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5A55FF" w14:textId="4E2EAAF3" w:rsidR="0038425A" w:rsidRPr="00BC0BAD" w:rsidRDefault="0038425A">
      <w:pPr>
        <w:rPr>
          <w:noProof/>
        </w:rPr>
      </w:pPr>
      <w:r w:rsidRPr="00BC0BAD">
        <w:rPr>
          <w:noProof/>
          <w:lang w:val="nl-NL" w:eastAsia="nl-NL"/>
        </w:rPr>
        <w:drawing>
          <wp:anchor distT="0" distB="0" distL="114300" distR="114300" simplePos="0" relativeHeight="251654656" behindDoc="0" locked="0" layoutInCell="1" allowOverlap="1" wp14:anchorId="0188EFEF" wp14:editId="0953BF80">
            <wp:simplePos x="0" y="0"/>
            <wp:positionH relativeFrom="margin">
              <wp:posOffset>1000760</wp:posOffset>
            </wp:positionH>
            <wp:positionV relativeFrom="margin">
              <wp:posOffset>322580</wp:posOffset>
            </wp:positionV>
            <wp:extent cx="3968115" cy="1988185"/>
            <wp:effectExtent l="19050" t="0" r="0" b="0"/>
            <wp:wrapSquare wrapText="bothSides"/>
            <wp:docPr id="3" name="Afbeelding 3" descr="KING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ING_logo_300dpi"/>
                    <pic:cNvPicPr>
                      <a:picLocks noChangeAspect="1" noChangeArrowheads="1"/>
                    </pic:cNvPicPr>
                  </pic:nvPicPr>
                  <pic:blipFill>
                    <a:blip r:embed="rId8" cstate="print"/>
                    <a:srcRect/>
                    <a:stretch>
                      <a:fillRect/>
                    </a:stretch>
                  </pic:blipFill>
                  <pic:spPr bwMode="auto">
                    <a:xfrm>
                      <a:off x="0" y="0"/>
                      <a:ext cx="3968115" cy="1988185"/>
                    </a:xfrm>
                    <a:prstGeom prst="rect">
                      <a:avLst/>
                    </a:prstGeom>
                    <a:noFill/>
                    <a:ln w="9525">
                      <a:noFill/>
                      <a:miter lim="800000"/>
                      <a:headEnd/>
                      <a:tailEnd/>
                    </a:ln>
                  </pic:spPr>
                </pic:pic>
              </a:graphicData>
            </a:graphic>
          </wp:anchor>
        </w:drawing>
      </w:r>
      <w:r w:rsidR="0081002A">
        <w:rPr>
          <w:noProof/>
        </w:rPr>
        <w:pict w14:anchorId="4C192439">
          <v:shapetype id="_x0000_t202" coordsize="21600,21600" o:spt="202" path="m,l,21600r21600,l21600,xe">
            <v:stroke joinstyle="miter"/>
            <v:path gradientshapeok="t" o:connecttype="rect"/>
          </v:shapetype>
          <v:shape id="Text Box 2" o:spid="_x0000_s1026" type="#_x0000_t202" style="position:absolute;margin-left:126.3pt;margin-top:281.25pt;width:339.9pt;height:156.55pt;z-index:251659776;visibility:visible;mso-wrap-distance-left:9.05pt;mso-wrap-distance-right:9.0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" stroked="f">
            <v:fill opacity="0"/>
            <v:textbox inset="0,0,0,0">
              <w:txbxContent>
                <w:p w14:paraId="4DE7C507" w14:textId="77777777" w:rsidR="00F233CF" w:rsidRDefault="00F233CF" w:rsidP="0038425A">
                  <w:pPr>
                    <w:pStyle w:val="Titel"/>
                  </w:pPr>
                </w:p>
                <w:p w14:paraId="4F7E761C" w14:textId="77777777" w:rsidR="00F233CF" w:rsidRPr="007E4A82" w:rsidRDefault="00F233CF" w:rsidP="0038425A">
                  <w:pPr>
                    <w:pStyle w:val="Titel"/>
                    <w:rPr>
                      <w:lang w:val="nl-NL"/>
                    </w:rPr>
                  </w:pPr>
                  <w:r w:rsidRPr="007E4A82">
                    <w:rPr>
                      <w:lang w:val="nl-NL"/>
                    </w:rPr>
                    <w:t>Wijzigingsvoorstel op RGBZ 1.0</w:t>
                  </w:r>
                </w:p>
                <w:p w14:paraId="598924AC" w14:textId="178A8D25" w:rsidR="00F233CF" w:rsidRPr="007E4A82" w:rsidRDefault="00F233CF" w:rsidP="0038425A">
                  <w:pPr>
                    <w:pStyle w:val="Titel"/>
                    <w:rPr>
                      <w:rStyle w:val="Nadruk"/>
                      <w:b w:val="0"/>
                      <w:i w:val="0"/>
                      <w:lang w:val="nl-NL"/>
                    </w:rPr>
                  </w:pPr>
                  <w:r w:rsidRPr="007E4A82">
                    <w:rPr>
                      <w:rStyle w:val="Nadruk"/>
                      <w:b w:val="0"/>
                      <w:i w:val="0"/>
                      <w:lang w:val="nl-NL"/>
                    </w:rPr>
                    <w:t>versie 1.1</w:t>
                  </w:r>
                </w:p>
                <w:p w14:paraId="0EB2BD1D" w14:textId="67B3030E" w:rsidR="00F233CF" w:rsidRPr="007E4A82" w:rsidRDefault="00F233CF" w:rsidP="0038425A">
                  <w:pPr>
                    <w:pStyle w:val="Titel"/>
                    <w:rPr>
                      <w:rStyle w:val="Nadruk"/>
                      <w:b w:val="0"/>
                      <w:i w:val="0"/>
                      <w:lang w:val="nl-NL"/>
                    </w:rPr>
                  </w:pPr>
                  <w:r w:rsidRPr="007E4A82">
                    <w:rPr>
                      <w:rStyle w:val="Nadruk"/>
                      <w:b w:val="0"/>
                      <w:i w:val="0"/>
                      <w:lang w:val="nl-NL"/>
                    </w:rPr>
                    <w:t>CONCEPT</w:t>
                  </w:r>
                </w:p>
                <w:p w14:paraId="69BA3F76" w14:textId="77777777" w:rsidR="00F233CF" w:rsidRPr="007E4A82" w:rsidRDefault="00F233CF" w:rsidP="007E4A82">
                  <w:pPr>
                    <w:rPr>
                      <w:lang w:val="nl-NL"/>
                    </w:rPr>
                  </w:pPr>
                </w:p>
                <w:p w14:paraId="20813F1A" w14:textId="3841C68A" w:rsidR="00F233CF" w:rsidRPr="007E4A82" w:rsidRDefault="00F233CF" w:rsidP="007E4A82">
                  <w:pPr>
                    <w:rPr>
                      <w:lang w:val="nl-NL"/>
                    </w:rPr>
                  </w:pPr>
                </w:p>
              </w:txbxContent>
            </v:textbox>
            <w10:wrap type="topAndBottom" anchorx="page" anchory="page"/>
          </v:shape>
        </w:pict>
      </w:r>
      <w:r w:rsidRPr="00BC0BAD">
        <w:rPr>
          <w:noProof/>
        </w:rPr>
        <w:br w:type="page"/>
      </w:r>
    </w:p>
    <w:p w14:paraId="666F476B" w14:textId="77777777" w:rsidR="007E4A82" w:rsidRDefault="007E4A82" w:rsidP="007E4A82">
      <w:pPr>
        <w:rPr>
          <w:noProof/>
        </w:rPr>
      </w:pPr>
    </w:p>
    <w:p w14:paraId="5613CD7B" w14:textId="77777777" w:rsidR="007E4A82" w:rsidRDefault="007E4A82" w:rsidP="007E4A82">
      <w:pPr>
        <w:rPr>
          <w:noProof/>
        </w:rPr>
      </w:pPr>
    </w:p>
    <w:p w14:paraId="50BEB9F4" w14:textId="77777777" w:rsidR="007E4A82" w:rsidRDefault="007E4A82" w:rsidP="007E4A82">
      <w:pPr>
        <w:rPr>
          <w:noProof/>
        </w:rPr>
      </w:pPr>
    </w:p>
    <w:p w14:paraId="3FF0B06A" w14:textId="77777777" w:rsidR="007E4A82" w:rsidRDefault="007E4A82" w:rsidP="007E4A82">
      <w:pPr>
        <w:rPr>
          <w:noProof/>
        </w:rPr>
      </w:pPr>
    </w:p>
    <w:p w14:paraId="0FACA622" w14:textId="77777777" w:rsidR="007E4A82" w:rsidRDefault="007E4A82" w:rsidP="007E4A82">
      <w:pPr>
        <w:rPr>
          <w:noProof/>
        </w:rPr>
      </w:pPr>
    </w:p>
    <w:p w14:paraId="6D6E0EBC" w14:textId="77777777" w:rsidR="007E4A82" w:rsidRDefault="007E4A82" w:rsidP="007E4A82">
      <w:pPr>
        <w:rPr>
          <w:noProof/>
        </w:rPr>
      </w:pPr>
    </w:p>
    <w:p w14:paraId="32383ED4" w14:textId="77777777" w:rsidR="007E4A82" w:rsidRPr="00BC0BAD" w:rsidRDefault="007E4A82" w:rsidP="007E4A82">
      <w:pPr>
        <w:rPr>
          <w:noProof/>
        </w:rPr>
      </w:pPr>
    </w:p>
    <w:p w14:paraId="32CF20A9" w14:textId="77777777" w:rsidR="007E4A82" w:rsidRPr="00BC0BAD" w:rsidRDefault="007E4A82" w:rsidP="007E4A82">
      <w:pPr>
        <w:rPr>
          <w:noProof/>
        </w:rPr>
      </w:pPr>
    </w:p>
    <w:p w14:paraId="4F24BE79" w14:textId="77777777" w:rsidR="007E4A82" w:rsidRPr="00BC0BAD" w:rsidRDefault="007E4A82" w:rsidP="007E4A82">
      <w:pPr>
        <w:rPr>
          <w:noProof/>
        </w:rPr>
      </w:pPr>
    </w:p>
    <w:tbl>
      <w:tblPr>
        <w:tblStyle w:val="K-tabel"/>
        <w:tblW w:w="0" w:type="auto"/>
        <w:tblLook w:val="04A0" w:firstRow="1" w:lastRow="0" w:firstColumn="1" w:lastColumn="0" w:noHBand="0" w:noVBand="1"/>
      </w:tblPr>
      <w:tblGrid>
        <w:gridCol w:w="959"/>
        <w:gridCol w:w="1299"/>
        <w:gridCol w:w="6892"/>
      </w:tblGrid>
      <w:tr w:rsidR="007E4A82" w:rsidRPr="00C9631E" w14:paraId="57AD44FD" w14:textId="77777777" w:rsidTr="00F233CF">
        <w:trPr>
          <w:cnfStyle w:val="100000000000" w:firstRow="1" w:lastRow="0" w:firstColumn="0" w:lastColumn="0" w:oddVBand="0" w:evenVBand="0" w:oddHBand="0" w:evenHBand="0" w:firstRowFirstColumn="0" w:firstRowLastColumn="0" w:lastRowFirstColumn="0" w:lastRowLastColumn="0"/>
        </w:trPr>
        <w:tc>
          <w:tcPr>
            <w:tcW w:w="959" w:type="dxa"/>
          </w:tcPr>
          <w:p w14:paraId="4FAC01F2" w14:textId="77777777" w:rsidR="007E4A82" w:rsidRPr="00C9631E" w:rsidRDefault="007E4A82" w:rsidP="00F233CF">
            <w:pPr>
              <w:tabs>
                <w:tab w:val="left" w:pos="1843"/>
              </w:tabs>
              <w:rPr>
                <w:color w:val="auto"/>
              </w:rPr>
            </w:pPr>
            <w:r w:rsidRPr="00C9631E">
              <w:rPr>
                <w:color w:val="auto"/>
              </w:rPr>
              <w:t>Versie</w:t>
            </w:r>
          </w:p>
        </w:tc>
        <w:tc>
          <w:tcPr>
            <w:tcW w:w="1299" w:type="dxa"/>
          </w:tcPr>
          <w:p w14:paraId="14D38087" w14:textId="77777777" w:rsidR="007E4A82" w:rsidRPr="00C9631E" w:rsidRDefault="007E4A82" w:rsidP="00F233CF">
            <w:pPr>
              <w:tabs>
                <w:tab w:val="left" w:pos="1843"/>
              </w:tabs>
              <w:rPr>
                <w:color w:val="auto"/>
              </w:rPr>
            </w:pPr>
            <w:r>
              <w:rPr>
                <w:color w:val="auto"/>
              </w:rPr>
              <w:t>Datum</w:t>
            </w:r>
          </w:p>
        </w:tc>
        <w:tc>
          <w:tcPr>
            <w:tcW w:w="6892" w:type="dxa"/>
          </w:tcPr>
          <w:p w14:paraId="10F665D5" w14:textId="77777777" w:rsidR="007E4A82" w:rsidRPr="00C9631E" w:rsidRDefault="007E4A82" w:rsidP="00F233CF">
            <w:pPr>
              <w:tabs>
                <w:tab w:val="left" w:pos="1843"/>
              </w:tabs>
              <w:rPr>
                <w:color w:val="auto"/>
              </w:rPr>
            </w:pPr>
            <w:r>
              <w:rPr>
                <w:color w:val="auto"/>
              </w:rPr>
              <w:t>Inhoud</w:t>
            </w:r>
          </w:p>
        </w:tc>
      </w:tr>
      <w:tr w:rsidR="007E4A82" w:rsidRPr="0028070E" w14:paraId="1FB9A0FD" w14:textId="77777777" w:rsidTr="00F233CF">
        <w:tc>
          <w:tcPr>
            <w:tcW w:w="959" w:type="dxa"/>
          </w:tcPr>
          <w:p w14:paraId="2D3C88FC" w14:textId="77777777" w:rsidR="007E4A82" w:rsidRDefault="007E4A82" w:rsidP="00F233CF">
            <w:pPr>
              <w:tabs>
                <w:tab w:val="left" w:pos="1843"/>
              </w:tabs>
            </w:pPr>
            <w:r>
              <w:t>1.0</w:t>
            </w:r>
          </w:p>
        </w:tc>
        <w:tc>
          <w:tcPr>
            <w:tcW w:w="1299" w:type="dxa"/>
          </w:tcPr>
          <w:p w14:paraId="065FF4AE" w14:textId="77777777" w:rsidR="007E4A82" w:rsidRDefault="007E4A82" w:rsidP="00F233CF">
            <w:pPr>
              <w:tabs>
                <w:tab w:val="left" w:pos="1843"/>
              </w:tabs>
            </w:pPr>
            <w:r>
              <w:t>4 december 2014</w:t>
            </w:r>
          </w:p>
        </w:tc>
        <w:tc>
          <w:tcPr>
            <w:tcW w:w="6892" w:type="dxa"/>
          </w:tcPr>
          <w:p w14:paraId="2A3A757A" w14:textId="77777777" w:rsidR="007E4A82" w:rsidRDefault="007E4A82" w:rsidP="00F233CF">
            <w:pPr>
              <w:tabs>
                <w:tab w:val="left" w:pos="1843"/>
              </w:tabs>
            </w:pPr>
            <w:r>
              <w:t>Door de Regiegroep goedgekeurde versie van het wijzigingsvoorstel.</w:t>
            </w:r>
          </w:p>
        </w:tc>
      </w:tr>
      <w:tr w:rsidR="007E4A82" w:rsidRPr="0028070E" w14:paraId="187882C6" w14:textId="77777777" w:rsidTr="00F233CF">
        <w:tc>
          <w:tcPr>
            <w:tcW w:w="959" w:type="dxa"/>
          </w:tcPr>
          <w:p w14:paraId="2F61D151" w14:textId="77777777" w:rsidR="007E4A82" w:rsidRDefault="007E4A82" w:rsidP="00F233CF">
            <w:pPr>
              <w:tabs>
                <w:tab w:val="left" w:pos="1843"/>
              </w:tabs>
            </w:pPr>
            <w:r>
              <w:t>1.1 concept</w:t>
            </w:r>
          </w:p>
        </w:tc>
        <w:tc>
          <w:tcPr>
            <w:tcW w:w="1299" w:type="dxa"/>
          </w:tcPr>
          <w:p w14:paraId="56A7EE3C" w14:textId="77777777" w:rsidR="007E4A82" w:rsidRDefault="007E4A82" w:rsidP="00F233CF">
            <w:pPr>
              <w:tabs>
                <w:tab w:val="left" w:pos="1843"/>
              </w:tabs>
            </w:pPr>
            <w:r>
              <w:t>21-9-2017</w:t>
            </w:r>
          </w:p>
        </w:tc>
        <w:tc>
          <w:tcPr>
            <w:tcW w:w="6892" w:type="dxa"/>
          </w:tcPr>
          <w:p w14:paraId="036B5D86" w14:textId="77777777" w:rsidR="007E4A82" w:rsidRDefault="007E4A82" w:rsidP="00F233CF">
            <w:pPr>
              <w:tabs>
                <w:tab w:val="left" w:pos="1843"/>
              </w:tabs>
            </w:pPr>
            <w:r>
              <w:t>Modellering van BETROKKENE, OBJECT en specialisaties aangepast op RSGB 3 en op voortschrijdend inzicht in wijze van modellering van objecttypen die ontleend zijn aan andere modellen.</w:t>
            </w:r>
          </w:p>
          <w:p w14:paraId="48EF9C78" w14:textId="77777777" w:rsidR="007E4A82" w:rsidRDefault="007E4A82" w:rsidP="00F233CF">
            <w:pPr>
              <w:tabs>
                <w:tab w:val="left" w:pos="1843"/>
              </w:tabs>
            </w:pPr>
            <w:r>
              <w:t>Nieuwe Selectielijst en Informatiemodel ImMLO (TMLO) verwerkt.</w:t>
            </w:r>
          </w:p>
          <w:p w14:paraId="2B5289AD" w14:textId="77777777" w:rsidR="007E4A82" w:rsidRDefault="007E4A82" w:rsidP="00F233CF">
            <w:pPr>
              <w:tabs>
                <w:tab w:val="left" w:pos="1843"/>
              </w:tabs>
            </w:pPr>
            <w:r>
              <w:t>Opmerkingen uit review van concept 5 van RGBZ 2.0 verwerkt.</w:t>
            </w:r>
          </w:p>
        </w:tc>
      </w:tr>
      <w:tr w:rsidR="007E4A82" w:rsidRPr="007E4A82" w14:paraId="542E0C8D" w14:textId="77777777" w:rsidTr="00F233CF">
        <w:tc>
          <w:tcPr>
            <w:tcW w:w="959" w:type="dxa"/>
          </w:tcPr>
          <w:p w14:paraId="623D9FFF" w14:textId="77777777" w:rsidR="007E4A82" w:rsidRDefault="007E4A82" w:rsidP="00F233CF">
            <w:pPr>
              <w:tabs>
                <w:tab w:val="left" w:pos="1843"/>
              </w:tabs>
            </w:pPr>
          </w:p>
        </w:tc>
        <w:tc>
          <w:tcPr>
            <w:tcW w:w="1299" w:type="dxa"/>
          </w:tcPr>
          <w:p w14:paraId="712FF112" w14:textId="77777777" w:rsidR="007E4A82" w:rsidRDefault="007E4A82" w:rsidP="00F233CF">
            <w:pPr>
              <w:tabs>
                <w:tab w:val="left" w:pos="1843"/>
              </w:tabs>
            </w:pPr>
          </w:p>
        </w:tc>
        <w:tc>
          <w:tcPr>
            <w:tcW w:w="6892" w:type="dxa"/>
          </w:tcPr>
          <w:p w14:paraId="57402DE8" w14:textId="77777777" w:rsidR="007E4A82" w:rsidRDefault="007E4A82" w:rsidP="00F233CF">
            <w:pPr>
              <w:tabs>
                <w:tab w:val="left" w:pos="1843"/>
              </w:tabs>
            </w:pPr>
          </w:p>
        </w:tc>
      </w:tr>
    </w:tbl>
    <w:p w14:paraId="05A44CF3" w14:textId="77777777" w:rsidR="007E4A82" w:rsidRPr="0028070E" w:rsidRDefault="007E4A82" w:rsidP="007E4A82">
      <w:pPr>
        <w:rPr>
          <w:noProof/>
          <w:lang w:val="nl-NL"/>
        </w:rPr>
      </w:pPr>
    </w:p>
    <w:p w14:paraId="0B28C3F2" w14:textId="77777777" w:rsidR="007E4A82" w:rsidRPr="00DD0F4F" w:rsidRDefault="007E4A82" w:rsidP="007E4A82">
      <w:pPr>
        <w:rPr>
          <w:noProof/>
          <w:lang w:val="nl-NL"/>
        </w:rPr>
      </w:pPr>
      <w:r w:rsidRPr="00DD0F4F">
        <w:rPr>
          <w:noProof/>
          <w:lang w:val="nl-NL"/>
        </w:rPr>
        <w:t xml:space="preserve">Auteur: </w:t>
      </w:r>
      <w:r w:rsidRPr="00DD0F4F">
        <w:rPr>
          <w:noProof/>
          <w:lang w:val="nl-NL"/>
        </w:rPr>
        <w:tab/>
        <w:t>KING</w:t>
      </w:r>
      <w:r w:rsidRPr="00DD0F4F">
        <w:rPr>
          <w:noProof/>
          <w:lang w:val="nl-NL"/>
        </w:rPr>
        <w:br/>
        <w:t xml:space="preserve">Datum: </w:t>
      </w:r>
      <w:r w:rsidRPr="00DD0F4F">
        <w:rPr>
          <w:noProof/>
          <w:lang w:val="nl-NL"/>
        </w:rPr>
        <w:tab/>
      </w:r>
      <w:r>
        <w:rPr>
          <w:noProof/>
          <w:lang w:val="nl-NL"/>
        </w:rPr>
        <w:t>21-9-2017</w:t>
      </w:r>
      <w:r w:rsidRPr="00DD0F4F">
        <w:rPr>
          <w:noProof/>
          <w:lang w:val="nl-NL"/>
        </w:rPr>
        <w:br/>
        <w:t xml:space="preserve">Versie: </w:t>
      </w:r>
      <w:r w:rsidRPr="00DD0F4F">
        <w:rPr>
          <w:noProof/>
          <w:lang w:val="nl-NL"/>
        </w:rPr>
        <w:tab/>
      </w:r>
      <w:r w:rsidRPr="00DD0F4F">
        <w:rPr>
          <w:noProof/>
          <w:lang w:val="nl-NL"/>
        </w:rPr>
        <w:tab/>
      </w:r>
      <w:r>
        <w:rPr>
          <w:noProof/>
          <w:lang w:val="nl-NL"/>
        </w:rPr>
        <w:t>1.1 CONCEPT</w:t>
      </w:r>
    </w:p>
    <w:p w14:paraId="587AA0A4" w14:textId="77777777" w:rsidR="007E4A82" w:rsidRDefault="007E4A82">
      <w:pPr>
        <w:rPr>
          <w:rFonts w:eastAsiaTheme="minorHAnsi"/>
          <w:noProof/>
        </w:rPr>
      </w:pPr>
      <w:r>
        <w:rPr>
          <w:rFonts w:eastAsiaTheme="minorHAnsi"/>
          <w:b/>
          <w:bCs/>
          <w:noProof/>
        </w:rPr>
        <w:br w:type="page"/>
      </w:r>
    </w:p>
    <w:sdt>
      <w:sdtPr>
        <w:rPr>
          <w:rFonts w:asciiTheme="minorHAnsi" w:eastAsiaTheme="minorHAnsi" w:hAnsiTheme="minorHAnsi" w:cstheme="minorBidi"/>
          <w:b w:val="0"/>
          <w:bCs w:val="0"/>
          <w:noProof/>
          <w:color w:val="auto"/>
          <w:sz w:val="22"/>
          <w:szCs w:val="22"/>
        </w:rPr>
        <w:id w:val="27317975"/>
        <w:docPartObj>
          <w:docPartGallery w:val="Table of Contents"/>
          <w:docPartUnique/>
        </w:docPartObj>
      </w:sdtPr>
      <w:sdtEndPr>
        <w:rPr>
          <w:rFonts w:eastAsiaTheme="minorEastAsia"/>
        </w:rPr>
      </w:sdtEndPr>
      <w:sdtContent>
        <w:p w14:paraId="02A1FBD2" w14:textId="007D0D7A" w:rsidR="0038425A" w:rsidRPr="00BC0BAD" w:rsidRDefault="0038425A">
          <w:pPr>
            <w:pStyle w:val="Kopvaninhoudsopgave"/>
            <w:rPr>
              <w:noProof/>
            </w:rPr>
          </w:pPr>
          <w:r w:rsidRPr="00BC0BAD">
            <w:rPr>
              <w:rStyle w:val="TitelChar"/>
              <w:noProof/>
            </w:rPr>
            <w:t>Inhoud</w:t>
          </w:r>
        </w:p>
        <w:bookmarkStart w:id="0" w:name="_GoBack"/>
        <w:bookmarkEnd w:id="0"/>
        <w:p w14:paraId="61AF4864" w14:textId="3BDE70E5" w:rsidR="00B25B2A" w:rsidRDefault="00DA5D93">
          <w:pPr>
            <w:pStyle w:val="Inhopg1"/>
            <w:tabs>
              <w:tab w:val="left" w:pos="440"/>
              <w:tab w:val="right" w:leader="dot" w:pos="9062"/>
            </w:tabs>
            <w:rPr>
              <w:noProof/>
              <w:lang w:val="nl-NL" w:eastAsia="nl-NL"/>
            </w:rPr>
          </w:pPr>
          <w:r w:rsidRPr="00BC0BAD">
            <w:rPr>
              <w:noProof/>
            </w:rPr>
            <w:fldChar w:fldCharType="begin"/>
          </w:r>
          <w:r w:rsidR="0038425A" w:rsidRPr="00BC0BAD">
            <w:rPr>
              <w:noProof/>
            </w:rPr>
            <w:instrText xml:space="preserve"> TOC \o "1-3" \h \z \u </w:instrText>
          </w:r>
          <w:r w:rsidRPr="00BC0BAD">
            <w:rPr>
              <w:noProof/>
            </w:rPr>
            <w:fldChar w:fldCharType="separate"/>
          </w:r>
          <w:hyperlink w:anchor="_Toc493812402" w:history="1">
            <w:r w:rsidR="00B25B2A" w:rsidRPr="006755CE">
              <w:rPr>
                <w:rStyle w:val="Hyperlink"/>
                <w:noProof/>
              </w:rPr>
              <w:t>1</w:t>
            </w:r>
            <w:r w:rsidR="00B25B2A">
              <w:rPr>
                <w:noProof/>
                <w:lang w:val="nl-NL" w:eastAsia="nl-NL"/>
              </w:rPr>
              <w:tab/>
            </w:r>
            <w:r w:rsidR="00B25B2A" w:rsidRPr="006755CE">
              <w:rPr>
                <w:rStyle w:val="Hyperlink"/>
                <w:noProof/>
              </w:rPr>
              <w:t>Inleiding</w:t>
            </w:r>
            <w:r w:rsidR="00B25B2A">
              <w:rPr>
                <w:noProof/>
                <w:webHidden/>
              </w:rPr>
              <w:tab/>
            </w:r>
            <w:r w:rsidR="00B25B2A">
              <w:rPr>
                <w:noProof/>
                <w:webHidden/>
              </w:rPr>
              <w:fldChar w:fldCharType="begin"/>
            </w:r>
            <w:r w:rsidR="00B25B2A">
              <w:rPr>
                <w:noProof/>
                <w:webHidden/>
              </w:rPr>
              <w:instrText xml:space="preserve"> PAGEREF _Toc493812402 \h </w:instrText>
            </w:r>
            <w:r w:rsidR="00B25B2A">
              <w:rPr>
                <w:noProof/>
                <w:webHidden/>
              </w:rPr>
            </w:r>
            <w:r w:rsidR="00B25B2A">
              <w:rPr>
                <w:noProof/>
                <w:webHidden/>
              </w:rPr>
              <w:fldChar w:fldCharType="separate"/>
            </w:r>
            <w:r w:rsidR="00B25B2A">
              <w:rPr>
                <w:noProof/>
                <w:webHidden/>
              </w:rPr>
              <w:t>5</w:t>
            </w:r>
            <w:r w:rsidR="00B25B2A">
              <w:rPr>
                <w:noProof/>
                <w:webHidden/>
              </w:rPr>
              <w:fldChar w:fldCharType="end"/>
            </w:r>
          </w:hyperlink>
        </w:p>
        <w:p w14:paraId="1C791326" w14:textId="07071233" w:rsidR="00B25B2A" w:rsidRDefault="00B25B2A">
          <w:pPr>
            <w:pStyle w:val="Inhopg1"/>
            <w:tabs>
              <w:tab w:val="left" w:pos="440"/>
              <w:tab w:val="right" w:leader="dot" w:pos="9062"/>
            </w:tabs>
            <w:rPr>
              <w:noProof/>
              <w:lang w:val="nl-NL" w:eastAsia="nl-NL"/>
            </w:rPr>
          </w:pPr>
          <w:hyperlink w:anchor="_Toc493812403" w:history="1">
            <w:r w:rsidRPr="006755CE">
              <w:rPr>
                <w:rStyle w:val="Hyperlink"/>
                <w:noProof/>
              </w:rPr>
              <w:t>2</w:t>
            </w:r>
            <w:r>
              <w:rPr>
                <w:noProof/>
                <w:lang w:val="nl-NL" w:eastAsia="nl-NL"/>
              </w:rPr>
              <w:tab/>
            </w:r>
            <w:r w:rsidRPr="006755CE">
              <w:rPr>
                <w:rStyle w:val="Hyperlink"/>
                <w:noProof/>
              </w:rPr>
              <w:t>Wijzigingen</w:t>
            </w:r>
            <w:r>
              <w:rPr>
                <w:noProof/>
                <w:webHidden/>
              </w:rPr>
              <w:tab/>
            </w:r>
            <w:r>
              <w:rPr>
                <w:noProof/>
                <w:webHidden/>
              </w:rPr>
              <w:fldChar w:fldCharType="begin"/>
            </w:r>
            <w:r>
              <w:rPr>
                <w:noProof/>
                <w:webHidden/>
              </w:rPr>
              <w:instrText xml:space="preserve"> PAGEREF _Toc493812403 \h </w:instrText>
            </w:r>
            <w:r>
              <w:rPr>
                <w:noProof/>
                <w:webHidden/>
              </w:rPr>
            </w:r>
            <w:r>
              <w:rPr>
                <w:noProof/>
                <w:webHidden/>
              </w:rPr>
              <w:fldChar w:fldCharType="separate"/>
            </w:r>
            <w:r>
              <w:rPr>
                <w:noProof/>
                <w:webHidden/>
              </w:rPr>
              <w:t>6</w:t>
            </w:r>
            <w:r>
              <w:rPr>
                <w:noProof/>
                <w:webHidden/>
              </w:rPr>
              <w:fldChar w:fldCharType="end"/>
            </w:r>
          </w:hyperlink>
        </w:p>
        <w:p w14:paraId="6BE06514" w14:textId="62182395" w:rsidR="00B25B2A" w:rsidRDefault="00B25B2A">
          <w:pPr>
            <w:pStyle w:val="Inhopg2"/>
            <w:tabs>
              <w:tab w:val="left" w:pos="880"/>
              <w:tab w:val="right" w:leader="dot" w:pos="9062"/>
            </w:tabs>
            <w:rPr>
              <w:noProof/>
              <w:lang w:val="nl-NL" w:eastAsia="nl-NL"/>
            </w:rPr>
          </w:pPr>
          <w:hyperlink w:anchor="_Toc493812404" w:history="1">
            <w:r w:rsidRPr="006755CE">
              <w:rPr>
                <w:rStyle w:val="Hyperlink"/>
                <w:noProof/>
              </w:rPr>
              <w:t>2.1</w:t>
            </w:r>
            <w:r>
              <w:rPr>
                <w:noProof/>
                <w:lang w:val="nl-NL" w:eastAsia="nl-NL"/>
              </w:rPr>
              <w:tab/>
            </w:r>
            <w:r w:rsidRPr="006755CE">
              <w:rPr>
                <w:rStyle w:val="Hyperlink"/>
                <w:noProof/>
              </w:rPr>
              <w:t>BESLUIT</w:t>
            </w:r>
            <w:r>
              <w:rPr>
                <w:noProof/>
                <w:webHidden/>
              </w:rPr>
              <w:tab/>
            </w:r>
            <w:r>
              <w:rPr>
                <w:noProof/>
                <w:webHidden/>
              </w:rPr>
              <w:fldChar w:fldCharType="begin"/>
            </w:r>
            <w:r>
              <w:rPr>
                <w:noProof/>
                <w:webHidden/>
              </w:rPr>
              <w:instrText xml:space="preserve"> PAGEREF _Toc493812404 \h </w:instrText>
            </w:r>
            <w:r>
              <w:rPr>
                <w:noProof/>
                <w:webHidden/>
              </w:rPr>
            </w:r>
            <w:r>
              <w:rPr>
                <w:noProof/>
                <w:webHidden/>
              </w:rPr>
              <w:fldChar w:fldCharType="separate"/>
            </w:r>
            <w:r>
              <w:rPr>
                <w:noProof/>
                <w:webHidden/>
              </w:rPr>
              <w:t>9</w:t>
            </w:r>
            <w:r>
              <w:rPr>
                <w:noProof/>
                <w:webHidden/>
              </w:rPr>
              <w:fldChar w:fldCharType="end"/>
            </w:r>
          </w:hyperlink>
        </w:p>
        <w:p w14:paraId="1A92AD06" w14:textId="4748E086" w:rsidR="00B25B2A" w:rsidRDefault="00B25B2A">
          <w:pPr>
            <w:pStyle w:val="Inhopg3"/>
            <w:tabs>
              <w:tab w:val="left" w:pos="1320"/>
              <w:tab w:val="right" w:leader="dot" w:pos="9062"/>
            </w:tabs>
            <w:rPr>
              <w:noProof/>
              <w:lang w:val="nl-NL" w:eastAsia="nl-NL"/>
            </w:rPr>
          </w:pPr>
          <w:hyperlink w:anchor="_Toc493812405" w:history="1">
            <w:r w:rsidRPr="006755CE">
              <w:rPr>
                <w:rStyle w:val="Hyperlink"/>
                <w:noProof/>
                <w:lang w:val="nl-NL"/>
              </w:rPr>
              <w:t>2.1.1</w:t>
            </w:r>
            <w:r>
              <w:rPr>
                <w:noProof/>
                <w:lang w:val="nl-NL" w:eastAsia="nl-NL"/>
              </w:rPr>
              <w:tab/>
            </w:r>
            <w:r w:rsidRPr="006755CE">
              <w:rPr>
                <w:rStyle w:val="Hyperlink"/>
                <w:noProof/>
                <w:lang w:val="nl-NL"/>
              </w:rPr>
              <w:t>BESLUIT kan vastgelegd zijn als INFORMATIEOBJECT</w:t>
            </w:r>
            <w:r>
              <w:rPr>
                <w:noProof/>
                <w:webHidden/>
              </w:rPr>
              <w:tab/>
            </w:r>
            <w:r>
              <w:rPr>
                <w:noProof/>
                <w:webHidden/>
              </w:rPr>
              <w:fldChar w:fldCharType="begin"/>
            </w:r>
            <w:r>
              <w:rPr>
                <w:noProof/>
                <w:webHidden/>
              </w:rPr>
              <w:instrText xml:space="preserve"> PAGEREF _Toc493812405 \h </w:instrText>
            </w:r>
            <w:r>
              <w:rPr>
                <w:noProof/>
                <w:webHidden/>
              </w:rPr>
            </w:r>
            <w:r>
              <w:rPr>
                <w:noProof/>
                <w:webHidden/>
              </w:rPr>
              <w:fldChar w:fldCharType="separate"/>
            </w:r>
            <w:r>
              <w:rPr>
                <w:noProof/>
                <w:webHidden/>
              </w:rPr>
              <w:t>10</w:t>
            </w:r>
            <w:r>
              <w:rPr>
                <w:noProof/>
                <w:webHidden/>
              </w:rPr>
              <w:fldChar w:fldCharType="end"/>
            </w:r>
          </w:hyperlink>
        </w:p>
        <w:p w14:paraId="0804834B" w14:textId="64EA0136" w:rsidR="00B25B2A" w:rsidRDefault="00B25B2A">
          <w:pPr>
            <w:pStyle w:val="Inhopg3"/>
            <w:tabs>
              <w:tab w:val="left" w:pos="1320"/>
              <w:tab w:val="right" w:leader="dot" w:pos="9062"/>
            </w:tabs>
            <w:rPr>
              <w:noProof/>
              <w:lang w:val="nl-NL" w:eastAsia="nl-NL"/>
            </w:rPr>
          </w:pPr>
          <w:hyperlink w:anchor="_Toc493812406" w:history="1">
            <w:r w:rsidRPr="006755CE">
              <w:rPr>
                <w:rStyle w:val="Hyperlink"/>
                <w:noProof/>
              </w:rPr>
              <w:t>2.1.2</w:t>
            </w:r>
            <w:r>
              <w:rPr>
                <w:noProof/>
                <w:lang w:val="nl-NL" w:eastAsia="nl-NL"/>
              </w:rPr>
              <w:tab/>
            </w:r>
            <w:r w:rsidRPr="006755CE">
              <w:rPr>
                <w:rStyle w:val="Hyperlink"/>
                <w:noProof/>
              </w:rPr>
              <w:t>Unieke aanduiding</w:t>
            </w:r>
            <w:r>
              <w:rPr>
                <w:noProof/>
                <w:webHidden/>
              </w:rPr>
              <w:tab/>
            </w:r>
            <w:r>
              <w:rPr>
                <w:noProof/>
                <w:webHidden/>
              </w:rPr>
              <w:fldChar w:fldCharType="begin"/>
            </w:r>
            <w:r>
              <w:rPr>
                <w:noProof/>
                <w:webHidden/>
              </w:rPr>
              <w:instrText xml:space="preserve"> PAGEREF _Toc493812406 \h </w:instrText>
            </w:r>
            <w:r>
              <w:rPr>
                <w:noProof/>
                <w:webHidden/>
              </w:rPr>
            </w:r>
            <w:r>
              <w:rPr>
                <w:noProof/>
                <w:webHidden/>
              </w:rPr>
              <w:fldChar w:fldCharType="separate"/>
            </w:r>
            <w:r>
              <w:rPr>
                <w:noProof/>
                <w:webHidden/>
              </w:rPr>
              <w:t>10</w:t>
            </w:r>
            <w:r>
              <w:rPr>
                <w:noProof/>
                <w:webHidden/>
              </w:rPr>
              <w:fldChar w:fldCharType="end"/>
            </w:r>
          </w:hyperlink>
        </w:p>
        <w:p w14:paraId="302D8BFE" w14:textId="24C0F16E" w:rsidR="00B25B2A" w:rsidRDefault="00B25B2A">
          <w:pPr>
            <w:pStyle w:val="Inhopg3"/>
            <w:tabs>
              <w:tab w:val="left" w:pos="1320"/>
              <w:tab w:val="right" w:leader="dot" w:pos="9062"/>
            </w:tabs>
            <w:rPr>
              <w:noProof/>
              <w:lang w:val="nl-NL" w:eastAsia="nl-NL"/>
            </w:rPr>
          </w:pPr>
          <w:hyperlink w:anchor="_Toc493812407" w:history="1">
            <w:r w:rsidRPr="006755CE">
              <w:rPr>
                <w:rStyle w:val="Hyperlink"/>
                <w:noProof/>
              </w:rPr>
              <w:t>2.1.3</w:t>
            </w:r>
            <w:r>
              <w:rPr>
                <w:noProof/>
                <w:lang w:val="nl-NL" w:eastAsia="nl-NL"/>
              </w:rPr>
              <w:tab/>
            </w:r>
            <w:r w:rsidRPr="006755CE">
              <w:rPr>
                <w:rStyle w:val="Hyperlink"/>
                <w:noProof/>
              </w:rPr>
              <w:t>Bestuursorgaan</w:t>
            </w:r>
            <w:r>
              <w:rPr>
                <w:noProof/>
                <w:webHidden/>
              </w:rPr>
              <w:tab/>
            </w:r>
            <w:r>
              <w:rPr>
                <w:noProof/>
                <w:webHidden/>
              </w:rPr>
              <w:fldChar w:fldCharType="begin"/>
            </w:r>
            <w:r>
              <w:rPr>
                <w:noProof/>
                <w:webHidden/>
              </w:rPr>
              <w:instrText xml:space="preserve"> PAGEREF _Toc493812407 \h </w:instrText>
            </w:r>
            <w:r>
              <w:rPr>
                <w:noProof/>
                <w:webHidden/>
              </w:rPr>
            </w:r>
            <w:r>
              <w:rPr>
                <w:noProof/>
                <w:webHidden/>
              </w:rPr>
              <w:fldChar w:fldCharType="separate"/>
            </w:r>
            <w:r>
              <w:rPr>
                <w:noProof/>
                <w:webHidden/>
              </w:rPr>
              <w:t>13</w:t>
            </w:r>
            <w:r>
              <w:rPr>
                <w:noProof/>
                <w:webHidden/>
              </w:rPr>
              <w:fldChar w:fldCharType="end"/>
            </w:r>
          </w:hyperlink>
        </w:p>
        <w:p w14:paraId="5E606E81" w14:textId="35FADCE5" w:rsidR="00B25B2A" w:rsidRDefault="00B25B2A">
          <w:pPr>
            <w:pStyle w:val="Inhopg3"/>
            <w:tabs>
              <w:tab w:val="left" w:pos="1320"/>
              <w:tab w:val="right" w:leader="dot" w:pos="9062"/>
            </w:tabs>
            <w:rPr>
              <w:noProof/>
              <w:lang w:val="nl-NL" w:eastAsia="nl-NL"/>
            </w:rPr>
          </w:pPr>
          <w:hyperlink w:anchor="_Toc493812408" w:history="1">
            <w:r w:rsidRPr="006755CE">
              <w:rPr>
                <w:rStyle w:val="Hyperlink"/>
                <w:noProof/>
              </w:rPr>
              <w:t>2.1.4</w:t>
            </w:r>
            <w:r>
              <w:rPr>
                <w:noProof/>
                <w:lang w:val="nl-NL" w:eastAsia="nl-NL"/>
              </w:rPr>
              <w:tab/>
            </w:r>
            <w:r w:rsidRPr="006755CE">
              <w:rPr>
                <w:rStyle w:val="Hyperlink"/>
                <w:noProof/>
              </w:rPr>
              <w:t>BESLUIT als specialisatie van OBJECT</w:t>
            </w:r>
            <w:r>
              <w:rPr>
                <w:noProof/>
                <w:webHidden/>
              </w:rPr>
              <w:tab/>
            </w:r>
            <w:r>
              <w:rPr>
                <w:noProof/>
                <w:webHidden/>
              </w:rPr>
              <w:fldChar w:fldCharType="begin"/>
            </w:r>
            <w:r>
              <w:rPr>
                <w:noProof/>
                <w:webHidden/>
              </w:rPr>
              <w:instrText xml:space="preserve"> PAGEREF _Toc493812408 \h </w:instrText>
            </w:r>
            <w:r>
              <w:rPr>
                <w:noProof/>
                <w:webHidden/>
              </w:rPr>
            </w:r>
            <w:r>
              <w:rPr>
                <w:noProof/>
                <w:webHidden/>
              </w:rPr>
              <w:fldChar w:fldCharType="separate"/>
            </w:r>
            <w:r>
              <w:rPr>
                <w:noProof/>
                <w:webHidden/>
              </w:rPr>
              <w:t>14</w:t>
            </w:r>
            <w:r>
              <w:rPr>
                <w:noProof/>
                <w:webHidden/>
              </w:rPr>
              <w:fldChar w:fldCharType="end"/>
            </w:r>
          </w:hyperlink>
        </w:p>
        <w:p w14:paraId="347C45E6" w14:textId="25DD3446" w:rsidR="00B25B2A" w:rsidRDefault="00B25B2A">
          <w:pPr>
            <w:pStyle w:val="Inhopg2"/>
            <w:tabs>
              <w:tab w:val="left" w:pos="880"/>
              <w:tab w:val="right" w:leader="dot" w:pos="9062"/>
            </w:tabs>
            <w:rPr>
              <w:noProof/>
              <w:lang w:val="nl-NL" w:eastAsia="nl-NL"/>
            </w:rPr>
          </w:pPr>
          <w:hyperlink w:anchor="_Toc493812409" w:history="1">
            <w:r w:rsidRPr="006755CE">
              <w:rPr>
                <w:rStyle w:val="Hyperlink"/>
                <w:noProof/>
                <w:lang w:val="nl-NL"/>
              </w:rPr>
              <w:t>2.2</w:t>
            </w:r>
            <w:r>
              <w:rPr>
                <w:noProof/>
                <w:lang w:val="nl-NL" w:eastAsia="nl-NL"/>
              </w:rPr>
              <w:tab/>
            </w:r>
            <w:r w:rsidRPr="006755CE">
              <w:rPr>
                <w:rStyle w:val="Hyperlink"/>
                <w:noProof/>
                <w:lang w:val="nl-NL"/>
              </w:rPr>
              <w:t>BESLUITTYPE</w:t>
            </w:r>
            <w:r>
              <w:rPr>
                <w:noProof/>
                <w:webHidden/>
              </w:rPr>
              <w:tab/>
            </w:r>
            <w:r>
              <w:rPr>
                <w:noProof/>
                <w:webHidden/>
              </w:rPr>
              <w:fldChar w:fldCharType="begin"/>
            </w:r>
            <w:r>
              <w:rPr>
                <w:noProof/>
                <w:webHidden/>
              </w:rPr>
              <w:instrText xml:space="preserve"> PAGEREF _Toc493812409 \h </w:instrText>
            </w:r>
            <w:r>
              <w:rPr>
                <w:noProof/>
                <w:webHidden/>
              </w:rPr>
            </w:r>
            <w:r>
              <w:rPr>
                <w:noProof/>
                <w:webHidden/>
              </w:rPr>
              <w:fldChar w:fldCharType="separate"/>
            </w:r>
            <w:r>
              <w:rPr>
                <w:noProof/>
                <w:webHidden/>
              </w:rPr>
              <w:t>14</w:t>
            </w:r>
            <w:r>
              <w:rPr>
                <w:noProof/>
                <w:webHidden/>
              </w:rPr>
              <w:fldChar w:fldCharType="end"/>
            </w:r>
          </w:hyperlink>
        </w:p>
        <w:p w14:paraId="1E9245C6" w14:textId="1BA71A24" w:rsidR="00B25B2A" w:rsidRDefault="00B25B2A">
          <w:pPr>
            <w:pStyle w:val="Inhopg3"/>
            <w:tabs>
              <w:tab w:val="left" w:pos="1320"/>
              <w:tab w:val="right" w:leader="dot" w:pos="9062"/>
            </w:tabs>
            <w:rPr>
              <w:noProof/>
              <w:lang w:val="nl-NL" w:eastAsia="nl-NL"/>
            </w:rPr>
          </w:pPr>
          <w:hyperlink w:anchor="_Toc493812410" w:history="1">
            <w:r w:rsidRPr="006755CE">
              <w:rPr>
                <w:rStyle w:val="Hyperlink"/>
                <w:noProof/>
              </w:rPr>
              <w:t>2.2.1</w:t>
            </w:r>
            <w:r>
              <w:rPr>
                <w:noProof/>
                <w:lang w:val="nl-NL" w:eastAsia="nl-NL"/>
              </w:rPr>
              <w:tab/>
            </w:r>
            <w:r w:rsidRPr="006755CE">
              <w:rPr>
                <w:rStyle w:val="Hyperlink"/>
                <w:noProof/>
              </w:rPr>
              <w:t>Besluittype-omschrijving</w:t>
            </w:r>
            <w:r>
              <w:rPr>
                <w:noProof/>
                <w:webHidden/>
              </w:rPr>
              <w:tab/>
            </w:r>
            <w:r>
              <w:rPr>
                <w:noProof/>
                <w:webHidden/>
              </w:rPr>
              <w:fldChar w:fldCharType="begin"/>
            </w:r>
            <w:r>
              <w:rPr>
                <w:noProof/>
                <w:webHidden/>
              </w:rPr>
              <w:instrText xml:space="preserve"> PAGEREF _Toc493812410 \h </w:instrText>
            </w:r>
            <w:r>
              <w:rPr>
                <w:noProof/>
                <w:webHidden/>
              </w:rPr>
            </w:r>
            <w:r>
              <w:rPr>
                <w:noProof/>
                <w:webHidden/>
              </w:rPr>
              <w:fldChar w:fldCharType="separate"/>
            </w:r>
            <w:r>
              <w:rPr>
                <w:noProof/>
                <w:webHidden/>
              </w:rPr>
              <w:t>15</w:t>
            </w:r>
            <w:r>
              <w:rPr>
                <w:noProof/>
                <w:webHidden/>
              </w:rPr>
              <w:fldChar w:fldCharType="end"/>
            </w:r>
          </w:hyperlink>
        </w:p>
        <w:p w14:paraId="6C8B7FC3" w14:textId="46C16408" w:rsidR="00B25B2A" w:rsidRDefault="00B25B2A">
          <w:pPr>
            <w:pStyle w:val="Inhopg2"/>
            <w:tabs>
              <w:tab w:val="left" w:pos="880"/>
              <w:tab w:val="right" w:leader="dot" w:pos="9062"/>
            </w:tabs>
            <w:rPr>
              <w:noProof/>
              <w:lang w:val="nl-NL" w:eastAsia="nl-NL"/>
            </w:rPr>
          </w:pPr>
          <w:hyperlink w:anchor="_Toc493812411" w:history="1">
            <w:r w:rsidRPr="006755CE">
              <w:rPr>
                <w:rStyle w:val="Hyperlink"/>
                <w:noProof/>
                <w:lang w:val="nl-NL"/>
              </w:rPr>
              <w:t>2.3</w:t>
            </w:r>
            <w:r>
              <w:rPr>
                <w:noProof/>
                <w:lang w:val="nl-NL" w:eastAsia="nl-NL"/>
              </w:rPr>
              <w:tab/>
            </w:r>
            <w:r w:rsidRPr="006755CE">
              <w:rPr>
                <w:rStyle w:val="Hyperlink"/>
                <w:noProof/>
                <w:lang w:val="nl-NL"/>
              </w:rPr>
              <w:t>BETROKKENE en ‘specialisaties’</w:t>
            </w:r>
            <w:r>
              <w:rPr>
                <w:noProof/>
                <w:webHidden/>
              </w:rPr>
              <w:tab/>
            </w:r>
            <w:r>
              <w:rPr>
                <w:noProof/>
                <w:webHidden/>
              </w:rPr>
              <w:fldChar w:fldCharType="begin"/>
            </w:r>
            <w:r>
              <w:rPr>
                <w:noProof/>
                <w:webHidden/>
              </w:rPr>
              <w:instrText xml:space="preserve"> PAGEREF _Toc493812411 \h </w:instrText>
            </w:r>
            <w:r>
              <w:rPr>
                <w:noProof/>
                <w:webHidden/>
              </w:rPr>
            </w:r>
            <w:r>
              <w:rPr>
                <w:noProof/>
                <w:webHidden/>
              </w:rPr>
              <w:fldChar w:fldCharType="separate"/>
            </w:r>
            <w:r>
              <w:rPr>
                <w:noProof/>
                <w:webHidden/>
              </w:rPr>
              <w:t>16</w:t>
            </w:r>
            <w:r>
              <w:rPr>
                <w:noProof/>
                <w:webHidden/>
              </w:rPr>
              <w:fldChar w:fldCharType="end"/>
            </w:r>
          </w:hyperlink>
        </w:p>
        <w:p w14:paraId="3EB15CF1" w14:textId="55FDAACD" w:rsidR="00B25B2A" w:rsidRDefault="00B25B2A">
          <w:pPr>
            <w:pStyle w:val="Inhopg3"/>
            <w:tabs>
              <w:tab w:val="left" w:pos="1320"/>
              <w:tab w:val="right" w:leader="dot" w:pos="9062"/>
            </w:tabs>
            <w:rPr>
              <w:noProof/>
              <w:lang w:val="nl-NL" w:eastAsia="nl-NL"/>
            </w:rPr>
          </w:pPr>
          <w:hyperlink w:anchor="_Toc493812412" w:history="1">
            <w:r w:rsidRPr="006755CE">
              <w:rPr>
                <w:rStyle w:val="Hyperlink"/>
                <w:noProof/>
                <w:lang w:val="nl-NL"/>
              </w:rPr>
              <w:t>2.3.1</w:t>
            </w:r>
            <w:r>
              <w:rPr>
                <w:noProof/>
                <w:lang w:val="nl-NL" w:eastAsia="nl-NL"/>
              </w:rPr>
              <w:tab/>
            </w:r>
            <w:r w:rsidRPr="006755CE">
              <w:rPr>
                <w:rStyle w:val="Hyperlink"/>
                <w:noProof/>
                <w:lang w:val="nl-NL"/>
              </w:rPr>
              <w:t>NATUURLIJK PERSOON</w:t>
            </w:r>
            <w:r>
              <w:rPr>
                <w:noProof/>
                <w:webHidden/>
              </w:rPr>
              <w:tab/>
            </w:r>
            <w:r>
              <w:rPr>
                <w:noProof/>
                <w:webHidden/>
              </w:rPr>
              <w:fldChar w:fldCharType="begin"/>
            </w:r>
            <w:r>
              <w:rPr>
                <w:noProof/>
                <w:webHidden/>
              </w:rPr>
              <w:instrText xml:space="preserve"> PAGEREF _Toc493812412 \h </w:instrText>
            </w:r>
            <w:r>
              <w:rPr>
                <w:noProof/>
                <w:webHidden/>
              </w:rPr>
            </w:r>
            <w:r>
              <w:rPr>
                <w:noProof/>
                <w:webHidden/>
              </w:rPr>
              <w:fldChar w:fldCharType="separate"/>
            </w:r>
            <w:r>
              <w:rPr>
                <w:noProof/>
                <w:webHidden/>
              </w:rPr>
              <w:t>18</w:t>
            </w:r>
            <w:r>
              <w:rPr>
                <w:noProof/>
                <w:webHidden/>
              </w:rPr>
              <w:fldChar w:fldCharType="end"/>
            </w:r>
          </w:hyperlink>
        </w:p>
        <w:p w14:paraId="35476231" w14:textId="43DC53F7" w:rsidR="00B25B2A" w:rsidRDefault="00B25B2A">
          <w:pPr>
            <w:pStyle w:val="Inhopg3"/>
            <w:tabs>
              <w:tab w:val="left" w:pos="1320"/>
              <w:tab w:val="right" w:leader="dot" w:pos="9062"/>
            </w:tabs>
            <w:rPr>
              <w:noProof/>
              <w:lang w:val="nl-NL" w:eastAsia="nl-NL"/>
            </w:rPr>
          </w:pPr>
          <w:hyperlink w:anchor="_Toc493812413" w:history="1">
            <w:r w:rsidRPr="006755CE">
              <w:rPr>
                <w:rStyle w:val="Hyperlink"/>
                <w:noProof/>
              </w:rPr>
              <w:t>2.3.2</w:t>
            </w:r>
            <w:r>
              <w:rPr>
                <w:noProof/>
                <w:lang w:val="nl-NL" w:eastAsia="nl-NL"/>
              </w:rPr>
              <w:tab/>
            </w:r>
            <w:r w:rsidRPr="006755CE">
              <w:rPr>
                <w:rStyle w:val="Hyperlink"/>
                <w:noProof/>
              </w:rPr>
              <w:t>NIET-NATUURLIJK PERSOON</w:t>
            </w:r>
            <w:r>
              <w:rPr>
                <w:noProof/>
                <w:webHidden/>
              </w:rPr>
              <w:tab/>
            </w:r>
            <w:r>
              <w:rPr>
                <w:noProof/>
                <w:webHidden/>
              </w:rPr>
              <w:fldChar w:fldCharType="begin"/>
            </w:r>
            <w:r>
              <w:rPr>
                <w:noProof/>
                <w:webHidden/>
              </w:rPr>
              <w:instrText xml:space="preserve"> PAGEREF _Toc493812413 \h </w:instrText>
            </w:r>
            <w:r>
              <w:rPr>
                <w:noProof/>
                <w:webHidden/>
              </w:rPr>
            </w:r>
            <w:r>
              <w:rPr>
                <w:noProof/>
                <w:webHidden/>
              </w:rPr>
              <w:fldChar w:fldCharType="separate"/>
            </w:r>
            <w:r>
              <w:rPr>
                <w:noProof/>
                <w:webHidden/>
              </w:rPr>
              <w:t>20</w:t>
            </w:r>
            <w:r>
              <w:rPr>
                <w:noProof/>
                <w:webHidden/>
              </w:rPr>
              <w:fldChar w:fldCharType="end"/>
            </w:r>
          </w:hyperlink>
        </w:p>
        <w:p w14:paraId="0E8EC713" w14:textId="23C5C7D9" w:rsidR="00B25B2A" w:rsidRDefault="00B25B2A">
          <w:pPr>
            <w:pStyle w:val="Inhopg3"/>
            <w:tabs>
              <w:tab w:val="left" w:pos="1320"/>
              <w:tab w:val="right" w:leader="dot" w:pos="9062"/>
            </w:tabs>
            <w:rPr>
              <w:noProof/>
              <w:lang w:val="nl-NL" w:eastAsia="nl-NL"/>
            </w:rPr>
          </w:pPr>
          <w:hyperlink w:anchor="_Toc493812414" w:history="1">
            <w:r w:rsidRPr="006755CE">
              <w:rPr>
                <w:rStyle w:val="Hyperlink"/>
                <w:noProof/>
              </w:rPr>
              <w:t>2.3.3</w:t>
            </w:r>
            <w:r>
              <w:rPr>
                <w:noProof/>
                <w:lang w:val="nl-NL" w:eastAsia="nl-NL"/>
              </w:rPr>
              <w:tab/>
            </w:r>
            <w:r w:rsidRPr="006755CE">
              <w:rPr>
                <w:rStyle w:val="Hyperlink"/>
                <w:noProof/>
              </w:rPr>
              <w:t>VESTIGING</w:t>
            </w:r>
            <w:r>
              <w:rPr>
                <w:noProof/>
                <w:webHidden/>
              </w:rPr>
              <w:tab/>
            </w:r>
            <w:r>
              <w:rPr>
                <w:noProof/>
                <w:webHidden/>
              </w:rPr>
              <w:fldChar w:fldCharType="begin"/>
            </w:r>
            <w:r>
              <w:rPr>
                <w:noProof/>
                <w:webHidden/>
              </w:rPr>
              <w:instrText xml:space="preserve"> PAGEREF _Toc493812414 \h </w:instrText>
            </w:r>
            <w:r>
              <w:rPr>
                <w:noProof/>
                <w:webHidden/>
              </w:rPr>
            </w:r>
            <w:r>
              <w:rPr>
                <w:noProof/>
                <w:webHidden/>
              </w:rPr>
              <w:fldChar w:fldCharType="separate"/>
            </w:r>
            <w:r>
              <w:rPr>
                <w:noProof/>
                <w:webHidden/>
              </w:rPr>
              <w:t>21</w:t>
            </w:r>
            <w:r>
              <w:rPr>
                <w:noProof/>
                <w:webHidden/>
              </w:rPr>
              <w:fldChar w:fldCharType="end"/>
            </w:r>
          </w:hyperlink>
        </w:p>
        <w:p w14:paraId="1677CC24" w14:textId="059C0814" w:rsidR="00B25B2A" w:rsidRDefault="00B25B2A">
          <w:pPr>
            <w:pStyle w:val="Inhopg2"/>
            <w:tabs>
              <w:tab w:val="left" w:pos="880"/>
              <w:tab w:val="right" w:leader="dot" w:pos="9062"/>
            </w:tabs>
            <w:rPr>
              <w:noProof/>
              <w:lang w:val="nl-NL" w:eastAsia="nl-NL"/>
            </w:rPr>
          </w:pPr>
          <w:hyperlink w:anchor="_Toc493812415" w:history="1">
            <w:r w:rsidRPr="006755CE">
              <w:rPr>
                <w:rStyle w:val="Hyperlink"/>
                <w:noProof/>
              </w:rPr>
              <w:t>2.4</w:t>
            </w:r>
            <w:r>
              <w:rPr>
                <w:noProof/>
                <w:lang w:val="nl-NL" w:eastAsia="nl-NL"/>
              </w:rPr>
              <w:tab/>
            </w:r>
            <w:r w:rsidRPr="006755CE">
              <w:rPr>
                <w:rStyle w:val="Hyperlink"/>
                <w:noProof/>
              </w:rPr>
              <w:t>ENKELVOUDIG INFORMATIEOBJECT</w:t>
            </w:r>
            <w:r>
              <w:rPr>
                <w:noProof/>
                <w:webHidden/>
              </w:rPr>
              <w:tab/>
            </w:r>
            <w:r>
              <w:rPr>
                <w:noProof/>
                <w:webHidden/>
              </w:rPr>
              <w:fldChar w:fldCharType="begin"/>
            </w:r>
            <w:r>
              <w:rPr>
                <w:noProof/>
                <w:webHidden/>
              </w:rPr>
              <w:instrText xml:space="preserve"> PAGEREF _Toc493812415 \h </w:instrText>
            </w:r>
            <w:r>
              <w:rPr>
                <w:noProof/>
                <w:webHidden/>
              </w:rPr>
            </w:r>
            <w:r>
              <w:rPr>
                <w:noProof/>
                <w:webHidden/>
              </w:rPr>
              <w:fldChar w:fldCharType="separate"/>
            </w:r>
            <w:r>
              <w:rPr>
                <w:noProof/>
                <w:webHidden/>
              </w:rPr>
              <w:t>24</w:t>
            </w:r>
            <w:r>
              <w:rPr>
                <w:noProof/>
                <w:webHidden/>
              </w:rPr>
              <w:fldChar w:fldCharType="end"/>
            </w:r>
          </w:hyperlink>
        </w:p>
        <w:p w14:paraId="0CDF4950" w14:textId="6345ABE0" w:rsidR="00B25B2A" w:rsidRDefault="00B25B2A">
          <w:pPr>
            <w:pStyle w:val="Inhopg3"/>
            <w:tabs>
              <w:tab w:val="left" w:pos="1320"/>
              <w:tab w:val="right" w:leader="dot" w:pos="9062"/>
            </w:tabs>
            <w:rPr>
              <w:noProof/>
              <w:lang w:val="nl-NL" w:eastAsia="nl-NL"/>
            </w:rPr>
          </w:pPr>
          <w:hyperlink w:anchor="_Toc493812416" w:history="1">
            <w:r w:rsidRPr="006755CE">
              <w:rPr>
                <w:rStyle w:val="Hyperlink"/>
                <w:noProof/>
              </w:rPr>
              <w:t>2.4.1</w:t>
            </w:r>
            <w:r>
              <w:rPr>
                <w:noProof/>
                <w:lang w:val="nl-NL" w:eastAsia="nl-NL"/>
              </w:rPr>
              <w:tab/>
            </w:r>
            <w:r w:rsidRPr="006755CE">
              <w:rPr>
                <w:rStyle w:val="Hyperlink"/>
                <w:noProof/>
              </w:rPr>
              <w:t>Formaat en bestandsnaam</w:t>
            </w:r>
            <w:r>
              <w:rPr>
                <w:noProof/>
                <w:webHidden/>
              </w:rPr>
              <w:tab/>
            </w:r>
            <w:r>
              <w:rPr>
                <w:noProof/>
                <w:webHidden/>
              </w:rPr>
              <w:fldChar w:fldCharType="begin"/>
            </w:r>
            <w:r>
              <w:rPr>
                <w:noProof/>
                <w:webHidden/>
              </w:rPr>
              <w:instrText xml:space="preserve"> PAGEREF _Toc493812416 \h </w:instrText>
            </w:r>
            <w:r>
              <w:rPr>
                <w:noProof/>
                <w:webHidden/>
              </w:rPr>
            </w:r>
            <w:r>
              <w:rPr>
                <w:noProof/>
                <w:webHidden/>
              </w:rPr>
              <w:fldChar w:fldCharType="separate"/>
            </w:r>
            <w:r>
              <w:rPr>
                <w:noProof/>
                <w:webHidden/>
              </w:rPr>
              <w:t>26</w:t>
            </w:r>
            <w:r>
              <w:rPr>
                <w:noProof/>
                <w:webHidden/>
              </w:rPr>
              <w:fldChar w:fldCharType="end"/>
            </w:r>
          </w:hyperlink>
        </w:p>
        <w:p w14:paraId="6D0C396F" w14:textId="33EFDD0B" w:rsidR="00B25B2A" w:rsidRDefault="00B25B2A">
          <w:pPr>
            <w:pStyle w:val="Inhopg3"/>
            <w:tabs>
              <w:tab w:val="left" w:pos="1320"/>
              <w:tab w:val="right" w:leader="dot" w:pos="9062"/>
            </w:tabs>
            <w:rPr>
              <w:noProof/>
              <w:lang w:val="nl-NL" w:eastAsia="nl-NL"/>
            </w:rPr>
          </w:pPr>
          <w:hyperlink w:anchor="_Toc493812417" w:history="1">
            <w:r w:rsidRPr="006755CE">
              <w:rPr>
                <w:rStyle w:val="Hyperlink"/>
                <w:noProof/>
              </w:rPr>
              <w:t>2.4.2</w:t>
            </w:r>
            <w:r>
              <w:rPr>
                <w:noProof/>
                <w:lang w:val="nl-NL" w:eastAsia="nl-NL"/>
              </w:rPr>
              <w:tab/>
            </w:r>
            <w:r w:rsidRPr="006755CE">
              <w:rPr>
                <w:rStyle w:val="Hyperlink"/>
                <w:noProof/>
              </w:rPr>
              <w:t>Status en Versie</w:t>
            </w:r>
            <w:r>
              <w:rPr>
                <w:noProof/>
                <w:webHidden/>
              </w:rPr>
              <w:tab/>
            </w:r>
            <w:r>
              <w:rPr>
                <w:noProof/>
                <w:webHidden/>
              </w:rPr>
              <w:fldChar w:fldCharType="begin"/>
            </w:r>
            <w:r>
              <w:rPr>
                <w:noProof/>
                <w:webHidden/>
              </w:rPr>
              <w:instrText xml:space="preserve"> PAGEREF _Toc493812417 \h </w:instrText>
            </w:r>
            <w:r>
              <w:rPr>
                <w:noProof/>
                <w:webHidden/>
              </w:rPr>
            </w:r>
            <w:r>
              <w:rPr>
                <w:noProof/>
                <w:webHidden/>
              </w:rPr>
              <w:fldChar w:fldCharType="separate"/>
            </w:r>
            <w:r>
              <w:rPr>
                <w:noProof/>
                <w:webHidden/>
              </w:rPr>
              <w:t>30</w:t>
            </w:r>
            <w:r>
              <w:rPr>
                <w:noProof/>
                <w:webHidden/>
              </w:rPr>
              <w:fldChar w:fldCharType="end"/>
            </w:r>
          </w:hyperlink>
        </w:p>
        <w:p w14:paraId="09043A15" w14:textId="0C758F48" w:rsidR="00B25B2A" w:rsidRDefault="00B25B2A">
          <w:pPr>
            <w:pStyle w:val="Inhopg3"/>
            <w:tabs>
              <w:tab w:val="left" w:pos="1320"/>
              <w:tab w:val="right" w:leader="dot" w:pos="9062"/>
            </w:tabs>
            <w:rPr>
              <w:noProof/>
              <w:lang w:val="nl-NL" w:eastAsia="nl-NL"/>
            </w:rPr>
          </w:pPr>
          <w:hyperlink w:anchor="_Toc493812418" w:history="1">
            <w:r w:rsidRPr="006755CE">
              <w:rPr>
                <w:rStyle w:val="Hyperlink"/>
                <w:noProof/>
              </w:rPr>
              <w:t>2.4.3</w:t>
            </w:r>
            <w:r>
              <w:rPr>
                <w:noProof/>
                <w:lang w:val="nl-NL" w:eastAsia="nl-NL"/>
              </w:rPr>
              <w:tab/>
            </w:r>
            <w:r w:rsidRPr="006755CE">
              <w:rPr>
                <w:rStyle w:val="Hyperlink"/>
                <w:noProof/>
              </w:rPr>
              <w:t>Bestandsomvang</w:t>
            </w:r>
            <w:r>
              <w:rPr>
                <w:noProof/>
                <w:webHidden/>
              </w:rPr>
              <w:tab/>
            </w:r>
            <w:r>
              <w:rPr>
                <w:noProof/>
                <w:webHidden/>
              </w:rPr>
              <w:fldChar w:fldCharType="begin"/>
            </w:r>
            <w:r>
              <w:rPr>
                <w:noProof/>
                <w:webHidden/>
              </w:rPr>
              <w:instrText xml:space="preserve"> PAGEREF _Toc493812418 \h </w:instrText>
            </w:r>
            <w:r>
              <w:rPr>
                <w:noProof/>
                <w:webHidden/>
              </w:rPr>
            </w:r>
            <w:r>
              <w:rPr>
                <w:noProof/>
                <w:webHidden/>
              </w:rPr>
              <w:fldChar w:fldCharType="separate"/>
            </w:r>
            <w:r>
              <w:rPr>
                <w:noProof/>
                <w:webHidden/>
              </w:rPr>
              <w:t>32</w:t>
            </w:r>
            <w:r>
              <w:rPr>
                <w:noProof/>
                <w:webHidden/>
              </w:rPr>
              <w:fldChar w:fldCharType="end"/>
            </w:r>
          </w:hyperlink>
        </w:p>
        <w:p w14:paraId="0234FAB2" w14:textId="493258C6" w:rsidR="00B25B2A" w:rsidRDefault="00B25B2A">
          <w:pPr>
            <w:pStyle w:val="Inhopg3"/>
            <w:tabs>
              <w:tab w:val="left" w:pos="1320"/>
              <w:tab w:val="right" w:leader="dot" w:pos="9062"/>
            </w:tabs>
            <w:rPr>
              <w:noProof/>
              <w:lang w:val="nl-NL" w:eastAsia="nl-NL"/>
            </w:rPr>
          </w:pPr>
          <w:hyperlink w:anchor="_Toc493812419" w:history="1">
            <w:r w:rsidRPr="006755CE">
              <w:rPr>
                <w:rStyle w:val="Hyperlink"/>
                <w:noProof/>
              </w:rPr>
              <w:t>2.4.4</w:t>
            </w:r>
            <w:r>
              <w:rPr>
                <w:noProof/>
                <w:lang w:val="nl-NL" w:eastAsia="nl-NL"/>
              </w:rPr>
              <w:tab/>
            </w:r>
            <w:r w:rsidRPr="006755CE">
              <w:rPr>
                <w:rStyle w:val="Hyperlink"/>
                <w:noProof/>
              </w:rPr>
              <w:t>Link (URL)</w:t>
            </w:r>
            <w:r>
              <w:rPr>
                <w:noProof/>
                <w:webHidden/>
              </w:rPr>
              <w:tab/>
            </w:r>
            <w:r>
              <w:rPr>
                <w:noProof/>
                <w:webHidden/>
              </w:rPr>
              <w:fldChar w:fldCharType="begin"/>
            </w:r>
            <w:r>
              <w:rPr>
                <w:noProof/>
                <w:webHidden/>
              </w:rPr>
              <w:instrText xml:space="preserve"> PAGEREF _Toc493812419 \h </w:instrText>
            </w:r>
            <w:r>
              <w:rPr>
                <w:noProof/>
                <w:webHidden/>
              </w:rPr>
            </w:r>
            <w:r>
              <w:rPr>
                <w:noProof/>
                <w:webHidden/>
              </w:rPr>
              <w:fldChar w:fldCharType="separate"/>
            </w:r>
            <w:r>
              <w:rPr>
                <w:noProof/>
                <w:webHidden/>
              </w:rPr>
              <w:t>33</w:t>
            </w:r>
            <w:r>
              <w:rPr>
                <w:noProof/>
                <w:webHidden/>
              </w:rPr>
              <w:fldChar w:fldCharType="end"/>
            </w:r>
          </w:hyperlink>
        </w:p>
        <w:p w14:paraId="45822195" w14:textId="4C634006" w:rsidR="00B25B2A" w:rsidRDefault="00B25B2A">
          <w:pPr>
            <w:pStyle w:val="Inhopg3"/>
            <w:tabs>
              <w:tab w:val="left" w:pos="1320"/>
              <w:tab w:val="right" w:leader="dot" w:pos="9062"/>
            </w:tabs>
            <w:rPr>
              <w:noProof/>
              <w:lang w:val="nl-NL" w:eastAsia="nl-NL"/>
            </w:rPr>
          </w:pPr>
          <w:hyperlink w:anchor="_Toc493812420" w:history="1">
            <w:r w:rsidRPr="006755CE">
              <w:rPr>
                <w:rStyle w:val="Hyperlink"/>
                <w:noProof/>
              </w:rPr>
              <w:t>2.4.5</w:t>
            </w:r>
            <w:r>
              <w:rPr>
                <w:noProof/>
                <w:lang w:val="nl-NL" w:eastAsia="nl-NL"/>
              </w:rPr>
              <w:tab/>
            </w:r>
            <w:r w:rsidRPr="006755CE">
              <w:rPr>
                <w:rStyle w:val="Hyperlink"/>
                <w:noProof/>
              </w:rPr>
              <w:t>Taal</w:t>
            </w:r>
            <w:r>
              <w:rPr>
                <w:noProof/>
                <w:webHidden/>
              </w:rPr>
              <w:tab/>
            </w:r>
            <w:r>
              <w:rPr>
                <w:noProof/>
                <w:webHidden/>
              </w:rPr>
              <w:fldChar w:fldCharType="begin"/>
            </w:r>
            <w:r>
              <w:rPr>
                <w:noProof/>
                <w:webHidden/>
              </w:rPr>
              <w:instrText xml:space="preserve"> PAGEREF _Toc493812420 \h </w:instrText>
            </w:r>
            <w:r>
              <w:rPr>
                <w:noProof/>
                <w:webHidden/>
              </w:rPr>
            </w:r>
            <w:r>
              <w:rPr>
                <w:noProof/>
                <w:webHidden/>
              </w:rPr>
              <w:fldChar w:fldCharType="separate"/>
            </w:r>
            <w:r>
              <w:rPr>
                <w:noProof/>
                <w:webHidden/>
              </w:rPr>
              <w:t>34</w:t>
            </w:r>
            <w:r>
              <w:rPr>
                <w:noProof/>
                <w:webHidden/>
              </w:rPr>
              <w:fldChar w:fldCharType="end"/>
            </w:r>
          </w:hyperlink>
        </w:p>
        <w:p w14:paraId="2C4F1D56" w14:textId="56E81982" w:rsidR="00B25B2A" w:rsidRDefault="00B25B2A">
          <w:pPr>
            <w:pStyle w:val="Inhopg3"/>
            <w:tabs>
              <w:tab w:val="left" w:pos="1320"/>
              <w:tab w:val="right" w:leader="dot" w:pos="9062"/>
            </w:tabs>
            <w:rPr>
              <w:noProof/>
              <w:lang w:val="nl-NL" w:eastAsia="nl-NL"/>
            </w:rPr>
          </w:pPr>
          <w:hyperlink w:anchor="_Toc493812421" w:history="1">
            <w:r w:rsidRPr="006755CE">
              <w:rPr>
                <w:rStyle w:val="Hyperlink"/>
                <w:noProof/>
              </w:rPr>
              <w:t>2.4.6</w:t>
            </w:r>
            <w:r>
              <w:rPr>
                <w:noProof/>
                <w:lang w:val="nl-NL" w:eastAsia="nl-NL"/>
              </w:rPr>
              <w:tab/>
            </w:r>
            <w:r w:rsidRPr="006755CE">
              <w:rPr>
                <w:rStyle w:val="Hyperlink"/>
                <w:noProof/>
              </w:rPr>
              <w:t>Integriteit</w:t>
            </w:r>
            <w:r>
              <w:rPr>
                <w:noProof/>
                <w:webHidden/>
              </w:rPr>
              <w:tab/>
            </w:r>
            <w:r>
              <w:rPr>
                <w:noProof/>
                <w:webHidden/>
              </w:rPr>
              <w:fldChar w:fldCharType="begin"/>
            </w:r>
            <w:r>
              <w:rPr>
                <w:noProof/>
                <w:webHidden/>
              </w:rPr>
              <w:instrText xml:space="preserve"> PAGEREF _Toc493812421 \h </w:instrText>
            </w:r>
            <w:r>
              <w:rPr>
                <w:noProof/>
                <w:webHidden/>
              </w:rPr>
            </w:r>
            <w:r>
              <w:rPr>
                <w:noProof/>
                <w:webHidden/>
              </w:rPr>
              <w:fldChar w:fldCharType="separate"/>
            </w:r>
            <w:r>
              <w:rPr>
                <w:noProof/>
                <w:webHidden/>
              </w:rPr>
              <w:t>35</w:t>
            </w:r>
            <w:r>
              <w:rPr>
                <w:noProof/>
                <w:webHidden/>
              </w:rPr>
              <w:fldChar w:fldCharType="end"/>
            </w:r>
          </w:hyperlink>
        </w:p>
        <w:p w14:paraId="72252C4E" w14:textId="461DA265" w:rsidR="00B25B2A" w:rsidRDefault="00B25B2A">
          <w:pPr>
            <w:pStyle w:val="Inhopg2"/>
            <w:tabs>
              <w:tab w:val="left" w:pos="880"/>
              <w:tab w:val="right" w:leader="dot" w:pos="9062"/>
            </w:tabs>
            <w:rPr>
              <w:noProof/>
              <w:lang w:val="nl-NL" w:eastAsia="nl-NL"/>
            </w:rPr>
          </w:pPr>
          <w:hyperlink w:anchor="_Toc493812422" w:history="1">
            <w:r w:rsidRPr="006755CE">
              <w:rPr>
                <w:rStyle w:val="Hyperlink"/>
                <w:noProof/>
              </w:rPr>
              <w:t>2.5</w:t>
            </w:r>
            <w:r>
              <w:rPr>
                <w:noProof/>
                <w:lang w:val="nl-NL" w:eastAsia="nl-NL"/>
              </w:rPr>
              <w:tab/>
            </w:r>
            <w:r w:rsidRPr="006755CE">
              <w:rPr>
                <w:rStyle w:val="Hyperlink"/>
                <w:noProof/>
              </w:rPr>
              <w:t>INFORMATIEOBJECT</w:t>
            </w:r>
            <w:r>
              <w:rPr>
                <w:noProof/>
                <w:webHidden/>
              </w:rPr>
              <w:tab/>
            </w:r>
            <w:r>
              <w:rPr>
                <w:noProof/>
                <w:webHidden/>
              </w:rPr>
              <w:fldChar w:fldCharType="begin"/>
            </w:r>
            <w:r>
              <w:rPr>
                <w:noProof/>
                <w:webHidden/>
              </w:rPr>
              <w:instrText xml:space="preserve"> PAGEREF _Toc493812422 \h </w:instrText>
            </w:r>
            <w:r>
              <w:rPr>
                <w:noProof/>
                <w:webHidden/>
              </w:rPr>
            </w:r>
            <w:r>
              <w:rPr>
                <w:noProof/>
                <w:webHidden/>
              </w:rPr>
              <w:fldChar w:fldCharType="separate"/>
            </w:r>
            <w:r>
              <w:rPr>
                <w:noProof/>
                <w:webHidden/>
              </w:rPr>
              <w:t>37</w:t>
            </w:r>
            <w:r>
              <w:rPr>
                <w:noProof/>
                <w:webHidden/>
              </w:rPr>
              <w:fldChar w:fldCharType="end"/>
            </w:r>
          </w:hyperlink>
        </w:p>
        <w:p w14:paraId="172191CB" w14:textId="328FD1F3" w:rsidR="00B25B2A" w:rsidRDefault="00B25B2A">
          <w:pPr>
            <w:pStyle w:val="Inhopg3"/>
            <w:tabs>
              <w:tab w:val="left" w:pos="1320"/>
              <w:tab w:val="right" w:leader="dot" w:pos="9062"/>
            </w:tabs>
            <w:rPr>
              <w:noProof/>
              <w:lang w:val="nl-NL" w:eastAsia="nl-NL"/>
            </w:rPr>
          </w:pPr>
          <w:hyperlink w:anchor="_Toc493812423" w:history="1">
            <w:r w:rsidRPr="006755CE">
              <w:rPr>
                <w:rStyle w:val="Hyperlink"/>
                <w:noProof/>
              </w:rPr>
              <w:t>2.5.1</w:t>
            </w:r>
            <w:r>
              <w:rPr>
                <w:noProof/>
                <w:lang w:val="nl-NL" w:eastAsia="nl-NL"/>
              </w:rPr>
              <w:tab/>
            </w:r>
            <w:r w:rsidRPr="006755CE">
              <w:rPr>
                <w:rStyle w:val="Hyperlink"/>
                <w:noProof/>
              </w:rPr>
              <w:t>Unieke aanduiding</w:t>
            </w:r>
            <w:r>
              <w:rPr>
                <w:noProof/>
                <w:webHidden/>
              </w:rPr>
              <w:tab/>
            </w:r>
            <w:r>
              <w:rPr>
                <w:noProof/>
                <w:webHidden/>
              </w:rPr>
              <w:fldChar w:fldCharType="begin"/>
            </w:r>
            <w:r>
              <w:rPr>
                <w:noProof/>
                <w:webHidden/>
              </w:rPr>
              <w:instrText xml:space="preserve"> PAGEREF _Toc493812423 \h </w:instrText>
            </w:r>
            <w:r>
              <w:rPr>
                <w:noProof/>
                <w:webHidden/>
              </w:rPr>
            </w:r>
            <w:r>
              <w:rPr>
                <w:noProof/>
                <w:webHidden/>
              </w:rPr>
              <w:fldChar w:fldCharType="separate"/>
            </w:r>
            <w:r>
              <w:rPr>
                <w:noProof/>
                <w:webHidden/>
              </w:rPr>
              <w:t>41</w:t>
            </w:r>
            <w:r>
              <w:rPr>
                <w:noProof/>
                <w:webHidden/>
              </w:rPr>
              <w:fldChar w:fldCharType="end"/>
            </w:r>
          </w:hyperlink>
        </w:p>
        <w:p w14:paraId="7DE2CA1F" w14:textId="290A826B" w:rsidR="00B25B2A" w:rsidRDefault="00B25B2A">
          <w:pPr>
            <w:pStyle w:val="Inhopg3"/>
            <w:tabs>
              <w:tab w:val="left" w:pos="1320"/>
              <w:tab w:val="right" w:leader="dot" w:pos="9062"/>
            </w:tabs>
            <w:rPr>
              <w:noProof/>
              <w:lang w:val="nl-NL" w:eastAsia="nl-NL"/>
            </w:rPr>
          </w:pPr>
          <w:hyperlink w:anchor="_Toc493812424" w:history="1">
            <w:r w:rsidRPr="006755CE">
              <w:rPr>
                <w:rStyle w:val="Hyperlink"/>
                <w:noProof/>
              </w:rPr>
              <w:t>2.5.2</w:t>
            </w:r>
            <w:r>
              <w:rPr>
                <w:noProof/>
                <w:lang w:val="nl-NL" w:eastAsia="nl-NL"/>
              </w:rPr>
              <w:tab/>
            </w:r>
            <w:r w:rsidRPr="006755CE">
              <w:rPr>
                <w:rStyle w:val="Hyperlink"/>
                <w:noProof/>
              </w:rPr>
              <w:t>Auteur, afzender en geadresseerde</w:t>
            </w:r>
            <w:r>
              <w:rPr>
                <w:noProof/>
                <w:webHidden/>
              </w:rPr>
              <w:tab/>
            </w:r>
            <w:r>
              <w:rPr>
                <w:noProof/>
                <w:webHidden/>
              </w:rPr>
              <w:fldChar w:fldCharType="begin"/>
            </w:r>
            <w:r>
              <w:rPr>
                <w:noProof/>
                <w:webHidden/>
              </w:rPr>
              <w:instrText xml:space="preserve"> PAGEREF _Toc493812424 \h </w:instrText>
            </w:r>
            <w:r>
              <w:rPr>
                <w:noProof/>
                <w:webHidden/>
              </w:rPr>
            </w:r>
            <w:r>
              <w:rPr>
                <w:noProof/>
                <w:webHidden/>
              </w:rPr>
              <w:fldChar w:fldCharType="separate"/>
            </w:r>
            <w:r>
              <w:rPr>
                <w:noProof/>
                <w:webHidden/>
              </w:rPr>
              <w:t>43</w:t>
            </w:r>
            <w:r>
              <w:rPr>
                <w:noProof/>
                <w:webHidden/>
              </w:rPr>
              <w:fldChar w:fldCharType="end"/>
            </w:r>
          </w:hyperlink>
        </w:p>
        <w:p w14:paraId="0070FC01" w14:textId="403F1836" w:rsidR="00B25B2A" w:rsidRDefault="00B25B2A">
          <w:pPr>
            <w:pStyle w:val="Inhopg3"/>
            <w:tabs>
              <w:tab w:val="left" w:pos="1320"/>
              <w:tab w:val="right" w:leader="dot" w:pos="9062"/>
            </w:tabs>
            <w:rPr>
              <w:noProof/>
              <w:lang w:val="nl-NL" w:eastAsia="nl-NL"/>
            </w:rPr>
          </w:pPr>
          <w:hyperlink w:anchor="_Toc493812425" w:history="1">
            <w:r w:rsidRPr="006755CE">
              <w:rPr>
                <w:rStyle w:val="Hyperlink"/>
                <w:noProof/>
              </w:rPr>
              <w:t>2.5.3</w:t>
            </w:r>
            <w:r>
              <w:rPr>
                <w:noProof/>
                <w:lang w:val="nl-NL" w:eastAsia="nl-NL"/>
              </w:rPr>
              <w:tab/>
            </w:r>
            <w:r w:rsidRPr="006755CE">
              <w:rPr>
                <w:rStyle w:val="Hyperlink"/>
                <w:noProof/>
              </w:rPr>
              <w:t>Status en versie</w:t>
            </w:r>
            <w:r>
              <w:rPr>
                <w:noProof/>
                <w:webHidden/>
              </w:rPr>
              <w:tab/>
            </w:r>
            <w:r>
              <w:rPr>
                <w:noProof/>
                <w:webHidden/>
              </w:rPr>
              <w:fldChar w:fldCharType="begin"/>
            </w:r>
            <w:r>
              <w:rPr>
                <w:noProof/>
                <w:webHidden/>
              </w:rPr>
              <w:instrText xml:space="preserve"> PAGEREF _Toc493812425 \h </w:instrText>
            </w:r>
            <w:r>
              <w:rPr>
                <w:noProof/>
                <w:webHidden/>
              </w:rPr>
            </w:r>
            <w:r>
              <w:rPr>
                <w:noProof/>
                <w:webHidden/>
              </w:rPr>
              <w:fldChar w:fldCharType="separate"/>
            </w:r>
            <w:r>
              <w:rPr>
                <w:noProof/>
                <w:webHidden/>
              </w:rPr>
              <w:t>51</w:t>
            </w:r>
            <w:r>
              <w:rPr>
                <w:noProof/>
                <w:webHidden/>
              </w:rPr>
              <w:fldChar w:fldCharType="end"/>
            </w:r>
          </w:hyperlink>
        </w:p>
        <w:p w14:paraId="098065D8" w14:textId="45FDB97A" w:rsidR="00B25B2A" w:rsidRDefault="00B25B2A">
          <w:pPr>
            <w:pStyle w:val="Inhopg3"/>
            <w:tabs>
              <w:tab w:val="left" w:pos="1320"/>
              <w:tab w:val="right" w:leader="dot" w:pos="9062"/>
            </w:tabs>
            <w:rPr>
              <w:noProof/>
              <w:lang w:val="nl-NL" w:eastAsia="nl-NL"/>
            </w:rPr>
          </w:pPr>
          <w:hyperlink w:anchor="_Toc493812426" w:history="1">
            <w:r w:rsidRPr="006755CE">
              <w:rPr>
                <w:rStyle w:val="Hyperlink"/>
                <w:noProof/>
              </w:rPr>
              <w:t>2.5.4</w:t>
            </w:r>
            <w:r>
              <w:rPr>
                <w:noProof/>
                <w:lang w:val="nl-NL" w:eastAsia="nl-NL"/>
              </w:rPr>
              <w:tab/>
            </w:r>
            <w:r w:rsidRPr="006755CE">
              <w:rPr>
                <w:rStyle w:val="Hyperlink"/>
                <w:noProof/>
              </w:rPr>
              <w:t>Status</w:t>
            </w:r>
            <w:r>
              <w:rPr>
                <w:noProof/>
                <w:webHidden/>
              </w:rPr>
              <w:tab/>
            </w:r>
            <w:r>
              <w:rPr>
                <w:noProof/>
                <w:webHidden/>
              </w:rPr>
              <w:fldChar w:fldCharType="begin"/>
            </w:r>
            <w:r>
              <w:rPr>
                <w:noProof/>
                <w:webHidden/>
              </w:rPr>
              <w:instrText xml:space="preserve"> PAGEREF _Toc493812426 \h </w:instrText>
            </w:r>
            <w:r>
              <w:rPr>
                <w:noProof/>
                <w:webHidden/>
              </w:rPr>
            </w:r>
            <w:r>
              <w:rPr>
                <w:noProof/>
                <w:webHidden/>
              </w:rPr>
              <w:fldChar w:fldCharType="separate"/>
            </w:r>
            <w:r>
              <w:rPr>
                <w:noProof/>
                <w:webHidden/>
              </w:rPr>
              <w:t>52</w:t>
            </w:r>
            <w:r>
              <w:rPr>
                <w:noProof/>
                <w:webHidden/>
              </w:rPr>
              <w:fldChar w:fldCharType="end"/>
            </w:r>
          </w:hyperlink>
        </w:p>
        <w:p w14:paraId="1DCFBAC8" w14:textId="5FDF94F3" w:rsidR="00B25B2A" w:rsidRDefault="00B25B2A">
          <w:pPr>
            <w:pStyle w:val="Inhopg3"/>
            <w:tabs>
              <w:tab w:val="left" w:pos="1320"/>
              <w:tab w:val="right" w:leader="dot" w:pos="9062"/>
            </w:tabs>
            <w:rPr>
              <w:noProof/>
              <w:lang w:val="nl-NL" w:eastAsia="nl-NL"/>
            </w:rPr>
          </w:pPr>
          <w:hyperlink w:anchor="_Toc493812427" w:history="1">
            <w:r w:rsidRPr="006755CE">
              <w:rPr>
                <w:rStyle w:val="Hyperlink"/>
                <w:noProof/>
              </w:rPr>
              <w:t>2.5.5</w:t>
            </w:r>
            <w:r>
              <w:rPr>
                <w:noProof/>
                <w:lang w:val="nl-NL" w:eastAsia="nl-NL"/>
              </w:rPr>
              <w:tab/>
            </w:r>
            <w:r w:rsidRPr="006755CE">
              <w:rPr>
                <w:rStyle w:val="Hyperlink"/>
                <w:noProof/>
              </w:rPr>
              <w:t>Gebruiksrechten</w:t>
            </w:r>
            <w:r>
              <w:rPr>
                <w:noProof/>
                <w:webHidden/>
              </w:rPr>
              <w:tab/>
            </w:r>
            <w:r>
              <w:rPr>
                <w:noProof/>
                <w:webHidden/>
              </w:rPr>
              <w:fldChar w:fldCharType="begin"/>
            </w:r>
            <w:r>
              <w:rPr>
                <w:noProof/>
                <w:webHidden/>
              </w:rPr>
              <w:instrText xml:space="preserve"> PAGEREF _Toc493812427 \h </w:instrText>
            </w:r>
            <w:r>
              <w:rPr>
                <w:noProof/>
                <w:webHidden/>
              </w:rPr>
            </w:r>
            <w:r>
              <w:rPr>
                <w:noProof/>
                <w:webHidden/>
              </w:rPr>
              <w:fldChar w:fldCharType="separate"/>
            </w:r>
            <w:r>
              <w:rPr>
                <w:noProof/>
                <w:webHidden/>
              </w:rPr>
              <w:t>53</w:t>
            </w:r>
            <w:r>
              <w:rPr>
                <w:noProof/>
                <w:webHidden/>
              </w:rPr>
              <w:fldChar w:fldCharType="end"/>
            </w:r>
          </w:hyperlink>
        </w:p>
        <w:p w14:paraId="453D492F" w14:textId="70C188C6" w:rsidR="00B25B2A" w:rsidRDefault="00B25B2A">
          <w:pPr>
            <w:pStyle w:val="Inhopg3"/>
            <w:tabs>
              <w:tab w:val="left" w:pos="1320"/>
              <w:tab w:val="right" w:leader="dot" w:pos="9062"/>
            </w:tabs>
            <w:rPr>
              <w:noProof/>
              <w:lang w:val="nl-NL" w:eastAsia="nl-NL"/>
            </w:rPr>
          </w:pPr>
          <w:hyperlink w:anchor="_Toc493812428" w:history="1">
            <w:r w:rsidRPr="006755CE">
              <w:rPr>
                <w:rStyle w:val="Hyperlink"/>
                <w:noProof/>
              </w:rPr>
              <w:t>2.5.6</w:t>
            </w:r>
            <w:r>
              <w:rPr>
                <w:noProof/>
                <w:lang w:val="nl-NL" w:eastAsia="nl-NL"/>
              </w:rPr>
              <w:tab/>
            </w:r>
            <w:r w:rsidRPr="006755CE">
              <w:rPr>
                <w:rStyle w:val="Hyperlink"/>
                <w:noProof/>
              </w:rPr>
              <w:t>Ondertekening</w:t>
            </w:r>
            <w:r>
              <w:rPr>
                <w:noProof/>
                <w:webHidden/>
              </w:rPr>
              <w:tab/>
            </w:r>
            <w:r>
              <w:rPr>
                <w:noProof/>
                <w:webHidden/>
              </w:rPr>
              <w:fldChar w:fldCharType="begin"/>
            </w:r>
            <w:r>
              <w:rPr>
                <w:noProof/>
                <w:webHidden/>
              </w:rPr>
              <w:instrText xml:space="preserve"> PAGEREF _Toc493812428 \h </w:instrText>
            </w:r>
            <w:r>
              <w:rPr>
                <w:noProof/>
                <w:webHidden/>
              </w:rPr>
            </w:r>
            <w:r>
              <w:rPr>
                <w:noProof/>
                <w:webHidden/>
              </w:rPr>
              <w:fldChar w:fldCharType="separate"/>
            </w:r>
            <w:r>
              <w:rPr>
                <w:noProof/>
                <w:webHidden/>
              </w:rPr>
              <w:t>57</w:t>
            </w:r>
            <w:r>
              <w:rPr>
                <w:noProof/>
                <w:webHidden/>
              </w:rPr>
              <w:fldChar w:fldCharType="end"/>
            </w:r>
          </w:hyperlink>
        </w:p>
        <w:p w14:paraId="5B2D6CF2" w14:textId="3503BCA9" w:rsidR="00B25B2A" w:rsidRDefault="00B25B2A">
          <w:pPr>
            <w:pStyle w:val="Inhopg3"/>
            <w:tabs>
              <w:tab w:val="left" w:pos="1320"/>
              <w:tab w:val="right" w:leader="dot" w:pos="9062"/>
            </w:tabs>
            <w:rPr>
              <w:noProof/>
              <w:lang w:val="nl-NL" w:eastAsia="nl-NL"/>
            </w:rPr>
          </w:pPr>
          <w:hyperlink w:anchor="_Toc493812429" w:history="1">
            <w:r w:rsidRPr="006755CE">
              <w:rPr>
                <w:rStyle w:val="Hyperlink"/>
                <w:noProof/>
              </w:rPr>
              <w:t>2.5.7</w:t>
            </w:r>
            <w:r>
              <w:rPr>
                <w:noProof/>
                <w:lang w:val="nl-NL" w:eastAsia="nl-NL"/>
              </w:rPr>
              <w:tab/>
            </w:r>
            <w:r w:rsidRPr="006755CE">
              <w:rPr>
                <w:rStyle w:val="Hyperlink"/>
                <w:noProof/>
              </w:rPr>
              <w:t>Verschijningsvorm</w:t>
            </w:r>
            <w:r>
              <w:rPr>
                <w:noProof/>
                <w:webHidden/>
              </w:rPr>
              <w:tab/>
            </w:r>
            <w:r>
              <w:rPr>
                <w:noProof/>
                <w:webHidden/>
              </w:rPr>
              <w:fldChar w:fldCharType="begin"/>
            </w:r>
            <w:r>
              <w:rPr>
                <w:noProof/>
                <w:webHidden/>
              </w:rPr>
              <w:instrText xml:space="preserve"> PAGEREF _Toc493812429 \h </w:instrText>
            </w:r>
            <w:r>
              <w:rPr>
                <w:noProof/>
                <w:webHidden/>
              </w:rPr>
            </w:r>
            <w:r>
              <w:rPr>
                <w:noProof/>
                <w:webHidden/>
              </w:rPr>
              <w:fldChar w:fldCharType="separate"/>
            </w:r>
            <w:r>
              <w:rPr>
                <w:noProof/>
                <w:webHidden/>
              </w:rPr>
              <w:t>59</w:t>
            </w:r>
            <w:r>
              <w:rPr>
                <w:noProof/>
                <w:webHidden/>
              </w:rPr>
              <w:fldChar w:fldCharType="end"/>
            </w:r>
          </w:hyperlink>
        </w:p>
        <w:p w14:paraId="78B97267" w14:textId="018112DC" w:rsidR="00B25B2A" w:rsidRDefault="00B25B2A">
          <w:pPr>
            <w:pStyle w:val="Inhopg2"/>
            <w:tabs>
              <w:tab w:val="left" w:pos="880"/>
              <w:tab w:val="right" w:leader="dot" w:pos="9062"/>
            </w:tabs>
            <w:rPr>
              <w:noProof/>
              <w:lang w:val="nl-NL" w:eastAsia="nl-NL"/>
            </w:rPr>
          </w:pPr>
          <w:hyperlink w:anchor="_Toc493812430" w:history="1">
            <w:r w:rsidRPr="006755CE">
              <w:rPr>
                <w:rStyle w:val="Hyperlink"/>
                <w:noProof/>
              </w:rPr>
              <w:t>2.6</w:t>
            </w:r>
            <w:r>
              <w:rPr>
                <w:noProof/>
                <w:lang w:val="nl-NL" w:eastAsia="nl-NL"/>
              </w:rPr>
              <w:tab/>
            </w:r>
            <w:r w:rsidRPr="006755CE">
              <w:rPr>
                <w:rStyle w:val="Hyperlink"/>
                <w:noProof/>
              </w:rPr>
              <w:t>INFORMATIEOBJECTTYPE</w:t>
            </w:r>
            <w:r>
              <w:rPr>
                <w:noProof/>
                <w:webHidden/>
              </w:rPr>
              <w:tab/>
            </w:r>
            <w:r>
              <w:rPr>
                <w:noProof/>
                <w:webHidden/>
              </w:rPr>
              <w:fldChar w:fldCharType="begin"/>
            </w:r>
            <w:r>
              <w:rPr>
                <w:noProof/>
                <w:webHidden/>
              </w:rPr>
              <w:instrText xml:space="preserve"> PAGEREF _Toc493812430 \h </w:instrText>
            </w:r>
            <w:r>
              <w:rPr>
                <w:noProof/>
                <w:webHidden/>
              </w:rPr>
            </w:r>
            <w:r>
              <w:rPr>
                <w:noProof/>
                <w:webHidden/>
              </w:rPr>
              <w:fldChar w:fldCharType="separate"/>
            </w:r>
            <w:r>
              <w:rPr>
                <w:noProof/>
                <w:webHidden/>
              </w:rPr>
              <w:t>60</w:t>
            </w:r>
            <w:r>
              <w:rPr>
                <w:noProof/>
                <w:webHidden/>
              </w:rPr>
              <w:fldChar w:fldCharType="end"/>
            </w:r>
          </w:hyperlink>
        </w:p>
        <w:p w14:paraId="7D66C83C" w14:textId="3E317BF2" w:rsidR="00B25B2A" w:rsidRDefault="00B25B2A">
          <w:pPr>
            <w:pStyle w:val="Inhopg3"/>
            <w:tabs>
              <w:tab w:val="left" w:pos="1320"/>
              <w:tab w:val="right" w:leader="dot" w:pos="9062"/>
            </w:tabs>
            <w:rPr>
              <w:noProof/>
              <w:lang w:val="nl-NL" w:eastAsia="nl-NL"/>
            </w:rPr>
          </w:pPr>
          <w:hyperlink w:anchor="_Toc493812431" w:history="1">
            <w:r w:rsidRPr="006755CE">
              <w:rPr>
                <w:rStyle w:val="Hyperlink"/>
                <w:noProof/>
              </w:rPr>
              <w:t>2.6.1</w:t>
            </w:r>
            <w:r>
              <w:rPr>
                <w:noProof/>
                <w:lang w:val="nl-NL" w:eastAsia="nl-NL"/>
              </w:rPr>
              <w:tab/>
            </w:r>
            <w:r w:rsidRPr="006755CE">
              <w:rPr>
                <w:rStyle w:val="Hyperlink"/>
                <w:noProof/>
              </w:rPr>
              <w:t>Unieke aanduiding</w:t>
            </w:r>
            <w:r>
              <w:rPr>
                <w:noProof/>
                <w:webHidden/>
              </w:rPr>
              <w:tab/>
            </w:r>
            <w:r>
              <w:rPr>
                <w:noProof/>
                <w:webHidden/>
              </w:rPr>
              <w:fldChar w:fldCharType="begin"/>
            </w:r>
            <w:r>
              <w:rPr>
                <w:noProof/>
                <w:webHidden/>
              </w:rPr>
              <w:instrText xml:space="preserve"> PAGEREF _Toc493812431 \h </w:instrText>
            </w:r>
            <w:r>
              <w:rPr>
                <w:noProof/>
                <w:webHidden/>
              </w:rPr>
            </w:r>
            <w:r>
              <w:rPr>
                <w:noProof/>
                <w:webHidden/>
              </w:rPr>
              <w:fldChar w:fldCharType="separate"/>
            </w:r>
            <w:r>
              <w:rPr>
                <w:noProof/>
                <w:webHidden/>
              </w:rPr>
              <w:t>61</w:t>
            </w:r>
            <w:r>
              <w:rPr>
                <w:noProof/>
                <w:webHidden/>
              </w:rPr>
              <w:fldChar w:fldCharType="end"/>
            </w:r>
          </w:hyperlink>
        </w:p>
        <w:p w14:paraId="6B1C9883" w14:textId="20E343A9" w:rsidR="00B25B2A" w:rsidRDefault="00B25B2A">
          <w:pPr>
            <w:pStyle w:val="Inhopg3"/>
            <w:tabs>
              <w:tab w:val="left" w:pos="1320"/>
              <w:tab w:val="right" w:leader="dot" w:pos="9062"/>
            </w:tabs>
            <w:rPr>
              <w:noProof/>
              <w:lang w:val="nl-NL" w:eastAsia="nl-NL"/>
            </w:rPr>
          </w:pPr>
          <w:hyperlink w:anchor="_Toc493812432" w:history="1">
            <w:r w:rsidRPr="006755CE">
              <w:rPr>
                <w:rStyle w:val="Hyperlink"/>
                <w:noProof/>
              </w:rPr>
              <w:t>2.6.2</w:t>
            </w:r>
            <w:r>
              <w:rPr>
                <w:noProof/>
                <w:lang w:val="nl-NL" w:eastAsia="nl-NL"/>
              </w:rPr>
              <w:tab/>
            </w:r>
            <w:r w:rsidRPr="006755CE">
              <w:rPr>
                <w:rStyle w:val="Hyperlink"/>
                <w:noProof/>
              </w:rPr>
              <w:t>Informatieobjecttype-omschrijving generiek</w:t>
            </w:r>
            <w:r>
              <w:rPr>
                <w:noProof/>
                <w:webHidden/>
              </w:rPr>
              <w:tab/>
            </w:r>
            <w:r>
              <w:rPr>
                <w:noProof/>
                <w:webHidden/>
              </w:rPr>
              <w:fldChar w:fldCharType="begin"/>
            </w:r>
            <w:r>
              <w:rPr>
                <w:noProof/>
                <w:webHidden/>
              </w:rPr>
              <w:instrText xml:space="preserve"> PAGEREF _Toc493812432 \h </w:instrText>
            </w:r>
            <w:r>
              <w:rPr>
                <w:noProof/>
                <w:webHidden/>
              </w:rPr>
            </w:r>
            <w:r>
              <w:rPr>
                <w:noProof/>
                <w:webHidden/>
              </w:rPr>
              <w:fldChar w:fldCharType="separate"/>
            </w:r>
            <w:r>
              <w:rPr>
                <w:noProof/>
                <w:webHidden/>
              </w:rPr>
              <w:t>62</w:t>
            </w:r>
            <w:r>
              <w:rPr>
                <w:noProof/>
                <w:webHidden/>
              </w:rPr>
              <w:fldChar w:fldCharType="end"/>
            </w:r>
          </w:hyperlink>
        </w:p>
        <w:p w14:paraId="4313B707" w14:textId="6438F5AB" w:rsidR="00B25B2A" w:rsidRDefault="00B25B2A">
          <w:pPr>
            <w:pStyle w:val="Inhopg2"/>
            <w:tabs>
              <w:tab w:val="left" w:pos="880"/>
              <w:tab w:val="right" w:leader="dot" w:pos="9062"/>
            </w:tabs>
            <w:rPr>
              <w:noProof/>
              <w:lang w:val="nl-NL" w:eastAsia="nl-NL"/>
            </w:rPr>
          </w:pPr>
          <w:hyperlink w:anchor="_Toc493812433" w:history="1">
            <w:r w:rsidRPr="006755CE">
              <w:rPr>
                <w:rStyle w:val="Hyperlink"/>
                <w:noProof/>
              </w:rPr>
              <w:t>2.7</w:t>
            </w:r>
            <w:r>
              <w:rPr>
                <w:noProof/>
                <w:lang w:val="nl-NL" w:eastAsia="nl-NL"/>
              </w:rPr>
              <w:tab/>
            </w:r>
            <w:r w:rsidRPr="006755CE">
              <w:rPr>
                <w:rStyle w:val="Hyperlink"/>
                <w:noProof/>
              </w:rPr>
              <w:t>KLANTCONTACT</w:t>
            </w:r>
            <w:r>
              <w:rPr>
                <w:noProof/>
                <w:webHidden/>
              </w:rPr>
              <w:tab/>
            </w:r>
            <w:r>
              <w:rPr>
                <w:noProof/>
                <w:webHidden/>
              </w:rPr>
              <w:fldChar w:fldCharType="begin"/>
            </w:r>
            <w:r>
              <w:rPr>
                <w:noProof/>
                <w:webHidden/>
              </w:rPr>
              <w:instrText xml:space="preserve"> PAGEREF _Toc493812433 \h </w:instrText>
            </w:r>
            <w:r>
              <w:rPr>
                <w:noProof/>
                <w:webHidden/>
              </w:rPr>
            </w:r>
            <w:r>
              <w:rPr>
                <w:noProof/>
                <w:webHidden/>
              </w:rPr>
              <w:fldChar w:fldCharType="separate"/>
            </w:r>
            <w:r>
              <w:rPr>
                <w:noProof/>
                <w:webHidden/>
              </w:rPr>
              <w:t>64</w:t>
            </w:r>
            <w:r>
              <w:rPr>
                <w:noProof/>
                <w:webHidden/>
              </w:rPr>
              <w:fldChar w:fldCharType="end"/>
            </w:r>
          </w:hyperlink>
        </w:p>
        <w:p w14:paraId="66614E7F" w14:textId="17F02F17" w:rsidR="00B25B2A" w:rsidRDefault="00B25B2A">
          <w:pPr>
            <w:pStyle w:val="Inhopg2"/>
            <w:tabs>
              <w:tab w:val="left" w:pos="880"/>
              <w:tab w:val="right" w:leader="dot" w:pos="9062"/>
            </w:tabs>
            <w:rPr>
              <w:noProof/>
              <w:lang w:val="nl-NL" w:eastAsia="nl-NL"/>
            </w:rPr>
          </w:pPr>
          <w:hyperlink w:anchor="_Toc493812434" w:history="1">
            <w:r w:rsidRPr="006755CE">
              <w:rPr>
                <w:rStyle w:val="Hyperlink"/>
                <w:noProof/>
              </w:rPr>
              <w:t>2.8</w:t>
            </w:r>
            <w:r>
              <w:rPr>
                <w:noProof/>
                <w:lang w:val="nl-NL" w:eastAsia="nl-NL"/>
              </w:rPr>
              <w:tab/>
            </w:r>
            <w:r w:rsidRPr="006755CE">
              <w:rPr>
                <w:rStyle w:val="Hyperlink"/>
                <w:noProof/>
              </w:rPr>
              <w:t>MEDEWERKER</w:t>
            </w:r>
            <w:r>
              <w:rPr>
                <w:noProof/>
                <w:webHidden/>
              </w:rPr>
              <w:tab/>
            </w:r>
            <w:r>
              <w:rPr>
                <w:noProof/>
                <w:webHidden/>
              </w:rPr>
              <w:fldChar w:fldCharType="begin"/>
            </w:r>
            <w:r>
              <w:rPr>
                <w:noProof/>
                <w:webHidden/>
              </w:rPr>
              <w:instrText xml:space="preserve"> PAGEREF _Toc493812434 \h </w:instrText>
            </w:r>
            <w:r>
              <w:rPr>
                <w:noProof/>
                <w:webHidden/>
              </w:rPr>
            </w:r>
            <w:r>
              <w:rPr>
                <w:noProof/>
                <w:webHidden/>
              </w:rPr>
              <w:fldChar w:fldCharType="separate"/>
            </w:r>
            <w:r>
              <w:rPr>
                <w:noProof/>
                <w:webHidden/>
              </w:rPr>
              <w:t>77</w:t>
            </w:r>
            <w:r>
              <w:rPr>
                <w:noProof/>
                <w:webHidden/>
              </w:rPr>
              <w:fldChar w:fldCharType="end"/>
            </w:r>
          </w:hyperlink>
        </w:p>
        <w:p w14:paraId="3E0D5EDD" w14:textId="6F67B510" w:rsidR="00B25B2A" w:rsidRDefault="00B25B2A">
          <w:pPr>
            <w:pStyle w:val="Inhopg2"/>
            <w:tabs>
              <w:tab w:val="left" w:pos="880"/>
              <w:tab w:val="right" w:leader="dot" w:pos="9062"/>
            </w:tabs>
            <w:rPr>
              <w:noProof/>
              <w:lang w:val="nl-NL" w:eastAsia="nl-NL"/>
            </w:rPr>
          </w:pPr>
          <w:hyperlink w:anchor="_Toc493812435" w:history="1">
            <w:r w:rsidRPr="006755CE">
              <w:rPr>
                <w:rStyle w:val="Hyperlink"/>
                <w:noProof/>
              </w:rPr>
              <w:t>2.9</w:t>
            </w:r>
            <w:r>
              <w:rPr>
                <w:noProof/>
                <w:lang w:val="nl-NL" w:eastAsia="nl-NL"/>
              </w:rPr>
              <w:tab/>
            </w:r>
            <w:r w:rsidRPr="006755CE">
              <w:rPr>
                <w:rStyle w:val="Hyperlink"/>
                <w:noProof/>
              </w:rPr>
              <w:t>OBJECT</w:t>
            </w:r>
            <w:r>
              <w:rPr>
                <w:noProof/>
                <w:webHidden/>
              </w:rPr>
              <w:tab/>
            </w:r>
            <w:r>
              <w:rPr>
                <w:noProof/>
                <w:webHidden/>
              </w:rPr>
              <w:fldChar w:fldCharType="begin"/>
            </w:r>
            <w:r>
              <w:rPr>
                <w:noProof/>
                <w:webHidden/>
              </w:rPr>
              <w:instrText xml:space="preserve"> PAGEREF _Toc493812435 \h </w:instrText>
            </w:r>
            <w:r>
              <w:rPr>
                <w:noProof/>
                <w:webHidden/>
              </w:rPr>
            </w:r>
            <w:r>
              <w:rPr>
                <w:noProof/>
                <w:webHidden/>
              </w:rPr>
              <w:fldChar w:fldCharType="separate"/>
            </w:r>
            <w:r>
              <w:rPr>
                <w:noProof/>
                <w:webHidden/>
              </w:rPr>
              <w:t>80</w:t>
            </w:r>
            <w:r>
              <w:rPr>
                <w:noProof/>
                <w:webHidden/>
              </w:rPr>
              <w:fldChar w:fldCharType="end"/>
            </w:r>
          </w:hyperlink>
        </w:p>
        <w:p w14:paraId="21FD2060" w14:textId="596FDB60" w:rsidR="00B25B2A" w:rsidRDefault="00B25B2A">
          <w:pPr>
            <w:pStyle w:val="Inhopg3"/>
            <w:tabs>
              <w:tab w:val="left" w:pos="1320"/>
              <w:tab w:val="right" w:leader="dot" w:pos="9062"/>
            </w:tabs>
            <w:rPr>
              <w:noProof/>
              <w:lang w:val="nl-NL" w:eastAsia="nl-NL"/>
            </w:rPr>
          </w:pPr>
          <w:hyperlink w:anchor="_Toc493812436" w:history="1">
            <w:r w:rsidRPr="006755CE">
              <w:rPr>
                <w:rStyle w:val="Hyperlink"/>
                <w:noProof/>
                <w:lang w:val="nl-NL"/>
              </w:rPr>
              <w:t>2.9.1</w:t>
            </w:r>
            <w:r>
              <w:rPr>
                <w:noProof/>
                <w:lang w:val="nl-NL" w:eastAsia="nl-NL"/>
              </w:rPr>
              <w:tab/>
            </w:r>
            <w:r w:rsidRPr="006755CE">
              <w:rPr>
                <w:rStyle w:val="Hyperlink"/>
                <w:noProof/>
                <w:lang w:val="nl-NL"/>
              </w:rPr>
              <w:t>Onderscheiden objecttypen als ‘specialisaties’ van OBJECT</w:t>
            </w:r>
            <w:r>
              <w:rPr>
                <w:noProof/>
                <w:webHidden/>
              </w:rPr>
              <w:tab/>
            </w:r>
            <w:r>
              <w:rPr>
                <w:noProof/>
                <w:webHidden/>
              </w:rPr>
              <w:fldChar w:fldCharType="begin"/>
            </w:r>
            <w:r>
              <w:rPr>
                <w:noProof/>
                <w:webHidden/>
              </w:rPr>
              <w:instrText xml:space="preserve"> PAGEREF _Toc493812436 \h </w:instrText>
            </w:r>
            <w:r>
              <w:rPr>
                <w:noProof/>
                <w:webHidden/>
              </w:rPr>
            </w:r>
            <w:r>
              <w:rPr>
                <w:noProof/>
                <w:webHidden/>
              </w:rPr>
              <w:fldChar w:fldCharType="separate"/>
            </w:r>
            <w:r>
              <w:rPr>
                <w:noProof/>
                <w:webHidden/>
              </w:rPr>
              <w:t>82</w:t>
            </w:r>
            <w:r>
              <w:rPr>
                <w:noProof/>
                <w:webHidden/>
              </w:rPr>
              <w:fldChar w:fldCharType="end"/>
            </w:r>
          </w:hyperlink>
        </w:p>
        <w:p w14:paraId="06CFBF6C" w14:textId="7D5F38DC" w:rsidR="00B25B2A" w:rsidRDefault="00B25B2A">
          <w:pPr>
            <w:pStyle w:val="Inhopg3"/>
            <w:tabs>
              <w:tab w:val="left" w:pos="1320"/>
              <w:tab w:val="right" w:leader="dot" w:pos="9062"/>
            </w:tabs>
            <w:rPr>
              <w:noProof/>
              <w:lang w:val="nl-NL" w:eastAsia="nl-NL"/>
            </w:rPr>
          </w:pPr>
          <w:hyperlink w:anchor="_Toc493812437" w:history="1">
            <w:r w:rsidRPr="006755CE">
              <w:rPr>
                <w:rStyle w:val="Hyperlink"/>
                <w:noProof/>
                <w:lang w:val="nl-NL"/>
              </w:rPr>
              <w:t>2.9.2</w:t>
            </w:r>
            <w:r>
              <w:rPr>
                <w:noProof/>
                <w:lang w:val="nl-NL" w:eastAsia="nl-NL"/>
              </w:rPr>
              <w:tab/>
            </w:r>
            <w:r w:rsidRPr="006755CE">
              <w:rPr>
                <w:rStyle w:val="Hyperlink"/>
                <w:noProof/>
                <w:lang w:val="nl-NL"/>
              </w:rPr>
              <w:t>Attribuutsoorten van de specialisaties van OBJECT</w:t>
            </w:r>
            <w:r>
              <w:rPr>
                <w:noProof/>
                <w:webHidden/>
              </w:rPr>
              <w:tab/>
            </w:r>
            <w:r>
              <w:rPr>
                <w:noProof/>
                <w:webHidden/>
              </w:rPr>
              <w:fldChar w:fldCharType="begin"/>
            </w:r>
            <w:r>
              <w:rPr>
                <w:noProof/>
                <w:webHidden/>
              </w:rPr>
              <w:instrText xml:space="preserve"> PAGEREF _Toc493812437 \h </w:instrText>
            </w:r>
            <w:r>
              <w:rPr>
                <w:noProof/>
                <w:webHidden/>
              </w:rPr>
            </w:r>
            <w:r>
              <w:rPr>
                <w:noProof/>
                <w:webHidden/>
              </w:rPr>
              <w:fldChar w:fldCharType="separate"/>
            </w:r>
            <w:r>
              <w:rPr>
                <w:noProof/>
                <w:webHidden/>
              </w:rPr>
              <w:t>83</w:t>
            </w:r>
            <w:r>
              <w:rPr>
                <w:noProof/>
                <w:webHidden/>
              </w:rPr>
              <w:fldChar w:fldCharType="end"/>
            </w:r>
          </w:hyperlink>
        </w:p>
        <w:p w14:paraId="6AEF3CB7" w14:textId="2D89153B" w:rsidR="00B25B2A" w:rsidRDefault="00B25B2A">
          <w:pPr>
            <w:pStyle w:val="Inhopg3"/>
            <w:tabs>
              <w:tab w:val="left" w:pos="1320"/>
              <w:tab w:val="right" w:leader="dot" w:pos="9062"/>
            </w:tabs>
            <w:rPr>
              <w:noProof/>
              <w:lang w:val="nl-NL" w:eastAsia="nl-NL"/>
            </w:rPr>
          </w:pPr>
          <w:hyperlink w:anchor="_Toc493812438" w:history="1">
            <w:r w:rsidRPr="006755CE">
              <w:rPr>
                <w:rStyle w:val="Hyperlink"/>
                <w:noProof/>
                <w:lang w:val="nl-NL"/>
              </w:rPr>
              <w:t>2.9.3</w:t>
            </w:r>
            <w:r>
              <w:rPr>
                <w:noProof/>
                <w:lang w:val="nl-NL" w:eastAsia="nl-NL"/>
              </w:rPr>
              <w:tab/>
            </w:r>
            <w:r w:rsidRPr="006755CE">
              <w:rPr>
                <w:rStyle w:val="Hyperlink"/>
                <w:noProof/>
                <w:lang w:val="nl-NL"/>
              </w:rPr>
              <w:t>Specialisaties van OBJECT zijnde RGBZ-objecttypen</w:t>
            </w:r>
            <w:r>
              <w:rPr>
                <w:noProof/>
                <w:webHidden/>
              </w:rPr>
              <w:tab/>
            </w:r>
            <w:r>
              <w:rPr>
                <w:noProof/>
                <w:webHidden/>
              </w:rPr>
              <w:fldChar w:fldCharType="begin"/>
            </w:r>
            <w:r>
              <w:rPr>
                <w:noProof/>
                <w:webHidden/>
              </w:rPr>
              <w:instrText xml:space="preserve"> PAGEREF _Toc493812438 \h </w:instrText>
            </w:r>
            <w:r>
              <w:rPr>
                <w:noProof/>
                <w:webHidden/>
              </w:rPr>
            </w:r>
            <w:r>
              <w:rPr>
                <w:noProof/>
                <w:webHidden/>
              </w:rPr>
              <w:fldChar w:fldCharType="separate"/>
            </w:r>
            <w:r>
              <w:rPr>
                <w:noProof/>
                <w:webHidden/>
              </w:rPr>
              <w:t>83</w:t>
            </w:r>
            <w:r>
              <w:rPr>
                <w:noProof/>
                <w:webHidden/>
              </w:rPr>
              <w:fldChar w:fldCharType="end"/>
            </w:r>
          </w:hyperlink>
        </w:p>
        <w:p w14:paraId="76F9384E" w14:textId="7B8DB58D" w:rsidR="00B25B2A" w:rsidRDefault="00B25B2A">
          <w:pPr>
            <w:pStyle w:val="Inhopg3"/>
            <w:tabs>
              <w:tab w:val="left" w:pos="1320"/>
              <w:tab w:val="right" w:leader="dot" w:pos="9062"/>
            </w:tabs>
            <w:rPr>
              <w:noProof/>
              <w:lang w:val="nl-NL" w:eastAsia="nl-NL"/>
            </w:rPr>
          </w:pPr>
          <w:hyperlink w:anchor="_Toc493812439" w:history="1">
            <w:r w:rsidRPr="006755CE">
              <w:rPr>
                <w:rStyle w:val="Hyperlink"/>
                <w:noProof/>
                <w:lang w:val="nl-NL"/>
              </w:rPr>
              <w:t>2.9.4</w:t>
            </w:r>
            <w:r>
              <w:rPr>
                <w:noProof/>
                <w:lang w:val="nl-NL" w:eastAsia="nl-NL"/>
              </w:rPr>
              <w:tab/>
            </w:r>
            <w:r w:rsidRPr="006755CE">
              <w:rPr>
                <w:rStyle w:val="Hyperlink"/>
                <w:noProof/>
                <w:lang w:val="nl-NL"/>
              </w:rPr>
              <w:t>Toegevoegde en vervallen attribuutsoorten</w:t>
            </w:r>
            <w:r>
              <w:rPr>
                <w:noProof/>
                <w:webHidden/>
              </w:rPr>
              <w:tab/>
            </w:r>
            <w:r>
              <w:rPr>
                <w:noProof/>
                <w:webHidden/>
              </w:rPr>
              <w:fldChar w:fldCharType="begin"/>
            </w:r>
            <w:r>
              <w:rPr>
                <w:noProof/>
                <w:webHidden/>
              </w:rPr>
              <w:instrText xml:space="preserve"> PAGEREF _Toc493812439 \h </w:instrText>
            </w:r>
            <w:r>
              <w:rPr>
                <w:noProof/>
                <w:webHidden/>
              </w:rPr>
            </w:r>
            <w:r>
              <w:rPr>
                <w:noProof/>
                <w:webHidden/>
              </w:rPr>
              <w:fldChar w:fldCharType="separate"/>
            </w:r>
            <w:r>
              <w:rPr>
                <w:noProof/>
                <w:webHidden/>
              </w:rPr>
              <w:t>83</w:t>
            </w:r>
            <w:r>
              <w:rPr>
                <w:noProof/>
                <w:webHidden/>
              </w:rPr>
              <w:fldChar w:fldCharType="end"/>
            </w:r>
          </w:hyperlink>
        </w:p>
        <w:p w14:paraId="51F2040B" w14:textId="5251F2DB" w:rsidR="00B25B2A" w:rsidRDefault="00B25B2A">
          <w:pPr>
            <w:pStyle w:val="Inhopg2"/>
            <w:tabs>
              <w:tab w:val="left" w:pos="880"/>
              <w:tab w:val="right" w:leader="dot" w:pos="9062"/>
            </w:tabs>
            <w:rPr>
              <w:noProof/>
              <w:lang w:val="nl-NL" w:eastAsia="nl-NL"/>
            </w:rPr>
          </w:pPr>
          <w:hyperlink w:anchor="_Toc493812440" w:history="1">
            <w:r w:rsidRPr="006755CE">
              <w:rPr>
                <w:rStyle w:val="Hyperlink"/>
                <w:noProof/>
                <w:lang w:val="nl-NL"/>
              </w:rPr>
              <w:t>2.10</w:t>
            </w:r>
            <w:r>
              <w:rPr>
                <w:noProof/>
                <w:lang w:val="nl-NL" w:eastAsia="nl-NL"/>
              </w:rPr>
              <w:tab/>
            </w:r>
            <w:r w:rsidRPr="006755CE">
              <w:rPr>
                <w:rStyle w:val="Hyperlink"/>
                <w:noProof/>
                <w:lang w:val="nl-NL"/>
              </w:rPr>
              <w:t>ORGANISATORISCHE EENHEID</w:t>
            </w:r>
            <w:r>
              <w:rPr>
                <w:noProof/>
                <w:webHidden/>
              </w:rPr>
              <w:tab/>
            </w:r>
            <w:r>
              <w:rPr>
                <w:noProof/>
                <w:webHidden/>
              </w:rPr>
              <w:fldChar w:fldCharType="begin"/>
            </w:r>
            <w:r>
              <w:rPr>
                <w:noProof/>
                <w:webHidden/>
              </w:rPr>
              <w:instrText xml:space="preserve"> PAGEREF _Toc493812440 \h </w:instrText>
            </w:r>
            <w:r>
              <w:rPr>
                <w:noProof/>
                <w:webHidden/>
              </w:rPr>
            </w:r>
            <w:r>
              <w:rPr>
                <w:noProof/>
                <w:webHidden/>
              </w:rPr>
              <w:fldChar w:fldCharType="separate"/>
            </w:r>
            <w:r>
              <w:rPr>
                <w:noProof/>
                <w:webHidden/>
              </w:rPr>
              <w:t>84</w:t>
            </w:r>
            <w:r>
              <w:rPr>
                <w:noProof/>
                <w:webHidden/>
              </w:rPr>
              <w:fldChar w:fldCharType="end"/>
            </w:r>
          </w:hyperlink>
        </w:p>
        <w:p w14:paraId="4C91EFA4" w14:textId="58827F59" w:rsidR="00B25B2A" w:rsidRDefault="00B25B2A">
          <w:pPr>
            <w:pStyle w:val="Inhopg2"/>
            <w:tabs>
              <w:tab w:val="left" w:pos="880"/>
              <w:tab w:val="right" w:leader="dot" w:pos="9062"/>
            </w:tabs>
            <w:rPr>
              <w:noProof/>
              <w:lang w:val="nl-NL" w:eastAsia="nl-NL"/>
            </w:rPr>
          </w:pPr>
          <w:hyperlink w:anchor="_Toc493812441" w:history="1">
            <w:r w:rsidRPr="006755CE">
              <w:rPr>
                <w:rStyle w:val="Hyperlink"/>
                <w:noProof/>
              </w:rPr>
              <w:t>2.11</w:t>
            </w:r>
            <w:r>
              <w:rPr>
                <w:noProof/>
                <w:lang w:val="nl-NL" w:eastAsia="nl-NL"/>
              </w:rPr>
              <w:tab/>
            </w:r>
            <w:r w:rsidRPr="006755CE">
              <w:rPr>
                <w:rStyle w:val="Hyperlink"/>
                <w:noProof/>
              </w:rPr>
              <w:t>ROL</w:t>
            </w:r>
            <w:r>
              <w:rPr>
                <w:noProof/>
                <w:webHidden/>
              </w:rPr>
              <w:tab/>
            </w:r>
            <w:r>
              <w:rPr>
                <w:noProof/>
                <w:webHidden/>
              </w:rPr>
              <w:fldChar w:fldCharType="begin"/>
            </w:r>
            <w:r>
              <w:rPr>
                <w:noProof/>
                <w:webHidden/>
              </w:rPr>
              <w:instrText xml:space="preserve"> PAGEREF _Toc493812441 \h </w:instrText>
            </w:r>
            <w:r>
              <w:rPr>
                <w:noProof/>
                <w:webHidden/>
              </w:rPr>
            </w:r>
            <w:r>
              <w:rPr>
                <w:noProof/>
                <w:webHidden/>
              </w:rPr>
              <w:fldChar w:fldCharType="separate"/>
            </w:r>
            <w:r>
              <w:rPr>
                <w:noProof/>
                <w:webHidden/>
              </w:rPr>
              <w:t>87</w:t>
            </w:r>
            <w:r>
              <w:rPr>
                <w:noProof/>
                <w:webHidden/>
              </w:rPr>
              <w:fldChar w:fldCharType="end"/>
            </w:r>
          </w:hyperlink>
        </w:p>
        <w:p w14:paraId="15A331A9" w14:textId="6988A557" w:rsidR="00B25B2A" w:rsidRDefault="00B25B2A">
          <w:pPr>
            <w:pStyle w:val="Inhopg3"/>
            <w:tabs>
              <w:tab w:val="left" w:pos="1320"/>
              <w:tab w:val="right" w:leader="dot" w:pos="9062"/>
            </w:tabs>
            <w:rPr>
              <w:noProof/>
              <w:lang w:val="nl-NL" w:eastAsia="nl-NL"/>
            </w:rPr>
          </w:pPr>
          <w:hyperlink w:anchor="_Toc493812442" w:history="1">
            <w:r w:rsidRPr="006755CE">
              <w:rPr>
                <w:rStyle w:val="Hyperlink"/>
                <w:noProof/>
              </w:rPr>
              <w:t>2.11.1</w:t>
            </w:r>
            <w:r>
              <w:rPr>
                <w:noProof/>
                <w:lang w:val="nl-NL" w:eastAsia="nl-NL"/>
              </w:rPr>
              <w:tab/>
            </w:r>
            <w:r w:rsidRPr="006755CE">
              <w:rPr>
                <w:rStyle w:val="Hyperlink"/>
                <w:noProof/>
              </w:rPr>
              <w:t>Meerdere initiatoren</w:t>
            </w:r>
            <w:r>
              <w:rPr>
                <w:noProof/>
                <w:webHidden/>
              </w:rPr>
              <w:tab/>
            </w:r>
            <w:r>
              <w:rPr>
                <w:noProof/>
                <w:webHidden/>
              </w:rPr>
              <w:fldChar w:fldCharType="begin"/>
            </w:r>
            <w:r>
              <w:rPr>
                <w:noProof/>
                <w:webHidden/>
              </w:rPr>
              <w:instrText xml:space="preserve"> PAGEREF _Toc493812442 \h </w:instrText>
            </w:r>
            <w:r>
              <w:rPr>
                <w:noProof/>
                <w:webHidden/>
              </w:rPr>
            </w:r>
            <w:r>
              <w:rPr>
                <w:noProof/>
                <w:webHidden/>
              </w:rPr>
              <w:fldChar w:fldCharType="separate"/>
            </w:r>
            <w:r>
              <w:rPr>
                <w:noProof/>
                <w:webHidden/>
              </w:rPr>
              <w:t>90</w:t>
            </w:r>
            <w:r>
              <w:rPr>
                <w:noProof/>
                <w:webHidden/>
              </w:rPr>
              <w:fldChar w:fldCharType="end"/>
            </w:r>
          </w:hyperlink>
        </w:p>
        <w:p w14:paraId="30B4D405" w14:textId="254814A9" w:rsidR="00B25B2A" w:rsidRDefault="00B25B2A">
          <w:pPr>
            <w:pStyle w:val="Inhopg3"/>
            <w:tabs>
              <w:tab w:val="left" w:pos="1320"/>
              <w:tab w:val="right" w:leader="dot" w:pos="9062"/>
            </w:tabs>
            <w:rPr>
              <w:noProof/>
              <w:lang w:val="nl-NL" w:eastAsia="nl-NL"/>
            </w:rPr>
          </w:pPr>
          <w:hyperlink w:anchor="_Toc493812443" w:history="1">
            <w:r w:rsidRPr="006755CE">
              <w:rPr>
                <w:rStyle w:val="Hyperlink"/>
                <w:noProof/>
              </w:rPr>
              <w:t>2.11.2</w:t>
            </w:r>
            <w:r>
              <w:rPr>
                <w:noProof/>
                <w:lang w:val="nl-NL" w:eastAsia="nl-NL"/>
              </w:rPr>
              <w:tab/>
            </w:r>
            <w:r w:rsidRPr="006755CE">
              <w:rPr>
                <w:rStyle w:val="Hyperlink"/>
                <w:noProof/>
              </w:rPr>
              <w:t>Roltype generiek</w:t>
            </w:r>
            <w:r>
              <w:rPr>
                <w:noProof/>
                <w:webHidden/>
              </w:rPr>
              <w:tab/>
            </w:r>
            <w:r>
              <w:rPr>
                <w:noProof/>
                <w:webHidden/>
              </w:rPr>
              <w:fldChar w:fldCharType="begin"/>
            </w:r>
            <w:r>
              <w:rPr>
                <w:noProof/>
                <w:webHidden/>
              </w:rPr>
              <w:instrText xml:space="preserve"> PAGEREF _Toc493812443 \h </w:instrText>
            </w:r>
            <w:r>
              <w:rPr>
                <w:noProof/>
                <w:webHidden/>
              </w:rPr>
            </w:r>
            <w:r>
              <w:rPr>
                <w:noProof/>
                <w:webHidden/>
              </w:rPr>
              <w:fldChar w:fldCharType="separate"/>
            </w:r>
            <w:r>
              <w:rPr>
                <w:noProof/>
                <w:webHidden/>
              </w:rPr>
              <w:t>90</w:t>
            </w:r>
            <w:r>
              <w:rPr>
                <w:noProof/>
                <w:webHidden/>
              </w:rPr>
              <w:fldChar w:fldCharType="end"/>
            </w:r>
          </w:hyperlink>
        </w:p>
        <w:p w14:paraId="2436A36D" w14:textId="05F8CFC1" w:rsidR="00B25B2A" w:rsidRDefault="00B25B2A">
          <w:pPr>
            <w:pStyle w:val="Inhopg3"/>
            <w:tabs>
              <w:tab w:val="left" w:pos="1320"/>
              <w:tab w:val="right" w:leader="dot" w:pos="9062"/>
            </w:tabs>
            <w:rPr>
              <w:noProof/>
              <w:lang w:val="nl-NL" w:eastAsia="nl-NL"/>
            </w:rPr>
          </w:pPr>
          <w:hyperlink w:anchor="_Toc493812444" w:history="1">
            <w:r w:rsidRPr="006755CE">
              <w:rPr>
                <w:rStyle w:val="Hyperlink"/>
                <w:noProof/>
              </w:rPr>
              <w:t>2.11.3</w:t>
            </w:r>
            <w:r>
              <w:rPr>
                <w:noProof/>
                <w:lang w:val="nl-NL" w:eastAsia="nl-NL"/>
              </w:rPr>
              <w:tab/>
            </w:r>
            <w:r w:rsidRPr="006755CE">
              <w:rPr>
                <w:rStyle w:val="Hyperlink"/>
                <w:noProof/>
              </w:rPr>
              <w:t>Gemachtigde</w:t>
            </w:r>
            <w:r>
              <w:rPr>
                <w:noProof/>
                <w:webHidden/>
              </w:rPr>
              <w:tab/>
            </w:r>
            <w:r>
              <w:rPr>
                <w:noProof/>
                <w:webHidden/>
              </w:rPr>
              <w:fldChar w:fldCharType="begin"/>
            </w:r>
            <w:r>
              <w:rPr>
                <w:noProof/>
                <w:webHidden/>
              </w:rPr>
              <w:instrText xml:space="preserve"> PAGEREF _Toc493812444 \h </w:instrText>
            </w:r>
            <w:r>
              <w:rPr>
                <w:noProof/>
                <w:webHidden/>
              </w:rPr>
            </w:r>
            <w:r>
              <w:rPr>
                <w:noProof/>
                <w:webHidden/>
              </w:rPr>
              <w:fldChar w:fldCharType="separate"/>
            </w:r>
            <w:r>
              <w:rPr>
                <w:noProof/>
                <w:webHidden/>
              </w:rPr>
              <w:t>92</w:t>
            </w:r>
            <w:r>
              <w:rPr>
                <w:noProof/>
                <w:webHidden/>
              </w:rPr>
              <w:fldChar w:fldCharType="end"/>
            </w:r>
          </w:hyperlink>
        </w:p>
        <w:p w14:paraId="5F285DBE" w14:textId="6CF4B834" w:rsidR="00B25B2A" w:rsidRDefault="00B25B2A">
          <w:pPr>
            <w:pStyle w:val="Inhopg2"/>
            <w:tabs>
              <w:tab w:val="left" w:pos="880"/>
              <w:tab w:val="right" w:leader="dot" w:pos="9062"/>
            </w:tabs>
            <w:rPr>
              <w:noProof/>
              <w:lang w:val="nl-NL" w:eastAsia="nl-NL"/>
            </w:rPr>
          </w:pPr>
          <w:hyperlink w:anchor="_Toc493812445" w:history="1">
            <w:r w:rsidRPr="006755CE">
              <w:rPr>
                <w:rStyle w:val="Hyperlink"/>
                <w:noProof/>
              </w:rPr>
              <w:t>2.12</w:t>
            </w:r>
            <w:r>
              <w:rPr>
                <w:noProof/>
                <w:lang w:val="nl-NL" w:eastAsia="nl-NL"/>
              </w:rPr>
              <w:tab/>
            </w:r>
            <w:r w:rsidRPr="006755CE">
              <w:rPr>
                <w:rStyle w:val="Hyperlink"/>
                <w:noProof/>
              </w:rPr>
              <w:t>SAMENGESTELD INFORMATIEOBJECT</w:t>
            </w:r>
            <w:r>
              <w:rPr>
                <w:noProof/>
                <w:webHidden/>
              </w:rPr>
              <w:tab/>
            </w:r>
            <w:r>
              <w:rPr>
                <w:noProof/>
                <w:webHidden/>
              </w:rPr>
              <w:fldChar w:fldCharType="begin"/>
            </w:r>
            <w:r>
              <w:rPr>
                <w:noProof/>
                <w:webHidden/>
              </w:rPr>
              <w:instrText xml:space="preserve"> PAGEREF _Toc493812445 \h </w:instrText>
            </w:r>
            <w:r>
              <w:rPr>
                <w:noProof/>
                <w:webHidden/>
              </w:rPr>
            </w:r>
            <w:r>
              <w:rPr>
                <w:noProof/>
                <w:webHidden/>
              </w:rPr>
              <w:fldChar w:fldCharType="separate"/>
            </w:r>
            <w:r>
              <w:rPr>
                <w:noProof/>
                <w:webHidden/>
              </w:rPr>
              <w:t>93</w:t>
            </w:r>
            <w:r>
              <w:rPr>
                <w:noProof/>
                <w:webHidden/>
              </w:rPr>
              <w:fldChar w:fldCharType="end"/>
            </w:r>
          </w:hyperlink>
        </w:p>
        <w:p w14:paraId="2AA1375D" w14:textId="57D8CA7F" w:rsidR="00B25B2A" w:rsidRDefault="00B25B2A">
          <w:pPr>
            <w:pStyle w:val="Inhopg2"/>
            <w:tabs>
              <w:tab w:val="left" w:pos="880"/>
              <w:tab w:val="right" w:leader="dot" w:pos="9062"/>
            </w:tabs>
            <w:rPr>
              <w:noProof/>
              <w:lang w:val="nl-NL" w:eastAsia="nl-NL"/>
            </w:rPr>
          </w:pPr>
          <w:hyperlink w:anchor="_Toc493812446" w:history="1">
            <w:r w:rsidRPr="006755CE">
              <w:rPr>
                <w:rStyle w:val="Hyperlink"/>
                <w:noProof/>
              </w:rPr>
              <w:t>2.13</w:t>
            </w:r>
            <w:r>
              <w:rPr>
                <w:noProof/>
                <w:lang w:val="nl-NL" w:eastAsia="nl-NL"/>
              </w:rPr>
              <w:tab/>
            </w:r>
            <w:r w:rsidRPr="006755CE">
              <w:rPr>
                <w:rStyle w:val="Hyperlink"/>
                <w:noProof/>
              </w:rPr>
              <w:t>STATUSTYPE</w:t>
            </w:r>
            <w:r>
              <w:rPr>
                <w:noProof/>
                <w:webHidden/>
              </w:rPr>
              <w:tab/>
            </w:r>
            <w:r>
              <w:rPr>
                <w:noProof/>
                <w:webHidden/>
              </w:rPr>
              <w:fldChar w:fldCharType="begin"/>
            </w:r>
            <w:r>
              <w:rPr>
                <w:noProof/>
                <w:webHidden/>
              </w:rPr>
              <w:instrText xml:space="preserve"> PAGEREF _Toc493812446 \h </w:instrText>
            </w:r>
            <w:r>
              <w:rPr>
                <w:noProof/>
                <w:webHidden/>
              </w:rPr>
            </w:r>
            <w:r>
              <w:rPr>
                <w:noProof/>
                <w:webHidden/>
              </w:rPr>
              <w:fldChar w:fldCharType="separate"/>
            </w:r>
            <w:r>
              <w:rPr>
                <w:noProof/>
                <w:webHidden/>
              </w:rPr>
              <w:t>93</w:t>
            </w:r>
            <w:r>
              <w:rPr>
                <w:noProof/>
                <w:webHidden/>
              </w:rPr>
              <w:fldChar w:fldCharType="end"/>
            </w:r>
          </w:hyperlink>
        </w:p>
        <w:p w14:paraId="05D5AF80" w14:textId="7DE09922" w:rsidR="00B25B2A" w:rsidRDefault="00B25B2A">
          <w:pPr>
            <w:pStyle w:val="Inhopg3"/>
            <w:tabs>
              <w:tab w:val="left" w:pos="1320"/>
              <w:tab w:val="right" w:leader="dot" w:pos="9062"/>
            </w:tabs>
            <w:rPr>
              <w:noProof/>
              <w:lang w:val="nl-NL" w:eastAsia="nl-NL"/>
            </w:rPr>
          </w:pPr>
          <w:hyperlink w:anchor="_Toc493812447" w:history="1">
            <w:r w:rsidRPr="006755CE">
              <w:rPr>
                <w:rStyle w:val="Hyperlink"/>
                <w:noProof/>
              </w:rPr>
              <w:t>2.13.1</w:t>
            </w:r>
            <w:r>
              <w:rPr>
                <w:noProof/>
                <w:lang w:val="nl-NL" w:eastAsia="nl-NL"/>
              </w:rPr>
              <w:tab/>
            </w:r>
            <w:r w:rsidRPr="006755CE">
              <w:rPr>
                <w:rStyle w:val="Hyperlink"/>
                <w:noProof/>
              </w:rPr>
              <w:t>Unieke aanduiding</w:t>
            </w:r>
            <w:r>
              <w:rPr>
                <w:noProof/>
                <w:webHidden/>
              </w:rPr>
              <w:tab/>
            </w:r>
            <w:r>
              <w:rPr>
                <w:noProof/>
                <w:webHidden/>
              </w:rPr>
              <w:fldChar w:fldCharType="begin"/>
            </w:r>
            <w:r>
              <w:rPr>
                <w:noProof/>
                <w:webHidden/>
              </w:rPr>
              <w:instrText xml:space="preserve"> PAGEREF _Toc493812447 \h </w:instrText>
            </w:r>
            <w:r>
              <w:rPr>
                <w:noProof/>
                <w:webHidden/>
              </w:rPr>
            </w:r>
            <w:r>
              <w:rPr>
                <w:noProof/>
                <w:webHidden/>
              </w:rPr>
              <w:fldChar w:fldCharType="separate"/>
            </w:r>
            <w:r>
              <w:rPr>
                <w:noProof/>
                <w:webHidden/>
              </w:rPr>
              <w:t>94</w:t>
            </w:r>
            <w:r>
              <w:rPr>
                <w:noProof/>
                <w:webHidden/>
              </w:rPr>
              <w:fldChar w:fldCharType="end"/>
            </w:r>
          </w:hyperlink>
        </w:p>
        <w:p w14:paraId="71BA6444" w14:textId="5288E83A" w:rsidR="00B25B2A" w:rsidRDefault="00B25B2A">
          <w:pPr>
            <w:pStyle w:val="Inhopg3"/>
            <w:tabs>
              <w:tab w:val="left" w:pos="1320"/>
              <w:tab w:val="right" w:leader="dot" w:pos="9062"/>
            </w:tabs>
            <w:rPr>
              <w:noProof/>
              <w:lang w:val="nl-NL" w:eastAsia="nl-NL"/>
            </w:rPr>
          </w:pPr>
          <w:hyperlink w:anchor="_Toc493812448" w:history="1">
            <w:r w:rsidRPr="006755CE">
              <w:rPr>
                <w:rStyle w:val="Hyperlink"/>
                <w:noProof/>
              </w:rPr>
              <w:t>2.13.2</w:t>
            </w:r>
            <w:r>
              <w:rPr>
                <w:noProof/>
                <w:lang w:val="nl-NL" w:eastAsia="nl-NL"/>
              </w:rPr>
              <w:tab/>
            </w:r>
            <w:r w:rsidRPr="006755CE">
              <w:rPr>
                <w:rStyle w:val="Hyperlink"/>
                <w:noProof/>
              </w:rPr>
              <w:t>Termijnen</w:t>
            </w:r>
            <w:r>
              <w:rPr>
                <w:noProof/>
                <w:webHidden/>
              </w:rPr>
              <w:tab/>
            </w:r>
            <w:r>
              <w:rPr>
                <w:noProof/>
                <w:webHidden/>
              </w:rPr>
              <w:fldChar w:fldCharType="begin"/>
            </w:r>
            <w:r>
              <w:rPr>
                <w:noProof/>
                <w:webHidden/>
              </w:rPr>
              <w:instrText xml:space="preserve"> PAGEREF _Toc493812448 \h </w:instrText>
            </w:r>
            <w:r>
              <w:rPr>
                <w:noProof/>
                <w:webHidden/>
              </w:rPr>
            </w:r>
            <w:r>
              <w:rPr>
                <w:noProof/>
                <w:webHidden/>
              </w:rPr>
              <w:fldChar w:fldCharType="separate"/>
            </w:r>
            <w:r>
              <w:rPr>
                <w:noProof/>
                <w:webHidden/>
              </w:rPr>
              <w:t>94</w:t>
            </w:r>
            <w:r>
              <w:rPr>
                <w:noProof/>
                <w:webHidden/>
              </w:rPr>
              <w:fldChar w:fldCharType="end"/>
            </w:r>
          </w:hyperlink>
        </w:p>
        <w:p w14:paraId="16A56956" w14:textId="61C4B451" w:rsidR="00B25B2A" w:rsidRDefault="00B25B2A">
          <w:pPr>
            <w:pStyle w:val="Inhopg2"/>
            <w:tabs>
              <w:tab w:val="left" w:pos="880"/>
              <w:tab w:val="right" w:leader="dot" w:pos="9062"/>
            </w:tabs>
            <w:rPr>
              <w:noProof/>
              <w:lang w:val="nl-NL" w:eastAsia="nl-NL"/>
            </w:rPr>
          </w:pPr>
          <w:hyperlink w:anchor="_Toc493812449" w:history="1">
            <w:r w:rsidRPr="006755CE">
              <w:rPr>
                <w:rStyle w:val="Hyperlink"/>
                <w:noProof/>
              </w:rPr>
              <w:t>2.14</w:t>
            </w:r>
            <w:r>
              <w:rPr>
                <w:noProof/>
                <w:lang w:val="nl-NL" w:eastAsia="nl-NL"/>
              </w:rPr>
              <w:tab/>
            </w:r>
            <w:r w:rsidRPr="006755CE">
              <w:rPr>
                <w:rStyle w:val="Hyperlink"/>
                <w:noProof/>
              </w:rPr>
              <w:t>ZAAK</w:t>
            </w:r>
            <w:r>
              <w:rPr>
                <w:noProof/>
                <w:webHidden/>
              </w:rPr>
              <w:tab/>
            </w:r>
            <w:r>
              <w:rPr>
                <w:noProof/>
                <w:webHidden/>
              </w:rPr>
              <w:fldChar w:fldCharType="begin"/>
            </w:r>
            <w:r>
              <w:rPr>
                <w:noProof/>
                <w:webHidden/>
              </w:rPr>
              <w:instrText xml:space="preserve"> PAGEREF _Toc493812449 \h </w:instrText>
            </w:r>
            <w:r>
              <w:rPr>
                <w:noProof/>
                <w:webHidden/>
              </w:rPr>
            </w:r>
            <w:r>
              <w:rPr>
                <w:noProof/>
                <w:webHidden/>
              </w:rPr>
              <w:fldChar w:fldCharType="separate"/>
            </w:r>
            <w:r>
              <w:rPr>
                <w:noProof/>
                <w:webHidden/>
              </w:rPr>
              <w:t>97</w:t>
            </w:r>
            <w:r>
              <w:rPr>
                <w:noProof/>
                <w:webHidden/>
              </w:rPr>
              <w:fldChar w:fldCharType="end"/>
            </w:r>
          </w:hyperlink>
        </w:p>
        <w:p w14:paraId="62C6B99E" w14:textId="2C30D3B2" w:rsidR="00B25B2A" w:rsidRDefault="00B25B2A">
          <w:pPr>
            <w:pStyle w:val="Inhopg3"/>
            <w:tabs>
              <w:tab w:val="left" w:pos="1320"/>
              <w:tab w:val="right" w:leader="dot" w:pos="9062"/>
            </w:tabs>
            <w:rPr>
              <w:noProof/>
              <w:lang w:val="nl-NL" w:eastAsia="nl-NL"/>
            </w:rPr>
          </w:pPr>
          <w:hyperlink w:anchor="_Toc493812450" w:history="1">
            <w:r w:rsidRPr="006755CE">
              <w:rPr>
                <w:rStyle w:val="Hyperlink"/>
                <w:noProof/>
                <w:lang w:val="nl-NL"/>
              </w:rPr>
              <w:t>2.14.1</w:t>
            </w:r>
            <w:r>
              <w:rPr>
                <w:noProof/>
                <w:lang w:val="nl-NL" w:eastAsia="nl-NL"/>
              </w:rPr>
              <w:tab/>
            </w:r>
            <w:r w:rsidRPr="006755CE">
              <w:rPr>
                <w:rStyle w:val="Hyperlink"/>
                <w:noProof/>
                <w:lang w:val="nl-NL"/>
              </w:rPr>
              <w:t>Hoofd- en deelzaken en gerelateerde zaken</w:t>
            </w:r>
            <w:r>
              <w:rPr>
                <w:noProof/>
                <w:webHidden/>
              </w:rPr>
              <w:tab/>
            </w:r>
            <w:r>
              <w:rPr>
                <w:noProof/>
                <w:webHidden/>
              </w:rPr>
              <w:fldChar w:fldCharType="begin"/>
            </w:r>
            <w:r>
              <w:rPr>
                <w:noProof/>
                <w:webHidden/>
              </w:rPr>
              <w:instrText xml:space="preserve"> PAGEREF _Toc493812450 \h </w:instrText>
            </w:r>
            <w:r>
              <w:rPr>
                <w:noProof/>
                <w:webHidden/>
              </w:rPr>
            </w:r>
            <w:r>
              <w:rPr>
                <w:noProof/>
                <w:webHidden/>
              </w:rPr>
              <w:fldChar w:fldCharType="separate"/>
            </w:r>
            <w:r>
              <w:rPr>
                <w:noProof/>
                <w:webHidden/>
              </w:rPr>
              <w:t>100</w:t>
            </w:r>
            <w:r>
              <w:rPr>
                <w:noProof/>
                <w:webHidden/>
              </w:rPr>
              <w:fldChar w:fldCharType="end"/>
            </w:r>
          </w:hyperlink>
        </w:p>
        <w:p w14:paraId="7CCBD722" w14:textId="5897B481" w:rsidR="00B25B2A" w:rsidRDefault="00B25B2A">
          <w:pPr>
            <w:pStyle w:val="Inhopg3"/>
            <w:tabs>
              <w:tab w:val="left" w:pos="1320"/>
              <w:tab w:val="right" w:leader="dot" w:pos="9062"/>
            </w:tabs>
            <w:rPr>
              <w:noProof/>
              <w:lang w:val="nl-NL" w:eastAsia="nl-NL"/>
            </w:rPr>
          </w:pPr>
          <w:hyperlink w:anchor="_Toc493812451" w:history="1">
            <w:r w:rsidRPr="006755CE">
              <w:rPr>
                <w:rStyle w:val="Hyperlink"/>
                <w:noProof/>
                <w:lang w:val="nl-NL"/>
              </w:rPr>
              <w:t>2.14.2</w:t>
            </w:r>
            <w:r>
              <w:rPr>
                <w:noProof/>
                <w:lang w:val="nl-NL" w:eastAsia="nl-NL"/>
              </w:rPr>
              <w:tab/>
            </w:r>
            <w:r w:rsidRPr="006755CE">
              <w:rPr>
                <w:rStyle w:val="Hyperlink"/>
                <w:noProof/>
                <w:lang w:val="nl-NL"/>
              </w:rPr>
              <w:t>Archiveringskenmerken</w:t>
            </w:r>
            <w:r>
              <w:rPr>
                <w:noProof/>
                <w:webHidden/>
              </w:rPr>
              <w:tab/>
            </w:r>
            <w:r>
              <w:rPr>
                <w:noProof/>
                <w:webHidden/>
              </w:rPr>
              <w:fldChar w:fldCharType="begin"/>
            </w:r>
            <w:r>
              <w:rPr>
                <w:noProof/>
                <w:webHidden/>
              </w:rPr>
              <w:instrText xml:space="preserve"> PAGEREF _Toc493812451 \h </w:instrText>
            </w:r>
            <w:r>
              <w:rPr>
                <w:noProof/>
                <w:webHidden/>
              </w:rPr>
            </w:r>
            <w:r>
              <w:rPr>
                <w:noProof/>
                <w:webHidden/>
              </w:rPr>
              <w:fldChar w:fldCharType="separate"/>
            </w:r>
            <w:r>
              <w:rPr>
                <w:noProof/>
                <w:webHidden/>
              </w:rPr>
              <w:t>119</w:t>
            </w:r>
            <w:r>
              <w:rPr>
                <w:noProof/>
                <w:webHidden/>
              </w:rPr>
              <w:fldChar w:fldCharType="end"/>
            </w:r>
          </w:hyperlink>
        </w:p>
        <w:p w14:paraId="33093368" w14:textId="5D81637B" w:rsidR="00B25B2A" w:rsidRDefault="00B25B2A">
          <w:pPr>
            <w:pStyle w:val="Inhopg3"/>
            <w:tabs>
              <w:tab w:val="left" w:pos="1320"/>
              <w:tab w:val="right" w:leader="dot" w:pos="9062"/>
            </w:tabs>
            <w:rPr>
              <w:noProof/>
              <w:lang w:val="nl-NL" w:eastAsia="nl-NL"/>
            </w:rPr>
          </w:pPr>
          <w:hyperlink w:anchor="_Toc493812452" w:history="1">
            <w:r w:rsidRPr="006755CE">
              <w:rPr>
                <w:rStyle w:val="Hyperlink"/>
                <w:noProof/>
              </w:rPr>
              <w:t>2.14.3</w:t>
            </w:r>
            <w:r>
              <w:rPr>
                <w:noProof/>
                <w:lang w:val="nl-NL" w:eastAsia="nl-NL"/>
              </w:rPr>
              <w:tab/>
            </w:r>
            <w:r w:rsidRPr="006755CE">
              <w:rPr>
                <w:rStyle w:val="Hyperlink"/>
                <w:noProof/>
              </w:rPr>
              <w:t>Zaakgeometrie</w:t>
            </w:r>
            <w:r>
              <w:rPr>
                <w:noProof/>
                <w:webHidden/>
              </w:rPr>
              <w:tab/>
            </w:r>
            <w:r>
              <w:rPr>
                <w:noProof/>
                <w:webHidden/>
              </w:rPr>
              <w:fldChar w:fldCharType="begin"/>
            </w:r>
            <w:r>
              <w:rPr>
                <w:noProof/>
                <w:webHidden/>
              </w:rPr>
              <w:instrText xml:space="preserve"> PAGEREF _Toc493812452 \h </w:instrText>
            </w:r>
            <w:r>
              <w:rPr>
                <w:noProof/>
                <w:webHidden/>
              </w:rPr>
            </w:r>
            <w:r>
              <w:rPr>
                <w:noProof/>
                <w:webHidden/>
              </w:rPr>
              <w:fldChar w:fldCharType="separate"/>
            </w:r>
            <w:r>
              <w:rPr>
                <w:noProof/>
                <w:webHidden/>
              </w:rPr>
              <w:t>129</w:t>
            </w:r>
            <w:r>
              <w:rPr>
                <w:noProof/>
                <w:webHidden/>
              </w:rPr>
              <w:fldChar w:fldCharType="end"/>
            </w:r>
          </w:hyperlink>
        </w:p>
        <w:p w14:paraId="0305E098" w14:textId="297ABFD9" w:rsidR="00B25B2A" w:rsidRDefault="00B25B2A">
          <w:pPr>
            <w:pStyle w:val="Inhopg3"/>
            <w:tabs>
              <w:tab w:val="left" w:pos="1320"/>
              <w:tab w:val="right" w:leader="dot" w:pos="9062"/>
            </w:tabs>
            <w:rPr>
              <w:noProof/>
              <w:lang w:val="nl-NL" w:eastAsia="nl-NL"/>
            </w:rPr>
          </w:pPr>
          <w:hyperlink w:anchor="_Toc493812453" w:history="1">
            <w:r w:rsidRPr="006755CE">
              <w:rPr>
                <w:rStyle w:val="Hyperlink"/>
                <w:noProof/>
              </w:rPr>
              <w:t>2.14.4</w:t>
            </w:r>
            <w:r>
              <w:rPr>
                <w:noProof/>
                <w:lang w:val="nl-NL" w:eastAsia="nl-NL"/>
              </w:rPr>
              <w:tab/>
            </w:r>
            <w:r w:rsidRPr="006755CE">
              <w:rPr>
                <w:rStyle w:val="Hyperlink"/>
                <w:noProof/>
              </w:rPr>
              <w:t>Verantwoordelijke organisatie</w:t>
            </w:r>
            <w:r>
              <w:rPr>
                <w:noProof/>
                <w:webHidden/>
              </w:rPr>
              <w:tab/>
            </w:r>
            <w:r>
              <w:rPr>
                <w:noProof/>
                <w:webHidden/>
              </w:rPr>
              <w:fldChar w:fldCharType="begin"/>
            </w:r>
            <w:r>
              <w:rPr>
                <w:noProof/>
                <w:webHidden/>
              </w:rPr>
              <w:instrText xml:space="preserve"> PAGEREF _Toc493812453 \h </w:instrText>
            </w:r>
            <w:r>
              <w:rPr>
                <w:noProof/>
                <w:webHidden/>
              </w:rPr>
            </w:r>
            <w:r>
              <w:rPr>
                <w:noProof/>
                <w:webHidden/>
              </w:rPr>
              <w:fldChar w:fldCharType="separate"/>
            </w:r>
            <w:r>
              <w:rPr>
                <w:noProof/>
                <w:webHidden/>
              </w:rPr>
              <w:t>132</w:t>
            </w:r>
            <w:r>
              <w:rPr>
                <w:noProof/>
                <w:webHidden/>
              </w:rPr>
              <w:fldChar w:fldCharType="end"/>
            </w:r>
          </w:hyperlink>
        </w:p>
        <w:p w14:paraId="1385E975" w14:textId="31E9668C" w:rsidR="00B25B2A" w:rsidRDefault="00B25B2A">
          <w:pPr>
            <w:pStyle w:val="Inhopg3"/>
            <w:tabs>
              <w:tab w:val="left" w:pos="1320"/>
              <w:tab w:val="right" w:leader="dot" w:pos="9062"/>
            </w:tabs>
            <w:rPr>
              <w:noProof/>
              <w:lang w:val="nl-NL" w:eastAsia="nl-NL"/>
            </w:rPr>
          </w:pPr>
          <w:hyperlink w:anchor="_Toc493812454" w:history="1">
            <w:r w:rsidRPr="006755CE">
              <w:rPr>
                <w:rStyle w:val="Hyperlink"/>
                <w:noProof/>
              </w:rPr>
              <w:t>2.14.5</w:t>
            </w:r>
            <w:r>
              <w:rPr>
                <w:noProof/>
                <w:lang w:val="nl-NL" w:eastAsia="nl-NL"/>
              </w:rPr>
              <w:tab/>
            </w:r>
            <w:r w:rsidRPr="006755CE">
              <w:rPr>
                <w:rStyle w:val="Hyperlink"/>
                <w:noProof/>
              </w:rPr>
              <w:t>Unieke aanduiding zaak</w:t>
            </w:r>
            <w:r>
              <w:rPr>
                <w:noProof/>
                <w:webHidden/>
              </w:rPr>
              <w:tab/>
            </w:r>
            <w:r>
              <w:rPr>
                <w:noProof/>
                <w:webHidden/>
              </w:rPr>
              <w:fldChar w:fldCharType="begin"/>
            </w:r>
            <w:r>
              <w:rPr>
                <w:noProof/>
                <w:webHidden/>
              </w:rPr>
              <w:instrText xml:space="preserve"> PAGEREF _Toc493812454 \h </w:instrText>
            </w:r>
            <w:r>
              <w:rPr>
                <w:noProof/>
                <w:webHidden/>
              </w:rPr>
            </w:r>
            <w:r>
              <w:rPr>
                <w:noProof/>
                <w:webHidden/>
              </w:rPr>
              <w:fldChar w:fldCharType="separate"/>
            </w:r>
            <w:r>
              <w:rPr>
                <w:noProof/>
                <w:webHidden/>
              </w:rPr>
              <w:t>133</w:t>
            </w:r>
            <w:r>
              <w:rPr>
                <w:noProof/>
                <w:webHidden/>
              </w:rPr>
              <w:fldChar w:fldCharType="end"/>
            </w:r>
          </w:hyperlink>
        </w:p>
        <w:p w14:paraId="1359F6DD" w14:textId="2D443E77" w:rsidR="00B25B2A" w:rsidRDefault="00B25B2A">
          <w:pPr>
            <w:pStyle w:val="Inhopg3"/>
            <w:tabs>
              <w:tab w:val="left" w:pos="1320"/>
              <w:tab w:val="right" w:leader="dot" w:pos="9062"/>
            </w:tabs>
            <w:rPr>
              <w:noProof/>
              <w:lang w:val="nl-NL" w:eastAsia="nl-NL"/>
            </w:rPr>
          </w:pPr>
          <w:hyperlink w:anchor="_Toc493812455" w:history="1">
            <w:r w:rsidRPr="006755CE">
              <w:rPr>
                <w:rStyle w:val="Hyperlink"/>
                <w:noProof/>
                <w:lang w:val="nl-NL"/>
              </w:rPr>
              <w:t>2.14.6</w:t>
            </w:r>
            <w:r>
              <w:rPr>
                <w:noProof/>
                <w:lang w:val="nl-NL" w:eastAsia="nl-NL"/>
              </w:rPr>
              <w:tab/>
            </w:r>
            <w:r w:rsidRPr="006755CE">
              <w:rPr>
                <w:rStyle w:val="Hyperlink"/>
                <w:noProof/>
                <w:lang w:val="nl-NL"/>
              </w:rPr>
              <w:t>Vertrouwelijkheid</w:t>
            </w:r>
            <w:r>
              <w:rPr>
                <w:noProof/>
                <w:webHidden/>
              </w:rPr>
              <w:tab/>
            </w:r>
            <w:r>
              <w:rPr>
                <w:noProof/>
                <w:webHidden/>
              </w:rPr>
              <w:fldChar w:fldCharType="begin"/>
            </w:r>
            <w:r>
              <w:rPr>
                <w:noProof/>
                <w:webHidden/>
              </w:rPr>
              <w:instrText xml:space="preserve"> PAGEREF _Toc493812455 \h </w:instrText>
            </w:r>
            <w:r>
              <w:rPr>
                <w:noProof/>
                <w:webHidden/>
              </w:rPr>
            </w:r>
            <w:r>
              <w:rPr>
                <w:noProof/>
                <w:webHidden/>
              </w:rPr>
              <w:fldChar w:fldCharType="separate"/>
            </w:r>
            <w:r>
              <w:rPr>
                <w:noProof/>
                <w:webHidden/>
              </w:rPr>
              <w:t>136</w:t>
            </w:r>
            <w:r>
              <w:rPr>
                <w:noProof/>
                <w:webHidden/>
              </w:rPr>
              <w:fldChar w:fldCharType="end"/>
            </w:r>
          </w:hyperlink>
        </w:p>
        <w:p w14:paraId="7D604018" w14:textId="4EA1FC12" w:rsidR="00B25B2A" w:rsidRDefault="00B25B2A">
          <w:pPr>
            <w:pStyle w:val="Inhopg3"/>
            <w:tabs>
              <w:tab w:val="left" w:pos="1320"/>
              <w:tab w:val="right" w:leader="dot" w:pos="9062"/>
            </w:tabs>
            <w:rPr>
              <w:noProof/>
              <w:lang w:val="nl-NL" w:eastAsia="nl-NL"/>
            </w:rPr>
          </w:pPr>
          <w:hyperlink w:anchor="_Toc493812456" w:history="1">
            <w:r w:rsidRPr="006755CE">
              <w:rPr>
                <w:rStyle w:val="Hyperlink"/>
                <w:noProof/>
                <w:lang w:val="nl-NL"/>
              </w:rPr>
              <w:t>2.14.7</w:t>
            </w:r>
            <w:r>
              <w:rPr>
                <w:noProof/>
                <w:lang w:val="nl-NL" w:eastAsia="nl-NL"/>
              </w:rPr>
              <w:tab/>
            </w:r>
            <w:r w:rsidRPr="006755CE">
              <w:rPr>
                <w:rStyle w:val="Hyperlink"/>
                <w:noProof/>
                <w:lang w:val="nl-NL"/>
              </w:rPr>
              <w:t>Producten en diensten</w:t>
            </w:r>
            <w:r>
              <w:rPr>
                <w:noProof/>
                <w:webHidden/>
              </w:rPr>
              <w:tab/>
            </w:r>
            <w:r>
              <w:rPr>
                <w:noProof/>
                <w:webHidden/>
              </w:rPr>
              <w:fldChar w:fldCharType="begin"/>
            </w:r>
            <w:r>
              <w:rPr>
                <w:noProof/>
                <w:webHidden/>
              </w:rPr>
              <w:instrText xml:space="preserve"> PAGEREF _Toc493812456 \h </w:instrText>
            </w:r>
            <w:r>
              <w:rPr>
                <w:noProof/>
                <w:webHidden/>
              </w:rPr>
            </w:r>
            <w:r>
              <w:rPr>
                <w:noProof/>
                <w:webHidden/>
              </w:rPr>
              <w:fldChar w:fldCharType="separate"/>
            </w:r>
            <w:r>
              <w:rPr>
                <w:noProof/>
                <w:webHidden/>
              </w:rPr>
              <w:t>136</w:t>
            </w:r>
            <w:r>
              <w:rPr>
                <w:noProof/>
                <w:webHidden/>
              </w:rPr>
              <w:fldChar w:fldCharType="end"/>
            </w:r>
          </w:hyperlink>
        </w:p>
        <w:p w14:paraId="7087C151" w14:textId="2CE16149" w:rsidR="00B25B2A" w:rsidRDefault="00B25B2A">
          <w:pPr>
            <w:pStyle w:val="Inhopg3"/>
            <w:tabs>
              <w:tab w:val="left" w:pos="1320"/>
              <w:tab w:val="right" w:leader="dot" w:pos="9062"/>
            </w:tabs>
            <w:rPr>
              <w:noProof/>
              <w:lang w:val="nl-NL" w:eastAsia="nl-NL"/>
            </w:rPr>
          </w:pPr>
          <w:hyperlink w:anchor="_Toc493812457" w:history="1">
            <w:r w:rsidRPr="006755CE">
              <w:rPr>
                <w:rStyle w:val="Hyperlink"/>
                <w:noProof/>
              </w:rPr>
              <w:t>2.14.8</w:t>
            </w:r>
            <w:r>
              <w:rPr>
                <w:noProof/>
                <w:lang w:val="nl-NL" w:eastAsia="nl-NL"/>
              </w:rPr>
              <w:tab/>
            </w:r>
            <w:r w:rsidRPr="006755CE">
              <w:rPr>
                <w:rStyle w:val="Hyperlink"/>
                <w:noProof/>
              </w:rPr>
              <w:t>Zaaktypespecifieke eigenschappen</w:t>
            </w:r>
            <w:r>
              <w:rPr>
                <w:noProof/>
                <w:webHidden/>
              </w:rPr>
              <w:tab/>
            </w:r>
            <w:r>
              <w:rPr>
                <w:noProof/>
                <w:webHidden/>
              </w:rPr>
              <w:fldChar w:fldCharType="begin"/>
            </w:r>
            <w:r>
              <w:rPr>
                <w:noProof/>
                <w:webHidden/>
              </w:rPr>
              <w:instrText xml:space="preserve"> PAGEREF _Toc493812457 \h </w:instrText>
            </w:r>
            <w:r>
              <w:rPr>
                <w:noProof/>
                <w:webHidden/>
              </w:rPr>
            </w:r>
            <w:r>
              <w:rPr>
                <w:noProof/>
                <w:webHidden/>
              </w:rPr>
              <w:fldChar w:fldCharType="separate"/>
            </w:r>
            <w:r>
              <w:rPr>
                <w:noProof/>
                <w:webHidden/>
              </w:rPr>
              <w:t>137</w:t>
            </w:r>
            <w:r>
              <w:rPr>
                <w:noProof/>
                <w:webHidden/>
              </w:rPr>
              <w:fldChar w:fldCharType="end"/>
            </w:r>
          </w:hyperlink>
        </w:p>
        <w:p w14:paraId="23103025" w14:textId="5EFEC284" w:rsidR="00B25B2A" w:rsidRDefault="00B25B2A">
          <w:pPr>
            <w:pStyle w:val="Inhopg2"/>
            <w:tabs>
              <w:tab w:val="left" w:pos="880"/>
              <w:tab w:val="right" w:leader="dot" w:pos="9062"/>
            </w:tabs>
            <w:rPr>
              <w:noProof/>
              <w:lang w:val="nl-NL" w:eastAsia="nl-NL"/>
            </w:rPr>
          </w:pPr>
          <w:hyperlink w:anchor="_Toc493812458" w:history="1">
            <w:r w:rsidRPr="006755CE">
              <w:rPr>
                <w:rStyle w:val="Hyperlink"/>
                <w:noProof/>
              </w:rPr>
              <w:t>2.15</w:t>
            </w:r>
            <w:r>
              <w:rPr>
                <w:noProof/>
                <w:lang w:val="nl-NL" w:eastAsia="nl-NL"/>
              </w:rPr>
              <w:tab/>
            </w:r>
            <w:r w:rsidRPr="006755CE">
              <w:rPr>
                <w:rStyle w:val="Hyperlink"/>
                <w:noProof/>
              </w:rPr>
              <w:t>ZAAKTYPE</w:t>
            </w:r>
            <w:r>
              <w:rPr>
                <w:noProof/>
                <w:webHidden/>
              </w:rPr>
              <w:tab/>
            </w:r>
            <w:r>
              <w:rPr>
                <w:noProof/>
                <w:webHidden/>
              </w:rPr>
              <w:fldChar w:fldCharType="begin"/>
            </w:r>
            <w:r>
              <w:rPr>
                <w:noProof/>
                <w:webHidden/>
              </w:rPr>
              <w:instrText xml:space="preserve"> PAGEREF _Toc493812458 \h </w:instrText>
            </w:r>
            <w:r>
              <w:rPr>
                <w:noProof/>
                <w:webHidden/>
              </w:rPr>
            </w:r>
            <w:r>
              <w:rPr>
                <w:noProof/>
                <w:webHidden/>
              </w:rPr>
              <w:fldChar w:fldCharType="separate"/>
            </w:r>
            <w:r>
              <w:rPr>
                <w:noProof/>
                <w:webHidden/>
              </w:rPr>
              <w:t>138</w:t>
            </w:r>
            <w:r>
              <w:rPr>
                <w:noProof/>
                <w:webHidden/>
              </w:rPr>
              <w:fldChar w:fldCharType="end"/>
            </w:r>
          </w:hyperlink>
        </w:p>
        <w:p w14:paraId="3F13CEB0" w14:textId="2C4B062A" w:rsidR="00B25B2A" w:rsidRDefault="00B25B2A">
          <w:pPr>
            <w:pStyle w:val="Inhopg3"/>
            <w:tabs>
              <w:tab w:val="left" w:pos="1320"/>
              <w:tab w:val="right" w:leader="dot" w:pos="9062"/>
            </w:tabs>
            <w:rPr>
              <w:noProof/>
              <w:lang w:val="nl-NL" w:eastAsia="nl-NL"/>
            </w:rPr>
          </w:pPr>
          <w:hyperlink w:anchor="_Toc493812459" w:history="1">
            <w:r w:rsidRPr="006755CE">
              <w:rPr>
                <w:rStyle w:val="Hyperlink"/>
                <w:noProof/>
              </w:rPr>
              <w:t>2.15.1</w:t>
            </w:r>
            <w:r>
              <w:rPr>
                <w:noProof/>
                <w:lang w:val="nl-NL" w:eastAsia="nl-NL"/>
              </w:rPr>
              <w:tab/>
            </w:r>
            <w:r w:rsidRPr="006755CE">
              <w:rPr>
                <w:rStyle w:val="Hyperlink"/>
                <w:noProof/>
              </w:rPr>
              <w:t>Unieke aanduiding</w:t>
            </w:r>
            <w:r>
              <w:rPr>
                <w:noProof/>
                <w:webHidden/>
              </w:rPr>
              <w:tab/>
            </w:r>
            <w:r>
              <w:rPr>
                <w:noProof/>
                <w:webHidden/>
              </w:rPr>
              <w:fldChar w:fldCharType="begin"/>
            </w:r>
            <w:r>
              <w:rPr>
                <w:noProof/>
                <w:webHidden/>
              </w:rPr>
              <w:instrText xml:space="preserve"> PAGEREF _Toc493812459 \h </w:instrText>
            </w:r>
            <w:r>
              <w:rPr>
                <w:noProof/>
                <w:webHidden/>
              </w:rPr>
            </w:r>
            <w:r>
              <w:rPr>
                <w:noProof/>
                <w:webHidden/>
              </w:rPr>
              <w:fldChar w:fldCharType="separate"/>
            </w:r>
            <w:r>
              <w:rPr>
                <w:noProof/>
                <w:webHidden/>
              </w:rPr>
              <w:t>139</w:t>
            </w:r>
            <w:r>
              <w:rPr>
                <w:noProof/>
                <w:webHidden/>
              </w:rPr>
              <w:fldChar w:fldCharType="end"/>
            </w:r>
          </w:hyperlink>
        </w:p>
        <w:p w14:paraId="75ED0835" w14:textId="50911FAE" w:rsidR="00B25B2A" w:rsidRDefault="00B25B2A">
          <w:pPr>
            <w:pStyle w:val="Inhopg3"/>
            <w:tabs>
              <w:tab w:val="left" w:pos="1320"/>
              <w:tab w:val="right" w:leader="dot" w:pos="9062"/>
            </w:tabs>
            <w:rPr>
              <w:noProof/>
              <w:lang w:val="nl-NL" w:eastAsia="nl-NL"/>
            </w:rPr>
          </w:pPr>
          <w:hyperlink w:anchor="_Toc493812460" w:history="1">
            <w:r w:rsidRPr="006755CE">
              <w:rPr>
                <w:rStyle w:val="Hyperlink"/>
                <w:noProof/>
              </w:rPr>
              <w:t>2.15.2</w:t>
            </w:r>
            <w:r>
              <w:rPr>
                <w:noProof/>
                <w:lang w:val="nl-NL" w:eastAsia="nl-NL"/>
              </w:rPr>
              <w:tab/>
            </w:r>
            <w:r w:rsidRPr="006755CE">
              <w:rPr>
                <w:rStyle w:val="Hyperlink"/>
                <w:noProof/>
              </w:rPr>
              <w:t>Termijnen</w:t>
            </w:r>
            <w:r>
              <w:rPr>
                <w:noProof/>
                <w:webHidden/>
              </w:rPr>
              <w:tab/>
            </w:r>
            <w:r>
              <w:rPr>
                <w:noProof/>
                <w:webHidden/>
              </w:rPr>
              <w:fldChar w:fldCharType="begin"/>
            </w:r>
            <w:r>
              <w:rPr>
                <w:noProof/>
                <w:webHidden/>
              </w:rPr>
              <w:instrText xml:space="preserve"> PAGEREF _Toc493812460 \h </w:instrText>
            </w:r>
            <w:r>
              <w:rPr>
                <w:noProof/>
                <w:webHidden/>
              </w:rPr>
            </w:r>
            <w:r>
              <w:rPr>
                <w:noProof/>
                <w:webHidden/>
              </w:rPr>
              <w:fldChar w:fldCharType="separate"/>
            </w:r>
            <w:r>
              <w:rPr>
                <w:noProof/>
                <w:webHidden/>
              </w:rPr>
              <w:t>140</w:t>
            </w:r>
            <w:r>
              <w:rPr>
                <w:noProof/>
                <w:webHidden/>
              </w:rPr>
              <w:fldChar w:fldCharType="end"/>
            </w:r>
          </w:hyperlink>
        </w:p>
        <w:p w14:paraId="2160C407" w14:textId="0DCDB558" w:rsidR="00B25B2A" w:rsidRDefault="00B25B2A">
          <w:pPr>
            <w:pStyle w:val="Inhopg2"/>
            <w:tabs>
              <w:tab w:val="left" w:pos="880"/>
              <w:tab w:val="right" w:leader="dot" w:pos="9062"/>
            </w:tabs>
            <w:rPr>
              <w:noProof/>
              <w:lang w:val="nl-NL" w:eastAsia="nl-NL"/>
            </w:rPr>
          </w:pPr>
          <w:hyperlink w:anchor="_Toc493812461" w:history="1">
            <w:r w:rsidRPr="006755CE">
              <w:rPr>
                <w:rStyle w:val="Hyperlink"/>
                <w:noProof/>
              </w:rPr>
              <w:t>2.16</w:t>
            </w:r>
            <w:r>
              <w:rPr>
                <w:noProof/>
                <w:lang w:val="nl-NL" w:eastAsia="nl-NL"/>
              </w:rPr>
              <w:tab/>
            </w:r>
            <w:r w:rsidRPr="006755CE">
              <w:rPr>
                <w:rStyle w:val="Hyperlink"/>
                <w:noProof/>
              </w:rPr>
              <w:t>ZAAK-INFORMATIEOBJECT</w:t>
            </w:r>
            <w:r>
              <w:rPr>
                <w:noProof/>
                <w:webHidden/>
              </w:rPr>
              <w:tab/>
            </w:r>
            <w:r>
              <w:rPr>
                <w:noProof/>
                <w:webHidden/>
              </w:rPr>
              <w:fldChar w:fldCharType="begin"/>
            </w:r>
            <w:r>
              <w:rPr>
                <w:noProof/>
                <w:webHidden/>
              </w:rPr>
              <w:instrText xml:space="preserve"> PAGEREF _Toc493812461 \h </w:instrText>
            </w:r>
            <w:r>
              <w:rPr>
                <w:noProof/>
                <w:webHidden/>
              </w:rPr>
            </w:r>
            <w:r>
              <w:rPr>
                <w:noProof/>
                <w:webHidden/>
              </w:rPr>
              <w:fldChar w:fldCharType="separate"/>
            </w:r>
            <w:r>
              <w:rPr>
                <w:noProof/>
                <w:webHidden/>
              </w:rPr>
              <w:t>145</w:t>
            </w:r>
            <w:r>
              <w:rPr>
                <w:noProof/>
                <w:webHidden/>
              </w:rPr>
              <w:fldChar w:fldCharType="end"/>
            </w:r>
          </w:hyperlink>
        </w:p>
        <w:p w14:paraId="184D143E" w14:textId="10BF7EF6" w:rsidR="00B25B2A" w:rsidRDefault="00B25B2A">
          <w:pPr>
            <w:pStyle w:val="Inhopg1"/>
            <w:tabs>
              <w:tab w:val="left" w:pos="440"/>
              <w:tab w:val="right" w:leader="dot" w:pos="9062"/>
            </w:tabs>
            <w:rPr>
              <w:noProof/>
              <w:lang w:val="nl-NL" w:eastAsia="nl-NL"/>
            </w:rPr>
          </w:pPr>
          <w:hyperlink w:anchor="_Toc493812462" w:history="1">
            <w:r w:rsidRPr="006755CE">
              <w:rPr>
                <w:rStyle w:val="Hyperlink"/>
                <w:noProof/>
              </w:rPr>
              <w:t>3</w:t>
            </w:r>
            <w:r>
              <w:rPr>
                <w:noProof/>
                <w:lang w:val="nl-NL" w:eastAsia="nl-NL"/>
              </w:rPr>
              <w:tab/>
            </w:r>
            <w:r w:rsidRPr="006755CE">
              <w:rPr>
                <w:rStyle w:val="Hyperlink"/>
                <w:noProof/>
              </w:rPr>
              <w:t>Niet gehonoreerde verzoeken</w:t>
            </w:r>
            <w:r>
              <w:rPr>
                <w:noProof/>
                <w:webHidden/>
              </w:rPr>
              <w:tab/>
            </w:r>
            <w:r>
              <w:rPr>
                <w:noProof/>
                <w:webHidden/>
              </w:rPr>
              <w:fldChar w:fldCharType="begin"/>
            </w:r>
            <w:r>
              <w:rPr>
                <w:noProof/>
                <w:webHidden/>
              </w:rPr>
              <w:instrText xml:space="preserve"> PAGEREF _Toc493812462 \h </w:instrText>
            </w:r>
            <w:r>
              <w:rPr>
                <w:noProof/>
                <w:webHidden/>
              </w:rPr>
            </w:r>
            <w:r>
              <w:rPr>
                <w:noProof/>
                <w:webHidden/>
              </w:rPr>
              <w:fldChar w:fldCharType="separate"/>
            </w:r>
            <w:r>
              <w:rPr>
                <w:noProof/>
                <w:webHidden/>
              </w:rPr>
              <w:t>151</w:t>
            </w:r>
            <w:r>
              <w:rPr>
                <w:noProof/>
                <w:webHidden/>
              </w:rPr>
              <w:fldChar w:fldCharType="end"/>
            </w:r>
          </w:hyperlink>
        </w:p>
        <w:p w14:paraId="600E3DE0" w14:textId="649635F6" w:rsidR="00B25B2A" w:rsidRDefault="00B25B2A">
          <w:pPr>
            <w:pStyle w:val="Inhopg1"/>
            <w:tabs>
              <w:tab w:val="right" w:leader="dot" w:pos="9062"/>
            </w:tabs>
            <w:rPr>
              <w:noProof/>
              <w:lang w:val="nl-NL" w:eastAsia="nl-NL"/>
            </w:rPr>
          </w:pPr>
          <w:hyperlink w:anchor="_Toc493812463" w:history="1">
            <w:r w:rsidRPr="006755CE">
              <w:rPr>
                <w:rStyle w:val="Hyperlink"/>
                <w:noProof/>
                <w:lang w:val="nl-NL"/>
              </w:rPr>
              <w:t>Bijlage 1: Leden werkgroep doorontwikkeling RGBZ</w:t>
            </w:r>
            <w:r>
              <w:rPr>
                <w:noProof/>
                <w:webHidden/>
              </w:rPr>
              <w:tab/>
            </w:r>
            <w:r>
              <w:rPr>
                <w:noProof/>
                <w:webHidden/>
              </w:rPr>
              <w:fldChar w:fldCharType="begin"/>
            </w:r>
            <w:r>
              <w:rPr>
                <w:noProof/>
                <w:webHidden/>
              </w:rPr>
              <w:instrText xml:space="preserve"> PAGEREF _Toc493812463 \h </w:instrText>
            </w:r>
            <w:r>
              <w:rPr>
                <w:noProof/>
                <w:webHidden/>
              </w:rPr>
            </w:r>
            <w:r>
              <w:rPr>
                <w:noProof/>
                <w:webHidden/>
              </w:rPr>
              <w:fldChar w:fldCharType="separate"/>
            </w:r>
            <w:r>
              <w:rPr>
                <w:noProof/>
                <w:webHidden/>
              </w:rPr>
              <w:t>155</w:t>
            </w:r>
            <w:r>
              <w:rPr>
                <w:noProof/>
                <w:webHidden/>
              </w:rPr>
              <w:fldChar w:fldCharType="end"/>
            </w:r>
          </w:hyperlink>
        </w:p>
        <w:p w14:paraId="1D68B2CA" w14:textId="0C819FA5" w:rsidR="00B25B2A" w:rsidRDefault="00B25B2A">
          <w:pPr>
            <w:pStyle w:val="Inhopg1"/>
            <w:tabs>
              <w:tab w:val="right" w:leader="dot" w:pos="9062"/>
            </w:tabs>
            <w:rPr>
              <w:noProof/>
              <w:lang w:val="nl-NL" w:eastAsia="nl-NL"/>
            </w:rPr>
          </w:pPr>
          <w:hyperlink w:anchor="_Toc493812464" w:history="1">
            <w:r w:rsidRPr="006755CE">
              <w:rPr>
                <w:rStyle w:val="Hyperlink"/>
                <w:noProof/>
              </w:rPr>
              <w:t>Bijlage 2: Opsomming voorgestelde wijzigingen</w:t>
            </w:r>
            <w:r>
              <w:rPr>
                <w:noProof/>
                <w:webHidden/>
              </w:rPr>
              <w:tab/>
            </w:r>
            <w:r>
              <w:rPr>
                <w:noProof/>
                <w:webHidden/>
              </w:rPr>
              <w:fldChar w:fldCharType="begin"/>
            </w:r>
            <w:r>
              <w:rPr>
                <w:noProof/>
                <w:webHidden/>
              </w:rPr>
              <w:instrText xml:space="preserve"> PAGEREF _Toc493812464 \h </w:instrText>
            </w:r>
            <w:r>
              <w:rPr>
                <w:noProof/>
                <w:webHidden/>
              </w:rPr>
            </w:r>
            <w:r>
              <w:rPr>
                <w:noProof/>
                <w:webHidden/>
              </w:rPr>
              <w:fldChar w:fldCharType="separate"/>
            </w:r>
            <w:r>
              <w:rPr>
                <w:noProof/>
                <w:webHidden/>
              </w:rPr>
              <w:t>156</w:t>
            </w:r>
            <w:r>
              <w:rPr>
                <w:noProof/>
                <w:webHidden/>
              </w:rPr>
              <w:fldChar w:fldCharType="end"/>
            </w:r>
          </w:hyperlink>
        </w:p>
        <w:p w14:paraId="0D75477E" w14:textId="7F61B024" w:rsidR="0038425A" w:rsidRPr="00BC0BAD" w:rsidRDefault="00DA5D93">
          <w:pPr>
            <w:rPr>
              <w:noProof/>
            </w:rPr>
          </w:pPr>
          <w:r w:rsidRPr="00BC0BAD">
            <w:rPr>
              <w:noProof/>
            </w:rPr>
            <w:fldChar w:fldCharType="end"/>
          </w:r>
        </w:p>
      </w:sdtContent>
    </w:sdt>
    <w:p w14:paraId="41677F96" w14:textId="77777777" w:rsidR="0038425A" w:rsidRPr="00DD0F4F" w:rsidRDefault="0038425A">
      <w:pPr>
        <w:rPr>
          <w:rFonts w:asciiTheme="majorHAnsi" w:eastAsiaTheme="majorEastAsia" w:hAnsiTheme="majorHAnsi" w:cstheme="majorBidi"/>
          <w:b/>
          <w:bCs/>
          <w:noProof/>
          <w:color w:val="CC0068"/>
          <w:sz w:val="32"/>
          <w:szCs w:val="28"/>
          <w:lang w:val="nl-NL"/>
        </w:rPr>
      </w:pPr>
      <w:r w:rsidRPr="00DD0F4F">
        <w:rPr>
          <w:noProof/>
          <w:lang w:val="nl-NL"/>
        </w:rPr>
        <w:br w:type="page"/>
      </w:r>
    </w:p>
    <w:p w14:paraId="3A968006" w14:textId="77777777" w:rsidR="0022264C" w:rsidRPr="00BC0BAD" w:rsidRDefault="00103274" w:rsidP="0038425A">
      <w:pPr>
        <w:pStyle w:val="Kop1"/>
        <w:rPr>
          <w:noProof/>
        </w:rPr>
      </w:pPr>
      <w:bookmarkStart w:id="1" w:name="_Toc493812402"/>
      <w:r w:rsidRPr="00BC0BAD">
        <w:rPr>
          <w:noProof/>
        </w:rPr>
        <w:lastRenderedPageBreak/>
        <w:t>Inleiding</w:t>
      </w:r>
      <w:bookmarkEnd w:id="1"/>
    </w:p>
    <w:p w14:paraId="3ABA3A8D" w14:textId="77777777" w:rsidR="007838F4" w:rsidRPr="00DD0F4F" w:rsidRDefault="007838F4" w:rsidP="00103274">
      <w:pPr>
        <w:rPr>
          <w:noProof/>
          <w:lang w:val="nl-NL"/>
        </w:rPr>
      </w:pPr>
      <w:r w:rsidRPr="00DD0F4F">
        <w:rPr>
          <w:noProof/>
          <w:lang w:val="nl-NL"/>
        </w:rPr>
        <w:t xml:space="preserve">In 2008-2009 is het RGBZ  opgesteld dat in 2010 is vastgesteld en gepubliceerd. In het gebruik er van door gemeenten, andere overheden en leveranciers zijn diverse (vermeende) tekortkomingen en wensen tot aanpassing gesignaleerd. In 2012 heeft de ‘Werkgroep doorontwikkeling RGBZ’ deze wijzigingsverzoeken beoordeeld. </w:t>
      </w:r>
    </w:p>
    <w:p w14:paraId="1564FAEF" w14:textId="77777777" w:rsidR="0038425A" w:rsidRPr="00DD0F4F" w:rsidRDefault="004217DD" w:rsidP="0038425A">
      <w:pPr>
        <w:rPr>
          <w:noProof/>
          <w:lang w:val="nl-NL"/>
        </w:rPr>
      </w:pPr>
      <w:r w:rsidRPr="00DD0F4F">
        <w:rPr>
          <w:noProof/>
          <w:lang w:val="nl-NL"/>
        </w:rPr>
        <w:t>De werkgroep is vijf maal bijeengeweest</w:t>
      </w:r>
      <w:r w:rsidR="001E1BAB">
        <w:rPr>
          <w:noProof/>
          <w:lang w:val="nl-NL"/>
        </w:rPr>
        <w:t>,</w:t>
      </w:r>
      <w:r w:rsidRPr="00DD0F4F">
        <w:rPr>
          <w:noProof/>
          <w:lang w:val="nl-NL"/>
        </w:rPr>
        <w:t xml:space="preserve"> heeft tussendoor de wijzigingsverzoeken bediscussieerd op Pleio</w:t>
      </w:r>
      <w:r w:rsidR="001E1BAB">
        <w:rPr>
          <w:noProof/>
          <w:lang w:val="nl-NL"/>
        </w:rPr>
        <w:t xml:space="preserve"> en tot slot een conceptversie van het wijzigingsvoorstel opgeleverd</w:t>
      </w:r>
      <w:r w:rsidRPr="00DD0F4F">
        <w:rPr>
          <w:noProof/>
          <w:lang w:val="nl-NL"/>
        </w:rPr>
        <w:t xml:space="preserve">. </w:t>
      </w:r>
      <w:r w:rsidR="009C5412" w:rsidRPr="00DD0F4F">
        <w:rPr>
          <w:noProof/>
          <w:lang w:val="nl-NL"/>
        </w:rPr>
        <w:t>Zie bijlage 1 voor de leden van de werkgroep.</w:t>
      </w:r>
    </w:p>
    <w:p w14:paraId="5DFB4FC8" w14:textId="77777777" w:rsidR="00DF74C5" w:rsidRPr="00DD0F4F" w:rsidRDefault="001E1BAB" w:rsidP="0038425A">
      <w:pPr>
        <w:rPr>
          <w:noProof/>
          <w:lang w:val="nl-NL"/>
        </w:rPr>
      </w:pPr>
      <w:r>
        <w:rPr>
          <w:noProof/>
          <w:lang w:val="nl-NL"/>
        </w:rPr>
        <w:t>H</w:t>
      </w:r>
      <w:r w:rsidR="009C5412" w:rsidRPr="00DD0F4F">
        <w:rPr>
          <w:noProof/>
          <w:lang w:val="nl-NL"/>
        </w:rPr>
        <w:t xml:space="preserve">et wijzigingsvoorstel </w:t>
      </w:r>
      <w:r>
        <w:rPr>
          <w:noProof/>
          <w:lang w:val="nl-NL"/>
        </w:rPr>
        <w:t xml:space="preserve">is vervolgens </w:t>
      </w:r>
      <w:r w:rsidR="00010599" w:rsidRPr="00DD0F4F">
        <w:rPr>
          <w:noProof/>
          <w:lang w:val="nl-NL"/>
        </w:rPr>
        <w:t>beoorde</w:t>
      </w:r>
      <w:r>
        <w:rPr>
          <w:noProof/>
          <w:lang w:val="nl-NL"/>
        </w:rPr>
        <w:t>e</w:t>
      </w:r>
      <w:r w:rsidR="00010599" w:rsidRPr="00DD0F4F">
        <w:rPr>
          <w:noProof/>
          <w:lang w:val="nl-NL"/>
        </w:rPr>
        <w:t>l</w:t>
      </w:r>
      <w:r>
        <w:rPr>
          <w:noProof/>
          <w:lang w:val="nl-NL"/>
        </w:rPr>
        <w:t>d</w:t>
      </w:r>
      <w:r w:rsidR="00010599" w:rsidRPr="00DD0F4F">
        <w:rPr>
          <w:noProof/>
          <w:lang w:val="nl-NL"/>
        </w:rPr>
        <w:t xml:space="preserve"> door de Expertgroep Informatiemodellen. </w:t>
      </w:r>
      <w:r w:rsidR="00290BCA">
        <w:rPr>
          <w:noProof/>
          <w:lang w:val="nl-NL"/>
        </w:rPr>
        <w:t>Daarna is</w:t>
      </w:r>
      <w:r w:rsidR="00DF74C5" w:rsidRPr="00DD0F4F">
        <w:rPr>
          <w:noProof/>
          <w:lang w:val="nl-NL"/>
        </w:rPr>
        <w:t xml:space="preserve"> de </w:t>
      </w:r>
      <w:r w:rsidR="0076453B" w:rsidRPr="00DD0F4F">
        <w:rPr>
          <w:noProof/>
          <w:lang w:val="nl-NL"/>
        </w:rPr>
        <w:t xml:space="preserve"> harmonisering </w:t>
      </w:r>
      <w:r w:rsidR="00DF74C5" w:rsidRPr="00DD0F4F">
        <w:rPr>
          <w:noProof/>
          <w:lang w:val="nl-NL"/>
        </w:rPr>
        <w:t>verwerkt van</w:t>
      </w:r>
      <w:r w:rsidR="0076453B" w:rsidRPr="00DD0F4F">
        <w:rPr>
          <w:noProof/>
          <w:lang w:val="nl-NL"/>
        </w:rPr>
        <w:t xml:space="preserve"> het Toepassingsprofiel </w:t>
      </w:r>
      <w:r w:rsidR="00290BCA">
        <w:rPr>
          <w:noProof/>
          <w:lang w:val="nl-NL"/>
        </w:rPr>
        <w:t xml:space="preserve">Metadatering </w:t>
      </w:r>
      <w:r w:rsidR="0076453B" w:rsidRPr="00DD0F4F">
        <w:rPr>
          <w:noProof/>
          <w:lang w:val="nl-NL"/>
        </w:rPr>
        <w:t>Lokale Overheden (een informatiemodel voor metadatering van ‘rec</w:t>
      </w:r>
      <w:r w:rsidR="003D1807" w:rsidRPr="00DD0F4F">
        <w:rPr>
          <w:noProof/>
          <w:lang w:val="nl-NL"/>
        </w:rPr>
        <w:t>o</w:t>
      </w:r>
      <w:r w:rsidR="0076453B" w:rsidRPr="00DD0F4F">
        <w:rPr>
          <w:noProof/>
          <w:lang w:val="nl-NL"/>
        </w:rPr>
        <w:t xml:space="preserve">rds’ cq. archiefbescheiden) met het RGBZ. </w:t>
      </w:r>
      <w:r w:rsidR="00DF74C5" w:rsidRPr="00DD0F4F">
        <w:rPr>
          <w:noProof/>
          <w:lang w:val="nl-NL"/>
        </w:rPr>
        <w:t xml:space="preserve">Tevens is het RGBZ afgestemd op de concept-versie </w:t>
      </w:r>
      <w:r w:rsidR="003D1807" w:rsidRPr="00DD0F4F">
        <w:rPr>
          <w:noProof/>
          <w:lang w:val="nl-NL"/>
        </w:rPr>
        <w:t xml:space="preserve">2.1 </w:t>
      </w:r>
      <w:r w:rsidR="00DF74C5" w:rsidRPr="00DD0F4F">
        <w:rPr>
          <w:noProof/>
          <w:lang w:val="nl-NL"/>
        </w:rPr>
        <w:t xml:space="preserve">van het informatiemodel van de ZTC 2. Voortschrijdend inzicht en opmerkingen van gemeenten en leveranciers hebben tevens geleid tot </w:t>
      </w:r>
      <w:r w:rsidR="00290BCA">
        <w:rPr>
          <w:noProof/>
          <w:lang w:val="nl-NL"/>
        </w:rPr>
        <w:t xml:space="preserve">verdere </w:t>
      </w:r>
      <w:r w:rsidR="00DF74C5" w:rsidRPr="00DD0F4F">
        <w:rPr>
          <w:noProof/>
          <w:lang w:val="nl-NL"/>
        </w:rPr>
        <w:t xml:space="preserve">verbetering.  </w:t>
      </w:r>
      <w:r w:rsidR="00290BCA">
        <w:rPr>
          <w:noProof/>
          <w:lang w:val="nl-NL"/>
        </w:rPr>
        <w:t xml:space="preserve">Een en ander is besproken in meerdere bijeenkomsten van de Expertgroep Informatiemodellen. </w:t>
      </w:r>
      <w:r w:rsidR="00290BCA" w:rsidRPr="00DD0F4F">
        <w:rPr>
          <w:noProof/>
          <w:lang w:val="nl-NL"/>
        </w:rPr>
        <w:t>Zie bijlage 1 voor de leden.</w:t>
      </w:r>
    </w:p>
    <w:p w14:paraId="0D3084E6" w14:textId="77777777" w:rsidR="00010599" w:rsidRPr="00DD0F4F" w:rsidRDefault="0045482E" w:rsidP="001D6BEB">
      <w:pPr>
        <w:rPr>
          <w:noProof/>
          <w:lang w:val="nl-NL"/>
        </w:rPr>
      </w:pPr>
      <w:r>
        <w:rPr>
          <w:noProof/>
          <w:lang w:val="nl-NL"/>
        </w:rPr>
        <w:t>D</w:t>
      </w:r>
      <w:r w:rsidRPr="00DD0F4F">
        <w:rPr>
          <w:noProof/>
          <w:lang w:val="nl-NL"/>
        </w:rPr>
        <w:t xml:space="preserve">eze </w:t>
      </w:r>
      <w:r>
        <w:rPr>
          <w:noProof/>
          <w:lang w:val="nl-NL"/>
        </w:rPr>
        <w:t>document</w:t>
      </w:r>
      <w:r w:rsidRPr="00DD0F4F">
        <w:rPr>
          <w:noProof/>
          <w:lang w:val="nl-NL"/>
        </w:rPr>
        <w:t>versie</w:t>
      </w:r>
      <w:r>
        <w:rPr>
          <w:noProof/>
          <w:lang w:val="nl-NL"/>
        </w:rPr>
        <w:t xml:space="preserve"> betreft het </w:t>
      </w:r>
      <w:r w:rsidRPr="00DD0F4F">
        <w:rPr>
          <w:noProof/>
          <w:lang w:val="nl-NL"/>
        </w:rPr>
        <w:t>door de</w:t>
      </w:r>
      <w:r>
        <w:rPr>
          <w:noProof/>
          <w:lang w:val="nl-NL"/>
        </w:rPr>
        <w:t xml:space="preserve"> Regiegroep Gegevens- en Berichtenstandaarden op 4 december 2014 vastgestelde document.</w:t>
      </w:r>
      <w:r w:rsidR="001D6BEB">
        <w:rPr>
          <w:noProof/>
          <w:lang w:val="nl-NL"/>
        </w:rPr>
        <w:t xml:space="preserve"> Dit is de </w:t>
      </w:r>
      <w:r w:rsidR="00010599" w:rsidRPr="00DD0F4F">
        <w:rPr>
          <w:noProof/>
          <w:lang w:val="nl-NL"/>
        </w:rPr>
        <w:t>door de Expertgroep</w:t>
      </w:r>
      <w:r w:rsidR="00DF74C5" w:rsidRPr="00DD0F4F">
        <w:rPr>
          <w:noProof/>
          <w:lang w:val="nl-NL"/>
        </w:rPr>
        <w:t xml:space="preserve"> Informatiemodellen</w:t>
      </w:r>
      <w:r w:rsidR="00290BCA">
        <w:rPr>
          <w:noProof/>
          <w:lang w:val="nl-NL"/>
        </w:rPr>
        <w:t xml:space="preserve"> </w:t>
      </w:r>
      <w:r w:rsidR="00232F6E">
        <w:rPr>
          <w:noProof/>
          <w:lang w:val="nl-NL"/>
        </w:rPr>
        <w:t xml:space="preserve">op 27 november 2014 goedgekeurde versie waarin de bij die goedkeuring besproken aanpassingen verwerkt zijn. </w:t>
      </w:r>
      <w:r w:rsidR="001D6BEB">
        <w:rPr>
          <w:noProof/>
          <w:lang w:val="nl-NL"/>
        </w:rPr>
        <w:t>Met</w:t>
      </w:r>
      <w:r w:rsidR="00290BCA">
        <w:rPr>
          <w:noProof/>
          <w:lang w:val="nl-NL"/>
        </w:rPr>
        <w:t xml:space="preserve"> de Regiegroep Gegevens- en Berichtenstandaarden</w:t>
      </w:r>
      <w:r w:rsidR="00232F6E">
        <w:rPr>
          <w:noProof/>
          <w:lang w:val="nl-NL"/>
        </w:rPr>
        <w:t xml:space="preserve"> </w:t>
      </w:r>
      <w:r w:rsidR="001D6BEB">
        <w:rPr>
          <w:noProof/>
          <w:lang w:val="nl-NL"/>
        </w:rPr>
        <w:t>is</w:t>
      </w:r>
      <w:r w:rsidR="00290BCA">
        <w:rPr>
          <w:noProof/>
          <w:lang w:val="nl-NL"/>
        </w:rPr>
        <w:t xml:space="preserve"> afgestemd in welk tijdsbestek de </w:t>
      </w:r>
      <w:r w:rsidR="00010599" w:rsidRPr="00DD0F4F">
        <w:rPr>
          <w:noProof/>
          <w:lang w:val="nl-NL"/>
        </w:rPr>
        <w:t xml:space="preserve">wijzigingen verwerkt worden tot een nieuw </w:t>
      </w:r>
      <w:r w:rsidR="00290BCA">
        <w:rPr>
          <w:noProof/>
          <w:lang w:val="nl-NL"/>
        </w:rPr>
        <w:t xml:space="preserve">vast te stellen </w:t>
      </w:r>
      <w:r w:rsidR="00010599" w:rsidRPr="00DD0F4F">
        <w:rPr>
          <w:noProof/>
          <w:lang w:val="nl-NL"/>
        </w:rPr>
        <w:t xml:space="preserve">versie van het RGBZ. Daarbij wordt nauw afgestemd met het versiebeheer van aanpalende standaarden zoals StUF-Zaken, </w:t>
      </w:r>
      <w:r w:rsidR="00290BCA">
        <w:rPr>
          <w:noProof/>
          <w:lang w:val="nl-NL"/>
        </w:rPr>
        <w:t>Im</w:t>
      </w:r>
      <w:r w:rsidR="00010599" w:rsidRPr="00DD0F4F">
        <w:rPr>
          <w:noProof/>
          <w:lang w:val="nl-NL"/>
        </w:rPr>
        <w:t xml:space="preserve">ZTC, StUF-ZTC, de </w:t>
      </w:r>
      <w:r w:rsidR="00290BCA" w:rsidRPr="00DD0F4F">
        <w:rPr>
          <w:noProof/>
          <w:lang w:val="nl-NL"/>
        </w:rPr>
        <w:t>Z</w:t>
      </w:r>
      <w:r w:rsidR="00290BCA">
        <w:rPr>
          <w:noProof/>
          <w:lang w:val="nl-NL"/>
        </w:rPr>
        <w:t>aak</w:t>
      </w:r>
      <w:r w:rsidR="00010599" w:rsidRPr="00DD0F4F">
        <w:rPr>
          <w:noProof/>
          <w:lang w:val="nl-NL"/>
        </w:rPr>
        <w:t>-D</w:t>
      </w:r>
      <w:r w:rsidR="00290BCA">
        <w:rPr>
          <w:noProof/>
          <w:lang w:val="nl-NL"/>
        </w:rPr>
        <w:t>ocument</w:t>
      </w:r>
      <w:r w:rsidR="00010599" w:rsidRPr="00DD0F4F">
        <w:rPr>
          <w:noProof/>
          <w:lang w:val="nl-NL"/>
        </w:rPr>
        <w:t xml:space="preserve">-services, het RSGB en StUF-BG. </w:t>
      </w:r>
      <w:r w:rsidR="00290BCA">
        <w:rPr>
          <w:noProof/>
          <w:lang w:val="nl-NL"/>
        </w:rPr>
        <w:t>Hierb</w:t>
      </w:r>
      <w:r w:rsidR="00010599" w:rsidRPr="00DD0F4F">
        <w:rPr>
          <w:noProof/>
          <w:lang w:val="nl-NL"/>
        </w:rPr>
        <w:t>ij worden betrokken de diverse gremia rond deze standaarden, gemeenten en leveranciers.</w:t>
      </w:r>
      <w:r w:rsidR="001D6BEB">
        <w:rPr>
          <w:noProof/>
          <w:lang w:val="nl-NL"/>
        </w:rPr>
        <w:t xml:space="preserve"> </w:t>
      </w:r>
      <w:r w:rsidR="002C3030">
        <w:rPr>
          <w:noProof/>
          <w:lang w:val="nl-NL"/>
        </w:rPr>
        <w:t xml:space="preserve">Afgesproken is dat het wijzigingsvoorstel nog aangepast kan worden indien </w:t>
      </w:r>
      <w:r w:rsidR="002C3030" w:rsidRPr="002C3030">
        <w:rPr>
          <w:noProof/>
          <w:lang w:val="nl-NL"/>
        </w:rPr>
        <w:t>indien blijkt dat een wijzigingsvoorstel niet correct verwerkt is</w:t>
      </w:r>
      <w:r w:rsidR="002C3030">
        <w:rPr>
          <w:noProof/>
          <w:lang w:val="nl-NL"/>
        </w:rPr>
        <w:t xml:space="preserve">, </w:t>
      </w:r>
      <w:r w:rsidR="002C3030" w:rsidRPr="002C3030">
        <w:rPr>
          <w:noProof/>
          <w:lang w:val="nl-NL"/>
        </w:rPr>
        <w:t>indien uit de ‘verStUFfing’ blijkt dat het R</w:t>
      </w:r>
      <w:r w:rsidR="002C3030">
        <w:rPr>
          <w:noProof/>
          <w:lang w:val="nl-NL"/>
        </w:rPr>
        <w:t xml:space="preserve">GBZ niet correct is, indien aansluiting op (het ontwerp van) de nieuwe Selectielijst </w:t>
      </w:r>
      <w:r w:rsidR="002C3030" w:rsidRPr="002C3030">
        <w:rPr>
          <w:noProof/>
          <w:lang w:val="nl-NL"/>
        </w:rPr>
        <w:t>Archiefbescheiden Gemeenten</w:t>
      </w:r>
      <w:r w:rsidR="002C3030">
        <w:rPr>
          <w:noProof/>
          <w:lang w:val="nl-NL"/>
        </w:rPr>
        <w:t xml:space="preserve"> dit vereist en/of indien aansluiting op </w:t>
      </w:r>
      <w:r w:rsidR="002C3030" w:rsidRPr="002C3030">
        <w:rPr>
          <w:noProof/>
          <w:lang w:val="nl-NL"/>
        </w:rPr>
        <w:t>een nieuwe versie van het RSGB</w:t>
      </w:r>
      <w:r w:rsidR="002C3030">
        <w:rPr>
          <w:noProof/>
          <w:lang w:val="nl-NL"/>
        </w:rPr>
        <w:t xml:space="preserve"> dit vereist. </w:t>
      </w:r>
      <w:r w:rsidR="001D6BEB">
        <w:rPr>
          <w:noProof/>
          <w:lang w:val="nl-NL"/>
        </w:rPr>
        <w:t>Zie hiervoor de stukken en verslaglegging van de vergadering van de Regiegroep Gegevens- en Berichtenstandaarden van 4-12-2014.</w:t>
      </w:r>
    </w:p>
    <w:p w14:paraId="19672BD9" w14:textId="77777777" w:rsidR="00010599" w:rsidRPr="00DD0F4F" w:rsidRDefault="00010599" w:rsidP="0038425A">
      <w:pPr>
        <w:rPr>
          <w:noProof/>
          <w:lang w:val="nl-NL"/>
        </w:rPr>
      </w:pPr>
      <w:r w:rsidRPr="00DD0F4F">
        <w:rPr>
          <w:noProof/>
          <w:lang w:val="nl-NL"/>
        </w:rPr>
        <w:t xml:space="preserve">Veel van de ingediende wijzigingsverzoeken zijn gehonoreerd. Deze verzoeken, de consequenties daarvan voor het RGBZ en de motivering daarvoor, treft u aan in hoofdstuk 2. </w:t>
      </w:r>
      <w:r w:rsidR="006B6695" w:rsidRPr="00DD0F4F">
        <w:rPr>
          <w:noProof/>
          <w:lang w:val="nl-NL"/>
        </w:rPr>
        <w:t xml:space="preserve">De wijzigingen t.o.v. RGBZ 1.0 zijn daarin gemarkeerd (rood in de pdf-versie). </w:t>
      </w:r>
      <w:r w:rsidRPr="00DD0F4F">
        <w:rPr>
          <w:noProof/>
          <w:lang w:val="nl-NL"/>
        </w:rPr>
        <w:t xml:space="preserve">De inhoudsopgave van hoofdstuk 2 geeft een impressie van de onderwerpen waarop de wijzigingen betrekking hebben. </w:t>
      </w:r>
      <w:r w:rsidR="00290BCA">
        <w:rPr>
          <w:noProof/>
          <w:lang w:val="nl-NL"/>
        </w:rPr>
        <w:t>In bijlage 2 geven we een opsomming van de wijzigingen per objecttype.</w:t>
      </w:r>
      <w:r w:rsidRPr="00DD0F4F">
        <w:rPr>
          <w:noProof/>
          <w:lang w:val="nl-NL"/>
        </w:rPr>
        <w:br/>
        <w:t>De niet gehonoreerde verzoeken motiveren we in hoofdstuk 3.</w:t>
      </w:r>
    </w:p>
    <w:p w14:paraId="2609D177" w14:textId="77777777" w:rsidR="00010599" w:rsidRPr="00DD0F4F" w:rsidRDefault="00010599" w:rsidP="0038425A">
      <w:pPr>
        <w:rPr>
          <w:noProof/>
          <w:lang w:val="nl-NL"/>
        </w:rPr>
      </w:pPr>
      <w:r w:rsidRPr="00DD0F4F">
        <w:rPr>
          <w:noProof/>
          <w:lang w:val="nl-NL"/>
        </w:rPr>
        <w:t xml:space="preserve">Voor vragen en opmerkingen naar aanleiding van dit wijzigingsvoorstel kunt u zich wenden tot KING, de </w:t>
      </w:r>
      <w:r w:rsidR="001E1BAB">
        <w:rPr>
          <w:noProof/>
          <w:lang w:val="nl-NL"/>
        </w:rPr>
        <w:t>afdeling</w:t>
      </w:r>
      <w:r w:rsidR="001E1BAB" w:rsidRPr="00DD0F4F">
        <w:rPr>
          <w:noProof/>
          <w:lang w:val="nl-NL"/>
        </w:rPr>
        <w:t xml:space="preserve"> </w:t>
      </w:r>
      <w:r w:rsidRPr="00DD0F4F">
        <w:rPr>
          <w:noProof/>
          <w:lang w:val="nl-NL"/>
        </w:rPr>
        <w:t>e-Diensten</w:t>
      </w:r>
      <w:r w:rsidR="001E1BAB">
        <w:rPr>
          <w:noProof/>
          <w:lang w:val="nl-NL"/>
        </w:rPr>
        <w:t>, het team Gegevens- en Berichtenstandaarden</w:t>
      </w:r>
      <w:r w:rsidRPr="00DD0F4F">
        <w:rPr>
          <w:noProof/>
          <w:lang w:val="nl-NL"/>
        </w:rPr>
        <w:t xml:space="preserve">. </w:t>
      </w:r>
    </w:p>
    <w:p w14:paraId="61B58D75" w14:textId="77777777" w:rsidR="0038425A" w:rsidRPr="00DD0F4F" w:rsidRDefault="0038425A" w:rsidP="0038425A">
      <w:pPr>
        <w:rPr>
          <w:noProof/>
          <w:lang w:val="nl-NL"/>
        </w:rPr>
      </w:pPr>
      <w:r w:rsidRPr="00DD0F4F">
        <w:rPr>
          <w:noProof/>
          <w:lang w:val="nl-NL"/>
        </w:rPr>
        <w:br w:type="page"/>
      </w:r>
    </w:p>
    <w:p w14:paraId="0D00A96F" w14:textId="77777777" w:rsidR="0038425A" w:rsidRDefault="00103274" w:rsidP="0038425A">
      <w:pPr>
        <w:pStyle w:val="Kop1"/>
        <w:rPr>
          <w:noProof/>
        </w:rPr>
      </w:pPr>
      <w:bookmarkStart w:id="2" w:name="_Toc493812403"/>
      <w:r w:rsidRPr="00BC0BAD">
        <w:rPr>
          <w:noProof/>
        </w:rPr>
        <w:lastRenderedPageBreak/>
        <w:t>Wijzigingen</w:t>
      </w:r>
      <w:bookmarkEnd w:id="2"/>
    </w:p>
    <w:p w14:paraId="6D70B853" w14:textId="77777777" w:rsidR="00CF5C11" w:rsidRDefault="00CC4555" w:rsidP="0044638F">
      <w:r w:rsidRPr="00DD0F4F">
        <w:rPr>
          <w:lang w:val="nl-NL"/>
        </w:rPr>
        <w:t xml:space="preserve">In de volgende paragrafen specificeren we </w:t>
      </w:r>
      <w:r w:rsidR="00010599" w:rsidRPr="00DD0F4F">
        <w:rPr>
          <w:lang w:val="nl-NL"/>
        </w:rPr>
        <w:t xml:space="preserve">per objecttype </w:t>
      </w:r>
      <w:r w:rsidRPr="00DD0F4F">
        <w:rPr>
          <w:lang w:val="nl-NL"/>
        </w:rPr>
        <w:t xml:space="preserve">de voorgestelde wijzigingen op het RGBZ versie 1.0. Het resultaat qua diagram </w:t>
      </w:r>
      <w:r w:rsidR="00CF5C11" w:rsidRPr="00DD0F4F">
        <w:rPr>
          <w:lang w:val="nl-NL"/>
        </w:rPr>
        <w:t>vermelden we op de volgende bladzij</w:t>
      </w:r>
      <w:r w:rsidRPr="00DD0F4F">
        <w:rPr>
          <w:lang w:val="nl-NL"/>
        </w:rPr>
        <w:t>.</w:t>
      </w:r>
      <w:r w:rsidR="00CF5C11" w:rsidRPr="00DD0F4F">
        <w:rPr>
          <w:lang w:val="nl-NL"/>
        </w:rPr>
        <w:t xml:space="preserve"> </w:t>
      </w:r>
      <w:r w:rsidR="00CF5C11">
        <w:t>De wijzigingen betreffen op hoofdlijnen:</w:t>
      </w:r>
    </w:p>
    <w:p w14:paraId="185C406A" w14:textId="714B0A23" w:rsidR="00594431" w:rsidRDefault="00CF5C11" w:rsidP="00594431">
      <w:pPr>
        <w:pStyle w:val="Lijstalinea"/>
        <w:numPr>
          <w:ilvl w:val="0"/>
          <w:numId w:val="11"/>
        </w:numPr>
      </w:pPr>
      <w:r w:rsidRPr="00DD0F4F">
        <w:rPr>
          <w:lang w:val="nl-NL"/>
        </w:rPr>
        <w:t>Aanscherping zaak, deelzaak en gerelateerde zaak;</w:t>
      </w:r>
      <w:r w:rsidRPr="00DD0F4F">
        <w:rPr>
          <w:lang w:val="nl-NL"/>
        </w:rPr>
        <w:br/>
        <w:t xml:space="preserve">In de praktijk blijkt het niet eenduidig te zijn wat het begin en einde van een zaak vormt, wanneer deelzaken toegepast worden en wat de rol is van gerelateerde zaken. De ene organisatie gaat daar anders mee om dan de andere. Bij </w:t>
      </w:r>
      <w:r w:rsidR="00362A29" w:rsidRPr="00DD0F4F">
        <w:rPr>
          <w:lang w:val="nl-NL"/>
        </w:rPr>
        <w:t xml:space="preserve">de uitwisseling van informatie over zaken en bij </w:t>
      </w:r>
      <w:r w:rsidRPr="00DD0F4F">
        <w:rPr>
          <w:lang w:val="nl-NL"/>
        </w:rPr>
        <w:t xml:space="preserve">het samenwerken aan zaken in ketens kan dit tot problemen leiden. </w:t>
      </w:r>
      <w:r w:rsidR="001B73B7" w:rsidRPr="00DD0F4F">
        <w:rPr>
          <w:lang w:val="nl-NL"/>
        </w:rPr>
        <w:t xml:space="preserve">Het model, definities en toelichtingen hebben we hierop aangepast en aangescherpt (zie vooral par. </w:t>
      </w:r>
      <w:r w:rsidR="00DA5D93">
        <w:fldChar w:fldCharType="begin"/>
      </w:r>
      <w:r w:rsidR="001B73B7" w:rsidRPr="00DD0F4F">
        <w:rPr>
          <w:lang w:val="nl-NL"/>
        </w:rPr>
        <w:instrText xml:space="preserve"> REF _Ref361129776 \r \h </w:instrText>
      </w:r>
      <w:r w:rsidR="00DA5D93">
        <w:fldChar w:fldCharType="separate"/>
      </w:r>
      <w:r w:rsidR="001D4541">
        <w:rPr>
          <w:lang w:val="nl-NL"/>
        </w:rPr>
        <w:t>2.14.1</w:t>
      </w:r>
      <w:r w:rsidR="00DA5D93">
        <w:fldChar w:fldCharType="end"/>
      </w:r>
      <w:r w:rsidR="001B73B7">
        <w:t>).</w:t>
      </w:r>
    </w:p>
    <w:p w14:paraId="261FEA84" w14:textId="77777777" w:rsidR="00594431" w:rsidRDefault="00F04EBE" w:rsidP="00594431">
      <w:pPr>
        <w:pStyle w:val="Lijstalinea"/>
        <w:numPr>
          <w:ilvl w:val="0"/>
          <w:numId w:val="11"/>
        </w:numPr>
        <w:rPr>
          <w:lang w:val="nl-NL"/>
        </w:rPr>
      </w:pPr>
      <w:r w:rsidRPr="00DD0F4F">
        <w:rPr>
          <w:lang w:val="nl-NL"/>
        </w:rPr>
        <w:t>Unieke aanduidingen van objecttypen;</w:t>
      </w:r>
      <w:r w:rsidRPr="00DD0F4F">
        <w:rPr>
          <w:lang w:val="nl-NL"/>
        </w:rPr>
        <w:br/>
        <w:t xml:space="preserve">Meerdere objecttypen bleken slechts een unieke aanduiding te hebben binnen een zaakbehandelende organisatie maar niet in ketens van samenwerkende organisaties. Alle objecttypen hebben we voorzien van landelijk unieke aanduidingen. </w:t>
      </w:r>
      <w:r w:rsidR="004F5D06" w:rsidRPr="00DD0F4F">
        <w:rPr>
          <w:lang w:val="nl-NL"/>
        </w:rPr>
        <w:t>Dit betreft met name ZAAK</w:t>
      </w:r>
      <w:r w:rsidR="000D1EE5" w:rsidRPr="00DD0F4F">
        <w:rPr>
          <w:lang w:val="nl-NL"/>
        </w:rPr>
        <w:t>,</w:t>
      </w:r>
      <w:r w:rsidR="004F5D06" w:rsidRPr="00DD0F4F">
        <w:rPr>
          <w:lang w:val="nl-NL"/>
        </w:rPr>
        <w:t xml:space="preserve"> INFORMATIEOBJECT</w:t>
      </w:r>
      <w:r w:rsidR="000D1EE5" w:rsidRPr="00DD0F4F">
        <w:rPr>
          <w:lang w:val="nl-NL"/>
        </w:rPr>
        <w:t>, ORGANISATORISCHE EENHEID  en MEDEWERKER</w:t>
      </w:r>
      <w:r w:rsidR="004F5D06" w:rsidRPr="00DD0F4F">
        <w:rPr>
          <w:lang w:val="nl-NL"/>
        </w:rPr>
        <w:t>.</w:t>
      </w:r>
    </w:p>
    <w:p w14:paraId="317492C9" w14:textId="7706810B" w:rsidR="00594431" w:rsidRDefault="00540B4C" w:rsidP="00594431">
      <w:pPr>
        <w:pStyle w:val="Lijstalinea"/>
        <w:numPr>
          <w:ilvl w:val="0"/>
          <w:numId w:val="11"/>
        </w:numPr>
      </w:pPr>
      <w:r w:rsidRPr="00DD0F4F">
        <w:rPr>
          <w:lang w:val="nl-NL"/>
        </w:rPr>
        <w:t>Aansluiting op de ‘Baseline Informatiehuishouding’;</w:t>
      </w:r>
      <w:r w:rsidRPr="00DD0F4F">
        <w:rPr>
          <w:lang w:val="nl-NL"/>
        </w:rPr>
        <w:br/>
      </w:r>
      <w:r w:rsidR="00853DF5" w:rsidRPr="00DD0F4F">
        <w:rPr>
          <w:lang w:val="nl-NL"/>
        </w:rPr>
        <w:t xml:space="preserve">Consequenties hiervan voor het RGBZ zijn de wijziging van het begrip ‘document’ in ‘informatieobject’ en helderheid over de archiefstatus van </w:t>
      </w:r>
      <w:r w:rsidR="00BE705A" w:rsidRPr="00DD0F4F">
        <w:rPr>
          <w:lang w:val="nl-NL"/>
        </w:rPr>
        <w:t>zaakdossiers</w:t>
      </w:r>
      <w:r w:rsidR="0073024E" w:rsidRPr="00DD0F4F">
        <w:rPr>
          <w:lang w:val="nl-NL"/>
        </w:rPr>
        <w:t xml:space="preserve"> en van individuele informatieobjecten (indien het archiefregime daarvan afwijkt van dat van de zaak)</w:t>
      </w:r>
      <w:r w:rsidR="00853DF5" w:rsidRPr="00DD0F4F">
        <w:rPr>
          <w:lang w:val="nl-NL"/>
        </w:rPr>
        <w:t>, niet alleen na afloop maak ook gedurende de behandeling van een zaak</w:t>
      </w:r>
      <w:r w:rsidR="00BE705A" w:rsidRPr="00DD0F4F">
        <w:rPr>
          <w:lang w:val="nl-NL"/>
        </w:rPr>
        <w:t xml:space="preserve"> (zie vooral par. </w:t>
      </w:r>
      <w:r w:rsidR="00DA5D93">
        <w:fldChar w:fldCharType="begin"/>
      </w:r>
      <w:r w:rsidR="00BE705A" w:rsidRPr="00DD0F4F">
        <w:rPr>
          <w:lang w:val="nl-NL"/>
        </w:rPr>
        <w:instrText xml:space="preserve"> REF _Ref361133953 \r \h </w:instrText>
      </w:r>
      <w:r w:rsidR="00DA5D93">
        <w:fldChar w:fldCharType="separate"/>
      </w:r>
      <w:r w:rsidR="001D4541">
        <w:rPr>
          <w:lang w:val="nl-NL"/>
        </w:rPr>
        <w:t>2.14.2</w:t>
      </w:r>
      <w:r w:rsidR="00DA5D93">
        <w:fldChar w:fldCharType="end"/>
      </w:r>
      <w:r w:rsidR="002D46B6">
        <w:t xml:space="preserve"> en 2.5</w:t>
      </w:r>
      <w:r w:rsidR="0073024E">
        <w:t>.4</w:t>
      </w:r>
      <w:r w:rsidR="00BE705A">
        <w:t>)</w:t>
      </w:r>
      <w:r w:rsidR="00853DF5">
        <w:t>.</w:t>
      </w:r>
    </w:p>
    <w:p w14:paraId="602FF1C6" w14:textId="77777777" w:rsidR="00594431" w:rsidRDefault="00853DF5" w:rsidP="00594431">
      <w:pPr>
        <w:pStyle w:val="Lijstalinea"/>
        <w:numPr>
          <w:ilvl w:val="0"/>
          <w:numId w:val="11"/>
        </w:numPr>
        <w:rPr>
          <w:lang w:val="nl-NL"/>
        </w:rPr>
      </w:pPr>
      <w:r w:rsidRPr="00DD0F4F">
        <w:rPr>
          <w:lang w:val="nl-NL"/>
        </w:rPr>
        <w:t xml:space="preserve">Harmonisatie met het Toepassingsprofiel </w:t>
      </w:r>
      <w:r w:rsidR="00AD41B5">
        <w:rPr>
          <w:lang w:val="nl-NL"/>
        </w:rPr>
        <w:t>Metadatering Lokale Overheden (TM</w:t>
      </w:r>
      <w:r w:rsidRPr="00DD0F4F">
        <w:rPr>
          <w:lang w:val="nl-NL"/>
        </w:rPr>
        <w:t>LO);</w:t>
      </w:r>
      <w:r w:rsidRPr="00DD0F4F">
        <w:rPr>
          <w:lang w:val="nl-NL"/>
        </w:rPr>
        <w:br/>
        <w:t>Het T</w:t>
      </w:r>
      <w:r w:rsidR="00AD41B5">
        <w:rPr>
          <w:lang w:val="nl-NL"/>
        </w:rPr>
        <w:t>M</w:t>
      </w:r>
      <w:r w:rsidRPr="00DD0F4F">
        <w:rPr>
          <w:lang w:val="nl-NL"/>
        </w:rPr>
        <w:t>LO specificeert metagegevens van ‘records’ (archiefbescheiden) en kan beschouwd worden als een informatiemodel voor records. Zaakdossiers en informatieobjecten worden vanuit archiveringsoptiek  gedurende en bij afronding van een zaak records. Door het RGBZ en het T</w:t>
      </w:r>
      <w:r w:rsidR="00AD41B5">
        <w:rPr>
          <w:lang w:val="nl-NL"/>
        </w:rPr>
        <w:t>M</w:t>
      </w:r>
      <w:r w:rsidRPr="00DD0F4F">
        <w:rPr>
          <w:lang w:val="nl-NL"/>
        </w:rPr>
        <w:t xml:space="preserve">LO met elkaar te harmoniseren bereiken we een naadloze aansluiting van het zaakgericht werken op de archivering. </w:t>
      </w:r>
      <w:r w:rsidR="00310A16" w:rsidRPr="00DD0F4F">
        <w:rPr>
          <w:lang w:val="nl-NL"/>
        </w:rPr>
        <w:t>Uit oogpunt van deze harmonisatie hebben we</w:t>
      </w:r>
      <w:r w:rsidR="00475B8B" w:rsidRPr="00DD0F4F">
        <w:rPr>
          <w:lang w:val="nl-NL"/>
        </w:rPr>
        <w:t xml:space="preserve">, in aanvulling op de aanpassingen ad. c, </w:t>
      </w:r>
      <w:r w:rsidR="00310A16" w:rsidRPr="00DD0F4F">
        <w:rPr>
          <w:lang w:val="nl-NL"/>
        </w:rPr>
        <w:t xml:space="preserve"> de attribuutsoort ‘Gebruiksrechten’ toegevoegd aan INFORMATIEOBJECT en</w:t>
      </w:r>
      <w:r w:rsidR="0073024E" w:rsidRPr="00DD0F4F">
        <w:rPr>
          <w:lang w:val="nl-NL"/>
        </w:rPr>
        <w:t xml:space="preserve"> de attributen Status en Versie verplaatst van ENKELVOUDI</w:t>
      </w:r>
      <w:r w:rsidR="005A51A1" w:rsidRPr="00DD0F4F">
        <w:rPr>
          <w:lang w:val="nl-NL"/>
        </w:rPr>
        <w:t>G INFORMATIEOBJECT naar INFORMATIEOBJECT.</w:t>
      </w:r>
    </w:p>
    <w:p w14:paraId="2A5B2115" w14:textId="77777777" w:rsidR="00594431" w:rsidRDefault="002D7669" w:rsidP="00594431">
      <w:pPr>
        <w:pStyle w:val="Lijstalinea"/>
        <w:numPr>
          <w:ilvl w:val="0"/>
          <w:numId w:val="11"/>
        </w:numPr>
        <w:rPr>
          <w:lang w:val="nl-NL"/>
        </w:rPr>
      </w:pPr>
      <w:r w:rsidRPr="00DD0F4F">
        <w:rPr>
          <w:lang w:val="nl-NL"/>
        </w:rPr>
        <w:t>Modellering klantcontacten;</w:t>
      </w:r>
      <w:r w:rsidRPr="00DD0F4F">
        <w:rPr>
          <w:lang w:val="nl-NL"/>
        </w:rPr>
        <w:br/>
        <w:t xml:space="preserve">Klantcontacten maakten geen deel uit van RGBZ 1.0. Gezien de behoefte aan uitwisseling van gegevens omtrent klantcontacten, hebben we de modellering hiervan toegevoegd (zie vooral par. </w:t>
      </w:r>
      <w:r w:rsidR="002D46B6" w:rsidRPr="00DD0F4F">
        <w:rPr>
          <w:lang w:val="nl-NL"/>
        </w:rPr>
        <w:t>2.7</w:t>
      </w:r>
      <w:r w:rsidRPr="00DD0F4F">
        <w:rPr>
          <w:lang w:val="nl-NL"/>
        </w:rPr>
        <w:t xml:space="preserve">).  </w:t>
      </w:r>
    </w:p>
    <w:p w14:paraId="0510E88A" w14:textId="19FEC8E6" w:rsidR="00594431" w:rsidRDefault="002D7669" w:rsidP="00594431">
      <w:pPr>
        <w:pStyle w:val="Lijstalinea"/>
        <w:numPr>
          <w:ilvl w:val="0"/>
          <w:numId w:val="11"/>
        </w:numPr>
        <w:rPr>
          <w:lang w:val="nl-NL"/>
        </w:rPr>
      </w:pPr>
      <w:r w:rsidRPr="00DD0F4F">
        <w:rPr>
          <w:lang w:val="nl-NL"/>
        </w:rPr>
        <w:t>Optimalisatie van waardenlijsten;</w:t>
      </w:r>
      <w:r w:rsidRPr="00DD0F4F">
        <w:rPr>
          <w:lang w:val="nl-NL"/>
        </w:rPr>
        <w:br/>
        <w:t xml:space="preserve">Om een goede afstemming te krijgen met de GEMMA-procesarchitectuur, hebben we de waardenlijst voor rollen (Roltype generiek) aangepast (zie par. </w:t>
      </w:r>
      <w:r w:rsidR="00DA5D93">
        <w:fldChar w:fldCharType="begin"/>
      </w:r>
      <w:r w:rsidRPr="00DD0F4F">
        <w:rPr>
          <w:lang w:val="nl-NL"/>
        </w:rPr>
        <w:instrText xml:space="preserve"> REF _Ref361131915 \r \h </w:instrText>
      </w:r>
      <w:r w:rsidR="00DA5D93">
        <w:fldChar w:fldCharType="separate"/>
      </w:r>
      <w:r w:rsidR="001D4541">
        <w:rPr>
          <w:lang w:val="nl-NL"/>
        </w:rPr>
        <w:t>2.11.1</w:t>
      </w:r>
      <w:r w:rsidR="00DA5D93">
        <w:fldChar w:fldCharType="end"/>
      </w:r>
      <w:r w:rsidRPr="00DD0F4F">
        <w:rPr>
          <w:lang w:val="nl-NL"/>
        </w:rPr>
        <w:t>).</w:t>
      </w:r>
      <w:r w:rsidRPr="00DD0F4F">
        <w:rPr>
          <w:lang w:val="nl-NL"/>
        </w:rPr>
        <w:br/>
      </w:r>
      <w:r w:rsidR="0028159F">
        <w:rPr>
          <w:lang w:val="nl-NL"/>
        </w:rPr>
        <w:t>In 2012</w:t>
      </w:r>
      <w:r w:rsidRPr="00DD0F4F">
        <w:rPr>
          <w:lang w:val="nl-NL"/>
        </w:rPr>
        <w:t xml:space="preserve"> is de NEN2084 verschenen waarin documenttypen gestandaardiseerd zijn</w:t>
      </w:r>
      <w:r w:rsidR="008A5805" w:rsidRPr="00DD0F4F">
        <w:rPr>
          <w:lang w:val="nl-NL"/>
        </w:rPr>
        <w:t xml:space="preserve"> voor landelijk gebruik</w:t>
      </w:r>
      <w:r w:rsidRPr="00DD0F4F">
        <w:rPr>
          <w:lang w:val="nl-NL"/>
        </w:rPr>
        <w:t xml:space="preserve">. </w:t>
      </w:r>
      <w:r w:rsidR="008A5805" w:rsidRPr="00DD0F4F">
        <w:rPr>
          <w:lang w:val="nl-NL"/>
        </w:rPr>
        <w:t xml:space="preserve">We hebben deze overgenomen en waar nodig aangevuld voor het overheidsdomein (zie </w:t>
      </w:r>
      <w:r w:rsidR="0028159F">
        <w:rPr>
          <w:lang w:val="nl-NL"/>
        </w:rPr>
        <w:t>INFORMATIEOBJECTTYPE</w:t>
      </w:r>
      <w:r w:rsidR="008A5805" w:rsidRPr="00DD0F4F">
        <w:rPr>
          <w:lang w:val="nl-NL"/>
        </w:rPr>
        <w:t>).</w:t>
      </w:r>
      <w:r w:rsidRPr="00DD0F4F">
        <w:rPr>
          <w:lang w:val="nl-NL"/>
        </w:rPr>
        <w:t xml:space="preserve"> </w:t>
      </w:r>
    </w:p>
    <w:p w14:paraId="74B5BBAA" w14:textId="77777777" w:rsidR="00594431" w:rsidRDefault="00E4478D" w:rsidP="00594431">
      <w:pPr>
        <w:pStyle w:val="Lijstalinea"/>
        <w:numPr>
          <w:ilvl w:val="0"/>
          <w:numId w:val="11"/>
        </w:numPr>
      </w:pPr>
      <w:r w:rsidRPr="00DD0F4F">
        <w:rPr>
          <w:lang w:val="nl-NL"/>
        </w:rPr>
        <w:t>Aanpassing op versie 2.</w:t>
      </w:r>
      <w:r w:rsidR="00A12D20">
        <w:rPr>
          <w:lang w:val="nl-NL"/>
        </w:rPr>
        <w:t>1</w:t>
      </w:r>
      <w:r w:rsidRPr="00DD0F4F">
        <w:rPr>
          <w:lang w:val="nl-NL"/>
        </w:rPr>
        <w:t xml:space="preserve"> van de Zaaktypecatalogus (ZTC2);</w:t>
      </w:r>
      <w:r w:rsidRPr="00DD0F4F">
        <w:rPr>
          <w:lang w:val="nl-NL"/>
        </w:rPr>
        <w:br/>
        <w:t xml:space="preserve">Begin maart </w:t>
      </w:r>
      <w:r w:rsidR="000D1EE5" w:rsidRPr="00DD0F4F">
        <w:rPr>
          <w:lang w:val="nl-NL"/>
        </w:rPr>
        <w:t xml:space="preserve">2012 </w:t>
      </w:r>
      <w:r w:rsidRPr="00DD0F4F">
        <w:rPr>
          <w:lang w:val="nl-NL"/>
        </w:rPr>
        <w:t>is de ZTC2 gepubliceerd</w:t>
      </w:r>
      <w:r w:rsidR="0028159F">
        <w:rPr>
          <w:lang w:val="nl-NL"/>
        </w:rPr>
        <w:t xml:space="preserve">  en in Julie 2014 versie 2.1 hiervan</w:t>
      </w:r>
      <w:r w:rsidRPr="00DD0F4F">
        <w:rPr>
          <w:lang w:val="nl-NL"/>
        </w:rPr>
        <w:t xml:space="preserve">. </w:t>
      </w:r>
      <w:r w:rsidR="0028159F" w:rsidRPr="005561F3">
        <w:rPr>
          <w:lang w:val="nl-NL"/>
        </w:rPr>
        <w:t>Het informatiemodel ImZTC maakt daarvan deel uit.</w:t>
      </w:r>
      <w:r w:rsidRPr="00DD0F4F">
        <w:rPr>
          <w:lang w:val="nl-NL"/>
        </w:rPr>
        <w:t xml:space="preserve"> Geoordeeld is dat het RGBZ daar waar van </w:t>
      </w:r>
      <w:r w:rsidRPr="00DD0F4F">
        <w:rPr>
          <w:lang w:val="nl-NL"/>
        </w:rPr>
        <w:lastRenderedPageBreak/>
        <w:t>toepassing de ZTC2 volgt. Dit heeft</w:t>
      </w:r>
      <w:r w:rsidR="00F810CD" w:rsidRPr="00DD0F4F">
        <w:rPr>
          <w:lang w:val="nl-NL"/>
        </w:rPr>
        <w:t xml:space="preserve"> </w:t>
      </w:r>
      <w:r w:rsidRPr="00DD0F4F">
        <w:rPr>
          <w:lang w:val="nl-NL"/>
        </w:rPr>
        <w:t>vooral consequenties voor unieke aanduidingen en voor de metagegevens ‘Herkomst’.</w:t>
      </w:r>
      <w:r w:rsidR="00924E01" w:rsidRPr="00DD0F4F">
        <w:rPr>
          <w:lang w:val="nl-NL"/>
        </w:rPr>
        <w:t xml:space="preserve"> </w:t>
      </w:r>
      <w:r w:rsidR="00924E01">
        <w:t>Ook zijn zaaktypespecifieke eigenschappen  in generieke zin gemodelleerd.</w:t>
      </w:r>
    </w:p>
    <w:p w14:paraId="7AED582C" w14:textId="379BBC30" w:rsidR="00594431" w:rsidRDefault="00BE705A" w:rsidP="00594431">
      <w:pPr>
        <w:pStyle w:val="Lijstalinea"/>
        <w:numPr>
          <w:ilvl w:val="0"/>
          <w:numId w:val="11"/>
        </w:numPr>
      </w:pPr>
      <w:r w:rsidRPr="00DD0F4F">
        <w:rPr>
          <w:lang w:val="nl-NL"/>
        </w:rPr>
        <w:t>Aanpassing modellering zaakgeometrie;</w:t>
      </w:r>
      <w:r w:rsidRPr="00DD0F4F">
        <w:rPr>
          <w:lang w:val="nl-NL"/>
        </w:rPr>
        <w:br/>
        <w:t xml:space="preserve">Zaakgeometrie kan in versie 1.0 alleen gemodelleerd worden als kenmerk van een Zaakobject en van een Ander zaakobject. Dit hebben we zodanig uitgebreid dat een zaak zelf ook van geometrie voorzien kan worden (zie par. </w:t>
      </w:r>
      <w:r w:rsidR="00DA5D93">
        <w:fldChar w:fldCharType="begin"/>
      </w:r>
      <w:r w:rsidRPr="00DD0F4F">
        <w:rPr>
          <w:lang w:val="nl-NL"/>
        </w:rPr>
        <w:instrText xml:space="preserve"> REF _Ref361133885 \r \h </w:instrText>
      </w:r>
      <w:r w:rsidR="00DA5D93">
        <w:fldChar w:fldCharType="separate"/>
      </w:r>
      <w:r w:rsidR="001D4541">
        <w:rPr>
          <w:lang w:val="nl-NL"/>
        </w:rPr>
        <w:t>2.14.3</w:t>
      </w:r>
      <w:r w:rsidR="00DA5D93">
        <w:fldChar w:fldCharType="end"/>
      </w:r>
      <w:r>
        <w:t xml:space="preserve">). </w:t>
      </w:r>
    </w:p>
    <w:p w14:paraId="7E5C9414" w14:textId="77777777" w:rsidR="00594431" w:rsidRDefault="001D22D8" w:rsidP="00594431">
      <w:pPr>
        <w:pStyle w:val="Lijstalinea"/>
        <w:numPr>
          <w:ilvl w:val="0"/>
          <w:numId w:val="11"/>
        </w:numPr>
        <w:rPr>
          <w:lang w:val="nl-NL"/>
        </w:rPr>
      </w:pPr>
      <w:r w:rsidRPr="00DD0F4F">
        <w:rPr>
          <w:lang w:val="nl-NL"/>
        </w:rPr>
        <w:t>Afzender en geadresseerde van informatieobject;</w:t>
      </w:r>
      <w:r w:rsidRPr="00DD0F4F">
        <w:rPr>
          <w:lang w:val="nl-NL"/>
        </w:rPr>
        <w:br/>
        <w:t>NAW-gegevens van de  afzender of geadresseerde van een informatieobject kunnen op basis van versie 1 slechts beperkt (alleen afzender) en ongestructureerd worden vastgelegd. Het model is zodanig uitgebreid dat deze gegevens volledig en zowel gestructureerd als ongestructureerd kunnen worden vastgelegd (zie par. 2.5.2).</w:t>
      </w:r>
    </w:p>
    <w:p w14:paraId="40A9CC76" w14:textId="45AE594B" w:rsidR="0028159F" w:rsidRDefault="0028159F" w:rsidP="00594431">
      <w:pPr>
        <w:pStyle w:val="Lijstalinea"/>
        <w:numPr>
          <w:ilvl w:val="0"/>
          <w:numId w:val="11"/>
        </w:numPr>
        <w:rPr>
          <w:lang w:val="nl-NL"/>
        </w:rPr>
      </w:pPr>
      <w:r w:rsidRPr="005561F3">
        <w:rPr>
          <w:lang w:val="nl-NL"/>
        </w:rPr>
        <w:t>Doorlooptijden (bij ZAAKTYPE en STATUSTYPE)</w:t>
      </w:r>
      <w:r w:rsidRPr="005561F3">
        <w:rPr>
          <w:lang w:val="nl-NL"/>
        </w:rPr>
        <w:br/>
        <w:t>Doorlooptijden konden in het RGBZ 1.0 alleen in kalenderdag gespecificeerd worden terwijl deze in het ImZTC in werkbare dagen gespecificeerd worden. Tevens is er behoefte om deze ook in weken, maanden en jaren te kunnen specificeren. De desbetreffende attributsoorten van ZAAKTYPE en STATUSTYPE hebben we hierop aangepast. Aangezien deze objecttypen overgenomen worden uit het ImZTC impliceert dit ook aanpassing van het ImZTC.</w:t>
      </w:r>
    </w:p>
    <w:p w14:paraId="4CA463C5" w14:textId="63871E9B" w:rsidR="00C910AD" w:rsidRDefault="00C910AD" w:rsidP="00594431">
      <w:pPr>
        <w:pStyle w:val="Lijstalinea"/>
        <w:numPr>
          <w:ilvl w:val="0"/>
          <w:numId w:val="11"/>
        </w:numPr>
        <w:rPr>
          <w:lang w:val="nl-NL"/>
        </w:rPr>
      </w:pPr>
      <w:r>
        <w:rPr>
          <w:lang w:val="nl-NL"/>
        </w:rPr>
        <w:t>Aanpassing op RSGB 3</w:t>
      </w:r>
      <w:r>
        <w:rPr>
          <w:lang w:val="nl-NL"/>
        </w:rPr>
        <w:br/>
        <w:t xml:space="preserve">Het RGBZ is gedeeltelijk afgeleid van het RSGB. In afronding is een nieuwe versie (3) van het RSGB dat naadloos aansluit op actuele versies van (informatiemodellen van) basisregistraties. Waar van toepassing is het RGBZ aangepast op de wijzigingen in het RSGB. Van de gelegenheid is gebruik gemaakt om de specialisaties van BETROKKENE en OBJECT, die veelal ontleend zijn aan het RSGB, kritisch te beschouwen en waar zinvol te verbeteren op gebruik binnen de RGBZ-domein. </w:t>
      </w:r>
    </w:p>
    <w:p w14:paraId="029B69AE" w14:textId="740D08BB" w:rsidR="00F233CF" w:rsidRDefault="00F233CF" w:rsidP="00594431">
      <w:pPr>
        <w:pStyle w:val="Lijstalinea"/>
        <w:numPr>
          <w:ilvl w:val="0"/>
          <w:numId w:val="11"/>
        </w:numPr>
        <w:rPr>
          <w:lang w:val="nl-NL"/>
        </w:rPr>
      </w:pPr>
      <w:r>
        <w:rPr>
          <w:lang w:val="nl-NL"/>
        </w:rPr>
        <w:t>Aanpassing op gemeentelijke Selectielijst Archiefbescheiden en ImZTC 2.2</w:t>
      </w:r>
      <w:r>
        <w:rPr>
          <w:lang w:val="nl-NL"/>
        </w:rPr>
        <w:br/>
        <w:t xml:space="preserve">Medio 2017 is de gemeentelijke Selectielijst Archiefbescheiden vastgesteld. Deze is zaakgericht opgesteld. Vanwege de nauwe relatie van zaakgericht werken en archivering zijn zowel het ImZTC (leidend tot versie 2.2) als het RGBZ hierop aangepast zodanig dat zaakdossiers gearchiveerd kunnen worden conform de van toepassing zijnde specificaties in de Selectielijst.  </w:t>
      </w:r>
    </w:p>
    <w:p w14:paraId="4D1594D2" w14:textId="77777777" w:rsidR="00516E76" w:rsidRDefault="00E772C9">
      <w:pPr>
        <w:rPr>
          <w:lang w:val="nl-NL"/>
        </w:rPr>
      </w:pPr>
      <w:r>
        <w:rPr>
          <w:lang w:val="nl-NL"/>
        </w:rPr>
        <w:t xml:space="preserve">In bijlage 2 geven we een opsomming van de voorgestelde wijzigingen per objecttype. </w:t>
      </w:r>
    </w:p>
    <w:p w14:paraId="4FFB20D8" w14:textId="77777777" w:rsidR="00516E76" w:rsidRDefault="00516E76">
      <w:pPr>
        <w:rPr>
          <w:lang w:val="nl-NL"/>
        </w:rPr>
        <w:sectPr w:rsidR="00516E76" w:rsidSect="0015040A">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pPr>
    </w:p>
    <w:p w14:paraId="42437026" w14:textId="22F4A7AC" w:rsidR="00516E76" w:rsidRDefault="0088252B">
      <w:pPr>
        <w:rPr>
          <w:lang w:val="nl-NL"/>
        </w:rPr>
      </w:pPr>
      <w:r>
        <w:rPr>
          <w:noProof/>
          <w:lang w:val="nl-NL" w:eastAsia="nl-NL"/>
        </w:rPr>
        <w:lastRenderedPageBreak/>
        <w:drawing>
          <wp:anchor distT="0" distB="0" distL="114300" distR="114300" simplePos="0" relativeHeight="251663872" behindDoc="0" locked="0" layoutInCell="1" allowOverlap="1" wp14:anchorId="7B8F8E6C" wp14:editId="6CE657A1">
            <wp:simplePos x="0" y="0"/>
            <wp:positionH relativeFrom="column">
              <wp:posOffset>-471805</wp:posOffset>
            </wp:positionH>
            <wp:positionV relativeFrom="paragraph">
              <wp:posOffset>-518160</wp:posOffset>
            </wp:positionV>
            <wp:extent cx="9875520" cy="6769100"/>
            <wp:effectExtent l="19050" t="0" r="0" b="0"/>
            <wp:wrapTopAndBottom/>
            <wp:docPr id="10" name="Afbeelding 9" descr="Catalogus RGBZ op hoofdlijnen 201411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talogus RGBZ op hoofdlijnen 20141119.jpg"/>
                    <pic:cNvPicPr/>
                  </pic:nvPicPr>
                  <pic:blipFill>
                    <a:blip r:embed="rId15" cstate="print"/>
                    <a:stretch>
                      <a:fillRect/>
                    </a:stretch>
                  </pic:blipFill>
                  <pic:spPr>
                    <a:xfrm>
                      <a:off x="0" y="0"/>
                      <a:ext cx="9875520" cy="6769100"/>
                    </a:xfrm>
                    <a:prstGeom prst="rect">
                      <a:avLst/>
                    </a:prstGeom>
                  </pic:spPr>
                </pic:pic>
              </a:graphicData>
            </a:graphic>
          </wp:anchor>
        </w:drawing>
      </w:r>
    </w:p>
    <w:p w14:paraId="30323F3E" w14:textId="77777777" w:rsidR="00516E76" w:rsidRDefault="00516E76">
      <w:pPr>
        <w:rPr>
          <w:lang w:val="nl-NL"/>
        </w:rPr>
        <w:sectPr w:rsidR="00516E76" w:rsidSect="00516E76">
          <w:pgSz w:w="16838" w:h="11906" w:orient="landscape"/>
          <w:pgMar w:top="1417" w:right="1417" w:bottom="1417" w:left="1417" w:header="708" w:footer="708" w:gutter="0"/>
          <w:cols w:space="708"/>
          <w:titlePg/>
          <w:docGrid w:linePitch="360"/>
        </w:sectPr>
      </w:pPr>
    </w:p>
    <w:p w14:paraId="12B0F469" w14:textId="77777777" w:rsidR="00EB4B31" w:rsidRDefault="00EB4B31" w:rsidP="00EB4B31">
      <w:pPr>
        <w:pStyle w:val="Kop2"/>
      </w:pPr>
      <w:bookmarkStart w:id="3" w:name="_Toc493812404"/>
      <w:r>
        <w:lastRenderedPageBreak/>
        <w:t>BESLUIT</w:t>
      </w:r>
      <w:bookmarkEnd w:id="3"/>
    </w:p>
    <w:p w14:paraId="299D0D2E" w14:textId="70621873" w:rsidR="00EB4B31" w:rsidRPr="005561F3" w:rsidRDefault="003F0979" w:rsidP="00EB4B31">
      <w:pPr>
        <w:rPr>
          <w:noProof/>
          <w:lang w:val="nl-NL"/>
        </w:rPr>
      </w:pPr>
      <w:r w:rsidRPr="005561F3">
        <w:rPr>
          <w:noProof/>
          <w:lang w:val="nl-NL"/>
        </w:rPr>
        <w:t>Het objecttype BESLUIT is aangepast op de term ‘informatieobject’ (i.p.v. ‘document’)</w:t>
      </w:r>
      <w:r w:rsidR="00A83954">
        <w:rPr>
          <w:noProof/>
          <w:lang w:val="nl-NL"/>
        </w:rPr>
        <w:t xml:space="preserve">, de unieke aanduiding is </w:t>
      </w:r>
      <w:r w:rsidR="009D0890">
        <w:rPr>
          <w:noProof/>
          <w:lang w:val="nl-NL"/>
        </w:rPr>
        <w:t>uniek gemaakt binnen Nederland</w:t>
      </w:r>
      <w:r w:rsidR="00073CA5">
        <w:rPr>
          <w:noProof/>
          <w:lang w:val="nl-NL"/>
        </w:rPr>
        <w:t>,</w:t>
      </w:r>
      <w:r w:rsidRPr="005561F3">
        <w:rPr>
          <w:noProof/>
          <w:lang w:val="nl-NL"/>
        </w:rPr>
        <w:t xml:space="preserve"> de attribuutsoort ‘Bestuursorgaan’ is toegevoegd</w:t>
      </w:r>
      <w:r w:rsidR="00073CA5">
        <w:rPr>
          <w:noProof/>
          <w:lang w:val="nl-NL"/>
        </w:rPr>
        <w:t>, de relatie naar ZAAK is gewijzigd de relatie naar een specialisatie van OBJECT is toegevoegd</w:t>
      </w:r>
      <w:r w:rsidRPr="005561F3">
        <w:rPr>
          <w:noProof/>
          <w:lang w:val="nl-NL"/>
        </w:rPr>
        <w:t>.</w:t>
      </w:r>
    </w:p>
    <w:tbl>
      <w:tblPr>
        <w:tblW w:w="0" w:type="auto"/>
        <w:tblLayout w:type="fixed"/>
        <w:tblCellMar>
          <w:top w:w="113" w:type="dxa"/>
        </w:tblCellMar>
        <w:tblLook w:val="0000" w:firstRow="0" w:lastRow="0" w:firstColumn="0" w:lastColumn="0" w:noHBand="0" w:noVBand="0"/>
      </w:tblPr>
      <w:tblGrid>
        <w:gridCol w:w="2573"/>
        <w:gridCol w:w="6355"/>
      </w:tblGrid>
      <w:tr w:rsidR="003F0979" w14:paraId="61FCE444" w14:textId="77777777" w:rsidTr="003F0979">
        <w:trPr>
          <w:cantSplit/>
        </w:trPr>
        <w:tc>
          <w:tcPr>
            <w:tcW w:w="2573" w:type="dxa"/>
            <w:tcBorders>
              <w:top w:val="single" w:sz="4" w:space="0" w:color="auto"/>
            </w:tcBorders>
            <w:shd w:val="clear" w:color="auto" w:fill="auto"/>
          </w:tcPr>
          <w:p w14:paraId="090F578F"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Naam objecttype</w:t>
            </w:r>
          </w:p>
        </w:tc>
        <w:tc>
          <w:tcPr>
            <w:tcW w:w="6355" w:type="dxa"/>
            <w:tcBorders>
              <w:top w:val="single" w:sz="4" w:space="0" w:color="auto"/>
            </w:tcBorders>
            <w:shd w:val="clear" w:color="auto" w:fill="auto"/>
          </w:tcPr>
          <w:p w14:paraId="2C9EC51E" w14:textId="77777777" w:rsidR="003F0979" w:rsidRPr="003F0979" w:rsidRDefault="003F0979" w:rsidP="003F0979">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BESLUIT</w:t>
            </w:r>
          </w:p>
        </w:tc>
      </w:tr>
      <w:tr w:rsidR="003F0979" w14:paraId="68BD957D" w14:textId="77777777" w:rsidTr="003F0979">
        <w:trPr>
          <w:cantSplit/>
        </w:trPr>
        <w:tc>
          <w:tcPr>
            <w:tcW w:w="2573" w:type="dxa"/>
            <w:shd w:val="clear" w:color="auto" w:fill="auto"/>
          </w:tcPr>
          <w:p w14:paraId="3DCDF2C6"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Mnemonic objecttype</w:t>
            </w:r>
          </w:p>
        </w:tc>
        <w:tc>
          <w:tcPr>
            <w:tcW w:w="6355" w:type="dxa"/>
            <w:shd w:val="clear" w:color="auto" w:fill="auto"/>
          </w:tcPr>
          <w:p w14:paraId="20E76941" w14:textId="77777777" w:rsidR="003F0979" w:rsidRPr="003F0979" w:rsidRDefault="003F0979" w:rsidP="003F0979">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BSL</w:t>
            </w:r>
          </w:p>
        </w:tc>
      </w:tr>
      <w:tr w:rsidR="003F0979" w14:paraId="2DB5A06E" w14:textId="77777777" w:rsidTr="003F0979">
        <w:trPr>
          <w:cantSplit/>
        </w:trPr>
        <w:tc>
          <w:tcPr>
            <w:tcW w:w="2573" w:type="dxa"/>
            <w:shd w:val="clear" w:color="auto" w:fill="auto"/>
          </w:tcPr>
          <w:p w14:paraId="4C1CC310"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Herkomst objecttype</w:t>
            </w:r>
          </w:p>
        </w:tc>
        <w:tc>
          <w:tcPr>
            <w:tcW w:w="6355" w:type="dxa"/>
            <w:shd w:val="clear" w:color="auto" w:fill="auto"/>
          </w:tcPr>
          <w:p w14:paraId="067410D0" w14:textId="77777777" w:rsidR="003F0979" w:rsidRPr="003F0979" w:rsidRDefault="003F0979" w:rsidP="003F0979">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KING</w:t>
            </w:r>
          </w:p>
        </w:tc>
      </w:tr>
      <w:tr w:rsidR="003F0979" w:rsidRPr="005C14BE" w14:paraId="65965F41" w14:textId="77777777" w:rsidTr="003F0979">
        <w:trPr>
          <w:cantSplit/>
        </w:trPr>
        <w:tc>
          <w:tcPr>
            <w:tcW w:w="2573" w:type="dxa"/>
            <w:shd w:val="clear" w:color="auto" w:fill="auto"/>
          </w:tcPr>
          <w:p w14:paraId="2BD85D86"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Definitie objecttype</w:t>
            </w:r>
          </w:p>
        </w:tc>
        <w:tc>
          <w:tcPr>
            <w:tcW w:w="6355" w:type="dxa"/>
            <w:shd w:val="clear" w:color="auto" w:fill="auto"/>
          </w:tcPr>
          <w:p w14:paraId="2688B50C"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Een na overweging of beraadslaging vastgestelde beslissing  voor een individueel of concreet geval.</w:t>
            </w:r>
          </w:p>
        </w:tc>
      </w:tr>
      <w:tr w:rsidR="003F0979" w:rsidRPr="005C14BE" w14:paraId="682CE21A" w14:textId="77777777" w:rsidTr="003F0979">
        <w:trPr>
          <w:cantSplit/>
        </w:trPr>
        <w:tc>
          <w:tcPr>
            <w:tcW w:w="2573" w:type="dxa"/>
            <w:shd w:val="clear" w:color="auto" w:fill="auto"/>
          </w:tcPr>
          <w:p w14:paraId="54D12EE8"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Herkomst definitie objecttype</w:t>
            </w:r>
          </w:p>
        </w:tc>
        <w:tc>
          <w:tcPr>
            <w:tcW w:w="6355" w:type="dxa"/>
            <w:shd w:val="clear" w:color="auto" w:fill="auto"/>
          </w:tcPr>
          <w:p w14:paraId="78016281"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KING op basis van de BESCHIKKING in het GFO Zaken</w:t>
            </w:r>
          </w:p>
        </w:tc>
      </w:tr>
      <w:tr w:rsidR="003F0979" w14:paraId="72D0CFA2" w14:textId="77777777" w:rsidTr="003F0979">
        <w:trPr>
          <w:cantSplit/>
        </w:trPr>
        <w:tc>
          <w:tcPr>
            <w:tcW w:w="2573" w:type="dxa"/>
            <w:shd w:val="clear" w:color="auto" w:fill="auto"/>
          </w:tcPr>
          <w:p w14:paraId="1CEAE760"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Datum opname objecttype</w:t>
            </w:r>
          </w:p>
        </w:tc>
        <w:tc>
          <w:tcPr>
            <w:tcW w:w="6355" w:type="dxa"/>
            <w:shd w:val="clear" w:color="auto" w:fill="auto"/>
          </w:tcPr>
          <w:p w14:paraId="7ABAFEE0" w14:textId="77777777" w:rsidR="003F0979" w:rsidRPr="003F0979" w:rsidRDefault="003F0979" w:rsidP="003F0979">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1 juni 2008</w:t>
            </w:r>
          </w:p>
        </w:tc>
      </w:tr>
      <w:tr w:rsidR="003F0979" w:rsidRPr="005C14BE" w14:paraId="59B6BF79" w14:textId="77777777" w:rsidTr="003F0979">
        <w:trPr>
          <w:cantSplit/>
        </w:trPr>
        <w:tc>
          <w:tcPr>
            <w:tcW w:w="2573" w:type="dxa"/>
            <w:shd w:val="clear" w:color="auto" w:fill="auto"/>
          </w:tcPr>
          <w:p w14:paraId="4FBA6838"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Toelichting objecttype</w:t>
            </w:r>
          </w:p>
        </w:tc>
        <w:tc>
          <w:tcPr>
            <w:tcW w:w="6355" w:type="dxa"/>
            <w:shd w:val="clear" w:color="auto" w:fill="auto"/>
          </w:tcPr>
          <w:p w14:paraId="3D3D1B9D"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In het GFO Zaken kwam het objecttype BESCHIKKING voor. Aangezien dit een deelverzameling is van BESLUIT en er ook andere besluiten zijn dan beschikkingen, hanteren we hier de term ‘besluit’. Het gaat hierbij niet alleen om besluiten van bestuursorganen, inhoudende een publiekrechtelijke rechtshandeling, maar ook om andere besluiten, zoals bijvoorbeeld genomen op interne zaken.</w:t>
            </w:r>
          </w:p>
          <w:p w14:paraId="6C5925C2"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 xml:space="preserve">Een besluit wordt veelal schriftelijk vastgelegd maar dit is niet noodzakelijk. Omgekeerd kan het voorkomen dat in een </w:t>
            </w:r>
            <w:del w:id="4" w:author="Arjan" w:date="2014-11-18T10:55:00Z">
              <w:r w:rsidRPr="005561F3" w:rsidDel="00F8155F">
                <w:rPr>
                  <w:rFonts w:ascii="Arial" w:eastAsia="Times New Roman" w:hAnsi="Arial" w:cs="Arial"/>
                  <w:color w:val="000000"/>
                  <w:sz w:val="20"/>
                  <w:szCs w:val="20"/>
                  <w:lang w:val="nl-NL"/>
                </w:rPr>
                <w:delText xml:space="preserve">DOCUMENT </w:delText>
              </w:r>
            </w:del>
            <w:ins w:id="5" w:author="Arjan" w:date="2014-11-18T10:55:00Z">
              <w:r w:rsidR="00F8155F" w:rsidRPr="005561F3">
                <w:rPr>
                  <w:rFonts w:ascii="Arial" w:eastAsia="Times New Roman" w:hAnsi="Arial" w:cs="Arial"/>
                  <w:color w:val="000000"/>
                  <w:sz w:val="20"/>
                  <w:szCs w:val="20"/>
                  <w:lang w:val="nl-NL"/>
                </w:rPr>
                <w:t xml:space="preserve">INFORMATIEOBJECT </w:t>
              </w:r>
            </w:ins>
            <w:r w:rsidRPr="005561F3">
              <w:rPr>
                <w:rFonts w:ascii="Arial" w:eastAsia="Times New Roman" w:hAnsi="Arial" w:cs="Arial"/>
                <w:color w:val="000000"/>
                <w:sz w:val="20"/>
                <w:szCs w:val="20"/>
                <w:lang w:val="nl-NL"/>
              </w:rPr>
              <w:t xml:space="preserve">meerdere besluiten vastgelegd zijn.Vandaar de N:M-relatie naar </w:t>
            </w:r>
            <w:ins w:id="6" w:author="Arjan" w:date="2014-11-18T10:55:00Z">
              <w:r w:rsidR="00F8155F" w:rsidRPr="005561F3">
                <w:rPr>
                  <w:rFonts w:ascii="Arial" w:eastAsia="Times New Roman" w:hAnsi="Arial" w:cs="Arial"/>
                  <w:color w:val="000000"/>
                  <w:sz w:val="20"/>
                  <w:szCs w:val="20"/>
                  <w:lang w:val="nl-NL"/>
                </w:rPr>
                <w:t>INFORMATIEOBJECT</w:t>
              </w:r>
            </w:ins>
            <w:del w:id="7" w:author="Arjan" w:date="2014-11-18T10:55:00Z">
              <w:r w:rsidRPr="005561F3" w:rsidDel="00F8155F">
                <w:rPr>
                  <w:rFonts w:ascii="Arial" w:eastAsia="Times New Roman" w:hAnsi="Arial" w:cs="Arial"/>
                  <w:color w:val="000000"/>
                  <w:sz w:val="20"/>
                  <w:szCs w:val="20"/>
                  <w:lang w:val="nl-NL"/>
                </w:rPr>
                <w:delText>DOCUMENT</w:delText>
              </w:r>
            </w:del>
            <w:r w:rsidRPr="005561F3">
              <w:rPr>
                <w:rFonts w:ascii="Arial" w:eastAsia="Times New Roman" w:hAnsi="Arial" w:cs="Arial"/>
                <w:color w:val="000000"/>
                <w:sz w:val="20"/>
                <w:szCs w:val="20"/>
                <w:lang w:val="nl-NL"/>
              </w:rPr>
              <w:t xml:space="preserve">. </w:t>
            </w:r>
          </w:p>
          <w:p w14:paraId="330A6782"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Een besluit komt wel altijd voort uit een zaak.</w:t>
            </w:r>
          </w:p>
          <w:p w14:paraId="3131AC96"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 xml:space="preserve">Indien een BESLUIT een beschikking betreft, is er sprake van een beschikkinghouder, bijvoorbeeld degene aan wie de vergunning verleend is. Dit is één van de betrokkkenen met een van toepassing zijnde rol bij de zaak waartoe het besluit behoort. </w:t>
            </w:r>
          </w:p>
        </w:tc>
      </w:tr>
      <w:tr w:rsidR="003F0979" w:rsidRPr="005C14BE" w14:paraId="357E37A4" w14:textId="77777777" w:rsidTr="003F0979">
        <w:trPr>
          <w:cantSplit/>
        </w:trPr>
        <w:tc>
          <w:tcPr>
            <w:tcW w:w="2573" w:type="dxa"/>
            <w:shd w:val="clear" w:color="auto" w:fill="auto"/>
          </w:tcPr>
          <w:p w14:paraId="52DC5BA6"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Unieke aanduiding objecttype</w:t>
            </w:r>
          </w:p>
        </w:tc>
        <w:tc>
          <w:tcPr>
            <w:tcW w:w="6355" w:type="dxa"/>
            <w:shd w:val="clear" w:color="auto" w:fill="auto"/>
          </w:tcPr>
          <w:p w14:paraId="6AB4CF36" w14:textId="20F108B0" w:rsidR="003F0979" w:rsidRPr="00E21260"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E21260">
              <w:rPr>
                <w:rFonts w:ascii="Arial" w:eastAsia="Times New Roman" w:hAnsi="Arial" w:cs="Arial"/>
                <w:color w:val="000000"/>
                <w:sz w:val="20"/>
                <w:szCs w:val="20"/>
                <w:lang w:val="nl-NL"/>
              </w:rPr>
              <w:t>Besluitidentificatie</w:t>
            </w:r>
            <w:ins w:id="8" w:author="Arjan Kloosterboer" w:date="2017-03-09T13:36:00Z">
              <w:r w:rsidR="009D0890" w:rsidRPr="00E21260">
                <w:rPr>
                  <w:rFonts w:ascii="Arial" w:eastAsia="Times New Roman" w:hAnsi="Arial" w:cs="Arial"/>
                  <w:color w:val="000000"/>
                  <w:sz w:val="20"/>
                  <w:szCs w:val="20"/>
                  <w:lang w:val="nl-NL"/>
                </w:rPr>
                <w:t xml:space="preserve"> i.c.m. </w:t>
              </w:r>
              <w:r w:rsidR="009D0890">
                <w:rPr>
                  <w:rFonts w:ascii="Arial" w:eastAsia="Times New Roman" w:hAnsi="Arial" w:cs="Arial"/>
                  <w:color w:val="000000"/>
                  <w:sz w:val="20"/>
                  <w:szCs w:val="20"/>
                  <w:lang w:val="nl-NL"/>
                </w:rPr>
                <w:t>Verantwoordelijke organisatie</w:t>
              </w:r>
            </w:ins>
          </w:p>
        </w:tc>
      </w:tr>
      <w:tr w:rsidR="003F0979" w:rsidRPr="005C14BE" w14:paraId="42DE8DCB" w14:textId="77777777" w:rsidTr="003F0979">
        <w:trPr>
          <w:cantSplit/>
        </w:trPr>
        <w:tc>
          <w:tcPr>
            <w:tcW w:w="2573" w:type="dxa"/>
            <w:shd w:val="clear" w:color="auto" w:fill="auto"/>
          </w:tcPr>
          <w:p w14:paraId="46294D11" w14:textId="77777777" w:rsidR="003F0979" w:rsidRPr="00E21260" w:rsidRDefault="003F0979" w:rsidP="003F0979">
            <w:pPr>
              <w:autoSpaceDE w:val="0"/>
              <w:autoSpaceDN w:val="0"/>
              <w:adjustRightInd w:val="0"/>
              <w:spacing w:after="0" w:line="240" w:lineRule="auto"/>
              <w:rPr>
                <w:rFonts w:ascii="Arial" w:eastAsia="Times New Roman" w:hAnsi="Arial" w:cs="Arial"/>
                <w:b/>
                <w:bCs/>
                <w:color w:val="000000"/>
                <w:sz w:val="20"/>
                <w:szCs w:val="20"/>
                <w:lang w:val="nl-NL"/>
              </w:rPr>
            </w:pPr>
            <w:r w:rsidRPr="00E21260">
              <w:rPr>
                <w:rFonts w:ascii="Arial" w:eastAsia="Times New Roman" w:hAnsi="Arial" w:cs="Arial"/>
                <w:b/>
                <w:bCs/>
                <w:color w:val="000000"/>
                <w:sz w:val="20"/>
                <w:szCs w:val="20"/>
                <w:lang w:val="nl-NL"/>
              </w:rPr>
              <w:t>Populatie objecttype</w:t>
            </w:r>
          </w:p>
        </w:tc>
        <w:tc>
          <w:tcPr>
            <w:tcW w:w="6355" w:type="dxa"/>
            <w:shd w:val="clear" w:color="auto" w:fill="auto"/>
          </w:tcPr>
          <w:p w14:paraId="397E71BF" w14:textId="3B56BA3B"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Alle besluiten die het (tussen)resultaat zijn van zaken waarvoor de zaakbehandelende organisatie(s) het zaakgericht werken heeft ingericht</w:t>
            </w:r>
            <w:ins w:id="9" w:author="Arjan Kloosterboer" w:date="2017-03-15T17:49:00Z">
              <w:r w:rsidR="00E53B32">
                <w:rPr>
                  <w:rFonts w:ascii="Arial" w:eastAsia="Times New Roman" w:hAnsi="Arial" w:cs="Arial"/>
                  <w:color w:val="000000"/>
                  <w:sz w:val="20"/>
                  <w:szCs w:val="20"/>
                  <w:lang w:val="nl-NL"/>
                </w:rPr>
                <w:t>,</w:t>
              </w:r>
            </w:ins>
            <w:ins w:id="10" w:author="Arjan Kloosterboer" w:date="2017-03-15T17:48:00Z">
              <w:r w:rsidR="00E53B32">
                <w:rPr>
                  <w:rFonts w:ascii="Arial" w:eastAsia="Times New Roman" w:hAnsi="Arial" w:cs="Arial"/>
                  <w:color w:val="000000"/>
                  <w:sz w:val="20"/>
                  <w:szCs w:val="20"/>
                  <w:lang w:val="nl-NL"/>
                </w:rPr>
                <w:t xml:space="preserve"> </w:t>
              </w:r>
            </w:ins>
            <w:ins w:id="11" w:author="Arjan Kloosterboer" w:date="2017-03-15T17:49:00Z">
              <w:r w:rsidR="00E53B32" w:rsidRPr="00E53B32">
                <w:rPr>
                  <w:rFonts w:ascii="Arial" w:eastAsia="Times New Roman" w:hAnsi="Arial" w:cs="Arial"/>
                  <w:color w:val="000000"/>
                  <w:sz w:val="20"/>
                  <w:szCs w:val="20"/>
                  <w:lang w:val="nl-NL"/>
                </w:rPr>
                <w:t>aangevuld met alle andere besluiten waarop zaken betrekking hebben</w:t>
              </w:r>
            </w:ins>
            <w:r w:rsidRPr="005561F3">
              <w:rPr>
                <w:rFonts w:ascii="Arial" w:eastAsia="Times New Roman" w:hAnsi="Arial" w:cs="Arial"/>
                <w:color w:val="000000"/>
                <w:sz w:val="20"/>
                <w:szCs w:val="20"/>
                <w:lang w:val="nl-NL"/>
              </w:rPr>
              <w:t>.</w:t>
            </w:r>
          </w:p>
        </w:tc>
      </w:tr>
      <w:tr w:rsidR="003F0979" w14:paraId="244CCF5D" w14:textId="77777777" w:rsidTr="003F0979">
        <w:trPr>
          <w:cantSplit/>
        </w:trPr>
        <w:tc>
          <w:tcPr>
            <w:tcW w:w="2573" w:type="dxa"/>
            <w:shd w:val="clear" w:color="auto" w:fill="auto"/>
          </w:tcPr>
          <w:p w14:paraId="6EF283AD"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Kwaliteitsbegrip objecttype</w:t>
            </w:r>
          </w:p>
        </w:tc>
        <w:tc>
          <w:tcPr>
            <w:tcW w:w="6355" w:type="dxa"/>
            <w:shd w:val="clear" w:color="auto" w:fill="auto"/>
          </w:tcPr>
          <w:p w14:paraId="68B2895E" w14:textId="77777777" w:rsidR="003F0979" w:rsidRPr="003F0979" w:rsidRDefault="003F0979" w:rsidP="003F0979">
            <w:pPr>
              <w:autoSpaceDE w:val="0"/>
              <w:autoSpaceDN w:val="0"/>
              <w:adjustRightInd w:val="0"/>
              <w:spacing w:after="0" w:line="240" w:lineRule="auto"/>
              <w:rPr>
                <w:rFonts w:ascii="Arial" w:eastAsia="Times New Roman" w:hAnsi="Arial" w:cs="Arial"/>
                <w:color w:val="000000"/>
                <w:sz w:val="20"/>
                <w:szCs w:val="20"/>
              </w:rPr>
            </w:pPr>
          </w:p>
        </w:tc>
      </w:tr>
      <w:tr w:rsidR="003F0979" w:rsidRPr="005C14BE" w14:paraId="3EAC5CB8" w14:textId="77777777" w:rsidTr="003F0979">
        <w:tc>
          <w:tcPr>
            <w:tcW w:w="2573" w:type="dxa"/>
            <w:shd w:val="clear" w:color="auto" w:fill="auto"/>
          </w:tcPr>
          <w:p w14:paraId="31BBF20F"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Overzicht attributen</w:t>
            </w:r>
          </w:p>
        </w:tc>
        <w:tc>
          <w:tcPr>
            <w:tcW w:w="6355" w:type="dxa"/>
            <w:shd w:val="clear" w:color="auto" w:fill="auto"/>
          </w:tcPr>
          <w:p w14:paraId="12420A09"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Code</w:t>
            </w:r>
            <w:r w:rsidRPr="005561F3">
              <w:rPr>
                <w:rFonts w:ascii="Arial" w:eastAsia="Times New Roman" w:hAnsi="Arial" w:cs="Arial"/>
                <w:color w:val="000000"/>
                <w:sz w:val="20"/>
                <w:szCs w:val="20"/>
                <w:lang w:val="nl-NL"/>
              </w:rPr>
              <w:tab/>
              <w:t>Gegevensnaam</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Herkomst</w:t>
            </w:r>
          </w:p>
          <w:p w14:paraId="0A87B3EB"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0014</w:t>
            </w:r>
            <w:r w:rsidRPr="005561F3">
              <w:rPr>
                <w:rFonts w:ascii="Arial" w:eastAsia="Times New Roman" w:hAnsi="Arial" w:cs="Arial"/>
                <w:color w:val="000000"/>
                <w:sz w:val="20"/>
                <w:szCs w:val="20"/>
                <w:lang w:val="nl-NL"/>
              </w:rPr>
              <w:tab/>
              <w:t>Besluitidentificatie</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GFO Zaken</w:t>
            </w:r>
          </w:p>
          <w:p w14:paraId="4388E1E7" w14:textId="36E37DC6" w:rsidR="009D0890" w:rsidRDefault="009D0890" w:rsidP="003F0979">
            <w:pPr>
              <w:autoSpaceDE w:val="0"/>
              <w:autoSpaceDN w:val="0"/>
              <w:adjustRightInd w:val="0"/>
              <w:spacing w:after="0" w:line="240" w:lineRule="auto"/>
              <w:rPr>
                <w:ins w:id="12" w:author="Arjan Kloosterboer" w:date="2017-03-09T13:36:00Z"/>
                <w:rFonts w:ascii="Arial" w:eastAsia="Times New Roman" w:hAnsi="Arial" w:cs="Arial"/>
                <w:color w:val="000000"/>
                <w:sz w:val="20"/>
                <w:szCs w:val="20"/>
                <w:lang w:val="nl-NL"/>
              </w:rPr>
            </w:pPr>
            <w:ins w:id="13" w:author="Arjan Kloosterboer" w:date="2017-03-09T13:36:00Z">
              <w:r w:rsidRPr="005561F3">
                <w:rPr>
                  <w:rFonts w:ascii="Arial" w:eastAsia="Times New Roman" w:hAnsi="Arial" w:cs="Arial"/>
                  <w:color w:val="000000"/>
                  <w:sz w:val="20"/>
                  <w:szCs w:val="20"/>
                  <w:lang w:val="nl-NL"/>
                </w:rPr>
                <w:tab/>
              </w:r>
              <w:r>
                <w:rPr>
                  <w:rFonts w:ascii="Arial" w:eastAsia="Times New Roman" w:hAnsi="Arial" w:cs="Arial"/>
                  <w:color w:val="000000"/>
                  <w:sz w:val="20"/>
                  <w:szCs w:val="20"/>
                  <w:lang w:val="nl-NL"/>
                </w:rPr>
                <w:t>Verantwoordelijke organisatie</w:t>
              </w:r>
            </w:ins>
            <w:ins w:id="14" w:author="Arjan Kloosterboer" w:date="2017-03-09T13:37:00Z">
              <w:r w:rsidRPr="00551C68">
                <w:rPr>
                  <w:rFonts w:ascii="Arial" w:eastAsia="Times New Roman" w:hAnsi="Arial" w:cs="Arial"/>
                  <w:color w:val="000000"/>
                  <w:sz w:val="20"/>
                  <w:szCs w:val="20"/>
                  <w:lang w:val="nl-NL"/>
                </w:rPr>
                <w:tab/>
              </w:r>
              <w:r w:rsidRPr="00551C68">
                <w:rPr>
                  <w:rFonts w:ascii="Arial" w:eastAsia="Times New Roman" w:hAnsi="Arial" w:cs="Arial"/>
                  <w:color w:val="000000"/>
                  <w:sz w:val="20"/>
                  <w:szCs w:val="20"/>
                  <w:lang w:val="nl-NL"/>
                </w:rPr>
                <w:tab/>
                <w:t>KING</w:t>
              </w:r>
            </w:ins>
          </w:p>
          <w:p w14:paraId="130DFE23" w14:textId="5B1158CF"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0004</w:t>
            </w:r>
            <w:r w:rsidRPr="005561F3">
              <w:rPr>
                <w:rFonts w:ascii="Arial" w:eastAsia="Times New Roman" w:hAnsi="Arial" w:cs="Arial"/>
                <w:color w:val="000000"/>
                <w:sz w:val="20"/>
                <w:szCs w:val="20"/>
                <w:lang w:val="nl-NL"/>
              </w:rPr>
              <w:tab/>
              <w:t>Besluitdatum</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GFO Zaken</w:t>
            </w:r>
          </w:p>
          <w:p w14:paraId="1ADB4E4C"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0003</w:t>
            </w:r>
            <w:r w:rsidRPr="005561F3">
              <w:rPr>
                <w:rFonts w:ascii="Arial" w:eastAsia="Times New Roman" w:hAnsi="Arial" w:cs="Arial"/>
                <w:color w:val="000000"/>
                <w:sz w:val="20"/>
                <w:szCs w:val="20"/>
                <w:lang w:val="nl-NL"/>
              </w:rPr>
              <w:tab/>
              <w:t>Besluittoelichting</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GFO Zaken</w:t>
            </w:r>
          </w:p>
          <w:p w14:paraId="6A577B52" w14:textId="77777777" w:rsidR="00F8155F" w:rsidRPr="005561F3" w:rsidRDefault="00F8155F" w:rsidP="003F0979">
            <w:pPr>
              <w:autoSpaceDE w:val="0"/>
              <w:autoSpaceDN w:val="0"/>
              <w:adjustRightInd w:val="0"/>
              <w:spacing w:after="0" w:line="240" w:lineRule="auto"/>
              <w:rPr>
                <w:ins w:id="15" w:author="Arjan" w:date="2014-11-18T10:57:00Z"/>
                <w:rFonts w:ascii="Arial" w:eastAsia="Times New Roman" w:hAnsi="Arial" w:cs="Arial"/>
                <w:color w:val="000000"/>
                <w:sz w:val="20"/>
                <w:szCs w:val="20"/>
                <w:lang w:val="nl-NL"/>
              </w:rPr>
            </w:pPr>
            <w:ins w:id="16" w:author="Arjan" w:date="2014-11-18T10:57:00Z">
              <w:r w:rsidRPr="005561F3">
                <w:rPr>
                  <w:rFonts w:ascii="Arial" w:eastAsia="Times New Roman" w:hAnsi="Arial" w:cs="Arial"/>
                  <w:color w:val="000000"/>
                  <w:sz w:val="20"/>
                  <w:szCs w:val="20"/>
                  <w:lang w:val="nl-NL"/>
                </w:rPr>
                <w:tab/>
                <w:t>Bestuursorgaan</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KING</w:t>
              </w:r>
            </w:ins>
          </w:p>
          <w:p w14:paraId="3922DE18"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0008</w:t>
            </w:r>
            <w:r w:rsidRPr="005561F3">
              <w:rPr>
                <w:rFonts w:ascii="Arial" w:eastAsia="Times New Roman" w:hAnsi="Arial" w:cs="Arial"/>
                <w:color w:val="000000"/>
                <w:sz w:val="20"/>
                <w:szCs w:val="20"/>
                <w:lang w:val="nl-NL"/>
              </w:rPr>
              <w:tab/>
              <w:t>Ingangsdatum</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GFO Zaken</w:t>
            </w:r>
          </w:p>
          <w:p w14:paraId="09AF0860"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0009</w:t>
            </w:r>
            <w:r w:rsidRPr="005561F3">
              <w:rPr>
                <w:rFonts w:ascii="Arial" w:eastAsia="Times New Roman" w:hAnsi="Arial" w:cs="Arial"/>
                <w:color w:val="000000"/>
                <w:sz w:val="20"/>
                <w:szCs w:val="20"/>
                <w:lang w:val="nl-NL"/>
              </w:rPr>
              <w:tab/>
              <w:t>Vervaldatum</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GFO Zaken</w:t>
            </w:r>
          </w:p>
          <w:p w14:paraId="1AE1138F"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ab/>
              <w:t>Vervalreden</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KING</w:t>
            </w:r>
          </w:p>
          <w:p w14:paraId="47B80FC5"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0013</w:t>
            </w:r>
            <w:r w:rsidRPr="005561F3">
              <w:rPr>
                <w:rFonts w:ascii="Arial" w:eastAsia="Times New Roman" w:hAnsi="Arial" w:cs="Arial"/>
                <w:color w:val="000000"/>
                <w:sz w:val="20"/>
                <w:szCs w:val="20"/>
                <w:lang w:val="nl-NL"/>
              </w:rPr>
              <w:tab/>
              <w:t>Publicatiedatum</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GFO Zaken</w:t>
            </w:r>
          </w:p>
          <w:p w14:paraId="7B41C298"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0015</w:t>
            </w:r>
            <w:r w:rsidRPr="005561F3">
              <w:rPr>
                <w:rFonts w:ascii="Arial" w:eastAsia="Times New Roman" w:hAnsi="Arial" w:cs="Arial"/>
                <w:color w:val="000000"/>
                <w:sz w:val="20"/>
                <w:szCs w:val="20"/>
                <w:lang w:val="nl-NL"/>
              </w:rPr>
              <w:tab/>
              <w:t>Verzenddatum</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GFO Zaken</w:t>
            </w:r>
          </w:p>
          <w:p w14:paraId="24D32CBE" w14:textId="77777777" w:rsidR="003F0979" w:rsidRPr="00551C68"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ab/>
            </w:r>
            <w:r w:rsidRPr="00551C68">
              <w:rPr>
                <w:rFonts w:ascii="Arial" w:eastAsia="Times New Roman" w:hAnsi="Arial" w:cs="Arial"/>
                <w:color w:val="000000"/>
                <w:sz w:val="20"/>
                <w:szCs w:val="20"/>
                <w:lang w:val="nl-NL"/>
              </w:rPr>
              <w:t>Uiterlijke reactiedatum</w:t>
            </w:r>
            <w:r w:rsidRPr="00551C68">
              <w:rPr>
                <w:rFonts w:ascii="Arial" w:eastAsia="Times New Roman" w:hAnsi="Arial" w:cs="Arial"/>
                <w:color w:val="000000"/>
                <w:sz w:val="20"/>
                <w:szCs w:val="20"/>
                <w:lang w:val="nl-NL"/>
              </w:rPr>
              <w:tab/>
            </w:r>
            <w:r w:rsidRPr="00551C68">
              <w:rPr>
                <w:rFonts w:ascii="Arial" w:eastAsia="Times New Roman" w:hAnsi="Arial" w:cs="Arial"/>
                <w:color w:val="000000"/>
                <w:sz w:val="20"/>
                <w:szCs w:val="20"/>
                <w:lang w:val="nl-NL"/>
              </w:rPr>
              <w:tab/>
            </w:r>
            <w:r w:rsidRPr="00551C68">
              <w:rPr>
                <w:rFonts w:ascii="Arial" w:eastAsia="Times New Roman" w:hAnsi="Arial" w:cs="Arial"/>
                <w:color w:val="000000"/>
                <w:sz w:val="20"/>
                <w:szCs w:val="20"/>
                <w:lang w:val="nl-NL"/>
              </w:rPr>
              <w:tab/>
              <w:t>KING</w:t>
            </w:r>
          </w:p>
          <w:p w14:paraId="546841AD" w14:textId="77777777" w:rsidR="003F0979" w:rsidRPr="00551C68"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p>
        </w:tc>
      </w:tr>
      <w:tr w:rsidR="003F0979" w14:paraId="2F93B5D0" w14:textId="77777777" w:rsidTr="003F0979">
        <w:tc>
          <w:tcPr>
            <w:tcW w:w="2573" w:type="dxa"/>
            <w:tcBorders>
              <w:bottom w:val="single" w:sz="4" w:space="0" w:color="auto"/>
            </w:tcBorders>
            <w:shd w:val="clear" w:color="auto" w:fill="auto"/>
          </w:tcPr>
          <w:p w14:paraId="756DD4A2" w14:textId="77777777" w:rsidR="003F0979" w:rsidRPr="003F0979" w:rsidRDefault="003F0979" w:rsidP="003F0979">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Overzicht relaties</w:t>
            </w:r>
          </w:p>
        </w:tc>
        <w:tc>
          <w:tcPr>
            <w:tcW w:w="6355" w:type="dxa"/>
            <w:tcBorders>
              <w:bottom w:val="single" w:sz="4" w:space="0" w:color="auto"/>
            </w:tcBorders>
            <w:shd w:val="clear" w:color="auto" w:fill="auto"/>
          </w:tcPr>
          <w:p w14:paraId="11834A3C"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Relatienaam incl. gerelateerd objecttype</w:t>
            </w:r>
            <w:r w:rsidRPr="005561F3">
              <w:rPr>
                <w:rFonts w:ascii="Arial" w:eastAsia="Times New Roman" w:hAnsi="Arial" w:cs="Arial"/>
                <w:color w:val="000000"/>
                <w:sz w:val="20"/>
                <w:szCs w:val="20"/>
                <w:lang w:val="nl-NL"/>
              </w:rPr>
              <w:tab/>
              <w:t>Herkomst</w:t>
            </w:r>
          </w:p>
          <w:p w14:paraId="74C38B2D"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lastRenderedPageBreak/>
              <w:t>is uitkomst van ZAAK</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GFO Zaken</w:t>
            </w:r>
          </w:p>
          <w:p w14:paraId="0CBF4412" w14:textId="77777777" w:rsidR="003F0979" w:rsidRPr="005561F3" w:rsidRDefault="003F0979" w:rsidP="003F0979">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kan vastgelegd zijn als</w:t>
            </w:r>
            <w:del w:id="17" w:author="Arjan" w:date="2014-11-18T10:55:00Z">
              <w:r w:rsidRPr="005561F3" w:rsidDel="00F8155F">
                <w:rPr>
                  <w:rFonts w:ascii="Arial" w:eastAsia="Times New Roman" w:hAnsi="Arial" w:cs="Arial"/>
                  <w:color w:val="000000"/>
                  <w:sz w:val="20"/>
                  <w:szCs w:val="20"/>
                  <w:lang w:val="nl-NL"/>
                </w:rPr>
                <w:delText xml:space="preserve"> DOCUMENT</w:delText>
              </w:r>
            </w:del>
            <w:ins w:id="18" w:author="Arjan" w:date="2014-11-18T10:55:00Z">
              <w:r w:rsidR="00F8155F" w:rsidRPr="005561F3">
                <w:rPr>
                  <w:rFonts w:ascii="Arial" w:eastAsia="Times New Roman" w:hAnsi="Arial" w:cs="Arial"/>
                  <w:color w:val="000000"/>
                  <w:sz w:val="20"/>
                  <w:szCs w:val="20"/>
                  <w:lang w:val="nl-NL"/>
                </w:rPr>
                <w:t xml:space="preserve"> INFORMATIEOBJECT</w:t>
              </w:r>
            </w:ins>
            <w:r w:rsidR="00F8155F"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KING</w:t>
            </w:r>
          </w:p>
          <w:p w14:paraId="20A330CC" w14:textId="77777777" w:rsidR="003F0979" w:rsidRPr="003F0979" w:rsidRDefault="003F0979" w:rsidP="003F0979">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 xml:space="preserve">is van BESLUITTYPE </w:t>
            </w:r>
            <w:r w:rsidRPr="003F0979">
              <w:rPr>
                <w:rFonts w:ascii="Arial" w:eastAsia="Times New Roman" w:hAnsi="Arial" w:cs="Arial"/>
                <w:color w:val="000000"/>
                <w:sz w:val="20"/>
                <w:szCs w:val="20"/>
              </w:rPr>
              <w:tab/>
            </w:r>
            <w:r>
              <w:rPr>
                <w:rFonts w:ascii="Arial" w:eastAsia="Times New Roman" w:hAnsi="Arial" w:cs="Arial"/>
                <w:color w:val="000000"/>
                <w:sz w:val="20"/>
                <w:szCs w:val="20"/>
              </w:rPr>
              <w:tab/>
            </w:r>
            <w:r>
              <w:rPr>
                <w:rFonts w:ascii="Arial" w:eastAsia="Times New Roman" w:hAnsi="Arial" w:cs="Arial"/>
                <w:color w:val="000000"/>
                <w:sz w:val="20"/>
                <w:szCs w:val="20"/>
              </w:rPr>
              <w:tab/>
            </w:r>
            <w:r>
              <w:rPr>
                <w:rFonts w:ascii="Arial" w:eastAsia="Times New Roman" w:hAnsi="Arial" w:cs="Arial"/>
                <w:color w:val="000000"/>
                <w:sz w:val="20"/>
                <w:szCs w:val="20"/>
              </w:rPr>
              <w:tab/>
            </w:r>
            <w:r w:rsidRPr="003F0979">
              <w:rPr>
                <w:rFonts w:ascii="Arial" w:eastAsia="Times New Roman" w:hAnsi="Arial" w:cs="Arial"/>
                <w:color w:val="000000"/>
                <w:sz w:val="20"/>
                <w:szCs w:val="20"/>
              </w:rPr>
              <w:t>KING</w:t>
            </w:r>
          </w:p>
        </w:tc>
      </w:tr>
    </w:tbl>
    <w:p w14:paraId="50B2ACC6" w14:textId="77777777" w:rsidR="003F0979" w:rsidRDefault="003F0979" w:rsidP="00EB4B31">
      <w:pPr>
        <w:rPr>
          <w:noProof/>
        </w:rPr>
      </w:pPr>
    </w:p>
    <w:p w14:paraId="719B1B51" w14:textId="77777777" w:rsidR="00EB4B31" w:rsidRPr="00DD0F4F" w:rsidRDefault="00EB4B31" w:rsidP="00EB4B31">
      <w:pPr>
        <w:pStyle w:val="Kop3"/>
        <w:rPr>
          <w:noProof/>
          <w:lang w:val="nl-NL"/>
        </w:rPr>
      </w:pPr>
      <w:bookmarkStart w:id="19" w:name="_Toc493812405"/>
      <w:r w:rsidRPr="00DD0F4F">
        <w:rPr>
          <w:noProof/>
          <w:lang w:val="nl-NL"/>
        </w:rPr>
        <w:t>BESLUIT kan</w:t>
      </w:r>
      <w:r w:rsidR="00D73EFE" w:rsidRPr="00DD0F4F">
        <w:rPr>
          <w:noProof/>
          <w:lang w:val="nl-NL"/>
        </w:rPr>
        <w:t xml:space="preserve"> vastgelegd zijn als INFORMATIE</w:t>
      </w:r>
      <w:r w:rsidRPr="00DD0F4F">
        <w:rPr>
          <w:noProof/>
          <w:lang w:val="nl-NL"/>
        </w:rPr>
        <w:t>OBJECT</w:t>
      </w:r>
      <w:bookmarkEnd w:id="19"/>
    </w:p>
    <w:p w14:paraId="6673E823" w14:textId="77777777" w:rsidR="00CF1953" w:rsidRPr="00DD0F4F" w:rsidRDefault="00CF1953" w:rsidP="00CF1953">
      <w:pPr>
        <w:rPr>
          <w:noProof/>
          <w:lang w:val="nl-NL"/>
        </w:rPr>
      </w:pPr>
      <w:r w:rsidRPr="00DD0F4F">
        <w:rPr>
          <w:noProof/>
          <w:lang w:val="nl-NL"/>
        </w:rPr>
        <w:t>Teneinde in lijn te blijven met de Baseline Informatiehuisho</w:t>
      </w:r>
      <w:r w:rsidR="00BC5981" w:rsidRPr="00DD0F4F">
        <w:rPr>
          <w:noProof/>
          <w:lang w:val="nl-NL"/>
        </w:rPr>
        <w:t>u</w:t>
      </w:r>
      <w:r w:rsidRPr="00DD0F4F">
        <w:rPr>
          <w:noProof/>
          <w:lang w:val="nl-NL"/>
        </w:rPr>
        <w:t>iding en aan te sluiten bij de steeds gangbaardere terminogie in de documentaire informatiehuishouding en de ‘archiefwereld’, hebben we de term ‘document’ consequent vervangen door ‘informatieobject’.</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EB4B31" w:rsidRPr="00EB4B31" w14:paraId="133C4E40" w14:textId="77777777" w:rsidTr="00AB019F">
        <w:trPr>
          <w:trHeight w:val="230"/>
        </w:trPr>
        <w:tc>
          <w:tcPr>
            <w:tcW w:w="3690" w:type="dxa"/>
            <w:tcBorders>
              <w:top w:val="single" w:sz="4" w:space="0" w:color="auto"/>
              <w:left w:val="nil"/>
              <w:bottom w:val="nil"/>
              <w:right w:val="nil"/>
            </w:tcBorders>
          </w:tcPr>
          <w:p w14:paraId="079D6E58"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Naam relatiesoort</w:t>
            </w:r>
          </w:p>
        </w:tc>
        <w:tc>
          <w:tcPr>
            <w:tcW w:w="5670" w:type="dxa"/>
            <w:tcBorders>
              <w:top w:val="single" w:sz="4" w:space="0" w:color="auto"/>
              <w:left w:val="nil"/>
              <w:bottom w:val="nil"/>
              <w:right w:val="nil"/>
            </w:tcBorders>
          </w:tcPr>
          <w:p w14:paraId="3D9EE176" w14:textId="77777777" w:rsidR="00EB4B31" w:rsidRPr="00EB4B31" w:rsidRDefault="00DA5D93"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hAnsi="Arial" w:cs="Arial"/>
                <w:sz w:val="20"/>
                <w:szCs w:val="20"/>
                <w:lang w:val="en-AU"/>
              </w:rPr>
              <w:fldChar w:fldCharType="begin" w:fldLock="1"/>
            </w:r>
            <w:r w:rsidR="00EB4B31" w:rsidRPr="00EB4B31">
              <w:rPr>
                <w:rFonts w:ascii="Arial" w:hAnsi="Arial" w:cs="Arial"/>
                <w:sz w:val="20"/>
                <w:szCs w:val="20"/>
                <w:lang w:val="en-AU"/>
              </w:rPr>
              <w:instrText xml:space="preserve">MERGEFIELD </w:instrText>
            </w:r>
            <w:r w:rsidR="00EB4B31" w:rsidRPr="00EB4B31">
              <w:rPr>
                <w:rFonts w:ascii="Arial" w:eastAsia="Times New Roman" w:hAnsi="Arial" w:cs="Arial"/>
                <w:color w:val="000000"/>
                <w:sz w:val="20"/>
                <w:szCs w:val="20"/>
              </w:rPr>
              <w:instrText>Connector.Name</w:instrText>
            </w:r>
            <w:r w:rsidRPr="00EB4B31">
              <w:rPr>
                <w:rFonts w:ascii="Arial" w:hAnsi="Arial" w:cs="Arial"/>
                <w:sz w:val="20"/>
                <w:szCs w:val="20"/>
                <w:lang w:val="en-AU"/>
              </w:rPr>
              <w:fldChar w:fldCharType="separate"/>
            </w:r>
            <w:r w:rsidR="00EB4B31" w:rsidRPr="00EB4B31">
              <w:rPr>
                <w:rFonts w:ascii="Arial" w:eastAsia="Times New Roman" w:hAnsi="Arial" w:cs="Arial"/>
                <w:color w:val="000000"/>
                <w:sz w:val="20"/>
                <w:szCs w:val="20"/>
              </w:rPr>
              <w:t>kan vastgelegd zijn als</w:t>
            </w:r>
            <w:r w:rsidRPr="00EB4B31">
              <w:rPr>
                <w:rFonts w:ascii="Arial" w:hAnsi="Arial" w:cs="Arial"/>
                <w:sz w:val="20"/>
                <w:szCs w:val="20"/>
                <w:lang w:val="en-AU"/>
              </w:rPr>
              <w:fldChar w:fldCharType="end"/>
            </w:r>
          </w:p>
        </w:tc>
      </w:tr>
      <w:tr w:rsidR="00EB4B31" w:rsidRPr="00EB4B31" w14:paraId="34FAB740" w14:textId="77777777">
        <w:tc>
          <w:tcPr>
            <w:tcW w:w="3690" w:type="dxa"/>
            <w:tcBorders>
              <w:top w:val="nil"/>
              <w:left w:val="nil"/>
              <w:bottom w:val="nil"/>
              <w:right w:val="nil"/>
            </w:tcBorders>
          </w:tcPr>
          <w:p w14:paraId="0B92B3B0"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6041087"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r>
      <w:tr w:rsidR="00EB4B31" w:rsidRPr="00EB4B31" w14:paraId="704D5035" w14:textId="77777777">
        <w:tc>
          <w:tcPr>
            <w:tcW w:w="3690" w:type="dxa"/>
            <w:tcBorders>
              <w:top w:val="nil"/>
              <w:left w:val="nil"/>
              <w:bottom w:val="nil"/>
              <w:right w:val="nil"/>
            </w:tcBorders>
          </w:tcPr>
          <w:p w14:paraId="1154F289"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r w:rsidRPr="00EB4B31">
              <w:rPr>
                <w:rFonts w:ascii="Arial" w:eastAsia="Times New Roman" w:hAnsi="Arial" w:cs="Arial"/>
                <w:b/>
                <w:bCs/>
                <w:color w:val="000000"/>
                <w:sz w:val="20"/>
                <w:szCs w:val="20"/>
              </w:rPr>
              <w:t>Gerelateerd objecttype</w:t>
            </w:r>
          </w:p>
          <w:p w14:paraId="02E934E9"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p w14:paraId="479F7888"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4BDFC17D" w14:textId="77777777" w:rsidR="00EB4B31" w:rsidRPr="00EB4B31" w:rsidRDefault="00DA5D93" w:rsidP="00EB4B31">
            <w:pPr>
              <w:autoSpaceDE w:val="0"/>
              <w:autoSpaceDN w:val="0"/>
              <w:adjustRightInd w:val="0"/>
              <w:spacing w:after="0" w:line="240" w:lineRule="auto"/>
              <w:rPr>
                <w:rFonts w:ascii="Arial" w:eastAsia="Times New Roman" w:hAnsi="Arial" w:cs="Arial"/>
                <w:color w:val="000000"/>
                <w:sz w:val="20"/>
                <w:szCs w:val="20"/>
              </w:rPr>
            </w:pPr>
            <w:del w:id="20" w:author="Arjan" w:date="2012-11-16T13:00:00Z">
              <w:r w:rsidRPr="00EB4B31" w:rsidDel="00EB4B31">
                <w:rPr>
                  <w:rFonts w:ascii="Arial" w:hAnsi="Arial" w:cs="Arial"/>
                  <w:sz w:val="20"/>
                  <w:szCs w:val="20"/>
                  <w:lang w:val="en-AU"/>
                </w:rPr>
                <w:fldChar w:fldCharType="begin" w:fldLock="1"/>
              </w:r>
              <w:r w:rsidR="00EB4B31" w:rsidRPr="00EB4B31" w:rsidDel="00EB4B31">
                <w:rPr>
                  <w:rFonts w:ascii="Arial" w:hAnsi="Arial" w:cs="Arial"/>
                  <w:sz w:val="20"/>
                  <w:szCs w:val="20"/>
                  <w:lang w:val="en-AU"/>
                </w:rPr>
                <w:delInstrText xml:space="preserve">MERGEFIELD </w:delInstrText>
              </w:r>
              <w:r w:rsidR="00EB4B31" w:rsidRPr="00EB4B31" w:rsidDel="00EB4B31">
                <w:rPr>
                  <w:rFonts w:ascii="Arial" w:eastAsia="Times New Roman" w:hAnsi="Arial" w:cs="Arial"/>
                  <w:color w:val="000000"/>
                  <w:sz w:val="20"/>
                  <w:szCs w:val="20"/>
                </w:rPr>
                <w:delInstrText>Element.Name</w:delInstrText>
              </w:r>
              <w:r w:rsidRPr="00EB4B31" w:rsidDel="00EB4B31">
                <w:rPr>
                  <w:rFonts w:ascii="Arial" w:hAnsi="Arial" w:cs="Arial"/>
                  <w:sz w:val="20"/>
                  <w:szCs w:val="20"/>
                  <w:lang w:val="en-AU"/>
                </w:rPr>
                <w:fldChar w:fldCharType="separate"/>
              </w:r>
              <w:r w:rsidR="00EB4B31" w:rsidRPr="00EB4B31" w:rsidDel="00EB4B31">
                <w:rPr>
                  <w:rFonts w:ascii="Arial" w:eastAsia="Times New Roman" w:hAnsi="Arial" w:cs="Arial"/>
                  <w:color w:val="000000"/>
                  <w:sz w:val="20"/>
                  <w:szCs w:val="20"/>
                </w:rPr>
                <w:delText>DOCUMENT</w:delText>
              </w:r>
              <w:r w:rsidRPr="00EB4B31" w:rsidDel="00EB4B31">
                <w:rPr>
                  <w:rFonts w:ascii="Arial" w:hAnsi="Arial" w:cs="Arial"/>
                  <w:sz w:val="20"/>
                  <w:szCs w:val="20"/>
                  <w:lang w:val="en-AU"/>
                </w:rPr>
                <w:fldChar w:fldCharType="end"/>
              </w:r>
            </w:del>
            <w:ins w:id="21" w:author="Arjan" w:date="2012-11-16T13:00:00Z">
              <w:r w:rsidR="00EB4B31">
                <w:rPr>
                  <w:rFonts w:ascii="Arial" w:hAnsi="Arial" w:cs="Arial"/>
                  <w:sz w:val="20"/>
                  <w:szCs w:val="20"/>
                  <w:lang w:val="en-AU"/>
                </w:rPr>
                <w:t>INFORMATIEOBJECT</w:t>
              </w:r>
            </w:ins>
          </w:p>
          <w:p w14:paraId="620EBF36"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p w14:paraId="6ACA5C8C" w14:textId="77777777" w:rsidR="00EB4B31" w:rsidRPr="00EB4B31" w:rsidRDefault="00DA5D93"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fldChar w:fldCharType="begin" w:fldLock="1"/>
            </w:r>
            <w:r w:rsidR="00EB4B31" w:rsidRPr="00EB4B31">
              <w:rPr>
                <w:rFonts w:ascii="Arial" w:eastAsia="Times New Roman" w:hAnsi="Arial" w:cs="Arial"/>
                <w:color w:val="000000"/>
                <w:sz w:val="20"/>
                <w:szCs w:val="20"/>
              </w:rPr>
              <w:instrText>MERGEFIELD ConnTarget.Cardinality</w:instrText>
            </w:r>
            <w:r w:rsidRPr="00EB4B31">
              <w:rPr>
                <w:rFonts w:ascii="Arial" w:eastAsia="Times New Roman" w:hAnsi="Arial" w:cs="Arial"/>
                <w:color w:val="000000"/>
                <w:sz w:val="20"/>
                <w:szCs w:val="20"/>
              </w:rPr>
              <w:fldChar w:fldCharType="separate"/>
            </w:r>
            <w:r w:rsidR="00EB4B31" w:rsidRPr="00EB4B31">
              <w:rPr>
                <w:rFonts w:ascii="Arial" w:eastAsia="Times New Roman" w:hAnsi="Arial" w:cs="Arial"/>
                <w:color w:val="000000"/>
                <w:sz w:val="20"/>
                <w:szCs w:val="20"/>
              </w:rPr>
              <w:t>0..*</w:t>
            </w:r>
            <w:r w:rsidRPr="00EB4B31">
              <w:rPr>
                <w:rFonts w:ascii="Arial" w:eastAsia="Times New Roman" w:hAnsi="Arial" w:cs="Arial"/>
                <w:color w:val="000000"/>
                <w:sz w:val="20"/>
                <w:szCs w:val="20"/>
              </w:rPr>
              <w:fldChar w:fldCharType="end"/>
            </w:r>
            <w:r w:rsidR="00EB4B31" w:rsidRPr="00EB4B31">
              <w:rPr>
                <w:rFonts w:ascii="Arial" w:eastAsia="Times New Roman" w:hAnsi="Arial" w:cs="Arial"/>
                <w:color w:val="000000"/>
                <w:sz w:val="20"/>
                <w:szCs w:val="20"/>
              </w:rPr>
              <w:t xml:space="preserve"> </w:t>
            </w:r>
          </w:p>
        </w:tc>
      </w:tr>
      <w:tr w:rsidR="00EB4B31" w:rsidRPr="00EB4B31" w14:paraId="2108E4B9" w14:textId="77777777">
        <w:tc>
          <w:tcPr>
            <w:tcW w:w="3690" w:type="dxa"/>
            <w:tcBorders>
              <w:top w:val="nil"/>
              <w:left w:val="nil"/>
              <w:bottom w:val="nil"/>
              <w:right w:val="nil"/>
            </w:tcBorders>
          </w:tcPr>
          <w:p w14:paraId="610AEA14"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AC2DF99"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r>
      <w:tr w:rsidR="00EB4B31" w:rsidRPr="00EB4B31" w14:paraId="22B05AD0" w14:textId="77777777">
        <w:tc>
          <w:tcPr>
            <w:tcW w:w="3690" w:type="dxa"/>
            <w:tcBorders>
              <w:top w:val="nil"/>
              <w:left w:val="nil"/>
              <w:bottom w:val="nil"/>
              <w:right w:val="nil"/>
            </w:tcBorders>
          </w:tcPr>
          <w:p w14:paraId="6D3B55A9"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14:paraId="1852270A"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KING</w:t>
            </w:r>
          </w:p>
        </w:tc>
      </w:tr>
      <w:tr w:rsidR="00EB4B31" w:rsidRPr="00EB4B31" w14:paraId="1D1B293A" w14:textId="77777777">
        <w:trPr>
          <w:trHeight w:val="230"/>
        </w:trPr>
        <w:tc>
          <w:tcPr>
            <w:tcW w:w="3690" w:type="dxa"/>
            <w:tcBorders>
              <w:top w:val="nil"/>
              <w:left w:val="nil"/>
              <w:bottom w:val="nil"/>
              <w:right w:val="nil"/>
            </w:tcBorders>
          </w:tcPr>
          <w:p w14:paraId="6298AF88"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692E9AC"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r>
      <w:tr w:rsidR="00EB4B31" w:rsidRPr="00EB4B31" w14:paraId="687DF22F" w14:textId="77777777">
        <w:trPr>
          <w:trHeight w:val="230"/>
        </w:trPr>
        <w:tc>
          <w:tcPr>
            <w:tcW w:w="3690" w:type="dxa"/>
            <w:tcBorders>
              <w:top w:val="nil"/>
              <w:left w:val="nil"/>
              <w:bottom w:val="nil"/>
              <w:right w:val="nil"/>
            </w:tcBorders>
          </w:tcPr>
          <w:p w14:paraId="36096353"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14:paraId="2134250C"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14:paraId="0889C36F" w14:textId="77777777">
        <w:trPr>
          <w:trHeight w:val="230"/>
        </w:trPr>
        <w:tc>
          <w:tcPr>
            <w:tcW w:w="3690" w:type="dxa"/>
            <w:tcBorders>
              <w:top w:val="nil"/>
              <w:left w:val="nil"/>
              <w:bottom w:val="nil"/>
              <w:right w:val="nil"/>
            </w:tcBorders>
          </w:tcPr>
          <w:p w14:paraId="42C0D116"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A2214ED"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5C14BE" w14:paraId="5EFDC3B4" w14:textId="77777777">
        <w:tc>
          <w:tcPr>
            <w:tcW w:w="3690" w:type="dxa"/>
            <w:tcBorders>
              <w:top w:val="nil"/>
              <w:left w:val="nil"/>
              <w:bottom w:val="nil"/>
              <w:right w:val="nil"/>
            </w:tcBorders>
          </w:tcPr>
          <w:p w14:paraId="281B2C34"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r w:rsidRPr="00EB4B31">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14:paraId="357B872E" w14:textId="77777777" w:rsidR="00EB4B31" w:rsidRPr="00DD0F4F" w:rsidRDefault="00DA5D93" w:rsidP="00EB4B31">
            <w:pPr>
              <w:autoSpaceDE w:val="0"/>
              <w:autoSpaceDN w:val="0"/>
              <w:adjustRightInd w:val="0"/>
              <w:spacing w:after="0" w:line="240" w:lineRule="auto"/>
              <w:rPr>
                <w:rFonts w:ascii="Arial" w:eastAsia="Times New Roman" w:hAnsi="Arial" w:cs="Arial"/>
                <w:color w:val="000000"/>
                <w:sz w:val="20"/>
                <w:szCs w:val="20"/>
                <w:lang w:val="nl-NL"/>
              </w:rPr>
            </w:pPr>
            <w:r w:rsidRPr="00EB4B31">
              <w:rPr>
                <w:rFonts w:ascii="Arial" w:hAnsi="Arial" w:cs="Arial"/>
                <w:sz w:val="20"/>
                <w:szCs w:val="20"/>
                <w:lang w:val="en-AU"/>
              </w:rPr>
              <w:fldChar w:fldCharType="begin" w:fldLock="1"/>
            </w:r>
            <w:r w:rsidR="00EB4B31" w:rsidRPr="00DD0F4F">
              <w:rPr>
                <w:rFonts w:ascii="Arial" w:hAnsi="Arial" w:cs="Arial"/>
                <w:sz w:val="20"/>
                <w:szCs w:val="20"/>
                <w:lang w:val="nl-NL"/>
              </w:rPr>
              <w:instrText xml:space="preserve">MERGEFIELD </w:instrText>
            </w:r>
            <w:r w:rsidR="00EB4B31" w:rsidRPr="00DD0F4F">
              <w:rPr>
                <w:rFonts w:ascii="Arial" w:eastAsia="Times New Roman" w:hAnsi="Arial" w:cs="Arial"/>
                <w:color w:val="000000"/>
                <w:sz w:val="20"/>
                <w:szCs w:val="20"/>
                <w:lang w:val="nl-NL"/>
              </w:rPr>
              <w:instrText>Connector.Notes</w:instrText>
            </w:r>
            <w:r w:rsidRPr="00EB4B31">
              <w:rPr>
                <w:rFonts w:ascii="Arial" w:hAnsi="Arial" w:cs="Arial"/>
                <w:sz w:val="20"/>
                <w:szCs w:val="20"/>
                <w:lang w:val="en-AU"/>
              </w:rPr>
              <w:fldChar w:fldCharType="end"/>
            </w:r>
            <w:r w:rsidR="00EB4B31" w:rsidRPr="00DD0F4F">
              <w:rPr>
                <w:rFonts w:ascii="Arial" w:eastAsia="Times New Roman" w:hAnsi="Arial" w:cs="Arial"/>
                <w:color w:val="610E6A"/>
                <w:sz w:val="20"/>
                <w:szCs w:val="20"/>
                <w:lang w:val="nl-NL"/>
              </w:rPr>
              <w:t xml:space="preserve">Aanduiding van het (de) </w:t>
            </w:r>
            <w:del w:id="22" w:author="Arjan" w:date="2012-11-16T13:00:00Z">
              <w:r w:rsidR="00EB4B31" w:rsidRPr="00DD0F4F" w:rsidDel="00EB4B31">
                <w:rPr>
                  <w:rFonts w:ascii="Arial" w:eastAsia="Times New Roman" w:hAnsi="Arial" w:cs="Arial"/>
                  <w:color w:val="610E6A"/>
                  <w:sz w:val="20"/>
                  <w:szCs w:val="20"/>
                  <w:lang w:val="nl-NL"/>
                </w:rPr>
                <w:delText>DOCUMENT</w:delText>
              </w:r>
            </w:del>
            <w:ins w:id="23" w:author="Arjan" w:date="2012-11-16T13:00:00Z">
              <w:r w:rsidR="00EB4B31" w:rsidRPr="00DD0F4F">
                <w:rPr>
                  <w:rFonts w:ascii="Arial" w:eastAsia="Times New Roman" w:hAnsi="Arial" w:cs="Arial"/>
                  <w:color w:val="610E6A"/>
                  <w:sz w:val="20"/>
                  <w:szCs w:val="20"/>
                  <w:lang w:val="nl-NL"/>
                </w:rPr>
                <w:t>INFORMATIE</w:t>
              </w:r>
            </w:ins>
            <w:ins w:id="24" w:author="Arjan" w:date="2012-11-16T13:01:00Z">
              <w:r w:rsidR="00EB4B31" w:rsidRPr="00DD0F4F">
                <w:rPr>
                  <w:rFonts w:ascii="Arial" w:eastAsia="Times New Roman" w:hAnsi="Arial" w:cs="Arial"/>
                  <w:color w:val="610E6A"/>
                  <w:sz w:val="20"/>
                  <w:szCs w:val="20"/>
                  <w:lang w:val="nl-NL"/>
                </w:rPr>
                <w:t>OBJECT</w:t>
              </w:r>
            </w:ins>
            <w:r w:rsidR="00EB4B31" w:rsidRPr="00DD0F4F">
              <w:rPr>
                <w:rFonts w:ascii="Arial" w:eastAsia="Times New Roman" w:hAnsi="Arial" w:cs="Arial"/>
                <w:color w:val="610E6A"/>
                <w:sz w:val="20"/>
                <w:szCs w:val="20"/>
                <w:lang w:val="nl-NL"/>
              </w:rPr>
              <w:t>(en) waarin het BESLUIT beschreven is.</w:t>
            </w:r>
          </w:p>
        </w:tc>
      </w:tr>
      <w:tr w:rsidR="00EB4B31" w:rsidRPr="005C14BE" w14:paraId="308EE38A" w14:textId="77777777">
        <w:tc>
          <w:tcPr>
            <w:tcW w:w="3690" w:type="dxa"/>
            <w:tcBorders>
              <w:top w:val="nil"/>
              <w:left w:val="nil"/>
              <w:bottom w:val="nil"/>
              <w:right w:val="nil"/>
            </w:tcBorders>
          </w:tcPr>
          <w:p w14:paraId="4849C1FB" w14:textId="77777777" w:rsidR="00EB4B31" w:rsidRPr="00DD0F4F" w:rsidRDefault="00EB4B31" w:rsidP="00EB4B3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50A3A21C" w14:textId="77777777" w:rsidR="00EB4B31" w:rsidRPr="00DD0F4F" w:rsidRDefault="00EB4B31" w:rsidP="00EB4B31">
            <w:pPr>
              <w:autoSpaceDE w:val="0"/>
              <w:autoSpaceDN w:val="0"/>
              <w:adjustRightInd w:val="0"/>
              <w:spacing w:after="0" w:line="240" w:lineRule="auto"/>
              <w:rPr>
                <w:rFonts w:ascii="Arial" w:eastAsia="Times New Roman" w:hAnsi="Arial" w:cs="Arial"/>
                <w:color w:val="000000"/>
                <w:sz w:val="20"/>
                <w:szCs w:val="20"/>
                <w:lang w:val="nl-NL"/>
              </w:rPr>
            </w:pPr>
          </w:p>
        </w:tc>
      </w:tr>
      <w:tr w:rsidR="00EB4B31" w:rsidRPr="00EB4B31" w14:paraId="384CBAF8" w14:textId="77777777">
        <w:tc>
          <w:tcPr>
            <w:tcW w:w="3690" w:type="dxa"/>
            <w:tcBorders>
              <w:top w:val="nil"/>
              <w:left w:val="nil"/>
              <w:bottom w:val="nil"/>
              <w:right w:val="nil"/>
            </w:tcBorders>
          </w:tcPr>
          <w:p w14:paraId="74BBF707"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14:paraId="6A00B5D6"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KING</w:t>
            </w:r>
          </w:p>
        </w:tc>
      </w:tr>
      <w:tr w:rsidR="00EB4B31" w:rsidRPr="00EB4B31" w14:paraId="0A8C2985" w14:textId="77777777">
        <w:tc>
          <w:tcPr>
            <w:tcW w:w="3690" w:type="dxa"/>
            <w:tcBorders>
              <w:top w:val="nil"/>
              <w:left w:val="nil"/>
              <w:bottom w:val="nil"/>
              <w:right w:val="nil"/>
            </w:tcBorders>
          </w:tcPr>
          <w:p w14:paraId="72AD88F8"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66C79E0"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14:paraId="2FCE60A8" w14:textId="77777777">
        <w:tc>
          <w:tcPr>
            <w:tcW w:w="3690" w:type="dxa"/>
            <w:tcBorders>
              <w:top w:val="nil"/>
              <w:left w:val="nil"/>
              <w:bottom w:val="nil"/>
              <w:right w:val="nil"/>
            </w:tcBorders>
          </w:tcPr>
          <w:p w14:paraId="3E218E10"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14:paraId="2853BEE0"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1 juni 2008</w:t>
            </w:r>
          </w:p>
        </w:tc>
      </w:tr>
      <w:tr w:rsidR="00EB4B31" w:rsidRPr="00EB4B31" w14:paraId="191C2CDE" w14:textId="77777777">
        <w:tc>
          <w:tcPr>
            <w:tcW w:w="3690" w:type="dxa"/>
            <w:tcBorders>
              <w:top w:val="nil"/>
              <w:left w:val="nil"/>
              <w:bottom w:val="nil"/>
              <w:right w:val="nil"/>
            </w:tcBorders>
          </w:tcPr>
          <w:p w14:paraId="1B5ED93C"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0C0A239"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5C14BE" w14:paraId="77A1E47B" w14:textId="77777777">
        <w:tc>
          <w:tcPr>
            <w:tcW w:w="3690" w:type="dxa"/>
            <w:tcBorders>
              <w:top w:val="nil"/>
              <w:left w:val="nil"/>
              <w:bottom w:val="nil"/>
              <w:right w:val="nil"/>
            </w:tcBorders>
          </w:tcPr>
          <w:p w14:paraId="68F1F10D"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14:paraId="24B9669A" w14:textId="77777777" w:rsidR="00EB4B31" w:rsidRPr="00DD0F4F" w:rsidRDefault="00EB4B31" w:rsidP="00A4794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Besluiten worden veelal schriftelijk vastgelegd maar kunnen ook mondeling genomen zijn. Deze relatie verwijst naar het </w:t>
            </w:r>
            <w:del w:id="25" w:author="Arjan" w:date="2012-11-16T13:01:00Z">
              <w:r w:rsidRPr="00DD0F4F" w:rsidDel="00EB4B31">
                <w:rPr>
                  <w:rFonts w:ascii="Arial" w:eastAsia="Times New Roman" w:hAnsi="Arial" w:cs="Arial"/>
                  <w:color w:val="000000"/>
                  <w:sz w:val="20"/>
                  <w:szCs w:val="20"/>
                  <w:lang w:val="nl-NL"/>
                </w:rPr>
                <w:delText xml:space="preserve">document </w:delText>
              </w:r>
            </w:del>
            <w:ins w:id="26" w:author="Arjan" w:date="2012-11-16T13:01:00Z">
              <w:r w:rsidRPr="00DD0F4F">
                <w:rPr>
                  <w:rFonts w:ascii="Arial" w:eastAsia="Times New Roman" w:hAnsi="Arial" w:cs="Arial"/>
                  <w:color w:val="000000"/>
                  <w:sz w:val="20"/>
                  <w:szCs w:val="20"/>
                  <w:lang w:val="nl-NL"/>
                </w:rPr>
                <w:t xml:space="preserve">informatieobject </w:t>
              </w:r>
            </w:ins>
            <w:r w:rsidRPr="00DD0F4F">
              <w:rPr>
                <w:rFonts w:ascii="Arial" w:eastAsia="Times New Roman" w:hAnsi="Arial" w:cs="Arial"/>
                <w:color w:val="000000"/>
                <w:sz w:val="20"/>
                <w:szCs w:val="20"/>
                <w:lang w:val="nl-NL"/>
              </w:rPr>
              <w:t xml:space="preserve">waarin het besluit </w:t>
            </w:r>
            <w:del w:id="27" w:author="Arjan" w:date="2013-07-02T11:20:00Z">
              <w:r w:rsidRPr="00DD0F4F" w:rsidDel="00A4794E">
                <w:rPr>
                  <w:rFonts w:ascii="Arial" w:eastAsia="Times New Roman" w:hAnsi="Arial" w:cs="Arial"/>
                  <w:color w:val="000000"/>
                  <w:sz w:val="20"/>
                  <w:szCs w:val="20"/>
                  <w:lang w:val="nl-NL"/>
                </w:rPr>
                <w:delText xml:space="preserve">op schrift gesteld </w:delText>
              </w:r>
            </w:del>
            <w:r w:rsidRPr="00DD0F4F">
              <w:rPr>
                <w:rFonts w:ascii="Arial" w:eastAsia="Times New Roman" w:hAnsi="Arial" w:cs="Arial"/>
                <w:color w:val="000000"/>
                <w:sz w:val="20"/>
                <w:szCs w:val="20"/>
                <w:lang w:val="nl-NL"/>
              </w:rPr>
              <w:t>is</w:t>
            </w:r>
            <w:ins w:id="28" w:author="Arjan" w:date="2013-07-02T11:20:00Z">
              <w:r w:rsidR="00A4794E" w:rsidRPr="00DD0F4F">
                <w:rPr>
                  <w:rFonts w:ascii="Arial" w:eastAsia="Times New Roman" w:hAnsi="Arial" w:cs="Arial"/>
                  <w:color w:val="000000"/>
                  <w:sz w:val="20"/>
                  <w:szCs w:val="20"/>
                  <w:lang w:val="nl-NL"/>
                </w:rPr>
                <w:t xml:space="preserve"> vastgelegd</w:t>
              </w:r>
            </w:ins>
            <w:r w:rsidRPr="00DD0F4F">
              <w:rPr>
                <w:rFonts w:ascii="Arial" w:eastAsia="Times New Roman" w:hAnsi="Arial" w:cs="Arial"/>
                <w:color w:val="000000"/>
                <w:sz w:val="20"/>
                <w:szCs w:val="20"/>
                <w:lang w:val="nl-NL"/>
              </w:rPr>
              <w:t xml:space="preserve">, indien van toepassing. Mogelijkerwijs is het besluit in meerdere afzonderlijke </w:t>
            </w:r>
            <w:ins w:id="29" w:author="Arjan" w:date="2012-11-16T13:01:00Z">
              <w:r w:rsidR="002F298A" w:rsidRPr="00DD0F4F">
                <w:rPr>
                  <w:rFonts w:ascii="Arial" w:eastAsia="Times New Roman" w:hAnsi="Arial" w:cs="Arial"/>
                  <w:color w:val="000000"/>
                  <w:sz w:val="20"/>
                  <w:szCs w:val="20"/>
                  <w:lang w:val="nl-NL"/>
                </w:rPr>
                <w:t>informatieobject</w:t>
              </w:r>
              <w:r w:rsidR="002F298A" w:rsidRPr="00DD0F4F" w:rsidDel="002F298A">
                <w:rPr>
                  <w:rFonts w:ascii="Arial" w:eastAsia="Times New Roman" w:hAnsi="Arial" w:cs="Arial"/>
                  <w:color w:val="000000"/>
                  <w:sz w:val="20"/>
                  <w:szCs w:val="20"/>
                  <w:lang w:val="nl-NL"/>
                </w:rPr>
                <w:t xml:space="preserve"> </w:t>
              </w:r>
            </w:ins>
            <w:del w:id="30" w:author="Arjan" w:date="2012-11-16T13:01:00Z">
              <w:r w:rsidRPr="00DD0F4F" w:rsidDel="002F298A">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en vastgelegd of zijn in één </w:t>
            </w:r>
            <w:ins w:id="31" w:author="Arjan" w:date="2012-11-16T13:01:00Z">
              <w:r w:rsidR="002F298A" w:rsidRPr="00DD0F4F">
                <w:rPr>
                  <w:rFonts w:ascii="Arial" w:eastAsia="Times New Roman" w:hAnsi="Arial" w:cs="Arial"/>
                  <w:color w:val="000000"/>
                  <w:sz w:val="20"/>
                  <w:szCs w:val="20"/>
                  <w:lang w:val="nl-NL"/>
                </w:rPr>
                <w:t>informatieobject</w:t>
              </w:r>
            </w:ins>
            <w:del w:id="32" w:author="Arjan" w:date="2012-11-16T13:01:00Z">
              <w:r w:rsidRPr="00DD0F4F" w:rsidDel="002F298A">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meerdere besluiten vastgelegd.</w:t>
            </w:r>
          </w:p>
        </w:tc>
      </w:tr>
      <w:tr w:rsidR="00EB4B31" w:rsidRPr="005C14BE" w14:paraId="2A049F57" w14:textId="77777777">
        <w:tc>
          <w:tcPr>
            <w:tcW w:w="3690" w:type="dxa"/>
            <w:tcBorders>
              <w:top w:val="nil"/>
              <w:left w:val="nil"/>
              <w:bottom w:val="nil"/>
              <w:right w:val="nil"/>
            </w:tcBorders>
          </w:tcPr>
          <w:p w14:paraId="18C727EA" w14:textId="77777777" w:rsidR="00EB4B31" w:rsidRPr="00DD0F4F" w:rsidRDefault="00EB4B31" w:rsidP="00EB4B3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2B52FEC5" w14:textId="77777777" w:rsidR="00EB4B31" w:rsidRPr="00DD0F4F" w:rsidRDefault="00EB4B31" w:rsidP="00EB4B31">
            <w:pPr>
              <w:autoSpaceDE w:val="0"/>
              <w:autoSpaceDN w:val="0"/>
              <w:adjustRightInd w:val="0"/>
              <w:spacing w:after="0" w:line="240" w:lineRule="auto"/>
              <w:rPr>
                <w:rFonts w:ascii="Arial" w:eastAsia="Times New Roman" w:hAnsi="Arial" w:cs="Arial"/>
                <w:color w:val="000000"/>
                <w:sz w:val="20"/>
                <w:szCs w:val="20"/>
                <w:lang w:val="nl-NL"/>
              </w:rPr>
            </w:pPr>
          </w:p>
        </w:tc>
      </w:tr>
      <w:tr w:rsidR="00EB4B31" w:rsidRPr="00EB4B31" w14:paraId="73105634" w14:textId="77777777">
        <w:tc>
          <w:tcPr>
            <w:tcW w:w="3690" w:type="dxa"/>
            <w:tcBorders>
              <w:top w:val="nil"/>
              <w:left w:val="nil"/>
              <w:bottom w:val="nil"/>
              <w:right w:val="nil"/>
            </w:tcBorders>
          </w:tcPr>
          <w:p w14:paraId="0E6182EF"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4DE8B263"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Nee</w:t>
            </w:r>
          </w:p>
        </w:tc>
      </w:tr>
      <w:tr w:rsidR="00EB4B31" w:rsidRPr="00EB4B31" w14:paraId="6A28A2A1" w14:textId="77777777">
        <w:trPr>
          <w:trHeight w:val="230"/>
        </w:trPr>
        <w:tc>
          <w:tcPr>
            <w:tcW w:w="3690" w:type="dxa"/>
            <w:tcBorders>
              <w:top w:val="nil"/>
              <w:left w:val="nil"/>
              <w:bottom w:val="nil"/>
              <w:right w:val="nil"/>
            </w:tcBorders>
          </w:tcPr>
          <w:p w14:paraId="54C80BB7"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9764B04"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14:paraId="7AC6D4AF" w14:textId="77777777">
        <w:trPr>
          <w:trHeight w:val="230"/>
        </w:trPr>
        <w:tc>
          <w:tcPr>
            <w:tcW w:w="3690" w:type="dxa"/>
            <w:tcBorders>
              <w:top w:val="nil"/>
              <w:left w:val="nil"/>
              <w:bottom w:val="nil"/>
              <w:right w:val="nil"/>
            </w:tcBorders>
          </w:tcPr>
          <w:p w14:paraId="33F3F3F3"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30E2759D"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Nee</w:t>
            </w:r>
          </w:p>
        </w:tc>
      </w:tr>
      <w:tr w:rsidR="00EB4B31" w:rsidRPr="00EB4B31" w14:paraId="03B54109" w14:textId="77777777">
        <w:tc>
          <w:tcPr>
            <w:tcW w:w="3690" w:type="dxa"/>
            <w:tcBorders>
              <w:top w:val="nil"/>
              <w:left w:val="nil"/>
              <w:bottom w:val="nil"/>
              <w:right w:val="nil"/>
            </w:tcBorders>
          </w:tcPr>
          <w:p w14:paraId="38DA36CF"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6757925"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14:paraId="0922AAAE" w14:textId="77777777">
        <w:tc>
          <w:tcPr>
            <w:tcW w:w="3690" w:type="dxa"/>
            <w:tcBorders>
              <w:top w:val="nil"/>
              <w:left w:val="nil"/>
              <w:bottom w:val="nil"/>
              <w:right w:val="nil"/>
            </w:tcBorders>
          </w:tcPr>
          <w:p w14:paraId="5B8C9969"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3BE63241"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14:paraId="22FA653A" w14:textId="77777777">
        <w:tc>
          <w:tcPr>
            <w:tcW w:w="3690" w:type="dxa"/>
            <w:tcBorders>
              <w:top w:val="nil"/>
              <w:left w:val="nil"/>
              <w:bottom w:val="nil"/>
              <w:right w:val="nil"/>
            </w:tcBorders>
          </w:tcPr>
          <w:p w14:paraId="11FA7821"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0DF5631"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14:paraId="1605FDC5" w14:textId="77777777">
        <w:tc>
          <w:tcPr>
            <w:tcW w:w="3690" w:type="dxa"/>
            <w:tcBorders>
              <w:top w:val="nil"/>
              <w:left w:val="nil"/>
              <w:bottom w:val="nil"/>
              <w:right w:val="nil"/>
            </w:tcBorders>
          </w:tcPr>
          <w:p w14:paraId="7B0A2A39"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5002C9D6"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Nee</w:t>
            </w:r>
          </w:p>
        </w:tc>
      </w:tr>
      <w:tr w:rsidR="00EB4B31" w:rsidRPr="00EB4B31" w14:paraId="73857A45" w14:textId="77777777">
        <w:tc>
          <w:tcPr>
            <w:tcW w:w="3690" w:type="dxa"/>
            <w:tcBorders>
              <w:top w:val="nil"/>
              <w:left w:val="nil"/>
              <w:bottom w:val="nil"/>
              <w:right w:val="nil"/>
            </w:tcBorders>
          </w:tcPr>
          <w:p w14:paraId="7EE53F09"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BB03F9F"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14:paraId="00DA0230" w14:textId="77777777">
        <w:tc>
          <w:tcPr>
            <w:tcW w:w="3690" w:type="dxa"/>
            <w:tcBorders>
              <w:top w:val="nil"/>
              <w:left w:val="nil"/>
              <w:bottom w:val="nil"/>
              <w:right w:val="nil"/>
            </w:tcBorders>
          </w:tcPr>
          <w:p w14:paraId="62B09C28"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14:paraId="2C63845F"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Nee</w:t>
            </w:r>
          </w:p>
        </w:tc>
      </w:tr>
      <w:tr w:rsidR="00EB4B31" w:rsidRPr="00EB4B31" w14:paraId="0B35A4B9" w14:textId="77777777" w:rsidTr="00AB019F">
        <w:tc>
          <w:tcPr>
            <w:tcW w:w="3690" w:type="dxa"/>
            <w:tcBorders>
              <w:top w:val="nil"/>
              <w:left w:val="nil"/>
              <w:right w:val="nil"/>
            </w:tcBorders>
          </w:tcPr>
          <w:p w14:paraId="46929E77" w14:textId="77777777"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14:paraId="01D60976"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14:paraId="1681658C" w14:textId="77777777" w:rsidTr="00AB019F">
        <w:tc>
          <w:tcPr>
            <w:tcW w:w="3690" w:type="dxa"/>
            <w:tcBorders>
              <w:top w:val="nil"/>
              <w:left w:val="nil"/>
              <w:bottom w:val="single" w:sz="4" w:space="0" w:color="auto"/>
              <w:right w:val="nil"/>
            </w:tcBorders>
          </w:tcPr>
          <w:p w14:paraId="23FD112C"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authentiek</w:t>
            </w:r>
          </w:p>
        </w:tc>
        <w:tc>
          <w:tcPr>
            <w:tcW w:w="5670" w:type="dxa"/>
            <w:tcBorders>
              <w:top w:val="nil"/>
              <w:left w:val="nil"/>
              <w:bottom w:val="single" w:sz="4" w:space="0" w:color="auto"/>
              <w:right w:val="nil"/>
            </w:tcBorders>
          </w:tcPr>
          <w:p w14:paraId="3E8885CA" w14:textId="77777777"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Gemeentelijk basisgegeven</w:t>
            </w:r>
          </w:p>
        </w:tc>
      </w:tr>
    </w:tbl>
    <w:p w14:paraId="7D216ED8" w14:textId="61FBFA4C" w:rsidR="00EB4B31" w:rsidRDefault="00EB4B31" w:rsidP="0044638F"/>
    <w:p w14:paraId="706C7874" w14:textId="77777777" w:rsidR="009D0890" w:rsidRDefault="009D0890" w:rsidP="009D0890">
      <w:pPr>
        <w:pStyle w:val="Kop3"/>
      </w:pPr>
      <w:bookmarkStart w:id="33" w:name="_Toc493812406"/>
      <w:r>
        <w:t>Unieke aanduiding</w:t>
      </w:r>
      <w:bookmarkEnd w:id="33"/>
    </w:p>
    <w:p w14:paraId="0C55EE35" w14:textId="29CEF902" w:rsidR="009D0890" w:rsidRPr="000D6975" w:rsidRDefault="009D0890" w:rsidP="009D0890">
      <w:pPr>
        <w:rPr>
          <w:lang w:val="nl-NL"/>
        </w:rPr>
      </w:pPr>
      <w:r w:rsidRPr="00DD0F4F">
        <w:rPr>
          <w:lang w:val="nl-NL"/>
        </w:rPr>
        <w:t xml:space="preserve">De unieke aanduiding van het </w:t>
      </w:r>
      <w:r w:rsidR="00D97C35">
        <w:rPr>
          <w:lang w:val="nl-NL"/>
        </w:rPr>
        <w:t>Besluit</w:t>
      </w:r>
      <w:r w:rsidRPr="00DD0F4F">
        <w:rPr>
          <w:lang w:val="nl-NL"/>
        </w:rPr>
        <w:t xml:space="preserve"> wordt nu gevormd door het attribuut </w:t>
      </w:r>
      <w:r w:rsidR="000D6975">
        <w:rPr>
          <w:lang w:val="nl-NL"/>
        </w:rPr>
        <w:t>Besluit</w:t>
      </w:r>
      <w:r w:rsidRPr="00DD0F4F">
        <w:rPr>
          <w:lang w:val="nl-NL"/>
        </w:rPr>
        <w:t xml:space="preserve">identificatie. Dit is opgebouwd uit de CBS-gemeentecode van de gemeente die het </w:t>
      </w:r>
      <w:r w:rsidR="000D6975">
        <w:rPr>
          <w:lang w:val="nl-NL"/>
        </w:rPr>
        <w:t>besluit</w:t>
      </w:r>
      <w:r w:rsidRPr="00DD0F4F">
        <w:rPr>
          <w:lang w:val="nl-NL"/>
        </w:rPr>
        <w:t xml:space="preserve"> in haar registratie heeft opgenomen, gevolgd door de identificatie die door die gemeente aan de zaak gegeven is. Nu het RGBZ en StUF-Zkn meer en meer ook door andere overheden dan gemeenten gebruikt wordt, moet een oplossing gevonden worden voor het eerste gedeelte van de </w:t>
      </w:r>
      <w:r w:rsidR="000D6975">
        <w:rPr>
          <w:lang w:val="nl-NL"/>
        </w:rPr>
        <w:t>Besluit</w:t>
      </w:r>
      <w:r w:rsidRPr="00DD0F4F">
        <w:rPr>
          <w:lang w:val="nl-NL"/>
        </w:rPr>
        <w:t xml:space="preserve">identificatie. Als oplossing </w:t>
      </w:r>
      <w:r w:rsidRPr="00DD0F4F">
        <w:rPr>
          <w:lang w:val="nl-NL"/>
        </w:rPr>
        <w:lastRenderedPageBreak/>
        <w:t>was voorzien het bepalen van ‘gemeentecodes’ in de range 8000 – 9999 voor niet-gemeentelijke organisaties. Consequentie daarvan is dat het proces van toedelen en de toegedeelde codes beheerd moeten worden. Zoveel als mogelijk willen we beheerconsequenties evenwel voorkomen. Dit is mogelijk door van het gebruik van de gemeentecode af te zien en de unieke aanduiding van de zaak te laten bestaan uit de combinatie van de attribuutsoorten ‘</w:t>
      </w:r>
      <w:r w:rsidR="000D6975">
        <w:rPr>
          <w:lang w:val="nl-NL"/>
        </w:rPr>
        <w:t xml:space="preserve">Verantwoordelijke </w:t>
      </w:r>
      <w:r w:rsidRPr="00DD0F4F">
        <w:rPr>
          <w:lang w:val="nl-NL"/>
        </w:rPr>
        <w:t>organisatie’ en ‘</w:t>
      </w:r>
      <w:r w:rsidR="000D6975">
        <w:rPr>
          <w:lang w:val="nl-NL"/>
        </w:rPr>
        <w:t>Besluit</w:t>
      </w:r>
      <w:r w:rsidRPr="00DD0F4F">
        <w:rPr>
          <w:lang w:val="nl-NL"/>
        </w:rPr>
        <w:softHyphen/>
        <w:t xml:space="preserve">identificatie’. De zojuist genoemde eisen aan de opbouw van de </w:t>
      </w:r>
      <w:r w:rsidR="000D6975">
        <w:rPr>
          <w:lang w:val="nl-NL"/>
        </w:rPr>
        <w:t>Besluit</w:t>
      </w:r>
      <w:r w:rsidRPr="00DD0F4F">
        <w:rPr>
          <w:lang w:val="nl-NL"/>
        </w:rPr>
        <w:t xml:space="preserve">identificatie vervallen hiermee. </w:t>
      </w:r>
      <w:r w:rsidRPr="000D6975">
        <w:rPr>
          <w:lang w:val="nl-NL"/>
        </w:rPr>
        <w:t xml:space="preserve">Hieronder specificeren we de betrokken attribuutsoorten. </w:t>
      </w:r>
    </w:p>
    <w:p w14:paraId="291A5099" w14:textId="67E58ABA" w:rsidR="00080BC1" w:rsidRPr="00080BC1" w:rsidRDefault="00080BC1" w:rsidP="00080BC1">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080BC1">
        <w:rPr>
          <w:rFonts w:ascii="Arial" w:eastAsia="Times New Roman" w:hAnsi="Arial" w:cs="Arial"/>
          <w:b/>
          <w:bCs/>
          <w:color w:val="004080"/>
          <w:sz w:val="24"/>
          <w:szCs w:val="24"/>
        </w:rPr>
        <w:t>«Attribuutsoort» Besluitidentificatie</w:t>
      </w:r>
    </w:p>
    <w:tbl>
      <w:tblPr>
        <w:tblW w:w="0" w:type="auto"/>
        <w:tblLayout w:type="fixed"/>
        <w:tblCellMar>
          <w:top w:w="113" w:type="dxa"/>
        </w:tblCellMar>
        <w:tblLook w:val="0000" w:firstRow="0" w:lastRow="0" w:firstColumn="0" w:lastColumn="0" w:noHBand="0" w:noVBand="0"/>
      </w:tblPr>
      <w:tblGrid>
        <w:gridCol w:w="2808"/>
        <w:gridCol w:w="6120"/>
      </w:tblGrid>
      <w:tr w:rsidR="00080BC1" w14:paraId="4391A716" w14:textId="77777777" w:rsidTr="004B6915">
        <w:trPr>
          <w:cantSplit/>
        </w:trPr>
        <w:tc>
          <w:tcPr>
            <w:tcW w:w="2808" w:type="dxa"/>
            <w:shd w:val="clear" w:color="auto" w:fill="auto"/>
          </w:tcPr>
          <w:p w14:paraId="2714B64A" w14:textId="77777777" w:rsidR="00080BC1" w:rsidRPr="00080BC1" w:rsidRDefault="00080BC1" w:rsidP="004B6915">
            <w:pPr>
              <w:keepNext/>
              <w:snapToGrid w:val="0"/>
              <w:spacing w:after="120"/>
              <w:rPr>
                <w:rFonts w:ascii="Arial" w:eastAsia="Batang" w:hAnsi="Arial" w:cs="Arial"/>
                <w:b/>
                <w:sz w:val="20"/>
                <w:szCs w:val="20"/>
              </w:rPr>
            </w:pPr>
            <w:r w:rsidRPr="00080BC1">
              <w:rPr>
                <w:rFonts w:ascii="Arial" w:eastAsia="Batang" w:hAnsi="Arial" w:cs="Arial"/>
                <w:b/>
                <w:sz w:val="20"/>
                <w:szCs w:val="20"/>
              </w:rPr>
              <w:t>Naam attribuutsoort</w:t>
            </w:r>
          </w:p>
        </w:tc>
        <w:tc>
          <w:tcPr>
            <w:tcW w:w="6120" w:type="dxa"/>
            <w:shd w:val="clear" w:color="auto" w:fill="auto"/>
          </w:tcPr>
          <w:p w14:paraId="60A20B20" w14:textId="77777777" w:rsidR="00080BC1" w:rsidRPr="00080BC1" w:rsidRDefault="00080BC1" w:rsidP="004B6915">
            <w:pPr>
              <w:keepNext/>
              <w:snapToGrid w:val="0"/>
              <w:rPr>
                <w:rFonts w:ascii="Arial" w:eastAsia="Batang" w:hAnsi="Arial" w:cs="Arial"/>
                <w:sz w:val="20"/>
                <w:szCs w:val="20"/>
              </w:rPr>
            </w:pPr>
            <w:r w:rsidRPr="00080BC1">
              <w:rPr>
                <w:rFonts w:ascii="Arial" w:eastAsia="Batang" w:hAnsi="Arial" w:cs="Arial"/>
                <w:sz w:val="20"/>
                <w:szCs w:val="20"/>
              </w:rPr>
              <w:t>Besluitidentificatie</w:t>
            </w:r>
          </w:p>
        </w:tc>
      </w:tr>
      <w:tr w:rsidR="00080BC1" w14:paraId="06066106" w14:textId="77777777" w:rsidTr="004B6915">
        <w:trPr>
          <w:cantSplit/>
        </w:trPr>
        <w:tc>
          <w:tcPr>
            <w:tcW w:w="2808" w:type="dxa"/>
            <w:shd w:val="clear" w:color="auto" w:fill="auto"/>
          </w:tcPr>
          <w:p w14:paraId="45C3D660" w14:textId="77777777" w:rsidR="00080BC1" w:rsidRPr="00080BC1" w:rsidRDefault="00080BC1" w:rsidP="004B6915">
            <w:pPr>
              <w:snapToGrid w:val="0"/>
              <w:spacing w:after="120"/>
              <w:rPr>
                <w:rFonts w:ascii="Arial" w:eastAsia="Batang" w:hAnsi="Arial" w:cs="Arial"/>
                <w:b/>
                <w:sz w:val="20"/>
                <w:szCs w:val="20"/>
              </w:rPr>
            </w:pPr>
            <w:r w:rsidRPr="00080BC1">
              <w:rPr>
                <w:rFonts w:ascii="Arial" w:eastAsia="Batang" w:hAnsi="Arial" w:cs="Arial"/>
                <w:b/>
                <w:sz w:val="20"/>
                <w:szCs w:val="20"/>
              </w:rPr>
              <w:t>Herkomst attribuutsoort</w:t>
            </w:r>
          </w:p>
        </w:tc>
        <w:tc>
          <w:tcPr>
            <w:tcW w:w="6120" w:type="dxa"/>
            <w:shd w:val="clear" w:color="auto" w:fill="auto"/>
          </w:tcPr>
          <w:p w14:paraId="0504037C" w14:textId="77777777" w:rsidR="00080BC1" w:rsidRPr="00080BC1" w:rsidRDefault="00080BC1" w:rsidP="004B6915">
            <w:pPr>
              <w:snapToGrid w:val="0"/>
              <w:rPr>
                <w:rFonts w:ascii="Arial" w:eastAsia="Batang" w:hAnsi="Arial" w:cs="Arial"/>
                <w:sz w:val="20"/>
                <w:szCs w:val="20"/>
              </w:rPr>
            </w:pPr>
            <w:r w:rsidRPr="00080BC1">
              <w:rPr>
                <w:rFonts w:ascii="Arial" w:eastAsia="Batang" w:hAnsi="Arial" w:cs="Arial"/>
                <w:sz w:val="20"/>
                <w:szCs w:val="20"/>
              </w:rPr>
              <w:t>GFO Zaken 2004</w:t>
            </w:r>
          </w:p>
        </w:tc>
      </w:tr>
      <w:tr w:rsidR="00080BC1" w14:paraId="34560D46" w14:textId="77777777" w:rsidTr="004B6915">
        <w:trPr>
          <w:cantSplit/>
        </w:trPr>
        <w:tc>
          <w:tcPr>
            <w:tcW w:w="2808" w:type="dxa"/>
            <w:shd w:val="clear" w:color="auto" w:fill="auto"/>
          </w:tcPr>
          <w:p w14:paraId="3DC4E6C4" w14:textId="77777777" w:rsidR="00080BC1" w:rsidRPr="00080BC1" w:rsidRDefault="00080BC1" w:rsidP="004B6915">
            <w:pPr>
              <w:snapToGrid w:val="0"/>
              <w:spacing w:after="120"/>
              <w:rPr>
                <w:rFonts w:ascii="Arial" w:eastAsia="Batang" w:hAnsi="Arial" w:cs="Arial"/>
                <w:b/>
                <w:sz w:val="20"/>
                <w:szCs w:val="20"/>
                <w:lang w:val="fr-FR"/>
              </w:rPr>
            </w:pPr>
            <w:r w:rsidRPr="00080BC1">
              <w:rPr>
                <w:rFonts w:ascii="Arial" w:eastAsia="Batang" w:hAnsi="Arial" w:cs="Arial"/>
                <w:b/>
                <w:sz w:val="20"/>
                <w:szCs w:val="20"/>
                <w:lang w:val="fr-FR"/>
              </w:rPr>
              <w:t xml:space="preserve">Code attribuutsoort </w:t>
            </w:r>
          </w:p>
        </w:tc>
        <w:tc>
          <w:tcPr>
            <w:tcW w:w="6120" w:type="dxa"/>
            <w:shd w:val="clear" w:color="auto" w:fill="auto"/>
          </w:tcPr>
          <w:p w14:paraId="45D5C0E6" w14:textId="77777777" w:rsidR="00080BC1" w:rsidRPr="00080BC1" w:rsidRDefault="00080BC1" w:rsidP="004B6915">
            <w:pPr>
              <w:snapToGrid w:val="0"/>
              <w:rPr>
                <w:rFonts w:ascii="Arial" w:eastAsia="Batang" w:hAnsi="Arial" w:cs="Arial"/>
                <w:sz w:val="20"/>
                <w:szCs w:val="20"/>
                <w:lang w:val="fr-FR"/>
              </w:rPr>
            </w:pPr>
            <w:r w:rsidRPr="00080BC1">
              <w:rPr>
                <w:rFonts w:ascii="Arial" w:eastAsia="Batang" w:hAnsi="Arial" w:cs="Arial"/>
                <w:sz w:val="20"/>
                <w:szCs w:val="20"/>
                <w:lang w:val="fr-FR"/>
              </w:rPr>
              <w:t>0014</w:t>
            </w:r>
          </w:p>
        </w:tc>
      </w:tr>
      <w:tr w:rsidR="00080BC1" w14:paraId="764C3F6B" w14:textId="77777777" w:rsidTr="004B6915">
        <w:trPr>
          <w:cantSplit/>
        </w:trPr>
        <w:tc>
          <w:tcPr>
            <w:tcW w:w="2808" w:type="dxa"/>
            <w:shd w:val="clear" w:color="auto" w:fill="auto"/>
          </w:tcPr>
          <w:p w14:paraId="64480879" w14:textId="77777777" w:rsidR="00080BC1" w:rsidRPr="00080BC1" w:rsidRDefault="00080BC1" w:rsidP="004B6915">
            <w:pPr>
              <w:snapToGrid w:val="0"/>
              <w:spacing w:after="120"/>
              <w:rPr>
                <w:rFonts w:ascii="Arial" w:eastAsia="Batang" w:hAnsi="Arial" w:cs="Arial"/>
                <w:b/>
                <w:sz w:val="20"/>
                <w:szCs w:val="20"/>
                <w:lang w:val="fr-FR"/>
              </w:rPr>
            </w:pPr>
            <w:r w:rsidRPr="00080BC1">
              <w:rPr>
                <w:rFonts w:ascii="Arial" w:eastAsia="Batang" w:hAnsi="Arial" w:cs="Arial"/>
                <w:b/>
                <w:sz w:val="20"/>
                <w:szCs w:val="20"/>
                <w:lang w:val="fr-FR"/>
              </w:rPr>
              <w:t>XML-tag attribuutsoort</w:t>
            </w:r>
          </w:p>
        </w:tc>
        <w:tc>
          <w:tcPr>
            <w:tcW w:w="6120" w:type="dxa"/>
            <w:shd w:val="clear" w:color="auto" w:fill="auto"/>
          </w:tcPr>
          <w:p w14:paraId="3A7A0630" w14:textId="77777777" w:rsidR="00080BC1" w:rsidRPr="00080BC1" w:rsidRDefault="00080BC1" w:rsidP="004B6915">
            <w:pPr>
              <w:snapToGrid w:val="0"/>
              <w:rPr>
                <w:rFonts w:ascii="Arial" w:eastAsia="Batang" w:hAnsi="Arial" w:cs="Arial"/>
                <w:sz w:val="20"/>
                <w:szCs w:val="20"/>
                <w:lang w:val="fr-FR"/>
              </w:rPr>
            </w:pPr>
            <w:r w:rsidRPr="00080BC1">
              <w:rPr>
                <w:rFonts w:ascii="Arial" w:eastAsia="Batang" w:hAnsi="Arial" w:cs="Arial"/>
                <w:sz w:val="20"/>
                <w:szCs w:val="20"/>
                <w:lang w:val="fr-FR"/>
              </w:rPr>
              <w:t>identificatie</w:t>
            </w:r>
          </w:p>
        </w:tc>
      </w:tr>
      <w:tr w:rsidR="00080BC1" w:rsidRPr="005C14BE" w14:paraId="4A60829D" w14:textId="77777777" w:rsidTr="004B6915">
        <w:trPr>
          <w:cantSplit/>
        </w:trPr>
        <w:tc>
          <w:tcPr>
            <w:tcW w:w="2808" w:type="dxa"/>
            <w:shd w:val="clear" w:color="auto" w:fill="auto"/>
          </w:tcPr>
          <w:p w14:paraId="6629DFDC" w14:textId="77777777" w:rsidR="00080BC1" w:rsidRPr="00080BC1" w:rsidRDefault="00080BC1" w:rsidP="004B6915">
            <w:pPr>
              <w:snapToGrid w:val="0"/>
              <w:spacing w:after="120"/>
              <w:rPr>
                <w:rFonts w:ascii="Arial" w:eastAsia="Batang" w:hAnsi="Arial" w:cs="Arial"/>
                <w:b/>
                <w:sz w:val="20"/>
                <w:szCs w:val="20"/>
              </w:rPr>
            </w:pPr>
            <w:r w:rsidRPr="00080BC1">
              <w:rPr>
                <w:rFonts w:ascii="Arial" w:eastAsia="Batang" w:hAnsi="Arial" w:cs="Arial"/>
                <w:b/>
                <w:sz w:val="20"/>
                <w:szCs w:val="20"/>
              </w:rPr>
              <w:t>Definitie attribuutsoort</w:t>
            </w:r>
          </w:p>
        </w:tc>
        <w:tc>
          <w:tcPr>
            <w:tcW w:w="6120" w:type="dxa"/>
            <w:shd w:val="clear" w:color="auto" w:fill="auto"/>
          </w:tcPr>
          <w:p w14:paraId="6F7DDBA7" w14:textId="45469C0F" w:rsidR="00080BC1" w:rsidRPr="0032419B" w:rsidRDefault="00080BC1" w:rsidP="004B6915">
            <w:pPr>
              <w:snapToGrid w:val="0"/>
              <w:rPr>
                <w:rFonts w:ascii="Arial" w:eastAsia="Batang" w:hAnsi="Arial" w:cs="Arial"/>
                <w:sz w:val="20"/>
                <w:szCs w:val="20"/>
                <w:lang w:val="nl-NL"/>
              </w:rPr>
            </w:pPr>
            <w:r w:rsidRPr="0032419B">
              <w:rPr>
                <w:rFonts w:ascii="Arial" w:eastAsia="Batang" w:hAnsi="Arial" w:cs="Arial"/>
                <w:sz w:val="20"/>
                <w:szCs w:val="20"/>
                <w:lang w:val="nl-NL"/>
              </w:rPr>
              <w:t>Identificatie van het besluit</w:t>
            </w:r>
            <w:ins w:id="34" w:author="Arjan Kloosterboer" w:date="2017-03-10T22:53:00Z">
              <w:r w:rsidR="0032419B" w:rsidRPr="0032419B">
                <w:rPr>
                  <w:rFonts w:ascii="Arial" w:eastAsia="Batang" w:hAnsi="Arial" w:cs="Arial"/>
                  <w:sz w:val="20"/>
                  <w:szCs w:val="20"/>
                  <w:lang w:val="nl-NL"/>
                </w:rPr>
                <w:t xml:space="preserve"> binnen de organisatie die het besluit heeft vastgesteld</w:t>
              </w:r>
            </w:ins>
            <w:r w:rsidRPr="0032419B">
              <w:rPr>
                <w:rFonts w:ascii="Arial" w:eastAsia="Batang" w:hAnsi="Arial" w:cs="Arial"/>
                <w:sz w:val="20"/>
                <w:szCs w:val="20"/>
                <w:lang w:val="nl-NL"/>
              </w:rPr>
              <w:t>.</w:t>
            </w:r>
          </w:p>
        </w:tc>
      </w:tr>
      <w:tr w:rsidR="00080BC1" w14:paraId="46E3B0C7" w14:textId="77777777" w:rsidTr="004B6915">
        <w:trPr>
          <w:cantSplit/>
        </w:trPr>
        <w:tc>
          <w:tcPr>
            <w:tcW w:w="2808" w:type="dxa"/>
            <w:shd w:val="clear" w:color="auto" w:fill="auto"/>
          </w:tcPr>
          <w:p w14:paraId="737F9F11" w14:textId="77777777" w:rsidR="00080BC1" w:rsidRPr="00080BC1" w:rsidRDefault="00080BC1" w:rsidP="004B6915">
            <w:pPr>
              <w:snapToGrid w:val="0"/>
              <w:spacing w:after="120"/>
              <w:rPr>
                <w:rFonts w:ascii="Arial" w:eastAsia="Batang" w:hAnsi="Arial" w:cs="Arial"/>
                <w:b/>
                <w:sz w:val="20"/>
                <w:szCs w:val="20"/>
              </w:rPr>
            </w:pPr>
            <w:r w:rsidRPr="00080BC1">
              <w:rPr>
                <w:rFonts w:ascii="Arial" w:eastAsia="Batang" w:hAnsi="Arial" w:cs="Arial"/>
                <w:b/>
                <w:sz w:val="20"/>
                <w:szCs w:val="20"/>
              </w:rPr>
              <w:t>Herkomst definitie attribuutsoort</w:t>
            </w:r>
          </w:p>
        </w:tc>
        <w:tc>
          <w:tcPr>
            <w:tcW w:w="6120" w:type="dxa"/>
            <w:shd w:val="clear" w:color="auto" w:fill="auto"/>
          </w:tcPr>
          <w:p w14:paraId="02064DCF" w14:textId="77777777" w:rsidR="00080BC1" w:rsidRPr="00080BC1" w:rsidRDefault="00080BC1" w:rsidP="004B6915">
            <w:pPr>
              <w:snapToGrid w:val="0"/>
              <w:rPr>
                <w:rFonts w:ascii="Arial" w:eastAsia="Batang" w:hAnsi="Arial" w:cs="Arial"/>
                <w:sz w:val="20"/>
                <w:szCs w:val="20"/>
              </w:rPr>
            </w:pPr>
            <w:r w:rsidRPr="00080BC1">
              <w:rPr>
                <w:rFonts w:ascii="Arial" w:eastAsia="Batang" w:hAnsi="Arial" w:cs="Arial"/>
                <w:sz w:val="20"/>
                <w:szCs w:val="20"/>
              </w:rPr>
              <w:t>GFO Zaken 2004</w:t>
            </w:r>
          </w:p>
        </w:tc>
      </w:tr>
      <w:tr w:rsidR="00080BC1" w14:paraId="04E491D9" w14:textId="77777777" w:rsidTr="004B6915">
        <w:trPr>
          <w:cantSplit/>
        </w:trPr>
        <w:tc>
          <w:tcPr>
            <w:tcW w:w="2808" w:type="dxa"/>
            <w:shd w:val="clear" w:color="auto" w:fill="auto"/>
          </w:tcPr>
          <w:p w14:paraId="28018D13" w14:textId="77777777" w:rsidR="00080BC1" w:rsidRPr="00080BC1" w:rsidRDefault="00080BC1" w:rsidP="004B6915">
            <w:pPr>
              <w:snapToGrid w:val="0"/>
              <w:spacing w:after="120"/>
              <w:rPr>
                <w:rFonts w:ascii="Arial" w:eastAsia="Batang" w:hAnsi="Arial" w:cs="Arial"/>
                <w:b/>
                <w:sz w:val="20"/>
                <w:szCs w:val="20"/>
              </w:rPr>
            </w:pPr>
            <w:r w:rsidRPr="00080BC1">
              <w:rPr>
                <w:rFonts w:ascii="Arial" w:eastAsia="Batang" w:hAnsi="Arial" w:cs="Arial"/>
                <w:b/>
                <w:sz w:val="20"/>
                <w:szCs w:val="20"/>
              </w:rPr>
              <w:t>Datum opname attribuutsoort</w:t>
            </w:r>
          </w:p>
        </w:tc>
        <w:tc>
          <w:tcPr>
            <w:tcW w:w="6120" w:type="dxa"/>
            <w:shd w:val="clear" w:color="auto" w:fill="auto"/>
          </w:tcPr>
          <w:p w14:paraId="5E8DE705" w14:textId="77777777" w:rsidR="00080BC1" w:rsidRPr="00080BC1" w:rsidRDefault="00080BC1" w:rsidP="004B6915">
            <w:pPr>
              <w:snapToGrid w:val="0"/>
              <w:rPr>
                <w:rFonts w:ascii="Arial" w:eastAsia="Batang" w:hAnsi="Arial" w:cs="Arial"/>
                <w:sz w:val="20"/>
                <w:szCs w:val="20"/>
              </w:rPr>
            </w:pPr>
            <w:r w:rsidRPr="00080BC1">
              <w:rPr>
                <w:rFonts w:ascii="Arial" w:eastAsia="Batang" w:hAnsi="Arial" w:cs="Arial"/>
                <w:sz w:val="20"/>
                <w:szCs w:val="20"/>
              </w:rPr>
              <w:t>1 juni 2008</w:t>
            </w:r>
          </w:p>
        </w:tc>
      </w:tr>
      <w:tr w:rsidR="00080BC1" w:rsidRPr="005C14BE" w14:paraId="47D844CC" w14:textId="77777777" w:rsidTr="004B6915">
        <w:trPr>
          <w:cantSplit/>
        </w:trPr>
        <w:tc>
          <w:tcPr>
            <w:tcW w:w="2808" w:type="dxa"/>
            <w:shd w:val="clear" w:color="auto" w:fill="auto"/>
          </w:tcPr>
          <w:p w14:paraId="4FBBDBF1" w14:textId="77777777" w:rsidR="00080BC1" w:rsidRPr="00080BC1" w:rsidRDefault="00080BC1" w:rsidP="004B6915">
            <w:pPr>
              <w:snapToGrid w:val="0"/>
              <w:spacing w:after="120"/>
              <w:rPr>
                <w:rFonts w:ascii="Arial" w:eastAsia="Batang" w:hAnsi="Arial" w:cs="Arial"/>
                <w:b/>
                <w:sz w:val="20"/>
                <w:szCs w:val="20"/>
              </w:rPr>
            </w:pPr>
            <w:r w:rsidRPr="00080BC1">
              <w:rPr>
                <w:rFonts w:ascii="Arial" w:eastAsia="Batang" w:hAnsi="Arial" w:cs="Arial"/>
                <w:b/>
                <w:sz w:val="20"/>
                <w:szCs w:val="20"/>
              </w:rPr>
              <w:t>Toelichting attribuutsoort</w:t>
            </w:r>
          </w:p>
        </w:tc>
        <w:tc>
          <w:tcPr>
            <w:tcW w:w="6120" w:type="dxa"/>
            <w:shd w:val="clear" w:color="auto" w:fill="auto"/>
          </w:tcPr>
          <w:p w14:paraId="74F18989" w14:textId="26882398" w:rsidR="00080BC1" w:rsidRPr="00080BC1" w:rsidRDefault="00080BC1" w:rsidP="004B6915">
            <w:pPr>
              <w:snapToGrid w:val="0"/>
              <w:rPr>
                <w:rFonts w:ascii="Arial" w:eastAsia="Batang" w:hAnsi="Arial" w:cs="Arial"/>
                <w:sz w:val="20"/>
                <w:szCs w:val="20"/>
                <w:lang w:val="nl-NL"/>
              </w:rPr>
            </w:pPr>
            <w:r w:rsidRPr="00080BC1">
              <w:rPr>
                <w:rFonts w:ascii="Arial" w:eastAsia="Batang" w:hAnsi="Arial" w:cs="Arial"/>
                <w:sz w:val="20"/>
                <w:szCs w:val="20"/>
                <w:lang w:val="nl-NL"/>
              </w:rPr>
              <w:t>Het betreft de identificatie of ook wel nummer dat aan het besluit is toegekend door de organisatie die het besluit heeft genomen.</w:t>
            </w:r>
            <w:ins w:id="35" w:author="Arjan Kloosterboer" w:date="2017-03-10T22:55:00Z">
              <w:r w:rsidR="0032419B">
                <w:rPr>
                  <w:rFonts w:ascii="Arial" w:eastAsia="Batang" w:hAnsi="Arial" w:cs="Arial"/>
                  <w:sz w:val="20"/>
                  <w:szCs w:val="20"/>
                  <w:lang w:val="nl-NL"/>
                </w:rPr>
                <w:t xml:space="preserve"> </w:t>
              </w:r>
              <w:r w:rsidR="0032419B" w:rsidRPr="0032419B">
                <w:rPr>
                  <w:rFonts w:ascii="Arial" w:eastAsia="Batang" w:hAnsi="Arial" w:cs="Arial"/>
                  <w:sz w:val="20"/>
                  <w:szCs w:val="20"/>
                  <w:lang w:val="nl-NL"/>
                </w:rPr>
                <w:t>Dit identificeert een besluit uniek binnen de desbetreffende organisatie en kan worden gebruikt om snel te kunnen refereren aan een bepaald besluit in mondelinge en schriftelijke communicatie. Door combinatie met het RSIN van die organisatie, als waarde van de attribuutsoort ‘Verantwoordelijke organisatie’, wordt een unieke aanduiding van een besluit voor geheel Nederland verkregen.</w:t>
              </w:r>
            </w:ins>
          </w:p>
          <w:p w14:paraId="71363691" w14:textId="77777777" w:rsidR="00080BC1" w:rsidRPr="00080BC1" w:rsidRDefault="00080BC1" w:rsidP="004B6915">
            <w:pPr>
              <w:rPr>
                <w:rFonts w:ascii="Arial" w:eastAsia="Batang" w:hAnsi="Arial" w:cs="Arial"/>
                <w:sz w:val="20"/>
                <w:szCs w:val="20"/>
                <w:lang w:val="nl-NL"/>
              </w:rPr>
            </w:pPr>
            <w:r w:rsidRPr="00080BC1">
              <w:rPr>
                <w:rFonts w:ascii="Arial" w:eastAsia="Batang" w:hAnsi="Arial" w:cs="Arial"/>
                <w:sz w:val="20"/>
                <w:szCs w:val="20"/>
                <w:lang w:val="nl-NL"/>
              </w:rPr>
              <w:t>Het betreft de attribuutsoort Beschikkingidentificatie in het GFO Zaken 2004.</w:t>
            </w:r>
          </w:p>
        </w:tc>
      </w:tr>
      <w:tr w:rsidR="00080BC1" w:rsidRPr="005C14BE" w14:paraId="0B423EB4" w14:textId="77777777" w:rsidTr="004B6915">
        <w:trPr>
          <w:cantSplit/>
        </w:trPr>
        <w:tc>
          <w:tcPr>
            <w:tcW w:w="2808" w:type="dxa"/>
            <w:shd w:val="clear" w:color="auto" w:fill="auto"/>
          </w:tcPr>
          <w:p w14:paraId="4ED42425" w14:textId="77777777" w:rsidR="00080BC1" w:rsidRPr="00080BC1" w:rsidRDefault="00080BC1" w:rsidP="004B6915">
            <w:pPr>
              <w:snapToGrid w:val="0"/>
              <w:spacing w:after="120"/>
              <w:rPr>
                <w:rFonts w:ascii="Arial" w:eastAsia="Batang" w:hAnsi="Arial" w:cs="Arial"/>
                <w:b/>
                <w:sz w:val="20"/>
                <w:szCs w:val="20"/>
              </w:rPr>
            </w:pPr>
            <w:r w:rsidRPr="00080BC1">
              <w:rPr>
                <w:rFonts w:ascii="Arial" w:eastAsia="Batang" w:hAnsi="Arial" w:cs="Arial"/>
                <w:b/>
                <w:sz w:val="20"/>
                <w:szCs w:val="20"/>
              </w:rPr>
              <w:t>Domein attribuutsoort</w:t>
            </w:r>
          </w:p>
        </w:tc>
        <w:tc>
          <w:tcPr>
            <w:tcW w:w="6120" w:type="dxa"/>
            <w:shd w:val="clear" w:color="auto" w:fill="auto"/>
          </w:tcPr>
          <w:p w14:paraId="3B7B77B5" w14:textId="77777777" w:rsidR="00080BC1" w:rsidRPr="00080BC1" w:rsidRDefault="00080BC1" w:rsidP="004B6915">
            <w:pPr>
              <w:tabs>
                <w:tab w:val="left" w:pos="1872"/>
              </w:tabs>
              <w:snapToGrid w:val="0"/>
              <w:rPr>
                <w:rFonts w:ascii="Arial" w:eastAsia="Batang" w:hAnsi="Arial" w:cs="Arial"/>
                <w:sz w:val="20"/>
                <w:szCs w:val="20"/>
                <w:lang w:val="nl-NL"/>
              </w:rPr>
            </w:pPr>
            <w:r w:rsidRPr="00080BC1">
              <w:rPr>
                <w:rFonts w:ascii="Arial" w:eastAsia="Batang" w:hAnsi="Arial" w:cs="Arial"/>
                <w:sz w:val="20"/>
                <w:szCs w:val="20"/>
                <w:lang w:val="nl-NL"/>
              </w:rPr>
              <w:t>Formaat:</w:t>
            </w:r>
            <w:r w:rsidRPr="00080BC1">
              <w:rPr>
                <w:rFonts w:ascii="Arial" w:eastAsia="Batang" w:hAnsi="Arial" w:cs="Arial"/>
                <w:sz w:val="20"/>
                <w:szCs w:val="20"/>
                <w:lang w:val="nl-NL"/>
              </w:rPr>
              <w:tab/>
              <w:t>AN50</w:t>
            </w:r>
          </w:p>
          <w:p w14:paraId="0AAC338C" w14:textId="4BDD6F9D" w:rsidR="00080BC1" w:rsidRPr="00080BC1" w:rsidRDefault="00080BC1" w:rsidP="004B6915">
            <w:pPr>
              <w:tabs>
                <w:tab w:val="left" w:pos="1872"/>
              </w:tabs>
              <w:ind w:left="1887" w:right="-3" w:hanging="1875"/>
              <w:rPr>
                <w:rFonts w:ascii="Arial" w:eastAsia="Batang" w:hAnsi="Arial" w:cs="Arial"/>
                <w:sz w:val="20"/>
                <w:szCs w:val="20"/>
                <w:lang w:val="nl-NL"/>
              </w:rPr>
            </w:pPr>
            <w:r w:rsidRPr="00080BC1">
              <w:rPr>
                <w:rFonts w:ascii="Arial" w:eastAsia="Batang" w:hAnsi="Arial" w:cs="Arial"/>
                <w:sz w:val="20"/>
                <w:szCs w:val="20"/>
                <w:lang w:val="nl-NL"/>
              </w:rPr>
              <w:t xml:space="preserve">Waardenverzameling: </w:t>
            </w:r>
            <w:r w:rsidRPr="00080BC1">
              <w:rPr>
                <w:rFonts w:ascii="Arial" w:eastAsia="Batang" w:hAnsi="Arial" w:cs="Arial"/>
                <w:sz w:val="20"/>
                <w:szCs w:val="20"/>
                <w:lang w:val="nl-NL"/>
              </w:rPr>
              <w:tab/>
            </w:r>
            <w:del w:id="36" w:author="Arjan Kloosterboer" w:date="2017-03-10T22:57:00Z">
              <w:r w:rsidRPr="00080BC1" w:rsidDel="0032419B">
                <w:rPr>
                  <w:rFonts w:ascii="Arial" w:eastAsia="Batang" w:hAnsi="Arial" w:cs="Arial"/>
                  <w:sz w:val="20"/>
                  <w:szCs w:val="20"/>
                  <w:lang w:val="nl-NL"/>
                </w:rPr>
                <w:delText>1e 4 posities: gemeentecode van de gemeente die verantwoordelijk is voor de genomen besluit;;</w:delText>
              </w:r>
              <w:r w:rsidRPr="00080BC1" w:rsidDel="0032419B">
                <w:rPr>
                  <w:rFonts w:ascii="Arial" w:eastAsia="Batang" w:hAnsi="Arial" w:cs="Arial"/>
                  <w:sz w:val="20"/>
                  <w:szCs w:val="20"/>
                  <w:lang w:val="nl-NL"/>
                </w:rPr>
                <w:br/>
                <w:delText xml:space="preserve">pos. 5 </w:delText>
              </w:r>
              <w:r w:rsidRPr="00080BC1" w:rsidDel="0032419B">
                <w:rPr>
                  <w:rFonts w:ascii="Arial" w:eastAsia="Batang" w:hAnsi="Arial" w:cs="Arial"/>
                  <w:color w:val="610E6A"/>
                  <w:sz w:val="20"/>
                  <w:szCs w:val="20"/>
                  <w:lang w:val="nl-NL" w:eastAsia="ar-SA"/>
                </w:rPr>
                <w:delText>–</w:delText>
              </w:r>
              <w:r w:rsidRPr="00080BC1" w:rsidDel="0032419B">
                <w:rPr>
                  <w:rFonts w:ascii="Arial" w:eastAsia="Batang" w:hAnsi="Arial" w:cs="Arial"/>
                  <w:sz w:val="20"/>
                  <w:szCs w:val="20"/>
                  <w:lang w:val="nl-NL"/>
                </w:rPr>
                <w:delText xml:space="preserve"> 50: </w:delText>
              </w:r>
            </w:del>
            <w:r w:rsidRPr="00080BC1">
              <w:rPr>
                <w:rFonts w:ascii="Arial" w:eastAsia="Batang" w:hAnsi="Arial" w:cs="Arial"/>
                <w:sz w:val="20"/>
                <w:szCs w:val="20"/>
                <w:lang w:val="nl-NL"/>
              </w:rPr>
              <w:t>alle alfanumerieke tekens m.u.v. diacrieten</w:t>
            </w:r>
          </w:p>
        </w:tc>
      </w:tr>
      <w:tr w:rsidR="00080BC1" w14:paraId="62489FA0" w14:textId="77777777" w:rsidTr="004B6915">
        <w:trPr>
          <w:cantSplit/>
        </w:trPr>
        <w:tc>
          <w:tcPr>
            <w:tcW w:w="2808" w:type="dxa"/>
            <w:shd w:val="clear" w:color="auto" w:fill="auto"/>
          </w:tcPr>
          <w:p w14:paraId="076C45C1" w14:textId="77777777" w:rsidR="00080BC1" w:rsidRPr="00080BC1" w:rsidRDefault="00080BC1" w:rsidP="004B6915">
            <w:pPr>
              <w:snapToGrid w:val="0"/>
              <w:spacing w:after="120"/>
              <w:rPr>
                <w:rFonts w:ascii="Arial" w:eastAsia="Batang" w:hAnsi="Arial" w:cs="Arial"/>
                <w:b/>
                <w:sz w:val="20"/>
                <w:szCs w:val="20"/>
              </w:rPr>
            </w:pPr>
            <w:r w:rsidRPr="00080BC1">
              <w:rPr>
                <w:rFonts w:ascii="Arial" w:eastAsia="Batang" w:hAnsi="Arial" w:cs="Arial"/>
                <w:b/>
                <w:sz w:val="20"/>
                <w:szCs w:val="20"/>
              </w:rPr>
              <w:t>Indicatie materiële historie</w:t>
            </w:r>
          </w:p>
        </w:tc>
        <w:tc>
          <w:tcPr>
            <w:tcW w:w="6120" w:type="dxa"/>
            <w:shd w:val="clear" w:color="auto" w:fill="auto"/>
          </w:tcPr>
          <w:p w14:paraId="5FBC9FBB" w14:textId="77777777" w:rsidR="00080BC1" w:rsidRPr="00080BC1" w:rsidRDefault="00080BC1" w:rsidP="004B6915">
            <w:pPr>
              <w:snapToGrid w:val="0"/>
              <w:rPr>
                <w:rFonts w:ascii="Arial" w:eastAsia="Batang" w:hAnsi="Arial" w:cs="Arial"/>
                <w:sz w:val="20"/>
                <w:szCs w:val="20"/>
              </w:rPr>
            </w:pPr>
            <w:r w:rsidRPr="00080BC1">
              <w:rPr>
                <w:rFonts w:ascii="Arial" w:eastAsia="Batang" w:hAnsi="Arial" w:cs="Arial"/>
                <w:sz w:val="20"/>
                <w:szCs w:val="20"/>
              </w:rPr>
              <w:t>Nee</w:t>
            </w:r>
          </w:p>
        </w:tc>
      </w:tr>
      <w:tr w:rsidR="00080BC1" w14:paraId="676FF0F3" w14:textId="77777777" w:rsidTr="004B6915">
        <w:trPr>
          <w:cantSplit/>
        </w:trPr>
        <w:tc>
          <w:tcPr>
            <w:tcW w:w="2808" w:type="dxa"/>
            <w:shd w:val="clear" w:color="auto" w:fill="auto"/>
          </w:tcPr>
          <w:p w14:paraId="17209D09" w14:textId="77777777" w:rsidR="00080BC1" w:rsidRPr="00080BC1" w:rsidRDefault="00080BC1" w:rsidP="004B6915">
            <w:pPr>
              <w:snapToGrid w:val="0"/>
              <w:spacing w:after="120"/>
              <w:rPr>
                <w:rFonts w:ascii="Arial" w:eastAsia="Batang" w:hAnsi="Arial" w:cs="Arial"/>
                <w:b/>
                <w:sz w:val="20"/>
                <w:szCs w:val="20"/>
              </w:rPr>
            </w:pPr>
            <w:r w:rsidRPr="00080BC1">
              <w:rPr>
                <w:rFonts w:ascii="Arial" w:eastAsia="Batang" w:hAnsi="Arial" w:cs="Arial"/>
                <w:b/>
                <w:sz w:val="20"/>
                <w:szCs w:val="20"/>
              </w:rPr>
              <w:lastRenderedPageBreak/>
              <w:t>Indicatie formele historie</w:t>
            </w:r>
          </w:p>
        </w:tc>
        <w:tc>
          <w:tcPr>
            <w:tcW w:w="6120" w:type="dxa"/>
            <w:shd w:val="clear" w:color="auto" w:fill="auto"/>
          </w:tcPr>
          <w:p w14:paraId="593528ED" w14:textId="77777777" w:rsidR="00080BC1" w:rsidRPr="00080BC1" w:rsidRDefault="00080BC1" w:rsidP="004B6915">
            <w:pPr>
              <w:snapToGrid w:val="0"/>
              <w:rPr>
                <w:rFonts w:ascii="Arial" w:eastAsia="Batang" w:hAnsi="Arial" w:cs="Arial"/>
                <w:sz w:val="20"/>
                <w:szCs w:val="20"/>
              </w:rPr>
            </w:pPr>
            <w:r w:rsidRPr="00080BC1">
              <w:rPr>
                <w:rFonts w:ascii="Arial" w:eastAsia="Batang" w:hAnsi="Arial" w:cs="Arial"/>
                <w:sz w:val="20"/>
                <w:szCs w:val="20"/>
              </w:rPr>
              <w:t>Nee</w:t>
            </w:r>
          </w:p>
        </w:tc>
      </w:tr>
      <w:tr w:rsidR="00080BC1" w14:paraId="70A24717" w14:textId="77777777" w:rsidTr="004B6915">
        <w:trPr>
          <w:cantSplit/>
        </w:trPr>
        <w:tc>
          <w:tcPr>
            <w:tcW w:w="2808" w:type="dxa"/>
            <w:shd w:val="clear" w:color="auto" w:fill="auto"/>
          </w:tcPr>
          <w:p w14:paraId="4C7B86D9" w14:textId="77777777" w:rsidR="00080BC1" w:rsidRPr="00080BC1" w:rsidRDefault="00080BC1" w:rsidP="004B6915">
            <w:pPr>
              <w:snapToGrid w:val="0"/>
              <w:spacing w:after="120"/>
              <w:rPr>
                <w:rFonts w:ascii="Arial" w:eastAsia="Batang" w:hAnsi="Arial" w:cs="Arial"/>
                <w:b/>
                <w:sz w:val="20"/>
                <w:szCs w:val="20"/>
              </w:rPr>
            </w:pPr>
            <w:r w:rsidRPr="00080BC1">
              <w:rPr>
                <w:rFonts w:ascii="Arial" w:eastAsia="Batang" w:hAnsi="Arial" w:cs="Arial"/>
                <w:b/>
                <w:sz w:val="20"/>
                <w:szCs w:val="20"/>
              </w:rPr>
              <w:t>Aanduiding gebeurtenis</w:t>
            </w:r>
          </w:p>
        </w:tc>
        <w:tc>
          <w:tcPr>
            <w:tcW w:w="6120" w:type="dxa"/>
            <w:shd w:val="clear" w:color="auto" w:fill="auto"/>
          </w:tcPr>
          <w:p w14:paraId="39F1143D" w14:textId="77777777" w:rsidR="00080BC1" w:rsidRPr="00080BC1" w:rsidRDefault="00080BC1" w:rsidP="004B6915">
            <w:pPr>
              <w:snapToGrid w:val="0"/>
              <w:rPr>
                <w:rFonts w:ascii="Arial" w:eastAsia="Batang" w:hAnsi="Arial" w:cs="Arial"/>
                <w:sz w:val="20"/>
                <w:szCs w:val="20"/>
              </w:rPr>
            </w:pPr>
            <w:r w:rsidRPr="00080BC1">
              <w:rPr>
                <w:rFonts w:ascii="Arial" w:eastAsia="Batang" w:hAnsi="Arial" w:cs="Arial"/>
                <w:sz w:val="20"/>
                <w:szCs w:val="20"/>
              </w:rPr>
              <w:t>Nee</w:t>
            </w:r>
          </w:p>
        </w:tc>
      </w:tr>
      <w:tr w:rsidR="00080BC1" w14:paraId="13339322" w14:textId="77777777" w:rsidTr="004B6915">
        <w:trPr>
          <w:cantSplit/>
        </w:trPr>
        <w:tc>
          <w:tcPr>
            <w:tcW w:w="2808" w:type="dxa"/>
            <w:shd w:val="clear" w:color="auto" w:fill="auto"/>
          </w:tcPr>
          <w:p w14:paraId="1C8E42E1" w14:textId="77777777" w:rsidR="00080BC1" w:rsidRPr="00080BC1" w:rsidRDefault="00080BC1" w:rsidP="004B6915">
            <w:pPr>
              <w:snapToGrid w:val="0"/>
              <w:spacing w:after="120"/>
              <w:rPr>
                <w:rFonts w:ascii="Arial" w:eastAsia="Batang" w:hAnsi="Arial" w:cs="Arial"/>
                <w:b/>
                <w:sz w:val="20"/>
                <w:szCs w:val="20"/>
              </w:rPr>
            </w:pPr>
            <w:r w:rsidRPr="00080BC1">
              <w:rPr>
                <w:rFonts w:ascii="Arial" w:eastAsia="Batang" w:hAnsi="Arial" w:cs="Arial"/>
                <w:b/>
                <w:sz w:val="20"/>
                <w:szCs w:val="20"/>
              </w:rPr>
              <w:t>Aanduiding brondocument</w:t>
            </w:r>
          </w:p>
        </w:tc>
        <w:tc>
          <w:tcPr>
            <w:tcW w:w="6120" w:type="dxa"/>
            <w:shd w:val="clear" w:color="auto" w:fill="auto"/>
          </w:tcPr>
          <w:p w14:paraId="18A87F97" w14:textId="77777777" w:rsidR="00080BC1" w:rsidRPr="00080BC1" w:rsidRDefault="00080BC1" w:rsidP="004B6915">
            <w:pPr>
              <w:snapToGrid w:val="0"/>
              <w:rPr>
                <w:rFonts w:ascii="Arial" w:eastAsia="Batang" w:hAnsi="Arial" w:cs="Arial"/>
                <w:sz w:val="20"/>
                <w:szCs w:val="20"/>
              </w:rPr>
            </w:pPr>
            <w:r w:rsidRPr="00080BC1">
              <w:rPr>
                <w:rFonts w:ascii="Arial" w:eastAsia="Batang" w:hAnsi="Arial" w:cs="Arial"/>
                <w:sz w:val="20"/>
                <w:szCs w:val="20"/>
              </w:rPr>
              <w:t>Nee</w:t>
            </w:r>
          </w:p>
        </w:tc>
      </w:tr>
      <w:tr w:rsidR="00080BC1" w14:paraId="0A10337E" w14:textId="77777777" w:rsidTr="004B6915">
        <w:trPr>
          <w:cantSplit/>
        </w:trPr>
        <w:tc>
          <w:tcPr>
            <w:tcW w:w="2808" w:type="dxa"/>
            <w:shd w:val="clear" w:color="auto" w:fill="auto"/>
          </w:tcPr>
          <w:p w14:paraId="3CA03992" w14:textId="77777777" w:rsidR="00080BC1" w:rsidRPr="00080BC1" w:rsidRDefault="00080BC1" w:rsidP="004B6915">
            <w:pPr>
              <w:snapToGrid w:val="0"/>
              <w:spacing w:after="120"/>
              <w:rPr>
                <w:rFonts w:ascii="Arial" w:eastAsia="Batang" w:hAnsi="Arial" w:cs="Arial"/>
                <w:b/>
                <w:sz w:val="20"/>
                <w:szCs w:val="20"/>
              </w:rPr>
            </w:pPr>
            <w:r w:rsidRPr="00080BC1">
              <w:rPr>
                <w:rFonts w:ascii="Arial" w:eastAsia="Batang" w:hAnsi="Arial" w:cs="Arial"/>
                <w:b/>
                <w:sz w:val="20"/>
                <w:szCs w:val="20"/>
              </w:rPr>
              <w:t>Indicatie in onderzoek</w:t>
            </w:r>
          </w:p>
        </w:tc>
        <w:tc>
          <w:tcPr>
            <w:tcW w:w="6120" w:type="dxa"/>
            <w:shd w:val="clear" w:color="auto" w:fill="auto"/>
          </w:tcPr>
          <w:p w14:paraId="69CD750C" w14:textId="77777777" w:rsidR="00080BC1" w:rsidRPr="00080BC1" w:rsidRDefault="00080BC1" w:rsidP="004B6915">
            <w:pPr>
              <w:snapToGrid w:val="0"/>
              <w:rPr>
                <w:rFonts w:ascii="Arial" w:eastAsia="Batang" w:hAnsi="Arial" w:cs="Arial"/>
                <w:sz w:val="20"/>
                <w:szCs w:val="20"/>
              </w:rPr>
            </w:pPr>
            <w:r w:rsidRPr="00080BC1">
              <w:rPr>
                <w:rFonts w:ascii="Arial" w:eastAsia="Batang" w:hAnsi="Arial" w:cs="Arial"/>
                <w:sz w:val="20"/>
                <w:szCs w:val="20"/>
              </w:rPr>
              <w:t>Nee</w:t>
            </w:r>
          </w:p>
        </w:tc>
      </w:tr>
      <w:tr w:rsidR="00080BC1" w14:paraId="770A38D9" w14:textId="77777777" w:rsidTr="004B6915">
        <w:trPr>
          <w:cantSplit/>
        </w:trPr>
        <w:tc>
          <w:tcPr>
            <w:tcW w:w="2808" w:type="dxa"/>
            <w:shd w:val="clear" w:color="auto" w:fill="auto"/>
          </w:tcPr>
          <w:p w14:paraId="2A940BFE" w14:textId="77777777" w:rsidR="00080BC1" w:rsidRPr="00080BC1" w:rsidRDefault="00080BC1" w:rsidP="004B6915">
            <w:pPr>
              <w:snapToGrid w:val="0"/>
              <w:spacing w:after="120"/>
              <w:rPr>
                <w:rFonts w:ascii="Arial" w:eastAsia="Batang" w:hAnsi="Arial" w:cs="Arial"/>
                <w:b/>
                <w:sz w:val="20"/>
                <w:szCs w:val="20"/>
              </w:rPr>
            </w:pPr>
            <w:r w:rsidRPr="00080BC1">
              <w:rPr>
                <w:rFonts w:ascii="Arial" w:eastAsia="Batang" w:hAnsi="Arial" w:cs="Arial"/>
                <w:b/>
                <w:sz w:val="20"/>
                <w:szCs w:val="20"/>
              </w:rPr>
              <w:t>Aanduiding strijdigheid/nietigheid</w:t>
            </w:r>
          </w:p>
        </w:tc>
        <w:tc>
          <w:tcPr>
            <w:tcW w:w="6120" w:type="dxa"/>
            <w:shd w:val="clear" w:color="auto" w:fill="auto"/>
          </w:tcPr>
          <w:p w14:paraId="0C9CD0FD" w14:textId="77777777" w:rsidR="00080BC1" w:rsidRPr="00080BC1" w:rsidRDefault="00080BC1" w:rsidP="004B6915">
            <w:pPr>
              <w:snapToGrid w:val="0"/>
              <w:rPr>
                <w:rFonts w:ascii="Arial" w:eastAsia="Batang" w:hAnsi="Arial" w:cs="Arial"/>
                <w:sz w:val="20"/>
                <w:szCs w:val="20"/>
              </w:rPr>
            </w:pPr>
            <w:r w:rsidRPr="00080BC1">
              <w:rPr>
                <w:rFonts w:ascii="Arial" w:eastAsia="Batang" w:hAnsi="Arial" w:cs="Arial"/>
                <w:sz w:val="20"/>
                <w:szCs w:val="20"/>
              </w:rPr>
              <w:t>Nee</w:t>
            </w:r>
          </w:p>
        </w:tc>
      </w:tr>
      <w:tr w:rsidR="00080BC1" w14:paraId="220D456E" w14:textId="77777777" w:rsidTr="004B6915">
        <w:trPr>
          <w:cantSplit/>
        </w:trPr>
        <w:tc>
          <w:tcPr>
            <w:tcW w:w="2808" w:type="dxa"/>
            <w:shd w:val="clear" w:color="auto" w:fill="auto"/>
          </w:tcPr>
          <w:p w14:paraId="5E33CCD9" w14:textId="77777777" w:rsidR="00080BC1" w:rsidRPr="00080BC1" w:rsidRDefault="00080BC1" w:rsidP="004B6915">
            <w:pPr>
              <w:snapToGrid w:val="0"/>
              <w:spacing w:after="120"/>
              <w:rPr>
                <w:rFonts w:ascii="Arial" w:eastAsia="Batang" w:hAnsi="Arial" w:cs="Arial"/>
                <w:b/>
                <w:sz w:val="20"/>
                <w:szCs w:val="20"/>
              </w:rPr>
            </w:pPr>
            <w:r w:rsidRPr="00080BC1">
              <w:rPr>
                <w:rFonts w:ascii="Arial" w:eastAsia="Batang" w:hAnsi="Arial" w:cs="Arial"/>
                <w:b/>
                <w:sz w:val="20"/>
                <w:szCs w:val="20"/>
              </w:rPr>
              <w:t>Indicatie kardinaliteit</w:t>
            </w:r>
          </w:p>
        </w:tc>
        <w:tc>
          <w:tcPr>
            <w:tcW w:w="6120" w:type="dxa"/>
            <w:shd w:val="clear" w:color="auto" w:fill="auto"/>
          </w:tcPr>
          <w:p w14:paraId="04468FF4" w14:textId="77777777" w:rsidR="00080BC1" w:rsidRPr="00080BC1" w:rsidRDefault="00080BC1" w:rsidP="004B6915">
            <w:pPr>
              <w:snapToGrid w:val="0"/>
              <w:rPr>
                <w:rFonts w:ascii="Arial" w:eastAsia="Batang" w:hAnsi="Arial" w:cs="Arial"/>
                <w:sz w:val="20"/>
                <w:szCs w:val="20"/>
              </w:rPr>
            </w:pPr>
            <w:r w:rsidRPr="00080BC1">
              <w:rPr>
                <w:rFonts w:ascii="Arial" w:eastAsia="Batang" w:hAnsi="Arial" w:cs="Arial"/>
                <w:sz w:val="20"/>
                <w:szCs w:val="20"/>
              </w:rPr>
              <w:t>1-1</w:t>
            </w:r>
          </w:p>
        </w:tc>
      </w:tr>
      <w:tr w:rsidR="00080BC1" w14:paraId="1F2895EB" w14:textId="77777777" w:rsidTr="004B6915">
        <w:trPr>
          <w:cantSplit/>
        </w:trPr>
        <w:tc>
          <w:tcPr>
            <w:tcW w:w="2808" w:type="dxa"/>
            <w:shd w:val="clear" w:color="auto" w:fill="auto"/>
          </w:tcPr>
          <w:p w14:paraId="722D52DE" w14:textId="77777777" w:rsidR="00080BC1" w:rsidRPr="00080BC1" w:rsidRDefault="00080BC1" w:rsidP="004B6915">
            <w:pPr>
              <w:snapToGrid w:val="0"/>
              <w:spacing w:after="120"/>
              <w:rPr>
                <w:rFonts w:ascii="Arial" w:eastAsia="Batang" w:hAnsi="Arial" w:cs="Arial"/>
                <w:b/>
                <w:sz w:val="20"/>
                <w:szCs w:val="20"/>
              </w:rPr>
            </w:pPr>
            <w:r w:rsidRPr="00080BC1">
              <w:rPr>
                <w:rFonts w:ascii="Arial" w:eastAsia="Batang" w:hAnsi="Arial" w:cs="Arial"/>
                <w:b/>
                <w:sz w:val="20"/>
                <w:szCs w:val="20"/>
              </w:rPr>
              <w:t>Indicatie authentiek</w:t>
            </w:r>
          </w:p>
        </w:tc>
        <w:tc>
          <w:tcPr>
            <w:tcW w:w="6120" w:type="dxa"/>
            <w:shd w:val="clear" w:color="auto" w:fill="auto"/>
          </w:tcPr>
          <w:p w14:paraId="4FD0FA8B" w14:textId="07D33191" w:rsidR="00080BC1" w:rsidRPr="00080BC1" w:rsidRDefault="00080BC1" w:rsidP="004B6915">
            <w:pPr>
              <w:snapToGrid w:val="0"/>
              <w:rPr>
                <w:rFonts w:ascii="Arial" w:eastAsia="Batang" w:hAnsi="Arial" w:cs="Arial"/>
                <w:sz w:val="20"/>
                <w:szCs w:val="20"/>
              </w:rPr>
            </w:pPr>
            <w:r w:rsidRPr="00080BC1">
              <w:rPr>
                <w:rFonts w:ascii="Arial" w:eastAsia="Batang" w:hAnsi="Arial" w:cs="Arial"/>
                <w:sz w:val="20"/>
                <w:szCs w:val="20"/>
              </w:rPr>
              <w:t xml:space="preserve">Gemeentelijk </w:t>
            </w:r>
            <w:del w:id="37" w:author="Arjan Kloosterboer" w:date="2017-03-10T22:58:00Z">
              <w:r w:rsidRPr="00080BC1" w:rsidDel="0032419B">
                <w:rPr>
                  <w:rFonts w:ascii="Arial" w:eastAsia="Batang" w:hAnsi="Arial" w:cs="Arial"/>
                  <w:sz w:val="20"/>
                  <w:szCs w:val="20"/>
                </w:rPr>
                <w:delText>basis</w:delText>
              </w:r>
            </w:del>
            <w:ins w:id="38" w:author="Arjan Kloosterboer" w:date="2017-03-10T22:58:00Z">
              <w:r w:rsidR="0032419B">
                <w:rPr>
                  <w:rFonts w:ascii="Arial" w:eastAsia="Batang" w:hAnsi="Arial" w:cs="Arial"/>
                  <w:sz w:val="20"/>
                  <w:szCs w:val="20"/>
                </w:rPr>
                <w:t>kern</w:t>
              </w:r>
            </w:ins>
            <w:r w:rsidRPr="00080BC1">
              <w:rPr>
                <w:rFonts w:ascii="Arial" w:eastAsia="Batang" w:hAnsi="Arial" w:cs="Arial"/>
                <w:sz w:val="20"/>
                <w:szCs w:val="20"/>
              </w:rPr>
              <w:t>gegeven</w:t>
            </w:r>
          </w:p>
        </w:tc>
      </w:tr>
      <w:tr w:rsidR="00080BC1" w14:paraId="1AF727C1" w14:textId="77777777" w:rsidTr="004B6915">
        <w:trPr>
          <w:cantSplit/>
        </w:trPr>
        <w:tc>
          <w:tcPr>
            <w:tcW w:w="2808" w:type="dxa"/>
            <w:shd w:val="clear" w:color="auto" w:fill="auto"/>
          </w:tcPr>
          <w:p w14:paraId="730C0FAA" w14:textId="77777777" w:rsidR="00080BC1" w:rsidRPr="00080BC1" w:rsidRDefault="00080BC1" w:rsidP="004B6915">
            <w:pPr>
              <w:snapToGrid w:val="0"/>
              <w:spacing w:after="120"/>
              <w:rPr>
                <w:rFonts w:ascii="Arial" w:eastAsia="Batang" w:hAnsi="Arial" w:cs="Arial"/>
                <w:b/>
                <w:sz w:val="20"/>
                <w:szCs w:val="20"/>
              </w:rPr>
            </w:pPr>
            <w:r w:rsidRPr="00080BC1">
              <w:rPr>
                <w:rFonts w:ascii="Arial" w:eastAsia="Batang" w:hAnsi="Arial" w:cs="Arial"/>
                <w:b/>
                <w:sz w:val="20"/>
                <w:szCs w:val="20"/>
              </w:rPr>
              <w:t>Regels attribuutsoort</w:t>
            </w:r>
          </w:p>
        </w:tc>
        <w:tc>
          <w:tcPr>
            <w:tcW w:w="6120" w:type="dxa"/>
            <w:shd w:val="clear" w:color="auto" w:fill="auto"/>
          </w:tcPr>
          <w:p w14:paraId="30C1EEE9" w14:textId="77777777" w:rsidR="00080BC1" w:rsidRPr="00080BC1" w:rsidRDefault="00080BC1" w:rsidP="004B6915">
            <w:pPr>
              <w:snapToGrid w:val="0"/>
              <w:rPr>
                <w:rFonts w:ascii="Arial" w:eastAsia="Batang" w:hAnsi="Arial" w:cs="Arial"/>
                <w:sz w:val="20"/>
                <w:szCs w:val="20"/>
              </w:rPr>
            </w:pPr>
            <w:r w:rsidRPr="00080BC1">
              <w:rPr>
                <w:rFonts w:ascii="Arial" w:eastAsia="Batang" w:hAnsi="Arial" w:cs="Arial"/>
                <w:sz w:val="20"/>
                <w:szCs w:val="20"/>
              </w:rPr>
              <w:t>-</w:t>
            </w:r>
          </w:p>
        </w:tc>
      </w:tr>
    </w:tbl>
    <w:p w14:paraId="1ABE27FD" w14:textId="25F3B968" w:rsidR="009D0890" w:rsidRDefault="009D0890" w:rsidP="0044638F">
      <w:pPr>
        <w:rPr>
          <w:lang w:val="nl-NL"/>
        </w:rPr>
      </w:pPr>
    </w:p>
    <w:p w14:paraId="23EA8CB4" w14:textId="77777777" w:rsidR="00E21260" w:rsidRPr="00B92D60" w:rsidRDefault="00E21260" w:rsidP="00E21260">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ins w:id="39" w:author="Arjan" w:date="2014-01-20T09:16:00Z">
        <w:r w:rsidRPr="00CF1953">
          <w:rPr>
            <w:rFonts w:ascii="Arial" w:eastAsia="Times New Roman" w:hAnsi="Arial" w:cs="Arial"/>
            <w:b/>
            <w:bCs/>
            <w:color w:val="004080"/>
            <w:sz w:val="24"/>
            <w:szCs w:val="24"/>
          </w:rPr>
          <w:t>«</w:t>
        </w:r>
        <w:r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40" w:author="Arjan" w:date="2014-01-20T09:17:00Z">
        <w:r w:rsidRPr="00B92D60">
          <w:rPr>
            <w:rFonts w:ascii="Arial" w:eastAsia="Times New Roman" w:hAnsi="Arial" w:cs="Arial"/>
            <w:b/>
            <w:color w:val="004080"/>
            <w:sz w:val="24"/>
            <w:szCs w:val="24"/>
            <w:lang w:eastAsia="nl-NL"/>
          </w:rPr>
          <w:t>Verantwoordelijke organisatie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E21260" w:rsidRPr="00717312" w14:paraId="65B3D205" w14:textId="77777777" w:rsidTr="004B6915">
        <w:trPr>
          <w:trHeight w:val="230"/>
        </w:trPr>
        <w:tc>
          <w:tcPr>
            <w:tcW w:w="3780" w:type="dxa"/>
            <w:tcBorders>
              <w:top w:val="single" w:sz="4" w:space="0" w:color="auto"/>
              <w:left w:val="nil"/>
              <w:bottom w:val="nil"/>
              <w:right w:val="nil"/>
            </w:tcBorders>
          </w:tcPr>
          <w:p w14:paraId="7824935A"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41" w:author="Arjan" w:date="2013-02-04T14:25:00Z">
              <w:r w:rsidRPr="00717312">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2E35EC37" w14:textId="77777777" w:rsidR="00E21260" w:rsidRPr="00717312" w:rsidRDefault="00E21260" w:rsidP="004B6915">
            <w:pPr>
              <w:autoSpaceDE w:val="0"/>
              <w:autoSpaceDN w:val="0"/>
              <w:adjustRightInd w:val="0"/>
              <w:spacing w:after="0" w:line="240" w:lineRule="auto"/>
              <w:rPr>
                <w:ins w:id="42" w:author="Arjan" w:date="2014-09-02T18:05:00Z"/>
                <w:rFonts w:ascii="Arial" w:hAnsi="Arial" w:cs="Arial"/>
                <w:sz w:val="20"/>
                <w:szCs w:val="20"/>
                <w:lang w:val="en-AU"/>
              </w:rPr>
            </w:pPr>
            <w:ins w:id="43" w:author="Arjan" w:date="2014-09-02T18:05:00Z">
              <w:r w:rsidRPr="00717312">
                <w:rPr>
                  <w:rFonts w:ascii="Arial" w:hAnsi="Arial" w:cs="Arial"/>
                  <w:sz w:val="20"/>
                  <w:szCs w:val="20"/>
                  <w:lang w:val="en-AU"/>
                </w:rPr>
                <w:fldChar w:fldCharType="begin" w:fldLock="1"/>
              </w:r>
              <w:r w:rsidRPr="00717312">
                <w:rPr>
                  <w:rFonts w:ascii="Arial" w:hAnsi="Arial" w:cs="Arial"/>
                  <w:sz w:val="20"/>
                  <w:szCs w:val="20"/>
                  <w:lang w:val="en-AU"/>
                </w:rPr>
                <w:instrText xml:space="preserve">MERGEFIELD </w:instrText>
              </w:r>
              <w:r w:rsidRPr="00717312">
                <w:rPr>
                  <w:rFonts w:ascii="Arial" w:eastAsia="Times New Roman" w:hAnsi="Arial" w:cs="Arial"/>
                  <w:color w:val="000000"/>
                  <w:sz w:val="20"/>
                  <w:szCs w:val="20"/>
                </w:rPr>
                <w:instrText>Att.Name</w:instrText>
              </w:r>
              <w:r w:rsidRPr="00717312">
                <w:rPr>
                  <w:rFonts w:ascii="Arial" w:hAnsi="Arial" w:cs="Arial"/>
                  <w:sz w:val="20"/>
                  <w:szCs w:val="20"/>
                  <w:lang w:val="en-AU"/>
                </w:rPr>
                <w:fldChar w:fldCharType="separate"/>
              </w:r>
              <w:r w:rsidRPr="00717312">
                <w:rPr>
                  <w:rFonts w:ascii="Arial" w:eastAsia="Times New Roman" w:hAnsi="Arial" w:cs="Arial"/>
                  <w:color w:val="000000"/>
                  <w:sz w:val="20"/>
                  <w:szCs w:val="20"/>
                </w:rPr>
                <w:t>Verantwoordelijke organisatie</w:t>
              </w:r>
              <w:r w:rsidRPr="00717312">
                <w:rPr>
                  <w:rFonts w:ascii="Arial" w:hAnsi="Arial" w:cs="Arial"/>
                  <w:sz w:val="20"/>
                  <w:szCs w:val="20"/>
                  <w:lang w:val="en-AU"/>
                </w:rPr>
                <w:fldChar w:fldCharType="end"/>
              </w:r>
            </w:ins>
          </w:p>
        </w:tc>
      </w:tr>
      <w:tr w:rsidR="00E21260" w:rsidRPr="00717312" w14:paraId="6F1AE9D5" w14:textId="77777777" w:rsidTr="004B6915">
        <w:tc>
          <w:tcPr>
            <w:tcW w:w="3780" w:type="dxa"/>
            <w:tcBorders>
              <w:top w:val="nil"/>
              <w:left w:val="nil"/>
              <w:bottom w:val="nil"/>
              <w:right w:val="nil"/>
            </w:tcBorders>
          </w:tcPr>
          <w:p w14:paraId="3E8CF411" w14:textId="77777777" w:rsidR="00E21260" w:rsidRPr="00717312" w:rsidRDefault="00E21260" w:rsidP="004B69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07BF962" w14:textId="77777777" w:rsidR="00E21260" w:rsidRPr="00717312" w:rsidRDefault="00E21260" w:rsidP="004B6915">
            <w:pPr>
              <w:autoSpaceDE w:val="0"/>
              <w:autoSpaceDN w:val="0"/>
              <w:adjustRightInd w:val="0"/>
              <w:spacing w:after="0" w:line="240" w:lineRule="auto"/>
              <w:rPr>
                <w:ins w:id="44" w:author="Arjan" w:date="2014-09-02T18:05:00Z"/>
                <w:rFonts w:ascii="Arial" w:eastAsia="Times New Roman" w:hAnsi="Arial" w:cs="Arial"/>
                <w:color w:val="000000"/>
                <w:sz w:val="20"/>
                <w:szCs w:val="20"/>
              </w:rPr>
            </w:pPr>
          </w:p>
        </w:tc>
      </w:tr>
      <w:tr w:rsidR="00E21260" w:rsidRPr="00717312" w14:paraId="10A833FF" w14:textId="77777777" w:rsidTr="004B6915">
        <w:tc>
          <w:tcPr>
            <w:tcW w:w="3780" w:type="dxa"/>
            <w:tcBorders>
              <w:top w:val="nil"/>
              <w:left w:val="nil"/>
              <w:bottom w:val="nil"/>
              <w:right w:val="nil"/>
            </w:tcBorders>
          </w:tcPr>
          <w:p w14:paraId="76898A49"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45" w:author="Arjan" w:date="2013-02-04T14:25:00Z">
              <w:r w:rsidRPr="0071731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158B00BE" w14:textId="77777777" w:rsidR="00E21260" w:rsidRPr="00717312" w:rsidRDefault="00E21260" w:rsidP="004B6915">
            <w:pPr>
              <w:autoSpaceDE w:val="0"/>
              <w:autoSpaceDN w:val="0"/>
              <w:adjustRightInd w:val="0"/>
              <w:spacing w:after="0" w:line="240" w:lineRule="auto"/>
              <w:rPr>
                <w:ins w:id="46" w:author="Arjan" w:date="2014-09-02T18:05:00Z"/>
                <w:rFonts w:ascii="Arial" w:eastAsia="Times New Roman" w:hAnsi="Arial" w:cs="Arial"/>
                <w:color w:val="000000"/>
                <w:sz w:val="20"/>
                <w:szCs w:val="20"/>
              </w:rPr>
            </w:pPr>
            <w:ins w:id="47" w:author="Arjan" w:date="2014-09-02T18:05:00Z">
              <w:r w:rsidRPr="00717312">
                <w:rPr>
                  <w:rFonts w:ascii="Arial" w:eastAsia="Times New Roman" w:hAnsi="Arial" w:cs="Arial"/>
                  <w:color w:val="000000"/>
                  <w:sz w:val="20"/>
                  <w:szCs w:val="20"/>
                </w:rPr>
                <w:t>KING</w:t>
              </w:r>
            </w:ins>
          </w:p>
        </w:tc>
      </w:tr>
      <w:tr w:rsidR="00E21260" w:rsidRPr="00717312" w14:paraId="03896E61" w14:textId="77777777" w:rsidTr="004B6915">
        <w:tc>
          <w:tcPr>
            <w:tcW w:w="3780" w:type="dxa"/>
            <w:tcBorders>
              <w:top w:val="nil"/>
              <w:left w:val="nil"/>
              <w:bottom w:val="nil"/>
              <w:right w:val="nil"/>
            </w:tcBorders>
          </w:tcPr>
          <w:p w14:paraId="1FDF6F3E" w14:textId="77777777" w:rsidR="00E21260" w:rsidRPr="00717312" w:rsidRDefault="00E21260" w:rsidP="004B69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9BB5A70" w14:textId="77777777" w:rsidR="00E21260" w:rsidRPr="00717312" w:rsidRDefault="00E21260" w:rsidP="004B6915">
            <w:pPr>
              <w:autoSpaceDE w:val="0"/>
              <w:autoSpaceDN w:val="0"/>
              <w:adjustRightInd w:val="0"/>
              <w:spacing w:after="0" w:line="240" w:lineRule="auto"/>
              <w:rPr>
                <w:ins w:id="48" w:author="Arjan" w:date="2014-09-02T18:05:00Z"/>
                <w:rFonts w:ascii="Arial" w:eastAsia="Times New Roman" w:hAnsi="Arial" w:cs="Arial"/>
                <w:color w:val="000000"/>
                <w:sz w:val="20"/>
                <w:szCs w:val="20"/>
              </w:rPr>
            </w:pPr>
          </w:p>
        </w:tc>
      </w:tr>
      <w:tr w:rsidR="00E21260" w:rsidRPr="00717312" w14:paraId="23027032" w14:textId="77777777" w:rsidTr="004B6915">
        <w:tc>
          <w:tcPr>
            <w:tcW w:w="3780" w:type="dxa"/>
            <w:tcBorders>
              <w:top w:val="nil"/>
              <w:left w:val="nil"/>
              <w:bottom w:val="nil"/>
              <w:right w:val="nil"/>
            </w:tcBorders>
          </w:tcPr>
          <w:p w14:paraId="4A5C4419"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49" w:author="Arjan" w:date="2013-02-04T14:25:00Z">
              <w:r w:rsidRPr="0071731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50AD4A26" w14:textId="77777777" w:rsidR="00E21260" w:rsidRPr="00717312" w:rsidRDefault="00E21260" w:rsidP="004B6915">
            <w:pPr>
              <w:autoSpaceDE w:val="0"/>
              <w:autoSpaceDN w:val="0"/>
              <w:adjustRightInd w:val="0"/>
              <w:spacing w:after="0" w:line="240" w:lineRule="auto"/>
              <w:rPr>
                <w:ins w:id="50" w:author="Arjan" w:date="2014-09-02T18:05:00Z"/>
                <w:rFonts w:ascii="Arial" w:eastAsia="Times New Roman" w:hAnsi="Arial" w:cs="Arial"/>
                <w:color w:val="000000"/>
                <w:sz w:val="20"/>
                <w:szCs w:val="20"/>
              </w:rPr>
            </w:pPr>
          </w:p>
        </w:tc>
      </w:tr>
      <w:tr w:rsidR="00E21260" w:rsidRPr="00717312" w14:paraId="7603EEB7" w14:textId="77777777" w:rsidTr="004B6915">
        <w:tc>
          <w:tcPr>
            <w:tcW w:w="3780" w:type="dxa"/>
            <w:tcBorders>
              <w:top w:val="nil"/>
              <w:left w:val="nil"/>
              <w:bottom w:val="nil"/>
              <w:right w:val="nil"/>
            </w:tcBorders>
          </w:tcPr>
          <w:p w14:paraId="2F96E038" w14:textId="77777777" w:rsidR="00E21260" w:rsidRPr="00717312" w:rsidRDefault="00E21260" w:rsidP="004B69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A2484B5" w14:textId="77777777" w:rsidR="00E21260" w:rsidRPr="00717312" w:rsidRDefault="00E21260" w:rsidP="004B6915">
            <w:pPr>
              <w:autoSpaceDE w:val="0"/>
              <w:autoSpaceDN w:val="0"/>
              <w:adjustRightInd w:val="0"/>
              <w:spacing w:after="0" w:line="240" w:lineRule="auto"/>
              <w:rPr>
                <w:ins w:id="51" w:author="Arjan" w:date="2014-09-02T18:05:00Z"/>
                <w:rFonts w:ascii="Arial" w:eastAsia="Times New Roman" w:hAnsi="Arial" w:cs="Arial"/>
                <w:color w:val="000000"/>
                <w:sz w:val="20"/>
                <w:szCs w:val="20"/>
              </w:rPr>
            </w:pPr>
          </w:p>
        </w:tc>
      </w:tr>
      <w:tr w:rsidR="00E21260" w:rsidRPr="00717312" w14:paraId="5BA3327B" w14:textId="77777777" w:rsidTr="004B6915">
        <w:tc>
          <w:tcPr>
            <w:tcW w:w="3780" w:type="dxa"/>
            <w:tcBorders>
              <w:top w:val="nil"/>
              <w:left w:val="nil"/>
              <w:bottom w:val="nil"/>
              <w:right w:val="nil"/>
            </w:tcBorders>
          </w:tcPr>
          <w:p w14:paraId="0FE9CFF4"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52" w:author="Arjan" w:date="2013-02-04T14:25:00Z">
              <w:r w:rsidRPr="0071731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17DB85A8" w14:textId="77777777" w:rsidR="00E21260" w:rsidRPr="00717312" w:rsidRDefault="00E21260" w:rsidP="004B6915">
            <w:pPr>
              <w:autoSpaceDE w:val="0"/>
              <w:autoSpaceDN w:val="0"/>
              <w:adjustRightInd w:val="0"/>
              <w:spacing w:after="0" w:line="240" w:lineRule="auto"/>
              <w:rPr>
                <w:ins w:id="53" w:author="Arjan" w:date="2014-09-02T18:05:00Z"/>
                <w:rFonts w:ascii="Arial" w:hAnsi="Arial" w:cs="Arial"/>
                <w:sz w:val="20"/>
                <w:szCs w:val="20"/>
                <w:lang w:val="en-AU"/>
              </w:rPr>
            </w:pPr>
            <w:ins w:id="54" w:author="Arjan" w:date="2014-09-02T18:05:00Z">
              <w:r w:rsidRPr="00717312">
                <w:rPr>
                  <w:rFonts w:ascii="Arial" w:hAnsi="Arial" w:cs="Arial"/>
                  <w:sz w:val="20"/>
                  <w:szCs w:val="20"/>
                  <w:lang w:val="en-AU"/>
                </w:rPr>
                <w:fldChar w:fldCharType="begin" w:fldLock="1"/>
              </w:r>
              <w:r w:rsidRPr="00717312">
                <w:rPr>
                  <w:rFonts w:ascii="Arial" w:hAnsi="Arial" w:cs="Arial"/>
                  <w:sz w:val="20"/>
                  <w:szCs w:val="20"/>
                  <w:lang w:val="en-AU"/>
                </w:rPr>
                <w:instrText xml:space="preserve">MERGEFIELD </w:instrText>
              </w:r>
              <w:r w:rsidRPr="00717312">
                <w:rPr>
                  <w:rFonts w:ascii="Arial" w:eastAsia="Times New Roman" w:hAnsi="Arial" w:cs="Arial"/>
                  <w:color w:val="000000"/>
                  <w:sz w:val="20"/>
                  <w:szCs w:val="20"/>
                </w:rPr>
                <w:instrText>Att.Alias</w:instrText>
              </w:r>
              <w:r w:rsidRPr="00717312">
                <w:rPr>
                  <w:rFonts w:ascii="Arial" w:hAnsi="Arial" w:cs="Arial"/>
                  <w:sz w:val="20"/>
                  <w:szCs w:val="20"/>
                  <w:lang w:val="en-AU"/>
                </w:rPr>
                <w:fldChar w:fldCharType="separate"/>
              </w:r>
              <w:r w:rsidRPr="00717312">
                <w:rPr>
                  <w:rFonts w:ascii="Arial" w:eastAsia="Times New Roman" w:hAnsi="Arial" w:cs="Arial"/>
                  <w:color w:val="000000"/>
                  <w:sz w:val="20"/>
                  <w:szCs w:val="20"/>
                </w:rPr>
                <w:t>verantwoordelijkeOrganisatie</w:t>
              </w:r>
              <w:r w:rsidRPr="00717312">
                <w:rPr>
                  <w:rFonts w:ascii="Arial" w:hAnsi="Arial" w:cs="Arial"/>
                  <w:sz w:val="20"/>
                  <w:szCs w:val="20"/>
                  <w:lang w:val="en-AU"/>
                </w:rPr>
                <w:fldChar w:fldCharType="end"/>
              </w:r>
            </w:ins>
          </w:p>
        </w:tc>
      </w:tr>
      <w:tr w:rsidR="00E21260" w:rsidRPr="00717312" w14:paraId="3010D5C7" w14:textId="77777777" w:rsidTr="004B6915">
        <w:tc>
          <w:tcPr>
            <w:tcW w:w="3780" w:type="dxa"/>
            <w:tcBorders>
              <w:top w:val="nil"/>
              <w:left w:val="nil"/>
              <w:bottom w:val="nil"/>
              <w:right w:val="nil"/>
            </w:tcBorders>
          </w:tcPr>
          <w:p w14:paraId="1ED47838" w14:textId="77777777" w:rsidR="00E21260" w:rsidRPr="00717312" w:rsidRDefault="00E21260" w:rsidP="004B69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814C686" w14:textId="77777777" w:rsidR="00E21260" w:rsidRPr="00717312" w:rsidRDefault="00E21260" w:rsidP="004B6915">
            <w:pPr>
              <w:autoSpaceDE w:val="0"/>
              <w:autoSpaceDN w:val="0"/>
              <w:adjustRightInd w:val="0"/>
              <w:spacing w:after="0" w:line="240" w:lineRule="auto"/>
              <w:rPr>
                <w:ins w:id="55" w:author="Arjan" w:date="2014-09-02T18:05:00Z"/>
                <w:rFonts w:ascii="Arial" w:eastAsia="Times New Roman" w:hAnsi="Arial" w:cs="Arial"/>
                <w:color w:val="000000"/>
                <w:sz w:val="20"/>
                <w:szCs w:val="20"/>
              </w:rPr>
            </w:pPr>
          </w:p>
        </w:tc>
      </w:tr>
      <w:tr w:rsidR="00E21260" w:rsidRPr="005C14BE" w14:paraId="47943FF3" w14:textId="77777777" w:rsidTr="004B6915">
        <w:tc>
          <w:tcPr>
            <w:tcW w:w="3780" w:type="dxa"/>
            <w:tcBorders>
              <w:top w:val="nil"/>
              <w:left w:val="nil"/>
              <w:bottom w:val="nil"/>
              <w:right w:val="nil"/>
            </w:tcBorders>
          </w:tcPr>
          <w:p w14:paraId="10E5F7A1"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56" w:author="Arjan" w:date="2013-02-04T14:25:00Z">
              <w:r w:rsidRPr="0071731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6159A823" w14:textId="7866EA66" w:rsidR="00E21260" w:rsidRPr="00DD0F4F" w:rsidRDefault="00E21260" w:rsidP="004B6915">
            <w:pPr>
              <w:autoSpaceDE w:val="0"/>
              <w:autoSpaceDN w:val="0"/>
              <w:adjustRightInd w:val="0"/>
              <w:spacing w:after="0" w:line="240" w:lineRule="auto"/>
              <w:rPr>
                <w:rFonts w:ascii="Arial" w:hAnsi="Arial" w:cs="Arial"/>
                <w:sz w:val="20"/>
                <w:szCs w:val="20"/>
                <w:lang w:val="nl-NL"/>
              </w:rPr>
            </w:pPr>
            <w:ins w:id="57" w:author="Arjan" w:date="2014-09-02T18:05:00Z">
              <w:r w:rsidRPr="00717312">
                <w:rPr>
                  <w:rFonts w:ascii="Arial" w:hAnsi="Arial" w:cs="Arial"/>
                  <w:sz w:val="20"/>
                  <w:szCs w:val="20"/>
                  <w:lang w:val="en-AU"/>
                </w:rPr>
                <w:fldChar w:fldCharType="begin" w:fldLock="1"/>
              </w:r>
              <w:r w:rsidRPr="00DD0F4F">
                <w:rPr>
                  <w:rFonts w:ascii="Arial" w:hAnsi="Arial" w:cs="Arial"/>
                  <w:sz w:val="20"/>
                  <w:szCs w:val="20"/>
                  <w:lang w:val="nl-NL"/>
                </w:rPr>
                <w:instrText xml:space="preserve">MERGEFIELD </w:instrText>
              </w:r>
              <w:r w:rsidRPr="00DD0F4F">
                <w:rPr>
                  <w:rFonts w:ascii="Arial" w:eastAsia="Times New Roman" w:hAnsi="Arial" w:cs="Arial"/>
                  <w:color w:val="000000"/>
                  <w:sz w:val="20"/>
                  <w:szCs w:val="20"/>
                  <w:lang w:val="nl-NL"/>
                </w:rPr>
                <w:instrText>Att.Notes</w:instrText>
              </w:r>
              <w:r w:rsidRPr="00717312">
                <w:rPr>
                  <w:rFonts w:ascii="Arial" w:hAnsi="Arial" w:cs="Arial"/>
                  <w:sz w:val="20"/>
                  <w:szCs w:val="20"/>
                  <w:lang w:val="en-AU"/>
                </w:rPr>
                <w:fldChar w:fldCharType="separate"/>
              </w:r>
              <w:r w:rsidRPr="00DD0F4F">
                <w:rPr>
                  <w:rFonts w:ascii="Arial" w:eastAsia="Times New Roman" w:hAnsi="Arial" w:cs="Arial"/>
                  <w:color w:val="000000"/>
                  <w:sz w:val="20"/>
                  <w:szCs w:val="20"/>
                  <w:lang w:val="nl-NL"/>
                </w:rPr>
                <w:t xml:space="preserve">Het RSIN van de </w:t>
              </w:r>
            </w:ins>
            <w:ins w:id="58" w:author="Arjan" w:date="2014-09-07T17:40:00Z">
              <w:r w:rsidRPr="00DD0F4F">
                <w:rPr>
                  <w:rFonts w:ascii="Arial" w:eastAsia="Times New Roman" w:hAnsi="Arial" w:cs="Arial"/>
                  <w:color w:val="000000"/>
                  <w:sz w:val="20"/>
                  <w:szCs w:val="20"/>
                  <w:lang w:val="nl-NL"/>
                </w:rPr>
                <w:t xml:space="preserve">Niet-natuurlijk persoon zijnde de </w:t>
              </w:r>
            </w:ins>
            <w:ins w:id="59" w:author="Arjan" w:date="2014-09-02T18:05:00Z">
              <w:r w:rsidRPr="00DD0F4F">
                <w:rPr>
                  <w:rFonts w:ascii="Arial" w:eastAsia="Times New Roman" w:hAnsi="Arial" w:cs="Arial"/>
                  <w:color w:val="000000"/>
                  <w:sz w:val="20"/>
                  <w:szCs w:val="20"/>
                  <w:lang w:val="nl-NL"/>
                </w:rPr>
                <w:t xml:space="preserve">organisatie die </w:t>
              </w:r>
            </w:ins>
            <w:ins w:id="60" w:author="Arjan Kloosterboer" w:date="2017-03-10T23:00:00Z">
              <w:r w:rsidR="00F710B2">
                <w:rPr>
                  <w:rFonts w:ascii="Arial" w:eastAsia="Times New Roman" w:hAnsi="Arial" w:cs="Arial"/>
                  <w:color w:val="000000"/>
                  <w:sz w:val="20"/>
                  <w:szCs w:val="20"/>
                  <w:lang w:val="nl-NL"/>
                </w:rPr>
                <w:t>het besluit heeft vastgesteld</w:t>
              </w:r>
            </w:ins>
            <w:ins w:id="61" w:author="Arjan" w:date="2014-09-02T18:05:00Z">
              <w:r w:rsidRPr="00DD0F4F">
                <w:rPr>
                  <w:rFonts w:ascii="Arial" w:eastAsia="Times New Roman" w:hAnsi="Arial" w:cs="Arial"/>
                  <w:color w:val="000000"/>
                  <w:sz w:val="20"/>
                  <w:szCs w:val="20"/>
                  <w:lang w:val="nl-NL"/>
                </w:rPr>
                <w:t>.</w:t>
              </w:r>
              <w:r w:rsidRPr="00717312">
                <w:rPr>
                  <w:rFonts w:ascii="Arial" w:hAnsi="Arial" w:cs="Arial"/>
                  <w:sz w:val="20"/>
                  <w:szCs w:val="20"/>
                  <w:lang w:val="en-AU"/>
                </w:rPr>
                <w:fldChar w:fldCharType="end"/>
              </w:r>
            </w:ins>
          </w:p>
        </w:tc>
      </w:tr>
      <w:tr w:rsidR="00E21260" w:rsidRPr="005C14BE" w14:paraId="58721355" w14:textId="77777777" w:rsidTr="004B6915">
        <w:trPr>
          <w:trHeight w:val="230"/>
        </w:trPr>
        <w:tc>
          <w:tcPr>
            <w:tcW w:w="3780" w:type="dxa"/>
            <w:tcBorders>
              <w:top w:val="nil"/>
              <w:left w:val="nil"/>
              <w:bottom w:val="nil"/>
              <w:right w:val="nil"/>
            </w:tcBorders>
          </w:tcPr>
          <w:p w14:paraId="1D662313" w14:textId="77777777" w:rsidR="00E21260" w:rsidRPr="00DD0F4F" w:rsidRDefault="00E21260" w:rsidP="004B691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25C428D" w14:textId="77777777" w:rsidR="00E21260" w:rsidRPr="00DD0F4F" w:rsidRDefault="00E21260" w:rsidP="004B6915">
            <w:pPr>
              <w:autoSpaceDE w:val="0"/>
              <w:autoSpaceDN w:val="0"/>
              <w:adjustRightInd w:val="0"/>
              <w:spacing w:after="0" w:line="240" w:lineRule="auto"/>
              <w:rPr>
                <w:ins w:id="62" w:author="Arjan" w:date="2014-09-02T18:05:00Z"/>
                <w:rFonts w:ascii="Arial" w:eastAsia="Times New Roman" w:hAnsi="Arial" w:cs="Arial"/>
                <w:color w:val="000000"/>
                <w:sz w:val="20"/>
                <w:szCs w:val="20"/>
                <w:lang w:val="nl-NL"/>
              </w:rPr>
            </w:pPr>
          </w:p>
        </w:tc>
      </w:tr>
      <w:tr w:rsidR="00E21260" w:rsidRPr="00717312" w14:paraId="76C080B8" w14:textId="77777777" w:rsidTr="004B6915">
        <w:trPr>
          <w:trHeight w:val="230"/>
        </w:trPr>
        <w:tc>
          <w:tcPr>
            <w:tcW w:w="3780" w:type="dxa"/>
            <w:tcBorders>
              <w:top w:val="nil"/>
              <w:left w:val="nil"/>
              <w:bottom w:val="nil"/>
              <w:right w:val="nil"/>
            </w:tcBorders>
          </w:tcPr>
          <w:p w14:paraId="2B5C8450"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63" w:author="Arjan" w:date="2013-02-04T14:25:00Z">
              <w:r w:rsidRPr="0071731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174CC223" w14:textId="77777777" w:rsidR="00E21260" w:rsidRPr="00717312" w:rsidRDefault="00E21260" w:rsidP="004B6915">
            <w:pPr>
              <w:autoSpaceDE w:val="0"/>
              <w:autoSpaceDN w:val="0"/>
              <w:adjustRightInd w:val="0"/>
              <w:spacing w:after="0" w:line="240" w:lineRule="auto"/>
              <w:rPr>
                <w:ins w:id="64" w:author="Arjan" w:date="2014-09-02T18:05:00Z"/>
                <w:rFonts w:ascii="Arial" w:eastAsia="Times New Roman" w:hAnsi="Arial" w:cs="Arial"/>
                <w:color w:val="000000"/>
                <w:sz w:val="20"/>
                <w:szCs w:val="20"/>
              </w:rPr>
            </w:pPr>
            <w:ins w:id="65" w:author="Arjan" w:date="2014-09-02T18:05:00Z">
              <w:r w:rsidRPr="00717312">
                <w:rPr>
                  <w:rFonts w:ascii="Arial" w:eastAsia="Times New Roman" w:hAnsi="Arial" w:cs="Arial"/>
                  <w:color w:val="000000"/>
                  <w:sz w:val="20"/>
                  <w:szCs w:val="20"/>
                </w:rPr>
                <w:t xml:space="preserve">KING </w:t>
              </w:r>
            </w:ins>
          </w:p>
        </w:tc>
      </w:tr>
      <w:tr w:rsidR="00E21260" w:rsidRPr="00717312" w14:paraId="7C86781D" w14:textId="77777777" w:rsidTr="004B6915">
        <w:tc>
          <w:tcPr>
            <w:tcW w:w="3780" w:type="dxa"/>
            <w:tcBorders>
              <w:top w:val="nil"/>
              <w:left w:val="nil"/>
              <w:bottom w:val="nil"/>
              <w:right w:val="nil"/>
            </w:tcBorders>
          </w:tcPr>
          <w:p w14:paraId="52170209" w14:textId="77777777" w:rsidR="00E21260" w:rsidRPr="00717312" w:rsidRDefault="00E21260" w:rsidP="004B69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7B60263" w14:textId="77777777" w:rsidR="00E21260" w:rsidRPr="00717312" w:rsidRDefault="00E21260" w:rsidP="004B6915">
            <w:pPr>
              <w:autoSpaceDE w:val="0"/>
              <w:autoSpaceDN w:val="0"/>
              <w:adjustRightInd w:val="0"/>
              <w:spacing w:after="0" w:line="240" w:lineRule="auto"/>
              <w:rPr>
                <w:ins w:id="66" w:author="Arjan" w:date="2014-09-02T18:05:00Z"/>
                <w:rFonts w:ascii="Arial" w:eastAsia="Times New Roman" w:hAnsi="Arial" w:cs="Arial"/>
                <w:color w:val="000000"/>
                <w:sz w:val="20"/>
                <w:szCs w:val="20"/>
              </w:rPr>
            </w:pPr>
          </w:p>
        </w:tc>
      </w:tr>
      <w:tr w:rsidR="00E21260" w:rsidRPr="00717312" w14:paraId="1A32F33A" w14:textId="77777777" w:rsidTr="004B6915">
        <w:tc>
          <w:tcPr>
            <w:tcW w:w="3780" w:type="dxa"/>
            <w:tcBorders>
              <w:top w:val="nil"/>
              <w:left w:val="nil"/>
              <w:bottom w:val="nil"/>
              <w:right w:val="nil"/>
            </w:tcBorders>
          </w:tcPr>
          <w:p w14:paraId="4DBADCCE"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67" w:author="Arjan" w:date="2013-02-04T14:25:00Z">
              <w:r w:rsidRPr="0071731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14B5B6D0" w14:textId="22B8A4EC" w:rsidR="00E21260" w:rsidRPr="00717312" w:rsidRDefault="00F710B2" w:rsidP="004B6915">
            <w:pPr>
              <w:autoSpaceDE w:val="0"/>
              <w:autoSpaceDN w:val="0"/>
              <w:adjustRightInd w:val="0"/>
              <w:spacing w:after="0" w:line="240" w:lineRule="auto"/>
              <w:rPr>
                <w:rFonts w:ascii="Arial" w:eastAsia="Times New Roman" w:hAnsi="Arial" w:cs="Arial"/>
                <w:color w:val="000000"/>
                <w:sz w:val="20"/>
                <w:szCs w:val="20"/>
              </w:rPr>
            </w:pPr>
            <w:ins w:id="68" w:author="Arjan Kloosterboer" w:date="2017-03-10T23:02:00Z">
              <w:r>
                <w:rPr>
                  <w:rFonts w:ascii="Arial" w:eastAsia="Times New Roman" w:hAnsi="Arial" w:cs="Arial"/>
                  <w:color w:val="000000"/>
                  <w:sz w:val="20"/>
                  <w:szCs w:val="20"/>
                </w:rPr>
                <w:t>20-12-2016</w:t>
              </w:r>
            </w:ins>
          </w:p>
        </w:tc>
      </w:tr>
      <w:tr w:rsidR="00E21260" w:rsidRPr="00717312" w14:paraId="060CF23D" w14:textId="77777777" w:rsidTr="004B6915">
        <w:tc>
          <w:tcPr>
            <w:tcW w:w="3780" w:type="dxa"/>
            <w:tcBorders>
              <w:top w:val="nil"/>
              <w:left w:val="nil"/>
              <w:bottom w:val="nil"/>
              <w:right w:val="nil"/>
            </w:tcBorders>
          </w:tcPr>
          <w:p w14:paraId="2FA9AB3F" w14:textId="77777777" w:rsidR="00E21260" w:rsidRPr="00717312" w:rsidRDefault="00E21260" w:rsidP="004B69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B1B6C0D" w14:textId="77777777" w:rsidR="00E21260" w:rsidRPr="00717312" w:rsidRDefault="00E21260" w:rsidP="004B6915">
            <w:pPr>
              <w:autoSpaceDE w:val="0"/>
              <w:autoSpaceDN w:val="0"/>
              <w:adjustRightInd w:val="0"/>
              <w:spacing w:after="0" w:line="240" w:lineRule="auto"/>
              <w:rPr>
                <w:ins w:id="69" w:author="Arjan" w:date="2014-09-02T18:05:00Z"/>
                <w:rFonts w:ascii="Arial" w:eastAsia="Times New Roman" w:hAnsi="Arial" w:cs="Arial"/>
                <w:color w:val="000000"/>
                <w:sz w:val="20"/>
                <w:szCs w:val="20"/>
              </w:rPr>
            </w:pPr>
          </w:p>
        </w:tc>
      </w:tr>
      <w:tr w:rsidR="00E21260" w:rsidRPr="005C14BE" w14:paraId="722F884C" w14:textId="77777777" w:rsidTr="004B6915">
        <w:tc>
          <w:tcPr>
            <w:tcW w:w="3780" w:type="dxa"/>
            <w:tcBorders>
              <w:top w:val="nil"/>
              <w:left w:val="nil"/>
              <w:bottom w:val="nil"/>
              <w:right w:val="nil"/>
            </w:tcBorders>
          </w:tcPr>
          <w:p w14:paraId="39B5B486"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70" w:author="Arjan" w:date="2013-02-04T14:25:00Z">
              <w:r w:rsidRPr="0071731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0BA900D5" w14:textId="77777777" w:rsidR="00F710B2" w:rsidRPr="00F710B2" w:rsidRDefault="00F710B2" w:rsidP="00F710B2">
            <w:pPr>
              <w:autoSpaceDE w:val="0"/>
              <w:autoSpaceDN w:val="0"/>
              <w:adjustRightInd w:val="0"/>
              <w:spacing w:after="0" w:line="240" w:lineRule="auto"/>
              <w:rPr>
                <w:ins w:id="71" w:author="Arjan Kloosterboer" w:date="2017-03-10T23:03:00Z"/>
                <w:rFonts w:ascii="Arial" w:eastAsia="Times New Roman" w:hAnsi="Arial" w:cs="Arial"/>
                <w:color w:val="000000"/>
                <w:sz w:val="20"/>
                <w:szCs w:val="20"/>
                <w:lang w:val="nl-NL"/>
              </w:rPr>
            </w:pPr>
            <w:ins w:id="72" w:author="Arjan Kloosterboer" w:date="2017-03-10T23:03:00Z">
              <w:r w:rsidRPr="00F710B2">
                <w:rPr>
                  <w:rFonts w:ascii="Arial" w:eastAsia="Times New Roman" w:hAnsi="Arial" w:cs="Arial"/>
                  <w:color w:val="000000"/>
                  <w:sz w:val="20"/>
                  <w:szCs w:val="20"/>
                  <w:lang w:val="nl-NL"/>
                </w:rPr>
                <w:t xml:space="preserve">Het betreft het RSIN (Rechtspersonen en Samenwerkingsverbanden InformatieNummer) zoals dat door de KvK in het NHR aan elk rechtspersoon en samenwerkingsverband is toegekend. Dit identificeert uniek de organisatie, zijnde een rechtspersoon of samenwerkingsverband, die het besluit heeft vastgesteld. Dit zal veelal dezelfde organisatie zijn als vastgelegd bij de zaak in Verantwoordelijke organisatie.  </w:t>
              </w:r>
            </w:ins>
          </w:p>
          <w:p w14:paraId="1AF989FE" w14:textId="6D919184" w:rsidR="00E21260" w:rsidRPr="00DD0F4F" w:rsidRDefault="00F710B2" w:rsidP="00F710B2">
            <w:pPr>
              <w:autoSpaceDE w:val="0"/>
              <w:autoSpaceDN w:val="0"/>
              <w:adjustRightInd w:val="0"/>
              <w:spacing w:after="0" w:line="240" w:lineRule="auto"/>
              <w:rPr>
                <w:ins w:id="73" w:author="Arjan" w:date="2014-09-02T18:05:00Z"/>
                <w:rFonts w:ascii="Arial" w:eastAsia="Times New Roman" w:hAnsi="Arial" w:cs="Arial"/>
                <w:color w:val="000000"/>
                <w:sz w:val="20"/>
                <w:szCs w:val="20"/>
                <w:lang w:val="nl-NL"/>
              </w:rPr>
            </w:pPr>
            <w:ins w:id="74" w:author="Arjan Kloosterboer" w:date="2017-03-10T23:03:00Z">
              <w:r w:rsidRPr="00F710B2">
                <w:rPr>
                  <w:rFonts w:ascii="Arial" w:eastAsia="Times New Roman" w:hAnsi="Arial" w:cs="Arial"/>
                  <w:color w:val="000000"/>
                  <w:sz w:val="20"/>
                  <w:szCs w:val="20"/>
                  <w:lang w:val="nl-NL"/>
                </w:rPr>
                <w:t>Het RSIN staat in het Handelsregister (NHR) en op het daaraan te ontlenen uittreksel.</w:t>
              </w:r>
            </w:ins>
          </w:p>
        </w:tc>
      </w:tr>
      <w:tr w:rsidR="00E21260" w:rsidRPr="005C14BE" w14:paraId="56670622" w14:textId="77777777" w:rsidTr="004B6915">
        <w:tc>
          <w:tcPr>
            <w:tcW w:w="3780" w:type="dxa"/>
            <w:tcBorders>
              <w:top w:val="nil"/>
              <w:left w:val="nil"/>
              <w:bottom w:val="nil"/>
              <w:right w:val="nil"/>
            </w:tcBorders>
          </w:tcPr>
          <w:p w14:paraId="248CC033" w14:textId="77777777" w:rsidR="00E21260" w:rsidRPr="00DD0F4F" w:rsidRDefault="00E21260" w:rsidP="004B691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46B63048" w14:textId="77777777" w:rsidR="00E21260" w:rsidRPr="00DD0F4F" w:rsidRDefault="00E21260" w:rsidP="004B6915">
            <w:pPr>
              <w:autoSpaceDE w:val="0"/>
              <w:autoSpaceDN w:val="0"/>
              <w:adjustRightInd w:val="0"/>
              <w:spacing w:after="0" w:line="240" w:lineRule="auto"/>
              <w:rPr>
                <w:ins w:id="75" w:author="Arjan" w:date="2014-09-02T18:05:00Z"/>
                <w:rFonts w:ascii="Arial" w:eastAsia="Times New Roman" w:hAnsi="Arial" w:cs="Arial"/>
                <w:color w:val="000000"/>
                <w:sz w:val="20"/>
                <w:szCs w:val="20"/>
                <w:lang w:val="nl-NL"/>
              </w:rPr>
            </w:pPr>
          </w:p>
        </w:tc>
      </w:tr>
      <w:tr w:rsidR="00E21260" w:rsidRPr="00717312" w14:paraId="1AD6E212" w14:textId="77777777" w:rsidTr="004B6915">
        <w:tc>
          <w:tcPr>
            <w:tcW w:w="3780" w:type="dxa"/>
            <w:tcBorders>
              <w:top w:val="nil"/>
              <w:left w:val="nil"/>
              <w:bottom w:val="nil"/>
              <w:right w:val="nil"/>
            </w:tcBorders>
          </w:tcPr>
          <w:p w14:paraId="4963273C"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76" w:author="Arjan" w:date="2013-02-04T14:25:00Z">
              <w:r w:rsidRPr="0071731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7BE4FD50" w14:textId="77777777" w:rsidR="00E21260" w:rsidRPr="00717312" w:rsidRDefault="00E21260" w:rsidP="004B6915">
            <w:pPr>
              <w:autoSpaceDE w:val="0"/>
              <w:autoSpaceDN w:val="0"/>
              <w:adjustRightInd w:val="0"/>
              <w:spacing w:after="0" w:line="240" w:lineRule="auto"/>
              <w:rPr>
                <w:ins w:id="77" w:author="Arjan" w:date="2014-09-02T18:05:00Z"/>
                <w:rFonts w:ascii="Arial" w:hAnsi="Arial" w:cs="Arial"/>
                <w:sz w:val="20"/>
                <w:szCs w:val="20"/>
                <w:lang w:val="en-AU"/>
              </w:rPr>
            </w:pPr>
            <w:ins w:id="78" w:author="Arjan" w:date="2014-09-02T18:05:00Z">
              <w:r w:rsidRPr="00717312">
                <w:rPr>
                  <w:rFonts w:ascii="Arial" w:hAnsi="Arial" w:cs="Arial"/>
                  <w:sz w:val="20"/>
                  <w:szCs w:val="20"/>
                  <w:lang w:val="en-AU"/>
                </w:rPr>
                <w:fldChar w:fldCharType="begin" w:fldLock="1"/>
              </w:r>
              <w:r w:rsidRPr="00717312">
                <w:rPr>
                  <w:rFonts w:ascii="Arial" w:hAnsi="Arial" w:cs="Arial"/>
                  <w:sz w:val="20"/>
                  <w:szCs w:val="20"/>
                  <w:lang w:val="en-AU"/>
                </w:rPr>
                <w:instrText xml:space="preserve">MERGEFIELD </w:instrText>
              </w:r>
              <w:r w:rsidRPr="00717312">
                <w:rPr>
                  <w:rFonts w:ascii="Arial" w:eastAsia="Times New Roman" w:hAnsi="Arial" w:cs="Arial"/>
                  <w:color w:val="000000"/>
                  <w:sz w:val="20"/>
                  <w:szCs w:val="20"/>
                </w:rPr>
                <w:instrText>Att.Type</w:instrText>
              </w:r>
              <w:r w:rsidRPr="00717312">
                <w:rPr>
                  <w:rFonts w:ascii="Arial" w:hAnsi="Arial" w:cs="Arial"/>
                  <w:sz w:val="20"/>
                  <w:szCs w:val="20"/>
                  <w:lang w:val="en-AU"/>
                </w:rPr>
                <w:fldChar w:fldCharType="separate"/>
              </w:r>
              <w:r w:rsidRPr="00717312">
                <w:rPr>
                  <w:rFonts w:ascii="Arial" w:eastAsia="Times New Roman" w:hAnsi="Arial" w:cs="Arial"/>
                  <w:color w:val="000000"/>
                  <w:sz w:val="20"/>
                  <w:szCs w:val="20"/>
                </w:rPr>
                <w:t>N9</w:t>
              </w:r>
              <w:r w:rsidRPr="00717312">
                <w:rPr>
                  <w:rFonts w:ascii="Arial" w:hAnsi="Arial" w:cs="Arial"/>
                  <w:sz w:val="20"/>
                  <w:szCs w:val="20"/>
                  <w:lang w:val="en-AU"/>
                </w:rPr>
                <w:fldChar w:fldCharType="end"/>
              </w:r>
            </w:ins>
          </w:p>
        </w:tc>
      </w:tr>
      <w:tr w:rsidR="00E21260" w:rsidRPr="00717312" w14:paraId="6FE5B976" w14:textId="77777777" w:rsidTr="004B6915">
        <w:trPr>
          <w:trHeight w:val="230"/>
        </w:trPr>
        <w:tc>
          <w:tcPr>
            <w:tcW w:w="3780" w:type="dxa"/>
            <w:tcBorders>
              <w:top w:val="nil"/>
              <w:left w:val="nil"/>
              <w:bottom w:val="nil"/>
              <w:right w:val="nil"/>
            </w:tcBorders>
          </w:tcPr>
          <w:p w14:paraId="40AB97B1" w14:textId="77777777" w:rsidR="00E21260" w:rsidRPr="00717312" w:rsidRDefault="00E21260" w:rsidP="004B69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1E74243" w14:textId="77777777" w:rsidR="00E21260" w:rsidRPr="00717312" w:rsidRDefault="00E21260" w:rsidP="004B6915">
            <w:pPr>
              <w:autoSpaceDE w:val="0"/>
              <w:autoSpaceDN w:val="0"/>
              <w:adjustRightInd w:val="0"/>
              <w:spacing w:after="0" w:line="240" w:lineRule="auto"/>
              <w:rPr>
                <w:ins w:id="79" w:author="Arjan" w:date="2014-09-02T18:05:00Z"/>
                <w:rFonts w:ascii="Arial" w:eastAsia="Times New Roman" w:hAnsi="Arial" w:cs="Arial"/>
                <w:color w:val="000000"/>
                <w:sz w:val="20"/>
                <w:szCs w:val="20"/>
              </w:rPr>
            </w:pPr>
          </w:p>
        </w:tc>
      </w:tr>
      <w:tr w:rsidR="00E21260" w:rsidRPr="005C14BE" w14:paraId="1316FF25" w14:textId="77777777" w:rsidTr="004B6915">
        <w:trPr>
          <w:trHeight w:val="230"/>
        </w:trPr>
        <w:tc>
          <w:tcPr>
            <w:tcW w:w="3780" w:type="dxa"/>
            <w:tcBorders>
              <w:top w:val="nil"/>
              <w:left w:val="nil"/>
              <w:bottom w:val="nil"/>
              <w:right w:val="nil"/>
            </w:tcBorders>
          </w:tcPr>
          <w:p w14:paraId="5B08DBC0"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80" w:author="Arjan" w:date="2013-02-04T14:25:00Z">
              <w:r w:rsidRPr="0071731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7DE34690" w14:textId="77777777" w:rsidR="00E21260" w:rsidRPr="00DD0F4F" w:rsidRDefault="00E21260" w:rsidP="004B6915">
            <w:pPr>
              <w:autoSpaceDE w:val="0"/>
              <w:autoSpaceDN w:val="0"/>
              <w:adjustRightInd w:val="0"/>
              <w:spacing w:after="0" w:line="240" w:lineRule="auto"/>
              <w:rPr>
                <w:ins w:id="81" w:author="Arjan" w:date="2014-09-02T18:05:00Z"/>
                <w:rFonts w:ascii="Arial" w:eastAsia="Times New Roman" w:hAnsi="Arial" w:cs="Arial"/>
                <w:color w:val="000000"/>
                <w:sz w:val="20"/>
                <w:szCs w:val="20"/>
                <w:lang w:val="nl-NL"/>
              </w:rPr>
            </w:pPr>
            <w:ins w:id="82" w:author="Arjan" w:date="2014-09-02T18:05:00Z">
              <w:r w:rsidRPr="00DD0F4F">
                <w:rPr>
                  <w:rFonts w:ascii="Arial" w:eastAsia="Times New Roman" w:hAnsi="Arial" w:cs="Arial"/>
                  <w:color w:val="000000"/>
                  <w:sz w:val="20"/>
                  <w:szCs w:val="20"/>
                  <w:lang w:val="nl-NL"/>
                </w:rPr>
                <w:t>De in het NHR voorkomende unieke identificaties van rechtspersonen en samenwerkingsverbanden.</w:t>
              </w:r>
            </w:ins>
          </w:p>
        </w:tc>
      </w:tr>
      <w:tr w:rsidR="00E21260" w:rsidRPr="005C14BE" w14:paraId="3A8622FC" w14:textId="77777777" w:rsidTr="004B6915">
        <w:trPr>
          <w:trHeight w:val="215"/>
        </w:trPr>
        <w:tc>
          <w:tcPr>
            <w:tcW w:w="3780" w:type="dxa"/>
            <w:tcBorders>
              <w:top w:val="nil"/>
              <w:left w:val="nil"/>
              <w:bottom w:val="nil"/>
              <w:right w:val="nil"/>
            </w:tcBorders>
          </w:tcPr>
          <w:p w14:paraId="7446F997" w14:textId="77777777" w:rsidR="00E21260" w:rsidRPr="00DD0F4F" w:rsidRDefault="00E21260" w:rsidP="004B691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61E21D2D" w14:textId="77777777" w:rsidR="00E21260" w:rsidRPr="00DD0F4F" w:rsidRDefault="00E21260" w:rsidP="004B6915">
            <w:pPr>
              <w:autoSpaceDE w:val="0"/>
              <w:autoSpaceDN w:val="0"/>
              <w:adjustRightInd w:val="0"/>
              <w:spacing w:after="0" w:line="240" w:lineRule="auto"/>
              <w:rPr>
                <w:ins w:id="83" w:author="Arjan" w:date="2014-09-02T18:05:00Z"/>
                <w:rFonts w:ascii="Arial" w:eastAsia="Times New Roman" w:hAnsi="Arial" w:cs="Arial"/>
                <w:color w:val="000000"/>
                <w:sz w:val="20"/>
                <w:szCs w:val="20"/>
                <w:lang w:val="nl-NL"/>
              </w:rPr>
            </w:pPr>
          </w:p>
        </w:tc>
      </w:tr>
      <w:tr w:rsidR="00E21260" w:rsidRPr="00717312" w14:paraId="2E70E668" w14:textId="77777777" w:rsidTr="004B6915">
        <w:trPr>
          <w:trHeight w:val="215"/>
        </w:trPr>
        <w:tc>
          <w:tcPr>
            <w:tcW w:w="3780" w:type="dxa"/>
            <w:tcBorders>
              <w:top w:val="nil"/>
              <w:left w:val="nil"/>
              <w:bottom w:val="nil"/>
              <w:right w:val="nil"/>
            </w:tcBorders>
          </w:tcPr>
          <w:p w14:paraId="46F8FD01"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84" w:author="Arjan" w:date="2013-02-04T14:25:00Z">
              <w:r w:rsidRPr="0071731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590EF8F0" w14:textId="77777777" w:rsidR="00E21260" w:rsidRPr="00717312" w:rsidRDefault="00E21260" w:rsidP="004B6915">
            <w:pPr>
              <w:autoSpaceDE w:val="0"/>
              <w:autoSpaceDN w:val="0"/>
              <w:adjustRightInd w:val="0"/>
              <w:spacing w:after="0" w:line="240" w:lineRule="auto"/>
              <w:rPr>
                <w:ins w:id="85" w:author="Arjan" w:date="2014-09-02T18:05:00Z"/>
                <w:rFonts w:ascii="Arial" w:eastAsia="Times New Roman" w:hAnsi="Arial" w:cs="Arial"/>
                <w:color w:val="000000"/>
                <w:sz w:val="20"/>
                <w:szCs w:val="20"/>
              </w:rPr>
            </w:pPr>
            <w:ins w:id="86" w:author="Arjan" w:date="2014-09-02T18:05:00Z">
              <w:r w:rsidRPr="00717312">
                <w:rPr>
                  <w:rFonts w:ascii="Arial" w:eastAsia="Times New Roman" w:hAnsi="Arial" w:cs="Arial"/>
                  <w:color w:val="000000"/>
                  <w:sz w:val="20"/>
                  <w:szCs w:val="20"/>
                </w:rPr>
                <w:t>Nee</w:t>
              </w:r>
            </w:ins>
          </w:p>
        </w:tc>
      </w:tr>
      <w:tr w:rsidR="00E21260" w:rsidRPr="00717312" w14:paraId="65C549A3" w14:textId="77777777" w:rsidTr="004B6915">
        <w:trPr>
          <w:trHeight w:val="230"/>
        </w:trPr>
        <w:tc>
          <w:tcPr>
            <w:tcW w:w="3780" w:type="dxa"/>
            <w:tcBorders>
              <w:top w:val="nil"/>
              <w:left w:val="nil"/>
              <w:bottom w:val="nil"/>
              <w:right w:val="nil"/>
            </w:tcBorders>
          </w:tcPr>
          <w:p w14:paraId="3C43E7BE" w14:textId="77777777" w:rsidR="00E21260" w:rsidRPr="00717312" w:rsidRDefault="00E21260" w:rsidP="004B69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41E3433" w14:textId="77777777" w:rsidR="00E21260" w:rsidRPr="00717312" w:rsidRDefault="00E21260" w:rsidP="004B6915">
            <w:pPr>
              <w:autoSpaceDE w:val="0"/>
              <w:autoSpaceDN w:val="0"/>
              <w:adjustRightInd w:val="0"/>
              <w:spacing w:after="0" w:line="240" w:lineRule="auto"/>
              <w:rPr>
                <w:ins w:id="87" w:author="Arjan" w:date="2014-09-02T18:05:00Z"/>
                <w:rFonts w:ascii="Arial" w:eastAsia="Times New Roman" w:hAnsi="Arial" w:cs="Arial"/>
                <w:color w:val="000000"/>
                <w:sz w:val="20"/>
                <w:szCs w:val="20"/>
              </w:rPr>
            </w:pPr>
          </w:p>
        </w:tc>
      </w:tr>
      <w:tr w:rsidR="00E21260" w:rsidRPr="00717312" w14:paraId="42FC3486" w14:textId="77777777" w:rsidTr="004B6915">
        <w:trPr>
          <w:trHeight w:val="230"/>
        </w:trPr>
        <w:tc>
          <w:tcPr>
            <w:tcW w:w="3780" w:type="dxa"/>
            <w:tcBorders>
              <w:top w:val="nil"/>
              <w:left w:val="nil"/>
              <w:bottom w:val="nil"/>
              <w:right w:val="nil"/>
            </w:tcBorders>
          </w:tcPr>
          <w:p w14:paraId="5CA6EC7F"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88" w:author="Arjan" w:date="2013-02-04T14:25:00Z">
              <w:r w:rsidRPr="0071731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0ACBAEC3" w14:textId="38EBEE31" w:rsidR="00E21260" w:rsidRPr="00717312" w:rsidRDefault="007E2145" w:rsidP="004B6915">
            <w:pPr>
              <w:autoSpaceDE w:val="0"/>
              <w:autoSpaceDN w:val="0"/>
              <w:adjustRightInd w:val="0"/>
              <w:spacing w:after="0" w:line="240" w:lineRule="auto"/>
              <w:rPr>
                <w:rFonts w:ascii="Arial" w:eastAsia="Times New Roman" w:hAnsi="Arial" w:cs="Arial"/>
                <w:color w:val="000000"/>
                <w:sz w:val="20"/>
                <w:szCs w:val="20"/>
              </w:rPr>
            </w:pPr>
            <w:ins w:id="89" w:author="Arjan Kloosterboer" w:date="2017-03-10T23:03:00Z">
              <w:r>
                <w:rPr>
                  <w:rFonts w:ascii="Arial" w:eastAsia="Times New Roman" w:hAnsi="Arial" w:cs="Arial"/>
                  <w:color w:val="000000"/>
                  <w:sz w:val="20"/>
                  <w:szCs w:val="20"/>
                </w:rPr>
                <w:t>Nee</w:t>
              </w:r>
            </w:ins>
          </w:p>
        </w:tc>
      </w:tr>
      <w:tr w:rsidR="00E21260" w:rsidRPr="00717312" w14:paraId="561C5074" w14:textId="77777777" w:rsidTr="004B6915">
        <w:trPr>
          <w:trHeight w:val="230"/>
        </w:trPr>
        <w:tc>
          <w:tcPr>
            <w:tcW w:w="3780" w:type="dxa"/>
            <w:tcBorders>
              <w:top w:val="nil"/>
              <w:left w:val="nil"/>
              <w:bottom w:val="nil"/>
              <w:right w:val="nil"/>
            </w:tcBorders>
          </w:tcPr>
          <w:p w14:paraId="6077CFAB" w14:textId="77777777" w:rsidR="00E21260" w:rsidRPr="00717312" w:rsidRDefault="00E21260" w:rsidP="004B69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F66CEE6" w14:textId="77777777" w:rsidR="00E21260" w:rsidRPr="00717312" w:rsidRDefault="00E21260" w:rsidP="004B6915">
            <w:pPr>
              <w:autoSpaceDE w:val="0"/>
              <w:autoSpaceDN w:val="0"/>
              <w:adjustRightInd w:val="0"/>
              <w:spacing w:after="0" w:line="240" w:lineRule="auto"/>
              <w:rPr>
                <w:ins w:id="90" w:author="Arjan" w:date="2014-09-02T18:05:00Z"/>
                <w:rFonts w:ascii="Arial" w:eastAsia="Times New Roman" w:hAnsi="Arial" w:cs="Arial"/>
                <w:color w:val="000000"/>
                <w:sz w:val="20"/>
                <w:szCs w:val="20"/>
              </w:rPr>
            </w:pPr>
          </w:p>
        </w:tc>
      </w:tr>
      <w:tr w:rsidR="00E21260" w:rsidRPr="00717312" w14:paraId="35620195" w14:textId="77777777" w:rsidTr="004B6915">
        <w:trPr>
          <w:trHeight w:val="230"/>
        </w:trPr>
        <w:tc>
          <w:tcPr>
            <w:tcW w:w="3780" w:type="dxa"/>
            <w:tcBorders>
              <w:top w:val="nil"/>
              <w:left w:val="nil"/>
              <w:bottom w:val="nil"/>
              <w:right w:val="nil"/>
            </w:tcBorders>
          </w:tcPr>
          <w:p w14:paraId="17475892"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91" w:author="Arjan" w:date="2013-02-04T14:25:00Z">
              <w:r w:rsidRPr="0071731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271D9821" w14:textId="77777777" w:rsidR="00E21260" w:rsidRPr="00717312" w:rsidRDefault="00E21260" w:rsidP="004B6915">
            <w:pPr>
              <w:autoSpaceDE w:val="0"/>
              <w:autoSpaceDN w:val="0"/>
              <w:adjustRightInd w:val="0"/>
              <w:spacing w:after="0" w:line="240" w:lineRule="auto"/>
              <w:rPr>
                <w:ins w:id="92" w:author="Arjan" w:date="2014-09-02T18:05:00Z"/>
                <w:rFonts w:ascii="Arial" w:eastAsia="Times New Roman" w:hAnsi="Arial" w:cs="Arial"/>
                <w:color w:val="000000"/>
                <w:sz w:val="20"/>
                <w:szCs w:val="20"/>
              </w:rPr>
            </w:pPr>
          </w:p>
        </w:tc>
      </w:tr>
      <w:tr w:rsidR="00E21260" w:rsidRPr="00717312" w14:paraId="28DF88A9" w14:textId="77777777" w:rsidTr="004B6915">
        <w:trPr>
          <w:trHeight w:val="230"/>
        </w:trPr>
        <w:tc>
          <w:tcPr>
            <w:tcW w:w="3780" w:type="dxa"/>
            <w:tcBorders>
              <w:top w:val="nil"/>
              <w:left w:val="nil"/>
              <w:bottom w:val="nil"/>
              <w:right w:val="nil"/>
            </w:tcBorders>
          </w:tcPr>
          <w:p w14:paraId="0BE37192" w14:textId="77777777" w:rsidR="00E21260" w:rsidRPr="00717312" w:rsidRDefault="00E21260" w:rsidP="004B69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F88A99C" w14:textId="77777777" w:rsidR="00E21260" w:rsidRPr="00717312" w:rsidRDefault="00E21260" w:rsidP="004B6915">
            <w:pPr>
              <w:autoSpaceDE w:val="0"/>
              <w:autoSpaceDN w:val="0"/>
              <w:adjustRightInd w:val="0"/>
              <w:spacing w:after="0" w:line="240" w:lineRule="auto"/>
              <w:rPr>
                <w:ins w:id="93" w:author="Arjan" w:date="2014-09-02T18:05:00Z"/>
                <w:rFonts w:ascii="Arial" w:eastAsia="Times New Roman" w:hAnsi="Arial" w:cs="Arial"/>
                <w:color w:val="000000"/>
                <w:sz w:val="20"/>
                <w:szCs w:val="20"/>
              </w:rPr>
            </w:pPr>
          </w:p>
        </w:tc>
      </w:tr>
      <w:tr w:rsidR="00E21260" w:rsidRPr="00717312" w14:paraId="06372352" w14:textId="77777777" w:rsidTr="004B6915">
        <w:trPr>
          <w:trHeight w:val="230"/>
        </w:trPr>
        <w:tc>
          <w:tcPr>
            <w:tcW w:w="3780" w:type="dxa"/>
            <w:tcBorders>
              <w:top w:val="nil"/>
              <w:left w:val="nil"/>
              <w:bottom w:val="nil"/>
              <w:right w:val="nil"/>
            </w:tcBorders>
          </w:tcPr>
          <w:p w14:paraId="228A7DB5"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94" w:author="Arjan" w:date="2013-02-04T14:25:00Z">
              <w:r w:rsidRPr="0071731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36055914" w14:textId="77777777" w:rsidR="00E21260" w:rsidRPr="00717312" w:rsidRDefault="00E21260" w:rsidP="004B6915">
            <w:pPr>
              <w:autoSpaceDE w:val="0"/>
              <w:autoSpaceDN w:val="0"/>
              <w:adjustRightInd w:val="0"/>
              <w:spacing w:after="0" w:line="240" w:lineRule="auto"/>
              <w:rPr>
                <w:ins w:id="95" w:author="Arjan" w:date="2014-09-02T18:05:00Z"/>
                <w:rFonts w:ascii="Arial" w:eastAsia="Times New Roman" w:hAnsi="Arial" w:cs="Arial"/>
                <w:color w:val="000000"/>
                <w:sz w:val="20"/>
                <w:szCs w:val="20"/>
              </w:rPr>
            </w:pPr>
            <w:ins w:id="96" w:author="Arjan" w:date="2014-09-02T18:05:00Z">
              <w:r w:rsidRPr="00717312">
                <w:rPr>
                  <w:rFonts w:ascii="Arial" w:eastAsia="Times New Roman" w:hAnsi="Arial" w:cs="Arial"/>
                  <w:color w:val="000000"/>
                  <w:sz w:val="20"/>
                  <w:szCs w:val="20"/>
                </w:rPr>
                <w:t>Nee</w:t>
              </w:r>
            </w:ins>
          </w:p>
        </w:tc>
      </w:tr>
      <w:tr w:rsidR="00E21260" w:rsidRPr="00717312" w14:paraId="7A9A1CED" w14:textId="77777777" w:rsidTr="004B6915">
        <w:trPr>
          <w:trHeight w:val="230"/>
        </w:trPr>
        <w:tc>
          <w:tcPr>
            <w:tcW w:w="3780" w:type="dxa"/>
            <w:tcBorders>
              <w:top w:val="nil"/>
              <w:left w:val="nil"/>
              <w:bottom w:val="nil"/>
              <w:right w:val="nil"/>
            </w:tcBorders>
          </w:tcPr>
          <w:p w14:paraId="0C52A61B" w14:textId="77777777" w:rsidR="00E21260" w:rsidRPr="00717312" w:rsidRDefault="00E21260" w:rsidP="004B69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9BB1ED1" w14:textId="77777777" w:rsidR="00E21260" w:rsidRPr="00717312" w:rsidRDefault="00E21260" w:rsidP="004B6915">
            <w:pPr>
              <w:autoSpaceDE w:val="0"/>
              <w:autoSpaceDN w:val="0"/>
              <w:adjustRightInd w:val="0"/>
              <w:spacing w:after="0" w:line="240" w:lineRule="auto"/>
              <w:rPr>
                <w:ins w:id="97" w:author="Arjan" w:date="2014-09-02T18:05:00Z"/>
                <w:rFonts w:ascii="Arial" w:eastAsia="Times New Roman" w:hAnsi="Arial" w:cs="Arial"/>
                <w:color w:val="000000"/>
                <w:sz w:val="20"/>
                <w:szCs w:val="20"/>
              </w:rPr>
            </w:pPr>
          </w:p>
        </w:tc>
      </w:tr>
      <w:tr w:rsidR="00E21260" w:rsidRPr="00717312" w14:paraId="590A4283" w14:textId="77777777" w:rsidTr="004B6915">
        <w:trPr>
          <w:trHeight w:val="411"/>
        </w:trPr>
        <w:tc>
          <w:tcPr>
            <w:tcW w:w="3780" w:type="dxa"/>
            <w:tcBorders>
              <w:top w:val="nil"/>
              <w:left w:val="nil"/>
              <w:bottom w:val="nil"/>
              <w:right w:val="nil"/>
            </w:tcBorders>
          </w:tcPr>
          <w:p w14:paraId="0554AA9C"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98" w:author="Arjan" w:date="2013-02-04T14:25:00Z">
              <w:r w:rsidRPr="0071731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1C21D58D" w14:textId="77777777" w:rsidR="00E21260" w:rsidRPr="00717312" w:rsidRDefault="00E21260" w:rsidP="004B6915">
            <w:pPr>
              <w:autoSpaceDE w:val="0"/>
              <w:autoSpaceDN w:val="0"/>
              <w:adjustRightInd w:val="0"/>
              <w:spacing w:after="0" w:line="240" w:lineRule="auto"/>
              <w:rPr>
                <w:ins w:id="99" w:author="Arjan" w:date="2014-09-02T18:05:00Z"/>
                <w:rFonts w:ascii="Arial" w:eastAsia="Times New Roman" w:hAnsi="Arial" w:cs="Arial"/>
                <w:color w:val="000000"/>
                <w:sz w:val="20"/>
                <w:szCs w:val="20"/>
              </w:rPr>
            </w:pPr>
            <w:ins w:id="100" w:author="Arjan" w:date="2014-09-02T18:05:00Z">
              <w:r w:rsidRPr="00717312">
                <w:rPr>
                  <w:rFonts w:ascii="Arial" w:eastAsia="Times New Roman" w:hAnsi="Arial" w:cs="Arial"/>
                  <w:color w:val="000000"/>
                  <w:sz w:val="20"/>
                  <w:szCs w:val="20"/>
                </w:rPr>
                <w:t>Nee</w:t>
              </w:r>
            </w:ins>
          </w:p>
        </w:tc>
      </w:tr>
      <w:tr w:rsidR="00E21260" w:rsidRPr="00717312" w14:paraId="67D6B2C4" w14:textId="77777777" w:rsidTr="004B6915">
        <w:trPr>
          <w:trHeight w:val="245"/>
        </w:trPr>
        <w:tc>
          <w:tcPr>
            <w:tcW w:w="3780" w:type="dxa"/>
            <w:tcBorders>
              <w:top w:val="nil"/>
              <w:left w:val="nil"/>
              <w:bottom w:val="nil"/>
              <w:right w:val="nil"/>
            </w:tcBorders>
          </w:tcPr>
          <w:p w14:paraId="79A66F95" w14:textId="77777777" w:rsidR="00E21260" w:rsidRPr="00717312" w:rsidRDefault="00E21260" w:rsidP="004B69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11398B9" w14:textId="77777777" w:rsidR="00E21260" w:rsidRPr="00717312" w:rsidRDefault="00E21260" w:rsidP="004B6915">
            <w:pPr>
              <w:autoSpaceDE w:val="0"/>
              <w:autoSpaceDN w:val="0"/>
              <w:adjustRightInd w:val="0"/>
              <w:spacing w:after="0" w:line="240" w:lineRule="auto"/>
              <w:rPr>
                <w:ins w:id="101" w:author="Arjan" w:date="2014-09-02T18:05:00Z"/>
                <w:rFonts w:ascii="Arial" w:eastAsia="Times New Roman" w:hAnsi="Arial" w:cs="Arial"/>
                <w:color w:val="000000"/>
                <w:sz w:val="20"/>
                <w:szCs w:val="20"/>
              </w:rPr>
            </w:pPr>
          </w:p>
        </w:tc>
      </w:tr>
      <w:tr w:rsidR="00E21260" w:rsidRPr="00717312" w14:paraId="6C06DD59" w14:textId="77777777" w:rsidTr="004B6915">
        <w:trPr>
          <w:trHeight w:val="230"/>
        </w:trPr>
        <w:tc>
          <w:tcPr>
            <w:tcW w:w="3780" w:type="dxa"/>
            <w:tcBorders>
              <w:top w:val="nil"/>
              <w:left w:val="nil"/>
              <w:bottom w:val="nil"/>
              <w:right w:val="nil"/>
            </w:tcBorders>
          </w:tcPr>
          <w:p w14:paraId="329506EF"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102" w:author="Arjan" w:date="2013-02-04T14:25:00Z">
              <w:r w:rsidRPr="0071731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1A37DC30" w14:textId="77777777" w:rsidR="00E21260" w:rsidRPr="00717312" w:rsidRDefault="00E21260" w:rsidP="004B6915">
            <w:pPr>
              <w:autoSpaceDE w:val="0"/>
              <w:autoSpaceDN w:val="0"/>
              <w:adjustRightInd w:val="0"/>
              <w:spacing w:after="0" w:line="240" w:lineRule="auto"/>
              <w:rPr>
                <w:ins w:id="103" w:author="Arjan" w:date="2014-09-02T18:05:00Z"/>
                <w:rFonts w:ascii="Arial" w:hAnsi="Arial" w:cs="Arial"/>
                <w:sz w:val="20"/>
                <w:szCs w:val="20"/>
                <w:lang w:val="en-AU"/>
              </w:rPr>
            </w:pPr>
            <w:ins w:id="104" w:author="Arjan" w:date="2014-09-02T18:05:00Z">
              <w:r w:rsidRPr="00717312">
                <w:rPr>
                  <w:rFonts w:ascii="Arial" w:hAnsi="Arial" w:cs="Arial"/>
                  <w:sz w:val="20"/>
                  <w:szCs w:val="20"/>
                  <w:lang w:val="en-AU"/>
                </w:rPr>
                <w:fldChar w:fldCharType="begin" w:fldLock="1"/>
              </w:r>
              <w:r w:rsidRPr="00717312">
                <w:rPr>
                  <w:rFonts w:ascii="Arial" w:hAnsi="Arial" w:cs="Arial"/>
                  <w:sz w:val="20"/>
                  <w:szCs w:val="20"/>
                  <w:lang w:val="en-AU"/>
                </w:rPr>
                <w:instrText xml:space="preserve">MERGEFIELD </w:instrText>
              </w:r>
              <w:r w:rsidRPr="00717312">
                <w:rPr>
                  <w:rFonts w:ascii="Arial" w:eastAsia="Times New Roman" w:hAnsi="Arial" w:cs="Arial"/>
                  <w:color w:val="000000"/>
                  <w:sz w:val="20"/>
                  <w:szCs w:val="20"/>
                </w:rPr>
                <w:instrText>Att.LowerBound</w:instrText>
              </w:r>
              <w:r w:rsidRPr="00717312">
                <w:rPr>
                  <w:rFonts w:ascii="Arial" w:hAnsi="Arial" w:cs="Arial"/>
                  <w:sz w:val="20"/>
                  <w:szCs w:val="20"/>
                  <w:lang w:val="en-AU"/>
                </w:rPr>
                <w:fldChar w:fldCharType="separate"/>
              </w:r>
              <w:r w:rsidRPr="00717312">
                <w:rPr>
                  <w:rFonts w:ascii="Arial" w:eastAsia="Times New Roman" w:hAnsi="Arial" w:cs="Arial"/>
                  <w:color w:val="000000"/>
                  <w:sz w:val="20"/>
                  <w:szCs w:val="20"/>
                </w:rPr>
                <w:t>1</w:t>
              </w:r>
              <w:r w:rsidRPr="00717312">
                <w:rPr>
                  <w:rFonts w:ascii="Arial" w:hAnsi="Arial" w:cs="Arial"/>
                  <w:sz w:val="20"/>
                  <w:szCs w:val="20"/>
                  <w:lang w:val="en-AU"/>
                </w:rPr>
                <w:fldChar w:fldCharType="end"/>
              </w:r>
              <w:r w:rsidRPr="00717312">
                <w:rPr>
                  <w:rFonts w:ascii="Arial" w:eastAsia="Times New Roman" w:hAnsi="Arial" w:cs="Arial"/>
                  <w:color w:val="000000"/>
                  <w:sz w:val="20"/>
                  <w:szCs w:val="20"/>
                </w:rPr>
                <w:t xml:space="preserve"> - </w:t>
              </w:r>
              <w:r w:rsidRPr="00717312">
                <w:rPr>
                  <w:rFonts w:ascii="Arial" w:eastAsia="Times New Roman" w:hAnsi="Arial" w:cs="Arial"/>
                  <w:color w:val="000000"/>
                  <w:sz w:val="20"/>
                  <w:szCs w:val="20"/>
                </w:rPr>
                <w:fldChar w:fldCharType="begin" w:fldLock="1"/>
              </w:r>
              <w:r w:rsidRPr="00717312">
                <w:rPr>
                  <w:rFonts w:ascii="Arial" w:eastAsia="Times New Roman" w:hAnsi="Arial" w:cs="Arial"/>
                  <w:color w:val="000000"/>
                  <w:sz w:val="20"/>
                  <w:szCs w:val="20"/>
                </w:rPr>
                <w:instrText>MERGEFIELD Att.UpperBound</w:instrText>
              </w:r>
              <w:r w:rsidRPr="00717312">
                <w:rPr>
                  <w:rFonts w:ascii="Arial" w:eastAsia="Times New Roman" w:hAnsi="Arial" w:cs="Arial"/>
                  <w:color w:val="000000"/>
                  <w:sz w:val="20"/>
                  <w:szCs w:val="20"/>
                </w:rPr>
                <w:fldChar w:fldCharType="separate"/>
              </w:r>
              <w:r w:rsidRPr="00717312">
                <w:rPr>
                  <w:rFonts w:ascii="Arial" w:eastAsia="Times New Roman" w:hAnsi="Arial" w:cs="Arial"/>
                  <w:color w:val="000000"/>
                  <w:sz w:val="20"/>
                  <w:szCs w:val="20"/>
                </w:rPr>
                <w:t>1</w:t>
              </w:r>
              <w:r w:rsidRPr="00717312">
                <w:rPr>
                  <w:rFonts w:ascii="Arial" w:eastAsia="Times New Roman" w:hAnsi="Arial" w:cs="Arial"/>
                  <w:color w:val="000000"/>
                  <w:sz w:val="20"/>
                  <w:szCs w:val="20"/>
                </w:rPr>
                <w:fldChar w:fldCharType="end"/>
              </w:r>
            </w:ins>
          </w:p>
        </w:tc>
      </w:tr>
      <w:tr w:rsidR="00E21260" w:rsidRPr="00717312" w14:paraId="11E021D5" w14:textId="77777777" w:rsidTr="004B6915">
        <w:trPr>
          <w:trHeight w:val="230"/>
        </w:trPr>
        <w:tc>
          <w:tcPr>
            <w:tcW w:w="3780" w:type="dxa"/>
            <w:tcBorders>
              <w:top w:val="nil"/>
              <w:left w:val="nil"/>
              <w:bottom w:val="nil"/>
              <w:right w:val="nil"/>
            </w:tcBorders>
          </w:tcPr>
          <w:p w14:paraId="5E669D36" w14:textId="77777777" w:rsidR="00E21260" w:rsidRPr="00717312" w:rsidRDefault="00E21260" w:rsidP="004B69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1AA0074" w14:textId="77777777" w:rsidR="00E21260" w:rsidRPr="00717312" w:rsidRDefault="00E21260" w:rsidP="004B6915">
            <w:pPr>
              <w:autoSpaceDE w:val="0"/>
              <w:autoSpaceDN w:val="0"/>
              <w:adjustRightInd w:val="0"/>
              <w:spacing w:after="0" w:line="240" w:lineRule="auto"/>
              <w:rPr>
                <w:ins w:id="105" w:author="Arjan" w:date="2014-09-02T18:05:00Z"/>
                <w:rFonts w:ascii="Arial" w:eastAsia="Times New Roman" w:hAnsi="Arial" w:cs="Arial"/>
                <w:color w:val="000000"/>
                <w:sz w:val="20"/>
                <w:szCs w:val="20"/>
              </w:rPr>
            </w:pPr>
          </w:p>
        </w:tc>
      </w:tr>
      <w:tr w:rsidR="00E21260" w:rsidRPr="00717312" w14:paraId="134228BD" w14:textId="77777777" w:rsidTr="004B6915">
        <w:trPr>
          <w:trHeight w:val="230"/>
        </w:trPr>
        <w:tc>
          <w:tcPr>
            <w:tcW w:w="3780" w:type="dxa"/>
            <w:tcBorders>
              <w:top w:val="nil"/>
              <w:left w:val="nil"/>
              <w:bottom w:val="nil"/>
              <w:right w:val="nil"/>
            </w:tcBorders>
          </w:tcPr>
          <w:p w14:paraId="5E7EAAFD" w14:textId="77777777" w:rsidR="00E21260" w:rsidRPr="00717312" w:rsidRDefault="00E21260" w:rsidP="004B6915">
            <w:pPr>
              <w:autoSpaceDE w:val="0"/>
              <w:autoSpaceDN w:val="0"/>
              <w:adjustRightInd w:val="0"/>
              <w:spacing w:after="0" w:line="240" w:lineRule="auto"/>
              <w:rPr>
                <w:rFonts w:ascii="Arial" w:eastAsia="Times New Roman" w:hAnsi="Arial" w:cs="Arial"/>
                <w:color w:val="000000"/>
                <w:sz w:val="20"/>
                <w:szCs w:val="20"/>
              </w:rPr>
            </w:pPr>
            <w:ins w:id="106" w:author="Arjan" w:date="2013-02-04T14:25:00Z">
              <w:r w:rsidRPr="0071731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3C72981B" w14:textId="45FA98E3" w:rsidR="00E21260" w:rsidRPr="00717312" w:rsidRDefault="007E2145" w:rsidP="004B6915">
            <w:pPr>
              <w:autoSpaceDE w:val="0"/>
              <w:autoSpaceDN w:val="0"/>
              <w:adjustRightInd w:val="0"/>
              <w:spacing w:after="0" w:line="240" w:lineRule="auto"/>
              <w:rPr>
                <w:rFonts w:ascii="Arial" w:eastAsia="Times New Roman" w:hAnsi="Arial" w:cs="Arial"/>
                <w:color w:val="000000"/>
                <w:sz w:val="20"/>
                <w:szCs w:val="20"/>
              </w:rPr>
            </w:pPr>
            <w:ins w:id="107" w:author="Arjan Kloosterboer" w:date="2017-03-10T23:04:00Z">
              <w:r>
                <w:rPr>
                  <w:rFonts w:ascii="Arial" w:eastAsia="Times New Roman" w:hAnsi="Arial" w:cs="Arial"/>
                  <w:color w:val="000000"/>
                  <w:sz w:val="20"/>
                  <w:szCs w:val="20"/>
                </w:rPr>
                <w:t>Gemeentelijk kerngegeven</w:t>
              </w:r>
            </w:ins>
          </w:p>
        </w:tc>
      </w:tr>
      <w:tr w:rsidR="00E21260" w:rsidRPr="00717312" w14:paraId="7D91DDEC" w14:textId="77777777" w:rsidTr="004B6915">
        <w:trPr>
          <w:trHeight w:val="230"/>
        </w:trPr>
        <w:tc>
          <w:tcPr>
            <w:tcW w:w="3780" w:type="dxa"/>
            <w:tcBorders>
              <w:top w:val="nil"/>
              <w:left w:val="nil"/>
              <w:right w:val="nil"/>
            </w:tcBorders>
          </w:tcPr>
          <w:p w14:paraId="6C21A7D5" w14:textId="77777777" w:rsidR="00E21260" w:rsidRPr="00717312" w:rsidRDefault="00E21260" w:rsidP="004B691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62309A07" w14:textId="77777777" w:rsidR="00E21260" w:rsidRPr="00717312" w:rsidRDefault="00E21260" w:rsidP="004B6915">
            <w:pPr>
              <w:autoSpaceDE w:val="0"/>
              <w:autoSpaceDN w:val="0"/>
              <w:adjustRightInd w:val="0"/>
              <w:spacing w:after="0" w:line="240" w:lineRule="auto"/>
              <w:rPr>
                <w:ins w:id="108" w:author="Arjan" w:date="2014-09-02T18:05:00Z"/>
                <w:rFonts w:ascii="Arial" w:eastAsia="Times New Roman" w:hAnsi="Arial" w:cs="Arial"/>
                <w:color w:val="000000"/>
                <w:sz w:val="20"/>
                <w:szCs w:val="20"/>
              </w:rPr>
            </w:pPr>
          </w:p>
        </w:tc>
      </w:tr>
      <w:tr w:rsidR="00E21260" w:rsidRPr="00717312" w14:paraId="1FE83485" w14:textId="77777777" w:rsidTr="004B6915">
        <w:trPr>
          <w:trHeight w:val="230"/>
        </w:trPr>
        <w:tc>
          <w:tcPr>
            <w:tcW w:w="3780" w:type="dxa"/>
            <w:tcBorders>
              <w:top w:val="nil"/>
              <w:left w:val="nil"/>
              <w:bottom w:val="single" w:sz="4" w:space="0" w:color="auto"/>
              <w:right w:val="nil"/>
            </w:tcBorders>
          </w:tcPr>
          <w:p w14:paraId="5FFBAFB4" w14:textId="77777777" w:rsidR="00E21260" w:rsidRPr="00717312" w:rsidRDefault="00E21260" w:rsidP="004B6915">
            <w:pPr>
              <w:autoSpaceDE w:val="0"/>
              <w:autoSpaceDN w:val="0"/>
              <w:adjustRightInd w:val="0"/>
              <w:spacing w:after="0" w:line="240" w:lineRule="auto"/>
              <w:rPr>
                <w:rFonts w:ascii="Arial" w:eastAsia="Times New Roman" w:hAnsi="Arial" w:cs="Arial"/>
                <w:b/>
                <w:bCs/>
                <w:color w:val="000000"/>
                <w:sz w:val="20"/>
                <w:szCs w:val="20"/>
              </w:rPr>
            </w:pPr>
            <w:ins w:id="109" w:author="Arjan" w:date="2013-02-04T14:25:00Z">
              <w:r w:rsidRPr="00717312">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559067BA" w14:textId="77777777" w:rsidR="00E21260" w:rsidRDefault="00E21260" w:rsidP="004B6915">
            <w:pPr>
              <w:autoSpaceDE w:val="0"/>
              <w:autoSpaceDN w:val="0"/>
              <w:adjustRightInd w:val="0"/>
              <w:spacing w:after="0" w:line="240" w:lineRule="auto"/>
              <w:rPr>
                <w:ins w:id="110" w:author="Arjan" w:date="2014-09-02T18:05:00Z"/>
                <w:rFonts w:ascii="Arial" w:eastAsia="Times New Roman" w:hAnsi="Arial" w:cs="Arial"/>
                <w:color w:val="000000"/>
                <w:sz w:val="20"/>
                <w:szCs w:val="20"/>
              </w:rPr>
            </w:pPr>
            <w:ins w:id="111" w:author="Arjan" w:date="2014-09-02T18:31:00Z">
              <w:r>
                <w:rPr>
                  <w:rFonts w:ascii="Arial" w:eastAsia="Times New Roman" w:hAnsi="Arial" w:cs="Arial"/>
                  <w:color w:val="000000"/>
                  <w:sz w:val="20"/>
                  <w:szCs w:val="20"/>
                </w:rPr>
                <w:t>-</w:t>
              </w:r>
            </w:ins>
          </w:p>
        </w:tc>
      </w:tr>
    </w:tbl>
    <w:p w14:paraId="0944101F" w14:textId="77777777" w:rsidR="00E21260" w:rsidRPr="000D6975" w:rsidRDefault="00E21260" w:rsidP="0044638F">
      <w:pPr>
        <w:rPr>
          <w:lang w:val="nl-NL"/>
        </w:rPr>
      </w:pPr>
    </w:p>
    <w:p w14:paraId="06A63D26" w14:textId="77777777" w:rsidR="00CF1953" w:rsidRDefault="00CF1953" w:rsidP="00CF1953">
      <w:pPr>
        <w:pStyle w:val="Kop3"/>
      </w:pPr>
      <w:bookmarkStart w:id="112" w:name="_Toc493812407"/>
      <w:r>
        <w:t>Bestuursorgaan</w:t>
      </w:r>
      <w:bookmarkEnd w:id="112"/>
    </w:p>
    <w:p w14:paraId="328484D7" w14:textId="3E650B3F" w:rsidR="00CF1953" w:rsidRDefault="00CF1953" w:rsidP="00CF1953">
      <w:pPr>
        <w:rPr>
          <w:lang w:val="nl-NL"/>
        </w:rPr>
      </w:pPr>
      <w:r w:rsidRPr="00DD0F4F">
        <w:rPr>
          <w:lang w:val="nl-NL"/>
        </w:rPr>
        <w:t>Om uit te kunnen wisselen onder wiens verantwoordelijkheid een besluit vastgesteld is, hebben  we het attribuut ‘Bestuursorgaan’ toegevoegd. Dit  is vooral relevant indien de besluitvorming cq. de behandeling van de zaak gemandateerd is aan een andere organisatie.</w:t>
      </w:r>
    </w:p>
    <w:p w14:paraId="20E90220" w14:textId="11206A40" w:rsidR="00CF1953" w:rsidRPr="00CF1953" w:rsidRDefault="00080BC1" w:rsidP="00CF1953">
      <w:pPr>
        <w:autoSpaceDE w:val="0"/>
        <w:autoSpaceDN w:val="0"/>
        <w:adjustRightInd w:val="0"/>
        <w:spacing w:before="240" w:after="60" w:line="240" w:lineRule="auto"/>
        <w:outlineLvl w:val="3"/>
        <w:rPr>
          <w:ins w:id="113" w:author="Arjan" w:date="2013-01-07T16:56:00Z"/>
          <w:rFonts w:ascii="Arial" w:eastAsia="Times New Roman" w:hAnsi="Arial" w:cs="Arial"/>
          <w:b/>
          <w:bCs/>
          <w:color w:val="004080"/>
          <w:sz w:val="24"/>
          <w:szCs w:val="24"/>
        </w:rPr>
      </w:pPr>
      <w:ins w:id="114" w:author="Arjan" w:date="2013-01-07T16:56:00Z">
        <w:r w:rsidRPr="00CF1953">
          <w:rPr>
            <w:rFonts w:ascii="Arial" w:hAnsi="Arial" w:cs="Arial"/>
            <w:sz w:val="20"/>
            <w:szCs w:val="20"/>
            <w:lang w:val="en-AU"/>
          </w:rPr>
          <w:fldChar w:fldCharType="begin" w:fldLock="1"/>
        </w:r>
        <w:r w:rsidRPr="00CF1953">
          <w:rPr>
            <w:rFonts w:ascii="Arial" w:hAnsi="Arial" w:cs="Arial"/>
            <w:sz w:val="20"/>
            <w:szCs w:val="20"/>
            <w:lang w:val="en-AU"/>
          </w:rPr>
          <w:instrText xml:space="preserve">MERGEFIELD </w:instrText>
        </w:r>
        <w:r w:rsidRPr="00CF1953">
          <w:rPr>
            <w:rFonts w:ascii="Arial" w:eastAsia="Times New Roman" w:hAnsi="Arial" w:cs="Arial"/>
            <w:b/>
            <w:bCs/>
            <w:color w:val="004080"/>
            <w:sz w:val="24"/>
            <w:szCs w:val="24"/>
          </w:rPr>
          <w:instrText>Att.Stereotype</w:instrText>
        </w:r>
        <w:r w:rsidRPr="00CF1953">
          <w:rPr>
            <w:rFonts w:ascii="Arial" w:hAnsi="Arial" w:cs="Arial"/>
            <w:sz w:val="20"/>
            <w:szCs w:val="20"/>
            <w:lang w:val="en-AU"/>
          </w:rPr>
          <w:fldChar w:fldCharType="separate"/>
        </w:r>
        <w:r w:rsidRPr="00CF1953">
          <w:rPr>
            <w:rFonts w:ascii="Arial" w:eastAsia="Times New Roman" w:hAnsi="Arial" w:cs="Arial"/>
            <w:b/>
            <w:bCs/>
            <w:color w:val="004080"/>
            <w:sz w:val="24"/>
            <w:szCs w:val="24"/>
          </w:rPr>
          <w:t>«Attribuutsoort»</w:t>
        </w:r>
        <w:r w:rsidRPr="00CF1953">
          <w:rPr>
            <w:rFonts w:ascii="Arial" w:hAnsi="Arial" w:cs="Arial"/>
            <w:sz w:val="20"/>
            <w:szCs w:val="20"/>
            <w:lang w:val="en-AU"/>
          </w:rPr>
          <w:fldChar w:fldCharType="end"/>
        </w:r>
        <w:r w:rsidRPr="00CF1953">
          <w:rPr>
            <w:rFonts w:ascii="Arial" w:eastAsia="Times New Roman" w:hAnsi="Arial" w:cs="Arial"/>
            <w:b/>
            <w:bCs/>
            <w:color w:val="004080"/>
            <w:sz w:val="24"/>
            <w:szCs w:val="24"/>
          </w:rPr>
          <w:t xml:space="preserve"> </w:t>
        </w:r>
        <w:r w:rsidRPr="00CF1953">
          <w:rPr>
            <w:rFonts w:ascii="Arial" w:eastAsia="Times New Roman" w:hAnsi="Arial" w:cs="Arial"/>
            <w:b/>
            <w:bCs/>
            <w:color w:val="004080"/>
            <w:sz w:val="24"/>
            <w:szCs w:val="24"/>
          </w:rPr>
          <w:fldChar w:fldCharType="begin" w:fldLock="1"/>
        </w:r>
        <w:r w:rsidRPr="00CF1953">
          <w:rPr>
            <w:rFonts w:ascii="Arial" w:eastAsia="Times New Roman" w:hAnsi="Arial" w:cs="Arial"/>
            <w:b/>
            <w:bCs/>
            <w:color w:val="004080"/>
            <w:sz w:val="24"/>
            <w:szCs w:val="24"/>
          </w:rPr>
          <w:instrText>MERGEFIELD Att.Name</w:instrText>
        </w:r>
        <w:r w:rsidRPr="00CF1953">
          <w:rPr>
            <w:rFonts w:ascii="Arial" w:eastAsia="Times New Roman" w:hAnsi="Arial" w:cs="Arial"/>
            <w:b/>
            <w:bCs/>
            <w:color w:val="004080"/>
            <w:sz w:val="24"/>
            <w:szCs w:val="24"/>
          </w:rPr>
          <w:fldChar w:fldCharType="separate"/>
        </w:r>
        <w:r w:rsidRPr="00CF1953">
          <w:rPr>
            <w:rFonts w:ascii="Arial" w:eastAsia="Times New Roman" w:hAnsi="Arial" w:cs="Arial"/>
            <w:b/>
            <w:bCs/>
            <w:color w:val="004080"/>
            <w:sz w:val="24"/>
            <w:szCs w:val="24"/>
          </w:rPr>
          <w:t>Bestuursorgaan</w:t>
        </w:r>
        <w:r w:rsidRPr="00CF1953">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CF1953" w:rsidRPr="00CF1953" w14:paraId="1DA16EFD" w14:textId="77777777">
        <w:trPr>
          <w:trHeight w:val="230"/>
          <w:ins w:id="115" w:author="Arjan" w:date="2013-01-07T16:56:00Z"/>
        </w:trPr>
        <w:tc>
          <w:tcPr>
            <w:tcW w:w="3780" w:type="dxa"/>
            <w:tcBorders>
              <w:top w:val="nil"/>
              <w:left w:val="nil"/>
              <w:bottom w:val="nil"/>
              <w:right w:val="nil"/>
            </w:tcBorders>
          </w:tcPr>
          <w:p w14:paraId="26034D2F" w14:textId="77777777" w:rsidR="00CF1953" w:rsidRPr="00CF1953" w:rsidRDefault="00CF1953" w:rsidP="00CF1953">
            <w:pPr>
              <w:autoSpaceDE w:val="0"/>
              <w:autoSpaceDN w:val="0"/>
              <w:adjustRightInd w:val="0"/>
              <w:spacing w:after="0" w:line="240" w:lineRule="auto"/>
              <w:rPr>
                <w:ins w:id="116" w:author="Arjan" w:date="2013-01-07T16:56:00Z"/>
                <w:rFonts w:ascii="Arial" w:eastAsia="Times New Roman" w:hAnsi="Arial" w:cs="Arial"/>
                <w:color w:val="000000"/>
                <w:sz w:val="20"/>
                <w:szCs w:val="20"/>
              </w:rPr>
            </w:pPr>
            <w:ins w:id="117" w:author="Arjan" w:date="2013-01-07T16:56:00Z">
              <w:r w:rsidRPr="00CF1953">
                <w:rPr>
                  <w:rFonts w:ascii="Arial" w:eastAsia="Times New Roman" w:hAnsi="Arial" w:cs="Arial"/>
                  <w:b/>
                  <w:bCs/>
                  <w:color w:val="000000"/>
                  <w:sz w:val="20"/>
                  <w:szCs w:val="20"/>
                </w:rPr>
                <w:t>Naam attribuutsoort</w:t>
              </w:r>
            </w:ins>
          </w:p>
        </w:tc>
        <w:tc>
          <w:tcPr>
            <w:tcW w:w="5580" w:type="dxa"/>
            <w:tcBorders>
              <w:top w:val="nil"/>
              <w:left w:val="nil"/>
              <w:bottom w:val="nil"/>
              <w:right w:val="nil"/>
            </w:tcBorders>
          </w:tcPr>
          <w:p w14:paraId="67B4C975" w14:textId="77777777" w:rsidR="00CF1953" w:rsidRPr="00CF1953" w:rsidRDefault="00DA5D93" w:rsidP="00CF1953">
            <w:pPr>
              <w:autoSpaceDE w:val="0"/>
              <w:autoSpaceDN w:val="0"/>
              <w:adjustRightInd w:val="0"/>
              <w:spacing w:after="0" w:line="240" w:lineRule="auto"/>
              <w:rPr>
                <w:ins w:id="118" w:author="Arjan" w:date="2013-01-07T16:56:00Z"/>
                <w:rFonts w:ascii="Arial" w:eastAsia="Times New Roman" w:hAnsi="Arial" w:cs="Arial"/>
                <w:color w:val="000000"/>
                <w:sz w:val="20"/>
                <w:szCs w:val="20"/>
              </w:rPr>
            </w:pPr>
            <w:ins w:id="119" w:author="Arjan" w:date="2013-01-07T16:56:00Z">
              <w:r w:rsidRPr="00CF1953">
                <w:rPr>
                  <w:rFonts w:ascii="Arial" w:hAnsi="Arial" w:cs="Arial"/>
                  <w:sz w:val="20"/>
                  <w:szCs w:val="20"/>
                  <w:lang w:val="en-AU"/>
                </w:rPr>
                <w:fldChar w:fldCharType="begin" w:fldLock="1"/>
              </w:r>
              <w:r w:rsidR="00CF1953" w:rsidRPr="00CF1953">
                <w:rPr>
                  <w:rFonts w:ascii="Arial" w:hAnsi="Arial" w:cs="Arial"/>
                  <w:sz w:val="20"/>
                  <w:szCs w:val="20"/>
                  <w:lang w:val="en-AU"/>
                </w:rPr>
                <w:instrText xml:space="preserve">MERGEFIELD </w:instrText>
              </w:r>
              <w:r w:rsidR="00CF1953" w:rsidRPr="00CF1953">
                <w:rPr>
                  <w:rFonts w:ascii="Arial" w:eastAsia="Times New Roman" w:hAnsi="Arial" w:cs="Arial"/>
                  <w:color w:val="000000"/>
                  <w:sz w:val="20"/>
                  <w:szCs w:val="20"/>
                </w:rPr>
                <w:instrText>Att.Name</w:instrText>
              </w:r>
              <w:r w:rsidRPr="00CF1953">
                <w:rPr>
                  <w:rFonts w:ascii="Arial" w:hAnsi="Arial" w:cs="Arial"/>
                  <w:sz w:val="20"/>
                  <w:szCs w:val="20"/>
                  <w:lang w:val="en-AU"/>
                </w:rPr>
                <w:fldChar w:fldCharType="separate"/>
              </w:r>
              <w:r w:rsidR="00CF1953" w:rsidRPr="00CF1953">
                <w:rPr>
                  <w:rFonts w:ascii="Arial" w:eastAsia="Times New Roman" w:hAnsi="Arial" w:cs="Arial"/>
                  <w:color w:val="000000"/>
                  <w:sz w:val="20"/>
                  <w:szCs w:val="20"/>
                </w:rPr>
                <w:t>Bestuursorgaan</w:t>
              </w:r>
              <w:r w:rsidRPr="00CF1953">
                <w:rPr>
                  <w:rFonts w:ascii="Arial" w:hAnsi="Arial" w:cs="Arial"/>
                  <w:sz w:val="20"/>
                  <w:szCs w:val="20"/>
                  <w:lang w:val="en-AU"/>
                </w:rPr>
                <w:fldChar w:fldCharType="end"/>
              </w:r>
            </w:ins>
          </w:p>
        </w:tc>
      </w:tr>
      <w:tr w:rsidR="00CF1953" w:rsidRPr="00CF1953" w14:paraId="2100F501" w14:textId="77777777">
        <w:trPr>
          <w:ins w:id="120" w:author="Arjan" w:date="2013-01-07T16:56:00Z"/>
        </w:trPr>
        <w:tc>
          <w:tcPr>
            <w:tcW w:w="3780" w:type="dxa"/>
            <w:tcBorders>
              <w:top w:val="nil"/>
              <w:left w:val="nil"/>
              <w:bottom w:val="nil"/>
              <w:right w:val="nil"/>
            </w:tcBorders>
          </w:tcPr>
          <w:p w14:paraId="552B9F73" w14:textId="77777777" w:rsidR="00CF1953" w:rsidRPr="00CF1953" w:rsidRDefault="00CF1953" w:rsidP="00CF1953">
            <w:pPr>
              <w:autoSpaceDE w:val="0"/>
              <w:autoSpaceDN w:val="0"/>
              <w:adjustRightInd w:val="0"/>
              <w:spacing w:after="0" w:line="240" w:lineRule="auto"/>
              <w:rPr>
                <w:ins w:id="121"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14:paraId="0590D9D2" w14:textId="77777777" w:rsidR="00CF1953" w:rsidRPr="00CF1953" w:rsidRDefault="00CF1953" w:rsidP="00CF1953">
            <w:pPr>
              <w:autoSpaceDE w:val="0"/>
              <w:autoSpaceDN w:val="0"/>
              <w:adjustRightInd w:val="0"/>
              <w:spacing w:after="0" w:line="240" w:lineRule="auto"/>
              <w:rPr>
                <w:ins w:id="122" w:author="Arjan" w:date="2013-01-07T16:56:00Z"/>
                <w:rFonts w:ascii="Arial" w:eastAsia="Times New Roman" w:hAnsi="Arial" w:cs="Arial"/>
                <w:color w:val="000000"/>
                <w:sz w:val="20"/>
                <w:szCs w:val="20"/>
              </w:rPr>
            </w:pPr>
          </w:p>
        </w:tc>
      </w:tr>
      <w:tr w:rsidR="00CF1953" w:rsidRPr="00CF1953" w14:paraId="0F8A2F99" w14:textId="77777777">
        <w:trPr>
          <w:ins w:id="123" w:author="Arjan" w:date="2013-01-07T16:56:00Z"/>
        </w:trPr>
        <w:tc>
          <w:tcPr>
            <w:tcW w:w="3780" w:type="dxa"/>
            <w:tcBorders>
              <w:top w:val="nil"/>
              <w:left w:val="nil"/>
              <w:bottom w:val="nil"/>
              <w:right w:val="nil"/>
            </w:tcBorders>
          </w:tcPr>
          <w:p w14:paraId="3CC3E52E" w14:textId="77777777" w:rsidR="00CF1953" w:rsidRPr="00CF1953" w:rsidRDefault="00CF1953" w:rsidP="00CF1953">
            <w:pPr>
              <w:autoSpaceDE w:val="0"/>
              <w:autoSpaceDN w:val="0"/>
              <w:adjustRightInd w:val="0"/>
              <w:spacing w:after="0" w:line="240" w:lineRule="auto"/>
              <w:rPr>
                <w:ins w:id="124" w:author="Arjan" w:date="2013-01-07T16:56:00Z"/>
                <w:rFonts w:ascii="Arial" w:eastAsia="Times New Roman" w:hAnsi="Arial" w:cs="Arial"/>
                <w:color w:val="000000"/>
                <w:sz w:val="20"/>
                <w:szCs w:val="20"/>
              </w:rPr>
            </w:pPr>
            <w:ins w:id="125" w:author="Arjan" w:date="2013-01-07T16:56:00Z">
              <w:r w:rsidRPr="00CF1953">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423BE9EE" w14:textId="77777777" w:rsidR="00CF1953" w:rsidRPr="00CF1953" w:rsidRDefault="00CF1953" w:rsidP="00CF1953">
            <w:pPr>
              <w:autoSpaceDE w:val="0"/>
              <w:autoSpaceDN w:val="0"/>
              <w:adjustRightInd w:val="0"/>
              <w:spacing w:after="0" w:line="240" w:lineRule="auto"/>
              <w:rPr>
                <w:ins w:id="126" w:author="Arjan" w:date="2013-01-07T16:56:00Z"/>
                <w:rFonts w:ascii="Arial" w:eastAsia="Times New Roman" w:hAnsi="Arial" w:cs="Arial"/>
                <w:color w:val="000000"/>
                <w:sz w:val="20"/>
                <w:szCs w:val="20"/>
              </w:rPr>
            </w:pPr>
            <w:ins w:id="127" w:author="Arjan" w:date="2013-01-07T16:56:00Z">
              <w:r w:rsidRPr="00CF1953">
                <w:rPr>
                  <w:rFonts w:ascii="Arial" w:eastAsia="Times New Roman" w:hAnsi="Arial" w:cs="Arial"/>
                  <w:color w:val="000000"/>
                  <w:sz w:val="20"/>
                  <w:szCs w:val="20"/>
                </w:rPr>
                <w:t>KING</w:t>
              </w:r>
            </w:ins>
          </w:p>
        </w:tc>
      </w:tr>
      <w:tr w:rsidR="00CF1953" w:rsidRPr="00CF1953" w14:paraId="4FA58323" w14:textId="77777777">
        <w:trPr>
          <w:ins w:id="128" w:author="Arjan" w:date="2013-01-07T16:56:00Z"/>
        </w:trPr>
        <w:tc>
          <w:tcPr>
            <w:tcW w:w="3780" w:type="dxa"/>
            <w:tcBorders>
              <w:top w:val="nil"/>
              <w:left w:val="nil"/>
              <w:bottom w:val="nil"/>
              <w:right w:val="nil"/>
            </w:tcBorders>
          </w:tcPr>
          <w:p w14:paraId="4350B5C8" w14:textId="77777777" w:rsidR="00CF1953" w:rsidRPr="00CF1953" w:rsidRDefault="00CF1953" w:rsidP="00CF1953">
            <w:pPr>
              <w:autoSpaceDE w:val="0"/>
              <w:autoSpaceDN w:val="0"/>
              <w:adjustRightInd w:val="0"/>
              <w:spacing w:after="0" w:line="240" w:lineRule="auto"/>
              <w:rPr>
                <w:ins w:id="129"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14:paraId="0A5A9226" w14:textId="77777777" w:rsidR="00CF1953" w:rsidRPr="00CF1953" w:rsidRDefault="00CF1953" w:rsidP="00CF1953">
            <w:pPr>
              <w:autoSpaceDE w:val="0"/>
              <w:autoSpaceDN w:val="0"/>
              <w:adjustRightInd w:val="0"/>
              <w:spacing w:after="0" w:line="240" w:lineRule="auto"/>
              <w:rPr>
                <w:ins w:id="130" w:author="Arjan" w:date="2013-01-07T16:56:00Z"/>
                <w:rFonts w:ascii="Arial" w:eastAsia="Times New Roman" w:hAnsi="Arial" w:cs="Arial"/>
                <w:color w:val="000000"/>
                <w:sz w:val="20"/>
                <w:szCs w:val="20"/>
              </w:rPr>
            </w:pPr>
          </w:p>
        </w:tc>
      </w:tr>
      <w:tr w:rsidR="00CF1953" w:rsidRPr="00CF1953" w14:paraId="25AFADBE" w14:textId="77777777">
        <w:trPr>
          <w:ins w:id="131" w:author="Arjan" w:date="2013-01-07T16:56:00Z"/>
        </w:trPr>
        <w:tc>
          <w:tcPr>
            <w:tcW w:w="3780" w:type="dxa"/>
            <w:tcBorders>
              <w:top w:val="nil"/>
              <w:left w:val="nil"/>
              <w:bottom w:val="nil"/>
              <w:right w:val="nil"/>
            </w:tcBorders>
          </w:tcPr>
          <w:p w14:paraId="1BA4AC8F" w14:textId="77777777" w:rsidR="00CF1953" w:rsidRPr="00CF1953" w:rsidRDefault="00CF1953" w:rsidP="00CF1953">
            <w:pPr>
              <w:autoSpaceDE w:val="0"/>
              <w:autoSpaceDN w:val="0"/>
              <w:adjustRightInd w:val="0"/>
              <w:spacing w:after="0" w:line="240" w:lineRule="auto"/>
              <w:rPr>
                <w:ins w:id="132" w:author="Arjan" w:date="2013-01-07T16:56:00Z"/>
                <w:rFonts w:ascii="Arial" w:eastAsia="Times New Roman" w:hAnsi="Arial" w:cs="Arial"/>
                <w:color w:val="000000"/>
                <w:sz w:val="20"/>
                <w:szCs w:val="20"/>
              </w:rPr>
            </w:pPr>
            <w:ins w:id="133" w:author="Arjan" w:date="2013-01-07T16:56:00Z">
              <w:r w:rsidRPr="00CF1953">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177CB16F" w14:textId="77777777" w:rsidR="00CF1953" w:rsidRPr="00CF1953" w:rsidRDefault="00CF1953" w:rsidP="00CF1953">
            <w:pPr>
              <w:autoSpaceDE w:val="0"/>
              <w:autoSpaceDN w:val="0"/>
              <w:adjustRightInd w:val="0"/>
              <w:spacing w:after="0" w:line="240" w:lineRule="auto"/>
              <w:rPr>
                <w:ins w:id="134" w:author="Arjan" w:date="2013-01-07T16:56:00Z"/>
                <w:rFonts w:ascii="Arial" w:eastAsia="Times New Roman" w:hAnsi="Arial" w:cs="Arial"/>
                <w:color w:val="000000"/>
                <w:sz w:val="20"/>
                <w:szCs w:val="20"/>
              </w:rPr>
            </w:pPr>
          </w:p>
        </w:tc>
      </w:tr>
      <w:tr w:rsidR="00CF1953" w:rsidRPr="00CF1953" w14:paraId="76484F34" w14:textId="77777777">
        <w:trPr>
          <w:ins w:id="135" w:author="Arjan" w:date="2013-01-07T16:56:00Z"/>
        </w:trPr>
        <w:tc>
          <w:tcPr>
            <w:tcW w:w="3780" w:type="dxa"/>
            <w:tcBorders>
              <w:top w:val="nil"/>
              <w:left w:val="nil"/>
              <w:bottom w:val="nil"/>
              <w:right w:val="nil"/>
            </w:tcBorders>
          </w:tcPr>
          <w:p w14:paraId="5FA91143" w14:textId="77777777" w:rsidR="00CF1953" w:rsidRPr="00CF1953" w:rsidRDefault="00CF1953" w:rsidP="00CF1953">
            <w:pPr>
              <w:autoSpaceDE w:val="0"/>
              <w:autoSpaceDN w:val="0"/>
              <w:adjustRightInd w:val="0"/>
              <w:spacing w:after="0" w:line="240" w:lineRule="auto"/>
              <w:rPr>
                <w:ins w:id="136"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14:paraId="74081CDD" w14:textId="77777777" w:rsidR="00CF1953" w:rsidRPr="00CF1953" w:rsidRDefault="00CF1953" w:rsidP="00CF1953">
            <w:pPr>
              <w:autoSpaceDE w:val="0"/>
              <w:autoSpaceDN w:val="0"/>
              <w:adjustRightInd w:val="0"/>
              <w:spacing w:after="0" w:line="240" w:lineRule="auto"/>
              <w:rPr>
                <w:ins w:id="137" w:author="Arjan" w:date="2013-01-07T16:56:00Z"/>
                <w:rFonts w:ascii="Arial" w:eastAsia="Times New Roman" w:hAnsi="Arial" w:cs="Arial"/>
                <w:color w:val="000000"/>
                <w:sz w:val="20"/>
                <w:szCs w:val="20"/>
              </w:rPr>
            </w:pPr>
          </w:p>
        </w:tc>
      </w:tr>
      <w:tr w:rsidR="00CF1953" w:rsidRPr="00CF1953" w14:paraId="0D26C879" w14:textId="77777777">
        <w:trPr>
          <w:ins w:id="138" w:author="Arjan" w:date="2013-01-07T16:56:00Z"/>
        </w:trPr>
        <w:tc>
          <w:tcPr>
            <w:tcW w:w="3780" w:type="dxa"/>
            <w:tcBorders>
              <w:top w:val="nil"/>
              <w:left w:val="nil"/>
              <w:bottom w:val="nil"/>
              <w:right w:val="nil"/>
            </w:tcBorders>
          </w:tcPr>
          <w:p w14:paraId="4F138715" w14:textId="77777777" w:rsidR="00CF1953" w:rsidRPr="00CF1953" w:rsidRDefault="00CF1953" w:rsidP="00CF1953">
            <w:pPr>
              <w:autoSpaceDE w:val="0"/>
              <w:autoSpaceDN w:val="0"/>
              <w:adjustRightInd w:val="0"/>
              <w:spacing w:after="0" w:line="240" w:lineRule="auto"/>
              <w:rPr>
                <w:ins w:id="139" w:author="Arjan" w:date="2013-01-07T16:56:00Z"/>
                <w:rFonts w:ascii="Arial" w:eastAsia="Times New Roman" w:hAnsi="Arial" w:cs="Arial"/>
                <w:color w:val="000000"/>
                <w:sz w:val="20"/>
                <w:szCs w:val="20"/>
              </w:rPr>
            </w:pPr>
            <w:ins w:id="140" w:author="Arjan" w:date="2013-01-07T16:56:00Z">
              <w:r w:rsidRPr="00CF1953">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3B3220F2" w14:textId="77777777" w:rsidR="00CF1953" w:rsidRPr="00CF1953" w:rsidRDefault="00CF1953" w:rsidP="00CF1953">
            <w:pPr>
              <w:autoSpaceDE w:val="0"/>
              <w:autoSpaceDN w:val="0"/>
              <w:adjustRightInd w:val="0"/>
              <w:spacing w:after="0" w:line="240" w:lineRule="auto"/>
              <w:rPr>
                <w:ins w:id="141" w:author="Arjan" w:date="2013-01-07T16:56:00Z"/>
                <w:rFonts w:ascii="Arial" w:eastAsia="Times New Roman" w:hAnsi="Arial" w:cs="Arial"/>
                <w:color w:val="000000"/>
                <w:sz w:val="20"/>
                <w:szCs w:val="20"/>
              </w:rPr>
            </w:pPr>
            <w:ins w:id="142" w:author="Arjan" w:date="2013-01-07T16:59:00Z">
              <w:r>
                <w:rPr>
                  <w:rFonts w:ascii="Arial" w:hAnsi="Arial" w:cs="Arial"/>
                  <w:sz w:val="20"/>
                  <w:szCs w:val="20"/>
                  <w:lang w:val="en-AU"/>
                </w:rPr>
                <w:t>bestuursorga</w:t>
              </w:r>
            </w:ins>
            <w:ins w:id="143" w:author="Arjan" w:date="2013-01-07T17:00:00Z">
              <w:r>
                <w:rPr>
                  <w:rFonts w:ascii="Arial" w:hAnsi="Arial" w:cs="Arial"/>
                  <w:sz w:val="20"/>
                  <w:szCs w:val="20"/>
                  <w:lang w:val="en-AU"/>
                </w:rPr>
                <w:t>an</w:t>
              </w:r>
            </w:ins>
            <w:ins w:id="144" w:author="Arjan" w:date="2013-01-07T16:56:00Z">
              <w:r w:rsidR="00DA5D93" w:rsidRPr="00CF1953">
                <w:rPr>
                  <w:rFonts w:ascii="Arial" w:hAnsi="Arial" w:cs="Arial"/>
                  <w:sz w:val="20"/>
                  <w:szCs w:val="20"/>
                  <w:lang w:val="en-AU"/>
                </w:rPr>
                <w:fldChar w:fldCharType="begin" w:fldLock="1"/>
              </w:r>
              <w:r w:rsidRPr="00CF1953">
                <w:rPr>
                  <w:rFonts w:ascii="Arial" w:hAnsi="Arial" w:cs="Arial"/>
                  <w:sz w:val="20"/>
                  <w:szCs w:val="20"/>
                  <w:lang w:val="en-AU"/>
                </w:rPr>
                <w:instrText xml:space="preserve">MERGEFIELD </w:instrText>
              </w:r>
              <w:r w:rsidRPr="00CF1953">
                <w:rPr>
                  <w:rFonts w:ascii="Arial" w:eastAsia="Times New Roman" w:hAnsi="Arial" w:cs="Arial"/>
                  <w:color w:val="000000"/>
                  <w:sz w:val="20"/>
                  <w:szCs w:val="20"/>
                </w:rPr>
                <w:instrText>Att.Alias</w:instrText>
              </w:r>
              <w:r w:rsidR="00DA5D93" w:rsidRPr="00CF1953">
                <w:rPr>
                  <w:rFonts w:ascii="Arial" w:hAnsi="Arial" w:cs="Arial"/>
                  <w:sz w:val="20"/>
                  <w:szCs w:val="20"/>
                  <w:lang w:val="en-AU"/>
                </w:rPr>
                <w:fldChar w:fldCharType="end"/>
              </w:r>
            </w:ins>
          </w:p>
        </w:tc>
      </w:tr>
      <w:tr w:rsidR="00CF1953" w:rsidRPr="00CF1953" w14:paraId="25E1855E" w14:textId="77777777">
        <w:trPr>
          <w:ins w:id="145" w:author="Arjan" w:date="2013-01-07T16:56:00Z"/>
        </w:trPr>
        <w:tc>
          <w:tcPr>
            <w:tcW w:w="3780" w:type="dxa"/>
            <w:tcBorders>
              <w:top w:val="nil"/>
              <w:left w:val="nil"/>
              <w:bottom w:val="nil"/>
              <w:right w:val="nil"/>
            </w:tcBorders>
          </w:tcPr>
          <w:p w14:paraId="23E5744B" w14:textId="77777777" w:rsidR="00CF1953" w:rsidRPr="00CF1953" w:rsidRDefault="00CF1953" w:rsidP="00CF1953">
            <w:pPr>
              <w:autoSpaceDE w:val="0"/>
              <w:autoSpaceDN w:val="0"/>
              <w:adjustRightInd w:val="0"/>
              <w:spacing w:after="0" w:line="240" w:lineRule="auto"/>
              <w:rPr>
                <w:ins w:id="146"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14:paraId="34AB2CC6" w14:textId="77777777" w:rsidR="00CF1953" w:rsidRPr="00CF1953" w:rsidRDefault="00CF1953" w:rsidP="00CF1953">
            <w:pPr>
              <w:autoSpaceDE w:val="0"/>
              <w:autoSpaceDN w:val="0"/>
              <w:adjustRightInd w:val="0"/>
              <w:spacing w:after="0" w:line="240" w:lineRule="auto"/>
              <w:rPr>
                <w:ins w:id="147" w:author="Arjan" w:date="2013-01-07T16:56:00Z"/>
                <w:rFonts w:ascii="Arial" w:eastAsia="Times New Roman" w:hAnsi="Arial" w:cs="Arial"/>
                <w:color w:val="000000"/>
                <w:sz w:val="20"/>
                <w:szCs w:val="20"/>
              </w:rPr>
            </w:pPr>
          </w:p>
        </w:tc>
      </w:tr>
      <w:tr w:rsidR="00CF1953" w:rsidRPr="005C14BE" w14:paraId="10A4B62F" w14:textId="77777777">
        <w:trPr>
          <w:ins w:id="148" w:author="Arjan" w:date="2013-01-07T16:56:00Z"/>
        </w:trPr>
        <w:tc>
          <w:tcPr>
            <w:tcW w:w="3780" w:type="dxa"/>
            <w:tcBorders>
              <w:top w:val="nil"/>
              <w:left w:val="nil"/>
              <w:bottom w:val="nil"/>
              <w:right w:val="nil"/>
            </w:tcBorders>
          </w:tcPr>
          <w:p w14:paraId="57C62E08" w14:textId="77777777" w:rsidR="00CF1953" w:rsidRPr="00CF1953" w:rsidRDefault="00CF1953" w:rsidP="00CF1953">
            <w:pPr>
              <w:autoSpaceDE w:val="0"/>
              <w:autoSpaceDN w:val="0"/>
              <w:adjustRightInd w:val="0"/>
              <w:spacing w:after="0" w:line="240" w:lineRule="auto"/>
              <w:rPr>
                <w:ins w:id="149" w:author="Arjan" w:date="2013-01-07T16:56:00Z"/>
                <w:rFonts w:ascii="Arial" w:eastAsia="Times New Roman" w:hAnsi="Arial" w:cs="Arial"/>
                <w:color w:val="000000"/>
                <w:sz w:val="20"/>
                <w:szCs w:val="20"/>
              </w:rPr>
            </w:pPr>
            <w:ins w:id="150" w:author="Arjan" w:date="2013-01-07T16:56:00Z">
              <w:r w:rsidRPr="00CF1953">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68E0BC4D" w14:textId="77777777" w:rsidR="00CF1953" w:rsidRPr="00DD0F4F" w:rsidRDefault="00DA5D93" w:rsidP="00CF1953">
            <w:pPr>
              <w:autoSpaceDE w:val="0"/>
              <w:autoSpaceDN w:val="0"/>
              <w:adjustRightInd w:val="0"/>
              <w:spacing w:after="0" w:line="240" w:lineRule="auto"/>
              <w:rPr>
                <w:ins w:id="151" w:author="Arjan" w:date="2013-01-07T16:56:00Z"/>
                <w:rFonts w:ascii="Arial" w:eastAsia="Times New Roman" w:hAnsi="Arial" w:cs="Arial"/>
                <w:color w:val="000000"/>
                <w:sz w:val="20"/>
                <w:szCs w:val="20"/>
                <w:lang w:val="nl-NL"/>
              </w:rPr>
            </w:pPr>
            <w:ins w:id="152" w:author="Arjan" w:date="2013-01-07T16:56:00Z">
              <w:r w:rsidRPr="00CF1953">
                <w:rPr>
                  <w:rFonts w:ascii="Arial" w:hAnsi="Arial" w:cs="Arial"/>
                  <w:sz w:val="20"/>
                  <w:szCs w:val="20"/>
                  <w:lang w:val="en-AU"/>
                </w:rPr>
                <w:fldChar w:fldCharType="begin" w:fldLock="1"/>
              </w:r>
              <w:r w:rsidR="00CF1953" w:rsidRPr="00DD0F4F">
                <w:rPr>
                  <w:rFonts w:ascii="Arial" w:hAnsi="Arial" w:cs="Arial"/>
                  <w:sz w:val="20"/>
                  <w:szCs w:val="20"/>
                  <w:lang w:val="nl-NL"/>
                </w:rPr>
                <w:instrText xml:space="preserve">MERGEFIELD </w:instrText>
              </w:r>
              <w:r w:rsidR="00CF1953" w:rsidRPr="00DD0F4F">
                <w:rPr>
                  <w:rFonts w:ascii="Arial" w:eastAsia="Times New Roman" w:hAnsi="Arial" w:cs="Arial"/>
                  <w:color w:val="000000"/>
                  <w:sz w:val="20"/>
                  <w:szCs w:val="20"/>
                  <w:lang w:val="nl-NL"/>
                </w:rPr>
                <w:instrText>Att.Notes</w:instrText>
              </w:r>
              <w:r w:rsidRPr="00CF1953">
                <w:rPr>
                  <w:rFonts w:ascii="Arial" w:hAnsi="Arial" w:cs="Arial"/>
                  <w:sz w:val="20"/>
                  <w:szCs w:val="20"/>
                  <w:lang w:val="en-AU"/>
                </w:rPr>
                <w:fldChar w:fldCharType="separate"/>
              </w:r>
              <w:r w:rsidR="00CF1953" w:rsidRPr="00DD0F4F">
                <w:rPr>
                  <w:rFonts w:ascii="Arial" w:eastAsia="Times New Roman" w:hAnsi="Arial" w:cs="Arial"/>
                  <w:color w:val="000000"/>
                  <w:sz w:val="20"/>
                  <w:szCs w:val="20"/>
                  <w:lang w:val="nl-NL"/>
                </w:rPr>
                <w:t>Een orgaan van een rechtspersoon krachtens publiekrecht ingesteld of een persoon of college, met enig openbaar gezag bekleed onder wiens verantwoordelijkheid het besluit vastgesteld is.</w:t>
              </w:r>
              <w:r w:rsidRPr="00CF1953">
                <w:rPr>
                  <w:rFonts w:ascii="Arial" w:hAnsi="Arial" w:cs="Arial"/>
                  <w:sz w:val="20"/>
                  <w:szCs w:val="20"/>
                  <w:lang w:val="en-AU"/>
                </w:rPr>
                <w:fldChar w:fldCharType="end"/>
              </w:r>
            </w:ins>
          </w:p>
        </w:tc>
      </w:tr>
      <w:tr w:rsidR="00CF1953" w:rsidRPr="005C14BE" w14:paraId="1385CBE7" w14:textId="77777777">
        <w:trPr>
          <w:trHeight w:val="230"/>
          <w:ins w:id="153" w:author="Arjan" w:date="2013-01-07T16:56:00Z"/>
        </w:trPr>
        <w:tc>
          <w:tcPr>
            <w:tcW w:w="3780" w:type="dxa"/>
            <w:tcBorders>
              <w:top w:val="nil"/>
              <w:left w:val="nil"/>
              <w:bottom w:val="nil"/>
              <w:right w:val="nil"/>
            </w:tcBorders>
          </w:tcPr>
          <w:p w14:paraId="19EDE53F" w14:textId="77777777" w:rsidR="00CF1953" w:rsidRPr="00DD0F4F" w:rsidRDefault="00CF1953" w:rsidP="00CF1953">
            <w:pPr>
              <w:autoSpaceDE w:val="0"/>
              <w:autoSpaceDN w:val="0"/>
              <w:adjustRightInd w:val="0"/>
              <w:spacing w:after="0" w:line="240" w:lineRule="auto"/>
              <w:rPr>
                <w:ins w:id="154" w:author="Arjan" w:date="2013-01-07T16:56: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6804FE4" w14:textId="77777777" w:rsidR="00CF1953" w:rsidRPr="00DD0F4F" w:rsidRDefault="00CF1953" w:rsidP="00CF1953">
            <w:pPr>
              <w:autoSpaceDE w:val="0"/>
              <w:autoSpaceDN w:val="0"/>
              <w:adjustRightInd w:val="0"/>
              <w:spacing w:after="0" w:line="240" w:lineRule="auto"/>
              <w:rPr>
                <w:ins w:id="155" w:author="Arjan" w:date="2013-01-07T16:56:00Z"/>
                <w:rFonts w:ascii="Arial" w:eastAsia="Times New Roman" w:hAnsi="Arial" w:cs="Arial"/>
                <w:color w:val="000000"/>
                <w:sz w:val="20"/>
                <w:szCs w:val="20"/>
                <w:lang w:val="nl-NL"/>
              </w:rPr>
            </w:pPr>
          </w:p>
        </w:tc>
      </w:tr>
      <w:tr w:rsidR="00CF1953" w:rsidRPr="00CF1953" w14:paraId="0FB500B1" w14:textId="77777777">
        <w:trPr>
          <w:trHeight w:val="230"/>
          <w:ins w:id="156" w:author="Arjan" w:date="2013-01-07T16:56:00Z"/>
        </w:trPr>
        <w:tc>
          <w:tcPr>
            <w:tcW w:w="3780" w:type="dxa"/>
            <w:tcBorders>
              <w:top w:val="nil"/>
              <w:left w:val="nil"/>
              <w:bottom w:val="nil"/>
              <w:right w:val="nil"/>
            </w:tcBorders>
          </w:tcPr>
          <w:p w14:paraId="0EEC09E1" w14:textId="77777777" w:rsidR="00CF1953" w:rsidRPr="00CF1953" w:rsidRDefault="00CF1953" w:rsidP="00CF1953">
            <w:pPr>
              <w:autoSpaceDE w:val="0"/>
              <w:autoSpaceDN w:val="0"/>
              <w:adjustRightInd w:val="0"/>
              <w:spacing w:after="0" w:line="240" w:lineRule="auto"/>
              <w:rPr>
                <w:ins w:id="157" w:author="Arjan" w:date="2013-01-07T16:56:00Z"/>
                <w:rFonts w:ascii="Arial" w:eastAsia="Times New Roman" w:hAnsi="Arial" w:cs="Arial"/>
                <w:color w:val="000000"/>
                <w:sz w:val="20"/>
                <w:szCs w:val="20"/>
              </w:rPr>
            </w:pPr>
            <w:ins w:id="158" w:author="Arjan" w:date="2013-01-07T16:56:00Z">
              <w:r w:rsidRPr="00CF1953">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1043AF9E" w14:textId="77777777" w:rsidR="00CF1953" w:rsidRPr="00CF1953" w:rsidRDefault="00CF1953" w:rsidP="00CF1953">
            <w:pPr>
              <w:autoSpaceDE w:val="0"/>
              <w:autoSpaceDN w:val="0"/>
              <w:adjustRightInd w:val="0"/>
              <w:spacing w:after="0" w:line="240" w:lineRule="auto"/>
              <w:rPr>
                <w:ins w:id="159" w:author="Arjan" w:date="2013-01-07T16:56:00Z"/>
                <w:rFonts w:ascii="Arial" w:eastAsia="Times New Roman" w:hAnsi="Arial" w:cs="Arial"/>
                <w:color w:val="000000"/>
                <w:sz w:val="20"/>
                <w:szCs w:val="20"/>
              </w:rPr>
            </w:pPr>
            <w:ins w:id="160" w:author="Arjan" w:date="2013-01-07T16:56:00Z">
              <w:r w:rsidRPr="00CF1953">
                <w:rPr>
                  <w:rFonts w:ascii="Arial" w:eastAsia="Times New Roman" w:hAnsi="Arial" w:cs="Arial"/>
                  <w:color w:val="000000"/>
                  <w:sz w:val="20"/>
                  <w:szCs w:val="20"/>
                </w:rPr>
                <w:t xml:space="preserve">KING </w:t>
              </w:r>
            </w:ins>
          </w:p>
        </w:tc>
      </w:tr>
      <w:tr w:rsidR="00CF1953" w:rsidRPr="00CF1953" w14:paraId="38D691A6" w14:textId="77777777">
        <w:trPr>
          <w:ins w:id="161" w:author="Arjan" w:date="2013-01-07T16:56:00Z"/>
        </w:trPr>
        <w:tc>
          <w:tcPr>
            <w:tcW w:w="3780" w:type="dxa"/>
            <w:tcBorders>
              <w:top w:val="nil"/>
              <w:left w:val="nil"/>
              <w:bottom w:val="nil"/>
              <w:right w:val="nil"/>
            </w:tcBorders>
          </w:tcPr>
          <w:p w14:paraId="2DE833EF" w14:textId="77777777" w:rsidR="00CF1953" w:rsidRPr="00CF1953" w:rsidRDefault="00CF1953" w:rsidP="00CF1953">
            <w:pPr>
              <w:autoSpaceDE w:val="0"/>
              <w:autoSpaceDN w:val="0"/>
              <w:adjustRightInd w:val="0"/>
              <w:spacing w:after="0" w:line="240" w:lineRule="auto"/>
              <w:rPr>
                <w:ins w:id="162"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14:paraId="401D230D" w14:textId="77777777" w:rsidR="00CF1953" w:rsidRPr="00CF1953" w:rsidRDefault="00CF1953" w:rsidP="00CF1953">
            <w:pPr>
              <w:autoSpaceDE w:val="0"/>
              <w:autoSpaceDN w:val="0"/>
              <w:adjustRightInd w:val="0"/>
              <w:spacing w:after="0" w:line="240" w:lineRule="auto"/>
              <w:rPr>
                <w:ins w:id="163" w:author="Arjan" w:date="2013-01-07T16:56:00Z"/>
                <w:rFonts w:ascii="Arial" w:eastAsia="Times New Roman" w:hAnsi="Arial" w:cs="Arial"/>
                <w:color w:val="000000"/>
                <w:sz w:val="20"/>
                <w:szCs w:val="20"/>
              </w:rPr>
            </w:pPr>
          </w:p>
        </w:tc>
      </w:tr>
      <w:tr w:rsidR="00CF1953" w:rsidRPr="00CF1953" w14:paraId="24E13389" w14:textId="77777777">
        <w:trPr>
          <w:ins w:id="164" w:author="Arjan" w:date="2013-01-07T16:56:00Z"/>
        </w:trPr>
        <w:tc>
          <w:tcPr>
            <w:tcW w:w="3780" w:type="dxa"/>
            <w:tcBorders>
              <w:top w:val="nil"/>
              <w:left w:val="nil"/>
              <w:bottom w:val="nil"/>
              <w:right w:val="nil"/>
            </w:tcBorders>
          </w:tcPr>
          <w:p w14:paraId="1A9E64AC" w14:textId="77777777" w:rsidR="00CF1953" w:rsidRPr="00CF1953" w:rsidRDefault="00CF1953" w:rsidP="00CF1953">
            <w:pPr>
              <w:autoSpaceDE w:val="0"/>
              <w:autoSpaceDN w:val="0"/>
              <w:adjustRightInd w:val="0"/>
              <w:spacing w:after="0" w:line="240" w:lineRule="auto"/>
              <w:rPr>
                <w:ins w:id="165" w:author="Arjan" w:date="2013-01-07T16:56:00Z"/>
                <w:rFonts w:ascii="Arial" w:eastAsia="Times New Roman" w:hAnsi="Arial" w:cs="Arial"/>
                <w:color w:val="000000"/>
                <w:sz w:val="20"/>
                <w:szCs w:val="20"/>
              </w:rPr>
            </w:pPr>
            <w:ins w:id="166" w:author="Arjan" w:date="2013-01-07T16:56:00Z">
              <w:r w:rsidRPr="00CF1953">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4988EC61" w14:textId="77777777" w:rsidR="00CF1953" w:rsidRPr="00CF1953" w:rsidRDefault="00CF1953" w:rsidP="00CF1953">
            <w:pPr>
              <w:autoSpaceDE w:val="0"/>
              <w:autoSpaceDN w:val="0"/>
              <w:adjustRightInd w:val="0"/>
              <w:spacing w:after="0" w:line="240" w:lineRule="auto"/>
              <w:rPr>
                <w:ins w:id="167" w:author="Arjan" w:date="2013-01-07T16:56:00Z"/>
                <w:rFonts w:ascii="Arial" w:eastAsia="Times New Roman" w:hAnsi="Arial" w:cs="Arial"/>
                <w:color w:val="000000"/>
                <w:sz w:val="20"/>
                <w:szCs w:val="20"/>
              </w:rPr>
            </w:pPr>
            <w:ins w:id="168" w:author="Arjan" w:date="2013-01-07T16:56:00Z">
              <w:r w:rsidRPr="00CF1953">
                <w:rPr>
                  <w:rFonts w:ascii="Arial" w:eastAsia="Times New Roman" w:hAnsi="Arial" w:cs="Arial"/>
                  <w:color w:val="000000"/>
                  <w:sz w:val="20"/>
                  <w:szCs w:val="20"/>
                </w:rPr>
                <w:t>1-1-2013</w:t>
              </w:r>
            </w:ins>
          </w:p>
        </w:tc>
      </w:tr>
      <w:tr w:rsidR="00CF1953" w:rsidRPr="00CF1953" w14:paraId="00B7FE80" w14:textId="77777777">
        <w:trPr>
          <w:ins w:id="169" w:author="Arjan" w:date="2013-01-07T16:56:00Z"/>
        </w:trPr>
        <w:tc>
          <w:tcPr>
            <w:tcW w:w="3780" w:type="dxa"/>
            <w:tcBorders>
              <w:top w:val="nil"/>
              <w:left w:val="nil"/>
              <w:bottom w:val="nil"/>
              <w:right w:val="nil"/>
            </w:tcBorders>
          </w:tcPr>
          <w:p w14:paraId="6E82D0A1" w14:textId="77777777" w:rsidR="00CF1953" w:rsidRPr="00CF1953" w:rsidRDefault="00CF1953" w:rsidP="00CF1953">
            <w:pPr>
              <w:autoSpaceDE w:val="0"/>
              <w:autoSpaceDN w:val="0"/>
              <w:adjustRightInd w:val="0"/>
              <w:spacing w:after="0" w:line="240" w:lineRule="auto"/>
              <w:rPr>
                <w:ins w:id="170"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14:paraId="2B8AA3BB" w14:textId="77777777" w:rsidR="00CF1953" w:rsidRPr="00CF1953" w:rsidRDefault="00CF1953" w:rsidP="00CF1953">
            <w:pPr>
              <w:autoSpaceDE w:val="0"/>
              <w:autoSpaceDN w:val="0"/>
              <w:adjustRightInd w:val="0"/>
              <w:spacing w:after="0" w:line="240" w:lineRule="auto"/>
              <w:rPr>
                <w:ins w:id="171" w:author="Arjan" w:date="2013-01-07T16:56:00Z"/>
                <w:rFonts w:ascii="Arial" w:eastAsia="Times New Roman" w:hAnsi="Arial" w:cs="Arial"/>
                <w:color w:val="000000"/>
                <w:sz w:val="20"/>
                <w:szCs w:val="20"/>
              </w:rPr>
            </w:pPr>
          </w:p>
        </w:tc>
      </w:tr>
      <w:tr w:rsidR="00CF1953" w:rsidRPr="005C14BE" w14:paraId="0C2CE747" w14:textId="77777777">
        <w:trPr>
          <w:ins w:id="172" w:author="Arjan" w:date="2013-01-07T16:56:00Z"/>
        </w:trPr>
        <w:tc>
          <w:tcPr>
            <w:tcW w:w="3780" w:type="dxa"/>
            <w:tcBorders>
              <w:top w:val="nil"/>
              <w:left w:val="nil"/>
              <w:bottom w:val="nil"/>
              <w:right w:val="nil"/>
            </w:tcBorders>
          </w:tcPr>
          <w:p w14:paraId="2DAB2581" w14:textId="77777777" w:rsidR="00CF1953" w:rsidRPr="00CF1953" w:rsidRDefault="00CF1953" w:rsidP="00CF1953">
            <w:pPr>
              <w:autoSpaceDE w:val="0"/>
              <w:autoSpaceDN w:val="0"/>
              <w:adjustRightInd w:val="0"/>
              <w:spacing w:after="0" w:line="240" w:lineRule="auto"/>
              <w:rPr>
                <w:ins w:id="173" w:author="Arjan" w:date="2013-01-07T16:56:00Z"/>
                <w:rFonts w:ascii="Arial" w:eastAsia="Times New Roman" w:hAnsi="Arial" w:cs="Arial"/>
                <w:color w:val="000000"/>
                <w:sz w:val="20"/>
                <w:szCs w:val="20"/>
              </w:rPr>
            </w:pPr>
            <w:ins w:id="174" w:author="Arjan" w:date="2013-01-07T16:56:00Z">
              <w:r w:rsidRPr="00CF1953">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19CA97C4" w14:textId="77777777" w:rsidR="00CF1953" w:rsidRPr="00DD0F4F" w:rsidRDefault="00CF1953" w:rsidP="00CF1953">
            <w:pPr>
              <w:autoSpaceDE w:val="0"/>
              <w:autoSpaceDN w:val="0"/>
              <w:adjustRightInd w:val="0"/>
              <w:spacing w:after="0" w:line="240" w:lineRule="auto"/>
              <w:rPr>
                <w:ins w:id="175" w:author="Arjan" w:date="2013-01-07T16:56:00Z"/>
                <w:rFonts w:ascii="Arial" w:eastAsia="Times New Roman" w:hAnsi="Arial" w:cs="Arial"/>
                <w:color w:val="000000"/>
                <w:sz w:val="20"/>
                <w:szCs w:val="20"/>
                <w:lang w:val="nl-NL"/>
              </w:rPr>
            </w:pPr>
            <w:ins w:id="176" w:author="Arjan" w:date="2013-01-07T16:56:00Z">
              <w:r w:rsidRPr="00DD0F4F">
                <w:rPr>
                  <w:rFonts w:ascii="Arial" w:eastAsia="Times New Roman" w:hAnsi="Arial" w:cs="Arial"/>
                  <w:color w:val="000000"/>
                  <w:sz w:val="20"/>
                  <w:szCs w:val="20"/>
                  <w:lang w:val="nl-NL"/>
                </w:rPr>
                <w:t>Het vastleggen van het bestuursorgaan onder wiens verantwoordelijkheid het besluit vastgesteld is, is vooral relevant indien de besluitvorming gemandateerd is aan een andere organisatie. Bijvoorbeeld een gemeente die de behandeling van milieuvergunningaanvragen heeft gemandateerd aan een Regionale UitvoeringsDienst (of Omgevingsdienst).</w:t>
              </w:r>
            </w:ins>
          </w:p>
        </w:tc>
      </w:tr>
      <w:tr w:rsidR="00CF1953" w:rsidRPr="005C14BE" w14:paraId="612B06A9" w14:textId="77777777">
        <w:trPr>
          <w:ins w:id="177" w:author="Arjan" w:date="2013-01-07T16:56:00Z"/>
        </w:trPr>
        <w:tc>
          <w:tcPr>
            <w:tcW w:w="3780" w:type="dxa"/>
            <w:tcBorders>
              <w:top w:val="nil"/>
              <w:left w:val="nil"/>
              <w:bottom w:val="nil"/>
              <w:right w:val="nil"/>
            </w:tcBorders>
          </w:tcPr>
          <w:p w14:paraId="31B138F1" w14:textId="77777777" w:rsidR="00CF1953" w:rsidRPr="00DD0F4F" w:rsidRDefault="00CF1953" w:rsidP="00CF1953">
            <w:pPr>
              <w:autoSpaceDE w:val="0"/>
              <w:autoSpaceDN w:val="0"/>
              <w:adjustRightInd w:val="0"/>
              <w:spacing w:after="0" w:line="240" w:lineRule="auto"/>
              <w:rPr>
                <w:ins w:id="178" w:author="Arjan" w:date="2013-01-07T16:56: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6E242D6" w14:textId="77777777" w:rsidR="00CF1953" w:rsidRPr="00DD0F4F" w:rsidRDefault="00CF1953" w:rsidP="00CF1953">
            <w:pPr>
              <w:autoSpaceDE w:val="0"/>
              <w:autoSpaceDN w:val="0"/>
              <w:adjustRightInd w:val="0"/>
              <w:spacing w:after="0" w:line="240" w:lineRule="auto"/>
              <w:rPr>
                <w:ins w:id="179" w:author="Arjan" w:date="2013-01-07T16:56:00Z"/>
                <w:rFonts w:ascii="Arial" w:eastAsia="Times New Roman" w:hAnsi="Arial" w:cs="Arial"/>
                <w:color w:val="000000"/>
                <w:sz w:val="20"/>
                <w:szCs w:val="20"/>
                <w:lang w:val="nl-NL"/>
              </w:rPr>
            </w:pPr>
          </w:p>
        </w:tc>
      </w:tr>
      <w:tr w:rsidR="00CF1953" w:rsidRPr="00CF1953" w14:paraId="0AB50FDF" w14:textId="77777777">
        <w:trPr>
          <w:ins w:id="180" w:author="Arjan" w:date="2013-01-07T16:56:00Z"/>
        </w:trPr>
        <w:tc>
          <w:tcPr>
            <w:tcW w:w="3780" w:type="dxa"/>
            <w:tcBorders>
              <w:top w:val="nil"/>
              <w:left w:val="nil"/>
              <w:bottom w:val="nil"/>
              <w:right w:val="nil"/>
            </w:tcBorders>
          </w:tcPr>
          <w:p w14:paraId="4AAB6DD1" w14:textId="77777777" w:rsidR="00CF1953" w:rsidRPr="00CF1953" w:rsidRDefault="00CF1953" w:rsidP="00CF1953">
            <w:pPr>
              <w:autoSpaceDE w:val="0"/>
              <w:autoSpaceDN w:val="0"/>
              <w:adjustRightInd w:val="0"/>
              <w:spacing w:after="0" w:line="240" w:lineRule="auto"/>
              <w:rPr>
                <w:ins w:id="181" w:author="Arjan" w:date="2013-01-07T16:56:00Z"/>
                <w:rFonts w:ascii="Arial" w:eastAsia="Times New Roman" w:hAnsi="Arial" w:cs="Arial"/>
                <w:color w:val="000000"/>
                <w:sz w:val="20"/>
                <w:szCs w:val="20"/>
              </w:rPr>
            </w:pPr>
            <w:ins w:id="182" w:author="Arjan" w:date="2013-01-07T16:56:00Z">
              <w:r w:rsidRPr="00CF1953">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2DA0BE66" w14:textId="77777777" w:rsidR="00CF1953" w:rsidRPr="00CF1953" w:rsidRDefault="00DA5D93" w:rsidP="00CF1953">
            <w:pPr>
              <w:autoSpaceDE w:val="0"/>
              <w:autoSpaceDN w:val="0"/>
              <w:adjustRightInd w:val="0"/>
              <w:spacing w:after="0" w:line="240" w:lineRule="auto"/>
              <w:rPr>
                <w:ins w:id="183" w:author="Arjan" w:date="2013-01-07T16:56:00Z"/>
                <w:rFonts w:ascii="Arial" w:eastAsia="Times New Roman" w:hAnsi="Arial" w:cs="Arial"/>
                <w:color w:val="000000"/>
                <w:sz w:val="20"/>
                <w:szCs w:val="20"/>
              </w:rPr>
            </w:pPr>
            <w:ins w:id="184" w:author="Arjan" w:date="2013-01-07T16:56:00Z">
              <w:r w:rsidRPr="00CF1953">
                <w:rPr>
                  <w:rFonts w:ascii="Arial" w:hAnsi="Arial" w:cs="Arial"/>
                  <w:sz w:val="20"/>
                  <w:szCs w:val="20"/>
                  <w:lang w:val="en-AU"/>
                </w:rPr>
                <w:fldChar w:fldCharType="begin" w:fldLock="1"/>
              </w:r>
              <w:r w:rsidR="00CF1953" w:rsidRPr="00CF1953">
                <w:rPr>
                  <w:rFonts w:ascii="Arial" w:hAnsi="Arial" w:cs="Arial"/>
                  <w:sz w:val="20"/>
                  <w:szCs w:val="20"/>
                  <w:lang w:val="en-AU"/>
                </w:rPr>
                <w:instrText xml:space="preserve">MERGEFIELD </w:instrText>
              </w:r>
              <w:r w:rsidR="00CF1953" w:rsidRPr="00CF1953">
                <w:rPr>
                  <w:rFonts w:ascii="Arial" w:eastAsia="Times New Roman" w:hAnsi="Arial" w:cs="Arial"/>
                  <w:color w:val="000000"/>
                  <w:sz w:val="20"/>
                  <w:szCs w:val="20"/>
                </w:rPr>
                <w:instrText>Att.Type</w:instrText>
              </w:r>
              <w:r w:rsidRPr="00CF1953">
                <w:rPr>
                  <w:rFonts w:ascii="Arial" w:hAnsi="Arial" w:cs="Arial"/>
                  <w:sz w:val="20"/>
                  <w:szCs w:val="20"/>
                  <w:lang w:val="en-AU"/>
                </w:rPr>
                <w:fldChar w:fldCharType="separate"/>
              </w:r>
              <w:r w:rsidR="00CF1953" w:rsidRPr="00CF1953">
                <w:rPr>
                  <w:rFonts w:ascii="Arial" w:eastAsia="Times New Roman" w:hAnsi="Arial" w:cs="Arial"/>
                  <w:color w:val="000000"/>
                  <w:sz w:val="20"/>
                  <w:szCs w:val="20"/>
                </w:rPr>
                <w:t>AN50</w:t>
              </w:r>
              <w:r w:rsidRPr="00CF1953">
                <w:rPr>
                  <w:rFonts w:ascii="Arial" w:hAnsi="Arial" w:cs="Arial"/>
                  <w:sz w:val="20"/>
                  <w:szCs w:val="20"/>
                  <w:lang w:val="en-AU"/>
                </w:rPr>
                <w:fldChar w:fldCharType="end"/>
              </w:r>
            </w:ins>
          </w:p>
        </w:tc>
      </w:tr>
      <w:tr w:rsidR="00CF1953" w:rsidRPr="00CF1953" w14:paraId="36D84C5A" w14:textId="77777777">
        <w:trPr>
          <w:trHeight w:val="230"/>
          <w:ins w:id="185" w:author="Arjan" w:date="2013-01-07T16:56:00Z"/>
        </w:trPr>
        <w:tc>
          <w:tcPr>
            <w:tcW w:w="3780" w:type="dxa"/>
            <w:tcBorders>
              <w:top w:val="nil"/>
              <w:left w:val="nil"/>
              <w:bottom w:val="nil"/>
              <w:right w:val="nil"/>
            </w:tcBorders>
          </w:tcPr>
          <w:p w14:paraId="5F2E960E" w14:textId="77777777" w:rsidR="00CF1953" w:rsidRPr="00CF1953" w:rsidRDefault="00CF1953" w:rsidP="00CF1953">
            <w:pPr>
              <w:autoSpaceDE w:val="0"/>
              <w:autoSpaceDN w:val="0"/>
              <w:adjustRightInd w:val="0"/>
              <w:spacing w:after="0" w:line="240" w:lineRule="auto"/>
              <w:rPr>
                <w:ins w:id="186"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14:paraId="193F9232" w14:textId="77777777" w:rsidR="00CF1953" w:rsidRPr="00CF1953" w:rsidRDefault="00CF1953" w:rsidP="00CF1953">
            <w:pPr>
              <w:autoSpaceDE w:val="0"/>
              <w:autoSpaceDN w:val="0"/>
              <w:adjustRightInd w:val="0"/>
              <w:spacing w:after="0" w:line="240" w:lineRule="auto"/>
              <w:rPr>
                <w:ins w:id="187" w:author="Arjan" w:date="2013-01-07T16:56:00Z"/>
                <w:rFonts w:ascii="Arial" w:eastAsia="Times New Roman" w:hAnsi="Arial" w:cs="Arial"/>
                <w:color w:val="000000"/>
                <w:sz w:val="20"/>
                <w:szCs w:val="20"/>
              </w:rPr>
            </w:pPr>
          </w:p>
        </w:tc>
      </w:tr>
      <w:tr w:rsidR="00CF1953" w:rsidRPr="00CF1953" w14:paraId="0EA46306" w14:textId="77777777">
        <w:trPr>
          <w:trHeight w:val="230"/>
          <w:ins w:id="188" w:author="Arjan" w:date="2013-01-07T16:56:00Z"/>
        </w:trPr>
        <w:tc>
          <w:tcPr>
            <w:tcW w:w="3780" w:type="dxa"/>
            <w:tcBorders>
              <w:top w:val="nil"/>
              <w:left w:val="nil"/>
              <w:bottom w:val="nil"/>
              <w:right w:val="nil"/>
            </w:tcBorders>
          </w:tcPr>
          <w:p w14:paraId="22F5D76A" w14:textId="77777777" w:rsidR="00CF1953" w:rsidRPr="00CF1953" w:rsidRDefault="00CF1953" w:rsidP="00CF1953">
            <w:pPr>
              <w:autoSpaceDE w:val="0"/>
              <w:autoSpaceDN w:val="0"/>
              <w:adjustRightInd w:val="0"/>
              <w:spacing w:after="0" w:line="240" w:lineRule="auto"/>
              <w:rPr>
                <w:ins w:id="189" w:author="Arjan" w:date="2013-01-07T16:56:00Z"/>
                <w:rFonts w:ascii="Arial" w:eastAsia="Times New Roman" w:hAnsi="Arial" w:cs="Arial"/>
                <w:color w:val="000000"/>
                <w:sz w:val="20"/>
                <w:szCs w:val="20"/>
              </w:rPr>
            </w:pPr>
            <w:ins w:id="190" w:author="Arjan" w:date="2013-01-07T16:56:00Z">
              <w:r w:rsidRPr="00CF1953">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4C55B242" w14:textId="77777777" w:rsidR="00CF1953" w:rsidRPr="00CF1953" w:rsidRDefault="00CF1953" w:rsidP="00CF1953">
            <w:pPr>
              <w:autoSpaceDE w:val="0"/>
              <w:autoSpaceDN w:val="0"/>
              <w:adjustRightInd w:val="0"/>
              <w:spacing w:after="0" w:line="240" w:lineRule="auto"/>
              <w:rPr>
                <w:ins w:id="191" w:author="Arjan" w:date="2013-01-07T16:56:00Z"/>
                <w:rFonts w:ascii="Arial" w:eastAsia="Times New Roman" w:hAnsi="Arial" w:cs="Arial"/>
                <w:color w:val="000000"/>
                <w:sz w:val="20"/>
                <w:szCs w:val="20"/>
              </w:rPr>
            </w:pPr>
            <w:ins w:id="192" w:author="Arjan" w:date="2013-01-07T16:56:00Z">
              <w:r w:rsidRPr="00CF1953">
                <w:rPr>
                  <w:rFonts w:ascii="Arial" w:eastAsia="Times New Roman" w:hAnsi="Arial" w:cs="Arial"/>
                  <w:color w:val="000000"/>
                  <w:sz w:val="20"/>
                  <w:szCs w:val="20"/>
                </w:rPr>
                <w:t>Zie Regels attribuutsoort.</w:t>
              </w:r>
            </w:ins>
          </w:p>
        </w:tc>
      </w:tr>
      <w:tr w:rsidR="00CF1953" w:rsidRPr="00CF1953" w14:paraId="1AAD7DB5" w14:textId="77777777">
        <w:trPr>
          <w:trHeight w:val="215"/>
          <w:ins w:id="193" w:author="Arjan" w:date="2013-01-07T16:56:00Z"/>
        </w:trPr>
        <w:tc>
          <w:tcPr>
            <w:tcW w:w="3780" w:type="dxa"/>
            <w:tcBorders>
              <w:top w:val="nil"/>
              <w:left w:val="nil"/>
              <w:bottom w:val="nil"/>
              <w:right w:val="nil"/>
            </w:tcBorders>
          </w:tcPr>
          <w:p w14:paraId="537796E0" w14:textId="77777777" w:rsidR="00CF1953" w:rsidRPr="00CF1953" w:rsidRDefault="00CF1953" w:rsidP="00CF1953">
            <w:pPr>
              <w:autoSpaceDE w:val="0"/>
              <w:autoSpaceDN w:val="0"/>
              <w:adjustRightInd w:val="0"/>
              <w:spacing w:after="0" w:line="240" w:lineRule="auto"/>
              <w:rPr>
                <w:ins w:id="194"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14:paraId="2DE3E3F8" w14:textId="77777777" w:rsidR="00CF1953" w:rsidRPr="00CF1953" w:rsidRDefault="00CF1953" w:rsidP="00CF1953">
            <w:pPr>
              <w:autoSpaceDE w:val="0"/>
              <w:autoSpaceDN w:val="0"/>
              <w:adjustRightInd w:val="0"/>
              <w:spacing w:after="0" w:line="240" w:lineRule="auto"/>
              <w:rPr>
                <w:ins w:id="195" w:author="Arjan" w:date="2013-01-07T16:56:00Z"/>
                <w:rFonts w:ascii="Arial" w:eastAsia="Times New Roman" w:hAnsi="Arial" w:cs="Arial"/>
                <w:color w:val="000000"/>
                <w:sz w:val="20"/>
                <w:szCs w:val="20"/>
              </w:rPr>
            </w:pPr>
          </w:p>
        </w:tc>
      </w:tr>
      <w:tr w:rsidR="00CF1953" w:rsidRPr="00CF1953" w14:paraId="649FF1C5" w14:textId="77777777">
        <w:trPr>
          <w:trHeight w:val="215"/>
          <w:ins w:id="196" w:author="Arjan" w:date="2013-01-07T16:56:00Z"/>
        </w:trPr>
        <w:tc>
          <w:tcPr>
            <w:tcW w:w="3780" w:type="dxa"/>
            <w:tcBorders>
              <w:top w:val="nil"/>
              <w:left w:val="nil"/>
              <w:bottom w:val="nil"/>
              <w:right w:val="nil"/>
            </w:tcBorders>
          </w:tcPr>
          <w:p w14:paraId="0CBC4FB7" w14:textId="77777777" w:rsidR="00CF1953" w:rsidRPr="00CF1953" w:rsidRDefault="00CF1953" w:rsidP="00CF1953">
            <w:pPr>
              <w:autoSpaceDE w:val="0"/>
              <w:autoSpaceDN w:val="0"/>
              <w:adjustRightInd w:val="0"/>
              <w:spacing w:after="0" w:line="240" w:lineRule="auto"/>
              <w:rPr>
                <w:ins w:id="197" w:author="Arjan" w:date="2013-01-07T16:56:00Z"/>
                <w:rFonts w:ascii="Arial" w:eastAsia="Times New Roman" w:hAnsi="Arial" w:cs="Arial"/>
                <w:color w:val="000000"/>
                <w:sz w:val="20"/>
                <w:szCs w:val="20"/>
              </w:rPr>
            </w:pPr>
            <w:ins w:id="198" w:author="Arjan" w:date="2013-01-07T16:56:00Z">
              <w:r w:rsidRPr="00CF1953">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2F4AD37B" w14:textId="77777777" w:rsidR="00CF1953" w:rsidRPr="00CF1953" w:rsidRDefault="00CF1953" w:rsidP="00CF1953">
            <w:pPr>
              <w:autoSpaceDE w:val="0"/>
              <w:autoSpaceDN w:val="0"/>
              <w:adjustRightInd w:val="0"/>
              <w:spacing w:after="0" w:line="240" w:lineRule="auto"/>
              <w:rPr>
                <w:ins w:id="199" w:author="Arjan" w:date="2013-01-07T16:56:00Z"/>
                <w:rFonts w:ascii="Arial" w:eastAsia="Times New Roman" w:hAnsi="Arial" w:cs="Arial"/>
                <w:color w:val="000000"/>
                <w:sz w:val="20"/>
                <w:szCs w:val="20"/>
              </w:rPr>
            </w:pPr>
            <w:ins w:id="200" w:author="Arjan" w:date="2013-01-07T16:56:00Z">
              <w:r w:rsidRPr="00CF1953">
                <w:rPr>
                  <w:rFonts w:ascii="Arial" w:eastAsia="Times New Roman" w:hAnsi="Arial" w:cs="Arial"/>
                  <w:color w:val="000000"/>
                  <w:sz w:val="20"/>
                  <w:szCs w:val="20"/>
                </w:rPr>
                <w:t>Nee</w:t>
              </w:r>
            </w:ins>
          </w:p>
        </w:tc>
      </w:tr>
      <w:tr w:rsidR="00CF1953" w:rsidRPr="00CF1953" w14:paraId="56D0FF4D" w14:textId="77777777">
        <w:trPr>
          <w:trHeight w:val="230"/>
          <w:ins w:id="201" w:author="Arjan" w:date="2013-01-07T16:56:00Z"/>
        </w:trPr>
        <w:tc>
          <w:tcPr>
            <w:tcW w:w="3780" w:type="dxa"/>
            <w:tcBorders>
              <w:top w:val="nil"/>
              <w:left w:val="nil"/>
              <w:bottom w:val="nil"/>
              <w:right w:val="nil"/>
            </w:tcBorders>
          </w:tcPr>
          <w:p w14:paraId="670AF578" w14:textId="77777777" w:rsidR="00CF1953" w:rsidRPr="00CF1953" w:rsidRDefault="00CF1953" w:rsidP="00CF1953">
            <w:pPr>
              <w:autoSpaceDE w:val="0"/>
              <w:autoSpaceDN w:val="0"/>
              <w:adjustRightInd w:val="0"/>
              <w:spacing w:after="0" w:line="240" w:lineRule="auto"/>
              <w:rPr>
                <w:ins w:id="202"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14:paraId="2A77F3CE" w14:textId="77777777" w:rsidR="00CF1953" w:rsidRPr="00CF1953" w:rsidRDefault="00CF1953" w:rsidP="00CF1953">
            <w:pPr>
              <w:autoSpaceDE w:val="0"/>
              <w:autoSpaceDN w:val="0"/>
              <w:adjustRightInd w:val="0"/>
              <w:spacing w:after="0" w:line="240" w:lineRule="auto"/>
              <w:rPr>
                <w:ins w:id="203" w:author="Arjan" w:date="2013-01-07T16:56:00Z"/>
                <w:rFonts w:ascii="Arial" w:eastAsia="Times New Roman" w:hAnsi="Arial" w:cs="Arial"/>
                <w:color w:val="000000"/>
                <w:sz w:val="20"/>
                <w:szCs w:val="20"/>
              </w:rPr>
            </w:pPr>
          </w:p>
        </w:tc>
      </w:tr>
      <w:tr w:rsidR="00CF1953" w:rsidRPr="00CF1953" w14:paraId="171AD0F8" w14:textId="77777777">
        <w:trPr>
          <w:trHeight w:val="230"/>
          <w:ins w:id="204" w:author="Arjan" w:date="2013-01-07T16:56:00Z"/>
        </w:trPr>
        <w:tc>
          <w:tcPr>
            <w:tcW w:w="3780" w:type="dxa"/>
            <w:tcBorders>
              <w:top w:val="nil"/>
              <w:left w:val="nil"/>
              <w:bottom w:val="nil"/>
              <w:right w:val="nil"/>
            </w:tcBorders>
          </w:tcPr>
          <w:p w14:paraId="2ADF022B" w14:textId="77777777" w:rsidR="00CF1953" w:rsidRPr="00CF1953" w:rsidRDefault="00CF1953" w:rsidP="00CF1953">
            <w:pPr>
              <w:autoSpaceDE w:val="0"/>
              <w:autoSpaceDN w:val="0"/>
              <w:adjustRightInd w:val="0"/>
              <w:spacing w:after="0" w:line="240" w:lineRule="auto"/>
              <w:rPr>
                <w:ins w:id="205" w:author="Arjan" w:date="2013-01-07T16:56:00Z"/>
                <w:rFonts w:ascii="Arial" w:eastAsia="Times New Roman" w:hAnsi="Arial" w:cs="Arial"/>
                <w:color w:val="000000"/>
                <w:sz w:val="20"/>
                <w:szCs w:val="20"/>
              </w:rPr>
            </w:pPr>
            <w:ins w:id="206" w:author="Arjan" w:date="2013-01-07T16:56:00Z">
              <w:r w:rsidRPr="00CF1953">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4862F341" w14:textId="77777777" w:rsidR="00CF1953" w:rsidRPr="00CF1953" w:rsidRDefault="00CF1953" w:rsidP="00CF1953">
            <w:pPr>
              <w:autoSpaceDE w:val="0"/>
              <w:autoSpaceDN w:val="0"/>
              <w:adjustRightInd w:val="0"/>
              <w:spacing w:after="0" w:line="240" w:lineRule="auto"/>
              <w:rPr>
                <w:ins w:id="207" w:author="Arjan" w:date="2013-01-07T16:56:00Z"/>
                <w:rFonts w:ascii="Arial" w:eastAsia="Times New Roman" w:hAnsi="Arial" w:cs="Arial"/>
                <w:color w:val="000000"/>
                <w:sz w:val="20"/>
                <w:szCs w:val="20"/>
              </w:rPr>
            </w:pPr>
            <w:ins w:id="208" w:author="Arjan" w:date="2013-01-07T16:56:00Z">
              <w:r w:rsidRPr="00CF1953">
                <w:rPr>
                  <w:rFonts w:ascii="Arial" w:eastAsia="Times New Roman" w:hAnsi="Arial" w:cs="Arial"/>
                  <w:color w:val="000000"/>
                  <w:sz w:val="20"/>
                  <w:szCs w:val="20"/>
                </w:rPr>
                <w:t>Nee</w:t>
              </w:r>
            </w:ins>
          </w:p>
        </w:tc>
      </w:tr>
      <w:tr w:rsidR="00CF1953" w:rsidRPr="00CF1953" w14:paraId="3F71CF71" w14:textId="77777777">
        <w:trPr>
          <w:trHeight w:val="230"/>
          <w:ins w:id="209" w:author="Arjan" w:date="2013-01-07T16:56:00Z"/>
        </w:trPr>
        <w:tc>
          <w:tcPr>
            <w:tcW w:w="3780" w:type="dxa"/>
            <w:tcBorders>
              <w:top w:val="nil"/>
              <w:left w:val="nil"/>
              <w:bottom w:val="nil"/>
              <w:right w:val="nil"/>
            </w:tcBorders>
          </w:tcPr>
          <w:p w14:paraId="7ACF7116" w14:textId="77777777" w:rsidR="00CF1953" w:rsidRPr="00CF1953" w:rsidRDefault="00CF1953" w:rsidP="00CF1953">
            <w:pPr>
              <w:autoSpaceDE w:val="0"/>
              <w:autoSpaceDN w:val="0"/>
              <w:adjustRightInd w:val="0"/>
              <w:spacing w:after="0" w:line="240" w:lineRule="auto"/>
              <w:rPr>
                <w:ins w:id="210"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14:paraId="033265A3" w14:textId="77777777" w:rsidR="00CF1953" w:rsidRPr="00CF1953" w:rsidRDefault="00CF1953" w:rsidP="00CF1953">
            <w:pPr>
              <w:autoSpaceDE w:val="0"/>
              <w:autoSpaceDN w:val="0"/>
              <w:adjustRightInd w:val="0"/>
              <w:spacing w:after="0" w:line="240" w:lineRule="auto"/>
              <w:rPr>
                <w:ins w:id="211" w:author="Arjan" w:date="2013-01-07T16:56:00Z"/>
                <w:rFonts w:ascii="Arial" w:eastAsia="Times New Roman" w:hAnsi="Arial" w:cs="Arial"/>
                <w:color w:val="000000"/>
                <w:sz w:val="20"/>
                <w:szCs w:val="20"/>
              </w:rPr>
            </w:pPr>
          </w:p>
        </w:tc>
      </w:tr>
      <w:tr w:rsidR="00CF1953" w:rsidRPr="00CF1953" w14:paraId="409CAE45" w14:textId="77777777">
        <w:trPr>
          <w:trHeight w:val="230"/>
          <w:ins w:id="212" w:author="Arjan" w:date="2013-01-07T16:56:00Z"/>
        </w:trPr>
        <w:tc>
          <w:tcPr>
            <w:tcW w:w="3780" w:type="dxa"/>
            <w:tcBorders>
              <w:top w:val="nil"/>
              <w:left w:val="nil"/>
              <w:bottom w:val="nil"/>
              <w:right w:val="nil"/>
            </w:tcBorders>
          </w:tcPr>
          <w:p w14:paraId="0C3008DC" w14:textId="77777777" w:rsidR="00CF1953" w:rsidRPr="00CF1953" w:rsidRDefault="00CF1953" w:rsidP="00CF1953">
            <w:pPr>
              <w:autoSpaceDE w:val="0"/>
              <w:autoSpaceDN w:val="0"/>
              <w:adjustRightInd w:val="0"/>
              <w:spacing w:after="0" w:line="240" w:lineRule="auto"/>
              <w:rPr>
                <w:ins w:id="213" w:author="Arjan" w:date="2013-01-07T16:56:00Z"/>
                <w:rFonts w:ascii="Arial" w:eastAsia="Times New Roman" w:hAnsi="Arial" w:cs="Arial"/>
                <w:color w:val="000000"/>
                <w:sz w:val="20"/>
                <w:szCs w:val="20"/>
              </w:rPr>
            </w:pPr>
            <w:ins w:id="214" w:author="Arjan" w:date="2013-01-07T16:56:00Z">
              <w:r w:rsidRPr="00CF1953">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29D08C22" w14:textId="77777777" w:rsidR="00CF1953" w:rsidRPr="00CF1953" w:rsidRDefault="00CF1953" w:rsidP="00CF1953">
            <w:pPr>
              <w:autoSpaceDE w:val="0"/>
              <w:autoSpaceDN w:val="0"/>
              <w:adjustRightInd w:val="0"/>
              <w:spacing w:after="0" w:line="240" w:lineRule="auto"/>
              <w:rPr>
                <w:ins w:id="215" w:author="Arjan" w:date="2013-01-07T16:56:00Z"/>
                <w:rFonts w:ascii="Arial" w:eastAsia="Times New Roman" w:hAnsi="Arial" w:cs="Arial"/>
                <w:color w:val="000000"/>
                <w:sz w:val="20"/>
                <w:szCs w:val="20"/>
              </w:rPr>
            </w:pPr>
          </w:p>
        </w:tc>
      </w:tr>
      <w:tr w:rsidR="00CF1953" w:rsidRPr="00CF1953" w14:paraId="5BB9142D" w14:textId="77777777">
        <w:trPr>
          <w:trHeight w:val="230"/>
          <w:ins w:id="216" w:author="Arjan" w:date="2013-01-07T16:56:00Z"/>
        </w:trPr>
        <w:tc>
          <w:tcPr>
            <w:tcW w:w="3780" w:type="dxa"/>
            <w:tcBorders>
              <w:top w:val="nil"/>
              <w:left w:val="nil"/>
              <w:bottom w:val="nil"/>
              <w:right w:val="nil"/>
            </w:tcBorders>
          </w:tcPr>
          <w:p w14:paraId="55D67690" w14:textId="77777777" w:rsidR="00CF1953" w:rsidRPr="00CF1953" w:rsidRDefault="00CF1953" w:rsidP="00CF1953">
            <w:pPr>
              <w:autoSpaceDE w:val="0"/>
              <w:autoSpaceDN w:val="0"/>
              <w:adjustRightInd w:val="0"/>
              <w:spacing w:after="0" w:line="240" w:lineRule="auto"/>
              <w:rPr>
                <w:ins w:id="217"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14:paraId="1F8F68ED" w14:textId="77777777" w:rsidR="00CF1953" w:rsidRPr="00CF1953" w:rsidRDefault="00CF1953" w:rsidP="00CF1953">
            <w:pPr>
              <w:autoSpaceDE w:val="0"/>
              <w:autoSpaceDN w:val="0"/>
              <w:adjustRightInd w:val="0"/>
              <w:spacing w:after="0" w:line="240" w:lineRule="auto"/>
              <w:rPr>
                <w:ins w:id="218" w:author="Arjan" w:date="2013-01-07T16:56:00Z"/>
                <w:rFonts w:ascii="Arial" w:eastAsia="Times New Roman" w:hAnsi="Arial" w:cs="Arial"/>
                <w:color w:val="000000"/>
                <w:sz w:val="20"/>
                <w:szCs w:val="20"/>
              </w:rPr>
            </w:pPr>
          </w:p>
        </w:tc>
      </w:tr>
      <w:tr w:rsidR="00CF1953" w:rsidRPr="00CF1953" w14:paraId="3D98393C" w14:textId="77777777">
        <w:trPr>
          <w:trHeight w:val="230"/>
          <w:ins w:id="219" w:author="Arjan" w:date="2013-01-07T16:56:00Z"/>
        </w:trPr>
        <w:tc>
          <w:tcPr>
            <w:tcW w:w="3780" w:type="dxa"/>
            <w:tcBorders>
              <w:top w:val="nil"/>
              <w:left w:val="nil"/>
              <w:bottom w:val="nil"/>
              <w:right w:val="nil"/>
            </w:tcBorders>
          </w:tcPr>
          <w:p w14:paraId="6647F882" w14:textId="77777777" w:rsidR="00CF1953" w:rsidRPr="00CF1953" w:rsidRDefault="00CF1953" w:rsidP="00CF1953">
            <w:pPr>
              <w:autoSpaceDE w:val="0"/>
              <w:autoSpaceDN w:val="0"/>
              <w:adjustRightInd w:val="0"/>
              <w:spacing w:after="0" w:line="240" w:lineRule="auto"/>
              <w:rPr>
                <w:ins w:id="220" w:author="Arjan" w:date="2013-01-07T16:56:00Z"/>
                <w:rFonts w:ascii="Arial" w:eastAsia="Times New Roman" w:hAnsi="Arial" w:cs="Arial"/>
                <w:color w:val="000000"/>
                <w:sz w:val="20"/>
                <w:szCs w:val="20"/>
              </w:rPr>
            </w:pPr>
            <w:ins w:id="221" w:author="Arjan" w:date="2013-01-07T16:56:00Z">
              <w:r w:rsidRPr="00CF1953">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72157E39" w14:textId="77777777" w:rsidR="00CF1953" w:rsidRPr="00CF1953" w:rsidRDefault="00CF1953" w:rsidP="00CF1953">
            <w:pPr>
              <w:autoSpaceDE w:val="0"/>
              <w:autoSpaceDN w:val="0"/>
              <w:adjustRightInd w:val="0"/>
              <w:spacing w:after="0" w:line="240" w:lineRule="auto"/>
              <w:rPr>
                <w:ins w:id="222" w:author="Arjan" w:date="2013-01-07T16:56:00Z"/>
                <w:rFonts w:ascii="Arial" w:eastAsia="Times New Roman" w:hAnsi="Arial" w:cs="Arial"/>
                <w:color w:val="000000"/>
                <w:sz w:val="20"/>
                <w:szCs w:val="20"/>
              </w:rPr>
            </w:pPr>
            <w:ins w:id="223" w:author="Arjan" w:date="2013-01-07T16:56:00Z">
              <w:r w:rsidRPr="00CF1953">
                <w:rPr>
                  <w:rFonts w:ascii="Arial" w:eastAsia="Times New Roman" w:hAnsi="Arial" w:cs="Arial"/>
                  <w:color w:val="000000"/>
                  <w:sz w:val="20"/>
                  <w:szCs w:val="20"/>
                </w:rPr>
                <w:t>Nee</w:t>
              </w:r>
            </w:ins>
          </w:p>
        </w:tc>
      </w:tr>
      <w:tr w:rsidR="00CF1953" w:rsidRPr="00CF1953" w14:paraId="017B41F9" w14:textId="77777777">
        <w:trPr>
          <w:trHeight w:val="230"/>
          <w:ins w:id="224" w:author="Arjan" w:date="2013-01-07T16:56:00Z"/>
        </w:trPr>
        <w:tc>
          <w:tcPr>
            <w:tcW w:w="3780" w:type="dxa"/>
            <w:tcBorders>
              <w:top w:val="nil"/>
              <w:left w:val="nil"/>
              <w:bottom w:val="nil"/>
              <w:right w:val="nil"/>
            </w:tcBorders>
          </w:tcPr>
          <w:p w14:paraId="13D87543" w14:textId="77777777" w:rsidR="00CF1953" w:rsidRPr="00CF1953" w:rsidRDefault="00CF1953" w:rsidP="00CF1953">
            <w:pPr>
              <w:autoSpaceDE w:val="0"/>
              <w:autoSpaceDN w:val="0"/>
              <w:adjustRightInd w:val="0"/>
              <w:spacing w:after="0" w:line="240" w:lineRule="auto"/>
              <w:rPr>
                <w:ins w:id="225"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14:paraId="7217433C" w14:textId="77777777" w:rsidR="00CF1953" w:rsidRPr="00CF1953" w:rsidRDefault="00CF1953" w:rsidP="00CF1953">
            <w:pPr>
              <w:autoSpaceDE w:val="0"/>
              <w:autoSpaceDN w:val="0"/>
              <w:adjustRightInd w:val="0"/>
              <w:spacing w:after="0" w:line="240" w:lineRule="auto"/>
              <w:rPr>
                <w:ins w:id="226" w:author="Arjan" w:date="2013-01-07T16:56:00Z"/>
                <w:rFonts w:ascii="Arial" w:eastAsia="Times New Roman" w:hAnsi="Arial" w:cs="Arial"/>
                <w:color w:val="000000"/>
                <w:sz w:val="20"/>
                <w:szCs w:val="20"/>
              </w:rPr>
            </w:pPr>
          </w:p>
        </w:tc>
      </w:tr>
      <w:tr w:rsidR="00CF1953" w:rsidRPr="00CF1953" w14:paraId="6F8CC686" w14:textId="77777777">
        <w:trPr>
          <w:trHeight w:val="411"/>
          <w:ins w:id="227" w:author="Arjan" w:date="2013-01-07T16:56:00Z"/>
        </w:trPr>
        <w:tc>
          <w:tcPr>
            <w:tcW w:w="3780" w:type="dxa"/>
            <w:tcBorders>
              <w:top w:val="nil"/>
              <w:left w:val="nil"/>
              <w:bottom w:val="nil"/>
              <w:right w:val="nil"/>
            </w:tcBorders>
          </w:tcPr>
          <w:p w14:paraId="709E9398" w14:textId="77777777" w:rsidR="00CF1953" w:rsidRPr="00CF1953" w:rsidRDefault="00CF1953" w:rsidP="00CF1953">
            <w:pPr>
              <w:autoSpaceDE w:val="0"/>
              <w:autoSpaceDN w:val="0"/>
              <w:adjustRightInd w:val="0"/>
              <w:spacing w:after="0" w:line="240" w:lineRule="auto"/>
              <w:rPr>
                <w:ins w:id="228" w:author="Arjan" w:date="2013-01-07T16:56:00Z"/>
                <w:rFonts w:ascii="Arial" w:eastAsia="Times New Roman" w:hAnsi="Arial" w:cs="Arial"/>
                <w:color w:val="000000"/>
                <w:sz w:val="20"/>
                <w:szCs w:val="20"/>
              </w:rPr>
            </w:pPr>
            <w:ins w:id="229" w:author="Arjan" w:date="2013-01-07T16:56:00Z">
              <w:r w:rsidRPr="00CF1953">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0E911985" w14:textId="77777777" w:rsidR="00CF1953" w:rsidRPr="00CF1953" w:rsidRDefault="00CF1953" w:rsidP="00CF1953">
            <w:pPr>
              <w:autoSpaceDE w:val="0"/>
              <w:autoSpaceDN w:val="0"/>
              <w:adjustRightInd w:val="0"/>
              <w:spacing w:after="0" w:line="240" w:lineRule="auto"/>
              <w:rPr>
                <w:ins w:id="230" w:author="Arjan" w:date="2013-01-07T16:56:00Z"/>
                <w:rFonts w:ascii="Arial" w:eastAsia="Times New Roman" w:hAnsi="Arial" w:cs="Arial"/>
                <w:color w:val="000000"/>
                <w:sz w:val="20"/>
                <w:szCs w:val="20"/>
              </w:rPr>
            </w:pPr>
            <w:ins w:id="231" w:author="Arjan" w:date="2013-01-07T16:56:00Z">
              <w:r w:rsidRPr="00CF1953">
                <w:rPr>
                  <w:rFonts w:ascii="Arial" w:eastAsia="Times New Roman" w:hAnsi="Arial" w:cs="Arial"/>
                  <w:color w:val="000000"/>
                  <w:sz w:val="20"/>
                  <w:szCs w:val="20"/>
                </w:rPr>
                <w:t>Nee</w:t>
              </w:r>
            </w:ins>
          </w:p>
        </w:tc>
      </w:tr>
      <w:tr w:rsidR="00CF1953" w:rsidRPr="00CF1953" w14:paraId="54A63025" w14:textId="77777777">
        <w:trPr>
          <w:trHeight w:val="245"/>
          <w:ins w:id="232" w:author="Arjan" w:date="2013-01-07T16:56:00Z"/>
        </w:trPr>
        <w:tc>
          <w:tcPr>
            <w:tcW w:w="3780" w:type="dxa"/>
            <w:tcBorders>
              <w:top w:val="nil"/>
              <w:left w:val="nil"/>
              <w:bottom w:val="nil"/>
              <w:right w:val="nil"/>
            </w:tcBorders>
          </w:tcPr>
          <w:p w14:paraId="06A90043" w14:textId="77777777" w:rsidR="00CF1953" w:rsidRPr="00CF1953" w:rsidRDefault="00CF1953" w:rsidP="00CF1953">
            <w:pPr>
              <w:autoSpaceDE w:val="0"/>
              <w:autoSpaceDN w:val="0"/>
              <w:adjustRightInd w:val="0"/>
              <w:spacing w:after="0" w:line="240" w:lineRule="auto"/>
              <w:rPr>
                <w:ins w:id="233"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14:paraId="1C7BCE4D" w14:textId="77777777" w:rsidR="00CF1953" w:rsidRPr="00CF1953" w:rsidRDefault="00CF1953" w:rsidP="00CF1953">
            <w:pPr>
              <w:autoSpaceDE w:val="0"/>
              <w:autoSpaceDN w:val="0"/>
              <w:adjustRightInd w:val="0"/>
              <w:spacing w:after="0" w:line="240" w:lineRule="auto"/>
              <w:rPr>
                <w:ins w:id="234" w:author="Arjan" w:date="2013-01-07T16:56:00Z"/>
                <w:rFonts w:ascii="Arial" w:eastAsia="Times New Roman" w:hAnsi="Arial" w:cs="Arial"/>
                <w:color w:val="000000"/>
                <w:sz w:val="20"/>
                <w:szCs w:val="20"/>
              </w:rPr>
            </w:pPr>
          </w:p>
        </w:tc>
      </w:tr>
      <w:tr w:rsidR="00CF1953" w:rsidRPr="00CF1953" w14:paraId="17927282" w14:textId="77777777">
        <w:trPr>
          <w:trHeight w:val="230"/>
          <w:ins w:id="235" w:author="Arjan" w:date="2013-01-07T16:56:00Z"/>
        </w:trPr>
        <w:tc>
          <w:tcPr>
            <w:tcW w:w="3780" w:type="dxa"/>
            <w:tcBorders>
              <w:top w:val="nil"/>
              <w:left w:val="nil"/>
              <w:bottom w:val="nil"/>
              <w:right w:val="nil"/>
            </w:tcBorders>
          </w:tcPr>
          <w:p w14:paraId="0691E2EC" w14:textId="77777777" w:rsidR="00CF1953" w:rsidRPr="00CF1953" w:rsidRDefault="00CF1953" w:rsidP="00CF1953">
            <w:pPr>
              <w:autoSpaceDE w:val="0"/>
              <w:autoSpaceDN w:val="0"/>
              <w:adjustRightInd w:val="0"/>
              <w:spacing w:after="0" w:line="240" w:lineRule="auto"/>
              <w:rPr>
                <w:ins w:id="236" w:author="Arjan" w:date="2013-01-07T16:56:00Z"/>
                <w:rFonts w:ascii="Arial" w:eastAsia="Times New Roman" w:hAnsi="Arial" w:cs="Arial"/>
                <w:color w:val="000000"/>
                <w:sz w:val="20"/>
                <w:szCs w:val="20"/>
              </w:rPr>
            </w:pPr>
            <w:ins w:id="237" w:author="Arjan" w:date="2013-01-07T16:56:00Z">
              <w:r w:rsidRPr="00CF1953">
                <w:rPr>
                  <w:rFonts w:ascii="Arial" w:eastAsia="Times New Roman" w:hAnsi="Arial" w:cs="Arial"/>
                  <w:b/>
                  <w:bCs/>
                  <w:color w:val="000000"/>
                  <w:sz w:val="20"/>
                  <w:szCs w:val="20"/>
                </w:rPr>
                <w:lastRenderedPageBreak/>
                <w:t>Indicatie kardinaliteit</w:t>
              </w:r>
            </w:ins>
          </w:p>
        </w:tc>
        <w:tc>
          <w:tcPr>
            <w:tcW w:w="5580" w:type="dxa"/>
            <w:tcBorders>
              <w:top w:val="nil"/>
              <w:left w:val="nil"/>
              <w:bottom w:val="nil"/>
              <w:right w:val="nil"/>
            </w:tcBorders>
          </w:tcPr>
          <w:p w14:paraId="25BB254B" w14:textId="77777777" w:rsidR="00CF1953" w:rsidRPr="00CF1953" w:rsidRDefault="00DA5D93" w:rsidP="00CF1953">
            <w:pPr>
              <w:autoSpaceDE w:val="0"/>
              <w:autoSpaceDN w:val="0"/>
              <w:adjustRightInd w:val="0"/>
              <w:spacing w:after="0" w:line="240" w:lineRule="auto"/>
              <w:rPr>
                <w:ins w:id="238" w:author="Arjan" w:date="2013-01-07T16:56:00Z"/>
                <w:rFonts w:ascii="Arial" w:eastAsia="Times New Roman" w:hAnsi="Arial" w:cs="Arial"/>
                <w:color w:val="000000"/>
                <w:sz w:val="20"/>
                <w:szCs w:val="20"/>
              </w:rPr>
            </w:pPr>
            <w:ins w:id="239" w:author="Arjan" w:date="2013-01-07T16:56:00Z">
              <w:r w:rsidRPr="00CF1953">
                <w:rPr>
                  <w:rFonts w:ascii="Arial" w:hAnsi="Arial" w:cs="Arial"/>
                  <w:sz w:val="20"/>
                  <w:szCs w:val="20"/>
                  <w:lang w:val="en-AU"/>
                </w:rPr>
                <w:fldChar w:fldCharType="begin" w:fldLock="1"/>
              </w:r>
              <w:r w:rsidR="00CF1953" w:rsidRPr="00CF1953">
                <w:rPr>
                  <w:rFonts w:ascii="Arial" w:hAnsi="Arial" w:cs="Arial"/>
                  <w:sz w:val="20"/>
                  <w:szCs w:val="20"/>
                  <w:lang w:val="en-AU"/>
                </w:rPr>
                <w:instrText xml:space="preserve">MERGEFIELD </w:instrText>
              </w:r>
              <w:r w:rsidR="00CF1953" w:rsidRPr="00CF1953">
                <w:rPr>
                  <w:rFonts w:ascii="Arial" w:eastAsia="Times New Roman" w:hAnsi="Arial" w:cs="Arial"/>
                  <w:color w:val="000000"/>
                  <w:sz w:val="20"/>
                  <w:szCs w:val="20"/>
                </w:rPr>
                <w:instrText>Att.LowerBound</w:instrText>
              </w:r>
              <w:r w:rsidRPr="00CF1953">
                <w:rPr>
                  <w:rFonts w:ascii="Arial" w:hAnsi="Arial" w:cs="Arial"/>
                  <w:sz w:val="20"/>
                  <w:szCs w:val="20"/>
                  <w:lang w:val="en-AU"/>
                </w:rPr>
                <w:fldChar w:fldCharType="separate"/>
              </w:r>
              <w:r w:rsidR="00CF1953" w:rsidRPr="00CF1953">
                <w:rPr>
                  <w:rFonts w:ascii="Arial" w:eastAsia="Times New Roman" w:hAnsi="Arial" w:cs="Arial"/>
                  <w:color w:val="000000"/>
                  <w:sz w:val="20"/>
                  <w:szCs w:val="20"/>
                </w:rPr>
                <w:t>0</w:t>
              </w:r>
              <w:r w:rsidRPr="00CF1953">
                <w:rPr>
                  <w:rFonts w:ascii="Arial" w:hAnsi="Arial" w:cs="Arial"/>
                  <w:sz w:val="20"/>
                  <w:szCs w:val="20"/>
                  <w:lang w:val="en-AU"/>
                </w:rPr>
                <w:fldChar w:fldCharType="end"/>
              </w:r>
              <w:r w:rsidR="00CF1953" w:rsidRPr="00CF1953">
                <w:rPr>
                  <w:rFonts w:ascii="Arial" w:eastAsia="Times New Roman" w:hAnsi="Arial" w:cs="Arial"/>
                  <w:color w:val="000000"/>
                  <w:sz w:val="20"/>
                  <w:szCs w:val="20"/>
                </w:rPr>
                <w:t xml:space="preserve"> - </w:t>
              </w:r>
              <w:r w:rsidRPr="00CF1953">
                <w:rPr>
                  <w:rFonts w:ascii="Arial" w:eastAsia="Times New Roman" w:hAnsi="Arial" w:cs="Arial"/>
                  <w:color w:val="000000"/>
                  <w:sz w:val="20"/>
                  <w:szCs w:val="20"/>
                </w:rPr>
                <w:fldChar w:fldCharType="begin" w:fldLock="1"/>
              </w:r>
              <w:r w:rsidR="00CF1953" w:rsidRPr="00CF1953">
                <w:rPr>
                  <w:rFonts w:ascii="Arial" w:eastAsia="Times New Roman" w:hAnsi="Arial" w:cs="Arial"/>
                  <w:color w:val="000000"/>
                  <w:sz w:val="20"/>
                  <w:szCs w:val="20"/>
                </w:rPr>
                <w:instrText>MERGEFIELD Att.UpperBound</w:instrText>
              </w:r>
              <w:r w:rsidRPr="00CF1953">
                <w:rPr>
                  <w:rFonts w:ascii="Arial" w:eastAsia="Times New Roman" w:hAnsi="Arial" w:cs="Arial"/>
                  <w:color w:val="000000"/>
                  <w:sz w:val="20"/>
                  <w:szCs w:val="20"/>
                </w:rPr>
                <w:fldChar w:fldCharType="separate"/>
              </w:r>
              <w:r w:rsidR="00CF1953" w:rsidRPr="00CF1953">
                <w:rPr>
                  <w:rFonts w:ascii="Arial" w:eastAsia="Times New Roman" w:hAnsi="Arial" w:cs="Arial"/>
                  <w:color w:val="000000"/>
                  <w:sz w:val="20"/>
                  <w:szCs w:val="20"/>
                </w:rPr>
                <w:t>1</w:t>
              </w:r>
              <w:r w:rsidRPr="00CF1953">
                <w:rPr>
                  <w:rFonts w:ascii="Arial" w:eastAsia="Times New Roman" w:hAnsi="Arial" w:cs="Arial"/>
                  <w:color w:val="000000"/>
                  <w:sz w:val="20"/>
                  <w:szCs w:val="20"/>
                </w:rPr>
                <w:fldChar w:fldCharType="end"/>
              </w:r>
            </w:ins>
          </w:p>
        </w:tc>
      </w:tr>
      <w:tr w:rsidR="00CF1953" w:rsidRPr="00CF1953" w14:paraId="42A2D9A2" w14:textId="77777777">
        <w:trPr>
          <w:trHeight w:val="230"/>
          <w:ins w:id="240" w:author="Arjan" w:date="2013-01-07T16:56:00Z"/>
        </w:trPr>
        <w:tc>
          <w:tcPr>
            <w:tcW w:w="3780" w:type="dxa"/>
            <w:tcBorders>
              <w:top w:val="nil"/>
              <w:left w:val="nil"/>
              <w:bottom w:val="nil"/>
              <w:right w:val="nil"/>
            </w:tcBorders>
          </w:tcPr>
          <w:p w14:paraId="683FAAE8" w14:textId="77777777" w:rsidR="00CF1953" w:rsidRPr="00CF1953" w:rsidRDefault="00CF1953" w:rsidP="00CF1953">
            <w:pPr>
              <w:autoSpaceDE w:val="0"/>
              <w:autoSpaceDN w:val="0"/>
              <w:adjustRightInd w:val="0"/>
              <w:spacing w:after="0" w:line="240" w:lineRule="auto"/>
              <w:rPr>
                <w:ins w:id="241"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14:paraId="6D8C83A2" w14:textId="77777777" w:rsidR="00CF1953" w:rsidRPr="00CF1953" w:rsidRDefault="00CF1953" w:rsidP="00CF1953">
            <w:pPr>
              <w:autoSpaceDE w:val="0"/>
              <w:autoSpaceDN w:val="0"/>
              <w:adjustRightInd w:val="0"/>
              <w:spacing w:after="0" w:line="240" w:lineRule="auto"/>
              <w:rPr>
                <w:ins w:id="242" w:author="Arjan" w:date="2013-01-07T16:56:00Z"/>
                <w:rFonts w:ascii="Arial" w:eastAsia="Times New Roman" w:hAnsi="Arial" w:cs="Arial"/>
                <w:color w:val="000000"/>
                <w:sz w:val="20"/>
                <w:szCs w:val="20"/>
              </w:rPr>
            </w:pPr>
          </w:p>
        </w:tc>
      </w:tr>
      <w:tr w:rsidR="00CF1953" w:rsidRPr="00CF1953" w14:paraId="4BCA060F" w14:textId="77777777">
        <w:trPr>
          <w:trHeight w:val="230"/>
          <w:ins w:id="243" w:author="Arjan" w:date="2013-01-07T16:56:00Z"/>
        </w:trPr>
        <w:tc>
          <w:tcPr>
            <w:tcW w:w="3780" w:type="dxa"/>
            <w:tcBorders>
              <w:top w:val="nil"/>
              <w:left w:val="nil"/>
              <w:bottom w:val="nil"/>
              <w:right w:val="nil"/>
            </w:tcBorders>
          </w:tcPr>
          <w:p w14:paraId="7C83F862" w14:textId="77777777" w:rsidR="00CF1953" w:rsidRPr="00CF1953" w:rsidRDefault="00CF1953" w:rsidP="00CF1953">
            <w:pPr>
              <w:autoSpaceDE w:val="0"/>
              <w:autoSpaceDN w:val="0"/>
              <w:adjustRightInd w:val="0"/>
              <w:spacing w:after="0" w:line="240" w:lineRule="auto"/>
              <w:rPr>
                <w:ins w:id="244" w:author="Arjan" w:date="2013-01-07T16:56:00Z"/>
                <w:rFonts w:ascii="Arial" w:eastAsia="Times New Roman" w:hAnsi="Arial" w:cs="Arial"/>
                <w:color w:val="000000"/>
                <w:sz w:val="20"/>
                <w:szCs w:val="20"/>
              </w:rPr>
            </w:pPr>
            <w:ins w:id="245" w:author="Arjan" w:date="2013-01-07T16:56:00Z">
              <w:r w:rsidRPr="00CF1953">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6DDCD450" w14:textId="77777777" w:rsidR="00CF1953" w:rsidRPr="00CF1953" w:rsidRDefault="00CF1953" w:rsidP="00CF1953">
            <w:pPr>
              <w:autoSpaceDE w:val="0"/>
              <w:autoSpaceDN w:val="0"/>
              <w:adjustRightInd w:val="0"/>
              <w:spacing w:after="0" w:line="240" w:lineRule="auto"/>
              <w:rPr>
                <w:ins w:id="246" w:author="Arjan" w:date="2013-01-07T16:56:00Z"/>
                <w:rFonts w:ascii="Arial" w:eastAsia="Times New Roman" w:hAnsi="Arial" w:cs="Arial"/>
                <w:color w:val="000000"/>
                <w:sz w:val="20"/>
                <w:szCs w:val="20"/>
              </w:rPr>
            </w:pPr>
            <w:ins w:id="247" w:author="Arjan" w:date="2013-01-07T16:56:00Z">
              <w:r w:rsidRPr="00CF1953">
                <w:rPr>
                  <w:rFonts w:ascii="Arial" w:eastAsia="Times New Roman" w:hAnsi="Arial" w:cs="Arial"/>
                  <w:color w:val="000000"/>
                  <w:sz w:val="20"/>
                  <w:szCs w:val="20"/>
                </w:rPr>
                <w:t>Gemeentelijk kerngegeven</w:t>
              </w:r>
            </w:ins>
          </w:p>
        </w:tc>
      </w:tr>
      <w:tr w:rsidR="00CF1953" w:rsidRPr="00CF1953" w14:paraId="1E82D8CC" w14:textId="77777777">
        <w:trPr>
          <w:trHeight w:val="230"/>
          <w:ins w:id="248" w:author="Arjan" w:date="2013-01-07T16:56:00Z"/>
        </w:trPr>
        <w:tc>
          <w:tcPr>
            <w:tcW w:w="3780" w:type="dxa"/>
            <w:tcBorders>
              <w:top w:val="nil"/>
              <w:left w:val="nil"/>
              <w:bottom w:val="nil"/>
              <w:right w:val="nil"/>
            </w:tcBorders>
          </w:tcPr>
          <w:p w14:paraId="2057572D" w14:textId="77777777" w:rsidR="00CF1953" w:rsidRPr="00CF1953" w:rsidRDefault="00CF1953" w:rsidP="00CF1953">
            <w:pPr>
              <w:autoSpaceDE w:val="0"/>
              <w:autoSpaceDN w:val="0"/>
              <w:adjustRightInd w:val="0"/>
              <w:spacing w:after="0" w:line="240" w:lineRule="auto"/>
              <w:rPr>
                <w:ins w:id="249"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14:paraId="51B81823" w14:textId="77777777" w:rsidR="00CF1953" w:rsidRPr="00CF1953" w:rsidRDefault="00CF1953" w:rsidP="00CF1953">
            <w:pPr>
              <w:autoSpaceDE w:val="0"/>
              <w:autoSpaceDN w:val="0"/>
              <w:adjustRightInd w:val="0"/>
              <w:spacing w:after="0" w:line="240" w:lineRule="auto"/>
              <w:rPr>
                <w:ins w:id="250" w:author="Arjan" w:date="2013-01-07T16:56:00Z"/>
                <w:rFonts w:ascii="Arial" w:eastAsia="Times New Roman" w:hAnsi="Arial" w:cs="Arial"/>
                <w:color w:val="000000"/>
                <w:sz w:val="20"/>
                <w:szCs w:val="20"/>
              </w:rPr>
            </w:pPr>
          </w:p>
        </w:tc>
      </w:tr>
      <w:tr w:rsidR="00CF1953" w:rsidRPr="005C14BE" w14:paraId="197EB4AE" w14:textId="77777777">
        <w:trPr>
          <w:trHeight w:val="230"/>
          <w:ins w:id="251" w:author="Arjan" w:date="2013-01-07T16:56:00Z"/>
        </w:trPr>
        <w:tc>
          <w:tcPr>
            <w:tcW w:w="3780" w:type="dxa"/>
            <w:tcBorders>
              <w:top w:val="nil"/>
              <w:left w:val="nil"/>
              <w:bottom w:val="nil"/>
              <w:right w:val="nil"/>
            </w:tcBorders>
          </w:tcPr>
          <w:p w14:paraId="1CC3DB09" w14:textId="77777777" w:rsidR="00CF1953" w:rsidRPr="00CF1953" w:rsidRDefault="00CF1953" w:rsidP="00CF1953">
            <w:pPr>
              <w:autoSpaceDE w:val="0"/>
              <w:autoSpaceDN w:val="0"/>
              <w:adjustRightInd w:val="0"/>
              <w:spacing w:after="0" w:line="240" w:lineRule="auto"/>
              <w:rPr>
                <w:ins w:id="252" w:author="Arjan" w:date="2013-01-07T16:56:00Z"/>
                <w:rFonts w:ascii="Arial" w:eastAsia="Times New Roman" w:hAnsi="Arial" w:cs="Arial"/>
                <w:b/>
                <w:bCs/>
                <w:color w:val="000000"/>
                <w:sz w:val="20"/>
                <w:szCs w:val="20"/>
              </w:rPr>
            </w:pPr>
            <w:ins w:id="253" w:author="Arjan" w:date="2013-01-07T16:56:00Z">
              <w:r w:rsidRPr="00CF1953">
                <w:rPr>
                  <w:rFonts w:ascii="Arial" w:eastAsia="Times New Roman" w:hAnsi="Arial" w:cs="Arial"/>
                  <w:b/>
                  <w:bCs/>
                  <w:color w:val="000000"/>
                  <w:sz w:val="20"/>
                  <w:szCs w:val="20"/>
                </w:rPr>
                <w:t>Regels attribuutsoort</w:t>
              </w:r>
            </w:ins>
          </w:p>
        </w:tc>
        <w:tc>
          <w:tcPr>
            <w:tcW w:w="5580" w:type="dxa"/>
            <w:tcBorders>
              <w:top w:val="nil"/>
              <w:left w:val="nil"/>
              <w:bottom w:val="nil"/>
              <w:right w:val="nil"/>
            </w:tcBorders>
          </w:tcPr>
          <w:p w14:paraId="20B6A257" w14:textId="77777777" w:rsidR="00CF1953" w:rsidRPr="00DD0F4F" w:rsidRDefault="00CF1953" w:rsidP="00CF1953">
            <w:pPr>
              <w:autoSpaceDE w:val="0"/>
              <w:autoSpaceDN w:val="0"/>
              <w:adjustRightInd w:val="0"/>
              <w:spacing w:after="0" w:line="240" w:lineRule="auto"/>
              <w:rPr>
                <w:ins w:id="254" w:author="Arjan" w:date="2013-01-07T16:56:00Z"/>
                <w:rFonts w:ascii="Arial" w:eastAsia="Times New Roman" w:hAnsi="Arial" w:cs="Arial"/>
                <w:color w:val="000000"/>
                <w:sz w:val="20"/>
                <w:szCs w:val="20"/>
                <w:lang w:val="nl-NL"/>
              </w:rPr>
            </w:pPr>
            <w:ins w:id="255" w:author="Arjan" w:date="2013-01-07T16:56:00Z">
              <w:r w:rsidRPr="00DD0F4F">
                <w:rPr>
                  <w:rFonts w:ascii="Arial" w:eastAsia="Times New Roman" w:hAnsi="Arial" w:cs="Arial"/>
                  <w:color w:val="000000"/>
                  <w:sz w:val="20"/>
                  <w:szCs w:val="20"/>
                  <w:lang w:val="nl-NL"/>
                </w:rPr>
                <w:t>Alleen de namen van bestuursorganen mogen gebruikt worden die voor de desbetrreffende organisatie van toepassing zijn. Voor een gemeente zijn dit 'Burgemeester', 'Gemeenteraad' en 'College van B&amp;W'. Indien het, bij mandatering, een bestuursorgaan van een andere organisatie betreft dan de organisatie die verantwoordelijk is voor de behandeling van de zaak, dan moet tevens de naam van die andere organisatie vermeld worden (bijvoorbeeld "Burgemeester gemeente Lent").</w:t>
              </w:r>
            </w:ins>
          </w:p>
        </w:tc>
      </w:tr>
    </w:tbl>
    <w:p w14:paraId="2CE63F38" w14:textId="673D43AA" w:rsidR="00CF1953" w:rsidRDefault="00CF1953" w:rsidP="00CF1953">
      <w:pPr>
        <w:rPr>
          <w:lang w:val="nl-NL"/>
        </w:rPr>
      </w:pPr>
    </w:p>
    <w:p w14:paraId="4D7D4D91" w14:textId="580EAB91" w:rsidR="00073CA5" w:rsidRDefault="00073CA5" w:rsidP="00073CA5">
      <w:pPr>
        <w:pStyle w:val="Kop3"/>
      </w:pPr>
      <w:bookmarkStart w:id="256" w:name="_Toc493812408"/>
      <w:r>
        <w:t>BESLUIT als specialisatie van OBJECT</w:t>
      </w:r>
      <w:bookmarkEnd w:id="256"/>
    </w:p>
    <w:p w14:paraId="3459CF3D" w14:textId="0EFE2D27" w:rsidR="00073CA5" w:rsidRPr="00DD0F4F" w:rsidRDefault="00073CA5" w:rsidP="00CF1953">
      <w:pPr>
        <w:rPr>
          <w:ins w:id="257" w:author="Arjan" w:date="2013-07-08T16:12:00Z"/>
          <w:lang w:val="nl-NL"/>
        </w:rPr>
      </w:pPr>
      <w:r>
        <w:rPr>
          <w:lang w:val="nl-NL"/>
        </w:rPr>
        <w:t>Eén van de special</w:t>
      </w:r>
      <w:r w:rsidR="00E74FCE">
        <w:rPr>
          <w:lang w:val="nl-NL"/>
        </w:rPr>
        <w:t>i</w:t>
      </w:r>
      <w:r>
        <w:rPr>
          <w:lang w:val="nl-NL"/>
        </w:rPr>
        <w:t xml:space="preserve">saties van OBJECT was BESLUIT. Deze had geen relatie met het objecttype BESLUIT waarover dit hoofdstuk gaat. Dit is in deze versie aangepast, zie paragraaf </w:t>
      </w:r>
      <w:r>
        <w:rPr>
          <w:lang w:val="nl-NL"/>
        </w:rPr>
        <w:fldChar w:fldCharType="begin"/>
      </w:r>
      <w:r>
        <w:rPr>
          <w:lang w:val="nl-NL"/>
        </w:rPr>
        <w:instrText xml:space="preserve"> REF _Ref477362184 \r \h </w:instrText>
      </w:r>
      <w:r>
        <w:rPr>
          <w:lang w:val="nl-NL"/>
        </w:rPr>
      </w:r>
      <w:r>
        <w:rPr>
          <w:lang w:val="nl-NL"/>
        </w:rPr>
        <w:fldChar w:fldCharType="separate"/>
      </w:r>
      <w:r w:rsidR="001D4541">
        <w:rPr>
          <w:lang w:val="nl-NL"/>
        </w:rPr>
        <w:t>2.9</w:t>
      </w:r>
      <w:r>
        <w:rPr>
          <w:lang w:val="nl-NL"/>
        </w:rPr>
        <w:fldChar w:fldCharType="end"/>
      </w:r>
      <w:r>
        <w:rPr>
          <w:lang w:val="nl-NL"/>
        </w:rPr>
        <w:t xml:space="preserve">. Eerste gevolg is het toevoegen van de </w:t>
      </w:r>
      <w:r w:rsidR="00E74FCE">
        <w:rPr>
          <w:lang w:val="nl-NL"/>
        </w:rPr>
        <w:t xml:space="preserve">optionele </w:t>
      </w:r>
      <w:r>
        <w:rPr>
          <w:lang w:val="nl-NL"/>
        </w:rPr>
        <w:t xml:space="preserve">relatie ‘BESLUIT (ALS OBJECT) is BESLUIT’. Tweede gevolg is de populatie van BESLUIT: </w:t>
      </w:r>
      <w:r w:rsidR="00E74FCE">
        <w:rPr>
          <w:lang w:val="nl-NL"/>
        </w:rPr>
        <w:t xml:space="preserve">dit zijn niet alleen besluiten die door de zaakbehandelende organisatie zijn genomen maar ook besluiten waar zaken van deze organisatie op betrekking hebben (besluiten van andere zaakbehandelende organisaties). Aangezien de tweede groep besluiten niet in een zaak (van de zaakbehandelende organisatie) zijn ontstaan, hebben deze geen relatie met ZAAK. Derde gevolg is dan ook dat de relatie ‘BESLUIT is uitkomst van ZAAK’ optioneel is geworden. Daarvoor geldt wel een regel geldt: minimaal moet één van de relaties ‘BESLUIT is uitkomst van ZAAK’ en ‘BESLUIT (ALS OBJECT) is BESLUIT’ gelegd zijn. Een besluit is immers een uitkomst van een zaak (van de zaakbehandelende organisatie) en eventueel het onderwerp van een andere zaak </w:t>
      </w:r>
      <w:r w:rsidR="00E53B32">
        <w:rPr>
          <w:lang w:val="nl-NL"/>
        </w:rPr>
        <w:t xml:space="preserve">(van die zaakbehandelende organisatie) </w:t>
      </w:r>
      <w:r w:rsidR="00E74FCE">
        <w:rPr>
          <w:lang w:val="nl-NL"/>
        </w:rPr>
        <w:t xml:space="preserve">of is </w:t>
      </w:r>
      <w:r w:rsidR="00E53B32">
        <w:rPr>
          <w:lang w:val="nl-NL"/>
        </w:rPr>
        <w:t xml:space="preserve">genomen door een andere organisatie en is het onderwerp van een zaak (van die zaakbehandelende organisatie). </w:t>
      </w:r>
      <w:r w:rsidR="00E74FCE">
        <w:rPr>
          <w:lang w:val="nl-NL"/>
        </w:rPr>
        <w:t xml:space="preserve"> </w:t>
      </w:r>
      <w:r>
        <w:rPr>
          <w:lang w:val="nl-NL"/>
        </w:rPr>
        <w:t xml:space="preserve"> </w:t>
      </w:r>
    </w:p>
    <w:p w14:paraId="1814102D" w14:textId="77777777" w:rsidR="003616C8" w:rsidRPr="00073CA5" w:rsidRDefault="003616C8" w:rsidP="003616C8">
      <w:pPr>
        <w:pStyle w:val="Kop2"/>
        <w:rPr>
          <w:lang w:val="nl-NL"/>
        </w:rPr>
      </w:pPr>
      <w:bookmarkStart w:id="258" w:name="_Toc493812409"/>
      <w:r w:rsidRPr="00073CA5">
        <w:rPr>
          <w:lang w:val="nl-NL"/>
        </w:rPr>
        <w:t>BESLUITTYPE</w:t>
      </w:r>
      <w:bookmarkEnd w:id="258"/>
      <w:r w:rsidRPr="00073CA5">
        <w:rPr>
          <w:lang w:val="nl-NL"/>
        </w:rPr>
        <w:t xml:space="preserve"> </w:t>
      </w:r>
    </w:p>
    <w:p w14:paraId="54BD571A" w14:textId="77777777" w:rsidR="00F1119A" w:rsidRPr="00DD0F4F" w:rsidRDefault="00F1119A" w:rsidP="00F1119A">
      <w:pPr>
        <w:rPr>
          <w:lang w:val="nl-NL"/>
        </w:rPr>
      </w:pPr>
      <w:r w:rsidRPr="00DD0F4F">
        <w:rPr>
          <w:lang w:val="nl-NL"/>
        </w:rPr>
        <w:t xml:space="preserve">De unieke aanduiding van een BESLUITTYPE wordt nu gevormd door de Besluittype-omschrijving. Dit geeft  een unieke aanduiding binnen één organisatie (of eigenlijk binnen een registratie van zaken met bijbehorende gegevens). Als door organisaties samengewerkt wordt in een keten, is deze aanduiding pas uniek als daarover goede afspraken gemaakt worden en er conform die afspraken gewerkt wordt. Dit levert geen garantie op unieke aanduidingen van besluittypen. </w:t>
      </w:r>
    </w:p>
    <w:p w14:paraId="7EC36898" w14:textId="77777777" w:rsidR="00F1119A" w:rsidRPr="00DD0F4F" w:rsidRDefault="00F1119A" w:rsidP="00F1119A">
      <w:pPr>
        <w:rPr>
          <w:lang w:val="nl-NL"/>
        </w:rPr>
      </w:pPr>
      <w:r w:rsidRPr="00DD0F4F">
        <w:rPr>
          <w:lang w:val="nl-NL"/>
        </w:rPr>
        <w:t>In de ZTC 2.0 wordt de unieke aanduiding van een BESLUITTYPE gevormd door de unieke aanduiding van de CATALOGUS waartoe het BESLUITTYPE behoort in combinatie met de Besluittype-omschrijving. De unieke aanduiding van CATALOGUS is opgebouwd uit Domein (een afkorting waarmee wordt aangegeven voor welk domein in de CATALOGUS BESLUITTYPEn zijn uitgewerkt) en RSIN (het door een kamer toegekend uniek nummer voor de INGESCHREVEN NIET-NATUURLIJK PERSOON die de eigenaar is van de CATALOGUS).</w:t>
      </w:r>
    </w:p>
    <w:p w14:paraId="29907B7E" w14:textId="77777777" w:rsidR="00F1119A" w:rsidRPr="00DD0F4F" w:rsidRDefault="00F1119A" w:rsidP="00F1119A">
      <w:pPr>
        <w:rPr>
          <w:lang w:val="nl-NL"/>
        </w:rPr>
      </w:pPr>
      <w:r w:rsidRPr="00DD0F4F">
        <w:rPr>
          <w:lang w:val="nl-NL"/>
        </w:rPr>
        <w:t>Aangezien het RGBZ de ZTC volgt modelleren we de unieke aanduiding van BESLUITTYPE conform de ZTC 2.0. Daarmee voorzien we tevens in landelijk unieke aanduidingen van besluittypen.</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F1119A" w:rsidRPr="00F1119A" w14:paraId="5D0B7CAA" w14:textId="77777777" w:rsidTr="008800FC">
        <w:tc>
          <w:tcPr>
            <w:tcW w:w="3600" w:type="dxa"/>
            <w:tcBorders>
              <w:top w:val="nil"/>
              <w:left w:val="nil"/>
              <w:bottom w:val="nil"/>
              <w:right w:val="nil"/>
            </w:tcBorders>
          </w:tcPr>
          <w:p w14:paraId="26DE5662"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b/>
                <w:bCs/>
                <w:color w:val="000000"/>
                <w:sz w:val="20"/>
                <w:szCs w:val="20"/>
              </w:rPr>
              <w:t>Naam objecttype</w:t>
            </w:r>
          </w:p>
        </w:tc>
        <w:tc>
          <w:tcPr>
            <w:tcW w:w="5760" w:type="dxa"/>
            <w:gridSpan w:val="3"/>
            <w:tcBorders>
              <w:top w:val="nil"/>
              <w:left w:val="nil"/>
              <w:bottom w:val="nil"/>
              <w:right w:val="nil"/>
            </w:tcBorders>
          </w:tcPr>
          <w:p w14:paraId="3AA4BDA0" w14:textId="77777777" w:rsidR="00F1119A" w:rsidRPr="00F1119A" w:rsidRDefault="00DA5D93"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Element.Name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BESLUITTYPE</w:t>
            </w:r>
            <w:r w:rsidRPr="00F1119A">
              <w:rPr>
                <w:rFonts w:ascii="Arial" w:hAnsi="Arial" w:cs="Arial"/>
                <w:sz w:val="20"/>
                <w:szCs w:val="20"/>
                <w:lang w:val="en-AU"/>
              </w:rPr>
              <w:fldChar w:fldCharType="end"/>
            </w:r>
          </w:p>
        </w:tc>
      </w:tr>
      <w:tr w:rsidR="00DD0F4F" w:rsidRPr="00F1119A" w14:paraId="276B639D" w14:textId="77777777" w:rsidTr="008800FC">
        <w:tc>
          <w:tcPr>
            <w:tcW w:w="3600" w:type="dxa"/>
            <w:tcBorders>
              <w:top w:val="nil"/>
              <w:left w:val="nil"/>
              <w:bottom w:val="nil"/>
              <w:right w:val="nil"/>
            </w:tcBorders>
          </w:tcPr>
          <w:p w14:paraId="1CBA61EC" w14:textId="77777777" w:rsidR="00DD0F4F" w:rsidRPr="00F1119A" w:rsidRDefault="00DD0F4F" w:rsidP="00F1119A">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354B5E3F" w14:textId="77777777" w:rsidR="00DD0F4F" w:rsidRPr="00F1119A" w:rsidRDefault="00DD0F4F" w:rsidP="00F1119A">
            <w:pPr>
              <w:autoSpaceDE w:val="0"/>
              <w:autoSpaceDN w:val="0"/>
              <w:adjustRightInd w:val="0"/>
              <w:spacing w:after="0" w:line="240" w:lineRule="auto"/>
              <w:rPr>
                <w:rFonts w:ascii="Arial" w:hAnsi="Arial" w:cs="Arial"/>
                <w:sz w:val="20"/>
                <w:szCs w:val="20"/>
                <w:lang w:val="en-AU"/>
              </w:rPr>
            </w:pPr>
          </w:p>
        </w:tc>
      </w:tr>
      <w:tr w:rsidR="00F1119A" w:rsidRPr="005C14BE" w14:paraId="6B7AEBBF" w14:textId="77777777" w:rsidTr="008800FC">
        <w:tc>
          <w:tcPr>
            <w:tcW w:w="3600" w:type="dxa"/>
            <w:tcBorders>
              <w:top w:val="nil"/>
              <w:left w:val="nil"/>
              <w:bottom w:val="nil"/>
              <w:right w:val="nil"/>
            </w:tcBorders>
          </w:tcPr>
          <w:p w14:paraId="5DD957DF" w14:textId="77777777" w:rsidR="00F1119A" w:rsidRPr="00F1119A" w:rsidRDefault="00F1119A" w:rsidP="00F1119A">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14:paraId="760CFE0B" w14:textId="77777777" w:rsidR="00F1119A" w:rsidRPr="00DD0F4F" w:rsidRDefault="00F1119A" w:rsidP="00F1119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betreft de indeling of groepering van besluiten naar hun aard, zoals bouwvergunning, ontheffing geluidhinder en </w:t>
            </w:r>
            <w:r w:rsidRPr="00DD0F4F">
              <w:rPr>
                <w:rFonts w:ascii="Arial" w:eastAsia="Times New Roman" w:hAnsi="Arial" w:cs="Arial"/>
                <w:color w:val="000000"/>
                <w:sz w:val="20"/>
                <w:szCs w:val="20"/>
                <w:lang w:val="nl-NL"/>
              </w:rPr>
              <w:lastRenderedPageBreak/>
              <w:t>monumentensubsidie</w:t>
            </w:r>
          </w:p>
        </w:tc>
      </w:tr>
      <w:tr w:rsidR="00DD0F4F" w:rsidRPr="005C14BE" w14:paraId="64A41924" w14:textId="77777777" w:rsidTr="008800FC">
        <w:tc>
          <w:tcPr>
            <w:tcW w:w="3600" w:type="dxa"/>
            <w:tcBorders>
              <w:top w:val="nil"/>
              <w:left w:val="nil"/>
              <w:bottom w:val="nil"/>
              <w:right w:val="nil"/>
            </w:tcBorders>
          </w:tcPr>
          <w:p w14:paraId="65B2F30C" w14:textId="77777777" w:rsidR="00DD0F4F" w:rsidRPr="005E066D" w:rsidRDefault="00DD0F4F" w:rsidP="00F1119A">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1D230C85" w14:textId="77777777" w:rsidR="00DD0F4F" w:rsidRPr="00DD0F4F" w:rsidRDefault="00DD0F4F" w:rsidP="00F1119A">
            <w:pPr>
              <w:autoSpaceDE w:val="0"/>
              <w:autoSpaceDN w:val="0"/>
              <w:adjustRightInd w:val="0"/>
              <w:spacing w:after="0" w:line="240" w:lineRule="auto"/>
              <w:rPr>
                <w:rFonts w:ascii="Arial" w:eastAsia="Times New Roman" w:hAnsi="Arial" w:cs="Arial"/>
                <w:color w:val="000000"/>
                <w:sz w:val="20"/>
                <w:szCs w:val="20"/>
                <w:lang w:val="nl-NL"/>
              </w:rPr>
            </w:pPr>
          </w:p>
        </w:tc>
      </w:tr>
      <w:tr w:rsidR="00F1119A" w:rsidRPr="00F1119A" w14:paraId="3C5942A9" w14:textId="77777777" w:rsidTr="008800FC">
        <w:tc>
          <w:tcPr>
            <w:tcW w:w="3600" w:type="dxa"/>
            <w:tcBorders>
              <w:top w:val="nil"/>
              <w:left w:val="nil"/>
              <w:bottom w:val="nil"/>
              <w:right w:val="nil"/>
            </w:tcBorders>
          </w:tcPr>
          <w:p w14:paraId="06655738"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259" w:name="BKM_18CE1A33_7D01_46ea_9F26_FEC7CBE79CFE"/>
            <w:bookmarkEnd w:id="259"/>
            <w:r w:rsidRPr="00F1119A">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14:paraId="78CFAA59"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Code</w:t>
            </w:r>
          </w:p>
        </w:tc>
        <w:tc>
          <w:tcPr>
            <w:tcW w:w="3330" w:type="dxa"/>
            <w:tcBorders>
              <w:top w:val="nil"/>
              <w:left w:val="nil"/>
              <w:bottom w:val="nil"/>
              <w:right w:val="nil"/>
            </w:tcBorders>
          </w:tcPr>
          <w:p w14:paraId="51C72293"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Gegevensnaam</w:t>
            </w:r>
          </w:p>
        </w:tc>
        <w:tc>
          <w:tcPr>
            <w:tcW w:w="1350" w:type="dxa"/>
            <w:tcBorders>
              <w:top w:val="nil"/>
              <w:left w:val="nil"/>
              <w:bottom w:val="nil"/>
              <w:right w:val="nil"/>
            </w:tcBorders>
          </w:tcPr>
          <w:p w14:paraId="5F86402F"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Herkomst</w:t>
            </w:r>
          </w:p>
        </w:tc>
      </w:tr>
      <w:tr w:rsidR="00F1119A" w:rsidRPr="00F1119A" w14:paraId="7AA0BB7E" w14:textId="77777777" w:rsidTr="008800FC">
        <w:tc>
          <w:tcPr>
            <w:tcW w:w="3600" w:type="dxa"/>
            <w:tcBorders>
              <w:top w:val="nil"/>
              <w:left w:val="nil"/>
              <w:bottom w:val="nil"/>
              <w:right w:val="nil"/>
            </w:tcBorders>
          </w:tcPr>
          <w:p w14:paraId="475F2356"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27DB8132"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color w:val="000000"/>
                <w:sz w:val="20"/>
                <w:szCs w:val="20"/>
              </w:rPr>
              <w:t>0002</w:t>
            </w:r>
          </w:p>
        </w:tc>
        <w:tc>
          <w:tcPr>
            <w:tcW w:w="3330" w:type="dxa"/>
            <w:tcBorders>
              <w:top w:val="nil"/>
              <w:left w:val="nil"/>
              <w:bottom w:val="nil"/>
              <w:right w:val="nil"/>
            </w:tcBorders>
          </w:tcPr>
          <w:p w14:paraId="2AF824AC" w14:textId="77777777" w:rsidR="00F1119A" w:rsidRPr="00F1119A" w:rsidRDefault="00DA5D93"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Besluittype-omschrijving</w:t>
            </w:r>
            <w:r w:rsidRPr="00F1119A">
              <w:rPr>
                <w:rFonts w:ascii="Arial" w:hAnsi="Arial" w:cs="Arial"/>
                <w:sz w:val="20"/>
                <w:szCs w:val="20"/>
                <w:lang w:val="en-AU"/>
              </w:rPr>
              <w:fldChar w:fldCharType="end"/>
            </w:r>
          </w:p>
        </w:tc>
        <w:tc>
          <w:tcPr>
            <w:tcW w:w="1350" w:type="dxa"/>
            <w:tcBorders>
              <w:top w:val="nil"/>
              <w:left w:val="nil"/>
              <w:bottom w:val="nil"/>
              <w:right w:val="nil"/>
            </w:tcBorders>
          </w:tcPr>
          <w:p w14:paraId="0CA3953B"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260" w:author="Arjan" w:date="2013-07-08T16:23:00Z">
              <w:r w:rsidRPr="00F1119A" w:rsidDel="008800FC">
                <w:rPr>
                  <w:rFonts w:ascii="Arial" w:eastAsia="Times New Roman" w:hAnsi="Arial" w:cs="Arial"/>
                  <w:color w:val="000000"/>
                  <w:sz w:val="20"/>
                  <w:szCs w:val="20"/>
                </w:rPr>
                <w:delText>GFO Zaken 2004</w:delText>
              </w:r>
            </w:del>
            <w:ins w:id="261" w:author="Arjan" w:date="2013-07-08T16:23:00Z">
              <w:r w:rsidR="008800FC">
                <w:rPr>
                  <w:rFonts w:ascii="Arial" w:eastAsia="Times New Roman" w:hAnsi="Arial" w:cs="Arial"/>
                  <w:color w:val="000000"/>
                  <w:sz w:val="20"/>
                  <w:szCs w:val="20"/>
                </w:rPr>
                <w:t>ZTC</w:t>
              </w:r>
            </w:ins>
          </w:p>
        </w:tc>
      </w:tr>
      <w:tr w:rsidR="008800FC" w:rsidRPr="00F1119A" w14:paraId="40D9ACF4" w14:textId="77777777" w:rsidTr="008800FC">
        <w:tc>
          <w:tcPr>
            <w:tcW w:w="3600" w:type="dxa"/>
            <w:tcBorders>
              <w:top w:val="nil"/>
              <w:left w:val="nil"/>
              <w:bottom w:val="nil"/>
              <w:right w:val="nil"/>
            </w:tcBorders>
          </w:tcPr>
          <w:p w14:paraId="0345C06C" w14:textId="77777777"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25F3953A" w14:textId="77777777"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CB08913" w14:textId="77777777" w:rsidR="008800FC" w:rsidRPr="00F1119A" w:rsidRDefault="008800FC" w:rsidP="00F1119A">
            <w:pPr>
              <w:autoSpaceDE w:val="0"/>
              <w:autoSpaceDN w:val="0"/>
              <w:adjustRightInd w:val="0"/>
              <w:spacing w:after="0" w:line="240" w:lineRule="auto"/>
              <w:rPr>
                <w:rFonts w:ascii="Arial" w:hAnsi="Arial" w:cs="Arial"/>
                <w:sz w:val="20"/>
                <w:szCs w:val="20"/>
                <w:lang w:val="en-AU"/>
              </w:rPr>
            </w:pPr>
            <w:ins w:id="262" w:author="Arjan" w:date="2013-07-08T16:23:00Z">
              <w:r>
                <w:rPr>
                  <w:rFonts w:ascii="Arial" w:hAnsi="Arial" w:cs="Arial"/>
                  <w:sz w:val="20"/>
                  <w:szCs w:val="20"/>
                  <w:lang w:val="en-AU"/>
                </w:rPr>
                <w:t>Domein</w:t>
              </w:r>
            </w:ins>
          </w:p>
        </w:tc>
        <w:tc>
          <w:tcPr>
            <w:tcW w:w="1350" w:type="dxa"/>
            <w:tcBorders>
              <w:top w:val="nil"/>
              <w:left w:val="nil"/>
              <w:bottom w:val="nil"/>
              <w:right w:val="nil"/>
            </w:tcBorders>
          </w:tcPr>
          <w:p w14:paraId="6B874E74" w14:textId="77777777"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ins w:id="263" w:author="Arjan" w:date="2013-07-08T16:23:00Z">
              <w:r>
                <w:rPr>
                  <w:rFonts w:ascii="Arial" w:eastAsia="Times New Roman" w:hAnsi="Arial" w:cs="Arial"/>
                  <w:color w:val="000000"/>
                  <w:sz w:val="20"/>
                  <w:szCs w:val="20"/>
                </w:rPr>
                <w:t>ZTC</w:t>
              </w:r>
            </w:ins>
          </w:p>
        </w:tc>
      </w:tr>
      <w:tr w:rsidR="008800FC" w:rsidRPr="00F1119A" w14:paraId="54922FD8" w14:textId="77777777" w:rsidTr="008800FC">
        <w:tc>
          <w:tcPr>
            <w:tcW w:w="3600" w:type="dxa"/>
            <w:tcBorders>
              <w:top w:val="nil"/>
              <w:left w:val="nil"/>
              <w:bottom w:val="nil"/>
              <w:right w:val="nil"/>
            </w:tcBorders>
          </w:tcPr>
          <w:p w14:paraId="79CCED5F" w14:textId="77777777"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5BB4275" w14:textId="77777777"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BF1608A" w14:textId="77777777" w:rsidR="008800FC" w:rsidRPr="00F1119A" w:rsidRDefault="008800FC" w:rsidP="00F1119A">
            <w:pPr>
              <w:autoSpaceDE w:val="0"/>
              <w:autoSpaceDN w:val="0"/>
              <w:adjustRightInd w:val="0"/>
              <w:spacing w:after="0" w:line="240" w:lineRule="auto"/>
              <w:rPr>
                <w:rFonts w:ascii="Arial" w:hAnsi="Arial" w:cs="Arial"/>
                <w:sz w:val="20"/>
                <w:szCs w:val="20"/>
                <w:lang w:val="en-AU"/>
              </w:rPr>
            </w:pPr>
            <w:ins w:id="264" w:author="Arjan" w:date="2013-07-08T16:23:00Z">
              <w:r>
                <w:rPr>
                  <w:rFonts w:ascii="Arial" w:hAnsi="Arial" w:cs="Arial"/>
                  <w:sz w:val="20"/>
                  <w:szCs w:val="20"/>
                  <w:lang w:val="en-AU"/>
                </w:rPr>
                <w:t>RSIN</w:t>
              </w:r>
            </w:ins>
          </w:p>
        </w:tc>
        <w:tc>
          <w:tcPr>
            <w:tcW w:w="1350" w:type="dxa"/>
            <w:tcBorders>
              <w:top w:val="nil"/>
              <w:left w:val="nil"/>
              <w:bottom w:val="nil"/>
              <w:right w:val="nil"/>
            </w:tcBorders>
          </w:tcPr>
          <w:p w14:paraId="36116666" w14:textId="77777777"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ins w:id="265" w:author="Arjan" w:date="2013-07-08T16:23:00Z">
              <w:r>
                <w:rPr>
                  <w:rFonts w:ascii="Arial" w:eastAsia="Times New Roman" w:hAnsi="Arial" w:cs="Arial"/>
                  <w:color w:val="000000"/>
                  <w:sz w:val="20"/>
                  <w:szCs w:val="20"/>
                </w:rPr>
                <w:t>ZTC</w:t>
              </w:r>
            </w:ins>
          </w:p>
        </w:tc>
      </w:tr>
      <w:tr w:rsidR="00F1119A" w:rsidRPr="00F1119A" w14:paraId="6FA9BC51" w14:textId="77777777" w:rsidTr="008800FC">
        <w:tc>
          <w:tcPr>
            <w:tcW w:w="3600" w:type="dxa"/>
            <w:tcBorders>
              <w:top w:val="nil"/>
              <w:left w:val="nil"/>
              <w:bottom w:val="nil"/>
              <w:right w:val="nil"/>
            </w:tcBorders>
          </w:tcPr>
          <w:p w14:paraId="074254AD"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266" w:name="BKM_8BE8C74F_8889_48b6_836E_38B82048D065"/>
            <w:bookmarkEnd w:id="266"/>
          </w:p>
        </w:tc>
        <w:tc>
          <w:tcPr>
            <w:tcW w:w="1080" w:type="dxa"/>
            <w:tcBorders>
              <w:top w:val="nil"/>
              <w:left w:val="nil"/>
              <w:bottom w:val="nil"/>
              <w:right w:val="nil"/>
            </w:tcBorders>
          </w:tcPr>
          <w:p w14:paraId="16B73735"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DCDB53D" w14:textId="77777777" w:rsidR="00F1119A" w:rsidRPr="00F1119A" w:rsidRDefault="00DA5D93"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Besluittype-omschrijving generiek</w:t>
            </w:r>
            <w:r w:rsidRPr="00F1119A">
              <w:rPr>
                <w:rFonts w:ascii="Arial" w:hAnsi="Arial" w:cs="Arial"/>
                <w:sz w:val="20"/>
                <w:szCs w:val="20"/>
                <w:lang w:val="en-AU"/>
              </w:rPr>
              <w:fldChar w:fldCharType="end"/>
            </w:r>
          </w:p>
        </w:tc>
        <w:tc>
          <w:tcPr>
            <w:tcW w:w="1350" w:type="dxa"/>
            <w:tcBorders>
              <w:top w:val="nil"/>
              <w:left w:val="nil"/>
              <w:bottom w:val="nil"/>
              <w:right w:val="nil"/>
            </w:tcBorders>
          </w:tcPr>
          <w:p w14:paraId="27AE957E"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267" w:author="Arjan" w:date="2013-07-08T16:23:00Z">
              <w:r w:rsidRPr="00F1119A" w:rsidDel="008800FC">
                <w:rPr>
                  <w:rFonts w:ascii="Arial" w:eastAsia="Times New Roman" w:hAnsi="Arial" w:cs="Arial"/>
                  <w:color w:val="000000"/>
                  <w:sz w:val="20"/>
                  <w:szCs w:val="20"/>
                </w:rPr>
                <w:delText>KING</w:delText>
              </w:r>
            </w:del>
            <w:ins w:id="268" w:author="Arjan" w:date="2013-07-08T16:23:00Z">
              <w:r w:rsidR="008800FC">
                <w:rPr>
                  <w:rFonts w:ascii="Arial" w:eastAsia="Times New Roman" w:hAnsi="Arial" w:cs="Arial"/>
                  <w:color w:val="000000"/>
                  <w:sz w:val="20"/>
                  <w:szCs w:val="20"/>
                </w:rPr>
                <w:t>ZTC</w:t>
              </w:r>
            </w:ins>
          </w:p>
        </w:tc>
      </w:tr>
      <w:tr w:rsidR="00F1119A" w:rsidRPr="00F1119A" w14:paraId="6A7DE99E" w14:textId="77777777" w:rsidTr="008800FC">
        <w:tc>
          <w:tcPr>
            <w:tcW w:w="3600" w:type="dxa"/>
            <w:tcBorders>
              <w:top w:val="nil"/>
              <w:left w:val="nil"/>
              <w:bottom w:val="nil"/>
              <w:right w:val="nil"/>
            </w:tcBorders>
          </w:tcPr>
          <w:p w14:paraId="5DAA5C72"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269" w:name="BKM_3052E599_A918_4ef0_A1EF_AFD2658F6832"/>
            <w:bookmarkEnd w:id="269"/>
          </w:p>
        </w:tc>
        <w:tc>
          <w:tcPr>
            <w:tcW w:w="1080" w:type="dxa"/>
            <w:tcBorders>
              <w:top w:val="nil"/>
              <w:left w:val="nil"/>
              <w:bottom w:val="nil"/>
              <w:right w:val="nil"/>
            </w:tcBorders>
          </w:tcPr>
          <w:p w14:paraId="6BA96657"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5CC80B25" w14:textId="77777777" w:rsidR="00F1119A" w:rsidRPr="00F1119A" w:rsidRDefault="00DA5D93"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Besluitcategorie</w:t>
            </w:r>
            <w:r w:rsidRPr="00F1119A">
              <w:rPr>
                <w:rFonts w:ascii="Arial" w:hAnsi="Arial" w:cs="Arial"/>
                <w:sz w:val="20"/>
                <w:szCs w:val="20"/>
                <w:lang w:val="en-AU"/>
              </w:rPr>
              <w:fldChar w:fldCharType="end"/>
            </w:r>
          </w:p>
        </w:tc>
        <w:tc>
          <w:tcPr>
            <w:tcW w:w="1350" w:type="dxa"/>
            <w:tcBorders>
              <w:top w:val="nil"/>
              <w:left w:val="nil"/>
              <w:bottom w:val="nil"/>
              <w:right w:val="nil"/>
            </w:tcBorders>
          </w:tcPr>
          <w:p w14:paraId="016067E2"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270" w:author="Arjan" w:date="2013-07-08T16:24:00Z">
              <w:r w:rsidRPr="00F1119A" w:rsidDel="008800FC">
                <w:rPr>
                  <w:rFonts w:ascii="Arial" w:eastAsia="Times New Roman" w:hAnsi="Arial" w:cs="Arial"/>
                  <w:color w:val="000000"/>
                  <w:sz w:val="20"/>
                  <w:szCs w:val="20"/>
                </w:rPr>
                <w:delText>KING</w:delText>
              </w:r>
            </w:del>
            <w:ins w:id="271" w:author="Arjan" w:date="2013-07-08T16:24:00Z">
              <w:r w:rsidR="008800FC">
                <w:rPr>
                  <w:rFonts w:ascii="Arial" w:eastAsia="Times New Roman" w:hAnsi="Arial" w:cs="Arial"/>
                  <w:color w:val="000000"/>
                  <w:sz w:val="20"/>
                  <w:szCs w:val="20"/>
                </w:rPr>
                <w:t>ZTC</w:t>
              </w:r>
            </w:ins>
          </w:p>
        </w:tc>
      </w:tr>
      <w:tr w:rsidR="00F1119A" w:rsidRPr="00F1119A" w14:paraId="13E5B39C" w14:textId="77777777" w:rsidTr="008800FC">
        <w:tc>
          <w:tcPr>
            <w:tcW w:w="3600" w:type="dxa"/>
            <w:tcBorders>
              <w:top w:val="nil"/>
              <w:left w:val="nil"/>
              <w:bottom w:val="nil"/>
              <w:right w:val="nil"/>
            </w:tcBorders>
          </w:tcPr>
          <w:p w14:paraId="7B784C28"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272" w:name="BKM_A98C7780_3783_4ed9_8A28_9B6A1D6DF84D"/>
            <w:bookmarkEnd w:id="272"/>
          </w:p>
        </w:tc>
        <w:tc>
          <w:tcPr>
            <w:tcW w:w="1080" w:type="dxa"/>
            <w:tcBorders>
              <w:top w:val="nil"/>
              <w:left w:val="nil"/>
              <w:bottom w:val="nil"/>
              <w:right w:val="nil"/>
            </w:tcBorders>
          </w:tcPr>
          <w:p w14:paraId="510E8634"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53F537B" w14:textId="77777777" w:rsidR="00F1119A" w:rsidRPr="00F1119A" w:rsidRDefault="00DA5D93"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Reactietermijn</w:t>
            </w:r>
            <w:r w:rsidRPr="00F1119A">
              <w:rPr>
                <w:rFonts w:ascii="Arial" w:hAnsi="Arial" w:cs="Arial"/>
                <w:sz w:val="20"/>
                <w:szCs w:val="20"/>
                <w:lang w:val="en-AU"/>
              </w:rPr>
              <w:fldChar w:fldCharType="end"/>
            </w:r>
          </w:p>
        </w:tc>
        <w:tc>
          <w:tcPr>
            <w:tcW w:w="1350" w:type="dxa"/>
            <w:tcBorders>
              <w:top w:val="nil"/>
              <w:left w:val="nil"/>
              <w:bottom w:val="nil"/>
              <w:right w:val="nil"/>
            </w:tcBorders>
          </w:tcPr>
          <w:p w14:paraId="59726050"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273" w:author="Arjan" w:date="2013-07-08T16:24:00Z">
              <w:r w:rsidRPr="00F1119A" w:rsidDel="008800FC">
                <w:rPr>
                  <w:rFonts w:ascii="Arial" w:eastAsia="Times New Roman" w:hAnsi="Arial" w:cs="Arial"/>
                  <w:color w:val="000000"/>
                  <w:sz w:val="20"/>
                  <w:szCs w:val="20"/>
                </w:rPr>
                <w:delText>KING</w:delText>
              </w:r>
            </w:del>
            <w:ins w:id="274" w:author="Arjan" w:date="2013-07-08T16:24:00Z">
              <w:r w:rsidR="008800FC">
                <w:rPr>
                  <w:rFonts w:ascii="Arial" w:eastAsia="Times New Roman" w:hAnsi="Arial" w:cs="Arial"/>
                  <w:color w:val="000000"/>
                  <w:sz w:val="20"/>
                  <w:szCs w:val="20"/>
                </w:rPr>
                <w:t>ZTC</w:t>
              </w:r>
            </w:ins>
          </w:p>
        </w:tc>
      </w:tr>
      <w:tr w:rsidR="00F1119A" w:rsidRPr="00F1119A" w14:paraId="700CD6DD" w14:textId="77777777" w:rsidTr="008800FC">
        <w:tc>
          <w:tcPr>
            <w:tcW w:w="3600" w:type="dxa"/>
            <w:tcBorders>
              <w:top w:val="nil"/>
              <w:left w:val="nil"/>
              <w:bottom w:val="nil"/>
              <w:right w:val="nil"/>
            </w:tcBorders>
          </w:tcPr>
          <w:p w14:paraId="6E281347"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275" w:name="BKM_FE046257_7D23_4298_8E61_A01B8307AE9D"/>
            <w:bookmarkEnd w:id="275"/>
          </w:p>
        </w:tc>
        <w:tc>
          <w:tcPr>
            <w:tcW w:w="1080" w:type="dxa"/>
            <w:tcBorders>
              <w:top w:val="nil"/>
              <w:left w:val="nil"/>
              <w:bottom w:val="nil"/>
              <w:right w:val="nil"/>
            </w:tcBorders>
          </w:tcPr>
          <w:p w14:paraId="1278800F"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3D57D44" w14:textId="77777777" w:rsidR="00F1119A" w:rsidRPr="00F1119A" w:rsidRDefault="00DA5D93"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Publicatie-indicatie</w:t>
            </w:r>
            <w:r w:rsidRPr="00F1119A">
              <w:rPr>
                <w:rFonts w:ascii="Arial" w:hAnsi="Arial" w:cs="Arial"/>
                <w:sz w:val="20"/>
                <w:szCs w:val="20"/>
                <w:lang w:val="en-AU"/>
              </w:rPr>
              <w:fldChar w:fldCharType="end"/>
            </w:r>
          </w:p>
        </w:tc>
        <w:tc>
          <w:tcPr>
            <w:tcW w:w="1350" w:type="dxa"/>
            <w:tcBorders>
              <w:top w:val="nil"/>
              <w:left w:val="nil"/>
              <w:bottom w:val="nil"/>
              <w:right w:val="nil"/>
            </w:tcBorders>
          </w:tcPr>
          <w:p w14:paraId="20336DED"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276" w:author="Arjan" w:date="2013-07-08T16:24:00Z">
              <w:r w:rsidRPr="00F1119A" w:rsidDel="008800FC">
                <w:rPr>
                  <w:rFonts w:ascii="Arial" w:eastAsia="Times New Roman" w:hAnsi="Arial" w:cs="Arial"/>
                  <w:color w:val="000000"/>
                  <w:sz w:val="20"/>
                  <w:szCs w:val="20"/>
                </w:rPr>
                <w:delText>KING</w:delText>
              </w:r>
            </w:del>
            <w:ins w:id="277" w:author="Arjan" w:date="2013-07-08T16:24:00Z">
              <w:r w:rsidR="008800FC">
                <w:rPr>
                  <w:rFonts w:ascii="Arial" w:eastAsia="Times New Roman" w:hAnsi="Arial" w:cs="Arial"/>
                  <w:color w:val="000000"/>
                  <w:sz w:val="20"/>
                  <w:szCs w:val="20"/>
                </w:rPr>
                <w:t>ZTC</w:t>
              </w:r>
            </w:ins>
          </w:p>
        </w:tc>
      </w:tr>
      <w:tr w:rsidR="00F1119A" w:rsidRPr="00F1119A" w14:paraId="617B5575" w14:textId="77777777" w:rsidTr="008800FC">
        <w:tc>
          <w:tcPr>
            <w:tcW w:w="3600" w:type="dxa"/>
            <w:tcBorders>
              <w:top w:val="nil"/>
              <w:left w:val="nil"/>
              <w:bottom w:val="nil"/>
              <w:right w:val="nil"/>
            </w:tcBorders>
          </w:tcPr>
          <w:p w14:paraId="379BDE36"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278" w:name="BKM_3D9A0DEA_5459_4127_AAA7_FFF44092CE3A"/>
            <w:bookmarkEnd w:id="278"/>
          </w:p>
        </w:tc>
        <w:tc>
          <w:tcPr>
            <w:tcW w:w="1080" w:type="dxa"/>
            <w:tcBorders>
              <w:top w:val="nil"/>
              <w:left w:val="nil"/>
              <w:bottom w:val="nil"/>
              <w:right w:val="nil"/>
            </w:tcBorders>
          </w:tcPr>
          <w:p w14:paraId="71A89641"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B99373E" w14:textId="77777777" w:rsidR="00F1119A" w:rsidRPr="00F1119A" w:rsidRDefault="00DA5D93"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Publicatietekst</w:t>
            </w:r>
            <w:r w:rsidRPr="00F1119A">
              <w:rPr>
                <w:rFonts w:ascii="Arial" w:hAnsi="Arial" w:cs="Arial"/>
                <w:sz w:val="20"/>
                <w:szCs w:val="20"/>
                <w:lang w:val="en-AU"/>
              </w:rPr>
              <w:fldChar w:fldCharType="end"/>
            </w:r>
          </w:p>
        </w:tc>
        <w:tc>
          <w:tcPr>
            <w:tcW w:w="1350" w:type="dxa"/>
            <w:tcBorders>
              <w:top w:val="nil"/>
              <w:left w:val="nil"/>
              <w:bottom w:val="nil"/>
              <w:right w:val="nil"/>
            </w:tcBorders>
          </w:tcPr>
          <w:p w14:paraId="6FE93AA2"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279" w:author="Arjan" w:date="2013-07-08T16:24:00Z">
              <w:r w:rsidRPr="00F1119A" w:rsidDel="008800FC">
                <w:rPr>
                  <w:rFonts w:ascii="Arial" w:eastAsia="Times New Roman" w:hAnsi="Arial" w:cs="Arial"/>
                  <w:color w:val="000000"/>
                  <w:sz w:val="20"/>
                  <w:szCs w:val="20"/>
                </w:rPr>
                <w:delText>KING</w:delText>
              </w:r>
            </w:del>
            <w:ins w:id="280" w:author="Arjan" w:date="2013-07-08T16:24:00Z">
              <w:r w:rsidR="008800FC">
                <w:rPr>
                  <w:rFonts w:ascii="Arial" w:eastAsia="Times New Roman" w:hAnsi="Arial" w:cs="Arial"/>
                  <w:color w:val="000000"/>
                  <w:sz w:val="20"/>
                  <w:szCs w:val="20"/>
                </w:rPr>
                <w:t>ZTC</w:t>
              </w:r>
            </w:ins>
          </w:p>
        </w:tc>
      </w:tr>
      <w:tr w:rsidR="00F1119A" w:rsidRPr="00F1119A" w14:paraId="3AEEDAC6" w14:textId="77777777" w:rsidTr="008800FC">
        <w:tc>
          <w:tcPr>
            <w:tcW w:w="3600" w:type="dxa"/>
            <w:tcBorders>
              <w:top w:val="nil"/>
              <w:left w:val="nil"/>
              <w:bottom w:val="nil"/>
              <w:right w:val="nil"/>
            </w:tcBorders>
          </w:tcPr>
          <w:p w14:paraId="538A460A"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281" w:name="BKM_01348FCA_4DD9_413f_A4C1_ECB4170E91C0"/>
            <w:bookmarkEnd w:id="281"/>
          </w:p>
        </w:tc>
        <w:tc>
          <w:tcPr>
            <w:tcW w:w="1080" w:type="dxa"/>
            <w:tcBorders>
              <w:top w:val="nil"/>
              <w:left w:val="nil"/>
              <w:bottom w:val="nil"/>
              <w:right w:val="nil"/>
            </w:tcBorders>
          </w:tcPr>
          <w:p w14:paraId="7AADD3FB"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9AA4907" w14:textId="77777777" w:rsidR="00F1119A" w:rsidRPr="00F1119A" w:rsidRDefault="00DA5D93"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Publicatietermijn</w:t>
            </w:r>
            <w:r w:rsidRPr="00F1119A">
              <w:rPr>
                <w:rFonts w:ascii="Arial" w:hAnsi="Arial" w:cs="Arial"/>
                <w:sz w:val="20"/>
                <w:szCs w:val="20"/>
                <w:lang w:val="en-AU"/>
              </w:rPr>
              <w:fldChar w:fldCharType="end"/>
            </w:r>
          </w:p>
        </w:tc>
        <w:tc>
          <w:tcPr>
            <w:tcW w:w="1350" w:type="dxa"/>
            <w:tcBorders>
              <w:top w:val="nil"/>
              <w:left w:val="nil"/>
              <w:bottom w:val="nil"/>
              <w:right w:val="nil"/>
            </w:tcBorders>
          </w:tcPr>
          <w:p w14:paraId="14C093B2"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282" w:author="Arjan" w:date="2013-07-08T16:24:00Z">
              <w:r w:rsidRPr="00F1119A" w:rsidDel="008800FC">
                <w:rPr>
                  <w:rFonts w:ascii="Arial" w:eastAsia="Times New Roman" w:hAnsi="Arial" w:cs="Arial"/>
                  <w:color w:val="000000"/>
                  <w:sz w:val="20"/>
                  <w:szCs w:val="20"/>
                </w:rPr>
                <w:delText>KING</w:delText>
              </w:r>
            </w:del>
            <w:ins w:id="283" w:author="Arjan" w:date="2013-07-08T16:24:00Z">
              <w:r w:rsidR="008800FC">
                <w:rPr>
                  <w:rFonts w:ascii="Arial" w:eastAsia="Times New Roman" w:hAnsi="Arial" w:cs="Arial"/>
                  <w:color w:val="000000"/>
                  <w:sz w:val="20"/>
                  <w:szCs w:val="20"/>
                </w:rPr>
                <w:t>ZTC</w:t>
              </w:r>
            </w:ins>
          </w:p>
        </w:tc>
      </w:tr>
      <w:tr w:rsidR="00F1119A" w:rsidRPr="00F1119A" w14:paraId="4C0FA4B6" w14:textId="77777777" w:rsidTr="008800FC">
        <w:tc>
          <w:tcPr>
            <w:tcW w:w="3600" w:type="dxa"/>
            <w:tcBorders>
              <w:top w:val="nil"/>
              <w:left w:val="nil"/>
              <w:bottom w:val="nil"/>
              <w:right w:val="nil"/>
            </w:tcBorders>
          </w:tcPr>
          <w:p w14:paraId="784B9FDD"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284" w:name="BKM_E1C976E9_C157_4484_ADB6_0E2F8EE1D69E"/>
            <w:bookmarkEnd w:id="284"/>
          </w:p>
        </w:tc>
        <w:tc>
          <w:tcPr>
            <w:tcW w:w="1080" w:type="dxa"/>
            <w:tcBorders>
              <w:top w:val="nil"/>
              <w:left w:val="nil"/>
              <w:bottom w:val="nil"/>
              <w:right w:val="nil"/>
            </w:tcBorders>
          </w:tcPr>
          <w:p w14:paraId="0840DB7F"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B315481" w14:textId="77777777" w:rsidR="00F1119A" w:rsidRPr="00F1119A" w:rsidRDefault="00DA5D93"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Datum begin geldigheid besluittype</w:t>
            </w:r>
            <w:r w:rsidRPr="00F1119A">
              <w:rPr>
                <w:rFonts w:ascii="Arial" w:hAnsi="Arial" w:cs="Arial"/>
                <w:sz w:val="20"/>
                <w:szCs w:val="20"/>
                <w:lang w:val="en-AU"/>
              </w:rPr>
              <w:fldChar w:fldCharType="end"/>
            </w:r>
          </w:p>
        </w:tc>
        <w:tc>
          <w:tcPr>
            <w:tcW w:w="1350" w:type="dxa"/>
            <w:tcBorders>
              <w:top w:val="nil"/>
              <w:left w:val="nil"/>
              <w:bottom w:val="nil"/>
              <w:right w:val="nil"/>
            </w:tcBorders>
          </w:tcPr>
          <w:p w14:paraId="6E83A9A2"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285" w:author="Arjan" w:date="2013-07-08T16:24:00Z">
              <w:r w:rsidRPr="00F1119A" w:rsidDel="008800FC">
                <w:rPr>
                  <w:rFonts w:ascii="Arial" w:eastAsia="Times New Roman" w:hAnsi="Arial" w:cs="Arial"/>
                  <w:color w:val="000000"/>
                  <w:sz w:val="20"/>
                  <w:szCs w:val="20"/>
                </w:rPr>
                <w:delText>KING</w:delText>
              </w:r>
            </w:del>
            <w:ins w:id="286" w:author="Arjan" w:date="2013-07-08T16:24:00Z">
              <w:r w:rsidR="008800FC">
                <w:rPr>
                  <w:rFonts w:ascii="Arial" w:eastAsia="Times New Roman" w:hAnsi="Arial" w:cs="Arial"/>
                  <w:color w:val="000000"/>
                  <w:sz w:val="20"/>
                  <w:szCs w:val="20"/>
                </w:rPr>
                <w:t>ZTC</w:t>
              </w:r>
            </w:ins>
          </w:p>
        </w:tc>
      </w:tr>
      <w:tr w:rsidR="00F1119A" w:rsidRPr="00F1119A" w14:paraId="1937C082" w14:textId="77777777" w:rsidTr="008800FC">
        <w:tc>
          <w:tcPr>
            <w:tcW w:w="3600" w:type="dxa"/>
            <w:tcBorders>
              <w:top w:val="nil"/>
              <w:left w:val="nil"/>
              <w:bottom w:val="nil"/>
              <w:right w:val="nil"/>
            </w:tcBorders>
          </w:tcPr>
          <w:p w14:paraId="0F2EB383"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287" w:name="BKM_088F2EB4_1FD5_4bf5_9BAE_0D095E28452E"/>
            <w:bookmarkEnd w:id="287"/>
          </w:p>
        </w:tc>
        <w:tc>
          <w:tcPr>
            <w:tcW w:w="1080" w:type="dxa"/>
            <w:tcBorders>
              <w:top w:val="nil"/>
              <w:left w:val="nil"/>
              <w:bottom w:val="nil"/>
              <w:right w:val="nil"/>
            </w:tcBorders>
          </w:tcPr>
          <w:p w14:paraId="0DA95075"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3803DE5" w14:textId="77777777" w:rsidR="00F1119A" w:rsidRPr="00F1119A" w:rsidRDefault="00DA5D93"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Datum einde geldigheid besluittype</w:t>
            </w:r>
            <w:r w:rsidRPr="00F1119A">
              <w:rPr>
                <w:rFonts w:ascii="Arial" w:hAnsi="Arial" w:cs="Arial"/>
                <w:sz w:val="20"/>
                <w:szCs w:val="20"/>
                <w:lang w:val="en-AU"/>
              </w:rPr>
              <w:fldChar w:fldCharType="end"/>
            </w:r>
          </w:p>
        </w:tc>
        <w:tc>
          <w:tcPr>
            <w:tcW w:w="1350" w:type="dxa"/>
            <w:tcBorders>
              <w:top w:val="nil"/>
              <w:left w:val="nil"/>
              <w:bottom w:val="nil"/>
              <w:right w:val="nil"/>
            </w:tcBorders>
          </w:tcPr>
          <w:p w14:paraId="59D3462B" w14:textId="77777777"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288" w:author="Arjan" w:date="2013-07-08T16:24:00Z">
              <w:r w:rsidRPr="00F1119A" w:rsidDel="008800FC">
                <w:rPr>
                  <w:rFonts w:ascii="Arial" w:eastAsia="Times New Roman" w:hAnsi="Arial" w:cs="Arial"/>
                  <w:color w:val="000000"/>
                  <w:sz w:val="20"/>
                  <w:szCs w:val="20"/>
                </w:rPr>
                <w:delText>KING</w:delText>
              </w:r>
            </w:del>
            <w:ins w:id="289" w:author="Arjan" w:date="2013-07-08T16:24:00Z">
              <w:r w:rsidR="008800FC">
                <w:rPr>
                  <w:rFonts w:ascii="Arial" w:eastAsia="Times New Roman" w:hAnsi="Arial" w:cs="Arial"/>
                  <w:color w:val="000000"/>
                  <w:sz w:val="20"/>
                  <w:szCs w:val="20"/>
                </w:rPr>
                <w:t>ZTC</w:t>
              </w:r>
            </w:ins>
          </w:p>
        </w:tc>
      </w:tr>
    </w:tbl>
    <w:p w14:paraId="0AE0E963" w14:textId="77777777" w:rsidR="00DD0F4F" w:rsidRDefault="002B0B06" w:rsidP="00CF1953">
      <w:pPr>
        <w:rPr>
          <w:lang w:val="nl-NL"/>
        </w:rPr>
      </w:pPr>
      <w:r>
        <w:rPr>
          <w:lang w:val="nl-NL"/>
        </w:rPr>
        <w:br/>
      </w:r>
      <w:r w:rsidR="00415031">
        <w:rPr>
          <w:lang w:val="nl-NL"/>
        </w:rPr>
        <w:t xml:space="preserve">Zie </w:t>
      </w:r>
      <w:r>
        <w:rPr>
          <w:lang w:val="nl-NL"/>
        </w:rPr>
        <w:t>het</w:t>
      </w:r>
      <w:r w:rsidR="00415031">
        <w:rPr>
          <w:lang w:val="nl-NL"/>
        </w:rPr>
        <w:t xml:space="preserve"> </w:t>
      </w:r>
      <w:r>
        <w:rPr>
          <w:lang w:val="nl-NL"/>
        </w:rPr>
        <w:t>Im</w:t>
      </w:r>
      <w:r w:rsidR="00415031">
        <w:rPr>
          <w:lang w:val="nl-NL"/>
        </w:rPr>
        <w:t xml:space="preserve">ZTC </w:t>
      </w:r>
      <w:r>
        <w:rPr>
          <w:lang w:val="nl-NL"/>
        </w:rPr>
        <w:t xml:space="preserve">2.1 </w:t>
      </w:r>
      <w:r w:rsidR="00415031">
        <w:rPr>
          <w:lang w:val="nl-NL"/>
        </w:rPr>
        <w:t>voor beschrijving van het object en de attributen.</w:t>
      </w:r>
    </w:p>
    <w:p w14:paraId="71662A3E" w14:textId="77777777" w:rsidR="002B0B06" w:rsidRPr="002B0B06" w:rsidRDefault="005561F3" w:rsidP="002B0B06">
      <w:pPr>
        <w:pStyle w:val="Kop3"/>
      </w:pPr>
      <w:r>
        <w:fldChar w:fldCharType="begin" w:fldLock="1"/>
      </w:r>
      <w:r>
        <w:instrText>MERGEFIELD Att.Name</w:instrText>
      </w:r>
      <w:r>
        <w:fldChar w:fldCharType="separate"/>
      </w:r>
      <w:bookmarkStart w:id="290" w:name="_Toc493812410"/>
      <w:r w:rsidR="002B0B06" w:rsidRPr="002B0B06">
        <w:t>Besluittype-omschrijving</w:t>
      </w:r>
      <w:bookmarkEnd w:id="290"/>
      <w:r>
        <w:fldChar w:fldCharType="end"/>
      </w:r>
    </w:p>
    <w:p w14:paraId="776F7DF6" w14:textId="77777777" w:rsidR="002B0B06" w:rsidRDefault="002B0B06" w:rsidP="00CF1953">
      <w:pPr>
        <w:rPr>
          <w:lang w:val="nl-NL"/>
        </w:rPr>
      </w:pPr>
      <w:r>
        <w:rPr>
          <w:lang w:val="nl-NL"/>
        </w:rPr>
        <w:t>Deze attribuutsoort maakt deel uit van de unieke aanduiding van het objecttype en dient verplicht van een waarde voorzien te zijn. De kardinaliteit is dienovereenkomstig gewijzigd.</w:t>
      </w:r>
    </w:p>
    <w:p w14:paraId="0B4046DF" w14:textId="77777777" w:rsidR="002B0B06" w:rsidRPr="002B0B06" w:rsidRDefault="00DA5D93" w:rsidP="002B0B06">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953">
        <w:rPr>
          <w:rFonts w:ascii="Arial" w:hAnsi="Arial" w:cs="Arial"/>
          <w:sz w:val="20"/>
          <w:szCs w:val="20"/>
          <w:lang w:val="en-AU"/>
        </w:rPr>
        <w:fldChar w:fldCharType="begin" w:fldLock="1"/>
      </w:r>
      <w:r w:rsidR="002B0B06" w:rsidRPr="00CF1953">
        <w:rPr>
          <w:rFonts w:ascii="Arial" w:hAnsi="Arial" w:cs="Arial"/>
          <w:sz w:val="20"/>
          <w:szCs w:val="20"/>
          <w:lang w:val="en-AU"/>
        </w:rPr>
        <w:instrText xml:space="preserve">MERGEFIELD </w:instrText>
      </w:r>
      <w:r w:rsidR="002B0B06" w:rsidRPr="00CF1953">
        <w:rPr>
          <w:rFonts w:ascii="Arial" w:eastAsia="Times New Roman" w:hAnsi="Arial" w:cs="Arial"/>
          <w:b/>
          <w:bCs/>
          <w:color w:val="004080"/>
          <w:sz w:val="24"/>
          <w:szCs w:val="24"/>
        </w:rPr>
        <w:instrText>Att.Stereotype</w:instrText>
      </w:r>
      <w:r w:rsidRPr="00CF1953">
        <w:rPr>
          <w:rFonts w:ascii="Arial" w:hAnsi="Arial" w:cs="Arial"/>
          <w:sz w:val="20"/>
          <w:szCs w:val="20"/>
          <w:lang w:val="en-AU"/>
        </w:rPr>
        <w:fldChar w:fldCharType="separate"/>
      </w:r>
      <w:r w:rsidR="002B0B06" w:rsidRPr="00CF1953">
        <w:rPr>
          <w:rFonts w:ascii="Arial" w:eastAsia="Times New Roman" w:hAnsi="Arial" w:cs="Arial"/>
          <w:b/>
          <w:bCs/>
          <w:color w:val="004080"/>
          <w:sz w:val="24"/>
          <w:szCs w:val="24"/>
        </w:rPr>
        <w:t>«Attribuutsoort»</w:t>
      </w:r>
      <w:r w:rsidRPr="00CF1953">
        <w:rPr>
          <w:rFonts w:ascii="Arial" w:hAnsi="Arial" w:cs="Arial"/>
          <w:sz w:val="20"/>
          <w:szCs w:val="20"/>
          <w:lang w:val="en-AU"/>
        </w:rPr>
        <w:fldChar w:fldCharType="end"/>
      </w:r>
      <w:r w:rsidR="002B0B06" w:rsidRPr="00CF1953">
        <w:rPr>
          <w:rFonts w:ascii="Arial" w:eastAsia="Times New Roman" w:hAnsi="Arial" w:cs="Arial"/>
          <w:b/>
          <w:bCs/>
          <w:color w:val="004080"/>
          <w:sz w:val="24"/>
          <w:szCs w:val="24"/>
        </w:rPr>
        <w:t xml:space="preserve"> </w:t>
      </w:r>
      <w:r w:rsidR="002B0B06" w:rsidRPr="002B0B06">
        <w:rPr>
          <w:rFonts w:ascii="Arial" w:eastAsia="Times New Roman" w:hAnsi="Arial" w:cs="Arial"/>
          <w:b/>
          <w:bCs/>
          <w:color w:val="004080"/>
          <w:sz w:val="24"/>
          <w:szCs w:val="24"/>
        </w:rPr>
        <w:t>Besluittype-omschrijving</w:t>
      </w:r>
    </w:p>
    <w:tbl>
      <w:tblPr>
        <w:tblW w:w="0" w:type="auto"/>
        <w:tblLayout w:type="fixed"/>
        <w:tblCellMar>
          <w:top w:w="113" w:type="dxa"/>
        </w:tblCellMar>
        <w:tblLook w:val="0000" w:firstRow="0" w:lastRow="0" w:firstColumn="0" w:lastColumn="0" w:noHBand="0" w:noVBand="0"/>
      </w:tblPr>
      <w:tblGrid>
        <w:gridCol w:w="2808"/>
        <w:gridCol w:w="6120"/>
      </w:tblGrid>
      <w:tr w:rsidR="002B0B06" w14:paraId="435E5727" w14:textId="77777777" w:rsidTr="005A5EDD">
        <w:trPr>
          <w:cantSplit/>
        </w:trPr>
        <w:tc>
          <w:tcPr>
            <w:tcW w:w="2808" w:type="dxa"/>
            <w:shd w:val="clear" w:color="auto" w:fill="auto"/>
          </w:tcPr>
          <w:p w14:paraId="3BEBA045"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Naam attribuutsoort</w:t>
            </w:r>
          </w:p>
        </w:tc>
        <w:tc>
          <w:tcPr>
            <w:tcW w:w="6120" w:type="dxa"/>
            <w:shd w:val="clear" w:color="auto" w:fill="auto"/>
          </w:tcPr>
          <w:p w14:paraId="597046F0"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Besluittype-omschrijving</w:t>
            </w:r>
          </w:p>
        </w:tc>
      </w:tr>
      <w:tr w:rsidR="002B0B06" w14:paraId="3503D007" w14:textId="77777777" w:rsidTr="005A5EDD">
        <w:trPr>
          <w:cantSplit/>
        </w:trPr>
        <w:tc>
          <w:tcPr>
            <w:tcW w:w="2808" w:type="dxa"/>
            <w:shd w:val="clear" w:color="auto" w:fill="auto"/>
          </w:tcPr>
          <w:p w14:paraId="15425793"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Herkomst attribuutsoort</w:t>
            </w:r>
          </w:p>
        </w:tc>
        <w:tc>
          <w:tcPr>
            <w:tcW w:w="6120" w:type="dxa"/>
            <w:shd w:val="clear" w:color="auto" w:fill="auto"/>
          </w:tcPr>
          <w:p w14:paraId="2D26652A"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GFO Zaken 2004</w:t>
            </w:r>
          </w:p>
        </w:tc>
      </w:tr>
      <w:tr w:rsidR="002B0B06" w14:paraId="75F991A9" w14:textId="77777777" w:rsidTr="005A5EDD">
        <w:trPr>
          <w:cantSplit/>
        </w:trPr>
        <w:tc>
          <w:tcPr>
            <w:tcW w:w="2808" w:type="dxa"/>
            <w:shd w:val="clear" w:color="auto" w:fill="auto"/>
          </w:tcPr>
          <w:p w14:paraId="6E50793A"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 xml:space="preserve">Code attribuutsoort </w:t>
            </w:r>
          </w:p>
        </w:tc>
        <w:tc>
          <w:tcPr>
            <w:tcW w:w="6120" w:type="dxa"/>
            <w:shd w:val="clear" w:color="auto" w:fill="auto"/>
          </w:tcPr>
          <w:p w14:paraId="20479A5C"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0002</w:t>
            </w:r>
          </w:p>
        </w:tc>
      </w:tr>
      <w:tr w:rsidR="002B0B06" w14:paraId="2C9933EC" w14:textId="77777777" w:rsidTr="005A5EDD">
        <w:trPr>
          <w:cantSplit/>
        </w:trPr>
        <w:tc>
          <w:tcPr>
            <w:tcW w:w="2808" w:type="dxa"/>
            <w:shd w:val="clear" w:color="auto" w:fill="auto"/>
          </w:tcPr>
          <w:p w14:paraId="02560339"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XML-tag attribuutsoort</w:t>
            </w:r>
          </w:p>
        </w:tc>
        <w:tc>
          <w:tcPr>
            <w:tcW w:w="6120" w:type="dxa"/>
            <w:shd w:val="clear" w:color="auto" w:fill="auto"/>
          </w:tcPr>
          <w:p w14:paraId="38C65AE1"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omschrijving</w:t>
            </w:r>
          </w:p>
        </w:tc>
      </w:tr>
      <w:tr w:rsidR="002B0B06" w:rsidRPr="005C14BE" w14:paraId="2216AF8C" w14:textId="77777777" w:rsidTr="005A5EDD">
        <w:trPr>
          <w:cantSplit/>
        </w:trPr>
        <w:tc>
          <w:tcPr>
            <w:tcW w:w="2808" w:type="dxa"/>
            <w:shd w:val="clear" w:color="auto" w:fill="auto"/>
          </w:tcPr>
          <w:p w14:paraId="0C69A879"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Definitie attribuutsoort</w:t>
            </w:r>
          </w:p>
        </w:tc>
        <w:tc>
          <w:tcPr>
            <w:tcW w:w="6120" w:type="dxa"/>
            <w:shd w:val="clear" w:color="auto" w:fill="auto"/>
          </w:tcPr>
          <w:p w14:paraId="4C70E53A" w14:textId="77777777" w:rsidR="002B0B06" w:rsidRPr="005561F3" w:rsidRDefault="002B0B06" w:rsidP="002B0B06">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Omschrijving van de aard van BESLUITen van het BESLUITTYPE.</w:t>
            </w:r>
          </w:p>
        </w:tc>
      </w:tr>
      <w:tr w:rsidR="002B0B06" w:rsidRPr="005C14BE" w14:paraId="70483DB1" w14:textId="77777777" w:rsidTr="005A5EDD">
        <w:trPr>
          <w:cantSplit/>
        </w:trPr>
        <w:tc>
          <w:tcPr>
            <w:tcW w:w="2808" w:type="dxa"/>
            <w:shd w:val="clear" w:color="auto" w:fill="auto"/>
          </w:tcPr>
          <w:p w14:paraId="5B5960A7"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Herkomst definitie attribuutsoort</w:t>
            </w:r>
          </w:p>
        </w:tc>
        <w:tc>
          <w:tcPr>
            <w:tcW w:w="6120" w:type="dxa"/>
            <w:shd w:val="clear" w:color="auto" w:fill="auto"/>
          </w:tcPr>
          <w:p w14:paraId="0EDDDBDC" w14:textId="77777777" w:rsidR="002B0B06" w:rsidRPr="005561F3" w:rsidRDefault="002B0B06" w:rsidP="002B0B06">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GFO Zaken 2004, aangepast door KING</w:t>
            </w:r>
          </w:p>
        </w:tc>
      </w:tr>
      <w:tr w:rsidR="002B0B06" w14:paraId="706B9841" w14:textId="77777777" w:rsidTr="005A5EDD">
        <w:trPr>
          <w:cantSplit/>
        </w:trPr>
        <w:tc>
          <w:tcPr>
            <w:tcW w:w="2808" w:type="dxa"/>
            <w:shd w:val="clear" w:color="auto" w:fill="auto"/>
          </w:tcPr>
          <w:p w14:paraId="1E73A70A"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Datum opname attribuutsoort</w:t>
            </w:r>
          </w:p>
        </w:tc>
        <w:tc>
          <w:tcPr>
            <w:tcW w:w="6120" w:type="dxa"/>
            <w:shd w:val="clear" w:color="auto" w:fill="auto"/>
          </w:tcPr>
          <w:p w14:paraId="55DBE84C"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1 juni 2008</w:t>
            </w:r>
          </w:p>
        </w:tc>
      </w:tr>
      <w:tr w:rsidR="002B0B06" w:rsidRPr="005C14BE" w14:paraId="48A71A18" w14:textId="77777777" w:rsidTr="005A5EDD">
        <w:trPr>
          <w:cantSplit/>
        </w:trPr>
        <w:tc>
          <w:tcPr>
            <w:tcW w:w="2808" w:type="dxa"/>
            <w:shd w:val="clear" w:color="auto" w:fill="auto"/>
          </w:tcPr>
          <w:p w14:paraId="6ABCDDFC"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Toelichting attribuutsoort</w:t>
            </w:r>
          </w:p>
        </w:tc>
        <w:tc>
          <w:tcPr>
            <w:tcW w:w="6120" w:type="dxa"/>
            <w:shd w:val="clear" w:color="auto" w:fill="auto"/>
          </w:tcPr>
          <w:p w14:paraId="6A9D0DCC" w14:textId="77777777" w:rsidR="002B0B06" w:rsidRPr="005561F3" w:rsidRDefault="002B0B06" w:rsidP="002B0B06">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Het gaat hier om een korte omschrijving van de aard van het besluit, ook wel besluitnaam genoemd. Voorbeelden: Lichte bouwvergunning, Kapvergunning, Ontheffing geluidhinder en Monumentensubsidie.</w:t>
            </w:r>
          </w:p>
          <w:p w14:paraId="2627319D" w14:textId="77777777" w:rsidR="002B0B06" w:rsidRPr="005561F3" w:rsidRDefault="002B0B06" w:rsidP="002B0B06">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Het betreft de attribuutsoort Beschikkingomschrijving in het GFO Zaken 2004.</w:t>
            </w:r>
          </w:p>
        </w:tc>
      </w:tr>
      <w:tr w:rsidR="002B0B06" w:rsidRPr="005C14BE" w14:paraId="0A67C929" w14:textId="77777777" w:rsidTr="005A5EDD">
        <w:trPr>
          <w:cantSplit/>
        </w:trPr>
        <w:tc>
          <w:tcPr>
            <w:tcW w:w="2808" w:type="dxa"/>
            <w:shd w:val="clear" w:color="auto" w:fill="auto"/>
          </w:tcPr>
          <w:p w14:paraId="4DA0DE30"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Domein attribuutsoort</w:t>
            </w:r>
          </w:p>
        </w:tc>
        <w:tc>
          <w:tcPr>
            <w:tcW w:w="6120" w:type="dxa"/>
            <w:shd w:val="clear" w:color="auto" w:fill="auto"/>
          </w:tcPr>
          <w:p w14:paraId="2F78BE9D" w14:textId="77777777" w:rsidR="002B0B06" w:rsidRPr="005561F3" w:rsidRDefault="002B0B06" w:rsidP="002B0B06">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Formaat:</w:t>
            </w:r>
            <w:r w:rsidRPr="005561F3">
              <w:rPr>
                <w:rFonts w:ascii="Arial" w:eastAsia="Times New Roman" w:hAnsi="Arial" w:cs="Arial"/>
                <w:color w:val="000000"/>
                <w:sz w:val="20"/>
                <w:szCs w:val="20"/>
                <w:lang w:val="nl-NL"/>
              </w:rPr>
              <w:tab/>
              <w:t>AN80</w:t>
            </w:r>
          </w:p>
          <w:p w14:paraId="46356B72" w14:textId="77777777" w:rsidR="002B0B06" w:rsidRPr="005561F3" w:rsidRDefault="002B0B06" w:rsidP="002B0B06">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 xml:space="preserve">Waardenverzameling: </w:t>
            </w:r>
            <w:r w:rsidRPr="005561F3">
              <w:rPr>
                <w:rFonts w:ascii="Arial" w:eastAsia="Times New Roman" w:hAnsi="Arial" w:cs="Arial"/>
                <w:color w:val="000000"/>
                <w:sz w:val="20"/>
                <w:szCs w:val="20"/>
                <w:lang w:val="nl-NL"/>
              </w:rPr>
              <w:tab/>
              <w:t>alle alfanumerieke tekens</w:t>
            </w:r>
          </w:p>
        </w:tc>
      </w:tr>
      <w:tr w:rsidR="002B0B06" w14:paraId="4EA4BD15" w14:textId="77777777" w:rsidTr="005A5EDD">
        <w:trPr>
          <w:cantSplit/>
        </w:trPr>
        <w:tc>
          <w:tcPr>
            <w:tcW w:w="2808" w:type="dxa"/>
            <w:shd w:val="clear" w:color="auto" w:fill="auto"/>
          </w:tcPr>
          <w:p w14:paraId="4A9CEE14"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Indicatie materiële historie</w:t>
            </w:r>
          </w:p>
        </w:tc>
        <w:tc>
          <w:tcPr>
            <w:tcW w:w="6120" w:type="dxa"/>
            <w:shd w:val="clear" w:color="auto" w:fill="auto"/>
          </w:tcPr>
          <w:p w14:paraId="01665A59"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Nee</w:t>
            </w:r>
          </w:p>
        </w:tc>
      </w:tr>
      <w:tr w:rsidR="002B0B06" w14:paraId="4B84BE4E" w14:textId="77777777" w:rsidTr="005A5EDD">
        <w:trPr>
          <w:cantSplit/>
        </w:trPr>
        <w:tc>
          <w:tcPr>
            <w:tcW w:w="2808" w:type="dxa"/>
            <w:shd w:val="clear" w:color="auto" w:fill="auto"/>
          </w:tcPr>
          <w:p w14:paraId="20F6A3AD"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Indicatie formele historie</w:t>
            </w:r>
          </w:p>
        </w:tc>
        <w:tc>
          <w:tcPr>
            <w:tcW w:w="6120" w:type="dxa"/>
            <w:shd w:val="clear" w:color="auto" w:fill="auto"/>
          </w:tcPr>
          <w:p w14:paraId="30F1E902"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Nee</w:t>
            </w:r>
          </w:p>
        </w:tc>
      </w:tr>
      <w:tr w:rsidR="002B0B06" w14:paraId="5B8E098B" w14:textId="77777777" w:rsidTr="005A5EDD">
        <w:trPr>
          <w:cantSplit/>
        </w:trPr>
        <w:tc>
          <w:tcPr>
            <w:tcW w:w="2808" w:type="dxa"/>
            <w:shd w:val="clear" w:color="auto" w:fill="auto"/>
          </w:tcPr>
          <w:p w14:paraId="3E85823D"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Aanduiding gebeurtenis</w:t>
            </w:r>
          </w:p>
        </w:tc>
        <w:tc>
          <w:tcPr>
            <w:tcW w:w="6120" w:type="dxa"/>
            <w:shd w:val="clear" w:color="auto" w:fill="auto"/>
          </w:tcPr>
          <w:p w14:paraId="22E23814"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Nee</w:t>
            </w:r>
          </w:p>
        </w:tc>
      </w:tr>
      <w:tr w:rsidR="002B0B06" w14:paraId="262CDE25" w14:textId="77777777" w:rsidTr="005A5EDD">
        <w:trPr>
          <w:cantSplit/>
        </w:trPr>
        <w:tc>
          <w:tcPr>
            <w:tcW w:w="2808" w:type="dxa"/>
            <w:shd w:val="clear" w:color="auto" w:fill="auto"/>
          </w:tcPr>
          <w:p w14:paraId="7310EEC3"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Aanduiding brondocument</w:t>
            </w:r>
          </w:p>
        </w:tc>
        <w:tc>
          <w:tcPr>
            <w:tcW w:w="6120" w:type="dxa"/>
            <w:shd w:val="clear" w:color="auto" w:fill="auto"/>
          </w:tcPr>
          <w:p w14:paraId="6BA4A3CD"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Nee</w:t>
            </w:r>
          </w:p>
        </w:tc>
      </w:tr>
      <w:tr w:rsidR="002B0B06" w14:paraId="42692C6C" w14:textId="77777777" w:rsidTr="005A5EDD">
        <w:trPr>
          <w:cantSplit/>
        </w:trPr>
        <w:tc>
          <w:tcPr>
            <w:tcW w:w="2808" w:type="dxa"/>
            <w:shd w:val="clear" w:color="auto" w:fill="auto"/>
          </w:tcPr>
          <w:p w14:paraId="2252EFDC"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Indicatie in onderzoek</w:t>
            </w:r>
          </w:p>
        </w:tc>
        <w:tc>
          <w:tcPr>
            <w:tcW w:w="6120" w:type="dxa"/>
            <w:shd w:val="clear" w:color="auto" w:fill="auto"/>
          </w:tcPr>
          <w:p w14:paraId="62C88A29"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Nee</w:t>
            </w:r>
          </w:p>
        </w:tc>
      </w:tr>
      <w:tr w:rsidR="002B0B06" w14:paraId="11429EE8" w14:textId="77777777" w:rsidTr="005A5EDD">
        <w:trPr>
          <w:cantSplit/>
        </w:trPr>
        <w:tc>
          <w:tcPr>
            <w:tcW w:w="2808" w:type="dxa"/>
            <w:shd w:val="clear" w:color="auto" w:fill="auto"/>
          </w:tcPr>
          <w:p w14:paraId="57DA09CB"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Aanduiding strijdigheid/nietigheid</w:t>
            </w:r>
          </w:p>
        </w:tc>
        <w:tc>
          <w:tcPr>
            <w:tcW w:w="6120" w:type="dxa"/>
            <w:shd w:val="clear" w:color="auto" w:fill="auto"/>
          </w:tcPr>
          <w:p w14:paraId="62B6936D"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Nee</w:t>
            </w:r>
          </w:p>
        </w:tc>
      </w:tr>
      <w:tr w:rsidR="002B0B06" w14:paraId="650112B3" w14:textId="77777777" w:rsidTr="005A5EDD">
        <w:trPr>
          <w:cantSplit/>
        </w:trPr>
        <w:tc>
          <w:tcPr>
            <w:tcW w:w="2808" w:type="dxa"/>
            <w:shd w:val="clear" w:color="auto" w:fill="auto"/>
          </w:tcPr>
          <w:p w14:paraId="43D6E9BF"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Indicatie kardinaliteit</w:t>
            </w:r>
          </w:p>
        </w:tc>
        <w:tc>
          <w:tcPr>
            <w:tcW w:w="6120" w:type="dxa"/>
            <w:shd w:val="clear" w:color="auto" w:fill="auto"/>
          </w:tcPr>
          <w:p w14:paraId="26D21875"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del w:id="291" w:author="Arjan" w:date="2014-11-18T11:12:00Z">
              <w:r w:rsidRPr="002B0B06" w:rsidDel="002B0B06">
                <w:rPr>
                  <w:rFonts w:ascii="Arial" w:eastAsia="Times New Roman" w:hAnsi="Arial" w:cs="Arial"/>
                  <w:color w:val="000000"/>
                  <w:sz w:val="20"/>
                  <w:szCs w:val="20"/>
                </w:rPr>
                <w:delText>0</w:delText>
              </w:r>
            </w:del>
            <w:ins w:id="292" w:author="Arjan" w:date="2014-11-18T11:12:00Z">
              <w:r>
                <w:rPr>
                  <w:rFonts w:ascii="Arial" w:eastAsia="Times New Roman" w:hAnsi="Arial" w:cs="Arial"/>
                  <w:color w:val="000000"/>
                  <w:sz w:val="20"/>
                  <w:szCs w:val="20"/>
                </w:rPr>
                <w:t>1</w:t>
              </w:r>
            </w:ins>
            <w:r w:rsidRPr="002B0B06">
              <w:rPr>
                <w:rFonts w:ascii="Arial" w:eastAsia="Times New Roman" w:hAnsi="Arial" w:cs="Arial"/>
                <w:color w:val="000000"/>
                <w:sz w:val="20"/>
                <w:szCs w:val="20"/>
              </w:rPr>
              <w:t>-1</w:t>
            </w:r>
          </w:p>
        </w:tc>
      </w:tr>
      <w:tr w:rsidR="002B0B06" w14:paraId="31E78AB6" w14:textId="77777777" w:rsidTr="005A5EDD">
        <w:trPr>
          <w:cantSplit/>
        </w:trPr>
        <w:tc>
          <w:tcPr>
            <w:tcW w:w="2808" w:type="dxa"/>
            <w:shd w:val="clear" w:color="auto" w:fill="auto"/>
          </w:tcPr>
          <w:p w14:paraId="753740D4"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Indicatie authentiek</w:t>
            </w:r>
          </w:p>
        </w:tc>
        <w:tc>
          <w:tcPr>
            <w:tcW w:w="6120" w:type="dxa"/>
            <w:shd w:val="clear" w:color="auto" w:fill="auto"/>
          </w:tcPr>
          <w:p w14:paraId="63BF031E"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Gemeentelijk basisgegeven</w:t>
            </w:r>
          </w:p>
        </w:tc>
      </w:tr>
      <w:tr w:rsidR="002B0B06" w14:paraId="3715DB4A" w14:textId="77777777" w:rsidTr="005A5EDD">
        <w:trPr>
          <w:cantSplit/>
        </w:trPr>
        <w:tc>
          <w:tcPr>
            <w:tcW w:w="2808" w:type="dxa"/>
            <w:shd w:val="clear" w:color="auto" w:fill="auto"/>
          </w:tcPr>
          <w:p w14:paraId="1AC148C7"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Regels attribuutsoort</w:t>
            </w:r>
          </w:p>
        </w:tc>
        <w:tc>
          <w:tcPr>
            <w:tcW w:w="6120" w:type="dxa"/>
            <w:shd w:val="clear" w:color="auto" w:fill="auto"/>
          </w:tcPr>
          <w:p w14:paraId="0411B9E9" w14:textId="77777777" w:rsidR="002B0B06" w:rsidRPr="002B0B06" w:rsidRDefault="002B0B06" w:rsidP="002B0B06">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w:t>
            </w:r>
          </w:p>
        </w:tc>
      </w:tr>
    </w:tbl>
    <w:p w14:paraId="5C8A6FD6" w14:textId="77777777" w:rsidR="002B0B06" w:rsidRDefault="002B0B06" w:rsidP="00CF1953">
      <w:pPr>
        <w:rPr>
          <w:lang w:val="nl-NL"/>
        </w:rPr>
      </w:pPr>
    </w:p>
    <w:p w14:paraId="45F1494C" w14:textId="06DC1D02" w:rsidR="005F138C" w:rsidRDefault="005F138C" w:rsidP="005F138C">
      <w:pPr>
        <w:pStyle w:val="Kop2"/>
        <w:rPr>
          <w:lang w:val="nl-NL"/>
        </w:rPr>
      </w:pPr>
      <w:bookmarkStart w:id="293" w:name="_Toc493812411"/>
      <w:r>
        <w:rPr>
          <w:lang w:val="nl-NL"/>
        </w:rPr>
        <w:t xml:space="preserve">BETROKKENE en </w:t>
      </w:r>
      <w:r w:rsidR="002547F8">
        <w:rPr>
          <w:lang w:val="nl-NL"/>
        </w:rPr>
        <w:t>‘</w:t>
      </w:r>
      <w:r>
        <w:rPr>
          <w:lang w:val="nl-NL"/>
        </w:rPr>
        <w:t>specialisaties</w:t>
      </w:r>
      <w:r w:rsidR="0054347C">
        <w:rPr>
          <w:lang w:val="nl-NL"/>
        </w:rPr>
        <w:t>’</w:t>
      </w:r>
      <w:bookmarkEnd w:id="293"/>
    </w:p>
    <w:p w14:paraId="5495B94E" w14:textId="4142AA03" w:rsidR="005F138C" w:rsidRDefault="005F138C" w:rsidP="00CF1953">
      <w:pPr>
        <w:rPr>
          <w:lang w:val="nl-NL"/>
        </w:rPr>
      </w:pPr>
      <w:r>
        <w:rPr>
          <w:lang w:val="nl-NL"/>
        </w:rPr>
        <w:t>Het objecttype BETROKKENE heeft via ROL een relatie met ZAAK. ROL was een objecttype met relatiesoorten naar BETROKKENE en ZAAK. Het is nu omgevormd tot de relatieklasse ROL van de relatie</w:t>
      </w:r>
      <w:r w:rsidR="003641CC">
        <w:rPr>
          <w:lang w:val="nl-NL"/>
        </w:rPr>
        <w:t xml:space="preserve"> </w:t>
      </w:r>
      <w:r>
        <w:rPr>
          <w:lang w:val="nl-NL"/>
        </w:rPr>
        <w:t xml:space="preserve">tussen BETROKKENE en ZAAK: relatiesoort </w:t>
      </w:r>
      <w:r w:rsidR="004514AB">
        <w:rPr>
          <w:lang w:val="nl-NL"/>
        </w:rPr>
        <w:t>‘</w:t>
      </w:r>
      <w:r>
        <w:rPr>
          <w:lang w:val="nl-NL"/>
        </w:rPr>
        <w:t>BETROKKENE heeft rol in ZAAK</w:t>
      </w:r>
      <w:r w:rsidR="004514AB">
        <w:rPr>
          <w:lang w:val="nl-NL"/>
        </w:rPr>
        <w:t>’</w:t>
      </w:r>
      <w:r>
        <w:rPr>
          <w:lang w:val="nl-NL"/>
        </w:rPr>
        <w:t>. De beide relatiesoorten vanuit ROL zijn daarmee vervallen.</w:t>
      </w:r>
    </w:p>
    <w:p w14:paraId="0EF2D73B" w14:textId="282DC821" w:rsidR="005F138C" w:rsidRDefault="005F138C" w:rsidP="00CF1953">
      <w:pPr>
        <w:rPr>
          <w:lang w:val="nl-NL"/>
        </w:rPr>
      </w:pPr>
      <w:r>
        <w:rPr>
          <w:lang w:val="nl-NL"/>
        </w:rPr>
        <w:t xml:space="preserve">De </w:t>
      </w:r>
      <w:r w:rsidR="0054347C">
        <w:rPr>
          <w:lang w:val="nl-NL"/>
        </w:rPr>
        <w:t>‘</w:t>
      </w:r>
      <w:r>
        <w:rPr>
          <w:lang w:val="nl-NL"/>
        </w:rPr>
        <w:t>specialisaties</w:t>
      </w:r>
      <w:r w:rsidR="0054347C">
        <w:rPr>
          <w:lang w:val="nl-NL"/>
        </w:rPr>
        <w:t>’</w:t>
      </w:r>
      <w:r>
        <w:rPr>
          <w:lang w:val="nl-NL"/>
        </w:rPr>
        <w:t xml:space="preserve"> NATUURLIJK PERSOON, NIET-NATUURLIJK PERSOON en VESTIGING kenden de attribuutsoort </w:t>
      </w:r>
      <w:r w:rsidR="004514AB">
        <w:rPr>
          <w:lang w:val="nl-NL"/>
        </w:rPr>
        <w:t>‘</w:t>
      </w:r>
      <w:r>
        <w:rPr>
          <w:lang w:val="nl-NL"/>
        </w:rPr>
        <w:t>Subjecttypering</w:t>
      </w:r>
      <w:r w:rsidR="004514AB">
        <w:rPr>
          <w:lang w:val="nl-NL"/>
        </w:rPr>
        <w:t>’</w:t>
      </w:r>
      <w:r>
        <w:rPr>
          <w:lang w:val="nl-NL"/>
        </w:rPr>
        <w:t xml:space="preserve">. Deze is overbodig en daarmee vervallen. </w:t>
      </w:r>
      <w:r w:rsidR="004514AB">
        <w:rPr>
          <w:lang w:val="nl-NL"/>
        </w:rPr>
        <w:t xml:space="preserve">Uit de aard van het objecttype is het reeds duidelijk om welke type subject het gaat. </w:t>
      </w:r>
    </w:p>
    <w:p w14:paraId="3BC3B522" w14:textId="4242CF01" w:rsidR="00B75161" w:rsidRDefault="00B75161" w:rsidP="00CF1953">
      <w:pPr>
        <w:rPr>
          <w:lang w:val="nl-NL"/>
        </w:rPr>
      </w:pPr>
      <w:r>
        <w:rPr>
          <w:lang w:val="nl-NL"/>
        </w:rPr>
        <w:t xml:space="preserve">BETROKKENE kende de attribuutsoort ‘Identificatie’ die de unieke aanduiding van de </w:t>
      </w:r>
      <w:r w:rsidR="0054347C">
        <w:rPr>
          <w:lang w:val="nl-NL"/>
        </w:rPr>
        <w:t>‘</w:t>
      </w:r>
      <w:r>
        <w:rPr>
          <w:lang w:val="nl-NL"/>
        </w:rPr>
        <w:t>specialisaties</w:t>
      </w:r>
      <w:r w:rsidR="0054347C">
        <w:rPr>
          <w:lang w:val="nl-NL"/>
        </w:rPr>
        <w:t>’</w:t>
      </w:r>
      <w:r>
        <w:rPr>
          <w:lang w:val="nl-NL"/>
        </w:rPr>
        <w:t xml:space="preserve"> representeert. Deze is overbodig, de unieke aanduiding van BETROKKENE is de unieke aanduiding van de desbetreffende </w:t>
      </w:r>
      <w:r w:rsidR="0054347C">
        <w:rPr>
          <w:lang w:val="nl-NL"/>
        </w:rPr>
        <w:t>‘</w:t>
      </w:r>
      <w:r>
        <w:rPr>
          <w:lang w:val="nl-NL"/>
        </w:rPr>
        <w:t>specialisatie</w:t>
      </w:r>
      <w:r w:rsidR="0054347C">
        <w:rPr>
          <w:lang w:val="nl-NL"/>
        </w:rPr>
        <w:t>’</w:t>
      </w:r>
      <w:r>
        <w:rPr>
          <w:lang w:val="nl-NL"/>
        </w:rPr>
        <w:t>.</w:t>
      </w:r>
    </w:p>
    <w:p w14:paraId="1537A982" w14:textId="3D725AC9" w:rsidR="004514AB" w:rsidRDefault="008A7C2E" w:rsidP="00CF1953">
      <w:pPr>
        <w:rPr>
          <w:lang w:val="nl-NL"/>
        </w:rPr>
      </w:pPr>
      <w:r>
        <w:rPr>
          <w:lang w:val="nl-NL"/>
        </w:rPr>
        <w:t xml:space="preserve">All drie de </w:t>
      </w:r>
      <w:r w:rsidR="0054347C">
        <w:rPr>
          <w:lang w:val="nl-NL"/>
        </w:rPr>
        <w:t>‘</w:t>
      </w:r>
      <w:r>
        <w:rPr>
          <w:lang w:val="nl-NL"/>
        </w:rPr>
        <w:t>specialisaties</w:t>
      </w:r>
      <w:r w:rsidR="0054347C">
        <w:rPr>
          <w:lang w:val="nl-NL"/>
        </w:rPr>
        <w:t>’</w:t>
      </w:r>
      <w:r>
        <w:rPr>
          <w:lang w:val="nl-NL"/>
        </w:rPr>
        <w:t xml:space="preserve"> van BETROKKENE kenden het attribuutsoort ‘Bank/girorekeningnummer’. In het huidige betalingsverkeer is evenwel alleen nog sprake van de IBAN- en BIC-codes. Om deze reden is genoemde attribuutsoort bij elke </w:t>
      </w:r>
      <w:r w:rsidR="0054347C">
        <w:rPr>
          <w:lang w:val="nl-NL"/>
        </w:rPr>
        <w:t>‘</w:t>
      </w:r>
      <w:r>
        <w:rPr>
          <w:lang w:val="nl-NL"/>
        </w:rPr>
        <w:t>specialisatie</w:t>
      </w:r>
      <w:r w:rsidR="0054347C">
        <w:rPr>
          <w:lang w:val="nl-NL"/>
        </w:rPr>
        <w:t>’</w:t>
      </w:r>
      <w:r>
        <w:rPr>
          <w:lang w:val="nl-NL"/>
        </w:rPr>
        <w:t xml:space="preserve"> omgevormd tot de groepattribuutsoort ‘Rekeningnummer’ met als subattribuusoorten ‘IBAN’ en ‘BIC’. </w:t>
      </w:r>
    </w:p>
    <w:p w14:paraId="6D291EBC" w14:textId="77777777" w:rsidR="0054347C" w:rsidRDefault="00FA2642" w:rsidP="00CF1953">
      <w:pPr>
        <w:rPr>
          <w:lang w:val="nl-NL"/>
        </w:rPr>
      </w:pPr>
      <w:r>
        <w:rPr>
          <w:lang w:val="nl-NL"/>
        </w:rPr>
        <w:t xml:space="preserve">De gegevens van de de drie </w:t>
      </w:r>
      <w:r w:rsidR="0054347C">
        <w:rPr>
          <w:lang w:val="nl-NL"/>
        </w:rPr>
        <w:t>‘</w:t>
      </w:r>
      <w:r>
        <w:rPr>
          <w:lang w:val="nl-NL"/>
        </w:rPr>
        <w:t>specialisaties</w:t>
      </w:r>
      <w:r w:rsidR="0054347C">
        <w:rPr>
          <w:lang w:val="nl-NL"/>
        </w:rPr>
        <w:t>’</w:t>
      </w:r>
      <w:r>
        <w:rPr>
          <w:lang w:val="nl-NL"/>
        </w:rPr>
        <w:t xml:space="preserve"> (van BETROKKENE) zijn ontleend aan het RSGB. De meest recente versie daavan is versie 3.0. De gegevens zijn hierop aangepast. Veelal </w:t>
      </w:r>
      <w:r w:rsidR="003306F8">
        <w:rPr>
          <w:lang w:val="nl-NL"/>
        </w:rPr>
        <w:t>zijn</w:t>
      </w:r>
      <w:r>
        <w:rPr>
          <w:lang w:val="nl-NL"/>
        </w:rPr>
        <w:t xml:space="preserve"> de gegevens 1-op-1 overgenomen uit het RSGB (zelfde modellering), in enkele gevallen is een eenvoudiger modellering (dan in het RSGB) wenselijk vanwege context en doel van het RGBZ.</w:t>
      </w:r>
    </w:p>
    <w:p w14:paraId="5AC008E8" w14:textId="6D9DAC21" w:rsidR="00FA2642" w:rsidRDefault="0054347C" w:rsidP="00CF1953">
      <w:pPr>
        <w:rPr>
          <w:lang w:val="nl-NL"/>
        </w:rPr>
      </w:pPr>
      <w:r>
        <w:rPr>
          <w:lang w:val="nl-NL"/>
        </w:rPr>
        <w:t>De objecttypen NATUURLIJK PERSOON, NIET-NATUURLIJK PERSOON en VESTIGING zijn niet langer gespecificeerd als specialisaties van BETROKKENE maar daaraan gerelateerd d.m.v. een ‘BETROKKENE is [naam objecttype]’-relatiesoort. De reden hiervan is dat een dergelijk objecttype een concept in een ander domein is (RSGB) en derhalve geen specialisatie van BETROKKENE in het het RGBZ-domein kan zijn.</w:t>
      </w:r>
      <w:r w:rsidR="00FA2642">
        <w:rPr>
          <w:lang w:val="nl-NL"/>
        </w:rPr>
        <w:t xml:space="preserve"> </w:t>
      </w:r>
      <w:r w:rsidR="004D2B01">
        <w:rPr>
          <w:lang w:val="nl-NL"/>
        </w:rPr>
        <w:t xml:space="preserve">Dit leidt er toe dat ook MEDEWERKER en ORGANISATORISCHE EENHEID geen specialisaties kunnen zijn en op dezelfde wijze aan BETROKKENE gerelateerd worden. </w:t>
      </w:r>
    </w:p>
    <w:tbl>
      <w:tblPr>
        <w:tblW w:w="9360" w:type="dxa"/>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B75161" w:rsidRPr="00B75161" w14:paraId="6F3DA3A2" w14:textId="77777777" w:rsidTr="000D16DD">
        <w:trPr>
          <w:trHeight w:val="271"/>
        </w:trPr>
        <w:tc>
          <w:tcPr>
            <w:tcW w:w="2340" w:type="dxa"/>
            <w:gridSpan w:val="2"/>
            <w:tcBorders>
              <w:top w:val="nil"/>
              <w:left w:val="nil"/>
              <w:bottom w:val="nil"/>
              <w:right w:val="nil"/>
            </w:tcBorders>
          </w:tcPr>
          <w:p w14:paraId="038474C9"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b/>
                <w:bCs/>
                <w:color w:val="0F0F0F"/>
                <w:sz w:val="20"/>
                <w:szCs w:val="20"/>
              </w:rPr>
              <w:t>Naam</w:t>
            </w:r>
          </w:p>
        </w:tc>
        <w:tc>
          <w:tcPr>
            <w:tcW w:w="7020" w:type="dxa"/>
            <w:gridSpan w:val="4"/>
            <w:tcBorders>
              <w:top w:val="nil"/>
              <w:left w:val="nil"/>
              <w:bottom w:val="nil"/>
              <w:right w:val="nil"/>
            </w:tcBorders>
          </w:tcPr>
          <w:p w14:paraId="0B810230"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Element.Name</w:instrText>
            </w:r>
            <w:r w:rsidRPr="00B75161">
              <w:rPr>
                <w:rFonts w:ascii="Arial" w:hAnsi="Arial" w:cs="Arial"/>
                <w:sz w:val="20"/>
                <w:szCs w:val="20"/>
                <w:lang w:val="en-AU"/>
              </w:rPr>
              <w:fldChar w:fldCharType="separate"/>
            </w:r>
            <w:r w:rsidRPr="00B75161">
              <w:rPr>
                <w:rFonts w:ascii="Arial" w:hAnsi="Arial" w:cs="Arial"/>
                <w:color w:val="0F0F0F"/>
                <w:sz w:val="20"/>
                <w:szCs w:val="20"/>
              </w:rPr>
              <w:t>BETROKKENE</w:t>
            </w:r>
            <w:r w:rsidRPr="00B75161">
              <w:rPr>
                <w:rFonts w:ascii="Arial" w:hAnsi="Arial" w:cs="Arial"/>
                <w:sz w:val="20"/>
                <w:szCs w:val="20"/>
                <w:lang w:val="en-AU"/>
              </w:rPr>
              <w:fldChar w:fldCharType="end"/>
            </w:r>
          </w:p>
        </w:tc>
      </w:tr>
      <w:tr w:rsidR="00B75161" w:rsidRPr="00B75161" w14:paraId="6930C2D0" w14:textId="77777777" w:rsidTr="000D16DD">
        <w:trPr>
          <w:trHeight w:hRule="exact" w:val="128"/>
        </w:trPr>
        <w:tc>
          <w:tcPr>
            <w:tcW w:w="2340" w:type="dxa"/>
            <w:gridSpan w:val="2"/>
            <w:tcBorders>
              <w:top w:val="nil"/>
              <w:left w:val="nil"/>
              <w:bottom w:val="nil"/>
              <w:right w:val="nil"/>
            </w:tcBorders>
          </w:tcPr>
          <w:p w14:paraId="2ABB6089"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rPr>
            </w:pPr>
          </w:p>
        </w:tc>
        <w:tc>
          <w:tcPr>
            <w:tcW w:w="7020" w:type="dxa"/>
            <w:gridSpan w:val="4"/>
            <w:tcBorders>
              <w:top w:val="nil"/>
              <w:left w:val="nil"/>
              <w:bottom w:val="nil"/>
              <w:right w:val="nil"/>
            </w:tcBorders>
          </w:tcPr>
          <w:p w14:paraId="717323C9"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p>
        </w:tc>
      </w:tr>
      <w:tr w:rsidR="00B75161" w:rsidRPr="00B75161" w14:paraId="7243CE32" w14:textId="77777777" w:rsidTr="000D16DD">
        <w:tc>
          <w:tcPr>
            <w:tcW w:w="2340" w:type="dxa"/>
            <w:gridSpan w:val="2"/>
            <w:tcBorders>
              <w:top w:val="nil"/>
              <w:left w:val="nil"/>
              <w:bottom w:val="nil"/>
              <w:right w:val="nil"/>
            </w:tcBorders>
          </w:tcPr>
          <w:p w14:paraId="0EAE9BE1"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b/>
                <w:bCs/>
                <w:color w:val="0F0F0F"/>
                <w:sz w:val="20"/>
                <w:szCs w:val="20"/>
              </w:rPr>
              <w:t>Mnemonic</w:t>
            </w:r>
          </w:p>
        </w:tc>
        <w:tc>
          <w:tcPr>
            <w:tcW w:w="7020" w:type="dxa"/>
            <w:gridSpan w:val="4"/>
            <w:tcBorders>
              <w:top w:val="nil"/>
              <w:left w:val="nil"/>
              <w:bottom w:val="nil"/>
              <w:right w:val="nil"/>
            </w:tcBorders>
          </w:tcPr>
          <w:p w14:paraId="5B9EB2F2"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Element.Alias</w:instrText>
            </w:r>
            <w:r w:rsidRPr="00B75161">
              <w:rPr>
                <w:rFonts w:ascii="Arial" w:hAnsi="Arial" w:cs="Arial"/>
                <w:sz w:val="20"/>
                <w:szCs w:val="20"/>
                <w:lang w:val="en-AU"/>
              </w:rPr>
              <w:fldChar w:fldCharType="separate"/>
            </w:r>
            <w:r w:rsidRPr="00B75161">
              <w:rPr>
                <w:rFonts w:ascii="Arial" w:hAnsi="Arial" w:cs="Arial"/>
                <w:color w:val="0F0F0F"/>
                <w:sz w:val="20"/>
                <w:szCs w:val="20"/>
              </w:rPr>
              <w:t>BTR</w:t>
            </w:r>
            <w:r w:rsidRPr="00B75161">
              <w:rPr>
                <w:rFonts w:ascii="Arial" w:hAnsi="Arial" w:cs="Arial"/>
                <w:sz w:val="20"/>
                <w:szCs w:val="20"/>
                <w:lang w:val="en-AU"/>
              </w:rPr>
              <w:fldChar w:fldCharType="end"/>
            </w:r>
          </w:p>
        </w:tc>
      </w:tr>
      <w:tr w:rsidR="00B75161" w:rsidRPr="00B75161" w14:paraId="5144DBCF" w14:textId="77777777" w:rsidTr="000D16DD">
        <w:trPr>
          <w:trHeight w:hRule="exact" w:val="128"/>
        </w:trPr>
        <w:tc>
          <w:tcPr>
            <w:tcW w:w="2340" w:type="dxa"/>
            <w:gridSpan w:val="2"/>
            <w:tcBorders>
              <w:top w:val="nil"/>
              <w:left w:val="nil"/>
              <w:bottom w:val="nil"/>
              <w:right w:val="nil"/>
            </w:tcBorders>
          </w:tcPr>
          <w:p w14:paraId="2E4A3DAA"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rPr>
            </w:pPr>
          </w:p>
        </w:tc>
        <w:tc>
          <w:tcPr>
            <w:tcW w:w="7020" w:type="dxa"/>
            <w:gridSpan w:val="4"/>
            <w:tcBorders>
              <w:top w:val="nil"/>
              <w:left w:val="nil"/>
              <w:bottom w:val="nil"/>
              <w:right w:val="nil"/>
            </w:tcBorders>
          </w:tcPr>
          <w:p w14:paraId="712C7301"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p>
        </w:tc>
      </w:tr>
      <w:tr w:rsidR="00B75161" w:rsidRPr="00B75161" w14:paraId="2F88BB29" w14:textId="77777777" w:rsidTr="000D16DD">
        <w:tc>
          <w:tcPr>
            <w:tcW w:w="2340" w:type="dxa"/>
            <w:gridSpan w:val="2"/>
            <w:tcBorders>
              <w:top w:val="nil"/>
              <w:left w:val="nil"/>
              <w:bottom w:val="nil"/>
              <w:right w:val="nil"/>
            </w:tcBorders>
          </w:tcPr>
          <w:p w14:paraId="59B16425"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rPr>
            </w:pPr>
            <w:r w:rsidRPr="00B75161">
              <w:rPr>
                <w:rFonts w:ascii="Arial" w:hAnsi="Arial" w:cs="Arial"/>
                <w:b/>
                <w:bCs/>
                <w:color w:val="0F0F0F"/>
                <w:sz w:val="20"/>
                <w:szCs w:val="20"/>
              </w:rPr>
              <w:t>Herkomst</w:t>
            </w:r>
          </w:p>
        </w:tc>
        <w:tc>
          <w:tcPr>
            <w:tcW w:w="7020" w:type="dxa"/>
            <w:gridSpan w:val="4"/>
            <w:tcBorders>
              <w:top w:val="nil"/>
              <w:left w:val="nil"/>
              <w:bottom w:val="nil"/>
              <w:right w:val="nil"/>
            </w:tcBorders>
          </w:tcPr>
          <w:p w14:paraId="055BD861"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color w:val="0F0F0F"/>
                <w:sz w:val="20"/>
                <w:szCs w:val="20"/>
              </w:rPr>
              <w:t>KING</w:t>
            </w:r>
          </w:p>
        </w:tc>
      </w:tr>
      <w:tr w:rsidR="00B75161" w:rsidRPr="00B75161" w14:paraId="337FAC9D" w14:textId="77777777" w:rsidTr="000D16DD">
        <w:trPr>
          <w:trHeight w:hRule="exact" w:val="128"/>
        </w:trPr>
        <w:tc>
          <w:tcPr>
            <w:tcW w:w="2340" w:type="dxa"/>
            <w:gridSpan w:val="2"/>
            <w:tcBorders>
              <w:top w:val="nil"/>
              <w:left w:val="nil"/>
              <w:bottom w:val="nil"/>
              <w:right w:val="nil"/>
            </w:tcBorders>
          </w:tcPr>
          <w:p w14:paraId="2B80D708"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rPr>
            </w:pPr>
          </w:p>
        </w:tc>
        <w:tc>
          <w:tcPr>
            <w:tcW w:w="7020" w:type="dxa"/>
            <w:gridSpan w:val="4"/>
            <w:tcBorders>
              <w:top w:val="nil"/>
              <w:left w:val="nil"/>
              <w:bottom w:val="nil"/>
              <w:right w:val="nil"/>
            </w:tcBorders>
          </w:tcPr>
          <w:p w14:paraId="08C61E28"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p>
        </w:tc>
      </w:tr>
      <w:tr w:rsidR="00B75161" w:rsidRPr="005C14BE" w14:paraId="730CEB66" w14:textId="77777777" w:rsidTr="000D16DD">
        <w:trPr>
          <w:trHeight w:val="230"/>
        </w:trPr>
        <w:tc>
          <w:tcPr>
            <w:tcW w:w="2340" w:type="dxa"/>
            <w:gridSpan w:val="2"/>
            <w:tcBorders>
              <w:top w:val="nil"/>
              <w:left w:val="nil"/>
              <w:bottom w:val="nil"/>
              <w:right w:val="nil"/>
            </w:tcBorders>
          </w:tcPr>
          <w:p w14:paraId="440DD2D5"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rPr>
            </w:pPr>
            <w:r w:rsidRPr="00B75161">
              <w:rPr>
                <w:rFonts w:ascii="Arial" w:hAnsi="Arial" w:cs="Arial"/>
                <w:b/>
                <w:bCs/>
                <w:color w:val="0F0F0F"/>
                <w:sz w:val="20"/>
                <w:szCs w:val="20"/>
              </w:rPr>
              <w:t>Definitie</w:t>
            </w:r>
          </w:p>
        </w:tc>
        <w:tc>
          <w:tcPr>
            <w:tcW w:w="7020" w:type="dxa"/>
            <w:gridSpan w:val="4"/>
            <w:tcBorders>
              <w:top w:val="nil"/>
              <w:left w:val="nil"/>
              <w:bottom w:val="nil"/>
              <w:right w:val="nil"/>
            </w:tcBorders>
          </w:tcPr>
          <w:p w14:paraId="615E2060"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Element.Notes</w:instrText>
            </w:r>
            <w:r w:rsidRPr="00B75161">
              <w:rPr>
                <w:rFonts w:ascii="Arial" w:hAnsi="Arial" w:cs="Arial"/>
                <w:sz w:val="20"/>
                <w:szCs w:val="20"/>
                <w:lang w:val="en-AU"/>
              </w:rPr>
              <w:fldChar w:fldCharType="end"/>
            </w:r>
            <w:del w:id="294" w:author="Arjan Kloosterboer" w:date="2017-02-02T15:37:00Z">
              <w:r w:rsidRPr="00B75161" w:rsidDel="00990540">
                <w:rPr>
                  <w:rFonts w:ascii="Arial" w:hAnsi="Arial" w:cs="Arial"/>
                  <w:color w:val="610E6A"/>
                  <w:sz w:val="20"/>
                  <w:szCs w:val="20"/>
                  <w:lang w:val="nl-NL"/>
                </w:rPr>
                <w:delText>Een SUBJECT, zijnde een NATUURLIJK PERSOON, NIET-NATUURLIJK PERSOON of VESTIGING, ORGANISATORISCHE EENHEID (binnen een vestiging van de zaak-behandelende niet-natuurlijk persoon), of MEDEWERKER (van die organisatorische eenheid)</w:delText>
              </w:r>
            </w:del>
            <w:ins w:id="295" w:author="Arjan Kloosterboer" w:date="2017-02-02T15:37:00Z">
              <w:r w:rsidRPr="00B75161">
                <w:rPr>
                  <w:rFonts w:ascii="Arial" w:hAnsi="Arial" w:cs="Arial"/>
                  <w:color w:val="0F0F0F"/>
                  <w:sz w:val="20"/>
                  <w:szCs w:val="20"/>
                  <w:lang w:val="nl-NL"/>
                </w:rPr>
                <w:t>Een individu of een als zodanig benoemde groep van individuen</w:t>
              </w:r>
            </w:ins>
            <w:r w:rsidRPr="00B75161">
              <w:rPr>
                <w:rFonts w:ascii="Arial" w:hAnsi="Arial" w:cs="Arial"/>
                <w:color w:val="0F0F0F"/>
                <w:sz w:val="20"/>
                <w:szCs w:val="20"/>
                <w:lang w:val="nl-NL"/>
              </w:rPr>
              <w:t>,</w:t>
            </w:r>
            <w:ins w:id="296" w:author="Arjan Kloosterboer" w:date="2017-02-02T15:37:00Z">
              <w:r w:rsidRPr="00B75161">
                <w:rPr>
                  <w:rFonts w:ascii="Arial" w:hAnsi="Arial" w:cs="Arial"/>
                  <w:color w:val="0F0F0F"/>
                  <w:sz w:val="20"/>
                  <w:szCs w:val="20"/>
                  <w:lang w:val="nl-NL"/>
                </w:rPr>
                <w:t xml:space="preserve"> die als groep kunnen handelen,</w:t>
              </w:r>
            </w:ins>
            <w:r w:rsidRPr="00B75161">
              <w:rPr>
                <w:rFonts w:ascii="Arial" w:hAnsi="Arial" w:cs="Arial"/>
                <w:color w:val="0F0F0F"/>
                <w:sz w:val="20"/>
                <w:szCs w:val="20"/>
                <w:lang w:val="nl-NL"/>
              </w:rPr>
              <w:t xml:space="preserve"> die een rol </w:t>
            </w:r>
            <w:del w:id="297" w:author="Arjan Kloosterboer" w:date="2017-02-02T15:37:00Z">
              <w:r w:rsidRPr="00B75161" w:rsidDel="00505D20">
                <w:rPr>
                  <w:rFonts w:ascii="Arial" w:hAnsi="Arial" w:cs="Arial"/>
                  <w:color w:val="0F0F0F"/>
                  <w:sz w:val="20"/>
                  <w:szCs w:val="20"/>
                  <w:lang w:val="nl-NL"/>
                </w:rPr>
                <w:delText xml:space="preserve">kan </w:delText>
              </w:r>
            </w:del>
            <w:r w:rsidRPr="00B75161">
              <w:rPr>
                <w:rFonts w:ascii="Arial" w:hAnsi="Arial" w:cs="Arial"/>
                <w:color w:val="0F0F0F"/>
                <w:sz w:val="20"/>
                <w:szCs w:val="20"/>
                <w:lang w:val="nl-NL"/>
              </w:rPr>
              <w:t>spe</w:t>
            </w:r>
            <w:ins w:id="298" w:author="Arjan Kloosterboer" w:date="2017-02-02T15:37:00Z">
              <w:r w:rsidRPr="00B75161">
                <w:rPr>
                  <w:rFonts w:ascii="Arial" w:hAnsi="Arial" w:cs="Arial"/>
                  <w:color w:val="0F0F0F"/>
                  <w:sz w:val="20"/>
                  <w:szCs w:val="20"/>
                  <w:lang w:val="nl-NL"/>
                </w:rPr>
                <w:t>e</w:t>
              </w:r>
            </w:ins>
            <w:r w:rsidRPr="00B75161">
              <w:rPr>
                <w:rFonts w:ascii="Arial" w:hAnsi="Arial" w:cs="Arial"/>
                <w:color w:val="0F0F0F"/>
                <w:sz w:val="20"/>
                <w:szCs w:val="20"/>
                <w:lang w:val="nl-NL"/>
              </w:rPr>
              <w:t>l</w:t>
            </w:r>
            <w:ins w:id="299" w:author="Arjan Kloosterboer" w:date="2017-02-02T15:37:00Z">
              <w:r w:rsidRPr="00B75161">
                <w:rPr>
                  <w:rFonts w:ascii="Arial" w:hAnsi="Arial" w:cs="Arial"/>
                  <w:color w:val="0F0F0F"/>
                  <w:sz w:val="20"/>
                  <w:szCs w:val="20"/>
                  <w:lang w:val="nl-NL"/>
                </w:rPr>
                <w:t>t</w:t>
              </w:r>
            </w:ins>
            <w:del w:id="300" w:author="Arjan Kloosterboer" w:date="2017-02-02T15:37:00Z">
              <w:r w:rsidRPr="00B75161" w:rsidDel="00505D20">
                <w:rPr>
                  <w:rFonts w:ascii="Arial" w:hAnsi="Arial" w:cs="Arial"/>
                  <w:color w:val="0F0F0F"/>
                  <w:sz w:val="20"/>
                  <w:szCs w:val="20"/>
                  <w:lang w:val="nl-NL"/>
                </w:rPr>
                <w:delText>en</w:delText>
              </w:r>
            </w:del>
            <w:r w:rsidRPr="00B75161">
              <w:rPr>
                <w:rFonts w:ascii="Arial" w:hAnsi="Arial" w:cs="Arial"/>
                <w:color w:val="0F0F0F"/>
                <w:sz w:val="20"/>
                <w:szCs w:val="20"/>
                <w:lang w:val="nl-NL"/>
              </w:rPr>
              <w:t xml:space="preserve"> bij </w:t>
            </w:r>
            <w:del w:id="301" w:author="Arjan Kloosterboer" w:date="2017-02-02T15:37:00Z">
              <w:r w:rsidRPr="00B75161" w:rsidDel="00505D20">
                <w:rPr>
                  <w:rFonts w:ascii="Arial" w:hAnsi="Arial" w:cs="Arial"/>
                  <w:color w:val="0F0F0F"/>
                  <w:sz w:val="20"/>
                  <w:szCs w:val="20"/>
                  <w:lang w:val="nl-NL"/>
                </w:rPr>
                <w:delText>ee</w:delText>
              </w:r>
            </w:del>
            <w:ins w:id="302" w:author="Arjan Kloosterboer" w:date="2017-02-02T15:37:00Z">
              <w:r w:rsidRPr="00B75161">
                <w:rPr>
                  <w:rFonts w:ascii="Arial" w:hAnsi="Arial" w:cs="Arial"/>
                  <w:color w:val="0F0F0F"/>
                  <w:sz w:val="20"/>
                  <w:szCs w:val="20"/>
                  <w:lang w:val="nl-NL"/>
                </w:rPr>
                <w:t>éé</w:t>
              </w:r>
            </w:ins>
            <w:r w:rsidRPr="00B75161">
              <w:rPr>
                <w:rFonts w:ascii="Arial" w:hAnsi="Arial" w:cs="Arial"/>
                <w:color w:val="0F0F0F"/>
                <w:sz w:val="20"/>
                <w:szCs w:val="20"/>
                <w:lang w:val="nl-NL"/>
              </w:rPr>
              <w:t xml:space="preserve">n </w:t>
            </w:r>
            <w:ins w:id="303" w:author="Arjan Kloosterboer" w:date="2017-02-02T15:38:00Z">
              <w:r w:rsidRPr="00B75161">
                <w:rPr>
                  <w:rFonts w:ascii="Arial" w:hAnsi="Arial" w:cs="Arial"/>
                  <w:color w:val="0F0F0F"/>
                  <w:sz w:val="20"/>
                  <w:szCs w:val="20"/>
                  <w:lang w:val="nl-NL"/>
                </w:rPr>
                <w:t xml:space="preserve">of meer </w:t>
              </w:r>
            </w:ins>
            <w:r w:rsidRPr="00B75161">
              <w:rPr>
                <w:rFonts w:ascii="Arial" w:hAnsi="Arial" w:cs="Arial"/>
                <w:color w:val="0F0F0F"/>
                <w:sz w:val="20"/>
                <w:szCs w:val="20"/>
                <w:lang w:val="nl-NL"/>
              </w:rPr>
              <w:t>ZAAK</w:t>
            </w:r>
            <w:ins w:id="304" w:author="Arjan Kloosterboer" w:date="2017-02-02T15:38:00Z">
              <w:r w:rsidRPr="00B75161">
                <w:rPr>
                  <w:rFonts w:ascii="Arial" w:hAnsi="Arial" w:cs="Arial"/>
                  <w:color w:val="0F0F0F"/>
                  <w:sz w:val="20"/>
                  <w:szCs w:val="20"/>
                  <w:lang w:val="nl-NL"/>
                </w:rPr>
                <w:t>en</w:t>
              </w:r>
            </w:ins>
            <w:r w:rsidRPr="00B75161">
              <w:rPr>
                <w:rFonts w:ascii="Arial" w:hAnsi="Arial" w:cs="Arial"/>
                <w:color w:val="0F0F0F"/>
                <w:sz w:val="20"/>
                <w:szCs w:val="20"/>
                <w:lang w:val="nl-NL"/>
              </w:rPr>
              <w:t>.</w:t>
            </w:r>
          </w:p>
        </w:tc>
      </w:tr>
      <w:tr w:rsidR="00B75161" w:rsidRPr="005C14BE" w14:paraId="2724AAA9" w14:textId="77777777" w:rsidTr="000D16DD">
        <w:trPr>
          <w:trHeight w:hRule="exact" w:val="68"/>
        </w:trPr>
        <w:tc>
          <w:tcPr>
            <w:tcW w:w="2340" w:type="dxa"/>
            <w:gridSpan w:val="2"/>
            <w:tcBorders>
              <w:top w:val="nil"/>
              <w:left w:val="nil"/>
              <w:bottom w:val="nil"/>
              <w:right w:val="nil"/>
            </w:tcBorders>
          </w:tcPr>
          <w:p w14:paraId="51AF90CE"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lang w:val="nl-NL"/>
              </w:rPr>
            </w:pPr>
          </w:p>
        </w:tc>
        <w:tc>
          <w:tcPr>
            <w:tcW w:w="7020" w:type="dxa"/>
            <w:gridSpan w:val="4"/>
            <w:tcBorders>
              <w:top w:val="nil"/>
              <w:left w:val="nil"/>
              <w:bottom w:val="nil"/>
              <w:right w:val="nil"/>
            </w:tcBorders>
          </w:tcPr>
          <w:p w14:paraId="57530647"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c>
      </w:tr>
      <w:tr w:rsidR="00B75161" w:rsidRPr="00B75161" w14:paraId="23A11321" w14:textId="77777777" w:rsidTr="000D16DD">
        <w:trPr>
          <w:trHeight w:val="271"/>
        </w:trPr>
        <w:tc>
          <w:tcPr>
            <w:tcW w:w="2340" w:type="dxa"/>
            <w:gridSpan w:val="2"/>
            <w:tcBorders>
              <w:top w:val="nil"/>
              <w:left w:val="nil"/>
              <w:bottom w:val="nil"/>
              <w:right w:val="nil"/>
            </w:tcBorders>
          </w:tcPr>
          <w:p w14:paraId="44B3D934"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rPr>
            </w:pPr>
            <w:r w:rsidRPr="00B75161">
              <w:rPr>
                <w:rFonts w:ascii="Arial" w:hAnsi="Arial" w:cs="Arial"/>
                <w:b/>
                <w:bCs/>
                <w:color w:val="0F0F0F"/>
                <w:sz w:val="20"/>
                <w:szCs w:val="20"/>
              </w:rPr>
              <w:t>Herkomst definitie</w:t>
            </w:r>
          </w:p>
        </w:tc>
        <w:tc>
          <w:tcPr>
            <w:tcW w:w="7020" w:type="dxa"/>
            <w:gridSpan w:val="4"/>
            <w:tcBorders>
              <w:top w:val="nil"/>
              <w:left w:val="nil"/>
              <w:bottom w:val="nil"/>
              <w:right w:val="nil"/>
            </w:tcBorders>
          </w:tcPr>
          <w:p w14:paraId="42A0887E"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color w:val="0F0F0F"/>
                <w:sz w:val="20"/>
                <w:szCs w:val="20"/>
              </w:rPr>
              <w:t>KING</w:t>
            </w:r>
          </w:p>
        </w:tc>
      </w:tr>
      <w:tr w:rsidR="00B75161" w:rsidRPr="00B75161" w14:paraId="4CF7A922" w14:textId="77777777" w:rsidTr="000D16DD">
        <w:trPr>
          <w:trHeight w:hRule="exact" w:val="128"/>
        </w:trPr>
        <w:tc>
          <w:tcPr>
            <w:tcW w:w="2340" w:type="dxa"/>
            <w:gridSpan w:val="2"/>
            <w:tcBorders>
              <w:top w:val="nil"/>
              <w:left w:val="nil"/>
              <w:bottom w:val="nil"/>
              <w:right w:val="nil"/>
            </w:tcBorders>
          </w:tcPr>
          <w:p w14:paraId="7567AC28"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rPr>
            </w:pPr>
          </w:p>
        </w:tc>
        <w:tc>
          <w:tcPr>
            <w:tcW w:w="7020" w:type="dxa"/>
            <w:gridSpan w:val="4"/>
            <w:tcBorders>
              <w:top w:val="nil"/>
              <w:left w:val="nil"/>
              <w:bottom w:val="nil"/>
              <w:right w:val="nil"/>
            </w:tcBorders>
          </w:tcPr>
          <w:p w14:paraId="25446C33"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p>
        </w:tc>
      </w:tr>
      <w:tr w:rsidR="00B75161" w:rsidRPr="00B75161" w14:paraId="6D8740CC" w14:textId="77777777" w:rsidTr="000D16DD">
        <w:tc>
          <w:tcPr>
            <w:tcW w:w="2340" w:type="dxa"/>
            <w:gridSpan w:val="2"/>
            <w:tcBorders>
              <w:top w:val="nil"/>
              <w:left w:val="nil"/>
              <w:bottom w:val="nil"/>
              <w:right w:val="nil"/>
            </w:tcBorders>
          </w:tcPr>
          <w:p w14:paraId="54205790"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rPr>
            </w:pPr>
            <w:r w:rsidRPr="00B75161">
              <w:rPr>
                <w:rFonts w:ascii="Arial" w:hAnsi="Arial" w:cs="Arial"/>
                <w:b/>
                <w:bCs/>
                <w:color w:val="0F0F0F"/>
                <w:sz w:val="20"/>
                <w:szCs w:val="20"/>
              </w:rPr>
              <w:t>Datum opname</w:t>
            </w:r>
          </w:p>
        </w:tc>
        <w:tc>
          <w:tcPr>
            <w:tcW w:w="7020" w:type="dxa"/>
            <w:gridSpan w:val="4"/>
            <w:tcBorders>
              <w:top w:val="nil"/>
              <w:left w:val="nil"/>
              <w:bottom w:val="nil"/>
              <w:right w:val="nil"/>
            </w:tcBorders>
          </w:tcPr>
          <w:p w14:paraId="77CC23D3"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color w:val="0F0F0F"/>
                <w:sz w:val="20"/>
                <w:szCs w:val="20"/>
              </w:rPr>
              <w:t>1 juni 2008</w:t>
            </w:r>
          </w:p>
        </w:tc>
      </w:tr>
      <w:tr w:rsidR="00B75161" w:rsidRPr="00B75161" w14:paraId="7A31ABA0" w14:textId="77777777" w:rsidTr="000D16DD">
        <w:trPr>
          <w:trHeight w:hRule="exact" w:val="128"/>
        </w:trPr>
        <w:tc>
          <w:tcPr>
            <w:tcW w:w="2340" w:type="dxa"/>
            <w:gridSpan w:val="2"/>
            <w:tcBorders>
              <w:top w:val="nil"/>
              <w:left w:val="nil"/>
              <w:bottom w:val="nil"/>
              <w:right w:val="nil"/>
            </w:tcBorders>
          </w:tcPr>
          <w:p w14:paraId="78CDC8B8"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rPr>
            </w:pPr>
          </w:p>
        </w:tc>
        <w:tc>
          <w:tcPr>
            <w:tcW w:w="7020" w:type="dxa"/>
            <w:gridSpan w:val="4"/>
            <w:tcBorders>
              <w:top w:val="nil"/>
              <w:left w:val="nil"/>
              <w:bottom w:val="nil"/>
              <w:right w:val="nil"/>
            </w:tcBorders>
          </w:tcPr>
          <w:p w14:paraId="099A295E"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p>
        </w:tc>
      </w:tr>
      <w:tr w:rsidR="00B75161" w:rsidRPr="005C14BE" w14:paraId="57916C58" w14:textId="77777777" w:rsidTr="000D16DD">
        <w:tc>
          <w:tcPr>
            <w:tcW w:w="2340" w:type="dxa"/>
            <w:gridSpan w:val="2"/>
            <w:tcBorders>
              <w:top w:val="nil"/>
              <w:left w:val="nil"/>
              <w:bottom w:val="nil"/>
              <w:right w:val="nil"/>
            </w:tcBorders>
          </w:tcPr>
          <w:p w14:paraId="5E9206F8"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rPr>
            </w:pPr>
            <w:r w:rsidRPr="00B75161">
              <w:rPr>
                <w:rFonts w:ascii="Arial" w:hAnsi="Arial" w:cs="Arial"/>
                <w:b/>
                <w:bCs/>
                <w:color w:val="0F0F0F"/>
                <w:sz w:val="20"/>
                <w:szCs w:val="20"/>
              </w:rPr>
              <w:t>Unieke aanduiding</w:t>
            </w:r>
          </w:p>
        </w:tc>
        <w:tc>
          <w:tcPr>
            <w:tcW w:w="7020" w:type="dxa"/>
            <w:gridSpan w:val="4"/>
            <w:tcBorders>
              <w:top w:val="nil"/>
              <w:left w:val="nil"/>
              <w:bottom w:val="nil"/>
              <w:right w:val="nil"/>
            </w:tcBorders>
          </w:tcPr>
          <w:p w14:paraId="23223D06"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color w:val="0F0F0F"/>
                <w:sz w:val="20"/>
                <w:szCs w:val="20"/>
                <w:lang w:val="nl-NL"/>
              </w:rPr>
              <w:t xml:space="preserve">De unieke aanduiding van de specialisatie (van BETROKKENE): </w:t>
            </w:r>
          </w:p>
          <w:p w14:paraId="738BDC5A"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color w:val="0F0F0F"/>
                <w:sz w:val="20"/>
                <w:szCs w:val="20"/>
                <w:lang w:val="nl-NL"/>
              </w:rPr>
              <w:t>ORGANISATORISCHE EENHEID, VESTIGING, MEDEWERKER, NIET-NATUURLIJK PERSOON of NATUURLIJK PERSOON</w:t>
            </w:r>
            <w:del w:id="305" w:author="Arjan Kloosterboer" w:date="2017-02-02T15:39:00Z">
              <w:r w:rsidRPr="00B75161" w:rsidDel="00505D20">
                <w:rPr>
                  <w:rFonts w:ascii="Arial" w:hAnsi="Arial" w:cs="Arial"/>
                  <w:color w:val="0F0F0F"/>
                  <w:sz w:val="20"/>
                  <w:szCs w:val="20"/>
                  <w:lang w:val="nl-NL"/>
                </w:rPr>
                <w:delText xml:space="preserve"> (of afleidbare identificatie)</w:delText>
              </w:r>
            </w:del>
            <w:r w:rsidRPr="00B75161">
              <w:rPr>
                <w:rFonts w:ascii="Arial" w:hAnsi="Arial" w:cs="Arial"/>
                <w:color w:val="0F0F0F"/>
                <w:sz w:val="20"/>
                <w:szCs w:val="20"/>
                <w:lang w:val="nl-NL"/>
              </w:rPr>
              <w:t>.</w:t>
            </w:r>
          </w:p>
        </w:tc>
      </w:tr>
      <w:tr w:rsidR="00B75161" w:rsidRPr="005C14BE" w14:paraId="6986CB4F" w14:textId="77777777" w:rsidTr="000D16DD">
        <w:trPr>
          <w:trHeight w:hRule="exact" w:val="128"/>
        </w:trPr>
        <w:tc>
          <w:tcPr>
            <w:tcW w:w="2340" w:type="dxa"/>
            <w:gridSpan w:val="2"/>
            <w:tcBorders>
              <w:top w:val="nil"/>
              <w:left w:val="nil"/>
              <w:bottom w:val="nil"/>
              <w:right w:val="nil"/>
            </w:tcBorders>
          </w:tcPr>
          <w:p w14:paraId="00F64B5B"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lang w:val="nl-NL"/>
              </w:rPr>
            </w:pPr>
          </w:p>
        </w:tc>
        <w:tc>
          <w:tcPr>
            <w:tcW w:w="7020" w:type="dxa"/>
            <w:gridSpan w:val="4"/>
            <w:tcBorders>
              <w:top w:val="nil"/>
              <w:left w:val="nil"/>
              <w:bottom w:val="nil"/>
              <w:right w:val="nil"/>
            </w:tcBorders>
          </w:tcPr>
          <w:p w14:paraId="03B59E4E"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lang w:val="nl-NL"/>
              </w:rPr>
            </w:pPr>
          </w:p>
        </w:tc>
      </w:tr>
      <w:tr w:rsidR="00B75161" w:rsidRPr="005C14BE" w14:paraId="2434EE5A" w14:textId="77777777" w:rsidTr="000D16DD">
        <w:tc>
          <w:tcPr>
            <w:tcW w:w="2340" w:type="dxa"/>
            <w:gridSpan w:val="2"/>
            <w:tcBorders>
              <w:top w:val="nil"/>
              <w:left w:val="nil"/>
              <w:bottom w:val="nil"/>
              <w:right w:val="nil"/>
            </w:tcBorders>
          </w:tcPr>
          <w:p w14:paraId="73328B24"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rPr>
            </w:pPr>
            <w:r w:rsidRPr="00B75161">
              <w:rPr>
                <w:rFonts w:ascii="Arial" w:hAnsi="Arial" w:cs="Arial"/>
                <w:b/>
                <w:bCs/>
                <w:color w:val="0F0F0F"/>
                <w:sz w:val="20"/>
                <w:szCs w:val="20"/>
              </w:rPr>
              <w:lastRenderedPageBreak/>
              <w:t>Populatie</w:t>
            </w:r>
          </w:p>
        </w:tc>
        <w:tc>
          <w:tcPr>
            <w:tcW w:w="7020" w:type="dxa"/>
            <w:gridSpan w:val="4"/>
            <w:tcBorders>
              <w:top w:val="nil"/>
              <w:left w:val="nil"/>
              <w:bottom w:val="nil"/>
              <w:right w:val="nil"/>
            </w:tcBorders>
          </w:tcPr>
          <w:p w14:paraId="7510E52D"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ins w:id="306" w:author="Arjan Kloosterboer" w:date="2017-02-02T15:41:00Z">
              <w:r w:rsidRPr="00B75161">
                <w:rPr>
                  <w:rFonts w:ascii="Arial" w:hAnsi="Arial" w:cs="Arial"/>
                  <w:color w:val="0F0F0F"/>
                  <w:sz w:val="20"/>
                  <w:szCs w:val="20"/>
                  <w:lang w:val="nl-NL"/>
                </w:rPr>
                <w:t>Alle NATUURLIJK PERSOONen, NIET-NATUURLIJK PERSOONen, VESTIGINGen, ORGANISATORISCHE EENHEIDen (van de zaak-behandelende organisatie) en MEDEWERKERs (van die zaak-behandelende organisatie) die betrokken zijn in enigerlei rol bij één of meer zaken van de zaak-behandelende organisatie.</w:t>
              </w:r>
            </w:ins>
          </w:p>
        </w:tc>
      </w:tr>
      <w:tr w:rsidR="00B75161" w:rsidRPr="005C14BE" w14:paraId="2D147800" w14:textId="77777777" w:rsidTr="000D16DD">
        <w:trPr>
          <w:trHeight w:hRule="exact" w:val="128"/>
        </w:trPr>
        <w:tc>
          <w:tcPr>
            <w:tcW w:w="2340" w:type="dxa"/>
            <w:gridSpan w:val="2"/>
            <w:tcBorders>
              <w:top w:val="nil"/>
              <w:left w:val="nil"/>
              <w:bottom w:val="nil"/>
              <w:right w:val="nil"/>
            </w:tcBorders>
          </w:tcPr>
          <w:p w14:paraId="1DA8C80B"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lang w:val="nl-NL"/>
              </w:rPr>
            </w:pPr>
          </w:p>
        </w:tc>
        <w:tc>
          <w:tcPr>
            <w:tcW w:w="7020" w:type="dxa"/>
            <w:gridSpan w:val="4"/>
            <w:tcBorders>
              <w:top w:val="nil"/>
              <w:left w:val="nil"/>
              <w:bottom w:val="nil"/>
              <w:right w:val="nil"/>
            </w:tcBorders>
          </w:tcPr>
          <w:p w14:paraId="6F0EFD33"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c>
      </w:tr>
      <w:tr w:rsidR="00B75161" w:rsidRPr="00B75161" w14:paraId="0D42A758" w14:textId="77777777" w:rsidTr="000D16DD">
        <w:trPr>
          <w:trHeight w:hRule="exact" w:val="256"/>
        </w:trPr>
        <w:tc>
          <w:tcPr>
            <w:tcW w:w="2340" w:type="dxa"/>
            <w:gridSpan w:val="2"/>
            <w:tcBorders>
              <w:top w:val="nil"/>
              <w:left w:val="nil"/>
              <w:bottom w:val="nil"/>
              <w:right w:val="nil"/>
            </w:tcBorders>
          </w:tcPr>
          <w:p w14:paraId="054C7630"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rPr>
            </w:pPr>
            <w:r w:rsidRPr="00B75161">
              <w:rPr>
                <w:rFonts w:ascii="Arial" w:hAnsi="Arial" w:cs="Arial"/>
                <w:b/>
                <w:bCs/>
                <w:color w:val="0F0F0F"/>
                <w:sz w:val="20"/>
                <w:szCs w:val="20"/>
              </w:rPr>
              <w:t>Kwaliteitsbegrip</w:t>
            </w:r>
          </w:p>
        </w:tc>
        <w:tc>
          <w:tcPr>
            <w:tcW w:w="7020" w:type="dxa"/>
            <w:gridSpan w:val="4"/>
            <w:tcBorders>
              <w:top w:val="nil"/>
              <w:left w:val="nil"/>
              <w:bottom w:val="nil"/>
              <w:right w:val="nil"/>
            </w:tcBorders>
          </w:tcPr>
          <w:p w14:paraId="615ECF46"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p>
        </w:tc>
      </w:tr>
      <w:tr w:rsidR="00B75161" w:rsidRPr="00B75161" w14:paraId="4708659F" w14:textId="77777777" w:rsidTr="000D16DD">
        <w:trPr>
          <w:trHeight w:hRule="exact" w:val="256"/>
        </w:trPr>
        <w:tc>
          <w:tcPr>
            <w:tcW w:w="2340" w:type="dxa"/>
            <w:gridSpan w:val="2"/>
            <w:tcBorders>
              <w:top w:val="nil"/>
              <w:left w:val="nil"/>
              <w:bottom w:val="nil"/>
              <w:right w:val="nil"/>
            </w:tcBorders>
          </w:tcPr>
          <w:p w14:paraId="511A988F"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rPr>
            </w:pPr>
          </w:p>
        </w:tc>
        <w:tc>
          <w:tcPr>
            <w:tcW w:w="7020" w:type="dxa"/>
            <w:gridSpan w:val="4"/>
            <w:tcBorders>
              <w:top w:val="nil"/>
              <w:left w:val="nil"/>
              <w:bottom w:val="nil"/>
              <w:right w:val="nil"/>
            </w:tcBorders>
          </w:tcPr>
          <w:p w14:paraId="045B8BA2"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p>
        </w:tc>
      </w:tr>
      <w:tr w:rsidR="00B75161" w:rsidRPr="00B75161" w14:paraId="64F6D4E9" w14:textId="77777777" w:rsidTr="000D16DD">
        <w:tc>
          <w:tcPr>
            <w:tcW w:w="2340" w:type="dxa"/>
            <w:gridSpan w:val="2"/>
            <w:tcBorders>
              <w:top w:val="nil"/>
              <w:left w:val="nil"/>
              <w:bottom w:val="nil"/>
              <w:right w:val="nil"/>
            </w:tcBorders>
          </w:tcPr>
          <w:p w14:paraId="282F5F34"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rPr>
            </w:pPr>
            <w:r w:rsidRPr="00B75161">
              <w:rPr>
                <w:rFonts w:ascii="Arial" w:hAnsi="Arial" w:cs="Arial"/>
                <w:b/>
                <w:bCs/>
                <w:color w:val="0F0F0F"/>
                <w:sz w:val="20"/>
                <w:szCs w:val="20"/>
              </w:rPr>
              <w:t>Overzicht attributen</w:t>
            </w:r>
          </w:p>
        </w:tc>
        <w:tc>
          <w:tcPr>
            <w:tcW w:w="7020" w:type="dxa"/>
            <w:gridSpan w:val="4"/>
            <w:tcBorders>
              <w:top w:val="nil"/>
              <w:left w:val="nil"/>
              <w:bottom w:val="nil"/>
              <w:right w:val="nil"/>
            </w:tcBorders>
          </w:tcPr>
          <w:p w14:paraId="3C640A95"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rPr>
            </w:pPr>
          </w:p>
        </w:tc>
      </w:tr>
      <w:tr w:rsidR="00B75161" w:rsidRPr="00B75161" w14:paraId="6108310B" w14:textId="77777777" w:rsidTr="000D16DD">
        <w:tc>
          <w:tcPr>
            <w:tcW w:w="450" w:type="dxa"/>
            <w:tcBorders>
              <w:top w:val="nil"/>
              <w:left w:val="nil"/>
              <w:bottom w:val="nil"/>
              <w:right w:val="nil"/>
            </w:tcBorders>
          </w:tcPr>
          <w:p w14:paraId="6C52E63A" w14:textId="77777777" w:rsidR="00B75161" w:rsidRPr="00B75161" w:rsidRDefault="00B75161" w:rsidP="00B75161">
            <w:pPr>
              <w:widowControl w:val="0"/>
              <w:autoSpaceDE w:val="0"/>
              <w:autoSpaceDN w:val="0"/>
              <w:adjustRightInd w:val="0"/>
              <w:spacing w:after="0" w:line="240" w:lineRule="auto"/>
              <w:rPr>
                <w:rFonts w:ascii="Arial" w:hAnsi="Arial" w:cs="Arial"/>
                <w:i/>
                <w:iCs/>
                <w:color w:val="0F0F0F"/>
                <w:sz w:val="20"/>
                <w:szCs w:val="20"/>
              </w:rPr>
            </w:pPr>
            <w:bookmarkStart w:id="307" w:name="BKM_D6D05601_4B87_42aa_BC87_39CFB764E92A"/>
          </w:p>
        </w:tc>
        <w:tc>
          <w:tcPr>
            <w:tcW w:w="2790" w:type="dxa"/>
            <w:gridSpan w:val="2"/>
            <w:tcBorders>
              <w:top w:val="nil"/>
              <w:left w:val="nil"/>
              <w:bottom w:val="nil"/>
              <w:right w:val="nil"/>
            </w:tcBorders>
          </w:tcPr>
          <w:p w14:paraId="43573B60"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i/>
                <w:iCs/>
                <w:color w:val="0F0F0F"/>
                <w:sz w:val="20"/>
                <w:szCs w:val="20"/>
              </w:rPr>
              <w:t>Attribuutnaam</w:t>
            </w:r>
          </w:p>
        </w:tc>
        <w:tc>
          <w:tcPr>
            <w:tcW w:w="4230" w:type="dxa"/>
            <w:tcBorders>
              <w:top w:val="nil"/>
              <w:left w:val="nil"/>
              <w:bottom w:val="nil"/>
              <w:right w:val="nil"/>
            </w:tcBorders>
          </w:tcPr>
          <w:p w14:paraId="048DB8E8"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i/>
                <w:iCs/>
                <w:color w:val="0F0F0F"/>
                <w:sz w:val="20"/>
                <w:szCs w:val="20"/>
              </w:rPr>
              <w:t>Definitie</w:t>
            </w:r>
          </w:p>
        </w:tc>
        <w:tc>
          <w:tcPr>
            <w:tcW w:w="1080" w:type="dxa"/>
            <w:tcBorders>
              <w:top w:val="nil"/>
              <w:left w:val="nil"/>
              <w:bottom w:val="nil"/>
              <w:right w:val="nil"/>
            </w:tcBorders>
          </w:tcPr>
          <w:p w14:paraId="4BFB4664"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i/>
                <w:iCs/>
                <w:color w:val="0F0F0F"/>
                <w:sz w:val="20"/>
                <w:szCs w:val="20"/>
              </w:rPr>
              <w:t>Formaat</w:t>
            </w:r>
          </w:p>
        </w:tc>
        <w:tc>
          <w:tcPr>
            <w:tcW w:w="810" w:type="dxa"/>
            <w:tcBorders>
              <w:top w:val="nil"/>
              <w:left w:val="nil"/>
              <w:bottom w:val="nil"/>
              <w:right w:val="nil"/>
            </w:tcBorders>
          </w:tcPr>
          <w:p w14:paraId="01C84751" w14:textId="77777777" w:rsidR="00B75161" w:rsidRPr="00B75161" w:rsidRDefault="00B75161" w:rsidP="00B75161">
            <w:pPr>
              <w:widowControl w:val="0"/>
              <w:autoSpaceDE w:val="0"/>
              <w:autoSpaceDN w:val="0"/>
              <w:adjustRightInd w:val="0"/>
              <w:spacing w:after="0" w:line="240" w:lineRule="auto"/>
              <w:rPr>
                <w:rFonts w:ascii="Arial" w:hAnsi="Arial" w:cs="Arial"/>
                <w:i/>
                <w:iCs/>
                <w:color w:val="0F0F0F"/>
                <w:sz w:val="20"/>
                <w:szCs w:val="20"/>
              </w:rPr>
            </w:pPr>
            <w:r w:rsidRPr="00B75161">
              <w:rPr>
                <w:rFonts w:ascii="Arial" w:hAnsi="Arial" w:cs="Arial"/>
                <w:i/>
                <w:iCs/>
                <w:color w:val="0F0F0F"/>
                <w:sz w:val="20"/>
                <w:szCs w:val="20"/>
              </w:rPr>
              <w:t>Kardi-</w:t>
            </w:r>
          </w:p>
          <w:p w14:paraId="7B64B1DC"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i/>
                <w:iCs/>
                <w:color w:val="0F0F0F"/>
                <w:sz w:val="20"/>
                <w:szCs w:val="20"/>
              </w:rPr>
              <w:t>naliteit</w:t>
            </w:r>
          </w:p>
        </w:tc>
      </w:tr>
      <w:tr w:rsidR="00B75161" w:rsidRPr="00B75161" w14:paraId="405A9AFF" w14:textId="77777777" w:rsidTr="000D16DD">
        <w:tc>
          <w:tcPr>
            <w:tcW w:w="450" w:type="dxa"/>
            <w:tcBorders>
              <w:top w:val="nil"/>
              <w:left w:val="nil"/>
              <w:bottom w:val="nil"/>
              <w:right w:val="nil"/>
            </w:tcBorders>
          </w:tcPr>
          <w:p w14:paraId="124E67F6"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p>
        </w:tc>
        <w:tc>
          <w:tcPr>
            <w:tcW w:w="2790" w:type="dxa"/>
            <w:gridSpan w:val="2"/>
            <w:tcBorders>
              <w:top w:val="nil"/>
              <w:left w:val="nil"/>
              <w:bottom w:val="nil"/>
              <w:right w:val="nil"/>
            </w:tcBorders>
          </w:tcPr>
          <w:p w14:paraId="64F71099"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Att.Name</w:instrText>
            </w:r>
            <w:r w:rsidRPr="00B75161">
              <w:rPr>
                <w:rFonts w:ascii="Arial" w:hAnsi="Arial" w:cs="Arial"/>
                <w:sz w:val="20"/>
                <w:szCs w:val="20"/>
                <w:lang w:val="en-AU"/>
              </w:rPr>
              <w:fldChar w:fldCharType="separate"/>
            </w:r>
            <w:r w:rsidRPr="00B75161">
              <w:rPr>
                <w:rFonts w:ascii="Arial" w:hAnsi="Arial" w:cs="Arial"/>
                <w:color w:val="0F0F0F"/>
                <w:sz w:val="20"/>
                <w:szCs w:val="20"/>
              </w:rPr>
              <w:t>Naam</w:t>
            </w:r>
            <w:r w:rsidRPr="00B75161">
              <w:rPr>
                <w:rFonts w:ascii="Arial" w:hAnsi="Arial" w:cs="Arial"/>
                <w:sz w:val="20"/>
                <w:szCs w:val="20"/>
                <w:lang w:val="en-AU"/>
              </w:rPr>
              <w:fldChar w:fldCharType="end"/>
            </w:r>
          </w:p>
        </w:tc>
        <w:tc>
          <w:tcPr>
            <w:tcW w:w="4230" w:type="dxa"/>
            <w:tcBorders>
              <w:top w:val="nil"/>
              <w:left w:val="nil"/>
              <w:bottom w:val="nil"/>
              <w:right w:val="nil"/>
            </w:tcBorders>
          </w:tcPr>
          <w:p w14:paraId="75449B50"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Att.Notes</w:instrText>
            </w:r>
            <w:r w:rsidRPr="00B75161">
              <w:rPr>
                <w:rFonts w:ascii="Arial" w:hAnsi="Arial" w:cs="Arial"/>
                <w:sz w:val="20"/>
                <w:szCs w:val="20"/>
                <w:lang w:val="en-AU"/>
              </w:rPr>
              <w:fldChar w:fldCharType="end"/>
            </w:r>
            <w:r w:rsidRPr="00B75161">
              <w:rPr>
                <w:rFonts w:ascii="Arial" w:hAnsi="Arial" w:cs="Arial"/>
                <w:color w:val="610E6A"/>
                <w:sz w:val="20"/>
                <w:szCs w:val="20"/>
                <w:lang w:val="nl-NL"/>
              </w:rPr>
              <w:t>De benaming van de BETROKKENE  indien dit een (NIET) NATUURLIJK PERSOON, VESTIGING of specialisatie daarvan is.</w:t>
            </w:r>
          </w:p>
        </w:tc>
        <w:tc>
          <w:tcPr>
            <w:tcW w:w="1080" w:type="dxa"/>
            <w:tcBorders>
              <w:top w:val="nil"/>
              <w:left w:val="nil"/>
              <w:bottom w:val="nil"/>
              <w:right w:val="nil"/>
            </w:tcBorders>
          </w:tcPr>
          <w:p w14:paraId="6407552E" w14:textId="77777777" w:rsidR="00B75161" w:rsidRPr="00B75161" w:rsidRDefault="00B75161" w:rsidP="00B75161">
            <w:pPr>
              <w:widowControl w:val="0"/>
              <w:autoSpaceDE w:val="0"/>
              <w:autoSpaceDN w:val="0"/>
              <w:adjustRightInd w:val="0"/>
              <w:spacing w:after="0" w:line="240" w:lineRule="auto"/>
              <w:rPr>
                <w:rFonts w:ascii="Arial" w:hAnsi="Arial" w:cs="Arial"/>
                <w:color w:val="000000"/>
                <w:sz w:val="20"/>
                <w:szCs w:val="20"/>
              </w:rPr>
            </w:pPr>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00000"/>
                <w:sz w:val="20"/>
                <w:szCs w:val="20"/>
              </w:rPr>
              <w:instrText>Att.Type</w:instrText>
            </w:r>
            <w:r w:rsidRPr="00B75161">
              <w:rPr>
                <w:rFonts w:ascii="Arial" w:hAnsi="Arial" w:cs="Arial"/>
                <w:sz w:val="20"/>
                <w:szCs w:val="20"/>
                <w:lang w:val="en-AU"/>
              </w:rPr>
              <w:fldChar w:fldCharType="separate"/>
            </w:r>
            <w:r w:rsidRPr="00B75161">
              <w:rPr>
                <w:rFonts w:ascii="Arial" w:hAnsi="Arial" w:cs="Arial"/>
                <w:color w:val="000000"/>
                <w:sz w:val="20"/>
                <w:szCs w:val="20"/>
              </w:rPr>
              <w:t>AN200</w:t>
            </w:r>
            <w:r w:rsidRPr="00B75161">
              <w:rPr>
                <w:rFonts w:ascii="Arial" w:hAnsi="Arial" w:cs="Arial"/>
                <w:sz w:val="20"/>
                <w:szCs w:val="20"/>
                <w:lang w:val="en-AU"/>
              </w:rPr>
              <w:fldChar w:fldCharType="end"/>
            </w:r>
          </w:p>
        </w:tc>
        <w:tc>
          <w:tcPr>
            <w:tcW w:w="810" w:type="dxa"/>
            <w:tcBorders>
              <w:top w:val="nil"/>
              <w:left w:val="nil"/>
              <w:bottom w:val="nil"/>
              <w:right w:val="nil"/>
            </w:tcBorders>
          </w:tcPr>
          <w:p w14:paraId="085BAF24"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Att.LowerBound</w:instrText>
            </w:r>
            <w:r w:rsidRPr="00B75161">
              <w:rPr>
                <w:rFonts w:ascii="Arial" w:hAnsi="Arial" w:cs="Arial"/>
                <w:sz w:val="20"/>
                <w:szCs w:val="20"/>
                <w:lang w:val="en-AU"/>
              </w:rPr>
              <w:fldChar w:fldCharType="separate"/>
            </w:r>
            <w:r w:rsidRPr="00B75161">
              <w:rPr>
                <w:rFonts w:ascii="Arial" w:hAnsi="Arial" w:cs="Arial"/>
                <w:color w:val="0F0F0F"/>
                <w:sz w:val="20"/>
                <w:szCs w:val="20"/>
              </w:rPr>
              <w:t>0</w:t>
            </w:r>
            <w:r w:rsidRPr="00B75161">
              <w:rPr>
                <w:rFonts w:ascii="Arial" w:hAnsi="Arial" w:cs="Arial"/>
                <w:sz w:val="20"/>
                <w:szCs w:val="20"/>
                <w:lang w:val="en-AU"/>
              </w:rPr>
              <w:fldChar w:fldCharType="end"/>
            </w:r>
            <w:r w:rsidRPr="00B75161">
              <w:rPr>
                <w:rFonts w:ascii="Arial" w:hAnsi="Arial" w:cs="Arial"/>
                <w:color w:val="0F0F0F"/>
                <w:sz w:val="20"/>
                <w:szCs w:val="20"/>
              </w:rPr>
              <w:t xml:space="preserve"> -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Att.UpperBound</w:instrText>
            </w:r>
            <w:r w:rsidRPr="00B75161">
              <w:rPr>
                <w:rFonts w:ascii="Arial" w:hAnsi="Arial" w:cs="Arial"/>
                <w:color w:val="0F0F0F"/>
                <w:sz w:val="20"/>
                <w:szCs w:val="20"/>
              </w:rPr>
              <w:fldChar w:fldCharType="separate"/>
            </w:r>
            <w:r w:rsidRPr="00B75161">
              <w:rPr>
                <w:rFonts w:ascii="Arial" w:hAnsi="Arial" w:cs="Arial"/>
                <w:color w:val="0F0F0F"/>
                <w:sz w:val="20"/>
                <w:szCs w:val="20"/>
              </w:rPr>
              <w:t>1</w:t>
            </w:r>
            <w:r w:rsidRPr="00B75161">
              <w:rPr>
                <w:rFonts w:ascii="Arial" w:hAnsi="Arial" w:cs="Arial"/>
                <w:color w:val="0F0F0F"/>
                <w:sz w:val="20"/>
                <w:szCs w:val="20"/>
              </w:rPr>
              <w:fldChar w:fldCharType="end"/>
            </w:r>
          </w:p>
        </w:tc>
        <w:bookmarkEnd w:id="307"/>
      </w:tr>
      <w:tr w:rsidR="00B75161" w:rsidRPr="00B75161" w:rsidDel="00505D20" w14:paraId="27ED470E" w14:textId="77777777" w:rsidTr="000D16DD">
        <w:trPr>
          <w:del w:id="308" w:author="Arjan Kloosterboer" w:date="2017-02-02T15:40:00Z"/>
        </w:trPr>
        <w:tc>
          <w:tcPr>
            <w:tcW w:w="450" w:type="dxa"/>
            <w:tcBorders>
              <w:top w:val="nil"/>
              <w:left w:val="nil"/>
              <w:bottom w:val="nil"/>
              <w:right w:val="nil"/>
            </w:tcBorders>
          </w:tcPr>
          <w:p w14:paraId="6EF8F4D6" w14:textId="77777777" w:rsidR="00B75161" w:rsidRPr="00B75161" w:rsidDel="00505D20" w:rsidRDefault="00B75161" w:rsidP="00B75161">
            <w:pPr>
              <w:widowControl w:val="0"/>
              <w:autoSpaceDE w:val="0"/>
              <w:autoSpaceDN w:val="0"/>
              <w:adjustRightInd w:val="0"/>
              <w:spacing w:after="0" w:line="240" w:lineRule="auto"/>
              <w:rPr>
                <w:del w:id="309" w:author="Arjan Kloosterboer" w:date="2017-02-02T15:40:00Z"/>
                <w:rFonts w:ascii="Arial" w:hAnsi="Arial" w:cs="Arial"/>
                <w:color w:val="0F0F0F"/>
                <w:sz w:val="20"/>
                <w:szCs w:val="20"/>
              </w:rPr>
            </w:pPr>
            <w:bookmarkStart w:id="310" w:name="BKM_F2A7E14D_E4B6_40bd_97FB_0874B240AA24"/>
          </w:p>
        </w:tc>
        <w:tc>
          <w:tcPr>
            <w:tcW w:w="2790" w:type="dxa"/>
            <w:gridSpan w:val="2"/>
            <w:tcBorders>
              <w:top w:val="nil"/>
              <w:left w:val="nil"/>
              <w:bottom w:val="nil"/>
              <w:right w:val="nil"/>
            </w:tcBorders>
          </w:tcPr>
          <w:p w14:paraId="5FD5AB87" w14:textId="77777777" w:rsidR="00B75161" w:rsidRPr="00B75161" w:rsidDel="00505D20" w:rsidRDefault="00B75161" w:rsidP="00B75161">
            <w:pPr>
              <w:widowControl w:val="0"/>
              <w:autoSpaceDE w:val="0"/>
              <w:autoSpaceDN w:val="0"/>
              <w:adjustRightInd w:val="0"/>
              <w:spacing w:after="0" w:line="240" w:lineRule="auto"/>
              <w:rPr>
                <w:del w:id="311" w:author="Arjan Kloosterboer" w:date="2017-02-02T15:40:00Z"/>
                <w:rFonts w:ascii="Arial" w:hAnsi="Arial" w:cs="Arial"/>
                <w:color w:val="0F0F0F"/>
                <w:sz w:val="20"/>
                <w:szCs w:val="20"/>
              </w:rPr>
            </w:pPr>
            <w:del w:id="312" w:author="Arjan Kloosterboer" w:date="2017-02-02T15:40:00Z">
              <w:r w:rsidRPr="00B75161" w:rsidDel="00505D20">
                <w:rPr>
                  <w:rFonts w:ascii="Arial" w:hAnsi="Arial" w:cs="Arial"/>
                  <w:sz w:val="20"/>
                  <w:szCs w:val="20"/>
                  <w:lang w:val="en-AU"/>
                </w:rPr>
                <w:fldChar w:fldCharType="begin" w:fldLock="1"/>
              </w:r>
              <w:r w:rsidRPr="00B75161" w:rsidDel="00505D20">
                <w:rPr>
                  <w:rFonts w:ascii="Arial" w:hAnsi="Arial" w:cs="Arial"/>
                  <w:sz w:val="20"/>
                  <w:szCs w:val="20"/>
                  <w:lang w:val="en-AU"/>
                </w:rPr>
                <w:delInstrText xml:space="preserve">MERGEFIELD </w:delInstrText>
              </w:r>
              <w:r w:rsidRPr="00B75161" w:rsidDel="00505D20">
                <w:rPr>
                  <w:rFonts w:ascii="Arial" w:hAnsi="Arial" w:cs="Arial"/>
                  <w:color w:val="0F0F0F"/>
                  <w:sz w:val="20"/>
                  <w:szCs w:val="20"/>
                </w:rPr>
                <w:delInstrText>Att.Name</w:delInstrText>
              </w:r>
              <w:r w:rsidRPr="00B75161" w:rsidDel="00505D20">
                <w:rPr>
                  <w:rFonts w:ascii="Arial" w:hAnsi="Arial" w:cs="Arial"/>
                  <w:sz w:val="20"/>
                  <w:szCs w:val="20"/>
                  <w:lang w:val="en-AU"/>
                </w:rPr>
                <w:fldChar w:fldCharType="separate"/>
              </w:r>
              <w:r w:rsidRPr="00B75161" w:rsidDel="00505D20">
                <w:rPr>
                  <w:rFonts w:ascii="Arial" w:hAnsi="Arial" w:cs="Arial"/>
                  <w:color w:val="0F0F0F"/>
                  <w:sz w:val="20"/>
                  <w:szCs w:val="20"/>
                </w:rPr>
                <w:delText>Identificatie</w:delText>
              </w:r>
              <w:r w:rsidRPr="00B75161" w:rsidDel="00505D20">
                <w:rPr>
                  <w:rFonts w:ascii="Arial" w:hAnsi="Arial" w:cs="Arial"/>
                  <w:sz w:val="20"/>
                  <w:szCs w:val="20"/>
                  <w:lang w:val="en-AU"/>
                </w:rPr>
                <w:fldChar w:fldCharType="end"/>
              </w:r>
            </w:del>
          </w:p>
        </w:tc>
        <w:tc>
          <w:tcPr>
            <w:tcW w:w="4230" w:type="dxa"/>
            <w:tcBorders>
              <w:top w:val="nil"/>
              <w:left w:val="nil"/>
              <w:bottom w:val="nil"/>
              <w:right w:val="nil"/>
            </w:tcBorders>
          </w:tcPr>
          <w:p w14:paraId="23224890" w14:textId="77777777" w:rsidR="00B75161" w:rsidRPr="00B75161" w:rsidDel="00505D20" w:rsidRDefault="00B75161" w:rsidP="00B75161">
            <w:pPr>
              <w:widowControl w:val="0"/>
              <w:autoSpaceDE w:val="0"/>
              <w:autoSpaceDN w:val="0"/>
              <w:adjustRightInd w:val="0"/>
              <w:spacing w:after="0" w:line="240" w:lineRule="auto"/>
              <w:rPr>
                <w:del w:id="313" w:author="Arjan Kloosterboer" w:date="2017-02-02T15:40:00Z"/>
                <w:rFonts w:ascii="Arial" w:hAnsi="Arial" w:cs="Arial"/>
                <w:color w:val="0F0F0F"/>
                <w:sz w:val="20"/>
                <w:szCs w:val="20"/>
              </w:rPr>
            </w:pPr>
            <w:del w:id="314" w:author="Arjan Kloosterboer" w:date="2017-02-02T15:40:00Z">
              <w:r w:rsidRPr="00B75161" w:rsidDel="00505D20">
                <w:rPr>
                  <w:rFonts w:ascii="Arial" w:hAnsi="Arial" w:cs="Arial"/>
                  <w:sz w:val="20"/>
                  <w:szCs w:val="20"/>
                  <w:lang w:val="en-AU"/>
                </w:rPr>
                <w:fldChar w:fldCharType="begin" w:fldLock="1"/>
              </w:r>
              <w:r w:rsidRPr="00B75161" w:rsidDel="00505D20">
                <w:rPr>
                  <w:rFonts w:ascii="Arial" w:hAnsi="Arial" w:cs="Arial"/>
                  <w:sz w:val="20"/>
                  <w:szCs w:val="20"/>
                </w:rPr>
                <w:delInstrText xml:space="preserve">MERGEFIELD </w:delInstrText>
              </w:r>
              <w:r w:rsidRPr="00B75161" w:rsidDel="00505D20">
                <w:rPr>
                  <w:rFonts w:ascii="Arial" w:hAnsi="Arial" w:cs="Arial"/>
                  <w:color w:val="0F0F0F"/>
                  <w:sz w:val="20"/>
                  <w:szCs w:val="20"/>
                </w:rPr>
                <w:delInstrText>Att.Notes</w:delInstrText>
              </w:r>
              <w:r w:rsidRPr="00B75161" w:rsidDel="00505D20">
                <w:rPr>
                  <w:rFonts w:ascii="Arial" w:hAnsi="Arial" w:cs="Arial"/>
                  <w:sz w:val="20"/>
                  <w:szCs w:val="20"/>
                  <w:lang w:val="en-AU"/>
                </w:rPr>
                <w:fldChar w:fldCharType="end"/>
              </w:r>
              <w:r w:rsidRPr="00B75161" w:rsidDel="00505D20">
                <w:rPr>
                  <w:rFonts w:ascii="Arial" w:hAnsi="Arial" w:cs="Arial"/>
                  <w:color w:val="610E6A"/>
                  <w:sz w:val="20"/>
                  <w:szCs w:val="20"/>
                </w:rPr>
                <w:delText>De unieke identificatie van de BETROKKENE</w:delText>
              </w:r>
            </w:del>
          </w:p>
        </w:tc>
        <w:tc>
          <w:tcPr>
            <w:tcW w:w="1080" w:type="dxa"/>
            <w:tcBorders>
              <w:top w:val="nil"/>
              <w:left w:val="nil"/>
              <w:bottom w:val="nil"/>
              <w:right w:val="nil"/>
            </w:tcBorders>
          </w:tcPr>
          <w:p w14:paraId="75469314" w14:textId="77777777" w:rsidR="00B75161" w:rsidRPr="00B75161" w:rsidDel="00505D20" w:rsidRDefault="00B75161" w:rsidP="00B75161">
            <w:pPr>
              <w:widowControl w:val="0"/>
              <w:autoSpaceDE w:val="0"/>
              <w:autoSpaceDN w:val="0"/>
              <w:adjustRightInd w:val="0"/>
              <w:spacing w:after="0" w:line="240" w:lineRule="auto"/>
              <w:rPr>
                <w:del w:id="315" w:author="Arjan Kloosterboer" w:date="2017-02-02T15:40:00Z"/>
                <w:rFonts w:ascii="Arial" w:hAnsi="Arial" w:cs="Arial"/>
                <w:color w:val="000000"/>
                <w:sz w:val="20"/>
                <w:szCs w:val="20"/>
              </w:rPr>
            </w:pPr>
            <w:del w:id="316" w:author="Arjan Kloosterboer" w:date="2017-02-02T15:40:00Z">
              <w:r w:rsidRPr="00B75161" w:rsidDel="00505D20">
                <w:rPr>
                  <w:rFonts w:ascii="Arial" w:hAnsi="Arial" w:cs="Arial"/>
                  <w:sz w:val="20"/>
                  <w:szCs w:val="20"/>
                  <w:lang w:val="en-AU"/>
                </w:rPr>
                <w:fldChar w:fldCharType="begin" w:fldLock="1"/>
              </w:r>
              <w:r w:rsidRPr="00B75161" w:rsidDel="00505D20">
                <w:rPr>
                  <w:rFonts w:ascii="Arial" w:hAnsi="Arial" w:cs="Arial"/>
                  <w:sz w:val="20"/>
                  <w:szCs w:val="20"/>
                  <w:lang w:val="en-AU"/>
                </w:rPr>
                <w:delInstrText xml:space="preserve">MERGEFIELD </w:delInstrText>
              </w:r>
              <w:r w:rsidRPr="00B75161" w:rsidDel="00505D20">
                <w:rPr>
                  <w:rFonts w:ascii="Arial" w:hAnsi="Arial" w:cs="Arial"/>
                  <w:color w:val="000000"/>
                  <w:sz w:val="20"/>
                  <w:szCs w:val="20"/>
                </w:rPr>
                <w:delInstrText>Att.Type</w:delInstrText>
              </w:r>
              <w:r w:rsidRPr="00B75161" w:rsidDel="00505D20">
                <w:rPr>
                  <w:rFonts w:ascii="Arial" w:hAnsi="Arial" w:cs="Arial"/>
                  <w:sz w:val="20"/>
                  <w:szCs w:val="20"/>
                  <w:lang w:val="en-AU"/>
                </w:rPr>
                <w:fldChar w:fldCharType="separate"/>
              </w:r>
              <w:r w:rsidRPr="00B75161" w:rsidDel="00505D20">
                <w:rPr>
                  <w:rFonts w:ascii="Arial" w:hAnsi="Arial" w:cs="Arial"/>
                  <w:color w:val="000000"/>
                  <w:sz w:val="20"/>
                  <w:szCs w:val="20"/>
                </w:rPr>
                <w:delText>AN50</w:delText>
              </w:r>
              <w:r w:rsidRPr="00B75161" w:rsidDel="00505D20">
                <w:rPr>
                  <w:rFonts w:ascii="Arial" w:hAnsi="Arial" w:cs="Arial"/>
                  <w:sz w:val="20"/>
                  <w:szCs w:val="20"/>
                  <w:lang w:val="en-AU"/>
                </w:rPr>
                <w:fldChar w:fldCharType="end"/>
              </w:r>
            </w:del>
          </w:p>
        </w:tc>
        <w:tc>
          <w:tcPr>
            <w:tcW w:w="810" w:type="dxa"/>
            <w:tcBorders>
              <w:top w:val="nil"/>
              <w:left w:val="nil"/>
              <w:bottom w:val="nil"/>
              <w:right w:val="nil"/>
            </w:tcBorders>
          </w:tcPr>
          <w:p w14:paraId="2F854D25" w14:textId="77777777" w:rsidR="00B75161" w:rsidRPr="00B75161" w:rsidDel="00505D20" w:rsidRDefault="00B75161" w:rsidP="00B75161">
            <w:pPr>
              <w:widowControl w:val="0"/>
              <w:autoSpaceDE w:val="0"/>
              <w:autoSpaceDN w:val="0"/>
              <w:adjustRightInd w:val="0"/>
              <w:spacing w:after="0" w:line="240" w:lineRule="auto"/>
              <w:rPr>
                <w:del w:id="317" w:author="Arjan Kloosterboer" w:date="2017-02-02T15:40:00Z"/>
                <w:rFonts w:ascii="Arial" w:hAnsi="Arial" w:cs="Arial"/>
                <w:color w:val="0F0F0F"/>
                <w:sz w:val="20"/>
                <w:szCs w:val="20"/>
              </w:rPr>
            </w:pPr>
            <w:del w:id="318" w:author="Arjan Kloosterboer" w:date="2017-02-02T15:40:00Z">
              <w:r w:rsidRPr="00B75161" w:rsidDel="00505D20">
                <w:rPr>
                  <w:rFonts w:ascii="Arial" w:hAnsi="Arial" w:cs="Arial"/>
                  <w:sz w:val="20"/>
                  <w:szCs w:val="20"/>
                  <w:lang w:val="en-AU"/>
                </w:rPr>
                <w:fldChar w:fldCharType="begin" w:fldLock="1"/>
              </w:r>
              <w:r w:rsidRPr="00B75161" w:rsidDel="00505D20">
                <w:rPr>
                  <w:rFonts w:ascii="Arial" w:hAnsi="Arial" w:cs="Arial"/>
                  <w:sz w:val="20"/>
                  <w:szCs w:val="20"/>
                  <w:lang w:val="en-AU"/>
                </w:rPr>
                <w:delInstrText xml:space="preserve">MERGEFIELD </w:delInstrText>
              </w:r>
              <w:r w:rsidRPr="00B75161" w:rsidDel="00505D20">
                <w:rPr>
                  <w:rFonts w:ascii="Arial" w:hAnsi="Arial" w:cs="Arial"/>
                  <w:color w:val="0F0F0F"/>
                  <w:sz w:val="20"/>
                  <w:szCs w:val="20"/>
                </w:rPr>
                <w:delInstrText>Att.LowerBound</w:delInstrText>
              </w:r>
              <w:r w:rsidRPr="00B75161" w:rsidDel="00505D20">
                <w:rPr>
                  <w:rFonts w:ascii="Arial" w:hAnsi="Arial" w:cs="Arial"/>
                  <w:sz w:val="20"/>
                  <w:szCs w:val="20"/>
                  <w:lang w:val="en-AU"/>
                </w:rPr>
                <w:fldChar w:fldCharType="separate"/>
              </w:r>
              <w:r w:rsidRPr="00B75161" w:rsidDel="00505D20">
                <w:rPr>
                  <w:rFonts w:ascii="Arial" w:hAnsi="Arial" w:cs="Arial"/>
                  <w:color w:val="0F0F0F"/>
                  <w:sz w:val="20"/>
                  <w:szCs w:val="20"/>
                </w:rPr>
                <w:delText>1</w:delText>
              </w:r>
              <w:r w:rsidRPr="00B75161" w:rsidDel="00505D20">
                <w:rPr>
                  <w:rFonts w:ascii="Arial" w:hAnsi="Arial" w:cs="Arial"/>
                  <w:sz w:val="20"/>
                  <w:szCs w:val="20"/>
                  <w:lang w:val="en-AU"/>
                </w:rPr>
                <w:fldChar w:fldCharType="end"/>
              </w:r>
              <w:r w:rsidRPr="00B75161" w:rsidDel="00505D20">
                <w:rPr>
                  <w:rFonts w:ascii="Arial" w:hAnsi="Arial" w:cs="Arial"/>
                  <w:color w:val="0F0F0F"/>
                  <w:sz w:val="20"/>
                  <w:szCs w:val="20"/>
                </w:rPr>
                <w:delText xml:space="preserve"> - </w:delText>
              </w:r>
              <w:r w:rsidRPr="00B75161" w:rsidDel="00505D20">
                <w:rPr>
                  <w:rFonts w:ascii="Arial" w:hAnsi="Arial" w:cs="Arial"/>
                  <w:color w:val="0F0F0F"/>
                  <w:sz w:val="20"/>
                  <w:szCs w:val="20"/>
                </w:rPr>
                <w:fldChar w:fldCharType="begin" w:fldLock="1"/>
              </w:r>
              <w:r w:rsidRPr="00B75161" w:rsidDel="00505D20">
                <w:rPr>
                  <w:rFonts w:ascii="Arial" w:hAnsi="Arial" w:cs="Arial"/>
                  <w:color w:val="0F0F0F"/>
                  <w:sz w:val="20"/>
                  <w:szCs w:val="20"/>
                </w:rPr>
                <w:delInstrText>MERGEFIELD Att.UpperBound</w:delInstrText>
              </w:r>
              <w:r w:rsidRPr="00B75161" w:rsidDel="00505D20">
                <w:rPr>
                  <w:rFonts w:ascii="Arial" w:hAnsi="Arial" w:cs="Arial"/>
                  <w:color w:val="0F0F0F"/>
                  <w:sz w:val="20"/>
                  <w:szCs w:val="20"/>
                </w:rPr>
                <w:fldChar w:fldCharType="separate"/>
              </w:r>
              <w:r w:rsidRPr="00B75161" w:rsidDel="00505D20">
                <w:rPr>
                  <w:rFonts w:ascii="Arial" w:hAnsi="Arial" w:cs="Arial"/>
                  <w:color w:val="0F0F0F"/>
                  <w:sz w:val="20"/>
                  <w:szCs w:val="20"/>
                </w:rPr>
                <w:delText>1</w:delText>
              </w:r>
              <w:r w:rsidRPr="00B75161" w:rsidDel="00505D20">
                <w:rPr>
                  <w:rFonts w:ascii="Arial" w:hAnsi="Arial" w:cs="Arial"/>
                  <w:color w:val="0F0F0F"/>
                  <w:sz w:val="20"/>
                  <w:szCs w:val="20"/>
                </w:rPr>
                <w:fldChar w:fldCharType="end"/>
              </w:r>
            </w:del>
          </w:p>
        </w:tc>
        <w:bookmarkEnd w:id="310"/>
      </w:tr>
      <w:tr w:rsidR="00B75161" w:rsidRPr="00B75161" w14:paraId="3EE30D65" w14:textId="77777777" w:rsidTr="000D16DD">
        <w:tc>
          <w:tcPr>
            <w:tcW w:w="450" w:type="dxa"/>
            <w:tcBorders>
              <w:top w:val="nil"/>
              <w:left w:val="nil"/>
              <w:bottom w:val="nil"/>
              <w:right w:val="nil"/>
            </w:tcBorders>
          </w:tcPr>
          <w:p w14:paraId="54CBA9EB"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bookmarkStart w:id="319" w:name="BKM_466431EC_7F60_4a12_B950_3A55DCE352FB"/>
          </w:p>
        </w:tc>
        <w:tc>
          <w:tcPr>
            <w:tcW w:w="2790" w:type="dxa"/>
            <w:gridSpan w:val="2"/>
            <w:tcBorders>
              <w:top w:val="nil"/>
              <w:left w:val="nil"/>
              <w:bottom w:val="nil"/>
              <w:right w:val="nil"/>
            </w:tcBorders>
          </w:tcPr>
          <w:p w14:paraId="2442814D"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Att.Name</w:instrText>
            </w:r>
            <w:r w:rsidRPr="00B75161">
              <w:rPr>
                <w:rFonts w:ascii="Arial" w:hAnsi="Arial" w:cs="Arial"/>
                <w:sz w:val="20"/>
                <w:szCs w:val="20"/>
                <w:lang w:val="en-AU"/>
              </w:rPr>
              <w:fldChar w:fldCharType="separate"/>
            </w:r>
            <w:r w:rsidRPr="00B75161">
              <w:rPr>
                <w:rFonts w:ascii="Arial" w:hAnsi="Arial" w:cs="Arial"/>
                <w:color w:val="0F0F0F"/>
                <w:sz w:val="20"/>
                <w:szCs w:val="20"/>
              </w:rPr>
              <w:t>Adres binnenland</w:t>
            </w:r>
            <w:r w:rsidRPr="00B75161">
              <w:rPr>
                <w:rFonts w:ascii="Arial" w:hAnsi="Arial" w:cs="Arial"/>
                <w:sz w:val="20"/>
                <w:szCs w:val="20"/>
                <w:lang w:val="en-AU"/>
              </w:rPr>
              <w:fldChar w:fldCharType="end"/>
            </w:r>
          </w:p>
        </w:tc>
        <w:tc>
          <w:tcPr>
            <w:tcW w:w="4230" w:type="dxa"/>
            <w:tcBorders>
              <w:top w:val="nil"/>
              <w:left w:val="nil"/>
              <w:bottom w:val="nil"/>
              <w:right w:val="nil"/>
            </w:tcBorders>
          </w:tcPr>
          <w:p w14:paraId="26673427"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Att.Notes</w:instrText>
            </w:r>
            <w:r w:rsidRPr="00B75161">
              <w:rPr>
                <w:rFonts w:ascii="Arial" w:hAnsi="Arial" w:cs="Arial"/>
                <w:sz w:val="20"/>
                <w:szCs w:val="20"/>
                <w:lang w:val="en-AU"/>
              </w:rPr>
              <w:fldChar w:fldCharType="end"/>
            </w:r>
            <w:r w:rsidRPr="00B75161">
              <w:rPr>
                <w:rFonts w:ascii="Arial" w:hAnsi="Arial" w:cs="Arial"/>
                <w:color w:val="610E6A"/>
                <w:sz w:val="20"/>
                <w:szCs w:val="20"/>
                <w:lang w:val="nl-NL"/>
              </w:rPr>
              <w:t>De aanduiding van het adres van de BETROKKENE indien dit adres in Nederland gelegen is.</w:t>
            </w:r>
          </w:p>
        </w:tc>
        <w:tc>
          <w:tcPr>
            <w:tcW w:w="1080" w:type="dxa"/>
            <w:tcBorders>
              <w:top w:val="nil"/>
              <w:left w:val="nil"/>
              <w:bottom w:val="nil"/>
              <w:right w:val="nil"/>
            </w:tcBorders>
          </w:tcPr>
          <w:p w14:paraId="60487317" w14:textId="77777777" w:rsidR="00B75161" w:rsidRPr="00B75161" w:rsidRDefault="00B75161" w:rsidP="00B75161">
            <w:pPr>
              <w:widowControl w:val="0"/>
              <w:autoSpaceDE w:val="0"/>
              <w:autoSpaceDN w:val="0"/>
              <w:adjustRightInd w:val="0"/>
              <w:spacing w:after="0" w:line="240" w:lineRule="auto"/>
              <w:rPr>
                <w:rFonts w:ascii="Arial" w:hAnsi="Arial" w:cs="Arial"/>
                <w:color w:val="000000"/>
                <w:sz w:val="20"/>
                <w:szCs w:val="20"/>
                <w:lang w:val="nl-NL"/>
              </w:rPr>
            </w:pPr>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00000"/>
                <w:sz w:val="20"/>
                <w:szCs w:val="20"/>
                <w:lang w:val="nl-NL"/>
              </w:rPr>
              <w:instrText>Att.Type</w:instrText>
            </w:r>
            <w:r w:rsidRPr="00B75161">
              <w:rPr>
                <w:rFonts w:ascii="Arial" w:hAnsi="Arial" w:cs="Arial"/>
                <w:sz w:val="20"/>
                <w:szCs w:val="20"/>
                <w:lang w:val="en-AU"/>
              </w:rPr>
              <w:fldChar w:fldCharType="end"/>
            </w:r>
          </w:p>
        </w:tc>
        <w:tc>
          <w:tcPr>
            <w:tcW w:w="810" w:type="dxa"/>
            <w:tcBorders>
              <w:top w:val="nil"/>
              <w:left w:val="nil"/>
              <w:bottom w:val="nil"/>
              <w:right w:val="nil"/>
            </w:tcBorders>
          </w:tcPr>
          <w:p w14:paraId="567418AA"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Att.LowerBound</w:instrText>
            </w:r>
            <w:r w:rsidRPr="00B75161">
              <w:rPr>
                <w:rFonts w:ascii="Arial" w:hAnsi="Arial" w:cs="Arial"/>
                <w:sz w:val="20"/>
                <w:szCs w:val="20"/>
                <w:lang w:val="en-AU"/>
              </w:rPr>
              <w:fldChar w:fldCharType="separate"/>
            </w:r>
            <w:r w:rsidRPr="00B75161">
              <w:rPr>
                <w:rFonts w:ascii="Arial" w:hAnsi="Arial" w:cs="Arial"/>
                <w:color w:val="0F0F0F"/>
                <w:sz w:val="20"/>
                <w:szCs w:val="20"/>
              </w:rPr>
              <w:t>0</w:t>
            </w:r>
            <w:r w:rsidRPr="00B75161">
              <w:rPr>
                <w:rFonts w:ascii="Arial" w:hAnsi="Arial" w:cs="Arial"/>
                <w:sz w:val="20"/>
                <w:szCs w:val="20"/>
                <w:lang w:val="en-AU"/>
              </w:rPr>
              <w:fldChar w:fldCharType="end"/>
            </w:r>
            <w:r w:rsidRPr="00B75161">
              <w:rPr>
                <w:rFonts w:ascii="Arial" w:hAnsi="Arial" w:cs="Arial"/>
                <w:color w:val="0F0F0F"/>
                <w:sz w:val="20"/>
                <w:szCs w:val="20"/>
              </w:rPr>
              <w:t xml:space="preserve"> -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Att.UpperBound</w:instrText>
            </w:r>
            <w:r w:rsidRPr="00B75161">
              <w:rPr>
                <w:rFonts w:ascii="Arial" w:hAnsi="Arial" w:cs="Arial"/>
                <w:color w:val="0F0F0F"/>
                <w:sz w:val="20"/>
                <w:szCs w:val="20"/>
              </w:rPr>
              <w:fldChar w:fldCharType="separate"/>
            </w:r>
            <w:r w:rsidRPr="00B75161">
              <w:rPr>
                <w:rFonts w:ascii="Arial" w:hAnsi="Arial" w:cs="Arial"/>
                <w:color w:val="0F0F0F"/>
                <w:sz w:val="20"/>
                <w:szCs w:val="20"/>
              </w:rPr>
              <w:t>1</w:t>
            </w:r>
            <w:r w:rsidRPr="00B75161">
              <w:rPr>
                <w:rFonts w:ascii="Arial" w:hAnsi="Arial" w:cs="Arial"/>
                <w:color w:val="0F0F0F"/>
                <w:sz w:val="20"/>
                <w:szCs w:val="20"/>
              </w:rPr>
              <w:fldChar w:fldCharType="end"/>
            </w:r>
          </w:p>
        </w:tc>
        <w:bookmarkEnd w:id="319"/>
      </w:tr>
      <w:tr w:rsidR="00B75161" w:rsidRPr="00B75161" w14:paraId="45DD5DC4" w14:textId="77777777" w:rsidTr="000D16DD">
        <w:tc>
          <w:tcPr>
            <w:tcW w:w="450" w:type="dxa"/>
            <w:tcBorders>
              <w:top w:val="nil"/>
              <w:left w:val="nil"/>
              <w:bottom w:val="nil"/>
              <w:right w:val="nil"/>
            </w:tcBorders>
          </w:tcPr>
          <w:p w14:paraId="2785BB27"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bookmarkStart w:id="320" w:name="BKM_C71035C0_1AC2_48c1_8BAF_123B63CA03FB"/>
          </w:p>
        </w:tc>
        <w:tc>
          <w:tcPr>
            <w:tcW w:w="2790" w:type="dxa"/>
            <w:gridSpan w:val="2"/>
            <w:tcBorders>
              <w:top w:val="nil"/>
              <w:left w:val="nil"/>
              <w:bottom w:val="nil"/>
              <w:right w:val="nil"/>
            </w:tcBorders>
          </w:tcPr>
          <w:p w14:paraId="50698A61"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Att.Name</w:instrText>
            </w:r>
            <w:r w:rsidRPr="00B75161">
              <w:rPr>
                <w:rFonts w:ascii="Arial" w:hAnsi="Arial" w:cs="Arial"/>
                <w:sz w:val="20"/>
                <w:szCs w:val="20"/>
                <w:lang w:val="en-AU"/>
              </w:rPr>
              <w:fldChar w:fldCharType="separate"/>
            </w:r>
            <w:r w:rsidRPr="00B75161">
              <w:rPr>
                <w:rFonts w:ascii="Arial" w:hAnsi="Arial" w:cs="Arial"/>
                <w:color w:val="0F0F0F"/>
                <w:sz w:val="20"/>
                <w:szCs w:val="20"/>
              </w:rPr>
              <w:t>Adres buitenland</w:t>
            </w:r>
            <w:r w:rsidRPr="00B75161">
              <w:rPr>
                <w:rFonts w:ascii="Arial" w:hAnsi="Arial" w:cs="Arial"/>
                <w:sz w:val="20"/>
                <w:szCs w:val="20"/>
                <w:lang w:val="en-AU"/>
              </w:rPr>
              <w:fldChar w:fldCharType="end"/>
            </w:r>
          </w:p>
        </w:tc>
        <w:tc>
          <w:tcPr>
            <w:tcW w:w="4230" w:type="dxa"/>
            <w:tcBorders>
              <w:top w:val="nil"/>
              <w:left w:val="nil"/>
              <w:bottom w:val="nil"/>
              <w:right w:val="nil"/>
            </w:tcBorders>
          </w:tcPr>
          <w:p w14:paraId="7BEE8274"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Att.Notes</w:instrText>
            </w:r>
            <w:r w:rsidRPr="00B75161">
              <w:rPr>
                <w:rFonts w:ascii="Arial" w:hAnsi="Arial" w:cs="Arial"/>
                <w:sz w:val="20"/>
                <w:szCs w:val="20"/>
                <w:lang w:val="en-AU"/>
              </w:rPr>
              <w:fldChar w:fldCharType="end"/>
            </w:r>
            <w:r w:rsidRPr="00B75161">
              <w:rPr>
                <w:rFonts w:ascii="Arial" w:hAnsi="Arial" w:cs="Arial"/>
                <w:color w:val="610E6A"/>
                <w:sz w:val="20"/>
                <w:szCs w:val="20"/>
                <w:lang w:val="nl-NL"/>
              </w:rPr>
              <w:t>De aanduiding van het adres waar specialisaties van de BETROKKENE  zijnde een (NIET) NATUURLIJK PERSOON of VESTIGING dan wel een specialisatie daarvan, verblijft dan wel bereikbaar is in het buitenland.</w:t>
            </w:r>
          </w:p>
        </w:tc>
        <w:tc>
          <w:tcPr>
            <w:tcW w:w="1080" w:type="dxa"/>
            <w:tcBorders>
              <w:top w:val="nil"/>
              <w:left w:val="nil"/>
              <w:bottom w:val="nil"/>
              <w:right w:val="nil"/>
            </w:tcBorders>
          </w:tcPr>
          <w:p w14:paraId="080F8678" w14:textId="77777777" w:rsidR="00B75161" w:rsidRPr="00B75161" w:rsidRDefault="00B75161" w:rsidP="00B75161">
            <w:pPr>
              <w:widowControl w:val="0"/>
              <w:autoSpaceDE w:val="0"/>
              <w:autoSpaceDN w:val="0"/>
              <w:adjustRightInd w:val="0"/>
              <w:spacing w:after="0" w:line="240" w:lineRule="auto"/>
              <w:rPr>
                <w:rFonts w:ascii="Arial" w:hAnsi="Arial" w:cs="Arial"/>
                <w:color w:val="000000"/>
                <w:sz w:val="20"/>
                <w:szCs w:val="20"/>
                <w:lang w:val="nl-NL"/>
              </w:rPr>
            </w:pPr>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00000"/>
                <w:sz w:val="20"/>
                <w:szCs w:val="20"/>
                <w:lang w:val="nl-NL"/>
              </w:rPr>
              <w:instrText>Att.Type</w:instrText>
            </w:r>
            <w:r w:rsidRPr="00B75161">
              <w:rPr>
                <w:rFonts w:ascii="Arial" w:hAnsi="Arial" w:cs="Arial"/>
                <w:sz w:val="20"/>
                <w:szCs w:val="20"/>
                <w:lang w:val="en-AU"/>
              </w:rPr>
              <w:fldChar w:fldCharType="end"/>
            </w:r>
          </w:p>
        </w:tc>
        <w:tc>
          <w:tcPr>
            <w:tcW w:w="810" w:type="dxa"/>
            <w:tcBorders>
              <w:top w:val="nil"/>
              <w:left w:val="nil"/>
              <w:bottom w:val="nil"/>
              <w:right w:val="nil"/>
            </w:tcBorders>
          </w:tcPr>
          <w:p w14:paraId="56A6537A"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Att.LowerBound</w:instrText>
            </w:r>
            <w:r w:rsidRPr="00B75161">
              <w:rPr>
                <w:rFonts w:ascii="Arial" w:hAnsi="Arial" w:cs="Arial"/>
                <w:sz w:val="20"/>
                <w:szCs w:val="20"/>
                <w:lang w:val="en-AU"/>
              </w:rPr>
              <w:fldChar w:fldCharType="separate"/>
            </w:r>
            <w:r w:rsidRPr="00B75161">
              <w:rPr>
                <w:rFonts w:ascii="Arial" w:hAnsi="Arial" w:cs="Arial"/>
                <w:color w:val="0F0F0F"/>
                <w:sz w:val="20"/>
                <w:szCs w:val="20"/>
              </w:rPr>
              <w:t>0</w:t>
            </w:r>
            <w:r w:rsidRPr="00B75161">
              <w:rPr>
                <w:rFonts w:ascii="Arial" w:hAnsi="Arial" w:cs="Arial"/>
                <w:sz w:val="20"/>
                <w:szCs w:val="20"/>
                <w:lang w:val="en-AU"/>
              </w:rPr>
              <w:fldChar w:fldCharType="end"/>
            </w:r>
            <w:r w:rsidRPr="00B75161">
              <w:rPr>
                <w:rFonts w:ascii="Arial" w:hAnsi="Arial" w:cs="Arial"/>
                <w:color w:val="0F0F0F"/>
                <w:sz w:val="20"/>
                <w:szCs w:val="20"/>
              </w:rPr>
              <w:t xml:space="preserve"> -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Att.UpperBound</w:instrText>
            </w:r>
            <w:r w:rsidRPr="00B75161">
              <w:rPr>
                <w:rFonts w:ascii="Arial" w:hAnsi="Arial" w:cs="Arial"/>
                <w:color w:val="0F0F0F"/>
                <w:sz w:val="20"/>
                <w:szCs w:val="20"/>
              </w:rPr>
              <w:fldChar w:fldCharType="separate"/>
            </w:r>
            <w:r w:rsidRPr="00B75161">
              <w:rPr>
                <w:rFonts w:ascii="Arial" w:hAnsi="Arial" w:cs="Arial"/>
                <w:color w:val="0F0F0F"/>
                <w:sz w:val="20"/>
                <w:szCs w:val="20"/>
              </w:rPr>
              <w:t>1</w:t>
            </w:r>
            <w:r w:rsidRPr="00B75161">
              <w:rPr>
                <w:rFonts w:ascii="Arial" w:hAnsi="Arial" w:cs="Arial"/>
                <w:color w:val="0F0F0F"/>
                <w:sz w:val="20"/>
                <w:szCs w:val="20"/>
              </w:rPr>
              <w:fldChar w:fldCharType="end"/>
            </w:r>
          </w:p>
        </w:tc>
        <w:bookmarkEnd w:id="320"/>
      </w:tr>
    </w:tbl>
    <w:p w14:paraId="5862F800"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p>
    <w:tbl>
      <w:tblPr>
        <w:tblW w:w="0" w:type="auto"/>
        <w:tblInd w:w="60" w:type="dxa"/>
        <w:tblLayout w:type="fixed"/>
        <w:tblCellMar>
          <w:left w:w="60" w:type="dxa"/>
          <w:right w:w="60" w:type="dxa"/>
        </w:tblCellMar>
        <w:tblLook w:val="0000" w:firstRow="0" w:lastRow="0" w:firstColumn="0" w:lastColumn="0" w:noHBand="0" w:noVBand="0"/>
      </w:tblPr>
      <w:tblGrid>
        <w:gridCol w:w="450"/>
        <w:gridCol w:w="2790"/>
        <w:gridCol w:w="6120"/>
      </w:tblGrid>
      <w:tr w:rsidR="00B75161" w:rsidRPr="00B75161" w14:paraId="586CD929" w14:textId="77777777" w:rsidTr="000D16DD">
        <w:tc>
          <w:tcPr>
            <w:tcW w:w="9360" w:type="dxa"/>
            <w:gridSpan w:val="3"/>
            <w:tcBorders>
              <w:top w:val="nil"/>
              <w:left w:val="nil"/>
              <w:bottom w:val="nil"/>
              <w:right w:val="nil"/>
            </w:tcBorders>
          </w:tcPr>
          <w:p w14:paraId="67D102FF"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b/>
                <w:bCs/>
                <w:color w:val="0F0F0F"/>
                <w:sz w:val="20"/>
                <w:szCs w:val="20"/>
              </w:rPr>
              <w:t>Overzicht relaties</w:t>
            </w:r>
          </w:p>
        </w:tc>
      </w:tr>
      <w:tr w:rsidR="00B75161" w:rsidRPr="00B75161" w14:paraId="25FC399D" w14:textId="77777777" w:rsidTr="000D16DD">
        <w:tc>
          <w:tcPr>
            <w:tcW w:w="450" w:type="dxa"/>
            <w:tcBorders>
              <w:top w:val="nil"/>
              <w:left w:val="nil"/>
              <w:bottom w:val="nil"/>
              <w:right w:val="nil"/>
            </w:tcBorders>
          </w:tcPr>
          <w:p w14:paraId="62D3E2A4" w14:textId="77777777" w:rsidR="00B75161" w:rsidRPr="00B75161" w:rsidRDefault="00B75161" w:rsidP="00B75161">
            <w:pPr>
              <w:widowControl w:val="0"/>
              <w:autoSpaceDE w:val="0"/>
              <w:autoSpaceDN w:val="0"/>
              <w:adjustRightInd w:val="0"/>
              <w:spacing w:after="0" w:line="240" w:lineRule="auto"/>
              <w:rPr>
                <w:rFonts w:ascii="Arial" w:hAnsi="Arial" w:cs="Arial"/>
                <w:i/>
                <w:iCs/>
                <w:color w:val="0F0F0F"/>
                <w:sz w:val="20"/>
                <w:szCs w:val="20"/>
              </w:rPr>
            </w:pPr>
          </w:p>
        </w:tc>
        <w:tc>
          <w:tcPr>
            <w:tcW w:w="2790" w:type="dxa"/>
            <w:tcBorders>
              <w:top w:val="nil"/>
              <w:left w:val="nil"/>
              <w:bottom w:val="nil"/>
              <w:right w:val="nil"/>
            </w:tcBorders>
          </w:tcPr>
          <w:p w14:paraId="75AAAB3B" w14:textId="77777777" w:rsidR="00B75161" w:rsidRPr="00B75161" w:rsidRDefault="00B75161" w:rsidP="00B75161">
            <w:pPr>
              <w:widowControl w:val="0"/>
              <w:autoSpaceDE w:val="0"/>
              <w:autoSpaceDN w:val="0"/>
              <w:adjustRightInd w:val="0"/>
              <w:spacing w:after="0" w:line="240" w:lineRule="auto"/>
              <w:rPr>
                <w:rFonts w:ascii="Arial" w:hAnsi="Arial" w:cs="Arial"/>
                <w:i/>
                <w:iCs/>
                <w:color w:val="0F0F0F"/>
                <w:sz w:val="20"/>
                <w:szCs w:val="20"/>
              </w:rPr>
            </w:pPr>
            <w:r w:rsidRPr="00B75161">
              <w:rPr>
                <w:rFonts w:ascii="Arial" w:hAnsi="Arial" w:cs="Arial"/>
                <w:i/>
                <w:iCs/>
                <w:color w:val="0F0F0F"/>
                <w:sz w:val="20"/>
                <w:szCs w:val="20"/>
              </w:rPr>
              <w:t>Relatienaam met</w:t>
            </w:r>
          </w:p>
          <w:p w14:paraId="2F77E7BA"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i/>
                <w:iCs/>
                <w:color w:val="0F0F0F"/>
                <w:sz w:val="20"/>
                <w:szCs w:val="20"/>
              </w:rPr>
              <w:t>kardinaliteiten</w:t>
            </w:r>
          </w:p>
        </w:tc>
        <w:tc>
          <w:tcPr>
            <w:tcW w:w="6120" w:type="dxa"/>
            <w:tcBorders>
              <w:top w:val="nil"/>
              <w:left w:val="nil"/>
              <w:bottom w:val="nil"/>
              <w:right w:val="nil"/>
            </w:tcBorders>
          </w:tcPr>
          <w:p w14:paraId="260196A0"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i/>
                <w:iCs/>
                <w:color w:val="0F0F0F"/>
                <w:sz w:val="20"/>
                <w:szCs w:val="20"/>
              </w:rPr>
              <w:t>Definitie</w:t>
            </w:r>
          </w:p>
        </w:tc>
      </w:tr>
      <w:tr w:rsidR="00B75161" w:rsidRPr="005C14BE" w14:paraId="7A51310E" w14:textId="77777777" w:rsidTr="000D16DD">
        <w:tc>
          <w:tcPr>
            <w:tcW w:w="450" w:type="dxa"/>
            <w:tcBorders>
              <w:top w:val="nil"/>
              <w:left w:val="nil"/>
              <w:bottom w:val="nil"/>
              <w:right w:val="nil"/>
            </w:tcBorders>
          </w:tcPr>
          <w:p w14:paraId="583B0C6F" w14:textId="77777777" w:rsidR="00B75161" w:rsidRPr="00B75161" w:rsidRDefault="00B75161" w:rsidP="00B75161">
            <w:pPr>
              <w:widowControl w:val="0"/>
              <w:autoSpaceDE w:val="0"/>
              <w:autoSpaceDN w:val="0"/>
              <w:adjustRightInd w:val="0"/>
              <w:spacing w:after="0" w:line="240" w:lineRule="auto"/>
              <w:rPr>
                <w:rFonts w:ascii="Arial" w:hAnsi="Arial" w:cs="Arial"/>
                <w:b/>
                <w:bCs/>
                <w:color w:val="000000"/>
                <w:sz w:val="20"/>
                <w:szCs w:val="20"/>
                <w:highlight w:val="yellow"/>
                <w:u w:color="000000"/>
                <w:shd w:val="clear" w:color="auto" w:fill="FFFF80"/>
              </w:rPr>
            </w:pPr>
          </w:p>
        </w:tc>
        <w:tc>
          <w:tcPr>
            <w:tcW w:w="2790" w:type="dxa"/>
            <w:tcBorders>
              <w:top w:val="nil"/>
              <w:left w:val="nil"/>
              <w:bottom w:val="nil"/>
              <w:right w:val="nil"/>
            </w:tcBorders>
          </w:tcPr>
          <w:p w14:paraId="6C58D457"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Element.Name</w:instrText>
            </w:r>
            <w:r w:rsidRPr="00B75161">
              <w:rPr>
                <w:rFonts w:ascii="Arial" w:hAnsi="Arial" w:cs="Arial"/>
                <w:sz w:val="20"/>
                <w:szCs w:val="20"/>
                <w:lang w:val="en-AU"/>
              </w:rPr>
              <w:fldChar w:fldCharType="separate"/>
            </w:r>
            <w:r w:rsidRPr="00B75161">
              <w:rPr>
                <w:rFonts w:ascii="Arial" w:hAnsi="Arial" w:cs="Arial"/>
                <w:color w:val="0F0F0F"/>
                <w:sz w:val="20"/>
                <w:szCs w:val="20"/>
                <w:lang w:val="nl-NL"/>
              </w:rPr>
              <w:t>BETROKKENE</w:t>
            </w:r>
            <w:r w:rsidRPr="00B75161">
              <w:rPr>
                <w:rFonts w:ascii="Arial" w:hAnsi="Arial" w:cs="Arial"/>
                <w:sz w:val="20"/>
                <w:szCs w:val="20"/>
                <w:lang w:val="en-AU"/>
              </w:rPr>
              <w:fldChar w:fldCharType="end"/>
            </w:r>
            <w:r w:rsidRPr="00B75161">
              <w:rPr>
                <w:rFonts w:ascii="Arial" w:hAnsi="Arial" w:cs="Arial"/>
                <w:color w:val="0F0F0F"/>
                <w:sz w:val="20"/>
                <w:szCs w:val="20"/>
                <w:lang w:val="nl-NL"/>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ConnSource.Cardinality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1..*</w:t>
            </w:r>
            <w:r w:rsidRPr="00B75161">
              <w:rPr>
                <w:rFonts w:ascii="Arial" w:hAnsi="Arial" w:cs="Arial"/>
                <w:color w:val="0F0F0F"/>
                <w:sz w:val="20"/>
                <w:szCs w:val="20"/>
              </w:rPr>
              <w:fldChar w:fldCharType="end"/>
            </w:r>
            <w:r w:rsidRPr="00B75161">
              <w:rPr>
                <w:rFonts w:ascii="Arial" w:hAnsi="Arial" w:cs="Arial"/>
                <w:color w:val="0F0F0F"/>
                <w:sz w:val="20"/>
                <w:szCs w:val="20"/>
                <w:lang w:val="nl-NL"/>
              </w:rPr>
              <w:t>]</w:t>
            </w:r>
          </w:p>
          <w:p w14:paraId="26D6FB87"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color w:val="0F0F0F"/>
                <w:sz w:val="20"/>
                <w:szCs w:val="20"/>
                <w:lang w:val="nl-NL"/>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Connector.Name</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 xml:space="preserve">heeft rol in </w:t>
            </w:r>
            <w:r w:rsidRPr="00B75161">
              <w:rPr>
                <w:rFonts w:ascii="Arial" w:hAnsi="Arial" w:cs="Arial"/>
                <w:color w:val="0F0F0F"/>
                <w:sz w:val="20"/>
                <w:szCs w:val="20"/>
              </w:rPr>
              <w:fldChar w:fldCharType="end"/>
            </w:r>
          </w:p>
          <w:p w14:paraId="207C2F81"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Element.Name</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ZAAK</w:t>
            </w:r>
            <w:r w:rsidRPr="00B75161">
              <w:rPr>
                <w:rFonts w:ascii="Arial" w:hAnsi="Arial" w:cs="Arial"/>
                <w:color w:val="0F0F0F"/>
                <w:sz w:val="20"/>
                <w:szCs w:val="20"/>
              </w:rPr>
              <w:fldChar w:fldCharType="end"/>
            </w:r>
            <w:r w:rsidRPr="00B75161">
              <w:rPr>
                <w:rFonts w:ascii="Arial" w:hAnsi="Arial" w:cs="Arial"/>
                <w:color w:val="0F0F0F"/>
                <w:sz w:val="20"/>
                <w:szCs w:val="20"/>
                <w:lang w:val="nl-NL"/>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ConnTarget.Cardinality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1..*</w:t>
            </w:r>
            <w:r w:rsidRPr="00B75161">
              <w:rPr>
                <w:rFonts w:ascii="Arial" w:hAnsi="Arial" w:cs="Arial"/>
                <w:color w:val="0F0F0F"/>
                <w:sz w:val="20"/>
                <w:szCs w:val="20"/>
              </w:rPr>
              <w:fldChar w:fldCharType="end"/>
            </w:r>
            <w:r w:rsidRPr="00B75161">
              <w:rPr>
                <w:rFonts w:ascii="Arial" w:hAnsi="Arial" w:cs="Arial"/>
                <w:color w:val="0F0F0F"/>
                <w:sz w:val="20"/>
                <w:szCs w:val="20"/>
              </w:rPr>
              <w:t>]</w:t>
            </w:r>
          </w:p>
        </w:tc>
        <w:tc>
          <w:tcPr>
            <w:tcW w:w="6120" w:type="dxa"/>
            <w:tcBorders>
              <w:top w:val="nil"/>
              <w:left w:val="nil"/>
              <w:bottom w:val="nil"/>
              <w:right w:val="nil"/>
            </w:tcBorders>
          </w:tcPr>
          <w:p w14:paraId="573729F3"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Connector.Notes</w:instrText>
            </w:r>
            <w:r w:rsidRPr="00B75161">
              <w:rPr>
                <w:rFonts w:ascii="Arial" w:hAnsi="Arial" w:cs="Arial"/>
                <w:sz w:val="20"/>
                <w:szCs w:val="20"/>
                <w:lang w:val="en-AU"/>
              </w:rPr>
              <w:fldChar w:fldCharType="end"/>
            </w:r>
            <w:r w:rsidRPr="00B75161">
              <w:rPr>
                <w:rFonts w:ascii="Arial" w:hAnsi="Arial" w:cs="Arial"/>
                <w:color w:val="610E6A"/>
                <w:sz w:val="20"/>
                <w:szCs w:val="20"/>
                <w:lang w:val="nl-NL"/>
              </w:rPr>
              <w:t>De taken, rechten en/of verplichtingen die een specifieke betrokkene heeft ten aanzien van een specifieke zaak.</w:t>
            </w:r>
          </w:p>
        </w:tc>
      </w:tr>
      <w:tr w:rsidR="00B75161" w:rsidRPr="005C14BE" w14:paraId="657B1F4D" w14:textId="77777777" w:rsidTr="000D16DD">
        <w:trPr>
          <w:trHeight w:hRule="exact" w:val="128"/>
        </w:trPr>
        <w:tc>
          <w:tcPr>
            <w:tcW w:w="450" w:type="dxa"/>
            <w:tcBorders>
              <w:top w:val="nil"/>
              <w:left w:val="nil"/>
              <w:bottom w:val="nil"/>
              <w:right w:val="nil"/>
            </w:tcBorders>
          </w:tcPr>
          <w:p w14:paraId="17D3E7DD" w14:textId="77777777" w:rsidR="00B75161" w:rsidRPr="00B75161" w:rsidRDefault="00B75161" w:rsidP="00B75161">
            <w:pPr>
              <w:widowControl w:val="0"/>
              <w:autoSpaceDE w:val="0"/>
              <w:autoSpaceDN w:val="0"/>
              <w:adjustRightInd w:val="0"/>
              <w:spacing w:after="0" w:line="240" w:lineRule="auto"/>
              <w:rPr>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3772D3D7"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c>
        <w:tc>
          <w:tcPr>
            <w:tcW w:w="6120" w:type="dxa"/>
            <w:tcBorders>
              <w:top w:val="nil"/>
              <w:left w:val="nil"/>
              <w:bottom w:val="nil"/>
              <w:right w:val="nil"/>
            </w:tcBorders>
          </w:tcPr>
          <w:p w14:paraId="4B35AEAE"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c>
      </w:tr>
      <w:tr w:rsidR="00B75161" w:rsidRPr="005C14BE" w14:paraId="266EE5B6" w14:textId="77777777" w:rsidTr="000D16DD">
        <w:tc>
          <w:tcPr>
            <w:tcW w:w="450" w:type="dxa"/>
            <w:tcBorders>
              <w:top w:val="nil"/>
              <w:left w:val="nil"/>
              <w:bottom w:val="nil"/>
              <w:right w:val="nil"/>
            </w:tcBorders>
          </w:tcPr>
          <w:p w14:paraId="3F6CC1DC" w14:textId="77777777" w:rsidR="00B75161" w:rsidRPr="00B75161" w:rsidRDefault="00B75161" w:rsidP="00B75161">
            <w:pPr>
              <w:widowControl w:val="0"/>
              <w:autoSpaceDE w:val="0"/>
              <w:autoSpaceDN w:val="0"/>
              <w:adjustRightInd w:val="0"/>
              <w:spacing w:after="0" w:line="240" w:lineRule="auto"/>
              <w:rPr>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4A55FC8C" w14:textId="427DE611" w:rsidR="00B75161" w:rsidRPr="00B75161" w:rsidRDefault="00E0517B"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Element.Name</w:instrText>
            </w:r>
            <w:r w:rsidRPr="00B75161">
              <w:rPr>
                <w:rFonts w:ascii="Arial" w:hAnsi="Arial" w:cs="Arial"/>
                <w:sz w:val="20"/>
                <w:szCs w:val="20"/>
                <w:lang w:val="en-AU"/>
              </w:rPr>
              <w:fldChar w:fldCharType="separate"/>
            </w:r>
            <w:r w:rsidRPr="00B75161">
              <w:rPr>
                <w:rFonts w:ascii="Arial" w:hAnsi="Arial" w:cs="Arial"/>
                <w:color w:val="0F0F0F"/>
                <w:sz w:val="20"/>
                <w:szCs w:val="20"/>
                <w:lang w:val="nl-NL"/>
              </w:rPr>
              <w:t>BETROKKENE</w:t>
            </w:r>
            <w:r w:rsidRPr="00B75161">
              <w:rPr>
                <w:rFonts w:ascii="Arial" w:hAnsi="Arial" w:cs="Arial"/>
                <w:sz w:val="20"/>
                <w:szCs w:val="20"/>
                <w:lang w:val="en-AU"/>
              </w:rPr>
              <w:fldChar w:fldCharType="end"/>
            </w:r>
            <w:r w:rsidR="00B75161" w:rsidRPr="00B75161">
              <w:rPr>
                <w:rFonts w:ascii="Arial" w:hAnsi="Arial" w:cs="Arial"/>
                <w:color w:val="0F0F0F"/>
                <w:sz w:val="20"/>
                <w:szCs w:val="20"/>
                <w:lang w:val="nl-NL"/>
              </w:rPr>
              <w:t xml:space="preserve">  [</w:t>
            </w:r>
            <w:r w:rsidR="00B75161" w:rsidRPr="00B75161">
              <w:rPr>
                <w:rFonts w:ascii="Arial" w:hAnsi="Arial" w:cs="Arial"/>
                <w:color w:val="0F0F0F"/>
                <w:sz w:val="20"/>
                <w:szCs w:val="20"/>
              </w:rPr>
              <w:fldChar w:fldCharType="begin" w:fldLock="1"/>
            </w:r>
            <w:r w:rsidR="00B75161" w:rsidRPr="00B75161">
              <w:rPr>
                <w:rFonts w:ascii="Arial" w:hAnsi="Arial" w:cs="Arial"/>
                <w:color w:val="0F0F0F"/>
                <w:sz w:val="20"/>
                <w:szCs w:val="20"/>
                <w:lang w:val="nl-NL"/>
              </w:rPr>
              <w:instrText>MERGEFIELD ConnSource.Cardinality</w:instrText>
            </w:r>
            <w:r w:rsidR="00B75161" w:rsidRPr="00B75161">
              <w:rPr>
                <w:rFonts w:ascii="Arial" w:hAnsi="Arial" w:cs="Arial"/>
                <w:color w:val="0F0F0F"/>
                <w:sz w:val="20"/>
                <w:szCs w:val="20"/>
              </w:rPr>
              <w:fldChar w:fldCharType="separate"/>
            </w:r>
            <w:r w:rsidR="00B75161" w:rsidRPr="00B75161">
              <w:rPr>
                <w:rFonts w:ascii="Arial" w:hAnsi="Arial" w:cs="Arial"/>
                <w:color w:val="0F0F0F"/>
                <w:sz w:val="20"/>
                <w:szCs w:val="20"/>
                <w:lang w:val="nl-NL"/>
              </w:rPr>
              <w:t>0..1</w:t>
            </w:r>
            <w:r w:rsidR="00B75161" w:rsidRPr="00B75161">
              <w:rPr>
                <w:rFonts w:ascii="Arial" w:hAnsi="Arial" w:cs="Arial"/>
                <w:color w:val="0F0F0F"/>
                <w:sz w:val="20"/>
                <w:szCs w:val="20"/>
              </w:rPr>
              <w:fldChar w:fldCharType="end"/>
            </w:r>
            <w:r w:rsidR="00B75161" w:rsidRPr="00B75161">
              <w:rPr>
                <w:rFonts w:ascii="Arial" w:hAnsi="Arial" w:cs="Arial"/>
                <w:color w:val="0F0F0F"/>
                <w:sz w:val="20"/>
                <w:szCs w:val="20"/>
                <w:lang w:val="nl-NL"/>
              </w:rPr>
              <w:t>]</w:t>
            </w:r>
          </w:p>
          <w:p w14:paraId="5FC668B7"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Connector.Name</w:instrText>
            </w:r>
            <w:r w:rsidRPr="00B75161">
              <w:rPr>
                <w:rFonts w:ascii="Arial" w:hAnsi="Arial" w:cs="Arial"/>
                <w:color w:val="0F0F0F"/>
                <w:sz w:val="20"/>
                <w:szCs w:val="20"/>
              </w:rPr>
              <w:fldChar w:fldCharType="separate"/>
            </w:r>
            <w:r w:rsidRPr="00B75161">
              <w:rPr>
                <w:rFonts w:ascii="Arial" w:hAnsi="Arial" w:cs="Arial"/>
                <w:color w:val="0F0F0F"/>
                <w:sz w:val="20"/>
                <w:szCs w:val="20"/>
              </w:rPr>
              <w:t>is</w:t>
            </w:r>
            <w:r w:rsidRPr="00B75161">
              <w:rPr>
                <w:rFonts w:ascii="Arial" w:hAnsi="Arial" w:cs="Arial"/>
                <w:color w:val="0F0F0F"/>
                <w:sz w:val="20"/>
                <w:szCs w:val="20"/>
              </w:rPr>
              <w:fldChar w:fldCharType="end"/>
            </w:r>
          </w:p>
          <w:p w14:paraId="29077CCB" w14:textId="1190B22A"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Element.Name</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VESTIGING</w:t>
            </w:r>
            <w:r w:rsidRPr="00B75161">
              <w:rPr>
                <w:rFonts w:ascii="Arial" w:hAnsi="Arial" w:cs="Arial"/>
                <w:color w:val="0F0F0F"/>
                <w:sz w:val="20"/>
                <w:szCs w:val="20"/>
              </w:rPr>
              <w:fldChar w:fldCharType="end"/>
            </w:r>
            <w:r w:rsidRPr="00B75161">
              <w:rPr>
                <w:rFonts w:ascii="Arial" w:hAnsi="Arial" w:cs="Arial"/>
                <w:color w:val="0F0F0F"/>
                <w:sz w:val="20"/>
                <w:szCs w:val="20"/>
                <w:lang w:val="nl-NL"/>
              </w:rPr>
              <w:t xml:space="preserve">  [</w:t>
            </w:r>
            <w:ins w:id="321" w:author="Arjan Kloosterboer" w:date="2017-01-24T15:05:00Z">
              <w:r w:rsidRPr="00B75161">
                <w:rPr>
                  <w:rFonts w:ascii="Arial" w:hAnsi="Arial" w:cs="Arial"/>
                  <w:color w:val="0F0F0F"/>
                  <w:sz w:val="20"/>
                  <w:szCs w:val="20"/>
                  <w:lang w:val="nl-NL"/>
                </w:rPr>
                <w:t>0..</w:t>
              </w:r>
            </w:ins>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ConnTarget.Cardinality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1</w:t>
            </w:r>
            <w:r w:rsidRPr="00B75161">
              <w:rPr>
                <w:rFonts w:ascii="Arial" w:hAnsi="Arial" w:cs="Arial"/>
                <w:color w:val="0F0F0F"/>
                <w:sz w:val="20"/>
                <w:szCs w:val="20"/>
              </w:rPr>
              <w:fldChar w:fldCharType="end"/>
            </w:r>
            <w:r w:rsidRPr="00B75161">
              <w:rPr>
                <w:rFonts w:ascii="Arial" w:hAnsi="Arial" w:cs="Arial"/>
                <w:color w:val="0F0F0F"/>
                <w:sz w:val="20"/>
                <w:szCs w:val="20"/>
                <w:lang w:val="nl-NL"/>
              </w:rPr>
              <w:t>]</w:t>
            </w:r>
          </w:p>
        </w:tc>
        <w:tc>
          <w:tcPr>
            <w:tcW w:w="6120" w:type="dxa"/>
            <w:tcBorders>
              <w:top w:val="nil"/>
              <w:left w:val="nil"/>
              <w:bottom w:val="nil"/>
              <w:right w:val="nil"/>
            </w:tcBorders>
          </w:tcPr>
          <w:p w14:paraId="1F4B4A52" w14:textId="58BB6329"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Connector.Notes</w:instrText>
            </w:r>
            <w:r w:rsidRPr="00B75161">
              <w:rPr>
                <w:rFonts w:ascii="Arial" w:hAnsi="Arial" w:cs="Arial"/>
                <w:sz w:val="20"/>
                <w:szCs w:val="20"/>
                <w:lang w:val="en-AU"/>
              </w:rPr>
              <w:fldChar w:fldCharType="separate"/>
            </w:r>
            <w:r w:rsidRPr="00B75161">
              <w:rPr>
                <w:rFonts w:ascii="Arial" w:hAnsi="Arial" w:cs="Arial"/>
                <w:color w:val="0F0F0F"/>
                <w:sz w:val="20"/>
                <w:szCs w:val="20"/>
                <w:lang w:val="nl-NL"/>
              </w:rPr>
              <w:t xml:space="preserve">Een VESTIGING </w:t>
            </w:r>
            <w:del w:id="322" w:author="Arjan Kloosterboer" w:date="2017-08-07T18:07:00Z">
              <w:r w:rsidRPr="00B75161" w:rsidDel="002666CE">
                <w:rPr>
                  <w:rFonts w:ascii="Arial" w:hAnsi="Arial" w:cs="Arial"/>
                  <w:color w:val="0F0F0F"/>
                  <w:sz w:val="20"/>
                  <w:szCs w:val="20"/>
                  <w:lang w:val="nl-NL"/>
                </w:rPr>
                <w:delText>i</w:delText>
              </w:r>
            </w:del>
            <w:ins w:id="323" w:author="Arjan Kloosterboer" w:date="2017-08-07T18:07:00Z">
              <w:r w:rsidRPr="00B75161">
                <w:rPr>
                  <w:rFonts w:ascii="Arial" w:hAnsi="Arial" w:cs="Arial"/>
                  <w:color w:val="0F0F0F"/>
                  <w:sz w:val="20"/>
                  <w:szCs w:val="20"/>
                  <w:lang w:val="nl-NL"/>
                </w:rPr>
                <w:t>al</w:t>
              </w:r>
            </w:ins>
            <w:r w:rsidRPr="00B75161">
              <w:rPr>
                <w:rFonts w:ascii="Arial" w:hAnsi="Arial" w:cs="Arial"/>
                <w:color w:val="0F0F0F"/>
                <w:sz w:val="20"/>
                <w:szCs w:val="20"/>
                <w:lang w:val="nl-NL"/>
              </w:rPr>
              <w:t xml:space="preserve">s </w:t>
            </w:r>
            <w:del w:id="324" w:author="Arjan Kloosterboer" w:date="2017-08-07T17:53:00Z">
              <w:r w:rsidRPr="00B75161" w:rsidDel="00AA4FB2">
                <w:rPr>
                  <w:rFonts w:ascii="Arial" w:hAnsi="Arial" w:cs="Arial"/>
                  <w:color w:val="0F0F0F"/>
                  <w:sz w:val="20"/>
                  <w:szCs w:val="20"/>
                  <w:lang w:val="nl-NL"/>
                </w:rPr>
                <w:delText xml:space="preserve">een </w:delText>
              </w:r>
            </w:del>
            <w:ins w:id="325" w:author="Arjan Kloosterboer" w:date="2017-09-21T08:37:00Z">
              <w:r w:rsidR="00186C86">
                <w:rPr>
                  <w:rFonts w:ascii="Arial" w:hAnsi="Arial" w:cs="Arial"/>
                  <w:color w:val="0F0F0F"/>
                  <w:sz w:val="20"/>
                  <w:szCs w:val="20"/>
                  <w:lang w:val="nl-NL"/>
                </w:rPr>
                <w:t>'</w:t>
              </w:r>
            </w:ins>
            <w:r w:rsidRPr="00B75161">
              <w:rPr>
                <w:rFonts w:ascii="Arial" w:hAnsi="Arial" w:cs="Arial"/>
                <w:color w:val="0F0F0F"/>
                <w:sz w:val="20"/>
                <w:szCs w:val="20"/>
                <w:lang w:val="nl-NL"/>
              </w:rPr>
              <w:t>specialisatie</w:t>
            </w:r>
            <w:ins w:id="326" w:author="Arjan Kloosterboer" w:date="2017-09-21T08:37:00Z">
              <w:r w:rsidR="00186C86">
                <w:rPr>
                  <w:rFonts w:ascii="Arial" w:hAnsi="Arial" w:cs="Arial"/>
                  <w:color w:val="0F0F0F"/>
                  <w:sz w:val="20"/>
                  <w:szCs w:val="20"/>
                  <w:lang w:val="nl-NL"/>
                </w:rPr>
                <w:t>'</w:t>
              </w:r>
            </w:ins>
            <w:r w:rsidRPr="00B75161">
              <w:rPr>
                <w:rFonts w:ascii="Arial" w:hAnsi="Arial" w:cs="Arial"/>
                <w:color w:val="0F0F0F"/>
                <w:sz w:val="20"/>
                <w:szCs w:val="20"/>
                <w:lang w:val="nl-NL"/>
              </w:rPr>
              <w:t xml:space="preserve"> van BETROKKENE.</w:t>
            </w:r>
            <w:r w:rsidRPr="00B75161">
              <w:rPr>
                <w:rFonts w:ascii="Arial" w:hAnsi="Arial" w:cs="Arial"/>
                <w:sz w:val="20"/>
                <w:szCs w:val="20"/>
                <w:lang w:val="en-AU"/>
              </w:rPr>
              <w:fldChar w:fldCharType="end"/>
            </w:r>
          </w:p>
        </w:tc>
      </w:tr>
      <w:tr w:rsidR="00B75161" w:rsidRPr="005C14BE" w14:paraId="41354AF3" w14:textId="77777777" w:rsidTr="000D16DD">
        <w:trPr>
          <w:trHeight w:hRule="exact" w:val="128"/>
        </w:trPr>
        <w:tc>
          <w:tcPr>
            <w:tcW w:w="450" w:type="dxa"/>
            <w:tcBorders>
              <w:top w:val="nil"/>
              <w:left w:val="nil"/>
              <w:bottom w:val="nil"/>
              <w:right w:val="nil"/>
            </w:tcBorders>
          </w:tcPr>
          <w:p w14:paraId="076F3A42" w14:textId="77777777" w:rsidR="00B75161" w:rsidRPr="00B75161" w:rsidRDefault="00B75161" w:rsidP="00B75161">
            <w:pPr>
              <w:widowControl w:val="0"/>
              <w:autoSpaceDE w:val="0"/>
              <w:autoSpaceDN w:val="0"/>
              <w:adjustRightInd w:val="0"/>
              <w:spacing w:after="0" w:line="240" w:lineRule="auto"/>
              <w:rPr>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511A9FDC"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c>
        <w:tc>
          <w:tcPr>
            <w:tcW w:w="6120" w:type="dxa"/>
            <w:tcBorders>
              <w:top w:val="nil"/>
              <w:left w:val="nil"/>
              <w:bottom w:val="nil"/>
              <w:right w:val="nil"/>
            </w:tcBorders>
          </w:tcPr>
          <w:p w14:paraId="0573A95F"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c>
      </w:tr>
      <w:tr w:rsidR="00B75161" w:rsidRPr="005C14BE" w14:paraId="61EBC24B" w14:textId="77777777" w:rsidTr="000D16DD">
        <w:tc>
          <w:tcPr>
            <w:tcW w:w="450" w:type="dxa"/>
            <w:tcBorders>
              <w:top w:val="nil"/>
              <w:left w:val="nil"/>
              <w:bottom w:val="nil"/>
              <w:right w:val="nil"/>
            </w:tcBorders>
          </w:tcPr>
          <w:p w14:paraId="348910EA" w14:textId="77777777" w:rsidR="00B75161" w:rsidRPr="00B75161" w:rsidRDefault="00B75161" w:rsidP="00B75161">
            <w:pPr>
              <w:widowControl w:val="0"/>
              <w:autoSpaceDE w:val="0"/>
              <w:autoSpaceDN w:val="0"/>
              <w:adjustRightInd w:val="0"/>
              <w:spacing w:after="0" w:line="240" w:lineRule="auto"/>
              <w:rPr>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095AA32C" w14:textId="77777777" w:rsidR="00B75161" w:rsidRPr="001D454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sz w:val="20"/>
                <w:szCs w:val="20"/>
                <w:lang w:val="en-AU"/>
              </w:rPr>
              <w:fldChar w:fldCharType="begin" w:fldLock="1"/>
            </w:r>
            <w:r w:rsidRPr="001D4541">
              <w:rPr>
                <w:rFonts w:ascii="Arial" w:hAnsi="Arial" w:cs="Arial"/>
                <w:sz w:val="20"/>
                <w:szCs w:val="20"/>
                <w:lang w:val="nl-NL"/>
              </w:rPr>
              <w:instrText xml:space="preserve">MERGEFIELD </w:instrText>
            </w:r>
            <w:r w:rsidRPr="001D4541">
              <w:rPr>
                <w:rFonts w:ascii="Arial" w:hAnsi="Arial" w:cs="Arial"/>
                <w:color w:val="0F0F0F"/>
                <w:sz w:val="20"/>
                <w:szCs w:val="20"/>
                <w:lang w:val="nl-NL"/>
              </w:rPr>
              <w:instrText>Element.Name</w:instrText>
            </w:r>
            <w:r w:rsidRPr="00B75161">
              <w:rPr>
                <w:rFonts w:ascii="Arial" w:hAnsi="Arial" w:cs="Arial"/>
                <w:sz w:val="20"/>
                <w:szCs w:val="20"/>
                <w:lang w:val="en-AU"/>
              </w:rPr>
              <w:fldChar w:fldCharType="separate"/>
            </w:r>
            <w:r w:rsidRPr="001D4541">
              <w:rPr>
                <w:rFonts w:ascii="Arial" w:hAnsi="Arial" w:cs="Arial"/>
                <w:color w:val="0F0F0F"/>
                <w:sz w:val="20"/>
                <w:szCs w:val="20"/>
                <w:lang w:val="nl-NL"/>
              </w:rPr>
              <w:t>BETROKKENE</w:t>
            </w:r>
            <w:r w:rsidRPr="00B75161">
              <w:rPr>
                <w:rFonts w:ascii="Arial" w:hAnsi="Arial" w:cs="Arial"/>
                <w:sz w:val="20"/>
                <w:szCs w:val="20"/>
                <w:lang w:val="en-AU"/>
              </w:rPr>
              <w:fldChar w:fldCharType="end"/>
            </w:r>
            <w:r w:rsidRPr="001D4541">
              <w:rPr>
                <w:rFonts w:ascii="Arial" w:hAnsi="Arial" w:cs="Arial"/>
                <w:color w:val="0F0F0F"/>
                <w:sz w:val="20"/>
                <w:szCs w:val="20"/>
                <w:lang w:val="nl-NL"/>
              </w:rPr>
              <w:t xml:space="preserve">  [</w:t>
            </w:r>
            <w:r w:rsidRPr="00B75161">
              <w:rPr>
                <w:rFonts w:ascii="Arial" w:hAnsi="Arial" w:cs="Arial"/>
                <w:color w:val="0F0F0F"/>
                <w:sz w:val="20"/>
                <w:szCs w:val="20"/>
              </w:rPr>
              <w:fldChar w:fldCharType="begin" w:fldLock="1"/>
            </w:r>
            <w:r w:rsidRPr="001D4541">
              <w:rPr>
                <w:rFonts w:ascii="Arial" w:hAnsi="Arial" w:cs="Arial"/>
                <w:color w:val="0F0F0F"/>
                <w:sz w:val="20"/>
                <w:szCs w:val="20"/>
                <w:lang w:val="nl-NL"/>
              </w:rPr>
              <w:instrText>MERGEFIELD ConnSource.Cardinality</w:instrText>
            </w:r>
            <w:r w:rsidRPr="00B75161">
              <w:rPr>
                <w:rFonts w:ascii="Arial" w:hAnsi="Arial" w:cs="Arial"/>
                <w:color w:val="0F0F0F"/>
                <w:sz w:val="20"/>
                <w:szCs w:val="20"/>
              </w:rPr>
              <w:fldChar w:fldCharType="separate"/>
            </w:r>
            <w:r w:rsidRPr="001D4541">
              <w:rPr>
                <w:rFonts w:ascii="Arial" w:hAnsi="Arial" w:cs="Arial"/>
                <w:color w:val="0F0F0F"/>
                <w:sz w:val="20"/>
                <w:szCs w:val="20"/>
                <w:lang w:val="nl-NL"/>
              </w:rPr>
              <w:t>0..1</w:t>
            </w:r>
            <w:r w:rsidRPr="00B75161">
              <w:rPr>
                <w:rFonts w:ascii="Arial" w:hAnsi="Arial" w:cs="Arial"/>
                <w:color w:val="0F0F0F"/>
                <w:sz w:val="20"/>
                <w:szCs w:val="20"/>
              </w:rPr>
              <w:fldChar w:fldCharType="end"/>
            </w:r>
            <w:r w:rsidRPr="001D4541">
              <w:rPr>
                <w:rFonts w:ascii="Arial" w:hAnsi="Arial" w:cs="Arial"/>
                <w:color w:val="0F0F0F"/>
                <w:sz w:val="20"/>
                <w:szCs w:val="20"/>
                <w:lang w:val="nl-NL"/>
              </w:rPr>
              <w:t>]</w:t>
            </w:r>
          </w:p>
          <w:p w14:paraId="7532915E" w14:textId="77777777" w:rsidR="00B75161" w:rsidRPr="001D454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1D4541">
              <w:rPr>
                <w:rFonts w:ascii="Arial" w:hAnsi="Arial" w:cs="Arial"/>
                <w:color w:val="0F0F0F"/>
                <w:sz w:val="20"/>
                <w:szCs w:val="20"/>
                <w:lang w:val="nl-NL"/>
              </w:rPr>
              <w:t xml:space="preserve">  </w:t>
            </w:r>
            <w:r w:rsidRPr="00B75161">
              <w:rPr>
                <w:rFonts w:ascii="Arial" w:hAnsi="Arial" w:cs="Arial"/>
                <w:color w:val="0F0F0F"/>
                <w:sz w:val="20"/>
                <w:szCs w:val="20"/>
              </w:rPr>
              <w:fldChar w:fldCharType="begin" w:fldLock="1"/>
            </w:r>
            <w:r w:rsidRPr="001D4541">
              <w:rPr>
                <w:rFonts w:ascii="Arial" w:hAnsi="Arial" w:cs="Arial"/>
                <w:color w:val="0F0F0F"/>
                <w:sz w:val="20"/>
                <w:szCs w:val="20"/>
                <w:lang w:val="nl-NL"/>
              </w:rPr>
              <w:instrText>MERGEFIELD Connector.Name</w:instrText>
            </w:r>
            <w:r w:rsidRPr="00B75161">
              <w:rPr>
                <w:rFonts w:ascii="Arial" w:hAnsi="Arial" w:cs="Arial"/>
                <w:color w:val="0F0F0F"/>
                <w:sz w:val="20"/>
                <w:szCs w:val="20"/>
              </w:rPr>
              <w:fldChar w:fldCharType="separate"/>
            </w:r>
            <w:r w:rsidRPr="001D4541">
              <w:rPr>
                <w:rFonts w:ascii="Arial" w:hAnsi="Arial" w:cs="Arial"/>
                <w:color w:val="0F0F0F"/>
                <w:sz w:val="20"/>
                <w:szCs w:val="20"/>
                <w:lang w:val="nl-NL"/>
              </w:rPr>
              <w:t>is</w:t>
            </w:r>
            <w:r w:rsidRPr="00B75161">
              <w:rPr>
                <w:rFonts w:ascii="Arial" w:hAnsi="Arial" w:cs="Arial"/>
                <w:color w:val="0F0F0F"/>
                <w:sz w:val="20"/>
                <w:szCs w:val="20"/>
              </w:rPr>
              <w:fldChar w:fldCharType="end"/>
            </w:r>
          </w:p>
          <w:p w14:paraId="35AD3021" w14:textId="1090D8B5"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Element.Name</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NIET-NATUURLIJK PERSOON</w:t>
            </w:r>
            <w:r w:rsidRPr="00B75161">
              <w:rPr>
                <w:rFonts w:ascii="Arial" w:hAnsi="Arial" w:cs="Arial"/>
                <w:color w:val="0F0F0F"/>
                <w:sz w:val="20"/>
                <w:szCs w:val="20"/>
              </w:rPr>
              <w:fldChar w:fldCharType="end"/>
            </w:r>
            <w:r w:rsidRPr="00B75161">
              <w:rPr>
                <w:rFonts w:ascii="Arial" w:hAnsi="Arial" w:cs="Arial"/>
                <w:color w:val="0F0F0F"/>
                <w:sz w:val="20"/>
                <w:szCs w:val="20"/>
                <w:lang w:val="nl-NL"/>
              </w:rPr>
              <w:t xml:space="preserve">  [</w:t>
            </w:r>
            <w:ins w:id="327" w:author="Arjan Kloosterboer" w:date="2017-01-24T15:06:00Z">
              <w:r w:rsidRPr="00B75161">
                <w:rPr>
                  <w:rFonts w:ascii="Arial" w:hAnsi="Arial" w:cs="Arial"/>
                  <w:color w:val="0F0F0F"/>
                  <w:sz w:val="20"/>
                  <w:szCs w:val="20"/>
                  <w:lang w:val="nl-NL"/>
                </w:rPr>
                <w:t>0..</w:t>
              </w:r>
            </w:ins>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ConnTarget.Cardinality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1</w:t>
            </w:r>
            <w:r w:rsidRPr="00B75161">
              <w:rPr>
                <w:rFonts w:ascii="Arial" w:hAnsi="Arial" w:cs="Arial"/>
                <w:color w:val="0F0F0F"/>
                <w:sz w:val="20"/>
                <w:szCs w:val="20"/>
              </w:rPr>
              <w:fldChar w:fldCharType="end"/>
            </w:r>
            <w:r w:rsidRPr="00B75161">
              <w:rPr>
                <w:rFonts w:ascii="Arial" w:hAnsi="Arial" w:cs="Arial"/>
                <w:color w:val="0F0F0F"/>
                <w:sz w:val="20"/>
                <w:szCs w:val="20"/>
                <w:lang w:val="nl-NL"/>
              </w:rPr>
              <w:t>]</w:t>
            </w:r>
          </w:p>
        </w:tc>
        <w:tc>
          <w:tcPr>
            <w:tcW w:w="6120" w:type="dxa"/>
            <w:tcBorders>
              <w:top w:val="nil"/>
              <w:left w:val="nil"/>
              <w:bottom w:val="nil"/>
              <w:right w:val="nil"/>
            </w:tcBorders>
          </w:tcPr>
          <w:p w14:paraId="501C1F5B" w14:textId="24AD16D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Connector.Notes</w:instrText>
            </w:r>
            <w:r w:rsidRPr="00B75161">
              <w:rPr>
                <w:rFonts w:ascii="Arial" w:hAnsi="Arial" w:cs="Arial"/>
                <w:sz w:val="20"/>
                <w:szCs w:val="20"/>
                <w:lang w:val="en-AU"/>
              </w:rPr>
              <w:fldChar w:fldCharType="separate"/>
            </w:r>
            <w:r w:rsidRPr="00B75161">
              <w:rPr>
                <w:rFonts w:ascii="Arial" w:hAnsi="Arial" w:cs="Arial"/>
                <w:color w:val="0F0F0F"/>
                <w:sz w:val="20"/>
                <w:szCs w:val="20"/>
                <w:lang w:val="nl-NL"/>
              </w:rPr>
              <w:t xml:space="preserve">Een NIET-NATUURLIJK PERSOON </w:t>
            </w:r>
            <w:del w:id="328" w:author="Arjan Kloosterboer" w:date="2017-08-07T18:07:00Z">
              <w:r w:rsidRPr="00B75161" w:rsidDel="002666CE">
                <w:rPr>
                  <w:rFonts w:ascii="Arial" w:hAnsi="Arial" w:cs="Arial"/>
                  <w:color w:val="0F0F0F"/>
                  <w:sz w:val="20"/>
                  <w:szCs w:val="20"/>
                  <w:lang w:val="nl-NL"/>
                </w:rPr>
                <w:delText>i</w:delText>
              </w:r>
            </w:del>
            <w:ins w:id="329" w:author="Arjan Kloosterboer" w:date="2017-08-07T18:07:00Z">
              <w:r w:rsidRPr="00B75161">
                <w:rPr>
                  <w:rFonts w:ascii="Arial" w:hAnsi="Arial" w:cs="Arial"/>
                  <w:color w:val="0F0F0F"/>
                  <w:sz w:val="20"/>
                  <w:szCs w:val="20"/>
                  <w:lang w:val="nl-NL"/>
                </w:rPr>
                <w:t>al</w:t>
              </w:r>
            </w:ins>
            <w:r w:rsidRPr="00B75161">
              <w:rPr>
                <w:rFonts w:ascii="Arial" w:hAnsi="Arial" w:cs="Arial"/>
                <w:color w:val="0F0F0F"/>
                <w:sz w:val="20"/>
                <w:szCs w:val="20"/>
                <w:lang w:val="nl-NL"/>
              </w:rPr>
              <w:t xml:space="preserve">s </w:t>
            </w:r>
            <w:del w:id="330" w:author="Arjan Kloosterboer" w:date="2017-08-07T17:53:00Z">
              <w:r w:rsidRPr="00B75161" w:rsidDel="00AA4FB2">
                <w:rPr>
                  <w:rFonts w:ascii="Arial" w:hAnsi="Arial" w:cs="Arial"/>
                  <w:color w:val="0F0F0F"/>
                  <w:sz w:val="20"/>
                  <w:szCs w:val="20"/>
                  <w:lang w:val="nl-NL"/>
                </w:rPr>
                <w:delText xml:space="preserve">een </w:delText>
              </w:r>
            </w:del>
            <w:ins w:id="331" w:author="Arjan Kloosterboer" w:date="2017-09-21T08:37:00Z">
              <w:r w:rsidR="00186C86">
                <w:rPr>
                  <w:rFonts w:ascii="Arial" w:hAnsi="Arial" w:cs="Arial"/>
                  <w:color w:val="0F0F0F"/>
                  <w:sz w:val="20"/>
                  <w:szCs w:val="20"/>
                  <w:lang w:val="nl-NL"/>
                </w:rPr>
                <w:t>'</w:t>
              </w:r>
            </w:ins>
            <w:r w:rsidRPr="00B75161">
              <w:rPr>
                <w:rFonts w:ascii="Arial" w:hAnsi="Arial" w:cs="Arial"/>
                <w:color w:val="0F0F0F"/>
                <w:sz w:val="20"/>
                <w:szCs w:val="20"/>
                <w:lang w:val="nl-NL"/>
              </w:rPr>
              <w:t>specialisatie</w:t>
            </w:r>
            <w:ins w:id="332" w:author="Arjan Kloosterboer" w:date="2017-09-21T08:37:00Z">
              <w:r w:rsidR="00186C86">
                <w:rPr>
                  <w:rFonts w:ascii="Arial" w:hAnsi="Arial" w:cs="Arial"/>
                  <w:color w:val="0F0F0F"/>
                  <w:sz w:val="20"/>
                  <w:szCs w:val="20"/>
                  <w:lang w:val="nl-NL"/>
                </w:rPr>
                <w:t>'</w:t>
              </w:r>
            </w:ins>
            <w:r w:rsidRPr="00B75161">
              <w:rPr>
                <w:rFonts w:ascii="Arial" w:hAnsi="Arial" w:cs="Arial"/>
                <w:color w:val="0F0F0F"/>
                <w:sz w:val="20"/>
                <w:szCs w:val="20"/>
                <w:lang w:val="nl-NL"/>
              </w:rPr>
              <w:t xml:space="preserve"> van BETROKKENE.</w:t>
            </w:r>
            <w:r w:rsidRPr="00B75161">
              <w:rPr>
                <w:rFonts w:ascii="Arial" w:hAnsi="Arial" w:cs="Arial"/>
                <w:sz w:val="20"/>
                <w:szCs w:val="20"/>
                <w:lang w:val="en-AU"/>
              </w:rPr>
              <w:fldChar w:fldCharType="end"/>
            </w:r>
          </w:p>
        </w:tc>
      </w:tr>
      <w:tr w:rsidR="00B75161" w:rsidRPr="005C14BE" w14:paraId="3FDC6F48" w14:textId="77777777" w:rsidTr="000D16DD">
        <w:trPr>
          <w:trHeight w:hRule="exact" w:val="128"/>
        </w:trPr>
        <w:tc>
          <w:tcPr>
            <w:tcW w:w="450" w:type="dxa"/>
            <w:tcBorders>
              <w:top w:val="nil"/>
              <w:left w:val="nil"/>
              <w:bottom w:val="nil"/>
              <w:right w:val="nil"/>
            </w:tcBorders>
          </w:tcPr>
          <w:p w14:paraId="2C89A817" w14:textId="77777777" w:rsidR="00B75161" w:rsidRPr="00B75161" w:rsidRDefault="00B75161" w:rsidP="00B75161">
            <w:pPr>
              <w:widowControl w:val="0"/>
              <w:autoSpaceDE w:val="0"/>
              <w:autoSpaceDN w:val="0"/>
              <w:adjustRightInd w:val="0"/>
              <w:spacing w:after="0" w:line="240" w:lineRule="auto"/>
              <w:rPr>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380242F6"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c>
        <w:tc>
          <w:tcPr>
            <w:tcW w:w="6120" w:type="dxa"/>
            <w:tcBorders>
              <w:top w:val="nil"/>
              <w:left w:val="nil"/>
              <w:bottom w:val="nil"/>
              <w:right w:val="nil"/>
            </w:tcBorders>
          </w:tcPr>
          <w:p w14:paraId="49CFB195"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c>
      </w:tr>
      <w:tr w:rsidR="00B75161" w:rsidRPr="005C14BE" w14:paraId="0F1151EF" w14:textId="77777777" w:rsidTr="000D16DD">
        <w:tc>
          <w:tcPr>
            <w:tcW w:w="450" w:type="dxa"/>
            <w:tcBorders>
              <w:top w:val="nil"/>
              <w:left w:val="nil"/>
              <w:bottom w:val="nil"/>
              <w:right w:val="nil"/>
            </w:tcBorders>
          </w:tcPr>
          <w:p w14:paraId="06A5E1F2" w14:textId="77777777" w:rsidR="00B75161" w:rsidRPr="00B75161" w:rsidRDefault="00B75161" w:rsidP="00B75161">
            <w:pPr>
              <w:widowControl w:val="0"/>
              <w:autoSpaceDE w:val="0"/>
              <w:autoSpaceDN w:val="0"/>
              <w:adjustRightInd w:val="0"/>
              <w:spacing w:after="0" w:line="240" w:lineRule="auto"/>
              <w:rPr>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24D9AAA7"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Element.Name</w:instrText>
            </w:r>
            <w:r w:rsidRPr="00B75161">
              <w:rPr>
                <w:rFonts w:ascii="Arial" w:hAnsi="Arial" w:cs="Arial"/>
                <w:sz w:val="20"/>
                <w:szCs w:val="20"/>
                <w:lang w:val="en-AU"/>
              </w:rPr>
              <w:fldChar w:fldCharType="separate"/>
            </w:r>
            <w:r w:rsidRPr="00B75161">
              <w:rPr>
                <w:rFonts w:ascii="Arial" w:hAnsi="Arial" w:cs="Arial"/>
                <w:color w:val="0F0F0F"/>
                <w:sz w:val="20"/>
                <w:szCs w:val="20"/>
              </w:rPr>
              <w:t>BETROKKENE</w:t>
            </w:r>
            <w:r w:rsidRPr="00B75161">
              <w:rPr>
                <w:rFonts w:ascii="Arial" w:hAnsi="Arial" w:cs="Arial"/>
                <w:sz w:val="20"/>
                <w:szCs w:val="20"/>
                <w:lang w:val="en-AU"/>
              </w:rPr>
              <w:fldChar w:fldCharType="end"/>
            </w: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ConnSource.Cardinality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rPr>
              <w:t>0..1</w:t>
            </w:r>
            <w:r w:rsidRPr="00B75161">
              <w:rPr>
                <w:rFonts w:ascii="Arial" w:hAnsi="Arial" w:cs="Arial"/>
                <w:color w:val="0F0F0F"/>
                <w:sz w:val="20"/>
                <w:szCs w:val="20"/>
              </w:rPr>
              <w:fldChar w:fldCharType="end"/>
            </w:r>
            <w:r w:rsidRPr="00B75161">
              <w:rPr>
                <w:rFonts w:ascii="Arial" w:hAnsi="Arial" w:cs="Arial"/>
                <w:color w:val="0F0F0F"/>
                <w:sz w:val="20"/>
                <w:szCs w:val="20"/>
              </w:rPr>
              <w:t>]</w:t>
            </w:r>
          </w:p>
          <w:p w14:paraId="4D7482D0"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Connector.Name</w:instrText>
            </w:r>
            <w:r w:rsidRPr="00B75161">
              <w:rPr>
                <w:rFonts w:ascii="Arial" w:hAnsi="Arial" w:cs="Arial"/>
                <w:color w:val="0F0F0F"/>
                <w:sz w:val="20"/>
                <w:szCs w:val="20"/>
              </w:rPr>
              <w:fldChar w:fldCharType="separate"/>
            </w:r>
            <w:r w:rsidRPr="00B75161">
              <w:rPr>
                <w:rFonts w:ascii="Arial" w:hAnsi="Arial" w:cs="Arial"/>
                <w:color w:val="0F0F0F"/>
                <w:sz w:val="20"/>
                <w:szCs w:val="20"/>
              </w:rPr>
              <w:t>is</w:t>
            </w:r>
            <w:r w:rsidRPr="00B75161">
              <w:rPr>
                <w:rFonts w:ascii="Arial" w:hAnsi="Arial" w:cs="Arial"/>
                <w:color w:val="0F0F0F"/>
                <w:sz w:val="20"/>
                <w:szCs w:val="20"/>
              </w:rPr>
              <w:fldChar w:fldCharType="end"/>
            </w:r>
          </w:p>
          <w:p w14:paraId="0E77725F" w14:textId="53B472A0"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Element.Name</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NATUURLIJK PERSOON</w:t>
            </w:r>
            <w:r w:rsidRPr="00B75161">
              <w:rPr>
                <w:rFonts w:ascii="Arial" w:hAnsi="Arial" w:cs="Arial"/>
                <w:color w:val="0F0F0F"/>
                <w:sz w:val="20"/>
                <w:szCs w:val="20"/>
              </w:rPr>
              <w:fldChar w:fldCharType="end"/>
            </w:r>
            <w:r w:rsidRPr="00B75161">
              <w:rPr>
                <w:rFonts w:ascii="Arial" w:hAnsi="Arial" w:cs="Arial"/>
                <w:color w:val="0F0F0F"/>
                <w:sz w:val="20"/>
                <w:szCs w:val="20"/>
                <w:lang w:val="nl-NL"/>
              </w:rPr>
              <w:t xml:space="preserve">  [</w:t>
            </w:r>
            <w:ins w:id="333" w:author="Arjan Kloosterboer" w:date="2017-01-24T15:07:00Z">
              <w:r w:rsidRPr="00B75161">
                <w:rPr>
                  <w:rFonts w:ascii="Arial" w:hAnsi="Arial" w:cs="Arial"/>
                  <w:color w:val="0F0F0F"/>
                  <w:sz w:val="20"/>
                  <w:szCs w:val="20"/>
                  <w:lang w:val="nl-NL"/>
                </w:rPr>
                <w:t>0..</w:t>
              </w:r>
            </w:ins>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ConnTarget.Cardinality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1</w:t>
            </w:r>
            <w:r w:rsidRPr="00B75161">
              <w:rPr>
                <w:rFonts w:ascii="Arial" w:hAnsi="Arial" w:cs="Arial"/>
                <w:color w:val="0F0F0F"/>
                <w:sz w:val="20"/>
                <w:szCs w:val="20"/>
              </w:rPr>
              <w:fldChar w:fldCharType="end"/>
            </w:r>
            <w:r w:rsidRPr="00B75161">
              <w:rPr>
                <w:rFonts w:ascii="Arial" w:hAnsi="Arial" w:cs="Arial"/>
                <w:color w:val="0F0F0F"/>
                <w:sz w:val="20"/>
                <w:szCs w:val="20"/>
                <w:lang w:val="nl-NL"/>
              </w:rPr>
              <w:t>]</w:t>
            </w:r>
          </w:p>
        </w:tc>
        <w:tc>
          <w:tcPr>
            <w:tcW w:w="6120" w:type="dxa"/>
            <w:tcBorders>
              <w:top w:val="nil"/>
              <w:left w:val="nil"/>
              <w:bottom w:val="nil"/>
              <w:right w:val="nil"/>
            </w:tcBorders>
          </w:tcPr>
          <w:p w14:paraId="176B6BC0" w14:textId="56B68009"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Connector.Notes</w:instrText>
            </w:r>
            <w:r w:rsidRPr="00B75161">
              <w:rPr>
                <w:rFonts w:ascii="Arial" w:hAnsi="Arial" w:cs="Arial"/>
                <w:sz w:val="20"/>
                <w:szCs w:val="20"/>
                <w:lang w:val="en-AU"/>
              </w:rPr>
              <w:fldChar w:fldCharType="separate"/>
            </w:r>
            <w:r w:rsidRPr="00B75161">
              <w:rPr>
                <w:rFonts w:ascii="Arial" w:hAnsi="Arial" w:cs="Arial"/>
                <w:color w:val="0F0F0F"/>
                <w:sz w:val="20"/>
                <w:szCs w:val="20"/>
                <w:lang w:val="nl-NL"/>
              </w:rPr>
              <w:t xml:space="preserve">Een NATUURLIJK PERSOON als </w:t>
            </w:r>
            <w:ins w:id="334" w:author="Arjan Kloosterboer" w:date="2017-09-21T08:37:00Z">
              <w:r w:rsidR="00186C86">
                <w:rPr>
                  <w:rFonts w:ascii="Arial" w:hAnsi="Arial" w:cs="Arial"/>
                  <w:color w:val="0F0F0F"/>
                  <w:sz w:val="20"/>
                  <w:szCs w:val="20"/>
                  <w:lang w:val="nl-NL"/>
                </w:rPr>
                <w:t>'</w:t>
              </w:r>
            </w:ins>
            <w:r w:rsidRPr="00B75161">
              <w:rPr>
                <w:rFonts w:ascii="Arial" w:hAnsi="Arial" w:cs="Arial"/>
                <w:color w:val="0F0F0F"/>
                <w:sz w:val="20"/>
                <w:szCs w:val="20"/>
                <w:lang w:val="nl-NL"/>
              </w:rPr>
              <w:t>specialisatie</w:t>
            </w:r>
            <w:ins w:id="335" w:author="Arjan Kloosterboer" w:date="2017-09-21T08:37:00Z">
              <w:r w:rsidR="00186C86">
                <w:rPr>
                  <w:rFonts w:ascii="Arial" w:hAnsi="Arial" w:cs="Arial"/>
                  <w:color w:val="0F0F0F"/>
                  <w:sz w:val="20"/>
                  <w:szCs w:val="20"/>
                  <w:lang w:val="nl-NL"/>
                </w:rPr>
                <w:t>'</w:t>
              </w:r>
            </w:ins>
            <w:r w:rsidRPr="00B75161">
              <w:rPr>
                <w:rFonts w:ascii="Arial" w:hAnsi="Arial" w:cs="Arial"/>
                <w:color w:val="0F0F0F"/>
                <w:sz w:val="20"/>
                <w:szCs w:val="20"/>
                <w:lang w:val="nl-NL"/>
              </w:rPr>
              <w:t xml:space="preserve"> van BETROKKENE.</w:t>
            </w:r>
            <w:r w:rsidRPr="00B75161">
              <w:rPr>
                <w:rFonts w:ascii="Arial" w:hAnsi="Arial" w:cs="Arial"/>
                <w:sz w:val="20"/>
                <w:szCs w:val="20"/>
                <w:lang w:val="en-AU"/>
              </w:rPr>
              <w:fldChar w:fldCharType="end"/>
            </w:r>
          </w:p>
        </w:tc>
      </w:tr>
      <w:tr w:rsidR="00B75161" w:rsidRPr="005C14BE" w14:paraId="4F76010E" w14:textId="77777777" w:rsidTr="000D16DD">
        <w:trPr>
          <w:trHeight w:hRule="exact" w:val="128"/>
        </w:trPr>
        <w:tc>
          <w:tcPr>
            <w:tcW w:w="450" w:type="dxa"/>
            <w:tcBorders>
              <w:top w:val="nil"/>
              <w:left w:val="nil"/>
              <w:bottom w:val="nil"/>
              <w:right w:val="nil"/>
            </w:tcBorders>
          </w:tcPr>
          <w:p w14:paraId="2681059B" w14:textId="77777777" w:rsidR="00B75161" w:rsidRPr="00B75161" w:rsidRDefault="00B75161" w:rsidP="00B75161">
            <w:pPr>
              <w:widowControl w:val="0"/>
              <w:autoSpaceDE w:val="0"/>
              <w:autoSpaceDN w:val="0"/>
              <w:adjustRightInd w:val="0"/>
              <w:spacing w:after="0" w:line="240" w:lineRule="auto"/>
              <w:rPr>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3EC0E599"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c>
        <w:tc>
          <w:tcPr>
            <w:tcW w:w="6120" w:type="dxa"/>
            <w:tcBorders>
              <w:top w:val="nil"/>
              <w:left w:val="nil"/>
              <w:bottom w:val="nil"/>
              <w:right w:val="nil"/>
            </w:tcBorders>
          </w:tcPr>
          <w:p w14:paraId="0934F3B4"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c>
      </w:tr>
      <w:tr w:rsidR="00B75161" w:rsidRPr="005C14BE" w14:paraId="1F6EB25F" w14:textId="77777777" w:rsidTr="000D16DD">
        <w:tc>
          <w:tcPr>
            <w:tcW w:w="450" w:type="dxa"/>
            <w:tcBorders>
              <w:top w:val="nil"/>
              <w:left w:val="nil"/>
              <w:bottom w:val="nil"/>
              <w:right w:val="nil"/>
            </w:tcBorders>
          </w:tcPr>
          <w:p w14:paraId="7D13468E" w14:textId="77777777" w:rsidR="00B75161" w:rsidRPr="00B75161" w:rsidRDefault="00B75161" w:rsidP="00B75161">
            <w:pPr>
              <w:widowControl w:val="0"/>
              <w:autoSpaceDE w:val="0"/>
              <w:autoSpaceDN w:val="0"/>
              <w:adjustRightInd w:val="0"/>
              <w:spacing w:after="0" w:line="240" w:lineRule="auto"/>
              <w:rPr>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6786B8EF"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Element.Name</w:instrText>
            </w:r>
            <w:r w:rsidRPr="00B75161">
              <w:rPr>
                <w:rFonts w:ascii="Arial" w:hAnsi="Arial" w:cs="Arial"/>
                <w:sz w:val="20"/>
                <w:szCs w:val="20"/>
                <w:lang w:val="en-AU"/>
              </w:rPr>
              <w:fldChar w:fldCharType="separate"/>
            </w:r>
            <w:r w:rsidRPr="00B75161">
              <w:rPr>
                <w:rFonts w:ascii="Arial" w:hAnsi="Arial" w:cs="Arial"/>
                <w:color w:val="0F0F0F"/>
                <w:sz w:val="20"/>
                <w:szCs w:val="20"/>
              </w:rPr>
              <w:t>BETROKKENE</w:t>
            </w:r>
            <w:r w:rsidRPr="00B75161">
              <w:rPr>
                <w:rFonts w:ascii="Arial" w:hAnsi="Arial" w:cs="Arial"/>
                <w:sz w:val="20"/>
                <w:szCs w:val="20"/>
                <w:lang w:val="en-AU"/>
              </w:rPr>
              <w:fldChar w:fldCharType="end"/>
            </w: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ConnSource.Cardinality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rPr>
              <w:t>0..1</w:t>
            </w:r>
            <w:r w:rsidRPr="00B75161">
              <w:rPr>
                <w:rFonts w:ascii="Arial" w:hAnsi="Arial" w:cs="Arial"/>
                <w:color w:val="0F0F0F"/>
                <w:sz w:val="20"/>
                <w:szCs w:val="20"/>
              </w:rPr>
              <w:fldChar w:fldCharType="end"/>
            </w:r>
            <w:r w:rsidRPr="00B75161">
              <w:rPr>
                <w:rFonts w:ascii="Arial" w:hAnsi="Arial" w:cs="Arial"/>
                <w:color w:val="0F0F0F"/>
                <w:sz w:val="20"/>
                <w:szCs w:val="20"/>
              </w:rPr>
              <w:t>]</w:t>
            </w:r>
          </w:p>
          <w:p w14:paraId="367192B3"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Connector.Name</w:instrText>
            </w:r>
            <w:r w:rsidRPr="00B75161">
              <w:rPr>
                <w:rFonts w:ascii="Arial" w:hAnsi="Arial" w:cs="Arial"/>
                <w:color w:val="0F0F0F"/>
                <w:sz w:val="20"/>
                <w:szCs w:val="20"/>
              </w:rPr>
              <w:fldChar w:fldCharType="separate"/>
            </w:r>
            <w:r w:rsidRPr="00B75161">
              <w:rPr>
                <w:rFonts w:ascii="Arial" w:hAnsi="Arial" w:cs="Arial"/>
                <w:color w:val="0F0F0F"/>
                <w:sz w:val="20"/>
                <w:szCs w:val="20"/>
              </w:rPr>
              <w:t>is</w:t>
            </w:r>
            <w:r w:rsidRPr="00B75161">
              <w:rPr>
                <w:rFonts w:ascii="Arial" w:hAnsi="Arial" w:cs="Arial"/>
                <w:color w:val="0F0F0F"/>
                <w:sz w:val="20"/>
                <w:szCs w:val="20"/>
              </w:rPr>
              <w:fldChar w:fldCharType="end"/>
            </w:r>
          </w:p>
          <w:p w14:paraId="0062A451" w14:textId="65B7E731"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Element.Name</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MEDEWERKER</w:t>
            </w:r>
            <w:r w:rsidRPr="00B75161">
              <w:rPr>
                <w:rFonts w:ascii="Arial" w:hAnsi="Arial" w:cs="Arial"/>
                <w:color w:val="0F0F0F"/>
                <w:sz w:val="20"/>
                <w:szCs w:val="20"/>
              </w:rPr>
              <w:fldChar w:fldCharType="end"/>
            </w:r>
            <w:r w:rsidRPr="00B75161">
              <w:rPr>
                <w:rFonts w:ascii="Arial" w:hAnsi="Arial" w:cs="Arial"/>
                <w:color w:val="0F0F0F"/>
                <w:sz w:val="20"/>
                <w:szCs w:val="20"/>
                <w:lang w:val="nl-NL"/>
              </w:rPr>
              <w:t xml:space="preserve">  [</w:t>
            </w:r>
            <w:ins w:id="336" w:author="Arjan Kloosterboer" w:date="2017-01-24T15:07:00Z">
              <w:r w:rsidRPr="00B75161">
                <w:rPr>
                  <w:rFonts w:ascii="Arial" w:hAnsi="Arial" w:cs="Arial"/>
                  <w:color w:val="0F0F0F"/>
                  <w:sz w:val="20"/>
                  <w:szCs w:val="20"/>
                  <w:lang w:val="nl-NL"/>
                </w:rPr>
                <w:t>0..</w:t>
              </w:r>
            </w:ins>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ConnTarget.Cardinality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1</w:t>
            </w:r>
            <w:r w:rsidRPr="00B75161">
              <w:rPr>
                <w:rFonts w:ascii="Arial" w:hAnsi="Arial" w:cs="Arial"/>
                <w:color w:val="0F0F0F"/>
                <w:sz w:val="20"/>
                <w:szCs w:val="20"/>
              </w:rPr>
              <w:fldChar w:fldCharType="end"/>
            </w:r>
            <w:r w:rsidRPr="00B75161">
              <w:rPr>
                <w:rFonts w:ascii="Arial" w:hAnsi="Arial" w:cs="Arial"/>
                <w:color w:val="0F0F0F"/>
                <w:sz w:val="20"/>
                <w:szCs w:val="20"/>
                <w:lang w:val="nl-NL"/>
              </w:rPr>
              <w:t>]</w:t>
            </w:r>
          </w:p>
        </w:tc>
        <w:tc>
          <w:tcPr>
            <w:tcW w:w="6120" w:type="dxa"/>
            <w:tcBorders>
              <w:top w:val="nil"/>
              <w:left w:val="nil"/>
              <w:bottom w:val="nil"/>
              <w:right w:val="nil"/>
            </w:tcBorders>
          </w:tcPr>
          <w:p w14:paraId="63466A73" w14:textId="7456B4E2"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Connector.Notes</w:instrText>
            </w:r>
            <w:r w:rsidRPr="00B75161">
              <w:rPr>
                <w:rFonts w:ascii="Arial" w:hAnsi="Arial" w:cs="Arial"/>
                <w:sz w:val="20"/>
                <w:szCs w:val="20"/>
                <w:lang w:val="en-AU"/>
              </w:rPr>
              <w:fldChar w:fldCharType="separate"/>
            </w:r>
            <w:r w:rsidRPr="00B75161">
              <w:rPr>
                <w:rFonts w:ascii="Arial" w:hAnsi="Arial" w:cs="Arial"/>
                <w:color w:val="0F0F0F"/>
                <w:sz w:val="20"/>
                <w:szCs w:val="20"/>
                <w:lang w:val="nl-NL"/>
              </w:rPr>
              <w:t xml:space="preserve">Een MEDEWERKER als </w:t>
            </w:r>
            <w:ins w:id="337" w:author="Arjan Kloosterboer" w:date="2017-09-21T11:28:00Z">
              <w:r w:rsidR="004D2B01">
                <w:rPr>
                  <w:rFonts w:ascii="Arial" w:hAnsi="Arial" w:cs="Arial"/>
                  <w:color w:val="0F0F0F"/>
                  <w:sz w:val="20"/>
                  <w:szCs w:val="20"/>
                  <w:lang w:val="nl-NL"/>
                </w:rPr>
                <w:t>'</w:t>
              </w:r>
            </w:ins>
            <w:r w:rsidRPr="00B75161">
              <w:rPr>
                <w:rFonts w:ascii="Arial" w:hAnsi="Arial" w:cs="Arial"/>
                <w:color w:val="0F0F0F"/>
                <w:sz w:val="20"/>
                <w:szCs w:val="20"/>
                <w:lang w:val="nl-NL"/>
              </w:rPr>
              <w:t>specialisatie</w:t>
            </w:r>
            <w:ins w:id="338" w:author="Arjan Kloosterboer" w:date="2017-09-21T11:28:00Z">
              <w:r w:rsidR="004D2B01">
                <w:rPr>
                  <w:rFonts w:ascii="Arial" w:hAnsi="Arial" w:cs="Arial"/>
                  <w:color w:val="0F0F0F"/>
                  <w:sz w:val="20"/>
                  <w:szCs w:val="20"/>
                  <w:lang w:val="nl-NL"/>
                </w:rPr>
                <w:t>'</w:t>
              </w:r>
            </w:ins>
            <w:r w:rsidRPr="00B75161">
              <w:rPr>
                <w:rFonts w:ascii="Arial" w:hAnsi="Arial" w:cs="Arial"/>
                <w:color w:val="0F0F0F"/>
                <w:sz w:val="20"/>
                <w:szCs w:val="20"/>
                <w:lang w:val="nl-NL"/>
              </w:rPr>
              <w:t xml:space="preserve"> van BETROKKENE.</w:t>
            </w:r>
            <w:r w:rsidRPr="00B75161">
              <w:rPr>
                <w:rFonts w:ascii="Arial" w:hAnsi="Arial" w:cs="Arial"/>
                <w:sz w:val="20"/>
                <w:szCs w:val="20"/>
                <w:lang w:val="en-AU"/>
              </w:rPr>
              <w:fldChar w:fldCharType="end"/>
            </w:r>
          </w:p>
        </w:tc>
      </w:tr>
      <w:tr w:rsidR="00B75161" w:rsidRPr="005C14BE" w14:paraId="12ECE619" w14:textId="77777777" w:rsidTr="000D16DD">
        <w:trPr>
          <w:trHeight w:hRule="exact" w:val="128"/>
        </w:trPr>
        <w:tc>
          <w:tcPr>
            <w:tcW w:w="450" w:type="dxa"/>
            <w:tcBorders>
              <w:top w:val="nil"/>
              <w:left w:val="nil"/>
              <w:bottom w:val="nil"/>
              <w:right w:val="nil"/>
            </w:tcBorders>
          </w:tcPr>
          <w:p w14:paraId="74BD9A49" w14:textId="77777777" w:rsidR="00B75161" w:rsidRPr="00B75161" w:rsidRDefault="00B75161" w:rsidP="00B75161">
            <w:pPr>
              <w:widowControl w:val="0"/>
              <w:autoSpaceDE w:val="0"/>
              <w:autoSpaceDN w:val="0"/>
              <w:adjustRightInd w:val="0"/>
              <w:spacing w:after="0" w:line="240" w:lineRule="auto"/>
              <w:rPr>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28D4D011"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c>
        <w:tc>
          <w:tcPr>
            <w:tcW w:w="6120" w:type="dxa"/>
            <w:tcBorders>
              <w:top w:val="nil"/>
              <w:left w:val="nil"/>
              <w:bottom w:val="nil"/>
              <w:right w:val="nil"/>
            </w:tcBorders>
          </w:tcPr>
          <w:p w14:paraId="073EE53C"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c>
      </w:tr>
      <w:tr w:rsidR="00B75161" w:rsidRPr="005C14BE" w14:paraId="32C7EA23" w14:textId="77777777" w:rsidTr="000D16DD">
        <w:tc>
          <w:tcPr>
            <w:tcW w:w="450" w:type="dxa"/>
            <w:tcBorders>
              <w:top w:val="nil"/>
              <w:left w:val="nil"/>
              <w:bottom w:val="nil"/>
              <w:right w:val="nil"/>
            </w:tcBorders>
          </w:tcPr>
          <w:p w14:paraId="25440282" w14:textId="77777777" w:rsidR="00B75161" w:rsidRPr="00B75161" w:rsidRDefault="00B75161" w:rsidP="00B75161">
            <w:pPr>
              <w:widowControl w:val="0"/>
              <w:autoSpaceDE w:val="0"/>
              <w:autoSpaceDN w:val="0"/>
              <w:adjustRightInd w:val="0"/>
              <w:spacing w:after="0" w:line="240" w:lineRule="auto"/>
              <w:rPr>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3D20FC42"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sz w:val="20"/>
                <w:szCs w:val="20"/>
                <w:lang w:val="en-AU"/>
              </w:rPr>
              <w:fldChar w:fldCharType="begin" w:fldLock="1"/>
            </w:r>
            <w:r w:rsidRPr="00B75161">
              <w:rPr>
                <w:rFonts w:ascii="Arial" w:hAnsi="Arial" w:cs="Arial"/>
                <w:sz w:val="20"/>
                <w:szCs w:val="20"/>
                <w:lang w:val="en-AU"/>
              </w:rPr>
              <w:instrText xml:space="preserve">MERGEFIELD </w:instrText>
            </w:r>
            <w:r w:rsidRPr="00B75161">
              <w:rPr>
                <w:rFonts w:ascii="Arial" w:hAnsi="Arial" w:cs="Arial"/>
                <w:color w:val="0F0F0F"/>
                <w:sz w:val="20"/>
                <w:szCs w:val="20"/>
              </w:rPr>
              <w:instrText>Element.Name</w:instrText>
            </w:r>
            <w:r w:rsidRPr="00B75161">
              <w:rPr>
                <w:rFonts w:ascii="Arial" w:hAnsi="Arial" w:cs="Arial"/>
                <w:sz w:val="20"/>
                <w:szCs w:val="20"/>
                <w:lang w:val="en-AU"/>
              </w:rPr>
              <w:fldChar w:fldCharType="separate"/>
            </w:r>
            <w:r w:rsidRPr="00B75161">
              <w:rPr>
                <w:rFonts w:ascii="Arial" w:hAnsi="Arial" w:cs="Arial"/>
                <w:color w:val="0F0F0F"/>
                <w:sz w:val="20"/>
                <w:szCs w:val="20"/>
              </w:rPr>
              <w:t>BETROKKENE</w:t>
            </w:r>
            <w:r w:rsidRPr="00B75161">
              <w:rPr>
                <w:rFonts w:ascii="Arial" w:hAnsi="Arial" w:cs="Arial"/>
                <w:sz w:val="20"/>
                <w:szCs w:val="20"/>
                <w:lang w:val="en-AU"/>
              </w:rPr>
              <w:fldChar w:fldCharType="end"/>
            </w: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ConnSource.Cardinality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rPr>
              <w:t>0..1</w:t>
            </w:r>
            <w:r w:rsidRPr="00B75161">
              <w:rPr>
                <w:rFonts w:ascii="Arial" w:hAnsi="Arial" w:cs="Arial"/>
                <w:color w:val="0F0F0F"/>
                <w:sz w:val="20"/>
                <w:szCs w:val="20"/>
              </w:rPr>
              <w:fldChar w:fldCharType="end"/>
            </w:r>
            <w:r w:rsidRPr="00B75161">
              <w:rPr>
                <w:rFonts w:ascii="Arial" w:hAnsi="Arial" w:cs="Arial"/>
                <w:color w:val="0F0F0F"/>
                <w:sz w:val="20"/>
                <w:szCs w:val="20"/>
              </w:rPr>
              <w:t>]</w:t>
            </w:r>
          </w:p>
          <w:p w14:paraId="357A514F"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Connector.Name</w:instrText>
            </w:r>
            <w:r w:rsidRPr="00B75161">
              <w:rPr>
                <w:rFonts w:ascii="Arial" w:hAnsi="Arial" w:cs="Arial"/>
                <w:color w:val="0F0F0F"/>
                <w:sz w:val="20"/>
                <w:szCs w:val="20"/>
              </w:rPr>
              <w:fldChar w:fldCharType="separate"/>
            </w:r>
            <w:r w:rsidRPr="00B75161">
              <w:rPr>
                <w:rFonts w:ascii="Arial" w:hAnsi="Arial" w:cs="Arial"/>
                <w:color w:val="0F0F0F"/>
                <w:sz w:val="20"/>
                <w:szCs w:val="20"/>
              </w:rPr>
              <w:t>is</w:t>
            </w:r>
            <w:r w:rsidRPr="00B75161">
              <w:rPr>
                <w:rFonts w:ascii="Arial" w:hAnsi="Arial" w:cs="Arial"/>
                <w:color w:val="0F0F0F"/>
                <w:sz w:val="20"/>
                <w:szCs w:val="20"/>
              </w:rPr>
              <w:fldChar w:fldCharType="end"/>
            </w:r>
          </w:p>
          <w:p w14:paraId="584E48F5" w14:textId="4245B8B8"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Element.Name</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ORGANISATORISCHE EENHEID</w:t>
            </w:r>
            <w:r w:rsidRPr="00B75161">
              <w:rPr>
                <w:rFonts w:ascii="Arial" w:hAnsi="Arial" w:cs="Arial"/>
                <w:color w:val="0F0F0F"/>
                <w:sz w:val="20"/>
                <w:szCs w:val="20"/>
              </w:rPr>
              <w:fldChar w:fldCharType="end"/>
            </w:r>
            <w:r w:rsidRPr="00B75161">
              <w:rPr>
                <w:rFonts w:ascii="Arial" w:hAnsi="Arial" w:cs="Arial"/>
                <w:color w:val="0F0F0F"/>
                <w:sz w:val="20"/>
                <w:szCs w:val="20"/>
                <w:lang w:val="nl-NL"/>
              </w:rPr>
              <w:t xml:space="preserve">  [</w:t>
            </w:r>
            <w:ins w:id="339" w:author="Arjan Kloosterboer" w:date="2017-01-24T15:07:00Z">
              <w:r w:rsidRPr="00B75161">
                <w:rPr>
                  <w:rFonts w:ascii="Arial" w:hAnsi="Arial" w:cs="Arial"/>
                  <w:color w:val="0F0F0F"/>
                  <w:sz w:val="20"/>
                  <w:szCs w:val="20"/>
                  <w:lang w:val="nl-NL"/>
                </w:rPr>
                <w:t>0..</w:t>
              </w:r>
            </w:ins>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ConnTarget.Cardinality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1</w:t>
            </w:r>
            <w:r w:rsidRPr="00B75161">
              <w:rPr>
                <w:rFonts w:ascii="Arial" w:hAnsi="Arial" w:cs="Arial"/>
                <w:color w:val="0F0F0F"/>
                <w:sz w:val="20"/>
                <w:szCs w:val="20"/>
              </w:rPr>
              <w:fldChar w:fldCharType="end"/>
            </w:r>
            <w:r w:rsidRPr="00B75161">
              <w:rPr>
                <w:rFonts w:ascii="Arial" w:hAnsi="Arial" w:cs="Arial"/>
                <w:color w:val="0F0F0F"/>
                <w:sz w:val="20"/>
                <w:szCs w:val="20"/>
                <w:lang w:val="nl-NL"/>
              </w:rPr>
              <w:t>]</w:t>
            </w:r>
          </w:p>
        </w:tc>
        <w:tc>
          <w:tcPr>
            <w:tcW w:w="6120" w:type="dxa"/>
            <w:tcBorders>
              <w:top w:val="nil"/>
              <w:left w:val="nil"/>
              <w:bottom w:val="nil"/>
              <w:right w:val="nil"/>
            </w:tcBorders>
          </w:tcPr>
          <w:p w14:paraId="4E51CA3A" w14:textId="2925758F"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Connector.Notes</w:instrText>
            </w:r>
            <w:r w:rsidRPr="00B75161">
              <w:rPr>
                <w:rFonts w:ascii="Arial" w:hAnsi="Arial" w:cs="Arial"/>
                <w:sz w:val="20"/>
                <w:szCs w:val="20"/>
                <w:lang w:val="en-AU"/>
              </w:rPr>
              <w:fldChar w:fldCharType="separate"/>
            </w:r>
            <w:r w:rsidRPr="00B75161">
              <w:rPr>
                <w:rFonts w:ascii="Arial" w:hAnsi="Arial" w:cs="Arial"/>
                <w:color w:val="0F0F0F"/>
                <w:sz w:val="20"/>
                <w:szCs w:val="20"/>
                <w:lang w:val="nl-NL"/>
              </w:rPr>
              <w:t xml:space="preserve">Een ORGANISATORISCHE EENHEID als </w:t>
            </w:r>
            <w:ins w:id="340" w:author="Arjan Kloosterboer" w:date="2017-09-21T11:28:00Z">
              <w:r w:rsidR="004D2B01">
                <w:rPr>
                  <w:rFonts w:ascii="Arial" w:hAnsi="Arial" w:cs="Arial"/>
                  <w:color w:val="0F0F0F"/>
                  <w:sz w:val="20"/>
                  <w:szCs w:val="20"/>
                  <w:lang w:val="nl-NL"/>
                </w:rPr>
                <w:t>'</w:t>
              </w:r>
            </w:ins>
            <w:r w:rsidRPr="00B75161">
              <w:rPr>
                <w:rFonts w:ascii="Arial" w:hAnsi="Arial" w:cs="Arial"/>
                <w:color w:val="0F0F0F"/>
                <w:sz w:val="20"/>
                <w:szCs w:val="20"/>
                <w:lang w:val="nl-NL"/>
              </w:rPr>
              <w:t>specialisatie</w:t>
            </w:r>
            <w:ins w:id="341" w:author="Arjan Kloosterboer" w:date="2017-09-21T11:28:00Z">
              <w:r w:rsidR="004D2B01">
                <w:rPr>
                  <w:rFonts w:ascii="Arial" w:hAnsi="Arial" w:cs="Arial"/>
                  <w:color w:val="0F0F0F"/>
                  <w:sz w:val="20"/>
                  <w:szCs w:val="20"/>
                  <w:lang w:val="nl-NL"/>
                </w:rPr>
                <w:t>'</w:t>
              </w:r>
            </w:ins>
            <w:r w:rsidRPr="00B75161">
              <w:rPr>
                <w:rFonts w:ascii="Arial" w:hAnsi="Arial" w:cs="Arial"/>
                <w:color w:val="0F0F0F"/>
                <w:sz w:val="20"/>
                <w:szCs w:val="20"/>
                <w:lang w:val="nl-NL"/>
              </w:rPr>
              <w:t xml:space="preserve"> van BETROKKENE</w:t>
            </w:r>
            <w:r w:rsidRPr="00B75161">
              <w:rPr>
                <w:rFonts w:ascii="Arial" w:hAnsi="Arial" w:cs="Arial"/>
                <w:sz w:val="20"/>
                <w:szCs w:val="20"/>
                <w:lang w:val="en-AU"/>
              </w:rPr>
              <w:fldChar w:fldCharType="end"/>
            </w:r>
          </w:p>
        </w:tc>
      </w:tr>
      <w:tr w:rsidR="00B75161" w:rsidRPr="005C14BE" w14:paraId="7A3F5744" w14:textId="77777777" w:rsidTr="000D16DD">
        <w:trPr>
          <w:trHeight w:hRule="exact" w:val="128"/>
        </w:trPr>
        <w:tc>
          <w:tcPr>
            <w:tcW w:w="450" w:type="dxa"/>
            <w:tcBorders>
              <w:top w:val="nil"/>
              <w:left w:val="nil"/>
              <w:bottom w:val="nil"/>
              <w:right w:val="nil"/>
            </w:tcBorders>
          </w:tcPr>
          <w:p w14:paraId="3A6E1D1A" w14:textId="77777777" w:rsidR="00B75161" w:rsidRPr="00B75161" w:rsidRDefault="00B75161" w:rsidP="00B75161">
            <w:pPr>
              <w:widowControl w:val="0"/>
              <w:autoSpaceDE w:val="0"/>
              <w:autoSpaceDN w:val="0"/>
              <w:adjustRightInd w:val="0"/>
              <w:spacing w:after="0" w:line="240" w:lineRule="auto"/>
              <w:rPr>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2D5F46DD"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c>
        <w:tc>
          <w:tcPr>
            <w:tcW w:w="6120" w:type="dxa"/>
            <w:tcBorders>
              <w:top w:val="nil"/>
              <w:left w:val="nil"/>
              <w:bottom w:val="nil"/>
              <w:right w:val="nil"/>
            </w:tcBorders>
          </w:tcPr>
          <w:p w14:paraId="3B2E4CA6"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c>
      </w:tr>
      <w:tr w:rsidR="00B75161" w:rsidRPr="005C14BE" w14:paraId="0F5DEBC0" w14:textId="77777777" w:rsidTr="000D16DD">
        <w:tc>
          <w:tcPr>
            <w:tcW w:w="450" w:type="dxa"/>
            <w:tcBorders>
              <w:top w:val="nil"/>
              <w:left w:val="nil"/>
              <w:bottom w:val="nil"/>
              <w:right w:val="nil"/>
            </w:tcBorders>
          </w:tcPr>
          <w:p w14:paraId="6B03B92C" w14:textId="77777777" w:rsidR="00B75161" w:rsidRPr="00B75161" w:rsidRDefault="00B75161" w:rsidP="00B75161">
            <w:pPr>
              <w:widowControl w:val="0"/>
              <w:autoSpaceDE w:val="0"/>
              <w:autoSpaceDN w:val="0"/>
              <w:adjustRightInd w:val="0"/>
              <w:spacing w:after="0" w:line="240" w:lineRule="auto"/>
              <w:rPr>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08E3B55D"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Element.Name</w:instrText>
            </w:r>
            <w:r w:rsidRPr="00B75161">
              <w:rPr>
                <w:rFonts w:ascii="Arial" w:hAnsi="Arial" w:cs="Arial"/>
                <w:sz w:val="20"/>
                <w:szCs w:val="20"/>
                <w:lang w:val="en-AU"/>
              </w:rPr>
              <w:fldChar w:fldCharType="separate"/>
            </w:r>
            <w:r w:rsidRPr="00B75161">
              <w:rPr>
                <w:rFonts w:ascii="Arial" w:hAnsi="Arial" w:cs="Arial"/>
                <w:color w:val="0F0F0F"/>
                <w:sz w:val="20"/>
                <w:szCs w:val="20"/>
                <w:lang w:val="nl-NL"/>
              </w:rPr>
              <w:t>INFORMATIEOBJECT</w:t>
            </w:r>
            <w:r w:rsidRPr="00B75161">
              <w:rPr>
                <w:rFonts w:ascii="Arial" w:hAnsi="Arial" w:cs="Arial"/>
                <w:sz w:val="20"/>
                <w:szCs w:val="20"/>
                <w:lang w:val="en-AU"/>
              </w:rPr>
              <w:fldChar w:fldCharType="end"/>
            </w:r>
            <w:r w:rsidRPr="00B75161">
              <w:rPr>
                <w:rFonts w:ascii="Arial" w:hAnsi="Arial" w:cs="Arial"/>
                <w:color w:val="0F0F0F"/>
                <w:sz w:val="20"/>
                <w:szCs w:val="20"/>
                <w:lang w:val="nl-NL"/>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ConnSource.Cardinality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0..*</w:t>
            </w:r>
            <w:r w:rsidRPr="00B75161">
              <w:rPr>
                <w:rFonts w:ascii="Arial" w:hAnsi="Arial" w:cs="Arial"/>
                <w:color w:val="0F0F0F"/>
                <w:sz w:val="20"/>
                <w:szCs w:val="20"/>
              </w:rPr>
              <w:fldChar w:fldCharType="end"/>
            </w:r>
            <w:r w:rsidRPr="00B75161">
              <w:rPr>
                <w:rFonts w:ascii="Arial" w:hAnsi="Arial" w:cs="Arial"/>
                <w:color w:val="0F0F0F"/>
                <w:sz w:val="20"/>
                <w:szCs w:val="20"/>
                <w:lang w:val="nl-NL"/>
              </w:rPr>
              <w:t>]</w:t>
            </w:r>
          </w:p>
          <w:p w14:paraId="22B16550"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color w:val="0F0F0F"/>
                <w:sz w:val="20"/>
                <w:szCs w:val="20"/>
                <w:lang w:val="nl-NL"/>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lang w:val="nl-NL"/>
              </w:rPr>
              <w:instrText>MERGEFIELD Connector.Name</w:instrText>
            </w:r>
            <w:r w:rsidRPr="00B75161">
              <w:rPr>
                <w:rFonts w:ascii="Arial" w:hAnsi="Arial" w:cs="Arial"/>
                <w:color w:val="0F0F0F"/>
                <w:sz w:val="20"/>
                <w:szCs w:val="20"/>
              </w:rPr>
              <w:fldChar w:fldCharType="separate"/>
            </w:r>
            <w:r w:rsidRPr="00B75161">
              <w:rPr>
                <w:rFonts w:ascii="Arial" w:hAnsi="Arial" w:cs="Arial"/>
                <w:color w:val="0F0F0F"/>
                <w:sz w:val="20"/>
                <w:szCs w:val="20"/>
                <w:lang w:val="nl-NL"/>
              </w:rPr>
              <w:t xml:space="preserve">is ontvangen van of verzonden aan </w:t>
            </w:r>
            <w:r w:rsidRPr="00B75161">
              <w:rPr>
                <w:rFonts w:ascii="Arial" w:hAnsi="Arial" w:cs="Arial"/>
                <w:color w:val="0F0F0F"/>
                <w:sz w:val="20"/>
                <w:szCs w:val="20"/>
              </w:rPr>
              <w:fldChar w:fldCharType="end"/>
            </w:r>
          </w:p>
          <w:p w14:paraId="0A886E34"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rPr>
            </w:pP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Element.Name</w:instrText>
            </w:r>
            <w:r w:rsidRPr="00B75161">
              <w:rPr>
                <w:rFonts w:ascii="Arial" w:hAnsi="Arial" w:cs="Arial"/>
                <w:color w:val="0F0F0F"/>
                <w:sz w:val="20"/>
                <w:szCs w:val="20"/>
              </w:rPr>
              <w:fldChar w:fldCharType="separate"/>
            </w:r>
            <w:r w:rsidRPr="00B75161">
              <w:rPr>
                <w:rFonts w:ascii="Arial" w:hAnsi="Arial" w:cs="Arial"/>
                <w:color w:val="0F0F0F"/>
                <w:sz w:val="20"/>
                <w:szCs w:val="20"/>
              </w:rPr>
              <w:t>BETROKKENE</w:t>
            </w:r>
            <w:r w:rsidRPr="00B75161">
              <w:rPr>
                <w:rFonts w:ascii="Arial" w:hAnsi="Arial" w:cs="Arial"/>
                <w:color w:val="0F0F0F"/>
                <w:sz w:val="20"/>
                <w:szCs w:val="20"/>
              </w:rPr>
              <w:fldChar w:fldCharType="end"/>
            </w:r>
            <w:r w:rsidRPr="00B75161">
              <w:rPr>
                <w:rFonts w:ascii="Arial" w:hAnsi="Arial" w:cs="Arial"/>
                <w:color w:val="0F0F0F"/>
                <w:sz w:val="20"/>
                <w:szCs w:val="20"/>
              </w:rPr>
              <w:t xml:space="preserve">  [</w:t>
            </w:r>
            <w:r w:rsidRPr="00B75161">
              <w:rPr>
                <w:rFonts w:ascii="Arial" w:hAnsi="Arial" w:cs="Arial"/>
                <w:color w:val="0F0F0F"/>
                <w:sz w:val="20"/>
                <w:szCs w:val="20"/>
              </w:rPr>
              <w:fldChar w:fldCharType="begin" w:fldLock="1"/>
            </w:r>
            <w:r w:rsidRPr="00B75161">
              <w:rPr>
                <w:rFonts w:ascii="Arial" w:hAnsi="Arial" w:cs="Arial"/>
                <w:color w:val="0F0F0F"/>
                <w:sz w:val="20"/>
                <w:szCs w:val="20"/>
              </w:rPr>
              <w:instrText>MERGEFIELD ConnTarget.Cardinality</w:instrText>
            </w:r>
            <w:r w:rsidRPr="00B75161">
              <w:rPr>
                <w:rFonts w:ascii="Arial" w:hAnsi="Arial" w:cs="Arial"/>
                <w:color w:val="0F0F0F"/>
                <w:sz w:val="20"/>
                <w:szCs w:val="20"/>
              </w:rPr>
              <w:fldChar w:fldCharType="separate"/>
            </w:r>
            <w:r w:rsidRPr="00B75161">
              <w:rPr>
                <w:rFonts w:ascii="Arial" w:hAnsi="Arial" w:cs="Arial"/>
                <w:color w:val="0F0F0F"/>
                <w:sz w:val="20"/>
                <w:szCs w:val="20"/>
              </w:rPr>
              <w:t>0..*</w:t>
            </w:r>
            <w:r w:rsidRPr="00B75161">
              <w:rPr>
                <w:rFonts w:ascii="Arial" w:hAnsi="Arial" w:cs="Arial"/>
                <w:color w:val="0F0F0F"/>
                <w:sz w:val="20"/>
                <w:szCs w:val="20"/>
              </w:rPr>
              <w:fldChar w:fldCharType="end"/>
            </w:r>
            <w:r w:rsidRPr="00B75161">
              <w:rPr>
                <w:rFonts w:ascii="Arial" w:hAnsi="Arial" w:cs="Arial"/>
                <w:color w:val="0F0F0F"/>
                <w:sz w:val="20"/>
                <w:szCs w:val="20"/>
              </w:rPr>
              <w:t>]</w:t>
            </w:r>
          </w:p>
        </w:tc>
        <w:tc>
          <w:tcPr>
            <w:tcW w:w="6120" w:type="dxa"/>
            <w:tcBorders>
              <w:top w:val="nil"/>
              <w:left w:val="nil"/>
              <w:bottom w:val="nil"/>
              <w:right w:val="nil"/>
            </w:tcBorders>
          </w:tcPr>
          <w:p w14:paraId="2EF886F3"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r w:rsidRPr="00B75161">
              <w:rPr>
                <w:rFonts w:ascii="Arial" w:hAnsi="Arial" w:cs="Arial"/>
                <w:sz w:val="20"/>
                <w:szCs w:val="20"/>
                <w:lang w:val="en-AU"/>
              </w:rPr>
              <w:fldChar w:fldCharType="begin" w:fldLock="1"/>
            </w:r>
            <w:r w:rsidRPr="00B75161">
              <w:rPr>
                <w:rFonts w:ascii="Arial" w:hAnsi="Arial" w:cs="Arial"/>
                <w:sz w:val="20"/>
                <w:szCs w:val="20"/>
                <w:lang w:val="nl-NL"/>
              </w:rPr>
              <w:instrText xml:space="preserve">MERGEFIELD </w:instrText>
            </w:r>
            <w:r w:rsidRPr="00B75161">
              <w:rPr>
                <w:rFonts w:ascii="Arial" w:hAnsi="Arial" w:cs="Arial"/>
                <w:color w:val="0F0F0F"/>
                <w:sz w:val="20"/>
                <w:szCs w:val="20"/>
                <w:lang w:val="nl-NL"/>
              </w:rPr>
              <w:instrText>Connector.Notes</w:instrText>
            </w:r>
            <w:r w:rsidRPr="00B75161">
              <w:rPr>
                <w:rFonts w:ascii="Arial" w:hAnsi="Arial" w:cs="Arial"/>
                <w:sz w:val="20"/>
                <w:szCs w:val="20"/>
                <w:lang w:val="en-AU"/>
              </w:rPr>
              <w:fldChar w:fldCharType="separate"/>
            </w:r>
            <w:r w:rsidRPr="00B75161">
              <w:rPr>
                <w:rFonts w:ascii="Arial" w:hAnsi="Arial" w:cs="Arial"/>
                <w:color w:val="0F0F0F"/>
                <w:sz w:val="20"/>
                <w:szCs w:val="20"/>
                <w:lang w:val="nl-NL"/>
              </w:rPr>
              <w:t>De BETROKKENE waarvan het INFORMATIEOBJECT is ontvangen en/of waaraan het is verzonden.</w:t>
            </w:r>
            <w:r w:rsidRPr="00B75161">
              <w:rPr>
                <w:rFonts w:ascii="Arial" w:hAnsi="Arial" w:cs="Arial"/>
                <w:sz w:val="20"/>
                <w:szCs w:val="20"/>
                <w:lang w:val="en-AU"/>
              </w:rPr>
              <w:fldChar w:fldCharType="end"/>
            </w:r>
          </w:p>
        </w:tc>
      </w:tr>
      <w:tr w:rsidR="00B75161" w:rsidRPr="005C14BE" w14:paraId="67C988D3" w14:textId="77777777" w:rsidTr="000D16DD">
        <w:trPr>
          <w:trHeight w:hRule="exact" w:val="128"/>
        </w:trPr>
        <w:tc>
          <w:tcPr>
            <w:tcW w:w="450" w:type="dxa"/>
            <w:tcBorders>
              <w:top w:val="nil"/>
              <w:left w:val="nil"/>
              <w:bottom w:val="nil"/>
              <w:right w:val="nil"/>
            </w:tcBorders>
          </w:tcPr>
          <w:p w14:paraId="2129E591" w14:textId="77777777" w:rsidR="00B75161" w:rsidRPr="00B75161" w:rsidRDefault="00B75161" w:rsidP="00B75161">
            <w:pPr>
              <w:widowControl w:val="0"/>
              <w:autoSpaceDE w:val="0"/>
              <w:autoSpaceDN w:val="0"/>
              <w:adjustRightInd w:val="0"/>
              <w:spacing w:after="0" w:line="240" w:lineRule="auto"/>
              <w:rPr>
                <w:rFonts w:ascii="Arial" w:hAnsi="Arial" w:cs="Arial"/>
                <w:b/>
                <w:bCs/>
                <w:color w:val="000000"/>
                <w:sz w:val="20"/>
                <w:szCs w:val="20"/>
                <w:highlight w:val="yellow"/>
                <w:u w:color="000000"/>
                <w:shd w:val="clear" w:color="auto" w:fill="FFFF80"/>
                <w:lang w:val="nl-NL"/>
              </w:rPr>
            </w:pPr>
          </w:p>
        </w:tc>
        <w:tc>
          <w:tcPr>
            <w:tcW w:w="2790" w:type="dxa"/>
            <w:tcBorders>
              <w:top w:val="nil"/>
              <w:left w:val="nil"/>
              <w:bottom w:val="nil"/>
              <w:right w:val="nil"/>
            </w:tcBorders>
          </w:tcPr>
          <w:p w14:paraId="5F58A3B8"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c>
        <w:tc>
          <w:tcPr>
            <w:tcW w:w="6120" w:type="dxa"/>
            <w:tcBorders>
              <w:top w:val="nil"/>
              <w:left w:val="nil"/>
              <w:bottom w:val="nil"/>
              <w:right w:val="nil"/>
            </w:tcBorders>
          </w:tcPr>
          <w:p w14:paraId="668DC4F3"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c>
      </w:tr>
    </w:tbl>
    <w:p w14:paraId="3992EBBB" w14:textId="77777777" w:rsidR="00B75161" w:rsidRPr="00B75161" w:rsidRDefault="00B75161" w:rsidP="00B75161">
      <w:pPr>
        <w:widowControl w:val="0"/>
        <w:autoSpaceDE w:val="0"/>
        <w:autoSpaceDN w:val="0"/>
        <w:adjustRightInd w:val="0"/>
        <w:spacing w:after="0" w:line="240" w:lineRule="auto"/>
        <w:rPr>
          <w:rFonts w:ascii="Arial" w:hAnsi="Arial" w:cs="Arial"/>
          <w:color w:val="0F0F0F"/>
          <w:sz w:val="20"/>
          <w:szCs w:val="20"/>
          <w:lang w:val="nl-NL"/>
        </w:rPr>
      </w:pPr>
    </w:p>
    <w:tbl>
      <w:tblPr>
        <w:tblW w:w="0" w:type="auto"/>
        <w:tblInd w:w="60" w:type="dxa"/>
        <w:tblLayout w:type="fixed"/>
        <w:tblCellMar>
          <w:left w:w="60" w:type="dxa"/>
          <w:right w:w="60" w:type="dxa"/>
        </w:tblCellMar>
        <w:tblLook w:val="0000" w:firstRow="0" w:lastRow="0" w:firstColumn="0" w:lastColumn="0" w:noHBand="0" w:noVBand="0"/>
      </w:tblPr>
      <w:tblGrid>
        <w:gridCol w:w="9360"/>
      </w:tblGrid>
      <w:tr w:rsidR="00B75161" w:rsidRPr="005C14BE" w14:paraId="4E72CC35" w14:textId="77777777" w:rsidTr="000D16DD">
        <w:tc>
          <w:tcPr>
            <w:tcW w:w="9360" w:type="dxa"/>
            <w:tcBorders>
              <w:top w:val="nil"/>
              <w:left w:val="nil"/>
              <w:bottom w:val="nil"/>
              <w:right w:val="nil"/>
            </w:tcBorders>
          </w:tcPr>
          <w:p w14:paraId="546A400C" w14:textId="77777777" w:rsidR="00B75161" w:rsidRPr="00B75161" w:rsidRDefault="00B75161" w:rsidP="00B75161">
            <w:pPr>
              <w:widowControl w:val="0"/>
              <w:autoSpaceDE w:val="0"/>
              <w:autoSpaceDN w:val="0"/>
              <w:adjustRightInd w:val="0"/>
              <w:spacing w:after="0" w:line="240" w:lineRule="auto"/>
              <w:rPr>
                <w:rFonts w:ascii="Arial" w:hAnsi="Arial" w:cs="Arial"/>
                <w:b/>
                <w:bCs/>
                <w:color w:val="0F0F0F"/>
                <w:sz w:val="20"/>
                <w:szCs w:val="20"/>
                <w:lang w:val="nl-NL"/>
              </w:rPr>
            </w:pPr>
            <w:r w:rsidRPr="00B75161">
              <w:rPr>
                <w:rFonts w:ascii="Arial" w:hAnsi="Arial" w:cs="Arial"/>
                <w:b/>
                <w:bCs/>
                <w:color w:val="0F0F0F"/>
                <w:sz w:val="20"/>
                <w:szCs w:val="20"/>
                <w:lang w:val="nl-NL"/>
              </w:rPr>
              <w:t>Toelichting objecttype</w:t>
            </w:r>
          </w:p>
          <w:p w14:paraId="0B27E168" w14:textId="77777777" w:rsidR="00B75161" w:rsidRPr="00B75161" w:rsidRDefault="00B75161" w:rsidP="00B75161">
            <w:pPr>
              <w:widowControl w:val="0"/>
              <w:autoSpaceDE w:val="0"/>
              <w:autoSpaceDN w:val="0"/>
              <w:adjustRightInd w:val="0"/>
              <w:spacing w:after="0" w:line="240" w:lineRule="auto"/>
              <w:ind w:left="720"/>
              <w:rPr>
                <w:rFonts w:ascii="Arial" w:hAnsi="Arial" w:cs="Arial"/>
                <w:color w:val="0F0F0F"/>
                <w:sz w:val="20"/>
                <w:szCs w:val="20"/>
                <w:lang w:val="nl-NL"/>
              </w:rPr>
            </w:pPr>
            <w:r w:rsidRPr="00B75161">
              <w:rPr>
                <w:rFonts w:ascii="Arial" w:hAnsi="Arial" w:cs="Arial"/>
                <w:color w:val="0F0F0F"/>
                <w:sz w:val="20"/>
                <w:szCs w:val="20"/>
                <w:lang w:val="nl-NL"/>
              </w:rPr>
              <w:t xml:space="preserve">Het gaat hier om de verzameling van mogelijke betrokkenen bij zaken: natuurlijke personen in hun hoedanigheid als burger dwz. niet als medewerker van de zaakbehandelende </w:t>
            </w:r>
            <w:r w:rsidRPr="00B75161">
              <w:rPr>
                <w:rFonts w:ascii="Arial" w:hAnsi="Arial" w:cs="Arial"/>
                <w:color w:val="0F0F0F"/>
                <w:sz w:val="20"/>
                <w:szCs w:val="20"/>
                <w:lang w:val="nl-NL"/>
              </w:rPr>
              <w:lastRenderedPageBreak/>
              <w:t>organisatie(s), niet-natuurlijke personen, vestigingen (van maatschappelijke activiteiten van natuurlijke en niet-natuurlijke personen) waaronder de vestigingen van de zaakbehandelende organisatie(s), organisatorische eenheden van de zaakbehandelende organisatie(s) en medewerkers binnen die organisatorische eenheden.</w:t>
            </w:r>
          </w:p>
          <w:p w14:paraId="13FF0C7B" w14:textId="77777777" w:rsidR="00B75161" w:rsidRPr="00B75161" w:rsidRDefault="00B75161" w:rsidP="00B75161">
            <w:pPr>
              <w:widowControl w:val="0"/>
              <w:autoSpaceDE w:val="0"/>
              <w:autoSpaceDN w:val="0"/>
              <w:adjustRightInd w:val="0"/>
              <w:spacing w:after="0" w:line="240" w:lineRule="auto"/>
              <w:ind w:left="720"/>
              <w:rPr>
                <w:rFonts w:ascii="Arial" w:hAnsi="Arial" w:cs="Arial"/>
                <w:color w:val="0F0F0F"/>
                <w:sz w:val="20"/>
                <w:szCs w:val="20"/>
                <w:lang w:val="nl-NL"/>
              </w:rPr>
            </w:pPr>
            <w:r w:rsidRPr="00B75161">
              <w:rPr>
                <w:rFonts w:ascii="Arial" w:hAnsi="Arial" w:cs="Arial"/>
                <w:color w:val="0F0F0F"/>
                <w:sz w:val="20"/>
                <w:szCs w:val="20"/>
                <w:lang w:val="nl-NL"/>
              </w:rPr>
              <w:t>Grofweg bestaat dit uit twee groepen: enerzijds burgers en bedrijven die zaken initieren en belanghebbende zijn bij zaken en anderzijds de organisatoriische eenheden en medewerkers van de zaakbehandelende organisatie(s). Evenwel, ook een medewerker van de zaakbehandelende organisatie(s) kan een zaak initieren, met name als het gaat om ‘interne’ zaken zoals bijvoorbeeld het opstellen van een bestemmingsplan.</w:t>
            </w:r>
          </w:p>
          <w:p w14:paraId="3A8E78EA" w14:textId="77777777" w:rsidR="00B75161" w:rsidRPr="00B75161" w:rsidRDefault="00B75161" w:rsidP="00B75161">
            <w:pPr>
              <w:widowControl w:val="0"/>
              <w:autoSpaceDE w:val="0"/>
              <w:autoSpaceDN w:val="0"/>
              <w:adjustRightInd w:val="0"/>
              <w:spacing w:after="0" w:line="240" w:lineRule="auto"/>
              <w:ind w:left="720"/>
              <w:rPr>
                <w:rFonts w:ascii="Arial" w:hAnsi="Arial" w:cs="Arial"/>
                <w:color w:val="0F0F0F"/>
                <w:sz w:val="20"/>
                <w:szCs w:val="20"/>
                <w:lang w:val="nl-NL"/>
              </w:rPr>
            </w:pPr>
            <w:r w:rsidRPr="00B75161">
              <w:rPr>
                <w:rFonts w:ascii="Arial" w:hAnsi="Arial" w:cs="Arial"/>
                <w:color w:val="0F0F0F"/>
                <w:sz w:val="20"/>
                <w:szCs w:val="20"/>
                <w:lang w:val="nl-NL"/>
              </w:rPr>
              <w:t>Indien een medewerker van een vestiging (van een maatschappelijke activiteit) die geen deel uit maakt van een zaakbehandelende organisatie, een zaak initieert (bijvoorbeeld een medewerker van een willekeurig bedrijf die een vergunning aanvraagt) dan is de betrokkene die vestiging, dus niet de medewerker daarvan. Desbetreffende medewerkergegevens kunnen eventueel wel geregistreerd worden als contactgegevens bij de rol die die vestiging speelt in die zaak.</w:t>
            </w:r>
          </w:p>
          <w:p w14:paraId="06C1859F" w14:textId="77777777" w:rsidR="00B75161" w:rsidRPr="00B75161" w:rsidDel="004A3A2D" w:rsidRDefault="00B75161" w:rsidP="00B75161">
            <w:pPr>
              <w:widowControl w:val="0"/>
              <w:autoSpaceDE w:val="0"/>
              <w:autoSpaceDN w:val="0"/>
              <w:adjustRightInd w:val="0"/>
              <w:spacing w:after="0" w:line="240" w:lineRule="auto"/>
              <w:ind w:left="720"/>
              <w:rPr>
                <w:del w:id="342" w:author="Arjan Kloosterboer" w:date="2017-08-07T17:48:00Z"/>
                <w:rFonts w:ascii="Arial" w:hAnsi="Arial" w:cs="Arial"/>
                <w:color w:val="0F0F0F"/>
                <w:sz w:val="20"/>
                <w:szCs w:val="20"/>
                <w:lang w:val="nl-NL"/>
              </w:rPr>
            </w:pPr>
            <w:r w:rsidRPr="00B75161">
              <w:rPr>
                <w:rFonts w:ascii="Arial" w:hAnsi="Arial" w:cs="Arial"/>
                <w:color w:val="0F0F0F"/>
                <w:sz w:val="20"/>
                <w:szCs w:val="20"/>
                <w:lang w:val="nl-NL"/>
              </w:rPr>
              <w:t xml:space="preserve">BETROKKENE heeft zelf amper attribuutsoorten, alleen afgeleide attribuutsoorten </w:t>
            </w:r>
            <w:ins w:id="343" w:author="Arjan Kloosterboer" w:date="2017-08-07T17:47:00Z">
              <w:r w:rsidRPr="00B75161">
                <w:rPr>
                  <w:rFonts w:ascii="Arial" w:hAnsi="Arial" w:cs="Arial"/>
                  <w:color w:val="0F0F0F"/>
                  <w:sz w:val="20"/>
                  <w:szCs w:val="20"/>
                  <w:lang w:val="nl-NL"/>
                </w:rPr>
                <w:t>gericht op het gebruik van die attribuutsoorten binnen de context van het zaakgericht werken</w:t>
              </w:r>
            </w:ins>
            <w:del w:id="344" w:author="Arjan Kloosterboer" w:date="2017-08-07T17:47:00Z">
              <w:r w:rsidRPr="00B75161" w:rsidDel="004A3A2D">
                <w:rPr>
                  <w:rFonts w:ascii="Arial" w:hAnsi="Arial" w:cs="Arial"/>
                  <w:color w:val="0F0F0F"/>
                  <w:sz w:val="20"/>
                  <w:szCs w:val="20"/>
                  <w:lang w:val="nl-NL"/>
                </w:rPr>
                <w:delText>voor het zoeken van betrokkenen</w:delText>
              </w:r>
            </w:del>
            <w:r w:rsidRPr="00B75161">
              <w:rPr>
                <w:rFonts w:ascii="Arial" w:hAnsi="Arial" w:cs="Arial"/>
                <w:color w:val="0F0F0F"/>
                <w:sz w:val="20"/>
                <w:szCs w:val="20"/>
                <w:lang w:val="nl-NL"/>
              </w:rPr>
              <w:t>. De attribuutsoorten bevinden zich vooral bij de specialisaties van het objecttype (‘subtypes’ zoals NATUURLIJK PERSOON)</w:t>
            </w:r>
            <w:ins w:id="345" w:author="Arjan Kloosterboer" w:date="2017-08-07T17:47:00Z">
              <w:r w:rsidRPr="00B75161">
                <w:rPr>
                  <w:rFonts w:ascii="Arial" w:hAnsi="Arial" w:cs="Arial"/>
                  <w:color w:val="0F0F0F"/>
                  <w:sz w:val="20"/>
                  <w:szCs w:val="20"/>
                  <w:lang w:val="nl-NL"/>
                </w:rPr>
                <w:t>. BETROKKENE heeft tevens geen attributen die een unieke aanduiding vormen. De unieke aanduiding van een betrokkene is telkens de unieke aanduiding van de desbetreffende specialisatie</w:t>
              </w:r>
            </w:ins>
            <w:r w:rsidRPr="00B75161">
              <w:rPr>
                <w:rFonts w:ascii="Arial" w:hAnsi="Arial" w:cs="Arial"/>
                <w:color w:val="0F0F0F"/>
                <w:sz w:val="20"/>
                <w:szCs w:val="20"/>
                <w:lang w:val="nl-NL"/>
              </w:rPr>
              <w:t xml:space="preserve">. </w:t>
            </w:r>
            <w:del w:id="346" w:author="Arjan Kloosterboer" w:date="2017-08-07T17:48:00Z">
              <w:r w:rsidRPr="00B75161" w:rsidDel="004A3A2D">
                <w:rPr>
                  <w:rFonts w:ascii="Arial" w:hAnsi="Arial" w:cs="Arial"/>
                  <w:color w:val="0F0F0F"/>
                  <w:sz w:val="20"/>
                  <w:szCs w:val="20"/>
                  <w:lang w:val="nl-NL"/>
                </w:rPr>
                <w:delText>Deze werken we hieronder, in deze paragraaf, uit voor wat betreft de aan het RSGB ontleende objecttypen.</w:delText>
              </w:r>
            </w:del>
          </w:p>
          <w:p w14:paraId="492FEBB8" w14:textId="77777777" w:rsidR="00B75161" w:rsidRPr="00B75161" w:rsidRDefault="00B75161" w:rsidP="00B75161">
            <w:pPr>
              <w:widowControl w:val="0"/>
              <w:autoSpaceDE w:val="0"/>
              <w:autoSpaceDN w:val="0"/>
              <w:adjustRightInd w:val="0"/>
              <w:spacing w:after="0" w:line="240" w:lineRule="auto"/>
              <w:ind w:left="720"/>
              <w:rPr>
                <w:rFonts w:ascii="Arial" w:hAnsi="Arial" w:cs="Arial"/>
                <w:color w:val="0F0F0F"/>
                <w:sz w:val="20"/>
                <w:szCs w:val="20"/>
                <w:lang w:val="nl-NL"/>
              </w:rPr>
            </w:pPr>
            <w:del w:id="347" w:author="Arjan Kloosterboer" w:date="2017-08-07T17:48:00Z">
              <w:r w:rsidRPr="00B75161" w:rsidDel="004A3A2D">
                <w:rPr>
                  <w:rFonts w:ascii="Arial" w:hAnsi="Arial" w:cs="Arial"/>
                  <w:color w:val="0F0F0F"/>
                  <w:sz w:val="20"/>
                  <w:szCs w:val="20"/>
                  <w:lang w:val="nl-NL"/>
                </w:rPr>
                <w:delText>NB. De betrokkene kwam ook voor in het GFO Zaken 2004 maar had daar een andere betekenis. Alleen de naam is overgenomen.</w:delText>
              </w:r>
            </w:del>
          </w:p>
        </w:tc>
      </w:tr>
    </w:tbl>
    <w:p w14:paraId="334FD216" w14:textId="77777777" w:rsidR="00980535" w:rsidRDefault="00980535" w:rsidP="00CF1953">
      <w:pPr>
        <w:rPr>
          <w:lang w:val="nl-NL"/>
        </w:rPr>
      </w:pPr>
    </w:p>
    <w:p w14:paraId="5F069BC7" w14:textId="265BD29B" w:rsidR="003641CC" w:rsidRPr="00FA2642" w:rsidRDefault="003641CC" w:rsidP="003641CC">
      <w:pPr>
        <w:pStyle w:val="Kop3"/>
        <w:rPr>
          <w:lang w:val="nl-NL"/>
        </w:rPr>
      </w:pPr>
      <w:bookmarkStart w:id="348" w:name="_Toc493812412"/>
      <w:r w:rsidRPr="00FA2642">
        <w:rPr>
          <w:lang w:val="nl-NL"/>
        </w:rPr>
        <w:t>NATUURLIJK PERSOON</w:t>
      </w:r>
      <w:bookmarkEnd w:id="348"/>
    </w:p>
    <w:p w14:paraId="5887109A" w14:textId="07FF76E6" w:rsidR="00F95ED0" w:rsidRDefault="00F95ED0" w:rsidP="00796C3B">
      <w:pPr>
        <w:spacing w:after="0"/>
        <w:rPr>
          <w:lang w:val="nl-NL"/>
        </w:rPr>
      </w:pPr>
      <w:r>
        <w:rPr>
          <w:lang w:val="nl-NL"/>
        </w:rPr>
        <w:t xml:space="preserve">De gegevens van een NATUURLIJK PERSOON zijn overgenomen </w:t>
      </w:r>
      <w:r w:rsidR="008161A6">
        <w:rPr>
          <w:lang w:val="nl-NL"/>
        </w:rPr>
        <w:t>uit</w:t>
      </w:r>
      <w:r>
        <w:rPr>
          <w:lang w:val="nl-NL"/>
        </w:rPr>
        <w:t xml:space="preserve"> het RSGB</w:t>
      </w:r>
      <w:r w:rsidR="008161A6">
        <w:rPr>
          <w:lang w:val="nl-NL"/>
        </w:rPr>
        <w:t xml:space="preserve"> van NATUURLIJK PERSOON, de specialisaties INGESCHREVEN NATUURLIJK PERSOON en ANDER NATUURLIJK PERSOON en bijbehorende relatiesoorten</w:t>
      </w:r>
      <w:r>
        <w:rPr>
          <w:lang w:val="nl-NL"/>
        </w:rPr>
        <w:t>. V.w.b. de volgende gegevens(groepen) is de modellering vereenvoudig</w:t>
      </w:r>
      <w:r w:rsidR="00796C3B">
        <w:rPr>
          <w:lang w:val="nl-NL"/>
        </w:rPr>
        <w:t>d</w:t>
      </w:r>
      <w:r>
        <w:rPr>
          <w:lang w:val="nl-NL"/>
        </w:rPr>
        <w:t xml:space="preserve"> en is sprake van zgn. afgeleide gegevens:</w:t>
      </w:r>
    </w:p>
    <w:p w14:paraId="6B5769F9" w14:textId="11135E92" w:rsidR="00F95ED0" w:rsidRDefault="00F95ED0" w:rsidP="00796C3B">
      <w:pPr>
        <w:pStyle w:val="Lijstalinea"/>
        <w:numPr>
          <w:ilvl w:val="0"/>
          <w:numId w:val="33"/>
        </w:numPr>
        <w:spacing w:after="0"/>
        <w:ind w:left="714" w:hanging="357"/>
        <w:rPr>
          <w:lang w:val="nl-NL"/>
        </w:rPr>
      </w:pPr>
      <w:r>
        <w:rPr>
          <w:lang w:val="nl-NL"/>
        </w:rPr>
        <w:t xml:space="preserve">Geboortedatum: is in het RSGB gespecificeerd bij zowel de specialisatie INGESCHREVEN NATUURLIJK PERSOON als ANDER NATUURLIJK PERSOON, op verschillende wijze. Hier is dit vereenvoudigt naar één attribuutsoort. </w:t>
      </w:r>
    </w:p>
    <w:p w14:paraId="2BAB3C6E" w14:textId="6DE6A141" w:rsidR="003641CC" w:rsidRDefault="00F95ED0" w:rsidP="00F95ED0">
      <w:pPr>
        <w:pStyle w:val="Lijstalinea"/>
        <w:numPr>
          <w:ilvl w:val="0"/>
          <w:numId w:val="33"/>
        </w:numPr>
        <w:rPr>
          <w:lang w:val="nl-NL"/>
        </w:rPr>
      </w:pPr>
      <w:r>
        <w:rPr>
          <w:lang w:val="nl-NL"/>
        </w:rPr>
        <w:t>Overlijdensdatum:</w:t>
      </w:r>
      <w:r w:rsidRPr="00F95ED0">
        <w:rPr>
          <w:lang w:val="nl-NL"/>
        </w:rPr>
        <w:t xml:space="preserve"> </w:t>
      </w:r>
      <w:r>
        <w:rPr>
          <w:lang w:val="nl-NL"/>
        </w:rPr>
        <w:t>idem.</w:t>
      </w:r>
    </w:p>
    <w:p w14:paraId="3E93B48F" w14:textId="3A9BD5A6" w:rsidR="00F95ED0" w:rsidRDefault="00F95ED0" w:rsidP="00F95ED0">
      <w:pPr>
        <w:pStyle w:val="Lijstalinea"/>
        <w:numPr>
          <w:ilvl w:val="0"/>
          <w:numId w:val="33"/>
        </w:numPr>
        <w:rPr>
          <w:lang w:val="nl-NL"/>
        </w:rPr>
      </w:pPr>
      <w:r>
        <w:rPr>
          <w:lang w:val="nl-NL"/>
        </w:rPr>
        <w:t xml:space="preserve">Verblijfadres: </w:t>
      </w:r>
      <w:r w:rsidR="00796C3B">
        <w:rPr>
          <w:lang w:val="nl-NL"/>
        </w:rPr>
        <w:t xml:space="preserve">is in het RSGB gemodelleerd d.m.v. relatiesoorten naar andere objecttypen (zoals ADRESSEERBAAR OBJECTAANDUIDING) en is hier ‘platgeslagen’ naar een gegevensgroeptype. </w:t>
      </w:r>
    </w:p>
    <w:p w14:paraId="43C52397" w14:textId="058E4903" w:rsidR="00F95ED0" w:rsidRPr="00F95ED0" w:rsidRDefault="00F95ED0" w:rsidP="00F95ED0">
      <w:pPr>
        <w:pStyle w:val="Lijstalinea"/>
        <w:numPr>
          <w:ilvl w:val="0"/>
          <w:numId w:val="33"/>
        </w:numPr>
        <w:rPr>
          <w:lang w:val="nl-NL"/>
        </w:rPr>
      </w:pPr>
      <w:r>
        <w:rPr>
          <w:lang w:val="nl-NL"/>
        </w:rPr>
        <w:t>Correspondentieadres: analoog.</w:t>
      </w:r>
    </w:p>
    <w:tbl>
      <w:tblPr>
        <w:tblW w:w="8928" w:type="dxa"/>
        <w:tblLayout w:type="fixed"/>
        <w:tblCellMar>
          <w:top w:w="113" w:type="dxa"/>
        </w:tblCellMar>
        <w:tblLook w:val="0000" w:firstRow="0" w:lastRow="0" w:firstColumn="0" w:lastColumn="0" w:noHBand="0" w:noVBand="0"/>
      </w:tblPr>
      <w:tblGrid>
        <w:gridCol w:w="2573"/>
        <w:gridCol w:w="6355"/>
      </w:tblGrid>
      <w:tr w:rsidR="003641CC" w:rsidRPr="00FA2642" w14:paraId="44CB9562" w14:textId="77777777" w:rsidTr="00F95ED0">
        <w:trPr>
          <w:cantSplit/>
        </w:trPr>
        <w:tc>
          <w:tcPr>
            <w:tcW w:w="2573" w:type="dxa"/>
            <w:shd w:val="clear" w:color="auto" w:fill="auto"/>
          </w:tcPr>
          <w:p w14:paraId="32326AE8" w14:textId="77777777" w:rsidR="003641CC" w:rsidRPr="00FA2642" w:rsidRDefault="003641CC" w:rsidP="00FA2642">
            <w:pPr>
              <w:snapToGrid w:val="0"/>
              <w:spacing w:after="0"/>
              <w:rPr>
                <w:rFonts w:ascii="Arial" w:eastAsia="Batang" w:hAnsi="Arial" w:cs="Arial"/>
                <w:b/>
                <w:sz w:val="20"/>
                <w:szCs w:val="20"/>
                <w:lang w:val="nl-NL"/>
              </w:rPr>
            </w:pPr>
            <w:r w:rsidRPr="00FA2642">
              <w:rPr>
                <w:rFonts w:ascii="Arial" w:eastAsia="Batang" w:hAnsi="Arial" w:cs="Arial"/>
                <w:b/>
                <w:sz w:val="20"/>
                <w:szCs w:val="20"/>
                <w:lang w:val="nl-NL"/>
              </w:rPr>
              <w:t>Naam objecttype</w:t>
            </w:r>
          </w:p>
        </w:tc>
        <w:tc>
          <w:tcPr>
            <w:tcW w:w="6355" w:type="dxa"/>
            <w:shd w:val="clear" w:color="auto" w:fill="auto"/>
          </w:tcPr>
          <w:p w14:paraId="533C2105" w14:textId="77777777" w:rsidR="003641CC" w:rsidRPr="00FA2642" w:rsidRDefault="003641CC" w:rsidP="00FA2642">
            <w:pPr>
              <w:tabs>
                <w:tab w:val="left" w:pos="947"/>
                <w:tab w:val="left" w:pos="3927"/>
              </w:tabs>
              <w:snapToGrid w:val="0"/>
              <w:spacing w:after="0"/>
              <w:rPr>
                <w:rFonts w:ascii="Arial" w:eastAsia="Batang" w:hAnsi="Arial" w:cs="Arial"/>
                <w:sz w:val="20"/>
                <w:szCs w:val="20"/>
                <w:lang w:val="nl-NL"/>
              </w:rPr>
            </w:pPr>
            <w:r w:rsidRPr="00FA2642">
              <w:rPr>
                <w:rFonts w:ascii="Arial" w:eastAsia="Batang" w:hAnsi="Arial" w:cs="Arial"/>
                <w:sz w:val="20"/>
                <w:szCs w:val="20"/>
                <w:lang w:val="nl-NL"/>
              </w:rPr>
              <w:t>NATUURLIJK PERSOON</w:t>
            </w:r>
          </w:p>
        </w:tc>
      </w:tr>
      <w:tr w:rsidR="003641CC" w:rsidRPr="00FA2642" w14:paraId="10411970" w14:textId="77777777" w:rsidTr="00F95ED0">
        <w:trPr>
          <w:cantSplit/>
        </w:trPr>
        <w:tc>
          <w:tcPr>
            <w:tcW w:w="2573" w:type="dxa"/>
            <w:shd w:val="clear" w:color="auto" w:fill="auto"/>
          </w:tcPr>
          <w:p w14:paraId="512E9EE7" w14:textId="77777777" w:rsidR="003641CC" w:rsidRPr="00FA2642" w:rsidRDefault="003641CC" w:rsidP="00FA2642">
            <w:pPr>
              <w:snapToGrid w:val="0"/>
              <w:spacing w:after="0"/>
              <w:rPr>
                <w:rFonts w:ascii="Arial" w:eastAsia="Batang" w:hAnsi="Arial" w:cs="Arial"/>
                <w:b/>
                <w:sz w:val="20"/>
                <w:szCs w:val="20"/>
                <w:lang w:val="nl-NL"/>
              </w:rPr>
            </w:pPr>
            <w:r w:rsidRPr="00FA2642">
              <w:rPr>
                <w:rFonts w:ascii="Arial" w:eastAsia="Batang" w:hAnsi="Arial" w:cs="Arial"/>
                <w:b/>
                <w:sz w:val="20"/>
                <w:szCs w:val="20"/>
                <w:lang w:val="nl-NL"/>
              </w:rPr>
              <w:t>Herkomst objecttype</w:t>
            </w:r>
          </w:p>
        </w:tc>
        <w:tc>
          <w:tcPr>
            <w:tcW w:w="6355" w:type="dxa"/>
            <w:shd w:val="clear" w:color="auto" w:fill="auto"/>
          </w:tcPr>
          <w:p w14:paraId="0492D6A5" w14:textId="77777777" w:rsidR="003641CC" w:rsidRPr="00FA2642" w:rsidRDefault="003641CC" w:rsidP="00FA2642">
            <w:pPr>
              <w:tabs>
                <w:tab w:val="left" w:pos="947"/>
                <w:tab w:val="left" w:pos="3927"/>
              </w:tabs>
              <w:snapToGrid w:val="0"/>
              <w:spacing w:after="0"/>
              <w:rPr>
                <w:rFonts w:ascii="Arial" w:eastAsia="Batang" w:hAnsi="Arial" w:cs="Arial"/>
                <w:sz w:val="20"/>
                <w:szCs w:val="20"/>
                <w:lang w:val="nl-NL"/>
              </w:rPr>
            </w:pPr>
            <w:r w:rsidRPr="00FA2642">
              <w:rPr>
                <w:rFonts w:ascii="Arial" w:eastAsia="Batang" w:hAnsi="Arial" w:cs="Arial"/>
                <w:sz w:val="20"/>
                <w:szCs w:val="20"/>
                <w:lang w:val="nl-NL"/>
              </w:rPr>
              <w:t>RSGB</w:t>
            </w:r>
          </w:p>
        </w:tc>
      </w:tr>
      <w:tr w:rsidR="003641CC" w:rsidRPr="005C14BE" w14:paraId="47047C07" w14:textId="77777777" w:rsidTr="00F95ED0">
        <w:trPr>
          <w:cantSplit/>
        </w:trPr>
        <w:tc>
          <w:tcPr>
            <w:tcW w:w="2573" w:type="dxa"/>
            <w:shd w:val="clear" w:color="auto" w:fill="auto"/>
          </w:tcPr>
          <w:p w14:paraId="2C799895" w14:textId="77777777" w:rsidR="003641CC" w:rsidRPr="00FA2642" w:rsidRDefault="003641CC" w:rsidP="00FA2642">
            <w:pPr>
              <w:snapToGrid w:val="0"/>
              <w:spacing w:after="0"/>
              <w:rPr>
                <w:rFonts w:ascii="Arial" w:eastAsia="Batang" w:hAnsi="Arial" w:cs="Arial"/>
                <w:b/>
                <w:sz w:val="20"/>
                <w:szCs w:val="20"/>
                <w:lang w:val="nl-NL"/>
              </w:rPr>
            </w:pPr>
            <w:r w:rsidRPr="00FA2642">
              <w:rPr>
                <w:rFonts w:ascii="Arial" w:eastAsia="Batang" w:hAnsi="Arial" w:cs="Arial"/>
                <w:b/>
                <w:sz w:val="20"/>
                <w:szCs w:val="20"/>
                <w:lang w:val="nl-NL"/>
              </w:rPr>
              <w:t>Toelichting objecttype</w:t>
            </w:r>
          </w:p>
        </w:tc>
        <w:tc>
          <w:tcPr>
            <w:tcW w:w="6355" w:type="dxa"/>
            <w:shd w:val="clear" w:color="auto" w:fill="auto"/>
          </w:tcPr>
          <w:p w14:paraId="6A466F2A" w14:textId="5AAA794F" w:rsidR="0003275C" w:rsidRPr="0003275C" w:rsidRDefault="003641CC" w:rsidP="0003275C">
            <w:pPr>
              <w:tabs>
                <w:tab w:val="left" w:pos="947"/>
                <w:tab w:val="left" w:pos="3927"/>
              </w:tabs>
              <w:snapToGrid w:val="0"/>
              <w:spacing w:after="0"/>
              <w:rPr>
                <w:ins w:id="349" w:author="Arjan Kloosterboer" w:date="2017-08-08T16:43:00Z"/>
                <w:rFonts w:ascii="Arial" w:eastAsia="Batang" w:hAnsi="Arial" w:cs="Arial"/>
                <w:sz w:val="20"/>
                <w:szCs w:val="20"/>
                <w:lang w:val="nl-NL"/>
              </w:rPr>
            </w:pPr>
            <w:del w:id="350" w:author="Arjan Kloosterboer" w:date="2017-08-08T16:43:00Z">
              <w:r w:rsidRPr="00FA2642" w:rsidDel="0003275C">
                <w:rPr>
                  <w:rFonts w:ascii="Arial" w:eastAsia="Batang" w:hAnsi="Arial" w:cs="Arial"/>
                  <w:sz w:val="20"/>
                  <w:szCs w:val="20"/>
                  <w:lang w:val="nl-NL"/>
                </w:rPr>
                <w:delText>Hieronder benoemen we</w:delText>
              </w:r>
            </w:del>
            <w:ins w:id="351" w:author="Arjan Kloosterboer" w:date="2017-08-08T16:43:00Z">
              <w:r w:rsidR="0003275C">
                <w:rPr>
                  <w:rFonts w:ascii="Arial" w:eastAsia="Batang" w:hAnsi="Arial" w:cs="Arial"/>
                  <w:sz w:val="20"/>
                  <w:szCs w:val="20"/>
                  <w:lang w:val="nl-NL"/>
                </w:rPr>
                <w:t>Betreft</w:t>
              </w:r>
            </w:ins>
            <w:r w:rsidRPr="00FA2642">
              <w:rPr>
                <w:rFonts w:ascii="Arial" w:eastAsia="Batang" w:hAnsi="Arial" w:cs="Arial"/>
                <w:sz w:val="20"/>
                <w:szCs w:val="20"/>
                <w:lang w:val="nl-NL"/>
              </w:rPr>
              <w:t xml:space="preserve"> de aan het RSGB ontleende gegevens van een NATUURLIJK PERSOON </w:t>
            </w:r>
            <w:ins w:id="352" w:author="Arjan Kloosterboer" w:date="2017-08-08T13:32:00Z">
              <w:r w:rsidR="00FA2642">
                <w:rPr>
                  <w:rFonts w:ascii="Arial" w:eastAsia="Batang" w:hAnsi="Arial" w:cs="Arial"/>
                  <w:sz w:val="20"/>
                  <w:szCs w:val="20"/>
                  <w:lang w:val="nl-NL"/>
                </w:rPr>
                <w:t xml:space="preserve">(en de specialisaties daarvan) </w:t>
              </w:r>
            </w:ins>
            <w:r w:rsidRPr="00FA2642">
              <w:rPr>
                <w:rFonts w:ascii="Arial" w:eastAsia="Batang" w:hAnsi="Arial" w:cs="Arial"/>
                <w:sz w:val="20"/>
                <w:szCs w:val="20"/>
                <w:lang w:val="nl-NL"/>
              </w:rPr>
              <w:t>die in het RGBZ gebruikt worden. Zie voor de specificaties van deze gegevens het RSGB.</w:t>
            </w:r>
            <w:ins w:id="353" w:author="Arjan Kloosterboer" w:date="2017-08-08T16:43:00Z">
              <w:r w:rsidR="0003275C" w:rsidRPr="0003275C">
                <w:rPr>
                  <w:lang w:val="nl-NL"/>
                </w:rPr>
                <w:t xml:space="preserve"> </w:t>
              </w:r>
            </w:ins>
          </w:p>
          <w:p w14:paraId="2B239DCA" w14:textId="77777777" w:rsidR="0003275C" w:rsidRPr="0003275C" w:rsidRDefault="0003275C" w:rsidP="0003275C">
            <w:pPr>
              <w:tabs>
                <w:tab w:val="left" w:pos="947"/>
                <w:tab w:val="left" w:pos="3927"/>
              </w:tabs>
              <w:snapToGrid w:val="0"/>
              <w:spacing w:after="0"/>
              <w:rPr>
                <w:ins w:id="354" w:author="Arjan Kloosterboer" w:date="2017-08-08T16:43:00Z"/>
                <w:rFonts w:ascii="Arial" w:eastAsia="Batang" w:hAnsi="Arial" w:cs="Arial"/>
                <w:sz w:val="20"/>
                <w:szCs w:val="20"/>
                <w:lang w:val="nl-NL"/>
              </w:rPr>
            </w:pPr>
            <w:ins w:id="355" w:author="Arjan Kloosterboer" w:date="2017-08-08T16:43:00Z">
              <w:r w:rsidRPr="0003275C">
                <w:rPr>
                  <w:rFonts w:ascii="Arial" w:eastAsia="Batang" w:hAnsi="Arial" w:cs="Arial"/>
                  <w:sz w:val="20"/>
                  <w:szCs w:val="20"/>
                  <w:lang w:val="nl-NL"/>
                </w:rPr>
                <w:t>De unieke aanduiding hangt af van het soort natuurlijk persoon:</w:t>
              </w:r>
            </w:ins>
          </w:p>
          <w:p w14:paraId="106907B5" w14:textId="77777777" w:rsidR="0003275C" w:rsidRPr="0003275C" w:rsidRDefault="0003275C" w:rsidP="0003275C">
            <w:pPr>
              <w:tabs>
                <w:tab w:val="left" w:pos="947"/>
                <w:tab w:val="left" w:pos="3927"/>
              </w:tabs>
              <w:snapToGrid w:val="0"/>
              <w:spacing w:after="0"/>
              <w:rPr>
                <w:ins w:id="356" w:author="Arjan Kloosterboer" w:date="2017-08-08T16:43:00Z"/>
                <w:rFonts w:ascii="Arial" w:eastAsia="Batang" w:hAnsi="Arial" w:cs="Arial"/>
                <w:sz w:val="20"/>
                <w:szCs w:val="20"/>
                <w:lang w:val="nl-NL"/>
              </w:rPr>
            </w:pPr>
            <w:ins w:id="357" w:author="Arjan Kloosterboer" w:date="2017-08-08T16:43:00Z">
              <w:r w:rsidRPr="0003275C">
                <w:rPr>
                  <w:rFonts w:ascii="Arial" w:eastAsia="Batang" w:hAnsi="Arial" w:cs="Arial"/>
                  <w:sz w:val="20"/>
                  <w:szCs w:val="20"/>
                  <w:lang w:val="nl-NL"/>
                </w:rPr>
                <w:t>- indien het een ingeschreven natuurlijk persoon betreft dan is dat het Burgerservicenummer;</w:t>
              </w:r>
            </w:ins>
          </w:p>
          <w:p w14:paraId="4FDF5D20" w14:textId="28595C82" w:rsidR="0003275C" w:rsidRPr="00FA2642" w:rsidRDefault="0003275C" w:rsidP="0003275C">
            <w:pPr>
              <w:tabs>
                <w:tab w:val="left" w:pos="947"/>
                <w:tab w:val="left" w:pos="3927"/>
              </w:tabs>
              <w:snapToGrid w:val="0"/>
              <w:spacing w:after="0"/>
              <w:rPr>
                <w:rFonts w:ascii="Arial" w:eastAsia="Batang" w:hAnsi="Arial" w:cs="Arial"/>
                <w:sz w:val="20"/>
                <w:szCs w:val="20"/>
                <w:lang w:val="nl-NL"/>
              </w:rPr>
            </w:pPr>
            <w:ins w:id="358" w:author="Arjan Kloosterboer" w:date="2017-08-08T16:43:00Z">
              <w:r w:rsidRPr="0003275C">
                <w:rPr>
                  <w:rFonts w:ascii="Arial" w:eastAsia="Batang" w:hAnsi="Arial" w:cs="Arial"/>
                  <w:sz w:val="20"/>
                  <w:szCs w:val="20"/>
                  <w:lang w:val="nl-NL"/>
                </w:rPr>
                <w:t>- indien het een niet-ingeschreven natuurlijk persoon betreft, dan is dat het Nummer ander natuurlijk persoon.</w:t>
              </w:r>
            </w:ins>
          </w:p>
        </w:tc>
      </w:tr>
      <w:tr w:rsidR="003641CC" w14:paraId="26FCAA03" w14:textId="77777777" w:rsidTr="00F95ED0">
        <w:tc>
          <w:tcPr>
            <w:tcW w:w="2573" w:type="dxa"/>
            <w:shd w:val="clear" w:color="auto" w:fill="auto"/>
          </w:tcPr>
          <w:p w14:paraId="1216E57F" w14:textId="77777777" w:rsidR="003641CC" w:rsidRPr="00FA2642" w:rsidRDefault="003641CC" w:rsidP="00FA2642">
            <w:pPr>
              <w:snapToGrid w:val="0"/>
              <w:spacing w:after="0"/>
              <w:rPr>
                <w:rFonts w:ascii="Arial" w:eastAsia="Batang" w:hAnsi="Arial" w:cs="Arial"/>
                <w:b/>
                <w:sz w:val="20"/>
                <w:szCs w:val="20"/>
              </w:rPr>
            </w:pPr>
            <w:r w:rsidRPr="00FA2642">
              <w:rPr>
                <w:rFonts w:ascii="Arial" w:eastAsia="Batang" w:hAnsi="Arial" w:cs="Arial"/>
                <w:b/>
                <w:sz w:val="20"/>
                <w:szCs w:val="20"/>
              </w:rPr>
              <w:t>Overzicht attributen</w:t>
            </w:r>
          </w:p>
        </w:tc>
        <w:tc>
          <w:tcPr>
            <w:tcW w:w="6355" w:type="dxa"/>
            <w:shd w:val="clear" w:color="auto" w:fill="auto"/>
          </w:tcPr>
          <w:p w14:paraId="136F0185" w14:textId="77777777" w:rsidR="003641CC" w:rsidRPr="00FA2642" w:rsidRDefault="003641CC" w:rsidP="00FA2642">
            <w:pPr>
              <w:tabs>
                <w:tab w:val="left" w:pos="667"/>
                <w:tab w:val="left" w:pos="5167"/>
              </w:tabs>
              <w:snapToGrid w:val="0"/>
              <w:spacing w:after="0"/>
              <w:rPr>
                <w:rFonts w:ascii="Arial" w:eastAsia="Batang" w:hAnsi="Arial" w:cs="Arial"/>
                <w:i/>
                <w:sz w:val="20"/>
                <w:szCs w:val="20"/>
                <w:lang w:val="nl-NL"/>
              </w:rPr>
            </w:pPr>
            <w:r w:rsidRPr="00FA2642">
              <w:rPr>
                <w:rFonts w:ascii="Arial" w:eastAsia="Batang" w:hAnsi="Arial" w:cs="Arial"/>
                <w:i/>
                <w:sz w:val="20"/>
                <w:szCs w:val="20"/>
                <w:lang w:val="nl-NL"/>
              </w:rPr>
              <w:t>Code</w:t>
            </w:r>
            <w:r w:rsidRPr="00FA2642">
              <w:rPr>
                <w:rFonts w:ascii="Arial" w:eastAsia="Batang" w:hAnsi="Arial" w:cs="Arial"/>
                <w:i/>
                <w:sz w:val="20"/>
                <w:szCs w:val="20"/>
                <w:lang w:val="nl-NL"/>
              </w:rPr>
              <w:tab/>
              <w:t>Gegevensnaam</w:t>
            </w:r>
            <w:r w:rsidRPr="00FA2642">
              <w:rPr>
                <w:rFonts w:ascii="Arial" w:eastAsia="Batang" w:hAnsi="Arial" w:cs="Arial"/>
                <w:i/>
                <w:sz w:val="20"/>
                <w:szCs w:val="20"/>
                <w:lang w:val="nl-NL"/>
              </w:rPr>
              <w:tab/>
              <w:t>Herkomst</w:t>
            </w:r>
          </w:p>
          <w:p w14:paraId="249A10A1" w14:textId="193D5859" w:rsidR="003641CC" w:rsidRPr="00FA2642" w:rsidRDefault="003641CC" w:rsidP="00FA2642">
            <w:pPr>
              <w:tabs>
                <w:tab w:val="left" w:pos="667"/>
                <w:tab w:val="left" w:pos="5167"/>
              </w:tabs>
              <w:spacing w:after="0"/>
              <w:rPr>
                <w:rFonts w:ascii="Arial" w:hAnsi="Arial" w:cs="Arial"/>
                <w:sz w:val="20"/>
                <w:szCs w:val="20"/>
                <w:lang w:val="nl-NL"/>
              </w:rPr>
            </w:pPr>
            <w:r w:rsidRPr="00FA2642">
              <w:rPr>
                <w:rFonts w:ascii="Arial" w:hAnsi="Arial" w:cs="Arial"/>
                <w:sz w:val="20"/>
                <w:szCs w:val="20"/>
                <w:lang w:val="nl-NL"/>
              </w:rPr>
              <w:tab/>
              <w:t>Burgerservicenummer</w:t>
            </w:r>
          </w:p>
          <w:p w14:paraId="59C4EB3D" w14:textId="1A39B4B1"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hAnsi="Arial" w:cs="Arial"/>
                <w:sz w:val="20"/>
                <w:szCs w:val="20"/>
                <w:lang w:val="nl-NL"/>
              </w:rPr>
              <w:lastRenderedPageBreak/>
              <w:tab/>
            </w:r>
            <w:r w:rsidRPr="00FA2642">
              <w:rPr>
                <w:rFonts w:ascii="Arial" w:eastAsia="Batang" w:hAnsi="Arial" w:cs="Arial"/>
                <w:sz w:val="20"/>
                <w:szCs w:val="20"/>
                <w:lang w:val="nl-NL"/>
              </w:rPr>
              <w:t>Nummer ander natuurlijk</w:t>
            </w:r>
            <w:r w:rsidR="00FA2642">
              <w:rPr>
                <w:rFonts w:ascii="Arial" w:eastAsia="Batang" w:hAnsi="Arial" w:cs="Arial"/>
                <w:sz w:val="20"/>
                <w:szCs w:val="20"/>
                <w:lang w:val="nl-NL"/>
              </w:rPr>
              <w:t xml:space="preserve"> </w:t>
            </w:r>
            <w:r w:rsidRPr="00FA2642">
              <w:rPr>
                <w:rFonts w:ascii="Arial" w:eastAsia="Batang" w:hAnsi="Arial" w:cs="Arial"/>
                <w:sz w:val="20"/>
                <w:szCs w:val="20"/>
                <w:lang w:val="nl-NL"/>
              </w:rPr>
              <w:t>persoon</w:t>
            </w:r>
          </w:p>
          <w:p w14:paraId="72815DD2" w14:textId="3CB4281C" w:rsidR="003641CC" w:rsidRPr="00FA2642" w:rsidRDefault="003641CC" w:rsidP="00FA2642">
            <w:pPr>
              <w:tabs>
                <w:tab w:val="left" w:pos="667"/>
                <w:tab w:val="left" w:pos="5167"/>
              </w:tabs>
              <w:spacing w:after="0"/>
              <w:rPr>
                <w:rFonts w:ascii="Arial" w:hAnsi="Arial" w:cs="Arial"/>
                <w:sz w:val="20"/>
                <w:szCs w:val="20"/>
                <w:lang w:val="nl-NL"/>
              </w:rPr>
            </w:pPr>
            <w:r w:rsidRPr="00FA2642">
              <w:rPr>
                <w:rFonts w:ascii="Arial" w:hAnsi="Arial" w:cs="Arial"/>
                <w:sz w:val="20"/>
                <w:szCs w:val="20"/>
                <w:lang w:val="nl-NL"/>
              </w:rPr>
              <w:tab/>
            </w:r>
            <w:r w:rsidR="00F95ED0">
              <w:rPr>
                <w:rFonts w:ascii="Arial" w:hAnsi="Arial" w:cs="Arial"/>
                <w:sz w:val="20"/>
                <w:szCs w:val="20"/>
                <w:lang w:val="nl-NL"/>
              </w:rPr>
              <w:t>/</w:t>
            </w:r>
            <w:r w:rsidRPr="00FA2642">
              <w:rPr>
                <w:rFonts w:ascii="Arial" w:hAnsi="Arial" w:cs="Arial"/>
                <w:sz w:val="20"/>
                <w:szCs w:val="20"/>
                <w:lang w:val="nl-NL"/>
              </w:rPr>
              <w:t>Verblijf</w:t>
            </w:r>
            <w:del w:id="359" w:author="Arjan Kloosterboer" w:date="2017-08-08T13:47:00Z">
              <w:r w:rsidRPr="00FA2642" w:rsidDel="003306F8">
                <w:rPr>
                  <w:rFonts w:ascii="Arial" w:hAnsi="Arial" w:cs="Arial"/>
                  <w:sz w:val="20"/>
                  <w:szCs w:val="20"/>
                  <w:lang w:val="nl-NL"/>
                </w:rPr>
                <w:delText>splaats</w:delText>
              </w:r>
            </w:del>
            <w:ins w:id="360" w:author="Arjan Kloosterboer" w:date="2017-08-08T13:47:00Z">
              <w:r w:rsidR="003306F8">
                <w:rPr>
                  <w:rFonts w:ascii="Arial" w:hAnsi="Arial" w:cs="Arial"/>
                  <w:sz w:val="20"/>
                  <w:szCs w:val="20"/>
                  <w:lang w:val="nl-NL"/>
                </w:rPr>
                <w:t>adres</w:t>
              </w:r>
            </w:ins>
          </w:p>
          <w:p w14:paraId="67F9393F" w14:textId="1C3747F6"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Huisnummer</w:t>
            </w:r>
          </w:p>
          <w:p w14:paraId="5F161EBF" w14:textId="76B204F1"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Huisletter </w:t>
            </w:r>
          </w:p>
          <w:p w14:paraId="7F8BE6A5" w14:textId="51FCAAFC"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 xml:space="preserve">               Huisnummertoevoeging</w:t>
            </w:r>
          </w:p>
          <w:p w14:paraId="351C3E41" w14:textId="79FF2C6B"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Naam openbare ruimte</w:t>
            </w:r>
          </w:p>
          <w:p w14:paraId="178D1643" w14:textId="5115B792" w:rsidR="003641CC" w:rsidRPr="003306F8"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w:t>
            </w:r>
            <w:r w:rsidRPr="003306F8">
              <w:rPr>
                <w:rFonts w:ascii="Arial" w:eastAsia="Batang" w:hAnsi="Arial" w:cs="Arial"/>
                <w:sz w:val="20"/>
                <w:szCs w:val="20"/>
                <w:lang w:val="nl-NL"/>
              </w:rPr>
              <w:t>Straatnaam</w:t>
            </w:r>
          </w:p>
          <w:p w14:paraId="1A9BC93B" w14:textId="54084138" w:rsidR="003641CC" w:rsidRPr="00FA2642" w:rsidRDefault="003641CC" w:rsidP="00FA2642">
            <w:pPr>
              <w:tabs>
                <w:tab w:val="left" w:pos="667"/>
                <w:tab w:val="left" w:pos="5167"/>
              </w:tabs>
              <w:spacing w:after="0"/>
              <w:rPr>
                <w:rFonts w:ascii="Arial" w:eastAsia="Batang" w:hAnsi="Arial" w:cs="Arial"/>
                <w:sz w:val="20"/>
                <w:szCs w:val="20"/>
                <w:lang w:val="nl-NL"/>
              </w:rPr>
            </w:pPr>
            <w:r w:rsidRPr="003306F8">
              <w:rPr>
                <w:rFonts w:ascii="Arial" w:eastAsia="Batang" w:hAnsi="Arial" w:cs="Arial"/>
                <w:sz w:val="20"/>
                <w:szCs w:val="20"/>
                <w:lang w:val="nl-NL"/>
              </w:rPr>
              <w:tab/>
            </w:r>
            <w:r w:rsidRPr="00FA2642">
              <w:rPr>
                <w:rFonts w:ascii="Arial" w:eastAsia="Batang" w:hAnsi="Arial" w:cs="Arial"/>
                <w:sz w:val="20"/>
                <w:szCs w:val="20"/>
                <w:lang w:val="nl-NL"/>
              </w:rPr>
              <w:t xml:space="preserve">   Postcode</w:t>
            </w:r>
          </w:p>
          <w:p w14:paraId="65839B72" w14:textId="3CCB5BCF"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Locatiebeschrijving</w:t>
            </w:r>
          </w:p>
          <w:p w14:paraId="04EF5B67" w14:textId="79A3BD54"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Woonplaatsnaam</w:t>
            </w:r>
          </w:p>
          <w:p w14:paraId="38E5573C" w14:textId="77777777" w:rsidR="003306F8" w:rsidRDefault="003641CC" w:rsidP="00FA2642">
            <w:pPr>
              <w:tabs>
                <w:tab w:val="left" w:pos="667"/>
                <w:tab w:val="left" w:pos="5167"/>
              </w:tabs>
              <w:spacing w:after="0"/>
              <w:rPr>
                <w:ins w:id="361" w:author="Arjan Kloosterboer" w:date="2017-08-08T13:48:00Z"/>
                <w:rFonts w:ascii="Arial" w:hAnsi="Arial" w:cs="Arial"/>
                <w:sz w:val="20"/>
                <w:szCs w:val="20"/>
                <w:lang w:val="nl-NL"/>
              </w:rPr>
            </w:pPr>
            <w:r w:rsidRPr="00FA2642">
              <w:rPr>
                <w:rFonts w:ascii="Arial" w:hAnsi="Arial" w:cs="Arial"/>
                <w:sz w:val="20"/>
                <w:szCs w:val="20"/>
                <w:lang w:val="nl-NL"/>
              </w:rPr>
              <w:tab/>
            </w:r>
            <w:ins w:id="362" w:author="Arjan Kloosterboer" w:date="2017-08-08T13:48:00Z">
              <w:r w:rsidR="003306F8">
                <w:rPr>
                  <w:rFonts w:ascii="Arial" w:hAnsi="Arial" w:cs="Arial"/>
                  <w:sz w:val="20"/>
                  <w:szCs w:val="20"/>
                  <w:lang w:val="nl-NL"/>
                </w:rPr>
                <w:t>Naam</w:t>
              </w:r>
            </w:ins>
          </w:p>
          <w:p w14:paraId="6D9242FA" w14:textId="76FE08D8" w:rsidR="003641CC" w:rsidRPr="00FA2642" w:rsidRDefault="003306F8" w:rsidP="00FA2642">
            <w:pPr>
              <w:tabs>
                <w:tab w:val="left" w:pos="667"/>
                <w:tab w:val="left" w:pos="5167"/>
              </w:tabs>
              <w:spacing w:after="0"/>
              <w:rPr>
                <w:rFonts w:ascii="Arial" w:hAnsi="Arial" w:cs="Arial"/>
                <w:sz w:val="20"/>
                <w:szCs w:val="20"/>
                <w:lang w:val="nl-NL"/>
              </w:rPr>
            </w:pPr>
            <w:ins w:id="363" w:author="Arjan Kloosterboer" w:date="2017-08-08T13:48:00Z">
              <w:r>
                <w:rPr>
                  <w:rFonts w:ascii="Arial" w:hAnsi="Arial" w:cs="Arial"/>
                  <w:sz w:val="20"/>
                  <w:szCs w:val="20"/>
                  <w:lang w:val="nl-NL"/>
                </w:rPr>
                <w:tab/>
                <w:t xml:space="preserve">   </w:t>
              </w:r>
            </w:ins>
            <w:r w:rsidR="003641CC" w:rsidRPr="00FA2642">
              <w:rPr>
                <w:rFonts w:ascii="Arial" w:hAnsi="Arial" w:cs="Arial"/>
                <w:sz w:val="20"/>
                <w:szCs w:val="20"/>
                <w:lang w:val="nl-NL"/>
              </w:rPr>
              <w:t xml:space="preserve">Voornamen </w:t>
            </w:r>
          </w:p>
          <w:p w14:paraId="1F205261" w14:textId="264922CF" w:rsidR="003641CC" w:rsidRPr="00FA2642" w:rsidRDefault="003641CC" w:rsidP="00FA2642">
            <w:pPr>
              <w:tabs>
                <w:tab w:val="left" w:pos="667"/>
                <w:tab w:val="left" w:pos="5167"/>
              </w:tabs>
              <w:spacing w:after="0"/>
              <w:rPr>
                <w:rFonts w:ascii="Arial" w:hAnsi="Arial" w:cs="Arial"/>
                <w:sz w:val="20"/>
                <w:szCs w:val="20"/>
                <w:lang w:val="nl-NL"/>
              </w:rPr>
            </w:pPr>
            <w:r w:rsidRPr="00FA2642">
              <w:rPr>
                <w:rFonts w:ascii="Arial" w:hAnsi="Arial" w:cs="Arial"/>
                <w:sz w:val="20"/>
                <w:szCs w:val="20"/>
                <w:lang w:val="nl-NL"/>
              </w:rPr>
              <w:tab/>
            </w:r>
            <w:ins w:id="364" w:author="Arjan Kloosterboer" w:date="2017-08-08T13:49:00Z">
              <w:r w:rsidR="003306F8">
                <w:rPr>
                  <w:rFonts w:ascii="Arial" w:hAnsi="Arial" w:cs="Arial"/>
                  <w:sz w:val="20"/>
                  <w:szCs w:val="20"/>
                  <w:lang w:val="nl-NL"/>
                </w:rPr>
                <w:t xml:space="preserve">   </w:t>
              </w:r>
            </w:ins>
            <w:r w:rsidRPr="00FA2642">
              <w:rPr>
                <w:rFonts w:ascii="Arial" w:hAnsi="Arial" w:cs="Arial"/>
                <w:sz w:val="20"/>
                <w:szCs w:val="20"/>
                <w:lang w:val="nl-NL"/>
              </w:rPr>
              <w:t>Adellijke titel/predikaat</w:t>
            </w:r>
          </w:p>
          <w:p w14:paraId="7CBF4B0B" w14:textId="28C0E112" w:rsidR="003641CC" w:rsidRPr="00FA2642" w:rsidRDefault="003641CC" w:rsidP="00FA2642">
            <w:pPr>
              <w:tabs>
                <w:tab w:val="left" w:pos="667"/>
                <w:tab w:val="left" w:pos="5167"/>
              </w:tabs>
              <w:spacing w:after="0"/>
              <w:rPr>
                <w:rFonts w:ascii="Arial" w:hAnsi="Arial" w:cs="Arial"/>
                <w:sz w:val="20"/>
                <w:szCs w:val="20"/>
                <w:lang w:val="nl-NL"/>
              </w:rPr>
            </w:pPr>
            <w:r w:rsidRPr="00FA2642">
              <w:rPr>
                <w:rFonts w:ascii="Arial" w:hAnsi="Arial" w:cs="Arial"/>
                <w:sz w:val="20"/>
                <w:szCs w:val="20"/>
                <w:lang w:val="nl-NL"/>
              </w:rPr>
              <w:tab/>
            </w:r>
            <w:ins w:id="365" w:author="Arjan Kloosterboer" w:date="2017-08-08T13:49:00Z">
              <w:r w:rsidR="003306F8">
                <w:rPr>
                  <w:rFonts w:ascii="Arial" w:hAnsi="Arial" w:cs="Arial"/>
                  <w:sz w:val="20"/>
                  <w:szCs w:val="20"/>
                  <w:lang w:val="nl-NL"/>
                </w:rPr>
                <w:t xml:space="preserve">   </w:t>
              </w:r>
            </w:ins>
            <w:r w:rsidRPr="00FA2642">
              <w:rPr>
                <w:rFonts w:ascii="Arial" w:hAnsi="Arial" w:cs="Arial"/>
                <w:sz w:val="20"/>
                <w:szCs w:val="20"/>
                <w:lang w:val="nl-NL"/>
              </w:rPr>
              <w:t>Voorvoegsels geslachtsnaam</w:t>
            </w:r>
          </w:p>
          <w:p w14:paraId="51AED191" w14:textId="53044782" w:rsidR="003641CC" w:rsidRPr="00FA2642" w:rsidRDefault="003641CC" w:rsidP="00FA2642">
            <w:pPr>
              <w:tabs>
                <w:tab w:val="left" w:pos="667"/>
                <w:tab w:val="left" w:pos="5167"/>
              </w:tabs>
              <w:spacing w:after="0"/>
              <w:rPr>
                <w:rFonts w:ascii="Arial" w:hAnsi="Arial" w:cs="Arial"/>
                <w:sz w:val="20"/>
                <w:szCs w:val="20"/>
                <w:lang w:val="nl-NL"/>
              </w:rPr>
            </w:pPr>
            <w:r w:rsidRPr="00FA2642">
              <w:rPr>
                <w:rFonts w:ascii="Arial" w:hAnsi="Arial" w:cs="Arial"/>
                <w:sz w:val="20"/>
                <w:szCs w:val="20"/>
                <w:lang w:val="nl-NL"/>
              </w:rPr>
              <w:tab/>
            </w:r>
            <w:ins w:id="366" w:author="Arjan Kloosterboer" w:date="2017-08-08T13:49:00Z">
              <w:r w:rsidR="003306F8">
                <w:rPr>
                  <w:rFonts w:ascii="Arial" w:hAnsi="Arial" w:cs="Arial"/>
                  <w:sz w:val="20"/>
                  <w:szCs w:val="20"/>
                  <w:lang w:val="nl-NL"/>
                </w:rPr>
                <w:t xml:space="preserve">   </w:t>
              </w:r>
            </w:ins>
            <w:r w:rsidRPr="00FA2642">
              <w:rPr>
                <w:rFonts w:ascii="Arial" w:hAnsi="Arial" w:cs="Arial"/>
                <w:sz w:val="20"/>
                <w:szCs w:val="20"/>
                <w:lang w:val="nl-NL"/>
              </w:rPr>
              <w:t>Geslachtsnaam</w:t>
            </w:r>
          </w:p>
          <w:p w14:paraId="12B8DBF8" w14:textId="77777777" w:rsidR="009E690B" w:rsidRPr="00FA2642" w:rsidRDefault="009E690B" w:rsidP="009E690B">
            <w:pPr>
              <w:tabs>
                <w:tab w:val="left" w:pos="667"/>
                <w:tab w:val="left" w:pos="5167"/>
              </w:tabs>
              <w:spacing w:after="0"/>
              <w:rPr>
                <w:rFonts w:ascii="Arial" w:hAnsi="Arial" w:cs="Arial"/>
                <w:sz w:val="20"/>
                <w:szCs w:val="20"/>
                <w:lang w:val="nl-NL"/>
              </w:rPr>
            </w:pPr>
            <w:r w:rsidRPr="00FA2642">
              <w:rPr>
                <w:rFonts w:ascii="Arial" w:hAnsi="Arial" w:cs="Arial"/>
                <w:sz w:val="20"/>
                <w:szCs w:val="20"/>
                <w:lang w:val="nl-NL"/>
              </w:rPr>
              <w:tab/>
              <w:t>Academische titelc</w:t>
            </w:r>
            <w:del w:id="367" w:author="Arjan Kloosterboer" w:date="2017-08-08T13:49:00Z">
              <w:r w:rsidRPr="00FA2642" w:rsidDel="003306F8">
                <w:rPr>
                  <w:rFonts w:ascii="Arial" w:hAnsi="Arial" w:cs="Arial"/>
                  <w:sz w:val="20"/>
                  <w:szCs w:val="20"/>
                  <w:lang w:val="nl-NL"/>
                </w:rPr>
                <w:delText>ode</w:delText>
              </w:r>
            </w:del>
          </w:p>
          <w:p w14:paraId="3AAA8928" w14:textId="77777777" w:rsidR="003641CC" w:rsidRPr="00FA2642" w:rsidRDefault="003641CC" w:rsidP="00FA2642">
            <w:pPr>
              <w:tabs>
                <w:tab w:val="left" w:pos="667"/>
                <w:tab w:val="left" w:pos="5167"/>
              </w:tabs>
              <w:spacing w:after="0"/>
              <w:rPr>
                <w:rFonts w:ascii="Arial" w:hAnsi="Arial" w:cs="Arial"/>
                <w:sz w:val="20"/>
                <w:szCs w:val="20"/>
                <w:lang w:val="nl-NL"/>
              </w:rPr>
            </w:pPr>
            <w:r w:rsidRPr="00FA2642">
              <w:rPr>
                <w:rFonts w:ascii="Arial" w:hAnsi="Arial" w:cs="Arial"/>
                <w:sz w:val="20"/>
                <w:szCs w:val="20"/>
                <w:lang w:val="nl-NL"/>
              </w:rPr>
              <w:tab/>
              <w:t>Geslachtsaanduiding</w:t>
            </w:r>
          </w:p>
          <w:p w14:paraId="3B5CA96F" w14:textId="467CAE58" w:rsidR="003641CC" w:rsidRPr="00FA2642" w:rsidDel="009E690B" w:rsidRDefault="003641CC" w:rsidP="00FA2642">
            <w:pPr>
              <w:tabs>
                <w:tab w:val="left" w:pos="667"/>
                <w:tab w:val="left" w:pos="5167"/>
              </w:tabs>
              <w:spacing w:after="0"/>
              <w:rPr>
                <w:del w:id="368" w:author="Arjan Kloosterboer" w:date="2017-08-08T13:51:00Z"/>
                <w:rFonts w:ascii="Arial" w:hAnsi="Arial" w:cs="Arial"/>
                <w:sz w:val="20"/>
                <w:szCs w:val="20"/>
                <w:lang w:val="nl-NL"/>
              </w:rPr>
            </w:pPr>
            <w:del w:id="369" w:author="Arjan Kloosterboer" w:date="2017-08-08T13:51:00Z">
              <w:r w:rsidRPr="00FA2642" w:rsidDel="009E690B">
                <w:rPr>
                  <w:rFonts w:ascii="Arial" w:hAnsi="Arial" w:cs="Arial"/>
                  <w:sz w:val="20"/>
                  <w:szCs w:val="20"/>
                  <w:lang w:val="nl-NL"/>
                </w:rPr>
                <w:tab/>
                <w:delText>Aanduiding naamgebruik</w:delText>
              </w:r>
            </w:del>
          </w:p>
          <w:p w14:paraId="6CDCE25C" w14:textId="00592A73" w:rsidR="003641CC" w:rsidRPr="00FA2642" w:rsidRDefault="003641CC" w:rsidP="00FA2642">
            <w:pPr>
              <w:tabs>
                <w:tab w:val="left" w:pos="667"/>
                <w:tab w:val="left" w:pos="5167"/>
              </w:tabs>
              <w:spacing w:after="0"/>
              <w:rPr>
                <w:rFonts w:ascii="Arial" w:hAnsi="Arial" w:cs="Arial"/>
                <w:sz w:val="20"/>
                <w:szCs w:val="20"/>
                <w:lang w:val="nl-NL"/>
              </w:rPr>
            </w:pPr>
            <w:r w:rsidRPr="00FA2642">
              <w:rPr>
                <w:rFonts w:ascii="Arial" w:hAnsi="Arial" w:cs="Arial"/>
                <w:sz w:val="20"/>
                <w:szCs w:val="20"/>
                <w:lang w:val="nl-NL"/>
              </w:rPr>
              <w:tab/>
            </w:r>
            <w:ins w:id="370" w:author="Arjan Kloosterboer" w:date="2017-08-08T13:51:00Z">
              <w:r w:rsidR="009E690B">
                <w:rPr>
                  <w:rFonts w:ascii="Arial" w:hAnsi="Arial" w:cs="Arial"/>
                  <w:sz w:val="20"/>
                  <w:szCs w:val="20"/>
                  <w:lang w:val="nl-NL"/>
                </w:rPr>
                <w:t>/</w:t>
              </w:r>
            </w:ins>
            <w:r w:rsidRPr="00FA2642">
              <w:rPr>
                <w:rFonts w:ascii="Arial" w:hAnsi="Arial" w:cs="Arial"/>
                <w:sz w:val="20"/>
                <w:szCs w:val="20"/>
                <w:lang w:val="nl-NL"/>
              </w:rPr>
              <w:t>Geboortedatum</w:t>
            </w:r>
          </w:p>
          <w:p w14:paraId="70E4D7DC" w14:textId="28B84C2D" w:rsidR="003641CC" w:rsidRPr="00FA2642" w:rsidRDefault="003641CC" w:rsidP="00FA2642">
            <w:pPr>
              <w:tabs>
                <w:tab w:val="left" w:pos="667"/>
                <w:tab w:val="left" w:pos="5167"/>
              </w:tabs>
              <w:spacing w:after="0"/>
              <w:rPr>
                <w:rFonts w:ascii="Arial" w:hAnsi="Arial" w:cs="Arial"/>
                <w:sz w:val="20"/>
                <w:szCs w:val="20"/>
                <w:lang w:val="nl-NL"/>
              </w:rPr>
            </w:pPr>
            <w:r w:rsidRPr="00FA2642">
              <w:rPr>
                <w:rFonts w:ascii="Arial" w:hAnsi="Arial" w:cs="Arial"/>
                <w:sz w:val="20"/>
                <w:szCs w:val="20"/>
                <w:lang w:val="nl-NL"/>
              </w:rPr>
              <w:tab/>
              <w:t>Naam</w:t>
            </w:r>
            <w:ins w:id="371" w:author="Arjan Kloosterboer" w:date="2017-08-08T13:51:00Z">
              <w:r w:rsidR="009E690B">
                <w:rPr>
                  <w:rFonts w:ascii="Arial" w:hAnsi="Arial" w:cs="Arial"/>
                  <w:sz w:val="20"/>
                  <w:szCs w:val="20"/>
                  <w:lang w:val="nl-NL"/>
                </w:rPr>
                <w:t>gebruik</w:t>
              </w:r>
            </w:ins>
            <w:del w:id="372" w:author="Arjan Kloosterboer" w:date="2017-08-08T13:51:00Z">
              <w:r w:rsidRPr="00FA2642" w:rsidDel="009E690B">
                <w:rPr>
                  <w:rFonts w:ascii="Arial" w:hAnsi="Arial" w:cs="Arial"/>
                  <w:sz w:val="20"/>
                  <w:szCs w:val="20"/>
                  <w:lang w:val="nl-NL"/>
                </w:rPr>
                <w:delText xml:space="preserve"> aanschrijving</w:delText>
              </w:r>
            </w:del>
          </w:p>
          <w:p w14:paraId="4F63B263" w14:textId="2F2E8111" w:rsidR="009E690B" w:rsidRDefault="009E690B" w:rsidP="00FA2642">
            <w:pPr>
              <w:tabs>
                <w:tab w:val="left" w:pos="847"/>
                <w:tab w:val="left" w:pos="5167"/>
              </w:tabs>
              <w:spacing w:after="0"/>
              <w:rPr>
                <w:ins w:id="373" w:author="Arjan Kloosterboer" w:date="2017-08-08T13:51:00Z"/>
                <w:rFonts w:ascii="Arial" w:eastAsia="Batang" w:hAnsi="Arial" w:cs="Arial"/>
                <w:sz w:val="20"/>
                <w:szCs w:val="20"/>
                <w:lang w:val="nl-NL"/>
              </w:rPr>
            </w:pPr>
            <w:ins w:id="374" w:author="Arjan Kloosterboer" w:date="2017-08-08T13:51:00Z">
              <w:r>
                <w:rPr>
                  <w:rFonts w:ascii="Arial" w:eastAsia="Batang" w:hAnsi="Arial" w:cs="Arial"/>
                  <w:sz w:val="20"/>
                  <w:szCs w:val="20"/>
                  <w:lang w:val="nl-NL"/>
                </w:rPr>
                <w:tab/>
                <w:t xml:space="preserve">   Naamgebruik</w:t>
              </w:r>
            </w:ins>
          </w:p>
          <w:p w14:paraId="261A2AE4" w14:textId="2F3512A5" w:rsidR="009E690B" w:rsidRDefault="009E690B" w:rsidP="00FA2642">
            <w:pPr>
              <w:tabs>
                <w:tab w:val="left" w:pos="847"/>
                <w:tab w:val="left" w:pos="5167"/>
              </w:tabs>
              <w:spacing w:after="0"/>
              <w:rPr>
                <w:ins w:id="375" w:author="Arjan Kloosterboer" w:date="2017-08-08T13:51:00Z"/>
                <w:rFonts w:ascii="Arial" w:eastAsia="Batang" w:hAnsi="Arial" w:cs="Arial"/>
                <w:sz w:val="20"/>
                <w:szCs w:val="20"/>
                <w:lang w:val="nl-NL"/>
              </w:rPr>
            </w:pPr>
            <w:ins w:id="376" w:author="Arjan Kloosterboer" w:date="2017-08-08T13:51:00Z">
              <w:r>
                <w:rPr>
                  <w:rFonts w:ascii="Arial" w:eastAsia="Batang" w:hAnsi="Arial" w:cs="Arial"/>
                  <w:sz w:val="20"/>
                  <w:szCs w:val="20"/>
                  <w:lang w:val="nl-NL"/>
                </w:rPr>
                <w:tab/>
                <w:t xml:space="preserve">   Predicaat naam</w:t>
              </w:r>
            </w:ins>
            <w:ins w:id="377" w:author="Arjan Kloosterboer" w:date="2017-08-08T13:52:00Z">
              <w:r>
                <w:rPr>
                  <w:rFonts w:ascii="Arial" w:eastAsia="Batang" w:hAnsi="Arial" w:cs="Arial"/>
                  <w:sz w:val="20"/>
                  <w:szCs w:val="20"/>
                  <w:lang w:val="nl-NL"/>
                </w:rPr>
                <w:t>gebruik</w:t>
              </w:r>
            </w:ins>
          </w:p>
          <w:p w14:paraId="1639F741" w14:textId="5631CBC9" w:rsidR="003641CC" w:rsidRPr="00FA2642" w:rsidRDefault="003641CC" w:rsidP="00FA2642">
            <w:pPr>
              <w:tabs>
                <w:tab w:val="left" w:pos="84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Aanhef aanschrijving</w:t>
            </w:r>
          </w:p>
          <w:p w14:paraId="48CF347B" w14:textId="78E21778" w:rsidR="003641CC" w:rsidRPr="00FA2642" w:rsidRDefault="003641CC" w:rsidP="00FA2642">
            <w:pPr>
              <w:tabs>
                <w:tab w:val="left" w:pos="84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Voorletters </w:t>
            </w:r>
            <w:ins w:id="378" w:author="Arjan Kloosterboer" w:date="2017-08-08T13:52:00Z">
              <w:r w:rsidR="009E690B">
                <w:rPr>
                  <w:rFonts w:ascii="Arial" w:eastAsia="Batang" w:hAnsi="Arial" w:cs="Arial"/>
                  <w:sz w:val="20"/>
                  <w:szCs w:val="20"/>
                  <w:lang w:val="nl-NL"/>
                </w:rPr>
                <w:t>naamgebruik</w:t>
              </w:r>
            </w:ins>
            <w:del w:id="379" w:author="Arjan Kloosterboer" w:date="2017-08-08T13:52:00Z">
              <w:r w:rsidRPr="00FA2642" w:rsidDel="009E690B">
                <w:rPr>
                  <w:rFonts w:ascii="Arial" w:eastAsia="Batang" w:hAnsi="Arial" w:cs="Arial"/>
                  <w:sz w:val="20"/>
                  <w:szCs w:val="20"/>
                  <w:lang w:val="nl-NL"/>
                </w:rPr>
                <w:delText>aanschrijving</w:delText>
              </w:r>
            </w:del>
          </w:p>
          <w:p w14:paraId="501D318B" w14:textId="2B90BDF8" w:rsidR="003641CC" w:rsidRPr="00FA2642" w:rsidRDefault="003641CC" w:rsidP="00FA2642">
            <w:pPr>
              <w:tabs>
                <w:tab w:val="left" w:pos="84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Voornamen </w:t>
            </w:r>
            <w:ins w:id="380" w:author="Arjan Kloosterboer" w:date="2017-08-08T13:52:00Z">
              <w:r w:rsidR="009E690B">
                <w:rPr>
                  <w:rFonts w:ascii="Arial" w:eastAsia="Batang" w:hAnsi="Arial" w:cs="Arial"/>
                  <w:sz w:val="20"/>
                  <w:szCs w:val="20"/>
                  <w:lang w:val="nl-NL"/>
                </w:rPr>
                <w:t>naamgebruik</w:t>
              </w:r>
            </w:ins>
            <w:del w:id="381" w:author="Arjan Kloosterboer" w:date="2017-08-08T13:52:00Z">
              <w:r w:rsidRPr="00FA2642" w:rsidDel="009E690B">
                <w:rPr>
                  <w:rFonts w:ascii="Arial" w:eastAsia="Batang" w:hAnsi="Arial" w:cs="Arial"/>
                  <w:sz w:val="20"/>
                  <w:szCs w:val="20"/>
                  <w:lang w:val="nl-NL"/>
                </w:rPr>
                <w:delText>aanschrijving</w:delText>
              </w:r>
            </w:del>
          </w:p>
          <w:p w14:paraId="0B0279B1" w14:textId="2301F360" w:rsidR="003641CC" w:rsidRDefault="003641CC" w:rsidP="00FA2642">
            <w:pPr>
              <w:tabs>
                <w:tab w:val="left" w:pos="847"/>
                <w:tab w:val="left" w:pos="5167"/>
              </w:tabs>
              <w:spacing w:after="0"/>
              <w:rPr>
                <w:ins w:id="382" w:author="Arjan Kloosterboer" w:date="2017-08-08T13:53:00Z"/>
                <w:rFonts w:ascii="Arial" w:eastAsia="Batang" w:hAnsi="Arial" w:cs="Arial"/>
                <w:sz w:val="20"/>
                <w:szCs w:val="20"/>
                <w:lang w:val="nl-NL"/>
              </w:rPr>
            </w:pPr>
            <w:r w:rsidRPr="00FA2642">
              <w:rPr>
                <w:rFonts w:ascii="Arial" w:eastAsia="Batang" w:hAnsi="Arial" w:cs="Arial"/>
                <w:sz w:val="20"/>
                <w:szCs w:val="20"/>
                <w:lang w:val="nl-NL"/>
              </w:rPr>
              <w:tab/>
              <w:t xml:space="preserve">   Geslachtsnaam </w:t>
            </w:r>
            <w:ins w:id="383" w:author="Arjan Kloosterboer" w:date="2017-08-08T13:52:00Z">
              <w:r w:rsidR="009E690B">
                <w:rPr>
                  <w:rFonts w:ascii="Arial" w:eastAsia="Batang" w:hAnsi="Arial" w:cs="Arial"/>
                  <w:sz w:val="20"/>
                  <w:szCs w:val="20"/>
                  <w:lang w:val="nl-NL"/>
                </w:rPr>
                <w:t>naamgebruik</w:t>
              </w:r>
            </w:ins>
            <w:del w:id="384" w:author="Arjan Kloosterboer" w:date="2017-08-08T13:52:00Z">
              <w:r w:rsidRPr="00FA2642" w:rsidDel="009E690B">
                <w:rPr>
                  <w:rFonts w:ascii="Arial" w:eastAsia="Batang" w:hAnsi="Arial" w:cs="Arial"/>
                  <w:sz w:val="20"/>
                  <w:szCs w:val="20"/>
                  <w:lang w:val="nl-NL"/>
                </w:rPr>
                <w:delText>aanschrijving</w:delText>
              </w:r>
            </w:del>
          </w:p>
          <w:p w14:paraId="1CE281FE" w14:textId="65467228" w:rsidR="009E690B" w:rsidRDefault="009E690B" w:rsidP="00FA2642">
            <w:pPr>
              <w:tabs>
                <w:tab w:val="left" w:pos="847"/>
                <w:tab w:val="left" w:pos="5167"/>
              </w:tabs>
              <w:spacing w:after="0"/>
              <w:rPr>
                <w:ins w:id="385" w:author="Arjan Kloosterboer" w:date="2017-08-08T13:53:00Z"/>
                <w:rFonts w:ascii="Arial" w:eastAsia="Batang" w:hAnsi="Arial" w:cs="Arial"/>
                <w:sz w:val="20"/>
                <w:szCs w:val="20"/>
                <w:lang w:val="nl-NL"/>
              </w:rPr>
            </w:pPr>
            <w:ins w:id="386" w:author="Arjan Kloosterboer" w:date="2017-08-08T13:53:00Z">
              <w:r>
                <w:rPr>
                  <w:rFonts w:ascii="Arial" w:eastAsia="Batang" w:hAnsi="Arial" w:cs="Arial"/>
                  <w:sz w:val="20"/>
                  <w:szCs w:val="20"/>
                  <w:lang w:val="nl-NL"/>
                </w:rPr>
                <w:tab/>
                <w:t xml:space="preserve">   Adellijke titel naamgebruik</w:t>
              </w:r>
            </w:ins>
          </w:p>
          <w:p w14:paraId="5A9665F6" w14:textId="7BDF6961" w:rsidR="009E690B" w:rsidRDefault="009E690B" w:rsidP="00FA2642">
            <w:pPr>
              <w:tabs>
                <w:tab w:val="left" w:pos="847"/>
                <w:tab w:val="left" w:pos="5167"/>
              </w:tabs>
              <w:spacing w:after="0"/>
              <w:rPr>
                <w:ins w:id="387" w:author="Arjan Kloosterboer" w:date="2017-08-08T13:53:00Z"/>
                <w:rFonts w:ascii="Arial" w:eastAsia="Batang" w:hAnsi="Arial" w:cs="Arial"/>
                <w:sz w:val="20"/>
                <w:szCs w:val="20"/>
                <w:lang w:val="nl-NL"/>
              </w:rPr>
            </w:pPr>
            <w:ins w:id="388" w:author="Arjan Kloosterboer" w:date="2017-08-08T13:53:00Z">
              <w:r>
                <w:rPr>
                  <w:rFonts w:ascii="Arial" w:eastAsia="Batang" w:hAnsi="Arial" w:cs="Arial"/>
                  <w:sz w:val="20"/>
                  <w:szCs w:val="20"/>
                  <w:lang w:val="nl-NL"/>
                </w:rPr>
                <w:tab/>
                <w:t xml:space="preserve">   Voorvoegsel naamgebruik</w:t>
              </w:r>
            </w:ins>
          </w:p>
          <w:p w14:paraId="44DAA9A5" w14:textId="5DE94D50" w:rsidR="009E690B" w:rsidRDefault="009E690B" w:rsidP="00FA2642">
            <w:pPr>
              <w:tabs>
                <w:tab w:val="left" w:pos="847"/>
                <w:tab w:val="left" w:pos="5167"/>
              </w:tabs>
              <w:spacing w:after="0"/>
              <w:rPr>
                <w:ins w:id="389" w:author="Arjan Kloosterboer" w:date="2017-08-08T13:54:00Z"/>
                <w:rFonts w:ascii="Arial" w:eastAsia="Batang" w:hAnsi="Arial" w:cs="Arial"/>
                <w:sz w:val="20"/>
                <w:szCs w:val="20"/>
                <w:lang w:val="nl-NL"/>
              </w:rPr>
            </w:pPr>
            <w:ins w:id="390" w:author="Arjan Kloosterboer" w:date="2017-08-08T13:53:00Z">
              <w:r>
                <w:rPr>
                  <w:rFonts w:ascii="Arial" w:eastAsia="Batang" w:hAnsi="Arial" w:cs="Arial"/>
                  <w:sz w:val="20"/>
                  <w:szCs w:val="20"/>
                  <w:lang w:val="nl-NL"/>
                </w:rPr>
                <w:tab/>
                <w:t xml:space="preserve">   Scheidingsteken naamg</w:t>
              </w:r>
            </w:ins>
            <w:ins w:id="391" w:author="Arjan Kloosterboer" w:date="2017-08-08T13:54:00Z">
              <w:r>
                <w:rPr>
                  <w:rFonts w:ascii="Arial" w:eastAsia="Batang" w:hAnsi="Arial" w:cs="Arial"/>
                  <w:sz w:val="20"/>
                  <w:szCs w:val="20"/>
                  <w:lang w:val="nl-NL"/>
                </w:rPr>
                <w:t>ebruik</w:t>
              </w:r>
            </w:ins>
          </w:p>
          <w:p w14:paraId="5A47E22F" w14:textId="1B010409" w:rsidR="009E690B" w:rsidRPr="00FA2642" w:rsidRDefault="009E690B" w:rsidP="00FA2642">
            <w:pPr>
              <w:tabs>
                <w:tab w:val="left" w:pos="847"/>
                <w:tab w:val="left" w:pos="5167"/>
              </w:tabs>
              <w:spacing w:after="0"/>
              <w:rPr>
                <w:rFonts w:ascii="Arial" w:eastAsia="Batang" w:hAnsi="Arial" w:cs="Arial"/>
                <w:sz w:val="20"/>
                <w:szCs w:val="20"/>
                <w:lang w:val="nl-NL"/>
              </w:rPr>
            </w:pPr>
            <w:ins w:id="392" w:author="Arjan Kloosterboer" w:date="2017-08-08T13:54:00Z">
              <w:r>
                <w:rPr>
                  <w:rFonts w:ascii="Arial" w:eastAsia="Batang" w:hAnsi="Arial" w:cs="Arial"/>
                  <w:sz w:val="20"/>
                  <w:szCs w:val="20"/>
                  <w:lang w:val="nl-NL"/>
                </w:rPr>
                <w:tab/>
                <w:t xml:space="preserve">   Aanhef naamgebruik</w:t>
              </w:r>
            </w:ins>
          </w:p>
          <w:p w14:paraId="790326C2" w14:textId="721C709B" w:rsidR="003641CC" w:rsidRPr="00FA2642" w:rsidRDefault="003641CC" w:rsidP="00FA2642">
            <w:pPr>
              <w:tabs>
                <w:tab w:val="left" w:pos="667"/>
                <w:tab w:val="left" w:pos="5167"/>
              </w:tabs>
              <w:spacing w:after="0"/>
              <w:rPr>
                <w:rFonts w:ascii="Arial" w:hAnsi="Arial" w:cs="Arial"/>
                <w:sz w:val="20"/>
                <w:szCs w:val="20"/>
                <w:lang w:val="nl-NL"/>
              </w:rPr>
            </w:pPr>
            <w:r w:rsidRPr="00FA2642">
              <w:rPr>
                <w:rFonts w:ascii="Arial" w:hAnsi="Arial" w:cs="Arial"/>
                <w:sz w:val="20"/>
                <w:szCs w:val="20"/>
                <w:lang w:val="nl-NL"/>
              </w:rPr>
              <w:tab/>
            </w:r>
            <w:ins w:id="393" w:author="Arjan Kloosterboer" w:date="2017-08-08T13:54:00Z">
              <w:r w:rsidR="009E690B">
                <w:rPr>
                  <w:rFonts w:ascii="Arial" w:hAnsi="Arial" w:cs="Arial"/>
                  <w:sz w:val="20"/>
                  <w:szCs w:val="20"/>
                  <w:lang w:val="nl-NL"/>
                </w:rPr>
                <w:t>/</w:t>
              </w:r>
            </w:ins>
            <w:r w:rsidRPr="00FA2642">
              <w:rPr>
                <w:rFonts w:ascii="Arial" w:hAnsi="Arial" w:cs="Arial"/>
                <w:sz w:val="20"/>
                <w:szCs w:val="20"/>
                <w:lang w:val="nl-NL"/>
              </w:rPr>
              <w:t>Overlijdensdatum</w:t>
            </w:r>
          </w:p>
          <w:p w14:paraId="08F2C7CE" w14:textId="2BEAD82E" w:rsidR="00FA2642"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r>
            <w:ins w:id="394" w:author="Arjan Kloosterboer" w:date="2017-08-08T13:54:00Z">
              <w:r w:rsidR="009E690B">
                <w:rPr>
                  <w:rFonts w:ascii="Arial" w:eastAsia="Batang" w:hAnsi="Arial" w:cs="Arial"/>
                  <w:sz w:val="20"/>
                  <w:szCs w:val="20"/>
                  <w:lang w:val="nl-NL"/>
                </w:rPr>
                <w:t>/</w:t>
              </w:r>
            </w:ins>
            <w:r w:rsidR="00FA2642">
              <w:rPr>
                <w:rFonts w:ascii="Arial" w:eastAsia="Batang" w:hAnsi="Arial" w:cs="Arial"/>
                <w:sz w:val="20"/>
                <w:szCs w:val="20"/>
                <w:lang w:val="nl-NL"/>
              </w:rPr>
              <w:t>C</w:t>
            </w:r>
            <w:r w:rsidRPr="00FA2642">
              <w:rPr>
                <w:rFonts w:ascii="Arial" w:eastAsia="Batang" w:hAnsi="Arial" w:cs="Arial"/>
                <w:sz w:val="20"/>
                <w:szCs w:val="20"/>
                <w:lang w:val="nl-NL"/>
              </w:rPr>
              <w:t>orrespondentieadres</w:t>
            </w:r>
          </w:p>
          <w:p w14:paraId="30EAF7AA" w14:textId="6B7A80C4"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Huisnummer</w:t>
            </w:r>
          </w:p>
          <w:p w14:paraId="412BF592" w14:textId="318D3032"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Huisletter </w:t>
            </w:r>
          </w:p>
          <w:p w14:paraId="4E78C073" w14:textId="3B1FD4CA"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Huisnummertoevoeging</w:t>
            </w:r>
          </w:p>
          <w:p w14:paraId="097BD086" w14:textId="4350039C"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Naam openbare ruimte</w:t>
            </w:r>
          </w:p>
          <w:p w14:paraId="6DFB68DD" w14:textId="4C3E88AD"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Straatnaam</w:t>
            </w:r>
          </w:p>
          <w:p w14:paraId="60F2CB5D" w14:textId="1B02DF97"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Postcode</w:t>
            </w:r>
          </w:p>
          <w:p w14:paraId="5D7089F9" w14:textId="72DA6B6C"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Woonplaatsnaam</w:t>
            </w:r>
          </w:p>
          <w:p w14:paraId="4169F178" w14:textId="4650ED52"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Postadres</w:t>
            </w:r>
          </w:p>
          <w:p w14:paraId="18616489" w14:textId="77777777" w:rsidR="003641CC" w:rsidRPr="00FA2642" w:rsidRDefault="003641CC" w:rsidP="00FA2642">
            <w:pPr>
              <w:tabs>
                <w:tab w:val="left" w:pos="84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Postadrestype</w:t>
            </w:r>
          </w:p>
          <w:p w14:paraId="6B5A8A5F" w14:textId="77777777" w:rsidR="003641CC" w:rsidRPr="00FA2642" w:rsidRDefault="003641CC" w:rsidP="00FA2642">
            <w:pPr>
              <w:tabs>
                <w:tab w:val="left" w:pos="84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Postbus- of antwoordnummer</w:t>
            </w:r>
          </w:p>
          <w:p w14:paraId="0B7B5DF8" w14:textId="77777777" w:rsidR="003641CC" w:rsidRPr="00FA2642" w:rsidRDefault="003641CC" w:rsidP="00FA2642">
            <w:pPr>
              <w:tabs>
                <w:tab w:val="left" w:pos="84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Postadres postcode</w:t>
            </w:r>
          </w:p>
          <w:p w14:paraId="16D0A586" w14:textId="3EA77151"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Woonplaatsnaam</w:t>
            </w:r>
          </w:p>
          <w:p w14:paraId="5D6AC285" w14:textId="4ADC2A0F"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Verblijf buitenland</w:t>
            </w:r>
          </w:p>
          <w:p w14:paraId="63B55509" w14:textId="77777777" w:rsidR="003641CC" w:rsidRPr="00FA2642" w:rsidRDefault="003641CC" w:rsidP="00FA2642">
            <w:pPr>
              <w:tabs>
                <w:tab w:val="left" w:pos="84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Adres buitenland 1</w:t>
            </w:r>
          </w:p>
          <w:p w14:paraId="3E8C299D" w14:textId="77777777" w:rsidR="003641CC" w:rsidRPr="00FA2642" w:rsidRDefault="003641CC" w:rsidP="00FA2642">
            <w:pPr>
              <w:tabs>
                <w:tab w:val="left" w:pos="84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Adres buitenland 2</w:t>
            </w:r>
          </w:p>
          <w:p w14:paraId="222542BB" w14:textId="77777777" w:rsidR="003641CC" w:rsidRPr="00FA2642" w:rsidRDefault="003641CC" w:rsidP="00FA2642">
            <w:pPr>
              <w:tabs>
                <w:tab w:val="left" w:pos="84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Adres buitenland 3</w:t>
            </w:r>
          </w:p>
          <w:p w14:paraId="6BA7A413" w14:textId="096ABAA4" w:rsidR="009E690B" w:rsidRPr="00FA2642" w:rsidRDefault="009E690B" w:rsidP="009E690B">
            <w:pPr>
              <w:tabs>
                <w:tab w:val="left" w:pos="847"/>
                <w:tab w:val="left" w:pos="5167"/>
              </w:tabs>
              <w:spacing w:after="0"/>
              <w:rPr>
                <w:ins w:id="395" w:author="Arjan Kloosterboer" w:date="2017-08-08T13:55:00Z"/>
                <w:rFonts w:ascii="Arial" w:eastAsia="Batang" w:hAnsi="Arial" w:cs="Arial"/>
                <w:sz w:val="20"/>
                <w:szCs w:val="20"/>
                <w:lang w:val="nl-NL"/>
              </w:rPr>
            </w:pPr>
            <w:ins w:id="396" w:author="Arjan Kloosterboer" w:date="2017-08-08T13:55:00Z">
              <w:r w:rsidRPr="00FA2642">
                <w:rPr>
                  <w:rFonts w:ascii="Arial" w:eastAsia="Batang" w:hAnsi="Arial" w:cs="Arial"/>
                  <w:sz w:val="20"/>
                  <w:szCs w:val="20"/>
                  <w:lang w:val="nl-NL"/>
                </w:rPr>
                <w:tab/>
                <w:t xml:space="preserve">    Adres buitenland </w:t>
              </w:r>
              <w:r>
                <w:rPr>
                  <w:rFonts w:ascii="Arial" w:eastAsia="Batang" w:hAnsi="Arial" w:cs="Arial"/>
                  <w:sz w:val="20"/>
                  <w:szCs w:val="20"/>
                  <w:lang w:val="nl-NL"/>
                </w:rPr>
                <w:t>4</w:t>
              </w:r>
            </w:ins>
          </w:p>
          <w:p w14:paraId="194E62FE" w14:textId="77C2681D" w:rsidR="009E690B" w:rsidRPr="00FA2642" w:rsidRDefault="009E690B" w:rsidP="009E690B">
            <w:pPr>
              <w:tabs>
                <w:tab w:val="left" w:pos="847"/>
                <w:tab w:val="left" w:pos="5167"/>
              </w:tabs>
              <w:spacing w:after="0"/>
              <w:rPr>
                <w:ins w:id="397" w:author="Arjan Kloosterboer" w:date="2017-08-08T13:55:00Z"/>
                <w:rFonts w:ascii="Arial" w:eastAsia="Batang" w:hAnsi="Arial" w:cs="Arial"/>
                <w:sz w:val="20"/>
                <w:szCs w:val="20"/>
                <w:lang w:val="nl-NL"/>
              </w:rPr>
            </w:pPr>
            <w:ins w:id="398" w:author="Arjan Kloosterboer" w:date="2017-08-08T13:55:00Z">
              <w:r w:rsidRPr="00FA2642">
                <w:rPr>
                  <w:rFonts w:ascii="Arial" w:eastAsia="Batang" w:hAnsi="Arial" w:cs="Arial"/>
                  <w:sz w:val="20"/>
                  <w:szCs w:val="20"/>
                  <w:lang w:val="nl-NL"/>
                </w:rPr>
                <w:tab/>
                <w:t xml:space="preserve">    Adres buitenland </w:t>
              </w:r>
              <w:r>
                <w:rPr>
                  <w:rFonts w:ascii="Arial" w:eastAsia="Batang" w:hAnsi="Arial" w:cs="Arial"/>
                  <w:sz w:val="20"/>
                  <w:szCs w:val="20"/>
                  <w:lang w:val="nl-NL"/>
                </w:rPr>
                <w:t>5</w:t>
              </w:r>
            </w:ins>
          </w:p>
          <w:p w14:paraId="6F3867F0" w14:textId="2C9A8015" w:rsidR="009E690B" w:rsidRPr="00FA2642" w:rsidRDefault="009E690B" w:rsidP="009E690B">
            <w:pPr>
              <w:tabs>
                <w:tab w:val="left" w:pos="847"/>
                <w:tab w:val="left" w:pos="5167"/>
              </w:tabs>
              <w:spacing w:after="0"/>
              <w:rPr>
                <w:ins w:id="399" w:author="Arjan Kloosterboer" w:date="2017-08-08T13:55:00Z"/>
                <w:rFonts w:ascii="Arial" w:eastAsia="Batang" w:hAnsi="Arial" w:cs="Arial"/>
                <w:sz w:val="20"/>
                <w:szCs w:val="20"/>
                <w:lang w:val="nl-NL"/>
              </w:rPr>
            </w:pPr>
            <w:ins w:id="400" w:author="Arjan Kloosterboer" w:date="2017-08-08T13:55:00Z">
              <w:r w:rsidRPr="00FA2642">
                <w:rPr>
                  <w:rFonts w:ascii="Arial" w:eastAsia="Batang" w:hAnsi="Arial" w:cs="Arial"/>
                  <w:sz w:val="20"/>
                  <w:szCs w:val="20"/>
                  <w:lang w:val="nl-NL"/>
                </w:rPr>
                <w:tab/>
                <w:t xml:space="preserve">    Adres buitenland </w:t>
              </w:r>
              <w:r>
                <w:rPr>
                  <w:rFonts w:ascii="Arial" w:eastAsia="Batang" w:hAnsi="Arial" w:cs="Arial"/>
                  <w:sz w:val="20"/>
                  <w:szCs w:val="20"/>
                  <w:lang w:val="nl-NL"/>
                </w:rPr>
                <w:t>6</w:t>
              </w:r>
            </w:ins>
          </w:p>
          <w:p w14:paraId="0A7DB97B" w14:textId="07B9056B" w:rsidR="003641CC" w:rsidRPr="00FA2642" w:rsidRDefault="003641CC" w:rsidP="00FA2642">
            <w:pPr>
              <w:tabs>
                <w:tab w:val="left" w:pos="84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r>
            <w:r w:rsidR="00FA2642">
              <w:rPr>
                <w:rFonts w:ascii="Arial" w:eastAsia="Batang" w:hAnsi="Arial" w:cs="Arial"/>
                <w:sz w:val="20"/>
                <w:szCs w:val="20"/>
                <w:lang w:val="nl-NL"/>
              </w:rPr>
              <w:t xml:space="preserve"> </w:t>
            </w:r>
            <w:r w:rsidRPr="00FA2642">
              <w:rPr>
                <w:rFonts w:ascii="Arial" w:eastAsia="Batang" w:hAnsi="Arial" w:cs="Arial"/>
                <w:sz w:val="20"/>
                <w:szCs w:val="20"/>
                <w:lang w:val="nl-NL"/>
              </w:rPr>
              <w:t xml:space="preserve">   Land</w:t>
            </w:r>
            <w:del w:id="401" w:author="Arjan Kloosterboer" w:date="2017-08-08T13:56:00Z">
              <w:r w:rsidRPr="00FA2642" w:rsidDel="009E690B">
                <w:rPr>
                  <w:rFonts w:ascii="Arial" w:eastAsia="Batang" w:hAnsi="Arial" w:cs="Arial"/>
                  <w:sz w:val="20"/>
                  <w:szCs w:val="20"/>
                  <w:lang w:val="nl-NL"/>
                </w:rPr>
                <w:delText>naam</w:delText>
              </w:r>
            </w:del>
          </w:p>
          <w:p w14:paraId="14416A58" w14:textId="42C6C7C2"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lastRenderedPageBreak/>
              <w:tab/>
              <w:t>Telefoonnummer</w:t>
            </w:r>
          </w:p>
          <w:p w14:paraId="2C997076" w14:textId="6A24C3B2"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Fax-nummer</w:t>
            </w:r>
          </w:p>
          <w:p w14:paraId="157C2514" w14:textId="6ABD437C" w:rsidR="003641CC" w:rsidRPr="00FA2642" w:rsidRDefault="003641CC" w:rsidP="00FA2642">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Emailadres</w:t>
            </w:r>
          </w:p>
          <w:p w14:paraId="56A72B4F" w14:textId="2B552AF8" w:rsidR="003641CC" w:rsidRDefault="003641CC" w:rsidP="00FA2642">
            <w:pPr>
              <w:tabs>
                <w:tab w:val="left" w:pos="667"/>
                <w:tab w:val="left" w:pos="5167"/>
              </w:tabs>
              <w:spacing w:after="0"/>
              <w:rPr>
                <w:ins w:id="402" w:author="Arjan Kloosterboer" w:date="2017-08-08T13:57:00Z"/>
                <w:rFonts w:ascii="Arial" w:eastAsia="Batang" w:hAnsi="Arial" w:cs="Arial"/>
                <w:sz w:val="20"/>
                <w:szCs w:val="20"/>
                <w:lang w:val="nl-NL"/>
              </w:rPr>
            </w:pPr>
            <w:r w:rsidRPr="00FA2642">
              <w:rPr>
                <w:rFonts w:ascii="Arial" w:eastAsia="Batang" w:hAnsi="Arial" w:cs="Arial"/>
                <w:sz w:val="20"/>
                <w:szCs w:val="20"/>
                <w:lang w:val="nl-NL"/>
              </w:rPr>
              <w:tab/>
            </w:r>
            <w:del w:id="403" w:author="Arjan Kloosterboer" w:date="2017-08-08T13:57:00Z">
              <w:r w:rsidRPr="00FA2642" w:rsidDel="009E690B">
                <w:rPr>
                  <w:rFonts w:ascii="Arial" w:eastAsia="Batang" w:hAnsi="Arial" w:cs="Arial"/>
                  <w:sz w:val="20"/>
                  <w:szCs w:val="20"/>
                  <w:lang w:val="nl-NL"/>
                </w:rPr>
                <w:delText>Bank/giror</w:delText>
              </w:r>
            </w:del>
            <w:ins w:id="404" w:author="Arjan Kloosterboer" w:date="2017-08-08T13:57:00Z">
              <w:r w:rsidR="009E690B">
                <w:rPr>
                  <w:rFonts w:ascii="Arial" w:eastAsia="Batang" w:hAnsi="Arial" w:cs="Arial"/>
                  <w:sz w:val="20"/>
                  <w:szCs w:val="20"/>
                  <w:lang w:val="nl-NL"/>
                </w:rPr>
                <w:t>R</w:t>
              </w:r>
            </w:ins>
            <w:r w:rsidRPr="00FA2642">
              <w:rPr>
                <w:rFonts w:ascii="Arial" w:eastAsia="Batang" w:hAnsi="Arial" w:cs="Arial"/>
                <w:sz w:val="20"/>
                <w:szCs w:val="20"/>
                <w:lang w:val="nl-NL"/>
              </w:rPr>
              <w:t>ekeningnummer</w:t>
            </w:r>
          </w:p>
          <w:p w14:paraId="7D5E3EBC" w14:textId="36745506" w:rsidR="009E690B" w:rsidRDefault="009E690B" w:rsidP="00FA2642">
            <w:pPr>
              <w:tabs>
                <w:tab w:val="left" w:pos="667"/>
                <w:tab w:val="left" w:pos="5167"/>
              </w:tabs>
              <w:spacing w:after="0"/>
              <w:rPr>
                <w:ins w:id="405" w:author="Arjan Kloosterboer" w:date="2017-08-08T13:57:00Z"/>
                <w:rFonts w:ascii="Arial" w:eastAsia="Batang" w:hAnsi="Arial" w:cs="Arial"/>
                <w:sz w:val="20"/>
                <w:szCs w:val="20"/>
                <w:lang w:val="nl-NL"/>
              </w:rPr>
            </w:pPr>
            <w:ins w:id="406" w:author="Arjan Kloosterboer" w:date="2017-08-08T13:57:00Z">
              <w:r>
                <w:rPr>
                  <w:rFonts w:ascii="Arial" w:eastAsia="Batang" w:hAnsi="Arial" w:cs="Arial"/>
                  <w:sz w:val="20"/>
                  <w:szCs w:val="20"/>
                  <w:lang w:val="nl-NL"/>
                </w:rPr>
                <w:tab/>
                <w:t xml:space="preserve">   IBA</w:t>
              </w:r>
            </w:ins>
            <w:ins w:id="407" w:author="Arjan Kloosterboer" w:date="2017-08-08T13:58:00Z">
              <w:r>
                <w:rPr>
                  <w:rFonts w:ascii="Arial" w:eastAsia="Batang" w:hAnsi="Arial" w:cs="Arial"/>
                  <w:sz w:val="20"/>
                  <w:szCs w:val="20"/>
                  <w:lang w:val="nl-NL"/>
                </w:rPr>
                <w:t>N</w:t>
              </w:r>
            </w:ins>
          </w:p>
          <w:p w14:paraId="1343626C" w14:textId="700B7B05" w:rsidR="009E690B" w:rsidRPr="00FA2642" w:rsidRDefault="009E690B" w:rsidP="00FA2642">
            <w:pPr>
              <w:tabs>
                <w:tab w:val="left" w:pos="667"/>
                <w:tab w:val="left" w:pos="5167"/>
              </w:tabs>
              <w:spacing w:after="0"/>
              <w:rPr>
                <w:rFonts w:ascii="Arial" w:eastAsia="Batang" w:hAnsi="Arial" w:cs="Arial"/>
                <w:sz w:val="20"/>
                <w:szCs w:val="20"/>
                <w:lang w:val="nl-NL"/>
              </w:rPr>
            </w:pPr>
            <w:ins w:id="408" w:author="Arjan Kloosterboer" w:date="2017-08-08T13:58:00Z">
              <w:r>
                <w:rPr>
                  <w:rFonts w:ascii="Arial" w:eastAsia="Batang" w:hAnsi="Arial" w:cs="Arial"/>
                  <w:sz w:val="20"/>
                  <w:szCs w:val="20"/>
                  <w:lang w:val="nl-NL"/>
                </w:rPr>
                <w:tab/>
                <w:t xml:space="preserve">   BIC</w:t>
              </w:r>
            </w:ins>
          </w:p>
          <w:p w14:paraId="663554A2" w14:textId="0DC9E580" w:rsidR="003641CC" w:rsidRPr="00FA2642" w:rsidRDefault="003641CC" w:rsidP="00FA2642">
            <w:pPr>
              <w:tabs>
                <w:tab w:val="left" w:pos="667"/>
                <w:tab w:val="left" w:pos="5167"/>
              </w:tabs>
              <w:spacing w:after="0"/>
              <w:rPr>
                <w:rFonts w:ascii="Arial" w:eastAsia="Batang" w:hAnsi="Arial" w:cs="Arial"/>
                <w:sz w:val="20"/>
                <w:szCs w:val="20"/>
              </w:rPr>
            </w:pPr>
            <w:r w:rsidRPr="00FA2642">
              <w:rPr>
                <w:rFonts w:ascii="Arial" w:eastAsia="Batang" w:hAnsi="Arial" w:cs="Arial"/>
                <w:sz w:val="20"/>
                <w:szCs w:val="20"/>
                <w:lang w:val="nl-NL"/>
              </w:rPr>
              <w:tab/>
            </w:r>
            <w:del w:id="409" w:author="Arjan Kloosterboer" w:date="2017-08-08T13:57:00Z">
              <w:r w:rsidRPr="00FA2642" w:rsidDel="009E690B">
                <w:rPr>
                  <w:rFonts w:ascii="Arial" w:eastAsia="Batang" w:hAnsi="Arial" w:cs="Arial"/>
                  <w:sz w:val="20"/>
                  <w:szCs w:val="20"/>
                </w:rPr>
                <w:delText>Subjecttypering</w:delText>
              </w:r>
            </w:del>
          </w:p>
        </w:tc>
      </w:tr>
      <w:tr w:rsidR="00F95ED0" w14:paraId="2675BF7D" w14:textId="1AB1FE57" w:rsidTr="00F95ED0">
        <w:tc>
          <w:tcPr>
            <w:tcW w:w="2573" w:type="dxa"/>
            <w:shd w:val="clear" w:color="auto" w:fill="auto"/>
          </w:tcPr>
          <w:p w14:paraId="6E2F9B00" w14:textId="25CF4D87" w:rsidR="00F95ED0" w:rsidRPr="00FA2642" w:rsidRDefault="00F95ED0" w:rsidP="00F95ED0">
            <w:pPr>
              <w:snapToGrid w:val="0"/>
              <w:spacing w:after="0"/>
              <w:rPr>
                <w:rFonts w:ascii="Arial" w:eastAsia="Batang" w:hAnsi="Arial" w:cs="Arial"/>
                <w:b/>
                <w:sz w:val="20"/>
                <w:szCs w:val="20"/>
              </w:rPr>
            </w:pPr>
            <w:r w:rsidRPr="00CD23CE">
              <w:rPr>
                <w:rFonts w:ascii="Arial" w:eastAsia="Times New Roman" w:hAnsi="Arial" w:cs="Arial"/>
                <w:b/>
                <w:bCs/>
                <w:color w:val="000000"/>
                <w:sz w:val="20"/>
                <w:szCs w:val="20"/>
              </w:rPr>
              <w:lastRenderedPageBreak/>
              <w:t>Overzicht relaties</w:t>
            </w:r>
          </w:p>
        </w:tc>
        <w:tc>
          <w:tcPr>
            <w:tcW w:w="6355" w:type="dxa"/>
            <w:shd w:val="clear" w:color="auto" w:fill="auto"/>
          </w:tcPr>
          <w:p w14:paraId="335A337B" w14:textId="1CDDF4B5" w:rsidR="00F95ED0" w:rsidRPr="00FA2642" w:rsidRDefault="00F95ED0" w:rsidP="00F95ED0">
            <w:pPr>
              <w:tabs>
                <w:tab w:val="left" w:pos="667"/>
                <w:tab w:val="left" w:pos="5167"/>
              </w:tabs>
              <w:snapToGrid w:val="0"/>
              <w:spacing w:after="0"/>
              <w:rPr>
                <w:rFonts w:ascii="Arial" w:eastAsia="Batang" w:hAnsi="Arial" w:cs="Arial"/>
                <w:i/>
                <w:sz w:val="20"/>
                <w:szCs w:val="20"/>
                <w:lang w:val="nl-NL"/>
              </w:rPr>
            </w:pPr>
            <w:r w:rsidRPr="00CD23CE">
              <w:rPr>
                <w:rFonts w:ascii="Arial" w:eastAsia="Times New Roman" w:hAnsi="Arial" w:cs="Arial"/>
                <w:i/>
                <w:iCs/>
                <w:color w:val="000000"/>
                <w:sz w:val="20"/>
                <w:szCs w:val="20"/>
              </w:rPr>
              <w:t>Relatienaam incl. gerelateerd type</w:t>
            </w:r>
          </w:p>
        </w:tc>
      </w:tr>
      <w:tr w:rsidR="00F95ED0" w:rsidRPr="00F866E7" w14:paraId="290F735C" w14:textId="77777777" w:rsidTr="00F95ED0">
        <w:tc>
          <w:tcPr>
            <w:tcW w:w="2573" w:type="dxa"/>
            <w:shd w:val="clear" w:color="auto" w:fill="auto"/>
          </w:tcPr>
          <w:p w14:paraId="7484F6AA" w14:textId="77777777" w:rsidR="00F95ED0" w:rsidRPr="00CD23CE" w:rsidRDefault="00F95ED0" w:rsidP="00F95ED0">
            <w:pPr>
              <w:snapToGrid w:val="0"/>
              <w:spacing w:after="0"/>
              <w:rPr>
                <w:rFonts w:ascii="Arial" w:eastAsia="Times New Roman" w:hAnsi="Arial" w:cs="Arial"/>
                <w:b/>
                <w:bCs/>
                <w:color w:val="000000"/>
                <w:sz w:val="20"/>
                <w:szCs w:val="20"/>
              </w:rPr>
            </w:pPr>
          </w:p>
        </w:tc>
        <w:tc>
          <w:tcPr>
            <w:tcW w:w="6355" w:type="dxa"/>
            <w:shd w:val="clear" w:color="auto" w:fill="auto"/>
          </w:tcPr>
          <w:p w14:paraId="2BF7CF6B" w14:textId="51C535E2" w:rsidR="00F95ED0" w:rsidRPr="00F95ED0" w:rsidRDefault="00F95ED0" w:rsidP="00F95ED0">
            <w:pPr>
              <w:tabs>
                <w:tab w:val="left" w:pos="667"/>
                <w:tab w:val="left" w:pos="5167"/>
              </w:tabs>
              <w:snapToGrid w:val="0"/>
              <w:spacing w:after="0"/>
              <w:rPr>
                <w:rFonts w:ascii="Arial" w:eastAsia="Times New Roman" w:hAnsi="Arial" w:cs="Arial"/>
                <w:i/>
                <w:iCs/>
                <w:color w:val="000000"/>
                <w:sz w:val="20"/>
                <w:szCs w:val="20"/>
                <w:lang w:val="nl-NL"/>
              </w:rPr>
            </w:pPr>
            <w:r w:rsidRPr="00F95ED0">
              <w:rPr>
                <w:rFonts w:ascii="Arial" w:eastAsia="Times New Roman" w:hAnsi="Arial" w:cs="Arial"/>
                <w:color w:val="000000"/>
                <w:sz w:val="20"/>
                <w:szCs w:val="20"/>
                <w:lang w:val="nl-NL"/>
              </w:rPr>
              <w:t xml:space="preserve">BETROKKENE is </w:t>
            </w:r>
            <w:del w:id="410" w:author="Arjan Kloosterboer" w:date="2017-09-21T11:34:00Z">
              <w:r w:rsidRPr="00F95ED0" w:rsidDel="00AE1A11">
                <w:rPr>
                  <w:rFonts w:ascii="Arial" w:eastAsia="Times New Roman" w:hAnsi="Arial" w:cs="Arial"/>
                  <w:color w:val="000000"/>
                  <w:sz w:val="20"/>
                  <w:szCs w:val="20"/>
                  <w:lang w:val="nl-NL"/>
                </w:rPr>
                <w:delText xml:space="preserve">een </w:delText>
              </w:r>
            </w:del>
            <w:r w:rsidRPr="00F95ED0">
              <w:rPr>
                <w:rFonts w:ascii="Arial" w:eastAsia="Times New Roman" w:hAnsi="Arial" w:cs="Arial"/>
                <w:color w:val="000000"/>
                <w:sz w:val="20"/>
                <w:szCs w:val="20"/>
                <w:lang w:val="nl-NL"/>
              </w:rPr>
              <w:t>NATUURLIJK PERSOON</w:t>
            </w:r>
          </w:p>
        </w:tc>
      </w:tr>
      <w:tr w:rsidR="00F95ED0" w:rsidRPr="005C14BE" w14:paraId="7122DAA3" w14:textId="77777777" w:rsidTr="00F95ED0">
        <w:tc>
          <w:tcPr>
            <w:tcW w:w="2573" w:type="dxa"/>
            <w:shd w:val="clear" w:color="auto" w:fill="auto"/>
          </w:tcPr>
          <w:p w14:paraId="5EFF4388" w14:textId="77777777" w:rsidR="00F95ED0" w:rsidRPr="00F95ED0" w:rsidRDefault="00F95ED0" w:rsidP="00F95ED0">
            <w:pPr>
              <w:snapToGrid w:val="0"/>
              <w:spacing w:after="0"/>
              <w:rPr>
                <w:rFonts w:ascii="Arial" w:eastAsia="Times New Roman" w:hAnsi="Arial" w:cs="Arial"/>
                <w:b/>
                <w:bCs/>
                <w:color w:val="000000"/>
                <w:sz w:val="20"/>
                <w:szCs w:val="20"/>
                <w:lang w:val="nl-NL"/>
              </w:rPr>
            </w:pPr>
          </w:p>
        </w:tc>
        <w:tc>
          <w:tcPr>
            <w:tcW w:w="6355" w:type="dxa"/>
            <w:shd w:val="clear" w:color="auto" w:fill="auto"/>
          </w:tcPr>
          <w:p w14:paraId="01CEAF2C" w14:textId="55CF76F5" w:rsidR="00F95ED0" w:rsidRPr="00F95ED0" w:rsidRDefault="00F95ED0" w:rsidP="00F95ED0">
            <w:pPr>
              <w:widowControl w:val="0"/>
              <w:autoSpaceDE w:val="0"/>
              <w:autoSpaceDN w:val="0"/>
              <w:adjustRightInd w:val="0"/>
              <w:spacing w:after="0" w:line="240" w:lineRule="auto"/>
              <w:rPr>
                <w:rFonts w:ascii="Arial" w:eastAsia="Times New Roman" w:hAnsi="Arial" w:cs="Arial"/>
                <w:color w:val="000000"/>
                <w:sz w:val="20"/>
                <w:szCs w:val="20"/>
                <w:lang w:val="nl-NL"/>
              </w:rPr>
            </w:pPr>
            <w:ins w:id="411" w:author="Arjan Kloosterboer" w:date="2017-08-08T14:03:00Z">
              <w:r w:rsidRPr="009E690B">
                <w:rPr>
                  <w:rFonts w:ascii="Arial" w:hAnsi="Arial" w:cs="Arial"/>
                  <w:sz w:val="20"/>
                  <w:szCs w:val="20"/>
                  <w:lang w:val="en-AU"/>
                </w:rPr>
                <w:fldChar w:fldCharType="begin" w:fldLock="1"/>
              </w:r>
              <w:r w:rsidRPr="009E690B">
                <w:rPr>
                  <w:rFonts w:ascii="Arial" w:hAnsi="Arial" w:cs="Arial"/>
                  <w:sz w:val="20"/>
                  <w:szCs w:val="20"/>
                  <w:lang w:val="nl-NL"/>
                </w:rPr>
                <w:instrText xml:space="preserve">MERGEFIELD </w:instrText>
              </w:r>
              <w:r w:rsidRPr="009E690B">
                <w:rPr>
                  <w:rFonts w:ascii="Arial" w:hAnsi="Arial" w:cs="Arial"/>
                  <w:color w:val="0F0F0F"/>
                  <w:sz w:val="20"/>
                  <w:szCs w:val="20"/>
                  <w:lang w:val="nl-NL"/>
                </w:rPr>
                <w:instrText>Element.Name</w:instrText>
              </w:r>
              <w:r w:rsidRPr="009E690B">
                <w:rPr>
                  <w:rFonts w:ascii="Arial" w:hAnsi="Arial" w:cs="Arial"/>
                  <w:sz w:val="20"/>
                  <w:szCs w:val="20"/>
                  <w:lang w:val="en-AU"/>
                </w:rPr>
                <w:fldChar w:fldCharType="separate"/>
              </w:r>
              <w:r w:rsidRPr="009E690B">
                <w:rPr>
                  <w:rFonts w:ascii="Arial" w:hAnsi="Arial" w:cs="Arial"/>
                  <w:color w:val="0F0F0F"/>
                  <w:sz w:val="20"/>
                  <w:szCs w:val="20"/>
                  <w:lang w:val="nl-NL"/>
                </w:rPr>
                <w:t>KLANTCONTACT</w:t>
              </w:r>
              <w:r w:rsidRPr="009E690B">
                <w:rPr>
                  <w:rFonts w:ascii="Arial" w:hAnsi="Arial" w:cs="Arial"/>
                  <w:sz w:val="20"/>
                  <w:szCs w:val="20"/>
                  <w:lang w:val="en-AU"/>
                </w:rPr>
                <w:fldChar w:fldCharType="end"/>
              </w:r>
              <w:r w:rsidRPr="009E690B">
                <w:rPr>
                  <w:rFonts w:ascii="Arial" w:hAnsi="Arial" w:cs="Arial"/>
                  <w:color w:val="0F0F0F"/>
                  <w:sz w:val="20"/>
                  <w:szCs w:val="20"/>
                  <w:lang w:val="nl-NL"/>
                </w:rPr>
                <w:t xml:space="preserve">  [</w:t>
              </w:r>
              <w:r w:rsidRPr="009E690B">
                <w:rPr>
                  <w:rFonts w:ascii="Arial" w:hAnsi="Arial" w:cs="Arial"/>
                  <w:color w:val="0F0F0F"/>
                  <w:sz w:val="20"/>
                  <w:szCs w:val="20"/>
                </w:rPr>
                <w:fldChar w:fldCharType="begin" w:fldLock="1"/>
              </w:r>
              <w:r w:rsidRPr="009E690B">
                <w:rPr>
                  <w:rFonts w:ascii="Arial" w:hAnsi="Arial" w:cs="Arial"/>
                  <w:color w:val="0F0F0F"/>
                  <w:sz w:val="20"/>
                  <w:szCs w:val="20"/>
                  <w:lang w:val="nl-NL"/>
                </w:rPr>
                <w:instrText>MERGEFIELD ConnSource.Cardinality</w:instrText>
              </w:r>
              <w:r w:rsidRPr="009E690B">
                <w:rPr>
                  <w:rFonts w:ascii="Arial" w:hAnsi="Arial" w:cs="Arial"/>
                  <w:color w:val="0F0F0F"/>
                  <w:sz w:val="20"/>
                  <w:szCs w:val="20"/>
                </w:rPr>
                <w:fldChar w:fldCharType="separate"/>
              </w:r>
              <w:r w:rsidRPr="009E690B">
                <w:rPr>
                  <w:rFonts w:ascii="Arial" w:hAnsi="Arial" w:cs="Arial"/>
                  <w:color w:val="0F0F0F"/>
                  <w:sz w:val="20"/>
                  <w:szCs w:val="20"/>
                  <w:lang w:val="nl-NL"/>
                </w:rPr>
                <w:t>0..*</w:t>
              </w:r>
              <w:r w:rsidRPr="009E690B">
                <w:rPr>
                  <w:rFonts w:ascii="Arial" w:hAnsi="Arial" w:cs="Arial"/>
                  <w:color w:val="0F0F0F"/>
                  <w:sz w:val="20"/>
                  <w:szCs w:val="20"/>
                </w:rPr>
                <w:fldChar w:fldCharType="end"/>
              </w:r>
              <w:r w:rsidRPr="009E690B">
                <w:rPr>
                  <w:rFonts w:ascii="Arial" w:hAnsi="Arial" w:cs="Arial"/>
                  <w:color w:val="0F0F0F"/>
                  <w:sz w:val="20"/>
                  <w:szCs w:val="20"/>
                  <w:lang w:val="nl-NL"/>
                </w:rPr>
                <w:t>]</w:t>
              </w:r>
              <w:r>
                <w:rPr>
                  <w:rFonts w:ascii="Arial" w:hAnsi="Arial" w:cs="Arial"/>
                  <w:color w:val="0F0F0F"/>
                  <w:sz w:val="20"/>
                  <w:szCs w:val="20"/>
                  <w:lang w:val="nl-NL"/>
                </w:rPr>
                <w:t xml:space="preserve"> </w:t>
              </w:r>
              <w:r w:rsidRPr="009E690B">
                <w:rPr>
                  <w:rFonts w:ascii="Arial" w:hAnsi="Arial" w:cs="Arial"/>
                  <w:color w:val="0F0F0F"/>
                  <w:sz w:val="20"/>
                  <w:szCs w:val="20"/>
                </w:rPr>
                <w:fldChar w:fldCharType="begin" w:fldLock="1"/>
              </w:r>
              <w:r w:rsidRPr="009E690B">
                <w:rPr>
                  <w:rFonts w:ascii="Arial" w:hAnsi="Arial" w:cs="Arial"/>
                  <w:color w:val="0F0F0F"/>
                  <w:sz w:val="20"/>
                  <w:szCs w:val="20"/>
                  <w:lang w:val="nl-NL"/>
                </w:rPr>
                <w:instrText>MERGEFIELD Connector.Name</w:instrText>
              </w:r>
              <w:r w:rsidRPr="009E690B">
                <w:rPr>
                  <w:rFonts w:ascii="Arial" w:hAnsi="Arial" w:cs="Arial"/>
                  <w:color w:val="0F0F0F"/>
                  <w:sz w:val="20"/>
                  <w:szCs w:val="20"/>
                </w:rPr>
                <w:fldChar w:fldCharType="separate"/>
              </w:r>
              <w:r w:rsidRPr="009E690B">
                <w:rPr>
                  <w:rFonts w:ascii="Arial" w:hAnsi="Arial" w:cs="Arial"/>
                  <w:color w:val="0F0F0F"/>
                  <w:sz w:val="20"/>
                  <w:szCs w:val="20"/>
                  <w:lang w:val="nl-NL"/>
                </w:rPr>
                <w:t>heeft plaatsgevonden met</w:t>
              </w:r>
              <w:r w:rsidRPr="009E690B">
                <w:rPr>
                  <w:rFonts w:ascii="Arial" w:hAnsi="Arial" w:cs="Arial"/>
                  <w:color w:val="0F0F0F"/>
                  <w:sz w:val="20"/>
                  <w:szCs w:val="20"/>
                </w:rPr>
                <w:fldChar w:fldCharType="end"/>
              </w:r>
              <w:r w:rsidRPr="00F95ED0">
                <w:rPr>
                  <w:rFonts w:ascii="Arial" w:hAnsi="Arial" w:cs="Arial"/>
                  <w:color w:val="0F0F0F"/>
                  <w:sz w:val="20"/>
                  <w:szCs w:val="20"/>
                  <w:lang w:val="nl-NL"/>
                </w:rPr>
                <w:t xml:space="preserve"> </w:t>
              </w:r>
              <w:r w:rsidRPr="009E690B">
                <w:rPr>
                  <w:rFonts w:ascii="Arial" w:hAnsi="Arial" w:cs="Arial"/>
                  <w:color w:val="0F0F0F"/>
                  <w:sz w:val="20"/>
                  <w:szCs w:val="20"/>
                </w:rPr>
                <w:fldChar w:fldCharType="begin" w:fldLock="1"/>
              </w:r>
              <w:r w:rsidRPr="009E690B">
                <w:rPr>
                  <w:rFonts w:ascii="Arial" w:hAnsi="Arial" w:cs="Arial"/>
                  <w:color w:val="0F0F0F"/>
                  <w:sz w:val="20"/>
                  <w:szCs w:val="20"/>
                  <w:lang w:val="nl-NL"/>
                </w:rPr>
                <w:instrText>MERGEFIELD Element.Name</w:instrText>
              </w:r>
              <w:r w:rsidRPr="009E690B">
                <w:rPr>
                  <w:rFonts w:ascii="Arial" w:hAnsi="Arial" w:cs="Arial"/>
                  <w:color w:val="0F0F0F"/>
                  <w:sz w:val="20"/>
                  <w:szCs w:val="20"/>
                </w:rPr>
                <w:fldChar w:fldCharType="separate"/>
              </w:r>
              <w:r w:rsidRPr="009E690B">
                <w:rPr>
                  <w:rFonts w:ascii="Arial" w:hAnsi="Arial" w:cs="Arial"/>
                  <w:color w:val="0F0F0F"/>
                  <w:sz w:val="20"/>
                  <w:szCs w:val="20"/>
                  <w:lang w:val="nl-NL"/>
                </w:rPr>
                <w:t>NATUURLIJK PERSOON</w:t>
              </w:r>
              <w:r w:rsidRPr="009E690B">
                <w:rPr>
                  <w:rFonts w:ascii="Arial" w:hAnsi="Arial" w:cs="Arial"/>
                  <w:color w:val="0F0F0F"/>
                  <w:sz w:val="20"/>
                  <w:szCs w:val="20"/>
                </w:rPr>
                <w:fldChar w:fldCharType="end"/>
              </w:r>
              <w:r w:rsidRPr="009E690B">
                <w:rPr>
                  <w:rFonts w:ascii="Arial" w:hAnsi="Arial" w:cs="Arial"/>
                  <w:color w:val="0F0F0F"/>
                  <w:sz w:val="20"/>
                  <w:szCs w:val="20"/>
                  <w:lang w:val="nl-NL"/>
                </w:rPr>
                <w:t xml:space="preserve">  [</w:t>
              </w:r>
              <w:r w:rsidRPr="009E690B">
                <w:rPr>
                  <w:rFonts w:ascii="Arial" w:hAnsi="Arial" w:cs="Arial"/>
                  <w:color w:val="0F0F0F"/>
                  <w:sz w:val="20"/>
                  <w:szCs w:val="20"/>
                </w:rPr>
                <w:fldChar w:fldCharType="begin" w:fldLock="1"/>
              </w:r>
              <w:r w:rsidRPr="009E690B">
                <w:rPr>
                  <w:rFonts w:ascii="Arial" w:hAnsi="Arial" w:cs="Arial"/>
                  <w:color w:val="0F0F0F"/>
                  <w:sz w:val="20"/>
                  <w:szCs w:val="20"/>
                  <w:lang w:val="nl-NL"/>
                </w:rPr>
                <w:instrText>MERGEFIELD ConnTarget.Cardinality</w:instrText>
              </w:r>
              <w:r w:rsidRPr="009E690B">
                <w:rPr>
                  <w:rFonts w:ascii="Arial" w:hAnsi="Arial" w:cs="Arial"/>
                  <w:color w:val="0F0F0F"/>
                  <w:sz w:val="20"/>
                  <w:szCs w:val="20"/>
                </w:rPr>
                <w:fldChar w:fldCharType="separate"/>
              </w:r>
              <w:r w:rsidRPr="009E690B">
                <w:rPr>
                  <w:rFonts w:ascii="Arial" w:hAnsi="Arial" w:cs="Arial"/>
                  <w:color w:val="0F0F0F"/>
                  <w:sz w:val="20"/>
                  <w:szCs w:val="20"/>
                  <w:lang w:val="nl-NL"/>
                </w:rPr>
                <w:t>0..1</w:t>
              </w:r>
              <w:r w:rsidRPr="009E690B">
                <w:rPr>
                  <w:rFonts w:ascii="Arial" w:hAnsi="Arial" w:cs="Arial"/>
                  <w:color w:val="0F0F0F"/>
                  <w:sz w:val="20"/>
                  <w:szCs w:val="20"/>
                </w:rPr>
                <w:fldChar w:fldCharType="end"/>
              </w:r>
              <w:r w:rsidRPr="009E690B">
                <w:rPr>
                  <w:rFonts w:ascii="Arial" w:hAnsi="Arial" w:cs="Arial"/>
                  <w:color w:val="0F0F0F"/>
                  <w:sz w:val="20"/>
                  <w:szCs w:val="20"/>
                  <w:lang w:val="nl-NL"/>
                </w:rPr>
                <w:t>]</w:t>
              </w:r>
            </w:ins>
          </w:p>
        </w:tc>
      </w:tr>
    </w:tbl>
    <w:p w14:paraId="3C26A7EC" w14:textId="77777777" w:rsidR="003641CC" w:rsidRPr="009E690B" w:rsidRDefault="003641CC" w:rsidP="00CF1953">
      <w:pPr>
        <w:rPr>
          <w:lang w:val="nl-NL"/>
        </w:rPr>
      </w:pPr>
    </w:p>
    <w:p w14:paraId="44E3087C" w14:textId="047C830F" w:rsidR="003641CC" w:rsidRPr="003641CC" w:rsidRDefault="003641CC" w:rsidP="003641CC">
      <w:pPr>
        <w:pStyle w:val="Kop3"/>
      </w:pPr>
      <w:bookmarkStart w:id="412" w:name="_Toc493812413"/>
      <w:r w:rsidRPr="003641CC">
        <w:t>NIET-NATUURLIJK PERSOON</w:t>
      </w:r>
      <w:bookmarkEnd w:id="412"/>
    </w:p>
    <w:p w14:paraId="3CDCB140" w14:textId="01E1E945" w:rsidR="00996E37" w:rsidRDefault="00996E37" w:rsidP="00996E37">
      <w:pPr>
        <w:spacing w:after="0"/>
        <w:rPr>
          <w:lang w:val="nl-NL"/>
        </w:rPr>
      </w:pPr>
      <w:r>
        <w:rPr>
          <w:lang w:val="nl-NL"/>
        </w:rPr>
        <w:t>De gegevens van een NIET-NATUURLIJK PERSOON zijn overgenomen uit het RSGB van NIET-NATUURLIJK PERSOON, de specialisaties INGESCHREVEN NIET-NATUURLIJK PERSOON en ANDER NIET-NATUURLIJK PERSOON en bijbehorende relatiesoorten. V.w.b. de volgende gegevens(groepen) is de modellering vereenvoudigd en is sprake van zgn. afgeleide gegevens:</w:t>
      </w:r>
    </w:p>
    <w:p w14:paraId="2DC4694D" w14:textId="6E66FF21" w:rsidR="00996E37" w:rsidRDefault="00996E37" w:rsidP="00996E37">
      <w:pPr>
        <w:pStyle w:val="Lijstalinea"/>
        <w:numPr>
          <w:ilvl w:val="0"/>
          <w:numId w:val="33"/>
        </w:numPr>
        <w:rPr>
          <w:lang w:val="nl-NL"/>
        </w:rPr>
      </w:pPr>
      <w:r>
        <w:rPr>
          <w:lang w:val="nl-NL"/>
        </w:rPr>
        <w:t xml:space="preserve">Bezoekadres: is in het RSGB gemodelleerd d.m.v. relatiesoorten naar andere objecttypen (zoals ADRESSEERBAAR OBJECTAANDUIDING) en is hier ‘platgeslagen’ naar een gegevensgroeptype. </w:t>
      </w:r>
    </w:p>
    <w:p w14:paraId="37BC977D" w14:textId="44C62D53" w:rsidR="003641CC" w:rsidRDefault="00996E37" w:rsidP="00CF1953">
      <w:pPr>
        <w:pStyle w:val="Lijstalinea"/>
        <w:numPr>
          <w:ilvl w:val="0"/>
          <w:numId w:val="33"/>
        </w:numPr>
        <w:rPr>
          <w:lang w:val="nl-NL"/>
        </w:rPr>
      </w:pPr>
      <w:r>
        <w:rPr>
          <w:lang w:val="nl-NL"/>
        </w:rPr>
        <w:t>Correspondentieadres: analoog.</w:t>
      </w:r>
    </w:p>
    <w:p w14:paraId="01C5B43B" w14:textId="210A479C" w:rsidR="00996E37" w:rsidRPr="00996E37" w:rsidRDefault="00996E37" w:rsidP="00996E37">
      <w:pPr>
        <w:rPr>
          <w:lang w:val="nl-NL"/>
        </w:rPr>
      </w:pPr>
      <w:r>
        <w:rPr>
          <w:lang w:val="nl-NL"/>
        </w:rPr>
        <w:t xml:space="preserve">Verder is de identificatie van de INGESCHREVEN NIET-NATUURLIJK PERSOON gewijzigd in het RSIN (was: NNP-ID) en is de attribuutsoort ‘Verkorte naam’ toegevoegd. </w:t>
      </w:r>
    </w:p>
    <w:tbl>
      <w:tblPr>
        <w:tblW w:w="0" w:type="auto"/>
        <w:tblLayout w:type="fixed"/>
        <w:tblCellMar>
          <w:top w:w="113" w:type="dxa"/>
        </w:tblCellMar>
        <w:tblLook w:val="0000" w:firstRow="0" w:lastRow="0" w:firstColumn="0" w:lastColumn="0" w:noHBand="0" w:noVBand="0"/>
      </w:tblPr>
      <w:tblGrid>
        <w:gridCol w:w="2573"/>
        <w:gridCol w:w="6355"/>
      </w:tblGrid>
      <w:tr w:rsidR="00796C3B" w14:paraId="6FE96837" w14:textId="77777777" w:rsidTr="00796C3B">
        <w:trPr>
          <w:cantSplit/>
        </w:trPr>
        <w:tc>
          <w:tcPr>
            <w:tcW w:w="2573" w:type="dxa"/>
            <w:shd w:val="clear" w:color="auto" w:fill="auto"/>
          </w:tcPr>
          <w:p w14:paraId="489D75E0" w14:textId="77777777" w:rsidR="00796C3B" w:rsidRPr="00796C3B" w:rsidRDefault="00796C3B" w:rsidP="00796C3B">
            <w:pPr>
              <w:snapToGrid w:val="0"/>
              <w:spacing w:after="0"/>
              <w:rPr>
                <w:rFonts w:ascii="Arial" w:eastAsia="Batang" w:hAnsi="Arial" w:cs="Arial"/>
                <w:b/>
                <w:sz w:val="20"/>
                <w:szCs w:val="20"/>
              </w:rPr>
            </w:pPr>
            <w:r w:rsidRPr="00796C3B">
              <w:rPr>
                <w:rFonts w:ascii="Arial" w:eastAsia="Batang" w:hAnsi="Arial" w:cs="Arial"/>
                <w:b/>
                <w:sz w:val="20"/>
                <w:szCs w:val="20"/>
              </w:rPr>
              <w:t>Naam objecttype</w:t>
            </w:r>
          </w:p>
        </w:tc>
        <w:tc>
          <w:tcPr>
            <w:tcW w:w="6355" w:type="dxa"/>
            <w:shd w:val="clear" w:color="auto" w:fill="auto"/>
          </w:tcPr>
          <w:p w14:paraId="5BC000BE" w14:textId="77777777" w:rsidR="00796C3B" w:rsidRPr="00796C3B" w:rsidRDefault="00796C3B" w:rsidP="00796C3B">
            <w:pPr>
              <w:tabs>
                <w:tab w:val="left" w:pos="947"/>
                <w:tab w:val="left" w:pos="3927"/>
              </w:tabs>
              <w:snapToGrid w:val="0"/>
              <w:spacing w:after="0"/>
              <w:rPr>
                <w:rFonts w:ascii="Arial" w:eastAsia="Batang" w:hAnsi="Arial" w:cs="Arial"/>
                <w:sz w:val="20"/>
                <w:szCs w:val="20"/>
              </w:rPr>
            </w:pPr>
            <w:r w:rsidRPr="00796C3B">
              <w:rPr>
                <w:rFonts w:ascii="Arial" w:eastAsia="Batang" w:hAnsi="Arial" w:cs="Arial"/>
                <w:sz w:val="20"/>
                <w:szCs w:val="20"/>
              </w:rPr>
              <w:t>NIET-NATUURLIJK PERSOON</w:t>
            </w:r>
          </w:p>
        </w:tc>
      </w:tr>
      <w:tr w:rsidR="00796C3B" w14:paraId="2297AB94" w14:textId="77777777" w:rsidTr="00796C3B">
        <w:trPr>
          <w:cantSplit/>
        </w:trPr>
        <w:tc>
          <w:tcPr>
            <w:tcW w:w="2573" w:type="dxa"/>
            <w:shd w:val="clear" w:color="auto" w:fill="auto"/>
          </w:tcPr>
          <w:p w14:paraId="684FF519" w14:textId="77777777" w:rsidR="00796C3B" w:rsidRPr="00796C3B" w:rsidRDefault="00796C3B" w:rsidP="00796C3B">
            <w:pPr>
              <w:snapToGrid w:val="0"/>
              <w:spacing w:after="0"/>
              <w:rPr>
                <w:rFonts w:ascii="Arial" w:eastAsia="Batang" w:hAnsi="Arial" w:cs="Arial"/>
                <w:b/>
                <w:sz w:val="20"/>
                <w:szCs w:val="20"/>
              </w:rPr>
            </w:pPr>
            <w:r w:rsidRPr="00796C3B">
              <w:rPr>
                <w:rFonts w:ascii="Arial" w:eastAsia="Batang" w:hAnsi="Arial" w:cs="Arial"/>
                <w:b/>
                <w:sz w:val="20"/>
                <w:szCs w:val="20"/>
              </w:rPr>
              <w:t>Herkomst objecttype</w:t>
            </w:r>
          </w:p>
        </w:tc>
        <w:tc>
          <w:tcPr>
            <w:tcW w:w="6355" w:type="dxa"/>
            <w:shd w:val="clear" w:color="auto" w:fill="auto"/>
          </w:tcPr>
          <w:p w14:paraId="5E7AA84E" w14:textId="77777777" w:rsidR="00796C3B" w:rsidRPr="00796C3B" w:rsidRDefault="00796C3B" w:rsidP="00796C3B">
            <w:pPr>
              <w:tabs>
                <w:tab w:val="left" w:pos="947"/>
                <w:tab w:val="left" w:pos="3927"/>
              </w:tabs>
              <w:snapToGrid w:val="0"/>
              <w:spacing w:after="0"/>
              <w:rPr>
                <w:rFonts w:ascii="Arial" w:eastAsia="Batang" w:hAnsi="Arial" w:cs="Arial"/>
                <w:sz w:val="20"/>
                <w:szCs w:val="20"/>
              </w:rPr>
            </w:pPr>
            <w:r w:rsidRPr="00796C3B">
              <w:rPr>
                <w:rFonts w:ascii="Arial" w:eastAsia="Batang" w:hAnsi="Arial" w:cs="Arial"/>
                <w:sz w:val="20"/>
                <w:szCs w:val="20"/>
              </w:rPr>
              <w:t>RSGB</w:t>
            </w:r>
          </w:p>
        </w:tc>
      </w:tr>
      <w:tr w:rsidR="00796C3B" w:rsidRPr="005C14BE" w14:paraId="627B7337" w14:textId="77777777" w:rsidTr="00796C3B">
        <w:trPr>
          <w:cantSplit/>
        </w:trPr>
        <w:tc>
          <w:tcPr>
            <w:tcW w:w="2573" w:type="dxa"/>
            <w:shd w:val="clear" w:color="auto" w:fill="auto"/>
          </w:tcPr>
          <w:p w14:paraId="2F9E0E2E" w14:textId="77777777" w:rsidR="00796C3B" w:rsidRPr="00796C3B" w:rsidRDefault="00796C3B" w:rsidP="00796C3B">
            <w:pPr>
              <w:snapToGrid w:val="0"/>
              <w:spacing w:after="0"/>
              <w:rPr>
                <w:rFonts w:ascii="Arial" w:eastAsia="Batang" w:hAnsi="Arial" w:cs="Arial"/>
                <w:b/>
                <w:sz w:val="20"/>
                <w:szCs w:val="20"/>
              </w:rPr>
            </w:pPr>
            <w:r w:rsidRPr="00796C3B">
              <w:rPr>
                <w:rFonts w:ascii="Arial" w:eastAsia="Batang" w:hAnsi="Arial" w:cs="Arial"/>
                <w:b/>
                <w:sz w:val="20"/>
                <w:szCs w:val="20"/>
              </w:rPr>
              <w:t>Toelichting objecttype</w:t>
            </w:r>
          </w:p>
        </w:tc>
        <w:tc>
          <w:tcPr>
            <w:tcW w:w="6355" w:type="dxa"/>
            <w:shd w:val="clear" w:color="auto" w:fill="auto"/>
          </w:tcPr>
          <w:p w14:paraId="433B4273" w14:textId="28CF0A71" w:rsidR="0003275C" w:rsidRPr="0003275C" w:rsidRDefault="00796C3B" w:rsidP="0003275C">
            <w:pPr>
              <w:tabs>
                <w:tab w:val="left" w:pos="947"/>
                <w:tab w:val="left" w:pos="3927"/>
              </w:tabs>
              <w:snapToGrid w:val="0"/>
              <w:spacing w:after="0"/>
              <w:rPr>
                <w:ins w:id="413" w:author="Arjan Kloosterboer" w:date="2017-08-08T16:41:00Z"/>
                <w:rFonts w:ascii="Arial" w:eastAsia="Batang" w:hAnsi="Arial" w:cs="Arial"/>
                <w:sz w:val="20"/>
                <w:szCs w:val="20"/>
                <w:lang w:val="nl-NL"/>
              </w:rPr>
            </w:pPr>
            <w:del w:id="414" w:author="Arjan Kloosterboer" w:date="2017-08-08T16:39:00Z">
              <w:r w:rsidRPr="00796C3B" w:rsidDel="0003275C">
                <w:rPr>
                  <w:rFonts w:ascii="Arial" w:eastAsia="Batang" w:hAnsi="Arial" w:cs="Arial"/>
                  <w:sz w:val="20"/>
                  <w:szCs w:val="20"/>
                  <w:lang w:val="nl-NL"/>
                </w:rPr>
                <w:delText>Hieronder benoemen we</w:delText>
              </w:r>
            </w:del>
            <w:ins w:id="415" w:author="Arjan Kloosterboer" w:date="2017-08-08T16:39:00Z">
              <w:r w:rsidR="0003275C">
                <w:rPr>
                  <w:rFonts w:ascii="Arial" w:eastAsia="Batang" w:hAnsi="Arial" w:cs="Arial"/>
                  <w:sz w:val="20"/>
                  <w:szCs w:val="20"/>
                  <w:lang w:val="nl-NL"/>
                </w:rPr>
                <w:t>Betreft</w:t>
              </w:r>
            </w:ins>
            <w:r w:rsidRPr="00796C3B">
              <w:rPr>
                <w:rFonts w:ascii="Arial" w:eastAsia="Batang" w:hAnsi="Arial" w:cs="Arial"/>
                <w:sz w:val="20"/>
                <w:szCs w:val="20"/>
                <w:lang w:val="nl-NL"/>
              </w:rPr>
              <w:t xml:space="preserve"> de aan het RSGB ontleende gegevens van een NIET-NATUURLIJK PERSOON </w:t>
            </w:r>
            <w:ins w:id="416" w:author="Arjan Kloosterboer" w:date="2017-08-08T16:41:00Z">
              <w:r w:rsidR="0003275C">
                <w:rPr>
                  <w:rFonts w:ascii="Arial" w:eastAsia="Batang" w:hAnsi="Arial" w:cs="Arial"/>
                  <w:sz w:val="20"/>
                  <w:szCs w:val="20"/>
                  <w:lang w:val="nl-NL"/>
                </w:rPr>
                <w:t xml:space="preserve">(en de specialisaties daarvan) </w:t>
              </w:r>
            </w:ins>
            <w:r w:rsidRPr="00796C3B">
              <w:rPr>
                <w:rFonts w:ascii="Arial" w:eastAsia="Batang" w:hAnsi="Arial" w:cs="Arial"/>
                <w:sz w:val="20"/>
                <w:szCs w:val="20"/>
                <w:lang w:val="nl-NL"/>
              </w:rPr>
              <w:t xml:space="preserve">die in het RGBZ gebruikt worden. </w:t>
            </w:r>
            <w:r w:rsidRPr="0003275C">
              <w:rPr>
                <w:rFonts w:ascii="Arial" w:eastAsia="Batang" w:hAnsi="Arial" w:cs="Arial"/>
                <w:sz w:val="20"/>
                <w:szCs w:val="20"/>
                <w:lang w:val="nl-NL"/>
              </w:rPr>
              <w:t>Zie voor de specificaties van deze gegevens het RSGB.</w:t>
            </w:r>
            <w:ins w:id="417" w:author="Arjan Kloosterboer" w:date="2017-08-08T16:41:00Z">
              <w:r w:rsidR="0003275C" w:rsidRPr="0003275C">
                <w:rPr>
                  <w:lang w:val="nl-NL"/>
                </w:rPr>
                <w:t xml:space="preserve"> </w:t>
              </w:r>
            </w:ins>
          </w:p>
          <w:p w14:paraId="537105F3" w14:textId="77777777" w:rsidR="0003275C" w:rsidRPr="0003275C" w:rsidRDefault="0003275C" w:rsidP="0003275C">
            <w:pPr>
              <w:tabs>
                <w:tab w:val="left" w:pos="947"/>
                <w:tab w:val="left" w:pos="3927"/>
              </w:tabs>
              <w:snapToGrid w:val="0"/>
              <w:spacing w:after="0"/>
              <w:rPr>
                <w:ins w:id="418" w:author="Arjan Kloosterboer" w:date="2017-08-08T16:41:00Z"/>
                <w:rFonts w:ascii="Arial" w:eastAsia="Batang" w:hAnsi="Arial" w:cs="Arial"/>
                <w:sz w:val="20"/>
                <w:szCs w:val="20"/>
                <w:lang w:val="nl-NL"/>
              </w:rPr>
            </w:pPr>
            <w:ins w:id="419" w:author="Arjan Kloosterboer" w:date="2017-08-08T16:41:00Z">
              <w:r w:rsidRPr="0003275C">
                <w:rPr>
                  <w:rFonts w:ascii="Arial" w:eastAsia="Batang" w:hAnsi="Arial" w:cs="Arial"/>
                  <w:sz w:val="20"/>
                  <w:szCs w:val="20"/>
                  <w:lang w:val="nl-NL"/>
                </w:rPr>
                <w:t>De unieke aanduiding hangt af van het soort niet-natuurlijk persoon:</w:t>
              </w:r>
            </w:ins>
          </w:p>
          <w:p w14:paraId="31FE22C1" w14:textId="77777777" w:rsidR="0003275C" w:rsidRPr="0003275C" w:rsidRDefault="0003275C" w:rsidP="0003275C">
            <w:pPr>
              <w:tabs>
                <w:tab w:val="left" w:pos="947"/>
                <w:tab w:val="left" w:pos="3927"/>
              </w:tabs>
              <w:snapToGrid w:val="0"/>
              <w:spacing w:after="0"/>
              <w:rPr>
                <w:ins w:id="420" w:author="Arjan Kloosterboer" w:date="2017-08-08T16:41:00Z"/>
                <w:rFonts w:ascii="Arial" w:eastAsia="Batang" w:hAnsi="Arial" w:cs="Arial"/>
                <w:sz w:val="20"/>
                <w:szCs w:val="20"/>
                <w:lang w:val="nl-NL"/>
              </w:rPr>
            </w:pPr>
            <w:ins w:id="421" w:author="Arjan Kloosterboer" w:date="2017-08-08T16:41:00Z">
              <w:r w:rsidRPr="0003275C">
                <w:rPr>
                  <w:rFonts w:ascii="Arial" w:eastAsia="Batang" w:hAnsi="Arial" w:cs="Arial"/>
                  <w:sz w:val="20"/>
                  <w:szCs w:val="20"/>
                  <w:lang w:val="nl-NL"/>
                </w:rPr>
                <w:t>- indien het een Ingeschreven niet natuurlijk persoon betreft dan is dat het RSIN;</w:t>
              </w:r>
            </w:ins>
          </w:p>
          <w:p w14:paraId="5D92C424" w14:textId="7D881A08" w:rsidR="00796C3B" w:rsidRPr="0003275C" w:rsidRDefault="0003275C" w:rsidP="0003275C">
            <w:pPr>
              <w:tabs>
                <w:tab w:val="left" w:pos="947"/>
                <w:tab w:val="left" w:pos="3927"/>
              </w:tabs>
              <w:snapToGrid w:val="0"/>
              <w:spacing w:after="0"/>
              <w:rPr>
                <w:rFonts w:ascii="Arial" w:eastAsia="Batang" w:hAnsi="Arial" w:cs="Arial"/>
                <w:sz w:val="20"/>
                <w:szCs w:val="20"/>
                <w:lang w:val="nl-NL"/>
              </w:rPr>
            </w:pPr>
            <w:ins w:id="422" w:author="Arjan Kloosterboer" w:date="2017-08-08T16:41:00Z">
              <w:r w:rsidRPr="0003275C">
                <w:rPr>
                  <w:rFonts w:ascii="Arial" w:eastAsia="Batang" w:hAnsi="Arial" w:cs="Arial"/>
                  <w:sz w:val="20"/>
                  <w:szCs w:val="20"/>
                  <w:lang w:val="nl-NL"/>
                </w:rPr>
                <w:t>- indien het een Ander natuurlijk persoon betreft, dan is dat het Nummer ander niet-natuurlijk persoon.</w:t>
              </w:r>
            </w:ins>
          </w:p>
        </w:tc>
      </w:tr>
      <w:tr w:rsidR="00796C3B" w14:paraId="1139A54B" w14:textId="77777777" w:rsidTr="00796C3B">
        <w:tc>
          <w:tcPr>
            <w:tcW w:w="2573" w:type="dxa"/>
            <w:shd w:val="clear" w:color="auto" w:fill="auto"/>
          </w:tcPr>
          <w:p w14:paraId="34FFF287" w14:textId="77777777" w:rsidR="00796C3B" w:rsidRPr="00796C3B" w:rsidRDefault="00796C3B" w:rsidP="00796C3B">
            <w:pPr>
              <w:snapToGrid w:val="0"/>
              <w:spacing w:after="0"/>
              <w:rPr>
                <w:rFonts w:ascii="Arial" w:eastAsia="Batang" w:hAnsi="Arial" w:cs="Arial"/>
                <w:b/>
                <w:sz w:val="20"/>
                <w:szCs w:val="20"/>
              </w:rPr>
            </w:pPr>
            <w:r w:rsidRPr="00796C3B">
              <w:rPr>
                <w:rFonts w:ascii="Arial" w:eastAsia="Batang" w:hAnsi="Arial" w:cs="Arial"/>
                <w:b/>
                <w:sz w:val="20"/>
                <w:szCs w:val="20"/>
              </w:rPr>
              <w:t>Overzicht attributen</w:t>
            </w:r>
          </w:p>
        </w:tc>
        <w:tc>
          <w:tcPr>
            <w:tcW w:w="6355" w:type="dxa"/>
            <w:shd w:val="clear" w:color="auto" w:fill="auto"/>
          </w:tcPr>
          <w:p w14:paraId="5A07EDF2" w14:textId="77777777" w:rsidR="00796C3B" w:rsidRPr="00796C3B" w:rsidRDefault="00796C3B" w:rsidP="00796C3B">
            <w:pPr>
              <w:tabs>
                <w:tab w:val="left" w:pos="667"/>
                <w:tab w:val="left" w:pos="5167"/>
              </w:tabs>
              <w:snapToGrid w:val="0"/>
              <w:spacing w:after="0"/>
              <w:rPr>
                <w:rFonts w:ascii="Arial" w:eastAsia="Batang" w:hAnsi="Arial" w:cs="Arial"/>
                <w:i/>
                <w:sz w:val="20"/>
                <w:szCs w:val="20"/>
                <w:lang w:val="nl-NL"/>
              </w:rPr>
            </w:pPr>
            <w:r w:rsidRPr="00796C3B">
              <w:rPr>
                <w:rFonts w:ascii="Arial" w:eastAsia="Batang" w:hAnsi="Arial" w:cs="Arial"/>
                <w:i/>
                <w:sz w:val="20"/>
                <w:szCs w:val="20"/>
                <w:lang w:val="nl-NL"/>
              </w:rPr>
              <w:t>Code</w:t>
            </w:r>
            <w:r w:rsidRPr="00796C3B">
              <w:rPr>
                <w:rFonts w:ascii="Arial" w:eastAsia="Batang" w:hAnsi="Arial" w:cs="Arial"/>
                <w:i/>
                <w:sz w:val="20"/>
                <w:szCs w:val="20"/>
                <w:lang w:val="nl-NL"/>
              </w:rPr>
              <w:tab/>
              <w:t>Gegevensnaam</w:t>
            </w:r>
            <w:r w:rsidRPr="00796C3B">
              <w:rPr>
                <w:rFonts w:ascii="Arial" w:eastAsia="Batang" w:hAnsi="Arial" w:cs="Arial"/>
                <w:i/>
                <w:sz w:val="20"/>
                <w:szCs w:val="20"/>
                <w:lang w:val="nl-NL"/>
              </w:rPr>
              <w:tab/>
              <w:t>Herkomst</w:t>
            </w:r>
          </w:p>
          <w:p w14:paraId="7D4052FF" w14:textId="7EFAEA6A" w:rsidR="00796C3B" w:rsidRPr="00796C3B" w:rsidRDefault="00796C3B" w:rsidP="00796C3B">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r>
            <w:del w:id="423" w:author="Arjan Kloosterboer" w:date="2017-08-08T16:33:00Z">
              <w:r w:rsidRPr="00796C3B" w:rsidDel="0003275C">
                <w:rPr>
                  <w:rFonts w:ascii="Arial" w:eastAsia="Batang" w:hAnsi="Arial" w:cs="Arial"/>
                  <w:sz w:val="20"/>
                  <w:szCs w:val="20"/>
                  <w:lang w:val="nl-NL"/>
                </w:rPr>
                <w:delText>NNP-ID</w:delText>
              </w:r>
            </w:del>
            <w:ins w:id="424" w:author="Arjan Kloosterboer" w:date="2017-08-08T16:33:00Z">
              <w:r w:rsidR="0003275C">
                <w:rPr>
                  <w:rFonts w:ascii="Arial" w:eastAsia="Batang" w:hAnsi="Arial" w:cs="Arial"/>
                  <w:sz w:val="20"/>
                  <w:szCs w:val="20"/>
                  <w:lang w:val="nl-NL"/>
                </w:rPr>
                <w:t>RSIN</w:t>
              </w:r>
            </w:ins>
          </w:p>
          <w:p w14:paraId="1A5CF844" w14:textId="0819742D" w:rsidR="00796C3B" w:rsidRPr="00796C3B" w:rsidRDefault="00796C3B" w:rsidP="00796C3B">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Nummer</w:t>
            </w:r>
            <w:r>
              <w:rPr>
                <w:rFonts w:ascii="Arial" w:eastAsia="Batang" w:hAnsi="Arial" w:cs="Arial"/>
                <w:sz w:val="20"/>
                <w:szCs w:val="20"/>
                <w:lang w:val="nl-NL"/>
              </w:rPr>
              <w:t xml:space="preserve"> </w:t>
            </w:r>
            <w:r w:rsidRPr="00796C3B">
              <w:rPr>
                <w:rFonts w:ascii="Arial" w:eastAsia="Batang" w:hAnsi="Arial" w:cs="Arial"/>
                <w:sz w:val="20"/>
                <w:szCs w:val="20"/>
                <w:lang w:val="nl-NL"/>
              </w:rPr>
              <w:t xml:space="preserve">ander </w:t>
            </w:r>
            <w:del w:id="425" w:author="Arjan Kloosterboer" w:date="2017-08-08T16:33:00Z">
              <w:r w:rsidRPr="00796C3B" w:rsidDel="002F0B39">
                <w:rPr>
                  <w:rFonts w:ascii="Arial" w:eastAsia="Batang" w:hAnsi="Arial" w:cs="Arial"/>
                  <w:sz w:val="20"/>
                  <w:szCs w:val="20"/>
                  <w:lang w:val="nl-NL"/>
                </w:rPr>
                <w:delText xml:space="preserve">buitenlands </w:delText>
              </w:r>
            </w:del>
            <w:r w:rsidRPr="00796C3B">
              <w:rPr>
                <w:rFonts w:ascii="Arial" w:eastAsia="Batang" w:hAnsi="Arial" w:cs="Arial"/>
                <w:sz w:val="20"/>
                <w:szCs w:val="20"/>
                <w:lang w:val="nl-NL"/>
              </w:rPr>
              <w:t>niet-natuurlijk persoon</w:t>
            </w:r>
          </w:p>
          <w:p w14:paraId="7BAD11AE" w14:textId="77777777" w:rsidR="00796C3B" w:rsidRPr="00796C3B" w:rsidRDefault="00796C3B" w:rsidP="00796C3B">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(Statutaire) Naam</w:t>
            </w:r>
          </w:p>
          <w:p w14:paraId="398C3D44" w14:textId="77777777" w:rsidR="00796C3B" w:rsidRPr="00796C3B" w:rsidRDefault="00796C3B" w:rsidP="00796C3B">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Datum aanvang</w:t>
            </w:r>
          </w:p>
          <w:p w14:paraId="541739AF" w14:textId="7AC9CA34" w:rsidR="00796C3B" w:rsidRDefault="00796C3B" w:rsidP="00796C3B">
            <w:pPr>
              <w:tabs>
                <w:tab w:val="left" w:pos="667"/>
                <w:tab w:val="left" w:pos="5167"/>
              </w:tabs>
              <w:spacing w:after="0"/>
              <w:rPr>
                <w:ins w:id="426" w:author="Arjan Kloosterboer" w:date="2017-08-08T16:33:00Z"/>
                <w:rFonts w:ascii="Arial" w:eastAsia="Batang" w:hAnsi="Arial" w:cs="Arial"/>
                <w:sz w:val="20"/>
                <w:szCs w:val="20"/>
                <w:lang w:val="nl-NL"/>
              </w:rPr>
            </w:pPr>
            <w:r w:rsidRPr="00796C3B">
              <w:rPr>
                <w:rFonts w:ascii="Arial" w:eastAsia="Batang" w:hAnsi="Arial" w:cs="Arial"/>
                <w:sz w:val="20"/>
                <w:szCs w:val="20"/>
                <w:lang w:val="nl-NL"/>
              </w:rPr>
              <w:tab/>
              <w:t xml:space="preserve">Datum beëindiging </w:t>
            </w:r>
          </w:p>
          <w:p w14:paraId="2A5F19EA" w14:textId="44864972" w:rsidR="0003275C" w:rsidRDefault="0003275C" w:rsidP="00796C3B">
            <w:pPr>
              <w:tabs>
                <w:tab w:val="left" w:pos="667"/>
                <w:tab w:val="left" w:pos="5167"/>
              </w:tabs>
              <w:spacing w:after="0"/>
              <w:rPr>
                <w:ins w:id="427" w:author="Arjan Kloosterboer" w:date="2017-08-08T16:34:00Z"/>
                <w:rFonts w:ascii="Arial" w:eastAsia="Batang" w:hAnsi="Arial" w:cs="Arial"/>
                <w:sz w:val="20"/>
                <w:szCs w:val="20"/>
                <w:lang w:val="nl-NL"/>
              </w:rPr>
            </w:pPr>
            <w:ins w:id="428" w:author="Arjan Kloosterboer" w:date="2017-08-08T16:33:00Z">
              <w:r>
                <w:rPr>
                  <w:rFonts w:ascii="Arial" w:eastAsia="Batang" w:hAnsi="Arial" w:cs="Arial"/>
                  <w:sz w:val="20"/>
                  <w:szCs w:val="20"/>
                  <w:lang w:val="nl-NL"/>
                </w:rPr>
                <w:tab/>
                <w:t>Verkorte naam</w:t>
              </w:r>
            </w:ins>
          </w:p>
          <w:p w14:paraId="724A1D8B" w14:textId="55E0D50D" w:rsidR="0003275C" w:rsidRPr="00FA2642" w:rsidRDefault="0003275C" w:rsidP="0003275C">
            <w:pPr>
              <w:tabs>
                <w:tab w:val="left" w:pos="667"/>
                <w:tab w:val="left" w:pos="5167"/>
              </w:tabs>
              <w:spacing w:after="0"/>
              <w:rPr>
                <w:rFonts w:ascii="Arial" w:hAnsi="Arial" w:cs="Arial"/>
                <w:sz w:val="20"/>
                <w:szCs w:val="20"/>
                <w:lang w:val="nl-NL"/>
              </w:rPr>
            </w:pPr>
            <w:r>
              <w:rPr>
                <w:rFonts w:ascii="Arial" w:eastAsia="Batang" w:hAnsi="Arial" w:cs="Arial"/>
                <w:sz w:val="20"/>
                <w:szCs w:val="20"/>
                <w:lang w:val="nl-NL"/>
              </w:rPr>
              <w:tab/>
            </w:r>
            <w:del w:id="429" w:author="Arjan Kloosterboer" w:date="2017-08-08T16:35:00Z">
              <w:r w:rsidRPr="00FA2642" w:rsidDel="0003275C">
                <w:rPr>
                  <w:rFonts w:ascii="Arial" w:hAnsi="Arial" w:cs="Arial"/>
                  <w:sz w:val="20"/>
                  <w:szCs w:val="20"/>
                  <w:lang w:val="nl-NL"/>
                </w:rPr>
                <w:delText>Verblijf</w:delText>
              </w:r>
            </w:del>
            <w:ins w:id="430" w:author="Arjan Kloosterboer" w:date="2017-08-08T16:35:00Z">
              <w:r>
                <w:rPr>
                  <w:rFonts w:ascii="Arial" w:hAnsi="Arial" w:cs="Arial"/>
                  <w:sz w:val="20"/>
                  <w:szCs w:val="20"/>
                  <w:lang w:val="nl-NL"/>
                </w:rPr>
                <w:t>/Bezoek</w:t>
              </w:r>
            </w:ins>
            <w:r>
              <w:rPr>
                <w:rFonts w:ascii="Arial" w:hAnsi="Arial" w:cs="Arial"/>
                <w:sz w:val="20"/>
                <w:szCs w:val="20"/>
                <w:lang w:val="nl-NL"/>
              </w:rPr>
              <w:t>adres</w:t>
            </w:r>
          </w:p>
          <w:p w14:paraId="205C6532" w14:textId="77777777" w:rsidR="0003275C" w:rsidRPr="00FA2642" w:rsidRDefault="0003275C" w:rsidP="0003275C">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Huisnummer</w:t>
            </w:r>
          </w:p>
          <w:p w14:paraId="13A2E0D8" w14:textId="77777777" w:rsidR="0003275C" w:rsidRPr="00FA2642" w:rsidRDefault="0003275C" w:rsidP="0003275C">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Huisletter </w:t>
            </w:r>
          </w:p>
          <w:p w14:paraId="6A98825A" w14:textId="77777777" w:rsidR="0003275C" w:rsidRPr="00FA2642" w:rsidRDefault="0003275C" w:rsidP="0003275C">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 xml:space="preserve">               Huisnummertoevoeging</w:t>
            </w:r>
          </w:p>
          <w:p w14:paraId="77CDA643" w14:textId="77777777" w:rsidR="0003275C" w:rsidRPr="00FA2642" w:rsidRDefault="0003275C" w:rsidP="0003275C">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lastRenderedPageBreak/>
              <w:tab/>
              <w:t xml:space="preserve">   Naam openbare ruimte</w:t>
            </w:r>
          </w:p>
          <w:p w14:paraId="277043F0" w14:textId="77777777" w:rsidR="0003275C" w:rsidRPr="003306F8" w:rsidRDefault="0003275C" w:rsidP="0003275C">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w:t>
            </w:r>
            <w:r w:rsidRPr="003306F8">
              <w:rPr>
                <w:rFonts w:ascii="Arial" w:eastAsia="Batang" w:hAnsi="Arial" w:cs="Arial"/>
                <w:sz w:val="20"/>
                <w:szCs w:val="20"/>
                <w:lang w:val="nl-NL"/>
              </w:rPr>
              <w:t>Straatnaam</w:t>
            </w:r>
          </w:p>
          <w:p w14:paraId="18EB21BC" w14:textId="77777777" w:rsidR="0003275C" w:rsidRPr="00FA2642" w:rsidRDefault="0003275C" w:rsidP="0003275C">
            <w:pPr>
              <w:tabs>
                <w:tab w:val="left" w:pos="667"/>
                <w:tab w:val="left" w:pos="5167"/>
              </w:tabs>
              <w:spacing w:after="0"/>
              <w:rPr>
                <w:rFonts w:ascii="Arial" w:eastAsia="Batang" w:hAnsi="Arial" w:cs="Arial"/>
                <w:sz w:val="20"/>
                <w:szCs w:val="20"/>
                <w:lang w:val="nl-NL"/>
              </w:rPr>
            </w:pPr>
            <w:r w:rsidRPr="003306F8">
              <w:rPr>
                <w:rFonts w:ascii="Arial" w:eastAsia="Batang" w:hAnsi="Arial" w:cs="Arial"/>
                <w:sz w:val="20"/>
                <w:szCs w:val="20"/>
                <w:lang w:val="nl-NL"/>
              </w:rPr>
              <w:tab/>
            </w:r>
            <w:r w:rsidRPr="00FA2642">
              <w:rPr>
                <w:rFonts w:ascii="Arial" w:eastAsia="Batang" w:hAnsi="Arial" w:cs="Arial"/>
                <w:sz w:val="20"/>
                <w:szCs w:val="20"/>
                <w:lang w:val="nl-NL"/>
              </w:rPr>
              <w:t xml:space="preserve">   Postcode</w:t>
            </w:r>
          </w:p>
          <w:p w14:paraId="0F79F115" w14:textId="77777777" w:rsidR="0003275C" w:rsidRPr="00FA2642" w:rsidRDefault="0003275C" w:rsidP="0003275C">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Locatiebeschrijving</w:t>
            </w:r>
          </w:p>
          <w:p w14:paraId="6EBC6F88" w14:textId="3A3EF25A" w:rsidR="0003275C" w:rsidRPr="00796C3B" w:rsidRDefault="0003275C" w:rsidP="00796C3B">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ab/>
              <w:t xml:space="preserve">   Woonpl</w:t>
            </w:r>
            <w:r>
              <w:rPr>
                <w:rFonts w:ascii="Arial" w:eastAsia="Batang" w:hAnsi="Arial" w:cs="Arial"/>
                <w:sz w:val="20"/>
                <w:szCs w:val="20"/>
                <w:lang w:val="nl-NL"/>
              </w:rPr>
              <w:t>aatsnaam</w:t>
            </w:r>
          </w:p>
          <w:p w14:paraId="7B5C8F0B" w14:textId="7F46A531" w:rsidR="00796C3B" w:rsidRPr="00796C3B" w:rsidRDefault="00796C3B" w:rsidP="00796C3B">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r>
            <w:ins w:id="431" w:author="Arjan Kloosterboer" w:date="2017-08-08T16:36:00Z">
              <w:r w:rsidR="0003275C">
                <w:rPr>
                  <w:rFonts w:ascii="Arial" w:eastAsia="Batang" w:hAnsi="Arial" w:cs="Arial"/>
                  <w:sz w:val="20"/>
                  <w:szCs w:val="20"/>
                  <w:lang w:val="nl-NL"/>
                </w:rPr>
                <w:t>/</w:t>
              </w:r>
            </w:ins>
            <w:r>
              <w:rPr>
                <w:rFonts w:ascii="Arial" w:eastAsia="Batang" w:hAnsi="Arial" w:cs="Arial"/>
                <w:sz w:val="20"/>
                <w:szCs w:val="20"/>
                <w:lang w:val="nl-NL"/>
              </w:rPr>
              <w:t>C</w:t>
            </w:r>
            <w:r w:rsidRPr="00796C3B">
              <w:rPr>
                <w:rFonts w:ascii="Arial" w:eastAsia="Batang" w:hAnsi="Arial" w:cs="Arial"/>
                <w:sz w:val="20"/>
                <w:szCs w:val="20"/>
                <w:lang w:val="nl-NL"/>
              </w:rPr>
              <w:t>orrespondentieadres</w:t>
            </w:r>
          </w:p>
          <w:p w14:paraId="28E885F2" w14:textId="7F742221" w:rsidR="00796C3B" w:rsidRPr="00796C3B" w:rsidRDefault="00796C3B" w:rsidP="00796C3B">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 xml:space="preserve">   Huisnummer</w:t>
            </w:r>
          </w:p>
          <w:p w14:paraId="7B674C95" w14:textId="77C38428" w:rsidR="00796C3B" w:rsidRPr="00796C3B" w:rsidRDefault="00796C3B" w:rsidP="00796C3B">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 xml:space="preserve">   Huisletter </w:t>
            </w:r>
          </w:p>
          <w:p w14:paraId="1061616B" w14:textId="38235096" w:rsidR="00796C3B" w:rsidRPr="00796C3B" w:rsidRDefault="00796C3B" w:rsidP="00796C3B">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 xml:space="preserve">   Huisnummertoevoeging</w:t>
            </w:r>
          </w:p>
          <w:p w14:paraId="02E310A7" w14:textId="2F441F65" w:rsidR="00796C3B" w:rsidRPr="00796C3B" w:rsidRDefault="00796C3B" w:rsidP="00796C3B">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 xml:space="preserve">   Naam openbare ruimte</w:t>
            </w:r>
          </w:p>
          <w:p w14:paraId="5C0294C8" w14:textId="3C3A46F9" w:rsidR="00796C3B" w:rsidRPr="00796C3B" w:rsidRDefault="00796C3B" w:rsidP="00796C3B">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 xml:space="preserve">   Straatnaam</w:t>
            </w:r>
          </w:p>
          <w:p w14:paraId="6A12ACC0" w14:textId="239668DC" w:rsidR="00796C3B" w:rsidRPr="00796C3B" w:rsidRDefault="00796C3B" w:rsidP="00796C3B">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 xml:space="preserve">   Postcode</w:t>
            </w:r>
          </w:p>
          <w:p w14:paraId="697A2866" w14:textId="0DB53887" w:rsidR="00796C3B" w:rsidRPr="00796C3B" w:rsidRDefault="00796C3B" w:rsidP="00796C3B">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 xml:space="preserve">   Woonplaatsnaam</w:t>
            </w:r>
          </w:p>
          <w:p w14:paraId="0E6CCB6A" w14:textId="456FE2CE" w:rsidR="00796C3B" w:rsidRPr="00796C3B" w:rsidRDefault="00796C3B" w:rsidP="00796C3B">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Postadres</w:t>
            </w:r>
          </w:p>
          <w:p w14:paraId="7EC46CBB" w14:textId="77777777" w:rsidR="00796C3B" w:rsidRPr="00796C3B" w:rsidRDefault="00796C3B" w:rsidP="00796C3B">
            <w:pPr>
              <w:tabs>
                <w:tab w:val="left" w:pos="84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 xml:space="preserve">   Postadrestype</w:t>
            </w:r>
          </w:p>
          <w:p w14:paraId="508C5039" w14:textId="77777777" w:rsidR="00796C3B" w:rsidRPr="00796C3B" w:rsidRDefault="00796C3B" w:rsidP="00796C3B">
            <w:pPr>
              <w:tabs>
                <w:tab w:val="left" w:pos="84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 xml:space="preserve">   Postbus- of antwoordnummer</w:t>
            </w:r>
          </w:p>
          <w:p w14:paraId="31EE7226" w14:textId="77777777" w:rsidR="00796C3B" w:rsidRPr="00796C3B" w:rsidRDefault="00796C3B" w:rsidP="00796C3B">
            <w:pPr>
              <w:tabs>
                <w:tab w:val="left" w:pos="84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 xml:space="preserve">   Postadres postcode</w:t>
            </w:r>
          </w:p>
          <w:p w14:paraId="239DF4AC" w14:textId="66117D5B" w:rsidR="00796C3B" w:rsidRPr="00796C3B" w:rsidRDefault="00796C3B" w:rsidP="00796C3B">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 xml:space="preserve">      Woonplaatsnaam</w:t>
            </w:r>
          </w:p>
          <w:p w14:paraId="7DC02E4B" w14:textId="10231E56" w:rsidR="00796C3B" w:rsidRPr="00796C3B" w:rsidRDefault="00796C3B" w:rsidP="00796C3B">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Verblijf buitenland</w:t>
            </w:r>
          </w:p>
          <w:p w14:paraId="50BCDBD8" w14:textId="77777777" w:rsidR="00796C3B" w:rsidRPr="00796C3B" w:rsidRDefault="00796C3B" w:rsidP="00796C3B">
            <w:pPr>
              <w:tabs>
                <w:tab w:val="left" w:pos="84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 xml:space="preserve">    Adres buitenland 1</w:t>
            </w:r>
          </w:p>
          <w:p w14:paraId="784ADD2F" w14:textId="77777777" w:rsidR="00796C3B" w:rsidRPr="00796C3B" w:rsidRDefault="00796C3B" w:rsidP="00796C3B">
            <w:pPr>
              <w:tabs>
                <w:tab w:val="left" w:pos="84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 xml:space="preserve">    Adres buitenland 2</w:t>
            </w:r>
          </w:p>
          <w:p w14:paraId="6B144D9B" w14:textId="77777777" w:rsidR="00796C3B" w:rsidRPr="00796C3B" w:rsidRDefault="00796C3B" w:rsidP="00796C3B">
            <w:pPr>
              <w:tabs>
                <w:tab w:val="left" w:pos="84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 xml:space="preserve">    Adres buitenland 3</w:t>
            </w:r>
          </w:p>
          <w:p w14:paraId="078ED79F" w14:textId="77777777" w:rsidR="0003275C" w:rsidRPr="00FA2642" w:rsidRDefault="0003275C" w:rsidP="0003275C">
            <w:pPr>
              <w:tabs>
                <w:tab w:val="left" w:pos="847"/>
                <w:tab w:val="left" w:pos="5167"/>
              </w:tabs>
              <w:spacing w:after="0"/>
              <w:rPr>
                <w:ins w:id="432" w:author="Arjan Kloosterboer" w:date="2017-08-08T16:36:00Z"/>
                <w:rFonts w:ascii="Arial" w:eastAsia="Batang" w:hAnsi="Arial" w:cs="Arial"/>
                <w:sz w:val="20"/>
                <w:szCs w:val="20"/>
                <w:lang w:val="nl-NL"/>
              </w:rPr>
            </w:pPr>
            <w:ins w:id="433" w:author="Arjan Kloosterboer" w:date="2017-08-08T16:36:00Z">
              <w:r w:rsidRPr="00FA2642">
                <w:rPr>
                  <w:rFonts w:ascii="Arial" w:eastAsia="Batang" w:hAnsi="Arial" w:cs="Arial"/>
                  <w:sz w:val="20"/>
                  <w:szCs w:val="20"/>
                  <w:lang w:val="nl-NL"/>
                </w:rPr>
                <w:tab/>
                <w:t xml:space="preserve">    Adres buitenland </w:t>
              </w:r>
              <w:r>
                <w:rPr>
                  <w:rFonts w:ascii="Arial" w:eastAsia="Batang" w:hAnsi="Arial" w:cs="Arial"/>
                  <w:sz w:val="20"/>
                  <w:szCs w:val="20"/>
                  <w:lang w:val="nl-NL"/>
                </w:rPr>
                <w:t>4</w:t>
              </w:r>
            </w:ins>
          </w:p>
          <w:p w14:paraId="0DF29E32" w14:textId="77777777" w:rsidR="0003275C" w:rsidRPr="00FA2642" w:rsidRDefault="0003275C" w:rsidP="0003275C">
            <w:pPr>
              <w:tabs>
                <w:tab w:val="left" w:pos="847"/>
                <w:tab w:val="left" w:pos="5167"/>
              </w:tabs>
              <w:spacing w:after="0"/>
              <w:rPr>
                <w:ins w:id="434" w:author="Arjan Kloosterboer" w:date="2017-08-08T16:36:00Z"/>
                <w:rFonts w:ascii="Arial" w:eastAsia="Batang" w:hAnsi="Arial" w:cs="Arial"/>
                <w:sz w:val="20"/>
                <w:szCs w:val="20"/>
                <w:lang w:val="nl-NL"/>
              </w:rPr>
            </w:pPr>
            <w:ins w:id="435" w:author="Arjan Kloosterboer" w:date="2017-08-08T16:36:00Z">
              <w:r w:rsidRPr="00FA2642">
                <w:rPr>
                  <w:rFonts w:ascii="Arial" w:eastAsia="Batang" w:hAnsi="Arial" w:cs="Arial"/>
                  <w:sz w:val="20"/>
                  <w:szCs w:val="20"/>
                  <w:lang w:val="nl-NL"/>
                </w:rPr>
                <w:tab/>
                <w:t xml:space="preserve">    Adres buitenland </w:t>
              </w:r>
              <w:r>
                <w:rPr>
                  <w:rFonts w:ascii="Arial" w:eastAsia="Batang" w:hAnsi="Arial" w:cs="Arial"/>
                  <w:sz w:val="20"/>
                  <w:szCs w:val="20"/>
                  <w:lang w:val="nl-NL"/>
                </w:rPr>
                <w:t>5</w:t>
              </w:r>
            </w:ins>
          </w:p>
          <w:p w14:paraId="2FAB96D1" w14:textId="77777777" w:rsidR="0003275C" w:rsidRPr="00FA2642" w:rsidRDefault="0003275C" w:rsidP="0003275C">
            <w:pPr>
              <w:tabs>
                <w:tab w:val="left" w:pos="847"/>
                <w:tab w:val="left" w:pos="5167"/>
              </w:tabs>
              <w:spacing w:after="0"/>
              <w:rPr>
                <w:ins w:id="436" w:author="Arjan Kloosterboer" w:date="2017-08-08T16:36:00Z"/>
                <w:rFonts w:ascii="Arial" w:eastAsia="Batang" w:hAnsi="Arial" w:cs="Arial"/>
                <w:sz w:val="20"/>
                <w:szCs w:val="20"/>
                <w:lang w:val="nl-NL"/>
              </w:rPr>
            </w:pPr>
            <w:ins w:id="437" w:author="Arjan Kloosterboer" w:date="2017-08-08T16:36:00Z">
              <w:r w:rsidRPr="00FA2642">
                <w:rPr>
                  <w:rFonts w:ascii="Arial" w:eastAsia="Batang" w:hAnsi="Arial" w:cs="Arial"/>
                  <w:sz w:val="20"/>
                  <w:szCs w:val="20"/>
                  <w:lang w:val="nl-NL"/>
                </w:rPr>
                <w:tab/>
                <w:t xml:space="preserve">    Adres buitenland </w:t>
              </w:r>
              <w:r>
                <w:rPr>
                  <w:rFonts w:ascii="Arial" w:eastAsia="Batang" w:hAnsi="Arial" w:cs="Arial"/>
                  <w:sz w:val="20"/>
                  <w:szCs w:val="20"/>
                  <w:lang w:val="nl-NL"/>
                </w:rPr>
                <w:t>6</w:t>
              </w:r>
            </w:ins>
          </w:p>
          <w:p w14:paraId="04F22521" w14:textId="3A32DEDB" w:rsidR="00796C3B" w:rsidRPr="001D4541" w:rsidRDefault="00796C3B" w:rsidP="00796C3B">
            <w:pPr>
              <w:tabs>
                <w:tab w:val="left" w:pos="84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ab/>
              <w:t xml:space="preserve">  </w:t>
            </w:r>
            <w:r w:rsidR="0003275C">
              <w:rPr>
                <w:rFonts w:ascii="Arial" w:eastAsia="Batang" w:hAnsi="Arial" w:cs="Arial"/>
                <w:sz w:val="20"/>
                <w:szCs w:val="20"/>
                <w:lang w:val="nl-NL"/>
              </w:rPr>
              <w:t xml:space="preserve"> </w:t>
            </w:r>
            <w:r w:rsidRPr="00796C3B">
              <w:rPr>
                <w:rFonts w:ascii="Arial" w:eastAsia="Batang" w:hAnsi="Arial" w:cs="Arial"/>
                <w:sz w:val="20"/>
                <w:szCs w:val="20"/>
                <w:lang w:val="nl-NL"/>
              </w:rPr>
              <w:t xml:space="preserve"> </w:t>
            </w:r>
            <w:r w:rsidRPr="001D4541">
              <w:rPr>
                <w:rFonts w:ascii="Arial" w:eastAsia="Batang" w:hAnsi="Arial" w:cs="Arial"/>
                <w:sz w:val="20"/>
                <w:szCs w:val="20"/>
                <w:lang w:val="nl-NL"/>
              </w:rPr>
              <w:t>Land</w:t>
            </w:r>
            <w:del w:id="438" w:author="Arjan Kloosterboer" w:date="2017-08-08T16:37:00Z">
              <w:r w:rsidRPr="001D4541" w:rsidDel="0003275C">
                <w:rPr>
                  <w:rFonts w:ascii="Arial" w:eastAsia="Batang" w:hAnsi="Arial" w:cs="Arial"/>
                  <w:sz w:val="20"/>
                  <w:szCs w:val="20"/>
                  <w:lang w:val="nl-NL"/>
                </w:rPr>
                <w:delText>naam</w:delText>
              </w:r>
            </w:del>
          </w:p>
          <w:p w14:paraId="5887132A" w14:textId="3400B785" w:rsidR="00796C3B" w:rsidRPr="001D4541" w:rsidRDefault="00796C3B" w:rsidP="00796C3B">
            <w:pPr>
              <w:tabs>
                <w:tab w:val="left" w:pos="667"/>
                <w:tab w:val="left" w:pos="5167"/>
              </w:tabs>
              <w:spacing w:after="0"/>
              <w:rPr>
                <w:rFonts w:ascii="Arial" w:eastAsia="Batang" w:hAnsi="Arial" w:cs="Arial"/>
                <w:sz w:val="20"/>
                <w:szCs w:val="20"/>
                <w:lang w:val="nl-NL"/>
              </w:rPr>
            </w:pPr>
            <w:r w:rsidRPr="001D4541">
              <w:rPr>
                <w:rFonts w:ascii="Arial" w:eastAsia="Batang" w:hAnsi="Arial" w:cs="Arial"/>
                <w:sz w:val="20"/>
                <w:szCs w:val="20"/>
                <w:lang w:val="nl-NL"/>
              </w:rPr>
              <w:tab/>
              <w:t>Telefoonnummer</w:t>
            </w:r>
          </w:p>
          <w:p w14:paraId="50F72A98" w14:textId="4E88FA38" w:rsidR="00796C3B" w:rsidRPr="00796C3B" w:rsidRDefault="00796C3B" w:rsidP="00796C3B">
            <w:pPr>
              <w:tabs>
                <w:tab w:val="left" w:pos="667"/>
                <w:tab w:val="left" w:pos="5167"/>
              </w:tabs>
              <w:spacing w:after="0"/>
              <w:rPr>
                <w:rFonts w:ascii="Arial" w:eastAsia="Batang" w:hAnsi="Arial" w:cs="Arial"/>
                <w:sz w:val="20"/>
                <w:szCs w:val="20"/>
              </w:rPr>
            </w:pPr>
            <w:r w:rsidRPr="001D4541">
              <w:rPr>
                <w:rFonts w:ascii="Arial" w:eastAsia="Batang" w:hAnsi="Arial" w:cs="Arial"/>
                <w:sz w:val="20"/>
                <w:szCs w:val="20"/>
                <w:lang w:val="nl-NL"/>
              </w:rPr>
              <w:tab/>
            </w:r>
            <w:r w:rsidRPr="00796C3B">
              <w:rPr>
                <w:rFonts w:ascii="Arial" w:eastAsia="Batang" w:hAnsi="Arial" w:cs="Arial"/>
                <w:sz w:val="20"/>
                <w:szCs w:val="20"/>
              </w:rPr>
              <w:t>Fax-nummer</w:t>
            </w:r>
          </w:p>
          <w:p w14:paraId="3529D81F" w14:textId="04587E3B" w:rsidR="00796C3B" w:rsidRPr="00796C3B" w:rsidRDefault="00796C3B" w:rsidP="00796C3B">
            <w:pPr>
              <w:tabs>
                <w:tab w:val="left" w:pos="667"/>
                <w:tab w:val="left" w:pos="5167"/>
              </w:tabs>
              <w:spacing w:after="0"/>
              <w:rPr>
                <w:rFonts w:ascii="Arial" w:eastAsia="Batang" w:hAnsi="Arial" w:cs="Arial"/>
                <w:sz w:val="20"/>
                <w:szCs w:val="20"/>
              </w:rPr>
            </w:pPr>
            <w:r w:rsidRPr="00796C3B">
              <w:rPr>
                <w:rFonts w:ascii="Arial" w:eastAsia="Batang" w:hAnsi="Arial" w:cs="Arial"/>
                <w:sz w:val="20"/>
                <w:szCs w:val="20"/>
              </w:rPr>
              <w:tab/>
              <w:t>Emailadres</w:t>
            </w:r>
          </w:p>
          <w:p w14:paraId="2154DB01" w14:textId="1BC6EB45" w:rsidR="00796C3B" w:rsidRDefault="00796C3B" w:rsidP="00796C3B">
            <w:pPr>
              <w:tabs>
                <w:tab w:val="left" w:pos="667"/>
                <w:tab w:val="left" w:pos="5167"/>
              </w:tabs>
              <w:spacing w:after="0"/>
              <w:rPr>
                <w:ins w:id="439" w:author="Arjan Kloosterboer" w:date="2017-08-08T16:37:00Z"/>
                <w:rFonts w:ascii="Arial" w:eastAsia="Batang" w:hAnsi="Arial" w:cs="Arial"/>
                <w:sz w:val="20"/>
                <w:szCs w:val="20"/>
              </w:rPr>
            </w:pPr>
            <w:r w:rsidRPr="00796C3B">
              <w:rPr>
                <w:rFonts w:ascii="Arial" w:eastAsia="Batang" w:hAnsi="Arial" w:cs="Arial"/>
                <w:sz w:val="20"/>
                <w:szCs w:val="20"/>
              </w:rPr>
              <w:tab/>
            </w:r>
            <w:del w:id="440" w:author="Arjan Kloosterboer" w:date="2017-08-08T16:37:00Z">
              <w:r w:rsidRPr="00796C3B" w:rsidDel="0003275C">
                <w:rPr>
                  <w:rFonts w:ascii="Arial" w:eastAsia="Batang" w:hAnsi="Arial" w:cs="Arial"/>
                  <w:sz w:val="20"/>
                  <w:szCs w:val="20"/>
                </w:rPr>
                <w:delText>Bank/giror</w:delText>
              </w:r>
            </w:del>
            <w:ins w:id="441" w:author="Arjan Kloosterboer" w:date="2017-08-08T16:37:00Z">
              <w:r w:rsidR="0003275C">
                <w:rPr>
                  <w:rFonts w:ascii="Arial" w:eastAsia="Batang" w:hAnsi="Arial" w:cs="Arial"/>
                  <w:sz w:val="20"/>
                  <w:szCs w:val="20"/>
                </w:rPr>
                <w:t>R</w:t>
              </w:r>
            </w:ins>
            <w:r w:rsidRPr="00796C3B">
              <w:rPr>
                <w:rFonts w:ascii="Arial" w:eastAsia="Batang" w:hAnsi="Arial" w:cs="Arial"/>
                <w:sz w:val="20"/>
                <w:szCs w:val="20"/>
              </w:rPr>
              <w:t>ekeningnummer</w:t>
            </w:r>
          </w:p>
          <w:p w14:paraId="32860947" w14:textId="77777777" w:rsidR="0003275C" w:rsidRDefault="0003275C" w:rsidP="0003275C">
            <w:pPr>
              <w:tabs>
                <w:tab w:val="left" w:pos="667"/>
                <w:tab w:val="left" w:pos="5167"/>
              </w:tabs>
              <w:spacing w:after="0"/>
              <w:rPr>
                <w:ins w:id="442" w:author="Arjan Kloosterboer" w:date="2017-08-08T16:38:00Z"/>
                <w:rFonts w:ascii="Arial" w:eastAsia="Batang" w:hAnsi="Arial" w:cs="Arial"/>
                <w:sz w:val="20"/>
                <w:szCs w:val="20"/>
                <w:lang w:val="nl-NL"/>
              </w:rPr>
            </w:pPr>
            <w:ins w:id="443" w:author="Arjan Kloosterboer" w:date="2017-08-08T16:38:00Z">
              <w:r>
                <w:rPr>
                  <w:rFonts w:ascii="Arial" w:eastAsia="Batang" w:hAnsi="Arial" w:cs="Arial"/>
                  <w:sz w:val="20"/>
                  <w:szCs w:val="20"/>
                  <w:lang w:val="nl-NL"/>
                </w:rPr>
                <w:tab/>
                <w:t xml:space="preserve">   IBAN</w:t>
              </w:r>
            </w:ins>
          </w:p>
          <w:p w14:paraId="393C75FB" w14:textId="54093153" w:rsidR="0003275C" w:rsidRPr="0003275C" w:rsidRDefault="0003275C" w:rsidP="00796C3B">
            <w:pPr>
              <w:tabs>
                <w:tab w:val="left" w:pos="667"/>
                <w:tab w:val="left" w:pos="5167"/>
              </w:tabs>
              <w:spacing w:after="0"/>
              <w:rPr>
                <w:rFonts w:ascii="Arial" w:eastAsia="Batang" w:hAnsi="Arial" w:cs="Arial"/>
                <w:sz w:val="20"/>
                <w:szCs w:val="20"/>
                <w:lang w:val="nl-NL"/>
              </w:rPr>
            </w:pPr>
            <w:ins w:id="444" w:author="Arjan Kloosterboer" w:date="2017-08-08T16:38:00Z">
              <w:r>
                <w:rPr>
                  <w:rFonts w:ascii="Arial" w:eastAsia="Batang" w:hAnsi="Arial" w:cs="Arial"/>
                  <w:sz w:val="20"/>
                  <w:szCs w:val="20"/>
                  <w:lang w:val="nl-NL"/>
                </w:rPr>
                <w:tab/>
                <w:t xml:space="preserve">   BIC</w:t>
              </w:r>
            </w:ins>
          </w:p>
          <w:p w14:paraId="4F62829D" w14:textId="43E810F0" w:rsidR="00796C3B" w:rsidRPr="00796C3B" w:rsidRDefault="00796C3B" w:rsidP="00796C3B">
            <w:pPr>
              <w:tabs>
                <w:tab w:val="left" w:pos="667"/>
                <w:tab w:val="left" w:pos="5167"/>
              </w:tabs>
              <w:spacing w:after="0"/>
              <w:rPr>
                <w:rFonts w:ascii="Arial" w:eastAsia="Batang" w:hAnsi="Arial" w:cs="Arial"/>
                <w:sz w:val="20"/>
                <w:szCs w:val="20"/>
              </w:rPr>
            </w:pPr>
            <w:del w:id="445" w:author="Arjan Kloosterboer" w:date="2017-08-08T16:37:00Z">
              <w:r w:rsidRPr="00796C3B" w:rsidDel="0003275C">
                <w:rPr>
                  <w:rFonts w:ascii="Arial" w:eastAsia="Batang" w:hAnsi="Arial" w:cs="Arial"/>
                  <w:sz w:val="20"/>
                  <w:szCs w:val="20"/>
                </w:rPr>
                <w:tab/>
                <w:delText>Subjecttypering</w:delText>
              </w:r>
            </w:del>
          </w:p>
        </w:tc>
      </w:tr>
      <w:tr w:rsidR="00796C3B" w14:paraId="30BA80E2" w14:textId="77777777" w:rsidTr="00796C3B">
        <w:tc>
          <w:tcPr>
            <w:tcW w:w="2573" w:type="dxa"/>
            <w:shd w:val="clear" w:color="auto" w:fill="auto"/>
          </w:tcPr>
          <w:p w14:paraId="0839318C" w14:textId="43F2E5DF" w:rsidR="00796C3B" w:rsidRPr="00796C3B" w:rsidRDefault="00796C3B" w:rsidP="00796C3B">
            <w:pPr>
              <w:snapToGrid w:val="0"/>
              <w:spacing w:after="0"/>
              <w:rPr>
                <w:rFonts w:ascii="Arial" w:eastAsia="Batang" w:hAnsi="Arial" w:cs="Arial"/>
                <w:b/>
                <w:sz w:val="20"/>
                <w:szCs w:val="20"/>
              </w:rPr>
            </w:pPr>
            <w:r w:rsidRPr="00CD23CE">
              <w:rPr>
                <w:rFonts w:ascii="Arial" w:eastAsia="Times New Roman" w:hAnsi="Arial" w:cs="Arial"/>
                <w:b/>
                <w:bCs/>
                <w:color w:val="000000"/>
                <w:sz w:val="20"/>
                <w:szCs w:val="20"/>
              </w:rPr>
              <w:t>Overzicht relaties</w:t>
            </w:r>
          </w:p>
        </w:tc>
        <w:tc>
          <w:tcPr>
            <w:tcW w:w="6355" w:type="dxa"/>
            <w:shd w:val="clear" w:color="auto" w:fill="auto"/>
          </w:tcPr>
          <w:p w14:paraId="152E6A8E" w14:textId="5869831D" w:rsidR="00796C3B" w:rsidRPr="00796C3B" w:rsidRDefault="00796C3B" w:rsidP="00796C3B">
            <w:pPr>
              <w:tabs>
                <w:tab w:val="left" w:pos="667"/>
                <w:tab w:val="left" w:pos="5167"/>
              </w:tabs>
              <w:snapToGrid w:val="0"/>
              <w:spacing w:after="0"/>
              <w:rPr>
                <w:rFonts w:ascii="Arial" w:eastAsia="Batang" w:hAnsi="Arial" w:cs="Arial"/>
                <w:i/>
                <w:sz w:val="20"/>
                <w:szCs w:val="20"/>
                <w:lang w:val="nl-NL"/>
              </w:rPr>
            </w:pPr>
            <w:r w:rsidRPr="00CD23CE">
              <w:rPr>
                <w:rFonts w:ascii="Arial" w:eastAsia="Times New Roman" w:hAnsi="Arial" w:cs="Arial"/>
                <w:i/>
                <w:iCs/>
                <w:color w:val="000000"/>
                <w:sz w:val="20"/>
                <w:szCs w:val="20"/>
              </w:rPr>
              <w:t>Relatienaam incl. gerelateerd type</w:t>
            </w:r>
          </w:p>
        </w:tc>
      </w:tr>
      <w:tr w:rsidR="00796C3B" w:rsidRPr="005C14BE" w14:paraId="6A556DA2" w14:textId="77777777" w:rsidTr="00796C3B">
        <w:tc>
          <w:tcPr>
            <w:tcW w:w="2573" w:type="dxa"/>
            <w:shd w:val="clear" w:color="auto" w:fill="auto"/>
          </w:tcPr>
          <w:p w14:paraId="5A50764C" w14:textId="77777777" w:rsidR="00796C3B" w:rsidRPr="00796C3B" w:rsidRDefault="00796C3B" w:rsidP="00796C3B">
            <w:pPr>
              <w:snapToGrid w:val="0"/>
              <w:spacing w:after="0"/>
              <w:rPr>
                <w:rFonts w:ascii="Arial" w:eastAsia="Batang" w:hAnsi="Arial" w:cs="Arial"/>
                <w:b/>
                <w:sz w:val="20"/>
                <w:szCs w:val="20"/>
              </w:rPr>
            </w:pPr>
          </w:p>
        </w:tc>
        <w:tc>
          <w:tcPr>
            <w:tcW w:w="6355" w:type="dxa"/>
            <w:shd w:val="clear" w:color="auto" w:fill="auto"/>
          </w:tcPr>
          <w:p w14:paraId="5BD73692" w14:textId="43E9B66B" w:rsidR="00796C3B" w:rsidRPr="00796C3B" w:rsidRDefault="00796C3B" w:rsidP="00796C3B">
            <w:pPr>
              <w:tabs>
                <w:tab w:val="left" w:pos="667"/>
                <w:tab w:val="left" w:pos="5167"/>
              </w:tabs>
              <w:snapToGrid w:val="0"/>
              <w:spacing w:after="0"/>
              <w:rPr>
                <w:rFonts w:ascii="Arial" w:eastAsia="Batang" w:hAnsi="Arial" w:cs="Arial"/>
                <w:sz w:val="20"/>
                <w:szCs w:val="20"/>
                <w:lang w:val="nl-NL"/>
              </w:rPr>
            </w:pPr>
            <w:r>
              <w:rPr>
                <w:rFonts w:ascii="Arial" w:eastAsia="Batang" w:hAnsi="Arial" w:cs="Arial"/>
                <w:sz w:val="20"/>
                <w:szCs w:val="20"/>
                <w:lang w:val="nl-NL"/>
              </w:rPr>
              <w:t xml:space="preserve">BETROKKENE is </w:t>
            </w:r>
            <w:r w:rsidRPr="00796C3B">
              <w:rPr>
                <w:rFonts w:ascii="Arial" w:eastAsia="Batang" w:hAnsi="Arial" w:cs="Arial"/>
                <w:sz w:val="20"/>
                <w:szCs w:val="20"/>
                <w:lang w:val="nl-NL"/>
              </w:rPr>
              <w:t>NIET-NATUURLIJK PERSOON</w:t>
            </w:r>
          </w:p>
        </w:tc>
      </w:tr>
    </w:tbl>
    <w:p w14:paraId="1F353DDE" w14:textId="77777777" w:rsidR="00796C3B" w:rsidRPr="00796C3B" w:rsidRDefault="00796C3B" w:rsidP="00CF1953">
      <w:pPr>
        <w:rPr>
          <w:lang w:val="nl-NL"/>
        </w:rPr>
      </w:pPr>
    </w:p>
    <w:p w14:paraId="136EA71D" w14:textId="77777777" w:rsidR="004514AB" w:rsidRDefault="004514AB" w:rsidP="004514AB">
      <w:pPr>
        <w:pStyle w:val="Kop3"/>
      </w:pPr>
      <w:bookmarkStart w:id="446" w:name="_Toc493812414"/>
      <w:r>
        <w:t>VESTIGING</w:t>
      </w:r>
      <w:bookmarkEnd w:id="446"/>
    </w:p>
    <w:p w14:paraId="170DB092" w14:textId="22CBB417" w:rsidR="005561F3" w:rsidRDefault="004514AB" w:rsidP="004514AB">
      <w:pPr>
        <w:rPr>
          <w:lang w:val="nl-NL"/>
        </w:rPr>
      </w:pPr>
      <w:r w:rsidRPr="00DD0F4F">
        <w:rPr>
          <w:lang w:val="nl-NL"/>
        </w:rPr>
        <w:t xml:space="preserve">Een BETROKKENE bij een zaak is een </w:t>
      </w:r>
      <w:r w:rsidRPr="008A7C2E">
        <w:rPr>
          <w:lang w:val="nl-NL"/>
        </w:rPr>
        <w:t xml:space="preserve">NATUURLIJK PERSOON, NIET-NATUURLIJK PERSOON, VESTIGING, ORGANISATORISCHE EENHEID of MEDEWERKER. De Maatschappelijke activiteit, zoals gedefinieerd in het NHR, is niet opgenomen als ‘subtype’ van BETROKKENE. Reden hiervan is dat, in het NHR, van de Maatschappelijke activiteit zeer weinig kenmerken zijn opgenomen, bijvoorbeeld geen adres. Een Maatschappelijke activiteit is daardoor slecht bruikbaar als betrokkene. Van de maatschappelijke activiteit wordt gebruik gemaakt door middel van de hoofdVESTIGING daarvan. Daarmee ontbreekt evenwel een essentieel kenmerk van de maatschappelijke activiteit: het KvK-nummer. Dit is een veelgebruikte identificatie, meer dan het Vestigingsnummer. In deze omissie voorzien we door het KvK-nummer op te nemen bij VESTIGING.   </w:t>
      </w:r>
    </w:p>
    <w:p w14:paraId="022E3C08" w14:textId="6FCAA147" w:rsidR="00996E37" w:rsidRDefault="00996E37" w:rsidP="00996E37">
      <w:pPr>
        <w:spacing w:after="0"/>
        <w:rPr>
          <w:lang w:val="nl-NL"/>
        </w:rPr>
      </w:pPr>
      <w:r>
        <w:rPr>
          <w:lang w:val="nl-NL"/>
        </w:rPr>
        <w:lastRenderedPageBreak/>
        <w:t>De gegevens van een VESTIGING zijn overgenomen uit het RSGB van VESTIGING en bijbehorende relatiesoorten. V.w.b. de volgende gegevens(groepen) is de modellering vereenvoudigd en is sprake van zgn. afgeleide gegevens:</w:t>
      </w:r>
    </w:p>
    <w:p w14:paraId="42C1BB86" w14:textId="1697C9A1" w:rsidR="00996E37" w:rsidRDefault="00996E37" w:rsidP="00996E37">
      <w:pPr>
        <w:pStyle w:val="Lijstalinea"/>
        <w:numPr>
          <w:ilvl w:val="0"/>
          <w:numId w:val="33"/>
        </w:numPr>
        <w:rPr>
          <w:lang w:val="nl-NL"/>
        </w:rPr>
      </w:pPr>
      <w:r>
        <w:rPr>
          <w:lang w:val="nl-NL"/>
        </w:rPr>
        <w:t xml:space="preserve">Locatieadres: is in het RSGB gemodelleerd d.m.v. relatiesoorten naar andere objecttypen (zoals ADRESSEERBAAR OBJECTAANDUIDING) en is hier ‘platgeslagen’ naar een gegevensgroeptype. </w:t>
      </w:r>
    </w:p>
    <w:p w14:paraId="1D43DB80" w14:textId="77777777" w:rsidR="00996E37" w:rsidRDefault="00996E37" w:rsidP="00996E37">
      <w:pPr>
        <w:pStyle w:val="Lijstalinea"/>
        <w:numPr>
          <w:ilvl w:val="0"/>
          <w:numId w:val="33"/>
        </w:numPr>
        <w:rPr>
          <w:lang w:val="nl-NL"/>
        </w:rPr>
      </w:pPr>
      <w:r>
        <w:rPr>
          <w:lang w:val="nl-NL"/>
        </w:rPr>
        <w:t>Correspondentieadres: analoog.</w:t>
      </w:r>
    </w:p>
    <w:p w14:paraId="0E921245" w14:textId="77777777" w:rsidR="00996E37" w:rsidRDefault="00996E37" w:rsidP="00996E37">
      <w:pPr>
        <w:rPr>
          <w:lang w:val="nl-NL"/>
        </w:rPr>
      </w:pPr>
      <w:r>
        <w:rPr>
          <w:lang w:val="nl-NL"/>
        </w:rPr>
        <w:t xml:space="preserve">Een VESTIGING kan als adres een verfijning van het BAG-adres (locatie-adres) hebben. Deze ‘Toevoeging adres’ maakt in het RSGB deel uit van VESTIGING. In het RGBZ is deze attribuutsoort toegevoegd aan het gegevensgroeptype ‘Locatie-adres’. </w:t>
      </w:r>
    </w:p>
    <w:p w14:paraId="73F1B2FD" w14:textId="6CEED5F9" w:rsidR="00996E37" w:rsidRPr="00DD0F4F" w:rsidRDefault="00996E37" w:rsidP="004514AB">
      <w:pPr>
        <w:rPr>
          <w:lang w:val="nl-NL"/>
        </w:rPr>
      </w:pPr>
      <w:r>
        <w:rPr>
          <w:lang w:val="nl-NL"/>
        </w:rPr>
        <w:t xml:space="preserve">De attribuutsoort ‘(Handels(naam)’ is vervangen door één attribuutsoort ‘Primaire (handels)naam wat een van het RSGB afgeleid gegeven is. </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4514AB" w:rsidRPr="00F1119A" w14:paraId="60423539" w14:textId="77777777" w:rsidTr="00D17212">
        <w:tc>
          <w:tcPr>
            <w:tcW w:w="3600" w:type="dxa"/>
            <w:tcBorders>
              <w:top w:val="single" w:sz="4" w:space="0" w:color="auto"/>
              <w:left w:val="nil"/>
              <w:bottom w:val="nil"/>
              <w:right w:val="nil"/>
            </w:tcBorders>
          </w:tcPr>
          <w:p w14:paraId="033B8AE3"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14:paraId="1E4BE2A2" w14:textId="77777777" w:rsidR="004514AB" w:rsidRPr="00E0750F" w:rsidRDefault="004514AB" w:rsidP="00D17212">
            <w:pPr>
              <w:autoSpaceDE w:val="0"/>
              <w:autoSpaceDN w:val="0"/>
              <w:adjustRightInd w:val="0"/>
              <w:spacing w:after="0" w:line="240" w:lineRule="auto"/>
              <w:rPr>
                <w:rFonts w:ascii="Arial" w:eastAsia="Times New Roman" w:hAnsi="Arial" w:cs="Arial"/>
                <w:color w:val="000000"/>
                <w:sz w:val="20"/>
                <w:szCs w:val="20"/>
              </w:rPr>
            </w:pPr>
            <w:r w:rsidRPr="00E0750F">
              <w:rPr>
                <w:rFonts w:ascii="Arial" w:eastAsia="Times New Roman" w:hAnsi="Arial" w:cs="Arial"/>
                <w:color w:val="000000"/>
                <w:sz w:val="20"/>
                <w:szCs w:val="20"/>
              </w:rPr>
              <w:t>VESTIGING</w:t>
            </w:r>
          </w:p>
        </w:tc>
      </w:tr>
      <w:tr w:rsidR="004514AB" w:rsidRPr="00F1119A" w14:paraId="6EE3C6B0" w14:textId="77777777" w:rsidTr="00D17212">
        <w:tc>
          <w:tcPr>
            <w:tcW w:w="3600" w:type="dxa"/>
            <w:tcBorders>
              <w:top w:val="nil"/>
              <w:left w:val="nil"/>
              <w:bottom w:val="nil"/>
              <w:right w:val="nil"/>
            </w:tcBorders>
          </w:tcPr>
          <w:p w14:paraId="6700AA6A"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1F969521" w14:textId="77777777" w:rsidR="004514AB" w:rsidRPr="00E0750F" w:rsidRDefault="004514AB" w:rsidP="00D17212">
            <w:pPr>
              <w:autoSpaceDE w:val="0"/>
              <w:autoSpaceDN w:val="0"/>
              <w:adjustRightInd w:val="0"/>
              <w:spacing w:after="0" w:line="240" w:lineRule="auto"/>
              <w:rPr>
                <w:rFonts w:ascii="Arial" w:eastAsia="Times New Roman" w:hAnsi="Arial" w:cs="Arial"/>
                <w:color w:val="000000"/>
                <w:sz w:val="20"/>
                <w:szCs w:val="20"/>
              </w:rPr>
            </w:pPr>
          </w:p>
        </w:tc>
      </w:tr>
      <w:tr w:rsidR="004514AB" w:rsidRPr="00F1119A" w14:paraId="25A9E468" w14:textId="77777777" w:rsidTr="00D17212">
        <w:tc>
          <w:tcPr>
            <w:tcW w:w="3600" w:type="dxa"/>
            <w:tcBorders>
              <w:top w:val="nil"/>
              <w:left w:val="nil"/>
              <w:bottom w:val="nil"/>
              <w:right w:val="nil"/>
            </w:tcBorders>
          </w:tcPr>
          <w:p w14:paraId="334A3484"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14:paraId="40CD790E" w14:textId="77777777" w:rsidR="004514AB" w:rsidRPr="00E0750F" w:rsidRDefault="004514AB" w:rsidP="00D17212">
            <w:pPr>
              <w:autoSpaceDE w:val="0"/>
              <w:autoSpaceDN w:val="0"/>
              <w:adjustRightInd w:val="0"/>
              <w:spacing w:after="0" w:line="240" w:lineRule="auto"/>
              <w:rPr>
                <w:rFonts w:ascii="Arial" w:eastAsia="Times New Roman" w:hAnsi="Arial" w:cs="Arial"/>
                <w:color w:val="000000"/>
                <w:sz w:val="20"/>
                <w:szCs w:val="20"/>
              </w:rPr>
            </w:pPr>
            <w:r w:rsidRPr="00E0750F">
              <w:rPr>
                <w:rFonts w:ascii="Arial" w:eastAsia="Times New Roman" w:hAnsi="Arial" w:cs="Arial"/>
                <w:color w:val="000000"/>
                <w:sz w:val="20"/>
                <w:szCs w:val="20"/>
              </w:rPr>
              <w:t>V</w:t>
            </w:r>
            <w:r>
              <w:rPr>
                <w:rFonts w:ascii="Arial" w:eastAsia="Times New Roman" w:hAnsi="Arial" w:cs="Arial"/>
                <w:color w:val="000000"/>
                <w:sz w:val="20"/>
                <w:szCs w:val="20"/>
              </w:rPr>
              <w:t>ES</w:t>
            </w:r>
          </w:p>
        </w:tc>
      </w:tr>
      <w:tr w:rsidR="004514AB" w:rsidRPr="00F1119A" w14:paraId="790431B3" w14:textId="77777777" w:rsidTr="00D17212">
        <w:tc>
          <w:tcPr>
            <w:tcW w:w="3600" w:type="dxa"/>
            <w:tcBorders>
              <w:top w:val="nil"/>
              <w:left w:val="nil"/>
              <w:bottom w:val="nil"/>
              <w:right w:val="nil"/>
            </w:tcBorders>
          </w:tcPr>
          <w:p w14:paraId="01AC26DA"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45B2E18" w14:textId="77777777" w:rsidR="004514AB" w:rsidRPr="00E0750F" w:rsidRDefault="004514AB" w:rsidP="00D17212">
            <w:pPr>
              <w:autoSpaceDE w:val="0"/>
              <w:autoSpaceDN w:val="0"/>
              <w:adjustRightInd w:val="0"/>
              <w:spacing w:after="0" w:line="240" w:lineRule="auto"/>
              <w:rPr>
                <w:rFonts w:ascii="Arial" w:eastAsia="Times New Roman" w:hAnsi="Arial" w:cs="Arial"/>
                <w:color w:val="000000"/>
                <w:sz w:val="20"/>
                <w:szCs w:val="20"/>
              </w:rPr>
            </w:pPr>
          </w:p>
        </w:tc>
      </w:tr>
      <w:tr w:rsidR="004514AB" w:rsidRPr="00F1119A" w14:paraId="65A0D36F" w14:textId="77777777" w:rsidTr="00D17212">
        <w:tc>
          <w:tcPr>
            <w:tcW w:w="3600" w:type="dxa"/>
            <w:tcBorders>
              <w:top w:val="nil"/>
              <w:left w:val="nil"/>
              <w:bottom w:val="nil"/>
              <w:right w:val="nil"/>
            </w:tcBorders>
          </w:tcPr>
          <w:p w14:paraId="30F38ED9"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14:paraId="0ABBE730" w14:textId="77777777" w:rsidR="004514AB" w:rsidRPr="00E0750F"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 (NHR)</w:t>
            </w:r>
          </w:p>
        </w:tc>
      </w:tr>
      <w:tr w:rsidR="004514AB" w:rsidRPr="00F1119A" w14:paraId="65A0D4B3" w14:textId="77777777" w:rsidTr="00D17212">
        <w:trPr>
          <w:trHeight w:val="230"/>
        </w:trPr>
        <w:tc>
          <w:tcPr>
            <w:tcW w:w="3600" w:type="dxa"/>
            <w:tcBorders>
              <w:top w:val="nil"/>
              <w:left w:val="nil"/>
              <w:bottom w:val="nil"/>
              <w:right w:val="nil"/>
            </w:tcBorders>
          </w:tcPr>
          <w:p w14:paraId="65DC2F99"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B1AFE76" w14:textId="77777777" w:rsidR="004514AB" w:rsidRPr="00E0750F" w:rsidRDefault="004514AB" w:rsidP="00D17212">
            <w:pPr>
              <w:autoSpaceDE w:val="0"/>
              <w:autoSpaceDN w:val="0"/>
              <w:adjustRightInd w:val="0"/>
              <w:spacing w:after="0" w:line="240" w:lineRule="auto"/>
              <w:rPr>
                <w:rFonts w:ascii="Arial" w:eastAsia="Times New Roman" w:hAnsi="Arial" w:cs="Arial"/>
                <w:color w:val="000000"/>
                <w:sz w:val="20"/>
                <w:szCs w:val="20"/>
              </w:rPr>
            </w:pPr>
          </w:p>
        </w:tc>
      </w:tr>
      <w:tr w:rsidR="004514AB" w:rsidRPr="00F1119A" w14:paraId="56D6BD5B" w14:textId="77777777" w:rsidTr="00D17212">
        <w:trPr>
          <w:trHeight w:val="230"/>
        </w:trPr>
        <w:tc>
          <w:tcPr>
            <w:tcW w:w="3600" w:type="dxa"/>
            <w:tcBorders>
              <w:top w:val="nil"/>
              <w:left w:val="nil"/>
              <w:bottom w:val="nil"/>
              <w:right w:val="nil"/>
            </w:tcBorders>
          </w:tcPr>
          <w:p w14:paraId="660CBD14"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14:paraId="11BE913E" w14:textId="77777777" w:rsidR="004514AB" w:rsidRPr="00E0750F" w:rsidRDefault="004514AB" w:rsidP="00D17212">
            <w:pPr>
              <w:autoSpaceDE w:val="0"/>
              <w:autoSpaceDN w:val="0"/>
              <w:adjustRightInd w:val="0"/>
              <w:spacing w:after="0" w:line="240" w:lineRule="auto"/>
              <w:rPr>
                <w:rFonts w:ascii="Arial" w:eastAsia="Times New Roman" w:hAnsi="Arial" w:cs="Arial"/>
                <w:color w:val="000000"/>
                <w:sz w:val="20"/>
                <w:szCs w:val="20"/>
              </w:rPr>
            </w:pPr>
          </w:p>
        </w:tc>
      </w:tr>
      <w:tr w:rsidR="004514AB" w:rsidRPr="00F1119A" w14:paraId="56FF5447" w14:textId="77777777" w:rsidTr="00D17212">
        <w:trPr>
          <w:trHeight w:val="230"/>
        </w:trPr>
        <w:tc>
          <w:tcPr>
            <w:tcW w:w="3600" w:type="dxa"/>
            <w:tcBorders>
              <w:top w:val="nil"/>
              <w:left w:val="nil"/>
              <w:bottom w:val="nil"/>
              <w:right w:val="nil"/>
            </w:tcBorders>
          </w:tcPr>
          <w:p w14:paraId="072B30FE"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1F032717" w14:textId="77777777" w:rsidR="004514AB" w:rsidRPr="00E0750F" w:rsidRDefault="004514AB" w:rsidP="00D17212">
            <w:pPr>
              <w:autoSpaceDE w:val="0"/>
              <w:autoSpaceDN w:val="0"/>
              <w:adjustRightInd w:val="0"/>
              <w:spacing w:after="0" w:line="240" w:lineRule="auto"/>
              <w:rPr>
                <w:rFonts w:ascii="Arial" w:eastAsia="Times New Roman" w:hAnsi="Arial" w:cs="Arial"/>
                <w:color w:val="000000"/>
                <w:sz w:val="20"/>
                <w:szCs w:val="20"/>
              </w:rPr>
            </w:pPr>
          </w:p>
        </w:tc>
      </w:tr>
      <w:tr w:rsidR="004514AB" w:rsidRPr="005C14BE" w14:paraId="3395A117" w14:textId="77777777" w:rsidTr="00D17212">
        <w:trPr>
          <w:trHeight w:val="230"/>
        </w:trPr>
        <w:tc>
          <w:tcPr>
            <w:tcW w:w="3600" w:type="dxa"/>
            <w:tcBorders>
              <w:top w:val="nil"/>
              <w:left w:val="nil"/>
              <w:bottom w:val="nil"/>
              <w:right w:val="nil"/>
            </w:tcBorders>
          </w:tcPr>
          <w:p w14:paraId="1C51071B"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14:paraId="6B8A4C15" w14:textId="77777777" w:rsidR="004514AB" w:rsidRPr="00DD0F4F" w:rsidRDefault="004514AB" w:rsidP="00D1721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Een gebouw of complex van gebouwen waar duurzame uitoefening van de activiteiten van een onderneming of rechtspersoon plaatsvindt.</w:t>
            </w:r>
          </w:p>
        </w:tc>
      </w:tr>
      <w:tr w:rsidR="004514AB" w:rsidRPr="005C14BE" w14:paraId="515F57EF" w14:textId="77777777" w:rsidTr="00D17212">
        <w:tc>
          <w:tcPr>
            <w:tcW w:w="3600" w:type="dxa"/>
            <w:tcBorders>
              <w:top w:val="nil"/>
              <w:left w:val="nil"/>
              <w:bottom w:val="nil"/>
              <w:right w:val="nil"/>
            </w:tcBorders>
          </w:tcPr>
          <w:p w14:paraId="0E51B2B8" w14:textId="77777777" w:rsidR="004514AB" w:rsidRPr="00DD0F4F" w:rsidRDefault="004514AB" w:rsidP="00D17212">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6F41FBA2" w14:textId="77777777" w:rsidR="004514AB" w:rsidRPr="00DD0F4F" w:rsidRDefault="004514AB" w:rsidP="00D17212">
            <w:pPr>
              <w:autoSpaceDE w:val="0"/>
              <w:autoSpaceDN w:val="0"/>
              <w:adjustRightInd w:val="0"/>
              <w:spacing w:after="0" w:line="240" w:lineRule="auto"/>
              <w:rPr>
                <w:rFonts w:ascii="Arial" w:eastAsia="Times New Roman" w:hAnsi="Arial" w:cs="Arial"/>
                <w:color w:val="000000"/>
                <w:sz w:val="20"/>
                <w:szCs w:val="20"/>
                <w:lang w:val="nl-NL"/>
              </w:rPr>
            </w:pPr>
          </w:p>
        </w:tc>
      </w:tr>
      <w:tr w:rsidR="004514AB" w:rsidRPr="00F1119A" w14:paraId="373FF241" w14:textId="77777777" w:rsidTr="00D17212">
        <w:tc>
          <w:tcPr>
            <w:tcW w:w="3600" w:type="dxa"/>
            <w:tcBorders>
              <w:top w:val="nil"/>
              <w:left w:val="nil"/>
              <w:bottom w:val="nil"/>
              <w:right w:val="nil"/>
            </w:tcBorders>
          </w:tcPr>
          <w:p w14:paraId="51BD3CD2"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14:paraId="63D32BB0"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sidRPr="00E0750F">
              <w:rPr>
                <w:rFonts w:ascii="Arial" w:eastAsia="Times New Roman" w:hAnsi="Arial" w:cs="Arial"/>
                <w:color w:val="000000"/>
                <w:sz w:val="20"/>
                <w:szCs w:val="20"/>
              </w:rPr>
              <w:t>KING</w:t>
            </w:r>
          </w:p>
        </w:tc>
      </w:tr>
      <w:tr w:rsidR="004514AB" w:rsidRPr="00F1119A" w14:paraId="2D27746E" w14:textId="77777777" w:rsidTr="00D17212">
        <w:trPr>
          <w:trHeight w:val="230"/>
        </w:trPr>
        <w:tc>
          <w:tcPr>
            <w:tcW w:w="3600" w:type="dxa"/>
            <w:tcBorders>
              <w:top w:val="nil"/>
              <w:left w:val="nil"/>
              <w:bottom w:val="nil"/>
              <w:right w:val="nil"/>
            </w:tcBorders>
          </w:tcPr>
          <w:p w14:paraId="2B3D6FFF"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6EFE4EF1"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r>
      <w:tr w:rsidR="004514AB" w:rsidRPr="00F1119A" w14:paraId="1C231832" w14:textId="77777777" w:rsidTr="00D17212">
        <w:tc>
          <w:tcPr>
            <w:tcW w:w="3600" w:type="dxa"/>
            <w:tcBorders>
              <w:top w:val="nil"/>
              <w:left w:val="nil"/>
              <w:bottom w:val="nil"/>
              <w:right w:val="nil"/>
            </w:tcBorders>
          </w:tcPr>
          <w:p w14:paraId="5DAA639F"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14:paraId="6CBCA56C"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sidRPr="00E0750F">
              <w:rPr>
                <w:rFonts w:ascii="Arial" w:eastAsia="Times New Roman" w:hAnsi="Arial" w:cs="Arial"/>
                <w:color w:val="000000"/>
                <w:sz w:val="20"/>
                <w:szCs w:val="20"/>
              </w:rPr>
              <w:t>17 mei 2010</w:t>
            </w:r>
          </w:p>
        </w:tc>
      </w:tr>
      <w:tr w:rsidR="004514AB" w:rsidRPr="00F1119A" w14:paraId="54005160" w14:textId="77777777" w:rsidTr="00D17212">
        <w:trPr>
          <w:trHeight w:val="260"/>
        </w:trPr>
        <w:tc>
          <w:tcPr>
            <w:tcW w:w="3600" w:type="dxa"/>
            <w:tcBorders>
              <w:top w:val="nil"/>
              <w:left w:val="nil"/>
              <w:bottom w:val="nil"/>
              <w:right w:val="nil"/>
            </w:tcBorders>
          </w:tcPr>
          <w:p w14:paraId="096408AA"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5DAD14B5"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r>
      <w:tr w:rsidR="004514AB" w:rsidRPr="005C14BE" w14:paraId="622CD934" w14:textId="77777777" w:rsidTr="00D17212">
        <w:tc>
          <w:tcPr>
            <w:tcW w:w="3600" w:type="dxa"/>
            <w:tcBorders>
              <w:top w:val="nil"/>
              <w:left w:val="nil"/>
              <w:bottom w:val="nil"/>
              <w:right w:val="nil"/>
            </w:tcBorders>
          </w:tcPr>
          <w:p w14:paraId="2B3E9FC0"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14:paraId="1C83545B" w14:textId="77777777" w:rsidR="005561F3" w:rsidRPr="005561F3" w:rsidRDefault="004514AB" w:rsidP="005561F3">
            <w:pPr>
              <w:autoSpaceDE w:val="0"/>
              <w:autoSpaceDN w:val="0"/>
              <w:adjustRightInd w:val="0"/>
              <w:spacing w:after="0" w:line="240" w:lineRule="auto"/>
              <w:rPr>
                <w:ins w:id="447" w:author="Arjan Kloosterboer" w:date="2017-03-06T15:40:00Z"/>
                <w:rFonts w:ascii="Arial" w:eastAsia="Times New Roman" w:hAnsi="Arial" w:cs="Arial"/>
                <w:color w:val="000000"/>
                <w:sz w:val="20"/>
                <w:szCs w:val="20"/>
                <w:lang w:val="nl-NL"/>
              </w:rPr>
            </w:pPr>
            <w:del w:id="448" w:author="Arjan Kloosterboer" w:date="2017-03-06T15:40:00Z">
              <w:r w:rsidRPr="00DD0F4F" w:rsidDel="005561F3">
                <w:rPr>
                  <w:rFonts w:ascii="Arial" w:eastAsia="Times New Roman" w:hAnsi="Arial" w:cs="Arial"/>
                  <w:color w:val="000000"/>
                  <w:sz w:val="20"/>
                  <w:szCs w:val="20"/>
                  <w:lang w:val="nl-NL"/>
                </w:rPr>
                <w:delText>Zie de toelichting in het RSGB.</w:delText>
              </w:r>
            </w:del>
            <w:ins w:id="449" w:author="Arjan Kloosterboer" w:date="2017-03-06T15:40:00Z">
              <w:r w:rsidR="005561F3" w:rsidRPr="005561F3">
                <w:rPr>
                  <w:lang w:val="nl-NL"/>
                </w:rPr>
                <w:t xml:space="preserve"> </w:t>
              </w:r>
              <w:r w:rsidR="005561F3" w:rsidRPr="005561F3">
                <w:rPr>
                  <w:rFonts w:ascii="Arial" w:eastAsia="Times New Roman" w:hAnsi="Arial" w:cs="Arial"/>
                  <w:color w:val="000000"/>
                  <w:sz w:val="20"/>
                  <w:szCs w:val="20"/>
                  <w:lang w:val="nl-NL"/>
                </w:rPr>
                <w:t>De VESTIGING is één van de ‘subtypen’ van BETROKKENE en is afkomstig van het nHR. Het nHR kent ook de Maatschappelijke activiteit. Deze is niet opgenomen als ‘subtype’ van BETROKKENE omdat hiervan, in het NHR, zeer weinig kenmerken zijn opgenomen, bijvoorbeeld geen adres. Een Maatschappelijke activiteit is daardoor slecht bruikbaar als betrokkene. Van de maatschappelijke activiteit wordt gebruik gemaakt door middel van de hoofdVESTIGING daarvan. Daarmee ontbreekt evenwel een essentieel kenmerk van de maatschappelijke activiteit: het KvK-nummer. Dit is een veelgebruikte identificatie die van toepassing is op alle Vestigingen van een Maatschappelijke activiteit en derhalve toegevoegd aan ('platgeslagen in') VESTIGING.</w:t>
              </w:r>
            </w:ins>
          </w:p>
          <w:p w14:paraId="7547E519" w14:textId="77777777" w:rsidR="004514AB" w:rsidRPr="00DD0F4F" w:rsidRDefault="005561F3" w:rsidP="005561F3">
            <w:pPr>
              <w:autoSpaceDE w:val="0"/>
              <w:autoSpaceDN w:val="0"/>
              <w:adjustRightInd w:val="0"/>
              <w:spacing w:after="0" w:line="240" w:lineRule="auto"/>
              <w:rPr>
                <w:rFonts w:ascii="Arial" w:eastAsia="Times New Roman" w:hAnsi="Arial" w:cs="Arial"/>
                <w:color w:val="000000"/>
                <w:sz w:val="20"/>
                <w:szCs w:val="20"/>
                <w:lang w:val="nl-NL"/>
              </w:rPr>
            </w:pPr>
            <w:ins w:id="450" w:author="Arjan Kloosterboer" w:date="2017-03-06T15:40:00Z">
              <w:r w:rsidRPr="005561F3">
                <w:rPr>
                  <w:rFonts w:ascii="Arial" w:eastAsia="Times New Roman" w:hAnsi="Arial" w:cs="Arial"/>
                  <w:color w:val="000000"/>
                  <w:sz w:val="20"/>
                  <w:szCs w:val="20"/>
                  <w:lang w:val="nl-NL"/>
                </w:rPr>
                <w:t>VESTIGING kent twee identificerende attribuutsoorten: Vestigngsnummer en KvK-nummer. De hoofdvestiging (van een Maatschappelijke activiteit) mag met alleen een KvK-nummer geidentificeerd worden. Een nevenvestiging wordt met het Vestigingsnummer geidentificeerd, het KvK-nummer kan optioneel vermeld worden.</w:t>
              </w:r>
            </w:ins>
          </w:p>
        </w:tc>
      </w:tr>
      <w:tr w:rsidR="004514AB" w:rsidRPr="005C14BE" w14:paraId="4B67E09D" w14:textId="77777777" w:rsidTr="00D17212">
        <w:tc>
          <w:tcPr>
            <w:tcW w:w="3600" w:type="dxa"/>
            <w:tcBorders>
              <w:top w:val="nil"/>
              <w:left w:val="nil"/>
              <w:bottom w:val="nil"/>
              <w:right w:val="nil"/>
            </w:tcBorders>
          </w:tcPr>
          <w:p w14:paraId="6D959A19" w14:textId="77777777" w:rsidR="004514AB" w:rsidRPr="00DD0F4F" w:rsidRDefault="004514AB" w:rsidP="00D17212">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1F4594BD" w14:textId="77777777" w:rsidR="004514AB" w:rsidRPr="00DD0F4F" w:rsidRDefault="004514AB" w:rsidP="00D17212">
            <w:pPr>
              <w:autoSpaceDE w:val="0"/>
              <w:autoSpaceDN w:val="0"/>
              <w:adjustRightInd w:val="0"/>
              <w:spacing w:after="0" w:line="240" w:lineRule="auto"/>
              <w:rPr>
                <w:rFonts w:ascii="Arial" w:eastAsia="Times New Roman" w:hAnsi="Arial" w:cs="Arial"/>
                <w:color w:val="000000"/>
                <w:sz w:val="20"/>
                <w:szCs w:val="20"/>
                <w:lang w:val="nl-NL"/>
              </w:rPr>
            </w:pPr>
          </w:p>
        </w:tc>
      </w:tr>
      <w:tr w:rsidR="004514AB" w:rsidRPr="005561F3" w14:paraId="01668331" w14:textId="77777777" w:rsidTr="00D17212">
        <w:tc>
          <w:tcPr>
            <w:tcW w:w="3600" w:type="dxa"/>
            <w:tcBorders>
              <w:top w:val="nil"/>
              <w:left w:val="nil"/>
              <w:bottom w:val="nil"/>
              <w:right w:val="nil"/>
            </w:tcBorders>
          </w:tcPr>
          <w:p w14:paraId="6B20CB96"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14:paraId="642F308D" w14:textId="77777777" w:rsidR="004514AB" w:rsidRPr="00DD0F4F" w:rsidRDefault="004514AB" w:rsidP="00D17212">
            <w:pPr>
              <w:autoSpaceDE w:val="0"/>
              <w:autoSpaceDN w:val="0"/>
              <w:adjustRightInd w:val="0"/>
              <w:spacing w:after="0" w:line="240" w:lineRule="auto"/>
              <w:rPr>
                <w:rFonts w:ascii="Arial" w:eastAsia="Times New Roman" w:hAnsi="Arial" w:cs="Arial"/>
                <w:color w:val="000000"/>
                <w:sz w:val="20"/>
                <w:szCs w:val="20"/>
                <w:lang w:val="nl-NL"/>
              </w:rPr>
            </w:pPr>
            <w:del w:id="451" w:author="Arjan Kloosterboer" w:date="2017-03-06T15:41:00Z">
              <w:r w:rsidRPr="00DD0F4F" w:rsidDel="00A50DDF">
                <w:rPr>
                  <w:rFonts w:ascii="Arial" w:eastAsia="Times New Roman" w:hAnsi="Arial" w:cs="Arial"/>
                  <w:color w:val="000000"/>
                  <w:sz w:val="20"/>
                  <w:szCs w:val="20"/>
                  <w:lang w:val="nl-NL"/>
                </w:rPr>
                <w:delText xml:space="preserve">SUBJECT.Subjecttypering gevolgd door het </w:delText>
              </w:r>
            </w:del>
            <w:r w:rsidRPr="00DD0F4F">
              <w:rPr>
                <w:rFonts w:ascii="Arial" w:eastAsia="Times New Roman" w:hAnsi="Arial" w:cs="Arial"/>
                <w:color w:val="000000"/>
                <w:sz w:val="20"/>
                <w:szCs w:val="20"/>
                <w:lang w:val="nl-NL"/>
              </w:rPr>
              <w:t>Vestigingsnummer</w:t>
            </w:r>
            <w:ins w:id="452" w:author="Arjan Kloosterboer" w:date="2017-03-06T15:42:00Z">
              <w:r w:rsidR="00A50DDF">
                <w:rPr>
                  <w:rFonts w:ascii="Arial" w:eastAsia="Times New Roman" w:hAnsi="Arial" w:cs="Arial"/>
                  <w:color w:val="000000"/>
                  <w:sz w:val="20"/>
                  <w:szCs w:val="20"/>
                  <w:lang w:val="nl-NL"/>
                </w:rPr>
                <w:t xml:space="preserve"> of KvK-nummer</w:t>
              </w:r>
            </w:ins>
          </w:p>
        </w:tc>
      </w:tr>
      <w:tr w:rsidR="004514AB" w:rsidRPr="005561F3" w14:paraId="04FEBFAC" w14:textId="77777777" w:rsidTr="00D17212">
        <w:tc>
          <w:tcPr>
            <w:tcW w:w="3600" w:type="dxa"/>
            <w:tcBorders>
              <w:top w:val="nil"/>
              <w:left w:val="nil"/>
              <w:bottom w:val="nil"/>
              <w:right w:val="nil"/>
            </w:tcBorders>
          </w:tcPr>
          <w:p w14:paraId="54C3ACD7" w14:textId="77777777" w:rsidR="004514AB" w:rsidRPr="00DD0F4F" w:rsidRDefault="004514AB" w:rsidP="00D17212">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71CA9D3A" w14:textId="77777777" w:rsidR="004514AB" w:rsidRPr="00DD0F4F" w:rsidRDefault="004514AB" w:rsidP="00D17212">
            <w:pPr>
              <w:autoSpaceDE w:val="0"/>
              <w:autoSpaceDN w:val="0"/>
              <w:adjustRightInd w:val="0"/>
              <w:spacing w:after="0" w:line="240" w:lineRule="auto"/>
              <w:rPr>
                <w:rFonts w:ascii="Arial" w:eastAsia="Times New Roman" w:hAnsi="Arial" w:cs="Arial"/>
                <w:color w:val="000000"/>
                <w:sz w:val="20"/>
                <w:szCs w:val="20"/>
                <w:lang w:val="nl-NL"/>
              </w:rPr>
            </w:pPr>
          </w:p>
        </w:tc>
      </w:tr>
      <w:tr w:rsidR="004514AB" w:rsidRPr="005C14BE" w14:paraId="1C1C8776" w14:textId="77777777" w:rsidTr="00D17212">
        <w:tc>
          <w:tcPr>
            <w:tcW w:w="3600" w:type="dxa"/>
            <w:tcBorders>
              <w:top w:val="nil"/>
              <w:left w:val="nil"/>
              <w:bottom w:val="nil"/>
              <w:right w:val="nil"/>
            </w:tcBorders>
          </w:tcPr>
          <w:p w14:paraId="3C0BD7DE"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14:paraId="2D6523D6" w14:textId="77777777" w:rsidR="004514AB" w:rsidRPr="00DD0F4F" w:rsidRDefault="004514AB" w:rsidP="00D1721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 vestigingen </w:t>
            </w:r>
            <w:ins w:id="453" w:author="Arjan Kloosterboer" w:date="2017-03-06T15:43:00Z">
              <w:r w:rsidR="00A50DDF" w:rsidRPr="00A50DDF">
                <w:rPr>
                  <w:rFonts w:ascii="Arial" w:eastAsia="Times New Roman" w:hAnsi="Arial" w:cs="Arial"/>
                  <w:color w:val="000000"/>
                  <w:sz w:val="20"/>
                  <w:szCs w:val="20"/>
                  <w:lang w:val="nl-NL"/>
                </w:rPr>
                <w:t xml:space="preserve">(van maatschappelijke objecten) die op enigerlei wijze betrokkene zijn bij één of meer zaken van de </w:t>
              </w:r>
              <w:r w:rsidR="00A50DDF" w:rsidRPr="00A50DDF">
                <w:rPr>
                  <w:rFonts w:ascii="Arial" w:eastAsia="Times New Roman" w:hAnsi="Arial" w:cs="Arial"/>
                  <w:color w:val="000000"/>
                  <w:sz w:val="20"/>
                  <w:szCs w:val="20"/>
                  <w:lang w:val="nl-NL"/>
                </w:rPr>
                <w:lastRenderedPageBreak/>
                <w:t>zaakbehandelende organisatie.</w:t>
              </w:r>
            </w:ins>
            <w:del w:id="454" w:author="Arjan Kloosterboer" w:date="2017-03-06T15:43:00Z">
              <w:r w:rsidRPr="00DD0F4F" w:rsidDel="00A50DDF">
                <w:rPr>
                  <w:rFonts w:ascii="Arial" w:eastAsia="Times New Roman" w:hAnsi="Arial" w:cs="Arial"/>
                  <w:color w:val="000000"/>
                  <w:sz w:val="20"/>
                  <w:szCs w:val="20"/>
                  <w:lang w:val="nl-NL"/>
                </w:rPr>
                <w:delText>zoals opgenomen in het NHR</w:delText>
              </w:r>
            </w:del>
            <w:r w:rsidRPr="00DD0F4F">
              <w:rPr>
                <w:rFonts w:ascii="Arial" w:eastAsia="Times New Roman" w:hAnsi="Arial" w:cs="Arial"/>
                <w:color w:val="000000"/>
                <w:sz w:val="20"/>
                <w:szCs w:val="20"/>
                <w:lang w:val="nl-NL"/>
              </w:rPr>
              <w:t>.</w:t>
            </w:r>
          </w:p>
        </w:tc>
      </w:tr>
      <w:tr w:rsidR="004514AB" w:rsidRPr="005C14BE" w14:paraId="14A6671D" w14:textId="77777777" w:rsidTr="00D17212">
        <w:tc>
          <w:tcPr>
            <w:tcW w:w="3600" w:type="dxa"/>
            <w:tcBorders>
              <w:top w:val="nil"/>
              <w:left w:val="nil"/>
              <w:bottom w:val="nil"/>
              <w:right w:val="nil"/>
            </w:tcBorders>
          </w:tcPr>
          <w:p w14:paraId="0D856E9F" w14:textId="77777777" w:rsidR="004514AB" w:rsidRPr="00DD0F4F" w:rsidRDefault="004514AB" w:rsidP="00D17212">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52F17871" w14:textId="77777777" w:rsidR="004514AB" w:rsidRPr="00DD0F4F" w:rsidRDefault="004514AB" w:rsidP="00D17212">
            <w:pPr>
              <w:autoSpaceDE w:val="0"/>
              <w:autoSpaceDN w:val="0"/>
              <w:adjustRightInd w:val="0"/>
              <w:spacing w:after="0" w:line="240" w:lineRule="auto"/>
              <w:rPr>
                <w:rFonts w:ascii="Arial" w:eastAsia="Times New Roman" w:hAnsi="Arial" w:cs="Arial"/>
                <w:color w:val="000000"/>
                <w:sz w:val="20"/>
                <w:szCs w:val="20"/>
                <w:lang w:val="nl-NL"/>
              </w:rPr>
            </w:pPr>
          </w:p>
        </w:tc>
      </w:tr>
      <w:tr w:rsidR="004514AB" w:rsidRPr="00F1119A" w14:paraId="56C940E2" w14:textId="77777777" w:rsidTr="00D17212">
        <w:tc>
          <w:tcPr>
            <w:tcW w:w="3600" w:type="dxa"/>
            <w:tcBorders>
              <w:top w:val="nil"/>
              <w:left w:val="nil"/>
              <w:bottom w:val="nil"/>
              <w:right w:val="nil"/>
            </w:tcBorders>
          </w:tcPr>
          <w:p w14:paraId="4ECE71C4"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14:paraId="60EF48D0"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r>
      <w:tr w:rsidR="004514AB" w:rsidRPr="00F1119A" w14:paraId="4CFA0B55" w14:textId="77777777" w:rsidTr="00D17212">
        <w:tc>
          <w:tcPr>
            <w:tcW w:w="3600" w:type="dxa"/>
            <w:tcBorders>
              <w:top w:val="nil"/>
              <w:left w:val="nil"/>
              <w:bottom w:val="nil"/>
              <w:right w:val="nil"/>
            </w:tcBorders>
          </w:tcPr>
          <w:p w14:paraId="01CAF878"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62AAC951" w14:textId="77777777" w:rsidR="004514AB" w:rsidRPr="00F1119A" w:rsidRDefault="004514AB" w:rsidP="00D17212">
            <w:pPr>
              <w:autoSpaceDE w:val="0"/>
              <w:autoSpaceDN w:val="0"/>
              <w:adjustRightInd w:val="0"/>
              <w:spacing w:after="0" w:line="240" w:lineRule="auto"/>
              <w:rPr>
                <w:rFonts w:ascii="Arial" w:eastAsia="Times New Roman" w:hAnsi="Arial" w:cs="Arial"/>
                <w:b/>
                <w:bCs/>
                <w:color w:val="000000"/>
                <w:sz w:val="20"/>
                <w:szCs w:val="20"/>
              </w:rPr>
            </w:pPr>
          </w:p>
        </w:tc>
      </w:tr>
      <w:tr w:rsidR="004514AB" w:rsidRPr="00F1119A" w14:paraId="33E9EF6B" w14:textId="77777777" w:rsidTr="00D17212">
        <w:tc>
          <w:tcPr>
            <w:tcW w:w="3600" w:type="dxa"/>
            <w:tcBorders>
              <w:top w:val="nil"/>
              <w:left w:val="nil"/>
              <w:bottom w:val="nil"/>
              <w:right w:val="nil"/>
            </w:tcBorders>
          </w:tcPr>
          <w:p w14:paraId="2F91A3BB"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14:paraId="01430D56"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Code</w:t>
            </w:r>
          </w:p>
        </w:tc>
        <w:tc>
          <w:tcPr>
            <w:tcW w:w="3330" w:type="dxa"/>
            <w:tcBorders>
              <w:top w:val="nil"/>
              <w:left w:val="nil"/>
              <w:bottom w:val="nil"/>
              <w:right w:val="nil"/>
            </w:tcBorders>
          </w:tcPr>
          <w:p w14:paraId="04634BE7"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Gegevensnaam</w:t>
            </w:r>
          </w:p>
        </w:tc>
        <w:tc>
          <w:tcPr>
            <w:tcW w:w="1350" w:type="dxa"/>
            <w:tcBorders>
              <w:top w:val="nil"/>
              <w:left w:val="nil"/>
              <w:bottom w:val="nil"/>
              <w:right w:val="nil"/>
            </w:tcBorders>
          </w:tcPr>
          <w:p w14:paraId="70637E1C"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Herkomst</w:t>
            </w:r>
          </w:p>
        </w:tc>
      </w:tr>
      <w:tr w:rsidR="004514AB" w:rsidRPr="00F1119A" w14:paraId="426D09AE" w14:textId="77777777" w:rsidTr="00D17212">
        <w:tc>
          <w:tcPr>
            <w:tcW w:w="3600" w:type="dxa"/>
            <w:tcBorders>
              <w:top w:val="nil"/>
              <w:left w:val="nil"/>
              <w:bottom w:val="nil"/>
              <w:right w:val="nil"/>
            </w:tcBorders>
          </w:tcPr>
          <w:p w14:paraId="30929E09"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03C581A9"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B0BE153" w14:textId="77777777" w:rsidR="004514AB" w:rsidRPr="009E2452" w:rsidRDefault="004514AB" w:rsidP="00D17212">
            <w:pPr>
              <w:spacing w:after="0"/>
            </w:pPr>
            <w:r w:rsidRPr="009E2452">
              <w:t>Vestigingsnummer</w:t>
            </w:r>
          </w:p>
        </w:tc>
        <w:tc>
          <w:tcPr>
            <w:tcW w:w="1350" w:type="dxa"/>
            <w:tcBorders>
              <w:top w:val="nil"/>
              <w:left w:val="nil"/>
              <w:bottom w:val="nil"/>
              <w:right w:val="nil"/>
            </w:tcBorders>
          </w:tcPr>
          <w:p w14:paraId="21CFF815"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49ED2234" w14:textId="77777777" w:rsidTr="00D17212">
        <w:tc>
          <w:tcPr>
            <w:tcW w:w="3600" w:type="dxa"/>
            <w:tcBorders>
              <w:top w:val="nil"/>
              <w:left w:val="nil"/>
              <w:bottom w:val="nil"/>
              <w:right w:val="nil"/>
            </w:tcBorders>
          </w:tcPr>
          <w:p w14:paraId="6C19400F"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FBB7636"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5B2CBB5" w14:textId="2629DB6D" w:rsidR="004514AB" w:rsidRPr="009E2452" w:rsidRDefault="00D0381E" w:rsidP="00D17212">
            <w:pPr>
              <w:spacing w:after="0"/>
            </w:pPr>
            <w:ins w:id="455" w:author="Arjan Kloosterboer" w:date="2017-08-08T16:46:00Z">
              <w:r>
                <w:t xml:space="preserve">/Primaire </w:t>
              </w:r>
            </w:ins>
            <w:ins w:id="456" w:author="Arjan" w:date="2014-11-20T14:09:00Z">
              <w:r w:rsidR="00D41AC7">
                <w:t>(</w:t>
              </w:r>
            </w:ins>
            <w:del w:id="457" w:author="Arjan Kloosterboer" w:date="2017-08-08T16:46:00Z">
              <w:r w:rsidR="004514AB" w:rsidRPr="009E2452" w:rsidDel="00D0381E">
                <w:delText>H</w:delText>
              </w:r>
            </w:del>
            <w:ins w:id="458" w:author="Arjan Kloosterboer" w:date="2017-08-08T16:46:00Z">
              <w:r>
                <w:t>h</w:t>
              </w:r>
            </w:ins>
            <w:r w:rsidR="004514AB" w:rsidRPr="009E2452">
              <w:t>andels</w:t>
            </w:r>
            <w:ins w:id="459" w:author="Arjan" w:date="2014-11-20T14:09:00Z">
              <w:r w:rsidR="00D41AC7">
                <w:t>)</w:t>
              </w:r>
            </w:ins>
            <w:r w:rsidR="004514AB" w:rsidRPr="009E2452">
              <w:t>naam</w:t>
            </w:r>
          </w:p>
        </w:tc>
        <w:tc>
          <w:tcPr>
            <w:tcW w:w="1350" w:type="dxa"/>
            <w:tcBorders>
              <w:top w:val="nil"/>
              <w:left w:val="nil"/>
              <w:bottom w:val="nil"/>
              <w:right w:val="nil"/>
            </w:tcBorders>
          </w:tcPr>
          <w:p w14:paraId="673DD3A4"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7E1086D8" w14:textId="77777777" w:rsidTr="00D17212">
        <w:tc>
          <w:tcPr>
            <w:tcW w:w="3600" w:type="dxa"/>
            <w:tcBorders>
              <w:top w:val="nil"/>
              <w:left w:val="nil"/>
              <w:bottom w:val="nil"/>
              <w:right w:val="nil"/>
            </w:tcBorders>
          </w:tcPr>
          <w:p w14:paraId="294606C0"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7E7DAFC4"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6CCDF00" w14:textId="77777777" w:rsidR="004514AB" w:rsidRPr="009E2452" w:rsidRDefault="004514AB" w:rsidP="00D17212">
            <w:pPr>
              <w:spacing w:after="0"/>
            </w:pPr>
            <w:ins w:id="460" w:author="Arjan" w:date="2014-09-08T15:53:00Z">
              <w:r>
                <w:t>KvK-nummer</w:t>
              </w:r>
            </w:ins>
          </w:p>
        </w:tc>
        <w:tc>
          <w:tcPr>
            <w:tcW w:w="1350" w:type="dxa"/>
            <w:tcBorders>
              <w:top w:val="nil"/>
              <w:left w:val="nil"/>
              <w:bottom w:val="nil"/>
              <w:right w:val="nil"/>
            </w:tcBorders>
          </w:tcPr>
          <w:p w14:paraId="6C93D2F2" w14:textId="77777777" w:rsidR="004514AB" w:rsidRDefault="004514AB" w:rsidP="00D17212">
            <w:pPr>
              <w:autoSpaceDE w:val="0"/>
              <w:autoSpaceDN w:val="0"/>
              <w:adjustRightInd w:val="0"/>
              <w:spacing w:after="0" w:line="240" w:lineRule="auto"/>
              <w:rPr>
                <w:rFonts w:ascii="Arial" w:eastAsia="Times New Roman" w:hAnsi="Arial" w:cs="Arial"/>
                <w:color w:val="000000"/>
                <w:sz w:val="20"/>
                <w:szCs w:val="20"/>
              </w:rPr>
            </w:pPr>
            <w:ins w:id="461" w:author="Arjan" w:date="2014-09-08T16:11:00Z">
              <w:r>
                <w:rPr>
                  <w:rFonts w:ascii="Arial" w:eastAsia="Times New Roman" w:hAnsi="Arial" w:cs="Arial"/>
                  <w:color w:val="000000"/>
                  <w:sz w:val="20"/>
                  <w:szCs w:val="20"/>
                </w:rPr>
                <w:t>RSGB</w:t>
              </w:r>
            </w:ins>
          </w:p>
        </w:tc>
      </w:tr>
      <w:tr w:rsidR="004514AB" w:rsidRPr="00F1119A" w14:paraId="134033CC" w14:textId="77777777" w:rsidTr="00D17212">
        <w:tc>
          <w:tcPr>
            <w:tcW w:w="3600" w:type="dxa"/>
            <w:tcBorders>
              <w:top w:val="nil"/>
              <w:left w:val="nil"/>
              <w:bottom w:val="nil"/>
              <w:right w:val="nil"/>
            </w:tcBorders>
          </w:tcPr>
          <w:p w14:paraId="5B121343"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F79E8D9"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2E6C22B" w14:textId="77777777" w:rsidR="004514AB" w:rsidRPr="009E2452" w:rsidRDefault="004514AB" w:rsidP="00D17212">
            <w:pPr>
              <w:spacing w:after="0"/>
            </w:pPr>
            <w:r w:rsidRPr="009E2452">
              <w:t>Verkorte naam</w:t>
            </w:r>
          </w:p>
        </w:tc>
        <w:tc>
          <w:tcPr>
            <w:tcW w:w="1350" w:type="dxa"/>
            <w:tcBorders>
              <w:top w:val="nil"/>
              <w:left w:val="nil"/>
              <w:bottom w:val="nil"/>
              <w:right w:val="nil"/>
            </w:tcBorders>
          </w:tcPr>
          <w:p w14:paraId="49B3D6B1"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21C6B42B" w14:textId="77777777" w:rsidTr="00D17212">
        <w:tc>
          <w:tcPr>
            <w:tcW w:w="3600" w:type="dxa"/>
            <w:tcBorders>
              <w:top w:val="nil"/>
              <w:left w:val="nil"/>
              <w:bottom w:val="nil"/>
              <w:right w:val="nil"/>
            </w:tcBorders>
          </w:tcPr>
          <w:p w14:paraId="210FD761"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77C6558A"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ECC7CE8" w14:textId="77777777" w:rsidR="004514AB" w:rsidRPr="009E2452" w:rsidRDefault="004514AB" w:rsidP="00D17212">
            <w:pPr>
              <w:spacing w:after="0"/>
            </w:pPr>
            <w:r w:rsidRPr="009E2452">
              <w:t>Datum aanvang</w:t>
            </w:r>
          </w:p>
        </w:tc>
        <w:tc>
          <w:tcPr>
            <w:tcW w:w="1350" w:type="dxa"/>
            <w:tcBorders>
              <w:top w:val="nil"/>
              <w:left w:val="nil"/>
              <w:bottom w:val="nil"/>
              <w:right w:val="nil"/>
            </w:tcBorders>
          </w:tcPr>
          <w:p w14:paraId="55E087CD"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7BF80E88" w14:textId="77777777" w:rsidTr="00D17212">
        <w:tc>
          <w:tcPr>
            <w:tcW w:w="3600" w:type="dxa"/>
            <w:tcBorders>
              <w:top w:val="nil"/>
              <w:left w:val="nil"/>
              <w:bottom w:val="nil"/>
              <w:right w:val="nil"/>
            </w:tcBorders>
          </w:tcPr>
          <w:p w14:paraId="5EFA904A"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D7E4957"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0D05C03" w14:textId="77777777" w:rsidR="004514AB" w:rsidRDefault="004514AB" w:rsidP="00D17212">
            <w:pPr>
              <w:spacing w:after="0"/>
            </w:pPr>
            <w:r w:rsidRPr="009E2452">
              <w:t xml:space="preserve">Datum beëindiging </w:t>
            </w:r>
          </w:p>
        </w:tc>
        <w:tc>
          <w:tcPr>
            <w:tcW w:w="1350" w:type="dxa"/>
            <w:tcBorders>
              <w:top w:val="nil"/>
              <w:left w:val="nil"/>
              <w:bottom w:val="nil"/>
              <w:right w:val="nil"/>
            </w:tcBorders>
          </w:tcPr>
          <w:p w14:paraId="5466848E"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71CD3D12" w14:textId="77777777" w:rsidTr="00D17212">
        <w:tc>
          <w:tcPr>
            <w:tcW w:w="3600" w:type="dxa"/>
            <w:tcBorders>
              <w:top w:val="nil"/>
              <w:left w:val="nil"/>
              <w:bottom w:val="nil"/>
              <w:right w:val="nil"/>
            </w:tcBorders>
          </w:tcPr>
          <w:p w14:paraId="76525FA1"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12B96CD"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51D101FF" w14:textId="5D16FF6F" w:rsidR="00D0381E" w:rsidRPr="00FA2642" w:rsidRDefault="00D0381E" w:rsidP="00D0381E">
            <w:pPr>
              <w:tabs>
                <w:tab w:val="left" w:pos="667"/>
                <w:tab w:val="left" w:pos="5167"/>
              </w:tabs>
              <w:spacing w:after="0"/>
              <w:rPr>
                <w:rFonts w:ascii="Arial" w:eastAsia="Batang" w:hAnsi="Arial" w:cs="Arial"/>
                <w:sz w:val="20"/>
                <w:szCs w:val="20"/>
                <w:lang w:val="nl-NL"/>
              </w:rPr>
            </w:pPr>
            <w:ins w:id="462" w:author="Arjan Kloosterboer" w:date="2017-08-08T16:46:00Z">
              <w:r w:rsidRPr="00D0381E">
                <w:rPr>
                  <w:lang w:val="nl-NL"/>
                </w:rPr>
                <w:t>/</w:t>
              </w:r>
            </w:ins>
            <w:r w:rsidR="00DA5D93">
              <w:fldChar w:fldCharType="begin" w:fldLock="1"/>
            </w:r>
            <w:r w:rsidR="004514AB" w:rsidRPr="00D0381E">
              <w:rPr>
                <w:lang w:val="nl-NL"/>
              </w:rPr>
              <w:instrText xml:space="preserve">MERGEFIELD </w:instrText>
            </w:r>
            <w:r w:rsidR="004514AB" w:rsidRPr="00D0381E">
              <w:rPr>
                <w:rFonts w:ascii="Calibri" w:eastAsia="Times New Roman" w:hAnsi="Calibri" w:cs="Calibri"/>
                <w:color w:val="0F0F0F"/>
                <w:lang w:val="nl-NL"/>
              </w:rPr>
              <w:instrText>Att.Name</w:instrText>
            </w:r>
            <w:r w:rsidR="00DA5D93">
              <w:fldChar w:fldCharType="separate"/>
            </w:r>
            <w:r w:rsidR="004514AB" w:rsidRPr="00D0381E">
              <w:rPr>
                <w:rFonts w:ascii="Calibri" w:eastAsia="Times New Roman" w:hAnsi="Calibri" w:cs="Calibri"/>
                <w:color w:val="0F0F0F"/>
                <w:lang w:val="nl-NL"/>
              </w:rPr>
              <w:t>Locatie-adres</w:t>
            </w:r>
            <w:r w:rsidR="00DA5D93">
              <w:fldChar w:fldCharType="end"/>
            </w:r>
            <w:r w:rsidRPr="00D0381E">
              <w:rPr>
                <w:lang w:val="nl-NL"/>
              </w:rPr>
              <w:br/>
            </w:r>
            <w:r w:rsidRPr="00FA2642">
              <w:rPr>
                <w:rFonts w:ascii="Arial" w:eastAsia="Batang" w:hAnsi="Arial" w:cs="Arial"/>
                <w:sz w:val="20"/>
                <w:szCs w:val="20"/>
                <w:lang w:val="nl-NL"/>
              </w:rPr>
              <w:t xml:space="preserve">   Huisnummer</w:t>
            </w:r>
          </w:p>
          <w:p w14:paraId="5A466F6C" w14:textId="3D559508" w:rsidR="00D0381E" w:rsidRPr="00FA2642" w:rsidRDefault="00D0381E" w:rsidP="00D0381E">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 xml:space="preserve">   Huisletter </w:t>
            </w:r>
          </w:p>
          <w:p w14:paraId="5B2D6FA1" w14:textId="3B040830" w:rsidR="00D0381E" w:rsidRPr="00FA2642" w:rsidRDefault="00D0381E" w:rsidP="00D0381E">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 xml:space="preserve">   Huisnummertoevoeging</w:t>
            </w:r>
          </w:p>
          <w:p w14:paraId="792054D1" w14:textId="77E410CF" w:rsidR="00D0381E" w:rsidRPr="00FA2642" w:rsidRDefault="00D0381E" w:rsidP="00D0381E">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 xml:space="preserve">   Naam openbare ruimte</w:t>
            </w:r>
          </w:p>
          <w:p w14:paraId="6862D441" w14:textId="72C2A6C1" w:rsidR="00D0381E" w:rsidRPr="003306F8" w:rsidRDefault="00D0381E" w:rsidP="00D0381E">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 xml:space="preserve">   </w:t>
            </w:r>
            <w:r w:rsidRPr="003306F8">
              <w:rPr>
                <w:rFonts w:ascii="Arial" w:eastAsia="Batang" w:hAnsi="Arial" w:cs="Arial"/>
                <w:sz w:val="20"/>
                <w:szCs w:val="20"/>
                <w:lang w:val="nl-NL"/>
              </w:rPr>
              <w:t>Straatnaam</w:t>
            </w:r>
          </w:p>
          <w:p w14:paraId="3275A50B" w14:textId="718C642A" w:rsidR="00D0381E" w:rsidRPr="00FA2642" w:rsidRDefault="00D0381E" w:rsidP="00D0381E">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 xml:space="preserve">   Postcode</w:t>
            </w:r>
          </w:p>
          <w:p w14:paraId="66497242" w14:textId="21CBAAFE" w:rsidR="00D0381E" w:rsidRPr="00FA2642" w:rsidRDefault="00D0381E" w:rsidP="00D0381E">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 xml:space="preserve">   </w:t>
            </w:r>
            <w:ins w:id="463" w:author="Arjan Kloosterboer" w:date="2017-08-08T16:50:00Z">
              <w:r>
                <w:rPr>
                  <w:rFonts w:ascii="Arial" w:eastAsia="Batang" w:hAnsi="Arial" w:cs="Arial"/>
                  <w:sz w:val="20"/>
                  <w:szCs w:val="20"/>
                  <w:lang w:val="nl-NL"/>
                </w:rPr>
                <w:t>Toevoeg</w:t>
              </w:r>
            </w:ins>
            <w:ins w:id="464" w:author="Arjan Kloosterboer" w:date="2017-08-08T16:51:00Z">
              <w:r>
                <w:rPr>
                  <w:rFonts w:ascii="Arial" w:eastAsia="Batang" w:hAnsi="Arial" w:cs="Arial"/>
                  <w:sz w:val="20"/>
                  <w:szCs w:val="20"/>
                  <w:lang w:val="nl-NL"/>
                </w:rPr>
                <w:t>ing adres</w:t>
              </w:r>
            </w:ins>
          </w:p>
          <w:p w14:paraId="1045254B" w14:textId="6C31449E" w:rsidR="004514AB" w:rsidRPr="00D0381E" w:rsidRDefault="00D0381E" w:rsidP="00D0381E">
            <w:pPr>
              <w:tabs>
                <w:tab w:val="left" w:pos="667"/>
                <w:tab w:val="left" w:pos="5167"/>
              </w:tabs>
              <w:spacing w:after="0"/>
              <w:rPr>
                <w:rFonts w:ascii="Arial" w:eastAsia="Batang" w:hAnsi="Arial" w:cs="Arial"/>
                <w:sz w:val="20"/>
                <w:szCs w:val="20"/>
                <w:lang w:val="nl-NL"/>
              </w:rPr>
            </w:pPr>
            <w:r w:rsidRPr="00FA2642">
              <w:rPr>
                <w:rFonts w:ascii="Arial" w:eastAsia="Batang" w:hAnsi="Arial" w:cs="Arial"/>
                <w:sz w:val="20"/>
                <w:szCs w:val="20"/>
                <w:lang w:val="nl-NL"/>
              </w:rPr>
              <w:t xml:space="preserve">   Woonpl</w:t>
            </w:r>
            <w:r>
              <w:rPr>
                <w:rFonts w:ascii="Arial" w:eastAsia="Batang" w:hAnsi="Arial" w:cs="Arial"/>
                <w:sz w:val="20"/>
                <w:szCs w:val="20"/>
                <w:lang w:val="nl-NL"/>
              </w:rPr>
              <w:t>aatsnaam</w:t>
            </w:r>
          </w:p>
        </w:tc>
        <w:tc>
          <w:tcPr>
            <w:tcW w:w="1350" w:type="dxa"/>
            <w:tcBorders>
              <w:top w:val="nil"/>
              <w:left w:val="nil"/>
              <w:bottom w:val="nil"/>
              <w:right w:val="nil"/>
            </w:tcBorders>
          </w:tcPr>
          <w:p w14:paraId="47B47A86"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10C85671" w14:textId="77777777" w:rsidTr="00D17212">
        <w:tc>
          <w:tcPr>
            <w:tcW w:w="3600" w:type="dxa"/>
            <w:tcBorders>
              <w:top w:val="nil"/>
              <w:left w:val="nil"/>
              <w:bottom w:val="nil"/>
              <w:right w:val="nil"/>
            </w:tcBorders>
          </w:tcPr>
          <w:p w14:paraId="69ACC5EF"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24325F55"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0CC7AB7" w14:textId="77777777" w:rsidR="00D0381E" w:rsidRPr="00796C3B" w:rsidRDefault="00D0381E" w:rsidP="00D0381E">
            <w:pPr>
              <w:tabs>
                <w:tab w:val="left" w:pos="667"/>
                <w:tab w:val="left" w:pos="5167"/>
              </w:tabs>
              <w:spacing w:after="0"/>
              <w:rPr>
                <w:rFonts w:ascii="Arial" w:eastAsia="Batang" w:hAnsi="Arial" w:cs="Arial"/>
                <w:sz w:val="20"/>
                <w:szCs w:val="20"/>
                <w:lang w:val="nl-NL"/>
              </w:rPr>
            </w:pPr>
            <w:ins w:id="465" w:author="Arjan Kloosterboer" w:date="2017-08-08T16:47:00Z">
              <w:r w:rsidRPr="00AE1A11">
                <w:rPr>
                  <w:lang w:val="nl-NL"/>
                </w:rPr>
                <w:t>/</w:t>
              </w:r>
            </w:ins>
            <w:r w:rsidR="00DA5D93">
              <w:fldChar w:fldCharType="begin" w:fldLock="1"/>
            </w:r>
            <w:r w:rsidR="004514AB" w:rsidRPr="00AE1A11">
              <w:rPr>
                <w:lang w:val="nl-NL"/>
              </w:rPr>
              <w:instrText xml:space="preserve">MERGEFIELD </w:instrText>
            </w:r>
            <w:r w:rsidR="004514AB" w:rsidRPr="00AE1A11">
              <w:rPr>
                <w:rFonts w:ascii="Calibri" w:eastAsia="Times New Roman" w:hAnsi="Calibri" w:cs="Calibri"/>
                <w:color w:val="0F0F0F"/>
                <w:lang w:val="nl-NL"/>
              </w:rPr>
              <w:instrText>Att.Name</w:instrText>
            </w:r>
            <w:r w:rsidR="00DA5D93">
              <w:fldChar w:fldCharType="separate"/>
            </w:r>
            <w:r w:rsidR="004514AB" w:rsidRPr="00AE1A11">
              <w:rPr>
                <w:rFonts w:ascii="Calibri" w:eastAsia="Times New Roman" w:hAnsi="Calibri" w:cs="Calibri"/>
                <w:color w:val="0F0F0F"/>
                <w:lang w:val="nl-NL"/>
              </w:rPr>
              <w:t>Correspondentieadres</w:t>
            </w:r>
            <w:r w:rsidR="00DA5D93">
              <w:fldChar w:fldCharType="end"/>
            </w:r>
          </w:p>
          <w:p w14:paraId="2F8C9D6A" w14:textId="7776F853" w:rsidR="00D0381E" w:rsidRPr="00796C3B" w:rsidRDefault="00D0381E" w:rsidP="00D0381E">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 xml:space="preserve">   Huisnummer</w:t>
            </w:r>
          </w:p>
          <w:p w14:paraId="407FCAAB" w14:textId="75399F56" w:rsidR="00D0381E" w:rsidRPr="00796C3B" w:rsidRDefault="00D0381E" w:rsidP="00D0381E">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 xml:space="preserve">   Huisletter </w:t>
            </w:r>
          </w:p>
          <w:p w14:paraId="018ECFD3" w14:textId="4C9B3284" w:rsidR="00D0381E" w:rsidRPr="00796C3B" w:rsidRDefault="00D0381E" w:rsidP="00D0381E">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 xml:space="preserve">   Huisnummertoevoeging</w:t>
            </w:r>
          </w:p>
          <w:p w14:paraId="5EC792FD" w14:textId="2000D259" w:rsidR="00D0381E" w:rsidRPr="00796C3B" w:rsidRDefault="00D0381E" w:rsidP="00D0381E">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 xml:space="preserve">   Naam openbare ruimte</w:t>
            </w:r>
          </w:p>
          <w:p w14:paraId="295EDCBD" w14:textId="03D8E9D1" w:rsidR="00D0381E" w:rsidRPr="00796C3B" w:rsidRDefault="00D0381E" w:rsidP="00D0381E">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 xml:space="preserve">   Straatnaam</w:t>
            </w:r>
          </w:p>
          <w:p w14:paraId="37470206" w14:textId="72A8F4C2" w:rsidR="00D0381E" w:rsidRPr="00796C3B" w:rsidRDefault="00D0381E" w:rsidP="00D0381E">
            <w:pPr>
              <w:tabs>
                <w:tab w:val="left" w:pos="66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 xml:space="preserve">   Postcode</w:t>
            </w:r>
          </w:p>
          <w:p w14:paraId="3B7FFCDF" w14:textId="58389DA7" w:rsidR="004514AB" w:rsidRDefault="00D0381E" w:rsidP="00D0381E">
            <w:pPr>
              <w:spacing w:after="0"/>
              <w:rPr>
                <w:rFonts w:ascii="Calibri" w:eastAsia="Times New Roman" w:hAnsi="Calibri" w:cs="Calibri"/>
                <w:color w:val="0F0F0F"/>
              </w:rPr>
            </w:pPr>
            <w:r w:rsidRPr="00796C3B">
              <w:rPr>
                <w:rFonts w:ascii="Arial" w:eastAsia="Batang" w:hAnsi="Arial" w:cs="Arial"/>
                <w:sz w:val="20"/>
                <w:szCs w:val="20"/>
                <w:lang w:val="nl-NL"/>
              </w:rPr>
              <w:t xml:space="preserve">   Woonplaatsnaam</w:t>
            </w:r>
          </w:p>
        </w:tc>
        <w:tc>
          <w:tcPr>
            <w:tcW w:w="1350" w:type="dxa"/>
            <w:tcBorders>
              <w:top w:val="nil"/>
              <w:left w:val="nil"/>
              <w:bottom w:val="nil"/>
              <w:right w:val="nil"/>
            </w:tcBorders>
          </w:tcPr>
          <w:p w14:paraId="3814CB4F"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115BD5E4" w14:textId="77777777" w:rsidTr="00D17212">
        <w:tc>
          <w:tcPr>
            <w:tcW w:w="3600" w:type="dxa"/>
            <w:tcBorders>
              <w:top w:val="nil"/>
              <w:left w:val="nil"/>
              <w:bottom w:val="nil"/>
              <w:right w:val="nil"/>
            </w:tcBorders>
          </w:tcPr>
          <w:p w14:paraId="70A8DE20"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95E70DB"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3B9AEE6" w14:textId="77777777" w:rsidR="00D0381E" w:rsidRPr="00796C3B" w:rsidRDefault="00DA5D93" w:rsidP="00D0381E">
            <w:pPr>
              <w:tabs>
                <w:tab w:val="left" w:pos="667"/>
                <w:tab w:val="left" w:pos="5167"/>
              </w:tabs>
              <w:spacing w:after="0"/>
              <w:rPr>
                <w:rFonts w:ascii="Arial" w:eastAsia="Batang" w:hAnsi="Arial" w:cs="Arial"/>
                <w:sz w:val="20"/>
                <w:szCs w:val="20"/>
                <w:lang w:val="nl-NL"/>
              </w:rPr>
            </w:pPr>
            <w:r>
              <w:fldChar w:fldCharType="begin" w:fldLock="1"/>
            </w:r>
            <w:r w:rsidR="004514AB" w:rsidRPr="001D4541">
              <w:rPr>
                <w:lang w:val="nl-NL"/>
              </w:rPr>
              <w:instrText xml:space="preserve">MERGEFIELD </w:instrText>
            </w:r>
            <w:r w:rsidR="004514AB" w:rsidRPr="001D4541">
              <w:rPr>
                <w:rFonts w:ascii="Calibri" w:eastAsia="Times New Roman" w:hAnsi="Calibri" w:cs="Calibri"/>
                <w:color w:val="0F0F0F"/>
                <w:lang w:val="nl-NL"/>
              </w:rPr>
              <w:instrText>Att.Name</w:instrText>
            </w:r>
            <w:r>
              <w:fldChar w:fldCharType="separate"/>
            </w:r>
            <w:r w:rsidR="004514AB" w:rsidRPr="001D4541">
              <w:rPr>
                <w:rFonts w:ascii="Calibri" w:eastAsia="Times New Roman" w:hAnsi="Calibri" w:cs="Calibri"/>
                <w:color w:val="0F0F0F"/>
                <w:lang w:val="nl-NL"/>
              </w:rPr>
              <w:t>Postadres</w:t>
            </w:r>
            <w:r>
              <w:fldChar w:fldCharType="end"/>
            </w:r>
          </w:p>
          <w:p w14:paraId="3577A79D" w14:textId="69A1096A" w:rsidR="00D0381E" w:rsidRPr="00796C3B" w:rsidRDefault="00D0381E" w:rsidP="00D0381E">
            <w:pPr>
              <w:tabs>
                <w:tab w:val="left" w:pos="847"/>
                <w:tab w:val="left" w:pos="5167"/>
              </w:tabs>
              <w:spacing w:after="0"/>
              <w:rPr>
                <w:rFonts w:ascii="Arial" w:eastAsia="Batang" w:hAnsi="Arial" w:cs="Arial"/>
                <w:sz w:val="20"/>
                <w:szCs w:val="20"/>
                <w:lang w:val="nl-NL"/>
              </w:rPr>
            </w:pPr>
            <w:r>
              <w:rPr>
                <w:rFonts w:ascii="Arial" w:eastAsia="Batang" w:hAnsi="Arial" w:cs="Arial"/>
                <w:sz w:val="20"/>
                <w:szCs w:val="20"/>
                <w:lang w:val="nl-NL"/>
              </w:rPr>
              <w:t xml:space="preserve">  </w:t>
            </w:r>
            <w:r w:rsidRPr="00796C3B">
              <w:rPr>
                <w:rFonts w:ascii="Arial" w:eastAsia="Batang" w:hAnsi="Arial" w:cs="Arial"/>
                <w:sz w:val="20"/>
                <w:szCs w:val="20"/>
                <w:lang w:val="nl-NL"/>
              </w:rPr>
              <w:t xml:space="preserve"> Postadrestype</w:t>
            </w:r>
          </w:p>
          <w:p w14:paraId="4A6607D4" w14:textId="11C581C4" w:rsidR="00D0381E" w:rsidRPr="00796C3B" w:rsidRDefault="00D0381E" w:rsidP="00D0381E">
            <w:pPr>
              <w:tabs>
                <w:tab w:val="left" w:pos="84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 xml:space="preserve"> </w:t>
            </w:r>
            <w:r>
              <w:rPr>
                <w:rFonts w:ascii="Arial" w:eastAsia="Batang" w:hAnsi="Arial" w:cs="Arial"/>
                <w:sz w:val="20"/>
                <w:szCs w:val="20"/>
                <w:lang w:val="nl-NL"/>
              </w:rPr>
              <w:t xml:space="preserve"> </w:t>
            </w:r>
            <w:r w:rsidRPr="00796C3B">
              <w:rPr>
                <w:rFonts w:ascii="Arial" w:eastAsia="Batang" w:hAnsi="Arial" w:cs="Arial"/>
                <w:sz w:val="20"/>
                <w:szCs w:val="20"/>
                <w:lang w:val="nl-NL"/>
              </w:rPr>
              <w:t xml:space="preserve"> Postbus- of antwoordnummer</w:t>
            </w:r>
          </w:p>
          <w:p w14:paraId="47472908" w14:textId="69A3269D" w:rsidR="00D0381E" w:rsidRPr="00796C3B" w:rsidRDefault="00D0381E" w:rsidP="00D0381E">
            <w:pPr>
              <w:tabs>
                <w:tab w:val="left" w:pos="84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 xml:space="preserve">  </w:t>
            </w:r>
            <w:r>
              <w:rPr>
                <w:rFonts w:ascii="Arial" w:eastAsia="Batang" w:hAnsi="Arial" w:cs="Arial"/>
                <w:sz w:val="20"/>
                <w:szCs w:val="20"/>
                <w:lang w:val="nl-NL"/>
              </w:rPr>
              <w:t xml:space="preserve"> </w:t>
            </w:r>
            <w:r w:rsidRPr="00796C3B">
              <w:rPr>
                <w:rFonts w:ascii="Arial" w:eastAsia="Batang" w:hAnsi="Arial" w:cs="Arial"/>
                <w:sz w:val="20"/>
                <w:szCs w:val="20"/>
                <w:lang w:val="nl-NL"/>
              </w:rPr>
              <w:t>Postadres postcode</w:t>
            </w:r>
          </w:p>
          <w:p w14:paraId="571C4584" w14:textId="3318DD48" w:rsidR="004514AB" w:rsidRPr="001D4541" w:rsidRDefault="00D0381E" w:rsidP="00D0381E">
            <w:pPr>
              <w:spacing w:after="0"/>
              <w:rPr>
                <w:rFonts w:ascii="Calibri" w:eastAsia="Times New Roman" w:hAnsi="Calibri" w:cs="Calibri"/>
                <w:color w:val="0F0F0F"/>
                <w:lang w:val="nl-NL"/>
              </w:rPr>
            </w:pPr>
            <w:r w:rsidRPr="00796C3B">
              <w:rPr>
                <w:rFonts w:ascii="Arial" w:eastAsia="Batang" w:hAnsi="Arial" w:cs="Arial"/>
                <w:sz w:val="20"/>
                <w:szCs w:val="20"/>
                <w:lang w:val="nl-NL"/>
              </w:rPr>
              <w:t xml:space="preserve">  </w:t>
            </w:r>
            <w:r>
              <w:rPr>
                <w:rFonts w:ascii="Arial" w:eastAsia="Batang" w:hAnsi="Arial" w:cs="Arial"/>
                <w:sz w:val="20"/>
                <w:szCs w:val="20"/>
                <w:lang w:val="nl-NL"/>
              </w:rPr>
              <w:t xml:space="preserve"> </w:t>
            </w:r>
            <w:r w:rsidRPr="00796C3B">
              <w:rPr>
                <w:rFonts w:ascii="Arial" w:eastAsia="Batang" w:hAnsi="Arial" w:cs="Arial"/>
                <w:sz w:val="20"/>
                <w:szCs w:val="20"/>
                <w:lang w:val="nl-NL"/>
              </w:rPr>
              <w:t>Woonplaatsnaam</w:t>
            </w:r>
          </w:p>
        </w:tc>
        <w:tc>
          <w:tcPr>
            <w:tcW w:w="1350" w:type="dxa"/>
            <w:tcBorders>
              <w:top w:val="nil"/>
              <w:left w:val="nil"/>
              <w:bottom w:val="nil"/>
              <w:right w:val="nil"/>
            </w:tcBorders>
          </w:tcPr>
          <w:p w14:paraId="72A3CF7D"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3137C099" w14:textId="77777777" w:rsidTr="00D17212">
        <w:tc>
          <w:tcPr>
            <w:tcW w:w="3600" w:type="dxa"/>
            <w:tcBorders>
              <w:top w:val="nil"/>
              <w:left w:val="nil"/>
              <w:bottom w:val="nil"/>
              <w:right w:val="nil"/>
            </w:tcBorders>
          </w:tcPr>
          <w:p w14:paraId="0B293977"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78E2F18"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BE70574" w14:textId="77777777" w:rsidR="00911A14" w:rsidRPr="00796C3B" w:rsidRDefault="00DA5D93" w:rsidP="00911A14">
            <w:pPr>
              <w:tabs>
                <w:tab w:val="left" w:pos="667"/>
                <w:tab w:val="left" w:pos="5167"/>
              </w:tabs>
              <w:spacing w:after="0"/>
              <w:rPr>
                <w:rFonts w:ascii="Arial" w:eastAsia="Batang" w:hAnsi="Arial" w:cs="Arial"/>
                <w:sz w:val="20"/>
                <w:szCs w:val="20"/>
                <w:lang w:val="nl-NL"/>
              </w:rPr>
            </w:pPr>
            <w:r>
              <w:fldChar w:fldCharType="begin" w:fldLock="1"/>
            </w:r>
            <w:r w:rsidR="004514AB" w:rsidRPr="001D4541">
              <w:rPr>
                <w:lang w:val="nl-NL"/>
              </w:rPr>
              <w:instrText xml:space="preserve">MERGEFIELD </w:instrText>
            </w:r>
            <w:r w:rsidR="004514AB" w:rsidRPr="001D4541">
              <w:rPr>
                <w:rFonts w:ascii="Calibri" w:eastAsia="Times New Roman" w:hAnsi="Calibri" w:cs="Calibri"/>
                <w:color w:val="0F0F0F"/>
                <w:lang w:val="nl-NL"/>
              </w:rPr>
              <w:instrText>Att.Name</w:instrText>
            </w:r>
            <w:r>
              <w:fldChar w:fldCharType="separate"/>
            </w:r>
            <w:r w:rsidR="004514AB" w:rsidRPr="001D4541">
              <w:rPr>
                <w:rFonts w:ascii="Calibri" w:eastAsia="Times New Roman" w:hAnsi="Calibri" w:cs="Calibri"/>
                <w:color w:val="0F0F0F"/>
                <w:lang w:val="nl-NL"/>
              </w:rPr>
              <w:t>Verblijf buitenland</w:t>
            </w:r>
            <w:r>
              <w:fldChar w:fldCharType="end"/>
            </w:r>
          </w:p>
          <w:p w14:paraId="78C91EE2" w14:textId="76908FCF" w:rsidR="00911A14" w:rsidRPr="00796C3B" w:rsidRDefault="00911A14" w:rsidP="00911A14">
            <w:pPr>
              <w:tabs>
                <w:tab w:val="left" w:pos="84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 xml:space="preserve">    Adres buitenland 1</w:t>
            </w:r>
          </w:p>
          <w:p w14:paraId="56B2CBF2" w14:textId="442118E0" w:rsidR="00911A14" w:rsidRPr="00796C3B" w:rsidRDefault="00911A14" w:rsidP="00911A14">
            <w:pPr>
              <w:tabs>
                <w:tab w:val="left" w:pos="84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 xml:space="preserve">    Adres buitenland 2</w:t>
            </w:r>
          </w:p>
          <w:p w14:paraId="2446E8E5" w14:textId="27E0CC98" w:rsidR="00911A14" w:rsidRPr="00796C3B" w:rsidRDefault="00911A14" w:rsidP="00911A14">
            <w:pPr>
              <w:tabs>
                <w:tab w:val="left" w:pos="847"/>
                <w:tab w:val="left" w:pos="5167"/>
              </w:tabs>
              <w:spacing w:after="0"/>
              <w:rPr>
                <w:rFonts w:ascii="Arial" w:eastAsia="Batang" w:hAnsi="Arial" w:cs="Arial"/>
                <w:sz w:val="20"/>
                <w:szCs w:val="20"/>
                <w:lang w:val="nl-NL"/>
              </w:rPr>
            </w:pPr>
            <w:r w:rsidRPr="00796C3B">
              <w:rPr>
                <w:rFonts w:ascii="Arial" w:eastAsia="Batang" w:hAnsi="Arial" w:cs="Arial"/>
                <w:sz w:val="20"/>
                <w:szCs w:val="20"/>
                <w:lang w:val="nl-NL"/>
              </w:rPr>
              <w:t xml:space="preserve">    Adres buitenland 3</w:t>
            </w:r>
          </w:p>
          <w:p w14:paraId="4F6154D5" w14:textId="72085FFB" w:rsidR="00911A14" w:rsidRPr="00FA2642" w:rsidRDefault="00911A14" w:rsidP="00911A14">
            <w:pPr>
              <w:tabs>
                <w:tab w:val="left" w:pos="847"/>
                <w:tab w:val="left" w:pos="5167"/>
              </w:tabs>
              <w:spacing w:after="0"/>
              <w:rPr>
                <w:ins w:id="466" w:author="Arjan Kloosterboer" w:date="2017-08-08T16:36:00Z"/>
                <w:rFonts w:ascii="Arial" w:eastAsia="Batang" w:hAnsi="Arial" w:cs="Arial"/>
                <w:sz w:val="20"/>
                <w:szCs w:val="20"/>
                <w:lang w:val="nl-NL"/>
              </w:rPr>
            </w:pPr>
            <w:ins w:id="467" w:author="Arjan Kloosterboer" w:date="2017-08-08T16:36:00Z">
              <w:r w:rsidRPr="00FA2642">
                <w:rPr>
                  <w:rFonts w:ascii="Arial" w:eastAsia="Batang" w:hAnsi="Arial" w:cs="Arial"/>
                  <w:sz w:val="20"/>
                  <w:szCs w:val="20"/>
                  <w:lang w:val="nl-NL"/>
                </w:rPr>
                <w:t xml:space="preserve">    Adres buitenland </w:t>
              </w:r>
              <w:r>
                <w:rPr>
                  <w:rFonts w:ascii="Arial" w:eastAsia="Batang" w:hAnsi="Arial" w:cs="Arial"/>
                  <w:sz w:val="20"/>
                  <w:szCs w:val="20"/>
                  <w:lang w:val="nl-NL"/>
                </w:rPr>
                <w:t>4</w:t>
              </w:r>
            </w:ins>
          </w:p>
          <w:p w14:paraId="64005FB2" w14:textId="37D25645" w:rsidR="00911A14" w:rsidRPr="00FA2642" w:rsidRDefault="00911A14" w:rsidP="00911A14">
            <w:pPr>
              <w:tabs>
                <w:tab w:val="left" w:pos="847"/>
                <w:tab w:val="left" w:pos="5167"/>
              </w:tabs>
              <w:spacing w:after="0"/>
              <w:rPr>
                <w:ins w:id="468" w:author="Arjan Kloosterboer" w:date="2017-08-08T16:36:00Z"/>
                <w:rFonts w:ascii="Arial" w:eastAsia="Batang" w:hAnsi="Arial" w:cs="Arial"/>
                <w:sz w:val="20"/>
                <w:szCs w:val="20"/>
                <w:lang w:val="nl-NL"/>
              </w:rPr>
            </w:pPr>
            <w:ins w:id="469" w:author="Arjan Kloosterboer" w:date="2017-08-08T16:36:00Z">
              <w:r w:rsidRPr="00FA2642">
                <w:rPr>
                  <w:rFonts w:ascii="Arial" w:eastAsia="Batang" w:hAnsi="Arial" w:cs="Arial"/>
                  <w:sz w:val="20"/>
                  <w:szCs w:val="20"/>
                  <w:lang w:val="nl-NL"/>
                </w:rPr>
                <w:t xml:space="preserve">    Adres buitenland </w:t>
              </w:r>
              <w:r>
                <w:rPr>
                  <w:rFonts w:ascii="Arial" w:eastAsia="Batang" w:hAnsi="Arial" w:cs="Arial"/>
                  <w:sz w:val="20"/>
                  <w:szCs w:val="20"/>
                  <w:lang w:val="nl-NL"/>
                </w:rPr>
                <w:t>5</w:t>
              </w:r>
            </w:ins>
          </w:p>
          <w:p w14:paraId="7D641437" w14:textId="4D10055C" w:rsidR="00911A14" w:rsidRPr="00FA2642" w:rsidRDefault="00911A14" w:rsidP="00911A14">
            <w:pPr>
              <w:tabs>
                <w:tab w:val="left" w:pos="847"/>
                <w:tab w:val="left" w:pos="5167"/>
              </w:tabs>
              <w:spacing w:after="0"/>
              <w:rPr>
                <w:ins w:id="470" w:author="Arjan Kloosterboer" w:date="2017-08-08T16:36:00Z"/>
                <w:rFonts w:ascii="Arial" w:eastAsia="Batang" w:hAnsi="Arial" w:cs="Arial"/>
                <w:sz w:val="20"/>
                <w:szCs w:val="20"/>
                <w:lang w:val="nl-NL"/>
              </w:rPr>
            </w:pPr>
            <w:ins w:id="471" w:author="Arjan Kloosterboer" w:date="2017-08-08T16:36:00Z">
              <w:r w:rsidRPr="00FA2642">
                <w:rPr>
                  <w:rFonts w:ascii="Arial" w:eastAsia="Batang" w:hAnsi="Arial" w:cs="Arial"/>
                  <w:sz w:val="20"/>
                  <w:szCs w:val="20"/>
                  <w:lang w:val="nl-NL"/>
                </w:rPr>
                <w:t xml:space="preserve">    Adres buitenland </w:t>
              </w:r>
              <w:r>
                <w:rPr>
                  <w:rFonts w:ascii="Arial" w:eastAsia="Batang" w:hAnsi="Arial" w:cs="Arial"/>
                  <w:sz w:val="20"/>
                  <w:szCs w:val="20"/>
                  <w:lang w:val="nl-NL"/>
                </w:rPr>
                <w:t>6</w:t>
              </w:r>
            </w:ins>
          </w:p>
          <w:p w14:paraId="34B193A5" w14:textId="20EED541" w:rsidR="004514AB" w:rsidRDefault="00911A14" w:rsidP="00911A14">
            <w:pPr>
              <w:spacing w:after="0"/>
              <w:rPr>
                <w:rFonts w:ascii="Calibri" w:eastAsia="Times New Roman" w:hAnsi="Calibri" w:cs="Calibri"/>
                <w:color w:val="0F0F0F"/>
              </w:rPr>
            </w:pPr>
            <w:r w:rsidRPr="00796C3B">
              <w:rPr>
                <w:rFonts w:ascii="Arial" w:eastAsia="Batang" w:hAnsi="Arial" w:cs="Arial"/>
                <w:sz w:val="20"/>
                <w:szCs w:val="20"/>
                <w:lang w:val="nl-NL"/>
              </w:rPr>
              <w:t xml:space="preserve">  </w:t>
            </w:r>
            <w:r>
              <w:rPr>
                <w:rFonts w:ascii="Arial" w:eastAsia="Batang" w:hAnsi="Arial" w:cs="Arial"/>
                <w:sz w:val="20"/>
                <w:szCs w:val="20"/>
                <w:lang w:val="nl-NL"/>
              </w:rPr>
              <w:t xml:space="preserve"> </w:t>
            </w:r>
            <w:r w:rsidRPr="00796C3B">
              <w:rPr>
                <w:rFonts w:ascii="Arial" w:eastAsia="Batang" w:hAnsi="Arial" w:cs="Arial"/>
                <w:sz w:val="20"/>
                <w:szCs w:val="20"/>
                <w:lang w:val="nl-NL"/>
              </w:rPr>
              <w:t xml:space="preserve"> </w:t>
            </w:r>
            <w:r w:rsidRPr="00796C3B">
              <w:rPr>
                <w:rFonts w:ascii="Arial" w:eastAsia="Batang" w:hAnsi="Arial" w:cs="Arial"/>
                <w:sz w:val="20"/>
                <w:szCs w:val="20"/>
              </w:rPr>
              <w:t>Land</w:t>
            </w:r>
            <w:del w:id="472" w:author="Arjan Kloosterboer" w:date="2017-08-08T16:37:00Z">
              <w:r w:rsidRPr="00796C3B" w:rsidDel="0003275C">
                <w:rPr>
                  <w:rFonts w:ascii="Arial" w:eastAsia="Batang" w:hAnsi="Arial" w:cs="Arial"/>
                  <w:sz w:val="20"/>
                  <w:szCs w:val="20"/>
                </w:rPr>
                <w:delText>naam</w:delText>
              </w:r>
            </w:del>
          </w:p>
        </w:tc>
        <w:tc>
          <w:tcPr>
            <w:tcW w:w="1350" w:type="dxa"/>
            <w:tcBorders>
              <w:top w:val="nil"/>
              <w:left w:val="nil"/>
              <w:bottom w:val="nil"/>
              <w:right w:val="nil"/>
            </w:tcBorders>
          </w:tcPr>
          <w:p w14:paraId="1B79F84F"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42BA40AE" w14:textId="77777777" w:rsidTr="00D17212">
        <w:tc>
          <w:tcPr>
            <w:tcW w:w="3600" w:type="dxa"/>
            <w:tcBorders>
              <w:top w:val="nil"/>
              <w:left w:val="nil"/>
              <w:bottom w:val="nil"/>
              <w:right w:val="nil"/>
            </w:tcBorders>
          </w:tcPr>
          <w:p w14:paraId="42E47583"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17D0AD0"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514C0CD" w14:textId="77777777" w:rsidR="004514AB" w:rsidRDefault="00DA5D93" w:rsidP="00D17212">
            <w:pPr>
              <w:spacing w:after="0"/>
              <w:rPr>
                <w:rFonts w:ascii="Calibri" w:eastAsia="Times New Roman" w:hAnsi="Calibri" w:cs="Calibri"/>
                <w:color w:val="0F0F0F"/>
              </w:rPr>
            </w:pPr>
            <w:r>
              <w:fldChar w:fldCharType="begin" w:fldLock="1"/>
            </w:r>
            <w:r w:rsidR="004514AB">
              <w:instrText xml:space="preserve">MERGEFIELD </w:instrText>
            </w:r>
            <w:r w:rsidR="004514AB">
              <w:rPr>
                <w:rFonts w:ascii="Calibri" w:eastAsia="Times New Roman" w:hAnsi="Calibri" w:cs="Calibri"/>
                <w:color w:val="0F0F0F"/>
              </w:rPr>
              <w:instrText>Att.Name</w:instrText>
            </w:r>
            <w:r>
              <w:fldChar w:fldCharType="separate"/>
            </w:r>
            <w:r w:rsidR="004514AB">
              <w:rPr>
                <w:rFonts w:ascii="Calibri" w:eastAsia="Times New Roman" w:hAnsi="Calibri" w:cs="Calibri"/>
                <w:color w:val="0F0F0F"/>
              </w:rPr>
              <w:t>Telefoonnummer</w:t>
            </w:r>
            <w:r>
              <w:fldChar w:fldCharType="end"/>
            </w:r>
          </w:p>
        </w:tc>
        <w:tc>
          <w:tcPr>
            <w:tcW w:w="1350" w:type="dxa"/>
            <w:tcBorders>
              <w:top w:val="nil"/>
              <w:left w:val="nil"/>
              <w:bottom w:val="nil"/>
              <w:right w:val="nil"/>
            </w:tcBorders>
          </w:tcPr>
          <w:p w14:paraId="48356040"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59198291" w14:textId="77777777" w:rsidTr="00D17212">
        <w:tc>
          <w:tcPr>
            <w:tcW w:w="3600" w:type="dxa"/>
            <w:tcBorders>
              <w:top w:val="nil"/>
              <w:left w:val="nil"/>
              <w:bottom w:val="nil"/>
              <w:right w:val="nil"/>
            </w:tcBorders>
          </w:tcPr>
          <w:p w14:paraId="7E502D59"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64E89CE0"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AD72CCB" w14:textId="77777777" w:rsidR="004514AB" w:rsidRDefault="00DA5D93" w:rsidP="00D17212">
            <w:pPr>
              <w:spacing w:after="0"/>
              <w:rPr>
                <w:rFonts w:ascii="Calibri" w:eastAsia="Times New Roman" w:hAnsi="Calibri" w:cs="Calibri"/>
                <w:color w:val="0F0F0F"/>
              </w:rPr>
            </w:pPr>
            <w:r>
              <w:fldChar w:fldCharType="begin" w:fldLock="1"/>
            </w:r>
            <w:r w:rsidR="004514AB">
              <w:instrText xml:space="preserve">MERGEFIELD </w:instrText>
            </w:r>
            <w:r w:rsidR="004514AB">
              <w:rPr>
                <w:rFonts w:ascii="Calibri" w:eastAsia="Times New Roman" w:hAnsi="Calibri" w:cs="Calibri"/>
                <w:color w:val="0F0F0F"/>
              </w:rPr>
              <w:instrText>Att.Name</w:instrText>
            </w:r>
            <w:r>
              <w:fldChar w:fldCharType="separate"/>
            </w:r>
            <w:r w:rsidR="004514AB">
              <w:rPr>
                <w:rFonts w:ascii="Calibri" w:eastAsia="Times New Roman" w:hAnsi="Calibri" w:cs="Calibri"/>
                <w:color w:val="0F0F0F"/>
              </w:rPr>
              <w:t>Fax-nummer</w:t>
            </w:r>
            <w:r>
              <w:fldChar w:fldCharType="end"/>
            </w:r>
          </w:p>
        </w:tc>
        <w:tc>
          <w:tcPr>
            <w:tcW w:w="1350" w:type="dxa"/>
            <w:tcBorders>
              <w:top w:val="nil"/>
              <w:left w:val="nil"/>
              <w:bottom w:val="nil"/>
              <w:right w:val="nil"/>
            </w:tcBorders>
          </w:tcPr>
          <w:p w14:paraId="3BDE4568"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39E197C6" w14:textId="77777777" w:rsidTr="00D17212">
        <w:tc>
          <w:tcPr>
            <w:tcW w:w="3600" w:type="dxa"/>
            <w:tcBorders>
              <w:top w:val="nil"/>
              <w:left w:val="nil"/>
              <w:bottom w:val="nil"/>
              <w:right w:val="nil"/>
            </w:tcBorders>
          </w:tcPr>
          <w:p w14:paraId="42B2E212"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6397ADDE"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CF61BFA" w14:textId="77777777" w:rsidR="004514AB" w:rsidRDefault="00DA5D93" w:rsidP="00D17212">
            <w:pPr>
              <w:spacing w:after="0"/>
              <w:rPr>
                <w:rFonts w:ascii="Calibri" w:eastAsia="Times New Roman" w:hAnsi="Calibri" w:cs="Calibri"/>
                <w:color w:val="0F0F0F"/>
              </w:rPr>
            </w:pPr>
            <w:r>
              <w:fldChar w:fldCharType="begin" w:fldLock="1"/>
            </w:r>
            <w:r w:rsidR="004514AB">
              <w:instrText xml:space="preserve">MERGEFIELD </w:instrText>
            </w:r>
            <w:r w:rsidR="004514AB">
              <w:rPr>
                <w:rFonts w:ascii="Calibri" w:eastAsia="Times New Roman" w:hAnsi="Calibri" w:cs="Calibri"/>
                <w:color w:val="0F0F0F"/>
              </w:rPr>
              <w:instrText>Att.Name</w:instrText>
            </w:r>
            <w:r>
              <w:fldChar w:fldCharType="separate"/>
            </w:r>
            <w:r w:rsidR="004514AB">
              <w:rPr>
                <w:rFonts w:ascii="Calibri" w:eastAsia="Times New Roman" w:hAnsi="Calibri" w:cs="Calibri"/>
                <w:color w:val="0F0F0F"/>
              </w:rPr>
              <w:t>Emailadres</w:t>
            </w:r>
            <w:r>
              <w:fldChar w:fldCharType="end"/>
            </w:r>
          </w:p>
        </w:tc>
        <w:tc>
          <w:tcPr>
            <w:tcW w:w="1350" w:type="dxa"/>
            <w:tcBorders>
              <w:top w:val="nil"/>
              <w:left w:val="nil"/>
              <w:bottom w:val="nil"/>
              <w:right w:val="nil"/>
            </w:tcBorders>
          </w:tcPr>
          <w:p w14:paraId="189C291A"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4514AB" w:rsidRPr="00F1119A" w14:paraId="1FD1E329" w14:textId="77777777" w:rsidTr="00D17212">
        <w:tc>
          <w:tcPr>
            <w:tcW w:w="3600" w:type="dxa"/>
            <w:tcBorders>
              <w:top w:val="nil"/>
              <w:left w:val="nil"/>
              <w:bottom w:val="nil"/>
              <w:right w:val="nil"/>
            </w:tcBorders>
          </w:tcPr>
          <w:p w14:paraId="1E884BCB"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6DD05B72" w14:textId="77777777"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D512729" w14:textId="77777777" w:rsidR="004514AB" w:rsidRDefault="00DA5D93" w:rsidP="008A7C2E">
            <w:pPr>
              <w:spacing w:after="0"/>
              <w:rPr>
                <w:rFonts w:ascii="Calibri" w:eastAsia="Times New Roman" w:hAnsi="Calibri" w:cs="Calibri"/>
                <w:color w:val="0F0F0F"/>
              </w:rPr>
            </w:pPr>
            <w:r>
              <w:fldChar w:fldCharType="begin" w:fldLock="1"/>
            </w:r>
            <w:r w:rsidR="004514AB">
              <w:instrText xml:space="preserve">MERGEFIELD </w:instrText>
            </w:r>
            <w:r w:rsidR="004514AB">
              <w:rPr>
                <w:rFonts w:ascii="Calibri" w:eastAsia="Times New Roman" w:hAnsi="Calibri" w:cs="Calibri"/>
                <w:color w:val="0F0F0F"/>
              </w:rPr>
              <w:instrText>Att.Name</w:instrText>
            </w:r>
            <w:r>
              <w:fldChar w:fldCharType="separate"/>
            </w:r>
            <w:del w:id="473" w:author="Arjan" w:date="2014-11-20T13:47:00Z">
              <w:r w:rsidR="008A7C2E" w:rsidDel="008A7C2E">
                <w:delText>Bank/giror</w:delText>
              </w:r>
            </w:del>
            <w:ins w:id="474" w:author="Arjan" w:date="2014-11-20T13:47:00Z">
              <w:r w:rsidR="008A7C2E">
                <w:t>R</w:t>
              </w:r>
            </w:ins>
            <w:r w:rsidR="004514AB">
              <w:rPr>
                <w:rFonts w:ascii="Calibri" w:eastAsia="Times New Roman" w:hAnsi="Calibri" w:cs="Calibri"/>
                <w:color w:val="0F0F0F"/>
              </w:rPr>
              <w:t>ekeningnummer</w:t>
            </w:r>
            <w:r>
              <w:fldChar w:fldCharType="end"/>
            </w:r>
          </w:p>
        </w:tc>
        <w:tc>
          <w:tcPr>
            <w:tcW w:w="1350" w:type="dxa"/>
            <w:tcBorders>
              <w:top w:val="nil"/>
              <w:left w:val="nil"/>
              <w:bottom w:val="nil"/>
              <w:right w:val="nil"/>
            </w:tcBorders>
          </w:tcPr>
          <w:p w14:paraId="5D584EBF" w14:textId="5AC9CF39" w:rsidR="004514AB" w:rsidRPr="00F1119A"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8A7C2E" w:rsidRPr="00F1119A" w14:paraId="3474EAD0" w14:textId="77777777" w:rsidTr="00D17212">
        <w:tc>
          <w:tcPr>
            <w:tcW w:w="3600" w:type="dxa"/>
            <w:tcBorders>
              <w:top w:val="nil"/>
              <w:left w:val="nil"/>
              <w:bottom w:val="nil"/>
              <w:right w:val="nil"/>
            </w:tcBorders>
          </w:tcPr>
          <w:p w14:paraId="52045357" w14:textId="77777777" w:rsidR="008A7C2E" w:rsidRPr="00F1119A" w:rsidRDefault="008A7C2E"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0AFE1A55" w14:textId="77777777" w:rsidR="008A7C2E" w:rsidRPr="00F1119A" w:rsidRDefault="008A7C2E"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5144EDAB" w14:textId="08CCE5DD" w:rsidR="008A7C2E" w:rsidRDefault="00911A14" w:rsidP="008A7C2E">
            <w:pPr>
              <w:spacing w:after="0"/>
            </w:pPr>
            <w:r>
              <w:t xml:space="preserve"> </w:t>
            </w:r>
            <w:ins w:id="475" w:author="Arjan" w:date="2014-11-20T13:47:00Z">
              <w:r w:rsidR="008A7C2E">
                <w:t xml:space="preserve"> IBAN</w:t>
              </w:r>
            </w:ins>
          </w:p>
        </w:tc>
        <w:tc>
          <w:tcPr>
            <w:tcW w:w="1350" w:type="dxa"/>
            <w:tcBorders>
              <w:top w:val="nil"/>
              <w:left w:val="nil"/>
              <w:bottom w:val="nil"/>
              <w:right w:val="nil"/>
            </w:tcBorders>
          </w:tcPr>
          <w:p w14:paraId="5C5E9B33" w14:textId="6195CBFF" w:rsidR="008A7C2E" w:rsidRDefault="008A7C2E" w:rsidP="00D17212">
            <w:pPr>
              <w:autoSpaceDE w:val="0"/>
              <w:autoSpaceDN w:val="0"/>
              <w:adjustRightInd w:val="0"/>
              <w:spacing w:after="0" w:line="240" w:lineRule="auto"/>
              <w:rPr>
                <w:rFonts w:ascii="Arial" w:eastAsia="Times New Roman" w:hAnsi="Arial" w:cs="Arial"/>
                <w:color w:val="000000"/>
                <w:sz w:val="20"/>
                <w:szCs w:val="20"/>
              </w:rPr>
            </w:pPr>
            <w:ins w:id="476" w:author="Arjan" w:date="2014-11-20T13:47:00Z">
              <w:r>
                <w:rPr>
                  <w:rFonts w:ascii="Arial" w:eastAsia="Times New Roman" w:hAnsi="Arial" w:cs="Arial"/>
                  <w:color w:val="000000"/>
                  <w:sz w:val="20"/>
                  <w:szCs w:val="20"/>
                </w:rPr>
                <w:t>RSGB</w:t>
              </w:r>
            </w:ins>
          </w:p>
        </w:tc>
      </w:tr>
      <w:tr w:rsidR="008A7C2E" w:rsidRPr="00F1119A" w14:paraId="4D2FD342" w14:textId="77777777" w:rsidTr="00D17212">
        <w:tc>
          <w:tcPr>
            <w:tcW w:w="3600" w:type="dxa"/>
            <w:tcBorders>
              <w:top w:val="nil"/>
              <w:left w:val="nil"/>
              <w:bottom w:val="nil"/>
              <w:right w:val="nil"/>
            </w:tcBorders>
          </w:tcPr>
          <w:p w14:paraId="04610E00" w14:textId="77777777" w:rsidR="008A7C2E" w:rsidRPr="00F1119A" w:rsidRDefault="008A7C2E" w:rsidP="00D1721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A62C0B6" w14:textId="77777777" w:rsidR="008A7C2E" w:rsidRPr="00F1119A" w:rsidRDefault="008A7C2E" w:rsidP="00D1721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5987CE1F" w14:textId="25F8B774" w:rsidR="008A7C2E" w:rsidRDefault="00911A14" w:rsidP="008A7C2E">
            <w:pPr>
              <w:spacing w:after="0"/>
            </w:pPr>
            <w:r>
              <w:t xml:space="preserve"> </w:t>
            </w:r>
            <w:ins w:id="477" w:author="Arjan" w:date="2014-11-20T13:48:00Z">
              <w:r w:rsidR="008A7C2E">
                <w:t xml:space="preserve"> BIC</w:t>
              </w:r>
            </w:ins>
          </w:p>
        </w:tc>
        <w:tc>
          <w:tcPr>
            <w:tcW w:w="1350" w:type="dxa"/>
            <w:tcBorders>
              <w:top w:val="nil"/>
              <w:left w:val="nil"/>
              <w:bottom w:val="nil"/>
              <w:right w:val="nil"/>
            </w:tcBorders>
          </w:tcPr>
          <w:p w14:paraId="49FB6A74" w14:textId="7BF9E9FA" w:rsidR="008A7C2E" w:rsidRDefault="008A7C2E" w:rsidP="00D17212">
            <w:pPr>
              <w:autoSpaceDE w:val="0"/>
              <w:autoSpaceDN w:val="0"/>
              <w:adjustRightInd w:val="0"/>
              <w:spacing w:after="0" w:line="240" w:lineRule="auto"/>
              <w:rPr>
                <w:rFonts w:ascii="Arial" w:eastAsia="Times New Roman" w:hAnsi="Arial" w:cs="Arial"/>
                <w:color w:val="000000"/>
                <w:sz w:val="20"/>
                <w:szCs w:val="20"/>
              </w:rPr>
            </w:pPr>
            <w:ins w:id="478" w:author="Arjan" w:date="2014-11-20T13:48:00Z">
              <w:r>
                <w:rPr>
                  <w:rFonts w:ascii="Arial" w:eastAsia="Times New Roman" w:hAnsi="Arial" w:cs="Arial"/>
                  <w:color w:val="000000"/>
                  <w:sz w:val="20"/>
                  <w:szCs w:val="20"/>
                </w:rPr>
                <w:t>RSGB</w:t>
              </w:r>
            </w:ins>
          </w:p>
        </w:tc>
      </w:tr>
      <w:tr w:rsidR="008A7C2E" w:rsidRPr="00F1119A" w:rsidDel="008A7C2E" w14:paraId="0F1F63CF" w14:textId="77777777" w:rsidTr="00D17212">
        <w:trPr>
          <w:del w:id="479" w:author="Arjan" w:date="2014-11-20T13:47:00Z"/>
        </w:trPr>
        <w:tc>
          <w:tcPr>
            <w:tcW w:w="3600" w:type="dxa"/>
            <w:tcBorders>
              <w:top w:val="nil"/>
              <w:left w:val="nil"/>
              <w:bottom w:val="nil"/>
              <w:right w:val="nil"/>
            </w:tcBorders>
          </w:tcPr>
          <w:p w14:paraId="3EC87321" w14:textId="77777777" w:rsidR="008A7C2E" w:rsidRPr="00F1119A" w:rsidDel="008A7C2E" w:rsidRDefault="008A7C2E" w:rsidP="00D17212">
            <w:pPr>
              <w:autoSpaceDE w:val="0"/>
              <w:autoSpaceDN w:val="0"/>
              <w:adjustRightInd w:val="0"/>
              <w:spacing w:after="0" w:line="240" w:lineRule="auto"/>
              <w:rPr>
                <w:del w:id="480" w:author="Arjan" w:date="2014-11-20T13:47:00Z"/>
                <w:rFonts w:ascii="Arial" w:eastAsia="Times New Roman" w:hAnsi="Arial" w:cs="Arial"/>
                <w:color w:val="000000"/>
                <w:sz w:val="20"/>
                <w:szCs w:val="20"/>
              </w:rPr>
            </w:pPr>
          </w:p>
        </w:tc>
        <w:tc>
          <w:tcPr>
            <w:tcW w:w="1080" w:type="dxa"/>
            <w:tcBorders>
              <w:top w:val="nil"/>
              <w:left w:val="nil"/>
              <w:bottom w:val="nil"/>
              <w:right w:val="nil"/>
            </w:tcBorders>
          </w:tcPr>
          <w:p w14:paraId="2AF57EE6" w14:textId="77777777" w:rsidR="008A7C2E" w:rsidRPr="00F1119A" w:rsidDel="008A7C2E" w:rsidRDefault="008A7C2E" w:rsidP="00D17212">
            <w:pPr>
              <w:autoSpaceDE w:val="0"/>
              <w:autoSpaceDN w:val="0"/>
              <w:adjustRightInd w:val="0"/>
              <w:spacing w:after="0" w:line="240" w:lineRule="auto"/>
              <w:rPr>
                <w:del w:id="481" w:author="Arjan" w:date="2014-11-20T13:47:00Z"/>
                <w:rFonts w:ascii="Arial" w:eastAsia="Times New Roman" w:hAnsi="Arial" w:cs="Arial"/>
                <w:color w:val="000000"/>
                <w:sz w:val="20"/>
                <w:szCs w:val="20"/>
              </w:rPr>
            </w:pPr>
          </w:p>
        </w:tc>
        <w:tc>
          <w:tcPr>
            <w:tcW w:w="3330" w:type="dxa"/>
            <w:tcBorders>
              <w:top w:val="nil"/>
              <w:left w:val="nil"/>
              <w:bottom w:val="nil"/>
              <w:right w:val="nil"/>
            </w:tcBorders>
          </w:tcPr>
          <w:p w14:paraId="27120317" w14:textId="77777777" w:rsidR="008A7C2E" w:rsidDel="008A7C2E" w:rsidRDefault="008A7C2E" w:rsidP="008A7C2E">
            <w:pPr>
              <w:spacing w:after="0"/>
              <w:rPr>
                <w:del w:id="482" w:author="Arjan" w:date="2014-11-20T13:47:00Z"/>
              </w:rPr>
            </w:pPr>
            <w:del w:id="483" w:author="Arjan" w:date="2014-11-20T13:47:00Z">
              <w:r w:rsidDel="008A7C2E">
                <w:delText>Subjecttypering</w:delText>
              </w:r>
            </w:del>
          </w:p>
        </w:tc>
        <w:tc>
          <w:tcPr>
            <w:tcW w:w="1350" w:type="dxa"/>
            <w:tcBorders>
              <w:top w:val="nil"/>
              <w:left w:val="nil"/>
              <w:bottom w:val="nil"/>
              <w:right w:val="nil"/>
            </w:tcBorders>
          </w:tcPr>
          <w:p w14:paraId="790D5268" w14:textId="77777777" w:rsidR="008A7C2E" w:rsidDel="008A7C2E" w:rsidRDefault="008A7C2E" w:rsidP="00D17212">
            <w:pPr>
              <w:autoSpaceDE w:val="0"/>
              <w:autoSpaceDN w:val="0"/>
              <w:adjustRightInd w:val="0"/>
              <w:spacing w:after="0" w:line="240" w:lineRule="auto"/>
              <w:rPr>
                <w:del w:id="484" w:author="Arjan" w:date="2014-11-20T13:47:00Z"/>
                <w:rFonts w:ascii="Arial" w:eastAsia="Times New Roman" w:hAnsi="Arial" w:cs="Arial"/>
                <w:color w:val="000000"/>
                <w:sz w:val="20"/>
                <w:szCs w:val="20"/>
              </w:rPr>
            </w:pPr>
            <w:del w:id="485" w:author="Arjan" w:date="2014-11-20T13:47:00Z">
              <w:r w:rsidDel="008A7C2E">
                <w:rPr>
                  <w:rFonts w:ascii="Arial" w:eastAsia="Times New Roman" w:hAnsi="Arial" w:cs="Arial"/>
                  <w:color w:val="000000"/>
                  <w:sz w:val="20"/>
                  <w:szCs w:val="20"/>
                </w:rPr>
                <w:delText>RSGB</w:delText>
              </w:r>
            </w:del>
          </w:p>
        </w:tc>
      </w:tr>
      <w:tr w:rsidR="004514AB" w:rsidRPr="00CD23CE" w14:paraId="0EB397A9" w14:textId="77777777" w:rsidTr="00D17212">
        <w:tc>
          <w:tcPr>
            <w:tcW w:w="3600" w:type="dxa"/>
            <w:tcBorders>
              <w:top w:val="nil"/>
              <w:left w:val="nil"/>
              <w:right w:val="nil"/>
            </w:tcBorders>
          </w:tcPr>
          <w:p w14:paraId="4244B1C6" w14:textId="77777777" w:rsidR="004514AB" w:rsidRPr="00CD23CE" w:rsidRDefault="004514AB" w:rsidP="00D17212">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14:paraId="6064CDE6" w14:textId="77777777" w:rsidR="004514AB" w:rsidRPr="00CD23CE" w:rsidRDefault="004514AB" w:rsidP="00D17212">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14:paraId="163BC9A6" w14:textId="77777777" w:rsidR="004514AB" w:rsidRPr="00CD23CE" w:rsidRDefault="004514AB" w:rsidP="00D17212">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Herkomst</w:t>
            </w:r>
          </w:p>
        </w:tc>
      </w:tr>
      <w:tr w:rsidR="004514AB" w:rsidRPr="00CD23CE" w14:paraId="3CFFE372" w14:textId="77777777" w:rsidTr="00D17212">
        <w:tc>
          <w:tcPr>
            <w:tcW w:w="3600" w:type="dxa"/>
            <w:tcBorders>
              <w:top w:val="nil"/>
              <w:left w:val="nil"/>
              <w:right w:val="nil"/>
            </w:tcBorders>
          </w:tcPr>
          <w:p w14:paraId="1ACDE445" w14:textId="77777777" w:rsidR="004514AB" w:rsidRPr="00CD23CE"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right w:val="nil"/>
            </w:tcBorders>
          </w:tcPr>
          <w:p w14:paraId="67BAF58B" w14:textId="3F23303A" w:rsidR="004514AB" w:rsidRPr="00796C3B" w:rsidRDefault="004514AB" w:rsidP="00D17212">
            <w:pPr>
              <w:autoSpaceDE w:val="0"/>
              <w:autoSpaceDN w:val="0"/>
              <w:adjustRightInd w:val="0"/>
              <w:spacing w:after="0" w:line="240" w:lineRule="auto"/>
              <w:rPr>
                <w:rFonts w:ascii="Arial" w:eastAsia="Times New Roman" w:hAnsi="Arial" w:cs="Arial"/>
                <w:color w:val="000000"/>
                <w:sz w:val="20"/>
                <w:szCs w:val="20"/>
                <w:lang w:val="nl-NL"/>
              </w:rPr>
            </w:pPr>
            <w:r w:rsidRPr="00796C3B">
              <w:rPr>
                <w:rFonts w:ascii="Arial" w:eastAsia="Times New Roman" w:hAnsi="Arial" w:cs="Arial"/>
                <w:color w:val="000000"/>
                <w:sz w:val="20"/>
                <w:szCs w:val="20"/>
                <w:lang w:val="nl-NL"/>
              </w:rPr>
              <w:t xml:space="preserve">BETROKKENE is </w:t>
            </w:r>
            <w:del w:id="486" w:author="Arjan Kloosterboer" w:date="2017-09-21T11:36:00Z">
              <w:r w:rsidRPr="00796C3B" w:rsidDel="00AE1A11">
                <w:rPr>
                  <w:rFonts w:ascii="Arial" w:eastAsia="Times New Roman" w:hAnsi="Arial" w:cs="Arial"/>
                  <w:color w:val="000000"/>
                  <w:sz w:val="20"/>
                  <w:szCs w:val="20"/>
                  <w:lang w:val="nl-NL"/>
                </w:rPr>
                <w:delText xml:space="preserve">een </w:delText>
              </w:r>
            </w:del>
            <w:r w:rsidRPr="00796C3B">
              <w:rPr>
                <w:rFonts w:ascii="Arial" w:eastAsia="Times New Roman" w:hAnsi="Arial" w:cs="Arial"/>
                <w:color w:val="000000"/>
                <w:sz w:val="20"/>
                <w:szCs w:val="20"/>
                <w:lang w:val="nl-NL"/>
              </w:rPr>
              <w:t>VESTIGING</w:t>
            </w:r>
          </w:p>
        </w:tc>
        <w:tc>
          <w:tcPr>
            <w:tcW w:w="1350" w:type="dxa"/>
            <w:tcBorders>
              <w:top w:val="nil"/>
              <w:left w:val="nil"/>
              <w:right w:val="nil"/>
            </w:tcBorders>
          </w:tcPr>
          <w:p w14:paraId="0A6AC478" w14:textId="77777777" w:rsidR="004514AB" w:rsidRPr="00CD23CE"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4514AB" w:rsidRPr="00CD23CE" w14:paraId="1DFD233E" w14:textId="77777777" w:rsidTr="00D0381E">
        <w:tc>
          <w:tcPr>
            <w:tcW w:w="3600" w:type="dxa"/>
            <w:tcBorders>
              <w:top w:val="nil"/>
              <w:left w:val="nil"/>
              <w:bottom w:val="nil"/>
              <w:right w:val="nil"/>
            </w:tcBorders>
          </w:tcPr>
          <w:p w14:paraId="3FC55A91" w14:textId="77777777" w:rsidR="004514AB" w:rsidRPr="00CD23CE" w:rsidRDefault="004514AB" w:rsidP="00D17212">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11303177" w14:textId="77777777" w:rsidR="004514AB" w:rsidRPr="00DD0F4F" w:rsidRDefault="004514AB" w:rsidP="00D1721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VESTIGING VAN ZAAKBEHANDELENDE </w:t>
            </w:r>
            <w:r w:rsidRPr="00DD0F4F">
              <w:rPr>
                <w:rFonts w:ascii="Arial" w:eastAsia="Times New Roman" w:hAnsi="Arial" w:cs="Arial"/>
                <w:color w:val="000000"/>
                <w:sz w:val="20"/>
                <w:szCs w:val="20"/>
                <w:lang w:val="nl-NL"/>
              </w:rPr>
              <w:lastRenderedPageBreak/>
              <w:t>ORGANISATIE is specialisatie van VESTIGING</w:t>
            </w:r>
          </w:p>
        </w:tc>
        <w:tc>
          <w:tcPr>
            <w:tcW w:w="1350" w:type="dxa"/>
            <w:tcBorders>
              <w:top w:val="nil"/>
              <w:left w:val="nil"/>
              <w:bottom w:val="nil"/>
              <w:right w:val="nil"/>
            </w:tcBorders>
          </w:tcPr>
          <w:p w14:paraId="00E64BF8" w14:textId="77777777" w:rsidR="004514AB" w:rsidRPr="00CD23CE" w:rsidRDefault="004514AB" w:rsidP="00D172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lastRenderedPageBreak/>
              <w:t>KING</w:t>
            </w:r>
          </w:p>
        </w:tc>
      </w:tr>
      <w:tr w:rsidR="00D0381E" w:rsidRPr="00D0381E" w14:paraId="33DFC96A" w14:textId="77777777" w:rsidTr="00D17212">
        <w:tc>
          <w:tcPr>
            <w:tcW w:w="3600" w:type="dxa"/>
            <w:tcBorders>
              <w:top w:val="nil"/>
              <w:left w:val="nil"/>
              <w:bottom w:val="single" w:sz="4" w:space="0" w:color="auto"/>
              <w:right w:val="nil"/>
            </w:tcBorders>
          </w:tcPr>
          <w:p w14:paraId="768AE467" w14:textId="77777777" w:rsidR="00D0381E" w:rsidRPr="00CD23CE" w:rsidRDefault="00D0381E" w:rsidP="00D17212">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14:paraId="496929B2" w14:textId="4F56B0CC" w:rsidR="00D0381E" w:rsidRPr="00DD0F4F" w:rsidRDefault="00D0381E" w:rsidP="00D0381E">
            <w:pPr>
              <w:autoSpaceDE w:val="0"/>
              <w:autoSpaceDN w:val="0"/>
              <w:adjustRightInd w:val="0"/>
              <w:spacing w:after="0" w:line="240" w:lineRule="auto"/>
              <w:rPr>
                <w:rFonts w:ascii="Arial" w:eastAsia="Times New Roman" w:hAnsi="Arial" w:cs="Arial"/>
                <w:color w:val="000000"/>
                <w:sz w:val="20"/>
                <w:szCs w:val="20"/>
                <w:lang w:val="nl-NL"/>
              </w:rPr>
            </w:pPr>
            <w:ins w:id="487" w:author="Arjan Kloosterboer" w:date="2017-08-08T16:48:00Z">
              <w:r w:rsidRPr="00D0381E">
                <w:rPr>
                  <w:rFonts w:ascii="Arial" w:eastAsia="Times New Roman" w:hAnsi="Arial" w:cs="Arial"/>
                  <w:color w:val="000000"/>
                  <w:sz w:val="20"/>
                  <w:szCs w:val="20"/>
                  <w:lang w:val="nl-NL"/>
                </w:rPr>
                <w:t>KLANTCONTACT  heeft plaatsgevonden met</w:t>
              </w:r>
            </w:ins>
            <w:ins w:id="488" w:author="Arjan Kloosterboer" w:date="2017-08-08T16:49:00Z">
              <w:r>
                <w:rPr>
                  <w:rFonts w:ascii="Arial" w:eastAsia="Times New Roman" w:hAnsi="Arial" w:cs="Arial"/>
                  <w:color w:val="000000"/>
                  <w:sz w:val="20"/>
                  <w:szCs w:val="20"/>
                  <w:lang w:val="nl-NL"/>
                </w:rPr>
                <w:t xml:space="preserve"> </w:t>
              </w:r>
            </w:ins>
            <w:ins w:id="489" w:author="Arjan Kloosterboer" w:date="2017-08-08T16:48:00Z">
              <w:r w:rsidRPr="00D0381E">
                <w:rPr>
                  <w:rFonts w:ascii="Arial" w:eastAsia="Times New Roman" w:hAnsi="Arial" w:cs="Arial"/>
                  <w:color w:val="000000"/>
                  <w:sz w:val="20"/>
                  <w:szCs w:val="20"/>
                  <w:lang w:val="nl-NL"/>
                </w:rPr>
                <w:t>VESTIGING</w:t>
              </w:r>
            </w:ins>
          </w:p>
        </w:tc>
        <w:tc>
          <w:tcPr>
            <w:tcW w:w="1350" w:type="dxa"/>
            <w:tcBorders>
              <w:top w:val="nil"/>
              <w:left w:val="nil"/>
              <w:bottom w:val="single" w:sz="4" w:space="0" w:color="auto"/>
              <w:right w:val="nil"/>
            </w:tcBorders>
          </w:tcPr>
          <w:p w14:paraId="62716941" w14:textId="3174695C" w:rsidR="00D0381E" w:rsidRPr="00D0381E" w:rsidRDefault="00D0381E" w:rsidP="00D17212">
            <w:pPr>
              <w:autoSpaceDE w:val="0"/>
              <w:autoSpaceDN w:val="0"/>
              <w:adjustRightInd w:val="0"/>
              <w:spacing w:after="0" w:line="240" w:lineRule="auto"/>
              <w:rPr>
                <w:rFonts w:ascii="Arial" w:eastAsia="Times New Roman" w:hAnsi="Arial" w:cs="Arial"/>
                <w:color w:val="000000"/>
                <w:sz w:val="20"/>
                <w:szCs w:val="20"/>
                <w:lang w:val="nl-NL"/>
              </w:rPr>
            </w:pPr>
            <w:ins w:id="490" w:author="Arjan Kloosterboer" w:date="2017-08-08T16:49:00Z">
              <w:r>
                <w:rPr>
                  <w:rFonts w:ascii="Arial" w:eastAsia="Times New Roman" w:hAnsi="Arial" w:cs="Arial"/>
                  <w:color w:val="000000"/>
                  <w:sz w:val="20"/>
                  <w:szCs w:val="20"/>
                  <w:lang w:val="nl-NL"/>
                </w:rPr>
                <w:t>KING</w:t>
              </w:r>
            </w:ins>
          </w:p>
        </w:tc>
      </w:tr>
    </w:tbl>
    <w:p w14:paraId="133DB335" w14:textId="77777777" w:rsidR="004514AB" w:rsidRPr="00D0381E" w:rsidRDefault="004514AB" w:rsidP="004514AB">
      <w:pPr>
        <w:rPr>
          <w:lang w:val="nl-NL"/>
        </w:rPr>
      </w:pPr>
    </w:p>
    <w:p w14:paraId="4110A147" w14:textId="0E5E3647" w:rsidR="004514AB" w:rsidRPr="008B6937" w:rsidRDefault="00DA5D93" w:rsidP="004514AB">
      <w:pPr>
        <w:autoSpaceDE w:val="0"/>
        <w:autoSpaceDN w:val="0"/>
        <w:adjustRightInd w:val="0"/>
        <w:spacing w:before="240" w:after="60" w:line="240" w:lineRule="auto"/>
        <w:outlineLvl w:val="3"/>
        <w:rPr>
          <w:ins w:id="491" w:author="Arjan" w:date="2014-09-08T15:59:00Z"/>
          <w:rFonts w:ascii="Arial" w:eastAsia="Times New Roman" w:hAnsi="Arial" w:cs="Arial"/>
          <w:b/>
          <w:bCs/>
          <w:color w:val="004080"/>
          <w:sz w:val="24"/>
          <w:szCs w:val="24"/>
        </w:rPr>
      </w:pPr>
      <w:ins w:id="492" w:author="Arjan" w:date="2013-02-07T23:33:00Z">
        <w:r w:rsidRPr="00F2006F">
          <w:rPr>
            <w:rFonts w:ascii="Arial" w:hAnsi="Arial" w:cs="Arial"/>
            <w:sz w:val="20"/>
            <w:szCs w:val="20"/>
            <w:lang w:val="en-AU"/>
          </w:rPr>
          <w:fldChar w:fldCharType="begin" w:fldLock="1"/>
        </w:r>
        <w:r w:rsidR="004514AB" w:rsidRPr="00F2006F">
          <w:rPr>
            <w:rFonts w:ascii="Arial" w:hAnsi="Arial" w:cs="Arial"/>
            <w:sz w:val="20"/>
            <w:szCs w:val="20"/>
            <w:lang w:val="en-AU"/>
          </w:rPr>
          <w:instrText xml:space="preserve">MERGEFIELD </w:instrText>
        </w:r>
        <w:r w:rsidR="004514AB" w:rsidRPr="00F2006F">
          <w:rPr>
            <w:rFonts w:ascii="Arial" w:eastAsia="Times New Roman" w:hAnsi="Arial" w:cs="Arial"/>
            <w:b/>
            <w:bCs/>
            <w:color w:val="004080"/>
            <w:sz w:val="24"/>
            <w:szCs w:val="24"/>
          </w:rPr>
          <w:instrText>Att.Stereotype</w:instrText>
        </w:r>
        <w:r w:rsidRPr="00F2006F">
          <w:rPr>
            <w:rFonts w:ascii="Arial" w:hAnsi="Arial" w:cs="Arial"/>
            <w:sz w:val="20"/>
            <w:szCs w:val="20"/>
            <w:lang w:val="en-AU"/>
          </w:rPr>
          <w:fldChar w:fldCharType="separate"/>
        </w:r>
        <w:r w:rsidR="004514AB" w:rsidRPr="00F2006F">
          <w:rPr>
            <w:rFonts w:ascii="Arial" w:eastAsia="Times New Roman" w:hAnsi="Arial" w:cs="Arial"/>
            <w:b/>
            <w:bCs/>
            <w:color w:val="004080"/>
            <w:sz w:val="24"/>
            <w:szCs w:val="24"/>
          </w:rPr>
          <w:t>«Attribuutsoort»</w:t>
        </w:r>
        <w:r w:rsidRPr="00F2006F">
          <w:rPr>
            <w:rFonts w:ascii="Arial" w:hAnsi="Arial" w:cs="Arial"/>
            <w:sz w:val="20"/>
            <w:szCs w:val="20"/>
            <w:lang w:val="en-AU"/>
          </w:rPr>
          <w:fldChar w:fldCharType="end"/>
        </w:r>
      </w:ins>
      <w:ins w:id="493" w:author="Arjan" w:date="2014-09-08T15:59:00Z">
        <w:r w:rsidR="004514AB" w:rsidRPr="008B6937">
          <w:rPr>
            <w:rFonts w:ascii="Arial" w:eastAsia="Times New Roman" w:hAnsi="Arial" w:cs="Arial"/>
            <w:b/>
            <w:bCs/>
            <w:color w:val="004080"/>
            <w:sz w:val="24"/>
            <w:szCs w:val="24"/>
          </w:rPr>
          <w:t xml:space="preserve"> KvK-nummer</w:t>
        </w:r>
      </w:ins>
    </w:p>
    <w:tbl>
      <w:tblPr>
        <w:tblW w:w="0" w:type="auto"/>
        <w:tblLayout w:type="fixed"/>
        <w:tblCellMar>
          <w:top w:w="113" w:type="dxa"/>
        </w:tblCellMar>
        <w:tblLook w:val="0000" w:firstRow="0" w:lastRow="0" w:firstColumn="0" w:lastColumn="0" w:noHBand="0" w:noVBand="0"/>
      </w:tblPr>
      <w:tblGrid>
        <w:gridCol w:w="2916"/>
        <w:gridCol w:w="6120"/>
      </w:tblGrid>
      <w:tr w:rsidR="004514AB" w14:paraId="64B769E6" w14:textId="77777777" w:rsidTr="00D17212">
        <w:trPr>
          <w:cantSplit/>
          <w:trHeight w:val="345"/>
          <w:ins w:id="494" w:author="Arjan" w:date="2014-09-08T15:59:00Z"/>
        </w:trPr>
        <w:tc>
          <w:tcPr>
            <w:tcW w:w="2916" w:type="dxa"/>
            <w:vMerge w:val="restart"/>
          </w:tcPr>
          <w:p w14:paraId="3607F8A6" w14:textId="77777777" w:rsidR="004514AB" w:rsidRPr="00003779" w:rsidRDefault="004514AB" w:rsidP="00D17212">
            <w:pPr>
              <w:autoSpaceDE w:val="0"/>
              <w:autoSpaceDN w:val="0"/>
              <w:adjustRightInd w:val="0"/>
              <w:spacing w:after="0" w:line="240" w:lineRule="auto"/>
              <w:rPr>
                <w:ins w:id="495" w:author="Arjan" w:date="2014-09-08T15:59:00Z"/>
                <w:rFonts w:ascii="Arial" w:eastAsia="Times New Roman" w:hAnsi="Arial" w:cs="Arial"/>
                <w:b/>
                <w:bCs/>
                <w:color w:val="000000"/>
                <w:sz w:val="20"/>
                <w:szCs w:val="20"/>
              </w:rPr>
            </w:pPr>
            <w:ins w:id="496" w:author="Arjan" w:date="2014-09-08T15:59:00Z">
              <w:r w:rsidRPr="00003779">
                <w:rPr>
                  <w:rFonts w:ascii="Arial" w:eastAsia="Times New Roman" w:hAnsi="Arial" w:cs="Arial"/>
                  <w:b/>
                  <w:bCs/>
                  <w:color w:val="000000"/>
                  <w:sz w:val="20"/>
                  <w:szCs w:val="20"/>
                </w:rPr>
                <w:t>Naam attribuutsoort</w:t>
              </w:r>
            </w:ins>
          </w:p>
        </w:tc>
        <w:tc>
          <w:tcPr>
            <w:tcW w:w="6120" w:type="dxa"/>
            <w:vMerge w:val="restart"/>
          </w:tcPr>
          <w:p w14:paraId="6ADABDFC" w14:textId="77777777" w:rsidR="004514AB" w:rsidRPr="00003779" w:rsidRDefault="004514AB" w:rsidP="00D17212">
            <w:pPr>
              <w:autoSpaceDE w:val="0"/>
              <w:autoSpaceDN w:val="0"/>
              <w:adjustRightInd w:val="0"/>
              <w:spacing w:after="0" w:line="240" w:lineRule="auto"/>
              <w:rPr>
                <w:ins w:id="497" w:author="Arjan" w:date="2014-09-08T15:59:00Z"/>
                <w:rFonts w:ascii="Arial" w:eastAsia="Times New Roman" w:hAnsi="Arial" w:cs="Arial"/>
                <w:color w:val="000000"/>
                <w:sz w:val="20"/>
                <w:szCs w:val="20"/>
              </w:rPr>
            </w:pPr>
            <w:ins w:id="498" w:author="Arjan" w:date="2014-09-08T15:59:00Z">
              <w:r w:rsidRPr="00003779">
                <w:rPr>
                  <w:rFonts w:ascii="Arial" w:eastAsia="Times New Roman" w:hAnsi="Arial" w:cs="Arial"/>
                  <w:color w:val="000000"/>
                  <w:sz w:val="20"/>
                  <w:szCs w:val="20"/>
                </w:rPr>
                <w:t>KvK-nummer</w:t>
              </w:r>
            </w:ins>
          </w:p>
        </w:tc>
      </w:tr>
      <w:tr w:rsidR="004514AB" w14:paraId="2DEADD89" w14:textId="77777777" w:rsidTr="00D17212">
        <w:trPr>
          <w:cantSplit/>
          <w:trHeight w:val="345"/>
          <w:ins w:id="499" w:author="Arjan" w:date="2014-09-08T15:59:00Z"/>
        </w:trPr>
        <w:tc>
          <w:tcPr>
            <w:tcW w:w="2916" w:type="dxa"/>
            <w:vMerge w:val="restart"/>
          </w:tcPr>
          <w:p w14:paraId="6B669869" w14:textId="77777777" w:rsidR="004514AB" w:rsidRPr="00003779" w:rsidRDefault="004514AB" w:rsidP="00D17212">
            <w:pPr>
              <w:autoSpaceDE w:val="0"/>
              <w:autoSpaceDN w:val="0"/>
              <w:adjustRightInd w:val="0"/>
              <w:spacing w:after="0" w:line="240" w:lineRule="auto"/>
              <w:rPr>
                <w:ins w:id="500" w:author="Arjan" w:date="2014-09-08T15:59:00Z"/>
                <w:rFonts w:ascii="Arial" w:eastAsia="Times New Roman" w:hAnsi="Arial" w:cs="Arial"/>
                <w:b/>
                <w:bCs/>
                <w:color w:val="000000"/>
                <w:sz w:val="20"/>
                <w:szCs w:val="20"/>
              </w:rPr>
            </w:pPr>
            <w:ins w:id="501" w:author="Arjan" w:date="2014-09-08T15:59:00Z">
              <w:r w:rsidRPr="00003779">
                <w:rPr>
                  <w:rFonts w:ascii="Arial" w:eastAsia="Times New Roman" w:hAnsi="Arial" w:cs="Arial"/>
                  <w:b/>
                  <w:bCs/>
                  <w:color w:val="000000"/>
                  <w:sz w:val="20"/>
                  <w:szCs w:val="20"/>
                </w:rPr>
                <w:t>Herkomst attribuutsoort</w:t>
              </w:r>
            </w:ins>
          </w:p>
        </w:tc>
        <w:tc>
          <w:tcPr>
            <w:tcW w:w="6120" w:type="dxa"/>
            <w:vMerge w:val="restart"/>
          </w:tcPr>
          <w:p w14:paraId="59F1D7A6" w14:textId="77777777" w:rsidR="004514AB" w:rsidRPr="00003779" w:rsidRDefault="004514AB" w:rsidP="00D17212">
            <w:pPr>
              <w:autoSpaceDE w:val="0"/>
              <w:autoSpaceDN w:val="0"/>
              <w:adjustRightInd w:val="0"/>
              <w:spacing w:after="0" w:line="240" w:lineRule="auto"/>
              <w:rPr>
                <w:ins w:id="502" w:author="Arjan" w:date="2014-09-08T15:59:00Z"/>
                <w:rFonts w:ascii="Arial" w:eastAsia="Times New Roman" w:hAnsi="Arial" w:cs="Arial"/>
                <w:color w:val="000000"/>
                <w:sz w:val="20"/>
                <w:szCs w:val="20"/>
              </w:rPr>
            </w:pPr>
            <w:ins w:id="503" w:author="Arjan" w:date="2014-09-08T16:02:00Z">
              <w:r>
                <w:rPr>
                  <w:rFonts w:ascii="Arial" w:eastAsia="Times New Roman" w:hAnsi="Arial" w:cs="Arial"/>
                  <w:color w:val="000000"/>
                  <w:sz w:val="20"/>
                  <w:szCs w:val="20"/>
                </w:rPr>
                <w:t>RSGB (</w:t>
              </w:r>
            </w:ins>
            <w:ins w:id="504" w:author="Arjan" w:date="2014-09-08T15:59:00Z">
              <w:r w:rsidRPr="00003779">
                <w:rPr>
                  <w:rFonts w:ascii="Arial" w:eastAsia="Times New Roman" w:hAnsi="Arial" w:cs="Arial"/>
                  <w:color w:val="000000"/>
                  <w:sz w:val="20"/>
                  <w:szCs w:val="20"/>
                </w:rPr>
                <w:t>NHR</w:t>
              </w:r>
            </w:ins>
            <w:ins w:id="505" w:author="Arjan" w:date="2014-09-08T16:02:00Z">
              <w:r>
                <w:rPr>
                  <w:rFonts w:ascii="Arial" w:eastAsia="Times New Roman" w:hAnsi="Arial" w:cs="Arial"/>
                  <w:color w:val="000000"/>
                  <w:sz w:val="20"/>
                  <w:szCs w:val="20"/>
                </w:rPr>
                <w:t>)</w:t>
              </w:r>
            </w:ins>
          </w:p>
        </w:tc>
      </w:tr>
      <w:tr w:rsidR="004514AB" w14:paraId="0D2A6409" w14:textId="77777777" w:rsidTr="00D17212">
        <w:trPr>
          <w:cantSplit/>
          <w:trHeight w:val="345"/>
          <w:ins w:id="506" w:author="Arjan" w:date="2014-09-08T15:59:00Z"/>
        </w:trPr>
        <w:tc>
          <w:tcPr>
            <w:tcW w:w="2916" w:type="dxa"/>
            <w:vMerge w:val="restart"/>
          </w:tcPr>
          <w:p w14:paraId="2641AFA1" w14:textId="77777777" w:rsidR="004514AB" w:rsidRPr="00003779" w:rsidRDefault="004514AB" w:rsidP="00D17212">
            <w:pPr>
              <w:autoSpaceDE w:val="0"/>
              <w:autoSpaceDN w:val="0"/>
              <w:adjustRightInd w:val="0"/>
              <w:spacing w:after="0" w:line="240" w:lineRule="auto"/>
              <w:rPr>
                <w:ins w:id="507" w:author="Arjan" w:date="2014-09-08T15:59:00Z"/>
                <w:rFonts w:ascii="Arial" w:eastAsia="Times New Roman" w:hAnsi="Arial" w:cs="Arial"/>
                <w:b/>
                <w:bCs/>
                <w:color w:val="000000"/>
                <w:sz w:val="20"/>
                <w:szCs w:val="20"/>
              </w:rPr>
            </w:pPr>
            <w:ins w:id="508" w:author="Arjan" w:date="2014-09-08T15:59:00Z">
              <w:r w:rsidRPr="00003779">
                <w:rPr>
                  <w:rFonts w:ascii="Arial" w:eastAsia="Times New Roman" w:hAnsi="Arial" w:cs="Arial"/>
                  <w:b/>
                  <w:bCs/>
                  <w:color w:val="000000"/>
                  <w:sz w:val="20"/>
                  <w:szCs w:val="20"/>
                </w:rPr>
                <w:t xml:space="preserve">Code attribuutsoort </w:t>
              </w:r>
            </w:ins>
          </w:p>
        </w:tc>
        <w:tc>
          <w:tcPr>
            <w:tcW w:w="6120" w:type="dxa"/>
            <w:vMerge w:val="restart"/>
          </w:tcPr>
          <w:p w14:paraId="40FB8BAE" w14:textId="77777777" w:rsidR="004514AB" w:rsidRPr="00003779" w:rsidRDefault="004514AB" w:rsidP="00D17212">
            <w:pPr>
              <w:autoSpaceDE w:val="0"/>
              <w:autoSpaceDN w:val="0"/>
              <w:adjustRightInd w:val="0"/>
              <w:spacing w:after="0" w:line="240" w:lineRule="auto"/>
              <w:rPr>
                <w:ins w:id="509" w:author="Arjan" w:date="2014-09-08T15:59:00Z"/>
                <w:rFonts w:ascii="Arial" w:eastAsia="Times New Roman" w:hAnsi="Arial" w:cs="Arial"/>
                <w:color w:val="000000"/>
                <w:sz w:val="20"/>
                <w:szCs w:val="20"/>
              </w:rPr>
            </w:pPr>
          </w:p>
        </w:tc>
      </w:tr>
      <w:tr w:rsidR="004514AB" w14:paraId="063CFA29" w14:textId="77777777" w:rsidTr="00D17212">
        <w:trPr>
          <w:cantSplit/>
          <w:trHeight w:val="345"/>
          <w:ins w:id="510" w:author="Arjan" w:date="2014-09-08T15:59:00Z"/>
        </w:trPr>
        <w:tc>
          <w:tcPr>
            <w:tcW w:w="2916" w:type="dxa"/>
            <w:vMerge w:val="restart"/>
          </w:tcPr>
          <w:p w14:paraId="2E4C6E3C" w14:textId="77777777" w:rsidR="004514AB" w:rsidRPr="00003779" w:rsidRDefault="004514AB" w:rsidP="00D17212">
            <w:pPr>
              <w:autoSpaceDE w:val="0"/>
              <w:autoSpaceDN w:val="0"/>
              <w:adjustRightInd w:val="0"/>
              <w:spacing w:after="0" w:line="240" w:lineRule="auto"/>
              <w:rPr>
                <w:ins w:id="511" w:author="Arjan" w:date="2014-09-08T15:59:00Z"/>
                <w:rFonts w:ascii="Arial" w:eastAsia="Times New Roman" w:hAnsi="Arial" w:cs="Arial"/>
                <w:b/>
                <w:bCs/>
                <w:color w:val="000000"/>
                <w:sz w:val="20"/>
                <w:szCs w:val="20"/>
              </w:rPr>
            </w:pPr>
            <w:ins w:id="512" w:author="Arjan" w:date="2014-09-08T15:59:00Z">
              <w:r w:rsidRPr="00003779">
                <w:rPr>
                  <w:rFonts w:ascii="Arial" w:eastAsia="Times New Roman" w:hAnsi="Arial" w:cs="Arial"/>
                  <w:b/>
                  <w:bCs/>
                  <w:color w:val="000000"/>
                  <w:sz w:val="20"/>
                  <w:szCs w:val="20"/>
                </w:rPr>
                <w:t>XML-tag attribuutsoort</w:t>
              </w:r>
            </w:ins>
          </w:p>
        </w:tc>
        <w:tc>
          <w:tcPr>
            <w:tcW w:w="6120" w:type="dxa"/>
            <w:vMerge w:val="restart"/>
          </w:tcPr>
          <w:p w14:paraId="452DB9C8" w14:textId="77777777" w:rsidR="004514AB" w:rsidRPr="00003779" w:rsidRDefault="004514AB" w:rsidP="00D17212">
            <w:pPr>
              <w:autoSpaceDE w:val="0"/>
              <w:autoSpaceDN w:val="0"/>
              <w:adjustRightInd w:val="0"/>
              <w:spacing w:after="0" w:line="240" w:lineRule="auto"/>
              <w:rPr>
                <w:ins w:id="513" w:author="Arjan" w:date="2014-09-08T15:59:00Z"/>
                <w:rFonts w:ascii="Arial" w:eastAsia="Times New Roman" w:hAnsi="Arial" w:cs="Arial"/>
                <w:color w:val="000000"/>
                <w:sz w:val="20"/>
                <w:szCs w:val="20"/>
              </w:rPr>
            </w:pPr>
            <w:ins w:id="514" w:author="Arjan" w:date="2014-09-08T15:59:00Z">
              <w:r w:rsidRPr="00003779">
                <w:rPr>
                  <w:rFonts w:ascii="Arial" w:eastAsia="Times New Roman" w:hAnsi="Arial" w:cs="Arial"/>
                  <w:color w:val="000000"/>
                  <w:sz w:val="20"/>
                  <w:szCs w:val="20"/>
                </w:rPr>
                <w:t>kvkNummer</w:t>
              </w:r>
            </w:ins>
          </w:p>
        </w:tc>
      </w:tr>
      <w:tr w:rsidR="004514AB" w:rsidRPr="005C14BE" w14:paraId="79D6D50F" w14:textId="77777777" w:rsidTr="00D17212">
        <w:trPr>
          <w:cantSplit/>
          <w:trHeight w:val="345"/>
          <w:ins w:id="515" w:author="Arjan" w:date="2014-09-08T15:59:00Z"/>
        </w:trPr>
        <w:tc>
          <w:tcPr>
            <w:tcW w:w="2916" w:type="dxa"/>
            <w:vMerge w:val="restart"/>
          </w:tcPr>
          <w:p w14:paraId="6C55BBD4" w14:textId="77777777" w:rsidR="004514AB" w:rsidRPr="00003779" w:rsidRDefault="004514AB" w:rsidP="00D17212">
            <w:pPr>
              <w:autoSpaceDE w:val="0"/>
              <w:autoSpaceDN w:val="0"/>
              <w:adjustRightInd w:val="0"/>
              <w:spacing w:after="0" w:line="240" w:lineRule="auto"/>
              <w:rPr>
                <w:ins w:id="516" w:author="Arjan" w:date="2014-09-08T15:59:00Z"/>
                <w:rFonts w:ascii="Arial" w:eastAsia="Times New Roman" w:hAnsi="Arial" w:cs="Arial"/>
                <w:b/>
                <w:bCs/>
                <w:color w:val="000000"/>
                <w:sz w:val="20"/>
                <w:szCs w:val="20"/>
              </w:rPr>
            </w:pPr>
            <w:ins w:id="517" w:author="Arjan" w:date="2014-09-08T15:59:00Z">
              <w:r w:rsidRPr="00003779">
                <w:rPr>
                  <w:rFonts w:ascii="Arial" w:eastAsia="Times New Roman" w:hAnsi="Arial" w:cs="Arial"/>
                  <w:b/>
                  <w:bCs/>
                  <w:color w:val="000000"/>
                  <w:sz w:val="20"/>
                  <w:szCs w:val="20"/>
                </w:rPr>
                <w:t>Definitie attribuutsoort</w:t>
              </w:r>
            </w:ins>
          </w:p>
        </w:tc>
        <w:tc>
          <w:tcPr>
            <w:tcW w:w="6120" w:type="dxa"/>
            <w:vMerge w:val="restart"/>
          </w:tcPr>
          <w:p w14:paraId="3013920D" w14:textId="77777777" w:rsidR="004514AB" w:rsidRPr="00DD0F4F" w:rsidRDefault="004514AB" w:rsidP="00D17212">
            <w:pPr>
              <w:autoSpaceDE w:val="0"/>
              <w:autoSpaceDN w:val="0"/>
              <w:adjustRightInd w:val="0"/>
              <w:spacing w:after="0" w:line="240" w:lineRule="auto"/>
              <w:rPr>
                <w:ins w:id="518" w:author="Arjan" w:date="2014-09-08T15:59:00Z"/>
                <w:rFonts w:ascii="Arial" w:eastAsia="Times New Roman" w:hAnsi="Arial" w:cs="Arial"/>
                <w:color w:val="000000"/>
                <w:sz w:val="20"/>
                <w:szCs w:val="20"/>
                <w:lang w:val="nl-NL"/>
              </w:rPr>
            </w:pPr>
            <w:ins w:id="519" w:author="Arjan" w:date="2014-09-08T15:59:00Z">
              <w:r w:rsidRPr="00DD0F4F">
                <w:rPr>
                  <w:rFonts w:ascii="Arial" w:eastAsia="Times New Roman" w:hAnsi="Arial" w:cs="Arial"/>
                  <w:color w:val="000000"/>
                  <w:sz w:val="20"/>
                  <w:szCs w:val="20"/>
                  <w:lang w:val="nl-NL"/>
                </w:rPr>
                <w:t>Landelijk uniek identificerend administratienummer van een MAATSCHAPPELIJKE ACTIVITEIT zoals toegewezen door de Kamer van Koophandel (KvK).</w:t>
              </w:r>
            </w:ins>
          </w:p>
        </w:tc>
      </w:tr>
      <w:tr w:rsidR="004514AB" w14:paraId="65BF6819" w14:textId="77777777" w:rsidTr="00D17212">
        <w:trPr>
          <w:cantSplit/>
          <w:trHeight w:val="345"/>
          <w:ins w:id="520" w:author="Arjan" w:date="2014-09-08T15:59:00Z"/>
        </w:trPr>
        <w:tc>
          <w:tcPr>
            <w:tcW w:w="2916" w:type="dxa"/>
            <w:vMerge w:val="restart"/>
          </w:tcPr>
          <w:p w14:paraId="41B8A692" w14:textId="77777777" w:rsidR="004514AB" w:rsidRPr="00003779" w:rsidRDefault="004514AB" w:rsidP="00D17212">
            <w:pPr>
              <w:autoSpaceDE w:val="0"/>
              <w:autoSpaceDN w:val="0"/>
              <w:adjustRightInd w:val="0"/>
              <w:spacing w:after="0" w:line="240" w:lineRule="auto"/>
              <w:rPr>
                <w:ins w:id="521" w:author="Arjan" w:date="2014-09-08T15:59:00Z"/>
                <w:rFonts w:ascii="Arial" w:eastAsia="Times New Roman" w:hAnsi="Arial" w:cs="Arial"/>
                <w:b/>
                <w:bCs/>
                <w:color w:val="000000"/>
                <w:sz w:val="20"/>
                <w:szCs w:val="20"/>
              </w:rPr>
            </w:pPr>
            <w:ins w:id="522" w:author="Arjan" w:date="2014-09-08T15:59:00Z">
              <w:r w:rsidRPr="00003779">
                <w:rPr>
                  <w:rFonts w:ascii="Arial" w:eastAsia="Times New Roman" w:hAnsi="Arial" w:cs="Arial"/>
                  <w:b/>
                  <w:bCs/>
                  <w:color w:val="000000"/>
                  <w:sz w:val="20"/>
                  <w:szCs w:val="20"/>
                </w:rPr>
                <w:t>Herkomst definitie attribuutsoort</w:t>
              </w:r>
            </w:ins>
          </w:p>
        </w:tc>
        <w:tc>
          <w:tcPr>
            <w:tcW w:w="6120" w:type="dxa"/>
            <w:vMerge w:val="restart"/>
          </w:tcPr>
          <w:p w14:paraId="63DB0E45" w14:textId="77777777" w:rsidR="004514AB" w:rsidRPr="00003779" w:rsidRDefault="004514AB" w:rsidP="00D17212">
            <w:pPr>
              <w:autoSpaceDE w:val="0"/>
              <w:autoSpaceDN w:val="0"/>
              <w:adjustRightInd w:val="0"/>
              <w:spacing w:after="0" w:line="240" w:lineRule="auto"/>
              <w:rPr>
                <w:ins w:id="523" w:author="Arjan" w:date="2014-09-08T15:59:00Z"/>
                <w:rFonts w:ascii="Arial" w:eastAsia="Times New Roman" w:hAnsi="Arial" w:cs="Arial"/>
                <w:color w:val="000000"/>
                <w:sz w:val="20"/>
                <w:szCs w:val="20"/>
              </w:rPr>
            </w:pPr>
            <w:ins w:id="524" w:author="Arjan" w:date="2014-09-08T16:02:00Z">
              <w:r>
                <w:rPr>
                  <w:rFonts w:ascii="Arial" w:eastAsia="Times New Roman" w:hAnsi="Arial" w:cs="Arial"/>
                  <w:color w:val="000000"/>
                  <w:sz w:val="20"/>
                  <w:szCs w:val="20"/>
                </w:rPr>
                <w:t>RSGB</w:t>
              </w:r>
            </w:ins>
          </w:p>
        </w:tc>
      </w:tr>
      <w:tr w:rsidR="004514AB" w14:paraId="4895A7F5" w14:textId="77777777" w:rsidTr="00D17212">
        <w:trPr>
          <w:cantSplit/>
          <w:trHeight w:val="345"/>
          <w:ins w:id="525" w:author="Arjan" w:date="2014-09-08T15:59:00Z"/>
        </w:trPr>
        <w:tc>
          <w:tcPr>
            <w:tcW w:w="2916" w:type="dxa"/>
            <w:vMerge w:val="restart"/>
          </w:tcPr>
          <w:p w14:paraId="7B096AA9" w14:textId="77777777" w:rsidR="004514AB" w:rsidRPr="00003779" w:rsidRDefault="004514AB" w:rsidP="00D17212">
            <w:pPr>
              <w:autoSpaceDE w:val="0"/>
              <w:autoSpaceDN w:val="0"/>
              <w:adjustRightInd w:val="0"/>
              <w:spacing w:after="0" w:line="240" w:lineRule="auto"/>
              <w:rPr>
                <w:ins w:id="526" w:author="Arjan" w:date="2014-09-08T15:59:00Z"/>
                <w:rFonts w:ascii="Arial" w:eastAsia="Times New Roman" w:hAnsi="Arial" w:cs="Arial"/>
                <w:b/>
                <w:bCs/>
                <w:color w:val="000000"/>
                <w:sz w:val="20"/>
                <w:szCs w:val="20"/>
              </w:rPr>
            </w:pPr>
            <w:ins w:id="527" w:author="Arjan" w:date="2014-09-08T15:59:00Z">
              <w:r w:rsidRPr="00003779">
                <w:rPr>
                  <w:rFonts w:ascii="Arial" w:eastAsia="Times New Roman" w:hAnsi="Arial" w:cs="Arial"/>
                  <w:b/>
                  <w:bCs/>
                  <w:color w:val="000000"/>
                  <w:sz w:val="20"/>
                  <w:szCs w:val="20"/>
                </w:rPr>
                <w:t>Datum opname attribuutsoort</w:t>
              </w:r>
            </w:ins>
          </w:p>
        </w:tc>
        <w:tc>
          <w:tcPr>
            <w:tcW w:w="6120" w:type="dxa"/>
            <w:vMerge w:val="restart"/>
          </w:tcPr>
          <w:p w14:paraId="334DBE98" w14:textId="77777777" w:rsidR="004514AB" w:rsidRPr="00003779" w:rsidRDefault="004514AB" w:rsidP="00D17212">
            <w:pPr>
              <w:autoSpaceDE w:val="0"/>
              <w:autoSpaceDN w:val="0"/>
              <w:adjustRightInd w:val="0"/>
              <w:spacing w:after="0" w:line="240" w:lineRule="auto"/>
              <w:rPr>
                <w:ins w:id="528" w:author="Arjan" w:date="2014-09-08T15:59:00Z"/>
                <w:rFonts w:ascii="Arial" w:eastAsia="Times New Roman" w:hAnsi="Arial" w:cs="Arial"/>
                <w:color w:val="000000"/>
                <w:sz w:val="20"/>
                <w:szCs w:val="20"/>
              </w:rPr>
            </w:pPr>
            <w:ins w:id="529" w:author="Arjan" w:date="2014-09-08T16:02:00Z">
              <w:r>
                <w:rPr>
                  <w:rFonts w:ascii="Arial" w:eastAsia="Times New Roman" w:hAnsi="Arial" w:cs="Arial"/>
                  <w:color w:val="000000"/>
                  <w:sz w:val="20"/>
                  <w:szCs w:val="20"/>
                </w:rPr>
                <w:t>1 september 2014</w:t>
              </w:r>
            </w:ins>
          </w:p>
        </w:tc>
      </w:tr>
      <w:tr w:rsidR="004514AB" w:rsidRPr="005C14BE" w14:paraId="388DF954" w14:textId="77777777" w:rsidTr="00D17212">
        <w:trPr>
          <w:cantSplit/>
          <w:trHeight w:val="345"/>
          <w:ins w:id="530" w:author="Arjan" w:date="2014-09-08T15:59:00Z"/>
        </w:trPr>
        <w:tc>
          <w:tcPr>
            <w:tcW w:w="2916" w:type="dxa"/>
            <w:vMerge w:val="restart"/>
          </w:tcPr>
          <w:p w14:paraId="30593A92" w14:textId="77777777" w:rsidR="004514AB" w:rsidRPr="00003779" w:rsidRDefault="004514AB" w:rsidP="00D17212">
            <w:pPr>
              <w:autoSpaceDE w:val="0"/>
              <w:autoSpaceDN w:val="0"/>
              <w:adjustRightInd w:val="0"/>
              <w:spacing w:after="0" w:line="240" w:lineRule="auto"/>
              <w:rPr>
                <w:ins w:id="531" w:author="Arjan" w:date="2014-09-08T15:59:00Z"/>
                <w:rFonts w:ascii="Arial" w:eastAsia="Times New Roman" w:hAnsi="Arial" w:cs="Arial"/>
                <w:b/>
                <w:bCs/>
                <w:color w:val="000000"/>
                <w:sz w:val="20"/>
                <w:szCs w:val="20"/>
              </w:rPr>
            </w:pPr>
            <w:ins w:id="532" w:author="Arjan" w:date="2014-09-08T15:59:00Z">
              <w:r w:rsidRPr="00003779">
                <w:rPr>
                  <w:rFonts w:ascii="Arial" w:eastAsia="Times New Roman" w:hAnsi="Arial" w:cs="Arial"/>
                  <w:b/>
                  <w:bCs/>
                  <w:color w:val="000000"/>
                  <w:sz w:val="20"/>
                  <w:szCs w:val="20"/>
                </w:rPr>
                <w:t>Toelichting attribuutsoort</w:t>
              </w:r>
            </w:ins>
          </w:p>
        </w:tc>
        <w:tc>
          <w:tcPr>
            <w:tcW w:w="6120" w:type="dxa"/>
            <w:vMerge w:val="restart"/>
          </w:tcPr>
          <w:p w14:paraId="6A28C156" w14:textId="77777777" w:rsidR="004514AB" w:rsidRPr="00DD0F4F" w:rsidRDefault="005561F3" w:rsidP="00D17212">
            <w:pPr>
              <w:autoSpaceDE w:val="0"/>
              <w:autoSpaceDN w:val="0"/>
              <w:adjustRightInd w:val="0"/>
              <w:spacing w:after="0" w:line="240" w:lineRule="auto"/>
              <w:rPr>
                <w:ins w:id="533" w:author="Arjan" w:date="2014-09-08T15:59:00Z"/>
                <w:rFonts w:ascii="Arial" w:eastAsia="Times New Roman" w:hAnsi="Arial" w:cs="Arial"/>
                <w:color w:val="000000"/>
                <w:sz w:val="20"/>
                <w:szCs w:val="20"/>
                <w:lang w:val="nl-NL"/>
              </w:rPr>
            </w:pPr>
            <w:ins w:id="534" w:author="Arjan Kloosterboer" w:date="2017-03-06T15:38:00Z">
              <w:r w:rsidRPr="005561F3">
                <w:rPr>
                  <w:rFonts w:ascii="Arial" w:eastAsia="Times New Roman" w:hAnsi="Arial" w:cs="Arial"/>
                  <w:color w:val="000000"/>
                  <w:sz w:val="20"/>
                  <w:szCs w:val="20"/>
                  <w:lang w:val="nl-NL"/>
                </w:rPr>
                <w:t>Het betreft het KvK-nummer van de Maatschappelijke activiteit waarvan de Vestiging deel uit maakt. De hoofdvestiging (van een Maatschappelijke activiteit) mag met alleen een KvK-nummer geidentificeerd worden. Indien het Vestigingsnummer van een waarde is voorzien (wat verplicht is bij een nevenvestigng) dan maakt het KvK-nummer geen deel uit van de unieke aanduiding maar is het een alternatieve (niet unieke) sleutel.</w:t>
              </w:r>
            </w:ins>
          </w:p>
        </w:tc>
      </w:tr>
      <w:tr w:rsidR="004514AB" w14:paraId="70009DB6" w14:textId="77777777" w:rsidTr="00D17212">
        <w:trPr>
          <w:cantSplit/>
          <w:trHeight w:val="345"/>
          <w:ins w:id="535" w:author="Arjan" w:date="2014-09-08T15:59:00Z"/>
        </w:trPr>
        <w:tc>
          <w:tcPr>
            <w:tcW w:w="2916" w:type="dxa"/>
            <w:vMerge w:val="restart"/>
          </w:tcPr>
          <w:p w14:paraId="39A2D35F" w14:textId="77777777" w:rsidR="004514AB" w:rsidRPr="00003779" w:rsidRDefault="004514AB" w:rsidP="00D17212">
            <w:pPr>
              <w:autoSpaceDE w:val="0"/>
              <w:autoSpaceDN w:val="0"/>
              <w:adjustRightInd w:val="0"/>
              <w:spacing w:after="0" w:line="240" w:lineRule="auto"/>
              <w:rPr>
                <w:ins w:id="536" w:author="Arjan" w:date="2014-09-08T15:59:00Z"/>
                <w:rFonts w:ascii="Arial" w:eastAsia="Times New Roman" w:hAnsi="Arial" w:cs="Arial"/>
                <w:b/>
                <w:bCs/>
                <w:color w:val="000000"/>
                <w:sz w:val="20"/>
                <w:szCs w:val="20"/>
              </w:rPr>
            </w:pPr>
            <w:ins w:id="537" w:author="Arjan" w:date="2014-09-08T15:59:00Z">
              <w:r w:rsidRPr="00003779">
                <w:rPr>
                  <w:rFonts w:ascii="Arial" w:eastAsia="Times New Roman" w:hAnsi="Arial" w:cs="Arial"/>
                  <w:b/>
                  <w:bCs/>
                  <w:color w:val="000000"/>
                  <w:sz w:val="20"/>
                  <w:szCs w:val="20"/>
                </w:rPr>
                <w:t>Domein attribuutsoort</w:t>
              </w:r>
            </w:ins>
          </w:p>
        </w:tc>
        <w:tc>
          <w:tcPr>
            <w:tcW w:w="6120" w:type="dxa"/>
            <w:vMerge w:val="restart"/>
          </w:tcPr>
          <w:p w14:paraId="3693C4C5" w14:textId="77777777" w:rsidR="004514AB" w:rsidRPr="00003779" w:rsidRDefault="004514AB" w:rsidP="00D17212">
            <w:pPr>
              <w:autoSpaceDE w:val="0"/>
              <w:autoSpaceDN w:val="0"/>
              <w:adjustRightInd w:val="0"/>
              <w:spacing w:after="0" w:line="240" w:lineRule="auto"/>
              <w:rPr>
                <w:ins w:id="538" w:author="Arjan" w:date="2014-09-08T15:59:00Z"/>
                <w:rFonts w:ascii="Arial" w:eastAsia="Times New Roman" w:hAnsi="Arial" w:cs="Arial"/>
                <w:color w:val="000000"/>
                <w:sz w:val="20"/>
                <w:szCs w:val="20"/>
              </w:rPr>
            </w:pPr>
            <w:ins w:id="539" w:author="Arjan" w:date="2014-09-08T15:59:00Z">
              <w:r w:rsidRPr="00003779">
                <w:rPr>
                  <w:rFonts w:ascii="Arial" w:eastAsia="Times New Roman" w:hAnsi="Arial" w:cs="Arial"/>
                  <w:color w:val="000000"/>
                  <w:sz w:val="20"/>
                  <w:szCs w:val="20"/>
                </w:rPr>
                <w:t>Formaat:</w:t>
              </w:r>
              <w:r w:rsidRPr="00003779">
                <w:rPr>
                  <w:rFonts w:ascii="Arial" w:eastAsia="Times New Roman" w:hAnsi="Arial" w:cs="Arial"/>
                  <w:color w:val="000000"/>
                  <w:sz w:val="20"/>
                  <w:szCs w:val="20"/>
                </w:rPr>
                <w:tab/>
                <w:t>AN8</w:t>
              </w:r>
            </w:ins>
          </w:p>
          <w:p w14:paraId="5DF08A90" w14:textId="77777777" w:rsidR="004514AB" w:rsidRPr="00003779" w:rsidRDefault="004514AB" w:rsidP="00D17212">
            <w:pPr>
              <w:autoSpaceDE w:val="0"/>
              <w:autoSpaceDN w:val="0"/>
              <w:adjustRightInd w:val="0"/>
              <w:spacing w:after="0" w:line="240" w:lineRule="auto"/>
              <w:rPr>
                <w:ins w:id="540" w:author="Arjan" w:date="2014-09-08T15:59:00Z"/>
                <w:rFonts w:ascii="Arial" w:eastAsia="Times New Roman" w:hAnsi="Arial" w:cs="Arial"/>
                <w:color w:val="000000"/>
                <w:sz w:val="20"/>
                <w:szCs w:val="20"/>
              </w:rPr>
            </w:pPr>
            <w:ins w:id="541" w:author="Arjan" w:date="2014-09-08T15:59:00Z">
              <w:r w:rsidRPr="00003779">
                <w:rPr>
                  <w:rFonts w:ascii="Arial" w:eastAsia="Times New Roman" w:hAnsi="Arial" w:cs="Arial"/>
                  <w:color w:val="000000"/>
                  <w:sz w:val="20"/>
                  <w:szCs w:val="20"/>
                </w:rPr>
                <w:t xml:space="preserve">Waardenverzameling: </w:t>
              </w:r>
              <w:r w:rsidRPr="00003779">
                <w:rPr>
                  <w:rFonts w:ascii="Arial" w:eastAsia="Times New Roman" w:hAnsi="Arial" w:cs="Arial"/>
                  <w:color w:val="000000"/>
                  <w:sz w:val="20"/>
                  <w:szCs w:val="20"/>
                </w:rPr>
                <w:tab/>
              </w:r>
            </w:ins>
          </w:p>
        </w:tc>
      </w:tr>
      <w:tr w:rsidR="004514AB" w14:paraId="6FEB18EE" w14:textId="77777777" w:rsidTr="00D17212">
        <w:trPr>
          <w:cantSplit/>
          <w:trHeight w:val="345"/>
          <w:ins w:id="542" w:author="Arjan" w:date="2014-09-08T15:59:00Z"/>
        </w:trPr>
        <w:tc>
          <w:tcPr>
            <w:tcW w:w="2916" w:type="dxa"/>
            <w:vMerge w:val="restart"/>
          </w:tcPr>
          <w:p w14:paraId="62AF426E" w14:textId="77777777" w:rsidR="004514AB" w:rsidRPr="00003779" w:rsidRDefault="004514AB" w:rsidP="00D17212">
            <w:pPr>
              <w:autoSpaceDE w:val="0"/>
              <w:autoSpaceDN w:val="0"/>
              <w:adjustRightInd w:val="0"/>
              <w:spacing w:after="0" w:line="240" w:lineRule="auto"/>
              <w:rPr>
                <w:ins w:id="543" w:author="Arjan" w:date="2014-09-08T15:59:00Z"/>
                <w:rFonts w:ascii="Arial" w:eastAsia="Times New Roman" w:hAnsi="Arial" w:cs="Arial"/>
                <w:b/>
                <w:bCs/>
                <w:color w:val="000000"/>
                <w:sz w:val="20"/>
                <w:szCs w:val="20"/>
              </w:rPr>
            </w:pPr>
            <w:ins w:id="544" w:author="Arjan" w:date="2014-09-08T15:59:00Z">
              <w:r w:rsidRPr="00003779">
                <w:rPr>
                  <w:rFonts w:ascii="Arial" w:eastAsia="Times New Roman" w:hAnsi="Arial" w:cs="Arial"/>
                  <w:b/>
                  <w:bCs/>
                  <w:color w:val="000000"/>
                  <w:sz w:val="20"/>
                  <w:szCs w:val="20"/>
                </w:rPr>
                <w:t>Indicatie materiële historie</w:t>
              </w:r>
            </w:ins>
          </w:p>
        </w:tc>
        <w:tc>
          <w:tcPr>
            <w:tcW w:w="6120" w:type="dxa"/>
            <w:vMerge w:val="restart"/>
          </w:tcPr>
          <w:p w14:paraId="789464C7" w14:textId="77777777" w:rsidR="004514AB" w:rsidRPr="00003779" w:rsidRDefault="004514AB" w:rsidP="00D17212">
            <w:pPr>
              <w:autoSpaceDE w:val="0"/>
              <w:autoSpaceDN w:val="0"/>
              <w:adjustRightInd w:val="0"/>
              <w:spacing w:after="0" w:line="240" w:lineRule="auto"/>
              <w:rPr>
                <w:ins w:id="545" w:author="Arjan" w:date="2014-09-08T15:59:00Z"/>
                <w:rFonts w:ascii="Arial" w:eastAsia="Times New Roman" w:hAnsi="Arial" w:cs="Arial"/>
                <w:color w:val="000000"/>
                <w:sz w:val="20"/>
                <w:szCs w:val="20"/>
              </w:rPr>
            </w:pPr>
            <w:ins w:id="546" w:author="Arjan" w:date="2014-09-08T16:03:00Z">
              <w:r>
                <w:rPr>
                  <w:rFonts w:ascii="Arial" w:eastAsia="Times New Roman" w:hAnsi="Arial" w:cs="Arial"/>
                  <w:color w:val="000000"/>
                  <w:sz w:val="20"/>
                  <w:szCs w:val="20"/>
                </w:rPr>
                <w:t>Nee</w:t>
              </w:r>
            </w:ins>
          </w:p>
        </w:tc>
      </w:tr>
      <w:tr w:rsidR="004514AB" w14:paraId="72203307" w14:textId="77777777" w:rsidTr="00D17212">
        <w:trPr>
          <w:cantSplit/>
          <w:trHeight w:val="345"/>
          <w:ins w:id="547" w:author="Arjan" w:date="2014-09-08T15:59:00Z"/>
        </w:trPr>
        <w:tc>
          <w:tcPr>
            <w:tcW w:w="2916" w:type="dxa"/>
            <w:vMerge w:val="restart"/>
          </w:tcPr>
          <w:p w14:paraId="29285F5E" w14:textId="77777777" w:rsidR="004514AB" w:rsidRPr="00003779" w:rsidRDefault="004514AB" w:rsidP="00D17212">
            <w:pPr>
              <w:autoSpaceDE w:val="0"/>
              <w:autoSpaceDN w:val="0"/>
              <w:adjustRightInd w:val="0"/>
              <w:spacing w:after="0" w:line="240" w:lineRule="auto"/>
              <w:rPr>
                <w:ins w:id="548" w:author="Arjan" w:date="2014-09-08T15:59:00Z"/>
                <w:rFonts w:ascii="Arial" w:eastAsia="Times New Roman" w:hAnsi="Arial" w:cs="Arial"/>
                <w:b/>
                <w:bCs/>
                <w:color w:val="000000"/>
                <w:sz w:val="20"/>
                <w:szCs w:val="20"/>
              </w:rPr>
            </w:pPr>
            <w:ins w:id="549" w:author="Arjan" w:date="2014-09-08T15:59:00Z">
              <w:r w:rsidRPr="00003779">
                <w:rPr>
                  <w:rFonts w:ascii="Arial" w:eastAsia="Times New Roman" w:hAnsi="Arial" w:cs="Arial"/>
                  <w:b/>
                  <w:bCs/>
                  <w:color w:val="000000"/>
                  <w:sz w:val="20"/>
                  <w:szCs w:val="20"/>
                </w:rPr>
                <w:t>Indicatie formele historie</w:t>
              </w:r>
            </w:ins>
          </w:p>
        </w:tc>
        <w:tc>
          <w:tcPr>
            <w:tcW w:w="6120" w:type="dxa"/>
            <w:vMerge w:val="restart"/>
          </w:tcPr>
          <w:p w14:paraId="0CDF6B33" w14:textId="77777777" w:rsidR="004514AB" w:rsidRPr="00003779" w:rsidRDefault="004514AB" w:rsidP="00D17212">
            <w:pPr>
              <w:autoSpaceDE w:val="0"/>
              <w:autoSpaceDN w:val="0"/>
              <w:adjustRightInd w:val="0"/>
              <w:spacing w:after="0" w:line="240" w:lineRule="auto"/>
              <w:rPr>
                <w:ins w:id="550" w:author="Arjan" w:date="2014-09-08T15:59:00Z"/>
                <w:rFonts w:ascii="Arial" w:eastAsia="Times New Roman" w:hAnsi="Arial" w:cs="Arial"/>
                <w:color w:val="000000"/>
                <w:sz w:val="20"/>
                <w:szCs w:val="20"/>
              </w:rPr>
            </w:pPr>
            <w:ins w:id="551" w:author="Arjan" w:date="2014-09-08T16:03:00Z">
              <w:r>
                <w:rPr>
                  <w:rFonts w:ascii="Arial" w:eastAsia="Times New Roman" w:hAnsi="Arial" w:cs="Arial"/>
                  <w:color w:val="000000"/>
                  <w:sz w:val="20"/>
                  <w:szCs w:val="20"/>
                </w:rPr>
                <w:t>Nee</w:t>
              </w:r>
            </w:ins>
          </w:p>
        </w:tc>
      </w:tr>
      <w:tr w:rsidR="004514AB" w14:paraId="6ED05BBE" w14:textId="77777777" w:rsidTr="00D17212">
        <w:trPr>
          <w:cantSplit/>
          <w:trHeight w:val="345"/>
          <w:ins w:id="552" w:author="Arjan" w:date="2014-09-08T15:59:00Z"/>
        </w:trPr>
        <w:tc>
          <w:tcPr>
            <w:tcW w:w="2916" w:type="dxa"/>
            <w:vMerge w:val="restart"/>
          </w:tcPr>
          <w:p w14:paraId="585299E3" w14:textId="77777777" w:rsidR="004514AB" w:rsidRPr="00003779" w:rsidRDefault="004514AB" w:rsidP="00D17212">
            <w:pPr>
              <w:autoSpaceDE w:val="0"/>
              <w:autoSpaceDN w:val="0"/>
              <w:adjustRightInd w:val="0"/>
              <w:spacing w:after="0" w:line="240" w:lineRule="auto"/>
              <w:rPr>
                <w:ins w:id="553" w:author="Arjan" w:date="2014-09-08T15:59:00Z"/>
                <w:rFonts w:ascii="Arial" w:eastAsia="Times New Roman" w:hAnsi="Arial" w:cs="Arial"/>
                <w:b/>
                <w:bCs/>
                <w:color w:val="000000"/>
                <w:sz w:val="20"/>
                <w:szCs w:val="20"/>
              </w:rPr>
            </w:pPr>
            <w:ins w:id="554" w:author="Arjan" w:date="2014-09-08T15:59:00Z">
              <w:r w:rsidRPr="00003779">
                <w:rPr>
                  <w:rFonts w:ascii="Arial" w:eastAsia="Times New Roman" w:hAnsi="Arial" w:cs="Arial"/>
                  <w:b/>
                  <w:bCs/>
                  <w:color w:val="000000"/>
                  <w:sz w:val="20"/>
                  <w:szCs w:val="20"/>
                </w:rPr>
                <w:t>Aanduiding gebeurtenis</w:t>
              </w:r>
            </w:ins>
          </w:p>
        </w:tc>
        <w:tc>
          <w:tcPr>
            <w:tcW w:w="6120" w:type="dxa"/>
            <w:vMerge w:val="restart"/>
          </w:tcPr>
          <w:p w14:paraId="73E68D87" w14:textId="77777777" w:rsidR="004514AB" w:rsidRPr="00003779" w:rsidRDefault="004514AB" w:rsidP="00D17212">
            <w:pPr>
              <w:autoSpaceDE w:val="0"/>
              <w:autoSpaceDN w:val="0"/>
              <w:adjustRightInd w:val="0"/>
              <w:spacing w:after="0" w:line="240" w:lineRule="auto"/>
              <w:rPr>
                <w:ins w:id="555" w:author="Arjan" w:date="2014-09-08T15:59:00Z"/>
                <w:rFonts w:ascii="Arial" w:eastAsia="Times New Roman" w:hAnsi="Arial" w:cs="Arial"/>
                <w:color w:val="000000"/>
                <w:sz w:val="20"/>
                <w:szCs w:val="20"/>
              </w:rPr>
            </w:pPr>
            <w:ins w:id="556" w:author="Arjan" w:date="2014-09-08T15:59:00Z">
              <w:r w:rsidRPr="00003779">
                <w:rPr>
                  <w:rFonts w:ascii="Arial" w:eastAsia="Times New Roman" w:hAnsi="Arial" w:cs="Arial"/>
                  <w:color w:val="000000"/>
                  <w:sz w:val="20"/>
                  <w:szCs w:val="20"/>
                </w:rPr>
                <w:t>Nee</w:t>
              </w:r>
            </w:ins>
          </w:p>
        </w:tc>
      </w:tr>
      <w:tr w:rsidR="004514AB" w14:paraId="68862665" w14:textId="77777777" w:rsidTr="00D17212">
        <w:trPr>
          <w:cantSplit/>
          <w:trHeight w:val="345"/>
          <w:ins w:id="557" w:author="Arjan" w:date="2014-09-08T15:59:00Z"/>
        </w:trPr>
        <w:tc>
          <w:tcPr>
            <w:tcW w:w="2916" w:type="dxa"/>
            <w:vMerge w:val="restart"/>
          </w:tcPr>
          <w:p w14:paraId="4A5C70D9" w14:textId="77777777" w:rsidR="004514AB" w:rsidRPr="00003779" w:rsidRDefault="004514AB" w:rsidP="00D17212">
            <w:pPr>
              <w:autoSpaceDE w:val="0"/>
              <w:autoSpaceDN w:val="0"/>
              <w:adjustRightInd w:val="0"/>
              <w:spacing w:after="0" w:line="240" w:lineRule="auto"/>
              <w:rPr>
                <w:ins w:id="558" w:author="Arjan" w:date="2014-09-08T15:59:00Z"/>
                <w:rFonts w:ascii="Arial" w:eastAsia="Times New Roman" w:hAnsi="Arial" w:cs="Arial"/>
                <w:b/>
                <w:bCs/>
                <w:color w:val="000000"/>
                <w:sz w:val="20"/>
                <w:szCs w:val="20"/>
              </w:rPr>
            </w:pPr>
            <w:ins w:id="559" w:author="Arjan" w:date="2014-09-08T15:59:00Z">
              <w:r w:rsidRPr="00003779">
                <w:rPr>
                  <w:rFonts w:ascii="Arial" w:eastAsia="Times New Roman" w:hAnsi="Arial" w:cs="Arial"/>
                  <w:b/>
                  <w:bCs/>
                  <w:color w:val="000000"/>
                  <w:sz w:val="20"/>
                  <w:szCs w:val="20"/>
                </w:rPr>
                <w:t>Aanduiding brondocument</w:t>
              </w:r>
            </w:ins>
          </w:p>
        </w:tc>
        <w:tc>
          <w:tcPr>
            <w:tcW w:w="6120" w:type="dxa"/>
            <w:vMerge w:val="restart"/>
          </w:tcPr>
          <w:p w14:paraId="5762132A" w14:textId="77777777" w:rsidR="004514AB" w:rsidRPr="00003779" w:rsidRDefault="004514AB" w:rsidP="00D17212">
            <w:pPr>
              <w:autoSpaceDE w:val="0"/>
              <w:autoSpaceDN w:val="0"/>
              <w:adjustRightInd w:val="0"/>
              <w:spacing w:after="0" w:line="240" w:lineRule="auto"/>
              <w:rPr>
                <w:ins w:id="560" w:author="Arjan" w:date="2014-09-08T15:59:00Z"/>
                <w:rFonts w:ascii="Arial" w:eastAsia="Times New Roman" w:hAnsi="Arial" w:cs="Arial"/>
                <w:color w:val="000000"/>
                <w:sz w:val="20"/>
                <w:szCs w:val="20"/>
              </w:rPr>
            </w:pPr>
            <w:ins w:id="561" w:author="Arjan" w:date="2014-09-08T15:59:00Z">
              <w:r w:rsidRPr="00003779">
                <w:rPr>
                  <w:rFonts w:ascii="Arial" w:eastAsia="Times New Roman" w:hAnsi="Arial" w:cs="Arial"/>
                  <w:color w:val="000000"/>
                  <w:sz w:val="20"/>
                  <w:szCs w:val="20"/>
                </w:rPr>
                <w:t>Nee</w:t>
              </w:r>
            </w:ins>
          </w:p>
        </w:tc>
      </w:tr>
      <w:tr w:rsidR="004514AB" w14:paraId="447BF742" w14:textId="77777777" w:rsidTr="00D17212">
        <w:trPr>
          <w:cantSplit/>
          <w:trHeight w:val="345"/>
          <w:ins w:id="562" w:author="Arjan" w:date="2014-09-08T15:59:00Z"/>
        </w:trPr>
        <w:tc>
          <w:tcPr>
            <w:tcW w:w="2916" w:type="dxa"/>
            <w:vMerge w:val="restart"/>
          </w:tcPr>
          <w:p w14:paraId="7D7BDF5B" w14:textId="77777777" w:rsidR="004514AB" w:rsidRPr="00003779" w:rsidRDefault="004514AB" w:rsidP="00D17212">
            <w:pPr>
              <w:autoSpaceDE w:val="0"/>
              <w:autoSpaceDN w:val="0"/>
              <w:adjustRightInd w:val="0"/>
              <w:spacing w:after="0" w:line="240" w:lineRule="auto"/>
              <w:rPr>
                <w:ins w:id="563" w:author="Arjan" w:date="2014-09-08T15:59:00Z"/>
                <w:rFonts w:ascii="Arial" w:eastAsia="Times New Roman" w:hAnsi="Arial" w:cs="Arial"/>
                <w:b/>
                <w:bCs/>
                <w:color w:val="000000"/>
                <w:sz w:val="20"/>
                <w:szCs w:val="20"/>
              </w:rPr>
            </w:pPr>
            <w:ins w:id="564" w:author="Arjan" w:date="2014-09-08T15:59:00Z">
              <w:r w:rsidRPr="00003779">
                <w:rPr>
                  <w:rFonts w:ascii="Arial" w:eastAsia="Times New Roman" w:hAnsi="Arial" w:cs="Arial"/>
                  <w:b/>
                  <w:bCs/>
                  <w:color w:val="000000"/>
                  <w:sz w:val="20"/>
                  <w:szCs w:val="20"/>
                </w:rPr>
                <w:t>Indicatie in onderzoek</w:t>
              </w:r>
            </w:ins>
          </w:p>
        </w:tc>
        <w:tc>
          <w:tcPr>
            <w:tcW w:w="6120" w:type="dxa"/>
            <w:vMerge w:val="restart"/>
          </w:tcPr>
          <w:p w14:paraId="1434B121" w14:textId="77777777" w:rsidR="004514AB" w:rsidRPr="00003779" w:rsidRDefault="004514AB" w:rsidP="00D17212">
            <w:pPr>
              <w:autoSpaceDE w:val="0"/>
              <w:autoSpaceDN w:val="0"/>
              <w:adjustRightInd w:val="0"/>
              <w:spacing w:after="0" w:line="240" w:lineRule="auto"/>
              <w:rPr>
                <w:ins w:id="565" w:author="Arjan" w:date="2014-09-08T15:59:00Z"/>
                <w:rFonts w:ascii="Arial" w:eastAsia="Times New Roman" w:hAnsi="Arial" w:cs="Arial"/>
                <w:color w:val="000000"/>
                <w:sz w:val="20"/>
                <w:szCs w:val="20"/>
              </w:rPr>
            </w:pPr>
            <w:ins w:id="566" w:author="Arjan" w:date="2014-09-08T16:03:00Z">
              <w:r>
                <w:rPr>
                  <w:rFonts w:ascii="Arial" w:eastAsia="Times New Roman" w:hAnsi="Arial" w:cs="Arial"/>
                  <w:color w:val="000000"/>
                  <w:sz w:val="20"/>
                  <w:szCs w:val="20"/>
                </w:rPr>
                <w:t>Nee</w:t>
              </w:r>
            </w:ins>
          </w:p>
        </w:tc>
      </w:tr>
      <w:tr w:rsidR="004514AB" w14:paraId="412EFCE7" w14:textId="77777777" w:rsidTr="00D17212">
        <w:trPr>
          <w:cantSplit/>
          <w:trHeight w:val="345"/>
          <w:ins w:id="567" w:author="Arjan" w:date="2014-09-08T15:59:00Z"/>
        </w:trPr>
        <w:tc>
          <w:tcPr>
            <w:tcW w:w="2916" w:type="dxa"/>
            <w:vMerge w:val="restart"/>
          </w:tcPr>
          <w:p w14:paraId="62C988A0" w14:textId="77777777" w:rsidR="004514AB" w:rsidRPr="00003779" w:rsidRDefault="004514AB" w:rsidP="00D17212">
            <w:pPr>
              <w:autoSpaceDE w:val="0"/>
              <w:autoSpaceDN w:val="0"/>
              <w:adjustRightInd w:val="0"/>
              <w:spacing w:after="0" w:line="240" w:lineRule="auto"/>
              <w:rPr>
                <w:ins w:id="568" w:author="Arjan" w:date="2014-09-08T15:59:00Z"/>
                <w:rFonts w:ascii="Arial" w:eastAsia="Times New Roman" w:hAnsi="Arial" w:cs="Arial"/>
                <w:b/>
                <w:bCs/>
                <w:color w:val="000000"/>
                <w:sz w:val="20"/>
                <w:szCs w:val="20"/>
              </w:rPr>
            </w:pPr>
            <w:ins w:id="569" w:author="Arjan" w:date="2014-09-08T15:59:00Z">
              <w:r w:rsidRPr="00003779">
                <w:rPr>
                  <w:rFonts w:ascii="Arial" w:eastAsia="Times New Roman" w:hAnsi="Arial" w:cs="Arial"/>
                  <w:b/>
                  <w:bCs/>
                  <w:color w:val="000000"/>
                  <w:sz w:val="20"/>
                  <w:szCs w:val="20"/>
                </w:rPr>
                <w:t>Aanduiding strijdigheid/nietigheid</w:t>
              </w:r>
            </w:ins>
          </w:p>
        </w:tc>
        <w:tc>
          <w:tcPr>
            <w:tcW w:w="6120" w:type="dxa"/>
            <w:vMerge w:val="restart"/>
          </w:tcPr>
          <w:p w14:paraId="688B404F" w14:textId="77777777" w:rsidR="004514AB" w:rsidRPr="00003779" w:rsidRDefault="004514AB" w:rsidP="00D17212">
            <w:pPr>
              <w:autoSpaceDE w:val="0"/>
              <w:autoSpaceDN w:val="0"/>
              <w:adjustRightInd w:val="0"/>
              <w:spacing w:after="0" w:line="240" w:lineRule="auto"/>
              <w:rPr>
                <w:ins w:id="570" w:author="Arjan" w:date="2014-09-08T15:59:00Z"/>
                <w:rFonts w:ascii="Arial" w:eastAsia="Times New Roman" w:hAnsi="Arial" w:cs="Arial"/>
                <w:color w:val="000000"/>
                <w:sz w:val="20"/>
                <w:szCs w:val="20"/>
              </w:rPr>
            </w:pPr>
            <w:ins w:id="571" w:author="Arjan" w:date="2014-09-08T15:59:00Z">
              <w:r w:rsidRPr="00003779">
                <w:rPr>
                  <w:rFonts w:ascii="Arial" w:eastAsia="Times New Roman" w:hAnsi="Arial" w:cs="Arial"/>
                  <w:color w:val="000000"/>
                  <w:sz w:val="20"/>
                  <w:szCs w:val="20"/>
                </w:rPr>
                <w:t>Nee</w:t>
              </w:r>
            </w:ins>
          </w:p>
        </w:tc>
      </w:tr>
      <w:tr w:rsidR="004514AB" w14:paraId="21F16FC1" w14:textId="77777777" w:rsidTr="00D17212">
        <w:trPr>
          <w:cantSplit/>
          <w:trHeight w:val="345"/>
          <w:ins w:id="572" w:author="Arjan" w:date="2014-09-08T15:59:00Z"/>
        </w:trPr>
        <w:tc>
          <w:tcPr>
            <w:tcW w:w="2916" w:type="dxa"/>
            <w:vMerge w:val="restart"/>
          </w:tcPr>
          <w:p w14:paraId="42A8FA77" w14:textId="77777777" w:rsidR="004514AB" w:rsidRPr="00003779" w:rsidRDefault="004514AB" w:rsidP="00D17212">
            <w:pPr>
              <w:autoSpaceDE w:val="0"/>
              <w:autoSpaceDN w:val="0"/>
              <w:adjustRightInd w:val="0"/>
              <w:spacing w:after="0" w:line="240" w:lineRule="auto"/>
              <w:rPr>
                <w:ins w:id="573" w:author="Arjan" w:date="2014-09-08T15:59:00Z"/>
                <w:rFonts w:ascii="Arial" w:eastAsia="Times New Roman" w:hAnsi="Arial" w:cs="Arial"/>
                <w:b/>
                <w:bCs/>
                <w:color w:val="000000"/>
                <w:sz w:val="20"/>
                <w:szCs w:val="20"/>
              </w:rPr>
            </w:pPr>
            <w:ins w:id="574" w:author="Arjan" w:date="2014-09-08T15:59:00Z">
              <w:r w:rsidRPr="00003779">
                <w:rPr>
                  <w:rFonts w:ascii="Arial" w:eastAsia="Times New Roman" w:hAnsi="Arial" w:cs="Arial"/>
                  <w:b/>
                  <w:bCs/>
                  <w:color w:val="000000"/>
                  <w:sz w:val="20"/>
                  <w:szCs w:val="20"/>
                </w:rPr>
                <w:t>Indicatie kardinaliteit</w:t>
              </w:r>
            </w:ins>
          </w:p>
        </w:tc>
        <w:tc>
          <w:tcPr>
            <w:tcW w:w="6120" w:type="dxa"/>
            <w:vMerge w:val="restart"/>
          </w:tcPr>
          <w:p w14:paraId="679D8B2F" w14:textId="77777777" w:rsidR="004514AB" w:rsidRPr="00003779" w:rsidRDefault="004514AB" w:rsidP="00D17212">
            <w:pPr>
              <w:autoSpaceDE w:val="0"/>
              <w:autoSpaceDN w:val="0"/>
              <w:adjustRightInd w:val="0"/>
              <w:spacing w:after="0" w:line="240" w:lineRule="auto"/>
              <w:rPr>
                <w:ins w:id="575" w:author="Arjan" w:date="2014-09-08T15:59:00Z"/>
                <w:rFonts w:ascii="Arial" w:eastAsia="Times New Roman" w:hAnsi="Arial" w:cs="Arial"/>
                <w:color w:val="000000"/>
                <w:sz w:val="20"/>
                <w:szCs w:val="20"/>
              </w:rPr>
            </w:pPr>
            <w:ins w:id="576" w:author="Arjan" w:date="2014-09-08T16:03:00Z">
              <w:r>
                <w:rPr>
                  <w:rFonts w:ascii="Arial" w:eastAsia="Times New Roman" w:hAnsi="Arial" w:cs="Arial"/>
                  <w:color w:val="000000"/>
                  <w:sz w:val="20"/>
                  <w:szCs w:val="20"/>
                </w:rPr>
                <w:t>0</w:t>
              </w:r>
            </w:ins>
            <w:ins w:id="577" w:author="Arjan" w:date="2014-09-08T15:59:00Z">
              <w:r w:rsidRPr="00003779">
                <w:rPr>
                  <w:rFonts w:ascii="Arial" w:eastAsia="Times New Roman" w:hAnsi="Arial" w:cs="Arial"/>
                  <w:color w:val="000000"/>
                  <w:sz w:val="20"/>
                  <w:szCs w:val="20"/>
                </w:rPr>
                <w:t>-1</w:t>
              </w:r>
            </w:ins>
          </w:p>
        </w:tc>
      </w:tr>
      <w:tr w:rsidR="004514AB" w14:paraId="70EA7F34" w14:textId="77777777" w:rsidTr="00D17212">
        <w:trPr>
          <w:cantSplit/>
          <w:trHeight w:val="345"/>
          <w:ins w:id="578" w:author="Arjan" w:date="2014-09-08T15:59:00Z"/>
        </w:trPr>
        <w:tc>
          <w:tcPr>
            <w:tcW w:w="2916" w:type="dxa"/>
          </w:tcPr>
          <w:p w14:paraId="4659053F" w14:textId="77777777" w:rsidR="004514AB" w:rsidRPr="00003779" w:rsidRDefault="004514AB" w:rsidP="00D17212">
            <w:pPr>
              <w:autoSpaceDE w:val="0"/>
              <w:autoSpaceDN w:val="0"/>
              <w:adjustRightInd w:val="0"/>
              <w:spacing w:after="0" w:line="240" w:lineRule="auto"/>
              <w:rPr>
                <w:ins w:id="579" w:author="Arjan" w:date="2014-09-08T15:59:00Z"/>
                <w:rFonts w:ascii="Arial" w:eastAsia="Times New Roman" w:hAnsi="Arial" w:cs="Arial"/>
                <w:b/>
                <w:bCs/>
                <w:color w:val="000000"/>
                <w:sz w:val="20"/>
                <w:szCs w:val="20"/>
              </w:rPr>
            </w:pPr>
            <w:ins w:id="580" w:author="Arjan" w:date="2014-09-08T15:59:00Z">
              <w:r w:rsidRPr="00003779">
                <w:rPr>
                  <w:rFonts w:ascii="Arial" w:eastAsia="Times New Roman" w:hAnsi="Arial" w:cs="Arial"/>
                  <w:b/>
                  <w:bCs/>
                  <w:color w:val="000000"/>
                  <w:sz w:val="20"/>
                  <w:szCs w:val="20"/>
                </w:rPr>
                <w:t>Indicatie authentiek</w:t>
              </w:r>
            </w:ins>
          </w:p>
        </w:tc>
        <w:tc>
          <w:tcPr>
            <w:tcW w:w="6120" w:type="dxa"/>
          </w:tcPr>
          <w:p w14:paraId="602B1C53" w14:textId="77777777" w:rsidR="004514AB" w:rsidRPr="00003779" w:rsidRDefault="004514AB" w:rsidP="00D17212">
            <w:pPr>
              <w:autoSpaceDE w:val="0"/>
              <w:autoSpaceDN w:val="0"/>
              <w:adjustRightInd w:val="0"/>
              <w:spacing w:after="0" w:line="240" w:lineRule="auto"/>
              <w:rPr>
                <w:ins w:id="581" w:author="Arjan" w:date="2014-09-08T15:59:00Z"/>
                <w:rFonts w:ascii="Arial" w:eastAsia="Times New Roman" w:hAnsi="Arial" w:cs="Arial"/>
                <w:color w:val="000000"/>
                <w:sz w:val="20"/>
                <w:szCs w:val="20"/>
              </w:rPr>
            </w:pPr>
            <w:ins w:id="582" w:author="Arjan" w:date="2014-09-08T15:59:00Z">
              <w:r w:rsidRPr="00003779">
                <w:rPr>
                  <w:rFonts w:ascii="Arial" w:eastAsia="Times New Roman" w:hAnsi="Arial" w:cs="Arial"/>
                  <w:color w:val="000000"/>
                  <w:sz w:val="20"/>
                  <w:szCs w:val="20"/>
                </w:rPr>
                <w:t>Authentiek gegeven</w:t>
              </w:r>
            </w:ins>
          </w:p>
        </w:tc>
      </w:tr>
      <w:tr w:rsidR="005561F3" w:rsidRPr="005C14BE" w14:paraId="74F76272" w14:textId="77777777" w:rsidTr="00D17212">
        <w:trPr>
          <w:cantSplit/>
          <w:trHeight w:val="345"/>
          <w:ins w:id="583" w:author="Arjan Kloosterboer" w:date="2017-03-06T15:37:00Z"/>
        </w:trPr>
        <w:tc>
          <w:tcPr>
            <w:tcW w:w="2916" w:type="dxa"/>
          </w:tcPr>
          <w:p w14:paraId="6F1EF309" w14:textId="77777777" w:rsidR="005561F3" w:rsidRPr="00003779" w:rsidRDefault="005561F3" w:rsidP="00D17212">
            <w:pPr>
              <w:autoSpaceDE w:val="0"/>
              <w:autoSpaceDN w:val="0"/>
              <w:adjustRightInd w:val="0"/>
              <w:spacing w:after="0" w:line="240" w:lineRule="auto"/>
              <w:rPr>
                <w:ins w:id="584" w:author="Arjan Kloosterboer" w:date="2017-03-06T15:37:00Z"/>
                <w:rFonts w:ascii="Arial" w:eastAsia="Times New Roman" w:hAnsi="Arial" w:cs="Arial"/>
                <w:b/>
                <w:bCs/>
                <w:color w:val="000000"/>
                <w:sz w:val="20"/>
                <w:szCs w:val="20"/>
              </w:rPr>
            </w:pPr>
            <w:ins w:id="585" w:author="Arjan Kloosterboer" w:date="2017-03-06T15:38:00Z">
              <w:r>
                <w:rPr>
                  <w:rFonts w:ascii="Arial" w:eastAsia="Times New Roman" w:hAnsi="Arial" w:cs="Arial"/>
                  <w:b/>
                  <w:bCs/>
                  <w:color w:val="000000"/>
                  <w:sz w:val="20"/>
                  <w:szCs w:val="20"/>
                </w:rPr>
                <w:t>Regels attribuutsoort</w:t>
              </w:r>
            </w:ins>
          </w:p>
        </w:tc>
        <w:tc>
          <w:tcPr>
            <w:tcW w:w="6120" w:type="dxa"/>
          </w:tcPr>
          <w:p w14:paraId="115E97EF" w14:textId="77777777" w:rsidR="005561F3" w:rsidRPr="005561F3" w:rsidRDefault="005561F3" w:rsidP="00D17212">
            <w:pPr>
              <w:autoSpaceDE w:val="0"/>
              <w:autoSpaceDN w:val="0"/>
              <w:adjustRightInd w:val="0"/>
              <w:spacing w:after="0" w:line="240" w:lineRule="auto"/>
              <w:rPr>
                <w:ins w:id="586" w:author="Arjan Kloosterboer" w:date="2017-03-06T15:37:00Z"/>
                <w:rFonts w:ascii="Arial" w:eastAsia="Times New Roman" w:hAnsi="Arial" w:cs="Arial"/>
                <w:color w:val="000000"/>
                <w:sz w:val="20"/>
                <w:szCs w:val="20"/>
                <w:lang w:val="nl-NL"/>
              </w:rPr>
            </w:pPr>
            <w:ins w:id="587" w:author="Arjan Kloosterboer" w:date="2017-03-06T15:39:00Z">
              <w:r w:rsidRPr="005561F3">
                <w:rPr>
                  <w:rFonts w:ascii="Arial" w:eastAsia="Times New Roman" w:hAnsi="Arial" w:cs="Arial"/>
                  <w:color w:val="000000"/>
                  <w:sz w:val="20"/>
                  <w:szCs w:val="20"/>
                  <w:lang w:val="nl-NL"/>
                </w:rPr>
                <w:t>1) Indien het Vestigingsnummer van een waarde is voorzien, dan maakt (de waarde van) het KvK-nummer geen deel uit van de unieke aanduing (van VESTIGING).</w:t>
              </w:r>
            </w:ins>
          </w:p>
        </w:tc>
      </w:tr>
    </w:tbl>
    <w:p w14:paraId="51889936" w14:textId="77777777" w:rsidR="004514AB" w:rsidRPr="00DD0F4F" w:rsidRDefault="004514AB" w:rsidP="00CF1953">
      <w:pPr>
        <w:rPr>
          <w:lang w:val="nl-NL"/>
        </w:rPr>
      </w:pPr>
    </w:p>
    <w:p w14:paraId="006A98BE" w14:textId="77777777" w:rsidR="003616C8" w:rsidRDefault="003616C8" w:rsidP="003616C8">
      <w:pPr>
        <w:pStyle w:val="Kop2"/>
      </w:pPr>
      <w:bookmarkStart w:id="588" w:name="_Toc493812415"/>
      <w:r w:rsidRPr="003616C8">
        <w:t>ENKELVOUDIG INFORMATIEOBJECT</w:t>
      </w:r>
      <w:bookmarkEnd w:id="588"/>
    </w:p>
    <w:p w14:paraId="147268A0" w14:textId="77777777" w:rsidR="0044638F" w:rsidRDefault="0044638F" w:rsidP="0044638F">
      <w:r w:rsidRPr="00DD0F4F">
        <w:rPr>
          <w:lang w:val="nl-NL"/>
        </w:rPr>
        <w:t xml:space="preserve">Dit is de nieuwe naam voor het huidige objecttype ENKELVOUDIG DOCUMENT. </w:t>
      </w:r>
      <w:r>
        <w:t xml:space="preserve">Zie verder de toelichting bij </w:t>
      </w:r>
      <w:r w:rsidR="00E958E4">
        <w:t>INFORMATIE</w:t>
      </w:r>
      <w:r>
        <w:t xml:space="preserve">OBJECT. </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CD23CE" w:rsidRPr="00CD23CE" w14:paraId="278BA967" w14:textId="77777777" w:rsidTr="00660E22">
        <w:tc>
          <w:tcPr>
            <w:tcW w:w="3600" w:type="dxa"/>
            <w:tcBorders>
              <w:top w:val="single" w:sz="4" w:space="0" w:color="auto"/>
              <w:left w:val="nil"/>
              <w:bottom w:val="nil"/>
              <w:right w:val="nil"/>
            </w:tcBorders>
          </w:tcPr>
          <w:p w14:paraId="04246D10"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b/>
                <w:bCs/>
                <w:color w:val="000000"/>
                <w:sz w:val="20"/>
                <w:szCs w:val="20"/>
              </w:rPr>
              <w:lastRenderedPageBreak/>
              <w:t>Naam objecttype</w:t>
            </w:r>
          </w:p>
        </w:tc>
        <w:tc>
          <w:tcPr>
            <w:tcW w:w="5760" w:type="dxa"/>
            <w:gridSpan w:val="3"/>
            <w:tcBorders>
              <w:top w:val="single" w:sz="4" w:space="0" w:color="auto"/>
              <w:left w:val="nil"/>
              <w:bottom w:val="nil"/>
              <w:right w:val="nil"/>
            </w:tcBorders>
          </w:tcPr>
          <w:p w14:paraId="0478C0DE" w14:textId="77777777" w:rsidR="00CD23CE" w:rsidRPr="00CD23CE" w:rsidRDefault="00DA5D93" w:rsidP="00943C5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Element.Name</w:instrText>
            </w:r>
            <w:r w:rsidRPr="00CD23CE">
              <w:rPr>
                <w:rFonts w:ascii="Arial" w:hAnsi="Arial" w:cs="Arial"/>
                <w:sz w:val="20"/>
                <w:szCs w:val="20"/>
                <w:lang w:val="en-AU"/>
              </w:rPr>
              <w:fldChar w:fldCharType="separate"/>
            </w:r>
            <w:r w:rsidR="00CD23CE" w:rsidRPr="00CD23CE">
              <w:rPr>
                <w:rFonts w:ascii="Arial" w:eastAsia="Times New Roman" w:hAnsi="Arial" w:cs="Arial"/>
                <w:color w:val="000000"/>
                <w:sz w:val="20"/>
                <w:szCs w:val="20"/>
              </w:rPr>
              <w:t xml:space="preserve">ENKELVOUDIG </w:t>
            </w:r>
            <w:del w:id="589" w:author="Arjan" w:date="2012-11-16T14:29:00Z">
              <w:r w:rsidR="00CD23CE" w:rsidRPr="00CD23CE" w:rsidDel="00943C53">
                <w:rPr>
                  <w:rFonts w:ascii="Arial" w:eastAsia="Times New Roman" w:hAnsi="Arial" w:cs="Arial"/>
                  <w:color w:val="000000"/>
                  <w:sz w:val="20"/>
                  <w:szCs w:val="20"/>
                </w:rPr>
                <w:delText>DOCUMENT</w:delText>
              </w:r>
            </w:del>
            <w:r w:rsidRPr="00CD23CE">
              <w:rPr>
                <w:rFonts w:ascii="Arial" w:hAnsi="Arial" w:cs="Arial"/>
                <w:sz w:val="20"/>
                <w:szCs w:val="20"/>
                <w:lang w:val="en-AU"/>
              </w:rPr>
              <w:fldChar w:fldCharType="end"/>
            </w:r>
            <w:ins w:id="590" w:author="Arjan" w:date="2012-11-16T14:29:00Z">
              <w:r w:rsidR="00E958E4">
                <w:rPr>
                  <w:rFonts w:ascii="Arial" w:hAnsi="Arial" w:cs="Arial"/>
                  <w:sz w:val="20"/>
                  <w:szCs w:val="20"/>
                  <w:lang w:val="en-AU"/>
                </w:rPr>
                <w:t>INFORMATIE</w:t>
              </w:r>
              <w:r w:rsidR="00943C53">
                <w:rPr>
                  <w:rFonts w:ascii="Arial" w:hAnsi="Arial" w:cs="Arial"/>
                  <w:sz w:val="20"/>
                  <w:szCs w:val="20"/>
                  <w:lang w:val="en-AU"/>
                </w:rPr>
                <w:t>OBJECT</w:t>
              </w:r>
            </w:ins>
          </w:p>
        </w:tc>
      </w:tr>
      <w:tr w:rsidR="00CD23CE" w:rsidRPr="00CD23CE" w14:paraId="3E0D4462" w14:textId="77777777" w:rsidTr="00660E22">
        <w:tc>
          <w:tcPr>
            <w:tcW w:w="3600" w:type="dxa"/>
            <w:tcBorders>
              <w:top w:val="nil"/>
              <w:left w:val="nil"/>
              <w:bottom w:val="nil"/>
              <w:right w:val="nil"/>
            </w:tcBorders>
          </w:tcPr>
          <w:p w14:paraId="33EE9EB6"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644B767B"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14:paraId="06215014" w14:textId="77777777" w:rsidTr="00660E22">
        <w:tc>
          <w:tcPr>
            <w:tcW w:w="3600" w:type="dxa"/>
            <w:tcBorders>
              <w:top w:val="nil"/>
              <w:left w:val="nil"/>
              <w:bottom w:val="nil"/>
              <w:right w:val="nil"/>
            </w:tcBorders>
          </w:tcPr>
          <w:p w14:paraId="1E0530C8"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14:paraId="482D1F94" w14:textId="77777777" w:rsidR="00CD23CE" w:rsidRPr="00CD23CE" w:rsidRDefault="00DA5D93"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Element.Alias</w:instrText>
            </w:r>
            <w:r w:rsidRPr="00CD23CE">
              <w:rPr>
                <w:rFonts w:ascii="Arial" w:hAnsi="Arial" w:cs="Arial"/>
                <w:sz w:val="20"/>
                <w:szCs w:val="20"/>
                <w:lang w:val="en-AU"/>
              </w:rPr>
              <w:fldChar w:fldCharType="separate"/>
            </w:r>
            <w:r w:rsidR="00CD23CE" w:rsidRPr="00CD23CE">
              <w:rPr>
                <w:rFonts w:ascii="Arial" w:eastAsia="Times New Roman" w:hAnsi="Arial" w:cs="Arial"/>
                <w:color w:val="000000"/>
                <w:sz w:val="20"/>
                <w:szCs w:val="20"/>
              </w:rPr>
              <w:t>EDC</w:t>
            </w:r>
            <w:r w:rsidRPr="00CD23CE">
              <w:rPr>
                <w:rFonts w:ascii="Arial" w:hAnsi="Arial" w:cs="Arial"/>
                <w:sz w:val="20"/>
                <w:szCs w:val="20"/>
                <w:lang w:val="en-AU"/>
              </w:rPr>
              <w:fldChar w:fldCharType="end"/>
            </w:r>
          </w:p>
        </w:tc>
      </w:tr>
      <w:tr w:rsidR="00CD23CE" w:rsidRPr="00CD23CE" w14:paraId="29A0A76E" w14:textId="77777777" w:rsidTr="00660E22">
        <w:tc>
          <w:tcPr>
            <w:tcW w:w="3600" w:type="dxa"/>
            <w:tcBorders>
              <w:top w:val="nil"/>
              <w:left w:val="nil"/>
              <w:bottom w:val="nil"/>
              <w:right w:val="nil"/>
            </w:tcBorders>
          </w:tcPr>
          <w:p w14:paraId="4709C48A"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5CC5C197"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14:paraId="31230CA9" w14:textId="77777777" w:rsidTr="00660E22">
        <w:tc>
          <w:tcPr>
            <w:tcW w:w="3600" w:type="dxa"/>
            <w:tcBorders>
              <w:top w:val="nil"/>
              <w:left w:val="nil"/>
              <w:bottom w:val="nil"/>
              <w:right w:val="nil"/>
            </w:tcBorders>
          </w:tcPr>
          <w:p w14:paraId="1343FE2E"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14:paraId="327AEEAC"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14:paraId="56421910" w14:textId="77777777" w:rsidTr="00660E22">
        <w:trPr>
          <w:trHeight w:val="230"/>
        </w:trPr>
        <w:tc>
          <w:tcPr>
            <w:tcW w:w="3600" w:type="dxa"/>
            <w:tcBorders>
              <w:top w:val="nil"/>
              <w:left w:val="nil"/>
              <w:bottom w:val="nil"/>
              <w:right w:val="nil"/>
            </w:tcBorders>
          </w:tcPr>
          <w:p w14:paraId="28A97082"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074DFF26"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14:paraId="320DD26D" w14:textId="77777777" w:rsidTr="00660E22">
        <w:trPr>
          <w:trHeight w:val="230"/>
        </w:trPr>
        <w:tc>
          <w:tcPr>
            <w:tcW w:w="3600" w:type="dxa"/>
            <w:tcBorders>
              <w:top w:val="nil"/>
              <w:left w:val="nil"/>
              <w:bottom w:val="nil"/>
              <w:right w:val="nil"/>
            </w:tcBorders>
          </w:tcPr>
          <w:p w14:paraId="40C866DC"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14:paraId="631EDCE9"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14:paraId="1E9079E1" w14:textId="77777777" w:rsidTr="00660E22">
        <w:trPr>
          <w:trHeight w:val="230"/>
        </w:trPr>
        <w:tc>
          <w:tcPr>
            <w:tcW w:w="3600" w:type="dxa"/>
            <w:tcBorders>
              <w:top w:val="nil"/>
              <w:left w:val="nil"/>
              <w:bottom w:val="nil"/>
              <w:right w:val="nil"/>
            </w:tcBorders>
          </w:tcPr>
          <w:p w14:paraId="574E7C22"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78FD0AB3"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5C14BE" w14:paraId="68F87436" w14:textId="77777777" w:rsidTr="00660E22">
        <w:trPr>
          <w:trHeight w:val="230"/>
        </w:trPr>
        <w:tc>
          <w:tcPr>
            <w:tcW w:w="3600" w:type="dxa"/>
            <w:tcBorders>
              <w:top w:val="nil"/>
              <w:left w:val="nil"/>
              <w:bottom w:val="nil"/>
              <w:right w:val="nil"/>
            </w:tcBorders>
          </w:tcPr>
          <w:p w14:paraId="27A0622A"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14:paraId="4EE2AC4A" w14:textId="77777777" w:rsidR="00CD23CE" w:rsidRPr="00DD0F4F" w:rsidRDefault="00DA5D93" w:rsidP="0082540F">
            <w:pPr>
              <w:autoSpaceDE w:val="0"/>
              <w:autoSpaceDN w:val="0"/>
              <w:adjustRightInd w:val="0"/>
              <w:spacing w:after="0" w:line="240" w:lineRule="auto"/>
              <w:rPr>
                <w:rFonts w:ascii="Arial" w:eastAsia="Times New Roman" w:hAnsi="Arial" w:cs="Arial"/>
                <w:color w:val="000000"/>
                <w:sz w:val="20"/>
                <w:szCs w:val="20"/>
                <w:lang w:val="nl-NL"/>
              </w:rPr>
            </w:pPr>
            <w:r w:rsidRPr="00CD23CE">
              <w:rPr>
                <w:rFonts w:ascii="Arial" w:hAnsi="Arial" w:cs="Arial"/>
                <w:sz w:val="20"/>
                <w:szCs w:val="20"/>
                <w:lang w:val="en-AU"/>
              </w:rPr>
              <w:fldChar w:fldCharType="begin" w:fldLock="1"/>
            </w:r>
            <w:r w:rsidR="00CD23CE" w:rsidRPr="00DD0F4F">
              <w:rPr>
                <w:rFonts w:ascii="Arial" w:hAnsi="Arial" w:cs="Arial"/>
                <w:sz w:val="20"/>
                <w:szCs w:val="20"/>
                <w:lang w:val="nl-NL"/>
              </w:rPr>
              <w:instrText xml:space="preserve">MERGEFIELD </w:instrText>
            </w:r>
            <w:r w:rsidR="00CD23CE" w:rsidRPr="00DD0F4F">
              <w:rPr>
                <w:rFonts w:ascii="Arial" w:eastAsia="Times New Roman" w:hAnsi="Arial" w:cs="Arial"/>
                <w:color w:val="000000"/>
                <w:sz w:val="20"/>
                <w:szCs w:val="20"/>
                <w:lang w:val="nl-NL"/>
              </w:rPr>
              <w:instrText>Element.Notes</w:instrText>
            </w:r>
            <w:r w:rsidRPr="00CD23CE">
              <w:rPr>
                <w:rFonts w:ascii="Arial" w:hAnsi="Arial" w:cs="Arial"/>
                <w:sz w:val="20"/>
                <w:szCs w:val="20"/>
                <w:lang w:val="en-AU"/>
              </w:rPr>
              <w:fldChar w:fldCharType="end"/>
            </w:r>
            <w:r w:rsidR="00CD23CE" w:rsidRPr="00DD0F4F">
              <w:rPr>
                <w:rFonts w:ascii="Arial" w:eastAsia="Times New Roman" w:hAnsi="Arial" w:cs="Arial"/>
                <w:color w:val="610E6A"/>
                <w:sz w:val="20"/>
                <w:szCs w:val="20"/>
                <w:lang w:val="nl-NL"/>
              </w:rPr>
              <w:t xml:space="preserve">Een </w:t>
            </w:r>
            <w:del w:id="591" w:author="Arjan" w:date="2012-11-16T15:16:00Z">
              <w:r w:rsidR="00CD23CE" w:rsidRPr="00DD0F4F" w:rsidDel="0082540F">
                <w:rPr>
                  <w:rFonts w:ascii="Arial" w:eastAsia="Times New Roman" w:hAnsi="Arial" w:cs="Arial"/>
                  <w:color w:val="610E6A"/>
                  <w:sz w:val="20"/>
                  <w:szCs w:val="20"/>
                  <w:lang w:val="nl-NL"/>
                </w:rPr>
                <w:delText xml:space="preserve">DOCUMENT </w:delText>
              </w:r>
            </w:del>
            <w:ins w:id="592" w:author="Arjan" w:date="2012-11-16T15:16:00Z">
              <w:r w:rsidR="0082540F" w:rsidRPr="00DD0F4F">
                <w:rPr>
                  <w:rFonts w:ascii="Arial" w:eastAsia="Times New Roman" w:hAnsi="Arial" w:cs="Arial"/>
                  <w:color w:val="610E6A"/>
                  <w:sz w:val="20"/>
                  <w:szCs w:val="20"/>
                  <w:lang w:val="nl-NL"/>
                </w:rPr>
                <w:t xml:space="preserve">INFORMATIEOBJECT </w:t>
              </w:r>
            </w:ins>
            <w:r w:rsidR="00CD23CE" w:rsidRPr="00DD0F4F">
              <w:rPr>
                <w:rFonts w:ascii="Arial" w:eastAsia="Times New Roman" w:hAnsi="Arial" w:cs="Arial"/>
                <w:color w:val="610E6A"/>
                <w:sz w:val="20"/>
                <w:szCs w:val="20"/>
                <w:lang w:val="nl-NL"/>
              </w:rPr>
              <w:t>waarvan aard, omvang en/of vorm aanleiding geven het als één geheel te behandelen en te beheren.</w:t>
            </w:r>
          </w:p>
        </w:tc>
      </w:tr>
      <w:tr w:rsidR="00CD23CE" w:rsidRPr="005C14BE" w14:paraId="0A42377E" w14:textId="77777777" w:rsidTr="00660E22">
        <w:tc>
          <w:tcPr>
            <w:tcW w:w="3600" w:type="dxa"/>
            <w:tcBorders>
              <w:top w:val="nil"/>
              <w:left w:val="nil"/>
              <w:bottom w:val="nil"/>
              <w:right w:val="nil"/>
            </w:tcBorders>
          </w:tcPr>
          <w:p w14:paraId="1E8F39F3" w14:textId="77777777" w:rsidR="00CD23CE" w:rsidRPr="00DD0F4F" w:rsidRDefault="00CD23CE" w:rsidP="00CD23CE">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77AEDC31" w14:textId="77777777"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p>
        </w:tc>
      </w:tr>
      <w:tr w:rsidR="00CD23CE" w:rsidRPr="00CD23CE" w14:paraId="40A405C2" w14:textId="77777777" w:rsidTr="00660E22">
        <w:tc>
          <w:tcPr>
            <w:tcW w:w="3600" w:type="dxa"/>
            <w:tcBorders>
              <w:top w:val="nil"/>
              <w:left w:val="nil"/>
              <w:bottom w:val="nil"/>
              <w:right w:val="nil"/>
            </w:tcBorders>
          </w:tcPr>
          <w:p w14:paraId="2957A1A2"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14:paraId="21E09AEC"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14:paraId="5988229F" w14:textId="77777777" w:rsidTr="00660E22">
        <w:trPr>
          <w:trHeight w:val="230"/>
        </w:trPr>
        <w:tc>
          <w:tcPr>
            <w:tcW w:w="3600" w:type="dxa"/>
            <w:tcBorders>
              <w:top w:val="nil"/>
              <w:left w:val="nil"/>
              <w:bottom w:val="nil"/>
              <w:right w:val="nil"/>
            </w:tcBorders>
          </w:tcPr>
          <w:p w14:paraId="6F7DBBE4"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59E008E"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14:paraId="4D8F0DF9" w14:textId="77777777" w:rsidTr="00660E22">
        <w:tc>
          <w:tcPr>
            <w:tcW w:w="3600" w:type="dxa"/>
            <w:tcBorders>
              <w:top w:val="nil"/>
              <w:left w:val="nil"/>
              <w:bottom w:val="nil"/>
              <w:right w:val="nil"/>
            </w:tcBorders>
          </w:tcPr>
          <w:p w14:paraId="56A52233"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14:paraId="181DE2B6"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1 oktober 2009</w:t>
            </w:r>
          </w:p>
        </w:tc>
      </w:tr>
      <w:tr w:rsidR="00CD23CE" w:rsidRPr="00CD23CE" w14:paraId="7033DE5C" w14:textId="77777777" w:rsidTr="00660E22">
        <w:trPr>
          <w:trHeight w:val="260"/>
        </w:trPr>
        <w:tc>
          <w:tcPr>
            <w:tcW w:w="3600" w:type="dxa"/>
            <w:tcBorders>
              <w:top w:val="nil"/>
              <w:left w:val="nil"/>
              <w:bottom w:val="nil"/>
              <w:right w:val="nil"/>
            </w:tcBorders>
          </w:tcPr>
          <w:p w14:paraId="0417E998"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2469216B"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5C14BE" w14:paraId="3D4D1205" w14:textId="77777777" w:rsidTr="00660E22">
        <w:tc>
          <w:tcPr>
            <w:tcW w:w="3600" w:type="dxa"/>
            <w:tcBorders>
              <w:top w:val="nil"/>
              <w:left w:val="nil"/>
              <w:bottom w:val="nil"/>
              <w:right w:val="nil"/>
            </w:tcBorders>
          </w:tcPr>
          <w:p w14:paraId="10E65D1F"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14:paraId="708F1EBD" w14:textId="77777777"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Een ENKELVOUDIG </w:t>
            </w:r>
            <w:ins w:id="593" w:author="Arjan" w:date="2012-11-16T15:16:00Z">
              <w:r w:rsidR="0082540F" w:rsidRPr="00DD0F4F">
                <w:rPr>
                  <w:rFonts w:ascii="Arial" w:eastAsia="Times New Roman" w:hAnsi="Arial" w:cs="Arial"/>
                  <w:color w:val="610E6A"/>
                  <w:sz w:val="20"/>
                  <w:szCs w:val="20"/>
                  <w:lang w:val="nl-NL"/>
                </w:rPr>
                <w:t>INFORMATIEOBJECT</w:t>
              </w:r>
            </w:ins>
            <w:del w:id="594" w:author="Arjan" w:date="2012-11-16T15:16: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is een specialisatie van </w:t>
            </w:r>
            <w:ins w:id="595" w:author="Arjan" w:date="2012-11-16T15:16:00Z">
              <w:r w:rsidR="0082540F" w:rsidRPr="00DD0F4F">
                <w:rPr>
                  <w:rFonts w:ascii="Arial" w:eastAsia="Times New Roman" w:hAnsi="Arial" w:cs="Arial"/>
                  <w:color w:val="610E6A"/>
                  <w:sz w:val="20"/>
                  <w:szCs w:val="20"/>
                  <w:lang w:val="nl-NL"/>
                </w:rPr>
                <w:t>INFORMATIEOBJECT</w:t>
              </w:r>
            </w:ins>
            <w:del w:id="596" w:author="Arjan" w:date="2012-11-16T15:16: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Zie de toelichting bij dat objecttype. Bij de definitie is gebruik gemaakt van de beschrijving van 'component' in de MoReq2 (2008). In de dagelijkse praktijk staat 'enkelvoudig </w:t>
            </w:r>
            <w:del w:id="597" w:author="Arjan" w:date="2012-11-16T15:18:00Z">
              <w:r w:rsidRPr="00DD0F4F" w:rsidDel="0082540F">
                <w:rPr>
                  <w:rFonts w:ascii="Arial" w:eastAsia="Times New Roman" w:hAnsi="Arial" w:cs="Arial"/>
                  <w:color w:val="000000"/>
                  <w:sz w:val="20"/>
                  <w:szCs w:val="20"/>
                  <w:lang w:val="nl-NL"/>
                </w:rPr>
                <w:delText>document</w:delText>
              </w:r>
            </w:del>
            <w:ins w:id="598" w:author="Arjan" w:date="2012-11-16T15:18:00Z">
              <w:r w:rsidR="0082540F"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 </w:t>
            </w:r>
            <w:del w:id="599" w:author="Arjan" w:date="2012-11-16T15:18:00Z">
              <w:r w:rsidRPr="00DD0F4F" w:rsidDel="0082540F">
                <w:rPr>
                  <w:rFonts w:ascii="Arial" w:eastAsia="Times New Roman" w:hAnsi="Arial" w:cs="Arial"/>
                  <w:color w:val="000000"/>
                  <w:sz w:val="20"/>
                  <w:szCs w:val="20"/>
                  <w:lang w:val="nl-NL"/>
                </w:rPr>
                <w:delText xml:space="preserve">momenteel </w:delText>
              </w:r>
            </w:del>
            <w:ins w:id="600" w:author="Arjan" w:date="2012-11-16T15:18:00Z">
              <w:r w:rsidR="0082540F" w:rsidRPr="00DD0F4F">
                <w:rPr>
                  <w:rFonts w:ascii="Arial" w:eastAsia="Times New Roman" w:hAnsi="Arial" w:cs="Arial"/>
                  <w:color w:val="000000"/>
                  <w:sz w:val="20"/>
                  <w:szCs w:val="20"/>
                  <w:lang w:val="nl-NL"/>
                </w:rPr>
                <w:t xml:space="preserve">veelal </w:t>
              </w:r>
            </w:ins>
            <w:r w:rsidRPr="00DD0F4F">
              <w:rPr>
                <w:rFonts w:ascii="Arial" w:eastAsia="Times New Roman" w:hAnsi="Arial" w:cs="Arial"/>
                <w:color w:val="000000"/>
                <w:sz w:val="20"/>
                <w:szCs w:val="20"/>
                <w:lang w:val="nl-NL"/>
              </w:rPr>
              <w:t>synoniem met 'document'.</w:t>
            </w:r>
          </w:p>
          <w:p w14:paraId="3D9B2681" w14:textId="77777777"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ENKELVOUDIG </w:t>
            </w:r>
            <w:ins w:id="601" w:author="Arjan" w:date="2012-11-16T15:16:00Z">
              <w:r w:rsidR="0082540F" w:rsidRPr="00DD0F4F">
                <w:rPr>
                  <w:rFonts w:ascii="Arial" w:eastAsia="Times New Roman" w:hAnsi="Arial" w:cs="Arial"/>
                  <w:color w:val="610E6A"/>
                  <w:sz w:val="20"/>
                  <w:szCs w:val="20"/>
                  <w:lang w:val="nl-NL"/>
                </w:rPr>
                <w:t>INFORMATIEOBJECT</w:t>
              </w:r>
            </w:ins>
            <w:del w:id="602" w:author="Arjan" w:date="2012-11-16T15:16: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kan deel uit maken van een SAMENGESTELD </w:t>
            </w:r>
            <w:ins w:id="603" w:author="Arjan" w:date="2012-11-16T15:16:00Z">
              <w:r w:rsidR="0082540F" w:rsidRPr="00DD0F4F">
                <w:rPr>
                  <w:rFonts w:ascii="Arial" w:eastAsia="Times New Roman" w:hAnsi="Arial" w:cs="Arial"/>
                  <w:color w:val="610E6A"/>
                  <w:sz w:val="20"/>
                  <w:szCs w:val="20"/>
                  <w:lang w:val="nl-NL"/>
                </w:rPr>
                <w:t>INFORMATIEOBJECT</w:t>
              </w:r>
            </w:ins>
            <w:del w:id="604" w:author="Arjan" w:date="2012-11-16T15:16: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bijvoorbeeld omdat zich in dat samengesteld </w:t>
            </w:r>
            <w:ins w:id="605" w:author="Arjan" w:date="2012-11-16T15:19:00Z">
              <w:r w:rsidR="0082540F" w:rsidRPr="00DD0F4F">
                <w:rPr>
                  <w:rFonts w:ascii="Arial" w:eastAsia="Times New Roman" w:hAnsi="Arial" w:cs="Arial"/>
                  <w:color w:val="000000"/>
                  <w:sz w:val="20"/>
                  <w:szCs w:val="20"/>
                  <w:lang w:val="nl-NL"/>
                </w:rPr>
                <w:t>informatieobject</w:t>
              </w:r>
            </w:ins>
            <w:del w:id="606" w:author="Arjan" w:date="2012-11-16T15:19: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andere documenten bevinden met een ander bestandsformaat, vanwege de omvang van dat samengesteld </w:t>
            </w:r>
            <w:ins w:id="607" w:author="Arjan" w:date="2012-11-16T15:19:00Z">
              <w:r w:rsidR="0082540F" w:rsidRPr="00DD0F4F">
                <w:rPr>
                  <w:rFonts w:ascii="Arial" w:eastAsia="Times New Roman" w:hAnsi="Arial" w:cs="Arial"/>
                  <w:color w:val="000000"/>
                  <w:sz w:val="20"/>
                  <w:szCs w:val="20"/>
                  <w:lang w:val="nl-NL"/>
                </w:rPr>
                <w:t>informatieobject</w:t>
              </w:r>
            </w:ins>
            <w:del w:id="608" w:author="Arjan" w:date="2012-11-16T15:19:00Z">
              <w:r w:rsidRPr="00DD0F4F" w:rsidDel="0082540F">
                <w:rPr>
                  <w:rFonts w:ascii="Arial" w:eastAsia="Times New Roman" w:hAnsi="Arial" w:cs="Arial"/>
                  <w:color w:val="000000"/>
                  <w:sz w:val="20"/>
                  <w:szCs w:val="20"/>
                  <w:lang w:val="nl-NL"/>
                </w:rPr>
                <w:delText xml:space="preserve">document </w:delText>
              </w:r>
            </w:del>
            <w:r w:rsidRPr="00DD0F4F">
              <w:rPr>
                <w:rFonts w:ascii="Arial" w:eastAsia="Times New Roman" w:hAnsi="Arial" w:cs="Arial"/>
                <w:color w:val="000000"/>
                <w:sz w:val="20"/>
                <w:szCs w:val="20"/>
                <w:lang w:val="nl-NL"/>
              </w:rPr>
              <w:t>of omdat behandeling daartoe aanleiding geeft.</w:t>
            </w:r>
          </w:p>
          <w:p w14:paraId="042107CC" w14:textId="77777777"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Een ENKELVOUDIG </w:t>
            </w:r>
            <w:ins w:id="609" w:author="Arjan" w:date="2012-11-16T15:17:00Z">
              <w:r w:rsidR="0082540F" w:rsidRPr="00DD0F4F">
                <w:rPr>
                  <w:rFonts w:ascii="Arial" w:eastAsia="Times New Roman" w:hAnsi="Arial" w:cs="Arial"/>
                  <w:color w:val="610E6A"/>
                  <w:sz w:val="20"/>
                  <w:szCs w:val="20"/>
                  <w:lang w:val="nl-NL"/>
                </w:rPr>
                <w:t>INFORMATIEOBJECT</w:t>
              </w:r>
            </w:ins>
            <w:del w:id="610" w:author="Arjan" w:date="2012-11-16T15:17: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dat deel uit maakt van een SAMENGESTELD </w:t>
            </w:r>
            <w:ins w:id="611" w:author="Arjan" w:date="2012-11-16T15:17:00Z">
              <w:r w:rsidR="0082540F" w:rsidRPr="00DD0F4F">
                <w:rPr>
                  <w:rFonts w:ascii="Arial" w:eastAsia="Times New Roman" w:hAnsi="Arial" w:cs="Arial"/>
                  <w:color w:val="610E6A"/>
                  <w:sz w:val="20"/>
                  <w:szCs w:val="20"/>
                  <w:lang w:val="nl-NL"/>
                </w:rPr>
                <w:t>INFORMATIEOBJECT</w:t>
              </w:r>
            </w:ins>
            <w:del w:id="612" w:author="Arjan" w:date="2012-11-16T15:17: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kan aan andere ZAAKen gerelateerd zijn dan de ZAAK waaraan dat SAMENGESTELD </w:t>
            </w:r>
            <w:ins w:id="613" w:author="Arjan" w:date="2012-11-16T15:17:00Z">
              <w:r w:rsidR="0082540F" w:rsidRPr="00DD0F4F">
                <w:rPr>
                  <w:rFonts w:ascii="Arial" w:eastAsia="Times New Roman" w:hAnsi="Arial" w:cs="Arial"/>
                  <w:color w:val="610E6A"/>
                  <w:sz w:val="20"/>
                  <w:szCs w:val="20"/>
                  <w:lang w:val="nl-NL"/>
                </w:rPr>
                <w:t>INFORMATIEOBJECT</w:t>
              </w:r>
            </w:ins>
            <w:del w:id="614" w:author="Arjan" w:date="2012-11-16T15:17: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gerelateerd is, veelal omdat dat ENKELVOUDIG </w:t>
            </w:r>
            <w:ins w:id="615" w:author="Arjan" w:date="2012-11-16T15:17:00Z">
              <w:r w:rsidR="0082540F" w:rsidRPr="00DD0F4F">
                <w:rPr>
                  <w:rFonts w:ascii="Arial" w:eastAsia="Times New Roman" w:hAnsi="Arial" w:cs="Arial"/>
                  <w:color w:val="610E6A"/>
                  <w:sz w:val="20"/>
                  <w:szCs w:val="20"/>
                  <w:lang w:val="nl-NL"/>
                </w:rPr>
                <w:t>INFORMATIEOBJECT</w:t>
              </w:r>
            </w:ins>
            <w:del w:id="616" w:author="Arjan" w:date="2012-11-16T15:17: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relevant is voor meerdere ZAAKen.</w:t>
            </w:r>
          </w:p>
          <w:p w14:paraId="0234C3ED" w14:textId="77777777" w:rsidR="00CD23CE" w:rsidRPr="00DD0F4F" w:rsidRDefault="00CD23CE" w:rsidP="0082540F">
            <w:pPr>
              <w:autoSpaceDE w:val="0"/>
              <w:autoSpaceDN w:val="0"/>
              <w:adjustRightInd w:val="0"/>
              <w:spacing w:after="0" w:line="240" w:lineRule="auto"/>
              <w:rPr>
                <w:rFonts w:ascii="Arial" w:eastAsia="Times New Roman" w:hAnsi="Arial" w:cs="Arial"/>
                <w:color w:val="000000"/>
                <w:sz w:val="20"/>
                <w:szCs w:val="20"/>
                <w:lang w:val="nl-NL"/>
              </w:rPr>
            </w:pPr>
            <w:del w:id="617" w:author="Arjan" w:date="2012-11-16T15:19:00Z">
              <w:r w:rsidRPr="00DD0F4F" w:rsidDel="0082540F">
                <w:rPr>
                  <w:rFonts w:ascii="Arial" w:eastAsia="Times New Roman" w:hAnsi="Arial" w:cs="Arial"/>
                  <w:color w:val="000000"/>
                  <w:sz w:val="20"/>
                  <w:szCs w:val="20"/>
                  <w:lang w:val="nl-NL"/>
                </w:rPr>
                <w:delText>Document</w:delText>
              </w:r>
            </w:del>
            <w:ins w:id="618" w:author="Arjan" w:date="2014-01-22T14:55:00Z">
              <w:r w:rsidR="00660E22" w:rsidRPr="00DD0F4F">
                <w:rPr>
                  <w:rFonts w:ascii="Arial" w:eastAsia="Times New Roman" w:hAnsi="Arial" w:cs="Arial"/>
                  <w:color w:val="000000"/>
                  <w:sz w:val="20"/>
                  <w:szCs w:val="20"/>
                  <w:lang w:val="nl-NL"/>
                </w:rPr>
                <w:t>I</w:t>
              </w:r>
            </w:ins>
            <w:ins w:id="619" w:author="Arjan" w:date="2012-11-16T15:19:00Z">
              <w:r w:rsidR="0082540F" w:rsidRPr="00DD0F4F">
                <w:rPr>
                  <w:rFonts w:ascii="Arial" w:eastAsia="Times New Roman" w:hAnsi="Arial" w:cs="Arial"/>
                  <w:color w:val="000000"/>
                  <w:sz w:val="20"/>
                  <w:szCs w:val="20"/>
                  <w:lang w:val="nl-NL"/>
                </w:rPr>
                <w:t>nformatieobject</w:t>
              </w:r>
            </w:ins>
            <w:r w:rsidRPr="00DD0F4F">
              <w:rPr>
                <w:rFonts w:ascii="Arial" w:eastAsia="Times New Roman" w:hAnsi="Arial" w:cs="Arial"/>
                <w:color w:val="000000"/>
                <w:sz w:val="20"/>
                <w:szCs w:val="20"/>
                <w:lang w:val="nl-NL"/>
              </w:rPr>
              <w:t xml:space="preserve">en, vooral die van de zaakbehandelende organisatie, worden soms gewijzigd of in opeenvolgende conceptversies vervaardigd. Het is uit oogpunt van verantwoording van belang de diverse </w:t>
            </w:r>
            <w:del w:id="620" w:author="Arjan" w:date="2012-11-16T15:19:00Z">
              <w:r w:rsidRPr="00DD0F4F" w:rsidDel="0082540F">
                <w:rPr>
                  <w:rFonts w:ascii="Arial" w:eastAsia="Times New Roman" w:hAnsi="Arial" w:cs="Arial"/>
                  <w:color w:val="000000"/>
                  <w:sz w:val="20"/>
                  <w:szCs w:val="20"/>
                  <w:lang w:val="nl-NL"/>
                </w:rPr>
                <w:delText>document</w:delText>
              </w:r>
            </w:del>
            <w:ins w:id="621" w:author="Arjan" w:date="2012-11-16T15:19:00Z">
              <w:r w:rsidR="0082540F"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versies te kennen. Hiertoe is bij de meeste van de attribuuttypen van ENKELVOUDIG </w:t>
            </w:r>
            <w:ins w:id="622" w:author="Arjan" w:date="2012-11-16T15:17:00Z">
              <w:r w:rsidR="0082540F" w:rsidRPr="00DD0F4F">
                <w:rPr>
                  <w:rFonts w:ascii="Arial" w:eastAsia="Times New Roman" w:hAnsi="Arial" w:cs="Arial"/>
                  <w:color w:val="610E6A"/>
                  <w:sz w:val="20"/>
                  <w:szCs w:val="20"/>
                  <w:lang w:val="nl-NL"/>
                </w:rPr>
                <w:t>INFORMATIEOBJECT</w:t>
              </w:r>
            </w:ins>
            <w:del w:id="623" w:author="Arjan" w:date="2012-11-16T15:17: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zowel materiële als formele historie als ‘Ja’ gedeclareerd. Dit impliceert dat voor deze attributen de waarden in de diverse versies van een enkelvoudig </w:t>
            </w:r>
            <w:ins w:id="624" w:author="Arjan" w:date="2012-11-16T15:19:00Z">
              <w:r w:rsidR="0082540F" w:rsidRPr="00DD0F4F">
                <w:rPr>
                  <w:rFonts w:ascii="Arial" w:eastAsia="Times New Roman" w:hAnsi="Arial" w:cs="Arial"/>
                  <w:color w:val="000000"/>
                  <w:sz w:val="20"/>
                  <w:szCs w:val="20"/>
                  <w:lang w:val="nl-NL"/>
                </w:rPr>
                <w:t>informatieobject</w:t>
              </w:r>
            </w:ins>
            <w:del w:id="625" w:author="Arjan" w:date="2012-11-16T15:19:00Z">
              <w:r w:rsidRPr="00DD0F4F" w:rsidDel="0082540F">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opgevraagd kunnen worden.</w:t>
            </w:r>
          </w:p>
        </w:tc>
      </w:tr>
      <w:tr w:rsidR="00CD23CE" w:rsidRPr="005C14BE" w14:paraId="3E633E19" w14:textId="77777777" w:rsidTr="00660E22">
        <w:tc>
          <w:tcPr>
            <w:tcW w:w="3600" w:type="dxa"/>
            <w:tcBorders>
              <w:top w:val="nil"/>
              <w:left w:val="nil"/>
              <w:bottom w:val="nil"/>
              <w:right w:val="nil"/>
            </w:tcBorders>
          </w:tcPr>
          <w:p w14:paraId="50B92920" w14:textId="77777777" w:rsidR="00CD23CE" w:rsidRPr="00DD0F4F" w:rsidRDefault="00CD23CE" w:rsidP="00CD23CE">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6A6BA343" w14:textId="77777777"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p>
        </w:tc>
      </w:tr>
      <w:tr w:rsidR="00CD23CE" w:rsidRPr="00CD23CE" w14:paraId="0B2CB1FE" w14:textId="77777777" w:rsidTr="00660E22">
        <w:tc>
          <w:tcPr>
            <w:tcW w:w="3600" w:type="dxa"/>
            <w:tcBorders>
              <w:top w:val="nil"/>
              <w:left w:val="nil"/>
              <w:bottom w:val="nil"/>
              <w:right w:val="nil"/>
            </w:tcBorders>
          </w:tcPr>
          <w:p w14:paraId="0052091F"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14:paraId="66349B0A" w14:textId="77777777" w:rsidR="00CD23CE" w:rsidRPr="00CD23CE" w:rsidRDefault="00CD23CE" w:rsidP="000D08C4">
            <w:pPr>
              <w:autoSpaceDE w:val="0"/>
              <w:autoSpaceDN w:val="0"/>
              <w:adjustRightInd w:val="0"/>
              <w:spacing w:after="0" w:line="240" w:lineRule="auto"/>
              <w:rPr>
                <w:rFonts w:ascii="Arial" w:eastAsia="Times New Roman" w:hAnsi="Arial" w:cs="Arial"/>
                <w:color w:val="000000"/>
                <w:sz w:val="20"/>
                <w:szCs w:val="20"/>
              </w:rPr>
            </w:pPr>
            <w:del w:id="626" w:author="Arjan" w:date="2012-11-16T15:17:00Z">
              <w:r w:rsidRPr="00CD23CE" w:rsidDel="0082540F">
                <w:rPr>
                  <w:rFonts w:ascii="Arial" w:eastAsia="Times New Roman" w:hAnsi="Arial" w:cs="Arial"/>
                  <w:color w:val="000000"/>
                  <w:sz w:val="20"/>
                  <w:szCs w:val="20"/>
                </w:rPr>
                <w:delText>DOCUMENT</w:delText>
              </w:r>
            </w:del>
            <w:del w:id="627" w:author="Arjan" w:date="2014-11-17T23:35:00Z">
              <w:r w:rsidRPr="00CD23CE" w:rsidDel="001647B0">
                <w:rPr>
                  <w:rFonts w:ascii="Arial" w:eastAsia="Times New Roman" w:hAnsi="Arial" w:cs="Arial"/>
                  <w:color w:val="000000"/>
                  <w:sz w:val="20"/>
                  <w:szCs w:val="20"/>
                </w:rPr>
                <w:delText>.</w:delText>
              </w:r>
            </w:del>
            <w:del w:id="628" w:author="Arjan" w:date="2013-07-02T10:41:00Z">
              <w:r w:rsidRPr="00CD23CE" w:rsidDel="000D08C4">
                <w:rPr>
                  <w:rFonts w:ascii="Arial" w:eastAsia="Times New Roman" w:hAnsi="Arial" w:cs="Arial"/>
                  <w:color w:val="000000"/>
                  <w:sz w:val="20"/>
                  <w:szCs w:val="20"/>
                </w:rPr>
                <w:delText>Document</w:delText>
              </w:r>
            </w:del>
            <w:del w:id="629" w:author="Arjan" w:date="2014-11-17T23:35:00Z">
              <w:r w:rsidRPr="00CD23CE" w:rsidDel="001647B0">
                <w:rPr>
                  <w:rFonts w:ascii="Arial" w:eastAsia="Times New Roman" w:hAnsi="Arial" w:cs="Arial"/>
                  <w:color w:val="000000"/>
                  <w:sz w:val="20"/>
                  <w:szCs w:val="20"/>
                </w:rPr>
                <w:delText>identificatie</w:delText>
              </w:r>
            </w:del>
            <w:ins w:id="630" w:author="Arjan" w:date="2014-11-17T23:35:00Z">
              <w:r w:rsidR="001647B0">
                <w:rPr>
                  <w:rFonts w:ascii="Arial" w:eastAsia="Times New Roman" w:hAnsi="Arial" w:cs="Arial"/>
                  <w:color w:val="000000"/>
                  <w:sz w:val="20"/>
                  <w:szCs w:val="20"/>
                </w:rPr>
                <w:t xml:space="preserve"> Unieke aanduiding </w:t>
              </w:r>
              <w:r w:rsidR="001647B0">
                <w:rPr>
                  <w:rFonts w:ascii="Arial" w:hAnsi="Arial" w:cs="Arial"/>
                  <w:sz w:val="20"/>
                  <w:szCs w:val="20"/>
                  <w:lang w:val="en-AU"/>
                </w:rPr>
                <w:t>INFORMATIEOBJECT</w:t>
              </w:r>
            </w:ins>
          </w:p>
        </w:tc>
      </w:tr>
      <w:tr w:rsidR="00CD23CE" w:rsidRPr="00CD23CE" w14:paraId="511142B9" w14:textId="77777777" w:rsidTr="00660E22">
        <w:tc>
          <w:tcPr>
            <w:tcW w:w="3600" w:type="dxa"/>
            <w:tcBorders>
              <w:top w:val="nil"/>
              <w:left w:val="nil"/>
              <w:bottom w:val="nil"/>
              <w:right w:val="nil"/>
            </w:tcBorders>
          </w:tcPr>
          <w:p w14:paraId="4CB51997"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5AA39829"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14:paraId="5AEC4DB7" w14:textId="77777777" w:rsidTr="00660E22">
        <w:tc>
          <w:tcPr>
            <w:tcW w:w="3600" w:type="dxa"/>
            <w:tcBorders>
              <w:top w:val="nil"/>
              <w:left w:val="nil"/>
              <w:bottom w:val="nil"/>
              <w:right w:val="nil"/>
            </w:tcBorders>
          </w:tcPr>
          <w:p w14:paraId="1E398747"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14:paraId="200780FE"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 xml:space="preserve">Zie </w:t>
            </w:r>
            <w:ins w:id="631" w:author="Arjan" w:date="2012-11-16T15:17:00Z">
              <w:r w:rsidR="0082540F">
                <w:rPr>
                  <w:rFonts w:ascii="Arial" w:eastAsia="Times New Roman" w:hAnsi="Arial" w:cs="Arial"/>
                  <w:color w:val="610E6A"/>
                  <w:sz w:val="20"/>
                  <w:szCs w:val="20"/>
                </w:rPr>
                <w:t>INFORMATIEOBJECT</w:t>
              </w:r>
            </w:ins>
            <w:del w:id="632" w:author="Arjan" w:date="2012-11-16T15:17:00Z">
              <w:r w:rsidRPr="00CD23CE" w:rsidDel="0082540F">
                <w:rPr>
                  <w:rFonts w:ascii="Arial" w:eastAsia="Times New Roman" w:hAnsi="Arial" w:cs="Arial"/>
                  <w:color w:val="000000"/>
                  <w:sz w:val="20"/>
                  <w:szCs w:val="20"/>
                </w:rPr>
                <w:delText>DOCUMENT</w:delText>
              </w:r>
            </w:del>
          </w:p>
        </w:tc>
      </w:tr>
      <w:tr w:rsidR="00CD23CE" w:rsidRPr="00CD23CE" w14:paraId="3F9E3952" w14:textId="77777777" w:rsidTr="00660E22">
        <w:tc>
          <w:tcPr>
            <w:tcW w:w="3600" w:type="dxa"/>
            <w:tcBorders>
              <w:top w:val="nil"/>
              <w:left w:val="nil"/>
              <w:bottom w:val="nil"/>
              <w:right w:val="nil"/>
            </w:tcBorders>
          </w:tcPr>
          <w:p w14:paraId="366E3D39"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3E2F8215"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14:paraId="28797A8A" w14:textId="77777777" w:rsidTr="00660E22">
        <w:tc>
          <w:tcPr>
            <w:tcW w:w="3600" w:type="dxa"/>
            <w:tcBorders>
              <w:top w:val="nil"/>
              <w:left w:val="nil"/>
              <w:bottom w:val="nil"/>
              <w:right w:val="nil"/>
            </w:tcBorders>
          </w:tcPr>
          <w:p w14:paraId="3409C286"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14:paraId="7578704F"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14:paraId="52B37870" w14:textId="77777777" w:rsidTr="00660E22">
        <w:tc>
          <w:tcPr>
            <w:tcW w:w="3600" w:type="dxa"/>
            <w:tcBorders>
              <w:top w:val="nil"/>
              <w:left w:val="nil"/>
              <w:bottom w:val="nil"/>
              <w:right w:val="nil"/>
            </w:tcBorders>
          </w:tcPr>
          <w:p w14:paraId="575ED314"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6BD48306" w14:textId="77777777"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r>
      <w:tr w:rsidR="00CD23CE" w:rsidRPr="00CD23CE" w14:paraId="347A9847" w14:textId="77777777" w:rsidTr="00660E22">
        <w:tc>
          <w:tcPr>
            <w:tcW w:w="3600" w:type="dxa"/>
            <w:tcBorders>
              <w:top w:val="nil"/>
              <w:left w:val="nil"/>
              <w:bottom w:val="nil"/>
              <w:right w:val="nil"/>
            </w:tcBorders>
          </w:tcPr>
          <w:p w14:paraId="4A2032E2"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bookmarkStart w:id="633" w:name="BKM_7DA741EF_5282_4260_9793_74A9E485B60F"/>
            <w:bookmarkEnd w:id="633"/>
            <w:r w:rsidRPr="00CD23CE">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14:paraId="504CEBE8"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Code</w:t>
            </w:r>
          </w:p>
        </w:tc>
        <w:tc>
          <w:tcPr>
            <w:tcW w:w="3330" w:type="dxa"/>
            <w:tcBorders>
              <w:top w:val="nil"/>
              <w:left w:val="nil"/>
              <w:bottom w:val="nil"/>
              <w:right w:val="nil"/>
            </w:tcBorders>
          </w:tcPr>
          <w:p w14:paraId="3202FB06"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Gegevensnaam</w:t>
            </w:r>
          </w:p>
        </w:tc>
        <w:tc>
          <w:tcPr>
            <w:tcW w:w="1350" w:type="dxa"/>
            <w:tcBorders>
              <w:top w:val="nil"/>
              <w:left w:val="nil"/>
              <w:bottom w:val="nil"/>
              <w:right w:val="nil"/>
            </w:tcBorders>
          </w:tcPr>
          <w:p w14:paraId="3764E38E"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Herkomst</w:t>
            </w:r>
          </w:p>
        </w:tc>
      </w:tr>
      <w:tr w:rsidR="00CD23CE" w:rsidRPr="005C14BE" w14:paraId="3114981A" w14:textId="77777777" w:rsidTr="00660E22">
        <w:tc>
          <w:tcPr>
            <w:tcW w:w="3600" w:type="dxa"/>
            <w:tcBorders>
              <w:top w:val="nil"/>
              <w:left w:val="nil"/>
              <w:bottom w:val="nil"/>
              <w:right w:val="nil"/>
            </w:tcBorders>
          </w:tcPr>
          <w:p w14:paraId="5E309F87"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0A64DFAE"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5AE5BD52" w14:textId="77777777" w:rsidR="00CD23CE" w:rsidRPr="00CD23CE" w:rsidRDefault="00DA5D93" w:rsidP="005662C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del w:id="634" w:author="Arjan" w:date="2012-11-16T15:25:00Z">
              <w:r w:rsidR="00CD23CE" w:rsidRPr="00CD23CE" w:rsidDel="005662C3">
                <w:rPr>
                  <w:rFonts w:ascii="Arial" w:eastAsia="Times New Roman" w:hAnsi="Arial" w:cs="Arial"/>
                  <w:color w:val="000000"/>
                  <w:sz w:val="20"/>
                  <w:szCs w:val="20"/>
                </w:rPr>
                <w:delText>Documentf</w:delText>
              </w:r>
            </w:del>
            <w:ins w:id="635" w:author="Arjan" w:date="2012-11-16T15:25:00Z">
              <w:r w:rsidR="005662C3">
                <w:rPr>
                  <w:rFonts w:ascii="Arial" w:eastAsia="Times New Roman" w:hAnsi="Arial" w:cs="Arial"/>
                  <w:color w:val="000000"/>
                  <w:sz w:val="20"/>
                  <w:szCs w:val="20"/>
                </w:rPr>
                <w:t>F</w:t>
              </w:r>
            </w:ins>
            <w:r w:rsidR="00CD23CE" w:rsidRPr="00CD23CE">
              <w:rPr>
                <w:rFonts w:ascii="Arial" w:eastAsia="Times New Roman" w:hAnsi="Arial" w:cs="Arial"/>
                <w:color w:val="000000"/>
                <w:sz w:val="20"/>
                <w:szCs w:val="20"/>
              </w:rPr>
              <w:t>ormaat</w:t>
            </w:r>
            <w:r w:rsidRPr="00CD23CE">
              <w:rPr>
                <w:rFonts w:ascii="Arial" w:hAnsi="Arial" w:cs="Arial"/>
                <w:sz w:val="20"/>
                <w:szCs w:val="20"/>
                <w:lang w:val="en-AU"/>
              </w:rPr>
              <w:fldChar w:fldCharType="end"/>
            </w:r>
          </w:p>
        </w:tc>
        <w:tc>
          <w:tcPr>
            <w:tcW w:w="1350" w:type="dxa"/>
            <w:tcBorders>
              <w:top w:val="nil"/>
              <w:left w:val="nil"/>
              <w:bottom w:val="nil"/>
              <w:right w:val="nil"/>
            </w:tcBorders>
          </w:tcPr>
          <w:p w14:paraId="3A9CEBF3" w14:textId="77777777"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KING op basis van de </w:t>
            </w:r>
            <w:r w:rsidRPr="00DD0F4F">
              <w:rPr>
                <w:rFonts w:ascii="Arial" w:eastAsia="Times New Roman" w:hAnsi="Arial" w:cs="Arial"/>
                <w:color w:val="000000"/>
                <w:sz w:val="20"/>
                <w:szCs w:val="20"/>
                <w:lang w:val="nl-NL"/>
              </w:rPr>
              <w:lastRenderedPageBreak/>
              <w:t>Dublin Core</w:t>
            </w:r>
          </w:p>
        </w:tc>
      </w:tr>
      <w:tr w:rsidR="00CD23CE" w:rsidRPr="005C14BE" w14:paraId="3B796850" w14:textId="77777777" w:rsidTr="00660E22">
        <w:tc>
          <w:tcPr>
            <w:tcW w:w="3600" w:type="dxa"/>
            <w:tcBorders>
              <w:top w:val="nil"/>
              <w:left w:val="nil"/>
              <w:bottom w:val="nil"/>
              <w:right w:val="nil"/>
            </w:tcBorders>
          </w:tcPr>
          <w:p w14:paraId="7E1BFA94" w14:textId="77777777"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bookmarkStart w:id="636" w:name="BKM_47C799C8_2227_44fa_8706_E75E3091E445"/>
            <w:bookmarkEnd w:id="636"/>
          </w:p>
        </w:tc>
        <w:tc>
          <w:tcPr>
            <w:tcW w:w="1080" w:type="dxa"/>
            <w:tcBorders>
              <w:top w:val="nil"/>
              <w:left w:val="nil"/>
              <w:bottom w:val="nil"/>
              <w:right w:val="nil"/>
            </w:tcBorders>
          </w:tcPr>
          <w:p w14:paraId="1268F781" w14:textId="77777777"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5FEBCD87" w14:textId="77777777" w:rsidR="00CD23CE" w:rsidRPr="00CD23CE" w:rsidRDefault="00DA5D93"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del w:id="637" w:author="Arjan" w:date="2012-11-16T15:25:00Z">
              <w:r w:rsidR="00CD23CE" w:rsidRPr="00CD23CE" w:rsidDel="005662C3">
                <w:rPr>
                  <w:rFonts w:ascii="Arial" w:eastAsia="Times New Roman" w:hAnsi="Arial" w:cs="Arial"/>
                  <w:color w:val="000000"/>
                  <w:sz w:val="20"/>
                  <w:szCs w:val="20"/>
                </w:rPr>
                <w:delText>Documentt</w:delText>
              </w:r>
            </w:del>
            <w:ins w:id="638" w:author="Arjan" w:date="2012-11-16T15:25:00Z">
              <w:r w:rsidR="005662C3">
                <w:rPr>
                  <w:rFonts w:ascii="Arial" w:eastAsia="Times New Roman" w:hAnsi="Arial" w:cs="Arial"/>
                  <w:color w:val="000000"/>
                  <w:sz w:val="20"/>
                  <w:szCs w:val="20"/>
                </w:rPr>
                <w:t>T</w:t>
              </w:r>
            </w:ins>
            <w:r w:rsidR="00CD23CE" w:rsidRPr="00CD23CE">
              <w:rPr>
                <w:rFonts w:ascii="Arial" w:eastAsia="Times New Roman" w:hAnsi="Arial" w:cs="Arial"/>
                <w:color w:val="000000"/>
                <w:sz w:val="20"/>
                <w:szCs w:val="20"/>
              </w:rPr>
              <w:t>aal</w:t>
            </w:r>
            <w:r w:rsidRPr="00CD23CE">
              <w:rPr>
                <w:rFonts w:ascii="Arial" w:hAnsi="Arial" w:cs="Arial"/>
                <w:sz w:val="20"/>
                <w:szCs w:val="20"/>
                <w:lang w:val="en-AU"/>
              </w:rPr>
              <w:fldChar w:fldCharType="end"/>
            </w:r>
          </w:p>
        </w:tc>
        <w:tc>
          <w:tcPr>
            <w:tcW w:w="1350" w:type="dxa"/>
            <w:tcBorders>
              <w:top w:val="nil"/>
              <w:left w:val="nil"/>
              <w:bottom w:val="nil"/>
              <w:right w:val="nil"/>
            </w:tcBorders>
          </w:tcPr>
          <w:p w14:paraId="7438A0B0" w14:textId="77777777"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CD23CE" w:rsidRPr="005C14BE" w:rsidDel="00660E22" w14:paraId="7B03C173" w14:textId="77777777" w:rsidTr="00660E22">
        <w:trPr>
          <w:del w:id="639" w:author="Arjan" w:date="2014-01-22T14:54:00Z"/>
        </w:trPr>
        <w:tc>
          <w:tcPr>
            <w:tcW w:w="3600" w:type="dxa"/>
            <w:tcBorders>
              <w:top w:val="nil"/>
              <w:left w:val="nil"/>
              <w:bottom w:val="nil"/>
              <w:right w:val="nil"/>
            </w:tcBorders>
          </w:tcPr>
          <w:p w14:paraId="3BA39FF3" w14:textId="77777777" w:rsidR="00CD23CE" w:rsidRPr="00DD0F4F" w:rsidDel="00660E22" w:rsidRDefault="00CD23CE" w:rsidP="00CD23CE">
            <w:pPr>
              <w:autoSpaceDE w:val="0"/>
              <w:autoSpaceDN w:val="0"/>
              <w:adjustRightInd w:val="0"/>
              <w:spacing w:after="0" w:line="240" w:lineRule="auto"/>
              <w:rPr>
                <w:del w:id="640" w:author="Arjan" w:date="2014-01-22T14:54:00Z"/>
                <w:rFonts w:ascii="Arial" w:eastAsia="Times New Roman" w:hAnsi="Arial" w:cs="Arial"/>
                <w:color w:val="000000"/>
                <w:sz w:val="20"/>
                <w:szCs w:val="20"/>
                <w:lang w:val="nl-NL"/>
              </w:rPr>
            </w:pPr>
            <w:bookmarkStart w:id="641" w:name="BKM_003A0476_463D_43a5_8CAC_06C64057A156"/>
            <w:bookmarkEnd w:id="641"/>
          </w:p>
        </w:tc>
        <w:tc>
          <w:tcPr>
            <w:tcW w:w="1080" w:type="dxa"/>
            <w:tcBorders>
              <w:top w:val="nil"/>
              <w:left w:val="nil"/>
              <w:bottom w:val="nil"/>
              <w:right w:val="nil"/>
            </w:tcBorders>
          </w:tcPr>
          <w:p w14:paraId="0F3C13C8" w14:textId="77777777" w:rsidR="00CD23CE" w:rsidRPr="00DD0F4F" w:rsidDel="00660E22" w:rsidRDefault="00CD23CE" w:rsidP="00CD23CE">
            <w:pPr>
              <w:autoSpaceDE w:val="0"/>
              <w:autoSpaceDN w:val="0"/>
              <w:adjustRightInd w:val="0"/>
              <w:spacing w:after="0" w:line="240" w:lineRule="auto"/>
              <w:rPr>
                <w:del w:id="642" w:author="Arjan" w:date="2014-01-22T14:54:00Z"/>
                <w:rFonts w:ascii="Arial" w:eastAsia="Times New Roman" w:hAnsi="Arial" w:cs="Arial"/>
                <w:color w:val="000000"/>
                <w:sz w:val="20"/>
                <w:szCs w:val="20"/>
                <w:lang w:val="nl-NL"/>
              </w:rPr>
            </w:pPr>
          </w:p>
        </w:tc>
        <w:tc>
          <w:tcPr>
            <w:tcW w:w="3330" w:type="dxa"/>
            <w:tcBorders>
              <w:top w:val="nil"/>
              <w:left w:val="nil"/>
              <w:bottom w:val="nil"/>
              <w:right w:val="nil"/>
            </w:tcBorders>
          </w:tcPr>
          <w:p w14:paraId="0ECFA5B8" w14:textId="77777777" w:rsidR="00CD23CE" w:rsidRPr="00DD0F4F" w:rsidDel="00660E22" w:rsidRDefault="00DA5D93" w:rsidP="005662C3">
            <w:pPr>
              <w:autoSpaceDE w:val="0"/>
              <w:autoSpaceDN w:val="0"/>
              <w:adjustRightInd w:val="0"/>
              <w:spacing w:after="0" w:line="240" w:lineRule="auto"/>
              <w:rPr>
                <w:del w:id="643" w:author="Arjan" w:date="2014-01-22T14:54:00Z"/>
                <w:rFonts w:ascii="Arial" w:eastAsia="Times New Roman" w:hAnsi="Arial" w:cs="Arial"/>
                <w:color w:val="000000"/>
                <w:sz w:val="20"/>
                <w:szCs w:val="20"/>
                <w:lang w:val="nl-NL"/>
              </w:rPr>
            </w:pPr>
            <w:del w:id="644" w:author="Arjan" w:date="2014-01-22T14:54:00Z">
              <w:r w:rsidRPr="00CD23CE" w:rsidDel="00660E22">
                <w:rPr>
                  <w:rFonts w:ascii="Arial" w:hAnsi="Arial" w:cs="Arial"/>
                  <w:sz w:val="20"/>
                  <w:szCs w:val="20"/>
                  <w:lang w:val="en-AU"/>
                </w:rPr>
                <w:fldChar w:fldCharType="begin" w:fldLock="1"/>
              </w:r>
              <w:r w:rsidR="00CD23CE" w:rsidRPr="00DD0F4F" w:rsidDel="00660E22">
                <w:rPr>
                  <w:rFonts w:ascii="Arial" w:hAnsi="Arial" w:cs="Arial"/>
                  <w:sz w:val="20"/>
                  <w:szCs w:val="20"/>
                  <w:lang w:val="nl-NL"/>
                </w:rPr>
                <w:delInstrText xml:space="preserve">MERGEFIELD </w:delInstrText>
              </w:r>
              <w:r w:rsidR="00CD23CE" w:rsidRPr="00DD0F4F" w:rsidDel="00660E22">
                <w:rPr>
                  <w:rFonts w:ascii="Arial" w:eastAsia="Times New Roman" w:hAnsi="Arial" w:cs="Arial"/>
                  <w:color w:val="000000"/>
                  <w:sz w:val="20"/>
                  <w:szCs w:val="20"/>
                  <w:lang w:val="nl-NL"/>
                </w:rPr>
                <w:delInstrText>Att.Name</w:delInstrText>
              </w:r>
              <w:r w:rsidRPr="00CD23CE" w:rsidDel="00660E22">
                <w:rPr>
                  <w:rFonts w:ascii="Arial" w:hAnsi="Arial" w:cs="Arial"/>
                  <w:sz w:val="20"/>
                  <w:szCs w:val="20"/>
                  <w:lang w:val="en-AU"/>
                </w:rPr>
                <w:fldChar w:fldCharType="separate"/>
              </w:r>
            </w:del>
            <w:del w:id="645" w:author="Arjan" w:date="2012-11-16T15:25:00Z">
              <w:r w:rsidR="00CD23CE" w:rsidRPr="00DD0F4F" w:rsidDel="005662C3">
                <w:rPr>
                  <w:rFonts w:ascii="Arial" w:eastAsia="Times New Roman" w:hAnsi="Arial" w:cs="Arial"/>
                  <w:color w:val="000000"/>
                  <w:sz w:val="20"/>
                  <w:szCs w:val="20"/>
                  <w:lang w:val="nl-NL"/>
                </w:rPr>
                <w:delText>Documentv</w:delText>
              </w:r>
            </w:del>
            <w:del w:id="646" w:author="Arjan" w:date="2014-01-22T14:54:00Z">
              <w:r w:rsidR="00CD23CE" w:rsidRPr="00DD0F4F" w:rsidDel="00660E22">
                <w:rPr>
                  <w:rFonts w:ascii="Arial" w:eastAsia="Times New Roman" w:hAnsi="Arial" w:cs="Arial"/>
                  <w:color w:val="000000"/>
                  <w:sz w:val="20"/>
                  <w:szCs w:val="20"/>
                  <w:lang w:val="nl-NL"/>
                </w:rPr>
                <w:delText>ersie</w:delText>
              </w:r>
              <w:r w:rsidRPr="00CD23CE" w:rsidDel="00660E22">
                <w:rPr>
                  <w:rFonts w:ascii="Arial" w:hAnsi="Arial" w:cs="Arial"/>
                  <w:sz w:val="20"/>
                  <w:szCs w:val="20"/>
                  <w:lang w:val="en-AU"/>
                </w:rPr>
                <w:fldChar w:fldCharType="end"/>
              </w:r>
            </w:del>
          </w:p>
        </w:tc>
        <w:tc>
          <w:tcPr>
            <w:tcW w:w="1350" w:type="dxa"/>
            <w:tcBorders>
              <w:top w:val="nil"/>
              <w:left w:val="nil"/>
              <w:bottom w:val="nil"/>
              <w:right w:val="nil"/>
            </w:tcBorders>
          </w:tcPr>
          <w:p w14:paraId="4F1530F3" w14:textId="77777777" w:rsidR="00CD23CE" w:rsidRPr="00DD0F4F" w:rsidDel="00660E22" w:rsidRDefault="00CD23CE" w:rsidP="00CD23CE">
            <w:pPr>
              <w:autoSpaceDE w:val="0"/>
              <w:autoSpaceDN w:val="0"/>
              <w:adjustRightInd w:val="0"/>
              <w:spacing w:after="0" w:line="240" w:lineRule="auto"/>
              <w:rPr>
                <w:del w:id="647" w:author="Arjan" w:date="2014-01-22T14:54:00Z"/>
                <w:rFonts w:ascii="Arial" w:eastAsia="Times New Roman" w:hAnsi="Arial" w:cs="Arial"/>
                <w:color w:val="000000"/>
                <w:sz w:val="20"/>
                <w:szCs w:val="20"/>
                <w:lang w:val="nl-NL"/>
              </w:rPr>
            </w:pPr>
            <w:del w:id="648" w:author="Arjan" w:date="2014-01-22T14:54:00Z">
              <w:r w:rsidRPr="00DD0F4F" w:rsidDel="00660E22">
                <w:rPr>
                  <w:rFonts w:ascii="Arial" w:eastAsia="Times New Roman" w:hAnsi="Arial" w:cs="Arial"/>
                  <w:color w:val="000000"/>
                  <w:sz w:val="20"/>
                  <w:szCs w:val="20"/>
                  <w:lang w:val="nl-NL"/>
                </w:rPr>
                <w:delText>KING</w:delText>
              </w:r>
            </w:del>
          </w:p>
        </w:tc>
      </w:tr>
      <w:tr w:rsidR="00CD23CE" w:rsidRPr="005C14BE" w:rsidDel="00660E22" w14:paraId="598E4220" w14:textId="77777777" w:rsidTr="00660E22">
        <w:trPr>
          <w:del w:id="649" w:author="Arjan" w:date="2014-01-22T14:54:00Z"/>
        </w:trPr>
        <w:tc>
          <w:tcPr>
            <w:tcW w:w="3600" w:type="dxa"/>
            <w:tcBorders>
              <w:top w:val="nil"/>
              <w:left w:val="nil"/>
              <w:bottom w:val="nil"/>
              <w:right w:val="nil"/>
            </w:tcBorders>
          </w:tcPr>
          <w:p w14:paraId="5A215D8D" w14:textId="77777777" w:rsidR="00CD23CE" w:rsidRPr="00DD0F4F" w:rsidDel="00660E22" w:rsidRDefault="00CD23CE" w:rsidP="00CD23CE">
            <w:pPr>
              <w:autoSpaceDE w:val="0"/>
              <w:autoSpaceDN w:val="0"/>
              <w:adjustRightInd w:val="0"/>
              <w:spacing w:after="0" w:line="240" w:lineRule="auto"/>
              <w:rPr>
                <w:del w:id="650" w:author="Arjan" w:date="2014-01-22T14:54:00Z"/>
                <w:rFonts w:ascii="Arial" w:eastAsia="Times New Roman" w:hAnsi="Arial" w:cs="Arial"/>
                <w:color w:val="000000"/>
                <w:sz w:val="20"/>
                <w:szCs w:val="20"/>
                <w:lang w:val="nl-NL"/>
              </w:rPr>
            </w:pPr>
            <w:bookmarkStart w:id="651" w:name="BKM_F453B17A_1318_4e94_BBF4_0B7A6FD70315"/>
            <w:bookmarkEnd w:id="651"/>
          </w:p>
        </w:tc>
        <w:tc>
          <w:tcPr>
            <w:tcW w:w="1080" w:type="dxa"/>
            <w:tcBorders>
              <w:top w:val="nil"/>
              <w:left w:val="nil"/>
              <w:bottom w:val="nil"/>
              <w:right w:val="nil"/>
            </w:tcBorders>
          </w:tcPr>
          <w:p w14:paraId="4D0EBEF7" w14:textId="77777777" w:rsidR="00CD23CE" w:rsidRPr="00DD0F4F" w:rsidDel="00660E22" w:rsidRDefault="00CD23CE" w:rsidP="00CD23CE">
            <w:pPr>
              <w:autoSpaceDE w:val="0"/>
              <w:autoSpaceDN w:val="0"/>
              <w:adjustRightInd w:val="0"/>
              <w:spacing w:after="0" w:line="240" w:lineRule="auto"/>
              <w:rPr>
                <w:del w:id="652" w:author="Arjan" w:date="2014-01-22T14:54:00Z"/>
                <w:rFonts w:ascii="Arial" w:eastAsia="Times New Roman" w:hAnsi="Arial" w:cs="Arial"/>
                <w:color w:val="000000"/>
                <w:sz w:val="20"/>
                <w:szCs w:val="20"/>
                <w:lang w:val="nl-NL"/>
              </w:rPr>
            </w:pPr>
          </w:p>
        </w:tc>
        <w:tc>
          <w:tcPr>
            <w:tcW w:w="3330" w:type="dxa"/>
            <w:tcBorders>
              <w:top w:val="nil"/>
              <w:left w:val="nil"/>
              <w:bottom w:val="nil"/>
              <w:right w:val="nil"/>
            </w:tcBorders>
          </w:tcPr>
          <w:p w14:paraId="49C0F447" w14:textId="77777777" w:rsidR="00CD23CE" w:rsidRPr="00DD0F4F" w:rsidDel="00660E22" w:rsidRDefault="00DA5D93" w:rsidP="005662C3">
            <w:pPr>
              <w:autoSpaceDE w:val="0"/>
              <w:autoSpaceDN w:val="0"/>
              <w:adjustRightInd w:val="0"/>
              <w:spacing w:after="0" w:line="240" w:lineRule="auto"/>
              <w:rPr>
                <w:del w:id="653" w:author="Arjan" w:date="2014-01-22T14:54:00Z"/>
                <w:rFonts w:ascii="Arial" w:eastAsia="Times New Roman" w:hAnsi="Arial" w:cs="Arial"/>
                <w:color w:val="000000"/>
                <w:sz w:val="20"/>
                <w:szCs w:val="20"/>
                <w:lang w:val="nl-NL"/>
              </w:rPr>
            </w:pPr>
            <w:del w:id="654" w:author="Arjan" w:date="2014-01-22T14:54:00Z">
              <w:r w:rsidRPr="00CD23CE" w:rsidDel="00660E22">
                <w:rPr>
                  <w:rFonts w:ascii="Arial" w:hAnsi="Arial" w:cs="Arial"/>
                  <w:sz w:val="20"/>
                  <w:szCs w:val="20"/>
                  <w:lang w:val="en-AU"/>
                </w:rPr>
                <w:fldChar w:fldCharType="begin" w:fldLock="1"/>
              </w:r>
              <w:r w:rsidR="00CD23CE" w:rsidRPr="00DD0F4F" w:rsidDel="00660E22">
                <w:rPr>
                  <w:rFonts w:ascii="Arial" w:hAnsi="Arial" w:cs="Arial"/>
                  <w:sz w:val="20"/>
                  <w:szCs w:val="20"/>
                  <w:lang w:val="nl-NL"/>
                </w:rPr>
                <w:delInstrText xml:space="preserve">MERGEFIELD </w:delInstrText>
              </w:r>
              <w:r w:rsidR="00CD23CE" w:rsidRPr="00DD0F4F" w:rsidDel="00660E22">
                <w:rPr>
                  <w:rFonts w:ascii="Arial" w:eastAsia="Times New Roman" w:hAnsi="Arial" w:cs="Arial"/>
                  <w:color w:val="000000"/>
                  <w:sz w:val="20"/>
                  <w:szCs w:val="20"/>
                  <w:lang w:val="nl-NL"/>
                </w:rPr>
                <w:delInstrText>Att.Name</w:delInstrText>
              </w:r>
              <w:r w:rsidRPr="00CD23CE" w:rsidDel="00660E22">
                <w:rPr>
                  <w:rFonts w:ascii="Arial" w:hAnsi="Arial" w:cs="Arial"/>
                  <w:sz w:val="20"/>
                  <w:szCs w:val="20"/>
                  <w:lang w:val="en-AU"/>
                </w:rPr>
                <w:fldChar w:fldCharType="separate"/>
              </w:r>
            </w:del>
            <w:del w:id="655" w:author="Arjan" w:date="2012-11-16T15:26:00Z">
              <w:r w:rsidR="00CD23CE" w:rsidRPr="00DD0F4F" w:rsidDel="005662C3">
                <w:rPr>
                  <w:rFonts w:ascii="Arial" w:eastAsia="Times New Roman" w:hAnsi="Arial" w:cs="Arial"/>
                  <w:color w:val="000000"/>
                  <w:sz w:val="20"/>
                  <w:szCs w:val="20"/>
                  <w:lang w:val="nl-NL"/>
                </w:rPr>
                <w:delText>Documents</w:delText>
              </w:r>
            </w:del>
            <w:del w:id="656" w:author="Arjan" w:date="2014-01-22T14:54:00Z">
              <w:r w:rsidR="00CD23CE" w:rsidRPr="00DD0F4F" w:rsidDel="00660E22">
                <w:rPr>
                  <w:rFonts w:ascii="Arial" w:eastAsia="Times New Roman" w:hAnsi="Arial" w:cs="Arial"/>
                  <w:color w:val="000000"/>
                  <w:sz w:val="20"/>
                  <w:szCs w:val="20"/>
                  <w:lang w:val="nl-NL"/>
                </w:rPr>
                <w:delText>tatus</w:delText>
              </w:r>
              <w:r w:rsidRPr="00CD23CE" w:rsidDel="00660E22">
                <w:rPr>
                  <w:rFonts w:ascii="Arial" w:hAnsi="Arial" w:cs="Arial"/>
                  <w:sz w:val="20"/>
                  <w:szCs w:val="20"/>
                  <w:lang w:val="en-AU"/>
                </w:rPr>
                <w:fldChar w:fldCharType="end"/>
              </w:r>
            </w:del>
          </w:p>
        </w:tc>
        <w:tc>
          <w:tcPr>
            <w:tcW w:w="1350" w:type="dxa"/>
            <w:tcBorders>
              <w:top w:val="nil"/>
              <w:left w:val="nil"/>
              <w:bottom w:val="nil"/>
              <w:right w:val="nil"/>
            </w:tcBorders>
          </w:tcPr>
          <w:p w14:paraId="0A682CE0" w14:textId="77777777" w:rsidR="00CD23CE" w:rsidRPr="00DD0F4F" w:rsidDel="00660E22" w:rsidRDefault="00CD23CE" w:rsidP="00CD23CE">
            <w:pPr>
              <w:autoSpaceDE w:val="0"/>
              <w:autoSpaceDN w:val="0"/>
              <w:adjustRightInd w:val="0"/>
              <w:spacing w:after="0" w:line="240" w:lineRule="auto"/>
              <w:rPr>
                <w:del w:id="657" w:author="Arjan" w:date="2014-01-22T14:54:00Z"/>
                <w:rFonts w:ascii="Arial" w:eastAsia="Times New Roman" w:hAnsi="Arial" w:cs="Arial"/>
                <w:color w:val="000000"/>
                <w:sz w:val="20"/>
                <w:szCs w:val="20"/>
                <w:lang w:val="nl-NL"/>
              </w:rPr>
            </w:pPr>
            <w:del w:id="658" w:author="Arjan" w:date="2014-01-22T14:54:00Z">
              <w:r w:rsidRPr="00DD0F4F" w:rsidDel="00660E22">
                <w:rPr>
                  <w:rFonts w:ascii="Arial" w:eastAsia="Times New Roman" w:hAnsi="Arial" w:cs="Arial"/>
                  <w:color w:val="000000"/>
                  <w:sz w:val="20"/>
                  <w:szCs w:val="20"/>
                  <w:lang w:val="nl-NL"/>
                </w:rPr>
                <w:delText>KING</w:delText>
              </w:r>
            </w:del>
          </w:p>
        </w:tc>
      </w:tr>
      <w:tr w:rsidR="00CD23CE" w:rsidRPr="00CD23CE" w14:paraId="7AA4883B" w14:textId="77777777" w:rsidTr="00660E22">
        <w:tc>
          <w:tcPr>
            <w:tcW w:w="3600" w:type="dxa"/>
            <w:tcBorders>
              <w:top w:val="nil"/>
              <w:left w:val="nil"/>
              <w:bottom w:val="nil"/>
              <w:right w:val="nil"/>
            </w:tcBorders>
          </w:tcPr>
          <w:p w14:paraId="418B9AAB" w14:textId="77777777"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bookmarkStart w:id="659" w:name="BKM_FB70DA8E_72C3_4c47_919A_A7FC247C539C"/>
            <w:bookmarkEnd w:id="659"/>
          </w:p>
        </w:tc>
        <w:tc>
          <w:tcPr>
            <w:tcW w:w="1080" w:type="dxa"/>
            <w:tcBorders>
              <w:top w:val="nil"/>
              <w:left w:val="nil"/>
              <w:bottom w:val="nil"/>
              <w:right w:val="nil"/>
            </w:tcBorders>
          </w:tcPr>
          <w:p w14:paraId="23B9722E" w14:textId="77777777"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1C5E234F" w14:textId="77777777" w:rsidR="00CD23CE" w:rsidRPr="00CD23CE" w:rsidRDefault="00DA5D93" w:rsidP="005662C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del w:id="660" w:author="Arjan" w:date="2012-11-16T15:26:00Z">
              <w:r w:rsidR="00CD23CE" w:rsidRPr="00CD23CE" w:rsidDel="005662C3">
                <w:rPr>
                  <w:rFonts w:ascii="Arial" w:eastAsia="Times New Roman" w:hAnsi="Arial" w:cs="Arial"/>
                  <w:color w:val="000000"/>
                  <w:sz w:val="20"/>
                  <w:szCs w:val="20"/>
                </w:rPr>
                <w:delText>Documenti</w:delText>
              </w:r>
            </w:del>
            <w:ins w:id="661" w:author="Arjan" w:date="2012-11-16T15:26:00Z">
              <w:r w:rsidR="005662C3">
                <w:rPr>
                  <w:rFonts w:ascii="Arial" w:eastAsia="Times New Roman" w:hAnsi="Arial" w:cs="Arial"/>
                  <w:color w:val="000000"/>
                  <w:sz w:val="20"/>
                  <w:szCs w:val="20"/>
                </w:rPr>
                <w:t>I</w:t>
              </w:r>
            </w:ins>
            <w:r w:rsidR="00CD23CE" w:rsidRPr="00CD23CE">
              <w:rPr>
                <w:rFonts w:ascii="Arial" w:eastAsia="Times New Roman" w:hAnsi="Arial" w:cs="Arial"/>
                <w:color w:val="000000"/>
                <w:sz w:val="20"/>
                <w:szCs w:val="20"/>
              </w:rPr>
              <w:t>nhoud</w:t>
            </w:r>
            <w:r w:rsidRPr="00CD23CE">
              <w:rPr>
                <w:rFonts w:ascii="Arial" w:hAnsi="Arial" w:cs="Arial"/>
                <w:sz w:val="20"/>
                <w:szCs w:val="20"/>
                <w:lang w:val="en-AU"/>
              </w:rPr>
              <w:fldChar w:fldCharType="end"/>
            </w:r>
          </w:p>
        </w:tc>
        <w:tc>
          <w:tcPr>
            <w:tcW w:w="1350" w:type="dxa"/>
            <w:tcBorders>
              <w:top w:val="nil"/>
              <w:left w:val="nil"/>
              <w:bottom w:val="nil"/>
              <w:right w:val="nil"/>
            </w:tcBorders>
          </w:tcPr>
          <w:p w14:paraId="627D43F2"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14:paraId="18021B81" w14:textId="77777777" w:rsidTr="00660E22">
        <w:tc>
          <w:tcPr>
            <w:tcW w:w="3600" w:type="dxa"/>
            <w:tcBorders>
              <w:top w:val="nil"/>
              <w:left w:val="nil"/>
              <w:bottom w:val="nil"/>
              <w:right w:val="nil"/>
            </w:tcBorders>
          </w:tcPr>
          <w:p w14:paraId="150B402A"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bookmarkStart w:id="662" w:name="BKM_0B356868_F741_4571_8A97_8BE13ACF4448"/>
            <w:bookmarkEnd w:id="662"/>
          </w:p>
        </w:tc>
        <w:tc>
          <w:tcPr>
            <w:tcW w:w="1080" w:type="dxa"/>
            <w:tcBorders>
              <w:top w:val="nil"/>
              <w:left w:val="nil"/>
              <w:bottom w:val="nil"/>
              <w:right w:val="nil"/>
            </w:tcBorders>
          </w:tcPr>
          <w:p w14:paraId="6BA94121"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57347FD4" w14:textId="77777777" w:rsidR="00CD23CE" w:rsidRPr="00CD23CE" w:rsidRDefault="00DA5D93" w:rsidP="005662C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del w:id="663" w:author="Arjan" w:date="2012-11-16T15:26:00Z">
              <w:r w:rsidR="00CD23CE" w:rsidRPr="00CD23CE" w:rsidDel="005662C3">
                <w:rPr>
                  <w:rFonts w:ascii="Arial" w:eastAsia="Times New Roman" w:hAnsi="Arial" w:cs="Arial"/>
                  <w:color w:val="000000"/>
                  <w:sz w:val="20"/>
                  <w:szCs w:val="20"/>
                </w:rPr>
                <w:delText>Documentl</w:delText>
              </w:r>
            </w:del>
            <w:ins w:id="664" w:author="Arjan" w:date="2012-11-16T15:26:00Z">
              <w:r w:rsidR="005662C3">
                <w:rPr>
                  <w:rFonts w:ascii="Arial" w:eastAsia="Times New Roman" w:hAnsi="Arial" w:cs="Arial"/>
                  <w:color w:val="000000"/>
                  <w:sz w:val="20"/>
                  <w:szCs w:val="20"/>
                </w:rPr>
                <w:t>L</w:t>
              </w:r>
            </w:ins>
            <w:r w:rsidR="00CD23CE" w:rsidRPr="00CD23CE">
              <w:rPr>
                <w:rFonts w:ascii="Arial" w:eastAsia="Times New Roman" w:hAnsi="Arial" w:cs="Arial"/>
                <w:color w:val="000000"/>
                <w:sz w:val="20"/>
                <w:szCs w:val="20"/>
              </w:rPr>
              <w:t>ink</w:t>
            </w:r>
            <w:r w:rsidRPr="00CD23CE">
              <w:rPr>
                <w:rFonts w:ascii="Arial" w:hAnsi="Arial" w:cs="Arial"/>
                <w:sz w:val="20"/>
                <w:szCs w:val="20"/>
                <w:lang w:val="en-AU"/>
              </w:rPr>
              <w:fldChar w:fldCharType="end"/>
            </w:r>
          </w:p>
        </w:tc>
        <w:tc>
          <w:tcPr>
            <w:tcW w:w="1350" w:type="dxa"/>
            <w:tcBorders>
              <w:top w:val="nil"/>
              <w:left w:val="nil"/>
              <w:bottom w:val="nil"/>
              <w:right w:val="nil"/>
            </w:tcBorders>
          </w:tcPr>
          <w:p w14:paraId="1418D723"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14:paraId="058C1281" w14:textId="77777777" w:rsidTr="00660E22">
        <w:tc>
          <w:tcPr>
            <w:tcW w:w="3600" w:type="dxa"/>
            <w:tcBorders>
              <w:top w:val="nil"/>
              <w:left w:val="nil"/>
              <w:bottom w:val="nil"/>
              <w:right w:val="nil"/>
            </w:tcBorders>
          </w:tcPr>
          <w:p w14:paraId="23E5E9C6"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bookmarkStart w:id="665" w:name="BKM_C39BA5F5_13A0_46c4_88C3_D22F6D5054C2"/>
            <w:bookmarkEnd w:id="665"/>
          </w:p>
        </w:tc>
        <w:tc>
          <w:tcPr>
            <w:tcW w:w="1080" w:type="dxa"/>
            <w:tcBorders>
              <w:top w:val="nil"/>
              <w:left w:val="nil"/>
              <w:bottom w:val="nil"/>
              <w:right w:val="nil"/>
            </w:tcBorders>
          </w:tcPr>
          <w:p w14:paraId="46461677"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9D89C4A" w14:textId="77777777" w:rsidR="00CD23CE" w:rsidRPr="00CD23CE" w:rsidRDefault="00DA5D93"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r w:rsidR="00CD23CE" w:rsidRPr="00CD23CE">
              <w:rPr>
                <w:rFonts w:ascii="Arial" w:eastAsia="Times New Roman" w:hAnsi="Arial" w:cs="Arial"/>
                <w:color w:val="000000"/>
                <w:sz w:val="20"/>
                <w:szCs w:val="20"/>
              </w:rPr>
              <w:t>Bestandsnaam</w:t>
            </w:r>
            <w:r w:rsidRPr="00CD23CE">
              <w:rPr>
                <w:rFonts w:ascii="Arial" w:hAnsi="Arial" w:cs="Arial"/>
                <w:sz w:val="20"/>
                <w:szCs w:val="20"/>
                <w:lang w:val="en-AU"/>
              </w:rPr>
              <w:fldChar w:fldCharType="end"/>
            </w:r>
          </w:p>
        </w:tc>
        <w:tc>
          <w:tcPr>
            <w:tcW w:w="1350" w:type="dxa"/>
            <w:tcBorders>
              <w:top w:val="nil"/>
              <w:left w:val="nil"/>
              <w:bottom w:val="nil"/>
              <w:right w:val="nil"/>
            </w:tcBorders>
          </w:tcPr>
          <w:p w14:paraId="55F07A2E"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747F0B" w:rsidRPr="00CD23CE" w14:paraId="43679F2F" w14:textId="77777777" w:rsidTr="00660E22">
        <w:tc>
          <w:tcPr>
            <w:tcW w:w="3600" w:type="dxa"/>
            <w:tcBorders>
              <w:top w:val="nil"/>
              <w:left w:val="nil"/>
              <w:bottom w:val="nil"/>
              <w:right w:val="nil"/>
            </w:tcBorders>
          </w:tcPr>
          <w:p w14:paraId="69AE7F88" w14:textId="77777777" w:rsidR="00747F0B" w:rsidRPr="00CD23CE" w:rsidRDefault="00747F0B"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665F65BC" w14:textId="77777777" w:rsidR="00747F0B" w:rsidRPr="00CD23CE" w:rsidRDefault="00747F0B"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4CEDBA0" w14:textId="77777777" w:rsidR="00747F0B" w:rsidRPr="00CD23CE" w:rsidRDefault="00747F0B" w:rsidP="00CD23CE">
            <w:pPr>
              <w:autoSpaceDE w:val="0"/>
              <w:autoSpaceDN w:val="0"/>
              <w:adjustRightInd w:val="0"/>
              <w:spacing w:after="0" w:line="240" w:lineRule="auto"/>
              <w:rPr>
                <w:rFonts w:ascii="Arial" w:hAnsi="Arial" w:cs="Arial"/>
                <w:sz w:val="20"/>
                <w:szCs w:val="20"/>
                <w:lang w:val="en-AU"/>
              </w:rPr>
            </w:pPr>
            <w:ins w:id="666" w:author="Arjan" w:date="2014-11-17T21:33:00Z">
              <w:r>
                <w:rPr>
                  <w:rFonts w:ascii="Arial" w:hAnsi="Arial" w:cs="Arial"/>
                  <w:sz w:val="20"/>
                  <w:szCs w:val="20"/>
                  <w:lang w:val="en-AU"/>
                </w:rPr>
                <w:t>- Naam</w:t>
              </w:r>
            </w:ins>
          </w:p>
        </w:tc>
        <w:tc>
          <w:tcPr>
            <w:tcW w:w="1350" w:type="dxa"/>
            <w:tcBorders>
              <w:top w:val="nil"/>
              <w:left w:val="nil"/>
              <w:bottom w:val="nil"/>
              <w:right w:val="nil"/>
            </w:tcBorders>
          </w:tcPr>
          <w:p w14:paraId="3ECC6C68" w14:textId="77777777" w:rsidR="00747F0B" w:rsidRPr="00CD23CE" w:rsidRDefault="00747F0B" w:rsidP="00CD23CE">
            <w:pPr>
              <w:autoSpaceDE w:val="0"/>
              <w:autoSpaceDN w:val="0"/>
              <w:adjustRightInd w:val="0"/>
              <w:spacing w:after="0" w:line="240" w:lineRule="auto"/>
              <w:rPr>
                <w:rFonts w:ascii="Arial" w:eastAsia="Times New Roman" w:hAnsi="Arial" w:cs="Arial"/>
                <w:color w:val="000000"/>
                <w:sz w:val="20"/>
                <w:szCs w:val="20"/>
              </w:rPr>
            </w:pPr>
            <w:ins w:id="667" w:author="Arjan" w:date="2014-11-17T21:33:00Z">
              <w:r>
                <w:rPr>
                  <w:rFonts w:ascii="Arial" w:eastAsia="Times New Roman" w:hAnsi="Arial" w:cs="Arial"/>
                  <w:color w:val="000000"/>
                  <w:sz w:val="20"/>
                  <w:szCs w:val="20"/>
                </w:rPr>
                <w:t>KING</w:t>
              </w:r>
            </w:ins>
          </w:p>
        </w:tc>
      </w:tr>
      <w:tr w:rsidR="00747F0B" w:rsidRPr="00CD23CE" w14:paraId="676A827E" w14:textId="77777777" w:rsidTr="00660E22">
        <w:tc>
          <w:tcPr>
            <w:tcW w:w="3600" w:type="dxa"/>
            <w:tcBorders>
              <w:top w:val="nil"/>
              <w:left w:val="nil"/>
              <w:bottom w:val="nil"/>
              <w:right w:val="nil"/>
            </w:tcBorders>
          </w:tcPr>
          <w:p w14:paraId="795299E6" w14:textId="77777777" w:rsidR="00747F0B" w:rsidRPr="00CD23CE" w:rsidRDefault="00747F0B"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70E705DC" w14:textId="77777777" w:rsidR="00747F0B" w:rsidRPr="00CD23CE" w:rsidRDefault="00747F0B"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9D8CC1E" w14:textId="77777777" w:rsidR="00747F0B" w:rsidRPr="00CD23CE" w:rsidRDefault="00747F0B" w:rsidP="00CD23CE">
            <w:pPr>
              <w:autoSpaceDE w:val="0"/>
              <w:autoSpaceDN w:val="0"/>
              <w:adjustRightInd w:val="0"/>
              <w:spacing w:after="0" w:line="240" w:lineRule="auto"/>
              <w:rPr>
                <w:rFonts w:ascii="Arial" w:hAnsi="Arial" w:cs="Arial"/>
                <w:sz w:val="20"/>
                <w:szCs w:val="20"/>
                <w:lang w:val="en-AU"/>
              </w:rPr>
            </w:pPr>
            <w:ins w:id="668" w:author="Arjan" w:date="2014-11-17T21:33:00Z">
              <w:r>
                <w:rPr>
                  <w:rFonts w:ascii="Arial" w:hAnsi="Arial" w:cs="Arial"/>
                  <w:sz w:val="20"/>
                  <w:szCs w:val="20"/>
                  <w:lang w:val="en-AU"/>
                </w:rPr>
                <w:t>- Extensie</w:t>
              </w:r>
            </w:ins>
          </w:p>
        </w:tc>
        <w:tc>
          <w:tcPr>
            <w:tcW w:w="1350" w:type="dxa"/>
            <w:tcBorders>
              <w:top w:val="nil"/>
              <w:left w:val="nil"/>
              <w:bottom w:val="nil"/>
              <w:right w:val="nil"/>
            </w:tcBorders>
          </w:tcPr>
          <w:p w14:paraId="3D1B9D33" w14:textId="77777777" w:rsidR="00747F0B" w:rsidRPr="00CD23CE" w:rsidRDefault="00747F0B" w:rsidP="00CD23CE">
            <w:pPr>
              <w:autoSpaceDE w:val="0"/>
              <w:autoSpaceDN w:val="0"/>
              <w:adjustRightInd w:val="0"/>
              <w:spacing w:after="0" w:line="240" w:lineRule="auto"/>
              <w:rPr>
                <w:rFonts w:ascii="Arial" w:eastAsia="Times New Roman" w:hAnsi="Arial" w:cs="Arial"/>
                <w:color w:val="000000"/>
                <w:sz w:val="20"/>
                <w:szCs w:val="20"/>
              </w:rPr>
            </w:pPr>
            <w:ins w:id="669" w:author="Arjan" w:date="2014-11-17T21:33:00Z">
              <w:r>
                <w:rPr>
                  <w:rFonts w:ascii="Arial" w:eastAsia="Times New Roman" w:hAnsi="Arial" w:cs="Arial"/>
                  <w:color w:val="000000"/>
                  <w:sz w:val="20"/>
                  <w:szCs w:val="20"/>
                </w:rPr>
                <w:t>KING</w:t>
              </w:r>
            </w:ins>
          </w:p>
        </w:tc>
      </w:tr>
      <w:tr w:rsidR="00E96E2B" w:rsidRPr="00CD23CE" w14:paraId="5451521C" w14:textId="77777777" w:rsidTr="00660E22">
        <w:tc>
          <w:tcPr>
            <w:tcW w:w="3600" w:type="dxa"/>
            <w:tcBorders>
              <w:top w:val="nil"/>
              <w:left w:val="nil"/>
              <w:bottom w:val="nil"/>
              <w:right w:val="nil"/>
            </w:tcBorders>
          </w:tcPr>
          <w:p w14:paraId="7C1D1B39" w14:textId="77777777" w:rsidR="00E96E2B" w:rsidRPr="00CD23CE" w:rsidRDefault="00E96E2B"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03AA58CA" w14:textId="77777777" w:rsidR="00E96E2B" w:rsidRPr="00CD23CE" w:rsidRDefault="00E96E2B"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91CF342" w14:textId="77777777" w:rsidR="00E96E2B" w:rsidRPr="00CD23CE" w:rsidRDefault="00E96E2B" w:rsidP="00C05BD1">
            <w:pPr>
              <w:autoSpaceDE w:val="0"/>
              <w:autoSpaceDN w:val="0"/>
              <w:adjustRightInd w:val="0"/>
              <w:spacing w:after="0" w:line="240" w:lineRule="auto"/>
              <w:rPr>
                <w:rFonts w:ascii="Arial" w:hAnsi="Arial" w:cs="Arial"/>
                <w:sz w:val="20"/>
                <w:szCs w:val="20"/>
                <w:lang w:val="en-AU"/>
              </w:rPr>
            </w:pPr>
            <w:ins w:id="670" w:author="Arjan" w:date="2013-02-04T16:44:00Z">
              <w:r>
                <w:rPr>
                  <w:rFonts w:ascii="Arial" w:hAnsi="Arial" w:cs="Arial"/>
                  <w:sz w:val="20"/>
                  <w:szCs w:val="20"/>
                  <w:lang w:val="en-AU"/>
                </w:rPr>
                <w:t>Bestands</w:t>
              </w:r>
            </w:ins>
            <w:ins w:id="671" w:author="Arjan" w:date="2014-11-11T22:17:00Z">
              <w:r w:rsidR="00C05BD1">
                <w:rPr>
                  <w:rFonts w:ascii="Arial" w:hAnsi="Arial" w:cs="Arial"/>
                  <w:sz w:val="20"/>
                  <w:szCs w:val="20"/>
                  <w:lang w:val="en-AU"/>
                </w:rPr>
                <w:t>omvang</w:t>
              </w:r>
            </w:ins>
          </w:p>
        </w:tc>
        <w:tc>
          <w:tcPr>
            <w:tcW w:w="1350" w:type="dxa"/>
            <w:tcBorders>
              <w:top w:val="nil"/>
              <w:left w:val="nil"/>
              <w:bottom w:val="nil"/>
              <w:right w:val="nil"/>
            </w:tcBorders>
          </w:tcPr>
          <w:p w14:paraId="26ACF575" w14:textId="77777777" w:rsidR="00E96E2B" w:rsidRPr="00CD23CE" w:rsidRDefault="00E96E2B" w:rsidP="00CD23CE">
            <w:pPr>
              <w:autoSpaceDE w:val="0"/>
              <w:autoSpaceDN w:val="0"/>
              <w:adjustRightInd w:val="0"/>
              <w:spacing w:after="0" w:line="240" w:lineRule="auto"/>
              <w:rPr>
                <w:rFonts w:ascii="Arial" w:eastAsia="Times New Roman" w:hAnsi="Arial" w:cs="Arial"/>
                <w:color w:val="000000"/>
                <w:sz w:val="20"/>
                <w:szCs w:val="20"/>
              </w:rPr>
            </w:pPr>
            <w:ins w:id="672" w:author="Arjan" w:date="2013-02-04T16:44:00Z">
              <w:r>
                <w:rPr>
                  <w:rFonts w:ascii="Arial" w:eastAsia="Times New Roman" w:hAnsi="Arial" w:cs="Arial"/>
                  <w:color w:val="000000"/>
                  <w:sz w:val="20"/>
                  <w:szCs w:val="20"/>
                </w:rPr>
                <w:t>KING</w:t>
              </w:r>
            </w:ins>
          </w:p>
        </w:tc>
      </w:tr>
      <w:tr w:rsidR="00AB7DA2" w:rsidRPr="00CD23CE" w14:paraId="039970FF" w14:textId="77777777" w:rsidTr="00660E22">
        <w:tc>
          <w:tcPr>
            <w:tcW w:w="3600" w:type="dxa"/>
            <w:tcBorders>
              <w:top w:val="nil"/>
              <w:left w:val="nil"/>
              <w:bottom w:val="nil"/>
              <w:right w:val="nil"/>
            </w:tcBorders>
          </w:tcPr>
          <w:p w14:paraId="4EC7D663" w14:textId="77777777" w:rsidR="00AB7DA2" w:rsidRPr="00CD23CE" w:rsidRDefault="00AB7DA2"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6378621D" w14:textId="77777777" w:rsidR="00AB7DA2" w:rsidRPr="00CD23CE" w:rsidRDefault="00AB7DA2"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1C58DDAF" w14:textId="77777777" w:rsidR="00AB7DA2" w:rsidRDefault="00AB7DA2" w:rsidP="00C05BD1">
            <w:pPr>
              <w:autoSpaceDE w:val="0"/>
              <w:autoSpaceDN w:val="0"/>
              <w:adjustRightInd w:val="0"/>
              <w:spacing w:after="0" w:line="240" w:lineRule="auto"/>
              <w:rPr>
                <w:rFonts w:ascii="Arial" w:hAnsi="Arial" w:cs="Arial"/>
                <w:sz w:val="20"/>
                <w:szCs w:val="20"/>
                <w:lang w:val="en-AU"/>
              </w:rPr>
            </w:pPr>
            <w:ins w:id="673" w:author="Arjan" w:date="2014-11-17T21:41:00Z">
              <w:r>
                <w:rPr>
                  <w:rFonts w:ascii="Arial" w:hAnsi="Arial" w:cs="Arial"/>
                  <w:sz w:val="20"/>
                  <w:szCs w:val="20"/>
                  <w:lang w:val="en-AU"/>
                </w:rPr>
                <w:t>Integriteit</w:t>
              </w:r>
            </w:ins>
          </w:p>
        </w:tc>
        <w:tc>
          <w:tcPr>
            <w:tcW w:w="1350" w:type="dxa"/>
            <w:tcBorders>
              <w:top w:val="nil"/>
              <w:left w:val="nil"/>
              <w:bottom w:val="nil"/>
              <w:right w:val="nil"/>
            </w:tcBorders>
          </w:tcPr>
          <w:p w14:paraId="183D52AD" w14:textId="77777777" w:rsidR="00AB7DA2" w:rsidRDefault="00AB7DA2" w:rsidP="00CD23CE">
            <w:pPr>
              <w:autoSpaceDE w:val="0"/>
              <w:autoSpaceDN w:val="0"/>
              <w:adjustRightInd w:val="0"/>
              <w:spacing w:after="0" w:line="240" w:lineRule="auto"/>
              <w:rPr>
                <w:rFonts w:ascii="Arial" w:eastAsia="Times New Roman" w:hAnsi="Arial" w:cs="Arial"/>
                <w:color w:val="000000"/>
                <w:sz w:val="20"/>
                <w:szCs w:val="20"/>
              </w:rPr>
            </w:pPr>
            <w:ins w:id="674" w:author="Arjan" w:date="2014-11-17T21:41:00Z">
              <w:r>
                <w:rPr>
                  <w:rFonts w:ascii="Arial" w:eastAsia="Times New Roman" w:hAnsi="Arial" w:cs="Arial"/>
                  <w:color w:val="000000"/>
                  <w:sz w:val="20"/>
                  <w:szCs w:val="20"/>
                </w:rPr>
                <w:t>RMO</w:t>
              </w:r>
            </w:ins>
          </w:p>
        </w:tc>
      </w:tr>
      <w:tr w:rsidR="00AB7DA2" w:rsidRPr="00CD23CE" w14:paraId="5F6F9A84" w14:textId="77777777" w:rsidTr="00660E22">
        <w:tc>
          <w:tcPr>
            <w:tcW w:w="3600" w:type="dxa"/>
            <w:tcBorders>
              <w:top w:val="nil"/>
              <w:left w:val="nil"/>
              <w:bottom w:val="nil"/>
              <w:right w:val="nil"/>
            </w:tcBorders>
          </w:tcPr>
          <w:p w14:paraId="30909851" w14:textId="77777777" w:rsidR="00AB7DA2" w:rsidRPr="00CD23CE" w:rsidRDefault="00AB7DA2"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36301F50" w14:textId="77777777" w:rsidR="00AB7DA2" w:rsidRPr="00CD23CE" w:rsidRDefault="00AB7DA2"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F2E0944" w14:textId="77777777" w:rsidR="00AB7DA2" w:rsidRDefault="00AB7DA2" w:rsidP="00C05BD1">
            <w:pPr>
              <w:autoSpaceDE w:val="0"/>
              <w:autoSpaceDN w:val="0"/>
              <w:adjustRightInd w:val="0"/>
              <w:spacing w:after="0" w:line="240" w:lineRule="auto"/>
              <w:rPr>
                <w:rFonts w:ascii="Arial" w:hAnsi="Arial" w:cs="Arial"/>
                <w:sz w:val="20"/>
                <w:szCs w:val="20"/>
                <w:lang w:val="en-AU"/>
              </w:rPr>
            </w:pPr>
            <w:ins w:id="675" w:author="Arjan" w:date="2014-11-17T21:42:00Z">
              <w:r>
                <w:rPr>
                  <w:rFonts w:ascii="Arial" w:hAnsi="Arial" w:cs="Arial"/>
                  <w:sz w:val="20"/>
                  <w:szCs w:val="20"/>
                  <w:lang w:val="en-AU"/>
                </w:rPr>
                <w:t>- Algoritme</w:t>
              </w:r>
            </w:ins>
          </w:p>
        </w:tc>
        <w:tc>
          <w:tcPr>
            <w:tcW w:w="1350" w:type="dxa"/>
            <w:tcBorders>
              <w:top w:val="nil"/>
              <w:left w:val="nil"/>
              <w:bottom w:val="nil"/>
              <w:right w:val="nil"/>
            </w:tcBorders>
          </w:tcPr>
          <w:p w14:paraId="5426614D" w14:textId="77777777" w:rsidR="00AB7DA2" w:rsidRDefault="00AB7DA2" w:rsidP="00CD23CE">
            <w:pPr>
              <w:autoSpaceDE w:val="0"/>
              <w:autoSpaceDN w:val="0"/>
              <w:adjustRightInd w:val="0"/>
              <w:spacing w:after="0" w:line="240" w:lineRule="auto"/>
              <w:rPr>
                <w:rFonts w:ascii="Arial" w:eastAsia="Times New Roman" w:hAnsi="Arial" w:cs="Arial"/>
                <w:color w:val="000000"/>
                <w:sz w:val="20"/>
                <w:szCs w:val="20"/>
              </w:rPr>
            </w:pPr>
            <w:ins w:id="676" w:author="Arjan" w:date="2014-11-17T21:42:00Z">
              <w:r>
                <w:rPr>
                  <w:rFonts w:ascii="Arial" w:eastAsia="Times New Roman" w:hAnsi="Arial" w:cs="Arial"/>
                  <w:color w:val="000000"/>
                  <w:sz w:val="20"/>
                  <w:szCs w:val="20"/>
                </w:rPr>
                <w:t>RMO</w:t>
              </w:r>
            </w:ins>
          </w:p>
        </w:tc>
      </w:tr>
      <w:tr w:rsidR="00AB7DA2" w:rsidRPr="00CD23CE" w14:paraId="0D9EA16E" w14:textId="77777777" w:rsidTr="00660E22">
        <w:tc>
          <w:tcPr>
            <w:tcW w:w="3600" w:type="dxa"/>
            <w:tcBorders>
              <w:top w:val="nil"/>
              <w:left w:val="nil"/>
              <w:bottom w:val="nil"/>
              <w:right w:val="nil"/>
            </w:tcBorders>
          </w:tcPr>
          <w:p w14:paraId="5787A819" w14:textId="77777777" w:rsidR="00AB7DA2" w:rsidRPr="00CD23CE" w:rsidRDefault="00AB7DA2"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0A48A160" w14:textId="77777777" w:rsidR="00AB7DA2" w:rsidRPr="00CD23CE" w:rsidRDefault="00AB7DA2"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1F638EA2" w14:textId="77777777" w:rsidR="00AB7DA2" w:rsidRDefault="00AB7DA2" w:rsidP="00C05BD1">
            <w:pPr>
              <w:autoSpaceDE w:val="0"/>
              <w:autoSpaceDN w:val="0"/>
              <w:adjustRightInd w:val="0"/>
              <w:spacing w:after="0" w:line="240" w:lineRule="auto"/>
              <w:rPr>
                <w:rFonts w:ascii="Arial" w:hAnsi="Arial" w:cs="Arial"/>
                <w:sz w:val="20"/>
                <w:szCs w:val="20"/>
                <w:lang w:val="en-AU"/>
              </w:rPr>
            </w:pPr>
            <w:ins w:id="677" w:author="Arjan" w:date="2014-11-17T21:42:00Z">
              <w:r>
                <w:rPr>
                  <w:rFonts w:ascii="Arial" w:hAnsi="Arial" w:cs="Arial"/>
                  <w:sz w:val="20"/>
                  <w:szCs w:val="20"/>
                  <w:lang w:val="en-AU"/>
                </w:rPr>
                <w:t>- Waarde</w:t>
              </w:r>
            </w:ins>
          </w:p>
        </w:tc>
        <w:tc>
          <w:tcPr>
            <w:tcW w:w="1350" w:type="dxa"/>
            <w:tcBorders>
              <w:top w:val="nil"/>
              <w:left w:val="nil"/>
              <w:bottom w:val="nil"/>
              <w:right w:val="nil"/>
            </w:tcBorders>
          </w:tcPr>
          <w:p w14:paraId="49639D84" w14:textId="77777777" w:rsidR="00AB7DA2" w:rsidRDefault="00AB7DA2" w:rsidP="00CD23CE">
            <w:pPr>
              <w:autoSpaceDE w:val="0"/>
              <w:autoSpaceDN w:val="0"/>
              <w:adjustRightInd w:val="0"/>
              <w:spacing w:after="0" w:line="240" w:lineRule="auto"/>
              <w:rPr>
                <w:rFonts w:ascii="Arial" w:eastAsia="Times New Roman" w:hAnsi="Arial" w:cs="Arial"/>
                <w:color w:val="000000"/>
                <w:sz w:val="20"/>
                <w:szCs w:val="20"/>
              </w:rPr>
            </w:pPr>
            <w:ins w:id="678" w:author="Arjan" w:date="2014-11-17T21:42:00Z">
              <w:r>
                <w:rPr>
                  <w:rFonts w:ascii="Arial" w:eastAsia="Times New Roman" w:hAnsi="Arial" w:cs="Arial"/>
                  <w:color w:val="000000"/>
                  <w:sz w:val="20"/>
                  <w:szCs w:val="20"/>
                </w:rPr>
                <w:t>RMO</w:t>
              </w:r>
            </w:ins>
          </w:p>
        </w:tc>
      </w:tr>
      <w:tr w:rsidR="00AB7DA2" w:rsidRPr="00CD23CE" w14:paraId="45B87BA2" w14:textId="77777777" w:rsidTr="00660E22">
        <w:tc>
          <w:tcPr>
            <w:tcW w:w="3600" w:type="dxa"/>
            <w:tcBorders>
              <w:top w:val="nil"/>
              <w:left w:val="nil"/>
              <w:bottom w:val="nil"/>
              <w:right w:val="nil"/>
            </w:tcBorders>
          </w:tcPr>
          <w:p w14:paraId="19A3AF96" w14:textId="77777777" w:rsidR="00AB7DA2" w:rsidRPr="00CD23CE" w:rsidRDefault="00AB7DA2"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3793D0EE" w14:textId="77777777" w:rsidR="00AB7DA2" w:rsidRPr="00CD23CE" w:rsidRDefault="00AB7DA2"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CC30038" w14:textId="77777777" w:rsidR="00AB7DA2" w:rsidRDefault="00AB7DA2" w:rsidP="00C05BD1">
            <w:pPr>
              <w:autoSpaceDE w:val="0"/>
              <w:autoSpaceDN w:val="0"/>
              <w:adjustRightInd w:val="0"/>
              <w:spacing w:after="0" w:line="240" w:lineRule="auto"/>
              <w:rPr>
                <w:rFonts w:ascii="Arial" w:hAnsi="Arial" w:cs="Arial"/>
                <w:sz w:val="20"/>
                <w:szCs w:val="20"/>
                <w:lang w:val="en-AU"/>
              </w:rPr>
            </w:pPr>
            <w:ins w:id="679" w:author="Arjan" w:date="2014-11-17T21:42:00Z">
              <w:r>
                <w:rPr>
                  <w:rFonts w:ascii="Arial" w:hAnsi="Arial" w:cs="Arial"/>
                  <w:sz w:val="20"/>
                  <w:szCs w:val="20"/>
                  <w:lang w:val="en-AU"/>
                </w:rPr>
                <w:t>- Datum</w:t>
              </w:r>
            </w:ins>
          </w:p>
        </w:tc>
        <w:tc>
          <w:tcPr>
            <w:tcW w:w="1350" w:type="dxa"/>
            <w:tcBorders>
              <w:top w:val="nil"/>
              <w:left w:val="nil"/>
              <w:bottom w:val="nil"/>
              <w:right w:val="nil"/>
            </w:tcBorders>
          </w:tcPr>
          <w:p w14:paraId="1FEC424E" w14:textId="77777777" w:rsidR="00AB7DA2" w:rsidRDefault="00AB7DA2" w:rsidP="00CD23CE">
            <w:pPr>
              <w:autoSpaceDE w:val="0"/>
              <w:autoSpaceDN w:val="0"/>
              <w:adjustRightInd w:val="0"/>
              <w:spacing w:after="0" w:line="240" w:lineRule="auto"/>
              <w:rPr>
                <w:rFonts w:ascii="Arial" w:eastAsia="Times New Roman" w:hAnsi="Arial" w:cs="Arial"/>
                <w:color w:val="000000"/>
                <w:sz w:val="20"/>
                <w:szCs w:val="20"/>
              </w:rPr>
            </w:pPr>
            <w:ins w:id="680" w:author="Arjan" w:date="2014-11-17T21:43:00Z">
              <w:r>
                <w:rPr>
                  <w:rFonts w:ascii="Arial" w:eastAsia="Times New Roman" w:hAnsi="Arial" w:cs="Arial"/>
                  <w:color w:val="000000"/>
                  <w:sz w:val="20"/>
                  <w:szCs w:val="20"/>
                </w:rPr>
                <w:t>RMO</w:t>
              </w:r>
            </w:ins>
          </w:p>
        </w:tc>
      </w:tr>
      <w:tr w:rsidR="00CD23CE" w:rsidRPr="00CD23CE" w14:paraId="29A66A5F" w14:textId="77777777" w:rsidTr="00660E22">
        <w:tc>
          <w:tcPr>
            <w:tcW w:w="3600" w:type="dxa"/>
            <w:tcBorders>
              <w:top w:val="nil"/>
              <w:left w:val="nil"/>
              <w:right w:val="nil"/>
            </w:tcBorders>
          </w:tcPr>
          <w:p w14:paraId="516BD2C3"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14:paraId="308165AC"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14:paraId="6F26415C"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Herkomst</w:t>
            </w:r>
          </w:p>
        </w:tc>
      </w:tr>
      <w:tr w:rsidR="00CD23CE" w:rsidRPr="00CD23CE" w14:paraId="072ED7FB" w14:textId="77777777" w:rsidTr="00660E22">
        <w:tc>
          <w:tcPr>
            <w:tcW w:w="3600" w:type="dxa"/>
            <w:tcBorders>
              <w:top w:val="nil"/>
              <w:left w:val="nil"/>
              <w:bottom w:val="single" w:sz="4" w:space="0" w:color="auto"/>
              <w:right w:val="nil"/>
            </w:tcBorders>
          </w:tcPr>
          <w:p w14:paraId="704B9367"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14:paraId="1E62CEE8" w14:textId="77777777" w:rsidR="00CD23CE" w:rsidRPr="00CD23CE" w:rsidRDefault="00DA5D93"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Connector.Name</w:instrText>
            </w:r>
            <w:r w:rsidRPr="00CD23CE">
              <w:rPr>
                <w:rFonts w:ascii="Arial" w:hAnsi="Arial" w:cs="Arial"/>
                <w:sz w:val="20"/>
                <w:szCs w:val="20"/>
                <w:lang w:val="en-AU"/>
              </w:rPr>
              <w:fldChar w:fldCharType="separate"/>
            </w:r>
            <w:r w:rsidR="00CD23CE" w:rsidRPr="00CD23CE">
              <w:rPr>
                <w:rFonts w:ascii="Arial" w:eastAsia="Times New Roman" w:hAnsi="Arial" w:cs="Arial"/>
                <w:color w:val="000000"/>
                <w:sz w:val="20"/>
                <w:szCs w:val="20"/>
              </w:rPr>
              <w:t>is specialisatie van</w:t>
            </w:r>
            <w:r w:rsidRPr="00CD23CE">
              <w:rPr>
                <w:rFonts w:ascii="Arial" w:hAnsi="Arial" w:cs="Arial"/>
                <w:sz w:val="20"/>
                <w:szCs w:val="20"/>
                <w:lang w:val="en-AU"/>
              </w:rPr>
              <w:fldChar w:fldCharType="end"/>
            </w:r>
            <w:r w:rsidR="00CD23CE" w:rsidRPr="00CD23CE">
              <w:rPr>
                <w:rFonts w:ascii="Arial" w:eastAsia="Times New Roman" w:hAnsi="Arial" w:cs="Arial"/>
                <w:color w:val="000000"/>
                <w:sz w:val="20"/>
                <w:szCs w:val="20"/>
              </w:rPr>
              <w:t xml:space="preserve">   </w:t>
            </w:r>
            <w:ins w:id="681" w:author="Arjan" w:date="2012-11-16T15:17:00Z">
              <w:r w:rsidR="0082540F">
                <w:rPr>
                  <w:rFonts w:ascii="Arial" w:eastAsia="Times New Roman" w:hAnsi="Arial" w:cs="Arial"/>
                  <w:color w:val="610E6A"/>
                  <w:sz w:val="20"/>
                  <w:szCs w:val="20"/>
                </w:rPr>
                <w:t>INFORMATIEOBJECT</w:t>
              </w:r>
            </w:ins>
            <w:del w:id="682" w:author="Arjan" w:date="2012-11-16T15:17:00Z">
              <w:r w:rsidRPr="00CD23CE" w:rsidDel="0082540F">
                <w:rPr>
                  <w:rFonts w:ascii="Arial" w:eastAsia="Times New Roman" w:hAnsi="Arial" w:cs="Arial"/>
                  <w:color w:val="000000"/>
                  <w:sz w:val="20"/>
                  <w:szCs w:val="20"/>
                </w:rPr>
                <w:fldChar w:fldCharType="begin" w:fldLock="1"/>
              </w:r>
              <w:r w:rsidR="00CD23CE" w:rsidRPr="00CD23CE" w:rsidDel="0082540F">
                <w:rPr>
                  <w:rFonts w:ascii="Arial" w:eastAsia="Times New Roman" w:hAnsi="Arial" w:cs="Arial"/>
                  <w:color w:val="000000"/>
                  <w:sz w:val="20"/>
                  <w:szCs w:val="20"/>
                </w:rPr>
                <w:delInstrText>MERGEFIELD Element.Name</w:delInstrText>
              </w:r>
              <w:r w:rsidRPr="00CD23CE" w:rsidDel="0082540F">
                <w:rPr>
                  <w:rFonts w:ascii="Arial" w:eastAsia="Times New Roman" w:hAnsi="Arial" w:cs="Arial"/>
                  <w:color w:val="000000"/>
                  <w:sz w:val="20"/>
                  <w:szCs w:val="20"/>
                </w:rPr>
                <w:fldChar w:fldCharType="separate"/>
              </w:r>
              <w:r w:rsidR="00CD23CE" w:rsidRPr="00CD23CE" w:rsidDel="0082540F">
                <w:rPr>
                  <w:rFonts w:ascii="Arial" w:eastAsia="Times New Roman" w:hAnsi="Arial" w:cs="Arial"/>
                  <w:color w:val="000000"/>
                  <w:sz w:val="20"/>
                  <w:szCs w:val="20"/>
                </w:rPr>
                <w:delText>DOCUMENT</w:delText>
              </w:r>
              <w:r w:rsidRPr="00CD23CE" w:rsidDel="0082540F">
                <w:rPr>
                  <w:rFonts w:ascii="Arial" w:eastAsia="Times New Roman" w:hAnsi="Arial" w:cs="Arial"/>
                  <w:color w:val="000000"/>
                  <w:sz w:val="20"/>
                  <w:szCs w:val="20"/>
                </w:rPr>
                <w:fldChar w:fldCharType="end"/>
              </w:r>
            </w:del>
            <w:r w:rsidR="00CD23CE" w:rsidRPr="00CD23CE">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14:paraId="4FA850C1" w14:textId="77777777"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bl>
    <w:p w14:paraId="2B205FD2" w14:textId="77777777" w:rsidR="00730432" w:rsidRDefault="00730432" w:rsidP="0044638F"/>
    <w:p w14:paraId="1408D881" w14:textId="77777777" w:rsidR="005E066D" w:rsidRPr="00903978" w:rsidRDefault="005E066D" w:rsidP="005E066D">
      <w:pPr>
        <w:rPr>
          <w:lang w:val="nl-NL"/>
        </w:rPr>
      </w:pPr>
      <w:r w:rsidRPr="00903978">
        <w:rPr>
          <w:lang w:val="nl-NL"/>
        </w:rPr>
        <w:t xml:space="preserve">Ook in alle attribuutsoorten en relatiesoorten van ENKELVOUDIG INFORMATIEOBJECT (v/h ENKELVOUDIG DOCUMENT) </w:t>
      </w:r>
      <w:r>
        <w:rPr>
          <w:lang w:val="nl-NL"/>
        </w:rPr>
        <w:t xml:space="preserve">hebben we </w:t>
      </w:r>
      <w:r w:rsidRPr="00903978">
        <w:rPr>
          <w:lang w:val="nl-NL"/>
        </w:rPr>
        <w:t xml:space="preserve">de term ‘document’ </w:t>
      </w:r>
      <w:r>
        <w:rPr>
          <w:lang w:val="nl-NL"/>
        </w:rPr>
        <w:t xml:space="preserve">verwijderd en soms </w:t>
      </w:r>
      <w:r w:rsidRPr="00903978">
        <w:rPr>
          <w:lang w:val="nl-NL"/>
        </w:rPr>
        <w:t>vervangen  door ‘informatieobject’. Dit werken we in dit document niet uit (tenzij we de attribuutsoort om andere redenen vermelden), wel in het RGBZ zelf.</w:t>
      </w:r>
    </w:p>
    <w:p w14:paraId="32667ED7" w14:textId="77777777" w:rsidR="005D189E" w:rsidRDefault="005D189E" w:rsidP="005D189E">
      <w:pPr>
        <w:pStyle w:val="Kop3"/>
      </w:pPr>
      <w:bookmarkStart w:id="683" w:name="_Toc493812416"/>
      <w:r>
        <w:t>Formaat</w:t>
      </w:r>
      <w:r w:rsidR="002627FD">
        <w:t xml:space="preserve"> en bestandsnaam</w:t>
      </w:r>
      <w:bookmarkEnd w:id="683"/>
    </w:p>
    <w:p w14:paraId="211CDDDE" w14:textId="77777777" w:rsidR="005D189E" w:rsidRPr="00DD0F4F" w:rsidRDefault="005D189E" w:rsidP="0044638F">
      <w:pPr>
        <w:rPr>
          <w:noProof/>
          <w:lang w:val="nl-NL"/>
        </w:rPr>
      </w:pPr>
      <w:r w:rsidRPr="00DD0F4F">
        <w:rPr>
          <w:noProof/>
          <w:lang w:val="nl-NL"/>
        </w:rPr>
        <w:t>Uit de Baseline Informatiehuishouding wordt duidelijk dat al tijdens de beha</w:t>
      </w:r>
      <w:r w:rsidR="00D73EFE" w:rsidRPr="00DD0F4F">
        <w:rPr>
          <w:noProof/>
          <w:lang w:val="nl-NL"/>
        </w:rPr>
        <w:t>ndeling van een zaak informatie</w:t>
      </w:r>
      <w:r w:rsidRPr="00DD0F4F">
        <w:rPr>
          <w:noProof/>
          <w:lang w:val="nl-NL"/>
        </w:rPr>
        <w:t xml:space="preserve">objecten (v/h documenten) duurzaam bewaard (niet wijzigbaar) moeten worden. Het duurzaam bewaarbaar maken van een </w:t>
      </w:r>
      <w:r w:rsidR="00D73EFE" w:rsidRPr="00DD0F4F">
        <w:rPr>
          <w:noProof/>
          <w:lang w:val="nl-NL"/>
        </w:rPr>
        <w:t>informatie</w:t>
      </w:r>
      <w:r w:rsidRPr="00DD0F4F">
        <w:rPr>
          <w:noProof/>
          <w:lang w:val="nl-NL"/>
        </w:rPr>
        <w:t xml:space="preserve">object is een actie die door de gebruiker en/of de applicatie uitgevoerd wordt. Daarbij kan het </w:t>
      </w:r>
      <w:r w:rsidR="00CC750B" w:rsidRPr="00DD0F4F">
        <w:rPr>
          <w:noProof/>
          <w:lang w:val="nl-NL"/>
        </w:rPr>
        <w:t>(</w:t>
      </w:r>
      <w:r w:rsidRPr="00DD0F4F">
        <w:rPr>
          <w:noProof/>
          <w:lang w:val="nl-NL"/>
        </w:rPr>
        <w:t>bestands</w:t>
      </w:r>
      <w:r w:rsidR="00CC750B" w:rsidRPr="00DD0F4F">
        <w:rPr>
          <w:noProof/>
          <w:lang w:val="nl-NL"/>
        </w:rPr>
        <w:t>)</w:t>
      </w:r>
      <w:r w:rsidRPr="00DD0F4F">
        <w:rPr>
          <w:noProof/>
          <w:lang w:val="nl-NL"/>
        </w:rPr>
        <w:t>formaat wijzigen (bijvoorbeeld een MS-Word-document dat omgezet wordt naar pdf/A)</w:t>
      </w:r>
      <w:r w:rsidR="002627FD" w:rsidRPr="00DD0F4F">
        <w:rPr>
          <w:noProof/>
          <w:lang w:val="nl-NL"/>
        </w:rPr>
        <w:t xml:space="preserve"> waarmee tegelijkertijd de bestandsnaam kan wijzigen (als de </w:t>
      </w:r>
      <w:r w:rsidR="00CB6254">
        <w:rPr>
          <w:noProof/>
          <w:lang w:val="nl-NL"/>
        </w:rPr>
        <w:t>bestandsnaam-extensie</w:t>
      </w:r>
      <w:r w:rsidR="002627FD" w:rsidRPr="00DD0F4F">
        <w:rPr>
          <w:noProof/>
          <w:lang w:val="nl-NL"/>
        </w:rPr>
        <w:t xml:space="preserve"> daarvan deel uit maakt)</w:t>
      </w:r>
      <w:r w:rsidRPr="00DD0F4F">
        <w:rPr>
          <w:noProof/>
          <w:lang w:val="nl-NL"/>
        </w:rPr>
        <w:t xml:space="preserve">. Omdat </w:t>
      </w:r>
      <w:r w:rsidR="002627FD" w:rsidRPr="00DD0F4F">
        <w:rPr>
          <w:noProof/>
          <w:lang w:val="nl-NL"/>
        </w:rPr>
        <w:t>he</w:t>
      </w:r>
      <w:r w:rsidRPr="00DD0F4F">
        <w:rPr>
          <w:noProof/>
          <w:lang w:val="nl-NL"/>
        </w:rPr>
        <w:t xml:space="preserve">t bestandsformaat </w:t>
      </w:r>
      <w:r w:rsidR="002627FD" w:rsidRPr="00DD0F4F">
        <w:rPr>
          <w:noProof/>
          <w:lang w:val="nl-NL"/>
        </w:rPr>
        <w:t xml:space="preserve">en de bestandsnaam </w:t>
      </w:r>
      <w:r w:rsidRPr="00DD0F4F">
        <w:rPr>
          <w:noProof/>
          <w:lang w:val="nl-NL"/>
        </w:rPr>
        <w:t xml:space="preserve">nauw gerelateerd </w:t>
      </w:r>
      <w:r w:rsidR="002627FD" w:rsidRPr="00DD0F4F">
        <w:rPr>
          <w:noProof/>
          <w:lang w:val="nl-NL"/>
        </w:rPr>
        <w:t>zijn</w:t>
      </w:r>
      <w:r w:rsidRPr="00DD0F4F">
        <w:rPr>
          <w:noProof/>
          <w:lang w:val="nl-NL"/>
        </w:rPr>
        <w:t xml:space="preserve"> aan de inhou</w:t>
      </w:r>
      <w:r w:rsidR="00D73EFE" w:rsidRPr="00DD0F4F">
        <w:rPr>
          <w:noProof/>
          <w:lang w:val="nl-NL"/>
        </w:rPr>
        <w:t>d van het informatie</w:t>
      </w:r>
      <w:r w:rsidRPr="00DD0F4F">
        <w:rPr>
          <w:noProof/>
          <w:lang w:val="nl-NL"/>
        </w:rPr>
        <w:t>object</w:t>
      </w:r>
      <w:r w:rsidR="002627FD" w:rsidRPr="00DD0F4F">
        <w:rPr>
          <w:noProof/>
          <w:lang w:val="nl-NL"/>
        </w:rPr>
        <w:t>,</w:t>
      </w:r>
      <w:r w:rsidRPr="00DD0F4F">
        <w:rPr>
          <w:noProof/>
          <w:lang w:val="nl-NL"/>
        </w:rPr>
        <w:t xml:space="preserve"> is het van belang te weten wanneer inhoud</w:t>
      </w:r>
      <w:r w:rsidR="002627FD" w:rsidRPr="00DD0F4F">
        <w:rPr>
          <w:noProof/>
          <w:lang w:val="nl-NL"/>
        </w:rPr>
        <w:t>,</w:t>
      </w:r>
      <w:r w:rsidRPr="00DD0F4F">
        <w:rPr>
          <w:noProof/>
          <w:lang w:val="nl-NL"/>
        </w:rPr>
        <w:t xml:space="preserve"> formaat </w:t>
      </w:r>
      <w:r w:rsidR="002627FD" w:rsidRPr="00DD0F4F">
        <w:rPr>
          <w:noProof/>
          <w:lang w:val="nl-NL"/>
        </w:rPr>
        <w:t xml:space="preserve">en bestandsnaam </w:t>
      </w:r>
      <w:r w:rsidRPr="00DD0F4F">
        <w:rPr>
          <w:noProof/>
          <w:lang w:val="nl-NL"/>
        </w:rPr>
        <w:t>gewijz</w:t>
      </w:r>
      <w:r w:rsidR="006E58FE" w:rsidRPr="00DD0F4F">
        <w:rPr>
          <w:noProof/>
          <w:lang w:val="nl-NL"/>
        </w:rPr>
        <w:t>i</w:t>
      </w:r>
      <w:r w:rsidRPr="00DD0F4F">
        <w:rPr>
          <w:noProof/>
          <w:lang w:val="nl-NL"/>
        </w:rPr>
        <w:t>gd zijn. Vandaar dat we materiele historie aan Formaat</w:t>
      </w:r>
      <w:r w:rsidR="002627FD" w:rsidRPr="00DD0F4F">
        <w:rPr>
          <w:noProof/>
          <w:lang w:val="nl-NL"/>
        </w:rPr>
        <w:t xml:space="preserve"> en Bestandsnaam</w:t>
      </w:r>
      <w:r w:rsidRPr="00DD0F4F">
        <w:rPr>
          <w:noProof/>
          <w:lang w:val="nl-NL"/>
        </w:rPr>
        <w:t xml:space="preserve"> hebben toegevoegd.</w:t>
      </w:r>
      <w:r w:rsidR="00331ABA">
        <w:rPr>
          <w:noProof/>
          <w:lang w:val="nl-NL"/>
        </w:rPr>
        <w:t xml:space="preserve"> </w:t>
      </w:r>
      <w:r w:rsidR="00331ABA">
        <w:rPr>
          <w:noProof/>
          <w:lang w:val="nl-NL"/>
        </w:rPr>
        <w:br/>
        <w:t xml:space="preserve">Het Toepassingsprofiel </w:t>
      </w:r>
      <w:r w:rsidR="00331ABA">
        <w:rPr>
          <w:lang w:val="nl-NL"/>
        </w:rPr>
        <w:t>Metadatering Lokale Overheden onderscheidt de bestandsnaan in twee elementen: de eigenlijke naam en de extensie. Om die reden hebben we de van de Bestandsnaam een groepattribuutsoort gemaakt, bestaande uit twee attribuutsoorten.</w:t>
      </w:r>
    </w:p>
    <w:p w14:paraId="6B78465E" w14:textId="77777777" w:rsidR="002627FD" w:rsidRPr="002627FD" w:rsidRDefault="00DA5D93" w:rsidP="002627FD">
      <w:pPr>
        <w:pStyle w:val="Kop41"/>
        <w:rPr>
          <w:rFonts w:eastAsia="Times New Roman"/>
          <w:shd w:val="clear" w:color="auto" w:fill="auto"/>
          <w:lang w:val="nl-NL"/>
        </w:rPr>
      </w:pPr>
      <w:r>
        <w:rPr>
          <w:b w:val="0"/>
          <w:bCs w:val="0"/>
          <w:color w:val="auto"/>
          <w:sz w:val="20"/>
          <w:szCs w:val="20"/>
          <w:shd w:val="clear" w:color="auto" w:fill="auto"/>
        </w:rPr>
        <w:fldChar w:fldCharType="begin" w:fldLock="1"/>
      </w:r>
      <w:r w:rsidR="002627FD">
        <w:rPr>
          <w:b w:val="0"/>
          <w:bCs w:val="0"/>
          <w:color w:val="auto"/>
          <w:sz w:val="20"/>
          <w:szCs w:val="20"/>
          <w:shd w:val="clear" w:color="auto" w:fill="auto"/>
        </w:rPr>
        <w:instrText xml:space="preserve">MERGEFIELD </w:instrText>
      </w:r>
      <w:r w:rsidR="002627FD">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2627FD">
        <w:rPr>
          <w:rFonts w:eastAsia="Times New Roman"/>
          <w:shd w:val="clear" w:color="auto" w:fill="auto"/>
          <w:lang w:val="nl-NL"/>
        </w:rPr>
        <w:t>«Attribuutsoort»</w:t>
      </w:r>
      <w:r>
        <w:rPr>
          <w:b w:val="0"/>
          <w:bCs w:val="0"/>
          <w:color w:val="auto"/>
          <w:sz w:val="20"/>
          <w:szCs w:val="20"/>
          <w:shd w:val="clear" w:color="auto" w:fill="auto"/>
        </w:rPr>
        <w:fldChar w:fldCharType="end"/>
      </w:r>
      <w:r w:rsidR="002627FD">
        <w:rPr>
          <w:rFonts w:eastAsia="Times New Roman"/>
          <w:shd w:val="clear" w:color="auto" w:fill="auto"/>
          <w:lang w:val="nl-NL"/>
        </w:rPr>
        <w:t xml:space="preserve"> </w:t>
      </w:r>
      <w:r>
        <w:rPr>
          <w:rFonts w:eastAsia="Times New Roman"/>
          <w:shd w:val="clear" w:color="auto" w:fill="auto"/>
          <w:lang w:val="nl-NL"/>
        </w:rPr>
        <w:fldChar w:fldCharType="begin" w:fldLock="1"/>
      </w:r>
      <w:r w:rsidR="002627FD">
        <w:rPr>
          <w:rFonts w:eastAsia="Times New Roman"/>
          <w:shd w:val="clear" w:color="auto" w:fill="auto"/>
          <w:lang w:val="nl-NL"/>
        </w:rPr>
        <w:instrText>MERGEFIELD Att.Name</w:instrText>
      </w:r>
      <w:r>
        <w:rPr>
          <w:rFonts w:eastAsia="Times New Roman"/>
          <w:shd w:val="clear" w:color="auto" w:fill="auto"/>
          <w:lang w:val="nl-NL"/>
        </w:rPr>
        <w:fldChar w:fldCharType="separate"/>
      </w:r>
      <w:r w:rsidR="002627FD">
        <w:rPr>
          <w:rFonts w:eastAsia="Times New Roman"/>
          <w:shd w:val="clear" w:color="auto" w:fill="auto"/>
          <w:lang w:val="nl-NL"/>
        </w:rPr>
        <w:t>Formaat</w:t>
      </w:r>
      <w:r>
        <w:rPr>
          <w:rFonts w:eastAsia="Times New Roman"/>
          <w:shd w:val="clear" w:color="auto" w:fill="auto"/>
          <w:lang w:val="nl-NL"/>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3686"/>
        <w:gridCol w:w="5674"/>
      </w:tblGrid>
      <w:tr w:rsidR="005D189E" w:rsidRPr="005D189E" w14:paraId="76A56F6B" w14:textId="77777777" w:rsidTr="002627FD">
        <w:trPr>
          <w:trHeight w:val="230"/>
        </w:trPr>
        <w:tc>
          <w:tcPr>
            <w:tcW w:w="3686" w:type="dxa"/>
            <w:tcBorders>
              <w:top w:val="single" w:sz="4" w:space="0" w:color="auto"/>
              <w:left w:val="nil"/>
              <w:bottom w:val="nil"/>
              <w:right w:val="nil"/>
            </w:tcBorders>
          </w:tcPr>
          <w:p w14:paraId="00307140"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Naam attribuutsoort</w:t>
            </w:r>
          </w:p>
        </w:tc>
        <w:tc>
          <w:tcPr>
            <w:tcW w:w="5674" w:type="dxa"/>
            <w:tcBorders>
              <w:top w:val="single" w:sz="4" w:space="0" w:color="auto"/>
              <w:left w:val="nil"/>
              <w:bottom w:val="nil"/>
              <w:right w:val="nil"/>
            </w:tcBorders>
          </w:tcPr>
          <w:p w14:paraId="5D754358" w14:textId="77777777" w:rsidR="005D189E" w:rsidRPr="005D189E" w:rsidRDefault="00DA5D93"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hAnsi="Arial" w:cs="Arial"/>
                <w:sz w:val="20"/>
                <w:szCs w:val="20"/>
                <w:lang w:val="en-AU"/>
              </w:rPr>
              <w:fldChar w:fldCharType="begin" w:fldLock="1"/>
            </w:r>
            <w:r w:rsidR="005D189E" w:rsidRPr="005D189E">
              <w:rPr>
                <w:rFonts w:ascii="Arial" w:hAnsi="Arial" w:cs="Arial"/>
                <w:sz w:val="20"/>
                <w:szCs w:val="20"/>
                <w:lang w:val="en-AU"/>
              </w:rPr>
              <w:instrText xml:space="preserve">MERGEFIELD </w:instrText>
            </w:r>
            <w:r w:rsidR="005D189E" w:rsidRPr="005D189E">
              <w:rPr>
                <w:rFonts w:ascii="Arial" w:eastAsia="Times New Roman" w:hAnsi="Arial" w:cs="Arial"/>
                <w:color w:val="000000"/>
                <w:sz w:val="20"/>
                <w:szCs w:val="20"/>
              </w:rPr>
              <w:instrText>Att.Name</w:instrText>
            </w:r>
            <w:r w:rsidRPr="005D189E">
              <w:rPr>
                <w:rFonts w:ascii="Arial" w:hAnsi="Arial" w:cs="Arial"/>
                <w:sz w:val="20"/>
                <w:szCs w:val="20"/>
                <w:lang w:val="en-AU"/>
              </w:rPr>
              <w:fldChar w:fldCharType="separate"/>
            </w:r>
            <w:del w:id="684" w:author="Arjan" w:date="2012-11-14T16:12:00Z">
              <w:r w:rsidR="005D189E" w:rsidRPr="005D189E" w:rsidDel="005D189E">
                <w:rPr>
                  <w:rFonts w:ascii="Arial" w:eastAsia="Times New Roman" w:hAnsi="Arial" w:cs="Arial"/>
                  <w:color w:val="000000"/>
                  <w:sz w:val="20"/>
                  <w:szCs w:val="20"/>
                </w:rPr>
                <w:delText>Documentf</w:delText>
              </w:r>
            </w:del>
            <w:ins w:id="685" w:author="Arjan" w:date="2012-11-14T16:12:00Z">
              <w:r w:rsidR="005D189E">
                <w:rPr>
                  <w:rFonts w:ascii="Arial" w:eastAsia="Times New Roman" w:hAnsi="Arial" w:cs="Arial"/>
                  <w:color w:val="000000"/>
                  <w:sz w:val="20"/>
                  <w:szCs w:val="20"/>
                </w:rPr>
                <w:t>F</w:t>
              </w:r>
            </w:ins>
            <w:r w:rsidR="005D189E" w:rsidRPr="005D189E">
              <w:rPr>
                <w:rFonts w:ascii="Arial" w:eastAsia="Times New Roman" w:hAnsi="Arial" w:cs="Arial"/>
                <w:color w:val="000000"/>
                <w:sz w:val="20"/>
                <w:szCs w:val="20"/>
              </w:rPr>
              <w:t>ormaat</w:t>
            </w:r>
            <w:r w:rsidRPr="005D189E">
              <w:rPr>
                <w:rFonts w:ascii="Arial" w:hAnsi="Arial" w:cs="Arial"/>
                <w:sz w:val="20"/>
                <w:szCs w:val="20"/>
                <w:lang w:val="en-AU"/>
              </w:rPr>
              <w:fldChar w:fldCharType="end"/>
            </w:r>
          </w:p>
        </w:tc>
      </w:tr>
      <w:tr w:rsidR="005D189E" w:rsidRPr="005D189E" w14:paraId="119A3A10" w14:textId="77777777" w:rsidTr="002627FD">
        <w:tc>
          <w:tcPr>
            <w:tcW w:w="3686" w:type="dxa"/>
            <w:tcBorders>
              <w:top w:val="nil"/>
              <w:left w:val="nil"/>
              <w:bottom w:val="nil"/>
              <w:right w:val="nil"/>
            </w:tcBorders>
          </w:tcPr>
          <w:p w14:paraId="43B04C0A"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5D61F253"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C14BE" w14:paraId="744E0FFB" w14:textId="77777777" w:rsidTr="002627FD">
        <w:tc>
          <w:tcPr>
            <w:tcW w:w="3686" w:type="dxa"/>
            <w:tcBorders>
              <w:top w:val="nil"/>
              <w:left w:val="nil"/>
              <w:bottom w:val="nil"/>
              <w:right w:val="nil"/>
            </w:tcBorders>
          </w:tcPr>
          <w:p w14:paraId="64B23E78"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Herkomst attribuutsoort</w:t>
            </w:r>
          </w:p>
        </w:tc>
        <w:tc>
          <w:tcPr>
            <w:tcW w:w="5674" w:type="dxa"/>
            <w:tcBorders>
              <w:top w:val="nil"/>
              <w:left w:val="nil"/>
              <w:bottom w:val="nil"/>
              <w:right w:val="nil"/>
            </w:tcBorders>
          </w:tcPr>
          <w:p w14:paraId="25136673" w14:textId="77777777" w:rsidR="005D189E" w:rsidRPr="00DD0F4F"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5D189E" w:rsidRPr="005C14BE" w14:paraId="0AA748A4" w14:textId="77777777" w:rsidTr="002627FD">
        <w:tc>
          <w:tcPr>
            <w:tcW w:w="3686" w:type="dxa"/>
            <w:tcBorders>
              <w:top w:val="nil"/>
              <w:left w:val="nil"/>
              <w:bottom w:val="nil"/>
              <w:right w:val="nil"/>
            </w:tcBorders>
          </w:tcPr>
          <w:p w14:paraId="71C817F3" w14:textId="77777777" w:rsidR="005D189E" w:rsidRPr="00DD0F4F" w:rsidRDefault="005D189E" w:rsidP="005D189E">
            <w:pPr>
              <w:autoSpaceDE w:val="0"/>
              <w:autoSpaceDN w:val="0"/>
              <w:adjustRightInd w:val="0"/>
              <w:spacing w:after="0" w:line="240" w:lineRule="auto"/>
              <w:rPr>
                <w:rFonts w:ascii="Arial" w:eastAsia="Times New Roman" w:hAnsi="Arial" w:cs="Arial"/>
                <w:b/>
                <w:bCs/>
                <w:color w:val="000000"/>
                <w:sz w:val="20"/>
                <w:szCs w:val="20"/>
                <w:lang w:val="nl-NL"/>
              </w:rPr>
            </w:pPr>
          </w:p>
        </w:tc>
        <w:tc>
          <w:tcPr>
            <w:tcW w:w="5674" w:type="dxa"/>
            <w:tcBorders>
              <w:top w:val="nil"/>
              <w:left w:val="nil"/>
              <w:bottom w:val="nil"/>
              <w:right w:val="nil"/>
            </w:tcBorders>
          </w:tcPr>
          <w:p w14:paraId="244BCA94" w14:textId="77777777" w:rsidR="005D189E" w:rsidRPr="00DD0F4F"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p>
        </w:tc>
      </w:tr>
      <w:tr w:rsidR="005D189E" w:rsidRPr="005D189E" w14:paraId="798A8A68" w14:textId="77777777" w:rsidTr="002627FD">
        <w:tc>
          <w:tcPr>
            <w:tcW w:w="3686" w:type="dxa"/>
            <w:tcBorders>
              <w:top w:val="nil"/>
              <w:left w:val="nil"/>
              <w:bottom w:val="nil"/>
              <w:right w:val="nil"/>
            </w:tcBorders>
          </w:tcPr>
          <w:p w14:paraId="4E9A69E2"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Code attribuutsoort</w:t>
            </w:r>
          </w:p>
        </w:tc>
        <w:tc>
          <w:tcPr>
            <w:tcW w:w="5674" w:type="dxa"/>
            <w:tcBorders>
              <w:top w:val="nil"/>
              <w:left w:val="nil"/>
              <w:bottom w:val="nil"/>
              <w:right w:val="nil"/>
            </w:tcBorders>
          </w:tcPr>
          <w:p w14:paraId="14DCE6AF"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11D9E44C" w14:textId="77777777" w:rsidTr="002627FD">
        <w:tc>
          <w:tcPr>
            <w:tcW w:w="3686" w:type="dxa"/>
            <w:tcBorders>
              <w:top w:val="nil"/>
              <w:left w:val="nil"/>
              <w:bottom w:val="nil"/>
              <w:right w:val="nil"/>
            </w:tcBorders>
          </w:tcPr>
          <w:p w14:paraId="52ECB8E2"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5E7D8EBD"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6E53538C" w14:textId="77777777" w:rsidTr="002627FD">
        <w:tc>
          <w:tcPr>
            <w:tcW w:w="3686" w:type="dxa"/>
            <w:tcBorders>
              <w:top w:val="nil"/>
              <w:left w:val="nil"/>
              <w:bottom w:val="nil"/>
              <w:right w:val="nil"/>
            </w:tcBorders>
          </w:tcPr>
          <w:p w14:paraId="6F17DFD8"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XML-tag attribuutsoort</w:t>
            </w:r>
          </w:p>
        </w:tc>
        <w:tc>
          <w:tcPr>
            <w:tcW w:w="5674" w:type="dxa"/>
            <w:tcBorders>
              <w:top w:val="nil"/>
              <w:left w:val="nil"/>
              <w:bottom w:val="nil"/>
              <w:right w:val="nil"/>
            </w:tcBorders>
          </w:tcPr>
          <w:p w14:paraId="01F35011" w14:textId="77777777" w:rsidR="005D189E" w:rsidRPr="005D189E" w:rsidRDefault="00DA5D93"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hAnsi="Arial" w:cs="Arial"/>
                <w:sz w:val="20"/>
                <w:szCs w:val="20"/>
                <w:lang w:val="en-AU"/>
              </w:rPr>
              <w:fldChar w:fldCharType="begin" w:fldLock="1"/>
            </w:r>
            <w:r w:rsidR="005D189E" w:rsidRPr="005D189E">
              <w:rPr>
                <w:rFonts w:ascii="Arial" w:hAnsi="Arial" w:cs="Arial"/>
                <w:sz w:val="20"/>
                <w:szCs w:val="20"/>
                <w:lang w:val="en-AU"/>
              </w:rPr>
              <w:instrText xml:space="preserve">MERGEFIELD </w:instrText>
            </w:r>
            <w:r w:rsidR="005D189E" w:rsidRPr="005D189E">
              <w:rPr>
                <w:rFonts w:ascii="Arial" w:eastAsia="Times New Roman" w:hAnsi="Arial" w:cs="Arial"/>
                <w:color w:val="000000"/>
                <w:sz w:val="20"/>
                <w:szCs w:val="20"/>
              </w:rPr>
              <w:instrText>Att.Alias</w:instrText>
            </w:r>
            <w:r w:rsidRPr="005D189E">
              <w:rPr>
                <w:rFonts w:ascii="Arial" w:hAnsi="Arial" w:cs="Arial"/>
                <w:sz w:val="20"/>
                <w:szCs w:val="20"/>
                <w:lang w:val="en-AU"/>
              </w:rPr>
              <w:fldChar w:fldCharType="separate"/>
            </w:r>
            <w:r w:rsidR="005D189E" w:rsidRPr="005D189E">
              <w:rPr>
                <w:rFonts w:ascii="Arial" w:eastAsia="Times New Roman" w:hAnsi="Arial" w:cs="Arial"/>
                <w:color w:val="000000"/>
                <w:sz w:val="20"/>
                <w:szCs w:val="20"/>
              </w:rPr>
              <w:t>formaat</w:t>
            </w:r>
            <w:r w:rsidRPr="005D189E">
              <w:rPr>
                <w:rFonts w:ascii="Arial" w:hAnsi="Arial" w:cs="Arial"/>
                <w:sz w:val="20"/>
                <w:szCs w:val="20"/>
                <w:lang w:val="en-AU"/>
              </w:rPr>
              <w:fldChar w:fldCharType="end"/>
            </w:r>
          </w:p>
        </w:tc>
      </w:tr>
      <w:tr w:rsidR="005D189E" w:rsidRPr="005D189E" w14:paraId="3DA2E493" w14:textId="77777777" w:rsidTr="002627FD">
        <w:tc>
          <w:tcPr>
            <w:tcW w:w="3686" w:type="dxa"/>
            <w:tcBorders>
              <w:top w:val="nil"/>
              <w:left w:val="nil"/>
              <w:bottom w:val="nil"/>
              <w:right w:val="nil"/>
            </w:tcBorders>
          </w:tcPr>
          <w:p w14:paraId="0DB9049F"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0DF2FB64"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C14BE" w14:paraId="122AA53D" w14:textId="77777777" w:rsidTr="002627FD">
        <w:tc>
          <w:tcPr>
            <w:tcW w:w="3686" w:type="dxa"/>
            <w:tcBorders>
              <w:top w:val="nil"/>
              <w:left w:val="nil"/>
              <w:bottom w:val="nil"/>
              <w:right w:val="nil"/>
            </w:tcBorders>
          </w:tcPr>
          <w:p w14:paraId="2D27AC8D"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Definitie attribuutsoort</w:t>
            </w:r>
          </w:p>
        </w:tc>
        <w:tc>
          <w:tcPr>
            <w:tcW w:w="5674" w:type="dxa"/>
            <w:tcBorders>
              <w:top w:val="nil"/>
              <w:left w:val="nil"/>
              <w:bottom w:val="nil"/>
              <w:right w:val="nil"/>
            </w:tcBorders>
          </w:tcPr>
          <w:p w14:paraId="66136C32" w14:textId="77777777" w:rsidR="005D189E" w:rsidRPr="00DD0F4F" w:rsidRDefault="00DA5D93" w:rsidP="000C2932">
            <w:pPr>
              <w:autoSpaceDE w:val="0"/>
              <w:autoSpaceDN w:val="0"/>
              <w:adjustRightInd w:val="0"/>
              <w:spacing w:after="0" w:line="240" w:lineRule="auto"/>
              <w:rPr>
                <w:rFonts w:ascii="Arial" w:eastAsia="Times New Roman" w:hAnsi="Arial" w:cs="Arial"/>
                <w:color w:val="000000"/>
                <w:sz w:val="20"/>
                <w:szCs w:val="20"/>
                <w:lang w:val="nl-NL"/>
              </w:rPr>
            </w:pPr>
            <w:r w:rsidRPr="005D189E">
              <w:rPr>
                <w:rFonts w:ascii="Arial" w:hAnsi="Arial" w:cs="Arial"/>
                <w:sz w:val="20"/>
                <w:szCs w:val="20"/>
                <w:lang w:val="en-AU"/>
              </w:rPr>
              <w:fldChar w:fldCharType="begin" w:fldLock="1"/>
            </w:r>
            <w:r w:rsidR="005D189E" w:rsidRPr="00DD0F4F">
              <w:rPr>
                <w:rFonts w:ascii="Arial" w:hAnsi="Arial" w:cs="Arial"/>
                <w:sz w:val="20"/>
                <w:szCs w:val="20"/>
                <w:lang w:val="nl-NL"/>
              </w:rPr>
              <w:instrText xml:space="preserve">MERGEFIELD </w:instrText>
            </w:r>
            <w:r w:rsidR="005D189E" w:rsidRPr="00DD0F4F">
              <w:rPr>
                <w:rFonts w:ascii="Arial" w:eastAsia="Times New Roman" w:hAnsi="Arial" w:cs="Arial"/>
                <w:color w:val="000000"/>
                <w:sz w:val="20"/>
                <w:szCs w:val="20"/>
                <w:lang w:val="nl-NL"/>
              </w:rPr>
              <w:instrText>Att.Notes</w:instrText>
            </w:r>
            <w:r w:rsidRPr="005D189E">
              <w:rPr>
                <w:rFonts w:ascii="Arial" w:hAnsi="Arial" w:cs="Arial"/>
                <w:sz w:val="20"/>
                <w:szCs w:val="20"/>
                <w:lang w:val="en-AU"/>
              </w:rPr>
              <w:fldChar w:fldCharType="end"/>
            </w:r>
            <w:r w:rsidR="005D189E" w:rsidRPr="00DD0F4F">
              <w:rPr>
                <w:rFonts w:ascii="Arial" w:eastAsia="Times New Roman" w:hAnsi="Arial" w:cs="Arial"/>
                <w:color w:val="610E6A"/>
                <w:sz w:val="20"/>
                <w:szCs w:val="20"/>
                <w:lang w:val="nl-NL"/>
              </w:rPr>
              <w:t xml:space="preserve">De </w:t>
            </w:r>
            <w:del w:id="686" w:author="Arjan" w:date="2013-07-02T11:48:00Z">
              <w:r w:rsidR="005D189E" w:rsidRPr="00DD0F4F" w:rsidDel="000C2932">
                <w:rPr>
                  <w:rFonts w:ascii="Arial" w:eastAsia="Times New Roman" w:hAnsi="Arial" w:cs="Arial"/>
                  <w:color w:val="610E6A"/>
                  <w:sz w:val="20"/>
                  <w:szCs w:val="20"/>
                  <w:lang w:val="nl-NL"/>
                </w:rPr>
                <w:delText xml:space="preserve">digitale manifestatie van </w:delText>
              </w:r>
            </w:del>
            <w:ins w:id="687" w:author="Arjan" w:date="2013-07-02T11:48:00Z">
              <w:r w:rsidR="000C2932" w:rsidRPr="00DD0F4F">
                <w:rPr>
                  <w:rFonts w:ascii="Arial" w:eastAsia="Times New Roman" w:hAnsi="Arial" w:cs="Arial"/>
                  <w:color w:val="610E6A"/>
                  <w:sz w:val="20"/>
                  <w:szCs w:val="20"/>
                  <w:lang w:val="nl-NL"/>
                </w:rPr>
                <w:t xml:space="preserve">code </w:t>
              </w:r>
            </w:ins>
            <w:ins w:id="688" w:author="Arjan" w:date="2013-07-02T11:49:00Z">
              <w:r w:rsidR="000C2932" w:rsidRPr="00DD0F4F">
                <w:rPr>
                  <w:rFonts w:ascii="Arial" w:eastAsia="Times New Roman" w:hAnsi="Arial" w:cs="Arial"/>
                  <w:color w:val="610E6A"/>
                  <w:sz w:val="20"/>
                  <w:szCs w:val="20"/>
                  <w:lang w:val="nl-NL"/>
                </w:rPr>
                <w:t xml:space="preserve">voor de wijze waarop </w:t>
              </w:r>
            </w:ins>
            <w:ins w:id="689" w:author="Arjan" w:date="2013-07-02T11:51:00Z">
              <w:r w:rsidR="000C2932" w:rsidRPr="00DD0F4F">
                <w:rPr>
                  <w:rFonts w:ascii="Arial" w:eastAsia="Times New Roman" w:hAnsi="Arial" w:cs="Arial"/>
                  <w:color w:val="610E6A"/>
                  <w:sz w:val="20"/>
                  <w:szCs w:val="20"/>
                  <w:lang w:val="nl-NL"/>
                </w:rPr>
                <w:t xml:space="preserve">de inhoud van </w:t>
              </w:r>
            </w:ins>
            <w:r w:rsidR="005D189E" w:rsidRPr="00DD0F4F">
              <w:rPr>
                <w:rFonts w:ascii="Arial" w:eastAsia="Times New Roman" w:hAnsi="Arial" w:cs="Arial"/>
                <w:color w:val="610E6A"/>
                <w:sz w:val="20"/>
                <w:szCs w:val="20"/>
                <w:lang w:val="nl-NL"/>
              </w:rPr>
              <w:t xml:space="preserve">het ENKELVOUDIG </w:t>
            </w:r>
            <w:del w:id="690" w:author="Arjan" w:date="2012-11-14T16:13:00Z">
              <w:r w:rsidR="005D189E" w:rsidRPr="00DD0F4F" w:rsidDel="005D189E">
                <w:rPr>
                  <w:rFonts w:ascii="Arial" w:eastAsia="Times New Roman" w:hAnsi="Arial" w:cs="Arial"/>
                  <w:color w:val="610E6A"/>
                  <w:sz w:val="20"/>
                  <w:szCs w:val="20"/>
                  <w:lang w:val="nl-NL"/>
                </w:rPr>
                <w:delText>DOCUMENT</w:delText>
              </w:r>
            </w:del>
            <w:ins w:id="691" w:author="Arjan" w:date="2012-11-14T16:13:00Z">
              <w:r w:rsidR="005D189E" w:rsidRPr="00DD0F4F">
                <w:rPr>
                  <w:rFonts w:ascii="Arial" w:eastAsia="Times New Roman" w:hAnsi="Arial" w:cs="Arial"/>
                  <w:color w:val="610E6A"/>
                  <w:sz w:val="20"/>
                  <w:szCs w:val="20"/>
                  <w:lang w:val="nl-NL"/>
                </w:rPr>
                <w:t>INFORMATIEOBJECT</w:t>
              </w:r>
            </w:ins>
            <w:ins w:id="692" w:author="Arjan" w:date="2013-07-02T11:50:00Z">
              <w:r w:rsidR="000C2932" w:rsidRPr="00DD0F4F">
                <w:rPr>
                  <w:rFonts w:ascii="Arial" w:eastAsia="Times New Roman" w:hAnsi="Arial" w:cs="Arial"/>
                  <w:color w:val="610E6A"/>
                  <w:sz w:val="20"/>
                  <w:szCs w:val="20"/>
                  <w:lang w:val="nl-NL"/>
                </w:rPr>
                <w:t xml:space="preserve"> is vastgelegd</w:t>
              </w:r>
            </w:ins>
            <w:ins w:id="693" w:author="Arjan" w:date="2013-07-02T11:51:00Z">
              <w:r w:rsidR="000C2932" w:rsidRPr="00DD0F4F">
                <w:rPr>
                  <w:rFonts w:ascii="Arial" w:eastAsia="Times New Roman" w:hAnsi="Arial" w:cs="Arial"/>
                  <w:color w:val="610E6A"/>
                  <w:sz w:val="20"/>
                  <w:szCs w:val="20"/>
                  <w:lang w:val="nl-NL"/>
                </w:rPr>
                <w:t xml:space="preserve"> in een </w:t>
              </w:r>
            </w:ins>
            <w:ins w:id="694" w:author="Arjan" w:date="2013-07-02T11:52:00Z">
              <w:r w:rsidR="000C2932" w:rsidRPr="00DD0F4F">
                <w:rPr>
                  <w:rFonts w:ascii="Arial" w:eastAsia="Times New Roman" w:hAnsi="Arial" w:cs="Arial"/>
                  <w:color w:val="610E6A"/>
                  <w:sz w:val="20"/>
                  <w:szCs w:val="20"/>
                  <w:lang w:val="nl-NL"/>
                </w:rPr>
                <w:t>computerbestand</w:t>
              </w:r>
            </w:ins>
            <w:r w:rsidR="005D189E" w:rsidRPr="00DD0F4F">
              <w:rPr>
                <w:rFonts w:ascii="Arial" w:eastAsia="Times New Roman" w:hAnsi="Arial" w:cs="Arial"/>
                <w:color w:val="610E6A"/>
                <w:sz w:val="20"/>
                <w:szCs w:val="20"/>
                <w:lang w:val="nl-NL"/>
              </w:rPr>
              <w:t>.</w:t>
            </w:r>
          </w:p>
        </w:tc>
      </w:tr>
      <w:tr w:rsidR="005D189E" w:rsidRPr="005C14BE" w14:paraId="7405F641" w14:textId="77777777" w:rsidTr="002627FD">
        <w:trPr>
          <w:trHeight w:val="230"/>
        </w:trPr>
        <w:tc>
          <w:tcPr>
            <w:tcW w:w="3686" w:type="dxa"/>
            <w:tcBorders>
              <w:top w:val="nil"/>
              <w:left w:val="nil"/>
              <w:bottom w:val="nil"/>
              <w:right w:val="nil"/>
            </w:tcBorders>
          </w:tcPr>
          <w:p w14:paraId="0911DE4B" w14:textId="77777777" w:rsidR="005D189E" w:rsidRPr="00DD0F4F" w:rsidRDefault="005D189E" w:rsidP="005D189E">
            <w:pPr>
              <w:autoSpaceDE w:val="0"/>
              <w:autoSpaceDN w:val="0"/>
              <w:adjustRightInd w:val="0"/>
              <w:spacing w:after="0" w:line="240" w:lineRule="auto"/>
              <w:rPr>
                <w:rFonts w:ascii="Arial" w:eastAsia="Times New Roman" w:hAnsi="Arial" w:cs="Arial"/>
                <w:b/>
                <w:bCs/>
                <w:color w:val="000000"/>
                <w:sz w:val="20"/>
                <w:szCs w:val="20"/>
                <w:lang w:val="nl-NL"/>
              </w:rPr>
            </w:pPr>
          </w:p>
        </w:tc>
        <w:tc>
          <w:tcPr>
            <w:tcW w:w="5674" w:type="dxa"/>
            <w:tcBorders>
              <w:top w:val="nil"/>
              <w:left w:val="nil"/>
              <w:bottom w:val="nil"/>
              <w:right w:val="nil"/>
            </w:tcBorders>
          </w:tcPr>
          <w:p w14:paraId="0D89A184" w14:textId="77777777" w:rsidR="005D189E" w:rsidRPr="00DD0F4F"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p>
        </w:tc>
      </w:tr>
      <w:tr w:rsidR="005D189E" w:rsidRPr="005C14BE" w14:paraId="4F68CFBD" w14:textId="77777777" w:rsidTr="002627FD">
        <w:trPr>
          <w:trHeight w:val="230"/>
        </w:trPr>
        <w:tc>
          <w:tcPr>
            <w:tcW w:w="3686" w:type="dxa"/>
            <w:tcBorders>
              <w:top w:val="nil"/>
              <w:left w:val="nil"/>
              <w:bottom w:val="nil"/>
              <w:right w:val="nil"/>
            </w:tcBorders>
          </w:tcPr>
          <w:p w14:paraId="23C50963"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lastRenderedPageBreak/>
              <w:t>Herkomst definitie attribuutsoort</w:t>
            </w:r>
          </w:p>
        </w:tc>
        <w:tc>
          <w:tcPr>
            <w:tcW w:w="5674" w:type="dxa"/>
            <w:tcBorders>
              <w:top w:val="nil"/>
              <w:left w:val="nil"/>
              <w:bottom w:val="nil"/>
              <w:right w:val="nil"/>
            </w:tcBorders>
          </w:tcPr>
          <w:p w14:paraId="5905D27C" w14:textId="77777777" w:rsidR="005D189E" w:rsidRPr="00DD0F4F"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KING op basis van de Dublin Core </w:t>
            </w:r>
          </w:p>
        </w:tc>
      </w:tr>
      <w:tr w:rsidR="005D189E" w:rsidRPr="005C14BE" w14:paraId="28AEBDE2" w14:textId="77777777" w:rsidTr="002627FD">
        <w:tc>
          <w:tcPr>
            <w:tcW w:w="3686" w:type="dxa"/>
            <w:tcBorders>
              <w:top w:val="nil"/>
              <w:left w:val="nil"/>
              <w:bottom w:val="nil"/>
              <w:right w:val="nil"/>
            </w:tcBorders>
          </w:tcPr>
          <w:p w14:paraId="02F666B2" w14:textId="77777777" w:rsidR="005D189E" w:rsidRPr="00DD0F4F" w:rsidRDefault="005D189E" w:rsidP="005D189E">
            <w:pPr>
              <w:autoSpaceDE w:val="0"/>
              <w:autoSpaceDN w:val="0"/>
              <w:adjustRightInd w:val="0"/>
              <w:spacing w:after="0" w:line="240" w:lineRule="auto"/>
              <w:rPr>
                <w:rFonts w:ascii="Arial" w:eastAsia="Times New Roman" w:hAnsi="Arial" w:cs="Arial"/>
                <w:b/>
                <w:bCs/>
                <w:color w:val="000000"/>
                <w:sz w:val="20"/>
                <w:szCs w:val="20"/>
                <w:lang w:val="nl-NL"/>
              </w:rPr>
            </w:pPr>
          </w:p>
        </w:tc>
        <w:tc>
          <w:tcPr>
            <w:tcW w:w="5674" w:type="dxa"/>
            <w:tcBorders>
              <w:top w:val="nil"/>
              <w:left w:val="nil"/>
              <w:bottom w:val="nil"/>
              <w:right w:val="nil"/>
            </w:tcBorders>
          </w:tcPr>
          <w:p w14:paraId="41CE76C2" w14:textId="77777777" w:rsidR="005D189E" w:rsidRPr="00DD0F4F"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p>
        </w:tc>
      </w:tr>
      <w:tr w:rsidR="005D189E" w:rsidRPr="005D189E" w14:paraId="575E71F5" w14:textId="77777777" w:rsidTr="002627FD">
        <w:tc>
          <w:tcPr>
            <w:tcW w:w="3686" w:type="dxa"/>
            <w:tcBorders>
              <w:top w:val="nil"/>
              <w:left w:val="nil"/>
              <w:bottom w:val="nil"/>
              <w:right w:val="nil"/>
            </w:tcBorders>
          </w:tcPr>
          <w:p w14:paraId="52B74391"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Datum opname attribuutsoort</w:t>
            </w:r>
          </w:p>
        </w:tc>
        <w:tc>
          <w:tcPr>
            <w:tcW w:w="5674" w:type="dxa"/>
            <w:tcBorders>
              <w:top w:val="nil"/>
              <w:left w:val="nil"/>
              <w:bottom w:val="nil"/>
              <w:right w:val="nil"/>
            </w:tcBorders>
          </w:tcPr>
          <w:p w14:paraId="5BA801EB"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1 juni 2008</w:t>
            </w:r>
          </w:p>
        </w:tc>
      </w:tr>
      <w:tr w:rsidR="005D189E" w:rsidRPr="005D189E" w14:paraId="54893CCB" w14:textId="77777777" w:rsidTr="002627FD">
        <w:tc>
          <w:tcPr>
            <w:tcW w:w="3686" w:type="dxa"/>
            <w:tcBorders>
              <w:top w:val="nil"/>
              <w:left w:val="nil"/>
              <w:bottom w:val="nil"/>
              <w:right w:val="nil"/>
            </w:tcBorders>
          </w:tcPr>
          <w:p w14:paraId="5D4698D2"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7861A1CD"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C14BE" w14:paraId="195A4866" w14:textId="77777777" w:rsidTr="002627FD">
        <w:tc>
          <w:tcPr>
            <w:tcW w:w="3686" w:type="dxa"/>
            <w:tcBorders>
              <w:top w:val="nil"/>
              <w:left w:val="nil"/>
              <w:bottom w:val="nil"/>
              <w:right w:val="nil"/>
            </w:tcBorders>
          </w:tcPr>
          <w:p w14:paraId="2FEE1362"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Toelichting attribuutsoort</w:t>
            </w:r>
          </w:p>
        </w:tc>
        <w:tc>
          <w:tcPr>
            <w:tcW w:w="5674" w:type="dxa"/>
            <w:tcBorders>
              <w:top w:val="nil"/>
              <w:left w:val="nil"/>
              <w:bottom w:val="nil"/>
              <w:right w:val="nil"/>
            </w:tcBorders>
          </w:tcPr>
          <w:p w14:paraId="5B6A760F" w14:textId="77777777" w:rsidR="002627FD" w:rsidRDefault="005D189E" w:rsidP="002627FD">
            <w:pPr>
              <w:autoSpaceDE w:val="0"/>
              <w:autoSpaceDN w:val="0"/>
              <w:adjustRightInd w:val="0"/>
              <w:spacing w:after="0" w:line="240" w:lineRule="auto"/>
              <w:rPr>
                <w:ins w:id="695" w:author="Arjan" w:date="2013-07-02T11:11:00Z"/>
                <w:rFonts w:ascii="Arial" w:eastAsia="Times New Roman" w:hAnsi="Arial" w:cs="Arial"/>
                <w:color w:val="000000"/>
                <w:sz w:val="20"/>
                <w:szCs w:val="20"/>
              </w:rPr>
            </w:pPr>
            <w:r w:rsidRPr="00DD0F4F">
              <w:rPr>
                <w:rFonts w:ascii="Arial" w:eastAsia="Times New Roman" w:hAnsi="Arial" w:cs="Arial"/>
                <w:color w:val="000000"/>
                <w:sz w:val="20"/>
                <w:szCs w:val="20"/>
                <w:lang w:val="nl-NL"/>
              </w:rPr>
              <w:t xml:space="preserve">Het gaat hier om </w:t>
            </w:r>
            <w:del w:id="696" w:author="Arjan" w:date="2014-09-08T23:01:00Z">
              <w:r w:rsidRPr="00DD0F4F" w:rsidDel="00152D78">
                <w:rPr>
                  <w:rFonts w:ascii="Arial" w:eastAsia="Times New Roman" w:hAnsi="Arial" w:cs="Arial"/>
                  <w:color w:val="000000"/>
                  <w:sz w:val="20"/>
                  <w:szCs w:val="20"/>
                  <w:lang w:val="nl-NL"/>
                </w:rPr>
                <w:delText xml:space="preserve">het </w:delText>
              </w:r>
            </w:del>
            <w:ins w:id="697" w:author="Arjan" w:date="2014-09-08T23:01:00Z">
              <w:r w:rsidR="00152D78" w:rsidRPr="00DD0F4F">
                <w:rPr>
                  <w:rFonts w:ascii="Arial" w:eastAsia="Times New Roman" w:hAnsi="Arial" w:cs="Arial"/>
                  <w:color w:val="000000"/>
                  <w:sz w:val="20"/>
                  <w:szCs w:val="20"/>
                  <w:lang w:val="nl-NL"/>
                </w:rPr>
                <w:t xml:space="preserve">de </w:t>
              </w:r>
            </w:ins>
            <w:r w:rsidRPr="00DD0F4F">
              <w:rPr>
                <w:rFonts w:ascii="Arial" w:eastAsia="Times New Roman" w:hAnsi="Arial" w:cs="Arial"/>
                <w:color w:val="000000"/>
                <w:sz w:val="20"/>
                <w:szCs w:val="20"/>
                <w:lang w:val="nl-NL"/>
              </w:rPr>
              <w:t xml:space="preserve">bestandsoort van het enkelvoudig </w:t>
            </w:r>
            <w:del w:id="698" w:author="Arjan" w:date="2012-11-14T16:13:00Z">
              <w:r w:rsidRPr="00DD0F4F" w:rsidDel="005D189E">
                <w:rPr>
                  <w:rFonts w:ascii="Arial" w:eastAsia="Times New Roman" w:hAnsi="Arial" w:cs="Arial"/>
                  <w:color w:val="000000"/>
                  <w:sz w:val="20"/>
                  <w:szCs w:val="20"/>
                  <w:lang w:val="nl-NL"/>
                </w:rPr>
                <w:delText>document</w:delText>
              </w:r>
            </w:del>
            <w:ins w:id="699" w:author="Arjan" w:date="2012-11-14T16:13:00Z">
              <w:r w:rsidRPr="00DD0F4F">
                <w:rPr>
                  <w:rFonts w:ascii="Arial" w:eastAsia="Times New Roman" w:hAnsi="Arial" w:cs="Arial"/>
                  <w:color w:val="000000"/>
                  <w:sz w:val="20"/>
                  <w:szCs w:val="20"/>
                  <w:lang w:val="nl-NL"/>
                </w:rPr>
                <w:t>informatieobject</w:t>
              </w:r>
            </w:ins>
            <w:del w:id="700" w:author="Arjan" w:date="2014-09-08T23:02:00Z">
              <w:r w:rsidRPr="00DD0F4F" w:rsidDel="00152D78">
                <w:rPr>
                  <w:rFonts w:ascii="Arial" w:eastAsia="Times New Roman" w:hAnsi="Arial" w:cs="Arial"/>
                  <w:color w:val="000000"/>
                  <w:sz w:val="20"/>
                  <w:szCs w:val="20"/>
                  <w:lang w:val="nl-NL"/>
                </w:rPr>
                <w:delText>, zoals ‘pdf’, ‘odf’, ‘xml’, ‘gml’, etc</w:delText>
              </w:r>
            </w:del>
            <w:r w:rsidRPr="00DD0F4F">
              <w:rPr>
                <w:rFonts w:ascii="Arial" w:eastAsia="Times New Roman" w:hAnsi="Arial" w:cs="Arial"/>
                <w:color w:val="000000"/>
                <w:sz w:val="20"/>
                <w:szCs w:val="20"/>
                <w:lang w:val="nl-NL"/>
              </w:rPr>
              <w:t xml:space="preserve">. Het betreft het Dublin Core metadata-element ‘Format’ met als toelichting: Typically, Format will include the media-type or dimensions of the resource. </w:t>
            </w:r>
            <w:r w:rsidRPr="005D189E">
              <w:rPr>
                <w:rFonts w:ascii="Arial" w:eastAsia="Times New Roman" w:hAnsi="Arial" w:cs="Arial"/>
                <w:color w:val="000000"/>
                <w:sz w:val="20"/>
                <w:szCs w:val="20"/>
              </w:rPr>
              <w:t>Format may be used to identify the software, hardware, or other equipment needed to display or operate the resource. Examples of dimensions include size and duration. Recommended best practice is to select a value from a controlled vocabulary (for example, the list of Internet Media Types (MIME) defining computer media formats).</w:t>
            </w:r>
            <w:ins w:id="701" w:author="Arjan" w:date="2013-07-02T11:11:00Z">
              <w:r w:rsidR="002627FD">
                <w:rPr>
                  <w:rFonts w:ascii="Arial" w:eastAsia="Times New Roman" w:hAnsi="Arial" w:cs="Arial"/>
                  <w:color w:val="000000"/>
                  <w:sz w:val="20"/>
                  <w:szCs w:val="20"/>
                </w:rPr>
                <w:t xml:space="preserve"> </w:t>
              </w:r>
            </w:ins>
          </w:p>
          <w:p w14:paraId="1E400707" w14:textId="77777777" w:rsidR="005D189E" w:rsidRPr="00DD0F4F" w:rsidRDefault="002627FD" w:rsidP="002627FD">
            <w:pPr>
              <w:autoSpaceDE w:val="0"/>
              <w:autoSpaceDN w:val="0"/>
              <w:adjustRightInd w:val="0"/>
              <w:spacing w:after="0" w:line="240" w:lineRule="auto"/>
              <w:rPr>
                <w:rFonts w:ascii="Arial" w:eastAsia="Times New Roman" w:hAnsi="Arial" w:cs="Arial"/>
                <w:color w:val="000000"/>
                <w:sz w:val="20"/>
                <w:szCs w:val="20"/>
                <w:lang w:val="nl-NL"/>
              </w:rPr>
            </w:pPr>
            <w:ins w:id="702" w:author="Arjan" w:date="2013-07-02T11:11:00Z">
              <w:r w:rsidRPr="00DD0F4F">
                <w:rPr>
                  <w:rFonts w:ascii="Arial" w:eastAsia="Times New Roman" w:hAnsi="Arial" w:cs="Arial"/>
                  <w:color w:val="000000"/>
                  <w:sz w:val="20"/>
                  <w:szCs w:val="20"/>
                  <w:lang w:val="nl-NL"/>
                </w:rPr>
                <w:t>Aangezien, bij bijvoorbeeld omzetting naar een duurzaam bewaarbaar informatieobject, het formaat kan wijzigen kent deze attribuutsoort historie.</w:t>
              </w:r>
            </w:ins>
          </w:p>
        </w:tc>
      </w:tr>
      <w:tr w:rsidR="005D189E" w:rsidRPr="005C14BE" w14:paraId="7D3CA399" w14:textId="77777777" w:rsidTr="002627FD">
        <w:tc>
          <w:tcPr>
            <w:tcW w:w="3686" w:type="dxa"/>
            <w:tcBorders>
              <w:top w:val="nil"/>
              <w:left w:val="nil"/>
              <w:bottom w:val="nil"/>
              <w:right w:val="nil"/>
            </w:tcBorders>
          </w:tcPr>
          <w:p w14:paraId="37983504" w14:textId="77777777" w:rsidR="005D189E" w:rsidRPr="00DD0F4F" w:rsidRDefault="005D189E" w:rsidP="005D189E">
            <w:pPr>
              <w:autoSpaceDE w:val="0"/>
              <w:autoSpaceDN w:val="0"/>
              <w:adjustRightInd w:val="0"/>
              <w:spacing w:after="0" w:line="240" w:lineRule="auto"/>
              <w:rPr>
                <w:rFonts w:ascii="Arial" w:eastAsia="Times New Roman" w:hAnsi="Arial" w:cs="Arial"/>
                <w:b/>
                <w:bCs/>
                <w:color w:val="000000"/>
                <w:sz w:val="20"/>
                <w:szCs w:val="20"/>
                <w:lang w:val="nl-NL"/>
              </w:rPr>
            </w:pPr>
          </w:p>
        </w:tc>
        <w:tc>
          <w:tcPr>
            <w:tcW w:w="5674" w:type="dxa"/>
            <w:tcBorders>
              <w:top w:val="nil"/>
              <w:left w:val="nil"/>
              <w:bottom w:val="nil"/>
              <w:right w:val="nil"/>
            </w:tcBorders>
          </w:tcPr>
          <w:p w14:paraId="6536AAA0" w14:textId="77777777" w:rsidR="005D189E" w:rsidRPr="00DD0F4F"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p>
        </w:tc>
      </w:tr>
      <w:tr w:rsidR="005D189E" w:rsidRPr="005D189E" w14:paraId="245B2654" w14:textId="77777777" w:rsidTr="002627FD">
        <w:tc>
          <w:tcPr>
            <w:tcW w:w="3686" w:type="dxa"/>
            <w:tcBorders>
              <w:top w:val="nil"/>
              <w:left w:val="nil"/>
              <w:bottom w:val="nil"/>
              <w:right w:val="nil"/>
            </w:tcBorders>
          </w:tcPr>
          <w:p w14:paraId="1A5D1EDE"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Formaat attribuutsoort</w:t>
            </w:r>
          </w:p>
        </w:tc>
        <w:tc>
          <w:tcPr>
            <w:tcW w:w="5674" w:type="dxa"/>
            <w:tcBorders>
              <w:top w:val="nil"/>
              <w:left w:val="nil"/>
              <w:bottom w:val="nil"/>
              <w:right w:val="nil"/>
            </w:tcBorders>
          </w:tcPr>
          <w:p w14:paraId="0175EEEA" w14:textId="77777777" w:rsidR="005D189E" w:rsidRPr="005D189E" w:rsidRDefault="00283300" w:rsidP="005D189E">
            <w:pPr>
              <w:autoSpaceDE w:val="0"/>
              <w:autoSpaceDN w:val="0"/>
              <w:adjustRightInd w:val="0"/>
              <w:spacing w:after="0" w:line="240" w:lineRule="auto"/>
              <w:rPr>
                <w:rFonts w:ascii="Arial" w:eastAsia="Times New Roman" w:hAnsi="Arial" w:cs="Arial"/>
                <w:color w:val="000000"/>
                <w:sz w:val="20"/>
                <w:szCs w:val="20"/>
              </w:rPr>
            </w:pPr>
            <w:del w:id="703" w:author="Arjan" w:date="2014-11-11T11:30:00Z">
              <w:r w:rsidDel="00283300">
                <w:rPr>
                  <w:rFonts w:ascii="Arial" w:hAnsi="Arial" w:cs="Arial"/>
                  <w:sz w:val="20"/>
                  <w:szCs w:val="20"/>
                  <w:lang w:val="en-AU"/>
                </w:rPr>
                <w:delText>AN10</w:delText>
              </w:r>
            </w:del>
            <w:ins w:id="704" w:author="Arjan" w:date="2014-11-11T11:30:00Z">
              <w:r>
                <w:rPr>
                  <w:rFonts w:ascii="Arial" w:hAnsi="Arial" w:cs="Arial"/>
                  <w:sz w:val="20"/>
                  <w:szCs w:val="20"/>
                  <w:lang w:val="en-AU"/>
                </w:rPr>
                <w:t>String</w:t>
              </w:r>
            </w:ins>
          </w:p>
        </w:tc>
      </w:tr>
      <w:tr w:rsidR="005D189E" w:rsidRPr="005D189E" w14:paraId="60633596" w14:textId="77777777" w:rsidTr="002627FD">
        <w:trPr>
          <w:trHeight w:val="230"/>
        </w:trPr>
        <w:tc>
          <w:tcPr>
            <w:tcW w:w="3686" w:type="dxa"/>
            <w:tcBorders>
              <w:top w:val="nil"/>
              <w:left w:val="nil"/>
              <w:bottom w:val="nil"/>
              <w:right w:val="nil"/>
            </w:tcBorders>
          </w:tcPr>
          <w:p w14:paraId="57DA3B82"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6A29CB25"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6DA98FD8" w14:textId="77777777" w:rsidTr="002627FD">
        <w:trPr>
          <w:trHeight w:val="230"/>
        </w:trPr>
        <w:tc>
          <w:tcPr>
            <w:tcW w:w="3686" w:type="dxa"/>
            <w:tcBorders>
              <w:top w:val="nil"/>
              <w:left w:val="nil"/>
              <w:bottom w:val="nil"/>
              <w:right w:val="nil"/>
            </w:tcBorders>
          </w:tcPr>
          <w:p w14:paraId="590BB1F4"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Waardenverzameling</w:t>
            </w:r>
          </w:p>
        </w:tc>
        <w:tc>
          <w:tcPr>
            <w:tcW w:w="5674" w:type="dxa"/>
            <w:tcBorders>
              <w:top w:val="nil"/>
              <w:left w:val="nil"/>
              <w:bottom w:val="nil"/>
              <w:right w:val="nil"/>
            </w:tcBorders>
          </w:tcPr>
          <w:p w14:paraId="30B6BE26" w14:textId="77777777" w:rsidR="005D189E" w:rsidRPr="005D189E" w:rsidRDefault="00152D78" w:rsidP="005D189E">
            <w:pPr>
              <w:autoSpaceDE w:val="0"/>
              <w:autoSpaceDN w:val="0"/>
              <w:adjustRightInd w:val="0"/>
              <w:spacing w:after="0" w:line="240" w:lineRule="auto"/>
              <w:rPr>
                <w:rFonts w:ascii="Arial" w:eastAsia="Times New Roman" w:hAnsi="Arial" w:cs="Arial"/>
                <w:color w:val="000000"/>
                <w:sz w:val="20"/>
                <w:szCs w:val="20"/>
              </w:rPr>
            </w:pPr>
            <w:ins w:id="705" w:author="Arjan" w:date="2014-09-08T23:01:00Z">
              <w:r w:rsidRPr="00152D78">
                <w:rPr>
                  <w:rFonts w:ascii="Arial" w:eastAsia="Times New Roman" w:hAnsi="Arial" w:cs="Arial"/>
                  <w:color w:val="000000"/>
                  <w:sz w:val="20"/>
                  <w:szCs w:val="20"/>
                </w:rPr>
                <w:t>MIME-types en –subtypes conform IANA</w:t>
              </w:r>
            </w:ins>
            <w:del w:id="706" w:author="Arjan" w:date="2014-09-08T23:01:00Z">
              <w:r w:rsidR="005D189E" w:rsidRPr="005D189E" w:rsidDel="00152D78">
                <w:rPr>
                  <w:rFonts w:ascii="Arial" w:eastAsia="Times New Roman" w:hAnsi="Arial" w:cs="Arial"/>
                  <w:color w:val="000000"/>
                  <w:sz w:val="20"/>
                  <w:szCs w:val="20"/>
                </w:rPr>
                <w:delText>bestaande bestandsformaatbenamingen</w:delText>
              </w:r>
            </w:del>
          </w:p>
        </w:tc>
      </w:tr>
      <w:tr w:rsidR="005D189E" w:rsidRPr="005D189E" w14:paraId="6C2336B2" w14:textId="77777777" w:rsidTr="002627FD">
        <w:trPr>
          <w:trHeight w:val="215"/>
        </w:trPr>
        <w:tc>
          <w:tcPr>
            <w:tcW w:w="3686" w:type="dxa"/>
            <w:tcBorders>
              <w:top w:val="nil"/>
              <w:left w:val="nil"/>
              <w:bottom w:val="nil"/>
              <w:right w:val="nil"/>
            </w:tcBorders>
          </w:tcPr>
          <w:p w14:paraId="1D003BB8"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2CFFCB33"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51C3DC43" w14:textId="77777777" w:rsidTr="002627FD">
        <w:trPr>
          <w:trHeight w:val="215"/>
        </w:trPr>
        <w:tc>
          <w:tcPr>
            <w:tcW w:w="3686" w:type="dxa"/>
            <w:tcBorders>
              <w:top w:val="nil"/>
              <w:left w:val="nil"/>
              <w:bottom w:val="nil"/>
              <w:right w:val="nil"/>
            </w:tcBorders>
          </w:tcPr>
          <w:p w14:paraId="1DF63C55"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materiële historie</w:t>
            </w:r>
          </w:p>
        </w:tc>
        <w:tc>
          <w:tcPr>
            <w:tcW w:w="5674" w:type="dxa"/>
            <w:tcBorders>
              <w:top w:val="nil"/>
              <w:left w:val="nil"/>
              <w:bottom w:val="nil"/>
              <w:right w:val="nil"/>
            </w:tcBorders>
          </w:tcPr>
          <w:p w14:paraId="0A75517D"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del w:id="707" w:author="Arjan" w:date="2012-11-14T16:13:00Z">
              <w:r w:rsidRPr="005D189E" w:rsidDel="005D189E">
                <w:rPr>
                  <w:rFonts w:ascii="Arial" w:eastAsia="Times New Roman" w:hAnsi="Arial" w:cs="Arial"/>
                  <w:color w:val="000000"/>
                  <w:sz w:val="20"/>
                  <w:szCs w:val="20"/>
                </w:rPr>
                <w:delText>Nee</w:delText>
              </w:r>
            </w:del>
            <w:ins w:id="708" w:author="Arjan" w:date="2012-11-14T16:13:00Z">
              <w:r>
                <w:rPr>
                  <w:rFonts w:ascii="Arial" w:eastAsia="Times New Roman" w:hAnsi="Arial" w:cs="Arial"/>
                  <w:color w:val="000000"/>
                  <w:sz w:val="20"/>
                  <w:szCs w:val="20"/>
                </w:rPr>
                <w:t>Ja</w:t>
              </w:r>
            </w:ins>
          </w:p>
        </w:tc>
      </w:tr>
      <w:tr w:rsidR="005D189E" w:rsidRPr="005D189E" w14:paraId="6360700C" w14:textId="77777777" w:rsidTr="002627FD">
        <w:trPr>
          <w:trHeight w:val="230"/>
        </w:trPr>
        <w:tc>
          <w:tcPr>
            <w:tcW w:w="3686" w:type="dxa"/>
            <w:tcBorders>
              <w:top w:val="nil"/>
              <w:left w:val="nil"/>
              <w:bottom w:val="nil"/>
              <w:right w:val="nil"/>
            </w:tcBorders>
          </w:tcPr>
          <w:p w14:paraId="61E5C47D"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46AFDA8F"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52F2B22F" w14:textId="77777777" w:rsidTr="002627FD">
        <w:trPr>
          <w:trHeight w:val="230"/>
        </w:trPr>
        <w:tc>
          <w:tcPr>
            <w:tcW w:w="3686" w:type="dxa"/>
            <w:tcBorders>
              <w:top w:val="nil"/>
              <w:left w:val="nil"/>
              <w:bottom w:val="nil"/>
              <w:right w:val="nil"/>
            </w:tcBorders>
          </w:tcPr>
          <w:p w14:paraId="05B75CDF"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formele historie</w:t>
            </w:r>
          </w:p>
        </w:tc>
        <w:tc>
          <w:tcPr>
            <w:tcW w:w="5674" w:type="dxa"/>
            <w:tcBorders>
              <w:top w:val="nil"/>
              <w:left w:val="nil"/>
              <w:bottom w:val="nil"/>
              <w:right w:val="nil"/>
            </w:tcBorders>
          </w:tcPr>
          <w:p w14:paraId="667288B0"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Nee</w:t>
            </w:r>
          </w:p>
        </w:tc>
      </w:tr>
      <w:tr w:rsidR="005D189E" w:rsidRPr="005D189E" w14:paraId="009B78E6" w14:textId="77777777" w:rsidTr="002627FD">
        <w:trPr>
          <w:trHeight w:val="230"/>
        </w:trPr>
        <w:tc>
          <w:tcPr>
            <w:tcW w:w="3686" w:type="dxa"/>
            <w:tcBorders>
              <w:top w:val="nil"/>
              <w:left w:val="nil"/>
              <w:bottom w:val="nil"/>
              <w:right w:val="nil"/>
            </w:tcBorders>
          </w:tcPr>
          <w:p w14:paraId="43AAA4A4"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047B132E"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5419F1F8" w14:textId="77777777" w:rsidTr="002627FD">
        <w:trPr>
          <w:trHeight w:val="230"/>
        </w:trPr>
        <w:tc>
          <w:tcPr>
            <w:tcW w:w="3686" w:type="dxa"/>
            <w:tcBorders>
              <w:top w:val="nil"/>
              <w:left w:val="nil"/>
              <w:bottom w:val="nil"/>
              <w:right w:val="nil"/>
            </w:tcBorders>
          </w:tcPr>
          <w:p w14:paraId="6779B0F8"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Aanduiding brondocument</w:t>
            </w:r>
          </w:p>
        </w:tc>
        <w:tc>
          <w:tcPr>
            <w:tcW w:w="5674" w:type="dxa"/>
            <w:tcBorders>
              <w:top w:val="nil"/>
              <w:left w:val="nil"/>
              <w:bottom w:val="nil"/>
              <w:right w:val="nil"/>
            </w:tcBorders>
          </w:tcPr>
          <w:p w14:paraId="42871ABF"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7C1655FB" w14:textId="77777777" w:rsidTr="002627FD">
        <w:trPr>
          <w:trHeight w:val="230"/>
        </w:trPr>
        <w:tc>
          <w:tcPr>
            <w:tcW w:w="3686" w:type="dxa"/>
            <w:tcBorders>
              <w:top w:val="nil"/>
              <w:left w:val="nil"/>
              <w:bottom w:val="nil"/>
              <w:right w:val="nil"/>
            </w:tcBorders>
          </w:tcPr>
          <w:p w14:paraId="0264961B"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67DF4992"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6258AB51" w14:textId="77777777" w:rsidTr="002627FD">
        <w:trPr>
          <w:trHeight w:val="230"/>
        </w:trPr>
        <w:tc>
          <w:tcPr>
            <w:tcW w:w="3686" w:type="dxa"/>
            <w:tcBorders>
              <w:top w:val="nil"/>
              <w:left w:val="nil"/>
              <w:bottom w:val="nil"/>
              <w:right w:val="nil"/>
            </w:tcBorders>
          </w:tcPr>
          <w:p w14:paraId="7FED7D42"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in onderzoek</w:t>
            </w:r>
          </w:p>
        </w:tc>
        <w:tc>
          <w:tcPr>
            <w:tcW w:w="5674" w:type="dxa"/>
            <w:tcBorders>
              <w:top w:val="nil"/>
              <w:left w:val="nil"/>
              <w:bottom w:val="nil"/>
              <w:right w:val="nil"/>
            </w:tcBorders>
          </w:tcPr>
          <w:p w14:paraId="54EB4F93"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Nee</w:t>
            </w:r>
          </w:p>
        </w:tc>
      </w:tr>
      <w:tr w:rsidR="005D189E" w:rsidRPr="005D189E" w14:paraId="04A30F58" w14:textId="77777777" w:rsidTr="002627FD">
        <w:trPr>
          <w:trHeight w:val="230"/>
        </w:trPr>
        <w:tc>
          <w:tcPr>
            <w:tcW w:w="3686" w:type="dxa"/>
            <w:tcBorders>
              <w:top w:val="nil"/>
              <w:left w:val="nil"/>
              <w:bottom w:val="nil"/>
              <w:right w:val="nil"/>
            </w:tcBorders>
          </w:tcPr>
          <w:p w14:paraId="7EB1385C"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6FCC1DE0"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31ABCBF8" w14:textId="77777777" w:rsidTr="002627FD">
        <w:trPr>
          <w:trHeight w:val="411"/>
        </w:trPr>
        <w:tc>
          <w:tcPr>
            <w:tcW w:w="3686" w:type="dxa"/>
            <w:tcBorders>
              <w:top w:val="nil"/>
              <w:left w:val="nil"/>
              <w:bottom w:val="nil"/>
              <w:right w:val="nil"/>
            </w:tcBorders>
          </w:tcPr>
          <w:p w14:paraId="7E9044E8"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Aanduiding strijdigheid/nietigheid</w:t>
            </w:r>
          </w:p>
        </w:tc>
        <w:tc>
          <w:tcPr>
            <w:tcW w:w="5674" w:type="dxa"/>
            <w:tcBorders>
              <w:top w:val="nil"/>
              <w:left w:val="nil"/>
              <w:bottom w:val="nil"/>
              <w:right w:val="nil"/>
            </w:tcBorders>
          </w:tcPr>
          <w:p w14:paraId="7FB08358"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Nee</w:t>
            </w:r>
          </w:p>
        </w:tc>
      </w:tr>
      <w:tr w:rsidR="005D189E" w:rsidRPr="005D189E" w14:paraId="7CC0F653" w14:textId="77777777" w:rsidTr="002627FD">
        <w:trPr>
          <w:trHeight w:val="245"/>
        </w:trPr>
        <w:tc>
          <w:tcPr>
            <w:tcW w:w="3686" w:type="dxa"/>
            <w:tcBorders>
              <w:top w:val="nil"/>
              <w:left w:val="nil"/>
              <w:bottom w:val="nil"/>
              <w:right w:val="nil"/>
            </w:tcBorders>
          </w:tcPr>
          <w:p w14:paraId="26BCAC75"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2F30C34C"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2EDF8856" w14:textId="77777777" w:rsidTr="002627FD">
        <w:trPr>
          <w:trHeight w:val="230"/>
        </w:trPr>
        <w:tc>
          <w:tcPr>
            <w:tcW w:w="3686" w:type="dxa"/>
            <w:tcBorders>
              <w:top w:val="nil"/>
              <w:left w:val="nil"/>
              <w:bottom w:val="nil"/>
              <w:right w:val="nil"/>
            </w:tcBorders>
          </w:tcPr>
          <w:p w14:paraId="11B6C571"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kardinaliteit</w:t>
            </w:r>
          </w:p>
        </w:tc>
        <w:tc>
          <w:tcPr>
            <w:tcW w:w="5674" w:type="dxa"/>
            <w:tcBorders>
              <w:top w:val="nil"/>
              <w:left w:val="nil"/>
              <w:bottom w:val="nil"/>
              <w:right w:val="nil"/>
            </w:tcBorders>
          </w:tcPr>
          <w:p w14:paraId="2BC13A1F" w14:textId="77777777" w:rsidR="005D189E" w:rsidRPr="005D189E" w:rsidRDefault="000A1102" w:rsidP="005D189E">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0 -</w:t>
            </w:r>
            <w:r w:rsidR="005D189E" w:rsidRPr="005D189E">
              <w:rPr>
                <w:rFonts w:ascii="Arial" w:eastAsia="Times New Roman" w:hAnsi="Arial" w:cs="Arial"/>
                <w:color w:val="000000"/>
                <w:sz w:val="20"/>
                <w:szCs w:val="20"/>
              </w:rPr>
              <w:t xml:space="preserve"> </w:t>
            </w:r>
            <w:r w:rsidR="00DA5D93" w:rsidRPr="005D189E">
              <w:rPr>
                <w:rFonts w:ascii="Arial" w:eastAsia="Times New Roman" w:hAnsi="Arial" w:cs="Arial"/>
                <w:color w:val="000000"/>
                <w:sz w:val="20"/>
                <w:szCs w:val="20"/>
              </w:rPr>
              <w:fldChar w:fldCharType="begin" w:fldLock="1"/>
            </w:r>
            <w:r w:rsidR="005D189E" w:rsidRPr="005D189E">
              <w:rPr>
                <w:rFonts w:ascii="Arial" w:eastAsia="Times New Roman" w:hAnsi="Arial" w:cs="Arial"/>
                <w:color w:val="000000"/>
                <w:sz w:val="20"/>
                <w:szCs w:val="20"/>
              </w:rPr>
              <w:instrText>MERGEFIELD Att.UpperBound</w:instrText>
            </w:r>
            <w:r w:rsidR="00DA5D93" w:rsidRPr="005D189E">
              <w:rPr>
                <w:rFonts w:ascii="Arial" w:eastAsia="Times New Roman" w:hAnsi="Arial" w:cs="Arial"/>
                <w:color w:val="000000"/>
                <w:sz w:val="20"/>
                <w:szCs w:val="20"/>
              </w:rPr>
              <w:fldChar w:fldCharType="separate"/>
            </w:r>
            <w:r w:rsidR="005D189E" w:rsidRPr="005D189E">
              <w:rPr>
                <w:rFonts w:ascii="Arial" w:eastAsia="Times New Roman" w:hAnsi="Arial" w:cs="Arial"/>
                <w:color w:val="000000"/>
                <w:sz w:val="20"/>
                <w:szCs w:val="20"/>
              </w:rPr>
              <w:t>1</w:t>
            </w:r>
            <w:r w:rsidR="00DA5D93" w:rsidRPr="005D189E">
              <w:rPr>
                <w:rFonts w:ascii="Arial" w:eastAsia="Times New Roman" w:hAnsi="Arial" w:cs="Arial"/>
                <w:color w:val="000000"/>
                <w:sz w:val="20"/>
                <w:szCs w:val="20"/>
              </w:rPr>
              <w:fldChar w:fldCharType="end"/>
            </w:r>
          </w:p>
        </w:tc>
      </w:tr>
      <w:tr w:rsidR="005D189E" w:rsidRPr="005D189E" w14:paraId="3874B963" w14:textId="77777777" w:rsidTr="002627FD">
        <w:trPr>
          <w:trHeight w:val="230"/>
        </w:trPr>
        <w:tc>
          <w:tcPr>
            <w:tcW w:w="3686" w:type="dxa"/>
            <w:tcBorders>
              <w:top w:val="nil"/>
              <w:left w:val="nil"/>
              <w:bottom w:val="nil"/>
              <w:right w:val="nil"/>
            </w:tcBorders>
          </w:tcPr>
          <w:p w14:paraId="507E133F"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14:paraId="0FB54715"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14:paraId="3F9381CA" w14:textId="77777777" w:rsidTr="002627FD">
        <w:trPr>
          <w:trHeight w:val="230"/>
        </w:trPr>
        <w:tc>
          <w:tcPr>
            <w:tcW w:w="3686" w:type="dxa"/>
            <w:tcBorders>
              <w:top w:val="nil"/>
              <w:left w:val="nil"/>
              <w:bottom w:val="nil"/>
              <w:right w:val="nil"/>
            </w:tcBorders>
          </w:tcPr>
          <w:p w14:paraId="70F8CCC0"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authentiek</w:t>
            </w:r>
          </w:p>
        </w:tc>
        <w:tc>
          <w:tcPr>
            <w:tcW w:w="5674" w:type="dxa"/>
            <w:tcBorders>
              <w:top w:val="nil"/>
              <w:left w:val="nil"/>
              <w:bottom w:val="nil"/>
              <w:right w:val="nil"/>
            </w:tcBorders>
          </w:tcPr>
          <w:p w14:paraId="13D3CE06"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Gemeentelijk basisgegeven</w:t>
            </w:r>
          </w:p>
        </w:tc>
      </w:tr>
      <w:tr w:rsidR="005D189E" w:rsidRPr="005D189E" w14:paraId="48E57AF3" w14:textId="77777777" w:rsidTr="002627FD">
        <w:trPr>
          <w:trHeight w:val="230"/>
        </w:trPr>
        <w:tc>
          <w:tcPr>
            <w:tcW w:w="3686" w:type="dxa"/>
            <w:tcBorders>
              <w:top w:val="nil"/>
              <w:left w:val="nil"/>
              <w:right w:val="nil"/>
            </w:tcBorders>
          </w:tcPr>
          <w:p w14:paraId="18E6F269"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right w:val="nil"/>
            </w:tcBorders>
          </w:tcPr>
          <w:p w14:paraId="6EEE5951" w14:textId="77777777"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C14BE" w14:paraId="0E7786C4" w14:textId="77777777" w:rsidTr="002627FD">
        <w:trPr>
          <w:trHeight w:val="230"/>
        </w:trPr>
        <w:tc>
          <w:tcPr>
            <w:tcW w:w="3686" w:type="dxa"/>
            <w:tcBorders>
              <w:top w:val="nil"/>
              <w:left w:val="nil"/>
              <w:bottom w:val="single" w:sz="4" w:space="0" w:color="auto"/>
              <w:right w:val="nil"/>
            </w:tcBorders>
          </w:tcPr>
          <w:p w14:paraId="26AAA64E" w14:textId="77777777"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r w:rsidRPr="005D189E">
              <w:rPr>
                <w:rFonts w:ascii="Arial" w:eastAsia="Times New Roman" w:hAnsi="Arial" w:cs="Arial"/>
                <w:b/>
                <w:bCs/>
                <w:color w:val="000000"/>
                <w:sz w:val="20"/>
                <w:szCs w:val="20"/>
              </w:rPr>
              <w:t>Regels attribuutsoort</w:t>
            </w:r>
          </w:p>
        </w:tc>
        <w:tc>
          <w:tcPr>
            <w:tcW w:w="5674" w:type="dxa"/>
            <w:tcBorders>
              <w:top w:val="nil"/>
              <w:left w:val="nil"/>
              <w:bottom w:val="single" w:sz="4" w:space="0" w:color="auto"/>
              <w:right w:val="nil"/>
            </w:tcBorders>
          </w:tcPr>
          <w:p w14:paraId="7BBAB2A2" w14:textId="77777777" w:rsidR="0031569A" w:rsidRDefault="005D189E" w:rsidP="0031569A">
            <w:pPr>
              <w:autoSpaceDE w:val="0"/>
              <w:autoSpaceDN w:val="0"/>
              <w:adjustRightInd w:val="0"/>
              <w:spacing w:after="0" w:line="240" w:lineRule="auto"/>
              <w:rPr>
                <w:ins w:id="709" w:author="Arjan" w:date="2014-11-11T22:42:00Z"/>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w:t>
            </w:r>
            <w:del w:id="710" w:author="Arjan" w:date="2012-11-14T16:14:00Z">
              <w:r w:rsidRPr="00DD0F4F" w:rsidDel="005D189E">
                <w:rPr>
                  <w:rFonts w:ascii="Arial" w:eastAsia="Times New Roman" w:hAnsi="Arial" w:cs="Arial"/>
                  <w:color w:val="000000"/>
                  <w:sz w:val="20"/>
                  <w:szCs w:val="20"/>
                  <w:lang w:val="nl-NL"/>
                </w:rPr>
                <w:delText>Documentf</w:delText>
              </w:r>
            </w:del>
            <w:ins w:id="711" w:author="Arjan" w:date="2012-11-14T16:14:00Z">
              <w:r w:rsidRPr="00DD0F4F">
                <w:rPr>
                  <w:rFonts w:ascii="Arial" w:eastAsia="Times New Roman" w:hAnsi="Arial" w:cs="Arial"/>
                  <w:color w:val="000000"/>
                  <w:sz w:val="20"/>
                  <w:szCs w:val="20"/>
                  <w:lang w:val="nl-NL"/>
                </w:rPr>
                <w:t>F</w:t>
              </w:r>
            </w:ins>
            <w:r w:rsidRPr="00DD0F4F">
              <w:rPr>
                <w:rFonts w:ascii="Arial" w:eastAsia="Times New Roman" w:hAnsi="Arial" w:cs="Arial"/>
                <w:color w:val="000000"/>
                <w:sz w:val="20"/>
                <w:szCs w:val="20"/>
                <w:lang w:val="nl-NL"/>
              </w:rPr>
              <w:t>ormaa</w:t>
            </w:r>
            <w:del w:id="712" w:author="Arjan" w:date="2012-11-14T16:14:00Z">
              <w:r w:rsidRPr="00DD0F4F" w:rsidDel="005D189E">
                <w:rPr>
                  <w:rFonts w:ascii="Arial" w:eastAsia="Times New Roman" w:hAnsi="Arial" w:cs="Arial"/>
                  <w:color w:val="000000"/>
                  <w:sz w:val="20"/>
                  <w:szCs w:val="20"/>
                  <w:lang w:val="nl-NL"/>
                </w:rPr>
                <w:delText>y</w:delText>
              </w:r>
            </w:del>
            <w:ins w:id="713" w:author="Arjan" w:date="2012-11-14T16:14:00Z">
              <w:r w:rsidRPr="00DD0F4F">
                <w:rPr>
                  <w:rFonts w:ascii="Arial" w:eastAsia="Times New Roman" w:hAnsi="Arial" w:cs="Arial"/>
                  <w:color w:val="000000"/>
                  <w:sz w:val="20"/>
                  <w:szCs w:val="20"/>
                  <w:lang w:val="nl-NL"/>
                </w:rPr>
                <w:t>t</w:t>
              </w:r>
            </w:ins>
            <w:r w:rsidRPr="00DD0F4F">
              <w:rPr>
                <w:rFonts w:ascii="Arial" w:eastAsia="Times New Roman" w:hAnsi="Arial" w:cs="Arial"/>
                <w:color w:val="000000"/>
                <w:sz w:val="20"/>
                <w:szCs w:val="20"/>
                <w:lang w:val="nl-NL"/>
              </w:rPr>
              <w:t xml:space="preserve"> moet van een waarde voorzien zijn </w:t>
            </w:r>
            <w:r w:rsidR="004B37F9" w:rsidRPr="00DD0F4F">
              <w:rPr>
                <w:rFonts w:ascii="Arial" w:eastAsia="Times New Roman" w:hAnsi="Arial" w:cs="Arial"/>
                <w:color w:val="000000"/>
                <w:sz w:val="20"/>
                <w:szCs w:val="20"/>
                <w:lang w:val="nl-NL"/>
              </w:rPr>
              <w:t>indien</w:t>
            </w:r>
            <w:ins w:id="714" w:author="Arjan" w:date="2014-11-11T22:42:00Z">
              <w:r w:rsidR="0031569A">
                <w:rPr>
                  <w:rFonts w:ascii="Arial" w:eastAsia="Times New Roman" w:hAnsi="Arial" w:cs="Arial"/>
                  <w:color w:val="000000"/>
                  <w:sz w:val="20"/>
                  <w:szCs w:val="20"/>
                  <w:lang w:val="nl-NL"/>
                </w:rPr>
                <w:t>:</w:t>
              </w:r>
            </w:ins>
          </w:p>
          <w:p w14:paraId="4463E8D0" w14:textId="77777777" w:rsidR="0031569A" w:rsidRDefault="0031569A" w:rsidP="0031569A">
            <w:pPr>
              <w:autoSpaceDE w:val="0"/>
              <w:autoSpaceDN w:val="0"/>
              <w:adjustRightInd w:val="0"/>
              <w:spacing w:after="0" w:line="240" w:lineRule="auto"/>
              <w:rPr>
                <w:ins w:id="715" w:author="Arjan" w:date="2014-11-11T22:46:00Z"/>
                <w:rFonts w:ascii="Arial" w:eastAsia="Times New Roman" w:hAnsi="Arial" w:cs="Arial"/>
                <w:color w:val="000000"/>
                <w:sz w:val="20"/>
                <w:szCs w:val="20"/>
                <w:lang w:val="nl-NL"/>
              </w:rPr>
            </w:pPr>
            <w:ins w:id="716" w:author="Arjan" w:date="2014-11-11T22:42:00Z">
              <w:r>
                <w:rPr>
                  <w:rFonts w:ascii="Arial" w:eastAsia="Times New Roman" w:hAnsi="Arial" w:cs="Arial"/>
                  <w:color w:val="000000"/>
                  <w:sz w:val="20"/>
                  <w:szCs w:val="20"/>
                  <w:lang w:val="nl-NL"/>
                </w:rPr>
                <w:t xml:space="preserve">- </w:t>
              </w:r>
            </w:ins>
            <w:ins w:id="717" w:author="Arjan" w:date="2014-01-22T16:40:00Z">
              <w:r w:rsidR="004B37F9" w:rsidRPr="00DD0F4F">
                <w:rPr>
                  <w:rFonts w:ascii="Arial" w:eastAsia="Times New Roman" w:hAnsi="Arial" w:cs="Arial"/>
                  <w:color w:val="000000"/>
                  <w:sz w:val="20"/>
                  <w:szCs w:val="20"/>
                  <w:lang w:val="nl-NL"/>
                </w:rPr>
                <w:t xml:space="preserve">de attribuutsoort Inhoud van een waarde </w:t>
              </w:r>
            </w:ins>
            <w:ins w:id="718" w:author="Arjan" w:date="2014-11-11T22:45:00Z">
              <w:r>
                <w:rPr>
                  <w:rFonts w:ascii="Arial" w:eastAsia="Times New Roman" w:hAnsi="Arial" w:cs="Arial"/>
                  <w:color w:val="000000"/>
                  <w:sz w:val="20"/>
                  <w:szCs w:val="20"/>
                  <w:lang w:val="nl-NL"/>
                </w:rPr>
                <w:t xml:space="preserve">is </w:t>
              </w:r>
            </w:ins>
            <w:ins w:id="719" w:author="Arjan" w:date="2014-01-22T16:40:00Z">
              <w:r w:rsidR="004B37F9" w:rsidRPr="00DD0F4F">
                <w:rPr>
                  <w:rFonts w:ascii="Arial" w:eastAsia="Times New Roman" w:hAnsi="Arial" w:cs="Arial"/>
                  <w:color w:val="000000"/>
                  <w:sz w:val="20"/>
                  <w:szCs w:val="20"/>
                  <w:lang w:val="nl-NL"/>
                </w:rPr>
                <w:t>voorzien</w:t>
              </w:r>
            </w:ins>
            <w:ins w:id="720" w:author="Arjan" w:date="2014-11-11T22:45:00Z">
              <w:r>
                <w:rPr>
                  <w:rFonts w:ascii="Arial" w:eastAsia="Times New Roman" w:hAnsi="Arial" w:cs="Arial"/>
                  <w:color w:val="000000"/>
                  <w:sz w:val="20"/>
                  <w:szCs w:val="20"/>
                  <w:lang w:val="nl-NL"/>
                </w:rPr>
                <w:t xml:space="preserve"> (d.w.z. </w:t>
              </w:r>
              <w:r w:rsidRPr="00DD0F4F">
                <w:rPr>
                  <w:rFonts w:ascii="Arial" w:eastAsia="Times New Roman" w:hAnsi="Arial" w:cs="Arial"/>
                  <w:color w:val="000000"/>
                  <w:sz w:val="20"/>
                  <w:szCs w:val="20"/>
                  <w:lang w:val="nl-NL"/>
                </w:rPr>
                <w:t xml:space="preserve">het </w:t>
              </w:r>
              <w:r>
                <w:rPr>
                  <w:rFonts w:ascii="Arial" w:eastAsia="Times New Roman" w:hAnsi="Arial" w:cs="Arial"/>
                  <w:color w:val="000000"/>
                  <w:sz w:val="20"/>
                  <w:szCs w:val="20"/>
                  <w:lang w:val="nl-NL"/>
                </w:rPr>
                <w:t xml:space="preserve">betreft </w:t>
              </w:r>
              <w:r w:rsidRPr="00DD0F4F">
                <w:rPr>
                  <w:rFonts w:ascii="Arial" w:eastAsia="Times New Roman" w:hAnsi="Arial" w:cs="Arial"/>
                  <w:color w:val="000000"/>
                  <w:sz w:val="20"/>
                  <w:szCs w:val="20"/>
                  <w:lang w:val="nl-NL"/>
                </w:rPr>
                <w:t>een digitaal bestand</w:t>
              </w:r>
            </w:ins>
            <w:ins w:id="721" w:author="Arjan" w:date="2014-11-11T22:46:00Z">
              <w:r>
                <w:rPr>
                  <w:rFonts w:ascii="Arial" w:eastAsia="Times New Roman" w:hAnsi="Arial" w:cs="Arial"/>
                  <w:color w:val="000000"/>
                  <w:sz w:val="20"/>
                  <w:szCs w:val="20"/>
                  <w:lang w:val="nl-NL"/>
                </w:rPr>
                <w:t>)</w:t>
              </w:r>
            </w:ins>
            <w:ins w:id="722" w:author="Arjan" w:date="2014-01-22T16:40:00Z">
              <w:r w:rsidR="004B37F9" w:rsidRPr="00DD0F4F">
                <w:rPr>
                  <w:rFonts w:ascii="Arial" w:eastAsia="Times New Roman" w:hAnsi="Arial" w:cs="Arial"/>
                  <w:color w:val="000000"/>
                  <w:sz w:val="20"/>
                  <w:szCs w:val="20"/>
                  <w:lang w:val="nl-NL"/>
                </w:rPr>
                <w:t xml:space="preserve">, </w:t>
              </w:r>
            </w:ins>
            <w:ins w:id="723" w:author="Arjan" w:date="2014-11-11T22:46:00Z">
              <w:r>
                <w:rPr>
                  <w:rFonts w:ascii="Arial" w:eastAsia="Times New Roman" w:hAnsi="Arial" w:cs="Arial"/>
                  <w:color w:val="000000"/>
                  <w:sz w:val="20"/>
                  <w:szCs w:val="20"/>
                  <w:lang w:val="nl-NL"/>
                </w:rPr>
                <w:t>of</w:t>
              </w:r>
            </w:ins>
            <w:ins w:id="724" w:author="Arjan" w:date="2014-01-22T16:40:00Z">
              <w:r w:rsidR="004B37F9" w:rsidRPr="00DD0F4F">
                <w:rPr>
                  <w:rFonts w:ascii="Arial" w:eastAsia="Times New Roman" w:hAnsi="Arial" w:cs="Arial"/>
                  <w:color w:val="000000"/>
                  <w:sz w:val="20"/>
                  <w:szCs w:val="20"/>
                  <w:lang w:val="nl-NL"/>
                </w:rPr>
                <w:t xml:space="preserve"> </w:t>
              </w:r>
            </w:ins>
          </w:p>
          <w:p w14:paraId="47E7460F" w14:textId="77777777" w:rsidR="005D189E" w:rsidRPr="00DD0F4F" w:rsidRDefault="0031569A" w:rsidP="0031569A">
            <w:pPr>
              <w:autoSpaceDE w:val="0"/>
              <w:autoSpaceDN w:val="0"/>
              <w:adjustRightInd w:val="0"/>
              <w:spacing w:after="0" w:line="240" w:lineRule="auto"/>
              <w:rPr>
                <w:rFonts w:ascii="Arial" w:eastAsia="Times New Roman" w:hAnsi="Arial" w:cs="Arial"/>
                <w:color w:val="000000"/>
                <w:sz w:val="20"/>
                <w:szCs w:val="20"/>
                <w:lang w:val="nl-NL"/>
              </w:rPr>
            </w:pPr>
            <w:ins w:id="725" w:author="Arjan" w:date="2014-11-11T22:46:00Z">
              <w:r>
                <w:rPr>
                  <w:rFonts w:ascii="Arial" w:eastAsia="Times New Roman" w:hAnsi="Arial" w:cs="Arial"/>
                  <w:color w:val="000000"/>
                  <w:sz w:val="20"/>
                  <w:szCs w:val="20"/>
                  <w:lang w:val="nl-NL"/>
                </w:rPr>
                <w:t xml:space="preserve">- </w:t>
              </w:r>
            </w:ins>
            <w:r w:rsidR="005D189E" w:rsidRPr="00DD0F4F">
              <w:rPr>
                <w:rFonts w:ascii="Arial" w:eastAsia="Times New Roman" w:hAnsi="Arial" w:cs="Arial"/>
                <w:color w:val="000000"/>
                <w:sz w:val="20"/>
                <w:szCs w:val="20"/>
                <w:lang w:val="nl-NL"/>
              </w:rPr>
              <w:t xml:space="preserve">Bestandsnaam </w:t>
            </w:r>
            <w:del w:id="726" w:author="Arjan" w:date="2014-11-11T22:47:00Z">
              <w:r w:rsidR="005D189E" w:rsidRPr="00DD0F4F" w:rsidDel="0031569A">
                <w:rPr>
                  <w:rFonts w:ascii="Arial" w:eastAsia="Times New Roman" w:hAnsi="Arial" w:cs="Arial"/>
                  <w:color w:val="000000"/>
                  <w:sz w:val="20"/>
                  <w:szCs w:val="20"/>
                  <w:lang w:val="nl-NL"/>
                </w:rPr>
                <w:delText>g</w:delText>
              </w:r>
            </w:del>
            <w:r w:rsidR="005D189E" w:rsidRPr="00DD0F4F">
              <w:rPr>
                <w:rFonts w:ascii="Arial" w:eastAsia="Times New Roman" w:hAnsi="Arial" w:cs="Arial"/>
                <w:color w:val="000000"/>
                <w:sz w:val="20"/>
                <w:szCs w:val="20"/>
                <w:lang w:val="nl-NL"/>
              </w:rPr>
              <w:t xml:space="preserve">een waarde heeft </w:t>
            </w:r>
            <w:ins w:id="727" w:author="Arjan" w:date="2014-11-11T22:47:00Z">
              <w:r w:rsidR="008C2BEE">
                <w:rPr>
                  <w:rFonts w:ascii="Arial" w:eastAsia="Times New Roman" w:hAnsi="Arial" w:cs="Arial"/>
                  <w:color w:val="000000"/>
                  <w:sz w:val="20"/>
                  <w:szCs w:val="20"/>
                  <w:lang w:val="nl-NL"/>
                </w:rPr>
                <w:t xml:space="preserve">(d.w.z. </w:t>
              </w:r>
              <w:r w:rsidR="008C2BEE" w:rsidRPr="00DD0F4F">
                <w:rPr>
                  <w:rFonts w:ascii="Arial" w:eastAsia="Times New Roman" w:hAnsi="Arial" w:cs="Arial"/>
                  <w:color w:val="000000"/>
                  <w:sz w:val="20"/>
                  <w:szCs w:val="20"/>
                  <w:lang w:val="nl-NL"/>
                </w:rPr>
                <w:t xml:space="preserve">het </w:t>
              </w:r>
              <w:r w:rsidR="008C2BEE">
                <w:rPr>
                  <w:rFonts w:ascii="Arial" w:eastAsia="Times New Roman" w:hAnsi="Arial" w:cs="Arial"/>
                  <w:color w:val="000000"/>
                  <w:sz w:val="20"/>
                  <w:szCs w:val="20"/>
                  <w:lang w:val="nl-NL"/>
                </w:rPr>
                <w:t xml:space="preserve">betreft </w:t>
              </w:r>
              <w:r w:rsidR="008C2BEE" w:rsidRPr="00DD0F4F">
                <w:rPr>
                  <w:rFonts w:ascii="Arial" w:eastAsia="Times New Roman" w:hAnsi="Arial" w:cs="Arial"/>
                  <w:color w:val="000000"/>
                  <w:sz w:val="20"/>
                  <w:szCs w:val="20"/>
                  <w:lang w:val="nl-NL"/>
                </w:rPr>
                <w:t>een digitaal bestand</w:t>
              </w:r>
              <w:r w:rsidR="008C2BEE">
                <w:rPr>
                  <w:rFonts w:ascii="Arial" w:eastAsia="Times New Roman" w:hAnsi="Arial" w:cs="Arial"/>
                  <w:color w:val="000000"/>
                  <w:sz w:val="20"/>
                  <w:szCs w:val="20"/>
                  <w:lang w:val="nl-NL"/>
                </w:rPr>
                <w:t>)</w:t>
              </w:r>
            </w:ins>
            <w:del w:id="728" w:author="Arjan" w:date="2014-11-11T22:47:00Z">
              <w:r w:rsidR="005D189E" w:rsidRPr="00DD0F4F" w:rsidDel="0031569A">
                <w:rPr>
                  <w:rFonts w:ascii="Arial" w:eastAsia="Times New Roman" w:hAnsi="Arial" w:cs="Arial"/>
                  <w:color w:val="000000"/>
                  <w:sz w:val="20"/>
                  <w:szCs w:val="20"/>
                  <w:lang w:val="nl-NL"/>
                </w:rPr>
                <w:delText xml:space="preserve">of </w:delText>
              </w:r>
            </w:del>
            <w:ins w:id="729" w:author="Arjan" w:date="2014-11-11T22:47:00Z">
              <w:r w:rsidR="008C2BEE">
                <w:rPr>
                  <w:rFonts w:ascii="Arial" w:eastAsia="Times New Roman" w:hAnsi="Arial" w:cs="Arial"/>
                  <w:color w:val="000000"/>
                  <w:sz w:val="20"/>
                  <w:szCs w:val="20"/>
                  <w:lang w:val="nl-NL"/>
                </w:rPr>
                <w:t xml:space="preserve"> </w:t>
              </w:r>
              <w:r>
                <w:rPr>
                  <w:rFonts w:ascii="Arial" w:eastAsia="Times New Roman" w:hAnsi="Arial" w:cs="Arial"/>
                  <w:color w:val="000000"/>
                  <w:sz w:val="20"/>
                  <w:szCs w:val="20"/>
                  <w:lang w:val="nl-NL"/>
                </w:rPr>
                <w:t>en</w:t>
              </w:r>
              <w:r w:rsidRPr="00DD0F4F">
                <w:rPr>
                  <w:rFonts w:ascii="Arial" w:eastAsia="Times New Roman" w:hAnsi="Arial" w:cs="Arial"/>
                  <w:color w:val="000000"/>
                  <w:sz w:val="20"/>
                  <w:szCs w:val="20"/>
                  <w:lang w:val="nl-NL"/>
                </w:rPr>
                <w:t xml:space="preserve"> </w:t>
              </w:r>
            </w:ins>
            <w:del w:id="730" w:author="Arjan" w:date="2014-01-22T19:25:00Z">
              <w:r w:rsidR="005D189E" w:rsidRPr="00DD0F4F" w:rsidDel="00574446">
                <w:rPr>
                  <w:rFonts w:ascii="Arial" w:eastAsia="Times New Roman" w:hAnsi="Arial" w:cs="Arial"/>
                  <w:color w:val="000000"/>
                  <w:sz w:val="20"/>
                  <w:szCs w:val="20"/>
                  <w:lang w:val="nl-NL"/>
                </w:rPr>
                <w:delText xml:space="preserve">indien </w:delText>
              </w:r>
            </w:del>
            <w:r w:rsidR="005D189E" w:rsidRPr="00DD0F4F">
              <w:rPr>
                <w:rFonts w:ascii="Arial" w:eastAsia="Times New Roman" w:hAnsi="Arial" w:cs="Arial"/>
                <w:color w:val="000000"/>
                <w:sz w:val="20"/>
                <w:szCs w:val="20"/>
                <w:lang w:val="nl-NL"/>
              </w:rPr>
              <w:t xml:space="preserve">uit de waarde van Bestandsnaam </w:t>
            </w:r>
            <w:ins w:id="731" w:author="Arjan" w:date="2014-11-11T22:50:00Z">
              <w:r w:rsidR="008C2BEE">
                <w:rPr>
                  <w:rFonts w:ascii="Arial" w:eastAsia="Times New Roman" w:hAnsi="Arial" w:cs="Arial"/>
                  <w:color w:val="000000"/>
                  <w:sz w:val="20"/>
                  <w:szCs w:val="20"/>
                  <w:lang w:val="nl-NL"/>
                </w:rPr>
                <w:t>(cq. de be</w:t>
              </w:r>
            </w:ins>
            <w:ins w:id="732" w:author="Arjan" w:date="2014-11-11T22:51:00Z">
              <w:r w:rsidR="008C2BEE">
                <w:rPr>
                  <w:rFonts w:ascii="Arial" w:eastAsia="Times New Roman" w:hAnsi="Arial" w:cs="Arial"/>
                  <w:color w:val="000000"/>
                  <w:sz w:val="20"/>
                  <w:szCs w:val="20"/>
                  <w:lang w:val="nl-NL"/>
                </w:rPr>
                <w:t xml:space="preserve">standsextensie) </w:t>
              </w:r>
            </w:ins>
            <w:r w:rsidR="005D189E" w:rsidRPr="00DD0F4F">
              <w:rPr>
                <w:rFonts w:ascii="Arial" w:eastAsia="Times New Roman" w:hAnsi="Arial" w:cs="Arial"/>
                <w:color w:val="000000"/>
                <w:sz w:val="20"/>
                <w:szCs w:val="20"/>
                <w:lang w:val="nl-NL"/>
              </w:rPr>
              <w:t xml:space="preserve">geen geldig </w:t>
            </w:r>
            <w:del w:id="733" w:author="Arjan" w:date="2012-11-14T16:14:00Z">
              <w:r w:rsidR="005D189E" w:rsidRPr="00DD0F4F" w:rsidDel="005D189E">
                <w:rPr>
                  <w:rFonts w:ascii="Arial" w:eastAsia="Times New Roman" w:hAnsi="Arial" w:cs="Arial"/>
                  <w:color w:val="000000"/>
                  <w:sz w:val="20"/>
                  <w:szCs w:val="20"/>
                  <w:lang w:val="nl-NL"/>
                </w:rPr>
                <w:delText>Documentf</w:delText>
              </w:r>
            </w:del>
            <w:ins w:id="734" w:author="Arjan" w:date="2014-11-11T22:39:00Z">
              <w:r>
                <w:rPr>
                  <w:rFonts w:ascii="Arial" w:eastAsia="Times New Roman" w:hAnsi="Arial" w:cs="Arial"/>
                  <w:color w:val="000000"/>
                  <w:sz w:val="20"/>
                  <w:szCs w:val="20"/>
                  <w:lang w:val="nl-NL"/>
                </w:rPr>
                <w:t>bestandstype</w:t>
              </w:r>
            </w:ins>
            <w:del w:id="735" w:author="Arjan" w:date="2014-11-11T22:39:00Z">
              <w:r w:rsidR="005D189E" w:rsidRPr="00DD0F4F" w:rsidDel="0031569A">
                <w:rPr>
                  <w:rFonts w:ascii="Arial" w:eastAsia="Times New Roman" w:hAnsi="Arial" w:cs="Arial"/>
                  <w:color w:val="000000"/>
                  <w:sz w:val="20"/>
                  <w:szCs w:val="20"/>
                  <w:lang w:val="nl-NL"/>
                </w:rPr>
                <w:delText>ormaat</w:delText>
              </w:r>
            </w:del>
            <w:r w:rsidR="005D189E" w:rsidRPr="00DD0F4F">
              <w:rPr>
                <w:rFonts w:ascii="Arial" w:eastAsia="Times New Roman" w:hAnsi="Arial" w:cs="Arial"/>
                <w:color w:val="000000"/>
                <w:sz w:val="20"/>
                <w:szCs w:val="20"/>
                <w:lang w:val="nl-NL"/>
              </w:rPr>
              <w:t xml:space="preserve"> af te leiden is.</w:t>
            </w:r>
          </w:p>
        </w:tc>
      </w:tr>
    </w:tbl>
    <w:p w14:paraId="1A79D476" w14:textId="77777777" w:rsidR="005D189E" w:rsidRPr="00DD0F4F" w:rsidRDefault="005D189E" w:rsidP="0044638F">
      <w:pPr>
        <w:rPr>
          <w:lang w:val="nl-NL"/>
        </w:rPr>
      </w:pPr>
    </w:p>
    <w:p w14:paraId="4ED882BD" w14:textId="77777777" w:rsidR="002627FD" w:rsidRPr="002627FD" w:rsidRDefault="00DA5D93" w:rsidP="002627FD">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2627FD">
        <w:rPr>
          <w:rFonts w:ascii="Arial" w:hAnsi="Arial" w:cs="Arial"/>
          <w:sz w:val="20"/>
          <w:szCs w:val="20"/>
          <w:lang w:val="en-AU"/>
        </w:rPr>
        <w:fldChar w:fldCharType="begin" w:fldLock="1"/>
      </w:r>
      <w:r w:rsidR="002627FD" w:rsidRPr="002627FD">
        <w:rPr>
          <w:rFonts w:ascii="Arial" w:hAnsi="Arial" w:cs="Arial"/>
          <w:sz w:val="20"/>
          <w:szCs w:val="20"/>
          <w:lang w:val="en-AU"/>
        </w:rPr>
        <w:instrText xml:space="preserve">MERGEFIELD </w:instrText>
      </w:r>
      <w:r w:rsidR="002627FD" w:rsidRPr="002627FD">
        <w:rPr>
          <w:rFonts w:ascii="Arial" w:eastAsia="Times New Roman" w:hAnsi="Arial" w:cs="Arial"/>
          <w:b/>
          <w:bCs/>
          <w:color w:val="004080"/>
          <w:sz w:val="24"/>
          <w:szCs w:val="24"/>
        </w:rPr>
        <w:instrText>Att.Stereotype</w:instrText>
      </w:r>
      <w:r w:rsidRPr="002627FD">
        <w:rPr>
          <w:rFonts w:ascii="Arial" w:hAnsi="Arial" w:cs="Arial"/>
          <w:sz w:val="20"/>
          <w:szCs w:val="20"/>
          <w:lang w:val="en-AU"/>
        </w:rPr>
        <w:fldChar w:fldCharType="separate"/>
      </w:r>
      <w:r w:rsidR="002627FD" w:rsidRPr="002627FD">
        <w:rPr>
          <w:rFonts w:ascii="Arial" w:eastAsia="Times New Roman" w:hAnsi="Arial" w:cs="Arial"/>
          <w:b/>
          <w:bCs/>
          <w:color w:val="004080"/>
          <w:sz w:val="24"/>
          <w:szCs w:val="24"/>
        </w:rPr>
        <w:t>«</w:t>
      </w:r>
      <w:del w:id="736" w:author="Arjan" w:date="2014-11-17T19:21:00Z">
        <w:r w:rsidR="002627FD" w:rsidRPr="002627FD" w:rsidDel="00BE3409">
          <w:rPr>
            <w:rFonts w:ascii="Arial" w:eastAsia="Times New Roman" w:hAnsi="Arial" w:cs="Arial"/>
            <w:b/>
            <w:bCs/>
            <w:color w:val="004080"/>
            <w:sz w:val="24"/>
            <w:szCs w:val="24"/>
          </w:rPr>
          <w:delText>A</w:delText>
        </w:r>
      </w:del>
      <w:ins w:id="737" w:author="Arjan" w:date="2014-11-17T19:21:00Z">
        <w:r w:rsidR="00BE3409">
          <w:rPr>
            <w:rFonts w:ascii="Arial" w:eastAsia="Times New Roman" w:hAnsi="Arial" w:cs="Arial"/>
            <w:b/>
            <w:bCs/>
            <w:color w:val="004080"/>
            <w:sz w:val="24"/>
            <w:szCs w:val="24"/>
          </w:rPr>
          <w:t>Groepa</w:t>
        </w:r>
      </w:ins>
      <w:r w:rsidR="002627FD" w:rsidRPr="002627FD">
        <w:rPr>
          <w:rFonts w:ascii="Arial" w:eastAsia="Times New Roman" w:hAnsi="Arial" w:cs="Arial"/>
          <w:b/>
          <w:bCs/>
          <w:color w:val="004080"/>
          <w:sz w:val="24"/>
          <w:szCs w:val="24"/>
        </w:rPr>
        <w:t>ttribuutsoort»</w:t>
      </w:r>
      <w:r w:rsidRPr="002627FD">
        <w:rPr>
          <w:rFonts w:ascii="Arial" w:hAnsi="Arial" w:cs="Arial"/>
          <w:sz w:val="20"/>
          <w:szCs w:val="20"/>
          <w:lang w:val="en-AU"/>
        </w:rPr>
        <w:fldChar w:fldCharType="end"/>
      </w:r>
      <w:r w:rsidR="002627FD" w:rsidRPr="002627FD">
        <w:rPr>
          <w:rFonts w:ascii="Arial" w:eastAsia="Times New Roman" w:hAnsi="Arial" w:cs="Arial"/>
          <w:b/>
          <w:bCs/>
          <w:color w:val="004080"/>
          <w:sz w:val="24"/>
          <w:szCs w:val="24"/>
        </w:rPr>
        <w:t xml:space="preserve"> </w:t>
      </w:r>
      <w:r w:rsidRPr="002627FD">
        <w:rPr>
          <w:rFonts w:ascii="Arial" w:eastAsia="Times New Roman" w:hAnsi="Arial" w:cs="Arial"/>
          <w:b/>
          <w:bCs/>
          <w:color w:val="004080"/>
          <w:sz w:val="24"/>
          <w:szCs w:val="24"/>
        </w:rPr>
        <w:fldChar w:fldCharType="begin" w:fldLock="1"/>
      </w:r>
      <w:r w:rsidR="002627FD" w:rsidRPr="002627FD">
        <w:rPr>
          <w:rFonts w:ascii="Arial" w:eastAsia="Times New Roman" w:hAnsi="Arial" w:cs="Arial"/>
          <w:b/>
          <w:bCs/>
          <w:color w:val="004080"/>
          <w:sz w:val="24"/>
          <w:szCs w:val="24"/>
        </w:rPr>
        <w:instrText>MERGEFIELD Att.Name</w:instrText>
      </w:r>
      <w:r w:rsidRPr="002627FD">
        <w:rPr>
          <w:rFonts w:ascii="Arial" w:eastAsia="Times New Roman" w:hAnsi="Arial" w:cs="Arial"/>
          <w:b/>
          <w:bCs/>
          <w:color w:val="004080"/>
          <w:sz w:val="24"/>
          <w:szCs w:val="24"/>
        </w:rPr>
        <w:fldChar w:fldCharType="separate"/>
      </w:r>
      <w:r w:rsidR="002627FD" w:rsidRPr="002627FD">
        <w:rPr>
          <w:rFonts w:ascii="Arial" w:eastAsia="Times New Roman" w:hAnsi="Arial" w:cs="Arial"/>
          <w:b/>
          <w:bCs/>
          <w:color w:val="004080"/>
          <w:sz w:val="24"/>
          <w:szCs w:val="24"/>
        </w:rPr>
        <w:t>Bestandsnaam</w:t>
      </w:r>
      <w:r w:rsidRPr="002627FD">
        <w:rPr>
          <w:rFonts w:ascii="Arial" w:eastAsia="Times New Roman" w:hAnsi="Arial" w:cs="Arial"/>
          <w:b/>
          <w:bCs/>
          <w:color w:val="004080"/>
          <w:sz w:val="24"/>
          <w:szCs w:val="24"/>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2627FD" w:rsidRPr="002627FD" w14:paraId="4CDEB82B" w14:textId="77777777" w:rsidTr="00331ABA">
        <w:trPr>
          <w:trHeight w:val="230"/>
        </w:trPr>
        <w:tc>
          <w:tcPr>
            <w:tcW w:w="3780" w:type="dxa"/>
            <w:tcBorders>
              <w:top w:val="single" w:sz="4" w:space="0" w:color="auto"/>
              <w:left w:val="nil"/>
              <w:bottom w:val="nil"/>
              <w:right w:val="nil"/>
            </w:tcBorders>
          </w:tcPr>
          <w:p w14:paraId="631C7EA0"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5732A487" w14:textId="77777777" w:rsidR="002627FD" w:rsidRPr="002627FD" w:rsidRDefault="00DA5D93"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hAnsi="Arial" w:cs="Arial"/>
                <w:sz w:val="20"/>
                <w:szCs w:val="20"/>
                <w:lang w:val="en-AU"/>
              </w:rPr>
              <w:fldChar w:fldCharType="begin" w:fldLock="1"/>
            </w:r>
            <w:r w:rsidR="002627FD" w:rsidRPr="002627FD">
              <w:rPr>
                <w:rFonts w:ascii="Arial" w:hAnsi="Arial" w:cs="Arial"/>
                <w:sz w:val="20"/>
                <w:szCs w:val="20"/>
                <w:lang w:val="en-AU"/>
              </w:rPr>
              <w:instrText xml:space="preserve">MERGEFIELD </w:instrText>
            </w:r>
            <w:r w:rsidR="002627FD" w:rsidRPr="002627FD">
              <w:rPr>
                <w:rFonts w:ascii="Arial" w:eastAsia="Times New Roman" w:hAnsi="Arial" w:cs="Arial"/>
                <w:color w:val="000000"/>
                <w:sz w:val="20"/>
                <w:szCs w:val="20"/>
              </w:rPr>
              <w:instrText>Att.Name</w:instrText>
            </w:r>
            <w:r w:rsidRPr="002627FD">
              <w:rPr>
                <w:rFonts w:ascii="Arial" w:hAnsi="Arial" w:cs="Arial"/>
                <w:sz w:val="20"/>
                <w:szCs w:val="20"/>
                <w:lang w:val="en-AU"/>
              </w:rPr>
              <w:fldChar w:fldCharType="separate"/>
            </w:r>
            <w:r w:rsidR="002627FD" w:rsidRPr="002627FD">
              <w:rPr>
                <w:rFonts w:ascii="Arial" w:eastAsia="Times New Roman" w:hAnsi="Arial" w:cs="Arial"/>
                <w:color w:val="000000"/>
                <w:sz w:val="20"/>
                <w:szCs w:val="20"/>
              </w:rPr>
              <w:t>Bestandsnaam</w:t>
            </w:r>
            <w:r w:rsidRPr="002627FD">
              <w:rPr>
                <w:rFonts w:ascii="Arial" w:hAnsi="Arial" w:cs="Arial"/>
                <w:sz w:val="20"/>
                <w:szCs w:val="20"/>
                <w:lang w:val="en-AU"/>
              </w:rPr>
              <w:fldChar w:fldCharType="end"/>
            </w:r>
          </w:p>
        </w:tc>
      </w:tr>
      <w:tr w:rsidR="002627FD" w:rsidRPr="002627FD" w14:paraId="358D0161" w14:textId="77777777" w:rsidTr="00331ABA">
        <w:tc>
          <w:tcPr>
            <w:tcW w:w="3780" w:type="dxa"/>
            <w:tcBorders>
              <w:top w:val="nil"/>
              <w:left w:val="nil"/>
              <w:bottom w:val="nil"/>
              <w:right w:val="nil"/>
            </w:tcBorders>
          </w:tcPr>
          <w:p w14:paraId="174C1D65"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E106203"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00BC45FB" w14:textId="77777777" w:rsidTr="00331ABA">
        <w:tc>
          <w:tcPr>
            <w:tcW w:w="3780" w:type="dxa"/>
            <w:tcBorders>
              <w:top w:val="nil"/>
              <w:left w:val="nil"/>
              <w:bottom w:val="nil"/>
              <w:right w:val="nil"/>
            </w:tcBorders>
          </w:tcPr>
          <w:p w14:paraId="7D7ABC7A"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689D9725"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KING</w:t>
            </w:r>
          </w:p>
        </w:tc>
      </w:tr>
      <w:tr w:rsidR="002627FD" w:rsidRPr="002627FD" w14:paraId="421297E2" w14:textId="77777777" w:rsidTr="00331ABA">
        <w:tc>
          <w:tcPr>
            <w:tcW w:w="3780" w:type="dxa"/>
            <w:tcBorders>
              <w:top w:val="nil"/>
              <w:left w:val="nil"/>
              <w:bottom w:val="nil"/>
              <w:right w:val="nil"/>
            </w:tcBorders>
          </w:tcPr>
          <w:p w14:paraId="51D55200"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FB79D18"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68E333ED" w14:textId="77777777" w:rsidTr="00331ABA">
        <w:tc>
          <w:tcPr>
            <w:tcW w:w="3780" w:type="dxa"/>
            <w:tcBorders>
              <w:top w:val="nil"/>
              <w:left w:val="nil"/>
              <w:bottom w:val="nil"/>
              <w:right w:val="nil"/>
            </w:tcBorders>
          </w:tcPr>
          <w:p w14:paraId="5E597DCF"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2A3C5DB2"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4E5A4693" w14:textId="77777777" w:rsidTr="00331ABA">
        <w:tc>
          <w:tcPr>
            <w:tcW w:w="3780" w:type="dxa"/>
            <w:tcBorders>
              <w:top w:val="nil"/>
              <w:left w:val="nil"/>
              <w:bottom w:val="nil"/>
              <w:right w:val="nil"/>
            </w:tcBorders>
          </w:tcPr>
          <w:p w14:paraId="6F4C0920"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306FE65"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4A1BB348" w14:textId="77777777" w:rsidTr="00331ABA">
        <w:tc>
          <w:tcPr>
            <w:tcW w:w="3780" w:type="dxa"/>
            <w:tcBorders>
              <w:top w:val="nil"/>
              <w:left w:val="nil"/>
              <w:bottom w:val="nil"/>
              <w:right w:val="nil"/>
            </w:tcBorders>
          </w:tcPr>
          <w:p w14:paraId="78526617"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0C2387C1" w14:textId="77777777" w:rsidR="002627FD" w:rsidRPr="002627FD" w:rsidRDefault="00DA5D93"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hAnsi="Arial" w:cs="Arial"/>
                <w:sz w:val="20"/>
                <w:szCs w:val="20"/>
                <w:lang w:val="en-AU"/>
              </w:rPr>
              <w:fldChar w:fldCharType="begin" w:fldLock="1"/>
            </w:r>
            <w:r w:rsidR="002627FD" w:rsidRPr="002627FD">
              <w:rPr>
                <w:rFonts w:ascii="Arial" w:hAnsi="Arial" w:cs="Arial"/>
                <w:sz w:val="20"/>
                <w:szCs w:val="20"/>
                <w:lang w:val="en-AU"/>
              </w:rPr>
              <w:instrText xml:space="preserve">MERGEFIELD </w:instrText>
            </w:r>
            <w:r w:rsidR="002627FD" w:rsidRPr="002627FD">
              <w:rPr>
                <w:rFonts w:ascii="Arial" w:eastAsia="Times New Roman" w:hAnsi="Arial" w:cs="Arial"/>
                <w:color w:val="000000"/>
                <w:sz w:val="20"/>
                <w:szCs w:val="20"/>
              </w:rPr>
              <w:instrText>Att.Alias</w:instrText>
            </w:r>
            <w:r w:rsidRPr="002627FD">
              <w:rPr>
                <w:rFonts w:ascii="Arial" w:hAnsi="Arial" w:cs="Arial"/>
                <w:sz w:val="20"/>
                <w:szCs w:val="20"/>
                <w:lang w:val="en-AU"/>
              </w:rPr>
              <w:fldChar w:fldCharType="separate"/>
            </w:r>
            <w:r w:rsidR="002627FD" w:rsidRPr="002627FD">
              <w:rPr>
                <w:rFonts w:ascii="Arial" w:eastAsia="Times New Roman" w:hAnsi="Arial" w:cs="Arial"/>
                <w:color w:val="000000"/>
                <w:sz w:val="20"/>
                <w:szCs w:val="20"/>
              </w:rPr>
              <w:t>bestandsnaam</w:t>
            </w:r>
            <w:r w:rsidRPr="002627FD">
              <w:rPr>
                <w:rFonts w:ascii="Arial" w:hAnsi="Arial" w:cs="Arial"/>
                <w:sz w:val="20"/>
                <w:szCs w:val="20"/>
                <w:lang w:val="en-AU"/>
              </w:rPr>
              <w:fldChar w:fldCharType="end"/>
            </w:r>
          </w:p>
        </w:tc>
      </w:tr>
      <w:tr w:rsidR="002627FD" w:rsidRPr="002627FD" w14:paraId="1306E013" w14:textId="77777777" w:rsidTr="00331ABA">
        <w:tc>
          <w:tcPr>
            <w:tcW w:w="3780" w:type="dxa"/>
            <w:tcBorders>
              <w:top w:val="nil"/>
              <w:left w:val="nil"/>
              <w:bottom w:val="nil"/>
              <w:right w:val="nil"/>
            </w:tcBorders>
          </w:tcPr>
          <w:p w14:paraId="23B9A587"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40FF3C0"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5C14BE" w14:paraId="1CFB72E9" w14:textId="77777777" w:rsidTr="00331ABA">
        <w:tc>
          <w:tcPr>
            <w:tcW w:w="3780" w:type="dxa"/>
            <w:tcBorders>
              <w:top w:val="nil"/>
              <w:left w:val="nil"/>
              <w:bottom w:val="nil"/>
              <w:right w:val="nil"/>
            </w:tcBorders>
          </w:tcPr>
          <w:p w14:paraId="09CEEBC8"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623817F1" w14:textId="77777777" w:rsidR="002627FD" w:rsidRPr="00DD0F4F" w:rsidRDefault="00DA5D93" w:rsidP="002627FD">
            <w:pPr>
              <w:autoSpaceDE w:val="0"/>
              <w:autoSpaceDN w:val="0"/>
              <w:adjustRightInd w:val="0"/>
              <w:spacing w:after="0" w:line="240" w:lineRule="auto"/>
              <w:rPr>
                <w:rFonts w:ascii="Arial" w:eastAsia="Times New Roman" w:hAnsi="Arial" w:cs="Arial"/>
                <w:color w:val="000000"/>
                <w:sz w:val="20"/>
                <w:szCs w:val="20"/>
                <w:lang w:val="nl-NL"/>
              </w:rPr>
            </w:pPr>
            <w:r w:rsidRPr="002627FD">
              <w:rPr>
                <w:rFonts w:ascii="Arial" w:hAnsi="Arial" w:cs="Arial"/>
                <w:sz w:val="20"/>
                <w:szCs w:val="20"/>
                <w:lang w:val="en-AU"/>
              </w:rPr>
              <w:fldChar w:fldCharType="begin" w:fldLock="1"/>
            </w:r>
            <w:r w:rsidR="002627FD" w:rsidRPr="00DD0F4F">
              <w:rPr>
                <w:rFonts w:ascii="Arial" w:hAnsi="Arial" w:cs="Arial"/>
                <w:sz w:val="20"/>
                <w:szCs w:val="20"/>
                <w:lang w:val="nl-NL"/>
              </w:rPr>
              <w:instrText xml:space="preserve">MERGEFIELD </w:instrText>
            </w:r>
            <w:r w:rsidR="002627FD" w:rsidRPr="00DD0F4F">
              <w:rPr>
                <w:rFonts w:ascii="Arial" w:eastAsia="Times New Roman" w:hAnsi="Arial" w:cs="Arial"/>
                <w:color w:val="000000"/>
                <w:sz w:val="20"/>
                <w:szCs w:val="20"/>
                <w:lang w:val="nl-NL"/>
              </w:rPr>
              <w:instrText>Att.Notes</w:instrText>
            </w:r>
            <w:r w:rsidRPr="002627FD">
              <w:rPr>
                <w:rFonts w:ascii="Arial" w:hAnsi="Arial" w:cs="Arial"/>
                <w:sz w:val="20"/>
                <w:szCs w:val="20"/>
                <w:lang w:val="en-AU"/>
              </w:rPr>
              <w:fldChar w:fldCharType="end"/>
            </w:r>
            <w:r w:rsidR="002627FD" w:rsidRPr="00DD0F4F">
              <w:rPr>
                <w:rFonts w:ascii="Arial" w:eastAsia="Times New Roman" w:hAnsi="Arial" w:cs="Arial"/>
                <w:color w:val="610E6A"/>
                <w:sz w:val="20"/>
                <w:szCs w:val="20"/>
                <w:lang w:val="nl-NL"/>
              </w:rPr>
              <w:t xml:space="preserve">De naam van het fysieke bestand waarin de </w:t>
            </w:r>
            <w:del w:id="738" w:author="Arjan" w:date="2013-07-02T11:06:00Z">
              <w:r w:rsidR="002627FD" w:rsidRPr="00DD0F4F" w:rsidDel="002627FD">
                <w:rPr>
                  <w:rFonts w:ascii="Arial" w:eastAsia="Times New Roman" w:hAnsi="Arial" w:cs="Arial"/>
                  <w:color w:val="610E6A"/>
                  <w:sz w:val="20"/>
                  <w:szCs w:val="20"/>
                  <w:lang w:val="nl-NL"/>
                </w:rPr>
                <w:delText>document</w:delText>
              </w:r>
            </w:del>
            <w:r w:rsidR="002627FD" w:rsidRPr="00DD0F4F">
              <w:rPr>
                <w:rFonts w:ascii="Arial" w:eastAsia="Times New Roman" w:hAnsi="Arial" w:cs="Arial"/>
                <w:color w:val="610E6A"/>
                <w:sz w:val="20"/>
                <w:szCs w:val="20"/>
                <w:lang w:val="nl-NL"/>
              </w:rPr>
              <w:t>inhoud</w:t>
            </w:r>
            <w:ins w:id="739" w:author="Arjan" w:date="2013-07-02T11:06:00Z">
              <w:r w:rsidR="002627FD" w:rsidRPr="00DD0F4F">
                <w:rPr>
                  <w:rFonts w:ascii="Arial" w:eastAsia="Times New Roman" w:hAnsi="Arial" w:cs="Arial"/>
                  <w:color w:val="610E6A"/>
                  <w:sz w:val="20"/>
                  <w:szCs w:val="20"/>
                  <w:lang w:val="nl-NL"/>
                </w:rPr>
                <w:t xml:space="preserve"> van het informatieobject</w:t>
              </w:r>
            </w:ins>
            <w:r w:rsidR="002627FD" w:rsidRPr="00DD0F4F">
              <w:rPr>
                <w:rFonts w:ascii="Arial" w:eastAsia="Times New Roman" w:hAnsi="Arial" w:cs="Arial"/>
                <w:color w:val="610E6A"/>
                <w:sz w:val="20"/>
                <w:szCs w:val="20"/>
                <w:lang w:val="nl-NL"/>
              </w:rPr>
              <w:t xml:space="preserve"> is vastgelegd.</w:t>
            </w:r>
          </w:p>
        </w:tc>
      </w:tr>
      <w:tr w:rsidR="002627FD" w:rsidRPr="005C14BE" w14:paraId="6F3FEFA0" w14:textId="77777777" w:rsidTr="00331ABA">
        <w:trPr>
          <w:trHeight w:val="230"/>
        </w:trPr>
        <w:tc>
          <w:tcPr>
            <w:tcW w:w="3780" w:type="dxa"/>
            <w:tcBorders>
              <w:top w:val="nil"/>
              <w:left w:val="nil"/>
              <w:bottom w:val="nil"/>
              <w:right w:val="nil"/>
            </w:tcBorders>
          </w:tcPr>
          <w:p w14:paraId="75741FDF" w14:textId="77777777" w:rsidR="002627FD" w:rsidRPr="00DD0F4F" w:rsidRDefault="002627FD" w:rsidP="002627FD">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02F795F1" w14:textId="77777777" w:rsidR="002627FD" w:rsidRPr="00DD0F4F" w:rsidRDefault="002627FD" w:rsidP="002627FD">
            <w:pPr>
              <w:autoSpaceDE w:val="0"/>
              <w:autoSpaceDN w:val="0"/>
              <w:adjustRightInd w:val="0"/>
              <w:spacing w:after="0" w:line="240" w:lineRule="auto"/>
              <w:rPr>
                <w:rFonts w:ascii="Arial" w:eastAsia="Times New Roman" w:hAnsi="Arial" w:cs="Arial"/>
                <w:color w:val="000000"/>
                <w:sz w:val="20"/>
                <w:szCs w:val="20"/>
                <w:lang w:val="nl-NL"/>
              </w:rPr>
            </w:pPr>
          </w:p>
        </w:tc>
      </w:tr>
      <w:tr w:rsidR="002627FD" w:rsidRPr="002627FD" w14:paraId="6132BF6B" w14:textId="77777777" w:rsidTr="00331ABA">
        <w:trPr>
          <w:trHeight w:val="230"/>
        </w:trPr>
        <w:tc>
          <w:tcPr>
            <w:tcW w:w="3780" w:type="dxa"/>
            <w:tcBorders>
              <w:top w:val="nil"/>
              <w:left w:val="nil"/>
              <w:bottom w:val="nil"/>
              <w:right w:val="nil"/>
            </w:tcBorders>
          </w:tcPr>
          <w:p w14:paraId="02D8CC5C"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lastRenderedPageBreak/>
              <w:t>Herkomst definitie attribuutsoort</w:t>
            </w:r>
          </w:p>
        </w:tc>
        <w:tc>
          <w:tcPr>
            <w:tcW w:w="5580" w:type="dxa"/>
            <w:tcBorders>
              <w:top w:val="nil"/>
              <w:left w:val="nil"/>
              <w:bottom w:val="nil"/>
              <w:right w:val="nil"/>
            </w:tcBorders>
          </w:tcPr>
          <w:p w14:paraId="522499F2"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 xml:space="preserve">KING </w:t>
            </w:r>
          </w:p>
        </w:tc>
      </w:tr>
      <w:tr w:rsidR="002627FD" w:rsidRPr="002627FD" w14:paraId="24B67026" w14:textId="77777777" w:rsidTr="00331ABA">
        <w:tc>
          <w:tcPr>
            <w:tcW w:w="3780" w:type="dxa"/>
            <w:tcBorders>
              <w:top w:val="nil"/>
              <w:left w:val="nil"/>
              <w:bottom w:val="nil"/>
              <w:right w:val="nil"/>
            </w:tcBorders>
          </w:tcPr>
          <w:p w14:paraId="72E648EE"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788C33B"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1BE9B3AE" w14:textId="77777777" w:rsidTr="00331ABA">
        <w:tc>
          <w:tcPr>
            <w:tcW w:w="3780" w:type="dxa"/>
            <w:tcBorders>
              <w:top w:val="nil"/>
              <w:left w:val="nil"/>
              <w:bottom w:val="nil"/>
              <w:right w:val="nil"/>
            </w:tcBorders>
          </w:tcPr>
          <w:p w14:paraId="05F920C0"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416A090B"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1 november 2009</w:t>
            </w:r>
          </w:p>
        </w:tc>
      </w:tr>
      <w:tr w:rsidR="002627FD" w:rsidRPr="002627FD" w14:paraId="54A38558" w14:textId="77777777" w:rsidTr="00331ABA">
        <w:tc>
          <w:tcPr>
            <w:tcW w:w="3780" w:type="dxa"/>
            <w:tcBorders>
              <w:top w:val="nil"/>
              <w:left w:val="nil"/>
              <w:bottom w:val="nil"/>
              <w:right w:val="nil"/>
            </w:tcBorders>
          </w:tcPr>
          <w:p w14:paraId="6F9ED507"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B5F5DF0"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5C14BE" w14:paraId="47708F4F" w14:textId="77777777" w:rsidTr="00331ABA">
        <w:tc>
          <w:tcPr>
            <w:tcW w:w="3780" w:type="dxa"/>
            <w:tcBorders>
              <w:top w:val="nil"/>
              <w:left w:val="nil"/>
              <w:bottom w:val="nil"/>
              <w:right w:val="nil"/>
            </w:tcBorders>
          </w:tcPr>
          <w:p w14:paraId="203F73E9"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3D4E7D8C" w14:textId="77777777" w:rsidR="002627FD" w:rsidRDefault="002627FD" w:rsidP="002627FD">
            <w:pPr>
              <w:autoSpaceDE w:val="0"/>
              <w:autoSpaceDN w:val="0"/>
              <w:adjustRightInd w:val="0"/>
              <w:spacing w:after="0" w:line="240" w:lineRule="auto"/>
              <w:rPr>
                <w:ins w:id="740" w:author="Arjan" w:date="2014-11-17T21:24:00Z"/>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Veelal zal de </w:t>
            </w:r>
            <w:del w:id="741" w:author="Arjan" w:date="2013-07-02T11:07:00Z">
              <w:r w:rsidRPr="00DD0F4F" w:rsidDel="002627FD">
                <w:rPr>
                  <w:rFonts w:ascii="Arial" w:eastAsia="Times New Roman" w:hAnsi="Arial" w:cs="Arial"/>
                  <w:color w:val="000000"/>
                  <w:sz w:val="20"/>
                  <w:szCs w:val="20"/>
                  <w:lang w:val="nl-NL"/>
                </w:rPr>
                <w:delText>Documenti</w:delText>
              </w:r>
            </w:del>
            <w:ins w:id="742" w:author="Arjan" w:date="2013-07-02T11:07:00Z">
              <w:r w:rsidRPr="00DD0F4F">
                <w:rPr>
                  <w:rFonts w:ascii="Arial" w:eastAsia="Times New Roman" w:hAnsi="Arial" w:cs="Arial"/>
                  <w:color w:val="000000"/>
                  <w:sz w:val="20"/>
                  <w:szCs w:val="20"/>
                  <w:lang w:val="nl-NL"/>
                </w:rPr>
                <w:t>I</w:t>
              </w:r>
            </w:ins>
            <w:r w:rsidRPr="00DD0F4F">
              <w:rPr>
                <w:rFonts w:ascii="Arial" w:eastAsia="Times New Roman" w:hAnsi="Arial" w:cs="Arial"/>
                <w:color w:val="000000"/>
                <w:sz w:val="20"/>
                <w:szCs w:val="20"/>
                <w:lang w:val="nl-NL"/>
              </w:rPr>
              <w:t xml:space="preserve">nhoud uitgewisseld worden in de vorm van een fysiek bestand. De naam daarvan </w:t>
            </w:r>
            <w:del w:id="743" w:author="Arjan" w:date="2014-11-11T22:33:00Z">
              <w:r w:rsidRPr="00DD0F4F" w:rsidDel="00CB6254">
                <w:rPr>
                  <w:rFonts w:ascii="Arial" w:eastAsia="Times New Roman" w:hAnsi="Arial" w:cs="Arial"/>
                  <w:color w:val="000000"/>
                  <w:sz w:val="20"/>
                  <w:szCs w:val="20"/>
                  <w:lang w:val="nl-NL"/>
                </w:rPr>
                <w:delText xml:space="preserve">valt </w:delText>
              </w:r>
            </w:del>
            <w:ins w:id="744" w:author="Arjan" w:date="2014-11-11T22:34:00Z">
              <w:r w:rsidR="00CB6254">
                <w:rPr>
                  <w:rFonts w:ascii="Arial" w:eastAsia="Times New Roman" w:hAnsi="Arial" w:cs="Arial"/>
                  <w:color w:val="000000"/>
                  <w:sz w:val="20"/>
                  <w:szCs w:val="20"/>
                  <w:lang w:val="nl-NL"/>
                </w:rPr>
                <w:t>kan</w:t>
              </w:r>
            </w:ins>
            <w:ins w:id="745" w:author="Arjan" w:date="2014-11-11T22:33:00Z">
              <w:r w:rsidR="00CB6254" w:rsidRPr="00DD0F4F">
                <w:rPr>
                  <w:rFonts w:ascii="Arial" w:eastAsia="Times New Roman" w:hAnsi="Arial" w:cs="Arial"/>
                  <w:color w:val="000000"/>
                  <w:sz w:val="20"/>
                  <w:szCs w:val="20"/>
                  <w:lang w:val="nl-NL"/>
                </w:rPr>
                <w:t xml:space="preserve"> </w:t>
              </w:r>
            </w:ins>
            <w:ins w:id="746" w:author="Arjan" w:date="2014-11-11T22:34:00Z">
              <w:r w:rsidR="00CB6254">
                <w:rPr>
                  <w:rFonts w:ascii="Arial" w:eastAsia="Times New Roman" w:hAnsi="Arial" w:cs="Arial"/>
                  <w:color w:val="000000"/>
                  <w:sz w:val="20"/>
                  <w:szCs w:val="20"/>
                  <w:lang w:val="nl-NL"/>
                </w:rPr>
                <w:t>bestaan</w:t>
              </w:r>
            </w:ins>
            <w:del w:id="747" w:author="Arjan" w:date="2014-11-11T22:34:00Z">
              <w:r w:rsidRPr="00DD0F4F" w:rsidDel="00CB6254">
                <w:rPr>
                  <w:rFonts w:ascii="Arial" w:eastAsia="Times New Roman" w:hAnsi="Arial" w:cs="Arial"/>
                  <w:color w:val="000000"/>
                  <w:sz w:val="20"/>
                  <w:szCs w:val="20"/>
                  <w:lang w:val="nl-NL"/>
                </w:rPr>
                <w:delText>af te leiden</w:delText>
              </w:r>
            </w:del>
            <w:r w:rsidRPr="00DD0F4F">
              <w:rPr>
                <w:rFonts w:ascii="Arial" w:eastAsia="Times New Roman" w:hAnsi="Arial" w:cs="Arial"/>
                <w:color w:val="000000"/>
                <w:sz w:val="20"/>
                <w:szCs w:val="20"/>
                <w:lang w:val="nl-NL"/>
              </w:rPr>
              <w:t xml:space="preserve"> uit de </w:t>
            </w:r>
            <w:del w:id="748" w:author="Arjan" w:date="2014-11-11T22:36:00Z">
              <w:r w:rsidRPr="00DD0F4F" w:rsidDel="00CB6254">
                <w:rPr>
                  <w:rFonts w:ascii="Arial" w:eastAsia="Times New Roman" w:hAnsi="Arial" w:cs="Arial"/>
                  <w:color w:val="000000"/>
                  <w:sz w:val="20"/>
                  <w:szCs w:val="20"/>
                  <w:lang w:val="nl-NL"/>
                </w:rPr>
                <w:delText xml:space="preserve">combinatie van </w:delText>
              </w:r>
            </w:del>
            <w:del w:id="749" w:author="Arjan" w:date="2013-07-02T11:07:00Z">
              <w:r w:rsidRPr="00DD0F4F" w:rsidDel="002627FD">
                <w:rPr>
                  <w:rFonts w:ascii="Arial" w:eastAsia="Times New Roman" w:hAnsi="Arial" w:cs="Arial"/>
                  <w:color w:val="000000"/>
                  <w:sz w:val="20"/>
                  <w:szCs w:val="20"/>
                  <w:lang w:val="nl-NL"/>
                </w:rPr>
                <w:delText xml:space="preserve">Documenttitel </w:delText>
              </w:r>
            </w:del>
            <w:ins w:id="750" w:author="Arjan" w:date="2013-07-02T11:07:00Z">
              <w:r w:rsidRPr="00DD0F4F">
                <w:rPr>
                  <w:rFonts w:ascii="Arial" w:eastAsia="Times New Roman" w:hAnsi="Arial" w:cs="Arial"/>
                  <w:color w:val="000000"/>
                  <w:sz w:val="20"/>
                  <w:szCs w:val="20"/>
                  <w:lang w:val="nl-NL"/>
                </w:rPr>
                <w:t>Titel</w:t>
              </w:r>
            </w:ins>
            <w:ins w:id="751" w:author="Arjan" w:date="2014-11-11T22:32:00Z">
              <w:r w:rsidR="00CB6254">
                <w:rPr>
                  <w:rFonts w:ascii="Arial" w:eastAsia="Times New Roman" w:hAnsi="Arial" w:cs="Arial"/>
                  <w:color w:val="000000"/>
                  <w:sz w:val="20"/>
                  <w:szCs w:val="20"/>
                  <w:lang w:val="nl-NL"/>
                </w:rPr>
                <w:t>,</w:t>
              </w:r>
            </w:ins>
            <w:ins w:id="752" w:author="Arjan" w:date="2013-07-02T11:07:00Z">
              <w:r w:rsidRPr="00DD0F4F">
                <w:rPr>
                  <w:rFonts w:ascii="Arial" w:eastAsia="Times New Roman" w:hAnsi="Arial" w:cs="Arial"/>
                  <w:color w:val="000000"/>
                  <w:sz w:val="20"/>
                  <w:szCs w:val="20"/>
                  <w:lang w:val="nl-NL"/>
                </w:rPr>
                <w:t xml:space="preserve"> </w:t>
              </w:r>
            </w:ins>
            <w:del w:id="753" w:author="Arjan" w:date="2014-11-11T22:32:00Z">
              <w:r w:rsidRPr="00DD0F4F" w:rsidDel="00CB6254">
                <w:rPr>
                  <w:rFonts w:ascii="Arial" w:eastAsia="Times New Roman" w:hAnsi="Arial" w:cs="Arial"/>
                  <w:color w:val="000000"/>
                  <w:sz w:val="20"/>
                  <w:szCs w:val="20"/>
                  <w:lang w:val="nl-NL"/>
                </w:rPr>
                <w:delText xml:space="preserve">en </w:delText>
              </w:r>
            </w:del>
            <w:del w:id="754" w:author="Arjan" w:date="2013-07-02T11:07:00Z">
              <w:r w:rsidRPr="00DD0F4F" w:rsidDel="002627FD">
                <w:rPr>
                  <w:rFonts w:ascii="Arial" w:eastAsia="Times New Roman" w:hAnsi="Arial" w:cs="Arial"/>
                  <w:color w:val="000000"/>
                  <w:sz w:val="20"/>
                  <w:szCs w:val="20"/>
                  <w:lang w:val="nl-NL"/>
                </w:rPr>
                <w:delText>Documentf</w:delText>
              </w:r>
            </w:del>
            <w:del w:id="755" w:author="Arjan" w:date="2014-11-11T22:32:00Z">
              <w:r w:rsidRPr="00DD0F4F" w:rsidDel="00CB6254">
                <w:rPr>
                  <w:rFonts w:ascii="Arial" w:eastAsia="Times New Roman" w:hAnsi="Arial" w:cs="Arial"/>
                  <w:color w:val="000000"/>
                  <w:sz w:val="20"/>
                  <w:szCs w:val="20"/>
                  <w:lang w:val="nl-NL"/>
                </w:rPr>
                <w:delText>ormaat</w:delText>
              </w:r>
            </w:del>
            <w:ins w:id="756" w:author="Arjan" w:date="2014-11-11T22:32:00Z">
              <w:r w:rsidR="00CB6254">
                <w:rPr>
                  <w:rFonts w:ascii="Arial" w:eastAsia="Times New Roman" w:hAnsi="Arial" w:cs="Arial"/>
                  <w:color w:val="000000"/>
                  <w:sz w:val="20"/>
                  <w:szCs w:val="20"/>
                  <w:lang w:val="nl-NL"/>
                </w:rPr>
                <w:t>aangevuld met de bestandsextensie</w:t>
              </w:r>
            </w:ins>
            <w:r w:rsidRPr="00DD0F4F">
              <w:rPr>
                <w:rFonts w:ascii="Arial" w:eastAsia="Times New Roman" w:hAnsi="Arial" w:cs="Arial"/>
                <w:color w:val="000000"/>
                <w:sz w:val="20"/>
                <w:szCs w:val="20"/>
                <w:lang w:val="nl-NL"/>
              </w:rPr>
              <w:t>, gescheiden door een punt.</w:t>
            </w:r>
            <w:del w:id="757" w:author="Arjan" w:date="2014-11-11T22:35:00Z">
              <w:r w:rsidRPr="00DD0F4F" w:rsidDel="00CB6254">
                <w:rPr>
                  <w:rFonts w:ascii="Arial" w:eastAsia="Times New Roman" w:hAnsi="Arial" w:cs="Arial"/>
                  <w:color w:val="000000"/>
                  <w:sz w:val="20"/>
                  <w:szCs w:val="20"/>
                  <w:lang w:val="nl-NL"/>
                </w:rPr>
                <w:delText xml:space="preserve"> Niet altijd is de zender van een bericht waarin het beoogd is de </w:delText>
              </w:r>
            </w:del>
            <w:del w:id="758" w:author="Arjan" w:date="2013-07-02T11:07:00Z">
              <w:r w:rsidRPr="00DD0F4F" w:rsidDel="002627FD">
                <w:rPr>
                  <w:rFonts w:ascii="Arial" w:eastAsia="Times New Roman" w:hAnsi="Arial" w:cs="Arial"/>
                  <w:color w:val="000000"/>
                  <w:sz w:val="20"/>
                  <w:szCs w:val="20"/>
                  <w:lang w:val="nl-NL"/>
                </w:rPr>
                <w:delText>docume</w:delText>
              </w:r>
            </w:del>
            <w:del w:id="759" w:author="Arjan" w:date="2013-07-02T11:08:00Z">
              <w:r w:rsidRPr="00DD0F4F" w:rsidDel="002627FD">
                <w:rPr>
                  <w:rFonts w:ascii="Arial" w:eastAsia="Times New Roman" w:hAnsi="Arial" w:cs="Arial"/>
                  <w:color w:val="000000"/>
                  <w:sz w:val="20"/>
                  <w:szCs w:val="20"/>
                  <w:lang w:val="nl-NL"/>
                </w:rPr>
                <w:delText>nt</w:delText>
              </w:r>
            </w:del>
            <w:del w:id="760" w:author="Arjan" w:date="2014-11-11T22:35:00Z">
              <w:r w:rsidRPr="00DD0F4F" w:rsidDel="00CB6254">
                <w:rPr>
                  <w:rFonts w:ascii="Arial" w:eastAsia="Times New Roman" w:hAnsi="Arial" w:cs="Arial"/>
                  <w:color w:val="000000"/>
                  <w:sz w:val="20"/>
                  <w:szCs w:val="20"/>
                  <w:lang w:val="nl-NL"/>
                </w:rPr>
                <w:delText xml:space="preserve">inhoud te leveren, in staat het formaat te bepalen. In dat geval wordt expliciet de naam van het bestand genoemd waarin zich de </w:delText>
              </w:r>
            </w:del>
            <w:del w:id="761" w:author="Arjan" w:date="2013-07-02T11:08:00Z">
              <w:r w:rsidRPr="00DD0F4F" w:rsidDel="002627FD">
                <w:rPr>
                  <w:rFonts w:ascii="Arial" w:eastAsia="Times New Roman" w:hAnsi="Arial" w:cs="Arial"/>
                  <w:color w:val="000000"/>
                  <w:sz w:val="20"/>
                  <w:szCs w:val="20"/>
                  <w:lang w:val="nl-NL"/>
                </w:rPr>
                <w:delText>document</w:delText>
              </w:r>
            </w:del>
            <w:del w:id="762" w:author="Arjan" w:date="2014-11-11T22:35:00Z">
              <w:r w:rsidRPr="00DD0F4F" w:rsidDel="00CB6254">
                <w:rPr>
                  <w:rFonts w:ascii="Arial" w:eastAsia="Times New Roman" w:hAnsi="Arial" w:cs="Arial"/>
                  <w:color w:val="000000"/>
                  <w:sz w:val="20"/>
                  <w:szCs w:val="20"/>
                  <w:lang w:val="nl-NL"/>
                </w:rPr>
                <w:delText>inhoud bevindt</w:delText>
              </w:r>
            </w:del>
            <w:ins w:id="763" w:author="Arjan" w:date="2014-11-11T22:35:00Z">
              <w:r w:rsidR="00CB6254">
                <w:rPr>
                  <w:rFonts w:ascii="Arial" w:eastAsia="Times New Roman" w:hAnsi="Arial" w:cs="Arial"/>
                  <w:color w:val="000000"/>
                  <w:sz w:val="20"/>
                  <w:szCs w:val="20"/>
                  <w:lang w:val="nl-NL"/>
                </w:rPr>
                <w:t xml:space="preserve"> Het kan ook een anders samengestelde naam zijn</w:t>
              </w:r>
            </w:ins>
            <w:ins w:id="764" w:author="Arjan" w:date="2014-11-11T22:38:00Z">
              <w:r w:rsidR="0031569A">
                <w:rPr>
                  <w:rFonts w:ascii="Arial" w:eastAsia="Times New Roman" w:hAnsi="Arial" w:cs="Arial"/>
                  <w:color w:val="000000"/>
                  <w:sz w:val="20"/>
                  <w:szCs w:val="20"/>
                  <w:lang w:val="nl-NL"/>
                </w:rPr>
                <w:t xml:space="preserve">, al dan </w:t>
              </w:r>
            </w:ins>
            <w:ins w:id="765" w:author="Arjan" w:date="2014-11-17T21:23:00Z">
              <w:r w:rsidR="00331ABA">
                <w:rPr>
                  <w:rFonts w:ascii="Arial" w:eastAsia="Times New Roman" w:hAnsi="Arial" w:cs="Arial"/>
                  <w:color w:val="000000"/>
                  <w:sz w:val="20"/>
                  <w:szCs w:val="20"/>
                  <w:lang w:val="nl-NL"/>
                </w:rPr>
                <w:t xml:space="preserve">niet </w:t>
              </w:r>
            </w:ins>
            <w:ins w:id="766" w:author="Arjan" w:date="2014-11-11T22:38:00Z">
              <w:r w:rsidR="0031569A">
                <w:rPr>
                  <w:rFonts w:ascii="Arial" w:eastAsia="Times New Roman" w:hAnsi="Arial" w:cs="Arial"/>
                  <w:color w:val="000000"/>
                  <w:sz w:val="20"/>
                  <w:szCs w:val="20"/>
                  <w:lang w:val="nl-NL"/>
                </w:rPr>
                <w:t>inclusief extensie</w:t>
              </w:r>
            </w:ins>
            <w:r w:rsidRPr="00DD0F4F">
              <w:rPr>
                <w:rFonts w:ascii="Arial" w:eastAsia="Times New Roman" w:hAnsi="Arial" w:cs="Arial"/>
                <w:color w:val="000000"/>
                <w:sz w:val="20"/>
                <w:szCs w:val="20"/>
                <w:lang w:val="nl-NL"/>
              </w:rPr>
              <w:t xml:space="preserve">. De voorwaarde is dat de ontvanger uit de bestandsnaam </w:t>
            </w:r>
            <w:ins w:id="767" w:author="Arjan" w:date="2014-11-11T22:37:00Z">
              <w:r w:rsidR="0031569A">
                <w:rPr>
                  <w:rFonts w:ascii="Arial" w:eastAsia="Times New Roman" w:hAnsi="Arial" w:cs="Arial"/>
                  <w:color w:val="000000"/>
                  <w:sz w:val="20"/>
                  <w:szCs w:val="20"/>
                  <w:lang w:val="nl-NL"/>
                </w:rPr>
                <w:t xml:space="preserve">(c.q. de extensie) dan wel uit Formaat </w:t>
              </w:r>
            </w:ins>
            <w:r w:rsidRPr="00DD0F4F">
              <w:rPr>
                <w:rFonts w:ascii="Arial" w:eastAsia="Times New Roman" w:hAnsi="Arial" w:cs="Arial"/>
                <w:color w:val="000000"/>
                <w:sz w:val="20"/>
                <w:szCs w:val="20"/>
                <w:lang w:val="nl-NL"/>
              </w:rPr>
              <w:t xml:space="preserve">het </w:t>
            </w:r>
            <w:del w:id="768" w:author="Arjan" w:date="2014-11-11T22:35:00Z">
              <w:r w:rsidRPr="00DD0F4F" w:rsidDel="00CB6254">
                <w:rPr>
                  <w:rFonts w:ascii="Arial" w:eastAsia="Times New Roman" w:hAnsi="Arial" w:cs="Arial"/>
                  <w:color w:val="000000"/>
                  <w:sz w:val="20"/>
                  <w:szCs w:val="20"/>
                  <w:lang w:val="nl-NL"/>
                </w:rPr>
                <w:delText xml:space="preserve">formaat </w:delText>
              </w:r>
            </w:del>
            <w:ins w:id="769" w:author="Arjan" w:date="2014-11-11T22:35:00Z">
              <w:r w:rsidR="00CB6254">
                <w:rPr>
                  <w:rFonts w:ascii="Arial" w:eastAsia="Times New Roman" w:hAnsi="Arial" w:cs="Arial"/>
                  <w:color w:val="000000"/>
                  <w:sz w:val="20"/>
                  <w:szCs w:val="20"/>
                  <w:lang w:val="nl-NL"/>
                </w:rPr>
                <w:t>type best</w:t>
              </w:r>
            </w:ins>
            <w:ins w:id="770" w:author="Arjan" w:date="2014-11-11T22:36:00Z">
              <w:r w:rsidR="00CB6254">
                <w:rPr>
                  <w:rFonts w:ascii="Arial" w:eastAsia="Times New Roman" w:hAnsi="Arial" w:cs="Arial"/>
                  <w:color w:val="000000"/>
                  <w:sz w:val="20"/>
                  <w:szCs w:val="20"/>
                  <w:lang w:val="nl-NL"/>
                </w:rPr>
                <w:t>and</w:t>
              </w:r>
            </w:ins>
            <w:ins w:id="771" w:author="Arjan" w:date="2014-11-11T22:35:00Z">
              <w:r w:rsidR="00CB6254"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kan afleiden.</w:t>
            </w:r>
          </w:p>
          <w:p w14:paraId="07333DC7" w14:textId="77777777" w:rsidR="00331ABA" w:rsidRPr="00DD0F4F" w:rsidRDefault="00331ABA" w:rsidP="002627FD">
            <w:pPr>
              <w:autoSpaceDE w:val="0"/>
              <w:autoSpaceDN w:val="0"/>
              <w:adjustRightInd w:val="0"/>
              <w:spacing w:after="0" w:line="240" w:lineRule="auto"/>
              <w:rPr>
                <w:ins w:id="772" w:author="Arjan" w:date="2013-07-02T11:09:00Z"/>
                <w:rFonts w:ascii="Arial" w:eastAsia="Times New Roman" w:hAnsi="Arial" w:cs="Arial"/>
                <w:color w:val="000000"/>
                <w:sz w:val="20"/>
                <w:szCs w:val="20"/>
                <w:lang w:val="nl-NL"/>
              </w:rPr>
            </w:pPr>
            <w:ins w:id="773" w:author="Arjan" w:date="2014-11-17T21:24:00Z">
              <w:r>
                <w:rPr>
                  <w:rFonts w:ascii="Arial" w:eastAsia="Times New Roman" w:hAnsi="Arial" w:cs="Arial"/>
                  <w:color w:val="000000"/>
                  <w:sz w:val="20"/>
                  <w:szCs w:val="20"/>
                  <w:lang w:val="nl-NL"/>
                </w:rPr>
                <w:t xml:space="preserve">Deze groepattrbuutsoort bevat de bestandsnaam in twee attribuutsoorten: de eigenlijke naam en de bestandsextensie. </w:t>
              </w:r>
            </w:ins>
          </w:p>
          <w:p w14:paraId="53D5AD92" w14:textId="77777777" w:rsidR="002627FD" w:rsidRPr="00DD0F4F" w:rsidRDefault="002627FD" w:rsidP="00CB6254">
            <w:pPr>
              <w:autoSpaceDE w:val="0"/>
              <w:autoSpaceDN w:val="0"/>
              <w:adjustRightInd w:val="0"/>
              <w:spacing w:after="0" w:line="240" w:lineRule="auto"/>
              <w:rPr>
                <w:rFonts w:ascii="Arial" w:eastAsia="Times New Roman" w:hAnsi="Arial" w:cs="Arial"/>
                <w:color w:val="000000"/>
                <w:sz w:val="20"/>
                <w:szCs w:val="20"/>
                <w:lang w:val="nl-NL"/>
              </w:rPr>
            </w:pPr>
            <w:ins w:id="774" w:author="Arjan" w:date="2013-07-02T11:09:00Z">
              <w:r w:rsidRPr="00DD0F4F">
                <w:rPr>
                  <w:rFonts w:ascii="Arial" w:eastAsia="Times New Roman" w:hAnsi="Arial" w:cs="Arial"/>
                  <w:color w:val="000000"/>
                  <w:sz w:val="20"/>
                  <w:szCs w:val="20"/>
                  <w:lang w:val="nl-NL"/>
                </w:rPr>
                <w:t xml:space="preserve">Aangezien, bij bijvoorbeeld omzetting naar een duurzaam bewaarbaar informatieobject, de bestandsnaam kan wijzigen (omdat deze veelal ook </w:t>
              </w:r>
            </w:ins>
            <w:ins w:id="775" w:author="Arjan" w:date="2014-11-11T22:37:00Z">
              <w:r w:rsidR="00CB6254">
                <w:rPr>
                  <w:rFonts w:ascii="Arial" w:eastAsia="Times New Roman" w:hAnsi="Arial" w:cs="Arial"/>
                  <w:color w:val="000000"/>
                  <w:sz w:val="20"/>
                  <w:szCs w:val="20"/>
                  <w:lang w:val="nl-NL"/>
                </w:rPr>
                <w:t>de bestandsextebsie</w:t>
              </w:r>
            </w:ins>
            <w:ins w:id="776" w:author="Arjan" w:date="2013-07-02T11:10:00Z">
              <w:r w:rsidRPr="00DD0F4F">
                <w:rPr>
                  <w:rFonts w:ascii="Arial" w:eastAsia="Times New Roman" w:hAnsi="Arial" w:cs="Arial"/>
                  <w:color w:val="000000"/>
                  <w:sz w:val="20"/>
                  <w:szCs w:val="20"/>
                  <w:lang w:val="nl-NL"/>
                </w:rPr>
                <w:t xml:space="preserve"> bevat), kent deze attribuutsoort historie.</w:t>
              </w:r>
            </w:ins>
          </w:p>
        </w:tc>
      </w:tr>
      <w:tr w:rsidR="002627FD" w:rsidRPr="005C14BE" w14:paraId="542BCAA0" w14:textId="77777777" w:rsidTr="00331ABA">
        <w:tc>
          <w:tcPr>
            <w:tcW w:w="3780" w:type="dxa"/>
            <w:tcBorders>
              <w:top w:val="nil"/>
              <w:left w:val="nil"/>
              <w:bottom w:val="nil"/>
              <w:right w:val="nil"/>
            </w:tcBorders>
          </w:tcPr>
          <w:p w14:paraId="4436984D" w14:textId="77777777" w:rsidR="002627FD" w:rsidRPr="00DD0F4F" w:rsidRDefault="002627FD" w:rsidP="002627FD">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D7D8A33" w14:textId="77777777" w:rsidR="002627FD" w:rsidRPr="00DD0F4F" w:rsidRDefault="002627FD" w:rsidP="002627FD">
            <w:pPr>
              <w:autoSpaceDE w:val="0"/>
              <w:autoSpaceDN w:val="0"/>
              <w:adjustRightInd w:val="0"/>
              <w:spacing w:after="0" w:line="240" w:lineRule="auto"/>
              <w:rPr>
                <w:rFonts w:ascii="Arial" w:eastAsia="Times New Roman" w:hAnsi="Arial" w:cs="Arial"/>
                <w:color w:val="000000"/>
                <w:sz w:val="20"/>
                <w:szCs w:val="20"/>
                <w:lang w:val="nl-NL"/>
              </w:rPr>
            </w:pPr>
          </w:p>
        </w:tc>
      </w:tr>
      <w:tr w:rsidR="002627FD" w:rsidRPr="005C14BE" w:rsidDel="00331ABA" w14:paraId="5831E9B0" w14:textId="77777777" w:rsidTr="00331ABA">
        <w:trPr>
          <w:del w:id="777" w:author="Arjan" w:date="2014-11-17T21:25:00Z"/>
        </w:trPr>
        <w:tc>
          <w:tcPr>
            <w:tcW w:w="3780" w:type="dxa"/>
            <w:tcBorders>
              <w:top w:val="nil"/>
              <w:left w:val="nil"/>
              <w:bottom w:val="nil"/>
              <w:right w:val="nil"/>
            </w:tcBorders>
          </w:tcPr>
          <w:p w14:paraId="2F093EF5" w14:textId="77777777" w:rsidR="002627FD" w:rsidRPr="005561F3" w:rsidDel="00331ABA" w:rsidRDefault="002627FD" w:rsidP="002627FD">
            <w:pPr>
              <w:autoSpaceDE w:val="0"/>
              <w:autoSpaceDN w:val="0"/>
              <w:adjustRightInd w:val="0"/>
              <w:spacing w:after="0" w:line="240" w:lineRule="auto"/>
              <w:rPr>
                <w:del w:id="778" w:author="Arjan" w:date="2014-11-17T21:25:00Z"/>
                <w:rFonts w:ascii="Arial" w:eastAsia="Times New Roman" w:hAnsi="Arial" w:cs="Arial"/>
                <w:color w:val="000000"/>
                <w:sz w:val="20"/>
                <w:szCs w:val="20"/>
                <w:lang w:val="nl-NL"/>
              </w:rPr>
            </w:pPr>
            <w:del w:id="779" w:author="Arjan" w:date="2014-11-17T21:25:00Z">
              <w:r w:rsidRPr="005561F3" w:rsidDel="00331ABA">
                <w:rPr>
                  <w:rFonts w:ascii="Arial" w:eastAsia="Times New Roman" w:hAnsi="Arial" w:cs="Arial"/>
                  <w:b/>
                  <w:bCs/>
                  <w:color w:val="000000"/>
                  <w:sz w:val="20"/>
                  <w:szCs w:val="20"/>
                  <w:lang w:val="nl-NL"/>
                </w:rPr>
                <w:delText>Formaat attribuutsoort</w:delText>
              </w:r>
            </w:del>
          </w:p>
        </w:tc>
        <w:tc>
          <w:tcPr>
            <w:tcW w:w="5580" w:type="dxa"/>
            <w:tcBorders>
              <w:top w:val="nil"/>
              <w:left w:val="nil"/>
              <w:bottom w:val="nil"/>
              <w:right w:val="nil"/>
            </w:tcBorders>
          </w:tcPr>
          <w:p w14:paraId="10C106E3" w14:textId="77777777" w:rsidR="002627FD" w:rsidRPr="005561F3" w:rsidDel="00331ABA" w:rsidRDefault="00DA5D93" w:rsidP="002627FD">
            <w:pPr>
              <w:autoSpaceDE w:val="0"/>
              <w:autoSpaceDN w:val="0"/>
              <w:adjustRightInd w:val="0"/>
              <w:spacing w:after="0" w:line="240" w:lineRule="auto"/>
              <w:rPr>
                <w:del w:id="780" w:author="Arjan" w:date="2014-11-17T21:25:00Z"/>
                <w:rFonts w:ascii="Arial" w:eastAsia="Times New Roman" w:hAnsi="Arial" w:cs="Arial"/>
                <w:color w:val="000000"/>
                <w:sz w:val="20"/>
                <w:szCs w:val="20"/>
                <w:lang w:val="nl-NL"/>
              </w:rPr>
            </w:pPr>
            <w:del w:id="781" w:author="Arjan" w:date="2014-11-17T21:25:00Z">
              <w:r w:rsidRPr="002627FD" w:rsidDel="00331ABA">
                <w:rPr>
                  <w:rFonts w:ascii="Arial" w:hAnsi="Arial" w:cs="Arial"/>
                  <w:sz w:val="20"/>
                  <w:szCs w:val="20"/>
                  <w:lang w:val="en-AU"/>
                </w:rPr>
                <w:fldChar w:fldCharType="begin" w:fldLock="1"/>
              </w:r>
              <w:r w:rsidR="002627FD" w:rsidRPr="005561F3" w:rsidDel="00331ABA">
                <w:rPr>
                  <w:rFonts w:ascii="Arial" w:hAnsi="Arial" w:cs="Arial"/>
                  <w:sz w:val="20"/>
                  <w:szCs w:val="20"/>
                  <w:lang w:val="nl-NL"/>
                </w:rPr>
                <w:delInstrText xml:space="preserve">MERGEFIELD </w:delInstrText>
              </w:r>
              <w:r w:rsidR="002627FD" w:rsidRPr="005561F3" w:rsidDel="00331ABA">
                <w:rPr>
                  <w:rFonts w:ascii="Arial" w:eastAsia="Times New Roman" w:hAnsi="Arial" w:cs="Arial"/>
                  <w:color w:val="000000"/>
                  <w:sz w:val="20"/>
                  <w:szCs w:val="20"/>
                  <w:lang w:val="nl-NL"/>
                </w:rPr>
                <w:delInstrText>Att.Type</w:delInstrText>
              </w:r>
              <w:r w:rsidRPr="002627FD" w:rsidDel="00331ABA">
                <w:rPr>
                  <w:rFonts w:ascii="Arial" w:hAnsi="Arial" w:cs="Arial"/>
                  <w:sz w:val="20"/>
                  <w:szCs w:val="20"/>
                  <w:lang w:val="en-AU"/>
                </w:rPr>
                <w:fldChar w:fldCharType="separate"/>
              </w:r>
              <w:r w:rsidR="002627FD" w:rsidRPr="005561F3" w:rsidDel="00331ABA">
                <w:rPr>
                  <w:rFonts w:ascii="Arial" w:eastAsia="Times New Roman" w:hAnsi="Arial" w:cs="Arial"/>
                  <w:color w:val="000000"/>
                  <w:sz w:val="20"/>
                  <w:szCs w:val="20"/>
                  <w:lang w:val="nl-NL"/>
                </w:rPr>
                <w:delText>AN255</w:delText>
              </w:r>
              <w:r w:rsidRPr="002627FD" w:rsidDel="00331ABA">
                <w:rPr>
                  <w:rFonts w:ascii="Arial" w:hAnsi="Arial" w:cs="Arial"/>
                  <w:sz w:val="20"/>
                  <w:szCs w:val="20"/>
                  <w:lang w:val="en-AU"/>
                </w:rPr>
                <w:fldChar w:fldCharType="end"/>
              </w:r>
            </w:del>
          </w:p>
        </w:tc>
      </w:tr>
      <w:tr w:rsidR="002627FD" w:rsidRPr="005C14BE" w:rsidDel="00331ABA" w14:paraId="0155AB73" w14:textId="77777777" w:rsidTr="00331ABA">
        <w:trPr>
          <w:trHeight w:val="230"/>
          <w:del w:id="782" w:author="Arjan" w:date="2014-11-17T21:25:00Z"/>
        </w:trPr>
        <w:tc>
          <w:tcPr>
            <w:tcW w:w="3780" w:type="dxa"/>
            <w:tcBorders>
              <w:top w:val="nil"/>
              <w:left w:val="nil"/>
              <w:bottom w:val="nil"/>
              <w:right w:val="nil"/>
            </w:tcBorders>
          </w:tcPr>
          <w:p w14:paraId="0DDED9C2" w14:textId="77777777" w:rsidR="002627FD" w:rsidRPr="005561F3" w:rsidDel="00331ABA" w:rsidRDefault="002627FD" w:rsidP="002627FD">
            <w:pPr>
              <w:autoSpaceDE w:val="0"/>
              <w:autoSpaceDN w:val="0"/>
              <w:adjustRightInd w:val="0"/>
              <w:spacing w:after="0" w:line="240" w:lineRule="auto"/>
              <w:rPr>
                <w:del w:id="783" w:author="Arjan" w:date="2014-11-17T21:2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3954B2A1" w14:textId="77777777" w:rsidR="002627FD" w:rsidRPr="005561F3" w:rsidDel="00331ABA" w:rsidRDefault="002627FD" w:rsidP="002627FD">
            <w:pPr>
              <w:autoSpaceDE w:val="0"/>
              <w:autoSpaceDN w:val="0"/>
              <w:adjustRightInd w:val="0"/>
              <w:spacing w:after="0" w:line="240" w:lineRule="auto"/>
              <w:rPr>
                <w:del w:id="784" w:author="Arjan" w:date="2014-11-17T21:25:00Z"/>
                <w:rFonts w:ascii="Arial" w:eastAsia="Times New Roman" w:hAnsi="Arial" w:cs="Arial"/>
                <w:color w:val="000000"/>
                <w:sz w:val="20"/>
                <w:szCs w:val="20"/>
                <w:lang w:val="nl-NL"/>
              </w:rPr>
            </w:pPr>
          </w:p>
        </w:tc>
      </w:tr>
      <w:tr w:rsidR="002627FD" w:rsidRPr="005C14BE" w:rsidDel="00331ABA" w14:paraId="5FC8DFF7" w14:textId="77777777" w:rsidTr="00331ABA">
        <w:trPr>
          <w:trHeight w:val="230"/>
          <w:del w:id="785" w:author="Arjan" w:date="2014-11-17T21:25:00Z"/>
        </w:trPr>
        <w:tc>
          <w:tcPr>
            <w:tcW w:w="3780" w:type="dxa"/>
            <w:tcBorders>
              <w:top w:val="nil"/>
              <w:left w:val="nil"/>
              <w:bottom w:val="nil"/>
              <w:right w:val="nil"/>
            </w:tcBorders>
          </w:tcPr>
          <w:p w14:paraId="4E9F0FE7" w14:textId="77777777" w:rsidR="002627FD" w:rsidRPr="005561F3" w:rsidDel="00331ABA" w:rsidRDefault="002627FD" w:rsidP="002627FD">
            <w:pPr>
              <w:autoSpaceDE w:val="0"/>
              <w:autoSpaceDN w:val="0"/>
              <w:adjustRightInd w:val="0"/>
              <w:spacing w:after="0" w:line="240" w:lineRule="auto"/>
              <w:rPr>
                <w:del w:id="786" w:author="Arjan" w:date="2014-11-17T21:25:00Z"/>
                <w:rFonts w:ascii="Arial" w:eastAsia="Times New Roman" w:hAnsi="Arial" w:cs="Arial"/>
                <w:color w:val="000000"/>
                <w:sz w:val="20"/>
                <w:szCs w:val="20"/>
                <w:lang w:val="nl-NL"/>
              </w:rPr>
            </w:pPr>
            <w:del w:id="787" w:author="Arjan" w:date="2014-11-17T21:25:00Z">
              <w:r w:rsidRPr="005561F3" w:rsidDel="00331ABA">
                <w:rPr>
                  <w:rFonts w:ascii="Arial" w:eastAsia="Times New Roman" w:hAnsi="Arial" w:cs="Arial"/>
                  <w:b/>
                  <w:bCs/>
                  <w:color w:val="000000"/>
                  <w:sz w:val="20"/>
                  <w:szCs w:val="20"/>
                  <w:lang w:val="nl-NL"/>
                </w:rPr>
                <w:delText>Waardenverzameling</w:delText>
              </w:r>
            </w:del>
          </w:p>
        </w:tc>
        <w:tc>
          <w:tcPr>
            <w:tcW w:w="5580" w:type="dxa"/>
            <w:tcBorders>
              <w:top w:val="nil"/>
              <w:left w:val="nil"/>
              <w:bottom w:val="nil"/>
              <w:right w:val="nil"/>
            </w:tcBorders>
          </w:tcPr>
          <w:p w14:paraId="4731E271" w14:textId="77777777" w:rsidR="002627FD" w:rsidRPr="00DD0F4F" w:rsidDel="00331ABA" w:rsidRDefault="002627FD" w:rsidP="002627FD">
            <w:pPr>
              <w:autoSpaceDE w:val="0"/>
              <w:autoSpaceDN w:val="0"/>
              <w:adjustRightInd w:val="0"/>
              <w:spacing w:after="0" w:line="240" w:lineRule="auto"/>
              <w:rPr>
                <w:del w:id="788" w:author="Arjan" w:date="2014-11-17T21:25:00Z"/>
                <w:rFonts w:ascii="Arial" w:eastAsia="Times New Roman" w:hAnsi="Arial" w:cs="Arial"/>
                <w:color w:val="000000"/>
                <w:sz w:val="20"/>
                <w:szCs w:val="20"/>
                <w:lang w:val="nl-NL"/>
              </w:rPr>
            </w:pPr>
            <w:del w:id="789" w:author="Arjan" w:date="2014-11-17T21:25:00Z">
              <w:r w:rsidRPr="00DD0F4F" w:rsidDel="00331ABA">
                <w:rPr>
                  <w:rFonts w:ascii="Arial" w:eastAsia="Times New Roman" w:hAnsi="Arial" w:cs="Arial"/>
                  <w:color w:val="000000"/>
                  <w:sz w:val="20"/>
                  <w:szCs w:val="20"/>
                  <w:lang w:val="nl-NL"/>
                </w:rPr>
                <w:delText>alle in fysieke bestandsnamen toegestane tekens</w:delText>
              </w:r>
            </w:del>
          </w:p>
        </w:tc>
      </w:tr>
      <w:tr w:rsidR="002627FD" w:rsidRPr="005C14BE" w:rsidDel="00331ABA" w14:paraId="57A79225" w14:textId="77777777" w:rsidTr="00331ABA">
        <w:trPr>
          <w:trHeight w:val="215"/>
          <w:del w:id="790" w:author="Arjan" w:date="2014-11-17T21:25:00Z"/>
        </w:trPr>
        <w:tc>
          <w:tcPr>
            <w:tcW w:w="3780" w:type="dxa"/>
            <w:tcBorders>
              <w:top w:val="nil"/>
              <w:left w:val="nil"/>
              <w:bottom w:val="nil"/>
              <w:right w:val="nil"/>
            </w:tcBorders>
          </w:tcPr>
          <w:p w14:paraId="3844FB8B" w14:textId="77777777" w:rsidR="002627FD" w:rsidRPr="00DD0F4F" w:rsidDel="00331ABA" w:rsidRDefault="002627FD" w:rsidP="002627FD">
            <w:pPr>
              <w:autoSpaceDE w:val="0"/>
              <w:autoSpaceDN w:val="0"/>
              <w:adjustRightInd w:val="0"/>
              <w:spacing w:after="0" w:line="240" w:lineRule="auto"/>
              <w:rPr>
                <w:del w:id="791" w:author="Arjan" w:date="2014-11-17T21:2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4972E427" w14:textId="77777777" w:rsidR="002627FD" w:rsidRPr="00DD0F4F" w:rsidDel="00331ABA" w:rsidRDefault="002627FD" w:rsidP="002627FD">
            <w:pPr>
              <w:autoSpaceDE w:val="0"/>
              <w:autoSpaceDN w:val="0"/>
              <w:adjustRightInd w:val="0"/>
              <w:spacing w:after="0" w:line="240" w:lineRule="auto"/>
              <w:rPr>
                <w:del w:id="792" w:author="Arjan" w:date="2014-11-17T21:25:00Z"/>
                <w:rFonts w:ascii="Arial" w:eastAsia="Times New Roman" w:hAnsi="Arial" w:cs="Arial"/>
                <w:color w:val="000000"/>
                <w:sz w:val="20"/>
                <w:szCs w:val="20"/>
                <w:lang w:val="nl-NL"/>
              </w:rPr>
            </w:pPr>
          </w:p>
        </w:tc>
      </w:tr>
      <w:tr w:rsidR="002627FD" w:rsidRPr="002627FD" w14:paraId="0F152A7E" w14:textId="77777777" w:rsidTr="00331ABA">
        <w:trPr>
          <w:trHeight w:val="215"/>
        </w:trPr>
        <w:tc>
          <w:tcPr>
            <w:tcW w:w="3780" w:type="dxa"/>
            <w:tcBorders>
              <w:top w:val="nil"/>
              <w:left w:val="nil"/>
              <w:bottom w:val="nil"/>
              <w:right w:val="nil"/>
            </w:tcBorders>
          </w:tcPr>
          <w:p w14:paraId="529E7772"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245940BC"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del w:id="793" w:author="Arjan" w:date="2013-07-02T11:10:00Z">
              <w:r w:rsidRPr="002627FD" w:rsidDel="002627FD">
                <w:rPr>
                  <w:rFonts w:ascii="Arial" w:eastAsia="Times New Roman" w:hAnsi="Arial" w:cs="Arial"/>
                  <w:color w:val="000000"/>
                  <w:sz w:val="20"/>
                  <w:szCs w:val="20"/>
                </w:rPr>
                <w:delText>Nee</w:delText>
              </w:r>
            </w:del>
            <w:ins w:id="794" w:author="Arjan" w:date="2013-07-02T11:10:00Z">
              <w:r>
                <w:rPr>
                  <w:rFonts w:ascii="Arial" w:eastAsia="Times New Roman" w:hAnsi="Arial" w:cs="Arial"/>
                  <w:color w:val="000000"/>
                  <w:sz w:val="20"/>
                  <w:szCs w:val="20"/>
                </w:rPr>
                <w:t>Ja</w:t>
              </w:r>
            </w:ins>
          </w:p>
        </w:tc>
      </w:tr>
      <w:tr w:rsidR="002627FD" w:rsidRPr="002627FD" w14:paraId="723C5776" w14:textId="77777777" w:rsidTr="00331ABA">
        <w:trPr>
          <w:trHeight w:val="230"/>
        </w:trPr>
        <w:tc>
          <w:tcPr>
            <w:tcW w:w="3780" w:type="dxa"/>
            <w:tcBorders>
              <w:top w:val="nil"/>
              <w:left w:val="nil"/>
              <w:bottom w:val="nil"/>
              <w:right w:val="nil"/>
            </w:tcBorders>
          </w:tcPr>
          <w:p w14:paraId="3A0BCE1C"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1EED3B2"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4772A26E" w14:textId="77777777" w:rsidTr="00331ABA">
        <w:trPr>
          <w:trHeight w:val="230"/>
        </w:trPr>
        <w:tc>
          <w:tcPr>
            <w:tcW w:w="3780" w:type="dxa"/>
            <w:tcBorders>
              <w:top w:val="nil"/>
              <w:left w:val="nil"/>
              <w:bottom w:val="nil"/>
              <w:right w:val="nil"/>
            </w:tcBorders>
          </w:tcPr>
          <w:p w14:paraId="0FF43731"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26F606E1"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Nee</w:t>
            </w:r>
          </w:p>
        </w:tc>
      </w:tr>
      <w:tr w:rsidR="002627FD" w:rsidRPr="002627FD" w14:paraId="351CBA9E" w14:textId="77777777" w:rsidTr="00331ABA">
        <w:trPr>
          <w:trHeight w:val="230"/>
        </w:trPr>
        <w:tc>
          <w:tcPr>
            <w:tcW w:w="3780" w:type="dxa"/>
            <w:tcBorders>
              <w:top w:val="nil"/>
              <w:left w:val="nil"/>
              <w:bottom w:val="nil"/>
              <w:right w:val="nil"/>
            </w:tcBorders>
          </w:tcPr>
          <w:p w14:paraId="13CE34C0"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8CA549B"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530C019D" w14:textId="77777777" w:rsidTr="00331ABA">
        <w:trPr>
          <w:trHeight w:val="230"/>
        </w:trPr>
        <w:tc>
          <w:tcPr>
            <w:tcW w:w="3780" w:type="dxa"/>
            <w:tcBorders>
              <w:top w:val="nil"/>
              <w:left w:val="nil"/>
              <w:bottom w:val="nil"/>
              <w:right w:val="nil"/>
            </w:tcBorders>
          </w:tcPr>
          <w:p w14:paraId="2A2FFFFD"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0E7C566B"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14440B02" w14:textId="77777777" w:rsidTr="00331ABA">
        <w:trPr>
          <w:trHeight w:val="230"/>
        </w:trPr>
        <w:tc>
          <w:tcPr>
            <w:tcW w:w="3780" w:type="dxa"/>
            <w:tcBorders>
              <w:top w:val="nil"/>
              <w:left w:val="nil"/>
              <w:bottom w:val="nil"/>
              <w:right w:val="nil"/>
            </w:tcBorders>
          </w:tcPr>
          <w:p w14:paraId="0EA6CD76"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024F126"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228099EC" w14:textId="77777777" w:rsidTr="00331ABA">
        <w:trPr>
          <w:trHeight w:val="230"/>
        </w:trPr>
        <w:tc>
          <w:tcPr>
            <w:tcW w:w="3780" w:type="dxa"/>
            <w:tcBorders>
              <w:top w:val="nil"/>
              <w:left w:val="nil"/>
              <w:bottom w:val="nil"/>
              <w:right w:val="nil"/>
            </w:tcBorders>
          </w:tcPr>
          <w:p w14:paraId="11671B27"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3B896F53"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Nee</w:t>
            </w:r>
          </w:p>
        </w:tc>
      </w:tr>
      <w:tr w:rsidR="002627FD" w:rsidRPr="002627FD" w14:paraId="4377E43F" w14:textId="77777777" w:rsidTr="00331ABA">
        <w:trPr>
          <w:trHeight w:val="230"/>
        </w:trPr>
        <w:tc>
          <w:tcPr>
            <w:tcW w:w="3780" w:type="dxa"/>
            <w:tcBorders>
              <w:top w:val="nil"/>
              <w:left w:val="nil"/>
              <w:bottom w:val="nil"/>
              <w:right w:val="nil"/>
            </w:tcBorders>
          </w:tcPr>
          <w:p w14:paraId="3A9DB340"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EF260C9"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4B93F6B8" w14:textId="77777777" w:rsidTr="00331ABA">
        <w:trPr>
          <w:trHeight w:val="411"/>
        </w:trPr>
        <w:tc>
          <w:tcPr>
            <w:tcW w:w="3780" w:type="dxa"/>
            <w:tcBorders>
              <w:top w:val="nil"/>
              <w:left w:val="nil"/>
              <w:bottom w:val="nil"/>
              <w:right w:val="nil"/>
            </w:tcBorders>
          </w:tcPr>
          <w:p w14:paraId="697C2DEF"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5BFB1CFD"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Nee</w:t>
            </w:r>
          </w:p>
        </w:tc>
      </w:tr>
      <w:tr w:rsidR="002627FD" w:rsidRPr="002627FD" w14:paraId="31580D35" w14:textId="77777777" w:rsidTr="00331ABA">
        <w:trPr>
          <w:trHeight w:val="245"/>
        </w:trPr>
        <w:tc>
          <w:tcPr>
            <w:tcW w:w="3780" w:type="dxa"/>
            <w:tcBorders>
              <w:top w:val="nil"/>
              <w:left w:val="nil"/>
              <w:bottom w:val="nil"/>
              <w:right w:val="nil"/>
            </w:tcBorders>
          </w:tcPr>
          <w:p w14:paraId="066CBE66"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4D10275"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055B405D" w14:textId="77777777" w:rsidTr="00331ABA">
        <w:trPr>
          <w:trHeight w:val="230"/>
        </w:trPr>
        <w:tc>
          <w:tcPr>
            <w:tcW w:w="3780" w:type="dxa"/>
            <w:tcBorders>
              <w:top w:val="nil"/>
              <w:left w:val="nil"/>
              <w:bottom w:val="nil"/>
              <w:right w:val="nil"/>
            </w:tcBorders>
          </w:tcPr>
          <w:p w14:paraId="19FF87C4"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7B08380D" w14:textId="77777777" w:rsidR="002627FD" w:rsidRPr="002627FD" w:rsidRDefault="00DA5D93"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hAnsi="Arial" w:cs="Arial"/>
                <w:sz w:val="20"/>
                <w:szCs w:val="20"/>
                <w:lang w:val="en-AU"/>
              </w:rPr>
              <w:fldChar w:fldCharType="begin" w:fldLock="1"/>
            </w:r>
            <w:r w:rsidR="002627FD" w:rsidRPr="002627FD">
              <w:rPr>
                <w:rFonts w:ascii="Arial" w:hAnsi="Arial" w:cs="Arial"/>
                <w:sz w:val="20"/>
                <w:szCs w:val="20"/>
                <w:lang w:val="en-AU"/>
              </w:rPr>
              <w:instrText xml:space="preserve">MERGEFIELD </w:instrText>
            </w:r>
            <w:r w:rsidR="002627FD" w:rsidRPr="002627FD">
              <w:rPr>
                <w:rFonts w:ascii="Arial" w:eastAsia="Times New Roman" w:hAnsi="Arial" w:cs="Arial"/>
                <w:color w:val="000000"/>
                <w:sz w:val="20"/>
                <w:szCs w:val="20"/>
              </w:rPr>
              <w:instrText>Att.LowerBound</w:instrText>
            </w:r>
            <w:r w:rsidRPr="002627FD">
              <w:rPr>
                <w:rFonts w:ascii="Arial" w:hAnsi="Arial" w:cs="Arial"/>
                <w:sz w:val="20"/>
                <w:szCs w:val="20"/>
                <w:lang w:val="en-AU"/>
              </w:rPr>
              <w:fldChar w:fldCharType="separate"/>
            </w:r>
            <w:r w:rsidR="002627FD" w:rsidRPr="002627FD">
              <w:rPr>
                <w:rFonts w:ascii="Arial" w:eastAsia="Times New Roman" w:hAnsi="Arial" w:cs="Arial"/>
                <w:color w:val="000000"/>
                <w:sz w:val="20"/>
                <w:szCs w:val="20"/>
              </w:rPr>
              <w:t>0</w:t>
            </w:r>
            <w:r w:rsidRPr="002627FD">
              <w:rPr>
                <w:rFonts w:ascii="Arial" w:hAnsi="Arial" w:cs="Arial"/>
                <w:sz w:val="20"/>
                <w:szCs w:val="20"/>
                <w:lang w:val="en-AU"/>
              </w:rPr>
              <w:fldChar w:fldCharType="end"/>
            </w:r>
            <w:r w:rsidR="002627FD" w:rsidRPr="002627FD">
              <w:rPr>
                <w:rFonts w:ascii="Arial" w:eastAsia="Times New Roman" w:hAnsi="Arial" w:cs="Arial"/>
                <w:color w:val="000000"/>
                <w:sz w:val="20"/>
                <w:szCs w:val="20"/>
              </w:rPr>
              <w:t xml:space="preserve"> - </w:t>
            </w:r>
            <w:r w:rsidRPr="002627FD">
              <w:rPr>
                <w:rFonts w:ascii="Arial" w:eastAsia="Times New Roman" w:hAnsi="Arial" w:cs="Arial"/>
                <w:color w:val="000000"/>
                <w:sz w:val="20"/>
                <w:szCs w:val="20"/>
              </w:rPr>
              <w:fldChar w:fldCharType="begin" w:fldLock="1"/>
            </w:r>
            <w:r w:rsidR="002627FD" w:rsidRPr="002627FD">
              <w:rPr>
                <w:rFonts w:ascii="Arial" w:eastAsia="Times New Roman" w:hAnsi="Arial" w:cs="Arial"/>
                <w:color w:val="000000"/>
                <w:sz w:val="20"/>
                <w:szCs w:val="20"/>
              </w:rPr>
              <w:instrText>MERGEFIELD Att.UpperBound</w:instrText>
            </w:r>
            <w:r w:rsidRPr="002627FD">
              <w:rPr>
                <w:rFonts w:ascii="Arial" w:eastAsia="Times New Roman" w:hAnsi="Arial" w:cs="Arial"/>
                <w:color w:val="000000"/>
                <w:sz w:val="20"/>
                <w:szCs w:val="20"/>
              </w:rPr>
              <w:fldChar w:fldCharType="separate"/>
            </w:r>
            <w:r w:rsidR="002627FD" w:rsidRPr="002627FD">
              <w:rPr>
                <w:rFonts w:ascii="Arial" w:eastAsia="Times New Roman" w:hAnsi="Arial" w:cs="Arial"/>
                <w:color w:val="000000"/>
                <w:sz w:val="20"/>
                <w:szCs w:val="20"/>
              </w:rPr>
              <w:t>1</w:t>
            </w:r>
            <w:r w:rsidRPr="002627FD">
              <w:rPr>
                <w:rFonts w:ascii="Arial" w:eastAsia="Times New Roman" w:hAnsi="Arial" w:cs="Arial"/>
                <w:color w:val="000000"/>
                <w:sz w:val="20"/>
                <w:szCs w:val="20"/>
              </w:rPr>
              <w:fldChar w:fldCharType="end"/>
            </w:r>
          </w:p>
        </w:tc>
      </w:tr>
      <w:tr w:rsidR="002627FD" w:rsidRPr="002627FD" w14:paraId="2C5A816C" w14:textId="77777777" w:rsidTr="00331ABA">
        <w:trPr>
          <w:trHeight w:val="230"/>
        </w:trPr>
        <w:tc>
          <w:tcPr>
            <w:tcW w:w="3780" w:type="dxa"/>
            <w:tcBorders>
              <w:top w:val="nil"/>
              <w:left w:val="nil"/>
              <w:bottom w:val="nil"/>
              <w:right w:val="nil"/>
            </w:tcBorders>
          </w:tcPr>
          <w:p w14:paraId="18C0EA28"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BE3C71D"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14:paraId="6E1D996C" w14:textId="77777777" w:rsidTr="00331ABA">
        <w:trPr>
          <w:trHeight w:val="230"/>
        </w:trPr>
        <w:tc>
          <w:tcPr>
            <w:tcW w:w="3780" w:type="dxa"/>
            <w:tcBorders>
              <w:top w:val="nil"/>
              <w:left w:val="nil"/>
              <w:bottom w:val="nil"/>
              <w:right w:val="nil"/>
            </w:tcBorders>
          </w:tcPr>
          <w:p w14:paraId="2723D691"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24EB3359"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del w:id="795" w:author="Arjan" w:date="2014-11-11T22:48:00Z">
              <w:r w:rsidRPr="002627FD" w:rsidDel="008C2BEE">
                <w:rPr>
                  <w:rFonts w:ascii="Arial" w:eastAsia="Times New Roman" w:hAnsi="Arial" w:cs="Arial"/>
                  <w:color w:val="000000"/>
                  <w:sz w:val="20"/>
                  <w:szCs w:val="20"/>
                </w:rPr>
                <w:delText xml:space="preserve">Afleidbaar </w:delText>
              </w:r>
            </w:del>
            <w:ins w:id="796" w:author="Arjan" w:date="2014-11-11T22:48:00Z">
              <w:r w:rsidR="008C2BEE">
                <w:rPr>
                  <w:rFonts w:ascii="Arial" w:eastAsia="Times New Roman" w:hAnsi="Arial" w:cs="Arial"/>
                  <w:color w:val="000000"/>
                  <w:sz w:val="20"/>
                  <w:szCs w:val="20"/>
                </w:rPr>
                <w:t>Kern</w:t>
              </w:r>
            </w:ins>
            <w:r w:rsidRPr="002627FD">
              <w:rPr>
                <w:rFonts w:ascii="Arial" w:eastAsia="Times New Roman" w:hAnsi="Arial" w:cs="Arial"/>
                <w:color w:val="000000"/>
                <w:sz w:val="20"/>
                <w:szCs w:val="20"/>
              </w:rPr>
              <w:t>gegeven</w:t>
            </w:r>
          </w:p>
        </w:tc>
      </w:tr>
      <w:tr w:rsidR="002627FD" w:rsidRPr="002627FD" w14:paraId="1FCAAED6" w14:textId="77777777" w:rsidTr="00331ABA">
        <w:trPr>
          <w:trHeight w:val="230"/>
        </w:trPr>
        <w:tc>
          <w:tcPr>
            <w:tcW w:w="3780" w:type="dxa"/>
            <w:tcBorders>
              <w:top w:val="nil"/>
              <w:left w:val="nil"/>
              <w:right w:val="nil"/>
            </w:tcBorders>
          </w:tcPr>
          <w:p w14:paraId="0093B801"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3E06A3E7" w14:textId="77777777"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5E066D" w14:paraId="5AF1CEDD" w14:textId="77777777" w:rsidTr="00331ABA">
        <w:trPr>
          <w:trHeight w:val="230"/>
        </w:trPr>
        <w:tc>
          <w:tcPr>
            <w:tcW w:w="3780" w:type="dxa"/>
            <w:tcBorders>
              <w:top w:val="nil"/>
              <w:left w:val="nil"/>
              <w:bottom w:val="single" w:sz="4" w:space="0" w:color="auto"/>
              <w:right w:val="nil"/>
            </w:tcBorders>
          </w:tcPr>
          <w:p w14:paraId="3DA2057C" w14:textId="77777777"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r w:rsidRPr="002627FD">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0BB9334D" w14:textId="77777777" w:rsidR="002627FD" w:rsidRPr="00DD0F4F" w:rsidRDefault="002627FD" w:rsidP="00B914EC">
            <w:pPr>
              <w:autoSpaceDE w:val="0"/>
              <w:autoSpaceDN w:val="0"/>
              <w:adjustRightInd w:val="0"/>
              <w:spacing w:after="0" w:line="240" w:lineRule="auto"/>
              <w:rPr>
                <w:rFonts w:ascii="Arial" w:eastAsia="Times New Roman" w:hAnsi="Arial" w:cs="Arial"/>
                <w:color w:val="000000"/>
                <w:sz w:val="20"/>
                <w:szCs w:val="20"/>
                <w:lang w:val="nl-NL"/>
              </w:rPr>
            </w:pPr>
            <w:del w:id="797" w:author="Arjan" w:date="2014-11-11T22:48:00Z">
              <w:r w:rsidRPr="00DD0F4F" w:rsidDel="008C2BEE">
                <w:rPr>
                  <w:rFonts w:ascii="Arial" w:eastAsia="Times New Roman" w:hAnsi="Arial" w:cs="Arial"/>
                  <w:color w:val="000000"/>
                  <w:sz w:val="20"/>
                  <w:szCs w:val="20"/>
                  <w:lang w:val="nl-NL"/>
                </w:rPr>
                <w:delText xml:space="preserve">Afleidbaar uit de combinatie van </w:delText>
              </w:r>
            </w:del>
            <w:del w:id="798" w:author="Arjan" w:date="2013-07-02T11:10:00Z">
              <w:r w:rsidRPr="00DD0F4F" w:rsidDel="002627FD">
                <w:rPr>
                  <w:rFonts w:ascii="Arial" w:eastAsia="Times New Roman" w:hAnsi="Arial" w:cs="Arial"/>
                  <w:color w:val="000000"/>
                  <w:sz w:val="20"/>
                  <w:szCs w:val="20"/>
                  <w:lang w:val="nl-NL"/>
                </w:rPr>
                <w:delText>Documentt</w:delText>
              </w:r>
            </w:del>
            <w:del w:id="799" w:author="Arjan" w:date="2014-11-11T22:48:00Z">
              <w:r w:rsidRPr="00DD0F4F" w:rsidDel="008C2BEE">
                <w:rPr>
                  <w:rFonts w:ascii="Arial" w:eastAsia="Times New Roman" w:hAnsi="Arial" w:cs="Arial"/>
                  <w:color w:val="000000"/>
                  <w:sz w:val="20"/>
                  <w:szCs w:val="20"/>
                  <w:lang w:val="nl-NL"/>
                </w:rPr>
                <w:delText xml:space="preserve">itel en </w:delText>
              </w:r>
            </w:del>
            <w:del w:id="800" w:author="Arjan" w:date="2013-07-02T11:10:00Z">
              <w:r w:rsidRPr="00DD0F4F" w:rsidDel="002627FD">
                <w:rPr>
                  <w:rFonts w:ascii="Arial" w:eastAsia="Times New Roman" w:hAnsi="Arial" w:cs="Arial"/>
                  <w:color w:val="000000"/>
                  <w:sz w:val="20"/>
                  <w:szCs w:val="20"/>
                  <w:lang w:val="nl-NL"/>
                </w:rPr>
                <w:delText>Documentf</w:delText>
              </w:r>
            </w:del>
            <w:del w:id="801" w:author="Arjan" w:date="2014-11-11T22:48:00Z">
              <w:r w:rsidRPr="00DD0F4F" w:rsidDel="008C2BEE">
                <w:rPr>
                  <w:rFonts w:ascii="Arial" w:eastAsia="Times New Roman" w:hAnsi="Arial" w:cs="Arial"/>
                  <w:color w:val="000000"/>
                  <w:sz w:val="20"/>
                  <w:szCs w:val="20"/>
                  <w:lang w:val="nl-NL"/>
                </w:rPr>
                <w:delText xml:space="preserve">ormaat, gescheiden door een punt, mits beide attributen van een waarde zijn voorzien. Zo niet, dan </w:delText>
              </w:r>
            </w:del>
            <w:del w:id="802" w:author="Arjan" w:date="2014-01-22T13:52:00Z">
              <w:r w:rsidRPr="00DD0F4F" w:rsidDel="00B914EC">
                <w:rPr>
                  <w:rFonts w:ascii="Arial" w:eastAsia="Times New Roman" w:hAnsi="Arial" w:cs="Arial"/>
                  <w:color w:val="000000"/>
                  <w:sz w:val="20"/>
                  <w:szCs w:val="20"/>
                  <w:lang w:val="nl-NL"/>
                </w:rPr>
                <w:delText xml:space="preserve">is </w:delText>
              </w:r>
            </w:del>
            <w:del w:id="803" w:author="Arjan" w:date="2014-11-11T22:48:00Z">
              <w:r w:rsidRPr="00DD0F4F" w:rsidDel="008C2BEE">
                <w:rPr>
                  <w:rFonts w:ascii="Arial" w:eastAsia="Times New Roman" w:hAnsi="Arial" w:cs="Arial"/>
                  <w:color w:val="000000"/>
                  <w:sz w:val="20"/>
                  <w:szCs w:val="20"/>
                  <w:lang w:val="nl-NL"/>
                </w:rPr>
                <w:delText xml:space="preserve">het attribuut Bestandsnaam van een waarde voorzien. Uit de bestandsnaam moet een geldig </w:delText>
              </w:r>
            </w:del>
            <w:del w:id="804" w:author="Arjan" w:date="2013-07-02T11:10:00Z">
              <w:r w:rsidRPr="00DD0F4F" w:rsidDel="002627FD">
                <w:rPr>
                  <w:rFonts w:ascii="Arial" w:eastAsia="Times New Roman" w:hAnsi="Arial" w:cs="Arial"/>
                  <w:color w:val="000000"/>
                  <w:sz w:val="20"/>
                  <w:szCs w:val="20"/>
                  <w:lang w:val="nl-NL"/>
                </w:rPr>
                <w:delText>Documentf</w:delText>
              </w:r>
            </w:del>
            <w:del w:id="805" w:author="Arjan" w:date="2014-11-11T22:48:00Z">
              <w:r w:rsidRPr="00DD0F4F" w:rsidDel="008C2BEE">
                <w:rPr>
                  <w:rFonts w:ascii="Arial" w:eastAsia="Times New Roman" w:hAnsi="Arial" w:cs="Arial"/>
                  <w:color w:val="000000"/>
                  <w:sz w:val="20"/>
                  <w:szCs w:val="20"/>
                  <w:lang w:val="nl-NL"/>
                </w:rPr>
                <w:delText xml:space="preserve">ormaat af te leiden zijn (laatste posities na de laatste punt in de bestandsnaam). Zo niet dan dient </w:delText>
              </w:r>
            </w:del>
            <w:del w:id="806" w:author="Arjan" w:date="2013-07-02T11:11:00Z">
              <w:r w:rsidRPr="00DD0F4F" w:rsidDel="002627FD">
                <w:rPr>
                  <w:rFonts w:ascii="Arial" w:eastAsia="Times New Roman" w:hAnsi="Arial" w:cs="Arial"/>
                  <w:color w:val="000000"/>
                  <w:sz w:val="20"/>
                  <w:szCs w:val="20"/>
                  <w:lang w:val="nl-NL"/>
                </w:rPr>
                <w:delText>Documentf</w:delText>
              </w:r>
            </w:del>
            <w:del w:id="807" w:author="Arjan" w:date="2014-11-11T22:48:00Z">
              <w:r w:rsidRPr="00DD0F4F" w:rsidDel="008C2BEE">
                <w:rPr>
                  <w:rFonts w:ascii="Arial" w:eastAsia="Times New Roman" w:hAnsi="Arial" w:cs="Arial"/>
                  <w:color w:val="000000"/>
                  <w:sz w:val="20"/>
                  <w:szCs w:val="20"/>
                  <w:lang w:val="nl-NL"/>
                </w:rPr>
                <w:delText>ormaat van een waarde te zijn voorzien.</w:delText>
              </w:r>
            </w:del>
          </w:p>
        </w:tc>
      </w:tr>
    </w:tbl>
    <w:p w14:paraId="0999CF7A" w14:textId="77777777" w:rsidR="002627FD" w:rsidRDefault="002627FD" w:rsidP="0044638F">
      <w:pPr>
        <w:rPr>
          <w:ins w:id="808" w:author="Arjan" w:date="2014-11-17T19:17:00Z"/>
          <w:lang w:val="nl-NL"/>
        </w:rPr>
      </w:pPr>
    </w:p>
    <w:p w14:paraId="6CB930F7" w14:textId="77777777" w:rsidR="00BE3409" w:rsidRPr="002627FD" w:rsidRDefault="00DA5D93" w:rsidP="00BE3409">
      <w:pPr>
        <w:autoSpaceDE w:val="0"/>
        <w:autoSpaceDN w:val="0"/>
        <w:adjustRightInd w:val="0"/>
        <w:spacing w:before="240" w:after="60" w:line="240" w:lineRule="auto"/>
        <w:outlineLvl w:val="3"/>
        <w:rPr>
          <w:ins w:id="809" w:author="Arjan" w:date="2014-11-17T19:17:00Z"/>
          <w:rFonts w:ascii="Arial" w:eastAsia="Times New Roman" w:hAnsi="Arial" w:cs="Arial"/>
          <w:b/>
          <w:bCs/>
          <w:color w:val="004080"/>
          <w:sz w:val="24"/>
          <w:szCs w:val="24"/>
        </w:rPr>
      </w:pPr>
      <w:ins w:id="810" w:author="Arjan" w:date="2014-11-17T19:17:00Z">
        <w:r w:rsidRPr="002627FD">
          <w:rPr>
            <w:rFonts w:ascii="Arial" w:hAnsi="Arial" w:cs="Arial"/>
            <w:sz w:val="20"/>
            <w:szCs w:val="20"/>
            <w:lang w:val="en-AU"/>
          </w:rPr>
          <w:fldChar w:fldCharType="begin" w:fldLock="1"/>
        </w:r>
        <w:r w:rsidR="00BE3409" w:rsidRPr="002627FD">
          <w:rPr>
            <w:rFonts w:ascii="Arial" w:hAnsi="Arial" w:cs="Arial"/>
            <w:sz w:val="20"/>
            <w:szCs w:val="20"/>
            <w:lang w:val="en-AU"/>
          </w:rPr>
          <w:instrText xml:space="preserve">MERGEFIELD </w:instrText>
        </w:r>
        <w:r w:rsidR="00BE3409" w:rsidRPr="002627FD">
          <w:rPr>
            <w:rFonts w:ascii="Arial" w:eastAsia="Times New Roman" w:hAnsi="Arial" w:cs="Arial"/>
            <w:b/>
            <w:bCs/>
            <w:color w:val="004080"/>
            <w:sz w:val="24"/>
            <w:szCs w:val="24"/>
          </w:rPr>
          <w:instrText>Att.Stereotype</w:instrText>
        </w:r>
        <w:r w:rsidRPr="002627FD">
          <w:rPr>
            <w:rFonts w:ascii="Arial" w:hAnsi="Arial" w:cs="Arial"/>
            <w:sz w:val="20"/>
            <w:szCs w:val="20"/>
            <w:lang w:val="en-AU"/>
          </w:rPr>
          <w:fldChar w:fldCharType="separate"/>
        </w:r>
        <w:r w:rsidR="00BE3409">
          <w:rPr>
            <w:rFonts w:ascii="Arial" w:eastAsia="Times New Roman" w:hAnsi="Arial" w:cs="Arial"/>
            <w:b/>
            <w:bCs/>
            <w:color w:val="004080"/>
            <w:sz w:val="24"/>
            <w:szCs w:val="24"/>
          </w:rPr>
          <w:t>«</w:t>
        </w:r>
      </w:ins>
      <w:ins w:id="811" w:author="Arjan" w:date="2014-11-17T19:20:00Z">
        <w:r w:rsidR="00BE3409">
          <w:rPr>
            <w:rFonts w:ascii="Arial" w:eastAsia="Times New Roman" w:hAnsi="Arial" w:cs="Arial"/>
            <w:b/>
            <w:bCs/>
            <w:color w:val="004080"/>
            <w:sz w:val="24"/>
            <w:szCs w:val="24"/>
          </w:rPr>
          <w:t>Suba</w:t>
        </w:r>
      </w:ins>
      <w:ins w:id="812" w:author="Arjan" w:date="2014-11-17T19:17:00Z">
        <w:r w:rsidR="00BE3409" w:rsidRPr="002627FD">
          <w:rPr>
            <w:rFonts w:ascii="Arial" w:eastAsia="Times New Roman" w:hAnsi="Arial" w:cs="Arial"/>
            <w:b/>
            <w:bCs/>
            <w:color w:val="004080"/>
            <w:sz w:val="24"/>
            <w:szCs w:val="24"/>
          </w:rPr>
          <w:t>ttribuutsoort»</w:t>
        </w:r>
        <w:r w:rsidRPr="002627FD">
          <w:rPr>
            <w:rFonts w:ascii="Arial" w:hAnsi="Arial" w:cs="Arial"/>
            <w:sz w:val="20"/>
            <w:szCs w:val="20"/>
            <w:lang w:val="en-AU"/>
          </w:rPr>
          <w:fldChar w:fldCharType="end"/>
        </w:r>
        <w:r w:rsidR="00BE3409" w:rsidRPr="002627FD">
          <w:rPr>
            <w:rFonts w:ascii="Arial" w:eastAsia="Times New Roman" w:hAnsi="Arial" w:cs="Arial"/>
            <w:b/>
            <w:bCs/>
            <w:color w:val="004080"/>
            <w:sz w:val="24"/>
            <w:szCs w:val="24"/>
          </w:rPr>
          <w:t xml:space="preserve"> </w:t>
        </w:r>
        <w:r w:rsidRPr="002627FD">
          <w:rPr>
            <w:rFonts w:ascii="Arial" w:eastAsia="Times New Roman" w:hAnsi="Arial" w:cs="Arial"/>
            <w:b/>
            <w:bCs/>
            <w:color w:val="004080"/>
            <w:sz w:val="24"/>
            <w:szCs w:val="24"/>
          </w:rPr>
          <w:fldChar w:fldCharType="begin" w:fldLock="1"/>
        </w:r>
        <w:r w:rsidR="00BE3409" w:rsidRPr="002627FD">
          <w:rPr>
            <w:rFonts w:ascii="Arial" w:eastAsia="Times New Roman" w:hAnsi="Arial" w:cs="Arial"/>
            <w:b/>
            <w:bCs/>
            <w:color w:val="004080"/>
            <w:sz w:val="24"/>
            <w:szCs w:val="24"/>
          </w:rPr>
          <w:instrText>MERGEFIELD Att.Name</w:instrText>
        </w:r>
        <w:r w:rsidRPr="002627FD">
          <w:rPr>
            <w:rFonts w:ascii="Arial" w:eastAsia="Times New Roman" w:hAnsi="Arial" w:cs="Arial"/>
            <w:b/>
            <w:bCs/>
            <w:color w:val="004080"/>
            <w:sz w:val="24"/>
            <w:szCs w:val="24"/>
          </w:rPr>
          <w:fldChar w:fldCharType="separate"/>
        </w:r>
        <w:r w:rsidR="00BE3409">
          <w:rPr>
            <w:rFonts w:ascii="Arial" w:eastAsia="Times New Roman" w:hAnsi="Arial" w:cs="Arial"/>
            <w:b/>
            <w:bCs/>
            <w:color w:val="004080"/>
            <w:sz w:val="24"/>
            <w:szCs w:val="24"/>
          </w:rPr>
          <w:t>N</w:t>
        </w:r>
        <w:r w:rsidR="00BE3409" w:rsidRPr="002627FD">
          <w:rPr>
            <w:rFonts w:ascii="Arial" w:eastAsia="Times New Roman" w:hAnsi="Arial" w:cs="Arial"/>
            <w:b/>
            <w:bCs/>
            <w:color w:val="004080"/>
            <w:sz w:val="24"/>
            <w:szCs w:val="24"/>
          </w:rPr>
          <w:t>aam</w:t>
        </w:r>
        <w:r w:rsidRPr="002627FD">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BE3409" w:rsidRPr="002627FD" w14:paraId="24267B56" w14:textId="77777777" w:rsidTr="00AB7DA2">
        <w:trPr>
          <w:trHeight w:val="230"/>
          <w:ins w:id="813" w:author="Arjan" w:date="2014-11-17T19:17:00Z"/>
        </w:trPr>
        <w:tc>
          <w:tcPr>
            <w:tcW w:w="3780" w:type="dxa"/>
            <w:tcBorders>
              <w:top w:val="single" w:sz="4" w:space="0" w:color="auto"/>
              <w:left w:val="nil"/>
              <w:bottom w:val="nil"/>
              <w:right w:val="nil"/>
            </w:tcBorders>
          </w:tcPr>
          <w:p w14:paraId="17987609" w14:textId="77777777" w:rsidR="00BE3409" w:rsidRPr="002627FD" w:rsidRDefault="00BE3409" w:rsidP="00AB7DA2">
            <w:pPr>
              <w:autoSpaceDE w:val="0"/>
              <w:autoSpaceDN w:val="0"/>
              <w:adjustRightInd w:val="0"/>
              <w:spacing w:after="0" w:line="240" w:lineRule="auto"/>
              <w:rPr>
                <w:ins w:id="814" w:author="Arjan" w:date="2014-11-17T19:17:00Z"/>
                <w:rFonts w:ascii="Arial" w:eastAsia="Times New Roman" w:hAnsi="Arial" w:cs="Arial"/>
                <w:color w:val="000000"/>
                <w:sz w:val="20"/>
                <w:szCs w:val="20"/>
              </w:rPr>
            </w:pPr>
            <w:ins w:id="815" w:author="Arjan" w:date="2014-11-17T19:17:00Z">
              <w:r w:rsidRPr="002627F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4EF4E5F3" w14:textId="77777777" w:rsidR="00BE3409" w:rsidRPr="002627FD" w:rsidRDefault="00DA5D93" w:rsidP="00331ABA">
            <w:pPr>
              <w:autoSpaceDE w:val="0"/>
              <w:autoSpaceDN w:val="0"/>
              <w:adjustRightInd w:val="0"/>
              <w:spacing w:after="0" w:line="240" w:lineRule="auto"/>
              <w:rPr>
                <w:ins w:id="816" w:author="Arjan" w:date="2014-11-17T19:17:00Z"/>
                <w:rFonts w:ascii="Arial" w:eastAsia="Times New Roman" w:hAnsi="Arial" w:cs="Arial"/>
                <w:color w:val="000000"/>
                <w:sz w:val="20"/>
                <w:szCs w:val="20"/>
              </w:rPr>
            </w:pPr>
            <w:ins w:id="817" w:author="Arjan" w:date="2014-11-17T19:17:00Z">
              <w:r w:rsidRPr="002627FD">
                <w:rPr>
                  <w:rFonts w:ascii="Arial" w:hAnsi="Arial" w:cs="Arial"/>
                  <w:sz w:val="20"/>
                  <w:szCs w:val="20"/>
                  <w:lang w:val="en-AU"/>
                </w:rPr>
                <w:fldChar w:fldCharType="begin" w:fldLock="1"/>
              </w:r>
              <w:r w:rsidR="00BE3409" w:rsidRPr="002627FD">
                <w:rPr>
                  <w:rFonts w:ascii="Arial" w:hAnsi="Arial" w:cs="Arial"/>
                  <w:sz w:val="20"/>
                  <w:szCs w:val="20"/>
                  <w:lang w:val="en-AU"/>
                </w:rPr>
                <w:instrText xml:space="preserve">MERGEFIELD </w:instrText>
              </w:r>
              <w:r w:rsidR="00BE3409" w:rsidRPr="002627FD">
                <w:rPr>
                  <w:rFonts w:ascii="Arial" w:eastAsia="Times New Roman" w:hAnsi="Arial" w:cs="Arial"/>
                  <w:color w:val="000000"/>
                  <w:sz w:val="20"/>
                  <w:szCs w:val="20"/>
                </w:rPr>
                <w:instrText>Att.Name</w:instrText>
              </w:r>
              <w:r w:rsidRPr="002627FD">
                <w:rPr>
                  <w:rFonts w:ascii="Arial" w:hAnsi="Arial" w:cs="Arial"/>
                  <w:sz w:val="20"/>
                  <w:szCs w:val="20"/>
                  <w:lang w:val="en-AU"/>
                </w:rPr>
                <w:fldChar w:fldCharType="separate"/>
              </w:r>
            </w:ins>
            <w:ins w:id="818" w:author="Arjan" w:date="2014-11-17T21:25:00Z">
              <w:r w:rsidR="00331ABA">
                <w:rPr>
                  <w:rFonts w:ascii="Arial" w:hAnsi="Arial" w:cs="Arial"/>
                  <w:sz w:val="20"/>
                  <w:szCs w:val="20"/>
                  <w:lang w:val="en-AU"/>
                </w:rPr>
                <w:t>N</w:t>
              </w:r>
            </w:ins>
            <w:ins w:id="819" w:author="Arjan" w:date="2014-11-17T19:17:00Z">
              <w:r w:rsidR="00BE3409" w:rsidRPr="002627FD">
                <w:rPr>
                  <w:rFonts w:ascii="Arial" w:eastAsia="Times New Roman" w:hAnsi="Arial" w:cs="Arial"/>
                  <w:color w:val="000000"/>
                  <w:sz w:val="20"/>
                  <w:szCs w:val="20"/>
                </w:rPr>
                <w:t>aam</w:t>
              </w:r>
              <w:r w:rsidRPr="002627FD">
                <w:rPr>
                  <w:rFonts w:ascii="Arial" w:hAnsi="Arial" w:cs="Arial"/>
                  <w:sz w:val="20"/>
                  <w:szCs w:val="20"/>
                  <w:lang w:val="en-AU"/>
                </w:rPr>
                <w:fldChar w:fldCharType="end"/>
              </w:r>
            </w:ins>
          </w:p>
        </w:tc>
      </w:tr>
      <w:tr w:rsidR="00BE3409" w:rsidRPr="002627FD" w14:paraId="17E4F605" w14:textId="77777777" w:rsidTr="00AB7DA2">
        <w:trPr>
          <w:ins w:id="820" w:author="Arjan" w:date="2014-11-17T19:17:00Z"/>
        </w:trPr>
        <w:tc>
          <w:tcPr>
            <w:tcW w:w="3780" w:type="dxa"/>
            <w:tcBorders>
              <w:top w:val="nil"/>
              <w:left w:val="nil"/>
              <w:bottom w:val="nil"/>
              <w:right w:val="nil"/>
            </w:tcBorders>
          </w:tcPr>
          <w:p w14:paraId="735666D5" w14:textId="77777777" w:rsidR="00BE3409" w:rsidRPr="002627FD" w:rsidRDefault="00BE3409" w:rsidP="00AB7DA2">
            <w:pPr>
              <w:autoSpaceDE w:val="0"/>
              <w:autoSpaceDN w:val="0"/>
              <w:adjustRightInd w:val="0"/>
              <w:spacing w:after="0" w:line="240" w:lineRule="auto"/>
              <w:rPr>
                <w:ins w:id="821" w:author="Arjan" w:date="2014-11-17T19:17:00Z"/>
                <w:rFonts w:ascii="Arial" w:eastAsia="Times New Roman" w:hAnsi="Arial" w:cs="Arial"/>
                <w:b/>
                <w:bCs/>
                <w:color w:val="000000"/>
                <w:sz w:val="20"/>
                <w:szCs w:val="20"/>
              </w:rPr>
            </w:pPr>
          </w:p>
        </w:tc>
        <w:tc>
          <w:tcPr>
            <w:tcW w:w="5580" w:type="dxa"/>
            <w:tcBorders>
              <w:top w:val="nil"/>
              <w:left w:val="nil"/>
              <w:bottom w:val="nil"/>
              <w:right w:val="nil"/>
            </w:tcBorders>
          </w:tcPr>
          <w:p w14:paraId="54B3FC5A" w14:textId="77777777" w:rsidR="00BE3409" w:rsidRPr="002627FD" w:rsidRDefault="00BE3409" w:rsidP="00AB7DA2">
            <w:pPr>
              <w:autoSpaceDE w:val="0"/>
              <w:autoSpaceDN w:val="0"/>
              <w:adjustRightInd w:val="0"/>
              <w:spacing w:after="0" w:line="240" w:lineRule="auto"/>
              <w:rPr>
                <w:ins w:id="822" w:author="Arjan" w:date="2014-11-17T19:17:00Z"/>
                <w:rFonts w:ascii="Arial" w:eastAsia="Times New Roman" w:hAnsi="Arial" w:cs="Arial"/>
                <w:color w:val="000000"/>
                <w:sz w:val="20"/>
                <w:szCs w:val="20"/>
              </w:rPr>
            </w:pPr>
          </w:p>
        </w:tc>
      </w:tr>
      <w:tr w:rsidR="00BE3409" w:rsidRPr="002627FD" w14:paraId="1B0D24FF" w14:textId="77777777" w:rsidTr="00AB7DA2">
        <w:trPr>
          <w:ins w:id="823" w:author="Arjan" w:date="2014-11-17T19:17:00Z"/>
        </w:trPr>
        <w:tc>
          <w:tcPr>
            <w:tcW w:w="3780" w:type="dxa"/>
            <w:tcBorders>
              <w:top w:val="nil"/>
              <w:left w:val="nil"/>
              <w:bottom w:val="nil"/>
              <w:right w:val="nil"/>
            </w:tcBorders>
          </w:tcPr>
          <w:p w14:paraId="45BED1D1" w14:textId="77777777" w:rsidR="00BE3409" w:rsidRPr="002627FD" w:rsidRDefault="00BE3409" w:rsidP="00AB7DA2">
            <w:pPr>
              <w:autoSpaceDE w:val="0"/>
              <w:autoSpaceDN w:val="0"/>
              <w:adjustRightInd w:val="0"/>
              <w:spacing w:after="0" w:line="240" w:lineRule="auto"/>
              <w:rPr>
                <w:ins w:id="824" w:author="Arjan" w:date="2014-11-17T19:17:00Z"/>
                <w:rFonts w:ascii="Arial" w:eastAsia="Times New Roman" w:hAnsi="Arial" w:cs="Arial"/>
                <w:color w:val="000000"/>
                <w:sz w:val="20"/>
                <w:szCs w:val="20"/>
              </w:rPr>
            </w:pPr>
            <w:ins w:id="825" w:author="Arjan" w:date="2014-11-17T19:17:00Z">
              <w:r w:rsidRPr="002627F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44841B03" w14:textId="77777777" w:rsidR="00BE3409" w:rsidRPr="002627FD" w:rsidRDefault="00BE3409" w:rsidP="00AB7DA2">
            <w:pPr>
              <w:autoSpaceDE w:val="0"/>
              <w:autoSpaceDN w:val="0"/>
              <w:adjustRightInd w:val="0"/>
              <w:spacing w:after="0" w:line="240" w:lineRule="auto"/>
              <w:rPr>
                <w:ins w:id="826" w:author="Arjan" w:date="2014-11-17T19:17:00Z"/>
                <w:rFonts w:ascii="Arial" w:eastAsia="Times New Roman" w:hAnsi="Arial" w:cs="Arial"/>
                <w:color w:val="000000"/>
                <w:sz w:val="20"/>
                <w:szCs w:val="20"/>
              </w:rPr>
            </w:pPr>
            <w:ins w:id="827" w:author="Arjan" w:date="2014-11-17T19:17:00Z">
              <w:r w:rsidRPr="002627FD">
                <w:rPr>
                  <w:rFonts w:ascii="Arial" w:eastAsia="Times New Roman" w:hAnsi="Arial" w:cs="Arial"/>
                  <w:color w:val="000000"/>
                  <w:sz w:val="20"/>
                  <w:szCs w:val="20"/>
                </w:rPr>
                <w:t>KING</w:t>
              </w:r>
            </w:ins>
          </w:p>
        </w:tc>
      </w:tr>
      <w:tr w:rsidR="00BE3409" w:rsidRPr="002627FD" w14:paraId="577C9FC8" w14:textId="77777777" w:rsidTr="00AB7DA2">
        <w:trPr>
          <w:ins w:id="828" w:author="Arjan" w:date="2014-11-17T19:17:00Z"/>
        </w:trPr>
        <w:tc>
          <w:tcPr>
            <w:tcW w:w="3780" w:type="dxa"/>
            <w:tcBorders>
              <w:top w:val="nil"/>
              <w:left w:val="nil"/>
              <w:bottom w:val="nil"/>
              <w:right w:val="nil"/>
            </w:tcBorders>
          </w:tcPr>
          <w:p w14:paraId="62511B7C" w14:textId="77777777" w:rsidR="00BE3409" w:rsidRPr="002627FD" w:rsidRDefault="00BE3409" w:rsidP="00AB7DA2">
            <w:pPr>
              <w:autoSpaceDE w:val="0"/>
              <w:autoSpaceDN w:val="0"/>
              <w:adjustRightInd w:val="0"/>
              <w:spacing w:after="0" w:line="240" w:lineRule="auto"/>
              <w:rPr>
                <w:ins w:id="829" w:author="Arjan" w:date="2014-11-17T19:17:00Z"/>
                <w:rFonts w:ascii="Arial" w:eastAsia="Times New Roman" w:hAnsi="Arial" w:cs="Arial"/>
                <w:b/>
                <w:bCs/>
                <w:color w:val="000000"/>
                <w:sz w:val="20"/>
                <w:szCs w:val="20"/>
              </w:rPr>
            </w:pPr>
          </w:p>
        </w:tc>
        <w:tc>
          <w:tcPr>
            <w:tcW w:w="5580" w:type="dxa"/>
            <w:tcBorders>
              <w:top w:val="nil"/>
              <w:left w:val="nil"/>
              <w:bottom w:val="nil"/>
              <w:right w:val="nil"/>
            </w:tcBorders>
          </w:tcPr>
          <w:p w14:paraId="5C983D83" w14:textId="77777777" w:rsidR="00BE3409" w:rsidRPr="002627FD" w:rsidRDefault="00BE3409" w:rsidP="00AB7DA2">
            <w:pPr>
              <w:autoSpaceDE w:val="0"/>
              <w:autoSpaceDN w:val="0"/>
              <w:adjustRightInd w:val="0"/>
              <w:spacing w:after="0" w:line="240" w:lineRule="auto"/>
              <w:rPr>
                <w:ins w:id="830" w:author="Arjan" w:date="2014-11-17T19:17:00Z"/>
                <w:rFonts w:ascii="Arial" w:eastAsia="Times New Roman" w:hAnsi="Arial" w:cs="Arial"/>
                <w:color w:val="000000"/>
                <w:sz w:val="20"/>
                <w:szCs w:val="20"/>
              </w:rPr>
            </w:pPr>
          </w:p>
        </w:tc>
      </w:tr>
      <w:tr w:rsidR="00BE3409" w:rsidRPr="002627FD" w14:paraId="4E40F52D" w14:textId="77777777" w:rsidTr="00AB7DA2">
        <w:trPr>
          <w:ins w:id="831" w:author="Arjan" w:date="2014-11-17T19:17:00Z"/>
        </w:trPr>
        <w:tc>
          <w:tcPr>
            <w:tcW w:w="3780" w:type="dxa"/>
            <w:tcBorders>
              <w:top w:val="nil"/>
              <w:left w:val="nil"/>
              <w:bottom w:val="nil"/>
              <w:right w:val="nil"/>
            </w:tcBorders>
          </w:tcPr>
          <w:p w14:paraId="630AA9A6" w14:textId="77777777" w:rsidR="00BE3409" w:rsidRPr="002627FD" w:rsidRDefault="00BE3409" w:rsidP="00AB7DA2">
            <w:pPr>
              <w:autoSpaceDE w:val="0"/>
              <w:autoSpaceDN w:val="0"/>
              <w:adjustRightInd w:val="0"/>
              <w:spacing w:after="0" w:line="240" w:lineRule="auto"/>
              <w:rPr>
                <w:ins w:id="832" w:author="Arjan" w:date="2014-11-17T19:17:00Z"/>
                <w:rFonts w:ascii="Arial" w:eastAsia="Times New Roman" w:hAnsi="Arial" w:cs="Arial"/>
                <w:color w:val="000000"/>
                <w:sz w:val="20"/>
                <w:szCs w:val="20"/>
              </w:rPr>
            </w:pPr>
            <w:ins w:id="833" w:author="Arjan" w:date="2014-11-17T19:17:00Z">
              <w:r w:rsidRPr="002627F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2B1B3806" w14:textId="77777777" w:rsidR="00BE3409" w:rsidRPr="002627FD" w:rsidRDefault="00BE3409" w:rsidP="00AB7DA2">
            <w:pPr>
              <w:autoSpaceDE w:val="0"/>
              <w:autoSpaceDN w:val="0"/>
              <w:adjustRightInd w:val="0"/>
              <w:spacing w:after="0" w:line="240" w:lineRule="auto"/>
              <w:rPr>
                <w:ins w:id="834" w:author="Arjan" w:date="2014-11-17T19:17:00Z"/>
                <w:rFonts w:ascii="Arial" w:eastAsia="Times New Roman" w:hAnsi="Arial" w:cs="Arial"/>
                <w:color w:val="000000"/>
                <w:sz w:val="20"/>
                <w:szCs w:val="20"/>
              </w:rPr>
            </w:pPr>
          </w:p>
        </w:tc>
      </w:tr>
      <w:tr w:rsidR="00BE3409" w:rsidRPr="002627FD" w14:paraId="42B7ED69" w14:textId="77777777" w:rsidTr="00AB7DA2">
        <w:trPr>
          <w:ins w:id="835" w:author="Arjan" w:date="2014-11-17T19:17:00Z"/>
        </w:trPr>
        <w:tc>
          <w:tcPr>
            <w:tcW w:w="3780" w:type="dxa"/>
            <w:tcBorders>
              <w:top w:val="nil"/>
              <w:left w:val="nil"/>
              <w:bottom w:val="nil"/>
              <w:right w:val="nil"/>
            </w:tcBorders>
          </w:tcPr>
          <w:p w14:paraId="2D0AA5A0" w14:textId="77777777" w:rsidR="00BE3409" w:rsidRPr="002627FD" w:rsidRDefault="00BE3409" w:rsidP="00AB7DA2">
            <w:pPr>
              <w:autoSpaceDE w:val="0"/>
              <w:autoSpaceDN w:val="0"/>
              <w:adjustRightInd w:val="0"/>
              <w:spacing w:after="0" w:line="240" w:lineRule="auto"/>
              <w:rPr>
                <w:ins w:id="836" w:author="Arjan" w:date="2014-11-17T19:17:00Z"/>
                <w:rFonts w:ascii="Arial" w:eastAsia="Times New Roman" w:hAnsi="Arial" w:cs="Arial"/>
                <w:b/>
                <w:bCs/>
                <w:color w:val="000000"/>
                <w:sz w:val="20"/>
                <w:szCs w:val="20"/>
              </w:rPr>
            </w:pPr>
          </w:p>
        </w:tc>
        <w:tc>
          <w:tcPr>
            <w:tcW w:w="5580" w:type="dxa"/>
            <w:tcBorders>
              <w:top w:val="nil"/>
              <w:left w:val="nil"/>
              <w:bottom w:val="nil"/>
              <w:right w:val="nil"/>
            </w:tcBorders>
          </w:tcPr>
          <w:p w14:paraId="0C80C2A5" w14:textId="77777777" w:rsidR="00BE3409" w:rsidRPr="002627FD" w:rsidRDefault="00BE3409" w:rsidP="00AB7DA2">
            <w:pPr>
              <w:autoSpaceDE w:val="0"/>
              <w:autoSpaceDN w:val="0"/>
              <w:adjustRightInd w:val="0"/>
              <w:spacing w:after="0" w:line="240" w:lineRule="auto"/>
              <w:rPr>
                <w:ins w:id="837" w:author="Arjan" w:date="2014-11-17T19:17:00Z"/>
                <w:rFonts w:ascii="Arial" w:eastAsia="Times New Roman" w:hAnsi="Arial" w:cs="Arial"/>
                <w:color w:val="000000"/>
                <w:sz w:val="20"/>
                <w:szCs w:val="20"/>
              </w:rPr>
            </w:pPr>
          </w:p>
        </w:tc>
      </w:tr>
      <w:tr w:rsidR="00BE3409" w:rsidRPr="002627FD" w14:paraId="199A68EA" w14:textId="77777777" w:rsidTr="00AB7DA2">
        <w:trPr>
          <w:ins w:id="838" w:author="Arjan" w:date="2014-11-17T19:17:00Z"/>
        </w:trPr>
        <w:tc>
          <w:tcPr>
            <w:tcW w:w="3780" w:type="dxa"/>
            <w:tcBorders>
              <w:top w:val="nil"/>
              <w:left w:val="nil"/>
              <w:bottom w:val="nil"/>
              <w:right w:val="nil"/>
            </w:tcBorders>
          </w:tcPr>
          <w:p w14:paraId="251BBB33" w14:textId="77777777" w:rsidR="00BE3409" w:rsidRPr="002627FD" w:rsidRDefault="00BE3409" w:rsidP="00AB7DA2">
            <w:pPr>
              <w:autoSpaceDE w:val="0"/>
              <w:autoSpaceDN w:val="0"/>
              <w:adjustRightInd w:val="0"/>
              <w:spacing w:after="0" w:line="240" w:lineRule="auto"/>
              <w:rPr>
                <w:ins w:id="839" w:author="Arjan" w:date="2014-11-17T19:17:00Z"/>
                <w:rFonts w:ascii="Arial" w:eastAsia="Times New Roman" w:hAnsi="Arial" w:cs="Arial"/>
                <w:color w:val="000000"/>
                <w:sz w:val="20"/>
                <w:szCs w:val="20"/>
              </w:rPr>
            </w:pPr>
            <w:ins w:id="840" w:author="Arjan" w:date="2014-11-17T19:17:00Z">
              <w:r w:rsidRPr="002627FD">
                <w:rPr>
                  <w:rFonts w:ascii="Arial" w:eastAsia="Times New Roman" w:hAnsi="Arial" w:cs="Arial"/>
                  <w:b/>
                  <w:bCs/>
                  <w:color w:val="000000"/>
                  <w:sz w:val="20"/>
                  <w:szCs w:val="20"/>
                </w:rPr>
                <w:lastRenderedPageBreak/>
                <w:t>XML-tag attribuutsoort</w:t>
              </w:r>
            </w:ins>
          </w:p>
        </w:tc>
        <w:tc>
          <w:tcPr>
            <w:tcW w:w="5580" w:type="dxa"/>
            <w:tcBorders>
              <w:top w:val="nil"/>
              <w:left w:val="nil"/>
              <w:bottom w:val="nil"/>
              <w:right w:val="nil"/>
            </w:tcBorders>
          </w:tcPr>
          <w:p w14:paraId="33E95624" w14:textId="77777777" w:rsidR="00BE3409" w:rsidRPr="002627FD" w:rsidRDefault="00331ABA" w:rsidP="00AB7DA2">
            <w:pPr>
              <w:autoSpaceDE w:val="0"/>
              <w:autoSpaceDN w:val="0"/>
              <w:adjustRightInd w:val="0"/>
              <w:spacing w:after="0" w:line="240" w:lineRule="auto"/>
              <w:rPr>
                <w:ins w:id="841" w:author="Arjan" w:date="2014-11-17T19:17:00Z"/>
                <w:rFonts w:ascii="Arial" w:eastAsia="Times New Roman" w:hAnsi="Arial" w:cs="Arial"/>
                <w:color w:val="000000"/>
                <w:sz w:val="20"/>
                <w:szCs w:val="20"/>
              </w:rPr>
            </w:pPr>
            <w:ins w:id="842" w:author="Arjan" w:date="2014-11-17T21:25:00Z">
              <w:r>
                <w:rPr>
                  <w:rFonts w:ascii="Arial" w:eastAsia="Times New Roman" w:hAnsi="Arial" w:cs="Arial"/>
                  <w:color w:val="000000"/>
                  <w:sz w:val="20"/>
                  <w:szCs w:val="20"/>
                </w:rPr>
                <w:t>naam</w:t>
              </w:r>
            </w:ins>
          </w:p>
        </w:tc>
      </w:tr>
      <w:tr w:rsidR="00BE3409" w:rsidRPr="002627FD" w14:paraId="10E29E0E" w14:textId="77777777" w:rsidTr="00AB7DA2">
        <w:trPr>
          <w:ins w:id="843" w:author="Arjan" w:date="2014-11-17T19:17:00Z"/>
        </w:trPr>
        <w:tc>
          <w:tcPr>
            <w:tcW w:w="3780" w:type="dxa"/>
            <w:tcBorders>
              <w:top w:val="nil"/>
              <w:left w:val="nil"/>
              <w:bottom w:val="nil"/>
              <w:right w:val="nil"/>
            </w:tcBorders>
          </w:tcPr>
          <w:p w14:paraId="53B79792" w14:textId="77777777" w:rsidR="00BE3409" w:rsidRPr="002627FD" w:rsidRDefault="00BE3409" w:rsidP="00AB7DA2">
            <w:pPr>
              <w:autoSpaceDE w:val="0"/>
              <w:autoSpaceDN w:val="0"/>
              <w:adjustRightInd w:val="0"/>
              <w:spacing w:after="0" w:line="240" w:lineRule="auto"/>
              <w:rPr>
                <w:ins w:id="844" w:author="Arjan" w:date="2014-11-17T19:17:00Z"/>
                <w:rFonts w:ascii="Arial" w:eastAsia="Times New Roman" w:hAnsi="Arial" w:cs="Arial"/>
                <w:b/>
                <w:bCs/>
                <w:color w:val="000000"/>
                <w:sz w:val="20"/>
                <w:szCs w:val="20"/>
              </w:rPr>
            </w:pPr>
          </w:p>
        </w:tc>
        <w:tc>
          <w:tcPr>
            <w:tcW w:w="5580" w:type="dxa"/>
            <w:tcBorders>
              <w:top w:val="nil"/>
              <w:left w:val="nil"/>
              <w:bottom w:val="nil"/>
              <w:right w:val="nil"/>
            </w:tcBorders>
          </w:tcPr>
          <w:p w14:paraId="453EAF94" w14:textId="77777777" w:rsidR="00BE3409" w:rsidRPr="002627FD" w:rsidRDefault="00BE3409" w:rsidP="00AB7DA2">
            <w:pPr>
              <w:autoSpaceDE w:val="0"/>
              <w:autoSpaceDN w:val="0"/>
              <w:adjustRightInd w:val="0"/>
              <w:spacing w:after="0" w:line="240" w:lineRule="auto"/>
              <w:rPr>
                <w:ins w:id="845" w:author="Arjan" w:date="2014-11-17T19:17:00Z"/>
                <w:rFonts w:ascii="Arial" w:eastAsia="Times New Roman" w:hAnsi="Arial" w:cs="Arial"/>
                <w:color w:val="000000"/>
                <w:sz w:val="20"/>
                <w:szCs w:val="20"/>
              </w:rPr>
            </w:pPr>
          </w:p>
        </w:tc>
      </w:tr>
      <w:tr w:rsidR="00BE3409" w:rsidRPr="005C14BE" w14:paraId="7CDAC1F4" w14:textId="77777777" w:rsidTr="00AB7DA2">
        <w:trPr>
          <w:ins w:id="846" w:author="Arjan" w:date="2014-11-17T19:17:00Z"/>
        </w:trPr>
        <w:tc>
          <w:tcPr>
            <w:tcW w:w="3780" w:type="dxa"/>
            <w:tcBorders>
              <w:top w:val="nil"/>
              <w:left w:val="nil"/>
              <w:bottom w:val="nil"/>
              <w:right w:val="nil"/>
            </w:tcBorders>
          </w:tcPr>
          <w:p w14:paraId="60D63808" w14:textId="77777777" w:rsidR="00BE3409" w:rsidRPr="002627FD" w:rsidRDefault="00BE3409" w:rsidP="00AB7DA2">
            <w:pPr>
              <w:autoSpaceDE w:val="0"/>
              <w:autoSpaceDN w:val="0"/>
              <w:adjustRightInd w:val="0"/>
              <w:spacing w:after="0" w:line="240" w:lineRule="auto"/>
              <w:rPr>
                <w:ins w:id="847" w:author="Arjan" w:date="2014-11-17T19:17:00Z"/>
                <w:rFonts w:ascii="Arial" w:eastAsia="Times New Roman" w:hAnsi="Arial" w:cs="Arial"/>
                <w:color w:val="000000"/>
                <w:sz w:val="20"/>
                <w:szCs w:val="20"/>
              </w:rPr>
            </w:pPr>
            <w:ins w:id="848" w:author="Arjan" w:date="2014-11-17T19:17:00Z">
              <w:r w:rsidRPr="002627F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1530668C" w14:textId="77777777" w:rsidR="00BE3409" w:rsidRPr="00DD0F4F" w:rsidRDefault="00DA5D93" w:rsidP="00331ABA">
            <w:pPr>
              <w:autoSpaceDE w:val="0"/>
              <w:autoSpaceDN w:val="0"/>
              <w:adjustRightInd w:val="0"/>
              <w:spacing w:after="0" w:line="240" w:lineRule="auto"/>
              <w:rPr>
                <w:ins w:id="849" w:author="Arjan" w:date="2014-11-17T19:17:00Z"/>
                <w:rFonts w:ascii="Arial" w:eastAsia="Times New Roman" w:hAnsi="Arial" w:cs="Arial"/>
                <w:color w:val="000000"/>
                <w:sz w:val="20"/>
                <w:szCs w:val="20"/>
                <w:lang w:val="nl-NL"/>
              </w:rPr>
            </w:pPr>
            <w:ins w:id="850" w:author="Arjan" w:date="2014-11-17T19:17:00Z">
              <w:r w:rsidRPr="002627FD">
                <w:rPr>
                  <w:rFonts w:ascii="Arial" w:hAnsi="Arial" w:cs="Arial"/>
                  <w:sz w:val="20"/>
                  <w:szCs w:val="20"/>
                  <w:lang w:val="en-AU"/>
                </w:rPr>
                <w:fldChar w:fldCharType="begin" w:fldLock="1"/>
              </w:r>
              <w:r w:rsidR="00BE3409" w:rsidRPr="00DD0F4F">
                <w:rPr>
                  <w:rFonts w:ascii="Arial" w:hAnsi="Arial" w:cs="Arial"/>
                  <w:sz w:val="20"/>
                  <w:szCs w:val="20"/>
                  <w:lang w:val="nl-NL"/>
                </w:rPr>
                <w:instrText xml:space="preserve">MERGEFIELD </w:instrText>
              </w:r>
              <w:r w:rsidR="00BE3409" w:rsidRPr="00DD0F4F">
                <w:rPr>
                  <w:rFonts w:ascii="Arial" w:eastAsia="Times New Roman" w:hAnsi="Arial" w:cs="Arial"/>
                  <w:color w:val="000000"/>
                  <w:sz w:val="20"/>
                  <w:szCs w:val="20"/>
                  <w:lang w:val="nl-NL"/>
                </w:rPr>
                <w:instrText>Att.Notes</w:instrText>
              </w:r>
              <w:r w:rsidRPr="002627FD">
                <w:rPr>
                  <w:rFonts w:ascii="Arial" w:hAnsi="Arial" w:cs="Arial"/>
                  <w:sz w:val="20"/>
                  <w:szCs w:val="20"/>
                  <w:lang w:val="en-AU"/>
                </w:rPr>
                <w:fldChar w:fldCharType="end"/>
              </w:r>
              <w:r w:rsidR="00BE3409" w:rsidRPr="00DD0F4F">
                <w:rPr>
                  <w:rFonts w:ascii="Arial" w:eastAsia="Times New Roman" w:hAnsi="Arial" w:cs="Arial"/>
                  <w:color w:val="610E6A"/>
                  <w:sz w:val="20"/>
                  <w:szCs w:val="20"/>
                  <w:lang w:val="nl-NL"/>
                </w:rPr>
                <w:t xml:space="preserve">De naam van het fysieke bestand </w:t>
              </w:r>
            </w:ins>
            <w:ins w:id="851" w:author="Arjan" w:date="2014-11-17T21:26:00Z">
              <w:r w:rsidR="00331ABA">
                <w:rPr>
                  <w:rFonts w:ascii="Arial" w:eastAsia="Times New Roman" w:hAnsi="Arial" w:cs="Arial"/>
                  <w:color w:val="610E6A"/>
                  <w:sz w:val="20"/>
                  <w:szCs w:val="20"/>
                  <w:lang w:val="nl-NL"/>
                </w:rPr>
                <w:t>zonder aanduiding van het formaat in een extensie</w:t>
              </w:r>
            </w:ins>
            <w:ins w:id="852" w:author="Arjan" w:date="2014-11-17T19:17:00Z">
              <w:r w:rsidR="00BE3409" w:rsidRPr="00DD0F4F">
                <w:rPr>
                  <w:rFonts w:ascii="Arial" w:eastAsia="Times New Roman" w:hAnsi="Arial" w:cs="Arial"/>
                  <w:color w:val="610E6A"/>
                  <w:sz w:val="20"/>
                  <w:szCs w:val="20"/>
                  <w:lang w:val="nl-NL"/>
                </w:rPr>
                <w:t>.</w:t>
              </w:r>
            </w:ins>
          </w:p>
        </w:tc>
      </w:tr>
      <w:tr w:rsidR="00BE3409" w:rsidRPr="005C14BE" w14:paraId="63D6786E" w14:textId="77777777" w:rsidTr="00AB7DA2">
        <w:trPr>
          <w:trHeight w:val="230"/>
          <w:ins w:id="853" w:author="Arjan" w:date="2014-11-17T19:17:00Z"/>
        </w:trPr>
        <w:tc>
          <w:tcPr>
            <w:tcW w:w="3780" w:type="dxa"/>
            <w:tcBorders>
              <w:top w:val="nil"/>
              <w:left w:val="nil"/>
              <w:bottom w:val="nil"/>
              <w:right w:val="nil"/>
            </w:tcBorders>
          </w:tcPr>
          <w:p w14:paraId="6F4F9736" w14:textId="77777777" w:rsidR="00BE3409" w:rsidRPr="00DD0F4F" w:rsidRDefault="00BE3409" w:rsidP="00AB7DA2">
            <w:pPr>
              <w:autoSpaceDE w:val="0"/>
              <w:autoSpaceDN w:val="0"/>
              <w:adjustRightInd w:val="0"/>
              <w:spacing w:after="0" w:line="240" w:lineRule="auto"/>
              <w:rPr>
                <w:ins w:id="854" w:author="Arjan" w:date="2014-11-17T19:17: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B68F045" w14:textId="77777777" w:rsidR="00BE3409" w:rsidRPr="00DD0F4F" w:rsidRDefault="00BE3409" w:rsidP="00AB7DA2">
            <w:pPr>
              <w:autoSpaceDE w:val="0"/>
              <w:autoSpaceDN w:val="0"/>
              <w:adjustRightInd w:val="0"/>
              <w:spacing w:after="0" w:line="240" w:lineRule="auto"/>
              <w:rPr>
                <w:ins w:id="855" w:author="Arjan" w:date="2014-11-17T19:17:00Z"/>
                <w:rFonts w:ascii="Arial" w:eastAsia="Times New Roman" w:hAnsi="Arial" w:cs="Arial"/>
                <w:color w:val="000000"/>
                <w:sz w:val="20"/>
                <w:szCs w:val="20"/>
                <w:lang w:val="nl-NL"/>
              </w:rPr>
            </w:pPr>
          </w:p>
        </w:tc>
      </w:tr>
      <w:tr w:rsidR="00BE3409" w:rsidRPr="002627FD" w14:paraId="0FE4BFCE" w14:textId="77777777" w:rsidTr="00AB7DA2">
        <w:trPr>
          <w:trHeight w:val="230"/>
          <w:ins w:id="856" w:author="Arjan" w:date="2014-11-17T19:17:00Z"/>
        </w:trPr>
        <w:tc>
          <w:tcPr>
            <w:tcW w:w="3780" w:type="dxa"/>
            <w:tcBorders>
              <w:top w:val="nil"/>
              <w:left w:val="nil"/>
              <w:bottom w:val="nil"/>
              <w:right w:val="nil"/>
            </w:tcBorders>
          </w:tcPr>
          <w:p w14:paraId="35D70D59" w14:textId="77777777" w:rsidR="00BE3409" w:rsidRPr="002627FD" w:rsidRDefault="00BE3409" w:rsidP="00AB7DA2">
            <w:pPr>
              <w:autoSpaceDE w:val="0"/>
              <w:autoSpaceDN w:val="0"/>
              <w:adjustRightInd w:val="0"/>
              <w:spacing w:after="0" w:line="240" w:lineRule="auto"/>
              <w:rPr>
                <w:ins w:id="857" w:author="Arjan" w:date="2014-11-17T19:17:00Z"/>
                <w:rFonts w:ascii="Arial" w:eastAsia="Times New Roman" w:hAnsi="Arial" w:cs="Arial"/>
                <w:color w:val="000000"/>
                <w:sz w:val="20"/>
                <w:szCs w:val="20"/>
              </w:rPr>
            </w:pPr>
            <w:ins w:id="858" w:author="Arjan" w:date="2014-11-17T19:17:00Z">
              <w:r w:rsidRPr="002627F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1627CCB4" w14:textId="77777777" w:rsidR="00BE3409" w:rsidRPr="002627FD" w:rsidRDefault="00BE3409" w:rsidP="00AB7DA2">
            <w:pPr>
              <w:autoSpaceDE w:val="0"/>
              <w:autoSpaceDN w:val="0"/>
              <w:adjustRightInd w:val="0"/>
              <w:spacing w:after="0" w:line="240" w:lineRule="auto"/>
              <w:rPr>
                <w:ins w:id="859" w:author="Arjan" w:date="2014-11-17T19:17:00Z"/>
                <w:rFonts w:ascii="Arial" w:eastAsia="Times New Roman" w:hAnsi="Arial" w:cs="Arial"/>
                <w:color w:val="000000"/>
                <w:sz w:val="20"/>
                <w:szCs w:val="20"/>
              </w:rPr>
            </w:pPr>
            <w:ins w:id="860" w:author="Arjan" w:date="2014-11-17T19:17:00Z">
              <w:r w:rsidRPr="002627FD">
                <w:rPr>
                  <w:rFonts w:ascii="Arial" w:eastAsia="Times New Roman" w:hAnsi="Arial" w:cs="Arial"/>
                  <w:color w:val="000000"/>
                  <w:sz w:val="20"/>
                  <w:szCs w:val="20"/>
                </w:rPr>
                <w:t xml:space="preserve">KING </w:t>
              </w:r>
            </w:ins>
          </w:p>
        </w:tc>
      </w:tr>
      <w:tr w:rsidR="00BE3409" w:rsidRPr="002627FD" w14:paraId="4A7AAF67" w14:textId="77777777" w:rsidTr="00AB7DA2">
        <w:trPr>
          <w:ins w:id="861" w:author="Arjan" w:date="2014-11-17T19:17:00Z"/>
        </w:trPr>
        <w:tc>
          <w:tcPr>
            <w:tcW w:w="3780" w:type="dxa"/>
            <w:tcBorders>
              <w:top w:val="nil"/>
              <w:left w:val="nil"/>
              <w:bottom w:val="nil"/>
              <w:right w:val="nil"/>
            </w:tcBorders>
          </w:tcPr>
          <w:p w14:paraId="559EEDF8" w14:textId="77777777" w:rsidR="00BE3409" w:rsidRPr="002627FD" w:rsidRDefault="00BE3409" w:rsidP="00AB7DA2">
            <w:pPr>
              <w:autoSpaceDE w:val="0"/>
              <w:autoSpaceDN w:val="0"/>
              <w:adjustRightInd w:val="0"/>
              <w:spacing w:after="0" w:line="240" w:lineRule="auto"/>
              <w:rPr>
                <w:ins w:id="862" w:author="Arjan" w:date="2014-11-17T19:17:00Z"/>
                <w:rFonts w:ascii="Arial" w:eastAsia="Times New Roman" w:hAnsi="Arial" w:cs="Arial"/>
                <w:b/>
                <w:bCs/>
                <w:color w:val="000000"/>
                <w:sz w:val="20"/>
                <w:szCs w:val="20"/>
              </w:rPr>
            </w:pPr>
          </w:p>
        </w:tc>
        <w:tc>
          <w:tcPr>
            <w:tcW w:w="5580" w:type="dxa"/>
            <w:tcBorders>
              <w:top w:val="nil"/>
              <w:left w:val="nil"/>
              <w:bottom w:val="nil"/>
              <w:right w:val="nil"/>
            </w:tcBorders>
          </w:tcPr>
          <w:p w14:paraId="4D1C1C68" w14:textId="77777777" w:rsidR="00BE3409" w:rsidRPr="002627FD" w:rsidRDefault="00BE3409" w:rsidP="00AB7DA2">
            <w:pPr>
              <w:autoSpaceDE w:val="0"/>
              <w:autoSpaceDN w:val="0"/>
              <w:adjustRightInd w:val="0"/>
              <w:spacing w:after="0" w:line="240" w:lineRule="auto"/>
              <w:rPr>
                <w:ins w:id="863" w:author="Arjan" w:date="2014-11-17T19:17:00Z"/>
                <w:rFonts w:ascii="Arial" w:eastAsia="Times New Roman" w:hAnsi="Arial" w:cs="Arial"/>
                <w:color w:val="000000"/>
                <w:sz w:val="20"/>
                <w:szCs w:val="20"/>
              </w:rPr>
            </w:pPr>
          </w:p>
        </w:tc>
      </w:tr>
      <w:tr w:rsidR="00BE3409" w:rsidRPr="002627FD" w14:paraId="32E6333D" w14:textId="77777777" w:rsidTr="00AB7DA2">
        <w:trPr>
          <w:ins w:id="864" w:author="Arjan" w:date="2014-11-17T19:17:00Z"/>
        </w:trPr>
        <w:tc>
          <w:tcPr>
            <w:tcW w:w="3780" w:type="dxa"/>
            <w:tcBorders>
              <w:top w:val="nil"/>
              <w:left w:val="nil"/>
              <w:bottom w:val="nil"/>
              <w:right w:val="nil"/>
            </w:tcBorders>
          </w:tcPr>
          <w:p w14:paraId="5FA7D24A" w14:textId="77777777" w:rsidR="00BE3409" w:rsidRPr="002627FD" w:rsidRDefault="00BE3409" w:rsidP="00AB7DA2">
            <w:pPr>
              <w:autoSpaceDE w:val="0"/>
              <w:autoSpaceDN w:val="0"/>
              <w:adjustRightInd w:val="0"/>
              <w:spacing w:after="0" w:line="240" w:lineRule="auto"/>
              <w:rPr>
                <w:ins w:id="865" w:author="Arjan" w:date="2014-11-17T19:17:00Z"/>
                <w:rFonts w:ascii="Arial" w:eastAsia="Times New Roman" w:hAnsi="Arial" w:cs="Arial"/>
                <w:color w:val="000000"/>
                <w:sz w:val="20"/>
                <w:szCs w:val="20"/>
              </w:rPr>
            </w:pPr>
            <w:ins w:id="866" w:author="Arjan" w:date="2014-11-17T19:17:00Z">
              <w:r w:rsidRPr="002627F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443B52D9" w14:textId="77777777" w:rsidR="00BE3409" w:rsidRPr="002627FD" w:rsidRDefault="00BE3409" w:rsidP="00331ABA">
            <w:pPr>
              <w:autoSpaceDE w:val="0"/>
              <w:autoSpaceDN w:val="0"/>
              <w:adjustRightInd w:val="0"/>
              <w:spacing w:after="0" w:line="240" w:lineRule="auto"/>
              <w:rPr>
                <w:ins w:id="867" w:author="Arjan" w:date="2014-11-17T19:17:00Z"/>
                <w:rFonts w:ascii="Arial" w:eastAsia="Times New Roman" w:hAnsi="Arial" w:cs="Arial"/>
                <w:color w:val="000000"/>
                <w:sz w:val="20"/>
                <w:szCs w:val="20"/>
              </w:rPr>
            </w:pPr>
            <w:ins w:id="868" w:author="Arjan" w:date="2014-11-17T19:17:00Z">
              <w:r w:rsidRPr="002627FD">
                <w:rPr>
                  <w:rFonts w:ascii="Arial" w:eastAsia="Times New Roman" w:hAnsi="Arial" w:cs="Arial"/>
                  <w:color w:val="000000"/>
                  <w:sz w:val="20"/>
                  <w:szCs w:val="20"/>
                </w:rPr>
                <w:t>1 november 20</w:t>
              </w:r>
            </w:ins>
            <w:ins w:id="869" w:author="Arjan" w:date="2014-11-17T21:26:00Z">
              <w:r w:rsidR="00331ABA">
                <w:rPr>
                  <w:rFonts w:ascii="Arial" w:eastAsia="Times New Roman" w:hAnsi="Arial" w:cs="Arial"/>
                  <w:color w:val="000000"/>
                  <w:sz w:val="20"/>
                  <w:szCs w:val="20"/>
                </w:rPr>
                <w:t>14</w:t>
              </w:r>
            </w:ins>
          </w:p>
        </w:tc>
      </w:tr>
      <w:tr w:rsidR="00BE3409" w:rsidRPr="002627FD" w14:paraId="0B3E938E" w14:textId="77777777" w:rsidTr="00AB7DA2">
        <w:trPr>
          <w:ins w:id="870" w:author="Arjan" w:date="2014-11-17T19:17:00Z"/>
        </w:trPr>
        <w:tc>
          <w:tcPr>
            <w:tcW w:w="3780" w:type="dxa"/>
            <w:tcBorders>
              <w:top w:val="nil"/>
              <w:left w:val="nil"/>
              <w:bottom w:val="nil"/>
              <w:right w:val="nil"/>
            </w:tcBorders>
          </w:tcPr>
          <w:p w14:paraId="44486DEC" w14:textId="77777777" w:rsidR="00BE3409" w:rsidRPr="002627FD" w:rsidRDefault="00BE3409" w:rsidP="00AB7DA2">
            <w:pPr>
              <w:autoSpaceDE w:val="0"/>
              <w:autoSpaceDN w:val="0"/>
              <w:adjustRightInd w:val="0"/>
              <w:spacing w:after="0" w:line="240" w:lineRule="auto"/>
              <w:rPr>
                <w:ins w:id="871" w:author="Arjan" w:date="2014-11-17T19:17:00Z"/>
                <w:rFonts w:ascii="Arial" w:eastAsia="Times New Roman" w:hAnsi="Arial" w:cs="Arial"/>
                <w:b/>
                <w:bCs/>
                <w:color w:val="000000"/>
                <w:sz w:val="20"/>
                <w:szCs w:val="20"/>
              </w:rPr>
            </w:pPr>
          </w:p>
        </w:tc>
        <w:tc>
          <w:tcPr>
            <w:tcW w:w="5580" w:type="dxa"/>
            <w:tcBorders>
              <w:top w:val="nil"/>
              <w:left w:val="nil"/>
              <w:bottom w:val="nil"/>
              <w:right w:val="nil"/>
            </w:tcBorders>
          </w:tcPr>
          <w:p w14:paraId="29ADCA82" w14:textId="77777777" w:rsidR="00BE3409" w:rsidRPr="002627FD" w:rsidRDefault="00BE3409" w:rsidP="00AB7DA2">
            <w:pPr>
              <w:autoSpaceDE w:val="0"/>
              <w:autoSpaceDN w:val="0"/>
              <w:adjustRightInd w:val="0"/>
              <w:spacing w:after="0" w:line="240" w:lineRule="auto"/>
              <w:rPr>
                <w:ins w:id="872" w:author="Arjan" w:date="2014-11-17T19:17:00Z"/>
                <w:rFonts w:ascii="Arial" w:eastAsia="Times New Roman" w:hAnsi="Arial" w:cs="Arial"/>
                <w:color w:val="000000"/>
                <w:sz w:val="20"/>
                <w:szCs w:val="20"/>
              </w:rPr>
            </w:pPr>
          </w:p>
        </w:tc>
      </w:tr>
      <w:tr w:rsidR="00BE3409" w:rsidRPr="005C14BE" w14:paraId="212296E6" w14:textId="77777777" w:rsidTr="00AB7DA2">
        <w:trPr>
          <w:ins w:id="873" w:author="Arjan" w:date="2014-11-17T19:17:00Z"/>
        </w:trPr>
        <w:tc>
          <w:tcPr>
            <w:tcW w:w="3780" w:type="dxa"/>
            <w:tcBorders>
              <w:top w:val="nil"/>
              <w:left w:val="nil"/>
              <w:bottom w:val="nil"/>
              <w:right w:val="nil"/>
            </w:tcBorders>
          </w:tcPr>
          <w:p w14:paraId="7AAF5625" w14:textId="77777777" w:rsidR="00BE3409" w:rsidRPr="002627FD" w:rsidRDefault="00BE3409" w:rsidP="00AB7DA2">
            <w:pPr>
              <w:autoSpaceDE w:val="0"/>
              <w:autoSpaceDN w:val="0"/>
              <w:adjustRightInd w:val="0"/>
              <w:spacing w:after="0" w:line="240" w:lineRule="auto"/>
              <w:rPr>
                <w:ins w:id="874" w:author="Arjan" w:date="2014-11-17T19:17:00Z"/>
                <w:rFonts w:ascii="Arial" w:eastAsia="Times New Roman" w:hAnsi="Arial" w:cs="Arial"/>
                <w:color w:val="000000"/>
                <w:sz w:val="20"/>
                <w:szCs w:val="20"/>
              </w:rPr>
            </w:pPr>
            <w:ins w:id="875" w:author="Arjan" w:date="2014-11-17T19:17:00Z">
              <w:r w:rsidRPr="002627F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3388C60C" w14:textId="77777777" w:rsidR="00BE3409" w:rsidRPr="00DD0F4F" w:rsidRDefault="00E26818" w:rsidP="00AB7DA2">
            <w:pPr>
              <w:autoSpaceDE w:val="0"/>
              <w:autoSpaceDN w:val="0"/>
              <w:adjustRightInd w:val="0"/>
              <w:spacing w:after="0" w:line="240" w:lineRule="auto"/>
              <w:rPr>
                <w:ins w:id="876" w:author="Arjan" w:date="2014-11-17T19:17:00Z"/>
                <w:rFonts w:ascii="Arial" w:eastAsia="Times New Roman" w:hAnsi="Arial" w:cs="Arial"/>
                <w:color w:val="000000"/>
                <w:sz w:val="20"/>
                <w:szCs w:val="20"/>
                <w:lang w:val="nl-NL"/>
              </w:rPr>
            </w:pPr>
            <w:ins w:id="877" w:author="Arjan" w:date="2014-11-17T21:27:00Z">
              <w:r>
                <w:rPr>
                  <w:rFonts w:ascii="Arial" w:eastAsia="Times New Roman" w:hAnsi="Arial" w:cs="Arial"/>
                  <w:color w:val="000000"/>
                  <w:sz w:val="20"/>
                  <w:szCs w:val="20"/>
                  <w:lang w:val="nl-NL"/>
                </w:rPr>
                <w:t xml:space="preserve">Het </w:t>
              </w:r>
              <w:r w:rsidRPr="00E26818">
                <w:rPr>
                  <w:rFonts w:ascii="Arial" w:eastAsia="Times New Roman" w:hAnsi="Arial" w:cs="Arial"/>
                  <w:color w:val="000000"/>
                  <w:sz w:val="20"/>
                  <w:szCs w:val="20"/>
                  <w:lang w:val="nl-NL"/>
                </w:rPr>
                <w:t>betreft de naam van het bestand, zonder de formaat-extensie (zoals .pdf)</w:t>
              </w:r>
              <w:r>
                <w:rPr>
                  <w:rFonts w:ascii="Arial" w:eastAsia="Times New Roman" w:hAnsi="Arial" w:cs="Arial"/>
                  <w:color w:val="000000"/>
                  <w:sz w:val="20"/>
                  <w:szCs w:val="20"/>
                  <w:lang w:val="nl-NL"/>
                </w:rPr>
                <w:t xml:space="preserve">. Deze extensie wordt vastgelegd met de tweede attribuutsoort </w:t>
              </w:r>
            </w:ins>
            <w:ins w:id="878" w:author="Arjan" w:date="2014-11-17T21:28:00Z">
              <w:r>
                <w:rPr>
                  <w:rFonts w:ascii="Arial" w:eastAsia="Times New Roman" w:hAnsi="Arial" w:cs="Arial"/>
                  <w:color w:val="000000"/>
                  <w:sz w:val="20"/>
                  <w:szCs w:val="20"/>
                  <w:lang w:val="nl-NL"/>
                </w:rPr>
                <w:t>van de groepattribuutsoort waarvan deze attribuutsoort deel uit maakt.</w:t>
              </w:r>
            </w:ins>
          </w:p>
        </w:tc>
      </w:tr>
      <w:tr w:rsidR="00BE3409" w:rsidRPr="005C14BE" w14:paraId="00663FE6" w14:textId="77777777" w:rsidTr="00AB7DA2">
        <w:trPr>
          <w:ins w:id="879" w:author="Arjan" w:date="2014-11-17T19:17:00Z"/>
        </w:trPr>
        <w:tc>
          <w:tcPr>
            <w:tcW w:w="3780" w:type="dxa"/>
            <w:tcBorders>
              <w:top w:val="nil"/>
              <w:left w:val="nil"/>
              <w:bottom w:val="nil"/>
              <w:right w:val="nil"/>
            </w:tcBorders>
          </w:tcPr>
          <w:p w14:paraId="4703B58B" w14:textId="77777777" w:rsidR="00BE3409" w:rsidRPr="00DD0F4F" w:rsidRDefault="00BE3409" w:rsidP="00AB7DA2">
            <w:pPr>
              <w:autoSpaceDE w:val="0"/>
              <w:autoSpaceDN w:val="0"/>
              <w:adjustRightInd w:val="0"/>
              <w:spacing w:after="0" w:line="240" w:lineRule="auto"/>
              <w:rPr>
                <w:ins w:id="880" w:author="Arjan" w:date="2014-11-17T19:17: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45873FA" w14:textId="77777777" w:rsidR="00BE3409" w:rsidRPr="00DD0F4F" w:rsidRDefault="00BE3409" w:rsidP="00AB7DA2">
            <w:pPr>
              <w:autoSpaceDE w:val="0"/>
              <w:autoSpaceDN w:val="0"/>
              <w:adjustRightInd w:val="0"/>
              <w:spacing w:after="0" w:line="240" w:lineRule="auto"/>
              <w:rPr>
                <w:ins w:id="881" w:author="Arjan" w:date="2014-11-17T19:17:00Z"/>
                <w:rFonts w:ascii="Arial" w:eastAsia="Times New Roman" w:hAnsi="Arial" w:cs="Arial"/>
                <w:color w:val="000000"/>
                <w:sz w:val="20"/>
                <w:szCs w:val="20"/>
                <w:lang w:val="nl-NL"/>
              </w:rPr>
            </w:pPr>
          </w:p>
        </w:tc>
      </w:tr>
      <w:tr w:rsidR="00BE3409" w:rsidRPr="002627FD" w14:paraId="7207052C" w14:textId="77777777" w:rsidTr="00AB7DA2">
        <w:trPr>
          <w:ins w:id="882" w:author="Arjan" w:date="2014-11-17T19:17:00Z"/>
        </w:trPr>
        <w:tc>
          <w:tcPr>
            <w:tcW w:w="3780" w:type="dxa"/>
            <w:tcBorders>
              <w:top w:val="nil"/>
              <w:left w:val="nil"/>
              <w:bottom w:val="nil"/>
              <w:right w:val="nil"/>
            </w:tcBorders>
          </w:tcPr>
          <w:p w14:paraId="6DAE1A9E" w14:textId="77777777" w:rsidR="00BE3409" w:rsidRPr="002627FD" w:rsidRDefault="00BE3409" w:rsidP="00AB7DA2">
            <w:pPr>
              <w:autoSpaceDE w:val="0"/>
              <w:autoSpaceDN w:val="0"/>
              <w:adjustRightInd w:val="0"/>
              <w:spacing w:after="0" w:line="240" w:lineRule="auto"/>
              <w:rPr>
                <w:ins w:id="883" w:author="Arjan" w:date="2014-11-17T19:17:00Z"/>
                <w:rFonts w:ascii="Arial" w:eastAsia="Times New Roman" w:hAnsi="Arial" w:cs="Arial"/>
                <w:color w:val="000000"/>
                <w:sz w:val="20"/>
                <w:szCs w:val="20"/>
              </w:rPr>
            </w:pPr>
            <w:ins w:id="884" w:author="Arjan" w:date="2014-11-17T19:17:00Z">
              <w:r w:rsidRPr="002627F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4B4004DA" w14:textId="77777777" w:rsidR="00BE3409" w:rsidRPr="002627FD" w:rsidRDefault="00DA5D93" w:rsidP="00AB7DA2">
            <w:pPr>
              <w:autoSpaceDE w:val="0"/>
              <w:autoSpaceDN w:val="0"/>
              <w:adjustRightInd w:val="0"/>
              <w:spacing w:after="0" w:line="240" w:lineRule="auto"/>
              <w:rPr>
                <w:ins w:id="885" w:author="Arjan" w:date="2014-11-17T19:17:00Z"/>
                <w:rFonts w:ascii="Arial" w:eastAsia="Times New Roman" w:hAnsi="Arial" w:cs="Arial"/>
                <w:color w:val="000000"/>
                <w:sz w:val="20"/>
                <w:szCs w:val="20"/>
              </w:rPr>
            </w:pPr>
            <w:ins w:id="886" w:author="Arjan" w:date="2014-11-17T19:17:00Z">
              <w:r w:rsidRPr="002627FD">
                <w:rPr>
                  <w:rFonts w:ascii="Arial" w:hAnsi="Arial" w:cs="Arial"/>
                  <w:sz w:val="20"/>
                  <w:szCs w:val="20"/>
                  <w:lang w:val="en-AU"/>
                </w:rPr>
                <w:fldChar w:fldCharType="begin" w:fldLock="1"/>
              </w:r>
              <w:r w:rsidR="00BE3409" w:rsidRPr="002627FD">
                <w:rPr>
                  <w:rFonts w:ascii="Arial" w:hAnsi="Arial" w:cs="Arial"/>
                  <w:sz w:val="20"/>
                  <w:szCs w:val="20"/>
                  <w:lang w:val="en-AU"/>
                </w:rPr>
                <w:instrText xml:space="preserve">MERGEFIELD </w:instrText>
              </w:r>
              <w:r w:rsidR="00BE3409" w:rsidRPr="002627FD">
                <w:rPr>
                  <w:rFonts w:ascii="Arial" w:eastAsia="Times New Roman" w:hAnsi="Arial" w:cs="Arial"/>
                  <w:color w:val="000000"/>
                  <w:sz w:val="20"/>
                  <w:szCs w:val="20"/>
                </w:rPr>
                <w:instrText>Att.Type</w:instrText>
              </w:r>
              <w:r w:rsidRPr="002627FD">
                <w:rPr>
                  <w:rFonts w:ascii="Arial" w:hAnsi="Arial" w:cs="Arial"/>
                  <w:sz w:val="20"/>
                  <w:szCs w:val="20"/>
                  <w:lang w:val="en-AU"/>
                </w:rPr>
                <w:fldChar w:fldCharType="separate"/>
              </w:r>
              <w:r w:rsidR="00BE3409" w:rsidRPr="002627FD">
                <w:rPr>
                  <w:rFonts w:ascii="Arial" w:eastAsia="Times New Roman" w:hAnsi="Arial" w:cs="Arial"/>
                  <w:color w:val="000000"/>
                  <w:sz w:val="20"/>
                  <w:szCs w:val="20"/>
                </w:rPr>
                <w:t>AN255</w:t>
              </w:r>
              <w:r w:rsidRPr="002627FD">
                <w:rPr>
                  <w:rFonts w:ascii="Arial" w:hAnsi="Arial" w:cs="Arial"/>
                  <w:sz w:val="20"/>
                  <w:szCs w:val="20"/>
                  <w:lang w:val="en-AU"/>
                </w:rPr>
                <w:fldChar w:fldCharType="end"/>
              </w:r>
            </w:ins>
          </w:p>
        </w:tc>
      </w:tr>
      <w:tr w:rsidR="00BE3409" w:rsidRPr="002627FD" w14:paraId="4794E1A0" w14:textId="77777777" w:rsidTr="00AB7DA2">
        <w:trPr>
          <w:trHeight w:val="230"/>
          <w:ins w:id="887" w:author="Arjan" w:date="2014-11-17T19:17:00Z"/>
        </w:trPr>
        <w:tc>
          <w:tcPr>
            <w:tcW w:w="3780" w:type="dxa"/>
            <w:tcBorders>
              <w:top w:val="nil"/>
              <w:left w:val="nil"/>
              <w:bottom w:val="nil"/>
              <w:right w:val="nil"/>
            </w:tcBorders>
          </w:tcPr>
          <w:p w14:paraId="125E4AFE" w14:textId="77777777" w:rsidR="00BE3409" w:rsidRPr="002627FD" w:rsidRDefault="00BE3409" w:rsidP="00AB7DA2">
            <w:pPr>
              <w:autoSpaceDE w:val="0"/>
              <w:autoSpaceDN w:val="0"/>
              <w:adjustRightInd w:val="0"/>
              <w:spacing w:after="0" w:line="240" w:lineRule="auto"/>
              <w:rPr>
                <w:ins w:id="888" w:author="Arjan" w:date="2014-11-17T19:17:00Z"/>
                <w:rFonts w:ascii="Arial" w:eastAsia="Times New Roman" w:hAnsi="Arial" w:cs="Arial"/>
                <w:b/>
                <w:bCs/>
                <w:color w:val="000000"/>
                <w:sz w:val="20"/>
                <w:szCs w:val="20"/>
              </w:rPr>
            </w:pPr>
          </w:p>
        </w:tc>
        <w:tc>
          <w:tcPr>
            <w:tcW w:w="5580" w:type="dxa"/>
            <w:tcBorders>
              <w:top w:val="nil"/>
              <w:left w:val="nil"/>
              <w:bottom w:val="nil"/>
              <w:right w:val="nil"/>
            </w:tcBorders>
          </w:tcPr>
          <w:p w14:paraId="466FBC3A" w14:textId="77777777" w:rsidR="00BE3409" w:rsidRPr="002627FD" w:rsidRDefault="00BE3409" w:rsidP="00AB7DA2">
            <w:pPr>
              <w:autoSpaceDE w:val="0"/>
              <w:autoSpaceDN w:val="0"/>
              <w:adjustRightInd w:val="0"/>
              <w:spacing w:after="0" w:line="240" w:lineRule="auto"/>
              <w:rPr>
                <w:ins w:id="889" w:author="Arjan" w:date="2014-11-17T19:17:00Z"/>
                <w:rFonts w:ascii="Arial" w:eastAsia="Times New Roman" w:hAnsi="Arial" w:cs="Arial"/>
                <w:color w:val="000000"/>
                <w:sz w:val="20"/>
                <w:szCs w:val="20"/>
              </w:rPr>
            </w:pPr>
          </w:p>
        </w:tc>
      </w:tr>
      <w:tr w:rsidR="00BE3409" w:rsidRPr="005C14BE" w14:paraId="69A74325" w14:textId="77777777" w:rsidTr="00AB7DA2">
        <w:trPr>
          <w:trHeight w:val="230"/>
          <w:ins w:id="890" w:author="Arjan" w:date="2014-11-17T19:17:00Z"/>
        </w:trPr>
        <w:tc>
          <w:tcPr>
            <w:tcW w:w="3780" w:type="dxa"/>
            <w:tcBorders>
              <w:top w:val="nil"/>
              <w:left w:val="nil"/>
              <w:bottom w:val="nil"/>
              <w:right w:val="nil"/>
            </w:tcBorders>
          </w:tcPr>
          <w:p w14:paraId="35A087D3" w14:textId="77777777" w:rsidR="00BE3409" w:rsidRPr="002627FD" w:rsidRDefault="00BE3409" w:rsidP="00AB7DA2">
            <w:pPr>
              <w:autoSpaceDE w:val="0"/>
              <w:autoSpaceDN w:val="0"/>
              <w:adjustRightInd w:val="0"/>
              <w:spacing w:after="0" w:line="240" w:lineRule="auto"/>
              <w:rPr>
                <w:ins w:id="891" w:author="Arjan" w:date="2014-11-17T19:17:00Z"/>
                <w:rFonts w:ascii="Arial" w:eastAsia="Times New Roman" w:hAnsi="Arial" w:cs="Arial"/>
                <w:color w:val="000000"/>
                <w:sz w:val="20"/>
                <w:szCs w:val="20"/>
              </w:rPr>
            </w:pPr>
            <w:ins w:id="892" w:author="Arjan" w:date="2014-11-17T19:17:00Z">
              <w:r w:rsidRPr="002627F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6A87752E" w14:textId="77777777" w:rsidR="00BE3409" w:rsidRPr="00DD0F4F" w:rsidRDefault="00BE3409" w:rsidP="00AB7DA2">
            <w:pPr>
              <w:autoSpaceDE w:val="0"/>
              <w:autoSpaceDN w:val="0"/>
              <w:adjustRightInd w:val="0"/>
              <w:spacing w:after="0" w:line="240" w:lineRule="auto"/>
              <w:rPr>
                <w:ins w:id="893" w:author="Arjan" w:date="2014-11-17T19:17:00Z"/>
                <w:rFonts w:ascii="Arial" w:eastAsia="Times New Roman" w:hAnsi="Arial" w:cs="Arial"/>
                <w:color w:val="000000"/>
                <w:sz w:val="20"/>
                <w:szCs w:val="20"/>
                <w:lang w:val="nl-NL"/>
              </w:rPr>
            </w:pPr>
            <w:ins w:id="894" w:author="Arjan" w:date="2014-11-17T19:17:00Z">
              <w:r w:rsidRPr="00DD0F4F">
                <w:rPr>
                  <w:rFonts w:ascii="Arial" w:eastAsia="Times New Roman" w:hAnsi="Arial" w:cs="Arial"/>
                  <w:color w:val="000000"/>
                  <w:sz w:val="20"/>
                  <w:szCs w:val="20"/>
                  <w:lang w:val="nl-NL"/>
                </w:rPr>
                <w:t>alle in fysieke bestandsnamen toegestane tekens</w:t>
              </w:r>
            </w:ins>
          </w:p>
        </w:tc>
      </w:tr>
      <w:tr w:rsidR="00BE3409" w:rsidRPr="005C14BE" w14:paraId="2B9DAB17" w14:textId="77777777" w:rsidTr="00AB7DA2">
        <w:trPr>
          <w:trHeight w:val="215"/>
          <w:ins w:id="895" w:author="Arjan" w:date="2014-11-17T19:17:00Z"/>
        </w:trPr>
        <w:tc>
          <w:tcPr>
            <w:tcW w:w="3780" w:type="dxa"/>
            <w:tcBorders>
              <w:top w:val="nil"/>
              <w:left w:val="nil"/>
              <w:bottom w:val="nil"/>
              <w:right w:val="nil"/>
            </w:tcBorders>
          </w:tcPr>
          <w:p w14:paraId="50C7CFB0" w14:textId="77777777" w:rsidR="00BE3409" w:rsidRPr="00DD0F4F" w:rsidRDefault="00BE3409" w:rsidP="00AB7DA2">
            <w:pPr>
              <w:autoSpaceDE w:val="0"/>
              <w:autoSpaceDN w:val="0"/>
              <w:adjustRightInd w:val="0"/>
              <w:spacing w:after="0" w:line="240" w:lineRule="auto"/>
              <w:rPr>
                <w:ins w:id="896" w:author="Arjan" w:date="2014-11-17T19:17: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C776656" w14:textId="77777777" w:rsidR="00BE3409" w:rsidRPr="00DD0F4F" w:rsidRDefault="00BE3409" w:rsidP="00AB7DA2">
            <w:pPr>
              <w:autoSpaceDE w:val="0"/>
              <w:autoSpaceDN w:val="0"/>
              <w:adjustRightInd w:val="0"/>
              <w:spacing w:after="0" w:line="240" w:lineRule="auto"/>
              <w:rPr>
                <w:ins w:id="897" w:author="Arjan" w:date="2014-11-17T19:17:00Z"/>
                <w:rFonts w:ascii="Arial" w:eastAsia="Times New Roman" w:hAnsi="Arial" w:cs="Arial"/>
                <w:color w:val="000000"/>
                <w:sz w:val="20"/>
                <w:szCs w:val="20"/>
                <w:lang w:val="nl-NL"/>
              </w:rPr>
            </w:pPr>
          </w:p>
        </w:tc>
      </w:tr>
      <w:tr w:rsidR="00BE3409" w:rsidRPr="002627FD" w14:paraId="54EFD46E" w14:textId="77777777" w:rsidTr="00AB7DA2">
        <w:trPr>
          <w:trHeight w:val="215"/>
          <w:ins w:id="898" w:author="Arjan" w:date="2014-11-17T19:17:00Z"/>
        </w:trPr>
        <w:tc>
          <w:tcPr>
            <w:tcW w:w="3780" w:type="dxa"/>
            <w:tcBorders>
              <w:top w:val="nil"/>
              <w:left w:val="nil"/>
              <w:bottom w:val="nil"/>
              <w:right w:val="nil"/>
            </w:tcBorders>
          </w:tcPr>
          <w:p w14:paraId="5AB94D86" w14:textId="77777777" w:rsidR="00BE3409" w:rsidRPr="002627FD" w:rsidRDefault="00BE3409" w:rsidP="00AB7DA2">
            <w:pPr>
              <w:autoSpaceDE w:val="0"/>
              <w:autoSpaceDN w:val="0"/>
              <w:adjustRightInd w:val="0"/>
              <w:spacing w:after="0" w:line="240" w:lineRule="auto"/>
              <w:rPr>
                <w:ins w:id="899" w:author="Arjan" w:date="2014-11-17T19:17:00Z"/>
                <w:rFonts w:ascii="Arial" w:eastAsia="Times New Roman" w:hAnsi="Arial" w:cs="Arial"/>
                <w:color w:val="000000"/>
                <w:sz w:val="20"/>
                <w:szCs w:val="20"/>
              </w:rPr>
            </w:pPr>
            <w:ins w:id="900" w:author="Arjan" w:date="2014-11-17T19:17:00Z">
              <w:r w:rsidRPr="002627F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11DFE20D" w14:textId="77777777" w:rsidR="00BE3409" w:rsidRPr="002627FD" w:rsidRDefault="00E26818" w:rsidP="00AB7DA2">
            <w:pPr>
              <w:autoSpaceDE w:val="0"/>
              <w:autoSpaceDN w:val="0"/>
              <w:adjustRightInd w:val="0"/>
              <w:spacing w:after="0" w:line="240" w:lineRule="auto"/>
              <w:rPr>
                <w:ins w:id="901" w:author="Arjan" w:date="2014-11-17T19:17:00Z"/>
                <w:rFonts w:ascii="Arial" w:eastAsia="Times New Roman" w:hAnsi="Arial" w:cs="Arial"/>
                <w:color w:val="000000"/>
                <w:sz w:val="20"/>
                <w:szCs w:val="20"/>
              </w:rPr>
            </w:pPr>
            <w:ins w:id="902" w:author="Arjan" w:date="2014-11-17T21:28:00Z">
              <w:r>
                <w:rPr>
                  <w:rFonts w:ascii="Arial" w:eastAsia="Times New Roman" w:hAnsi="Arial" w:cs="Arial"/>
                  <w:color w:val="000000"/>
                  <w:sz w:val="20"/>
                  <w:szCs w:val="20"/>
                </w:rPr>
                <w:t>Zie groep</w:t>
              </w:r>
            </w:ins>
          </w:p>
        </w:tc>
      </w:tr>
      <w:tr w:rsidR="00BE3409" w:rsidRPr="002627FD" w14:paraId="15896B59" w14:textId="77777777" w:rsidTr="00AB7DA2">
        <w:trPr>
          <w:trHeight w:val="230"/>
          <w:ins w:id="903" w:author="Arjan" w:date="2014-11-17T19:17:00Z"/>
        </w:trPr>
        <w:tc>
          <w:tcPr>
            <w:tcW w:w="3780" w:type="dxa"/>
            <w:tcBorders>
              <w:top w:val="nil"/>
              <w:left w:val="nil"/>
              <w:bottom w:val="nil"/>
              <w:right w:val="nil"/>
            </w:tcBorders>
          </w:tcPr>
          <w:p w14:paraId="0FB55349" w14:textId="77777777" w:rsidR="00BE3409" w:rsidRPr="002627FD" w:rsidRDefault="00BE3409" w:rsidP="00AB7DA2">
            <w:pPr>
              <w:autoSpaceDE w:val="0"/>
              <w:autoSpaceDN w:val="0"/>
              <w:adjustRightInd w:val="0"/>
              <w:spacing w:after="0" w:line="240" w:lineRule="auto"/>
              <w:rPr>
                <w:ins w:id="904" w:author="Arjan" w:date="2014-11-17T19:17:00Z"/>
                <w:rFonts w:ascii="Arial" w:eastAsia="Times New Roman" w:hAnsi="Arial" w:cs="Arial"/>
                <w:b/>
                <w:bCs/>
                <w:color w:val="000000"/>
                <w:sz w:val="20"/>
                <w:szCs w:val="20"/>
              </w:rPr>
            </w:pPr>
          </w:p>
        </w:tc>
        <w:tc>
          <w:tcPr>
            <w:tcW w:w="5580" w:type="dxa"/>
            <w:tcBorders>
              <w:top w:val="nil"/>
              <w:left w:val="nil"/>
              <w:bottom w:val="nil"/>
              <w:right w:val="nil"/>
            </w:tcBorders>
          </w:tcPr>
          <w:p w14:paraId="3A48CA66" w14:textId="77777777" w:rsidR="00BE3409" w:rsidRPr="002627FD" w:rsidRDefault="00BE3409" w:rsidP="00AB7DA2">
            <w:pPr>
              <w:autoSpaceDE w:val="0"/>
              <w:autoSpaceDN w:val="0"/>
              <w:adjustRightInd w:val="0"/>
              <w:spacing w:after="0" w:line="240" w:lineRule="auto"/>
              <w:rPr>
                <w:ins w:id="905" w:author="Arjan" w:date="2014-11-17T19:17:00Z"/>
                <w:rFonts w:ascii="Arial" w:eastAsia="Times New Roman" w:hAnsi="Arial" w:cs="Arial"/>
                <w:color w:val="000000"/>
                <w:sz w:val="20"/>
                <w:szCs w:val="20"/>
              </w:rPr>
            </w:pPr>
          </w:p>
        </w:tc>
      </w:tr>
      <w:tr w:rsidR="00BE3409" w:rsidRPr="002627FD" w14:paraId="11C7E6EF" w14:textId="77777777" w:rsidTr="00AB7DA2">
        <w:trPr>
          <w:trHeight w:val="230"/>
          <w:ins w:id="906" w:author="Arjan" w:date="2014-11-17T19:17:00Z"/>
        </w:trPr>
        <w:tc>
          <w:tcPr>
            <w:tcW w:w="3780" w:type="dxa"/>
            <w:tcBorders>
              <w:top w:val="nil"/>
              <w:left w:val="nil"/>
              <w:bottom w:val="nil"/>
              <w:right w:val="nil"/>
            </w:tcBorders>
          </w:tcPr>
          <w:p w14:paraId="53E7E2F6" w14:textId="77777777" w:rsidR="00BE3409" w:rsidRPr="002627FD" w:rsidRDefault="00BE3409" w:rsidP="00AB7DA2">
            <w:pPr>
              <w:autoSpaceDE w:val="0"/>
              <w:autoSpaceDN w:val="0"/>
              <w:adjustRightInd w:val="0"/>
              <w:spacing w:after="0" w:line="240" w:lineRule="auto"/>
              <w:rPr>
                <w:ins w:id="907" w:author="Arjan" w:date="2014-11-17T19:17:00Z"/>
                <w:rFonts w:ascii="Arial" w:eastAsia="Times New Roman" w:hAnsi="Arial" w:cs="Arial"/>
                <w:color w:val="000000"/>
                <w:sz w:val="20"/>
                <w:szCs w:val="20"/>
              </w:rPr>
            </w:pPr>
            <w:ins w:id="908" w:author="Arjan" w:date="2014-11-17T19:17:00Z">
              <w:r w:rsidRPr="002627F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01FAE8F6" w14:textId="77777777" w:rsidR="00BE3409" w:rsidRPr="002627FD" w:rsidRDefault="00E26818" w:rsidP="00AB7DA2">
            <w:pPr>
              <w:autoSpaceDE w:val="0"/>
              <w:autoSpaceDN w:val="0"/>
              <w:adjustRightInd w:val="0"/>
              <w:spacing w:after="0" w:line="240" w:lineRule="auto"/>
              <w:rPr>
                <w:ins w:id="909" w:author="Arjan" w:date="2014-11-17T19:17:00Z"/>
                <w:rFonts w:ascii="Arial" w:eastAsia="Times New Roman" w:hAnsi="Arial" w:cs="Arial"/>
                <w:color w:val="000000"/>
                <w:sz w:val="20"/>
                <w:szCs w:val="20"/>
              </w:rPr>
            </w:pPr>
            <w:ins w:id="910" w:author="Arjan" w:date="2014-11-17T21:28:00Z">
              <w:r>
                <w:rPr>
                  <w:rFonts w:ascii="Arial" w:eastAsia="Times New Roman" w:hAnsi="Arial" w:cs="Arial"/>
                  <w:color w:val="000000"/>
                  <w:sz w:val="20"/>
                  <w:szCs w:val="20"/>
                </w:rPr>
                <w:t>Zie groep</w:t>
              </w:r>
            </w:ins>
          </w:p>
        </w:tc>
      </w:tr>
      <w:tr w:rsidR="00BE3409" w:rsidRPr="002627FD" w14:paraId="1A02963D" w14:textId="77777777" w:rsidTr="00AB7DA2">
        <w:trPr>
          <w:trHeight w:val="230"/>
          <w:ins w:id="911" w:author="Arjan" w:date="2014-11-17T19:17:00Z"/>
        </w:trPr>
        <w:tc>
          <w:tcPr>
            <w:tcW w:w="3780" w:type="dxa"/>
            <w:tcBorders>
              <w:top w:val="nil"/>
              <w:left w:val="nil"/>
              <w:bottom w:val="nil"/>
              <w:right w:val="nil"/>
            </w:tcBorders>
          </w:tcPr>
          <w:p w14:paraId="3CF30FD5" w14:textId="77777777" w:rsidR="00BE3409" w:rsidRPr="002627FD" w:rsidRDefault="00BE3409" w:rsidP="00AB7DA2">
            <w:pPr>
              <w:autoSpaceDE w:val="0"/>
              <w:autoSpaceDN w:val="0"/>
              <w:adjustRightInd w:val="0"/>
              <w:spacing w:after="0" w:line="240" w:lineRule="auto"/>
              <w:rPr>
                <w:ins w:id="912" w:author="Arjan" w:date="2014-11-17T19:17:00Z"/>
                <w:rFonts w:ascii="Arial" w:eastAsia="Times New Roman" w:hAnsi="Arial" w:cs="Arial"/>
                <w:b/>
                <w:bCs/>
                <w:color w:val="000000"/>
                <w:sz w:val="20"/>
                <w:szCs w:val="20"/>
              </w:rPr>
            </w:pPr>
          </w:p>
        </w:tc>
        <w:tc>
          <w:tcPr>
            <w:tcW w:w="5580" w:type="dxa"/>
            <w:tcBorders>
              <w:top w:val="nil"/>
              <w:left w:val="nil"/>
              <w:bottom w:val="nil"/>
              <w:right w:val="nil"/>
            </w:tcBorders>
          </w:tcPr>
          <w:p w14:paraId="53B320EA" w14:textId="77777777" w:rsidR="00BE3409" w:rsidRPr="002627FD" w:rsidRDefault="00BE3409" w:rsidP="00AB7DA2">
            <w:pPr>
              <w:autoSpaceDE w:val="0"/>
              <w:autoSpaceDN w:val="0"/>
              <w:adjustRightInd w:val="0"/>
              <w:spacing w:after="0" w:line="240" w:lineRule="auto"/>
              <w:rPr>
                <w:ins w:id="913" w:author="Arjan" w:date="2014-11-17T19:17:00Z"/>
                <w:rFonts w:ascii="Arial" w:eastAsia="Times New Roman" w:hAnsi="Arial" w:cs="Arial"/>
                <w:color w:val="000000"/>
                <w:sz w:val="20"/>
                <w:szCs w:val="20"/>
              </w:rPr>
            </w:pPr>
          </w:p>
        </w:tc>
      </w:tr>
      <w:tr w:rsidR="00BE3409" w:rsidRPr="002627FD" w14:paraId="66DE18BB" w14:textId="77777777" w:rsidTr="00AB7DA2">
        <w:trPr>
          <w:trHeight w:val="230"/>
          <w:ins w:id="914" w:author="Arjan" w:date="2014-11-17T19:17:00Z"/>
        </w:trPr>
        <w:tc>
          <w:tcPr>
            <w:tcW w:w="3780" w:type="dxa"/>
            <w:tcBorders>
              <w:top w:val="nil"/>
              <w:left w:val="nil"/>
              <w:bottom w:val="nil"/>
              <w:right w:val="nil"/>
            </w:tcBorders>
          </w:tcPr>
          <w:p w14:paraId="704A64D8" w14:textId="77777777" w:rsidR="00BE3409" w:rsidRPr="002627FD" w:rsidRDefault="00BE3409" w:rsidP="00AB7DA2">
            <w:pPr>
              <w:autoSpaceDE w:val="0"/>
              <w:autoSpaceDN w:val="0"/>
              <w:adjustRightInd w:val="0"/>
              <w:spacing w:after="0" w:line="240" w:lineRule="auto"/>
              <w:rPr>
                <w:ins w:id="915" w:author="Arjan" w:date="2014-11-17T19:17:00Z"/>
                <w:rFonts w:ascii="Arial" w:eastAsia="Times New Roman" w:hAnsi="Arial" w:cs="Arial"/>
                <w:color w:val="000000"/>
                <w:sz w:val="20"/>
                <w:szCs w:val="20"/>
              </w:rPr>
            </w:pPr>
            <w:ins w:id="916" w:author="Arjan" w:date="2014-11-17T19:17:00Z">
              <w:r w:rsidRPr="002627F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710BA5A2" w14:textId="77777777" w:rsidR="00BE3409" w:rsidRPr="002627FD" w:rsidRDefault="00BE3409" w:rsidP="00AB7DA2">
            <w:pPr>
              <w:autoSpaceDE w:val="0"/>
              <w:autoSpaceDN w:val="0"/>
              <w:adjustRightInd w:val="0"/>
              <w:spacing w:after="0" w:line="240" w:lineRule="auto"/>
              <w:rPr>
                <w:ins w:id="917" w:author="Arjan" w:date="2014-11-17T19:17:00Z"/>
                <w:rFonts w:ascii="Arial" w:eastAsia="Times New Roman" w:hAnsi="Arial" w:cs="Arial"/>
                <w:color w:val="000000"/>
                <w:sz w:val="20"/>
                <w:szCs w:val="20"/>
              </w:rPr>
            </w:pPr>
          </w:p>
        </w:tc>
      </w:tr>
      <w:tr w:rsidR="00BE3409" w:rsidRPr="002627FD" w14:paraId="5B84B902" w14:textId="77777777" w:rsidTr="00AB7DA2">
        <w:trPr>
          <w:trHeight w:val="230"/>
          <w:ins w:id="918" w:author="Arjan" w:date="2014-11-17T19:17:00Z"/>
        </w:trPr>
        <w:tc>
          <w:tcPr>
            <w:tcW w:w="3780" w:type="dxa"/>
            <w:tcBorders>
              <w:top w:val="nil"/>
              <w:left w:val="nil"/>
              <w:bottom w:val="nil"/>
              <w:right w:val="nil"/>
            </w:tcBorders>
          </w:tcPr>
          <w:p w14:paraId="7167B8E3" w14:textId="77777777" w:rsidR="00BE3409" w:rsidRPr="002627FD" w:rsidRDefault="00BE3409" w:rsidP="00AB7DA2">
            <w:pPr>
              <w:autoSpaceDE w:val="0"/>
              <w:autoSpaceDN w:val="0"/>
              <w:adjustRightInd w:val="0"/>
              <w:spacing w:after="0" w:line="240" w:lineRule="auto"/>
              <w:rPr>
                <w:ins w:id="919" w:author="Arjan" w:date="2014-11-17T19:17:00Z"/>
                <w:rFonts w:ascii="Arial" w:eastAsia="Times New Roman" w:hAnsi="Arial" w:cs="Arial"/>
                <w:b/>
                <w:bCs/>
                <w:color w:val="000000"/>
                <w:sz w:val="20"/>
                <w:szCs w:val="20"/>
              </w:rPr>
            </w:pPr>
          </w:p>
        </w:tc>
        <w:tc>
          <w:tcPr>
            <w:tcW w:w="5580" w:type="dxa"/>
            <w:tcBorders>
              <w:top w:val="nil"/>
              <w:left w:val="nil"/>
              <w:bottom w:val="nil"/>
              <w:right w:val="nil"/>
            </w:tcBorders>
          </w:tcPr>
          <w:p w14:paraId="332CDF71" w14:textId="77777777" w:rsidR="00BE3409" w:rsidRPr="002627FD" w:rsidRDefault="00BE3409" w:rsidP="00AB7DA2">
            <w:pPr>
              <w:autoSpaceDE w:val="0"/>
              <w:autoSpaceDN w:val="0"/>
              <w:adjustRightInd w:val="0"/>
              <w:spacing w:after="0" w:line="240" w:lineRule="auto"/>
              <w:rPr>
                <w:ins w:id="920" w:author="Arjan" w:date="2014-11-17T19:17:00Z"/>
                <w:rFonts w:ascii="Arial" w:eastAsia="Times New Roman" w:hAnsi="Arial" w:cs="Arial"/>
                <w:color w:val="000000"/>
                <w:sz w:val="20"/>
                <w:szCs w:val="20"/>
              </w:rPr>
            </w:pPr>
          </w:p>
        </w:tc>
      </w:tr>
      <w:tr w:rsidR="00BE3409" w:rsidRPr="002627FD" w14:paraId="5CDC63F4" w14:textId="77777777" w:rsidTr="00AB7DA2">
        <w:trPr>
          <w:trHeight w:val="230"/>
          <w:ins w:id="921" w:author="Arjan" w:date="2014-11-17T19:17:00Z"/>
        </w:trPr>
        <w:tc>
          <w:tcPr>
            <w:tcW w:w="3780" w:type="dxa"/>
            <w:tcBorders>
              <w:top w:val="nil"/>
              <w:left w:val="nil"/>
              <w:bottom w:val="nil"/>
              <w:right w:val="nil"/>
            </w:tcBorders>
          </w:tcPr>
          <w:p w14:paraId="0DBA5C18" w14:textId="77777777" w:rsidR="00BE3409" w:rsidRPr="002627FD" w:rsidRDefault="00BE3409" w:rsidP="00AB7DA2">
            <w:pPr>
              <w:autoSpaceDE w:val="0"/>
              <w:autoSpaceDN w:val="0"/>
              <w:adjustRightInd w:val="0"/>
              <w:spacing w:after="0" w:line="240" w:lineRule="auto"/>
              <w:rPr>
                <w:ins w:id="922" w:author="Arjan" w:date="2014-11-17T19:17:00Z"/>
                <w:rFonts w:ascii="Arial" w:eastAsia="Times New Roman" w:hAnsi="Arial" w:cs="Arial"/>
                <w:color w:val="000000"/>
                <w:sz w:val="20"/>
                <w:szCs w:val="20"/>
              </w:rPr>
            </w:pPr>
            <w:ins w:id="923" w:author="Arjan" w:date="2014-11-17T19:17:00Z">
              <w:r w:rsidRPr="002627F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416BBA71" w14:textId="77777777" w:rsidR="00BE3409" w:rsidRPr="002627FD" w:rsidRDefault="00E26818" w:rsidP="00AB7DA2">
            <w:pPr>
              <w:autoSpaceDE w:val="0"/>
              <w:autoSpaceDN w:val="0"/>
              <w:adjustRightInd w:val="0"/>
              <w:spacing w:after="0" w:line="240" w:lineRule="auto"/>
              <w:rPr>
                <w:ins w:id="924" w:author="Arjan" w:date="2014-11-17T19:17:00Z"/>
                <w:rFonts w:ascii="Arial" w:eastAsia="Times New Roman" w:hAnsi="Arial" w:cs="Arial"/>
                <w:color w:val="000000"/>
                <w:sz w:val="20"/>
                <w:szCs w:val="20"/>
              </w:rPr>
            </w:pPr>
            <w:ins w:id="925" w:author="Arjan" w:date="2014-11-17T21:28:00Z">
              <w:r>
                <w:rPr>
                  <w:rFonts w:ascii="Arial" w:eastAsia="Times New Roman" w:hAnsi="Arial" w:cs="Arial"/>
                  <w:color w:val="000000"/>
                  <w:sz w:val="20"/>
                  <w:szCs w:val="20"/>
                </w:rPr>
                <w:t>Zie groep</w:t>
              </w:r>
            </w:ins>
          </w:p>
        </w:tc>
      </w:tr>
      <w:tr w:rsidR="00BE3409" w:rsidRPr="002627FD" w14:paraId="767B0A96" w14:textId="77777777" w:rsidTr="00AB7DA2">
        <w:trPr>
          <w:trHeight w:val="230"/>
          <w:ins w:id="926" w:author="Arjan" w:date="2014-11-17T19:17:00Z"/>
        </w:trPr>
        <w:tc>
          <w:tcPr>
            <w:tcW w:w="3780" w:type="dxa"/>
            <w:tcBorders>
              <w:top w:val="nil"/>
              <w:left w:val="nil"/>
              <w:bottom w:val="nil"/>
              <w:right w:val="nil"/>
            </w:tcBorders>
          </w:tcPr>
          <w:p w14:paraId="0DF37EDB" w14:textId="77777777" w:rsidR="00BE3409" w:rsidRPr="002627FD" w:rsidRDefault="00BE3409" w:rsidP="00AB7DA2">
            <w:pPr>
              <w:autoSpaceDE w:val="0"/>
              <w:autoSpaceDN w:val="0"/>
              <w:adjustRightInd w:val="0"/>
              <w:spacing w:after="0" w:line="240" w:lineRule="auto"/>
              <w:rPr>
                <w:ins w:id="927" w:author="Arjan" w:date="2014-11-17T19:17:00Z"/>
                <w:rFonts w:ascii="Arial" w:eastAsia="Times New Roman" w:hAnsi="Arial" w:cs="Arial"/>
                <w:b/>
                <w:bCs/>
                <w:color w:val="000000"/>
                <w:sz w:val="20"/>
                <w:szCs w:val="20"/>
              </w:rPr>
            </w:pPr>
          </w:p>
        </w:tc>
        <w:tc>
          <w:tcPr>
            <w:tcW w:w="5580" w:type="dxa"/>
            <w:tcBorders>
              <w:top w:val="nil"/>
              <w:left w:val="nil"/>
              <w:bottom w:val="nil"/>
              <w:right w:val="nil"/>
            </w:tcBorders>
          </w:tcPr>
          <w:p w14:paraId="51564AA9" w14:textId="77777777" w:rsidR="00BE3409" w:rsidRPr="002627FD" w:rsidRDefault="00BE3409" w:rsidP="00AB7DA2">
            <w:pPr>
              <w:autoSpaceDE w:val="0"/>
              <w:autoSpaceDN w:val="0"/>
              <w:adjustRightInd w:val="0"/>
              <w:spacing w:after="0" w:line="240" w:lineRule="auto"/>
              <w:rPr>
                <w:ins w:id="928" w:author="Arjan" w:date="2014-11-17T19:17:00Z"/>
                <w:rFonts w:ascii="Arial" w:eastAsia="Times New Roman" w:hAnsi="Arial" w:cs="Arial"/>
                <w:color w:val="000000"/>
                <w:sz w:val="20"/>
                <w:szCs w:val="20"/>
              </w:rPr>
            </w:pPr>
          </w:p>
        </w:tc>
      </w:tr>
      <w:tr w:rsidR="00BE3409" w:rsidRPr="002627FD" w14:paraId="5C73FB33" w14:textId="77777777" w:rsidTr="00AB7DA2">
        <w:trPr>
          <w:trHeight w:val="411"/>
          <w:ins w:id="929" w:author="Arjan" w:date="2014-11-17T19:17:00Z"/>
        </w:trPr>
        <w:tc>
          <w:tcPr>
            <w:tcW w:w="3780" w:type="dxa"/>
            <w:tcBorders>
              <w:top w:val="nil"/>
              <w:left w:val="nil"/>
              <w:bottom w:val="nil"/>
              <w:right w:val="nil"/>
            </w:tcBorders>
          </w:tcPr>
          <w:p w14:paraId="69520A7C" w14:textId="77777777" w:rsidR="00BE3409" w:rsidRPr="002627FD" w:rsidRDefault="00BE3409" w:rsidP="00AB7DA2">
            <w:pPr>
              <w:autoSpaceDE w:val="0"/>
              <w:autoSpaceDN w:val="0"/>
              <w:adjustRightInd w:val="0"/>
              <w:spacing w:after="0" w:line="240" w:lineRule="auto"/>
              <w:rPr>
                <w:ins w:id="930" w:author="Arjan" w:date="2014-11-17T19:17:00Z"/>
                <w:rFonts w:ascii="Arial" w:eastAsia="Times New Roman" w:hAnsi="Arial" w:cs="Arial"/>
                <w:color w:val="000000"/>
                <w:sz w:val="20"/>
                <w:szCs w:val="20"/>
              </w:rPr>
            </w:pPr>
            <w:ins w:id="931" w:author="Arjan" w:date="2014-11-17T19:17:00Z">
              <w:r w:rsidRPr="002627F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0B6929C4" w14:textId="77777777" w:rsidR="00BE3409" w:rsidRPr="002627FD" w:rsidRDefault="00E26818" w:rsidP="00AB7DA2">
            <w:pPr>
              <w:autoSpaceDE w:val="0"/>
              <w:autoSpaceDN w:val="0"/>
              <w:adjustRightInd w:val="0"/>
              <w:spacing w:after="0" w:line="240" w:lineRule="auto"/>
              <w:rPr>
                <w:ins w:id="932" w:author="Arjan" w:date="2014-11-17T19:17:00Z"/>
                <w:rFonts w:ascii="Arial" w:eastAsia="Times New Roman" w:hAnsi="Arial" w:cs="Arial"/>
                <w:color w:val="000000"/>
                <w:sz w:val="20"/>
                <w:szCs w:val="20"/>
              </w:rPr>
            </w:pPr>
            <w:ins w:id="933" w:author="Arjan" w:date="2014-11-17T21:28:00Z">
              <w:r>
                <w:rPr>
                  <w:rFonts w:ascii="Arial" w:eastAsia="Times New Roman" w:hAnsi="Arial" w:cs="Arial"/>
                  <w:color w:val="000000"/>
                  <w:sz w:val="20"/>
                  <w:szCs w:val="20"/>
                </w:rPr>
                <w:t>Zie groep</w:t>
              </w:r>
            </w:ins>
          </w:p>
        </w:tc>
      </w:tr>
      <w:tr w:rsidR="00BE3409" w:rsidRPr="002627FD" w14:paraId="255DBB88" w14:textId="77777777" w:rsidTr="00AB7DA2">
        <w:trPr>
          <w:trHeight w:val="245"/>
          <w:ins w:id="934" w:author="Arjan" w:date="2014-11-17T19:17:00Z"/>
        </w:trPr>
        <w:tc>
          <w:tcPr>
            <w:tcW w:w="3780" w:type="dxa"/>
            <w:tcBorders>
              <w:top w:val="nil"/>
              <w:left w:val="nil"/>
              <w:bottom w:val="nil"/>
              <w:right w:val="nil"/>
            </w:tcBorders>
          </w:tcPr>
          <w:p w14:paraId="6878B9CD" w14:textId="77777777" w:rsidR="00BE3409" w:rsidRPr="002627FD" w:rsidRDefault="00BE3409" w:rsidP="00AB7DA2">
            <w:pPr>
              <w:autoSpaceDE w:val="0"/>
              <w:autoSpaceDN w:val="0"/>
              <w:adjustRightInd w:val="0"/>
              <w:spacing w:after="0" w:line="240" w:lineRule="auto"/>
              <w:rPr>
                <w:ins w:id="935" w:author="Arjan" w:date="2014-11-17T19:17:00Z"/>
                <w:rFonts w:ascii="Arial" w:eastAsia="Times New Roman" w:hAnsi="Arial" w:cs="Arial"/>
                <w:b/>
                <w:bCs/>
                <w:color w:val="000000"/>
                <w:sz w:val="20"/>
                <w:szCs w:val="20"/>
              </w:rPr>
            </w:pPr>
          </w:p>
        </w:tc>
        <w:tc>
          <w:tcPr>
            <w:tcW w:w="5580" w:type="dxa"/>
            <w:tcBorders>
              <w:top w:val="nil"/>
              <w:left w:val="nil"/>
              <w:bottom w:val="nil"/>
              <w:right w:val="nil"/>
            </w:tcBorders>
          </w:tcPr>
          <w:p w14:paraId="7A7CEB59" w14:textId="77777777" w:rsidR="00BE3409" w:rsidRPr="002627FD" w:rsidRDefault="00BE3409" w:rsidP="00AB7DA2">
            <w:pPr>
              <w:autoSpaceDE w:val="0"/>
              <w:autoSpaceDN w:val="0"/>
              <w:adjustRightInd w:val="0"/>
              <w:spacing w:after="0" w:line="240" w:lineRule="auto"/>
              <w:rPr>
                <w:ins w:id="936" w:author="Arjan" w:date="2014-11-17T19:17:00Z"/>
                <w:rFonts w:ascii="Arial" w:eastAsia="Times New Roman" w:hAnsi="Arial" w:cs="Arial"/>
                <w:color w:val="000000"/>
                <w:sz w:val="20"/>
                <w:szCs w:val="20"/>
              </w:rPr>
            </w:pPr>
          </w:p>
        </w:tc>
      </w:tr>
      <w:tr w:rsidR="00BE3409" w:rsidRPr="002627FD" w14:paraId="48DF4963" w14:textId="77777777" w:rsidTr="00AB7DA2">
        <w:trPr>
          <w:trHeight w:val="230"/>
          <w:ins w:id="937" w:author="Arjan" w:date="2014-11-17T19:17:00Z"/>
        </w:trPr>
        <w:tc>
          <w:tcPr>
            <w:tcW w:w="3780" w:type="dxa"/>
            <w:tcBorders>
              <w:top w:val="nil"/>
              <w:left w:val="nil"/>
              <w:bottom w:val="nil"/>
              <w:right w:val="nil"/>
            </w:tcBorders>
          </w:tcPr>
          <w:p w14:paraId="17F0102C" w14:textId="77777777" w:rsidR="00BE3409" w:rsidRPr="002627FD" w:rsidRDefault="00BE3409" w:rsidP="00AB7DA2">
            <w:pPr>
              <w:autoSpaceDE w:val="0"/>
              <w:autoSpaceDN w:val="0"/>
              <w:adjustRightInd w:val="0"/>
              <w:spacing w:after="0" w:line="240" w:lineRule="auto"/>
              <w:rPr>
                <w:ins w:id="938" w:author="Arjan" w:date="2014-11-17T19:17:00Z"/>
                <w:rFonts w:ascii="Arial" w:eastAsia="Times New Roman" w:hAnsi="Arial" w:cs="Arial"/>
                <w:color w:val="000000"/>
                <w:sz w:val="20"/>
                <w:szCs w:val="20"/>
              </w:rPr>
            </w:pPr>
            <w:ins w:id="939" w:author="Arjan" w:date="2014-11-17T19:17:00Z">
              <w:r w:rsidRPr="002627F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6FA93190" w14:textId="77777777" w:rsidR="00BE3409" w:rsidRPr="002627FD" w:rsidRDefault="00E26818" w:rsidP="00AB7DA2">
            <w:pPr>
              <w:autoSpaceDE w:val="0"/>
              <w:autoSpaceDN w:val="0"/>
              <w:adjustRightInd w:val="0"/>
              <w:spacing w:after="0" w:line="240" w:lineRule="auto"/>
              <w:rPr>
                <w:ins w:id="940" w:author="Arjan" w:date="2014-11-17T19:17:00Z"/>
                <w:rFonts w:ascii="Arial" w:eastAsia="Times New Roman" w:hAnsi="Arial" w:cs="Arial"/>
                <w:color w:val="000000"/>
                <w:sz w:val="20"/>
                <w:szCs w:val="20"/>
              </w:rPr>
            </w:pPr>
            <w:ins w:id="941" w:author="Arjan" w:date="2014-11-17T21:28:00Z">
              <w:r>
                <w:rPr>
                  <w:rFonts w:ascii="Arial" w:hAnsi="Arial" w:cs="Arial"/>
                  <w:sz w:val="20"/>
                  <w:szCs w:val="20"/>
                  <w:lang w:val="en-AU"/>
                </w:rPr>
                <w:t>1</w:t>
              </w:r>
            </w:ins>
            <w:ins w:id="942" w:author="Arjan" w:date="2014-11-17T19:17:00Z">
              <w:r w:rsidR="00BE3409" w:rsidRPr="002627FD">
                <w:rPr>
                  <w:rFonts w:ascii="Arial" w:eastAsia="Times New Roman" w:hAnsi="Arial" w:cs="Arial"/>
                  <w:color w:val="000000"/>
                  <w:sz w:val="20"/>
                  <w:szCs w:val="20"/>
                </w:rPr>
                <w:t xml:space="preserve"> - </w:t>
              </w:r>
              <w:r w:rsidR="00DA5D93" w:rsidRPr="002627FD">
                <w:rPr>
                  <w:rFonts w:ascii="Arial" w:eastAsia="Times New Roman" w:hAnsi="Arial" w:cs="Arial"/>
                  <w:color w:val="000000"/>
                  <w:sz w:val="20"/>
                  <w:szCs w:val="20"/>
                </w:rPr>
                <w:fldChar w:fldCharType="begin" w:fldLock="1"/>
              </w:r>
              <w:r w:rsidR="00BE3409" w:rsidRPr="002627FD">
                <w:rPr>
                  <w:rFonts w:ascii="Arial" w:eastAsia="Times New Roman" w:hAnsi="Arial" w:cs="Arial"/>
                  <w:color w:val="000000"/>
                  <w:sz w:val="20"/>
                  <w:szCs w:val="20"/>
                </w:rPr>
                <w:instrText>MERGEFIELD Att.UpperBound</w:instrText>
              </w:r>
              <w:r w:rsidR="00DA5D93" w:rsidRPr="002627FD">
                <w:rPr>
                  <w:rFonts w:ascii="Arial" w:eastAsia="Times New Roman" w:hAnsi="Arial" w:cs="Arial"/>
                  <w:color w:val="000000"/>
                  <w:sz w:val="20"/>
                  <w:szCs w:val="20"/>
                </w:rPr>
                <w:fldChar w:fldCharType="separate"/>
              </w:r>
              <w:r w:rsidR="00BE3409" w:rsidRPr="002627FD">
                <w:rPr>
                  <w:rFonts w:ascii="Arial" w:eastAsia="Times New Roman" w:hAnsi="Arial" w:cs="Arial"/>
                  <w:color w:val="000000"/>
                  <w:sz w:val="20"/>
                  <w:szCs w:val="20"/>
                </w:rPr>
                <w:t>1</w:t>
              </w:r>
              <w:r w:rsidR="00DA5D93" w:rsidRPr="002627FD">
                <w:rPr>
                  <w:rFonts w:ascii="Arial" w:eastAsia="Times New Roman" w:hAnsi="Arial" w:cs="Arial"/>
                  <w:color w:val="000000"/>
                  <w:sz w:val="20"/>
                  <w:szCs w:val="20"/>
                </w:rPr>
                <w:fldChar w:fldCharType="end"/>
              </w:r>
            </w:ins>
          </w:p>
        </w:tc>
      </w:tr>
      <w:tr w:rsidR="00BE3409" w:rsidRPr="002627FD" w14:paraId="1ECECBC8" w14:textId="77777777" w:rsidTr="00AB7DA2">
        <w:trPr>
          <w:trHeight w:val="230"/>
          <w:ins w:id="943" w:author="Arjan" w:date="2014-11-17T19:17:00Z"/>
        </w:trPr>
        <w:tc>
          <w:tcPr>
            <w:tcW w:w="3780" w:type="dxa"/>
            <w:tcBorders>
              <w:top w:val="nil"/>
              <w:left w:val="nil"/>
              <w:bottom w:val="nil"/>
              <w:right w:val="nil"/>
            </w:tcBorders>
          </w:tcPr>
          <w:p w14:paraId="390F4058" w14:textId="77777777" w:rsidR="00BE3409" w:rsidRPr="002627FD" w:rsidRDefault="00BE3409" w:rsidP="00AB7DA2">
            <w:pPr>
              <w:autoSpaceDE w:val="0"/>
              <w:autoSpaceDN w:val="0"/>
              <w:adjustRightInd w:val="0"/>
              <w:spacing w:after="0" w:line="240" w:lineRule="auto"/>
              <w:rPr>
                <w:ins w:id="944" w:author="Arjan" w:date="2014-11-17T19:17:00Z"/>
                <w:rFonts w:ascii="Arial" w:eastAsia="Times New Roman" w:hAnsi="Arial" w:cs="Arial"/>
                <w:b/>
                <w:bCs/>
                <w:color w:val="000000"/>
                <w:sz w:val="20"/>
                <w:szCs w:val="20"/>
              </w:rPr>
            </w:pPr>
          </w:p>
        </w:tc>
        <w:tc>
          <w:tcPr>
            <w:tcW w:w="5580" w:type="dxa"/>
            <w:tcBorders>
              <w:top w:val="nil"/>
              <w:left w:val="nil"/>
              <w:bottom w:val="nil"/>
              <w:right w:val="nil"/>
            </w:tcBorders>
          </w:tcPr>
          <w:p w14:paraId="19244098" w14:textId="77777777" w:rsidR="00BE3409" w:rsidRPr="002627FD" w:rsidRDefault="00BE3409" w:rsidP="00AB7DA2">
            <w:pPr>
              <w:autoSpaceDE w:val="0"/>
              <w:autoSpaceDN w:val="0"/>
              <w:adjustRightInd w:val="0"/>
              <w:spacing w:after="0" w:line="240" w:lineRule="auto"/>
              <w:rPr>
                <w:ins w:id="945" w:author="Arjan" w:date="2014-11-17T19:17:00Z"/>
                <w:rFonts w:ascii="Arial" w:eastAsia="Times New Roman" w:hAnsi="Arial" w:cs="Arial"/>
                <w:color w:val="000000"/>
                <w:sz w:val="20"/>
                <w:szCs w:val="20"/>
              </w:rPr>
            </w:pPr>
          </w:p>
        </w:tc>
      </w:tr>
      <w:tr w:rsidR="00BE3409" w:rsidRPr="002627FD" w14:paraId="1ABF5F63" w14:textId="77777777" w:rsidTr="00AB7DA2">
        <w:trPr>
          <w:trHeight w:val="230"/>
          <w:ins w:id="946" w:author="Arjan" w:date="2014-11-17T19:17:00Z"/>
        </w:trPr>
        <w:tc>
          <w:tcPr>
            <w:tcW w:w="3780" w:type="dxa"/>
            <w:tcBorders>
              <w:top w:val="nil"/>
              <w:left w:val="nil"/>
              <w:bottom w:val="nil"/>
              <w:right w:val="nil"/>
            </w:tcBorders>
          </w:tcPr>
          <w:p w14:paraId="7E6C72D9" w14:textId="77777777" w:rsidR="00BE3409" w:rsidRPr="002627FD" w:rsidRDefault="00BE3409" w:rsidP="00AB7DA2">
            <w:pPr>
              <w:autoSpaceDE w:val="0"/>
              <w:autoSpaceDN w:val="0"/>
              <w:adjustRightInd w:val="0"/>
              <w:spacing w:after="0" w:line="240" w:lineRule="auto"/>
              <w:rPr>
                <w:ins w:id="947" w:author="Arjan" w:date="2014-11-17T19:17:00Z"/>
                <w:rFonts w:ascii="Arial" w:eastAsia="Times New Roman" w:hAnsi="Arial" w:cs="Arial"/>
                <w:color w:val="000000"/>
                <w:sz w:val="20"/>
                <w:szCs w:val="20"/>
              </w:rPr>
            </w:pPr>
            <w:ins w:id="948" w:author="Arjan" w:date="2014-11-17T19:17:00Z">
              <w:r w:rsidRPr="002627F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217EDBB4" w14:textId="77777777" w:rsidR="00BE3409" w:rsidRPr="002627FD" w:rsidRDefault="00BE3409" w:rsidP="00AB7DA2">
            <w:pPr>
              <w:autoSpaceDE w:val="0"/>
              <w:autoSpaceDN w:val="0"/>
              <w:adjustRightInd w:val="0"/>
              <w:spacing w:after="0" w:line="240" w:lineRule="auto"/>
              <w:rPr>
                <w:ins w:id="949" w:author="Arjan" w:date="2014-11-17T19:17:00Z"/>
                <w:rFonts w:ascii="Arial" w:eastAsia="Times New Roman" w:hAnsi="Arial" w:cs="Arial"/>
                <w:color w:val="000000"/>
                <w:sz w:val="20"/>
                <w:szCs w:val="20"/>
              </w:rPr>
            </w:pPr>
            <w:ins w:id="950" w:author="Arjan" w:date="2014-11-17T19:17:00Z">
              <w:r>
                <w:rPr>
                  <w:rFonts w:ascii="Arial" w:eastAsia="Times New Roman" w:hAnsi="Arial" w:cs="Arial"/>
                  <w:color w:val="000000"/>
                  <w:sz w:val="20"/>
                  <w:szCs w:val="20"/>
                </w:rPr>
                <w:t>Kern</w:t>
              </w:r>
              <w:r w:rsidRPr="002627FD">
                <w:rPr>
                  <w:rFonts w:ascii="Arial" w:eastAsia="Times New Roman" w:hAnsi="Arial" w:cs="Arial"/>
                  <w:color w:val="000000"/>
                  <w:sz w:val="20"/>
                  <w:szCs w:val="20"/>
                </w:rPr>
                <w:t>gegeven</w:t>
              </w:r>
            </w:ins>
          </w:p>
        </w:tc>
      </w:tr>
      <w:tr w:rsidR="00BE3409" w:rsidRPr="002627FD" w14:paraId="1DF5570D" w14:textId="77777777" w:rsidTr="00AB7DA2">
        <w:trPr>
          <w:trHeight w:val="230"/>
          <w:ins w:id="951" w:author="Arjan" w:date="2014-11-17T19:17:00Z"/>
        </w:trPr>
        <w:tc>
          <w:tcPr>
            <w:tcW w:w="3780" w:type="dxa"/>
            <w:tcBorders>
              <w:top w:val="nil"/>
              <w:left w:val="nil"/>
              <w:right w:val="nil"/>
            </w:tcBorders>
          </w:tcPr>
          <w:p w14:paraId="3ABB0805" w14:textId="77777777" w:rsidR="00BE3409" w:rsidRPr="002627FD" w:rsidRDefault="00BE3409" w:rsidP="00AB7DA2">
            <w:pPr>
              <w:autoSpaceDE w:val="0"/>
              <w:autoSpaceDN w:val="0"/>
              <w:adjustRightInd w:val="0"/>
              <w:spacing w:after="0" w:line="240" w:lineRule="auto"/>
              <w:rPr>
                <w:ins w:id="952" w:author="Arjan" w:date="2014-11-17T19:17:00Z"/>
                <w:rFonts w:ascii="Arial" w:eastAsia="Times New Roman" w:hAnsi="Arial" w:cs="Arial"/>
                <w:b/>
                <w:bCs/>
                <w:color w:val="000000"/>
                <w:sz w:val="20"/>
                <w:szCs w:val="20"/>
              </w:rPr>
            </w:pPr>
          </w:p>
        </w:tc>
        <w:tc>
          <w:tcPr>
            <w:tcW w:w="5580" w:type="dxa"/>
            <w:tcBorders>
              <w:top w:val="nil"/>
              <w:left w:val="nil"/>
              <w:right w:val="nil"/>
            </w:tcBorders>
          </w:tcPr>
          <w:p w14:paraId="342F845B" w14:textId="77777777" w:rsidR="00BE3409" w:rsidRPr="002627FD" w:rsidRDefault="00BE3409" w:rsidP="00AB7DA2">
            <w:pPr>
              <w:autoSpaceDE w:val="0"/>
              <w:autoSpaceDN w:val="0"/>
              <w:adjustRightInd w:val="0"/>
              <w:spacing w:after="0" w:line="240" w:lineRule="auto"/>
              <w:rPr>
                <w:ins w:id="953" w:author="Arjan" w:date="2014-11-17T19:17:00Z"/>
                <w:rFonts w:ascii="Arial" w:eastAsia="Times New Roman" w:hAnsi="Arial" w:cs="Arial"/>
                <w:color w:val="000000"/>
                <w:sz w:val="20"/>
                <w:szCs w:val="20"/>
              </w:rPr>
            </w:pPr>
          </w:p>
        </w:tc>
      </w:tr>
      <w:tr w:rsidR="00BE3409" w:rsidRPr="005E066D" w14:paraId="0FE60A24" w14:textId="77777777" w:rsidTr="00AB7DA2">
        <w:trPr>
          <w:trHeight w:val="230"/>
          <w:ins w:id="954" w:author="Arjan" w:date="2014-11-17T19:17:00Z"/>
        </w:trPr>
        <w:tc>
          <w:tcPr>
            <w:tcW w:w="3780" w:type="dxa"/>
            <w:tcBorders>
              <w:top w:val="nil"/>
              <w:left w:val="nil"/>
              <w:bottom w:val="single" w:sz="4" w:space="0" w:color="auto"/>
              <w:right w:val="nil"/>
            </w:tcBorders>
          </w:tcPr>
          <w:p w14:paraId="681945D8" w14:textId="77777777" w:rsidR="00BE3409" w:rsidRPr="002627FD" w:rsidRDefault="00BE3409" w:rsidP="00AB7DA2">
            <w:pPr>
              <w:autoSpaceDE w:val="0"/>
              <w:autoSpaceDN w:val="0"/>
              <w:adjustRightInd w:val="0"/>
              <w:spacing w:after="0" w:line="240" w:lineRule="auto"/>
              <w:rPr>
                <w:ins w:id="955" w:author="Arjan" w:date="2014-11-17T19:17:00Z"/>
                <w:rFonts w:ascii="Arial" w:eastAsia="Times New Roman" w:hAnsi="Arial" w:cs="Arial"/>
                <w:b/>
                <w:bCs/>
                <w:color w:val="000000"/>
                <w:sz w:val="20"/>
                <w:szCs w:val="20"/>
              </w:rPr>
            </w:pPr>
            <w:ins w:id="956" w:author="Arjan" w:date="2014-11-17T19:17:00Z">
              <w:r w:rsidRPr="002627F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2C994B2F" w14:textId="77777777" w:rsidR="00BE3409" w:rsidRPr="00DD0F4F" w:rsidRDefault="00BE3409" w:rsidP="00AB7DA2">
            <w:pPr>
              <w:autoSpaceDE w:val="0"/>
              <w:autoSpaceDN w:val="0"/>
              <w:adjustRightInd w:val="0"/>
              <w:spacing w:after="0" w:line="240" w:lineRule="auto"/>
              <w:rPr>
                <w:ins w:id="957" w:author="Arjan" w:date="2014-11-17T19:17:00Z"/>
                <w:rFonts w:ascii="Arial" w:eastAsia="Times New Roman" w:hAnsi="Arial" w:cs="Arial"/>
                <w:color w:val="000000"/>
                <w:sz w:val="20"/>
                <w:szCs w:val="20"/>
                <w:lang w:val="nl-NL"/>
              </w:rPr>
            </w:pPr>
          </w:p>
        </w:tc>
      </w:tr>
    </w:tbl>
    <w:p w14:paraId="071FC62C" w14:textId="77777777" w:rsidR="00BE3409" w:rsidRDefault="00BE3409" w:rsidP="0044638F">
      <w:pPr>
        <w:rPr>
          <w:ins w:id="958" w:author="Arjan" w:date="2014-11-17T19:18:00Z"/>
          <w:lang w:val="nl-NL"/>
        </w:rPr>
      </w:pPr>
    </w:p>
    <w:p w14:paraId="69023736" w14:textId="77777777" w:rsidR="00BE3409" w:rsidRPr="002627FD" w:rsidRDefault="00DA5D93" w:rsidP="00BE3409">
      <w:pPr>
        <w:autoSpaceDE w:val="0"/>
        <w:autoSpaceDN w:val="0"/>
        <w:adjustRightInd w:val="0"/>
        <w:spacing w:before="240" w:after="60" w:line="240" w:lineRule="auto"/>
        <w:outlineLvl w:val="3"/>
        <w:rPr>
          <w:ins w:id="959" w:author="Arjan" w:date="2014-11-17T19:18:00Z"/>
          <w:rFonts w:ascii="Arial" w:eastAsia="Times New Roman" w:hAnsi="Arial" w:cs="Arial"/>
          <w:b/>
          <w:bCs/>
          <w:color w:val="004080"/>
          <w:sz w:val="24"/>
          <w:szCs w:val="24"/>
        </w:rPr>
      </w:pPr>
      <w:ins w:id="960" w:author="Arjan" w:date="2014-11-17T19:18:00Z">
        <w:r w:rsidRPr="002627FD">
          <w:rPr>
            <w:rFonts w:ascii="Arial" w:hAnsi="Arial" w:cs="Arial"/>
            <w:sz w:val="20"/>
            <w:szCs w:val="20"/>
            <w:lang w:val="en-AU"/>
          </w:rPr>
          <w:fldChar w:fldCharType="begin" w:fldLock="1"/>
        </w:r>
        <w:r w:rsidR="00BE3409" w:rsidRPr="002627FD">
          <w:rPr>
            <w:rFonts w:ascii="Arial" w:hAnsi="Arial" w:cs="Arial"/>
            <w:sz w:val="20"/>
            <w:szCs w:val="20"/>
            <w:lang w:val="en-AU"/>
          </w:rPr>
          <w:instrText xml:space="preserve">MERGEFIELD </w:instrText>
        </w:r>
        <w:r w:rsidR="00BE3409" w:rsidRPr="002627FD">
          <w:rPr>
            <w:rFonts w:ascii="Arial" w:eastAsia="Times New Roman" w:hAnsi="Arial" w:cs="Arial"/>
            <w:b/>
            <w:bCs/>
            <w:color w:val="004080"/>
            <w:sz w:val="24"/>
            <w:szCs w:val="24"/>
          </w:rPr>
          <w:instrText>Att.Stereotype</w:instrText>
        </w:r>
        <w:r w:rsidRPr="002627FD">
          <w:rPr>
            <w:rFonts w:ascii="Arial" w:hAnsi="Arial" w:cs="Arial"/>
            <w:sz w:val="20"/>
            <w:szCs w:val="20"/>
            <w:lang w:val="en-AU"/>
          </w:rPr>
          <w:fldChar w:fldCharType="separate"/>
        </w:r>
        <w:r w:rsidR="00BE3409" w:rsidRPr="002627FD">
          <w:rPr>
            <w:rFonts w:ascii="Arial" w:eastAsia="Times New Roman" w:hAnsi="Arial" w:cs="Arial"/>
            <w:b/>
            <w:bCs/>
            <w:color w:val="004080"/>
            <w:sz w:val="24"/>
            <w:szCs w:val="24"/>
          </w:rPr>
          <w:t>«</w:t>
        </w:r>
      </w:ins>
      <w:ins w:id="961" w:author="Arjan" w:date="2014-11-17T19:19:00Z">
        <w:r w:rsidR="00BE3409">
          <w:rPr>
            <w:rFonts w:ascii="Arial" w:eastAsia="Times New Roman" w:hAnsi="Arial" w:cs="Arial"/>
            <w:b/>
            <w:bCs/>
            <w:color w:val="004080"/>
            <w:sz w:val="24"/>
            <w:szCs w:val="24"/>
          </w:rPr>
          <w:t>Suba</w:t>
        </w:r>
      </w:ins>
      <w:ins w:id="962" w:author="Arjan" w:date="2014-11-17T19:18:00Z">
        <w:r w:rsidR="00BE3409" w:rsidRPr="002627FD">
          <w:rPr>
            <w:rFonts w:ascii="Arial" w:eastAsia="Times New Roman" w:hAnsi="Arial" w:cs="Arial"/>
            <w:b/>
            <w:bCs/>
            <w:color w:val="004080"/>
            <w:sz w:val="24"/>
            <w:szCs w:val="24"/>
          </w:rPr>
          <w:t>ttribuutsoort»</w:t>
        </w:r>
        <w:r w:rsidRPr="002627FD">
          <w:rPr>
            <w:rFonts w:ascii="Arial" w:hAnsi="Arial" w:cs="Arial"/>
            <w:sz w:val="20"/>
            <w:szCs w:val="20"/>
            <w:lang w:val="en-AU"/>
          </w:rPr>
          <w:fldChar w:fldCharType="end"/>
        </w:r>
        <w:r w:rsidR="00BE3409" w:rsidRPr="002627FD">
          <w:rPr>
            <w:rFonts w:ascii="Arial" w:eastAsia="Times New Roman" w:hAnsi="Arial" w:cs="Arial"/>
            <w:b/>
            <w:bCs/>
            <w:color w:val="004080"/>
            <w:sz w:val="24"/>
            <w:szCs w:val="24"/>
          </w:rPr>
          <w:t xml:space="preserve"> </w:t>
        </w:r>
        <w:r w:rsidR="00BE3409">
          <w:rPr>
            <w:rFonts w:ascii="Arial" w:eastAsia="Times New Roman" w:hAnsi="Arial" w:cs="Arial"/>
            <w:b/>
            <w:bCs/>
            <w:color w:val="004080"/>
            <w:sz w:val="24"/>
            <w:szCs w:val="24"/>
          </w:rPr>
          <w:t>Extensie</w:t>
        </w:r>
      </w:ins>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BE3409" w:rsidRPr="002627FD" w14:paraId="216D24D3" w14:textId="77777777" w:rsidTr="00AB7DA2">
        <w:trPr>
          <w:trHeight w:val="230"/>
          <w:ins w:id="963" w:author="Arjan" w:date="2014-11-17T19:18:00Z"/>
        </w:trPr>
        <w:tc>
          <w:tcPr>
            <w:tcW w:w="3780" w:type="dxa"/>
            <w:tcBorders>
              <w:top w:val="single" w:sz="4" w:space="0" w:color="auto"/>
              <w:left w:val="nil"/>
              <w:bottom w:val="nil"/>
              <w:right w:val="nil"/>
            </w:tcBorders>
          </w:tcPr>
          <w:p w14:paraId="150CF96C" w14:textId="77777777" w:rsidR="00BE3409" w:rsidRPr="002627FD" w:rsidRDefault="00BE3409" w:rsidP="00AB7DA2">
            <w:pPr>
              <w:autoSpaceDE w:val="0"/>
              <w:autoSpaceDN w:val="0"/>
              <w:adjustRightInd w:val="0"/>
              <w:spacing w:after="0" w:line="240" w:lineRule="auto"/>
              <w:rPr>
                <w:ins w:id="964" w:author="Arjan" w:date="2014-11-17T19:18:00Z"/>
                <w:rFonts w:ascii="Arial" w:eastAsia="Times New Roman" w:hAnsi="Arial" w:cs="Arial"/>
                <w:color w:val="000000"/>
                <w:sz w:val="20"/>
                <w:szCs w:val="20"/>
              </w:rPr>
            </w:pPr>
            <w:ins w:id="965" w:author="Arjan" w:date="2014-11-17T19:18:00Z">
              <w:r w:rsidRPr="002627F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2DC95FCE" w14:textId="77777777" w:rsidR="00BE3409" w:rsidRPr="002627FD" w:rsidRDefault="00BE3409" w:rsidP="00AB7DA2">
            <w:pPr>
              <w:autoSpaceDE w:val="0"/>
              <w:autoSpaceDN w:val="0"/>
              <w:adjustRightInd w:val="0"/>
              <w:spacing w:after="0" w:line="240" w:lineRule="auto"/>
              <w:rPr>
                <w:ins w:id="966" w:author="Arjan" w:date="2014-11-17T19:18:00Z"/>
                <w:rFonts w:ascii="Arial" w:eastAsia="Times New Roman" w:hAnsi="Arial" w:cs="Arial"/>
                <w:color w:val="000000"/>
                <w:sz w:val="20"/>
                <w:szCs w:val="20"/>
              </w:rPr>
            </w:pPr>
            <w:ins w:id="967" w:author="Arjan" w:date="2014-11-17T19:18:00Z">
              <w:r>
                <w:rPr>
                  <w:rFonts w:ascii="Arial" w:hAnsi="Arial" w:cs="Arial"/>
                  <w:sz w:val="20"/>
                  <w:szCs w:val="20"/>
                  <w:lang w:val="en-AU"/>
                </w:rPr>
                <w:t>Extensie</w:t>
              </w:r>
            </w:ins>
          </w:p>
        </w:tc>
      </w:tr>
      <w:tr w:rsidR="00BE3409" w:rsidRPr="002627FD" w14:paraId="319A0023" w14:textId="77777777" w:rsidTr="00AB7DA2">
        <w:trPr>
          <w:ins w:id="968" w:author="Arjan" w:date="2014-11-17T19:18:00Z"/>
        </w:trPr>
        <w:tc>
          <w:tcPr>
            <w:tcW w:w="3780" w:type="dxa"/>
            <w:tcBorders>
              <w:top w:val="nil"/>
              <w:left w:val="nil"/>
              <w:bottom w:val="nil"/>
              <w:right w:val="nil"/>
            </w:tcBorders>
          </w:tcPr>
          <w:p w14:paraId="732A74F6" w14:textId="77777777" w:rsidR="00BE3409" w:rsidRPr="002627FD" w:rsidRDefault="00BE3409" w:rsidP="00AB7DA2">
            <w:pPr>
              <w:autoSpaceDE w:val="0"/>
              <w:autoSpaceDN w:val="0"/>
              <w:adjustRightInd w:val="0"/>
              <w:spacing w:after="0" w:line="240" w:lineRule="auto"/>
              <w:rPr>
                <w:ins w:id="969" w:author="Arjan" w:date="2014-11-17T19:18:00Z"/>
                <w:rFonts w:ascii="Arial" w:eastAsia="Times New Roman" w:hAnsi="Arial" w:cs="Arial"/>
                <w:b/>
                <w:bCs/>
                <w:color w:val="000000"/>
                <w:sz w:val="20"/>
                <w:szCs w:val="20"/>
              </w:rPr>
            </w:pPr>
          </w:p>
        </w:tc>
        <w:tc>
          <w:tcPr>
            <w:tcW w:w="5580" w:type="dxa"/>
            <w:tcBorders>
              <w:top w:val="nil"/>
              <w:left w:val="nil"/>
              <w:bottom w:val="nil"/>
              <w:right w:val="nil"/>
            </w:tcBorders>
          </w:tcPr>
          <w:p w14:paraId="3ED5F80E" w14:textId="77777777" w:rsidR="00BE3409" w:rsidRPr="002627FD" w:rsidRDefault="00BE3409" w:rsidP="00AB7DA2">
            <w:pPr>
              <w:autoSpaceDE w:val="0"/>
              <w:autoSpaceDN w:val="0"/>
              <w:adjustRightInd w:val="0"/>
              <w:spacing w:after="0" w:line="240" w:lineRule="auto"/>
              <w:rPr>
                <w:ins w:id="970" w:author="Arjan" w:date="2014-11-17T19:18:00Z"/>
                <w:rFonts w:ascii="Arial" w:eastAsia="Times New Roman" w:hAnsi="Arial" w:cs="Arial"/>
                <w:color w:val="000000"/>
                <w:sz w:val="20"/>
                <w:szCs w:val="20"/>
              </w:rPr>
            </w:pPr>
          </w:p>
        </w:tc>
      </w:tr>
      <w:tr w:rsidR="00BE3409" w:rsidRPr="002627FD" w14:paraId="69227D1A" w14:textId="77777777" w:rsidTr="00AB7DA2">
        <w:trPr>
          <w:ins w:id="971" w:author="Arjan" w:date="2014-11-17T19:18:00Z"/>
        </w:trPr>
        <w:tc>
          <w:tcPr>
            <w:tcW w:w="3780" w:type="dxa"/>
            <w:tcBorders>
              <w:top w:val="nil"/>
              <w:left w:val="nil"/>
              <w:bottom w:val="nil"/>
              <w:right w:val="nil"/>
            </w:tcBorders>
          </w:tcPr>
          <w:p w14:paraId="7C040A64" w14:textId="77777777" w:rsidR="00BE3409" w:rsidRPr="002627FD" w:rsidRDefault="00BE3409" w:rsidP="00AB7DA2">
            <w:pPr>
              <w:autoSpaceDE w:val="0"/>
              <w:autoSpaceDN w:val="0"/>
              <w:adjustRightInd w:val="0"/>
              <w:spacing w:after="0" w:line="240" w:lineRule="auto"/>
              <w:rPr>
                <w:ins w:id="972" w:author="Arjan" w:date="2014-11-17T19:18:00Z"/>
                <w:rFonts w:ascii="Arial" w:eastAsia="Times New Roman" w:hAnsi="Arial" w:cs="Arial"/>
                <w:color w:val="000000"/>
                <w:sz w:val="20"/>
                <w:szCs w:val="20"/>
              </w:rPr>
            </w:pPr>
            <w:ins w:id="973" w:author="Arjan" w:date="2014-11-17T19:18:00Z">
              <w:r w:rsidRPr="002627F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420F89B3" w14:textId="77777777" w:rsidR="00BE3409" w:rsidRPr="002627FD" w:rsidRDefault="00BE3409" w:rsidP="00AB7DA2">
            <w:pPr>
              <w:autoSpaceDE w:val="0"/>
              <w:autoSpaceDN w:val="0"/>
              <w:adjustRightInd w:val="0"/>
              <w:spacing w:after="0" w:line="240" w:lineRule="auto"/>
              <w:rPr>
                <w:ins w:id="974" w:author="Arjan" w:date="2014-11-17T19:18:00Z"/>
                <w:rFonts w:ascii="Arial" w:eastAsia="Times New Roman" w:hAnsi="Arial" w:cs="Arial"/>
                <w:color w:val="000000"/>
                <w:sz w:val="20"/>
                <w:szCs w:val="20"/>
              </w:rPr>
            </w:pPr>
            <w:ins w:id="975" w:author="Arjan" w:date="2014-11-17T19:18:00Z">
              <w:r w:rsidRPr="002627FD">
                <w:rPr>
                  <w:rFonts w:ascii="Arial" w:eastAsia="Times New Roman" w:hAnsi="Arial" w:cs="Arial"/>
                  <w:color w:val="000000"/>
                  <w:sz w:val="20"/>
                  <w:szCs w:val="20"/>
                </w:rPr>
                <w:t>KING</w:t>
              </w:r>
            </w:ins>
          </w:p>
        </w:tc>
      </w:tr>
      <w:tr w:rsidR="00BE3409" w:rsidRPr="002627FD" w14:paraId="7D7FE36C" w14:textId="77777777" w:rsidTr="00AB7DA2">
        <w:trPr>
          <w:ins w:id="976" w:author="Arjan" w:date="2014-11-17T19:18:00Z"/>
        </w:trPr>
        <w:tc>
          <w:tcPr>
            <w:tcW w:w="3780" w:type="dxa"/>
            <w:tcBorders>
              <w:top w:val="nil"/>
              <w:left w:val="nil"/>
              <w:bottom w:val="nil"/>
              <w:right w:val="nil"/>
            </w:tcBorders>
          </w:tcPr>
          <w:p w14:paraId="6B264FEB" w14:textId="77777777" w:rsidR="00BE3409" w:rsidRPr="002627FD" w:rsidRDefault="00BE3409" w:rsidP="00AB7DA2">
            <w:pPr>
              <w:autoSpaceDE w:val="0"/>
              <w:autoSpaceDN w:val="0"/>
              <w:adjustRightInd w:val="0"/>
              <w:spacing w:after="0" w:line="240" w:lineRule="auto"/>
              <w:rPr>
                <w:ins w:id="977" w:author="Arjan" w:date="2014-11-17T19:18:00Z"/>
                <w:rFonts w:ascii="Arial" w:eastAsia="Times New Roman" w:hAnsi="Arial" w:cs="Arial"/>
                <w:b/>
                <w:bCs/>
                <w:color w:val="000000"/>
                <w:sz w:val="20"/>
                <w:szCs w:val="20"/>
              </w:rPr>
            </w:pPr>
          </w:p>
        </w:tc>
        <w:tc>
          <w:tcPr>
            <w:tcW w:w="5580" w:type="dxa"/>
            <w:tcBorders>
              <w:top w:val="nil"/>
              <w:left w:val="nil"/>
              <w:bottom w:val="nil"/>
              <w:right w:val="nil"/>
            </w:tcBorders>
          </w:tcPr>
          <w:p w14:paraId="37D4E5C7" w14:textId="77777777" w:rsidR="00BE3409" w:rsidRPr="002627FD" w:rsidRDefault="00BE3409" w:rsidP="00AB7DA2">
            <w:pPr>
              <w:autoSpaceDE w:val="0"/>
              <w:autoSpaceDN w:val="0"/>
              <w:adjustRightInd w:val="0"/>
              <w:spacing w:after="0" w:line="240" w:lineRule="auto"/>
              <w:rPr>
                <w:ins w:id="978" w:author="Arjan" w:date="2014-11-17T19:18:00Z"/>
                <w:rFonts w:ascii="Arial" w:eastAsia="Times New Roman" w:hAnsi="Arial" w:cs="Arial"/>
                <w:color w:val="000000"/>
                <w:sz w:val="20"/>
                <w:szCs w:val="20"/>
              </w:rPr>
            </w:pPr>
          </w:p>
        </w:tc>
      </w:tr>
      <w:tr w:rsidR="00BE3409" w:rsidRPr="002627FD" w14:paraId="1E852E0A" w14:textId="77777777" w:rsidTr="00AB7DA2">
        <w:trPr>
          <w:ins w:id="979" w:author="Arjan" w:date="2014-11-17T19:18:00Z"/>
        </w:trPr>
        <w:tc>
          <w:tcPr>
            <w:tcW w:w="3780" w:type="dxa"/>
            <w:tcBorders>
              <w:top w:val="nil"/>
              <w:left w:val="nil"/>
              <w:bottom w:val="nil"/>
              <w:right w:val="nil"/>
            </w:tcBorders>
          </w:tcPr>
          <w:p w14:paraId="2E44A829" w14:textId="77777777" w:rsidR="00BE3409" w:rsidRPr="002627FD" w:rsidRDefault="00BE3409" w:rsidP="00AB7DA2">
            <w:pPr>
              <w:autoSpaceDE w:val="0"/>
              <w:autoSpaceDN w:val="0"/>
              <w:adjustRightInd w:val="0"/>
              <w:spacing w:after="0" w:line="240" w:lineRule="auto"/>
              <w:rPr>
                <w:ins w:id="980" w:author="Arjan" w:date="2014-11-17T19:18:00Z"/>
                <w:rFonts w:ascii="Arial" w:eastAsia="Times New Roman" w:hAnsi="Arial" w:cs="Arial"/>
                <w:color w:val="000000"/>
                <w:sz w:val="20"/>
                <w:szCs w:val="20"/>
              </w:rPr>
            </w:pPr>
            <w:ins w:id="981" w:author="Arjan" w:date="2014-11-17T19:18:00Z">
              <w:r w:rsidRPr="002627F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1AF4058A" w14:textId="77777777" w:rsidR="00BE3409" w:rsidRPr="002627FD" w:rsidRDefault="00BE3409" w:rsidP="00AB7DA2">
            <w:pPr>
              <w:autoSpaceDE w:val="0"/>
              <w:autoSpaceDN w:val="0"/>
              <w:adjustRightInd w:val="0"/>
              <w:spacing w:after="0" w:line="240" w:lineRule="auto"/>
              <w:rPr>
                <w:ins w:id="982" w:author="Arjan" w:date="2014-11-17T19:18:00Z"/>
                <w:rFonts w:ascii="Arial" w:eastAsia="Times New Roman" w:hAnsi="Arial" w:cs="Arial"/>
                <w:color w:val="000000"/>
                <w:sz w:val="20"/>
                <w:szCs w:val="20"/>
              </w:rPr>
            </w:pPr>
          </w:p>
        </w:tc>
      </w:tr>
      <w:tr w:rsidR="00BE3409" w:rsidRPr="002627FD" w14:paraId="3BB5FC47" w14:textId="77777777" w:rsidTr="00AB7DA2">
        <w:trPr>
          <w:ins w:id="983" w:author="Arjan" w:date="2014-11-17T19:18:00Z"/>
        </w:trPr>
        <w:tc>
          <w:tcPr>
            <w:tcW w:w="3780" w:type="dxa"/>
            <w:tcBorders>
              <w:top w:val="nil"/>
              <w:left w:val="nil"/>
              <w:bottom w:val="nil"/>
              <w:right w:val="nil"/>
            </w:tcBorders>
          </w:tcPr>
          <w:p w14:paraId="7644043B" w14:textId="77777777" w:rsidR="00BE3409" w:rsidRPr="002627FD" w:rsidRDefault="00BE3409" w:rsidP="00AB7DA2">
            <w:pPr>
              <w:autoSpaceDE w:val="0"/>
              <w:autoSpaceDN w:val="0"/>
              <w:adjustRightInd w:val="0"/>
              <w:spacing w:after="0" w:line="240" w:lineRule="auto"/>
              <w:rPr>
                <w:ins w:id="984" w:author="Arjan" w:date="2014-11-17T19:18:00Z"/>
                <w:rFonts w:ascii="Arial" w:eastAsia="Times New Roman" w:hAnsi="Arial" w:cs="Arial"/>
                <w:b/>
                <w:bCs/>
                <w:color w:val="000000"/>
                <w:sz w:val="20"/>
                <w:szCs w:val="20"/>
              </w:rPr>
            </w:pPr>
          </w:p>
        </w:tc>
        <w:tc>
          <w:tcPr>
            <w:tcW w:w="5580" w:type="dxa"/>
            <w:tcBorders>
              <w:top w:val="nil"/>
              <w:left w:val="nil"/>
              <w:bottom w:val="nil"/>
              <w:right w:val="nil"/>
            </w:tcBorders>
          </w:tcPr>
          <w:p w14:paraId="2A633A08" w14:textId="77777777" w:rsidR="00BE3409" w:rsidRPr="002627FD" w:rsidRDefault="00BE3409" w:rsidP="00AB7DA2">
            <w:pPr>
              <w:autoSpaceDE w:val="0"/>
              <w:autoSpaceDN w:val="0"/>
              <w:adjustRightInd w:val="0"/>
              <w:spacing w:after="0" w:line="240" w:lineRule="auto"/>
              <w:rPr>
                <w:ins w:id="985" w:author="Arjan" w:date="2014-11-17T19:18:00Z"/>
                <w:rFonts w:ascii="Arial" w:eastAsia="Times New Roman" w:hAnsi="Arial" w:cs="Arial"/>
                <w:color w:val="000000"/>
                <w:sz w:val="20"/>
                <w:szCs w:val="20"/>
              </w:rPr>
            </w:pPr>
          </w:p>
        </w:tc>
      </w:tr>
      <w:tr w:rsidR="00BE3409" w:rsidRPr="002627FD" w14:paraId="270DF00F" w14:textId="77777777" w:rsidTr="00AB7DA2">
        <w:trPr>
          <w:ins w:id="986" w:author="Arjan" w:date="2014-11-17T19:18:00Z"/>
        </w:trPr>
        <w:tc>
          <w:tcPr>
            <w:tcW w:w="3780" w:type="dxa"/>
            <w:tcBorders>
              <w:top w:val="nil"/>
              <w:left w:val="nil"/>
              <w:bottom w:val="nil"/>
              <w:right w:val="nil"/>
            </w:tcBorders>
          </w:tcPr>
          <w:p w14:paraId="4F9C128C" w14:textId="77777777" w:rsidR="00BE3409" w:rsidRPr="002627FD" w:rsidRDefault="00BE3409" w:rsidP="00AB7DA2">
            <w:pPr>
              <w:autoSpaceDE w:val="0"/>
              <w:autoSpaceDN w:val="0"/>
              <w:adjustRightInd w:val="0"/>
              <w:spacing w:after="0" w:line="240" w:lineRule="auto"/>
              <w:rPr>
                <w:ins w:id="987" w:author="Arjan" w:date="2014-11-17T19:18:00Z"/>
                <w:rFonts w:ascii="Arial" w:eastAsia="Times New Roman" w:hAnsi="Arial" w:cs="Arial"/>
                <w:color w:val="000000"/>
                <w:sz w:val="20"/>
                <w:szCs w:val="20"/>
              </w:rPr>
            </w:pPr>
            <w:ins w:id="988" w:author="Arjan" w:date="2014-11-17T19:18:00Z">
              <w:r w:rsidRPr="002627F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31806E23" w14:textId="77777777" w:rsidR="00BE3409" w:rsidRPr="002627FD" w:rsidRDefault="00BE3409" w:rsidP="00AB7DA2">
            <w:pPr>
              <w:autoSpaceDE w:val="0"/>
              <w:autoSpaceDN w:val="0"/>
              <w:adjustRightInd w:val="0"/>
              <w:spacing w:after="0" w:line="240" w:lineRule="auto"/>
              <w:rPr>
                <w:ins w:id="989" w:author="Arjan" w:date="2014-11-17T19:18:00Z"/>
                <w:rFonts w:ascii="Arial" w:eastAsia="Times New Roman" w:hAnsi="Arial" w:cs="Arial"/>
                <w:color w:val="000000"/>
                <w:sz w:val="20"/>
                <w:szCs w:val="20"/>
              </w:rPr>
            </w:pPr>
            <w:ins w:id="990" w:author="Arjan" w:date="2014-11-17T19:19:00Z">
              <w:r>
                <w:rPr>
                  <w:rFonts w:ascii="Arial" w:hAnsi="Arial" w:cs="Arial"/>
                  <w:sz w:val="20"/>
                  <w:szCs w:val="20"/>
                  <w:lang w:val="en-AU"/>
                </w:rPr>
                <w:t>extensie</w:t>
              </w:r>
            </w:ins>
          </w:p>
        </w:tc>
      </w:tr>
      <w:tr w:rsidR="00BE3409" w:rsidRPr="002627FD" w14:paraId="7D88F1D8" w14:textId="77777777" w:rsidTr="00AB7DA2">
        <w:trPr>
          <w:ins w:id="991" w:author="Arjan" w:date="2014-11-17T19:18:00Z"/>
        </w:trPr>
        <w:tc>
          <w:tcPr>
            <w:tcW w:w="3780" w:type="dxa"/>
            <w:tcBorders>
              <w:top w:val="nil"/>
              <w:left w:val="nil"/>
              <w:bottom w:val="nil"/>
              <w:right w:val="nil"/>
            </w:tcBorders>
          </w:tcPr>
          <w:p w14:paraId="5CBF43E4" w14:textId="77777777" w:rsidR="00BE3409" w:rsidRPr="002627FD" w:rsidRDefault="00BE3409" w:rsidP="00AB7DA2">
            <w:pPr>
              <w:autoSpaceDE w:val="0"/>
              <w:autoSpaceDN w:val="0"/>
              <w:adjustRightInd w:val="0"/>
              <w:spacing w:after="0" w:line="240" w:lineRule="auto"/>
              <w:rPr>
                <w:ins w:id="992" w:author="Arjan" w:date="2014-11-17T19:18:00Z"/>
                <w:rFonts w:ascii="Arial" w:eastAsia="Times New Roman" w:hAnsi="Arial" w:cs="Arial"/>
                <w:b/>
                <w:bCs/>
                <w:color w:val="000000"/>
                <w:sz w:val="20"/>
                <w:szCs w:val="20"/>
              </w:rPr>
            </w:pPr>
          </w:p>
        </w:tc>
        <w:tc>
          <w:tcPr>
            <w:tcW w:w="5580" w:type="dxa"/>
            <w:tcBorders>
              <w:top w:val="nil"/>
              <w:left w:val="nil"/>
              <w:bottom w:val="nil"/>
              <w:right w:val="nil"/>
            </w:tcBorders>
          </w:tcPr>
          <w:p w14:paraId="309C76DE" w14:textId="77777777" w:rsidR="00BE3409" w:rsidRPr="002627FD" w:rsidRDefault="00BE3409" w:rsidP="00AB7DA2">
            <w:pPr>
              <w:autoSpaceDE w:val="0"/>
              <w:autoSpaceDN w:val="0"/>
              <w:adjustRightInd w:val="0"/>
              <w:spacing w:after="0" w:line="240" w:lineRule="auto"/>
              <w:rPr>
                <w:ins w:id="993" w:author="Arjan" w:date="2014-11-17T19:18:00Z"/>
                <w:rFonts w:ascii="Arial" w:eastAsia="Times New Roman" w:hAnsi="Arial" w:cs="Arial"/>
                <w:color w:val="000000"/>
                <w:sz w:val="20"/>
                <w:szCs w:val="20"/>
              </w:rPr>
            </w:pPr>
          </w:p>
        </w:tc>
      </w:tr>
      <w:tr w:rsidR="00BE3409" w:rsidRPr="005C14BE" w14:paraId="71CE553F" w14:textId="77777777" w:rsidTr="00AB7DA2">
        <w:trPr>
          <w:ins w:id="994" w:author="Arjan" w:date="2014-11-17T19:18:00Z"/>
        </w:trPr>
        <w:tc>
          <w:tcPr>
            <w:tcW w:w="3780" w:type="dxa"/>
            <w:tcBorders>
              <w:top w:val="nil"/>
              <w:left w:val="nil"/>
              <w:bottom w:val="nil"/>
              <w:right w:val="nil"/>
            </w:tcBorders>
          </w:tcPr>
          <w:p w14:paraId="09B2EB73" w14:textId="77777777" w:rsidR="00BE3409" w:rsidRPr="002627FD" w:rsidRDefault="00BE3409" w:rsidP="00AB7DA2">
            <w:pPr>
              <w:autoSpaceDE w:val="0"/>
              <w:autoSpaceDN w:val="0"/>
              <w:adjustRightInd w:val="0"/>
              <w:spacing w:after="0" w:line="240" w:lineRule="auto"/>
              <w:rPr>
                <w:ins w:id="995" w:author="Arjan" w:date="2014-11-17T19:18:00Z"/>
                <w:rFonts w:ascii="Arial" w:eastAsia="Times New Roman" w:hAnsi="Arial" w:cs="Arial"/>
                <w:color w:val="000000"/>
                <w:sz w:val="20"/>
                <w:szCs w:val="20"/>
              </w:rPr>
            </w:pPr>
            <w:ins w:id="996" w:author="Arjan" w:date="2014-11-17T19:18:00Z">
              <w:r w:rsidRPr="002627F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2FFF578C" w14:textId="77777777" w:rsidR="00BE3409" w:rsidRPr="00DD0F4F" w:rsidRDefault="00E26818" w:rsidP="00BE3409">
            <w:pPr>
              <w:autoSpaceDE w:val="0"/>
              <w:autoSpaceDN w:val="0"/>
              <w:adjustRightInd w:val="0"/>
              <w:spacing w:after="0" w:line="240" w:lineRule="auto"/>
              <w:rPr>
                <w:ins w:id="997" w:author="Arjan" w:date="2014-11-17T19:18:00Z"/>
                <w:rFonts w:ascii="Arial" w:eastAsia="Times New Roman" w:hAnsi="Arial" w:cs="Arial"/>
                <w:color w:val="000000"/>
                <w:sz w:val="20"/>
                <w:szCs w:val="20"/>
                <w:lang w:val="nl-NL"/>
              </w:rPr>
            </w:pPr>
            <w:ins w:id="998" w:author="Arjan" w:date="2014-11-17T21:29:00Z">
              <w:r w:rsidRPr="005561F3">
                <w:rPr>
                  <w:rFonts w:ascii="Arial" w:hAnsi="Arial" w:cs="Arial"/>
                  <w:sz w:val="20"/>
                  <w:szCs w:val="20"/>
                  <w:lang w:val="nl-NL"/>
                </w:rPr>
                <w:t>Aanduiding van het format van het bestand</w:t>
              </w:r>
            </w:ins>
            <w:ins w:id="999" w:author="Arjan" w:date="2014-11-17T19:18:00Z">
              <w:r w:rsidR="00DA5D93" w:rsidRPr="002627FD">
                <w:rPr>
                  <w:rFonts w:ascii="Arial" w:hAnsi="Arial" w:cs="Arial"/>
                  <w:sz w:val="20"/>
                  <w:szCs w:val="20"/>
                  <w:lang w:val="en-AU"/>
                </w:rPr>
                <w:fldChar w:fldCharType="begin" w:fldLock="1"/>
              </w:r>
              <w:r w:rsidR="00BE3409" w:rsidRPr="00DD0F4F">
                <w:rPr>
                  <w:rFonts w:ascii="Arial" w:hAnsi="Arial" w:cs="Arial"/>
                  <w:sz w:val="20"/>
                  <w:szCs w:val="20"/>
                  <w:lang w:val="nl-NL"/>
                </w:rPr>
                <w:instrText xml:space="preserve">MERGEFIELD </w:instrText>
              </w:r>
              <w:r w:rsidR="00BE3409" w:rsidRPr="00DD0F4F">
                <w:rPr>
                  <w:rFonts w:ascii="Arial" w:eastAsia="Times New Roman" w:hAnsi="Arial" w:cs="Arial"/>
                  <w:color w:val="000000"/>
                  <w:sz w:val="20"/>
                  <w:szCs w:val="20"/>
                  <w:lang w:val="nl-NL"/>
                </w:rPr>
                <w:instrText>Att.Notes</w:instrText>
              </w:r>
              <w:r w:rsidR="00DA5D93" w:rsidRPr="002627FD">
                <w:rPr>
                  <w:rFonts w:ascii="Arial" w:hAnsi="Arial" w:cs="Arial"/>
                  <w:sz w:val="20"/>
                  <w:szCs w:val="20"/>
                  <w:lang w:val="en-AU"/>
                </w:rPr>
                <w:fldChar w:fldCharType="end"/>
              </w:r>
            </w:ins>
          </w:p>
        </w:tc>
      </w:tr>
      <w:tr w:rsidR="00BE3409" w:rsidRPr="005C14BE" w14:paraId="3ECA8A64" w14:textId="77777777" w:rsidTr="00AB7DA2">
        <w:trPr>
          <w:trHeight w:val="230"/>
          <w:ins w:id="1000" w:author="Arjan" w:date="2014-11-17T19:18:00Z"/>
        </w:trPr>
        <w:tc>
          <w:tcPr>
            <w:tcW w:w="3780" w:type="dxa"/>
            <w:tcBorders>
              <w:top w:val="nil"/>
              <w:left w:val="nil"/>
              <w:bottom w:val="nil"/>
              <w:right w:val="nil"/>
            </w:tcBorders>
          </w:tcPr>
          <w:p w14:paraId="13A9455B" w14:textId="77777777" w:rsidR="00BE3409" w:rsidRPr="00DD0F4F" w:rsidRDefault="00BE3409" w:rsidP="00AB7DA2">
            <w:pPr>
              <w:autoSpaceDE w:val="0"/>
              <w:autoSpaceDN w:val="0"/>
              <w:adjustRightInd w:val="0"/>
              <w:spacing w:after="0" w:line="240" w:lineRule="auto"/>
              <w:rPr>
                <w:ins w:id="1001" w:author="Arjan" w:date="2014-11-17T19:18: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FD66416" w14:textId="77777777" w:rsidR="00BE3409" w:rsidRPr="00DD0F4F" w:rsidRDefault="00BE3409" w:rsidP="00AB7DA2">
            <w:pPr>
              <w:autoSpaceDE w:val="0"/>
              <w:autoSpaceDN w:val="0"/>
              <w:adjustRightInd w:val="0"/>
              <w:spacing w:after="0" w:line="240" w:lineRule="auto"/>
              <w:rPr>
                <w:ins w:id="1002" w:author="Arjan" w:date="2014-11-17T19:18:00Z"/>
                <w:rFonts w:ascii="Arial" w:eastAsia="Times New Roman" w:hAnsi="Arial" w:cs="Arial"/>
                <w:color w:val="000000"/>
                <w:sz w:val="20"/>
                <w:szCs w:val="20"/>
                <w:lang w:val="nl-NL"/>
              </w:rPr>
            </w:pPr>
          </w:p>
        </w:tc>
      </w:tr>
      <w:tr w:rsidR="00BE3409" w:rsidRPr="002627FD" w14:paraId="7EC041B8" w14:textId="77777777" w:rsidTr="00AB7DA2">
        <w:trPr>
          <w:trHeight w:val="230"/>
          <w:ins w:id="1003" w:author="Arjan" w:date="2014-11-17T19:18:00Z"/>
        </w:trPr>
        <w:tc>
          <w:tcPr>
            <w:tcW w:w="3780" w:type="dxa"/>
            <w:tcBorders>
              <w:top w:val="nil"/>
              <w:left w:val="nil"/>
              <w:bottom w:val="nil"/>
              <w:right w:val="nil"/>
            </w:tcBorders>
          </w:tcPr>
          <w:p w14:paraId="7B2BF577" w14:textId="77777777" w:rsidR="00BE3409" w:rsidRPr="002627FD" w:rsidRDefault="00BE3409" w:rsidP="00AB7DA2">
            <w:pPr>
              <w:autoSpaceDE w:val="0"/>
              <w:autoSpaceDN w:val="0"/>
              <w:adjustRightInd w:val="0"/>
              <w:spacing w:after="0" w:line="240" w:lineRule="auto"/>
              <w:rPr>
                <w:ins w:id="1004" w:author="Arjan" w:date="2014-11-17T19:18:00Z"/>
                <w:rFonts w:ascii="Arial" w:eastAsia="Times New Roman" w:hAnsi="Arial" w:cs="Arial"/>
                <w:color w:val="000000"/>
                <w:sz w:val="20"/>
                <w:szCs w:val="20"/>
              </w:rPr>
            </w:pPr>
            <w:ins w:id="1005" w:author="Arjan" w:date="2014-11-17T19:18:00Z">
              <w:r w:rsidRPr="002627F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6074DFF2" w14:textId="77777777" w:rsidR="00BE3409" w:rsidRPr="002627FD" w:rsidRDefault="00BE3409" w:rsidP="00AB7DA2">
            <w:pPr>
              <w:autoSpaceDE w:val="0"/>
              <w:autoSpaceDN w:val="0"/>
              <w:adjustRightInd w:val="0"/>
              <w:spacing w:after="0" w:line="240" w:lineRule="auto"/>
              <w:rPr>
                <w:ins w:id="1006" w:author="Arjan" w:date="2014-11-17T19:18:00Z"/>
                <w:rFonts w:ascii="Arial" w:eastAsia="Times New Roman" w:hAnsi="Arial" w:cs="Arial"/>
                <w:color w:val="000000"/>
                <w:sz w:val="20"/>
                <w:szCs w:val="20"/>
              </w:rPr>
            </w:pPr>
            <w:ins w:id="1007" w:author="Arjan" w:date="2014-11-17T19:18:00Z">
              <w:r w:rsidRPr="002627FD">
                <w:rPr>
                  <w:rFonts w:ascii="Arial" w:eastAsia="Times New Roman" w:hAnsi="Arial" w:cs="Arial"/>
                  <w:color w:val="000000"/>
                  <w:sz w:val="20"/>
                  <w:szCs w:val="20"/>
                </w:rPr>
                <w:t xml:space="preserve">KING </w:t>
              </w:r>
            </w:ins>
          </w:p>
        </w:tc>
      </w:tr>
      <w:tr w:rsidR="00BE3409" w:rsidRPr="002627FD" w14:paraId="1FC74055" w14:textId="77777777" w:rsidTr="00AB7DA2">
        <w:trPr>
          <w:ins w:id="1008" w:author="Arjan" w:date="2014-11-17T19:18:00Z"/>
        </w:trPr>
        <w:tc>
          <w:tcPr>
            <w:tcW w:w="3780" w:type="dxa"/>
            <w:tcBorders>
              <w:top w:val="nil"/>
              <w:left w:val="nil"/>
              <w:bottom w:val="nil"/>
              <w:right w:val="nil"/>
            </w:tcBorders>
          </w:tcPr>
          <w:p w14:paraId="30A624E2" w14:textId="77777777" w:rsidR="00BE3409" w:rsidRPr="002627FD" w:rsidRDefault="00BE3409" w:rsidP="00AB7DA2">
            <w:pPr>
              <w:autoSpaceDE w:val="0"/>
              <w:autoSpaceDN w:val="0"/>
              <w:adjustRightInd w:val="0"/>
              <w:spacing w:after="0" w:line="240" w:lineRule="auto"/>
              <w:rPr>
                <w:ins w:id="1009" w:author="Arjan" w:date="2014-11-17T19:18:00Z"/>
                <w:rFonts w:ascii="Arial" w:eastAsia="Times New Roman" w:hAnsi="Arial" w:cs="Arial"/>
                <w:b/>
                <w:bCs/>
                <w:color w:val="000000"/>
                <w:sz w:val="20"/>
                <w:szCs w:val="20"/>
              </w:rPr>
            </w:pPr>
          </w:p>
        </w:tc>
        <w:tc>
          <w:tcPr>
            <w:tcW w:w="5580" w:type="dxa"/>
            <w:tcBorders>
              <w:top w:val="nil"/>
              <w:left w:val="nil"/>
              <w:bottom w:val="nil"/>
              <w:right w:val="nil"/>
            </w:tcBorders>
          </w:tcPr>
          <w:p w14:paraId="70E1C173" w14:textId="77777777" w:rsidR="00BE3409" w:rsidRPr="002627FD" w:rsidRDefault="00BE3409" w:rsidP="00AB7DA2">
            <w:pPr>
              <w:autoSpaceDE w:val="0"/>
              <w:autoSpaceDN w:val="0"/>
              <w:adjustRightInd w:val="0"/>
              <w:spacing w:after="0" w:line="240" w:lineRule="auto"/>
              <w:rPr>
                <w:ins w:id="1010" w:author="Arjan" w:date="2014-11-17T19:18:00Z"/>
                <w:rFonts w:ascii="Arial" w:eastAsia="Times New Roman" w:hAnsi="Arial" w:cs="Arial"/>
                <w:color w:val="000000"/>
                <w:sz w:val="20"/>
                <w:szCs w:val="20"/>
              </w:rPr>
            </w:pPr>
          </w:p>
        </w:tc>
      </w:tr>
      <w:tr w:rsidR="00BE3409" w:rsidRPr="002627FD" w14:paraId="6CF0D192" w14:textId="77777777" w:rsidTr="00AB7DA2">
        <w:trPr>
          <w:ins w:id="1011" w:author="Arjan" w:date="2014-11-17T19:18:00Z"/>
        </w:trPr>
        <w:tc>
          <w:tcPr>
            <w:tcW w:w="3780" w:type="dxa"/>
            <w:tcBorders>
              <w:top w:val="nil"/>
              <w:left w:val="nil"/>
              <w:bottom w:val="nil"/>
              <w:right w:val="nil"/>
            </w:tcBorders>
          </w:tcPr>
          <w:p w14:paraId="39FBB18E" w14:textId="77777777" w:rsidR="00BE3409" w:rsidRPr="002627FD" w:rsidRDefault="00BE3409" w:rsidP="00AB7DA2">
            <w:pPr>
              <w:autoSpaceDE w:val="0"/>
              <w:autoSpaceDN w:val="0"/>
              <w:adjustRightInd w:val="0"/>
              <w:spacing w:after="0" w:line="240" w:lineRule="auto"/>
              <w:rPr>
                <w:ins w:id="1012" w:author="Arjan" w:date="2014-11-17T19:18:00Z"/>
                <w:rFonts w:ascii="Arial" w:eastAsia="Times New Roman" w:hAnsi="Arial" w:cs="Arial"/>
                <w:color w:val="000000"/>
                <w:sz w:val="20"/>
                <w:szCs w:val="20"/>
              </w:rPr>
            </w:pPr>
            <w:ins w:id="1013" w:author="Arjan" w:date="2014-11-17T19:18:00Z">
              <w:r w:rsidRPr="002627F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07D762AA" w14:textId="77777777" w:rsidR="00BE3409" w:rsidRPr="002627FD" w:rsidRDefault="00BE3409" w:rsidP="00AB7DA2">
            <w:pPr>
              <w:autoSpaceDE w:val="0"/>
              <w:autoSpaceDN w:val="0"/>
              <w:adjustRightInd w:val="0"/>
              <w:spacing w:after="0" w:line="240" w:lineRule="auto"/>
              <w:rPr>
                <w:ins w:id="1014" w:author="Arjan" w:date="2014-11-17T19:18:00Z"/>
                <w:rFonts w:ascii="Arial" w:eastAsia="Times New Roman" w:hAnsi="Arial" w:cs="Arial"/>
                <w:color w:val="000000"/>
                <w:sz w:val="20"/>
                <w:szCs w:val="20"/>
              </w:rPr>
            </w:pPr>
            <w:ins w:id="1015" w:author="Arjan" w:date="2014-11-17T19:18:00Z">
              <w:r>
                <w:rPr>
                  <w:rFonts w:ascii="Arial" w:eastAsia="Times New Roman" w:hAnsi="Arial" w:cs="Arial"/>
                  <w:color w:val="000000"/>
                  <w:sz w:val="20"/>
                  <w:szCs w:val="20"/>
                </w:rPr>
                <w:t>1 november 20</w:t>
              </w:r>
            </w:ins>
            <w:ins w:id="1016" w:author="Arjan" w:date="2014-11-17T19:19:00Z">
              <w:r>
                <w:rPr>
                  <w:rFonts w:ascii="Arial" w:eastAsia="Times New Roman" w:hAnsi="Arial" w:cs="Arial"/>
                  <w:color w:val="000000"/>
                  <w:sz w:val="20"/>
                  <w:szCs w:val="20"/>
                </w:rPr>
                <w:t>11</w:t>
              </w:r>
            </w:ins>
          </w:p>
        </w:tc>
      </w:tr>
      <w:tr w:rsidR="00BE3409" w:rsidRPr="002627FD" w14:paraId="601F3BD4" w14:textId="77777777" w:rsidTr="00AB7DA2">
        <w:trPr>
          <w:ins w:id="1017" w:author="Arjan" w:date="2014-11-17T19:18:00Z"/>
        </w:trPr>
        <w:tc>
          <w:tcPr>
            <w:tcW w:w="3780" w:type="dxa"/>
            <w:tcBorders>
              <w:top w:val="nil"/>
              <w:left w:val="nil"/>
              <w:bottom w:val="nil"/>
              <w:right w:val="nil"/>
            </w:tcBorders>
          </w:tcPr>
          <w:p w14:paraId="6DA4C89F" w14:textId="77777777" w:rsidR="00BE3409" w:rsidRPr="002627FD" w:rsidRDefault="00BE3409" w:rsidP="00AB7DA2">
            <w:pPr>
              <w:autoSpaceDE w:val="0"/>
              <w:autoSpaceDN w:val="0"/>
              <w:adjustRightInd w:val="0"/>
              <w:spacing w:after="0" w:line="240" w:lineRule="auto"/>
              <w:rPr>
                <w:ins w:id="1018" w:author="Arjan" w:date="2014-11-17T19:18:00Z"/>
                <w:rFonts w:ascii="Arial" w:eastAsia="Times New Roman" w:hAnsi="Arial" w:cs="Arial"/>
                <w:b/>
                <w:bCs/>
                <w:color w:val="000000"/>
                <w:sz w:val="20"/>
                <w:szCs w:val="20"/>
              </w:rPr>
            </w:pPr>
          </w:p>
        </w:tc>
        <w:tc>
          <w:tcPr>
            <w:tcW w:w="5580" w:type="dxa"/>
            <w:tcBorders>
              <w:top w:val="nil"/>
              <w:left w:val="nil"/>
              <w:bottom w:val="nil"/>
              <w:right w:val="nil"/>
            </w:tcBorders>
          </w:tcPr>
          <w:p w14:paraId="65B15BE5" w14:textId="77777777" w:rsidR="00BE3409" w:rsidRPr="002627FD" w:rsidRDefault="00BE3409" w:rsidP="00AB7DA2">
            <w:pPr>
              <w:autoSpaceDE w:val="0"/>
              <w:autoSpaceDN w:val="0"/>
              <w:adjustRightInd w:val="0"/>
              <w:spacing w:after="0" w:line="240" w:lineRule="auto"/>
              <w:rPr>
                <w:ins w:id="1019" w:author="Arjan" w:date="2014-11-17T19:18:00Z"/>
                <w:rFonts w:ascii="Arial" w:eastAsia="Times New Roman" w:hAnsi="Arial" w:cs="Arial"/>
                <w:color w:val="000000"/>
                <w:sz w:val="20"/>
                <w:szCs w:val="20"/>
              </w:rPr>
            </w:pPr>
          </w:p>
        </w:tc>
      </w:tr>
      <w:tr w:rsidR="00BE3409" w:rsidRPr="005C14BE" w14:paraId="4E401816" w14:textId="77777777" w:rsidTr="00AB7DA2">
        <w:trPr>
          <w:ins w:id="1020" w:author="Arjan" w:date="2014-11-17T19:18:00Z"/>
        </w:trPr>
        <w:tc>
          <w:tcPr>
            <w:tcW w:w="3780" w:type="dxa"/>
            <w:tcBorders>
              <w:top w:val="nil"/>
              <w:left w:val="nil"/>
              <w:bottom w:val="nil"/>
              <w:right w:val="nil"/>
            </w:tcBorders>
          </w:tcPr>
          <w:p w14:paraId="2947137A" w14:textId="77777777" w:rsidR="00BE3409" w:rsidRPr="002627FD" w:rsidRDefault="00BE3409" w:rsidP="00AB7DA2">
            <w:pPr>
              <w:autoSpaceDE w:val="0"/>
              <w:autoSpaceDN w:val="0"/>
              <w:adjustRightInd w:val="0"/>
              <w:spacing w:after="0" w:line="240" w:lineRule="auto"/>
              <w:rPr>
                <w:ins w:id="1021" w:author="Arjan" w:date="2014-11-17T19:18:00Z"/>
                <w:rFonts w:ascii="Arial" w:eastAsia="Times New Roman" w:hAnsi="Arial" w:cs="Arial"/>
                <w:color w:val="000000"/>
                <w:sz w:val="20"/>
                <w:szCs w:val="20"/>
              </w:rPr>
            </w:pPr>
            <w:ins w:id="1022" w:author="Arjan" w:date="2014-11-17T19:18:00Z">
              <w:r w:rsidRPr="002627F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26C2F288" w14:textId="77777777" w:rsidR="00E26818" w:rsidRPr="00E26818" w:rsidRDefault="00E26818" w:rsidP="00E26818">
            <w:pPr>
              <w:autoSpaceDE w:val="0"/>
              <w:autoSpaceDN w:val="0"/>
              <w:adjustRightInd w:val="0"/>
              <w:spacing w:after="0" w:line="240" w:lineRule="auto"/>
              <w:rPr>
                <w:ins w:id="1023" w:author="Arjan" w:date="2014-11-17T21:30:00Z"/>
                <w:rFonts w:ascii="Arial" w:eastAsia="Times New Roman" w:hAnsi="Arial" w:cs="Arial"/>
                <w:color w:val="000000"/>
                <w:sz w:val="20"/>
                <w:szCs w:val="20"/>
                <w:lang w:val="nl-NL"/>
              </w:rPr>
            </w:pPr>
            <w:ins w:id="1024" w:author="Arjan" w:date="2014-11-17T21:30:00Z">
              <w:r w:rsidRPr="00E26818">
                <w:rPr>
                  <w:rFonts w:ascii="Arial" w:eastAsia="Times New Roman" w:hAnsi="Arial" w:cs="Arial"/>
                  <w:color w:val="000000"/>
                  <w:sz w:val="20"/>
                  <w:szCs w:val="20"/>
                  <w:lang w:val="nl-NL"/>
                </w:rPr>
                <w:t>De formaat-extensie van de bestandsnaam is een aanduiding van het bestandsformaat. Bij Windows-bestanden is dit de, meestal drieletterige, code na de meest rechtse punt.</w:t>
              </w:r>
            </w:ins>
          </w:p>
          <w:p w14:paraId="1FDF22A0" w14:textId="77777777" w:rsidR="00BE3409" w:rsidRPr="00DD0F4F" w:rsidRDefault="00E26818" w:rsidP="00E26818">
            <w:pPr>
              <w:autoSpaceDE w:val="0"/>
              <w:autoSpaceDN w:val="0"/>
              <w:adjustRightInd w:val="0"/>
              <w:spacing w:after="0" w:line="240" w:lineRule="auto"/>
              <w:rPr>
                <w:ins w:id="1025" w:author="Arjan" w:date="2014-11-17T19:18:00Z"/>
                <w:rFonts w:ascii="Arial" w:eastAsia="Times New Roman" w:hAnsi="Arial" w:cs="Arial"/>
                <w:color w:val="000000"/>
                <w:sz w:val="20"/>
                <w:szCs w:val="20"/>
                <w:lang w:val="nl-NL"/>
              </w:rPr>
            </w:pPr>
            <w:ins w:id="1026" w:author="Arjan" w:date="2014-11-17T21:30:00Z">
              <w:r>
                <w:rPr>
                  <w:rFonts w:ascii="Arial" w:eastAsia="Times New Roman" w:hAnsi="Arial" w:cs="Arial"/>
                  <w:color w:val="000000"/>
                  <w:sz w:val="20"/>
                  <w:szCs w:val="20"/>
                  <w:lang w:val="nl-NL"/>
                </w:rPr>
                <w:t>D</w:t>
              </w:r>
              <w:r w:rsidRPr="00E26818">
                <w:rPr>
                  <w:rFonts w:ascii="Arial" w:eastAsia="Times New Roman" w:hAnsi="Arial" w:cs="Arial"/>
                  <w:color w:val="000000"/>
                  <w:sz w:val="20"/>
                  <w:szCs w:val="20"/>
                  <w:lang w:val="nl-NL"/>
                </w:rPr>
                <w:t xml:space="preserve">e extensie op zich kan </w:t>
              </w:r>
              <w:r>
                <w:rPr>
                  <w:rFonts w:ascii="Arial" w:eastAsia="Times New Roman" w:hAnsi="Arial" w:cs="Arial"/>
                  <w:color w:val="000000"/>
                  <w:sz w:val="20"/>
                  <w:szCs w:val="20"/>
                  <w:lang w:val="nl-NL"/>
                </w:rPr>
                <w:t xml:space="preserve">omvolledige of </w:t>
              </w:r>
              <w:r w:rsidRPr="00E26818">
                <w:rPr>
                  <w:rFonts w:ascii="Arial" w:eastAsia="Times New Roman" w:hAnsi="Arial" w:cs="Arial"/>
                  <w:color w:val="000000"/>
                  <w:sz w:val="20"/>
                  <w:szCs w:val="20"/>
                  <w:lang w:val="nl-NL"/>
                </w:rPr>
                <w:t xml:space="preserve">valse informatie geven </w:t>
              </w:r>
              <w:r>
                <w:rPr>
                  <w:rFonts w:ascii="Arial" w:eastAsia="Times New Roman" w:hAnsi="Arial" w:cs="Arial"/>
                  <w:color w:val="000000"/>
                  <w:sz w:val="20"/>
                  <w:szCs w:val="20"/>
                  <w:lang w:val="nl-NL"/>
                </w:rPr>
                <w:t xml:space="preserve">over, </w:t>
              </w:r>
              <w:r w:rsidRPr="00E26818">
                <w:rPr>
                  <w:rFonts w:ascii="Arial" w:eastAsia="Times New Roman" w:hAnsi="Arial" w:cs="Arial"/>
                  <w:color w:val="000000"/>
                  <w:sz w:val="20"/>
                  <w:szCs w:val="20"/>
                  <w:lang w:val="nl-NL"/>
                </w:rPr>
                <w:t>en niet overeenkomen met het eigenlijke bestandsformaat</w:t>
              </w:r>
              <w:r>
                <w:rPr>
                  <w:rFonts w:ascii="Arial" w:eastAsia="Times New Roman" w:hAnsi="Arial" w:cs="Arial"/>
                  <w:color w:val="000000"/>
                  <w:sz w:val="20"/>
                  <w:szCs w:val="20"/>
                  <w:lang w:val="nl-NL"/>
                </w:rPr>
                <w:t xml:space="preserve"> dat wordt vastgelegd met</w:t>
              </w:r>
            </w:ins>
            <w:ins w:id="1027" w:author="Arjan" w:date="2014-11-17T21:31:00Z">
              <w:r>
                <w:rPr>
                  <w:rFonts w:ascii="Arial" w:eastAsia="Times New Roman" w:hAnsi="Arial" w:cs="Arial"/>
                  <w:color w:val="000000"/>
                  <w:sz w:val="20"/>
                  <w:szCs w:val="20"/>
                  <w:lang w:val="nl-NL"/>
                </w:rPr>
                <w:t xml:space="preserve"> de attribuutsoort Formaat.</w:t>
              </w:r>
            </w:ins>
          </w:p>
        </w:tc>
      </w:tr>
      <w:tr w:rsidR="00BE3409" w:rsidRPr="005C14BE" w14:paraId="34E09E38" w14:textId="77777777" w:rsidTr="00AB7DA2">
        <w:trPr>
          <w:ins w:id="1028" w:author="Arjan" w:date="2014-11-17T19:18:00Z"/>
        </w:trPr>
        <w:tc>
          <w:tcPr>
            <w:tcW w:w="3780" w:type="dxa"/>
            <w:tcBorders>
              <w:top w:val="nil"/>
              <w:left w:val="nil"/>
              <w:bottom w:val="nil"/>
              <w:right w:val="nil"/>
            </w:tcBorders>
          </w:tcPr>
          <w:p w14:paraId="0BE8D42B" w14:textId="77777777" w:rsidR="00BE3409" w:rsidRPr="00DD0F4F" w:rsidRDefault="00BE3409" w:rsidP="00AB7DA2">
            <w:pPr>
              <w:autoSpaceDE w:val="0"/>
              <w:autoSpaceDN w:val="0"/>
              <w:adjustRightInd w:val="0"/>
              <w:spacing w:after="0" w:line="240" w:lineRule="auto"/>
              <w:rPr>
                <w:ins w:id="1029" w:author="Arjan" w:date="2014-11-17T19:18: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E2036BB" w14:textId="77777777" w:rsidR="00BE3409" w:rsidRPr="00DD0F4F" w:rsidRDefault="00BE3409" w:rsidP="00AB7DA2">
            <w:pPr>
              <w:autoSpaceDE w:val="0"/>
              <w:autoSpaceDN w:val="0"/>
              <w:adjustRightInd w:val="0"/>
              <w:spacing w:after="0" w:line="240" w:lineRule="auto"/>
              <w:rPr>
                <w:ins w:id="1030" w:author="Arjan" w:date="2014-11-17T19:18:00Z"/>
                <w:rFonts w:ascii="Arial" w:eastAsia="Times New Roman" w:hAnsi="Arial" w:cs="Arial"/>
                <w:color w:val="000000"/>
                <w:sz w:val="20"/>
                <w:szCs w:val="20"/>
                <w:lang w:val="nl-NL"/>
              </w:rPr>
            </w:pPr>
          </w:p>
        </w:tc>
      </w:tr>
      <w:tr w:rsidR="00BE3409" w:rsidRPr="002627FD" w14:paraId="47180844" w14:textId="77777777" w:rsidTr="00AB7DA2">
        <w:trPr>
          <w:ins w:id="1031" w:author="Arjan" w:date="2014-11-17T19:18:00Z"/>
        </w:trPr>
        <w:tc>
          <w:tcPr>
            <w:tcW w:w="3780" w:type="dxa"/>
            <w:tcBorders>
              <w:top w:val="nil"/>
              <w:left w:val="nil"/>
              <w:bottom w:val="nil"/>
              <w:right w:val="nil"/>
            </w:tcBorders>
          </w:tcPr>
          <w:p w14:paraId="28228E9B" w14:textId="77777777" w:rsidR="00BE3409" w:rsidRPr="002627FD" w:rsidRDefault="00BE3409" w:rsidP="00AB7DA2">
            <w:pPr>
              <w:autoSpaceDE w:val="0"/>
              <w:autoSpaceDN w:val="0"/>
              <w:adjustRightInd w:val="0"/>
              <w:spacing w:after="0" w:line="240" w:lineRule="auto"/>
              <w:rPr>
                <w:ins w:id="1032" w:author="Arjan" w:date="2014-11-17T19:18:00Z"/>
                <w:rFonts w:ascii="Arial" w:eastAsia="Times New Roman" w:hAnsi="Arial" w:cs="Arial"/>
                <w:color w:val="000000"/>
                <w:sz w:val="20"/>
                <w:szCs w:val="20"/>
              </w:rPr>
            </w:pPr>
            <w:ins w:id="1033" w:author="Arjan" w:date="2014-11-17T19:18:00Z">
              <w:r w:rsidRPr="002627F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50C595FE" w14:textId="77777777" w:rsidR="00BE3409" w:rsidRPr="002627FD" w:rsidRDefault="00DA5D93" w:rsidP="00BE3409">
            <w:pPr>
              <w:autoSpaceDE w:val="0"/>
              <w:autoSpaceDN w:val="0"/>
              <w:adjustRightInd w:val="0"/>
              <w:spacing w:after="0" w:line="240" w:lineRule="auto"/>
              <w:rPr>
                <w:ins w:id="1034" w:author="Arjan" w:date="2014-11-17T19:18:00Z"/>
                <w:rFonts w:ascii="Arial" w:eastAsia="Times New Roman" w:hAnsi="Arial" w:cs="Arial"/>
                <w:color w:val="000000"/>
                <w:sz w:val="20"/>
                <w:szCs w:val="20"/>
              </w:rPr>
            </w:pPr>
            <w:ins w:id="1035" w:author="Arjan" w:date="2014-11-17T19:18:00Z">
              <w:r w:rsidRPr="002627FD">
                <w:rPr>
                  <w:rFonts w:ascii="Arial" w:hAnsi="Arial" w:cs="Arial"/>
                  <w:sz w:val="20"/>
                  <w:szCs w:val="20"/>
                  <w:lang w:val="en-AU"/>
                </w:rPr>
                <w:fldChar w:fldCharType="begin" w:fldLock="1"/>
              </w:r>
              <w:r w:rsidR="00BE3409" w:rsidRPr="002627FD">
                <w:rPr>
                  <w:rFonts w:ascii="Arial" w:hAnsi="Arial" w:cs="Arial"/>
                  <w:sz w:val="20"/>
                  <w:szCs w:val="20"/>
                  <w:lang w:val="en-AU"/>
                </w:rPr>
                <w:instrText xml:space="preserve">MERGEFIELD </w:instrText>
              </w:r>
              <w:r w:rsidR="00BE3409" w:rsidRPr="002627FD">
                <w:rPr>
                  <w:rFonts w:ascii="Arial" w:eastAsia="Times New Roman" w:hAnsi="Arial" w:cs="Arial"/>
                  <w:color w:val="000000"/>
                  <w:sz w:val="20"/>
                  <w:szCs w:val="20"/>
                </w:rPr>
                <w:instrText>Att.Type</w:instrText>
              </w:r>
              <w:r w:rsidRPr="002627FD">
                <w:rPr>
                  <w:rFonts w:ascii="Arial" w:hAnsi="Arial" w:cs="Arial"/>
                  <w:sz w:val="20"/>
                  <w:szCs w:val="20"/>
                  <w:lang w:val="en-AU"/>
                </w:rPr>
                <w:fldChar w:fldCharType="separate"/>
              </w:r>
              <w:r w:rsidR="00BE3409" w:rsidRPr="002627FD">
                <w:rPr>
                  <w:rFonts w:ascii="Arial" w:eastAsia="Times New Roman" w:hAnsi="Arial" w:cs="Arial"/>
                  <w:color w:val="000000"/>
                  <w:sz w:val="20"/>
                  <w:szCs w:val="20"/>
                </w:rPr>
                <w:t>AN5</w:t>
              </w:r>
              <w:r w:rsidRPr="002627FD">
                <w:rPr>
                  <w:rFonts w:ascii="Arial" w:hAnsi="Arial" w:cs="Arial"/>
                  <w:sz w:val="20"/>
                  <w:szCs w:val="20"/>
                  <w:lang w:val="en-AU"/>
                </w:rPr>
                <w:fldChar w:fldCharType="end"/>
              </w:r>
            </w:ins>
          </w:p>
        </w:tc>
      </w:tr>
      <w:tr w:rsidR="00BE3409" w:rsidRPr="002627FD" w14:paraId="09E73377" w14:textId="77777777" w:rsidTr="00AB7DA2">
        <w:trPr>
          <w:trHeight w:val="230"/>
          <w:ins w:id="1036" w:author="Arjan" w:date="2014-11-17T19:18:00Z"/>
        </w:trPr>
        <w:tc>
          <w:tcPr>
            <w:tcW w:w="3780" w:type="dxa"/>
            <w:tcBorders>
              <w:top w:val="nil"/>
              <w:left w:val="nil"/>
              <w:bottom w:val="nil"/>
              <w:right w:val="nil"/>
            </w:tcBorders>
          </w:tcPr>
          <w:p w14:paraId="0001EE20" w14:textId="77777777" w:rsidR="00BE3409" w:rsidRPr="002627FD" w:rsidRDefault="00BE3409" w:rsidP="00AB7DA2">
            <w:pPr>
              <w:autoSpaceDE w:val="0"/>
              <w:autoSpaceDN w:val="0"/>
              <w:adjustRightInd w:val="0"/>
              <w:spacing w:after="0" w:line="240" w:lineRule="auto"/>
              <w:rPr>
                <w:ins w:id="1037" w:author="Arjan" w:date="2014-11-17T19:18:00Z"/>
                <w:rFonts w:ascii="Arial" w:eastAsia="Times New Roman" w:hAnsi="Arial" w:cs="Arial"/>
                <w:b/>
                <w:bCs/>
                <w:color w:val="000000"/>
                <w:sz w:val="20"/>
                <w:szCs w:val="20"/>
              </w:rPr>
            </w:pPr>
          </w:p>
        </w:tc>
        <w:tc>
          <w:tcPr>
            <w:tcW w:w="5580" w:type="dxa"/>
            <w:tcBorders>
              <w:top w:val="nil"/>
              <w:left w:val="nil"/>
              <w:bottom w:val="nil"/>
              <w:right w:val="nil"/>
            </w:tcBorders>
          </w:tcPr>
          <w:p w14:paraId="6518F7CC" w14:textId="77777777" w:rsidR="00BE3409" w:rsidRPr="002627FD" w:rsidRDefault="00BE3409" w:rsidP="00AB7DA2">
            <w:pPr>
              <w:autoSpaceDE w:val="0"/>
              <w:autoSpaceDN w:val="0"/>
              <w:adjustRightInd w:val="0"/>
              <w:spacing w:after="0" w:line="240" w:lineRule="auto"/>
              <w:rPr>
                <w:ins w:id="1038" w:author="Arjan" w:date="2014-11-17T19:18:00Z"/>
                <w:rFonts w:ascii="Arial" w:eastAsia="Times New Roman" w:hAnsi="Arial" w:cs="Arial"/>
                <w:color w:val="000000"/>
                <w:sz w:val="20"/>
                <w:szCs w:val="20"/>
              </w:rPr>
            </w:pPr>
          </w:p>
        </w:tc>
      </w:tr>
      <w:tr w:rsidR="00BE3409" w:rsidRPr="005C14BE" w14:paraId="7412ADFA" w14:textId="77777777" w:rsidTr="00AB7DA2">
        <w:trPr>
          <w:trHeight w:val="230"/>
          <w:ins w:id="1039" w:author="Arjan" w:date="2014-11-17T19:18:00Z"/>
        </w:trPr>
        <w:tc>
          <w:tcPr>
            <w:tcW w:w="3780" w:type="dxa"/>
            <w:tcBorders>
              <w:top w:val="nil"/>
              <w:left w:val="nil"/>
              <w:bottom w:val="nil"/>
              <w:right w:val="nil"/>
            </w:tcBorders>
          </w:tcPr>
          <w:p w14:paraId="05AE2238" w14:textId="77777777" w:rsidR="00BE3409" w:rsidRPr="002627FD" w:rsidRDefault="00BE3409" w:rsidP="00AB7DA2">
            <w:pPr>
              <w:autoSpaceDE w:val="0"/>
              <w:autoSpaceDN w:val="0"/>
              <w:adjustRightInd w:val="0"/>
              <w:spacing w:after="0" w:line="240" w:lineRule="auto"/>
              <w:rPr>
                <w:ins w:id="1040" w:author="Arjan" w:date="2014-11-17T19:18:00Z"/>
                <w:rFonts w:ascii="Arial" w:eastAsia="Times New Roman" w:hAnsi="Arial" w:cs="Arial"/>
                <w:color w:val="000000"/>
                <w:sz w:val="20"/>
                <w:szCs w:val="20"/>
              </w:rPr>
            </w:pPr>
            <w:ins w:id="1041" w:author="Arjan" w:date="2014-11-17T19:18:00Z">
              <w:r w:rsidRPr="002627F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0463647C" w14:textId="77777777" w:rsidR="00BE3409" w:rsidRPr="00DD0F4F" w:rsidRDefault="00E26818" w:rsidP="00AB7DA2">
            <w:pPr>
              <w:autoSpaceDE w:val="0"/>
              <w:autoSpaceDN w:val="0"/>
              <w:adjustRightInd w:val="0"/>
              <w:spacing w:after="0" w:line="240" w:lineRule="auto"/>
              <w:rPr>
                <w:ins w:id="1042" w:author="Arjan" w:date="2014-11-17T19:18:00Z"/>
                <w:rFonts w:ascii="Arial" w:eastAsia="Times New Roman" w:hAnsi="Arial" w:cs="Arial"/>
                <w:color w:val="000000"/>
                <w:sz w:val="20"/>
                <w:szCs w:val="20"/>
                <w:lang w:val="nl-NL"/>
              </w:rPr>
            </w:pPr>
            <w:ins w:id="1043" w:author="Arjan" w:date="2014-11-17T21:31:00Z">
              <w:r>
                <w:rPr>
                  <w:rFonts w:ascii="Arial" w:eastAsia="Times New Roman" w:hAnsi="Arial" w:cs="Arial"/>
                  <w:color w:val="000000"/>
                  <w:sz w:val="20"/>
                  <w:szCs w:val="20"/>
                  <w:lang w:val="nl-NL"/>
                </w:rPr>
                <w:t>Alle aanduidingen van bestansformaten d.m.v. een be</w:t>
              </w:r>
            </w:ins>
            <w:ins w:id="1044" w:author="Arjan" w:date="2014-11-17T21:32:00Z">
              <w:r>
                <w:rPr>
                  <w:rFonts w:ascii="Arial" w:eastAsia="Times New Roman" w:hAnsi="Arial" w:cs="Arial"/>
                  <w:color w:val="000000"/>
                  <w:sz w:val="20"/>
                  <w:szCs w:val="20"/>
                  <w:lang w:val="nl-NL"/>
                </w:rPr>
                <w:t>standsextensie.</w:t>
              </w:r>
            </w:ins>
          </w:p>
        </w:tc>
      </w:tr>
      <w:tr w:rsidR="00BE3409" w:rsidRPr="005C14BE" w14:paraId="6FBCD954" w14:textId="77777777" w:rsidTr="00AB7DA2">
        <w:trPr>
          <w:trHeight w:val="215"/>
          <w:ins w:id="1045" w:author="Arjan" w:date="2014-11-17T19:18:00Z"/>
        </w:trPr>
        <w:tc>
          <w:tcPr>
            <w:tcW w:w="3780" w:type="dxa"/>
            <w:tcBorders>
              <w:top w:val="nil"/>
              <w:left w:val="nil"/>
              <w:bottom w:val="nil"/>
              <w:right w:val="nil"/>
            </w:tcBorders>
          </w:tcPr>
          <w:p w14:paraId="0BA95439" w14:textId="77777777" w:rsidR="00BE3409" w:rsidRPr="00DD0F4F" w:rsidRDefault="00BE3409" w:rsidP="00AB7DA2">
            <w:pPr>
              <w:autoSpaceDE w:val="0"/>
              <w:autoSpaceDN w:val="0"/>
              <w:adjustRightInd w:val="0"/>
              <w:spacing w:after="0" w:line="240" w:lineRule="auto"/>
              <w:rPr>
                <w:ins w:id="1046" w:author="Arjan" w:date="2014-11-17T19:18: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A10C0AE" w14:textId="77777777" w:rsidR="00BE3409" w:rsidRPr="00DD0F4F" w:rsidRDefault="00BE3409" w:rsidP="00AB7DA2">
            <w:pPr>
              <w:autoSpaceDE w:val="0"/>
              <w:autoSpaceDN w:val="0"/>
              <w:adjustRightInd w:val="0"/>
              <w:spacing w:after="0" w:line="240" w:lineRule="auto"/>
              <w:rPr>
                <w:ins w:id="1047" w:author="Arjan" w:date="2014-11-17T19:18:00Z"/>
                <w:rFonts w:ascii="Arial" w:eastAsia="Times New Roman" w:hAnsi="Arial" w:cs="Arial"/>
                <w:color w:val="000000"/>
                <w:sz w:val="20"/>
                <w:szCs w:val="20"/>
                <w:lang w:val="nl-NL"/>
              </w:rPr>
            </w:pPr>
          </w:p>
        </w:tc>
      </w:tr>
      <w:tr w:rsidR="00BE3409" w:rsidRPr="002627FD" w14:paraId="2382A058" w14:textId="77777777" w:rsidTr="00AB7DA2">
        <w:trPr>
          <w:trHeight w:val="215"/>
          <w:ins w:id="1048" w:author="Arjan" w:date="2014-11-17T19:18:00Z"/>
        </w:trPr>
        <w:tc>
          <w:tcPr>
            <w:tcW w:w="3780" w:type="dxa"/>
            <w:tcBorders>
              <w:top w:val="nil"/>
              <w:left w:val="nil"/>
              <w:bottom w:val="nil"/>
              <w:right w:val="nil"/>
            </w:tcBorders>
          </w:tcPr>
          <w:p w14:paraId="3AEA711D" w14:textId="77777777" w:rsidR="00BE3409" w:rsidRPr="002627FD" w:rsidRDefault="00BE3409" w:rsidP="00AB7DA2">
            <w:pPr>
              <w:autoSpaceDE w:val="0"/>
              <w:autoSpaceDN w:val="0"/>
              <w:adjustRightInd w:val="0"/>
              <w:spacing w:after="0" w:line="240" w:lineRule="auto"/>
              <w:rPr>
                <w:ins w:id="1049" w:author="Arjan" w:date="2014-11-17T19:18:00Z"/>
                <w:rFonts w:ascii="Arial" w:eastAsia="Times New Roman" w:hAnsi="Arial" w:cs="Arial"/>
                <w:color w:val="000000"/>
                <w:sz w:val="20"/>
                <w:szCs w:val="20"/>
              </w:rPr>
            </w:pPr>
            <w:ins w:id="1050" w:author="Arjan" w:date="2014-11-17T19:18:00Z">
              <w:r w:rsidRPr="002627F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4F023A47" w14:textId="77777777" w:rsidR="00BE3409" w:rsidRPr="002627FD" w:rsidRDefault="00BE3409" w:rsidP="00AB7DA2">
            <w:pPr>
              <w:autoSpaceDE w:val="0"/>
              <w:autoSpaceDN w:val="0"/>
              <w:adjustRightInd w:val="0"/>
              <w:spacing w:after="0" w:line="240" w:lineRule="auto"/>
              <w:rPr>
                <w:ins w:id="1051" w:author="Arjan" w:date="2014-11-17T19:18:00Z"/>
                <w:rFonts w:ascii="Arial" w:eastAsia="Times New Roman" w:hAnsi="Arial" w:cs="Arial"/>
                <w:color w:val="000000"/>
                <w:sz w:val="20"/>
                <w:szCs w:val="20"/>
              </w:rPr>
            </w:pPr>
            <w:ins w:id="1052" w:author="Arjan" w:date="2014-11-17T19:20:00Z">
              <w:r>
                <w:rPr>
                  <w:rFonts w:ascii="Arial" w:eastAsia="Times New Roman" w:hAnsi="Arial" w:cs="Arial"/>
                  <w:color w:val="000000"/>
                  <w:sz w:val="20"/>
                  <w:szCs w:val="20"/>
                </w:rPr>
                <w:t>Zie groep</w:t>
              </w:r>
            </w:ins>
          </w:p>
        </w:tc>
      </w:tr>
      <w:tr w:rsidR="00BE3409" w:rsidRPr="002627FD" w14:paraId="61F076FB" w14:textId="77777777" w:rsidTr="00AB7DA2">
        <w:trPr>
          <w:trHeight w:val="230"/>
          <w:ins w:id="1053" w:author="Arjan" w:date="2014-11-17T19:18:00Z"/>
        </w:trPr>
        <w:tc>
          <w:tcPr>
            <w:tcW w:w="3780" w:type="dxa"/>
            <w:tcBorders>
              <w:top w:val="nil"/>
              <w:left w:val="nil"/>
              <w:bottom w:val="nil"/>
              <w:right w:val="nil"/>
            </w:tcBorders>
          </w:tcPr>
          <w:p w14:paraId="654E0EAF" w14:textId="77777777" w:rsidR="00BE3409" w:rsidRPr="002627FD" w:rsidRDefault="00BE3409" w:rsidP="00AB7DA2">
            <w:pPr>
              <w:autoSpaceDE w:val="0"/>
              <w:autoSpaceDN w:val="0"/>
              <w:adjustRightInd w:val="0"/>
              <w:spacing w:after="0" w:line="240" w:lineRule="auto"/>
              <w:rPr>
                <w:ins w:id="1054" w:author="Arjan" w:date="2014-11-17T19:18:00Z"/>
                <w:rFonts w:ascii="Arial" w:eastAsia="Times New Roman" w:hAnsi="Arial" w:cs="Arial"/>
                <w:b/>
                <w:bCs/>
                <w:color w:val="000000"/>
                <w:sz w:val="20"/>
                <w:szCs w:val="20"/>
              </w:rPr>
            </w:pPr>
          </w:p>
        </w:tc>
        <w:tc>
          <w:tcPr>
            <w:tcW w:w="5580" w:type="dxa"/>
            <w:tcBorders>
              <w:top w:val="nil"/>
              <w:left w:val="nil"/>
              <w:bottom w:val="nil"/>
              <w:right w:val="nil"/>
            </w:tcBorders>
          </w:tcPr>
          <w:p w14:paraId="7E962AAF" w14:textId="77777777" w:rsidR="00BE3409" w:rsidRPr="002627FD" w:rsidRDefault="00BE3409" w:rsidP="00AB7DA2">
            <w:pPr>
              <w:autoSpaceDE w:val="0"/>
              <w:autoSpaceDN w:val="0"/>
              <w:adjustRightInd w:val="0"/>
              <w:spacing w:after="0" w:line="240" w:lineRule="auto"/>
              <w:rPr>
                <w:ins w:id="1055" w:author="Arjan" w:date="2014-11-17T19:18:00Z"/>
                <w:rFonts w:ascii="Arial" w:eastAsia="Times New Roman" w:hAnsi="Arial" w:cs="Arial"/>
                <w:color w:val="000000"/>
                <w:sz w:val="20"/>
                <w:szCs w:val="20"/>
              </w:rPr>
            </w:pPr>
          </w:p>
        </w:tc>
      </w:tr>
      <w:tr w:rsidR="00BE3409" w:rsidRPr="002627FD" w14:paraId="14CA7B67" w14:textId="77777777" w:rsidTr="00AB7DA2">
        <w:trPr>
          <w:trHeight w:val="230"/>
          <w:ins w:id="1056" w:author="Arjan" w:date="2014-11-17T19:18:00Z"/>
        </w:trPr>
        <w:tc>
          <w:tcPr>
            <w:tcW w:w="3780" w:type="dxa"/>
            <w:tcBorders>
              <w:top w:val="nil"/>
              <w:left w:val="nil"/>
              <w:bottom w:val="nil"/>
              <w:right w:val="nil"/>
            </w:tcBorders>
          </w:tcPr>
          <w:p w14:paraId="61115B51" w14:textId="77777777" w:rsidR="00BE3409" w:rsidRPr="002627FD" w:rsidRDefault="00BE3409" w:rsidP="00AB7DA2">
            <w:pPr>
              <w:autoSpaceDE w:val="0"/>
              <w:autoSpaceDN w:val="0"/>
              <w:adjustRightInd w:val="0"/>
              <w:spacing w:after="0" w:line="240" w:lineRule="auto"/>
              <w:rPr>
                <w:ins w:id="1057" w:author="Arjan" w:date="2014-11-17T19:18:00Z"/>
                <w:rFonts w:ascii="Arial" w:eastAsia="Times New Roman" w:hAnsi="Arial" w:cs="Arial"/>
                <w:color w:val="000000"/>
                <w:sz w:val="20"/>
                <w:szCs w:val="20"/>
              </w:rPr>
            </w:pPr>
            <w:ins w:id="1058" w:author="Arjan" w:date="2014-11-17T19:18:00Z">
              <w:r w:rsidRPr="002627F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71E90DFC" w14:textId="77777777" w:rsidR="00BE3409" w:rsidRPr="002627FD" w:rsidRDefault="00BE3409" w:rsidP="00AB7DA2">
            <w:pPr>
              <w:autoSpaceDE w:val="0"/>
              <w:autoSpaceDN w:val="0"/>
              <w:adjustRightInd w:val="0"/>
              <w:spacing w:after="0" w:line="240" w:lineRule="auto"/>
              <w:rPr>
                <w:ins w:id="1059" w:author="Arjan" w:date="2014-11-17T19:18:00Z"/>
                <w:rFonts w:ascii="Arial" w:eastAsia="Times New Roman" w:hAnsi="Arial" w:cs="Arial"/>
                <w:color w:val="000000"/>
                <w:sz w:val="20"/>
                <w:szCs w:val="20"/>
              </w:rPr>
            </w:pPr>
            <w:ins w:id="1060" w:author="Arjan" w:date="2014-11-17T19:20:00Z">
              <w:r>
                <w:rPr>
                  <w:rFonts w:ascii="Arial" w:eastAsia="Times New Roman" w:hAnsi="Arial" w:cs="Arial"/>
                  <w:color w:val="000000"/>
                  <w:sz w:val="20"/>
                  <w:szCs w:val="20"/>
                </w:rPr>
                <w:t>Zie groep</w:t>
              </w:r>
            </w:ins>
          </w:p>
        </w:tc>
      </w:tr>
      <w:tr w:rsidR="00BE3409" w:rsidRPr="002627FD" w14:paraId="74C07197" w14:textId="77777777" w:rsidTr="00AB7DA2">
        <w:trPr>
          <w:trHeight w:val="230"/>
          <w:ins w:id="1061" w:author="Arjan" w:date="2014-11-17T19:18:00Z"/>
        </w:trPr>
        <w:tc>
          <w:tcPr>
            <w:tcW w:w="3780" w:type="dxa"/>
            <w:tcBorders>
              <w:top w:val="nil"/>
              <w:left w:val="nil"/>
              <w:bottom w:val="nil"/>
              <w:right w:val="nil"/>
            </w:tcBorders>
          </w:tcPr>
          <w:p w14:paraId="36ECE5D3" w14:textId="77777777" w:rsidR="00BE3409" w:rsidRPr="002627FD" w:rsidRDefault="00BE3409" w:rsidP="00AB7DA2">
            <w:pPr>
              <w:autoSpaceDE w:val="0"/>
              <w:autoSpaceDN w:val="0"/>
              <w:adjustRightInd w:val="0"/>
              <w:spacing w:after="0" w:line="240" w:lineRule="auto"/>
              <w:rPr>
                <w:ins w:id="1062" w:author="Arjan" w:date="2014-11-17T19:18:00Z"/>
                <w:rFonts w:ascii="Arial" w:eastAsia="Times New Roman" w:hAnsi="Arial" w:cs="Arial"/>
                <w:b/>
                <w:bCs/>
                <w:color w:val="000000"/>
                <w:sz w:val="20"/>
                <w:szCs w:val="20"/>
              </w:rPr>
            </w:pPr>
          </w:p>
        </w:tc>
        <w:tc>
          <w:tcPr>
            <w:tcW w:w="5580" w:type="dxa"/>
            <w:tcBorders>
              <w:top w:val="nil"/>
              <w:left w:val="nil"/>
              <w:bottom w:val="nil"/>
              <w:right w:val="nil"/>
            </w:tcBorders>
          </w:tcPr>
          <w:p w14:paraId="3939AD77" w14:textId="77777777" w:rsidR="00BE3409" w:rsidRPr="002627FD" w:rsidRDefault="00BE3409" w:rsidP="00AB7DA2">
            <w:pPr>
              <w:autoSpaceDE w:val="0"/>
              <w:autoSpaceDN w:val="0"/>
              <w:adjustRightInd w:val="0"/>
              <w:spacing w:after="0" w:line="240" w:lineRule="auto"/>
              <w:rPr>
                <w:ins w:id="1063" w:author="Arjan" w:date="2014-11-17T19:18:00Z"/>
                <w:rFonts w:ascii="Arial" w:eastAsia="Times New Roman" w:hAnsi="Arial" w:cs="Arial"/>
                <w:color w:val="000000"/>
                <w:sz w:val="20"/>
                <w:szCs w:val="20"/>
              </w:rPr>
            </w:pPr>
          </w:p>
        </w:tc>
      </w:tr>
      <w:tr w:rsidR="00BE3409" w:rsidRPr="002627FD" w14:paraId="29ABB6DD" w14:textId="77777777" w:rsidTr="00AB7DA2">
        <w:trPr>
          <w:trHeight w:val="230"/>
          <w:ins w:id="1064" w:author="Arjan" w:date="2014-11-17T19:18:00Z"/>
        </w:trPr>
        <w:tc>
          <w:tcPr>
            <w:tcW w:w="3780" w:type="dxa"/>
            <w:tcBorders>
              <w:top w:val="nil"/>
              <w:left w:val="nil"/>
              <w:bottom w:val="nil"/>
              <w:right w:val="nil"/>
            </w:tcBorders>
          </w:tcPr>
          <w:p w14:paraId="15D29303" w14:textId="77777777" w:rsidR="00BE3409" w:rsidRPr="002627FD" w:rsidRDefault="00BE3409" w:rsidP="00AB7DA2">
            <w:pPr>
              <w:autoSpaceDE w:val="0"/>
              <w:autoSpaceDN w:val="0"/>
              <w:adjustRightInd w:val="0"/>
              <w:spacing w:after="0" w:line="240" w:lineRule="auto"/>
              <w:rPr>
                <w:ins w:id="1065" w:author="Arjan" w:date="2014-11-17T19:18:00Z"/>
                <w:rFonts w:ascii="Arial" w:eastAsia="Times New Roman" w:hAnsi="Arial" w:cs="Arial"/>
                <w:color w:val="000000"/>
                <w:sz w:val="20"/>
                <w:szCs w:val="20"/>
              </w:rPr>
            </w:pPr>
            <w:ins w:id="1066" w:author="Arjan" w:date="2014-11-17T19:18:00Z">
              <w:r w:rsidRPr="002627F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4A5E95F5" w14:textId="77777777" w:rsidR="00BE3409" w:rsidRPr="002627FD" w:rsidRDefault="00BE3409" w:rsidP="00AB7DA2">
            <w:pPr>
              <w:autoSpaceDE w:val="0"/>
              <w:autoSpaceDN w:val="0"/>
              <w:adjustRightInd w:val="0"/>
              <w:spacing w:after="0" w:line="240" w:lineRule="auto"/>
              <w:rPr>
                <w:ins w:id="1067" w:author="Arjan" w:date="2014-11-17T19:18:00Z"/>
                <w:rFonts w:ascii="Arial" w:eastAsia="Times New Roman" w:hAnsi="Arial" w:cs="Arial"/>
                <w:color w:val="000000"/>
                <w:sz w:val="20"/>
                <w:szCs w:val="20"/>
              </w:rPr>
            </w:pPr>
          </w:p>
        </w:tc>
      </w:tr>
      <w:tr w:rsidR="00BE3409" w:rsidRPr="002627FD" w14:paraId="5B797267" w14:textId="77777777" w:rsidTr="00AB7DA2">
        <w:trPr>
          <w:trHeight w:val="230"/>
          <w:ins w:id="1068" w:author="Arjan" w:date="2014-11-17T19:18:00Z"/>
        </w:trPr>
        <w:tc>
          <w:tcPr>
            <w:tcW w:w="3780" w:type="dxa"/>
            <w:tcBorders>
              <w:top w:val="nil"/>
              <w:left w:val="nil"/>
              <w:bottom w:val="nil"/>
              <w:right w:val="nil"/>
            </w:tcBorders>
          </w:tcPr>
          <w:p w14:paraId="3B93147A" w14:textId="77777777" w:rsidR="00BE3409" w:rsidRPr="002627FD" w:rsidRDefault="00BE3409" w:rsidP="00AB7DA2">
            <w:pPr>
              <w:autoSpaceDE w:val="0"/>
              <w:autoSpaceDN w:val="0"/>
              <w:adjustRightInd w:val="0"/>
              <w:spacing w:after="0" w:line="240" w:lineRule="auto"/>
              <w:rPr>
                <w:ins w:id="1069" w:author="Arjan" w:date="2014-11-17T19:18:00Z"/>
                <w:rFonts w:ascii="Arial" w:eastAsia="Times New Roman" w:hAnsi="Arial" w:cs="Arial"/>
                <w:b/>
                <w:bCs/>
                <w:color w:val="000000"/>
                <w:sz w:val="20"/>
                <w:szCs w:val="20"/>
              </w:rPr>
            </w:pPr>
          </w:p>
        </w:tc>
        <w:tc>
          <w:tcPr>
            <w:tcW w:w="5580" w:type="dxa"/>
            <w:tcBorders>
              <w:top w:val="nil"/>
              <w:left w:val="nil"/>
              <w:bottom w:val="nil"/>
              <w:right w:val="nil"/>
            </w:tcBorders>
          </w:tcPr>
          <w:p w14:paraId="14855E25" w14:textId="77777777" w:rsidR="00BE3409" w:rsidRPr="002627FD" w:rsidRDefault="00BE3409" w:rsidP="00AB7DA2">
            <w:pPr>
              <w:autoSpaceDE w:val="0"/>
              <w:autoSpaceDN w:val="0"/>
              <w:adjustRightInd w:val="0"/>
              <w:spacing w:after="0" w:line="240" w:lineRule="auto"/>
              <w:rPr>
                <w:ins w:id="1070" w:author="Arjan" w:date="2014-11-17T19:18:00Z"/>
                <w:rFonts w:ascii="Arial" w:eastAsia="Times New Roman" w:hAnsi="Arial" w:cs="Arial"/>
                <w:color w:val="000000"/>
                <w:sz w:val="20"/>
                <w:szCs w:val="20"/>
              </w:rPr>
            </w:pPr>
          </w:p>
        </w:tc>
      </w:tr>
      <w:tr w:rsidR="00BE3409" w:rsidRPr="002627FD" w14:paraId="79BD30AF" w14:textId="77777777" w:rsidTr="00AB7DA2">
        <w:trPr>
          <w:trHeight w:val="230"/>
          <w:ins w:id="1071" w:author="Arjan" w:date="2014-11-17T19:18:00Z"/>
        </w:trPr>
        <w:tc>
          <w:tcPr>
            <w:tcW w:w="3780" w:type="dxa"/>
            <w:tcBorders>
              <w:top w:val="nil"/>
              <w:left w:val="nil"/>
              <w:bottom w:val="nil"/>
              <w:right w:val="nil"/>
            </w:tcBorders>
          </w:tcPr>
          <w:p w14:paraId="5D26C5C3" w14:textId="77777777" w:rsidR="00BE3409" w:rsidRPr="002627FD" w:rsidRDefault="00BE3409" w:rsidP="00AB7DA2">
            <w:pPr>
              <w:autoSpaceDE w:val="0"/>
              <w:autoSpaceDN w:val="0"/>
              <w:adjustRightInd w:val="0"/>
              <w:spacing w:after="0" w:line="240" w:lineRule="auto"/>
              <w:rPr>
                <w:ins w:id="1072" w:author="Arjan" w:date="2014-11-17T19:18:00Z"/>
                <w:rFonts w:ascii="Arial" w:eastAsia="Times New Roman" w:hAnsi="Arial" w:cs="Arial"/>
                <w:color w:val="000000"/>
                <w:sz w:val="20"/>
                <w:szCs w:val="20"/>
              </w:rPr>
            </w:pPr>
            <w:ins w:id="1073" w:author="Arjan" w:date="2014-11-17T19:18:00Z">
              <w:r w:rsidRPr="002627F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337DBCB5" w14:textId="77777777" w:rsidR="00BE3409" w:rsidRPr="002627FD" w:rsidRDefault="00BE3409" w:rsidP="00AB7DA2">
            <w:pPr>
              <w:autoSpaceDE w:val="0"/>
              <w:autoSpaceDN w:val="0"/>
              <w:adjustRightInd w:val="0"/>
              <w:spacing w:after="0" w:line="240" w:lineRule="auto"/>
              <w:rPr>
                <w:ins w:id="1074" w:author="Arjan" w:date="2014-11-17T19:18:00Z"/>
                <w:rFonts w:ascii="Arial" w:eastAsia="Times New Roman" w:hAnsi="Arial" w:cs="Arial"/>
                <w:color w:val="000000"/>
                <w:sz w:val="20"/>
                <w:szCs w:val="20"/>
              </w:rPr>
            </w:pPr>
            <w:ins w:id="1075" w:author="Arjan" w:date="2014-11-17T19:20:00Z">
              <w:r>
                <w:rPr>
                  <w:rFonts w:ascii="Arial" w:eastAsia="Times New Roman" w:hAnsi="Arial" w:cs="Arial"/>
                  <w:color w:val="000000"/>
                  <w:sz w:val="20"/>
                  <w:szCs w:val="20"/>
                </w:rPr>
                <w:t>Zie groep</w:t>
              </w:r>
            </w:ins>
          </w:p>
        </w:tc>
      </w:tr>
      <w:tr w:rsidR="00BE3409" w:rsidRPr="002627FD" w14:paraId="795DCEDD" w14:textId="77777777" w:rsidTr="00AB7DA2">
        <w:trPr>
          <w:trHeight w:val="230"/>
          <w:ins w:id="1076" w:author="Arjan" w:date="2014-11-17T19:18:00Z"/>
        </w:trPr>
        <w:tc>
          <w:tcPr>
            <w:tcW w:w="3780" w:type="dxa"/>
            <w:tcBorders>
              <w:top w:val="nil"/>
              <w:left w:val="nil"/>
              <w:bottom w:val="nil"/>
              <w:right w:val="nil"/>
            </w:tcBorders>
          </w:tcPr>
          <w:p w14:paraId="6A01ADF8" w14:textId="77777777" w:rsidR="00BE3409" w:rsidRPr="002627FD" w:rsidRDefault="00BE3409" w:rsidP="00AB7DA2">
            <w:pPr>
              <w:autoSpaceDE w:val="0"/>
              <w:autoSpaceDN w:val="0"/>
              <w:adjustRightInd w:val="0"/>
              <w:spacing w:after="0" w:line="240" w:lineRule="auto"/>
              <w:rPr>
                <w:ins w:id="1077" w:author="Arjan" w:date="2014-11-17T19:18:00Z"/>
                <w:rFonts w:ascii="Arial" w:eastAsia="Times New Roman" w:hAnsi="Arial" w:cs="Arial"/>
                <w:b/>
                <w:bCs/>
                <w:color w:val="000000"/>
                <w:sz w:val="20"/>
                <w:szCs w:val="20"/>
              </w:rPr>
            </w:pPr>
          </w:p>
        </w:tc>
        <w:tc>
          <w:tcPr>
            <w:tcW w:w="5580" w:type="dxa"/>
            <w:tcBorders>
              <w:top w:val="nil"/>
              <w:left w:val="nil"/>
              <w:bottom w:val="nil"/>
              <w:right w:val="nil"/>
            </w:tcBorders>
          </w:tcPr>
          <w:p w14:paraId="5D7C01CC" w14:textId="77777777" w:rsidR="00BE3409" w:rsidRPr="002627FD" w:rsidRDefault="00BE3409" w:rsidP="00AB7DA2">
            <w:pPr>
              <w:autoSpaceDE w:val="0"/>
              <w:autoSpaceDN w:val="0"/>
              <w:adjustRightInd w:val="0"/>
              <w:spacing w:after="0" w:line="240" w:lineRule="auto"/>
              <w:rPr>
                <w:ins w:id="1078" w:author="Arjan" w:date="2014-11-17T19:18:00Z"/>
                <w:rFonts w:ascii="Arial" w:eastAsia="Times New Roman" w:hAnsi="Arial" w:cs="Arial"/>
                <w:color w:val="000000"/>
                <w:sz w:val="20"/>
                <w:szCs w:val="20"/>
              </w:rPr>
            </w:pPr>
          </w:p>
        </w:tc>
      </w:tr>
      <w:tr w:rsidR="00BE3409" w:rsidRPr="002627FD" w14:paraId="02D8A03D" w14:textId="77777777" w:rsidTr="00AB7DA2">
        <w:trPr>
          <w:trHeight w:val="411"/>
          <w:ins w:id="1079" w:author="Arjan" w:date="2014-11-17T19:18:00Z"/>
        </w:trPr>
        <w:tc>
          <w:tcPr>
            <w:tcW w:w="3780" w:type="dxa"/>
            <w:tcBorders>
              <w:top w:val="nil"/>
              <w:left w:val="nil"/>
              <w:bottom w:val="nil"/>
              <w:right w:val="nil"/>
            </w:tcBorders>
          </w:tcPr>
          <w:p w14:paraId="1ED5F9BC" w14:textId="77777777" w:rsidR="00BE3409" w:rsidRPr="002627FD" w:rsidRDefault="00BE3409" w:rsidP="00AB7DA2">
            <w:pPr>
              <w:autoSpaceDE w:val="0"/>
              <w:autoSpaceDN w:val="0"/>
              <w:adjustRightInd w:val="0"/>
              <w:spacing w:after="0" w:line="240" w:lineRule="auto"/>
              <w:rPr>
                <w:ins w:id="1080" w:author="Arjan" w:date="2014-11-17T19:18:00Z"/>
                <w:rFonts w:ascii="Arial" w:eastAsia="Times New Roman" w:hAnsi="Arial" w:cs="Arial"/>
                <w:color w:val="000000"/>
                <w:sz w:val="20"/>
                <w:szCs w:val="20"/>
              </w:rPr>
            </w:pPr>
            <w:ins w:id="1081" w:author="Arjan" w:date="2014-11-17T19:18:00Z">
              <w:r w:rsidRPr="002627F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11DA681B" w14:textId="77777777" w:rsidR="00BE3409" w:rsidRPr="002627FD" w:rsidRDefault="00BE3409" w:rsidP="00AB7DA2">
            <w:pPr>
              <w:autoSpaceDE w:val="0"/>
              <w:autoSpaceDN w:val="0"/>
              <w:adjustRightInd w:val="0"/>
              <w:spacing w:after="0" w:line="240" w:lineRule="auto"/>
              <w:rPr>
                <w:ins w:id="1082" w:author="Arjan" w:date="2014-11-17T19:18:00Z"/>
                <w:rFonts w:ascii="Arial" w:eastAsia="Times New Roman" w:hAnsi="Arial" w:cs="Arial"/>
                <w:color w:val="000000"/>
                <w:sz w:val="20"/>
                <w:szCs w:val="20"/>
              </w:rPr>
            </w:pPr>
            <w:ins w:id="1083" w:author="Arjan" w:date="2014-11-17T19:20:00Z">
              <w:r>
                <w:rPr>
                  <w:rFonts w:ascii="Arial" w:eastAsia="Times New Roman" w:hAnsi="Arial" w:cs="Arial"/>
                  <w:color w:val="000000"/>
                  <w:sz w:val="20"/>
                  <w:szCs w:val="20"/>
                </w:rPr>
                <w:t>Zie groep</w:t>
              </w:r>
            </w:ins>
          </w:p>
        </w:tc>
      </w:tr>
      <w:tr w:rsidR="00BE3409" w:rsidRPr="002627FD" w14:paraId="4588528D" w14:textId="77777777" w:rsidTr="00AB7DA2">
        <w:trPr>
          <w:trHeight w:val="245"/>
          <w:ins w:id="1084" w:author="Arjan" w:date="2014-11-17T19:18:00Z"/>
        </w:trPr>
        <w:tc>
          <w:tcPr>
            <w:tcW w:w="3780" w:type="dxa"/>
            <w:tcBorders>
              <w:top w:val="nil"/>
              <w:left w:val="nil"/>
              <w:bottom w:val="nil"/>
              <w:right w:val="nil"/>
            </w:tcBorders>
          </w:tcPr>
          <w:p w14:paraId="4B880220" w14:textId="77777777" w:rsidR="00BE3409" w:rsidRPr="002627FD" w:rsidRDefault="00BE3409" w:rsidP="00AB7DA2">
            <w:pPr>
              <w:autoSpaceDE w:val="0"/>
              <w:autoSpaceDN w:val="0"/>
              <w:adjustRightInd w:val="0"/>
              <w:spacing w:after="0" w:line="240" w:lineRule="auto"/>
              <w:rPr>
                <w:ins w:id="1085" w:author="Arjan" w:date="2014-11-17T19:18:00Z"/>
                <w:rFonts w:ascii="Arial" w:eastAsia="Times New Roman" w:hAnsi="Arial" w:cs="Arial"/>
                <w:b/>
                <w:bCs/>
                <w:color w:val="000000"/>
                <w:sz w:val="20"/>
                <w:szCs w:val="20"/>
              </w:rPr>
            </w:pPr>
          </w:p>
        </w:tc>
        <w:tc>
          <w:tcPr>
            <w:tcW w:w="5580" w:type="dxa"/>
            <w:tcBorders>
              <w:top w:val="nil"/>
              <w:left w:val="nil"/>
              <w:bottom w:val="nil"/>
              <w:right w:val="nil"/>
            </w:tcBorders>
          </w:tcPr>
          <w:p w14:paraId="3BC667C9" w14:textId="77777777" w:rsidR="00BE3409" w:rsidRPr="002627FD" w:rsidRDefault="00BE3409" w:rsidP="00AB7DA2">
            <w:pPr>
              <w:autoSpaceDE w:val="0"/>
              <w:autoSpaceDN w:val="0"/>
              <w:adjustRightInd w:val="0"/>
              <w:spacing w:after="0" w:line="240" w:lineRule="auto"/>
              <w:rPr>
                <w:ins w:id="1086" w:author="Arjan" w:date="2014-11-17T19:18:00Z"/>
                <w:rFonts w:ascii="Arial" w:eastAsia="Times New Roman" w:hAnsi="Arial" w:cs="Arial"/>
                <w:color w:val="000000"/>
                <w:sz w:val="20"/>
                <w:szCs w:val="20"/>
              </w:rPr>
            </w:pPr>
          </w:p>
        </w:tc>
      </w:tr>
      <w:tr w:rsidR="00BE3409" w:rsidRPr="002627FD" w14:paraId="6452B00E" w14:textId="77777777" w:rsidTr="00AB7DA2">
        <w:trPr>
          <w:trHeight w:val="230"/>
          <w:ins w:id="1087" w:author="Arjan" w:date="2014-11-17T19:18:00Z"/>
        </w:trPr>
        <w:tc>
          <w:tcPr>
            <w:tcW w:w="3780" w:type="dxa"/>
            <w:tcBorders>
              <w:top w:val="nil"/>
              <w:left w:val="nil"/>
              <w:bottom w:val="nil"/>
              <w:right w:val="nil"/>
            </w:tcBorders>
          </w:tcPr>
          <w:p w14:paraId="19D3BE78" w14:textId="77777777" w:rsidR="00BE3409" w:rsidRPr="002627FD" w:rsidRDefault="00BE3409" w:rsidP="00AB7DA2">
            <w:pPr>
              <w:autoSpaceDE w:val="0"/>
              <w:autoSpaceDN w:val="0"/>
              <w:adjustRightInd w:val="0"/>
              <w:spacing w:after="0" w:line="240" w:lineRule="auto"/>
              <w:rPr>
                <w:ins w:id="1088" w:author="Arjan" w:date="2014-11-17T19:18:00Z"/>
                <w:rFonts w:ascii="Arial" w:eastAsia="Times New Roman" w:hAnsi="Arial" w:cs="Arial"/>
                <w:color w:val="000000"/>
                <w:sz w:val="20"/>
                <w:szCs w:val="20"/>
              </w:rPr>
            </w:pPr>
            <w:ins w:id="1089" w:author="Arjan" w:date="2014-11-17T19:18:00Z">
              <w:r w:rsidRPr="002627F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6B3ED3DD" w14:textId="77777777" w:rsidR="00BE3409" w:rsidRPr="002627FD" w:rsidRDefault="00AB7DA2" w:rsidP="00AB7DA2">
            <w:pPr>
              <w:autoSpaceDE w:val="0"/>
              <w:autoSpaceDN w:val="0"/>
              <w:adjustRightInd w:val="0"/>
              <w:spacing w:after="0" w:line="240" w:lineRule="auto"/>
              <w:rPr>
                <w:ins w:id="1090" w:author="Arjan" w:date="2014-11-17T19:18:00Z"/>
                <w:rFonts w:ascii="Arial" w:eastAsia="Times New Roman" w:hAnsi="Arial" w:cs="Arial"/>
                <w:color w:val="000000"/>
                <w:sz w:val="20"/>
                <w:szCs w:val="20"/>
              </w:rPr>
            </w:pPr>
            <w:ins w:id="1091" w:author="Arjan" w:date="2014-11-17T21:35:00Z">
              <w:r>
                <w:rPr>
                  <w:rFonts w:ascii="Arial" w:hAnsi="Arial" w:cs="Arial"/>
                  <w:sz w:val="20"/>
                  <w:szCs w:val="20"/>
                  <w:lang w:val="en-AU"/>
                </w:rPr>
                <w:t>0</w:t>
              </w:r>
            </w:ins>
            <w:ins w:id="1092" w:author="Arjan" w:date="2014-11-17T19:18:00Z">
              <w:r w:rsidR="00BE3409" w:rsidRPr="002627FD">
                <w:rPr>
                  <w:rFonts w:ascii="Arial" w:eastAsia="Times New Roman" w:hAnsi="Arial" w:cs="Arial"/>
                  <w:color w:val="000000"/>
                  <w:sz w:val="20"/>
                  <w:szCs w:val="20"/>
                </w:rPr>
                <w:t xml:space="preserve"> - </w:t>
              </w:r>
              <w:r w:rsidR="00DA5D93" w:rsidRPr="002627FD">
                <w:rPr>
                  <w:rFonts w:ascii="Arial" w:eastAsia="Times New Roman" w:hAnsi="Arial" w:cs="Arial"/>
                  <w:color w:val="000000"/>
                  <w:sz w:val="20"/>
                  <w:szCs w:val="20"/>
                </w:rPr>
                <w:fldChar w:fldCharType="begin" w:fldLock="1"/>
              </w:r>
              <w:r w:rsidR="00BE3409" w:rsidRPr="002627FD">
                <w:rPr>
                  <w:rFonts w:ascii="Arial" w:eastAsia="Times New Roman" w:hAnsi="Arial" w:cs="Arial"/>
                  <w:color w:val="000000"/>
                  <w:sz w:val="20"/>
                  <w:szCs w:val="20"/>
                </w:rPr>
                <w:instrText>MERGEFIELD Att.UpperBound</w:instrText>
              </w:r>
              <w:r w:rsidR="00DA5D93" w:rsidRPr="002627FD">
                <w:rPr>
                  <w:rFonts w:ascii="Arial" w:eastAsia="Times New Roman" w:hAnsi="Arial" w:cs="Arial"/>
                  <w:color w:val="000000"/>
                  <w:sz w:val="20"/>
                  <w:szCs w:val="20"/>
                </w:rPr>
                <w:fldChar w:fldCharType="separate"/>
              </w:r>
              <w:r w:rsidR="00BE3409" w:rsidRPr="002627FD">
                <w:rPr>
                  <w:rFonts w:ascii="Arial" w:eastAsia="Times New Roman" w:hAnsi="Arial" w:cs="Arial"/>
                  <w:color w:val="000000"/>
                  <w:sz w:val="20"/>
                  <w:szCs w:val="20"/>
                </w:rPr>
                <w:t>1</w:t>
              </w:r>
              <w:r w:rsidR="00DA5D93" w:rsidRPr="002627FD">
                <w:rPr>
                  <w:rFonts w:ascii="Arial" w:eastAsia="Times New Roman" w:hAnsi="Arial" w:cs="Arial"/>
                  <w:color w:val="000000"/>
                  <w:sz w:val="20"/>
                  <w:szCs w:val="20"/>
                </w:rPr>
                <w:fldChar w:fldCharType="end"/>
              </w:r>
            </w:ins>
          </w:p>
        </w:tc>
      </w:tr>
      <w:tr w:rsidR="00BE3409" w:rsidRPr="002627FD" w14:paraId="57208EF1" w14:textId="77777777" w:rsidTr="00AB7DA2">
        <w:trPr>
          <w:trHeight w:val="230"/>
          <w:ins w:id="1093" w:author="Arjan" w:date="2014-11-17T19:18:00Z"/>
        </w:trPr>
        <w:tc>
          <w:tcPr>
            <w:tcW w:w="3780" w:type="dxa"/>
            <w:tcBorders>
              <w:top w:val="nil"/>
              <w:left w:val="nil"/>
              <w:bottom w:val="nil"/>
              <w:right w:val="nil"/>
            </w:tcBorders>
          </w:tcPr>
          <w:p w14:paraId="53390325" w14:textId="77777777" w:rsidR="00BE3409" w:rsidRPr="002627FD" w:rsidRDefault="00BE3409" w:rsidP="00AB7DA2">
            <w:pPr>
              <w:autoSpaceDE w:val="0"/>
              <w:autoSpaceDN w:val="0"/>
              <w:adjustRightInd w:val="0"/>
              <w:spacing w:after="0" w:line="240" w:lineRule="auto"/>
              <w:rPr>
                <w:ins w:id="1094" w:author="Arjan" w:date="2014-11-17T19:18:00Z"/>
                <w:rFonts w:ascii="Arial" w:eastAsia="Times New Roman" w:hAnsi="Arial" w:cs="Arial"/>
                <w:b/>
                <w:bCs/>
                <w:color w:val="000000"/>
                <w:sz w:val="20"/>
                <w:szCs w:val="20"/>
              </w:rPr>
            </w:pPr>
          </w:p>
        </w:tc>
        <w:tc>
          <w:tcPr>
            <w:tcW w:w="5580" w:type="dxa"/>
            <w:tcBorders>
              <w:top w:val="nil"/>
              <w:left w:val="nil"/>
              <w:bottom w:val="nil"/>
              <w:right w:val="nil"/>
            </w:tcBorders>
          </w:tcPr>
          <w:p w14:paraId="4D3A7829" w14:textId="77777777" w:rsidR="00BE3409" w:rsidRPr="002627FD" w:rsidRDefault="00BE3409" w:rsidP="00AB7DA2">
            <w:pPr>
              <w:autoSpaceDE w:val="0"/>
              <w:autoSpaceDN w:val="0"/>
              <w:adjustRightInd w:val="0"/>
              <w:spacing w:after="0" w:line="240" w:lineRule="auto"/>
              <w:rPr>
                <w:ins w:id="1095" w:author="Arjan" w:date="2014-11-17T19:18:00Z"/>
                <w:rFonts w:ascii="Arial" w:eastAsia="Times New Roman" w:hAnsi="Arial" w:cs="Arial"/>
                <w:color w:val="000000"/>
                <w:sz w:val="20"/>
                <w:szCs w:val="20"/>
              </w:rPr>
            </w:pPr>
          </w:p>
        </w:tc>
      </w:tr>
      <w:tr w:rsidR="00BE3409" w:rsidRPr="002627FD" w14:paraId="3586782F" w14:textId="77777777" w:rsidTr="00AB7DA2">
        <w:trPr>
          <w:trHeight w:val="230"/>
          <w:ins w:id="1096" w:author="Arjan" w:date="2014-11-17T19:18:00Z"/>
        </w:trPr>
        <w:tc>
          <w:tcPr>
            <w:tcW w:w="3780" w:type="dxa"/>
            <w:tcBorders>
              <w:top w:val="nil"/>
              <w:left w:val="nil"/>
              <w:bottom w:val="nil"/>
              <w:right w:val="nil"/>
            </w:tcBorders>
          </w:tcPr>
          <w:p w14:paraId="1718896C" w14:textId="77777777" w:rsidR="00BE3409" w:rsidRPr="002627FD" w:rsidRDefault="00BE3409" w:rsidP="00AB7DA2">
            <w:pPr>
              <w:autoSpaceDE w:val="0"/>
              <w:autoSpaceDN w:val="0"/>
              <w:adjustRightInd w:val="0"/>
              <w:spacing w:after="0" w:line="240" w:lineRule="auto"/>
              <w:rPr>
                <w:ins w:id="1097" w:author="Arjan" w:date="2014-11-17T19:18:00Z"/>
                <w:rFonts w:ascii="Arial" w:eastAsia="Times New Roman" w:hAnsi="Arial" w:cs="Arial"/>
                <w:color w:val="000000"/>
                <w:sz w:val="20"/>
                <w:szCs w:val="20"/>
              </w:rPr>
            </w:pPr>
            <w:ins w:id="1098" w:author="Arjan" w:date="2014-11-17T19:18:00Z">
              <w:r w:rsidRPr="002627F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235CADDB" w14:textId="77777777" w:rsidR="00BE3409" w:rsidRPr="002627FD" w:rsidRDefault="00BE3409" w:rsidP="00AB7DA2">
            <w:pPr>
              <w:autoSpaceDE w:val="0"/>
              <w:autoSpaceDN w:val="0"/>
              <w:adjustRightInd w:val="0"/>
              <w:spacing w:after="0" w:line="240" w:lineRule="auto"/>
              <w:rPr>
                <w:ins w:id="1099" w:author="Arjan" w:date="2014-11-17T19:18:00Z"/>
                <w:rFonts w:ascii="Arial" w:eastAsia="Times New Roman" w:hAnsi="Arial" w:cs="Arial"/>
                <w:color w:val="000000"/>
                <w:sz w:val="20"/>
                <w:szCs w:val="20"/>
              </w:rPr>
            </w:pPr>
            <w:ins w:id="1100" w:author="Arjan" w:date="2014-11-17T19:18:00Z">
              <w:r>
                <w:rPr>
                  <w:rFonts w:ascii="Arial" w:eastAsia="Times New Roman" w:hAnsi="Arial" w:cs="Arial"/>
                  <w:color w:val="000000"/>
                  <w:sz w:val="20"/>
                  <w:szCs w:val="20"/>
                </w:rPr>
                <w:t>Kern</w:t>
              </w:r>
              <w:r w:rsidRPr="002627FD">
                <w:rPr>
                  <w:rFonts w:ascii="Arial" w:eastAsia="Times New Roman" w:hAnsi="Arial" w:cs="Arial"/>
                  <w:color w:val="000000"/>
                  <w:sz w:val="20"/>
                  <w:szCs w:val="20"/>
                </w:rPr>
                <w:t>gegeven</w:t>
              </w:r>
            </w:ins>
          </w:p>
        </w:tc>
      </w:tr>
      <w:tr w:rsidR="00BE3409" w:rsidRPr="002627FD" w14:paraId="47B8708B" w14:textId="77777777" w:rsidTr="00AB7DA2">
        <w:trPr>
          <w:trHeight w:val="230"/>
          <w:ins w:id="1101" w:author="Arjan" w:date="2014-11-17T19:18:00Z"/>
        </w:trPr>
        <w:tc>
          <w:tcPr>
            <w:tcW w:w="3780" w:type="dxa"/>
            <w:tcBorders>
              <w:top w:val="nil"/>
              <w:left w:val="nil"/>
              <w:right w:val="nil"/>
            </w:tcBorders>
          </w:tcPr>
          <w:p w14:paraId="02BD83D0" w14:textId="77777777" w:rsidR="00BE3409" w:rsidRPr="002627FD" w:rsidRDefault="00BE3409" w:rsidP="00AB7DA2">
            <w:pPr>
              <w:autoSpaceDE w:val="0"/>
              <w:autoSpaceDN w:val="0"/>
              <w:adjustRightInd w:val="0"/>
              <w:spacing w:after="0" w:line="240" w:lineRule="auto"/>
              <w:rPr>
                <w:ins w:id="1102" w:author="Arjan" w:date="2014-11-17T19:18:00Z"/>
                <w:rFonts w:ascii="Arial" w:eastAsia="Times New Roman" w:hAnsi="Arial" w:cs="Arial"/>
                <w:b/>
                <w:bCs/>
                <w:color w:val="000000"/>
                <w:sz w:val="20"/>
                <w:szCs w:val="20"/>
              </w:rPr>
            </w:pPr>
          </w:p>
        </w:tc>
        <w:tc>
          <w:tcPr>
            <w:tcW w:w="5580" w:type="dxa"/>
            <w:tcBorders>
              <w:top w:val="nil"/>
              <w:left w:val="nil"/>
              <w:right w:val="nil"/>
            </w:tcBorders>
          </w:tcPr>
          <w:p w14:paraId="3B7662C8" w14:textId="77777777" w:rsidR="00BE3409" w:rsidRPr="002627FD" w:rsidRDefault="00BE3409" w:rsidP="00AB7DA2">
            <w:pPr>
              <w:autoSpaceDE w:val="0"/>
              <w:autoSpaceDN w:val="0"/>
              <w:adjustRightInd w:val="0"/>
              <w:spacing w:after="0" w:line="240" w:lineRule="auto"/>
              <w:rPr>
                <w:ins w:id="1103" w:author="Arjan" w:date="2014-11-17T19:18:00Z"/>
                <w:rFonts w:ascii="Arial" w:eastAsia="Times New Roman" w:hAnsi="Arial" w:cs="Arial"/>
                <w:color w:val="000000"/>
                <w:sz w:val="20"/>
                <w:szCs w:val="20"/>
              </w:rPr>
            </w:pPr>
          </w:p>
        </w:tc>
      </w:tr>
      <w:tr w:rsidR="00BE3409" w:rsidRPr="005E066D" w14:paraId="22C17977" w14:textId="77777777" w:rsidTr="00AB7DA2">
        <w:trPr>
          <w:trHeight w:val="230"/>
          <w:ins w:id="1104" w:author="Arjan" w:date="2014-11-17T19:18:00Z"/>
        </w:trPr>
        <w:tc>
          <w:tcPr>
            <w:tcW w:w="3780" w:type="dxa"/>
            <w:tcBorders>
              <w:top w:val="nil"/>
              <w:left w:val="nil"/>
              <w:bottom w:val="single" w:sz="4" w:space="0" w:color="auto"/>
              <w:right w:val="nil"/>
            </w:tcBorders>
          </w:tcPr>
          <w:p w14:paraId="09C265D5" w14:textId="77777777" w:rsidR="00BE3409" w:rsidRPr="002627FD" w:rsidRDefault="00BE3409" w:rsidP="00AB7DA2">
            <w:pPr>
              <w:autoSpaceDE w:val="0"/>
              <w:autoSpaceDN w:val="0"/>
              <w:adjustRightInd w:val="0"/>
              <w:spacing w:after="0" w:line="240" w:lineRule="auto"/>
              <w:rPr>
                <w:ins w:id="1105" w:author="Arjan" w:date="2014-11-17T19:18:00Z"/>
                <w:rFonts w:ascii="Arial" w:eastAsia="Times New Roman" w:hAnsi="Arial" w:cs="Arial"/>
                <w:b/>
                <w:bCs/>
                <w:color w:val="000000"/>
                <w:sz w:val="20"/>
                <w:szCs w:val="20"/>
              </w:rPr>
            </w:pPr>
            <w:ins w:id="1106" w:author="Arjan" w:date="2014-11-17T19:18:00Z">
              <w:r w:rsidRPr="002627F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01C94DFC" w14:textId="77777777" w:rsidR="00BE3409" w:rsidRPr="00DD0F4F" w:rsidRDefault="00BE3409" w:rsidP="00AB7DA2">
            <w:pPr>
              <w:autoSpaceDE w:val="0"/>
              <w:autoSpaceDN w:val="0"/>
              <w:adjustRightInd w:val="0"/>
              <w:spacing w:after="0" w:line="240" w:lineRule="auto"/>
              <w:rPr>
                <w:ins w:id="1107" w:author="Arjan" w:date="2014-11-17T19:18:00Z"/>
                <w:rFonts w:ascii="Arial" w:eastAsia="Times New Roman" w:hAnsi="Arial" w:cs="Arial"/>
                <w:color w:val="000000"/>
                <w:sz w:val="20"/>
                <w:szCs w:val="20"/>
                <w:lang w:val="nl-NL"/>
              </w:rPr>
            </w:pPr>
            <w:ins w:id="1108" w:author="Arjan" w:date="2014-11-17T19:20:00Z">
              <w:r>
                <w:rPr>
                  <w:rFonts w:ascii="Arial" w:eastAsia="Times New Roman" w:hAnsi="Arial" w:cs="Arial"/>
                  <w:color w:val="000000"/>
                  <w:sz w:val="20"/>
                  <w:szCs w:val="20"/>
                  <w:lang w:val="nl-NL"/>
                </w:rPr>
                <w:t>-</w:t>
              </w:r>
            </w:ins>
          </w:p>
        </w:tc>
      </w:tr>
    </w:tbl>
    <w:p w14:paraId="735D978E" w14:textId="77777777" w:rsidR="00BE3409" w:rsidRPr="00DD0F4F" w:rsidRDefault="00BE3409" w:rsidP="0044638F">
      <w:pPr>
        <w:rPr>
          <w:lang w:val="nl-NL"/>
        </w:rPr>
      </w:pPr>
    </w:p>
    <w:p w14:paraId="688C24CF" w14:textId="77777777" w:rsidR="0044638F" w:rsidRDefault="0044638F" w:rsidP="0044638F">
      <w:pPr>
        <w:pStyle w:val="Kop3"/>
      </w:pPr>
      <w:bookmarkStart w:id="1109" w:name="_Toc493812417"/>
      <w:r>
        <w:t>Status</w:t>
      </w:r>
      <w:r w:rsidR="001E58EB">
        <w:t xml:space="preserve"> en Versie</w:t>
      </w:r>
      <w:bookmarkEnd w:id="1109"/>
    </w:p>
    <w:p w14:paraId="636D0DB6" w14:textId="77777777" w:rsidR="001E58EB" w:rsidRPr="00DD0F4F" w:rsidRDefault="001E58EB" w:rsidP="0044638F">
      <w:pPr>
        <w:rPr>
          <w:noProof/>
          <w:lang w:val="nl-NL"/>
        </w:rPr>
      </w:pPr>
      <w:r w:rsidRPr="00DD0F4F">
        <w:rPr>
          <w:noProof/>
          <w:lang w:val="nl-NL"/>
        </w:rPr>
        <w:t xml:space="preserve">Een ENKELVOUDIG INFORMATIEOBJECT betreft een </w:t>
      </w:r>
      <w:r w:rsidR="00433554" w:rsidRPr="00DD0F4F">
        <w:rPr>
          <w:noProof/>
          <w:lang w:val="nl-NL"/>
        </w:rPr>
        <w:t xml:space="preserve">naar aard en vorm als één geheel te beschouwen </w:t>
      </w:r>
      <w:r w:rsidRPr="00DD0F4F">
        <w:rPr>
          <w:noProof/>
          <w:lang w:val="nl-NL"/>
        </w:rPr>
        <w:t xml:space="preserve">bestand </w:t>
      </w:r>
      <w:r w:rsidR="00433554" w:rsidRPr="00DD0F4F">
        <w:rPr>
          <w:noProof/>
          <w:lang w:val="nl-NL"/>
        </w:rPr>
        <w:t xml:space="preserve">eenheid van gegevens. In de digitale praktijk betreft dit een bestand. Een INFORMATIEOBJECT is inhoudelijk vastgelegd in één bestand dan wel, in het geval het een SAMENGESTELD INFORMATIEOBJECT betreft in meer bestanden. In het laatste geval vormen die bestanden vanuit functioneel oogpunt één geheel. Slechts technische aspecten vormen de reden om een dergelijk geheel inhoudelijk in meerder fysieke eenheden (bestanden, enkelvoudige informatieobjecten) vast te leggen. Vanuit functioneel oogpunt hebben deze bestanden dezelfde versie en status. Om die redenen verplaatsen we de attributen Versie en Status naar INFORMATIEOBJECT. </w:t>
      </w:r>
    </w:p>
    <w:p w14:paraId="69B3EA43" w14:textId="77777777" w:rsidR="00433554" w:rsidRPr="00DD0F4F" w:rsidRDefault="00433554" w:rsidP="0044638F">
      <w:pPr>
        <w:rPr>
          <w:noProof/>
          <w:lang w:val="nl-NL"/>
        </w:rPr>
      </w:pPr>
      <w:r w:rsidRPr="00DD0F4F">
        <w:rPr>
          <w:noProof/>
          <w:lang w:val="nl-NL"/>
        </w:rPr>
        <w:t xml:space="preserve">De tweede reden hiervoor is de aansluiting op </w:t>
      </w:r>
      <w:r w:rsidRPr="00DD0F4F">
        <w:rPr>
          <w:lang w:val="nl-NL"/>
        </w:rPr>
        <w:t xml:space="preserve">het Toepassingsprofiel Lokale Overheden, het model van metadata van een (digitaal) record in verband met archiveringsdoeleinden. </w:t>
      </w:r>
      <w:r w:rsidR="00922EA9" w:rsidRPr="00DD0F4F">
        <w:rPr>
          <w:lang w:val="nl-NL"/>
        </w:rPr>
        <w:t xml:space="preserve">Dankzij deze verplaatsing is het mogelijk om van een informatieobject een </w:t>
      </w:r>
      <w:r w:rsidRPr="00DD0F4F">
        <w:rPr>
          <w:lang w:val="nl-NL"/>
        </w:rPr>
        <w:t xml:space="preserve">record </w:t>
      </w:r>
      <w:r w:rsidR="00922EA9" w:rsidRPr="00DD0F4F">
        <w:rPr>
          <w:lang w:val="nl-NL"/>
        </w:rPr>
        <w:t xml:space="preserve">te genereren en </w:t>
      </w:r>
      <w:r w:rsidRPr="00DD0F4F">
        <w:rPr>
          <w:lang w:val="nl-NL"/>
        </w:rPr>
        <w:t xml:space="preserve">van </w:t>
      </w:r>
      <w:r w:rsidR="00922EA9" w:rsidRPr="00DD0F4F">
        <w:rPr>
          <w:lang w:val="nl-NL"/>
        </w:rPr>
        <w:t xml:space="preserve">de gewenste </w:t>
      </w:r>
      <w:r w:rsidRPr="00DD0F4F">
        <w:rPr>
          <w:lang w:val="nl-NL"/>
        </w:rPr>
        <w:t>metadata te voorzien</w:t>
      </w:r>
      <w:r w:rsidR="00922EA9" w:rsidRPr="00DD0F4F">
        <w:rPr>
          <w:lang w:val="nl-NL"/>
        </w:rPr>
        <w:t>.</w:t>
      </w:r>
    </w:p>
    <w:p w14:paraId="362F02CD" w14:textId="77777777" w:rsidR="0044638F" w:rsidRPr="00922EA9" w:rsidDel="00660E22" w:rsidRDefault="00DA5D93" w:rsidP="00922EA9">
      <w:pPr>
        <w:pStyle w:val="Kop41"/>
        <w:rPr>
          <w:del w:id="1110" w:author="Arjan" w:date="2014-01-22T14:54:00Z"/>
          <w:rFonts w:eastAsia="Times New Roman"/>
          <w:shd w:val="clear" w:color="auto" w:fill="auto"/>
          <w:lang w:val="nl-NL"/>
        </w:rPr>
      </w:pPr>
      <w:del w:id="1111" w:author="Arjan" w:date="2014-01-22T14:54:00Z">
        <w:r w:rsidDel="00660E22">
          <w:rPr>
            <w:b w:val="0"/>
            <w:bCs w:val="0"/>
            <w:sz w:val="20"/>
            <w:szCs w:val="20"/>
          </w:rPr>
          <w:fldChar w:fldCharType="begin" w:fldLock="1"/>
        </w:r>
        <w:r w:rsidR="00922EA9" w:rsidRPr="00DD0F4F" w:rsidDel="00660E22">
          <w:rPr>
            <w:b w:val="0"/>
            <w:bCs w:val="0"/>
            <w:color w:val="auto"/>
            <w:sz w:val="20"/>
            <w:szCs w:val="20"/>
            <w:shd w:val="clear" w:color="auto" w:fill="auto"/>
            <w:lang w:val="nl-NL"/>
          </w:rPr>
          <w:delInstrText xml:space="preserve">MERGEFIELD </w:delInstrText>
        </w:r>
        <w:r w:rsidR="00922EA9" w:rsidDel="00660E22">
          <w:rPr>
            <w:rFonts w:eastAsia="Times New Roman"/>
            <w:shd w:val="clear" w:color="auto" w:fill="auto"/>
            <w:lang w:val="nl-NL"/>
          </w:rPr>
          <w:delInstrText>Att.Stereotype</w:delInstrText>
        </w:r>
        <w:r w:rsidDel="00660E22">
          <w:rPr>
            <w:b w:val="0"/>
            <w:bCs w:val="0"/>
            <w:sz w:val="20"/>
            <w:szCs w:val="20"/>
          </w:rPr>
          <w:fldChar w:fldCharType="separate"/>
        </w:r>
        <w:r w:rsidR="00922EA9" w:rsidDel="00660E22">
          <w:rPr>
            <w:rFonts w:eastAsia="Times New Roman"/>
            <w:shd w:val="clear" w:color="auto" w:fill="auto"/>
            <w:lang w:val="nl-NL"/>
          </w:rPr>
          <w:delText>«Attribuutsoort»</w:delText>
        </w:r>
        <w:r w:rsidDel="00660E22">
          <w:rPr>
            <w:b w:val="0"/>
            <w:bCs w:val="0"/>
            <w:sz w:val="20"/>
            <w:szCs w:val="20"/>
          </w:rPr>
          <w:fldChar w:fldCharType="end"/>
        </w:r>
        <w:r w:rsidR="00922EA9" w:rsidDel="00660E22">
          <w:rPr>
            <w:rFonts w:eastAsia="Times New Roman"/>
            <w:shd w:val="clear" w:color="auto" w:fill="auto"/>
            <w:lang w:val="nl-NL"/>
          </w:rPr>
          <w:delText xml:space="preserve"> Documentstatus</w:delText>
        </w:r>
      </w:del>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44638F" w:rsidRPr="005C14BE" w:rsidDel="00660E22" w14:paraId="54B557F4" w14:textId="77777777" w:rsidTr="005D189E">
        <w:trPr>
          <w:trHeight w:val="230"/>
          <w:del w:id="1112" w:author="Arjan" w:date="2014-01-22T14:54:00Z"/>
        </w:trPr>
        <w:tc>
          <w:tcPr>
            <w:tcW w:w="3780" w:type="dxa"/>
            <w:tcBorders>
              <w:top w:val="single" w:sz="4" w:space="0" w:color="auto"/>
              <w:left w:val="nil"/>
              <w:bottom w:val="nil"/>
              <w:right w:val="nil"/>
            </w:tcBorders>
          </w:tcPr>
          <w:p w14:paraId="448B52FB" w14:textId="77777777" w:rsidR="0044638F" w:rsidRPr="00DD0F4F" w:rsidDel="00660E22" w:rsidRDefault="0044638F" w:rsidP="004221F2">
            <w:pPr>
              <w:autoSpaceDE w:val="0"/>
              <w:autoSpaceDN w:val="0"/>
              <w:adjustRightInd w:val="0"/>
              <w:spacing w:after="0" w:line="240" w:lineRule="auto"/>
              <w:rPr>
                <w:del w:id="1113" w:author="Arjan" w:date="2014-01-22T14:54:00Z"/>
                <w:rFonts w:ascii="Arial" w:eastAsia="Times New Roman" w:hAnsi="Arial" w:cs="Arial"/>
                <w:color w:val="000000"/>
                <w:sz w:val="20"/>
                <w:szCs w:val="20"/>
                <w:lang w:val="nl-NL"/>
              </w:rPr>
            </w:pPr>
            <w:del w:id="1114" w:author="Arjan" w:date="2014-01-22T14:54:00Z">
              <w:r w:rsidRPr="00DD0F4F" w:rsidDel="00660E22">
                <w:rPr>
                  <w:rFonts w:ascii="Arial" w:eastAsia="Times New Roman" w:hAnsi="Arial" w:cs="Arial"/>
                  <w:b/>
                  <w:bCs/>
                  <w:color w:val="000000"/>
                  <w:sz w:val="20"/>
                  <w:szCs w:val="20"/>
                  <w:lang w:val="nl-NL"/>
                </w:rPr>
                <w:delText>Naam attribuutsoort</w:delText>
              </w:r>
            </w:del>
          </w:p>
        </w:tc>
        <w:tc>
          <w:tcPr>
            <w:tcW w:w="5580" w:type="dxa"/>
            <w:tcBorders>
              <w:top w:val="single" w:sz="4" w:space="0" w:color="auto"/>
              <w:left w:val="nil"/>
              <w:bottom w:val="nil"/>
              <w:right w:val="nil"/>
            </w:tcBorders>
          </w:tcPr>
          <w:p w14:paraId="2FFB3F3A" w14:textId="77777777" w:rsidR="0044638F" w:rsidRPr="00DD0F4F" w:rsidDel="00660E22" w:rsidRDefault="00DA5D93" w:rsidP="004221F2">
            <w:pPr>
              <w:autoSpaceDE w:val="0"/>
              <w:autoSpaceDN w:val="0"/>
              <w:adjustRightInd w:val="0"/>
              <w:spacing w:after="0" w:line="240" w:lineRule="auto"/>
              <w:rPr>
                <w:del w:id="1115" w:author="Arjan" w:date="2014-01-22T14:54:00Z"/>
                <w:rFonts w:ascii="Arial" w:eastAsia="Times New Roman" w:hAnsi="Arial" w:cs="Arial"/>
                <w:color w:val="000000"/>
                <w:sz w:val="20"/>
                <w:szCs w:val="20"/>
                <w:lang w:val="nl-NL"/>
              </w:rPr>
            </w:pPr>
            <w:del w:id="1116" w:author="Arjan" w:date="2014-01-22T14:54:00Z">
              <w:r w:rsidRPr="00F64D19" w:rsidDel="00660E22">
                <w:rPr>
                  <w:rFonts w:ascii="Arial" w:hAnsi="Arial" w:cs="Arial"/>
                  <w:sz w:val="20"/>
                  <w:szCs w:val="20"/>
                  <w:lang w:val="en-AU"/>
                </w:rPr>
                <w:fldChar w:fldCharType="begin" w:fldLock="1"/>
              </w:r>
              <w:r w:rsidR="0044638F" w:rsidRPr="00DD0F4F" w:rsidDel="00660E22">
                <w:rPr>
                  <w:rFonts w:ascii="Arial" w:hAnsi="Arial" w:cs="Arial"/>
                  <w:sz w:val="20"/>
                  <w:szCs w:val="20"/>
                  <w:lang w:val="nl-NL"/>
                </w:rPr>
                <w:delInstrText xml:space="preserve">MERGEFIELD </w:delInstrText>
              </w:r>
              <w:r w:rsidR="0044638F" w:rsidRPr="00DD0F4F" w:rsidDel="00660E22">
                <w:rPr>
                  <w:rFonts w:ascii="Arial" w:eastAsia="Times New Roman" w:hAnsi="Arial" w:cs="Arial"/>
                  <w:color w:val="000000"/>
                  <w:sz w:val="20"/>
                  <w:szCs w:val="20"/>
                  <w:lang w:val="nl-NL"/>
                </w:rPr>
                <w:delInstrText>Att.Name</w:delInstrText>
              </w:r>
              <w:r w:rsidRPr="00F64D19" w:rsidDel="00660E22">
                <w:rPr>
                  <w:rFonts w:ascii="Arial" w:hAnsi="Arial" w:cs="Arial"/>
                  <w:sz w:val="20"/>
                  <w:szCs w:val="20"/>
                  <w:lang w:val="en-AU"/>
                </w:rPr>
                <w:fldChar w:fldCharType="separate"/>
              </w:r>
              <w:r w:rsidR="0044638F" w:rsidRPr="00DD0F4F" w:rsidDel="00660E22">
                <w:rPr>
                  <w:rFonts w:ascii="Arial" w:eastAsia="Times New Roman" w:hAnsi="Arial" w:cs="Arial"/>
                  <w:color w:val="000000"/>
                  <w:sz w:val="20"/>
                  <w:szCs w:val="20"/>
                  <w:lang w:val="nl-NL"/>
                </w:rPr>
                <w:delText>Documentstatus</w:delText>
              </w:r>
              <w:r w:rsidRPr="00F64D19" w:rsidDel="00660E22">
                <w:rPr>
                  <w:rFonts w:ascii="Arial" w:hAnsi="Arial" w:cs="Arial"/>
                  <w:sz w:val="20"/>
                  <w:szCs w:val="20"/>
                  <w:lang w:val="en-AU"/>
                </w:rPr>
                <w:fldChar w:fldCharType="end"/>
              </w:r>
            </w:del>
          </w:p>
        </w:tc>
      </w:tr>
      <w:tr w:rsidR="0044638F" w:rsidRPr="005C14BE" w:rsidDel="00660E22" w14:paraId="78499DBD" w14:textId="77777777" w:rsidTr="004221F2">
        <w:trPr>
          <w:del w:id="1117" w:author="Arjan" w:date="2014-01-22T14:54:00Z"/>
        </w:trPr>
        <w:tc>
          <w:tcPr>
            <w:tcW w:w="3780" w:type="dxa"/>
            <w:tcBorders>
              <w:top w:val="nil"/>
              <w:left w:val="nil"/>
              <w:bottom w:val="nil"/>
              <w:right w:val="nil"/>
            </w:tcBorders>
          </w:tcPr>
          <w:p w14:paraId="4BFC1B35" w14:textId="77777777" w:rsidR="0044638F" w:rsidRPr="00DD0F4F" w:rsidDel="00660E22" w:rsidRDefault="0044638F" w:rsidP="004221F2">
            <w:pPr>
              <w:autoSpaceDE w:val="0"/>
              <w:autoSpaceDN w:val="0"/>
              <w:adjustRightInd w:val="0"/>
              <w:spacing w:after="0" w:line="240" w:lineRule="auto"/>
              <w:rPr>
                <w:del w:id="1118"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21ACABDA" w14:textId="77777777" w:rsidR="0044638F" w:rsidRPr="00DD0F4F" w:rsidDel="00660E22" w:rsidRDefault="0044638F" w:rsidP="004221F2">
            <w:pPr>
              <w:autoSpaceDE w:val="0"/>
              <w:autoSpaceDN w:val="0"/>
              <w:adjustRightInd w:val="0"/>
              <w:spacing w:after="0" w:line="240" w:lineRule="auto"/>
              <w:rPr>
                <w:del w:id="1119" w:author="Arjan" w:date="2014-01-22T14:54:00Z"/>
                <w:rFonts w:ascii="Arial" w:eastAsia="Times New Roman" w:hAnsi="Arial" w:cs="Arial"/>
                <w:color w:val="000000"/>
                <w:sz w:val="20"/>
                <w:szCs w:val="20"/>
                <w:lang w:val="nl-NL"/>
              </w:rPr>
            </w:pPr>
          </w:p>
        </w:tc>
      </w:tr>
      <w:tr w:rsidR="0044638F" w:rsidRPr="005C14BE" w:rsidDel="00660E22" w14:paraId="422AE67C" w14:textId="77777777" w:rsidTr="004221F2">
        <w:trPr>
          <w:del w:id="1120" w:author="Arjan" w:date="2014-01-22T14:54:00Z"/>
        </w:trPr>
        <w:tc>
          <w:tcPr>
            <w:tcW w:w="3780" w:type="dxa"/>
            <w:tcBorders>
              <w:top w:val="nil"/>
              <w:left w:val="nil"/>
              <w:bottom w:val="nil"/>
              <w:right w:val="nil"/>
            </w:tcBorders>
          </w:tcPr>
          <w:p w14:paraId="3B3549CE" w14:textId="77777777" w:rsidR="0044638F" w:rsidRPr="00DD0F4F" w:rsidDel="00660E22" w:rsidRDefault="0044638F" w:rsidP="004221F2">
            <w:pPr>
              <w:autoSpaceDE w:val="0"/>
              <w:autoSpaceDN w:val="0"/>
              <w:adjustRightInd w:val="0"/>
              <w:spacing w:after="0" w:line="240" w:lineRule="auto"/>
              <w:rPr>
                <w:del w:id="1121" w:author="Arjan" w:date="2014-01-22T14:54:00Z"/>
                <w:rFonts w:ascii="Arial" w:eastAsia="Times New Roman" w:hAnsi="Arial" w:cs="Arial"/>
                <w:color w:val="000000"/>
                <w:sz w:val="20"/>
                <w:szCs w:val="20"/>
                <w:lang w:val="nl-NL"/>
              </w:rPr>
            </w:pPr>
            <w:del w:id="1122" w:author="Arjan" w:date="2014-01-22T14:54:00Z">
              <w:r w:rsidRPr="00DD0F4F" w:rsidDel="00660E22">
                <w:rPr>
                  <w:rFonts w:ascii="Arial" w:eastAsia="Times New Roman" w:hAnsi="Arial" w:cs="Arial"/>
                  <w:b/>
                  <w:bCs/>
                  <w:color w:val="000000"/>
                  <w:sz w:val="20"/>
                  <w:szCs w:val="20"/>
                  <w:lang w:val="nl-NL"/>
                </w:rPr>
                <w:delText>Herkomst attribuutsoort</w:delText>
              </w:r>
            </w:del>
          </w:p>
        </w:tc>
        <w:tc>
          <w:tcPr>
            <w:tcW w:w="5580" w:type="dxa"/>
            <w:tcBorders>
              <w:top w:val="nil"/>
              <w:left w:val="nil"/>
              <w:bottom w:val="nil"/>
              <w:right w:val="nil"/>
            </w:tcBorders>
          </w:tcPr>
          <w:p w14:paraId="065D3E47" w14:textId="77777777" w:rsidR="0044638F" w:rsidRPr="00DD0F4F" w:rsidDel="00660E22" w:rsidRDefault="0044638F" w:rsidP="004221F2">
            <w:pPr>
              <w:autoSpaceDE w:val="0"/>
              <w:autoSpaceDN w:val="0"/>
              <w:adjustRightInd w:val="0"/>
              <w:spacing w:after="0" w:line="240" w:lineRule="auto"/>
              <w:rPr>
                <w:del w:id="1123" w:author="Arjan" w:date="2014-01-22T14:54:00Z"/>
                <w:rFonts w:ascii="Arial" w:eastAsia="Times New Roman" w:hAnsi="Arial" w:cs="Arial"/>
                <w:color w:val="000000"/>
                <w:sz w:val="20"/>
                <w:szCs w:val="20"/>
                <w:lang w:val="nl-NL"/>
              </w:rPr>
            </w:pPr>
            <w:del w:id="1124" w:author="Arjan" w:date="2014-01-22T14:54:00Z">
              <w:r w:rsidRPr="00DD0F4F" w:rsidDel="00660E22">
                <w:rPr>
                  <w:rFonts w:ascii="Arial" w:eastAsia="Times New Roman" w:hAnsi="Arial" w:cs="Arial"/>
                  <w:color w:val="000000"/>
                  <w:sz w:val="20"/>
                  <w:szCs w:val="20"/>
                  <w:lang w:val="nl-NL"/>
                </w:rPr>
                <w:delText>KING</w:delText>
              </w:r>
            </w:del>
          </w:p>
        </w:tc>
      </w:tr>
      <w:tr w:rsidR="0044638F" w:rsidRPr="005C14BE" w:rsidDel="00660E22" w14:paraId="4F6AFEE4" w14:textId="77777777" w:rsidTr="004221F2">
        <w:trPr>
          <w:del w:id="1125" w:author="Arjan" w:date="2014-01-22T14:54:00Z"/>
        </w:trPr>
        <w:tc>
          <w:tcPr>
            <w:tcW w:w="3780" w:type="dxa"/>
            <w:tcBorders>
              <w:top w:val="nil"/>
              <w:left w:val="nil"/>
              <w:bottom w:val="nil"/>
              <w:right w:val="nil"/>
            </w:tcBorders>
          </w:tcPr>
          <w:p w14:paraId="02D901D6" w14:textId="77777777" w:rsidR="0044638F" w:rsidRPr="00DD0F4F" w:rsidDel="00660E22" w:rsidRDefault="0044638F" w:rsidP="004221F2">
            <w:pPr>
              <w:autoSpaceDE w:val="0"/>
              <w:autoSpaceDN w:val="0"/>
              <w:adjustRightInd w:val="0"/>
              <w:spacing w:after="0" w:line="240" w:lineRule="auto"/>
              <w:rPr>
                <w:del w:id="1126"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A28199A" w14:textId="77777777" w:rsidR="0044638F" w:rsidRPr="00DD0F4F" w:rsidDel="00660E22" w:rsidRDefault="0044638F" w:rsidP="004221F2">
            <w:pPr>
              <w:autoSpaceDE w:val="0"/>
              <w:autoSpaceDN w:val="0"/>
              <w:adjustRightInd w:val="0"/>
              <w:spacing w:after="0" w:line="240" w:lineRule="auto"/>
              <w:rPr>
                <w:del w:id="1127" w:author="Arjan" w:date="2014-01-22T14:54:00Z"/>
                <w:rFonts w:ascii="Arial" w:eastAsia="Times New Roman" w:hAnsi="Arial" w:cs="Arial"/>
                <w:color w:val="000000"/>
                <w:sz w:val="20"/>
                <w:szCs w:val="20"/>
                <w:lang w:val="nl-NL"/>
              </w:rPr>
            </w:pPr>
          </w:p>
        </w:tc>
      </w:tr>
      <w:tr w:rsidR="0044638F" w:rsidRPr="005C14BE" w:rsidDel="00660E22" w14:paraId="480D036A" w14:textId="77777777" w:rsidTr="004221F2">
        <w:trPr>
          <w:del w:id="1128" w:author="Arjan" w:date="2014-01-22T14:54:00Z"/>
        </w:trPr>
        <w:tc>
          <w:tcPr>
            <w:tcW w:w="3780" w:type="dxa"/>
            <w:tcBorders>
              <w:top w:val="nil"/>
              <w:left w:val="nil"/>
              <w:bottom w:val="nil"/>
              <w:right w:val="nil"/>
            </w:tcBorders>
          </w:tcPr>
          <w:p w14:paraId="56C1486B" w14:textId="77777777" w:rsidR="0044638F" w:rsidRPr="00DD0F4F" w:rsidDel="00660E22" w:rsidRDefault="0044638F" w:rsidP="004221F2">
            <w:pPr>
              <w:autoSpaceDE w:val="0"/>
              <w:autoSpaceDN w:val="0"/>
              <w:adjustRightInd w:val="0"/>
              <w:spacing w:after="0" w:line="240" w:lineRule="auto"/>
              <w:rPr>
                <w:del w:id="1129" w:author="Arjan" w:date="2014-01-22T14:54:00Z"/>
                <w:rFonts w:ascii="Arial" w:eastAsia="Times New Roman" w:hAnsi="Arial" w:cs="Arial"/>
                <w:color w:val="000000"/>
                <w:sz w:val="20"/>
                <w:szCs w:val="20"/>
                <w:lang w:val="nl-NL"/>
              </w:rPr>
            </w:pPr>
            <w:del w:id="1130" w:author="Arjan" w:date="2014-01-22T14:54:00Z">
              <w:r w:rsidRPr="00DD0F4F" w:rsidDel="00660E22">
                <w:rPr>
                  <w:rFonts w:ascii="Arial" w:eastAsia="Times New Roman" w:hAnsi="Arial" w:cs="Arial"/>
                  <w:b/>
                  <w:bCs/>
                  <w:color w:val="000000"/>
                  <w:sz w:val="20"/>
                  <w:szCs w:val="20"/>
                  <w:lang w:val="nl-NL"/>
                </w:rPr>
                <w:delText>Code attribuutsoort</w:delText>
              </w:r>
            </w:del>
          </w:p>
        </w:tc>
        <w:tc>
          <w:tcPr>
            <w:tcW w:w="5580" w:type="dxa"/>
            <w:tcBorders>
              <w:top w:val="nil"/>
              <w:left w:val="nil"/>
              <w:bottom w:val="nil"/>
              <w:right w:val="nil"/>
            </w:tcBorders>
          </w:tcPr>
          <w:p w14:paraId="500417AC" w14:textId="77777777" w:rsidR="0044638F" w:rsidRPr="00DD0F4F" w:rsidDel="00660E22" w:rsidRDefault="0044638F" w:rsidP="004221F2">
            <w:pPr>
              <w:autoSpaceDE w:val="0"/>
              <w:autoSpaceDN w:val="0"/>
              <w:adjustRightInd w:val="0"/>
              <w:spacing w:after="0" w:line="240" w:lineRule="auto"/>
              <w:rPr>
                <w:del w:id="1131" w:author="Arjan" w:date="2014-01-22T14:54:00Z"/>
                <w:rFonts w:ascii="Arial" w:eastAsia="Times New Roman" w:hAnsi="Arial" w:cs="Arial"/>
                <w:color w:val="000000"/>
                <w:sz w:val="20"/>
                <w:szCs w:val="20"/>
                <w:lang w:val="nl-NL"/>
              </w:rPr>
            </w:pPr>
          </w:p>
        </w:tc>
      </w:tr>
      <w:tr w:rsidR="0044638F" w:rsidRPr="005C14BE" w:rsidDel="00660E22" w14:paraId="5061D21F" w14:textId="77777777" w:rsidTr="004221F2">
        <w:trPr>
          <w:del w:id="1132" w:author="Arjan" w:date="2014-01-22T14:54:00Z"/>
        </w:trPr>
        <w:tc>
          <w:tcPr>
            <w:tcW w:w="3780" w:type="dxa"/>
            <w:tcBorders>
              <w:top w:val="nil"/>
              <w:left w:val="nil"/>
              <w:bottom w:val="nil"/>
              <w:right w:val="nil"/>
            </w:tcBorders>
          </w:tcPr>
          <w:p w14:paraId="3648E2DC" w14:textId="77777777" w:rsidR="0044638F" w:rsidRPr="00DD0F4F" w:rsidDel="00660E22" w:rsidRDefault="0044638F" w:rsidP="004221F2">
            <w:pPr>
              <w:autoSpaceDE w:val="0"/>
              <w:autoSpaceDN w:val="0"/>
              <w:adjustRightInd w:val="0"/>
              <w:spacing w:after="0" w:line="240" w:lineRule="auto"/>
              <w:rPr>
                <w:del w:id="1133"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2533D43C" w14:textId="77777777" w:rsidR="0044638F" w:rsidRPr="00DD0F4F" w:rsidDel="00660E22" w:rsidRDefault="0044638F" w:rsidP="004221F2">
            <w:pPr>
              <w:autoSpaceDE w:val="0"/>
              <w:autoSpaceDN w:val="0"/>
              <w:adjustRightInd w:val="0"/>
              <w:spacing w:after="0" w:line="240" w:lineRule="auto"/>
              <w:rPr>
                <w:del w:id="1134" w:author="Arjan" w:date="2014-01-22T14:54:00Z"/>
                <w:rFonts w:ascii="Arial" w:eastAsia="Times New Roman" w:hAnsi="Arial" w:cs="Arial"/>
                <w:color w:val="000000"/>
                <w:sz w:val="20"/>
                <w:szCs w:val="20"/>
                <w:lang w:val="nl-NL"/>
              </w:rPr>
            </w:pPr>
          </w:p>
        </w:tc>
      </w:tr>
      <w:tr w:rsidR="0044638F" w:rsidRPr="005C14BE" w:rsidDel="00660E22" w14:paraId="642B1408" w14:textId="77777777" w:rsidTr="004221F2">
        <w:trPr>
          <w:del w:id="1135" w:author="Arjan" w:date="2014-01-22T14:54:00Z"/>
        </w:trPr>
        <w:tc>
          <w:tcPr>
            <w:tcW w:w="3780" w:type="dxa"/>
            <w:tcBorders>
              <w:top w:val="nil"/>
              <w:left w:val="nil"/>
              <w:bottom w:val="nil"/>
              <w:right w:val="nil"/>
            </w:tcBorders>
          </w:tcPr>
          <w:p w14:paraId="53C6BE4F" w14:textId="77777777" w:rsidR="0044638F" w:rsidRPr="00DD0F4F" w:rsidDel="00660E22" w:rsidRDefault="0044638F" w:rsidP="004221F2">
            <w:pPr>
              <w:autoSpaceDE w:val="0"/>
              <w:autoSpaceDN w:val="0"/>
              <w:adjustRightInd w:val="0"/>
              <w:spacing w:after="0" w:line="240" w:lineRule="auto"/>
              <w:rPr>
                <w:del w:id="1136" w:author="Arjan" w:date="2014-01-22T14:54:00Z"/>
                <w:rFonts w:ascii="Arial" w:eastAsia="Times New Roman" w:hAnsi="Arial" w:cs="Arial"/>
                <w:color w:val="000000"/>
                <w:sz w:val="20"/>
                <w:szCs w:val="20"/>
                <w:lang w:val="nl-NL"/>
              </w:rPr>
            </w:pPr>
            <w:del w:id="1137" w:author="Arjan" w:date="2014-01-22T14:54:00Z">
              <w:r w:rsidRPr="00DD0F4F" w:rsidDel="00660E22">
                <w:rPr>
                  <w:rFonts w:ascii="Arial" w:eastAsia="Times New Roman" w:hAnsi="Arial" w:cs="Arial"/>
                  <w:b/>
                  <w:bCs/>
                  <w:color w:val="000000"/>
                  <w:sz w:val="20"/>
                  <w:szCs w:val="20"/>
                  <w:lang w:val="nl-NL"/>
                </w:rPr>
                <w:delText>XML-tag attribuutsoort</w:delText>
              </w:r>
            </w:del>
          </w:p>
        </w:tc>
        <w:tc>
          <w:tcPr>
            <w:tcW w:w="5580" w:type="dxa"/>
            <w:tcBorders>
              <w:top w:val="nil"/>
              <w:left w:val="nil"/>
              <w:bottom w:val="nil"/>
              <w:right w:val="nil"/>
            </w:tcBorders>
          </w:tcPr>
          <w:p w14:paraId="0A7FCEBE" w14:textId="77777777" w:rsidR="0044638F" w:rsidRPr="00DD0F4F" w:rsidDel="00660E22" w:rsidRDefault="00DA5D93" w:rsidP="004221F2">
            <w:pPr>
              <w:autoSpaceDE w:val="0"/>
              <w:autoSpaceDN w:val="0"/>
              <w:adjustRightInd w:val="0"/>
              <w:spacing w:after="0" w:line="240" w:lineRule="auto"/>
              <w:rPr>
                <w:del w:id="1138" w:author="Arjan" w:date="2014-01-22T14:54:00Z"/>
                <w:rFonts w:ascii="Arial" w:eastAsia="Times New Roman" w:hAnsi="Arial" w:cs="Arial"/>
                <w:color w:val="000000"/>
                <w:sz w:val="20"/>
                <w:szCs w:val="20"/>
                <w:lang w:val="nl-NL"/>
              </w:rPr>
            </w:pPr>
            <w:del w:id="1139" w:author="Arjan" w:date="2014-01-22T14:54:00Z">
              <w:r w:rsidRPr="00F64D19" w:rsidDel="00660E22">
                <w:rPr>
                  <w:rFonts w:ascii="Arial" w:hAnsi="Arial" w:cs="Arial"/>
                  <w:sz w:val="20"/>
                  <w:szCs w:val="20"/>
                  <w:lang w:val="en-AU"/>
                </w:rPr>
                <w:fldChar w:fldCharType="begin" w:fldLock="1"/>
              </w:r>
              <w:r w:rsidR="0044638F" w:rsidRPr="00DD0F4F" w:rsidDel="00660E22">
                <w:rPr>
                  <w:rFonts w:ascii="Arial" w:hAnsi="Arial" w:cs="Arial"/>
                  <w:sz w:val="20"/>
                  <w:szCs w:val="20"/>
                  <w:lang w:val="nl-NL"/>
                </w:rPr>
                <w:delInstrText xml:space="preserve">MERGEFIELD </w:delInstrText>
              </w:r>
              <w:r w:rsidR="0044638F" w:rsidRPr="00DD0F4F" w:rsidDel="00660E22">
                <w:rPr>
                  <w:rFonts w:ascii="Arial" w:eastAsia="Times New Roman" w:hAnsi="Arial" w:cs="Arial"/>
                  <w:color w:val="000000"/>
                  <w:sz w:val="20"/>
                  <w:szCs w:val="20"/>
                  <w:lang w:val="nl-NL"/>
                </w:rPr>
                <w:delInstrText>Att.Alias</w:delInstrText>
              </w:r>
              <w:r w:rsidRPr="00F64D19" w:rsidDel="00660E22">
                <w:rPr>
                  <w:rFonts w:ascii="Arial" w:hAnsi="Arial" w:cs="Arial"/>
                  <w:sz w:val="20"/>
                  <w:szCs w:val="20"/>
                  <w:lang w:val="en-AU"/>
                </w:rPr>
                <w:fldChar w:fldCharType="separate"/>
              </w:r>
              <w:r w:rsidR="0044638F" w:rsidRPr="00DD0F4F" w:rsidDel="00660E22">
                <w:rPr>
                  <w:rFonts w:ascii="Arial" w:eastAsia="Times New Roman" w:hAnsi="Arial" w:cs="Arial"/>
                  <w:color w:val="000000"/>
                  <w:sz w:val="20"/>
                  <w:szCs w:val="20"/>
                  <w:lang w:val="nl-NL"/>
                </w:rPr>
                <w:delText>status</w:delText>
              </w:r>
              <w:r w:rsidRPr="00F64D19" w:rsidDel="00660E22">
                <w:rPr>
                  <w:rFonts w:ascii="Arial" w:hAnsi="Arial" w:cs="Arial"/>
                  <w:sz w:val="20"/>
                  <w:szCs w:val="20"/>
                  <w:lang w:val="en-AU"/>
                </w:rPr>
                <w:fldChar w:fldCharType="end"/>
              </w:r>
            </w:del>
          </w:p>
        </w:tc>
      </w:tr>
      <w:tr w:rsidR="0044638F" w:rsidRPr="005C14BE" w:rsidDel="00660E22" w14:paraId="7839978B" w14:textId="77777777" w:rsidTr="004221F2">
        <w:trPr>
          <w:del w:id="1140" w:author="Arjan" w:date="2014-01-22T14:54:00Z"/>
        </w:trPr>
        <w:tc>
          <w:tcPr>
            <w:tcW w:w="3780" w:type="dxa"/>
            <w:tcBorders>
              <w:top w:val="nil"/>
              <w:left w:val="nil"/>
              <w:bottom w:val="nil"/>
              <w:right w:val="nil"/>
            </w:tcBorders>
          </w:tcPr>
          <w:p w14:paraId="63AC5BE8" w14:textId="77777777" w:rsidR="0044638F" w:rsidRPr="00DD0F4F" w:rsidDel="00660E22" w:rsidRDefault="0044638F" w:rsidP="004221F2">
            <w:pPr>
              <w:autoSpaceDE w:val="0"/>
              <w:autoSpaceDN w:val="0"/>
              <w:adjustRightInd w:val="0"/>
              <w:spacing w:after="0" w:line="240" w:lineRule="auto"/>
              <w:rPr>
                <w:del w:id="1141"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664ECDC9" w14:textId="77777777" w:rsidR="0044638F" w:rsidRPr="00DD0F4F" w:rsidDel="00660E22" w:rsidRDefault="0044638F" w:rsidP="004221F2">
            <w:pPr>
              <w:autoSpaceDE w:val="0"/>
              <w:autoSpaceDN w:val="0"/>
              <w:adjustRightInd w:val="0"/>
              <w:spacing w:after="0" w:line="240" w:lineRule="auto"/>
              <w:rPr>
                <w:del w:id="1142" w:author="Arjan" w:date="2014-01-22T14:54:00Z"/>
                <w:rFonts w:ascii="Arial" w:eastAsia="Times New Roman" w:hAnsi="Arial" w:cs="Arial"/>
                <w:color w:val="000000"/>
                <w:sz w:val="20"/>
                <w:szCs w:val="20"/>
                <w:lang w:val="nl-NL"/>
              </w:rPr>
            </w:pPr>
          </w:p>
        </w:tc>
      </w:tr>
      <w:tr w:rsidR="0044638F" w:rsidRPr="005C14BE" w:rsidDel="00660E22" w14:paraId="3388CAC3" w14:textId="77777777" w:rsidTr="004221F2">
        <w:trPr>
          <w:del w:id="1143" w:author="Arjan" w:date="2014-01-22T14:54:00Z"/>
        </w:trPr>
        <w:tc>
          <w:tcPr>
            <w:tcW w:w="3780" w:type="dxa"/>
            <w:tcBorders>
              <w:top w:val="nil"/>
              <w:left w:val="nil"/>
              <w:bottom w:val="nil"/>
              <w:right w:val="nil"/>
            </w:tcBorders>
          </w:tcPr>
          <w:p w14:paraId="5477B58B" w14:textId="77777777" w:rsidR="0044638F" w:rsidRPr="00DD0F4F" w:rsidDel="00660E22" w:rsidRDefault="0044638F" w:rsidP="004221F2">
            <w:pPr>
              <w:autoSpaceDE w:val="0"/>
              <w:autoSpaceDN w:val="0"/>
              <w:adjustRightInd w:val="0"/>
              <w:spacing w:after="0" w:line="240" w:lineRule="auto"/>
              <w:rPr>
                <w:del w:id="1144" w:author="Arjan" w:date="2014-01-22T14:54:00Z"/>
                <w:rFonts w:ascii="Arial" w:eastAsia="Times New Roman" w:hAnsi="Arial" w:cs="Arial"/>
                <w:color w:val="000000"/>
                <w:sz w:val="20"/>
                <w:szCs w:val="20"/>
                <w:lang w:val="nl-NL"/>
              </w:rPr>
            </w:pPr>
            <w:del w:id="1145" w:author="Arjan" w:date="2014-01-22T14:54:00Z">
              <w:r w:rsidRPr="00DD0F4F" w:rsidDel="00660E22">
                <w:rPr>
                  <w:rFonts w:ascii="Arial" w:eastAsia="Times New Roman" w:hAnsi="Arial" w:cs="Arial"/>
                  <w:b/>
                  <w:bCs/>
                  <w:color w:val="000000"/>
                  <w:sz w:val="20"/>
                  <w:szCs w:val="20"/>
                  <w:lang w:val="nl-NL"/>
                </w:rPr>
                <w:delText>Definitie attribuutsoort</w:delText>
              </w:r>
            </w:del>
          </w:p>
        </w:tc>
        <w:tc>
          <w:tcPr>
            <w:tcW w:w="5580" w:type="dxa"/>
            <w:tcBorders>
              <w:top w:val="nil"/>
              <w:left w:val="nil"/>
              <w:bottom w:val="nil"/>
              <w:right w:val="nil"/>
            </w:tcBorders>
          </w:tcPr>
          <w:p w14:paraId="0F7C6DB1" w14:textId="77777777" w:rsidR="0044638F" w:rsidRPr="00DD0F4F" w:rsidDel="00660E22" w:rsidRDefault="00DA5D93" w:rsidP="004221F2">
            <w:pPr>
              <w:autoSpaceDE w:val="0"/>
              <w:autoSpaceDN w:val="0"/>
              <w:adjustRightInd w:val="0"/>
              <w:spacing w:after="0" w:line="240" w:lineRule="auto"/>
              <w:rPr>
                <w:del w:id="1146" w:author="Arjan" w:date="2014-01-22T14:54:00Z"/>
                <w:rFonts w:ascii="Arial" w:eastAsia="Times New Roman" w:hAnsi="Arial" w:cs="Arial"/>
                <w:color w:val="000000"/>
                <w:sz w:val="20"/>
                <w:szCs w:val="20"/>
                <w:lang w:val="nl-NL"/>
              </w:rPr>
            </w:pPr>
            <w:del w:id="1147" w:author="Arjan" w:date="2014-01-22T14:54:00Z">
              <w:r w:rsidRPr="00F64D19" w:rsidDel="00660E22">
                <w:rPr>
                  <w:rFonts w:ascii="Arial" w:hAnsi="Arial" w:cs="Arial"/>
                  <w:sz w:val="20"/>
                  <w:szCs w:val="20"/>
                  <w:lang w:val="en-AU"/>
                </w:rPr>
                <w:fldChar w:fldCharType="begin" w:fldLock="1"/>
              </w:r>
              <w:r w:rsidR="0044638F" w:rsidRPr="00DD0F4F" w:rsidDel="00660E22">
                <w:rPr>
                  <w:rFonts w:ascii="Arial" w:hAnsi="Arial" w:cs="Arial"/>
                  <w:sz w:val="20"/>
                  <w:szCs w:val="20"/>
                  <w:lang w:val="nl-NL"/>
                </w:rPr>
                <w:delInstrText xml:space="preserve">MERGEFIELD </w:delInstrText>
              </w:r>
              <w:r w:rsidR="0044638F" w:rsidRPr="00DD0F4F" w:rsidDel="00660E22">
                <w:rPr>
                  <w:rFonts w:ascii="Arial" w:eastAsia="Times New Roman" w:hAnsi="Arial" w:cs="Arial"/>
                  <w:color w:val="000000"/>
                  <w:sz w:val="20"/>
                  <w:szCs w:val="20"/>
                  <w:lang w:val="nl-NL"/>
                </w:rPr>
                <w:delInstrText>Att.Notes</w:delInstrText>
              </w:r>
              <w:r w:rsidRPr="00F64D19" w:rsidDel="00660E22">
                <w:rPr>
                  <w:rFonts w:ascii="Arial" w:hAnsi="Arial" w:cs="Arial"/>
                  <w:sz w:val="20"/>
                  <w:szCs w:val="20"/>
                  <w:lang w:val="en-AU"/>
                </w:rPr>
                <w:fldChar w:fldCharType="end"/>
              </w:r>
              <w:r w:rsidR="0044638F" w:rsidRPr="00DD0F4F" w:rsidDel="00660E22">
                <w:rPr>
                  <w:rFonts w:ascii="Arial" w:eastAsia="Times New Roman" w:hAnsi="Arial" w:cs="Arial"/>
                  <w:color w:val="610E6A"/>
                  <w:sz w:val="20"/>
                  <w:szCs w:val="20"/>
                  <w:lang w:val="nl-NL"/>
                </w:rPr>
                <w:delText>Aanduiding van de stand van zaken van een ENKELVOUDIG DOCUMENT</w:delText>
              </w:r>
            </w:del>
          </w:p>
        </w:tc>
      </w:tr>
      <w:tr w:rsidR="0044638F" w:rsidRPr="005C14BE" w:rsidDel="00660E22" w14:paraId="69A44BCA" w14:textId="77777777" w:rsidTr="004221F2">
        <w:trPr>
          <w:trHeight w:val="230"/>
          <w:del w:id="1148" w:author="Arjan" w:date="2014-01-22T14:54:00Z"/>
        </w:trPr>
        <w:tc>
          <w:tcPr>
            <w:tcW w:w="3780" w:type="dxa"/>
            <w:tcBorders>
              <w:top w:val="nil"/>
              <w:left w:val="nil"/>
              <w:bottom w:val="nil"/>
              <w:right w:val="nil"/>
            </w:tcBorders>
          </w:tcPr>
          <w:p w14:paraId="21D75BCE" w14:textId="77777777" w:rsidR="0044638F" w:rsidRPr="00DD0F4F" w:rsidDel="00660E22" w:rsidRDefault="0044638F" w:rsidP="004221F2">
            <w:pPr>
              <w:autoSpaceDE w:val="0"/>
              <w:autoSpaceDN w:val="0"/>
              <w:adjustRightInd w:val="0"/>
              <w:spacing w:after="0" w:line="240" w:lineRule="auto"/>
              <w:rPr>
                <w:del w:id="1149"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DE9B3D1" w14:textId="77777777" w:rsidR="0044638F" w:rsidRPr="00DD0F4F" w:rsidDel="00660E22" w:rsidRDefault="0044638F" w:rsidP="004221F2">
            <w:pPr>
              <w:autoSpaceDE w:val="0"/>
              <w:autoSpaceDN w:val="0"/>
              <w:adjustRightInd w:val="0"/>
              <w:spacing w:after="0" w:line="240" w:lineRule="auto"/>
              <w:rPr>
                <w:del w:id="1150" w:author="Arjan" w:date="2014-01-22T14:54:00Z"/>
                <w:rFonts w:ascii="Arial" w:eastAsia="Times New Roman" w:hAnsi="Arial" w:cs="Arial"/>
                <w:color w:val="000000"/>
                <w:sz w:val="20"/>
                <w:szCs w:val="20"/>
                <w:lang w:val="nl-NL"/>
              </w:rPr>
            </w:pPr>
          </w:p>
        </w:tc>
      </w:tr>
      <w:tr w:rsidR="0044638F" w:rsidRPr="005C14BE" w:rsidDel="00660E22" w14:paraId="0327FD28" w14:textId="77777777" w:rsidTr="004221F2">
        <w:trPr>
          <w:trHeight w:val="230"/>
          <w:del w:id="1151" w:author="Arjan" w:date="2014-01-22T14:54:00Z"/>
        </w:trPr>
        <w:tc>
          <w:tcPr>
            <w:tcW w:w="3780" w:type="dxa"/>
            <w:tcBorders>
              <w:top w:val="nil"/>
              <w:left w:val="nil"/>
              <w:bottom w:val="nil"/>
              <w:right w:val="nil"/>
            </w:tcBorders>
          </w:tcPr>
          <w:p w14:paraId="5EFC6FAE" w14:textId="77777777" w:rsidR="0044638F" w:rsidRPr="00DD0F4F" w:rsidDel="00660E22" w:rsidRDefault="0044638F" w:rsidP="004221F2">
            <w:pPr>
              <w:autoSpaceDE w:val="0"/>
              <w:autoSpaceDN w:val="0"/>
              <w:adjustRightInd w:val="0"/>
              <w:spacing w:after="0" w:line="240" w:lineRule="auto"/>
              <w:rPr>
                <w:del w:id="1152" w:author="Arjan" w:date="2014-01-22T14:54:00Z"/>
                <w:rFonts w:ascii="Arial" w:eastAsia="Times New Roman" w:hAnsi="Arial" w:cs="Arial"/>
                <w:color w:val="000000"/>
                <w:sz w:val="20"/>
                <w:szCs w:val="20"/>
                <w:lang w:val="nl-NL"/>
              </w:rPr>
            </w:pPr>
            <w:del w:id="1153" w:author="Arjan" w:date="2014-01-22T14:54:00Z">
              <w:r w:rsidRPr="00DD0F4F" w:rsidDel="00660E22">
                <w:rPr>
                  <w:rFonts w:ascii="Arial" w:eastAsia="Times New Roman" w:hAnsi="Arial" w:cs="Arial"/>
                  <w:b/>
                  <w:bCs/>
                  <w:color w:val="000000"/>
                  <w:sz w:val="20"/>
                  <w:szCs w:val="20"/>
                  <w:lang w:val="nl-NL"/>
                </w:rPr>
                <w:delText>Herkomst definitie attribuutsoort</w:delText>
              </w:r>
            </w:del>
          </w:p>
        </w:tc>
        <w:tc>
          <w:tcPr>
            <w:tcW w:w="5580" w:type="dxa"/>
            <w:tcBorders>
              <w:top w:val="nil"/>
              <w:left w:val="nil"/>
              <w:bottom w:val="nil"/>
              <w:right w:val="nil"/>
            </w:tcBorders>
          </w:tcPr>
          <w:p w14:paraId="15554440" w14:textId="77777777" w:rsidR="0044638F" w:rsidRPr="00DD0F4F" w:rsidDel="00660E22" w:rsidRDefault="0044638F" w:rsidP="004221F2">
            <w:pPr>
              <w:autoSpaceDE w:val="0"/>
              <w:autoSpaceDN w:val="0"/>
              <w:adjustRightInd w:val="0"/>
              <w:spacing w:after="0" w:line="240" w:lineRule="auto"/>
              <w:rPr>
                <w:del w:id="1154" w:author="Arjan" w:date="2014-01-22T14:54:00Z"/>
                <w:rFonts w:ascii="Arial" w:eastAsia="Times New Roman" w:hAnsi="Arial" w:cs="Arial"/>
                <w:color w:val="000000"/>
                <w:sz w:val="20"/>
                <w:szCs w:val="20"/>
                <w:lang w:val="nl-NL"/>
              </w:rPr>
            </w:pPr>
            <w:del w:id="1155" w:author="Arjan" w:date="2014-01-22T14:54:00Z">
              <w:r w:rsidRPr="00DD0F4F" w:rsidDel="00660E22">
                <w:rPr>
                  <w:rFonts w:ascii="Arial" w:eastAsia="Times New Roman" w:hAnsi="Arial" w:cs="Arial"/>
                  <w:color w:val="000000"/>
                  <w:sz w:val="20"/>
                  <w:szCs w:val="20"/>
                  <w:lang w:val="nl-NL"/>
                </w:rPr>
                <w:delText xml:space="preserve">KING </w:delText>
              </w:r>
            </w:del>
          </w:p>
        </w:tc>
      </w:tr>
      <w:tr w:rsidR="0044638F" w:rsidRPr="005C14BE" w:rsidDel="00660E22" w14:paraId="0B0207FB" w14:textId="77777777" w:rsidTr="004221F2">
        <w:trPr>
          <w:del w:id="1156" w:author="Arjan" w:date="2014-01-22T14:54:00Z"/>
        </w:trPr>
        <w:tc>
          <w:tcPr>
            <w:tcW w:w="3780" w:type="dxa"/>
            <w:tcBorders>
              <w:top w:val="nil"/>
              <w:left w:val="nil"/>
              <w:bottom w:val="nil"/>
              <w:right w:val="nil"/>
            </w:tcBorders>
          </w:tcPr>
          <w:p w14:paraId="302799F6" w14:textId="77777777" w:rsidR="0044638F" w:rsidRPr="00DD0F4F" w:rsidDel="00660E22" w:rsidRDefault="0044638F" w:rsidP="004221F2">
            <w:pPr>
              <w:autoSpaceDE w:val="0"/>
              <w:autoSpaceDN w:val="0"/>
              <w:adjustRightInd w:val="0"/>
              <w:spacing w:after="0" w:line="240" w:lineRule="auto"/>
              <w:rPr>
                <w:del w:id="1157"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A4A2F35" w14:textId="77777777" w:rsidR="0044638F" w:rsidRPr="00DD0F4F" w:rsidDel="00660E22" w:rsidRDefault="0044638F" w:rsidP="004221F2">
            <w:pPr>
              <w:autoSpaceDE w:val="0"/>
              <w:autoSpaceDN w:val="0"/>
              <w:adjustRightInd w:val="0"/>
              <w:spacing w:after="0" w:line="240" w:lineRule="auto"/>
              <w:rPr>
                <w:del w:id="1158" w:author="Arjan" w:date="2014-01-22T14:54:00Z"/>
                <w:rFonts w:ascii="Arial" w:eastAsia="Times New Roman" w:hAnsi="Arial" w:cs="Arial"/>
                <w:color w:val="000000"/>
                <w:sz w:val="20"/>
                <w:szCs w:val="20"/>
                <w:lang w:val="nl-NL"/>
              </w:rPr>
            </w:pPr>
          </w:p>
        </w:tc>
      </w:tr>
      <w:tr w:rsidR="0044638F" w:rsidRPr="005C14BE" w:rsidDel="00660E22" w14:paraId="40B14732" w14:textId="77777777" w:rsidTr="004221F2">
        <w:trPr>
          <w:del w:id="1159" w:author="Arjan" w:date="2014-01-22T14:54:00Z"/>
        </w:trPr>
        <w:tc>
          <w:tcPr>
            <w:tcW w:w="3780" w:type="dxa"/>
            <w:tcBorders>
              <w:top w:val="nil"/>
              <w:left w:val="nil"/>
              <w:bottom w:val="nil"/>
              <w:right w:val="nil"/>
            </w:tcBorders>
          </w:tcPr>
          <w:p w14:paraId="67F8E83F" w14:textId="77777777" w:rsidR="0044638F" w:rsidRPr="00DD0F4F" w:rsidDel="00660E22" w:rsidRDefault="0044638F" w:rsidP="004221F2">
            <w:pPr>
              <w:autoSpaceDE w:val="0"/>
              <w:autoSpaceDN w:val="0"/>
              <w:adjustRightInd w:val="0"/>
              <w:spacing w:after="0" w:line="240" w:lineRule="auto"/>
              <w:rPr>
                <w:del w:id="1160" w:author="Arjan" w:date="2014-01-22T14:54:00Z"/>
                <w:rFonts w:ascii="Arial" w:eastAsia="Times New Roman" w:hAnsi="Arial" w:cs="Arial"/>
                <w:color w:val="000000"/>
                <w:sz w:val="20"/>
                <w:szCs w:val="20"/>
                <w:lang w:val="nl-NL"/>
              </w:rPr>
            </w:pPr>
            <w:del w:id="1161" w:author="Arjan" w:date="2014-01-22T14:54:00Z">
              <w:r w:rsidRPr="00DD0F4F" w:rsidDel="00660E22">
                <w:rPr>
                  <w:rFonts w:ascii="Arial" w:eastAsia="Times New Roman" w:hAnsi="Arial" w:cs="Arial"/>
                  <w:b/>
                  <w:bCs/>
                  <w:color w:val="000000"/>
                  <w:sz w:val="20"/>
                  <w:szCs w:val="20"/>
                  <w:lang w:val="nl-NL"/>
                </w:rPr>
                <w:delText>Datum opname attribuutsoort</w:delText>
              </w:r>
            </w:del>
          </w:p>
        </w:tc>
        <w:tc>
          <w:tcPr>
            <w:tcW w:w="5580" w:type="dxa"/>
            <w:tcBorders>
              <w:top w:val="nil"/>
              <w:left w:val="nil"/>
              <w:bottom w:val="nil"/>
              <w:right w:val="nil"/>
            </w:tcBorders>
          </w:tcPr>
          <w:p w14:paraId="52F29E57" w14:textId="77777777" w:rsidR="0044638F" w:rsidRPr="00DD0F4F" w:rsidDel="00660E22" w:rsidRDefault="0044638F" w:rsidP="004221F2">
            <w:pPr>
              <w:autoSpaceDE w:val="0"/>
              <w:autoSpaceDN w:val="0"/>
              <w:adjustRightInd w:val="0"/>
              <w:spacing w:after="0" w:line="240" w:lineRule="auto"/>
              <w:rPr>
                <w:del w:id="1162" w:author="Arjan" w:date="2014-01-22T14:54:00Z"/>
                <w:rFonts w:ascii="Arial" w:eastAsia="Times New Roman" w:hAnsi="Arial" w:cs="Arial"/>
                <w:color w:val="000000"/>
                <w:sz w:val="20"/>
                <w:szCs w:val="20"/>
                <w:lang w:val="nl-NL"/>
              </w:rPr>
            </w:pPr>
            <w:del w:id="1163" w:author="Arjan" w:date="2014-01-22T14:54:00Z">
              <w:r w:rsidRPr="00DD0F4F" w:rsidDel="00660E22">
                <w:rPr>
                  <w:rFonts w:ascii="Arial" w:eastAsia="Times New Roman" w:hAnsi="Arial" w:cs="Arial"/>
                  <w:color w:val="000000"/>
                  <w:sz w:val="20"/>
                  <w:szCs w:val="20"/>
                  <w:lang w:val="nl-NL"/>
                </w:rPr>
                <w:delText>1 juni 2008</w:delText>
              </w:r>
            </w:del>
          </w:p>
        </w:tc>
      </w:tr>
      <w:tr w:rsidR="0044638F" w:rsidRPr="005C14BE" w:rsidDel="00660E22" w14:paraId="190954D2" w14:textId="77777777" w:rsidTr="004221F2">
        <w:trPr>
          <w:del w:id="1164" w:author="Arjan" w:date="2014-01-22T14:54:00Z"/>
        </w:trPr>
        <w:tc>
          <w:tcPr>
            <w:tcW w:w="3780" w:type="dxa"/>
            <w:tcBorders>
              <w:top w:val="nil"/>
              <w:left w:val="nil"/>
              <w:bottom w:val="nil"/>
              <w:right w:val="nil"/>
            </w:tcBorders>
          </w:tcPr>
          <w:p w14:paraId="6C052FF7" w14:textId="77777777" w:rsidR="0044638F" w:rsidRPr="00DD0F4F" w:rsidDel="00660E22" w:rsidRDefault="0044638F" w:rsidP="004221F2">
            <w:pPr>
              <w:autoSpaceDE w:val="0"/>
              <w:autoSpaceDN w:val="0"/>
              <w:adjustRightInd w:val="0"/>
              <w:spacing w:after="0" w:line="240" w:lineRule="auto"/>
              <w:rPr>
                <w:del w:id="1165"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E0DF8AA" w14:textId="77777777" w:rsidR="0044638F" w:rsidRPr="00DD0F4F" w:rsidDel="00660E22" w:rsidRDefault="0044638F" w:rsidP="004221F2">
            <w:pPr>
              <w:autoSpaceDE w:val="0"/>
              <w:autoSpaceDN w:val="0"/>
              <w:adjustRightInd w:val="0"/>
              <w:spacing w:after="0" w:line="240" w:lineRule="auto"/>
              <w:rPr>
                <w:del w:id="1166" w:author="Arjan" w:date="2014-01-22T14:54:00Z"/>
                <w:rFonts w:ascii="Arial" w:eastAsia="Times New Roman" w:hAnsi="Arial" w:cs="Arial"/>
                <w:color w:val="000000"/>
                <w:sz w:val="20"/>
                <w:szCs w:val="20"/>
                <w:lang w:val="nl-NL"/>
              </w:rPr>
            </w:pPr>
          </w:p>
        </w:tc>
      </w:tr>
      <w:tr w:rsidR="0044638F" w:rsidRPr="005C14BE" w:rsidDel="00660E22" w14:paraId="13EFF570" w14:textId="77777777" w:rsidTr="004221F2">
        <w:trPr>
          <w:del w:id="1167" w:author="Arjan" w:date="2014-01-22T14:54:00Z"/>
        </w:trPr>
        <w:tc>
          <w:tcPr>
            <w:tcW w:w="3780" w:type="dxa"/>
            <w:tcBorders>
              <w:top w:val="nil"/>
              <w:left w:val="nil"/>
              <w:bottom w:val="nil"/>
              <w:right w:val="nil"/>
            </w:tcBorders>
          </w:tcPr>
          <w:p w14:paraId="1607C592" w14:textId="77777777" w:rsidR="0044638F" w:rsidRPr="00DD0F4F" w:rsidDel="00660E22" w:rsidRDefault="0044638F" w:rsidP="004221F2">
            <w:pPr>
              <w:autoSpaceDE w:val="0"/>
              <w:autoSpaceDN w:val="0"/>
              <w:adjustRightInd w:val="0"/>
              <w:spacing w:after="0" w:line="240" w:lineRule="auto"/>
              <w:rPr>
                <w:del w:id="1168" w:author="Arjan" w:date="2014-01-22T14:54:00Z"/>
                <w:rFonts w:ascii="Arial" w:eastAsia="Times New Roman" w:hAnsi="Arial" w:cs="Arial"/>
                <w:color w:val="000000"/>
                <w:sz w:val="20"/>
                <w:szCs w:val="20"/>
                <w:lang w:val="nl-NL"/>
              </w:rPr>
            </w:pPr>
            <w:del w:id="1169" w:author="Arjan" w:date="2014-01-22T14:54:00Z">
              <w:r w:rsidRPr="00DD0F4F" w:rsidDel="00660E22">
                <w:rPr>
                  <w:rFonts w:ascii="Arial" w:eastAsia="Times New Roman" w:hAnsi="Arial" w:cs="Arial"/>
                  <w:b/>
                  <w:bCs/>
                  <w:color w:val="000000"/>
                  <w:sz w:val="20"/>
                  <w:szCs w:val="20"/>
                  <w:lang w:val="nl-NL"/>
                </w:rPr>
                <w:delText>Toelichting attribuutsoort</w:delText>
              </w:r>
            </w:del>
          </w:p>
        </w:tc>
        <w:tc>
          <w:tcPr>
            <w:tcW w:w="5580" w:type="dxa"/>
            <w:tcBorders>
              <w:top w:val="nil"/>
              <w:left w:val="nil"/>
              <w:bottom w:val="nil"/>
              <w:right w:val="nil"/>
            </w:tcBorders>
          </w:tcPr>
          <w:p w14:paraId="43333E3E" w14:textId="77777777" w:rsidR="0044638F" w:rsidRPr="00DD0F4F" w:rsidDel="00660E22" w:rsidRDefault="0044638F" w:rsidP="004221F2">
            <w:pPr>
              <w:autoSpaceDE w:val="0"/>
              <w:autoSpaceDN w:val="0"/>
              <w:adjustRightInd w:val="0"/>
              <w:spacing w:after="0" w:line="240" w:lineRule="auto"/>
              <w:rPr>
                <w:del w:id="1170" w:author="Arjan" w:date="2014-01-22T14:54:00Z"/>
                <w:rFonts w:ascii="Arial" w:eastAsia="Times New Roman" w:hAnsi="Arial" w:cs="Arial"/>
                <w:color w:val="000000"/>
                <w:sz w:val="20"/>
                <w:szCs w:val="20"/>
                <w:lang w:val="nl-NL"/>
              </w:rPr>
            </w:pPr>
            <w:del w:id="1171" w:author="Arjan" w:date="2014-01-22T14:54:00Z">
              <w:r w:rsidRPr="00DD0F4F" w:rsidDel="00660E22">
                <w:rPr>
                  <w:rFonts w:ascii="Arial" w:eastAsia="Times New Roman" w:hAnsi="Arial" w:cs="Arial"/>
                  <w:color w:val="000000"/>
                  <w:sz w:val="20"/>
                  <w:szCs w:val="20"/>
                  <w:lang w:val="nl-NL"/>
                </w:rPr>
                <w:delText xml:space="preserve">Het gaat hier om aanduidingen zoals ‘in bewerking’, ‘concept’ </w:delText>
              </w:r>
              <w:r w:rsidRPr="00DD0F4F" w:rsidDel="00660E22">
                <w:rPr>
                  <w:rFonts w:ascii="Arial" w:eastAsia="Times New Roman" w:hAnsi="Arial" w:cs="Arial"/>
                  <w:color w:val="000000"/>
                  <w:sz w:val="20"/>
                  <w:szCs w:val="20"/>
                  <w:lang w:val="nl-NL"/>
                </w:rPr>
                <w:lastRenderedPageBreak/>
                <w:delText>en ‘definitief’. Dus niet ‘afgehandeld’. Immers, zaken worden afgehandeld, documenten niet. Wel spelen documenten daarbij een rol.</w:delText>
              </w:r>
            </w:del>
          </w:p>
          <w:p w14:paraId="1FE79FF3" w14:textId="77777777" w:rsidR="003B75DD" w:rsidRPr="00DD0F4F" w:rsidDel="00660E22" w:rsidRDefault="0044638F" w:rsidP="003B75DD">
            <w:pPr>
              <w:autoSpaceDE w:val="0"/>
              <w:autoSpaceDN w:val="0"/>
              <w:adjustRightInd w:val="0"/>
              <w:spacing w:after="0" w:line="240" w:lineRule="auto"/>
              <w:rPr>
                <w:del w:id="1172" w:author="Arjan" w:date="2014-01-22T14:54:00Z"/>
                <w:rFonts w:ascii="Arial" w:eastAsia="Times New Roman" w:hAnsi="Arial" w:cs="Arial"/>
                <w:color w:val="000000"/>
                <w:sz w:val="20"/>
                <w:szCs w:val="20"/>
                <w:lang w:val="nl-NL"/>
              </w:rPr>
            </w:pPr>
            <w:del w:id="1173" w:author="Arjan" w:date="2014-01-22T14:54:00Z">
              <w:r w:rsidRPr="00DD0F4F" w:rsidDel="00660E22">
                <w:rPr>
                  <w:rFonts w:ascii="Arial" w:eastAsia="Times New Roman" w:hAnsi="Arial" w:cs="Arial"/>
                  <w:color w:val="000000"/>
                  <w:sz w:val="20"/>
                  <w:szCs w:val="20"/>
                  <w:lang w:val="nl-NL"/>
                </w:rPr>
                <w:delText>Ofschoon we er voor gekozen hebben om zowel dit attribuuttype als het attribuuttype Documentversie optioneel te verklaren, ware het aan te bevelen bij elk enkelvoudig document in ieder geval één van beide attributen van een waarde te voorzien.</w:delText>
              </w:r>
            </w:del>
          </w:p>
        </w:tc>
      </w:tr>
      <w:tr w:rsidR="0044638F" w:rsidRPr="005C14BE" w:rsidDel="00660E22" w14:paraId="7ACCDF68" w14:textId="77777777" w:rsidTr="004221F2">
        <w:trPr>
          <w:del w:id="1174" w:author="Arjan" w:date="2014-01-22T14:54:00Z"/>
        </w:trPr>
        <w:tc>
          <w:tcPr>
            <w:tcW w:w="3780" w:type="dxa"/>
            <w:tcBorders>
              <w:top w:val="nil"/>
              <w:left w:val="nil"/>
              <w:bottom w:val="nil"/>
              <w:right w:val="nil"/>
            </w:tcBorders>
          </w:tcPr>
          <w:p w14:paraId="77A77A17" w14:textId="77777777" w:rsidR="0044638F" w:rsidRPr="00DD0F4F" w:rsidDel="00660E22" w:rsidRDefault="0044638F" w:rsidP="004221F2">
            <w:pPr>
              <w:autoSpaceDE w:val="0"/>
              <w:autoSpaceDN w:val="0"/>
              <w:adjustRightInd w:val="0"/>
              <w:spacing w:after="0" w:line="240" w:lineRule="auto"/>
              <w:rPr>
                <w:del w:id="1175"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6F03AB3B" w14:textId="77777777" w:rsidR="0044638F" w:rsidRPr="00DD0F4F" w:rsidDel="00660E22" w:rsidRDefault="0044638F" w:rsidP="004221F2">
            <w:pPr>
              <w:autoSpaceDE w:val="0"/>
              <w:autoSpaceDN w:val="0"/>
              <w:adjustRightInd w:val="0"/>
              <w:spacing w:after="0" w:line="240" w:lineRule="auto"/>
              <w:rPr>
                <w:del w:id="1176" w:author="Arjan" w:date="2014-01-22T14:54:00Z"/>
                <w:rFonts w:ascii="Arial" w:eastAsia="Times New Roman" w:hAnsi="Arial" w:cs="Arial"/>
                <w:color w:val="000000"/>
                <w:sz w:val="20"/>
                <w:szCs w:val="20"/>
                <w:lang w:val="nl-NL"/>
              </w:rPr>
            </w:pPr>
          </w:p>
        </w:tc>
      </w:tr>
      <w:tr w:rsidR="0044638F" w:rsidRPr="005C14BE" w:rsidDel="00660E22" w14:paraId="39168FB0" w14:textId="77777777" w:rsidTr="004221F2">
        <w:trPr>
          <w:del w:id="1177" w:author="Arjan" w:date="2014-01-22T14:54:00Z"/>
        </w:trPr>
        <w:tc>
          <w:tcPr>
            <w:tcW w:w="3780" w:type="dxa"/>
            <w:tcBorders>
              <w:top w:val="nil"/>
              <w:left w:val="nil"/>
              <w:bottom w:val="nil"/>
              <w:right w:val="nil"/>
            </w:tcBorders>
          </w:tcPr>
          <w:p w14:paraId="20A3850E" w14:textId="77777777" w:rsidR="0044638F" w:rsidRPr="00DD0F4F" w:rsidDel="00660E22" w:rsidRDefault="0044638F" w:rsidP="004221F2">
            <w:pPr>
              <w:autoSpaceDE w:val="0"/>
              <w:autoSpaceDN w:val="0"/>
              <w:adjustRightInd w:val="0"/>
              <w:spacing w:after="0" w:line="240" w:lineRule="auto"/>
              <w:rPr>
                <w:del w:id="1178" w:author="Arjan" w:date="2014-01-22T14:54:00Z"/>
                <w:rFonts w:ascii="Arial" w:eastAsia="Times New Roman" w:hAnsi="Arial" w:cs="Arial"/>
                <w:color w:val="000000"/>
                <w:sz w:val="20"/>
                <w:szCs w:val="20"/>
                <w:lang w:val="nl-NL"/>
              </w:rPr>
            </w:pPr>
            <w:del w:id="1179" w:author="Arjan" w:date="2014-01-22T14:54:00Z">
              <w:r w:rsidRPr="00DD0F4F" w:rsidDel="00660E22">
                <w:rPr>
                  <w:rFonts w:ascii="Arial" w:eastAsia="Times New Roman" w:hAnsi="Arial" w:cs="Arial"/>
                  <w:b/>
                  <w:bCs/>
                  <w:color w:val="000000"/>
                  <w:sz w:val="20"/>
                  <w:szCs w:val="20"/>
                  <w:lang w:val="nl-NL"/>
                </w:rPr>
                <w:delText>Formaat attribuutsoort</w:delText>
              </w:r>
            </w:del>
          </w:p>
        </w:tc>
        <w:tc>
          <w:tcPr>
            <w:tcW w:w="5580" w:type="dxa"/>
            <w:tcBorders>
              <w:top w:val="nil"/>
              <w:left w:val="nil"/>
              <w:bottom w:val="nil"/>
              <w:right w:val="nil"/>
            </w:tcBorders>
          </w:tcPr>
          <w:p w14:paraId="3C342FB2" w14:textId="77777777" w:rsidR="0044638F" w:rsidRPr="00DD0F4F" w:rsidDel="00660E22" w:rsidRDefault="00DA5D93" w:rsidP="004221F2">
            <w:pPr>
              <w:autoSpaceDE w:val="0"/>
              <w:autoSpaceDN w:val="0"/>
              <w:adjustRightInd w:val="0"/>
              <w:spacing w:after="0" w:line="240" w:lineRule="auto"/>
              <w:rPr>
                <w:del w:id="1180" w:author="Arjan" w:date="2014-01-22T14:54:00Z"/>
                <w:rFonts w:ascii="Arial" w:eastAsia="Times New Roman" w:hAnsi="Arial" w:cs="Arial"/>
                <w:color w:val="000000"/>
                <w:sz w:val="20"/>
                <w:szCs w:val="20"/>
                <w:lang w:val="nl-NL"/>
              </w:rPr>
            </w:pPr>
            <w:del w:id="1181" w:author="Arjan" w:date="2014-01-22T14:54:00Z">
              <w:r w:rsidRPr="00F64D19" w:rsidDel="00660E22">
                <w:rPr>
                  <w:rFonts w:ascii="Arial" w:hAnsi="Arial" w:cs="Arial"/>
                  <w:sz w:val="20"/>
                  <w:szCs w:val="20"/>
                  <w:lang w:val="en-AU"/>
                </w:rPr>
                <w:fldChar w:fldCharType="begin" w:fldLock="1"/>
              </w:r>
              <w:r w:rsidR="0044638F" w:rsidRPr="00DD0F4F" w:rsidDel="00660E22">
                <w:rPr>
                  <w:rFonts w:ascii="Arial" w:hAnsi="Arial" w:cs="Arial"/>
                  <w:sz w:val="20"/>
                  <w:szCs w:val="20"/>
                  <w:lang w:val="nl-NL"/>
                </w:rPr>
                <w:delInstrText xml:space="preserve">MERGEFIELD </w:delInstrText>
              </w:r>
              <w:r w:rsidR="0044638F" w:rsidRPr="00DD0F4F" w:rsidDel="00660E22">
                <w:rPr>
                  <w:rFonts w:ascii="Arial" w:eastAsia="Times New Roman" w:hAnsi="Arial" w:cs="Arial"/>
                  <w:color w:val="000000"/>
                  <w:sz w:val="20"/>
                  <w:szCs w:val="20"/>
                  <w:lang w:val="nl-NL"/>
                </w:rPr>
                <w:delInstrText>Att.Type</w:delInstrText>
              </w:r>
              <w:r w:rsidRPr="00F64D19" w:rsidDel="00660E22">
                <w:rPr>
                  <w:rFonts w:ascii="Arial" w:hAnsi="Arial" w:cs="Arial"/>
                  <w:sz w:val="20"/>
                  <w:szCs w:val="20"/>
                  <w:lang w:val="en-AU"/>
                </w:rPr>
                <w:fldChar w:fldCharType="separate"/>
              </w:r>
              <w:r w:rsidR="0044638F" w:rsidRPr="00DD0F4F" w:rsidDel="00660E22">
                <w:rPr>
                  <w:rFonts w:ascii="Arial" w:eastAsia="Times New Roman" w:hAnsi="Arial" w:cs="Arial"/>
                  <w:color w:val="000000"/>
                  <w:sz w:val="20"/>
                  <w:szCs w:val="20"/>
                  <w:lang w:val="nl-NL"/>
                </w:rPr>
                <w:delText>AN20</w:delText>
              </w:r>
              <w:r w:rsidRPr="00F64D19" w:rsidDel="00660E22">
                <w:rPr>
                  <w:rFonts w:ascii="Arial" w:hAnsi="Arial" w:cs="Arial"/>
                  <w:sz w:val="20"/>
                  <w:szCs w:val="20"/>
                  <w:lang w:val="en-AU"/>
                </w:rPr>
                <w:fldChar w:fldCharType="end"/>
              </w:r>
            </w:del>
          </w:p>
        </w:tc>
      </w:tr>
      <w:tr w:rsidR="0044638F" w:rsidRPr="005C14BE" w:rsidDel="00660E22" w14:paraId="7CD0F88E" w14:textId="77777777" w:rsidTr="004221F2">
        <w:trPr>
          <w:trHeight w:val="230"/>
          <w:del w:id="1182" w:author="Arjan" w:date="2014-01-22T14:54:00Z"/>
        </w:trPr>
        <w:tc>
          <w:tcPr>
            <w:tcW w:w="3780" w:type="dxa"/>
            <w:tcBorders>
              <w:top w:val="nil"/>
              <w:left w:val="nil"/>
              <w:bottom w:val="nil"/>
              <w:right w:val="nil"/>
            </w:tcBorders>
          </w:tcPr>
          <w:p w14:paraId="31932C7A" w14:textId="77777777" w:rsidR="0044638F" w:rsidRPr="00DD0F4F" w:rsidDel="00660E22" w:rsidRDefault="0044638F" w:rsidP="004221F2">
            <w:pPr>
              <w:autoSpaceDE w:val="0"/>
              <w:autoSpaceDN w:val="0"/>
              <w:adjustRightInd w:val="0"/>
              <w:spacing w:after="0" w:line="240" w:lineRule="auto"/>
              <w:rPr>
                <w:del w:id="1183"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61E207B" w14:textId="77777777" w:rsidR="0044638F" w:rsidRPr="00DD0F4F" w:rsidDel="00660E22" w:rsidRDefault="0044638F" w:rsidP="004221F2">
            <w:pPr>
              <w:autoSpaceDE w:val="0"/>
              <w:autoSpaceDN w:val="0"/>
              <w:adjustRightInd w:val="0"/>
              <w:spacing w:after="0" w:line="240" w:lineRule="auto"/>
              <w:rPr>
                <w:del w:id="1184" w:author="Arjan" w:date="2014-01-22T14:54:00Z"/>
                <w:rFonts w:ascii="Arial" w:eastAsia="Times New Roman" w:hAnsi="Arial" w:cs="Arial"/>
                <w:color w:val="000000"/>
                <w:sz w:val="20"/>
                <w:szCs w:val="20"/>
                <w:lang w:val="nl-NL"/>
              </w:rPr>
            </w:pPr>
          </w:p>
        </w:tc>
      </w:tr>
      <w:tr w:rsidR="0044638F" w:rsidRPr="005C14BE" w:rsidDel="00660E22" w14:paraId="1A70CB73" w14:textId="77777777" w:rsidTr="004221F2">
        <w:trPr>
          <w:trHeight w:val="230"/>
          <w:del w:id="1185" w:author="Arjan" w:date="2014-01-22T14:54:00Z"/>
        </w:trPr>
        <w:tc>
          <w:tcPr>
            <w:tcW w:w="3780" w:type="dxa"/>
            <w:tcBorders>
              <w:top w:val="nil"/>
              <w:left w:val="nil"/>
              <w:bottom w:val="nil"/>
              <w:right w:val="nil"/>
            </w:tcBorders>
          </w:tcPr>
          <w:p w14:paraId="77DC52BF" w14:textId="77777777" w:rsidR="0044638F" w:rsidRPr="00DD0F4F" w:rsidDel="00660E22" w:rsidRDefault="0044638F" w:rsidP="004221F2">
            <w:pPr>
              <w:autoSpaceDE w:val="0"/>
              <w:autoSpaceDN w:val="0"/>
              <w:adjustRightInd w:val="0"/>
              <w:spacing w:after="0" w:line="240" w:lineRule="auto"/>
              <w:rPr>
                <w:del w:id="1186" w:author="Arjan" w:date="2014-01-22T14:54:00Z"/>
                <w:rFonts w:ascii="Arial" w:eastAsia="Times New Roman" w:hAnsi="Arial" w:cs="Arial"/>
                <w:color w:val="000000"/>
                <w:sz w:val="20"/>
                <w:szCs w:val="20"/>
                <w:lang w:val="nl-NL"/>
              </w:rPr>
            </w:pPr>
            <w:del w:id="1187" w:author="Arjan" w:date="2014-01-22T14:54:00Z">
              <w:r w:rsidRPr="00DD0F4F" w:rsidDel="00660E22">
                <w:rPr>
                  <w:rFonts w:ascii="Arial" w:eastAsia="Times New Roman" w:hAnsi="Arial" w:cs="Arial"/>
                  <w:b/>
                  <w:bCs/>
                  <w:color w:val="000000"/>
                  <w:sz w:val="20"/>
                  <w:szCs w:val="20"/>
                  <w:lang w:val="nl-NL"/>
                </w:rPr>
                <w:delText>Waardenverzameling</w:delText>
              </w:r>
            </w:del>
          </w:p>
        </w:tc>
        <w:tc>
          <w:tcPr>
            <w:tcW w:w="5580" w:type="dxa"/>
            <w:tcBorders>
              <w:top w:val="nil"/>
              <w:left w:val="nil"/>
              <w:bottom w:val="nil"/>
              <w:right w:val="nil"/>
            </w:tcBorders>
          </w:tcPr>
          <w:p w14:paraId="5A5F70A2" w14:textId="77777777" w:rsidR="0044638F" w:rsidRPr="00DD0F4F" w:rsidDel="00660E22" w:rsidRDefault="0044638F" w:rsidP="005D189E">
            <w:pPr>
              <w:spacing w:after="0" w:line="240" w:lineRule="auto"/>
              <w:rPr>
                <w:del w:id="1188" w:author="Arjan" w:date="2014-01-22T14:54:00Z"/>
                <w:noProof/>
                <w:lang w:val="nl-NL"/>
              </w:rPr>
            </w:pPr>
            <w:del w:id="1189" w:author="Arjan" w:date="2014-01-22T14:54:00Z">
              <w:r w:rsidRPr="00DD0F4F" w:rsidDel="00660E22">
                <w:rPr>
                  <w:rFonts w:ascii="Arial" w:eastAsia="Times New Roman" w:hAnsi="Arial" w:cs="Arial"/>
                  <w:color w:val="000000"/>
                  <w:sz w:val="20"/>
                  <w:szCs w:val="20"/>
                  <w:lang w:val="nl-NL"/>
                </w:rPr>
                <w:delText>alle alfanumerieke tekens m.u.v. diacrieten</w:delText>
              </w:r>
            </w:del>
          </w:p>
        </w:tc>
      </w:tr>
      <w:tr w:rsidR="0044638F" w:rsidRPr="005C14BE" w:rsidDel="00660E22" w14:paraId="6470A8F0" w14:textId="77777777" w:rsidTr="004221F2">
        <w:trPr>
          <w:trHeight w:val="215"/>
          <w:del w:id="1190" w:author="Arjan" w:date="2014-01-22T14:54:00Z"/>
        </w:trPr>
        <w:tc>
          <w:tcPr>
            <w:tcW w:w="3780" w:type="dxa"/>
            <w:tcBorders>
              <w:top w:val="nil"/>
              <w:left w:val="nil"/>
              <w:bottom w:val="nil"/>
              <w:right w:val="nil"/>
            </w:tcBorders>
          </w:tcPr>
          <w:p w14:paraId="7439B106" w14:textId="77777777" w:rsidR="0044638F" w:rsidRPr="00DD0F4F" w:rsidDel="00660E22" w:rsidRDefault="0044638F" w:rsidP="004221F2">
            <w:pPr>
              <w:autoSpaceDE w:val="0"/>
              <w:autoSpaceDN w:val="0"/>
              <w:adjustRightInd w:val="0"/>
              <w:spacing w:after="0" w:line="240" w:lineRule="auto"/>
              <w:rPr>
                <w:del w:id="1191"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64492080" w14:textId="77777777" w:rsidR="0044638F" w:rsidRPr="00DD0F4F" w:rsidDel="00660E22" w:rsidRDefault="0044638F" w:rsidP="004221F2">
            <w:pPr>
              <w:autoSpaceDE w:val="0"/>
              <w:autoSpaceDN w:val="0"/>
              <w:adjustRightInd w:val="0"/>
              <w:spacing w:after="0" w:line="240" w:lineRule="auto"/>
              <w:rPr>
                <w:del w:id="1192" w:author="Arjan" w:date="2014-01-22T14:54:00Z"/>
                <w:rFonts w:ascii="Arial" w:eastAsia="Times New Roman" w:hAnsi="Arial" w:cs="Arial"/>
                <w:color w:val="000000"/>
                <w:sz w:val="20"/>
                <w:szCs w:val="20"/>
                <w:lang w:val="nl-NL"/>
              </w:rPr>
            </w:pPr>
          </w:p>
        </w:tc>
      </w:tr>
      <w:tr w:rsidR="0044638F" w:rsidRPr="005C14BE" w:rsidDel="00660E22" w14:paraId="3DFBFEEC" w14:textId="77777777" w:rsidTr="004221F2">
        <w:trPr>
          <w:trHeight w:val="215"/>
          <w:del w:id="1193" w:author="Arjan" w:date="2014-01-22T14:54:00Z"/>
        </w:trPr>
        <w:tc>
          <w:tcPr>
            <w:tcW w:w="3780" w:type="dxa"/>
            <w:tcBorders>
              <w:top w:val="nil"/>
              <w:left w:val="nil"/>
              <w:bottom w:val="nil"/>
              <w:right w:val="nil"/>
            </w:tcBorders>
          </w:tcPr>
          <w:p w14:paraId="510DE23E" w14:textId="77777777" w:rsidR="0044638F" w:rsidRPr="00DD0F4F" w:rsidDel="00660E22" w:rsidRDefault="0044638F" w:rsidP="004221F2">
            <w:pPr>
              <w:autoSpaceDE w:val="0"/>
              <w:autoSpaceDN w:val="0"/>
              <w:adjustRightInd w:val="0"/>
              <w:spacing w:after="0" w:line="240" w:lineRule="auto"/>
              <w:rPr>
                <w:del w:id="1194" w:author="Arjan" w:date="2014-01-22T14:54:00Z"/>
                <w:rFonts w:ascii="Arial" w:eastAsia="Times New Roman" w:hAnsi="Arial" w:cs="Arial"/>
                <w:color w:val="000000"/>
                <w:sz w:val="20"/>
                <w:szCs w:val="20"/>
                <w:lang w:val="nl-NL"/>
              </w:rPr>
            </w:pPr>
            <w:del w:id="1195" w:author="Arjan" w:date="2014-01-22T14:54:00Z">
              <w:r w:rsidRPr="00DD0F4F" w:rsidDel="00660E22">
                <w:rPr>
                  <w:rFonts w:ascii="Arial" w:eastAsia="Times New Roman" w:hAnsi="Arial" w:cs="Arial"/>
                  <w:b/>
                  <w:bCs/>
                  <w:color w:val="000000"/>
                  <w:sz w:val="20"/>
                  <w:szCs w:val="20"/>
                  <w:lang w:val="nl-NL"/>
                </w:rPr>
                <w:delText>Indicatie materiële historie</w:delText>
              </w:r>
            </w:del>
          </w:p>
        </w:tc>
        <w:tc>
          <w:tcPr>
            <w:tcW w:w="5580" w:type="dxa"/>
            <w:tcBorders>
              <w:top w:val="nil"/>
              <w:left w:val="nil"/>
              <w:bottom w:val="nil"/>
              <w:right w:val="nil"/>
            </w:tcBorders>
          </w:tcPr>
          <w:p w14:paraId="1CAD434F" w14:textId="77777777" w:rsidR="0044638F" w:rsidRPr="00DD0F4F" w:rsidDel="00660E22" w:rsidRDefault="0044638F" w:rsidP="004221F2">
            <w:pPr>
              <w:autoSpaceDE w:val="0"/>
              <w:autoSpaceDN w:val="0"/>
              <w:adjustRightInd w:val="0"/>
              <w:spacing w:after="0" w:line="240" w:lineRule="auto"/>
              <w:rPr>
                <w:del w:id="1196" w:author="Arjan" w:date="2014-01-22T14:54:00Z"/>
                <w:rFonts w:ascii="Arial" w:eastAsia="Times New Roman" w:hAnsi="Arial" w:cs="Arial"/>
                <w:color w:val="000000"/>
                <w:sz w:val="20"/>
                <w:szCs w:val="20"/>
                <w:lang w:val="nl-NL"/>
              </w:rPr>
            </w:pPr>
            <w:del w:id="1197" w:author="Arjan" w:date="2014-01-22T14:54:00Z">
              <w:r w:rsidRPr="00DD0F4F" w:rsidDel="00660E22">
                <w:rPr>
                  <w:rFonts w:ascii="Arial" w:eastAsia="Times New Roman" w:hAnsi="Arial" w:cs="Arial"/>
                  <w:color w:val="000000"/>
                  <w:sz w:val="20"/>
                  <w:szCs w:val="20"/>
                  <w:lang w:val="nl-NL"/>
                </w:rPr>
                <w:delText>Ja</w:delText>
              </w:r>
            </w:del>
          </w:p>
        </w:tc>
      </w:tr>
      <w:tr w:rsidR="0044638F" w:rsidRPr="005C14BE" w:rsidDel="00660E22" w14:paraId="257329FB" w14:textId="77777777" w:rsidTr="004221F2">
        <w:trPr>
          <w:trHeight w:val="230"/>
          <w:del w:id="1198" w:author="Arjan" w:date="2014-01-22T14:54:00Z"/>
        </w:trPr>
        <w:tc>
          <w:tcPr>
            <w:tcW w:w="3780" w:type="dxa"/>
            <w:tcBorders>
              <w:top w:val="nil"/>
              <w:left w:val="nil"/>
              <w:bottom w:val="nil"/>
              <w:right w:val="nil"/>
            </w:tcBorders>
          </w:tcPr>
          <w:p w14:paraId="076F79AE" w14:textId="77777777" w:rsidR="0044638F" w:rsidRPr="00DD0F4F" w:rsidDel="00660E22" w:rsidRDefault="0044638F" w:rsidP="004221F2">
            <w:pPr>
              <w:autoSpaceDE w:val="0"/>
              <w:autoSpaceDN w:val="0"/>
              <w:adjustRightInd w:val="0"/>
              <w:spacing w:after="0" w:line="240" w:lineRule="auto"/>
              <w:rPr>
                <w:del w:id="1199"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A9BC8CC" w14:textId="77777777" w:rsidR="0044638F" w:rsidRPr="00DD0F4F" w:rsidDel="00660E22" w:rsidRDefault="0044638F" w:rsidP="004221F2">
            <w:pPr>
              <w:autoSpaceDE w:val="0"/>
              <w:autoSpaceDN w:val="0"/>
              <w:adjustRightInd w:val="0"/>
              <w:spacing w:after="0" w:line="240" w:lineRule="auto"/>
              <w:rPr>
                <w:del w:id="1200" w:author="Arjan" w:date="2014-01-22T14:54:00Z"/>
                <w:rFonts w:ascii="Arial" w:eastAsia="Times New Roman" w:hAnsi="Arial" w:cs="Arial"/>
                <w:color w:val="000000"/>
                <w:sz w:val="20"/>
                <w:szCs w:val="20"/>
                <w:lang w:val="nl-NL"/>
              </w:rPr>
            </w:pPr>
          </w:p>
        </w:tc>
      </w:tr>
      <w:tr w:rsidR="0044638F" w:rsidRPr="005C14BE" w:rsidDel="00660E22" w14:paraId="17EF92F6" w14:textId="77777777" w:rsidTr="004221F2">
        <w:trPr>
          <w:trHeight w:val="230"/>
          <w:del w:id="1201" w:author="Arjan" w:date="2014-01-22T14:54:00Z"/>
        </w:trPr>
        <w:tc>
          <w:tcPr>
            <w:tcW w:w="3780" w:type="dxa"/>
            <w:tcBorders>
              <w:top w:val="nil"/>
              <w:left w:val="nil"/>
              <w:bottom w:val="nil"/>
              <w:right w:val="nil"/>
            </w:tcBorders>
          </w:tcPr>
          <w:p w14:paraId="4E1E3CED" w14:textId="77777777" w:rsidR="0044638F" w:rsidRPr="00DD0F4F" w:rsidDel="00660E22" w:rsidRDefault="0044638F" w:rsidP="004221F2">
            <w:pPr>
              <w:autoSpaceDE w:val="0"/>
              <w:autoSpaceDN w:val="0"/>
              <w:adjustRightInd w:val="0"/>
              <w:spacing w:after="0" w:line="240" w:lineRule="auto"/>
              <w:rPr>
                <w:del w:id="1202" w:author="Arjan" w:date="2014-01-22T14:54:00Z"/>
                <w:rFonts w:ascii="Arial" w:eastAsia="Times New Roman" w:hAnsi="Arial" w:cs="Arial"/>
                <w:color w:val="000000"/>
                <w:sz w:val="20"/>
                <w:szCs w:val="20"/>
                <w:lang w:val="nl-NL"/>
              </w:rPr>
            </w:pPr>
            <w:del w:id="1203" w:author="Arjan" w:date="2014-01-22T14:54:00Z">
              <w:r w:rsidRPr="00DD0F4F" w:rsidDel="00660E22">
                <w:rPr>
                  <w:rFonts w:ascii="Arial" w:eastAsia="Times New Roman" w:hAnsi="Arial" w:cs="Arial"/>
                  <w:b/>
                  <w:bCs/>
                  <w:color w:val="000000"/>
                  <w:sz w:val="20"/>
                  <w:szCs w:val="20"/>
                  <w:lang w:val="nl-NL"/>
                </w:rPr>
                <w:delText>Indicatie formele historie</w:delText>
              </w:r>
            </w:del>
          </w:p>
        </w:tc>
        <w:tc>
          <w:tcPr>
            <w:tcW w:w="5580" w:type="dxa"/>
            <w:tcBorders>
              <w:top w:val="nil"/>
              <w:left w:val="nil"/>
              <w:bottom w:val="nil"/>
              <w:right w:val="nil"/>
            </w:tcBorders>
          </w:tcPr>
          <w:p w14:paraId="79143985" w14:textId="77777777" w:rsidR="0044638F" w:rsidRPr="00DD0F4F" w:rsidDel="00660E22" w:rsidRDefault="0044638F" w:rsidP="004221F2">
            <w:pPr>
              <w:autoSpaceDE w:val="0"/>
              <w:autoSpaceDN w:val="0"/>
              <w:adjustRightInd w:val="0"/>
              <w:spacing w:after="0" w:line="240" w:lineRule="auto"/>
              <w:rPr>
                <w:del w:id="1204" w:author="Arjan" w:date="2014-01-22T14:54:00Z"/>
                <w:rFonts w:ascii="Arial" w:eastAsia="Times New Roman" w:hAnsi="Arial" w:cs="Arial"/>
                <w:color w:val="000000"/>
                <w:sz w:val="20"/>
                <w:szCs w:val="20"/>
                <w:lang w:val="nl-NL"/>
              </w:rPr>
            </w:pPr>
            <w:del w:id="1205" w:author="Arjan" w:date="2014-01-22T14:54:00Z">
              <w:r w:rsidRPr="00DD0F4F" w:rsidDel="00660E22">
                <w:rPr>
                  <w:rFonts w:ascii="Arial" w:eastAsia="Times New Roman" w:hAnsi="Arial" w:cs="Arial"/>
                  <w:color w:val="000000"/>
                  <w:sz w:val="20"/>
                  <w:szCs w:val="20"/>
                  <w:lang w:val="nl-NL"/>
                </w:rPr>
                <w:delText>Nee</w:delText>
              </w:r>
            </w:del>
          </w:p>
        </w:tc>
      </w:tr>
      <w:tr w:rsidR="0044638F" w:rsidRPr="005C14BE" w:rsidDel="00660E22" w14:paraId="0BE5EC2C" w14:textId="77777777" w:rsidTr="004221F2">
        <w:trPr>
          <w:trHeight w:val="230"/>
          <w:del w:id="1206" w:author="Arjan" w:date="2014-01-22T14:54:00Z"/>
        </w:trPr>
        <w:tc>
          <w:tcPr>
            <w:tcW w:w="3780" w:type="dxa"/>
            <w:tcBorders>
              <w:top w:val="nil"/>
              <w:left w:val="nil"/>
              <w:bottom w:val="nil"/>
              <w:right w:val="nil"/>
            </w:tcBorders>
          </w:tcPr>
          <w:p w14:paraId="5CE5B3B8" w14:textId="77777777" w:rsidR="0044638F" w:rsidRPr="00DD0F4F" w:rsidDel="00660E22" w:rsidRDefault="0044638F" w:rsidP="004221F2">
            <w:pPr>
              <w:autoSpaceDE w:val="0"/>
              <w:autoSpaceDN w:val="0"/>
              <w:adjustRightInd w:val="0"/>
              <w:spacing w:after="0" w:line="240" w:lineRule="auto"/>
              <w:rPr>
                <w:del w:id="1207"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32C7734" w14:textId="77777777" w:rsidR="0044638F" w:rsidRPr="00DD0F4F" w:rsidDel="00660E22" w:rsidRDefault="0044638F" w:rsidP="004221F2">
            <w:pPr>
              <w:autoSpaceDE w:val="0"/>
              <w:autoSpaceDN w:val="0"/>
              <w:adjustRightInd w:val="0"/>
              <w:spacing w:after="0" w:line="240" w:lineRule="auto"/>
              <w:rPr>
                <w:del w:id="1208" w:author="Arjan" w:date="2014-01-22T14:54:00Z"/>
                <w:rFonts w:ascii="Arial" w:eastAsia="Times New Roman" w:hAnsi="Arial" w:cs="Arial"/>
                <w:color w:val="000000"/>
                <w:sz w:val="20"/>
                <w:szCs w:val="20"/>
                <w:lang w:val="nl-NL"/>
              </w:rPr>
            </w:pPr>
          </w:p>
        </w:tc>
      </w:tr>
      <w:tr w:rsidR="0044638F" w:rsidRPr="005C14BE" w:rsidDel="00660E22" w14:paraId="65581DCD" w14:textId="77777777" w:rsidTr="004221F2">
        <w:trPr>
          <w:trHeight w:val="230"/>
          <w:del w:id="1209" w:author="Arjan" w:date="2014-01-22T14:54:00Z"/>
        </w:trPr>
        <w:tc>
          <w:tcPr>
            <w:tcW w:w="3780" w:type="dxa"/>
            <w:tcBorders>
              <w:top w:val="nil"/>
              <w:left w:val="nil"/>
              <w:bottom w:val="nil"/>
              <w:right w:val="nil"/>
            </w:tcBorders>
          </w:tcPr>
          <w:p w14:paraId="0EA20537" w14:textId="77777777" w:rsidR="0044638F" w:rsidRPr="00DD0F4F" w:rsidDel="00660E22" w:rsidRDefault="0044638F" w:rsidP="004221F2">
            <w:pPr>
              <w:autoSpaceDE w:val="0"/>
              <w:autoSpaceDN w:val="0"/>
              <w:adjustRightInd w:val="0"/>
              <w:spacing w:after="0" w:line="240" w:lineRule="auto"/>
              <w:rPr>
                <w:del w:id="1210" w:author="Arjan" w:date="2014-01-22T14:54:00Z"/>
                <w:rFonts w:ascii="Arial" w:eastAsia="Times New Roman" w:hAnsi="Arial" w:cs="Arial"/>
                <w:color w:val="000000"/>
                <w:sz w:val="20"/>
                <w:szCs w:val="20"/>
                <w:lang w:val="nl-NL"/>
              </w:rPr>
            </w:pPr>
            <w:del w:id="1211" w:author="Arjan" w:date="2014-01-22T14:54:00Z">
              <w:r w:rsidRPr="00DD0F4F" w:rsidDel="00660E22">
                <w:rPr>
                  <w:rFonts w:ascii="Arial" w:eastAsia="Times New Roman" w:hAnsi="Arial" w:cs="Arial"/>
                  <w:b/>
                  <w:bCs/>
                  <w:color w:val="000000"/>
                  <w:sz w:val="20"/>
                  <w:szCs w:val="20"/>
                  <w:lang w:val="nl-NL"/>
                </w:rPr>
                <w:delText>Aanduiding brondocument</w:delText>
              </w:r>
            </w:del>
          </w:p>
        </w:tc>
        <w:tc>
          <w:tcPr>
            <w:tcW w:w="5580" w:type="dxa"/>
            <w:tcBorders>
              <w:top w:val="nil"/>
              <w:left w:val="nil"/>
              <w:bottom w:val="nil"/>
              <w:right w:val="nil"/>
            </w:tcBorders>
          </w:tcPr>
          <w:p w14:paraId="78AECF6A" w14:textId="77777777" w:rsidR="0044638F" w:rsidRPr="00DD0F4F" w:rsidDel="00660E22" w:rsidRDefault="0044638F" w:rsidP="004221F2">
            <w:pPr>
              <w:autoSpaceDE w:val="0"/>
              <w:autoSpaceDN w:val="0"/>
              <w:adjustRightInd w:val="0"/>
              <w:spacing w:after="0" w:line="240" w:lineRule="auto"/>
              <w:rPr>
                <w:del w:id="1212" w:author="Arjan" w:date="2014-01-22T14:54:00Z"/>
                <w:rFonts w:ascii="Arial" w:eastAsia="Times New Roman" w:hAnsi="Arial" w:cs="Arial"/>
                <w:color w:val="000000"/>
                <w:sz w:val="20"/>
                <w:szCs w:val="20"/>
                <w:lang w:val="nl-NL"/>
              </w:rPr>
            </w:pPr>
          </w:p>
        </w:tc>
      </w:tr>
      <w:tr w:rsidR="0044638F" w:rsidRPr="005C14BE" w:rsidDel="00660E22" w14:paraId="615617F2" w14:textId="77777777" w:rsidTr="004221F2">
        <w:trPr>
          <w:trHeight w:val="230"/>
          <w:del w:id="1213" w:author="Arjan" w:date="2014-01-22T14:54:00Z"/>
        </w:trPr>
        <w:tc>
          <w:tcPr>
            <w:tcW w:w="3780" w:type="dxa"/>
            <w:tcBorders>
              <w:top w:val="nil"/>
              <w:left w:val="nil"/>
              <w:bottom w:val="nil"/>
              <w:right w:val="nil"/>
            </w:tcBorders>
          </w:tcPr>
          <w:p w14:paraId="007C2AE7" w14:textId="77777777" w:rsidR="0044638F" w:rsidRPr="00DD0F4F" w:rsidDel="00660E22" w:rsidRDefault="0044638F" w:rsidP="004221F2">
            <w:pPr>
              <w:autoSpaceDE w:val="0"/>
              <w:autoSpaceDN w:val="0"/>
              <w:adjustRightInd w:val="0"/>
              <w:spacing w:after="0" w:line="240" w:lineRule="auto"/>
              <w:rPr>
                <w:del w:id="1214"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368682D6" w14:textId="77777777" w:rsidR="0044638F" w:rsidRPr="00DD0F4F" w:rsidDel="00660E22" w:rsidRDefault="0044638F" w:rsidP="004221F2">
            <w:pPr>
              <w:autoSpaceDE w:val="0"/>
              <w:autoSpaceDN w:val="0"/>
              <w:adjustRightInd w:val="0"/>
              <w:spacing w:after="0" w:line="240" w:lineRule="auto"/>
              <w:rPr>
                <w:del w:id="1215" w:author="Arjan" w:date="2014-01-22T14:54:00Z"/>
                <w:rFonts w:ascii="Arial" w:eastAsia="Times New Roman" w:hAnsi="Arial" w:cs="Arial"/>
                <w:color w:val="000000"/>
                <w:sz w:val="20"/>
                <w:szCs w:val="20"/>
                <w:lang w:val="nl-NL"/>
              </w:rPr>
            </w:pPr>
          </w:p>
        </w:tc>
      </w:tr>
      <w:tr w:rsidR="0044638F" w:rsidRPr="005C14BE" w:rsidDel="00660E22" w14:paraId="0FDBA3E2" w14:textId="77777777" w:rsidTr="004221F2">
        <w:trPr>
          <w:trHeight w:val="230"/>
          <w:del w:id="1216" w:author="Arjan" w:date="2014-01-22T14:54:00Z"/>
        </w:trPr>
        <w:tc>
          <w:tcPr>
            <w:tcW w:w="3780" w:type="dxa"/>
            <w:tcBorders>
              <w:top w:val="nil"/>
              <w:left w:val="nil"/>
              <w:bottom w:val="nil"/>
              <w:right w:val="nil"/>
            </w:tcBorders>
          </w:tcPr>
          <w:p w14:paraId="3EE179CD" w14:textId="77777777" w:rsidR="0044638F" w:rsidRPr="00DD0F4F" w:rsidDel="00660E22" w:rsidRDefault="0044638F" w:rsidP="004221F2">
            <w:pPr>
              <w:autoSpaceDE w:val="0"/>
              <w:autoSpaceDN w:val="0"/>
              <w:adjustRightInd w:val="0"/>
              <w:spacing w:after="0" w:line="240" w:lineRule="auto"/>
              <w:rPr>
                <w:del w:id="1217" w:author="Arjan" w:date="2014-01-22T14:54:00Z"/>
                <w:rFonts w:ascii="Arial" w:eastAsia="Times New Roman" w:hAnsi="Arial" w:cs="Arial"/>
                <w:color w:val="000000"/>
                <w:sz w:val="20"/>
                <w:szCs w:val="20"/>
                <w:lang w:val="nl-NL"/>
              </w:rPr>
            </w:pPr>
            <w:del w:id="1218" w:author="Arjan" w:date="2014-01-22T14:54:00Z">
              <w:r w:rsidRPr="00DD0F4F" w:rsidDel="00660E22">
                <w:rPr>
                  <w:rFonts w:ascii="Arial" w:eastAsia="Times New Roman" w:hAnsi="Arial" w:cs="Arial"/>
                  <w:b/>
                  <w:bCs/>
                  <w:color w:val="000000"/>
                  <w:sz w:val="20"/>
                  <w:szCs w:val="20"/>
                  <w:lang w:val="nl-NL"/>
                </w:rPr>
                <w:delText>Indicatie in onderzoek</w:delText>
              </w:r>
            </w:del>
          </w:p>
        </w:tc>
        <w:tc>
          <w:tcPr>
            <w:tcW w:w="5580" w:type="dxa"/>
            <w:tcBorders>
              <w:top w:val="nil"/>
              <w:left w:val="nil"/>
              <w:bottom w:val="nil"/>
              <w:right w:val="nil"/>
            </w:tcBorders>
          </w:tcPr>
          <w:p w14:paraId="6B0A93F9" w14:textId="77777777" w:rsidR="0044638F" w:rsidRPr="00DD0F4F" w:rsidDel="00660E22" w:rsidRDefault="0044638F" w:rsidP="004221F2">
            <w:pPr>
              <w:autoSpaceDE w:val="0"/>
              <w:autoSpaceDN w:val="0"/>
              <w:adjustRightInd w:val="0"/>
              <w:spacing w:after="0" w:line="240" w:lineRule="auto"/>
              <w:rPr>
                <w:del w:id="1219" w:author="Arjan" w:date="2014-01-22T14:54:00Z"/>
                <w:rFonts w:ascii="Arial" w:eastAsia="Times New Roman" w:hAnsi="Arial" w:cs="Arial"/>
                <w:color w:val="000000"/>
                <w:sz w:val="20"/>
                <w:szCs w:val="20"/>
                <w:lang w:val="nl-NL"/>
              </w:rPr>
            </w:pPr>
            <w:del w:id="1220" w:author="Arjan" w:date="2014-01-22T14:54:00Z">
              <w:r w:rsidRPr="00DD0F4F" w:rsidDel="00660E22">
                <w:rPr>
                  <w:rFonts w:ascii="Arial" w:eastAsia="Times New Roman" w:hAnsi="Arial" w:cs="Arial"/>
                  <w:color w:val="000000"/>
                  <w:sz w:val="20"/>
                  <w:szCs w:val="20"/>
                  <w:lang w:val="nl-NL"/>
                </w:rPr>
                <w:delText>Nee</w:delText>
              </w:r>
            </w:del>
          </w:p>
        </w:tc>
      </w:tr>
      <w:tr w:rsidR="0044638F" w:rsidRPr="005C14BE" w:rsidDel="00660E22" w14:paraId="20D28E6A" w14:textId="77777777" w:rsidTr="004221F2">
        <w:trPr>
          <w:trHeight w:val="230"/>
          <w:del w:id="1221" w:author="Arjan" w:date="2014-01-22T14:54:00Z"/>
        </w:trPr>
        <w:tc>
          <w:tcPr>
            <w:tcW w:w="3780" w:type="dxa"/>
            <w:tcBorders>
              <w:top w:val="nil"/>
              <w:left w:val="nil"/>
              <w:bottom w:val="nil"/>
              <w:right w:val="nil"/>
            </w:tcBorders>
          </w:tcPr>
          <w:p w14:paraId="782AC248" w14:textId="77777777" w:rsidR="0044638F" w:rsidRPr="00DD0F4F" w:rsidDel="00660E22" w:rsidRDefault="0044638F" w:rsidP="006D72E6">
            <w:pPr>
              <w:tabs>
                <w:tab w:val="left" w:pos="284"/>
              </w:tabs>
              <w:autoSpaceDE w:val="0"/>
              <w:autoSpaceDN w:val="0"/>
              <w:adjustRightInd w:val="0"/>
              <w:spacing w:after="0" w:line="240" w:lineRule="auto"/>
              <w:rPr>
                <w:del w:id="1222"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B6C324E" w14:textId="77777777" w:rsidR="0044638F" w:rsidRPr="00DD0F4F" w:rsidDel="00660E22" w:rsidRDefault="0044638F" w:rsidP="006D72E6">
            <w:pPr>
              <w:tabs>
                <w:tab w:val="left" w:pos="284"/>
              </w:tabs>
              <w:autoSpaceDE w:val="0"/>
              <w:autoSpaceDN w:val="0"/>
              <w:adjustRightInd w:val="0"/>
              <w:spacing w:after="0" w:line="240" w:lineRule="auto"/>
              <w:rPr>
                <w:del w:id="1223" w:author="Arjan" w:date="2014-01-22T14:54:00Z"/>
                <w:rFonts w:ascii="Arial" w:eastAsia="Times New Roman" w:hAnsi="Arial" w:cs="Arial"/>
                <w:color w:val="000000"/>
                <w:sz w:val="20"/>
                <w:szCs w:val="20"/>
                <w:lang w:val="nl-NL"/>
              </w:rPr>
            </w:pPr>
          </w:p>
        </w:tc>
      </w:tr>
      <w:tr w:rsidR="0044638F" w:rsidRPr="005C14BE" w:rsidDel="00660E22" w14:paraId="35E70249" w14:textId="77777777" w:rsidTr="004221F2">
        <w:trPr>
          <w:trHeight w:val="411"/>
          <w:del w:id="1224" w:author="Arjan" w:date="2014-01-22T14:54:00Z"/>
        </w:trPr>
        <w:tc>
          <w:tcPr>
            <w:tcW w:w="3780" w:type="dxa"/>
            <w:tcBorders>
              <w:top w:val="nil"/>
              <w:left w:val="nil"/>
              <w:bottom w:val="nil"/>
              <w:right w:val="nil"/>
            </w:tcBorders>
          </w:tcPr>
          <w:p w14:paraId="48AE3533" w14:textId="77777777" w:rsidR="0044638F" w:rsidRPr="00DD0F4F" w:rsidDel="00660E22" w:rsidRDefault="0044638F" w:rsidP="006D72E6">
            <w:pPr>
              <w:tabs>
                <w:tab w:val="left" w:pos="284"/>
              </w:tabs>
              <w:autoSpaceDE w:val="0"/>
              <w:autoSpaceDN w:val="0"/>
              <w:adjustRightInd w:val="0"/>
              <w:spacing w:after="0" w:line="240" w:lineRule="auto"/>
              <w:rPr>
                <w:del w:id="1225" w:author="Arjan" w:date="2014-01-22T14:54:00Z"/>
                <w:rFonts w:ascii="Arial" w:eastAsia="Times New Roman" w:hAnsi="Arial" w:cs="Arial"/>
                <w:color w:val="000000"/>
                <w:sz w:val="20"/>
                <w:szCs w:val="20"/>
                <w:lang w:val="nl-NL"/>
              </w:rPr>
            </w:pPr>
            <w:del w:id="1226" w:author="Arjan" w:date="2014-01-22T14:54:00Z">
              <w:r w:rsidRPr="00DD0F4F" w:rsidDel="00660E22">
                <w:rPr>
                  <w:rFonts w:ascii="Arial" w:eastAsia="Times New Roman" w:hAnsi="Arial" w:cs="Arial"/>
                  <w:b/>
                  <w:bCs/>
                  <w:color w:val="000000"/>
                  <w:sz w:val="20"/>
                  <w:szCs w:val="20"/>
                  <w:lang w:val="nl-NL"/>
                </w:rPr>
                <w:delText>Aanduiding strijdigheid/nietigheid</w:delText>
              </w:r>
            </w:del>
          </w:p>
        </w:tc>
        <w:tc>
          <w:tcPr>
            <w:tcW w:w="5580" w:type="dxa"/>
            <w:tcBorders>
              <w:top w:val="nil"/>
              <w:left w:val="nil"/>
              <w:bottom w:val="nil"/>
              <w:right w:val="nil"/>
            </w:tcBorders>
          </w:tcPr>
          <w:p w14:paraId="5E3BC44F" w14:textId="77777777" w:rsidR="0044638F" w:rsidRPr="00DD0F4F" w:rsidDel="00660E22" w:rsidRDefault="0044638F" w:rsidP="006D72E6">
            <w:pPr>
              <w:tabs>
                <w:tab w:val="left" w:pos="284"/>
              </w:tabs>
              <w:autoSpaceDE w:val="0"/>
              <w:autoSpaceDN w:val="0"/>
              <w:adjustRightInd w:val="0"/>
              <w:spacing w:after="0" w:line="240" w:lineRule="auto"/>
              <w:rPr>
                <w:del w:id="1227" w:author="Arjan" w:date="2014-01-22T14:54:00Z"/>
                <w:rFonts w:ascii="Arial" w:eastAsia="Times New Roman" w:hAnsi="Arial" w:cs="Arial"/>
                <w:color w:val="000000"/>
                <w:sz w:val="20"/>
                <w:szCs w:val="20"/>
                <w:lang w:val="nl-NL"/>
              </w:rPr>
            </w:pPr>
            <w:del w:id="1228" w:author="Arjan" w:date="2014-01-22T14:54:00Z">
              <w:r w:rsidRPr="00DD0F4F" w:rsidDel="00660E22">
                <w:rPr>
                  <w:rFonts w:ascii="Arial" w:eastAsia="Times New Roman" w:hAnsi="Arial" w:cs="Arial"/>
                  <w:color w:val="000000"/>
                  <w:sz w:val="20"/>
                  <w:szCs w:val="20"/>
                  <w:lang w:val="nl-NL"/>
                </w:rPr>
                <w:delText>Nee</w:delText>
              </w:r>
            </w:del>
          </w:p>
        </w:tc>
      </w:tr>
      <w:tr w:rsidR="0044638F" w:rsidRPr="005C14BE" w:rsidDel="00660E22" w14:paraId="3951E2F2" w14:textId="77777777" w:rsidTr="004221F2">
        <w:trPr>
          <w:trHeight w:val="245"/>
          <w:del w:id="1229" w:author="Arjan" w:date="2014-01-22T14:54:00Z"/>
        </w:trPr>
        <w:tc>
          <w:tcPr>
            <w:tcW w:w="3780" w:type="dxa"/>
            <w:tcBorders>
              <w:top w:val="nil"/>
              <w:left w:val="nil"/>
              <w:bottom w:val="nil"/>
              <w:right w:val="nil"/>
            </w:tcBorders>
          </w:tcPr>
          <w:p w14:paraId="7A4F8076" w14:textId="77777777" w:rsidR="0044638F" w:rsidRPr="00DD0F4F" w:rsidDel="00660E22" w:rsidRDefault="0044638F" w:rsidP="006D72E6">
            <w:pPr>
              <w:tabs>
                <w:tab w:val="left" w:pos="284"/>
              </w:tabs>
              <w:autoSpaceDE w:val="0"/>
              <w:autoSpaceDN w:val="0"/>
              <w:adjustRightInd w:val="0"/>
              <w:spacing w:after="0" w:line="240" w:lineRule="auto"/>
              <w:rPr>
                <w:del w:id="1230"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70015D1" w14:textId="77777777" w:rsidR="0044638F" w:rsidRPr="00DD0F4F" w:rsidDel="00660E22" w:rsidRDefault="0044638F" w:rsidP="006D72E6">
            <w:pPr>
              <w:tabs>
                <w:tab w:val="left" w:pos="284"/>
              </w:tabs>
              <w:autoSpaceDE w:val="0"/>
              <w:autoSpaceDN w:val="0"/>
              <w:adjustRightInd w:val="0"/>
              <w:spacing w:after="0" w:line="240" w:lineRule="auto"/>
              <w:rPr>
                <w:del w:id="1231" w:author="Arjan" w:date="2014-01-22T14:54:00Z"/>
                <w:rFonts w:ascii="Arial" w:eastAsia="Times New Roman" w:hAnsi="Arial" w:cs="Arial"/>
                <w:color w:val="000000"/>
                <w:sz w:val="20"/>
                <w:szCs w:val="20"/>
                <w:lang w:val="nl-NL"/>
              </w:rPr>
            </w:pPr>
          </w:p>
        </w:tc>
      </w:tr>
      <w:tr w:rsidR="0044638F" w:rsidRPr="005C14BE" w:rsidDel="00660E22" w14:paraId="22881773" w14:textId="77777777" w:rsidTr="004221F2">
        <w:trPr>
          <w:trHeight w:val="230"/>
          <w:del w:id="1232" w:author="Arjan" w:date="2014-01-22T14:54:00Z"/>
        </w:trPr>
        <w:tc>
          <w:tcPr>
            <w:tcW w:w="3780" w:type="dxa"/>
            <w:tcBorders>
              <w:top w:val="nil"/>
              <w:left w:val="nil"/>
              <w:bottom w:val="nil"/>
              <w:right w:val="nil"/>
            </w:tcBorders>
          </w:tcPr>
          <w:p w14:paraId="157C2699" w14:textId="77777777" w:rsidR="0044638F" w:rsidRPr="00DD0F4F" w:rsidDel="00660E22" w:rsidRDefault="0044638F" w:rsidP="006D72E6">
            <w:pPr>
              <w:tabs>
                <w:tab w:val="left" w:pos="284"/>
              </w:tabs>
              <w:autoSpaceDE w:val="0"/>
              <w:autoSpaceDN w:val="0"/>
              <w:adjustRightInd w:val="0"/>
              <w:spacing w:after="0" w:line="240" w:lineRule="auto"/>
              <w:rPr>
                <w:del w:id="1233" w:author="Arjan" w:date="2014-01-22T14:54:00Z"/>
                <w:rFonts w:ascii="Arial" w:eastAsia="Times New Roman" w:hAnsi="Arial" w:cs="Arial"/>
                <w:color w:val="000000"/>
                <w:sz w:val="20"/>
                <w:szCs w:val="20"/>
                <w:lang w:val="nl-NL"/>
              </w:rPr>
            </w:pPr>
            <w:del w:id="1234" w:author="Arjan" w:date="2014-01-22T14:54:00Z">
              <w:r w:rsidRPr="00DD0F4F" w:rsidDel="00660E22">
                <w:rPr>
                  <w:rFonts w:ascii="Arial" w:eastAsia="Times New Roman" w:hAnsi="Arial" w:cs="Arial"/>
                  <w:b/>
                  <w:bCs/>
                  <w:color w:val="000000"/>
                  <w:sz w:val="20"/>
                  <w:szCs w:val="20"/>
                  <w:lang w:val="nl-NL"/>
                </w:rPr>
                <w:delText>Indicatie kardinaliteit</w:delText>
              </w:r>
            </w:del>
          </w:p>
        </w:tc>
        <w:tc>
          <w:tcPr>
            <w:tcW w:w="5580" w:type="dxa"/>
            <w:tcBorders>
              <w:top w:val="nil"/>
              <w:left w:val="nil"/>
              <w:bottom w:val="nil"/>
              <w:right w:val="nil"/>
            </w:tcBorders>
          </w:tcPr>
          <w:p w14:paraId="56E17666" w14:textId="77777777" w:rsidR="0044638F" w:rsidRPr="00DD0F4F" w:rsidDel="00660E22" w:rsidRDefault="00DA5D93" w:rsidP="006D72E6">
            <w:pPr>
              <w:tabs>
                <w:tab w:val="left" w:pos="284"/>
              </w:tabs>
              <w:autoSpaceDE w:val="0"/>
              <w:autoSpaceDN w:val="0"/>
              <w:adjustRightInd w:val="0"/>
              <w:spacing w:after="0" w:line="240" w:lineRule="auto"/>
              <w:rPr>
                <w:del w:id="1235" w:author="Arjan" w:date="2014-01-22T14:54:00Z"/>
                <w:rFonts w:ascii="Arial" w:eastAsia="Times New Roman" w:hAnsi="Arial" w:cs="Arial"/>
                <w:color w:val="000000"/>
                <w:sz w:val="20"/>
                <w:szCs w:val="20"/>
                <w:lang w:val="nl-NL"/>
              </w:rPr>
            </w:pPr>
            <w:del w:id="1236" w:author="Arjan" w:date="2014-01-22T14:54:00Z">
              <w:r w:rsidRPr="00F64D19" w:rsidDel="00660E22">
                <w:rPr>
                  <w:rFonts w:ascii="Arial" w:hAnsi="Arial" w:cs="Arial"/>
                  <w:sz w:val="20"/>
                  <w:szCs w:val="20"/>
                  <w:lang w:val="en-AU"/>
                </w:rPr>
                <w:fldChar w:fldCharType="begin" w:fldLock="1"/>
              </w:r>
              <w:r w:rsidR="0044638F" w:rsidRPr="00DD0F4F" w:rsidDel="00660E22">
                <w:rPr>
                  <w:rFonts w:ascii="Arial" w:hAnsi="Arial" w:cs="Arial"/>
                  <w:sz w:val="20"/>
                  <w:szCs w:val="20"/>
                  <w:lang w:val="nl-NL"/>
                </w:rPr>
                <w:delInstrText xml:space="preserve">MERGEFIELD </w:delInstrText>
              </w:r>
              <w:r w:rsidR="0044638F" w:rsidRPr="00DD0F4F" w:rsidDel="00660E22">
                <w:rPr>
                  <w:rFonts w:ascii="Arial" w:eastAsia="Times New Roman" w:hAnsi="Arial" w:cs="Arial"/>
                  <w:color w:val="000000"/>
                  <w:sz w:val="20"/>
                  <w:szCs w:val="20"/>
                  <w:lang w:val="nl-NL"/>
                </w:rPr>
                <w:delInstrText>Att.LowerBound</w:delInstrText>
              </w:r>
              <w:r w:rsidRPr="00F64D19" w:rsidDel="00660E22">
                <w:rPr>
                  <w:rFonts w:ascii="Arial" w:hAnsi="Arial" w:cs="Arial"/>
                  <w:sz w:val="20"/>
                  <w:szCs w:val="20"/>
                  <w:lang w:val="en-AU"/>
                </w:rPr>
                <w:fldChar w:fldCharType="separate"/>
              </w:r>
              <w:r w:rsidR="0044638F" w:rsidRPr="00DD0F4F" w:rsidDel="00660E22">
                <w:rPr>
                  <w:rFonts w:ascii="Arial" w:eastAsia="Times New Roman" w:hAnsi="Arial" w:cs="Arial"/>
                  <w:color w:val="000000"/>
                  <w:sz w:val="20"/>
                  <w:szCs w:val="20"/>
                  <w:lang w:val="nl-NL"/>
                </w:rPr>
                <w:delText>0</w:delText>
              </w:r>
              <w:r w:rsidRPr="00F64D19" w:rsidDel="00660E22">
                <w:rPr>
                  <w:rFonts w:ascii="Arial" w:hAnsi="Arial" w:cs="Arial"/>
                  <w:sz w:val="20"/>
                  <w:szCs w:val="20"/>
                  <w:lang w:val="en-AU"/>
                </w:rPr>
                <w:fldChar w:fldCharType="end"/>
              </w:r>
              <w:r w:rsidR="0044638F" w:rsidRPr="00DD0F4F" w:rsidDel="00660E22">
                <w:rPr>
                  <w:rFonts w:ascii="Arial" w:eastAsia="Times New Roman" w:hAnsi="Arial" w:cs="Arial"/>
                  <w:color w:val="000000"/>
                  <w:sz w:val="20"/>
                  <w:szCs w:val="20"/>
                  <w:lang w:val="nl-NL"/>
                </w:rPr>
                <w:delText xml:space="preserve"> - </w:delText>
              </w:r>
              <w:r w:rsidRPr="00F64D19" w:rsidDel="00660E22">
                <w:rPr>
                  <w:rFonts w:ascii="Arial" w:eastAsia="Times New Roman" w:hAnsi="Arial" w:cs="Arial"/>
                  <w:color w:val="000000"/>
                  <w:sz w:val="20"/>
                  <w:szCs w:val="20"/>
                </w:rPr>
                <w:fldChar w:fldCharType="begin" w:fldLock="1"/>
              </w:r>
              <w:r w:rsidR="0044638F" w:rsidRPr="00DD0F4F" w:rsidDel="00660E22">
                <w:rPr>
                  <w:rFonts w:ascii="Arial" w:eastAsia="Times New Roman" w:hAnsi="Arial" w:cs="Arial"/>
                  <w:color w:val="000000"/>
                  <w:sz w:val="20"/>
                  <w:szCs w:val="20"/>
                  <w:lang w:val="nl-NL"/>
                </w:rPr>
                <w:delInstrText>MERGEFIELD Att.UpperBound</w:delInstrText>
              </w:r>
              <w:r w:rsidRPr="00F64D19" w:rsidDel="00660E22">
                <w:rPr>
                  <w:rFonts w:ascii="Arial" w:eastAsia="Times New Roman" w:hAnsi="Arial" w:cs="Arial"/>
                  <w:color w:val="000000"/>
                  <w:sz w:val="20"/>
                  <w:szCs w:val="20"/>
                </w:rPr>
                <w:fldChar w:fldCharType="separate"/>
              </w:r>
              <w:r w:rsidR="0044638F" w:rsidRPr="00DD0F4F" w:rsidDel="00660E22">
                <w:rPr>
                  <w:rFonts w:ascii="Arial" w:eastAsia="Times New Roman" w:hAnsi="Arial" w:cs="Arial"/>
                  <w:color w:val="000000"/>
                  <w:sz w:val="20"/>
                  <w:szCs w:val="20"/>
                  <w:lang w:val="nl-NL"/>
                </w:rPr>
                <w:delText>1</w:delText>
              </w:r>
              <w:r w:rsidRPr="00F64D19" w:rsidDel="00660E22">
                <w:rPr>
                  <w:rFonts w:ascii="Arial" w:eastAsia="Times New Roman" w:hAnsi="Arial" w:cs="Arial"/>
                  <w:color w:val="000000"/>
                  <w:sz w:val="20"/>
                  <w:szCs w:val="20"/>
                </w:rPr>
                <w:fldChar w:fldCharType="end"/>
              </w:r>
            </w:del>
          </w:p>
        </w:tc>
      </w:tr>
      <w:tr w:rsidR="0044638F" w:rsidRPr="005C14BE" w:rsidDel="00660E22" w14:paraId="1D01751C" w14:textId="77777777" w:rsidTr="004221F2">
        <w:trPr>
          <w:trHeight w:val="230"/>
          <w:del w:id="1237" w:author="Arjan" w:date="2014-01-22T14:54:00Z"/>
        </w:trPr>
        <w:tc>
          <w:tcPr>
            <w:tcW w:w="3780" w:type="dxa"/>
            <w:tcBorders>
              <w:top w:val="nil"/>
              <w:left w:val="nil"/>
              <w:bottom w:val="nil"/>
              <w:right w:val="nil"/>
            </w:tcBorders>
          </w:tcPr>
          <w:p w14:paraId="59F85BEF" w14:textId="77777777" w:rsidR="0044638F" w:rsidRPr="00DD0F4F" w:rsidDel="00660E22" w:rsidRDefault="0044638F" w:rsidP="006D72E6">
            <w:pPr>
              <w:tabs>
                <w:tab w:val="left" w:pos="284"/>
              </w:tabs>
              <w:autoSpaceDE w:val="0"/>
              <w:autoSpaceDN w:val="0"/>
              <w:adjustRightInd w:val="0"/>
              <w:spacing w:after="0" w:line="240" w:lineRule="auto"/>
              <w:rPr>
                <w:del w:id="1238" w:author="Arjan" w:date="2014-01-22T14:54: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27EBD2C4" w14:textId="77777777" w:rsidR="0044638F" w:rsidRPr="00DD0F4F" w:rsidDel="00660E22" w:rsidRDefault="0044638F" w:rsidP="006D72E6">
            <w:pPr>
              <w:tabs>
                <w:tab w:val="left" w:pos="284"/>
              </w:tabs>
              <w:autoSpaceDE w:val="0"/>
              <w:autoSpaceDN w:val="0"/>
              <w:adjustRightInd w:val="0"/>
              <w:spacing w:after="0" w:line="240" w:lineRule="auto"/>
              <w:rPr>
                <w:del w:id="1239" w:author="Arjan" w:date="2014-01-22T14:54:00Z"/>
                <w:rFonts w:ascii="Arial" w:eastAsia="Times New Roman" w:hAnsi="Arial" w:cs="Arial"/>
                <w:color w:val="000000"/>
                <w:sz w:val="20"/>
                <w:szCs w:val="20"/>
                <w:lang w:val="nl-NL"/>
              </w:rPr>
            </w:pPr>
          </w:p>
        </w:tc>
      </w:tr>
      <w:tr w:rsidR="0044638F" w:rsidRPr="005C14BE" w:rsidDel="00660E22" w14:paraId="36341D1A" w14:textId="77777777" w:rsidTr="004221F2">
        <w:trPr>
          <w:trHeight w:val="230"/>
          <w:del w:id="1240" w:author="Arjan" w:date="2014-01-22T14:54:00Z"/>
        </w:trPr>
        <w:tc>
          <w:tcPr>
            <w:tcW w:w="3780" w:type="dxa"/>
            <w:tcBorders>
              <w:top w:val="nil"/>
              <w:left w:val="nil"/>
              <w:bottom w:val="nil"/>
              <w:right w:val="nil"/>
            </w:tcBorders>
          </w:tcPr>
          <w:p w14:paraId="5BF666B9" w14:textId="77777777" w:rsidR="0044638F" w:rsidRPr="00DD0F4F" w:rsidDel="00660E22" w:rsidRDefault="0044638F" w:rsidP="006D72E6">
            <w:pPr>
              <w:tabs>
                <w:tab w:val="left" w:pos="284"/>
              </w:tabs>
              <w:autoSpaceDE w:val="0"/>
              <w:autoSpaceDN w:val="0"/>
              <w:adjustRightInd w:val="0"/>
              <w:spacing w:after="0" w:line="240" w:lineRule="auto"/>
              <w:rPr>
                <w:del w:id="1241" w:author="Arjan" w:date="2014-01-22T14:54:00Z"/>
                <w:rFonts w:ascii="Arial" w:eastAsia="Times New Roman" w:hAnsi="Arial" w:cs="Arial"/>
                <w:color w:val="000000"/>
                <w:sz w:val="20"/>
                <w:szCs w:val="20"/>
                <w:lang w:val="nl-NL"/>
              </w:rPr>
            </w:pPr>
            <w:del w:id="1242" w:author="Arjan" w:date="2014-01-22T14:54:00Z">
              <w:r w:rsidRPr="00DD0F4F" w:rsidDel="00660E22">
                <w:rPr>
                  <w:rFonts w:ascii="Arial" w:eastAsia="Times New Roman" w:hAnsi="Arial" w:cs="Arial"/>
                  <w:b/>
                  <w:bCs/>
                  <w:color w:val="000000"/>
                  <w:sz w:val="20"/>
                  <w:szCs w:val="20"/>
                  <w:lang w:val="nl-NL"/>
                </w:rPr>
                <w:delText>Indicatie authentiek</w:delText>
              </w:r>
            </w:del>
          </w:p>
        </w:tc>
        <w:tc>
          <w:tcPr>
            <w:tcW w:w="5580" w:type="dxa"/>
            <w:tcBorders>
              <w:top w:val="nil"/>
              <w:left w:val="nil"/>
              <w:bottom w:val="nil"/>
              <w:right w:val="nil"/>
            </w:tcBorders>
          </w:tcPr>
          <w:p w14:paraId="16CF9FDA" w14:textId="77777777" w:rsidR="0044638F" w:rsidRPr="00DD0F4F" w:rsidDel="00660E22" w:rsidRDefault="0044638F" w:rsidP="006D72E6">
            <w:pPr>
              <w:tabs>
                <w:tab w:val="left" w:pos="284"/>
              </w:tabs>
              <w:autoSpaceDE w:val="0"/>
              <w:autoSpaceDN w:val="0"/>
              <w:adjustRightInd w:val="0"/>
              <w:spacing w:after="0" w:line="240" w:lineRule="auto"/>
              <w:rPr>
                <w:del w:id="1243" w:author="Arjan" w:date="2014-01-22T14:54:00Z"/>
                <w:rFonts w:ascii="Arial" w:eastAsia="Times New Roman" w:hAnsi="Arial" w:cs="Arial"/>
                <w:color w:val="000000"/>
                <w:sz w:val="20"/>
                <w:szCs w:val="20"/>
                <w:lang w:val="nl-NL"/>
              </w:rPr>
            </w:pPr>
            <w:del w:id="1244" w:author="Arjan" w:date="2014-01-22T14:54:00Z">
              <w:r w:rsidRPr="00DD0F4F" w:rsidDel="00660E22">
                <w:rPr>
                  <w:rFonts w:ascii="Arial" w:eastAsia="Times New Roman" w:hAnsi="Arial" w:cs="Arial"/>
                  <w:color w:val="000000"/>
                  <w:sz w:val="20"/>
                  <w:szCs w:val="20"/>
                  <w:lang w:val="nl-NL"/>
                </w:rPr>
                <w:delText>Gemeentelijk basisgegeven</w:delText>
              </w:r>
            </w:del>
          </w:p>
        </w:tc>
      </w:tr>
      <w:tr w:rsidR="0044638F" w:rsidRPr="005C14BE" w:rsidDel="00660E22" w14:paraId="27152798" w14:textId="77777777" w:rsidTr="005D189E">
        <w:trPr>
          <w:trHeight w:val="230"/>
          <w:del w:id="1245" w:author="Arjan" w:date="2014-01-22T14:54:00Z"/>
        </w:trPr>
        <w:tc>
          <w:tcPr>
            <w:tcW w:w="3780" w:type="dxa"/>
            <w:tcBorders>
              <w:top w:val="nil"/>
              <w:left w:val="nil"/>
              <w:right w:val="nil"/>
            </w:tcBorders>
          </w:tcPr>
          <w:p w14:paraId="084D3D0C" w14:textId="77777777" w:rsidR="0044638F" w:rsidRPr="00DD0F4F" w:rsidDel="00660E22" w:rsidRDefault="0044638F" w:rsidP="006D72E6">
            <w:pPr>
              <w:tabs>
                <w:tab w:val="left" w:pos="284"/>
              </w:tabs>
              <w:autoSpaceDE w:val="0"/>
              <w:autoSpaceDN w:val="0"/>
              <w:adjustRightInd w:val="0"/>
              <w:spacing w:after="0" w:line="240" w:lineRule="auto"/>
              <w:rPr>
                <w:del w:id="1246" w:author="Arjan" w:date="2014-01-22T14:54:00Z"/>
                <w:rFonts w:ascii="Arial" w:eastAsia="Times New Roman" w:hAnsi="Arial" w:cs="Arial"/>
                <w:b/>
                <w:bCs/>
                <w:color w:val="000000"/>
                <w:sz w:val="20"/>
                <w:szCs w:val="20"/>
                <w:lang w:val="nl-NL"/>
              </w:rPr>
            </w:pPr>
          </w:p>
        </w:tc>
        <w:tc>
          <w:tcPr>
            <w:tcW w:w="5580" w:type="dxa"/>
            <w:tcBorders>
              <w:top w:val="nil"/>
              <w:left w:val="nil"/>
              <w:right w:val="nil"/>
            </w:tcBorders>
          </w:tcPr>
          <w:p w14:paraId="162BBD98" w14:textId="77777777" w:rsidR="0044638F" w:rsidRPr="00DD0F4F" w:rsidDel="00660E22" w:rsidRDefault="0044638F" w:rsidP="006D72E6">
            <w:pPr>
              <w:tabs>
                <w:tab w:val="left" w:pos="284"/>
              </w:tabs>
              <w:autoSpaceDE w:val="0"/>
              <w:autoSpaceDN w:val="0"/>
              <w:adjustRightInd w:val="0"/>
              <w:spacing w:after="0" w:line="240" w:lineRule="auto"/>
              <w:rPr>
                <w:del w:id="1247" w:author="Arjan" w:date="2014-01-22T14:54:00Z"/>
                <w:rFonts w:ascii="Arial" w:eastAsia="Times New Roman" w:hAnsi="Arial" w:cs="Arial"/>
                <w:color w:val="000000"/>
                <w:sz w:val="20"/>
                <w:szCs w:val="20"/>
                <w:lang w:val="nl-NL"/>
              </w:rPr>
            </w:pPr>
          </w:p>
        </w:tc>
      </w:tr>
      <w:tr w:rsidR="0044638F" w:rsidRPr="005C14BE" w:rsidDel="00660E22" w14:paraId="0CB048B3" w14:textId="77777777" w:rsidTr="005D189E">
        <w:trPr>
          <w:trHeight w:val="230"/>
          <w:del w:id="1248" w:author="Arjan" w:date="2014-01-22T14:54:00Z"/>
        </w:trPr>
        <w:tc>
          <w:tcPr>
            <w:tcW w:w="3780" w:type="dxa"/>
            <w:tcBorders>
              <w:top w:val="nil"/>
              <w:left w:val="nil"/>
              <w:bottom w:val="single" w:sz="4" w:space="0" w:color="auto"/>
              <w:right w:val="nil"/>
            </w:tcBorders>
          </w:tcPr>
          <w:p w14:paraId="719CAE9C" w14:textId="77777777" w:rsidR="0044638F" w:rsidRPr="00DD0F4F" w:rsidDel="00660E22" w:rsidRDefault="0044638F" w:rsidP="006D72E6">
            <w:pPr>
              <w:tabs>
                <w:tab w:val="left" w:pos="284"/>
              </w:tabs>
              <w:autoSpaceDE w:val="0"/>
              <w:autoSpaceDN w:val="0"/>
              <w:adjustRightInd w:val="0"/>
              <w:spacing w:after="0" w:line="240" w:lineRule="auto"/>
              <w:rPr>
                <w:del w:id="1249" w:author="Arjan" w:date="2014-01-22T14:54:00Z"/>
                <w:rFonts w:ascii="Arial" w:eastAsia="Times New Roman" w:hAnsi="Arial" w:cs="Arial"/>
                <w:b/>
                <w:bCs/>
                <w:color w:val="000000"/>
                <w:sz w:val="20"/>
                <w:szCs w:val="20"/>
                <w:lang w:val="nl-NL"/>
              </w:rPr>
            </w:pPr>
            <w:del w:id="1250" w:author="Arjan" w:date="2014-01-22T14:54:00Z">
              <w:r w:rsidRPr="00DD0F4F" w:rsidDel="00660E22">
                <w:rPr>
                  <w:rFonts w:ascii="Arial" w:eastAsia="Times New Roman" w:hAnsi="Arial" w:cs="Arial"/>
                  <w:b/>
                  <w:bCs/>
                  <w:color w:val="000000"/>
                  <w:sz w:val="20"/>
                  <w:szCs w:val="20"/>
                  <w:lang w:val="nl-NL"/>
                </w:rPr>
                <w:delText>Regels attribuutsoort</w:delText>
              </w:r>
            </w:del>
          </w:p>
        </w:tc>
        <w:tc>
          <w:tcPr>
            <w:tcW w:w="5580" w:type="dxa"/>
            <w:tcBorders>
              <w:top w:val="nil"/>
              <w:left w:val="nil"/>
              <w:bottom w:val="single" w:sz="4" w:space="0" w:color="auto"/>
              <w:right w:val="nil"/>
            </w:tcBorders>
          </w:tcPr>
          <w:p w14:paraId="22E37FF3" w14:textId="77777777" w:rsidR="0044638F" w:rsidRPr="00DD0F4F" w:rsidDel="00660E22" w:rsidRDefault="0044638F" w:rsidP="006D72E6">
            <w:pPr>
              <w:tabs>
                <w:tab w:val="left" w:pos="284"/>
              </w:tabs>
              <w:autoSpaceDE w:val="0"/>
              <w:autoSpaceDN w:val="0"/>
              <w:adjustRightInd w:val="0"/>
              <w:spacing w:after="0" w:line="240" w:lineRule="auto"/>
              <w:rPr>
                <w:del w:id="1251" w:author="Arjan" w:date="2014-01-22T14:54:00Z"/>
                <w:rFonts w:ascii="Arial" w:eastAsia="Times New Roman" w:hAnsi="Arial" w:cs="Arial"/>
                <w:color w:val="000000"/>
                <w:sz w:val="20"/>
                <w:szCs w:val="20"/>
                <w:lang w:val="nl-NL"/>
              </w:rPr>
            </w:pPr>
          </w:p>
        </w:tc>
      </w:tr>
    </w:tbl>
    <w:p w14:paraId="61E1B013" w14:textId="77777777" w:rsidR="00922EA9" w:rsidRPr="002627FD" w:rsidDel="00660E22" w:rsidRDefault="00DA5D93" w:rsidP="00922EA9">
      <w:pPr>
        <w:pStyle w:val="Kop41"/>
        <w:rPr>
          <w:del w:id="1252" w:author="Arjan" w:date="2014-01-22T14:54:00Z"/>
          <w:rFonts w:eastAsia="Times New Roman"/>
          <w:shd w:val="clear" w:color="auto" w:fill="auto"/>
          <w:lang w:val="nl-NL"/>
        </w:rPr>
      </w:pPr>
      <w:del w:id="1253" w:author="Arjan" w:date="2014-01-22T14:54:00Z">
        <w:r w:rsidDel="00660E22">
          <w:rPr>
            <w:b w:val="0"/>
            <w:bCs w:val="0"/>
            <w:sz w:val="20"/>
            <w:szCs w:val="20"/>
          </w:rPr>
          <w:fldChar w:fldCharType="begin" w:fldLock="1"/>
        </w:r>
        <w:r w:rsidR="00922EA9" w:rsidRPr="00DD0F4F" w:rsidDel="00660E22">
          <w:rPr>
            <w:b w:val="0"/>
            <w:bCs w:val="0"/>
            <w:color w:val="auto"/>
            <w:sz w:val="20"/>
            <w:szCs w:val="20"/>
            <w:shd w:val="clear" w:color="auto" w:fill="auto"/>
            <w:lang w:val="nl-NL"/>
          </w:rPr>
          <w:delInstrText xml:space="preserve">MERGEFIELD </w:delInstrText>
        </w:r>
        <w:r w:rsidR="00922EA9" w:rsidDel="00660E22">
          <w:rPr>
            <w:rFonts w:eastAsia="Times New Roman"/>
            <w:shd w:val="clear" w:color="auto" w:fill="auto"/>
            <w:lang w:val="nl-NL"/>
          </w:rPr>
          <w:delInstrText>Att.Stereotype</w:delInstrText>
        </w:r>
        <w:r w:rsidDel="00660E22">
          <w:rPr>
            <w:b w:val="0"/>
            <w:bCs w:val="0"/>
            <w:sz w:val="20"/>
            <w:szCs w:val="20"/>
          </w:rPr>
          <w:fldChar w:fldCharType="separate"/>
        </w:r>
        <w:r w:rsidR="00922EA9" w:rsidDel="00660E22">
          <w:rPr>
            <w:rFonts w:eastAsia="Times New Roman"/>
            <w:shd w:val="clear" w:color="auto" w:fill="auto"/>
            <w:lang w:val="nl-NL"/>
          </w:rPr>
          <w:delText>«Attribuutsoort»</w:delText>
        </w:r>
        <w:r w:rsidDel="00660E22">
          <w:rPr>
            <w:b w:val="0"/>
            <w:bCs w:val="0"/>
            <w:sz w:val="20"/>
            <w:szCs w:val="20"/>
          </w:rPr>
          <w:fldChar w:fldCharType="end"/>
        </w:r>
        <w:r w:rsidR="00922EA9" w:rsidDel="00660E22">
          <w:rPr>
            <w:rFonts w:eastAsia="Times New Roman"/>
            <w:shd w:val="clear" w:color="auto" w:fill="auto"/>
            <w:lang w:val="nl-NL"/>
          </w:rPr>
          <w:delText xml:space="preserve"> Documentversie</w:delText>
        </w:r>
      </w:del>
    </w:p>
    <w:tbl>
      <w:tblPr>
        <w:tblW w:w="9356" w:type="dxa"/>
        <w:tblInd w:w="108" w:type="dxa"/>
        <w:tblLayout w:type="fixed"/>
        <w:tblCellMar>
          <w:top w:w="113" w:type="dxa"/>
        </w:tblCellMar>
        <w:tblLook w:val="0000" w:firstRow="0" w:lastRow="0" w:firstColumn="0" w:lastColumn="0" w:noHBand="0" w:noVBand="0"/>
      </w:tblPr>
      <w:tblGrid>
        <w:gridCol w:w="3828"/>
        <w:gridCol w:w="5528"/>
      </w:tblGrid>
      <w:tr w:rsidR="00922EA9" w:rsidRPr="005C14BE" w:rsidDel="00660E22" w14:paraId="35800061" w14:textId="77777777" w:rsidTr="00922EA9">
        <w:trPr>
          <w:cantSplit/>
          <w:del w:id="1254" w:author="Arjan" w:date="2014-01-22T14:54:00Z"/>
        </w:trPr>
        <w:tc>
          <w:tcPr>
            <w:tcW w:w="3828" w:type="dxa"/>
            <w:shd w:val="clear" w:color="auto" w:fill="auto"/>
          </w:tcPr>
          <w:p w14:paraId="2A2CB9D2" w14:textId="77777777" w:rsidR="00922EA9" w:rsidRPr="00DD0F4F" w:rsidDel="00660E22" w:rsidRDefault="00922EA9" w:rsidP="00922EA9">
            <w:pPr>
              <w:tabs>
                <w:tab w:val="left" w:pos="284"/>
              </w:tabs>
              <w:autoSpaceDE w:val="0"/>
              <w:autoSpaceDN w:val="0"/>
              <w:adjustRightInd w:val="0"/>
              <w:spacing w:after="0" w:line="240" w:lineRule="auto"/>
              <w:rPr>
                <w:del w:id="1255" w:author="Arjan" w:date="2014-01-22T14:54:00Z"/>
                <w:rFonts w:ascii="Arial" w:eastAsia="Times New Roman" w:hAnsi="Arial" w:cs="Arial"/>
                <w:b/>
                <w:bCs/>
                <w:color w:val="000000"/>
                <w:sz w:val="20"/>
                <w:szCs w:val="20"/>
                <w:lang w:val="nl-NL"/>
              </w:rPr>
            </w:pPr>
            <w:del w:id="1256" w:author="Arjan" w:date="2014-01-22T14:54:00Z">
              <w:r w:rsidRPr="00DD0F4F" w:rsidDel="00660E22">
                <w:rPr>
                  <w:rFonts w:ascii="Arial" w:eastAsia="Times New Roman" w:hAnsi="Arial" w:cs="Arial"/>
                  <w:b/>
                  <w:bCs/>
                  <w:color w:val="000000"/>
                  <w:sz w:val="20"/>
                  <w:szCs w:val="20"/>
                  <w:lang w:val="nl-NL"/>
                </w:rPr>
                <w:delText>Naam attribuutsoort</w:delText>
              </w:r>
            </w:del>
          </w:p>
        </w:tc>
        <w:tc>
          <w:tcPr>
            <w:tcW w:w="5528" w:type="dxa"/>
            <w:shd w:val="clear" w:color="auto" w:fill="auto"/>
          </w:tcPr>
          <w:p w14:paraId="10E17CDE" w14:textId="77777777" w:rsidR="00922EA9" w:rsidRPr="00DD0F4F" w:rsidDel="00660E22" w:rsidRDefault="00922EA9" w:rsidP="00922EA9">
            <w:pPr>
              <w:tabs>
                <w:tab w:val="left" w:pos="284"/>
              </w:tabs>
              <w:autoSpaceDE w:val="0"/>
              <w:autoSpaceDN w:val="0"/>
              <w:adjustRightInd w:val="0"/>
              <w:spacing w:after="0" w:line="240" w:lineRule="auto"/>
              <w:rPr>
                <w:del w:id="1257" w:author="Arjan" w:date="2014-01-22T14:54:00Z"/>
                <w:rFonts w:ascii="Arial" w:eastAsia="Times New Roman" w:hAnsi="Arial" w:cs="Arial"/>
                <w:color w:val="000000"/>
                <w:sz w:val="20"/>
                <w:szCs w:val="20"/>
                <w:lang w:val="nl-NL"/>
              </w:rPr>
            </w:pPr>
            <w:del w:id="1258" w:author="Arjan" w:date="2014-01-22T14:54:00Z">
              <w:r w:rsidRPr="00DD0F4F" w:rsidDel="00660E22">
                <w:rPr>
                  <w:rFonts w:ascii="Arial" w:eastAsia="Times New Roman" w:hAnsi="Arial" w:cs="Arial"/>
                  <w:color w:val="000000"/>
                  <w:sz w:val="20"/>
                  <w:szCs w:val="20"/>
                  <w:lang w:val="nl-NL"/>
                </w:rPr>
                <w:delText>Documentversie</w:delText>
              </w:r>
            </w:del>
          </w:p>
        </w:tc>
      </w:tr>
      <w:tr w:rsidR="00922EA9" w:rsidRPr="005C14BE" w:rsidDel="00660E22" w14:paraId="265EA617" w14:textId="77777777" w:rsidTr="00922EA9">
        <w:trPr>
          <w:cantSplit/>
          <w:del w:id="1259" w:author="Arjan" w:date="2014-01-22T14:54:00Z"/>
        </w:trPr>
        <w:tc>
          <w:tcPr>
            <w:tcW w:w="3828" w:type="dxa"/>
            <w:shd w:val="clear" w:color="auto" w:fill="auto"/>
          </w:tcPr>
          <w:p w14:paraId="0A9B57C4" w14:textId="77777777" w:rsidR="00922EA9" w:rsidRPr="00DD0F4F" w:rsidDel="00660E22" w:rsidRDefault="00922EA9" w:rsidP="00922EA9">
            <w:pPr>
              <w:tabs>
                <w:tab w:val="left" w:pos="284"/>
              </w:tabs>
              <w:autoSpaceDE w:val="0"/>
              <w:autoSpaceDN w:val="0"/>
              <w:adjustRightInd w:val="0"/>
              <w:spacing w:after="0" w:line="240" w:lineRule="auto"/>
              <w:rPr>
                <w:del w:id="1260" w:author="Arjan" w:date="2014-01-22T14:54:00Z"/>
                <w:rFonts w:ascii="Arial" w:eastAsia="Times New Roman" w:hAnsi="Arial" w:cs="Arial"/>
                <w:b/>
                <w:bCs/>
                <w:color w:val="000000"/>
                <w:sz w:val="20"/>
                <w:szCs w:val="20"/>
                <w:lang w:val="nl-NL"/>
              </w:rPr>
            </w:pPr>
            <w:del w:id="1261" w:author="Arjan" w:date="2014-01-22T14:54:00Z">
              <w:r w:rsidRPr="00DD0F4F" w:rsidDel="00660E22">
                <w:rPr>
                  <w:rFonts w:ascii="Arial" w:eastAsia="Times New Roman" w:hAnsi="Arial" w:cs="Arial"/>
                  <w:b/>
                  <w:bCs/>
                  <w:color w:val="000000"/>
                  <w:sz w:val="20"/>
                  <w:szCs w:val="20"/>
                  <w:lang w:val="nl-NL"/>
                </w:rPr>
                <w:delText>Herkomst attribuutsoort</w:delText>
              </w:r>
            </w:del>
          </w:p>
        </w:tc>
        <w:tc>
          <w:tcPr>
            <w:tcW w:w="5528" w:type="dxa"/>
            <w:shd w:val="clear" w:color="auto" w:fill="auto"/>
          </w:tcPr>
          <w:p w14:paraId="0482BB78" w14:textId="77777777" w:rsidR="00922EA9" w:rsidRPr="00DD0F4F" w:rsidDel="00660E22" w:rsidRDefault="00922EA9" w:rsidP="00922EA9">
            <w:pPr>
              <w:tabs>
                <w:tab w:val="left" w:pos="284"/>
              </w:tabs>
              <w:autoSpaceDE w:val="0"/>
              <w:autoSpaceDN w:val="0"/>
              <w:adjustRightInd w:val="0"/>
              <w:spacing w:after="0" w:line="240" w:lineRule="auto"/>
              <w:rPr>
                <w:del w:id="1262" w:author="Arjan" w:date="2014-01-22T14:54:00Z"/>
                <w:rFonts w:ascii="Arial" w:eastAsia="Times New Roman" w:hAnsi="Arial" w:cs="Arial"/>
                <w:color w:val="000000"/>
                <w:sz w:val="20"/>
                <w:szCs w:val="20"/>
                <w:lang w:val="nl-NL"/>
              </w:rPr>
            </w:pPr>
            <w:del w:id="1263" w:author="Arjan" w:date="2014-01-22T14:54:00Z">
              <w:r w:rsidRPr="00DD0F4F" w:rsidDel="00660E22">
                <w:rPr>
                  <w:rFonts w:ascii="Arial" w:eastAsia="Times New Roman" w:hAnsi="Arial" w:cs="Arial"/>
                  <w:color w:val="000000"/>
                  <w:sz w:val="20"/>
                  <w:szCs w:val="20"/>
                  <w:lang w:val="nl-NL"/>
                </w:rPr>
                <w:delText>KING</w:delText>
              </w:r>
            </w:del>
          </w:p>
        </w:tc>
      </w:tr>
      <w:tr w:rsidR="00922EA9" w:rsidRPr="005C14BE" w:rsidDel="00660E22" w14:paraId="033FE7A7" w14:textId="77777777" w:rsidTr="00922EA9">
        <w:trPr>
          <w:cantSplit/>
          <w:del w:id="1264" w:author="Arjan" w:date="2014-01-22T14:54:00Z"/>
        </w:trPr>
        <w:tc>
          <w:tcPr>
            <w:tcW w:w="3828" w:type="dxa"/>
            <w:shd w:val="clear" w:color="auto" w:fill="auto"/>
          </w:tcPr>
          <w:p w14:paraId="18167C60" w14:textId="77777777" w:rsidR="00922EA9" w:rsidRPr="00DD0F4F" w:rsidDel="00660E22" w:rsidRDefault="00922EA9" w:rsidP="00922EA9">
            <w:pPr>
              <w:tabs>
                <w:tab w:val="left" w:pos="284"/>
              </w:tabs>
              <w:autoSpaceDE w:val="0"/>
              <w:autoSpaceDN w:val="0"/>
              <w:adjustRightInd w:val="0"/>
              <w:spacing w:after="0" w:line="240" w:lineRule="auto"/>
              <w:rPr>
                <w:del w:id="1265" w:author="Arjan" w:date="2014-01-22T14:54:00Z"/>
                <w:rFonts w:ascii="Arial" w:eastAsia="Times New Roman" w:hAnsi="Arial" w:cs="Arial"/>
                <w:b/>
                <w:bCs/>
                <w:color w:val="000000"/>
                <w:sz w:val="20"/>
                <w:szCs w:val="20"/>
                <w:lang w:val="nl-NL"/>
              </w:rPr>
            </w:pPr>
            <w:del w:id="1266" w:author="Arjan" w:date="2014-01-22T14:54:00Z">
              <w:r w:rsidRPr="00DD0F4F" w:rsidDel="00660E22">
                <w:rPr>
                  <w:rFonts w:ascii="Arial" w:eastAsia="Times New Roman" w:hAnsi="Arial" w:cs="Arial"/>
                  <w:b/>
                  <w:bCs/>
                  <w:color w:val="000000"/>
                  <w:sz w:val="20"/>
                  <w:szCs w:val="20"/>
                  <w:lang w:val="nl-NL"/>
                </w:rPr>
                <w:delText xml:space="preserve">Code attribuutsoort </w:delText>
              </w:r>
            </w:del>
          </w:p>
        </w:tc>
        <w:tc>
          <w:tcPr>
            <w:tcW w:w="5528" w:type="dxa"/>
            <w:shd w:val="clear" w:color="auto" w:fill="auto"/>
          </w:tcPr>
          <w:p w14:paraId="31AE354F" w14:textId="77777777" w:rsidR="00922EA9" w:rsidRPr="00DD0F4F" w:rsidDel="00660E22" w:rsidRDefault="00922EA9" w:rsidP="00922EA9">
            <w:pPr>
              <w:tabs>
                <w:tab w:val="left" w:pos="284"/>
              </w:tabs>
              <w:autoSpaceDE w:val="0"/>
              <w:autoSpaceDN w:val="0"/>
              <w:adjustRightInd w:val="0"/>
              <w:spacing w:after="0" w:line="240" w:lineRule="auto"/>
              <w:rPr>
                <w:del w:id="1267" w:author="Arjan" w:date="2014-01-22T14:54:00Z"/>
                <w:rFonts w:ascii="Arial" w:eastAsia="Times New Roman" w:hAnsi="Arial" w:cs="Arial"/>
                <w:color w:val="000000"/>
                <w:sz w:val="20"/>
                <w:szCs w:val="20"/>
                <w:lang w:val="nl-NL"/>
              </w:rPr>
            </w:pPr>
          </w:p>
        </w:tc>
      </w:tr>
      <w:tr w:rsidR="00922EA9" w:rsidRPr="005C14BE" w:rsidDel="00660E22" w14:paraId="34857F89" w14:textId="77777777" w:rsidTr="00922EA9">
        <w:trPr>
          <w:cantSplit/>
          <w:del w:id="1268" w:author="Arjan" w:date="2014-01-22T14:54:00Z"/>
        </w:trPr>
        <w:tc>
          <w:tcPr>
            <w:tcW w:w="3828" w:type="dxa"/>
            <w:shd w:val="clear" w:color="auto" w:fill="auto"/>
          </w:tcPr>
          <w:p w14:paraId="45A69DE0" w14:textId="77777777" w:rsidR="00922EA9" w:rsidRPr="00DD0F4F" w:rsidDel="00660E22" w:rsidRDefault="00922EA9" w:rsidP="00922EA9">
            <w:pPr>
              <w:tabs>
                <w:tab w:val="left" w:pos="284"/>
              </w:tabs>
              <w:autoSpaceDE w:val="0"/>
              <w:autoSpaceDN w:val="0"/>
              <w:adjustRightInd w:val="0"/>
              <w:spacing w:after="0" w:line="240" w:lineRule="auto"/>
              <w:rPr>
                <w:del w:id="1269" w:author="Arjan" w:date="2014-01-22T14:54:00Z"/>
                <w:rFonts w:ascii="Arial" w:eastAsia="Times New Roman" w:hAnsi="Arial" w:cs="Arial"/>
                <w:b/>
                <w:bCs/>
                <w:color w:val="000000"/>
                <w:sz w:val="20"/>
                <w:szCs w:val="20"/>
                <w:lang w:val="nl-NL"/>
              </w:rPr>
            </w:pPr>
            <w:del w:id="1270" w:author="Arjan" w:date="2014-01-22T14:54:00Z">
              <w:r w:rsidRPr="00DD0F4F" w:rsidDel="00660E22">
                <w:rPr>
                  <w:rFonts w:ascii="Arial" w:eastAsia="Times New Roman" w:hAnsi="Arial" w:cs="Arial"/>
                  <w:b/>
                  <w:bCs/>
                  <w:color w:val="000000"/>
                  <w:sz w:val="20"/>
                  <w:szCs w:val="20"/>
                  <w:lang w:val="nl-NL"/>
                </w:rPr>
                <w:delText>XML-tag attribuutsoort</w:delText>
              </w:r>
            </w:del>
          </w:p>
        </w:tc>
        <w:tc>
          <w:tcPr>
            <w:tcW w:w="5528" w:type="dxa"/>
            <w:shd w:val="clear" w:color="auto" w:fill="auto"/>
          </w:tcPr>
          <w:p w14:paraId="24037AAA" w14:textId="77777777" w:rsidR="00922EA9" w:rsidRPr="00DD0F4F" w:rsidDel="00660E22" w:rsidRDefault="00922EA9" w:rsidP="00922EA9">
            <w:pPr>
              <w:tabs>
                <w:tab w:val="left" w:pos="284"/>
              </w:tabs>
              <w:autoSpaceDE w:val="0"/>
              <w:autoSpaceDN w:val="0"/>
              <w:adjustRightInd w:val="0"/>
              <w:spacing w:after="0" w:line="240" w:lineRule="auto"/>
              <w:rPr>
                <w:del w:id="1271" w:author="Arjan" w:date="2014-01-22T14:54:00Z"/>
                <w:rFonts w:ascii="Arial" w:eastAsia="Times New Roman" w:hAnsi="Arial" w:cs="Arial"/>
                <w:color w:val="000000"/>
                <w:sz w:val="20"/>
                <w:szCs w:val="20"/>
                <w:lang w:val="nl-NL"/>
              </w:rPr>
            </w:pPr>
            <w:del w:id="1272" w:author="Arjan" w:date="2014-01-22T14:54:00Z">
              <w:r w:rsidRPr="00DD0F4F" w:rsidDel="00660E22">
                <w:rPr>
                  <w:rFonts w:ascii="Arial" w:eastAsia="Times New Roman" w:hAnsi="Arial" w:cs="Arial"/>
                  <w:color w:val="000000"/>
                  <w:sz w:val="20"/>
                  <w:szCs w:val="20"/>
                  <w:lang w:val="nl-NL"/>
                </w:rPr>
                <w:delText>versie</w:delText>
              </w:r>
            </w:del>
          </w:p>
        </w:tc>
      </w:tr>
      <w:tr w:rsidR="00922EA9" w:rsidRPr="005C14BE" w:rsidDel="00660E22" w14:paraId="63D4D895" w14:textId="77777777" w:rsidTr="00922EA9">
        <w:trPr>
          <w:cantSplit/>
          <w:del w:id="1273" w:author="Arjan" w:date="2014-01-22T14:54:00Z"/>
        </w:trPr>
        <w:tc>
          <w:tcPr>
            <w:tcW w:w="3828" w:type="dxa"/>
            <w:shd w:val="clear" w:color="auto" w:fill="auto"/>
          </w:tcPr>
          <w:p w14:paraId="007A71F5" w14:textId="77777777" w:rsidR="00922EA9" w:rsidRPr="00DD0F4F" w:rsidDel="00660E22" w:rsidRDefault="00922EA9" w:rsidP="00922EA9">
            <w:pPr>
              <w:tabs>
                <w:tab w:val="left" w:pos="284"/>
              </w:tabs>
              <w:autoSpaceDE w:val="0"/>
              <w:autoSpaceDN w:val="0"/>
              <w:adjustRightInd w:val="0"/>
              <w:spacing w:after="0" w:line="240" w:lineRule="auto"/>
              <w:rPr>
                <w:del w:id="1274" w:author="Arjan" w:date="2014-01-22T14:54:00Z"/>
                <w:rFonts w:ascii="Arial" w:eastAsia="Times New Roman" w:hAnsi="Arial" w:cs="Arial"/>
                <w:b/>
                <w:bCs/>
                <w:color w:val="000000"/>
                <w:sz w:val="20"/>
                <w:szCs w:val="20"/>
                <w:lang w:val="nl-NL"/>
              </w:rPr>
            </w:pPr>
            <w:del w:id="1275" w:author="Arjan" w:date="2014-01-22T14:54:00Z">
              <w:r w:rsidRPr="00DD0F4F" w:rsidDel="00660E22">
                <w:rPr>
                  <w:rFonts w:ascii="Arial" w:eastAsia="Times New Roman" w:hAnsi="Arial" w:cs="Arial"/>
                  <w:b/>
                  <w:bCs/>
                  <w:color w:val="000000"/>
                  <w:sz w:val="20"/>
                  <w:szCs w:val="20"/>
                  <w:lang w:val="nl-NL"/>
                </w:rPr>
                <w:delText>Definitie attribuutsoort</w:delText>
              </w:r>
            </w:del>
          </w:p>
        </w:tc>
        <w:tc>
          <w:tcPr>
            <w:tcW w:w="5528" w:type="dxa"/>
            <w:shd w:val="clear" w:color="auto" w:fill="auto"/>
          </w:tcPr>
          <w:p w14:paraId="7472668B" w14:textId="77777777" w:rsidR="00922EA9" w:rsidRPr="00DD0F4F" w:rsidDel="00660E22" w:rsidRDefault="00922EA9" w:rsidP="00922EA9">
            <w:pPr>
              <w:tabs>
                <w:tab w:val="left" w:pos="284"/>
              </w:tabs>
              <w:autoSpaceDE w:val="0"/>
              <w:autoSpaceDN w:val="0"/>
              <w:adjustRightInd w:val="0"/>
              <w:spacing w:after="0" w:line="240" w:lineRule="auto"/>
              <w:rPr>
                <w:del w:id="1276" w:author="Arjan" w:date="2014-01-22T14:54:00Z"/>
                <w:rFonts w:ascii="Arial" w:eastAsia="Times New Roman" w:hAnsi="Arial" w:cs="Arial"/>
                <w:color w:val="000000"/>
                <w:sz w:val="20"/>
                <w:szCs w:val="20"/>
                <w:lang w:val="nl-NL"/>
              </w:rPr>
            </w:pPr>
            <w:del w:id="1277" w:author="Arjan" w:date="2014-01-22T14:54:00Z">
              <w:r w:rsidRPr="00DD0F4F" w:rsidDel="00660E22">
                <w:rPr>
                  <w:rFonts w:ascii="Arial" w:eastAsia="Times New Roman" w:hAnsi="Arial" w:cs="Arial"/>
                  <w:color w:val="000000"/>
                  <w:sz w:val="20"/>
                  <w:szCs w:val="20"/>
                  <w:lang w:val="nl-NL"/>
                </w:rPr>
                <w:delText>Aanduiding van de bewerkingsfase van het ENKELVOUDIG DOCUMENT</w:delText>
              </w:r>
            </w:del>
          </w:p>
        </w:tc>
      </w:tr>
      <w:tr w:rsidR="00922EA9" w:rsidRPr="005C14BE" w:rsidDel="00660E22" w14:paraId="7117E8E2" w14:textId="77777777" w:rsidTr="00922EA9">
        <w:trPr>
          <w:cantSplit/>
          <w:del w:id="1278" w:author="Arjan" w:date="2014-01-22T14:54:00Z"/>
        </w:trPr>
        <w:tc>
          <w:tcPr>
            <w:tcW w:w="3828" w:type="dxa"/>
            <w:shd w:val="clear" w:color="auto" w:fill="auto"/>
          </w:tcPr>
          <w:p w14:paraId="7785BBB2" w14:textId="77777777" w:rsidR="00922EA9" w:rsidRPr="00DD0F4F" w:rsidDel="00660E22" w:rsidRDefault="00922EA9" w:rsidP="00922EA9">
            <w:pPr>
              <w:tabs>
                <w:tab w:val="left" w:pos="284"/>
              </w:tabs>
              <w:autoSpaceDE w:val="0"/>
              <w:autoSpaceDN w:val="0"/>
              <w:adjustRightInd w:val="0"/>
              <w:spacing w:after="0" w:line="240" w:lineRule="auto"/>
              <w:rPr>
                <w:del w:id="1279" w:author="Arjan" w:date="2014-01-22T14:54:00Z"/>
                <w:rFonts w:ascii="Arial" w:eastAsia="Times New Roman" w:hAnsi="Arial" w:cs="Arial"/>
                <w:b/>
                <w:bCs/>
                <w:color w:val="000000"/>
                <w:sz w:val="20"/>
                <w:szCs w:val="20"/>
                <w:lang w:val="nl-NL"/>
              </w:rPr>
            </w:pPr>
            <w:del w:id="1280" w:author="Arjan" w:date="2014-01-22T14:54:00Z">
              <w:r w:rsidRPr="00DD0F4F" w:rsidDel="00660E22">
                <w:rPr>
                  <w:rFonts w:ascii="Arial" w:eastAsia="Times New Roman" w:hAnsi="Arial" w:cs="Arial"/>
                  <w:b/>
                  <w:bCs/>
                  <w:color w:val="000000"/>
                  <w:sz w:val="20"/>
                  <w:szCs w:val="20"/>
                  <w:lang w:val="nl-NL"/>
                </w:rPr>
                <w:delText>Herkomst definitie attribuutsoort</w:delText>
              </w:r>
            </w:del>
          </w:p>
        </w:tc>
        <w:tc>
          <w:tcPr>
            <w:tcW w:w="5528" w:type="dxa"/>
            <w:shd w:val="clear" w:color="auto" w:fill="auto"/>
          </w:tcPr>
          <w:p w14:paraId="607E8742" w14:textId="77777777" w:rsidR="00922EA9" w:rsidRPr="00DD0F4F" w:rsidDel="00660E22" w:rsidRDefault="00922EA9" w:rsidP="00922EA9">
            <w:pPr>
              <w:tabs>
                <w:tab w:val="left" w:pos="284"/>
              </w:tabs>
              <w:autoSpaceDE w:val="0"/>
              <w:autoSpaceDN w:val="0"/>
              <w:adjustRightInd w:val="0"/>
              <w:spacing w:after="0" w:line="240" w:lineRule="auto"/>
              <w:rPr>
                <w:del w:id="1281" w:author="Arjan" w:date="2014-01-22T14:54:00Z"/>
                <w:rFonts w:ascii="Arial" w:eastAsia="Times New Roman" w:hAnsi="Arial" w:cs="Arial"/>
                <w:color w:val="000000"/>
                <w:sz w:val="20"/>
                <w:szCs w:val="20"/>
                <w:lang w:val="nl-NL"/>
              </w:rPr>
            </w:pPr>
            <w:del w:id="1282" w:author="Arjan" w:date="2014-01-22T14:54:00Z">
              <w:r w:rsidRPr="00DD0F4F" w:rsidDel="00660E22">
                <w:rPr>
                  <w:rFonts w:ascii="Arial" w:eastAsia="Times New Roman" w:hAnsi="Arial" w:cs="Arial"/>
                  <w:color w:val="000000"/>
                  <w:sz w:val="20"/>
                  <w:szCs w:val="20"/>
                  <w:lang w:val="nl-NL"/>
                </w:rPr>
                <w:delText>KING</w:delText>
              </w:r>
            </w:del>
          </w:p>
        </w:tc>
      </w:tr>
      <w:tr w:rsidR="00922EA9" w:rsidRPr="005C14BE" w:rsidDel="00660E22" w14:paraId="74664634" w14:textId="77777777" w:rsidTr="00922EA9">
        <w:trPr>
          <w:cantSplit/>
          <w:del w:id="1283" w:author="Arjan" w:date="2014-01-22T14:54:00Z"/>
        </w:trPr>
        <w:tc>
          <w:tcPr>
            <w:tcW w:w="3828" w:type="dxa"/>
            <w:shd w:val="clear" w:color="auto" w:fill="auto"/>
          </w:tcPr>
          <w:p w14:paraId="3D4E143F" w14:textId="77777777" w:rsidR="00922EA9" w:rsidRPr="00DD0F4F" w:rsidDel="00660E22" w:rsidRDefault="00922EA9" w:rsidP="00922EA9">
            <w:pPr>
              <w:tabs>
                <w:tab w:val="left" w:pos="284"/>
              </w:tabs>
              <w:autoSpaceDE w:val="0"/>
              <w:autoSpaceDN w:val="0"/>
              <w:adjustRightInd w:val="0"/>
              <w:spacing w:after="0" w:line="240" w:lineRule="auto"/>
              <w:rPr>
                <w:del w:id="1284" w:author="Arjan" w:date="2014-01-22T14:54:00Z"/>
                <w:rFonts w:ascii="Arial" w:eastAsia="Times New Roman" w:hAnsi="Arial" w:cs="Arial"/>
                <w:b/>
                <w:bCs/>
                <w:color w:val="000000"/>
                <w:sz w:val="20"/>
                <w:szCs w:val="20"/>
                <w:lang w:val="nl-NL"/>
              </w:rPr>
            </w:pPr>
            <w:del w:id="1285" w:author="Arjan" w:date="2014-01-22T14:54:00Z">
              <w:r w:rsidRPr="00DD0F4F" w:rsidDel="00660E22">
                <w:rPr>
                  <w:rFonts w:ascii="Arial" w:eastAsia="Times New Roman" w:hAnsi="Arial" w:cs="Arial"/>
                  <w:b/>
                  <w:bCs/>
                  <w:color w:val="000000"/>
                  <w:sz w:val="20"/>
                  <w:szCs w:val="20"/>
                  <w:lang w:val="nl-NL"/>
                </w:rPr>
                <w:delText>Datum opname attribuutsoort</w:delText>
              </w:r>
            </w:del>
          </w:p>
        </w:tc>
        <w:tc>
          <w:tcPr>
            <w:tcW w:w="5528" w:type="dxa"/>
            <w:shd w:val="clear" w:color="auto" w:fill="auto"/>
          </w:tcPr>
          <w:p w14:paraId="776B8F52" w14:textId="77777777" w:rsidR="00922EA9" w:rsidRPr="00DD0F4F" w:rsidDel="00660E22" w:rsidRDefault="00922EA9" w:rsidP="00922EA9">
            <w:pPr>
              <w:tabs>
                <w:tab w:val="left" w:pos="284"/>
              </w:tabs>
              <w:autoSpaceDE w:val="0"/>
              <w:autoSpaceDN w:val="0"/>
              <w:adjustRightInd w:val="0"/>
              <w:spacing w:after="0" w:line="240" w:lineRule="auto"/>
              <w:rPr>
                <w:del w:id="1286" w:author="Arjan" w:date="2014-01-22T14:54:00Z"/>
                <w:rFonts w:ascii="Arial" w:eastAsia="Times New Roman" w:hAnsi="Arial" w:cs="Arial"/>
                <w:color w:val="000000"/>
                <w:sz w:val="20"/>
                <w:szCs w:val="20"/>
                <w:lang w:val="nl-NL"/>
              </w:rPr>
            </w:pPr>
            <w:del w:id="1287" w:author="Arjan" w:date="2014-01-22T14:54:00Z">
              <w:r w:rsidRPr="00DD0F4F" w:rsidDel="00660E22">
                <w:rPr>
                  <w:rFonts w:ascii="Arial" w:eastAsia="Times New Roman" w:hAnsi="Arial" w:cs="Arial"/>
                  <w:color w:val="000000"/>
                  <w:sz w:val="20"/>
                  <w:szCs w:val="20"/>
                  <w:lang w:val="nl-NL"/>
                </w:rPr>
                <w:delText>1 juni 2008</w:delText>
              </w:r>
            </w:del>
          </w:p>
        </w:tc>
      </w:tr>
      <w:tr w:rsidR="00922EA9" w:rsidRPr="005C14BE" w:rsidDel="00660E22" w14:paraId="5D3CD0BF" w14:textId="77777777" w:rsidTr="00922EA9">
        <w:trPr>
          <w:cantSplit/>
          <w:del w:id="1288" w:author="Arjan" w:date="2014-01-22T14:54:00Z"/>
        </w:trPr>
        <w:tc>
          <w:tcPr>
            <w:tcW w:w="3828" w:type="dxa"/>
            <w:shd w:val="clear" w:color="auto" w:fill="auto"/>
          </w:tcPr>
          <w:p w14:paraId="12A03E31" w14:textId="77777777" w:rsidR="00922EA9" w:rsidRPr="00DD0F4F" w:rsidDel="00660E22" w:rsidRDefault="00922EA9" w:rsidP="00922EA9">
            <w:pPr>
              <w:tabs>
                <w:tab w:val="left" w:pos="284"/>
              </w:tabs>
              <w:autoSpaceDE w:val="0"/>
              <w:autoSpaceDN w:val="0"/>
              <w:adjustRightInd w:val="0"/>
              <w:spacing w:after="0" w:line="240" w:lineRule="auto"/>
              <w:rPr>
                <w:del w:id="1289" w:author="Arjan" w:date="2014-01-22T14:54:00Z"/>
                <w:rFonts w:ascii="Arial" w:eastAsia="Times New Roman" w:hAnsi="Arial" w:cs="Arial"/>
                <w:b/>
                <w:bCs/>
                <w:color w:val="000000"/>
                <w:sz w:val="20"/>
                <w:szCs w:val="20"/>
                <w:lang w:val="nl-NL"/>
              </w:rPr>
            </w:pPr>
            <w:del w:id="1290" w:author="Arjan" w:date="2014-01-22T14:54:00Z">
              <w:r w:rsidRPr="00DD0F4F" w:rsidDel="00660E22">
                <w:rPr>
                  <w:rFonts w:ascii="Arial" w:eastAsia="Times New Roman" w:hAnsi="Arial" w:cs="Arial"/>
                  <w:b/>
                  <w:bCs/>
                  <w:color w:val="000000"/>
                  <w:sz w:val="20"/>
                  <w:szCs w:val="20"/>
                  <w:lang w:val="nl-NL"/>
                </w:rPr>
                <w:delText>Toelichting attribuutsoort</w:delText>
              </w:r>
            </w:del>
          </w:p>
        </w:tc>
        <w:tc>
          <w:tcPr>
            <w:tcW w:w="5528" w:type="dxa"/>
            <w:shd w:val="clear" w:color="auto" w:fill="auto"/>
          </w:tcPr>
          <w:p w14:paraId="287E96AC" w14:textId="77777777" w:rsidR="00922EA9" w:rsidRPr="00DD0F4F" w:rsidDel="00660E22" w:rsidRDefault="00922EA9" w:rsidP="00922EA9">
            <w:pPr>
              <w:tabs>
                <w:tab w:val="left" w:pos="284"/>
              </w:tabs>
              <w:autoSpaceDE w:val="0"/>
              <w:autoSpaceDN w:val="0"/>
              <w:adjustRightInd w:val="0"/>
              <w:spacing w:after="0" w:line="240" w:lineRule="auto"/>
              <w:rPr>
                <w:del w:id="1291" w:author="Arjan" w:date="2014-01-22T14:54:00Z"/>
                <w:rFonts w:ascii="Arial" w:eastAsia="Times New Roman" w:hAnsi="Arial" w:cs="Arial"/>
                <w:color w:val="000000"/>
                <w:sz w:val="20"/>
                <w:szCs w:val="20"/>
                <w:lang w:val="nl-NL"/>
              </w:rPr>
            </w:pPr>
            <w:del w:id="1292" w:author="Arjan" w:date="2014-01-22T14:54:00Z">
              <w:r w:rsidRPr="00DD0F4F" w:rsidDel="00660E22">
                <w:rPr>
                  <w:rFonts w:ascii="Arial" w:eastAsia="Times New Roman" w:hAnsi="Arial" w:cs="Arial"/>
                  <w:color w:val="000000"/>
                  <w:sz w:val="20"/>
                  <w:szCs w:val="20"/>
                  <w:lang w:val="nl-NL"/>
                </w:rPr>
                <w:delText xml:space="preserve">Het gaat hier om een versienummer zoals ‘0.2’ en 1.0’. </w:delText>
              </w:r>
            </w:del>
          </w:p>
          <w:p w14:paraId="1B671928" w14:textId="77777777" w:rsidR="00922EA9" w:rsidRPr="00DD0F4F" w:rsidDel="00660E22" w:rsidRDefault="00922EA9" w:rsidP="00922EA9">
            <w:pPr>
              <w:tabs>
                <w:tab w:val="left" w:pos="284"/>
              </w:tabs>
              <w:autoSpaceDE w:val="0"/>
              <w:autoSpaceDN w:val="0"/>
              <w:adjustRightInd w:val="0"/>
              <w:spacing w:after="0" w:line="240" w:lineRule="auto"/>
              <w:rPr>
                <w:del w:id="1293" w:author="Arjan" w:date="2014-01-22T14:54:00Z"/>
                <w:rFonts w:ascii="Arial" w:eastAsia="Times New Roman" w:hAnsi="Arial" w:cs="Arial"/>
                <w:color w:val="000000"/>
                <w:sz w:val="20"/>
                <w:szCs w:val="20"/>
                <w:lang w:val="nl-NL"/>
              </w:rPr>
            </w:pPr>
            <w:del w:id="1294" w:author="Arjan" w:date="2014-01-22T14:54:00Z">
              <w:r w:rsidRPr="00DD0F4F" w:rsidDel="00660E22">
                <w:rPr>
                  <w:rFonts w:ascii="Arial" w:eastAsia="Times New Roman" w:hAnsi="Arial" w:cs="Arial"/>
                  <w:color w:val="000000"/>
                  <w:sz w:val="20"/>
                  <w:szCs w:val="20"/>
                  <w:lang w:val="nl-NL"/>
                </w:rPr>
                <w:delText>Ofschoon we er voor gekozen hebben om zowel dit attribuuttype als het attribuuttype Documentstatus optioneel te verklaren, ware het aan te bevelen bij elk documemt in ieder geval één van beide attributen van een waarde te voorzien.</w:delText>
              </w:r>
            </w:del>
          </w:p>
        </w:tc>
      </w:tr>
      <w:tr w:rsidR="00922EA9" w:rsidRPr="005C14BE" w:rsidDel="00660E22" w14:paraId="6F3D68FF" w14:textId="77777777" w:rsidTr="00922EA9">
        <w:trPr>
          <w:cantSplit/>
          <w:del w:id="1295" w:author="Arjan" w:date="2014-01-22T14:54:00Z"/>
        </w:trPr>
        <w:tc>
          <w:tcPr>
            <w:tcW w:w="3828" w:type="dxa"/>
            <w:shd w:val="clear" w:color="auto" w:fill="auto"/>
          </w:tcPr>
          <w:p w14:paraId="01211897" w14:textId="77777777" w:rsidR="00922EA9" w:rsidRPr="00DD0F4F" w:rsidDel="00660E22" w:rsidRDefault="00922EA9" w:rsidP="00922EA9">
            <w:pPr>
              <w:tabs>
                <w:tab w:val="left" w:pos="284"/>
              </w:tabs>
              <w:autoSpaceDE w:val="0"/>
              <w:autoSpaceDN w:val="0"/>
              <w:adjustRightInd w:val="0"/>
              <w:spacing w:after="0" w:line="240" w:lineRule="auto"/>
              <w:rPr>
                <w:del w:id="1296" w:author="Arjan" w:date="2014-01-22T14:54:00Z"/>
                <w:rFonts w:ascii="Arial" w:eastAsia="Times New Roman" w:hAnsi="Arial" w:cs="Arial"/>
                <w:b/>
                <w:bCs/>
                <w:color w:val="000000"/>
                <w:sz w:val="20"/>
                <w:szCs w:val="20"/>
                <w:lang w:val="nl-NL"/>
              </w:rPr>
            </w:pPr>
            <w:del w:id="1297" w:author="Arjan" w:date="2014-01-22T14:54:00Z">
              <w:r w:rsidRPr="00DD0F4F" w:rsidDel="00660E22">
                <w:rPr>
                  <w:rFonts w:ascii="Arial" w:eastAsia="Times New Roman" w:hAnsi="Arial" w:cs="Arial"/>
                  <w:b/>
                  <w:bCs/>
                  <w:color w:val="000000"/>
                  <w:sz w:val="20"/>
                  <w:szCs w:val="20"/>
                  <w:lang w:val="nl-NL"/>
                </w:rPr>
                <w:delText>Formaat attribuutsoort</w:delText>
              </w:r>
            </w:del>
          </w:p>
        </w:tc>
        <w:tc>
          <w:tcPr>
            <w:tcW w:w="5528" w:type="dxa"/>
            <w:shd w:val="clear" w:color="auto" w:fill="auto"/>
          </w:tcPr>
          <w:p w14:paraId="6DB90D3A" w14:textId="77777777" w:rsidR="00922EA9" w:rsidRPr="00DD0F4F" w:rsidDel="00660E22" w:rsidRDefault="00922EA9" w:rsidP="00922EA9">
            <w:pPr>
              <w:tabs>
                <w:tab w:val="left" w:pos="284"/>
              </w:tabs>
              <w:autoSpaceDE w:val="0"/>
              <w:autoSpaceDN w:val="0"/>
              <w:adjustRightInd w:val="0"/>
              <w:spacing w:after="0" w:line="240" w:lineRule="auto"/>
              <w:rPr>
                <w:del w:id="1298" w:author="Arjan" w:date="2014-01-22T14:54:00Z"/>
                <w:rFonts w:ascii="Arial" w:eastAsia="Times New Roman" w:hAnsi="Arial" w:cs="Arial"/>
                <w:color w:val="000000"/>
                <w:sz w:val="20"/>
                <w:szCs w:val="20"/>
                <w:lang w:val="nl-NL"/>
              </w:rPr>
            </w:pPr>
            <w:del w:id="1299" w:author="Arjan" w:date="2014-01-22T14:54:00Z">
              <w:r w:rsidRPr="00DD0F4F" w:rsidDel="00660E22">
                <w:rPr>
                  <w:rFonts w:ascii="Arial" w:eastAsia="Times New Roman" w:hAnsi="Arial" w:cs="Arial"/>
                  <w:color w:val="000000"/>
                  <w:sz w:val="20"/>
                  <w:szCs w:val="20"/>
                  <w:lang w:val="nl-NL"/>
                </w:rPr>
                <w:delText xml:space="preserve">AN5 </w:delText>
              </w:r>
              <w:r w:rsidRPr="00DD0F4F" w:rsidDel="00660E22">
                <w:rPr>
                  <w:rFonts w:ascii="Arial" w:eastAsia="Times New Roman" w:hAnsi="Arial" w:cs="Arial"/>
                  <w:color w:val="000000"/>
                  <w:sz w:val="20"/>
                  <w:szCs w:val="20"/>
                  <w:lang w:val="nl-NL"/>
                </w:rPr>
                <w:tab/>
              </w:r>
            </w:del>
          </w:p>
        </w:tc>
      </w:tr>
      <w:tr w:rsidR="00922EA9" w:rsidRPr="005C14BE" w:rsidDel="00660E22" w14:paraId="7B663E8D" w14:textId="77777777" w:rsidTr="00922EA9">
        <w:trPr>
          <w:cantSplit/>
          <w:del w:id="1300" w:author="Arjan" w:date="2014-01-22T14:54:00Z"/>
        </w:trPr>
        <w:tc>
          <w:tcPr>
            <w:tcW w:w="3828" w:type="dxa"/>
            <w:shd w:val="clear" w:color="auto" w:fill="auto"/>
          </w:tcPr>
          <w:p w14:paraId="21F1FED7" w14:textId="77777777" w:rsidR="00922EA9" w:rsidRPr="00DD0F4F" w:rsidDel="00660E22" w:rsidRDefault="00922EA9" w:rsidP="00922EA9">
            <w:pPr>
              <w:tabs>
                <w:tab w:val="left" w:pos="284"/>
              </w:tabs>
              <w:autoSpaceDE w:val="0"/>
              <w:autoSpaceDN w:val="0"/>
              <w:adjustRightInd w:val="0"/>
              <w:spacing w:after="0" w:line="240" w:lineRule="auto"/>
              <w:rPr>
                <w:del w:id="1301" w:author="Arjan" w:date="2014-01-22T14:54:00Z"/>
                <w:rFonts w:ascii="Arial" w:eastAsia="Times New Roman" w:hAnsi="Arial" w:cs="Arial"/>
                <w:b/>
                <w:bCs/>
                <w:color w:val="000000"/>
                <w:sz w:val="20"/>
                <w:szCs w:val="20"/>
                <w:lang w:val="nl-NL"/>
              </w:rPr>
            </w:pPr>
            <w:del w:id="1302" w:author="Arjan" w:date="2014-01-22T14:54:00Z">
              <w:r w:rsidRPr="00DD0F4F" w:rsidDel="00660E22">
                <w:rPr>
                  <w:rFonts w:ascii="Arial" w:eastAsia="Times New Roman" w:hAnsi="Arial" w:cs="Arial"/>
                  <w:b/>
                  <w:bCs/>
                  <w:color w:val="000000"/>
                  <w:sz w:val="20"/>
                  <w:szCs w:val="20"/>
                  <w:lang w:val="nl-NL"/>
                </w:rPr>
                <w:delText>Waardenverzameling</w:delText>
              </w:r>
            </w:del>
          </w:p>
        </w:tc>
        <w:tc>
          <w:tcPr>
            <w:tcW w:w="5528" w:type="dxa"/>
            <w:shd w:val="clear" w:color="auto" w:fill="auto"/>
          </w:tcPr>
          <w:p w14:paraId="5BCA4FDA" w14:textId="77777777" w:rsidR="00922EA9" w:rsidRPr="00DD0F4F" w:rsidDel="00660E22" w:rsidRDefault="00922EA9" w:rsidP="00922EA9">
            <w:pPr>
              <w:tabs>
                <w:tab w:val="left" w:pos="284"/>
              </w:tabs>
              <w:autoSpaceDE w:val="0"/>
              <w:autoSpaceDN w:val="0"/>
              <w:adjustRightInd w:val="0"/>
              <w:spacing w:after="0" w:line="240" w:lineRule="auto"/>
              <w:rPr>
                <w:del w:id="1303" w:author="Arjan" w:date="2014-01-22T14:54:00Z"/>
                <w:rFonts w:ascii="Arial" w:eastAsia="Times New Roman" w:hAnsi="Arial" w:cs="Arial"/>
                <w:color w:val="000000"/>
                <w:sz w:val="20"/>
                <w:szCs w:val="20"/>
                <w:lang w:val="nl-NL"/>
              </w:rPr>
            </w:pPr>
            <w:del w:id="1304" w:author="Arjan" w:date="2014-01-22T14:54:00Z">
              <w:r w:rsidRPr="00DD0F4F" w:rsidDel="00660E22">
                <w:rPr>
                  <w:rFonts w:ascii="Arial" w:eastAsia="Times New Roman" w:hAnsi="Arial" w:cs="Arial"/>
                  <w:color w:val="000000"/>
                  <w:sz w:val="20"/>
                  <w:szCs w:val="20"/>
                  <w:lang w:val="nl-NL"/>
                </w:rPr>
                <w:delText>Alle alfanumerieke tekens m.u.v. diacrieten</w:delText>
              </w:r>
            </w:del>
          </w:p>
        </w:tc>
      </w:tr>
      <w:tr w:rsidR="00922EA9" w:rsidRPr="005C14BE" w:rsidDel="00660E22" w14:paraId="55507D49" w14:textId="77777777" w:rsidTr="00922EA9">
        <w:trPr>
          <w:cantSplit/>
          <w:del w:id="1305" w:author="Arjan" w:date="2014-01-22T14:54:00Z"/>
        </w:trPr>
        <w:tc>
          <w:tcPr>
            <w:tcW w:w="3828" w:type="dxa"/>
            <w:shd w:val="clear" w:color="auto" w:fill="auto"/>
          </w:tcPr>
          <w:p w14:paraId="1C7A97B1" w14:textId="77777777" w:rsidR="00922EA9" w:rsidRPr="00DD0F4F" w:rsidDel="00660E22" w:rsidRDefault="00922EA9" w:rsidP="00922EA9">
            <w:pPr>
              <w:tabs>
                <w:tab w:val="left" w:pos="284"/>
              </w:tabs>
              <w:autoSpaceDE w:val="0"/>
              <w:autoSpaceDN w:val="0"/>
              <w:adjustRightInd w:val="0"/>
              <w:spacing w:after="0" w:line="240" w:lineRule="auto"/>
              <w:rPr>
                <w:del w:id="1306" w:author="Arjan" w:date="2014-01-22T14:54:00Z"/>
                <w:rFonts w:ascii="Arial" w:eastAsia="Times New Roman" w:hAnsi="Arial" w:cs="Arial"/>
                <w:b/>
                <w:bCs/>
                <w:color w:val="000000"/>
                <w:sz w:val="20"/>
                <w:szCs w:val="20"/>
                <w:lang w:val="nl-NL"/>
              </w:rPr>
            </w:pPr>
            <w:del w:id="1307" w:author="Arjan" w:date="2014-01-22T14:54:00Z">
              <w:r w:rsidRPr="00DD0F4F" w:rsidDel="00660E22">
                <w:rPr>
                  <w:rFonts w:ascii="Arial" w:eastAsia="Times New Roman" w:hAnsi="Arial" w:cs="Arial"/>
                  <w:b/>
                  <w:bCs/>
                  <w:color w:val="000000"/>
                  <w:sz w:val="20"/>
                  <w:szCs w:val="20"/>
                  <w:lang w:val="nl-NL"/>
                </w:rPr>
                <w:delText>Indicatie materiële historie</w:delText>
              </w:r>
            </w:del>
          </w:p>
        </w:tc>
        <w:tc>
          <w:tcPr>
            <w:tcW w:w="5528" w:type="dxa"/>
            <w:shd w:val="clear" w:color="auto" w:fill="auto"/>
          </w:tcPr>
          <w:p w14:paraId="261A2D81" w14:textId="77777777" w:rsidR="00922EA9" w:rsidRPr="00DD0F4F" w:rsidDel="00660E22" w:rsidRDefault="00922EA9" w:rsidP="00922EA9">
            <w:pPr>
              <w:tabs>
                <w:tab w:val="left" w:pos="284"/>
              </w:tabs>
              <w:autoSpaceDE w:val="0"/>
              <w:autoSpaceDN w:val="0"/>
              <w:adjustRightInd w:val="0"/>
              <w:spacing w:after="0" w:line="240" w:lineRule="auto"/>
              <w:rPr>
                <w:del w:id="1308" w:author="Arjan" w:date="2014-01-22T14:54:00Z"/>
                <w:rFonts w:ascii="Arial" w:eastAsia="Times New Roman" w:hAnsi="Arial" w:cs="Arial"/>
                <w:color w:val="000000"/>
                <w:sz w:val="20"/>
                <w:szCs w:val="20"/>
                <w:lang w:val="nl-NL"/>
              </w:rPr>
            </w:pPr>
            <w:del w:id="1309" w:author="Arjan" w:date="2014-01-22T14:54:00Z">
              <w:r w:rsidRPr="00DD0F4F" w:rsidDel="00660E22">
                <w:rPr>
                  <w:rFonts w:ascii="Arial" w:eastAsia="Times New Roman" w:hAnsi="Arial" w:cs="Arial"/>
                  <w:color w:val="000000"/>
                  <w:sz w:val="20"/>
                  <w:szCs w:val="20"/>
                  <w:lang w:val="nl-NL"/>
                </w:rPr>
                <w:delText>Ja</w:delText>
              </w:r>
            </w:del>
          </w:p>
        </w:tc>
      </w:tr>
      <w:tr w:rsidR="00922EA9" w:rsidRPr="005C14BE" w:rsidDel="00660E22" w14:paraId="69B0F5EE" w14:textId="77777777" w:rsidTr="00922EA9">
        <w:trPr>
          <w:cantSplit/>
          <w:del w:id="1310" w:author="Arjan" w:date="2014-01-22T14:54:00Z"/>
        </w:trPr>
        <w:tc>
          <w:tcPr>
            <w:tcW w:w="3828" w:type="dxa"/>
            <w:shd w:val="clear" w:color="auto" w:fill="auto"/>
          </w:tcPr>
          <w:p w14:paraId="0BE3480B" w14:textId="77777777" w:rsidR="00922EA9" w:rsidRPr="00DD0F4F" w:rsidDel="00660E22" w:rsidRDefault="00922EA9" w:rsidP="00922EA9">
            <w:pPr>
              <w:tabs>
                <w:tab w:val="left" w:pos="284"/>
              </w:tabs>
              <w:autoSpaceDE w:val="0"/>
              <w:autoSpaceDN w:val="0"/>
              <w:adjustRightInd w:val="0"/>
              <w:spacing w:after="0" w:line="240" w:lineRule="auto"/>
              <w:rPr>
                <w:del w:id="1311" w:author="Arjan" w:date="2014-01-22T14:54:00Z"/>
                <w:rFonts w:ascii="Arial" w:eastAsia="Times New Roman" w:hAnsi="Arial" w:cs="Arial"/>
                <w:b/>
                <w:bCs/>
                <w:color w:val="000000"/>
                <w:sz w:val="20"/>
                <w:szCs w:val="20"/>
                <w:lang w:val="nl-NL"/>
              </w:rPr>
            </w:pPr>
            <w:del w:id="1312" w:author="Arjan" w:date="2014-01-22T14:54:00Z">
              <w:r w:rsidRPr="00DD0F4F" w:rsidDel="00660E22">
                <w:rPr>
                  <w:rFonts w:ascii="Arial" w:eastAsia="Times New Roman" w:hAnsi="Arial" w:cs="Arial"/>
                  <w:b/>
                  <w:bCs/>
                  <w:color w:val="000000"/>
                  <w:sz w:val="20"/>
                  <w:szCs w:val="20"/>
                  <w:lang w:val="nl-NL"/>
                </w:rPr>
                <w:delText>Indicatie formele historie</w:delText>
              </w:r>
            </w:del>
          </w:p>
        </w:tc>
        <w:tc>
          <w:tcPr>
            <w:tcW w:w="5528" w:type="dxa"/>
            <w:shd w:val="clear" w:color="auto" w:fill="auto"/>
          </w:tcPr>
          <w:p w14:paraId="294F7E67" w14:textId="77777777" w:rsidR="00922EA9" w:rsidRPr="00DD0F4F" w:rsidDel="00660E22" w:rsidRDefault="00922EA9" w:rsidP="00922EA9">
            <w:pPr>
              <w:tabs>
                <w:tab w:val="left" w:pos="284"/>
              </w:tabs>
              <w:autoSpaceDE w:val="0"/>
              <w:autoSpaceDN w:val="0"/>
              <w:adjustRightInd w:val="0"/>
              <w:spacing w:after="0" w:line="240" w:lineRule="auto"/>
              <w:rPr>
                <w:del w:id="1313" w:author="Arjan" w:date="2014-01-22T14:54:00Z"/>
                <w:rFonts w:ascii="Arial" w:eastAsia="Times New Roman" w:hAnsi="Arial" w:cs="Arial"/>
                <w:color w:val="000000"/>
                <w:sz w:val="20"/>
                <w:szCs w:val="20"/>
                <w:lang w:val="nl-NL"/>
              </w:rPr>
            </w:pPr>
            <w:del w:id="1314" w:author="Arjan" w:date="2014-01-22T14:54:00Z">
              <w:r w:rsidRPr="00DD0F4F" w:rsidDel="00660E22">
                <w:rPr>
                  <w:rFonts w:ascii="Arial" w:eastAsia="Times New Roman" w:hAnsi="Arial" w:cs="Arial"/>
                  <w:color w:val="000000"/>
                  <w:sz w:val="20"/>
                  <w:szCs w:val="20"/>
                  <w:lang w:val="nl-NL"/>
                </w:rPr>
                <w:delText>Nee</w:delText>
              </w:r>
            </w:del>
          </w:p>
        </w:tc>
      </w:tr>
      <w:tr w:rsidR="00922EA9" w:rsidRPr="005C14BE" w:rsidDel="00660E22" w14:paraId="0B32335C" w14:textId="77777777" w:rsidTr="00922EA9">
        <w:trPr>
          <w:cantSplit/>
          <w:del w:id="1315" w:author="Arjan" w:date="2014-01-22T14:54:00Z"/>
        </w:trPr>
        <w:tc>
          <w:tcPr>
            <w:tcW w:w="3828" w:type="dxa"/>
            <w:shd w:val="clear" w:color="auto" w:fill="auto"/>
          </w:tcPr>
          <w:p w14:paraId="44D7945C" w14:textId="77777777" w:rsidR="00922EA9" w:rsidRPr="00DD0F4F" w:rsidDel="00660E22" w:rsidRDefault="00922EA9" w:rsidP="00922EA9">
            <w:pPr>
              <w:tabs>
                <w:tab w:val="left" w:pos="284"/>
              </w:tabs>
              <w:autoSpaceDE w:val="0"/>
              <w:autoSpaceDN w:val="0"/>
              <w:adjustRightInd w:val="0"/>
              <w:spacing w:after="0" w:line="240" w:lineRule="auto"/>
              <w:rPr>
                <w:del w:id="1316" w:author="Arjan" w:date="2014-01-22T14:54:00Z"/>
                <w:rFonts w:ascii="Arial" w:eastAsia="Times New Roman" w:hAnsi="Arial" w:cs="Arial"/>
                <w:b/>
                <w:bCs/>
                <w:color w:val="000000"/>
                <w:sz w:val="20"/>
                <w:szCs w:val="20"/>
                <w:lang w:val="nl-NL"/>
              </w:rPr>
            </w:pPr>
            <w:del w:id="1317" w:author="Arjan" w:date="2014-01-22T14:54:00Z">
              <w:r w:rsidRPr="00DD0F4F" w:rsidDel="00660E22">
                <w:rPr>
                  <w:rFonts w:ascii="Arial" w:eastAsia="Times New Roman" w:hAnsi="Arial" w:cs="Arial"/>
                  <w:b/>
                  <w:bCs/>
                  <w:color w:val="000000"/>
                  <w:sz w:val="20"/>
                  <w:szCs w:val="20"/>
                  <w:lang w:val="nl-NL"/>
                </w:rPr>
                <w:delText>Aanduiding gebeurtenis</w:delText>
              </w:r>
            </w:del>
          </w:p>
        </w:tc>
        <w:tc>
          <w:tcPr>
            <w:tcW w:w="5528" w:type="dxa"/>
            <w:shd w:val="clear" w:color="auto" w:fill="auto"/>
          </w:tcPr>
          <w:p w14:paraId="1D6372A7" w14:textId="77777777" w:rsidR="00922EA9" w:rsidRPr="00DD0F4F" w:rsidDel="00660E22" w:rsidRDefault="00922EA9" w:rsidP="00922EA9">
            <w:pPr>
              <w:tabs>
                <w:tab w:val="left" w:pos="284"/>
              </w:tabs>
              <w:autoSpaceDE w:val="0"/>
              <w:autoSpaceDN w:val="0"/>
              <w:adjustRightInd w:val="0"/>
              <w:spacing w:after="0" w:line="240" w:lineRule="auto"/>
              <w:rPr>
                <w:del w:id="1318" w:author="Arjan" w:date="2014-01-22T14:54:00Z"/>
                <w:rFonts w:ascii="Arial" w:eastAsia="Times New Roman" w:hAnsi="Arial" w:cs="Arial"/>
                <w:color w:val="000000"/>
                <w:sz w:val="20"/>
                <w:szCs w:val="20"/>
                <w:lang w:val="nl-NL"/>
              </w:rPr>
            </w:pPr>
            <w:del w:id="1319" w:author="Arjan" w:date="2014-01-22T14:54:00Z">
              <w:r w:rsidRPr="00DD0F4F" w:rsidDel="00660E22">
                <w:rPr>
                  <w:rFonts w:ascii="Arial" w:eastAsia="Times New Roman" w:hAnsi="Arial" w:cs="Arial"/>
                  <w:color w:val="000000"/>
                  <w:sz w:val="20"/>
                  <w:szCs w:val="20"/>
                  <w:lang w:val="nl-NL"/>
                </w:rPr>
                <w:delText>Nee</w:delText>
              </w:r>
            </w:del>
          </w:p>
        </w:tc>
      </w:tr>
      <w:tr w:rsidR="00922EA9" w:rsidRPr="005C14BE" w:rsidDel="00660E22" w14:paraId="5E67717C" w14:textId="77777777" w:rsidTr="00922EA9">
        <w:trPr>
          <w:cantSplit/>
          <w:del w:id="1320" w:author="Arjan" w:date="2014-01-22T14:54:00Z"/>
        </w:trPr>
        <w:tc>
          <w:tcPr>
            <w:tcW w:w="3828" w:type="dxa"/>
            <w:shd w:val="clear" w:color="auto" w:fill="auto"/>
          </w:tcPr>
          <w:p w14:paraId="1FE8F6DD" w14:textId="77777777" w:rsidR="00922EA9" w:rsidRPr="00DD0F4F" w:rsidDel="00660E22" w:rsidRDefault="00922EA9" w:rsidP="00922EA9">
            <w:pPr>
              <w:tabs>
                <w:tab w:val="left" w:pos="284"/>
              </w:tabs>
              <w:autoSpaceDE w:val="0"/>
              <w:autoSpaceDN w:val="0"/>
              <w:adjustRightInd w:val="0"/>
              <w:spacing w:after="0" w:line="240" w:lineRule="auto"/>
              <w:rPr>
                <w:del w:id="1321" w:author="Arjan" w:date="2014-01-22T14:54:00Z"/>
                <w:rFonts w:ascii="Arial" w:eastAsia="Times New Roman" w:hAnsi="Arial" w:cs="Arial"/>
                <w:b/>
                <w:bCs/>
                <w:color w:val="000000"/>
                <w:sz w:val="20"/>
                <w:szCs w:val="20"/>
                <w:lang w:val="nl-NL"/>
              </w:rPr>
            </w:pPr>
            <w:del w:id="1322" w:author="Arjan" w:date="2014-01-22T14:54:00Z">
              <w:r w:rsidRPr="00DD0F4F" w:rsidDel="00660E22">
                <w:rPr>
                  <w:rFonts w:ascii="Arial" w:eastAsia="Times New Roman" w:hAnsi="Arial" w:cs="Arial"/>
                  <w:b/>
                  <w:bCs/>
                  <w:color w:val="000000"/>
                  <w:sz w:val="20"/>
                  <w:szCs w:val="20"/>
                  <w:lang w:val="nl-NL"/>
                </w:rPr>
                <w:delText>Aanduiding brondocument</w:delText>
              </w:r>
            </w:del>
          </w:p>
        </w:tc>
        <w:tc>
          <w:tcPr>
            <w:tcW w:w="5528" w:type="dxa"/>
            <w:shd w:val="clear" w:color="auto" w:fill="auto"/>
          </w:tcPr>
          <w:p w14:paraId="475336BB" w14:textId="77777777" w:rsidR="00922EA9" w:rsidRPr="00DD0F4F" w:rsidDel="00660E22" w:rsidRDefault="00922EA9" w:rsidP="00922EA9">
            <w:pPr>
              <w:tabs>
                <w:tab w:val="left" w:pos="284"/>
              </w:tabs>
              <w:autoSpaceDE w:val="0"/>
              <w:autoSpaceDN w:val="0"/>
              <w:adjustRightInd w:val="0"/>
              <w:spacing w:after="0" w:line="240" w:lineRule="auto"/>
              <w:rPr>
                <w:del w:id="1323" w:author="Arjan" w:date="2014-01-22T14:54:00Z"/>
                <w:rFonts w:ascii="Arial" w:eastAsia="Times New Roman" w:hAnsi="Arial" w:cs="Arial"/>
                <w:color w:val="000000"/>
                <w:sz w:val="20"/>
                <w:szCs w:val="20"/>
                <w:lang w:val="nl-NL"/>
              </w:rPr>
            </w:pPr>
            <w:del w:id="1324" w:author="Arjan" w:date="2014-01-22T14:54:00Z">
              <w:r w:rsidRPr="00DD0F4F" w:rsidDel="00660E22">
                <w:rPr>
                  <w:rFonts w:ascii="Arial" w:eastAsia="Times New Roman" w:hAnsi="Arial" w:cs="Arial"/>
                  <w:color w:val="000000"/>
                  <w:sz w:val="20"/>
                  <w:szCs w:val="20"/>
                  <w:lang w:val="nl-NL"/>
                </w:rPr>
                <w:delText>Nee</w:delText>
              </w:r>
            </w:del>
          </w:p>
        </w:tc>
      </w:tr>
      <w:tr w:rsidR="00922EA9" w:rsidRPr="005C14BE" w:rsidDel="00660E22" w14:paraId="5DC3FF36" w14:textId="77777777" w:rsidTr="00922EA9">
        <w:trPr>
          <w:cantSplit/>
          <w:del w:id="1325" w:author="Arjan" w:date="2014-01-22T14:54:00Z"/>
        </w:trPr>
        <w:tc>
          <w:tcPr>
            <w:tcW w:w="3828" w:type="dxa"/>
            <w:shd w:val="clear" w:color="auto" w:fill="auto"/>
          </w:tcPr>
          <w:p w14:paraId="41797BD0" w14:textId="77777777" w:rsidR="00922EA9" w:rsidRPr="00DD0F4F" w:rsidDel="00660E22" w:rsidRDefault="00922EA9" w:rsidP="00922EA9">
            <w:pPr>
              <w:tabs>
                <w:tab w:val="left" w:pos="284"/>
              </w:tabs>
              <w:autoSpaceDE w:val="0"/>
              <w:autoSpaceDN w:val="0"/>
              <w:adjustRightInd w:val="0"/>
              <w:spacing w:after="0" w:line="240" w:lineRule="auto"/>
              <w:rPr>
                <w:del w:id="1326" w:author="Arjan" w:date="2014-01-22T14:54:00Z"/>
                <w:rFonts w:ascii="Arial" w:eastAsia="Times New Roman" w:hAnsi="Arial" w:cs="Arial"/>
                <w:b/>
                <w:bCs/>
                <w:color w:val="000000"/>
                <w:sz w:val="20"/>
                <w:szCs w:val="20"/>
                <w:lang w:val="nl-NL"/>
              </w:rPr>
            </w:pPr>
            <w:del w:id="1327" w:author="Arjan" w:date="2014-01-22T14:54:00Z">
              <w:r w:rsidRPr="00DD0F4F" w:rsidDel="00660E22">
                <w:rPr>
                  <w:rFonts w:ascii="Arial" w:eastAsia="Times New Roman" w:hAnsi="Arial" w:cs="Arial"/>
                  <w:b/>
                  <w:bCs/>
                  <w:color w:val="000000"/>
                  <w:sz w:val="20"/>
                  <w:szCs w:val="20"/>
                  <w:lang w:val="nl-NL"/>
                </w:rPr>
                <w:delText>Indicatie in onderzoek</w:delText>
              </w:r>
            </w:del>
          </w:p>
        </w:tc>
        <w:tc>
          <w:tcPr>
            <w:tcW w:w="5528" w:type="dxa"/>
            <w:shd w:val="clear" w:color="auto" w:fill="auto"/>
          </w:tcPr>
          <w:p w14:paraId="6C8FA543" w14:textId="77777777" w:rsidR="00922EA9" w:rsidRPr="00DD0F4F" w:rsidDel="00660E22" w:rsidRDefault="00922EA9" w:rsidP="00922EA9">
            <w:pPr>
              <w:tabs>
                <w:tab w:val="left" w:pos="284"/>
              </w:tabs>
              <w:autoSpaceDE w:val="0"/>
              <w:autoSpaceDN w:val="0"/>
              <w:adjustRightInd w:val="0"/>
              <w:spacing w:after="0" w:line="240" w:lineRule="auto"/>
              <w:rPr>
                <w:del w:id="1328" w:author="Arjan" w:date="2014-01-22T14:54:00Z"/>
                <w:rFonts w:ascii="Arial" w:eastAsia="Times New Roman" w:hAnsi="Arial" w:cs="Arial"/>
                <w:color w:val="000000"/>
                <w:sz w:val="20"/>
                <w:szCs w:val="20"/>
                <w:lang w:val="nl-NL"/>
              </w:rPr>
            </w:pPr>
            <w:del w:id="1329" w:author="Arjan" w:date="2014-01-22T14:54:00Z">
              <w:r w:rsidRPr="00DD0F4F" w:rsidDel="00660E22">
                <w:rPr>
                  <w:rFonts w:ascii="Arial" w:eastAsia="Times New Roman" w:hAnsi="Arial" w:cs="Arial"/>
                  <w:color w:val="000000"/>
                  <w:sz w:val="20"/>
                  <w:szCs w:val="20"/>
                  <w:lang w:val="nl-NL"/>
                </w:rPr>
                <w:delText>Nee</w:delText>
              </w:r>
            </w:del>
          </w:p>
        </w:tc>
      </w:tr>
      <w:tr w:rsidR="00922EA9" w:rsidRPr="005C14BE" w:rsidDel="00660E22" w14:paraId="40B21740" w14:textId="77777777" w:rsidTr="00922EA9">
        <w:trPr>
          <w:cantSplit/>
          <w:del w:id="1330" w:author="Arjan" w:date="2014-01-22T14:54:00Z"/>
        </w:trPr>
        <w:tc>
          <w:tcPr>
            <w:tcW w:w="3828" w:type="dxa"/>
            <w:shd w:val="clear" w:color="auto" w:fill="auto"/>
          </w:tcPr>
          <w:p w14:paraId="4322AED5" w14:textId="77777777" w:rsidR="00922EA9" w:rsidRPr="00DD0F4F" w:rsidDel="00660E22" w:rsidRDefault="00922EA9" w:rsidP="00922EA9">
            <w:pPr>
              <w:tabs>
                <w:tab w:val="left" w:pos="284"/>
              </w:tabs>
              <w:autoSpaceDE w:val="0"/>
              <w:autoSpaceDN w:val="0"/>
              <w:adjustRightInd w:val="0"/>
              <w:spacing w:after="0" w:line="240" w:lineRule="auto"/>
              <w:rPr>
                <w:del w:id="1331" w:author="Arjan" w:date="2014-01-22T14:54:00Z"/>
                <w:rFonts w:ascii="Arial" w:eastAsia="Times New Roman" w:hAnsi="Arial" w:cs="Arial"/>
                <w:b/>
                <w:bCs/>
                <w:color w:val="000000"/>
                <w:sz w:val="20"/>
                <w:szCs w:val="20"/>
                <w:lang w:val="nl-NL"/>
              </w:rPr>
            </w:pPr>
            <w:del w:id="1332" w:author="Arjan" w:date="2014-01-22T14:54:00Z">
              <w:r w:rsidRPr="00DD0F4F" w:rsidDel="00660E22">
                <w:rPr>
                  <w:rFonts w:ascii="Arial" w:eastAsia="Times New Roman" w:hAnsi="Arial" w:cs="Arial"/>
                  <w:b/>
                  <w:bCs/>
                  <w:color w:val="000000"/>
                  <w:sz w:val="20"/>
                  <w:szCs w:val="20"/>
                  <w:lang w:val="nl-NL"/>
                </w:rPr>
                <w:lastRenderedPageBreak/>
                <w:delText>Aanduiding strijdigheid/nietigheid</w:delText>
              </w:r>
            </w:del>
          </w:p>
        </w:tc>
        <w:tc>
          <w:tcPr>
            <w:tcW w:w="5528" w:type="dxa"/>
            <w:shd w:val="clear" w:color="auto" w:fill="auto"/>
          </w:tcPr>
          <w:p w14:paraId="2499F0A8" w14:textId="77777777" w:rsidR="00922EA9" w:rsidRPr="00DD0F4F" w:rsidDel="00660E22" w:rsidRDefault="00922EA9" w:rsidP="00922EA9">
            <w:pPr>
              <w:tabs>
                <w:tab w:val="left" w:pos="284"/>
              </w:tabs>
              <w:autoSpaceDE w:val="0"/>
              <w:autoSpaceDN w:val="0"/>
              <w:adjustRightInd w:val="0"/>
              <w:spacing w:after="0" w:line="240" w:lineRule="auto"/>
              <w:rPr>
                <w:del w:id="1333" w:author="Arjan" w:date="2014-01-22T14:54:00Z"/>
                <w:rFonts w:ascii="Arial" w:eastAsia="Times New Roman" w:hAnsi="Arial" w:cs="Arial"/>
                <w:color w:val="000000"/>
                <w:sz w:val="20"/>
                <w:szCs w:val="20"/>
                <w:lang w:val="nl-NL"/>
              </w:rPr>
            </w:pPr>
            <w:del w:id="1334" w:author="Arjan" w:date="2014-01-22T14:54:00Z">
              <w:r w:rsidRPr="00DD0F4F" w:rsidDel="00660E22">
                <w:rPr>
                  <w:rFonts w:ascii="Arial" w:eastAsia="Times New Roman" w:hAnsi="Arial" w:cs="Arial"/>
                  <w:color w:val="000000"/>
                  <w:sz w:val="20"/>
                  <w:szCs w:val="20"/>
                  <w:lang w:val="nl-NL"/>
                </w:rPr>
                <w:delText>Nee</w:delText>
              </w:r>
            </w:del>
          </w:p>
        </w:tc>
      </w:tr>
      <w:tr w:rsidR="00922EA9" w:rsidRPr="005C14BE" w:rsidDel="00660E22" w14:paraId="12875064" w14:textId="77777777" w:rsidTr="00922EA9">
        <w:trPr>
          <w:cantSplit/>
          <w:del w:id="1335" w:author="Arjan" w:date="2014-01-22T14:54:00Z"/>
        </w:trPr>
        <w:tc>
          <w:tcPr>
            <w:tcW w:w="3828" w:type="dxa"/>
            <w:shd w:val="clear" w:color="auto" w:fill="auto"/>
          </w:tcPr>
          <w:p w14:paraId="0B32D143" w14:textId="77777777" w:rsidR="00922EA9" w:rsidRPr="00DD0F4F" w:rsidDel="00660E22" w:rsidRDefault="00922EA9" w:rsidP="00922EA9">
            <w:pPr>
              <w:tabs>
                <w:tab w:val="left" w:pos="284"/>
              </w:tabs>
              <w:autoSpaceDE w:val="0"/>
              <w:autoSpaceDN w:val="0"/>
              <w:adjustRightInd w:val="0"/>
              <w:spacing w:after="0" w:line="240" w:lineRule="auto"/>
              <w:rPr>
                <w:del w:id="1336" w:author="Arjan" w:date="2014-01-22T14:54:00Z"/>
                <w:rFonts w:ascii="Arial" w:eastAsia="Times New Roman" w:hAnsi="Arial" w:cs="Arial"/>
                <w:b/>
                <w:bCs/>
                <w:color w:val="000000"/>
                <w:sz w:val="20"/>
                <w:szCs w:val="20"/>
                <w:lang w:val="nl-NL"/>
              </w:rPr>
            </w:pPr>
            <w:del w:id="1337" w:author="Arjan" w:date="2014-01-22T14:54:00Z">
              <w:r w:rsidRPr="00DD0F4F" w:rsidDel="00660E22">
                <w:rPr>
                  <w:rFonts w:ascii="Arial" w:eastAsia="Times New Roman" w:hAnsi="Arial" w:cs="Arial"/>
                  <w:b/>
                  <w:bCs/>
                  <w:color w:val="000000"/>
                  <w:sz w:val="20"/>
                  <w:szCs w:val="20"/>
                  <w:lang w:val="nl-NL"/>
                </w:rPr>
                <w:delText>Indicatie kardinaliteit</w:delText>
              </w:r>
            </w:del>
          </w:p>
        </w:tc>
        <w:tc>
          <w:tcPr>
            <w:tcW w:w="5528" w:type="dxa"/>
            <w:shd w:val="clear" w:color="auto" w:fill="auto"/>
          </w:tcPr>
          <w:p w14:paraId="3792B71B" w14:textId="77777777" w:rsidR="00922EA9" w:rsidRPr="00DD0F4F" w:rsidDel="00660E22" w:rsidRDefault="00922EA9" w:rsidP="00922EA9">
            <w:pPr>
              <w:tabs>
                <w:tab w:val="left" w:pos="284"/>
              </w:tabs>
              <w:autoSpaceDE w:val="0"/>
              <w:autoSpaceDN w:val="0"/>
              <w:adjustRightInd w:val="0"/>
              <w:spacing w:after="0" w:line="240" w:lineRule="auto"/>
              <w:rPr>
                <w:del w:id="1338" w:author="Arjan" w:date="2014-01-22T14:54:00Z"/>
                <w:rFonts w:ascii="Arial" w:eastAsia="Times New Roman" w:hAnsi="Arial" w:cs="Arial"/>
                <w:color w:val="000000"/>
                <w:sz w:val="20"/>
                <w:szCs w:val="20"/>
                <w:lang w:val="nl-NL"/>
              </w:rPr>
            </w:pPr>
            <w:del w:id="1339" w:author="Arjan" w:date="2014-01-22T14:54:00Z">
              <w:r w:rsidRPr="00DD0F4F" w:rsidDel="00660E22">
                <w:rPr>
                  <w:rFonts w:ascii="Arial" w:eastAsia="Times New Roman" w:hAnsi="Arial" w:cs="Arial"/>
                  <w:color w:val="000000"/>
                  <w:sz w:val="20"/>
                  <w:szCs w:val="20"/>
                  <w:lang w:val="nl-NL"/>
                </w:rPr>
                <w:delText>0-1</w:delText>
              </w:r>
            </w:del>
          </w:p>
        </w:tc>
      </w:tr>
      <w:tr w:rsidR="00922EA9" w:rsidRPr="005C14BE" w:rsidDel="00660E22" w14:paraId="1B75D2D8" w14:textId="77777777" w:rsidTr="00922EA9">
        <w:trPr>
          <w:cantSplit/>
          <w:del w:id="1340" w:author="Arjan" w:date="2014-01-22T14:54:00Z"/>
        </w:trPr>
        <w:tc>
          <w:tcPr>
            <w:tcW w:w="3828" w:type="dxa"/>
            <w:shd w:val="clear" w:color="auto" w:fill="auto"/>
          </w:tcPr>
          <w:p w14:paraId="6C23CE0A" w14:textId="77777777" w:rsidR="00922EA9" w:rsidRPr="00DD0F4F" w:rsidDel="00660E22" w:rsidRDefault="00922EA9" w:rsidP="00922EA9">
            <w:pPr>
              <w:tabs>
                <w:tab w:val="left" w:pos="284"/>
              </w:tabs>
              <w:autoSpaceDE w:val="0"/>
              <w:autoSpaceDN w:val="0"/>
              <w:adjustRightInd w:val="0"/>
              <w:spacing w:after="0" w:line="240" w:lineRule="auto"/>
              <w:rPr>
                <w:del w:id="1341" w:author="Arjan" w:date="2014-01-22T14:54:00Z"/>
                <w:rFonts w:ascii="Arial" w:eastAsia="Times New Roman" w:hAnsi="Arial" w:cs="Arial"/>
                <w:b/>
                <w:bCs/>
                <w:color w:val="000000"/>
                <w:sz w:val="20"/>
                <w:szCs w:val="20"/>
                <w:lang w:val="nl-NL"/>
              </w:rPr>
            </w:pPr>
            <w:del w:id="1342" w:author="Arjan" w:date="2014-01-22T14:54:00Z">
              <w:r w:rsidRPr="00DD0F4F" w:rsidDel="00660E22">
                <w:rPr>
                  <w:rFonts w:ascii="Arial" w:eastAsia="Times New Roman" w:hAnsi="Arial" w:cs="Arial"/>
                  <w:b/>
                  <w:bCs/>
                  <w:color w:val="000000"/>
                  <w:sz w:val="20"/>
                  <w:szCs w:val="20"/>
                  <w:lang w:val="nl-NL"/>
                </w:rPr>
                <w:delText>Indicatie authentiek</w:delText>
              </w:r>
            </w:del>
          </w:p>
        </w:tc>
        <w:tc>
          <w:tcPr>
            <w:tcW w:w="5528" w:type="dxa"/>
            <w:shd w:val="clear" w:color="auto" w:fill="auto"/>
          </w:tcPr>
          <w:p w14:paraId="34A43AF0" w14:textId="77777777" w:rsidR="00922EA9" w:rsidRPr="00DD0F4F" w:rsidDel="00660E22" w:rsidRDefault="00922EA9" w:rsidP="00922EA9">
            <w:pPr>
              <w:tabs>
                <w:tab w:val="left" w:pos="284"/>
              </w:tabs>
              <w:autoSpaceDE w:val="0"/>
              <w:autoSpaceDN w:val="0"/>
              <w:adjustRightInd w:val="0"/>
              <w:spacing w:after="0" w:line="240" w:lineRule="auto"/>
              <w:rPr>
                <w:del w:id="1343" w:author="Arjan" w:date="2014-01-22T14:54:00Z"/>
                <w:rFonts w:ascii="Arial" w:eastAsia="Times New Roman" w:hAnsi="Arial" w:cs="Arial"/>
                <w:color w:val="000000"/>
                <w:sz w:val="20"/>
                <w:szCs w:val="20"/>
                <w:lang w:val="nl-NL"/>
              </w:rPr>
            </w:pPr>
            <w:del w:id="1344" w:author="Arjan" w:date="2014-01-22T14:54:00Z">
              <w:r w:rsidRPr="00DD0F4F" w:rsidDel="00660E22">
                <w:rPr>
                  <w:rFonts w:ascii="Arial" w:eastAsia="Times New Roman" w:hAnsi="Arial" w:cs="Arial"/>
                  <w:color w:val="000000"/>
                  <w:sz w:val="20"/>
                  <w:szCs w:val="20"/>
                  <w:lang w:val="nl-NL"/>
                </w:rPr>
                <w:delText>Gemeentelijk basisgegeven</w:delText>
              </w:r>
            </w:del>
          </w:p>
        </w:tc>
      </w:tr>
      <w:tr w:rsidR="00922EA9" w:rsidRPr="005C14BE" w:rsidDel="00660E22" w14:paraId="233976F1" w14:textId="77777777" w:rsidTr="00922EA9">
        <w:trPr>
          <w:cantSplit/>
          <w:del w:id="1345" w:author="Arjan" w:date="2014-01-22T14:54:00Z"/>
        </w:trPr>
        <w:tc>
          <w:tcPr>
            <w:tcW w:w="3828" w:type="dxa"/>
            <w:shd w:val="clear" w:color="auto" w:fill="auto"/>
          </w:tcPr>
          <w:p w14:paraId="12267127" w14:textId="77777777" w:rsidR="00922EA9" w:rsidRPr="00DD0F4F" w:rsidDel="00660E22" w:rsidRDefault="00922EA9" w:rsidP="00922EA9">
            <w:pPr>
              <w:tabs>
                <w:tab w:val="left" w:pos="284"/>
              </w:tabs>
              <w:autoSpaceDE w:val="0"/>
              <w:autoSpaceDN w:val="0"/>
              <w:adjustRightInd w:val="0"/>
              <w:spacing w:after="0" w:line="240" w:lineRule="auto"/>
              <w:rPr>
                <w:del w:id="1346" w:author="Arjan" w:date="2014-01-22T14:54:00Z"/>
                <w:rFonts w:ascii="Arial" w:eastAsia="Times New Roman" w:hAnsi="Arial" w:cs="Arial"/>
                <w:b/>
                <w:bCs/>
                <w:color w:val="000000"/>
                <w:sz w:val="20"/>
                <w:szCs w:val="20"/>
                <w:lang w:val="nl-NL"/>
              </w:rPr>
            </w:pPr>
            <w:del w:id="1347" w:author="Arjan" w:date="2014-01-22T14:54:00Z">
              <w:r w:rsidRPr="00DD0F4F" w:rsidDel="00660E22">
                <w:rPr>
                  <w:rFonts w:ascii="Arial" w:eastAsia="Times New Roman" w:hAnsi="Arial" w:cs="Arial"/>
                  <w:b/>
                  <w:bCs/>
                  <w:color w:val="000000"/>
                  <w:sz w:val="20"/>
                  <w:szCs w:val="20"/>
                  <w:lang w:val="nl-NL"/>
                </w:rPr>
                <w:delText>Regels attribuutsoort</w:delText>
              </w:r>
            </w:del>
          </w:p>
        </w:tc>
        <w:tc>
          <w:tcPr>
            <w:tcW w:w="5528" w:type="dxa"/>
            <w:shd w:val="clear" w:color="auto" w:fill="auto"/>
          </w:tcPr>
          <w:p w14:paraId="67CF9FFC" w14:textId="77777777" w:rsidR="00922EA9" w:rsidRPr="00DD0F4F" w:rsidDel="00660E22" w:rsidRDefault="00922EA9" w:rsidP="00922EA9">
            <w:pPr>
              <w:tabs>
                <w:tab w:val="left" w:pos="284"/>
              </w:tabs>
              <w:autoSpaceDE w:val="0"/>
              <w:autoSpaceDN w:val="0"/>
              <w:adjustRightInd w:val="0"/>
              <w:spacing w:after="0" w:line="240" w:lineRule="auto"/>
              <w:rPr>
                <w:del w:id="1348" w:author="Arjan" w:date="2014-01-22T14:54:00Z"/>
                <w:rFonts w:ascii="Arial" w:eastAsia="Times New Roman" w:hAnsi="Arial" w:cs="Arial"/>
                <w:color w:val="000000"/>
                <w:sz w:val="20"/>
                <w:szCs w:val="20"/>
                <w:lang w:val="nl-NL"/>
              </w:rPr>
            </w:pPr>
          </w:p>
        </w:tc>
      </w:tr>
    </w:tbl>
    <w:p w14:paraId="6E94C0B5" w14:textId="77777777" w:rsidR="0044638F" w:rsidRPr="00DD0F4F" w:rsidRDefault="0044638F" w:rsidP="006D72E6">
      <w:pPr>
        <w:tabs>
          <w:tab w:val="left" w:pos="284"/>
        </w:tabs>
        <w:rPr>
          <w:lang w:val="nl-NL"/>
        </w:rPr>
      </w:pPr>
    </w:p>
    <w:p w14:paraId="5BB1D2B1" w14:textId="77777777" w:rsidR="003C47EC" w:rsidRDefault="003C47EC" w:rsidP="006D72E6">
      <w:pPr>
        <w:pStyle w:val="Kop3"/>
      </w:pPr>
      <w:bookmarkStart w:id="1349" w:name="_Toc493812418"/>
      <w:r>
        <w:t>Bestands</w:t>
      </w:r>
      <w:r w:rsidR="00E300A7">
        <w:t>omvang</w:t>
      </w:r>
      <w:bookmarkEnd w:id="1349"/>
    </w:p>
    <w:p w14:paraId="4FECC2B7" w14:textId="77777777" w:rsidR="00E96E2B" w:rsidRPr="00DD0F4F" w:rsidRDefault="006D72E6" w:rsidP="003C47EC">
      <w:pPr>
        <w:rPr>
          <w:lang w:val="nl-NL"/>
        </w:rPr>
      </w:pPr>
      <w:r w:rsidRPr="00DD0F4F">
        <w:rPr>
          <w:lang w:val="nl-NL"/>
        </w:rPr>
        <w:t>De bestands</w:t>
      </w:r>
      <w:r w:rsidR="00E300A7" w:rsidRPr="00DD0F4F">
        <w:rPr>
          <w:lang w:val="nl-NL"/>
        </w:rPr>
        <w:t>omvang</w:t>
      </w:r>
      <w:r w:rsidRPr="00DD0F4F">
        <w:rPr>
          <w:lang w:val="nl-NL"/>
        </w:rPr>
        <w:t xml:space="preserve"> van een Enkelvoudig informatieobject is een relevant gegeven. Zo wordt in </w:t>
      </w:r>
      <w:r w:rsidR="003C47EC" w:rsidRPr="00DD0F4F">
        <w:rPr>
          <w:lang w:val="nl-NL"/>
        </w:rPr>
        <w:t>de webrichtlijnen gesteld dat bij te downloaden documenten vanaf een website getoond moet worden wat de bestands</w:t>
      </w:r>
      <w:r w:rsidR="00E300A7" w:rsidRPr="00DD0F4F">
        <w:rPr>
          <w:lang w:val="nl-NL"/>
        </w:rPr>
        <w:t>omvang</w:t>
      </w:r>
      <w:r w:rsidR="003C47EC" w:rsidRPr="00DD0F4F">
        <w:rPr>
          <w:lang w:val="nl-NL"/>
        </w:rPr>
        <w:t xml:space="preserve"> is.</w:t>
      </w:r>
      <w:r w:rsidRPr="00DD0F4F">
        <w:rPr>
          <w:lang w:val="nl-NL"/>
        </w:rPr>
        <w:t xml:space="preserve"> Ook betreft dit gegeven één van de metadata-elementen van de ‘Richtlijn metagegegevens overheid’ waarin de over zgn. records </w:t>
      </w:r>
      <w:r w:rsidR="00E300A7" w:rsidRPr="00DD0F4F">
        <w:rPr>
          <w:lang w:val="nl-NL"/>
        </w:rPr>
        <w:t xml:space="preserve">cq. archiefbescheiden </w:t>
      </w:r>
      <w:r w:rsidRPr="00DD0F4F">
        <w:rPr>
          <w:lang w:val="nl-NL"/>
        </w:rPr>
        <w:t xml:space="preserve">uit te wisselen metagegevens gespecificeerd worden. </w:t>
      </w:r>
      <w:r w:rsidR="00E96E2B" w:rsidRPr="00DD0F4F">
        <w:rPr>
          <w:lang w:val="nl-NL"/>
        </w:rPr>
        <w:br/>
      </w:r>
      <w:r w:rsidRPr="00DD0F4F">
        <w:rPr>
          <w:lang w:val="nl-NL"/>
        </w:rPr>
        <w:t>De bestands</w:t>
      </w:r>
      <w:r w:rsidR="00E300A7" w:rsidRPr="00DD0F4F">
        <w:rPr>
          <w:lang w:val="nl-NL"/>
        </w:rPr>
        <w:t>omvang</w:t>
      </w:r>
      <w:r w:rsidRPr="00DD0F4F">
        <w:rPr>
          <w:lang w:val="nl-NL"/>
        </w:rPr>
        <w:t xml:space="preserve"> is nu niet in het RGBZ opgenomen omdat dit een afleidbaar gegeven is. Het kunnen afleiden van dit gegeven</w:t>
      </w:r>
      <w:r w:rsidR="00E96E2B" w:rsidRPr="00DD0F4F">
        <w:rPr>
          <w:lang w:val="nl-NL"/>
        </w:rPr>
        <w:t xml:space="preserve"> veronderstelt dat het bestand zelf beschikbaar is om dit gegeven af te kunnen leiden en dat functionaliteiten hiervoor beschikbaar zijn. Het aangehaalde voorbeeld geeft aan dat hiervan niet altijd sprake is. Ook is dit gegeven in genoemde richtlijn opgenomen omdat verondersteld is dat genoemde functionaliteit niet altijd aanwezig zal zijn.</w:t>
      </w:r>
    </w:p>
    <w:p w14:paraId="48F6CE55" w14:textId="77777777" w:rsidR="003C47EC" w:rsidRPr="00DD0F4F" w:rsidRDefault="00E96E2B" w:rsidP="003C47EC">
      <w:pPr>
        <w:rPr>
          <w:ins w:id="1350" w:author="Arjan" w:date="2014-01-22T14:57:00Z"/>
          <w:lang w:val="nl-NL"/>
        </w:rPr>
      </w:pPr>
      <w:r w:rsidRPr="00DD0F4F">
        <w:rPr>
          <w:lang w:val="nl-NL"/>
        </w:rPr>
        <w:t xml:space="preserve">Het is om deze redenen dat  </w:t>
      </w:r>
      <w:r w:rsidR="00EA0DDA" w:rsidRPr="00DD0F4F">
        <w:rPr>
          <w:lang w:val="nl-NL"/>
        </w:rPr>
        <w:t xml:space="preserve">we </w:t>
      </w:r>
      <w:r w:rsidRPr="00DD0F4F">
        <w:rPr>
          <w:lang w:val="nl-NL"/>
        </w:rPr>
        <w:t>de attribuutsoort Bestands</w:t>
      </w:r>
      <w:r w:rsidR="00E300A7" w:rsidRPr="00DD0F4F">
        <w:rPr>
          <w:lang w:val="nl-NL"/>
        </w:rPr>
        <w:t>omvang</w:t>
      </w:r>
      <w:r w:rsidRPr="00DD0F4F">
        <w:rPr>
          <w:lang w:val="nl-NL"/>
        </w:rPr>
        <w:t xml:space="preserve"> op</w:t>
      </w:r>
      <w:r w:rsidR="00EA0DDA" w:rsidRPr="00DD0F4F">
        <w:rPr>
          <w:lang w:val="nl-NL"/>
        </w:rPr>
        <w:t>ne</w:t>
      </w:r>
      <w:r w:rsidRPr="00DD0F4F">
        <w:rPr>
          <w:lang w:val="nl-NL"/>
        </w:rPr>
        <w:t xml:space="preserve">men bij het Enkelvoudig informatieobject. </w:t>
      </w:r>
      <w:r w:rsidR="006D72E6" w:rsidRPr="00DD0F4F">
        <w:rPr>
          <w:lang w:val="nl-NL"/>
        </w:rPr>
        <w:t xml:space="preserve">   </w:t>
      </w:r>
    </w:p>
    <w:p w14:paraId="3F566347" w14:textId="77777777" w:rsidR="00660E22" w:rsidRPr="00660E22" w:rsidRDefault="00DA5D93" w:rsidP="00660E22">
      <w:pPr>
        <w:pStyle w:val="Kop41"/>
        <w:rPr>
          <w:rFonts w:eastAsia="Times New Roman"/>
          <w:shd w:val="clear" w:color="auto" w:fill="auto"/>
          <w:lang w:val="nl-NL"/>
        </w:rPr>
      </w:pPr>
      <w:ins w:id="1351" w:author="Arjan" w:date="2014-01-22T14:57:00Z">
        <w:r>
          <w:rPr>
            <w:b w:val="0"/>
            <w:bCs w:val="0"/>
            <w:color w:val="auto"/>
            <w:sz w:val="20"/>
            <w:szCs w:val="20"/>
            <w:shd w:val="clear" w:color="auto" w:fill="auto"/>
          </w:rPr>
          <w:fldChar w:fldCharType="begin" w:fldLock="1"/>
        </w:r>
        <w:r w:rsidR="00660E22">
          <w:rPr>
            <w:b w:val="0"/>
            <w:bCs w:val="0"/>
            <w:color w:val="auto"/>
            <w:sz w:val="20"/>
            <w:szCs w:val="20"/>
            <w:shd w:val="clear" w:color="auto" w:fill="auto"/>
          </w:rPr>
          <w:instrText xml:space="preserve">MERGEFIELD </w:instrText>
        </w:r>
        <w:r w:rsidR="00660E22">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660E22">
          <w:rPr>
            <w:rFonts w:eastAsia="Times New Roman"/>
            <w:shd w:val="clear" w:color="auto" w:fill="auto"/>
            <w:lang w:val="nl-NL"/>
          </w:rPr>
          <w:t>«Attribuutsoort»</w:t>
        </w:r>
        <w:r>
          <w:rPr>
            <w:b w:val="0"/>
            <w:bCs w:val="0"/>
            <w:color w:val="auto"/>
            <w:sz w:val="20"/>
            <w:szCs w:val="20"/>
            <w:shd w:val="clear" w:color="auto" w:fill="auto"/>
          </w:rPr>
          <w:fldChar w:fldCharType="end"/>
        </w:r>
        <w:r w:rsidR="00660E22">
          <w:rPr>
            <w:rFonts w:eastAsia="Times New Roman"/>
            <w:shd w:val="clear" w:color="auto" w:fill="auto"/>
            <w:lang w:val="nl-NL"/>
          </w:rPr>
          <w:t xml:space="preserve"> Bestandsomvang</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EA0DDA" w:rsidRPr="00AB6562" w14:paraId="33E5A1B9" w14:textId="77777777" w:rsidTr="00EA0DDA">
        <w:trPr>
          <w:trHeight w:val="230"/>
        </w:trPr>
        <w:tc>
          <w:tcPr>
            <w:tcW w:w="3780" w:type="dxa"/>
            <w:tcBorders>
              <w:top w:val="single" w:sz="4" w:space="0" w:color="auto"/>
              <w:left w:val="nil"/>
              <w:bottom w:val="nil"/>
              <w:right w:val="nil"/>
            </w:tcBorders>
          </w:tcPr>
          <w:p w14:paraId="702B70CF"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52" w:author="Arjan" w:date="2013-02-04T19:10:00Z">
              <w:r w:rsidRPr="00AB6562">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4D93A31E" w14:textId="77777777" w:rsidR="00EA0DDA" w:rsidRPr="00AB6562" w:rsidRDefault="00DA5D93" w:rsidP="00AB6562">
            <w:pPr>
              <w:autoSpaceDE w:val="0"/>
              <w:autoSpaceDN w:val="0"/>
              <w:adjustRightInd w:val="0"/>
              <w:spacing w:after="0" w:line="240" w:lineRule="auto"/>
              <w:rPr>
                <w:rFonts w:ascii="Arial" w:eastAsia="Times New Roman" w:hAnsi="Arial" w:cs="Arial"/>
                <w:color w:val="000000"/>
                <w:sz w:val="20"/>
                <w:szCs w:val="20"/>
              </w:rPr>
            </w:pPr>
            <w:ins w:id="1353" w:author="Arjan" w:date="2013-02-04T19:10:00Z">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Att.Name</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Bestandsomvang</w:t>
              </w:r>
              <w:r w:rsidRPr="00AB6562">
                <w:rPr>
                  <w:rFonts w:ascii="Arial" w:hAnsi="Arial" w:cs="Arial"/>
                  <w:sz w:val="20"/>
                  <w:szCs w:val="20"/>
                  <w:lang w:val="en-AU"/>
                </w:rPr>
                <w:fldChar w:fldCharType="end"/>
              </w:r>
            </w:ins>
          </w:p>
        </w:tc>
      </w:tr>
      <w:tr w:rsidR="00EA0DDA" w:rsidRPr="00AB6562" w14:paraId="1E46E2F5" w14:textId="77777777" w:rsidTr="00EA0DDA">
        <w:tc>
          <w:tcPr>
            <w:tcW w:w="3780" w:type="dxa"/>
            <w:tcBorders>
              <w:top w:val="nil"/>
              <w:left w:val="nil"/>
              <w:bottom w:val="nil"/>
              <w:right w:val="nil"/>
            </w:tcBorders>
          </w:tcPr>
          <w:p w14:paraId="0B79F84C"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1373707"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6EACC6C5" w14:textId="77777777" w:rsidTr="00EA0DDA">
        <w:tc>
          <w:tcPr>
            <w:tcW w:w="3780" w:type="dxa"/>
            <w:tcBorders>
              <w:top w:val="nil"/>
              <w:left w:val="nil"/>
              <w:bottom w:val="nil"/>
              <w:right w:val="nil"/>
            </w:tcBorders>
          </w:tcPr>
          <w:p w14:paraId="207D9B8F"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54" w:author="Arjan" w:date="2013-02-04T19:10:00Z">
              <w:r w:rsidRPr="00AB656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0DC58C87"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55" w:author="Arjan" w:date="2013-02-04T19:10:00Z">
              <w:r w:rsidRPr="00AB6562">
                <w:rPr>
                  <w:rFonts w:ascii="Arial" w:eastAsia="Times New Roman" w:hAnsi="Arial" w:cs="Arial"/>
                  <w:color w:val="000000"/>
                  <w:sz w:val="20"/>
                  <w:szCs w:val="20"/>
                </w:rPr>
                <w:t>KING</w:t>
              </w:r>
            </w:ins>
          </w:p>
        </w:tc>
      </w:tr>
      <w:tr w:rsidR="00EA0DDA" w:rsidRPr="00AB6562" w14:paraId="007C6E23" w14:textId="77777777" w:rsidTr="00EA0DDA">
        <w:tc>
          <w:tcPr>
            <w:tcW w:w="3780" w:type="dxa"/>
            <w:tcBorders>
              <w:top w:val="nil"/>
              <w:left w:val="nil"/>
              <w:bottom w:val="nil"/>
              <w:right w:val="nil"/>
            </w:tcBorders>
          </w:tcPr>
          <w:p w14:paraId="75526874"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57E11C3"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79DD1D11" w14:textId="77777777" w:rsidTr="00EA0DDA">
        <w:tc>
          <w:tcPr>
            <w:tcW w:w="3780" w:type="dxa"/>
            <w:tcBorders>
              <w:top w:val="nil"/>
              <w:left w:val="nil"/>
              <w:bottom w:val="nil"/>
              <w:right w:val="nil"/>
            </w:tcBorders>
          </w:tcPr>
          <w:p w14:paraId="4099F7C7"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56" w:author="Arjan" w:date="2013-02-04T19:10:00Z">
              <w:r w:rsidRPr="00AB656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6DC35692"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1CEBE596" w14:textId="77777777" w:rsidTr="00EA0DDA">
        <w:tc>
          <w:tcPr>
            <w:tcW w:w="3780" w:type="dxa"/>
            <w:tcBorders>
              <w:top w:val="nil"/>
              <w:left w:val="nil"/>
              <w:bottom w:val="nil"/>
              <w:right w:val="nil"/>
            </w:tcBorders>
          </w:tcPr>
          <w:p w14:paraId="32B10319"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BD09B8A"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05170E02" w14:textId="77777777" w:rsidTr="00EA0DDA">
        <w:tc>
          <w:tcPr>
            <w:tcW w:w="3780" w:type="dxa"/>
            <w:tcBorders>
              <w:top w:val="nil"/>
              <w:left w:val="nil"/>
              <w:bottom w:val="nil"/>
              <w:right w:val="nil"/>
            </w:tcBorders>
          </w:tcPr>
          <w:p w14:paraId="20D366EA"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57" w:author="Arjan" w:date="2013-02-04T19:10:00Z">
              <w:r w:rsidRPr="00AB656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691FD40E" w14:textId="77777777" w:rsidR="00EA0DDA" w:rsidRPr="00AB6562" w:rsidRDefault="00DA5D93" w:rsidP="00AB6562">
            <w:pPr>
              <w:autoSpaceDE w:val="0"/>
              <w:autoSpaceDN w:val="0"/>
              <w:adjustRightInd w:val="0"/>
              <w:spacing w:after="0" w:line="240" w:lineRule="auto"/>
              <w:rPr>
                <w:rFonts w:ascii="Arial" w:eastAsia="Times New Roman" w:hAnsi="Arial" w:cs="Arial"/>
                <w:color w:val="000000"/>
                <w:sz w:val="20"/>
                <w:szCs w:val="20"/>
              </w:rPr>
            </w:pPr>
            <w:ins w:id="1358" w:author="Arjan" w:date="2013-02-04T19:10:00Z">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Att.Alias</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omvang</w:t>
              </w:r>
              <w:r w:rsidRPr="00AB6562">
                <w:rPr>
                  <w:rFonts w:ascii="Arial" w:hAnsi="Arial" w:cs="Arial"/>
                  <w:sz w:val="20"/>
                  <w:szCs w:val="20"/>
                  <w:lang w:val="en-AU"/>
                </w:rPr>
                <w:fldChar w:fldCharType="end"/>
              </w:r>
            </w:ins>
          </w:p>
        </w:tc>
      </w:tr>
      <w:tr w:rsidR="00EA0DDA" w:rsidRPr="00AB6562" w14:paraId="79B0B4AE" w14:textId="77777777" w:rsidTr="00EA0DDA">
        <w:tc>
          <w:tcPr>
            <w:tcW w:w="3780" w:type="dxa"/>
            <w:tcBorders>
              <w:top w:val="nil"/>
              <w:left w:val="nil"/>
              <w:bottom w:val="nil"/>
              <w:right w:val="nil"/>
            </w:tcBorders>
          </w:tcPr>
          <w:p w14:paraId="60810BEF"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1B3CC48"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5C14BE" w14:paraId="0DCCC4D6" w14:textId="77777777" w:rsidTr="00EA0DDA">
        <w:tc>
          <w:tcPr>
            <w:tcW w:w="3780" w:type="dxa"/>
            <w:tcBorders>
              <w:top w:val="nil"/>
              <w:left w:val="nil"/>
              <w:bottom w:val="nil"/>
              <w:right w:val="nil"/>
            </w:tcBorders>
          </w:tcPr>
          <w:p w14:paraId="0B105ED7"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59" w:author="Arjan" w:date="2013-02-04T19:10:00Z">
              <w:r w:rsidRPr="00AB656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0E1319AD" w14:textId="77777777" w:rsidR="00EA0DDA" w:rsidRPr="00DD0F4F" w:rsidRDefault="00DA5D93" w:rsidP="00AB6562">
            <w:pPr>
              <w:autoSpaceDE w:val="0"/>
              <w:autoSpaceDN w:val="0"/>
              <w:adjustRightInd w:val="0"/>
              <w:spacing w:after="0" w:line="240" w:lineRule="auto"/>
              <w:rPr>
                <w:rFonts w:ascii="Arial" w:eastAsia="Times New Roman" w:hAnsi="Arial" w:cs="Arial"/>
                <w:color w:val="000000"/>
                <w:sz w:val="20"/>
                <w:szCs w:val="20"/>
                <w:lang w:val="nl-NL"/>
              </w:rPr>
            </w:pPr>
            <w:ins w:id="1360" w:author="Arjan" w:date="2013-02-04T19:10:00Z">
              <w:r w:rsidRPr="00AB6562">
                <w:rPr>
                  <w:rFonts w:ascii="Arial" w:hAnsi="Arial" w:cs="Arial"/>
                  <w:sz w:val="20"/>
                  <w:szCs w:val="20"/>
                  <w:lang w:val="en-AU"/>
                </w:rPr>
                <w:fldChar w:fldCharType="begin" w:fldLock="1"/>
              </w:r>
              <w:r w:rsidR="00EA0DDA" w:rsidRPr="00DD0F4F">
                <w:rPr>
                  <w:rFonts w:ascii="Arial" w:hAnsi="Arial" w:cs="Arial"/>
                  <w:sz w:val="20"/>
                  <w:szCs w:val="20"/>
                  <w:lang w:val="nl-NL"/>
                </w:rPr>
                <w:instrText xml:space="preserve">MERGEFIELD </w:instrText>
              </w:r>
              <w:r w:rsidR="00EA0DDA" w:rsidRPr="00DD0F4F">
                <w:rPr>
                  <w:rFonts w:ascii="Arial" w:eastAsia="Times New Roman" w:hAnsi="Arial" w:cs="Arial"/>
                  <w:color w:val="000000"/>
                  <w:sz w:val="20"/>
                  <w:szCs w:val="20"/>
                  <w:lang w:val="nl-NL"/>
                </w:rPr>
                <w:instrText>Att.Notes</w:instrText>
              </w:r>
              <w:r w:rsidRPr="00AB6562">
                <w:rPr>
                  <w:rFonts w:ascii="Arial" w:hAnsi="Arial" w:cs="Arial"/>
                  <w:sz w:val="20"/>
                  <w:szCs w:val="20"/>
                  <w:lang w:val="en-AU"/>
                </w:rPr>
                <w:fldChar w:fldCharType="separate"/>
              </w:r>
              <w:r w:rsidR="00EA0DDA" w:rsidRPr="00DD0F4F">
                <w:rPr>
                  <w:rFonts w:ascii="Arial" w:eastAsia="Times New Roman" w:hAnsi="Arial" w:cs="Arial"/>
                  <w:color w:val="000000"/>
                  <w:sz w:val="20"/>
                  <w:szCs w:val="20"/>
                  <w:lang w:val="nl-NL"/>
                </w:rPr>
                <w:t xml:space="preserve">Ruimtebeslag op het digitale opslagmedium waarin het fysieke bestand met de inhoud van het informatieobject is vastgelegd </w:t>
              </w:r>
              <w:r w:rsidRPr="00AB6562">
                <w:rPr>
                  <w:rFonts w:ascii="Arial" w:hAnsi="Arial" w:cs="Arial"/>
                  <w:sz w:val="20"/>
                  <w:szCs w:val="20"/>
                  <w:lang w:val="en-AU"/>
                </w:rPr>
                <w:fldChar w:fldCharType="end"/>
              </w:r>
            </w:ins>
          </w:p>
        </w:tc>
      </w:tr>
      <w:tr w:rsidR="00EA0DDA" w:rsidRPr="005C14BE" w14:paraId="0AF37833" w14:textId="77777777" w:rsidTr="00EA0DDA">
        <w:trPr>
          <w:trHeight w:val="230"/>
        </w:trPr>
        <w:tc>
          <w:tcPr>
            <w:tcW w:w="3780" w:type="dxa"/>
            <w:tcBorders>
              <w:top w:val="nil"/>
              <w:left w:val="nil"/>
              <w:bottom w:val="nil"/>
              <w:right w:val="nil"/>
            </w:tcBorders>
          </w:tcPr>
          <w:p w14:paraId="03A8080F" w14:textId="77777777" w:rsidR="00EA0DDA" w:rsidRPr="00DD0F4F" w:rsidRDefault="00EA0DDA" w:rsidP="00AB656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6049D168" w14:textId="77777777" w:rsidR="00EA0DDA" w:rsidRPr="00DD0F4F" w:rsidRDefault="00EA0DDA" w:rsidP="00AB6562">
            <w:pPr>
              <w:autoSpaceDE w:val="0"/>
              <w:autoSpaceDN w:val="0"/>
              <w:adjustRightInd w:val="0"/>
              <w:spacing w:after="0" w:line="240" w:lineRule="auto"/>
              <w:rPr>
                <w:rFonts w:ascii="Arial" w:eastAsia="Times New Roman" w:hAnsi="Arial" w:cs="Arial"/>
                <w:color w:val="000000"/>
                <w:sz w:val="20"/>
                <w:szCs w:val="20"/>
                <w:lang w:val="nl-NL"/>
              </w:rPr>
            </w:pPr>
          </w:p>
        </w:tc>
      </w:tr>
      <w:tr w:rsidR="00EA0DDA" w:rsidRPr="00AB6562" w14:paraId="360A8D53" w14:textId="77777777" w:rsidTr="00EA0DDA">
        <w:trPr>
          <w:trHeight w:val="230"/>
        </w:trPr>
        <w:tc>
          <w:tcPr>
            <w:tcW w:w="3780" w:type="dxa"/>
            <w:tcBorders>
              <w:top w:val="nil"/>
              <w:left w:val="nil"/>
              <w:bottom w:val="nil"/>
              <w:right w:val="nil"/>
            </w:tcBorders>
          </w:tcPr>
          <w:p w14:paraId="3956E1D8"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61" w:author="Arjan" w:date="2013-02-04T19:10:00Z">
              <w:r w:rsidRPr="00AB656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5522E07A"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62" w:author="Arjan" w:date="2013-02-04T19:10:00Z">
              <w:r w:rsidRPr="00AB6562">
                <w:rPr>
                  <w:rFonts w:ascii="Arial" w:eastAsia="Times New Roman" w:hAnsi="Arial" w:cs="Arial"/>
                  <w:color w:val="000000"/>
                  <w:sz w:val="20"/>
                  <w:szCs w:val="20"/>
                </w:rPr>
                <w:t xml:space="preserve">KING </w:t>
              </w:r>
            </w:ins>
          </w:p>
        </w:tc>
      </w:tr>
      <w:tr w:rsidR="00EA0DDA" w:rsidRPr="00AB6562" w14:paraId="39477C9D" w14:textId="77777777" w:rsidTr="00EA0DDA">
        <w:tc>
          <w:tcPr>
            <w:tcW w:w="3780" w:type="dxa"/>
            <w:tcBorders>
              <w:top w:val="nil"/>
              <w:left w:val="nil"/>
              <w:bottom w:val="nil"/>
              <w:right w:val="nil"/>
            </w:tcBorders>
          </w:tcPr>
          <w:p w14:paraId="4DDC7D4C"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EBFA5C7"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6AFBE543" w14:textId="77777777" w:rsidTr="00EA0DDA">
        <w:tc>
          <w:tcPr>
            <w:tcW w:w="3780" w:type="dxa"/>
            <w:tcBorders>
              <w:top w:val="nil"/>
              <w:left w:val="nil"/>
              <w:bottom w:val="nil"/>
              <w:right w:val="nil"/>
            </w:tcBorders>
          </w:tcPr>
          <w:p w14:paraId="06846B28"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63" w:author="Arjan" w:date="2013-02-04T19:10:00Z">
              <w:r w:rsidRPr="00AB656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210F8206"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64" w:author="Arjan" w:date="2013-02-04T19:10:00Z">
              <w:r w:rsidRPr="00AB6562">
                <w:rPr>
                  <w:rFonts w:ascii="Arial" w:eastAsia="Times New Roman" w:hAnsi="Arial" w:cs="Arial"/>
                  <w:color w:val="000000"/>
                  <w:sz w:val="20"/>
                  <w:szCs w:val="20"/>
                </w:rPr>
                <w:t>1-1-2013</w:t>
              </w:r>
            </w:ins>
          </w:p>
        </w:tc>
      </w:tr>
      <w:tr w:rsidR="00EA0DDA" w:rsidRPr="00AB6562" w14:paraId="04FC1D68" w14:textId="77777777" w:rsidTr="00EA0DDA">
        <w:tc>
          <w:tcPr>
            <w:tcW w:w="3780" w:type="dxa"/>
            <w:tcBorders>
              <w:top w:val="nil"/>
              <w:left w:val="nil"/>
              <w:bottom w:val="nil"/>
              <w:right w:val="nil"/>
            </w:tcBorders>
          </w:tcPr>
          <w:p w14:paraId="5C97274F"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DCBF82A"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13586F52" w14:textId="77777777" w:rsidTr="00EA0DDA">
        <w:tc>
          <w:tcPr>
            <w:tcW w:w="3780" w:type="dxa"/>
            <w:tcBorders>
              <w:top w:val="nil"/>
              <w:left w:val="nil"/>
              <w:bottom w:val="nil"/>
              <w:right w:val="nil"/>
            </w:tcBorders>
          </w:tcPr>
          <w:p w14:paraId="5700D075"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65" w:author="Arjan" w:date="2013-02-04T19:10:00Z">
              <w:r w:rsidRPr="00AB656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554A02C0"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66" w:author="Arjan" w:date="2013-02-04T19:10:00Z">
              <w:r w:rsidRPr="00DD0F4F">
                <w:rPr>
                  <w:rFonts w:ascii="Arial" w:eastAsia="Times New Roman" w:hAnsi="Arial" w:cs="Arial"/>
                  <w:color w:val="000000"/>
                  <w:sz w:val="20"/>
                  <w:szCs w:val="20"/>
                  <w:lang w:val="nl-NL"/>
                </w:rPr>
                <w:t xml:space="preserve">Ofschoon dit een afleidbaar gegeven is, aangezien het af te leiden is uit het fysieke bestand, is er voor gekozen dit gegeven toch op te nemen. Het kunnen afleiden van dit gegeven veronderstelt dat het bestand zelf beschikbaar is om dit gegeven af te kunnen leiden en dat functionaliteiten hiervoor beschikbaar zijn. </w:t>
              </w:r>
              <w:r w:rsidRPr="00AB6562">
                <w:rPr>
                  <w:rFonts w:ascii="Arial" w:eastAsia="Times New Roman" w:hAnsi="Arial" w:cs="Arial"/>
                  <w:color w:val="000000"/>
                  <w:sz w:val="20"/>
                  <w:szCs w:val="20"/>
                </w:rPr>
                <w:t>Hiervan is niet altijd sprake.</w:t>
              </w:r>
            </w:ins>
          </w:p>
        </w:tc>
      </w:tr>
      <w:tr w:rsidR="00EA0DDA" w:rsidRPr="00AB6562" w14:paraId="64CCCE5A" w14:textId="77777777" w:rsidTr="00EA0DDA">
        <w:tc>
          <w:tcPr>
            <w:tcW w:w="3780" w:type="dxa"/>
            <w:tcBorders>
              <w:top w:val="nil"/>
              <w:left w:val="nil"/>
              <w:bottom w:val="nil"/>
              <w:right w:val="nil"/>
            </w:tcBorders>
          </w:tcPr>
          <w:p w14:paraId="42B36206"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6C453B9"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01BFF892" w14:textId="77777777" w:rsidTr="00EA0DDA">
        <w:tc>
          <w:tcPr>
            <w:tcW w:w="3780" w:type="dxa"/>
            <w:tcBorders>
              <w:top w:val="nil"/>
              <w:left w:val="nil"/>
              <w:bottom w:val="nil"/>
              <w:right w:val="nil"/>
            </w:tcBorders>
          </w:tcPr>
          <w:p w14:paraId="20152D23"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67" w:author="Arjan" w:date="2013-02-04T19:10:00Z">
              <w:r w:rsidRPr="00AB656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67715468" w14:textId="77777777" w:rsidR="00EA0DDA" w:rsidRPr="00AB6562" w:rsidRDefault="00DA5D93" w:rsidP="00AB6562">
            <w:pPr>
              <w:autoSpaceDE w:val="0"/>
              <w:autoSpaceDN w:val="0"/>
              <w:adjustRightInd w:val="0"/>
              <w:spacing w:after="0" w:line="240" w:lineRule="auto"/>
              <w:rPr>
                <w:rFonts w:ascii="Arial" w:eastAsia="Times New Roman" w:hAnsi="Arial" w:cs="Arial"/>
                <w:color w:val="000000"/>
                <w:sz w:val="20"/>
                <w:szCs w:val="20"/>
              </w:rPr>
            </w:pPr>
            <w:ins w:id="1368" w:author="Arjan" w:date="2013-02-04T19:10:00Z">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Att.Type</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N10</w:t>
              </w:r>
              <w:r w:rsidRPr="00AB6562">
                <w:rPr>
                  <w:rFonts w:ascii="Arial" w:hAnsi="Arial" w:cs="Arial"/>
                  <w:sz w:val="20"/>
                  <w:szCs w:val="20"/>
                  <w:lang w:val="en-AU"/>
                </w:rPr>
                <w:fldChar w:fldCharType="end"/>
              </w:r>
            </w:ins>
          </w:p>
        </w:tc>
      </w:tr>
      <w:tr w:rsidR="00EA0DDA" w:rsidRPr="00AB6562" w14:paraId="6EFAFA17" w14:textId="77777777" w:rsidTr="00EA0DDA">
        <w:trPr>
          <w:trHeight w:val="230"/>
        </w:trPr>
        <w:tc>
          <w:tcPr>
            <w:tcW w:w="3780" w:type="dxa"/>
            <w:tcBorders>
              <w:top w:val="nil"/>
              <w:left w:val="nil"/>
              <w:bottom w:val="nil"/>
              <w:right w:val="nil"/>
            </w:tcBorders>
          </w:tcPr>
          <w:p w14:paraId="3CAFA3E6"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92F8480"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5C14BE" w14:paraId="42FBBB37" w14:textId="77777777" w:rsidTr="00EA0DDA">
        <w:trPr>
          <w:trHeight w:val="230"/>
        </w:trPr>
        <w:tc>
          <w:tcPr>
            <w:tcW w:w="3780" w:type="dxa"/>
            <w:tcBorders>
              <w:top w:val="nil"/>
              <w:left w:val="nil"/>
              <w:bottom w:val="nil"/>
              <w:right w:val="nil"/>
            </w:tcBorders>
          </w:tcPr>
          <w:p w14:paraId="2D592B29"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69" w:author="Arjan" w:date="2013-02-04T19:10:00Z">
              <w:r w:rsidRPr="00AB656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50D97F76" w14:textId="77777777" w:rsidR="00EA0DDA" w:rsidRPr="00DD0F4F" w:rsidRDefault="00EA0DDA" w:rsidP="00AB6562">
            <w:pPr>
              <w:autoSpaceDE w:val="0"/>
              <w:autoSpaceDN w:val="0"/>
              <w:adjustRightInd w:val="0"/>
              <w:spacing w:after="0" w:line="240" w:lineRule="auto"/>
              <w:rPr>
                <w:rFonts w:ascii="Arial" w:eastAsia="Times New Roman" w:hAnsi="Arial" w:cs="Arial"/>
                <w:color w:val="000000"/>
                <w:sz w:val="20"/>
                <w:szCs w:val="20"/>
                <w:lang w:val="nl-NL"/>
              </w:rPr>
            </w:pPr>
            <w:ins w:id="1370" w:author="Arjan" w:date="2013-02-04T19:10:00Z">
              <w:r w:rsidRPr="00DD0F4F">
                <w:rPr>
                  <w:rFonts w:ascii="Arial" w:eastAsia="Times New Roman" w:hAnsi="Arial" w:cs="Arial"/>
                  <w:color w:val="000000"/>
                  <w:sz w:val="20"/>
                  <w:szCs w:val="20"/>
                  <w:lang w:val="nl-NL"/>
                </w:rPr>
                <w:t xml:space="preserve">Omvang van het fysieke bestand in </w:t>
              </w:r>
            </w:ins>
            <w:ins w:id="1371" w:author="Arjan" w:date="2013-02-04T19:15:00Z">
              <w:r w:rsidR="001715C8" w:rsidRPr="00DD0F4F">
                <w:rPr>
                  <w:rFonts w:ascii="Arial" w:eastAsia="Times New Roman" w:hAnsi="Arial" w:cs="Arial"/>
                  <w:color w:val="000000"/>
                  <w:sz w:val="20"/>
                  <w:szCs w:val="20"/>
                  <w:lang w:val="nl-NL"/>
                </w:rPr>
                <w:t xml:space="preserve">aantal </w:t>
              </w:r>
            </w:ins>
            <w:ins w:id="1372" w:author="Arjan" w:date="2013-02-04T19:10:00Z">
              <w:r w:rsidRPr="00DD0F4F">
                <w:rPr>
                  <w:rFonts w:ascii="Arial" w:eastAsia="Times New Roman" w:hAnsi="Arial" w:cs="Arial"/>
                  <w:color w:val="000000"/>
                  <w:sz w:val="20"/>
                  <w:szCs w:val="20"/>
                  <w:lang w:val="nl-NL"/>
                </w:rPr>
                <w:t>bytes.</w:t>
              </w:r>
            </w:ins>
          </w:p>
        </w:tc>
      </w:tr>
      <w:tr w:rsidR="00EA0DDA" w:rsidRPr="005C14BE" w14:paraId="7020D81B" w14:textId="77777777" w:rsidTr="00EA0DDA">
        <w:trPr>
          <w:trHeight w:val="215"/>
        </w:trPr>
        <w:tc>
          <w:tcPr>
            <w:tcW w:w="3780" w:type="dxa"/>
            <w:tcBorders>
              <w:top w:val="nil"/>
              <w:left w:val="nil"/>
              <w:bottom w:val="nil"/>
              <w:right w:val="nil"/>
            </w:tcBorders>
          </w:tcPr>
          <w:p w14:paraId="4E4A15A8" w14:textId="77777777" w:rsidR="00EA0DDA" w:rsidRPr="00DD0F4F" w:rsidRDefault="00EA0DDA" w:rsidP="00AB656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0B2D9E5C" w14:textId="77777777" w:rsidR="00EA0DDA" w:rsidRPr="00DD0F4F" w:rsidRDefault="00EA0DDA" w:rsidP="00AB6562">
            <w:pPr>
              <w:autoSpaceDE w:val="0"/>
              <w:autoSpaceDN w:val="0"/>
              <w:adjustRightInd w:val="0"/>
              <w:spacing w:after="0" w:line="240" w:lineRule="auto"/>
              <w:rPr>
                <w:rFonts w:ascii="Arial" w:eastAsia="Times New Roman" w:hAnsi="Arial" w:cs="Arial"/>
                <w:color w:val="000000"/>
                <w:sz w:val="20"/>
                <w:szCs w:val="20"/>
                <w:lang w:val="nl-NL"/>
              </w:rPr>
            </w:pPr>
          </w:p>
        </w:tc>
      </w:tr>
      <w:tr w:rsidR="00EA0DDA" w:rsidRPr="00AB6562" w14:paraId="28BFFCA3" w14:textId="77777777" w:rsidTr="00EA0DDA">
        <w:trPr>
          <w:trHeight w:val="215"/>
        </w:trPr>
        <w:tc>
          <w:tcPr>
            <w:tcW w:w="3780" w:type="dxa"/>
            <w:tcBorders>
              <w:top w:val="nil"/>
              <w:left w:val="nil"/>
              <w:bottom w:val="nil"/>
              <w:right w:val="nil"/>
            </w:tcBorders>
          </w:tcPr>
          <w:p w14:paraId="370F75DA"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73" w:author="Arjan" w:date="2013-02-04T19:10:00Z">
              <w:r w:rsidRPr="00AB656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6728F15A"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74" w:author="Arjan" w:date="2013-02-04T19:10:00Z">
              <w:r w:rsidRPr="00AB6562">
                <w:rPr>
                  <w:rFonts w:ascii="Arial" w:eastAsia="Times New Roman" w:hAnsi="Arial" w:cs="Arial"/>
                  <w:color w:val="000000"/>
                  <w:sz w:val="20"/>
                  <w:szCs w:val="20"/>
                </w:rPr>
                <w:t>Ja</w:t>
              </w:r>
            </w:ins>
          </w:p>
        </w:tc>
      </w:tr>
      <w:tr w:rsidR="00EA0DDA" w:rsidRPr="00AB6562" w14:paraId="5277A934" w14:textId="77777777" w:rsidTr="00EA0DDA">
        <w:trPr>
          <w:trHeight w:val="230"/>
        </w:trPr>
        <w:tc>
          <w:tcPr>
            <w:tcW w:w="3780" w:type="dxa"/>
            <w:tcBorders>
              <w:top w:val="nil"/>
              <w:left w:val="nil"/>
              <w:bottom w:val="nil"/>
              <w:right w:val="nil"/>
            </w:tcBorders>
          </w:tcPr>
          <w:p w14:paraId="684BC51D"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DD5E9D0"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01C4045F" w14:textId="77777777" w:rsidTr="00EA0DDA">
        <w:trPr>
          <w:trHeight w:val="230"/>
        </w:trPr>
        <w:tc>
          <w:tcPr>
            <w:tcW w:w="3780" w:type="dxa"/>
            <w:tcBorders>
              <w:top w:val="nil"/>
              <w:left w:val="nil"/>
              <w:bottom w:val="nil"/>
              <w:right w:val="nil"/>
            </w:tcBorders>
          </w:tcPr>
          <w:p w14:paraId="53A30528"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75" w:author="Arjan" w:date="2013-02-04T19:10:00Z">
              <w:r w:rsidRPr="00AB656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3009C47F"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76" w:author="Arjan" w:date="2013-02-04T19:10:00Z">
              <w:r w:rsidRPr="00AB6562">
                <w:rPr>
                  <w:rFonts w:ascii="Arial" w:eastAsia="Times New Roman" w:hAnsi="Arial" w:cs="Arial"/>
                  <w:color w:val="000000"/>
                  <w:sz w:val="20"/>
                  <w:szCs w:val="20"/>
                </w:rPr>
                <w:t>Nee</w:t>
              </w:r>
            </w:ins>
          </w:p>
        </w:tc>
      </w:tr>
      <w:tr w:rsidR="00EA0DDA" w:rsidRPr="00AB6562" w14:paraId="5E2D70D6" w14:textId="77777777" w:rsidTr="00EA0DDA">
        <w:trPr>
          <w:trHeight w:val="230"/>
        </w:trPr>
        <w:tc>
          <w:tcPr>
            <w:tcW w:w="3780" w:type="dxa"/>
            <w:tcBorders>
              <w:top w:val="nil"/>
              <w:left w:val="nil"/>
              <w:bottom w:val="nil"/>
              <w:right w:val="nil"/>
            </w:tcBorders>
          </w:tcPr>
          <w:p w14:paraId="57E867E2"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9E62BDD"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452E179D" w14:textId="77777777" w:rsidTr="00EA0DDA">
        <w:trPr>
          <w:trHeight w:val="230"/>
        </w:trPr>
        <w:tc>
          <w:tcPr>
            <w:tcW w:w="3780" w:type="dxa"/>
            <w:tcBorders>
              <w:top w:val="nil"/>
              <w:left w:val="nil"/>
              <w:bottom w:val="nil"/>
              <w:right w:val="nil"/>
            </w:tcBorders>
          </w:tcPr>
          <w:p w14:paraId="104E9A63"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77" w:author="Arjan" w:date="2013-02-04T19:10:00Z">
              <w:r w:rsidRPr="00AB6562">
                <w:rPr>
                  <w:rFonts w:ascii="Arial" w:eastAsia="Times New Roman" w:hAnsi="Arial" w:cs="Arial"/>
                  <w:b/>
                  <w:bCs/>
                  <w:color w:val="000000"/>
                  <w:sz w:val="20"/>
                  <w:szCs w:val="20"/>
                </w:rPr>
                <w:lastRenderedPageBreak/>
                <w:t>Aanduiding brondocument</w:t>
              </w:r>
            </w:ins>
          </w:p>
        </w:tc>
        <w:tc>
          <w:tcPr>
            <w:tcW w:w="5580" w:type="dxa"/>
            <w:tcBorders>
              <w:top w:val="nil"/>
              <w:left w:val="nil"/>
              <w:bottom w:val="nil"/>
              <w:right w:val="nil"/>
            </w:tcBorders>
          </w:tcPr>
          <w:p w14:paraId="328576DF"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3E453B72" w14:textId="77777777" w:rsidTr="00EA0DDA">
        <w:trPr>
          <w:trHeight w:val="230"/>
        </w:trPr>
        <w:tc>
          <w:tcPr>
            <w:tcW w:w="3780" w:type="dxa"/>
            <w:tcBorders>
              <w:top w:val="nil"/>
              <w:left w:val="nil"/>
              <w:bottom w:val="nil"/>
              <w:right w:val="nil"/>
            </w:tcBorders>
          </w:tcPr>
          <w:p w14:paraId="144CAA45"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C2CD070"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1EBEF85F" w14:textId="77777777" w:rsidTr="00EA0DDA">
        <w:trPr>
          <w:trHeight w:val="230"/>
        </w:trPr>
        <w:tc>
          <w:tcPr>
            <w:tcW w:w="3780" w:type="dxa"/>
            <w:tcBorders>
              <w:top w:val="nil"/>
              <w:left w:val="nil"/>
              <w:bottom w:val="nil"/>
              <w:right w:val="nil"/>
            </w:tcBorders>
          </w:tcPr>
          <w:p w14:paraId="01064754"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78" w:author="Arjan" w:date="2013-02-04T19:10:00Z">
              <w:r w:rsidRPr="00AB656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68EB1CDB"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79" w:author="Arjan" w:date="2013-02-04T19:10:00Z">
              <w:r w:rsidRPr="00AB6562">
                <w:rPr>
                  <w:rFonts w:ascii="Arial" w:eastAsia="Times New Roman" w:hAnsi="Arial" w:cs="Arial"/>
                  <w:color w:val="000000"/>
                  <w:sz w:val="20"/>
                  <w:szCs w:val="20"/>
                </w:rPr>
                <w:t>Nee</w:t>
              </w:r>
            </w:ins>
          </w:p>
        </w:tc>
      </w:tr>
      <w:tr w:rsidR="00EA0DDA" w:rsidRPr="00AB6562" w14:paraId="6C804314" w14:textId="77777777" w:rsidTr="00EA0DDA">
        <w:trPr>
          <w:trHeight w:val="230"/>
        </w:trPr>
        <w:tc>
          <w:tcPr>
            <w:tcW w:w="3780" w:type="dxa"/>
            <w:tcBorders>
              <w:top w:val="nil"/>
              <w:left w:val="nil"/>
              <w:bottom w:val="nil"/>
              <w:right w:val="nil"/>
            </w:tcBorders>
          </w:tcPr>
          <w:p w14:paraId="1F4B084A"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C89C611"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3C3F31DB" w14:textId="77777777" w:rsidTr="00EA0DDA">
        <w:trPr>
          <w:trHeight w:val="411"/>
        </w:trPr>
        <w:tc>
          <w:tcPr>
            <w:tcW w:w="3780" w:type="dxa"/>
            <w:tcBorders>
              <w:top w:val="nil"/>
              <w:left w:val="nil"/>
              <w:bottom w:val="nil"/>
              <w:right w:val="nil"/>
            </w:tcBorders>
          </w:tcPr>
          <w:p w14:paraId="0F9A4C5B"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80" w:author="Arjan" w:date="2013-02-04T19:10:00Z">
              <w:r w:rsidRPr="00AB656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2D6FFCBA"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81" w:author="Arjan" w:date="2013-02-04T19:10:00Z">
              <w:r w:rsidRPr="00AB6562">
                <w:rPr>
                  <w:rFonts w:ascii="Arial" w:eastAsia="Times New Roman" w:hAnsi="Arial" w:cs="Arial"/>
                  <w:color w:val="000000"/>
                  <w:sz w:val="20"/>
                  <w:szCs w:val="20"/>
                </w:rPr>
                <w:t>Nee</w:t>
              </w:r>
            </w:ins>
          </w:p>
        </w:tc>
      </w:tr>
      <w:tr w:rsidR="00EA0DDA" w:rsidRPr="00AB6562" w14:paraId="3660D9BB" w14:textId="77777777" w:rsidTr="00EA0DDA">
        <w:trPr>
          <w:trHeight w:val="245"/>
        </w:trPr>
        <w:tc>
          <w:tcPr>
            <w:tcW w:w="3780" w:type="dxa"/>
            <w:tcBorders>
              <w:top w:val="nil"/>
              <w:left w:val="nil"/>
              <w:bottom w:val="nil"/>
              <w:right w:val="nil"/>
            </w:tcBorders>
          </w:tcPr>
          <w:p w14:paraId="5F686092"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24D9BDA"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35CB3730" w14:textId="77777777" w:rsidTr="00EA0DDA">
        <w:trPr>
          <w:trHeight w:val="230"/>
        </w:trPr>
        <w:tc>
          <w:tcPr>
            <w:tcW w:w="3780" w:type="dxa"/>
            <w:tcBorders>
              <w:top w:val="nil"/>
              <w:left w:val="nil"/>
              <w:bottom w:val="nil"/>
              <w:right w:val="nil"/>
            </w:tcBorders>
          </w:tcPr>
          <w:p w14:paraId="3C8DA51D"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82" w:author="Arjan" w:date="2013-02-04T19:10:00Z">
              <w:r w:rsidRPr="00AB656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21041CA2" w14:textId="77777777" w:rsidR="00EA0DDA" w:rsidRPr="00AB6562" w:rsidRDefault="00DA5D93" w:rsidP="00AB6562">
            <w:pPr>
              <w:autoSpaceDE w:val="0"/>
              <w:autoSpaceDN w:val="0"/>
              <w:adjustRightInd w:val="0"/>
              <w:spacing w:after="0" w:line="240" w:lineRule="auto"/>
              <w:rPr>
                <w:rFonts w:ascii="Arial" w:eastAsia="Times New Roman" w:hAnsi="Arial" w:cs="Arial"/>
                <w:color w:val="000000"/>
                <w:sz w:val="20"/>
                <w:szCs w:val="20"/>
              </w:rPr>
            </w:pPr>
            <w:ins w:id="1383" w:author="Arjan" w:date="2013-02-04T19:10:00Z">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Att.LowerBound</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0</w:t>
              </w:r>
              <w:r w:rsidRPr="00AB6562">
                <w:rPr>
                  <w:rFonts w:ascii="Arial" w:hAnsi="Arial" w:cs="Arial"/>
                  <w:sz w:val="20"/>
                  <w:szCs w:val="20"/>
                  <w:lang w:val="en-AU"/>
                </w:rPr>
                <w:fldChar w:fldCharType="end"/>
              </w:r>
              <w:r w:rsidR="00EA0DDA" w:rsidRPr="00AB6562">
                <w:rPr>
                  <w:rFonts w:ascii="Arial" w:eastAsia="Times New Roman" w:hAnsi="Arial" w:cs="Arial"/>
                  <w:color w:val="000000"/>
                  <w:sz w:val="20"/>
                  <w:szCs w:val="20"/>
                </w:rPr>
                <w:t xml:space="preserve"> - </w:t>
              </w:r>
              <w:r w:rsidRPr="00AB6562">
                <w:rPr>
                  <w:rFonts w:ascii="Arial" w:eastAsia="Times New Roman" w:hAnsi="Arial" w:cs="Arial"/>
                  <w:color w:val="000000"/>
                  <w:sz w:val="20"/>
                  <w:szCs w:val="20"/>
                </w:rPr>
                <w:fldChar w:fldCharType="begin" w:fldLock="1"/>
              </w:r>
              <w:r w:rsidR="00EA0DDA" w:rsidRPr="00AB6562">
                <w:rPr>
                  <w:rFonts w:ascii="Arial" w:eastAsia="Times New Roman" w:hAnsi="Arial" w:cs="Arial"/>
                  <w:color w:val="000000"/>
                  <w:sz w:val="20"/>
                  <w:szCs w:val="20"/>
                </w:rPr>
                <w:instrText>MERGEFIELD Att.UpperBound</w:instrText>
              </w:r>
              <w:r w:rsidRPr="00AB6562">
                <w:rPr>
                  <w:rFonts w:ascii="Arial" w:eastAsia="Times New Roman" w:hAnsi="Arial" w:cs="Arial"/>
                  <w:color w:val="000000"/>
                  <w:sz w:val="20"/>
                  <w:szCs w:val="20"/>
                </w:rPr>
                <w:fldChar w:fldCharType="separate"/>
              </w:r>
              <w:r w:rsidR="00EA0DDA" w:rsidRPr="00AB6562">
                <w:rPr>
                  <w:rFonts w:ascii="Arial" w:eastAsia="Times New Roman" w:hAnsi="Arial" w:cs="Arial"/>
                  <w:color w:val="000000"/>
                  <w:sz w:val="20"/>
                  <w:szCs w:val="20"/>
                </w:rPr>
                <w:t>1</w:t>
              </w:r>
              <w:r w:rsidRPr="00AB6562">
                <w:rPr>
                  <w:rFonts w:ascii="Arial" w:eastAsia="Times New Roman" w:hAnsi="Arial" w:cs="Arial"/>
                  <w:color w:val="000000"/>
                  <w:sz w:val="20"/>
                  <w:szCs w:val="20"/>
                </w:rPr>
                <w:fldChar w:fldCharType="end"/>
              </w:r>
            </w:ins>
          </w:p>
        </w:tc>
      </w:tr>
      <w:tr w:rsidR="00EA0DDA" w:rsidRPr="00AB6562" w14:paraId="066518DE" w14:textId="77777777" w:rsidTr="00EA0DDA">
        <w:trPr>
          <w:trHeight w:val="230"/>
        </w:trPr>
        <w:tc>
          <w:tcPr>
            <w:tcW w:w="3780" w:type="dxa"/>
            <w:tcBorders>
              <w:top w:val="nil"/>
              <w:left w:val="nil"/>
              <w:bottom w:val="nil"/>
              <w:right w:val="nil"/>
            </w:tcBorders>
          </w:tcPr>
          <w:p w14:paraId="5010F917"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630BA3A"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02AEE948" w14:textId="77777777" w:rsidTr="00EA0DDA">
        <w:trPr>
          <w:trHeight w:val="230"/>
        </w:trPr>
        <w:tc>
          <w:tcPr>
            <w:tcW w:w="3780" w:type="dxa"/>
            <w:tcBorders>
              <w:top w:val="nil"/>
              <w:left w:val="nil"/>
              <w:bottom w:val="nil"/>
              <w:right w:val="nil"/>
            </w:tcBorders>
          </w:tcPr>
          <w:p w14:paraId="6F77AF4C"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84" w:author="Arjan" w:date="2013-02-04T19:10:00Z">
              <w:r w:rsidRPr="00AB656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5D8CEEB8"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1385" w:author="Arjan" w:date="2013-02-04T19:10:00Z">
              <w:r w:rsidRPr="00AB6562">
                <w:rPr>
                  <w:rFonts w:ascii="Arial" w:eastAsia="Times New Roman" w:hAnsi="Arial" w:cs="Arial"/>
                  <w:color w:val="000000"/>
                  <w:sz w:val="20"/>
                  <w:szCs w:val="20"/>
                </w:rPr>
                <w:t>Gemeentelijk basisgegeven</w:t>
              </w:r>
            </w:ins>
          </w:p>
        </w:tc>
      </w:tr>
      <w:tr w:rsidR="00EA0DDA" w:rsidRPr="00AB6562" w14:paraId="312909DB" w14:textId="77777777" w:rsidTr="00EA0DDA">
        <w:trPr>
          <w:trHeight w:val="230"/>
        </w:trPr>
        <w:tc>
          <w:tcPr>
            <w:tcW w:w="3780" w:type="dxa"/>
            <w:tcBorders>
              <w:top w:val="nil"/>
              <w:left w:val="nil"/>
              <w:right w:val="nil"/>
            </w:tcBorders>
          </w:tcPr>
          <w:p w14:paraId="0B3819DE"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024521A9" w14:textId="77777777"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14:paraId="36AFE16F" w14:textId="77777777" w:rsidTr="00EA0DDA">
        <w:trPr>
          <w:trHeight w:val="230"/>
        </w:trPr>
        <w:tc>
          <w:tcPr>
            <w:tcW w:w="3780" w:type="dxa"/>
            <w:tcBorders>
              <w:top w:val="nil"/>
              <w:left w:val="nil"/>
              <w:bottom w:val="single" w:sz="4" w:space="0" w:color="auto"/>
              <w:right w:val="nil"/>
            </w:tcBorders>
          </w:tcPr>
          <w:p w14:paraId="0E6BED5C" w14:textId="77777777"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ins w:id="1386" w:author="Arjan" w:date="2013-02-04T19:10:00Z">
              <w:r w:rsidRPr="00AB6562">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5D7D9AFE" w14:textId="77777777" w:rsidR="00EA0DDA" w:rsidRPr="00AB6562" w:rsidRDefault="00EA0DDA" w:rsidP="004F5D06">
            <w:pPr>
              <w:autoSpaceDE w:val="0"/>
              <w:autoSpaceDN w:val="0"/>
              <w:adjustRightInd w:val="0"/>
              <w:spacing w:after="0" w:line="240" w:lineRule="auto"/>
              <w:rPr>
                <w:rFonts w:ascii="Arial" w:eastAsia="Times New Roman" w:hAnsi="Arial" w:cs="Arial"/>
                <w:color w:val="000000"/>
                <w:sz w:val="20"/>
                <w:szCs w:val="20"/>
              </w:rPr>
            </w:pPr>
            <w:ins w:id="1387" w:author="Arjan" w:date="2013-02-04T19:10:00Z">
              <w:r w:rsidRPr="00DD0F4F">
                <w:rPr>
                  <w:rFonts w:ascii="Arial" w:eastAsia="Times New Roman" w:hAnsi="Arial" w:cs="Arial"/>
                  <w:color w:val="000000"/>
                  <w:sz w:val="20"/>
                  <w:szCs w:val="20"/>
                  <w:lang w:val="nl-NL"/>
                </w:rPr>
                <w:t xml:space="preserve">De attribuutsoort moet van een waarde zijn voorzien </w:t>
              </w:r>
            </w:ins>
            <w:ins w:id="1388" w:author="Arjan" w:date="2013-07-02T11:54:00Z">
              <w:r w:rsidR="001C6FC8" w:rsidRPr="00DD0F4F">
                <w:rPr>
                  <w:rFonts w:ascii="Arial" w:eastAsia="Times New Roman" w:hAnsi="Arial" w:cs="Arial"/>
                  <w:color w:val="000000"/>
                  <w:sz w:val="20"/>
                  <w:szCs w:val="20"/>
                  <w:lang w:val="nl-NL"/>
                </w:rPr>
                <w:t>op het moment dat</w:t>
              </w:r>
            </w:ins>
            <w:ins w:id="1389" w:author="Arjan" w:date="2013-02-04T19:10:00Z">
              <w:r w:rsidRPr="00DD0F4F">
                <w:rPr>
                  <w:rFonts w:ascii="Arial" w:eastAsia="Times New Roman" w:hAnsi="Arial" w:cs="Arial"/>
                  <w:color w:val="000000"/>
                  <w:sz w:val="20"/>
                  <w:szCs w:val="20"/>
                  <w:lang w:val="nl-NL"/>
                </w:rPr>
                <w:t xml:space="preserve"> het enkelvoudig informatieobject </w:t>
              </w:r>
            </w:ins>
            <w:ins w:id="1390" w:author="Arjan" w:date="2014-01-22T16:31:00Z">
              <w:r w:rsidR="004F5D06" w:rsidRPr="00DD0F4F">
                <w:rPr>
                  <w:rFonts w:ascii="Arial" w:eastAsia="Times New Roman" w:hAnsi="Arial" w:cs="Arial"/>
                  <w:color w:val="000000"/>
                  <w:sz w:val="20"/>
                  <w:szCs w:val="20"/>
                  <w:lang w:val="nl-NL"/>
                </w:rPr>
                <w:t xml:space="preserve">een digitaal bestand betreft </w:t>
              </w:r>
            </w:ins>
            <w:ins w:id="1391" w:author="Arjan" w:date="2014-01-22T16:32:00Z">
              <w:r w:rsidR="004F5D06" w:rsidRPr="00DD0F4F">
                <w:rPr>
                  <w:rFonts w:ascii="Arial" w:eastAsia="Times New Roman" w:hAnsi="Arial" w:cs="Arial"/>
                  <w:color w:val="000000"/>
                  <w:sz w:val="20"/>
                  <w:szCs w:val="20"/>
                  <w:lang w:val="nl-NL"/>
                </w:rPr>
                <w:t xml:space="preserve">en </w:t>
              </w:r>
            </w:ins>
            <w:ins w:id="1392" w:author="Arjan" w:date="2013-02-04T19:10:00Z">
              <w:r w:rsidRPr="00DD0F4F">
                <w:rPr>
                  <w:rFonts w:ascii="Arial" w:eastAsia="Times New Roman" w:hAnsi="Arial" w:cs="Arial"/>
                  <w:color w:val="000000"/>
                  <w:sz w:val="20"/>
                  <w:szCs w:val="20"/>
                  <w:lang w:val="nl-NL"/>
                </w:rPr>
                <w:t>gearchiveerd wordt</w:t>
              </w:r>
            </w:ins>
            <w:r w:rsidRPr="00DD0F4F">
              <w:rPr>
                <w:rFonts w:ascii="Arial" w:eastAsia="Times New Roman" w:hAnsi="Arial" w:cs="Arial"/>
                <w:color w:val="000000"/>
                <w:sz w:val="20"/>
                <w:szCs w:val="20"/>
                <w:lang w:val="nl-NL"/>
              </w:rPr>
              <w:t xml:space="preserve"> </w:t>
            </w:r>
            <w:ins w:id="1393" w:author="Arjan" w:date="2013-02-04T19:11:00Z">
              <w:r w:rsidRPr="00DD0F4F">
                <w:rPr>
                  <w:rFonts w:ascii="Arial" w:eastAsia="Times New Roman" w:hAnsi="Arial" w:cs="Arial"/>
                  <w:color w:val="000000"/>
                  <w:sz w:val="20"/>
                  <w:szCs w:val="20"/>
                  <w:lang w:val="nl-NL"/>
                </w:rPr>
                <w:t>d.w.z.</w:t>
              </w:r>
            </w:ins>
            <w:ins w:id="1394" w:author="Arjan" w:date="2013-02-04T19:10:00Z">
              <w:r w:rsidRPr="00DD0F4F">
                <w:rPr>
                  <w:rFonts w:ascii="Arial" w:eastAsia="Times New Roman" w:hAnsi="Arial" w:cs="Arial"/>
                  <w:color w:val="000000"/>
                  <w:sz w:val="20"/>
                  <w:szCs w:val="20"/>
                  <w:lang w:val="nl-NL"/>
                </w:rPr>
                <w:t xml:space="preserve"> </w:t>
              </w:r>
            </w:ins>
            <w:ins w:id="1395" w:author="Arjan" w:date="2013-07-02T11:54:00Z">
              <w:r w:rsidR="001C6FC8" w:rsidRPr="00DD0F4F">
                <w:rPr>
                  <w:rFonts w:ascii="Arial" w:eastAsia="Times New Roman" w:hAnsi="Arial" w:cs="Arial"/>
                  <w:color w:val="000000"/>
                  <w:sz w:val="20"/>
                  <w:szCs w:val="20"/>
                  <w:lang w:val="nl-NL"/>
                </w:rPr>
                <w:t>wanneer</w:t>
              </w:r>
            </w:ins>
            <w:ins w:id="1396" w:author="Arjan" w:date="2013-02-04T19:10:00Z">
              <w:r w:rsidRPr="00DD0F4F">
                <w:rPr>
                  <w:rFonts w:ascii="Arial" w:eastAsia="Times New Roman" w:hAnsi="Arial" w:cs="Arial"/>
                  <w:color w:val="000000"/>
                  <w:sz w:val="20"/>
                  <w:szCs w:val="20"/>
                  <w:lang w:val="nl-NL"/>
                </w:rPr>
                <w:t xml:space="preserve"> </w:t>
              </w:r>
            </w:ins>
            <w:ins w:id="1397" w:author="Arjan" w:date="2014-01-22T16:33:00Z">
              <w:r w:rsidR="004F5D06" w:rsidRPr="00DD0F4F">
                <w:rPr>
                  <w:rFonts w:ascii="Arial" w:eastAsia="Times New Roman" w:hAnsi="Arial" w:cs="Arial"/>
                  <w:color w:val="000000"/>
                  <w:sz w:val="20"/>
                  <w:szCs w:val="20"/>
                  <w:lang w:val="nl-NL"/>
                </w:rPr>
                <w:t xml:space="preserve">de attribuutsoort Inhoud een waarde heeft en de attribuutsoort INFORMATIEOBJECT . </w:t>
              </w:r>
            </w:ins>
            <w:ins w:id="1398" w:author="Arjan" w:date="2013-02-04T19:10:00Z">
              <w:r w:rsidRPr="00AB6562">
                <w:rPr>
                  <w:rFonts w:ascii="Arial" w:eastAsia="Times New Roman" w:hAnsi="Arial" w:cs="Arial"/>
                  <w:color w:val="000000"/>
                  <w:sz w:val="20"/>
                  <w:szCs w:val="20"/>
                </w:rPr>
                <w:t>Status de waarde 'Gearchiveerd' krijgt.</w:t>
              </w:r>
            </w:ins>
          </w:p>
        </w:tc>
      </w:tr>
    </w:tbl>
    <w:p w14:paraId="14682D07" w14:textId="77777777" w:rsidR="00C05BD1" w:rsidRDefault="00C05BD1" w:rsidP="00C05BD1"/>
    <w:p w14:paraId="7B9426E1" w14:textId="77777777" w:rsidR="003C47EC" w:rsidRDefault="00C05BD1" w:rsidP="00C05BD1">
      <w:pPr>
        <w:pStyle w:val="Kop3"/>
      </w:pPr>
      <w:bookmarkStart w:id="1399" w:name="_Toc493812419"/>
      <w:r>
        <w:t>Link (URL)</w:t>
      </w:r>
      <w:bookmarkEnd w:id="1399"/>
    </w:p>
    <w:p w14:paraId="7DA46E8F" w14:textId="77777777" w:rsidR="00C05BD1" w:rsidRDefault="00C05BD1" w:rsidP="0044638F">
      <w:r w:rsidRPr="005561F3">
        <w:rPr>
          <w:lang w:val="nl-NL"/>
        </w:rPr>
        <w:t xml:space="preserve">De attribuutsoort Documentlink heft als formaat AN200 en als waardenverzameling ‘URL’. Een URL kan evenwel een grotere lengte hebben. En als waardenverzameling van URL is international ‘anyURI’ de standaard. </w:t>
      </w:r>
      <w:r>
        <w:t xml:space="preserve">De attribuutsoort is hierop aangepast. </w:t>
      </w:r>
    </w:p>
    <w:p w14:paraId="283268A6" w14:textId="77777777" w:rsidR="00C05BD1" w:rsidRPr="00C05BD1" w:rsidRDefault="00C05BD1" w:rsidP="00C05BD1">
      <w:pPr>
        <w:pStyle w:val="Kop41"/>
        <w:rPr>
          <w:rFonts w:eastAsia="Times New Roman"/>
          <w:shd w:val="clear" w:color="auto" w:fill="auto"/>
          <w:lang w:val="nl-NL"/>
        </w:rPr>
      </w:pPr>
      <w:r w:rsidRPr="00C05BD1">
        <w:rPr>
          <w:rFonts w:eastAsia="Times New Roman"/>
          <w:shd w:val="clear" w:color="auto" w:fill="auto"/>
          <w:lang w:val="nl-NL"/>
        </w:rPr>
        <w:t>«</w:t>
      </w:r>
      <w:r w:rsidR="00DA5D93" w:rsidRPr="00C05BD1">
        <w:rPr>
          <w:rFonts w:eastAsia="Times New Roman"/>
          <w:shd w:val="clear" w:color="auto" w:fill="auto"/>
          <w:lang w:val="nl-NL"/>
        </w:rPr>
        <w:fldChar w:fldCharType="begin" w:fldLock="1"/>
      </w:r>
      <w:r w:rsidRPr="00C05BD1">
        <w:rPr>
          <w:rFonts w:eastAsia="Times New Roman"/>
          <w:shd w:val="clear" w:color="auto" w:fill="auto"/>
          <w:lang w:val="nl-NL"/>
        </w:rPr>
        <w:instrText>MERGEFIELD Att.Stereotype</w:instrText>
      </w:r>
      <w:r w:rsidR="00DA5D93" w:rsidRPr="00C05BD1">
        <w:rPr>
          <w:rFonts w:eastAsia="Times New Roman"/>
          <w:shd w:val="clear" w:color="auto" w:fill="auto"/>
          <w:lang w:val="nl-NL"/>
        </w:rPr>
        <w:fldChar w:fldCharType="separate"/>
      </w:r>
      <w:r w:rsidRPr="00C05BD1">
        <w:rPr>
          <w:rFonts w:eastAsia="Times New Roman"/>
          <w:shd w:val="clear" w:color="auto" w:fill="auto"/>
          <w:lang w:val="nl-NL"/>
        </w:rPr>
        <w:t>Attribuutsoort</w:t>
      </w:r>
      <w:r w:rsidR="00DA5D93" w:rsidRPr="00C05BD1">
        <w:rPr>
          <w:rFonts w:eastAsia="Times New Roman"/>
          <w:shd w:val="clear" w:color="auto" w:fill="auto"/>
          <w:lang w:val="nl-NL"/>
        </w:rPr>
        <w:fldChar w:fldCharType="end"/>
      </w:r>
      <w:r w:rsidRPr="00C05BD1">
        <w:rPr>
          <w:rFonts w:eastAsia="Times New Roman"/>
          <w:shd w:val="clear" w:color="auto" w:fill="auto"/>
          <w:lang w:val="nl-NL"/>
        </w:rPr>
        <w:t xml:space="preserve">» </w:t>
      </w:r>
      <w:del w:id="1400" w:author="Arjan" w:date="2014-11-11T22:25:00Z">
        <w:r w:rsidRPr="00C05BD1" w:rsidDel="00C05BD1">
          <w:rPr>
            <w:rFonts w:eastAsia="Times New Roman"/>
            <w:shd w:val="clear" w:color="auto" w:fill="auto"/>
            <w:lang w:val="nl-NL"/>
          </w:rPr>
          <w:delText>Documentl</w:delText>
        </w:r>
      </w:del>
      <w:ins w:id="1401" w:author="Arjan" w:date="2014-11-11T22:25:00Z">
        <w:r>
          <w:rPr>
            <w:rFonts w:eastAsia="Times New Roman"/>
            <w:shd w:val="clear" w:color="auto" w:fill="auto"/>
            <w:lang w:val="nl-NL"/>
          </w:rPr>
          <w:t>L</w:t>
        </w:r>
      </w:ins>
      <w:r w:rsidRPr="00C05BD1">
        <w:rPr>
          <w:rFonts w:eastAsia="Times New Roman"/>
          <w:shd w:val="clear" w:color="auto" w:fill="auto"/>
          <w:lang w:val="nl-NL"/>
        </w:rPr>
        <w:t>ink</w:t>
      </w:r>
    </w:p>
    <w:tbl>
      <w:tblPr>
        <w:tblW w:w="0" w:type="auto"/>
        <w:tblLayout w:type="fixed"/>
        <w:tblCellMar>
          <w:top w:w="113" w:type="dxa"/>
        </w:tblCellMar>
        <w:tblLook w:val="0000" w:firstRow="0" w:lastRow="0" w:firstColumn="0" w:lastColumn="0" w:noHBand="0" w:noVBand="0"/>
      </w:tblPr>
      <w:tblGrid>
        <w:gridCol w:w="2808"/>
        <w:gridCol w:w="6120"/>
      </w:tblGrid>
      <w:tr w:rsidR="00C05BD1" w14:paraId="11B5DE6C" w14:textId="77777777" w:rsidTr="00C05BD1">
        <w:trPr>
          <w:cantSplit/>
        </w:trPr>
        <w:tc>
          <w:tcPr>
            <w:tcW w:w="2808" w:type="dxa"/>
            <w:shd w:val="clear" w:color="auto" w:fill="auto"/>
          </w:tcPr>
          <w:p w14:paraId="30E57628"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Naam attribuutsoort</w:t>
            </w:r>
          </w:p>
        </w:tc>
        <w:tc>
          <w:tcPr>
            <w:tcW w:w="6120" w:type="dxa"/>
            <w:shd w:val="clear" w:color="auto" w:fill="auto"/>
          </w:tcPr>
          <w:p w14:paraId="6DF2ABCE"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del w:id="1402" w:author="Arjan" w:date="2014-11-11T22:26:00Z">
              <w:r w:rsidRPr="00C05BD1" w:rsidDel="00C05BD1">
                <w:rPr>
                  <w:rFonts w:ascii="Arial" w:eastAsia="Times New Roman" w:hAnsi="Arial" w:cs="Arial"/>
                  <w:color w:val="000000"/>
                  <w:sz w:val="20"/>
                  <w:szCs w:val="20"/>
                </w:rPr>
                <w:delText>Documentl</w:delText>
              </w:r>
            </w:del>
            <w:ins w:id="1403" w:author="Arjan" w:date="2014-11-11T22:26:00Z">
              <w:r>
                <w:rPr>
                  <w:rFonts w:ascii="Arial" w:eastAsia="Times New Roman" w:hAnsi="Arial" w:cs="Arial"/>
                  <w:color w:val="000000"/>
                  <w:sz w:val="20"/>
                  <w:szCs w:val="20"/>
                </w:rPr>
                <w:t>L</w:t>
              </w:r>
            </w:ins>
            <w:r w:rsidRPr="00C05BD1">
              <w:rPr>
                <w:rFonts w:ascii="Arial" w:eastAsia="Times New Roman" w:hAnsi="Arial" w:cs="Arial"/>
                <w:color w:val="000000"/>
                <w:sz w:val="20"/>
                <w:szCs w:val="20"/>
              </w:rPr>
              <w:t>ink</w:t>
            </w:r>
          </w:p>
        </w:tc>
      </w:tr>
      <w:tr w:rsidR="00C05BD1" w14:paraId="35EB361F" w14:textId="77777777" w:rsidTr="00C05BD1">
        <w:trPr>
          <w:cantSplit/>
        </w:trPr>
        <w:tc>
          <w:tcPr>
            <w:tcW w:w="2808" w:type="dxa"/>
            <w:shd w:val="clear" w:color="auto" w:fill="auto"/>
          </w:tcPr>
          <w:p w14:paraId="09228DF5"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Herkomst attribuutsoort</w:t>
            </w:r>
          </w:p>
        </w:tc>
        <w:tc>
          <w:tcPr>
            <w:tcW w:w="6120" w:type="dxa"/>
            <w:shd w:val="clear" w:color="auto" w:fill="auto"/>
          </w:tcPr>
          <w:p w14:paraId="0DACB6BD"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KING</w:t>
            </w:r>
          </w:p>
        </w:tc>
      </w:tr>
      <w:tr w:rsidR="00C05BD1" w14:paraId="1C6478F3" w14:textId="77777777" w:rsidTr="00C05BD1">
        <w:trPr>
          <w:cantSplit/>
        </w:trPr>
        <w:tc>
          <w:tcPr>
            <w:tcW w:w="2808" w:type="dxa"/>
            <w:shd w:val="clear" w:color="auto" w:fill="auto"/>
          </w:tcPr>
          <w:p w14:paraId="1B88055A"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 xml:space="preserve">Code attribuutsoort </w:t>
            </w:r>
          </w:p>
        </w:tc>
        <w:tc>
          <w:tcPr>
            <w:tcW w:w="6120" w:type="dxa"/>
            <w:shd w:val="clear" w:color="auto" w:fill="auto"/>
          </w:tcPr>
          <w:p w14:paraId="4C42091D"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p>
        </w:tc>
      </w:tr>
      <w:tr w:rsidR="00C05BD1" w14:paraId="0AC924BD" w14:textId="77777777" w:rsidTr="00C05BD1">
        <w:trPr>
          <w:cantSplit/>
        </w:trPr>
        <w:tc>
          <w:tcPr>
            <w:tcW w:w="2808" w:type="dxa"/>
            <w:shd w:val="clear" w:color="auto" w:fill="auto"/>
          </w:tcPr>
          <w:p w14:paraId="5580CCD4"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XML-tag attribuutsoort</w:t>
            </w:r>
          </w:p>
        </w:tc>
        <w:tc>
          <w:tcPr>
            <w:tcW w:w="6120" w:type="dxa"/>
            <w:shd w:val="clear" w:color="auto" w:fill="auto"/>
          </w:tcPr>
          <w:p w14:paraId="493ED6F4"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link</w:t>
            </w:r>
          </w:p>
        </w:tc>
      </w:tr>
      <w:tr w:rsidR="00C05BD1" w:rsidRPr="005C14BE" w14:paraId="303473DE" w14:textId="77777777" w:rsidTr="00C05BD1">
        <w:trPr>
          <w:cantSplit/>
        </w:trPr>
        <w:tc>
          <w:tcPr>
            <w:tcW w:w="2808" w:type="dxa"/>
            <w:shd w:val="clear" w:color="auto" w:fill="auto"/>
          </w:tcPr>
          <w:p w14:paraId="61930ED2"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Definitie attribuutsoort</w:t>
            </w:r>
          </w:p>
        </w:tc>
        <w:tc>
          <w:tcPr>
            <w:tcW w:w="6120" w:type="dxa"/>
            <w:shd w:val="clear" w:color="auto" w:fill="auto"/>
          </w:tcPr>
          <w:p w14:paraId="61AC75EA" w14:textId="77777777" w:rsidR="00C05BD1" w:rsidRPr="005561F3" w:rsidRDefault="00C05BD1" w:rsidP="00C05BD1">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 xml:space="preserve">De URL waarmee de documentinhoud op te vragen is. </w:t>
            </w:r>
          </w:p>
        </w:tc>
      </w:tr>
      <w:tr w:rsidR="00C05BD1" w14:paraId="2C356489" w14:textId="77777777" w:rsidTr="00C05BD1">
        <w:trPr>
          <w:cantSplit/>
        </w:trPr>
        <w:tc>
          <w:tcPr>
            <w:tcW w:w="2808" w:type="dxa"/>
            <w:shd w:val="clear" w:color="auto" w:fill="auto"/>
          </w:tcPr>
          <w:p w14:paraId="674DC7AA"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Herkomst definitie attribuutsoort</w:t>
            </w:r>
          </w:p>
        </w:tc>
        <w:tc>
          <w:tcPr>
            <w:tcW w:w="6120" w:type="dxa"/>
            <w:shd w:val="clear" w:color="auto" w:fill="auto"/>
          </w:tcPr>
          <w:p w14:paraId="2DF1B18E"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KING</w:t>
            </w:r>
          </w:p>
        </w:tc>
      </w:tr>
      <w:tr w:rsidR="00C05BD1" w14:paraId="5DFB30F6" w14:textId="77777777" w:rsidTr="00C05BD1">
        <w:trPr>
          <w:cantSplit/>
        </w:trPr>
        <w:tc>
          <w:tcPr>
            <w:tcW w:w="2808" w:type="dxa"/>
            <w:shd w:val="clear" w:color="auto" w:fill="auto"/>
          </w:tcPr>
          <w:p w14:paraId="175EAE58"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Datum opname attribuutsoort</w:t>
            </w:r>
          </w:p>
        </w:tc>
        <w:tc>
          <w:tcPr>
            <w:tcW w:w="6120" w:type="dxa"/>
            <w:shd w:val="clear" w:color="auto" w:fill="auto"/>
          </w:tcPr>
          <w:p w14:paraId="26531FE4"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22 mei 2009</w:t>
            </w:r>
          </w:p>
        </w:tc>
      </w:tr>
      <w:tr w:rsidR="00C05BD1" w:rsidRPr="005C14BE" w14:paraId="2AB14C81" w14:textId="77777777" w:rsidTr="00C05BD1">
        <w:trPr>
          <w:cantSplit/>
        </w:trPr>
        <w:tc>
          <w:tcPr>
            <w:tcW w:w="2808" w:type="dxa"/>
            <w:shd w:val="clear" w:color="auto" w:fill="auto"/>
          </w:tcPr>
          <w:p w14:paraId="089243FB"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Toelichting attribuutsoort</w:t>
            </w:r>
          </w:p>
        </w:tc>
        <w:tc>
          <w:tcPr>
            <w:tcW w:w="6120" w:type="dxa"/>
            <w:shd w:val="clear" w:color="auto" w:fill="auto"/>
          </w:tcPr>
          <w:p w14:paraId="6E46BC43" w14:textId="77777777" w:rsidR="00C05BD1" w:rsidRPr="005561F3" w:rsidRDefault="00C05BD1" w:rsidP="003465E8">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 xml:space="preserve">Vanwege vooral technische belemmeringen kan het voorkomen dat de attribuutsoort </w:t>
            </w:r>
            <w:del w:id="1404" w:author="Arjan" w:date="2014-11-17T19:11:00Z">
              <w:r w:rsidRPr="005561F3" w:rsidDel="003465E8">
                <w:rPr>
                  <w:rFonts w:ascii="Arial" w:eastAsia="Times New Roman" w:hAnsi="Arial" w:cs="Arial"/>
                  <w:color w:val="000000"/>
                  <w:sz w:val="20"/>
                  <w:szCs w:val="20"/>
                  <w:lang w:val="nl-NL"/>
                </w:rPr>
                <w:delText>Documenti</w:delText>
              </w:r>
            </w:del>
            <w:ins w:id="1405" w:author="Arjan" w:date="2014-11-17T19:11:00Z">
              <w:r w:rsidR="003465E8" w:rsidRPr="005561F3">
                <w:rPr>
                  <w:rFonts w:ascii="Arial" w:eastAsia="Times New Roman" w:hAnsi="Arial" w:cs="Arial"/>
                  <w:color w:val="000000"/>
                  <w:sz w:val="20"/>
                  <w:szCs w:val="20"/>
                  <w:lang w:val="nl-NL"/>
                </w:rPr>
                <w:t>I</w:t>
              </w:r>
            </w:ins>
            <w:r w:rsidRPr="005561F3">
              <w:rPr>
                <w:rFonts w:ascii="Arial" w:eastAsia="Times New Roman" w:hAnsi="Arial" w:cs="Arial"/>
                <w:color w:val="000000"/>
                <w:sz w:val="20"/>
                <w:szCs w:val="20"/>
                <w:lang w:val="nl-NL"/>
              </w:rPr>
              <w:t xml:space="preserve">nhoud geen waarde heeft d.w.z. dat de inhoud van het </w:t>
            </w:r>
            <w:del w:id="1406" w:author="Arjan" w:date="2014-11-17T19:11:00Z">
              <w:r w:rsidRPr="005561F3" w:rsidDel="003465E8">
                <w:rPr>
                  <w:rFonts w:ascii="Arial" w:eastAsia="Times New Roman" w:hAnsi="Arial" w:cs="Arial"/>
                  <w:color w:val="000000"/>
                  <w:sz w:val="20"/>
                  <w:szCs w:val="20"/>
                  <w:lang w:val="nl-NL"/>
                </w:rPr>
                <w:delText xml:space="preserve">document </w:delText>
              </w:r>
            </w:del>
            <w:ins w:id="1407" w:author="Arjan" w:date="2014-11-17T19:11:00Z">
              <w:r w:rsidR="003465E8" w:rsidRPr="005561F3">
                <w:rPr>
                  <w:rFonts w:ascii="Arial" w:eastAsia="Times New Roman" w:hAnsi="Arial" w:cs="Arial"/>
                  <w:color w:val="000000"/>
                  <w:sz w:val="20"/>
                  <w:szCs w:val="20"/>
                  <w:lang w:val="nl-NL"/>
                </w:rPr>
                <w:t xml:space="preserve">informatieobject </w:t>
              </w:r>
            </w:ins>
            <w:r w:rsidRPr="005561F3">
              <w:rPr>
                <w:rFonts w:ascii="Arial" w:eastAsia="Times New Roman" w:hAnsi="Arial" w:cs="Arial"/>
                <w:color w:val="000000"/>
                <w:sz w:val="20"/>
                <w:szCs w:val="20"/>
                <w:lang w:val="nl-NL"/>
              </w:rPr>
              <w:t xml:space="preserve">('het document' in het spraakgebruik) niet uitgewisseld wordt. Het attribuutsoort </w:t>
            </w:r>
            <w:del w:id="1408" w:author="Arjan" w:date="2014-11-17T19:11:00Z">
              <w:r w:rsidRPr="005561F3" w:rsidDel="003465E8">
                <w:rPr>
                  <w:rFonts w:ascii="Arial" w:eastAsia="Times New Roman" w:hAnsi="Arial" w:cs="Arial"/>
                  <w:color w:val="000000"/>
                  <w:sz w:val="20"/>
                  <w:szCs w:val="20"/>
                  <w:lang w:val="nl-NL"/>
                </w:rPr>
                <w:delText>Documentl</w:delText>
              </w:r>
            </w:del>
            <w:ins w:id="1409" w:author="Arjan" w:date="2014-11-17T19:11:00Z">
              <w:r w:rsidR="003465E8" w:rsidRPr="005561F3">
                <w:rPr>
                  <w:rFonts w:ascii="Arial" w:eastAsia="Times New Roman" w:hAnsi="Arial" w:cs="Arial"/>
                  <w:color w:val="000000"/>
                  <w:sz w:val="20"/>
                  <w:szCs w:val="20"/>
                  <w:lang w:val="nl-NL"/>
                </w:rPr>
                <w:t>L</w:t>
              </w:r>
            </w:ins>
            <w:r w:rsidRPr="005561F3">
              <w:rPr>
                <w:rFonts w:ascii="Arial" w:eastAsia="Times New Roman" w:hAnsi="Arial" w:cs="Arial"/>
                <w:color w:val="000000"/>
                <w:sz w:val="20"/>
                <w:szCs w:val="20"/>
                <w:lang w:val="nl-NL"/>
              </w:rPr>
              <w:t xml:space="preserve">ink verwijst dan naar de locatie waar de </w:t>
            </w:r>
            <w:del w:id="1410" w:author="Arjan" w:date="2014-11-17T19:11:00Z">
              <w:r w:rsidRPr="005561F3" w:rsidDel="003465E8">
                <w:rPr>
                  <w:rFonts w:ascii="Arial" w:eastAsia="Times New Roman" w:hAnsi="Arial" w:cs="Arial"/>
                  <w:color w:val="000000"/>
                  <w:sz w:val="20"/>
                  <w:szCs w:val="20"/>
                  <w:lang w:val="nl-NL"/>
                </w:rPr>
                <w:delText>document</w:delText>
              </w:r>
            </w:del>
            <w:r w:rsidRPr="005561F3">
              <w:rPr>
                <w:rFonts w:ascii="Arial" w:eastAsia="Times New Roman" w:hAnsi="Arial" w:cs="Arial"/>
                <w:color w:val="000000"/>
                <w:sz w:val="20"/>
                <w:szCs w:val="20"/>
                <w:lang w:val="nl-NL"/>
              </w:rPr>
              <w:t xml:space="preserve">inhoud ('het document') zich bevindt en schept de mogelijkheid de </w:t>
            </w:r>
            <w:del w:id="1411" w:author="Arjan" w:date="2014-11-17T19:12:00Z">
              <w:r w:rsidRPr="005561F3" w:rsidDel="003465E8">
                <w:rPr>
                  <w:rFonts w:ascii="Arial" w:eastAsia="Times New Roman" w:hAnsi="Arial" w:cs="Arial"/>
                  <w:color w:val="000000"/>
                  <w:sz w:val="20"/>
                  <w:szCs w:val="20"/>
                  <w:lang w:val="nl-NL"/>
                </w:rPr>
                <w:delText>document</w:delText>
              </w:r>
            </w:del>
            <w:r w:rsidRPr="005561F3">
              <w:rPr>
                <w:rFonts w:ascii="Arial" w:eastAsia="Times New Roman" w:hAnsi="Arial" w:cs="Arial"/>
                <w:color w:val="000000"/>
                <w:sz w:val="20"/>
                <w:szCs w:val="20"/>
                <w:lang w:val="nl-NL"/>
              </w:rPr>
              <w:t xml:space="preserve">inhoud ('het document') op te vragen. Een meer structurelere wijze om de </w:t>
            </w:r>
            <w:del w:id="1412" w:author="Arjan" w:date="2014-11-17T19:12:00Z">
              <w:r w:rsidRPr="005561F3" w:rsidDel="003465E8">
                <w:rPr>
                  <w:rFonts w:ascii="Arial" w:eastAsia="Times New Roman" w:hAnsi="Arial" w:cs="Arial"/>
                  <w:color w:val="000000"/>
                  <w:sz w:val="20"/>
                  <w:szCs w:val="20"/>
                  <w:lang w:val="nl-NL"/>
                </w:rPr>
                <w:delText>document</w:delText>
              </w:r>
            </w:del>
            <w:r w:rsidRPr="005561F3">
              <w:rPr>
                <w:rFonts w:ascii="Arial" w:eastAsia="Times New Roman" w:hAnsi="Arial" w:cs="Arial"/>
                <w:color w:val="000000"/>
                <w:sz w:val="20"/>
                <w:szCs w:val="20"/>
                <w:lang w:val="nl-NL"/>
              </w:rPr>
              <w:t xml:space="preserve">inhoud op te vragen, is uiteraard met behulp van de </w:t>
            </w:r>
            <w:del w:id="1413" w:author="Arjan" w:date="2014-11-17T19:12:00Z">
              <w:r w:rsidRPr="005561F3" w:rsidDel="003465E8">
                <w:rPr>
                  <w:rFonts w:ascii="Arial" w:eastAsia="Times New Roman" w:hAnsi="Arial" w:cs="Arial"/>
                  <w:color w:val="000000"/>
                  <w:sz w:val="20"/>
                  <w:szCs w:val="20"/>
                  <w:lang w:val="nl-NL"/>
                </w:rPr>
                <w:delText>Documenti</w:delText>
              </w:r>
            </w:del>
            <w:ins w:id="1414" w:author="Arjan" w:date="2014-11-17T19:12:00Z">
              <w:r w:rsidR="003465E8" w:rsidRPr="005561F3">
                <w:rPr>
                  <w:rFonts w:ascii="Arial" w:eastAsia="Times New Roman" w:hAnsi="Arial" w:cs="Arial"/>
                  <w:color w:val="000000"/>
                  <w:sz w:val="20"/>
                  <w:szCs w:val="20"/>
                  <w:lang w:val="nl-NL"/>
                </w:rPr>
                <w:t>I</w:t>
              </w:r>
            </w:ins>
            <w:r w:rsidRPr="005561F3">
              <w:rPr>
                <w:rFonts w:ascii="Arial" w:eastAsia="Times New Roman" w:hAnsi="Arial" w:cs="Arial"/>
                <w:color w:val="000000"/>
                <w:sz w:val="20"/>
                <w:szCs w:val="20"/>
                <w:lang w:val="nl-NL"/>
              </w:rPr>
              <w:t>dentificatie.</w:t>
            </w:r>
          </w:p>
        </w:tc>
      </w:tr>
      <w:tr w:rsidR="00C05BD1" w14:paraId="7EE977EF" w14:textId="77777777" w:rsidTr="00C05BD1">
        <w:trPr>
          <w:cantSplit/>
        </w:trPr>
        <w:tc>
          <w:tcPr>
            <w:tcW w:w="2808" w:type="dxa"/>
            <w:shd w:val="clear" w:color="auto" w:fill="auto"/>
          </w:tcPr>
          <w:p w14:paraId="6ED0B592"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Domein attribuutsoort</w:t>
            </w:r>
          </w:p>
        </w:tc>
        <w:tc>
          <w:tcPr>
            <w:tcW w:w="6120" w:type="dxa"/>
            <w:shd w:val="clear" w:color="auto" w:fill="auto"/>
          </w:tcPr>
          <w:p w14:paraId="57D29188"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Formaat:</w:t>
            </w:r>
            <w:r w:rsidRPr="00C05BD1">
              <w:rPr>
                <w:rFonts w:ascii="Arial" w:eastAsia="Times New Roman" w:hAnsi="Arial" w:cs="Arial"/>
                <w:color w:val="000000"/>
                <w:sz w:val="20"/>
                <w:szCs w:val="20"/>
              </w:rPr>
              <w:tab/>
            </w:r>
            <w:del w:id="1415" w:author="Arjan" w:date="2014-11-11T22:26:00Z">
              <w:r w:rsidRPr="00C05BD1" w:rsidDel="00C05BD1">
                <w:rPr>
                  <w:rFonts w:ascii="Arial" w:eastAsia="Times New Roman" w:hAnsi="Arial" w:cs="Arial"/>
                  <w:color w:val="000000"/>
                  <w:sz w:val="20"/>
                  <w:szCs w:val="20"/>
                </w:rPr>
                <w:delText>AN200</w:delText>
              </w:r>
            </w:del>
            <w:ins w:id="1416" w:author="Arjan" w:date="2014-11-11T22:26:00Z">
              <w:r>
                <w:rPr>
                  <w:rFonts w:ascii="Arial" w:eastAsia="Times New Roman" w:hAnsi="Arial" w:cs="Arial"/>
                  <w:color w:val="000000"/>
                  <w:sz w:val="20"/>
                  <w:szCs w:val="20"/>
                </w:rPr>
                <w:t>String</w:t>
              </w:r>
            </w:ins>
          </w:p>
          <w:p w14:paraId="4425F309" w14:textId="77777777" w:rsidR="00C05BD1" w:rsidRPr="00C05BD1" w:rsidRDefault="00C05BD1" w:rsidP="00C05BD1">
            <w:pPr>
              <w:autoSpaceDE w:val="0"/>
              <w:autoSpaceDN w:val="0"/>
              <w:adjustRightInd w:val="0"/>
              <w:spacing w:after="0" w:line="240" w:lineRule="auto"/>
              <w:ind w:left="1872" w:hanging="1872"/>
              <w:rPr>
                <w:rFonts w:ascii="Arial" w:eastAsia="Times New Roman" w:hAnsi="Arial" w:cs="Arial"/>
                <w:color w:val="000000"/>
                <w:sz w:val="20"/>
                <w:szCs w:val="20"/>
              </w:rPr>
            </w:pPr>
            <w:r w:rsidRPr="00C05BD1">
              <w:rPr>
                <w:rFonts w:ascii="Arial" w:eastAsia="Times New Roman" w:hAnsi="Arial" w:cs="Arial"/>
                <w:color w:val="000000"/>
                <w:sz w:val="20"/>
                <w:szCs w:val="20"/>
              </w:rPr>
              <w:t xml:space="preserve">Waardenverzameling: </w:t>
            </w:r>
            <w:r w:rsidRPr="00C05BD1">
              <w:rPr>
                <w:rFonts w:ascii="Arial" w:eastAsia="Times New Roman" w:hAnsi="Arial" w:cs="Arial"/>
                <w:color w:val="000000"/>
                <w:sz w:val="20"/>
                <w:szCs w:val="20"/>
              </w:rPr>
              <w:tab/>
            </w:r>
            <w:ins w:id="1417" w:author="Arjan" w:date="2014-11-11T22:26:00Z">
              <w:r>
                <w:rPr>
                  <w:rFonts w:ascii="Arial" w:eastAsia="Times New Roman" w:hAnsi="Arial" w:cs="Arial"/>
                  <w:color w:val="000000"/>
                  <w:sz w:val="20"/>
                  <w:szCs w:val="20"/>
                </w:rPr>
                <w:t>any</w:t>
              </w:r>
            </w:ins>
            <w:r w:rsidRPr="00C05BD1">
              <w:rPr>
                <w:rFonts w:ascii="Arial" w:eastAsia="Times New Roman" w:hAnsi="Arial" w:cs="Arial"/>
                <w:color w:val="000000"/>
                <w:sz w:val="20"/>
                <w:szCs w:val="20"/>
              </w:rPr>
              <w:t>UR</w:t>
            </w:r>
            <w:del w:id="1418" w:author="Arjan" w:date="2014-11-11T22:26:00Z">
              <w:r w:rsidRPr="00C05BD1" w:rsidDel="00C05BD1">
                <w:rPr>
                  <w:rFonts w:ascii="Arial" w:eastAsia="Times New Roman" w:hAnsi="Arial" w:cs="Arial"/>
                  <w:color w:val="000000"/>
                  <w:sz w:val="20"/>
                  <w:szCs w:val="20"/>
                </w:rPr>
                <w:delText>L</w:delText>
              </w:r>
            </w:del>
            <w:ins w:id="1419" w:author="Arjan" w:date="2014-11-11T22:26:00Z">
              <w:r>
                <w:rPr>
                  <w:rFonts w:ascii="Arial" w:eastAsia="Times New Roman" w:hAnsi="Arial" w:cs="Arial"/>
                  <w:color w:val="000000"/>
                  <w:sz w:val="20"/>
                  <w:szCs w:val="20"/>
                </w:rPr>
                <w:t>I</w:t>
              </w:r>
            </w:ins>
          </w:p>
        </w:tc>
      </w:tr>
      <w:tr w:rsidR="00C05BD1" w14:paraId="4D944823" w14:textId="77777777" w:rsidTr="00C05BD1">
        <w:trPr>
          <w:cantSplit/>
        </w:trPr>
        <w:tc>
          <w:tcPr>
            <w:tcW w:w="2808" w:type="dxa"/>
            <w:shd w:val="clear" w:color="auto" w:fill="auto"/>
          </w:tcPr>
          <w:p w14:paraId="5DAAF998"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Indicatie materiële historie</w:t>
            </w:r>
          </w:p>
        </w:tc>
        <w:tc>
          <w:tcPr>
            <w:tcW w:w="6120" w:type="dxa"/>
            <w:shd w:val="clear" w:color="auto" w:fill="auto"/>
          </w:tcPr>
          <w:p w14:paraId="03361A1C"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Nee</w:t>
            </w:r>
          </w:p>
        </w:tc>
      </w:tr>
      <w:tr w:rsidR="00C05BD1" w14:paraId="1D1C402B" w14:textId="77777777" w:rsidTr="00C05BD1">
        <w:trPr>
          <w:cantSplit/>
        </w:trPr>
        <w:tc>
          <w:tcPr>
            <w:tcW w:w="2808" w:type="dxa"/>
            <w:shd w:val="clear" w:color="auto" w:fill="auto"/>
          </w:tcPr>
          <w:p w14:paraId="4CA047C0"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Indicatie formele historie</w:t>
            </w:r>
          </w:p>
        </w:tc>
        <w:tc>
          <w:tcPr>
            <w:tcW w:w="6120" w:type="dxa"/>
            <w:shd w:val="clear" w:color="auto" w:fill="auto"/>
          </w:tcPr>
          <w:p w14:paraId="3BED63D9"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Nee</w:t>
            </w:r>
          </w:p>
        </w:tc>
      </w:tr>
      <w:tr w:rsidR="00C05BD1" w14:paraId="04DF5DC5" w14:textId="77777777" w:rsidTr="00C05BD1">
        <w:trPr>
          <w:cantSplit/>
        </w:trPr>
        <w:tc>
          <w:tcPr>
            <w:tcW w:w="2808" w:type="dxa"/>
            <w:shd w:val="clear" w:color="auto" w:fill="auto"/>
          </w:tcPr>
          <w:p w14:paraId="5FD67E45"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Aanduiding gebeurtenis</w:t>
            </w:r>
          </w:p>
        </w:tc>
        <w:tc>
          <w:tcPr>
            <w:tcW w:w="6120" w:type="dxa"/>
            <w:shd w:val="clear" w:color="auto" w:fill="auto"/>
          </w:tcPr>
          <w:p w14:paraId="42B7164D"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Nee</w:t>
            </w:r>
          </w:p>
        </w:tc>
      </w:tr>
      <w:tr w:rsidR="00C05BD1" w14:paraId="1F4BB9B7" w14:textId="77777777" w:rsidTr="00C05BD1">
        <w:trPr>
          <w:cantSplit/>
        </w:trPr>
        <w:tc>
          <w:tcPr>
            <w:tcW w:w="2808" w:type="dxa"/>
            <w:shd w:val="clear" w:color="auto" w:fill="auto"/>
          </w:tcPr>
          <w:p w14:paraId="081D0139"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Aanduiding brondocument</w:t>
            </w:r>
          </w:p>
        </w:tc>
        <w:tc>
          <w:tcPr>
            <w:tcW w:w="6120" w:type="dxa"/>
            <w:shd w:val="clear" w:color="auto" w:fill="auto"/>
          </w:tcPr>
          <w:p w14:paraId="5BC49317"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Nee</w:t>
            </w:r>
          </w:p>
        </w:tc>
      </w:tr>
      <w:tr w:rsidR="00C05BD1" w14:paraId="3FCC0D38" w14:textId="77777777" w:rsidTr="00C05BD1">
        <w:trPr>
          <w:cantSplit/>
        </w:trPr>
        <w:tc>
          <w:tcPr>
            <w:tcW w:w="2808" w:type="dxa"/>
            <w:shd w:val="clear" w:color="auto" w:fill="auto"/>
          </w:tcPr>
          <w:p w14:paraId="37206B96"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Indicatie in onderzoek</w:t>
            </w:r>
          </w:p>
        </w:tc>
        <w:tc>
          <w:tcPr>
            <w:tcW w:w="6120" w:type="dxa"/>
            <w:shd w:val="clear" w:color="auto" w:fill="auto"/>
          </w:tcPr>
          <w:p w14:paraId="71CC259E"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Nee</w:t>
            </w:r>
          </w:p>
        </w:tc>
      </w:tr>
      <w:tr w:rsidR="00C05BD1" w14:paraId="6F1DDF74" w14:textId="77777777" w:rsidTr="00C05BD1">
        <w:trPr>
          <w:cantSplit/>
        </w:trPr>
        <w:tc>
          <w:tcPr>
            <w:tcW w:w="2808" w:type="dxa"/>
            <w:shd w:val="clear" w:color="auto" w:fill="auto"/>
          </w:tcPr>
          <w:p w14:paraId="1223E9B3"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lastRenderedPageBreak/>
              <w:t>Aanduiding strijdigheid/nietigheid</w:t>
            </w:r>
          </w:p>
        </w:tc>
        <w:tc>
          <w:tcPr>
            <w:tcW w:w="6120" w:type="dxa"/>
            <w:shd w:val="clear" w:color="auto" w:fill="auto"/>
          </w:tcPr>
          <w:p w14:paraId="06C92F07"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Nee</w:t>
            </w:r>
          </w:p>
        </w:tc>
      </w:tr>
      <w:tr w:rsidR="00C05BD1" w14:paraId="1B39445C" w14:textId="77777777" w:rsidTr="00C05BD1">
        <w:trPr>
          <w:cantSplit/>
        </w:trPr>
        <w:tc>
          <w:tcPr>
            <w:tcW w:w="2808" w:type="dxa"/>
            <w:shd w:val="clear" w:color="auto" w:fill="auto"/>
          </w:tcPr>
          <w:p w14:paraId="68126305"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Indicatie kardinaliteit</w:t>
            </w:r>
          </w:p>
        </w:tc>
        <w:tc>
          <w:tcPr>
            <w:tcW w:w="6120" w:type="dxa"/>
            <w:shd w:val="clear" w:color="auto" w:fill="auto"/>
          </w:tcPr>
          <w:p w14:paraId="246D96A7"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0-1</w:t>
            </w:r>
          </w:p>
        </w:tc>
      </w:tr>
      <w:tr w:rsidR="00C05BD1" w14:paraId="2E3E4D60" w14:textId="77777777" w:rsidTr="00C05BD1">
        <w:trPr>
          <w:cantSplit/>
        </w:trPr>
        <w:tc>
          <w:tcPr>
            <w:tcW w:w="2808" w:type="dxa"/>
            <w:shd w:val="clear" w:color="auto" w:fill="auto"/>
          </w:tcPr>
          <w:p w14:paraId="7F004008"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Indicatie authentiek</w:t>
            </w:r>
          </w:p>
        </w:tc>
        <w:tc>
          <w:tcPr>
            <w:tcW w:w="6120" w:type="dxa"/>
            <w:shd w:val="clear" w:color="auto" w:fill="auto"/>
          </w:tcPr>
          <w:p w14:paraId="47A55F1A"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Gemeentelijk basisgegeven</w:t>
            </w:r>
          </w:p>
        </w:tc>
      </w:tr>
      <w:tr w:rsidR="00C05BD1" w14:paraId="5776ED09" w14:textId="77777777" w:rsidTr="00C05BD1">
        <w:trPr>
          <w:cantSplit/>
        </w:trPr>
        <w:tc>
          <w:tcPr>
            <w:tcW w:w="2808" w:type="dxa"/>
            <w:shd w:val="clear" w:color="auto" w:fill="auto"/>
          </w:tcPr>
          <w:p w14:paraId="272B290E" w14:textId="77777777"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Regels attribuutsoort</w:t>
            </w:r>
          </w:p>
        </w:tc>
        <w:tc>
          <w:tcPr>
            <w:tcW w:w="6120" w:type="dxa"/>
            <w:shd w:val="clear" w:color="auto" w:fill="auto"/>
          </w:tcPr>
          <w:p w14:paraId="3DD2B502" w14:textId="77777777"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w:t>
            </w:r>
          </w:p>
        </w:tc>
      </w:tr>
    </w:tbl>
    <w:p w14:paraId="08704DE9" w14:textId="77777777" w:rsidR="00035A5D" w:rsidRDefault="00035A5D" w:rsidP="0044638F">
      <w:pPr>
        <w:rPr>
          <w:ins w:id="1420" w:author="Arjan" w:date="2014-11-12T21:11:00Z"/>
        </w:rPr>
      </w:pPr>
    </w:p>
    <w:p w14:paraId="57699CBD" w14:textId="77777777" w:rsidR="00C05BD1" w:rsidRDefault="00035A5D" w:rsidP="00035A5D">
      <w:pPr>
        <w:pStyle w:val="Kop3"/>
        <w:rPr>
          <w:ins w:id="1421" w:author="Arjan" w:date="2014-11-12T21:11:00Z"/>
        </w:rPr>
      </w:pPr>
      <w:bookmarkStart w:id="1422" w:name="_Toc493812420"/>
      <w:ins w:id="1423" w:author="Arjan" w:date="2014-11-12T21:10:00Z">
        <w:r>
          <w:t>T</w:t>
        </w:r>
      </w:ins>
      <w:ins w:id="1424" w:author="Arjan" w:date="2014-11-12T21:11:00Z">
        <w:r>
          <w:t>aal</w:t>
        </w:r>
        <w:bookmarkEnd w:id="1422"/>
      </w:ins>
    </w:p>
    <w:p w14:paraId="09AEE83D" w14:textId="77777777" w:rsidR="00035A5D" w:rsidRPr="005561F3" w:rsidRDefault="00035A5D" w:rsidP="0044638F">
      <w:pPr>
        <w:rPr>
          <w:lang w:val="nl-NL"/>
        </w:rPr>
      </w:pPr>
      <w:r w:rsidRPr="005561F3">
        <w:rPr>
          <w:lang w:val="nl-NL"/>
        </w:rPr>
        <w:t xml:space="preserve">De taal waarin de inhoud van een ENKELVOUDIG INFORMATIEOBJECT gesteld is, is één van de metagegevens van het TMLO. Het TMLO geeft als aanbeveling voor het aanduiden van de desbetreffende taal gebruik te malen van de ISO 639-2/B-standaard. Voor het Nederlands is dit “dut”. Vanwege de aansluiting van het RGBZ op het TMLO nemen we deze voorkeurschrijfwijze over. </w:t>
      </w:r>
    </w:p>
    <w:p w14:paraId="16101D04" w14:textId="77777777" w:rsidR="00035A5D" w:rsidRPr="00035A5D" w:rsidRDefault="00DA5D93" w:rsidP="00035A5D">
      <w:pPr>
        <w:pStyle w:val="Kop41"/>
        <w:rPr>
          <w:rFonts w:eastAsia="Times New Roman"/>
          <w:shd w:val="clear" w:color="auto" w:fill="auto"/>
          <w:lang w:val="nl-NL"/>
        </w:rPr>
      </w:pPr>
      <w:r w:rsidRPr="00035A5D">
        <w:rPr>
          <w:rFonts w:eastAsia="Times New Roman"/>
          <w:shd w:val="clear" w:color="auto" w:fill="auto"/>
          <w:lang w:val="nl-NL"/>
        </w:rPr>
        <w:fldChar w:fldCharType="begin" w:fldLock="1"/>
      </w:r>
      <w:r w:rsidR="00035A5D" w:rsidRPr="00035A5D">
        <w:rPr>
          <w:rFonts w:eastAsia="Times New Roman"/>
          <w:shd w:val="clear" w:color="auto" w:fill="auto"/>
          <w:lang w:val="nl-NL"/>
        </w:rPr>
        <w:instrText>MERGEFIELD Att.Stereotype</w:instrText>
      </w:r>
      <w:r w:rsidRPr="00035A5D">
        <w:rPr>
          <w:rFonts w:eastAsia="Times New Roman"/>
          <w:shd w:val="clear" w:color="auto" w:fill="auto"/>
          <w:lang w:val="nl-NL"/>
        </w:rPr>
        <w:fldChar w:fldCharType="separate"/>
      </w:r>
      <w:r w:rsidR="00035A5D" w:rsidRPr="00035A5D">
        <w:rPr>
          <w:rFonts w:eastAsia="Times New Roman"/>
          <w:shd w:val="clear" w:color="auto" w:fill="auto"/>
          <w:lang w:val="nl-NL"/>
        </w:rPr>
        <w:t>«Attribuutsoort»</w:t>
      </w:r>
      <w:r w:rsidRPr="00035A5D">
        <w:rPr>
          <w:rFonts w:eastAsia="Times New Roman"/>
          <w:shd w:val="clear" w:color="auto" w:fill="auto"/>
          <w:lang w:val="nl-NL"/>
        </w:rPr>
        <w:fldChar w:fldCharType="end"/>
      </w:r>
      <w:r w:rsidR="00035A5D" w:rsidRPr="00035A5D">
        <w:rPr>
          <w:rFonts w:eastAsia="Times New Roman"/>
          <w:shd w:val="clear" w:color="auto" w:fill="auto"/>
          <w:lang w:val="nl-NL"/>
        </w:rPr>
        <w:t xml:space="preserve"> </w:t>
      </w:r>
      <w:del w:id="1425" w:author="Arjan" w:date="2014-11-12T21:18:00Z">
        <w:r w:rsidR="00035A5D" w:rsidRPr="00035A5D" w:rsidDel="00035A5D">
          <w:rPr>
            <w:rFonts w:eastAsia="Times New Roman"/>
            <w:shd w:val="clear" w:color="auto" w:fill="auto"/>
            <w:lang w:val="nl-NL"/>
          </w:rPr>
          <w:delText>Documentt</w:delText>
        </w:r>
      </w:del>
      <w:ins w:id="1426" w:author="Arjan" w:date="2014-11-12T21:18:00Z">
        <w:r w:rsidR="00035A5D">
          <w:rPr>
            <w:rFonts w:eastAsia="Times New Roman"/>
            <w:shd w:val="clear" w:color="auto" w:fill="auto"/>
            <w:lang w:val="nl-NL"/>
          </w:rPr>
          <w:t>T</w:t>
        </w:r>
      </w:ins>
      <w:r w:rsidR="00035A5D" w:rsidRPr="00035A5D">
        <w:rPr>
          <w:rFonts w:eastAsia="Times New Roman"/>
          <w:shd w:val="clear" w:color="auto" w:fill="auto"/>
          <w:lang w:val="nl-NL"/>
        </w:rPr>
        <w:t>aal</w:t>
      </w:r>
    </w:p>
    <w:tbl>
      <w:tblPr>
        <w:tblW w:w="0" w:type="auto"/>
        <w:tblLayout w:type="fixed"/>
        <w:tblCellMar>
          <w:top w:w="113" w:type="dxa"/>
        </w:tblCellMar>
        <w:tblLook w:val="0000" w:firstRow="0" w:lastRow="0" w:firstColumn="0" w:lastColumn="0" w:noHBand="0" w:noVBand="0"/>
      </w:tblPr>
      <w:tblGrid>
        <w:gridCol w:w="2808"/>
        <w:gridCol w:w="6120"/>
      </w:tblGrid>
      <w:tr w:rsidR="00035A5D" w14:paraId="211F3AB1" w14:textId="77777777" w:rsidTr="00035A5D">
        <w:trPr>
          <w:cantSplit/>
        </w:trPr>
        <w:tc>
          <w:tcPr>
            <w:tcW w:w="2808" w:type="dxa"/>
            <w:shd w:val="clear" w:color="auto" w:fill="auto"/>
          </w:tcPr>
          <w:p w14:paraId="0335E66B"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Naam attribuutsoort</w:t>
            </w:r>
          </w:p>
        </w:tc>
        <w:tc>
          <w:tcPr>
            <w:tcW w:w="6120" w:type="dxa"/>
            <w:shd w:val="clear" w:color="auto" w:fill="auto"/>
          </w:tcPr>
          <w:p w14:paraId="45D540AE"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del w:id="1427" w:author="Arjan" w:date="2014-11-12T21:18:00Z">
              <w:r w:rsidRPr="00035A5D" w:rsidDel="00035A5D">
                <w:rPr>
                  <w:rFonts w:ascii="Arial" w:eastAsia="Times New Roman" w:hAnsi="Arial" w:cs="Arial"/>
                  <w:color w:val="000000"/>
                  <w:sz w:val="20"/>
                  <w:szCs w:val="20"/>
                </w:rPr>
                <w:delText>Documenttaal</w:delText>
              </w:r>
            </w:del>
            <w:ins w:id="1428" w:author="Arjan" w:date="2014-11-12T21:18:00Z">
              <w:r>
                <w:rPr>
                  <w:rFonts w:ascii="Arial" w:eastAsia="Times New Roman" w:hAnsi="Arial" w:cs="Arial"/>
                  <w:color w:val="000000"/>
                  <w:sz w:val="20"/>
                  <w:szCs w:val="20"/>
                </w:rPr>
                <w:t>T</w:t>
              </w:r>
              <w:r w:rsidRPr="00035A5D">
                <w:rPr>
                  <w:rFonts w:ascii="Arial" w:eastAsia="Times New Roman" w:hAnsi="Arial" w:cs="Arial"/>
                  <w:color w:val="000000"/>
                  <w:sz w:val="20"/>
                  <w:szCs w:val="20"/>
                </w:rPr>
                <w:t>aal</w:t>
              </w:r>
            </w:ins>
          </w:p>
        </w:tc>
      </w:tr>
      <w:tr w:rsidR="00035A5D" w:rsidRPr="005C14BE" w14:paraId="2B644631" w14:textId="77777777" w:rsidTr="00035A5D">
        <w:trPr>
          <w:cantSplit/>
        </w:trPr>
        <w:tc>
          <w:tcPr>
            <w:tcW w:w="2808" w:type="dxa"/>
            <w:shd w:val="clear" w:color="auto" w:fill="auto"/>
          </w:tcPr>
          <w:p w14:paraId="461B5CDC"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Herkomst attribuutsoort</w:t>
            </w:r>
          </w:p>
        </w:tc>
        <w:tc>
          <w:tcPr>
            <w:tcW w:w="6120" w:type="dxa"/>
            <w:shd w:val="clear" w:color="auto" w:fill="auto"/>
          </w:tcPr>
          <w:p w14:paraId="22C6457B" w14:textId="77777777" w:rsidR="00035A5D" w:rsidRPr="005561F3" w:rsidRDefault="00035A5D" w:rsidP="00035A5D">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KING op basis van de Dublin Core</w:t>
            </w:r>
          </w:p>
        </w:tc>
      </w:tr>
      <w:tr w:rsidR="00035A5D" w14:paraId="539CD6E7" w14:textId="77777777" w:rsidTr="00035A5D">
        <w:trPr>
          <w:cantSplit/>
        </w:trPr>
        <w:tc>
          <w:tcPr>
            <w:tcW w:w="2808" w:type="dxa"/>
            <w:shd w:val="clear" w:color="auto" w:fill="auto"/>
          </w:tcPr>
          <w:p w14:paraId="40E59CB8"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 xml:space="preserve">Code attribuutsoort </w:t>
            </w:r>
          </w:p>
        </w:tc>
        <w:tc>
          <w:tcPr>
            <w:tcW w:w="6120" w:type="dxa"/>
            <w:shd w:val="clear" w:color="auto" w:fill="auto"/>
          </w:tcPr>
          <w:p w14:paraId="43BA0D4B"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p>
        </w:tc>
      </w:tr>
      <w:tr w:rsidR="00035A5D" w14:paraId="3110FE7C" w14:textId="77777777" w:rsidTr="00035A5D">
        <w:trPr>
          <w:cantSplit/>
        </w:trPr>
        <w:tc>
          <w:tcPr>
            <w:tcW w:w="2808" w:type="dxa"/>
            <w:shd w:val="clear" w:color="auto" w:fill="auto"/>
          </w:tcPr>
          <w:p w14:paraId="42ED41E5"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XML-tag attribuutsoort</w:t>
            </w:r>
          </w:p>
        </w:tc>
        <w:tc>
          <w:tcPr>
            <w:tcW w:w="6120" w:type="dxa"/>
            <w:shd w:val="clear" w:color="auto" w:fill="auto"/>
          </w:tcPr>
          <w:p w14:paraId="2305D033"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taal</w:t>
            </w:r>
          </w:p>
        </w:tc>
      </w:tr>
      <w:tr w:rsidR="00035A5D" w:rsidRPr="005C14BE" w14:paraId="23038887" w14:textId="77777777" w:rsidTr="00035A5D">
        <w:trPr>
          <w:cantSplit/>
        </w:trPr>
        <w:tc>
          <w:tcPr>
            <w:tcW w:w="2808" w:type="dxa"/>
            <w:shd w:val="clear" w:color="auto" w:fill="auto"/>
          </w:tcPr>
          <w:p w14:paraId="73FF993C"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Definitie attribuutsoort</w:t>
            </w:r>
          </w:p>
        </w:tc>
        <w:tc>
          <w:tcPr>
            <w:tcW w:w="6120" w:type="dxa"/>
            <w:shd w:val="clear" w:color="auto" w:fill="auto"/>
          </w:tcPr>
          <w:p w14:paraId="2FA689DC" w14:textId="77777777" w:rsidR="00035A5D" w:rsidRPr="005561F3" w:rsidRDefault="00035A5D" w:rsidP="00035A5D">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Een taal van de intellectuele inhoud van het ENKELVOUDIG DOCUMENT</w:t>
            </w:r>
          </w:p>
        </w:tc>
      </w:tr>
      <w:tr w:rsidR="00035A5D" w:rsidRPr="005C14BE" w14:paraId="471CFEE2" w14:textId="77777777" w:rsidTr="00035A5D">
        <w:trPr>
          <w:cantSplit/>
        </w:trPr>
        <w:tc>
          <w:tcPr>
            <w:tcW w:w="2808" w:type="dxa"/>
            <w:shd w:val="clear" w:color="auto" w:fill="auto"/>
          </w:tcPr>
          <w:p w14:paraId="59996115"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Herkomst definitie attribuutsoort</w:t>
            </w:r>
          </w:p>
        </w:tc>
        <w:tc>
          <w:tcPr>
            <w:tcW w:w="6120" w:type="dxa"/>
            <w:shd w:val="clear" w:color="auto" w:fill="auto"/>
          </w:tcPr>
          <w:p w14:paraId="6C2E4BC0" w14:textId="77777777" w:rsidR="00035A5D" w:rsidRPr="005561F3" w:rsidRDefault="00035A5D" w:rsidP="00035A5D">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KING op basis van de Dublin Core</w:t>
            </w:r>
          </w:p>
        </w:tc>
      </w:tr>
      <w:tr w:rsidR="00035A5D" w14:paraId="3C2067B9" w14:textId="77777777" w:rsidTr="00035A5D">
        <w:trPr>
          <w:cantSplit/>
        </w:trPr>
        <w:tc>
          <w:tcPr>
            <w:tcW w:w="2808" w:type="dxa"/>
            <w:shd w:val="clear" w:color="auto" w:fill="auto"/>
          </w:tcPr>
          <w:p w14:paraId="3E6B00F0"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Datum opname attribuutsoort</w:t>
            </w:r>
          </w:p>
        </w:tc>
        <w:tc>
          <w:tcPr>
            <w:tcW w:w="6120" w:type="dxa"/>
            <w:shd w:val="clear" w:color="auto" w:fill="auto"/>
          </w:tcPr>
          <w:p w14:paraId="2A0FD30D"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1 juni 2008</w:t>
            </w:r>
          </w:p>
        </w:tc>
      </w:tr>
      <w:tr w:rsidR="00035A5D" w14:paraId="53AE7D60" w14:textId="77777777" w:rsidTr="00035A5D">
        <w:trPr>
          <w:cantSplit/>
        </w:trPr>
        <w:tc>
          <w:tcPr>
            <w:tcW w:w="2808" w:type="dxa"/>
            <w:shd w:val="clear" w:color="auto" w:fill="auto"/>
          </w:tcPr>
          <w:p w14:paraId="4238016B"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Toelichting attribuutsoort</w:t>
            </w:r>
          </w:p>
        </w:tc>
        <w:tc>
          <w:tcPr>
            <w:tcW w:w="6120" w:type="dxa"/>
            <w:shd w:val="clear" w:color="auto" w:fill="auto"/>
          </w:tcPr>
          <w:p w14:paraId="799B3E35"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Het betreft het Dublin Core metadata-element ‘Language’ met als toelichting: Recommended best practice is to use RFC 3066 (RFC3066), which, in conjunction with ISO 639 (ISO639), defines two- and three-letter primary language tags with optional subtags. Examples include “en” or “eng” for English, “akk" for Akkadian, and “en-GB” for English used in the United Kingdom.</w:t>
            </w:r>
            <w:ins w:id="1429" w:author="Arjan" w:date="2014-11-12T21:21:00Z">
              <w:r w:rsidR="00BD7674">
                <w:rPr>
                  <w:rFonts w:ascii="Arial" w:eastAsia="Times New Roman" w:hAnsi="Arial" w:cs="Arial"/>
                  <w:color w:val="000000"/>
                  <w:sz w:val="20"/>
                  <w:szCs w:val="20"/>
                </w:rPr>
                <w:t xml:space="preserve"> </w:t>
              </w:r>
            </w:ins>
            <w:ins w:id="1430" w:author="Arjan" w:date="2014-11-12T21:22:00Z">
              <w:r w:rsidR="00BD7674">
                <w:rPr>
                  <w:rFonts w:ascii="Arial" w:eastAsia="Times New Roman" w:hAnsi="Arial" w:cs="Arial"/>
                  <w:color w:val="000000"/>
                  <w:sz w:val="20"/>
                  <w:szCs w:val="20"/>
                </w:rPr>
                <w:t>De Nederlandse taal wordt gecodeerd als “dut”.</w:t>
              </w:r>
            </w:ins>
          </w:p>
        </w:tc>
      </w:tr>
      <w:tr w:rsidR="00035A5D" w:rsidRPr="005C14BE" w14:paraId="572EFEC6" w14:textId="77777777" w:rsidTr="00035A5D">
        <w:trPr>
          <w:cantSplit/>
        </w:trPr>
        <w:tc>
          <w:tcPr>
            <w:tcW w:w="2808" w:type="dxa"/>
            <w:shd w:val="clear" w:color="auto" w:fill="auto"/>
          </w:tcPr>
          <w:p w14:paraId="680CAB1B"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Domein attribuutsoort</w:t>
            </w:r>
          </w:p>
        </w:tc>
        <w:tc>
          <w:tcPr>
            <w:tcW w:w="6120" w:type="dxa"/>
            <w:shd w:val="clear" w:color="auto" w:fill="auto"/>
          </w:tcPr>
          <w:p w14:paraId="490D25D7" w14:textId="77777777" w:rsidR="00035A5D" w:rsidRPr="005561F3" w:rsidRDefault="00035A5D" w:rsidP="00035A5D">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Formaat:</w:t>
            </w:r>
            <w:r w:rsidRPr="005561F3">
              <w:rPr>
                <w:rFonts w:ascii="Arial" w:eastAsia="Times New Roman" w:hAnsi="Arial" w:cs="Arial"/>
                <w:color w:val="000000"/>
                <w:sz w:val="20"/>
                <w:szCs w:val="20"/>
                <w:lang w:val="nl-NL"/>
              </w:rPr>
              <w:tab/>
              <w:t>AN20</w:t>
            </w:r>
          </w:p>
          <w:p w14:paraId="18718CB0" w14:textId="77777777" w:rsidR="00035A5D" w:rsidRPr="005561F3" w:rsidRDefault="00035A5D" w:rsidP="00035A5D">
            <w:pPr>
              <w:autoSpaceDE w:val="0"/>
              <w:autoSpaceDN w:val="0"/>
              <w:adjustRightInd w:val="0"/>
              <w:spacing w:after="0" w:line="240" w:lineRule="auto"/>
              <w:ind w:left="1872" w:hanging="1872"/>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 xml:space="preserve">Waardenverzameling: </w:t>
            </w:r>
            <w:r w:rsidRPr="005561F3">
              <w:rPr>
                <w:rFonts w:ascii="Arial" w:eastAsia="Times New Roman" w:hAnsi="Arial" w:cs="Arial"/>
                <w:color w:val="000000"/>
                <w:sz w:val="20"/>
                <w:szCs w:val="20"/>
                <w:lang w:val="nl-NL"/>
              </w:rPr>
              <w:tab/>
            </w:r>
            <w:del w:id="1431" w:author="Arjan" w:date="2014-11-12T21:21:00Z">
              <w:r w:rsidRPr="005561F3" w:rsidDel="00035A5D">
                <w:rPr>
                  <w:rFonts w:ascii="Arial" w:eastAsia="Times New Roman" w:hAnsi="Arial" w:cs="Arial"/>
                  <w:color w:val="000000"/>
                  <w:sz w:val="20"/>
                  <w:szCs w:val="20"/>
                  <w:lang w:val="nl-NL"/>
                </w:rPr>
                <w:delText xml:space="preserve">nader te bepalen </w:delText>
              </w:r>
            </w:del>
            <w:ins w:id="1432" w:author="Arjan" w:date="2014-11-12T21:21:00Z">
              <w:r w:rsidRPr="005561F3">
                <w:rPr>
                  <w:rFonts w:ascii="Arial" w:eastAsia="Times New Roman" w:hAnsi="Arial" w:cs="Arial"/>
                  <w:color w:val="000000"/>
                  <w:sz w:val="20"/>
                  <w:szCs w:val="20"/>
                  <w:lang w:val="nl-NL"/>
                </w:rPr>
                <w:t xml:space="preserve">bij voorkeur </w:t>
              </w:r>
              <w:r w:rsidRPr="005561F3">
                <w:rPr>
                  <w:lang w:val="nl-NL"/>
                </w:rPr>
                <w:t xml:space="preserve">ISO 639-2/B </w:t>
              </w:r>
              <w:r w:rsidRPr="005561F3">
                <w:rPr>
                  <w:rFonts w:ascii="Arial" w:eastAsia="Times New Roman" w:hAnsi="Arial" w:cs="Arial"/>
                  <w:color w:val="000000"/>
                  <w:sz w:val="20"/>
                  <w:szCs w:val="20"/>
                  <w:lang w:val="nl-NL"/>
                </w:rPr>
                <w:t xml:space="preserve"> </w:t>
              </w:r>
            </w:ins>
            <w:r w:rsidRPr="005561F3">
              <w:rPr>
                <w:rFonts w:ascii="Arial" w:eastAsia="Times New Roman" w:hAnsi="Arial" w:cs="Arial"/>
                <w:color w:val="000000"/>
                <w:sz w:val="20"/>
                <w:szCs w:val="20"/>
                <w:lang w:val="nl-NL"/>
              </w:rPr>
              <w:t>(zie toelichting)</w:t>
            </w:r>
          </w:p>
        </w:tc>
      </w:tr>
      <w:tr w:rsidR="00035A5D" w14:paraId="259CF23D" w14:textId="77777777" w:rsidTr="00035A5D">
        <w:trPr>
          <w:cantSplit/>
        </w:trPr>
        <w:tc>
          <w:tcPr>
            <w:tcW w:w="2808" w:type="dxa"/>
            <w:shd w:val="clear" w:color="auto" w:fill="auto"/>
          </w:tcPr>
          <w:p w14:paraId="40F0CCAB"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Indicatie materiële historie</w:t>
            </w:r>
          </w:p>
        </w:tc>
        <w:tc>
          <w:tcPr>
            <w:tcW w:w="6120" w:type="dxa"/>
            <w:shd w:val="clear" w:color="auto" w:fill="auto"/>
          </w:tcPr>
          <w:p w14:paraId="70E894AF"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Nee</w:t>
            </w:r>
          </w:p>
        </w:tc>
      </w:tr>
      <w:tr w:rsidR="00035A5D" w14:paraId="29E4D327" w14:textId="77777777" w:rsidTr="00035A5D">
        <w:trPr>
          <w:cantSplit/>
        </w:trPr>
        <w:tc>
          <w:tcPr>
            <w:tcW w:w="2808" w:type="dxa"/>
            <w:shd w:val="clear" w:color="auto" w:fill="auto"/>
          </w:tcPr>
          <w:p w14:paraId="1105E0F6"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Indicatie formele historie</w:t>
            </w:r>
          </w:p>
        </w:tc>
        <w:tc>
          <w:tcPr>
            <w:tcW w:w="6120" w:type="dxa"/>
            <w:shd w:val="clear" w:color="auto" w:fill="auto"/>
          </w:tcPr>
          <w:p w14:paraId="2993E5D5"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Nee</w:t>
            </w:r>
          </w:p>
        </w:tc>
      </w:tr>
      <w:tr w:rsidR="00035A5D" w14:paraId="10A72BCD" w14:textId="77777777" w:rsidTr="00035A5D">
        <w:trPr>
          <w:cantSplit/>
        </w:trPr>
        <w:tc>
          <w:tcPr>
            <w:tcW w:w="2808" w:type="dxa"/>
            <w:shd w:val="clear" w:color="auto" w:fill="auto"/>
          </w:tcPr>
          <w:p w14:paraId="4A85508A"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Aanduiding gebeurtenis</w:t>
            </w:r>
          </w:p>
        </w:tc>
        <w:tc>
          <w:tcPr>
            <w:tcW w:w="6120" w:type="dxa"/>
            <w:shd w:val="clear" w:color="auto" w:fill="auto"/>
          </w:tcPr>
          <w:p w14:paraId="776FA202"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Nee</w:t>
            </w:r>
          </w:p>
        </w:tc>
      </w:tr>
      <w:tr w:rsidR="00035A5D" w14:paraId="54654B94" w14:textId="77777777" w:rsidTr="00035A5D">
        <w:trPr>
          <w:cantSplit/>
        </w:trPr>
        <w:tc>
          <w:tcPr>
            <w:tcW w:w="2808" w:type="dxa"/>
            <w:shd w:val="clear" w:color="auto" w:fill="auto"/>
          </w:tcPr>
          <w:p w14:paraId="784821B9"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Aanduiding brondocument</w:t>
            </w:r>
          </w:p>
        </w:tc>
        <w:tc>
          <w:tcPr>
            <w:tcW w:w="6120" w:type="dxa"/>
            <w:shd w:val="clear" w:color="auto" w:fill="auto"/>
          </w:tcPr>
          <w:p w14:paraId="0242B6A3"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Nee</w:t>
            </w:r>
          </w:p>
        </w:tc>
      </w:tr>
      <w:tr w:rsidR="00035A5D" w14:paraId="47BD183B" w14:textId="77777777" w:rsidTr="00035A5D">
        <w:trPr>
          <w:cantSplit/>
        </w:trPr>
        <w:tc>
          <w:tcPr>
            <w:tcW w:w="2808" w:type="dxa"/>
            <w:shd w:val="clear" w:color="auto" w:fill="auto"/>
          </w:tcPr>
          <w:p w14:paraId="4D1147BB"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Indicatie in onderzoek</w:t>
            </w:r>
          </w:p>
        </w:tc>
        <w:tc>
          <w:tcPr>
            <w:tcW w:w="6120" w:type="dxa"/>
            <w:shd w:val="clear" w:color="auto" w:fill="auto"/>
          </w:tcPr>
          <w:p w14:paraId="2AF9AF0C"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Nee</w:t>
            </w:r>
          </w:p>
        </w:tc>
      </w:tr>
      <w:tr w:rsidR="00035A5D" w14:paraId="6F6E5860" w14:textId="77777777" w:rsidTr="00035A5D">
        <w:trPr>
          <w:cantSplit/>
        </w:trPr>
        <w:tc>
          <w:tcPr>
            <w:tcW w:w="2808" w:type="dxa"/>
            <w:shd w:val="clear" w:color="auto" w:fill="auto"/>
          </w:tcPr>
          <w:p w14:paraId="3C57641A"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Aanduiding strijdigheid/nietigheid</w:t>
            </w:r>
          </w:p>
        </w:tc>
        <w:tc>
          <w:tcPr>
            <w:tcW w:w="6120" w:type="dxa"/>
            <w:shd w:val="clear" w:color="auto" w:fill="auto"/>
          </w:tcPr>
          <w:p w14:paraId="7FA81D05"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Nee</w:t>
            </w:r>
          </w:p>
        </w:tc>
      </w:tr>
      <w:tr w:rsidR="00035A5D" w14:paraId="3B9EAA36" w14:textId="77777777" w:rsidTr="00035A5D">
        <w:trPr>
          <w:cantSplit/>
        </w:trPr>
        <w:tc>
          <w:tcPr>
            <w:tcW w:w="2808" w:type="dxa"/>
            <w:shd w:val="clear" w:color="auto" w:fill="auto"/>
          </w:tcPr>
          <w:p w14:paraId="77415BF9"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Indicatie kardinaliteit</w:t>
            </w:r>
          </w:p>
        </w:tc>
        <w:tc>
          <w:tcPr>
            <w:tcW w:w="6120" w:type="dxa"/>
            <w:shd w:val="clear" w:color="auto" w:fill="auto"/>
          </w:tcPr>
          <w:p w14:paraId="21725E76"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1-1</w:t>
            </w:r>
          </w:p>
        </w:tc>
      </w:tr>
      <w:tr w:rsidR="00035A5D" w14:paraId="2E1040F9" w14:textId="77777777" w:rsidTr="00035A5D">
        <w:trPr>
          <w:cantSplit/>
        </w:trPr>
        <w:tc>
          <w:tcPr>
            <w:tcW w:w="2808" w:type="dxa"/>
            <w:shd w:val="clear" w:color="auto" w:fill="auto"/>
          </w:tcPr>
          <w:p w14:paraId="50F4AF2F"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Indicatie authentiek</w:t>
            </w:r>
          </w:p>
        </w:tc>
        <w:tc>
          <w:tcPr>
            <w:tcW w:w="6120" w:type="dxa"/>
            <w:shd w:val="clear" w:color="auto" w:fill="auto"/>
          </w:tcPr>
          <w:p w14:paraId="55F1888C"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Gemeentelijk basisgegeven</w:t>
            </w:r>
          </w:p>
        </w:tc>
      </w:tr>
      <w:tr w:rsidR="00035A5D" w14:paraId="13711EA8" w14:textId="77777777" w:rsidTr="00035A5D">
        <w:trPr>
          <w:cantSplit/>
        </w:trPr>
        <w:tc>
          <w:tcPr>
            <w:tcW w:w="2808" w:type="dxa"/>
            <w:shd w:val="clear" w:color="auto" w:fill="auto"/>
          </w:tcPr>
          <w:p w14:paraId="40994954" w14:textId="77777777"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Regels attribuutsoort</w:t>
            </w:r>
          </w:p>
        </w:tc>
        <w:tc>
          <w:tcPr>
            <w:tcW w:w="6120" w:type="dxa"/>
            <w:shd w:val="clear" w:color="auto" w:fill="auto"/>
          </w:tcPr>
          <w:p w14:paraId="539EF02F" w14:textId="77777777"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w:t>
            </w:r>
          </w:p>
        </w:tc>
      </w:tr>
    </w:tbl>
    <w:p w14:paraId="75B1D5DD" w14:textId="77777777" w:rsidR="00035A5D" w:rsidRDefault="00035A5D" w:rsidP="0044638F"/>
    <w:p w14:paraId="42668063" w14:textId="77777777" w:rsidR="00AB7DA2" w:rsidRDefault="00AB7DA2" w:rsidP="00AB7DA2">
      <w:pPr>
        <w:pStyle w:val="Kop3"/>
        <w:rPr>
          <w:ins w:id="1433" w:author="Arjan" w:date="2014-11-12T21:11:00Z"/>
        </w:rPr>
      </w:pPr>
      <w:bookmarkStart w:id="1434" w:name="_Toc493812421"/>
      <w:r>
        <w:lastRenderedPageBreak/>
        <w:t>Integriteit</w:t>
      </w:r>
      <w:bookmarkEnd w:id="1434"/>
    </w:p>
    <w:p w14:paraId="71582E9A" w14:textId="77777777" w:rsidR="00A01DCE" w:rsidRPr="005561F3" w:rsidRDefault="00AB7DA2" w:rsidP="00A01DCE">
      <w:pPr>
        <w:rPr>
          <w:lang w:val="nl-NL"/>
        </w:rPr>
      </w:pPr>
      <w:r>
        <w:rPr>
          <w:lang w:val="nl-NL"/>
        </w:rPr>
        <w:t xml:space="preserve">Om te kunnen verifieren of een digitaal bestand volledig en onbeschadigd is, kent het Toepassingsprofiel Metadatering Lokale Overheden het element ‘Integriteit’ </w:t>
      </w:r>
      <w:r w:rsidR="00A01DCE">
        <w:rPr>
          <w:lang w:val="nl-NL"/>
        </w:rPr>
        <w:t>waarin e</w:t>
      </w:r>
      <w:r w:rsidRPr="00AB7DA2">
        <w:rPr>
          <w:lang w:val="nl-NL"/>
        </w:rPr>
        <w:t xml:space="preserve">en waarde </w:t>
      </w:r>
      <w:r w:rsidR="00A01DCE">
        <w:rPr>
          <w:lang w:val="nl-NL"/>
        </w:rPr>
        <w:t xml:space="preserve">van een digitaal bestand wordt vastgelegd </w:t>
      </w:r>
      <w:r w:rsidRPr="00AB7DA2">
        <w:rPr>
          <w:lang w:val="nl-NL"/>
        </w:rPr>
        <w:t xml:space="preserve">waarmee in een later stadium de integriteit </w:t>
      </w:r>
      <w:r w:rsidR="00A01DCE">
        <w:rPr>
          <w:lang w:val="nl-NL"/>
        </w:rPr>
        <w:t xml:space="preserve">van het bestand </w:t>
      </w:r>
      <w:r w:rsidRPr="00AB7DA2">
        <w:rPr>
          <w:lang w:val="nl-NL"/>
        </w:rPr>
        <w:t>kan worden gecontroleerd.</w:t>
      </w:r>
      <w:r w:rsidR="00A01DCE">
        <w:rPr>
          <w:lang w:val="nl-NL"/>
        </w:rPr>
        <w:t xml:space="preserve"> Vanuit oogpunt van conformiteit met het TMLO nemen we dit gegeven op in het RGBZ</w:t>
      </w:r>
    </w:p>
    <w:p w14:paraId="5F00C593" w14:textId="77777777" w:rsidR="00A01DCE" w:rsidRPr="002627FD" w:rsidRDefault="00DA5D93" w:rsidP="00A01DCE">
      <w:pPr>
        <w:autoSpaceDE w:val="0"/>
        <w:autoSpaceDN w:val="0"/>
        <w:adjustRightInd w:val="0"/>
        <w:spacing w:before="240" w:after="60" w:line="240" w:lineRule="auto"/>
        <w:outlineLvl w:val="3"/>
        <w:rPr>
          <w:ins w:id="1435" w:author="Arjan" w:date="2014-11-17T21:50:00Z"/>
          <w:rFonts w:ascii="Arial" w:eastAsia="Times New Roman" w:hAnsi="Arial" w:cs="Arial"/>
          <w:b/>
          <w:bCs/>
          <w:color w:val="004080"/>
          <w:sz w:val="24"/>
          <w:szCs w:val="24"/>
        </w:rPr>
      </w:pPr>
      <w:ins w:id="1436" w:author="Arjan" w:date="2014-11-17T21:50:00Z">
        <w:r w:rsidRPr="002627FD">
          <w:rPr>
            <w:rFonts w:ascii="Arial" w:hAnsi="Arial" w:cs="Arial"/>
            <w:sz w:val="20"/>
            <w:szCs w:val="20"/>
            <w:lang w:val="en-AU"/>
          </w:rPr>
          <w:fldChar w:fldCharType="begin" w:fldLock="1"/>
        </w:r>
        <w:r w:rsidR="00A01DCE" w:rsidRPr="002627FD">
          <w:rPr>
            <w:rFonts w:ascii="Arial" w:hAnsi="Arial" w:cs="Arial"/>
            <w:sz w:val="20"/>
            <w:szCs w:val="20"/>
            <w:lang w:val="en-AU"/>
          </w:rPr>
          <w:instrText xml:space="preserve">MERGEFIELD </w:instrText>
        </w:r>
        <w:r w:rsidR="00A01DCE" w:rsidRPr="002627FD">
          <w:rPr>
            <w:rFonts w:ascii="Arial" w:eastAsia="Times New Roman" w:hAnsi="Arial" w:cs="Arial"/>
            <w:b/>
            <w:bCs/>
            <w:color w:val="004080"/>
            <w:sz w:val="24"/>
            <w:szCs w:val="24"/>
          </w:rPr>
          <w:instrText>Att.Stereotype</w:instrText>
        </w:r>
        <w:r w:rsidRPr="002627FD">
          <w:rPr>
            <w:rFonts w:ascii="Arial" w:hAnsi="Arial" w:cs="Arial"/>
            <w:sz w:val="20"/>
            <w:szCs w:val="20"/>
            <w:lang w:val="en-AU"/>
          </w:rPr>
          <w:fldChar w:fldCharType="separate"/>
        </w:r>
        <w:r w:rsidR="00A01DCE" w:rsidRPr="002627FD">
          <w:rPr>
            <w:rFonts w:ascii="Arial" w:eastAsia="Times New Roman" w:hAnsi="Arial" w:cs="Arial"/>
            <w:b/>
            <w:bCs/>
            <w:color w:val="004080"/>
            <w:sz w:val="24"/>
            <w:szCs w:val="24"/>
          </w:rPr>
          <w:t>«</w:t>
        </w:r>
        <w:r w:rsidR="00A01DCE">
          <w:rPr>
            <w:rFonts w:ascii="Arial" w:eastAsia="Times New Roman" w:hAnsi="Arial" w:cs="Arial"/>
            <w:b/>
            <w:bCs/>
            <w:color w:val="004080"/>
            <w:sz w:val="24"/>
            <w:szCs w:val="24"/>
          </w:rPr>
          <w:t>Groepa</w:t>
        </w:r>
        <w:r w:rsidR="00A01DCE" w:rsidRPr="002627FD">
          <w:rPr>
            <w:rFonts w:ascii="Arial" w:eastAsia="Times New Roman" w:hAnsi="Arial" w:cs="Arial"/>
            <w:b/>
            <w:bCs/>
            <w:color w:val="004080"/>
            <w:sz w:val="24"/>
            <w:szCs w:val="24"/>
          </w:rPr>
          <w:t>ttribuutsoort»</w:t>
        </w:r>
        <w:r w:rsidRPr="002627FD">
          <w:rPr>
            <w:rFonts w:ascii="Arial" w:hAnsi="Arial" w:cs="Arial"/>
            <w:sz w:val="20"/>
            <w:szCs w:val="20"/>
            <w:lang w:val="en-AU"/>
          </w:rPr>
          <w:fldChar w:fldCharType="end"/>
        </w:r>
        <w:r w:rsidR="00A01DCE" w:rsidRPr="002627FD">
          <w:rPr>
            <w:rFonts w:ascii="Arial" w:eastAsia="Times New Roman" w:hAnsi="Arial" w:cs="Arial"/>
            <w:b/>
            <w:bCs/>
            <w:color w:val="004080"/>
            <w:sz w:val="24"/>
            <w:szCs w:val="24"/>
          </w:rPr>
          <w:t xml:space="preserve"> </w:t>
        </w:r>
        <w:r w:rsidR="00A01DCE">
          <w:rPr>
            <w:rFonts w:ascii="Arial" w:eastAsia="Times New Roman" w:hAnsi="Arial" w:cs="Arial"/>
            <w:b/>
            <w:bCs/>
            <w:color w:val="004080"/>
            <w:sz w:val="24"/>
            <w:szCs w:val="24"/>
          </w:rPr>
          <w:t>Integriteit</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A01DCE" w:rsidRPr="002627FD" w14:paraId="47CE95C1" w14:textId="77777777" w:rsidTr="00355852">
        <w:trPr>
          <w:trHeight w:val="230"/>
          <w:ins w:id="1437" w:author="Arjan" w:date="2014-11-17T21:50:00Z"/>
        </w:trPr>
        <w:tc>
          <w:tcPr>
            <w:tcW w:w="3780" w:type="dxa"/>
            <w:tcBorders>
              <w:top w:val="single" w:sz="4" w:space="0" w:color="auto"/>
              <w:left w:val="nil"/>
              <w:bottom w:val="nil"/>
              <w:right w:val="nil"/>
            </w:tcBorders>
          </w:tcPr>
          <w:p w14:paraId="3BA88D84" w14:textId="77777777" w:rsidR="00A01DCE" w:rsidRPr="002627FD" w:rsidRDefault="00A01DCE" w:rsidP="00355852">
            <w:pPr>
              <w:autoSpaceDE w:val="0"/>
              <w:autoSpaceDN w:val="0"/>
              <w:adjustRightInd w:val="0"/>
              <w:spacing w:after="0" w:line="240" w:lineRule="auto"/>
              <w:rPr>
                <w:ins w:id="1438" w:author="Arjan" w:date="2014-11-17T21:50:00Z"/>
                <w:rFonts w:ascii="Arial" w:eastAsia="Times New Roman" w:hAnsi="Arial" w:cs="Arial"/>
                <w:color w:val="000000"/>
                <w:sz w:val="20"/>
                <w:szCs w:val="20"/>
              </w:rPr>
            </w:pPr>
            <w:ins w:id="1439" w:author="Arjan" w:date="2014-11-17T21:50:00Z">
              <w:r w:rsidRPr="002627F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4C49D71F" w14:textId="77777777" w:rsidR="00A01DCE" w:rsidRPr="002627FD" w:rsidRDefault="00A01DCE" w:rsidP="00355852">
            <w:pPr>
              <w:autoSpaceDE w:val="0"/>
              <w:autoSpaceDN w:val="0"/>
              <w:adjustRightInd w:val="0"/>
              <w:spacing w:after="0" w:line="240" w:lineRule="auto"/>
              <w:rPr>
                <w:ins w:id="1440" w:author="Arjan" w:date="2014-11-17T21:50:00Z"/>
                <w:rFonts w:ascii="Arial" w:eastAsia="Times New Roman" w:hAnsi="Arial" w:cs="Arial"/>
                <w:color w:val="000000"/>
                <w:sz w:val="20"/>
                <w:szCs w:val="20"/>
              </w:rPr>
            </w:pPr>
            <w:ins w:id="1441" w:author="Arjan" w:date="2014-11-17T21:50:00Z">
              <w:r>
                <w:rPr>
                  <w:rFonts w:ascii="Arial" w:hAnsi="Arial" w:cs="Arial"/>
                  <w:sz w:val="20"/>
                  <w:szCs w:val="20"/>
                  <w:lang w:val="en-AU"/>
                </w:rPr>
                <w:t>Integriteit</w:t>
              </w:r>
            </w:ins>
          </w:p>
        </w:tc>
      </w:tr>
      <w:tr w:rsidR="00A01DCE" w:rsidRPr="002627FD" w14:paraId="21BE625A" w14:textId="77777777" w:rsidTr="00355852">
        <w:trPr>
          <w:ins w:id="1442" w:author="Arjan" w:date="2014-11-17T21:50:00Z"/>
        </w:trPr>
        <w:tc>
          <w:tcPr>
            <w:tcW w:w="3780" w:type="dxa"/>
            <w:tcBorders>
              <w:top w:val="nil"/>
              <w:left w:val="nil"/>
              <w:bottom w:val="nil"/>
              <w:right w:val="nil"/>
            </w:tcBorders>
          </w:tcPr>
          <w:p w14:paraId="5B53F09E" w14:textId="77777777" w:rsidR="00A01DCE" w:rsidRPr="002627FD" w:rsidRDefault="00A01DCE" w:rsidP="00355852">
            <w:pPr>
              <w:autoSpaceDE w:val="0"/>
              <w:autoSpaceDN w:val="0"/>
              <w:adjustRightInd w:val="0"/>
              <w:spacing w:after="0" w:line="240" w:lineRule="auto"/>
              <w:rPr>
                <w:ins w:id="1443"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3E42BFA1" w14:textId="77777777" w:rsidR="00A01DCE" w:rsidRPr="002627FD" w:rsidRDefault="00A01DCE" w:rsidP="00355852">
            <w:pPr>
              <w:autoSpaceDE w:val="0"/>
              <w:autoSpaceDN w:val="0"/>
              <w:adjustRightInd w:val="0"/>
              <w:spacing w:after="0" w:line="240" w:lineRule="auto"/>
              <w:rPr>
                <w:ins w:id="1444" w:author="Arjan" w:date="2014-11-17T21:50:00Z"/>
                <w:rFonts w:ascii="Arial" w:eastAsia="Times New Roman" w:hAnsi="Arial" w:cs="Arial"/>
                <w:color w:val="000000"/>
                <w:sz w:val="20"/>
                <w:szCs w:val="20"/>
              </w:rPr>
            </w:pPr>
          </w:p>
        </w:tc>
      </w:tr>
      <w:tr w:rsidR="00A01DCE" w:rsidRPr="002627FD" w14:paraId="7103ABD3" w14:textId="77777777" w:rsidTr="00355852">
        <w:trPr>
          <w:ins w:id="1445" w:author="Arjan" w:date="2014-11-17T21:50:00Z"/>
        </w:trPr>
        <w:tc>
          <w:tcPr>
            <w:tcW w:w="3780" w:type="dxa"/>
            <w:tcBorders>
              <w:top w:val="nil"/>
              <w:left w:val="nil"/>
              <w:bottom w:val="nil"/>
              <w:right w:val="nil"/>
            </w:tcBorders>
          </w:tcPr>
          <w:p w14:paraId="1FCFC886" w14:textId="77777777" w:rsidR="00A01DCE" w:rsidRPr="002627FD" w:rsidRDefault="00A01DCE" w:rsidP="00355852">
            <w:pPr>
              <w:autoSpaceDE w:val="0"/>
              <w:autoSpaceDN w:val="0"/>
              <w:adjustRightInd w:val="0"/>
              <w:spacing w:after="0" w:line="240" w:lineRule="auto"/>
              <w:rPr>
                <w:ins w:id="1446" w:author="Arjan" w:date="2014-11-17T21:50:00Z"/>
                <w:rFonts w:ascii="Arial" w:eastAsia="Times New Roman" w:hAnsi="Arial" w:cs="Arial"/>
                <w:color w:val="000000"/>
                <w:sz w:val="20"/>
                <w:szCs w:val="20"/>
              </w:rPr>
            </w:pPr>
            <w:ins w:id="1447" w:author="Arjan" w:date="2014-11-17T21:50:00Z">
              <w:r w:rsidRPr="002627F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014C8E81" w14:textId="77777777" w:rsidR="00A01DCE" w:rsidRPr="002627FD" w:rsidRDefault="00A01DCE" w:rsidP="00355852">
            <w:pPr>
              <w:autoSpaceDE w:val="0"/>
              <w:autoSpaceDN w:val="0"/>
              <w:adjustRightInd w:val="0"/>
              <w:spacing w:after="0" w:line="240" w:lineRule="auto"/>
              <w:rPr>
                <w:ins w:id="1448" w:author="Arjan" w:date="2014-11-17T21:50:00Z"/>
                <w:rFonts w:ascii="Arial" w:eastAsia="Times New Roman" w:hAnsi="Arial" w:cs="Arial"/>
                <w:color w:val="000000"/>
                <w:sz w:val="20"/>
                <w:szCs w:val="20"/>
              </w:rPr>
            </w:pPr>
            <w:ins w:id="1449" w:author="Arjan" w:date="2014-11-17T21:50:00Z">
              <w:r>
                <w:rPr>
                  <w:rFonts w:ascii="Arial" w:eastAsia="Times New Roman" w:hAnsi="Arial" w:cs="Arial"/>
                  <w:color w:val="000000"/>
                  <w:sz w:val="20"/>
                  <w:szCs w:val="20"/>
                </w:rPr>
                <w:t>Richtlijn Metadatering Overheidsinformatie</w:t>
              </w:r>
            </w:ins>
            <w:ins w:id="1450" w:author="Arjan" w:date="2014-11-17T21:51:00Z">
              <w:r>
                <w:rPr>
                  <w:rFonts w:ascii="Arial" w:eastAsia="Times New Roman" w:hAnsi="Arial" w:cs="Arial"/>
                  <w:color w:val="000000"/>
                  <w:sz w:val="20"/>
                  <w:szCs w:val="20"/>
                </w:rPr>
                <w:t xml:space="preserve"> (RMO)</w:t>
              </w:r>
            </w:ins>
          </w:p>
        </w:tc>
      </w:tr>
      <w:tr w:rsidR="00A01DCE" w:rsidRPr="002627FD" w14:paraId="480B5BE2" w14:textId="77777777" w:rsidTr="00355852">
        <w:trPr>
          <w:ins w:id="1451" w:author="Arjan" w:date="2014-11-17T21:50:00Z"/>
        </w:trPr>
        <w:tc>
          <w:tcPr>
            <w:tcW w:w="3780" w:type="dxa"/>
            <w:tcBorders>
              <w:top w:val="nil"/>
              <w:left w:val="nil"/>
              <w:bottom w:val="nil"/>
              <w:right w:val="nil"/>
            </w:tcBorders>
          </w:tcPr>
          <w:p w14:paraId="34E3AA00" w14:textId="77777777" w:rsidR="00A01DCE" w:rsidRPr="002627FD" w:rsidRDefault="00A01DCE" w:rsidP="00355852">
            <w:pPr>
              <w:autoSpaceDE w:val="0"/>
              <w:autoSpaceDN w:val="0"/>
              <w:adjustRightInd w:val="0"/>
              <w:spacing w:after="0" w:line="240" w:lineRule="auto"/>
              <w:rPr>
                <w:ins w:id="1452"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1CFD9A0B" w14:textId="77777777" w:rsidR="00A01DCE" w:rsidRPr="002627FD" w:rsidRDefault="00A01DCE" w:rsidP="00355852">
            <w:pPr>
              <w:autoSpaceDE w:val="0"/>
              <w:autoSpaceDN w:val="0"/>
              <w:adjustRightInd w:val="0"/>
              <w:spacing w:after="0" w:line="240" w:lineRule="auto"/>
              <w:rPr>
                <w:ins w:id="1453" w:author="Arjan" w:date="2014-11-17T21:50:00Z"/>
                <w:rFonts w:ascii="Arial" w:eastAsia="Times New Roman" w:hAnsi="Arial" w:cs="Arial"/>
                <w:color w:val="000000"/>
                <w:sz w:val="20"/>
                <w:szCs w:val="20"/>
              </w:rPr>
            </w:pPr>
          </w:p>
        </w:tc>
      </w:tr>
      <w:tr w:rsidR="00A01DCE" w:rsidRPr="002627FD" w14:paraId="445FD95F" w14:textId="77777777" w:rsidTr="00355852">
        <w:trPr>
          <w:ins w:id="1454" w:author="Arjan" w:date="2014-11-17T21:50:00Z"/>
        </w:trPr>
        <w:tc>
          <w:tcPr>
            <w:tcW w:w="3780" w:type="dxa"/>
            <w:tcBorders>
              <w:top w:val="nil"/>
              <w:left w:val="nil"/>
              <w:bottom w:val="nil"/>
              <w:right w:val="nil"/>
            </w:tcBorders>
          </w:tcPr>
          <w:p w14:paraId="76D0B64E" w14:textId="77777777" w:rsidR="00A01DCE" w:rsidRPr="002627FD" w:rsidRDefault="00A01DCE" w:rsidP="00355852">
            <w:pPr>
              <w:autoSpaceDE w:val="0"/>
              <w:autoSpaceDN w:val="0"/>
              <w:adjustRightInd w:val="0"/>
              <w:spacing w:after="0" w:line="240" w:lineRule="auto"/>
              <w:rPr>
                <w:ins w:id="1455" w:author="Arjan" w:date="2014-11-17T21:50:00Z"/>
                <w:rFonts w:ascii="Arial" w:eastAsia="Times New Roman" w:hAnsi="Arial" w:cs="Arial"/>
                <w:color w:val="000000"/>
                <w:sz w:val="20"/>
                <w:szCs w:val="20"/>
              </w:rPr>
            </w:pPr>
            <w:ins w:id="1456" w:author="Arjan" w:date="2014-11-17T21:50:00Z">
              <w:r w:rsidRPr="002627F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3FEEB9EF" w14:textId="77777777" w:rsidR="00A01DCE" w:rsidRPr="002627FD" w:rsidRDefault="00A01DCE" w:rsidP="00355852">
            <w:pPr>
              <w:autoSpaceDE w:val="0"/>
              <w:autoSpaceDN w:val="0"/>
              <w:adjustRightInd w:val="0"/>
              <w:spacing w:after="0" w:line="240" w:lineRule="auto"/>
              <w:rPr>
                <w:ins w:id="1457" w:author="Arjan" w:date="2014-11-17T21:50:00Z"/>
                <w:rFonts w:ascii="Arial" w:eastAsia="Times New Roman" w:hAnsi="Arial" w:cs="Arial"/>
                <w:color w:val="000000"/>
                <w:sz w:val="20"/>
                <w:szCs w:val="20"/>
              </w:rPr>
            </w:pPr>
          </w:p>
        </w:tc>
      </w:tr>
      <w:tr w:rsidR="00A01DCE" w:rsidRPr="002627FD" w14:paraId="4EDD18E3" w14:textId="77777777" w:rsidTr="00355852">
        <w:trPr>
          <w:ins w:id="1458" w:author="Arjan" w:date="2014-11-17T21:50:00Z"/>
        </w:trPr>
        <w:tc>
          <w:tcPr>
            <w:tcW w:w="3780" w:type="dxa"/>
            <w:tcBorders>
              <w:top w:val="nil"/>
              <w:left w:val="nil"/>
              <w:bottom w:val="nil"/>
              <w:right w:val="nil"/>
            </w:tcBorders>
          </w:tcPr>
          <w:p w14:paraId="2C22D94B" w14:textId="77777777" w:rsidR="00A01DCE" w:rsidRPr="002627FD" w:rsidRDefault="00A01DCE" w:rsidP="00355852">
            <w:pPr>
              <w:autoSpaceDE w:val="0"/>
              <w:autoSpaceDN w:val="0"/>
              <w:adjustRightInd w:val="0"/>
              <w:spacing w:after="0" w:line="240" w:lineRule="auto"/>
              <w:rPr>
                <w:ins w:id="1459"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4FF6EC89" w14:textId="77777777" w:rsidR="00A01DCE" w:rsidRPr="002627FD" w:rsidRDefault="00A01DCE" w:rsidP="00355852">
            <w:pPr>
              <w:autoSpaceDE w:val="0"/>
              <w:autoSpaceDN w:val="0"/>
              <w:adjustRightInd w:val="0"/>
              <w:spacing w:after="0" w:line="240" w:lineRule="auto"/>
              <w:rPr>
                <w:ins w:id="1460" w:author="Arjan" w:date="2014-11-17T21:50:00Z"/>
                <w:rFonts w:ascii="Arial" w:eastAsia="Times New Roman" w:hAnsi="Arial" w:cs="Arial"/>
                <w:color w:val="000000"/>
                <w:sz w:val="20"/>
                <w:szCs w:val="20"/>
              </w:rPr>
            </w:pPr>
          </w:p>
        </w:tc>
      </w:tr>
      <w:tr w:rsidR="00A01DCE" w:rsidRPr="002627FD" w14:paraId="076CF2E0" w14:textId="77777777" w:rsidTr="00355852">
        <w:trPr>
          <w:ins w:id="1461" w:author="Arjan" w:date="2014-11-17T21:50:00Z"/>
        </w:trPr>
        <w:tc>
          <w:tcPr>
            <w:tcW w:w="3780" w:type="dxa"/>
            <w:tcBorders>
              <w:top w:val="nil"/>
              <w:left w:val="nil"/>
              <w:bottom w:val="nil"/>
              <w:right w:val="nil"/>
            </w:tcBorders>
          </w:tcPr>
          <w:p w14:paraId="1310A37F" w14:textId="77777777" w:rsidR="00A01DCE" w:rsidRPr="002627FD" w:rsidRDefault="00A01DCE" w:rsidP="00355852">
            <w:pPr>
              <w:autoSpaceDE w:val="0"/>
              <w:autoSpaceDN w:val="0"/>
              <w:adjustRightInd w:val="0"/>
              <w:spacing w:after="0" w:line="240" w:lineRule="auto"/>
              <w:rPr>
                <w:ins w:id="1462" w:author="Arjan" w:date="2014-11-17T21:50:00Z"/>
                <w:rFonts w:ascii="Arial" w:eastAsia="Times New Roman" w:hAnsi="Arial" w:cs="Arial"/>
                <w:color w:val="000000"/>
                <w:sz w:val="20"/>
                <w:szCs w:val="20"/>
              </w:rPr>
            </w:pPr>
            <w:ins w:id="1463" w:author="Arjan" w:date="2014-11-17T21:50:00Z">
              <w:r w:rsidRPr="002627F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005CE940" w14:textId="77777777" w:rsidR="00A01DCE" w:rsidRPr="002627FD" w:rsidRDefault="00A01DCE" w:rsidP="00355852">
            <w:pPr>
              <w:autoSpaceDE w:val="0"/>
              <w:autoSpaceDN w:val="0"/>
              <w:adjustRightInd w:val="0"/>
              <w:spacing w:after="0" w:line="240" w:lineRule="auto"/>
              <w:rPr>
                <w:ins w:id="1464" w:author="Arjan" w:date="2014-11-17T21:50:00Z"/>
                <w:rFonts w:ascii="Arial" w:eastAsia="Times New Roman" w:hAnsi="Arial" w:cs="Arial"/>
                <w:color w:val="000000"/>
                <w:sz w:val="20"/>
                <w:szCs w:val="20"/>
              </w:rPr>
            </w:pPr>
            <w:ins w:id="1465" w:author="Arjan" w:date="2014-11-17T21:51:00Z">
              <w:r>
                <w:rPr>
                  <w:rFonts w:ascii="Arial" w:hAnsi="Arial" w:cs="Arial"/>
                  <w:sz w:val="20"/>
                  <w:szCs w:val="20"/>
                  <w:lang w:val="en-AU"/>
                </w:rPr>
                <w:t>integriteit</w:t>
              </w:r>
            </w:ins>
          </w:p>
        </w:tc>
      </w:tr>
      <w:tr w:rsidR="00A01DCE" w:rsidRPr="002627FD" w14:paraId="7191EDFB" w14:textId="77777777" w:rsidTr="00355852">
        <w:trPr>
          <w:ins w:id="1466" w:author="Arjan" w:date="2014-11-17T21:50:00Z"/>
        </w:trPr>
        <w:tc>
          <w:tcPr>
            <w:tcW w:w="3780" w:type="dxa"/>
            <w:tcBorders>
              <w:top w:val="nil"/>
              <w:left w:val="nil"/>
              <w:bottom w:val="nil"/>
              <w:right w:val="nil"/>
            </w:tcBorders>
          </w:tcPr>
          <w:p w14:paraId="79AE3ECF" w14:textId="77777777" w:rsidR="00A01DCE" w:rsidRPr="002627FD" w:rsidRDefault="00A01DCE" w:rsidP="00355852">
            <w:pPr>
              <w:autoSpaceDE w:val="0"/>
              <w:autoSpaceDN w:val="0"/>
              <w:adjustRightInd w:val="0"/>
              <w:spacing w:after="0" w:line="240" w:lineRule="auto"/>
              <w:rPr>
                <w:ins w:id="1467"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2CAC85B3" w14:textId="77777777" w:rsidR="00A01DCE" w:rsidRPr="002627FD" w:rsidRDefault="00A01DCE" w:rsidP="00355852">
            <w:pPr>
              <w:autoSpaceDE w:val="0"/>
              <w:autoSpaceDN w:val="0"/>
              <w:adjustRightInd w:val="0"/>
              <w:spacing w:after="0" w:line="240" w:lineRule="auto"/>
              <w:rPr>
                <w:ins w:id="1468" w:author="Arjan" w:date="2014-11-17T21:50:00Z"/>
                <w:rFonts w:ascii="Arial" w:eastAsia="Times New Roman" w:hAnsi="Arial" w:cs="Arial"/>
                <w:color w:val="000000"/>
                <w:sz w:val="20"/>
                <w:szCs w:val="20"/>
              </w:rPr>
            </w:pPr>
          </w:p>
        </w:tc>
      </w:tr>
      <w:tr w:rsidR="00A01DCE" w:rsidRPr="005C14BE" w14:paraId="0729F5B2" w14:textId="77777777" w:rsidTr="00355852">
        <w:trPr>
          <w:ins w:id="1469" w:author="Arjan" w:date="2014-11-17T21:50:00Z"/>
        </w:trPr>
        <w:tc>
          <w:tcPr>
            <w:tcW w:w="3780" w:type="dxa"/>
            <w:tcBorders>
              <w:top w:val="nil"/>
              <w:left w:val="nil"/>
              <w:bottom w:val="nil"/>
              <w:right w:val="nil"/>
            </w:tcBorders>
          </w:tcPr>
          <w:p w14:paraId="06639ABE" w14:textId="77777777" w:rsidR="00A01DCE" w:rsidRPr="002627FD" w:rsidRDefault="00A01DCE" w:rsidP="00355852">
            <w:pPr>
              <w:autoSpaceDE w:val="0"/>
              <w:autoSpaceDN w:val="0"/>
              <w:adjustRightInd w:val="0"/>
              <w:spacing w:after="0" w:line="240" w:lineRule="auto"/>
              <w:rPr>
                <w:ins w:id="1470" w:author="Arjan" w:date="2014-11-17T21:50:00Z"/>
                <w:rFonts w:ascii="Arial" w:eastAsia="Times New Roman" w:hAnsi="Arial" w:cs="Arial"/>
                <w:color w:val="000000"/>
                <w:sz w:val="20"/>
                <w:szCs w:val="20"/>
              </w:rPr>
            </w:pPr>
            <w:ins w:id="1471" w:author="Arjan" w:date="2014-11-17T21:50:00Z">
              <w:r w:rsidRPr="002627F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36341582" w14:textId="77777777" w:rsidR="00A01DCE" w:rsidRPr="00DD0F4F" w:rsidRDefault="0062522E" w:rsidP="00A01DCE">
            <w:pPr>
              <w:autoSpaceDE w:val="0"/>
              <w:autoSpaceDN w:val="0"/>
              <w:adjustRightInd w:val="0"/>
              <w:spacing w:after="0" w:line="240" w:lineRule="auto"/>
              <w:rPr>
                <w:ins w:id="1472" w:author="Arjan" w:date="2014-11-17T21:50:00Z"/>
                <w:rFonts w:ascii="Arial" w:eastAsia="Times New Roman" w:hAnsi="Arial" w:cs="Arial"/>
                <w:color w:val="000000"/>
                <w:sz w:val="20"/>
                <w:szCs w:val="20"/>
                <w:lang w:val="nl-NL"/>
              </w:rPr>
            </w:pPr>
            <w:ins w:id="1473" w:author="Arjan" w:date="2014-11-17T21:59:00Z">
              <w:r w:rsidRPr="005561F3">
                <w:rPr>
                  <w:rFonts w:ascii="Arial" w:hAnsi="Arial" w:cs="Arial"/>
                  <w:sz w:val="20"/>
                  <w:szCs w:val="20"/>
                  <w:lang w:val="nl-NL"/>
                </w:rPr>
                <w:t xml:space="preserve">Uitdrukking van mate van volledigheid en onbeschadigd zijn van digitaal bestand </w:t>
              </w:r>
            </w:ins>
            <w:ins w:id="1474" w:author="Arjan" w:date="2014-11-17T21:50:00Z">
              <w:r w:rsidR="00DA5D93" w:rsidRPr="002627FD">
                <w:rPr>
                  <w:rFonts w:ascii="Arial" w:hAnsi="Arial" w:cs="Arial"/>
                  <w:sz w:val="20"/>
                  <w:szCs w:val="20"/>
                  <w:lang w:val="en-AU"/>
                </w:rPr>
                <w:fldChar w:fldCharType="begin" w:fldLock="1"/>
              </w:r>
              <w:r w:rsidR="00A01DCE" w:rsidRPr="00DD0F4F">
                <w:rPr>
                  <w:rFonts w:ascii="Arial" w:hAnsi="Arial" w:cs="Arial"/>
                  <w:sz w:val="20"/>
                  <w:szCs w:val="20"/>
                  <w:lang w:val="nl-NL"/>
                </w:rPr>
                <w:instrText xml:space="preserve">MERGEFIELD </w:instrText>
              </w:r>
              <w:r w:rsidR="00A01DCE" w:rsidRPr="00DD0F4F">
                <w:rPr>
                  <w:rFonts w:ascii="Arial" w:eastAsia="Times New Roman" w:hAnsi="Arial" w:cs="Arial"/>
                  <w:color w:val="000000"/>
                  <w:sz w:val="20"/>
                  <w:szCs w:val="20"/>
                  <w:lang w:val="nl-NL"/>
                </w:rPr>
                <w:instrText>Att.Notes</w:instrText>
              </w:r>
              <w:r w:rsidR="00DA5D93" w:rsidRPr="002627FD">
                <w:rPr>
                  <w:rFonts w:ascii="Arial" w:hAnsi="Arial" w:cs="Arial"/>
                  <w:sz w:val="20"/>
                  <w:szCs w:val="20"/>
                  <w:lang w:val="en-AU"/>
                </w:rPr>
                <w:fldChar w:fldCharType="end"/>
              </w:r>
            </w:ins>
          </w:p>
        </w:tc>
      </w:tr>
      <w:tr w:rsidR="00A01DCE" w:rsidRPr="005C14BE" w14:paraId="4DC1C0EB" w14:textId="77777777" w:rsidTr="00355852">
        <w:trPr>
          <w:trHeight w:val="230"/>
          <w:ins w:id="1475" w:author="Arjan" w:date="2014-11-17T21:50:00Z"/>
        </w:trPr>
        <w:tc>
          <w:tcPr>
            <w:tcW w:w="3780" w:type="dxa"/>
            <w:tcBorders>
              <w:top w:val="nil"/>
              <w:left w:val="nil"/>
              <w:bottom w:val="nil"/>
              <w:right w:val="nil"/>
            </w:tcBorders>
          </w:tcPr>
          <w:p w14:paraId="6FC35C7E" w14:textId="77777777" w:rsidR="00A01DCE" w:rsidRPr="00DD0F4F" w:rsidRDefault="00A01DCE" w:rsidP="00355852">
            <w:pPr>
              <w:autoSpaceDE w:val="0"/>
              <w:autoSpaceDN w:val="0"/>
              <w:adjustRightInd w:val="0"/>
              <w:spacing w:after="0" w:line="240" w:lineRule="auto"/>
              <w:rPr>
                <w:ins w:id="1476" w:author="Arjan" w:date="2014-11-17T21:5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34C03BC5" w14:textId="77777777" w:rsidR="00A01DCE" w:rsidRPr="00DD0F4F" w:rsidRDefault="00A01DCE" w:rsidP="00355852">
            <w:pPr>
              <w:autoSpaceDE w:val="0"/>
              <w:autoSpaceDN w:val="0"/>
              <w:adjustRightInd w:val="0"/>
              <w:spacing w:after="0" w:line="240" w:lineRule="auto"/>
              <w:rPr>
                <w:ins w:id="1477" w:author="Arjan" w:date="2014-11-17T21:50:00Z"/>
                <w:rFonts w:ascii="Arial" w:eastAsia="Times New Roman" w:hAnsi="Arial" w:cs="Arial"/>
                <w:color w:val="000000"/>
                <w:sz w:val="20"/>
                <w:szCs w:val="20"/>
                <w:lang w:val="nl-NL"/>
              </w:rPr>
            </w:pPr>
          </w:p>
        </w:tc>
      </w:tr>
      <w:tr w:rsidR="00A01DCE" w:rsidRPr="002627FD" w14:paraId="72471F21" w14:textId="77777777" w:rsidTr="00355852">
        <w:trPr>
          <w:trHeight w:val="230"/>
          <w:ins w:id="1478" w:author="Arjan" w:date="2014-11-17T21:50:00Z"/>
        </w:trPr>
        <w:tc>
          <w:tcPr>
            <w:tcW w:w="3780" w:type="dxa"/>
            <w:tcBorders>
              <w:top w:val="nil"/>
              <w:left w:val="nil"/>
              <w:bottom w:val="nil"/>
              <w:right w:val="nil"/>
            </w:tcBorders>
          </w:tcPr>
          <w:p w14:paraId="1D12D4BC" w14:textId="77777777" w:rsidR="00A01DCE" w:rsidRPr="002627FD" w:rsidRDefault="00A01DCE" w:rsidP="00355852">
            <w:pPr>
              <w:autoSpaceDE w:val="0"/>
              <w:autoSpaceDN w:val="0"/>
              <w:adjustRightInd w:val="0"/>
              <w:spacing w:after="0" w:line="240" w:lineRule="auto"/>
              <w:rPr>
                <w:ins w:id="1479" w:author="Arjan" w:date="2014-11-17T21:50:00Z"/>
                <w:rFonts w:ascii="Arial" w:eastAsia="Times New Roman" w:hAnsi="Arial" w:cs="Arial"/>
                <w:color w:val="000000"/>
                <w:sz w:val="20"/>
                <w:szCs w:val="20"/>
              </w:rPr>
            </w:pPr>
            <w:ins w:id="1480" w:author="Arjan" w:date="2014-11-17T21:50:00Z">
              <w:r w:rsidRPr="002627F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7677F035" w14:textId="77777777" w:rsidR="00A01DCE" w:rsidRPr="002627FD" w:rsidRDefault="0062522E" w:rsidP="00355852">
            <w:pPr>
              <w:autoSpaceDE w:val="0"/>
              <w:autoSpaceDN w:val="0"/>
              <w:adjustRightInd w:val="0"/>
              <w:spacing w:after="0" w:line="240" w:lineRule="auto"/>
              <w:rPr>
                <w:ins w:id="1481" w:author="Arjan" w:date="2014-11-17T21:50:00Z"/>
                <w:rFonts w:ascii="Arial" w:eastAsia="Times New Roman" w:hAnsi="Arial" w:cs="Arial"/>
                <w:color w:val="000000"/>
                <w:sz w:val="20"/>
                <w:szCs w:val="20"/>
              </w:rPr>
            </w:pPr>
            <w:ins w:id="1482" w:author="Arjan" w:date="2014-11-17T21:59:00Z">
              <w:r>
                <w:rPr>
                  <w:rFonts w:ascii="Arial" w:eastAsia="Times New Roman" w:hAnsi="Arial" w:cs="Arial"/>
                  <w:color w:val="000000"/>
                  <w:sz w:val="20"/>
                  <w:szCs w:val="20"/>
                </w:rPr>
                <w:t>RMO</w:t>
              </w:r>
            </w:ins>
          </w:p>
        </w:tc>
      </w:tr>
      <w:tr w:rsidR="00A01DCE" w:rsidRPr="002627FD" w14:paraId="4CE87478" w14:textId="77777777" w:rsidTr="00355852">
        <w:trPr>
          <w:ins w:id="1483" w:author="Arjan" w:date="2014-11-17T21:50:00Z"/>
        </w:trPr>
        <w:tc>
          <w:tcPr>
            <w:tcW w:w="3780" w:type="dxa"/>
            <w:tcBorders>
              <w:top w:val="nil"/>
              <w:left w:val="nil"/>
              <w:bottom w:val="nil"/>
              <w:right w:val="nil"/>
            </w:tcBorders>
          </w:tcPr>
          <w:p w14:paraId="2D823B30" w14:textId="77777777" w:rsidR="00A01DCE" w:rsidRPr="002627FD" w:rsidRDefault="00A01DCE" w:rsidP="00355852">
            <w:pPr>
              <w:autoSpaceDE w:val="0"/>
              <w:autoSpaceDN w:val="0"/>
              <w:adjustRightInd w:val="0"/>
              <w:spacing w:after="0" w:line="240" w:lineRule="auto"/>
              <w:rPr>
                <w:ins w:id="1484"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78256033" w14:textId="77777777" w:rsidR="00A01DCE" w:rsidRPr="002627FD" w:rsidRDefault="00A01DCE" w:rsidP="00355852">
            <w:pPr>
              <w:autoSpaceDE w:val="0"/>
              <w:autoSpaceDN w:val="0"/>
              <w:adjustRightInd w:val="0"/>
              <w:spacing w:after="0" w:line="240" w:lineRule="auto"/>
              <w:rPr>
                <w:ins w:id="1485" w:author="Arjan" w:date="2014-11-17T21:50:00Z"/>
                <w:rFonts w:ascii="Arial" w:eastAsia="Times New Roman" w:hAnsi="Arial" w:cs="Arial"/>
                <w:color w:val="000000"/>
                <w:sz w:val="20"/>
                <w:szCs w:val="20"/>
              </w:rPr>
            </w:pPr>
          </w:p>
        </w:tc>
      </w:tr>
      <w:tr w:rsidR="00A01DCE" w:rsidRPr="002627FD" w14:paraId="3967C309" w14:textId="77777777" w:rsidTr="00355852">
        <w:trPr>
          <w:ins w:id="1486" w:author="Arjan" w:date="2014-11-17T21:50:00Z"/>
        </w:trPr>
        <w:tc>
          <w:tcPr>
            <w:tcW w:w="3780" w:type="dxa"/>
            <w:tcBorders>
              <w:top w:val="nil"/>
              <w:left w:val="nil"/>
              <w:bottom w:val="nil"/>
              <w:right w:val="nil"/>
            </w:tcBorders>
          </w:tcPr>
          <w:p w14:paraId="0CC907D3" w14:textId="77777777" w:rsidR="00A01DCE" w:rsidRPr="002627FD" w:rsidRDefault="00A01DCE" w:rsidP="00355852">
            <w:pPr>
              <w:autoSpaceDE w:val="0"/>
              <w:autoSpaceDN w:val="0"/>
              <w:adjustRightInd w:val="0"/>
              <w:spacing w:after="0" w:line="240" w:lineRule="auto"/>
              <w:rPr>
                <w:ins w:id="1487" w:author="Arjan" w:date="2014-11-17T21:50:00Z"/>
                <w:rFonts w:ascii="Arial" w:eastAsia="Times New Roman" w:hAnsi="Arial" w:cs="Arial"/>
                <w:color w:val="000000"/>
                <w:sz w:val="20"/>
                <w:szCs w:val="20"/>
              </w:rPr>
            </w:pPr>
            <w:ins w:id="1488" w:author="Arjan" w:date="2014-11-17T21:50:00Z">
              <w:r w:rsidRPr="002627F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173DD02B" w14:textId="77777777" w:rsidR="00A01DCE" w:rsidRPr="002627FD" w:rsidRDefault="00A01DCE" w:rsidP="00355852">
            <w:pPr>
              <w:autoSpaceDE w:val="0"/>
              <w:autoSpaceDN w:val="0"/>
              <w:adjustRightInd w:val="0"/>
              <w:spacing w:after="0" w:line="240" w:lineRule="auto"/>
              <w:rPr>
                <w:ins w:id="1489" w:author="Arjan" w:date="2014-11-17T21:50:00Z"/>
                <w:rFonts w:ascii="Arial" w:eastAsia="Times New Roman" w:hAnsi="Arial" w:cs="Arial"/>
                <w:color w:val="000000"/>
                <w:sz w:val="20"/>
                <w:szCs w:val="20"/>
              </w:rPr>
            </w:pPr>
            <w:ins w:id="1490" w:author="Arjan" w:date="2014-11-17T21:50:00Z">
              <w:r>
                <w:rPr>
                  <w:rFonts w:ascii="Arial" w:eastAsia="Times New Roman" w:hAnsi="Arial" w:cs="Arial"/>
                  <w:color w:val="000000"/>
                  <w:sz w:val="20"/>
                  <w:szCs w:val="20"/>
                </w:rPr>
                <w:t>1 november 20</w:t>
              </w:r>
            </w:ins>
            <w:ins w:id="1491" w:author="Arjan" w:date="2014-11-17T21:51:00Z">
              <w:r>
                <w:rPr>
                  <w:rFonts w:ascii="Arial" w:eastAsia="Times New Roman" w:hAnsi="Arial" w:cs="Arial"/>
                  <w:color w:val="000000"/>
                  <w:sz w:val="20"/>
                  <w:szCs w:val="20"/>
                </w:rPr>
                <w:t>11</w:t>
              </w:r>
            </w:ins>
          </w:p>
        </w:tc>
      </w:tr>
      <w:tr w:rsidR="00A01DCE" w:rsidRPr="002627FD" w14:paraId="4FBC92CD" w14:textId="77777777" w:rsidTr="00355852">
        <w:trPr>
          <w:ins w:id="1492" w:author="Arjan" w:date="2014-11-17T21:50:00Z"/>
        </w:trPr>
        <w:tc>
          <w:tcPr>
            <w:tcW w:w="3780" w:type="dxa"/>
            <w:tcBorders>
              <w:top w:val="nil"/>
              <w:left w:val="nil"/>
              <w:bottom w:val="nil"/>
              <w:right w:val="nil"/>
            </w:tcBorders>
          </w:tcPr>
          <w:p w14:paraId="5CB1F9B3" w14:textId="77777777" w:rsidR="00A01DCE" w:rsidRPr="002627FD" w:rsidRDefault="00A01DCE" w:rsidP="00355852">
            <w:pPr>
              <w:autoSpaceDE w:val="0"/>
              <w:autoSpaceDN w:val="0"/>
              <w:adjustRightInd w:val="0"/>
              <w:spacing w:after="0" w:line="240" w:lineRule="auto"/>
              <w:rPr>
                <w:ins w:id="1493"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32C5222B" w14:textId="77777777" w:rsidR="00A01DCE" w:rsidRPr="002627FD" w:rsidRDefault="00A01DCE" w:rsidP="00355852">
            <w:pPr>
              <w:autoSpaceDE w:val="0"/>
              <w:autoSpaceDN w:val="0"/>
              <w:adjustRightInd w:val="0"/>
              <w:spacing w:after="0" w:line="240" w:lineRule="auto"/>
              <w:rPr>
                <w:ins w:id="1494" w:author="Arjan" w:date="2014-11-17T21:50:00Z"/>
                <w:rFonts w:ascii="Arial" w:eastAsia="Times New Roman" w:hAnsi="Arial" w:cs="Arial"/>
                <w:color w:val="000000"/>
                <w:sz w:val="20"/>
                <w:szCs w:val="20"/>
              </w:rPr>
            </w:pPr>
          </w:p>
        </w:tc>
      </w:tr>
      <w:tr w:rsidR="00A01DCE" w:rsidRPr="005E066D" w14:paraId="16C6CC04" w14:textId="77777777" w:rsidTr="00355852">
        <w:trPr>
          <w:ins w:id="1495" w:author="Arjan" w:date="2014-11-17T21:50:00Z"/>
        </w:trPr>
        <w:tc>
          <w:tcPr>
            <w:tcW w:w="3780" w:type="dxa"/>
            <w:tcBorders>
              <w:top w:val="nil"/>
              <w:left w:val="nil"/>
              <w:bottom w:val="nil"/>
              <w:right w:val="nil"/>
            </w:tcBorders>
          </w:tcPr>
          <w:p w14:paraId="1058B1BF" w14:textId="77777777" w:rsidR="00A01DCE" w:rsidRPr="002627FD" w:rsidRDefault="00A01DCE" w:rsidP="00355852">
            <w:pPr>
              <w:autoSpaceDE w:val="0"/>
              <w:autoSpaceDN w:val="0"/>
              <w:adjustRightInd w:val="0"/>
              <w:spacing w:after="0" w:line="240" w:lineRule="auto"/>
              <w:rPr>
                <w:ins w:id="1496" w:author="Arjan" w:date="2014-11-17T21:50:00Z"/>
                <w:rFonts w:ascii="Arial" w:eastAsia="Times New Roman" w:hAnsi="Arial" w:cs="Arial"/>
                <w:color w:val="000000"/>
                <w:sz w:val="20"/>
                <w:szCs w:val="20"/>
              </w:rPr>
            </w:pPr>
            <w:ins w:id="1497" w:author="Arjan" w:date="2014-11-17T21:50:00Z">
              <w:r w:rsidRPr="002627F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35A795C0" w14:textId="77777777" w:rsidR="0062522E" w:rsidRPr="0062522E" w:rsidRDefault="0062522E" w:rsidP="0062522E">
            <w:pPr>
              <w:autoSpaceDE w:val="0"/>
              <w:autoSpaceDN w:val="0"/>
              <w:adjustRightInd w:val="0"/>
              <w:spacing w:after="0" w:line="240" w:lineRule="auto"/>
              <w:rPr>
                <w:ins w:id="1498" w:author="Arjan" w:date="2014-11-17T22:00:00Z"/>
                <w:rFonts w:ascii="Arial" w:eastAsia="Times New Roman" w:hAnsi="Arial" w:cs="Arial"/>
                <w:color w:val="000000"/>
                <w:sz w:val="20"/>
                <w:szCs w:val="20"/>
                <w:lang w:val="nl-NL"/>
              </w:rPr>
            </w:pPr>
            <w:ins w:id="1499" w:author="Arjan" w:date="2014-11-17T22:00:00Z">
              <w:r>
                <w:rPr>
                  <w:rFonts w:ascii="Arial" w:eastAsia="Times New Roman" w:hAnsi="Arial" w:cs="Arial"/>
                  <w:color w:val="000000"/>
                  <w:sz w:val="20"/>
                  <w:szCs w:val="20"/>
                  <w:lang w:val="nl-NL"/>
                </w:rPr>
                <w:t>De kern hiervan betreft e</w:t>
              </w:r>
              <w:r w:rsidRPr="0062522E">
                <w:rPr>
                  <w:rFonts w:ascii="Arial" w:eastAsia="Times New Roman" w:hAnsi="Arial" w:cs="Arial"/>
                  <w:color w:val="000000"/>
                  <w:sz w:val="20"/>
                  <w:szCs w:val="20"/>
                  <w:lang w:val="nl-NL"/>
                </w:rPr>
                <w:t>en waarde waarmee in een later stadium de integriteit kan worden gecontroleerd. Bijvoorbeeld door berekening van de checksum, of door middel van een digitale handtekening of digitaal watermerk.</w:t>
              </w:r>
            </w:ins>
          </w:p>
          <w:p w14:paraId="7928A46A" w14:textId="77777777" w:rsidR="0062522E" w:rsidRPr="0062522E" w:rsidRDefault="0062522E" w:rsidP="0062522E">
            <w:pPr>
              <w:autoSpaceDE w:val="0"/>
              <w:autoSpaceDN w:val="0"/>
              <w:adjustRightInd w:val="0"/>
              <w:spacing w:after="0" w:line="240" w:lineRule="auto"/>
              <w:rPr>
                <w:ins w:id="1500" w:author="Arjan" w:date="2014-11-17T22:00:00Z"/>
                <w:rFonts w:ascii="Arial" w:eastAsia="Times New Roman" w:hAnsi="Arial" w:cs="Arial"/>
                <w:color w:val="000000"/>
                <w:sz w:val="20"/>
                <w:szCs w:val="20"/>
                <w:lang w:val="nl-NL"/>
              </w:rPr>
            </w:pPr>
            <w:ins w:id="1501" w:author="Arjan" w:date="2014-11-17T22:00:00Z">
              <w:r w:rsidRPr="0062522E">
                <w:rPr>
                  <w:rFonts w:ascii="Arial" w:eastAsia="Times New Roman" w:hAnsi="Arial" w:cs="Arial"/>
                  <w:color w:val="000000"/>
                  <w:sz w:val="20"/>
                  <w:szCs w:val="20"/>
                  <w:lang w:val="nl-NL"/>
                </w:rPr>
                <w:t xml:space="preserve">Het </w:t>
              </w:r>
            </w:ins>
            <w:ins w:id="1502" w:author="Arjan" w:date="2014-11-17T22:01:00Z">
              <w:r>
                <w:rPr>
                  <w:rFonts w:ascii="Arial" w:eastAsia="Times New Roman" w:hAnsi="Arial" w:cs="Arial"/>
                  <w:color w:val="000000"/>
                  <w:sz w:val="20"/>
                  <w:szCs w:val="20"/>
                  <w:lang w:val="nl-NL"/>
                </w:rPr>
                <w:t xml:space="preserve">bestaat </w:t>
              </w:r>
            </w:ins>
            <w:ins w:id="1503" w:author="Arjan" w:date="2014-11-17T22:00:00Z">
              <w:r w:rsidRPr="0062522E">
                <w:rPr>
                  <w:rFonts w:ascii="Arial" w:eastAsia="Times New Roman" w:hAnsi="Arial" w:cs="Arial"/>
                  <w:color w:val="000000"/>
                  <w:sz w:val="20"/>
                  <w:szCs w:val="20"/>
                  <w:lang w:val="nl-NL"/>
                </w:rPr>
                <w:t xml:space="preserve">uit de </w:t>
              </w:r>
            </w:ins>
            <w:ins w:id="1504" w:author="Arjan" w:date="2014-11-17T22:01:00Z">
              <w:r>
                <w:rPr>
                  <w:rFonts w:ascii="Arial" w:eastAsia="Times New Roman" w:hAnsi="Arial" w:cs="Arial"/>
                  <w:color w:val="000000"/>
                  <w:sz w:val="20"/>
                  <w:szCs w:val="20"/>
                  <w:lang w:val="nl-NL"/>
                </w:rPr>
                <w:t>attribuutsoorten:</w:t>
              </w:r>
            </w:ins>
            <w:ins w:id="1505" w:author="Arjan" w:date="2014-11-17T22:00:00Z">
              <w:r w:rsidRPr="0062522E">
                <w:rPr>
                  <w:rFonts w:ascii="Arial" w:eastAsia="Times New Roman" w:hAnsi="Arial" w:cs="Arial"/>
                  <w:color w:val="000000"/>
                  <w:sz w:val="20"/>
                  <w:szCs w:val="20"/>
                  <w:lang w:val="nl-NL"/>
                </w:rPr>
                <w:t>:</w:t>
              </w:r>
            </w:ins>
          </w:p>
          <w:p w14:paraId="27386328" w14:textId="77777777" w:rsidR="0062522E" w:rsidRPr="0062522E" w:rsidRDefault="0062522E" w:rsidP="0062522E">
            <w:pPr>
              <w:autoSpaceDE w:val="0"/>
              <w:autoSpaceDN w:val="0"/>
              <w:adjustRightInd w:val="0"/>
              <w:spacing w:after="0" w:line="240" w:lineRule="auto"/>
              <w:rPr>
                <w:ins w:id="1506" w:author="Arjan" w:date="2014-11-17T22:00:00Z"/>
                <w:rFonts w:ascii="Arial" w:eastAsia="Times New Roman" w:hAnsi="Arial" w:cs="Arial"/>
                <w:color w:val="000000"/>
                <w:sz w:val="20"/>
                <w:szCs w:val="20"/>
                <w:lang w:val="nl-NL"/>
              </w:rPr>
            </w:pPr>
            <w:ins w:id="1507" w:author="Arjan" w:date="2014-11-17T22:00:00Z">
              <w:r w:rsidRPr="0062522E">
                <w:rPr>
                  <w:rFonts w:ascii="Arial" w:eastAsia="Times New Roman" w:hAnsi="Arial" w:cs="Arial"/>
                  <w:color w:val="000000"/>
                  <w:sz w:val="20"/>
                  <w:szCs w:val="20"/>
                  <w:lang w:val="nl-NL"/>
                </w:rPr>
                <w:t>-</w:t>
              </w:r>
              <w:r w:rsidRPr="0062522E">
                <w:rPr>
                  <w:rFonts w:ascii="Arial" w:eastAsia="Times New Roman" w:hAnsi="Arial" w:cs="Arial"/>
                  <w:color w:val="000000"/>
                  <w:sz w:val="20"/>
                  <w:szCs w:val="20"/>
                  <w:lang w:val="nl-NL"/>
                </w:rPr>
                <w:tab/>
                <w:t>Algoritme</w:t>
              </w:r>
            </w:ins>
          </w:p>
          <w:p w14:paraId="3940B7B2" w14:textId="77777777" w:rsidR="0062522E" w:rsidRPr="0062522E" w:rsidRDefault="0062522E" w:rsidP="0062522E">
            <w:pPr>
              <w:autoSpaceDE w:val="0"/>
              <w:autoSpaceDN w:val="0"/>
              <w:adjustRightInd w:val="0"/>
              <w:spacing w:after="0" w:line="240" w:lineRule="auto"/>
              <w:rPr>
                <w:ins w:id="1508" w:author="Arjan" w:date="2014-11-17T22:00:00Z"/>
                <w:rFonts w:ascii="Arial" w:eastAsia="Times New Roman" w:hAnsi="Arial" w:cs="Arial"/>
                <w:color w:val="000000"/>
                <w:sz w:val="20"/>
                <w:szCs w:val="20"/>
                <w:lang w:val="nl-NL"/>
              </w:rPr>
            </w:pPr>
            <w:ins w:id="1509" w:author="Arjan" w:date="2014-11-17T22:00:00Z">
              <w:r w:rsidRPr="0062522E">
                <w:rPr>
                  <w:rFonts w:ascii="Arial" w:eastAsia="Times New Roman" w:hAnsi="Arial" w:cs="Arial"/>
                  <w:color w:val="000000"/>
                  <w:sz w:val="20"/>
                  <w:szCs w:val="20"/>
                  <w:lang w:val="nl-NL"/>
                </w:rPr>
                <w:t>-</w:t>
              </w:r>
              <w:r w:rsidRPr="0062522E">
                <w:rPr>
                  <w:rFonts w:ascii="Arial" w:eastAsia="Times New Roman" w:hAnsi="Arial" w:cs="Arial"/>
                  <w:color w:val="000000"/>
                  <w:sz w:val="20"/>
                  <w:szCs w:val="20"/>
                  <w:lang w:val="nl-NL"/>
                </w:rPr>
                <w:tab/>
                <w:t>Waarde</w:t>
              </w:r>
            </w:ins>
          </w:p>
          <w:p w14:paraId="02D3EA0E" w14:textId="77777777" w:rsidR="00A01DCE" w:rsidRPr="00DD0F4F" w:rsidRDefault="0062522E" w:rsidP="0062522E">
            <w:pPr>
              <w:autoSpaceDE w:val="0"/>
              <w:autoSpaceDN w:val="0"/>
              <w:adjustRightInd w:val="0"/>
              <w:spacing w:after="0" w:line="240" w:lineRule="auto"/>
              <w:rPr>
                <w:ins w:id="1510" w:author="Arjan" w:date="2014-11-17T21:50:00Z"/>
                <w:rFonts w:ascii="Arial" w:eastAsia="Times New Roman" w:hAnsi="Arial" w:cs="Arial"/>
                <w:color w:val="000000"/>
                <w:sz w:val="20"/>
                <w:szCs w:val="20"/>
                <w:lang w:val="nl-NL"/>
              </w:rPr>
            </w:pPr>
            <w:ins w:id="1511" w:author="Arjan" w:date="2014-11-17T22:00:00Z">
              <w:r w:rsidRPr="0062522E">
                <w:rPr>
                  <w:rFonts w:ascii="Arial" w:eastAsia="Times New Roman" w:hAnsi="Arial" w:cs="Arial"/>
                  <w:color w:val="000000"/>
                  <w:sz w:val="20"/>
                  <w:szCs w:val="20"/>
                  <w:lang w:val="nl-NL"/>
                </w:rPr>
                <w:t>-</w:t>
              </w:r>
              <w:r w:rsidRPr="0062522E">
                <w:rPr>
                  <w:rFonts w:ascii="Arial" w:eastAsia="Times New Roman" w:hAnsi="Arial" w:cs="Arial"/>
                  <w:color w:val="000000"/>
                  <w:sz w:val="20"/>
                  <w:szCs w:val="20"/>
                  <w:lang w:val="nl-NL"/>
                </w:rPr>
                <w:tab/>
                <w:t>Datum</w:t>
              </w:r>
            </w:ins>
            <w:ins w:id="1512" w:author="Arjan" w:date="2014-11-17T22:01:00Z">
              <w:r>
                <w:rPr>
                  <w:rFonts w:ascii="Arial" w:eastAsia="Times New Roman" w:hAnsi="Arial" w:cs="Arial"/>
                  <w:color w:val="000000"/>
                  <w:sz w:val="20"/>
                  <w:szCs w:val="20"/>
                  <w:lang w:val="nl-NL"/>
                </w:rPr>
                <w:t>.</w:t>
              </w:r>
            </w:ins>
          </w:p>
        </w:tc>
      </w:tr>
      <w:tr w:rsidR="00A01DCE" w:rsidRPr="005E066D" w14:paraId="2D6F95D1" w14:textId="77777777" w:rsidTr="00355852">
        <w:trPr>
          <w:ins w:id="1513" w:author="Arjan" w:date="2014-11-17T21:50:00Z"/>
        </w:trPr>
        <w:tc>
          <w:tcPr>
            <w:tcW w:w="3780" w:type="dxa"/>
            <w:tcBorders>
              <w:top w:val="nil"/>
              <w:left w:val="nil"/>
              <w:bottom w:val="nil"/>
              <w:right w:val="nil"/>
            </w:tcBorders>
          </w:tcPr>
          <w:p w14:paraId="638D8062" w14:textId="77777777" w:rsidR="00A01DCE" w:rsidRPr="00DD0F4F" w:rsidRDefault="00A01DCE" w:rsidP="00355852">
            <w:pPr>
              <w:autoSpaceDE w:val="0"/>
              <w:autoSpaceDN w:val="0"/>
              <w:adjustRightInd w:val="0"/>
              <w:spacing w:after="0" w:line="240" w:lineRule="auto"/>
              <w:rPr>
                <w:ins w:id="1514" w:author="Arjan" w:date="2014-11-17T21:5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468312A8" w14:textId="77777777" w:rsidR="00A01DCE" w:rsidRPr="00DD0F4F" w:rsidRDefault="00A01DCE" w:rsidP="00355852">
            <w:pPr>
              <w:autoSpaceDE w:val="0"/>
              <w:autoSpaceDN w:val="0"/>
              <w:adjustRightInd w:val="0"/>
              <w:spacing w:after="0" w:line="240" w:lineRule="auto"/>
              <w:rPr>
                <w:ins w:id="1515" w:author="Arjan" w:date="2014-11-17T21:50:00Z"/>
                <w:rFonts w:ascii="Arial" w:eastAsia="Times New Roman" w:hAnsi="Arial" w:cs="Arial"/>
                <w:color w:val="000000"/>
                <w:sz w:val="20"/>
                <w:szCs w:val="20"/>
                <w:lang w:val="nl-NL"/>
              </w:rPr>
            </w:pPr>
          </w:p>
        </w:tc>
      </w:tr>
      <w:tr w:rsidR="00A01DCE" w:rsidRPr="002627FD" w14:paraId="1802F557" w14:textId="77777777" w:rsidTr="00355852">
        <w:trPr>
          <w:trHeight w:val="215"/>
          <w:ins w:id="1516" w:author="Arjan" w:date="2014-11-17T21:50:00Z"/>
        </w:trPr>
        <w:tc>
          <w:tcPr>
            <w:tcW w:w="3780" w:type="dxa"/>
            <w:tcBorders>
              <w:top w:val="nil"/>
              <w:left w:val="nil"/>
              <w:bottom w:val="nil"/>
              <w:right w:val="nil"/>
            </w:tcBorders>
          </w:tcPr>
          <w:p w14:paraId="2CD34426" w14:textId="77777777" w:rsidR="00A01DCE" w:rsidRPr="002627FD" w:rsidRDefault="00A01DCE" w:rsidP="00355852">
            <w:pPr>
              <w:autoSpaceDE w:val="0"/>
              <w:autoSpaceDN w:val="0"/>
              <w:adjustRightInd w:val="0"/>
              <w:spacing w:after="0" w:line="240" w:lineRule="auto"/>
              <w:rPr>
                <w:ins w:id="1517" w:author="Arjan" w:date="2014-11-17T21:50:00Z"/>
                <w:rFonts w:ascii="Arial" w:eastAsia="Times New Roman" w:hAnsi="Arial" w:cs="Arial"/>
                <w:color w:val="000000"/>
                <w:sz w:val="20"/>
                <w:szCs w:val="20"/>
              </w:rPr>
            </w:pPr>
            <w:ins w:id="1518" w:author="Arjan" w:date="2014-11-17T21:50:00Z">
              <w:r w:rsidRPr="002627F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3FEA3BBF" w14:textId="77777777" w:rsidR="00A01DCE" w:rsidRPr="002627FD" w:rsidRDefault="00E2054E" w:rsidP="00355852">
            <w:pPr>
              <w:autoSpaceDE w:val="0"/>
              <w:autoSpaceDN w:val="0"/>
              <w:adjustRightInd w:val="0"/>
              <w:spacing w:after="0" w:line="240" w:lineRule="auto"/>
              <w:rPr>
                <w:ins w:id="1519" w:author="Arjan" w:date="2014-11-17T21:50:00Z"/>
                <w:rFonts w:ascii="Arial" w:eastAsia="Times New Roman" w:hAnsi="Arial" w:cs="Arial"/>
                <w:color w:val="000000"/>
                <w:sz w:val="20"/>
                <w:szCs w:val="20"/>
              </w:rPr>
            </w:pPr>
            <w:ins w:id="1520" w:author="Arjan" w:date="2014-11-17T21:55:00Z">
              <w:r>
                <w:rPr>
                  <w:rFonts w:ascii="Arial" w:eastAsia="Times New Roman" w:hAnsi="Arial" w:cs="Arial"/>
                  <w:color w:val="000000"/>
                  <w:sz w:val="20"/>
                  <w:szCs w:val="20"/>
                </w:rPr>
                <w:t>Nee</w:t>
              </w:r>
            </w:ins>
          </w:p>
        </w:tc>
      </w:tr>
      <w:tr w:rsidR="00A01DCE" w:rsidRPr="002627FD" w14:paraId="74A1E837" w14:textId="77777777" w:rsidTr="00355852">
        <w:trPr>
          <w:trHeight w:val="230"/>
          <w:ins w:id="1521" w:author="Arjan" w:date="2014-11-17T21:50:00Z"/>
        </w:trPr>
        <w:tc>
          <w:tcPr>
            <w:tcW w:w="3780" w:type="dxa"/>
            <w:tcBorders>
              <w:top w:val="nil"/>
              <w:left w:val="nil"/>
              <w:bottom w:val="nil"/>
              <w:right w:val="nil"/>
            </w:tcBorders>
          </w:tcPr>
          <w:p w14:paraId="448AD41C" w14:textId="77777777" w:rsidR="00A01DCE" w:rsidRPr="002627FD" w:rsidRDefault="00A01DCE" w:rsidP="00355852">
            <w:pPr>
              <w:autoSpaceDE w:val="0"/>
              <w:autoSpaceDN w:val="0"/>
              <w:adjustRightInd w:val="0"/>
              <w:spacing w:after="0" w:line="240" w:lineRule="auto"/>
              <w:rPr>
                <w:ins w:id="1522"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1CF81748" w14:textId="77777777" w:rsidR="00A01DCE" w:rsidRPr="002627FD" w:rsidRDefault="00A01DCE" w:rsidP="00355852">
            <w:pPr>
              <w:autoSpaceDE w:val="0"/>
              <w:autoSpaceDN w:val="0"/>
              <w:adjustRightInd w:val="0"/>
              <w:spacing w:after="0" w:line="240" w:lineRule="auto"/>
              <w:rPr>
                <w:ins w:id="1523" w:author="Arjan" w:date="2014-11-17T21:50:00Z"/>
                <w:rFonts w:ascii="Arial" w:eastAsia="Times New Roman" w:hAnsi="Arial" w:cs="Arial"/>
                <w:color w:val="000000"/>
                <w:sz w:val="20"/>
                <w:szCs w:val="20"/>
              </w:rPr>
            </w:pPr>
          </w:p>
        </w:tc>
      </w:tr>
      <w:tr w:rsidR="00A01DCE" w:rsidRPr="002627FD" w14:paraId="6221F0AE" w14:textId="77777777" w:rsidTr="00355852">
        <w:trPr>
          <w:trHeight w:val="230"/>
          <w:ins w:id="1524" w:author="Arjan" w:date="2014-11-17T21:50:00Z"/>
        </w:trPr>
        <w:tc>
          <w:tcPr>
            <w:tcW w:w="3780" w:type="dxa"/>
            <w:tcBorders>
              <w:top w:val="nil"/>
              <w:left w:val="nil"/>
              <w:bottom w:val="nil"/>
              <w:right w:val="nil"/>
            </w:tcBorders>
          </w:tcPr>
          <w:p w14:paraId="025675A1" w14:textId="77777777" w:rsidR="00A01DCE" w:rsidRPr="002627FD" w:rsidRDefault="00A01DCE" w:rsidP="00355852">
            <w:pPr>
              <w:autoSpaceDE w:val="0"/>
              <w:autoSpaceDN w:val="0"/>
              <w:adjustRightInd w:val="0"/>
              <w:spacing w:after="0" w:line="240" w:lineRule="auto"/>
              <w:rPr>
                <w:ins w:id="1525" w:author="Arjan" w:date="2014-11-17T21:50:00Z"/>
                <w:rFonts w:ascii="Arial" w:eastAsia="Times New Roman" w:hAnsi="Arial" w:cs="Arial"/>
                <w:color w:val="000000"/>
                <w:sz w:val="20"/>
                <w:szCs w:val="20"/>
              </w:rPr>
            </w:pPr>
            <w:ins w:id="1526" w:author="Arjan" w:date="2014-11-17T21:50:00Z">
              <w:r w:rsidRPr="002627F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49EB477A" w14:textId="77777777" w:rsidR="00A01DCE" w:rsidRPr="002627FD" w:rsidRDefault="00A01DCE" w:rsidP="00355852">
            <w:pPr>
              <w:autoSpaceDE w:val="0"/>
              <w:autoSpaceDN w:val="0"/>
              <w:adjustRightInd w:val="0"/>
              <w:spacing w:after="0" w:line="240" w:lineRule="auto"/>
              <w:rPr>
                <w:ins w:id="1527" w:author="Arjan" w:date="2014-11-17T21:50:00Z"/>
                <w:rFonts w:ascii="Arial" w:eastAsia="Times New Roman" w:hAnsi="Arial" w:cs="Arial"/>
                <w:color w:val="000000"/>
                <w:sz w:val="20"/>
                <w:szCs w:val="20"/>
              </w:rPr>
            </w:pPr>
            <w:ins w:id="1528" w:author="Arjan" w:date="2014-11-17T21:50:00Z">
              <w:r w:rsidRPr="002627FD">
                <w:rPr>
                  <w:rFonts w:ascii="Arial" w:eastAsia="Times New Roman" w:hAnsi="Arial" w:cs="Arial"/>
                  <w:color w:val="000000"/>
                  <w:sz w:val="20"/>
                  <w:szCs w:val="20"/>
                </w:rPr>
                <w:t>Nee</w:t>
              </w:r>
            </w:ins>
          </w:p>
        </w:tc>
      </w:tr>
      <w:tr w:rsidR="00A01DCE" w:rsidRPr="002627FD" w14:paraId="005D9B5E" w14:textId="77777777" w:rsidTr="00355852">
        <w:trPr>
          <w:trHeight w:val="230"/>
          <w:ins w:id="1529" w:author="Arjan" w:date="2014-11-17T21:50:00Z"/>
        </w:trPr>
        <w:tc>
          <w:tcPr>
            <w:tcW w:w="3780" w:type="dxa"/>
            <w:tcBorders>
              <w:top w:val="nil"/>
              <w:left w:val="nil"/>
              <w:bottom w:val="nil"/>
              <w:right w:val="nil"/>
            </w:tcBorders>
          </w:tcPr>
          <w:p w14:paraId="4B1B407E" w14:textId="77777777" w:rsidR="00A01DCE" w:rsidRPr="002627FD" w:rsidRDefault="00A01DCE" w:rsidP="00355852">
            <w:pPr>
              <w:autoSpaceDE w:val="0"/>
              <w:autoSpaceDN w:val="0"/>
              <w:adjustRightInd w:val="0"/>
              <w:spacing w:after="0" w:line="240" w:lineRule="auto"/>
              <w:rPr>
                <w:ins w:id="1530"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6F85F039" w14:textId="77777777" w:rsidR="00A01DCE" w:rsidRPr="002627FD" w:rsidRDefault="00A01DCE" w:rsidP="00355852">
            <w:pPr>
              <w:autoSpaceDE w:val="0"/>
              <w:autoSpaceDN w:val="0"/>
              <w:adjustRightInd w:val="0"/>
              <w:spacing w:after="0" w:line="240" w:lineRule="auto"/>
              <w:rPr>
                <w:ins w:id="1531" w:author="Arjan" w:date="2014-11-17T21:50:00Z"/>
                <w:rFonts w:ascii="Arial" w:eastAsia="Times New Roman" w:hAnsi="Arial" w:cs="Arial"/>
                <w:color w:val="000000"/>
                <w:sz w:val="20"/>
                <w:szCs w:val="20"/>
              </w:rPr>
            </w:pPr>
          </w:p>
        </w:tc>
      </w:tr>
      <w:tr w:rsidR="00A01DCE" w:rsidRPr="002627FD" w14:paraId="7C1FE6F3" w14:textId="77777777" w:rsidTr="00355852">
        <w:trPr>
          <w:trHeight w:val="230"/>
          <w:ins w:id="1532" w:author="Arjan" w:date="2014-11-17T21:50:00Z"/>
        </w:trPr>
        <w:tc>
          <w:tcPr>
            <w:tcW w:w="3780" w:type="dxa"/>
            <w:tcBorders>
              <w:top w:val="nil"/>
              <w:left w:val="nil"/>
              <w:bottom w:val="nil"/>
              <w:right w:val="nil"/>
            </w:tcBorders>
          </w:tcPr>
          <w:p w14:paraId="221E24EA" w14:textId="77777777" w:rsidR="00A01DCE" w:rsidRPr="002627FD" w:rsidRDefault="00A01DCE" w:rsidP="00355852">
            <w:pPr>
              <w:autoSpaceDE w:val="0"/>
              <w:autoSpaceDN w:val="0"/>
              <w:adjustRightInd w:val="0"/>
              <w:spacing w:after="0" w:line="240" w:lineRule="auto"/>
              <w:rPr>
                <w:ins w:id="1533" w:author="Arjan" w:date="2014-11-17T21:50:00Z"/>
                <w:rFonts w:ascii="Arial" w:eastAsia="Times New Roman" w:hAnsi="Arial" w:cs="Arial"/>
                <w:color w:val="000000"/>
                <w:sz w:val="20"/>
                <w:szCs w:val="20"/>
              </w:rPr>
            </w:pPr>
            <w:ins w:id="1534" w:author="Arjan" w:date="2014-11-17T21:50:00Z">
              <w:r w:rsidRPr="002627F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797AEE96" w14:textId="77777777" w:rsidR="00A01DCE" w:rsidRPr="002627FD" w:rsidRDefault="00A01DCE" w:rsidP="00355852">
            <w:pPr>
              <w:autoSpaceDE w:val="0"/>
              <w:autoSpaceDN w:val="0"/>
              <w:adjustRightInd w:val="0"/>
              <w:spacing w:after="0" w:line="240" w:lineRule="auto"/>
              <w:rPr>
                <w:ins w:id="1535" w:author="Arjan" w:date="2014-11-17T21:50:00Z"/>
                <w:rFonts w:ascii="Arial" w:eastAsia="Times New Roman" w:hAnsi="Arial" w:cs="Arial"/>
                <w:color w:val="000000"/>
                <w:sz w:val="20"/>
                <w:szCs w:val="20"/>
              </w:rPr>
            </w:pPr>
          </w:p>
        </w:tc>
      </w:tr>
      <w:tr w:rsidR="00A01DCE" w:rsidRPr="002627FD" w14:paraId="33168E8E" w14:textId="77777777" w:rsidTr="00355852">
        <w:trPr>
          <w:trHeight w:val="230"/>
          <w:ins w:id="1536" w:author="Arjan" w:date="2014-11-17T21:50:00Z"/>
        </w:trPr>
        <w:tc>
          <w:tcPr>
            <w:tcW w:w="3780" w:type="dxa"/>
            <w:tcBorders>
              <w:top w:val="nil"/>
              <w:left w:val="nil"/>
              <w:bottom w:val="nil"/>
              <w:right w:val="nil"/>
            </w:tcBorders>
          </w:tcPr>
          <w:p w14:paraId="6EEBFF38" w14:textId="77777777" w:rsidR="00A01DCE" w:rsidRPr="002627FD" w:rsidRDefault="00A01DCE" w:rsidP="00355852">
            <w:pPr>
              <w:autoSpaceDE w:val="0"/>
              <w:autoSpaceDN w:val="0"/>
              <w:adjustRightInd w:val="0"/>
              <w:spacing w:after="0" w:line="240" w:lineRule="auto"/>
              <w:rPr>
                <w:ins w:id="1537"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6EAB0CCA" w14:textId="77777777" w:rsidR="00A01DCE" w:rsidRPr="002627FD" w:rsidRDefault="00A01DCE" w:rsidP="00355852">
            <w:pPr>
              <w:autoSpaceDE w:val="0"/>
              <w:autoSpaceDN w:val="0"/>
              <w:adjustRightInd w:val="0"/>
              <w:spacing w:after="0" w:line="240" w:lineRule="auto"/>
              <w:rPr>
                <w:ins w:id="1538" w:author="Arjan" w:date="2014-11-17T21:50:00Z"/>
                <w:rFonts w:ascii="Arial" w:eastAsia="Times New Roman" w:hAnsi="Arial" w:cs="Arial"/>
                <w:color w:val="000000"/>
                <w:sz w:val="20"/>
                <w:szCs w:val="20"/>
              </w:rPr>
            </w:pPr>
          </w:p>
        </w:tc>
      </w:tr>
      <w:tr w:rsidR="00A01DCE" w:rsidRPr="002627FD" w14:paraId="630C69EA" w14:textId="77777777" w:rsidTr="00355852">
        <w:trPr>
          <w:trHeight w:val="230"/>
          <w:ins w:id="1539" w:author="Arjan" w:date="2014-11-17T21:50:00Z"/>
        </w:trPr>
        <w:tc>
          <w:tcPr>
            <w:tcW w:w="3780" w:type="dxa"/>
            <w:tcBorders>
              <w:top w:val="nil"/>
              <w:left w:val="nil"/>
              <w:bottom w:val="nil"/>
              <w:right w:val="nil"/>
            </w:tcBorders>
          </w:tcPr>
          <w:p w14:paraId="0367AA17" w14:textId="77777777" w:rsidR="00A01DCE" w:rsidRPr="002627FD" w:rsidRDefault="00A01DCE" w:rsidP="00355852">
            <w:pPr>
              <w:autoSpaceDE w:val="0"/>
              <w:autoSpaceDN w:val="0"/>
              <w:adjustRightInd w:val="0"/>
              <w:spacing w:after="0" w:line="240" w:lineRule="auto"/>
              <w:rPr>
                <w:ins w:id="1540" w:author="Arjan" w:date="2014-11-17T21:50:00Z"/>
                <w:rFonts w:ascii="Arial" w:eastAsia="Times New Roman" w:hAnsi="Arial" w:cs="Arial"/>
                <w:color w:val="000000"/>
                <w:sz w:val="20"/>
                <w:szCs w:val="20"/>
              </w:rPr>
            </w:pPr>
            <w:ins w:id="1541" w:author="Arjan" w:date="2014-11-17T21:50:00Z">
              <w:r w:rsidRPr="002627F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3AF4F94A" w14:textId="77777777" w:rsidR="00A01DCE" w:rsidRPr="002627FD" w:rsidRDefault="00A01DCE" w:rsidP="00355852">
            <w:pPr>
              <w:autoSpaceDE w:val="0"/>
              <w:autoSpaceDN w:val="0"/>
              <w:adjustRightInd w:val="0"/>
              <w:spacing w:after="0" w:line="240" w:lineRule="auto"/>
              <w:rPr>
                <w:ins w:id="1542" w:author="Arjan" w:date="2014-11-17T21:50:00Z"/>
                <w:rFonts w:ascii="Arial" w:eastAsia="Times New Roman" w:hAnsi="Arial" w:cs="Arial"/>
                <w:color w:val="000000"/>
                <w:sz w:val="20"/>
                <w:szCs w:val="20"/>
              </w:rPr>
            </w:pPr>
            <w:ins w:id="1543" w:author="Arjan" w:date="2014-11-17T21:50:00Z">
              <w:r w:rsidRPr="002627FD">
                <w:rPr>
                  <w:rFonts w:ascii="Arial" w:eastAsia="Times New Roman" w:hAnsi="Arial" w:cs="Arial"/>
                  <w:color w:val="000000"/>
                  <w:sz w:val="20"/>
                  <w:szCs w:val="20"/>
                </w:rPr>
                <w:t>Nee</w:t>
              </w:r>
            </w:ins>
          </w:p>
        </w:tc>
      </w:tr>
      <w:tr w:rsidR="00A01DCE" w:rsidRPr="002627FD" w14:paraId="31104BA5" w14:textId="77777777" w:rsidTr="00355852">
        <w:trPr>
          <w:trHeight w:val="230"/>
          <w:ins w:id="1544" w:author="Arjan" w:date="2014-11-17T21:50:00Z"/>
        </w:trPr>
        <w:tc>
          <w:tcPr>
            <w:tcW w:w="3780" w:type="dxa"/>
            <w:tcBorders>
              <w:top w:val="nil"/>
              <w:left w:val="nil"/>
              <w:bottom w:val="nil"/>
              <w:right w:val="nil"/>
            </w:tcBorders>
          </w:tcPr>
          <w:p w14:paraId="6E4834A2" w14:textId="77777777" w:rsidR="00A01DCE" w:rsidRPr="002627FD" w:rsidRDefault="00A01DCE" w:rsidP="00355852">
            <w:pPr>
              <w:autoSpaceDE w:val="0"/>
              <w:autoSpaceDN w:val="0"/>
              <w:adjustRightInd w:val="0"/>
              <w:spacing w:after="0" w:line="240" w:lineRule="auto"/>
              <w:rPr>
                <w:ins w:id="1545"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63182A01" w14:textId="77777777" w:rsidR="00A01DCE" w:rsidRPr="002627FD" w:rsidRDefault="00A01DCE" w:rsidP="00355852">
            <w:pPr>
              <w:autoSpaceDE w:val="0"/>
              <w:autoSpaceDN w:val="0"/>
              <w:adjustRightInd w:val="0"/>
              <w:spacing w:after="0" w:line="240" w:lineRule="auto"/>
              <w:rPr>
                <w:ins w:id="1546" w:author="Arjan" w:date="2014-11-17T21:50:00Z"/>
                <w:rFonts w:ascii="Arial" w:eastAsia="Times New Roman" w:hAnsi="Arial" w:cs="Arial"/>
                <w:color w:val="000000"/>
                <w:sz w:val="20"/>
                <w:szCs w:val="20"/>
              </w:rPr>
            </w:pPr>
          </w:p>
        </w:tc>
      </w:tr>
      <w:tr w:rsidR="00A01DCE" w:rsidRPr="002627FD" w14:paraId="1FA2A02B" w14:textId="77777777" w:rsidTr="00355852">
        <w:trPr>
          <w:trHeight w:val="411"/>
          <w:ins w:id="1547" w:author="Arjan" w:date="2014-11-17T21:50:00Z"/>
        </w:trPr>
        <w:tc>
          <w:tcPr>
            <w:tcW w:w="3780" w:type="dxa"/>
            <w:tcBorders>
              <w:top w:val="nil"/>
              <w:left w:val="nil"/>
              <w:bottom w:val="nil"/>
              <w:right w:val="nil"/>
            </w:tcBorders>
          </w:tcPr>
          <w:p w14:paraId="5932C644" w14:textId="77777777" w:rsidR="00A01DCE" w:rsidRPr="002627FD" w:rsidRDefault="00A01DCE" w:rsidP="00355852">
            <w:pPr>
              <w:autoSpaceDE w:val="0"/>
              <w:autoSpaceDN w:val="0"/>
              <w:adjustRightInd w:val="0"/>
              <w:spacing w:after="0" w:line="240" w:lineRule="auto"/>
              <w:rPr>
                <w:ins w:id="1548" w:author="Arjan" w:date="2014-11-17T21:50:00Z"/>
                <w:rFonts w:ascii="Arial" w:eastAsia="Times New Roman" w:hAnsi="Arial" w:cs="Arial"/>
                <w:color w:val="000000"/>
                <w:sz w:val="20"/>
                <w:szCs w:val="20"/>
              </w:rPr>
            </w:pPr>
            <w:ins w:id="1549" w:author="Arjan" w:date="2014-11-17T21:50:00Z">
              <w:r w:rsidRPr="002627F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0BED09EE" w14:textId="77777777" w:rsidR="00A01DCE" w:rsidRPr="002627FD" w:rsidRDefault="00A01DCE" w:rsidP="00355852">
            <w:pPr>
              <w:autoSpaceDE w:val="0"/>
              <w:autoSpaceDN w:val="0"/>
              <w:adjustRightInd w:val="0"/>
              <w:spacing w:after="0" w:line="240" w:lineRule="auto"/>
              <w:rPr>
                <w:ins w:id="1550" w:author="Arjan" w:date="2014-11-17T21:50:00Z"/>
                <w:rFonts w:ascii="Arial" w:eastAsia="Times New Roman" w:hAnsi="Arial" w:cs="Arial"/>
                <w:color w:val="000000"/>
                <w:sz w:val="20"/>
                <w:szCs w:val="20"/>
              </w:rPr>
            </w:pPr>
            <w:ins w:id="1551" w:author="Arjan" w:date="2014-11-17T21:50:00Z">
              <w:r w:rsidRPr="002627FD">
                <w:rPr>
                  <w:rFonts w:ascii="Arial" w:eastAsia="Times New Roman" w:hAnsi="Arial" w:cs="Arial"/>
                  <w:color w:val="000000"/>
                  <w:sz w:val="20"/>
                  <w:szCs w:val="20"/>
                </w:rPr>
                <w:t>Nee</w:t>
              </w:r>
            </w:ins>
          </w:p>
        </w:tc>
      </w:tr>
      <w:tr w:rsidR="00A01DCE" w:rsidRPr="002627FD" w14:paraId="156E52CA" w14:textId="77777777" w:rsidTr="00355852">
        <w:trPr>
          <w:trHeight w:val="245"/>
          <w:ins w:id="1552" w:author="Arjan" w:date="2014-11-17T21:50:00Z"/>
        </w:trPr>
        <w:tc>
          <w:tcPr>
            <w:tcW w:w="3780" w:type="dxa"/>
            <w:tcBorders>
              <w:top w:val="nil"/>
              <w:left w:val="nil"/>
              <w:bottom w:val="nil"/>
              <w:right w:val="nil"/>
            </w:tcBorders>
          </w:tcPr>
          <w:p w14:paraId="3CE747A5" w14:textId="77777777" w:rsidR="00A01DCE" w:rsidRPr="002627FD" w:rsidRDefault="00A01DCE" w:rsidP="00355852">
            <w:pPr>
              <w:autoSpaceDE w:val="0"/>
              <w:autoSpaceDN w:val="0"/>
              <w:adjustRightInd w:val="0"/>
              <w:spacing w:after="0" w:line="240" w:lineRule="auto"/>
              <w:rPr>
                <w:ins w:id="1553"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0FB45D5C" w14:textId="77777777" w:rsidR="00A01DCE" w:rsidRPr="002627FD" w:rsidRDefault="00A01DCE" w:rsidP="00355852">
            <w:pPr>
              <w:autoSpaceDE w:val="0"/>
              <w:autoSpaceDN w:val="0"/>
              <w:adjustRightInd w:val="0"/>
              <w:spacing w:after="0" w:line="240" w:lineRule="auto"/>
              <w:rPr>
                <w:ins w:id="1554" w:author="Arjan" w:date="2014-11-17T21:50:00Z"/>
                <w:rFonts w:ascii="Arial" w:eastAsia="Times New Roman" w:hAnsi="Arial" w:cs="Arial"/>
                <w:color w:val="000000"/>
                <w:sz w:val="20"/>
                <w:szCs w:val="20"/>
              </w:rPr>
            </w:pPr>
          </w:p>
        </w:tc>
      </w:tr>
      <w:tr w:rsidR="00A01DCE" w:rsidRPr="002627FD" w14:paraId="03C82BF9" w14:textId="77777777" w:rsidTr="00355852">
        <w:trPr>
          <w:trHeight w:val="230"/>
          <w:ins w:id="1555" w:author="Arjan" w:date="2014-11-17T21:50:00Z"/>
        </w:trPr>
        <w:tc>
          <w:tcPr>
            <w:tcW w:w="3780" w:type="dxa"/>
            <w:tcBorders>
              <w:top w:val="nil"/>
              <w:left w:val="nil"/>
              <w:bottom w:val="nil"/>
              <w:right w:val="nil"/>
            </w:tcBorders>
          </w:tcPr>
          <w:p w14:paraId="446AC3FC" w14:textId="77777777" w:rsidR="00A01DCE" w:rsidRPr="002627FD" w:rsidRDefault="00A01DCE" w:rsidP="00355852">
            <w:pPr>
              <w:autoSpaceDE w:val="0"/>
              <w:autoSpaceDN w:val="0"/>
              <w:adjustRightInd w:val="0"/>
              <w:spacing w:after="0" w:line="240" w:lineRule="auto"/>
              <w:rPr>
                <w:ins w:id="1556" w:author="Arjan" w:date="2014-11-17T21:50:00Z"/>
                <w:rFonts w:ascii="Arial" w:eastAsia="Times New Roman" w:hAnsi="Arial" w:cs="Arial"/>
                <w:color w:val="000000"/>
                <w:sz w:val="20"/>
                <w:szCs w:val="20"/>
              </w:rPr>
            </w:pPr>
            <w:ins w:id="1557" w:author="Arjan" w:date="2014-11-17T21:50:00Z">
              <w:r w:rsidRPr="002627F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4EED61A7" w14:textId="77777777" w:rsidR="00A01DCE" w:rsidRPr="002627FD" w:rsidRDefault="00DA5D93" w:rsidP="00355852">
            <w:pPr>
              <w:autoSpaceDE w:val="0"/>
              <w:autoSpaceDN w:val="0"/>
              <w:adjustRightInd w:val="0"/>
              <w:spacing w:after="0" w:line="240" w:lineRule="auto"/>
              <w:rPr>
                <w:ins w:id="1558" w:author="Arjan" w:date="2014-11-17T21:50:00Z"/>
                <w:rFonts w:ascii="Arial" w:eastAsia="Times New Roman" w:hAnsi="Arial" w:cs="Arial"/>
                <w:color w:val="000000"/>
                <w:sz w:val="20"/>
                <w:szCs w:val="20"/>
              </w:rPr>
            </w:pPr>
            <w:ins w:id="1559" w:author="Arjan" w:date="2014-11-17T21:50:00Z">
              <w:r w:rsidRPr="002627FD">
                <w:rPr>
                  <w:rFonts w:ascii="Arial" w:hAnsi="Arial" w:cs="Arial"/>
                  <w:sz w:val="20"/>
                  <w:szCs w:val="20"/>
                  <w:lang w:val="en-AU"/>
                </w:rPr>
                <w:fldChar w:fldCharType="begin" w:fldLock="1"/>
              </w:r>
              <w:r w:rsidR="00A01DCE" w:rsidRPr="002627FD">
                <w:rPr>
                  <w:rFonts w:ascii="Arial" w:hAnsi="Arial" w:cs="Arial"/>
                  <w:sz w:val="20"/>
                  <w:szCs w:val="20"/>
                  <w:lang w:val="en-AU"/>
                </w:rPr>
                <w:instrText xml:space="preserve">MERGEFIELD </w:instrText>
              </w:r>
              <w:r w:rsidR="00A01DCE" w:rsidRPr="002627FD">
                <w:rPr>
                  <w:rFonts w:ascii="Arial" w:eastAsia="Times New Roman" w:hAnsi="Arial" w:cs="Arial"/>
                  <w:color w:val="000000"/>
                  <w:sz w:val="20"/>
                  <w:szCs w:val="20"/>
                </w:rPr>
                <w:instrText>Att.LowerBound</w:instrText>
              </w:r>
              <w:r w:rsidRPr="002627FD">
                <w:rPr>
                  <w:rFonts w:ascii="Arial" w:hAnsi="Arial" w:cs="Arial"/>
                  <w:sz w:val="20"/>
                  <w:szCs w:val="20"/>
                  <w:lang w:val="en-AU"/>
                </w:rPr>
                <w:fldChar w:fldCharType="separate"/>
              </w:r>
              <w:r w:rsidR="00A01DCE" w:rsidRPr="002627FD">
                <w:rPr>
                  <w:rFonts w:ascii="Arial" w:eastAsia="Times New Roman" w:hAnsi="Arial" w:cs="Arial"/>
                  <w:color w:val="000000"/>
                  <w:sz w:val="20"/>
                  <w:szCs w:val="20"/>
                </w:rPr>
                <w:t>0</w:t>
              </w:r>
              <w:r w:rsidRPr="002627FD">
                <w:rPr>
                  <w:rFonts w:ascii="Arial" w:hAnsi="Arial" w:cs="Arial"/>
                  <w:sz w:val="20"/>
                  <w:szCs w:val="20"/>
                  <w:lang w:val="en-AU"/>
                </w:rPr>
                <w:fldChar w:fldCharType="end"/>
              </w:r>
              <w:r w:rsidR="00A01DCE" w:rsidRPr="002627FD">
                <w:rPr>
                  <w:rFonts w:ascii="Arial" w:eastAsia="Times New Roman" w:hAnsi="Arial" w:cs="Arial"/>
                  <w:color w:val="000000"/>
                  <w:sz w:val="20"/>
                  <w:szCs w:val="20"/>
                </w:rPr>
                <w:t xml:space="preserve"> - </w:t>
              </w:r>
              <w:r w:rsidRPr="002627FD">
                <w:rPr>
                  <w:rFonts w:ascii="Arial" w:eastAsia="Times New Roman" w:hAnsi="Arial" w:cs="Arial"/>
                  <w:color w:val="000000"/>
                  <w:sz w:val="20"/>
                  <w:szCs w:val="20"/>
                </w:rPr>
                <w:fldChar w:fldCharType="begin" w:fldLock="1"/>
              </w:r>
              <w:r w:rsidR="00A01DCE" w:rsidRPr="002627FD">
                <w:rPr>
                  <w:rFonts w:ascii="Arial" w:eastAsia="Times New Roman" w:hAnsi="Arial" w:cs="Arial"/>
                  <w:color w:val="000000"/>
                  <w:sz w:val="20"/>
                  <w:szCs w:val="20"/>
                </w:rPr>
                <w:instrText>MERGEFIELD Att.UpperBound</w:instrText>
              </w:r>
              <w:r w:rsidRPr="002627FD">
                <w:rPr>
                  <w:rFonts w:ascii="Arial" w:eastAsia="Times New Roman" w:hAnsi="Arial" w:cs="Arial"/>
                  <w:color w:val="000000"/>
                  <w:sz w:val="20"/>
                  <w:szCs w:val="20"/>
                </w:rPr>
                <w:fldChar w:fldCharType="separate"/>
              </w:r>
              <w:r w:rsidR="00A01DCE" w:rsidRPr="002627FD">
                <w:rPr>
                  <w:rFonts w:ascii="Arial" w:eastAsia="Times New Roman" w:hAnsi="Arial" w:cs="Arial"/>
                  <w:color w:val="000000"/>
                  <w:sz w:val="20"/>
                  <w:szCs w:val="20"/>
                </w:rPr>
                <w:t>1</w:t>
              </w:r>
              <w:r w:rsidRPr="002627FD">
                <w:rPr>
                  <w:rFonts w:ascii="Arial" w:eastAsia="Times New Roman" w:hAnsi="Arial" w:cs="Arial"/>
                  <w:color w:val="000000"/>
                  <w:sz w:val="20"/>
                  <w:szCs w:val="20"/>
                </w:rPr>
                <w:fldChar w:fldCharType="end"/>
              </w:r>
            </w:ins>
          </w:p>
        </w:tc>
      </w:tr>
      <w:tr w:rsidR="00A01DCE" w:rsidRPr="002627FD" w14:paraId="26D1D646" w14:textId="77777777" w:rsidTr="00355852">
        <w:trPr>
          <w:trHeight w:val="230"/>
          <w:ins w:id="1560" w:author="Arjan" w:date="2014-11-17T21:50:00Z"/>
        </w:trPr>
        <w:tc>
          <w:tcPr>
            <w:tcW w:w="3780" w:type="dxa"/>
            <w:tcBorders>
              <w:top w:val="nil"/>
              <w:left w:val="nil"/>
              <w:bottom w:val="nil"/>
              <w:right w:val="nil"/>
            </w:tcBorders>
          </w:tcPr>
          <w:p w14:paraId="314B9CF1" w14:textId="77777777" w:rsidR="00A01DCE" w:rsidRPr="002627FD" w:rsidRDefault="00A01DCE" w:rsidP="00355852">
            <w:pPr>
              <w:autoSpaceDE w:val="0"/>
              <w:autoSpaceDN w:val="0"/>
              <w:adjustRightInd w:val="0"/>
              <w:spacing w:after="0" w:line="240" w:lineRule="auto"/>
              <w:rPr>
                <w:ins w:id="1561"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3CD086D8" w14:textId="77777777" w:rsidR="00A01DCE" w:rsidRPr="002627FD" w:rsidRDefault="00A01DCE" w:rsidP="00355852">
            <w:pPr>
              <w:autoSpaceDE w:val="0"/>
              <w:autoSpaceDN w:val="0"/>
              <w:adjustRightInd w:val="0"/>
              <w:spacing w:after="0" w:line="240" w:lineRule="auto"/>
              <w:rPr>
                <w:ins w:id="1562" w:author="Arjan" w:date="2014-11-17T21:50:00Z"/>
                <w:rFonts w:ascii="Arial" w:eastAsia="Times New Roman" w:hAnsi="Arial" w:cs="Arial"/>
                <w:color w:val="000000"/>
                <w:sz w:val="20"/>
                <w:szCs w:val="20"/>
              </w:rPr>
            </w:pPr>
          </w:p>
        </w:tc>
      </w:tr>
      <w:tr w:rsidR="00A01DCE" w:rsidRPr="002627FD" w14:paraId="598667C0" w14:textId="77777777" w:rsidTr="00355852">
        <w:trPr>
          <w:trHeight w:val="230"/>
          <w:ins w:id="1563" w:author="Arjan" w:date="2014-11-17T21:50:00Z"/>
        </w:trPr>
        <w:tc>
          <w:tcPr>
            <w:tcW w:w="3780" w:type="dxa"/>
            <w:tcBorders>
              <w:top w:val="nil"/>
              <w:left w:val="nil"/>
              <w:bottom w:val="nil"/>
              <w:right w:val="nil"/>
            </w:tcBorders>
          </w:tcPr>
          <w:p w14:paraId="5B16120C" w14:textId="77777777" w:rsidR="00A01DCE" w:rsidRPr="002627FD" w:rsidRDefault="00A01DCE" w:rsidP="00355852">
            <w:pPr>
              <w:autoSpaceDE w:val="0"/>
              <w:autoSpaceDN w:val="0"/>
              <w:adjustRightInd w:val="0"/>
              <w:spacing w:after="0" w:line="240" w:lineRule="auto"/>
              <w:rPr>
                <w:ins w:id="1564" w:author="Arjan" w:date="2014-11-17T21:50:00Z"/>
                <w:rFonts w:ascii="Arial" w:eastAsia="Times New Roman" w:hAnsi="Arial" w:cs="Arial"/>
                <w:color w:val="000000"/>
                <w:sz w:val="20"/>
                <w:szCs w:val="20"/>
              </w:rPr>
            </w:pPr>
            <w:ins w:id="1565" w:author="Arjan" w:date="2014-11-17T21:50:00Z">
              <w:r w:rsidRPr="002627F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78BF2F4C" w14:textId="77777777" w:rsidR="00A01DCE" w:rsidRPr="002627FD" w:rsidRDefault="00A01DCE" w:rsidP="00355852">
            <w:pPr>
              <w:autoSpaceDE w:val="0"/>
              <w:autoSpaceDN w:val="0"/>
              <w:adjustRightInd w:val="0"/>
              <w:spacing w:after="0" w:line="240" w:lineRule="auto"/>
              <w:rPr>
                <w:ins w:id="1566" w:author="Arjan" w:date="2014-11-17T21:50:00Z"/>
                <w:rFonts w:ascii="Arial" w:eastAsia="Times New Roman" w:hAnsi="Arial" w:cs="Arial"/>
                <w:color w:val="000000"/>
                <w:sz w:val="20"/>
                <w:szCs w:val="20"/>
              </w:rPr>
            </w:pPr>
            <w:ins w:id="1567" w:author="Arjan" w:date="2014-11-17T21:50:00Z">
              <w:r>
                <w:rPr>
                  <w:rFonts w:ascii="Arial" w:eastAsia="Times New Roman" w:hAnsi="Arial" w:cs="Arial"/>
                  <w:color w:val="000000"/>
                  <w:sz w:val="20"/>
                  <w:szCs w:val="20"/>
                </w:rPr>
                <w:t>Kern</w:t>
              </w:r>
              <w:r w:rsidRPr="002627FD">
                <w:rPr>
                  <w:rFonts w:ascii="Arial" w:eastAsia="Times New Roman" w:hAnsi="Arial" w:cs="Arial"/>
                  <w:color w:val="000000"/>
                  <w:sz w:val="20"/>
                  <w:szCs w:val="20"/>
                </w:rPr>
                <w:t>gegeven</w:t>
              </w:r>
            </w:ins>
          </w:p>
        </w:tc>
      </w:tr>
      <w:tr w:rsidR="00A01DCE" w:rsidRPr="002627FD" w14:paraId="15B1E8B1" w14:textId="77777777" w:rsidTr="00355852">
        <w:trPr>
          <w:trHeight w:val="230"/>
          <w:ins w:id="1568" w:author="Arjan" w:date="2014-11-17T21:50:00Z"/>
        </w:trPr>
        <w:tc>
          <w:tcPr>
            <w:tcW w:w="3780" w:type="dxa"/>
            <w:tcBorders>
              <w:top w:val="nil"/>
              <w:left w:val="nil"/>
              <w:right w:val="nil"/>
            </w:tcBorders>
          </w:tcPr>
          <w:p w14:paraId="14471562" w14:textId="77777777" w:rsidR="00A01DCE" w:rsidRPr="002627FD" w:rsidRDefault="00A01DCE" w:rsidP="00355852">
            <w:pPr>
              <w:autoSpaceDE w:val="0"/>
              <w:autoSpaceDN w:val="0"/>
              <w:adjustRightInd w:val="0"/>
              <w:spacing w:after="0" w:line="240" w:lineRule="auto"/>
              <w:rPr>
                <w:ins w:id="1569" w:author="Arjan" w:date="2014-11-17T21:50:00Z"/>
                <w:rFonts w:ascii="Arial" w:eastAsia="Times New Roman" w:hAnsi="Arial" w:cs="Arial"/>
                <w:b/>
                <w:bCs/>
                <w:color w:val="000000"/>
                <w:sz w:val="20"/>
                <w:szCs w:val="20"/>
              </w:rPr>
            </w:pPr>
          </w:p>
        </w:tc>
        <w:tc>
          <w:tcPr>
            <w:tcW w:w="5580" w:type="dxa"/>
            <w:tcBorders>
              <w:top w:val="nil"/>
              <w:left w:val="nil"/>
              <w:right w:val="nil"/>
            </w:tcBorders>
          </w:tcPr>
          <w:p w14:paraId="060C01E9" w14:textId="77777777" w:rsidR="00A01DCE" w:rsidRPr="002627FD" w:rsidRDefault="00A01DCE" w:rsidP="00355852">
            <w:pPr>
              <w:autoSpaceDE w:val="0"/>
              <w:autoSpaceDN w:val="0"/>
              <w:adjustRightInd w:val="0"/>
              <w:spacing w:after="0" w:line="240" w:lineRule="auto"/>
              <w:rPr>
                <w:ins w:id="1570" w:author="Arjan" w:date="2014-11-17T21:50:00Z"/>
                <w:rFonts w:ascii="Arial" w:eastAsia="Times New Roman" w:hAnsi="Arial" w:cs="Arial"/>
                <w:color w:val="000000"/>
                <w:sz w:val="20"/>
                <w:szCs w:val="20"/>
              </w:rPr>
            </w:pPr>
          </w:p>
        </w:tc>
      </w:tr>
      <w:tr w:rsidR="00A01DCE" w:rsidRPr="005E066D" w14:paraId="120F4954" w14:textId="77777777" w:rsidTr="00355852">
        <w:trPr>
          <w:trHeight w:val="230"/>
          <w:ins w:id="1571" w:author="Arjan" w:date="2014-11-17T21:50:00Z"/>
        </w:trPr>
        <w:tc>
          <w:tcPr>
            <w:tcW w:w="3780" w:type="dxa"/>
            <w:tcBorders>
              <w:top w:val="nil"/>
              <w:left w:val="nil"/>
              <w:bottom w:val="single" w:sz="4" w:space="0" w:color="auto"/>
              <w:right w:val="nil"/>
            </w:tcBorders>
          </w:tcPr>
          <w:p w14:paraId="653885BF" w14:textId="77777777" w:rsidR="00A01DCE" w:rsidRPr="002627FD" w:rsidRDefault="00A01DCE" w:rsidP="00355852">
            <w:pPr>
              <w:autoSpaceDE w:val="0"/>
              <w:autoSpaceDN w:val="0"/>
              <w:adjustRightInd w:val="0"/>
              <w:spacing w:after="0" w:line="240" w:lineRule="auto"/>
              <w:rPr>
                <w:ins w:id="1572" w:author="Arjan" w:date="2014-11-17T21:50:00Z"/>
                <w:rFonts w:ascii="Arial" w:eastAsia="Times New Roman" w:hAnsi="Arial" w:cs="Arial"/>
                <w:b/>
                <w:bCs/>
                <w:color w:val="000000"/>
                <w:sz w:val="20"/>
                <w:szCs w:val="20"/>
              </w:rPr>
            </w:pPr>
            <w:ins w:id="1573" w:author="Arjan" w:date="2014-11-17T21:50:00Z">
              <w:r w:rsidRPr="002627F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446FDA1C" w14:textId="77777777" w:rsidR="00A01DCE" w:rsidRPr="00DD0F4F" w:rsidRDefault="00A01DCE" w:rsidP="00355852">
            <w:pPr>
              <w:autoSpaceDE w:val="0"/>
              <w:autoSpaceDN w:val="0"/>
              <w:adjustRightInd w:val="0"/>
              <w:spacing w:after="0" w:line="240" w:lineRule="auto"/>
              <w:rPr>
                <w:ins w:id="1574" w:author="Arjan" w:date="2014-11-17T21:50:00Z"/>
                <w:rFonts w:ascii="Arial" w:eastAsia="Times New Roman" w:hAnsi="Arial" w:cs="Arial"/>
                <w:color w:val="000000"/>
                <w:sz w:val="20"/>
                <w:szCs w:val="20"/>
                <w:lang w:val="nl-NL"/>
              </w:rPr>
            </w:pPr>
            <w:ins w:id="1575" w:author="Arjan" w:date="2014-11-17T21:52:00Z">
              <w:r>
                <w:rPr>
                  <w:rFonts w:ascii="Arial" w:eastAsia="Times New Roman" w:hAnsi="Arial" w:cs="Arial"/>
                  <w:color w:val="000000"/>
                  <w:sz w:val="20"/>
                  <w:szCs w:val="20"/>
                  <w:lang w:val="nl-NL"/>
                </w:rPr>
                <w:t>-</w:t>
              </w:r>
            </w:ins>
          </w:p>
        </w:tc>
      </w:tr>
    </w:tbl>
    <w:p w14:paraId="6F7CD73B" w14:textId="77777777" w:rsidR="00A01DCE" w:rsidRPr="002627FD" w:rsidRDefault="00DA5D93" w:rsidP="00A01DCE">
      <w:pPr>
        <w:autoSpaceDE w:val="0"/>
        <w:autoSpaceDN w:val="0"/>
        <w:adjustRightInd w:val="0"/>
        <w:spacing w:before="240" w:after="60" w:line="240" w:lineRule="auto"/>
        <w:outlineLvl w:val="3"/>
        <w:rPr>
          <w:ins w:id="1576" w:author="Arjan" w:date="2014-11-17T21:50:00Z"/>
          <w:rFonts w:ascii="Arial" w:eastAsia="Times New Roman" w:hAnsi="Arial" w:cs="Arial"/>
          <w:b/>
          <w:bCs/>
          <w:color w:val="004080"/>
          <w:sz w:val="24"/>
          <w:szCs w:val="24"/>
        </w:rPr>
      </w:pPr>
      <w:ins w:id="1577" w:author="Arjan" w:date="2014-11-17T21:50:00Z">
        <w:r w:rsidRPr="002627FD">
          <w:rPr>
            <w:rFonts w:ascii="Arial" w:hAnsi="Arial" w:cs="Arial"/>
            <w:sz w:val="20"/>
            <w:szCs w:val="20"/>
            <w:lang w:val="en-AU"/>
          </w:rPr>
          <w:fldChar w:fldCharType="begin" w:fldLock="1"/>
        </w:r>
        <w:r w:rsidR="00A01DCE" w:rsidRPr="002627FD">
          <w:rPr>
            <w:rFonts w:ascii="Arial" w:hAnsi="Arial" w:cs="Arial"/>
            <w:sz w:val="20"/>
            <w:szCs w:val="20"/>
            <w:lang w:val="en-AU"/>
          </w:rPr>
          <w:instrText xml:space="preserve">MERGEFIELD </w:instrText>
        </w:r>
        <w:r w:rsidR="00A01DCE" w:rsidRPr="002627FD">
          <w:rPr>
            <w:rFonts w:ascii="Arial" w:eastAsia="Times New Roman" w:hAnsi="Arial" w:cs="Arial"/>
            <w:b/>
            <w:bCs/>
            <w:color w:val="004080"/>
            <w:sz w:val="24"/>
            <w:szCs w:val="24"/>
          </w:rPr>
          <w:instrText>Att.Stereotype</w:instrText>
        </w:r>
        <w:r w:rsidRPr="002627FD">
          <w:rPr>
            <w:rFonts w:ascii="Arial" w:hAnsi="Arial" w:cs="Arial"/>
            <w:sz w:val="20"/>
            <w:szCs w:val="20"/>
            <w:lang w:val="en-AU"/>
          </w:rPr>
          <w:fldChar w:fldCharType="separate"/>
        </w:r>
        <w:r w:rsidR="00A01DCE">
          <w:rPr>
            <w:rFonts w:ascii="Arial" w:eastAsia="Times New Roman" w:hAnsi="Arial" w:cs="Arial"/>
            <w:b/>
            <w:bCs/>
            <w:color w:val="004080"/>
            <w:sz w:val="24"/>
            <w:szCs w:val="24"/>
          </w:rPr>
          <w:t>«Suba</w:t>
        </w:r>
        <w:r w:rsidR="00A01DCE" w:rsidRPr="002627FD">
          <w:rPr>
            <w:rFonts w:ascii="Arial" w:eastAsia="Times New Roman" w:hAnsi="Arial" w:cs="Arial"/>
            <w:b/>
            <w:bCs/>
            <w:color w:val="004080"/>
            <w:sz w:val="24"/>
            <w:szCs w:val="24"/>
          </w:rPr>
          <w:t>ttribuutsoort»</w:t>
        </w:r>
        <w:r w:rsidRPr="002627FD">
          <w:rPr>
            <w:rFonts w:ascii="Arial" w:hAnsi="Arial" w:cs="Arial"/>
            <w:sz w:val="20"/>
            <w:szCs w:val="20"/>
            <w:lang w:val="en-AU"/>
          </w:rPr>
          <w:fldChar w:fldCharType="end"/>
        </w:r>
        <w:r w:rsidR="00A01DCE" w:rsidRPr="002627FD">
          <w:rPr>
            <w:rFonts w:ascii="Arial" w:eastAsia="Times New Roman" w:hAnsi="Arial" w:cs="Arial"/>
            <w:b/>
            <w:bCs/>
            <w:color w:val="004080"/>
            <w:sz w:val="24"/>
            <w:szCs w:val="24"/>
          </w:rPr>
          <w:t xml:space="preserve"> </w:t>
        </w:r>
      </w:ins>
      <w:ins w:id="1578" w:author="Arjan" w:date="2014-11-17T21:54:00Z">
        <w:r w:rsidR="00E2054E">
          <w:rPr>
            <w:rFonts w:ascii="Arial" w:eastAsia="Times New Roman" w:hAnsi="Arial" w:cs="Arial"/>
            <w:b/>
            <w:bCs/>
            <w:color w:val="004080"/>
            <w:sz w:val="24"/>
            <w:szCs w:val="24"/>
          </w:rPr>
          <w:t>Algoritme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A01DCE" w:rsidRPr="002627FD" w14:paraId="73782CDD" w14:textId="77777777" w:rsidTr="00A01DCE">
        <w:trPr>
          <w:trHeight w:val="230"/>
          <w:ins w:id="1579" w:author="Arjan" w:date="2014-11-17T21:50:00Z"/>
        </w:trPr>
        <w:tc>
          <w:tcPr>
            <w:tcW w:w="3780" w:type="dxa"/>
            <w:tcBorders>
              <w:top w:val="single" w:sz="4" w:space="0" w:color="auto"/>
              <w:left w:val="nil"/>
              <w:bottom w:val="nil"/>
              <w:right w:val="nil"/>
            </w:tcBorders>
          </w:tcPr>
          <w:p w14:paraId="2359E9B9" w14:textId="77777777" w:rsidR="00A01DCE" w:rsidRPr="002627FD" w:rsidRDefault="00A01DCE" w:rsidP="00355852">
            <w:pPr>
              <w:autoSpaceDE w:val="0"/>
              <w:autoSpaceDN w:val="0"/>
              <w:adjustRightInd w:val="0"/>
              <w:spacing w:after="0" w:line="240" w:lineRule="auto"/>
              <w:rPr>
                <w:ins w:id="1580" w:author="Arjan" w:date="2014-11-17T21:50:00Z"/>
                <w:rFonts w:ascii="Arial" w:eastAsia="Times New Roman" w:hAnsi="Arial" w:cs="Arial"/>
                <w:color w:val="000000"/>
                <w:sz w:val="20"/>
                <w:szCs w:val="20"/>
              </w:rPr>
            </w:pPr>
            <w:ins w:id="1581" w:author="Arjan" w:date="2014-11-17T21:50:00Z">
              <w:r w:rsidRPr="002627F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4B681847" w14:textId="77777777" w:rsidR="00A01DCE" w:rsidRPr="002627FD" w:rsidRDefault="0062522E" w:rsidP="00355852">
            <w:pPr>
              <w:autoSpaceDE w:val="0"/>
              <w:autoSpaceDN w:val="0"/>
              <w:adjustRightInd w:val="0"/>
              <w:spacing w:after="0" w:line="240" w:lineRule="auto"/>
              <w:rPr>
                <w:ins w:id="1582" w:author="Arjan" w:date="2014-11-17T21:50:00Z"/>
                <w:rFonts w:ascii="Arial" w:eastAsia="Times New Roman" w:hAnsi="Arial" w:cs="Arial"/>
                <w:color w:val="000000"/>
                <w:sz w:val="20"/>
                <w:szCs w:val="20"/>
              </w:rPr>
            </w:pPr>
            <w:ins w:id="1583" w:author="Arjan" w:date="2014-11-17T22:02:00Z">
              <w:r>
                <w:rPr>
                  <w:rFonts w:ascii="Arial" w:eastAsia="Times New Roman" w:hAnsi="Arial" w:cs="Arial"/>
                  <w:color w:val="000000"/>
                  <w:sz w:val="20"/>
                  <w:szCs w:val="20"/>
                </w:rPr>
                <w:t>Algoritme</w:t>
              </w:r>
            </w:ins>
          </w:p>
        </w:tc>
      </w:tr>
      <w:tr w:rsidR="00A01DCE" w:rsidRPr="002627FD" w14:paraId="4C150FE9" w14:textId="77777777" w:rsidTr="00A01DCE">
        <w:trPr>
          <w:ins w:id="1584" w:author="Arjan" w:date="2014-11-17T21:50:00Z"/>
        </w:trPr>
        <w:tc>
          <w:tcPr>
            <w:tcW w:w="3780" w:type="dxa"/>
            <w:tcBorders>
              <w:top w:val="nil"/>
              <w:left w:val="nil"/>
              <w:bottom w:val="nil"/>
              <w:right w:val="nil"/>
            </w:tcBorders>
          </w:tcPr>
          <w:p w14:paraId="645E08A7" w14:textId="77777777" w:rsidR="00A01DCE" w:rsidRPr="002627FD" w:rsidRDefault="00A01DCE" w:rsidP="00355852">
            <w:pPr>
              <w:autoSpaceDE w:val="0"/>
              <w:autoSpaceDN w:val="0"/>
              <w:adjustRightInd w:val="0"/>
              <w:spacing w:after="0" w:line="240" w:lineRule="auto"/>
              <w:rPr>
                <w:ins w:id="1585"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067EDDF1" w14:textId="77777777" w:rsidR="00A01DCE" w:rsidRPr="002627FD" w:rsidRDefault="00A01DCE" w:rsidP="00355852">
            <w:pPr>
              <w:autoSpaceDE w:val="0"/>
              <w:autoSpaceDN w:val="0"/>
              <w:adjustRightInd w:val="0"/>
              <w:spacing w:after="0" w:line="240" w:lineRule="auto"/>
              <w:rPr>
                <w:ins w:id="1586" w:author="Arjan" w:date="2014-11-17T21:50:00Z"/>
                <w:rFonts w:ascii="Arial" w:eastAsia="Times New Roman" w:hAnsi="Arial" w:cs="Arial"/>
                <w:color w:val="000000"/>
                <w:sz w:val="20"/>
                <w:szCs w:val="20"/>
              </w:rPr>
            </w:pPr>
          </w:p>
        </w:tc>
      </w:tr>
      <w:tr w:rsidR="00A01DCE" w:rsidRPr="002627FD" w14:paraId="5972EA5D" w14:textId="77777777" w:rsidTr="00A01DCE">
        <w:trPr>
          <w:ins w:id="1587" w:author="Arjan" w:date="2014-11-17T21:50:00Z"/>
        </w:trPr>
        <w:tc>
          <w:tcPr>
            <w:tcW w:w="3780" w:type="dxa"/>
            <w:tcBorders>
              <w:top w:val="nil"/>
              <w:left w:val="nil"/>
              <w:bottom w:val="nil"/>
              <w:right w:val="nil"/>
            </w:tcBorders>
          </w:tcPr>
          <w:p w14:paraId="5F1041AC" w14:textId="77777777" w:rsidR="00A01DCE" w:rsidRPr="002627FD" w:rsidRDefault="00A01DCE" w:rsidP="00355852">
            <w:pPr>
              <w:autoSpaceDE w:val="0"/>
              <w:autoSpaceDN w:val="0"/>
              <w:adjustRightInd w:val="0"/>
              <w:spacing w:after="0" w:line="240" w:lineRule="auto"/>
              <w:rPr>
                <w:ins w:id="1588" w:author="Arjan" w:date="2014-11-17T21:50:00Z"/>
                <w:rFonts w:ascii="Arial" w:eastAsia="Times New Roman" w:hAnsi="Arial" w:cs="Arial"/>
                <w:color w:val="000000"/>
                <w:sz w:val="20"/>
                <w:szCs w:val="20"/>
              </w:rPr>
            </w:pPr>
            <w:ins w:id="1589" w:author="Arjan" w:date="2014-11-17T21:50:00Z">
              <w:r w:rsidRPr="002627F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0DB45022" w14:textId="77777777" w:rsidR="00A01DCE" w:rsidRPr="002627FD" w:rsidRDefault="00A01DCE" w:rsidP="00355852">
            <w:pPr>
              <w:autoSpaceDE w:val="0"/>
              <w:autoSpaceDN w:val="0"/>
              <w:adjustRightInd w:val="0"/>
              <w:spacing w:after="0" w:line="240" w:lineRule="auto"/>
              <w:rPr>
                <w:ins w:id="1590" w:author="Arjan" w:date="2014-11-17T21:50:00Z"/>
                <w:rFonts w:ascii="Arial" w:eastAsia="Times New Roman" w:hAnsi="Arial" w:cs="Arial"/>
                <w:color w:val="000000"/>
                <w:sz w:val="20"/>
                <w:szCs w:val="20"/>
              </w:rPr>
            </w:pPr>
            <w:ins w:id="1591" w:author="Arjan" w:date="2014-11-17T21:52:00Z">
              <w:r>
                <w:rPr>
                  <w:rFonts w:ascii="Arial" w:eastAsia="Times New Roman" w:hAnsi="Arial" w:cs="Arial"/>
                  <w:color w:val="000000"/>
                  <w:sz w:val="20"/>
                  <w:szCs w:val="20"/>
                </w:rPr>
                <w:t>Richtlijn Metadatering Overheidsinformatie (RMO)</w:t>
              </w:r>
            </w:ins>
          </w:p>
        </w:tc>
      </w:tr>
      <w:tr w:rsidR="00A01DCE" w:rsidRPr="002627FD" w14:paraId="70B9EE13" w14:textId="77777777" w:rsidTr="00A01DCE">
        <w:trPr>
          <w:ins w:id="1592" w:author="Arjan" w:date="2014-11-17T21:50:00Z"/>
        </w:trPr>
        <w:tc>
          <w:tcPr>
            <w:tcW w:w="3780" w:type="dxa"/>
            <w:tcBorders>
              <w:top w:val="nil"/>
              <w:left w:val="nil"/>
              <w:bottom w:val="nil"/>
              <w:right w:val="nil"/>
            </w:tcBorders>
          </w:tcPr>
          <w:p w14:paraId="2895CC9A" w14:textId="77777777" w:rsidR="00A01DCE" w:rsidRPr="002627FD" w:rsidRDefault="00A01DCE" w:rsidP="00355852">
            <w:pPr>
              <w:autoSpaceDE w:val="0"/>
              <w:autoSpaceDN w:val="0"/>
              <w:adjustRightInd w:val="0"/>
              <w:spacing w:after="0" w:line="240" w:lineRule="auto"/>
              <w:rPr>
                <w:ins w:id="1593"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15D6E91E" w14:textId="77777777" w:rsidR="00A01DCE" w:rsidRPr="002627FD" w:rsidRDefault="00A01DCE" w:rsidP="00355852">
            <w:pPr>
              <w:autoSpaceDE w:val="0"/>
              <w:autoSpaceDN w:val="0"/>
              <w:adjustRightInd w:val="0"/>
              <w:spacing w:after="0" w:line="240" w:lineRule="auto"/>
              <w:rPr>
                <w:ins w:id="1594" w:author="Arjan" w:date="2014-11-17T21:50:00Z"/>
                <w:rFonts w:ascii="Arial" w:eastAsia="Times New Roman" w:hAnsi="Arial" w:cs="Arial"/>
                <w:color w:val="000000"/>
                <w:sz w:val="20"/>
                <w:szCs w:val="20"/>
              </w:rPr>
            </w:pPr>
          </w:p>
        </w:tc>
      </w:tr>
      <w:tr w:rsidR="00A01DCE" w:rsidRPr="002627FD" w14:paraId="25873DC9" w14:textId="77777777" w:rsidTr="00A01DCE">
        <w:trPr>
          <w:ins w:id="1595" w:author="Arjan" w:date="2014-11-17T21:50:00Z"/>
        </w:trPr>
        <w:tc>
          <w:tcPr>
            <w:tcW w:w="3780" w:type="dxa"/>
            <w:tcBorders>
              <w:top w:val="nil"/>
              <w:left w:val="nil"/>
              <w:bottom w:val="nil"/>
              <w:right w:val="nil"/>
            </w:tcBorders>
          </w:tcPr>
          <w:p w14:paraId="27EF485D" w14:textId="77777777" w:rsidR="00A01DCE" w:rsidRPr="002627FD" w:rsidRDefault="00A01DCE" w:rsidP="00355852">
            <w:pPr>
              <w:autoSpaceDE w:val="0"/>
              <w:autoSpaceDN w:val="0"/>
              <w:adjustRightInd w:val="0"/>
              <w:spacing w:after="0" w:line="240" w:lineRule="auto"/>
              <w:rPr>
                <w:ins w:id="1596" w:author="Arjan" w:date="2014-11-17T21:50:00Z"/>
                <w:rFonts w:ascii="Arial" w:eastAsia="Times New Roman" w:hAnsi="Arial" w:cs="Arial"/>
                <w:color w:val="000000"/>
                <w:sz w:val="20"/>
                <w:szCs w:val="20"/>
              </w:rPr>
            </w:pPr>
            <w:ins w:id="1597" w:author="Arjan" w:date="2014-11-17T21:50:00Z">
              <w:r w:rsidRPr="002627F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21B7DC32" w14:textId="77777777" w:rsidR="00A01DCE" w:rsidRPr="002627FD" w:rsidRDefault="00A01DCE" w:rsidP="00355852">
            <w:pPr>
              <w:autoSpaceDE w:val="0"/>
              <w:autoSpaceDN w:val="0"/>
              <w:adjustRightInd w:val="0"/>
              <w:spacing w:after="0" w:line="240" w:lineRule="auto"/>
              <w:rPr>
                <w:ins w:id="1598" w:author="Arjan" w:date="2014-11-17T21:50:00Z"/>
                <w:rFonts w:ascii="Arial" w:eastAsia="Times New Roman" w:hAnsi="Arial" w:cs="Arial"/>
                <w:color w:val="000000"/>
                <w:sz w:val="20"/>
                <w:szCs w:val="20"/>
              </w:rPr>
            </w:pPr>
          </w:p>
        </w:tc>
      </w:tr>
      <w:tr w:rsidR="00A01DCE" w:rsidRPr="002627FD" w14:paraId="460756CA" w14:textId="77777777" w:rsidTr="00A01DCE">
        <w:trPr>
          <w:ins w:id="1599" w:author="Arjan" w:date="2014-11-17T21:50:00Z"/>
        </w:trPr>
        <w:tc>
          <w:tcPr>
            <w:tcW w:w="3780" w:type="dxa"/>
            <w:tcBorders>
              <w:top w:val="nil"/>
              <w:left w:val="nil"/>
              <w:bottom w:val="nil"/>
              <w:right w:val="nil"/>
            </w:tcBorders>
          </w:tcPr>
          <w:p w14:paraId="505A16C5" w14:textId="77777777" w:rsidR="00A01DCE" w:rsidRPr="002627FD" w:rsidRDefault="00A01DCE" w:rsidP="00355852">
            <w:pPr>
              <w:autoSpaceDE w:val="0"/>
              <w:autoSpaceDN w:val="0"/>
              <w:adjustRightInd w:val="0"/>
              <w:spacing w:after="0" w:line="240" w:lineRule="auto"/>
              <w:rPr>
                <w:ins w:id="1600"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2B2859BC" w14:textId="77777777" w:rsidR="00A01DCE" w:rsidRPr="002627FD" w:rsidRDefault="00A01DCE" w:rsidP="00355852">
            <w:pPr>
              <w:autoSpaceDE w:val="0"/>
              <w:autoSpaceDN w:val="0"/>
              <w:adjustRightInd w:val="0"/>
              <w:spacing w:after="0" w:line="240" w:lineRule="auto"/>
              <w:rPr>
                <w:ins w:id="1601" w:author="Arjan" w:date="2014-11-17T21:50:00Z"/>
                <w:rFonts w:ascii="Arial" w:eastAsia="Times New Roman" w:hAnsi="Arial" w:cs="Arial"/>
                <w:color w:val="000000"/>
                <w:sz w:val="20"/>
                <w:szCs w:val="20"/>
              </w:rPr>
            </w:pPr>
          </w:p>
        </w:tc>
      </w:tr>
      <w:tr w:rsidR="00A01DCE" w:rsidRPr="002627FD" w14:paraId="76142F85" w14:textId="77777777" w:rsidTr="00A01DCE">
        <w:trPr>
          <w:ins w:id="1602" w:author="Arjan" w:date="2014-11-17T21:50:00Z"/>
        </w:trPr>
        <w:tc>
          <w:tcPr>
            <w:tcW w:w="3780" w:type="dxa"/>
            <w:tcBorders>
              <w:top w:val="nil"/>
              <w:left w:val="nil"/>
              <w:bottom w:val="nil"/>
              <w:right w:val="nil"/>
            </w:tcBorders>
          </w:tcPr>
          <w:p w14:paraId="229966E4" w14:textId="77777777" w:rsidR="00A01DCE" w:rsidRPr="002627FD" w:rsidRDefault="00A01DCE" w:rsidP="00355852">
            <w:pPr>
              <w:autoSpaceDE w:val="0"/>
              <w:autoSpaceDN w:val="0"/>
              <w:adjustRightInd w:val="0"/>
              <w:spacing w:after="0" w:line="240" w:lineRule="auto"/>
              <w:rPr>
                <w:ins w:id="1603" w:author="Arjan" w:date="2014-11-17T21:50:00Z"/>
                <w:rFonts w:ascii="Arial" w:eastAsia="Times New Roman" w:hAnsi="Arial" w:cs="Arial"/>
                <w:color w:val="000000"/>
                <w:sz w:val="20"/>
                <w:szCs w:val="20"/>
              </w:rPr>
            </w:pPr>
            <w:ins w:id="1604" w:author="Arjan" w:date="2014-11-17T21:50:00Z">
              <w:r w:rsidRPr="002627F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720CF4B1" w14:textId="77777777" w:rsidR="00A01DCE" w:rsidRPr="002627FD" w:rsidRDefault="0062522E" w:rsidP="00355852">
            <w:pPr>
              <w:autoSpaceDE w:val="0"/>
              <w:autoSpaceDN w:val="0"/>
              <w:adjustRightInd w:val="0"/>
              <w:spacing w:after="0" w:line="240" w:lineRule="auto"/>
              <w:rPr>
                <w:ins w:id="1605" w:author="Arjan" w:date="2014-11-17T21:50:00Z"/>
                <w:rFonts w:ascii="Arial" w:eastAsia="Times New Roman" w:hAnsi="Arial" w:cs="Arial"/>
                <w:color w:val="000000"/>
                <w:sz w:val="20"/>
                <w:szCs w:val="20"/>
              </w:rPr>
            </w:pPr>
            <w:ins w:id="1606" w:author="Arjan" w:date="2014-11-17T22:02:00Z">
              <w:r>
                <w:rPr>
                  <w:rFonts w:ascii="Arial" w:eastAsia="Times New Roman" w:hAnsi="Arial" w:cs="Arial"/>
                  <w:color w:val="000000"/>
                  <w:sz w:val="20"/>
                  <w:szCs w:val="20"/>
                </w:rPr>
                <w:t>algoritme</w:t>
              </w:r>
            </w:ins>
          </w:p>
        </w:tc>
      </w:tr>
      <w:tr w:rsidR="00A01DCE" w:rsidRPr="002627FD" w14:paraId="33A2896F" w14:textId="77777777" w:rsidTr="00A01DCE">
        <w:trPr>
          <w:ins w:id="1607" w:author="Arjan" w:date="2014-11-17T21:50:00Z"/>
        </w:trPr>
        <w:tc>
          <w:tcPr>
            <w:tcW w:w="3780" w:type="dxa"/>
            <w:tcBorders>
              <w:top w:val="nil"/>
              <w:left w:val="nil"/>
              <w:bottom w:val="nil"/>
              <w:right w:val="nil"/>
            </w:tcBorders>
          </w:tcPr>
          <w:p w14:paraId="7F700004" w14:textId="77777777" w:rsidR="00A01DCE" w:rsidRPr="002627FD" w:rsidRDefault="00A01DCE" w:rsidP="00355852">
            <w:pPr>
              <w:autoSpaceDE w:val="0"/>
              <w:autoSpaceDN w:val="0"/>
              <w:adjustRightInd w:val="0"/>
              <w:spacing w:after="0" w:line="240" w:lineRule="auto"/>
              <w:rPr>
                <w:ins w:id="1608"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06BD9FA7" w14:textId="77777777" w:rsidR="00A01DCE" w:rsidRPr="002627FD" w:rsidRDefault="00A01DCE" w:rsidP="00355852">
            <w:pPr>
              <w:autoSpaceDE w:val="0"/>
              <w:autoSpaceDN w:val="0"/>
              <w:adjustRightInd w:val="0"/>
              <w:spacing w:after="0" w:line="240" w:lineRule="auto"/>
              <w:rPr>
                <w:ins w:id="1609" w:author="Arjan" w:date="2014-11-17T21:50:00Z"/>
                <w:rFonts w:ascii="Arial" w:eastAsia="Times New Roman" w:hAnsi="Arial" w:cs="Arial"/>
                <w:color w:val="000000"/>
                <w:sz w:val="20"/>
                <w:szCs w:val="20"/>
              </w:rPr>
            </w:pPr>
          </w:p>
        </w:tc>
      </w:tr>
      <w:tr w:rsidR="00A01DCE" w:rsidRPr="005C14BE" w14:paraId="4880F6A7" w14:textId="77777777" w:rsidTr="00A01DCE">
        <w:trPr>
          <w:ins w:id="1610" w:author="Arjan" w:date="2014-11-17T21:50:00Z"/>
        </w:trPr>
        <w:tc>
          <w:tcPr>
            <w:tcW w:w="3780" w:type="dxa"/>
            <w:tcBorders>
              <w:top w:val="nil"/>
              <w:left w:val="nil"/>
              <w:bottom w:val="nil"/>
              <w:right w:val="nil"/>
            </w:tcBorders>
          </w:tcPr>
          <w:p w14:paraId="7D7F30E6" w14:textId="77777777" w:rsidR="00A01DCE" w:rsidRPr="002627FD" w:rsidRDefault="00A01DCE" w:rsidP="00355852">
            <w:pPr>
              <w:autoSpaceDE w:val="0"/>
              <w:autoSpaceDN w:val="0"/>
              <w:adjustRightInd w:val="0"/>
              <w:spacing w:after="0" w:line="240" w:lineRule="auto"/>
              <w:rPr>
                <w:ins w:id="1611" w:author="Arjan" w:date="2014-11-17T21:50:00Z"/>
                <w:rFonts w:ascii="Arial" w:eastAsia="Times New Roman" w:hAnsi="Arial" w:cs="Arial"/>
                <w:color w:val="000000"/>
                <w:sz w:val="20"/>
                <w:szCs w:val="20"/>
              </w:rPr>
            </w:pPr>
            <w:ins w:id="1612" w:author="Arjan" w:date="2014-11-17T21:50:00Z">
              <w:r w:rsidRPr="002627F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1383F5FF" w14:textId="77777777" w:rsidR="00A01DCE" w:rsidRPr="00DD0F4F" w:rsidRDefault="0062522E" w:rsidP="00355852">
            <w:pPr>
              <w:autoSpaceDE w:val="0"/>
              <w:autoSpaceDN w:val="0"/>
              <w:adjustRightInd w:val="0"/>
              <w:spacing w:after="0" w:line="240" w:lineRule="auto"/>
              <w:rPr>
                <w:ins w:id="1613" w:author="Arjan" w:date="2014-11-17T21:50:00Z"/>
                <w:rFonts w:ascii="Arial" w:eastAsia="Times New Roman" w:hAnsi="Arial" w:cs="Arial"/>
                <w:color w:val="000000"/>
                <w:sz w:val="20"/>
                <w:szCs w:val="20"/>
                <w:lang w:val="nl-NL"/>
              </w:rPr>
            </w:pPr>
            <w:ins w:id="1614" w:author="Arjan" w:date="2014-11-17T22:02:00Z">
              <w:r w:rsidRPr="005561F3">
                <w:rPr>
                  <w:rFonts w:ascii="Arial" w:hAnsi="Arial" w:cs="Arial"/>
                  <w:sz w:val="20"/>
                  <w:szCs w:val="20"/>
                  <w:lang w:val="nl-NL"/>
                </w:rPr>
                <w:t>Aanduiding van algoritme, gebruikt om de checksum te maken.</w:t>
              </w:r>
            </w:ins>
            <w:ins w:id="1615" w:author="Arjan" w:date="2014-11-17T21:52:00Z">
              <w:r w:rsidR="00DA5D93" w:rsidRPr="002627FD">
                <w:rPr>
                  <w:rFonts w:ascii="Arial" w:hAnsi="Arial" w:cs="Arial"/>
                  <w:sz w:val="20"/>
                  <w:szCs w:val="20"/>
                  <w:lang w:val="en-AU"/>
                </w:rPr>
                <w:fldChar w:fldCharType="begin" w:fldLock="1"/>
              </w:r>
              <w:r w:rsidR="00A01DCE" w:rsidRPr="00DD0F4F">
                <w:rPr>
                  <w:rFonts w:ascii="Arial" w:hAnsi="Arial" w:cs="Arial"/>
                  <w:sz w:val="20"/>
                  <w:szCs w:val="20"/>
                  <w:lang w:val="nl-NL"/>
                </w:rPr>
                <w:instrText xml:space="preserve">MERGEFIELD </w:instrText>
              </w:r>
              <w:r w:rsidR="00A01DCE" w:rsidRPr="00DD0F4F">
                <w:rPr>
                  <w:rFonts w:ascii="Arial" w:eastAsia="Times New Roman" w:hAnsi="Arial" w:cs="Arial"/>
                  <w:color w:val="000000"/>
                  <w:sz w:val="20"/>
                  <w:szCs w:val="20"/>
                  <w:lang w:val="nl-NL"/>
                </w:rPr>
                <w:instrText>Att.Notes</w:instrText>
              </w:r>
              <w:r w:rsidR="00DA5D93" w:rsidRPr="002627FD">
                <w:rPr>
                  <w:rFonts w:ascii="Arial" w:hAnsi="Arial" w:cs="Arial"/>
                  <w:sz w:val="20"/>
                  <w:szCs w:val="20"/>
                  <w:lang w:val="en-AU"/>
                </w:rPr>
                <w:fldChar w:fldCharType="end"/>
              </w:r>
            </w:ins>
          </w:p>
        </w:tc>
      </w:tr>
      <w:tr w:rsidR="00A01DCE" w:rsidRPr="005C14BE" w14:paraId="192FBA65" w14:textId="77777777" w:rsidTr="00A01DCE">
        <w:trPr>
          <w:trHeight w:val="230"/>
          <w:ins w:id="1616" w:author="Arjan" w:date="2014-11-17T21:50:00Z"/>
        </w:trPr>
        <w:tc>
          <w:tcPr>
            <w:tcW w:w="3780" w:type="dxa"/>
            <w:tcBorders>
              <w:top w:val="nil"/>
              <w:left w:val="nil"/>
              <w:bottom w:val="nil"/>
              <w:right w:val="nil"/>
            </w:tcBorders>
          </w:tcPr>
          <w:p w14:paraId="1683354B" w14:textId="77777777" w:rsidR="00A01DCE" w:rsidRPr="00DD0F4F" w:rsidRDefault="00A01DCE" w:rsidP="00355852">
            <w:pPr>
              <w:autoSpaceDE w:val="0"/>
              <w:autoSpaceDN w:val="0"/>
              <w:adjustRightInd w:val="0"/>
              <w:spacing w:after="0" w:line="240" w:lineRule="auto"/>
              <w:rPr>
                <w:ins w:id="1617" w:author="Arjan" w:date="2014-11-17T21:5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42A042CE" w14:textId="77777777" w:rsidR="00A01DCE" w:rsidRPr="00DD0F4F" w:rsidRDefault="00A01DCE" w:rsidP="00355852">
            <w:pPr>
              <w:autoSpaceDE w:val="0"/>
              <w:autoSpaceDN w:val="0"/>
              <w:adjustRightInd w:val="0"/>
              <w:spacing w:after="0" w:line="240" w:lineRule="auto"/>
              <w:rPr>
                <w:ins w:id="1618" w:author="Arjan" w:date="2014-11-17T21:50:00Z"/>
                <w:rFonts w:ascii="Arial" w:eastAsia="Times New Roman" w:hAnsi="Arial" w:cs="Arial"/>
                <w:color w:val="000000"/>
                <w:sz w:val="20"/>
                <w:szCs w:val="20"/>
                <w:lang w:val="nl-NL"/>
              </w:rPr>
            </w:pPr>
          </w:p>
        </w:tc>
      </w:tr>
      <w:tr w:rsidR="00A01DCE" w:rsidRPr="002627FD" w14:paraId="4BFE25DD" w14:textId="77777777" w:rsidTr="00A01DCE">
        <w:trPr>
          <w:trHeight w:val="230"/>
          <w:ins w:id="1619" w:author="Arjan" w:date="2014-11-17T21:50:00Z"/>
        </w:trPr>
        <w:tc>
          <w:tcPr>
            <w:tcW w:w="3780" w:type="dxa"/>
            <w:tcBorders>
              <w:top w:val="nil"/>
              <w:left w:val="nil"/>
              <w:bottom w:val="nil"/>
              <w:right w:val="nil"/>
            </w:tcBorders>
          </w:tcPr>
          <w:p w14:paraId="570E7B33" w14:textId="77777777" w:rsidR="00A01DCE" w:rsidRPr="002627FD" w:rsidRDefault="00A01DCE" w:rsidP="00355852">
            <w:pPr>
              <w:autoSpaceDE w:val="0"/>
              <w:autoSpaceDN w:val="0"/>
              <w:adjustRightInd w:val="0"/>
              <w:spacing w:after="0" w:line="240" w:lineRule="auto"/>
              <w:rPr>
                <w:ins w:id="1620" w:author="Arjan" w:date="2014-11-17T21:50:00Z"/>
                <w:rFonts w:ascii="Arial" w:eastAsia="Times New Roman" w:hAnsi="Arial" w:cs="Arial"/>
                <w:color w:val="000000"/>
                <w:sz w:val="20"/>
                <w:szCs w:val="20"/>
              </w:rPr>
            </w:pPr>
            <w:ins w:id="1621" w:author="Arjan" w:date="2014-11-17T21:50:00Z">
              <w:r w:rsidRPr="002627F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61992A71" w14:textId="77777777" w:rsidR="00A01DCE" w:rsidRPr="002627FD" w:rsidRDefault="00A01DCE" w:rsidP="00355852">
            <w:pPr>
              <w:autoSpaceDE w:val="0"/>
              <w:autoSpaceDN w:val="0"/>
              <w:adjustRightInd w:val="0"/>
              <w:spacing w:after="0" w:line="240" w:lineRule="auto"/>
              <w:rPr>
                <w:ins w:id="1622" w:author="Arjan" w:date="2014-11-17T21:50:00Z"/>
                <w:rFonts w:ascii="Arial" w:eastAsia="Times New Roman" w:hAnsi="Arial" w:cs="Arial"/>
                <w:color w:val="000000"/>
                <w:sz w:val="20"/>
                <w:szCs w:val="20"/>
              </w:rPr>
            </w:pPr>
            <w:ins w:id="1623" w:author="Arjan" w:date="2014-11-17T21:52:00Z">
              <w:r>
                <w:rPr>
                  <w:rFonts w:ascii="Arial" w:eastAsia="Times New Roman" w:hAnsi="Arial" w:cs="Arial"/>
                  <w:color w:val="000000"/>
                  <w:sz w:val="20"/>
                  <w:szCs w:val="20"/>
                </w:rPr>
                <w:t>RMO</w:t>
              </w:r>
            </w:ins>
          </w:p>
        </w:tc>
      </w:tr>
      <w:tr w:rsidR="00A01DCE" w:rsidRPr="002627FD" w14:paraId="17E25B20" w14:textId="77777777" w:rsidTr="00A01DCE">
        <w:trPr>
          <w:ins w:id="1624" w:author="Arjan" w:date="2014-11-17T21:50:00Z"/>
        </w:trPr>
        <w:tc>
          <w:tcPr>
            <w:tcW w:w="3780" w:type="dxa"/>
            <w:tcBorders>
              <w:top w:val="nil"/>
              <w:left w:val="nil"/>
              <w:bottom w:val="nil"/>
              <w:right w:val="nil"/>
            </w:tcBorders>
          </w:tcPr>
          <w:p w14:paraId="6FFF6FF1" w14:textId="77777777" w:rsidR="00A01DCE" w:rsidRPr="002627FD" w:rsidRDefault="00A01DCE" w:rsidP="00355852">
            <w:pPr>
              <w:autoSpaceDE w:val="0"/>
              <w:autoSpaceDN w:val="0"/>
              <w:adjustRightInd w:val="0"/>
              <w:spacing w:after="0" w:line="240" w:lineRule="auto"/>
              <w:rPr>
                <w:ins w:id="1625"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35765687" w14:textId="77777777" w:rsidR="00A01DCE" w:rsidRPr="002627FD" w:rsidRDefault="00A01DCE" w:rsidP="00355852">
            <w:pPr>
              <w:autoSpaceDE w:val="0"/>
              <w:autoSpaceDN w:val="0"/>
              <w:adjustRightInd w:val="0"/>
              <w:spacing w:after="0" w:line="240" w:lineRule="auto"/>
              <w:rPr>
                <w:ins w:id="1626" w:author="Arjan" w:date="2014-11-17T21:50:00Z"/>
                <w:rFonts w:ascii="Arial" w:eastAsia="Times New Roman" w:hAnsi="Arial" w:cs="Arial"/>
                <w:color w:val="000000"/>
                <w:sz w:val="20"/>
                <w:szCs w:val="20"/>
              </w:rPr>
            </w:pPr>
          </w:p>
        </w:tc>
      </w:tr>
      <w:tr w:rsidR="00A01DCE" w:rsidRPr="002627FD" w14:paraId="7169E051" w14:textId="77777777" w:rsidTr="00A01DCE">
        <w:trPr>
          <w:ins w:id="1627" w:author="Arjan" w:date="2014-11-17T21:50:00Z"/>
        </w:trPr>
        <w:tc>
          <w:tcPr>
            <w:tcW w:w="3780" w:type="dxa"/>
            <w:tcBorders>
              <w:top w:val="nil"/>
              <w:left w:val="nil"/>
              <w:bottom w:val="nil"/>
              <w:right w:val="nil"/>
            </w:tcBorders>
          </w:tcPr>
          <w:p w14:paraId="61CEAB8C" w14:textId="77777777" w:rsidR="00A01DCE" w:rsidRPr="002627FD" w:rsidRDefault="00A01DCE" w:rsidP="00355852">
            <w:pPr>
              <w:autoSpaceDE w:val="0"/>
              <w:autoSpaceDN w:val="0"/>
              <w:adjustRightInd w:val="0"/>
              <w:spacing w:after="0" w:line="240" w:lineRule="auto"/>
              <w:rPr>
                <w:ins w:id="1628" w:author="Arjan" w:date="2014-11-17T21:50:00Z"/>
                <w:rFonts w:ascii="Arial" w:eastAsia="Times New Roman" w:hAnsi="Arial" w:cs="Arial"/>
                <w:color w:val="000000"/>
                <w:sz w:val="20"/>
                <w:szCs w:val="20"/>
              </w:rPr>
            </w:pPr>
            <w:ins w:id="1629" w:author="Arjan" w:date="2014-11-17T21:50:00Z">
              <w:r w:rsidRPr="002627F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5097FA4B" w14:textId="77777777" w:rsidR="00A01DCE" w:rsidRPr="002627FD" w:rsidRDefault="00A01DCE" w:rsidP="00355852">
            <w:pPr>
              <w:autoSpaceDE w:val="0"/>
              <w:autoSpaceDN w:val="0"/>
              <w:adjustRightInd w:val="0"/>
              <w:spacing w:after="0" w:line="240" w:lineRule="auto"/>
              <w:rPr>
                <w:ins w:id="1630" w:author="Arjan" w:date="2014-11-17T21:50:00Z"/>
                <w:rFonts w:ascii="Arial" w:eastAsia="Times New Roman" w:hAnsi="Arial" w:cs="Arial"/>
                <w:color w:val="000000"/>
                <w:sz w:val="20"/>
                <w:szCs w:val="20"/>
              </w:rPr>
            </w:pPr>
            <w:ins w:id="1631" w:author="Arjan" w:date="2014-11-17T21:52:00Z">
              <w:r>
                <w:rPr>
                  <w:rFonts w:ascii="Arial" w:eastAsia="Times New Roman" w:hAnsi="Arial" w:cs="Arial"/>
                  <w:color w:val="000000"/>
                  <w:sz w:val="20"/>
                  <w:szCs w:val="20"/>
                </w:rPr>
                <w:t>1 november 2011</w:t>
              </w:r>
            </w:ins>
          </w:p>
        </w:tc>
      </w:tr>
      <w:tr w:rsidR="00A01DCE" w:rsidRPr="002627FD" w14:paraId="6E9C312D" w14:textId="77777777" w:rsidTr="00A01DCE">
        <w:trPr>
          <w:ins w:id="1632" w:author="Arjan" w:date="2014-11-17T21:50:00Z"/>
        </w:trPr>
        <w:tc>
          <w:tcPr>
            <w:tcW w:w="3780" w:type="dxa"/>
            <w:tcBorders>
              <w:top w:val="nil"/>
              <w:left w:val="nil"/>
              <w:bottom w:val="nil"/>
              <w:right w:val="nil"/>
            </w:tcBorders>
          </w:tcPr>
          <w:p w14:paraId="05CF71CD" w14:textId="77777777" w:rsidR="00A01DCE" w:rsidRPr="002627FD" w:rsidRDefault="00A01DCE" w:rsidP="00355852">
            <w:pPr>
              <w:autoSpaceDE w:val="0"/>
              <w:autoSpaceDN w:val="0"/>
              <w:adjustRightInd w:val="0"/>
              <w:spacing w:after="0" w:line="240" w:lineRule="auto"/>
              <w:rPr>
                <w:ins w:id="1633"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024D6805" w14:textId="77777777" w:rsidR="00A01DCE" w:rsidRPr="002627FD" w:rsidRDefault="00A01DCE" w:rsidP="00355852">
            <w:pPr>
              <w:autoSpaceDE w:val="0"/>
              <w:autoSpaceDN w:val="0"/>
              <w:adjustRightInd w:val="0"/>
              <w:spacing w:after="0" w:line="240" w:lineRule="auto"/>
              <w:rPr>
                <w:ins w:id="1634" w:author="Arjan" w:date="2014-11-17T21:50:00Z"/>
                <w:rFonts w:ascii="Arial" w:eastAsia="Times New Roman" w:hAnsi="Arial" w:cs="Arial"/>
                <w:color w:val="000000"/>
                <w:sz w:val="20"/>
                <w:szCs w:val="20"/>
              </w:rPr>
            </w:pPr>
          </w:p>
        </w:tc>
      </w:tr>
      <w:tr w:rsidR="00A01DCE" w:rsidRPr="005C14BE" w14:paraId="36922910" w14:textId="77777777" w:rsidTr="00A01DCE">
        <w:trPr>
          <w:ins w:id="1635" w:author="Arjan" w:date="2014-11-17T21:50:00Z"/>
        </w:trPr>
        <w:tc>
          <w:tcPr>
            <w:tcW w:w="3780" w:type="dxa"/>
            <w:tcBorders>
              <w:top w:val="nil"/>
              <w:left w:val="nil"/>
              <w:bottom w:val="nil"/>
              <w:right w:val="nil"/>
            </w:tcBorders>
          </w:tcPr>
          <w:p w14:paraId="79176F60" w14:textId="77777777" w:rsidR="00A01DCE" w:rsidRPr="002627FD" w:rsidRDefault="00A01DCE" w:rsidP="00355852">
            <w:pPr>
              <w:autoSpaceDE w:val="0"/>
              <w:autoSpaceDN w:val="0"/>
              <w:adjustRightInd w:val="0"/>
              <w:spacing w:after="0" w:line="240" w:lineRule="auto"/>
              <w:rPr>
                <w:ins w:id="1636" w:author="Arjan" w:date="2014-11-17T21:50:00Z"/>
                <w:rFonts w:ascii="Arial" w:eastAsia="Times New Roman" w:hAnsi="Arial" w:cs="Arial"/>
                <w:color w:val="000000"/>
                <w:sz w:val="20"/>
                <w:szCs w:val="20"/>
              </w:rPr>
            </w:pPr>
            <w:ins w:id="1637" w:author="Arjan" w:date="2014-11-17T21:50:00Z">
              <w:r w:rsidRPr="002627F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1318B987" w14:textId="77777777" w:rsidR="00A01DCE" w:rsidRPr="00DD0F4F" w:rsidRDefault="0062522E" w:rsidP="00355852">
            <w:pPr>
              <w:autoSpaceDE w:val="0"/>
              <w:autoSpaceDN w:val="0"/>
              <w:adjustRightInd w:val="0"/>
              <w:spacing w:after="0" w:line="240" w:lineRule="auto"/>
              <w:rPr>
                <w:ins w:id="1638" w:author="Arjan" w:date="2014-11-17T21:50:00Z"/>
                <w:rFonts w:ascii="Arial" w:eastAsia="Times New Roman" w:hAnsi="Arial" w:cs="Arial"/>
                <w:color w:val="000000"/>
                <w:sz w:val="20"/>
                <w:szCs w:val="20"/>
                <w:lang w:val="nl-NL"/>
              </w:rPr>
            </w:pPr>
            <w:ins w:id="1639" w:author="Arjan" w:date="2014-11-17T22:03:00Z">
              <w:r w:rsidRPr="0062522E">
                <w:rPr>
                  <w:rFonts w:ascii="Arial" w:eastAsia="Times New Roman" w:hAnsi="Arial" w:cs="Arial"/>
                  <w:color w:val="000000"/>
                  <w:sz w:val="20"/>
                  <w:szCs w:val="20"/>
                  <w:lang w:val="nl-NL"/>
                </w:rPr>
                <w:t>De aanduiding van het algoritme maakt het mogelijk de checksum te controleren</w:t>
              </w:r>
              <w:r>
                <w:rPr>
                  <w:rFonts w:ascii="Arial" w:eastAsia="Times New Roman" w:hAnsi="Arial" w:cs="Arial"/>
                  <w:color w:val="000000"/>
                  <w:sz w:val="20"/>
                  <w:szCs w:val="20"/>
                  <w:lang w:val="nl-NL"/>
                </w:rPr>
                <w:t>.</w:t>
              </w:r>
            </w:ins>
          </w:p>
        </w:tc>
      </w:tr>
      <w:tr w:rsidR="00A01DCE" w:rsidRPr="005C14BE" w14:paraId="09760435" w14:textId="77777777" w:rsidTr="00A01DCE">
        <w:trPr>
          <w:ins w:id="1640" w:author="Arjan" w:date="2014-11-17T21:50:00Z"/>
        </w:trPr>
        <w:tc>
          <w:tcPr>
            <w:tcW w:w="3780" w:type="dxa"/>
            <w:tcBorders>
              <w:top w:val="nil"/>
              <w:left w:val="nil"/>
              <w:bottom w:val="nil"/>
              <w:right w:val="nil"/>
            </w:tcBorders>
          </w:tcPr>
          <w:p w14:paraId="203E2D6C" w14:textId="77777777" w:rsidR="00A01DCE" w:rsidRPr="00DD0F4F" w:rsidRDefault="00A01DCE" w:rsidP="00355852">
            <w:pPr>
              <w:autoSpaceDE w:val="0"/>
              <w:autoSpaceDN w:val="0"/>
              <w:adjustRightInd w:val="0"/>
              <w:spacing w:after="0" w:line="240" w:lineRule="auto"/>
              <w:rPr>
                <w:ins w:id="1641" w:author="Arjan" w:date="2014-11-17T21:5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0C613D36" w14:textId="77777777" w:rsidR="00A01DCE" w:rsidRPr="00DD0F4F" w:rsidRDefault="00A01DCE" w:rsidP="00355852">
            <w:pPr>
              <w:autoSpaceDE w:val="0"/>
              <w:autoSpaceDN w:val="0"/>
              <w:adjustRightInd w:val="0"/>
              <w:spacing w:after="0" w:line="240" w:lineRule="auto"/>
              <w:rPr>
                <w:ins w:id="1642" w:author="Arjan" w:date="2014-11-17T21:50:00Z"/>
                <w:rFonts w:ascii="Arial" w:eastAsia="Times New Roman" w:hAnsi="Arial" w:cs="Arial"/>
                <w:color w:val="000000"/>
                <w:sz w:val="20"/>
                <w:szCs w:val="20"/>
                <w:lang w:val="nl-NL"/>
              </w:rPr>
            </w:pPr>
          </w:p>
        </w:tc>
      </w:tr>
      <w:tr w:rsidR="00A01DCE" w:rsidRPr="002627FD" w14:paraId="410D1BAA" w14:textId="77777777" w:rsidTr="00A01DCE">
        <w:trPr>
          <w:ins w:id="1643" w:author="Arjan" w:date="2014-11-17T21:50:00Z"/>
        </w:trPr>
        <w:tc>
          <w:tcPr>
            <w:tcW w:w="3780" w:type="dxa"/>
            <w:tcBorders>
              <w:top w:val="nil"/>
              <w:left w:val="nil"/>
              <w:bottom w:val="nil"/>
              <w:right w:val="nil"/>
            </w:tcBorders>
          </w:tcPr>
          <w:p w14:paraId="0F8C1297" w14:textId="77777777" w:rsidR="00A01DCE" w:rsidRPr="002627FD" w:rsidRDefault="00A01DCE" w:rsidP="00355852">
            <w:pPr>
              <w:autoSpaceDE w:val="0"/>
              <w:autoSpaceDN w:val="0"/>
              <w:adjustRightInd w:val="0"/>
              <w:spacing w:after="0" w:line="240" w:lineRule="auto"/>
              <w:rPr>
                <w:ins w:id="1644" w:author="Arjan" w:date="2014-11-17T21:50:00Z"/>
                <w:rFonts w:ascii="Arial" w:eastAsia="Times New Roman" w:hAnsi="Arial" w:cs="Arial"/>
                <w:color w:val="000000"/>
                <w:sz w:val="20"/>
                <w:szCs w:val="20"/>
              </w:rPr>
            </w:pPr>
            <w:ins w:id="1645" w:author="Arjan" w:date="2014-11-17T21:50:00Z">
              <w:r w:rsidRPr="002627F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0BB1DA37" w14:textId="77777777" w:rsidR="00A01DCE" w:rsidRPr="002627FD" w:rsidRDefault="0062522E" w:rsidP="00355852">
            <w:pPr>
              <w:autoSpaceDE w:val="0"/>
              <w:autoSpaceDN w:val="0"/>
              <w:adjustRightInd w:val="0"/>
              <w:spacing w:after="0" w:line="240" w:lineRule="auto"/>
              <w:rPr>
                <w:ins w:id="1646" w:author="Arjan" w:date="2014-11-17T21:50:00Z"/>
                <w:rFonts w:ascii="Arial" w:eastAsia="Times New Roman" w:hAnsi="Arial" w:cs="Arial"/>
                <w:color w:val="000000"/>
                <w:sz w:val="20"/>
                <w:szCs w:val="20"/>
              </w:rPr>
            </w:pPr>
            <w:ins w:id="1647" w:author="Arjan" w:date="2014-11-17T22:04:00Z">
              <w:r>
                <w:rPr>
                  <w:rFonts w:ascii="Arial" w:eastAsia="Times New Roman" w:hAnsi="Arial" w:cs="Arial"/>
                  <w:color w:val="000000"/>
                  <w:sz w:val="20"/>
                  <w:szCs w:val="20"/>
                </w:rPr>
                <w:t>String</w:t>
              </w:r>
            </w:ins>
          </w:p>
        </w:tc>
      </w:tr>
      <w:tr w:rsidR="00A01DCE" w:rsidRPr="002627FD" w14:paraId="3D90BFCC" w14:textId="77777777" w:rsidTr="00A01DCE">
        <w:trPr>
          <w:trHeight w:val="230"/>
          <w:ins w:id="1648" w:author="Arjan" w:date="2014-11-17T21:50:00Z"/>
        </w:trPr>
        <w:tc>
          <w:tcPr>
            <w:tcW w:w="3780" w:type="dxa"/>
            <w:tcBorders>
              <w:top w:val="nil"/>
              <w:left w:val="nil"/>
              <w:bottom w:val="nil"/>
              <w:right w:val="nil"/>
            </w:tcBorders>
          </w:tcPr>
          <w:p w14:paraId="2EEB1EA1" w14:textId="77777777" w:rsidR="00A01DCE" w:rsidRPr="002627FD" w:rsidRDefault="00A01DCE" w:rsidP="00355852">
            <w:pPr>
              <w:autoSpaceDE w:val="0"/>
              <w:autoSpaceDN w:val="0"/>
              <w:adjustRightInd w:val="0"/>
              <w:spacing w:after="0" w:line="240" w:lineRule="auto"/>
              <w:rPr>
                <w:ins w:id="1649"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0D02C01D" w14:textId="77777777" w:rsidR="00A01DCE" w:rsidRPr="002627FD" w:rsidRDefault="00A01DCE" w:rsidP="00355852">
            <w:pPr>
              <w:autoSpaceDE w:val="0"/>
              <w:autoSpaceDN w:val="0"/>
              <w:adjustRightInd w:val="0"/>
              <w:spacing w:after="0" w:line="240" w:lineRule="auto"/>
              <w:rPr>
                <w:ins w:id="1650" w:author="Arjan" w:date="2014-11-17T21:50:00Z"/>
                <w:rFonts w:ascii="Arial" w:eastAsia="Times New Roman" w:hAnsi="Arial" w:cs="Arial"/>
                <w:color w:val="000000"/>
                <w:sz w:val="20"/>
                <w:szCs w:val="20"/>
              </w:rPr>
            </w:pPr>
          </w:p>
        </w:tc>
      </w:tr>
      <w:tr w:rsidR="00A01DCE" w:rsidRPr="005E066D" w14:paraId="5A457EC2" w14:textId="77777777" w:rsidTr="00A01DCE">
        <w:trPr>
          <w:trHeight w:val="230"/>
          <w:ins w:id="1651" w:author="Arjan" w:date="2014-11-17T21:50:00Z"/>
        </w:trPr>
        <w:tc>
          <w:tcPr>
            <w:tcW w:w="3780" w:type="dxa"/>
            <w:tcBorders>
              <w:top w:val="nil"/>
              <w:left w:val="nil"/>
              <w:bottom w:val="nil"/>
              <w:right w:val="nil"/>
            </w:tcBorders>
          </w:tcPr>
          <w:p w14:paraId="751AD5D7" w14:textId="77777777" w:rsidR="00A01DCE" w:rsidRPr="002627FD" w:rsidRDefault="00A01DCE" w:rsidP="00355852">
            <w:pPr>
              <w:autoSpaceDE w:val="0"/>
              <w:autoSpaceDN w:val="0"/>
              <w:adjustRightInd w:val="0"/>
              <w:spacing w:after="0" w:line="240" w:lineRule="auto"/>
              <w:rPr>
                <w:ins w:id="1652" w:author="Arjan" w:date="2014-11-17T21:50:00Z"/>
                <w:rFonts w:ascii="Arial" w:eastAsia="Times New Roman" w:hAnsi="Arial" w:cs="Arial"/>
                <w:color w:val="000000"/>
                <w:sz w:val="20"/>
                <w:szCs w:val="20"/>
              </w:rPr>
            </w:pPr>
            <w:ins w:id="1653" w:author="Arjan" w:date="2014-11-17T21:50:00Z">
              <w:r w:rsidRPr="002627F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218A860E" w14:textId="77777777" w:rsidR="00A01DCE" w:rsidRPr="00DD0F4F" w:rsidRDefault="0062522E" w:rsidP="00355852">
            <w:pPr>
              <w:autoSpaceDE w:val="0"/>
              <w:autoSpaceDN w:val="0"/>
              <w:adjustRightInd w:val="0"/>
              <w:spacing w:after="0" w:line="240" w:lineRule="auto"/>
              <w:rPr>
                <w:ins w:id="1654" w:author="Arjan" w:date="2014-11-17T21:50:00Z"/>
                <w:rFonts w:ascii="Arial" w:eastAsia="Times New Roman" w:hAnsi="Arial" w:cs="Arial"/>
                <w:color w:val="000000"/>
                <w:sz w:val="20"/>
                <w:szCs w:val="20"/>
                <w:lang w:val="nl-NL"/>
              </w:rPr>
            </w:pPr>
            <w:ins w:id="1655" w:author="Arjan" w:date="2014-11-17T22:04:00Z">
              <w:r>
                <w:rPr>
                  <w:rFonts w:ascii="Arial" w:eastAsia="Times New Roman" w:hAnsi="Arial" w:cs="Arial"/>
                  <w:color w:val="000000"/>
                  <w:sz w:val="20"/>
                  <w:szCs w:val="20"/>
                  <w:lang w:val="nl-NL"/>
                </w:rPr>
                <w:t>Namen van toepasselijke algoritmen</w:t>
              </w:r>
            </w:ins>
          </w:p>
        </w:tc>
      </w:tr>
      <w:tr w:rsidR="00A01DCE" w:rsidRPr="005E066D" w14:paraId="5EAAABC4" w14:textId="77777777" w:rsidTr="00A01DCE">
        <w:trPr>
          <w:trHeight w:val="215"/>
          <w:ins w:id="1656" w:author="Arjan" w:date="2014-11-17T21:50:00Z"/>
        </w:trPr>
        <w:tc>
          <w:tcPr>
            <w:tcW w:w="3780" w:type="dxa"/>
            <w:tcBorders>
              <w:top w:val="nil"/>
              <w:left w:val="nil"/>
              <w:bottom w:val="nil"/>
              <w:right w:val="nil"/>
            </w:tcBorders>
          </w:tcPr>
          <w:p w14:paraId="371CB0BE" w14:textId="77777777" w:rsidR="00A01DCE" w:rsidRPr="00DD0F4F" w:rsidRDefault="00A01DCE" w:rsidP="00355852">
            <w:pPr>
              <w:autoSpaceDE w:val="0"/>
              <w:autoSpaceDN w:val="0"/>
              <w:adjustRightInd w:val="0"/>
              <w:spacing w:after="0" w:line="240" w:lineRule="auto"/>
              <w:rPr>
                <w:ins w:id="1657" w:author="Arjan" w:date="2014-11-17T21:5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62B541D0" w14:textId="77777777" w:rsidR="00A01DCE" w:rsidRPr="00DD0F4F" w:rsidRDefault="00A01DCE" w:rsidP="00355852">
            <w:pPr>
              <w:autoSpaceDE w:val="0"/>
              <w:autoSpaceDN w:val="0"/>
              <w:adjustRightInd w:val="0"/>
              <w:spacing w:after="0" w:line="240" w:lineRule="auto"/>
              <w:rPr>
                <w:ins w:id="1658" w:author="Arjan" w:date="2014-11-17T21:50:00Z"/>
                <w:rFonts w:ascii="Arial" w:eastAsia="Times New Roman" w:hAnsi="Arial" w:cs="Arial"/>
                <w:color w:val="000000"/>
                <w:sz w:val="20"/>
                <w:szCs w:val="20"/>
                <w:lang w:val="nl-NL"/>
              </w:rPr>
            </w:pPr>
          </w:p>
        </w:tc>
      </w:tr>
      <w:tr w:rsidR="00A01DCE" w:rsidRPr="002627FD" w14:paraId="498B08F5" w14:textId="77777777" w:rsidTr="00A01DCE">
        <w:trPr>
          <w:trHeight w:val="215"/>
          <w:ins w:id="1659" w:author="Arjan" w:date="2014-11-17T21:50:00Z"/>
        </w:trPr>
        <w:tc>
          <w:tcPr>
            <w:tcW w:w="3780" w:type="dxa"/>
            <w:tcBorders>
              <w:top w:val="nil"/>
              <w:left w:val="nil"/>
              <w:bottom w:val="nil"/>
              <w:right w:val="nil"/>
            </w:tcBorders>
          </w:tcPr>
          <w:p w14:paraId="548C6AEC" w14:textId="77777777" w:rsidR="00A01DCE" w:rsidRPr="002627FD" w:rsidRDefault="00A01DCE" w:rsidP="00355852">
            <w:pPr>
              <w:autoSpaceDE w:val="0"/>
              <w:autoSpaceDN w:val="0"/>
              <w:adjustRightInd w:val="0"/>
              <w:spacing w:after="0" w:line="240" w:lineRule="auto"/>
              <w:rPr>
                <w:ins w:id="1660" w:author="Arjan" w:date="2014-11-17T21:50:00Z"/>
                <w:rFonts w:ascii="Arial" w:eastAsia="Times New Roman" w:hAnsi="Arial" w:cs="Arial"/>
                <w:color w:val="000000"/>
                <w:sz w:val="20"/>
                <w:szCs w:val="20"/>
              </w:rPr>
            </w:pPr>
            <w:ins w:id="1661" w:author="Arjan" w:date="2014-11-17T21:50:00Z">
              <w:r w:rsidRPr="002627F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29EECF14" w14:textId="77777777" w:rsidR="00A01DCE" w:rsidRPr="002627FD" w:rsidRDefault="00A01DCE" w:rsidP="00355852">
            <w:pPr>
              <w:autoSpaceDE w:val="0"/>
              <w:autoSpaceDN w:val="0"/>
              <w:adjustRightInd w:val="0"/>
              <w:spacing w:after="0" w:line="240" w:lineRule="auto"/>
              <w:rPr>
                <w:ins w:id="1662" w:author="Arjan" w:date="2014-11-17T21:50:00Z"/>
                <w:rFonts w:ascii="Arial" w:eastAsia="Times New Roman" w:hAnsi="Arial" w:cs="Arial"/>
                <w:color w:val="000000"/>
                <w:sz w:val="20"/>
                <w:szCs w:val="20"/>
              </w:rPr>
            </w:pPr>
            <w:ins w:id="1663" w:author="Arjan" w:date="2014-11-17T21:50:00Z">
              <w:r>
                <w:rPr>
                  <w:rFonts w:ascii="Arial" w:eastAsia="Times New Roman" w:hAnsi="Arial" w:cs="Arial"/>
                  <w:color w:val="000000"/>
                  <w:sz w:val="20"/>
                  <w:szCs w:val="20"/>
                </w:rPr>
                <w:t>Zie groep</w:t>
              </w:r>
            </w:ins>
          </w:p>
        </w:tc>
      </w:tr>
      <w:tr w:rsidR="00A01DCE" w:rsidRPr="002627FD" w14:paraId="1B1567B0" w14:textId="77777777" w:rsidTr="00A01DCE">
        <w:trPr>
          <w:trHeight w:val="230"/>
          <w:ins w:id="1664" w:author="Arjan" w:date="2014-11-17T21:50:00Z"/>
        </w:trPr>
        <w:tc>
          <w:tcPr>
            <w:tcW w:w="3780" w:type="dxa"/>
            <w:tcBorders>
              <w:top w:val="nil"/>
              <w:left w:val="nil"/>
              <w:bottom w:val="nil"/>
              <w:right w:val="nil"/>
            </w:tcBorders>
          </w:tcPr>
          <w:p w14:paraId="75E37EE9" w14:textId="77777777" w:rsidR="00A01DCE" w:rsidRPr="002627FD" w:rsidRDefault="00A01DCE" w:rsidP="00355852">
            <w:pPr>
              <w:autoSpaceDE w:val="0"/>
              <w:autoSpaceDN w:val="0"/>
              <w:adjustRightInd w:val="0"/>
              <w:spacing w:after="0" w:line="240" w:lineRule="auto"/>
              <w:rPr>
                <w:ins w:id="1665"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33889DAB" w14:textId="77777777" w:rsidR="00A01DCE" w:rsidRPr="002627FD" w:rsidRDefault="00A01DCE" w:rsidP="00355852">
            <w:pPr>
              <w:autoSpaceDE w:val="0"/>
              <w:autoSpaceDN w:val="0"/>
              <w:adjustRightInd w:val="0"/>
              <w:spacing w:after="0" w:line="240" w:lineRule="auto"/>
              <w:rPr>
                <w:ins w:id="1666" w:author="Arjan" w:date="2014-11-17T21:50:00Z"/>
                <w:rFonts w:ascii="Arial" w:eastAsia="Times New Roman" w:hAnsi="Arial" w:cs="Arial"/>
                <w:color w:val="000000"/>
                <w:sz w:val="20"/>
                <w:szCs w:val="20"/>
              </w:rPr>
            </w:pPr>
          </w:p>
        </w:tc>
      </w:tr>
      <w:tr w:rsidR="00A01DCE" w:rsidRPr="002627FD" w14:paraId="7428F098" w14:textId="77777777" w:rsidTr="00A01DCE">
        <w:trPr>
          <w:trHeight w:val="230"/>
          <w:ins w:id="1667" w:author="Arjan" w:date="2014-11-17T21:50:00Z"/>
        </w:trPr>
        <w:tc>
          <w:tcPr>
            <w:tcW w:w="3780" w:type="dxa"/>
            <w:tcBorders>
              <w:top w:val="nil"/>
              <w:left w:val="nil"/>
              <w:bottom w:val="nil"/>
              <w:right w:val="nil"/>
            </w:tcBorders>
          </w:tcPr>
          <w:p w14:paraId="1F37981E" w14:textId="77777777" w:rsidR="00A01DCE" w:rsidRPr="002627FD" w:rsidRDefault="00A01DCE" w:rsidP="00355852">
            <w:pPr>
              <w:autoSpaceDE w:val="0"/>
              <w:autoSpaceDN w:val="0"/>
              <w:adjustRightInd w:val="0"/>
              <w:spacing w:after="0" w:line="240" w:lineRule="auto"/>
              <w:rPr>
                <w:ins w:id="1668" w:author="Arjan" w:date="2014-11-17T21:50:00Z"/>
                <w:rFonts w:ascii="Arial" w:eastAsia="Times New Roman" w:hAnsi="Arial" w:cs="Arial"/>
                <w:color w:val="000000"/>
                <w:sz w:val="20"/>
                <w:szCs w:val="20"/>
              </w:rPr>
            </w:pPr>
            <w:ins w:id="1669" w:author="Arjan" w:date="2014-11-17T21:50:00Z">
              <w:r w:rsidRPr="002627F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32D36DD2" w14:textId="77777777" w:rsidR="00A01DCE" w:rsidRPr="002627FD" w:rsidRDefault="00A01DCE" w:rsidP="00355852">
            <w:pPr>
              <w:autoSpaceDE w:val="0"/>
              <w:autoSpaceDN w:val="0"/>
              <w:adjustRightInd w:val="0"/>
              <w:spacing w:after="0" w:line="240" w:lineRule="auto"/>
              <w:rPr>
                <w:ins w:id="1670" w:author="Arjan" w:date="2014-11-17T21:50:00Z"/>
                <w:rFonts w:ascii="Arial" w:eastAsia="Times New Roman" w:hAnsi="Arial" w:cs="Arial"/>
                <w:color w:val="000000"/>
                <w:sz w:val="20"/>
                <w:szCs w:val="20"/>
              </w:rPr>
            </w:pPr>
            <w:ins w:id="1671" w:author="Arjan" w:date="2014-11-17T21:50:00Z">
              <w:r>
                <w:rPr>
                  <w:rFonts w:ascii="Arial" w:eastAsia="Times New Roman" w:hAnsi="Arial" w:cs="Arial"/>
                  <w:color w:val="000000"/>
                  <w:sz w:val="20"/>
                  <w:szCs w:val="20"/>
                </w:rPr>
                <w:t>Zie groep</w:t>
              </w:r>
            </w:ins>
          </w:p>
        </w:tc>
      </w:tr>
      <w:tr w:rsidR="00A01DCE" w:rsidRPr="002627FD" w14:paraId="5BA459EA" w14:textId="77777777" w:rsidTr="00A01DCE">
        <w:trPr>
          <w:trHeight w:val="230"/>
          <w:ins w:id="1672" w:author="Arjan" w:date="2014-11-17T21:50:00Z"/>
        </w:trPr>
        <w:tc>
          <w:tcPr>
            <w:tcW w:w="3780" w:type="dxa"/>
            <w:tcBorders>
              <w:top w:val="nil"/>
              <w:left w:val="nil"/>
              <w:bottom w:val="nil"/>
              <w:right w:val="nil"/>
            </w:tcBorders>
          </w:tcPr>
          <w:p w14:paraId="61A2F938" w14:textId="77777777" w:rsidR="00A01DCE" w:rsidRPr="002627FD" w:rsidRDefault="00A01DCE" w:rsidP="00355852">
            <w:pPr>
              <w:autoSpaceDE w:val="0"/>
              <w:autoSpaceDN w:val="0"/>
              <w:adjustRightInd w:val="0"/>
              <w:spacing w:after="0" w:line="240" w:lineRule="auto"/>
              <w:rPr>
                <w:ins w:id="1673"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443FB8E1" w14:textId="77777777" w:rsidR="00A01DCE" w:rsidRPr="002627FD" w:rsidRDefault="00A01DCE" w:rsidP="00355852">
            <w:pPr>
              <w:autoSpaceDE w:val="0"/>
              <w:autoSpaceDN w:val="0"/>
              <w:adjustRightInd w:val="0"/>
              <w:spacing w:after="0" w:line="240" w:lineRule="auto"/>
              <w:rPr>
                <w:ins w:id="1674" w:author="Arjan" w:date="2014-11-17T21:50:00Z"/>
                <w:rFonts w:ascii="Arial" w:eastAsia="Times New Roman" w:hAnsi="Arial" w:cs="Arial"/>
                <w:color w:val="000000"/>
                <w:sz w:val="20"/>
                <w:szCs w:val="20"/>
              </w:rPr>
            </w:pPr>
          </w:p>
        </w:tc>
      </w:tr>
      <w:tr w:rsidR="00A01DCE" w:rsidRPr="002627FD" w14:paraId="568D711D" w14:textId="77777777" w:rsidTr="00A01DCE">
        <w:trPr>
          <w:trHeight w:val="230"/>
          <w:ins w:id="1675" w:author="Arjan" w:date="2014-11-17T21:50:00Z"/>
        </w:trPr>
        <w:tc>
          <w:tcPr>
            <w:tcW w:w="3780" w:type="dxa"/>
            <w:tcBorders>
              <w:top w:val="nil"/>
              <w:left w:val="nil"/>
              <w:bottom w:val="nil"/>
              <w:right w:val="nil"/>
            </w:tcBorders>
          </w:tcPr>
          <w:p w14:paraId="4B1A5F77" w14:textId="77777777" w:rsidR="00A01DCE" w:rsidRPr="002627FD" w:rsidRDefault="00A01DCE" w:rsidP="00355852">
            <w:pPr>
              <w:autoSpaceDE w:val="0"/>
              <w:autoSpaceDN w:val="0"/>
              <w:adjustRightInd w:val="0"/>
              <w:spacing w:after="0" w:line="240" w:lineRule="auto"/>
              <w:rPr>
                <w:ins w:id="1676" w:author="Arjan" w:date="2014-11-17T21:50:00Z"/>
                <w:rFonts w:ascii="Arial" w:eastAsia="Times New Roman" w:hAnsi="Arial" w:cs="Arial"/>
                <w:color w:val="000000"/>
                <w:sz w:val="20"/>
                <w:szCs w:val="20"/>
              </w:rPr>
            </w:pPr>
            <w:ins w:id="1677" w:author="Arjan" w:date="2014-11-17T21:50:00Z">
              <w:r w:rsidRPr="002627F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4DCD42EE" w14:textId="77777777" w:rsidR="00A01DCE" w:rsidRPr="002627FD" w:rsidRDefault="00A01DCE" w:rsidP="00355852">
            <w:pPr>
              <w:autoSpaceDE w:val="0"/>
              <w:autoSpaceDN w:val="0"/>
              <w:adjustRightInd w:val="0"/>
              <w:spacing w:after="0" w:line="240" w:lineRule="auto"/>
              <w:rPr>
                <w:ins w:id="1678" w:author="Arjan" w:date="2014-11-17T21:50:00Z"/>
                <w:rFonts w:ascii="Arial" w:eastAsia="Times New Roman" w:hAnsi="Arial" w:cs="Arial"/>
                <w:color w:val="000000"/>
                <w:sz w:val="20"/>
                <w:szCs w:val="20"/>
              </w:rPr>
            </w:pPr>
          </w:p>
        </w:tc>
      </w:tr>
      <w:tr w:rsidR="00A01DCE" w:rsidRPr="002627FD" w14:paraId="029CB76C" w14:textId="77777777" w:rsidTr="00A01DCE">
        <w:trPr>
          <w:trHeight w:val="230"/>
          <w:ins w:id="1679" w:author="Arjan" w:date="2014-11-17T21:50:00Z"/>
        </w:trPr>
        <w:tc>
          <w:tcPr>
            <w:tcW w:w="3780" w:type="dxa"/>
            <w:tcBorders>
              <w:top w:val="nil"/>
              <w:left w:val="nil"/>
              <w:bottom w:val="nil"/>
              <w:right w:val="nil"/>
            </w:tcBorders>
          </w:tcPr>
          <w:p w14:paraId="0B393869" w14:textId="77777777" w:rsidR="00A01DCE" w:rsidRPr="002627FD" w:rsidRDefault="00A01DCE" w:rsidP="00355852">
            <w:pPr>
              <w:autoSpaceDE w:val="0"/>
              <w:autoSpaceDN w:val="0"/>
              <w:adjustRightInd w:val="0"/>
              <w:spacing w:after="0" w:line="240" w:lineRule="auto"/>
              <w:rPr>
                <w:ins w:id="1680"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2D35C393" w14:textId="77777777" w:rsidR="00A01DCE" w:rsidRPr="002627FD" w:rsidRDefault="00A01DCE" w:rsidP="00355852">
            <w:pPr>
              <w:autoSpaceDE w:val="0"/>
              <w:autoSpaceDN w:val="0"/>
              <w:adjustRightInd w:val="0"/>
              <w:spacing w:after="0" w:line="240" w:lineRule="auto"/>
              <w:rPr>
                <w:ins w:id="1681" w:author="Arjan" w:date="2014-11-17T21:50:00Z"/>
                <w:rFonts w:ascii="Arial" w:eastAsia="Times New Roman" w:hAnsi="Arial" w:cs="Arial"/>
                <w:color w:val="000000"/>
                <w:sz w:val="20"/>
                <w:szCs w:val="20"/>
              </w:rPr>
            </w:pPr>
          </w:p>
        </w:tc>
      </w:tr>
      <w:tr w:rsidR="00A01DCE" w:rsidRPr="002627FD" w14:paraId="71FFE995" w14:textId="77777777" w:rsidTr="00A01DCE">
        <w:trPr>
          <w:trHeight w:val="230"/>
          <w:ins w:id="1682" w:author="Arjan" w:date="2014-11-17T21:50:00Z"/>
        </w:trPr>
        <w:tc>
          <w:tcPr>
            <w:tcW w:w="3780" w:type="dxa"/>
            <w:tcBorders>
              <w:top w:val="nil"/>
              <w:left w:val="nil"/>
              <w:bottom w:val="nil"/>
              <w:right w:val="nil"/>
            </w:tcBorders>
          </w:tcPr>
          <w:p w14:paraId="5135559E" w14:textId="77777777" w:rsidR="00A01DCE" w:rsidRPr="002627FD" w:rsidRDefault="00A01DCE" w:rsidP="00355852">
            <w:pPr>
              <w:autoSpaceDE w:val="0"/>
              <w:autoSpaceDN w:val="0"/>
              <w:adjustRightInd w:val="0"/>
              <w:spacing w:after="0" w:line="240" w:lineRule="auto"/>
              <w:rPr>
                <w:ins w:id="1683" w:author="Arjan" w:date="2014-11-17T21:50:00Z"/>
                <w:rFonts w:ascii="Arial" w:eastAsia="Times New Roman" w:hAnsi="Arial" w:cs="Arial"/>
                <w:color w:val="000000"/>
                <w:sz w:val="20"/>
                <w:szCs w:val="20"/>
              </w:rPr>
            </w:pPr>
            <w:ins w:id="1684" w:author="Arjan" w:date="2014-11-17T21:50:00Z">
              <w:r w:rsidRPr="002627F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06226EC3" w14:textId="77777777" w:rsidR="00A01DCE" w:rsidRPr="002627FD" w:rsidRDefault="00A01DCE" w:rsidP="00355852">
            <w:pPr>
              <w:autoSpaceDE w:val="0"/>
              <w:autoSpaceDN w:val="0"/>
              <w:adjustRightInd w:val="0"/>
              <w:spacing w:after="0" w:line="240" w:lineRule="auto"/>
              <w:rPr>
                <w:ins w:id="1685" w:author="Arjan" w:date="2014-11-17T21:50:00Z"/>
                <w:rFonts w:ascii="Arial" w:eastAsia="Times New Roman" w:hAnsi="Arial" w:cs="Arial"/>
                <w:color w:val="000000"/>
                <w:sz w:val="20"/>
                <w:szCs w:val="20"/>
              </w:rPr>
            </w:pPr>
            <w:ins w:id="1686" w:author="Arjan" w:date="2014-11-17T21:50:00Z">
              <w:r>
                <w:rPr>
                  <w:rFonts w:ascii="Arial" w:eastAsia="Times New Roman" w:hAnsi="Arial" w:cs="Arial"/>
                  <w:color w:val="000000"/>
                  <w:sz w:val="20"/>
                  <w:szCs w:val="20"/>
                </w:rPr>
                <w:t>Zie groep</w:t>
              </w:r>
            </w:ins>
          </w:p>
        </w:tc>
      </w:tr>
      <w:tr w:rsidR="00A01DCE" w:rsidRPr="002627FD" w14:paraId="0DAC32BA" w14:textId="77777777" w:rsidTr="00A01DCE">
        <w:trPr>
          <w:trHeight w:val="230"/>
          <w:ins w:id="1687" w:author="Arjan" w:date="2014-11-17T21:50:00Z"/>
        </w:trPr>
        <w:tc>
          <w:tcPr>
            <w:tcW w:w="3780" w:type="dxa"/>
            <w:tcBorders>
              <w:top w:val="nil"/>
              <w:left w:val="nil"/>
              <w:bottom w:val="nil"/>
              <w:right w:val="nil"/>
            </w:tcBorders>
          </w:tcPr>
          <w:p w14:paraId="01B0E28F" w14:textId="77777777" w:rsidR="00A01DCE" w:rsidRPr="002627FD" w:rsidRDefault="00A01DCE" w:rsidP="00355852">
            <w:pPr>
              <w:autoSpaceDE w:val="0"/>
              <w:autoSpaceDN w:val="0"/>
              <w:adjustRightInd w:val="0"/>
              <w:spacing w:after="0" w:line="240" w:lineRule="auto"/>
              <w:rPr>
                <w:ins w:id="1688"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79F02AF0" w14:textId="77777777" w:rsidR="00A01DCE" w:rsidRPr="002627FD" w:rsidRDefault="00A01DCE" w:rsidP="00355852">
            <w:pPr>
              <w:autoSpaceDE w:val="0"/>
              <w:autoSpaceDN w:val="0"/>
              <w:adjustRightInd w:val="0"/>
              <w:spacing w:after="0" w:line="240" w:lineRule="auto"/>
              <w:rPr>
                <w:ins w:id="1689" w:author="Arjan" w:date="2014-11-17T21:50:00Z"/>
                <w:rFonts w:ascii="Arial" w:eastAsia="Times New Roman" w:hAnsi="Arial" w:cs="Arial"/>
                <w:color w:val="000000"/>
                <w:sz w:val="20"/>
                <w:szCs w:val="20"/>
              </w:rPr>
            </w:pPr>
          </w:p>
        </w:tc>
      </w:tr>
      <w:tr w:rsidR="00A01DCE" w:rsidRPr="002627FD" w14:paraId="2BFBFED5" w14:textId="77777777" w:rsidTr="00A01DCE">
        <w:trPr>
          <w:trHeight w:val="411"/>
          <w:ins w:id="1690" w:author="Arjan" w:date="2014-11-17T21:50:00Z"/>
        </w:trPr>
        <w:tc>
          <w:tcPr>
            <w:tcW w:w="3780" w:type="dxa"/>
            <w:tcBorders>
              <w:top w:val="nil"/>
              <w:left w:val="nil"/>
              <w:bottom w:val="nil"/>
              <w:right w:val="nil"/>
            </w:tcBorders>
          </w:tcPr>
          <w:p w14:paraId="2222C597" w14:textId="77777777" w:rsidR="00A01DCE" w:rsidRPr="002627FD" w:rsidRDefault="00A01DCE" w:rsidP="00355852">
            <w:pPr>
              <w:autoSpaceDE w:val="0"/>
              <w:autoSpaceDN w:val="0"/>
              <w:adjustRightInd w:val="0"/>
              <w:spacing w:after="0" w:line="240" w:lineRule="auto"/>
              <w:rPr>
                <w:ins w:id="1691" w:author="Arjan" w:date="2014-11-17T21:50:00Z"/>
                <w:rFonts w:ascii="Arial" w:eastAsia="Times New Roman" w:hAnsi="Arial" w:cs="Arial"/>
                <w:color w:val="000000"/>
                <w:sz w:val="20"/>
                <w:szCs w:val="20"/>
              </w:rPr>
            </w:pPr>
            <w:ins w:id="1692" w:author="Arjan" w:date="2014-11-17T21:50:00Z">
              <w:r w:rsidRPr="002627F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2B02F84A" w14:textId="77777777" w:rsidR="00A01DCE" w:rsidRPr="002627FD" w:rsidRDefault="00A01DCE" w:rsidP="00355852">
            <w:pPr>
              <w:autoSpaceDE w:val="0"/>
              <w:autoSpaceDN w:val="0"/>
              <w:adjustRightInd w:val="0"/>
              <w:spacing w:after="0" w:line="240" w:lineRule="auto"/>
              <w:rPr>
                <w:ins w:id="1693" w:author="Arjan" w:date="2014-11-17T21:50:00Z"/>
                <w:rFonts w:ascii="Arial" w:eastAsia="Times New Roman" w:hAnsi="Arial" w:cs="Arial"/>
                <w:color w:val="000000"/>
                <w:sz w:val="20"/>
                <w:szCs w:val="20"/>
              </w:rPr>
            </w:pPr>
            <w:ins w:id="1694" w:author="Arjan" w:date="2014-11-17T21:50:00Z">
              <w:r>
                <w:rPr>
                  <w:rFonts w:ascii="Arial" w:eastAsia="Times New Roman" w:hAnsi="Arial" w:cs="Arial"/>
                  <w:color w:val="000000"/>
                  <w:sz w:val="20"/>
                  <w:szCs w:val="20"/>
                </w:rPr>
                <w:t>Zie groep</w:t>
              </w:r>
            </w:ins>
          </w:p>
        </w:tc>
      </w:tr>
      <w:tr w:rsidR="00A01DCE" w:rsidRPr="002627FD" w14:paraId="420B9486" w14:textId="77777777" w:rsidTr="00A01DCE">
        <w:trPr>
          <w:trHeight w:val="245"/>
          <w:ins w:id="1695" w:author="Arjan" w:date="2014-11-17T21:50:00Z"/>
        </w:trPr>
        <w:tc>
          <w:tcPr>
            <w:tcW w:w="3780" w:type="dxa"/>
            <w:tcBorders>
              <w:top w:val="nil"/>
              <w:left w:val="nil"/>
              <w:bottom w:val="nil"/>
              <w:right w:val="nil"/>
            </w:tcBorders>
          </w:tcPr>
          <w:p w14:paraId="7D6C03F2" w14:textId="77777777" w:rsidR="00A01DCE" w:rsidRPr="002627FD" w:rsidRDefault="00A01DCE" w:rsidP="00355852">
            <w:pPr>
              <w:autoSpaceDE w:val="0"/>
              <w:autoSpaceDN w:val="0"/>
              <w:adjustRightInd w:val="0"/>
              <w:spacing w:after="0" w:line="240" w:lineRule="auto"/>
              <w:rPr>
                <w:ins w:id="1696"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33E06190" w14:textId="77777777" w:rsidR="00A01DCE" w:rsidRPr="002627FD" w:rsidRDefault="00A01DCE" w:rsidP="00355852">
            <w:pPr>
              <w:autoSpaceDE w:val="0"/>
              <w:autoSpaceDN w:val="0"/>
              <w:adjustRightInd w:val="0"/>
              <w:spacing w:after="0" w:line="240" w:lineRule="auto"/>
              <w:rPr>
                <w:ins w:id="1697" w:author="Arjan" w:date="2014-11-17T21:50:00Z"/>
                <w:rFonts w:ascii="Arial" w:eastAsia="Times New Roman" w:hAnsi="Arial" w:cs="Arial"/>
                <w:color w:val="000000"/>
                <w:sz w:val="20"/>
                <w:szCs w:val="20"/>
              </w:rPr>
            </w:pPr>
          </w:p>
        </w:tc>
      </w:tr>
      <w:tr w:rsidR="00A01DCE" w:rsidRPr="002627FD" w14:paraId="3F3C6E20" w14:textId="77777777" w:rsidTr="00A01DCE">
        <w:trPr>
          <w:trHeight w:val="230"/>
          <w:ins w:id="1698" w:author="Arjan" w:date="2014-11-17T21:50:00Z"/>
        </w:trPr>
        <w:tc>
          <w:tcPr>
            <w:tcW w:w="3780" w:type="dxa"/>
            <w:tcBorders>
              <w:top w:val="nil"/>
              <w:left w:val="nil"/>
              <w:bottom w:val="nil"/>
              <w:right w:val="nil"/>
            </w:tcBorders>
          </w:tcPr>
          <w:p w14:paraId="514DAFE5" w14:textId="77777777" w:rsidR="00A01DCE" w:rsidRPr="002627FD" w:rsidRDefault="00A01DCE" w:rsidP="00355852">
            <w:pPr>
              <w:autoSpaceDE w:val="0"/>
              <w:autoSpaceDN w:val="0"/>
              <w:adjustRightInd w:val="0"/>
              <w:spacing w:after="0" w:line="240" w:lineRule="auto"/>
              <w:rPr>
                <w:ins w:id="1699" w:author="Arjan" w:date="2014-11-17T21:50:00Z"/>
                <w:rFonts w:ascii="Arial" w:eastAsia="Times New Roman" w:hAnsi="Arial" w:cs="Arial"/>
                <w:color w:val="000000"/>
                <w:sz w:val="20"/>
                <w:szCs w:val="20"/>
              </w:rPr>
            </w:pPr>
            <w:ins w:id="1700" w:author="Arjan" w:date="2014-11-17T21:50:00Z">
              <w:r w:rsidRPr="002627F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2C61CE84" w14:textId="77777777" w:rsidR="00A01DCE" w:rsidRPr="002627FD" w:rsidRDefault="00A01DCE" w:rsidP="00355852">
            <w:pPr>
              <w:autoSpaceDE w:val="0"/>
              <w:autoSpaceDN w:val="0"/>
              <w:adjustRightInd w:val="0"/>
              <w:spacing w:after="0" w:line="240" w:lineRule="auto"/>
              <w:rPr>
                <w:ins w:id="1701" w:author="Arjan" w:date="2014-11-17T21:50:00Z"/>
                <w:rFonts w:ascii="Arial" w:eastAsia="Times New Roman" w:hAnsi="Arial" w:cs="Arial"/>
                <w:color w:val="000000"/>
                <w:sz w:val="20"/>
                <w:szCs w:val="20"/>
              </w:rPr>
            </w:pPr>
            <w:ins w:id="1702" w:author="Arjan" w:date="2014-11-17T21:50:00Z">
              <w:r>
                <w:rPr>
                  <w:rFonts w:ascii="Arial" w:hAnsi="Arial" w:cs="Arial"/>
                  <w:sz w:val="20"/>
                  <w:szCs w:val="20"/>
                  <w:lang w:val="en-AU"/>
                </w:rPr>
                <w:t>1</w:t>
              </w:r>
              <w:r w:rsidRPr="002627FD">
                <w:rPr>
                  <w:rFonts w:ascii="Arial" w:eastAsia="Times New Roman" w:hAnsi="Arial" w:cs="Arial"/>
                  <w:color w:val="000000"/>
                  <w:sz w:val="20"/>
                  <w:szCs w:val="20"/>
                </w:rPr>
                <w:t xml:space="preserve"> - </w:t>
              </w:r>
              <w:r w:rsidR="00DA5D93" w:rsidRPr="002627FD">
                <w:rPr>
                  <w:rFonts w:ascii="Arial" w:eastAsia="Times New Roman" w:hAnsi="Arial" w:cs="Arial"/>
                  <w:color w:val="000000"/>
                  <w:sz w:val="20"/>
                  <w:szCs w:val="20"/>
                </w:rPr>
                <w:fldChar w:fldCharType="begin" w:fldLock="1"/>
              </w:r>
              <w:r w:rsidRPr="002627FD">
                <w:rPr>
                  <w:rFonts w:ascii="Arial" w:eastAsia="Times New Roman" w:hAnsi="Arial" w:cs="Arial"/>
                  <w:color w:val="000000"/>
                  <w:sz w:val="20"/>
                  <w:szCs w:val="20"/>
                </w:rPr>
                <w:instrText>MERGEFIELD Att.UpperBound</w:instrText>
              </w:r>
              <w:r w:rsidR="00DA5D93" w:rsidRPr="002627FD">
                <w:rPr>
                  <w:rFonts w:ascii="Arial" w:eastAsia="Times New Roman" w:hAnsi="Arial" w:cs="Arial"/>
                  <w:color w:val="000000"/>
                  <w:sz w:val="20"/>
                  <w:szCs w:val="20"/>
                </w:rPr>
                <w:fldChar w:fldCharType="separate"/>
              </w:r>
              <w:r w:rsidRPr="002627FD">
                <w:rPr>
                  <w:rFonts w:ascii="Arial" w:eastAsia="Times New Roman" w:hAnsi="Arial" w:cs="Arial"/>
                  <w:color w:val="000000"/>
                  <w:sz w:val="20"/>
                  <w:szCs w:val="20"/>
                </w:rPr>
                <w:t>1</w:t>
              </w:r>
              <w:r w:rsidR="00DA5D93" w:rsidRPr="002627FD">
                <w:rPr>
                  <w:rFonts w:ascii="Arial" w:eastAsia="Times New Roman" w:hAnsi="Arial" w:cs="Arial"/>
                  <w:color w:val="000000"/>
                  <w:sz w:val="20"/>
                  <w:szCs w:val="20"/>
                </w:rPr>
                <w:fldChar w:fldCharType="end"/>
              </w:r>
            </w:ins>
          </w:p>
        </w:tc>
      </w:tr>
      <w:tr w:rsidR="00A01DCE" w:rsidRPr="002627FD" w14:paraId="66CEC068" w14:textId="77777777" w:rsidTr="00A01DCE">
        <w:trPr>
          <w:trHeight w:val="230"/>
          <w:ins w:id="1703" w:author="Arjan" w:date="2014-11-17T21:50:00Z"/>
        </w:trPr>
        <w:tc>
          <w:tcPr>
            <w:tcW w:w="3780" w:type="dxa"/>
            <w:tcBorders>
              <w:top w:val="nil"/>
              <w:left w:val="nil"/>
              <w:bottom w:val="nil"/>
              <w:right w:val="nil"/>
            </w:tcBorders>
          </w:tcPr>
          <w:p w14:paraId="0C59A91B" w14:textId="77777777" w:rsidR="00A01DCE" w:rsidRPr="002627FD" w:rsidRDefault="00A01DCE" w:rsidP="00355852">
            <w:pPr>
              <w:autoSpaceDE w:val="0"/>
              <w:autoSpaceDN w:val="0"/>
              <w:adjustRightInd w:val="0"/>
              <w:spacing w:after="0" w:line="240" w:lineRule="auto"/>
              <w:rPr>
                <w:ins w:id="1704" w:author="Arjan" w:date="2014-11-17T21:50:00Z"/>
                <w:rFonts w:ascii="Arial" w:eastAsia="Times New Roman" w:hAnsi="Arial" w:cs="Arial"/>
                <w:b/>
                <w:bCs/>
                <w:color w:val="000000"/>
                <w:sz w:val="20"/>
                <w:szCs w:val="20"/>
              </w:rPr>
            </w:pPr>
          </w:p>
        </w:tc>
        <w:tc>
          <w:tcPr>
            <w:tcW w:w="5580" w:type="dxa"/>
            <w:tcBorders>
              <w:top w:val="nil"/>
              <w:left w:val="nil"/>
              <w:bottom w:val="nil"/>
              <w:right w:val="nil"/>
            </w:tcBorders>
          </w:tcPr>
          <w:p w14:paraId="66B91E5D" w14:textId="77777777" w:rsidR="00A01DCE" w:rsidRPr="002627FD" w:rsidRDefault="00A01DCE" w:rsidP="00355852">
            <w:pPr>
              <w:autoSpaceDE w:val="0"/>
              <w:autoSpaceDN w:val="0"/>
              <w:adjustRightInd w:val="0"/>
              <w:spacing w:after="0" w:line="240" w:lineRule="auto"/>
              <w:rPr>
                <w:ins w:id="1705" w:author="Arjan" w:date="2014-11-17T21:50:00Z"/>
                <w:rFonts w:ascii="Arial" w:eastAsia="Times New Roman" w:hAnsi="Arial" w:cs="Arial"/>
                <w:color w:val="000000"/>
                <w:sz w:val="20"/>
                <w:szCs w:val="20"/>
              </w:rPr>
            </w:pPr>
          </w:p>
        </w:tc>
      </w:tr>
      <w:tr w:rsidR="00A01DCE" w:rsidRPr="002627FD" w14:paraId="7511D724" w14:textId="77777777" w:rsidTr="00A01DCE">
        <w:trPr>
          <w:trHeight w:val="230"/>
          <w:ins w:id="1706" w:author="Arjan" w:date="2014-11-17T21:50:00Z"/>
        </w:trPr>
        <w:tc>
          <w:tcPr>
            <w:tcW w:w="3780" w:type="dxa"/>
            <w:tcBorders>
              <w:top w:val="nil"/>
              <w:left w:val="nil"/>
              <w:bottom w:val="nil"/>
              <w:right w:val="nil"/>
            </w:tcBorders>
          </w:tcPr>
          <w:p w14:paraId="24B841D4" w14:textId="77777777" w:rsidR="00A01DCE" w:rsidRPr="002627FD" w:rsidRDefault="00A01DCE" w:rsidP="00355852">
            <w:pPr>
              <w:autoSpaceDE w:val="0"/>
              <w:autoSpaceDN w:val="0"/>
              <w:adjustRightInd w:val="0"/>
              <w:spacing w:after="0" w:line="240" w:lineRule="auto"/>
              <w:rPr>
                <w:ins w:id="1707" w:author="Arjan" w:date="2014-11-17T21:50:00Z"/>
                <w:rFonts w:ascii="Arial" w:eastAsia="Times New Roman" w:hAnsi="Arial" w:cs="Arial"/>
                <w:color w:val="000000"/>
                <w:sz w:val="20"/>
                <w:szCs w:val="20"/>
              </w:rPr>
            </w:pPr>
            <w:ins w:id="1708" w:author="Arjan" w:date="2014-11-17T21:50:00Z">
              <w:r w:rsidRPr="002627F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4BC23902" w14:textId="77777777" w:rsidR="00A01DCE" w:rsidRPr="002627FD" w:rsidRDefault="00A01DCE" w:rsidP="00355852">
            <w:pPr>
              <w:autoSpaceDE w:val="0"/>
              <w:autoSpaceDN w:val="0"/>
              <w:adjustRightInd w:val="0"/>
              <w:spacing w:after="0" w:line="240" w:lineRule="auto"/>
              <w:rPr>
                <w:ins w:id="1709" w:author="Arjan" w:date="2014-11-17T21:50:00Z"/>
                <w:rFonts w:ascii="Arial" w:eastAsia="Times New Roman" w:hAnsi="Arial" w:cs="Arial"/>
                <w:color w:val="000000"/>
                <w:sz w:val="20"/>
                <w:szCs w:val="20"/>
              </w:rPr>
            </w:pPr>
            <w:ins w:id="1710" w:author="Arjan" w:date="2014-11-17T21:50:00Z">
              <w:r>
                <w:rPr>
                  <w:rFonts w:ascii="Arial" w:eastAsia="Times New Roman" w:hAnsi="Arial" w:cs="Arial"/>
                  <w:color w:val="000000"/>
                  <w:sz w:val="20"/>
                  <w:szCs w:val="20"/>
                </w:rPr>
                <w:t>Kern</w:t>
              </w:r>
              <w:r w:rsidRPr="002627FD">
                <w:rPr>
                  <w:rFonts w:ascii="Arial" w:eastAsia="Times New Roman" w:hAnsi="Arial" w:cs="Arial"/>
                  <w:color w:val="000000"/>
                  <w:sz w:val="20"/>
                  <w:szCs w:val="20"/>
                </w:rPr>
                <w:t>gegeven</w:t>
              </w:r>
            </w:ins>
          </w:p>
        </w:tc>
      </w:tr>
      <w:tr w:rsidR="00A01DCE" w:rsidRPr="002627FD" w14:paraId="14FF3158" w14:textId="77777777" w:rsidTr="00A01DCE">
        <w:trPr>
          <w:trHeight w:val="230"/>
          <w:ins w:id="1711" w:author="Arjan" w:date="2014-11-17T21:50:00Z"/>
        </w:trPr>
        <w:tc>
          <w:tcPr>
            <w:tcW w:w="3780" w:type="dxa"/>
            <w:tcBorders>
              <w:top w:val="nil"/>
              <w:left w:val="nil"/>
              <w:right w:val="nil"/>
            </w:tcBorders>
          </w:tcPr>
          <w:p w14:paraId="487782FA" w14:textId="77777777" w:rsidR="00A01DCE" w:rsidRPr="002627FD" w:rsidRDefault="00A01DCE" w:rsidP="00355852">
            <w:pPr>
              <w:autoSpaceDE w:val="0"/>
              <w:autoSpaceDN w:val="0"/>
              <w:adjustRightInd w:val="0"/>
              <w:spacing w:after="0" w:line="240" w:lineRule="auto"/>
              <w:rPr>
                <w:ins w:id="1712" w:author="Arjan" w:date="2014-11-17T21:50:00Z"/>
                <w:rFonts w:ascii="Arial" w:eastAsia="Times New Roman" w:hAnsi="Arial" w:cs="Arial"/>
                <w:b/>
                <w:bCs/>
                <w:color w:val="000000"/>
                <w:sz w:val="20"/>
                <w:szCs w:val="20"/>
              </w:rPr>
            </w:pPr>
          </w:p>
        </w:tc>
        <w:tc>
          <w:tcPr>
            <w:tcW w:w="5580" w:type="dxa"/>
            <w:tcBorders>
              <w:top w:val="nil"/>
              <w:left w:val="nil"/>
              <w:right w:val="nil"/>
            </w:tcBorders>
          </w:tcPr>
          <w:p w14:paraId="2BE89740" w14:textId="77777777" w:rsidR="00A01DCE" w:rsidRPr="002627FD" w:rsidRDefault="00A01DCE" w:rsidP="00355852">
            <w:pPr>
              <w:autoSpaceDE w:val="0"/>
              <w:autoSpaceDN w:val="0"/>
              <w:adjustRightInd w:val="0"/>
              <w:spacing w:after="0" w:line="240" w:lineRule="auto"/>
              <w:rPr>
                <w:ins w:id="1713" w:author="Arjan" w:date="2014-11-17T21:50:00Z"/>
                <w:rFonts w:ascii="Arial" w:eastAsia="Times New Roman" w:hAnsi="Arial" w:cs="Arial"/>
                <w:color w:val="000000"/>
                <w:sz w:val="20"/>
                <w:szCs w:val="20"/>
              </w:rPr>
            </w:pPr>
          </w:p>
        </w:tc>
      </w:tr>
      <w:tr w:rsidR="00A01DCE" w:rsidRPr="005E066D" w14:paraId="6424D7A9" w14:textId="77777777" w:rsidTr="00A01DCE">
        <w:trPr>
          <w:trHeight w:val="230"/>
          <w:ins w:id="1714" w:author="Arjan" w:date="2014-11-17T21:50:00Z"/>
        </w:trPr>
        <w:tc>
          <w:tcPr>
            <w:tcW w:w="3780" w:type="dxa"/>
            <w:tcBorders>
              <w:top w:val="nil"/>
              <w:left w:val="nil"/>
              <w:bottom w:val="single" w:sz="4" w:space="0" w:color="auto"/>
              <w:right w:val="nil"/>
            </w:tcBorders>
          </w:tcPr>
          <w:p w14:paraId="1D14AE33" w14:textId="77777777" w:rsidR="00A01DCE" w:rsidRPr="002627FD" w:rsidRDefault="00A01DCE" w:rsidP="00355852">
            <w:pPr>
              <w:autoSpaceDE w:val="0"/>
              <w:autoSpaceDN w:val="0"/>
              <w:adjustRightInd w:val="0"/>
              <w:spacing w:after="0" w:line="240" w:lineRule="auto"/>
              <w:rPr>
                <w:ins w:id="1715" w:author="Arjan" w:date="2014-11-17T21:50:00Z"/>
                <w:rFonts w:ascii="Arial" w:eastAsia="Times New Roman" w:hAnsi="Arial" w:cs="Arial"/>
                <w:b/>
                <w:bCs/>
                <w:color w:val="000000"/>
                <w:sz w:val="20"/>
                <w:szCs w:val="20"/>
              </w:rPr>
            </w:pPr>
            <w:ins w:id="1716" w:author="Arjan" w:date="2014-11-17T21:50:00Z">
              <w:r w:rsidRPr="002627F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3D6B9AF7" w14:textId="77777777" w:rsidR="00A01DCE" w:rsidRPr="00DD0F4F" w:rsidRDefault="0062522E" w:rsidP="00355852">
            <w:pPr>
              <w:autoSpaceDE w:val="0"/>
              <w:autoSpaceDN w:val="0"/>
              <w:adjustRightInd w:val="0"/>
              <w:spacing w:after="0" w:line="240" w:lineRule="auto"/>
              <w:rPr>
                <w:ins w:id="1717" w:author="Arjan" w:date="2014-11-17T21:50:00Z"/>
                <w:rFonts w:ascii="Arial" w:eastAsia="Times New Roman" w:hAnsi="Arial" w:cs="Arial"/>
                <w:color w:val="000000"/>
                <w:sz w:val="20"/>
                <w:szCs w:val="20"/>
                <w:lang w:val="nl-NL"/>
              </w:rPr>
            </w:pPr>
            <w:ins w:id="1718" w:author="Arjan" w:date="2014-11-17T22:04:00Z">
              <w:r>
                <w:rPr>
                  <w:rFonts w:ascii="Arial" w:eastAsia="Times New Roman" w:hAnsi="Arial" w:cs="Arial"/>
                  <w:color w:val="000000"/>
                  <w:sz w:val="20"/>
                  <w:szCs w:val="20"/>
                  <w:lang w:val="nl-NL"/>
                </w:rPr>
                <w:t>-</w:t>
              </w:r>
            </w:ins>
          </w:p>
        </w:tc>
      </w:tr>
    </w:tbl>
    <w:p w14:paraId="747257BE" w14:textId="77777777" w:rsidR="00A01DCE" w:rsidRPr="002627FD" w:rsidRDefault="00DA5D93" w:rsidP="00A01DCE">
      <w:pPr>
        <w:autoSpaceDE w:val="0"/>
        <w:autoSpaceDN w:val="0"/>
        <w:adjustRightInd w:val="0"/>
        <w:spacing w:before="240" w:after="60" w:line="240" w:lineRule="auto"/>
        <w:outlineLvl w:val="3"/>
        <w:rPr>
          <w:ins w:id="1719" w:author="Arjan" w:date="2014-11-17T21:53:00Z"/>
          <w:rFonts w:ascii="Arial" w:eastAsia="Times New Roman" w:hAnsi="Arial" w:cs="Arial"/>
          <w:b/>
          <w:bCs/>
          <w:color w:val="004080"/>
          <w:sz w:val="24"/>
          <w:szCs w:val="24"/>
        </w:rPr>
      </w:pPr>
      <w:ins w:id="1720" w:author="Arjan" w:date="2014-11-17T21:53:00Z">
        <w:r w:rsidRPr="002627FD">
          <w:rPr>
            <w:rFonts w:ascii="Arial" w:hAnsi="Arial" w:cs="Arial"/>
            <w:sz w:val="20"/>
            <w:szCs w:val="20"/>
            <w:lang w:val="en-AU"/>
          </w:rPr>
          <w:fldChar w:fldCharType="begin" w:fldLock="1"/>
        </w:r>
        <w:r w:rsidR="00A01DCE" w:rsidRPr="002627FD">
          <w:rPr>
            <w:rFonts w:ascii="Arial" w:hAnsi="Arial" w:cs="Arial"/>
            <w:sz w:val="20"/>
            <w:szCs w:val="20"/>
            <w:lang w:val="en-AU"/>
          </w:rPr>
          <w:instrText xml:space="preserve">MERGEFIELD </w:instrText>
        </w:r>
        <w:r w:rsidR="00A01DCE" w:rsidRPr="002627FD">
          <w:rPr>
            <w:rFonts w:ascii="Arial" w:eastAsia="Times New Roman" w:hAnsi="Arial" w:cs="Arial"/>
            <w:b/>
            <w:bCs/>
            <w:color w:val="004080"/>
            <w:sz w:val="24"/>
            <w:szCs w:val="24"/>
          </w:rPr>
          <w:instrText>Att.Stereotype</w:instrText>
        </w:r>
        <w:r w:rsidRPr="002627FD">
          <w:rPr>
            <w:rFonts w:ascii="Arial" w:hAnsi="Arial" w:cs="Arial"/>
            <w:sz w:val="20"/>
            <w:szCs w:val="20"/>
            <w:lang w:val="en-AU"/>
          </w:rPr>
          <w:fldChar w:fldCharType="separate"/>
        </w:r>
        <w:r w:rsidR="00A01DCE">
          <w:rPr>
            <w:rFonts w:ascii="Arial" w:eastAsia="Times New Roman" w:hAnsi="Arial" w:cs="Arial"/>
            <w:b/>
            <w:bCs/>
            <w:color w:val="004080"/>
            <w:sz w:val="24"/>
            <w:szCs w:val="24"/>
          </w:rPr>
          <w:t>«Suba</w:t>
        </w:r>
        <w:r w:rsidR="00A01DCE" w:rsidRPr="002627FD">
          <w:rPr>
            <w:rFonts w:ascii="Arial" w:eastAsia="Times New Roman" w:hAnsi="Arial" w:cs="Arial"/>
            <w:b/>
            <w:bCs/>
            <w:color w:val="004080"/>
            <w:sz w:val="24"/>
            <w:szCs w:val="24"/>
          </w:rPr>
          <w:t>ttribuutsoort»</w:t>
        </w:r>
        <w:r w:rsidRPr="002627FD">
          <w:rPr>
            <w:rFonts w:ascii="Arial" w:hAnsi="Arial" w:cs="Arial"/>
            <w:sz w:val="20"/>
            <w:szCs w:val="20"/>
            <w:lang w:val="en-AU"/>
          </w:rPr>
          <w:fldChar w:fldCharType="end"/>
        </w:r>
        <w:r w:rsidR="00A01DCE" w:rsidRPr="002627FD">
          <w:rPr>
            <w:rFonts w:ascii="Arial" w:eastAsia="Times New Roman" w:hAnsi="Arial" w:cs="Arial"/>
            <w:b/>
            <w:bCs/>
            <w:color w:val="004080"/>
            <w:sz w:val="24"/>
            <w:szCs w:val="24"/>
          </w:rPr>
          <w:t xml:space="preserve"> </w:t>
        </w:r>
      </w:ins>
      <w:ins w:id="1721" w:author="Arjan" w:date="2014-11-17T21:54:00Z">
        <w:r w:rsidR="00E2054E">
          <w:rPr>
            <w:rFonts w:ascii="Arial" w:eastAsia="Times New Roman" w:hAnsi="Arial" w:cs="Arial"/>
            <w:b/>
            <w:bCs/>
            <w:color w:val="004080"/>
            <w:sz w:val="24"/>
            <w:szCs w:val="24"/>
          </w:rPr>
          <w:t>Waarde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A01DCE" w:rsidRPr="002627FD" w14:paraId="69033E9D" w14:textId="77777777" w:rsidTr="00355852">
        <w:trPr>
          <w:trHeight w:val="230"/>
          <w:ins w:id="1722" w:author="Arjan" w:date="2014-11-17T21:53:00Z"/>
        </w:trPr>
        <w:tc>
          <w:tcPr>
            <w:tcW w:w="3780" w:type="dxa"/>
            <w:tcBorders>
              <w:top w:val="single" w:sz="4" w:space="0" w:color="auto"/>
              <w:left w:val="nil"/>
              <w:bottom w:val="nil"/>
              <w:right w:val="nil"/>
            </w:tcBorders>
          </w:tcPr>
          <w:p w14:paraId="619CFCB2" w14:textId="77777777" w:rsidR="00A01DCE" w:rsidRPr="002627FD" w:rsidRDefault="00A01DCE" w:rsidP="00355852">
            <w:pPr>
              <w:autoSpaceDE w:val="0"/>
              <w:autoSpaceDN w:val="0"/>
              <w:adjustRightInd w:val="0"/>
              <w:spacing w:after="0" w:line="240" w:lineRule="auto"/>
              <w:rPr>
                <w:ins w:id="1723" w:author="Arjan" w:date="2014-11-17T21:53:00Z"/>
                <w:rFonts w:ascii="Arial" w:eastAsia="Times New Roman" w:hAnsi="Arial" w:cs="Arial"/>
                <w:color w:val="000000"/>
                <w:sz w:val="20"/>
                <w:szCs w:val="20"/>
              </w:rPr>
            </w:pPr>
            <w:ins w:id="1724" w:author="Arjan" w:date="2014-11-17T21:53:00Z">
              <w:r w:rsidRPr="002627F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5E972F6D" w14:textId="77777777" w:rsidR="00A01DCE" w:rsidRPr="002627FD" w:rsidRDefault="0062522E" w:rsidP="00355852">
            <w:pPr>
              <w:autoSpaceDE w:val="0"/>
              <w:autoSpaceDN w:val="0"/>
              <w:adjustRightInd w:val="0"/>
              <w:spacing w:after="0" w:line="240" w:lineRule="auto"/>
              <w:rPr>
                <w:ins w:id="1725" w:author="Arjan" w:date="2014-11-17T21:53:00Z"/>
                <w:rFonts w:ascii="Arial" w:eastAsia="Times New Roman" w:hAnsi="Arial" w:cs="Arial"/>
                <w:color w:val="000000"/>
                <w:sz w:val="20"/>
                <w:szCs w:val="20"/>
              </w:rPr>
            </w:pPr>
            <w:ins w:id="1726" w:author="Arjan" w:date="2014-11-17T22:04:00Z">
              <w:r>
                <w:rPr>
                  <w:rFonts w:ascii="Arial" w:eastAsia="Times New Roman" w:hAnsi="Arial" w:cs="Arial"/>
                  <w:color w:val="000000"/>
                  <w:sz w:val="20"/>
                  <w:szCs w:val="20"/>
                </w:rPr>
                <w:t>Waarde</w:t>
              </w:r>
            </w:ins>
          </w:p>
        </w:tc>
      </w:tr>
      <w:tr w:rsidR="00A01DCE" w:rsidRPr="002627FD" w14:paraId="49410D72" w14:textId="77777777" w:rsidTr="00355852">
        <w:trPr>
          <w:ins w:id="1727" w:author="Arjan" w:date="2014-11-17T21:53:00Z"/>
        </w:trPr>
        <w:tc>
          <w:tcPr>
            <w:tcW w:w="3780" w:type="dxa"/>
            <w:tcBorders>
              <w:top w:val="nil"/>
              <w:left w:val="nil"/>
              <w:bottom w:val="nil"/>
              <w:right w:val="nil"/>
            </w:tcBorders>
          </w:tcPr>
          <w:p w14:paraId="3C85FAF5" w14:textId="77777777" w:rsidR="00A01DCE" w:rsidRPr="002627FD" w:rsidRDefault="00A01DCE" w:rsidP="00355852">
            <w:pPr>
              <w:autoSpaceDE w:val="0"/>
              <w:autoSpaceDN w:val="0"/>
              <w:adjustRightInd w:val="0"/>
              <w:spacing w:after="0" w:line="240" w:lineRule="auto"/>
              <w:rPr>
                <w:ins w:id="1728"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7AF94E62" w14:textId="77777777" w:rsidR="00A01DCE" w:rsidRPr="002627FD" w:rsidRDefault="00A01DCE" w:rsidP="00355852">
            <w:pPr>
              <w:autoSpaceDE w:val="0"/>
              <w:autoSpaceDN w:val="0"/>
              <w:adjustRightInd w:val="0"/>
              <w:spacing w:after="0" w:line="240" w:lineRule="auto"/>
              <w:rPr>
                <w:ins w:id="1729" w:author="Arjan" w:date="2014-11-17T21:53:00Z"/>
                <w:rFonts w:ascii="Arial" w:eastAsia="Times New Roman" w:hAnsi="Arial" w:cs="Arial"/>
                <w:color w:val="000000"/>
                <w:sz w:val="20"/>
                <w:szCs w:val="20"/>
              </w:rPr>
            </w:pPr>
          </w:p>
        </w:tc>
      </w:tr>
      <w:tr w:rsidR="00A01DCE" w:rsidRPr="002627FD" w14:paraId="4073A732" w14:textId="77777777" w:rsidTr="00355852">
        <w:trPr>
          <w:ins w:id="1730" w:author="Arjan" w:date="2014-11-17T21:53:00Z"/>
        </w:trPr>
        <w:tc>
          <w:tcPr>
            <w:tcW w:w="3780" w:type="dxa"/>
            <w:tcBorders>
              <w:top w:val="nil"/>
              <w:left w:val="nil"/>
              <w:bottom w:val="nil"/>
              <w:right w:val="nil"/>
            </w:tcBorders>
          </w:tcPr>
          <w:p w14:paraId="5FADB464" w14:textId="77777777" w:rsidR="00A01DCE" w:rsidRPr="002627FD" w:rsidRDefault="00A01DCE" w:rsidP="00355852">
            <w:pPr>
              <w:autoSpaceDE w:val="0"/>
              <w:autoSpaceDN w:val="0"/>
              <w:adjustRightInd w:val="0"/>
              <w:spacing w:after="0" w:line="240" w:lineRule="auto"/>
              <w:rPr>
                <w:ins w:id="1731" w:author="Arjan" w:date="2014-11-17T21:53:00Z"/>
                <w:rFonts w:ascii="Arial" w:eastAsia="Times New Roman" w:hAnsi="Arial" w:cs="Arial"/>
                <w:color w:val="000000"/>
                <w:sz w:val="20"/>
                <w:szCs w:val="20"/>
              </w:rPr>
            </w:pPr>
            <w:ins w:id="1732" w:author="Arjan" w:date="2014-11-17T21:53:00Z">
              <w:r w:rsidRPr="002627F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25EE4256" w14:textId="77777777" w:rsidR="00A01DCE" w:rsidRPr="002627FD" w:rsidRDefault="00A01DCE" w:rsidP="00355852">
            <w:pPr>
              <w:autoSpaceDE w:val="0"/>
              <w:autoSpaceDN w:val="0"/>
              <w:adjustRightInd w:val="0"/>
              <w:spacing w:after="0" w:line="240" w:lineRule="auto"/>
              <w:rPr>
                <w:ins w:id="1733" w:author="Arjan" w:date="2014-11-17T21:53:00Z"/>
                <w:rFonts w:ascii="Arial" w:eastAsia="Times New Roman" w:hAnsi="Arial" w:cs="Arial"/>
                <w:color w:val="000000"/>
                <w:sz w:val="20"/>
                <w:szCs w:val="20"/>
              </w:rPr>
            </w:pPr>
            <w:ins w:id="1734" w:author="Arjan" w:date="2014-11-17T21:53:00Z">
              <w:r>
                <w:rPr>
                  <w:rFonts w:ascii="Arial" w:eastAsia="Times New Roman" w:hAnsi="Arial" w:cs="Arial"/>
                  <w:color w:val="000000"/>
                  <w:sz w:val="20"/>
                  <w:szCs w:val="20"/>
                </w:rPr>
                <w:t>Richtlijn Metadatering Overheidsinformatie (RMO)</w:t>
              </w:r>
            </w:ins>
          </w:p>
        </w:tc>
      </w:tr>
      <w:tr w:rsidR="00A01DCE" w:rsidRPr="002627FD" w14:paraId="2694CC07" w14:textId="77777777" w:rsidTr="00355852">
        <w:trPr>
          <w:ins w:id="1735" w:author="Arjan" w:date="2014-11-17T21:53:00Z"/>
        </w:trPr>
        <w:tc>
          <w:tcPr>
            <w:tcW w:w="3780" w:type="dxa"/>
            <w:tcBorders>
              <w:top w:val="nil"/>
              <w:left w:val="nil"/>
              <w:bottom w:val="nil"/>
              <w:right w:val="nil"/>
            </w:tcBorders>
          </w:tcPr>
          <w:p w14:paraId="2FE20DB8" w14:textId="77777777" w:rsidR="00A01DCE" w:rsidRPr="002627FD" w:rsidRDefault="00A01DCE" w:rsidP="00355852">
            <w:pPr>
              <w:autoSpaceDE w:val="0"/>
              <w:autoSpaceDN w:val="0"/>
              <w:adjustRightInd w:val="0"/>
              <w:spacing w:after="0" w:line="240" w:lineRule="auto"/>
              <w:rPr>
                <w:ins w:id="1736"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0E351C8B" w14:textId="77777777" w:rsidR="00A01DCE" w:rsidRPr="002627FD" w:rsidRDefault="00A01DCE" w:rsidP="00355852">
            <w:pPr>
              <w:autoSpaceDE w:val="0"/>
              <w:autoSpaceDN w:val="0"/>
              <w:adjustRightInd w:val="0"/>
              <w:spacing w:after="0" w:line="240" w:lineRule="auto"/>
              <w:rPr>
                <w:ins w:id="1737" w:author="Arjan" w:date="2014-11-17T21:53:00Z"/>
                <w:rFonts w:ascii="Arial" w:eastAsia="Times New Roman" w:hAnsi="Arial" w:cs="Arial"/>
                <w:color w:val="000000"/>
                <w:sz w:val="20"/>
                <w:szCs w:val="20"/>
              </w:rPr>
            </w:pPr>
          </w:p>
        </w:tc>
      </w:tr>
      <w:tr w:rsidR="00A01DCE" w:rsidRPr="002627FD" w14:paraId="689AD88D" w14:textId="77777777" w:rsidTr="00355852">
        <w:trPr>
          <w:ins w:id="1738" w:author="Arjan" w:date="2014-11-17T21:53:00Z"/>
        </w:trPr>
        <w:tc>
          <w:tcPr>
            <w:tcW w:w="3780" w:type="dxa"/>
            <w:tcBorders>
              <w:top w:val="nil"/>
              <w:left w:val="nil"/>
              <w:bottom w:val="nil"/>
              <w:right w:val="nil"/>
            </w:tcBorders>
          </w:tcPr>
          <w:p w14:paraId="3563DF9E" w14:textId="77777777" w:rsidR="00A01DCE" w:rsidRPr="002627FD" w:rsidRDefault="00A01DCE" w:rsidP="00355852">
            <w:pPr>
              <w:autoSpaceDE w:val="0"/>
              <w:autoSpaceDN w:val="0"/>
              <w:adjustRightInd w:val="0"/>
              <w:spacing w:after="0" w:line="240" w:lineRule="auto"/>
              <w:rPr>
                <w:ins w:id="1739" w:author="Arjan" w:date="2014-11-17T21:53:00Z"/>
                <w:rFonts w:ascii="Arial" w:eastAsia="Times New Roman" w:hAnsi="Arial" w:cs="Arial"/>
                <w:color w:val="000000"/>
                <w:sz w:val="20"/>
                <w:szCs w:val="20"/>
              </w:rPr>
            </w:pPr>
            <w:ins w:id="1740" w:author="Arjan" w:date="2014-11-17T21:53:00Z">
              <w:r w:rsidRPr="002627F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53867748" w14:textId="77777777" w:rsidR="00A01DCE" w:rsidRPr="002627FD" w:rsidRDefault="00A01DCE" w:rsidP="00355852">
            <w:pPr>
              <w:autoSpaceDE w:val="0"/>
              <w:autoSpaceDN w:val="0"/>
              <w:adjustRightInd w:val="0"/>
              <w:spacing w:after="0" w:line="240" w:lineRule="auto"/>
              <w:rPr>
                <w:ins w:id="1741" w:author="Arjan" w:date="2014-11-17T21:53:00Z"/>
                <w:rFonts w:ascii="Arial" w:eastAsia="Times New Roman" w:hAnsi="Arial" w:cs="Arial"/>
                <w:color w:val="000000"/>
                <w:sz w:val="20"/>
                <w:szCs w:val="20"/>
              </w:rPr>
            </w:pPr>
          </w:p>
        </w:tc>
      </w:tr>
      <w:tr w:rsidR="00A01DCE" w:rsidRPr="002627FD" w14:paraId="03F4DD26" w14:textId="77777777" w:rsidTr="00355852">
        <w:trPr>
          <w:ins w:id="1742" w:author="Arjan" w:date="2014-11-17T21:53:00Z"/>
        </w:trPr>
        <w:tc>
          <w:tcPr>
            <w:tcW w:w="3780" w:type="dxa"/>
            <w:tcBorders>
              <w:top w:val="nil"/>
              <w:left w:val="nil"/>
              <w:bottom w:val="nil"/>
              <w:right w:val="nil"/>
            </w:tcBorders>
          </w:tcPr>
          <w:p w14:paraId="1772796F" w14:textId="77777777" w:rsidR="00A01DCE" w:rsidRPr="002627FD" w:rsidRDefault="00A01DCE" w:rsidP="00355852">
            <w:pPr>
              <w:autoSpaceDE w:val="0"/>
              <w:autoSpaceDN w:val="0"/>
              <w:adjustRightInd w:val="0"/>
              <w:spacing w:after="0" w:line="240" w:lineRule="auto"/>
              <w:rPr>
                <w:ins w:id="1743"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1DA9537E" w14:textId="77777777" w:rsidR="00A01DCE" w:rsidRPr="002627FD" w:rsidRDefault="00A01DCE" w:rsidP="00355852">
            <w:pPr>
              <w:autoSpaceDE w:val="0"/>
              <w:autoSpaceDN w:val="0"/>
              <w:adjustRightInd w:val="0"/>
              <w:spacing w:after="0" w:line="240" w:lineRule="auto"/>
              <w:rPr>
                <w:ins w:id="1744" w:author="Arjan" w:date="2014-11-17T21:53:00Z"/>
                <w:rFonts w:ascii="Arial" w:eastAsia="Times New Roman" w:hAnsi="Arial" w:cs="Arial"/>
                <w:color w:val="000000"/>
                <w:sz w:val="20"/>
                <w:szCs w:val="20"/>
              </w:rPr>
            </w:pPr>
          </w:p>
        </w:tc>
      </w:tr>
      <w:tr w:rsidR="00A01DCE" w:rsidRPr="002627FD" w14:paraId="6DA471DD" w14:textId="77777777" w:rsidTr="00355852">
        <w:trPr>
          <w:ins w:id="1745" w:author="Arjan" w:date="2014-11-17T21:53:00Z"/>
        </w:trPr>
        <w:tc>
          <w:tcPr>
            <w:tcW w:w="3780" w:type="dxa"/>
            <w:tcBorders>
              <w:top w:val="nil"/>
              <w:left w:val="nil"/>
              <w:bottom w:val="nil"/>
              <w:right w:val="nil"/>
            </w:tcBorders>
          </w:tcPr>
          <w:p w14:paraId="63D49C25" w14:textId="77777777" w:rsidR="00A01DCE" w:rsidRPr="002627FD" w:rsidRDefault="00A01DCE" w:rsidP="00355852">
            <w:pPr>
              <w:autoSpaceDE w:val="0"/>
              <w:autoSpaceDN w:val="0"/>
              <w:adjustRightInd w:val="0"/>
              <w:spacing w:after="0" w:line="240" w:lineRule="auto"/>
              <w:rPr>
                <w:ins w:id="1746" w:author="Arjan" w:date="2014-11-17T21:53:00Z"/>
                <w:rFonts w:ascii="Arial" w:eastAsia="Times New Roman" w:hAnsi="Arial" w:cs="Arial"/>
                <w:color w:val="000000"/>
                <w:sz w:val="20"/>
                <w:szCs w:val="20"/>
              </w:rPr>
            </w:pPr>
            <w:ins w:id="1747" w:author="Arjan" w:date="2014-11-17T21:53:00Z">
              <w:r w:rsidRPr="002627F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6E77311F" w14:textId="77777777" w:rsidR="00A01DCE" w:rsidRPr="002627FD" w:rsidRDefault="0062522E" w:rsidP="00355852">
            <w:pPr>
              <w:autoSpaceDE w:val="0"/>
              <w:autoSpaceDN w:val="0"/>
              <w:adjustRightInd w:val="0"/>
              <w:spacing w:after="0" w:line="240" w:lineRule="auto"/>
              <w:rPr>
                <w:ins w:id="1748" w:author="Arjan" w:date="2014-11-17T21:53:00Z"/>
                <w:rFonts w:ascii="Arial" w:eastAsia="Times New Roman" w:hAnsi="Arial" w:cs="Arial"/>
                <w:color w:val="000000"/>
                <w:sz w:val="20"/>
                <w:szCs w:val="20"/>
              </w:rPr>
            </w:pPr>
            <w:ins w:id="1749" w:author="Arjan" w:date="2014-11-17T22:04:00Z">
              <w:r>
                <w:rPr>
                  <w:rFonts w:ascii="Arial" w:eastAsia="Times New Roman" w:hAnsi="Arial" w:cs="Arial"/>
                  <w:color w:val="000000"/>
                  <w:sz w:val="20"/>
                  <w:szCs w:val="20"/>
                </w:rPr>
                <w:t>waarde</w:t>
              </w:r>
            </w:ins>
          </w:p>
        </w:tc>
      </w:tr>
      <w:tr w:rsidR="00A01DCE" w:rsidRPr="002627FD" w14:paraId="33CC3811" w14:textId="77777777" w:rsidTr="00355852">
        <w:trPr>
          <w:ins w:id="1750" w:author="Arjan" w:date="2014-11-17T21:53:00Z"/>
        </w:trPr>
        <w:tc>
          <w:tcPr>
            <w:tcW w:w="3780" w:type="dxa"/>
            <w:tcBorders>
              <w:top w:val="nil"/>
              <w:left w:val="nil"/>
              <w:bottom w:val="nil"/>
              <w:right w:val="nil"/>
            </w:tcBorders>
          </w:tcPr>
          <w:p w14:paraId="58B11203" w14:textId="77777777" w:rsidR="00A01DCE" w:rsidRPr="002627FD" w:rsidRDefault="00A01DCE" w:rsidP="00355852">
            <w:pPr>
              <w:autoSpaceDE w:val="0"/>
              <w:autoSpaceDN w:val="0"/>
              <w:adjustRightInd w:val="0"/>
              <w:spacing w:after="0" w:line="240" w:lineRule="auto"/>
              <w:rPr>
                <w:ins w:id="1751"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1C0CD821" w14:textId="77777777" w:rsidR="00A01DCE" w:rsidRPr="002627FD" w:rsidRDefault="00A01DCE" w:rsidP="00355852">
            <w:pPr>
              <w:autoSpaceDE w:val="0"/>
              <w:autoSpaceDN w:val="0"/>
              <w:adjustRightInd w:val="0"/>
              <w:spacing w:after="0" w:line="240" w:lineRule="auto"/>
              <w:rPr>
                <w:ins w:id="1752" w:author="Arjan" w:date="2014-11-17T21:53:00Z"/>
                <w:rFonts w:ascii="Arial" w:eastAsia="Times New Roman" w:hAnsi="Arial" w:cs="Arial"/>
                <w:color w:val="000000"/>
                <w:sz w:val="20"/>
                <w:szCs w:val="20"/>
              </w:rPr>
            </w:pPr>
          </w:p>
        </w:tc>
      </w:tr>
      <w:tr w:rsidR="00A01DCE" w:rsidRPr="005C14BE" w14:paraId="4016FEE8" w14:textId="77777777" w:rsidTr="00355852">
        <w:trPr>
          <w:ins w:id="1753" w:author="Arjan" w:date="2014-11-17T21:53:00Z"/>
        </w:trPr>
        <w:tc>
          <w:tcPr>
            <w:tcW w:w="3780" w:type="dxa"/>
            <w:tcBorders>
              <w:top w:val="nil"/>
              <w:left w:val="nil"/>
              <w:bottom w:val="nil"/>
              <w:right w:val="nil"/>
            </w:tcBorders>
          </w:tcPr>
          <w:p w14:paraId="3C8FA1FE" w14:textId="77777777" w:rsidR="00A01DCE" w:rsidRPr="002627FD" w:rsidRDefault="00A01DCE" w:rsidP="00355852">
            <w:pPr>
              <w:autoSpaceDE w:val="0"/>
              <w:autoSpaceDN w:val="0"/>
              <w:adjustRightInd w:val="0"/>
              <w:spacing w:after="0" w:line="240" w:lineRule="auto"/>
              <w:rPr>
                <w:ins w:id="1754" w:author="Arjan" w:date="2014-11-17T21:53:00Z"/>
                <w:rFonts w:ascii="Arial" w:eastAsia="Times New Roman" w:hAnsi="Arial" w:cs="Arial"/>
                <w:color w:val="000000"/>
                <w:sz w:val="20"/>
                <w:szCs w:val="20"/>
              </w:rPr>
            </w:pPr>
            <w:ins w:id="1755" w:author="Arjan" w:date="2014-11-17T21:53:00Z">
              <w:r w:rsidRPr="002627F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6D46617E" w14:textId="77777777" w:rsidR="00A01DCE" w:rsidRPr="00DD0F4F" w:rsidRDefault="0062522E" w:rsidP="00355852">
            <w:pPr>
              <w:autoSpaceDE w:val="0"/>
              <w:autoSpaceDN w:val="0"/>
              <w:adjustRightInd w:val="0"/>
              <w:spacing w:after="0" w:line="240" w:lineRule="auto"/>
              <w:rPr>
                <w:ins w:id="1756" w:author="Arjan" w:date="2014-11-17T21:53:00Z"/>
                <w:rFonts w:ascii="Arial" w:eastAsia="Times New Roman" w:hAnsi="Arial" w:cs="Arial"/>
                <w:color w:val="000000"/>
                <w:sz w:val="20"/>
                <w:szCs w:val="20"/>
                <w:lang w:val="nl-NL"/>
              </w:rPr>
            </w:pPr>
            <w:ins w:id="1757" w:author="Arjan" w:date="2014-11-17T22:05:00Z">
              <w:r w:rsidRPr="005561F3">
                <w:rPr>
                  <w:rFonts w:ascii="Arial" w:hAnsi="Arial" w:cs="Arial"/>
                  <w:sz w:val="20"/>
                  <w:szCs w:val="20"/>
                  <w:lang w:val="nl-NL"/>
                </w:rPr>
                <w:t>De waarde van de checksum.</w:t>
              </w:r>
            </w:ins>
            <w:ins w:id="1758" w:author="Arjan" w:date="2014-11-17T21:53:00Z">
              <w:r w:rsidR="00DA5D93" w:rsidRPr="002627FD">
                <w:rPr>
                  <w:rFonts w:ascii="Arial" w:hAnsi="Arial" w:cs="Arial"/>
                  <w:sz w:val="20"/>
                  <w:szCs w:val="20"/>
                  <w:lang w:val="en-AU"/>
                </w:rPr>
                <w:fldChar w:fldCharType="begin" w:fldLock="1"/>
              </w:r>
              <w:r w:rsidR="00A01DCE" w:rsidRPr="00DD0F4F">
                <w:rPr>
                  <w:rFonts w:ascii="Arial" w:hAnsi="Arial" w:cs="Arial"/>
                  <w:sz w:val="20"/>
                  <w:szCs w:val="20"/>
                  <w:lang w:val="nl-NL"/>
                </w:rPr>
                <w:instrText xml:space="preserve">MERGEFIELD </w:instrText>
              </w:r>
              <w:r w:rsidR="00A01DCE" w:rsidRPr="00DD0F4F">
                <w:rPr>
                  <w:rFonts w:ascii="Arial" w:eastAsia="Times New Roman" w:hAnsi="Arial" w:cs="Arial"/>
                  <w:color w:val="000000"/>
                  <w:sz w:val="20"/>
                  <w:szCs w:val="20"/>
                  <w:lang w:val="nl-NL"/>
                </w:rPr>
                <w:instrText>Att.Notes</w:instrText>
              </w:r>
              <w:r w:rsidR="00DA5D93" w:rsidRPr="002627FD">
                <w:rPr>
                  <w:rFonts w:ascii="Arial" w:hAnsi="Arial" w:cs="Arial"/>
                  <w:sz w:val="20"/>
                  <w:szCs w:val="20"/>
                  <w:lang w:val="en-AU"/>
                </w:rPr>
                <w:fldChar w:fldCharType="end"/>
              </w:r>
            </w:ins>
          </w:p>
        </w:tc>
      </w:tr>
      <w:tr w:rsidR="00A01DCE" w:rsidRPr="005C14BE" w14:paraId="51927997" w14:textId="77777777" w:rsidTr="00355852">
        <w:trPr>
          <w:trHeight w:val="230"/>
          <w:ins w:id="1759" w:author="Arjan" w:date="2014-11-17T21:53:00Z"/>
        </w:trPr>
        <w:tc>
          <w:tcPr>
            <w:tcW w:w="3780" w:type="dxa"/>
            <w:tcBorders>
              <w:top w:val="nil"/>
              <w:left w:val="nil"/>
              <w:bottom w:val="nil"/>
              <w:right w:val="nil"/>
            </w:tcBorders>
          </w:tcPr>
          <w:p w14:paraId="4D3DE5EB" w14:textId="77777777" w:rsidR="00A01DCE" w:rsidRPr="00DD0F4F" w:rsidRDefault="00A01DCE" w:rsidP="00355852">
            <w:pPr>
              <w:autoSpaceDE w:val="0"/>
              <w:autoSpaceDN w:val="0"/>
              <w:adjustRightInd w:val="0"/>
              <w:spacing w:after="0" w:line="240" w:lineRule="auto"/>
              <w:rPr>
                <w:ins w:id="1760" w:author="Arjan" w:date="2014-11-17T21:5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AAA47D4" w14:textId="77777777" w:rsidR="00A01DCE" w:rsidRPr="00DD0F4F" w:rsidRDefault="00A01DCE" w:rsidP="00355852">
            <w:pPr>
              <w:autoSpaceDE w:val="0"/>
              <w:autoSpaceDN w:val="0"/>
              <w:adjustRightInd w:val="0"/>
              <w:spacing w:after="0" w:line="240" w:lineRule="auto"/>
              <w:rPr>
                <w:ins w:id="1761" w:author="Arjan" w:date="2014-11-17T21:53:00Z"/>
                <w:rFonts w:ascii="Arial" w:eastAsia="Times New Roman" w:hAnsi="Arial" w:cs="Arial"/>
                <w:color w:val="000000"/>
                <w:sz w:val="20"/>
                <w:szCs w:val="20"/>
                <w:lang w:val="nl-NL"/>
              </w:rPr>
            </w:pPr>
          </w:p>
        </w:tc>
      </w:tr>
      <w:tr w:rsidR="00A01DCE" w:rsidRPr="002627FD" w14:paraId="08D72F89" w14:textId="77777777" w:rsidTr="00355852">
        <w:trPr>
          <w:trHeight w:val="230"/>
          <w:ins w:id="1762" w:author="Arjan" w:date="2014-11-17T21:53:00Z"/>
        </w:trPr>
        <w:tc>
          <w:tcPr>
            <w:tcW w:w="3780" w:type="dxa"/>
            <w:tcBorders>
              <w:top w:val="nil"/>
              <w:left w:val="nil"/>
              <w:bottom w:val="nil"/>
              <w:right w:val="nil"/>
            </w:tcBorders>
          </w:tcPr>
          <w:p w14:paraId="7B4F6D12" w14:textId="77777777" w:rsidR="00A01DCE" w:rsidRPr="002627FD" w:rsidRDefault="00A01DCE" w:rsidP="00355852">
            <w:pPr>
              <w:autoSpaceDE w:val="0"/>
              <w:autoSpaceDN w:val="0"/>
              <w:adjustRightInd w:val="0"/>
              <w:spacing w:after="0" w:line="240" w:lineRule="auto"/>
              <w:rPr>
                <w:ins w:id="1763" w:author="Arjan" w:date="2014-11-17T21:53:00Z"/>
                <w:rFonts w:ascii="Arial" w:eastAsia="Times New Roman" w:hAnsi="Arial" w:cs="Arial"/>
                <w:color w:val="000000"/>
                <w:sz w:val="20"/>
                <w:szCs w:val="20"/>
              </w:rPr>
            </w:pPr>
            <w:ins w:id="1764" w:author="Arjan" w:date="2014-11-17T21:53:00Z">
              <w:r w:rsidRPr="002627F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311835DD" w14:textId="77777777" w:rsidR="00A01DCE" w:rsidRPr="002627FD" w:rsidRDefault="00A01DCE" w:rsidP="00355852">
            <w:pPr>
              <w:autoSpaceDE w:val="0"/>
              <w:autoSpaceDN w:val="0"/>
              <w:adjustRightInd w:val="0"/>
              <w:spacing w:after="0" w:line="240" w:lineRule="auto"/>
              <w:rPr>
                <w:ins w:id="1765" w:author="Arjan" w:date="2014-11-17T21:53:00Z"/>
                <w:rFonts w:ascii="Arial" w:eastAsia="Times New Roman" w:hAnsi="Arial" w:cs="Arial"/>
                <w:color w:val="000000"/>
                <w:sz w:val="20"/>
                <w:szCs w:val="20"/>
              </w:rPr>
            </w:pPr>
            <w:ins w:id="1766" w:author="Arjan" w:date="2014-11-17T21:53:00Z">
              <w:r>
                <w:rPr>
                  <w:rFonts w:ascii="Arial" w:eastAsia="Times New Roman" w:hAnsi="Arial" w:cs="Arial"/>
                  <w:color w:val="000000"/>
                  <w:sz w:val="20"/>
                  <w:szCs w:val="20"/>
                </w:rPr>
                <w:t>RMO</w:t>
              </w:r>
            </w:ins>
          </w:p>
        </w:tc>
      </w:tr>
      <w:tr w:rsidR="00A01DCE" w:rsidRPr="002627FD" w14:paraId="163A3F46" w14:textId="77777777" w:rsidTr="00355852">
        <w:trPr>
          <w:ins w:id="1767" w:author="Arjan" w:date="2014-11-17T21:53:00Z"/>
        </w:trPr>
        <w:tc>
          <w:tcPr>
            <w:tcW w:w="3780" w:type="dxa"/>
            <w:tcBorders>
              <w:top w:val="nil"/>
              <w:left w:val="nil"/>
              <w:bottom w:val="nil"/>
              <w:right w:val="nil"/>
            </w:tcBorders>
          </w:tcPr>
          <w:p w14:paraId="424762DA" w14:textId="77777777" w:rsidR="00A01DCE" w:rsidRPr="002627FD" w:rsidRDefault="00A01DCE" w:rsidP="00355852">
            <w:pPr>
              <w:autoSpaceDE w:val="0"/>
              <w:autoSpaceDN w:val="0"/>
              <w:adjustRightInd w:val="0"/>
              <w:spacing w:after="0" w:line="240" w:lineRule="auto"/>
              <w:rPr>
                <w:ins w:id="1768"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47A814FE" w14:textId="77777777" w:rsidR="00A01DCE" w:rsidRPr="002627FD" w:rsidRDefault="00A01DCE" w:rsidP="00355852">
            <w:pPr>
              <w:autoSpaceDE w:val="0"/>
              <w:autoSpaceDN w:val="0"/>
              <w:adjustRightInd w:val="0"/>
              <w:spacing w:after="0" w:line="240" w:lineRule="auto"/>
              <w:rPr>
                <w:ins w:id="1769" w:author="Arjan" w:date="2014-11-17T21:53:00Z"/>
                <w:rFonts w:ascii="Arial" w:eastAsia="Times New Roman" w:hAnsi="Arial" w:cs="Arial"/>
                <w:color w:val="000000"/>
                <w:sz w:val="20"/>
                <w:szCs w:val="20"/>
              </w:rPr>
            </w:pPr>
          </w:p>
        </w:tc>
      </w:tr>
      <w:tr w:rsidR="00A01DCE" w:rsidRPr="002627FD" w14:paraId="0A81889B" w14:textId="77777777" w:rsidTr="00355852">
        <w:trPr>
          <w:ins w:id="1770" w:author="Arjan" w:date="2014-11-17T21:53:00Z"/>
        </w:trPr>
        <w:tc>
          <w:tcPr>
            <w:tcW w:w="3780" w:type="dxa"/>
            <w:tcBorders>
              <w:top w:val="nil"/>
              <w:left w:val="nil"/>
              <w:bottom w:val="nil"/>
              <w:right w:val="nil"/>
            </w:tcBorders>
          </w:tcPr>
          <w:p w14:paraId="539A2297" w14:textId="77777777" w:rsidR="00A01DCE" w:rsidRPr="002627FD" w:rsidRDefault="00A01DCE" w:rsidP="00355852">
            <w:pPr>
              <w:autoSpaceDE w:val="0"/>
              <w:autoSpaceDN w:val="0"/>
              <w:adjustRightInd w:val="0"/>
              <w:spacing w:after="0" w:line="240" w:lineRule="auto"/>
              <w:rPr>
                <w:ins w:id="1771" w:author="Arjan" w:date="2014-11-17T21:53:00Z"/>
                <w:rFonts w:ascii="Arial" w:eastAsia="Times New Roman" w:hAnsi="Arial" w:cs="Arial"/>
                <w:color w:val="000000"/>
                <w:sz w:val="20"/>
                <w:szCs w:val="20"/>
              </w:rPr>
            </w:pPr>
            <w:ins w:id="1772" w:author="Arjan" w:date="2014-11-17T21:53:00Z">
              <w:r w:rsidRPr="002627F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5B2DE39B" w14:textId="77777777" w:rsidR="00A01DCE" w:rsidRPr="002627FD" w:rsidRDefault="00A01DCE" w:rsidP="00355852">
            <w:pPr>
              <w:autoSpaceDE w:val="0"/>
              <w:autoSpaceDN w:val="0"/>
              <w:adjustRightInd w:val="0"/>
              <w:spacing w:after="0" w:line="240" w:lineRule="auto"/>
              <w:rPr>
                <w:ins w:id="1773" w:author="Arjan" w:date="2014-11-17T21:53:00Z"/>
                <w:rFonts w:ascii="Arial" w:eastAsia="Times New Roman" w:hAnsi="Arial" w:cs="Arial"/>
                <w:color w:val="000000"/>
                <w:sz w:val="20"/>
                <w:szCs w:val="20"/>
              </w:rPr>
            </w:pPr>
            <w:ins w:id="1774" w:author="Arjan" w:date="2014-11-17T21:53:00Z">
              <w:r>
                <w:rPr>
                  <w:rFonts w:ascii="Arial" w:eastAsia="Times New Roman" w:hAnsi="Arial" w:cs="Arial"/>
                  <w:color w:val="000000"/>
                  <w:sz w:val="20"/>
                  <w:szCs w:val="20"/>
                </w:rPr>
                <w:t>1 november 2011</w:t>
              </w:r>
            </w:ins>
          </w:p>
        </w:tc>
      </w:tr>
      <w:tr w:rsidR="00A01DCE" w:rsidRPr="002627FD" w14:paraId="4799FC73" w14:textId="77777777" w:rsidTr="00355852">
        <w:trPr>
          <w:ins w:id="1775" w:author="Arjan" w:date="2014-11-17T21:53:00Z"/>
        </w:trPr>
        <w:tc>
          <w:tcPr>
            <w:tcW w:w="3780" w:type="dxa"/>
            <w:tcBorders>
              <w:top w:val="nil"/>
              <w:left w:val="nil"/>
              <w:bottom w:val="nil"/>
              <w:right w:val="nil"/>
            </w:tcBorders>
          </w:tcPr>
          <w:p w14:paraId="266246E0" w14:textId="77777777" w:rsidR="00A01DCE" w:rsidRPr="002627FD" w:rsidRDefault="00A01DCE" w:rsidP="00355852">
            <w:pPr>
              <w:autoSpaceDE w:val="0"/>
              <w:autoSpaceDN w:val="0"/>
              <w:adjustRightInd w:val="0"/>
              <w:spacing w:after="0" w:line="240" w:lineRule="auto"/>
              <w:rPr>
                <w:ins w:id="1776"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2345CB6E" w14:textId="77777777" w:rsidR="00A01DCE" w:rsidRPr="002627FD" w:rsidRDefault="00A01DCE" w:rsidP="00355852">
            <w:pPr>
              <w:autoSpaceDE w:val="0"/>
              <w:autoSpaceDN w:val="0"/>
              <w:adjustRightInd w:val="0"/>
              <w:spacing w:after="0" w:line="240" w:lineRule="auto"/>
              <w:rPr>
                <w:ins w:id="1777" w:author="Arjan" w:date="2014-11-17T21:53:00Z"/>
                <w:rFonts w:ascii="Arial" w:eastAsia="Times New Roman" w:hAnsi="Arial" w:cs="Arial"/>
                <w:color w:val="000000"/>
                <w:sz w:val="20"/>
                <w:szCs w:val="20"/>
              </w:rPr>
            </w:pPr>
          </w:p>
        </w:tc>
      </w:tr>
      <w:tr w:rsidR="00A01DCE" w:rsidRPr="005C14BE" w14:paraId="2D84F9B5" w14:textId="77777777" w:rsidTr="00355852">
        <w:trPr>
          <w:ins w:id="1778" w:author="Arjan" w:date="2014-11-17T21:53:00Z"/>
        </w:trPr>
        <w:tc>
          <w:tcPr>
            <w:tcW w:w="3780" w:type="dxa"/>
            <w:tcBorders>
              <w:top w:val="nil"/>
              <w:left w:val="nil"/>
              <w:bottom w:val="nil"/>
              <w:right w:val="nil"/>
            </w:tcBorders>
          </w:tcPr>
          <w:p w14:paraId="7976982C" w14:textId="77777777" w:rsidR="00A01DCE" w:rsidRPr="002627FD" w:rsidRDefault="00A01DCE" w:rsidP="00355852">
            <w:pPr>
              <w:autoSpaceDE w:val="0"/>
              <w:autoSpaceDN w:val="0"/>
              <w:adjustRightInd w:val="0"/>
              <w:spacing w:after="0" w:line="240" w:lineRule="auto"/>
              <w:rPr>
                <w:ins w:id="1779" w:author="Arjan" w:date="2014-11-17T21:53:00Z"/>
                <w:rFonts w:ascii="Arial" w:eastAsia="Times New Roman" w:hAnsi="Arial" w:cs="Arial"/>
                <w:color w:val="000000"/>
                <w:sz w:val="20"/>
                <w:szCs w:val="20"/>
              </w:rPr>
            </w:pPr>
            <w:ins w:id="1780" w:author="Arjan" w:date="2014-11-17T21:53:00Z">
              <w:r w:rsidRPr="002627F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55B8CC5D" w14:textId="77777777" w:rsidR="00A01DCE" w:rsidRPr="00DD0F4F" w:rsidRDefault="0062522E" w:rsidP="00355852">
            <w:pPr>
              <w:autoSpaceDE w:val="0"/>
              <w:autoSpaceDN w:val="0"/>
              <w:adjustRightInd w:val="0"/>
              <w:spacing w:after="0" w:line="240" w:lineRule="auto"/>
              <w:rPr>
                <w:ins w:id="1781" w:author="Arjan" w:date="2014-11-17T21:53:00Z"/>
                <w:rFonts w:ascii="Arial" w:eastAsia="Times New Roman" w:hAnsi="Arial" w:cs="Arial"/>
                <w:color w:val="000000"/>
                <w:sz w:val="20"/>
                <w:szCs w:val="20"/>
                <w:lang w:val="nl-NL"/>
              </w:rPr>
            </w:pPr>
            <w:ins w:id="1782" w:author="Arjan" w:date="2014-11-17T22:05:00Z">
              <w:r w:rsidRPr="0062522E">
                <w:rPr>
                  <w:rFonts w:ascii="Arial" w:eastAsia="Times New Roman" w:hAnsi="Arial" w:cs="Arial"/>
                  <w:color w:val="000000"/>
                  <w:sz w:val="20"/>
                  <w:szCs w:val="20"/>
                  <w:lang w:val="nl-NL"/>
                </w:rPr>
                <w:t>De waarde van de checksum, het controlegetal, maakt het mogelijk te controleren of het bestand niet gecorrumpeerd is.</w:t>
              </w:r>
            </w:ins>
          </w:p>
        </w:tc>
      </w:tr>
      <w:tr w:rsidR="00A01DCE" w:rsidRPr="005C14BE" w14:paraId="43EEAE11" w14:textId="77777777" w:rsidTr="00355852">
        <w:trPr>
          <w:ins w:id="1783" w:author="Arjan" w:date="2014-11-17T21:53:00Z"/>
        </w:trPr>
        <w:tc>
          <w:tcPr>
            <w:tcW w:w="3780" w:type="dxa"/>
            <w:tcBorders>
              <w:top w:val="nil"/>
              <w:left w:val="nil"/>
              <w:bottom w:val="nil"/>
              <w:right w:val="nil"/>
            </w:tcBorders>
          </w:tcPr>
          <w:p w14:paraId="616C5A23" w14:textId="77777777" w:rsidR="00A01DCE" w:rsidRPr="00DD0F4F" w:rsidRDefault="00A01DCE" w:rsidP="00355852">
            <w:pPr>
              <w:autoSpaceDE w:val="0"/>
              <w:autoSpaceDN w:val="0"/>
              <w:adjustRightInd w:val="0"/>
              <w:spacing w:after="0" w:line="240" w:lineRule="auto"/>
              <w:rPr>
                <w:ins w:id="1784" w:author="Arjan" w:date="2014-11-17T21:5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4CAD233" w14:textId="77777777" w:rsidR="00A01DCE" w:rsidRPr="00DD0F4F" w:rsidRDefault="00A01DCE" w:rsidP="00355852">
            <w:pPr>
              <w:autoSpaceDE w:val="0"/>
              <w:autoSpaceDN w:val="0"/>
              <w:adjustRightInd w:val="0"/>
              <w:spacing w:after="0" w:line="240" w:lineRule="auto"/>
              <w:rPr>
                <w:ins w:id="1785" w:author="Arjan" w:date="2014-11-17T21:53:00Z"/>
                <w:rFonts w:ascii="Arial" w:eastAsia="Times New Roman" w:hAnsi="Arial" w:cs="Arial"/>
                <w:color w:val="000000"/>
                <w:sz w:val="20"/>
                <w:szCs w:val="20"/>
                <w:lang w:val="nl-NL"/>
              </w:rPr>
            </w:pPr>
          </w:p>
        </w:tc>
      </w:tr>
      <w:tr w:rsidR="00A01DCE" w:rsidRPr="002627FD" w14:paraId="3E389E44" w14:textId="77777777" w:rsidTr="00355852">
        <w:trPr>
          <w:ins w:id="1786" w:author="Arjan" w:date="2014-11-17T21:53:00Z"/>
        </w:trPr>
        <w:tc>
          <w:tcPr>
            <w:tcW w:w="3780" w:type="dxa"/>
            <w:tcBorders>
              <w:top w:val="nil"/>
              <w:left w:val="nil"/>
              <w:bottom w:val="nil"/>
              <w:right w:val="nil"/>
            </w:tcBorders>
          </w:tcPr>
          <w:p w14:paraId="36989D37" w14:textId="77777777" w:rsidR="00A01DCE" w:rsidRPr="002627FD" w:rsidRDefault="00A01DCE" w:rsidP="00355852">
            <w:pPr>
              <w:autoSpaceDE w:val="0"/>
              <w:autoSpaceDN w:val="0"/>
              <w:adjustRightInd w:val="0"/>
              <w:spacing w:after="0" w:line="240" w:lineRule="auto"/>
              <w:rPr>
                <w:ins w:id="1787" w:author="Arjan" w:date="2014-11-17T21:53:00Z"/>
                <w:rFonts w:ascii="Arial" w:eastAsia="Times New Roman" w:hAnsi="Arial" w:cs="Arial"/>
                <w:color w:val="000000"/>
                <w:sz w:val="20"/>
                <w:szCs w:val="20"/>
              </w:rPr>
            </w:pPr>
            <w:ins w:id="1788" w:author="Arjan" w:date="2014-11-17T21:53:00Z">
              <w:r w:rsidRPr="002627F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17D4150F" w14:textId="77777777" w:rsidR="00A01DCE" w:rsidRPr="002627FD" w:rsidRDefault="00456B6B" w:rsidP="00355852">
            <w:pPr>
              <w:autoSpaceDE w:val="0"/>
              <w:autoSpaceDN w:val="0"/>
              <w:adjustRightInd w:val="0"/>
              <w:spacing w:after="0" w:line="240" w:lineRule="auto"/>
              <w:rPr>
                <w:ins w:id="1789" w:author="Arjan" w:date="2014-11-17T21:53:00Z"/>
                <w:rFonts w:ascii="Arial" w:eastAsia="Times New Roman" w:hAnsi="Arial" w:cs="Arial"/>
                <w:color w:val="000000"/>
                <w:sz w:val="20"/>
                <w:szCs w:val="20"/>
              </w:rPr>
            </w:pPr>
            <w:ins w:id="1790" w:author="Arjan" w:date="2014-11-18T14:27:00Z">
              <w:r>
                <w:rPr>
                  <w:rFonts w:ascii="Arial" w:eastAsia="Times New Roman" w:hAnsi="Arial" w:cs="Arial"/>
                  <w:color w:val="000000"/>
                  <w:sz w:val="20"/>
                  <w:szCs w:val="20"/>
                </w:rPr>
                <w:t>String</w:t>
              </w:r>
            </w:ins>
          </w:p>
        </w:tc>
      </w:tr>
      <w:tr w:rsidR="00A01DCE" w:rsidRPr="002627FD" w14:paraId="10538337" w14:textId="77777777" w:rsidTr="00355852">
        <w:trPr>
          <w:trHeight w:val="230"/>
          <w:ins w:id="1791" w:author="Arjan" w:date="2014-11-17T21:53:00Z"/>
        </w:trPr>
        <w:tc>
          <w:tcPr>
            <w:tcW w:w="3780" w:type="dxa"/>
            <w:tcBorders>
              <w:top w:val="nil"/>
              <w:left w:val="nil"/>
              <w:bottom w:val="nil"/>
              <w:right w:val="nil"/>
            </w:tcBorders>
          </w:tcPr>
          <w:p w14:paraId="1D1C6AED" w14:textId="77777777" w:rsidR="00A01DCE" w:rsidRPr="002627FD" w:rsidRDefault="00A01DCE" w:rsidP="00355852">
            <w:pPr>
              <w:autoSpaceDE w:val="0"/>
              <w:autoSpaceDN w:val="0"/>
              <w:adjustRightInd w:val="0"/>
              <w:spacing w:after="0" w:line="240" w:lineRule="auto"/>
              <w:rPr>
                <w:ins w:id="1792"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663EBFDE" w14:textId="77777777" w:rsidR="00A01DCE" w:rsidRPr="002627FD" w:rsidRDefault="00A01DCE" w:rsidP="00355852">
            <w:pPr>
              <w:autoSpaceDE w:val="0"/>
              <w:autoSpaceDN w:val="0"/>
              <w:adjustRightInd w:val="0"/>
              <w:spacing w:after="0" w:line="240" w:lineRule="auto"/>
              <w:rPr>
                <w:ins w:id="1793" w:author="Arjan" w:date="2014-11-17T21:53:00Z"/>
                <w:rFonts w:ascii="Arial" w:eastAsia="Times New Roman" w:hAnsi="Arial" w:cs="Arial"/>
                <w:color w:val="000000"/>
                <w:sz w:val="20"/>
                <w:szCs w:val="20"/>
              </w:rPr>
            </w:pPr>
          </w:p>
        </w:tc>
      </w:tr>
      <w:tr w:rsidR="00A01DCE" w:rsidRPr="005E066D" w14:paraId="46DA9FB5" w14:textId="77777777" w:rsidTr="00355852">
        <w:trPr>
          <w:trHeight w:val="230"/>
          <w:ins w:id="1794" w:author="Arjan" w:date="2014-11-17T21:53:00Z"/>
        </w:trPr>
        <w:tc>
          <w:tcPr>
            <w:tcW w:w="3780" w:type="dxa"/>
            <w:tcBorders>
              <w:top w:val="nil"/>
              <w:left w:val="nil"/>
              <w:bottom w:val="nil"/>
              <w:right w:val="nil"/>
            </w:tcBorders>
          </w:tcPr>
          <w:p w14:paraId="6EDD871B" w14:textId="77777777" w:rsidR="00A01DCE" w:rsidRPr="002627FD" w:rsidRDefault="00A01DCE" w:rsidP="00355852">
            <w:pPr>
              <w:autoSpaceDE w:val="0"/>
              <w:autoSpaceDN w:val="0"/>
              <w:adjustRightInd w:val="0"/>
              <w:spacing w:after="0" w:line="240" w:lineRule="auto"/>
              <w:rPr>
                <w:ins w:id="1795" w:author="Arjan" w:date="2014-11-17T21:53:00Z"/>
                <w:rFonts w:ascii="Arial" w:eastAsia="Times New Roman" w:hAnsi="Arial" w:cs="Arial"/>
                <w:color w:val="000000"/>
                <w:sz w:val="20"/>
                <w:szCs w:val="20"/>
              </w:rPr>
            </w:pPr>
            <w:ins w:id="1796" w:author="Arjan" w:date="2014-11-17T21:53:00Z">
              <w:r w:rsidRPr="002627F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43950481" w14:textId="77777777" w:rsidR="00A01DCE" w:rsidRPr="00DD0F4F" w:rsidRDefault="00456B6B" w:rsidP="00355852">
            <w:pPr>
              <w:autoSpaceDE w:val="0"/>
              <w:autoSpaceDN w:val="0"/>
              <w:adjustRightInd w:val="0"/>
              <w:spacing w:after="0" w:line="240" w:lineRule="auto"/>
              <w:rPr>
                <w:ins w:id="1797" w:author="Arjan" w:date="2014-11-17T21:53:00Z"/>
                <w:rFonts w:ascii="Arial" w:eastAsia="Times New Roman" w:hAnsi="Arial" w:cs="Arial"/>
                <w:color w:val="000000"/>
                <w:sz w:val="20"/>
                <w:szCs w:val="20"/>
                <w:lang w:val="nl-NL"/>
              </w:rPr>
            </w:pPr>
            <w:ins w:id="1798" w:author="Arjan" w:date="2014-11-18T14:27:00Z">
              <w:r>
                <w:rPr>
                  <w:rFonts w:ascii="Arial" w:eastAsia="Times New Roman" w:hAnsi="Arial" w:cs="Arial"/>
                  <w:color w:val="000000"/>
                  <w:sz w:val="20"/>
                  <w:szCs w:val="20"/>
                  <w:lang w:val="nl-NL"/>
                </w:rPr>
                <w:t>Aaneeng</w:t>
              </w:r>
            </w:ins>
            <w:ins w:id="1799" w:author="Arjan" w:date="2014-11-18T14:28:00Z">
              <w:r>
                <w:rPr>
                  <w:rFonts w:ascii="Arial" w:eastAsia="Times New Roman" w:hAnsi="Arial" w:cs="Arial"/>
                  <w:color w:val="000000"/>
                  <w:sz w:val="20"/>
                  <w:szCs w:val="20"/>
                  <w:lang w:val="nl-NL"/>
                </w:rPr>
                <w:t>esloten cijfers</w:t>
              </w:r>
            </w:ins>
          </w:p>
        </w:tc>
      </w:tr>
      <w:tr w:rsidR="00A01DCE" w:rsidRPr="005E066D" w14:paraId="0DFE8102" w14:textId="77777777" w:rsidTr="00355852">
        <w:trPr>
          <w:trHeight w:val="215"/>
          <w:ins w:id="1800" w:author="Arjan" w:date="2014-11-17T21:53:00Z"/>
        </w:trPr>
        <w:tc>
          <w:tcPr>
            <w:tcW w:w="3780" w:type="dxa"/>
            <w:tcBorders>
              <w:top w:val="nil"/>
              <w:left w:val="nil"/>
              <w:bottom w:val="nil"/>
              <w:right w:val="nil"/>
            </w:tcBorders>
          </w:tcPr>
          <w:p w14:paraId="4C2DAA3C" w14:textId="77777777" w:rsidR="00A01DCE" w:rsidRPr="00DD0F4F" w:rsidRDefault="00A01DCE" w:rsidP="00355852">
            <w:pPr>
              <w:autoSpaceDE w:val="0"/>
              <w:autoSpaceDN w:val="0"/>
              <w:adjustRightInd w:val="0"/>
              <w:spacing w:after="0" w:line="240" w:lineRule="auto"/>
              <w:rPr>
                <w:ins w:id="1801" w:author="Arjan" w:date="2014-11-17T21:5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0EE8A494" w14:textId="77777777" w:rsidR="00A01DCE" w:rsidRPr="00DD0F4F" w:rsidRDefault="00A01DCE" w:rsidP="00355852">
            <w:pPr>
              <w:autoSpaceDE w:val="0"/>
              <w:autoSpaceDN w:val="0"/>
              <w:adjustRightInd w:val="0"/>
              <w:spacing w:after="0" w:line="240" w:lineRule="auto"/>
              <w:rPr>
                <w:ins w:id="1802" w:author="Arjan" w:date="2014-11-17T21:53:00Z"/>
                <w:rFonts w:ascii="Arial" w:eastAsia="Times New Roman" w:hAnsi="Arial" w:cs="Arial"/>
                <w:color w:val="000000"/>
                <w:sz w:val="20"/>
                <w:szCs w:val="20"/>
                <w:lang w:val="nl-NL"/>
              </w:rPr>
            </w:pPr>
          </w:p>
        </w:tc>
      </w:tr>
      <w:tr w:rsidR="00A01DCE" w:rsidRPr="002627FD" w14:paraId="77A525CB" w14:textId="77777777" w:rsidTr="00355852">
        <w:trPr>
          <w:trHeight w:val="215"/>
          <w:ins w:id="1803" w:author="Arjan" w:date="2014-11-17T21:53:00Z"/>
        </w:trPr>
        <w:tc>
          <w:tcPr>
            <w:tcW w:w="3780" w:type="dxa"/>
            <w:tcBorders>
              <w:top w:val="nil"/>
              <w:left w:val="nil"/>
              <w:bottom w:val="nil"/>
              <w:right w:val="nil"/>
            </w:tcBorders>
          </w:tcPr>
          <w:p w14:paraId="77A7E8E3" w14:textId="77777777" w:rsidR="00A01DCE" w:rsidRPr="002627FD" w:rsidRDefault="00A01DCE" w:rsidP="00355852">
            <w:pPr>
              <w:autoSpaceDE w:val="0"/>
              <w:autoSpaceDN w:val="0"/>
              <w:adjustRightInd w:val="0"/>
              <w:spacing w:after="0" w:line="240" w:lineRule="auto"/>
              <w:rPr>
                <w:ins w:id="1804" w:author="Arjan" w:date="2014-11-17T21:53:00Z"/>
                <w:rFonts w:ascii="Arial" w:eastAsia="Times New Roman" w:hAnsi="Arial" w:cs="Arial"/>
                <w:color w:val="000000"/>
                <w:sz w:val="20"/>
                <w:szCs w:val="20"/>
              </w:rPr>
            </w:pPr>
            <w:ins w:id="1805" w:author="Arjan" w:date="2014-11-17T21:53:00Z">
              <w:r w:rsidRPr="002627F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7F9E5162" w14:textId="77777777" w:rsidR="00A01DCE" w:rsidRPr="002627FD" w:rsidRDefault="00A01DCE" w:rsidP="00355852">
            <w:pPr>
              <w:autoSpaceDE w:val="0"/>
              <w:autoSpaceDN w:val="0"/>
              <w:adjustRightInd w:val="0"/>
              <w:spacing w:after="0" w:line="240" w:lineRule="auto"/>
              <w:rPr>
                <w:ins w:id="1806" w:author="Arjan" w:date="2014-11-17T21:53:00Z"/>
                <w:rFonts w:ascii="Arial" w:eastAsia="Times New Roman" w:hAnsi="Arial" w:cs="Arial"/>
                <w:color w:val="000000"/>
                <w:sz w:val="20"/>
                <w:szCs w:val="20"/>
              </w:rPr>
            </w:pPr>
            <w:ins w:id="1807" w:author="Arjan" w:date="2014-11-17T21:53:00Z">
              <w:r>
                <w:rPr>
                  <w:rFonts w:ascii="Arial" w:eastAsia="Times New Roman" w:hAnsi="Arial" w:cs="Arial"/>
                  <w:color w:val="000000"/>
                  <w:sz w:val="20"/>
                  <w:szCs w:val="20"/>
                </w:rPr>
                <w:t>Zie groep</w:t>
              </w:r>
            </w:ins>
          </w:p>
        </w:tc>
      </w:tr>
      <w:tr w:rsidR="00A01DCE" w:rsidRPr="002627FD" w14:paraId="0AC09DB8" w14:textId="77777777" w:rsidTr="00355852">
        <w:trPr>
          <w:trHeight w:val="230"/>
          <w:ins w:id="1808" w:author="Arjan" w:date="2014-11-17T21:53:00Z"/>
        </w:trPr>
        <w:tc>
          <w:tcPr>
            <w:tcW w:w="3780" w:type="dxa"/>
            <w:tcBorders>
              <w:top w:val="nil"/>
              <w:left w:val="nil"/>
              <w:bottom w:val="nil"/>
              <w:right w:val="nil"/>
            </w:tcBorders>
          </w:tcPr>
          <w:p w14:paraId="15A7CD11" w14:textId="77777777" w:rsidR="00A01DCE" w:rsidRPr="002627FD" w:rsidRDefault="00A01DCE" w:rsidP="00355852">
            <w:pPr>
              <w:autoSpaceDE w:val="0"/>
              <w:autoSpaceDN w:val="0"/>
              <w:adjustRightInd w:val="0"/>
              <w:spacing w:after="0" w:line="240" w:lineRule="auto"/>
              <w:rPr>
                <w:ins w:id="1809"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6172C371" w14:textId="77777777" w:rsidR="00A01DCE" w:rsidRPr="002627FD" w:rsidRDefault="00A01DCE" w:rsidP="00355852">
            <w:pPr>
              <w:autoSpaceDE w:val="0"/>
              <w:autoSpaceDN w:val="0"/>
              <w:adjustRightInd w:val="0"/>
              <w:spacing w:after="0" w:line="240" w:lineRule="auto"/>
              <w:rPr>
                <w:ins w:id="1810" w:author="Arjan" w:date="2014-11-17T21:53:00Z"/>
                <w:rFonts w:ascii="Arial" w:eastAsia="Times New Roman" w:hAnsi="Arial" w:cs="Arial"/>
                <w:color w:val="000000"/>
                <w:sz w:val="20"/>
                <w:szCs w:val="20"/>
              </w:rPr>
            </w:pPr>
          </w:p>
        </w:tc>
      </w:tr>
      <w:tr w:rsidR="00A01DCE" w:rsidRPr="002627FD" w14:paraId="2221652D" w14:textId="77777777" w:rsidTr="00355852">
        <w:trPr>
          <w:trHeight w:val="230"/>
          <w:ins w:id="1811" w:author="Arjan" w:date="2014-11-17T21:53:00Z"/>
        </w:trPr>
        <w:tc>
          <w:tcPr>
            <w:tcW w:w="3780" w:type="dxa"/>
            <w:tcBorders>
              <w:top w:val="nil"/>
              <w:left w:val="nil"/>
              <w:bottom w:val="nil"/>
              <w:right w:val="nil"/>
            </w:tcBorders>
          </w:tcPr>
          <w:p w14:paraId="1A6F6341" w14:textId="77777777" w:rsidR="00A01DCE" w:rsidRPr="002627FD" w:rsidRDefault="00A01DCE" w:rsidP="00355852">
            <w:pPr>
              <w:autoSpaceDE w:val="0"/>
              <w:autoSpaceDN w:val="0"/>
              <w:adjustRightInd w:val="0"/>
              <w:spacing w:after="0" w:line="240" w:lineRule="auto"/>
              <w:rPr>
                <w:ins w:id="1812" w:author="Arjan" w:date="2014-11-17T21:53:00Z"/>
                <w:rFonts w:ascii="Arial" w:eastAsia="Times New Roman" w:hAnsi="Arial" w:cs="Arial"/>
                <w:color w:val="000000"/>
                <w:sz w:val="20"/>
                <w:szCs w:val="20"/>
              </w:rPr>
            </w:pPr>
            <w:ins w:id="1813" w:author="Arjan" w:date="2014-11-17T21:53:00Z">
              <w:r w:rsidRPr="002627F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3E3F6C10" w14:textId="77777777" w:rsidR="00A01DCE" w:rsidRPr="002627FD" w:rsidRDefault="00A01DCE" w:rsidP="00355852">
            <w:pPr>
              <w:autoSpaceDE w:val="0"/>
              <w:autoSpaceDN w:val="0"/>
              <w:adjustRightInd w:val="0"/>
              <w:spacing w:after="0" w:line="240" w:lineRule="auto"/>
              <w:rPr>
                <w:ins w:id="1814" w:author="Arjan" w:date="2014-11-17T21:53:00Z"/>
                <w:rFonts w:ascii="Arial" w:eastAsia="Times New Roman" w:hAnsi="Arial" w:cs="Arial"/>
                <w:color w:val="000000"/>
                <w:sz w:val="20"/>
                <w:szCs w:val="20"/>
              </w:rPr>
            </w:pPr>
            <w:ins w:id="1815" w:author="Arjan" w:date="2014-11-17T21:53:00Z">
              <w:r>
                <w:rPr>
                  <w:rFonts w:ascii="Arial" w:eastAsia="Times New Roman" w:hAnsi="Arial" w:cs="Arial"/>
                  <w:color w:val="000000"/>
                  <w:sz w:val="20"/>
                  <w:szCs w:val="20"/>
                </w:rPr>
                <w:t>Zie groep</w:t>
              </w:r>
            </w:ins>
          </w:p>
        </w:tc>
      </w:tr>
      <w:tr w:rsidR="00A01DCE" w:rsidRPr="002627FD" w14:paraId="0AA6211C" w14:textId="77777777" w:rsidTr="00355852">
        <w:trPr>
          <w:trHeight w:val="230"/>
          <w:ins w:id="1816" w:author="Arjan" w:date="2014-11-17T21:53:00Z"/>
        </w:trPr>
        <w:tc>
          <w:tcPr>
            <w:tcW w:w="3780" w:type="dxa"/>
            <w:tcBorders>
              <w:top w:val="nil"/>
              <w:left w:val="nil"/>
              <w:bottom w:val="nil"/>
              <w:right w:val="nil"/>
            </w:tcBorders>
          </w:tcPr>
          <w:p w14:paraId="76332E22" w14:textId="77777777" w:rsidR="00A01DCE" w:rsidRPr="002627FD" w:rsidRDefault="00A01DCE" w:rsidP="00355852">
            <w:pPr>
              <w:autoSpaceDE w:val="0"/>
              <w:autoSpaceDN w:val="0"/>
              <w:adjustRightInd w:val="0"/>
              <w:spacing w:after="0" w:line="240" w:lineRule="auto"/>
              <w:rPr>
                <w:ins w:id="1817"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247DD6CC" w14:textId="77777777" w:rsidR="00A01DCE" w:rsidRPr="002627FD" w:rsidRDefault="00A01DCE" w:rsidP="00355852">
            <w:pPr>
              <w:autoSpaceDE w:val="0"/>
              <w:autoSpaceDN w:val="0"/>
              <w:adjustRightInd w:val="0"/>
              <w:spacing w:after="0" w:line="240" w:lineRule="auto"/>
              <w:rPr>
                <w:ins w:id="1818" w:author="Arjan" w:date="2014-11-17T21:53:00Z"/>
                <w:rFonts w:ascii="Arial" w:eastAsia="Times New Roman" w:hAnsi="Arial" w:cs="Arial"/>
                <w:color w:val="000000"/>
                <w:sz w:val="20"/>
                <w:szCs w:val="20"/>
              </w:rPr>
            </w:pPr>
          </w:p>
        </w:tc>
      </w:tr>
      <w:tr w:rsidR="00A01DCE" w:rsidRPr="002627FD" w14:paraId="4E4DED6B" w14:textId="77777777" w:rsidTr="00355852">
        <w:trPr>
          <w:trHeight w:val="230"/>
          <w:ins w:id="1819" w:author="Arjan" w:date="2014-11-17T21:53:00Z"/>
        </w:trPr>
        <w:tc>
          <w:tcPr>
            <w:tcW w:w="3780" w:type="dxa"/>
            <w:tcBorders>
              <w:top w:val="nil"/>
              <w:left w:val="nil"/>
              <w:bottom w:val="nil"/>
              <w:right w:val="nil"/>
            </w:tcBorders>
          </w:tcPr>
          <w:p w14:paraId="2250F036" w14:textId="77777777" w:rsidR="00A01DCE" w:rsidRPr="002627FD" w:rsidRDefault="00A01DCE" w:rsidP="00355852">
            <w:pPr>
              <w:autoSpaceDE w:val="0"/>
              <w:autoSpaceDN w:val="0"/>
              <w:adjustRightInd w:val="0"/>
              <w:spacing w:after="0" w:line="240" w:lineRule="auto"/>
              <w:rPr>
                <w:ins w:id="1820" w:author="Arjan" w:date="2014-11-17T21:53:00Z"/>
                <w:rFonts w:ascii="Arial" w:eastAsia="Times New Roman" w:hAnsi="Arial" w:cs="Arial"/>
                <w:color w:val="000000"/>
                <w:sz w:val="20"/>
                <w:szCs w:val="20"/>
              </w:rPr>
            </w:pPr>
            <w:ins w:id="1821" w:author="Arjan" w:date="2014-11-17T21:53:00Z">
              <w:r w:rsidRPr="002627F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161C1492" w14:textId="77777777" w:rsidR="00A01DCE" w:rsidRPr="002627FD" w:rsidRDefault="00A01DCE" w:rsidP="00355852">
            <w:pPr>
              <w:autoSpaceDE w:val="0"/>
              <w:autoSpaceDN w:val="0"/>
              <w:adjustRightInd w:val="0"/>
              <w:spacing w:after="0" w:line="240" w:lineRule="auto"/>
              <w:rPr>
                <w:ins w:id="1822" w:author="Arjan" w:date="2014-11-17T21:53:00Z"/>
                <w:rFonts w:ascii="Arial" w:eastAsia="Times New Roman" w:hAnsi="Arial" w:cs="Arial"/>
                <w:color w:val="000000"/>
                <w:sz w:val="20"/>
                <w:szCs w:val="20"/>
              </w:rPr>
            </w:pPr>
          </w:p>
        </w:tc>
      </w:tr>
      <w:tr w:rsidR="00A01DCE" w:rsidRPr="002627FD" w14:paraId="6BD0FEBF" w14:textId="77777777" w:rsidTr="00355852">
        <w:trPr>
          <w:trHeight w:val="230"/>
          <w:ins w:id="1823" w:author="Arjan" w:date="2014-11-17T21:53:00Z"/>
        </w:trPr>
        <w:tc>
          <w:tcPr>
            <w:tcW w:w="3780" w:type="dxa"/>
            <w:tcBorders>
              <w:top w:val="nil"/>
              <w:left w:val="nil"/>
              <w:bottom w:val="nil"/>
              <w:right w:val="nil"/>
            </w:tcBorders>
          </w:tcPr>
          <w:p w14:paraId="1E9A0D8C" w14:textId="77777777" w:rsidR="00A01DCE" w:rsidRPr="002627FD" w:rsidRDefault="00A01DCE" w:rsidP="00355852">
            <w:pPr>
              <w:autoSpaceDE w:val="0"/>
              <w:autoSpaceDN w:val="0"/>
              <w:adjustRightInd w:val="0"/>
              <w:spacing w:after="0" w:line="240" w:lineRule="auto"/>
              <w:rPr>
                <w:ins w:id="1824"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17066803" w14:textId="77777777" w:rsidR="00A01DCE" w:rsidRPr="002627FD" w:rsidRDefault="00A01DCE" w:rsidP="00355852">
            <w:pPr>
              <w:autoSpaceDE w:val="0"/>
              <w:autoSpaceDN w:val="0"/>
              <w:adjustRightInd w:val="0"/>
              <w:spacing w:after="0" w:line="240" w:lineRule="auto"/>
              <w:rPr>
                <w:ins w:id="1825" w:author="Arjan" w:date="2014-11-17T21:53:00Z"/>
                <w:rFonts w:ascii="Arial" w:eastAsia="Times New Roman" w:hAnsi="Arial" w:cs="Arial"/>
                <w:color w:val="000000"/>
                <w:sz w:val="20"/>
                <w:szCs w:val="20"/>
              </w:rPr>
            </w:pPr>
          </w:p>
        </w:tc>
      </w:tr>
      <w:tr w:rsidR="00A01DCE" w:rsidRPr="002627FD" w14:paraId="618F97F8" w14:textId="77777777" w:rsidTr="00355852">
        <w:trPr>
          <w:trHeight w:val="230"/>
          <w:ins w:id="1826" w:author="Arjan" w:date="2014-11-17T21:53:00Z"/>
        </w:trPr>
        <w:tc>
          <w:tcPr>
            <w:tcW w:w="3780" w:type="dxa"/>
            <w:tcBorders>
              <w:top w:val="nil"/>
              <w:left w:val="nil"/>
              <w:bottom w:val="nil"/>
              <w:right w:val="nil"/>
            </w:tcBorders>
          </w:tcPr>
          <w:p w14:paraId="4BC9E66A" w14:textId="77777777" w:rsidR="00A01DCE" w:rsidRPr="002627FD" w:rsidRDefault="00A01DCE" w:rsidP="00355852">
            <w:pPr>
              <w:autoSpaceDE w:val="0"/>
              <w:autoSpaceDN w:val="0"/>
              <w:adjustRightInd w:val="0"/>
              <w:spacing w:after="0" w:line="240" w:lineRule="auto"/>
              <w:rPr>
                <w:ins w:id="1827" w:author="Arjan" w:date="2014-11-17T21:53:00Z"/>
                <w:rFonts w:ascii="Arial" w:eastAsia="Times New Roman" w:hAnsi="Arial" w:cs="Arial"/>
                <w:color w:val="000000"/>
                <w:sz w:val="20"/>
                <w:szCs w:val="20"/>
              </w:rPr>
            </w:pPr>
            <w:ins w:id="1828" w:author="Arjan" w:date="2014-11-17T21:53:00Z">
              <w:r w:rsidRPr="002627FD">
                <w:rPr>
                  <w:rFonts w:ascii="Arial" w:eastAsia="Times New Roman" w:hAnsi="Arial" w:cs="Arial"/>
                  <w:b/>
                  <w:bCs/>
                  <w:color w:val="000000"/>
                  <w:sz w:val="20"/>
                  <w:szCs w:val="20"/>
                </w:rPr>
                <w:lastRenderedPageBreak/>
                <w:t>Indicatie in onderzoek</w:t>
              </w:r>
            </w:ins>
          </w:p>
        </w:tc>
        <w:tc>
          <w:tcPr>
            <w:tcW w:w="5580" w:type="dxa"/>
            <w:tcBorders>
              <w:top w:val="nil"/>
              <w:left w:val="nil"/>
              <w:bottom w:val="nil"/>
              <w:right w:val="nil"/>
            </w:tcBorders>
          </w:tcPr>
          <w:p w14:paraId="1B994242" w14:textId="77777777" w:rsidR="00A01DCE" w:rsidRPr="002627FD" w:rsidRDefault="00A01DCE" w:rsidP="00355852">
            <w:pPr>
              <w:autoSpaceDE w:val="0"/>
              <w:autoSpaceDN w:val="0"/>
              <w:adjustRightInd w:val="0"/>
              <w:spacing w:after="0" w:line="240" w:lineRule="auto"/>
              <w:rPr>
                <w:ins w:id="1829" w:author="Arjan" w:date="2014-11-17T21:53:00Z"/>
                <w:rFonts w:ascii="Arial" w:eastAsia="Times New Roman" w:hAnsi="Arial" w:cs="Arial"/>
                <w:color w:val="000000"/>
                <w:sz w:val="20"/>
                <w:szCs w:val="20"/>
              </w:rPr>
            </w:pPr>
            <w:ins w:id="1830" w:author="Arjan" w:date="2014-11-17T21:53:00Z">
              <w:r>
                <w:rPr>
                  <w:rFonts w:ascii="Arial" w:eastAsia="Times New Roman" w:hAnsi="Arial" w:cs="Arial"/>
                  <w:color w:val="000000"/>
                  <w:sz w:val="20"/>
                  <w:szCs w:val="20"/>
                </w:rPr>
                <w:t>Zie groep</w:t>
              </w:r>
            </w:ins>
          </w:p>
        </w:tc>
      </w:tr>
      <w:tr w:rsidR="00A01DCE" w:rsidRPr="002627FD" w14:paraId="5928F481" w14:textId="77777777" w:rsidTr="00355852">
        <w:trPr>
          <w:trHeight w:val="230"/>
          <w:ins w:id="1831" w:author="Arjan" w:date="2014-11-17T21:53:00Z"/>
        </w:trPr>
        <w:tc>
          <w:tcPr>
            <w:tcW w:w="3780" w:type="dxa"/>
            <w:tcBorders>
              <w:top w:val="nil"/>
              <w:left w:val="nil"/>
              <w:bottom w:val="nil"/>
              <w:right w:val="nil"/>
            </w:tcBorders>
          </w:tcPr>
          <w:p w14:paraId="5CC5F58F" w14:textId="77777777" w:rsidR="00A01DCE" w:rsidRPr="002627FD" w:rsidRDefault="00A01DCE" w:rsidP="00355852">
            <w:pPr>
              <w:autoSpaceDE w:val="0"/>
              <w:autoSpaceDN w:val="0"/>
              <w:adjustRightInd w:val="0"/>
              <w:spacing w:after="0" w:line="240" w:lineRule="auto"/>
              <w:rPr>
                <w:ins w:id="1832"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316A6171" w14:textId="77777777" w:rsidR="00A01DCE" w:rsidRPr="002627FD" w:rsidRDefault="00A01DCE" w:rsidP="00355852">
            <w:pPr>
              <w:autoSpaceDE w:val="0"/>
              <w:autoSpaceDN w:val="0"/>
              <w:adjustRightInd w:val="0"/>
              <w:spacing w:after="0" w:line="240" w:lineRule="auto"/>
              <w:rPr>
                <w:ins w:id="1833" w:author="Arjan" w:date="2014-11-17T21:53:00Z"/>
                <w:rFonts w:ascii="Arial" w:eastAsia="Times New Roman" w:hAnsi="Arial" w:cs="Arial"/>
                <w:color w:val="000000"/>
                <w:sz w:val="20"/>
                <w:szCs w:val="20"/>
              </w:rPr>
            </w:pPr>
          </w:p>
        </w:tc>
      </w:tr>
      <w:tr w:rsidR="00A01DCE" w:rsidRPr="002627FD" w14:paraId="2E57CA03" w14:textId="77777777" w:rsidTr="00355852">
        <w:trPr>
          <w:trHeight w:val="411"/>
          <w:ins w:id="1834" w:author="Arjan" w:date="2014-11-17T21:53:00Z"/>
        </w:trPr>
        <w:tc>
          <w:tcPr>
            <w:tcW w:w="3780" w:type="dxa"/>
            <w:tcBorders>
              <w:top w:val="nil"/>
              <w:left w:val="nil"/>
              <w:bottom w:val="nil"/>
              <w:right w:val="nil"/>
            </w:tcBorders>
          </w:tcPr>
          <w:p w14:paraId="1338EB82" w14:textId="77777777" w:rsidR="00A01DCE" w:rsidRPr="002627FD" w:rsidRDefault="00A01DCE" w:rsidP="00355852">
            <w:pPr>
              <w:autoSpaceDE w:val="0"/>
              <w:autoSpaceDN w:val="0"/>
              <w:adjustRightInd w:val="0"/>
              <w:spacing w:after="0" w:line="240" w:lineRule="auto"/>
              <w:rPr>
                <w:ins w:id="1835" w:author="Arjan" w:date="2014-11-17T21:53:00Z"/>
                <w:rFonts w:ascii="Arial" w:eastAsia="Times New Roman" w:hAnsi="Arial" w:cs="Arial"/>
                <w:color w:val="000000"/>
                <w:sz w:val="20"/>
                <w:szCs w:val="20"/>
              </w:rPr>
            </w:pPr>
            <w:ins w:id="1836" w:author="Arjan" w:date="2014-11-17T21:53:00Z">
              <w:r w:rsidRPr="002627F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09AF8A42" w14:textId="77777777" w:rsidR="00A01DCE" w:rsidRPr="002627FD" w:rsidRDefault="00A01DCE" w:rsidP="00355852">
            <w:pPr>
              <w:autoSpaceDE w:val="0"/>
              <w:autoSpaceDN w:val="0"/>
              <w:adjustRightInd w:val="0"/>
              <w:spacing w:after="0" w:line="240" w:lineRule="auto"/>
              <w:rPr>
                <w:ins w:id="1837" w:author="Arjan" w:date="2014-11-17T21:53:00Z"/>
                <w:rFonts w:ascii="Arial" w:eastAsia="Times New Roman" w:hAnsi="Arial" w:cs="Arial"/>
                <w:color w:val="000000"/>
                <w:sz w:val="20"/>
                <w:szCs w:val="20"/>
              </w:rPr>
            </w:pPr>
            <w:ins w:id="1838" w:author="Arjan" w:date="2014-11-17T21:53:00Z">
              <w:r>
                <w:rPr>
                  <w:rFonts w:ascii="Arial" w:eastAsia="Times New Roman" w:hAnsi="Arial" w:cs="Arial"/>
                  <w:color w:val="000000"/>
                  <w:sz w:val="20"/>
                  <w:szCs w:val="20"/>
                </w:rPr>
                <w:t>Zie groep</w:t>
              </w:r>
            </w:ins>
          </w:p>
        </w:tc>
      </w:tr>
      <w:tr w:rsidR="00A01DCE" w:rsidRPr="002627FD" w14:paraId="6A43B7D3" w14:textId="77777777" w:rsidTr="00355852">
        <w:trPr>
          <w:trHeight w:val="245"/>
          <w:ins w:id="1839" w:author="Arjan" w:date="2014-11-17T21:53:00Z"/>
        </w:trPr>
        <w:tc>
          <w:tcPr>
            <w:tcW w:w="3780" w:type="dxa"/>
            <w:tcBorders>
              <w:top w:val="nil"/>
              <w:left w:val="nil"/>
              <w:bottom w:val="nil"/>
              <w:right w:val="nil"/>
            </w:tcBorders>
          </w:tcPr>
          <w:p w14:paraId="78EDAC3A" w14:textId="77777777" w:rsidR="00A01DCE" w:rsidRPr="002627FD" w:rsidRDefault="00A01DCE" w:rsidP="00355852">
            <w:pPr>
              <w:autoSpaceDE w:val="0"/>
              <w:autoSpaceDN w:val="0"/>
              <w:adjustRightInd w:val="0"/>
              <w:spacing w:after="0" w:line="240" w:lineRule="auto"/>
              <w:rPr>
                <w:ins w:id="1840"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50F536CA" w14:textId="77777777" w:rsidR="00A01DCE" w:rsidRPr="002627FD" w:rsidRDefault="00A01DCE" w:rsidP="00355852">
            <w:pPr>
              <w:autoSpaceDE w:val="0"/>
              <w:autoSpaceDN w:val="0"/>
              <w:adjustRightInd w:val="0"/>
              <w:spacing w:after="0" w:line="240" w:lineRule="auto"/>
              <w:rPr>
                <w:ins w:id="1841" w:author="Arjan" w:date="2014-11-17T21:53:00Z"/>
                <w:rFonts w:ascii="Arial" w:eastAsia="Times New Roman" w:hAnsi="Arial" w:cs="Arial"/>
                <w:color w:val="000000"/>
                <w:sz w:val="20"/>
                <w:szCs w:val="20"/>
              </w:rPr>
            </w:pPr>
          </w:p>
        </w:tc>
      </w:tr>
      <w:tr w:rsidR="00A01DCE" w:rsidRPr="002627FD" w14:paraId="09D8E71E" w14:textId="77777777" w:rsidTr="00355852">
        <w:trPr>
          <w:trHeight w:val="230"/>
          <w:ins w:id="1842" w:author="Arjan" w:date="2014-11-17T21:53:00Z"/>
        </w:trPr>
        <w:tc>
          <w:tcPr>
            <w:tcW w:w="3780" w:type="dxa"/>
            <w:tcBorders>
              <w:top w:val="nil"/>
              <w:left w:val="nil"/>
              <w:bottom w:val="nil"/>
              <w:right w:val="nil"/>
            </w:tcBorders>
          </w:tcPr>
          <w:p w14:paraId="42F00EB1" w14:textId="77777777" w:rsidR="00A01DCE" w:rsidRPr="002627FD" w:rsidRDefault="00A01DCE" w:rsidP="00355852">
            <w:pPr>
              <w:autoSpaceDE w:val="0"/>
              <w:autoSpaceDN w:val="0"/>
              <w:adjustRightInd w:val="0"/>
              <w:spacing w:after="0" w:line="240" w:lineRule="auto"/>
              <w:rPr>
                <w:ins w:id="1843" w:author="Arjan" w:date="2014-11-17T21:53:00Z"/>
                <w:rFonts w:ascii="Arial" w:eastAsia="Times New Roman" w:hAnsi="Arial" w:cs="Arial"/>
                <w:color w:val="000000"/>
                <w:sz w:val="20"/>
                <w:szCs w:val="20"/>
              </w:rPr>
            </w:pPr>
            <w:ins w:id="1844" w:author="Arjan" w:date="2014-11-17T21:53:00Z">
              <w:r w:rsidRPr="002627F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0E706B81" w14:textId="77777777" w:rsidR="00A01DCE" w:rsidRPr="002627FD" w:rsidRDefault="00A01DCE" w:rsidP="00355852">
            <w:pPr>
              <w:autoSpaceDE w:val="0"/>
              <w:autoSpaceDN w:val="0"/>
              <w:adjustRightInd w:val="0"/>
              <w:spacing w:after="0" w:line="240" w:lineRule="auto"/>
              <w:rPr>
                <w:ins w:id="1845" w:author="Arjan" w:date="2014-11-17T21:53:00Z"/>
                <w:rFonts w:ascii="Arial" w:eastAsia="Times New Roman" w:hAnsi="Arial" w:cs="Arial"/>
                <w:color w:val="000000"/>
                <w:sz w:val="20"/>
                <w:szCs w:val="20"/>
              </w:rPr>
            </w:pPr>
            <w:ins w:id="1846" w:author="Arjan" w:date="2014-11-17T21:53:00Z">
              <w:r>
                <w:rPr>
                  <w:rFonts w:ascii="Arial" w:hAnsi="Arial" w:cs="Arial"/>
                  <w:sz w:val="20"/>
                  <w:szCs w:val="20"/>
                  <w:lang w:val="en-AU"/>
                </w:rPr>
                <w:t>1</w:t>
              </w:r>
              <w:r w:rsidRPr="002627FD">
                <w:rPr>
                  <w:rFonts w:ascii="Arial" w:eastAsia="Times New Roman" w:hAnsi="Arial" w:cs="Arial"/>
                  <w:color w:val="000000"/>
                  <w:sz w:val="20"/>
                  <w:szCs w:val="20"/>
                </w:rPr>
                <w:t xml:space="preserve"> - </w:t>
              </w:r>
              <w:r w:rsidR="00DA5D93" w:rsidRPr="002627FD">
                <w:rPr>
                  <w:rFonts w:ascii="Arial" w:eastAsia="Times New Roman" w:hAnsi="Arial" w:cs="Arial"/>
                  <w:color w:val="000000"/>
                  <w:sz w:val="20"/>
                  <w:szCs w:val="20"/>
                </w:rPr>
                <w:fldChar w:fldCharType="begin" w:fldLock="1"/>
              </w:r>
              <w:r w:rsidRPr="002627FD">
                <w:rPr>
                  <w:rFonts w:ascii="Arial" w:eastAsia="Times New Roman" w:hAnsi="Arial" w:cs="Arial"/>
                  <w:color w:val="000000"/>
                  <w:sz w:val="20"/>
                  <w:szCs w:val="20"/>
                </w:rPr>
                <w:instrText>MERGEFIELD Att.UpperBound</w:instrText>
              </w:r>
              <w:r w:rsidR="00DA5D93" w:rsidRPr="002627FD">
                <w:rPr>
                  <w:rFonts w:ascii="Arial" w:eastAsia="Times New Roman" w:hAnsi="Arial" w:cs="Arial"/>
                  <w:color w:val="000000"/>
                  <w:sz w:val="20"/>
                  <w:szCs w:val="20"/>
                </w:rPr>
                <w:fldChar w:fldCharType="separate"/>
              </w:r>
              <w:r w:rsidRPr="002627FD">
                <w:rPr>
                  <w:rFonts w:ascii="Arial" w:eastAsia="Times New Roman" w:hAnsi="Arial" w:cs="Arial"/>
                  <w:color w:val="000000"/>
                  <w:sz w:val="20"/>
                  <w:szCs w:val="20"/>
                </w:rPr>
                <w:t>1</w:t>
              </w:r>
              <w:r w:rsidR="00DA5D93" w:rsidRPr="002627FD">
                <w:rPr>
                  <w:rFonts w:ascii="Arial" w:eastAsia="Times New Roman" w:hAnsi="Arial" w:cs="Arial"/>
                  <w:color w:val="000000"/>
                  <w:sz w:val="20"/>
                  <w:szCs w:val="20"/>
                </w:rPr>
                <w:fldChar w:fldCharType="end"/>
              </w:r>
            </w:ins>
          </w:p>
        </w:tc>
      </w:tr>
      <w:tr w:rsidR="00A01DCE" w:rsidRPr="002627FD" w14:paraId="32F5C7B1" w14:textId="77777777" w:rsidTr="00355852">
        <w:trPr>
          <w:trHeight w:val="230"/>
          <w:ins w:id="1847" w:author="Arjan" w:date="2014-11-17T21:53:00Z"/>
        </w:trPr>
        <w:tc>
          <w:tcPr>
            <w:tcW w:w="3780" w:type="dxa"/>
            <w:tcBorders>
              <w:top w:val="nil"/>
              <w:left w:val="nil"/>
              <w:bottom w:val="nil"/>
              <w:right w:val="nil"/>
            </w:tcBorders>
          </w:tcPr>
          <w:p w14:paraId="612726AA" w14:textId="77777777" w:rsidR="00A01DCE" w:rsidRPr="002627FD" w:rsidRDefault="00A01DCE" w:rsidP="00355852">
            <w:pPr>
              <w:autoSpaceDE w:val="0"/>
              <w:autoSpaceDN w:val="0"/>
              <w:adjustRightInd w:val="0"/>
              <w:spacing w:after="0" w:line="240" w:lineRule="auto"/>
              <w:rPr>
                <w:ins w:id="1848"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36032D83" w14:textId="77777777" w:rsidR="00A01DCE" w:rsidRPr="002627FD" w:rsidRDefault="00A01DCE" w:rsidP="00355852">
            <w:pPr>
              <w:autoSpaceDE w:val="0"/>
              <w:autoSpaceDN w:val="0"/>
              <w:adjustRightInd w:val="0"/>
              <w:spacing w:after="0" w:line="240" w:lineRule="auto"/>
              <w:rPr>
                <w:ins w:id="1849" w:author="Arjan" w:date="2014-11-17T21:53:00Z"/>
                <w:rFonts w:ascii="Arial" w:eastAsia="Times New Roman" w:hAnsi="Arial" w:cs="Arial"/>
                <w:color w:val="000000"/>
                <w:sz w:val="20"/>
                <w:szCs w:val="20"/>
              </w:rPr>
            </w:pPr>
          </w:p>
        </w:tc>
      </w:tr>
      <w:tr w:rsidR="00A01DCE" w:rsidRPr="002627FD" w14:paraId="70ED0F47" w14:textId="77777777" w:rsidTr="00355852">
        <w:trPr>
          <w:trHeight w:val="230"/>
          <w:ins w:id="1850" w:author="Arjan" w:date="2014-11-17T21:53:00Z"/>
        </w:trPr>
        <w:tc>
          <w:tcPr>
            <w:tcW w:w="3780" w:type="dxa"/>
            <w:tcBorders>
              <w:top w:val="nil"/>
              <w:left w:val="nil"/>
              <w:bottom w:val="nil"/>
              <w:right w:val="nil"/>
            </w:tcBorders>
          </w:tcPr>
          <w:p w14:paraId="19FAA79F" w14:textId="77777777" w:rsidR="00A01DCE" w:rsidRPr="002627FD" w:rsidRDefault="00A01DCE" w:rsidP="00355852">
            <w:pPr>
              <w:autoSpaceDE w:val="0"/>
              <w:autoSpaceDN w:val="0"/>
              <w:adjustRightInd w:val="0"/>
              <w:spacing w:after="0" w:line="240" w:lineRule="auto"/>
              <w:rPr>
                <w:ins w:id="1851" w:author="Arjan" w:date="2014-11-17T21:53:00Z"/>
                <w:rFonts w:ascii="Arial" w:eastAsia="Times New Roman" w:hAnsi="Arial" w:cs="Arial"/>
                <w:color w:val="000000"/>
                <w:sz w:val="20"/>
                <w:szCs w:val="20"/>
              </w:rPr>
            </w:pPr>
            <w:ins w:id="1852" w:author="Arjan" w:date="2014-11-17T21:53:00Z">
              <w:r w:rsidRPr="002627F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3FFD3BD4" w14:textId="77777777" w:rsidR="00A01DCE" w:rsidRPr="002627FD" w:rsidRDefault="00A01DCE" w:rsidP="00355852">
            <w:pPr>
              <w:autoSpaceDE w:val="0"/>
              <w:autoSpaceDN w:val="0"/>
              <w:adjustRightInd w:val="0"/>
              <w:spacing w:after="0" w:line="240" w:lineRule="auto"/>
              <w:rPr>
                <w:ins w:id="1853" w:author="Arjan" w:date="2014-11-17T21:53:00Z"/>
                <w:rFonts w:ascii="Arial" w:eastAsia="Times New Roman" w:hAnsi="Arial" w:cs="Arial"/>
                <w:color w:val="000000"/>
                <w:sz w:val="20"/>
                <w:szCs w:val="20"/>
              </w:rPr>
            </w:pPr>
            <w:ins w:id="1854" w:author="Arjan" w:date="2014-11-17T21:53:00Z">
              <w:r>
                <w:rPr>
                  <w:rFonts w:ascii="Arial" w:eastAsia="Times New Roman" w:hAnsi="Arial" w:cs="Arial"/>
                  <w:color w:val="000000"/>
                  <w:sz w:val="20"/>
                  <w:szCs w:val="20"/>
                </w:rPr>
                <w:t>Kern</w:t>
              </w:r>
              <w:r w:rsidRPr="002627FD">
                <w:rPr>
                  <w:rFonts w:ascii="Arial" w:eastAsia="Times New Roman" w:hAnsi="Arial" w:cs="Arial"/>
                  <w:color w:val="000000"/>
                  <w:sz w:val="20"/>
                  <w:szCs w:val="20"/>
                </w:rPr>
                <w:t>gegeven</w:t>
              </w:r>
            </w:ins>
          </w:p>
        </w:tc>
      </w:tr>
      <w:tr w:rsidR="00A01DCE" w:rsidRPr="002627FD" w14:paraId="2BCF6C9A" w14:textId="77777777" w:rsidTr="00355852">
        <w:trPr>
          <w:trHeight w:val="230"/>
          <w:ins w:id="1855" w:author="Arjan" w:date="2014-11-17T21:53:00Z"/>
        </w:trPr>
        <w:tc>
          <w:tcPr>
            <w:tcW w:w="3780" w:type="dxa"/>
            <w:tcBorders>
              <w:top w:val="nil"/>
              <w:left w:val="nil"/>
              <w:right w:val="nil"/>
            </w:tcBorders>
          </w:tcPr>
          <w:p w14:paraId="516FF9C6" w14:textId="77777777" w:rsidR="00A01DCE" w:rsidRPr="002627FD" w:rsidRDefault="00A01DCE" w:rsidP="00355852">
            <w:pPr>
              <w:autoSpaceDE w:val="0"/>
              <w:autoSpaceDN w:val="0"/>
              <w:adjustRightInd w:val="0"/>
              <w:spacing w:after="0" w:line="240" w:lineRule="auto"/>
              <w:rPr>
                <w:ins w:id="1856" w:author="Arjan" w:date="2014-11-17T21:53:00Z"/>
                <w:rFonts w:ascii="Arial" w:eastAsia="Times New Roman" w:hAnsi="Arial" w:cs="Arial"/>
                <w:b/>
                <w:bCs/>
                <w:color w:val="000000"/>
                <w:sz w:val="20"/>
                <w:szCs w:val="20"/>
              </w:rPr>
            </w:pPr>
          </w:p>
        </w:tc>
        <w:tc>
          <w:tcPr>
            <w:tcW w:w="5580" w:type="dxa"/>
            <w:tcBorders>
              <w:top w:val="nil"/>
              <w:left w:val="nil"/>
              <w:right w:val="nil"/>
            </w:tcBorders>
          </w:tcPr>
          <w:p w14:paraId="4FCDF8D2" w14:textId="77777777" w:rsidR="00A01DCE" w:rsidRPr="002627FD" w:rsidRDefault="00A01DCE" w:rsidP="00355852">
            <w:pPr>
              <w:autoSpaceDE w:val="0"/>
              <w:autoSpaceDN w:val="0"/>
              <w:adjustRightInd w:val="0"/>
              <w:spacing w:after="0" w:line="240" w:lineRule="auto"/>
              <w:rPr>
                <w:ins w:id="1857" w:author="Arjan" w:date="2014-11-17T21:53:00Z"/>
                <w:rFonts w:ascii="Arial" w:eastAsia="Times New Roman" w:hAnsi="Arial" w:cs="Arial"/>
                <w:color w:val="000000"/>
                <w:sz w:val="20"/>
                <w:szCs w:val="20"/>
              </w:rPr>
            </w:pPr>
          </w:p>
        </w:tc>
      </w:tr>
      <w:tr w:rsidR="00A01DCE" w:rsidRPr="005E066D" w14:paraId="2E2D6CF0" w14:textId="77777777" w:rsidTr="00355852">
        <w:trPr>
          <w:trHeight w:val="230"/>
          <w:ins w:id="1858" w:author="Arjan" w:date="2014-11-17T21:53:00Z"/>
        </w:trPr>
        <w:tc>
          <w:tcPr>
            <w:tcW w:w="3780" w:type="dxa"/>
            <w:tcBorders>
              <w:top w:val="nil"/>
              <w:left w:val="nil"/>
              <w:bottom w:val="single" w:sz="4" w:space="0" w:color="auto"/>
              <w:right w:val="nil"/>
            </w:tcBorders>
          </w:tcPr>
          <w:p w14:paraId="4F862164" w14:textId="77777777" w:rsidR="00A01DCE" w:rsidRPr="002627FD" w:rsidRDefault="00A01DCE" w:rsidP="00355852">
            <w:pPr>
              <w:autoSpaceDE w:val="0"/>
              <w:autoSpaceDN w:val="0"/>
              <w:adjustRightInd w:val="0"/>
              <w:spacing w:after="0" w:line="240" w:lineRule="auto"/>
              <w:rPr>
                <w:ins w:id="1859" w:author="Arjan" w:date="2014-11-17T21:53:00Z"/>
                <w:rFonts w:ascii="Arial" w:eastAsia="Times New Roman" w:hAnsi="Arial" w:cs="Arial"/>
                <w:b/>
                <w:bCs/>
                <w:color w:val="000000"/>
                <w:sz w:val="20"/>
                <w:szCs w:val="20"/>
              </w:rPr>
            </w:pPr>
            <w:ins w:id="1860" w:author="Arjan" w:date="2014-11-17T21:53:00Z">
              <w:r w:rsidRPr="002627F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67BBE42C" w14:textId="77777777" w:rsidR="00A01DCE" w:rsidRPr="00DD0F4F" w:rsidRDefault="0062522E" w:rsidP="00355852">
            <w:pPr>
              <w:autoSpaceDE w:val="0"/>
              <w:autoSpaceDN w:val="0"/>
              <w:adjustRightInd w:val="0"/>
              <w:spacing w:after="0" w:line="240" w:lineRule="auto"/>
              <w:rPr>
                <w:ins w:id="1861" w:author="Arjan" w:date="2014-11-17T21:53:00Z"/>
                <w:rFonts w:ascii="Arial" w:eastAsia="Times New Roman" w:hAnsi="Arial" w:cs="Arial"/>
                <w:color w:val="000000"/>
                <w:sz w:val="20"/>
                <w:szCs w:val="20"/>
                <w:lang w:val="nl-NL"/>
              </w:rPr>
            </w:pPr>
            <w:ins w:id="1862" w:author="Arjan" w:date="2014-11-17T22:06:00Z">
              <w:r>
                <w:rPr>
                  <w:rFonts w:ascii="Arial" w:eastAsia="Times New Roman" w:hAnsi="Arial" w:cs="Arial"/>
                  <w:color w:val="000000"/>
                  <w:sz w:val="20"/>
                  <w:szCs w:val="20"/>
                  <w:lang w:val="nl-NL"/>
                </w:rPr>
                <w:t>-</w:t>
              </w:r>
            </w:ins>
          </w:p>
        </w:tc>
      </w:tr>
    </w:tbl>
    <w:p w14:paraId="1FB8FDD2" w14:textId="77777777" w:rsidR="00A01DCE" w:rsidRPr="002627FD" w:rsidRDefault="00DA5D93" w:rsidP="00A01DCE">
      <w:pPr>
        <w:autoSpaceDE w:val="0"/>
        <w:autoSpaceDN w:val="0"/>
        <w:adjustRightInd w:val="0"/>
        <w:spacing w:before="240" w:after="60" w:line="240" w:lineRule="auto"/>
        <w:outlineLvl w:val="3"/>
        <w:rPr>
          <w:ins w:id="1863" w:author="Arjan" w:date="2014-11-17T21:53:00Z"/>
          <w:rFonts w:ascii="Arial" w:eastAsia="Times New Roman" w:hAnsi="Arial" w:cs="Arial"/>
          <w:b/>
          <w:bCs/>
          <w:color w:val="004080"/>
          <w:sz w:val="24"/>
          <w:szCs w:val="24"/>
        </w:rPr>
      </w:pPr>
      <w:ins w:id="1864" w:author="Arjan" w:date="2014-11-17T21:53:00Z">
        <w:r w:rsidRPr="002627FD">
          <w:rPr>
            <w:rFonts w:ascii="Arial" w:hAnsi="Arial" w:cs="Arial"/>
            <w:sz w:val="20"/>
            <w:szCs w:val="20"/>
            <w:lang w:val="en-AU"/>
          </w:rPr>
          <w:fldChar w:fldCharType="begin" w:fldLock="1"/>
        </w:r>
        <w:r w:rsidR="00A01DCE" w:rsidRPr="002627FD">
          <w:rPr>
            <w:rFonts w:ascii="Arial" w:hAnsi="Arial" w:cs="Arial"/>
            <w:sz w:val="20"/>
            <w:szCs w:val="20"/>
            <w:lang w:val="en-AU"/>
          </w:rPr>
          <w:instrText xml:space="preserve">MERGEFIELD </w:instrText>
        </w:r>
        <w:r w:rsidR="00A01DCE" w:rsidRPr="002627FD">
          <w:rPr>
            <w:rFonts w:ascii="Arial" w:eastAsia="Times New Roman" w:hAnsi="Arial" w:cs="Arial"/>
            <w:b/>
            <w:bCs/>
            <w:color w:val="004080"/>
            <w:sz w:val="24"/>
            <w:szCs w:val="24"/>
          </w:rPr>
          <w:instrText>Att.Stereotype</w:instrText>
        </w:r>
        <w:r w:rsidRPr="002627FD">
          <w:rPr>
            <w:rFonts w:ascii="Arial" w:hAnsi="Arial" w:cs="Arial"/>
            <w:sz w:val="20"/>
            <w:szCs w:val="20"/>
            <w:lang w:val="en-AU"/>
          </w:rPr>
          <w:fldChar w:fldCharType="separate"/>
        </w:r>
        <w:r w:rsidR="00A01DCE">
          <w:rPr>
            <w:rFonts w:ascii="Arial" w:eastAsia="Times New Roman" w:hAnsi="Arial" w:cs="Arial"/>
            <w:b/>
            <w:bCs/>
            <w:color w:val="004080"/>
            <w:sz w:val="24"/>
            <w:szCs w:val="24"/>
          </w:rPr>
          <w:t>«Suba</w:t>
        </w:r>
        <w:r w:rsidR="00A01DCE" w:rsidRPr="002627FD">
          <w:rPr>
            <w:rFonts w:ascii="Arial" w:eastAsia="Times New Roman" w:hAnsi="Arial" w:cs="Arial"/>
            <w:b/>
            <w:bCs/>
            <w:color w:val="004080"/>
            <w:sz w:val="24"/>
            <w:szCs w:val="24"/>
          </w:rPr>
          <w:t>ttribuutsoort»</w:t>
        </w:r>
        <w:r w:rsidRPr="002627FD">
          <w:rPr>
            <w:rFonts w:ascii="Arial" w:hAnsi="Arial" w:cs="Arial"/>
            <w:sz w:val="20"/>
            <w:szCs w:val="20"/>
            <w:lang w:val="en-AU"/>
          </w:rPr>
          <w:fldChar w:fldCharType="end"/>
        </w:r>
        <w:r w:rsidR="00A01DCE" w:rsidRPr="002627FD">
          <w:rPr>
            <w:rFonts w:ascii="Arial" w:eastAsia="Times New Roman" w:hAnsi="Arial" w:cs="Arial"/>
            <w:b/>
            <w:bCs/>
            <w:color w:val="004080"/>
            <w:sz w:val="24"/>
            <w:szCs w:val="24"/>
          </w:rPr>
          <w:t xml:space="preserve"> </w:t>
        </w:r>
      </w:ins>
      <w:ins w:id="1865" w:author="Arjan" w:date="2014-11-17T21:54:00Z">
        <w:r w:rsidR="00E2054E">
          <w:rPr>
            <w:rFonts w:ascii="Arial" w:eastAsia="Times New Roman" w:hAnsi="Arial" w:cs="Arial"/>
            <w:b/>
            <w:bCs/>
            <w:color w:val="004080"/>
            <w:sz w:val="24"/>
            <w:szCs w:val="24"/>
          </w:rPr>
          <w:t>Datum</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A01DCE" w:rsidRPr="002627FD" w14:paraId="7A395B92" w14:textId="77777777" w:rsidTr="00355852">
        <w:trPr>
          <w:trHeight w:val="230"/>
          <w:ins w:id="1866" w:author="Arjan" w:date="2014-11-17T21:53:00Z"/>
        </w:trPr>
        <w:tc>
          <w:tcPr>
            <w:tcW w:w="3780" w:type="dxa"/>
            <w:tcBorders>
              <w:top w:val="single" w:sz="4" w:space="0" w:color="auto"/>
              <w:left w:val="nil"/>
              <w:bottom w:val="nil"/>
              <w:right w:val="nil"/>
            </w:tcBorders>
          </w:tcPr>
          <w:p w14:paraId="16EE1179" w14:textId="77777777" w:rsidR="00A01DCE" w:rsidRPr="002627FD" w:rsidRDefault="00A01DCE" w:rsidP="00355852">
            <w:pPr>
              <w:autoSpaceDE w:val="0"/>
              <w:autoSpaceDN w:val="0"/>
              <w:adjustRightInd w:val="0"/>
              <w:spacing w:after="0" w:line="240" w:lineRule="auto"/>
              <w:rPr>
                <w:ins w:id="1867" w:author="Arjan" w:date="2014-11-17T21:53:00Z"/>
                <w:rFonts w:ascii="Arial" w:eastAsia="Times New Roman" w:hAnsi="Arial" w:cs="Arial"/>
                <w:color w:val="000000"/>
                <w:sz w:val="20"/>
                <w:szCs w:val="20"/>
              </w:rPr>
            </w:pPr>
            <w:ins w:id="1868" w:author="Arjan" w:date="2014-11-17T21:53:00Z">
              <w:r w:rsidRPr="002627F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4620FA91" w14:textId="77777777" w:rsidR="00A01DCE" w:rsidRPr="002627FD" w:rsidRDefault="0062522E" w:rsidP="00355852">
            <w:pPr>
              <w:autoSpaceDE w:val="0"/>
              <w:autoSpaceDN w:val="0"/>
              <w:adjustRightInd w:val="0"/>
              <w:spacing w:after="0" w:line="240" w:lineRule="auto"/>
              <w:rPr>
                <w:ins w:id="1869" w:author="Arjan" w:date="2014-11-17T21:53:00Z"/>
                <w:rFonts w:ascii="Arial" w:eastAsia="Times New Roman" w:hAnsi="Arial" w:cs="Arial"/>
                <w:color w:val="000000"/>
                <w:sz w:val="20"/>
                <w:szCs w:val="20"/>
              </w:rPr>
            </w:pPr>
            <w:ins w:id="1870" w:author="Arjan" w:date="2014-11-17T22:06:00Z">
              <w:r>
                <w:rPr>
                  <w:rFonts w:ascii="Arial" w:eastAsia="Times New Roman" w:hAnsi="Arial" w:cs="Arial"/>
                  <w:color w:val="000000"/>
                  <w:sz w:val="20"/>
                  <w:szCs w:val="20"/>
                </w:rPr>
                <w:t>Datum</w:t>
              </w:r>
            </w:ins>
          </w:p>
        </w:tc>
      </w:tr>
      <w:tr w:rsidR="00A01DCE" w:rsidRPr="002627FD" w14:paraId="5EA99E93" w14:textId="77777777" w:rsidTr="00355852">
        <w:trPr>
          <w:ins w:id="1871" w:author="Arjan" w:date="2014-11-17T21:53:00Z"/>
        </w:trPr>
        <w:tc>
          <w:tcPr>
            <w:tcW w:w="3780" w:type="dxa"/>
            <w:tcBorders>
              <w:top w:val="nil"/>
              <w:left w:val="nil"/>
              <w:bottom w:val="nil"/>
              <w:right w:val="nil"/>
            </w:tcBorders>
          </w:tcPr>
          <w:p w14:paraId="057AFA83" w14:textId="77777777" w:rsidR="00A01DCE" w:rsidRPr="002627FD" w:rsidRDefault="00A01DCE" w:rsidP="00355852">
            <w:pPr>
              <w:autoSpaceDE w:val="0"/>
              <w:autoSpaceDN w:val="0"/>
              <w:adjustRightInd w:val="0"/>
              <w:spacing w:after="0" w:line="240" w:lineRule="auto"/>
              <w:rPr>
                <w:ins w:id="1872"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59E91A7A" w14:textId="77777777" w:rsidR="00A01DCE" w:rsidRPr="002627FD" w:rsidRDefault="00A01DCE" w:rsidP="00355852">
            <w:pPr>
              <w:autoSpaceDE w:val="0"/>
              <w:autoSpaceDN w:val="0"/>
              <w:adjustRightInd w:val="0"/>
              <w:spacing w:after="0" w:line="240" w:lineRule="auto"/>
              <w:rPr>
                <w:ins w:id="1873" w:author="Arjan" w:date="2014-11-17T21:53:00Z"/>
                <w:rFonts w:ascii="Arial" w:eastAsia="Times New Roman" w:hAnsi="Arial" w:cs="Arial"/>
                <w:color w:val="000000"/>
                <w:sz w:val="20"/>
                <w:szCs w:val="20"/>
              </w:rPr>
            </w:pPr>
          </w:p>
        </w:tc>
      </w:tr>
      <w:tr w:rsidR="00A01DCE" w:rsidRPr="002627FD" w14:paraId="7F77B495" w14:textId="77777777" w:rsidTr="00355852">
        <w:trPr>
          <w:ins w:id="1874" w:author="Arjan" w:date="2014-11-17T21:53:00Z"/>
        </w:trPr>
        <w:tc>
          <w:tcPr>
            <w:tcW w:w="3780" w:type="dxa"/>
            <w:tcBorders>
              <w:top w:val="nil"/>
              <w:left w:val="nil"/>
              <w:bottom w:val="nil"/>
              <w:right w:val="nil"/>
            </w:tcBorders>
          </w:tcPr>
          <w:p w14:paraId="2C354897" w14:textId="77777777" w:rsidR="00A01DCE" w:rsidRPr="002627FD" w:rsidRDefault="00A01DCE" w:rsidP="00355852">
            <w:pPr>
              <w:autoSpaceDE w:val="0"/>
              <w:autoSpaceDN w:val="0"/>
              <w:adjustRightInd w:val="0"/>
              <w:spacing w:after="0" w:line="240" w:lineRule="auto"/>
              <w:rPr>
                <w:ins w:id="1875" w:author="Arjan" w:date="2014-11-17T21:53:00Z"/>
                <w:rFonts w:ascii="Arial" w:eastAsia="Times New Roman" w:hAnsi="Arial" w:cs="Arial"/>
                <w:color w:val="000000"/>
                <w:sz w:val="20"/>
                <w:szCs w:val="20"/>
              </w:rPr>
            </w:pPr>
            <w:ins w:id="1876" w:author="Arjan" w:date="2014-11-17T21:53:00Z">
              <w:r w:rsidRPr="002627F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132EA4DF" w14:textId="77777777" w:rsidR="00A01DCE" w:rsidRPr="002627FD" w:rsidRDefault="00A01DCE" w:rsidP="00355852">
            <w:pPr>
              <w:autoSpaceDE w:val="0"/>
              <w:autoSpaceDN w:val="0"/>
              <w:adjustRightInd w:val="0"/>
              <w:spacing w:after="0" w:line="240" w:lineRule="auto"/>
              <w:rPr>
                <w:ins w:id="1877" w:author="Arjan" w:date="2014-11-17T21:53:00Z"/>
                <w:rFonts w:ascii="Arial" w:eastAsia="Times New Roman" w:hAnsi="Arial" w:cs="Arial"/>
                <w:color w:val="000000"/>
                <w:sz w:val="20"/>
                <w:szCs w:val="20"/>
              </w:rPr>
            </w:pPr>
            <w:ins w:id="1878" w:author="Arjan" w:date="2014-11-17T21:53:00Z">
              <w:r>
                <w:rPr>
                  <w:rFonts w:ascii="Arial" w:eastAsia="Times New Roman" w:hAnsi="Arial" w:cs="Arial"/>
                  <w:color w:val="000000"/>
                  <w:sz w:val="20"/>
                  <w:szCs w:val="20"/>
                </w:rPr>
                <w:t>Richtlijn Metadatering Overheidsinformatie (RMO)</w:t>
              </w:r>
            </w:ins>
          </w:p>
        </w:tc>
      </w:tr>
      <w:tr w:rsidR="00A01DCE" w:rsidRPr="002627FD" w14:paraId="2C5AE576" w14:textId="77777777" w:rsidTr="00355852">
        <w:trPr>
          <w:ins w:id="1879" w:author="Arjan" w:date="2014-11-17T21:53:00Z"/>
        </w:trPr>
        <w:tc>
          <w:tcPr>
            <w:tcW w:w="3780" w:type="dxa"/>
            <w:tcBorders>
              <w:top w:val="nil"/>
              <w:left w:val="nil"/>
              <w:bottom w:val="nil"/>
              <w:right w:val="nil"/>
            </w:tcBorders>
          </w:tcPr>
          <w:p w14:paraId="2E57B376" w14:textId="77777777" w:rsidR="00A01DCE" w:rsidRPr="002627FD" w:rsidRDefault="00A01DCE" w:rsidP="00355852">
            <w:pPr>
              <w:autoSpaceDE w:val="0"/>
              <w:autoSpaceDN w:val="0"/>
              <w:adjustRightInd w:val="0"/>
              <w:spacing w:after="0" w:line="240" w:lineRule="auto"/>
              <w:rPr>
                <w:ins w:id="1880"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758C8F1B" w14:textId="77777777" w:rsidR="00A01DCE" w:rsidRPr="002627FD" w:rsidRDefault="00A01DCE" w:rsidP="00355852">
            <w:pPr>
              <w:autoSpaceDE w:val="0"/>
              <w:autoSpaceDN w:val="0"/>
              <w:adjustRightInd w:val="0"/>
              <w:spacing w:after="0" w:line="240" w:lineRule="auto"/>
              <w:rPr>
                <w:ins w:id="1881" w:author="Arjan" w:date="2014-11-17T21:53:00Z"/>
                <w:rFonts w:ascii="Arial" w:eastAsia="Times New Roman" w:hAnsi="Arial" w:cs="Arial"/>
                <w:color w:val="000000"/>
                <w:sz w:val="20"/>
                <w:szCs w:val="20"/>
              </w:rPr>
            </w:pPr>
          </w:p>
        </w:tc>
      </w:tr>
      <w:tr w:rsidR="00A01DCE" w:rsidRPr="002627FD" w14:paraId="168D8D4D" w14:textId="77777777" w:rsidTr="00355852">
        <w:trPr>
          <w:ins w:id="1882" w:author="Arjan" w:date="2014-11-17T21:53:00Z"/>
        </w:trPr>
        <w:tc>
          <w:tcPr>
            <w:tcW w:w="3780" w:type="dxa"/>
            <w:tcBorders>
              <w:top w:val="nil"/>
              <w:left w:val="nil"/>
              <w:bottom w:val="nil"/>
              <w:right w:val="nil"/>
            </w:tcBorders>
          </w:tcPr>
          <w:p w14:paraId="3621B403" w14:textId="77777777" w:rsidR="00A01DCE" w:rsidRPr="002627FD" w:rsidRDefault="00A01DCE" w:rsidP="00355852">
            <w:pPr>
              <w:autoSpaceDE w:val="0"/>
              <w:autoSpaceDN w:val="0"/>
              <w:adjustRightInd w:val="0"/>
              <w:spacing w:after="0" w:line="240" w:lineRule="auto"/>
              <w:rPr>
                <w:ins w:id="1883" w:author="Arjan" w:date="2014-11-17T21:53:00Z"/>
                <w:rFonts w:ascii="Arial" w:eastAsia="Times New Roman" w:hAnsi="Arial" w:cs="Arial"/>
                <w:color w:val="000000"/>
                <w:sz w:val="20"/>
                <w:szCs w:val="20"/>
              </w:rPr>
            </w:pPr>
            <w:ins w:id="1884" w:author="Arjan" w:date="2014-11-17T21:53:00Z">
              <w:r w:rsidRPr="002627F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4603B041" w14:textId="77777777" w:rsidR="00A01DCE" w:rsidRPr="002627FD" w:rsidRDefault="00A01DCE" w:rsidP="00355852">
            <w:pPr>
              <w:autoSpaceDE w:val="0"/>
              <w:autoSpaceDN w:val="0"/>
              <w:adjustRightInd w:val="0"/>
              <w:spacing w:after="0" w:line="240" w:lineRule="auto"/>
              <w:rPr>
                <w:ins w:id="1885" w:author="Arjan" w:date="2014-11-17T21:53:00Z"/>
                <w:rFonts w:ascii="Arial" w:eastAsia="Times New Roman" w:hAnsi="Arial" w:cs="Arial"/>
                <w:color w:val="000000"/>
                <w:sz w:val="20"/>
                <w:szCs w:val="20"/>
              </w:rPr>
            </w:pPr>
          </w:p>
        </w:tc>
      </w:tr>
      <w:tr w:rsidR="00A01DCE" w:rsidRPr="002627FD" w14:paraId="6E9FF0AE" w14:textId="77777777" w:rsidTr="00355852">
        <w:trPr>
          <w:ins w:id="1886" w:author="Arjan" w:date="2014-11-17T21:53:00Z"/>
        </w:trPr>
        <w:tc>
          <w:tcPr>
            <w:tcW w:w="3780" w:type="dxa"/>
            <w:tcBorders>
              <w:top w:val="nil"/>
              <w:left w:val="nil"/>
              <w:bottom w:val="nil"/>
              <w:right w:val="nil"/>
            </w:tcBorders>
          </w:tcPr>
          <w:p w14:paraId="4F7274B9" w14:textId="77777777" w:rsidR="00A01DCE" w:rsidRPr="002627FD" w:rsidRDefault="00A01DCE" w:rsidP="00355852">
            <w:pPr>
              <w:autoSpaceDE w:val="0"/>
              <w:autoSpaceDN w:val="0"/>
              <w:adjustRightInd w:val="0"/>
              <w:spacing w:after="0" w:line="240" w:lineRule="auto"/>
              <w:rPr>
                <w:ins w:id="1887"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74F4CE6C" w14:textId="77777777" w:rsidR="00A01DCE" w:rsidRPr="002627FD" w:rsidRDefault="00A01DCE" w:rsidP="00355852">
            <w:pPr>
              <w:autoSpaceDE w:val="0"/>
              <w:autoSpaceDN w:val="0"/>
              <w:adjustRightInd w:val="0"/>
              <w:spacing w:after="0" w:line="240" w:lineRule="auto"/>
              <w:rPr>
                <w:ins w:id="1888" w:author="Arjan" w:date="2014-11-17T21:53:00Z"/>
                <w:rFonts w:ascii="Arial" w:eastAsia="Times New Roman" w:hAnsi="Arial" w:cs="Arial"/>
                <w:color w:val="000000"/>
                <w:sz w:val="20"/>
                <w:szCs w:val="20"/>
              </w:rPr>
            </w:pPr>
          </w:p>
        </w:tc>
      </w:tr>
      <w:tr w:rsidR="00A01DCE" w:rsidRPr="002627FD" w14:paraId="09D9C247" w14:textId="77777777" w:rsidTr="00355852">
        <w:trPr>
          <w:ins w:id="1889" w:author="Arjan" w:date="2014-11-17T21:53:00Z"/>
        </w:trPr>
        <w:tc>
          <w:tcPr>
            <w:tcW w:w="3780" w:type="dxa"/>
            <w:tcBorders>
              <w:top w:val="nil"/>
              <w:left w:val="nil"/>
              <w:bottom w:val="nil"/>
              <w:right w:val="nil"/>
            </w:tcBorders>
          </w:tcPr>
          <w:p w14:paraId="08E12F56" w14:textId="77777777" w:rsidR="00A01DCE" w:rsidRPr="002627FD" w:rsidRDefault="00A01DCE" w:rsidP="00355852">
            <w:pPr>
              <w:autoSpaceDE w:val="0"/>
              <w:autoSpaceDN w:val="0"/>
              <w:adjustRightInd w:val="0"/>
              <w:spacing w:after="0" w:line="240" w:lineRule="auto"/>
              <w:rPr>
                <w:ins w:id="1890" w:author="Arjan" w:date="2014-11-17T21:53:00Z"/>
                <w:rFonts w:ascii="Arial" w:eastAsia="Times New Roman" w:hAnsi="Arial" w:cs="Arial"/>
                <w:color w:val="000000"/>
                <w:sz w:val="20"/>
                <w:szCs w:val="20"/>
              </w:rPr>
            </w:pPr>
            <w:ins w:id="1891" w:author="Arjan" w:date="2014-11-17T21:53:00Z">
              <w:r w:rsidRPr="002627F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41E1ADEA" w14:textId="77777777" w:rsidR="00A01DCE" w:rsidRPr="002627FD" w:rsidRDefault="0062522E" w:rsidP="00355852">
            <w:pPr>
              <w:autoSpaceDE w:val="0"/>
              <w:autoSpaceDN w:val="0"/>
              <w:adjustRightInd w:val="0"/>
              <w:spacing w:after="0" w:line="240" w:lineRule="auto"/>
              <w:rPr>
                <w:ins w:id="1892" w:author="Arjan" w:date="2014-11-17T21:53:00Z"/>
                <w:rFonts w:ascii="Arial" w:eastAsia="Times New Roman" w:hAnsi="Arial" w:cs="Arial"/>
                <w:color w:val="000000"/>
                <w:sz w:val="20"/>
                <w:szCs w:val="20"/>
              </w:rPr>
            </w:pPr>
            <w:ins w:id="1893" w:author="Arjan" w:date="2014-11-17T22:06:00Z">
              <w:r>
                <w:rPr>
                  <w:rFonts w:ascii="Arial" w:eastAsia="Times New Roman" w:hAnsi="Arial" w:cs="Arial"/>
                  <w:color w:val="000000"/>
                  <w:sz w:val="20"/>
                  <w:szCs w:val="20"/>
                </w:rPr>
                <w:t>datum</w:t>
              </w:r>
            </w:ins>
          </w:p>
        </w:tc>
      </w:tr>
      <w:tr w:rsidR="00A01DCE" w:rsidRPr="002627FD" w14:paraId="7B080294" w14:textId="77777777" w:rsidTr="00355852">
        <w:trPr>
          <w:ins w:id="1894" w:author="Arjan" w:date="2014-11-17T21:53:00Z"/>
        </w:trPr>
        <w:tc>
          <w:tcPr>
            <w:tcW w:w="3780" w:type="dxa"/>
            <w:tcBorders>
              <w:top w:val="nil"/>
              <w:left w:val="nil"/>
              <w:bottom w:val="nil"/>
              <w:right w:val="nil"/>
            </w:tcBorders>
          </w:tcPr>
          <w:p w14:paraId="01FED039" w14:textId="77777777" w:rsidR="00A01DCE" w:rsidRPr="002627FD" w:rsidRDefault="00A01DCE" w:rsidP="00355852">
            <w:pPr>
              <w:autoSpaceDE w:val="0"/>
              <w:autoSpaceDN w:val="0"/>
              <w:adjustRightInd w:val="0"/>
              <w:spacing w:after="0" w:line="240" w:lineRule="auto"/>
              <w:rPr>
                <w:ins w:id="1895"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2786D78D" w14:textId="77777777" w:rsidR="00A01DCE" w:rsidRPr="002627FD" w:rsidRDefault="00A01DCE" w:rsidP="00355852">
            <w:pPr>
              <w:autoSpaceDE w:val="0"/>
              <w:autoSpaceDN w:val="0"/>
              <w:adjustRightInd w:val="0"/>
              <w:spacing w:after="0" w:line="240" w:lineRule="auto"/>
              <w:rPr>
                <w:ins w:id="1896" w:author="Arjan" w:date="2014-11-17T21:53:00Z"/>
                <w:rFonts w:ascii="Arial" w:eastAsia="Times New Roman" w:hAnsi="Arial" w:cs="Arial"/>
                <w:color w:val="000000"/>
                <w:sz w:val="20"/>
                <w:szCs w:val="20"/>
              </w:rPr>
            </w:pPr>
          </w:p>
        </w:tc>
      </w:tr>
      <w:tr w:rsidR="00A01DCE" w:rsidRPr="005C14BE" w14:paraId="62B49192" w14:textId="77777777" w:rsidTr="00355852">
        <w:trPr>
          <w:ins w:id="1897" w:author="Arjan" w:date="2014-11-17T21:53:00Z"/>
        </w:trPr>
        <w:tc>
          <w:tcPr>
            <w:tcW w:w="3780" w:type="dxa"/>
            <w:tcBorders>
              <w:top w:val="nil"/>
              <w:left w:val="nil"/>
              <w:bottom w:val="nil"/>
              <w:right w:val="nil"/>
            </w:tcBorders>
          </w:tcPr>
          <w:p w14:paraId="7D57EE1C" w14:textId="77777777" w:rsidR="00A01DCE" w:rsidRPr="002627FD" w:rsidRDefault="00A01DCE" w:rsidP="00355852">
            <w:pPr>
              <w:autoSpaceDE w:val="0"/>
              <w:autoSpaceDN w:val="0"/>
              <w:adjustRightInd w:val="0"/>
              <w:spacing w:after="0" w:line="240" w:lineRule="auto"/>
              <w:rPr>
                <w:ins w:id="1898" w:author="Arjan" w:date="2014-11-17T21:53:00Z"/>
                <w:rFonts w:ascii="Arial" w:eastAsia="Times New Roman" w:hAnsi="Arial" w:cs="Arial"/>
                <w:color w:val="000000"/>
                <w:sz w:val="20"/>
                <w:szCs w:val="20"/>
              </w:rPr>
            </w:pPr>
            <w:ins w:id="1899" w:author="Arjan" w:date="2014-11-17T21:53:00Z">
              <w:r w:rsidRPr="002627F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31569C3D" w14:textId="77777777" w:rsidR="00A01DCE" w:rsidRPr="00DD0F4F" w:rsidRDefault="0062522E" w:rsidP="0062522E">
            <w:pPr>
              <w:autoSpaceDE w:val="0"/>
              <w:autoSpaceDN w:val="0"/>
              <w:adjustRightInd w:val="0"/>
              <w:spacing w:after="0" w:line="240" w:lineRule="auto"/>
              <w:rPr>
                <w:ins w:id="1900" w:author="Arjan" w:date="2014-11-17T21:53:00Z"/>
                <w:rFonts w:ascii="Arial" w:eastAsia="Times New Roman" w:hAnsi="Arial" w:cs="Arial"/>
                <w:color w:val="000000"/>
                <w:sz w:val="20"/>
                <w:szCs w:val="20"/>
                <w:lang w:val="nl-NL"/>
              </w:rPr>
            </w:pPr>
            <w:ins w:id="1901" w:author="Arjan" w:date="2014-11-17T22:06:00Z">
              <w:r w:rsidRPr="005561F3">
                <w:rPr>
                  <w:rFonts w:ascii="Arial" w:hAnsi="Arial" w:cs="Arial"/>
                  <w:sz w:val="20"/>
                  <w:szCs w:val="20"/>
                  <w:lang w:val="nl-NL"/>
                </w:rPr>
                <w:t>Datum waarop de checksum is gemaakt</w:t>
              </w:r>
            </w:ins>
            <w:ins w:id="1902" w:author="Arjan" w:date="2014-11-17T22:07:00Z">
              <w:r w:rsidRPr="005561F3">
                <w:rPr>
                  <w:rFonts w:ascii="Arial" w:hAnsi="Arial" w:cs="Arial"/>
                  <w:sz w:val="20"/>
                  <w:szCs w:val="20"/>
                  <w:lang w:val="nl-NL"/>
                </w:rPr>
                <w:t>.</w:t>
              </w:r>
            </w:ins>
            <w:ins w:id="1903" w:author="Arjan" w:date="2014-11-17T21:53:00Z">
              <w:r w:rsidR="00DA5D93" w:rsidRPr="002627FD">
                <w:rPr>
                  <w:rFonts w:ascii="Arial" w:hAnsi="Arial" w:cs="Arial"/>
                  <w:sz w:val="20"/>
                  <w:szCs w:val="20"/>
                  <w:lang w:val="en-AU"/>
                </w:rPr>
                <w:fldChar w:fldCharType="begin" w:fldLock="1"/>
              </w:r>
              <w:r w:rsidR="00A01DCE" w:rsidRPr="00DD0F4F">
                <w:rPr>
                  <w:rFonts w:ascii="Arial" w:hAnsi="Arial" w:cs="Arial"/>
                  <w:sz w:val="20"/>
                  <w:szCs w:val="20"/>
                  <w:lang w:val="nl-NL"/>
                </w:rPr>
                <w:instrText xml:space="preserve">MERGEFIELD </w:instrText>
              </w:r>
              <w:r w:rsidR="00A01DCE" w:rsidRPr="00DD0F4F">
                <w:rPr>
                  <w:rFonts w:ascii="Arial" w:eastAsia="Times New Roman" w:hAnsi="Arial" w:cs="Arial"/>
                  <w:color w:val="000000"/>
                  <w:sz w:val="20"/>
                  <w:szCs w:val="20"/>
                  <w:lang w:val="nl-NL"/>
                </w:rPr>
                <w:instrText>Att.Notes</w:instrText>
              </w:r>
              <w:r w:rsidR="00DA5D93" w:rsidRPr="002627FD">
                <w:rPr>
                  <w:rFonts w:ascii="Arial" w:hAnsi="Arial" w:cs="Arial"/>
                  <w:sz w:val="20"/>
                  <w:szCs w:val="20"/>
                  <w:lang w:val="en-AU"/>
                </w:rPr>
                <w:fldChar w:fldCharType="end"/>
              </w:r>
            </w:ins>
          </w:p>
        </w:tc>
      </w:tr>
      <w:tr w:rsidR="00A01DCE" w:rsidRPr="005C14BE" w14:paraId="53566B7F" w14:textId="77777777" w:rsidTr="00355852">
        <w:trPr>
          <w:trHeight w:val="230"/>
          <w:ins w:id="1904" w:author="Arjan" w:date="2014-11-17T21:53:00Z"/>
        </w:trPr>
        <w:tc>
          <w:tcPr>
            <w:tcW w:w="3780" w:type="dxa"/>
            <w:tcBorders>
              <w:top w:val="nil"/>
              <w:left w:val="nil"/>
              <w:bottom w:val="nil"/>
              <w:right w:val="nil"/>
            </w:tcBorders>
          </w:tcPr>
          <w:p w14:paraId="44417DD5" w14:textId="77777777" w:rsidR="00A01DCE" w:rsidRPr="00DD0F4F" w:rsidRDefault="00A01DCE" w:rsidP="00355852">
            <w:pPr>
              <w:autoSpaceDE w:val="0"/>
              <w:autoSpaceDN w:val="0"/>
              <w:adjustRightInd w:val="0"/>
              <w:spacing w:after="0" w:line="240" w:lineRule="auto"/>
              <w:rPr>
                <w:ins w:id="1905" w:author="Arjan" w:date="2014-11-17T21:5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F852E85" w14:textId="77777777" w:rsidR="00A01DCE" w:rsidRPr="00DD0F4F" w:rsidRDefault="00A01DCE" w:rsidP="00355852">
            <w:pPr>
              <w:autoSpaceDE w:val="0"/>
              <w:autoSpaceDN w:val="0"/>
              <w:adjustRightInd w:val="0"/>
              <w:spacing w:after="0" w:line="240" w:lineRule="auto"/>
              <w:rPr>
                <w:ins w:id="1906" w:author="Arjan" w:date="2014-11-17T21:53:00Z"/>
                <w:rFonts w:ascii="Arial" w:eastAsia="Times New Roman" w:hAnsi="Arial" w:cs="Arial"/>
                <w:color w:val="000000"/>
                <w:sz w:val="20"/>
                <w:szCs w:val="20"/>
                <w:lang w:val="nl-NL"/>
              </w:rPr>
            </w:pPr>
          </w:p>
        </w:tc>
      </w:tr>
      <w:tr w:rsidR="00A01DCE" w:rsidRPr="002627FD" w14:paraId="2F2AEFE5" w14:textId="77777777" w:rsidTr="00355852">
        <w:trPr>
          <w:trHeight w:val="230"/>
          <w:ins w:id="1907" w:author="Arjan" w:date="2014-11-17T21:53:00Z"/>
        </w:trPr>
        <w:tc>
          <w:tcPr>
            <w:tcW w:w="3780" w:type="dxa"/>
            <w:tcBorders>
              <w:top w:val="nil"/>
              <w:left w:val="nil"/>
              <w:bottom w:val="nil"/>
              <w:right w:val="nil"/>
            </w:tcBorders>
          </w:tcPr>
          <w:p w14:paraId="3566D668" w14:textId="77777777" w:rsidR="00A01DCE" w:rsidRPr="002627FD" w:rsidRDefault="00A01DCE" w:rsidP="00355852">
            <w:pPr>
              <w:autoSpaceDE w:val="0"/>
              <w:autoSpaceDN w:val="0"/>
              <w:adjustRightInd w:val="0"/>
              <w:spacing w:after="0" w:line="240" w:lineRule="auto"/>
              <w:rPr>
                <w:ins w:id="1908" w:author="Arjan" w:date="2014-11-17T21:53:00Z"/>
                <w:rFonts w:ascii="Arial" w:eastAsia="Times New Roman" w:hAnsi="Arial" w:cs="Arial"/>
                <w:color w:val="000000"/>
                <w:sz w:val="20"/>
                <w:szCs w:val="20"/>
              </w:rPr>
            </w:pPr>
            <w:ins w:id="1909" w:author="Arjan" w:date="2014-11-17T21:53:00Z">
              <w:r w:rsidRPr="002627F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453C2381" w14:textId="77777777" w:rsidR="00A01DCE" w:rsidRPr="002627FD" w:rsidRDefault="00A01DCE" w:rsidP="00355852">
            <w:pPr>
              <w:autoSpaceDE w:val="0"/>
              <w:autoSpaceDN w:val="0"/>
              <w:adjustRightInd w:val="0"/>
              <w:spacing w:after="0" w:line="240" w:lineRule="auto"/>
              <w:rPr>
                <w:ins w:id="1910" w:author="Arjan" w:date="2014-11-17T21:53:00Z"/>
                <w:rFonts w:ascii="Arial" w:eastAsia="Times New Roman" w:hAnsi="Arial" w:cs="Arial"/>
                <w:color w:val="000000"/>
                <w:sz w:val="20"/>
                <w:szCs w:val="20"/>
              </w:rPr>
            </w:pPr>
            <w:ins w:id="1911" w:author="Arjan" w:date="2014-11-17T21:53:00Z">
              <w:r>
                <w:rPr>
                  <w:rFonts w:ascii="Arial" w:eastAsia="Times New Roman" w:hAnsi="Arial" w:cs="Arial"/>
                  <w:color w:val="000000"/>
                  <w:sz w:val="20"/>
                  <w:szCs w:val="20"/>
                </w:rPr>
                <w:t>RMO</w:t>
              </w:r>
            </w:ins>
          </w:p>
        </w:tc>
      </w:tr>
      <w:tr w:rsidR="00A01DCE" w:rsidRPr="002627FD" w14:paraId="495EF3B1" w14:textId="77777777" w:rsidTr="00355852">
        <w:trPr>
          <w:ins w:id="1912" w:author="Arjan" w:date="2014-11-17T21:53:00Z"/>
        </w:trPr>
        <w:tc>
          <w:tcPr>
            <w:tcW w:w="3780" w:type="dxa"/>
            <w:tcBorders>
              <w:top w:val="nil"/>
              <w:left w:val="nil"/>
              <w:bottom w:val="nil"/>
              <w:right w:val="nil"/>
            </w:tcBorders>
          </w:tcPr>
          <w:p w14:paraId="1D41EA7A" w14:textId="77777777" w:rsidR="00A01DCE" w:rsidRPr="002627FD" w:rsidRDefault="00A01DCE" w:rsidP="00355852">
            <w:pPr>
              <w:autoSpaceDE w:val="0"/>
              <w:autoSpaceDN w:val="0"/>
              <w:adjustRightInd w:val="0"/>
              <w:spacing w:after="0" w:line="240" w:lineRule="auto"/>
              <w:rPr>
                <w:ins w:id="1913"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04CD0C56" w14:textId="77777777" w:rsidR="00A01DCE" w:rsidRPr="002627FD" w:rsidRDefault="00A01DCE" w:rsidP="00355852">
            <w:pPr>
              <w:autoSpaceDE w:val="0"/>
              <w:autoSpaceDN w:val="0"/>
              <w:adjustRightInd w:val="0"/>
              <w:spacing w:after="0" w:line="240" w:lineRule="auto"/>
              <w:rPr>
                <w:ins w:id="1914" w:author="Arjan" w:date="2014-11-17T21:53:00Z"/>
                <w:rFonts w:ascii="Arial" w:eastAsia="Times New Roman" w:hAnsi="Arial" w:cs="Arial"/>
                <w:color w:val="000000"/>
                <w:sz w:val="20"/>
                <w:szCs w:val="20"/>
              </w:rPr>
            </w:pPr>
          </w:p>
        </w:tc>
      </w:tr>
      <w:tr w:rsidR="00A01DCE" w:rsidRPr="002627FD" w14:paraId="4B2FCBD4" w14:textId="77777777" w:rsidTr="00355852">
        <w:trPr>
          <w:ins w:id="1915" w:author="Arjan" w:date="2014-11-17T21:53:00Z"/>
        </w:trPr>
        <w:tc>
          <w:tcPr>
            <w:tcW w:w="3780" w:type="dxa"/>
            <w:tcBorders>
              <w:top w:val="nil"/>
              <w:left w:val="nil"/>
              <w:bottom w:val="nil"/>
              <w:right w:val="nil"/>
            </w:tcBorders>
          </w:tcPr>
          <w:p w14:paraId="5AB7ACD5" w14:textId="77777777" w:rsidR="00A01DCE" w:rsidRPr="002627FD" w:rsidRDefault="00A01DCE" w:rsidP="00355852">
            <w:pPr>
              <w:autoSpaceDE w:val="0"/>
              <w:autoSpaceDN w:val="0"/>
              <w:adjustRightInd w:val="0"/>
              <w:spacing w:after="0" w:line="240" w:lineRule="auto"/>
              <w:rPr>
                <w:ins w:id="1916" w:author="Arjan" w:date="2014-11-17T21:53:00Z"/>
                <w:rFonts w:ascii="Arial" w:eastAsia="Times New Roman" w:hAnsi="Arial" w:cs="Arial"/>
                <w:color w:val="000000"/>
                <w:sz w:val="20"/>
                <w:szCs w:val="20"/>
              </w:rPr>
            </w:pPr>
            <w:ins w:id="1917" w:author="Arjan" w:date="2014-11-17T21:53:00Z">
              <w:r w:rsidRPr="002627F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536E57EC" w14:textId="77777777" w:rsidR="00A01DCE" w:rsidRPr="002627FD" w:rsidRDefault="00A01DCE" w:rsidP="00355852">
            <w:pPr>
              <w:autoSpaceDE w:val="0"/>
              <w:autoSpaceDN w:val="0"/>
              <w:adjustRightInd w:val="0"/>
              <w:spacing w:after="0" w:line="240" w:lineRule="auto"/>
              <w:rPr>
                <w:ins w:id="1918" w:author="Arjan" w:date="2014-11-17T21:53:00Z"/>
                <w:rFonts w:ascii="Arial" w:eastAsia="Times New Roman" w:hAnsi="Arial" w:cs="Arial"/>
                <w:color w:val="000000"/>
                <w:sz w:val="20"/>
                <w:szCs w:val="20"/>
              </w:rPr>
            </w:pPr>
            <w:ins w:id="1919" w:author="Arjan" w:date="2014-11-17T21:53:00Z">
              <w:r>
                <w:rPr>
                  <w:rFonts w:ascii="Arial" w:eastAsia="Times New Roman" w:hAnsi="Arial" w:cs="Arial"/>
                  <w:color w:val="000000"/>
                  <w:sz w:val="20"/>
                  <w:szCs w:val="20"/>
                </w:rPr>
                <w:t>1 november 2011</w:t>
              </w:r>
            </w:ins>
          </w:p>
        </w:tc>
      </w:tr>
      <w:tr w:rsidR="00A01DCE" w:rsidRPr="002627FD" w14:paraId="74F3FE38" w14:textId="77777777" w:rsidTr="00355852">
        <w:trPr>
          <w:ins w:id="1920" w:author="Arjan" w:date="2014-11-17T21:53:00Z"/>
        </w:trPr>
        <w:tc>
          <w:tcPr>
            <w:tcW w:w="3780" w:type="dxa"/>
            <w:tcBorders>
              <w:top w:val="nil"/>
              <w:left w:val="nil"/>
              <w:bottom w:val="nil"/>
              <w:right w:val="nil"/>
            </w:tcBorders>
          </w:tcPr>
          <w:p w14:paraId="03AB6EB8" w14:textId="77777777" w:rsidR="00A01DCE" w:rsidRPr="002627FD" w:rsidRDefault="00A01DCE" w:rsidP="00355852">
            <w:pPr>
              <w:autoSpaceDE w:val="0"/>
              <w:autoSpaceDN w:val="0"/>
              <w:adjustRightInd w:val="0"/>
              <w:spacing w:after="0" w:line="240" w:lineRule="auto"/>
              <w:rPr>
                <w:ins w:id="1921"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62C32F21" w14:textId="77777777" w:rsidR="00A01DCE" w:rsidRPr="002627FD" w:rsidRDefault="00A01DCE" w:rsidP="00355852">
            <w:pPr>
              <w:autoSpaceDE w:val="0"/>
              <w:autoSpaceDN w:val="0"/>
              <w:adjustRightInd w:val="0"/>
              <w:spacing w:after="0" w:line="240" w:lineRule="auto"/>
              <w:rPr>
                <w:ins w:id="1922" w:author="Arjan" w:date="2014-11-17T21:53:00Z"/>
                <w:rFonts w:ascii="Arial" w:eastAsia="Times New Roman" w:hAnsi="Arial" w:cs="Arial"/>
                <w:color w:val="000000"/>
                <w:sz w:val="20"/>
                <w:szCs w:val="20"/>
              </w:rPr>
            </w:pPr>
          </w:p>
        </w:tc>
      </w:tr>
      <w:tr w:rsidR="00A01DCE" w:rsidRPr="005E066D" w14:paraId="23AC5A93" w14:textId="77777777" w:rsidTr="00355852">
        <w:trPr>
          <w:ins w:id="1923" w:author="Arjan" w:date="2014-11-17T21:53:00Z"/>
        </w:trPr>
        <w:tc>
          <w:tcPr>
            <w:tcW w:w="3780" w:type="dxa"/>
            <w:tcBorders>
              <w:top w:val="nil"/>
              <w:left w:val="nil"/>
              <w:bottom w:val="nil"/>
              <w:right w:val="nil"/>
            </w:tcBorders>
          </w:tcPr>
          <w:p w14:paraId="4F6CA680" w14:textId="77777777" w:rsidR="00A01DCE" w:rsidRPr="002627FD" w:rsidRDefault="00A01DCE" w:rsidP="00355852">
            <w:pPr>
              <w:autoSpaceDE w:val="0"/>
              <w:autoSpaceDN w:val="0"/>
              <w:adjustRightInd w:val="0"/>
              <w:spacing w:after="0" w:line="240" w:lineRule="auto"/>
              <w:rPr>
                <w:ins w:id="1924" w:author="Arjan" w:date="2014-11-17T21:53:00Z"/>
                <w:rFonts w:ascii="Arial" w:eastAsia="Times New Roman" w:hAnsi="Arial" w:cs="Arial"/>
                <w:color w:val="000000"/>
                <w:sz w:val="20"/>
                <w:szCs w:val="20"/>
              </w:rPr>
            </w:pPr>
            <w:ins w:id="1925" w:author="Arjan" w:date="2014-11-17T21:53:00Z">
              <w:r w:rsidRPr="002627F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163C5598" w14:textId="77777777" w:rsidR="00A01DCE" w:rsidRPr="00DD0F4F" w:rsidRDefault="00A01DCE" w:rsidP="00355852">
            <w:pPr>
              <w:autoSpaceDE w:val="0"/>
              <w:autoSpaceDN w:val="0"/>
              <w:adjustRightInd w:val="0"/>
              <w:spacing w:after="0" w:line="240" w:lineRule="auto"/>
              <w:rPr>
                <w:ins w:id="1926" w:author="Arjan" w:date="2014-11-17T21:53:00Z"/>
                <w:rFonts w:ascii="Arial" w:eastAsia="Times New Roman" w:hAnsi="Arial" w:cs="Arial"/>
                <w:color w:val="000000"/>
                <w:sz w:val="20"/>
                <w:szCs w:val="20"/>
                <w:lang w:val="nl-NL"/>
              </w:rPr>
            </w:pPr>
          </w:p>
        </w:tc>
      </w:tr>
      <w:tr w:rsidR="00A01DCE" w:rsidRPr="005E066D" w14:paraId="6A6B6308" w14:textId="77777777" w:rsidTr="00355852">
        <w:trPr>
          <w:ins w:id="1927" w:author="Arjan" w:date="2014-11-17T21:53:00Z"/>
        </w:trPr>
        <w:tc>
          <w:tcPr>
            <w:tcW w:w="3780" w:type="dxa"/>
            <w:tcBorders>
              <w:top w:val="nil"/>
              <w:left w:val="nil"/>
              <w:bottom w:val="nil"/>
              <w:right w:val="nil"/>
            </w:tcBorders>
          </w:tcPr>
          <w:p w14:paraId="261B6F47" w14:textId="77777777" w:rsidR="00A01DCE" w:rsidRPr="00DD0F4F" w:rsidRDefault="00A01DCE" w:rsidP="00355852">
            <w:pPr>
              <w:autoSpaceDE w:val="0"/>
              <w:autoSpaceDN w:val="0"/>
              <w:adjustRightInd w:val="0"/>
              <w:spacing w:after="0" w:line="240" w:lineRule="auto"/>
              <w:rPr>
                <w:ins w:id="1928" w:author="Arjan" w:date="2014-11-17T21:5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0588C147" w14:textId="77777777" w:rsidR="00A01DCE" w:rsidRPr="00DD0F4F" w:rsidRDefault="00A01DCE" w:rsidP="00355852">
            <w:pPr>
              <w:autoSpaceDE w:val="0"/>
              <w:autoSpaceDN w:val="0"/>
              <w:adjustRightInd w:val="0"/>
              <w:spacing w:after="0" w:line="240" w:lineRule="auto"/>
              <w:rPr>
                <w:ins w:id="1929" w:author="Arjan" w:date="2014-11-17T21:53:00Z"/>
                <w:rFonts w:ascii="Arial" w:eastAsia="Times New Roman" w:hAnsi="Arial" w:cs="Arial"/>
                <w:color w:val="000000"/>
                <w:sz w:val="20"/>
                <w:szCs w:val="20"/>
                <w:lang w:val="nl-NL"/>
              </w:rPr>
            </w:pPr>
          </w:p>
        </w:tc>
      </w:tr>
      <w:tr w:rsidR="00A01DCE" w:rsidRPr="002627FD" w14:paraId="776B5A4F" w14:textId="77777777" w:rsidTr="00355852">
        <w:trPr>
          <w:ins w:id="1930" w:author="Arjan" w:date="2014-11-17T21:53:00Z"/>
        </w:trPr>
        <w:tc>
          <w:tcPr>
            <w:tcW w:w="3780" w:type="dxa"/>
            <w:tcBorders>
              <w:top w:val="nil"/>
              <w:left w:val="nil"/>
              <w:bottom w:val="nil"/>
              <w:right w:val="nil"/>
            </w:tcBorders>
          </w:tcPr>
          <w:p w14:paraId="34C32A7C" w14:textId="77777777" w:rsidR="00A01DCE" w:rsidRPr="002627FD" w:rsidRDefault="00A01DCE" w:rsidP="00355852">
            <w:pPr>
              <w:autoSpaceDE w:val="0"/>
              <w:autoSpaceDN w:val="0"/>
              <w:adjustRightInd w:val="0"/>
              <w:spacing w:after="0" w:line="240" w:lineRule="auto"/>
              <w:rPr>
                <w:ins w:id="1931" w:author="Arjan" w:date="2014-11-17T21:53:00Z"/>
                <w:rFonts w:ascii="Arial" w:eastAsia="Times New Roman" w:hAnsi="Arial" w:cs="Arial"/>
                <w:color w:val="000000"/>
                <w:sz w:val="20"/>
                <w:szCs w:val="20"/>
              </w:rPr>
            </w:pPr>
            <w:ins w:id="1932" w:author="Arjan" w:date="2014-11-17T21:53:00Z">
              <w:r w:rsidRPr="002627F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3E41A533" w14:textId="77777777" w:rsidR="00A01DCE" w:rsidRPr="002627FD" w:rsidRDefault="00060495" w:rsidP="00355852">
            <w:pPr>
              <w:autoSpaceDE w:val="0"/>
              <w:autoSpaceDN w:val="0"/>
              <w:adjustRightInd w:val="0"/>
              <w:spacing w:after="0" w:line="240" w:lineRule="auto"/>
              <w:rPr>
                <w:ins w:id="1933" w:author="Arjan" w:date="2014-11-17T21:53:00Z"/>
                <w:rFonts w:ascii="Arial" w:eastAsia="Times New Roman" w:hAnsi="Arial" w:cs="Arial"/>
                <w:color w:val="000000"/>
                <w:sz w:val="20"/>
                <w:szCs w:val="20"/>
              </w:rPr>
            </w:pPr>
            <w:ins w:id="1934" w:author="Arjan" w:date="2014-11-17T22:07:00Z">
              <w:r>
                <w:rPr>
                  <w:rFonts w:ascii="Arial" w:eastAsia="Times New Roman" w:hAnsi="Arial" w:cs="Arial"/>
                  <w:color w:val="000000"/>
                  <w:sz w:val="20"/>
                  <w:szCs w:val="20"/>
                </w:rPr>
                <w:t>Datum</w:t>
              </w:r>
            </w:ins>
          </w:p>
        </w:tc>
      </w:tr>
      <w:tr w:rsidR="00A01DCE" w:rsidRPr="002627FD" w14:paraId="2E00AF68" w14:textId="77777777" w:rsidTr="00355852">
        <w:trPr>
          <w:trHeight w:val="230"/>
          <w:ins w:id="1935" w:author="Arjan" w:date="2014-11-17T21:53:00Z"/>
        </w:trPr>
        <w:tc>
          <w:tcPr>
            <w:tcW w:w="3780" w:type="dxa"/>
            <w:tcBorders>
              <w:top w:val="nil"/>
              <w:left w:val="nil"/>
              <w:bottom w:val="nil"/>
              <w:right w:val="nil"/>
            </w:tcBorders>
          </w:tcPr>
          <w:p w14:paraId="6C747F29" w14:textId="77777777" w:rsidR="00A01DCE" w:rsidRPr="002627FD" w:rsidRDefault="00A01DCE" w:rsidP="00355852">
            <w:pPr>
              <w:autoSpaceDE w:val="0"/>
              <w:autoSpaceDN w:val="0"/>
              <w:adjustRightInd w:val="0"/>
              <w:spacing w:after="0" w:line="240" w:lineRule="auto"/>
              <w:rPr>
                <w:ins w:id="1936"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4C3F287A" w14:textId="77777777" w:rsidR="00A01DCE" w:rsidRPr="002627FD" w:rsidRDefault="00A01DCE" w:rsidP="00355852">
            <w:pPr>
              <w:autoSpaceDE w:val="0"/>
              <w:autoSpaceDN w:val="0"/>
              <w:adjustRightInd w:val="0"/>
              <w:spacing w:after="0" w:line="240" w:lineRule="auto"/>
              <w:rPr>
                <w:ins w:id="1937" w:author="Arjan" w:date="2014-11-17T21:53:00Z"/>
                <w:rFonts w:ascii="Arial" w:eastAsia="Times New Roman" w:hAnsi="Arial" w:cs="Arial"/>
                <w:color w:val="000000"/>
                <w:sz w:val="20"/>
                <w:szCs w:val="20"/>
              </w:rPr>
            </w:pPr>
          </w:p>
        </w:tc>
      </w:tr>
      <w:tr w:rsidR="00A01DCE" w:rsidRPr="005E066D" w14:paraId="53C984AB" w14:textId="77777777" w:rsidTr="00355852">
        <w:trPr>
          <w:trHeight w:val="230"/>
          <w:ins w:id="1938" w:author="Arjan" w:date="2014-11-17T21:53:00Z"/>
        </w:trPr>
        <w:tc>
          <w:tcPr>
            <w:tcW w:w="3780" w:type="dxa"/>
            <w:tcBorders>
              <w:top w:val="nil"/>
              <w:left w:val="nil"/>
              <w:bottom w:val="nil"/>
              <w:right w:val="nil"/>
            </w:tcBorders>
          </w:tcPr>
          <w:p w14:paraId="6B55EF83" w14:textId="77777777" w:rsidR="00A01DCE" w:rsidRPr="002627FD" w:rsidRDefault="00A01DCE" w:rsidP="00355852">
            <w:pPr>
              <w:autoSpaceDE w:val="0"/>
              <w:autoSpaceDN w:val="0"/>
              <w:adjustRightInd w:val="0"/>
              <w:spacing w:after="0" w:line="240" w:lineRule="auto"/>
              <w:rPr>
                <w:ins w:id="1939" w:author="Arjan" w:date="2014-11-17T21:53:00Z"/>
                <w:rFonts w:ascii="Arial" w:eastAsia="Times New Roman" w:hAnsi="Arial" w:cs="Arial"/>
                <w:color w:val="000000"/>
                <w:sz w:val="20"/>
                <w:szCs w:val="20"/>
              </w:rPr>
            </w:pPr>
            <w:ins w:id="1940" w:author="Arjan" w:date="2014-11-17T21:53:00Z">
              <w:r w:rsidRPr="002627F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5AD26069" w14:textId="77777777" w:rsidR="00A01DCE" w:rsidRPr="00DD0F4F" w:rsidRDefault="00060495" w:rsidP="00355852">
            <w:pPr>
              <w:autoSpaceDE w:val="0"/>
              <w:autoSpaceDN w:val="0"/>
              <w:adjustRightInd w:val="0"/>
              <w:spacing w:after="0" w:line="240" w:lineRule="auto"/>
              <w:rPr>
                <w:ins w:id="1941" w:author="Arjan" w:date="2014-11-17T21:53:00Z"/>
                <w:rFonts w:ascii="Arial" w:eastAsia="Times New Roman" w:hAnsi="Arial" w:cs="Arial"/>
                <w:color w:val="000000"/>
                <w:sz w:val="20"/>
                <w:szCs w:val="20"/>
                <w:lang w:val="nl-NL"/>
              </w:rPr>
            </w:pPr>
            <w:ins w:id="1942" w:author="Arjan" w:date="2014-11-17T22:07:00Z">
              <w:r>
                <w:rPr>
                  <w:rFonts w:ascii="Arial" w:eastAsia="Times New Roman" w:hAnsi="Arial" w:cs="Arial"/>
                  <w:color w:val="000000"/>
                  <w:sz w:val="20"/>
                  <w:szCs w:val="20"/>
                  <w:lang w:val="nl-NL"/>
                </w:rPr>
                <w:t>Alle geldige datums (jjjjmmdd)</w:t>
              </w:r>
            </w:ins>
          </w:p>
        </w:tc>
      </w:tr>
      <w:tr w:rsidR="00A01DCE" w:rsidRPr="005E066D" w14:paraId="726AD156" w14:textId="77777777" w:rsidTr="00355852">
        <w:trPr>
          <w:trHeight w:val="215"/>
          <w:ins w:id="1943" w:author="Arjan" w:date="2014-11-17T21:53:00Z"/>
        </w:trPr>
        <w:tc>
          <w:tcPr>
            <w:tcW w:w="3780" w:type="dxa"/>
            <w:tcBorders>
              <w:top w:val="nil"/>
              <w:left w:val="nil"/>
              <w:bottom w:val="nil"/>
              <w:right w:val="nil"/>
            </w:tcBorders>
          </w:tcPr>
          <w:p w14:paraId="74F37CDE" w14:textId="77777777" w:rsidR="00A01DCE" w:rsidRPr="00DD0F4F" w:rsidRDefault="00A01DCE" w:rsidP="00355852">
            <w:pPr>
              <w:autoSpaceDE w:val="0"/>
              <w:autoSpaceDN w:val="0"/>
              <w:adjustRightInd w:val="0"/>
              <w:spacing w:after="0" w:line="240" w:lineRule="auto"/>
              <w:rPr>
                <w:ins w:id="1944" w:author="Arjan" w:date="2014-11-17T21:5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3C0A4E4E" w14:textId="77777777" w:rsidR="00A01DCE" w:rsidRPr="00DD0F4F" w:rsidRDefault="00A01DCE" w:rsidP="00355852">
            <w:pPr>
              <w:autoSpaceDE w:val="0"/>
              <w:autoSpaceDN w:val="0"/>
              <w:adjustRightInd w:val="0"/>
              <w:spacing w:after="0" w:line="240" w:lineRule="auto"/>
              <w:rPr>
                <w:ins w:id="1945" w:author="Arjan" w:date="2014-11-17T21:53:00Z"/>
                <w:rFonts w:ascii="Arial" w:eastAsia="Times New Roman" w:hAnsi="Arial" w:cs="Arial"/>
                <w:color w:val="000000"/>
                <w:sz w:val="20"/>
                <w:szCs w:val="20"/>
                <w:lang w:val="nl-NL"/>
              </w:rPr>
            </w:pPr>
          </w:p>
        </w:tc>
      </w:tr>
      <w:tr w:rsidR="00A01DCE" w:rsidRPr="002627FD" w14:paraId="6577BC54" w14:textId="77777777" w:rsidTr="00355852">
        <w:trPr>
          <w:trHeight w:val="215"/>
          <w:ins w:id="1946" w:author="Arjan" w:date="2014-11-17T21:53:00Z"/>
        </w:trPr>
        <w:tc>
          <w:tcPr>
            <w:tcW w:w="3780" w:type="dxa"/>
            <w:tcBorders>
              <w:top w:val="nil"/>
              <w:left w:val="nil"/>
              <w:bottom w:val="nil"/>
              <w:right w:val="nil"/>
            </w:tcBorders>
          </w:tcPr>
          <w:p w14:paraId="06EDC9A1" w14:textId="77777777" w:rsidR="00A01DCE" w:rsidRPr="002627FD" w:rsidRDefault="00A01DCE" w:rsidP="00355852">
            <w:pPr>
              <w:autoSpaceDE w:val="0"/>
              <w:autoSpaceDN w:val="0"/>
              <w:adjustRightInd w:val="0"/>
              <w:spacing w:after="0" w:line="240" w:lineRule="auto"/>
              <w:rPr>
                <w:ins w:id="1947" w:author="Arjan" w:date="2014-11-17T21:53:00Z"/>
                <w:rFonts w:ascii="Arial" w:eastAsia="Times New Roman" w:hAnsi="Arial" w:cs="Arial"/>
                <w:color w:val="000000"/>
                <w:sz w:val="20"/>
                <w:szCs w:val="20"/>
              </w:rPr>
            </w:pPr>
            <w:ins w:id="1948" w:author="Arjan" w:date="2014-11-17T21:53:00Z">
              <w:r w:rsidRPr="002627F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6B5CE2DA" w14:textId="77777777" w:rsidR="00A01DCE" w:rsidRPr="002627FD" w:rsidRDefault="00A01DCE" w:rsidP="00355852">
            <w:pPr>
              <w:autoSpaceDE w:val="0"/>
              <w:autoSpaceDN w:val="0"/>
              <w:adjustRightInd w:val="0"/>
              <w:spacing w:after="0" w:line="240" w:lineRule="auto"/>
              <w:rPr>
                <w:ins w:id="1949" w:author="Arjan" w:date="2014-11-17T21:53:00Z"/>
                <w:rFonts w:ascii="Arial" w:eastAsia="Times New Roman" w:hAnsi="Arial" w:cs="Arial"/>
                <w:color w:val="000000"/>
                <w:sz w:val="20"/>
                <w:szCs w:val="20"/>
              </w:rPr>
            </w:pPr>
            <w:ins w:id="1950" w:author="Arjan" w:date="2014-11-17T21:53:00Z">
              <w:r>
                <w:rPr>
                  <w:rFonts w:ascii="Arial" w:eastAsia="Times New Roman" w:hAnsi="Arial" w:cs="Arial"/>
                  <w:color w:val="000000"/>
                  <w:sz w:val="20"/>
                  <w:szCs w:val="20"/>
                </w:rPr>
                <w:t>Zie groep</w:t>
              </w:r>
            </w:ins>
          </w:p>
        </w:tc>
      </w:tr>
      <w:tr w:rsidR="00A01DCE" w:rsidRPr="002627FD" w14:paraId="2C48B1D7" w14:textId="77777777" w:rsidTr="00355852">
        <w:trPr>
          <w:trHeight w:val="230"/>
          <w:ins w:id="1951" w:author="Arjan" w:date="2014-11-17T21:53:00Z"/>
        </w:trPr>
        <w:tc>
          <w:tcPr>
            <w:tcW w:w="3780" w:type="dxa"/>
            <w:tcBorders>
              <w:top w:val="nil"/>
              <w:left w:val="nil"/>
              <w:bottom w:val="nil"/>
              <w:right w:val="nil"/>
            </w:tcBorders>
          </w:tcPr>
          <w:p w14:paraId="3D80DB86" w14:textId="77777777" w:rsidR="00A01DCE" w:rsidRPr="002627FD" w:rsidRDefault="00A01DCE" w:rsidP="00355852">
            <w:pPr>
              <w:autoSpaceDE w:val="0"/>
              <w:autoSpaceDN w:val="0"/>
              <w:adjustRightInd w:val="0"/>
              <w:spacing w:after="0" w:line="240" w:lineRule="auto"/>
              <w:rPr>
                <w:ins w:id="1952"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13728AEF" w14:textId="77777777" w:rsidR="00A01DCE" w:rsidRPr="002627FD" w:rsidRDefault="00A01DCE" w:rsidP="00355852">
            <w:pPr>
              <w:autoSpaceDE w:val="0"/>
              <w:autoSpaceDN w:val="0"/>
              <w:adjustRightInd w:val="0"/>
              <w:spacing w:after="0" w:line="240" w:lineRule="auto"/>
              <w:rPr>
                <w:ins w:id="1953" w:author="Arjan" w:date="2014-11-17T21:53:00Z"/>
                <w:rFonts w:ascii="Arial" w:eastAsia="Times New Roman" w:hAnsi="Arial" w:cs="Arial"/>
                <w:color w:val="000000"/>
                <w:sz w:val="20"/>
                <w:szCs w:val="20"/>
              </w:rPr>
            </w:pPr>
          </w:p>
        </w:tc>
      </w:tr>
      <w:tr w:rsidR="00A01DCE" w:rsidRPr="002627FD" w14:paraId="1EE3E268" w14:textId="77777777" w:rsidTr="00355852">
        <w:trPr>
          <w:trHeight w:val="230"/>
          <w:ins w:id="1954" w:author="Arjan" w:date="2014-11-17T21:53:00Z"/>
        </w:trPr>
        <w:tc>
          <w:tcPr>
            <w:tcW w:w="3780" w:type="dxa"/>
            <w:tcBorders>
              <w:top w:val="nil"/>
              <w:left w:val="nil"/>
              <w:bottom w:val="nil"/>
              <w:right w:val="nil"/>
            </w:tcBorders>
          </w:tcPr>
          <w:p w14:paraId="7BDB55BA" w14:textId="77777777" w:rsidR="00A01DCE" w:rsidRPr="002627FD" w:rsidRDefault="00A01DCE" w:rsidP="00355852">
            <w:pPr>
              <w:autoSpaceDE w:val="0"/>
              <w:autoSpaceDN w:val="0"/>
              <w:adjustRightInd w:val="0"/>
              <w:spacing w:after="0" w:line="240" w:lineRule="auto"/>
              <w:rPr>
                <w:ins w:id="1955" w:author="Arjan" w:date="2014-11-17T21:53:00Z"/>
                <w:rFonts w:ascii="Arial" w:eastAsia="Times New Roman" w:hAnsi="Arial" w:cs="Arial"/>
                <w:color w:val="000000"/>
                <w:sz w:val="20"/>
                <w:szCs w:val="20"/>
              </w:rPr>
            </w:pPr>
            <w:ins w:id="1956" w:author="Arjan" w:date="2014-11-17T21:53:00Z">
              <w:r w:rsidRPr="002627F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2874AB7F" w14:textId="77777777" w:rsidR="00A01DCE" w:rsidRPr="002627FD" w:rsidRDefault="00A01DCE" w:rsidP="00355852">
            <w:pPr>
              <w:autoSpaceDE w:val="0"/>
              <w:autoSpaceDN w:val="0"/>
              <w:adjustRightInd w:val="0"/>
              <w:spacing w:after="0" w:line="240" w:lineRule="auto"/>
              <w:rPr>
                <w:ins w:id="1957" w:author="Arjan" w:date="2014-11-17T21:53:00Z"/>
                <w:rFonts w:ascii="Arial" w:eastAsia="Times New Roman" w:hAnsi="Arial" w:cs="Arial"/>
                <w:color w:val="000000"/>
                <w:sz w:val="20"/>
                <w:szCs w:val="20"/>
              </w:rPr>
            </w:pPr>
            <w:ins w:id="1958" w:author="Arjan" w:date="2014-11-17T21:53:00Z">
              <w:r>
                <w:rPr>
                  <w:rFonts w:ascii="Arial" w:eastAsia="Times New Roman" w:hAnsi="Arial" w:cs="Arial"/>
                  <w:color w:val="000000"/>
                  <w:sz w:val="20"/>
                  <w:szCs w:val="20"/>
                </w:rPr>
                <w:t>Zie groep</w:t>
              </w:r>
            </w:ins>
          </w:p>
        </w:tc>
      </w:tr>
      <w:tr w:rsidR="00A01DCE" w:rsidRPr="002627FD" w14:paraId="55D2BDC1" w14:textId="77777777" w:rsidTr="00355852">
        <w:trPr>
          <w:trHeight w:val="230"/>
          <w:ins w:id="1959" w:author="Arjan" w:date="2014-11-17T21:53:00Z"/>
        </w:trPr>
        <w:tc>
          <w:tcPr>
            <w:tcW w:w="3780" w:type="dxa"/>
            <w:tcBorders>
              <w:top w:val="nil"/>
              <w:left w:val="nil"/>
              <w:bottom w:val="nil"/>
              <w:right w:val="nil"/>
            </w:tcBorders>
          </w:tcPr>
          <w:p w14:paraId="27717D42" w14:textId="77777777" w:rsidR="00A01DCE" w:rsidRPr="002627FD" w:rsidRDefault="00A01DCE" w:rsidP="00355852">
            <w:pPr>
              <w:autoSpaceDE w:val="0"/>
              <w:autoSpaceDN w:val="0"/>
              <w:adjustRightInd w:val="0"/>
              <w:spacing w:after="0" w:line="240" w:lineRule="auto"/>
              <w:rPr>
                <w:ins w:id="1960"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47DF1FC6" w14:textId="77777777" w:rsidR="00A01DCE" w:rsidRPr="002627FD" w:rsidRDefault="00A01DCE" w:rsidP="00355852">
            <w:pPr>
              <w:autoSpaceDE w:val="0"/>
              <w:autoSpaceDN w:val="0"/>
              <w:adjustRightInd w:val="0"/>
              <w:spacing w:after="0" w:line="240" w:lineRule="auto"/>
              <w:rPr>
                <w:ins w:id="1961" w:author="Arjan" w:date="2014-11-17T21:53:00Z"/>
                <w:rFonts w:ascii="Arial" w:eastAsia="Times New Roman" w:hAnsi="Arial" w:cs="Arial"/>
                <w:color w:val="000000"/>
                <w:sz w:val="20"/>
                <w:szCs w:val="20"/>
              </w:rPr>
            </w:pPr>
          </w:p>
        </w:tc>
      </w:tr>
      <w:tr w:rsidR="00A01DCE" w:rsidRPr="002627FD" w14:paraId="01B201A5" w14:textId="77777777" w:rsidTr="00355852">
        <w:trPr>
          <w:trHeight w:val="230"/>
          <w:ins w:id="1962" w:author="Arjan" w:date="2014-11-17T21:53:00Z"/>
        </w:trPr>
        <w:tc>
          <w:tcPr>
            <w:tcW w:w="3780" w:type="dxa"/>
            <w:tcBorders>
              <w:top w:val="nil"/>
              <w:left w:val="nil"/>
              <w:bottom w:val="nil"/>
              <w:right w:val="nil"/>
            </w:tcBorders>
          </w:tcPr>
          <w:p w14:paraId="10C67241" w14:textId="77777777" w:rsidR="00A01DCE" w:rsidRPr="002627FD" w:rsidRDefault="00A01DCE" w:rsidP="00355852">
            <w:pPr>
              <w:autoSpaceDE w:val="0"/>
              <w:autoSpaceDN w:val="0"/>
              <w:adjustRightInd w:val="0"/>
              <w:spacing w:after="0" w:line="240" w:lineRule="auto"/>
              <w:rPr>
                <w:ins w:id="1963" w:author="Arjan" w:date="2014-11-17T21:53:00Z"/>
                <w:rFonts w:ascii="Arial" w:eastAsia="Times New Roman" w:hAnsi="Arial" w:cs="Arial"/>
                <w:color w:val="000000"/>
                <w:sz w:val="20"/>
                <w:szCs w:val="20"/>
              </w:rPr>
            </w:pPr>
            <w:ins w:id="1964" w:author="Arjan" w:date="2014-11-17T21:53:00Z">
              <w:r w:rsidRPr="002627F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2819D2A0" w14:textId="77777777" w:rsidR="00A01DCE" w:rsidRPr="002627FD" w:rsidRDefault="00A01DCE" w:rsidP="00355852">
            <w:pPr>
              <w:autoSpaceDE w:val="0"/>
              <w:autoSpaceDN w:val="0"/>
              <w:adjustRightInd w:val="0"/>
              <w:spacing w:after="0" w:line="240" w:lineRule="auto"/>
              <w:rPr>
                <w:ins w:id="1965" w:author="Arjan" w:date="2014-11-17T21:53:00Z"/>
                <w:rFonts w:ascii="Arial" w:eastAsia="Times New Roman" w:hAnsi="Arial" w:cs="Arial"/>
                <w:color w:val="000000"/>
                <w:sz w:val="20"/>
                <w:szCs w:val="20"/>
              </w:rPr>
            </w:pPr>
          </w:p>
        </w:tc>
      </w:tr>
      <w:tr w:rsidR="00A01DCE" w:rsidRPr="002627FD" w14:paraId="6DF773C7" w14:textId="77777777" w:rsidTr="00355852">
        <w:trPr>
          <w:trHeight w:val="230"/>
          <w:ins w:id="1966" w:author="Arjan" w:date="2014-11-17T21:53:00Z"/>
        </w:trPr>
        <w:tc>
          <w:tcPr>
            <w:tcW w:w="3780" w:type="dxa"/>
            <w:tcBorders>
              <w:top w:val="nil"/>
              <w:left w:val="nil"/>
              <w:bottom w:val="nil"/>
              <w:right w:val="nil"/>
            </w:tcBorders>
          </w:tcPr>
          <w:p w14:paraId="24F5CF4A" w14:textId="77777777" w:rsidR="00A01DCE" w:rsidRPr="002627FD" w:rsidRDefault="00A01DCE" w:rsidP="00355852">
            <w:pPr>
              <w:autoSpaceDE w:val="0"/>
              <w:autoSpaceDN w:val="0"/>
              <w:adjustRightInd w:val="0"/>
              <w:spacing w:after="0" w:line="240" w:lineRule="auto"/>
              <w:rPr>
                <w:ins w:id="1967"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051E1425" w14:textId="77777777" w:rsidR="00A01DCE" w:rsidRPr="002627FD" w:rsidRDefault="00A01DCE" w:rsidP="00355852">
            <w:pPr>
              <w:autoSpaceDE w:val="0"/>
              <w:autoSpaceDN w:val="0"/>
              <w:adjustRightInd w:val="0"/>
              <w:spacing w:after="0" w:line="240" w:lineRule="auto"/>
              <w:rPr>
                <w:ins w:id="1968" w:author="Arjan" w:date="2014-11-17T21:53:00Z"/>
                <w:rFonts w:ascii="Arial" w:eastAsia="Times New Roman" w:hAnsi="Arial" w:cs="Arial"/>
                <w:color w:val="000000"/>
                <w:sz w:val="20"/>
                <w:szCs w:val="20"/>
              </w:rPr>
            </w:pPr>
          </w:p>
        </w:tc>
      </w:tr>
      <w:tr w:rsidR="00A01DCE" w:rsidRPr="002627FD" w14:paraId="2BC4193C" w14:textId="77777777" w:rsidTr="00355852">
        <w:trPr>
          <w:trHeight w:val="230"/>
          <w:ins w:id="1969" w:author="Arjan" w:date="2014-11-17T21:53:00Z"/>
        </w:trPr>
        <w:tc>
          <w:tcPr>
            <w:tcW w:w="3780" w:type="dxa"/>
            <w:tcBorders>
              <w:top w:val="nil"/>
              <w:left w:val="nil"/>
              <w:bottom w:val="nil"/>
              <w:right w:val="nil"/>
            </w:tcBorders>
          </w:tcPr>
          <w:p w14:paraId="49219D2B" w14:textId="77777777" w:rsidR="00A01DCE" w:rsidRPr="002627FD" w:rsidRDefault="00A01DCE" w:rsidP="00355852">
            <w:pPr>
              <w:autoSpaceDE w:val="0"/>
              <w:autoSpaceDN w:val="0"/>
              <w:adjustRightInd w:val="0"/>
              <w:spacing w:after="0" w:line="240" w:lineRule="auto"/>
              <w:rPr>
                <w:ins w:id="1970" w:author="Arjan" w:date="2014-11-17T21:53:00Z"/>
                <w:rFonts w:ascii="Arial" w:eastAsia="Times New Roman" w:hAnsi="Arial" w:cs="Arial"/>
                <w:color w:val="000000"/>
                <w:sz w:val="20"/>
                <w:szCs w:val="20"/>
              </w:rPr>
            </w:pPr>
            <w:ins w:id="1971" w:author="Arjan" w:date="2014-11-17T21:53:00Z">
              <w:r w:rsidRPr="002627F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29974879" w14:textId="77777777" w:rsidR="00A01DCE" w:rsidRPr="002627FD" w:rsidRDefault="00A01DCE" w:rsidP="00355852">
            <w:pPr>
              <w:autoSpaceDE w:val="0"/>
              <w:autoSpaceDN w:val="0"/>
              <w:adjustRightInd w:val="0"/>
              <w:spacing w:after="0" w:line="240" w:lineRule="auto"/>
              <w:rPr>
                <w:ins w:id="1972" w:author="Arjan" w:date="2014-11-17T21:53:00Z"/>
                <w:rFonts w:ascii="Arial" w:eastAsia="Times New Roman" w:hAnsi="Arial" w:cs="Arial"/>
                <w:color w:val="000000"/>
                <w:sz w:val="20"/>
                <w:szCs w:val="20"/>
              </w:rPr>
            </w:pPr>
            <w:ins w:id="1973" w:author="Arjan" w:date="2014-11-17T21:53:00Z">
              <w:r>
                <w:rPr>
                  <w:rFonts w:ascii="Arial" w:eastAsia="Times New Roman" w:hAnsi="Arial" w:cs="Arial"/>
                  <w:color w:val="000000"/>
                  <w:sz w:val="20"/>
                  <w:szCs w:val="20"/>
                </w:rPr>
                <w:t>Zie groep</w:t>
              </w:r>
            </w:ins>
          </w:p>
        </w:tc>
      </w:tr>
      <w:tr w:rsidR="00A01DCE" w:rsidRPr="002627FD" w14:paraId="2D1521FF" w14:textId="77777777" w:rsidTr="00355852">
        <w:trPr>
          <w:trHeight w:val="230"/>
          <w:ins w:id="1974" w:author="Arjan" w:date="2014-11-17T21:53:00Z"/>
        </w:trPr>
        <w:tc>
          <w:tcPr>
            <w:tcW w:w="3780" w:type="dxa"/>
            <w:tcBorders>
              <w:top w:val="nil"/>
              <w:left w:val="nil"/>
              <w:bottom w:val="nil"/>
              <w:right w:val="nil"/>
            </w:tcBorders>
          </w:tcPr>
          <w:p w14:paraId="1D08CD05" w14:textId="77777777" w:rsidR="00A01DCE" w:rsidRPr="002627FD" w:rsidRDefault="00A01DCE" w:rsidP="00355852">
            <w:pPr>
              <w:autoSpaceDE w:val="0"/>
              <w:autoSpaceDN w:val="0"/>
              <w:adjustRightInd w:val="0"/>
              <w:spacing w:after="0" w:line="240" w:lineRule="auto"/>
              <w:rPr>
                <w:ins w:id="1975"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75ADF176" w14:textId="77777777" w:rsidR="00A01DCE" w:rsidRPr="002627FD" w:rsidRDefault="00A01DCE" w:rsidP="00355852">
            <w:pPr>
              <w:autoSpaceDE w:val="0"/>
              <w:autoSpaceDN w:val="0"/>
              <w:adjustRightInd w:val="0"/>
              <w:spacing w:after="0" w:line="240" w:lineRule="auto"/>
              <w:rPr>
                <w:ins w:id="1976" w:author="Arjan" w:date="2014-11-17T21:53:00Z"/>
                <w:rFonts w:ascii="Arial" w:eastAsia="Times New Roman" w:hAnsi="Arial" w:cs="Arial"/>
                <w:color w:val="000000"/>
                <w:sz w:val="20"/>
                <w:szCs w:val="20"/>
              </w:rPr>
            </w:pPr>
          </w:p>
        </w:tc>
      </w:tr>
      <w:tr w:rsidR="00A01DCE" w:rsidRPr="002627FD" w14:paraId="1BE4DB48" w14:textId="77777777" w:rsidTr="00355852">
        <w:trPr>
          <w:trHeight w:val="411"/>
          <w:ins w:id="1977" w:author="Arjan" w:date="2014-11-17T21:53:00Z"/>
        </w:trPr>
        <w:tc>
          <w:tcPr>
            <w:tcW w:w="3780" w:type="dxa"/>
            <w:tcBorders>
              <w:top w:val="nil"/>
              <w:left w:val="nil"/>
              <w:bottom w:val="nil"/>
              <w:right w:val="nil"/>
            </w:tcBorders>
          </w:tcPr>
          <w:p w14:paraId="1EC5FD4B" w14:textId="77777777" w:rsidR="00A01DCE" w:rsidRPr="002627FD" w:rsidRDefault="00A01DCE" w:rsidP="00355852">
            <w:pPr>
              <w:autoSpaceDE w:val="0"/>
              <w:autoSpaceDN w:val="0"/>
              <w:adjustRightInd w:val="0"/>
              <w:spacing w:after="0" w:line="240" w:lineRule="auto"/>
              <w:rPr>
                <w:ins w:id="1978" w:author="Arjan" w:date="2014-11-17T21:53:00Z"/>
                <w:rFonts w:ascii="Arial" w:eastAsia="Times New Roman" w:hAnsi="Arial" w:cs="Arial"/>
                <w:color w:val="000000"/>
                <w:sz w:val="20"/>
                <w:szCs w:val="20"/>
              </w:rPr>
            </w:pPr>
            <w:ins w:id="1979" w:author="Arjan" w:date="2014-11-17T21:53:00Z">
              <w:r w:rsidRPr="002627F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2C92EEEE" w14:textId="77777777" w:rsidR="00A01DCE" w:rsidRPr="002627FD" w:rsidRDefault="00A01DCE" w:rsidP="00355852">
            <w:pPr>
              <w:autoSpaceDE w:val="0"/>
              <w:autoSpaceDN w:val="0"/>
              <w:adjustRightInd w:val="0"/>
              <w:spacing w:after="0" w:line="240" w:lineRule="auto"/>
              <w:rPr>
                <w:ins w:id="1980" w:author="Arjan" w:date="2014-11-17T21:53:00Z"/>
                <w:rFonts w:ascii="Arial" w:eastAsia="Times New Roman" w:hAnsi="Arial" w:cs="Arial"/>
                <w:color w:val="000000"/>
                <w:sz w:val="20"/>
                <w:szCs w:val="20"/>
              </w:rPr>
            </w:pPr>
            <w:ins w:id="1981" w:author="Arjan" w:date="2014-11-17T21:53:00Z">
              <w:r>
                <w:rPr>
                  <w:rFonts w:ascii="Arial" w:eastAsia="Times New Roman" w:hAnsi="Arial" w:cs="Arial"/>
                  <w:color w:val="000000"/>
                  <w:sz w:val="20"/>
                  <w:szCs w:val="20"/>
                </w:rPr>
                <w:t>Zie groep</w:t>
              </w:r>
            </w:ins>
          </w:p>
        </w:tc>
      </w:tr>
      <w:tr w:rsidR="00A01DCE" w:rsidRPr="002627FD" w14:paraId="593F9328" w14:textId="77777777" w:rsidTr="00355852">
        <w:trPr>
          <w:trHeight w:val="245"/>
          <w:ins w:id="1982" w:author="Arjan" w:date="2014-11-17T21:53:00Z"/>
        </w:trPr>
        <w:tc>
          <w:tcPr>
            <w:tcW w:w="3780" w:type="dxa"/>
            <w:tcBorders>
              <w:top w:val="nil"/>
              <w:left w:val="nil"/>
              <w:bottom w:val="nil"/>
              <w:right w:val="nil"/>
            </w:tcBorders>
          </w:tcPr>
          <w:p w14:paraId="35BD2330" w14:textId="77777777" w:rsidR="00A01DCE" w:rsidRPr="002627FD" w:rsidRDefault="00A01DCE" w:rsidP="00355852">
            <w:pPr>
              <w:autoSpaceDE w:val="0"/>
              <w:autoSpaceDN w:val="0"/>
              <w:adjustRightInd w:val="0"/>
              <w:spacing w:after="0" w:line="240" w:lineRule="auto"/>
              <w:rPr>
                <w:ins w:id="1983"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33FBAD99" w14:textId="77777777" w:rsidR="00A01DCE" w:rsidRPr="002627FD" w:rsidRDefault="00A01DCE" w:rsidP="00355852">
            <w:pPr>
              <w:autoSpaceDE w:val="0"/>
              <w:autoSpaceDN w:val="0"/>
              <w:adjustRightInd w:val="0"/>
              <w:spacing w:after="0" w:line="240" w:lineRule="auto"/>
              <w:rPr>
                <w:ins w:id="1984" w:author="Arjan" w:date="2014-11-17T21:53:00Z"/>
                <w:rFonts w:ascii="Arial" w:eastAsia="Times New Roman" w:hAnsi="Arial" w:cs="Arial"/>
                <w:color w:val="000000"/>
                <w:sz w:val="20"/>
                <w:szCs w:val="20"/>
              </w:rPr>
            </w:pPr>
          </w:p>
        </w:tc>
      </w:tr>
      <w:tr w:rsidR="00A01DCE" w:rsidRPr="002627FD" w14:paraId="4B0049D2" w14:textId="77777777" w:rsidTr="00355852">
        <w:trPr>
          <w:trHeight w:val="230"/>
          <w:ins w:id="1985" w:author="Arjan" w:date="2014-11-17T21:53:00Z"/>
        </w:trPr>
        <w:tc>
          <w:tcPr>
            <w:tcW w:w="3780" w:type="dxa"/>
            <w:tcBorders>
              <w:top w:val="nil"/>
              <w:left w:val="nil"/>
              <w:bottom w:val="nil"/>
              <w:right w:val="nil"/>
            </w:tcBorders>
          </w:tcPr>
          <w:p w14:paraId="76FD57CB" w14:textId="77777777" w:rsidR="00A01DCE" w:rsidRPr="002627FD" w:rsidRDefault="00A01DCE" w:rsidP="00355852">
            <w:pPr>
              <w:autoSpaceDE w:val="0"/>
              <w:autoSpaceDN w:val="0"/>
              <w:adjustRightInd w:val="0"/>
              <w:spacing w:after="0" w:line="240" w:lineRule="auto"/>
              <w:rPr>
                <w:ins w:id="1986" w:author="Arjan" w:date="2014-11-17T21:53:00Z"/>
                <w:rFonts w:ascii="Arial" w:eastAsia="Times New Roman" w:hAnsi="Arial" w:cs="Arial"/>
                <w:color w:val="000000"/>
                <w:sz w:val="20"/>
                <w:szCs w:val="20"/>
              </w:rPr>
            </w:pPr>
            <w:ins w:id="1987" w:author="Arjan" w:date="2014-11-17T21:53:00Z">
              <w:r w:rsidRPr="002627F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701E0705" w14:textId="77777777" w:rsidR="00A01DCE" w:rsidRPr="002627FD" w:rsidRDefault="00A01DCE" w:rsidP="00355852">
            <w:pPr>
              <w:autoSpaceDE w:val="0"/>
              <w:autoSpaceDN w:val="0"/>
              <w:adjustRightInd w:val="0"/>
              <w:spacing w:after="0" w:line="240" w:lineRule="auto"/>
              <w:rPr>
                <w:ins w:id="1988" w:author="Arjan" w:date="2014-11-17T21:53:00Z"/>
                <w:rFonts w:ascii="Arial" w:eastAsia="Times New Roman" w:hAnsi="Arial" w:cs="Arial"/>
                <w:color w:val="000000"/>
                <w:sz w:val="20"/>
                <w:szCs w:val="20"/>
              </w:rPr>
            </w:pPr>
            <w:ins w:id="1989" w:author="Arjan" w:date="2014-11-17T21:53:00Z">
              <w:r>
                <w:rPr>
                  <w:rFonts w:ascii="Arial" w:hAnsi="Arial" w:cs="Arial"/>
                  <w:sz w:val="20"/>
                  <w:szCs w:val="20"/>
                  <w:lang w:val="en-AU"/>
                </w:rPr>
                <w:t>1</w:t>
              </w:r>
              <w:r w:rsidRPr="002627FD">
                <w:rPr>
                  <w:rFonts w:ascii="Arial" w:eastAsia="Times New Roman" w:hAnsi="Arial" w:cs="Arial"/>
                  <w:color w:val="000000"/>
                  <w:sz w:val="20"/>
                  <w:szCs w:val="20"/>
                </w:rPr>
                <w:t xml:space="preserve"> - </w:t>
              </w:r>
              <w:r w:rsidR="00DA5D93" w:rsidRPr="002627FD">
                <w:rPr>
                  <w:rFonts w:ascii="Arial" w:eastAsia="Times New Roman" w:hAnsi="Arial" w:cs="Arial"/>
                  <w:color w:val="000000"/>
                  <w:sz w:val="20"/>
                  <w:szCs w:val="20"/>
                </w:rPr>
                <w:fldChar w:fldCharType="begin" w:fldLock="1"/>
              </w:r>
              <w:r w:rsidRPr="002627FD">
                <w:rPr>
                  <w:rFonts w:ascii="Arial" w:eastAsia="Times New Roman" w:hAnsi="Arial" w:cs="Arial"/>
                  <w:color w:val="000000"/>
                  <w:sz w:val="20"/>
                  <w:szCs w:val="20"/>
                </w:rPr>
                <w:instrText>MERGEFIELD Att.UpperBound</w:instrText>
              </w:r>
              <w:r w:rsidR="00DA5D93" w:rsidRPr="002627FD">
                <w:rPr>
                  <w:rFonts w:ascii="Arial" w:eastAsia="Times New Roman" w:hAnsi="Arial" w:cs="Arial"/>
                  <w:color w:val="000000"/>
                  <w:sz w:val="20"/>
                  <w:szCs w:val="20"/>
                </w:rPr>
                <w:fldChar w:fldCharType="separate"/>
              </w:r>
              <w:r w:rsidRPr="002627FD">
                <w:rPr>
                  <w:rFonts w:ascii="Arial" w:eastAsia="Times New Roman" w:hAnsi="Arial" w:cs="Arial"/>
                  <w:color w:val="000000"/>
                  <w:sz w:val="20"/>
                  <w:szCs w:val="20"/>
                </w:rPr>
                <w:t>1</w:t>
              </w:r>
              <w:r w:rsidR="00DA5D93" w:rsidRPr="002627FD">
                <w:rPr>
                  <w:rFonts w:ascii="Arial" w:eastAsia="Times New Roman" w:hAnsi="Arial" w:cs="Arial"/>
                  <w:color w:val="000000"/>
                  <w:sz w:val="20"/>
                  <w:szCs w:val="20"/>
                </w:rPr>
                <w:fldChar w:fldCharType="end"/>
              </w:r>
            </w:ins>
          </w:p>
        </w:tc>
      </w:tr>
      <w:tr w:rsidR="00A01DCE" w:rsidRPr="002627FD" w14:paraId="526B0158" w14:textId="77777777" w:rsidTr="00355852">
        <w:trPr>
          <w:trHeight w:val="230"/>
          <w:ins w:id="1990" w:author="Arjan" w:date="2014-11-17T21:53:00Z"/>
        </w:trPr>
        <w:tc>
          <w:tcPr>
            <w:tcW w:w="3780" w:type="dxa"/>
            <w:tcBorders>
              <w:top w:val="nil"/>
              <w:left w:val="nil"/>
              <w:bottom w:val="nil"/>
              <w:right w:val="nil"/>
            </w:tcBorders>
          </w:tcPr>
          <w:p w14:paraId="651CD2A1" w14:textId="77777777" w:rsidR="00A01DCE" w:rsidRPr="002627FD" w:rsidRDefault="00A01DCE" w:rsidP="00355852">
            <w:pPr>
              <w:autoSpaceDE w:val="0"/>
              <w:autoSpaceDN w:val="0"/>
              <w:adjustRightInd w:val="0"/>
              <w:spacing w:after="0" w:line="240" w:lineRule="auto"/>
              <w:rPr>
                <w:ins w:id="1991" w:author="Arjan" w:date="2014-11-17T21:53:00Z"/>
                <w:rFonts w:ascii="Arial" w:eastAsia="Times New Roman" w:hAnsi="Arial" w:cs="Arial"/>
                <w:b/>
                <w:bCs/>
                <w:color w:val="000000"/>
                <w:sz w:val="20"/>
                <w:szCs w:val="20"/>
              </w:rPr>
            </w:pPr>
          </w:p>
        </w:tc>
        <w:tc>
          <w:tcPr>
            <w:tcW w:w="5580" w:type="dxa"/>
            <w:tcBorders>
              <w:top w:val="nil"/>
              <w:left w:val="nil"/>
              <w:bottom w:val="nil"/>
              <w:right w:val="nil"/>
            </w:tcBorders>
          </w:tcPr>
          <w:p w14:paraId="1DC9666C" w14:textId="77777777" w:rsidR="00A01DCE" w:rsidRPr="002627FD" w:rsidRDefault="00A01DCE" w:rsidP="00355852">
            <w:pPr>
              <w:autoSpaceDE w:val="0"/>
              <w:autoSpaceDN w:val="0"/>
              <w:adjustRightInd w:val="0"/>
              <w:spacing w:after="0" w:line="240" w:lineRule="auto"/>
              <w:rPr>
                <w:ins w:id="1992" w:author="Arjan" w:date="2014-11-17T21:53:00Z"/>
                <w:rFonts w:ascii="Arial" w:eastAsia="Times New Roman" w:hAnsi="Arial" w:cs="Arial"/>
                <w:color w:val="000000"/>
                <w:sz w:val="20"/>
                <w:szCs w:val="20"/>
              </w:rPr>
            </w:pPr>
          </w:p>
        </w:tc>
      </w:tr>
      <w:tr w:rsidR="00A01DCE" w:rsidRPr="002627FD" w14:paraId="4881AC3E" w14:textId="77777777" w:rsidTr="00355852">
        <w:trPr>
          <w:trHeight w:val="230"/>
          <w:ins w:id="1993" w:author="Arjan" w:date="2014-11-17T21:53:00Z"/>
        </w:trPr>
        <w:tc>
          <w:tcPr>
            <w:tcW w:w="3780" w:type="dxa"/>
            <w:tcBorders>
              <w:top w:val="nil"/>
              <w:left w:val="nil"/>
              <w:bottom w:val="nil"/>
              <w:right w:val="nil"/>
            </w:tcBorders>
          </w:tcPr>
          <w:p w14:paraId="6E1F6B14" w14:textId="77777777" w:rsidR="00A01DCE" w:rsidRPr="002627FD" w:rsidRDefault="00A01DCE" w:rsidP="00355852">
            <w:pPr>
              <w:autoSpaceDE w:val="0"/>
              <w:autoSpaceDN w:val="0"/>
              <w:adjustRightInd w:val="0"/>
              <w:spacing w:after="0" w:line="240" w:lineRule="auto"/>
              <w:rPr>
                <w:ins w:id="1994" w:author="Arjan" w:date="2014-11-17T21:53:00Z"/>
                <w:rFonts w:ascii="Arial" w:eastAsia="Times New Roman" w:hAnsi="Arial" w:cs="Arial"/>
                <w:color w:val="000000"/>
                <w:sz w:val="20"/>
                <w:szCs w:val="20"/>
              </w:rPr>
            </w:pPr>
            <w:ins w:id="1995" w:author="Arjan" w:date="2014-11-17T21:53:00Z">
              <w:r w:rsidRPr="002627F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465BBD80" w14:textId="77777777" w:rsidR="00A01DCE" w:rsidRPr="002627FD" w:rsidRDefault="00A01DCE" w:rsidP="00355852">
            <w:pPr>
              <w:autoSpaceDE w:val="0"/>
              <w:autoSpaceDN w:val="0"/>
              <w:adjustRightInd w:val="0"/>
              <w:spacing w:after="0" w:line="240" w:lineRule="auto"/>
              <w:rPr>
                <w:ins w:id="1996" w:author="Arjan" w:date="2014-11-17T21:53:00Z"/>
                <w:rFonts w:ascii="Arial" w:eastAsia="Times New Roman" w:hAnsi="Arial" w:cs="Arial"/>
                <w:color w:val="000000"/>
                <w:sz w:val="20"/>
                <w:szCs w:val="20"/>
              </w:rPr>
            </w:pPr>
            <w:ins w:id="1997" w:author="Arjan" w:date="2014-11-17T21:53:00Z">
              <w:r>
                <w:rPr>
                  <w:rFonts w:ascii="Arial" w:eastAsia="Times New Roman" w:hAnsi="Arial" w:cs="Arial"/>
                  <w:color w:val="000000"/>
                  <w:sz w:val="20"/>
                  <w:szCs w:val="20"/>
                </w:rPr>
                <w:t>Kern</w:t>
              </w:r>
              <w:r w:rsidRPr="002627FD">
                <w:rPr>
                  <w:rFonts w:ascii="Arial" w:eastAsia="Times New Roman" w:hAnsi="Arial" w:cs="Arial"/>
                  <w:color w:val="000000"/>
                  <w:sz w:val="20"/>
                  <w:szCs w:val="20"/>
                </w:rPr>
                <w:t>gegeven</w:t>
              </w:r>
            </w:ins>
          </w:p>
        </w:tc>
      </w:tr>
      <w:tr w:rsidR="00A01DCE" w:rsidRPr="002627FD" w14:paraId="71B15C82" w14:textId="77777777" w:rsidTr="00355852">
        <w:trPr>
          <w:trHeight w:val="230"/>
          <w:ins w:id="1998" w:author="Arjan" w:date="2014-11-17T21:53:00Z"/>
        </w:trPr>
        <w:tc>
          <w:tcPr>
            <w:tcW w:w="3780" w:type="dxa"/>
            <w:tcBorders>
              <w:top w:val="nil"/>
              <w:left w:val="nil"/>
              <w:right w:val="nil"/>
            </w:tcBorders>
          </w:tcPr>
          <w:p w14:paraId="31B9B113" w14:textId="77777777" w:rsidR="00A01DCE" w:rsidRPr="002627FD" w:rsidRDefault="00A01DCE" w:rsidP="00355852">
            <w:pPr>
              <w:autoSpaceDE w:val="0"/>
              <w:autoSpaceDN w:val="0"/>
              <w:adjustRightInd w:val="0"/>
              <w:spacing w:after="0" w:line="240" w:lineRule="auto"/>
              <w:rPr>
                <w:ins w:id="1999" w:author="Arjan" w:date="2014-11-17T21:53:00Z"/>
                <w:rFonts w:ascii="Arial" w:eastAsia="Times New Roman" w:hAnsi="Arial" w:cs="Arial"/>
                <w:b/>
                <w:bCs/>
                <w:color w:val="000000"/>
                <w:sz w:val="20"/>
                <w:szCs w:val="20"/>
              </w:rPr>
            </w:pPr>
          </w:p>
        </w:tc>
        <w:tc>
          <w:tcPr>
            <w:tcW w:w="5580" w:type="dxa"/>
            <w:tcBorders>
              <w:top w:val="nil"/>
              <w:left w:val="nil"/>
              <w:right w:val="nil"/>
            </w:tcBorders>
          </w:tcPr>
          <w:p w14:paraId="3BCAE49E" w14:textId="77777777" w:rsidR="00A01DCE" w:rsidRPr="002627FD" w:rsidRDefault="00A01DCE" w:rsidP="00355852">
            <w:pPr>
              <w:autoSpaceDE w:val="0"/>
              <w:autoSpaceDN w:val="0"/>
              <w:adjustRightInd w:val="0"/>
              <w:spacing w:after="0" w:line="240" w:lineRule="auto"/>
              <w:rPr>
                <w:ins w:id="2000" w:author="Arjan" w:date="2014-11-17T21:53:00Z"/>
                <w:rFonts w:ascii="Arial" w:eastAsia="Times New Roman" w:hAnsi="Arial" w:cs="Arial"/>
                <w:color w:val="000000"/>
                <w:sz w:val="20"/>
                <w:szCs w:val="20"/>
              </w:rPr>
            </w:pPr>
          </w:p>
        </w:tc>
      </w:tr>
      <w:tr w:rsidR="00A01DCE" w:rsidRPr="005E066D" w14:paraId="6546DF1B" w14:textId="77777777" w:rsidTr="00355852">
        <w:trPr>
          <w:trHeight w:val="230"/>
          <w:ins w:id="2001" w:author="Arjan" w:date="2014-11-17T21:53:00Z"/>
        </w:trPr>
        <w:tc>
          <w:tcPr>
            <w:tcW w:w="3780" w:type="dxa"/>
            <w:tcBorders>
              <w:top w:val="nil"/>
              <w:left w:val="nil"/>
              <w:bottom w:val="single" w:sz="4" w:space="0" w:color="auto"/>
              <w:right w:val="nil"/>
            </w:tcBorders>
          </w:tcPr>
          <w:p w14:paraId="3C36E2A2" w14:textId="77777777" w:rsidR="00A01DCE" w:rsidRPr="002627FD" w:rsidRDefault="00A01DCE" w:rsidP="00355852">
            <w:pPr>
              <w:autoSpaceDE w:val="0"/>
              <w:autoSpaceDN w:val="0"/>
              <w:adjustRightInd w:val="0"/>
              <w:spacing w:after="0" w:line="240" w:lineRule="auto"/>
              <w:rPr>
                <w:ins w:id="2002" w:author="Arjan" w:date="2014-11-17T21:53:00Z"/>
                <w:rFonts w:ascii="Arial" w:eastAsia="Times New Roman" w:hAnsi="Arial" w:cs="Arial"/>
                <w:b/>
                <w:bCs/>
                <w:color w:val="000000"/>
                <w:sz w:val="20"/>
                <w:szCs w:val="20"/>
              </w:rPr>
            </w:pPr>
            <w:ins w:id="2003" w:author="Arjan" w:date="2014-11-17T21:53:00Z">
              <w:r w:rsidRPr="002627F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20A140FD" w14:textId="77777777" w:rsidR="00A01DCE" w:rsidRPr="00DD0F4F" w:rsidRDefault="00060495" w:rsidP="00355852">
            <w:pPr>
              <w:autoSpaceDE w:val="0"/>
              <w:autoSpaceDN w:val="0"/>
              <w:adjustRightInd w:val="0"/>
              <w:spacing w:after="0" w:line="240" w:lineRule="auto"/>
              <w:rPr>
                <w:ins w:id="2004" w:author="Arjan" w:date="2014-11-17T21:53:00Z"/>
                <w:rFonts w:ascii="Arial" w:eastAsia="Times New Roman" w:hAnsi="Arial" w:cs="Arial"/>
                <w:color w:val="000000"/>
                <w:sz w:val="20"/>
                <w:szCs w:val="20"/>
                <w:lang w:val="nl-NL"/>
              </w:rPr>
            </w:pPr>
            <w:ins w:id="2005" w:author="Arjan" w:date="2014-11-17T22:07:00Z">
              <w:r>
                <w:rPr>
                  <w:rFonts w:ascii="Arial" w:eastAsia="Times New Roman" w:hAnsi="Arial" w:cs="Arial"/>
                  <w:color w:val="000000"/>
                  <w:sz w:val="20"/>
                  <w:szCs w:val="20"/>
                  <w:lang w:val="nl-NL"/>
                </w:rPr>
                <w:t>-</w:t>
              </w:r>
            </w:ins>
          </w:p>
        </w:tc>
      </w:tr>
    </w:tbl>
    <w:p w14:paraId="6AEA0DA9" w14:textId="77777777" w:rsidR="00AB7DA2" w:rsidRDefault="00AB7DA2" w:rsidP="0044638F"/>
    <w:p w14:paraId="301AFA17" w14:textId="77777777" w:rsidR="00D768A4" w:rsidRDefault="000E1D99" w:rsidP="00D768A4">
      <w:pPr>
        <w:pStyle w:val="Kop2"/>
        <w:rPr>
          <w:noProof/>
        </w:rPr>
      </w:pPr>
      <w:bookmarkStart w:id="2006" w:name="_Toc493812422"/>
      <w:r>
        <w:rPr>
          <w:noProof/>
        </w:rPr>
        <w:t>INFORMATIE</w:t>
      </w:r>
      <w:r w:rsidR="00D768A4">
        <w:rPr>
          <w:noProof/>
        </w:rPr>
        <w:t>OBJECT</w:t>
      </w:r>
      <w:bookmarkEnd w:id="2006"/>
    </w:p>
    <w:p w14:paraId="15F91B33" w14:textId="77777777" w:rsidR="005F3452" w:rsidRDefault="00D768A4" w:rsidP="0044638F">
      <w:r w:rsidRPr="00DD0F4F">
        <w:rPr>
          <w:lang w:val="nl-NL"/>
        </w:rPr>
        <w:t>In de Baseline Informatiehuishouding is de term ‘document’ verlaten. Daarvoor in de plaats is de me</w:t>
      </w:r>
      <w:r w:rsidR="000E1D99" w:rsidRPr="00DD0F4F">
        <w:rPr>
          <w:lang w:val="nl-NL"/>
        </w:rPr>
        <w:t>er generiekere term ‘informatie</w:t>
      </w:r>
      <w:r w:rsidRPr="00DD0F4F">
        <w:rPr>
          <w:lang w:val="nl-NL"/>
        </w:rPr>
        <w:t>object’ gekomen. Deze nieuwe terminologie wordt steeds meer gemeengoed in ‘de wereld van de documentaire informatiehuishouding’ en ‘de archiefwereld’.  Om hierbij aan te sluiten hebben we de term ‘document’ integraal vervangen door ‘</w:t>
      </w:r>
      <w:r w:rsidR="00860585" w:rsidRPr="00DD0F4F">
        <w:rPr>
          <w:lang w:val="nl-NL"/>
        </w:rPr>
        <w:t>i</w:t>
      </w:r>
      <w:r w:rsidR="000E1D99" w:rsidRPr="00DD0F4F">
        <w:rPr>
          <w:lang w:val="nl-NL"/>
        </w:rPr>
        <w:t>nformatie</w:t>
      </w:r>
      <w:r w:rsidRPr="00DD0F4F">
        <w:rPr>
          <w:lang w:val="nl-NL"/>
        </w:rPr>
        <w:t>object’.</w:t>
      </w:r>
      <w:r w:rsidR="005F3452" w:rsidRPr="00DD0F4F">
        <w:rPr>
          <w:lang w:val="nl-NL"/>
        </w:rPr>
        <w:t xml:space="preserve"> Verder is het objecttype aangepast op </w:t>
      </w:r>
      <w:r w:rsidR="00660E22" w:rsidRPr="00DD0F4F">
        <w:rPr>
          <w:lang w:val="nl-NL"/>
        </w:rPr>
        <w:t>vijf</w:t>
      </w:r>
      <w:r w:rsidR="005F3452" w:rsidRPr="00DD0F4F">
        <w:rPr>
          <w:lang w:val="nl-NL"/>
        </w:rPr>
        <w:t xml:space="preserve"> punten: de unieke aanduiding</w:t>
      </w:r>
      <w:r w:rsidR="00660E22" w:rsidRPr="00DD0F4F">
        <w:rPr>
          <w:lang w:val="nl-NL"/>
        </w:rPr>
        <w:t>,</w:t>
      </w:r>
      <w:r w:rsidR="005F3452" w:rsidRPr="00DD0F4F">
        <w:rPr>
          <w:lang w:val="nl-NL"/>
        </w:rPr>
        <w:t xml:space="preserve"> de auteur van het informatieobject</w:t>
      </w:r>
      <w:r w:rsidR="00660E22" w:rsidRPr="00DD0F4F">
        <w:rPr>
          <w:lang w:val="nl-NL"/>
        </w:rPr>
        <w:t xml:space="preserve">, de verplaatsing hiernaar van de attribuutsoorten Versie en Status (vanuit </w:t>
      </w:r>
      <w:r w:rsidR="00660E22" w:rsidRPr="00DD0F4F">
        <w:rPr>
          <w:lang w:val="nl-NL"/>
        </w:rPr>
        <w:lastRenderedPageBreak/>
        <w:t>ENKELVOUDIG INFORMATIEOBJECT), het archiefregime en het toegevoegde attribuut Gebruiksrechten</w:t>
      </w:r>
      <w:r w:rsidR="005F3452" w:rsidRPr="00DD0F4F">
        <w:rPr>
          <w:lang w:val="nl-NL"/>
        </w:rPr>
        <w:t xml:space="preserve">. </w:t>
      </w:r>
      <w:r w:rsidR="005F3452">
        <w:t>Zie hiervoor de navolgende paragrafen.</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B7296C" w:rsidRPr="00B7296C" w14:paraId="1AEB5A78" w14:textId="77777777" w:rsidTr="004140A0">
        <w:tc>
          <w:tcPr>
            <w:tcW w:w="3600" w:type="dxa"/>
            <w:tcBorders>
              <w:top w:val="single" w:sz="4" w:space="0" w:color="auto"/>
              <w:left w:val="nil"/>
              <w:bottom w:val="nil"/>
              <w:right w:val="nil"/>
            </w:tcBorders>
          </w:tcPr>
          <w:p w14:paraId="10953B03"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14:paraId="4805A081" w14:textId="77777777" w:rsidR="00B7296C" w:rsidRPr="00B7296C" w:rsidRDefault="00DA5D93" w:rsidP="00B7296C">
            <w:pPr>
              <w:autoSpaceDE w:val="0"/>
              <w:autoSpaceDN w:val="0"/>
              <w:adjustRightInd w:val="0"/>
              <w:spacing w:after="0" w:line="240" w:lineRule="auto"/>
              <w:rPr>
                <w:rFonts w:ascii="Arial" w:eastAsia="Times New Roman" w:hAnsi="Arial" w:cs="Arial"/>
                <w:color w:val="000000"/>
                <w:sz w:val="20"/>
                <w:szCs w:val="20"/>
              </w:rPr>
            </w:pPr>
            <w:del w:id="2007" w:author="Arjan" w:date="2012-11-16T14:09:00Z">
              <w:r w:rsidRPr="00B7296C" w:rsidDel="00B7296C">
                <w:rPr>
                  <w:rFonts w:ascii="Arial" w:hAnsi="Arial" w:cs="Arial"/>
                  <w:sz w:val="20"/>
                  <w:szCs w:val="20"/>
                  <w:lang w:val="en-AU"/>
                </w:rPr>
                <w:fldChar w:fldCharType="begin" w:fldLock="1"/>
              </w:r>
              <w:r w:rsidR="00B7296C" w:rsidRPr="00B7296C" w:rsidDel="00B7296C">
                <w:rPr>
                  <w:rFonts w:ascii="Arial" w:hAnsi="Arial" w:cs="Arial"/>
                  <w:sz w:val="20"/>
                  <w:szCs w:val="20"/>
                  <w:lang w:val="en-AU"/>
                </w:rPr>
                <w:delInstrText xml:space="preserve">MERGEFIELD </w:delInstrText>
              </w:r>
              <w:r w:rsidR="00B7296C" w:rsidRPr="00B7296C" w:rsidDel="00B7296C">
                <w:rPr>
                  <w:rFonts w:ascii="Arial" w:eastAsia="Times New Roman" w:hAnsi="Arial" w:cs="Arial"/>
                  <w:color w:val="000000"/>
                  <w:sz w:val="20"/>
                  <w:szCs w:val="20"/>
                </w:rPr>
                <w:delInstrText>Element.Name</w:delInstrText>
              </w:r>
              <w:r w:rsidRPr="00B7296C" w:rsidDel="00B7296C">
                <w:rPr>
                  <w:rFonts w:ascii="Arial" w:hAnsi="Arial" w:cs="Arial"/>
                  <w:sz w:val="20"/>
                  <w:szCs w:val="20"/>
                  <w:lang w:val="en-AU"/>
                </w:rPr>
                <w:fldChar w:fldCharType="separate"/>
              </w:r>
              <w:r w:rsidR="00B7296C" w:rsidRPr="00B7296C" w:rsidDel="00B7296C">
                <w:rPr>
                  <w:rFonts w:ascii="Arial" w:eastAsia="Times New Roman" w:hAnsi="Arial" w:cs="Arial"/>
                  <w:color w:val="000000"/>
                  <w:sz w:val="20"/>
                  <w:szCs w:val="20"/>
                </w:rPr>
                <w:delText>DOCUMENT</w:delText>
              </w:r>
              <w:r w:rsidRPr="00B7296C" w:rsidDel="00B7296C">
                <w:rPr>
                  <w:rFonts w:ascii="Arial" w:hAnsi="Arial" w:cs="Arial"/>
                  <w:sz w:val="20"/>
                  <w:szCs w:val="20"/>
                  <w:lang w:val="en-AU"/>
                </w:rPr>
                <w:fldChar w:fldCharType="end"/>
              </w:r>
            </w:del>
            <w:ins w:id="2008" w:author="Arjan" w:date="2012-11-16T14:09:00Z">
              <w:r w:rsidR="00B7296C">
                <w:rPr>
                  <w:rFonts w:ascii="Arial" w:hAnsi="Arial" w:cs="Arial"/>
                  <w:sz w:val="20"/>
                  <w:szCs w:val="20"/>
                  <w:lang w:val="en-AU"/>
                </w:rPr>
                <w:t>INFORMATIEOBJECT</w:t>
              </w:r>
            </w:ins>
          </w:p>
        </w:tc>
      </w:tr>
      <w:tr w:rsidR="00B7296C" w:rsidRPr="00B7296C" w14:paraId="066B94F4" w14:textId="77777777" w:rsidTr="004140A0">
        <w:tc>
          <w:tcPr>
            <w:tcW w:w="3600" w:type="dxa"/>
            <w:tcBorders>
              <w:top w:val="nil"/>
              <w:left w:val="nil"/>
              <w:bottom w:val="nil"/>
              <w:right w:val="nil"/>
            </w:tcBorders>
          </w:tcPr>
          <w:p w14:paraId="51FA6CC2"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0F2B2D0A"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14:paraId="4BFDD013" w14:textId="77777777" w:rsidTr="004140A0">
        <w:tc>
          <w:tcPr>
            <w:tcW w:w="3600" w:type="dxa"/>
            <w:tcBorders>
              <w:top w:val="nil"/>
              <w:left w:val="nil"/>
              <w:bottom w:val="nil"/>
              <w:right w:val="nil"/>
            </w:tcBorders>
          </w:tcPr>
          <w:p w14:paraId="683E1095"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14:paraId="300F09F5" w14:textId="77777777" w:rsidR="00B7296C" w:rsidRPr="00B7296C" w:rsidRDefault="00DA5D93"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B7296C" w:rsidRPr="00B7296C">
              <w:rPr>
                <w:rFonts w:ascii="Arial" w:hAnsi="Arial" w:cs="Arial"/>
                <w:sz w:val="20"/>
                <w:szCs w:val="20"/>
                <w:lang w:val="en-AU"/>
              </w:rPr>
              <w:instrText xml:space="preserve">MERGEFIELD </w:instrText>
            </w:r>
            <w:r w:rsidR="00B7296C" w:rsidRPr="00B7296C">
              <w:rPr>
                <w:rFonts w:ascii="Arial" w:eastAsia="Times New Roman" w:hAnsi="Arial" w:cs="Arial"/>
                <w:color w:val="000000"/>
                <w:sz w:val="20"/>
                <w:szCs w:val="20"/>
              </w:rPr>
              <w:instrText>Element.Alias</w:instrText>
            </w:r>
            <w:r w:rsidRPr="00B7296C">
              <w:rPr>
                <w:rFonts w:ascii="Arial" w:hAnsi="Arial" w:cs="Arial"/>
                <w:sz w:val="20"/>
                <w:szCs w:val="20"/>
                <w:lang w:val="en-AU"/>
              </w:rPr>
              <w:fldChar w:fldCharType="separate"/>
            </w:r>
            <w:r w:rsidR="00B7296C" w:rsidRPr="00B7296C">
              <w:rPr>
                <w:rFonts w:ascii="Arial" w:eastAsia="Times New Roman" w:hAnsi="Arial" w:cs="Arial"/>
                <w:color w:val="000000"/>
                <w:sz w:val="20"/>
                <w:szCs w:val="20"/>
              </w:rPr>
              <w:t>DOC</w:t>
            </w:r>
            <w:r w:rsidRPr="00B7296C">
              <w:rPr>
                <w:rFonts w:ascii="Arial" w:hAnsi="Arial" w:cs="Arial"/>
                <w:sz w:val="20"/>
                <w:szCs w:val="20"/>
                <w:lang w:val="en-AU"/>
              </w:rPr>
              <w:fldChar w:fldCharType="end"/>
            </w:r>
          </w:p>
        </w:tc>
      </w:tr>
      <w:tr w:rsidR="00B7296C" w:rsidRPr="00B7296C" w14:paraId="04470936" w14:textId="77777777" w:rsidTr="004140A0">
        <w:tc>
          <w:tcPr>
            <w:tcW w:w="3600" w:type="dxa"/>
            <w:tcBorders>
              <w:top w:val="nil"/>
              <w:left w:val="nil"/>
              <w:bottom w:val="nil"/>
              <w:right w:val="nil"/>
            </w:tcBorders>
          </w:tcPr>
          <w:p w14:paraId="63243B19"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7FFC11E2"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14:paraId="779D0855" w14:textId="77777777" w:rsidTr="004140A0">
        <w:tc>
          <w:tcPr>
            <w:tcW w:w="3600" w:type="dxa"/>
            <w:tcBorders>
              <w:top w:val="nil"/>
              <w:left w:val="nil"/>
              <w:bottom w:val="nil"/>
              <w:right w:val="nil"/>
            </w:tcBorders>
          </w:tcPr>
          <w:p w14:paraId="343904B4"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14:paraId="0A764E0D"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B7296C" w:rsidRPr="00B7296C" w14:paraId="2999C172" w14:textId="77777777" w:rsidTr="004140A0">
        <w:trPr>
          <w:trHeight w:val="230"/>
        </w:trPr>
        <w:tc>
          <w:tcPr>
            <w:tcW w:w="3600" w:type="dxa"/>
            <w:tcBorders>
              <w:top w:val="nil"/>
              <w:left w:val="nil"/>
              <w:bottom w:val="nil"/>
              <w:right w:val="nil"/>
            </w:tcBorders>
          </w:tcPr>
          <w:p w14:paraId="5E55AD3F"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17E43A35"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14:paraId="74B1B23F" w14:textId="77777777" w:rsidTr="004140A0">
        <w:trPr>
          <w:trHeight w:val="230"/>
        </w:trPr>
        <w:tc>
          <w:tcPr>
            <w:tcW w:w="3600" w:type="dxa"/>
            <w:tcBorders>
              <w:top w:val="nil"/>
              <w:left w:val="nil"/>
              <w:bottom w:val="nil"/>
              <w:right w:val="nil"/>
            </w:tcBorders>
          </w:tcPr>
          <w:p w14:paraId="0A9F031E"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14:paraId="11473B11"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14:paraId="5411E656" w14:textId="77777777" w:rsidTr="004140A0">
        <w:trPr>
          <w:trHeight w:val="230"/>
        </w:trPr>
        <w:tc>
          <w:tcPr>
            <w:tcW w:w="3600" w:type="dxa"/>
            <w:tcBorders>
              <w:top w:val="nil"/>
              <w:left w:val="nil"/>
              <w:bottom w:val="nil"/>
              <w:right w:val="nil"/>
            </w:tcBorders>
          </w:tcPr>
          <w:p w14:paraId="60100821"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6214D3E5"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5C14BE" w14:paraId="60FD7CB4" w14:textId="77777777" w:rsidTr="004140A0">
        <w:trPr>
          <w:trHeight w:val="230"/>
        </w:trPr>
        <w:tc>
          <w:tcPr>
            <w:tcW w:w="3600" w:type="dxa"/>
            <w:tcBorders>
              <w:top w:val="nil"/>
              <w:left w:val="nil"/>
              <w:bottom w:val="nil"/>
              <w:right w:val="nil"/>
            </w:tcBorders>
          </w:tcPr>
          <w:p w14:paraId="4DBE4B88"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14:paraId="18647587" w14:textId="77777777" w:rsidR="00B7296C" w:rsidRPr="00DD0F4F" w:rsidRDefault="00DA5D93" w:rsidP="00B7296C">
            <w:pPr>
              <w:autoSpaceDE w:val="0"/>
              <w:autoSpaceDN w:val="0"/>
              <w:adjustRightInd w:val="0"/>
              <w:spacing w:after="0" w:line="240" w:lineRule="auto"/>
              <w:rPr>
                <w:rFonts w:ascii="Arial" w:eastAsia="Times New Roman" w:hAnsi="Arial" w:cs="Arial"/>
                <w:color w:val="000000"/>
                <w:sz w:val="20"/>
                <w:szCs w:val="20"/>
                <w:lang w:val="nl-NL"/>
              </w:rPr>
            </w:pPr>
            <w:r w:rsidRPr="00B7296C">
              <w:rPr>
                <w:rFonts w:ascii="Arial" w:hAnsi="Arial" w:cs="Arial"/>
                <w:sz w:val="20"/>
                <w:szCs w:val="20"/>
                <w:lang w:val="en-AU"/>
              </w:rPr>
              <w:fldChar w:fldCharType="begin" w:fldLock="1"/>
            </w:r>
            <w:r w:rsidR="00B7296C" w:rsidRPr="00DD0F4F">
              <w:rPr>
                <w:rFonts w:ascii="Arial" w:hAnsi="Arial" w:cs="Arial"/>
                <w:sz w:val="20"/>
                <w:szCs w:val="20"/>
                <w:lang w:val="nl-NL"/>
              </w:rPr>
              <w:instrText xml:space="preserve">MERGEFIELD </w:instrText>
            </w:r>
            <w:r w:rsidR="00B7296C" w:rsidRPr="00DD0F4F">
              <w:rPr>
                <w:rFonts w:ascii="Arial" w:eastAsia="Times New Roman" w:hAnsi="Arial" w:cs="Arial"/>
                <w:color w:val="000000"/>
                <w:sz w:val="20"/>
                <w:szCs w:val="20"/>
                <w:lang w:val="nl-NL"/>
              </w:rPr>
              <w:instrText>Element.Notes</w:instrText>
            </w:r>
            <w:r w:rsidRPr="00B7296C">
              <w:rPr>
                <w:rFonts w:ascii="Arial" w:hAnsi="Arial" w:cs="Arial"/>
                <w:sz w:val="20"/>
                <w:szCs w:val="20"/>
                <w:lang w:val="en-AU"/>
              </w:rPr>
              <w:fldChar w:fldCharType="end"/>
            </w:r>
            <w:r w:rsidR="00B7296C" w:rsidRPr="00DD0F4F">
              <w:rPr>
                <w:rFonts w:ascii="Arial" w:eastAsia="Times New Roman" w:hAnsi="Arial" w:cs="Arial"/>
                <w:color w:val="610E6A"/>
                <w:sz w:val="20"/>
                <w:szCs w:val="20"/>
                <w:lang w:val="nl-NL"/>
              </w:rPr>
              <w:t xml:space="preserve">Geheel van gegevens met een eigen identiteit ongeacht zijn vorm, met de bijbehorende metadata ontvangen of opgemaakt door een natuurlijke en/of rechtspersoon bij de uitvoering van taken, zijnde een ENKELVOUDIG </w:t>
            </w:r>
            <w:del w:id="2009" w:author="Arjan" w:date="2012-11-16T14:09:00Z">
              <w:r w:rsidR="00B7296C" w:rsidRPr="00DD0F4F" w:rsidDel="00B7296C">
                <w:rPr>
                  <w:rFonts w:ascii="Arial" w:eastAsia="Times New Roman" w:hAnsi="Arial" w:cs="Arial"/>
                  <w:color w:val="610E6A"/>
                  <w:sz w:val="20"/>
                  <w:szCs w:val="20"/>
                  <w:lang w:val="nl-NL"/>
                </w:rPr>
                <w:delText xml:space="preserve">DOCUMENT </w:delText>
              </w:r>
            </w:del>
            <w:ins w:id="2010" w:author="Arjan" w:date="2012-11-16T14:09:00Z">
              <w:r w:rsidR="00B7296C" w:rsidRPr="00DD0F4F">
                <w:rPr>
                  <w:rFonts w:ascii="Arial" w:hAnsi="Arial" w:cs="Arial"/>
                  <w:sz w:val="20"/>
                  <w:szCs w:val="20"/>
                  <w:lang w:val="nl-NL"/>
                </w:rPr>
                <w:t>INFORMATIEOBJECT</w:t>
              </w:r>
              <w:r w:rsidR="00B7296C" w:rsidRPr="00DD0F4F">
                <w:rPr>
                  <w:rFonts w:ascii="Arial" w:eastAsia="Times New Roman" w:hAnsi="Arial" w:cs="Arial"/>
                  <w:color w:val="610E6A"/>
                  <w:sz w:val="20"/>
                  <w:szCs w:val="20"/>
                  <w:lang w:val="nl-NL"/>
                </w:rPr>
                <w:t xml:space="preserve"> </w:t>
              </w:r>
            </w:ins>
            <w:r w:rsidR="00B7296C" w:rsidRPr="00DD0F4F">
              <w:rPr>
                <w:rFonts w:ascii="Arial" w:eastAsia="Times New Roman" w:hAnsi="Arial" w:cs="Arial"/>
                <w:color w:val="610E6A"/>
                <w:sz w:val="20"/>
                <w:szCs w:val="20"/>
                <w:lang w:val="nl-NL"/>
              </w:rPr>
              <w:t>of een SAMENGESTELD</w:t>
            </w:r>
            <w:del w:id="2011" w:author="Arjan" w:date="2012-11-16T14:10:00Z">
              <w:r w:rsidR="00B7296C" w:rsidRPr="00DD0F4F" w:rsidDel="00B7296C">
                <w:rPr>
                  <w:rFonts w:ascii="Arial" w:eastAsia="Times New Roman" w:hAnsi="Arial" w:cs="Arial"/>
                  <w:color w:val="610E6A"/>
                  <w:sz w:val="20"/>
                  <w:szCs w:val="20"/>
                  <w:lang w:val="nl-NL"/>
                </w:rPr>
                <w:delText xml:space="preserve"> DOCUMENT</w:delText>
              </w:r>
            </w:del>
            <w:ins w:id="2012" w:author="Arjan" w:date="2012-11-16T14:10:00Z">
              <w:r w:rsidR="00B7296C" w:rsidRPr="00DD0F4F">
                <w:rPr>
                  <w:rFonts w:ascii="Arial" w:hAnsi="Arial" w:cs="Arial"/>
                  <w:sz w:val="20"/>
                  <w:szCs w:val="20"/>
                  <w:lang w:val="nl-NL"/>
                </w:rPr>
                <w:t xml:space="preserve"> INFORMATIEOBJECT</w:t>
              </w:r>
            </w:ins>
            <w:r w:rsidR="00B7296C" w:rsidRPr="00DD0F4F">
              <w:rPr>
                <w:rFonts w:ascii="Arial" w:eastAsia="Times New Roman" w:hAnsi="Arial" w:cs="Arial"/>
                <w:color w:val="610E6A"/>
                <w:sz w:val="20"/>
                <w:szCs w:val="20"/>
                <w:lang w:val="nl-NL"/>
              </w:rPr>
              <w:t>.</w:t>
            </w:r>
          </w:p>
        </w:tc>
      </w:tr>
      <w:tr w:rsidR="00B7296C" w:rsidRPr="005C14BE" w14:paraId="255674F6" w14:textId="77777777" w:rsidTr="004140A0">
        <w:tc>
          <w:tcPr>
            <w:tcW w:w="3600" w:type="dxa"/>
            <w:tcBorders>
              <w:top w:val="nil"/>
              <w:left w:val="nil"/>
              <w:bottom w:val="nil"/>
              <w:right w:val="nil"/>
            </w:tcBorders>
          </w:tcPr>
          <w:p w14:paraId="77A5FC39" w14:textId="77777777" w:rsidR="00B7296C" w:rsidRPr="00DD0F4F" w:rsidRDefault="00B7296C"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35CA1A0F"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tc>
      </w:tr>
      <w:tr w:rsidR="00B7296C" w:rsidRPr="005C14BE" w14:paraId="1CD867A0" w14:textId="77777777" w:rsidTr="004140A0">
        <w:tc>
          <w:tcPr>
            <w:tcW w:w="3600" w:type="dxa"/>
            <w:tcBorders>
              <w:top w:val="nil"/>
              <w:left w:val="nil"/>
              <w:bottom w:val="nil"/>
              <w:right w:val="nil"/>
            </w:tcBorders>
          </w:tcPr>
          <w:p w14:paraId="00D1CE19"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14:paraId="0BDC4890"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NEN 2082</w:t>
            </w:r>
          </w:p>
        </w:tc>
      </w:tr>
      <w:tr w:rsidR="00B7296C" w:rsidRPr="005C14BE" w14:paraId="50F592A9" w14:textId="77777777" w:rsidTr="004140A0">
        <w:trPr>
          <w:trHeight w:val="230"/>
        </w:trPr>
        <w:tc>
          <w:tcPr>
            <w:tcW w:w="3600" w:type="dxa"/>
            <w:tcBorders>
              <w:top w:val="nil"/>
              <w:left w:val="nil"/>
              <w:bottom w:val="nil"/>
              <w:right w:val="nil"/>
            </w:tcBorders>
          </w:tcPr>
          <w:p w14:paraId="350C23A7" w14:textId="77777777" w:rsidR="00B7296C" w:rsidRPr="00DD0F4F" w:rsidRDefault="00B7296C"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2DC09A8B"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tc>
      </w:tr>
      <w:tr w:rsidR="00B7296C" w:rsidRPr="00B7296C" w14:paraId="6535F07D" w14:textId="77777777" w:rsidTr="004140A0">
        <w:tc>
          <w:tcPr>
            <w:tcW w:w="3600" w:type="dxa"/>
            <w:tcBorders>
              <w:top w:val="nil"/>
              <w:left w:val="nil"/>
              <w:bottom w:val="nil"/>
              <w:right w:val="nil"/>
            </w:tcBorders>
          </w:tcPr>
          <w:p w14:paraId="78083C83"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14:paraId="6F067150"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1 juni 2008</w:t>
            </w:r>
          </w:p>
        </w:tc>
      </w:tr>
      <w:tr w:rsidR="00B7296C" w:rsidRPr="00B7296C" w14:paraId="2E073312" w14:textId="77777777" w:rsidTr="004140A0">
        <w:trPr>
          <w:trHeight w:val="260"/>
        </w:trPr>
        <w:tc>
          <w:tcPr>
            <w:tcW w:w="3600" w:type="dxa"/>
            <w:tcBorders>
              <w:top w:val="nil"/>
              <w:left w:val="nil"/>
              <w:bottom w:val="nil"/>
              <w:right w:val="nil"/>
            </w:tcBorders>
          </w:tcPr>
          <w:p w14:paraId="6157D0F0"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00F765C0"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5C14BE" w14:paraId="294BA1FC" w14:textId="77777777" w:rsidTr="004140A0">
        <w:tc>
          <w:tcPr>
            <w:tcW w:w="3600" w:type="dxa"/>
            <w:tcBorders>
              <w:top w:val="nil"/>
              <w:left w:val="nil"/>
              <w:bottom w:val="nil"/>
              <w:right w:val="nil"/>
            </w:tcBorders>
          </w:tcPr>
          <w:p w14:paraId="653EF57B"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14:paraId="3B5C6103"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Een </w:t>
            </w:r>
            <w:del w:id="2013" w:author="Arjan" w:date="2012-11-16T14:10:00Z">
              <w:r w:rsidRPr="00DD0F4F" w:rsidDel="00B7296C">
                <w:rPr>
                  <w:rFonts w:ascii="Arial" w:eastAsia="Times New Roman" w:hAnsi="Arial" w:cs="Arial"/>
                  <w:color w:val="000000"/>
                  <w:sz w:val="20"/>
                  <w:szCs w:val="20"/>
                  <w:lang w:val="nl-NL"/>
                </w:rPr>
                <w:delText xml:space="preserve">document </w:delText>
              </w:r>
            </w:del>
            <w:ins w:id="2014" w:author="Arjan" w:date="2012-11-16T14:10:00Z">
              <w:r w:rsidRPr="00DD0F4F">
                <w:rPr>
                  <w:rFonts w:ascii="Arial" w:eastAsia="Times New Roman" w:hAnsi="Arial" w:cs="Arial"/>
                  <w:color w:val="000000"/>
                  <w:sz w:val="20"/>
                  <w:szCs w:val="20"/>
                  <w:lang w:val="nl-NL"/>
                </w:rPr>
                <w:t xml:space="preserve">informatieobject is een generiekere term </w:t>
              </w:r>
            </w:ins>
            <w:ins w:id="2015" w:author="Arjan" w:date="2012-11-16T14:11:00Z">
              <w:r w:rsidRPr="00DD0F4F">
                <w:rPr>
                  <w:rFonts w:ascii="Arial" w:eastAsia="Times New Roman" w:hAnsi="Arial" w:cs="Arial"/>
                  <w:color w:val="000000"/>
                  <w:sz w:val="20"/>
                  <w:szCs w:val="20"/>
                  <w:lang w:val="nl-NL"/>
                </w:rPr>
                <w:t xml:space="preserve">voor het veelgebruikte begrip document dat beperkter van reikwijdte is. Een informatieobject </w:t>
              </w:r>
            </w:ins>
            <w:r w:rsidRPr="00DD0F4F">
              <w:rPr>
                <w:rFonts w:ascii="Arial" w:eastAsia="Times New Roman" w:hAnsi="Arial" w:cs="Arial"/>
                <w:color w:val="000000"/>
                <w:sz w:val="20"/>
                <w:szCs w:val="20"/>
                <w:lang w:val="nl-NL"/>
              </w:rPr>
              <w:t xml:space="preserve">kan van alles zijn, ongeacht aard en vorm: een tekstverwerkingsdocument, een papieren brief, een webpagina, een landkaart, een foto, een geluidsopname, een dataset, een blog, etcetera. En ook een digitaal ontvangen of gecreeerd </w:t>
            </w:r>
            <w:del w:id="2016" w:author="Arjan" w:date="2012-11-16T14:12:00Z">
              <w:r w:rsidRPr="00DD0F4F" w:rsidDel="00B7296C">
                <w:rPr>
                  <w:rFonts w:ascii="Arial" w:eastAsia="Times New Roman" w:hAnsi="Arial" w:cs="Arial"/>
                  <w:color w:val="000000"/>
                  <w:sz w:val="20"/>
                  <w:szCs w:val="20"/>
                  <w:lang w:val="nl-NL"/>
                </w:rPr>
                <w:delText>document</w:delText>
              </w:r>
            </w:del>
            <w:ins w:id="2017" w:author="Arjan" w:date="2012-11-16T14:12:00Z">
              <w:r w:rsidRPr="00DD0F4F">
                <w:rPr>
                  <w:rFonts w:ascii="Arial" w:eastAsia="Times New Roman" w:hAnsi="Arial" w:cs="Arial"/>
                  <w:color w:val="000000"/>
                  <w:sz w:val="20"/>
                  <w:szCs w:val="20"/>
                  <w:lang w:val="nl-NL"/>
                </w:rPr>
                <w:t xml:space="preserve"> informatieobject</w:t>
              </w:r>
            </w:ins>
            <w:r w:rsidRPr="00DD0F4F">
              <w:rPr>
                <w:rFonts w:ascii="Arial" w:eastAsia="Times New Roman" w:hAnsi="Arial" w:cs="Arial"/>
                <w:color w:val="000000"/>
                <w:sz w:val="20"/>
                <w:szCs w:val="20"/>
                <w:lang w:val="nl-NL"/>
              </w:rPr>
              <w:t xml:space="preserve"> dat bestaat uit meerdere fysieke</w:t>
            </w:r>
            <w:del w:id="2018" w:author="Arjan" w:date="2012-11-16T14:12:00Z">
              <w:r w:rsidRPr="00DD0F4F" w:rsidDel="00B7296C">
                <w:rPr>
                  <w:rFonts w:ascii="Arial" w:eastAsia="Times New Roman" w:hAnsi="Arial" w:cs="Arial"/>
                  <w:color w:val="000000"/>
                  <w:sz w:val="20"/>
                  <w:szCs w:val="20"/>
                  <w:lang w:val="nl-NL"/>
                </w:rPr>
                <w:delText xml:space="preserve"> documeten</w:delText>
              </w:r>
            </w:del>
            <w:ins w:id="2019" w:author="Arjan" w:date="2012-11-16T14:12:00Z">
              <w:r w:rsidRPr="00DD0F4F">
                <w:rPr>
                  <w:rFonts w:ascii="Arial" w:eastAsia="Times New Roman" w:hAnsi="Arial" w:cs="Arial"/>
                  <w:color w:val="000000"/>
                  <w:sz w:val="20"/>
                  <w:szCs w:val="20"/>
                  <w:lang w:val="nl-NL"/>
                </w:rPr>
                <w:t xml:space="preserve"> informatieobject</w:t>
              </w:r>
            </w:ins>
            <w:ins w:id="2020" w:author="Arjan" w:date="2012-11-16T14:14:00Z">
              <w:r w:rsidRPr="00DD0F4F">
                <w:rPr>
                  <w:rFonts w:ascii="Arial" w:eastAsia="Times New Roman" w:hAnsi="Arial" w:cs="Arial"/>
                  <w:color w:val="000000"/>
                  <w:sz w:val="20"/>
                  <w:szCs w:val="20"/>
                  <w:lang w:val="nl-NL"/>
                </w:rPr>
                <w:t>en</w:t>
              </w:r>
            </w:ins>
            <w:r w:rsidRPr="00DD0F4F">
              <w:rPr>
                <w:rFonts w:ascii="Arial" w:eastAsia="Times New Roman" w:hAnsi="Arial" w:cs="Arial"/>
                <w:color w:val="000000"/>
                <w:sz w:val="20"/>
                <w:szCs w:val="20"/>
                <w:lang w:val="nl-NL"/>
              </w:rPr>
              <w:t xml:space="preserve">, zoals een aanvraag (als tekstdocument) met bijbehorende tekening (CAD-formaat) en berekening (spreadsheet) of een email met bijlage(n). Net zoals dezelfde aanvraag op papier met bijlagen als één </w:t>
            </w:r>
            <w:del w:id="2021" w:author="Arjan" w:date="2012-11-16T14:12:00Z">
              <w:r w:rsidRPr="00DD0F4F" w:rsidDel="00B7296C">
                <w:rPr>
                  <w:rFonts w:ascii="Arial" w:eastAsia="Times New Roman" w:hAnsi="Arial" w:cs="Arial"/>
                  <w:color w:val="000000"/>
                  <w:sz w:val="20"/>
                  <w:szCs w:val="20"/>
                  <w:lang w:val="nl-NL"/>
                </w:rPr>
                <w:delText xml:space="preserve">document </w:delText>
              </w:r>
            </w:del>
            <w:ins w:id="2022" w:author="Arjan" w:date="2012-11-16T14:12:00Z">
              <w:r w:rsidRPr="00DD0F4F">
                <w:rPr>
                  <w:rFonts w:ascii="Arial" w:eastAsia="Times New Roman" w:hAnsi="Arial" w:cs="Arial"/>
                  <w:color w:val="000000"/>
                  <w:sz w:val="20"/>
                  <w:szCs w:val="20"/>
                  <w:lang w:val="nl-NL"/>
                </w:rPr>
                <w:t xml:space="preserve">informatieobject </w:t>
              </w:r>
            </w:ins>
            <w:r w:rsidRPr="00DD0F4F">
              <w:rPr>
                <w:rFonts w:ascii="Arial" w:eastAsia="Times New Roman" w:hAnsi="Arial" w:cs="Arial"/>
                <w:color w:val="000000"/>
                <w:sz w:val="20"/>
                <w:szCs w:val="20"/>
                <w:lang w:val="nl-NL"/>
              </w:rPr>
              <w:t xml:space="preserve">beschouwd kan worden. De fysieke vorm van hetgeen ontvangen of gecreeerd is, is dus niet (alleen) bepalend voor de afbakening van dat wat als </w:t>
            </w:r>
            <w:del w:id="2023" w:author="Arjan" w:date="2012-11-16T14:12:00Z">
              <w:r w:rsidRPr="00DD0F4F" w:rsidDel="00B7296C">
                <w:rPr>
                  <w:rFonts w:ascii="Arial" w:eastAsia="Times New Roman" w:hAnsi="Arial" w:cs="Arial"/>
                  <w:color w:val="000000"/>
                  <w:sz w:val="20"/>
                  <w:szCs w:val="20"/>
                  <w:lang w:val="nl-NL"/>
                </w:rPr>
                <w:delText xml:space="preserve">document </w:delText>
              </w:r>
            </w:del>
            <w:ins w:id="2024" w:author="Arjan" w:date="2012-11-16T14:12:00Z">
              <w:r w:rsidRPr="00DD0F4F">
                <w:rPr>
                  <w:rFonts w:ascii="Arial" w:eastAsia="Times New Roman" w:hAnsi="Arial" w:cs="Arial"/>
                  <w:color w:val="000000"/>
                  <w:sz w:val="20"/>
                  <w:szCs w:val="20"/>
                  <w:lang w:val="nl-NL"/>
                </w:rPr>
                <w:t xml:space="preserve">informatieobject </w:t>
              </w:r>
            </w:ins>
            <w:r w:rsidRPr="00DD0F4F">
              <w:rPr>
                <w:rFonts w:ascii="Arial" w:eastAsia="Times New Roman" w:hAnsi="Arial" w:cs="Arial"/>
                <w:color w:val="000000"/>
                <w:sz w:val="20"/>
                <w:szCs w:val="20"/>
                <w:lang w:val="nl-NL"/>
              </w:rPr>
              <w:t>beschouwd wordt.</w:t>
            </w:r>
          </w:p>
          <w:p w14:paraId="620292D8"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p w14:paraId="17C851BF"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ins w:id="2025" w:author="Arjan" w:date="2012-11-16T14:13:00Z">
              <w:r w:rsidRPr="00DD0F4F">
                <w:rPr>
                  <w:rFonts w:ascii="Arial" w:eastAsia="Times New Roman" w:hAnsi="Arial" w:cs="Arial"/>
                  <w:color w:val="000000"/>
                  <w:sz w:val="20"/>
                  <w:szCs w:val="20"/>
                  <w:lang w:val="nl-NL"/>
                </w:rPr>
                <w:t>Z</w:t>
              </w:r>
            </w:ins>
            <w:del w:id="2026" w:author="Arjan" w:date="2012-11-16T14:13:00Z">
              <w:r w:rsidRPr="00DD0F4F" w:rsidDel="00B7296C">
                <w:rPr>
                  <w:rFonts w:ascii="Arial" w:eastAsia="Times New Roman" w:hAnsi="Arial" w:cs="Arial"/>
                  <w:color w:val="000000"/>
                  <w:sz w:val="20"/>
                  <w:szCs w:val="20"/>
                  <w:lang w:val="nl-NL"/>
                </w:rPr>
                <w:delText>z</w:delText>
              </w:r>
            </w:del>
            <w:r w:rsidRPr="00DD0F4F">
              <w:rPr>
                <w:rFonts w:ascii="Arial" w:eastAsia="Times New Roman" w:hAnsi="Arial" w:cs="Arial"/>
                <w:color w:val="000000"/>
                <w:sz w:val="20"/>
                <w:szCs w:val="20"/>
                <w:lang w:val="nl-NL"/>
              </w:rPr>
              <w:t xml:space="preserve">ie Diagram Abstracte en concrete objecttypen / </w:t>
            </w:r>
            <w:ins w:id="2027" w:author="Arjan" w:date="2012-11-16T14:13:00Z">
              <w:r w:rsidRPr="00DD0F4F">
                <w:rPr>
                  <w:rFonts w:ascii="Arial" w:eastAsia="Times New Roman" w:hAnsi="Arial" w:cs="Arial"/>
                  <w:color w:val="000000"/>
                  <w:sz w:val="20"/>
                  <w:szCs w:val="20"/>
                  <w:lang w:val="nl-NL"/>
                </w:rPr>
                <w:t>informatieobject</w:t>
              </w:r>
            </w:ins>
            <w:del w:id="2028" w:author="Arjan" w:date="2012-11-16T14:13: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en</w:t>
            </w:r>
          </w:p>
          <w:p w14:paraId="7AF4C7BA"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p w14:paraId="1B9F2561"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Een </w:t>
            </w:r>
            <w:ins w:id="2029" w:author="Arjan" w:date="2012-11-16T14:13:00Z">
              <w:r w:rsidRPr="00DD0F4F">
                <w:rPr>
                  <w:rFonts w:ascii="Arial" w:eastAsia="Times New Roman" w:hAnsi="Arial" w:cs="Arial"/>
                  <w:color w:val="000000"/>
                  <w:sz w:val="20"/>
                  <w:szCs w:val="20"/>
                  <w:lang w:val="nl-NL"/>
                </w:rPr>
                <w:t>informatieobject</w:t>
              </w:r>
            </w:ins>
            <w:del w:id="2030" w:author="Arjan" w:date="2012-11-16T14:13: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dat door bijvoorbeeld de initiator van een zaak als één </w:t>
            </w:r>
            <w:ins w:id="2031" w:author="Arjan" w:date="2012-11-16T14:13:00Z">
              <w:r w:rsidRPr="00DD0F4F">
                <w:rPr>
                  <w:rFonts w:ascii="Arial" w:eastAsia="Times New Roman" w:hAnsi="Arial" w:cs="Arial"/>
                  <w:color w:val="000000"/>
                  <w:sz w:val="20"/>
                  <w:szCs w:val="20"/>
                  <w:lang w:val="nl-NL"/>
                </w:rPr>
                <w:t>informatieobject</w:t>
              </w:r>
            </w:ins>
            <w:del w:id="2032" w:author="Arjan" w:date="2012-11-16T14:13: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wordt beschouwd, kan fysiek uit meerdere </w:t>
            </w:r>
            <w:ins w:id="2033" w:author="Arjan" w:date="2012-11-16T14:13:00Z">
              <w:r w:rsidRPr="00DD0F4F">
                <w:rPr>
                  <w:rFonts w:ascii="Arial" w:eastAsia="Times New Roman" w:hAnsi="Arial" w:cs="Arial"/>
                  <w:color w:val="000000"/>
                  <w:sz w:val="20"/>
                  <w:szCs w:val="20"/>
                  <w:lang w:val="nl-NL"/>
                </w:rPr>
                <w:t>informatieobject</w:t>
              </w:r>
            </w:ins>
            <w:del w:id="2034" w:author="Arjan" w:date="2012-11-16T14:13: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en bestaan. Een dergelijke groep </w:t>
            </w:r>
            <w:ins w:id="2035" w:author="Arjan" w:date="2012-11-16T14:14:00Z">
              <w:r w:rsidRPr="00DD0F4F">
                <w:rPr>
                  <w:rFonts w:ascii="Arial" w:eastAsia="Times New Roman" w:hAnsi="Arial" w:cs="Arial"/>
                  <w:color w:val="000000"/>
                  <w:sz w:val="20"/>
                  <w:szCs w:val="20"/>
                  <w:lang w:val="nl-NL"/>
                </w:rPr>
                <w:t>fysieke informatieobject</w:t>
              </w:r>
            </w:ins>
            <w:del w:id="2036" w:author="Arjan" w:date="2012-11-16T14:14: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en kan beschouwd worden als één </w:t>
            </w:r>
            <w:ins w:id="2037" w:author="Arjan" w:date="2012-11-16T14:14:00Z">
              <w:r w:rsidRPr="00DD0F4F">
                <w:rPr>
                  <w:rFonts w:ascii="Arial" w:eastAsia="Times New Roman" w:hAnsi="Arial" w:cs="Arial"/>
                  <w:color w:val="000000"/>
                  <w:sz w:val="20"/>
                  <w:szCs w:val="20"/>
                  <w:lang w:val="nl-NL"/>
                </w:rPr>
                <w:t>informatieobject</w:t>
              </w:r>
            </w:ins>
            <w:del w:id="2038" w:author="Arjan" w:date="2012-11-16T14:14: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Gezien de definitie kan er immers sprake zijn van het 'geheel van gegevens met een eigen identiteit' waarbij alleen de vorm er toe heeft geleid dat er drie fysieke </w:t>
            </w:r>
            <w:ins w:id="2039" w:author="Arjan" w:date="2012-11-16T14:15:00Z">
              <w:r w:rsidRPr="00DD0F4F">
                <w:rPr>
                  <w:rFonts w:ascii="Arial" w:eastAsia="Times New Roman" w:hAnsi="Arial" w:cs="Arial"/>
                  <w:color w:val="000000"/>
                  <w:sz w:val="20"/>
                  <w:szCs w:val="20"/>
                  <w:lang w:val="nl-NL"/>
                </w:rPr>
                <w:t>informatieobject</w:t>
              </w:r>
            </w:ins>
            <w:del w:id="2040" w:author="Arjan" w:date="2012-11-16T14:15: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en zijn ontvangen (tekstverwerkingsdocument, CAD-file en rekenblad). Evenzogoed zouden we het ontvangen materiaal kunnen beschouwen als drie afzonderlijke </w:t>
            </w:r>
            <w:ins w:id="2041" w:author="Arjan" w:date="2012-11-16T14:15:00Z">
              <w:r w:rsidRPr="00DD0F4F">
                <w:rPr>
                  <w:rFonts w:ascii="Arial" w:eastAsia="Times New Roman" w:hAnsi="Arial" w:cs="Arial"/>
                  <w:color w:val="000000"/>
                  <w:sz w:val="20"/>
                  <w:szCs w:val="20"/>
                  <w:lang w:val="nl-NL"/>
                </w:rPr>
                <w:t>informatieobject</w:t>
              </w:r>
            </w:ins>
            <w:del w:id="2042" w:author="Arjan" w:date="2012-11-16T14:15: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en. Ook kan het zijn dat een </w:t>
            </w:r>
            <w:ins w:id="2043" w:author="Arjan" w:date="2012-11-16T14:15:00Z">
              <w:r w:rsidRPr="00DD0F4F">
                <w:rPr>
                  <w:rFonts w:ascii="Arial" w:eastAsia="Times New Roman" w:hAnsi="Arial" w:cs="Arial"/>
                  <w:color w:val="000000"/>
                  <w:sz w:val="20"/>
                  <w:szCs w:val="20"/>
                  <w:lang w:val="nl-NL"/>
                </w:rPr>
                <w:t>informatieobject</w:t>
              </w:r>
            </w:ins>
            <w:del w:id="2044" w:author="Arjan" w:date="2012-11-16T14:15: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dat fysiek dezelfde vorm heeft toch beschouwd wordt als bestaande uit meerdere </w:t>
            </w:r>
            <w:ins w:id="2045" w:author="Arjan" w:date="2012-11-16T14:15:00Z">
              <w:r w:rsidRPr="00DD0F4F">
                <w:rPr>
                  <w:rFonts w:ascii="Arial" w:eastAsia="Times New Roman" w:hAnsi="Arial" w:cs="Arial"/>
                  <w:color w:val="000000"/>
                  <w:sz w:val="20"/>
                  <w:szCs w:val="20"/>
                  <w:lang w:val="nl-NL"/>
                </w:rPr>
                <w:t>informatieobject</w:t>
              </w:r>
            </w:ins>
            <w:del w:id="2046" w:author="Arjan" w:date="2012-11-16T14:15: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en, bijvoorbeeld een </w:t>
            </w:r>
            <w:ins w:id="2047" w:author="Arjan" w:date="2012-11-16T14:15:00Z">
              <w:r w:rsidRPr="00DD0F4F">
                <w:rPr>
                  <w:rFonts w:ascii="Arial" w:eastAsia="Times New Roman" w:hAnsi="Arial" w:cs="Arial"/>
                  <w:color w:val="000000"/>
                  <w:sz w:val="20"/>
                  <w:szCs w:val="20"/>
                  <w:lang w:val="nl-NL"/>
                </w:rPr>
                <w:t>informatieobject</w:t>
              </w:r>
            </w:ins>
            <w:del w:id="2048" w:author="Arjan" w:date="2012-11-16T14:15: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met omvangrijke bijlagen, omdat dit beter aansluit bij het gebruik er van. Organisaties gaan hier verschillend mee om. Om in te spelen op de verschillende beschouwingswijzen hebben we </w:t>
            </w:r>
            <w:del w:id="2049" w:author="Arjan" w:date="2012-11-16T14:15:00Z">
              <w:r w:rsidRPr="00DD0F4F" w:rsidDel="00B7296C">
                <w:rPr>
                  <w:rFonts w:ascii="Arial" w:eastAsia="Times New Roman" w:hAnsi="Arial" w:cs="Arial"/>
                  <w:color w:val="000000"/>
                  <w:sz w:val="20"/>
                  <w:szCs w:val="20"/>
                  <w:lang w:val="nl-NL"/>
                </w:rPr>
                <w:delText xml:space="preserve">DOCUMENT </w:delText>
              </w:r>
            </w:del>
            <w:ins w:id="2050" w:author="Arjan" w:date="2012-11-16T14:15:00Z">
              <w:r w:rsidRPr="00DD0F4F">
                <w:rPr>
                  <w:rFonts w:ascii="Arial" w:eastAsia="Times New Roman" w:hAnsi="Arial" w:cs="Arial"/>
                  <w:color w:val="000000"/>
                  <w:sz w:val="20"/>
                  <w:szCs w:val="20"/>
                  <w:lang w:val="nl-NL"/>
                </w:rPr>
                <w:lastRenderedPageBreak/>
                <w:t>INFORMATIEOBJECT</w:t>
              </w:r>
            </w:ins>
            <w:ins w:id="2051" w:author="Arjan" w:date="2012-11-16T14:19:00Z">
              <w:r w:rsidR="00355B15"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 xml:space="preserve">zodanig gemodelleerd dat dit dan wel een zelfstandig (fysiek) </w:t>
            </w:r>
            <w:ins w:id="2052" w:author="Arjan" w:date="2012-11-16T14:15:00Z">
              <w:r w:rsidRPr="00DD0F4F">
                <w:rPr>
                  <w:rFonts w:ascii="Arial" w:eastAsia="Times New Roman" w:hAnsi="Arial" w:cs="Arial"/>
                  <w:color w:val="000000"/>
                  <w:sz w:val="20"/>
                  <w:szCs w:val="20"/>
                  <w:lang w:val="nl-NL"/>
                </w:rPr>
                <w:t>informatieobject</w:t>
              </w:r>
            </w:ins>
            <w:del w:id="2053" w:author="Arjan" w:date="2012-11-16T14:15: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is, het ENKELVOUDIG</w:t>
            </w:r>
            <w:del w:id="2054" w:author="Arjan" w:date="2012-11-16T14:16:00Z">
              <w:r w:rsidRPr="00DD0F4F" w:rsidDel="00B7296C">
                <w:rPr>
                  <w:rFonts w:ascii="Arial" w:eastAsia="Times New Roman" w:hAnsi="Arial" w:cs="Arial"/>
                  <w:color w:val="000000"/>
                  <w:sz w:val="20"/>
                  <w:szCs w:val="20"/>
                  <w:lang w:val="nl-NL"/>
                </w:rPr>
                <w:delText xml:space="preserve"> DOCUMENT</w:delText>
              </w:r>
            </w:del>
            <w:ins w:id="2055" w:author="Arjan" w:date="2012-11-16T14:16:00Z">
              <w:r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 dan wel een groep van bij elkaar horende </w:t>
            </w:r>
            <w:ins w:id="2056" w:author="Arjan" w:date="2012-11-16T14:16:00Z">
              <w:r w:rsidRPr="00DD0F4F">
                <w:rPr>
                  <w:rFonts w:ascii="Arial" w:eastAsia="Times New Roman" w:hAnsi="Arial" w:cs="Arial"/>
                  <w:color w:val="000000"/>
                  <w:sz w:val="20"/>
                  <w:szCs w:val="20"/>
                  <w:lang w:val="nl-NL"/>
                </w:rPr>
                <w:t>informatieobject</w:t>
              </w:r>
            </w:ins>
            <w:del w:id="2057" w:author="Arjan" w:date="2012-11-16T14:16: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en, passend binnen de definitie, het SAMENGESTELD</w:t>
            </w:r>
            <w:del w:id="2058" w:author="Arjan" w:date="2012-11-16T14:16:00Z">
              <w:r w:rsidRPr="00DD0F4F" w:rsidDel="00B7296C">
                <w:rPr>
                  <w:rFonts w:ascii="Arial" w:eastAsia="Times New Roman" w:hAnsi="Arial" w:cs="Arial"/>
                  <w:color w:val="000000"/>
                  <w:sz w:val="20"/>
                  <w:szCs w:val="20"/>
                  <w:lang w:val="nl-NL"/>
                </w:rPr>
                <w:delText xml:space="preserve"> DOCUMENT</w:delText>
              </w:r>
            </w:del>
            <w:ins w:id="2059" w:author="Arjan" w:date="2012-11-16T14:16:00Z">
              <w:r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 Een SAMENGESTELD </w:t>
            </w:r>
            <w:del w:id="2060" w:author="Arjan" w:date="2012-11-16T14:16:00Z">
              <w:r w:rsidRPr="00DD0F4F" w:rsidDel="00B7296C">
                <w:rPr>
                  <w:rFonts w:ascii="Arial" w:eastAsia="Times New Roman" w:hAnsi="Arial" w:cs="Arial"/>
                  <w:color w:val="000000"/>
                  <w:sz w:val="20"/>
                  <w:szCs w:val="20"/>
                  <w:lang w:val="nl-NL"/>
                </w:rPr>
                <w:delText xml:space="preserve">DOCUMENT </w:delText>
              </w:r>
            </w:del>
            <w:ins w:id="2061" w:author="Arjan" w:date="2012-11-16T14:16:00Z">
              <w:r w:rsidRPr="00DD0F4F">
                <w:rPr>
                  <w:rFonts w:ascii="Arial" w:eastAsia="Times New Roman" w:hAnsi="Arial" w:cs="Arial"/>
                  <w:color w:val="000000"/>
                  <w:sz w:val="20"/>
                  <w:szCs w:val="20"/>
                  <w:lang w:val="nl-NL"/>
                </w:rPr>
                <w:t xml:space="preserve">INFORMATIEOBJECT </w:t>
              </w:r>
            </w:ins>
            <w:r w:rsidRPr="00DD0F4F">
              <w:rPr>
                <w:rFonts w:ascii="Arial" w:eastAsia="Times New Roman" w:hAnsi="Arial" w:cs="Arial"/>
                <w:color w:val="000000"/>
                <w:sz w:val="20"/>
                <w:szCs w:val="20"/>
                <w:lang w:val="nl-NL"/>
              </w:rPr>
              <w:t xml:space="preserve">bestaat telkens uit twee of meer ENKELVOUDIGE </w:t>
            </w:r>
            <w:del w:id="2062" w:author="Arjan" w:date="2012-11-16T14:16:00Z">
              <w:r w:rsidRPr="00DD0F4F" w:rsidDel="00B7296C">
                <w:rPr>
                  <w:rFonts w:ascii="Arial" w:eastAsia="Times New Roman" w:hAnsi="Arial" w:cs="Arial"/>
                  <w:color w:val="000000"/>
                  <w:sz w:val="20"/>
                  <w:szCs w:val="20"/>
                  <w:lang w:val="nl-NL"/>
                </w:rPr>
                <w:delText>DOCUMENT</w:delText>
              </w:r>
            </w:del>
            <w:ins w:id="2063" w:author="Arjan" w:date="2012-11-16T14:16:00Z">
              <w:r w:rsidRPr="00DD0F4F">
                <w:rPr>
                  <w:rFonts w:ascii="Arial" w:eastAsia="Times New Roman" w:hAnsi="Arial" w:cs="Arial"/>
                  <w:color w:val="000000"/>
                  <w:sz w:val="20"/>
                  <w:szCs w:val="20"/>
                  <w:lang w:val="nl-NL"/>
                </w:rPr>
                <w:t>INFORMATIEOBJECT</w:t>
              </w:r>
            </w:ins>
            <w:del w:id="2064" w:author="Arjan" w:date="2012-11-16T14:16:00Z">
              <w:r w:rsidRPr="00DD0F4F" w:rsidDel="00B7296C">
                <w:rPr>
                  <w:rFonts w:ascii="Arial" w:eastAsia="Times New Roman" w:hAnsi="Arial" w:cs="Arial"/>
                  <w:color w:val="000000"/>
                  <w:sz w:val="20"/>
                  <w:szCs w:val="20"/>
                  <w:lang w:val="nl-NL"/>
                </w:rPr>
                <w:delText>EN</w:delText>
              </w:r>
            </w:del>
            <w:ins w:id="2065" w:author="Arjan" w:date="2012-11-16T14:16:00Z">
              <w:r w:rsidRPr="00DD0F4F">
                <w:rPr>
                  <w:rFonts w:ascii="Arial" w:eastAsia="Times New Roman" w:hAnsi="Arial" w:cs="Arial"/>
                  <w:color w:val="000000"/>
                  <w:sz w:val="20"/>
                  <w:szCs w:val="20"/>
                  <w:lang w:val="nl-NL"/>
                </w:rPr>
                <w:t>en</w:t>
              </w:r>
            </w:ins>
            <w:r w:rsidRPr="00DD0F4F">
              <w:rPr>
                <w:rFonts w:ascii="Arial" w:eastAsia="Times New Roman" w:hAnsi="Arial" w:cs="Arial"/>
                <w:color w:val="000000"/>
                <w:sz w:val="20"/>
                <w:szCs w:val="20"/>
                <w:lang w:val="nl-NL"/>
              </w:rPr>
              <w:t xml:space="preserve">. Organisaties kunnen er voor kiezen alleen de eerste mogelijkheid, het </w:t>
            </w:r>
            <w:del w:id="2066" w:author="Arjan" w:date="2012-11-16T14:17:00Z">
              <w:r w:rsidRPr="00DD0F4F" w:rsidDel="00B7296C">
                <w:rPr>
                  <w:rFonts w:ascii="Arial" w:eastAsia="Times New Roman" w:hAnsi="Arial" w:cs="Arial"/>
                  <w:color w:val="000000"/>
                  <w:sz w:val="20"/>
                  <w:szCs w:val="20"/>
                  <w:lang w:val="nl-NL"/>
                </w:rPr>
                <w:delText xml:space="preserve">DOCUMENT </w:delText>
              </w:r>
            </w:del>
            <w:ins w:id="2067" w:author="Arjan" w:date="2012-11-16T14:17:00Z">
              <w:r w:rsidRPr="00DD0F4F">
                <w:rPr>
                  <w:rFonts w:ascii="Arial" w:eastAsia="Times New Roman" w:hAnsi="Arial" w:cs="Arial"/>
                  <w:color w:val="000000"/>
                  <w:sz w:val="20"/>
                  <w:szCs w:val="20"/>
                  <w:lang w:val="nl-NL"/>
                </w:rPr>
                <w:t>INFORMATIEOBJECT</w:t>
              </w:r>
            </w:ins>
            <w:ins w:id="2068" w:author="Arjan" w:date="2012-11-16T14:19:00Z">
              <w:r w:rsidR="00355B15"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 xml:space="preserve">als ENKELVOUDIG </w:t>
            </w:r>
            <w:del w:id="2069" w:author="Arjan" w:date="2012-11-16T14:17:00Z">
              <w:r w:rsidRPr="00DD0F4F" w:rsidDel="00B7296C">
                <w:rPr>
                  <w:rFonts w:ascii="Arial" w:eastAsia="Times New Roman" w:hAnsi="Arial" w:cs="Arial"/>
                  <w:color w:val="000000"/>
                  <w:sz w:val="20"/>
                  <w:szCs w:val="20"/>
                  <w:lang w:val="nl-NL"/>
                </w:rPr>
                <w:delText xml:space="preserve">DOCUMENT </w:delText>
              </w:r>
            </w:del>
            <w:ins w:id="2070" w:author="Arjan" w:date="2012-11-16T14:17:00Z">
              <w:r w:rsidRPr="00DD0F4F">
                <w:rPr>
                  <w:rFonts w:ascii="Arial" w:eastAsia="Times New Roman" w:hAnsi="Arial" w:cs="Arial"/>
                  <w:color w:val="000000"/>
                  <w:sz w:val="20"/>
                  <w:szCs w:val="20"/>
                  <w:lang w:val="nl-NL"/>
                </w:rPr>
                <w:t xml:space="preserve">INFORMATIEOBJECT </w:t>
              </w:r>
            </w:ins>
            <w:r w:rsidRPr="00DD0F4F">
              <w:rPr>
                <w:rFonts w:ascii="Arial" w:eastAsia="Times New Roman" w:hAnsi="Arial" w:cs="Arial"/>
                <w:color w:val="000000"/>
                <w:sz w:val="20"/>
                <w:szCs w:val="20"/>
                <w:lang w:val="nl-NL"/>
              </w:rPr>
              <w:t xml:space="preserve">te implementeren. Wel moeten zij er mee rekening houden dat zij van andere organisaties, via geautomatiseerde berichtenuitwisseling, samengestelde </w:t>
            </w:r>
            <w:ins w:id="2071" w:author="Arjan" w:date="2012-11-16T14:17:00Z">
              <w:r w:rsidRPr="00DD0F4F">
                <w:rPr>
                  <w:rFonts w:ascii="Arial" w:eastAsia="Times New Roman" w:hAnsi="Arial" w:cs="Arial"/>
                  <w:color w:val="000000"/>
                  <w:sz w:val="20"/>
                  <w:szCs w:val="20"/>
                  <w:lang w:val="nl-NL"/>
                </w:rPr>
                <w:t>informatieobject</w:t>
              </w:r>
            </w:ins>
            <w:del w:id="2072" w:author="Arjan" w:date="2012-11-16T14:17:00Z">
              <w:r w:rsidRPr="00DD0F4F" w:rsidDel="00B7296C">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en 'aangereikt' krijgen en deze transformeren tot enkelvoudige </w:t>
            </w:r>
            <w:del w:id="2073" w:author="Arjan" w:date="2012-11-16T14:17:00Z">
              <w:r w:rsidRPr="00DD0F4F" w:rsidDel="00B7296C">
                <w:rPr>
                  <w:rFonts w:ascii="Arial" w:eastAsia="Times New Roman" w:hAnsi="Arial" w:cs="Arial"/>
                  <w:color w:val="000000"/>
                  <w:sz w:val="20"/>
                  <w:szCs w:val="20"/>
                  <w:lang w:val="nl-NL"/>
                </w:rPr>
                <w:delText>document</w:delText>
              </w:r>
            </w:del>
            <w:ins w:id="2074" w:author="Arjan" w:date="2012-11-16T14:17:00Z">
              <w:r w:rsidRPr="00DD0F4F">
                <w:rPr>
                  <w:rFonts w:ascii="Arial" w:eastAsia="Times New Roman" w:hAnsi="Arial" w:cs="Arial"/>
                  <w:color w:val="000000"/>
                  <w:sz w:val="20"/>
                  <w:szCs w:val="20"/>
                  <w:lang w:val="nl-NL"/>
                </w:rPr>
                <w:t xml:space="preserve"> informatieobject</w:t>
              </w:r>
            </w:ins>
            <w:r w:rsidRPr="00DD0F4F">
              <w:rPr>
                <w:rFonts w:ascii="Arial" w:eastAsia="Times New Roman" w:hAnsi="Arial" w:cs="Arial"/>
                <w:color w:val="000000"/>
                <w:sz w:val="20"/>
                <w:szCs w:val="20"/>
                <w:lang w:val="nl-NL"/>
              </w:rPr>
              <w:t>en.</w:t>
            </w:r>
          </w:p>
          <w:p w14:paraId="4369C8FD"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p w14:paraId="4C506814" w14:textId="77777777" w:rsidR="00B7296C" w:rsidRPr="00DD0F4F" w:rsidRDefault="00B7296C" w:rsidP="00355B15">
            <w:pPr>
              <w:autoSpaceDE w:val="0"/>
              <w:autoSpaceDN w:val="0"/>
              <w:adjustRightInd w:val="0"/>
              <w:spacing w:after="0" w:line="240" w:lineRule="auto"/>
              <w:rPr>
                <w:ins w:id="2075" w:author="Arjan" w:date="2014-09-08T17:52:00Z"/>
                <w:rFonts w:ascii="Arial" w:eastAsia="Times New Roman" w:hAnsi="Arial" w:cs="Arial"/>
                <w:color w:val="000000"/>
                <w:sz w:val="20"/>
                <w:szCs w:val="20"/>
                <w:lang w:val="nl-NL"/>
              </w:rPr>
            </w:pPr>
            <w:del w:id="2076" w:author="Arjan" w:date="2012-11-16T14:19:00Z">
              <w:r w:rsidRPr="00DD0F4F" w:rsidDel="00355B15">
                <w:rPr>
                  <w:rFonts w:ascii="Arial" w:eastAsia="Times New Roman" w:hAnsi="Arial" w:cs="Arial"/>
                  <w:color w:val="000000"/>
                  <w:sz w:val="20"/>
                  <w:szCs w:val="20"/>
                  <w:lang w:val="nl-NL"/>
                </w:rPr>
                <w:delText xml:space="preserve">DOCUMENT </w:delText>
              </w:r>
            </w:del>
            <w:ins w:id="2077" w:author="Arjan" w:date="2012-11-16T14:19:00Z">
              <w:r w:rsidR="00355B15" w:rsidRPr="00DD0F4F">
                <w:rPr>
                  <w:rFonts w:ascii="Arial" w:eastAsia="Times New Roman" w:hAnsi="Arial" w:cs="Arial"/>
                  <w:color w:val="000000"/>
                  <w:sz w:val="20"/>
                  <w:szCs w:val="20"/>
                  <w:lang w:val="nl-NL"/>
                </w:rPr>
                <w:t>IN</w:t>
              </w:r>
            </w:ins>
            <w:ins w:id="2078" w:author="Arjan" w:date="2012-11-16T14:20:00Z">
              <w:r w:rsidR="00355B15" w:rsidRPr="00DD0F4F">
                <w:rPr>
                  <w:rFonts w:ascii="Arial" w:eastAsia="Times New Roman" w:hAnsi="Arial" w:cs="Arial"/>
                  <w:color w:val="000000"/>
                  <w:sz w:val="20"/>
                  <w:szCs w:val="20"/>
                  <w:lang w:val="nl-NL"/>
                </w:rPr>
                <w:t xml:space="preserve">FORMATIEOBJECT </w:t>
              </w:r>
            </w:ins>
            <w:r w:rsidRPr="00DD0F4F">
              <w:rPr>
                <w:rFonts w:ascii="Arial" w:eastAsia="Times New Roman" w:hAnsi="Arial" w:cs="Arial"/>
                <w:color w:val="000000"/>
                <w:sz w:val="20"/>
                <w:szCs w:val="20"/>
                <w:lang w:val="nl-NL"/>
              </w:rPr>
              <w:t xml:space="preserve">heeft een N:M-relatie naar ZAAK waarmee we aangeven dat een </w:t>
            </w:r>
            <w:ins w:id="2079" w:author="Arjan" w:date="2012-11-16T14:20:00Z">
              <w:r w:rsidR="00355B15" w:rsidRPr="00DD0F4F">
                <w:rPr>
                  <w:rFonts w:ascii="Arial" w:eastAsia="Times New Roman" w:hAnsi="Arial" w:cs="Arial"/>
                  <w:color w:val="000000"/>
                  <w:sz w:val="20"/>
                  <w:szCs w:val="20"/>
                  <w:lang w:val="nl-NL"/>
                </w:rPr>
                <w:t>informatieobject</w:t>
              </w:r>
            </w:ins>
            <w:del w:id="2080" w:author="Arjan" w:date="2012-11-16T14:20:00Z">
              <w:r w:rsidRPr="00DD0F4F" w:rsidDel="00355B15">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relevant kan zijn voor meer dan één zaak. Dit modelleren we via het objecttype ZAAK</w:t>
            </w:r>
            <w:del w:id="2081" w:author="Arjan" w:date="2012-11-16T14:20:00Z">
              <w:r w:rsidRPr="00DD0F4F" w:rsidDel="00355B15">
                <w:rPr>
                  <w:rFonts w:ascii="Arial" w:eastAsia="Times New Roman" w:hAnsi="Arial" w:cs="Arial"/>
                  <w:color w:val="000000"/>
                  <w:sz w:val="20"/>
                  <w:szCs w:val="20"/>
                  <w:lang w:val="nl-NL"/>
                </w:rPr>
                <w:delText>DOCUMENT</w:delText>
              </w:r>
            </w:del>
            <w:ins w:id="2082" w:author="Arjan" w:date="2012-11-16T14:20:00Z">
              <w:r w:rsidR="00355B15"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 Dit is bijvoorbeeld het geval bij zgn. samengestelde brieven: één brief waarin meerdere zaken aanhangig gemaakt worden zoals een verzoek en een klacht. Door </w:t>
            </w:r>
            <w:del w:id="2083" w:author="Arjan" w:date="2012-11-16T14:20:00Z">
              <w:r w:rsidRPr="00DD0F4F" w:rsidDel="00355B15">
                <w:rPr>
                  <w:rFonts w:ascii="Arial" w:eastAsia="Times New Roman" w:hAnsi="Arial" w:cs="Arial"/>
                  <w:color w:val="000000"/>
                  <w:sz w:val="20"/>
                  <w:szCs w:val="20"/>
                  <w:lang w:val="nl-NL"/>
                </w:rPr>
                <w:delText>document</w:delText>
              </w:r>
            </w:del>
            <w:ins w:id="2084" w:author="Arjan" w:date="2012-11-16T14:20:00Z">
              <w:r w:rsidR="00355B15" w:rsidRPr="00DD0F4F">
                <w:rPr>
                  <w:rFonts w:ascii="Arial" w:eastAsia="Times New Roman" w:hAnsi="Arial" w:cs="Arial"/>
                  <w:color w:val="000000"/>
                  <w:sz w:val="20"/>
                  <w:szCs w:val="20"/>
                  <w:lang w:val="nl-NL"/>
                </w:rPr>
                <w:t xml:space="preserve"> informatieobject</w:t>
              </w:r>
            </w:ins>
            <w:r w:rsidRPr="00DD0F4F">
              <w:rPr>
                <w:rFonts w:ascii="Arial" w:eastAsia="Times New Roman" w:hAnsi="Arial" w:cs="Arial"/>
                <w:color w:val="000000"/>
                <w:sz w:val="20"/>
                <w:szCs w:val="20"/>
                <w:lang w:val="nl-NL"/>
              </w:rPr>
              <w:t xml:space="preserve">en te registreren en aan een zaak te relateren wordt het archief bij/van de zaak opgebouwd; alle </w:t>
            </w:r>
            <w:del w:id="2085" w:author="Arjan" w:date="2012-11-16T14:20:00Z">
              <w:r w:rsidRPr="00DD0F4F" w:rsidDel="00355B15">
                <w:rPr>
                  <w:rFonts w:ascii="Arial" w:eastAsia="Times New Roman" w:hAnsi="Arial" w:cs="Arial"/>
                  <w:color w:val="000000"/>
                  <w:sz w:val="20"/>
                  <w:szCs w:val="20"/>
                  <w:lang w:val="nl-NL"/>
                </w:rPr>
                <w:delText>document</w:delText>
              </w:r>
            </w:del>
            <w:ins w:id="2086" w:author="Arjan" w:date="2012-11-16T14:20:00Z">
              <w:r w:rsidR="00355B15" w:rsidRPr="00DD0F4F">
                <w:rPr>
                  <w:rFonts w:ascii="Arial" w:eastAsia="Times New Roman" w:hAnsi="Arial" w:cs="Arial"/>
                  <w:color w:val="000000"/>
                  <w:sz w:val="20"/>
                  <w:szCs w:val="20"/>
                  <w:lang w:val="nl-NL"/>
                </w:rPr>
                <w:t xml:space="preserve"> informatieobject</w:t>
              </w:r>
            </w:ins>
            <w:r w:rsidRPr="00DD0F4F">
              <w:rPr>
                <w:rFonts w:ascii="Arial" w:eastAsia="Times New Roman" w:hAnsi="Arial" w:cs="Arial"/>
                <w:color w:val="000000"/>
                <w:sz w:val="20"/>
                <w:szCs w:val="20"/>
                <w:lang w:val="nl-NL"/>
              </w:rPr>
              <w:t xml:space="preserve">en bij een zaak vormen tezamen met de zaakkenmerken het zaakdossier. Het zaakdossier modelleren we dus niet als apart objecttype. Evenmin modelleren we een zgn. objectdossier. Dit betreft immers alle zaken, met bijbehorende kenmerken en </w:t>
            </w:r>
            <w:del w:id="2087" w:author="Arjan" w:date="2012-11-16T14:21:00Z">
              <w:r w:rsidRPr="00DD0F4F" w:rsidDel="00355B15">
                <w:rPr>
                  <w:rFonts w:ascii="Arial" w:eastAsia="Times New Roman" w:hAnsi="Arial" w:cs="Arial"/>
                  <w:color w:val="000000"/>
                  <w:sz w:val="20"/>
                  <w:szCs w:val="20"/>
                  <w:lang w:val="nl-NL"/>
                </w:rPr>
                <w:delText>document</w:delText>
              </w:r>
            </w:del>
            <w:ins w:id="2088" w:author="Arjan" w:date="2012-11-16T14:21:00Z">
              <w:r w:rsidR="00355B15"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en, eventueel van bepaalde zaaktypen, die gerelateerd zijn aan een bepaald OBJECT. We hebben er voor gekozen om </w:t>
            </w:r>
            <w:del w:id="2089" w:author="Arjan" w:date="2012-11-16T14:21:00Z">
              <w:r w:rsidRPr="00DD0F4F" w:rsidDel="00355B15">
                <w:rPr>
                  <w:rFonts w:ascii="Arial" w:eastAsia="Times New Roman" w:hAnsi="Arial" w:cs="Arial"/>
                  <w:color w:val="000000"/>
                  <w:sz w:val="20"/>
                  <w:szCs w:val="20"/>
                  <w:lang w:val="nl-NL"/>
                </w:rPr>
                <w:delText>document</w:delText>
              </w:r>
            </w:del>
            <w:ins w:id="2090" w:author="Arjan" w:date="2012-11-16T14:21:00Z">
              <w:r w:rsidR="00355B15"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en niet te modelleren indien zij niet aan een zaak gekoppeld worden d.w.z. niet tot een zaak leiden. Dergelijke </w:t>
            </w:r>
            <w:del w:id="2091" w:author="Arjan" w:date="2012-11-16T14:21:00Z">
              <w:r w:rsidRPr="00DD0F4F" w:rsidDel="00355B15">
                <w:rPr>
                  <w:rFonts w:ascii="Arial" w:eastAsia="Times New Roman" w:hAnsi="Arial" w:cs="Arial"/>
                  <w:color w:val="000000"/>
                  <w:sz w:val="20"/>
                  <w:szCs w:val="20"/>
                  <w:lang w:val="nl-NL"/>
                </w:rPr>
                <w:delText>document</w:delText>
              </w:r>
            </w:del>
            <w:ins w:id="2092" w:author="Arjan" w:date="2012-11-16T14:21:00Z">
              <w:r w:rsidR="00355B15"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en zijn klaarblijkelijk zodanig onbelangrijk dat zij niet archiefwaardig zijn d.w.z. niet bewaard hoeven te worden om te voldoen aan wettelijke en/of administratieve eisen en/of maatschappelijke behoeften. Een </w:t>
            </w:r>
            <w:del w:id="2093" w:author="Arjan" w:date="2012-11-16T14:21:00Z">
              <w:r w:rsidRPr="00DD0F4F" w:rsidDel="00355B15">
                <w:rPr>
                  <w:rFonts w:ascii="Arial" w:eastAsia="Times New Roman" w:hAnsi="Arial" w:cs="Arial"/>
                  <w:color w:val="000000"/>
                  <w:sz w:val="20"/>
                  <w:szCs w:val="20"/>
                  <w:lang w:val="nl-NL"/>
                </w:rPr>
                <w:delText xml:space="preserve">document </w:delText>
              </w:r>
            </w:del>
            <w:ins w:id="2094" w:author="Arjan" w:date="2012-11-16T14:21:00Z">
              <w:r w:rsidR="00355B15" w:rsidRPr="00DD0F4F">
                <w:rPr>
                  <w:rFonts w:ascii="Arial" w:eastAsia="Times New Roman" w:hAnsi="Arial" w:cs="Arial"/>
                  <w:color w:val="000000"/>
                  <w:sz w:val="20"/>
                  <w:szCs w:val="20"/>
                  <w:lang w:val="nl-NL"/>
                </w:rPr>
                <w:t xml:space="preserve">informatieobject </w:t>
              </w:r>
            </w:ins>
            <w:r w:rsidRPr="00DD0F4F">
              <w:rPr>
                <w:rFonts w:ascii="Arial" w:eastAsia="Times New Roman" w:hAnsi="Arial" w:cs="Arial"/>
                <w:color w:val="000000"/>
                <w:sz w:val="20"/>
                <w:szCs w:val="20"/>
                <w:lang w:val="nl-NL"/>
              </w:rPr>
              <w:t>zoals hier bedoeld</w:t>
            </w:r>
            <w:ins w:id="2095" w:author="Arjan" w:date="2012-11-16T14:22:00Z">
              <w:r w:rsidR="00355B15" w:rsidRPr="00DD0F4F">
                <w:rPr>
                  <w:rFonts w:ascii="Arial" w:eastAsia="Times New Roman" w:hAnsi="Arial" w:cs="Arial"/>
                  <w:color w:val="000000"/>
                  <w:sz w:val="20"/>
                  <w:szCs w:val="20"/>
                  <w:lang w:val="nl-NL"/>
                </w:rPr>
                <w:t>,</w:t>
              </w:r>
            </w:ins>
            <w:r w:rsidRPr="00DD0F4F">
              <w:rPr>
                <w:rFonts w:ascii="Arial" w:eastAsia="Times New Roman" w:hAnsi="Arial" w:cs="Arial"/>
                <w:color w:val="000000"/>
                <w:sz w:val="20"/>
                <w:szCs w:val="20"/>
                <w:lang w:val="nl-NL"/>
              </w:rPr>
              <w:t xml:space="preserve"> wordt een </w:t>
            </w:r>
            <w:ins w:id="2096" w:author="Arjan" w:date="2012-11-16T14:22:00Z">
              <w:r w:rsidR="00355B15" w:rsidRPr="00DD0F4F">
                <w:rPr>
                  <w:rFonts w:ascii="Arial" w:eastAsia="Times New Roman" w:hAnsi="Arial" w:cs="Arial"/>
                  <w:color w:val="000000"/>
                  <w:sz w:val="20"/>
                  <w:szCs w:val="20"/>
                  <w:lang w:val="nl-NL"/>
                </w:rPr>
                <w:t>zgn. gearchiveerd informatieelement (‘</w:t>
              </w:r>
            </w:ins>
            <w:r w:rsidRPr="00DD0F4F">
              <w:rPr>
                <w:rFonts w:ascii="Arial" w:eastAsia="Times New Roman" w:hAnsi="Arial" w:cs="Arial"/>
                <w:color w:val="000000"/>
                <w:sz w:val="20"/>
                <w:szCs w:val="20"/>
                <w:lang w:val="nl-NL"/>
              </w:rPr>
              <w:t>archiefstuk</w:t>
            </w:r>
            <w:ins w:id="2097" w:author="Arjan" w:date="2012-11-16T14:23:00Z">
              <w:r w:rsidR="00355B15" w:rsidRPr="00DD0F4F">
                <w:rPr>
                  <w:rFonts w:ascii="Arial" w:eastAsia="Times New Roman" w:hAnsi="Arial" w:cs="Arial"/>
                  <w:color w:val="000000"/>
                  <w:sz w:val="20"/>
                  <w:szCs w:val="20"/>
                  <w:lang w:val="nl-NL"/>
                </w:rPr>
                <w:t>’;</w:t>
              </w:r>
            </w:ins>
            <w:r w:rsidRPr="00DD0F4F">
              <w:rPr>
                <w:rFonts w:ascii="Arial" w:eastAsia="Times New Roman" w:hAnsi="Arial" w:cs="Arial"/>
                <w:color w:val="000000"/>
                <w:sz w:val="20"/>
                <w:szCs w:val="20"/>
                <w:lang w:val="nl-NL"/>
              </w:rPr>
              <w:t xml:space="preserve"> </w:t>
            </w:r>
            <w:del w:id="2098" w:author="Arjan" w:date="2012-11-16T14:23:00Z">
              <w:r w:rsidRPr="00DD0F4F" w:rsidDel="00355B15">
                <w:rPr>
                  <w:rFonts w:ascii="Arial" w:eastAsia="Times New Roman" w:hAnsi="Arial" w:cs="Arial"/>
                  <w:color w:val="000000"/>
                  <w:sz w:val="20"/>
                  <w:szCs w:val="20"/>
                  <w:lang w:val="nl-NL"/>
                </w:rPr>
                <w:delText>(</w:delText>
              </w:r>
            </w:del>
            <w:r w:rsidRPr="00DD0F4F">
              <w:rPr>
                <w:rFonts w:ascii="Arial" w:eastAsia="Times New Roman" w:hAnsi="Arial" w:cs="Arial"/>
                <w:color w:val="000000"/>
                <w:sz w:val="20"/>
                <w:szCs w:val="20"/>
                <w:lang w:val="nl-NL"/>
              </w:rPr>
              <w:t xml:space="preserve">in het engels 'record') zo gauw de zaakkenmerken aangeven dat alle daaraan gekoppelde </w:t>
            </w:r>
            <w:del w:id="2099" w:author="Arjan" w:date="2012-11-16T14:22:00Z">
              <w:r w:rsidRPr="00DD0F4F" w:rsidDel="00355B15">
                <w:rPr>
                  <w:rFonts w:ascii="Arial" w:eastAsia="Times New Roman" w:hAnsi="Arial" w:cs="Arial"/>
                  <w:color w:val="000000"/>
                  <w:sz w:val="20"/>
                  <w:szCs w:val="20"/>
                  <w:lang w:val="nl-NL"/>
                </w:rPr>
                <w:delText>document</w:delText>
              </w:r>
            </w:del>
            <w:ins w:id="2100" w:author="Arjan" w:date="2012-11-16T14:22:00Z">
              <w:r w:rsidR="00355B15"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en gearchiveerd dienen te zijn.</w:t>
            </w:r>
          </w:p>
          <w:p w14:paraId="43B59CC2" w14:textId="77777777" w:rsidR="001F11C7" w:rsidRPr="00DD0F4F" w:rsidRDefault="001F11C7" w:rsidP="00355B15">
            <w:pPr>
              <w:autoSpaceDE w:val="0"/>
              <w:autoSpaceDN w:val="0"/>
              <w:adjustRightInd w:val="0"/>
              <w:spacing w:after="0" w:line="240" w:lineRule="auto"/>
              <w:rPr>
                <w:rFonts w:ascii="Arial" w:eastAsia="Times New Roman" w:hAnsi="Arial" w:cs="Arial"/>
                <w:color w:val="000000"/>
                <w:sz w:val="20"/>
                <w:szCs w:val="20"/>
                <w:lang w:val="nl-NL"/>
              </w:rPr>
            </w:pPr>
            <w:ins w:id="2101" w:author="Arjan" w:date="2014-09-08T17:52:00Z">
              <w:r w:rsidRPr="00DD0F4F">
                <w:rPr>
                  <w:rFonts w:ascii="Arial" w:eastAsia="Times New Roman" w:hAnsi="Arial" w:cs="Arial"/>
                  <w:color w:val="000000"/>
                  <w:sz w:val="20"/>
                  <w:szCs w:val="20"/>
                  <w:lang w:val="nl-NL"/>
                </w:rPr>
                <w:t>Van ontvangen en verzonden informatieobjecten kunnen de afzender</w:t>
              </w:r>
              <w:r w:rsidR="009F44E5" w:rsidRPr="00DD0F4F">
                <w:rPr>
                  <w:rFonts w:ascii="Arial" w:eastAsia="Times New Roman" w:hAnsi="Arial" w:cs="Arial"/>
                  <w:color w:val="000000"/>
                  <w:sz w:val="20"/>
                  <w:szCs w:val="20"/>
                  <w:lang w:val="nl-NL"/>
                </w:rPr>
                <w:t xml:space="preserve">s en geadresseerden </w:t>
              </w:r>
            </w:ins>
            <w:ins w:id="2102" w:author="Arjan" w:date="2014-09-08T17:53:00Z">
              <w:r w:rsidR="009F44E5" w:rsidRPr="00DD0F4F">
                <w:rPr>
                  <w:rFonts w:ascii="Arial" w:eastAsia="Times New Roman" w:hAnsi="Arial" w:cs="Arial"/>
                  <w:color w:val="000000"/>
                  <w:sz w:val="20"/>
                  <w:szCs w:val="20"/>
                  <w:lang w:val="nl-NL"/>
                </w:rPr>
                <w:t>telkens op één van twee wijzen vastgelegd worden: gestructureerd door mid</w:t>
              </w:r>
            </w:ins>
            <w:ins w:id="2103" w:author="Arjan" w:date="2014-09-08T17:54:00Z">
              <w:r w:rsidR="009F44E5" w:rsidRPr="00DD0F4F">
                <w:rPr>
                  <w:rFonts w:ascii="Arial" w:eastAsia="Times New Roman" w:hAnsi="Arial" w:cs="Arial"/>
                  <w:color w:val="000000"/>
                  <w:sz w:val="20"/>
                  <w:szCs w:val="20"/>
                  <w:lang w:val="nl-NL"/>
                </w:rPr>
                <w:t xml:space="preserve">del van de relatie naar BETROKKENE en ongestructureerd met de desbetreffende attribuutsoorten. </w:t>
              </w:r>
            </w:ins>
          </w:p>
        </w:tc>
      </w:tr>
      <w:tr w:rsidR="00B7296C" w:rsidRPr="005C14BE" w14:paraId="33DDE757" w14:textId="77777777" w:rsidTr="004140A0">
        <w:tc>
          <w:tcPr>
            <w:tcW w:w="3600" w:type="dxa"/>
            <w:tcBorders>
              <w:top w:val="nil"/>
              <w:left w:val="nil"/>
              <w:bottom w:val="nil"/>
              <w:right w:val="nil"/>
            </w:tcBorders>
          </w:tcPr>
          <w:p w14:paraId="5591FC6A" w14:textId="77777777" w:rsidR="00B7296C" w:rsidRPr="00DD0F4F" w:rsidRDefault="00B7296C"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5C8D4D5E"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tc>
      </w:tr>
      <w:tr w:rsidR="00B7296C" w:rsidRPr="005C14BE" w14:paraId="53808C14" w14:textId="77777777" w:rsidTr="004140A0">
        <w:tc>
          <w:tcPr>
            <w:tcW w:w="3600" w:type="dxa"/>
            <w:tcBorders>
              <w:top w:val="nil"/>
              <w:left w:val="nil"/>
              <w:bottom w:val="nil"/>
              <w:right w:val="nil"/>
            </w:tcBorders>
          </w:tcPr>
          <w:p w14:paraId="6300C66D"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14:paraId="2FC92AED" w14:textId="77777777" w:rsidR="00B7296C" w:rsidRPr="00DD0F4F" w:rsidRDefault="005F3452" w:rsidP="00B116C1">
            <w:pPr>
              <w:autoSpaceDE w:val="0"/>
              <w:autoSpaceDN w:val="0"/>
              <w:adjustRightInd w:val="0"/>
              <w:spacing w:after="0" w:line="240" w:lineRule="auto"/>
              <w:rPr>
                <w:rFonts w:ascii="Arial" w:eastAsia="Times New Roman" w:hAnsi="Arial" w:cs="Arial"/>
                <w:color w:val="000000"/>
                <w:sz w:val="20"/>
                <w:szCs w:val="20"/>
                <w:lang w:val="nl-NL"/>
              </w:rPr>
            </w:pPr>
            <w:ins w:id="2104" w:author="Arjan" w:date="2013-11-12T14:24:00Z">
              <w:r w:rsidRPr="00DD0F4F">
                <w:rPr>
                  <w:rFonts w:ascii="Arial" w:eastAsia="Times New Roman" w:hAnsi="Arial" w:cs="Arial"/>
                  <w:color w:val="000000"/>
                  <w:sz w:val="20"/>
                  <w:szCs w:val="20"/>
                  <w:lang w:val="nl-NL"/>
                </w:rPr>
                <w:t>De combinatie van ‘</w:t>
              </w:r>
            </w:ins>
            <w:ins w:id="2105" w:author="Arjan" w:date="2014-09-08T23:22:00Z">
              <w:r w:rsidR="00B116C1" w:rsidRPr="00DD0F4F">
                <w:rPr>
                  <w:rFonts w:ascii="Arial" w:eastAsia="Times New Roman" w:hAnsi="Arial" w:cs="Arial"/>
                  <w:color w:val="000000"/>
                  <w:sz w:val="20"/>
                  <w:szCs w:val="20"/>
                  <w:lang w:val="nl-NL"/>
                </w:rPr>
                <w:t>Bron</w:t>
              </w:r>
            </w:ins>
            <w:ins w:id="2106" w:author="Arjan" w:date="2013-11-12T14:24:00Z">
              <w:r w:rsidRPr="00DD0F4F">
                <w:rPr>
                  <w:rFonts w:ascii="Arial" w:eastAsia="Times New Roman" w:hAnsi="Arial" w:cs="Arial"/>
                  <w:color w:val="000000"/>
                  <w:sz w:val="20"/>
                  <w:szCs w:val="20"/>
                  <w:lang w:val="nl-NL"/>
                </w:rPr>
                <w:t>organisatie’ en  ‘</w:t>
              </w:r>
            </w:ins>
            <w:del w:id="2107" w:author="Arjan" w:date="2012-11-16T14:23:00Z">
              <w:r w:rsidR="00B7296C" w:rsidRPr="00DD0F4F" w:rsidDel="006401AC">
                <w:rPr>
                  <w:rFonts w:ascii="Arial" w:eastAsia="Times New Roman" w:hAnsi="Arial" w:cs="Arial"/>
                  <w:color w:val="000000"/>
                  <w:sz w:val="20"/>
                  <w:szCs w:val="20"/>
                  <w:lang w:val="nl-NL"/>
                </w:rPr>
                <w:delText>Document</w:delText>
              </w:r>
            </w:del>
            <w:ins w:id="2108" w:author="Arjan" w:date="2013-02-26T20:37:00Z">
              <w:r w:rsidR="00EC611E" w:rsidRPr="00DD0F4F">
                <w:rPr>
                  <w:rFonts w:ascii="Arial" w:eastAsia="Times New Roman" w:hAnsi="Arial" w:cs="Arial"/>
                  <w:color w:val="000000"/>
                  <w:sz w:val="20"/>
                  <w:szCs w:val="20"/>
                  <w:lang w:val="nl-NL"/>
                </w:rPr>
                <w:t>I</w:t>
              </w:r>
            </w:ins>
            <w:ins w:id="2109" w:author="Arjan" w:date="2012-11-16T14:23:00Z">
              <w:r w:rsidR="006401AC" w:rsidRPr="00DD0F4F">
                <w:rPr>
                  <w:rFonts w:ascii="Arial" w:eastAsia="Times New Roman" w:hAnsi="Arial" w:cs="Arial"/>
                  <w:color w:val="000000"/>
                  <w:sz w:val="20"/>
                  <w:szCs w:val="20"/>
                  <w:lang w:val="nl-NL"/>
                </w:rPr>
                <w:t>nformatieobject</w:t>
              </w:r>
            </w:ins>
            <w:r w:rsidR="00B7296C" w:rsidRPr="00DD0F4F">
              <w:rPr>
                <w:rFonts w:ascii="Arial" w:eastAsia="Times New Roman" w:hAnsi="Arial" w:cs="Arial"/>
                <w:color w:val="000000"/>
                <w:sz w:val="20"/>
                <w:szCs w:val="20"/>
                <w:lang w:val="nl-NL"/>
              </w:rPr>
              <w:t>identificatie</w:t>
            </w:r>
            <w:ins w:id="2110" w:author="Arjan" w:date="2013-11-12T14:24:00Z">
              <w:r w:rsidRPr="00DD0F4F">
                <w:rPr>
                  <w:rFonts w:ascii="Arial" w:eastAsia="Times New Roman" w:hAnsi="Arial" w:cs="Arial"/>
                  <w:color w:val="000000"/>
                  <w:sz w:val="20"/>
                  <w:szCs w:val="20"/>
                  <w:lang w:val="nl-NL"/>
                </w:rPr>
                <w:t>’</w:t>
              </w:r>
            </w:ins>
          </w:p>
        </w:tc>
      </w:tr>
      <w:tr w:rsidR="00B7296C" w:rsidRPr="005C14BE" w14:paraId="1D74D58F" w14:textId="77777777" w:rsidTr="004140A0">
        <w:tc>
          <w:tcPr>
            <w:tcW w:w="3600" w:type="dxa"/>
            <w:tcBorders>
              <w:top w:val="nil"/>
              <w:left w:val="nil"/>
              <w:bottom w:val="nil"/>
              <w:right w:val="nil"/>
            </w:tcBorders>
          </w:tcPr>
          <w:p w14:paraId="058ACE22" w14:textId="77777777" w:rsidR="00B7296C" w:rsidRPr="00DD0F4F" w:rsidRDefault="00B7296C"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3912B349"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tc>
      </w:tr>
      <w:tr w:rsidR="00B7296C" w:rsidRPr="005C14BE" w14:paraId="77AC42E0" w14:textId="77777777" w:rsidTr="004140A0">
        <w:tc>
          <w:tcPr>
            <w:tcW w:w="3600" w:type="dxa"/>
            <w:tcBorders>
              <w:top w:val="nil"/>
              <w:left w:val="nil"/>
              <w:bottom w:val="nil"/>
              <w:right w:val="nil"/>
            </w:tcBorders>
          </w:tcPr>
          <w:p w14:paraId="263180DA"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14:paraId="542903FC"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Alle </w:t>
            </w:r>
            <w:del w:id="2111" w:author="Arjan" w:date="2012-11-16T14:23:00Z">
              <w:r w:rsidRPr="00DD0F4F" w:rsidDel="006401AC">
                <w:rPr>
                  <w:rFonts w:ascii="Arial" w:eastAsia="Times New Roman" w:hAnsi="Arial" w:cs="Arial"/>
                  <w:color w:val="000000"/>
                  <w:sz w:val="20"/>
                  <w:szCs w:val="20"/>
                  <w:lang w:val="nl-NL"/>
                </w:rPr>
                <w:delText>document</w:delText>
              </w:r>
            </w:del>
            <w:ins w:id="2112" w:author="Arjan" w:date="2012-11-16T14:24:00Z">
              <w:r w:rsidR="006401AC"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en die op enigerlei wijze relevant zijn voor het tot een goed einde brengen van een zaak. Een </w:t>
            </w:r>
            <w:del w:id="2113" w:author="Arjan" w:date="2012-11-16T14:24:00Z">
              <w:r w:rsidRPr="00DD0F4F" w:rsidDel="006401AC">
                <w:rPr>
                  <w:rFonts w:ascii="Arial" w:eastAsia="Times New Roman" w:hAnsi="Arial" w:cs="Arial"/>
                  <w:color w:val="000000"/>
                  <w:sz w:val="20"/>
                  <w:szCs w:val="20"/>
                  <w:lang w:val="nl-NL"/>
                </w:rPr>
                <w:delText xml:space="preserve">document </w:delText>
              </w:r>
            </w:del>
            <w:ins w:id="2114" w:author="Arjan" w:date="2012-11-16T14:24:00Z">
              <w:r w:rsidR="006401AC" w:rsidRPr="00DD0F4F">
                <w:rPr>
                  <w:rFonts w:ascii="Arial" w:eastAsia="Times New Roman" w:hAnsi="Arial" w:cs="Arial"/>
                  <w:color w:val="000000"/>
                  <w:sz w:val="20"/>
                  <w:szCs w:val="20"/>
                  <w:lang w:val="nl-NL"/>
                </w:rPr>
                <w:t xml:space="preserve">informatieobject </w:t>
              </w:r>
            </w:ins>
            <w:r w:rsidRPr="00DD0F4F">
              <w:rPr>
                <w:rFonts w:ascii="Arial" w:eastAsia="Times New Roman" w:hAnsi="Arial" w:cs="Arial"/>
                <w:color w:val="000000"/>
                <w:sz w:val="20"/>
                <w:szCs w:val="20"/>
                <w:lang w:val="nl-NL"/>
              </w:rPr>
              <w:t>is in dit kader relevant indien</w:t>
            </w:r>
            <w:ins w:id="2115" w:author="Arjan" w:date="2012-11-16T14:25:00Z">
              <w:r w:rsidR="006401AC" w:rsidRPr="00DD0F4F">
                <w:rPr>
                  <w:rFonts w:ascii="Arial" w:eastAsia="Times New Roman" w:hAnsi="Arial" w:cs="Arial"/>
                  <w:color w:val="000000"/>
                  <w:sz w:val="20"/>
                  <w:szCs w:val="20"/>
                  <w:lang w:val="nl-NL"/>
                </w:rPr>
                <w:t xml:space="preserve"> het</w:t>
              </w:r>
            </w:ins>
            <w:r w:rsidRPr="00DD0F4F">
              <w:rPr>
                <w:rFonts w:ascii="Arial" w:eastAsia="Times New Roman" w:hAnsi="Arial" w:cs="Arial"/>
                <w:color w:val="000000"/>
                <w:sz w:val="20"/>
                <w:szCs w:val="20"/>
                <w:lang w:val="nl-NL"/>
              </w:rPr>
              <w:t>:</w:t>
            </w:r>
          </w:p>
          <w:p w14:paraId="448ABDC1"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 </w:t>
            </w:r>
            <w:del w:id="2116" w:author="Arjan" w:date="2012-11-16T14:25:00Z">
              <w:r w:rsidRPr="00DD0F4F" w:rsidDel="006401AC">
                <w:rPr>
                  <w:rFonts w:ascii="Arial" w:eastAsia="Times New Roman" w:hAnsi="Arial" w:cs="Arial"/>
                  <w:color w:val="000000"/>
                  <w:sz w:val="20"/>
                  <w:szCs w:val="20"/>
                  <w:lang w:val="nl-NL"/>
                </w:rPr>
                <w:delText xml:space="preserve">het </w:delText>
              </w:r>
            </w:del>
            <w:r w:rsidRPr="00DD0F4F">
              <w:rPr>
                <w:rFonts w:ascii="Arial" w:eastAsia="Times New Roman" w:hAnsi="Arial" w:cs="Arial"/>
                <w:color w:val="000000"/>
                <w:sz w:val="20"/>
                <w:szCs w:val="20"/>
                <w:lang w:val="nl-NL"/>
              </w:rPr>
              <w:t xml:space="preserve">door een behandelaar van de zaak gedeeld wordt met andere betrokkenen bij de zaak (de ondergrens; een </w:t>
            </w:r>
            <w:del w:id="2117" w:author="Arjan" w:date="2012-11-16T14:24:00Z">
              <w:r w:rsidRPr="00DD0F4F" w:rsidDel="006401AC">
                <w:rPr>
                  <w:rFonts w:ascii="Arial" w:eastAsia="Times New Roman" w:hAnsi="Arial" w:cs="Arial"/>
                  <w:color w:val="000000"/>
                  <w:sz w:val="20"/>
                  <w:szCs w:val="20"/>
                  <w:lang w:val="nl-NL"/>
                </w:rPr>
                <w:delText>document</w:delText>
              </w:r>
            </w:del>
            <w:ins w:id="2118" w:author="Arjan" w:date="2012-11-16T14:24:00Z">
              <w:r w:rsidR="006401AC" w:rsidRPr="00DD0F4F">
                <w:rPr>
                  <w:rFonts w:ascii="Arial" w:eastAsia="Times New Roman" w:hAnsi="Arial" w:cs="Arial"/>
                  <w:color w:val="000000"/>
                  <w:sz w:val="20"/>
                  <w:szCs w:val="20"/>
                  <w:lang w:val="nl-NL"/>
                </w:rPr>
                <w:t>informatieobject</w:t>
              </w:r>
            </w:ins>
            <w:del w:id="2119" w:author="Arjan" w:date="2012-11-16T14:24:00Z">
              <w:r w:rsidRPr="00DD0F4F" w:rsidDel="006401AC">
                <w:rPr>
                  <w:rFonts w:ascii="Arial" w:eastAsia="Times New Roman" w:hAnsi="Arial" w:cs="Arial"/>
                  <w:color w:val="000000"/>
                  <w:sz w:val="20"/>
                  <w:szCs w:val="20"/>
                  <w:lang w:val="nl-NL"/>
                </w:rPr>
                <w:delText xml:space="preserve"> </w:delText>
              </w:r>
            </w:del>
            <w:ins w:id="2120" w:author="Arjan" w:date="2012-11-16T14:24:00Z">
              <w:r w:rsidR="006401AC"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 xml:space="preserve">wat het persoonlijke domein van de </w:t>
            </w:r>
            <w:r w:rsidRPr="00DD0F4F">
              <w:rPr>
                <w:rFonts w:ascii="Arial" w:eastAsia="Times New Roman" w:hAnsi="Arial" w:cs="Arial"/>
                <w:color w:val="000000"/>
                <w:sz w:val="20"/>
                <w:szCs w:val="20"/>
                <w:lang w:val="nl-NL"/>
              </w:rPr>
              <w:lastRenderedPageBreak/>
              <w:t>behandelaar van een zaak niet verlaat wordt in dit kader niet relevant geacht),</w:t>
            </w:r>
          </w:p>
          <w:p w14:paraId="199E5B79"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 </w:t>
            </w:r>
            <w:del w:id="2121" w:author="Arjan" w:date="2012-11-16T14:25:00Z">
              <w:r w:rsidRPr="00DD0F4F" w:rsidDel="006401AC">
                <w:rPr>
                  <w:rFonts w:ascii="Arial" w:eastAsia="Times New Roman" w:hAnsi="Arial" w:cs="Arial"/>
                  <w:color w:val="000000"/>
                  <w:sz w:val="20"/>
                  <w:szCs w:val="20"/>
                  <w:lang w:val="nl-NL"/>
                </w:rPr>
                <w:delText xml:space="preserve">het </w:delText>
              </w:r>
            </w:del>
            <w:r w:rsidRPr="00DD0F4F">
              <w:rPr>
                <w:rFonts w:ascii="Arial" w:eastAsia="Times New Roman" w:hAnsi="Arial" w:cs="Arial"/>
                <w:color w:val="000000"/>
                <w:sz w:val="20"/>
                <w:szCs w:val="20"/>
                <w:lang w:val="nl-NL"/>
              </w:rPr>
              <w:t>van belang is voor voor de inhoudelijke verantwoording (is de zaak goed afgehandeld), procesverantwoording (is de zaak op de juiste wijze afgehandeld) en/of reconstructie van de zaak, en/of</w:t>
            </w:r>
          </w:p>
          <w:p w14:paraId="6B27F9EF"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bewaard moet worden om te voldoen aan wettelijke en/of administratieve eisen en/of maatschappelijke behoeften.</w:t>
            </w:r>
          </w:p>
        </w:tc>
      </w:tr>
      <w:tr w:rsidR="00B7296C" w:rsidRPr="005C14BE" w14:paraId="32C932FC" w14:textId="77777777" w:rsidTr="004140A0">
        <w:tc>
          <w:tcPr>
            <w:tcW w:w="3600" w:type="dxa"/>
            <w:tcBorders>
              <w:top w:val="nil"/>
              <w:left w:val="nil"/>
              <w:bottom w:val="nil"/>
              <w:right w:val="nil"/>
            </w:tcBorders>
          </w:tcPr>
          <w:p w14:paraId="268E91B9" w14:textId="77777777" w:rsidR="00B7296C" w:rsidRPr="00DD0F4F" w:rsidRDefault="00B7296C"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467933E8"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tc>
      </w:tr>
      <w:tr w:rsidR="00B7296C" w:rsidRPr="00B7296C" w14:paraId="67CE22DD" w14:textId="77777777" w:rsidTr="004140A0">
        <w:tc>
          <w:tcPr>
            <w:tcW w:w="3600" w:type="dxa"/>
            <w:tcBorders>
              <w:top w:val="nil"/>
              <w:left w:val="nil"/>
              <w:bottom w:val="nil"/>
              <w:right w:val="nil"/>
            </w:tcBorders>
          </w:tcPr>
          <w:p w14:paraId="6BB5B002"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14:paraId="342E1AFD"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14:paraId="05535542" w14:textId="77777777" w:rsidTr="004140A0">
        <w:tc>
          <w:tcPr>
            <w:tcW w:w="3600" w:type="dxa"/>
            <w:tcBorders>
              <w:top w:val="nil"/>
              <w:left w:val="nil"/>
              <w:bottom w:val="nil"/>
              <w:right w:val="nil"/>
            </w:tcBorders>
          </w:tcPr>
          <w:p w14:paraId="6A1C7902"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615B442D" w14:textId="77777777"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r>
      <w:tr w:rsidR="00B7296C" w:rsidRPr="00B7296C" w14:paraId="28625D20" w14:textId="77777777" w:rsidTr="004140A0">
        <w:tc>
          <w:tcPr>
            <w:tcW w:w="3600" w:type="dxa"/>
            <w:tcBorders>
              <w:top w:val="nil"/>
              <w:left w:val="nil"/>
              <w:bottom w:val="nil"/>
              <w:right w:val="nil"/>
            </w:tcBorders>
          </w:tcPr>
          <w:p w14:paraId="68FA6F75"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bookmarkStart w:id="2122" w:name="BKM_CB08FF35_EE64_4504_90CF_835DA32E636C"/>
            <w:bookmarkEnd w:id="2122"/>
            <w:r w:rsidRPr="00B7296C">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14:paraId="6A92DB54"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Code</w:t>
            </w:r>
          </w:p>
        </w:tc>
        <w:tc>
          <w:tcPr>
            <w:tcW w:w="3330" w:type="dxa"/>
            <w:tcBorders>
              <w:top w:val="nil"/>
              <w:left w:val="nil"/>
              <w:bottom w:val="nil"/>
              <w:right w:val="nil"/>
            </w:tcBorders>
          </w:tcPr>
          <w:p w14:paraId="1EF52113"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Gegevensnaam</w:t>
            </w:r>
          </w:p>
        </w:tc>
        <w:tc>
          <w:tcPr>
            <w:tcW w:w="1350" w:type="dxa"/>
            <w:tcBorders>
              <w:top w:val="nil"/>
              <w:left w:val="nil"/>
              <w:bottom w:val="nil"/>
              <w:right w:val="nil"/>
            </w:tcBorders>
          </w:tcPr>
          <w:p w14:paraId="3D029D89"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Herkomst</w:t>
            </w:r>
          </w:p>
        </w:tc>
      </w:tr>
      <w:tr w:rsidR="00B7296C" w:rsidRPr="005C14BE" w14:paraId="30E42C45" w14:textId="77777777" w:rsidTr="004140A0">
        <w:tc>
          <w:tcPr>
            <w:tcW w:w="3600" w:type="dxa"/>
            <w:tcBorders>
              <w:top w:val="nil"/>
              <w:left w:val="nil"/>
              <w:bottom w:val="nil"/>
              <w:right w:val="nil"/>
            </w:tcBorders>
          </w:tcPr>
          <w:p w14:paraId="609B4B9F"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0B0F90A" w14:textId="77777777"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04ECC26" w14:textId="77777777" w:rsidR="00B7296C" w:rsidRPr="00B7296C" w:rsidRDefault="00DA5D93" w:rsidP="006A5F03">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B7296C" w:rsidRPr="00B7296C">
              <w:rPr>
                <w:rFonts w:ascii="Arial" w:hAnsi="Arial" w:cs="Arial"/>
                <w:sz w:val="20"/>
                <w:szCs w:val="20"/>
                <w:lang w:val="en-AU"/>
              </w:rPr>
              <w:instrText xml:space="preserve">MERGEFIELD </w:instrText>
            </w:r>
            <w:r w:rsidR="00B7296C"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2123" w:author="Arjan" w:date="2012-11-16T14:25:00Z">
              <w:r w:rsidR="00B7296C" w:rsidRPr="00B7296C" w:rsidDel="006A5F03">
                <w:rPr>
                  <w:rFonts w:ascii="Arial" w:eastAsia="Times New Roman" w:hAnsi="Arial" w:cs="Arial"/>
                  <w:color w:val="000000"/>
                  <w:sz w:val="20"/>
                  <w:szCs w:val="20"/>
                </w:rPr>
                <w:delText>Document</w:delText>
              </w:r>
            </w:del>
            <w:ins w:id="2124" w:author="Arjan" w:date="2012-11-16T14:26:00Z">
              <w:r w:rsidR="006A5F03">
                <w:rPr>
                  <w:rFonts w:ascii="Arial" w:eastAsia="Times New Roman" w:hAnsi="Arial" w:cs="Arial"/>
                  <w:color w:val="000000"/>
                  <w:sz w:val="20"/>
                  <w:szCs w:val="20"/>
                </w:rPr>
                <w:t>Informatieobject</w:t>
              </w:r>
            </w:ins>
            <w:r w:rsidR="00B7296C" w:rsidRPr="00B7296C">
              <w:rPr>
                <w:rFonts w:ascii="Arial" w:eastAsia="Times New Roman" w:hAnsi="Arial" w:cs="Arial"/>
                <w:color w:val="000000"/>
                <w:sz w:val="20"/>
                <w:szCs w:val="20"/>
              </w:rPr>
              <w:t>identificatie</w:t>
            </w:r>
            <w:r w:rsidRPr="00B7296C">
              <w:rPr>
                <w:rFonts w:ascii="Arial" w:hAnsi="Arial" w:cs="Arial"/>
                <w:sz w:val="20"/>
                <w:szCs w:val="20"/>
                <w:lang w:val="en-AU"/>
              </w:rPr>
              <w:fldChar w:fldCharType="end"/>
            </w:r>
          </w:p>
        </w:tc>
        <w:tc>
          <w:tcPr>
            <w:tcW w:w="1350" w:type="dxa"/>
            <w:tcBorders>
              <w:top w:val="nil"/>
              <w:left w:val="nil"/>
              <w:bottom w:val="nil"/>
              <w:right w:val="nil"/>
            </w:tcBorders>
          </w:tcPr>
          <w:p w14:paraId="49FAADA3" w14:textId="77777777"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4140A0" w:rsidRPr="00B7296C" w14:paraId="18B883B8" w14:textId="77777777" w:rsidTr="004140A0">
        <w:tc>
          <w:tcPr>
            <w:tcW w:w="3600" w:type="dxa"/>
            <w:tcBorders>
              <w:top w:val="nil"/>
              <w:left w:val="nil"/>
              <w:bottom w:val="nil"/>
              <w:right w:val="nil"/>
            </w:tcBorders>
          </w:tcPr>
          <w:p w14:paraId="3C8315AE" w14:textId="77777777"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0BE37A0C" w14:textId="77777777"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30CDDCED" w14:textId="77777777" w:rsidR="004140A0" w:rsidRPr="00B7296C" w:rsidRDefault="00DA5D93" w:rsidP="00B116C1">
            <w:pPr>
              <w:autoSpaceDE w:val="0"/>
              <w:autoSpaceDN w:val="0"/>
              <w:adjustRightInd w:val="0"/>
              <w:spacing w:after="0" w:line="240" w:lineRule="auto"/>
              <w:rPr>
                <w:rFonts w:ascii="Arial" w:hAnsi="Arial" w:cs="Arial"/>
                <w:sz w:val="20"/>
                <w:szCs w:val="20"/>
                <w:lang w:val="en-AU"/>
              </w:rPr>
            </w:pPr>
            <w:ins w:id="2125" w:author="Arjan" w:date="2013-11-12T14:46:00Z">
              <w:r w:rsidRPr="00CD63CD">
                <w:rPr>
                  <w:rFonts w:ascii="Arial" w:hAnsi="Arial" w:cs="Arial"/>
                  <w:sz w:val="20"/>
                  <w:szCs w:val="20"/>
                  <w:lang w:val="en-AU"/>
                </w:rPr>
                <w:fldChar w:fldCharType="begin" w:fldLock="1"/>
              </w:r>
              <w:r w:rsidR="004140A0" w:rsidRPr="00CD63CD">
                <w:rPr>
                  <w:rFonts w:ascii="Arial" w:hAnsi="Arial" w:cs="Arial"/>
                  <w:sz w:val="20"/>
                  <w:szCs w:val="20"/>
                  <w:lang w:val="en-AU"/>
                </w:rPr>
                <w:instrText xml:space="preserve">MERGEFIELD </w:instrText>
              </w:r>
              <w:r w:rsidR="004140A0"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ins>
            <w:ins w:id="2126" w:author="Arjan" w:date="2014-09-08T23:22:00Z">
              <w:r w:rsidR="00B116C1">
                <w:rPr>
                  <w:rFonts w:ascii="Arial" w:eastAsia="Times New Roman" w:hAnsi="Arial" w:cs="Arial"/>
                  <w:color w:val="000000"/>
                  <w:sz w:val="20"/>
                  <w:szCs w:val="20"/>
                </w:rPr>
                <w:t>Bron</w:t>
              </w:r>
            </w:ins>
            <w:ins w:id="2127" w:author="Arjan" w:date="2013-11-12T14:46:00Z">
              <w:r w:rsidR="004140A0" w:rsidRPr="00CD63CD">
                <w:rPr>
                  <w:rFonts w:ascii="Arial" w:eastAsia="Times New Roman" w:hAnsi="Arial" w:cs="Arial"/>
                  <w:color w:val="000000"/>
                  <w:sz w:val="20"/>
                  <w:szCs w:val="20"/>
                </w:rPr>
                <w:t>organisatie</w:t>
              </w:r>
              <w:r w:rsidRPr="00CD63CD">
                <w:rPr>
                  <w:rFonts w:ascii="Arial" w:hAnsi="Arial" w:cs="Arial"/>
                  <w:sz w:val="20"/>
                  <w:szCs w:val="20"/>
                  <w:lang w:val="en-AU"/>
                </w:rPr>
                <w:fldChar w:fldCharType="end"/>
              </w:r>
            </w:ins>
          </w:p>
        </w:tc>
        <w:tc>
          <w:tcPr>
            <w:tcW w:w="1350" w:type="dxa"/>
            <w:tcBorders>
              <w:top w:val="nil"/>
              <w:left w:val="nil"/>
              <w:bottom w:val="nil"/>
              <w:right w:val="nil"/>
            </w:tcBorders>
          </w:tcPr>
          <w:p w14:paraId="64A13D46"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ins w:id="2128" w:author="Arjan" w:date="2013-11-12T14:46:00Z">
              <w:r w:rsidRPr="00CD63CD">
                <w:rPr>
                  <w:rFonts w:ascii="Arial" w:eastAsia="Times New Roman" w:hAnsi="Arial" w:cs="Arial"/>
                  <w:color w:val="000000"/>
                  <w:sz w:val="20"/>
                  <w:szCs w:val="20"/>
                </w:rPr>
                <w:t>KING</w:t>
              </w:r>
            </w:ins>
          </w:p>
        </w:tc>
      </w:tr>
      <w:tr w:rsidR="004140A0" w:rsidRPr="005C14BE" w14:paraId="62E9D079" w14:textId="77777777" w:rsidTr="004140A0">
        <w:tc>
          <w:tcPr>
            <w:tcW w:w="3600" w:type="dxa"/>
            <w:tcBorders>
              <w:top w:val="nil"/>
              <w:left w:val="nil"/>
              <w:bottom w:val="nil"/>
              <w:right w:val="nil"/>
            </w:tcBorders>
          </w:tcPr>
          <w:p w14:paraId="79A1E2C9"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2129" w:name="BKM_61F9ED59_4DA5_4099_ADAC_8D7FEFDD0F37"/>
            <w:bookmarkEnd w:id="2129"/>
          </w:p>
        </w:tc>
        <w:tc>
          <w:tcPr>
            <w:tcW w:w="1080" w:type="dxa"/>
            <w:tcBorders>
              <w:top w:val="nil"/>
              <w:left w:val="nil"/>
              <w:bottom w:val="nil"/>
              <w:right w:val="nil"/>
            </w:tcBorders>
          </w:tcPr>
          <w:p w14:paraId="52863B05"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2930E5B" w14:textId="77777777" w:rsidR="004140A0" w:rsidRPr="00B7296C" w:rsidRDefault="00DA5D93"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2130" w:author="Arjan" w:date="2012-11-16T14:26:00Z">
              <w:r w:rsidR="004140A0" w:rsidRPr="00B7296C" w:rsidDel="006A5F03">
                <w:rPr>
                  <w:rFonts w:ascii="Arial" w:eastAsia="Times New Roman" w:hAnsi="Arial" w:cs="Arial"/>
                  <w:color w:val="000000"/>
                  <w:sz w:val="20"/>
                  <w:szCs w:val="20"/>
                </w:rPr>
                <w:delText>Document</w:delText>
              </w:r>
            </w:del>
            <w:del w:id="2131" w:author="Arjan" w:date="2014-01-22T15:21:00Z">
              <w:r w:rsidR="004140A0" w:rsidRPr="00B7296C" w:rsidDel="001938EB">
                <w:rPr>
                  <w:rFonts w:ascii="Arial" w:eastAsia="Times New Roman" w:hAnsi="Arial" w:cs="Arial"/>
                  <w:color w:val="000000"/>
                  <w:sz w:val="20"/>
                  <w:szCs w:val="20"/>
                </w:rPr>
                <w:delText>c</w:delText>
              </w:r>
            </w:del>
            <w:ins w:id="2132" w:author="Arjan" w:date="2014-01-22T15:21:00Z">
              <w:r w:rsidR="001938EB">
                <w:rPr>
                  <w:rFonts w:ascii="Arial" w:eastAsia="Times New Roman" w:hAnsi="Arial" w:cs="Arial"/>
                  <w:color w:val="000000"/>
                  <w:sz w:val="20"/>
                  <w:szCs w:val="20"/>
                </w:rPr>
                <w:t>C</w:t>
              </w:r>
            </w:ins>
            <w:r w:rsidR="004140A0" w:rsidRPr="00B7296C">
              <w:rPr>
                <w:rFonts w:ascii="Arial" w:eastAsia="Times New Roman" w:hAnsi="Arial" w:cs="Arial"/>
                <w:color w:val="000000"/>
                <w:sz w:val="20"/>
                <w:szCs w:val="20"/>
              </w:rPr>
              <w:t>reatiedatum</w:t>
            </w:r>
            <w:r w:rsidRPr="00B7296C">
              <w:rPr>
                <w:rFonts w:ascii="Arial" w:hAnsi="Arial" w:cs="Arial"/>
                <w:sz w:val="20"/>
                <w:szCs w:val="20"/>
                <w:lang w:val="en-AU"/>
              </w:rPr>
              <w:fldChar w:fldCharType="end"/>
            </w:r>
          </w:p>
        </w:tc>
        <w:tc>
          <w:tcPr>
            <w:tcW w:w="1350" w:type="dxa"/>
            <w:tcBorders>
              <w:top w:val="nil"/>
              <w:left w:val="nil"/>
              <w:bottom w:val="nil"/>
              <w:right w:val="nil"/>
            </w:tcBorders>
          </w:tcPr>
          <w:p w14:paraId="5E9A5CDF" w14:textId="77777777"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4140A0" w:rsidRPr="00B7296C" w14:paraId="673557A0" w14:textId="77777777" w:rsidTr="004140A0">
        <w:tc>
          <w:tcPr>
            <w:tcW w:w="3600" w:type="dxa"/>
            <w:tcBorders>
              <w:top w:val="nil"/>
              <w:left w:val="nil"/>
              <w:bottom w:val="nil"/>
              <w:right w:val="nil"/>
            </w:tcBorders>
          </w:tcPr>
          <w:p w14:paraId="3EEF8D4C" w14:textId="77777777"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bookmarkStart w:id="2133" w:name="BKM_FFEE3095_1146_4106_A1ED_70A253812FA6"/>
            <w:bookmarkEnd w:id="2133"/>
          </w:p>
        </w:tc>
        <w:tc>
          <w:tcPr>
            <w:tcW w:w="1080" w:type="dxa"/>
            <w:tcBorders>
              <w:top w:val="nil"/>
              <w:left w:val="nil"/>
              <w:bottom w:val="nil"/>
              <w:right w:val="nil"/>
            </w:tcBorders>
          </w:tcPr>
          <w:p w14:paraId="070C6033" w14:textId="77777777"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00D331DD" w14:textId="77777777" w:rsidR="004140A0" w:rsidRPr="00B7296C" w:rsidRDefault="00DA5D93"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2134" w:author="Arjan" w:date="2012-11-16T14:26:00Z">
              <w:r w:rsidR="004140A0" w:rsidRPr="00B7296C" w:rsidDel="006A5F03">
                <w:rPr>
                  <w:rFonts w:ascii="Arial" w:eastAsia="Times New Roman" w:hAnsi="Arial" w:cs="Arial"/>
                  <w:color w:val="000000"/>
                  <w:sz w:val="20"/>
                  <w:szCs w:val="20"/>
                </w:rPr>
                <w:delText>Document</w:delText>
              </w:r>
            </w:del>
            <w:del w:id="2135" w:author="Arjan" w:date="2014-01-22T15:22:00Z">
              <w:r w:rsidR="004140A0" w:rsidRPr="00B7296C" w:rsidDel="001938EB">
                <w:rPr>
                  <w:rFonts w:ascii="Arial" w:eastAsia="Times New Roman" w:hAnsi="Arial" w:cs="Arial"/>
                  <w:color w:val="000000"/>
                  <w:sz w:val="20"/>
                  <w:szCs w:val="20"/>
                </w:rPr>
                <w:delText>o</w:delText>
              </w:r>
            </w:del>
            <w:ins w:id="2136" w:author="Arjan" w:date="2014-01-22T15:22:00Z">
              <w:r w:rsidR="001938EB">
                <w:rPr>
                  <w:rFonts w:ascii="Arial" w:eastAsia="Times New Roman" w:hAnsi="Arial" w:cs="Arial"/>
                  <w:color w:val="000000"/>
                  <w:sz w:val="20"/>
                  <w:szCs w:val="20"/>
                </w:rPr>
                <w:t>O</w:t>
              </w:r>
            </w:ins>
            <w:r w:rsidR="004140A0" w:rsidRPr="00B7296C">
              <w:rPr>
                <w:rFonts w:ascii="Arial" w:eastAsia="Times New Roman" w:hAnsi="Arial" w:cs="Arial"/>
                <w:color w:val="000000"/>
                <w:sz w:val="20"/>
                <w:szCs w:val="20"/>
              </w:rPr>
              <w:t>ntvangstdatum</w:t>
            </w:r>
            <w:r w:rsidRPr="00B7296C">
              <w:rPr>
                <w:rFonts w:ascii="Arial" w:hAnsi="Arial" w:cs="Arial"/>
                <w:sz w:val="20"/>
                <w:szCs w:val="20"/>
                <w:lang w:val="en-AU"/>
              </w:rPr>
              <w:fldChar w:fldCharType="end"/>
            </w:r>
          </w:p>
        </w:tc>
        <w:tc>
          <w:tcPr>
            <w:tcW w:w="1350" w:type="dxa"/>
            <w:tcBorders>
              <w:top w:val="nil"/>
              <w:left w:val="nil"/>
              <w:bottom w:val="nil"/>
              <w:right w:val="nil"/>
            </w:tcBorders>
          </w:tcPr>
          <w:p w14:paraId="412C9AA4"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1F11C7" w:rsidRPr="00B7296C" w14:paraId="2E276840" w14:textId="77777777" w:rsidTr="004140A0">
        <w:trPr>
          <w:ins w:id="2137" w:author="Arjan" w:date="2014-09-08T17:50:00Z"/>
        </w:trPr>
        <w:tc>
          <w:tcPr>
            <w:tcW w:w="3600" w:type="dxa"/>
            <w:tcBorders>
              <w:top w:val="nil"/>
              <w:left w:val="nil"/>
              <w:bottom w:val="nil"/>
              <w:right w:val="nil"/>
            </w:tcBorders>
          </w:tcPr>
          <w:p w14:paraId="046F7676" w14:textId="77777777" w:rsidR="001F11C7" w:rsidRPr="00B7296C" w:rsidRDefault="001F11C7" w:rsidP="00B7296C">
            <w:pPr>
              <w:autoSpaceDE w:val="0"/>
              <w:autoSpaceDN w:val="0"/>
              <w:adjustRightInd w:val="0"/>
              <w:spacing w:after="0" w:line="240" w:lineRule="auto"/>
              <w:rPr>
                <w:ins w:id="2138" w:author="Arjan" w:date="2014-09-08T17:50:00Z"/>
                <w:rFonts w:ascii="Arial" w:eastAsia="Times New Roman" w:hAnsi="Arial" w:cs="Arial"/>
                <w:color w:val="000000"/>
                <w:sz w:val="20"/>
                <w:szCs w:val="20"/>
              </w:rPr>
            </w:pPr>
          </w:p>
        </w:tc>
        <w:tc>
          <w:tcPr>
            <w:tcW w:w="1080" w:type="dxa"/>
            <w:tcBorders>
              <w:top w:val="nil"/>
              <w:left w:val="nil"/>
              <w:bottom w:val="nil"/>
              <w:right w:val="nil"/>
            </w:tcBorders>
          </w:tcPr>
          <w:p w14:paraId="43203E78" w14:textId="77777777" w:rsidR="001F11C7" w:rsidRPr="00B7296C" w:rsidRDefault="001F11C7" w:rsidP="00B7296C">
            <w:pPr>
              <w:autoSpaceDE w:val="0"/>
              <w:autoSpaceDN w:val="0"/>
              <w:adjustRightInd w:val="0"/>
              <w:spacing w:after="0" w:line="240" w:lineRule="auto"/>
              <w:rPr>
                <w:ins w:id="2139" w:author="Arjan" w:date="2014-09-08T17:50:00Z"/>
                <w:rFonts w:ascii="Arial" w:eastAsia="Times New Roman" w:hAnsi="Arial" w:cs="Arial"/>
                <w:color w:val="000000"/>
                <w:sz w:val="20"/>
                <w:szCs w:val="20"/>
              </w:rPr>
            </w:pPr>
          </w:p>
        </w:tc>
        <w:tc>
          <w:tcPr>
            <w:tcW w:w="3330" w:type="dxa"/>
            <w:tcBorders>
              <w:top w:val="nil"/>
              <w:left w:val="nil"/>
              <w:bottom w:val="nil"/>
              <w:right w:val="nil"/>
            </w:tcBorders>
          </w:tcPr>
          <w:p w14:paraId="470964E0" w14:textId="77777777" w:rsidR="001F11C7" w:rsidRPr="00B7296C" w:rsidRDefault="001F11C7" w:rsidP="001938EB">
            <w:pPr>
              <w:autoSpaceDE w:val="0"/>
              <w:autoSpaceDN w:val="0"/>
              <w:adjustRightInd w:val="0"/>
              <w:spacing w:after="0" w:line="240" w:lineRule="auto"/>
              <w:rPr>
                <w:ins w:id="2140" w:author="Arjan" w:date="2014-09-08T17:50:00Z"/>
                <w:rFonts w:ascii="Arial" w:hAnsi="Arial" w:cs="Arial"/>
                <w:sz w:val="20"/>
                <w:szCs w:val="20"/>
                <w:lang w:val="en-AU"/>
              </w:rPr>
            </w:pPr>
            <w:ins w:id="2141" w:author="Arjan" w:date="2014-09-08T17:50:00Z">
              <w:r>
                <w:rPr>
                  <w:rFonts w:ascii="Arial" w:hAnsi="Arial" w:cs="Arial"/>
                  <w:sz w:val="20"/>
                  <w:szCs w:val="20"/>
                  <w:lang w:val="en-AU"/>
                </w:rPr>
                <w:t>Afzender</w:t>
              </w:r>
            </w:ins>
          </w:p>
        </w:tc>
        <w:tc>
          <w:tcPr>
            <w:tcW w:w="1350" w:type="dxa"/>
            <w:tcBorders>
              <w:top w:val="nil"/>
              <w:left w:val="nil"/>
              <w:bottom w:val="nil"/>
              <w:right w:val="nil"/>
            </w:tcBorders>
          </w:tcPr>
          <w:p w14:paraId="4E6FB2B3" w14:textId="77777777" w:rsidR="001F11C7" w:rsidRPr="00B7296C" w:rsidRDefault="001F11C7" w:rsidP="00B7296C">
            <w:pPr>
              <w:autoSpaceDE w:val="0"/>
              <w:autoSpaceDN w:val="0"/>
              <w:adjustRightInd w:val="0"/>
              <w:spacing w:after="0" w:line="240" w:lineRule="auto"/>
              <w:rPr>
                <w:ins w:id="2142" w:author="Arjan" w:date="2014-09-08T17:50:00Z"/>
                <w:rFonts w:ascii="Arial" w:eastAsia="Times New Roman" w:hAnsi="Arial" w:cs="Arial"/>
                <w:color w:val="000000"/>
                <w:sz w:val="20"/>
                <w:szCs w:val="20"/>
              </w:rPr>
            </w:pPr>
            <w:ins w:id="2143" w:author="Arjan" w:date="2014-09-08T17:50:00Z">
              <w:r>
                <w:rPr>
                  <w:rFonts w:ascii="Arial" w:eastAsia="Times New Roman" w:hAnsi="Arial" w:cs="Arial"/>
                  <w:color w:val="000000"/>
                  <w:sz w:val="20"/>
                  <w:szCs w:val="20"/>
                </w:rPr>
                <w:t>KING</w:t>
              </w:r>
            </w:ins>
          </w:p>
        </w:tc>
      </w:tr>
      <w:tr w:rsidR="004140A0" w:rsidRPr="005C14BE" w14:paraId="01230AE7" w14:textId="77777777" w:rsidTr="004140A0">
        <w:tc>
          <w:tcPr>
            <w:tcW w:w="3600" w:type="dxa"/>
            <w:tcBorders>
              <w:top w:val="nil"/>
              <w:left w:val="nil"/>
              <w:bottom w:val="nil"/>
              <w:right w:val="nil"/>
            </w:tcBorders>
          </w:tcPr>
          <w:p w14:paraId="38D73651"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2144" w:name="BKM_21E0EC21_5217_4582_A8B8_CA0EE3EFDFAD"/>
            <w:bookmarkEnd w:id="2144"/>
          </w:p>
        </w:tc>
        <w:tc>
          <w:tcPr>
            <w:tcW w:w="1080" w:type="dxa"/>
            <w:tcBorders>
              <w:top w:val="nil"/>
              <w:left w:val="nil"/>
              <w:bottom w:val="nil"/>
              <w:right w:val="nil"/>
            </w:tcBorders>
          </w:tcPr>
          <w:p w14:paraId="334B9DD0"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6F20CFA" w14:textId="77777777" w:rsidR="004140A0" w:rsidRPr="00B7296C" w:rsidRDefault="00DA5D93"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2145" w:author="Arjan" w:date="2012-11-16T14:26:00Z">
              <w:r w:rsidR="004140A0" w:rsidRPr="00B7296C" w:rsidDel="006A5F03">
                <w:rPr>
                  <w:rFonts w:ascii="Arial" w:eastAsia="Times New Roman" w:hAnsi="Arial" w:cs="Arial"/>
                  <w:color w:val="000000"/>
                  <w:sz w:val="20"/>
                  <w:szCs w:val="20"/>
                </w:rPr>
                <w:delText>Document</w:delText>
              </w:r>
            </w:del>
            <w:del w:id="2146" w:author="Arjan" w:date="2014-01-22T15:22:00Z">
              <w:r w:rsidR="004140A0" w:rsidRPr="00B7296C" w:rsidDel="001938EB">
                <w:rPr>
                  <w:rFonts w:ascii="Arial" w:eastAsia="Times New Roman" w:hAnsi="Arial" w:cs="Arial"/>
                  <w:color w:val="000000"/>
                  <w:sz w:val="20"/>
                  <w:szCs w:val="20"/>
                </w:rPr>
                <w:delText>t</w:delText>
              </w:r>
            </w:del>
            <w:ins w:id="2147" w:author="Arjan" w:date="2014-01-22T15:22:00Z">
              <w:r w:rsidR="001938EB">
                <w:rPr>
                  <w:rFonts w:ascii="Arial" w:eastAsia="Times New Roman" w:hAnsi="Arial" w:cs="Arial"/>
                  <w:color w:val="000000"/>
                  <w:sz w:val="20"/>
                  <w:szCs w:val="20"/>
                </w:rPr>
                <w:t>T</w:t>
              </w:r>
            </w:ins>
            <w:r w:rsidR="004140A0" w:rsidRPr="00B7296C">
              <w:rPr>
                <w:rFonts w:ascii="Arial" w:eastAsia="Times New Roman" w:hAnsi="Arial" w:cs="Arial"/>
                <w:color w:val="000000"/>
                <w:sz w:val="20"/>
                <w:szCs w:val="20"/>
              </w:rPr>
              <w:t>itel</w:t>
            </w:r>
            <w:r w:rsidRPr="00B7296C">
              <w:rPr>
                <w:rFonts w:ascii="Arial" w:hAnsi="Arial" w:cs="Arial"/>
                <w:sz w:val="20"/>
                <w:szCs w:val="20"/>
                <w:lang w:val="en-AU"/>
              </w:rPr>
              <w:fldChar w:fldCharType="end"/>
            </w:r>
          </w:p>
        </w:tc>
        <w:tc>
          <w:tcPr>
            <w:tcW w:w="1350" w:type="dxa"/>
            <w:tcBorders>
              <w:top w:val="nil"/>
              <w:left w:val="nil"/>
              <w:bottom w:val="nil"/>
              <w:right w:val="nil"/>
            </w:tcBorders>
          </w:tcPr>
          <w:p w14:paraId="3EE8B98C" w14:textId="77777777"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4140A0" w:rsidRPr="005C14BE" w14:paraId="1F0EDB7F" w14:textId="77777777" w:rsidTr="004140A0">
        <w:tc>
          <w:tcPr>
            <w:tcW w:w="3600" w:type="dxa"/>
            <w:tcBorders>
              <w:top w:val="nil"/>
              <w:left w:val="nil"/>
              <w:bottom w:val="nil"/>
              <w:right w:val="nil"/>
            </w:tcBorders>
          </w:tcPr>
          <w:p w14:paraId="3865E7A1" w14:textId="77777777"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bookmarkStart w:id="2148" w:name="BKM_1DB068B6_3EAE_4d79_B1EC_73905A5994FC"/>
            <w:bookmarkEnd w:id="2148"/>
          </w:p>
        </w:tc>
        <w:tc>
          <w:tcPr>
            <w:tcW w:w="1080" w:type="dxa"/>
            <w:tcBorders>
              <w:top w:val="nil"/>
              <w:left w:val="nil"/>
              <w:bottom w:val="nil"/>
              <w:right w:val="nil"/>
            </w:tcBorders>
          </w:tcPr>
          <w:p w14:paraId="3873EFAB" w14:textId="77777777"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52BE52CE" w14:textId="77777777" w:rsidR="004140A0" w:rsidRPr="00B7296C" w:rsidRDefault="00DA5D93"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2149" w:author="Arjan" w:date="2012-11-16T14:26:00Z">
              <w:r w:rsidR="004140A0" w:rsidRPr="00B7296C" w:rsidDel="006A5F03">
                <w:rPr>
                  <w:rFonts w:ascii="Arial" w:eastAsia="Times New Roman" w:hAnsi="Arial" w:cs="Arial"/>
                  <w:color w:val="000000"/>
                  <w:sz w:val="20"/>
                  <w:szCs w:val="20"/>
                </w:rPr>
                <w:delText>Document</w:delText>
              </w:r>
            </w:del>
            <w:del w:id="2150" w:author="Arjan" w:date="2014-01-22T15:22:00Z">
              <w:r w:rsidR="004140A0" w:rsidRPr="00B7296C" w:rsidDel="001938EB">
                <w:rPr>
                  <w:rFonts w:ascii="Arial" w:eastAsia="Times New Roman" w:hAnsi="Arial" w:cs="Arial"/>
                  <w:color w:val="000000"/>
                  <w:sz w:val="20"/>
                  <w:szCs w:val="20"/>
                </w:rPr>
                <w:delText>b</w:delText>
              </w:r>
            </w:del>
            <w:ins w:id="2151" w:author="Arjan" w:date="2014-01-22T15:22:00Z">
              <w:r w:rsidR="001938EB">
                <w:rPr>
                  <w:rFonts w:ascii="Arial" w:eastAsia="Times New Roman" w:hAnsi="Arial" w:cs="Arial"/>
                  <w:color w:val="000000"/>
                  <w:sz w:val="20"/>
                  <w:szCs w:val="20"/>
                </w:rPr>
                <w:t>B</w:t>
              </w:r>
            </w:ins>
            <w:r w:rsidR="004140A0" w:rsidRPr="00B7296C">
              <w:rPr>
                <w:rFonts w:ascii="Arial" w:eastAsia="Times New Roman" w:hAnsi="Arial" w:cs="Arial"/>
                <w:color w:val="000000"/>
                <w:sz w:val="20"/>
                <w:szCs w:val="20"/>
              </w:rPr>
              <w:t>eschrijving</w:t>
            </w:r>
            <w:r w:rsidRPr="00B7296C">
              <w:rPr>
                <w:rFonts w:ascii="Arial" w:hAnsi="Arial" w:cs="Arial"/>
                <w:sz w:val="20"/>
                <w:szCs w:val="20"/>
                <w:lang w:val="en-AU"/>
              </w:rPr>
              <w:fldChar w:fldCharType="end"/>
            </w:r>
          </w:p>
        </w:tc>
        <w:tc>
          <w:tcPr>
            <w:tcW w:w="1350" w:type="dxa"/>
            <w:tcBorders>
              <w:top w:val="nil"/>
              <w:left w:val="nil"/>
              <w:bottom w:val="nil"/>
              <w:right w:val="nil"/>
            </w:tcBorders>
          </w:tcPr>
          <w:p w14:paraId="6A7B80F3" w14:textId="77777777"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1938EB" w:rsidRPr="00B7296C" w14:paraId="1D131797" w14:textId="77777777" w:rsidTr="004140A0">
        <w:trPr>
          <w:ins w:id="2152" w:author="Arjan" w:date="2014-01-22T15:21:00Z"/>
        </w:trPr>
        <w:tc>
          <w:tcPr>
            <w:tcW w:w="3600" w:type="dxa"/>
            <w:tcBorders>
              <w:top w:val="nil"/>
              <w:left w:val="nil"/>
              <w:bottom w:val="nil"/>
              <w:right w:val="nil"/>
            </w:tcBorders>
          </w:tcPr>
          <w:p w14:paraId="18075C39" w14:textId="77777777" w:rsidR="001938EB" w:rsidRPr="00DD0F4F" w:rsidRDefault="001938EB" w:rsidP="00B7296C">
            <w:pPr>
              <w:autoSpaceDE w:val="0"/>
              <w:autoSpaceDN w:val="0"/>
              <w:adjustRightInd w:val="0"/>
              <w:spacing w:after="0" w:line="240" w:lineRule="auto"/>
              <w:rPr>
                <w:ins w:id="2153" w:author="Arjan" w:date="2014-01-22T15:21:00Z"/>
                <w:rFonts w:ascii="Arial" w:eastAsia="Times New Roman" w:hAnsi="Arial" w:cs="Arial"/>
                <w:color w:val="000000"/>
                <w:sz w:val="20"/>
                <w:szCs w:val="20"/>
                <w:lang w:val="nl-NL"/>
              </w:rPr>
            </w:pPr>
          </w:p>
        </w:tc>
        <w:tc>
          <w:tcPr>
            <w:tcW w:w="1080" w:type="dxa"/>
            <w:tcBorders>
              <w:top w:val="nil"/>
              <w:left w:val="nil"/>
              <w:bottom w:val="nil"/>
              <w:right w:val="nil"/>
            </w:tcBorders>
          </w:tcPr>
          <w:p w14:paraId="6D69BC50" w14:textId="77777777" w:rsidR="001938EB" w:rsidRPr="00DD0F4F" w:rsidRDefault="001938EB" w:rsidP="00B7296C">
            <w:pPr>
              <w:autoSpaceDE w:val="0"/>
              <w:autoSpaceDN w:val="0"/>
              <w:adjustRightInd w:val="0"/>
              <w:spacing w:after="0" w:line="240" w:lineRule="auto"/>
              <w:rPr>
                <w:ins w:id="2154" w:author="Arjan" w:date="2014-01-22T15:21:00Z"/>
                <w:rFonts w:ascii="Arial" w:eastAsia="Times New Roman" w:hAnsi="Arial" w:cs="Arial"/>
                <w:color w:val="000000"/>
                <w:sz w:val="20"/>
                <w:szCs w:val="20"/>
                <w:lang w:val="nl-NL"/>
              </w:rPr>
            </w:pPr>
          </w:p>
        </w:tc>
        <w:tc>
          <w:tcPr>
            <w:tcW w:w="3330" w:type="dxa"/>
            <w:tcBorders>
              <w:top w:val="nil"/>
              <w:left w:val="nil"/>
              <w:bottom w:val="nil"/>
              <w:right w:val="nil"/>
            </w:tcBorders>
          </w:tcPr>
          <w:p w14:paraId="0C6A3F74" w14:textId="77777777" w:rsidR="001938EB" w:rsidRPr="00B7296C" w:rsidRDefault="00B644DB" w:rsidP="006A5F03">
            <w:pPr>
              <w:autoSpaceDE w:val="0"/>
              <w:autoSpaceDN w:val="0"/>
              <w:adjustRightInd w:val="0"/>
              <w:spacing w:after="0" w:line="240" w:lineRule="auto"/>
              <w:rPr>
                <w:ins w:id="2155" w:author="Arjan" w:date="2014-01-22T15:21:00Z"/>
                <w:rFonts w:ascii="Arial" w:hAnsi="Arial" w:cs="Arial"/>
                <w:sz w:val="20"/>
                <w:szCs w:val="20"/>
                <w:lang w:val="en-AU"/>
              </w:rPr>
            </w:pPr>
            <w:ins w:id="2156" w:author="Arjan" w:date="2014-01-22T15:22:00Z">
              <w:r>
                <w:rPr>
                  <w:rFonts w:ascii="Arial" w:hAnsi="Arial" w:cs="Arial"/>
                  <w:sz w:val="20"/>
                  <w:szCs w:val="20"/>
                  <w:lang w:val="en-AU"/>
                </w:rPr>
                <w:t>Versie</w:t>
              </w:r>
            </w:ins>
          </w:p>
        </w:tc>
        <w:tc>
          <w:tcPr>
            <w:tcW w:w="1350" w:type="dxa"/>
            <w:tcBorders>
              <w:top w:val="nil"/>
              <w:left w:val="nil"/>
              <w:bottom w:val="nil"/>
              <w:right w:val="nil"/>
            </w:tcBorders>
          </w:tcPr>
          <w:p w14:paraId="6310F851" w14:textId="77777777" w:rsidR="001938EB" w:rsidRPr="00B7296C" w:rsidRDefault="00B644DB" w:rsidP="00B7296C">
            <w:pPr>
              <w:autoSpaceDE w:val="0"/>
              <w:autoSpaceDN w:val="0"/>
              <w:adjustRightInd w:val="0"/>
              <w:spacing w:after="0" w:line="240" w:lineRule="auto"/>
              <w:rPr>
                <w:ins w:id="2157" w:author="Arjan" w:date="2014-01-22T15:21:00Z"/>
                <w:rFonts w:ascii="Arial" w:eastAsia="Times New Roman" w:hAnsi="Arial" w:cs="Arial"/>
                <w:color w:val="000000"/>
                <w:sz w:val="20"/>
                <w:szCs w:val="20"/>
              </w:rPr>
            </w:pPr>
            <w:ins w:id="2158" w:author="Arjan" w:date="2014-01-22T15:22:00Z">
              <w:r>
                <w:rPr>
                  <w:rFonts w:ascii="Arial" w:eastAsia="Times New Roman" w:hAnsi="Arial" w:cs="Arial"/>
                  <w:color w:val="000000"/>
                  <w:sz w:val="20"/>
                  <w:szCs w:val="20"/>
                </w:rPr>
                <w:t>KING</w:t>
              </w:r>
            </w:ins>
          </w:p>
        </w:tc>
      </w:tr>
      <w:tr w:rsidR="001938EB" w:rsidRPr="00B7296C" w14:paraId="49F67B58" w14:textId="77777777" w:rsidTr="004140A0">
        <w:trPr>
          <w:ins w:id="2159" w:author="Arjan" w:date="2014-01-22T15:21:00Z"/>
        </w:trPr>
        <w:tc>
          <w:tcPr>
            <w:tcW w:w="3600" w:type="dxa"/>
            <w:tcBorders>
              <w:top w:val="nil"/>
              <w:left w:val="nil"/>
              <w:bottom w:val="nil"/>
              <w:right w:val="nil"/>
            </w:tcBorders>
          </w:tcPr>
          <w:p w14:paraId="007CBF5F" w14:textId="77777777" w:rsidR="001938EB" w:rsidRPr="00B7296C" w:rsidRDefault="001938EB" w:rsidP="00B7296C">
            <w:pPr>
              <w:autoSpaceDE w:val="0"/>
              <w:autoSpaceDN w:val="0"/>
              <w:adjustRightInd w:val="0"/>
              <w:spacing w:after="0" w:line="240" w:lineRule="auto"/>
              <w:rPr>
                <w:ins w:id="2160" w:author="Arjan" w:date="2014-01-22T15:21:00Z"/>
                <w:rFonts w:ascii="Arial" w:eastAsia="Times New Roman" w:hAnsi="Arial" w:cs="Arial"/>
                <w:color w:val="000000"/>
                <w:sz w:val="20"/>
                <w:szCs w:val="20"/>
              </w:rPr>
            </w:pPr>
          </w:p>
        </w:tc>
        <w:tc>
          <w:tcPr>
            <w:tcW w:w="1080" w:type="dxa"/>
            <w:tcBorders>
              <w:top w:val="nil"/>
              <w:left w:val="nil"/>
              <w:bottom w:val="nil"/>
              <w:right w:val="nil"/>
            </w:tcBorders>
          </w:tcPr>
          <w:p w14:paraId="4CC645E0" w14:textId="77777777" w:rsidR="001938EB" w:rsidRPr="00B7296C" w:rsidRDefault="001938EB" w:rsidP="00B7296C">
            <w:pPr>
              <w:autoSpaceDE w:val="0"/>
              <w:autoSpaceDN w:val="0"/>
              <w:adjustRightInd w:val="0"/>
              <w:spacing w:after="0" w:line="240" w:lineRule="auto"/>
              <w:rPr>
                <w:ins w:id="2161" w:author="Arjan" w:date="2014-01-22T15:21:00Z"/>
                <w:rFonts w:ascii="Arial" w:eastAsia="Times New Roman" w:hAnsi="Arial" w:cs="Arial"/>
                <w:color w:val="000000"/>
                <w:sz w:val="20"/>
                <w:szCs w:val="20"/>
              </w:rPr>
            </w:pPr>
          </w:p>
        </w:tc>
        <w:tc>
          <w:tcPr>
            <w:tcW w:w="3330" w:type="dxa"/>
            <w:tcBorders>
              <w:top w:val="nil"/>
              <w:left w:val="nil"/>
              <w:bottom w:val="nil"/>
              <w:right w:val="nil"/>
            </w:tcBorders>
          </w:tcPr>
          <w:p w14:paraId="6D737C36" w14:textId="77777777" w:rsidR="001938EB" w:rsidRPr="00B7296C" w:rsidRDefault="00B644DB" w:rsidP="006A5F03">
            <w:pPr>
              <w:autoSpaceDE w:val="0"/>
              <w:autoSpaceDN w:val="0"/>
              <w:adjustRightInd w:val="0"/>
              <w:spacing w:after="0" w:line="240" w:lineRule="auto"/>
              <w:rPr>
                <w:ins w:id="2162" w:author="Arjan" w:date="2014-01-22T15:21:00Z"/>
                <w:rFonts w:ascii="Arial" w:hAnsi="Arial" w:cs="Arial"/>
                <w:sz w:val="20"/>
                <w:szCs w:val="20"/>
                <w:lang w:val="en-AU"/>
              </w:rPr>
            </w:pPr>
            <w:ins w:id="2163" w:author="Arjan" w:date="2014-01-22T15:22:00Z">
              <w:r>
                <w:rPr>
                  <w:rFonts w:ascii="Arial" w:hAnsi="Arial" w:cs="Arial"/>
                  <w:sz w:val="20"/>
                  <w:szCs w:val="20"/>
                  <w:lang w:val="en-AU"/>
                </w:rPr>
                <w:t>Status</w:t>
              </w:r>
            </w:ins>
          </w:p>
        </w:tc>
        <w:tc>
          <w:tcPr>
            <w:tcW w:w="1350" w:type="dxa"/>
            <w:tcBorders>
              <w:top w:val="nil"/>
              <w:left w:val="nil"/>
              <w:bottom w:val="nil"/>
              <w:right w:val="nil"/>
            </w:tcBorders>
          </w:tcPr>
          <w:p w14:paraId="0271271F" w14:textId="77777777" w:rsidR="001938EB" w:rsidRPr="00B7296C" w:rsidRDefault="00B644DB" w:rsidP="00B7296C">
            <w:pPr>
              <w:autoSpaceDE w:val="0"/>
              <w:autoSpaceDN w:val="0"/>
              <w:adjustRightInd w:val="0"/>
              <w:spacing w:after="0" w:line="240" w:lineRule="auto"/>
              <w:rPr>
                <w:ins w:id="2164" w:author="Arjan" w:date="2014-01-22T15:21:00Z"/>
                <w:rFonts w:ascii="Arial" w:eastAsia="Times New Roman" w:hAnsi="Arial" w:cs="Arial"/>
                <w:color w:val="000000"/>
                <w:sz w:val="20"/>
                <w:szCs w:val="20"/>
              </w:rPr>
            </w:pPr>
            <w:ins w:id="2165" w:author="Arjan" w:date="2014-01-22T15:22:00Z">
              <w:r>
                <w:rPr>
                  <w:rFonts w:ascii="Arial" w:eastAsia="Times New Roman" w:hAnsi="Arial" w:cs="Arial"/>
                  <w:color w:val="000000"/>
                  <w:sz w:val="20"/>
                  <w:szCs w:val="20"/>
                </w:rPr>
                <w:t>KING</w:t>
              </w:r>
            </w:ins>
          </w:p>
        </w:tc>
      </w:tr>
      <w:tr w:rsidR="004140A0" w:rsidRPr="00B7296C" w14:paraId="2E8F9FB5" w14:textId="77777777" w:rsidTr="004140A0">
        <w:tc>
          <w:tcPr>
            <w:tcW w:w="3600" w:type="dxa"/>
            <w:tcBorders>
              <w:top w:val="nil"/>
              <w:left w:val="nil"/>
              <w:bottom w:val="nil"/>
              <w:right w:val="nil"/>
            </w:tcBorders>
          </w:tcPr>
          <w:p w14:paraId="0FE6C9D2"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2166" w:name="BKM_C06162CD_CFEA_4c04_BE26_76BC4DF42A16"/>
            <w:bookmarkEnd w:id="2166"/>
          </w:p>
        </w:tc>
        <w:tc>
          <w:tcPr>
            <w:tcW w:w="1080" w:type="dxa"/>
            <w:tcBorders>
              <w:top w:val="nil"/>
              <w:left w:val="nil"/>
              <w:bottom w:val="nil"/>
              <w:right w:val="nil"/>
            </w:tcBorders>
          </w:tcPr>
          <w:p w14:paraId="23D94885"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1BFD7E0" w14:textId="77777777" w:rsidR="004140A0" w:rsidRPr="00B7296C" w:rsidRDefault="00DA5D93"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2167" w:author="Arjan" w:date="2012-11-16T14:26:00Z">
              <w:r w:rsidR="004140A0" w:rsidRPr="00B7296C" w:rsidDel="006A5F03">
                <w:rPr>
                  <w:rFonts w:ascii="Arial" w:eastAsia="Times New Roman" w:hAnsi="Arial" w:cs="Arial"/>
                  <w:color w:val="000000"/>
                  <w:sz w:val="20"/>
                  <w:szCs w:val="20"/>
                </w:rPr>
                <w:delText xml:space="preserve">Document </w:delText>
              </w:r>
            </w:del>
            <w:del w:id="2168" w:author="Arjan" w:date="2014-01-22T15:22:00Z">
              <w:r w:rsidR="004140A0" w:rsidRPr="00B7296C" w:rsidDel="001938EB">
                <w:rPr>
                  <w:rFonts w:ascii="Arial" w:eastAsia="Times New Roman" w:hAnsi="Arial" w:cs="Arial"/>
                  <w:color w:val="000000"/>
                  <w:sz w:val="20"/>
                  <w:szCs w:val="20"/>
                </w:rPr>
                <w:delText>v</w:delText>
              </w:r>
            </w:del>
            <w:ins w:id="2169" w:author="Arjan" w:date="2014-01-22T15:22:00Z">
              <w:r w:rsidR="001938EB">
                <w:rPr>
                  <w:rFonts w:ascii="Arial" w:eastAsia="Times New Roman" w:hAnsi="Arial" w:cs="Arial"/>
                  <w:color w:val="000000"/>
                  <w:sz w:val="20"/>
                  <w:szCs w:val="20"/>
                </w:rPr>
                <w:t>V</w:t>
              </w:r>
            </w:ins>
            <w:r w:rsidR="004140A0" w:rsidRPr="00B7296C">
              <w:rPr>
                <w:rFonts w:ascii="Arial" w:eastAsia="Times New Roman" w:hAnsi="Arial" w:cs="Arial"/>
                <w:color w:val="000000"/>
                <w:sz w:val="20"/>
                <w:szCs w:val="20"/>
              </w:rPr>
              <w:t>erzenddatum</w:t>
            </w:r>
            <w:r w:rsidRPr="00B7296C">
              <w:rPr>
                <w:rFonts w:ascii="Arial" w:hAnsi="Arial" w:cs="Arial"/>
                <w:sz w:val="20"/>
                <w:szCs w:val="20"/>
                <w:lang w:val="en-AU"/>
              </w:rPr>
              <w:fldChar w:fldCharType="end"/>
            </w:r>
          </w:p>
        </w:tc>
        <w:tc>
          <w:tcPr>
            <w:tcW w:w="1350" w:type="dxa"/>
            <w:tcBorders>
              <w:top w:val="nil"/>
              <w:left w:val="nil"/>
              <w:bottom w:val="nil"/>
              <w:right w:val="nil"/>
            </w:tcBorders>
          </w:tcPr>
          <w:p w14:paraId="17C9AA1C"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1F11C7" w:rsidRPr="00B7296C" w14:paraId="15F45D9B" w14:textId="77777777" w:rsidTr="004140A0">
        <w:trPr>
          <w:ins w:id="2170" w:author="Arjan" w:date="2014-09-08T17:50:00Z"/>
        </w:trPr>
        <w:tc>
          <w:tcPr>
            <w:tcW w:w="3600" w:type="dxa"/>
            <w:tcBorders>
              <w:top w:val="nil"/>
              <w:left w:val="nil"/>
              <w:bottom w:val="nil"/>
              <w:right w:val="nil"/>
            </w:tcBorders>
          </w:tcPr>
          <w:p w14:paraId="56EEAAAF" w14:textId="77777777" w:rsidR="001F11C7" w:rsidRPr="00B7296C" w:rsidRDefault="001F11C7" w:rsidP="00B7296C">
            <w:pPr>
              <w:autoSpaceDE w:val="0"/>
              <w:autoSpaceDN w:val="0"/>
              <w:adjustRightInd w:val="0"/>
              <w:spacing w:after="0" w:line="240" w:lineRule="auto"/>
              <w:rPr>
                <w:ins w:id="2171" w:author="Arjan" w:date="2014-09-08T17:50:00Z"/>
                <w:rFonts w:ascii="Arial" w:eastAsia="Times New Roman" w:hAnsi="Arial" w:cs="Arial"/>
                <w:color w:val="000000"/>
                <w:sz w:val="20"/>
                <w:szCs w:val="20"/>
              </w:rPr>
            </w:pPr>
          </w:p>
        </w:tc>
        <w:tc>
          <w:tcPr>
            <w:tcW w:w="1080" w:type="dxa"/>
            <w:tcBorders>
              <w:top w:val="nil"/>
              <w:left w:val="nil"/>
              <w:bottom w:val="nil"/>
              <w:right w:val="nil"/>
            </w:tcBorders>
          </w:tcPr>
          <w:p w14:paraId="1D16E3CD" w14:textId="77777777" w:rsidR="001F11C7" w:rsidRPr="00B7296C" w:rsidRDefault="001F11C7" w:rsidP="00B7296C">
            <w:pPr>
              <w:autoSpaceDE w:val="0"/>
              <w:autoSpaceDN w:val="0"/>
              <w:adjustRightInd w:val="0"/>
              <w:spacing w:after="0" w:line="240" w:lineRule="auto"/>
              <w:rPr>
                <w:ins w:id="2172" w:author="Arjan" w:date="2014-09-08T17:50:00Z"/>
                <w:rFonts w:ascii="Arial" w:eastAsia="Times New Roman" w:hAnsi="Arial" w:cs="Arial"/>
                <w:color w:val="000000"/>
                <w:sz w:val="20"/>
                <w:szCs w:val="20"/>
              </w:rPr>
            </w:pPr>
          </w:p>
        </w:tc>
        <w:tc>
          <w:tcPr>
            <w:tcW w:w="3330" w:type="dxa"/>
            <w:tcBorders>
              <w:top w:val="nil"/>
              <w:left w:val="nil"/>
              <w:bottom w:val="nil"/>
              <w:right w:val="nil"/>
            </w:tcBorders>
          </w:tcPr>
          <w:p w14:paraId="122DFC5A" w14:textId="77777777" w:rsidR="001F11C7" w:rsidRPr="00B7296C" w:rsidRDefault="001F11C7" w:rsidP="001938EB">
            <w:pPr>
              <w:autoSpaceDE w:val="0"/>
              <w:autoSpaceDN w:val="0"/>
              <w:adjustRightInd w:val="0"/>
              <w:spacing w:after="0" w:line="240" w:lineRule="auto"/>
              <w:rPr>
                <w:ins w:id="2173" w:author="Arjan" w:date="2014-09-08T17:50:00Z"/>
                <w:rFonts w:ascii="Arial" w:hAnsi="Arial" w:cs="Arial"/>
                <w:sz w:val="20"/>
                <w:szCs w:val="20"/>
                <w:lang w:val="en-AU"/>
              </w:rPr>
            </w:pPr>
            <w:ins w:id="2174" w:author="Arjan" w:date="2014-09-08T17:50:00Z">
              <w:r>
                <w:rPr>
                  <w:rFonts w:ascii="Arial" w:hAnsi="Arial" w:cs="Arial"/>
                  <w:sz w:val="20"/>
                  <w:szCs w:val="20"/>
                  <w:lang w:val="en-AU"/>
                </w:rPr>
                <w:t>Geadresseerde</w:t>
              </w:r>
            </w:ins>
          </w:p>
        </w:tc>
        <w:tc>
          <w:tcPr>
            <w:tcW w:w="1350" w:type="dxa"/>
            <w:tcBorders>
              <w:top w:val="nil"/>
              <w:left w:val="nil"/>
              <w:bottom w:val="nil"/>
              <w:right w:val="nil"/>
            </w:tcBorders>
          </w:tcPr>
          <w:p w14:paraId="0936CA1D" w14:textId="77777777" w:rsidR="001F11C7" w:rsidRPr="00B7296C" w:rsidRDefault="001F11C7" w:rsidP="00B7296C">
            <w:pPr>
              <w:autoSpaceDE w:val="0"/>
              <w:autoSpaceDN w:val="0"/>
              <w:adjustRightInd w:val="0"/>
              <w:spacing w:after="0" w:line="240" w:lineRule="auto"/>
              <w:rPr>
                <w:ins w:id="2175" w:author="Arjan" w:date="2014-09-08T17:50:00Z"/>
                <w:rFonts w:ascii="Arial" w:eastAsia="Times New Roman" w:hAnsi="Arial" w:cs="Arial"/>
                <w:color w:val="000000"/>
                <w:sz w:val="20"/>
                <w:szCs w:val="20"/>
              </w:rPr>
            </w:pPr>
            <w:ins w:id="2176" w:author="Arjan" w:date="2014-09-08T17:50:00Z">
              <w:r>
                <w:rPr>
                  <w:rFonts w:ascii="Arial" w:eastAsia="Times New Roman" w:hAnsi="Arial" w:cs="Arial"/>
                  <w:color w:val="000000"/>
                  <w:sz w:val="20"/>
                  <w:szCs w:val="20"/>
                </w:rPr>
                <w:t>KING</w:t>
              </w:r>
            </w:ins>
          </w:p>
        </w:tc>
      </w:tr>
      <w:tr w:rsidR="004140A0" w:rsidRPr="00B7296C" w14:paraId="4AFEC545" w14:textId="77777777" w:rsidTr="004140A0">
        <w:tc>
          <w:tcPr>
            <w:tcW w:w="3600" w:type="dxa"/>
            <w:tcBorders>
              <w:top w:val="nil"/>
              <w:left w:val="nil"/>
              <w:bottom w:val="nil"/>
              <w:right w:val="nil"/>
            </w:tcBorders>
          </w:tcPr>
          <w:p w14:paraId="5AB7B715"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2177" w:name="BKM_A7A897CF_ECB5_45c1_A0CD_698E1D66F2CF"/>
            <w:bookmarkEnd w:id="2177"/>
          </w:p>
        </w:tc>
        <w:tc>
          <w:tcPr>
            <w:tcW w:w="1080" w:type="dxa"/>
            <w:tcBorders>
              <w:top w:val="nil"/>
              <w:left w:val="nil"/>
              <w:bottom w:val="nil"/>
              <w:right w:val="nil"/>
            </w:tcBorders>
          </w:tcPr>
          <w:p w14:paraId="54F78E2C"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8161D41" w14:textId="77777777" w:rsidR="004140A0" w:rsidRPr="00B7296C" w:rsidRDefault="00DA5D93"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4140A0" w:rsidRPr="00B7296C">
              <w:rPr>
                <w:rFonts w:ascii="Arial" w:eastAsia="Times New Roman" w:hAnsi="Arial" w:cs="Arial"/>
                <w:color w:val="000000"/>
                <w:sz w:val="20"/>
                <w:szCs w:val="20"/>
              </w:rPr>
              <w:t>Vertrouwelijk</w:t>
            </w:r>
            <w:del w:id="2178" w:author="Arjan" w:date="2012-11-16T14:26:00Z">
              <w:r w:rsidR="004140A0" w:rsidRPr="00B7296C" w:rsidDel="006A5F03">
                <w:rPr>
                  <w:rFonts w:ascii="Arial" w:eastAsia="Times New Roman" w:hAnsi="Arial" w:cs="Arial"/>
                  <w:color w:val="000000"/>
                  <w:sz w:val="20"/>
                  <w:szCs w:val="20"/>
                </w:rPr>
                <w:delText xml:space="preserve"> </w:delText>
              </w:r>
            </w:del>
            <w:r w:rsidR="004140A0" w:rsidRPr="00B7296C">
              <w:rPr>
                <w:rFonts w:ascii="Arial" w:eastAsia="Times New Roman" w:hAnsi="Arial" w:cs="Arial"/>
                <w:color w:val="000000"/>
                <w:sz w:val="20"/>
                <w:szCs w:val="20"/>
              </w:rPr>
              <w:t>aanduiding</w:t>
            </w:r>
            <w:r w:rsidRPr="00B7296C">
              <w:rPr>
                <w:rFonts w:ascii="Arial" w:hAnsi="Arial" w:cs="Arial"/>
                <w:sz w:val="20"/>
                <w:szCs w:val="20"/>
                <w:lang w:val="en-AU"/>
              </w:rPr>
              <w:fldChar w:fldCharType="end"/>
            </w:r>
          </w:p>
        </w:tc>
        <w:tc>
          <w:tcPr>
            <w:tcW w:w="1350" w:type="dxa"/>
            <w:tcBorders>
              <w:top w:val="nil"/>
              <w:left w:val="nil"/>
              <w:bottom w:val="nil"/>
              <w:right w:val="nil"/>
            </w:tcBorders>
          </w:tcPr>
          <w:p w14:paraId="436D1656" w14:textId="77777777"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6B0CA1" w:rsidRPr="00B7296C" w14:paraId="502C1EB9" w14:textId="77777777" w:rsidTr="004140A0">
        <w:tc>
          <w:tcPr>
            <w:tcW w:w="3600" w:type="dxa"/>
            <w:tcBorders>
              <w:top w:val="nil"/>
              <w:left w:val="nil"/>
              <w:bottom w:val="nil"/>
              <w:right w:val="nil"/>
            </w:tcBorders>
          </w:tcPr>
          <w:p w14:paraId="2AE2D4B7" w14:textId="77777777" w:rsidR="006B0CA1" w:rsidRPr="00B7296C" w:rsidRDefault="006B0CA1"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B07327E" w14:textId="77777777" w:rsidR="006B0CA1" w:rsidRPr="00B7296C" w:rsidRDefault="006B0CA1"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E28E696" w14:textId="77777777" w:rsidR="006B0CA1" w:rsidRPr="00B7296C" w:rsidRDefault="006B0CA1" w:rsidP="00B7296C">
            <w:pPr>
              <w:autoSpaceDE w:val="0"/>
              <w:autoSpaceDN w:val="0"/>
              <w:adjustRightInd w:val="0"/>
              <w:spacing w:after="0" w:line="240" w:lineRule="auto"/>
              <w:rPr>
                <w:rFonts w:ascii="Arial" w:hAnsi="Arial" w:cs="Arial"/>
                <w:sz w:val="20"/>
                <w:szCs w:val="20"/>
                <w:lang w:val="en-AU"/>
              </w:rPr>
            </w:pPr>
            <w:ins w:id="2179" w:author="Arjan" w:date="2014-01-21T21:59:00Z">
              <w:r>
                <w:rPr>
                  <w:rFonts w:ascii="Arial" w:hAnsi="Arial" w:cs="Arial"/>
                  <w:sz w:val="20"/>
                  <w:szCs w:val="20"/>
                  <w:lang w:val="en-AU"/>
                </w:rPr>
                <w:t>Gebruiksrechten</w:t>
              </w:r>
            </w:ins>
          </w:p>
        </w:tc>
        <w:tc>
          <w:tcPr>
            <w:tcW w:w="1350" w:type="dxa"/>
            <w:tcBorders>
              <w:top w:val="nil"/>
              <w:left w:val="nil"/>
              <w:bottom w:val="nil"/>
              <w:right w:val="nil"/>
            </w:tcBorders>
          </w:tcPr>
          <w:p w14:paraId="4222E807" w14:textId="77777777" w:rsidR="006B0CA1"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ins w:id="2180" w:author="Arjan" w:date="2014-11-18T13:06:00Z">
              <w:r>
                <w:rPr>
                  <w:rFonts w:ascii="Arial" w:eastAsia="Times New Roman" w:hAnsi="Arial" w:cs="Arial"/>
                  <w:color w:val="000000"/>
                  <w:sz w:val="20"/>
                  <w:szCs w:val="20"/>
                </w:rPr>
                <w:t>RMO</w:t>
              </w:r>
            </w:ins>
          </w:p>
        </w:tc>
      </w:tr>
      <w:tr w:rsidR="00AE26FB" w:rsidRPr="00B7296C" w14:paraId="55723E49" w14:textId="77777777" w:rsidTr="004140A0">
        <w:tc>
          <w:tcPr>
            <w:tcW w:w="3600" w:type="dxa"/>
            <w:tcBorders>
              <w:top w:val="nil"/>
              <w:left w:val="nil"/>
              <w:bottom w:val="nil"/>
              <w:right w:val="nil"/>
            </w:tcBorders>
          </w:tcPr>
          <w:p w14:paraId="47A3724D"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6464DEAB"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CBF3924" w14:textId="77777777" w:rsidR="00AE26FB" w:rsidRDefault="00AE26FB" w:rsidP="00B7296C">
            <w:pPr>
              <w:autoSpaceDE w:val="0"/>
              <w:autoSpaceDN w:val="0"/>
              <w:adjustRightInd w:val="0"/>
              <w:spacing w:after="0" w:line="240" w:lineRule="auto"/>
              <w:rPr>
                <w:rFonts w:ascii="Arial" w:hAnsi="Arial" w:cs="Arial"/>
                <w:sz w:val="20"/>
                <w:szCs w:val="20"/>
                <w:lang w:val="en-AU"/>
              </w:rPr>
            </w:pPr>
            <w:ins w:id="2181" w:author="Arjan" w:date="2014-11-18T13:06:00Z">
              <w:r>
                <w:rPr>
                  <w:rFonts w:ascii="Arial" w:eastAsia="Times New Roman" w:hAnsi="Arial" w:cs="Arial"/>
                  <w:iCs/>
                  <w:color w:val="000000"/>
                  <w:sz w:val="20"/>
                  <w:szCs w:val="20"/>
                </w:rPr>
                <w:t xml:space="preserve">- </w:t>
              </w:r>
              <w:r w:rsidRPr="00E45C16">
                <w:rPr>
                  <w:rFonts w:ascii="Arial" w:eastAsia="Times New Roman" w:hAnsi="Arial" w:cs="Arial"/>
                  <w:iCs/>
                  <w:color w:val="000000"/>
                  <w:sz w:val="20"/>
                  <w:szCs w:val="20"/>
                </w:rPr>
                <w:t>Omschrijving voorwaarden</w:t>
              </w:r>
            </w:ins>
          </w:p>
        </w:tc>
        <w:tc>
          <w:tcPr>
            <w:tcW w:w="1350" w:type="dxa"/>
            <w:tcBorders>
              <w:top w:val="nil"/>
              <w:left w:val="nil"/>
              <w:bottom w:val="nil"/>
              <w:right w:val="nil"/>
            </w:tcBorders>
          </w:tcPr>
          <w:p w14:paraId="1EFFC696" w14:textId="77777777" w:rsidR="00AE26FB" w:rsidRDefault="00AE26FB" w:rsidP="00B7296C">
            <w:pPr>
              <w:autoSpaceDE w:val="0"/>
              <w:autoSpaceDN w:val="0"/>
              <w:adjustRightInd w:val="0"/>
              <w:spacing w:after="0" w:line="240" w:lineRule="auto"/>
              <w:rPr>
                <w:rFonts w:ascii="Arial" w:eastAsia="Times New Roman" w:hAnsi="Arial" w:cs="Arial"/>
                <w:color w:val="000000"/>
                <w:sz w:val="20"/>
                <w:szCs w:val="20"/>
              </w:rPr>
            </w:pPr>
            <w:ins w:id="2182" w:author="Arjan" w:date="2014-11-18T13:07:00Z">
              <w:r>
                <w:rPr>
                  <w:rFonts w:ascii="Arial" w:eastAsia="Times New Roman" w:hAnsi="Arial" w:cs="Arial"/>
                  <w:color w:val="000000"/>
                  <w:sz w:val="20"/>
                  <w:szCs w:val="20"/>
                </w:rPr>
                <w:t>RMO</w:t>
              </w:r>
            </w:ins>
          </w:p>
        </w:tc>
      </w:tr>
      <w:tr w:rsidR="00AE26FB" w:rsidRPr="00B7296C" w14:paraId="460DACC0" w14:textId="77777777" w:rsidTr="004140A0">
        <w:tc>
          <w:tcPr>
            <w:tcW w:w="3600" w:type="dxa"/>
            <w:tcBorders>
              <w:top w:val="nil"/>
              <w:left w:val="nil"/>
              <w:bottom w:val="nil"/>
              <w:right w:val="nil"/>
            </w:tcBorders>
          </w:tcPr>
          <w:p w14:paraId="1ACC4F89"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2B140C85"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B310450" w14:textId="77777777" w:rsidR="00AE26FB" w:rsidRDefault="00AE26FB" w:rsidP="00B7296C">
            <w:pPr>
              <w:autoSpaceDE w:val="0"/>
              <w:autoSpaceDN w:val="0"/>
              <w:adjustRightInd w:val="0"/>
              <w:spacing w:after="0" w:line="240" w:lineRule="auto"/>
              <w:rPr>
                <w:rFonts w:ascii="Arial" w:hAnsi="Arial" w:cs="Arial"/>
                <w:sz w:val="20"/>
                <w:szCs w:val="20"/>
                <w:lang w:val="en-AU"/>
              </w:rPr>
            </w:pPr>
            <w:ins w:id="2183" w:author="Arjan" w:date="2014-11-18T13:06:00Z">
              <w:r>
                <w:rPr>
                  <w:rFonts w:ascii="Arial" w:eastAsia="Times New Roman" w:hAnsi="Arial" w:cs="Arial"/>
                  <w:iCs/>
                  <w:color w:val="000000"/>
                  <w:sz w:val="20"/>
                  <w:szCs w:val="20"/>
                </w:rPr>
                <w:t xml:space="preserve">- Startdatum </w:t>
              </w:r>
              <w:r w:rsidRPr="00E45C16">
                <w:rPr>
                  <w:rFonts w:ascii="Arial" w:eastAsia="Times New Roman" w:hAnsi="Arial" w:cs="Arial"/>
                  <w:iCs/>
                  <w:color w:val="000000"/>
                  <w:sz w:val="20"/>
                  <w:szCs w:val="20"/>
                </w:rPr>
                <w:t>gebruiksrechten</w:t>
              </w:r>
            </w:ins>
          </w:p>
        </w:tc>
        <w:tc>
          <w:tcPr>
            <w:tcW w:w="1350" w:type="dxa"/>
            <w:tcBorders>
              <w:top w:val="nil"/>
              <w:left w:val="nil"/>
              <w:bottom w:val="nil"/>
              <w:right w:val="nil"/>
            </w:tcBorders>
          </w:tcPr>
          <w:p w14:paraId="627F3B2A" w14:textId="77777777" w:rsidR="00AE26FB" w:rsidRDefault="00AE26FB" w:rsidP="00B7296C">
            <w:pPr>
              <w:autoSpaceDE w:val="0"/>
              <w:autoSpaceDN w:val="0"/>
              <w:adjustRightInd w:val="0"/>
              <w:spacing w:after="0" w:line="240" w:lineRule="auto"/>
              <w:rPr>
                <w:rFonts w:ascii="Arial" w:eastAsia="Times New Roman" w:hAnsi="Arial" w:cs="Arial"/>
                <w:color w:val="000000"/>
                <w:sz w:val="20"/>
                <w:szCs w:val="20"/>
              </w:rPr>
            </w:pPr>
            <w:ins w:id="2184" w:author="Arjan" w:date="2014-11-18T13:07:00Z">
              <w:r>
                <w:rPr>
                  <w:rFonts w:ascii="Arial" w:eastAsia="Times New Roman" w:hAnsi="Arial" w:cs="Arial"/>
                  <w:color w:val="000000"/>
                  <w:sz w:val="20"/>
                  <w:szCs w:val="20"/>
                </w:rPr>
                <w:t>RMO</w:t>
              </w:r>
            </w:ins>
          </w:p>
        </w:tc>
      </w:tr>
      <w:tr w:rsidR="00AE26FB" w:rsidRPr="00B7296C" w14:paraId="3E1A685E" w14:textId="77777777" w:rsidTr="004140A0">
        <w:tc>
          <w:tcPr>
            <w:tcW w:w="3600" w:type="dxa"/>
            <w:tcBorders>
              <w:top w:val="nil"/>
              <w:left w:val="nil"/>
              <w:bottom w:val="nil"/>
              <w:right w:val="nil"/>
            </w:tcBorders>
          </w:tcPr>
          <w:p w14:paraId="15A90A35"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0F95F89"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9D2BACC" w14:textId="77777777" w:rsidR="00AE26FB" w:rsidRDefault="00AE26FB" w:rsidP="00B7296C">
            <w:pPr>
              <w:autoSpaceDE w:val="0"/>
              <w:autoSpaceDN w:val="0"/>
              <w:adjustRightInd w:val="0"/>
              <w:spacing w:after="0" w:line="240" w:lineRule="auto"/>
              <w:rPr>
                <w:rFonts w:ascii="Arial" w:hAnsi="Arial" w:cs="Arial"/>
                <w:sz w:val="20"/>
                <w:szCs w:val="20"/>
                <w:lang w:val="en-AU"/>
              </w:rPr>
            </w:pPr>
            <w:ins w:id="2185" w:author="Arjan" w:date="2014-11-18T13:06:00Z">
              <w:r>
                <w:rPr>
                  <w:rFonts w:ascii="Arial" w:eastAsia="Times New Roman" w:hAnsi="Arial" w:cs="Arial"/>
                  <w:iCs/>
                  <w:color w:val="000000"/>
                  <w:sz w:val="20"/>
                  <w:szCs w:val="20"/>
                </w:rPr>
                <w:t xml:space="preserve">- Einddatum </w:t>
              </w:r>
              <w:r w:rsidRPr="00E45C16">
                <w:rPr>
                  <w:rFonts w:ascii="Arial" w:eastAsia="Times New Roman" w:hAnsi="Arial" w:cs="Arial"/>
                  <w:iCs/>
                  <w:color w:val="000000"/>
                  <w:sz w:val="20"/>
                  <w:szCs w:val="20"/>
                </w:rPr>
                <w:t>gebruiksrechten</w:t>
              </w:r>
            </w:ins>
          </w:p>
        </w:tc>
        <w:tc>
          <w:tcPr>
            <w:tcW w:w="1350" w:type="dxa"/>
            <w:tcBorders>
              <w:top w:val="nil"/>
              <w:left w:val="nil"/>
              <w:bottom w:val="nil"/>
              <w:right w:val="nil"/>
            </w:tcBorders>
          </w:tcPr>
          <w:p w14:paraId="34550E82" w14:textId="77777777" w:rsidR="00AE26FB" w:rsidRDefault="00AE26FB" w:rsidP="00B7296C">
            <w:pPr>
              <w:autoSpaceDE w:val="0"/>
              <w:autoSpaceDN w:val="0"/>
              <w:adjustRightInd w:val="0"/>
              <w:spacing w:after="0" w:line="240" w:lineRule="auto"/>
              <w:rPr>
                <w:rFonts w:ascii="Arial" w:eastAsia="Times New Roman" w:hAnsi="Arial" w:cs="Arial"/>
                <w:color w:val="000000"/>
                <w:sz w:val="20"/>
                <w:szCs w:val="20"/>
              </w:rPr>
            </w:pPr>
            <w:ins w:id="2186" w:author="Arjan" w:date="2014-11-18T13:07:00Z">
              <w:r>
                <w:rPr>
                  <w:rFonts w:ascii="Arial" w:eastAsia="Times New Roman" w:hAnsi="Arial" w:cs="Arial"/>
                  <w:color w:val="000000"/>
                  <w:sz w:val="20"/>
                  <w:szCs w:val="20"/>
                </w:rPr>
                <w:t>RMO</w:t>
              </w:r>
            </w:ins>
          </w:p>
        </w:tc>
      </w:tr>
      <w:tr w:rsidR="00AE26FB" w:rsidRPr="00B7296C" w14:paraId="2A9E271D" w14:textId="77777777" w:rsidTr="004140A0">
        <w:trPr>
          <w:ins w:id="2187" w:author="Arjan" w:date="2014-01-22T16:35:00Z"/>
        </w:trPr>
        <w:tc>
          <w:tcPr>
            <w:tcW w:w="3600" w:type="dxa"/>
            <w:tcBorders>
              <w:top w:val="nil"/>
              <w:left w:val="nil"/>
              <w:bottom w:val="nil"/>
              <w:right w:val="nil"/>
            </w:tcBorders>
          </w:tcPr>
          <w:p w14:paraId="1622C182" w14:textId="77777777" w:rsidR="00AE26FB" w:rsidRPr="00B7296C" w:rsidRDefault="00AE26FB" w:rsidP="00B7296C">
            <w:pPr>
              <w:autoSpaceDE w:val="0"/>
              <w:autoSpaceDN w:val="0"/>
              <w:adjustRightInd w:val="0"/>
              <w:spacing w:after="0" w:line="240" w:lineRule="auto"/>
              <w:rPr>
                <w:ins w:id="2188" w:author="Arjan" w:date="2014-01-22T16:35:00Z"/>
                <w:rFonts w:ascii="Arial" w:eastAsia="Times New Roman" w:hAnsi="Arial" w:cs="Arial"/>
                <w:color w:val="000000"/>
                <w:sz w:val="20"/>
                <w:szCs w:val="20"/>
              </w:rPr>
            </w:pPr>
          </w:p>
        </w:tc>
        <w:tc>
          <w:tcPr>
            <w:tcW w:w="1080" w:type="dxa"/>
            <w:tcBorders>
              <w:top w:val="nil"/>
              <w:left w:val="nil"/>
              <w:bottom w:val="nil"/>
              <w:right w:val="nil"/>
            </w:tcBorders>
          </w:tcPr>
          <w:p w14:paraId="4E664628" w14:textId="77777777" w:rsidR="00AE26FB" w:rsidRPr="00B7296C" w:rsidRDefault="00AE26FB" w:rsidP="00B7296C">
            <w:pPr>
              <w:autoSpaceDE w:val="0"/>
              <w:autoSpaceDN w:val="0"/>
              <w:adjustRightInd w:val="0"/>
              <w:spacing w:after="0" w:line="240" w:lineRule="auto"/>
              <w:rPr>
                <w:ins w:id="2189" w:author="Arjan" w:date="2014-01-22T16:35:00Z"/>
                <w:rFonts w:ascii="Arial" w:eastAsia="Times New Roman" w:hAnsi="Arial" w:cs="Arial"/>
                <w:color w:val="000000"/>
                <w:sz w:val="20"/>
                <w:szCs w:val="20"/>
              </w:rPr>
            </w:pPr>
          </w:p>
        </w:tc>
        <w:tc>
          <w:tcPr>
            <w:tcW w:w="3330" w:type="dxa"/>
            <w:tcBorders>
              <w:top w:val="nil"/>
              <w:left w:val="nil"/>
              <w:bottom w:val="nil"/>
              <w:right w:val="nil"/>
            </w:tcBorders>
          </w:tcPr>
          <w:p w14:paraId="449E53A2" w14:textId="77777777" w:rsidR="00AE26FB" w:rsidRDefault="00AE26FB" w:rsidP="00B7296C">
            <w:pPr>
              <w:autoSpaceDE w:val="0"/>
              <w:autoSpaceDN w:val="0"/>
              <w:adjustRightInd w:val="0"/>
              <w:spacing w:after="0" w:line="240" w:lineRule="auto"/>
              <w:rPr>
                <w:ins w:id="2190" w:author="Arjan" w:date="2014-01-22T16:35:00Z"/>
                <w:rFonts w:ascii="Arial" w:hAnsi="Arial" w:cs="Arial"/>
                <w:sz w:val="20"/>
                <w:szCs w:val="20"/>
                <w:lang w:val="en-AU"/>
              </w:rPr>
            </w:pPr>
            <w:ins w:id="2191" w:author="Arjan" w:date="2014-01-22T16:35:00Z">
              <w:r>
                <w:rPr>
                  <w:rFonts w:ascii="Arial" w:hAnsi="Arial" w:cs="Arial"/>
                  <w:sz w:val="20"/>
                  <w:szCs w:val="20"/>
                  <w:lang w:val="en-AU"/>
                </w:rPr>
                <w:t>Archiefnominatie</w:t>
              </w:r>
            </w:ins>
          </w:p>
        </w:tc>
        <w:tc>
          <w:tcPr>
            <w:tcW w:w="1350" w:type="dxa"/>
            <w:tcBorders>
              <w:top w:val="nil"/>
              <w:left w:val="nil"/>
              <w:bottom w:val="nil"/>
              <w:right w:val="nil"/>
            </w:tcBorders>
          </w:tcPr>
          <w:p w14:paraId="08FB454C" w14:textId="77777777" w:rsidR="00AE26FB" w:rsidRDefault="00AE26FB" w:rsidP="00B7296C">
            <w:pPr>
              <w:autoSpaceDE w:val="0"/>
              <w:autoSpaceDN w:val="0"/>
              <w:adjustRightInd w:val="0"/>
              <w:spacing w:after="0" w:line="240" w:lineRule="auto"/>
              <w:rPr>
                <w:ins w:id="2192" w:author="Arjan" w:date="2014-01-22T16:35:00Z"/>
                <w:rFonts w:ascii="Arial" w:eastAsia="Times New Roman" w:hAnsi="Arial" w:cs="Arial"/>
                <w:color w:val="000000"/>
                <w:sz w:val="20"/>
                <w:szCs w:val="20"/>
              </w:rPr>
            </w:pPr>
            <w:ins w:id="2193" w:author="Arjan" w:date="2014-01-22T16:35:00Z">
              <w:r>
                <w:rPr>
                  <w:rFonts w:ascii="Arial" w:eastAsia="Times New Roman" w:hAnsi="Arial" w:cs="Arial"/>
                  <w:color w:val="000000"/>
                  <w:sz w:val="20"/>
                  <w:szCs w:val="20"/>
                </w:rPr>
                <w:t>KING</w:t>
              </w:r>
            </w:ins>
          </w:p>
        </w:tc>
      </w:tr>
      <w:tr w:rsidR="00AE26FB" w:rsidRPr="00B7296C" w14:paraId="1EF9D397" w14:textId="77777777" w:rsidTr="004140A0">
        <w:trPr>
          <w:ins w:id="2194" w:author="Arjan" w:date="2014-01-22T16:35:00Z"/>
        </w:trPr>
        <w:tc>
          <w:tcPr>
            <w:tcW w:w="3600" w:type="dxa"/>
            <w:tcBorders>
              <w:top w:val="nil"/>
              <w:left w:val="nil"/>
              <w:bottom w:val="nil"/>
              <w:right w:val="nil"/>
            </w:tcBorders>
          </w:tcPr>
          <w:p w14:paraId="104F4759" w14:textId="77777777" w:rsidR="00AE26FB" w:rsidRPr="00B7296C" w:rsidRDefault="00AE26FB" w:rsidP="00B7296C">
            <w:pPr>
              <w:autoSpaceDE w:val="0"/>
              <w:autoSpaceDN w:val="0"/>
              <w:adjustRightInd w:val="0"/>
              <w:spacing w:after="0" w:line="240" w:lineRule="auto"/>
              <w:rPr>
                <w:ins w:id="2195" w:author="Arjan" w:date="2014-01-22T16:35:00Z"/>
                <w:rFonts w:ascii="Arial" w:eastAsia="Times New Roman" w:hAnsi="Arial" w:cs="Arial"/>
                <w:color w:val="000000"/>
                <w:sz w:val="20"/>
                <w:szCs w:val="20"/>
              </w:rPr>
            </w:pPr>
          </w:p>
        </w:tc>
        <w:tc>
          <w:tcPr>
            <w:tcW w:w="1080" w:type="dxa"/>
            <w:tcBorders>
              <w:top w:val="nil"/>
              <w:left w:val="nil"/>
              <w:bottom w:val="nil"/>
              <w:right w:val="nil"/>
            </w:tcBorders>
          </w:tcPr>
          <w:p w14:paraId="4C70E391" w14:textId="77777777" w:rsidR="00AE26FB" w:rsidRPr="00B7296C" w:rsidRDefault="00AE26FB" w:rsidP="00B7296C">
            <w:pPr>
              <w:autoSpaceDE w:val="0"/>
              <w:autoSpaceDN w:val="0"/>
              <w:adjustRightInd w:val="0"/>
              <w:spacing w:after="0" w:line="240" w:lineRule="auto"/>
              <w:rPr>
                <w:ins w:id="2196" w:author="Arjan" w:date="2014-01-22T16:35:00Z"/>
                <w:rFonts w:ascii="Arial" w:eastAsia="Times New Roman" w:hAnsi="Arial" w:cs="Arial"/>
                <w:color w:val="000000"/>
                <w:sz w:val="20"/>
                <w:szCs w:val="20"/>
              </w:rPr>
            </w:pPr>
          </w:p>
        </w:tc>
        <w:tc>
          <w:tcPr>
            <w:tcW w:w="3330" w:type="dxa"/>
            <w:tcBorders>
              <w:top w:val="nil"/>
              <w:left w:val="nil"/>
              <w:bottom w:val="nil"/>
              <w:right w:val="nil"/>
            </w:tcBorders>
          </w:tcPr>
          <w:p w14:paraId="21D72165" w14:textId="77777777" w:rsidR="00AE26FB" w:rsidRDefault="00AE26FB" w:rsidP="00B7296C">
            <w:pPr>
              <w:autoSpaceDE w:val="0"/>
              <w:autoSpaceDN w:val="0"/>
              <w:adjustRightInd w:val="0"/>
              <w:spacing w:after="0" w:line="240" w:lineRule="auto"/>
              <w:rPr>
                <w:ins w:id="2197" w:author="Arjan" w:date="2014-01-22T16:35:00Z"/>
                <w:rFonts w:ascii="Arial" w:hAnsi="Arial" w:cs="Arial"/>
                <w:sz w:val="20"/>
                <w:szCs w:val="20"/>
                <w:lang w:val="en-AU"/>
              </w:rPr>
            </w:pPr>
            <w:ins w:id="2198" w:author="Arjan" w:date="2014-01-22T16:35:00Z">
              <w:r>
                <w:rPr>
                  <w:rFonts w:ascii="Arial" w:hAnsi="Arial" w:cs="Arial"/>
                  <w:sz w:val="20"/>
                  <w:szCs w:val="20"/>
                  <w:lang w:val="en-AU"/>
                </w:rPr>
                <w:t>Achiefactiedatum</w:t>
              </w:r>
            </w:ins>
          </w:p>
        </w:tc>
        <w:tc>
          <w:tcPr>
            <w:tcW w:w="1350" w:type="dxa"/>
            <w:tcBorders>
              <w:top w:val="nil"/>
              <w:left w:val="nil"/>
              <w:bottom w:val="nil"/>
              <w:right w:val="nil"/>
            </w:tcBorders>
          </w:tcPr>
          <w:p w14:paraId="5528F2DC" w14:textId="77777777" w:rsidR="00AE26FB" w:rsidRDefault="00AE26FB" w:rsidP="00B7296C">
            <w:pPr>
              <w:autoSpaceDE w:val="0"/>
              <w:autoSpaceDN w:val="0"/>
              <w:adjustRightInd w:val="0"/>
              <w:spacing w:after="0" w:line="240" w:lineRule="auto"/>
              <w:rPr>
                <w:ins w:id="2199" w:author="Arjan" w:date="2014-01-22T16:35:00Z"/>
                <w:rFonts w:ascii="Arial" w:eastAsia="Times New Roman" w:hAnsi="Arial" w:cs="Arial"/>
                <w:color w:val="000000"/>
                <w:sz w:val="20"/>
                <w:szCs w:val="20"/>
              </w:rPr>
            </w:pPr>
            <w:ins w:id="2200" w:author="Arjan" w:date="2014-01-22T16:35:00Z">
              <w:r>
                <w:rPr>
                  <w:rFonts w:ascii="Arial" w:eastAsia="Times New Roman" w:hAnsi="Arial" w:cs="Arial"/>
                  <w:color w:val="000000"/>
                  <w:sz w:val="20"/>
                  <w:szCs w:val="20"/>
                </w:rPr>
                <w:t>KING</w:t>
              </w:r>
            </w:ins>
          </w:p>
        </w:tc>
      </w:tr>
      <w:tr w:rsidR="00AE26FB" w:rsidRPr="005C14BE" w14:paraId="6F4982AB" w14:textId="77777777" w:rsidTr="004140A0">
        <w:tc>
          <w:tcPr>
            <w:tcW w:w="3600" w:type="dxa"/>
            <w:tcBorders>
              <w:top w:val="nil"/>
              <w:left w:val="nil"/>
              <w:bottom w:val="nil"/>
              <w:right w:val="nil"/>
            </w:tcBorders>
          </w:tcPr>
          <w:p w14:paraId="71371062"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bookmarkStart w:id="2201" w:name="BKM_24277038_EF81_4e10_92BC_68AB8969FE4D"/>
            <w:bookmarkEnd w:id="2201"/>
          </w:p>
        </w:tc>
        <w:tc>
          <w:tcPr>
            <w:tcW w:w="1080" w:type="dxa"/>
            <w:tcBorders>
              <w:top w:val="nil"/>
              <w:left w:val="nil"/>
              <w:bottom w:val="nil"/>
              <w:right w:val="nil"/>
            </w:tcBorders>
          </w:tcPr>
          <w:p w14:paraId="687C7935"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A42DEF8" w14:textId="77777777" w:rsidR="00AE26FB" w:rsidRPr="00B7296C" w:rsidRDefault="00DA5D93" w:rsidP="004F5D06">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AE26FB" w:rsidRPr="00B7296C">
              <w:rPr>
                <w:rFonts w:ascii="Arial" w:hAnsi="Arial" w:cs="Arial"/>
                <w:sz w:val="20"/>
                <w:szCs w:val="20"/>
                <w:lang w:val="en-AU"/>
              </w:rPr>
              <w:instrText xml:space="preserve">MERGEFIELD </w:instrText>
            </w:r>
            <w:r w:rsidR="00AE26FB"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2202" w:author="Arjan" w:date="2012-11-16T14:26:00Z">
              <w:r w:rsidR="00AE26FB" w:rsidRPr="00B7296C" w:rsidDel="006A5F03">
                <w:rPr>
                  <w:rFonts w:ascii="Arial" w:eastAsia="Times New Roman" w:hAnsi="Arial" w:cs="Arial"/>
                  <w:color w:val="000000"/>
                  <w:sz w:val="20"/>
                  <w:szCs w:val="20"/>
                </w:rPr>
                <w:delText>Document</w:delText>
              </w:r>
            </w:del>
            <w:del w:id="2203" w:author="Arjan" w:date="2014-01-22T16:35:00Z">
              <w:r w:rsidR="00AE26FB" w:rsidRPr="00B7296C" w:rsidDel="004F5D06">
                <w:rPr>
                  <w:rFonts w:ascii="Arial" w:eastAsia="Times New Roman" w:hAnsi="Arial" w:cs="Arial"/>
                  <w:color w:val="000000"/>
                  <w:sz w:val="20"/>
                  <w:szCs w:val="20"/>
                </w:rPr>
                <w:delText>a</w:delText>
              </w:r>
            </w:del>
            <w:ins w:id="2204" w:author="Arjan" w:date="2014-01-22T16:35:00Z">
              <w:r w:rsidR="00AE26FB">
                <w:rPr>
                  <w:rFonts w:ascii="Arial" w:eastAsia="Times New Roman" w:hAnsi="Arial" w:cs="Arial"/>
                  <w:color w:val="000000"/>
                  <w:sz w:val="20"/>
                  <w:szCs w:val="20"/>
                </w:rPr>
                <w:t>A</w:t>
              </w:r>
            </w:ins>
            <w:r w:rsidR="00AE26FB" w:rsidRPr="00B7296C">
              <w:rPr>
                <w:rFonts w:ascii="Arial" w:eastAsia="Times New Roman" w:hAnsi="Arial" w:cs="Arial"/>
                <w:color w:val="000000"/>
                <w:sz w:val="20"/>
                <w:szCs w:val="20"/>
              </w:rPr>
              <w:t>uteur</w:t>
            </w:r>
            <w:r w:rsidRPr="00B7296C">
              <w:rPr>
                <w:rFonts w:ascii="Arial" w:hAnsi="Arial" w:cs="Arial"/>
                <w:sz w:val="20"/>
                <w:szCs w:val="20"/>
                <w:lang w:val="en-AU"/>
              </w:rPr>
              <w:fldChar w:fldCharType="end"/>
            </w:r>
          </w:p>
        </w:tc>
        <w:tc>
          <w:tcPr>
            <w:tcW w:w="1350" w:type="dxa"/>
            <w:tcBorders>
              <w:top w:val="nil"/>
              <w:left w:val="nil"/>
              <w:bottom w:val="nil"/>
              <w:right w:val="nil"/>
            </w:tcBorders>
          </w:tcPr>
          <w:p w14:paraId="4270751C" w14:textId="77777777" w:rsidR="00AE26FB" w:rsidRPr="00DD0F4F" w:rsidRDefault="00AE26FB"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AB765A" w:rsidRPr="00B7296C" w14:paraId="6A320D95" w14:textId="77777777" w:rsidTr="004140A0">
        <w:trPr>
          <w:ins w:id="2205" w:author="Arjan" w:date="2015-01-11T21:54:00Z"/>
        </w:trPr>
        <w:tc>
          <w:tcPr>
            <w:tcW w:w="3600" w:type="dxa"/>
            <w:tcBorders>
              <w:top w:val="nil"/>
              <w:left w:val="nil"/>
              <w:bottom w:val="nil"/>
              <w:right w:val="nil"/>
            </w:tcBorders>
          </w:tcPr>
          <w:p w14:paraId="7226CF9B" w14:textId="77777777" w:rsidR="00AB765A" w:rsidRPr="00DD0F4F" w:rsidRDefault="00AB765A" w:rsidP="00B7296C">
            <w:pPr>
              <w:autoSpaceDE w:val="0"/>
              <w:autoSpaceDN w:val="0"/>
              <w:adjustRightInd w:val="0"/>
              <w:spacing w:after="0" w:line="240" w:lineRule="auto"/>
              <w:rPr>
                <w:ins w:id="2206" w:author="Arjan" w:date="2015-01-11T21:54:00Z"/>
                <w:rFonts w:ascii="Arial" w:eastAsia="Times New Roman" w:hAnsi="Arial" w:cs="Arial"/>
                <w:color w:val="000000"/>
                <w:sz w:val="20"/>
                <w:szCs w:val="20"/>
                <w:lang w:val="nl-NL"/>
              </w:rPr>
            </w:pPr>
          </w:p>
        </w:tc>
        <w:tc>
          <w:tcPr>
            <w:tcW w:w="1080" w:type="dxa"/>
            <w:tcBorders>
              <w:top w:val="nil"/>
              <w:left w:val="nil"/>
              <w:bottom w:val="nil"/>
              <w:right w:val="nil"/>
            </w:tcBorders>
          </w:tcPr>
          <w:p w14:paraId="55F76651" w14:textId="77777777" w:rsidR="00AB765A" w:rsidRPr="00DD0F4F" w:rsidRDefault="00AB765A" w:rsidP="00B7296C">
            <w:pPr>
              <w:autoSpaceDE w:val="0"/>
              <w:autoSpaceDN w:val="0"/>
              <w:adjustRightInd w:val="0"/>
              <w:spacing w:after="0" w:line="240" w:lineRule="auto"/>
              <w:rPr>
                <w:ins w:id="2207" w:author="Arjan" w:date="2015-01-11T21:54:00Z"/>
                <w:rFonts w:ascii="Arial" w:eastAsia="Times New Roman" w:hAnsi="Arial" w:cs="Arial"/>
                <w:color w:val="000000"/>
                <w:sz w:val="20"/>
                <w:szCs w:val="20"/>
                <w:lang w:val="nl-NL"/>
              </w:rPr>
            </w:pPr>
          </w:p>
        </w:tc>
        <w:tc>
          <w:tcPr>
            <w:tcW w:w="3330" w:type="dxa"/>
            <w:tcBorders>
              <w:top w:val="nil"/>
              <w:left w:val="nil"/>
              <w:bottom w:val="nil"/>
              <w:right w:val="nil"/>
            </w:tcBorders>
          </w:tcPr>
          <w:p w14:paraId="0F1D18C1" w14:textId="77777777" w:rsidR="00AB765A" w:rsidRDefault="00AB765A" w:rsidP="004F5D06">
            <w:pPr>
              <w:autoSpaceDE w:val="0"/>
              <w:autoSpaceDN w:val="0"/>
              <w:adjustRightInd w:val="0"/>
              <w:spacing w:after="0" w:line="240" w:lineRule="auto"/>
              <w:rPr>
                <w:ins w:id="2208" w:author="Arjan" w:date="2015-01-11T21:54:00Z"/>
                <w:rFonts w:ascii="Arial" w:hAnsi="Arial" w:cs="Arial"/>
                <w:sz w:val="20"/>
                <w:szCs w:val="20"/>
                <w:lang w:val="en-AU"/>
              </w:rPr>
            </w:pPr>
            <w:ins w:id="2209" w:author="Arjan" w:date="2015-01-11T21:54:00Z">
              <w:r>
                <w:rPr>
                  <w:rFonts w:ascii="Arial" w:hAnsi="Arial" w:cs="Arial"/>
                  <w:sz w:val="20"/>
                  <w:szCs w:val="20"/>
                  <w:lang w:val="en-AU"/>
                </w:rPr>
                <w:t>Ondertekening</w:t>
              </w:r>
            </w:ins>
          </w:p>
        </w:tc>
        <w:tc>
          <w:tcPr>
            <w:tcW w:w="1350" w:type="dxa"/>
            <w:tcBorders>
              <w:top w:val="nil"/>
              <w:left w:val="nil"/>
              <w:bottom w:val="nil"/>
              <w:right w:val="nil"/>
            </w:tcBorders>
          </w:tcPr>
          <w:p w14:paraId="6A4B6A18" w14:textId="77777777" w:rsidR="00AB765A" w:rsidRDefault="00AB765A" w:rsidP="00B7296C">
            <w:pPr>
              <w:autoSpaceDE w:val="0"/>
              <w:autoSpaceDN w:val="0"/>
              <w:adjustRightInd w:val="0"/>
              <w:spacing w:after="0" w:line="240" w:lineRule="auto"/>
              <w:rPr>
                <w:ins w:id="2210" w:author="Arjan" w:date="2015-01-11T21:54:00Z"/>
                <w:rFonts w:ascii="Arial" w:eastAsia="Times New Roman" w:hAnsi="Arial" w:cs="Arial"/>
                <w:color w:val="000000"/>
                <w:sz w:val="20"/>
                <w:szCs w:val="20"/>
              </w:rPr>
            </w:pPr>
            <w:ins w:id="2211" w:author="Arjan" w:date="2015-01-11T21:54:00Z">
              <w:r>
                <w:rPr>
                  <w:rFonts w:ascii="Arial" w:eastAsia="Times New Roman" w:hAnsi="Arial" w:cs="Arial"/>
                  <w:color w:val="000000"/>
                  <w:sz w:val="20"/>
                  <w:szCs w:val="20"/>
                </w:rPr>
                <w:t>KING</w:t>
              </w:r>
            </w:ins>
          </w:p>
        </w:tc>
      </w:tr>
      <w:tr w:rsidR="00AE26FB" w:rsidRPr="00B7296C" w14:paraId="5AD1AC24" w14:textId="77777777" w:rsidTr="004140A0">
        <w:trPr>
          <w:ins w:id="2212" w:author="Arjan" w:date="2014-09-08T22:23:00Z"/>
        </w:trPr>
        <w:tc>
          <w:tcPr>
            <w:tcW w:w="3600" w:type="dxa"/>
            <w:tcBorders>
              <w:top w:val="nil"/>
              <w:left w:val="nil"/>
              <w:bottom w:val="nil"/>
              <w:right w:val="nil"/>
            </w:tcBorders>
          </w:tcPr>
          <w:p w14:paraId="1D3FF86E" w14:textId="77777777" w:rsidR="00AE26FB" w:rsidRPr="00DD0F4F" w:rsidRDefault="00AE26FB" w:rsidP="00B7296C">
            <w:pPr>
              <w:autoSpaceDE w:val="0"/>
              <w:autoSpaceDN w:val="0"/>
              <w:adjustRightInd w:val="0"/>
              <w:spacing w:after="0" w:line="240" w:lineRule="auto"/>
              <w:rPr>
                <w:ins w:id="2213" w:author="Arjan" w:date="2014-09-08T22:23:00Z"/>
                <w:rFonts w:ascii="Arial" w:eastAsia="Times New Roman" w:hAnsi="Arial" w:cs="Arial"/>
                <w:color w:val="000000"/>
                <w:sz w:val="20"/>
                <w:szCs w:val="20"/>
                <w:lang w:val="nl-NL"/>
              </w:rPr>
            </w:pPr>
          </w:p>
        </w:tc>
        <w:tc>
          <w:tcPr>
            <w:tcW w:w="1080" w:type="dxa"/>
            <w:tcBorders>
              <w:top w:val="nil"/>
              <w:left w:val="nil"/>
              <w:bottom w:val="nil"/>
              <w:right w:val="nil"/>
            </w:tcBorders>
          </w:tcPr>
          <w:p w14:paraId="3A2A4BA2" w14:textId="77777777" w:rsidR="00AE26FB" w:rsidRPr="00DD0F4F" w:rsidRDefault="00AE26FB" w:rsidP="00B7296C">
            <w:pPr>
              <w:autoSpaceDE w:val="0"/>
              <w:autoSpaceDN w:val="0"/>
              <w:adjustRightInd w:val="0"/>
              <w:spacing w:after="0" w:line="240" w:lineRule="auto"/>
              <w:rPr>
                <w:ins w:id="2214" w:author="Arjan" w:date="2014-09-08T22:23:00Z"/>
                <w:rFonts w:ascii="Arial" w:eastAsia="Times New Roman" w:hAnsi="Arial" w:cs="Arial"/>
                <w:color w:val="000000"/>
                <w:sz w:val="20"/>
                <w:szCs w:val="20"/>
                <w:lang w:val="nl-NL"/>
              </w:rPr>
            </w:pPr>
          </w:p>
        </w:tc>
        <w:tc>
          <w:tcPr>
            <w:tcW w:w="3330" w:type="dxa"/>
            <w:tcBorders>
              <w:top w:val="nil"/>
              <w:left w:val="nil"/>
              <w:bottom w:val="nil"/>
              <w:right w:val="nil"/>
            </w:tcBorders>
          </w:tcPr>
          <w:p w14:paraId="03A45E1F" w14:textId="77777777" w:rsidR="00AE26FB" w:rsidRPr="00B7296C" w:rsidRDefault="00AB765A" w:rsidP="004F5D06">
            <w:pPr>
              <w:autoSpaceDE w:val="0"/>
              <w:autoSpaceDN w:val="0"/>
              <w:adjustRightInd w:val="0"/>
              <w:spacing w:after="0" w:line="240" w:lineRule="auto"/>
              <w:rPr>
                <w:ins w:id="2215" w:author="Arjan" w:date="2014-09-08T22:23:00Z"/>
                <w:rFonts w:ascii="Arial" w:hAnsi="Arial" w:cs="Arial"/>
                <w:sz w:val="20"/>
                <w:szCs w:val="20"/>
                <w:lang w:val="en-AU"/>
              </w:rPr>
            </w:pPr>
            <w:ins w:id="2216" w:author="Arjan" w:date="2015-01-11T21:55:00Z">
              <w:r>
                <w:rPr>
                  <w:rFonts w:ascii="Arial" w:hAnsi="Arial" w:cs="Arial"/>
                  <w:sz w:val="20"/>
                  <w:szCs w:val="20"/>
                  <w:lang w:val="en-AU"/>
                </w:rPr>
                <w:t xml:space="preserve">- </w:t>
              </w:r>
            </w:ins>
            <w:ins w:id="2217" w:author="Arjan" w:date="2014-09-08T22:23:00Z">
              <w:r w:rsidR="00AE26FB">
                <w:rPr>
                  <w:rFonts w:ascii="Arial" w:hAnsi="Arial" w:cs="Arial"/>
                  <w:sz w:val="20"/>
                  <w:szCs w:val="20"/>
                  <w:lang w:val="en-AU"/>
                </w:rPr>
                <w:t>Ondertekeningsoort</w:t>
              </w:r>
            </w:ins>
          </w:p>
        </w:tc>
        <w:tc>
          <w:tcPr>
            <w:tcW w:w="1350" w:type="dxa"/>
            <w:tcBorders>
              <w:top w:val="nil"/>
              <w:left w:val="nil"/>
              <w:bottom w:val="nil"/>
              <w:right w:val="nil"/>
            </w:tcBorders>
          </w:tcPr>
          <w:p w14:paraId="53BB7DB0" w14:textId="77777777" w:rsidR="00AE26FB" w:rsidRPr="00B7296C" w:rsidRDefault="00AE26FB" w:rsidP="00B7296C">
            <w:pPr>
              <w:autoSpaceDE w:val="0"/>
              <w:autoSpaceDN w:val="0"/>
              <w:adjustRightInd w:val="0"/>
              <w:spacing w:after="0" w:line="240" w:lineRule="auto"/>
              <w:rPr>
                <w:ins w:id="2218" w:author="Arjan" w:date="2014-09-08T22:23:00Z"/>
                <w:rFonts w:ascii="Arial" w:eastAsia="Times New Roman" w:hAnsi="Arial" w:cs="Arial"/>
                <w:color w:val="000000"/>
                <w:sz w:val="20"/>
                <w:szCs w:val="20"/>
              </w:rPr>
            </w:pPr>
            <w:ins w:id="2219" w:author="Arjan" w:date="2014-09-08T22:23:00Z">
              <w:r>
                <w:rPr>
                  <w:rFonts w:ascii="Arial" w:eastAsia="Times New Roman" w:hAnsi="Arial" w:cs="Arial"/>
                  <w:color w:val="000000"/>
                  <w:sz w:val="20"/>
                  <w:szCs w:val="20"/>
                </w:rPr>
                <w:t>KING</w:t>
              </w:r>
            </w:ins>
          </w:p>
        </w:tc>
      </w:tr>
      <w:tr w:rsidR="00AE26FB" w:rsidRPr="00B7296C" w14:paraId="692A768A" w14:textId="77777777" w:rsidTr="004140A0">
        <w:trPr>
          <w:ins w:id="2220" w:author="Arjan" w:date="2014-09-08T22:23:00Z"/>
        </w:trPr>
        <w:tc>
          <w:tcPr>
            <w:tcW w:w="3600" w:type="dxa"/>
            <w:tcBorders>
              <w:top w:val="nil"/>
              <w:left w:val="nil"/>
              <w:bottom w:val="nil"/>
              <w:right w:val="nil"/>
            </w:tcBorders>
          </w:tcPr>
          <w:p w14:paraId="38C5CDCD" w14:textId="77777777" w:rsidR="00AE26FB" w:rsidRPr="00B7296C" w:rsidRDefault="00AE26FB" w:rsidP="00B7296C">
            <w:pPr>
              <w:autoSpaceDE w:val="0"/>
              <w:autoSpaceDN w:val="0"/>
              <w:adjustRightInd w:val="0"/>
              <w:spacing w:after="0" w:line="240" w:lineRule="auto"/>
              <w:rPr>
                <w:ins w:id="2221" w:author="Arjan" w:date="2014-09-08T22:23:00Z"/>
                <w:rFonts w:ascii="Arial" w:eastAsia="Times New Roman" w:hAnsi="Arial" w:cs="Arial"/>
                <w:color w:val="000000"/>
                <w:sz w:val="20"/>
                <w:szCs w:val="20"/>
              </w:rPr>
            </w:pPr>
          </w:p>
        </w:tc>
        <w:tc>
          <w:tcPr>
            <w:tcW w:w="1080" w:type="dxa"/>
            <w:tcBorders>
              <w:top w:val="nil"/>
              <w:left w:val="nil"/>
              <w:bottom w:val="nil"/>
              <w:right w:val="nil"/>
            </w:tcBorders>
          </w:tcPr>
          <w:p w14:paraId="1774FA75" w14:textId="77777777" w:rsidR="00AE26FB" w:rsidRPr="00B7296C" w:rsidRDefault="00AE26FB" w:rsidP="00B7296C">
            <w:pPr>
              <w:autoSpaceDE w:val="0"/>
              <w:autoSpaceDN w:val="0"/>
              <w:adjustRightInd w:val="0"/>
              <w:spacing w:after="0" w:line="240" w:lineRule="auto"/>
              <w:rPr>
                <w:ins w:id="2222" w:author="Arjan" w:date="2014-09-08T22:23:00Z"/>
                <w:rFonts w:ascii="Arial" w:eastAsia="Times New Roman" w:hAnsi="Arial" w:cs="Arial"/>
                <w:color w:val="000000"/>
                <w:sz w:val="20"/>
                <w:szCs w:val="20"/>
              </w:rPr>
            </w:pPr>
          </w:p>
        </w:tc>
        <w:tc>
          <w:tcPr>
            <w:tcW w:w="3330" w:type="dxa"/>
            <w:tcBorders>
              <w:top w:val="nil"/>
              <w:left w:val="nil"/>
              <w:bottom w:val="nil"/>
              <w:right w:val="nil"/>
            </w:tcBorders>
          </w:tcPr>
          <w:p w14:paraId="7DB90AD4" w14:textId="77777777" w:rsidR="00AE26FB" w:rsidRPr="00B7296C" w:rsidRDefault="00AB765A" w:rsidP="004F5D06">
            <w:pPr>
              <w:autoSpaceDE w:val="0"/>
              <w:autoSpaceDN w:val="0"/>
              <w:adjustRightInd w:val="0"/>
              <w:spacing w:after="0" w:line="240" w:lineRule="auto"/>
              <w:rPr>
                <w:ins w:id="2223" w:author="Arjan" w:date="2014-09-08T22:23:00Z"/>
                <w:rFonts w:ascii="Arial" w:hAnsi="Arial" w:cs="Arial"/>
                <w:sz w:val="20"/>
                <w:szCs w:val="20"/>
                <w:lang w:val="en-AU"/>
              </w:rPr>
            </w:pPr>
            <w:ins w:id="2224" w:author="Arjan" w:date="2015-01-11T21:55:00Z">
              <w:r>
                <w:rPr>
                  <w:rFonts w:ascii="Arial" w:hAnsi="Arial" w:cs="Arial"/>
                  <w:sz w:val="20"/>
                  <w:szCs w:val="20"/>
                  <w:lang w:val="en-AU"/>
                </w:rPr>
                <w:t xml:space="preserve">- </w:t>
              </w:r>
            </w:ins>
            <w:ins w:id="2225" w:author="Arjan" w:date="2014-09-08T22:23:00Z">
              <w:r w:rsidR="00AE26FB">
                <w:rPr>
                  <w:rFonts w:ascii="Arial" w:hAnsi="Arial" w:cs="Arial"/>
                  <w:sz w:val="20"/>
                  <w:szCs w:val="20"/>
                  <w:lang w:val="en-AU"/>
                </w:rPr>
                <w:t>Ondertekeningdatum</w:t>
              </w:r>
            </w:ins>
          </w:p>
        </w:tc>
        <w:tc>
          <w:tcPr>
            <w:tcW w:w="1350" w:type="dxa"/>
            <w:tcBorders>
              <w:top w:val="nil"/>
              <w:left w:val="nil"/>
              <w:bottom w:val="nil"/>
              <w:right w:val="nil"/>
            </w:tcBorders>
          </w:tcPr>
          <w:p w14:paraId="3EE16D4A" w14:textId="77777777" w:rsidR="00AE26FB" w:rsidRPr="00B7296C" w:rsidRDefault="00AE26FB" w:rsidP="00B7296C">
            <w:pPr>
              <w:autoSpaceDE w:val="0"/>
              <w:autoSpaceDN w:val="0"/>
              <w:adjustRightInd w:val="0"/>
              <w:spacing w:after="0" w:line="240" w:lineRule="auto"/>
              <w:rPr>
                <w:ins w:id="2226" w:author="Arjan" w:date="2014-09-08T22:23:00Z"/>
                <w:rFonts w:ascii="Arial" w:eastAsia="Times New Roman" w:hAnsi="Arial" w:cs="Arial"/>
                <w:color w:val="000000"/>
                <w:sz w:val="20"/>
                <w:szCs w:val="20"/>
              </w:rPr>
            </w:pPr>
            <w:ins w:id="2227" w:author="Arjan" w:date="2014-09-08T22:23:00Z">
              <w:r>
                <w:rPr>
                  <w:rFonts w:ascii="Arial" w:eastAsia="Times New Roman" w:hAnsi="Arial" w:cs="Arial"/>
                  <w:color w:val="000000"/>
                  <w:sz w:val="20"/>
                  <w:szCs w:val="20"/>
                </w:rPr>
                <w:t>KING</w:t>
              </w:r>
            </w:ins>
          </w:p>
        </w:tc>
      </w:tr>
      <w:tr w:rsidR="00AE26FB" w:rsidRPr="00B7296C" w14:paraId="255C693B" w14:textId="77777777" w:rsidTr="004140A0">
        <w:tc>
          <w:tcPr>
            <w:tcW w:w="3600" w:type="dxa"/>
            <w:tcBorders>
              <w:top w:val="nil"/>
              <w:left w:val="nil"/>
              <w:bottom w:val="nil"/>
              <w:right w:val="nil"/>
            </w:tcBorders>
          </w:tcPr>
          <w:p w14:paraId="1D1270FD"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6785601E"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2C5404F" w14:textId="77777777" w:rsidR="00AE26FB" w:rsidRDefault="00AE26FB" w:rsidP="004F5D06">
            <w:pPr>
              <w:autoSpaceDE w:val="0"/>
              <w:autoSpaceDN w:val="0"/>
              <w:adjustRightInd w:val="0"/>
              <w:spacing w:after="0" w:line="240" w:lineRule="auto"/>
              <w:rPr>
                <w:rFonts w:ascii="Arial" w:hAnsi="Arial" w:cs="Arial"/>
                <w:sz w:val="20"/>
                <w:szCs w:val="20"/>
                <w:lang w:val="en-AU"/>
              </w:rPr>
            </w:pPr>
            <w:ins w:id="2228" w:author="Arjan" w:date="2014-11-17T18:43:00Z">
              <w:r>
                <w:rPr>
                  <w:rFonts w:ascii="Arial" w:hAnsi="Arial" w:cs="Arial"/>
                  <w:sz w:val="20"/>
                  <w:szCs w:val="20"/>
                  <w:lang w:val="en-AU"/>
                </w:rPr>
                <w:t>Verschijningsvorm</w:t>
              </w:r>
            </w:ins>
          </w:p>
        </w:tc>
        <w:tc>
          <w:tcPr>
            <w:tcW w:w="1350" w:type="dxa"/>
            <w:tcBorders>
              <w:top w:val="nil"/>
              <w:left w:val="nil"/>
              <w:bottom w:val="nil"/>
              <w:right w:val="nil"/>
            </w:tcBorders>
          </w:tcPr>
          <w:p w14:paraId="6440CF45" w14:textId="77777777" w:rsidR="00AE26FB" w:rsidRDefault="00AE26FB" w:rsidP="00B7296C">
            <w:pPr>
              <w:autoSpaceDE w:val="0"/>
              <w:autoSpaceDN w:val="0"/>
              <w:adjustRightInd w:val="0"/>
              <w:spacing w:after="0" w:line="240" w:lineRule="auto"/>
              <w:rPr>
                <w:rFonts w:ascii="Arial" w:eastAsia="Times New Roman" w:hAnsi="Arial" w:cs="Arial"/>
                <w:color w:val="000000"/>
                <w:sz w:val="20"/>
                <w:szCs w:val="20"/>
              </w:rPr>
            </w:pPr>
            <w:ins w:id="2229" w:author="Arjan" w:date="2014-11-17T18:48:00Z">
              <w:r>
                <w:rPr>
                  <w:rFonts w:ascii="Arial" w:eastAsia="Times New Roman" w:hAnsi="Arial" w:cs="Arial"/>
                  <w:color w:val="000000"/>
                  <w:sz w:val="20"/>
                  <w:szCs w:val="20"/>
                </w:rPr>
                <w:t>RMO</w:t>
              </w:r>
            </w:ins>
          </w:p>
        </w:tc>
      </w:tr>
      <w:tr w:rsidR="00AE26FB" w:rsidRPr="00B7296C" w14:paraId="4914208D" w14:textId="77777777" w:rsidTr="004140A0">
        <w:tc>
          <w:tcPr>
            <w:tcW w:w="3600" w:type="dxa"/>
            <w:tcBorders>
              <w:top w:val="nil"/>
              <w:left w:val="nil"/>
              <w:right w:val="nil"/>
            </w:tcBorders>
          </w:tcPr>
          <w:p w14:paraId="653DBAC6"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14:paraId="0C331C91"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14:paraId="1FDBA9F7"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Herkomst</w:t>
            </w:r>
          </w:p>
        </w:tc>
      </w:tr>
      <w:tr w:rsidR="00AE26FB" w:rsidRPr="00B7296C" w14:paraId="7AA9745E" w14:textId="77777777" w:rsidTr="00334B0B">
        <w:tc>
          <w:tcPr>
            <w:tcW w:w="3600" w:type="dxa"/>
            <w:tcBorders>
              <w:top w:val="nil"/>
              <w:left w:val="nil"/>
              <w:bottom w:val="nil"/>
              <w:right w:val="nil"/>
            </w:tcBorders>
          </w:tcPr>
          <w:p w14:paraId="2431A76D"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1FF0D126" w14:textId="77777777" w:rsidR="00AE26FB" w:rsidRPr="00B7296C" w:rsidRDefault="00DA5D93" w:rsidP="003F455D">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AE26FB" w:rsidRPr="00B7296C">
              <w:rPr>
                <w:rFonts w:ascii="Arial" w:hAnsi="Arial" w:cs="Arial"/>
                <w:sz w:val="20"/>
                <w:szCs w:val="20"/>
                <w:lang w:val="en-AU"/>
              </w:rPr>
              <w:instrText xml:space="preserve">MERGEFIELD </w:instrText>
            </w:r>
            <w:r w:rsidR="00AE26FB" w:rsidRPr="00B7296C">
              <w:rPr>
                <w:rFonts w:ascii="Arial" w:eastAsia="Times New Roman" w:hAnsi="Arial" w:cs="Arial"/>
                <w:color w:val="000000"/>
                <w:sz w:val="20"/>
                <w:szCs w:val="20"/>
              </w:rPr>
              <w:instrText>Connector.Name</w:instrText>
            </w:r>
            <w:r w:rsidRPr="00B7296C">
              <w:rPr>
                <w:rFonts w:ascii="Arial" w:hAnsi="Arial" w:cs="Arial"/>
                <w:sz w:val="20"/>
                <w:szCs w:val="20"/>
                <w:lang w:val="en-AU"/>
              </w:rPr>
              <w:fldChar w:fldCharType="separate"/>
            </w:r>
            <w:r w:rsidR="00AE26FB" w:rsidRPr="00B7296C">
              <w:rPr>
                <w:rFonts w:ascii="Arial" w:eastAsia="Times New Roman" w:hAnsi="Arial" w:cs="Arial"/>
                <w:color w:val="000000"/>
                <w:sz w:val="20"/>
                <w:szCs w:val="20"/>
              </w:rPr>
              <w:t>is van</w:t>
            </w:r>
            <w:r w:rsidRPr="00B7296C">
              <w:rPr>
                <w:rFonts w:ascii="Arial" w:hAnsi="Arial" w:cs="Arial"/>
                <w:sz w:val="20"/>
                <w:szCs w:val="20"/>
                <w:lang w:val="en-AU"/>
              </w:rPr>
              <w:fldChar w:fldCharType="end"/>
            </w:r>
            <w:r w:rsidR="00AE26FB" w:rsidRPr="00B7296C">
              <w:rPr>
                <w:rFonts w:ascii="Arial" w:eastAsia="Times New Roman" w:hAnsi="Arial" w:cs="Arial"/>
                <w:color w:val="000000"/>
                <w:sz w:val="20"/>
                <w:szCs w:val="20"/>
              </w:rPr>
              <w:t xml:space="preserve">   </w:t>
            </w:r>
            <w:r w:rsidRPr="00B7296C">
              <w:rPr>
                <w:rFonts w:ascii="Arial" w:eastAsia="Times New Roman" w:hAnsi="Arial" w:cs="Arial"/>
                <w:color w:val="000000"/>
                <w:sz w:val="20"/>
                <w:szCs w:val="20"/>
              </w:rPr>
              <w:fldChar w:fldCharType="begin" w:fldLock="1"/>
            </w:r>
            <w:r w:rsidR="00AE26FB" w:rsidRPr="00B7296C">
              <w:rPr>
                <w:rFonts w:ascii="Arial" w:eastAsia="Times New Roman" w:hAnsi="Arial" w:cs="Arial"/>
                <w:color w:val="000000"/>
                <w:sz w:val="20"/>
                <w:szCs w:val="20"/>
              </w:rPr>
              <w:instrText>MERGEFIELD Element.Name</w:instrText>
            </w:r>
            <w:r w:rsidRPr="00B7296C">
              <w:rPr>
                <w:rFonts w:ascii="Arial" w:eastAsia="Times New Roman" w:hAnsi="Arial" w:cs="Arial"/>
                <w:color w:val="000000"/>
                <w:sz w:val="20"/>
                <w:szCs w:val="20"/>
              </w:rPr>
              <w:fldChar w:fldCharType="separate"/>
            </w:r>
            <w:del w:id="2230" w:author="Arjan" w:date="2012-11-16T15:43:00Z">
              <w:r w:rsidR="00AE26FB" w:rsidRPr="00B7296C" w:rsidDel="003F455D">
                <w:rPr>
                  <w:rFonts w:ascii="Arial" w:eastAsia="Times New Roman" w:hAnsi="Arial" w:cs="Arial"/>
                  <w:color w:val="000000"/>
                  <w:sz w:val="20"/>
                  <w:szCs w:val="20"/>
                </w:rPr>
                <w:delText>DOCUMENT</w:delText>
              </w:r>
            </w:del>
            <w:ins w:id="2231" w:author="Arjan" w:date="2012-11-16T15:43:00Z">
              <w:r w:rsidR="00AE26FB">
                <w:rPr>
                  <w:rFonts w:ascii="Arial" w:eastAsia="Times New Roman" w:hAnsi="Arial" w:cs="Arial"/>
                  <w:color w:val="000000"/>
                  <w:sz w:val="20"/>
                  <w:szCs w:val="20"/>
                </w:rPr>
                <w:t>INFORMATIEOBJECT</w:t>
              </w:r>
            </w:ins>
            <w:r w:rsidR="00AE26FB" w:rsidRPr="00B7296C">
              <w:rPr>
                <w:rFonts w:ascii="Arial" w:eastAsia="Times New Roman" w:hAnsi="Arial" w:cs="Arial"/>
                <w:color w:val="000000"/>
                <w:sz w:val="20"/>
                <w:szCs w:val="20"/>
              </w:rPr>
              <w:t>TYPE</w:t>
            </w:r>
            <w:r w:rsidRPr="00B7296C">
              <w:rPr>
                <w:rFonts w:ascii="Arial" w:eastAsia="Times New Roman" w:hAnsi="Arial" w:cs="Arial"/>
                <w:color w:val="000000"/>
                <w:sz w:val="20"/>
                <w:szCs w:val="20"/>
              </w:rPr>
              <w:fldChar w:fldCharType="end"/>
            </w:r>
            <w:r w:rsidR="00AE26FB" w:rsidRPr="00B7296C">
              <w:rPr>
                <w:rFonts w:ascii="Arial" w:eastAsia="Times New Roman" w:hAnsi="Arial" w:cs="Arial"/>
                <w:color w:val="000000"/>
                <w:sz w:val="20"/>
                <w:szCs w:val="20"/>
              </w:rPr>
              <w:t xml:space="preserve">  </w:t>
            </w:r>
          </w:p>
        </w:tc>
        <w:tc>
          <w:tcPr>
            <w:tcW w:w="1350" w:type="dxa"/>
            <w:tcBorders>
              <w:top w:val="nil"/>
              <w:left w:val="nil"/>
              <w:bottom w:val="nil"/>
              <w:right w:val="nil"/>
            </w:tcBorders>
          </w:tcPr>
          <w:p w14:paraId="74945C65"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AE26FB" w:rsidRPr="00B7296C" w14:paraId="0B890421" w14:textId="77777777" w:rsidTr="004140A0">
        <w:tc>
          <w:tcPr>
            <w:tcW w:w="3600" w:type="dxa"/>
            <w:tcBorders>
              <w:top w:val="nil"/>
              <w:left w:val="nil"/>
              <w:bottom w:val="single" w:sz="4" w:space="0" w:color="auto"/>
              <w:right w:val="nil"/>
            </w:tcBorders>
          </w:tcPr>
          <w:p w14:paraId="51E226B8"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14:paraId="6BF44253" w14:textId="77777777" w:rsidR="00AE26FB" w:rsidRPr="00DD0F4F" w:rsidRDefault="00AE26FB" w:rsidP="003F455D">
            <w:pPr>
              <w:autoSpaceDE w:val="0"/>
              <w:autoSpaceDN w:val="0"/>
              <w:adjustRightInd w:val="0"/>
              <w:spacing w:after="0" w:line="240" w:lineRule="auto"/>
              <w:rPr>
                <w:rFonts w:ascii="Arial" w:hAnsi="Arial" w:cs="Arial"/>
                <w:sz w:val="20"/>
                <w:szCs w:val="20"/>
                <w:lang w:val="nl-NL"/>
              </w:rPr>
            </w:pPr>
            <w:ins w:id="2232" w:author="Arjan" w:date="2014-09-08T17:30:00Z">
              <w:r w:rsidRPr="00DD0F4F">
                <w:rPr>
                  <w:rFonts w:ascii="Arial" w:eastAsia="Times New Roman" w:hAnsi="Arial" w:cs="Arial"/>
                  <w:color w:val="000000"/>
                  <w:sz w:val="20"/>
                  <w:szCs w:val="20"/>
                  <w:lang w:val="nl-NL"/>
                </w:rPr>
                <w:t xml:space="preserve">is ontvangen van of </w:t>
              </w:r>
            </w:ins>
            <w:ins w:id="2233" w:author="Arjan" w:date="2014-09-08T17:39:00Z">
              <w:r w:rsidRPr="00DD0F4F">
                <w:rPr>
                  <w:rFonts w:ascii="Arial" w:eastAsia="Times New Roman" w:hAnsi="Arial" w:cs="Arial"/>
                  <w:color w:val="000000"/>
                  <w:sz w:val="20"/>
                  <w:szCs w:val="20"/>
                  <w:lang w:val="nl-NL"/>
                </w:rPr>
                <w:t>verzonden</w:t>
              </w:r>
            </w:ins>
            <w:ins w:id="2234" w:author="Arjan" w:date="2014-09-08T17:30:00Z">
              <w:r w:rsidRPr="00DD0F4F">
                <w:rPr>
                  <w:rFonts w:ascii="Arial" w:eastAsia="Times New Roman" w:hAnsi="Arial" w:cs="Arial"/>
                  <w:color w:val="000000"/>
                  <w:sz w:val="20"/>
                  <w:szCs w:val="20"/>
                  <w:lang w:val="nl-NL"/>
                </w:rPr>
                <w:t xml:space="preserve"> aan BETROKKENE</w:t>
              </w:r>
            </w:ins>
          </w:p>
        </w:tc>
        <w:tc>
          <w:tcPr>
            <w:tcW w:w="1350" w:type="dxa"/>
            <w:tcBorders>
              <w:top w:val="nil"/>
              <w:left w:val="nil"/>
              <w:bottom w:val="single" w:sz="4" w:space="0" w:color="auto"/>
              <w:right w:val="nil"/>
            </w:tcBorders>
          </w:tcPr>
          <w:p w14:paraId="14A1500F" w14:textId="77777777" w:rsidR="00AE26FB" w:rsidRPr="00B7296C" w:rsidRDefault="00AE26FB" w:rsidP="00B7296C">
            <w:pPr>
              <w:autoSpaceDE w:val="0"/>
              <w:autoSpaceDN w:val="0"/>
              <w:adjustRightInd w:val="0"/>
              <w:spacing w:after="0" w:line="240" w:lineRule="auto"/>
              <w:rPr>
                <w:rFonts w:ascii="Arial" w:eastAsia="Times New Roman" w:hAnsi="Arial" w:cs="Arial"/>
                <w:color w:val="000000"/>
                <w:sz w:val="20"/>
                <w:szCs w:val="20"/>
              </w:rPr>
            </w:pPr>
            <w:ins w:id="2235" w:author="Arjan" w:date="2014-09-08T18:03:00Z">
              <w:r>
                <w:rPr>
                  <w:rFonts w:ascii="Arial" w:eastAsia="Times New Roman" w:hAnsi="Arial" w:cs="Arial"/>
                  <w:color w:val="000000"/>
                  <w:sz w:val="20"/>
                  <w:szCs w:val="20"/>
                </w:rPr>
                <w:t>KING</w:t>
              </w:r>
            </w:ins>
          </w:p>
        </w:tc>
      </w:tr>
    </w:tbl>
    <w:p w14:paraId="22700DB4" w14:textId="77777777" w:rsidR="00910CBE" w:rsidRPr="00DD0F4F" w:rsidRDefault="006A5F03" w:rsidP="0044638F">
      <w:pPr>
        <w:rPr>
          <w:lang w:val="nl-NL"/>
        </w:rPr>
      </w:pPr>
      <w:r w:rsidRPr="00DD0F4F">
        <w:rPr>
          <w:lang w:val="nl-NL"/>
        </w:rPr>
        <w:br/>
      </w:r>
      <w:r w:rsidR="00910CBE" w:rsidRPr="00DD0F4F">
        <w:rPr>
          <w:lang w:val="nl-NL"/>
        </w:rPr>
        <w:t>Ook in alle attribuutsoorten en relatiesoorten van INFORMATIEOBJECT (v/h DOCUMENT) vervangen we  de term ‘document’ door ‘informatieobject’. Dit werken we in dit document niet uit</w:t>
      </w:r>
      <w:r w:rsidR="008F7B24" w:rsidRPr="00DD0F4F">
        <w:rPr>
          <w:lang w:val="nl-NL"/>
        </w:rPr>
        <w:t xml:space="preserve"> (tenzij we de attribuutsoort om andere redenen vermelden)</w:t>
      </w:r>
      <w:r w:rsidR="00910CBE" w:rsidRPr="00DD0F4F">
        <w:rPr>
          <w:lang w:val="nl-NL"/>
        </w:rPr>
        <w:t>, wel in het RGBZ zelf.</w:t>
      </w:r>
    </w:p>
    <w:p w14:paraId="3FCA7035" w14:textId="77777777" w:rsidR="00D768A4" w:rsidRPr="00DD0F4F" w:rsidRDefault="000E1D99" w:rsidP="0044638F">
      <w:pPr>
        <w:rPr>
          <w:lang w:val="nl-NL"/>
        </w:rPr>
      </w:pPr>
      <w:r w:rsidRPr="00DD0F4F">
        <w:rPr>
          <w:lang w:val="nl-NL"/>
        </w:rPr>
        <w:t>Zie ook ENKELVOUDIG INFORMATIE</w:t>
      </w:r>
      <w:r w:rsidR="00D768A4" w:rsidRPr="00DD0F4F">
        <w:rPr>
          <w:lang w:val="nl-NL"/>
        </w:rPr>
        <w:t xml:space="preserve">OBJECT en SAMENGESTELD </w:t>
      </w:r>
      <w:r w:rsidRPr="00DD0F4F">
        <w:rPr>
          <w:lang w:val="nl-NL"/>
        </w:rPr>
        <w:t>INFORMATIE</w:t>
      </w:r>
      <w:r w:rsidR="00D768A4" w:rsidRPr="00DD0F4F">
        <w:rPr>
          <w:lang w:val="nl-NL"/>
        </w:rPr>
        <w:t>OBJECT.</w:t>
      </w:r>
    </w:p>
    <w:p w14:paraId="543F7579" w14:textId="77777777" w:rsidR="005F3452" w:rsidRDefault="005F3452" w:rsidP="005F3452">
      <w:pPr>
        <w:pStyle w:val="Kop3"/>
      </w:pPr>
      <w:bookmarkStart w:id="2236" w:name="_Toc493812423"/>
      <w:r>
        <w:lastRenderedPageBreak/>
        <w:t>Unieke aanduiding</w:t>
      </w:r>
      <w:bookmarkEnd w:id="2236"/>
    </w:p>
    <w:p w14:paraId="218A8318" w14:textId="77777777" w:rsidR="00FD50DA" w:rsidRDefault="00FD50DA" w:rsidP="00FD50DA">
      <w:r w:rsidRPr="00DD0F4F">
        <w:rPr>
          <w:lang w:val="nl-NL"/>
        </w:rPr>
        <w:t xml:space="preserve">De unieke aanduiding van het Informatieobject wordt nu gevormd door het attribuut Documentidentificatie cq. Informatieobjectidentificatie. Dit is opgebouwd uit de CBS-gemeentecode van de gemeente die </w:t>
      </w:r>
      <w:r w:rsidR="00732714" w:rsidRPr="00DD0F4F">
        <w:rPr>
          <w:lang w:val="nl-NL"/>
        </w:rPr>
        <w:t>het informatieobject in haar registratie heeft opgenomen</w:t>
      </w:r>
      <w:r w:rsidRPr="00DD0F4F">
        <w:rPr>
          <w:lang w:val="nl-NL"/>
        </w:rPr>
        <w:t xml:space="preserve">, gevolgd door </w:t>
      </w:r>
      <w:r w:rsidR="00732714" w:rsidRPr="00DD0F4F">
        <w:rPr>
          <w:lang w:val="nl-NL"/>
        </w:rPr>
        <w:t>de identificatie die</w:t>
      </w:r>
      <w:r w:rsidRPr="00DD0F4F">
        <w:rPr>
          <w:lang w:val="nl-NL"/>
        </w:rPr>
        <w:t xml:space="preserve"> door die gemeente aan de zaak gegeven is. Nu het RGBZ en StUF-Zkn meer en meer ook door andere overheden dan gemeenten gebruikt wordt, moet een oplossing gevonden worden voor het eerste gedeelte van de </w:t>
      </w:r>
      <w:r w:rsidR="00732714" w:rsidRPr="00DD0F4F">
        <w:rPr>
          <w:lang w:val="nl-NL"/>
        </w:rPr>
        <w:t>Informatieobject</w:t>
      </w:r>
      <w:r w:rsidRPr="00DD0F4F">
        <w:rPr>
          <w:lang w:val="nl-NL"/>
        </w:rPr>
        <w:t>identificatie. Als oplossing was voorzien het bepalen van ‘gemeentecodes’ in de range 8000 – 9999 voor niet-gemeentelijke organisaties. Consequentie daarvan is dat het proces van toedelen en de toegedeelde codes beheerd moeten worden. Zoveel als mogelijk willen we beheerconsequenties evenwel voorkomen. Dit is mogelijk door van het gebruik van de gemeentecode af te zien en de unieke aanduiding van de zaak te laten bestaan uit de combinatie van de attribuutsoorten ‘</w:t>
      </w:r>
      <w:r w:rsidR="0005491B" w:rsidRPr="00DD0F4F">
        <w:rPr>
          <w:lang w:val="nl-NL"/>
        </w:rPr>
        <w:t>Bron</w:t>
      </w:r>
      <w:r w:rsidRPr="00DD0F4F">
        <w:rPr>
          <w:lang w:val="nl-NL"/>
        </w:rPr>
        <w:t xml:space="preserve">organisatie’ en </w:t>
      </w:r>
      <w:r w:rsidR="00732714" w:rsidRPr="00DD0F4F">
        <w:rPr>
          <w:lang w:val="nl-NL"/>
        </w:rPr>
        <w:t>‘Informatieobject</w:t>
      </w:r>
      <w:r w:rsidR="00732714" w:rsidRPr="00DD0F4F">
        <w:rPr>
          <w:lang w:val="nl-NL"/>
        </w:rPr>
        <w:softHyphen/>
        <w:t>identificatie’</w:t>
      </w:r>
      <w:r w:rsidRPr="00DD0F4F">
        <w:rPr>
          <w:lang w:val="nl-NL"/>
        </w:rPr>
        <w:t xml:space="preserve">. De </w:t>
      </w:r>
      <w:r w:rsidR="0083120B" w:rsidRPr="00DD0F4F">
        <w:rPr>
          <w:lang w:val="nl-NL"/>
        </w:rPr>
        <w:t>zojuist</w:t>
      </w:r>
      <w:r w:rsidRPr="00DD0F4F">
        <w:rPr>
          <w:lang w:val="nl-NL"/>
        </w:rPr>
        <w:t xml:space="preserve"> genoemde eisen aan de opbouw van de </w:t>
      </w:r>
      <w:r w:rsidR="00732714" w:rsidRPr="00DD0F4F">
        <w:rPr>
          <w:lang w:val="nl-NL"/>
        </w:rPr>
        <w:t>Informatieobjectidentificatie</w:t>
      </w:r>
      <w:r w:rsidRPr="00DD0F4F">
        <w:rPr>
          <w:lang w:val="nl-NL"/>
        </w:rPr>
        <w:t xml:space="preserve"> vervallen hiermee.</w:t>
      </w:r>
      <w:r w:rsidR="0083120B" w:rsidRPr="00DD0F4F">
        <w:rPr>
          <w:lang w:val="nl-NL"/>
        </w:rPr>
        <w:t xml:space="preserve"> </w:t>
      </w:r>
      <w:r>
        <w:t xml:space="preserve">Hieronder specificeren we de </w:t>
      </w:r>
      <w:r w:rsidR="00247F69">
        <w:t>betrokken</w:t>
      </w:r>
      <w:r>
        <w:t xml:space="preserve"> attribuutsoort</w:t>
      </w:r>
      <w:r w:rsidR="00B92D60">
        <w:t>en</w:t>
      </w:r>
      <w:r>
        <w:t xml:space="preserve">. </w:t>
      </w:r>
    </w:p>
    <w:p w14:paraId="59D3E4EB" w14:textId="77777777" w:rsidR="00B92D60" w:rsidRPr="00B92D60" w:rsidRDefault="00B92D60" w:rsidP="00B92D60">
      <w:pPr>
        <w:widowControl w:val="0"/>
        <w:autoSpaceDE w:val="0"/>
        <w:autoSpaceDN w:val="0"/>
        <w:adjustRightInd w:val="0"/>
        <w:spacing w:before="240" w:after="60" w:line="240" w:lineRule="auto"/>
        <w:outlineLvl w:val="3"/>
        <w:rPr>
          <w:ins w:id="2237" w:author="Arjan" w:date="2014-01-20T08:49:00Z"/>
          <w:rFonts w:ascii="Arial" w:eastAsia="Times New Roman" w:hAnsi="Arial" w:cs="Arial"/>
          <w:b/>
          <w:color w:val="004080"/>
          <w:sz w:val="24"/>
          <w:szCs w:val="24"/>
          <w:lang w:eastAsia="nl-NL"/>
        </w:rPr>
      </w:pPr>
      <w:ins w:id="2238" w:author="Arjan" w:date="2014-01-20T09:18: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2239" w:author="Arjan" w:date="2014-01-20T09:19:00Z">
        <w:r w:rsidRPr="00B92D60">
          <w:rPr>
            <w:rFonts w:ascii="Arial" w:eastAsia="Times New Roman" w:hAnsi="Arial" w:cs="Arial"/>
            <w:b/>
            <w:color w:val="004080"/>
            <w:sz w:val="24"/>
            <w:szCs w:val="24"/>
            <w:lang w:eastAsia="nl-NL"/>
          </w:rPr>
          <w:t>Informatieobjectidentificatie</w:t>
        </w:r>
      </w:ins>
    </w:p>
    <w:tbl>
      <w:tblPr>
        <w:tblW w:w="9464" w:type="dxa"/>
        <w:tblLayout w:type="fixed"/>
        <w:tblCellMar>
          <w:top w:w="113" w:type="dxa"/>
          <w:bottom w:w="113" w:type="dxa"/>
        </w:tblCellMar>
        <w:tblLook w:val="0000" w:firstRow="0" w:lastRow="0" w:firstColumn="0" w:lastColumn="0" w:noHBand="0" w:noVBand="0"/>
      </w:tblPr>
      <w:tblGrid>
        <w:gridCol w:w="3794"/>
        <w:gridCol w:w="5670"/>
      </w:tblGrid>
      <w:tr w:rsidR="00661525" w14:paraId="06E0F03E" w14:textId="77777777" w:rsidTr="00661525">
        <w:trPr>
          <w:cantSplit/>
        </w:trPr>
        <w:tc>
          <w:tcPr>
            <w:tcW w:w="3794" w:type="dxa"/>
            <w:tcBorders>
              <w:top w:val="single" w:sz="4" w:space="0" w:color="auto"/>
            </w:tcBorders>
            <w:shd w:val="clear" w:color="auto" w:fill="auto"/>
          </w:tcPr>
          <w:p w14:paraId="3101E3DD"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Naam attribuutsoort</w:t>
            </w:r>
          </w:p>
        </w:tc>
        <w:tc>
          <w:tcPr>
            <w:tcW w:w="5670" w:type="dxa"/>
            <w:tcBorders>
              <w:top w:val="single" w:sz="4" w:space="0" w:color="auto"/>
            </w:tcBorders>
            <w:shd w:val="clear" w:color="auto" w:fill="auto"/>
          </w:tcPr>
          <w:p w14:paraId="308F5C9E"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del w:id="2240" w:author="Arjan" w:date="2014-01-20T09:01:00Z">
              <w:r w:rsidRPr="00661525" w:rsidDel="00661525">
                <w:rPr>
                  <w:rFonts w:ascii="Arial" w:eastAsia="Times New Roman" w:hAnsi="Arial" w:cs="Arial"/>
                  <w:color w:val="000000"/>
                  <w:sz w:val="20"/>
                  <w:szCs w:val="20"/>
                </w:rPr>
                <w:delText>Document</w:delText>
              </w:r>
            </w:del>
            <w:ins w:id="2241" w:author="Arjan" w:date="2014-01-20T09:01:00Z">
              <w:r>
                <w:rPr>
                  <w:rFonts w:ascii="Arial" w:eastAsia="Times New Roman" w:hAnsi="Arial" w:cs="Arial"/>
                  <w:color w:val="000000"/>
                  <w:sz w:val="20"/>
                  <w:szCs w:val="20"/>
                </w:rPr>
                <w:t>Informatieobject</w:t>
              </w:r>
            </w:ins>
            <w:r w:rsidRPr="00661525">
              <w:rPr>
                <w:rFonts w:ascii="Arial" w:eastAsia="Times New Roman" w:hAnsi="Arial" w:cs="Arial"/>
                <w:color w:val="000000"/>
                <w:sz w:val="20"/>
                <w:szCs w:val="20"/>
              </w:rPr>
              <w:t>identificatie</w:t>
            </w:r>
          </w:p>
        </w:tc>
      </w:tr>
      <w:tr w:rsidR="00661525" w:rsidRPr="005C14BE" w14:paraId="09F41BC2" w14:textId="77777777" w:rsidTr="00661525">
        <w:trPr>
          <w:cantSplit/>
        </w:trPr>
        <w:tc>
          <w:tcPr>
            <w:tcW w:w="3794" w:type="dxa"/>
            <w:shd w:val="clear" w:color="auto" w:fill="auto"/>
          </w:tcPr>
          <w:p w14:paraId="7E6D4200"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Herkomst attribuutsoort</w:t>
            </w:r>
          </w:p>
        </w:tc>
        <w:tc>
          <w:tcPr>
            <w:tcW w:w="5670" w:type="dxa"/>
            <w:shd w:val="clear" w:color="auto" w:fill="auto"/>
          </w:tcPr>
          <w:p w14:paraId="408A0524" w14:textId="77777777" w:rsidR="00661525" w:rsidRPr="00DD0F4F" w:rsidRDefault="00661525" w:rsidP="0066152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661525" w14:paraId="602BA34D" w14:textId="77777777" w:rsidTr="00661525">
        <w:trPr>
          <w:cantSplit/>
        </w:trPr>
        <w:tc>
          <w:tcPr>
            <w:tcW w:w="3794" w:type="dxa"/>
            <w:shd w:val="clear" w:color="auto" w:fill="auto"/>
          </w:tcPr>
          <w:p w14:paraId="74D9A79B"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 xml:space="preserve">Code attribuutsoort </w:t>
            </w:r>
          </w:p>
        </w:tc>
        <w:tc>
          <w:tcPr>
            <w:tcW w:w="5670" w:type="dxa"/>
            <w:shd w:val="clear" w:color="auto" w:fill="auto"/>
          </w:tcPr>
          <w:p w14:paraId="5CFFE61C"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p>
        </w:tc>
      </w:tr>
      <w:tr w:rsidR="00661525" w14:paraId="74C96ECD" w14:textId="77777777" w:rsidTr="00661525">
        <w:trPr>
          <w:cantSplit/>
        </w:trPr>
        <w:tc>
          <w:tcPr>
            <w:tcW w:w="3794" w:type="dxa"/>
            <w:shd w:val="clear" w:color="auto" w:fill="auto"/>
          </w:tcPr>
          <w:p w14:paraId="0524A6BB"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XML-tag attribuutsoort</w:t>
            </w:r>
          </w:p>
        </w:tc>
        <w:tc>
          <w:tcPr>
            <w:tcW w:w="5670" w:type="dxa"/>
            <w:shd w:val="clear" w:color="auto" w:fill="auto"/>
          </w:tcPr>
          <w:p w14:paraId="6A1CFAAB"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identificatie</w:t>
            </w:r>
          </w:p>
        </w:tc>
      </w:tr>
      <w:tr w:rsidR="00661525" w:rsidRPr="005C14BE" w14:paraId="02D675A4" w14:textId="77777777" w:rsidTr="00661525">
        <w:trPr>
          <w:cantSplit/>
        </w:trPr>
        <w:tc>
          <w:tcPr>
            <w:tcW w:w="3794" w:type="dxa"/>
            <w:shd w:val="clear" w:color="auto" w:fill="auto"/>
          </w:tcPr>
          <w:p w14:paraId="6EAC91E6"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Definitie attribuutsoort</w:t>
            </w:r>
          </w:p>
        </w:tc>
        <w:tc>
          <w:tcPr>
            <w:tcW w:w="5670" w:type="dxa"/>
            <w:shd w:val="clear" w:color="auto" w:fill="auto"/>
          </w:tcPr>
          <w:p w14:paraId="6D662641" w14:textId="77777777" w:rsidR="00661525" w:rsidRPr="00DD0F4F" w:rsidRDefault="00661525" w:rsidP="0066152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Een binnen een gegeven context ondubbelzinnige referentie naar het document.</w:t>
            </w:r>
          </w:p>
        </w:tc>
      </w:tr>
      <w:tr w:rsidR="00661525" w:rsidRPr="005C14BE" w14:paraId="28E603A2" w14:textId="77777777" w:rsidTr="00661525">
        <w:trPr>
          <w:cantSplit/>
        </w:trPr>
        <w:tc>
          <w:tcPr>
            <w:tcW w:w="3794" w:type="dxa"/>
            <w:shd w:val="clear" w:color="auto" w:fill="auto"/>
          </w:tcPr>
          <w:p w14:paraId="786BC8F3"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Herkomst definitie attribuutsoort</w:t>
            </w:r>
          </w:p>
        </w:tc>
        <w:tc>
          <w:tcPr>
            <w:tcW w:w="5670" w:type="dxa"/>
            <w:shd w:val="clear" w:color="auto" w:fill="auto"/>
          </w:tcPr>
          <w:p w14:paraId="5A091135" w14:textId="77777777" w:rsidR="00661525" w:rsidRPr="00DD0F4F" w:rsidRDefault="00661525" w:rsidP="0066152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661525" w14:paraId="642E134B" w14:textId="77777777" w:rsidTr="00661525">
        <w:trPr>
          <w:cantSplit/>
        </w:trPr>
        <w:tc>
          <w:tcPr>
            <w:tcW w:w="3794" w:type="dxa"/>
            <w:shd w:val="clear" w:color="auto" w:fill="auto"/>
          </w:tcPr>
          <w:p w14:paraId="1B262E7A"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Datum opname attribuutsoort</w:t>
            </w:r>
          </w:p>
        </w:tc>
        <w:tc>
          <w:tcPr>
            <w:tcW w:w="5670" w:type="dxa"/>
            <w:shd w:val="clear" w:color="auto" w:fill="auto"/>
          </w:tcPr>
          <w:p w14:paraId="22D1C2E2"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1 juni 2008</w:t>
            </w:r>
          </w:p>
        </w:tc>
      </w:tr>
      <w:tr w:rsidR="00661525" w14:paraId="37CAF589" w14:textId="77777777" w:rsidTr="00661525">
        <w:trPr>
          <w:cantSplit/>
        </w:trPr>
        <w:tc>
          <w:tcPr>
            <w:tcW w:w="3794" w:type="dxa"/>
            <w:shd w:val="clear" w:color="auto" w:fill="auto"/>
          </w:tcPr>
          <w:p w14:paraId="56A7111E"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Toelichting attribuutsoort</w:t>
            </w:r>
          </w:p>
        </w:tc>
        <w:tc>
          <w:tcPr>
            <w:tcW w:w="5670" w:type="dxa"/>
            <w:shd w:val="clear" w:color="auto" w:fill="auto"/>
          </w:tcPr>
          <w:p w14:paraId="624882D0" w14:textId="77777777" w:rsidR="00480EB1" w:rsidRPr="00DD0F4F" w:rsidRDefault="00661525" w:rsidP="00661525">
            <w:pPr>
              <w:autoSpaceDE w:val="0"/>
              <w:autoSpaceDN w:val="0"/>
              <w:adjustRightInd w:val="0"/>
              <w:spacing w:after="0" w:line="240" w:lineRule="auto"/>
              <w:rPr>
                <w:ins w:id="2242" w:author="Arjan" w:date="2014-01-20T10:17:00Z"/>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gaat om een uniek kenmerk</w:t>
            </w:r>
            <w:ins w:id="2243" w:author="Arjan" w:date="2014-01-20T10:16:00Z">
              <w:r w:rsidR="00480EB1" w:rsidRPr="00DD0F4F">
                <w:rPr>
                  <w:rFonts w:ascii="Arial" w:eastAsia="Times New Roman" w:hAnsi="Arial" w:cs="Arial"/>
                  <w:color w:val="000000"/>
                  <w:sz w:val="20"/>
                  <w:szCs w:val="20"/>
                  <w:lang w:val="nl-NL"/>
                </w:rPr>
                <w:t>,</w:t>
              </w:r>
            </w:ins>
            <w:r w:rsidRPr="00DD0F4F">
              <w:rPr>
                <w:rFonts w:ascii="Arial" w:eastAsia="Times New Roman" w:hAnsi="Arial" w:cs="Arial"/>
                <w:color w:val="000000"/>
                <w:sz w:val="20"/>
                <w:szCs w:val="20"/>
                <w:lang w:val="nl-NL"/>
              </w:rPr>
              <w:t xml:space="preserve"> gevormd door een reeks letters</w:t>
            </w:r>
            <w:del w:id="2244" w:author="Arjan" w:date="2014-01-20T10:16:00Z">
              <w:r w:rsidRPr="00DD0F4F" w:rsidDel="00480EB1">
                <w:rPr>
                  <w:rFonts w:ascii="Arial" w:eastAsia="Times New Roman" w:hAnsi="Arial" w:cs="Arial"/>
                  <w:color w:val="000000"/>
                  <w:sz w:val="20"/>
                  <w:szCs w:val="20"/>
                  <w:lang w:val="nl-NL"/>
                </w:rPr>
                <w:delText xml:space="preserve"> of</w:delText>
              </w:r>
            </w:del>
            <w:ins w:id="2245" w:author="Arjan" w:date="2014-01-20T10:16:00Z">
              <w:r w:rsidR="00480EB1" w:rsidRPr="00DD0F4F">
                <w:rPr>
                  <w:rFonts w:ascii="Arial" w:eastAsia="Times New Roman" w:hAnsi="Arial" w:cs="Arial"/>
                  <w:color w:val="000000"/>
                  <w:sz w:val="20"/>
                  <w:szCs w:val="20"/>
                  <w:lang w:val="nl-NL"/>
                </w:rPr>
                <w:t>,</w:t>
              </w:r>
            </w:ins>
            <w:r w:rsidRPr="00DD0F4F">
              <w:rPr>
                <w:rFonts w:ascii="Arial" w:eastAsia="Times New Roman" w:hAnsi="Arial" w:cs="Arial"/>
                <w:color w:val="000000"/>
                <w:sz w:val="20"/>
                <w:szCs w:val="20"/>
                <w:lang w:val="nl-NL"/>
              </w:rPr>
              <w:t xml:space="preserve"> cijfers</w:t>
            </w:r>
            <w:ins w:id="2246" w:author="Arjan" w:date="2014-01-20T10:16:00Z">
              <w:r w:rsidR="00480EB1" w:rsidRPr="00DD0F4F">
                <w:rPr>
                  <w:rFonts w:ascii="Arial" w:eastAsia="Times New Roman" w:hAnsi="Arial" w:cs="Arial"/>
                  <w:color w:val="000000"/>
                  <w:sz w:val="20"/>
                  <w:szCs w:val="20"/>
                  <w:lang w:val="nl-NL"/>
                </w:rPr>
                <w:t xml:space="preserve"> en/of leestekens</w:t>
              </w:r>
            </w:ins>
            <w:r w:rsidRPr="00DD0F4F">
              <w:rPr>
                <w:rFonts w:ascii="Arial" w:eastAsia="Times New Roman" w:hAnsi="Arial" w:cs="Arial"/>
                <w:color w:val="000000"/>
                <w:sz w:val="20"/>
                <w:szCs w:val="20"/>
                <w:lang w:val="nl-NL"/>
              </w:rPr>
              <w:t xml:space="preserve">, dat het </w:t>
            </w:r>
            <w:del w:id="2247" w:author="Arjan" w:date="2014-01-20T10:16:00Z">
              <w:r w:rsidRPr="00DD0F4F" w:rsidDel="00480EB1">
                <w:rPr>
                  <w:rFonts w:ascii="Arial" w:eastAsia="Times New Roman" w:hAnsi="Arial" w:cs="Arial"/>
                  <w:color w:val="000000"/>
                  <w:sz w:val="20"/>
                  <w:szCs w:val="20"/>
                  <w:lang w:val="nl-NL"/>
                </w:rPr>
                <w:delText xml:space="preserve">document </w:delText>
              </w:r>
            </w:del>
            <w:ins w:id="2248" w:author="Arjan" w:date="2014-01-20T10:16:00Z">
              <w:r w:rsidR="00480EB1" w:rsidRPr="00DD0F4F">
                <w:rPr>
                  <w:rFonts w:ascii="Arial" w:eastAsia="Times New Roman" w:hAnsi="Arial" w:cs="Arial"/>
                  <w:color w:val="000000"/>
                  <w:sz w:val="20"/>
                  <w:szCs w:val="20"/>
                  <w:lang w:val="nl-NL"/>
                </w:rPr>
                <w:t>informatieobject u</w:t>
              </w:r>
            </w:ins>
            <w:ins w:id="2249" w:author="Arjan" w:date="2014-01-20T10:17:00Z">
              <w:r w:rsidR="00480EB1" w:rsidRPr="00DD0F4F">
                <w:rPr>
                  <w:rFonts w:ascii="Arial" w:eastAsia="Times New Roman" w:hAnsi="Arial" w:cs="Arial"/>
                  <w:color w:val="000000"/>
                  <w:sz w:val="20"/>
                  <w:szCs w:val="20"/>
                  <w:lang w:val="nl-NL"/>
                </w:rPr>
                <w:t xml:space="preserve">niek </w:t>
              </w:r>
            </w:ins>
            <w:r w:rsidRPr="00DD0F4F">
              <w:rPr>
                <w:rFonts w:ascii="Arial" w:eastAsia="Times New Roman" w:hAnsi="Arial" w:cs="Arial"/>
                <w:color w:val="000000"/>
                <w:sz w:val="20"/>
                <w:szCs w:val="20"/>
                <w:lang w:val="nl-NL"/>
              </w:rPr>
              <w:t>identificeert</w:t>
            </w:r>
            <w:ins w:id="2250" w:author="Arjan" w:date="2014-01-20T10:17:00Z">
              <w:r w:rsidR="00480EB1" w:rsidRPr="00DD0F4F">
                <w:rPr>
                  <w:rFonts w:ascii="Arial" w:eastAsia="Times New Roman" w:hAnsi="Arial" w:cs="Arial"/>
                  <w:color w:val="000000"/>
                  <w:sz w:val="20"/>
                  <w:szCs w:val="20"/>
                  <w:lang w:val="nl-NL"/>
                </w:rPr>
                <w:t xml:space="preserve"> binnen de organisatie die het </w:t>
              </w:r>
            </w:ins>
            <w:ins w:id="2251" w:author="Arjan" w:date="2014-09-08T23:16:00Z">
              <w:r w:rsidR="0005491B" w:rsidRPr="00DD0F4F">
                <w:rPr>
                  <w:rFonts w:ascii="Arial" w:eastAsia="Times New Roman" w:hAnsi="Arial" w:cs="Arial"/>
                  <w:color w:val="000000"/>
                  <w:sz w:val="20"/>
                  <w:szCs w:val="20"/>
                  <w:lang w:val="nl-NL"/>
                </w:rPr>
                <w:t>informatieobject</w:t>
              </w:r>
            </w:ins>
            <w:ins w:id="2252" w:author="Arjan" w:date="2014-01-20T10:17:00Z">
              <w:r w:rsidR="00480EB1" w:rsidRPr="00DD0F4F">
                <w:rPr>
                  <w:rFonts w:ascii="Arial" w:eastAsia="Times New Roman" w:hAnsi="Arial" w:cs="Arial"/>
                  <w:color w:val="000000"/>
                  <w:sz w:val="20"/>
                  <w:szCs w:val="20"/>
                  <w:lang w:val="nl-NL"/>
                </w:rPr>
                <w:t xml:space="preserve"> </w:t>
              </w:r>
            </w:ins>
            <w:ins w:id="2253" w:author="Arjan" w:date="2014-09-08T23:18:00Z">
              <w:r w:rsidR="0005491B" w:rsidRPr="00DD0F4F">
                <w:rPr>
                  <w:rFonts w:ascii="Arial" w:eastAsia="Times New Roman" w:hAnsi="Arial" w:cs="Arial"/>
                  <w:color w:val="000000"/>
                  <w:sz w:val="20"/>
                  <w:szCs w:val="20"/>
                  <w:lang w:val="nl-NL"/>
                </w:rPr>
                <w:t>heeft gecreëerd of</w:t>
              </w:r>
            </w:ins>
            <w:ins w:id="2254" w:author="Arjan" w:date="2014-01-20T10:17:00Z">
              <w:r w:rsidR="00480EB1" w:rsidRPr="00DD0F4F">
                <w:rPr>
                  <w:rFonts w:ascii="Arial" w:eastAsia="Times New Roman" w:hAnsi="Arial" w:cs="Arial"/>
                  <w:color w:val="000000"/>
                  <w:sz w:val="20"/>
                  <w:szCs w:val="20"/>
                  <w:lang w:val="nl-NL"/>
                </w:rPr>
                <w:t xml:space="preserve"> heeft</w:t>
              </w:r>
            </w:ins>
            <w:ins w:id="2255" w:author="Arjan" w:date="2014-01-20T10:19:00Z">
              <w:r w:rsidR="00480EB1" w:rsidRPr="00DD0F4F">
                <w:rPr>
                  <w:rFonts w:ascii="Arial" w:eastAsia="Times New Roman" w:hAnsi="Arial" w:cs="Arial"/>
                  <w:color w:val="000000"/>
                  <w:sz w:val="20"/>
                  <w:szCs w:val="20"/>
                  <w:lang w:val="nl-NL"/>
                </w:rPr>
                <w:t xml:space="preserve"> </w:t>
              </w:r>
            </w:ins>
            <w:ins w:id="2256" w:author="Arjan" w:date="2014-09-08T23:18:00Z">
              <w:r w:rsidR="0005491B" w:rsidRPr="00DD0F4F">
                <w:rPr>
                  <w:rFonts w:ascii="Arial" w:eastAsia="Times New Roman" w:hAnsi="Arial" w:cs="Arial"/>
                  <w:color w:val="000000"/>
                  <w:sz w:val="20"/>
                  <w:szCs w:val="20"/>
                  <w:lang w:val="nl-NL"/>
                </w:rPr>
                <w:t xml:space="preserve">ontvangen en als eerste in een samenwerkingsketen heeft vastgelegd </w:t>
              </w:r>
            </w:ins>
            <w:ins w:id="2257" w:author="Arjan" w:date="2014-01-20T10:19:00Z">
              <w:r w:rsidR="00480EB1" w:rsidRPr="00DD0F4F">
                <w:rPr>
                  <w:rFonts w:cs="Arial"/>
                  <w:color w:val="000000"/>
                  <w:szCs w:val="20"/>
                  <w:lang w:val="nl-NL"/>
                </w:rPr>
                <w:t>(cq. de ‘gegeven context’)</w:t>
              </w:r>
            </w:ins>
            <w:ins w:id="2258" w:author="Arjan" w:date="2014-01-20T10:17:00Z">
              <w:r w:rsidR="00480EB1" w:rsidRPr="00DD0F4F">
                <w:rPr>
                  <w:rFonts w:ascii="Arial" w:eastAsia="Times New Roman" w:hAnsi="Arial" w:cs="Arial"/>
                  <w:color w:val="000000"/>
                  <w:sz w:val="20"/>
                  <w:szCs w:val="20"/>
                  <w:lang w:val="nl-NL"/>
                </w:rPr>
                <w:t>.</w:t>
              </w:r>
            </w:ins>
            <w:r w:rsidRPr="00DD0F4F">
              <w:rPr>
                <w:rFonts w:ascii="Arial" w:eastAsia="Times New Roman" w:hAnsi="Arial" w:cs="Arial"/>
                <w:color w:val="000000"/>
                <w:sz w:val="20"/>
                <w:szCs w:val="20"/>
                <w:lang w:val="nl-NL"/>
              </w:rPr>
              <w:t xml:space="preserve"> </w:t>
            </w:r>
            <w:ins w:id="2259" w:author="Arjan" w:date="2014-01-20T10:17:00Z">
              <w:r w:rsidR="00480EB1" w:rsidRPr="00DD0F4F">
                <w:rPr>
                  <w:rFonts w:ascii="Arial" w:eastAsia="Times New Roman" w:hAnsi="Arial" w:cs="Arial"/>
                  <w:color w:val="000000"/>
                  <w:sz w:val="20"/>
                  <w:szCs w:val="20"/>
                  <w:lang w:val="nl-NL"/>
                </w:rPr>
                <w:t>Door combinatie met het RSIN van die organisatie, als waarde van de attribuutsoort ‘</w:t>
              </w:r>
            </w:ins>
            <w:ins w:id="2260" w:author="Arjan" w:date="2014-09-08T23:14:00Z">
              <w:r w:rsidR="0005491B" w:rsidRPr="00DD0F4F">
                <w:rPr>
                  <w:rFonts w:ascii="Arial" w:eastAsia="Times New Roman" w:hAnsi="Arial" w:cs="Arial"/>
                  <w:color w:val="000000"/>
                  <w:sz w:val="20"/>
                  <w:szCs w:val="20"/>
                  <w:lang w:val="nl-NL"/>
                </w:rPr>
                <w:t>Bron</w:t>
              </w:r>
            </w:ins>
            <w:ins w:id="2261" w:author="Arjan" w:date="2014-01-20T10:17:00Z">
              <w:r w:rsidR="00480EB1" w:rsidRPr="00DD0F4F">
                <w:rPr>
                  <w:rFonts w:ascii="Arial" w:eastAsia="Times New Roman" w:hAnsi="Arial" w:cs="Arial"/>
                  <w:color w:val="000000"/>
                  <w:sz w:val="20"/>
                  <w:szCs w:val="20"/>
                  <w:lang w:val="nl-NL"/>
                </w:rPr>
                <w:t xml:space="preserve">organisatie’, wordt een voor geheel Nederland unieke aanduiding van </w:t>
              </w:r>
            </w:ins>
            <w:ins w:id="2262" w:author="Arjan" w:date="2014-09-08T23:17:00Z">
              <w:r w:rsidR="0005491B" w:rsidRPr="00DD0F4F">
                <w:rPr>
                  <w:rFonts w:ascii="Arial" w:eastAsia="Times New Roman" w:hAnsi="Arial" w:cs="Arial"/>
                  <w:color w:val="000000"/>
                  <w:sz w:val="20"/>
                  <w:szCs w:val="20"/>
                  <w:lang w:val="nl-NL"/>
                </w:rPr>
                <w:t>informatieobject</w:t>
              </w:r>
            </w:ins>
            <w:ins w:id="2263" w:author="Arjan" w:date="2014-01-20T10:17:00Z">
              <w:r w:rsidR="00480EB1" w:rsidRPr="00DD0F4F">
                <w:rPr>
                  <w:rFonts w:ascii="Arial" w:eastAsia="Times New Roman" w:hAnsi="Arial" w:cs="Arial"/>
                  <w:color w:val="000000"/>
                  <w:sz w:val="20"/>
                  <w:szCs w:val="20"/>
                  <w:lang w:val="nl-NL"/>
                </w:rPr>
                <w:t>en verkregen.</w:t>
              </w:r>
            </w:ins>
          </w:p>
          <w:p w14:paraId="12CF5A61" w14:textId="77777777" w:rsidR="00480EB1" w:rsidRPr="00661525" w:rsidRDefault="00661525" w:rsidP="00480EB1">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Het betreft het Dublin Core metadata-element ‘Identifier’ met als toelichting: Recommended best practice is to identify the resource by means of a string or number conforming to a formal identification system. Formal identification systems include but are not limited to the Uniform Resource Identifier (URI) (including the Uniform Resource Locator (URL)), the Digital Object Identifier (DOI), and the International Standard Book Number (ISBN).</w:t>
            </w:r>
            <w:del w:id="2264" w:author="Arjan" w:date="2014-01-20T10:18:00Z">
              <w:r w:rsidRPr="00661525" w:rsidDel="00480EB1">
                <w:rPr>
                  <w:rFonts w:ascii="Arial" w:eastAsia="Times New Roman" w:hAnsi="Arial" w:cs="Arial"/>
                  <w:color w:val="000000"/>
                  <w:sz w:val="20"/>
                  <w:szCs w:val="20"/>
                </w:rPr>
                <w:delText xml:space="preserve">. </w:delText>
              </w:r>
            </w:del>
          </w:p>
        </w:tc>
      </w:tr>
      <w:tr w:rsidR="00661525" w14:paraId="78985FA0" w14:textId="77777777" w:rsidTr="00661525">
        <w:trPr>
          <w:cantSplit/>
        </w:trPr>
        <w:tc>
          <w:tcPr>
            <w:tcW w:w="3794" w:type="dxa"/>
            <w:shd w:val="clear" w:color="auto" w:fill="auto"/>
          </w:tcPr>
          <w:p w14:paraId="003A4863"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Formaat</w:t>
            </w:r>
            <w:r w:rsidRPr="00661525">
              <w:rPr>
                <w:rFonts w:ascii="Arial" w:eastAsia="Times New Roman" w:hAnsi="Arial" w:cs="Arial"/>
                <w:b/>
                <w:bCs/>
                <w:color w:val="000000"/>
                <w:sz w:val="20"/>
                <w:szCs w:val="20"/>
              </w:rPr>
              <w:t xml:space="preserve"> attribuutsoort</w:t>
            </w:r>
          </w:p>
        </w:tc>
        <w:tc>
          <w:tcPr>
            <w:tcW w:w="5670" w:type="dxa"/>
            <w:shd w:val="clear" w:color="auto" w:fill="auto"/>
          </w:tcPr>
          <w:p w14:paraId="56F7B99B"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AN40</w:t>
            </w:r>
          </w:p>
        </w:tc>
      </w:tr>
      <w:tr w:rsidR="00661525" w:rsidRPr="005C14BE" w14:paraId="4EE180EC" w14:textId="77777777" w:rsidTr="00661525">
        <w:trPr>
          <w:cantSplit/>
        </w:trPr>
        <w:tc>
          <w:tcPr>
            <w:tcW w:w="3794" w:type="dxa"/>
            <w:shd w:val="clear" w:color="auto" w:fill="auto"/>
          </w:tcPr>
          <w:p w14:paraId="08997012" w14:textId="77777777" w:rsid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Waardenverzameling</w:t>
            </w:r>
          </w:p>
        </w:tc>
        <w:tc>
          <w:tcPr>
            <w:tcW w:w="5670" w:type="dxa"/>
            <w:shd w:val="clear" w:color="auto" w:fill="auto"/>
          </w:tcPr>
          <w:p w14:paraId="016D083B" w14:textId="77777777" w:rsidR="00661525" w:rsidRPr="00DD0F4F" w:rsidRDefault="00661525" w:rsidP="00661525">
            <w:pPr>
              <w:autoSpaceDE w:val="0"/>
              <w:autoSpaceDN w:val="0"/>
              <w:adjustRightInd w:val="0"/>
              <w:spacing w:after="0" w:line="240" w:lineRule="auto"/>
              <w:rPr>
                <w:rFonts w:ascii="Arial" w:eastAsia="Times New Roman" w:hAnsi="Arial" w:cs="Arial"/>
                <w:color w:val="000000"/>
                <w:sz w:val="20"/>
                <w:szCs w:val="20"/>
                <w:lang w:val="nl-NL"/>
              </w:rPr>
            </w:pPr>
            <w:del w:id="2265" w:author="Arjan" w:date="2014-01-20T10:19:00Z">
              <w:r w:rsidRPr="00DD0F4F" w:rsidDel="00480EB1">
                <w:rPr>
                  <w:rFonts w:ascii="Arial" w:eastAsia="Times New Roman" w:hAnsi="Arial" w:cs="Arial"/>
                  <w:color w:val="000000"/>
                  <w:sz w:val="20"/>
                  <w:szCs w:val="20"/>
                  <w:lang w:val="nl-NL"/>
                </w:rPr>
                <w:delText xml:space="preserve">1e 4 posities: gemeentecode van de gemeente die het document in haar registratie heeft opgenomen; </w:delText>
              </w:r>
              <w:r w:rsidRPr="00DD0F4F" w:rsidDel="00480EB1">
                <w:rPr>
                  <w:rFonts w:ascii="Arial" w:eastAsia="Times New Roman" w:hAnsi="Arial" w:cs="Arial"/>
                  <w:color w:val="000000"/>
                  <w:sz w:val="20"/>
                  <w:szCs w:val="20"/>
                  <w:lang w:val="nl-NL"/>
                </w:rPr>
                <w:br/>
                <w:delText>pos. 5 – 40: a</w:delText>
              </w:r>
            </w:del>
            <w:ins w:id="2266" w:author="Arjan" w:date="2014-01-20T10:20:00Z">
              <w:r w:rsidR="00480EB1" w:rsidRPr="00DD0F4F">
                <w:rPr>
                  <w:rFonts w:ascii="Arial" w:eastAsia="Times New Roman" w:hAnsi="Arial" w:cs="Arial"/>
                  <w:color w:val="000000"/>
                  <w:sz w:val="20"/>
                  <w:szCs w:val="20"/>
                  <w:lang w:val="nl-NL"/>
                </w:rPr>
                <w:t>A</w:t>
              </w:r>
            </w:ins>
            <w:r w:rsidRPr="00DD0F4F">
              <w:rPr>
                <w:rFonts w:ascii="Arial" w:eastAsia="Times New Roman" w:hAnsi="Arial" w:cs="Arial"/>
                <w:color w:val="000000"/>
                <w:sz w:val="20"/>
                <w:szCs w:val="20"/>
                <w:lang w:val="nl-NL"/>
              </w:rPr>
              <w:t>lle alfanumerieke tekens m.u.v. diacrieten</w:t>
            </w:r>
          </w:p>
        </w:tc>
      </w:tr>
      <w:tr w:rsidR="00661525" w14:paraId="0EDBE449" w14:textId="77777777" w:rsidTr="00661525">
        <w:trPr>
          <w:cantSplit/>
        </w:trPr>
        <w:tc>
          <w:tcPr>
            <w:tcW w:w="3794" w:type="dxa"/>
            <w:shd w:val="clear" w:color="auto" w:fill="auto"/>
          </w:tcPr>
          <w:p w14:paraId="3C1BAE22"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lastRenderedPageBreak/>
              <w:t>Indicatie materiële historie</w:t>
            </w:r>
          </w:p>
        </w:tc>
        <w:tc>
          <w:tcPr>
            <w:tcW w:w="5670" w:type="dxa"/>
            <w:shd w:val="clear" w:color="auto" w:fill="auto"/>
          </w:tcPr>
          <w:p w14:paraId="0CF42FD6"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14:paraId="4A8AA557" w14:textId="77777777" w:rsidTr="00661525">
        <w:trPr>
          <w:cantSplit/>
        </w:trPr>
        <w:tc>
          <w:tcPr>
            <w:tcW w:w="3794" w:type="dxa"/>
            <w:shd w:val="clear" w:color="auto" w:fill="auto"/>
          </w:tcPr>
          <w:p w14:paraId="24D17932"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formele historie</w:t>
            </w:r>
          </w:p>
        </w:tc>
        <w:tc>
          <w:tcPr>
            <w:tcW w:w="5670" w:type="dxa"/>
            <w:shd w:val="clear" w:color="auto" w:fill="auto"/>
          </w:tcPr>
          <w:p w14:paraId="1323413E"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14:paraId="1C1D7E96" w14:textId="77777777" w:rsidTr="00661525">
        <w:trPr>
          <w:cantSplit/>
        </w:trPr>
        <w:tc>
          <w:tcPr>
            <w:tcW w:w="3794" w:type="dxa"/>
            <w:shd w:val="clear" w:color="auto" w:fill="auto"/>
          </w:tcPr>
          <w:p w14:paraId="43F5CED3"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Aanduiding gebeurtenis</w:t>
            </w:r>
          </w:p>
        </w:tc>
        <w:tc>
          <w:tcPr>
            <w:tcW w:w="5670" w:type="dxa"/>
            <w:shd w:val="clear" w:color="auto" w:fill="auto"/>
          </w:tcPr>
          <w:p w14:paraId="480C54C9"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14:paraId="717BC08F" w14:textId="77777777" w:rsidTr="00661525">
        <w:trPr>
          <w:cantSplit/>
        </w:trPr>
        <w:tc>
          <w:tcPr>
            <w:tcW w:w="3794" w:type="dxa"/>
            <w:shd w:val="clear" w:color="auto" w:fill="auto"/>
          </w:tcPr>
          <w:p w14:paraId="328DF29F"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Aanduiding brondocument</w:t>
            </w:r>
          </w:p>
        </w:tc>
        <w:tc>
          <w:tcPr>
            <w:tcW w:w="5670" w:type="dxa"/>
            <w:shd w:val="clear" w:color="auto" w:fill="auto"/>
          </w:tcPr>
          <w:p w14:paraId="0AA18519"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14:paraId="1D55FD07" w14:textId="77777777" w:rsidTr="00661525">
        <w:trPr>
          <w:cantSplit/>
        </w:trPr>
        <w:tc>
          <w:tcPr>
            <w:tcW w:w="3794" w:type="dxa"/>
            <w:shd w:val="clear" w:color="auto" w:fill="auto"/>
          </w:tcPr>
          <w:p w14:paraId="33971BCC"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in onderzoek</w:t>
            </w:r>
          </w:p>
        </w:tc>
        <w:tc>
          <w:tcPr>
            <w:tcW w:w="5670" w:type="dxa"/>
            <w:shd w:val="clear" w:color="auto" w:fill="auto"/>
          </w:tcPr>
          <w:p w14:paraId="47121FAD"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14:paraId="2F1BF9C5" w14:textId="77777777" w:rsidTr="00661525">
        <w:trPr>
          <w:cantSplit/>
        </w:trPr>
        <w:tc>
          <w:tcPr>
            <w:tcW w:w="3794" w:type="dxa"/>
            <w:shd w:val="clear" w:color="auto" w:fill="auto"/>
          </w:tcPr>
          <w:p w14:paraId="06D8AC78"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Aanduiding strijdigheid/nietigheid</w:t>
            </w:r>
          </w:p>
        </w:tc>
        <w:tc>
          <w:tcPr>
            <w:tcW w:w="5670" w:type="dxa"/>
            <w:shd w:val="clear" w:color="auto" w:fill="auto"/>
          </w:tcPr>
          <w:p w14:paraId="415D308A"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14:paraId="78D62054" w14:textId="77777777" w:rsidTr="00661525">
        <w:trPr>
          <w:cantSplit/>
        </w:trPr>
        <w:tc>
          <w:tcPr>
            <w:tcW w:w="3794" w:type="dxa"/>
            <w:shd w:val="clear" w:color="auto" w:fill="auto"/>
          </w:tcPr>
          <w:p w14:paraId="5F49DA06"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kardinaliteit</w:t>
            </w:r>
          </w:p>
        </w:tc>
        <w:tc>
          <w:tcPr>
            <w:tcW w:w="5670" w:type="dxa"/>
            <w:shd w:val="clear" w:color="auto" w:fill="auto"/>
          </w:tcPr>
          <w:p w14:paraId="2F3E01C1"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1-1</w:t>
            </w:r>
          </w:p>
        </w:tc>
      </w:tr>
      <w:tr w:rsidR="00661525" w14:paraId="495A7324" w14:textId="77777777" w:rsidTr="00661525">
        <w:trPr>
          <w:cantSplit/>
        </w:trPr>
        <w:tc>
          <w:tcPr>
            <w:tcW w:w="3794" w:type="dxa"/>
            <w:shd w:val="clear" w:color="auto" w:fill="auto"/>
          </w:tcPr>
          <w:p w14:paraId="49A320D7"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authentiek</w:t>
            </w:r>
          </w:p>
        </w:tc>
        <w:tc>
          <w:tcPr>
            <w:tcW w:w="5670" w:type="dxa"/>
            <w:shd w:val="clear" w:color="auto" w:fill="auto"/>
          </w:tcPr>
          <w:p w14:paraId="122FA85B" w14:textId="77777777"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Gemeentelijk basisgegeven</w:t>
            </w:r>
          </w:p>
        </w:tc>
      </w:tr>
      <w:tr w:rsidR="00661525" w:rsidRPr="005C14BE" w14:paraId="40B14409" w14:textId="77777777" w:rsidTr="00661525">
        <w:trPr>
          <w:cantSplit/>
        </w:trPr>
        <w:tc>
          <w:tcPr>
            <w:tcW w:w="3794" w:type="dxa"/>
            <w:tcBorders>
              <w:bottom w:val="single" w:sz="4" w:space="0" w:color="auto"/>
            </w:tcBorders>
            <w:shd w:val="clear" w:color="auto" w:fill="auto"/>
          </w:tcPr>
          <w:p w14:paraId="2DFFFBE1" w14:textId="77777777"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Regels attribuutsoort</w:t>
            </w:r>
          </w:p>
        </w:tc>
        <w:tc>
          <w:tcPr>
            <w:tcW w:w="5670" w:type="dxa"/>
            <w:tcBorders>
              <w:bottom w:val="single" w:sz="4" w:space="0" w:color="auto"/>
            </w:tcBorders>
            <w:shd w:val="clear" w:color="auto" w:fill="auto"/>
          </w:tcPr>
          <w:p w14:paraId="506EAB5F" w14:textId="77777777" w:rsidR="00661525" w:rsidRPr="00DD0F4F" w:rsidRDefault="00661525" w:rsidP="00661525">
            <w:pPr>
              <w:autoSpaceDE w:val="0"/>
              <w:autoSpaceDN w:val="0"/>
              <w:adjustRightInd w:val="0"/>
              <w:spacing w:after="0" w:line="240" w:lineRule="auto"/>
              <w:rPr>
                <w:rFonts w:ascii="Arial" w:eastAsia="Times New Roman" w:hAnsi="Arial" w:cs="Arial"/>
                <w:color w:val="000000"/>
                <w:sz w:val="20"/>
                <w:szCs w:val="20"/>
                <w:lang w:val="nl-NL"/>
              </w:rPr>
            </w:pPr>
            <w:del w:id="2267" w:author="Arjan" w:date="2014-01-20T10:48:00Z">
              <w:r w:rsidRPr="00DD0F4F" w:rsidDel="0083120B">
                <w:rPr>
                  <w:rFonts w:ascii="Arial" w:eastAsia="Times New Roman" w:hAnsi="Arial" w:cs="Arial"/>
                  <w:color w:val="000000"/>
                  <w:sz w:val="20"/>
                  <w:szCs w:val="20"/>
                  <w:lang w:val="nl-NL"/>
                </w:rPr>
                <w:delText>-</w:delText>
              </w:r>
            </w:del>
            <w:ins w:id="2268" w:author="Arjan" w:date="2014-01-20T10:48:00Z">
              <w:r w:rsidR="0083120B" w:rsidRPr="00DD0F4F">
                <w:rPr>
                  <w:rFonts w:ascii="Arial" w:eastAsia="Times New Roman" w:hAnsi="Arial" w:cs="Arial"/>
                  <w:color w:val="000000"/>
                  <w:sz w:val="20"/>
                  <w:szCs w:val="20"/>
                  <w:lang w:val="nl-NL"/>
                </w:rPr>
                <w:t>De waarde van de attribuutsoort wordt bepaald bij de creatie</w:t>
              </w:r>
            </w:ins>
            <w:ins w:id="2269" w:author="Arjan" w:date="2014-09-08T23:19:00Z">
              <w:r w:rsidR="0005491B" w:rsidRPr="00DD0F4F">
                <w:rPr>
                  <w:rFonts w:ascii="Arial" w:eastAsia="Times New Roman" w:hAnsi="Arial" w:cs="Arial"/>
                  <w:color w:val="000000"/>
                  <w:sz w:val="20"/>
                  <w:szCs w:val="20"/>
                  <w:lang w:val="nl-NL"/>
                </w:rPr>
                <w:t xml:space="preserve"> of vastlegging</w:t>
              </w:r>
            </w:ins>
            <w:ins w:id="2270" w:author="Arjan" w:date="2014-01-20T10:48:00Z">
              <w:r w:rsidR="0083120B" w:rsidRPr="00DD0F4F">
                <w:rPr>
                  <w:rFonts w:ascii="Arial" w:eastAsia="Times New Roman" w:hAnsi="Arial" w:cs="Arial"/>
                  <w:color w:val="000000"/>
                  <w:sz w:val="20"/>
                  <w:szCs w:val="20"/>
                  <w:lang w:val="nl-NL"/>
                </w:rPr>
                <w:t xml:space="preserve"> van een </w:t>
              </w:r>
            </w:ins>
            <w:ins w:id="2271" w:author="Arjan" w:date="2014-01-20T10:49:00Z">
              <w:r w:rsidR="0083120B" w:rsidRPr="00DD0F4F">
                <w:rPr>
                  <w:rFonts w:ascii="Arial" w:eastAsia="Times New Roman" w:hAnsi="Arial" w:cs="Arial"/>
                  <w:color w:val="000000"/>
                  <w:sz w:val="20"/>
                  <w:szCs w:val="20"/>
                  <w:lang w:val="nl-NL"/>
                </w:rPr>
                <w:t xml:space="preserve">(instantie van een) informatieobject en wijzigt daarna niet meer. </w:t>
              </w:r>
            </w:ins>
          </w:p>
        </w:tc>
      </w:tr>
    </w:tbl>
    <w:p w14:paraId="6B8BF604" w14:textId="77777777" w:rsidR="00FD50DA" w:rsidRPr="00DD0F4F" w:rsidRDefault="00FD50DA" w:rsidP="0044638F">
      <w:pPr>
        <w:rPr>
          <w:ins w:id="2272" w:author="Arjan" w:date="2014-01-20T09:18:00Z"/>
          <w:lang w:val="nl-NL"/>
        </w:rPr>
      </w:pPr>
    </w:p>
    <w:p w14:paraId="7369F51B" w14:textId="77777777" w:rsidR="00B92D60" w:rsidRPr="00B92D60" w:rsidRDefault="00B92D60" w:rsidP="00B92D60">
      <w:pPr>
        <w:widowControl w:val="0"/>
        <w:autoSpaceDE w:val="0"/>
        <w:autoSpaceDN w:val="0"/>
        <w:adjustRightInd w:val="0"/>
        <w:spacing w:before="240" w:after="60" w:line="240" w:lineRule="auto"/>
        <w:outlineLvl w:val="3"/>
        <w:rPr>
          <w:ins w:id="2273" w:author="Arjan" w:date="2014-01-20T09:18:00Z"/>
          <w:rFonts w:ascii="Arial" w:eastAsia="Times New Roman" w:hAnsi="Arial" w:cs="Arial"/>
          <w:b/>
          <w:color w:val="004080"/>
          <w:sz w:val="24"/>
          <w:szCs w:val="24"/>
          <w:lang w:eastAsia="nl-NL"/>
        </w:rPr>
      </w:pPr>
      <w:ins w:id="2274" w:author="Arjan" w:date="2014-01-20T09:18: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2275" w:author="Arjan" w:date="2014-09-08T23:19:00Z">
        <w:r w:rsidR="0005491B">
          <w:rPr>
            <w:rFonts w:ascii="Arial" w:eastAsia="Times New Roman" w:hAnsi="Arial" w:cs="Arial"/>
            <w:b/>
            <w:color w:val="004080"/>
            <w:sz w:val="24"/>
            <w:szCs w:val="24"/>
            <w:lang w:eastAsia="nl-NL"/>
          </w:rPr>
          <w:t>Bron</w:t>
        </w:r>
      </w:ins>
      <w:ins w:id="2276" w:author="Arjan" w:date="2014-01-20T09:18:00Z">
        <w:r w:rsidRPr="00B92D60">
          <w:rPr>
            <w:rFonts w:ascii="Arial" w:eastAsia="Times New Roman" w:hAnsi="Arial" w:cs="Arial"/>
            <w:b/>
            <w:color w:val="004080"/>
            <w:sz w:val="24"/>
            <w:szCs w:val="24"/>
            <w:lang w:eastAsia="nl-NL"/>
          </w:rPr>
          <w:t>organisatie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B92D60" w:rsidRPr="00717312" w14:paraId="5E58F4BF" w14:textId="77777777" w:rsidTr="006B0CA1">
        <w:trPr>
          <w:trHeight w:val="230"/>
          <w:ins w:id="2277" w:author="Arjan" w:date="2014-01-20T09:18:00Z"/>
        </w:trPr>
        <w:tc>
          <w:tcPr>
            <w:tcW w:w="3780" w:type="dxa"/>
            <w:tcBorders>
              <w:top w:val="single" w:sz="4" w:space="0" w:color="auto"/>
              <w:left w:val="nil"/>
              <w:bottom w:val="nil"/>
              <w:right w:val="nil"/>
            </w:tcBorders>
          </w:tcPr>
          <w:p w14:paraId="42ECFE2D" w14:textId="77777777" w:rsidR="00B92D60" w:rsidRPr="00717312" w:rsidRDefault="00B92D60" w:rsidP="006B0CA1">
            <w:pPr>
              <w:autoSpaceDE w:val="0"/>
              <w:autoSpaceDN w:val="0"/>
              <w:adjustRightInd w:val="0"/>
              <w:spacing w:after="0" w:line="240" w:lineRule="auto"/>
              <w:rPr>
                <w:ins w:id="2278" w:author="Arjan" w:date="2014-01-20T09:18:00Z"/>
                <w:rFonts w:ascii="Arial" w:eastAsia="Times New Roman" w:hAnsi="Arial" w:cs="Arial"/>
                <w:color w:val="000000"/>
                <w:sz w:val="20"/>
                <w:szCs w:val="20"/>
              </w:rPr>
            </w:pPr>
            <w:ins w:id="2279" w:author="Arjan" w:date="2014-01-20T09:18:00Z">
              <w:r w:rsidRPr="00717312">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18DFD772" w14:textId="77777777" w:rsidR="00B92D60" w:rsidRPr="00717312" w:rsidRDefault="00DA5D93" w:rsidP="0005491B">
            <w:pPr>
              <w:autoSpaceDE w:val="0"/>
              <w:autoSpaceDN w:val="0"/>
              <w:adjustRightInd w:val="0"/>
              <w:spacing w:after="0" w:line="240" w:lineRule="auto"/>
              <w:rPr>
                <w:ins w:id="2280" w:author="Arjan" w:date="2014-01-20T09:18:00Z"/>
                <w:rFonts w:ascii="Arial" w:eastAsia="Times New Roman" w:hAnsi="Arial" w:cs="Arial"/>
                <w:color w:val="000000"/>
                <w:sz w:val="20"/>
                <w:szCs w:val="20"/>
              </w:rPr>
            </w:pPr>
            <w:ins w:id="2281" w:author="Arjan" w:date="2014-01-20T09:18:00Z">
              <w:r w:rsidRPr="00717312">
                <w:rPr>
                  <w:rFonts w:ascii="Arial" w:hAnsi="Arial" w:cs="Arial"/>
                  <w:sz w:val="20"/>
                  <w:szCs w:val="20"/>
                  <w:lang w:val="en-AU"/>
                </w:rPr>
                <w:fldChar w:fldCharType="begin" w:fldLock="1"/>
              </w:r>
              <w:r w:rsidR="00B92D60" w:rsidRPr="00717312">
                <w:rPr>
                  <w:rFonts w:ascii="Arial" w:hAnsi="Arial" w:cs="Arial"/>
                  <w:sz w:val="20"/>
                  <w:szCs w:val="20"/>
                  <w:lang w:val="en-AU"/>
                </w:rPr>
                <w:instrText xml:space="preserve">MERGEFIELD </w:instrText>
              </w:r>
              <w:r w:rsidR="00B92D60" w:rsidRPr="00717312">
                <w:rPr>
                  <w:rFonts w:ascii="Arial" w:eastAsia="Times New Roman" w:hAnsi="Arial" w:cs="Arial"/>
                  <w:color w:val="000000"/>
                  <w:sz w:val="20"/>
                  <w:szCs w:val="20"/>
                </w:rPr>
                <w:instrText>Att.Name</w:instrText>
              </w:r>
              <w:r w:rsidRPr="00717312">
                <w:rPr>
                  <w:rFonts w:ascii="Arial" w:hAnsi="Arial" w:cs="Arial"/>
                  <w:sz w:val="20"/>
                  <w:szCs w:val="20"/>
                  <w:lang w:val="en-AU"/>
                </w:rPr>
                <w:fldChar w:fldCharType="separate"/>
              </w:r>
            </w:ins>
            <w:ins w:id="2282" w:author="Arjan" w:date="2014-09-08T23:19:00Z">
              <w:r w:rsidR="0005491B">
                <w:rPr>
                  <w:rFonts w:ascii="Arial" w:eastAsia="Times New Roman" w:hAnsi="Arial" w:cs="Arial"/>
                  <w:color w:val="000000"/>
                  <w:sz w:val="20"/>
                  <w:szCs w:val="20"/>
                </w:rPr>
                <w:t>Brono</w:t>
              </w:r>
            </w:ins>
            <w:ins w:id="2283" w:author="Arjan" w:date="2014-01-20T09:18:00Z">
              <w:r w:rsidR="00B92D60" w:rsidRPr="00717312">
                <w:rPr>
                  <w:rFonts w:ascii="Arial" w:eastAsia="Times New Roman" w:hAnsi="Arial" w:cs="Arial"/>
                  <w:color w:val="000000"/>
                  <w:sz w:val="20"/>
                  <w:szCs w:val="20"/>
                </w:rPr>
                <w:t>rganisatie</w:t>
              </w:r>
              <w:r w:rsidRPr="00717312">
                <w:rPr>
                  <w:rFonts w:ascii="Arial" w:hAnsi="Arial" w:cs="Arial"/>
                  <w:sz w:val="20"/>
                  <w:szCs w:val="20"/>
                  <w:lang w:val="en-AU"/>
                </w:rPr>
                <w:fldChar w:fldCharType="end"/>
              </w:r>
            </w:ins>
          </w:p>
        </w:tc>
      </w:tr>
      <w:tr w:rsidR="00B92D60" w:rsidRPr="00717312" w14:paraId="0AF24CAE" w14:textId="77777777" w:rsidTr="006B0CA1">
        <w:trPr>
          <w:ins w:id="2284" w:author="Arjan" w:date="2014-01-20T09:18:00Z"/>
        </w:trPr>
        <w:tc>
          <w:tcPr>
            <w:tcW w:w="3780" w:type="dxa"/>
            <w:tcBorders>
              <w:top w:val="nil"/>
              <w:left w:val="nil"/>
              <w:bottom w:val="nil"/>
              <w:right w:val="nil"/>
            </w:tcBorders>
          </w:tcPr>
          <w:p w14:paraId="15B23668" w14:textId="77777777" w:rsidR="00B92D60" w:rsidRPr="00717312" w:rsidRDefault="00B92D60" w:rsidP="006B0CA1">
            <w:pPr>
              <w:autoSpaceDE w:val="0"/>
              <w:autoSpaceDN w:val="0"/>
              <w:adjustRightInd w:val="0"/>
              <w:spacing w:after="0" w:line="240" w:lineRule="auto"/>
              <w:rPr>
                <w:ins w:id="2285"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14:paraId="70DDE049" w14:textId="77777777" w:rsidR="00B92D60" w:rsidRPr="00717312" w:rsidRDefault="00B92D60" w:rsidP="006B0CA1">
            <w:pPr>
              <w:autoSpaceDE w:val="0"/>
              <w:autoSpaceDN w:val="0"/>
              <w:adjustRightInd w:val="0"/>
              <w:spacing w:after="0" w:line="240" w:lineRule="auto"/>
              <w:rPr>
                <w:ins w:id="2286" w:author="Arjan" w:date="2014-01-20T09:18:00Z"/>
                <w:rFonts w:ascii="Arial" w:eastAsia="Times New Roman" w:hAnsi="Arial" w:cs="Arial"/>
                <w:color w:val="000000"/>
                <w:sz w:val="20"/>
                <w:szCs w:val="20"/>
              </w:rPr>
            </w:pPr>
          </w:p>
        </w:tc>
      </w:tr>
      <w:tr w:rsidR="00B92D60" w:rsidRPr="00717312" w14:paraId="4CA1D627" w14:textId="77777777" w:rsidTr="006B0CA1">
        <w:trPr>
          <w:ins w:id="2287" w:author="Arjan" w:date="2014-01-20T09:18:00Z"/>
        </w:trPr>
        <w:tc>
          <w:tcPr>
            <w:tcW w:w="3780" w:type="dxa"/>
            <w:tcBorders>
              <w:top w:val="nil"/>
              <w:left w:val="nil"/>
              <w:bottom w:val="nil"/>
              <w:right w:val="nil"/>
            </w:tcBorders>
          </w:tcPr>
          <w:p w14:paraId="0C7461F1" w14:textId="77777777" w:rsidR="00B92D60" w:rsidRPr="00717312" w:rsidRDefault="00B92D60" w:rsidP="006B0CA1">
            <w:pPr>
              <w:autoSpaceDE w:val="0"/>
              <w:autoSpaceDN w:val="0"/>
              <w:adjustRightInd w:val="0"/>
              <w:spacing w:after="0" w:line="240" w:lineRule="auto"/>
              <w:rPr>
                <w:ins w:id="2288" w:author="Arjan" w:date="2014-01-20T09:18:00Z"/>
                <w:rFonts w:ascii="Arial" w:eastAsia="Times New Roman" w:hAnsi="Arial" w:cs="Arial"/>
                <w:color w:val="000000"/>
                <w:sz w:val="20"/>
                <w:szCs w:val="20"/>
              </w:rPr>
            </w:pPr>
            <w:ins w:id="2289" w:author="Arjan" w:date="2014-01-20T09:18:00Z">
              <w:r w:rsidRPr="0071731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67DE0CE7" w14:textId="77777777" w:rsidR="00B92D60" w:rsidRPr="00717312" w:rsidRDefault="00B92D60" w:rsidP="006B0CA1">
            <w:pPr>
              <w:autoSpaceDE w:val="0"/>
              <w:autoSpaceDN w:val="0"/>
              <w:adjustRightInd w:val="0"/>
              <w:spacing w:after="0" w:line="240" w:lineRule="auto"/>
              <w:rPr>
                <w:ins w:id="2290" w:author="Arjan" w:date="2014-01-20T09:18:00Z"/>
                <w:rFonts w:ascii="Arial" w:eastAsia="Times New Roman" w:hAnsi="Arial" w:cs="Arial"/>
                <w:color w:val="000000"/>
                <w:sz w:val="20"/>
                <w:szCs w:val="20"/>
              </w:rPr>
            </w:pPr>
            <w:ins w:id="2291" w:author="Arjan" w:date="2014-01-20T09:18:00Z">
              <w:r w:rsidRPr="00717312">
                <w:rPr>
                  <w:rFonts w:ascii="Arial" w:eastAsia="Times New Roman" w:hAnsi="Arial" w:cs="Arial"/>
                  <w:color w:val="000000"/>
                  <w:sz w:val="20"/>
                  <w:szCs w:val="20"/>
                </w:rPr>
                <w:t>KING</w:t>
              </w:r>
            </w:ins>
          </w:p>
        </w:tc>
      </w:tr>
      <w:tr w:rsidR="00B92D60" w:rsidRPr="00717312" w14:paraId="4D35F4F4" w14:textId="77777777" w:rsidTr="006B0CA1">
        <w:trPr>
          <w:ins w:id="2292" w:author="Arjan" w:date="2014-01-20T09:18:00Z"/>
        </w:trPr>
        <w:tc>
          <w:tcPr>
            <w:tcW w:w="3780" w:type="dxa"/>
            <w:tcBorders>
              <w:top w:val="nil"/>
              <w:left w:val="nil"/>
              <w:bottom w:val="nil"/>
              <w:right w:val="nil"/>
            </w:tcBorders>
          </w:tcPr>
          <w:p w14:paraId="77A18702" w14:textId="77777777" w:rsidR="00B92D60" w:rsidRPr="00717312" w:rsidRDefault="00B92D60" w:rsidP="006B0CA1">
            <w:pPr>
              <w:autoSpaceDE w:val="0"/>
              <w:autoSpaceDN w:val="0"/>
              <w:adjustRightInd w:val="0"/>
              <w:spacing w:after="0" w:line="240" w:lineRule="auto"/>
              <w:rPr>
                <w:ins w:id="2293"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14:paraId="0AC546B3" w14:textId="77777777" w:rsidR="00B92D60" w:rsidRPr="00717312" w:rsidRDefault="00B92D60" w:rsidP="006B0CA1">
            <w:pPr>
              <w:autoSpaceDE w:val="0"/>
              <w:autoSpaceDN w:val="0"/>
              <w:adjustRightInd w:val="0"/>
              <w:spacing w:after="0" w:line="240" w:lineRule="auto"/>
              <w:rPr>
                <w:ins w:id="2294" w:author="Arjan" w:date="2014-01-20T09:18:00Z"/>
                <w:rFonts w:ascii="Arial" w:eastAsia="Times New Roman" w:hAnsi="Arial" w:cs="Arial"/>
                <w:color w:val="000000"/>
                <w:sz w:val="20"/>
                <w:szCs w:val="20"/>
              </w:rPr>
            </w:pPr>
          </w:p>
        </w:tc>
      </w:tr>
      <w:tr w:rsidR="00B92D60" w:rsidRPr="00717312" w14:paraId="255CAB57" w14:textId="77777777" w:rsidTr="006B0CA1">
        <w:trPr>
          <w:ins w:id="2295" w:author="Arjan" w:date="2014-01-20T09:18:00Z"/>
        </w:trPr>
        <w:tc>
          <w:tcPr>
            <w:tcW w:w="3780" w:type="dxa"/>
            <w:tcBorders>
              <w:top w:val="nil"/>
              <w:left w:val="nil"/>
              <w:bottom w:val="nil"/>
              <w:right w:val="nil"/>
            </w:tcBorders>
          </w:tcPr>
          <w:p w14:paraId="2A0309C3" w14:textId="77777777" w:rsidR="00B92D60" w:rsidRPr="00717312" w:rsidRDefault="00B92D60" w:rsidP="006B0CA1">
            <w:pPr>
              <w:autoSpaceDE w:val="0"/>
              <w:autoSpaceDN w:val="0"/>
              <w:adjustRightInd w:val="0"/>
              <w:spacing w:after="0" w:line="240" w:lineRule="auto"/>
              <w:rPr>
                <w:ins w:id="2296" w:author="Arjan" w:date="2014-01-20T09:18:00Z"/>
                <w:rFonts w:ascii="Arial" w:eastAsia="Times New Roman" w:hAnsi="Arial" w:cs="Arial"/>
                <w:color w:val="000000"/>
                <w:sz w:val="20"/>
                <w:szCs w:val="20"/>
              </w:rPr>
            </w:pPr>
            <w:ins w:id="2297" w:author="Arjan" w:date="2014-01-20T09:18:00Z">
              <w:r w:rsidRPr="0071731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519A3E81" w14:textId="77777777" w:rsidR="00B92D60" w:rsidRPr="00717312" w:rsidRDefault="00B92D60" w:rsidP="006B0CA1">
            <w:pPr>
              <w:autoSpaceDE w:val="0"/>
              <w:autoSpaceDN w:val="0"/>
              <w:adjustRightInd w:val="0"/>
              <w:spacing w:after="0" w:line="240" w:lineRule="auto"/>
              <w:rPr>
                <w:ins w:id="2298" w:author="Arjan" w:date="2014-01-20T09:18:00Z"/>
                <w:rFonts w:ascii="Arial" w:eastAsia="Times New Roman" w:hAnsi="Arial" w:cs="Arial"/>
                <w:color w:val="000000"/>
                <w:sz w:val="20"/>
                <w:szCs w:val="20"/>
              </w:rPr>
            </w:pPr>
          </w:p>
        </w:tc>
      </w:tr>
      <w:tr w:rsidR="00B92D60" w:rsidRPr="00717312" w14:paraId="424239C5" w14:textId="77777777" w:rsidTr="006B0CA1">
        <w:trPr>
          <w:ins w:id="2299" w:author="Arjan" w:date="2014-01-20T09:18:00Z"/>
        </w:trPr>
        <w:tc>
          <w:tcPr>
            <w:tcW w:w="3780" w:type="dxa"/>
            <w:tcBorders>
              <w:top w:val="nil"/>
              <w:left w:val="nil"/>
              <w:bottom w:val="nil"/>
              <w:right w:val="nil"/>
            </w:tcBorders>
          </w:tcPr>
          <w:p w14:paraId="6F25DF3A" w14:textId="77777777" w:rsidR="00B92D60" w:rsidRPr="00717312" w:rsidRDefault="00B92D60" w:rsidP="006B0CA1">
            <w:pPr>
              <w:autoSpaceDE w:val="0"/>
              <w:autoSpaceDN w:val="0"/>
              <w:adjustRightInd w:val="0"/>
              <w:spacing w:after="0" w:line="240" w:lineRule="auto"/>
              <w:rPr>
                <w:ins w:id="2300"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14:paraId="1AF19DDF" w14:textId="77777777" w:rsidR="00B92D60" w:rsidRPr="00717312" w:rsidRDefault="00B92D60" w:rsidP="006B0CA1">
            <w:pPr>
              <w:autoSpaceDE w:val="0"/>
              <w:autoSpaceDN w:val="0"/>
              <w:adjustRightInd w:val="0"/>
              <w:spacing w:after="0" w:line="240" w:lineRule="auto"/>
              <w:rPr>
                <w:ins w:id="2301" w:author="Arjan" w:date="2014-01-20T09:18:00Z"/>
                <w:rFonts w:ascii="Arial" w:eastAsia="Times New Roman" w:hAnsi="Arial" w:cs="Arial"/>
                <w:color w:val="000000"/>
                <w:sz w:val="20"/>
                <w:szCs w:val="20"/>
              </w:rPr>
            </w:pPr>
          </w:p>
        </w:tc>
      </w:tr>
      <w:tr w:rsidR="00B92D60" w:rsidRPr="00717312" w14:paraId="5D151A84" w14:textId="77777777" w:rsidTr="006B0CA1">
        <w:trPr>
          <w:ins w:id="2302" w:author="Arjan" w:date="2014-01-20T09:18:00Z"/>
        </w:trPr>
        <w:tc>
          <w:tcPr>
            <w:tcW w:w="3780" w:type="dxa"/>
            <w:tcBorders>
              <w:top w:val="nil"/>
              <w:left w:val="nil"/>
              <w:bottom w:val="nil"/>
              <w:right w:val="nil"/>
            </w:tcBorders>
          </w:tcPr>
          <w:p w14:paraId="01AF1888" w14:textId="77777777" w:rsidR="00B92D60" w:rsidRPr="00717312" w:rsidRDefault="00B92D60" w:rsidP="006B0CA1">
            <w:pPr>
              <w:autoSpaceDE w:val="0"/>
              <w:autoSpaceDN w:val="0"/>
              <w:adjustRightInd w:val="0"/>
              <w:spacing w:after="0" w:line="240" w:lineRule="auto"/>
              <w:rPr>
                <w:ins w:id="2303" w:author="Arjan" w:date="2014-01-20T09:18:00Z"/>
                <w:rFonts w:ascii="Arial" w:eastAsia="Times New Roman" w:hAnsi="Arial" w:cs="Arial"/>
                <w:color w:val="000000"/>
                <w:sz w:val="20"/>
                <w:szCs w:val="20"/>
              </w:rPr>
            </w:pPr>
            <w:ins w:id="2304" w:author="Arjan" w:date="2014-01-20T09:18:00Z">
              <w:r w:rsidRPr="0071731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354CC457" w14:textId="77777777" w:rsidR="00B92D60" w:rsidRPr="00717312" w:rsidRDefault="00DA5D93" w:rsidP="000B4456">
            <w:pPr>
              <w:autoSpaceDE w:val="0"/>
              <w:autoSpaceDN w:val="0"/>
              <w:adjustRightInd w:val="0"/>
              <w:spacing w:after="0" w:line="240" w:lineRule="auto"/>
              <w:rPr>
                <w:ins w:id="2305" w:author="Arjan" w:date="2014-01-20T09:18:00Z"/>
                <w:rFonts w:ascii="Arial" w:eastAsia="Times New Roman" w:hAnsi="Arial" w:cs="Arial"/>
                <w:color w:val="000000"/>
                <w:sz w:val="20"/>
                <w:szCs w:val="20"/>
              </w:rPr>
            </w:pPr>
            <w:ins w:id="2306" w:author="Arjan" w:date="2014-01-20T09:18:00Z">
              <w:r w:rsidRPr="00717312">
                <w:rPr>
                  <w:rFonts w:ascii="Arial" w:hAnsi="Arial" w:cs="Arial"/>
                  <w:sz w:val="20"/>
                  <w:szCs w:val="20"/>
                  <w:lang w:val="en-AU"/>
                </w:rPr>
                <w:fldChar w:fldCharType="begin" w:fldLock="1"/>
              </w:r>
              <w:r w:rsidR="00B92D60" w:rsidRPr="00717312">
                <w:rPr>
                  <w:rFonts w:ascii="Arial" w:hAnsi="Arial" w:cs="Arial"/>
                  <w:sz w:val="20"/>
                  <w:szCs w:val="20"/>
                  <w:lang w:val="en-AU"/>
                </w:rPr>
                <w:instrText xml:space="preserve">MERGEFIELD </w:instrText>
              </w:r>
              <w:r w:rsidR="00B92D60" w:rsidRPr="00717312">
                <w:rPr>
                  <w:rFonts w:ascii="Arial" w:eastAsia="Times New Roman" w:hAnsi="Arial" w:cs="Arial"/>
                  <w:color w:val="000000"/>
                  <w:sz w:val="20"/>
                  <w:szCs w:val="20"/>
                </w:rPr>
                <w:instrText>Att.Alias</w:instrText>
              </w:r>
              <w:r w:rsidRPr="00717312">
                <w:rPr>
                  <w:rFonts w:ascii="Arial" w:hAnsi="Arial" w:cs="Arial"/>
                  <w:sz w:val="20"/>
                  <w:szCs w:val="20"/>
                  <w:lang w:val="en-AU"/>
                </w:rPr>
                <w:fldChar w:fldCharType="separate"/>
              </w:r>
            </w:ins>
            <w:ins w:id="2307" w:author="Arjan" w:date="2014-09-08T23:33:00Z">
              <w:r w:rsidR="000B4456">
                <w:rPr>
                  <w:rFonts w:ascii="Arial" w:eastAsia="Times New Roman" w:hAnsi="Arial" w:cs="Arial"/>
                  <w:color w:val="000000"/>
                  <w:sz w:val="20"/>
                  <w:szCs w:val="20"/>
                </w:rPr>
                <w:t>brono</w:t>
              </w:r>
            </w:ins>
            <w:ins w:id="2308" w:author="Arjan" w:date="2014-01-20T09:18:00Z">
              <w:r w:rsidR="00B92D60" w:rsidRPr="00717312">
                <w:rPr>
                  <w:rFonts w:ascii="Arial" w:eastAsia="Times New Roman" w:hAnsi="Arial" w:cs="Arial"/>
                  <w:color w:val="000000"/>
                  <w:sz w:val="20"/>
                  <w:szCs w:val="20"/>
                </w:rPr>
                <w:t>rganisatie</w:t>
              </w:r>
              <w:r w:rsidRPr="00717312">
                <w:rPr>
                  <w:rFonts w:ascii="Arial" w:hAnsi="Arial" w:cs="Arial"/>
                  <w:sz w:val="20"/>
                  <w:szCs w:val="20"/>
                  <w:lang w:val="en-AU"/>
                </w:rPr>
                <w:fldChar w:fldCharType="end"/>
              </w:r>
            </w:ins>
          </w:p>
        </w:tc>
      </w:tr>
      <w:tr w:rsidR="00B92D60" w:rsidRPr="00717312" w14:paraId="12879594" w14:textId="77777777" w:rsidTr="006B0CA1">
        <w:trPr>
          <w:ins w:id="2309" w:author="Arjan" w:date="2014-01-20T09:18:00Z"/>
        </w:trPr>
        <w:tc>
          <w:tcPr>
            <w:tcW w:w="3780" w:type="dxa"/>
            <w:tcBorders>
              <w:top w:val="nil"/>
              <w:left w:val="nil"/>
              <w:bottom w:val="nil"/>
              <w:right w:val="nil"/>
            </w:tcBorders>
          </w:tcPr>
          <w:p w14:paraId="0DA733CA" w14:textId="77777777" w:rsidR="00B92D60" w:rsidRPr="00717312" w:rsidRDefault="00B92D60" w:rsidP="006B0CA1">
            <w:pPr>
              <w:autoSpaceDE w:val="0"/>
              <w:autoSpaceDN w:val="0"/>
              <w:adjustRightInd w:val="0"/>
              <w:spacing w:after="0" w:line="240" w:lineRule="auto"/>
              <w:rPr>
                <w:ins w:id="2310"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14:paraId="627A8D32" w14:textId="77777777" w:rsidR="00B92D60" w:rsidRPr="00717312" w:rsidRDefault="00B92D60" w:rsidP="006B0CA1">
            <w:pPr>
              <w:autoSpaceDE w:val="0"/>
              <w:autoSpaceDN w:val="0"/>
              <w:adjustRightInd w:val="0"/>
              <w:spacing w:after="0" w:line="240" w:lineRule="auto"/>
              <w:rPr>
                <w:ins w:id="2311" w:author="Arjan" w:date="2014-01-20T09:18:00Z"/>
                <w:rFonts w:ascii="Arial" w:eastAsia="Times New Roman" w:hAnsi="Arial" w:cs="Arial"/>
                <w:color w:val="000000"/>
                <w:sz w:val="20"/>
                <w:szCs w:val="20"/>
              </w:rPr>
            </w:pPr>
          </w:p>
        </w:tc>
      </w:tr>
      <w:tr w:rsidR="00B92D60" w:rsidRPr="005C14BE" w14:paraId="751DF523" w14:textId="77777777" w:rsidTr="006B0CA1">
        <w:trPr>
          <w:ins w:id="2312" w:author="Arjan" w:date="2014-01-20T09:18:00Z"/>
        </w:trPr>
        <w:tc>
          <w:tcPr>
            <w:tcW w:w="3780" w:type="dxa"/>
            <w:tcBorders>
              <w:top w:val="nil"/>
              <w:left w:val="nil"/>
              <w:bottom w:val="nil"/>
              <w:right w:val="nil"/>
            </w:tcBorders>
          </w:tcPr>
          <w:p w14:paraId="7681FD25" w14:textId="77777777" w:rsidR="00B92D60" w:rsidRPr="00717312" w:rsidRDefault="00B92D60" w:rsidP="006B0CA1">
            <w:pPr>
              <w:autoSpaceDE w:val="0"/>
              <w:autoSpaceDN w:val="0"/>
              <w:adjustRightInd w:val="0"/>
              <w:spacing w:after="0" w:line="240" w:lineRule="auto"/>
              <w:rPr>
                <w:ins w:id="2313" w:author="Arjan" w:date="2014-01-20T09:18:00Z"/>
                <w:rFonts w:ascii="Arial" w:eastAsia="Times New Roman" w:hAnsi="Arial" w:cs="Arial"/>
                <w:color w:val="000000"/>
                <w:sz w:val="20"/>
                <w:szCs w:val="20"/>
              </w:rPr>
            </w:pPr>
            <w:ins w:id="2314" w:author="Arjan" w:date="2014-01-20T09:18:00Z">
              <w:r w:rsidRPr="0071731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73D95EFD" w14:textId="77777777" w:rsidR="00B116C1" w:rsidRPr="00DD0F4F" w:rsidRDefault="00480EB1" w:rsidP="00B116C1">
            <w:pPr>
              <w:autoSpaceDE w:val="0"/>
              <w:autoSpaceDN w:val="0"/>
              <w:adjustRightInd w:val="0"/>
              <w:spacing w:after="0" w:line="240" w:lineRule="auto"/>
              <w:rPr>
                <w:ins w:id="2315" w:author="Arjan" w:date="2014-01-20T09:18:00Z"/>
                <w:rFonts w:ascii="Arial" w:eastAsia="Times New Roman" w:hAnsi="Arial" w:cs="Arial"/>
                <w:color w:val="000000"/>
                <w:sz w:val="20"/>
                <w:szCs w:val="20"/>
                <w:lang w:val="nl-NL"/>
              </w:rPr>
            </w:pPr>
            <w:ins w:id="2316" w:author="Arjan" w:date="2014-01-20T10:11:00Z">
              <w:r w:rsidRPr="00DD0F4F">
                <w:rPr>
                  <w:rFonts w:ascii="Arial" w:hAnsi="Arial" w:cs="Arial"/>
                  <w:sz w:val="20"/>
                  <w:szCs w:val="20"/>
                  <w:lang w:val="nl-NL"/>
                </w:rPr>
                <w:t xml:space="preserve">Het RSIN </w:t>
              </w:r>
            </w:ins>
            <w:ins w:id="2317" w:author="Arjan" w:date="2014-09-08T23:24:00Z">
              <w:r w:rsidR="00B116C1" w:rsidRPr="00DD0F4F">
                <w:rPr>
                  <w:rFonts w:ascii="Arial" w:eastAsia="Times New Roman" w:hAnsi="Arial" w:cs="Arial"/>
                  <w:color w:val="000000"/>
                  <w:sz w:val="20"/>
                  <w:szCs w:val="20"/>
                  <w:lang w:val="nl-NL"/>
                </w:rPr>
                <w:t>van de Niet-natuurlijk persoon zijnde</w:t>
              </w:r>
            </w:ins>
            <w:ins w:id="2318" w:author="Arjan" w:date="2014-01-20T10:11:00Z">
              <w:r w:rsidRPr="00DD0F4F">
                <w:rPr>
                  <w:rFonts w:ascii="Arial" w:hAnsi="Arial" w:cs="Arial"/>
                  <w:sz w:val="20"/>
                  <w:szCs w:val="20"/>
                  <w:lang w:val="nl-NL"/>
                </w:rPr>
                <w:t xml:space="preserve"> de organisatie die </w:t>
              </w:r>
            </w:ins>
            <w:ins w:id="2319" w:author="Arjan" w:date="2014-09-08T23:24:00Z">
              <w:r w:rsidR="00B116C1" w:rsidRPr="00DD0F4F">
                <w:rPr>
                  <w:rFonts w:ascii="Arial" w:eastAsia="Times New Roman" w:hAnsi="Arial" w:cs="Arial"/>
                  <w:color w:val="000000"/>
                  <w:sz w:val="20"/>
                  <w:szCs w:val="20"/>
                  <w:lang w:val="nl-NL"/>
                </w:rPr>
                <w:t>het informatieobject heeft gecreëerd of heeft ontvangen en als eerste in een samenwerkingsketen heeft vastgelegd</w:t>
              </w:r>
            </w:ins>
            <w:ins w:id="2320" w:author="Arjan" w:date="2014-01-20T10:11:00Z">
              <w:r w:rsidRPr="00DD0F4F">
                <w:rPr>
                  <w:rFonts w:ascii="Arial" w:hAnsi="Arial" w:cs="Arial"/>
                  <w:sz w:val="20"/>
                  <w:szCs w:val="20"/>
                  <w:lang w:val="nl-NL"/>
                </w:rPr>
                <w:t>.</w:t>
              </w:r>
            </w:ins>
            <w:ins w:id="2321" w:author="Arjan" w:date="2014-09-08T23:25:00Z">
              <w:r w:rsidR="00B116C1" w:rsidRPr="00DD0F4F">
                <w:rPr>
                  <w:rFonts w:ascii="Arial" w:eastAsia="Times New Roman" w:hAnsi="Arial" w:cs="Arial"/>
                  <w:color w:val="000000"/>
                  <w:sz w:val="20"/>
                  <w:szCs w:val="20"/>
                  <w:lang w:val="nl-NL"/>
                </w:rPr>
                <w:t xml:space="preserve"> </w:t>
              </w:r>
            </w:ins>
          </w:p>
        </w:tc>
      </w:tr>
      <w:tr w:rsidR="00B92D60" w:rsidRPr="005C14BE" w14:paraId="0B39B4EF" w14:textId="77777777" w:rsidTr="006B0CA1">
        <w:trPr>
          <w:trHeight w:val="230"/>
          <w:ins w:id="2322" w:author="Arjan" w:date="2014-01-20T09:18:00Z"/>
        </w:trPr>
        <w:tc>
          <w:tcPr>
            <w:tcW w:w="3780" w:type="dxa"/>
            <w:tcBorders>
              <w:top w:val="nil"/>
              <w:left w:val="nil"/>
              <w:bottom w:val="nil"/>
              <w:right w:val="nil"/>
            </w:tcBorders>
          </w:tcPr>
          <w:p w14:paraId="195228D8" w14:textId="77777777" w:rsidR="00B92D60" w:rsidRPr="00DD0F4F" w:rsidRDefault="00B92D60" w:rsidP="006B0CA1">
            <w:pPr>
              <w:autoSpaceDE w:val="0"/>
              <w:autoSpaceDN w:val="0"/>
              <w:adjustRightInd w:val="0"/>
              <w:spacing w:after="0" w:line="240" w:lineRule="auto"/>
              <w:rPr>
                <w:ins w:id="2323" w:author="Arjan" w:date="2014-01-20T09:18: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FF593F2" w14:textId="77777777" w:rsidR="00B92D60" w:rsidRPr="00DD0F4F" w:rsidRDefault="00B92D60" w:rsidP="006B0CA1">
            <w:pPr>
              <w:autoSpaceDE w:val="0"/>
              <w:autoSpaceDN w:val="0"/>
              <w:adjustRightInd w:val="0"/>
              <w:spacing w:after="0" w:line="240" w:lineRule="auto"/>
              <w:rPr>
                <w:ins w:id="2324" w:author="Arjan" w:date="2014-01-20T09:18:00Z"/>
                <w:rFonts w:ascii="Arial" w:eastAsia="Times New Roman" w:hAnsi="Arial" w:cs="Arial"/>
                <w:color w:val="000000"/>
                <w:sz w:val="20"/>
                <w:szCs w:val="20"/>
                <w:lang w:val="nl-NL"/>
              </w:rPr>
            </w:pPr>
          </w:p>
        </w:tc>
      </w:tr>
      <w:tr w:rsidR="00B92D60" w:rsidRPr="00717312" w14:paraId="1A50E188" w14:textId="77777777" w:rsidTr="006B0CA1">
        <w:trPr>
          <w:trHeight w:val="230"/>
          <w:ins w:id="2325" w:author="Arjan" w:date="2014-01-20T09:18:00Z"/>
        </w:trPr>
        <w:tc>
          <w:tcPr>
            <w:tcW w:w="3780" w:type="dxa"/>
            <w:tcBorders>
              <w:top w:val="nil"/>
              <w:left w:val="nil"/>
              <w:bottom w:val="nil"/>
              <w:right w:val="nil"/>
            </w:tcBorders>
          </w:tcPr>
          <w:p w14:paraId="3FDEFEC7" w14:textId="77777777" w:rsidR="00B92D60" w:rsidRPr="00717312" w:rsidRDefault="00B92D60" w:rsidP="006B0CA1">
            <w:pPr>
              <w:autoSpaceDE w:val="0"/>
              <w:autoSpaceDN w:val="0"/>
              <w:adjustRightInd w:val="0"/>
              <w:spacing w:after="0" w:line="240" w:lineRule="auto"/>
              <w:rPr>
                <w:ins w:id="2326" w:author="Arjan" w:date="2014-01-20T09:18:00Z"/>
                <w:rFonts w:ascii="Arial" w:eastAsia="Times New Roman" w:hAnsi="Arial" w:cs="Arial"/>
                <w:color w:val="000000"/>
                <w:sz w:val="20"/>
                <w:szCs w:val="20"/>
              </w:rPr>
            </w:pPr>
            <w:ins w:id="2327" w:author="Arjan" w:date="2014-01-20T09:18:00Z">
              <w:r w:rsidRPr="0071731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68E0FCD8" w14:textId="77777777" w:rsidR="00B92D60" w:rsidRPr="00717312" w:rsidRDefault="00B92D60" w:rsidP="006B0CA1">
            <w:pPr>
              <w:autoSpaceDE w:val="0"/>
              <w:autoSpaceDN w:val="0"/>
              <w:adjustRightInd w:val="0"/>
              <w:spacing w:after="0" w:line="240" w:lineRule="auto"/>
              <w:rPr>
                <w:ins w:id="2328" w:author="Arjan" w:date="2014-01-20T09:18:00Z"/>
                <w:rFonts w:ascii="Arial" w:eastAsia="Times New Roman" w:hAnsi="Arial" w:cs="Arial"/>
                <w:color w:val="000000"/>
                <w:sz w:val="20"/>
                <w:szCs w:val="20"/>
              </w:rPr>
            </w:pPr>
            <w:ins w:id="2329" w:author="Arjan" w:date="2014-01-20T09:18:00Z">
              <w:r w:rsidRPr="00717312">
                <w:rPr>
                  <w:rFonts w:ascii="Arial" w:eastAsia="Times New Roman" w:hAnsi="Arial" w:cs="Arial"/>
                  <w:color w:val="000000"/>
                  <w:sz w:val="20"/>
                  <w:szCs w:val="20"/>
                </w:rPr>
                <w:t xml:space="preserve">KING </w:t>
              </w:r>
            </w:ins>
          </w:p>
        </w:tc>
      </w:tr>
      <w:tr w:rsidR="00B92D60" w:rsidRPr="00717312" w14:paraId="7A7DF838" w14:textId="77777777" w:rsidTr="006B0CA1">
        <w:trPr>
          <w:ins w:id="2330" w:author="Arjan" w:date="2014-01-20T09:18:00Z"/>
        </w:trPr>
        <w:tc>
          <w:tcPr>
            <w:tcW w:w="3780" w:type="dxa"/>
            <w:tcBorders>
              <w:top w:val="nil"/>
              <w:left w:val="nil"/>
              <w:bottom w:val="nil"/>
              <w:right w:val="nil"/>
            </w:tcBorders>
          </w:tcPr>
          <w:p w14:paraId="2BE8E9EF" w14:textId="77777777" w:rsidR="00B92D60" w:rsidRPr="00717312" w:rsidRDefault="00B92D60" w:rsidP="006B0CA1">
            <w:pPr>
              <w:autoSpaceDE w:val="0"/>
              <w:autoSpaceDN w:val="0"/>
              <w:adjustRightInd w:val="0"/>
              <w:spacing w:after="0" w:line="240" w:lineRule="auto"/>
              <w:rPr>
                <w:ins w:id="2331"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14:paraId="21635343" w14:textId="77777777" w:rsidR="00B92D60" w:rsidRPr="00717312" w:rsidRDefault="00B92D60" w:rsidP="006B0CA1">
            <w:pPr>
              <w:autoSpaceDE w:val="0"/>
              <w:autoSpaceDN w:val="0"/>
              <w:adjustRightInd w:val="0"/>
              <w:spacing w:after="0" w:line="240" w:lineRule="auto"/>
              <w:rPr>
                <w:ins w:id="2332" w:author="Arjan" w:date="2014-01-20T09:18:00Z"/>
                <w:rFonts w:ascii="Arial" w:eastAsia="Times New Roman" w:hAnsi="Arial" w:cs="Arial"/>
                <w:color w:val="000000"/>
                <w:sz w:val="20"/>
                <w:szCs w:val="20"/>
              </w:rPr>
            </w:pPr>
          </w:p>
        </w:tc>
      </w:tr>
      <w:tr w:rsidR="00B92D60" w:rsidRPr="00717312" w14:paraId="4FE10012" w14:textId="77777777" w:rsidTr="006B0CA1">
        <w:trPr>
          <w:ins w:id="2333" w:author="Arjan" w:date="2014-01-20T09:18:00Z"/>
        </w:trPr>
        <w:tc>
          <w:tcPr>
            <w:tcW w:w="3780" w:type="dxa"/>
            <w:tcBorders>
              <w:top w:val="nil"/>
              <w:left w:val="nil"/>
              <w:bottom w:val="nil"/>
              <w:right w:val="nil"/>
            </w:tcBorders>
          </w:tcPr>
          <w:p w14:paraId="4DA8761A" w14:textId="77777777" w:rsidR="00B92D60" w:rsidRPr="00717312" w:rsidRDefault="00B92D60" w:rsidP="006B0CA1">
            <w:pPr>
              <w:autoSpaceDE w:val="0"/>
              <w:autoSpaceDN w:val="0"/>
              <w:adjustRightInd w:val="0"/>
              <w:spacing w:after="0" w:line="240" w:lineRule="auto"/>
              <w:rPr>
                <w:ins w:id="2334" w:author="Arjan" w:date="2014-01-20T09:18:00Z"/>
                <w:rFonts w:ascii="Arial" w:eastAsia="Times New Roman" w:hAnsi="Arial" w:cs="Arial"/>
                <w:color w:val="000000"/>
                <w:sz w:val="20"/>
                <w:szCs w:val="20"/>
              </w:rPr>
            </w:pPr>
            <w:ins w:id="2335" w:author="Arjan" w:date="2014-01-20T09:18:00Z">
              <w:r w:rsidRPr="0071731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52C7A3BA" w14:textId="77777777" w:rsidR="00B92D60" w:rsidRPr="00717312" w:rsidRDefault="00B92D60" w:rsidP="0083120B">
            <w:pPr>
              <w:autoSpaceDE w:val="0"/>
              <w:autoSpaceDN w:val="0"/>
              <w:adjustRightInd w:val="0"/>
              <w:spacing w:after="0" w:line="240" w:lineRule="auto"/>
              <w:rPr>
                <w:ins w:id="2336" w:author="Arjan" w:date="2014-01-20T09:18:00Z"/>
                <w:rFonts w:ascii="Arial" w:eastAsia="Times New Roman" w:hAnsi="Arial" w:cs="Arial"/>
                <w:color w:val="000000"/>
                <w:sz w:val="20"/>
                <w:szCs w:val="20"/>
              </w:rPr>
            </w:pPr>
            <w:ins w:id="2337" w:author="Arjan" w:date="2014-01-20T09:18:00Z">
              <w:r w:rsidRPr="00717312">
                <w:rPr>
                  <w:rFonts w:ascii="Arial" w:eastAsia="Times New Roman" w:hAnsi="Arial" w:cs="Arial"/>
                  <w:color w:val="000000"/>
                  <w:sz w:val="20"/>
                  <w:szCs w:val="20"/>
                </w:rPr>
                <w:t>1-</w:t>
              </w:r>
            </w:ins>
            <w:ins w:id="2338" w:author="Arjan" w:date="2014-01-20T10:52:00Z">
              <w:r w:rsidR="0083120B">
                <w:rPr>
                  <w:rFonts w:ascii="Arial" w:eastAsia="Times New Roman" w:hAnsi="Arial" w:cs="Arial"/>
                  <w:color w:val="000000"/>
                  <w:sz w:val="20"/>
                  <w:szCs w:val="20"/>
                </w:rPr>
                <w:t>9</w:t>
              </w:r>
            </w:ins>
            <w:ins w:id="2339" w:author="Arjan" w:date="2014-01-20T09:18:00Z">
              <w:r w:rsidRPr="00717312">
                <w:rPr>
                  <w:rFonts w:ascii="Arial" w:eastAsia="Times New Roman" w:hAnsi="Arial" w:cs="Arial"/>
                  <w:color w:val="000000"/>
                  <w:sz w:val="20"/>
                  <w:szCs w:val="20"/>
                </w:rPr>
                <w:t>-2013</w:t>
              </w:r>
            </w:ins>
          </w:p>
        </w:tc>
      </w:tr>
      <w:tr w:rsidR="00B92D60" w:rsidRPr="00717312" w14:paraId="653C7007" w14:textId="77777777" w:rsidTr="006B0CA1">
        <w:trPr>
          <w:ins w:id="2340" w:author="Arjan" w:date="2014-01-20T09:18:00Z"/>
        </w:trPr>
        <w:tc>
          <w:tcPr>
            <w:tcW w:w="3780" w:type="dxa"/>
            <w:tcBorders>
              <w:top w:val="nil"/>
              <w:left w:val="nil"/>
              <w:bottom w:val="nil"/>
              <w:right w:val="nil"/>
            </w:tcBorders>
          </w:tcPr>
          <w:p w14:paraId="05CC82CB" w14:textId="77777777" w:rsidR="00B92D60" w:rsidRPr="00717312" w:rsidRDefault="00B92D60" w:rsidP="006B0CA1">
            <w:pPr>
              <w:autoSpaceDE w:val="0"/>
              <w:autoSpaceDN w:val="0"/>
              <w:adjustRightInd w:val="0"/>
              <w:spacing w:after="0" w:line="240" w:lineRule="auto"/>
              <w:rPr>
                <w:ins w:id="2341"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14:paraId="11C24778" w14:textId="77777777" w:rsidR="00B92D60" w:rsidRPr="00717312" w:rsidRDefault="00B92D60" w:rsidP="006B0CA1">
            <w:pPr>
              <w:autoSpaceDE w:val="0"/>
              <w:autoSpaceDN w:val="0"/>
              <w:adjustRightInd w:val="0"/>
              <w:spacing w:after="0" w:line="240" w:lineRule="auto"/>
              <w:rPr>
                <w:ins w:id="2342" w:author="Arjan" w:date="2014-01-20T09:18:00Z"/>
                <w:rFonts w:ascii="Arial" w:eastAsia="Times New Roman" w:hAnsi="Arial" w:cs="Arial"/>
                <w:color w:val="000000"/>
                <w:sz w:val="20"/>
                <w:szCs w:val="20"/>
              </w:rPr>
            </w:pPr>
          </w:p>
        </w:tc>
      </w:tr>
      <w:tr w:rsidR="00B92D60" w:rsidRPr="005C14BE" w14:paraId="0866FF4F" w14:textId="77777777" w:rsidTr="006B0CA1">
        <w:trPr>
          <w:ins w:id="2343" w:author="Arjan" w:date="2014-01-20T09:18:00Z"/>
        </w:trPr>
        <w:tc>
          <w:tcPr>
            <w:tcW w:w="3780" w:type="dxa"/>
            <w:tcBorders>
              <w:top w:val="nil"/>
              <w:left w:val="nil"/>
              <w:bottom w:val="nil"/>
              <w:right w:val="nil"/>
            </w:tcBorders>
          </w:tcPr>
          <w:p w14:paraId="5AA2A78A" w14:textId="77777777" w:rsidR="00B92D60" w:rsidRPr="00717312" w:rsidRDefault="00B92D60" w:rsidP="006B0CA1">
            <w:pPr>
              <w:autoSpaceDE w:val="0"/>
              <w:autoSpaceDN w:val="0"/>
              <w:adjustRightInd w:val="0"/>
              <w:spacing w:after="0" w:line="240" w:lineRule="auto"/>
              <w:rPr>
                <w:ins w:id="2344" w:author="Arjan" w:date="2014-01-20T09:18:00Z"/>
                <w:rFonts w:ascii="Arial" w:eastAsia="Times New Roman" w:hAnsi="Arial" w:cs="Arial"/>
                <w:color w:val="000000"/>
                <w:sz w:val="20"/>
                <w:szCs w:val="20"/>
              </w:rPr>
            </w:pPr>
            <w:ins w:id="2345" w:author="Arjan" w:date="2014-01-20T09:18:00Z">
              <w:r w:rsidRPr="0071731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2D0241A9" w14:textId="77777777" w:rsidR="00B116C1" w:rsidRPr="00DD0F4F" w:rsidRDefault="00480EB1" w:rsidP="006B0CA1">
            <w:pPr>
              <w:autoSpaceDE w:val="0"/>
              <w:autoSpaceDN w:val="0"/>
              <w:adjustRightInd w:val="0"/>
              <w:spacing w:after="0" w:line="240" w:lineRule="auto"/>
              <w:rPr>
                <w:ins w:id="2346" w:author="Arjan" w:date="2014-09-08T23:28:00Z"/>
                <w:rFonts w:ascii="Arial" w:eastAsia="Times New Roman" w:hAnsi="Arial" w:cs="Arial"/>
                <w:color w:val="000000"/>
                <w:sz w:val="20"/>
                <w:szCs w:val="20"/>
                <w:lang w:val="nl-NL"/>
              </w:rPr>
            </w:pPr>
            <w:ins w:id="2347" w:author="Arjan" w:date="2014-01-20T10:12:00Z">
              <w:r w:rsidRPr="00DD0F4F">
                <w:rPr>
                  <w:rFonts w:ascii="Arial" w:eastAsia="Times New Roman" w:hAnsi="Arial" w:cs="Arial"/>
                  <w:color w:val="000000"/>
                  <w:sz w:val="20"/>
                  <w:szCs w:val="20"/>
                  <w:lang w:val="nl-NL"/>
                </w:rPr>
                <w:t xml:space="preserve">Het betreft het RSIN (Rechtspersonen en Samenwerkingsverbanden InformatieNummer) zoals dat door de KvK in het NHR aan elk rechtspersoon en samenwerkingsverband is toegekend. Dit identificeert uniek de organisatie, zijnde een rechtspersoon of samenwerkingsverband, dat het </w:t>
              </w:r>
            </w:ins>
            <w:ins w:id="2348" w:author="Arjan" w:date="2014-09-08T23:28:00Z">
              <w:r w:rsidR="00B116C1" w:rsidRPr="00DD0F4F">
                <w:rPr>
                  <w:rFonts w:ascii="Arial" w:eastAsia="Times New Roman" w:hAnsi="Arial" w:cs="Arial"/>
                  <w:color w:val="000000"/>
                  <w:sz w:val="20"/>
                  <w:szCs w:val="20"/>
                  <w:lang w:val="nl-NL"/>
                </w:rPr>
                <w:t>informatieobject</w:t>
              </w:r>
            </w:ins>
            <w:ins w:id="2349" w:author="Arjan" w:date="2014-01-20T10:12:00Z">
              <w:r w:rsidRPr="00DD0F4F">
                <w:rPr>
                  <w:rFonts w:ascii="Arial" w:eastAsia="Times New Roman" w:hAnsi="Arial" w:cs="Arial"/>
                  <w:color w:val="000000"/>
                  <w:sz w:val="20"/>
                  <w:szCs w:val="20"/>
                  <w:lang w:val="nl-NL"/>
                </w:rPr>
                <w:t xml:space="preserve"> heeft</w:t>
              </w:r>
            </w:ins>
            <w:ins w:id="2350" w:author="Arjan" w:date="2014-09-08T23:26:00Z">
              <w:r w:rsidR="00B116C1" w:rsidRPr="00DD0F4F">
                <w:rPr>
                  <w:rFonts w:ascii="Arial" w:eastAsia="Times New Roman" w:hAnsi="Arial" w:cs="Arial"/>
                  <w:color w:val="000000"/>
                  <w:sz w:val="20"/>
                  <w:szCs w:val="20"/>
                  <w:lang w:val="nl-NL"/>
                </w:rPr>
                <w:t xml:space="preserve"> gecreëerd </w:t>
              </w:r>
            </w:ins>
            <w:ins w:id="2351" w:author="Arjan" w:date="2014-09-08T23:27:00Z">
              <w:r w:rsidR="00B116C1" w:rsidRPr="00DD0F4F">
                <w:rPr>
                  <w:rFonts w:ascii="Arial" w:eastAsia="Times New Roman" w:hAnsi="Arial" w:cs="Arial"/>
                  <w:color w:val="000000"/>
                  <w:sz w:val="20"/>
                  <w:szCs w:val="20"/>
                  <w:lang w:val="nl-NL"/>
                </w:rPr>
                <w:t>of heeft ontvangen en als eerste in een samenwerkingsketen heeft vastgelegd</w:t>
              </w:r>
            </w:ins>
            <w:ins w:id="2352" w:author="Arjan" w:date="2014-01-20T10:12:00Z">
              <w:r w:rsidRPr="00DD0F4F">
                <w:rPr>
                  <w:rFonts w:ascii="Arial" w:eastAsia="Times New Roman" w:hAnsi="Arial" w:cs="Arial"/>
                  <w:color w:val="000000"/>
                  <w:sz w:val="20"/>
                  <w:szCs w:val="20"/>
                  <w:lang w:val="nl-NL"/>
                </w:rPr>
                <w:t xml:space="preserve">. </w:t>
              </w:r>
            </w:ins>
            <w:ins w:id="2353" w:author="Arjan" w:date="2014-09-08T23:27:00Z">
              <w:r w:rsidR="00B116C1" w:rsidRPr="00DD0F4F">
                <w:rPr>
                  <w:rFonts w:ascii="Arial" w:eastAsia="Times New Roman" w:hAnsi="Arial" w:cs="Arial"/>
                  <w:color w:val="000000"/>
                  <w:sz w:val="20"/>
                  <w:szCs w:val="20"/>
                  <w:lang w:val="nl-NL"/>
                </w:rPr>
                <w:t>Met het laatste doelen we er op dat bij uitwisseling van een informatie</w:t>
              </w:r>
            </w:ins>
            <w:ins w:id="2354" w:author="Arjan" w:date="2014-09-08T23:28:00Z">
              <w:r w:rsidR="00B116C1" w:rsidRPr="00DD0F4F">
                <w:rPr>
                  <w:rFonts w:ascii="Arial" w:eastAsia="Times New Roman" w:hAnsi="Arial" w:cs="Arial"/>
                  <w:color w:val="000000"/>
                  <w:sz w:val="20"/>
                  <w:szCs w:val="20"/>
                  <w:lang w:val="nl-NL"/>
                </w:rPr>
                <w:t>object tussen samenwerkende organisaties de unieke aanduiding van het informatieobject n</w:t>
              </w:r>
            </w:ins>
            <w:ins w:id="2355" w:author="Arjan" w:date="2014-09-08T23:29:00Z">
              <w:r w:rsidR="00B116C1" w:rsidRPr="00DD0F4F">
                <w:rPr>
                  <w:rFonts w:ascii="Arial" w:eastAsia="Times New Roman" w:hAnsi="Arial" w:cs="Arial"/>
                  <w:color w:val="000000"/>
                  <w:sz w:val="20"/>
                  <w:szCs w:val="20"/>
                  <w:lang w:val="nl-NL"/>
                </w:rPr>
                <w:t>iet wijzigt mits de ontvangende organisatie geen wijzigingen in het informati</w:t>
              </w:r>
            </w:ins>
            <w:ins w:id="2356" w:author="Arjan" w:date="2014-09-08T23:30:00Z">
              <w:r w:rsidR="00B116C1" w:rsidRPr="00DD0F4F">
                <w:rPr>
                  <w:rFonts w:ascii="Arial" w:eastAsia="Times New Roman" w:hAnsi="Arial" w:cs="Arial"/>
                  <w:color w:val="000000"/>
                  <w:sz w:val="20"/>
                  <w:szCs w:val="20"/>
                  <w:lang w:val="nl-NL"/>
                </w:rPr>
                <w:t>e</w:t>
              </w:r>
            </w:ins>
            <w:ins w:id="2357" w:author="Arjan" w:date="2014-09-08T23:29:00Z">
              <w:r w:rsidR="00B116C1" w:rsidRPr="00DD0F4F">
                <w:rPr>
                  <w:rFonts w:ascii="Arial" w:eastAsia="Times New Roman" w:hAnsi="Arial" w:cs="Arial"/>
                  <w:color w:val="000000"/>
                  <w:sz w:val="20"/>
                  <w:szCs w:val="20"/>
                  <w:lang w:val="nl-NL"/>
                </w:rPr>
                <w:t>object aanbrengt. In het laatste geval on</w:t>
              </w:r>
            </w:ins>
            <w:ins w:id="2358" w:author="Arjan" w:date="2014-09-08T23:30:00Z">
              <w:r w:rsidR="00B116C1" w:rsidRPr="00DD0F4F">
                <w:rPr>
                  <w:rFonts w:ascii="Arial" w:eastAsia="Times New Roman" w:hAnsi="Arial" w:cs="Arial"/>
                  <w:color w:val="000000"/>
                  <w:sz w:val="20"/>
                  <w:szCs w:val="20"/>
                  <w:lang w:val="nl-NL"/>
                </w:rPr>
                <w:t>tstaat een nieuw informatieobject.</w:t>
              </w:r>
            </w:ins>
          </w:p>
          <w:p w14:paraId="4A9DB2C8" w14:textId="77777777" w:rsidR="00480EB1" w:rsidRPr="00DD0F4F" w:rsidRDefault="00480EB1" w:rsidP="006B0CA1">
            <w:pPr>
              <w:autoSpaceDE w:val="0"/>
              <w:autoSpaceDN w:val="0"/>
              <w:adjustRightInd w:val="0"/>
              <w:spacing w:after="0" w:line="240" w:lineRule="auto"/>
              <w:rPr>
                <w:ins w:id="2359" w:author="Arjan" w:date="2014-09-08T23:25:00Z"/>
                <w:rFonts w:ascii="Arial" w:eastAsia="Times New Roman" w:hAnsi="Arial" w:cs="Arial"/>
                <w:color w:val="000000"/>
                <w:sz w:val="20"/>
                <w:szCs w:val="20"/>
                <w:lang w:val="nl-NL"/>
              </w:rPr>
            </w:pPr>
            <w:ins w:id="2360" w:author="Arjan" w:date="2014-01-20T10:12:00Z">
              <w:r w:rsidRPr="00DD0F4F">
                <w:rPr>
                  <w:rFonts w:ascii="Arial" w:eastAsia="Times New Roman" w:hAnsi="Arial" w:cs="Arial"/>
                  <w:color w:val="000000"/>
                  <w:sz w:val="20"/>
                  <w:szCs w:val="20"/>
                  <w:lang w:val="nl-NL"/>
                </w:rPr>
                <w:t>Het RSIN staat in het Handelsregister (NHR) en op het daaraan te ontlenen uittreksel.</w:t>
              </w:r>
            </w:ins>
          </w:p>
          <w:p w14:paraId="1EE079F3" w14:textId="77777777" w:rsidR="00B116C1" w:rsidRPr="00DD0F4F" w:rsidRDefault="00B116C1" w:rsidP="00B116C1">
            <w:pPr>
              <w:autoSpaceDE w:val="0"/>
              <w:autoSpaceDN w:val="0"/>
              <w:adjustRightInd w:val="0"/>
              <w:spacing w:after="0" w:line="240" w:lineRule="auto"/>
              <w:rPr>
                <w:ins w:id="2361" w:author="Arjan" w:date="2014-09-08T23:25:00Z"/>
                <w:rFonts w:ascii="Arial" w:eastAsia="Times New Roman" w:hAnsi="Arial" w:cs="Arial"/>
                <w:color w:val="000000"/>
                <w:sz w:val="20"/>
                <w:szCs w:val="20"/>
                <w:lang w:val="nl-NL"/>
              </w:rPr>
            </w:pPr>
            <w:ins w:id="2362" w:author="Arjan" w:date="2014-09-08T23:25:00Z">
              <w:r w:rsidRPr="00DD0F4F">
                <w:rPr>
                  <w:rFonts w:ascii="Arial" w:eastAsia="Times New Roman" w:hAnsi="Arial" w:cs="Arial"/>
                  <w:color w:val="000000"/>
                  <w:sz w:val="20"/>
                  <w:szCs w:val="20"/>
                  <w:lang w:val="nl-NL"/>
                </w:rPr>
                <w:t xml:space="preserve">Deze attribuutsoort vormt tezamen met de </w:t>
              </w:r>
            </w:ins>
            <w:ins w:id="2363" w:author="Arjan" w:date="2014-09-08T23:30:00Z">
              <w:r w:rsidRPr="00DD0F4F">
                <w:rPr>
                  <w:rFonts w:ascii="Arial" w:eastAsia="Times New Roman" w:hAnsi="Arial" w:cs="Arial"/>
                  <w:color w:val="000000"/>
                  <w:sz w:val="20"/>
                  <w:szCs w:val="20"/>
                  <w:lang w:val="nl-NL"/>
                </w:rPr>
                <w:t>Informatieobject</w:t>
              </w:r>
            </w:ins>
            <w:ins w:id="2364" w:author="Arjan" w:date="2014-09-08T23:25:00Z">
              <w:r w:rsidRPr="00DD0F4F">
                <w:rPr>
                  <w:rFonts w:ascii="Arial" w:eastAsia="Times New Roman" w:hAnsi="Arial" w:cs="Arial"/>
                  <w:color w:val="000000"/>
                  <w:sz w:val="20"/>
                  <w:szCs w:val="20"/>
                  <w:lang w:val="nl-NL"/>
                </w:rPr>
                <w:t xml:space="preserve">identificatie de unieke aanduiding van een </w:t>
              </w:r>
            </w:ins>
            <w:ins w:id="2365" w:author="Arjan" w:date="2014-09-08T23:30:00Z">
              <w:r w:rsidRPr="00DD0F4F">
                <w:rPr>
                  <w:rFonts w:ascii="Arial" w:eastAsia="Times New Roman" w:hAnsi="Arial" w:cs="Arial"/>
                  <w:color w:val="000000"/>
                  <w:sz w:val="20"/>
                  <w:szCs w:val="20"/>
                  <w:lang w:val="nl-NL"/>
                </w:rPr>
                <w:t>informatieobject</w:t>
              </w:r>
            </w:ins>
            <w:ins w:id="2366" w:author="Arjan" w:date="2014-09-08T23:25:00Z">
              <w:r w:rsidRPr="00DD0F4F">
                <w:rPr>
                  <w:rFonts w:ascii="Arial" w:eastAsia="Times New Roman" w:hAnsi="Arial" w:cs="Arial"/>
                  <w:color w:val="000000"/>
                  <w:sz w:val="20"/>
                  <w:szCs w:val="20"/>
                  <w:lang w:val="nl-NL"/>
                </w:rPr>
                <w:t xml:space="preserve"> voor geheel Nederland.</w:t>
              </w:r>
            </w:ins>
          </w:p>
          <w:p w14:paraId="24B32A35" w14:textId="77777777" w:rsidR="00B116C1" w:rsidRPr="00DD0F4F" w:rsidRDefault="00B116C1" w:rsidP="000B4456">
            <w:pPr>
              <w:autoSpaceDE w:val="0"/>
              <w:autoSpaceDN w:val="0"/>
              <w:adjustRightInd w:val="0"/>
              <w:spacing w:after="0" w:line="240" w:lineRule="auto"/>
              <w:rPr>
                <w:ins w:id="2367" w:author="Arjan" w:date="2014-01-20T09:18:00Z"/>
                <w:rFonts w:ascii="Arial" w:eastAsia="Times New Roman" w:hAnsi="Arial" w:cs="Arial"/>
                <w:color w:val="000000"/>
                <w:sz w:val="20"/>
                <w:szCs w:val="20"/>
                <w:lang w:val="nl-NL"/>
              </w:rPr>
            </w:pPr>
            <w:ins w:id="2368" w:author="Arjan" w:date="2014-09-08T23:25:00Z">
              <w:r w:rsidRPr="00DD0F4F">
                <w:rPr>
                  <w:rFonts w:ascii="Arial" w:eastAsia="Times New Roman" w:hAnsi="Arial" w:cs="Arial"/>
                  <w:color w:val="000000"/>
                  <w:sz w:val="20"/>
                  <w:szCs w:val="20"/>
                  <w:lang w:val="nl-NL"/>
                </w:rPr>
                <w:t xml:space="preserve">De waarde van dit attribuutsoort wijzigt niet, ook niet indien </w:t>
              </w:r>
            </w:ins>
            <w:ins w:id="2369" w:author="Arjan" w:date="2014-09-08T23:32:00Z">
              <w:r w:rsidR="000B4456" w:rsidRPr="00DD0F4F">
                <w:rPr>
                  <w:rFonts w:ascii="Arial" w:eastAsia="Times New Roman" w:hAnsi="Arial" w:cs="Arial"/>
                  <w:color w:val="000000"/>
                  <w:sz w:val="20"/>
                  <w:szCs w:val="20"/>
                  <w:lang w:val="nl-NL"/>
                </w:rPr>
                <w:t>(</w:t>
              </w:r>
            </w:ins>
            <w:ins w:id="2370" w:author="Arjan" w:date="2014-09-08T23:25:00Z">
              <w:r w:rsidRPr="00DD0F4F">
                <w:rPr>
                  <w:rFonts w:ascii="Arial" w:eastAsia="Times New Roman" w:hAnsi="Arial" w:cs="Arial"/>
                  <w:color w:val="000000"/>
                  <w:sz w:val="20"/>
                  <w:szCs w:val="20"/>
                  <w:lang w:val="nl-NL"/>
                </w:rPr>
                <w:t xml:space="preserve">de behandeling van) </w:t>
              </w:r>
            </w:ins>
            <w:ins w:id="2371" w:author="Arjan" w:date="2014-09-08T23:32:00Z">
              <w:r w:rsidR="000B4456" w:rsidRPr="00DD0F4F">
                <w:rPr>
                  <w:rFonts w:ascii="Arial" w:eastAsia="Times New Roman" w:hAnsi="Arial" w:cs="Arial"/>
                  <w:color w:val="000000"/>
                  <w:sz w:val="20"/>
                  <w:szCs w:val="20"/>
                  <w:lang w:val="nl-NL"/>
                </w:rPr>
                <w:t>het informatieobject</w:t>
              </w:r>
            </w:ins>
            <w:ins w:id="2372" w:author="Arjan" w:date="2014-09-08T23:25:00Z">
              <w:r w:rsidRPr="00DD0F4F">
                <w:rPr>
                  <w:rFonts w:ascii="Arial" w:eastAsia="Times New Roman" w:hAnsi="Arial" w:cs="Arial"/>
                  <w:color w:val="000000"/>
                  <w:sz w:val="20"/>
                  <w:szCs w:val="20"/>
                  <w:lang w:val="nl-NL"/>
                </w:rPr>
                <w:t xml:space="preserve"> over zou gaan naar </w:t>
              </w:r>
              <w:r w:rsidRPr="00DD0F4F">
                <w:rPr>
                  <w:rFonts w:ascii="Arial" w:eastAsia="Times New Roman" w:hAnsi="Arial" w:cs="Arial"/>
                  <w:color w:val="000000"/>
                  <w:sz w:val="20"/>
                  <w:szCs w:val="20"/>
                  <w:lang w:val="nl-NL"/>
                </w:rPr>
                <w:lastRenderedPageBreak/>
                <w:t xml:space="preserve">een andere organisatie. Er is immers maar één organisatie die </w:t>
              </w:r>
            </w:ins>
            <w:ins w:id="2373" w:author="Arjan" w:date="2014-09-08T23:32:00Z">
              <w:r w:rsidR="000B4456" w:rsidRPr="00DD0F4F">
                <w:rPr>
                  <w:rFonts w:ascii="Arial" w:eastAsia="Times New Roman" w:hAnsi="Arial" w:cs="Arial"/>
                  <w:color w:val="000000"/>
                  <w:sz w:val="20"/>
                  <w:szCs w:val="20"/>
                  <w:lang w:val="nl-NL"/>
                </w:rPr>
                <w:t>het informatieobject</w:t>
              </w:r>
            </w:ins>
            <w:ins w:id="2374" w:author="Arjan" w:date="2014-09-08T23:25:00Z">
              <w:r w:rsidRPr="00DD0F4F">
                <w:rPr>
                  <w:rFonts w:ascii="Arial" w:eastAsia="Times New Roman" w:hAnsi="Arial" w:cs="Arial"/>
                  <w:color w:val="000000"/>
                  <w:sz w:val="20"/>
                  <w:szCs w:val="20"/>
                  <w:lang w:val="nl-NL"/>
                </w:rPr>
                <w:t xml:space="preserve"> gecreëerd </w:t>
              </w:r>
            </w:ins>
            <w:ins w:id="2375" w:author="Arjan" w:date="2014-09-08T23:32:00Z">
              <w:r w:rsidR="000B4456" w:rsidRPr="00DD0F4F">
                <w:rPr>
                  <w:rFonts w:ascii="Arial" w:eastAsia="Times New Roman" w:hAnsi="Arial" w:cs="Arial"/>
                  <w:color w:val="000000"/>
                  <w:sz w:val="20"/>
                  <w:szCs w:val="20"/>
                  <w:lang w:val="nl-NL"/>
                </w:rPr>
                <w:t xml:space="preserve">of als eerste vastgelegd </w:t>
              </w:r>
            </w:ins>
            <w:ins w:id="2376" w:author="Arjan" w:date="2014-09-08T23:25:00Z">
              <w:r w:rsidRPr="00DD0F4F">
                <w:rPr>
                  <w:rFonts w:ascii="Arial" w:eastAsia="Times New Roman" w:hAnsi="Arial" w:cs="Arial"/>
                  <w:color w:val="000000"/>
                  <w:sz w:val="20"/>
                  <w:szCs w:val="20"/>
                  <w:lang w:val="nl-NL"/>
                </w:rPr>
                <w:t>heeft.</w:t>
              </w:r>
            </w:ins>
          </w:p>
        </w:tc>
      </w:tr>
      <w:tr w:rsidR="00B92D60" w:rsidRPr="005C14BE" w14:paraId="0E5997D7" w14:textId="77777777" w:rsidTr="006B0CA1">
        <w:trPr>
          <w:ins w:id="2377" w:author="Arjan" w:date="2014-01-20T09:18:00Z"/>
        </w:trPr>
        <w:tc>
          <w:tcPr>
            <w:tcW w:w="3780" w:type="dxa"/>
            <w:tcBorders>
              <w:top w:val="nil"/>
              <w:left w:val="nil"/>
              <w:bottom w:val="nil"/>
              <w:right w:val="nil"/>
            </w:tcBorders>
          </w:tcPr>
          <w:p w14:paraId="725D3B2F" w14:textId="77777777" w:rsidR="00B92D60" w:rsidRPr="00DD0F4F" w:rsidRDefault="00B92D60" w:rsidP="006B0CA1">
            <w:pPr>
              <w:autoSpaceDE w:val="0"/>
              <w:autoSpaceDN w:val="0"/>
              <w:adjustRightInd w:val="0"/>
              <w:spacing w:after="0" w:line="240" w:lineRule="auto"/>
              <w:rPr>
                <w:ins w:id="2378" w:author="Arjan" w:date="2014-01-20T09:18: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DB470D5" w14:textId="77777777" w:rsidR="00B92D60" w:rsidRPr="00DD0F4F" w:rsidRDefault="00B92D60" w:rsidP="006B0CA1">
            <w:pPr>
              <w:autoSpaceDE w:val="0"/>
              <w:autoSpaceDN w:val="0"/>
              <w:adjustRightInd w:val="0"/>
              <w:spacing w:after="0" w:line="240" w:lineRule="auto"/>
              <w:rPr>
                <w:ins w:id="2379" w:author="Arjan" w:date="2014-01-20T09:18:00Z"/>
                <w:rFonts w:ascii="Arial" w:eastAsia="Times New Roman" w:hAnsi="Arial" w:cs="Arial"/>
                <w:color w:val="000000"/>
                <w:sz w:val="20"/>
                <w:szCs w:val="20"/>
                <w:lang w:val="nl-NL"/>
              </w:rPr>
            </w:pPr>
          </w:p>
        </w:tc>
      </w:tr>
      <w:tr w:rsidR="00B92D60" w:rsidRPr="00717312" w14:paraId="20A76D44" w14:textId="77777777" w:rsidTr="006B0CA1">
        <w:trPr>
          <w:ins w:id="2380" w:author="Arjan" w:date="2014-01-20T09:18:00Z"/>
        </w:trPr>
        <w:tc>
          <w:tcPr>
            <w:tcW w:w="3780" w:type="dxa"/>
            <w:tcBorders>
              <w:top w:val="nil"/>
              <w:left w:val="nil"/>
              <w:bottom w:val="nil"/>
              <w:right w:val="nil"/>
            </w:tcBorders>
          </w:tcPr>
          <w:p w14:paraId="1E22BB58" w14:textId="77777777" w:rsidR="00B92D60" w:rsidRPr="00717312" w:rsidRDefault="00B92D60" w:rsidP="006B0CA1">
            <w:pPr>
              <w:autoSpaceDE w:val="0"/>
              <w:autoSpaceDN w:val="0"/>
              <w:adjustRightInd w:val="0"/>
              <w:spacing w:after="0" w:line="240" w:lineRule="auto"/>
              <w:rPr>
                <w:ins w:id="2381" w:author="Arjan" w:date="2014-01-20T09:18:00Z"/>
                <w:rFonts w:ascii="Arial" w:eastAsia="Times New Roman" w:hAnsi="Arial" w:cs="Arial"/>
                <w:color w:val="000000"/>
                <w:sz w:val="20"/>
                <w:szCs w:val="20"/>
              </w:rPr>
            </w:pPr>
            <w:ins w:id="2382" w:author="Arjan" w:date="2014-01-20T09:18:00Z">
              <w:r w:rsidRPr="0071731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3579E733" w14:textId="77777777" w:rsidR="00B92D60" w:rsidRPr="00717312" w:rsidRDefault="00DA5D93" w:rsidP="006B0CA1">
            <w:pPr>
              <w:autoSpaceDE w:val="0"/>
              <w:autoSpaceDN w:val="0"/>
              <w:adjustRightInd w:val="0"/>
              <w:spacing w:after="0" w:line="240" w:lineRule="auto"/>
              <w:rPr>
                <w:ins w:id="2383" w:author="Arjan" w:date="2014-01-20T09:18:00Z"/>
                <w:rFonts w:ascii="Arial" w:eastAsia="Times New Roman" w:hAnsi="Arial" w:cs="Arial"/>
                <w:color w:val="000000"/>
                <w:sz w:val="20"/>
                <w:szCs w:val="20"/>
              </w:rPr>
            </w:pPr>
            <w:ins w:id="2384" w:author="Arjan" w:date="2014-01-20T09:18:00Z">
              <w:r w:rsidRPr="00717312">
                <w:rPr>
                  <w:rFonts w:ascii="Arial" w:hAnsi="Arial" w:cs="Arial"/>
                  <w:sz w:val="20"/>
                  <w:szCs w:val="20"/>
                  <w:lang w:val="en-AU"/>
                </w:rPr>
                <w:fldChar w:fldCharType="begin" w:fldLock="1"/>
              </w:r>
              <w:r w:rsidR="00B92D60" w:rsidRPr="00717312">
                <w:rPr>
                  <w:rFonts w:ascii="Arial" w:hAnsi="Arial" w:cs="Arial"/>
                  <w:sz w:val="20"/>
                  <w:szCs w:val="20"/>
                  <w:lang w:val="en-AU"/>
                </w:rPr>
                <w:instrText xml:space="preserve">MERGEFIELD </w:instrText>
              </w:r>
              <w:r w:rsidR="00B92D60" w:rsidRPr="00717312">
                <w:rPr>
                  <w:rFonts w:ascii="Arial" w:eastAsia="Times New Roman" w:hAnsi="Arial" w:cs="Arial"/>
                  <w:color w:val="000000"/>
                  <w:sz w:val="20"/>
                  <w:szCs w:val="20"/>
                </w:rPr>
                <w:instrText>Att.Type</w:instrText>
              </w:r>
              <w:r w:rsidRPr="00717312">
                <w:rPr>
                  <w:rFonts w:ascii="Arial" w:hAnsi="Arial" w:cs="Arial"/>
                  <w:sz w:val="20"/>
                  <w:szCs w:val="20"/>
                  <w:lang w:val="en-AU"/>
                </w:rPr>
                <w:fldChar w:fldCharType="separate"/>
              </w:r>
              <w:r w:rsidR="00B92D60" w:rsidRPr="00717312">
                <w:rPr>
                  <w:rFonts w:ascii="Arial" w:eastAsia="Times New Roman" w:hAnsi="Arial" w:cs="Arial"/>
                  <w:color w:val="000000"/>
                  <w:sz w:val="20"/>
                  <w:szCs w:val="20"/>
                </w:rPr>
                <w:t>N9</w:t>
              </w:r>
              <w:r w:rsidRPr="00717312">
                <w:rPr>
                  <w:rFonts w:ascii="Arial" w:hAnsi="Arial" w:cs="Arial"/>
                  <w:sz w:val="20"/>
                  <w:szCs w:val="20"/>
                  <w:lang w:val="en-AU"/>
                </w:rPr>
                <w:fldChar w:fldCharType="end"/>
              </w:r>
            </w:ins>
          </w:p>
        </w:tc>
      </w:tr>
      <w:tr w:rsidR="00B92D60" w:rsidRPr="00717312" w14:paraId="2FBE04FB" w14:textId="77777777" w:rsidTr="006B0CA1">
        <w:trPr>
          <w:trHeight w:val="230"/>
          <w:ins w:id="2385" w:author="Arjan" w:date="2014-01-20T09:18:00Z"/>
        </w:trPr>
        <w:tc>
          <w:tcPr>
            <w:tcW w:w="3780" w:type="dxa"/>
            <w:tcBorders>
              <w:top w:val="nil"/>
              <w:left w:val="nil"/>
              <w:bottom w:val="nil"/>
              <w:right w:val="nil"/>
            </w:tcBorders>
          </w:tcPr>
          <w:p w14:paraId="52178618" w14:textId="77777777" w:rsidR="00B92D60" w:rsidRPr="00717312" w:rsidRDefault="00B92D60" w:rsidP="006B0CA1">
            <w:pPr>
              <w:autoSpaceDE w:val="0"/>
              <w:autoSpaceDN w:val="0"/>
              <w:adjustRightInd w:val="0"/>
              <w:spacing w:after="0" w:line="240" w:lineRule="auto"/>
              <w:rPr>
                <w:ins w:id="2386"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14:paraId="6B802FFE" w14:textId="77777777" w:rsidR="00B92D60" w:rsidRPr="00717312" w:rsidRDefault="00B92D60" w:rsidP="006B0CA1">
            <w:pPr>
              <w:autoSpaceDE w:val="0"/>
              <w:autoSpaceDN w:val="0"/>
              <w:adjustRightInd w:val="0"/>
              <w:spacing w:after="0" w:line="240" w:lineRule="auto"/>
              <w:rPr>
                <w:ins w:id="2387" w:author="Arjan" w:date="2014-01-20T09:18:00Z"/>
                <w:rFonts w:ascii="Arial" w:eastAsia="Times New Roman" w:hAnsi="Arial" w:cs="Arial"/>
                <w:color w:val="000000"/>
                <w:sz w:val="20"/>
                <w:szCs w:val="20"/>
              </w:rPr>
            </w:pPr>
          </w:p>
        </w:tc>
      </w:tr>
      <w:tr w:rsidR="00B92D60" w:rsidRPr="005C14BE" w14:paraId="07D5BA76" w14:textId="77777777" w:rsidTr="006B0CA1">
        <w:trPr>
          <w:trHeight w:val="230"/>
          <w:ins w:id="2388" w:author="Arjan" w:date="2014-01-20T09:18:00Z"/>
        </w:trPr>
        <w:tc>
          <w:tcPr>
            <w:tcW w:w="3780" w:type="dxa"/>
            <w:tcBorders>
              <w:top w:val="nil"/>
              <w:left w:val="nil"/>
              <w:bottom w:val="nil"/>
              <w:right w:val="nil"/>
            </w:tcBorders>
          </w:tcPr>
          <w:p w14:paraId="27D1E5A1" w14:textId="77777777" w:rsidR="00B92D60" w:rsidRPr="00717312" w:rsidRDefault="00B92D60" w:rsidP="006B0CA1">
            <w:pPr>
              <w:autoSpaceDE w:val="0"/>
              <w:autoSpaceDN w:val="0"/>
              <w:adjustRightInd w:val="0"/>
              <w:spacing w:after="0" w:line="240" w:lineRule="auto"/>
              <w:rPr>
                <w:ins w:id="2389" w:author="Arjan" w:date="2014-01-20T09:18:00Z"/>
                <w:rFonts w:ascii="Arial" w:eastAsia="Times New Roman" w:hAnsi="Arial" w:cs="Arial"/>
                <w:color w:val="000000"/>
                <w:sz w:val="20"/>
                <w:szCs w:val="20"/>
              </w:rPr>
            </w:pPr>
            <w:ins w:id="2390" w:author="Arjan" w:date="2014-01-20T09:18:00Z">
              <w:r w:rsidRPr="0071731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3A63202A" w14:textId="77777777" w:rsidR="00B92D60" w:rsidRPr="00DD0F4F" w:rsidRDefault="00B92D60" w:rsidP="006B0CA1">
            <w:pPr>
              <w:autoSpaceDE w:val="0"/>
              <w:autoSpaceDN w:val="0"/>
              <w:adjustRightInd w:val="0"/>
              <w:spacing w:after="0" w:line="240" w:lineRule="auto"/>
              <w:rPr>
                <w:ins w:id="2391" w:author="Arjan" w:date="2014-01-20T09:18:00Z"/>
                <w:rFonts w:ascii="Arial" w:eastAsia="Times New Roman" w:hAnsi="Arial" w:cs="Arial"/>
                <w:color w:val="000000"/>
                <w:sz w:val="20"/>
                <w:szCs w:val="20"/>
                <w:lang w:val="nl-NL"/>
              </w:rPr>
            </w:pPr>
            <w:ins w:id="2392" w:author="Arjan" w:date="2014-01-20T09:18:00Z">
              <w:r w:rsidRPr="00DD0F4F">
                <w:rPr>
                  <w:rFonts w:ascii="Arial" w:eastAsia="Times New Roman" w:hAnsi="Arial" w:cs="Arial"/>
                  <w:color w:val="000000"/>
                  <w:sz w:val="20"/>
                  <w:szCs w:val="20"/>
                  <w:lang w:val="nl-NL"/>
                </w:rPr>
                <w:t>De in het NHR voorkomende unieke identificaties van rechtspersonen en samenwerkingsverbanden.</w:t>
              </w:r>
            </w:ins>
          </w:p>
        </w:tc>
      </w:tr>
      <w:tr w:rsidR="00B92D60" w:rsidRPr="005C14BE" w14:paraId="4A9C204C" w14:textId="77777777" w:rsidTr="006B0CA1">
        <w:trPr>
          <w:trHeight w:val="215"/>
          <w:ins w:id="2393" w:author="Arjan" w:date="2014-01-20T09:18:00Z"/>
        </w:trPr>
        <w:tc>
          <w:tcPr>
            <w:tcW w:w="3780" w:type="dxa"/>
            <w:tcBorders>
              <w:top w:val="nil"/>
              <w:left w:val="nil"/>
              <w:bottom w:val="nil"/>
              <w:right w:val="nil"/>
            </w:tcBorders>
          </w:tcPr>
          <w:p w14:paraId="2D5EF41F" w14:textId="77777777" w:rsidR="00B92D60" w:rsidRPr="00DD0F4F" w:rsidRDefault="00B92D60" w:rsidP="006B0CA1">
            <w:pPr>
              <w:autoSpaceDE w:val="0"/>
              <w:autoSpaceDN w:val="0"/>
              <w:adjustRightInd w:val="0"/>
              <w:spacing w:after="0" w:line="240" w:lineRule="auto"/>
              <w:rPr>
                <w:ins w:id="2394" w:author="Arjan" w:date="2014-01-20T09:18: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2EC80608" w14:textId="77777777" w:rsidR="00B92D60" w:rsidRPr="00DD0F4F" w:rsidRDefault="00B92D60" w:rsidP="006B0CA1">
            <w:pPr>
              <w:autoSpaceDE w:val="0"/>
              <w:autoSpaceDN w:val="0"/>
              <w:adjustRightInd w:val="0"/>
              <w:spacing w:after="0" w:line="240" w:lineRule="auto"/>
              <w:rPr>
                <w:ins w:id="2395" w:author="Arjan" w:date="2014-01-20T09:18:00Z"/>
                <w:rFonts w:ascii="Arial" w:eastAsia="Times New Roman" w:hAnsi="Arial" w:cs="Arial"/>
                <w:color w:val="000000"/>
                <w:sz w:val="20"/>
                <w:szCs w:val="20"/>
                <w:lang w:val="nl-NL"/>
              </w:rPr>
            </w:pPr>
          </w:p>
        </w:tc>
      </w:tr>
      <w:tr w:rsidR="00B92D60" w:rsidRPr="00717312" w14:paraId="2C5201C1" w14:textId="77777777" w:rsidTr="006B0CA1">
        <w:trPr>
          <w:trHeight w:val="215"/>
          <w:ins w:id="2396" w:author="Arjan" w:date="2014-01-20T09:18:00Z"/>
        </w:trPr>
        <w:tc>
          <w:tcPr>
            <w:tcW w:w="3780" w:type="dxa"/>
            <w:tcBorders>
              <w:top w:val="nil"/>
              <w:left w:val="nil"/>
              <w:bottom w:val="nil"/>
              <w:right w:val="nil"/>
            </w:tcBorders>
          </w:tcPr>
          <w:p w14:paraId="628FD0B5" w14:textId="77777777" w:rsidR="00B92D60" w:rsidRPr="00717312" w:rsidRDefault="00B92D60" w:rsidP="006B0CA1">
            <w:pPr>
              <w:autoSpaceDE w:val="0"/>
              <w:autoSpaceDN w:val="0"/>
              <w:adjustRightInd w:val="0"/>
              <w:spacing w:after="0" w:line="240" w:lineRule="auto"/>
              <w:rPr>
                <w:ins w:id="2397" w:author="Arjan" w:date="2014-01-20T09:18:00Z"/>
                <w:rFonts w:ascii="Arial" w:eastAsia="Times New Roman" w:hAnsi="Arial" w:cs="Arial"/>
                <w:color w:val="000000"/>
                <w:sz w:val="20"/>
                <w:szCs w:val="20"/>
              </w:rPr>
            </w:pPr>
            <w:ins w:id="2398" w:author="Arjan" w:date="2014-01-20T09:18:00Z">
              <w:r w:rsidRPr="0071731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4246AC6F" w14:textId="77777777" w:rsidR="00B92D60" w:rsidRPr="00717312" w:rsidRDefault="00B92D60" w:rsidP="006B0CA1">
            <w:pPr>
              <w:autoSpaceDE w:val="0"/>
              <w:autoSpaceDN w:val="0"/>
              <w:adjustRightInd w:val="0"/>
              <w:spacing w:after="0" w:line="240" w:lineRule="auto"/>
              <w:rPr>
                <w:ins w:id="2399" w:author="Arjan" w:date="2014-01-20T09:18:00Z"/>
                <w:rFonts w:ascii="Arial" w:eastAsia="Times New Roman" w:hAnsi="Arial" w:cs="Arial"/>
                <w:color w:val="000000"/>
                <w:sz w:val="20"/>
                <w:szCs w:val="20"/>
              </w:rPr>
            </w:pPr>
            <w:ins w:id="2400" w:author="Arjan" w:date="2014-01-20T09:18:00Z">
              <w:r w:rsidRPr="00717312">
                <w:rPr>
                  <w:rFonts w:ascii="Arial" w:eastAsia="Times New Roman" w:hAnsi="Arial" w:cs="Arial"/>
                  <w:color w:val="000000"/>
                  <w:sz w:val="20"/>
                  <w:szCs w:val="20"/>
                </w:rPr>
                <w:t>Nee</w:t>
              </w:r>
            </w:ins>
          </w:p>
        </w:tc>
      </w:tr>
      <w:tr w:rsidR="00B92D60" w:rsidRPr="00717312" w14:paraId="666DFE5F" w14:textId="77777777" w:rsidTr="006B0CA1">
        <w:trPr>
          <w:trHeight w:val="230"/>
          <w:ins w:id="2401" w:author="Arjan" w:date="2014-01-20T09:18:00Z"/>
        </w:trPr>
        <w:tc>
          <w:tcPr>
            <w:tcW w:w="3780" w:type="dxa"/>
            <w:tcBorders>
              <w:top w:val="nil"/>
              <w:left w:val="nil"/>
              <w:bottom w:val="nil"/>
              <w:right w:val="nil"/>
            </w:tcBorders>
          </w:tcPr>
          <w:p w14:paraId="611A2460" w14:textId="77777777" w:rsidR="00B92D60" w:rsidRPr="00717312" w:rsidRDefault="00B92D60" w:rsidP="006B0CA1">
            <w:pPr>
              <w:autoSpaceDE w:val="0"/>
              <w:autoSpaceDN w:val="0"/>
              <w:adjustRightInd w:val="0"/>
              <w:spacing w:after="0" w:line="240" w:lineRule="auto"/>
              <w:rPr>
                <w:ins w:id="2402"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14:paraId="42F259DB" w14:textId="77777777" w:rsidR="00B92D60" w:rsidRPr="00717312" w:rsidRDefault="00B92D60" w:rsidP="006B0CA1">
            <w:pPr>
              <w:autoSpaceDE w:val="0"/>
              <w:autoSpaceDN w:val="0"/>
              <w:adjustRightInd w:val="0"/>
              <w:spacing w:after="0" w:line="240" w:lineRule="auto"/>
              <w:rPr>
                <w:ins w:id="2403" w:author="Arjan" w:date="2014-01-20T09:18:00Z"/>
                <w:rFonts w:ascii="Arial" w:eastAsia="Times New Roman" w:hAnsi="Arial" w:cs="Arial"/>
                <w:color w:val="000000"/>
                <w:sz w:val="20"/>
                <w:szCs w:val="20"/>
              </w:rPr>
            </w:pPr>
          </w:p>
        </w:tc>
      </w:tr>
      <w:tr w:rsidR="00B92D60" w:rsidRPr="00717312" w14:paraId="09A8781F" w14:textId="77777777" w:rsidTr="006B0CA1">
        <w:trPr>
          <w:trHeight w:val="230"/>
          <w:ins w:id="2404" w:author="Arjan" w:date="2014-01-20T09:18:00Z"/>
        </w:trPr>
        <w:tc>
          <w:tcPr>
            <w:tcW w:w="3780" w:type="dxa"/>
            <w:tcBorders>
              <w:top w:val="nil"/>
              <w:left w:val="nil"/>
              <w:bottom w:val="nil"/>
              <w:right w:val="nil"/>
            </w:tcBorders>
          </w:tcPr>
          <w:p w14:paraId="24C47E38" w14:textId="77777777" w:rsidR="00B92D60" w:rsidRPr="00717312" w:rsidRDefault="00B92D60" w:rsidP="006B0CA1">
            <w:pPr>
              <w:autoSpaceDE w:val="0"/>
              <w:autoSpaceDN w:val="0"/>
              <w:adjustRightInd w:val="0"/>
              <w:spacing w:after="0" w:line="240" w:lineRule="auto"/>
              <w:rPr>
                <w:ins w:id="2405" w:author="Arjan" w:date="2014-01-20T09:18:00Z"/>
                <w:rFonts w:ascii="Arial" w:eastAsia="Times New Roman" w:hAnsi="Arial" w:cs="Arial"/>
                <w:color w:val="000000"/>
                <w:sz w:val="20"/>
                <w:szCs w:val="20"/>
              </w:rPr>
            </w:pPr>
            <w:ins w:id="2406" w:author="Arjan" w:date="2014-01-20T09:18:00Z">
              <w:r w:rsidRPr="0071731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212AFFEA" w14:textId="77777777" w:rsidR="00B92D60" w:rsidRPr="00717312" w:rsidRDefault="00B92D60" w:rsidP="006B0CA1">
            <w:pPr>
              <w:autoSpaceDE w:val="0"/>
              <w:autoSpaceDN w:val="0"/>
              <w:adjustRightInd w:val="0"/>
              <w:spacing w:after="0" w:line="240" w:lineRule="auto"/>
              <w:rPr>
                <w:ins w:id="2407" w:author="Arjan" w:date="2014-01-20T09:18:00Z"/>
                <w:rFonts w:ascii="Arial" w:eastAsia="Times New Roman" w:hAnsi="Arial" w:cs="Arial"/>
                <w:color w:val="000000"/>
                <w:sz w:val="20"/>
                <w:szCs w:val="20"/>
              </w:rPr>
            </w:pPr>
            <w:ins w:id="2408" w:author="Arjan" w:date="2014-01-20T09:18:00Z">
              <w:r w:rsidRPr="00717312">
                <w:rPr>
                  <w:rFonts w:ascii="Arial" w:eastAsia="Times New Roman" w:hAnsi="Arial" w:cs="Arial"/>
                  <w:color w:val="000000"/>
                  <w:sz w:val="20"/>
                  <w:szCs w:val="20"/>
                </w:rPr>
                <w:t>Nee</w:t>
              </w:r>
            </w:ins>
          </w:p>
        </w:tc>
      </w:tr>
      <w:tr w:rsidR="00B92D60" w:rsidRPr="00717312" w14:paraId="0EB1AE0A" w14:textId="77777777" w:rsidTr="006B0CA1">
        <w:trPr>
          <w:trHeight w:val="230"/>
          <w:ins w:id="2409" w:author="Arjan" w:date="2014-01-20T09:18:00Z"/>
        </w:trPr>
        <w:tc>
          <w:tcPr>
            <w:tcW w:w="3780" w:type="dxa"/>
            <w:tcBorders>
              <w:top w:val="nil"/>
              <w:left w:val="nil"/>
              <w:bottom w:val="nil"/>
              <w:right w:val="nil"/>
            </w:tcBorders>
          </w:tcPr>
          <w:p w14:paraId="1F14F503" w14:textId="77777777" w:rsidR="00B92D60" w:rsidRPr="00717312" w:rsidRDefault="00B92D60" w:rsidP="006B0CA1">
            <w:pPr>
              <w:autoSpaceDE w:val="0"/>
              <w:autoSpaceDN w:val="0"/>
              <w:adjustRightInd w:val="0"/>
              <w:spacing w:after="0" w:line="240" w:lineRule="auto"/>
              <w:rPr>
                <w:ins w:id="2410"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14:paraId="02082CF7" w14:textId="77777777" w:rsidR="00B92D60" w:rsidRPr="00717312" w:rsidRDefault="00B92D60" w:rsidP="006B0CA1">
            <w:pPr>
              <w:autoSpaceDE w:val="0"/>
              <w:autoSpaceDN w:val="0"/>
              <w:adjustRightInd w:val="0"/>
              <w:spacing w:after="0" w:line="240" w:lineRule="auto"/>
              <w:rPr>
                <w:ins w:id="2411" w:author="Arjan" w:date="2014-01-20T09:18:00Z"/>
                <w:rFonts w:ascii="Arial" w:eastAsia="Times New Roman" w:hAnsi="Arial" w:cs="Arial"/>
                <w:color w:val="000000"/>
                <w:sz w:val="20"/>
                <w:szCs w:val="20"/>
              </w:rPr>
            </w:pPr>
          </w:p>
        </w:tc>
      </w:tr>
      <w:tr w:rsidR="00B92D60" w:rsidRPr="00717312" w14:paraId="4436FDF1" w14:textId="77777777" w:rsidTr="006B0CA1">
        <w:trPr>
          <w:trHeight w:val="230"/>
          <w:ins w:id="2412" w:author="Arjan" w:date="2014-01-20T09:18:00Z"/>
        </w:trPr>
        <w:tc>
          <w:tcPr>
            <w:tcW w:w="3780" w:type="dxa"/>
            <w:tcBorders>
              <w:top w:val="nil"/>
              <w:left w:val="nil"/>
              <w:bottom w:val="nil"/>
              <w:right w:val="nil"/>
            </w:tcBorders>
          </w:tcPr>
          <w:p w14:paraId="516E72DA" w14:textId="77777777" w:rsidR="00B92D60" w:rsidRPr="00717312" w:rsidRDefault="00B92D60" w:rsidP="006B0CA1">
            <w:pPr>
              <w:autoSpaceDE w:val="0"/>
              <w:autoSpaceDN w:val="0"/>
              <w:adjustRightInd w:val="0"/>
              <w:spacing w:after="0" w:line="240" w:lineRule="auto"/>
              <w:rPr>
                <w:ins w:id="2413" w:author="Arjan" w:date="2014-01-20T09:18:00Z"/>
                <w:rFonts w:ascii="Arial" w:eastAsia="Times New Roman" w:hAnsi="Arial" w:cs="Arial"/>
                <w:color w:val="000000"/>
                <w:sz w:val="20"/>
                <w:szCs w:val="20"/>
              </w:rPr>
            </w:pPr>
            <w:ins w:id="2414" w:author="Arjan" w:date="2014-01-20T09:18:00Z">
              <w:r w:rsidRPr="0071731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1538EF0A" w14:textId="77777777" w:rsidR="00B92D60" w:rsidRPr="00717312" w:rsidRDefault="00B92D60" w:rsidP="006B0CA1">
            <w:pPr>
              <w:autoSpaceDE w:val="0"/>
              <w:autoSpaceDN w:val="0"/>
              <w:adjustRightInd w:val="0"/>
              <w:spacing w:after="0" w:line="240" w:lineRule="auto"/>
              <w:rPr>
                <w:ins w:id="2415" w:author="Arjan" w:date="2014-01-20T09:18:00Z"/>
                <w:rFonts w:ascii="Arial" w:eastAsia="Times New Roman" w:hAnsi="Arial" w:cs="Arial"/>
                <w:color w:val="000000"/>
                <w:sz w:val="20"/>
                <w:szCs w:val="20"/>
              </w:rPr>
            </w:pPr>
          </w:p>
        </w:tc>
      </w:tr>
      <w:tr w:rsidR="00B92D60" w:rsidRPr="00717312" w14:paraId="199C140C" w14:textId="77777777" w:rsidTr="006B0CA1">
        <w:trPr>
          <w:trHeight w:val="230"/>
          <w:ins w:id="2416" w:author="Arjan" w:date="2014-01-20T09:18:00Z"/>
        </w:trPr>
        <w:tc>
          <w:tcPr>
            <w:tcW w:w="3780" w:type="dxa"/>
            <w:tcBorders>
              <w:top w:val="nil"/>
              <w:left w:val="nil"/>
              <w:bottom w:val="nil"/>
              <w:right w:val="nil"/>
            </w:tcBorders>
          </w:tcPr>
          <w:p w14:paraId="0CB8DFF2" w14:textId="77777777" w:rsidR="00B92D60" w:rsidRPr="00717312" w:rsidRDefault="00B92D60" w:rsidP="006B0CA1">
            <w:pPr>
              <w:autoSpaceDE w:val="0"/>
              <w:autoSpaceDN w:val="0"/>
              <w:adjustRightInd w:val="0"/>
              <w:spacing w:after="0" w:line="240" w:lineRule="auto"/>
              <w:rPr>
                <w:ins w:id="2417"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14:paraId="2B73EEC7" w14:textId="77777777" w:rsidR="00B92D60" w:rsidRPr="00717312" w:rsidRDefault="00B92D60" w:rsidP="006B0CA1">
            <w:pPr>
              <w:autoSpaceDE w:val="0"/>
              <w:autoSpaceDN w:val="0"/>
              <w:adjustRightInd w:val="0"/>
              <w:spacing w:after="0" w:line="240" w:lineRule="auto"/>
              <w:rPr>
                <w:ins w:id="2418" w:author="Arjan" w:date="2014-01-20T09:18:00Z"/>
                <w:rFonts w:ascii="Arial" w:eastAsia="Times New Roman" w:hAnsi="Arial" w:cs="Arial"/>
                <w:color w:val="000000"/>
                <w:sz w:val="20"/>
                <w:szCs w:val="20"/>
              </w:rPr>
            </w:pPr>
          </w:p>
        </w:tc>
      </w:tr>
      <w:tr w:rsidR="00B92D60" w:rsidRPr="00717312" w14:paraId="1EDF9025" w14:textId="77777777" w:rsidTr="006B0CA1">
        <w:trPr>
          <w:trHeight w:val="230"/>
          <w:ins w:id="2419" w:author="Arjan" w:date="2014-01-20T09:18:00Z"/>
        </w:trPr>
        <w:tc>
          <w:tcPr>
            <w:tcW w:w="3780" w:type="dxa"/>
            <w:tcBorders>
              <w:top w:val="nil"/>
              <w:left w:val="nil"/>
              <w:bottom w:val="nil"/>
              <w:right w:val="nil"/>
            </w:tcBorders>
          </w:tcPr>
          <w:p w14:paraId="13B9DC57" w14:textId="77777777" w:rsidR="00B92D60" w:rsidRPr="00717312" w:rsidRDefault="00B92D60" w:rsidP="006B0CA1">
            <w:pPr>
              <w:autoSpaceDE w:val="0"/>
              <w:autoSpaceDN w:val="0"/>
              <w:adjustRightInd w:val="0"/>
              <w:spacing w:after="0" w:line="240" w:lineRule="auto"/>
              <w:rPr>
                <w:ins w:id="2420" w:author="Arjan" w:date="2014-01-20T09:18:00Z"/>
                <w:rFonts w:ascii="Arial" w:eastAsia="Times New Roman" w:hAnsi="Arial" w:cs="Arial"/>
                <w:color w:val="000000"/>
                <w:sz w:val="20"/>
                <w:szCs w:val="20"/>
              </w:rPr>
            </w:pPr>
            <w:ins w:id="2421" w:author="Arjan" w:date="2014-01-20T09:18:00Z">
              <w:r w:rsidRPr="0071731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5C46B020" w14:textId="77777777" w:rsidR="00B92D60" w:rsidRPr="00717312" w:rsidRDefault="00B92D60" w:rsidP="006B0CA1">
            <w:pPr>
              <w:autoSpaceDE w:val="0"/>
              <w:autoSpaceDN w:val="0"/>
              <w:adjustRightInd w:val="0"/>
              <w:spacing w:after="0" w:line="240" w:lineRule="auto"/>
              <w:rPr>
                <w:ins w:id="2422" w:author="Arjan" w:date="2014-01-20T09:18:00Z"/>
                <w:rFonts w:ascii="Arial" w:eastAsia="Times New Roman" w:hAnsi="Arial" w:cs="Arial"/>
                <w:color w:val="000000"/>
                <w:sz w:val="20"/>
                <w:szCs w:val="20"/>
              </w:rPr>
            </w:pPr>
            <w:ins w:id="2423" w:author="Arjan" w:date="2014-01-20T09:18:00Z">
              <w:r w:rsidRPr="00717312">
                <w:rPr>
                  <w:rFonts w:ascii="Arial" w:eastAsia="Times New Roman" w:hAnsi="Arial" w:cs="Arial"/>
                  <w:color w:val="000000"/>
                  <w:sz w:val="20"/>
                  <w:szCs w:val="20"/>
                </w:rPr>
                <w:t>Nee</w:t>
              </w:r>
            </w:ins>
          </w:p>
        </w:tc>
      </w:tr>
      <w:tr w:rsidR="00B92D60" w:rsidRPr="00717312" w14:paraId="783AE087" w14:textId="77777777" w:rsidTr="006B0CA1">
        <w:trPr>
          <w:trHeight w:val="230"/>
          <w:ins w:id="2424" w:author="Arjan" w:date="2014-01-20T09:18:00Z"/>
        </w:trPr>
        <w:tc>
          <w:tcPr>
            <w:tcW w:w="3780" w:type="dxa"/>
            <w:tcBorders>
              <w:top w:val="nil"/>
              <w:left w:val="nil"/>
              <w:bottom w:val="nil"/>
              <w:right w:val="nil"/>
            </w:tcBorders>
          </w:tcPr>
          <w:p w14:paraId="01A9B117" w14:textId="77777777" w:rsidR="00B92D60" w:rsidRPr="00717312" w:rsidRDefault="00B92D60" w:rsidP="006B0CA1">
            <w:pPr>
              <w:autoSpaceDE w:val="0"/>
              <w:autoSpaceDN w:val="0"/>
              <w:adjustRightInd w:val="0"/>
              <w:spacing w:after="0" w:line="240" w:lineRule="auto"/>
              <w:rPr>
                <w:ins w:id="2425"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14:paraId="65FB6411" w14:textId="77777777" w:rsidR="00B92D60" w:rsidRPr="00717312" w:rsidRDefault="00B92D60" w:rsidP="006B0CA1">
            <w:pPr>
              <w:autoSpaceDE w:val="0"/>
              <w:autoSpaceDN w:val="0"/>
              <w:adjustRightInd w:val="0"/>
              <w:spacing w:after="0" w:line="240" w:lineRule="auto"/>
              <w:rPr>
                <w:ins w:id="2426" w:author="Arjan" w:date="2014-01-20T09:18:00Z"/>
                <w:rFonts w:ascii="Arial" w:eastAsia="Times New Roman" w:hAnsi="Arial" w:cs="Arial"/>
                <w:color w:val="000000"/>
                <w:sz w:val="20"/>
                <w:szCs w:val="20"/>
              </w:rPr>
            </w:pPr>
          </w:p>
        </w:tc>
      </w:tr>
      <w:tr w:rsidR="00B92D60" w:rsidRPr="00717312" w14:paraId="19432F0C" w14:textId="77777777" w:rsidTr="006B0CA1">
        <w:trPr>
          <w:trHeight w:val="411"/>
          <w:ins w:id="2427" w:author="Arjan" w:date="2014-01-20T09:18:00Z"/>
        </w:trPr>
        <w:tc>
          <w:tcPr>
            <w:tcW w:w="3780" w:type="dxa"/>
            <w:tcBorders>
              <w:top w:val="nil"/>
              <w:left w:val="nil"/>
              <w:bottom w:val="nil"/>
              <w:right w:val="nil"/>
            </w:tcBorders>
          </w:tcPr>
          <w:p w14:paraId="05C4861F" w14:textId="77777777" w:rsidR="00B92D60" w:rsidRPr="00717312" w:rsidRDefault="00B92D60" w:rsidP="006B0CA1">
            <w:pPr>
              <w:autoSpaceDE w:val="0"/>
              <w:autoSpaceDN w:val="0"/>
              <w:adjustRightInd w:val="0"/>
              <w:spacing w:after="0" w:line="240" w:lineRule="auto"/>
              <w:rPr>
                <w:ins w:id="2428" w:author="Arjan" w:date="2014-01-20T09:18:00Z"/>
                <w:rFonts w:ascii="Arial" w:eastAsia="Times New Roman" w:hAnsi="Arial" w:cs="Arial"/>
                <w:color w:val="000000"/>
                <w:sz w:val="20"/>
                <w:szCs w:val="20"/>
              </w:rPr>
            </w:pPr>
            <w:ins w:id="2429" w:author="Arjan" w:date="2014-01-20T09:18:00Z">
              <w:r w:rsidRPr="0071731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5F59F61A" w14:textId="77777777" w:rsidR="00B92D60" w:rsidRPr="00717312" w:rsidRDefault="00B92D60" w:rsidP="006B0CA1">
            <w:pPr>
              <w:autoSpaceDE w:val="0"/>
              <w:autoSpaceDN w:val="0"/>
              <w:adjustRightInd w:val="0"/>
              <w:spacing w:after="0" w:line="240" w:lineRule="auto"/>
              <w:rPr>
                <w:ins w:id="2430" w:author="Arjan" w:date="2014-01-20T09:18:00Z"/>
                <w:rFonts w:ascii="Arial" w:eastAsia="Times New Roman" w:hAnsi="Arial" w:cs="Arial"/>
                <w:color w:val="000000"/>
                <w:sz w:val="20"/>
                <w:szCs w:val="20"/>
              </w:rPr>
            </w:pPr>
            <w:ins w:id="2431" w:author="Arjan" w:date="2014-01-20T09:18:00Z">
              <w:r w:rsidRPr="00717312">
                <w:rPr>
                  <w:rFonts w:ascii="Arial" w:eastAsia="Times New Roman" w:hAnsi="Arial" w:cs="Arial"/>
                  <w:color w:val="000000"/>
                  <w:sz w:val="20"/>
                  <w:szCs w:val="20"/>
                </w:rPr>
                <w:t>Nee</w:t>
              </w:r>
            </w:ins>
          </w:p>
        </w:tc>
      </w:tr>
      <w:tr w:rsidR="00B92D60" w:rsidRPr="00717312" w14:paraId="602F1614" w14:textId="77777777" w:rsidTr="006B0CA1">
        <w:trPr>
          <w:trHeight w:val="245"/>
          <w:ins w:id="2432" w:author="Arjan" w:date="2014-01-20T09:18:00Z"/>
        </w:trPr>
        <w:tc>
          <w:tcPr>
            <w:tcW w:w="3780" w:type="dxa"/>
            <w:tcBorders>
              <w:top w:val="nil"/>
              <w:left w:val="nil"/>
              <w:bottom w:val="nil"/>
              <w:right w:val="nil"/>
            </w:tcBorders>
          </w:tcPr>
          <w:p w14:paraId="41708C8B" w14:textId="77777777" w:rsidR="00B92D60" w:rsidRPr="00717312" w:rsidRDefault="00B92D60" w:rsidP="006B0CA1">
            <w:pPr>
              <w:autoSpaceDE w:val="0"/>
              <w:autoSpaceDN w:val="0"/>
              <w:adjustRightInd w:val="0"/>
              <w:spacing w:after="0" w:line="240" w:lineRule="auto"/>
              <w:rPr>
                <w:ins w:id="2433"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14:paraId="15CC7848" w14:textId="77777777" w:rsidR="00B92D60" w:rsidRPr="00717312" w:rsidRDefault="00B92D60" w:rsidP="006B0CA1">
            <w:pPr>
              <w:autoSpaceDE w:val="0"/>
              <w:autoSpaceDN w:val="0"/>
              <w:adjustRightInd w:val="0"/>
              <w:spacing w:after="0" w:line="240" w:lineRule="auto"/>
              <w:rPr>
                <w:ins w:id="2434" w:author="Arjan" w:date="2014-01-20T09:18:00Z"/>
                <w:rFonts w:ascii="Arial" w:eastAsia="Times New Roman" w:hAnsi="Arial" w:cs="Arial"/>
                <w:color w:val="000000"/>
                <w:sz w:val="20"/>
                <w:szCs w:val="20"/>
              </w:rPr>
            </w:pPr>
          </w:p>
        </w:tc>
      </w:tr>
      <w:tr w:rsidR="00B92D60" w:rsidRPr="00717312" w14:paraId="004F18FC" w14:textId="77777777" w:rsidTr="006B0CA1">
        <w:trPr>
          <w:trHeight w:val="230"/>
          <w:ins w:id="2435" w:author="Arjan" w:date="2014-01-20T09:18:00Z"/>
        </w:trPr>
        <w:tc>
          <w:tcPr>
            <w:tcW w:w="3780" w:type="dxa"/>
            <w:tcBorders>
              <w:top w:val="nil"/>
              <w:left w:val="nil"/>
              <w:bottom w:val="nil"/>
              <w:right w:val="nil"/>
            </w:tcBorders>
          </w:tcPr>
          <w:p w14:paraId="096EF8C0" w14:textId="77777777" w:rsidR="00B92D60" w:rsidRPr="00717312" w:rsidRDefault="00B92D60" w:rsidP="006B0CA1">
            <w:pPr>
              <w:autoSpaceDE w:val="0"/>
              <w:autoSpaceDN w:val="0"/>
              <w:adjustRightInd w:val="0"/>
              <w:spacing w:after="0" w:line="240" w:lineRule="auto"/>
              <w:rPr>
                <w:ins w:id="2436" w:author="Arjan" w:date="2014-01-20T09:18:00Z"/>
                <w:rFonts w:ascii="Arial" w:eastAsia="Times New Roman" w:hAnsi="Arial" w:cs="Arial"/>
                <w:color w:val="000000"/>
                <w:sz w:val="20"/>
                <w:szCs w:val="20"/>
              </w:rPr>
            </w:pPr>
            <w:ins w:id="2437" w:author="Arjan" w:date="2014-01-20T09:18:00Z">
              <w:r w:rsidRPr="0071731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01499E6B" w14:textId="77777777" w:rsidR="00B92D60" w:rsidRPr="00717312" w:rsidRDefault="00DA5D93" w:rsidP="006B0CA1">
            <w:pPr>
              <w:autoSpaceDE w:val="0"/>
              <w:autoSpaceDN w:val="0"/>
              <w:adjustRightInd w:val="0"/>
              <w:spacing w:after="0" w:line="240" w:lineRule="auto"/>
              <w:rPr>
                <w:ins w:id="2438" w:author="Arjan" w:date="2014-01-20T09:18:00Z"/>
                <w:rFonts w:ascii="Arial" w:eastAsia="Times New Roman" w:hAnsi="Arial" w:cs="Arial"/>
                <w:color w:val="000000"/>
                <w:sz w:val="20"/>
                <w:szCs w:val="20"/>
              </w:rPr>
            </w:pPr>
            <w:ins w:id="2439" w:author="Arjan" w:date="2014-01-20T09:18:00Z">
              <w:r w:rsidRPr="00717312">
                <w:rPr>
                  <w:rFonts w:ascii="Arial" w:hAnsi="Arial" w:cs="Arial"/>
                  <w:sz w:val="20"/>
                  <w:szCs w:val="20"/>
                  <w:lang w:val="en-AU"/>
                </w:rPr>
                <w:fldChar w:fldCharType="begin" w:fldLock="1"/>
              </w:r>
              <w:r w:rsidR="00B92D60" w:rsidRPr="00717312">
                <w:rPr>
                  <w:rFonts w:ascii="Arial" w:hAnsi="Arial" w:cs="Arial"/>
                  <w:sz w:val="20"/>
                  <w:szCs w:val="20"/>
                  <w:lang w:val="en-AU"/>
                </w:rPr>
                <w:instrText xml:space="preserve">MERGEFIELD </w:instrText>
              </w:r>
              <w:r w:rsidR="00B92D60" w:rsidRPr="00717312">
                <w:rPr>
                  <w:rFonts w:ascii="Arial" w:eastAsia="Times New Roman" w:hAnsi="Arial" w:cs="Arial"/>
                  <w:color w:val="000000"/>
                  <w:sz w:val="20"/>
                  <w:szCs w:val="20"/>
                </w:rPr>
                <w:instrText>Att.LowerBound</w:instrText>
              </w:r>
              <w:r w:rsidRPr="00717312">
                <w:rPr>
                  <w:rFonts w:ascii="Arial" w:hAnsi="Arial" w:cs="Arial"/>
                  <w:sz w:val="20"/>
                  <w:szCs w:val="20"/>
                  <w:lang w:val="en-AU"/>
                </w:rPr>
                <w:fldChar w:fldCharType="separate"/>
              </w:r>
              <w:r w:rsidR="00B92D60" w:rsidRPr="00717312">
                <w:rPr>
                  <w:rFonts w:ascii="Arial" w:eastAsia="Times New Roman" w:hAnsi="Arial" w:cs="Arial"/>
                  <w:color w:val="000000"/>
                  <w:sz w:val="20"/>
                  <w:szCs w:val="20"/>
                </w:rPr>
                <w:t>1</w:t>
              </w:r>
              <w:r w:rsidRPr="00717312">
                <w:rPr>
                  <w:rFonts w:ascii="Arial" w:hAnsi="Arial" w:cs="Arial"/>
                  <w:sz w:val="20"/>
                  <w:szCs w:val="20"/>
                  <w:lang w:val="en-AU"/>
                </w:rPr>
                <w:fldChar w:fldCharType="end"/>
              </w:r>
              <w:r w:rsidR="00B92D60" w:rsidRPr="00717312">
                <w:rPr>
                  <w:rFonts w:ascii="Arial" w:eastAsia="Times New Roman" w:hAnsi="Arial" w:cs="Arial"/>
                  <w:color w:val="000000"/>
                  <w:sz w:val="20"/>
                  <w:szCs w:val="20"/>
                </w:rPr>
                <w:t xml:space="preserve"> - </w:t>
              </w:r>
              <w:r w:rsidRPr="00717312">
                <w:rPr>
                  <w:rFonts w:ascii="Arial" w:eastAsia="Times New Roman" w:hAnsi="Arial" w:cs="Arial"/>
                  <w:color w:val="000000"/>
                  <w:sz w:val="20"/>
                  <w:szCs w:val="20"/>
                </w:rPr>
                <w:fldChar w:fldCharType="begin" w:fldLock="1"/>
              </w:r>
              <w:r w:rsidR="00B92D60" w:rsidRPr="00717312">
                <w:rPr>
                  <w:rFonts w:ascii="Arial" w:eastAsia="Times New Roman" w:hAnsi="Arial" w:cs="Arial"/>
                  <w:color w:val="000000"/>
                  <w:sz w:val="20"/>
                  <w:szCs w:val="20"/>
                </w:rPr>
                <w:instrText>MERGEFIELD Att.UpperBound</w:instrText>
              </w:r>
              <w:r w:rsidRPr="00717312">
                <w:rPr>
                  <w:rFonts w:ascii="Arial" w:eastAsia="Times New Roman" w:hAnsi="Arial" w:cs="Arial"/>
                  <w:color w:val="000000"/>
                  <w:sz w:val="20"/>
                  <w:szCs w:val="20"/>
                </w:rPr>
                <w:fldChar w:fldCharType="separate"/>
              </w:r>
              <w:r w:rsidR="00B92D60" w:rsidRPr="00717312">
                <w:rPr>
                  <w:rFonts w:ascii="Arial" w:eastAsia="Times New Roman" w:hAnsi="Arial" w:cs="Arial"/>
                  <w:color w:val="000000"/>
                  <w:sz w:val="20"/>
                  <w:szCs w:val="20"/>
                </w:rPr>
                <w:t>1</w:t>
              </w:r>
              <w:r w:rsidRPr="00717312">
                <w:rPr>
                  <w:rFonts w:ascii="Arial" w:eastAsia="Times New Roman" w:hAnsi="Arial" w:cs="Arial"/>
                  <w:color w:val="000000"/>
                  <w:sz w:val="20"/>
                  <w:szCs w:val="20"/>
                </w:rPr>
                <w:fldChar w:fldCharType="end"/>
              </w:r>
            </w:ins>
          </w:p>
        </w:tc>
      </w:tr>
      <w:tr w:rsidR="00B92D60" w:rsidRPr="00717312" w14:paraId="0B5F6E1A" w14:textId="77777777" w:rsidTr="006B0CA1">
        <w:trPr>
          <w:trHeight w:val="230"/>
          <w:ins w:id="2440" w:author="Arjan" w:date="2014-01-20T09:18:00Z"/>
        </w:trPr>
        <w:tc>
          <w:tcPr>
            <w:tcW w:w="3780" w:type="dxa"/>
            <w:tcBorders>
              <w:top w:val="nil"/>
              <w:left w:val="nil"/>
              <w:bottom w:val="nil"/>
              <w:right w:val="nil"/>
            </w:tcBorders>
          </w:tcPr>
          <w:p w14:paraId="757E322B" w14:textId="77777777" w:rsidR="00B92D60" w:rsidRPr="00717312" w:rsidRDefault="00B92D60" w:rsidP="006B0CA1">
            <w:pPr>
              <w:autoSpaceDE w:val="0"/>
              <w:autoSpaceDN w:val="0"/>
              <w:adjustRightInd w:val="0"/>
              <w:spacing w:after="0" w:line="240" w:lineRule="auto"/>
              <w:rPr>
                <w:ins w:id="2441"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14:paraId="055790EC" w14:textId="77777777" w:rsidR="00B92D60" w:rsidRPr="00717312" w:rsidRDefault="00B92D60" w:rsidP="006B0CA1">
            <w:pPr>
              <w:autoSpaceDE w:val="0"/>
              <w:autoSpaceDN w:val="0"/>
              <w:adjustRightInd w:val="0"/>
              <w:spacing w:after="0" w:line="240" w:lineRule="auto"/>
              <w:rPr>
                <w:ins w:id="2442" w:author="Arjan" w:date="2014-01-20T09:18:00Z"/>
                <w:rFonts w:ascii="Arial" w:eastAsia="Times New Roman" w:hAnsi="Arial" w:cs="Arial"/>
                <w:color w:val="000000"/>
                <w:sz w:val="20"/>
                <w:szCs w:val="20"/>
              </w:rPr>
            </w:pPr>
          </w:p>
        </w:tc>
      </w:tr>
      <w:tr w:rsidR="00B92D60" w:rsidRPr="00717312" w14:paraId="71C43487" w14:textId="77777777" w:rsidTr="006B0CA1">
        <w:trPr>
          <w:trHeight w:val="230"/>
          <w:ins w:id="2443" w:author="Arjan" w:date="2014-01-20T09:18:00Z"/>
        </w:trPr>
        <w:tc>
          <w:tcPr>
            <w:tcW w:w="3780" w:type="dxa"/>
            <w:tcBorders>
              <w:top w:val="nil"/>
              <w:left w:val="nil"/>
              <w:bottom w:val="nil"/>
              <w:right w:val="nil"/>
            </w:tcBorders>
          </w:tcPr>
          <w:p w14:paraId="670F900B" w14:textId="77777777" w:rsidR="00B92D60" w:rsidRPr="00717312" w:rsidRDefault="00B92D60" w:rsidP="006B0CA1">
            <w:pPr>
              <w:autoSpaceDE w:val="0"/>
              <w:autoSpaceDN w:val="0"/>
              <w:adjustRightInd w:val="0"/>
              <w:spacing w:after="0" w:line="240" w:lineRule="auto"/>
              <w:rPr>
                <w:ins w:id="2444" w:author="Arjan" w:date="2014-01-20T09:18:00Z"/>
                <w:rFonts w:ascii="Arial" w:eastAsia="Times New Roman" w:hAnsi="Arial" w:cs="Arial"/>
                <w:color w:val="000000"/>
                <w:sz w:val="20"/>
                <w:szCs w:val="20"/>
              </w:rPr>
            </w:pPr>
            <w:ins w:id="2445" w:author="Arjan" w:date="2014-01-20T09:18:00Z">
              <w:r w:rsidRPr="0071731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5B15E377" w14:textId="77777777" w:rsidR="00B92D60" w:rsidRPr="00717312" w:rsidRDefault="00B92D60" w:rsidP="006B0CA1">
            <w:pPr>
              <w:autoSpaceDE w:val="0"/>
              <w:autoSpaceDN w:val="0"/>
              <w:adjustRightInd w:val="0"/>
              <w:spacing w:after="0" w:line="240" w:lineRule="auto"/>
              <w:rPr>
                <w:ins w:id="2446" w:author="Arjan" w:date="2014-01-20T09:18:00Z"/>
                <w:rFonts w:ascii="Arial" w:eastAsia="Times New Roman" w:hAnsi="Arial" w:cs="Arial"/>
                <w:color w:val="000000"/>
                <w:sz w:val="20"/>
                <w:szCs w:val="20"/>
              </w:rPr>
            </w:pPr>
            <w:ins w:id="2447" w:author="Arjan" w:date="2014-01-20T09:18:00Z">
              <w:r w:rsidRPr="00717312">
                <w:rPr>
                  <w:rFonts w:ascii="Arial" w:eastAsia="Times New Roman" w:hAnsi="Arial" w:cs="Arial"/>
                  <w:color w:val="000000"/>
                  <w:sz w:val="20"/>
                  <w:szCs w:val="20"/>
                </w:rPr>
                <w:t>Landelijk basisgegeven</w:t>
              </w:r>
            </w:ins>
          </w:p>
        </w:tc>
      </w:tr>
      <w:tr w:rsidR="00B92D60" w:rsidRPr="00717312" w14:paraId="022160F6" w14:textId="77777777" w:rsidTr="006B0CA1">
        <w:trPr>
          <w:trHeight w:val="230"/>
          <w:ins w:id="2448" w:author="Arjan" w:date="2014-01-20T09:18:00Z"/>
        </w:trPr>
        <w:tc>
          <w:tcPr>
            <w:tcW w:w="3780" w:type="dxa"/>
            <w:tcBorders>
              <w:top w:val="nil"/>
              <w:left w:val="nil"/>
              <w:right w:val="nil"/>
            </w:tcBorders>
          </w:tcPr>
          <w:p w14:paraId="0F201941" w14:textId="77777777" w:rsidR="00B92D60" w:rsidRPr="00717312" w:rsidRDefault="00B92D60" w:rsidP="006B0CA1">
            <w:pPr>
              <w:autoSpaceDE w:val="0"/>
              <w:autoSpaceDN w:val="0"/>
              <w:adjustRightInd w:val="0"/>
              <w:spacing w:after="0" w:line="240" w:lineRule="auto"/>
              <w:rPr>
                <w:ins w:id="2449" w:author="Arjan" w:date="2014-01-20T09:18:00Z"/>
                <w:rFonts w:ascii="Arial" w:eastAsia="Times New Roman" w:hAnsi="Arial" w:cs="Arial"/>
                <w:b/>
                <w:bCs/>
                <w:color w:val="000000"/>
                <w:sz w:val="20"/>
                <w:szCs w:val="20"/>
              </w:rPr>
            </w:pPr>
          </w:p>
        </w:tc>
        <w:tc>
          <w:tcPr>
            <w:tcW w:w="5580" w:type="dxa"/>
            <w:tcBorders>
              <w:top w:val="nil"/>
              <w:left w:val="nil"/>
              <w:right w:val="nil"/>
            </w:tcBorders>
          </w:tcPr>
          <w:p w14:paraId="5D758FFA" w14:textId="77777777" w:rsidR="00B92D60" w:rsidRPr="00717312" w:rsidRDefault="00B92D60" w:rsidP="006B0CA1">
            <w:pPr>
              <w:autoSpaceDE w:val="0"/>
              <w:autoSpaceDN w:val="0"/>
              <w:adjustRightInd w:val="0"/>
              <w:spacing w:after="0" w:line="240" w:lineRule="auto"/>
              <w:rPr>
                <w:ins w:id="2450" w:author="Arjan" w:date="2014-01-20T09:18:00Z"/>
                <w:rFonts w:ascii="Arial" w:eastAsia="Times New Roman" w:hAnsi="Arial" w:cs="Arial"/>
                <w:color w:val="000000"/>
                <w:sz w:val="20"/>
                <w:szCs w:val="20"/>
              </w:rPr>
            </w:pPr>
          </w:p>
        </w:tc>
      </w:tr>
      <w:tr w:rsidR="00B92D60" w:rsidRPr="00717312" w14:paraId="17892C30" w14:textId="77777777" w:rsidTr="006B0CA1">
        <w:trPr>
          <w:trHeight w:val="230"/>
          <w:ins w:id="2451" w:author="Arjan" w:date="2014-01-20T09:18:00Z"/>
        </w:trPr>
        <w:tc>
          <w:tcPr>
            <w:tcW w:w="3780" w:type="dxa"/>
            <w:tcBorders>
              <w:top w:val="nil"/>
              <w:left w:val="nil"/>
              <w:bottom w:val="single" w:sz="4" w:space="0" w:color="auto"/>
              <w:right w:val="nil"/>
            </w:tcBorders>
          </w:tcPr>
          <w:p w14:paraId="55916980" w14:textId="77777777" w:rsidR="00B92D60" w:rsidRPr="00717312" w:rsidRDefault="00B92D60" w:rsidP="006B0CA1">
            <w:pPr>
              <w:autoSpaceDE w:val="0"/>
              <w:autoSpaceDN w:val="0"/>
              <w:adjustRightInd w:val="0"/>
              <w:spacing w:after="0" w:line="240" w:lineRule="auto"/>
              <w:rPr>
                <w:ins w:id="2452" w:author="Arjan" w:date="2014-01-20T09:18:00Z"/>
                <w:rFonts w:ascii="Arial" w:eastAsia="Times New Roman" w:hAnsi="Arial" w:cs="Arial"/>
                <w:b/>
                <w:bCs/>
                <w:color w:val="000000"/>
                <w:sz w:val="20"/>
                <w:szCs w:val="20"/>
              </w:rPr>
            </w:pPr>
            <w:ins w:id="2453" w:author="Arjan" w:date="2014-01-20T09:18:00Z">
              <w:r w:rsidRPr="00717312">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46892CD1" w14:textId="77777777" w:rsidR="00B92D60" w:rsidRPr="00717312" w:rsidRDefault="00B92D60" w:rsidP="006B0CA1">
            <w:pPr>
              <w:autoSpaceDE w:val="0"/>
              <w:autoSpaceDN w:val="0"/>
              <w:adjustRightInd w:val="0"/>
              <w:spacing w:after="0" w:line="240" w:lineRule="auto"/>
              <w:rPr>
                <w:ins w:id="2454" w:author="Arjan" w:date="2014-01-20T09:18:00Z"/>
                <w:rFonts w:ascii="Arial" w:eastAsia="Times New Roman" w:hAnsi="Arial" w:cs="Arial"/>
                <w:color w:val="000000"/>
                <w:sz w:val="20"/>
                <w:szCs w:val="20"/>
              </w:rPr>
            </w:pPr>
            <w:ins w:id="2455" w:author="Arjan" w:date="2014-01-20T09:18:00Z">
              <w:r w:rsidRPr="00717312">
                <w:rPr>
                  <w:rFonts w:ascii="Arial" w:eastAsia="Times New Roman" w:hAnsi="Arial" w:cs="Arial"/>
                  <w:color w:val="000000"/>
                  <w:sz w:val="20"/>
                  <w:szCs w:val="20"/>
                </w:rPr>
                <w:t>-</w:t>
              </w:r>
            </w:ins>
          </w:p>
        </w:tc>
      </w:tr>
    </w:tbl>
    <w:p w14:paraId="0470F440" w14:textId="77777777" w:rsidR="00B92D60" w:rsidRDefault="00B92D60" w:rsidP="0044638F"/>
    <w:p w14:paraId="7C56E14F" w14:textId="77777777" w:rsidR="008F7B24" w:rsidRDefault="00AC6547" w:rsidP="008F7B24">
      <w:pPr>
        <w:pStyle w:val="Kop3"/>
      </w:pPr>
      <w:bookmarkStart w:id="2456" w:name="_Toc493812424"/>
      <w:r>
        <w:t>A</w:t>
      </w:r>
      <w:r w:rsidR="008F7B24">
        <w:t>uteur</w:t>
      </w:r>
      <w:r>
        <w:t>, afzender en geadresseerde</w:t>
      </w:r>
      <w:bookmarkEnd w:id="2456"/>
    </w:p>
    <w:p w14:paraId="2C0E9E65" w14:textId="77777777" w:rsidR="002261BB" w:rsidRPr="00DD0F4F" w:rsidRDefault="006E0D98" w:rsidP="001B7FEC">
      <w:pPr>
        <w:rPr>
          <w:lang w:val="nl-NL"/>
        </w:rPr>
      </w:pPr>
      <w:r w:rsidRPr="00DD0F4F">
        <w:rPr>
          <w:lang w:val="nl-NL"/>
        </w:rPr>
        <w:t xml:space="preserve">Een ontvangen of verzonden informatieobject kent een afzender respectievelijk geadresseerde(n). De afzender kan vastgelegd worden met de attribuutsoort Auteur. Evenwel, niet altijd is de afzender van een document de auteur daarvan. Daarnaast zijn er geen mogelijkheden om een geadresseerde vast te leggen. </w:t>
      </w:r>
      <w:r w:rsidR="00ED3119" w:rsidRPr="00DD0F4F">
        <w:rPr>
          <w:lang w:val="nl-NL"/>
        </w:rPr>
        <w:t>Vanuit het oogpunt van kwaliteit van NAW-gegevens (van afzender en geadresseerde) is het van belang deze gegevens gestructureerd vast te kunnen leggen en daardoor gebruik te kunnen maken van desbetreffende basisregistraties (BRP en NHR)</w:t>
      </w:r>
      <w:r w:rsidR="00B307E4">
        <w:rPr>
          <w:lang w:val="nl-NL"/>
        </w:rPr>
        <w:t xml:space="preserve"> (bijvoorbeeld t.b.v. het geautomatiseerd genereren van een uitgaande brief)</w:t>
      </w:r>
      <w:r w:rsidR="00ED3119" w:rsidRPr="00DD0F4F">
        <w:rPr>
          <w:lang w:val="nl-NL"/>
        </w:rPr>
        <w:t>. Echter, niet altijd is de zaakbehandelende organisatie in staat of bereid om deze gegevens gestructureerd vast te leggen</w:t>
      </w:r>
      <w:r w:rsidR="00B307E4">
        <w:rPr>
          <w:lang w:val="nl-NL"/>
        </w:rPr>
        <w:t>, bijvoorbeeld om</w:t>
      </w:r>
      <w:r w:rsidR="00AB215D">
        <w:rPr>
          <w:lang w:val="nl-NL"/>
        </w:rPr>
        <w:t>dat het zonder nader onderzoek niet exact bekend is wat de NAW-gegevens zijn)</w:t>
      </w:r>
      <w:r w:rsidR="00ED3119" w:rsidRPr="00DD0F4F">
        <w:rPr>
          <w:lang w:val="nl-NL"/>
        </w:rPr>
        <w:t xml:space="preserve">. We voorzien daarom op twee manieren in het vastleggen van deze gegevens: door middel van twee (optionele) attribuutsoorten (‘tekstvelden’) bij INFORMATIEOBJECT en een (optionele) n:m-relatie tussen BETROKKENE en INFORMATIEOBJECT. </w:t>
      </w:r>
      <w:r w:rsidR="002261BB" w:rsidRPr="00DD0F4F">
        <w:rPr>
          <w:lang w:val="nl-NL"/>
        </w:rPr>
        <w:t xml:space="preserve">In de dagelijkse praktijk kan telkens, voor elk ontvangen  of te verzenden document bepaald worden van welke mogelijkheid gebruik wordt gemaakt. </w:t>
      </w:r>
    </w:p>
    <w:p w14:paraId="47DF448F" w14:textId="77777777" w:rsidR="006E0D98" w:rsidRPr="00DD0F4F" w:rsidRDefault="00F72C89" w:rsidP="001B7FEC">
      <w:pPr>
        <w:rPr>
          <w:lang w:val="nl-NL"/>
        </w:rPr>
      </w:pPr>
      <w:r w:rsidRPr="00DD0F4F">
        <w:rPr>
          <w:lang w:val="nl-NL"/>
        </w:rPr>
        <w:t xml:space="preserve">Bewust kiezen we er voor om </w:t>
      </w:r>
      <w:r w:rsidR="002261BB" w:rsidRPr="00DD0F4F">
        <w:rPr>
          <w:lang w:val="nl-NL"/>
        </w:rPr>
        <w:t>genoem</w:t>
      </w:r>
      <w:r w:rsidRPr="00DD0F4F">
        <w:rPr>
          <w:lang w:val="nl-NL"/>
        </w:rPr>
        <w:t xml:space="preserve">de relatie niet te leggen naar ROL (in plaats van INFORMATIEOBJECT). Documenten worden (in de context van het RGBZ) altijd ontvangen of verzonden </w:t>
      </w:r>
      <w:r w:rsidR="002261BB" w:rsidRPr="00DD0F4F">
        <w:rPr>
          <w:lang w:val="nl-NL"/>
        </w:rPr>
        <w:t xml:space="preserve">vanwege de behandeling van een zaak. Dat zou er voor pleiten dat een document gerelateerd wordt aan een betrokkene die in een bepaalde rol bij de zaak het document heeft toegezonden of ontvangen. Evenwel, niet altijd is de geadresseerde of afzender al bekend als betrokkene bij een zaak en is het eveneens niet wenselijk deze persoon alsnog in die hoedanigheid vast te leggen.  </w:t>
      </w:r>
      <w:r w:rsidRPr="00DD0F4F">
        <w:rPr>
          <w:lang w:val="nl-NL"/>
        </w:rPr>
        <w:t xml:space="preserve">  </w:t>
      </w:r>
    </w:p>
    <w:p w14:paraId="5B5600CF" w14:textId="77777777" w:rsidR="002261BB" w:rsidRPr="00DD0F4F" w:rsidRDefault="002261BB" w:rsidP="002261BB">
      <w:pPr>
        <w:rPr>
          <w:lang w:val="nl-NL"/>
        </w:rPr>
      </w:pPr>
      <w:r w:rsidRPr="00DD0F4F">
        <w:rPr>
          <w:lang w:val="nl-NL"/>
        </w:rPr>
        <w:t>Genoemde relatie heeft eigenschappen. Allereerst de aanduiding of het om de geadresseerde of de afzender gaat. Verder kan desgewenst een toelichting gegeven worden en kan het correspondentie-</w:t>
      </w:r>
      <w:r w:rsidRPr="00DD0F4F">
        <w:rPr>
          <w:lang w:val="nl-NL"/>
        </w:rPr>
        <w:lastRenderedPageBreak/>
        <w:t xml:space="preserve">adres </w:t>
      </w:r>
      <w:r w:rsidR="00CB705C" w:rsidRPr="00DD0F4F">
        <w:rPr>
          <w:lang w:val="nl-NL"/>
        </w:rPr>
        <w:t xml:space="preserve">vastgelegd worden </w:t>
      </w:r>
      <w:r w:rsidRPr="00DD0F4F">
        <w:rPr>
          <w:lang w:val="nl-NL"/>
        </w:rPr>
        <w:t>(overeenkomstig ROL) indien dit afwijkt van het 'reguliere' adres van de betrokkene.</w:t>
      </w:r>
    </w:p>
    <w:p w14:paraId="0D69DD65" w14:textId="77777777" w:rsidR="001B7FEC" w:rsidRPr="00DD0F4F" w:rsidRDefault="00CB705C" w:rsidP="00CB705C">
      <w:pPr>
        <w:rPr>
          <w:lang w:val="nl-NL"/>
        </w:rPr>
      </w:pPr>
      <w:r w:rsidRPr="00DD0F4F">
        <w:rPr>
          <w:lang w:val="nl-NL"/>
        </w:rPr>
        <w:t>Een en ander betekent een aanscherping van de betekenis van de attribuutsoort Auteur . Van d</w:t>
      </w:r>
      <w:r w:rsidR="001B7FEC" w:rsidRPr="00DD0F4F">
        <w:rPr>
          <w:lang w:val="nl-NL"/>
        </w:rPr>
        <w:t xml:space="preserve">it tekstveld </w:t>
      </w:r>
      <w:r w:rsidRPr="00DD0F4F">
        <w:rPr>
          <w:lang w:val="nl-NL"/>
        </w:rPr>
        <w:t xml:space="preserve">is </w:t>
      </w:r>
      <w:r w:rsidR="008210AD" w:rsidRPr="00DD0F4F">
        <w:rPr>
          <w:lang w:val="nl-NL"/>
        </w:rPr>
        <w:t xml:space="preserve">verder </w:t>
      </w:r>
      <w:r w:rsidR="001B7FEC" w:rsidRPr="00DD0F4F">
        <w:rPr>
          <w:lang w:val="nl-NL"/>
        </w:rPr>
        <w:t>gebleken dat nadere eisen gesteld moeten worden aan de te vermelden waarden met het oog op eenduidigheid daarvan in verband met archiveringsdoeleinden.</w:t>
      </w:r>
      <w:r w:rsidRPr="00DD0F4F">
        <w:rPr>
          <w:lang w:val="nl-NL"/>
        </w:rPr>
        <w:t xml:space="preserve"> </w:t>
      </w:r>
      <w:r w:rsidR="006E0D98" w:rsidRPr="00DD0F4F">
        <w:rPr>
          <w:lang w:val="nl-NL"/>
        </w:rPr>
        <w:t xml:space="preserve"> </w:t>
      </w:r>
    </w:p>
    <w:p w14:paraId="315F1727" w14:textId="77777777" w:rsidR="001771D8" w:rsidRPr="006B0CA1" w:rsidRDefault="001771D8" w:rsidP="001771D8">
      <w:pPr>
        <w:widowControl w:val="0"/>
        <w:autoSpaceDE w:val="0"/>
        <w:autoSpaceDN w:val="0"/>
        <w:adjustRightInd w:val="0"/>
        <w:spacing w:before="240" w:after="60" w:line="240" w:lineRule="auto"/>
        <w:outlineLvl w:val="3"/>
        <w:rPr>
          <w:ins w:id="2457" w:author="Arjan" w:date="2014-09-08T17:25:00Z"/>
          <w:rFonts w:ascii="Arial" w:eastAsia="Times New Roman" w:hAnsi="Arial" w:cs="Arial"/>
          <w:b/>
          <w:color w:val="004080"/>
          <w:sz w:val="24"/>
          <w:szCs w:val="24"/>
          <w:lang w:eastAsia="nl-NL"/>
        </w:rPr>
      </w:pPr>
      <w:ins w:id="2458" w:author="Arjan" w:date="2014-09-08T17:25: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Afzender</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1771D8" w:rsidRPr="008F7B24" w14:paraId="70EDE9BE" w14:textId="77777777" w:rsidTr="001F11C7">
        <w:trPr>
          <w:trHeight w:val="230"/>
          <w:ins w:id="2459" w:author="Arjan" w:date="2014-09-08T17:25:00Z"/>
        </w:trPr>
        <w:tc>
          <w:tcPr>
            <w:tcW w:w="3780" w:type="dxa"/>
            <w:tcBorders>
              <w:top w:val="single" w:sz="4" w:space="0" w:color="auto"/>
              <w:left w:val="nil"/>
              <w:bottom w:val="nil"/>
              <w:right w:val="nil"/>
            </w:tcBorders>
          </w:tcPr>
          <w:p w14:paraId="2807F422" w14:textId="77777777" w:rsidR="001771D8" w:rsidRPr="008F7B24" w:rsidRDefault="001771D8" w:rsidP="001F11C7">
            <w:pPr>
              <w:autoSpaceDE w:val="0"/>
              <w:autoSpaceDN w:val="0"/>
              <w:adjustRightInd w:val="0"/>
              <w:spacing w:after="0" w:line="240" w:lineRule="auto"/>
              <w:rPr>
                <w:ins w:id="2460" w:author="Arjan" w:date="2014-09-08T17:25:00Z"/>
                <w:rFonts w:ascii="Arial" w:eastAsia="Times New Roman" w:hAnsi="Arial" w:cs="Arial"/>
                <w:color w:val="000000"/>
                <w:sz w:val="20"/>
                <w:szCs w:val="20"/>
              </w:rPr>
            </w:pPr>
            <w:ins w:id="2461" w:author="Arjan" w:date="2014-09-08T17:25:00Z">
              <w:r w:rsidRPr="008F7B24">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542D8255" w14:textId="77777777" w:rsidR="001771D8" w:rsidRPr="008F7B24" w:rsidRDefault="001771D8" w:rsidP="001F11C7">
            <w:pPr>
              <w:autoSpaceDE w:val="0"/>
              <w:autoSpaceDN w:val="0"/>
              <w:adjustRightInd w:val="0"/>
              <w:spacing w:after="0" w:line="240" w:lineRule="auto"/>
              <w:rPr>
                <w:ins w:id="2462" w:author="Arjan" w:date="2014-09-08T17:25:00Z"/>
                <w:rFonts w:ascii="Arial" w:eastAsia="Times New Roman" w:hAnsi="Arial" w:cs="Arial"/>
                <w:color w:val="000000"/>
                <w:sz w:val="20"/>
                <w:szCs w:val="20"/>
              </w:rPr>
            </w:pPr>
            <w:ins w:id="2463" w:author="Arjan" w:date="2014-09-08T17:25:00Z">
              <w:r>
                <w:rPr>
                  <w:rFonts w:ascii="Arial" w:eastAsia="Times New Roman" w:hAnsi="Arial" w:cs="Arial"/>
                  <w:color w:val="000000"/>
                  <w:sz w:val="20"/>
                  <w:szCs w:val="20"/>
                </w:rPr>
                <w:t>Af</w:t>
              </w:r>
            </w:ins>
            <w:ins w:id="2464" w:author="Arjan" w:date="2014-09-08T17:26:00Z">
              <w:r>
                <w:rPr>
                  <w:rFonts w:ascii="Arial" w:eastAsia="Times New Roman" w:hAnsi="Arial" w:cs="Arial"/>
                  <w:color w:val="000000"/>
                  <w:sz w:val="20"/>
                  <w:szCs w:val="20"/>
                </w:rPr>
                <w:t>zender</w:t>
              </w:r>
            </w:ins>
          </w:p>
        </w:tc>
      </w:tr>
      <w:tr w:rsidR="001771D8" w:rsidRPr="008F7B24" w14:paraId="4B1AB2FE" w14:textId="77777777" w:rsidTr="001F11C7">
        <w:trPr>
          <w:ins w:id="2465" w:author="Arjan" w:date="2014-09-08T17:25:00Z"/>
        </w:trPr>
        <w:tc>
          <w:tcPr>
            <w:tcW w:w="3780" w:type="dxa"/>
            <w:tcBorders>
              <w:top w:val="nil"/>
              <w:left w:val="nil"/>
              <w:bottom w:val="nil"/>
              <w:right w:val="nil"/>
            </w:tcBorders>
          </w:tcPr>
          <w:p w14:paraId="722D0951" w14:textId="77777777" w:rsidR="001771D8" w:rsidRPr="008F7B24" w:rsidRDefault="001771D8" w:rsidP="001F11C7">
            <w:pPr>
              <w:autoSpaceDE w:val="0"/>
              <w:autoSpaceDN w:val="0"/>
              <w:adjustRightInd w:val="0"/>
              <w:spacing w:after="0" w:line="240" w:lineRule="auto"/>
              <w:rPr>
                <w:ins w:id="2466"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14:paraId="44CB6CD3" w14:textId="77777777" w:rsidR="001771D8" w:rsidRPr="008F7B24" w:rsidRDefault="001771D8" w:rsidP="001F11C7">
            <w:pPr>
              <w:autoSpaceDE w:val="0"/>
              <w:autoSpaceDN w:val="0"/>
              <w:adjustRightInd w:val="0"/>
              <w:spacing w:after="0" w:line="240" w:lineRule="auto"/>
              <w:rPr>
                <w:ins w:id="2467" w:author="Arjan" w:date="2014-09-08T17:25:00Z"/>
                <w:rFonts w:ascii="Arial" w:eastAsia="Times New Roman" w:hAnsi="Arial" w:cs="Arial"/>
                <w:color w:val="000000"/>
                <w:sz w:val="20"/>
                <w:szCs w:val="20"/>
              </w:rPr>
            </w:pPr>
          </w:p>
        </w:tc>
      </w:tr>
      <w:tr w:rsidR="001771D8" w:rsidRPr="008F7B24" w14:paraId="1498EE02" w14:textId="77777777" w:rsidTr="001F11C7">
        <w:trPr>
          <w:ins w:id="2468" w:author="Arjan" w:date="2014-09-08T17:25:00Z"/>
        </w:trPr>
        <w:tc>
          <w:tcPr>
            <w:tcW w:w="3780" w:type="dxa"/>
            <w:tcBorders>
              <w:top w:val="nil"/>
              <w:left w:val="nil"/>
              <w:bottom w:val="nil"/>
              <w:right w:val="nil"/>
            </w:tcBorders>
          </w:tcPr>
          <w:p w14:paraId="5A519A08" w14:textId="77777777" w:rsidR="001771D8" w:rsidRPr="008F7B24" w:rsidRDefault="001771D8" w:rsidP="001F11C7">
            <w:pPr>
              <w:autoSpaceDE w:val="0"/>
              <w:autoSpaceDN w:val="0"/>
              <w:adjustRightInd w:val="0"/>
              <w:spacing w:after="0" w:line="240" w:lineRule="auto"/>
              <w:rPr>
                <w:ins w:id="2469" w:author="Arjan" w:date="2014-09-08T17:25:00Z"/>
                <w:rFonts w:ascii="Arial" w:eastAsia="Times New Roman" w:hAnsi="Arial" w:cs="Arial"/>
                <w:color w:val="000000"/>
                <w:sz w:val="20"/>
                <w:szCs w:val="20"/>
              </w:rPr>
            </w:pPr>
            <w:ins w:id="2470" w:author="Arjan" w:date="2014-09-08T17:25:00Z">
              <w:r w:rsidRPr="008F7B24">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078F03FE" w14:textId="77777777" w:rsidR="001771D8" w:rsidRPr="008F7B24" w:rsidRDefault="001771D8" w:rsidP="001771D8">
            <w:pPr>
              <w:autoSpaceDE w:val="0"/>
              <w:autoSpaceDN w:val="0"/>
              <w:adjustRightInd w:val="0"/>
              <w:spacing w:after="0" w:line="240" w:lineRule="auto"/>
              <w:rPr>
                <w:ins w:id="2471" w:author="Arjan" w:date="2014-09-08T17:25:00Z"/>
                <w:rFonts w:ascii="Arial" w:eastAsia="Times New Roman" w:hAnsi="Arial" w:cs="Arial"/>
                <w:color w:val="000000"/>
                <w:sz w:val="20"/>
                <w:szCs w:val="20"/>
              </w:rPr>
            </w:pPr>
            <w:ins w:id="2472" w:author="Arjan" w:date="2014-09-08T17:25:00Z">
              <w:r w:rsidRPr="008F7B24">
                <w:rPr>
                  <w:rFonts w:ascii="Arial" w:eastAsia="Times New Roman" w:hAnsi="Arial" w:cs="Arial"/>
                  <w:color w:val="000000"/>
                  <w:sz w:val="20"/>
                  <w:szCs w:val="20"/>
                </w:rPr>
                <w:t>KING</w:t>
              </w:r>
            </w:ins>
          </w:p>
        </w:tc>
      </w:tr>
      <w:tr w:rsidR="001771D8" w:rsidRPr="008F7B24" w14:paraId="43EC0576" w14:textId="77777777" w:rsidTr="001F11C7">
        <w:trPr>
          <w:ins w:id="2473" w:author="Arjan" w:date="2014-09-08T17:25:00Z"/>
        </w:trPr>
        <w:tc>
          <w:tcPr>
            <w:tcW w:w="3780" w:type="dxa"/>
            <w:tcBorders>
              <w:top w:val="nil"/>
              <w:left w:val="nil"/>
              <w:bottom w:val="nil"/>
              <w:right w:val="nil"/>
            </w:tcBorders>
          </w:tcPr>
          <w:p w14:paraId="49EF882F" w14:textId="77777777" w:rsidR="001771D8" w:rsidRPr="008F7B24" w:rsidRDefault="001771D8" w:rsidP="001F11C7">
            <w:pPr>
              <w:autoSpaceDE w:val="0"/>
              <w:autoSpaceDN w:val="0"/>
              <w:adjustRightInd w:val="0"/>
              <w:spacing w:after="0" w:line="240" w:lineRule="auto"/>
              <w:rPr>
                <w:ins w:id="2474"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14:paraId="05485B87" w14:textId="77777777" w:rsidR="001771D8" w:rsidRPr="008F7B24" w:rsidRDefault="001771D8" w:rsidP="001F11C7">
            <w:pPr>
              <w:autoSpaceDE w:val="0"/>
              <w:autoSpaceDN w:val="0"/>
              <w:adjustRightInd w:val="0"/>
              <w:spacing w:after="0" w:line="240" w:lineRule="auto"/>
              <w:rPr>
                <w:ins w:id="2475" w:author="Arjan" w:date="2014-09-08T17:25:00Z"/>
                <w:rFonts w:ascii="Arial" w:eastAsia="Times New Roman" w:hAnsi="Arial" w:cs="Arial"/>
                <w:color w:val="000000"/>
                <w:sz w:val="20"/>
                <w:szCs w:val="20"/>
              </w:rPr>
            </w:pPr>
          </w:p>
        </w:tc>
      </w:tr>
      <w:tr w:rsidR="001771D8" w:rsidRPr="008F7B24" w14:paraId="16114CB2" w14:textId="77777777" w:rsidTr="001F11C7">
        <w:trPr>
          <w:ins w:id="2476" w:author="Arjan" w:date="2014-09-08T17:25:00Z"/>
        </w:trPr>
        <w:tc>
          <w:tcPr>
            <w:tcW w:w="3780" w:type="dxa"/>
            <w:tcBorders>
              <w:top w:val="nil"/>
              <w:left w:val="nil"/>
              <w:bottom w:val="nil"/>
              <w:right w:val="nil"/>
            </w:tcBorders>
          </w:tcPr>
          <w:p w14:paraId="509A5B47" w14:textId="77777777" w:rsidR="001771D8" w:rsidRPr="008F7B24" w:rsidRDefault="001771D8" w:rsidP="001F11C7">
            <w:pPr>
              <w:autoSpaceDE w:val="0"/>
              <w:autoSpaceDN w:val="0"/>
              <w:adjustRightInd w:val="0"/>
              <w:spacing w:after="0" w:line="240" w:lineRule="auto"/>
              <w:rPr>
                <w:ins w:id="2477" w:author="Arjan" w:date="2014-09-08T17:25:00Z"/>
                <w:rFonts w:ascii="Arial" w:eastAsia="Times New Roman" w:hAnsi="Arial" w:cs="Arial"/>
                <w:color w:val="000000"/>
                <w:sz w:val="20"/>
                <w:szCs w:val="20"/>
              </w:rPr>
            </w:pPr>
            <w:ins w:id="2478" w:author="Arjan" w:date="2014-09-08T17:25:00Z">
              <w:r w:rsidRPr="008F7B24">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4CACA3B6" w14:textId="77777777" w:rsidR="001771D8" w:rsidRPr="008F7B24" w:rsidRDefault="001771D8" w:rsidP="001F11C7">
            <w:pPr>
              <w:autoSpaceDE w:val="0"/>
              <w:autoSpaceDN w:val="0"/>
              <w:adjustRightInd w:val="0"/>
              <w:spacing w:after="0" w:line="240" w:lineRule="auto"/>
              <w:rPr>
                <w:ins w:id="2479" w:author="Arjan" w:date="2014-09-08T17:25:00Z"/>
                <w:rFonts w:ascii="Arial" w:eastAsia="Times New Roman" w:hAnsi="Arial" w:cs="Arial"/>
                <w:color w:val="000000"/>
                <w:sz w:val="20"/>
                <w:szCs w:val="20"/>
              </w:rPr>
            </w:pPr>
          </w:p>
        </w:tc>
      </w:tr>
      <w:tr w:rsidR="001771D8" w:rsidRPr="008F7B24" w14:paraId="348B6A9B" w14:textId="77777777" w:rsidTr="001F11C7">
        <w:trPr>
          <w:ins w:id="2480" w:author="Arjan" w:date="2014-09-08T17:25:00Z"/>
        </w:trPr>
        <w:tc>
          <w:tcPr>
            <w:tcW w:w="3780" w:type="dxa"/>
            <w:tcBorders>
              <w:top w:val="nil"/>
              <w:left w:val="nil"/>
              <w:bottom w:val="nil"/>
              <w:right w:val="nil"/>
            </w:tcBorders>
          </w:tcPr>
          <w:p w14:paraId="30B7F865" w14:textId="77777777" w:rsidR="001771D8" w:rsidRPr="008F7B24" w:rsidRDefault="001771D8" w:rsidP="001F11C7">
            <w:pPr>
              <w:autoSpaceDE w:val="0"/>
              <w:autoSpaceDN w:val="0"/>
              <w:adjustRightInd w:val="0"/>
              <w:spacing w:after="0" w:line="240" w:lineRule="auto"/>
              <w:rPr>
                <w:ins w:id="2481"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14:paraId="1CC10938" w14:textId="77777777" w:rsidR="001771D8" w:rsidRPr="008F7B24" w:rsidRDefault="001771D8" w:rsidP="001F11C7">
            <w:pPr>
              <w:autoSpaceDE w:val="0"/>
              <w:autoSpaceDN w:val="0"/>
              <w:adjustRightInd w:val="0"/>
              <w:spacing w:after="0" w:line="240" w:lineRule="auto"/>
              <w:rPr>
                <w:ins w:id="2482" w:author="Arjan" w:date="2014-09-08T17:25:00Z"/>
                <w:rFonts w:ascii="Arial" w:eastAsia="Times New Roman" w:hAnsi="Arial" w:cs="Arial"/>
                <w:color w:val="000000"/>
                <w:sz w:val="20"/>
                <w:szCs w:val="20"/>
              </w:rPr>
            </w:pPr>
          </w:p>
        </w:tc>
      </w:tr>
      <w:tr w:rsidR="001771D8" w:rsidRPr="008F7B24" w14:paraId="7559C102" w14:textId="77777777" w:rsidTr="001F11C7">
        <w:trPr>
          <w:ins w:id="2483" w:author="Arjan" w:date="2014-09-08T17:25:00Z"/>
        </w:trPr>
        <w:tc>
          <w:tcPr>
            <w:tcW w:w="3780" w:type="dxa"/>
            <w:tcBorders>
              <w:top w:val="nil"/>
              <w:left w:val="nil"/>
              <w:bottom w:val="nil"/>
              <w:right w:val="nil"/>
            </w:tcBorders>
          </w:tcPr>
          <w:p w14:paraId="63859E2A" w14:textId="77777777" w:rsidR="001771D8" w:rsidRPr="008F7B24" w:rsidRDefault="001771D8" w:rsidP="001F11C7">
            <w:pPr>
              <w:autoSpaceDE w:val="0"/>
              <w:autoSpaceDN w:val="0"/>
              <w:adjustRightInd w:val="0"/>
              <w:spacing w:after="0" w:line="240" w:lineRule="auto"/>
              <w:rPr>
                <w:ins w:id="2484" w:author="Arjan" w:date="2014-09-08T17:25:00Z"/>
                <w:rFonts w:ascii="Arial" w:eastAsia="Times New Roman" w:hAnsi="Arial" w:cs="Arial"/>
                <w:color w:val="000000"/>
                <w:sz w:val="20"/>
                <w:szCs w:val="20"/>
              </w:rPr>
            </w:pPr>
            <w:ins w:id="2485" w:author="Arjan" w:date="2014-09-08T17:25:00Z">
              <w:r w:rsidRPr="008F7B24">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181193A4" w14:textId="77777777" w:rsidR="001771D8" w:rsidRPr="008F7B24" w:rsidRDefault="00DA5D93" w:rsidP="001771D8">
            <w:pPr>
              <w:autoSpaceDE w:val="0"/>
              <w:autoSpaceDN w:val="0"/>
              <w:adjustRightInd w:val="0"/>
              <w:spacing w:after="0" w:line="240" w:lineRule="auto"/>
              <w:rPr>
                <w:ins w:id="2486" w:author="Arjan" w:date="2014-09-08T17:25:00Z"/>
                <w:rFonts w:ascii="Arial" w:eastAsia="Times New Roman" w:hAnsi="Arial" w:cs="Arial"/>
                <w:color w:val="000000"/>
                <w:sz w:val="20"/>
                <w:szCs w:val="20"/>
              </w:rPr>
            </w:pPr>
            <w:ins w:id="2487" w:author="Arjan" w:date="2014-09-08T17:25:00Z">
              <w:r w:rsidRPr="008F7B24">
                <w:rPr>
                  <w:rFonts w:ascii="Arial" w:hAnsi="Arial" w:cs="Arial"/>
                  <w:sz w:val="20"/>
                  <w:szCs w:val="20"/>
                  <w:lang w:val="en-AU"/>
                </w:rPr>
                <w:fldChar w:fldCharType="begin" w:fldLock="1"/>
              </w:r>
              <w:r w:rsidR="001771D8" w:rsidRPr="008F7B24">
                <w:rPr>
                  <w:rFonts w:ascii="Arial" w:hAnsi="Arial" w:cs="Arial"/>
                  <w:sz w:val="20"/>
                  <w:szCs w:val="20"/>
                  <w:lang w:val="en-AU"/>
                </w:rPr>
                <w:instrText xml:space="preserve">MERGEFIELD </w:instrText>
              </w:r>
              <w:r w:rsidR="001771D8" w:rsidRPr="008F7B24">
                <w:rPr>
                  <w:rFonts w:ascii="Arial" w:eastAsia="Times New Roman" w:hAnsi="Arial" w:cs="Arial"/>
                  <w:color w:val="000000"/>
                  <w:sz w:val="20"/>
                  <w:szCs w:val="20"/>
                </w:rPr>
                <w:instrText>Att.Alias</w:instrText>
              </w:r>
              <w:r w:rsidRPr="008F7B24">
                <w:rPr>
                  <w:rFonts w:ascii="Arial" w:hAnsi="Arial" w:cs="Arial"/>
                  <w:sz w:val="20"/>
                  <w:szCs w:val="20"/>
                  <w:lang w:val="en-AU"/>
                </w:rPr>
                <w:fldChar w:fldCharType="separate"/>
              </w:r>
              <w:r w:rsidR="001771D8" w:rsidRPr="008F7B24">
                <w:rPr>
                  <w:rFonts w:ascii="Arial" w:eastAsia="Times New Roman" w:hAnsi="Arial" w:cs="Arial"/>
                  <w:color w:val="000000"/>
                  <w:sz w:val="20"/>
                  <w:szCs w:val="20"/>
                </w:rPr>
                <w:t>a</w:t>
              </w:r>
              <w:r w:rsidRPr="008F7B24">
                <w:rPr>
                  <w:rFonts w:ascii="Arial" w:hAnsi="Arial" w:cs="Arial"/>
                  <w:sz w:val="20"/>
                  <w:szCs w:val="20"/>
                  <w:lang w:val="en-AU"/>
                </w:rPr>
                <w:fldChar w:fldCharType="end"/>
              </w:r>
            </w:ins>
            <w:ins w:id="2488" w:author="Arjan" w:date="2014-09-08T17:26:00Z">
              <w:r w:rsidR="001771D8">
                <w:rPr>
                  <w:rFonts w:ascii="Arial" w:hAnsi="Arial" w:cs="Arial"/>
                  <w:sz w:val="20"/>
                  <w:szCs w:val="20"/>
                  <w:lang w:val="en-AU"/>
                </w:rPr>
                <w:t>fzender</w:t>
              </w:r>
            </w:ins>
          </w:p>
        </w:tc>
      </w:tr>
      <w:tr w:rsidR="001771D8" w:rsidRPr="008F7B24" w14:paraId="10E0B50C" w14:textId="77777777" w:rsidTr="001F11C7">
        <w:trPr>
          <w:ins w:id="2489" w:author="Arjan" w:date="2014-09-08T17:25:00Z"/>
        </w:trPr>
        <w:tc>
          <w:tcPr>
            <w:tcW w:w="3780" w:type="dxa"/>
            <w:tcBorders>
              <w:top w:val="nil"/>
              <w:left w:val="nil"/>
              <w:bottom w:val="nil"/>
              <w:right w:val="nil"/>
            </w:tcBorders>
          </w:tcPr>
          <w:p w14:paraId="0F4E600B" w14:textId="77777777" w:rsidR="001771D8" w:rsidRPr="008F7B24" w:rsidRDefault="001771D8" w:rsidP="001F11C7">
            <w:pPr>
              <w:autoSpaceDE w:val="0"/>
              <w:autoSpaceDN w:val="0"/>
              <w:adjustRightInd w:val="0"/>
              <w:spacing w:after="0" w:line="240" w:lineRule="auto"/>
              <w:rPr>
                <w:ins w:id="2490"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14:paraId="4CC73247" w14:textId="77777777" w:rsidR="001771D8" w:rsidRPr="008F7B24" w:rsidRDefault="001771D8" w:rsidP="001F11C7">
            <w:pPr>
              <w:autoSpaceDE w:val="0"/>
              <w:autoSpaceDN w:val="0"/>
              <w:adjustRightInd w:val="0"/>
              <w:spacing w:after="0" w:line="240" w:lineRule="auto"/>
              <w:rPr>
                <w:ins w:id="2491" w:author="Arjan" w:date="2014-09-08T17:25:00Z"/>
                <w:rFonts w:ascii="Arial" w:eastAsia="Times New Roman" w:hAnsi="Arial" w:cs="Arial"/>
                <w:color w:val="000000"/>
                <w:sz w:val="20"/>
                <w:szCs w:val="20"/>
              </w:rPr>
            </w:pPr>
          </w:p>
        </w:tc>
      </w:tr>
      <w:tr w:rsidR="001771D8" w:rsidRPr="005C14BE" w14:paraId="3E69260F" w14:textId="77777777" w:rsidTr="001F11C7">
        <w:trPr>
          <w:ins w:id="2492" w:author="Arjan" w:date="2014-09-08T17:25:00Z"/>
        </w:trPr>
        <w:tc>
          <w:tcPr>
            <w:tcW w:w="3780" w:type="dxa"/>
            <w:tcBorders>
              <w:top w:val="nil"/>
              <w:left w:val="nil"/>
              <w:bottom w:val="nil"/>
              <w:right w:val="nil"/>
            </w:tcBorders>
          </w:tcPr>
          <w:p w14:paraId="178E4C60" w14:textId="77777777" w:rsidR="001771D8" w:rsidRPr="008F7B24" w:rsidRDefault="001771D8" w:rsidP="001F11C7">
            <w:pPr>
              <w:autoSpaceDE w:val="0"/>
              <w:autoSpaceDN w:val="0"/>
              <w:adjustRightInd w:val="0"/>
              <w:spacing w:after="0" w:line="240" w:lineRule="auto"/>
              <w:rPr>
                <w:ins w:id="2493" w:author="Arjan" w:date="2014-09-08T17:25:00Z"/>
                <w:rFonts w:ascii="Arial" w:eastAsia="Times New Roman" w:hAnsi="Arial" w:cs="Arial"/>
                <w:color w:val="000000"/>
                <w:sz w:val="20"/>
                <w:szCs w:val="20"/>
              </w:rPr>
            </w:pPr>
            <w:ins w:id="2494" w:author="Arjan" w:date="2014-09-08T17:25:00Z">
              <w:r w:rsidRPr="008F7B24">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4914CF7F" w14:textId="77777777" w:rsidR="001771D8" w:rsidRPr="00DD0F4F" w:rsidRDefault="00DA5D93" w:rsidP="001771D8">
            <w:pPr>
              <w:autoSpaceDE w:val="0"/>
              <w:autoSpaceDN w:val="0"/>
              <w:adjustRightInd w:val="0"/>
              <w:spacing w:after="0" w:line="240" w:lineRule="auto"/>
              <w:rPr>
                <w:ins w:id="2495" w:author="Arjan" w:date="2014-09-08T17:25:00Z"/>
                <w:rFonts w:ascii="Arial" w:eastAsia="Times New Roman" w:hAnsi="Arial" w:cs="Arial"/>
                <w:color w:val="000000"/>
                <w:sz w:val="20"/>
                <w:szCs w:val="20"/>
                <w:lang w:val="nl-NL"/>
              </w:rPr>
            </w:pPr>
            <w:ins w:id="2496" w:author="Arjan" w:date="2014-09-08T17:25:00Z">
              <w:r w:rsidRPr="008F7B24">
                <w:rPr>
                  <w:rFonts w:ascii="Arial" w:hAnsi="Arial" w:cs="Arial"/>
                  <w:sz w:val="20"/>
                  <w:szCs w:val="20"/>
                  <w:lang w:val="en-AU"/>
                </w:rPr>
                <w:fldChar w:fldCharType="begin" w:fldLock="1"/>
              </w:r>
              <w:r w:rsidR="001771D8" w:rsidRPr="00DD0F4F">
                <w:rPr>
                  <w:rFonts w:ascii="Arial" w:hAnsi="Arial" w:cs="Arial"/>
                  <w:sz w:val="20"/>
                  <w:szCs w:val="20"/>
                  <w:lang w:val="nl-NL"/>
                </w:rPr>
                <w:instrText xml:space="preserve">MERGEFIELD </w:instrText>
              </w:r>
              <w:r w:rsidR="001771D8" w:rsidRPr="00DD0F4F">
                <w:rPr>
                  <w:rFonts w:ascii="Arial" w:eastAsia="Times New Roman" w:hAnsi="Arial" w:cs="Arial"/>
                  <w:color w:val="000000"/>
                  <w:sz w:val="20"/>
                  <w:szCs w:val="20"/>
                  <w:lang w:val="nl-NL"/>
                </w:rPr>
                <w:instrText>Att.Notes</w:instrText>
              </w:r>
              <w:r w:rsidRPr="008F7B24">
                <w:rPr>
                  <w:rFonts w:ascii="Arial" w:hAnsi="Arial" w:cs="Arial"/>
                  <w:sz w:val="20"/>
                  <w:szCs w:val="20"/>
                  <w:lang w:val="en-AU"/>
                </w:rPr>
                <w:fldChar w:fldCharType="end"/>
              </w:r>
              <w:r w:rsidR="001771D8" w:rsidRPr="00DD0F4F">
                <w:rPr>
                  <w:rFonts w:ascii="Arial" w:eastAsia="Times New Roman" w:hAnsi="Arial" w:cs="Arial"/>
                  <w:color w:val="610E6A"/>
                  <w:sz w:val="20"/>
                  <w:szCs w:val="20"/>
                  <w:lang w:val="nl-NL"/>
                </w:rPr>
                <w:t xml:space="preserve">De persoon of organisatie </w:t>
              </w:r>
            </w:ins>
            <w:ins w:id="2497" w:author="Arjan" w:date="2014-09-08T17:26:00Z">
              <w:r w:rsidR="001771D8" w:rsidRPr="00DD0F4F">
                <w:rPr>
                  <w:rFonts w:ascii="Arial" w:eastAsia="Times New Roman" w:hAnsi="Arial" w:cs="Arial"/>
                  <w:color w:val="610E6A"/>
                  <w:sz w:val="20"/>
                  <w:szCs w:val="20"/>
                  <w:lang w:val="nl-NL"/>
                </w:rPr>
                <w:t>waar</w:t>
              </w:r>
            </w:ins>
            <w:ins w:id="2498" w:author="Arjan" w:date="2014-09-08T17:25:00Z">
              <w:r w:rsidR="001771D8" w:rsidRPr="00DD0F4F">
                <w:rPr>
                  <w:rFonts w:ascii="Arial" w:eastAsia="Times New Roman" w:hAnsi="Arial" w:cs="Arial"/>
                  <w:color w:val="610E6A"/>
                  <w:sz w:val="20"/>
                  <w:szCs w:val="20"/>
                  <w:lang w:val="nl-NL"/>
                </w:rPr>
                <w:t>van het</w:t>
              </w:r>
            </w:ins>
            <w:ins w:id="2499" w:author="Arjan" w:date="2014-09-08T17:27:00Z">
              <w:r w:rsidR="001771D8" w:rsidRPr="00DD0F4F">
                <w:rPr>
                  <w:rFonts w:ascii="Arial" w:eastAsia="Times New Roman" w:hAnsi="Arial" w:cs="Arial"/>
                  <w:color w:val="610E6A"/>
                  <w:sz w:val="20"/>
                  <w:szCs w:val="20"/>
                  <w:lang w:val="nl-NL"/>
                </w:rPr>
                <w:t xml:space="preserve"> </w:t>
              </w:r>
            </w:ins>
            <w:ins w:id="2500" w:author="Arjan" w:date="2014-09-08T17:25:00Z">
              <w:r w:rsidR="001771D8" w:rsidRPr="00DD0F4F">
                <w:rPr>
                  <w:rFonts w:ascii="Arial" w:eastAsia="Times New Roman" w:hAnsi="Arial" w:cs="Arial"/>
                  <w:color w:val="610E6A"/>
                  <w:sz w:val="20"/>
                  <w:szCs w:val="20"/>
                  <w:lang w:val="nl-NL"/>
                </w:rPr>
                <w:t>informatieobject</w:t>
              </w:r>
            </w:ins>
            <w:ins w:id="2501" w:author="Arjan" w:date="2014-09-08T17:27:00Z">
              <w:r w:rsidR="001771D8" w:rsidRPr="00DD0F4F">
                <w:rPr>
                  <w:rFonts w:ascii="Arial" w:eastAsia="Times New Roman" w:hAnsi="Arial" w:cs="Arial"/>
                  <w:color w:val="610E6A"/>
                  <w:sz w:val="20"/>
                  <w:szCs w:val="20"/>
                  <w:lang w:val="nl-NL"/>
                </w:rPr>
                <w:t xml:space="preserve"> is ontvangen</w:t>
              </w:r>
            </w:ins>
            <w:ins w:id="2502" w:author="Arjan" w:date="2014-09-08T17:25:00Z">
              <w:r w:rsidR="001771D8" w:rsidRPr="00DD0F4F">
                <w:rPr>
                  <w:rFonts w:ascii="Arial" w:eastAsia="Times New Roman" w:hAnsi="Arial" w:cs="Arial"/>
                  <w:color w:val="610E6A"/>
                  <w:sz w:val="20"/>
                  <w:szCs w:val="20"/>
                  <w:lang w:val="nl-NL"/>
                </w:rPr>
                <w:t>.</w:t>
              </w:r>
            </w:ins>
          </w:p>
        </w:tc>
      </w:tr>
      <w:tr w:rsidR="001771D8" w:rsidRPr="005C14BE" w14:paraId="18A362B7" w14:textId="77777777" w:rsidTr="001F11C7">
        <w:trPr>
          <w:trHeight w:val="230"/>
          <w:ins w:id="2503" w:author="Arjan" w:date="2014-09-08T17:25:00Z"/>
        </w:trPr>
        <w:tc>
          <w:tcPr>
            <w:tcW w:w="3780" w:type="dxa"/>
            <w:tcBorders>
              <w:top w:val="nil"/>
              <w:left w:val="nil"/>
              <w:bottom w:val="nil"/>
              <w:right w:val="nil"/>
            </w:tcBorders>
          </w:tcPr>
          <w:p w14:paraId="62E5EF01" w14:textId="77777777" w:rsidR="001771D8" w:rsidRPr="00DD0F4F" w:rsidRDefault="001771D8" w:rsidP="001F11C7">
            <w:pPr>
              <w:autoSpaceDE w:val="0"/>
              <w:autoSpaceDN w:val="0"/>
              <w:adjustRightInd w:val="0"/>
              <w:spacing w:after="0" w:line="240" w:lineRule="auto"/>
              <w:rPr>
                <w:ins w:id="2504" w:author="Arjan" w:date="2014-09-08T17:2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2A0EE63C" w14:textId="77777777" w:rsidR="001771D8" w:rsidRPr="00DD0F4F" w:rsidRDefault="001771D8" w:rsidP="001F11C7">
            <w:pPr>
              <w:autoSpaceDE w:val="0"/>
              <w:autoSpaceDN w:val="0"/>
              <w:adjustRightInd w:val="0"/>
              <w:spacing w:after="0" w:line="240" w:lineRule="auto"/>
              <w:rPr>
                <w:ins w:id="2505" w:author="Arjan" w:date="2014-09-08T17:25:00Z"/>
                <w:rFonts w:ascii="Arial" w:eastAsia="Times New Roman" w:hAnsi="Arial" w:cs="Arial"/>
                <w:color w:val="000000"/>
                <w:sz w:val="20"/>
                <w:szCs w:val="20"/>
                <w:lang w:val="nl-NL"/>
              </w:rPr>
            </w:pPr>
          </w:p>
        </w:tc>
      </w:tr>
      <w:tr w:rsidR="001771D8" w:rsidRPr="008F7B24" w14:paraId="617E57E0" w14:textId="77777777" w:rsidTr="001F11C7">
        <w:trPr>
          <w:trHeight w:val="230"/>
          <w:ins w:id="2506" w:author="Arjan" w:date="2014-09-08T17:25:00Z"/>
        </w:trPr>
        <w:tc>
          <w:tcPr>
            <w:tcW w:w="3780" w:type="dxa"/>
            <w:tcBorders>
              <w:top w:val="nil"/>
              <w:left w:val="nil"/>
              <w:bottom w:val="nil"/>
              <w:right w:val="nil"/>
            </w:tcBorders>
          </w:tcPr>
          <w:p w14:paraId="4F0ED4EE" w14:textId="77777777" w:rsidR="001771D8" w:rsidRPr="008F7B24" w:rsidRDefault="001771D8" w:rsidP="001F11C7">
            <w:pPr>
              <w:autoSpaceDE w:val="0"/>
              <w:autoSpaceDN w:val="0"/>
              <w:adjustRightInd w:val="0"/>
              <w:spacing w:after="0" w:line="240" w:lineRule="auto"/>
              <w:rPr>
                <w:ins w:id="2507" w:author="Arjan" w:date="2014-09-08T17:25:00Z"/>
                <w:rFonts w:ascii="Arial" w:eastAsia="Times New Roman" w:hAnsi="Arial" w:cs="Arial"/>
                <w:color w:val="000000"/>
                <w:sz w:val="20"/>
                <w:szCs w:val="20"/>
              </w:rPr>
            </w:pPr>
            <w:ins w:id="2508" w:author="Arjan" w:date="2014-09-08T17:25:00Z">
              <w:r w:rsidRPr="008F7B24">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070B8F1F" w14:textId="77777777" w:rsidR="001771D8" w:rsidRPr="008F7B24" w:rsidRDefault="001771D8" w:rsidP="001771D8">
            <w:pPr>
              <w:autoSpaceDE w:val="0"/>
              <w:autoSpaceDN w:val="0"/>
              <w:adjustRightInd w:val="0"/>
              <w:spacing w:after="0" w:line="240" w:lineRule="auto"/>
              <w:rPr>
                <w:ins w:id="2509" w:author="Arjan" w:date="2014-09-08T17:25:00Z"/>
                <w:rFonts w:ascii="Arial" w:eastAsia="Times New Roman" w:hAnsi="Arial" w:cs="Arial"/>
                <w:color w:val="000000"/>
                <w:sz w:val="20"/>
                <w:szCs w:val="20"/>
              </w:rPr>
            </w:pPr>
            <w:ins w:id="2510" w:author="Arjan" w:date="2014-09-08T17:25:00Z">
              <w:r w:rsidRPr="008F7B24">
                <w:rPr>
                  <w:rFonts w:ascii="Arial" w:eastAsia="Times New Roman" w:hAnsi="Arial" w:cs="Arial"/>
                  <w:color w:val="000000"/>
                  <w:sz w:val="20"/>
                  <w:szCs w:val="20"/>
                </w:rPr>
                <w:t xml:space="preserve">KING </w:t>
              </w:r>
            </w:ins>
          </w:p>
        </w:tc>
      </w:tr>
      <w:tr w:rsidR="001771D8" w:rsidRPr="008F7B24" w14:paraId="47E21F24" w14:textId="77777777" w:rsidTr="001F11C7">
        <w:trPr>
          <w:ins w:id="2511" w:author="Arjan" w:date="2014-09-08T17:25:00Z"/>
        </w:trPr>
        <w:tc>
          <w:tcPr>
            <w:tcW w:w="3780" w:type="dxa"/>
            <w:tcBorders>
              <w:top w:val="nil"/>
              <w:left w:val="nil"/>
              <w:bottom w:val="nil"/>
              <w:right w:val="nil"/>
            </w:tcBorders>
          </w:tcPr>
          <w:p w14:paraId="46FE0E62" w14:textId="77777777" w:rsidR="001771D8" w:rsidRPr="008F7B24" w:rsidRDefault="001771D8" w:rsidP="001F11C7">
            <w:pPr>
              <w:autoSpaceDE w:val="0"/>
              <w:autoSpaceDN w:val="0"/>
              <w:adjustRightInd w:val="0"/>
              <w:spacing w:after="0" w:line="240" w:lineRule="auto"/>
              <w:rPr>
                <w:ins w:id="2512"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14:paraId="1B7A8F8F" w14:textId="77777777" w:rsidR="001771D8" w:rsidRPr="008F7B24" w:rsidRDefault="001771D8" w:rsidP="001F11C7">
            <w:pPr>
              <w:autoSpaceDE w:val="0"/>
              <w:autoSpaceDN w:val="0"/>
              <w:adjustRightInd w:val="0"/>
              <w:spacing w:after="0" w:line="240" w:lineRule="auto"/>
              <w:rPr>
                <w:ins w:id="2513" w:author="Arjan" w:date="2014-09-08T17:25:00Z"/>
                <w:rFonts w:ascii="Arial" w:eastAsia="Times New Roman" w:hAnsi="Arial" w:cs="Arial"/>
                <w:color w:val="000000"/>
                <w:sz w:val="20"/>
                <w:szCs w:val="20"/>
              </w:rPr>
            </w:pPr>
          </w:p>
        </w:tc>
      </w:tr>
      <w:tr w:rsidR="001771D8" w:rsidRPr="008F7B24" w14:paraId="270496BA" w14:textId="77777777" w:rsidTr="001F11C7">
        <w:trPr>
          <w:ins w:id="2514" w:author="Arjan" w:date="2014-09-08T17:25:00Z"/>
        </w:trPr>
        <w:tc>
          <w:tcPr>
            <w:tcW w:w="3780" w:type="dxa"/>
            <w:tcBorders>
              <w:top w:val="nil"/>
              <w:left w:val="nil"/>
              <w:bottom w:val="nil"/>
              <w:right w:val="nil"/>
            </w:tcBorders>
          </w:tcPr>
          <w:p w14:paraId="48D178C7" w14:textId="77777777" w:rsidR="001771D8" w:rsidRPr="008F7B24" w:rsidRDefault="001771D8" w:rsidP="001F11C7">
            <w:pPr>
              <w:autoSpaceDE w:val="0"/>
              <w:autoSpaceDN w:val="0"/>
              <w:adjustRightInd w:val="0"/>
              <w:spacing w:after="0" w:line="240" w:lineRule="auto"/>
              <w:rPr>
                <w:ins w:id="2515" w:author="Arjan" w:date="2014-09-08T17:25:00Z"/>
                <w:rFonts w:ascii="Arial" w:eastAsia="Times New Roman" w:hAnsi="Arial" w:cs="Arial"/>
                <w:color w:val="000000"/>
                <w:sz w:val="20"/>
                <w:szCs w:val="20"/>
              </w:rPr>
            </w:pPr>
            <w:ins w:id="2516" w:author="Arjan" w:date="2014-09-08T17:25:00Z">
              <w:r w:rsidRPr="008F7B24">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271335D3" w14:textId="77777777" w:rsidR="001771D8" w:rsidRPr="008F7B24" w:rsidRDefault="001771D8" w:rsidP="001771D8">
            <w:pPr>
              <w:autoSpaceDE w:val="0"/>
              <w:autoSpaceDN w:val="0"/>
              <w:adjustRightInd w:val="0"/>
              <w:spacing w:after="0" w:line="240" w:lineRule="auto"/>
              <w:rPr>
                <w:ins w:id="2517" w:author="Arjan" w:date="2014-09-08T17:25:00Z"/>
                <w:rFonts w:ascii="Arial" w:eastAsia="Times New Roman" w:hAnsi="Arial" w:cs="Arial"/>
                <w:color w:val="000000"/>
                <w:sz w:val="20"/>
                <w:szCs w:val="20"/>
              </w:rPr>
            </w:pPr>
            <w:ins w:id="2518" w:author="Arjan" w:date="2014-09-08T17:25:00Z">
              <w:r w:rsidRPr="008F7B24">
                <w:rPr>
                  <w:rFonts w:ascii="Arial" w:eastAsia="Times New Roman" w:hAnsi="Arial" w:cs="Arial"/>
                  <w:color w:val="000000"/>
                  <w:sz w:val="20"/>
                  <w:szCs w:val="20"/>
                </w:rPr>
                <w:t xml:space="preserve">1 </w:t>
              </w:r>
            </w:ins>
            <w:ins w:id="2519" w:author="Arjan" w:date="2014-09-08T17:27:00Z">
              <w:r>
                <w:rPr>
                  <w:rFonts w:ascii="Arial" w:eastAsia="Times New Roman" w:hAnsi="Arial" w:cs="Arial"/>
                  <w:color w:val="000000"/>
                  <w:sz w:val="20"/>
                  <w:szCs w:val="20"/>
                </w:rPr>
                <w:t>september 2014</w:t>
              </w:r>
            </w:ins>
          </w:p>
        </w:tc>
      </w:tr>
      <w:tr w:rsidR="001771D8" w:rsidRPr="008F7B24" w14:paraId="1AB7ED0E" w14:textId="77777777" w:rsidTr="001F11C7">
        <w:trPr>
          <w:ins w:id="2520" w:author="Arjan" w:date="2014-09-08T17:25:00Z"/>
        </w:trPr>
        <w:tc>
          <w:tcPr>
            <w:tcW w:w="3780" w:type="dxa"/>
            <w:tcBorders>
              <w:top w:val="nil"/>
              <w:left w:val="nil"/>
              <w:bottom w:val="nil"/>
              <w:right w:val="nil"/>
            </w:tcBorders>
          </w:tcPr>
          <w:p w14:paraId="76172473" w14:textId="77777777" w:rsidR="001771D8" w:rsidRPr="008F7B24" w:rsidRDefault="001771D8" w:rsidP="001F11C7">
            <w:pPr>
              <w:autoSpaceDE w:val="0"/>
              <w:autoSpaceDN w:val="0"/>
              <w:adjustRightInd w:val="0"/>
              <w:spacing w:after="0" w:line="240" w:lineRule="auto"/>
              <w:rPr>
                <w:ins w:id="2521"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14:paraId="70DE4988" w14:textId="77777777" w:rsidR="001771D8" w:rsidRPr="008F7B24" w:rsidRDefault="001771D8" w:rsidP="001F11C7">
            <w:pPr>
              <w:autoSpaceDE w:val="0"/>
              <w:autoSpaceDN w:val="0"/>
              <w:adjustRightInd w:val="0"/>
              <w:spacing w:after="0" w:line="240" w:lineRule="auto"/>
              <w:rPr>
                <w:ins w:id="2522" w:author="Arjan" w:date="2014-09-08T17:25:00Z"/>
                <w:rFonts w:ascii="Arial" w:eastAsia="Times New Roman" w:hAnsi="Arial" w:cs="Arial"/>
                <w:color w:val="000000"/>
                <w:sz w:val="20"/>
                <w:szCs w:val="20"/>
              </w:rPr>
            </w:pPr>
          </w:p>
        </w:tc>
      </w:tr>
      <w:tr w:rsidR="001771D8" w:rsidRPr="005C14BE" w14:paraId="746BF7F9" w14:textId="77777777" w:rsidTr="001F11C7">
        <w:trPr>
          <w:ins w:id="2523" w:author="Arjan" w:date="2014-09-08T17:25:00Z"/>
        </w:trPr>
        <w:tc>
          <w:tcPr>
            <w:tcW w:w="3780" w:type="dxa"/>
            <w:tcBorders>
              <w:top w:val="nil"/>
              <w:left w:val="nil"/>
              <w:bottom w:val="nil"/>
              <w:right w:val="nil"/>
            </w:tcBorders>
          </w:tcPr>
          <w:p w14:paraId="1D0DF54D" w14:textId="77777777" w:rsidR="001771D8" w:rsidRPr="008F7B24" w:rsidRDefault="001771D8" w:rsidP="001F11C7">
            <w:pPr>
              <w:autoSpaceDE w:val="0"/>
              <w:autoSpaceDN w:val="0"/>
              <w:adjustRightInd w:val="0"/>
              <w:spacing w:after="0" w:line="240" w:lineRule="auto"/>
              <w:rPr>
                <w:ins w:id="2524" w:author="Arjan" w:date="2014-09-08T17:25:00Z"/>
                <w:rFonts w:ascii="Arial" w:eastAsia="Times New Roman" w:hAnsi="Arial" w:cs="Arial"/>
                <w:color w:val="000000"/>
                <w:sz w:val="20"/>
                <w:szCs w:val="20"/>
              </w:rPr>
            </w:pPr>
            <w:ins w:id="2525" w:author="Arjan" w:date="2014-09-08T17:25:00Z">
              <w:r w:rsidRPr="008F7B24">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3B883BD4" w14:textId="77777777" w:rsidR="001771D8" w:rsidRPr="00DD0F4F" w:rsidRDefault="001771D8" w:rsidP="00770E30">
            <w:pPr>
              <w:autoSpaceDE w:val="0"/>
              <w:autoSpaceDN w:val="0"/>
              <w:adjustRightInd w:val="0"/>
              <w:spacing w:after="0" w:line="240" w:lineRule="auto"/>
              <w:rPr>
                <w:ins w:id="2526" w:author="Arjan" w:date="2014-09-08T17:25:00Z"/>
                <w:rFonts w:ascii="Arial" w:eastAsia="Times New Roman" w:hAnsi="Arial" w:cs="Arial"/>
                <w:color w:val="000000"/>
                <w:sz w:val="20"/>
                <w:szCs w:val="20"/>
                <w:lang w:val="nl-NL"/>
              </w:rPr>
            </w:pPr>
            <w:ins w:id="2527" w:author="Arjan" w:date="2014-09-08T17:27:00Z">
              <w:r w:rsidRPr="00DD0F4F">
                <w:rPr>
                  <w:rFonts w:ascii="Arial" w:eastAsia="Times New Roman" w:hAnsi="Arial" w:cs="Arial"/>
                  <w:color w:val="000000"/>
                  <w:sz w:val="20"/>
                  <w:szCs w:val="20"/>
                  <w:lang w:val="nl-NL"/>
                </w:rPr>
                <w:t>Betreft de NAW-gegevens van de afzender</w:t>
              </w:r>
            </w:ins>
            <w:ins w:id="2528" w:author="Arjan" w:date="2014-09-08T17:28:00Z">
              <w:r w:rsidRPr="00DD0F4F">
                <w:rPr>
                  <w:rFonts w:ascii="Arial" w:eastAsia="Times New Roman" w:hAnsi="Arial" w:cs="Arial"/>
                  <w:color w:val="000000"/>
                  <w:sz w:val="20"/>
                  <w:szCs w:val="20"/>
                  <w:lang w:val="nl-NL"/>
                </w:rPr>
                <w:t xml:space="preserve"> van een, door de zaakbehandelende organisatie, ontvangen </w:t>
              </w:r>
            </w:ins>
            <w:ins w:id="2529" w:author="Arjan" w:date="2014-09-08T17:29:00Z">
              <w:r w:rsidRPr="00DD0F4F">
                <w:rPr>
                  <w:rFonts w:ascii="Arial" w:eastAsia="Times New Roman" w:hAnsi="Arial" w:cs="Arial"/>
                  <w:color w:val="000000"/>
                  <w:sz w:val="20"/>
                  <w:szCs w:val="20"/>
                  <w:lang w:val="nl-NL"/>
                </w:rPr>
                <w:t>INFORMATIEOBJECT</w:t>
              </w:r>
            </w:ins>
            <w:ins w:id="2530" w:author="Arjan" w:date="2014-09-08T17:28:00Z">
              <w:r w:rsidRPr="00DD0F4F">
                <w:rPr>
                  <w:rFonts w:ascii="Arial" w:eastAsia="Times New Roman" w:hAnsi="Arial" w:cs="Arial"/>
                  <w:color w:val="000000"/>
                  <w:sz w:val="20"/>
                  <w:szCs w:val="20"/>
                  <w:lang w:val="nl-NL"/>
                </w:rPr>
                <w:t xml:space="preserve"> indien de afzender daarvan niet </w:t>
              </w:r>
            </w:ins>
            <w:ins w:id="2531" w:author="Arjan" w:date="2014-09-08T17:43:00Z">
              <w:r w:rsidR="00770E30" w:rsidRPr="00DD0F4F">
                <w:rPr>
                  <w:rFonts w:ascii="Arial" w:eastAsia="Times New Roman" w:hAnsi="Arial" w:cs="Arial"/>
                  <w:color w:val="000000"/>
                  <w:sz w:val="20"/>
                  <w:szCs w:val="20"/>
                  <w:lang w:val="nl-NL"/>
                </w:rPr>
                <w:t xml:space="preserve">gestructureerd </w:t>
              </w:r>
            </w:ins>
            <w:ins w:id="2532" w:author="Arjan" w:date="2014-09-08T17:28:00Z">
              <w:r w:rsidRPr="00DD0F4F">
                <w:rPr>
                  <w:rFonts w:ascii="Arial" w:eastAsia="Times New Roman" w:hAnsi="Arial" w:cs="Arial"/>
                  <w:color w:val="000000"/>
                  <w:sz w:val="20"/>
                  <w:szCs w:val="20"/>
                  <w:lang w:val="nl-NL"/>
                </w:rPr>
                <w:t>is vas</w:t>
              </w:r>
            </w:ins>
            <w:ins w:id="2533" w:author="Arjan" w:date="2014-09-08T17:29:00Z">
              <w:r w:rsidRPr="00DD0F4F">
                <w:rPr>
                  <w:rFonts w:ascii="Arial" w:eastAsia="Times New Roman" w:hAnsi="Arial" w:cs="Arial"/>
                  <w:color w:val="000000"/>
                  <w:sz w:val="20"/>
                  <w:szCs w:val="20"/>
                  <w:lang w:val="nl-NL"/>
                </w:rPr>
                <w:t>t</w:t>
              </w:r>
            </w:ins>
            <w:ins w:id="2534" w:author="Arjan" w:date="2014-09-08T17:28:00Z">
              <w:r w:rsidRPr="00DD0F4F">
                <w:rPr>
                  <w:rFonts w:ascii="Arial" w:eastAsia="Times New Roman" w:hAnsi="Arial" w:cs="Arial"/>
                  <w:color w:val="000000"/>
                  <w:sz w:val="20"/>
                  <w:szCs w:val="20"/>
                  <w:lang w:val="nl-NL"/>
                </w:rPr>
                <w:t xml:space="preserve">gelegd door middel van de relatie </w:t>
              </w:r>
            </w:ins>
            <w:ins w:id="2535" w:author="Arjan" w:date="2014-09-08T17:30:00Z">
              <w:r w:rsidRPr="00DD0F4F">
                <w:rPr>
                  <w:rFonts w:ascii="Arial" w:eastAsia="Times New Roman" w:hAnsi="Arial" w:cs="Arial"/>
                  <w:color w:val="000000"/>
                  <w:sz w:val="20"/>
                  <w:szCs w:val="20"/>
                  <w:lang w:val="nl-NL"/>
                </w:rPr>
                <w:t>‘INFORMATIEOBJECT</w:t>
              </w:r>
            </w:ins>
            <w:ins w:id="2536" w:author="Arjan" w:date="2014-09-08T17:25:00Z">
              <w:r w:rsidRPr="00DD0F4F">
                <w:rPr>
                  <w:rFonts w:ascii="Arial" w:eastAsia="Times New Roman" w:hAnsi="Arial" w:cs="Arial"/>
                  <w:color w:val="000000"/>
                  <w:sz w:val="20"/>
                  <w:szCs w:val="20"/>
                  <w:lang w:val="nl-NL"/>
                </w:rPr>
                <w:t>.</w:t>
              </w:r>
            </w:ins>
            <w:ins w:id="2537" w:author="Arjan" w:date="2014-09-08T17:30:00Z">
              <w:r w:rsidRPr="00DD0F4F">
                <w:rPr>
                  <w:rFonts w:ascii="Arial" w:eastAsia="Times New Roman" w:hAnsi="Arial" w:cs="Arial"/>
                  <w:color w:val="000000"/>
                  <w:sz w:val="20"/>
                  <w:szCs w:val="20"/>
                  <w:lang w:val="nl-NL"/>
                </w:rPr>
                <w:t xml:space="preserve">is ontvangen van of </w:t>
              </w:r>
            </w:ins>
            <w:ins w:id="2538" w:author="Arjan" w:date="2014-09-08T17:39:00Z">
              <w:r w:rsidR="00CA7751" w:rsidRPr="00DD0F4F">
                <w:rPr>
                  <w:rFonts w:ascii="Arial" w:eastAsia="Times New Roman" w:hAnsi="Arial" w:cs="Arial"/>
                  <w:color w:val="000000"/>
                  <w:sz w:val="20"/>
                  <w:szCs w:val="20"/>
                  <w:lang w:val="nl-NL"/>
                </w:rPr>
                <w:t>verzonden</w:t>
              </w:r>
            </w:ins>
            <w:ins w:id="2539" w:author="Arjan" w:date="2014-09-08T17:30:00Z">
              <w:r w:rsidRPr="00DD0F4F">
                <w:rPr>
                  <w:rFonts w:ascii="Arial" w:eastAsia="Times New Roman" w:hAnsi="Arial" w:cs="Arial"/>
                  <w:color w:val="000000"/>
                  <w:sz w:val="20"/>
                  <w:szCs w:val="20"/>
                  <w:lang w:val="nl-NL"/>
                </w:rPr>
                <w:t xml:space="preserve"> aan BETROKKENE’.</w:t>
              </w:r>
            </w:ins>
            <w:ins w:id="2540" w:author="Arjan" w:date="2014-09-08T17:25:00Z">
              <w:r w:rsidRPr="00DD0F4F">
                <w:rPr>
                  <w:rFonts w:ascii="Arial" w:eastAsia="Times New Roman" w:hAnsi="Arial" w:cs="Arial"/>
                  <w:color w:val="000000"/>
                  <w:sz w:val="20"/>
                  <w:szCs w:val="20"/>
                  <w:lang w:val="nl-NL"/>
                </w:rPr>
                <w:t xml:space="preserve"> </w:t>
              </w:r>
            </w:ins>
            <w:ins w:id="2541" w:author="Arjan" w:date="2014-09-08T17:45:00Z">
              <w:r w:rsidR="00770E30" w:rsidRPr="00DD0F4F">
                <w:rPr>
                  <w:rFonts w:ascii="Arial" w:eastAsia="Times New Roman" w:hAnsi="Arial" w:cs="Arial"/>
                  <w:color w:val="000000"/>
                  <w:sz w:val="20"/>
                  <w:szCs w:val="20"/>
                  <w:lang w:val="nl-NL"/>
                </w:rPr>
                <w:t>D</w:t>
              </w:r>
            </w:ins>
            <w:ins w:id="2542" w:author="Arjan" w:date="2014-09-08T17:44:00Z">
              <w:r w:rsidR="00770E30" w:rsidRPr="00DD0F4F">
                <w:rPr>
                  <w:lang w:val="nl-NL"/>
                </w:rPr>
                <w:t xml:space="preserve">e zaakbehandelende organisatie </w:t>
              </w:r>
            </w:ins>
            <w:ins w:id="2543" w:author="Arjan" w:date="2014-09-08T17:46:00Z">
              <w:r w:rsidR="00770E30" w:rsidRPr="00DD0F4F">
                <w:rPr>
                  <w:lang w:val="nl-NL"/>
                </w:rPr>
                <w:t xml:space="preserve">heeft hiermee per informatieobject een keuze om </w:t>
              </w:r>
            </w:ins>
            <w:ins w:id="2544" w:author="Arjan" w:date="2014-09-08T17:44:00Z">
              <w:r w:rsidR="00770E30" w:rsidRPr="00DD0F4F">
                <w:rPr>
                  <w:lang w:val="nl-NL"/>
                </w:rPr>
                <w:t xml:space="preserve">deze gegevens </w:t>
              </w:r>
            </w:ins>
            <w:ins w:id="2545" w:author="Arjan" w:date="2014-09-08T17:47:00Z">
              <w:r w:rsidR="00770E30" w:rsidRPr="00DD0F4F">
                <w:rPr>
                  <w:lang w:val="nl-NL"/>
                </w:rPr>
                <w:t xml:space="preserve">al dan niet </w:t>
              </w:r>
            </w:ins>
            <w:ins w:id="2546" w:author="Arjan" w:date="2014-09-08T17:44:00Z">
              <w:r w:rsidR="00770E30" w:rsidRPr="00DD0F4F">
                <w:rPr>
                  <w:lang w:val="nl-NL"/>
                </w:rPr>
                <w:t xml:space="preserve">gestructureerd vast te leggen. </w:t>
              </w:r>
            </w:ins>
            <w:ins w:id="2547" w:author="Arjan" w:date="2014-09-08T17:25:00Z">
              <w:r w:rsidRPr="00DD0F4F">
                <w:rPr>
                  <w:rFonts w:ascii="Arial" w:eastAsia="Times New Roman" w:hAnsi="Arial" w:cs="Arial"/>
                  <w:color w:val="000000"/>
                  <w:sz w:val="20"/>
                  <w:szCs w:val="20"/>
                  <w:lang w:val="nl-NL"/>
                </w:rPr>
                <w:t xml:space="preserve">  </w:t>
              </w:r>
            </w:ins>
          </w:p>
        </w:tc>
      </w:tr>
      <w:tr w:rsidR="001771D8" w:rsidRPr="005C14BE" w14:paraId="7397DD7C" w14:textId="77777777" w:rsidTr="001F11C7">
        <w:trPr>
          <w:ins w:id="2548" w:author="Arjan" w:date="2014-09-08T17:25:00Z"/>
        </w:trPr>
        <w:tc>
          <w:tcPr>
            <w:tcW w:w="3780" w:type="dxa"/>
            <w:tcBorders>
              <w:top w:val="nil"/>
              <w:left w:val="nil"/>
              <w:bottom w:val="nil"/>
              <w:right w:val="nil"/>
            </w:tcBorders>
          </w:tcPr>
          <w:p w14:paraId="6D1501FE" w14:textId="77777777" w:rsidR="001771D8" w:rsidRPr="00DD0F4F" w:rsidRDefault="001771D8" w:rsidP="001F11C7">
            <w:pPr>
              <w:autoSpaceDE w:val="0"/>
              <w:autoSpaceDN w:val="0"/>
              <w:adjustRightInd w:val="0"/>
              <w:spacing w:after="0" w:line="240" w:lineRule="auto"/>
              <w:rPr>
                <w:ins w:id="2549" w:author="Arjan" w:date="2014-09-08T17:2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9FA54E6" w14:textId="77777777" w:rsidR="001771D8" w:rsidRPr="00DD0F4F" w:rsidRDefault="001771D8" w:rsidP="001F11C7">
            <w:pPr>
              <w:autoSpaceDE w:val="0"/>
              <w:autoSpaceDN w:val="0"/>
              <w:adjustRightInd w:val="0"/>
              <w:spacing w:after="0" w:line="240" w:lineRule="auto"/>
              <w:rPr>
                <w:ins w:id="2550" w:author="Arjan" w:date="2014-09-08T17:25:00Z"/>
                <w:rFonts w:ascii="Arial" w:eastAsia="Times New Roman" w:hAnsi="Arial" w:cs="Arial"/>
                <w:color w:val="000000"/>
                <w:sz w:val="20"/>
                <w:szCs w:val="20"/>
                <w:lang w:val="nl-NL"/>
              </w:rPr>
            </w:pPr>
          </w:p>
        </w:tc>
      </w:tr>
      <w:tr w:rsidR="001771D8" w:rsidRPr="008F7B24" w14:paraId="3951E437" w14:textId="77777777" w:rsidTr="001F11C7">
        <w:trPr>
          <w:ins w:id="2551" w:author="Arjan" w:date="2014-09-08T17:25:00Z"/>
        </w:trPr>
        <w:tc>
          <w:tcPr>
            <w:tcW w:w="3780" w:type="dxa"/>
            <w:tcBorders>
              <w:top w:val="nil"/>
              <w:left w:val="nil"/>
              <w:bottom w:val="nil"/>
              <w:right w:val="nil"/>
            </w:tcBorders>
          </w:tcPr>
          <w:p w14:paraId="2418C766" w14:textId="77777777" w:rsidR="001771D8" w:rsidRPr="008F7B24" w:rsidRDefault="001771D8" w:rsidP="001F11C7">
            <w:pPr>
              <w:autoSpaceDE w:val="0"/>
              <w:autoSpaceDN w:val="0"/>
              <w:adjustRightInd w:val="0"/>
              <w:spacing w:after="0" w:line="240" w:lineRule="auto"/>
              <w:rPr>
                <w:ins w:id="2552" w:author="Arjan" w:date="2014-09-08T17:25:00Z"/>
                <w:rFonts w:ascii="Arial" w:eastAsia="Times New Roman" w:hAnsi="Arial" w:cs="Arial"/>
                <w:color w:val="000000"/>
                <w:sz w:val="20"/>
                <w:szCs w:val="20"/>
              </w:rPr>
            </w:pPr>
            <w:ins w:id="2553" w:author="Arjan" w:date="2014-09-08T17:25:00Z">
              <w:r w:rsidRPr="008F7B24">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65A65684" w14:textId="77777777" w:rsidR="001771D8" w:rsidRPr="008F7B24" w:rsidRDefault="00DA5D93" w:rsidP="001F11C7">
            <w:pPr>
              <w:autoSpaceDE w:val="0"/>
              <w:autoSpaceDN w:val="0"/>
              <w:adjustRightInd w:val="0"/>
              <w:spacing w:after="0" w:line="240" w:lineRule="auto"/>
              <w:rPr>
                <w:ins w:id="2554" w:author="Arjan" w:date="2014-09-08T17:25:00Z"/>
                <w:rFonts w:ascii="Arial" w:eastAsia="Times New Roman" w:hAnsi="Arial" w:cs="Arial"/>
                <w:color w:val="000000"/>
                <w:sz w:val="20"/>
                <w:szCs w:val="20"/>
              </w:rPr>
            </w:pPr>
            <w:ins w:id="2555" w:author="Arjan" w:date="2014-09-08T17:25:00Z">
              <w:r w:rsidRPr="008F7B24">
                <w:rPr>
                  <w:rFonts w:ascii="Arial" w:hAnsi="Arial" w:cs="Arial"/>
                  <w:sz w:val="20"/>
                  <w:szCs w:val="20"/>
                  <w:lang w:val="en-AU"/>
                </w:rPr>
                <w:fldChar w:fldCharType="begin" w:fldLock="1"/>
              </w:r>
              <w:r w:rsidR="001771D8" w:rsidRPr="008F7B24">
                <w:rPr>
                  <w:rFonts w:ascii="Arial" w:hAnsi="Arial" w:cs="Arial"/>
                  <w:sz w:val="20"/>
                  <w:szCs w:val="20"/>
                  <w:lang w:val="en-AU"/>
                </w:rPr>
                <w:instrText xml:space="preserve">MERGEFIELD </w:instrText>
              </w:r>
              <w:r w:rsidR="001771D8" w:rsidRPr="008F7B24">
                <w:rPr>
                  <w:rFonts w:ascii="Arial" w:eastAsia="Times New Roman" w:hAnsi="Arial" w:cs="Arial"/>
                  <w:color w:val="000000"/>
                  <w:sz w:val="20"/>
                  <w:szCs w:val="20"/>
                </w:rPr>
                <w:instrText>Att.Type</w:instrText>
              </w:r>
              <w:r w:rsidRPr="008F7B24">
                <w:rPr>
                  <w:rFonts w:ascii="Arial" w:hAnsi="Arial" w:cs="Arial"/>
                  <w:sz w:val="20"/>
                  <w:szCs w:val="20"/>
                  <w:lang w:val="en-AU"/>
                </w:rPr>
                <w:fldChar w:fldCharType="separate"/>
              </w:r>
              <w:r w:rsidR="001771D8" w:rsidRPr="008F7B24">
                <w:rPr>
                  <w:rFonts w:ascii="Arial" w:eastAsia="Times New Roman" w:hAnsi="Arial" w:cs="Arial"/>
                  <w:color w:val="000000"/>
                  <w:sz w:val="20"/>
                  <w:szCs w:val="20"/>
                </w:rPr>
                <w:t>AN200</w:t>
              </w:r>
              <w:r w:rsidRPr="008F7B24">
                <w:rPr>
                  <w:rFonts w:ascii="Arial" w:hAnsi="Arial" w:cs="Arial"/>
                  <w:sz w:val="20"/>
                  <w:szCs w:val="20"/>
                  <w:lang w:val="en-AU"/>
                </w:rPr>
                <w:fldChar w:fldCharType="end"/>
              </w:r>
            </w:ins>
          </w:p>
        </w:tc>
      </w:tr>
      <w:tr w:rsidR="001771D8" w:rsidRPr="008F7B24" w14:paraId="2684AE88" w14:textId="77777777" w:rsidTr="001F11C7">
        <w:trPr>
          <w:trHeight w:val="230"/>
          <w:ins w:id="2556" w:author="Arjan" w:date="2014-09-08T17:25:00Z"/>
        </w:trPr>
        <w:tc>
          <w:tcPr>
            <w:tcW w:w="3780" w:type="dxa"/>
            <w:tcBorders>
              <w:top w:val="nil"/>
              <w:left w:val="nil"/>
              <w:bottom w:val="nil"/>
              <w:right w:val="nil"/>
            </w:tcBorders>
          </w:tcPr>
          <w:p w14:paraId="15ACD8CA" w14:textId="77777777" w:rsidR="001771D8" w:rsidRPr="008F7B24" w:rsidRDefault="001771D8" w:rsidP="001F11C7">
            <w:pPr>
              <w:autoSpaceDE w:val="0"/>
              <w:autoSpaceDN w:val="0"/>
              <w:adjustRightInd w:val="0"/>
              <w:spacing w:after="0" w:line="240" w:lineRule="auto"/>
              <w:rPr>
                <w:ins w:id="2557"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14:paraId="230589D0" w14:textId="77777777" w:rsidR="001771D8" w:rsidRPr="008F7B24" w:rsidRDefault="001771D8" w:rsidP="001F11C7">
            <w:pPr>
              <w:autoSpaceDE w:val="0"/>
              <w:autoSpaceDN w:val="0"/>
              <w:adjustRightInd w:val="0"/>
              <w:spacing w:after="0" w:line="240" w:lineRule="auto"/>
              <w:rPr>
                <w:ins w:id="2558" w:author="Arjan" w:date="2014-09-08T17:25:00Z"/>
                <w:rFonts w:ascii="Arial" w:eastAsia="Times New Roman" w:hAnsi="Arial" w:cs="Arial"/>
                <w:color w:val="000000"/>
                <w:sz w:val="20"/>
                <w:szCs w:val="20"/>
              </w:rPr>
            </w:pPr>
          </w:p>
        </w:tc>
      </w:tr>
      <w:tr w:rsidR="001771D8" w:rsidRPr="008F7B24" w14:paraId="30E61C2F" w14:textId="77777777" w:rsidTr="001F11C7">
        <w:trPr>
          <w:trHeight w:val="230"/>
          <w:ins w:id="2559" w:author="Arjan" w:date="2014-09-08T17:25:00Z"/>
        </w:trPr>
        <w:tc>
          <w:tcPr>
            <w:tcW w:w="3780" w:type="dxa"/>
            <w:tcBorders>
              <w:top w:val="nil"/>
              <w:left w:val="nil"/>
              <w:bottom w:val="nil"/>
              <w:right w:val="nil"/>
            </w:tcBorders>
          </w:tcPr>
          <w:p w14:paraId="4B285333" w14:textId="77777777" w:rsidR="001771D8" w:rsidRPr="008F7B24" w:rsidRDefault="001771D8" w:rsidP="001F11C7">
            <w:pPr>
              <w:autoSpaceDE w:val="0"/>
              <w:autoSpaceDN w:val="0"/>
              <w:adjustRightInd w:val="0"/>
              <w:spacing w:after="0" w:line="240" w:lineRule="auto"/>
              <w:rPr>
                <w:ins w:id="2560" w:author="Arjan" w:date="2014-09-08T17:25:00Z"/>
                <w:rFonts w:ascii="Arial" w:eastAsia="Times New Roman" w:hAnsi="Arial" w:cs="Arial"/>
                <w:color w:val="000000"/>
                <w:sz w:val="20"/>
                <w:szCs w:val="20"/>
              </w:rPr>
            </w:pPr>
            <w:ins w:id="2561" w:author="Arjan" w:date="2014-09-08T17:25:00Z">
              <w:r w:rsidRPr="008F7B24">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650CA36B" w14:textId="77777777" w:rsidR="001771D8" w:rsidRPr="008F7B24" w:rsidRDefault="001771D8" w:rsidP="001F11C7">
            <w:pPr>
              <w:autoSpaceDE w:val="0"/>
              <w:autoSpaceDN w:val="0"/>
              <w:adjustRightInd w:val="0"/>
              <w:spacing w:after="0" w:line="240" w:lineRule="auto"/>
              <w:rPr>
                <w:ins w:id="2562" w:author="Arjan" w:date="2014-09-08T17:25:00Z"/>
                <w:rFonts w:ascii="Arial" w:eastAsia="Times New Roman" w:hAnsi="Arial" w:cs="Arial"/>
                <w:color w:val="000000"/>
                <w:sz w:val="20"/>
                <w:szCs w:val="20"/>
              </w:rPr>
            </w:pPr>
          </w:p>
        </w:tc>
      </w:tr>
      <w:tr w:rsidR="001771D8" w:rsidRPr="008F7B24" w14:paraId="349A42D9" w14:textId="77777777" w:rsidTr="001F11C7">
        <w:trPr>
          <w:trHeight w:val="215"/>
          <w:ins w:id="2563" w:author="Arjan" w:date="2014-09-08T17:25:00Z"/>
        </w:trPr>
        <w:tc>
          <w:tcPr>
            <w:tcW w:w="3780" w:type="dxa"/>
            <w:tcBorders>
              <w:top w:val="nil"/>
              <w:left w:val="nil"/>
              <w:bottom w:val="nil"/>
              <w:right w:val="nil"/>
            </w:tcBorders>
          </w:tcPr>
          <w:p w14:paraId="06D40886" w14:textId="77777777" w:rsidR="001771D8" w:rsidRPr="008F7B24" w:rsidRDefault="001771D8" w:rsidP="001F11C7">
            <w:pPr>
              <w:autoSpaceDE w:val="0"/>
              <w:autoSpaceDN w:val="0"/>
              <w:adjustRightInd w:val="0"/>
              <w:spacing w:after="0" w:line="240" w:lineRule="auto"/>
              <w:rPr>
                <w:ins w:id="2564"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14:paraId="0F57C12B" w14:textId="77777777" w:rsidR="001771D8" w:rsidRPr="008F7B24" w:rsidRDefault="001771D8" w:rsidP="001F11C7">
            <w:pPr>
              <w:autoSpaceDE w:val="0"/>
              <w:autoSpaceDN w:val="0"/>
              <w:adjustRightInd w:val="0"/>
              <w:spacing w:after="0" w:line="240" w:lineRule="auto"/>
              <w:rPr>
                <w:ins w:id="2565" w:author="Arjan" w:date="2014-09-08T17:25:00Z"/>
                <w:rFonts w:ascii="Arial" w:eastAsia="Times New Roman" w:hAnsi="Arial" w:cs="Arial"/>
                <w:color w:val="000000"/>
                <w:sz w:val="20"/>
                <w:szCs w:val="20"/>
              </w:rPr>
            </w:pPr>
          </w:p>
        </w:tc>
      </w:tr>
      <w:tr w:rsidR="001771D8" w:rsidRPr="008F7B24" w14:paraId="286A301E" w14:textId="77777777" w:rsidTr="001F11C7">
        <w:trPr>
          <w:trHeight w:val="215"/>
          <w:ins w:id="2566" w:author="Arjan" w:date="2014-09-08T17:25:00Z"/>
        </w:trPr>
        <w:tc>
          <w:tcPr>
            <w:tcW w:w="3780" w:type="dxa"/>
            <w:tcBorders>
              <w:top w:val="nil"/>
              <w:left w:val="nil"/>
              <w:bottom w:val="nil"/>
              <w:right w:val="nil"/>
            </w:tcBorders>
          </w:tcPr>
          <w:p w14:paraId="1D034977" w14:textId="77777777" w:rsidR="001771D8" w:rsidRPr="008F7B24" w:rsidRDefault="001771D8" w:rsidP="001F11C7">
            <w:pPr>
              <w:autoSpaceDE w:val="0"/>
              <w:autoSpaceDN w:val="0"/>
              <w:adjustRightInd w:val="0"/>
              <w:spacing w:after="0" w:line="240" w:lineRule="auto"/>
              <w:rPr>
                <w:ins w:id="2567" w:author="Arjan" w:date="2014-09-08T17:25:00Z"/>
                <w:rFonts w:ascii="Arial" w:eastAsia="Times New Roman" w:hAnsi="Arial" w:cs="Arial"/>
                <w:color w:val="000000"/>
                <w:sz w:val="20"/>
                <w:szCs w:val="20"/>
              </w:rPr>
            </w:pPr>
            <w:ins w:id="2568" w:author="Arjan" w:date="2014-09-08T17:25:00Z">
              <w:r w:rsidRPr="008F7B24">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22260A69" w14:textId="77777777" w:rsidR="001771D8" w:rsidRPr="008F7B24" w:rsidRDefault="001771D8" w:rsidP="001F11C7">
            <w:pPr>
              <w:autoSpaceDE w:val="0"/>
              <w:autoSpaceDN w:val="0"/>
              <w:adjustRightInd w:val="0"/>
              <w:spacing w:after="0" w:line="240" w:lineRule="auto"/>
              <w:rPr>
                <w:ins w:id="2569" w:author="Arjan" w:date="2014-09-08T17:25:00Z"/>
                <w:rFonts w:ascii="Arial" w:eastAsia="Times New Roman" w:hAnsi="Arial" w:cs="Arial"/>
                <w:color w:val="000000"/>
                <w:sz w:val="20"/>
                <w:szCs w:val="20"/>
              </w:rPr>
            </w:pPr>
            <w:ins w:id="2570" w:author="Arjan" w:date="2014-09-08T17:31:00Z">
              <w:r>
                <w:rPr>
                  <w:rFonts w:ascii="Arial" w:eastAsia="Times New Roman" w:hAnsi="Arial" w:cs="Arial"/>
                  <w:color w:val="000000"/>
                  <w:sz w:val="20"/>
                  <w:szCs w:val="20"/>
                </w:rPr>
                <w:t>Nee</w:t>
              </w:r>
            </w:ins>
          </w:p>
        </w:tc>
      </w:tr>
      <w:tr w:rsidR="001771D8" w:rsidRPr="008F7B24" w14:paraId="36644E3C" w14:textId="77777777" w:rsidTr="001F11C7">
        <w:trPr>
          <w:trHeight w:val="230"/>
          <w:ins w:id="2571" w:author="Arjan" w:date="2014-09-08T17:25:00Z"/>
        </w:trPr>
        <w:tc>
          <w:tcPr>
            <w:tcW w:w="3780" w:type="dxa"/>
            <w:tcBorders>
              <w:top w:val="nil"/>
              <w:left w:val="nil"/>
              <w:bottom w:val="nil"/>
              <w:right w:val="nil"/>
            </w:tcBorders>
          </w:tcPr>
          <w:p w14:paraId="0CC4BDCD" w14:textId="77777777" w:rsidR="001771D8" w:rsidRPr="008F7B24" w:rsidRDefault="001771D8" w:rsidP="001F11C7">
            <w:pPr>
              <w:autoSpaceDE w:val="0"/>
              <w:autoSpaceDN w:val="0"/>
              <w:adjustRightInd w:val="0"/>
              <w:spacing w:after="0" w:line="240" w:lineRule="auto"/>
              <w:rPr>
                <w:ins w:id="2572"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14:paraId="72B21F36" w14:textId="77777777" w:rsidR="001771D8" w:rsidRPr="008F7B24" w:rsidRDefault="001771D8" w:rsidP="001F11C7">
            <w:pPr>
              <w:autoSpaceDE w:val="0"/>
              <w:autoSpaceDN w:val="0"/>
              <w:adjustRightInd w:val="0"/>
              <w:spacing w:after="0" w:line="240" w:lineRule="auto"/>
              <w:rPr>
                <w:ins w:id="2573" w:author="Arjan" w:date="2014-09-08T17:25:00Z"/>
                <w:rFonts w:ascii="Arial" w:eastAsia="Times New Roman" w:hAnsi="Arial" w:cs="Arial"/>
                <w:color w:val="000000"/>
                <w:sz w:val="20"/>
                <w:szCs w:val="20"/>
              </w:rPr>
            </w:pPr>
          </w:p>
        </w:tc>
      </w:tr>
      <w:tr w:rsidR="001771D8" w:rsidRPr="008F7B24" w14:paraId="445ED987" w14:textId="77777777" w:rsidTr="001F11C7">
        <w:trPr>
          <w:trHeight w:val="230"/>
          <w:ins w:id="2574" w:author="Arjan" w:date="2014-09-08T17:25:00Z"/>
        </w:trPr>
        <w:tc>
          <w:tcPr>
            <w:tcW w:w="3780" w:type="dxa"/>
            <w:tcBorders>
              <w:top w:val="nil"/>
              <w:left w:val="nil"/>
              <w:bottom w:val="nil"/>
              <w:right w:val="nil"/>
            </w:tcBorders>
          </w:tcPr>
          <w:p w14:paraId="411A11C3" w14:textId="77777777" w:rsidR="001771D8" w:rsidRPr="008F7B24" w:rsidRDefault="001771D8" w:rsidP="001F11C7">
            <w:pPr>
              <w:autoSpaceDE w:val="0"/>
              <w:autoSpaceDN w:val="0"/>
              <w:adjustRightInd w:val="0"/>
              <w:spacing w:after="0" w:line="240" w:lineRule="auto"/>
              <w:rPr>
                <w:ins w:id="2575" w:author="Arjan" w:date="2014-09-08T17:25:00Z"/>
                <w:rFonts w:ascii="Arial" w:eastAsia="Times New Roman" w:hAnsi="Arial" w:cs="Arial"/>
                <w:color w:val="000000"/>
                <w:sz w:val="20"/>
                <w:szCs w:val="20"/>
              </w:rPr>
            </w:pPr>
            <w:ins w:id="2576" w:author="Arjan" w:date="2014-09-08T17:25:00Z">
              <w:r w:rsidRPr="008F7B24">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20284800" w14:textId="77777777" w:rsidR="001771D8" w:rsidRPr="008F7B24" w:rsidRDefault="001771D8" w:rsidP="001F11C7">
            <w:pPr>
              <w:autoSpaceDE w:val="0"/>
              <w:autoSpaceDN w:val="0"/>
              <w:adjustRightInd w:val="0"/>
              <w:spacing w:after="0" w:line="240" w:lineRule="auto"/>
              <w:rPr>
                <w:ins w:id="2577" w:author="Arjan" w:date="2014-09-08T17:25:00Z"/>
                <w:rFonts w:ascii="Arial" w:eastAsia="Times New Roman" w:hAnsi="Arial" w:cs="Arial"/>
                <w:color w:val="000000"/>
                <w:sz w:val="20"/>
                <w:szCs w:val="20"/>
              </w:rPr>
            </w:pPr>
            <w:ins w:id="2578" w:author="Arjan" w:date="2014-09-08T17:31:00Z">
              <w:r>
                <w:rPr>
                  <w:rFonts w:ascii="Arial" w:eastAsia="Times New Roman" w:hAnsi="Arial" w:cs="Arial"/>
                  <w:color w:val="000000"/>
                  <w:sz w:val="20"/>
                  <w:szCs w:val="20"/>
                </w:rPr>
                <w:t>Nee</w:t>
              </w:r>
            </w:ins>
          </w:p>
        </w:tc>
      </w:tr>
      <w:tr w:rsidR="001771D8" w:rsidRPr="008F7B24" w14:paraId="0F4CAFB7" w14:textId="77777777" w:rsidTr="001F11C7">
        <w:trPr>
          <w:trHeight w:val="230"/>
          <w:ins w:id="2579" w:author="Arjan" w:date="2014-09-08T17:25:00Z"/>
        </w:trPr>
        <w:tc>
          <w:tcPr>
            <w:tcW w:w="3780" w:type="dxa"/>
            <w:tcBorders>
              <w:top w:val="nil"/>
              <w:left w:val="nil"/>
              <w:bottom w:val="nil"/>
              <w:right w:val="nil"/>
            </w:tcBorders>
          </w:tcPr>
          <w:p w14:paraId="05CBEC5C" w14:textId="77777777" w:rsidR="001771D8" w:rsidRPr="008F7B24" w:rsidRDefault="001771D8" w:rsidP="001F11C7">
            <w:pPr>
              <w:autoSpaceDE w:val="0"/>
              <w:autoSpaceDN w:val="0"/>
              <w:adjustRightInd w:val="0"/>
              <w:spacing w:after="0" w:line="240" w:lineRule="auto"/>
              <w:rPr>
                <w:ins w:id="2580"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14:paraId="7B373081" w14:textId="77777777" w:rsidR="001771D8" w:rsidRPr="008F7B24" w:rsidRDefault="001771D8" w:rsidP="001F11C7">
            <w:pPr>
              <w:autoSpaceDE w:val="0"/>
              <w:autoSpaceDN w:val="0"/>
              <w:adjustRightInd w:val="0"/>
              <w:spacing w:after="0" w:line="240" w:lineRule="auto"/>
              <w:rPr>
                <w:ins w:id="2581" w:author="Arjan" w:date="2014-09-08T17:25:00Z"/>
                <w:rFonts w:ascii="Arial" w:eastAsia="Times New Roman" w:hAnsi="Arial" w:cs="Arial"/>
                <w:color w:val="000000"/>
                <w:sz w:val="20"/>
                <w:szCs w:val="20"/>
              </w:rPr>
            </w:pPr>
          </w:p>
        </w:tc>
      </w:tr>
      <w:tr w:rsidR="001771D8" w:rsidRPr="008F7B24" w14:paraId="063CE6EE" w14:textId="77777777" w:rsidTr="001F11C7">
        <w:trPr>
          <w:trHeight w:val="230"/>
          <w:ins w:id="2582" w:author="Arjan" w:date="2014-09-08T17:25:00Z"/>
        </w:trPr>
        <w:tc>
          <w:tcPr>
            <w:tcW w:w="3780" w:type="dxa"/>
            <w:tcBorders>
              <w:top w:val="nil"/>
              <w:left w:val="nil"/>
              <w:bottom w:val="nil"/>
              <w:right w:val="nil"/>
            </w:tcBorders>
          </w:tcPr>
          <w:p w14:paraId="0BFDB3DC" w14:textId="77777777" w:rsidR="001771D8" w:rsidRPr="008F7B24" w:rsidRDefault="001771D8" w:rsidP="001F11C7">
            <w:pPr>
              <w:autoSpaceDE w:val="0"/>
              <w:autoSpaceDN w:val="0"/>
              <w:adjustRightInd w:val="0"/>
              <w:spacing w:after="0" w:line="240" w:lineRule="auto"/>
              <w:rPr>
                <w:ins w:id="2583" w:author="Arjan" w:date="2014-09-08T17:25:00Z"/>
                <w:rFonts w:ascii="Arial" w:eastAsia="Times New Roman" w:hAnsi="Arial" w:cs="Arial"/>
                <w:color w:val="000000"/>
                <w:sz w:val="20"/>
                <w:szCs w:val="20"/>
              </w:rPr>
            </w:pPr>
            <w:ins w:id="2584" w:author="Arjan" w:date="2014-09-08T17:25:00Z">
              <w:r w:rsidRPr="008F7B24">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1EE9B120" w14:textId="77777777" w:rsidR="001771D8" w:rsidRPr="008F7B24" w:rsidRDefault="001771D8" w:rsidP="001F11C7">
            <w:pPr>
              <w:autoSpaceDE w:val="0"/>
              <w:autoSpaceDN w:val="0"/>
              <w:adjustRightInd w:val="0"/>
              <w:spacing w:after="0" w:line="240" w:lineRule="auto"/>
              <w:rPr>
                <w:ins w:id="2585" w:author="Arjan" w:date="2014-09-08T17:25:00Z"/>
                <w:rFonts w:ascii="Arial" w:eastAsia="Times New Roman" w:hAnsi="Arial" w:cs="Arial"/>
                <w:color w:val="000000"/>
                <w:sz w:val="20"/>
                <w:szCs w:val="20"/>
              </w:rPr>
            </w:pPr>
            <w:ins w:id="2586" w:author="Arjan" w:date="2014-09-08T17:25:00Z">
              <w:r>
                <w:rPr>
                  <w:rFonts w:ascii="Arial" w:eastAsia="Times New Roman" w:hAnsi="Arial" w:cs="Arial"/>
                  <w:color w:val="000000"/>
                  <w:sz w:val="20"/>
                  <w:szCs w:val="20"/>
                </w:rPr>
                <w:t>Nee</w:t>
              </w:r>
            </w:ins>
          </w:p>
        </w:tc>
      </w:tr>
      <w:tr w:rsidR="001771D8" w:rsidRPr="008F7B24" w14:paraId="02F7B0B4" w14:textId="77777777" w:rsidTr="001F11C7">
        <w:trPr>
          <w:trHeight w:val="230"/>
          <w:ins w:id="2587" w:author="Arjan" w:date="2014-09-08T17:25:00Z"/>
        </w:trPr>
        <w:tc>
          <w:tcPr>
            <w:tcW w:w="3780" w:type="dxa"/>
            <w:tcBorders>
              <w:top w:val="nil"/>
              <w:left w:val="nil"/>
              <w:bottom w:val="nil"/>
              <w:right w:val="nil"/>
            </w:tcBorders>
          </w:tcPr>
          <w:p w14:paraId="6973E4D1" w14:textId="77777777" w:rsidR="001771D8" w:rsidRPr="008F7B24" w:rsidRDefault="001771D8" w:rsidP="001F11C7">
            <w:pPr>
              <w:autoSpaceDE w:val="0"/>
              <w:autoSpaceDN w:val="0"/>
              <w:adjustRightInd w:val="0"/>
              <w:spacing w:after="0" w:line="240" w:lineRule="auto"/>
              <w:rPr>
                <w:ins w:id="2588"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14:paraId="1E1E1426" w14:textId="77777777" w:rsidR="001771D8" w:rsidRPr="008F7B24" w:rsidRDefault="001771D8" w:rsidP="001F11C7">
            <w:pPr>
              <w:autoSpaceDE w:val="0"/>
              <w:autoSpaceDN w:val="0"/>
              <w:adjustRightInd w:val="0"/>
              <w:spacing w:after="0" w:line="240" w:lineRule="auto"/>
              <w:rPr>
                <w:ins w:id="2589" w:author="Arjan" w:date="2014-09-08T17:25:00Z"/>
                <w:rFonts w:ascii="Arial" w:eastAsia="Times New Roman" w:hAnsi="Arial" w:cs="Arial"/>
                <w:color w:val="000000"/>
                <w:sz w:val="20"/>
                <w:szCs w:val="20"/>
              </w:rPr>
            </w:pPr>
          </w:p>
        </w:tc>
      </w:tr>
      <w:tr w:rsidR="001771D8" w:rsidRPr="008F7B24" w14:paraId="0E1EE529" w14:textId="77777777" w:rsidTr="001F11C7">
        <w:trPr>
          <w:trHeight w:val="230"/>
          <w:ins w:id="2590" w:author="Arjan" w:date="2014-09-08T17:25:00Z"/>
        </w:trPr>
        <w:tc>
          <w:tcPr>
            <w:tcW w:w="3780" w:type="dxa"/>
            <w:tcBorders>
              <w:top w:val="nil"/>
              <w:left w:val="nil"/>
              <w:bottom w:val="nil"/>
              <w:right w:val="nil"/>
            </w:tcBorders>
          </w:tcPr>
          <w:p w14:paraId="73429406" w14:textId="77777777" w:rsidR="001771D8" w:rsidRPr="008F7B24" w:rsidRDefault="001771D8" w:rsidP="001F11C7">
            <w:pPr>
              <w:autoSpaceDE w:val="0"/>
              <w:autoSpaceDN w:val="0"/>
              <w:adjustRightInd w:val="0"/>
              <w:spacing w:after="0" w:line="240" w:lineRule="auto"/>
              <w:rPr>
                <w:ins w:id="2591" w:author="Arjan" w:date="2014-09-08T17:25:00Z"/>
                <w:rFonts w:ascii="Arial" w:eastAsia="Times New Roman" w:hAnsi="Arial" w:cs="Arial"/>
                <w:color w:val="000000"/>
                <w:sz w:val="20"/>
                <w:szCs w:val="20"/>
              </w:rPr>
            </w:pPr>
            <w:ins w:id="2592" w:author="Arjan" w:date="2014-09-08T17:25:00Z">
              <w:r w:rsidRPr="008F7B24">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5C359195" w14:textId="77777777" w:rsidR="001771D8" w:rsidRPr="008F7B24" w:rsidRDefault="001771D8" w:rsidP="001F11C7">
            <w:pPr>
              <w:autoSpaceDE w:val="0"/>
              <w:autoSpaceDN w:val="0"/>
              <w:adjustRightInd w:val="0"/>
              <w:spacing w:after="0" w:line="240" w:lineRule="auto"/>
              <w:rPr>
                <w:ins w:id="2593" w:author="Arjan" w:date="2014-09-08T17:25:00Z"/>
                <w:rFonts w:ascii="Arial" w:eastAsia="Times New Roman" w:hAnsi="Arial" w:cs="Arial"/>
                <w:color w:val="000000"/>
                <w:sz w:val="20"/>
                <w:szCs w:val="20"/>
              </w:rPr>
            </w:pPr>
            <w:ins w:id="2594" w:author="Arjan" w:date="2014-09-08T17:25:00Z">
              <w:r w:rsidRPr="008F7B24">
                <w:rPr>
                  <w:rFonts w:ascii="Arial" w:eastAsia="Times New Roman" w:hAnsi="Arial" w:cs="Arial"/>
                  <w:color w:val="000000"/>
                  <w:sz w:val="20"/>
                  <w:szCs w:val="20"/>
                </w:rPr>
                <w:t>Nee</w:t>
              </w:r>
            </w:ins>
          </w:p>
        </w:tc>
      </w:tr>
      <w:tr w:rsidR="001771D8" w:rsidRPr="008F7B24" w14:paraId="12CBDE06" w14:textId="77777777" w:rsidTr="001F11C7">
        <w:trPr>
          <w:trHeight w:val="230"/>
          <w:ins w:id="2595" w:author="Arjan" w:date="2014-09-08T17:25:00Z"/>
        </w:trPr>
        <w:tc>
          <w:tcPr>
            <w:tcW w:w="3780" w:type="dxa"/>
            <w:tcBorders>
              <w:top w:val="nil"/>
              <w:left w:val="nil"/>
              <w:bottom w:val="nil"/>
              <w:right w:val="nil"/>
            </w:tcBorders>
          </w:tcPr>
          <w:p w14:paraId="524A1C2D" w14:textId="77777777" w:rsidR="001771D8" w:rsidRPr="008F7B24" w:rsidRDefault="001771D8" w:rsidP="001F11C7">
            <w:pPr>
              <w:autoSpaceDE w:val="0"/>
              <w:autoSpaceDN w:val="0"/>
              <w:adjustRightInd w:val="0"/>
              <w:spacing w:after="0" w:line="240" w:lineRule="auto"/>
              <w:rPr>
                <w:ins w:id="2596"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14:paraId="0027D2BA" w14:textId="77777777" w:rsidR="001771D8" w:rsidRPr="008F7B24" w:rsidRDefault="001771D8" w:rsidP="001F11C7">
            <w:pPr>
              <w:autoSpaceDE w:val="0"/>
              <w:autoSpaceDN w:val="0"/>
              <w:adjustRightInd w:val="0"/>
              <w:spacing w:after="0" w:line="240" w:lineRule="auto"/>
              <w:rPr>
                <w:ins w:id="2597" w:author="Arjan" w:date="2014-09-08T17:25:00Z"/>
                <w:rFonts w:ascii="Arial" w:eastAsia="Times New Roman" w:hAnsi="Arial" w:cs="Arial"/>
                <w:color w:val="000000"/>
                <w:sz w:val="20"/>
                <w:szCs w:val="20"/>
              </w:rPr>
            </w:pPr>
          </w:p>
        </w:tc>
      </w:tr>
      <w:tr w:rsidR="001771D8" w:rsidRPr="008F7B24" w14:paraId="66C52EB0" w14:textId="77777777" w:rsidTr="001F11C7">
        <w:trPr>
          <w:trHeight w:val="411"/>
          <w:ins w:id="2598" w:author="Arjan" w:date="2014-09-08T17:25:00Z"/>
        </w:trPr>
        <w:tc>
          <w:tcPr>
            <w:tcW w:w="3780" w:type="dxa"/>
            <w:tcBorders>
              <w:top w:val="nil"/>
              <w:left w:val="nil"/>
              <w:bottom w:val="nil"/>
              <w:right w:val="nil"/>
            </w:tcBorders>
          </w:tcPr>
          <w:p w14:paraId="3211455A" w14:textId="77777777" w:rsidR="001771D8" w:rsidRPr="008F7B24" w:rsidRDefault="001771D8" w:rsidP="001F11C7">
            <w:pPr>
              <w:autoSpaceDE w:val="0"/>
              <w:autoSpaceDN w:val="0"/>
              <w:adjustRightInd w:val="0"/>
              <w:spacing w:after="0" w:line="240" w:lineRule="auto"/>
              <w:rPr>
                <w:ins w:id="2599" w:author="Arjan" w:date="2014-09-08T17:25:00Z"/>
                <w:rFonts w:ascii="Arial" w:eastAsia="Times New Roman" w:hAnsi="Arial" w:cs="Arial"/>
                <w:color w:val="000000"/>
                <w:sz w:val="20"/>
                <w:szCs w:val="20"/>
              </w:rPr>
            </w:pPr>
            <w:ins w:id="2600" w:author="Arjan" w:date="2014-09-08T17:25:00Z">
              <w:r w:rsidRPr="008F7B24">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5B9E663E" w14:textId="77777777" w:rsidR="001771D8" w:rsidRPr="008F7B24" w:rsidRDefault="001771D8" w:rsidP="001F11C7">
            <w:pPr>
              <w:autoSpaceDE w:val="0"/>
              <w:autoSpaceDN w:val="0"/>
              <w:adjustRightInd w:val="0"/>
              <w:spacing w:after="0" w:line="240" w:lineRule="auto"/>
              <w:rPr>
                <w:ins w:id="2601" w:author="Arjan" w:date="2014-09-08T17:25:00Z"/>
                <w:rFonts w:ascii="Arial" w:eastAsia="Times New Roman" w:hAnsi="Arial" w:cs="Arial"/>
                <w:color w:val="000000"/>
                <w:sz w:val="20"/>
                <w:szCs w:val="20"/>
              </w:rPr>
            </w:pPr>
            <w:ins w:id="2602" w:author="Arjan" w:date="2014-09-08T17:25:00Z">
              <w:r w:rsidRPr="008F7B24">
                <w:rPr>
                  <w:rFonts w:ascii="Arial" w:eastAsia="Times New Roman" w:hAnsi="Arial" w:cs="Arial"/>
                  <w:color w:val="000000"/>
                  <w:sz w:val="20"/>
                  <w:szCs w:val="20"/>
                </w:rPr>
                <w:t>Nee</w:t>
              </w:r>
            </w:ins>
          </w:p>
        </w:tc>
      </w:tr>
      <w:tr w:rsidR="001771D8" w:rsidRPr="008F7B24" w14:paraId="246B857C" w14:textId="77777777" w:rsidTr="001F11C7">
        <w:trPr>
          <w:trHeight w:val="245"/>
          <w:ins w:id="2603" w:author="Arjan" w:date="2014-09-08T17:25:00Z"/>
        </w:trPr>
        <w:tc>
          <w:tcPr>
            <w:tcW w:w="3780" w:type="dxa"/>
            <w:tcBorders>
              <w:top w:val="nil"/>
              <w:left w:val="nil"/>
              <w:bottom w:val="nil"/>
              <w:right w:val="nil"/>
            </w:tcBorders>
          </w:tcPr>
          <w:p w14:paraId="359D11CC" w14:textId="77777777" w:rsidR="001771D8" w:rsidRPr="008F7B24" w:rsidRDefault="001771D8" w:rsidP="001F11C7">
            <w:pPr>
              <w:autoSpaceDE w:val="0"/>
              <w:autoSpaceDN w:val="0"/>
              <w:adjustRightInd w:val="0"/>
              <w:spacing w:after="0" w:line="240" w:lineRule="auto"/>
              <w:rPr>
                <w:ins w:id="2604"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14:paraId="65C07C40" w14:textId="77777777" w:rsidR="001771D8" w:rsidRPr="008F7B24" w:rsidRDefault="001771D8" w:rsidP="001F11C7">
            <w:pPr>
              <w:autoSpaceDE w:val="0"/>
              <w:autoSpaceDN w:val="0"/>
              <w:adjustRightInd w:val="0"/>
              <w:spacing w:after="0" w:line="240" w:lineRule="auto"/>
              <w:rPr>
                <w:ins w:id="2605" w:author="Arjan" w:date="2014-09-08T17:25:00Z"/>
                <w:rFonts w:ascii="Arial" w:eastAsia="Times New Roman" w:hAnsi="Arial" w:cs="Arial"/>
                <w:color w:val="000000"/>
                <w:sz w:val="20"/>
                <w:szCs w:val="20"/>
              </w:rPr>
            </w:pPr>
          </w:p>
        </w:tc>
      </w:tr>
      <w:tr w:rsidR="001771D8" w:rsidRPr="008F7B24" w14:paraId="2558BBC3" w14:textId="77777777" w:rsidTr="001F11C7">
        <w:trPr>
          <w:trHeight w:val="230"/>
          <w:ins w:id="2606" w:author="Arjan" w:date="2014-09-08T17:25:00Z"/>
        </w:trPr>
        <w:tc>
          <w:tcPr>
            <w:tcW w:w="3780" w:type="dxa"/>
            <w:tcBorders>
              <w:top w:val="nil"/>
              <w:left w:val="nil"/>
              <w:bottom w:val="nil"/>
              <w:right w:val="nil"/>
            </w:tcBorders>
          </w:tcPr>
          <w:p w14:paraId="4BEC9E8B" w14:textId="77777777" w:rsidR="001771D8" w:rsidRPr="008F7B24" w:rsidRDefault="001771D8" w:rsidP="001F11C7">
            <w:pPr>
              <w:autoSpaceDE w:val="0"/>
              <w:autoSpaceDN w:val="0"/>
              <w:adjustRightInd w:val="0"/>
              <w:spacing w:after="0" w:line="240" w:lineRule="auto"/>
              <w:rPr>
                <w:ins w:id="2607" w:author="Arjan" w:date="2014-09-08T17:25:00Z"/>
                <w:rFonts w:ascii="Arial" w:eastAsia="Times New Roman" w:hAnsi="Arial" w:cs="Arial"/>
                <w:color w:val="000000"/>
                <w:sz w:val="20"/>
                <w:szCs w:val="20"/>
              </w:rPr>
            </w:pPr>
            <w:ins w:id="2608" w:author="Arjan" w:date="2014-09-08T17:25:00Z">
              <w:r w:rsidRPr="008F7B24">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4F8B12B0" w14:textId="77777777" w:rsidR="001771D8" w:rsidRPr="008F7B24" w:rsidRDefault="001771D8" w:rsidP="001F11C7">
            <w:pPr>
              <w:autoSpaceDE w:val="0"/>
              <w:autoSpaceDN w:val="0"/>
              <w:adjustRightInd w:val="0"/>
              <w:spacing w:after="0" w:line="240" w:lineRule="auto"/>
              <w:rPr>
                <w:ins w:id="2609" w:author="Arjan" w:date="2014-09-08T17:25:00Z"/>
                <w:rFonts w:ascii="Arial" w:eastAsia="Times New Roman" w:hAnsi="Arial" w:cs="Arial"/>
                <w:color w:val="000000"/>
                <w:sz w:val="20"/>
                <w:szCs w:val="20"/>
              </w:rPr>
            </w:pPr>
            <w:ins w:id="2610" w:author="Arjan" w:date="2014-09-08T17:31:00Z">
              <w:r>
                <w:rPr>
                  <w:rFonts w:ascii="Arial" w:hAnsi="Arial" w:cs="Arial"/>
                  <w:sz w:val="20"/>
                  <w:szCs w:val="20"/>
                  <w:lang w:val="en-AU"/>
                </w:rPr>
                <w:t>0</w:t>
              </w:r>
            </w:ins>
            <w:ins w:id="2611" w:author="Arjan" w:date="2014-09-08T17:25:00Z">
              <w:r w:rsidRPr="008F7B24">
                <w:rPr>
                  <w:rFonts w:ascii="Arial" w:eastAsia="Times New Roman" w:hAnsi="Arial" w:cs="Arial"/>
                  <w:color w:val="000000"/>
                  <w:sz w:val="20"/>
                  <w:szCs w:val="20"/>
                </w:rPr>
                <w:t xml:space="preserve"> - </w:t>
              </w:r>
              <w:r w:rsidR="00DA5D93" w:rsidRPr="008F7B24">
                <w:rPr>
                  <w:rFonts w:ascii="Arial" w:eastAsia="Times New Roman" w:hAnsi="Arial" w:cs="Arial"/>
                  <w:color w:val="000000"/>
                  <w:sz w:val="20"/>
                  <w:szCs w:val="20"/>
                </w:rPr>
                <w:fldChar w:fldCharType="begin" w:fldLock="1"/>
              </w:r>
              <w:r w:rsidRPr="008F7B24">
                <w:rPr>
                  <w:rFonts w:ascii="Arial" w:eastAsia="Times New Roman" w:hAnsi="Arial" w:cs="Arial"/>
                  <w:color w:val="000000"/>
                  <w:sz w:val="20"/>
                  <w:szCs w:val="20"/>
                </w:rPr>
                <w:instrText>MERGEFIELD Att.UpperBound</w:instrText>
              </w:r>
              <w:r w:rsidR="00DA5D93" w:rsidRPr="008F7B24">
                <w:rPr>
                  <w:rFonts w:ascii="Arial" w:eastAsia="Times New Roman" w:hAnsi="Arial" w:cs="Arial"/>
                  <w:color w:val="000000"/>
                  <w:sz w:val="20"/>
                  <w:szCs w:val="20"/>
                </w:rPr>
                <w:fldChar w:fldCharType="separate"/>
              </w:r>
              <w:r w:rsidRPr="008F7B24">
                <w:rPr>
                  <w:rFonts w:ascii="Arial" w:eastAsia="Times New Roman" w:hAnsi="Arial" w:cs="Arial"/>
                  <w:color w:val="000000"/>
                  <w:sz w:val="20"/>
                  <w:szCs w:val="20"/>
                </w:rPr>
                <w:t>1</w:t>
              </w:r>
              <w:r w:rsidR="00DA5D93" w:rsidRPr="008F7B24">
                <w:rPr>
                  <w:rFonts w:ascii="Arial" w:eastAsia="Times New Roman" w:hAnsi="Arial" w:cs="Arial"/>
                  <w:color w:val="000000"/>
                  <w:sz w:val="20"/>
                  <w:szCs w:val="20"/>
                </w:rPr>
                <w:fldChar w:fldCharType="end"/>
              </w:r>
            </w:ins>
          </w:p>
        </w:tc>
      </w:tr>
      <w:tr w:rsidR="001771D8" w:rsidRPr="008F7B24" w14:paraId="39FC00CB" w14:textId="77777777" w:rsidTr="001F11C7">
        <w:trPr>
          <w:trHeight w:val="230"/>
          <w:ins w:id="2612" w:author="Arjan" w:date="2014-09-08T17:25:00Z"/>
        </w:trPr>
        <w:tc>
          <w:tcPr>
            <w:tcW w:w="3780" w:type="dxa"/>
            <w:tcBorders>
              <w:top w:val="nil"/>
              <w:left w:val="nil"/>
              <w:bottom w:val="nil"/>
              <w:right w:val="nil"/>
            </w:tcBorders>
          </w:tcPr>
          <w:p w14:paraId="5827E8CD" w14:textId="77777777" w:rsidR="001771D8" w:rsidRPr="008F7B24" w:rsidRDefault="001771D8" w:rsidP="001F11C7">
            <w:pPr>
              <w:autoSpaceDE w:val="0"/>
              <w:autoSpaceDN w:val="0"/>
              <w:adjustRightInd w:val="0"/>
              <w:spacing w:after="0" w:line="240" w:lineRule="auto"/>
              <w:rPr>
                <w:ins w:id="2613" w:author="Arjan" w:date="2014-09-08T17:25:00Z"/>
                <w:rFonts w:ascii="Arial" w:eastAsia="Times New Roman" w:hAnsi="Arial" w:cs="Arial"/>
                <w:b/>
                <w:bCs/>
                <w:color w:val="000000"/>
                <w:sz w:val="20"/>
                <w:szCs w:val="20"/>
              </w:rPr>
            </w:pPr>
          </w:p>
        </w:tc>
        <w:tc>
          <w:tcPr>
            <w:tcW w:w="5580" w:type="dxa"/>
            <w:tcBorders>
              <w:top w:val="nil"/>
              <w:left w:val="nil"/>
              <w:bottom w:val="nil"/>
              <w:right w:val="nil"/>
            </w:tcBorders>
          </w:tcPr>
          <w:p w14:paraId="0E1AECD3" w14:textId="77777777" w:rsidR="001771D8" w:rsidRPr="008F7B24" w:rsidRDefault="001771D8" w:rsidP="001F11C7">
            <w:pPr>
              <w:autoSpaceDE w:val="0"/>
              <w:autoSpaceDN w:val="0"/>
              <w:adjustRightInd w:val="0"/>
              <w:spacing w:after="0" w:line="240" w:lineRule="auto"/>
              <w:rPr>
                <w:ins w:id="2614" w:author="Arjan" w:date="2014-09-08T17:25:00Z"/>
                <w:rFonts w:ascii="Arial" w:eastAsia="Times New Roman" w:hAnsi="Arial" w:cs="Arial"/>
                <w:color w:val="000000"/>
                <w:sz w:val="20"/>
                <w:szCs w:val="20"/>
              </w:rPr>
            </w:pPr>
          </w:p>
        </w:tc>
      </w:tr>
      <w:tr w:rsidR="001771D8" w:rsidRPr="008F7B24" w14:paraId="49468627" w14:textId="77777777" w:rsidTr="001F11C7">
        <w:trPr>
          <w:trHeight w:val="230"/>
          <w:ins w:id="2615" w:author="Arjan" w:date="2014-09-08T17:25:00Z"/>
        </w:trPr>
        <w:tc>
          <w:tcPr>
            <w:tcW w:w="3780" w:type="dxa"/>
            <w:tcBorders>
              <w:top w:val="nil"/>
              <w:left w:val="nil"/>
              <w:bottom w:val="nil"/>
              <w:right w:val="nil"/>
            </w:tcBorders>
          </w:tcPr>
          <w:p w14:paraId="13B730AF" w14:textId="77777777" w:rsidR="001771D8" w:rsidRPr="008F7B24" w:rsidRDefault="001771D8" w:rsidP="001F11C7">
            <w:pPr>
              <w:autoSpaceDE w:val="0"/>
              <w:autoSpaceDN w:val="0"/>
              <w:adjustRightInd w:val="0"/>
              <w:spacing w:after="0" w:line="240" w:lineRule="auto"/>
              <w:rPr>
                <w:ins w:id="2616" w:author="Arjan" w:date="2014-09-08T17:25:00Z"/>
                <w:rFonts w:ascii="Arial" w:eastAsia="Times New Roman" w:hAnsi="Arial" w:cs="Arial"/>
                <w:color w:val="000000"/>
                <w:sz w:val="20"/>
                <w:szCs w:val="20"/>
              </w:rPr>
            </w:pPr>
            <w:ins w:id="2617" w:author="Arjan" w:date="2014-09-08T17:25:00Z">
              <w:r w:rsidRPr="008F7B24">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75D3613E" w14:textId="77777777" w:rsidR="001771D8" w:rsidRPr="008F7B24" w:rsidRDefault="001771D8" w:rsidP="001F11C7">
            <w:pPr>
              <w:autoSpaceDE w:val="0"/>
              <w:autoSpaceDN w:val="0"/>
              <w:adjustRightInd w:val="0"/>
              <w:spacing w:after="0" w:line="240" w:lineRule="auto"/>
              <w:rPr>
                <w:ins w:id="2618" w:author="Arjan" w:date="2014-09-08T17:25:00Z"/>
                <w:rFonts w:ascii="Arial" w:eastAsia="Times New Roman" w:hAnsi="Arial" w:cs="Arial"/>
                <w:color w:val="000000"/>
                <w:sz w:val="20"/>
                <w:szCs w:val="20"/>
              </w:rPr>
            </w:pPr>
            <w:ins w:id="2619" w:author="Arjan" w:date="2014-09-08T17:25:00Z">
              <w:r w:rsidRPr="008F7B24">
                <w:rPr>
                  <w:rFonts w:ascii="Arial" w:eastAsia="Times New Roman" w:hAnsi="Arial" w:cs="Arial"/>
                  <w:color w:val="000000"/>
                  <w:sz w:val="20"/>
                  <w:szCs w:val="20"/>
                </w:rPr>
                <w:t>Gemeentelijk basisgegeven</w:t>
              </w:r>
            </w:ins>
          </w:p>
        </w:tc>
      </w:tr>
      <w:tr w:rsidR="001771D8" w:rsidRPr="008F7B24" w14:paraId="0C2F71C2" w14:textId="77777777" w:rsidTr="001F11C7">
        <w:trPr>
          <w:trHeight w:val="230"/>
          <w:ins w:id="2620" w:author="Arjan" w:date="2014-09-08T17:25:00Z"/>
        </w:trPr>
        <w:tc>
          <w:tcPr>
            <w:tcW w:w="3780" w:type="dxa"/>
            <w:tcBorders>
              <w:top w:val="nil"/>
              <w:left w:val="nil"/>
              <w:right w:val="nil"/>
            </w:tcBorders>
          </w:tcPr>
          <w:p w14:paraId="31955F1C" w14:textId="77777777" w:rsidR="001771D8" w:rsidRPr="008F7B24" w:rsidRDefault="001771D8" w:rsidP="001F11C7">
            <w:pPr>
              <w:autoSpaceDE w:val="0"/>
              <w:autoSpaceDN w:val="0"/>
              <w:adjustRightInd w:val="0"/>
              <w:spacing w:after="0" w:line="240" w:lineRule="auto"/>
              <w:rPr>
                <w:ins w:id="2621" w:author="Arjan" w:date="2014-09-08T17:25:00Z"/>
                <w:rFonts w:ascii="Arial" w:eastAsia="Times New Roman" w:hAnsi="Arial" w:cs="Arial"/>
                <w:b/>
                <w:bCs/>
                <w:color w:val="000000"/>
                <w:sz w:val="20"/>
                <w:szCs w:val="20"/>
              </w:rPr>
            </w:pPr>
          </w:p>
        </w:tc>
        <w:tc>
          <w:tcPr>
            <w:tcW w:w="5580" w:type="dxa"/>
            <w:tcBorders>
              <w:top w:val="nil"/>
              <w:left w:val="nil"/>
              <w:right w:val="nil"/>
            </w:tcBorders>
          </w:tcPr>
          <w:p w14:paraId="4A6E7FF3" w14:textId="77777777" w:rsidR="001771D8" w:rsidRPr="008F7B24" w:rsidRDefault="001771D8" w:rsidP="001F11C7">
            <w:pPr>
              <w:autoSpaceDE w:val="0"/>
              <w:autoSpaceDN w:val="0"/>
              <w:adjustRightInd w:val="0"/>
              <w:spacing w:after="0" w:line="240" w:lineRule="auto"/>
              <w:rPr>
                <w:ins w:id="2622" w:author="Arjan" w:date="2014-09-08T17:25:00Z"/>
                <w:rFonts w:ascii="Arial" w:eastAsia="Times New Roman" w:hAnsi="Arial" w:cs="Arial"/>
                <w:color w:val="000000"/>
                <w:sz w:val="20"/>
                <w:szCs w:val="20"/>
              </w:rPr>
            </w:pPr>
          </w:p>
        </w:tc>
      </w:tr>
      <w:tr w:rsidR="001771D8" w:rsidRPr="005C14BE" w14:paraId="55B82BFA" w14:textId="77777777" w:rsidTr="001F11C7">
        <w:trPr>
          <w:trHeight w:val="230"/>
          <w:ins w:id="2623" w:author="Arjan" w:date="2014-09-08T17:25:00Z"/>
        </w:trPr>
        <w:tc>
          <w:tcPr>
            <w:tcW w:w="3780" w:type="dxa"/>
            <w:tcBorders>
              <w:top w:val="nil"/>
              <w:left w:val="nil"/>
              <w:bottom w:val="single" w:sz="4" w:space="0" w:color="auto"/>
              <w:right w:val="nil"/>
            </w:tcBorders>
          </w:tcPr>
          <w:p w14:paraId="132BE936" w14:textId="77777777" w:rsidR="001771D8" w:rsidRPr="008F7B24" w:rsidRDefault="001771D8" w:rsidP="001F11C7">
            <w:pPr>
              <w:autoSpaceDE w:val="0"/>
              <w:autoSpaceDN w:val="0"/>
              <w:adjustRightInd w:val="0"/>
              <w:spacing w:after="0" w:line="240" w:lineRule="auto"/>
              <w:rPr>
                <w:ins w:id="2624" w:author="Arjan" w:date="2014-09-08T17:25:00Z"/>
                <w:rFonts w:ascii="Arial" w:eastAsia="Times New Roman" w:hAnsi="Arial" w:cs="Arial"/>
                <w:b/>
                <w:bCs/>
                <w:color w:val="000000"/>
                <w:sz w:val="20"/>
                <w:szCs w:val="20"/>
              </w:rPr>
            </w:pPr>
            <w:ins w:id="2625" w:author="Arjan" w:date="2014-09-08T17:25:00Z">
              <w:r w:rsidRPr="008F7B24">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169E65E8" w14:textId="77777777" w:rsidR="001771D8" w:rsidRPr="00DD0F4F" w:rsidRDefault="00CA7751" w:rsidP="00CA7751">
            <w:pPr>
              <w:autoSpaceDE w:val="0"/>
              <w:autoSpaceDN w:val="0"/>
              <w:adjustRightInd w:val="0"/>
              <w:spacing w:after="0" w:line="240" w:lineRule="auto"/>
              <w:rPr>
                <w:ins w:id="2626" w:author="Arjan" w:date="2014-09-08T17:25:00Z"/>
                <w:rFonts w:ascii="Arial" w:eastAsia="Times New Roman" w:hAnsi="Arial" w:cs="Arial"/>
                <w:color w:val="000000"/>
                <w:sz w:val="20"/>
                <w:szCs w:val="20"/>
                <w:lang w:val="nl-NL"/>
              </w:rPr>
            </w:pPr>
            <w:ins w:id="2627" w:author="Arjan" w:date="2014-09-08T17:32:00Z">
              <w:r w:rsidRPr="00DD0F4F">
                <w:rPr>
                  <w:rFonts w:ascii="Arial" w:eastAsia="Times New Roman" w:hAnsi="Arial" w:cs="Arial"/>
                  <w:color w:val="000000"/>
                  <w:sz w:val="20"/>
                  <w:szCs w:val="20"/>
                  <w:lang w:val="nl-NL"/>
                </w:rPr>
                <w:t xml:space="preserve">De attribuutsoort kan alleen van een waarde voorzien zijn indien </w:t>
              </w:r>
            </w:ins>
            <w:ins w:id="2628" w:author="Arjan" w:date="2014-09-08T17:34:00Z">
              <w:r w:rsidRPr="00DD0F4F">
                <w:rPr>
                  <w:rFonts w:ascii="Arial" w:eastAsia="Times New Roman" w:hAnsi="Arial" w:cs="Arial"/>
                  <w:color w:val="000000"/>
                  <w:sz w:val="20"/>
                  <w:szCs w:val="20"/>
                  <w:lang w:val="nl-NL"/>
                </w:rPr>
                <w:t xml:space="preserve">er </w:t>
              </w:r>
            </w:ins>
            <w:ins w:id="2629" w:author="Arjan" w:date="2014-09-08T17:48:00Z">
              <w:r w:rsidR="00770E30" w:rsidRPr="00DD0F4F">
                <w:rPr>
                  <w:rFonts w:ascii="Arial" w:eastAsia="Times New Roman" w:hAnsi="Arial" w:cs="Arial"/>
                  <w:color w:val="000000"/>
                  <w:sz w:val="20"/>
                  <w:szCs w:val="20"/>
                  <w:lang w:val="nl-NL"/>
                </w:rPr>
                <w:t xml:space="preserve">bij het INFORMATIEOBJECT </w:t>
              </w:r>
            </w:ins>
            <w:ins w:id="2630" w:author="Arjan" w:date="2014-09-08T17:34:00Z">
              <w:r w:rsidRPr="00DD0F4F">
                <w:rPr>
                  <w:rFonts w:ascii="Arial" w:eastAsia="Times New Roman" w:hAnsi="Arial" w:cs="Arial"/>
                  <w:color w:val="000000"/>
                  <w:sz w:val="20"/>
                  <w:szCs w:val="20"/>
                  <w:lang w:val="nl-NL"/>
                </w:rPr>
                <w:t xml:space="preserve">geen relatie </w:t>
              </w:r>
            </w:ins>
            <w:ins w:id="2631" w:author="Arjan" w:date="2014-09-08T17:35:00Z">
              <w:r w:rsidRPr="00DD0F4F">
                <w:rPr>
                  <w:rFonts w:ascii="Arial" w:eastAsia="Times New Roman" w:hAnsi="Arial" w:cs="Arial"/>
                  <w:color w:val="000000"/>
                  <w:sz w:val="20"/>
                  <w:szCs w:val="20"/>
                  <w:lang w:val="nl-NL"/>
                </w:rPr>
                <w:t xml:space="preserve">‘INFORMATIEOBJECT.is ontvangen van of </w:t>
              </w:r>
            </w:ins>
            <w:ins w:id="2632" w:author="Arjan" w:date="2014-09-08T17:37:00Z">
              <w:r w:rsidRPr="00DD0F4F">
                <w:rPr>
                  <w:rFonts w:ascii="Arial" w:eastAsia="Times New Roman" w:hAnsi="Arial" w:cs="Arial"/>
                  <w:color w:val="000000"/>
                  <w:sz w:val="20"/>
                  <w:szCs w:val="20"/>
                  <w:lang w:val="nl-NL"/>
                </w:rPr>
                <w:t>verzonden</w:t>
              </w:r>
            </w:ins>
            <w:ins w:id="2633" w:author="Arjan" w:date="2014-09-08T17:35:00Z">
              <w:r w:rsidRPr="00DD0F4F">
                <w:rPr>
                  <w:rFonts w:ascii="Arial" w:eastAsia="Times New Roman" w:hAnsi="Arial" w:cs="Arial"/>
                  <w:color w:val="000000"/>
                  <w:sz w:val="20"/>
                  <w:szCs w:val="20"/>
                  <w:lang w:val="nl-NL"/>
                </w:rPr>
                <w:t xml:space="preserve"> aan BETROKKENE’ </w:t>
              </w:r>
            </w:ins>
            <w:ins w:id="2634" w:author="Arjan" w:date="2014-09-08T17:36:00Z">
              <w:r w:rsidRPr="00DD0F4F">
                <w:rPr>
                  <w:rFonts w:ascii="Arial" w:eastAsia="Times New Roman" w:hAnsi="Arial" w:cs="Arial"/>
                  <w:color w:val="000000"/>
                  <w:sz w:val="20"/>
                  <w:szCs w:val="20"/>
                  <w:lang w:val="nl-NL"/>
                </w:rPr>
                <w:t xml:space="preserve">is </w:t>
              </w:r>
            </w:ins>
            <w:ins w:id="2635" w:author="Arjan" w:date="2014-09-08T17:35:00Z">
              <w:r w:rsidRPr="00DD0F4F">
                <w:rPr>
                  <w:rFonts w:ascii="Arial" w:eastAsia="Times New Roman" w:hAnsi="Arial" w:cs="Arial"/>
                  <w:color w:val="000000"/>
                  <w:sz w:val="20"/>
                  <w:szCs w:val="20"/>
                  <w:lang w:val="nl-NL"/>
                </w:rPr>
                <w:t xml:space="preserve">waarvan de eigenschap </w:t>
              </w:r>
            </w:ins>
            <w:ins w:id="2636" w:author="Arjan" w:date="2014-09-08T17:37:00Z">
              <w:r w:rsidRPr="00DD0F4F">
                <w:rPr>
                  <w:rFonts w:ascii="Arial" w:eastAsia="Times New Roman" w:hAnsi="Arial" w:cs="Arial"/>
                  <w:color w:val="000000"/>
                  <w:sz w:val="20"/>
                  <w:szCs w:val="20"/>
                  <w:lang w:val="nl-NL"/>
                </w:rPr>
                <w:t>‘Aard rela</w:t>
              </w:r>
            </w:ins>
            <w:ins w:id="2637" w:author="Arjan" w:date="2014-09-08T17:38:00Z">
              <w:r w:rsidRPr="00DD0F4F">
                <w:rPr>
                  <w:rFonts w:ascii="Arial" w:eastAsia="Times New Roman" w:hAnsi="Arial" w:cs="Arial"/>
                  <w:color w:val="000000"/>
                  <w:sz w:val="20"/>
                  <w:szCs w:val="20"/>
                  <w:lang w:val="nl-NL"/>
                </w:rPr>
                <w:t xml:space="preserve">tie’ gelijk is aan ‘afzender’ en </w:t>
              </w:r>
            </w:ins>
            <w:ins w:id="2638" w:author="Arjan" w:date="2014-09-08T17:49:00Z">
              <w:r w:rsidR="00770E30" w:rsidRPr="00DD0F4F">
                <w:rPr>
                  <w:rFonts w:ascii="Arial" w:eastAsia="Times New Roman" w:hAnsi="Arial" w:cs="Arial"/>
                  <w:color w:val="000000"/>
                  <w:sz w:val="20"/>
                  <w:szCs w:val="20"/>
                  <w:lang w:val="nl-NL"/>
                </w:rPr>
                <w:t xml:space="preserve">indien </w:t>
              </w:r>
            </w:ins>
            <w:ins w:id="2639" w:author="Arjan" w:date="2014-09-08T17:38:00Z">
              <w:r w:rsidRPr="00DD0F4F">
                <w:rPr>
                  <w:rFonts w:ascii="Arial" w:eastAsia="Times New Roman" w:hAnsi="Arial" w:cs="Arial"/>
                  <w:color w:val="000000"/>
                  <w:sz w:val="20"/>
                  <w:szCs w:val="20"/>
                  <w:lang w:val="nl-NL"/>
                </w:rPr>
                <w:t>de attribuutsoort Ontvangs</w:t>
              </w:r>
            </w:ins>
            <w:ins w:id="2640" w:author="Arjan" w:date="2014-09-08T17:39:00Z">
              <w:r w:rsidRPr="00DD0F4F">
                <w:rPr>
                  <w:rFonts w:ascii="Arial" w:eastAsia="Times New Roman" w:hAnsi="Arial" w:cs="Arial"/>
                  <w:color w:val="000000"/>
                  <w:sz w:val="20"/>
                  <w:szCs w:val="20"/>
                  <w:lang w:val="nl-NL"/>
                </w:rPr>
                <w:t>t</w:t>
              </w:r>
            </w:ins>
            <w:ins w:id="2641" w:author="Arjan" w:date="2014-09-08T17:38:00Z">
              <w:r w:rsidRPr="00DD0F4F">
                <w:rPr>
                  <w:rFonts w:ascii="Arial" w:eastAsia="Times New Roman" w:hAnsi="Arial" w:cs="Arial"/>
                  <w:color w:val="000000"/>
                  <w:sz w:val="20"/>
                  <w:szCs w:val="20"/>
                  <w:lang w:val="nl-NL"/>
                </w:rPr>
                <w:t xml:space="preserve">datum van een waarde is </w:t>
              </w:r>
            </w:ins>
            <w:ins w:id="2642" w:author="Arjan" w:date="2014-09-08T17:39:00Z">
              <w:r w:rsidRPr="00DD0F4F">
                <w:rPr>
                  <w:rFonts w:ascii="Arial" w:eastAsia="Times New Roman" w:hAnsi="Arial" w:cs="Arial"/>
                  <w:color w:val="000000"/>
                  <w:sz w:val="20"/>
                  <w:szCs w:val="20"/>
                  <w:lang w:val="nl-NL"/>
                </w:rPr>
                <w:t xml:space="preserve">voorzien. </w:t>
              </w:r>
            </w:ins>
          </w:p>
        </w:tc>
      </w:tr>
    </w:tbl>
    <w:p w14:paraId="157C0697" w14:textId="77777777" w:rsidR="00AC6547" w:rsidRPr="00DD0F4F" w:rsidRDefault="00AC6547" w:rsidP="00AC6547">
      <w:pPr>
        <w:rPr>
          <w:lang w:val="nl-NL"/>
        </w:rPr>
      </w:pPr>
    </w:p>
    <w:p w14:paraId="5215907E" w14:textId="77777777" w:rsidR="00BD6866" w:rsidRPr="006B0CA1" w:rsidRDefault="00BD6866" w:rsidP="00BD6866">
      <w:pPr>
        <w:widowControl w:val="0"/>
        <w:autoSpaceDE w:val="0"/>
        <w:autoSpaceDN w:val="0"/>
        <w:adjustRightInd w:val="0"/>
        <w:spacing w:before="240" w:after="60" w:line="240" w:lineRule="auto"/>
        <w:outlineLvl w:val="3"/>
        <w:rPr>
          <w:ins w:id="2643" w:author="Arjan" w:date="2014-09-08T17:40:00Z"/>
          <w:rFonts w:ascii="Arial" w:eastAsia="Times New Roman" w:hAnsi="Arial" w:cs="Arial"/>
          <w:b/>
          <w:color w:val="004080"/>
          <w:sz w:val="24"/>
          <w:szCs w:val="24"/>
          <w:lang w:eastAsia="nl-NL"/>
        </w:rPr>
      </w:pPr>
      <w:ins w:id="2644" w:author="Arjan" w:date="2014-09-08T17:40:00Z">
        <w:r w:rsidRPr="00CF1953">
          <w:rPr>
            <w:rFonts w:ascii="Arial" w:eastAsia="Times New Roman" w:hAnsi="Arial" w:cs="Arial"/>
            <w:b/>
            <w:bCs/>
            <w:color w:val="004080"/>
            <w:sz w:val="24"/>
            <w:szCs w:val="24"/>
          </w:rPr>
          <w:lastRenderedPageBreak/>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Geadresseerde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BD6866" w:rsidRPr="008F7B24" w14:paraId="15D16596" w14:textId="77777777" w:rsidTr="001F11C7">
        <w:trPr>
          <w:trHeight w:val="230"/>
          <w:ins w:id="2645" w:author="Arjan" w:date="2014-09-08T17:40:00Z"/>
        </w:trPr>
        <w:tc>
          <w:tcPr>
            <w:tcW w:w="3780" w:type="dxa"/>
            <w:tcBorders>
              <w:top w:val="single" w:sz="4" w:space="0" w:color="auto"/>
              <w:left w:val="nil"/>
              <w:bottom w:val="nil"/>
              <w:right w:val="nil"/>
            </w:tcBorders>
          </w:tcPr>
          <w:p w14:paraId="2055101C" w14:textId="77777777" w:rsidR="00BD6866" w:rsidRPr="008F7B24" w:rsidRDefault="00BD6866" w:rsidP="001F11C7">
            <w:pPr>
              <w:autoSpaceDE w:val="0"/>
              <w:autoSpaceDN w:val="0"/>
              <w:adjustRightInd w:val="0"/>
              <w:spacing w:after="0" w:line="240" w:lineRule="auto"/>
              <w:rPr>
                <w:ins w:id="2646" w:author="Arjan" w:date="2014-09-08T17:40:00Z"/>
                <w:rFonts w:ascii="Arial" w:eastAsia="Times New Roman" w:hAnsi="Arial" w:cs="Arial"/>
                <w:color w:val="000000"/>
                <w:sz w:val="20"/>
                <w:szCs w:val="20"/>
              </w:rPr>
            </w:pPr>
            <w:ins w:id="2647" w:author="Arjan" w:date="2014-09-08T17:40:00Z">
              <w:r w:rsidRPr="008F7B24">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7A57CFF2" w14:textId="77777777" w:rsidR="00BD6866" w:rsidRPr="008F7B24" w:rsidRDefault="00BD6866" w:rsidP="001F11C7">
            <w:pPr>
              <w:autoSpaceDE w:val="0"/>
              <w:autoSpaceDN w:val="0"/>
              <w:adjustRightInd w:val="0"/>
              <w:spacing w:after="0" w:line="240" w:lineRule="auto"/>
              <w:rPr>
                <w:ins w:id="2648" w:author="Arjan" w:date="2014-09-08T17:40:00Z"/>
                <w:rFonts w:ascii="Arial" w:eastAsia="Times New Roman" w:hAnsi="Arial" w:cs="Arial"/>
                <w:color w:val="000000"/>
                <w:sz w:val="20"/>
                <w:szCs w:val="20"/>
              </w:rPr>
            </w:pPr>
            <w:ins w:id="2649" w:author="Arjan" w:date="2014-09-08T17:40:00Z">
              <w:r>
                <w:rPr>
                  <w:rFonts w:ascii="Arial" w:eastAsia="Times New Roman" w:hAnsi="Arial" w:cs="Arial"/>
                  <w:color w:val="000000"/>
                  <w:sz w:val="20"/>
                  <w:szCs w:val="20"/>
                </w:rPr>
                <w:t>Geadresseerde</w:t>
              </w:r>
            </w:ins>
          </w:p>
        </w:tc>
      </w:tr>
      <w:tr w:rsidR="00BD6866" w:rsidRPr="008F7B24" w14:paraId="689319A1" w14:textId="77777777" w:rsidTr="001F11C7">
        <w:trPr>
          <w:ins w:id="2650" w:author="Arjan" w:date="2014-09-08T17:40:00Z"/>
        </w:trPr>
        <w:tc>
          <w:tcPr>
            <w:tcW w:w="3780" w:type="dxa"/>
            <w:tcBorders>
              <w:top w:val="nil"/>
              <w:left w:val="nil"/>
              <w:bottom w:val="nil"/>
              <w:right w:val="nil"/>
            </w:tcBorders>
          </w:tcPr>
          <w:p w14:paraId="1D32E9E9" w14:textId="77777777" w:rsidR="00BD6866" w:rsidRPr="008F7B24" w:rsidRDefault="00BD6866" w:rsidP="001F11C7">
            <w:pPr>
              <w:autoSpaceDE w:val="0"/>
              <w:autoSpaceDN w:val="0"/>
              <w:adjustRightInd w:val="0"/>
              <w:spacing w:after="0" w:line="240" w:lineRule="auto"/>
              <w:rPr>
                <w:ins w:id="2651"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14:paraId="45444EE2" w14:textId="77777777" w:rsidR="00BD6866" w:rsidRPr="008F7B24" w:rsidRDefault="00BD6866" w:rsidP="001F11C7">
            <w:pPr>
              <w:autoSpaceDE w:val="0"/>
              <w:autoSpaceDN w:val="0"/>
              <w:adjustRightInd w:val="0"/>
              <w:spacing w:after="0" w:line="240" w:lineRule="auto"/>
              <w:rPr>
                <w:ins w:id="2652" w:author="Arjan" w:date="2014-09-08T17:40:00Z"/>
                <w:rFonts w:ascii="Arial" w:eastAsia="Times New Roman" w:hAnsi="Arial" w:cs="Arial"/>
                <w:color w:val="000000"/>
                <w:sz w:val="20"/>
                <w:szCs w:val="20"/>
              </w:rPr>
            </w:pPr>
          </w:p>
        </w:tc>
      </w:tr>
      <w:tr w:rsidR="00BD6866" w:rsidRPr="008F7B24" w14:paraId="1014A904" w14:textId="77777777" w:rsidTr="001F11C7">
        <w:trPr>
          <w:ins w:id="2653" w:author="Arjan" w:date="2014-09-08T17:40:00Z"/>
        </w:trPr>
        <w:tc>
          <w:tcPr>
            <w:tcW w:w="3780" w:type="dxa"/>
            <w:tcBorders>
              <w:top w:val="nil"/>
              <w:left w:val="nil"/>
              <w:bottom w:val="nil"/>
              <w:right w:val="nil"/>
            </w:tcBorders>
          </w:tcPr>
          <w:p w14:paraId="6E4B140C" w14:textId="77777777" w:rsidR="00BD6866" w:rsidRPr="008F7B24" w:rsidRDefault="00BD6866" w:rsidP="001F11C7">
            <w:pPr>
              <w:autoSpaceDE w:val="0"/>
              <w:autoSpaceDN w:val="0"/>
              <w:adjustRightInd w:val="0"/>
              <w:spacing w:after="0" w:line="240" w:lineRule="auto"/>
              <w:rPr>
                <w:ins w:id="2654" w:author="Arjan" w:date="2014-09-08T17:40:00Z"/>
                <w:rFonts w:ascii="Arial" w:eastAsia="Times New Roman" w:hAnsi="Arial" w:cs="Arial"/>
                <w:color w:val="000000"/>
                <w:sz w:val="20"/>
                <w:szCs w:val="20"/>
              </w:rPr>
            </w:pPr>
            <w:ins w:id="2655" w:author="Arjan" w:date="2014-09-08T17:40:00Z">
              <w:r w:rsidRPr="008F7B24">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514CF30A" w14:textId="77777777" w:rsidR="00BD6866" w:rsidRPr="008F7B24" w:rsidRDefault="00BD6866" w:rsidP="001F11C7">
            <w:pPr>
              <w:autoSpaceDE w:val="0"/>
              <w:autoSpaceDN w:val="0"/>
              <w:adjustRightInd w:val="0"/>
              <w:spacing w:after="0" w:line="240" w:lineRule="auto"/>
              <w:rPr>
                <w:ins w:id="2656" w:author="Arjan" w:date="2014-09-08T17:40:00Z"/>
                <w:rFonts w:ascii="Arial" w:eastAsia="Times New Roman" w:hAnsi="Arial" w:cs="Arial"/>
                <w:color w:val="000000"/>
                <w:sz w:val="20"/>
                <w:szCs w:val="20"/>
              </w:rPr>
            </w:pPr>
            <w:ins w:id="2657" w:author="Arjan" w:date="2014-09-08T17:40:00Z">
              <w:r w:rsidRPr="008F7B24">
                <w:rPr>
                  <w:rFonts w:ascii="Arial" w:eastAsia="Times New Roman" w:hAnsi="Arial" w:cs="Arial"/>
                  <w:color w:val="000000"/>
                  <w:sz w:val="20"/>
                  <w:szCs w:val="20"/>
                </w:rPr>
                <w:t>KING</w:t>
              </w:r>
            </w:ins>
          </w:p>
        </w:tc>
      </w:tr>
      <w:tr w:rsidR="00BD6866" w:rsidRPr="008F7B24" w14:paraId="2BA99D15" w14:textId="77777777" w:rsidTr="001F11C7">
        <w:trPr>
          <w:ins w:id="2658" w:author="Arjan" w:date="2014-09-08T17:40:00Z"/>
        </w:trPr>
        <w:tc>
          <w:tcPr>
            <w:tcW w:w="3780" w:type="dxa"/>
            <w:tcBorders>
              <w:top w:val="nil"/>
              <w:left w:val="nil"/>
              <w:bottom w:val="nil"/>
              <w:right w:val="nil"/>
            </w:tcBorders>
          </w:tcPr>
          <w:p w14:paraId="03A4C4E4" w14:textId="77777777" w:rsidR="00BD6866" w:rsidRPr="008F7B24" w:rsidRDefault="00BD6866" w:rsidP="001F11C7">
            <w:pPr>
              <w:autoSpaceDE w:val="0"/>
              <w:autoSpaceDN w:val="0"/>
              <w:adjustRightInd w:val="0"/>
              <w:spacing w:after="0" w:line="240" w:lineRule="auto"/>
              <w:rPr>
                <w:ins w:id="2659"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14:paraId="63220869" w14:textId="77777777" w:rsidR="00BD6866" w:rsidRPr="008F7B24" w:rsidRDefault="00BD6866" w:rsidP="001F11C7">
            <w:pPr>
              <w:autoSpaceDE w:val="0"/>
              <w:autoSpaceDN w:val="0"/>
              <w:adjustRightInd w:val="0"/>
              <w:spacing w:after="0" w:line="240" w:lineRule="auto"/>
              <w:rPr>
                <w:ins w:id="2660" w:author="Arjan" w:date="2014-09-08T17:40:00Z"/>
                <w:rFonts w:ascii="Arial" w:eastAsia="Times New Roman" w:hAnsi="Arial" w:cs="Arial"/>
                <w:color w:val="000000"/>
                <w:sz w:val="20"/>
                <w:szCs w:val="20"/>
              </w:rPr>
            </w:pPr>
          </w:p>
        </w:tc>
      </w:tr>
      <w:tr w:rsidR="00BD6866" w:rsidRPr="008F7B24" w14:paraId="1A5395AC" w14:textId="77777777" w:rsidTr="001F11C7">
        <w:trPr>
          <w:ins w:id="2661" w:author="Arjan" w:date="2014-09-08T17:40:00Z"/>
        </w:trPr>
        <w:tc>
          <w:tcPr>
            <w:tcW w:w="3780" w:type="dxa"/>
            <w:tcBorders>
              <w:top w:val="nil"/>
              <w:left w:val="nil"/>
              <w:bottom w:val="nil"/>
              <w:right w:val="nil"/>
            </w:tcBorders>
          </w:tcPr>
          <w:p w14:paraId="24FBE88D" w14:textId="77777777" w:rsidR="00BD6866" w:rsidRPr="008F7B24" w:rsidRDefault="00BD6866" w:rsidP="001F11C7">
            <w:pPr>
              <w:autoSpaceDE w:val="0"/>
              <w:autoSpaceDN w:val="0"/>
              <w:adjustRightInd w:val="0"/>
              <w:spacing w:after="0" w:line="240" w:lineRule="auto"/>
              <w:rPr>
                <w:ins w:id="2662" w:author="Arjan" w:date="2014-09-08T17:40:00Z"/>
                <w:rFonts w:ascii="Arial" w:eastAsia="Times New Roman" w:hAnsi="Arial" w:cs="Arial"/>
                <w:color w:val="000000"/>
                <w:sz w:val="20"/>
                <w:szCs w:val="20"/>
              </w:rPr>
            </w:pPr>
            <w:ins w:id="2663" w:author="Arjan" w:date="2014-09-08T17:40:00Z">
              <w:r w:rsidRPr="008F7B24">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6F152C5B" w14:textId="77777777" w:rsidR="00BD6866" w:rsidRPr="008F7B24" w:rsidRDefault="00BD6866" w:rsidP="001F11C7">
            <w:pPr>
              <w:autoSpaceDE w:val="0"/>
              <w:autoSpaceDN w:val="0"/>
              <w:adjustRightInd w:val="0"/>
              <w:spacing w:after="0" w:line="240" w:lineRule="auto"/>
              <w:rPr>
                <w:ins w:id="2664" w:author="Arjan" w:date="2014-09-08T17:40:00Z"/>
                <w:rFonts w:ascii="Arial" w:eastAsia="Times New Roman" w:hAnsi="Arial" w:cs="Arial"/>
                <w:color w:val="000000"/>
                <w:sz w:val="20"/>
                <w:szCs w:val="20"/>
              </w:rPr>
            </w:pPr>
          </w:p>
        </w:tc>
      </w:tr>
      <w:tr w:rsidR="00BD6866" w:rsidRPr="008F7B24" w14:paraId="5E92FFD8" w14:textId="77777777" w:rsidTr="001F11C7">
        <w:trPr>
          <w:ins w:id="2665" w:author="Arjan" w:date="2014-09-08T17:40:00Z"/>
        </w:trPr>
        <w:tc>
          <w:tcPr>
            <w:tcW w:w="3780" w:type="dxa"/>
            <w:tcBorders>
              <w:top w:val="nil"/>
              <w:left w:val="nil"/>
              <w:bottom w:val="nil"/>
              <w:right w:val="nil"/>
            </w:tcBorders>
          </w:tcPr>
          <w:p w14:paraId="13A1AFA5" w14:textId="77777777" w:rsidR="00BD6866" w:rsidRPr="008F7B24" w:rsidRDefault="00BD6866" w:rsidP="001F11C7">
            <w:pPr>
              <w:autoSpaceDE w:val="0"/>
              <w:autoSpaceDN w:val="0"/>
              <w:adjustRightInd w:val="0"/>
              <w:spacing w:after="0" w:line="240" w:lineRule="auto"/>
              <w:rPr>
                <w:ins w:id="2666"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14:paraId="3CDBFD58" w14:textId="77777777" w:rsidR="00BD6866" w:rsidRPr="008F7B24" w:rsidRDefault="00BD6866" w:rsidP="001F11C7">
            <w:pPr>
              <w:autoSpaceDE w:val="0"/>
              <w:autoSpaceDN w:val="0"/>
              <w:adjustRightInd w:val="0"/>
              <w:spacing w:after="0" w:line="240" w:lineRule="auto"/>
              <w:rPr>
                <w:ins w:id="2667" w:author="Arjan" w:date="2014-09-08T17:40:00Z"/>
                <w:rFonts w:ascii="Arial" w:eastAsia="Times New Roman" w:hAnsi="Arial" w:cs="Arial"/>
                <w:color w:val="000000"/>
                <w:sz w:val="20"/>
                <w:szCs w:val="20"/>
              </w:rPr>
            </w:pPr>
          </w:p>
        </w:tc>
      </w:tr>
      <w:tr w:rsidR="00BD6866" w:rsidRPr="008F7B24" w14:paraId="0F3934EE" w14:textId="77777777" w:rsidTr="001F11C7">
        <w:trPr>
          <w:ins w:id="2668" w:author="Arjan" w:date="2014-09-08T17:40:00Z"/>
        </w:trPr>
        <w:tc>
          <w:tcPr>
            <w:tcW w:w="3780" w:type="dxa"/>
            <w:tcBorders>
              <w:top w:val="nil"/>
              <w:left w:val="nil"/>
              <w:bottom w:val="nil"/>
              <w:right w:val="nil"/>
            </w:tcBorders>
          </w:tcPr>
          <w:p w14:paraId="486DEA5E" w14:textId="77777777" w:rsidR="00BD6866" w:rsidRPr="008F7B24" w:rsidRDefault="00BD6866" w:rsidP="001F11C7">
            <w:pPr>
              <w:autoSpaceDE w:val="0"/>
              <w:autoSpaceDN w:val="0"/>
              <w:adjustRightInd w:val="0"/>
              <w:spacing w:after="0" w:line="240" w:lineRule="auto"/>
              <w:rPr>
                <w:ins w:id="2669" w:author="Arjan" w:date="2014-09-08T17:40:00Z"/>
                <w:rFonts w:ascii="Arial" w:eastAsia="Times New Roman" w:hAnsi="Arial" w:cs="Arial"/>
                <w:color w:val="000000"/>
                <w:sz w:val="20"/>
                <w:szCs w:val="20"/>
              </w:rPr>
            </w:pPr>
            <w:ins w:id="2670" w:author="Arjan" w:date="2014-09-08T17:40:00Z">
              <w:r w:rsidRPr="008F7B24">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3BC4FD61" w14:textId="77777777" w:rsidR="00BD6866" w:rsidRPr="008F7B24" w:rsidRDefault="00BD6866" w:rsidP="001F11C7">
            <w:pPr>
              <w:autoSpaceDE w:val="0"/>
              <w:autoSpaceDN w:val="0"/>
              <w:adjustRightInd w:val="0"/>
              <w:spacing w:after="0" w:line="240" w:lineRule="auto"/>
              <w:rPr>
                <w:ins w:id="2671" w:author="Arjan" w:date="2014-09-08T17:40:00Z"/>
                <w:rFonts w:ascii="Arial" w:eastAsia="Times New Roman" w:hAnsi="Arial" w:cs="Arial"/>
                <w:color w:val="000000"/>
                <w:sz w:val="20"/>
                <w:szCs w:val="20"/>
              </w:rPr>
            </w:pPr>
            <w:ins w:id="2672" w:author="Arjan" w:date="2014-09-08T17:40:00Z">
              <w:r>
                <w:rPr>
                  <w:rFonts w:ascii="Arial" w:hAnsi="Arial" w:cs="Arial"/>
                  <w:sz w:val="20"/>
                  <w:szCs w:val="20"/>
                  <w:lang w:val="en-AU"/>
                </w:rPr>
                <w:t>Geadresseerde</w:t>
              </w:r>
            </w:ins>
          </w:p>
        </w:tc>
      </w:tr>
      <w:tr w:rsidR="00BD6866" w:rsidRPr="008F7B24" w14:paraId="0F1A8957" w14:textId="77777777" w:rsidTr="001F11C7">
        <w:trPr>
          <w:ins w:id="2673" w:author="Arjan" w:date="2014-09-08T17:40:00Z"/>
        </w:trPr>
        <w:tc>
          <w:tcPr>
            <w:tcW w:w="3780" w:type="dxa"/>
            <w:tcBorders>
              <w:top w:val="nil"/>
              <w:left w:val="nil"/>
              <w:bottom w:val="nil"/>
              <w:right w:val="nil"/>
            </w:tcBorders>
          </w:tcPr>
          <w:p w14:paraId="20B034E7" w14:textId="77777777" w:rsidR="00BD6866" w:rsidRPr="008F7B24" w:rsidRDefault="00BD6866" w:rsidP="001F11C7">
            <w:pPr>
              <w:autoSpaceDE w:val="0"/>
              <w:autoSpaceDN w:val="0"/>
              <w:adjustRightInd w:val="0"/>
              <w:spacing w:after="0" w:line="240" w:lineRule="auto"/>
              <w:rPr>
                <w:ins w:id="2674"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14:paraId="22EA3C5D" w14:textId="77777777" w:rsidR="00BD6866" w:rsidRPr="008F7B24" w:rsidRDefault="00BD6866" w:rsidP="001F11C7">
            <w:pPr>
              <w:autoSpaceDE w:val="0"/>
              <w:autoSpaceDN w:val="0"/>
              <w:adjustRightInd w:val="0"/>
              <w:spacing w:after="0" w:line="240" w:lineRule="auto"/>
              <w:rPr>
                <w:ins w:id="2675" w:author="Arjan" w:date="2014-09-08T17:40:00Z"/>
                <w:rFonts w:ascii="Arial" w:eastAsia="Times New Roman" w:hAnsi="Arial" w:cs="Arial"/>
                <w:color w:val="000000"/>
                <w:sz w:val="20"/>
                <w:szCs w:val="20"/>
              </w:rPr>
            </w:pPr>
          </w:p>
        </w:tc>
      </w:tr>
      <w:tr w:rsidR="00BD6866" w:rsidRPr="005C14BE" w14:paraId="1C93C679" w14:textId="77777777" w:rsidTr="001F11C7">
        <w:trPr>
          <w:ins w:id="2676" w:author="Arjan" w:date="2014-09-08T17:40:00Z"/>
        </w:trPr>
        <w:tc>
          <w:tcPr>
            <w:tcW w:w="3780" w:type="dxa"/>
            <w:tcBorders>
              <w:top w:val="nil"/>
              <w:left w:val="nil"/>
              <w:bottom w:val="nil"/>
              <w:right w:val="nil"/>
            </w:tcBorders>
          </w:tcPr>
          <w:p w14:paraId="08138203" w14:textId="77777777" w:rsidR="00BD6866" w:rsidRPr="008F7B24" w:rsidRDefault="00BD6866" w:rsidP="001F11C7">
            <w:pPr>
              <w:autoSpaceDE w:val="0"/>
              <w:autoSpaceDN w:val="0"/>
              <w:adjustRightInd w:val="0"/>
              <w:spacing w:after="0" w:line="240" w:lineRule="auto"/>
              <w:rPr>
                <w:ins w:id="2677" w:author="Arjan" w:date="2014-09-08T17:40:00Z"/>
                <w:rFonts w:ascii="Arial" w:eastAsia="Times New Roman" w:hAnsi="Arial" w:cs="Arial"/>
                <w:color w:val="000000"/>
                <w:sz w:val="20"/>
                <w:szCs w:val="20"/>
              </w:rPr>
            </w:pPr>
            <w:ins w:id="2678" w:author="Arjan" w:date="2014-09-08T17:40:00Z">
              <w:r w:rsidRPr="008F7B24">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6F6F516D" w14:textId="77777777" w:rsidR="00BD6866" w:rsidRPr="00DD0F4F" w:rsidRDefault="00DA5D93" w:rsidP="00BD6866">
            <w:pPr>
              <w:autoSpaceDE w:val="0"/>
              <w:autoSpaceDN w:val="0"/>
              <w:adjustRightInd w:val="0"/>
              <w:spacing w:after="0" w:line="240" w:lineRule="auto"/>
              <w:rPr>
                <w:ins w:id="2679" w:author="Arjan" w:date="2014-09-08T17:40:00Z"/>
                <w:rFonts w:ascii="Arial" w:eastAsia="Times New Roman" w:hAnsi="Arial" w:cs="Arial"/>
                <w:color w:val="000000"/>
                <w:sz w:val="20"/>
                <w:szCs w:val="20"/>
                <w:lang w:val="nl-NL"/>
              </w:rPr>
            </w:pPr>
            <w:ins w:id="2680" w:author="Arjan" w:date="2014-09-08T17:40:00Z">
              <w:r w:rsidRPr="008F7B24">
                <w:rPr>
                  <w:rFonts w:ascii="Arial" w:hAnsi="Arial" w:cs="Arial"/>
                  <w:sz w:val="20"/>
                  <w:szCs w:val="20"/>
                  <w:lang w:val="en-AU"/>
                </w:rPr>
                <w:fldChar w:fldCharType="begin" w:fldLock="1"/>
              </w:r>
              <w:r w:rsidR="00BD6866" w:rsidRPr="00DD0F4F">
                <w:rPr>
                  <w:rFonts w:ascii="Arial" w:hAnsi="Arial" w:cs="Arial"/>
                  <w:sz w:val="20"/>
                  <w:szCs w:val="20"/>
                  <w:lang w:val="nl-NL"/>
                </w:rPr>
                <w:instrText xml:space="preserve">MERGEFIELD </w:instrText>
              </w:r>
              <w:r w:rsidR="00BD6866" w:rsidRPr="00DD0F4F">
                <w:rPr>
                  <w:rFonts w:ascii="Arial" w:eastAsia="Times New Roman" w:hAnsi="Arial" w:cs="Arial"/>
                  <w:color w:val="000000"/>
                  <w:sz w:val="20"/>
                  <w:szCs w:val="20"/>
                  <w:lang w:val="nl-NL"/>
                </w:rPr>
                <w:instrText>Att.Notes</w:instrText>
              </w:r>
              <w:r w:rsidRPr="008F7B24">
                <w:rPr>
                  <w:rFonts w:ascii="Arial" w:hAnsi="Arial" w:cs="Arial"/>
                  <w:sz w:val="20"/>
                  <w:szCs w:val="20"/>
                  <w:lang w:val="en-AU"/>
                </w:rPr>
                <w:fldChar w:fldCharType="end"/>
              </w:r>
              <w:r w:rsidR="00BD6866" w:rsidRPr="00DD0F4F">
                <w:rPr>
                  <w:rFonts w:ascii="Arial" w:eastAsia="Times New Roman" w:hAnsi="Arial" w:cs="Arial"/>
                  <w:color w:val="610E6A"/>
                  <w:sz w:val="20"/>
                  <w:szCs w:val="20"/>
                  <w:lang w:val="nl-NL"/>
                </w:rPr>
                <w:t>De persoon of organisatie waar</w:t>
              </w:r>
            </w:ins>
            <w:ins w:id="2681" w:author="Arjan" w:date="2014-09-08T17:41:00Z">
              <w:r w:rsidR="00BD6866" w:rsidRPr="00DD0F4F">
                <w:rPr>
                  <w:rFonts w:ascii="Arial" w:eastAsia="Times New Roman" w:hAnsi="Arial" w:cs="Arial"/>
                  <w:color w:val="610E6A"/>
                  <w:sz w:val="20"/>
                  <w:szCs w:val="20"/>
                  <w:lang w:val="nl-NL"/>
                </w:rPr>
                <w:t>naar</w:t>
              </w:r>
            </w:ins>
            <w:ins w:id="2682" w:author="Arjan" w:date="2014-09-08T17:40:00Z">
              <w:r w:rsidR="00BD6866" w:rsidRPr="00DD0F4F">
                <w:rPr>
                  <w:rFonts w:ascii="Arial" w:eastAsia="Times New Roman" w:hAnsi="Arial" w:cs="Arial"/>
                  <w:color w:val="610E6A"/>
                  <w:sz w:val="20"/>
                  <w:szCs w:val="20"/>
                  <w:lang w:val="nl-NL"/>
                </w:rPr>
                <w:t xml:space="preserve"> het informatieobject is verzonden.</w:t>
              </w:r>
            </w:ins>
          </w:p>
        </w:tc>
      </w:tr>
      <w:tr w:rsidR="00BD6866" w:rsidRPr="005C14BE" w14:paraId="21D28BB1" w14:textId="77777777" w:rsidTr="001F11C7">
        <w:trPr>
          <w:trHeight w:val="230"/>
          <w:ins w:id="2683" w:author="Arjan" w:date="2014-09-08T17:40:00Z"/>
        </w:trPr>
        <w:tc>
          <w:tcPr>
            <w:tcW w:w="3780" w:type="dxa"/>
            <w:tcBorders>
              <w:top w:val="nil"/>
              <w:left w:val="nil"/>
              <w:bottom w:val="nil"/>
              <w:right w:val="nil"/>
            </w:tcBorders>
          </w:tcPr>
          <w:p w14:paraId="6C31DDCE" w14:textId="77777777" w:rsidR="00BD6866" w:rsidRPr="00DD0F4F" w:rsidRDefault="00BD6866" w:rsidP="001F11C7">
            <w:pPr>
              <w:autoSpaceDE w:val="0"/>
              <w:autoSpaceDN w:val="0"/>
              <w:adjustRightInd w:val="0"/>
              <w:spacing w:after="0" w:line="240" w:lineRule="auto"/>
              <w:rPr>
                <w:ins w:id="2684" w:author="Arjan" w:date="2014-09-08T17:4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0171D79" w14:textId="77777777" w:rsidR="00BD6866" w:rsidRPr="00DD0F4F" w:rsidRDefault="00BD6866" w:rsidP="001F11C7">
            <w:pPr>
              <w:autoSpaceDE w:val="0"/>
              <w:autoSpaceDN w:val="0"/>
              <w:adjustRightInd w:val="0"/>
              <w:spacing w:after="0" w:line="240" w:lineRule="auto"/>
              <w:rPr>
                <w:ins w:id="2685" w:author="Arjan" w:date="2014-09-08T17:40:00Z"/>
                <w:rFonts w:ascii="Arial" w:eastAsia="Times New Roman" w:hAnsi="Arial" w:cs="Arial"/>
                <w:color w:val="000000"/>
                <w:sz w:val="20"/>
                <w:szCs w:val="20"/>
                <w:lang w:val="nl-NL"/>
              </w:rPr>
            </w:pPr>
          </w:p>
        </w:tc>
      </w:tr>
      <w:tr w:rsidR="00BD6866" w:rsidRPr="008F7B24" w14:paraId="2A9A063E" w14:textId="77777777" w:rsidTr="001F11C7">
        <w:trPr>
          <w:trHeight w:val="230"/>
          <w:ins w:id="2686" w:author="Arjan" w:date="2014-09-08T17:40:00Z"/>
        </w:trPr>
        <w:tc>
          <w:tcPr>
            <w:tcW w:w="3780" w:type="dxa"/>
            <w:tcBorders>
              <w:top w:val="nil"/>
              <w:left w:val="nil"/>
              <w:bottom w:val="nil"/>
              <w:right w:val="nil"/>
            </w:tcBorders>
          </w:tcPr>
          <w:p w14:paraId="2545CBE3" w14:textId="77777777" w:rsidR="00BD6866" w:rsidRPr="008F7B24" w:rsidRDefault="00BD6866" w:rsidP="001F11C7">
            <w:pPr>
              <w:autoSpaceDE w:val="0"/>
              <w:autoSpaceDN w:val="0"/>
              <w:adjustRightInd w:val="0"/>
              <w:spacing w:after="0" w:line="240" w:lineRule="auto"/>
              <w:rPr>
                <w:ins w:id="2687" w:author="Arjan" w:date="2014-09-08T17:40:00Z"/>
                <w:rFonts w:ascii="Arial" w:eastAsia="Times New Roman" w:hAnsi="Arial" w:cs="Arial"/>
                <w:color w:val="000000"/>
                <w:sz w:val="20"/>
                <w:szCs w:val="20"/>
              </w:rPr>
            </w:pPr>
            <w:ins w:id="2688" w:author="Arjan" w:date="2014-09-08T17:40:00Z">
              <w:r w:rsidRPr="008F7B24">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01AB7AFE" w14:textId="77777777" w:rsidR="00BD6866" w:rsidRPr="008F7B24" w:rsidRDefault="00BD6866" w:rsidP="001F11C7">
            <w:pPr>
              <w:autoSpaceDE w:val="0"/>
              <w:autoSpaceDN w:val="0"/>
              <w:adjustRightInd w:val="0"/>
              <w:spacing w:after="0" w:line="240" w:lineRule="auto"/>
              <w:rPr>
                <w:ins w:id="2689" w:author="Arjan" w:date="2014-09-08T17:40:00Z"/>
                <w:rFonts w:ascii="Arial" w:eastAsia="Times New Roman" w:hAnsi="Arial" w:cs="Arial"/>
                <w:color w:val="000000"/>
                <w:sz w:val="20"/>
                <w:szCs w:val="20"/>
              </w:rPr>
            </w:pPr>
            <w:ins w:id="2690" w:author="Arjan" w:date="2014-09-08T17:40:00Z">
              <w:r w:rsidRPr="008F7B24">
                <w:rPr>
                  <w:rFonts w:ascii="Arial" w:eastAsia="Times New Roman" w:hAnsi="Arial" w:cs="Arial"/>
                  <w:color w:val="000000"/>
                  <w:sz w:val="20"/>
                  <w:szCs w:val="20"/>
                </w:rPr>
                <w:t xml:space="preserve">KING </w:t>
              </w:r>
            </w:ins>
          </w:p>
        </w:tc>
      </w:tr>
      <w:tr w:rsidR="00BD6866" w:rsidRPr="008F7B24" w14:paraId="522B46C0" w14:textId="77777777" w:rsidTr="001F11C7">
        <w:trPr>
          <w:ins w:id="2691" w:author="Arjan" w:date="2014-09-08T17:40:00Z"/>
        </w:trPr>
        <w:tc>
          <w:tcPr>
            <w:tcW w:w="3780" w:type="dxa"/>
            <w:tcBorders>
              <w:top w:val="nil"/>
              <w:left w:val="nil"/>
              <w:bottom w:val="nil"/>
              <w:right w:val="nil"/>
            </w:tcBorders>
          </w:tcPr>
          <w:p w14:paraId="71EE3331" w14:textId="77777777" w:rsidR="00BD6866" w:rsidRPr="008F7B24" w:rsidRDefault="00BD6866" w:rsidP="001F11C7">
            <w:pPr>
              <w:autoSpaceDE w:val="0"/>
              <w:autoSpaceDN w:val="0"/>
              <w:adjustRightInd w:val="0"/>
              <w:spacing w:after="0" w:line="240" w:lineRule="auto"/>
              <w:rPr>
                <w:ins w:id="2692"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14:paraId="5A2ED842" w14:textId="77777777" w:rsidR="00BD6866" w:rsidRPr="008F7B24" w:rsidRDefault="00BD6866" w:rsidP="001F11C7">
            <w:pPr>
              <w:autoSpaceDE w:val="0"/>
              <w:autoSpaceDN w:val="0"/>
              <w:adjustRightInd w:val="0"/>
              <w:spacing w:after="0" w:line="240" w:lineRule="auto"/>
              <w:rPr>
                <w:ins w:id="2693" w:author="Arjan" w:date="2014-09-08T17:40:00Z"/>
                <w:rFonts w:ascii="Arial" w:eastAsia="Times New Roman" w:hAnsi="Arial" w:cs="Arial"/>
                <w:color w:val="000000"/>
                <w:sz w:val="20"/>
                <w:szCs w:val="20"/>
              </w:rPr>
            </w:pPr>
          </w:p>
        </w:tc>
      </w:tr>
      <w:tr w:rsidR="00BD6866" w:rsidRPr="008F7B24" w14:paraId="43B25E82" w14:textId="77777777" w:rsidTr="001F11C7">
        <w:trPr>
          <w:ins w:id="2694" w:author="Arjan" w:date="2014-09-08T17:40:00Z"/>
        </w:trPr>
        <w:tc>
          <w:tcPr>
            <w:tcW w:w="3780" w:type="dxa"/>
            <w:tcBorders>
              <w:top w:val="nil"/>
              <w:left w:val="nil"/>
              <w:bottom w:val="nil"/>
              <w:right w:val="nil"/>
            </w:tcBorders>
          </w:tcPr>
          <w:p w14:paraId="6146075E" w14:textId="77777777" w:rsidR="00BD6866" w:rsidRPr="008F7B24" w:rsidRDefault="00BD6866" w:rsidP="001F11C7">
            <w:pPr>
              <w:autoSpaceDE w:val="0"/>
              <w:autoSpaceDN w:val="0"/>
              <w:adjustRightInd w:val="0"/>
              <w:spacing w:after="0" w:line="240" w:lineRule="auto"/>
              <w:rPr>
                <w:ins w:id="2695" w:author="Arjan" w:date="2014-09-08T17:40:00Z"/>
                <w:rFonts w:ascii="Arial" w:eastAsia="Times New Roman" w:hAnsi="Arial" w:cs="Arial"/>
                <w:color w:val="000000"/>
                <w:sz w:val="20"/>
                <w:szCs w:val="20"/>
              </w:rPr>
            </w:pPr>
            <w:ins w:id="2696" w:author="Arjan" w:date="2014-09-08T17:40:00Z">
              <w:r w:rsidRPr="008F7B24">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56959643" w14:textId="77777777" w:rsidR="00BD6866" w:rsidRPr="008F7B24" w:rsidRDefault="00BD6866" w:rsidP="001F11C7">
            <w:pPr>
              <w:autoSpaceDE w:val="0"/>
              <w:autoSpaceDN w:val="0"/>
              <w:adjustRightInd w:val="0"/>
              <w:spacing w:after="0" w:line="240" w:lineRule="auto"/>
              <w:rPr>
                <w:ins w:id="2697" w:author="Arjan" w:date="2014-09-08T17:40:00Z"/>
                <w:rFonts w:ascii="Arial" w:eastAsia="Times New Roman" w:hAnsi="Arial" w:cs="Arial"/>
                <w:color w:val="000000"/>
                <w:sz w:val="20"/>
                <w:szCs w:val="20"/>
              </w:rPr>
            </w:pPr>
            <w:ins w:id="2698" w:author="Arjan" w:date="2014-09-08T17:40:00Z">
              <w:r w:rsidRPr="008F7B24">
                <w:rPr>
                  <w:rFonts w:ascii="Arial" w:eastAsia="Times New Roman" w:hAnsi="Arial" w:cs="Arial"/>
                  <w:color w:val="000000"/>
                  <w:sz w:val="20"/>
                  <w:szCs w:val="20"/>
                </w:rPr>
                <w:t xml:space="preserve">1 </w:t>
              </w:r>
              <w:r>
                <w:rPr>
                  <w:rFonts w:ascii="Arial" w:eastAsia="Times New Roman" w:hAnsi="Arial" w:cs="Arial"/>
                  <w:color w:val="000000"/>
                  <w:sz w:val="20"/>
                  <w:szCs w:val="20"/>
                </w:rPr>
                <w:t>september 2014</w:t>
              </w:r>
            </w:ins>
          </w:p>
        </w:tc>
      </w:tr>
      <w:tr w:rsidR="00BD6866" w:rsidRPr="008F7B24" w14:paraId="77ABBC8F" w14:textId="77777777" w:rsidTr="001F11C7">
        <w:trPr>
          <w:ins w:id="2699" w:author="Arjan" w:date="2014-09-08T17:40:00Z"/>
        </w:trPr>
        <w:tc>
          <w:tcPr>
            <w:tcW w:w="3780" w:type="dxa"/>
            <w:tcBorders>
              <w:top w:val="nil"/>
              <w:left w:val="nil"/>
              <w:bottom w:val="nil"/>
              <w:right w:val="nil"/>
            </w:tcBorders>
          </w:tcPr>
          <w:p w14:paraId="2CE076B9" w14:textId="77777777" w:rsidR="00BD6866" w:rsidRPr="008F7B24" w:rsidRDefault="00BD6866" w:rsidP="001F11C7">
            <w:pPr>
              <w:autoSpaceDE w:val="0"/>
              <w:autoSpaceDN w:val="0"/>
              <w:adjustRightInd w:val="0"/>
              <w:spacing w:after="0" w:line="240" w:lineRule="auto"/>
              <w:rPr>
                <w:ins w:id="2700"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14:paraId="3A375459" w14:textId="77777777" w:rsidR="00BD6866" w:rsidRPr="008F7B24" w:rsidRDefault="00BD6866" w:rsidP="001F11C7">
            <w:pPr>
              <w:autoSpaceDE w:val="0"/>
              <w:autoSpaceDN w:val="0"/>
              <w:adjustRightInd w:val="0"/>
              <w:spacing w:after="0" w:line="240" w:lineRule="auto"/>
              <w:rPr>
                <w:ins w:id="2701" w:author="Arjan" w:date="2014-09-08T17:40:00Z"/>
                <w:rFonts w:ascii="Arial" w:eastAsia="Times New Roman" w:hAnsi="Arial" w:cs="Arial"/>
                <w:color w:val="000000"/>
                <w:sz w:val="20"/>
                <w:szCs w:val="20"/>
              </w:rPr>
            </w:pPr>
          </w:p>
        </w:tc>
      </w:tr>
      <w:tr w:rsidR="00BD6866" w:rsidRPr="005C14BE" w14:paraId="52F6F6E9" w14:textId="77777777" w:rsidTr="001F11C7">
        <w:trPr>
          <w:ins w:id="2702" w:author="Arjan" w:date="2014-09-08T17:40:00Z"/>
        </w:trPr>
        <w:tc>
          <w:tcPr>
            <w:tcW w:w="3780" w:type="dxa"/>
            <w:tcBorders>
              <w:top w:val="nil"/>
              <w:left w:val="nil"/>
              <w:bottom w:val="nil"/>
              <w:right w:val="nil"/>
            </w:tcBorders>
          </w:tcPr>
          <w:p w14:paraId="126DBF2D" w14:textId="77777777" w:rsidR="00BD6866" w:rsidRPr="008F7B24" w:rsidRDefault="00BD6866" w:rsidP="001F11C7">
            <w:pPr>
              <w:autoSpaceDE w:val="0"/>
              <w:autoSpaceDN w:val="0"/>
              <w:adjustRightInd w:val="0"/>
              <w:spacing w:after="0" w:line="240" w:lineRule="auto"/>
              <w:rPr>
                <w:ins w:id="2703" w:author="Arjan" w:date="2014-09-08T17:40:00Z"/>
                <w:rFonts w:ascii="Arial" w:eastAsia="Times New Roman" w:hAnsi="Arial" w:cs="Arial"/>
                <w:color w:val="000000"/>
                <w:sz w:val="20"/>
                <w:szCs w:val="20"/>
              </w:rPr>
            </w:pPr>
            <w:ins w:id="2704" w:author="Arjan" w:date="2014-09-08T17:40:00Z">
              <w:r w:rsidRPr="008F7B24">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174BD354" w14:textId="77777777" w:rsidR="00BD6866" w:rsidRPr="00DD0F4F" w:rsidRDefault="00BD6866" w:rsidP="00BD6866">
            <w:pPr>
              <w:autoSpaceDE w:val="0"/>
              <w:autoSpaceDN w:val="0"/>
              <w:adjustRightInd w:val="0"/>
              <w:spacing w:after="0" w:line="240" w:lineRule="auto"/>
              <w:rPr>
                <w:ins w:id="2705" w:author="Arjan" w:date="2014-09-08T17:40:00Z"/>
                <w:rFonts w:ascii="Arial" w:eastAsia="Times New Roman" w:hAnsi="Arial" w:cs="Arial"/>
                <w:color w:val="000000"/>
                <w:sz w:val="20"/>
                <w:szCs w:val="20"/>
                <w:lang w:val="nl-NL"/>
              </w:rPr>
            </w:pPr>
            <w:ins w:id="2706" w:author="Arjan" w:date="2014-09-08T17:40:00Z">
              <w:r w:rsidRPr="00DD0F4F">
                <w:rPr>
                  <w:rFonts w:ascii="Arial" w:eastAsia="Times New Roman" w:hAnsi="Arial" w:cs="Arial"/>
                  <w:color w:val="000000"/>
                  <w:sz w:val="20"/>
                  <w:szCs w:val="20"/>
                  <w:lang w:val="nl-NL"/>
                </w:rPr>
                <w:t xml:space="preserve">Betreft de NAW-gegevens van de </w:t>
              </w:r>
            </w:ins>
            <w:ins w:id="2707" w:author="Arjan" w:date="2014-09-08T17:41:00Z">
              <w:r w:rsidRPr="00DD0F4F">
                <w:rPr>
                  <w:rFonts w:ascii="Arial" w:eastAsia="Times New Roman" w:hAnsi="Arial" w:cs="Arial"/>
                  <w:color w:val="000000"/>
                  <w:sz w:val="20"/>
                  <w:szCs w:val="20"/>
                  <w:lang w:val="nl-NL"/>
                </w:rPr>
                <w:t>geadresseerde</w:t>
              </w:r>
            </w:ins>
            <w:ins w:id="2708" w:author="Arjan" w:date="2014-09-08T17:40:00Z">
              <w:r w:rsidRPr="00DD0F4F">
                <w:rPr>
                  <w:rFonts w:ascii="Arial" w:eastAsia="Times New Roman" w:hAnsi="Arial" w:cs="Arial"/>
                  <w:color w:val="000000"/>
                  <w:sz w:val="20"/>
                  <w:szCs w:val="20"/>
                  <w:lang w:val="nl-NL"/>
                </w:rPr>
                <w:t xml:space="preserve"> van een, door de zaakbehandelende organisatie</w:t>
              </w:r>
            </w:ins>
            <w:ins w:id="2709" w:author="Arjan" w:date="2014-09-08T17:41:00Z">
              <w:r w:rsidRPr="00DD0F4F">
                <w:rPr>
                  <w:rFonts w:ascii="Arial" w:eastAsia="Times New Roman" w:hAnsi="Arial" w:cs="Arial"/>
                  <w:color w:val="000000"/>
                  <w:sz w:val="20"/>
                  <w:szCs w:val="20"/>
                  <w:lang w:val="nl-NL"/>
                </w:rPr>
                <w:t xml:space="preserve">, opgemaakt of </w:t>
              </w:r>
            </w:ins>
            <w:ins w:id="2710" w:author="Arjan" w:date="2014-09-08T17:40:00Z">
              <w:r w:rsidRPr="00DD0F4F">
                <w:rPr>
                  <w:rFonts w:ascii="Arial" w:eastAsia="Times New Roman" w:hAnsi="Arial" w:cs="Arial"/>
                  <w:color w:val="000000"/>
                  <w:sz w:val="20"/>
                  <w:szCs w:val="20"/>
                  <w:lang w:val="nl-NL"/>
                </w:rPr>
                <w:t xml:space="preserve">ontvangen INFORMATIEOBJECT indien de </w:t>
              </w:r>
            </w:ins>
            <w:ins w:id="2711" w:author="Arjan" w:date="2014-09-08T17:41:00Z">
              <w:r w:rsidRPr="00DD0F4F">
                <w:rPr>
                  <w:rFonts w:ascii="Arial" w:eastAsia="Times New Roman" w:hAnsi="Arial" w:cs="Arial"/>
                  <w:color w:val="000000"/>
                  <w:sz w:val="20"/>
                  <w:szCs w:val="20"/>
                  <w:lang w:val="nl-NL"/>
                </w:rPr>
                <w:t>geadresse</w:t>
              </w:r>
            </w:ins>
            <w:ins w:id="2712" w:author="Arjan" w:date="2014-09-08T17:42:00Z">
              <w:r w:rsidRPr="00DD0F4F">
                <w:rPr>
                  <w:rFonts w:ascii="Arial" w:eastAsia="Times New Roman" w:hAnsi="Arial" w:cs="Arial"/>
                  <w:color w:val="000000"/>
                  <w:sz w:val="20"/>
                  <w:szCs w:val="20"/>
                  <w:lang w:val="nl-NL"/>
                </w:rPr>
                <w:t>erde</w:t>
              </w:r>
            </w:ins>
            <w:ins w:id="2713" w:author="Arjan" w:date="2014-09-08T17:40:00Z">
              <w:r w:rsidRPr="00DD0F4F">
                <w:rPr>
                  <w:rFonts w:ascii="Arial" w:eastAsia="Times New Roman" w:hAnsi="Arial" w:cs="Arial"/>
                  <w:color w:val="000000"/>
                  <w:sz w:val="20"/>
                  <w:szCs w:val="20"/>
                  <w:lang w:val="nl-NL"/>
                </w:rPr>
                <w:t xml:space="preserve"> daarvan niet </w:t>
              </w:r>
            </w:ins>
            <w:ins w:id="2714" w:author="Arjan" w:date="2014-09-08T17:42:00Z">
              <w:r w:rsidR="00770E30" w:rsidRPr="00DD0F4F">
                <w:rPr>
                  <w:rFonts w:ascii="Arial" w:eastAsia="Times New Roman" w:hAnsi="Arial" w:cs="Arial"/>
                  <w:color w:val="000000"/>
                  <w:sz w:val="20"/>
                  <w:szCs w:val="20"/>
                  <w:lang w:val="nl-NL"/>
                </w:rPr>
                <w:t xml:space="preserve">gestructureerd </w:t>
              </w:r>
            </w:ins>
            <w:ins w:id="2715" w:author="Arjan" w:date="2014-09-08T17:40:00Z">
              <w:r w:rsidRPr="00DD0F4F">
                <w:rPr>
                  <w:rFonts w:ascii="Arial" w:eastAsia="Times New Roman" w:hAnsi="Arial" w:cs="Arial"/>
                  <w:color w:val="000000"/>
                  <w:sz w:val="20"/>
                  <w:szCs w:val="20"/>
                  <w:lang w:val="nl-NL"/>
                </w:rPr>
                <w:t>is vastgelegd door middel van de relatie ‘INFORMATIEOBJECT.is ontvangen van of verzonden aan BETROKKENE’.</w:t>
              </w:r>
            </w:ins>
            <w:ins w:id="2716" w:author="Arjan" w:date="2014-09-08T17:47:00Z">
              <w:r w:rsidR="00770E30" w:rsidRPr="00DD0F4F">
                <w:rPr>
                  <w:rFonts w:ascii="Arial" w:eastAsia="Times New Roman" w:hAnsi="Arial" w:cs="Arial"/>
                  <w:color w:val="000000"/>
                  <w:sz w:val="20"/>
                  <w:szCs w:val="20"/>
                  <w:lang w:val="nl-NL"/>
                </w:rPr>
                <w:t xml:space="preserve"> D</w:t>
              </w:r>
              <w:r w:rsidR="00770E30" w:rsidRPr="00DD0F4F">
                <w:rPr>
                  <w:lang w:val="nl-NL"/>
                </w:rPr>
                <w:t>e zaakbehandelende organisatie heeft hiermee per informatieobject een keuze om deze gegevens al dan niet gestructureerd vast te leggen.</w:t>
              </w:r>
            </w:ins>
            <w:ins w:id="2717" w:author="Arjan" w:date="2014-09-08T17:40:00Z">
              <w:r w:rsidRPr="00DD0F4F">
                <w:rPr>
                  <w:rFonts w:ascii="Arial" w:eastAsia="Times New Roman" w:hAnsi="Arial" w:cs="Arial"/>
                  <w:color w:val="000000"/>
                  <w:sz w:val="20"/>
                  <w:szCs w:val="20"/>
                  <w:lang w:val="nl-NL"/>
                </w:rPr>
                <w:t xml:space="preserve">   </w:t>
              </w:r>
            </w:ins>
          </w:p>
        </w:tc>
      </w:tr>
      <w:tr w:rsidR="00BD6866" w:rsidRPr="005C14BE" w14:paraId="6F2D2094" w14:textId="77777777" w:rsidTr="001F11C7">
        <w:trPr>
          <w:ins w:id="2718" w:author="Arjan" w:date="2014-09-08T17:40:00Z"/>
        </w:trPr>
        <w:tc>
          <w:tcPr>
            <w:tcW w:w="3780" w:type="dxa"/>
            <w:tcBorders>
              <w:top w:val="nil"/>
              <w:left w:val="nil"/>
              <w:bottom w:val="nil"/>
              <w:right w:val="nil"/>
            </w:tcBorders>
          </w:tcPr>
          <w:p w14:paraId="676B27BA" w14:textId="77777777" w:rsidR="00BD6866" w:rsidRPr="00DD0F4F" w:rsidRDefault="00BD6866" w:rsidP="001F11C7">
            <w:pPr>
              <w:autoSpaceDE w:val="0"/>
              <w:autoSpaceDN w:val="0"/>
              <w:adjustRightInd w:val="0"/>
              <w:spacing w:after="0" w:line="240" w:lineRule="auto"/>
              <w:rPr>
                <w:ins w:id="2719" w:author="Arjan" w:date="2014-09-08T17:40: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4DFF7AB" w14:textId="77777777" w:rsidR="00BD6866" w:rsidRPr="00DD0F4F" w:rsidRDefault="00BD6866" w:rsidP="001F11C7">
            <w:pPr>
              <w:autoSpaceDE w:val="0"/>
              <w:autoSpaceDN w:val="0"/>
              <w:adjustRightInd w:val="0"/>
              <w:spacing w:after="0" w:line="240" w:lineRule="auto"/>
              <w:rPr>
                <w:ins w:id="2720" w:author="Arjan" w:date="2014-09-08T17:40:00Z"/>
                <w:rFonts w:ascii="Arial" w:eastAsia="Times New Roman" w:hAnsi="Arial" w:cs="Arial"/>
                <w:color w:val="000000"/>
                <w:sz w:val="20"/>
                <w:szCs w:val="20"/>
                <w:lang w:val="nl-NL"/>
              </w:rPr>
            </w:pPr>
          </w:p>
        </w:tc>
      </w:tr>
      <w:tr w:rsidR="00BD6866" w:rsidRPr="008F7B24" w14:paraId="0121FCFF" w14:textId="77777777" w:rsidTr="001F11C7">
        <w:trPr>
          <w:ins w:id="2721" w:author="Arjan" w:date="2014-09-08T17:40:00Z"/>
        </w:trPr>
        <w:tc>
          <w:tcPr>
            <w:tcW w:w="3780" w:type="dxa"/>
            <w:tcBorders>
              <w:top w:val="nil"/>
              <w:left w:val="nil"/>
              <w:bottom w:val="nil"/>
              <w:right w:val="nil"/>
            </w:tcBorders>
          </w:tcPr>
          <w:p w14:paraId="3147B638" w14:textId="77777777" w:rsidR="00BD6866" w:rsidRPr="008F7B24" w:rsidRDefault="00BD6866" w:rsidP="001F11C7">
            <w:pPr>
              <w:autoSpaceDE w:val="0"/>
              <w:autoSpaceDN w:val="0"/>
              <w:adjustRightInd w:val="0"/>
              <w:spacing w:after="0" w:line="240" w:lineRule="auto"/>
              <w:rPr>
                <w:ins w:id="2722" w:author="Arjan" w:date="2014-09-08T17:40:00Z"/>
                <w:rFonts w:ascii="Arial" w:eastAsia="Times New Roman" w:hAnsi="Arial" w:cs="Arial"/>
                <w:color w:val="000000"/>
                <w:sz w:val="20"/>
                <w:szCs w:val="20"/>
              </w:rPr>
            </w:pPr>
            <w:ins w:id="2723" w:author="Arjan" w:date="2014-09-08T17:40:00Z">
              <w:r w:rsidRPr="008F7B24">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27263DEA" w14:textId="77777777" w:rsidR="00BD6866" w:rsidRPr="008F7B24" w:rsidRDefault="00DA5D93" w:rsidP="001F11C7">
            <w:pPr>
              <w:autoSpaceDE w:val="0"/>
              <w:autoSpaceDN w:val="0"/>
              <w:adjustRightInd w:val="0"/>
              <w:spacing w:after="0" w:line="240" w:lineRule="auto"/>
              <w:rPr>
                <w:ins w:id="2724" w:author="Arjan" w:date="2014-09-08T17:40:00Z"/>
                <w:rFonts w:ascii="Arial" w:eastAsia="Times New Roman" w:hAnsi="Arial" w:cs="Arial"/>
                <w:color w:val="000000"/>
                <w:sz w:val="20"/>
                <w:szCs w:val="20"/>
              </w:rPr>
            </w:pPr>
            <w:ins w:id="2725" w:author="Arjan" w:date="2014-09-08T17:40:00Z">
              <w:r w:rsidRPr="008F7B24">
                <w:rPr>
                  <w:rFonts w:ascii="Arial" w:hAnsi="Arial" w:cs="Arial"/>
                  <w:sz w:val="20"/>
                  <w:szCs w:val="20"/>
                  <w:lang w:val="en-AU"/>
                </w:rPr>
                <w:fldChar w:fldCharType="begin" w:fldLock="1"/>
              </w:r>
              <w:r w:rsidR="00BD6866" w:rsidRPr="008F7B24">
                <w:rPr>
                  <w:rFonts w:ascii="Arial" w:hAnsi="Arial" w:cs="Arial"/>
                  <w:sz w:val="20"/>
                  <w:szCs w:val="20"/>
                  <w:lang w:val="en-AU"/>
                </w:rPr>
                <w:instrText xml:space="preserve">MERGEFIELD </w:instrText>
              </w:r>
              <w:r w:rsidR="00BD6866" w:rsidRPr="008F7B24">
                <w:rPr>
                  <w:rFonts w:ascii="Arial" w:eastAsia="Times New Roman" w:hAnsi="Arial" w:cs="Arial"/>
                  <w:color w:val="000000"/>
                  <w:sz w:val="20"/>
                  <w:szCs w:val="20"/>
                </w:rPr>
                <w:instrText>Att.Type</w:instrText>
              </w:r>
              <w:r w:rsidRPr="008F7B24">
                <w:rPr>
                  <w:rFonts w:ascii="Arial" w:hAnsi="Arial" w:cs="Arial"/>
                  <w:sz w:val="20"/>
                  <w:szCs w:val="20"/>
                  <w:lang w:val="en-AU"/>
                </w:rPr>
                <w:fldChar w:fldCharType="separate"/>
              </w:r>
              <w:r w:rsidR="00BD6866" w:rsidRPr="008F7B24">
                <w:rPr>
                  <w:rFonts w:ascii="Arial" w:eastAsia="Times New Roman" w:hAnsi="Arial" w:cs="Arial"/>
                  <w:color w:val="000000"/>
                  <w:sz w:val="20"/>
                  <w:szCs w:val="20"/>
                </w:rPr>
                <w:t>AN200</w:t>
              </w:r>
              <w:r w:rsidRPr="008F7B24">
                <w:rPr>
                  <w:rFonts w:ascii="Arial" w:hAnsi="Arial" w:cs="Arial"/>
                  <w:sz w:val="20"/>
                  <w:szCs w:val="20"/>
                  <w:lang w:val="en-AU"/>
                </w:rPr>
                <w:fldChar w:fldCharType="end"/>
              </w:r>
            </w:ins>
          </w:p>
        </w:tc>
      </w:tr>
      <w:tr w:rsidR="00BD6866" w:rsidRPr="008F7B24" w14:paraId="1548A480" w14:textId="77777777" w:rsidTr="001F11C7">
        <w:trPr>
          <w:trHeight w:val="230"/>
          <w:ins w:id="2726" w:author="Arjan" w:date="2014-09-08T17:40:00Z"/>
        </w:trPr>
        <w:tc>
          <w:tcPr>
            <w:tcW w:w="3780" w:type="dxa"/>
            <w:tcBorders>
              <w:top w:val="nil"/>
              <w:left w:val="nil"/>
              <w:bottom w:val="nil"/>
              <w:right w:val="nil"/>
            </w:tcBorders>
          </w:tcPr>
          <w:p w14:paraId="0FF384F4" w14:textId="77777777" w:rsidR="00BD6866" w:rsidRPr="008F7B24" w:rsidRDefault="00BD6866" w:rsidP="001F11C7">
            <w:pPr>
              <w:autoSpaceDE w:val="0"/>
              <w:autoSpaceDN w:val="0"/>
              <w:adjustRightInd w:val="0"/>
              <w:spacing w:after="0" w:line="240" w:lineRule="auto"/>
              <w:rPr>
                <w:ins w:id="2727"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14:paraId="0C402E9B" w14:textId="77777777" w:rsidR="00BD6866" w:rsidRPr="008F7B24" w:rsidRDefault="00BD6866" w:rsidP="001F11C7">
            <w:pPr>
              <w:autoSpaceDE w:val="0"/>
              <w:autoSpaceDN w:val="0"/>
              <w:adjustRightInd w:val="0"/>
              <w:spacing w:after="0" w:line="240" w:lineRule="auto"/>
              <w:rPr>
                <w:ins w:id="2728" w:author="Arjan" w:date="2014-09-08T17:40:00Z"/>
                <w:rFonts w:ascii="Arial" w:eastAsia="Times New Roman" w:hAnsi="Arial" w:cs="Arial"/>
                <w:color w:val="000000"/>
                <w:sz w:val="20"/>
                <w:szCs w:val="20"/>
              </w:rPr>
            </w:pPr>
          </w:p>
        </w:tc>
      </w:tr>
      <w:tr w:rsidR="00BD6866" w:rsidRPr="008F7B24" w14:paraId="4A8D7074" w14:textId="77777777" w:rsidTr="001F11C7">
        <w:trPr>
          <w:trHeight w:val="230"/>
          <w:ins w:id="2729" w:author="Arjan" w:date="2014-09-08T17:40:00Z"/>
        </w:trPr>
        <w:tc>
          <w:tcPr>
            <w:tcW w:w="3780" w:type="dxa"/>
            <w:tcBorders>
              <w:top w:val="nil"/>
              <w:left w:val="nil"/>
              <w:bottom w:val="nil"/>
              <w:right w:val="nil"/>
            </w:tcBorders>
          </w:tcPr>
          <w:p w14:paraId="1EDB7677" w14:textId="77777777" w:rsidR="00BD6866" w:rsidRPr="008F7B24" w:rsidRDefault="00BD6866" w:rsidP="001F11C7">
            <w:pPr>
              <w:autoSpaceDE w:val="0"/>
              <w:autoSpaceDN w:val="0"/>
              <w:adjustRightInd w:val="0"/>
              <w:spacing w:after="0" w:line="240" w:lineRule="auto"/>
              <w:rPr>
                <w:ins w:id="2730" w:author="Arjan" w:date="2014-09-08T17:40:00Z"/>
                <w:rFonts w:ascii="Arial" w:eastAsia="Times New Roman" w:hAnsi="Arial" w:cs="Arial"/>
                <w:color w:val="000000"/>
                <w:sz w:val="20"/>
                <w:szCs w:val="20"/>
              </w:rPr>
            </w:pPr>
            <w:ins w:id="2731" w:author="Arjan" w:date="2014-09-08T17:40:00Z">
              <w:r w:rsidRPr="008F7B24">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645C78A6" w14:textId="77777777" w:rsidR="00BD6866" w:rsidRPr="008F7B24" w:rsidRDefault="00BD6866" w:rsidP="001F11C7">
            <w:pPr>
              <w:autoSpaceDE w:val="0"/>
              <w:autoSpaceDN w:val="0"/>
              <w:adjustRightInd w:val="0"/>
              <w:spacing w:after="0" w:line="240" w:lineRule="auto"/>
              <w:rPr>
                <w:ins w:id="2732" w:author="Arjan" w:date="2014-09-08T17:40:00Z"/>
                <w:rFonts w:ascii="Arial" w:eastAsia="Times New Roman" w:hAnsi="Arial" w:cs="Arial"/>
                <w:color w:val="000000"/>
                <w:sz w:val="20"/>
                <w:szCs w:val="20"/>
              </w:rPr>
            </w:pPr>
          </w:p>
        </w:tc>
      </w:tr>
      <w:tr w:rsidR="00BD6866" w:rsidRPr="008F7B24" w14:paraId="628D4365" w14:textId="77777777" w:rsidTr="001F11C7">
        <w:trPr>
          <w:trHeight w:val="215"/>
          <w:ins w:id="2733" w:author="Arjan" w:date="2014-09-08T17:40:00Z"/>
        </w:trPr>
        <w:tc>
          <w:tcPr>
            <w:tcW w:w="3780" w:type="dxa"/>
            <w:tcBorders>
              <w:top w:val="nil"/>
              <w:left w:val="nil"/>
              <w:bottom w:val="nil"/>
              <w:right w:val="nil"/>
            </w:tcBorders>
          </w:tcPr>
          <w:p w14:paraId="2F1FE2C4" w14:textId="77777777" w:rsidR="00BD6866" w:rsidRPr="008F7B24" w:rsidRDefault="00BD6866" w:rsidP="001F11C7">
            <w:pPr>
              <w:autoSpaceDE w:val="0"/>
              <w:autoSpaceDN w:val="0"/>
              <w:adjustRightInd w:val="0"/>
              <w:spacing w:after="0" w:line="240" w:lineRule="auto"/>
              <w:rPr>
                <w:ins w:id="2734"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14:paraId="754B3DC2" w14:textId="77777777" w:rsidR="00BD6866" w:rsidRPr="008F7B24" w:rsidRDefault="00BD6866" w:rsidP="001F11C7">
            <w:pPr>
              <w:autoSpaceDE w:val="0"/>
              <w:autoSpaceDN w:val="0"/>
              <w:adjustRightInd w:val="0"/>
              <w:spacing w:after="0" w:line="240" w:lineRule="auto"/>
              <w:rPr>
                <w:ins w:id="2735" w:author="Arjan" w:date="2014-09-08T17:40:00Z"/>
                <w:rFonts w:ascii="Arial" w:eastAsia="Times New Roman" w:hAnsi="Arial" w:cs="Arial"/>
                <w:color w:val="000000"/>
                <w:sz w:val="20"/>
                <w:szCs w:val="20"/>
              </w:rPr>
            </w:pPr>
          </w:p>
        </w:tc>
      </w:tr>
      <w:tr w:rsidR="00BD6866" w:rsidRPr="008F7B24" w14:paraId="223A6EAB" w14:textId="77777777" w:rsidTr="001F11C7">
        <w:trPr>
          <w:trHeight w:val="215"/>
          <w:ins w:id="2736" w:author="Arjan" w:date="2014-09-08T17:40:00Z"/>
        </w:trPr>
        <w:tc>
          <w:tcPr>
            <w:tcW w:w="3780" w:type="dxa"/>
            <w:tcBorders>
              <w:top w:val="nil"/>
              <w:left w:val="nil"/>
              <w:bottom w:val="nil"/>
              <w:right w:val="nil"/>
            </w:tcBorders>
          </w:tcPr>
          <w:p w14:paraId="605F66B6" w14:textId="77777777" w:rsidR="00BD6866" w:rsidRPr="008F7B24" w:rsidRDefault="00BD6866" w:rsidP="001F11C7">
            <w:pPr>
              <w:autoSpaceDE w:val="0"/>
              <w:autoSpaceDN w:val="0"/>
              <w:adjustRightInd w:val="0"/>
              <w:spacing w:after="0" w:line="240" w:lineRule="auto"/>
              <w:rPr>
                <w:ins w:id="2737" w:author="Arjan" w:date="2014-09-08T17:40:00Z"/>
                <w:rFonts w:ascii="Arial" w:eastAsia="Times New Roman" w:hAnsi="Arial" w:cs="Arial"/>
                <w:color w:val="000000"/>
                <w:sz w:val="20"/>
                <w:szCs w:val="20"/>
              </w:rPr>
            </w:pPr>
            <w:ins w:id="2738" w:author="Arjan" w:date="2014-09-08T17:40:00Z">
              <w:r w:rsidRPr="008F7B24">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46F438F8" w14:textId="77777777" w:rsidR="00BD6866" w:rsidRPr="008F7B24" w:rsidRDefault="00BD6866" w:rsidP="001F11C7">
            <w:pPr>
              <w:autoSpaceDE w:val="0"/>
              <w:autoSpaceDN w:val="0"/>
              <w:adjustRightInd w:val="0"/>
              <w:spacing w:after="0" w:line="240" w:lineRule="auto"/>
              <w:rPr>
                <w:ins w:id="2739" w:author="Arjan" w:date="2014-09-08T17:40:00Z"/>
                <w:rFonts w:ascii="Arial" w:eastAsia="Times New Roman" w:hAnsi="Arial" w:cs="Arial"/>
                <w:color w:val="000000"/>
                <w:sz w:val="20"/>
                <w:szCs w:val="20"/>
              </w:rPr>
            </w:pPr>
            <w:ins w:id="2740" w:author="Arjan" w:date="2014-09-08T17:40:00Z">
              <w:r>
                <w:rPr>
                  <w:rFonts w:ascii="Arial" w:eastAsia="Times New Roman" w:hAnsi="Arial" w:cs="Arial"/>
                  <w:color w:val="000000"/>
                  <w:sz w:val="20"/>
                  <w:szCs w:val="20"/>
                </w:rPr>
                <w:t>Nee</w:t>
              </w:r>
            </w:ins>
          </w:p>
        </w:tc>
      </w:tr>
      <w:tr w:rsidR="00BD6866" w:rsidRPr="008F7B24" w14:paraId="4BA711F6" w14:textId="77777777" w:rsidTr="001F11C7">
        <w:trPr>
          <w:trHeight w:val="230"/>
          <w:ins w:id="2741" w:author="Arjan" w:date="2014-09-08T17:40:00Z"/>
        </w:trPr>
        <w:tc>
          <w:tcPr>
            <w:tcW w:w="3780" w:type="dxa"/>
            <w:tcBorders>
              <w:top w:val="nil"/>
              <w:left w:val="nil"/>
              <w:bottom w:val="nil"/>
              <w:right w:val="nil"/>
            </w:tcBorders>
          </w:tcPr>
          <w:p w14:paraId="36B4512A" w14:textId="77777777" w:rsidR="00BD6866" w:rsidRPr="008F7B24" w:rsidRDefault="00BD6866" w:rsidP="001F11C7">
            <w:pPr>
              <w:autoSpaceDE w:val="0"/>
              <w:autoSpaceDN w:val="0"/>
              <w:adjustRightInd w:val="0"/>
              <w:spacing w:after="0" w:line="240" w:lineRule="auto"/>
              <w:rPr>
                <w:ins w:id="2742"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14:paraId="3E9A9731" w14:textId="77777777" w:rsidR="00BD6866" w:rsidRPr="008F7B24" w:rsidRDefault="00BD6866" w:rsidP="001F11C7">
            <w:pPr>
              <w:autoSpaceDE w:val="0"/>
              <w:autoSpaceDN w:val="0"/>
              <w:adjustRightInd w:val="0"/>
              <w:spacing w:after="0" w:line="240" w:lineRule="auto"/>
              <w:rPr>
                <w:ins w:id="2743" w:author="Arjan" w:date="2014-09-08T17:40:00Z"/>
                <w:rFonts w:ascii="Arial" w:eastAsia="Times New Roman" w:hAnsi="Arial" w:cs="Arial"/>
                <w:color w:val="000000"/>
                <w:sz w:val="20"/>
                <w:szCs w:val="20"/>
              </w:rPr>
            </w:pPr>
          </w:p>
        </w:tc>
      </w:tr>
      <w:tr w:rsidR="00BD6866" w:rsidRPr="008F7B24" w14:paraId="57A6D933" w14:textId="77777777" w:rsidTr="001F11C7">
        <w:trPr>
          <w:trHeight w:val="230"/>
          <w:ins w:id="2744" w:author="Arjan" w:date="2014-09-08T17:40:00Z"/>
        </w:trPr>
        <w:tc>
          <w:tcPr>
            <w:tcW w:w="3780" w:type="dxa"/>
            <w:tcBorders>
              <w:top w:val="nil"/>
              <w:left w:val="nil"/>
              <w:bottom w:val="nil"/>
              <w:right w:val="nil"/>
            </w:tcBorders>
          </w:tcPr>
          <w:p w14:paraId="6368D811" w14:textId="77777777" w:rsidR="00BD6866" w:rsidRPr="008F7B24" w:rsidRDefault="00BD6866" w:rsidP="001F11C7">
            <w:pPr>
              <w:autoSpaceDE w:val="0"/>
              <w:autoSpaceDN w:val="0"/>
              <w:adjustRightInd w:val="0"/>
              <w:spacing w:after="0" w:line="240" w:lineRule="auto"/>
              <w:rPr>
                <w:ins w:id="2745" w:author="Arjan" w:date="2014-09-08T17:40:00Z"/>
                <w:rFonts w:ascii="Arial" w:eastAsia="Times New Roman" w:hAnsi="Arial" w:cs="Arial"/>
                <w:color w:val="000000"/>
                <w:sz w:val="20"/>
                <w:szCs w:val="20"/>
              </w:rPr>
            </w:pPr>
            <w:ins w:id="2746" w:author="Arjan" w:date="2014-09-08T17:40:00Z">
              <w:r w:rsidRPr="008F7B24">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4835EBE0" w14:textId="77777777" w:rsidR="00BD6866" w:rsidRPr="008F7B24" w:rsidRDefault="00BD6866" w:rsidP="001F11C7">
            <w:pPr>
              <w:autoSpaceDE w:val="0"/>
              <w:autoSpaceDN w:val="0"/>
              <w:adjustRightInd w:val="0"/>
              <w:spacing w:after="0" w:line="240" w:lineRule="auto"/>
              <w:rPr>
                <w:ins w:id="2747" w:author="Arjan" w:date="2014-09-08T17:40:00Z"/>
                <w:rFonts w:ascii="Arial" w:eastAsia="Times New Roman" w:hAnsi="Arial" w:cs="Arial"/>
                <w:color w:val="000000"/>
                <w:sz w:val="20"/>
                <w:szCs w:val="20"/>
              </w:rPr>
            </w:pPr>
            <w:ins w:id="2748" w:author="Arjan" w:date="2014-09-08T17:40:00Z">
              <w:r>
                <w:rPr>
                  <w:rFonts w:ascii="Arial" w:eastAsia="Times New Roman" w:hAnsi="Arial" w:cs="Arial"/>
                  <w:color w:val="000000"/>
                  <w:sz w:val="20"/>
                  <w:szCs w:val="20"/>
                </w:rPr>
                <w:t>Nee</w:t>
              </w:r>
            </w:ins>
          </w:p>
        </w:tc>
      </w:tr>
      <w:tr w:rsidR="00BD6866" w:rsidRPr="008F7B24" w14:paraId="2D5DCF3B" w14:textId="77777777" w:rsidTr="001F11C7">
        <w:trPr>
          <w:trHeight w:val="230"/>
          <w:ins w:id="2749" w:author="Arjan" w:date="2014-09-08T17:40:00Z"/>
        </w:trPr>
        <w:tc>
          <w:tcPr>
            <w:tcW w:w="3780" w:type="dxa"/>
            <w:tcBorders>
              <w:top w:val="nil"/>
              <w:left w:val="nil"/>
              <w:bottom w:val="nil"/>
              <w:right w:val="nil"/>
            </w:tcBorders>
          </w:tcPr>
          <w:p w14:paraId="36E757CA" w14:textId="77777777" w:rsidR="00BD6866" w:rsidRPr="008F7B24" w:rsidRDefault="00BD6866" w:rsidP="001F11C7">
            <w:pPr>
              <w:autoSpaceDE w:val="0"/>
              <w:autoSpaceDN w:val="0"/>
              <w:adjustRightInd w:val="0"/>
              <w:spacing w:after="0" w:line="240" w:lineRule="auto"/>
              <w:rPr>
                <w:ins w:id="2750"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14:paraId="641FA730" w14:textId="77777777" w:rsidR="00BD6866" w:rsidRPr="008F7B24" w:rsidRDefault="00BD6866" w:rsidP="001F11C7">
            <w:pPr>
              <w:autoSpaceDE w:val="0"/>
              <w:autoSpaceDN w:val="0"/>
              <w:adjustRightInd w:val="0"/>
              <w:spacing w:after="0" w:line="240" w:lineRule="auto"/>
              <w:rPr>
                <w:ins w:id="2751" w:author="Arjan" w:date="2014-09-08T17:40:00Z"/>
                <w:rFonts w:ascii="Arial" w:eastAsia="Times New Roman" w:hAnsi="Arial" w:cs="Arial"/>
                <w:color w:val="000000"/>
                <w:sz w:val="20"/>
                <w:szCs w:val="20"/>
              </w:rPr>
            </w:pPr>
          </w:p>
        </w:tc>
      </w:tr>
      <w:tr w:rsidR="00BD6866" w:rsidRPr="008F7B24" w14:paraId="4A329683" w14:textId="77777777" w:rsidTr="001F11C7">
        <w:trPr>
          <w:trHeight w:val="230"/>
          <w:ins w:id="2752" w:author="Arjan" w:date="2014-09-08T17:40:00Z"/>
        </w:trPr>
        <w:tc>
          <w:tcPr>
            <w:tcW w:w="3780" w:type="dxa"/>
            <w:tcBorders>
              <w:top w:val="nil"/>
              <w:left w:val="nil"/>
              <w:bottom w:val="nil"/>
              <w:right w:val="nil"/>
            </w:tcBorders>
          </w:tcPr>
          <w:p w14:paraId="02E3C867" w14:textId="77777777" w:rsidR="00BD6866" w:rsidRPr="008F7B24" w:rsidRDefault="00BD6866" w:rsidP="001F11C7">
            <w:pPr>
              <w:autoSpaceDE w:val="0"/>
              <w:autoSpaceDN w:val="0"/>
              <w:adjustRightInd w:val="0"/>
              <w:spacing w:after="0" w:line="240" w:lineRule="auto"/>
              <w:rPr>
                <w:ins w:id="2753" w:author="Arjan" w:date="2014-09-08T17:40:00Z"/>
                <w:rFonts w:ascii="Arial" w:eastAsia="Times New Roman" w:hAnsi="Arial" w:cs="Arial"/>
                <w:color w:val="000000"/>
                <w:sz w:val="20"/>
                <w:szCs w:val="20"/>
              </w:rPr>
            </w:pPr>
            <w:ins w:id="2754" w:author="Arjan" w:date="2014-09-08T17:40:00Z">
              <w:r w:rsidRPr="008F7B24">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778BD335" w14:textId="77777777" w:rsidR="00BD6866" w:rsidRPr="008F7B24" w:rsidRDefault="00BD6866" w:rsidP="001F11C7">
            <w:pPr>
              <w:autoSpaceDE w:val="0"/>
              <w:autoSpaceDN w:val="0"/>
              <w:adjustRightInd w:val="0"/>
              <w:spacing w:after="0" w:line="240" w:lineRule="auto"/>
              <w:rPr>
                <w:ins w:id="2755" w:author="Arjan" w:date="2014-09-08T17:40:00Z"/>
                <w:rFonts w:ascii="Arial" w:eastAsia="Times New Roman" w:hAnsi="Arial" w:cs="Arial"/>
                <w:color w:val="000000"/>
                <w:sz w:val="20"/>
                <w:szCs w:val="20"/>
              </w:rPr>
            </w:pPr>
            <w:ins w:id="2756" w:author="Arjan" w:date="2014-09-08T17:40:00Z">
              <w:r>
                <w:rPr>
                  <w:rFonts w:ascii="Arial" w:eastAsia="Times New Roman" w:hAnsi="Arial" w:cs="Arial"/>
                  <w:color w:val="000000"/>
                  <w:sz w:val="20"/>
                  <w:szCs w:val="20"/>
                </w:rPr>
                <w:t>Nee</w:t>
              </w:r>
            </w:ins>
          </w:p>
        </w:tc>
      </w:tr>
      <w:tr w:rsidR="00BD6866" w:rsidRPr="008F7B24" w14:paraId="5D65750C" w14:textId="77777777" w:rsidTr="001F11C7">
        <w:trPr>
          <w:trHeight w:val="230"/>
          <w:ins w:id="2757" w:author="Arjan" w:date="2014-09-08T17:40:00Z"/>
        </w:trPr>
        <w:tc>
          <w:tcPr>
            <w:tcW w:w="3780" w:type="dxa"/>
            <w:tcBorders>
              <w:top w:val="nil"/>
              <w:left w:val="nil"/>
              <w:bottom w:val="nil"/>
              <w:right w:val="nil"/>
            </w:tcBorders>
          </w:tcPr>
          <w:p w14:paraId="11C4EC8B" w14:textId="77777777" w:rsidR="00BD6866" w:rsidRPr="008F7B24" w:rsidRDefault="00BD6866" w:rsidP="001F11C7">
            <w:pPr>
              <w:autoSpaceDE w:val="0"/>
              <w:autoSpaceDN w:val="0"/>
              <w:adjustRightInd w:val="0"/>
              <w:spacing w:after="0" w:line="240" w:lineRule="auto"/>
              <w:rPr>
                <w:ins w:id="2758"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14:paraId="4AB358E0" w14:textId="77777777" w:rsidR="00BD6866" w:rsidRPr="008F7B24" w:rsidRDefault="00BD6866" w:rsidP="001F11C7">
            <w:pPr>
              <w:autoSpaceDE w:val="0"/>
              <w:autoSpaceDN w:val="0"/>
              <w:adjustRightInd w:val="0"/>
              <w:spacing w:after="0" w:line="240" w:lineRule="auto"/>
              <w:rPr>
                <w:ins w:id="2759" w:author="Arjan" w:date="2014-09-08T17:40:00Z"/>
                <w:rFonts w:ascii="Arial" w:eastAsia="Times New Roman" w:hAnsi="Arial" w:cs="Arial"/>
                <w:color w:val="000000"/>
                <w:sz w:val="20"/>
                <w:szCs w:val="20"/>
              </w:rPr>
            </w:pPr>
          </w:p>
        </w:tc>
      </w:tr>
      <w:tr w:rsidR="00BD6866" w:rsidRPr="008F7B24" w14:paraId="49F2B3EF" w14:textId="77777777" w:rsidTr="001F11C7">
        <w:trPr>
          <w:trHeight w:val="230"/>
          <w:ins w:id="2760" w:author="Arjan" w:date="2014-09-08T17:40:00Z"/>
        </w:trPr>
        <w:tc>
          <w:tcPr>
            <w:tcW w:w="3780" w:type="dxa"/>
            <w:tcBorders>
              <w:top w:val="nil"/>
              <w:left w:val="nil"/>
              <w:bottom w:val="nil"/>
              <w:right w:val="nil"/>
            </w:tcBorders>
          </w:tcPr>
          <w:p w14:paraId="184827E0" w14:textId="77777777" w:rsidR="00BD6866" w:rsidRPr="008F7B24" w:rsidRDefault="00BD6866" w:rsidP="001F11C7">
            <w:pPr>
              <w:autoSpaceDE w:val="0"/>
              <w:autoSpaceDN w:val="0"/>
              <w:adjustRightInd w:val="0"/>
              <w:spacing w:after="0" w:line="240" w:lineRule="auto"/>
              <w:rPr>
                <w:ins w:id="2761" w:author="Arjan" w:date="2014-09-08T17:40:00Z"/>
                <w:rFonts w:ascii="Arial" w:eastAsia="Times New Roman" w:hAnsi="Arial" w:cs="Arial"/>
                <w:color w:val="000000"/>
                <w:sz w:val="20"/>
                <w:szCs w:val="20"/>
              </w:rPr>
            </w:pPr>
            <w:ins w:id="2762" w:author="Arjan" w:date="2014-09-08T17:40:00Z">
              <w:r w:rsidRPr="008F7B24">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232E800A" w14:textId="77777777" w:rsidR="00BD6866" w:rsidRPr="008F7B24" w:rsidRDefault="00BD6866" w:rsidP="001F11C7">
            <w:pPr>
              <w:autoSpaceDE w:val="0"/>
              <w:autoSpaceDN w:val="0"/>
              <w:adjustRightInd w:val="0"/>
              <w:spacing w:after="0" w:line="240" w:lineRule="auto"/>
              <w:rPr>
                <w:ins w:id="2763" w:author="Arjan" w:date="2014-09-08T17:40:00Z"/>
                <w:rFonts w:ascii="Arial" w:eastAsia="Times New Roman" w:hAnsi="Arial" w:cs="Arial"/>
                <w:color w:val="000000"/>
                <w:sz w:val="20"/>
                <w:szCs w:val="20"/>
              </w:rPr>
            </w:pPr>
            <w:ins w:id="2764" w:author="Arjan" w:date="2014-09-08T17:40:00Z">
              <w:r w:rsidRPr="008F7B24">
                <w:rPr>
                  <w:rFonts w:ascii="Arial" w:eastAsia="Times New Roman" w:hAnsi="Arial" w:cs="Arial"/>
                  <w:color w:val="000000"/>
                  <w:sz w:val="20"/>
                  <w:szCs w:val="20"/>
                </w:rPr>
                <w:t>Nee</w:t>
              </w:r>
            </w:ins>
          </w:p>
        </w:tc>
      </w:tr>
      <w:tr w:rsidR="00BD6866" w:rsidRPr="008F7B24" w14:paraId="78340D60" w14:textId="77777777" w:rsidTr="001F11C7">
        <w:trPr>
          <w:trHeight w:val="230"/>
          <w:ins w:id="2765" w:author="Arjan" w:date="2014-09-08T17:40:00Z"/>
        </w:trPr>
        <w:tc>
          <w:tcPr>
            <w:tcW w:w="3780" w:type="dxa"/>
            <w:tcBorders>
              <w:top w:val="nil"/>
              <w:left w:val="nil"/>
              <w:bottom w:val="nil"/>
              <w:right w:val="nil"/>
            </w:tcBorders>
          </w:tcPr>
          <w:p w14:paraId="7EEDA96B" w14:textId="77777777" w:rsidR="00BD6866" w:rsidRPr="008F7B24" w:rsidRDefault="00BD6866" w:rsidP="001F11C7">
            <w:pPr>
              <w:autoSpaceDE w:val="0"/>
              <w:autoSpaceDN w:val="0"/>
              <w:adjustRightInd w:val="0"/>
              <w:spacing w:after="0" w:line="240" w:lineRule="auto"/>
              <w:rPr>
                <w:ins w:id="2766"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14:paraId="7E8966A7" w14:textId="77777777" w:rsidR="00BD6866" w:rsidRPr="008F7B24" w:rsidRDefault="00BD6866" w:rsidP="001F11C7">
            <w:pPr>
              <w:autoSpaceDE w:val="0"/>
              <w:autoSpaceDN w:val="0"/>
              <w:adjustRightInd w:val="0"/>
              <w:spacing w:after="0" w:line="240" w:lineRule="auto"/>
              <w:rPr>
                <w:ins w:id="2767" w:author="Arjan" w:date="2014-09-08T17:40:00Z"/>
                <w:rFonts w:ascii="Arial" w:eastAsia="Times New Roman" w:hAnsi="Arial" w:cs="Arial"/>
                <w:color w:val="000000"/>
                <w:sz w:val="20"/>
                <w:szCs w:val="20"/>
              </w:rPr>
            </w:pPr>
          </w:p>
        </w:tc>
      </w:tr>
      <w:tr w:rsidR="00BD6866" w:rsidRPr="008F7B24" w14:paraId="2BC6D184" w14:textId="77777777" w:rsidTr="001F11C7">
        <w:trPr>
          <w:trHeight w:val="411"/>
          <w:ins w:id="2768" w:author="Arjan" w:date="2014-09-08T17:40:00Z"/>
        </w:trPr>
        <w:tc>
          <w:tcPr>
            <w:tcW w:w="3780" w:type="dxa"/>
            <w:tcBorders>
              <w:top w:val="nil"/>
              <w:left w:val="nil"/>
              <w:bottom w:val="nil"/>
              <w:right w:val="nil"/>
            </w:tcBorders>
          </w:tcPr>
          <w:p w14:paraId="7FF20DB0" w14:textId="77777777" w:rsidR="00BD6866" w:rsidRPr="008F7B24" w:rsidRDefault="00BD6866" w:rsidP="001F11C7">
            <w:pPr>
              <w:autoSpaceDE w:val="0"/>
              <w:autoSpaceDN w:val="0"/>
              <w:adjustRightInd w:val="0"/>
              <w:spacing w:after="0" w:line="240" w:lineRule="auto"/>
              <w:rPr>
                <w:ins w:id="2769" w:author="Arjan" w:date="2014-09-08T17:40:00Z"/>
                <w:rFonts w:ascii="Arial" w:eastAsia="Times New Roman" w:hAnsi="Arial" w:cs="Arial"/>
                <w:color w:val="000000"/>
                <w:sz w:val="20"/>
                <w:szCs w:val="20"/>
              </w:rPr>
            </w:pPr>
            <w:ins w:id="2770" w:author="Arjan" w:date="2014-09-08T17:40:00Z">
              <w:r w:rsidRPr="008F7B24">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040415D9" w14:textId="77777777" w:rsidR="00BD6866" w:rsidRPr="008F7B24" w:rsidRDefault="00BD6866" w:rsidP="001F11C7">
            <w:pPr>
              <w:autoSpaceDE w:val="0"/>
              <w:autoSpaceDN w:val="0"/>
              <w:adjustRightInd w:val="0"/>
              <w:spacing w:after="0" w:line="240" w:lineRule="auto"/>
              <w:rPr>
                <w:ins w:id="2771" w:author="Arjan" w:date="2014-09-08T17:40:00Z"/>
                <w:rFonts w:ascii="Arial" w:eastAsia="Times New Roman" w:hAnsi="Arial" w:cs="Arial"/>
                <w:color w:val="000000"/>
                <w:sz w:val="20"/>
                <w:szCs w:val="20"/>
              </w:rPr>
            </w:pPr>
            <w:ins w:id="2772" w:author="Arjan" w:date="2014-09-08T17:40:00Z">
              <w:r w:rsidRPr="008F7B24">
                <w:rPr>
                  <w:rFonts w:ascii="Arial" w:eastAsia="Times New Roman" w:hAnsi="Arial" w:cs="Arial"/>
                  <w:color w:val="000000"/>
                  <w:sz w:val="20"/>
                  <w:szCs w:val="20"/>
                </w:rPr>
                <w:t>Nee</w:t>
              </w:r>
            </w:ins>
          </w:p>
        </w:tc>
      </w:tr>
      <w:tr w:rsidR="00BD6866" w:rsidRPr="008F7B24" w14:paraId="03F19D0F" w14:textId="77777777" w:rsidTr="001F11C7">
        <w:trPr>
          <w:trHeight w:val="245"/>
          <w:ins w:id="2773" w:author="Arjan" w:date="2014-09-08T17:40:00Z"/>
        </w:trPr>
        <w:tc>
          <w:tcPr>
            <w:tcW w:w="3780" w:type="dxa"/>
            <w:tcBorders>
              <w:top w:val="nil"/>
              <w:left w:val="nil"/>
              <w:bottom w:val="nil"/>
              <w:right w:val="nil"/>
            </w:tcBorders>
          </w:tcPr>
          <w:p w14:paraId="05608AD3" w14:textId="77777777" w:rsidR="00BD6866" w:rsidRPr="008F7B24" w:rsidRDefault="00BD6866" w:rsidP="001F11C7">
            <w:pPr>
              <w:autoSpaceDE w:val="0"/>
              <w:autoSpaceDN w:val="0"/>
              <w:adjustRightInd w:val="0"/>
              <w:spacing w:after="0" w:line="240" w:lineRule="auto"/>
              <w:rPr>
                <w:ins w:id="2774"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14:paraId="63BA7A45" w14:textId="77777777" w:rsidR="00BD6866" w:rsidRPr="008F7B24" w:rsidRDefault="00BD6866" w:rsidP="001F11C7">
            <w:pPr>
              <w:autoSpaceDE w:val="0"/>
              <w:autoSpaceDN w:val="0"/>
              <w:adjustRightInd w:val="0"/>
              <w:spacing w:after="0" w:line="240" w:lineRule="auto"/>
              <w:rPr>
                <w:ins w:id="2775" w:author="Arjan" w:date="2014-09-08T17:40:00Z"/>
                <w:rFonts w:ascii="Arial" w:eastAsia="Times New Roman" w:hAnsi="Arial" w:cs="Arial"/>
                <w:color w:val="000000"/>
                <w:sz w:val="20"/>
                <w:szCs w:val="20"/>
              </w:rPr>
            </w:pPr>
          </w:p>
        </w:tc>
      </w:tr>
      <w:tr w:rsidR="00BD6866" w:rsidRPr="008F7B24" w14:paraId="5C6B60E5" w14:textId="77777777" w:rsidTr="001F11C7">
        <w:trPr>
          <w:trHeight w:val="230"/>
          <w:ins w:id="2776" w:author="Arjan" w:date="2014-09-08T17:40:00Z"/>
        </w:trPr>
        <w:tc>
          <w:tcPr>
            <w:tcW w:w="3780" w:type="dxa"/>
            <w:tcBorders>
              <w:top w:val="nil"/>
              <w:left w:val="nil"/>
              <w:bottom w:val="nil"/>
              <w:right w:val="nil"/>
            </w:tcBorders>
          </w:tcPr>
          <w:p w14:paraId="672302D1" w14:textId="77777777" w:rsidR="00BD6866" w:rsidRPr="008F7B24" w:rsidRDefault="00BD6866" w:rsidP="001F11C7">
            <w:pPr>
              <w:autoSpaceDE w:val="0"/>
              <w:autoSpaceDN w:val="0"/>
              <w:adjustRightInd w:val="0"/>
              <w:spacing w:after="0" w:line="240" w:lineRule="auto"/>
              <w:rPr>
                <w:ins w:id="2777" w:author="Arjan" w:date="2014-09-08T17:40:00Z"/>
                <w:rFonts w:ascii="Arial" w:eastAsia="Times New Roman" w:hAnsi="Arial" w:cs="Arial"/>
                <w:color w:val="000000"/>
                <w:sz w:val="20"/>
                <w:szCs w:val="20"/>
              </w:rPr>
            </w:pPr>
            <w:ins w:id="2778" w:author="Arjan" w:date="2014-09-08T17:40:00Z">
              <w:r w:rsidRPr="008F7B24">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452FF8DF" w14:textId="77777777" w:rsidR="00BD6866" w:rsidRPr="008F7B24" w:rsidRDefault="00BD6866" w:rsidP="001F11C7">
            <w:pPr>
              <w:autoSpaceDE w:val="0"/>
              <w:autoSpaceDN w:val="0"/>
              <w:adjustRightInd w:val="0"/>
              <w:spacing w:after="0" w:line="240" w:lineRule="auto"/>
              <w:rPr>
                <w:ins w:id="2779" w:author="Arjan" w:date="2014-09-08T17:40:00Z"/>
                <w:rFonts w:ascii="Arial" w:eastAsia="Times New Roman" w:hAnsi="Arial" w:cs="Arial"/>
                <w:color w:val="000000"/>
                <w:sz w:val="20"/>
                <w:szCs w:val="20"/>
              </w:rPr>
            </w:pPr>
            <w:ins w:id="2780" w:author="Arjan" w:date="2014-09-08T17:40:00Z">
              <w:r>
                <w:rPr>
                  <w:rFonts w:ascii="Arial" w:hAnsi="Arial" w:cs="Arial"/>
                  <w:sz w:val="20"/>
                  <w:szCs w:val="20"/>
                  <w:lang w:val="en-AU"/>
                </w:rPr>
                <w:t>0</w:t>
              </w:r>
              <w:r w:rsidRPr="008F7B24">
                <w:rPr>
                  <w:rFonts w:ascii="Arial" w:eastAsia="Times New Roman" w:hAnsi="Arial" w:cs="Arial"/>
                  <w:color w:val="000000"/>
                  <w:sz w:val="20"/>
                  <w:szCs w:val="20"/>
                </w:rPr>
                <w:t xml:space="preserve"> - </w:t>
              </w:r>
              <w:r w:rsidR="00DA5D93" w:rsidRPr="008F7B24">
                <w:rPr>
                  <w:rFonts w:ascii="Arial" w:eastAsia="Times New Roman" w:hAnsi="Arial" w:cs="Arial"/>
                  <w:color w:val="000000"/>
                  <w:sz w:val="20"/>
                  <w:szCs w:val="20"/>
                </w:rPr>
                <w:fldChar w:fldCharType="begin" w:fldLock="1"/>
              </w:r>
              <w:r w:rsidRPr="008F7B24">
                <w:rPr>
                  <w:rFonts w:ascii="Arial" w:eastAsia="Times New Roman" w:hAnsi="Arial" w:cs="Arial"/>
                  <w:color w:val="000000"/>
                  <w:sz w:val="20"/>
                  <w:szCs w:val="20"/>
                </w:rPr>
                <w:instrText>MERGEFIELD Att.UpperBound</w:instrText>
              </w:r>
              <w:r w:rsidR="00DA5D93" w:rsidRPr="008F7B24">
                <w:rPr>
                  <w:rFonts w:ascii="Arial" w:eastAsia="Times New Roman" w:hAnsi="Arial" w:cs="Arial"/>
                  <w:color w:val="000000"/>
                  <w:sz w:val="20"/>
                  <w:szCs w:val="20"/>
                </w:rPr>
                <w:fldChar w:fldCharType="separate"/>
              </w:r>
              <w:r w:rsidRPr="008F7B24">
                <w:rPr>
                  <w:rFonts w:ascii="Arial" w:eastAsia="Times New Roman" w:hAnsi="Arial" w:cs="Arial"/>
                  <w:color w:val="000000"/>
                  <w:sz w:val="20"/>
                  <w:szCs w:val="20"/>
                </w:rPr>
                <w:t>1</w:t>
              </w:r>
              <w:r w:rsidR="00DA5D93" w:rsidRPr="008F7B24">
                <w:rPr>
                  <w:rFonts w:ascii="Arial" w:eastAsia="Times New Roman" w:hAnsi="Arial" w:cs="Arial"/>
                  <w:color w:val="000000"/>
                  <w:sz w:val="20"/>
                  <w:szCs w:val="20"/>
                </w:rPr>
                <w:fldChar w:fldCharType="end"/>
              </w:r>
            </w:ins>
          </w:p>
        </w:tc>
      </w:tr>
      <w:tr w:rsidR="00BD6866" w:rsidRPr="008F7B24" w14:paraId="769746CE" w14:textId="77777777" w:rsidTr="001F11C7">
        <w:trPr>
          <w:trHeight w:val="230"/>
          <w:ins w:id="2781" w:author="Arjan" w:date="2014-09-08T17:40:00Z"/>
        </w:trPr>
        <w:tc>
          <w:tcPr>
            <w:tcW w:w="3780" w:type="dxa"/>
            <w:tcBorders>
              <w:top w:val="nil"/>
              <w:left w:val="nil"/>
              <w:bottom w:val="nil"/>
              <w:right w:val="nil"/>
            </w:tcBorders>
          </w:tcPr>
          <w:p w14:paraId="1E7121E3" w14:textId="77777777" w:rsidR="00BD6866" w:rsidRPr="008F7B24" w:rsidRDefault="00BD6866" w:rsidP="001F11C7">
            <w:pPr>
              <w:autoSpaceDE w:val="0"/>
              <w:autoSpaceDN w:val="0"/>
              <w:adjustRightInd w:val="0"/>
              <w:spacing w:after="0" w:line="240" w:lineRule="auto"/>
              <w:rPr>
                <w:ins w:id="2782" w:author="Arjan" w:date="2014-09-08T17:40:00Z"/>
                <w:rFonts w:ascii="Arial" w:eastAsia="Times New Roman" w:hAnsi="Arial" w:cs="Arial"/>
                <w:b/>
                <w:bCs/>
                <w:color w:val="000000"/>
                <w:sz w:val="20"/>
                <w:szCs w:val="20"/>
              </w:rPr>
            </w:pPr>
          </w:p>
        </w:tc>
        <w:tc>
          <w:tcPr>
            <w:tcW w:w="5580" w:type="dxa"/>
            <w:tcBorders>
              <w:top w:val="nil"/>
              <w:left w:val="nil"/>
              <w:bottom w:val="nil"/>
              <w:right w:val="nil"/>
            </w:tcBorders>
          </w:tcPr>
          <w:p w14:paraId="752DBC21" w14:textId="77777777" w:rsidR="00BD6866" w:rsidRPr="008F7B24" w:rsidRDefault="00BD6866" w:rsidP="001F11C7">
            <w:pPr>
              <w:autoSpaceDE w:val="0"/>
              <w:autoSpaceDN w:val="0"/>
              <w:adjustRightInd w:val="0"/>
              <w:spacing w:after="0" w:line="240" w:lineRule="auto"/>
              <w:rPr>
                <w:ins w:id="2783" w:author="Arjan" w:date="2014-09-08T17:40:00Z"/>
                <w:rFonts w:ascii="Arial" w:eastAsia="Times New Roman" w:hAnsi="Arial" w:cs="Arial"/>
                <w:color w:val="000000"/>
                <w:sz w:val="20"/>
                <w:szCs w:val="20"/>
              </w:rPr>
            </w:pPr>
          </w:p>
        </w:tc>
      </w:tr>
      <w:tr w:rsidR="00BD6866" w:rsidRPr="008F7B24" w14:paraId="35F27587" w14:textId="77777777" w:rsidTr="001F11C7">
        <w:trPr>
          <w:trHeight w:val="230"/>
          <w:ins w:id="2784" w:author="Arjan" w:date="2014-09-08T17:40:00Z"/>
        </w:trPr>
        <w:tc>
          <w:tcPr>
            <w:tcW w:w="3780" w:type="dxa"/>
            <w:tcBorders>
              <w:top w:val="nil"/>
              <w:left w:val="nil"/>
              <w:bottom w:val="nil"/>
              <w:right w:val="nil"/>
            </w:tcBorders>
          </w:tcPr>
          <w:p w14:paraId="248440C1" w14:textId="77777777" w:rsidR="00BD6866" w:rsidRPr="008F7B24" w:rsidRDefault="00BD6866" w:rsidP="001F11C7">
            <w:pPr>
              <w:autoSpaceDE w:val="0"/>
              <w:autoSpaceDN w:val="0"/>
              <w:adjustRightInd w:val="0"/>
              <w:spacing w:after="0" w:line="240" w:lineRule="auto"/>
              <w:rPr>
                <w:ins w:id="2785" w:author="Arjan" w:date="2014-09-08T17:40:00Z"/>
                <w:rFonts w:ascii="Arial" w:eastAsia="Times New Roman" w:hAnsi="Arial" w:cs="Arial"/>
                <w:color w:val="000000"/>
                <w:sz w:val="20"/>
                <w:szCs w:val="20"/>
              </w:rPr>
            </w:pPr>
            <w:ins w:id="2786" w:author="Arjan" w:date="2014-09-08T17:40:00Z">
              <w:r w:rsidRPr="008F7B24">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00B4DF98" w14:textId="77777777" w:rsidR="00BD6866" w:rsidRPr="008F7B24" w:rsidRDefault="00BD6866" w:rsidP="001F11C7">
            <w:pPr>
              <w:autoSpaceDE w:val="0"/>
              <w:autoSpaceDN w:val="0"/>
              <w:adjustRightInd w:val="0"/>
              <w:spacing w:after="0" w:line="240" w:lineRule="auto"/>
              <w:rPr>
                <w:ins w:id="2787" w:author="Arjan" w:date="2014-09-08T17:40:00Z"/>
                <w:rFonts w:ascii="Arial" w:eastAsia="Times New Roman" w:hAnsi="Arial" w:cs="Arial"/>
                <w:color w:val="000000"/>
                <w:sz w:val="20"/>
                <w:szCs w:val="20"/>
              </w:rPr>
            </w:pPr>
            <w:ins w:id="2788" w:author="Arjan" w:date="2014-09-08T17:40:00Z">
              <w:r w:rsidRPr="008F7B24">
                <w:rPr>
                  <w:rFonts w:ascii="Arial" w:eastAsia="Times New Roman" w:hAnsi="Arial" w:cs="Arial"/>
                  <w:color w:val="000000"/>
                  <w:sz w:val="20"/>
                  <w:szCs w:val="20"/>
                </w:rPr>
                <w:t>Gemeentelijk basisgegeven</w:t>
              </w:r>
            </w:ins>
          </w:p>
        </w:tc>
      </w:tr>
      <w:tr w:rsidR="00BD6866" w:rsidRPr="008F7B24" w14:paraId="620C6630" w14:textId="77777777" w:rsidTr="001F11C7">
        <w:trPr>
          <w:trHeight w:val="230"/>
          <w:ins w:id="2789" w:author="Arjan" w:date="2014-09-08T17:40:00Z"/>
        </w:trPr>
        <w:tc>
          <w:tcPr>
            <w:tcW w:w="3780" w:type="dxa"/>
            <w:tcBorders>
              <w:top w:val="nil"/>
              <w:left w:val="nil"/>
              <w:right w:val="nil"/>
            </w:tcBorders>
          </w:tcPr>
          <w:p w14:paraId="3193956F" w14:textId="77777777" w:rsidR="00BD6866" w:rsidRPr="008F7B24" w:rsidRDefault="00BD6866" w:rsidP="001F11C7">
            <w:pPr>
              <w:autoSpaceDE w:val="0"/>
              <w:autoSpaceDN w:val="0"/>
              <w:adjustRightInd w:val="0"/>
              <w:spacing w:after="0" w:line="240" w:lineRule="auto"/>
              <w:rPr>
                <w:ins w:id="2790" w:author="Arjan" w:date="2014-09-08T17:40:00Z"/>
                <w:rFonts w:ascii="Arial" w:eastAsia="Times New Roman" w:hAnsi="Arial" w:cs="Arial"/>
                <w:b/>
                <w:bCs/>
                <w:color w:val="000000"/>
                <w:sz w:val="20"/>
                <w:szCs w:val="20"/>
              </w:rPr>
            </w:pPr>
          </w:p>
        </w:tc>
        <w:tc>
          <w:tcPr>
            <w:tcW w:w="5580" w:type="dxa"/>
            <w:tcBorders>
              <w:top w:val="nil"/>
              <w:left w:val="nil"/>
              <w:right w:val="nil"/>
            </w:tcBorders>
          </w:tcPr>
          <w:p w14:paraId="05D89D04" w14:textId="77777777" w:rsidR="00BD6866" w:rsidRPr="008F7B24" w:rsidRDefault="00BD6866" w:rsidP="001F11C7">
            <w:pPr>
              <w:autoSpaceDE w:val="0"/>
              <w:autoSpaceDN w:val="0"/>
              <w:adjustRightInd w:val="0"/>
              <w:spacing w:after="0" w:line="240" w:lineRule="auto"/>
              <w:rPr>
                <w:ins w:id="2791" w:author="Arjan" w:date="2014-09-08T17:40:00Z"/>
                <w:rFonts w:ascii="Arial" w:eastAsia="Times New Roman" w:hAnsi="Arial" w:cs="Arial"/>
                <w:color w:val="000000"/>
                <w:sz w:val="20"/>
                <w:szCs w:val="20"/>
              </w:rPr>
            </w:pPr>
          </w:p>
        </w:tc>
      </w:tr>
      <w:tr w:rsidR="00BD6866" w:rsidRPr="005C14BE" w14:paraId="2A66D540" w14:textId="77777777" w:rsidTr="001F11C7">
        <w:trPr>
          <w:trHeight w:val="230"/>
          <w:ins w:id="2792" w:author="Arjan" w:date="2014-09-08T17:40:00Z"/>
        </w:trPr>
        <w:tc>
          <w:tcPr>
            <w:tcW w:w="3780" w:type="dxa"/>
            <w:tcBorders>
              <w:top w:val="nil"/>
              <w:left w:val="nil"/>
              <w:bottom w:val="single" w:sz="4" w:space="0" w:color="auto"/>
              <w:right w:val="nil"/>
            </w:tcBorders>
          </w:tcPr>
          <w:p w14:paraId="10B92113" w14:textId="77777777" w:rsidR="00BD6866" w:rsidRPr="008F7B24" w:rsidRDefault="00BD6866" w:rsidP="001F11C7">
            <w:pPr>
              <w:autoSpaceDE w:val="0"/>
              <w:autoSpaceDN w:val="0"/>
              <w:adjustRightInd w:val="0"/>
              <w:spacing w:after="0" w:line="240" w:lineRule="auto"/>
              <w:rPr>
                <w:ins w:id="2793" w:author="Arjan" w:date="2014-09-08T17:40:00Z"/>
                <w:rFonts w:ascii="Arial" w:eastAsia="Times New Roman" w:hAnsi="Arial" w:cs="Arial"/>
                <w:b/>
                <w:bCs/>
                <w:color w:val="000000"/>
                <w:sz w:val="20"/>
                <w:szCs w:val="20"/>
              </w:rPr>
            </w:pPr>
            <w:ins w:id="2794" w:author="Arjan" w:date="2014-09-08T17:40:00Z">
              <w:r w:rsidRPr="008F7B24">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29367D04" w14:textId="77777777" w:rsidR="00BD6866" w:rsidRPr="00DD0F4F" w:rsidRDefault="00BD6866" w:rsidP="00770E30">
            <w:pPr>
              <w:autoSpaceDE w:val="0"/>
              <w:autoSpaceDN w:val="0"/>
              <w:adjustRightInd w:val="0"/>
              <w:spacing w:after="0" w:line="240" w:lineRule="auto"/>
              <w:rPr>
                <w:ins w:id="2795" w:author="Arjan" w:date="2014-09-08T17:40:00Z"/>
                <w:rFonts w:ascii="Arial" w:eastAsia="Times New Roman" w:hAnsi="Arial" w:cs="Arial"/>
                <w:color w:val="000000"/>
                <w:sz w:val="20"/>
                <w:szCs w:val="20"/>
                <w:lang w:val="nl-NL"/>
              </w:rPr>
            </w:pPr>
            <w:ins w:id="2796" w:author="Arjan" w:date="2014-09-08T17:40:00Z">
              <w:r w:rsidRPr="00DD0F4F">
                <w:rPr>
                  <w:rFonts w:ascii="Arial" w:eastAsia="Times New Roman" w:hAnsi="Arial" w:cs="Arial"/>
                  <w:color w:val="000000"/>
                  <w:sz w:val="20"/>
                  <w:szCs w:val="20"/>
                  <w:lang w:val="nl-NL"/>
                </w:rPr>
                <w:t xml:space="preserve">De attribuutsoort kan alleen van een waarde voorzien zijn indien er </w:t>
              </w:r>
            </w:ins>
            <w:ins w:id="2797" w:author="Arjan" w:date="2014-09-08T17:48:00Z">
              <w:r w:rsidR="00770E30" w:rsidRPr="00DD0F4F">
                <w:rPr>
                  <w:rFonts w:ascii="Arial" w:eastAsia="Times New Roman" w:hAnsi="Arial" w:cs="Arial"/>
                  <w:color w:val="000000"/>
                  <w:sz w:val="20"/>
                  <w:szCs w:val="20"/>
                  <w:lang w:val="nl-NL"/>
                </w:rPr>
                <w:t xml:space="preserve">bij het INFORMATIEOBJECT </w:t>
              </w:r>
            </w:ins>
            <w:ins w:id="2798" w:author="Arjan" w:date="2014-09-08T17:40:00Z">
              <w:r w:rsidRPr="00DD0F4F">
                <w:rPr>
                  <w:rFonts w:ascii="Arial" w:eastAsia="Times New Roman" w:hAnsi="Arial" w:cs="Arial"/>
                  <w:color w:val="000000"/>
                  <w:sz w:val="20"/>
                  <w:szCs w:val="20"/>
                  <w:lang w:val="nl-NL"/>
                </w:rPr>
                <w:t>geen relatie ‘INFORMATIEOBJECT.is ontvangen van of verzonden aan BETROKKENE’ is waarvan de eigenschap ‘Aard relatie’ gelijk is aan ‘</w:t>
              </w:r>
            </w:ins>
            <w:ins w:id="2799" w:author="Arjan" w:date="2014-09-08T17:43:00Z">
              <w:r w:rsidR="00770E30" w:rsidRPr="00DD0F4F">
                <w:rPr>
                  <w:rFonts w:ascii="Arial" w:eastAsia="Times New Roman" w:hAnsi="Arial" w:cs="Arial"/>
                  <w:color w:val="000000"/>
                  <w:sz w:val="20"/>
                  <w:szCs w:val="20"/>
                  <w:lang w:val="nl-NL"/>
                </w:rPr>
                <w:t>geadresseerde</w:t>
              </w:r>
            </w:ins>
            <w:ins w:id="2800" w:author="Arjan" w:date="2014-09-08T17:40:00Z">
              <w:r w:rsidRPr="00DD0F4F">
                <w:rPr>
                  <w:rFonts w:ascii="Arial" w:eastAsia="Times New Roman" w:hAnsi="Arial" w:cs="Arial"/>
                  <w:color w:val="000000"/>
                  <w:sz w:val="20"/>
                  <w:szCs w:val="20"/>
                  <w:lang w:val="nl-NL"/>
                </w:rPr>
                <w:t xml:space="preserve">’ en </w:t>
              </w:r>
            </w:ins>
            <w:ins w:id="2801" w:author="Arjan" w:date="2014-09-08T17:48:00Z">
              <w:r w:rsidR="00770E30" w:rsidRPr="00DD0F4F">
                <w:rPr>
                  <w:rFonts w:ascii="Arial" w:eastAsia="Times New Roman" w:hAnsi="Arial" w:cs="Arial"/>
                  <w:color w:val="000000"/>
                  <w:sz w:val="20"/>
                  <w:szCs w:val="20"/>
                  <w:lang w:val="nl-NL"/>
                </w:rPr>
                <w:t xml:space="preserve">indien </w:t>
              </w:r>
            </w:ins>
            <w:ins w:id="2802" w:author="Arjan" w:date="2014-09-08T17:40:00Z">
              <w:r w:rsidRPr="00DD0F4F">
                <w:rPr>
                  <w:rFonts w:ascii="Arial" w:eastAsia="Times New Roman" w:hAnsi="Arial" w:cs="Arial"/>
                  <w:color w:val="000000"/>
                  <w:sz w:val="20"/>
                  <w:szCs w:val="20"/>
                  <w:lang w:val="nl-NL"/>
                </w:rPr>
                <w:t xml:space="preserve">de attribuutsoort </w:t>
              </w:r>
            </w:ins>
            <w:ins w:id="2803" w:author="Arjan" w:date="2014-09-08T17:43:00Z">
              <w:r w:rsidR="00770E30" w:rsidRPr="00DD0F4F">
                <w:rPr>
                  <w:rFonts w:ascii="Arial" w:eastAsia="Times New Roman" w:hAnsi="Arial" w:cs="Arial"/>
                  <w:color w:val="000000"/>
                  <w:sz w:val="20"/>
                  <w:szCs w:val="20"/>
                  <w:lang w:val="nl-NL"/>
                </w:rPr>
                <w:t>Verzend</w:t>
              </w:r>
            </w:ins>
            <w:ins w:id="2804" w:author="Arjan" w:date="2014-09-08T17:40:00Z">
              <w:r w:rsidRPr="00DD0F4F">
                <w:rPr>
                  <w:rFonts w:ascii="Arial" w:eastAsia="Times New Roman" w:hAnsi="Arial" w:cs="Arial"/>
                  <w:color w:val="000000"/>
                  <w:sz w:val="20"/>
                  <w:szCs w:val="20"/>
                  <w:lang w:val="nl-NL"/>
                </w:rPr>
                <w:t xml:space="preserve">datum van een waarde is voorzien. </w:t>
              </w:r>
            </w:ins>
          </w:p>
        </w:tc>
      </w:tr>
    </w:tbl>
    <w:p w14:paraId="460FC713" w14:textId="77777777" w:rsidR="00BD6866" w:rsidRPr="00DD0F4F" w:rsidRDefault="00BD6866" w:rsidP="00BD6866">
      <w:pPr>
        <w:rPr>
          <w:ins w:id="2805" w:author="Arjan" w:date="2014-09-08T17:40:00Z"/>
          <w:lang w:val="nl-NL"/>
        </w:rPr>
      </w:pPr>
    </w:p>
    <w:p w14:paraId="66550109" w14:textId="77777777" w:rsidR="006B0CA1" w:rsidRPr="006B0CA1" w:rsidRDefault="006B0CA1" w:rsidP="006B0CA1">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del w:id="2806" w:author="Arjan" w:date="2014-09-08T16:55:00Z">
        <w:r w:rsidRPr="006B0CA1" w:rsidDel="005F0259">
          <w:rPr>
            <w:rFonts w:ascii="Arial" w:eastAsia="Times New Roman" w:hAnsi="Arial" w:cs="Arial"/>
            <w:b/>
            <w:color w:val="004080"/>
            <w:sz w:val="24"/>
            <w:szCs w:val="24"/>
            <w:lang w:eastAsia="nl-NL"/>
          </w:rPr>
          <w:delText>Informatieobjecta</w:delText>
        </w:r>
      </w:del>
      <w:ins w:id="2807" w:author="Arjan" w:date="2014-09-08T16:55:00Z">
        <w:r w:rsidR="005F0259">
          <w:rPr>
            <w:rFonts w:ascii="Arial" w:eastAsia="Times New Roman" w:hAnsi="Arial" w:cs="Arial"/>
            <w:b/>
            <w:color w:val="004080"/>
            <w:sz w:val="24"/>
            <w:szCs w:val="24"/>
            <w:lang w:eastAsia="nl-NL"/>
          </w:rPr>
          <w:t>A</w:t>
        </w:r>
      </w:ins>
      <w:r w:rsidRPr="006B0CA1">
        <w:rPr>
          <w:rFonts w:ascii="Arial" w:eastAsia="Times New Roman" w:hAnsi="Arial" w:cs="Arial"/>
          <w:b/>
          <w:color w:val="004080"/>
          <w:sz w:val="24"/>
          <w:szCs w:val="24"/>
          <w:lang w:eastAsia="nl-NL"/>
        </w:rPr>
        <w:t>uteur</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8F7B24" w:rsidRPr="008F7B24" w14:paraId="58CA693B" w14:textId="77777777" w:rsidTr="006B0CA1">
        <w:trPr>
          <w:trHeight w:val="230"/>
        </w:trPr>
        <w:tc>
          <w:tcPr>
            <w:tcW w:w="3780" w:type="dxa"/>
            <w:tcBorders>
              <w:top w:val="single" w:sz="4" w:space="0" w:color="auto"/>
              <w:left w:val="nil"/>
              <w:bottom w:val="nil"/>
              <w:right w:val="nil"/>
            </w:tcBorders>
          </w:tcPr>
          <w:p w14:paraId="6615AE01"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68C1403E" w14:textId="77777777" w:rsidR="008F7B24" w:rsidRPr="008F7B24" w:rsidRDefault="00DA5D93" w:rsidP="005F0259">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Att.Name</w:instrText>
            </w:r>
            <w:r w:rsidRPr="008F7B24">
              <w:rPr>
                <w:rFonts w:ascii="Arial" w:hAnsi="Arial" w:cs="Arial"/>
                <w:sz w:val="20"/>
                <w:szCs w:val="20"/>
                <w:lang w:val="en-AU"/>
              </w:rPr>
              <w:fldChar w:fldCharType="separate"/>
            </w:r>
            <w:del w:id="2808" w:author="Arjan" w:date="2012-12-19T15:44:00Z">
              <w:r w:rsidR="008F7B24" w:rsidRPr="008F7B24" w:rsidDel="008F7B24">
                <w:rPr>
                  <w:rFonts w:ascii="Arial" w:eastAsia="Times New Roman" w:hAnsi="Arial" w:cs="Arial"/>
                  <w:color w:val="000000"/>
                  <w:sz w:val="20"/>
                  <w:szCs w:val="20"/>
                </w:rPr>
                <w:delText>Document</w:delText>
              </w:r>
            </w:del>
            <w:del w:id="2809" w:author="Arjan" w:date="2014-09-08T16:56:00Z">
              <w:r w:rsidR="008F7B24" w:rsidRPr="008F7B24" w:rsidDel="005F0259">
                <w:rPr>
                  <w:rFonts w:ascii="Arial" w:eastAsia="Times New Roman" w:hAnsi="Arial" w:cs="Arial"/>
                  <w:color w:val="000000"/>
                  <w:sz w:val="20"/>
                  <w:szCs w:val="20"/>
                </w:rPr>
                <w:delText>a</w:delText>
              </w:r>
            </w:del>
            <w:ins w:id="2810" w:author="Arjan" w:date="2014-09-08T16:56:00Z">
              <w:r w:rsidR="005F0259">
                <w:rPr>
                  <w:rFonts w:ascii="Arial" w:eastAsia="Times New Roman" w:hAnsi="Arial" w:cs="Arial"/>
                  <w:color w:val="000000"/>
                  <w:sz w:val="20"/>
                  <w:szCs w:val="20"/>
                </w:rPr>
                <w:t>A</w:t>
              </w:r>
            </w:ins>
            <w:r w:rsidR="008F7B24" w:rsidRPr="008F7B24">
              <w:rPr>
                <w:rFonts w:ascii="Arial" w:eastAsia="Times New Roman" w:hAnsi="Arial" w:cs="Arial"/>
                <w:color w:val="000000"/>
                <w:sz w:val="20"/>
                <w:szCs w:val="20"/>
              </w:rPr>
              <w:t>uteur</w:t>
            </w:r>
            <w:r w:rsidRPr="008F7B24">
              <w:rPr>
                <w:rFonts w:ascii="Arial" w:hAnsi="Arial" w:cs="Arial"/>
                <w:sz w:val="20"/>
                <w:szCs w:val="20"/>
                <w:lang w:val="en-AU"/>
              </w:rPr>
              <w:fldChar w:fldCharType="end"/>
            </w:r>
          </w:p>
        </w:tc>
      </w:tr>
      <w:tr w:rsidR="008F7B24" w:rsidRPr="008F7B24" w14:paraId="1B913699" w14:textId="77777777" w:rsidTr="006B0CA1">
        <w:tc>
          <w:tcPr>
            <w:tcW w:w="3780" w:type="dxa"/>
            <w:tcBorders>
              <w:top w:val="nil"/>
              <w:left w:val="nil"/>
              <w:bottom w:val="nil"/>
              <w:right w:val="nil"/>
            </w:tcBorders>
          </w:tcPr>
          <w:p w14:paraId="6833ED0C"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B19E5CA"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5C14BE" w14:paraId="49B82F5E" w14:textId="77777777" w:rsidTr="006B0CA1">
        <w:tc>
          <w:tcPr>
            <w:tcW w:w="3780" w:type="dxa"/>
            <w:tcBorders>
              <w:top w:val="nil"/>
              <w:left w:val="nil"/>
              <w:bottom w:val="nil"/>
              <w:right w:val="nil"/>
            </w:tcBorders>
          </w:tcPr>
          <w:p w14:paraId="2CE8589C"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689C2805" w14:textId="77777777"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8F7B24" w:rsidRPr="005C14BE" w14:paraId="1A1678FE" w14:textId="77777777" w:rsidTr="006B0CA1">
        <w:tc>
          <w:tcPr>
            <w:tcW w:w="3780" w:type="dxa"/>
            <w:tcBorders>
              <w:top w:val="nil"/>
              <w:left w:val="nil"/>
              <w:bottom w:val="nil"/>
              <w:right w:val="nil"/>
            </w:tcBorders>
          </w:tcPr>
          <w:p w14:paraId="39FE040A" w14:textId="77777777" w:rsidR="008F7B24" w:rsidRPr="00DD0F4F" w:rsidRDefault="008F7B24" w:rsidP="008F7B2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60EDB3C5" w14:textId="77777777"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p>
        </w:tc>
      </w:tr>
      <w:tr w:rsidR="008F7B24" w:rsidRPr="008F7B24" w14:paraId="52442DFE" w14:textId="77777777" w:rsidTr="006B0CA1">
        <w:tc>
          <w:tcPr>
            <w:tcW w:w="3780" w:type="dxa"/>
            <w:tcBorders>
              <w:top w:val="nil"/>
              <w:left w:val="nil"/>
              <w:bottom w:val="nil"/>
              <w:right w:val="nil"/>
            </w:tcBorders>
          </w:tcPr>
          <w:p w14:paraId="6B2C5561"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1ED4516B"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14:paraId="3EA5FEE9" w14:textId="77777777" w:rsidTr="006B0CA1">
        <w:tc>
          <w:tcPr>
            <w:tcW w:w="3780" w:type="dxa"/>
            <w:tcBorders>
              <w:top w:val="nil"/>
              <w:left w:val="nil"/>
              <w:bottom w:val="nil"/>
              <w:right w:val="nil"/>
            </w:tcBorders>
          </w:tcPr>
          <w:p w14:paraId="1CA544FD"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B545DFA"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14:paraId="4C56EB84" w14:textId="77777777" w:rsidTr="006B0CA1">
        <w:tc>
          <w:tcPr>
            <w:tcW w:w="3780" w:type="dxa"/>
            <w:tcBorders>
              <w:top w:val="nil"/>
              <w:left w:val="nil"/>
              <w:bottom w:val="nil"/>
              <w:right w:val="nil"/>
            </w:tcBorders>
          </w:tcPr>
          <w:p w14:paraId="0131083D"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lastRenderedPageBreak/>
              <w:t>XML-tag attribuutsoort</w:t>
            </w:r>
          </w:p>
        </w:tc>
        <w:tc>
          <w:tcPr>
            <w:tcW w:w="5580" w:type="dxa"/>
            <w:tcBorders>
              <w:top w:val="nil"/>
              <w:left w:val="nil"/>
              <w:bottom w:val="nil"/>
              <w:right w:val="nil"/>
            </w:tcBorders>
          </w:tcPr>
          <w:p w14:paraId="5115CC99" w14:textId="77777777" w:rsidR="008F7B24" w:rsidRPr="008F7B24" w:rsidRDefault="00DA5D93"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Att.Alias</w:instrText>
            </w:r>
            <w:r w:rsidRPr="008F7B24">
              <w:rPr>
                <w:rFonts w:ascii="Arial" w:hAnsi="Arial" w:cs="Arial"/>
                <w:sz w:val="20"/>
                <w:szCs w:val="20"/>
                <w:lang w:val="en-AU"/>
              </w:rPr>
              <w:fldChar w:fldCharType="separate"/>
            </w:r>
            <w:r w:rsidR="008F7B24" w:rsidRPr="008F7B24">
              <w:rPr>
                <w:rFonts w:ascii="Arial" w:eastAsia="Times New Roman" w:hAnsi="Arial" w:cs="Arial"/>
                <w:color w:val="000000"/>
                <w:sz w:val="20"/>
                <w:szCs w:val="20"/>
              </w:rPr>
              <w:t>auteur</w:t>
            </w:r>
            <w:r w:rsidRPr="008F7B24">
              <w:rPr>
                <w:rFonts w:ascii="Arial" w:hAnsi="Arial" w:cs="Arial"/>
                <w:sz w:val="20"/>
                <w:szCs w:val="20"/>
                <w:lang w:val="en-AU"/>
              </w:rPr>
              <w:fldChar w:fldCharType="end"/>
            </w:r>
          </w:p>
        </w:tc>
      </w:tr>
      <w:tr w:rsidR="008F7B24" w:rsidRPr="008F7B24" w14:paraId="03D72BE2" w14:textId="77777777" w:rsidTr="006B0CA1">
        <w:tc>
          <w:tcPr>
            <w:tcW w:w="3780" w:type="dxa"/>
            <w:tcBorders>
              <w:top w:val="nil"/>
              <w:left w:val="nil"/>
              <w:bottom w:val="nil"/>
              <w:right w:val="nil"/>
            </w:tcBorders>
          </w:tcPr>
          <w:p w14:paraId="3D95F567"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CF45113"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5C14BE" w14:paraId="22120B3C" w14:textId="77777777" w:rsidTr="006B0CA1">
        <w:tc>
          <w:tcPr>
            <w:tcW w:w="3780" w:type="dxa"/>
            <w:tcBorders>
              <w:top w:val="nil"/>
              <w:left w:val="nil"/>
              <w:bottom w:val="nil"/>
              <w:right w:val="nil"/>
            </w:tcBorders>
          </w:tcPr>
          <w:p w14:paraId="70BB38BE"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597CC157" w14:textId="77777777" w:rsidR="008F7B24" w:rsidRPr="00DD0F4F" w:rsidRDefault="00DA5D93" w:rsidP="008F7B24">
            <w:pPr>
              <w:autoSpaceDE w:val="0"/>
              <w:autoSpaceDN w:val="0"/>
              <w:adjustRightInd w:val="0"/>
              <w:spacing w:after="0" w:line="240" w:lineRule="auto"/>
              <w:rPr>
                <w:rFonts w:ascii="Arial" w:eastAsia="Times New Roman" w:hAnsi="Arial" w:cs="Arial"/>
                <w:color w:val="000000"/>
                <w:sz w:val="20"/>
                <w:szCs w:val="20"/>
                <w:lang w:val="nl-NL"/>
              </w:rPr>
            </w:pPr>
            <w:r w:rsidRPr="008F7B24">
              <w:rPr>
                <w:rFonts w:ascii="Arial" w:hAnsi="Arial" w:cs="Arial"/>
                <w:sz w:val="20"/>
                <w:szCs w:val="20"/>
                <w:lang w:val="en-AU"/>
              </w:rPr>
              <w:fldChar w:fldCharType="begin" w:fldLock="1"/>
            </w:r>
            <w:r w:rsidR="008F7B24" w:rsidRPr="00DD0F4F">
              <w:rPr>
                <w:rFonts w:ascii="Arial" w:hAnsi="Arial" w:cs="Arial"/>
                <w:sz w:val="20"/>
                <w:szCs w:val="20"/>
                <w:lang w:val="nl-NL"/>
              </w:rPr>
              <w:instrText xml:space="preserve">MERGEFIELD </w:instrText>
            </w:r>
            <w:r w:rsidR="008F7B24" w:rsidRPr="00DD0F4F">
              <w:rPr>
                <w:rFonts w:ascii="Arial" w:eastAsia="Times New Roman" w:hAnsi="Arial" w:cs="Arial"/>
                <w:color w:val="000000"/>
                <w:sz w:val="20"/>
                <w:szCs w:val="20"/>
                <w:lang w:val="nl-NL"/>
              </w:rPr>
              <w:instrText>Att.Notes</w:instrText>
            </w:r>
            <w:r w:rsidRPr="008F7B24">
              <w:rPr>
                <w:rFonts w:ascii="Arial" w:hAnsi="Arial" w:cs="Arial"/>
                <w:sz w:val="20"/>
                <w:szCs w:val="20"/>
                <w:lang w:val="en-AU"/>
              </w:rPr>
              <w:fldChar w:fldCharType="end"/>
            </w:r>
            <w:r w:rsidR="008F7B24" w:rsidRPr="00DD0F4F">
              <w:rPr>
                <w:rFonts w:ascii="Arial" w:eastAsia="Times New Roman" w:hAnsi="Arial" w:cs="Arial"/>
                <w:color w:val="610E6A"/>
                <w:sz w:val="20"/>
                <w:szCs w:val="20"/>
                <w:lang w:val="nl-NL"/>
              </w:rPr>
              <w:t>De persoon of organisatie die in de eerste plaats verantwoordelijk is voor het creëren van de inhoud van het</w:t>
            </w:r>
            <w:del w:id="2811" w:author="Arjan" w:date="2012-12-19T15:44:00Z">
              <w:r w:rsidR="008F7B24" w:rsidRPr="00DD0F4F" w:rsidDel="008F7B24">
                <w:rPr>
                  <w:rFonts w:ascii="Arial" w:eastAsia="Times New Roman" w:hAnsi="Arial" w:cs="Arial"/>
                  <w:color w:val="610E6A"/>
                  <w:sz w:val="20"/>
                  <w:szCs w:val="20"/>
                  <w:lang w:val="nl-NL"/>
                </w:rPr>
                <w:delText xml:space="preserve"> document</w:delText>
              </w:r>
            </w:del>
            <w:ins w:id="2812" w:author="Arjan" w:date="2012-12-19T15:44:00Z">
              <w:r w:rsidR="008F7B24" w:rsidRPr="00DD0F4F">
                <w:rPr>
                  <w:rFonts w:ascii="Arial" w:eastAsia="Times New Roman" w:hAnsi="Arial" w:cs="Arial"/>
                  <w:color w:val="610E6A"/>
                  <w:sz w:val="20"/>
                  <w:szCs w:val="20"/>
                  <w:lang w:val="nl-NL"/>
                </w:rPr>
                <w:t>informatieobject</w:t>
              </w:r>
            </w:ins>
            <w:r w:rsidR="008F7B24" w:rsidRPr="00DD0F4F">
              <w:rPr>
                <w:rFonts w:ascii="Arial" w:eastAsia="Times New Roman" w:hAnsi="Arial" w:cs="Arial"/>
                <w:color w:val="610E6A"/>
                <w:sz w:val="20"/>
                <w:szCs w:val="20"/>
                <w:lang w:val="nl-NL"/>
              </w:rPr>
              <w:t>.</w:t>
            </w:r>
          </w:p>
        </w:tc>
      </w:tr>
      <w:tr w:rsidR="008F7B24" w:rsidRPr="005C14BE" w14:paraId="21C36B07" w14:textId="77777777" w:rsidTr="006B0CA1">
        <w:trPr>
          <w:trHeight w:val="230"/>
        </w:trPr>
        <w:tc>
          <w:tcPr>
            <w:tcW w:w="3780" w:type="dxa"/>
            <w:tcBorders>
              <w:top w:val="nil"/>
              <w:left w:val="nil"/>
              <w:bottom w:val="nil"/>
              <w:right w:val="nil"/>
            </w:tcBorders>
          </w:tcPr>
          <w:p w14:paraId="2945D477" w14:textId="77777777" w:rsidR="008F7B24" w:rsidRPr="00DD0F4F" w:rsidRDefault="008F7B24" w:rsidP="008F7B2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6F4A0A2" w14:textId="77777777"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p>
        </w:tc>
      </w:tr>
      <w:tr w:rsidR="008F7B24" w:rsidRPr="005C14BE" w14:paraId="6ED7C99E" w14:textId="77777777" w:rsidTr="006B0CA1">
        <w:trPr>
          <w:trHeight w:val="230"/>
        </w:trPr>
        <w:tc>
          <w:tcPr>
            <w:tcW w:w="3780" w:type="dxa"/>
            <w:tcBorders>
              <w:top w:val="nil"/>
              <w:left w:val="nil"/>
              <w:bottom w:val="nil"/>
              <w:right w:val="nil"/>
            </w:tcBorders>
          </w:tcPr>
          <w:p w14:paraId="60EDAEE7"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195BB913" w14:textId="77777777"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KING op basis van de Dublin Core </w:t>
            </w:r>
          </w:p>
        </w:tc>
      </w:tr>
      <w:tr w:rsidR="008F7B24" w:rsidRPr="005C14BE" w14:paraId="693540CC" w14:textId="77777777" w:rsidTr="006B0CA1">
        <w:tc>
          <w:tcPr>
            <w:tcW w:w="3780" w:type="dxa"/>
            <w:tcBorders>
              <w:top w:val="nil"/>
              <w:left w:val="nil"/>
              <w:bottom w:val="nil"/>
              <w:right w:val="nil"/>
            </w:tcBorders>
          </w:tcPr>
          <w:p w14:paraId="675EA9AF" w14:textId="77777777" w:rsidR="008F7B24" w:rsidRPr="00DD0F4F" w:rsidRDefault="008F7B24" w:rsidP="008F7B2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35A07F02" w14:textId="77777777"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p>
        </w:tc>
      </w:tr>
      <w:tr w:rsidR="008F7B24" w:rsidRPr="008F7B24" w14:paraId="72534BB5" w14:textId="77777777" w:rsidTr="006B0CA1">
        <w:tc>
          <w:tcPr>
            <w:tcW w:w="3780" w:type="dxa"/>
            <w:tcBorders>
              <w:top w:val="nil"/>
              <w:left w:val="nil"/>
              <w:bottom w:val="nil"/>
              <w:right w:val="nil"/>
            </w:tcBorders>
          </w:tcPr>
          <w:p w14:paraId="3B03C07B"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19FBF784"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1 juni 2008</w:t>
            </w:r>
          </w:p>
        </w:tc>
      </w:tr>
      <w:tr w:rsidR="008F7B24" w:rsidRPr="008F7B24" w14:paraId="41ABF514" w14:textId="77777777" w:rsidTr="006B0CA1">
        <w:tc>
          <w:tcPr>
            <w:tcW w:w="3780" w:type="dxa"/>
            <w:tcBorders>
              <w:top w:val="nil"/>
              <w:left w:val="nil"/>
              <w:bottom w:val="nil"/>
              <w:right w:val="nil"/>
            </w:tcBorders>
          </w:tcPr>
          <w:p w14:paraId="008C46E9"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088F857"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5C14BE" w14:paraId="5AE2F312" w14:textId="77777777" w:rsidTr="006B0CA1">
        <w:tc>
          <w:tcPr>
            <w:tcW w:w="3780" w:type="dxa"/>
            <w:tcBorders>
              <w:top w:val="nil"/>
              <w:left w:val="nil"/>
              <w:bottom w:val="nil"/>
              <w:right w:val="nil"/>
            </w:tcBorders>
          </w:tcPr>
          <w:p w14:paraId="7CE5CC94"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16E636DD" w14:textId="77777777"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kan zowel een medewerker of organisatorische eenheid van de zaakbehandelende organisatie betreffen als een externe partij (persoon of organisatie).</w:t>
            </w:r>
          </w:p>
          <w:p w14:paraId="18D381BF" w14:textId="77777777" w:rsidR="008F7B24" w:rsidRDefault="008F7B24" w:rsidP="008F7B24">
            <w:pPr>
              <w:autoSpaceDE w:val="0"/>
              <w:autoSpaceDN w:val="0"/>
              <w:adjustRightInd w:val="0"/>
              <w:spacing w:after="0" w:line="240" w:lineRule="auto"/>
              <w:rPr>
                <w:ins w:id="2813" w:author="Arjan" w:date="2014-09-08T17:56:00Z"/>
                <w:rFonts w:ascii="Arial" w:eastAsia="Times New Roman" w:hAnsi="Arial" w:cs="Arial"/>
                <w:color w:val="000000"/>
                <w:sz w:val="20"/>
                <w:szCs w:val="20"/>
              </w:rPr>
            </w:pPr>
            <w:r w:rsidRPr="008F7B24">
              <w:rPr>
                <w:rFonts w:ascii="Arial" w:eastAsia="Times New Roman" w:hAnsi="Arial" w:cs="Arial"/>
                <w:color w:val="000000"/>
                <w:sz w:val="20"/>
                <w:szCs w:val="20"/>
              </w:rPr>
              <w:t>Het betreft het Dublin Core metadata-element ‘Creator’ met als toelichting: Examples of Creator include a person, an organization, or a service. Typically, the name of a Creator should be used to indicate the entity.</w:t>
            </w:r>
          </w:p>
          <w:p w14:paraId="05253E7A" w14:textId="77777777" w:rsidR="00C3145C" w:rsidRPr="00DD0F4F" w:rsidRDefault="00C3145C" w:rsidP="008F7B24">
            <w:pPr>
              <w:autoSpaceDE w:val="0"/>
              <w:autoSpaceDN w:val="0"/>
              <w:adjustRightInd w:val="0"/>
              <w:spacing w:after="0" w:line="240" w:lineRule="auto"/>
              <w:rPr>
                <w:ins w:id="2814" w:author="Arjan" w:date="2012-12-19T15:46:00Z"/>
                <w:rFonts w:ascii="Arial" w:eastAsia="Times New Roman" w:hAnsi="Arial" w:cs="Arial"/>
                <w:color w:val="000000"/>
                <w:sz w:val="20"/>
                <w:szCs w:val="20"/>
                <w:lang w:val="nl-NL"/>
              </w:rPr>
            </w:pPr>
            <w:ins w:id="2815" w:author="Arjan" w:date="2014-09-08T17:56:00Z">
              <w:r w:rsidRPr="00DD0F4F">
                <w:rPr>
                  <w:rFonts w:ascii="Arial" w:eastAsia="Times New Roman" w:hAnsi="Arial" w:cs="Arial"/>
                  <w:color w:val="000000"/>
                  <w:sz w:val="20"/>
                  <w:szCs w:val="20"/>
                  <w:lang w:val="nl-NL"/>
                </w:rPr>
                <w:t>Van een ontvangen informatieobject ka</w:t>
              </w:r>
            </w:ins>
            <w:ins w:id="2816" w:author="Arjan" w:date="2014-09-08T17:57:00Z">
              <w:r w:rsidRPr="00DD0F4F">
                <w:rPr>
                  <w:rFonts w:ascii="Arial" w:eastAsia="Times New Roman" w:hAnsi="Arial" w:cs="Arial"/>
                  <w:color w:val="000000"/>
                  <w:sz w:val="20"/>
                  <w:szCs w:val="20"/>
                  <w:lang w:val="nl-NL"/>
                </w:rPr>
                <w:t>n de afzender de auteur zijn maar dat kan ook een ander zij</w:t>
              </w:r>
            </w:ins>
            <w:ins w:id="2817" w:author="Arjan" w:date="2014-09-08T17:58:00Z">
              <w:r w:rsidRPr="00DD0F4F">
                <w:rPr>
                  <w:rFonts w:ascii="Arial" w:eastAsia="Times New Roman" w:hAnsi="Arial" w:cs="Arial"/>
                  <w:color w:val="000000"/>
                  <w:sz w:val="20"/>
                  <w:szCs w:val="20"/>
                  <w:lang w:val="nl-NL"/>
                </w:rPr>
                <w:t>n bijvoorb</w:t>
              </w:r>
            </w:ins>
            <w:ins w:id="2818" w:author="Arjan" w:date="2014-09-08T17:59:00Z">
              <w:r w:rsidRPr="00DD0F4F">
                <w:rPr>
                  <w:rFonts w:ascii="Arial" w:eastAsia="Times New Roman" w:hAnsi="Arial" w:cs="Arial"/>
                  <w:color w:val="000000"/>
                  <w:sz w:val="20"/>
                  <w:szCs w:val="20"/>
                  <w:lang w:val="nl-NL"/>
                </w:rPr>
                <w:t xml:space="preserve">eeld </w:t>
              </w:r>
            </w:ins>
            <w:ins w:id="2819" w:author="Arjan" w:date="2014-09-08T17:58:00Z">
              <w:r w:rsidRPr="00DD0F4F">
                <w:rPr>
                  <w:rFonts w:ascii="Arial" w:eastAsia="Times New Roman" w:hAnsi="Arial" w:cs="Arial"/>
                  <w:color w:val="000000"/>
                  <w:sz w:val="20"/>
                  <w:szCs w:val="20"/>
                  <w:lang w:val="nl-NL"/>
                </w:rPr>
                <w:t xml:space="preserve">in het geval dat de afzender een </w:t>
              </w:r>
            </w:ins>
            <w:ins w:id="2820" w:author="Arjan" w:date="2014-09-08T17:59:00Z">
              <w:r w:rsidRPr="00DD0F4F">
                <w:rPr>
                  <w:rFonts w:ascii="Arial" w:eastAsia="Times New Roman" w:hAnsi="Arial" w:cs="Arial"/>
                  <w:color w:val="000000"/>
                  <w:sz w:val="20"/>
                  <w:szCs w:val="20"/>
                  <w:lang w:val="nl-NL"/>
                </w:rPr>
                <w:t>document van een derde meestuurt.</w:t>
              </w:r>
            </w:ins>
          </w:p>
          <w:p w14:paraId="00DA89BE" w14:textId="77777777" w:rsidR="008F7B24" w:rsidRPr="00DD0F4F" w:rsidRDefault="008F7B24" w:rsidP="00497884">
            <w:pPr>
              <w:autoSpaceDE w:val="0"/>
              <w:autoSpaceDN w:val="0"/>
              <w:adjustRightInd w:val="0"/>
              <w:spacing w:after="0" w:line="240" w:lineRule="auto"/>
              <w:rPr>
                <w:rFonts w:ascii="Arial" w:eastAsia="Times New Roman" w:hAnsi="Arial" w:cs="Arial"/>
                <w:color w:val="000000"/>
                <w:sz w:val="20"/>
                <w:szCs w:val="20"/>
                <w:lang w:val="nl-NL"/>
              </w:rPr>
            </w:pPr>
            <w:ins w:id="2821" w:author="Arjan" w:date="2012-12-19T15:48:00Z">
              <w:r w:rsidRPr="00DD0F4F">
                <w:rPr>
                  <w:rFonts w:ascii="Arial" w:eastAsia="Times New Roman" w:hAnsi="Arial" w:cs="Arial"/>
                  <w:color w:val="000000"/>
                  <w:sz w:val="20"/>
                  <w:szCs w:val="20"/>
                  <w:lang w:val="nl-NL"/>
                </w:rPr>
                <w:t>Indien het informatieobject in een geautomatiseerd proces is vervaardigd, dan wordt als aut</w:t>
              </w:r>
            </w:ins>
            <w:ins w:id="2822" w:author="Arjan" w:date="2012-12-19T15:49:00Z">
              <w:r w:rsidRPr="00DD0F4F">
                <w:rPr>
                  <w:rFonts w:ascii="Arial" w:eastAsia="Times New Roman" w:hAnsi="Arial" w:cs="Arial"/>
                  <w:color w:val="000000"/>
                  <w:sz w:val="20"/>
                  <w:szCs w:val="20"/>
                  <w:lang w:val="nl-NL"/>
                </w:rPr>
                <w:t xml:space="preserve">eur vermeld degene die dat informatieobject ondertekend zou hebben dan wel, bij informatieobjecten waarbij van ondertekening geen sprake is (zoals bijvoorbeeld bij het </w:t>
              </w:r>
            </w:ins>
            <w:ins w:id="2823" w:author="Arjan" w:date="2012-12-19T15:50:00Z">
              <w:r w:rsidRPr="00DD0F4F">
                <w:rPr>
                  <w:rFonts w:ascii="Arial" w:eastAsia="Times New Roman" w:hAnsi="Arial" w:cs="Arial"/>
                  <w:color w:val="000000"/>
                  <w:sz w:val="20"/>
                  <w:szCs w:val="20"/>
                  <w:lang w:val="nl-NL"/>
                </w:rPr>
                <w:t>omzetten van de zaakgegevens naar een duurzaam bewaarbaar informatieobject</w:t>
              </w:r>
            </w:ins>
            <w:ins w:id="2824" w:author="Arjan" w:date="2012-12-19T16:11:00Z">
              <w:r w:rsidR="00217075" w:rsidRPr="00DD0F4F">
                <w:rPr>
                  <w:rFonts w:ascii="Arial" w:eastAsia="Times New Roman" w:hAnsi="Arial" w:cs="Arial"/>
                  <w:color w:val="000000"/>
                  <w:sz w:val="20"/>
                  <w:szCs w:val="20"/>
                  <w:lang w:val="nl-NL"/>
                </w:rPr>
                <w:t xml:space="preserve"> in pdf</w:t>
              </w:r>
            </w:ins>
            <w:ins w:id="2825" w:author="Arjan" w:date="2012-12-19T15:50:00Z">
              <w:r w:rsidRPr="00DD0F4F">
                <w:rPr>
                  <w:rFonts w:ascii="Arial" w:eastAsia="Times New Roman" w:hAnsi="Arial" w:cs="Arial"/>
                  <w:color w:val="000000"/>
                  <w:sz w:val="20"/>
                  <w:szCs w:val="20"/>
                  <w:lang w:val="nl-NL"/>
                </w:rPr>
                <w:t>), degene die verantwoordelijk</w:t>
              </w:r>
            </w:ins>
            <w:ins w:id="2826" w:author="Arjan" w:date="2012-12-19T15:51:00Z">
              <w:r w:rsidRPr="00DD0F4F">
                <w:rPr>
                  <w:rFonts w:ascii="Arial" w:eastAsia="Times New Roman" w:hAnsi="Arial" w:cs="Arial"/>
                  <w:color w:val="000000"/>
                  <w:sz w:val="20"/>
                  <w:szCs w:val="20"/>
                  <w:lang w:val="nl-NL"/>
                </w:rPr>
                <w:t xml:space="preserve"> is voor </w:t>
              </w:r>
            </w:ins>
            <w:ins w:id="2827" w:author="Arjan" w:date="2012-12-19T15:54:00Z">
              <w:r w:rsidR="00F43AA2" w:rsidRPr="00DD0F4F">
                <w:rPr>
                  <w:rFonts w:ascii="Arial" w:eastAsia="Times New Roman" w:hAnsi="Arial" w:cs="Arial"/>
                  <w:color w:val="000000"/>
                  <w:sz w:val="20"/>
                  <w:szCs w:val="20"/>
                  <w:lang w:val="nl-NL"/>
                </w:rPr>
                <w:t xml:space="preserve">de </w:t>
              </w:r>
            </w:ins>
            <w:ins w:id="2828" w:author="Arjan" w:date="2012-12-19T15:51:00Z">
              <w:r w:rsidRPr="00DD0F4F">
                <w:rPr>
                  <w:rFonts w:ascii="Arial" w:eastAsia="Times New Roman" w:hAnsi="Arial" w:cs="Arial"/>
                  <w:color w:val="000000"/>
                  <w:sz w:val="20"/>
                  <w:szCs w:val="20"/>
                  <w:lang w:val="nl-NL"/>
                </w:rPr>
                <w:t>inhoud van het informatieobject vanuit zijn of haar rol bij de zaak (</w:t>
              </w:r>
            </w:ins>
            <w:ins w:id="2829" w:author="Arjan" w:date="2013-02-04T14:54:00Z">
              <w:r w:rsidR="00497884" w:rsidRPr="00DD0F4F">
                <w:rPr>
                  <w:rFonts w:ascii="Arial" w:eastAsia="Times New Roman" w:hAnsi="Arial" w:cs="Arial"/>
                  <w:color w:val="000000"/>
                  <w:sz w:val="20"/>
                  <w:szCs w:val="20"/>
                  <w:lang w:val="nl-NL"/>
                </w:rPr>
                <w:t>veelal</w:t>
              </w:r>
            </w:ins>
            <w:ins w:id="2830" w:author="Arjan" w:date="2012-12-19T15:51:00Z">
              <w:r w:rsidRPr="00DD0F4F">
                <w:rPr>
                  <w:rFonts w:ascii="Arial" w:eastAsia="Times New Roman" w:hAnsi="Arial" w:cs="Arial"/>
                  <w:color w:val="000000"/>
                  <w:sz w:val="20"/>
                  <w:szCs w:val="20"/>
                  <w:lang w:val="nl-NL"/>
                </w:rPr>
                <w:t xml:space="preserve"> de</w:t>
              </w:r>
            </w:ins>
            <w:ins w:id="2831" w:author="Arjan" w:date="2012-12-19T15:53:00Z">
              <w:r w:rsidR="00F43AA2" w:rsidRPr="00DD0F4F">
                <w:rPr>
                  <w:rFonts w:ascii="Arial" w:eastAsia="Times New Roman" w:hAnsi="Arial" w:cs="Arial"/>
                  <w:color w:val="000000"/>
                  <w:sz w:val="20"/>
                  <w:szCs w:val="20"/>
                  <w:lang w:val="nl-NL"/>
                </w:rPr>
                <w:t xml:space="preserve">gene in de rol van Zaakcoördinator). </w:t>
              </w:r>
            </w:ins>
            <w:ins w:id="2832" w:author="Arjan" w:date="2012-12-19T15:50:00Z">
              <w:r w:rsidRPr="00DD0F4F">
                <w:rPr>
                  <w:rFonts w:ascii="Arial" w:eastAsia="Times New Roman" w:hAnsi="Arial" w:cs="Arial"/>
                  <w:color w:val="000000"/>
                  <w:sz w:val="20"/>
                  <w:szCs w:val="20"/>
                  <w:lang w:val="nl-NL"/>
                </w:rPr>
                <w:t xml:space="preserve">  </w:t>
              </w:r>
            </w:ins>
          </w:p>
        </w:tc>
      </w:tr>
      <w:tr w:rsidR="008F7B24" w:rsidRPr="005C14BE" w14:paraId="3CC25392" w14:textId="77777777" w:rsidTr="006B0CA1">
        <w:tc>
          <w:tcPr>
            <w:tcW w:w="3780" w:type="dxa"/>
            <w:tcBorders>
              <w:top w:val="nil"/>
              <w:left w:val="nil"/>
              <w:bottom w:val="nil"/>
              <w:right w:val="nil"/>
            </w:tcBorders>
          </w:tcPr>
          <w:p w14:paraId="4F93EA75" w14:textId="77777777" w:rsidR="008F7B24" w:rsidRPr="00DD0F4F" w:rsidRDefault="008F7B24" w:rsidP="008F7B2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896658A" w14:textId="77777777"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p>
        </w:tc>
      </w:tr>
      <w:tr w:rsidR="008F7B24" w:rsidRPr="008F7B24" w14:paraId="5315EC3A" w14:textId="77777777" w:rsidTr="006B0CA1">
        <w:tc>
          <w:tcPr>
            <w:tcW w:w="3780" w:type="dxa"/>
            <w:tcBorders>
              <w:top w:val="nil"/>
              <w:left w:val="nil"/>
              <w:bottom w:val="nil"/>
              <w:right w:val="nil"/>
            </w:tcBorders>
          </w:tcPr>
          <w:p w14:paraId="060CEC5F"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38D4B44E" w14:textId="77777777" w:rsidR="008F7B24" w:rsidRPr="008F7B24" w:rsidRDefault="00DA5D93"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Att.Type</w:instrText>
            </w:r>
            <w:r w:rsidRPr="008F7B24">
              <w:rPr>
                <w:rFonts w:ascii="Arial" w:hAnsi="Arial" w:cs="Arial"/>
                <w:sz w:val="20"/>
                <w:szCs w:val="20"/>
                <w:lang w:val="en-AU"/>
              </w:rPr>
              <w:fldChar w:fldCharType="separate"/>
            </w:r>
            <w:r w:rsidR="008F7B24" w:rsidRPr="008F7B24">
              <w:rPr>
                <w:rFonts w:ascii="Arial" w:eastAsia="Times New Roman" w:hAnsi="Arial" w:cs="Arial"/>
                <w:color w:val="000000"/>
                <w:sz w:val="20"/>
                <w:szCs w:val="20"/>
              </w:rPr>
              <w:t>AN200</w:t>
            </w:r>
            <w:r w:rsidRPr="008F7B24">
              <w:rPr>
                <w:rFonts w:ascii="Arial" w:hAnsi="Arial" w:cs="Arial"/>
                <w:sz w:val="20"/>
                <w:szCs w:val="20"/>
                <w:lang w:val="en-AU"/>
              </w:rPr>
              <w:fldChar w:fldCharType="end"/>
            </w:r>
          </w:p>
        </w:tc>
      </w:tr>
      <w:tr w:rsidR="008F7B24" w:rsidRPr="008F7B24" w14:paraId="2D04E535" w14:textId="77777777" w:rsidTr="006B0CA1">
        <w:trPr>
          <w:trHeight w:val="230"/>
        </w:trPr>
        <w:tc>
          <w:tcPr>
            <w:tcW w:w="3780" w:type="dxa"/>
            <w:tcBorders>
              <w:top w:val="nil"/>
              <w:left w:val="nil"/>
              <w:bottom w:val="nil"/>
              <w:right w:val="nil"/>
            </w:tcBorders>
          </w:tcPr>
          <w:p w14:paraId="0B144963"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450060D"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5C14BE" w14:paraId="33C156A0" w14:textId="77777777" w:rsidTr="006B0CA1">
        <w:trPr>
          <w:trHeight w:val="230"/>
        </w:trPr>
        <w:tc>
          <w:tcPr>
            <w:tcW w:w="3780" w:type="dxa"/>
            <w:tcBorders>
              <w:top w:val="nil"/>
              <w:left w:val="nil"/>
              <w:bottom w:val="nil"/>
              <w:right w:val="nil"/>
            </w:tcBorders>
          </w:tcPr>
          <w:p w14:paraId="2FD9FCD8"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58C5B519" w14:textId="77777777" w:rsidR="008F7B24" w:rsidRPr="00DD0F4F" w:rsidRDefault="008F7B24" w:rsidP="00497884">
            <w:pPr>
              <w:autoSpaceDE w:val="0"/>
              <w:autoSpaceDN w:val="0"/>
              <w:adjustRightInd w:val="0"/>
              <w:spacing w:after="0" w:line="240" w:lineRule="auto"/>
              <w:rPr>
                <w:rFonts w:ascii="Arial" w:eastAsia="Times New Roman" w:hAnsi="Arial" w:cs="Arial"/>
                <w:color w:val="000000"/>
                <w:sz w:val="20"/>
                <w:szCs w:val="20"/>
                <w:lang w:val="nl-NL"/>
              </w:rPr>
            </w:pPr>
            <w:del w:id="2833" w:author="Arjan" w:date="2013-02-04T14:49:00Z">
              <w:r w:rsidRPr="00DD0F4F" w:rsidDel="00497884">
                <w:rPr>
                  <w:rFonts w:ascii="Arial" w:eastAsia="Times New Roman" w:hAnsi="Arial" w:cs="Arial"/>
                  <w:color w:val="000000"/>
                  <w:sz w:val="20"/>
                  <w:szCs w:val="20"/>
                  <w:lang w:val="nl-NL"/>
                </w:rPr>
                <w:delText>alle alfanumerieke tekens</w:delText>
              </w:r>
            </w:del>
            <w:ins w:id="2834" w:author="Arjan" w:date="2013-02-04T14:49:00Z">
              <w:r w:rsidR="00497884" w:rsidRPr="00DD0F4F">
                <w:rPr>
                  <w:rFonts w:ascii="Arial" w:eastAsia="Times New Roman" w:hAnsi="Arial" w:cs="Arial"/>
                  <w:color w:val="000000"/>
                  <w:sz w:val="20"/>
                  <w:szCs w:val="20"/>
                  <w:lang w:val="nl-NL"/>
                </w:rPr>
                <w:t xml:space="preserve">De naamgegevens van </w:t>
              </w:r>
            </w:ins>
            <w:ins w:id="2835" w:author="Arjan" w:date="2013-02-04T14:50:00Z">
              <w:r w:rsidR="00497884" w:rsidRPr="00DD0F4F">
                <w:rPr>
                  <w:rFonts w:ascii="Arial" w:eastAsia="Times New Roman" w:hAnsi="Arial" w:cs="Arial"/>
                  <w:color w:val="000000"/>
                  <w:sz w:val="20"/>
                  <w:szCs w:val="20"/>
                  <w:lang w:val="nl-NL"/>
                </w:rPr>
                <w:t xml:space="preserve">de </w:t>
              </w:r>
            </w:ins>
            <w:ins w:id="2836" w:author="Arjan" w:date="2013-02-04T14:56:00Z">
              <w:r w:rsidR="001B7FEC" w:rsidRPr="00DD0F4F">
                <w:rPr>
                  <w:rFonts w:ascii="Arial" w:eastAsia="Times New Roman" w:hAnsi="Arial" w:cs="Arial"/>
                  <w:color w:val="000000"/>
                  <w:sz w:val="20"/>
                  <w:szCs w:val="20"/>
                  <w:lang w:val="nl-NL"/>
                </w:rPr>
                <w:t xml:space="preserve">auteur </w:t>
              </w:r>
            </w:ins>
            <w:ins w:id="2837" w:author="Arjan" w:date="2013-02-04T14:57:00Z">
              <w:r w:rsidR="001B7FEC" w:rsidRPr="00DD0F4F">
                <w:rPr>
                  <w:rFonts w:ascii="Arial" w:eastAsia="Times New Roman" w:hAnsi="Arial" w:cs="Arial"/>
                  <w:color w:val="000000"/>
                  <w:sz w:val="20"/>
                  <w:szCs w:val="20"/>
                  <w:lang w:val="nl-NL"/>
                </w:rPr>
                <w:t xml:space="preserve">zijnde een </w:t>
              </w:r>
            </w:ins>
            <w:ins w:id="2838" w:author="Arjan" w:date="2013-02-04T14:51:00Z">
              <w:r w:rsidR="00497884" w:rsidRPr="00DD0F4F">
                <w:rPr>
                  <w:rFonts w:ascii="Arial" w:eastAsia="Times New Roman" w:hAnsi="Arial" w:cs="Arial"/>
                  <w:color w:val="000000"/>
                  <w:sz w:val="20"/>
                  <w:szCs w:val="20"/>
                  <w:lang w:val="nl-NL"/>
                </w:rPr>
                <w:t>betrokkene</w:t>
              </w:r>
            </w:ins>
            <w:ins w:id="2839" w:author="Arjan" w:date="2013-02-04T14:50:00Z">
              <w:r w:rsidR="00497884" w:rsidRPr="00DD0F4F">
                <w:rPr>
                  <w:rFonts w:ascii="Arial" w:eastAsia="Times New Roman" w:hAnsi="Arial" w:cs="Arial"/>
                  <w:color w:val="000000"/>
                  <w:sz w:val="20"/>
                  <w:szCs w:val="20"/>
                  <w:lang w:val="nl-NL"/>
                </w:rPr>
                <w:t xml:space="preserve"> die in een rol aan de zaak gerelateerd is, dan wel, indien de auteur niet in een r</w:t>
              </w:r>
            </w:ins>
            <w:ins w:id="2840" w:author="Arjan" w:date="2013-02-04T14:51:00Z">
              <w:r w:rsidR="00497884" w:rsidRPr="00DD0F4F">
                <w:rPr>
                  <w:rFonts w:ascii="Arial" w:eastAsia="Times New Roman" w:hAnsi="Arial" w:cs="Arial"/>
                  <w:color w:val="000000"/>
                  <w:sz w:val="20"/>
                  <w:szCs w:val="20"/>
                  <w:lang w:val="nl-NL"/>
                </w:rPr>
                <w:t>ol aan de zaak gerelat</w:t>
              </w:r>
            </w:ins>
            <w:ins w:id="2841" w:author="Arjan" w:date="2013-02-04T14:52:00Z">
              <w:r w:rsidR="00497884" w:rsidRPr="00DD0F4F">
                <w:rPr>
                  <w:rFonts w:ascii="Arial" w:eastAsia="Times New Roman" w:hAnsi="Arial" w:cs="Arial"/>
                  <w:color w:val="000000"/>
                  <w:sz w:val="20"/>
                  <w:szCs w:val="20"/>
                  <w:lang w:val="nl-NL"/>
                </w:rPr>
                <w:t xml:space="preserve">eerd is, de naamgegevens van de </w:t>
              </w:r>
            </w:ins>
            <w:ins w:id="2842" w:author="Arjan" w:date="2013-02-04T14:53:00Z">
              <w:r w:rsidR="00497884" w:rsidRPr="00DD0F4F">
                <w:rPr>
                  <w:rFonts w:ascii="Arial" w:eastAsia="Times New Roman" w:hAnsi="Arial" w:cs="Arial"/>
                  <w:color w:val="000000"/>
                  <w:sz w:val="20"/>
                  <w:szCs w:val="20"/>
                  <w:lang w:val="nl-NL"/>
                </w:rPr>
                <w:t>natuurlijk persoon of organisatie</w:t>
              </w:r>
            </w:ins>
            <w:ins w:id="2843" w:author="Arjan" w:date="2013-02-04T14:57:00Z">
              <w:r w:rsidR="001B7FEC" w:rsidRPr="00DD0F4F">
                <w:rPr>
                  <w:rFonts w:ascii="Arial" w:eastAsia="Times New Roman" w:hAnsi="Arial" w:cs="Arial"/>
                  <w:color w:val="000000"/>
                  <w:sz w:val="20"/>
                  <w:szCs w:val="20"/>
                  <w:lang w:val="nl-NL"/>
                </w:rPr>
                <w:t xml:space="preserve"> zijnde de auteur</w:t>
              </w:r>
            </w:ins>
            <w:ins w:id="2844" w:author="Arjan" w:date="2013-02-04T14:53:00Z">
              <w:r w:rsidR="00497884" w:rsidRPr="00DD0F4F">
                <w:rPr>
                  <w:rFonts w:ascii="Arial" w:eastAsia="Times New Roman" w:hAnsi="Arial" w:cs="Arial"/>
                  <w:color w:val="000000"/>
                  <w:sz w:val="20"/>
                  <w:szCs w:val="20"/>
                  <w:lang w:val="nl-NL"/>
                </w:rPr>
                <w:t>. In het laatste geval verdient het aanbeveling om aanvullend te vermelden uit welken hoofde het auteurschap wordt uitgeoefend</w:t>
              </w:r>
            </w:ins>
            <w:ins w:id="2845" w:author="Arjan" w:date="2013-02-04T14:54:00Z">
              <w:r w:rsidR="00497884" w:rsidRPr="00DD0F4F">
                <w:rPr>
                  <w:rFonts w:ascii="Arial" w:eastAsia="Times New Roman" w:hAnsi="Arial" w:cs="Arial"/>
                  <w:color w:val="000000"/>
                  <w:sz w:val="20"/>
                  <w:szCs w:val="20"/>
                  <w:lang w:val="nl-NL"/>
                </w:rPr>
                <w:t xml:space="preserve">. </w:t>
              </w:r>
            </w:ins>
          </w:p>
        </w:tc>
      </w:tr>
      <w:tr w:rsidR="008F7B24" w:rsidRPr="005C14BE" w14:paraId="039A944B" w14:textId="77777777" w:rsidTr="006B0CA1">
        <w:trPr>
          <w:trHeight w:val="215"/>
        </w:trPr>
        <w:tc>
          <w:tcPr>
            <w:tcW w:w="3780" w:type="dxa"/>
            <w:tcBorders>
              <w:top w:val="nil"/>
              <w:left w:val="nil"/>
              <w:bottom w:val="nil"/>
              <w:right w:val="nil"/>
            </w:tcBorders>
          </w:tcPr>
          <w:p w14:paraId="1B250A19" w14:textId="77777777" w:rsidR="008F7B24" w:rsidRPr="00DD0F4F" w:rsidRDefault="008F7B24" w:rsidP="008F7B2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7012FFA" w14:textId="77777777"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p>
        </w:tc>
      </w:tr>
      <w:tr w:rsidR="008F7B24" w:rsidRPr="008F7B24" w14:paraId="72CF897E" w14:textId="77777777" w:rsidTr="006B0CA1">
        <w:trPr>
          <w:trHeight w:val="215"/>
        </w:trPr>
        <w:tc>
          <w:tcPr>
            <w:tcW w:w="3780" w:type="dxa"/>
            <w:tcBorders>
              <w:top w:val="nil"/>
              <w:left w:val="nil"/>
              <w:bottom w:val="nil"/>
              <w:right w:val="nil"/>
            </w:tcBorders>
          </w:tcPr>
          <w:p w14:paraId="5C37A822"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5E3A049B"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Ja</w:t>
            </w:r>
          </w:p>
        </w:tc>
      </w:tr>
      <w:tr w:rsidR="008F7B24" w:rsidRPr="008F7B24" w14:paraId="714837FD" w14:textId="77777777" w:rsidTr="006B0CA1">
        <w:trPr>
          <w:trHeight w:val="230"/>
        </w:trPr>
        <w:tc>
          <w:tcPr>
            <w:tcW w:w="3780" w:type="dxa"/>
            <w:tcBorders>
              <w:top w:val="nil"/>
              <w:left w:val="nil"/>
              <w:bottom w:val="nil"/>
              <w:right w:val="nil"/>
            </w:tcBorders>
          </w:tcPr>
          <w:p w14:paraId="1EDAA927"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597F2BE"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14:paraId="2BEC96AF" w14:textId="77777777" w:rsidTr="006B0CA1">
        <w:trPr>
          <w:trHeight w:val="230"/>
        </w:trPr>
        <w:tc>
          <w:tcPr>
            <w:tcW w:w="3780" w:type="dxa"/>
            <w:tcBorders>
              <w:top w:val="nil"/>
              <w:left w:val="nil"/>
              <w:bottom w:val="nil"/>
              <w:right w:val="nil"/>
            </w:tcBorders>
          </w:tcPr>
          <w:p w14:paraId="7A98E45C"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567D9C93"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Ja</w:t>
            </w:r>
          </w:p>
        </w:tc>
      </w:tr>
      <w:tr w:rsidR="008F7B24" w:rsidRPr="008F7B24" w14:paraId="71CDE75B" w14:textId="77777777" w:rsidTr="006B0CA1">
        <w:trPr>
          <w:trHeight w:val="230"/>
        </w:trPr>
        <w:tc>
          <w:tcPr>
            <w:tcW w:w="3780" w:type="dxa"/>
            <w:tcBorders>
              <w:top w:val="nil"/>
              <w:left w:val="nil"/>
              <w:bottom w:val="nil"/>
              <w:right w:val="nil"/>
            </w:tcBorders>
          </w:tcPr>
          <w:p w14:paraId="2E5D84E7"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4C056C7"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14:paraId="061EA6A4" w14:textId="77777777" w:rsidTr="006B0CA1">
        <w:trPr>
          <w:trHeight w:val="230"/>
        </w:trPr>
        <w:tc>
          <w:tcPr>
            <w:tcW w:w="3780" w:type="dxa"/>
            <w:tcBorders>
              <w:top w:val="nil"/>
              <w:left w:val="nil"/>
              <w:bottom w:val="nil"/>
              <w:right w:val="nil"/>
            </w:tcBorders>
          </w:tcPr>
          <w:p w14:paraId="033190D0"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1F8D2DB1" w14:textId="77777777" w:rsidR="008F7B24" w:rsidRPr="008F7B24" w:rsidRDefault="00AF659B" w:rsidP="008F7B24">
            <w:pPr>
              <w:autoSpaceDE w:val="0"/>
              <w:autoSpaceDN w:val="0"/>
              <w:adjustRightInd w:val="0"/>
              <w:spacing w:after="0" w:line="240" w:lineRule="auto"/>
              <w:rPr>
                <w:rFonts w:ascii="Arial" w:eastAsia="Times New Roman" w:hAnsi="Arial" w:cs="Arial"/>
                <w:color w:val="000000"/>
                <w:sz w:val="20"/>
                <w:szCs w:val="20"/>
              </w:rPr>
            </w:pPr>
            <w:ins w:id="2846" w:author="Arjan" w:date="2012-12-19T15:54:00Z">
              <w:r>
                <w:rPr>
                  <w:rFonts w:ascii="Arial" w:eastAsia="Times New Roman" w:hAnsi="Arial" w:cs="Arial"/>
                  <w:color w:val="000000"/>
                  <w:sz w:val="20"/>
                  <w:szCs w:val="20"/>
                </w:rPr>
                <w:t>Nee</w:t>
              </w:r>
            </w:ins>
          </w:p>
        </w:tc>
      </w:tr>
      <w:tr w:rsidR="008F7B24" w:rsidRPr="008F7B24" w14:paraId="4DE693A7" w14:textId="77777777" w:rsidTr="006B0CA1">
        <w:trPr>
          <w:trHeight w:val="230"/>
        </w:trPr>
        <w:tc>
          <w:tcPr>
            <w:tcW w:w="3780" w:type="dxa"/>
            <w:tcBorders>
              <w:top w:val="nil"/>
              <w:left w:val="nil"/>
              <w:bottom w:val="nil"/>
              <w:right w:val="nil"/>
            </w:tcBorders>
          </w:tcPr>
          <w:p w14:paraId="60EB82B2"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601CB71"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14:paraId="2C9132E4" w14:textId="77777777" w:rsidTr="006B0CA1">
        <w:trPr>
          <w:trHeight w:val="230"/>
        </w:trPr>
        <w:tc>
          <w:tcPr>
            <w:tcW w:w="3780" w:type="dxa"/>
            <w:tcBorders>
              <w:top w:val="nil"/>
              <w:left w:val="nil"/>
              <w:bottom w:val="nil"/>
              <w:right w:val="nil"/>
            </w:tcBorders>
          </w:tcPr>
          <w:p w14:paraId="21BB5333"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2A7383BA"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8F7B24" w:rsidRPr="008F7B24" w14:paraId="5AED65C2" w14:textId="77777777" w:rsidTr="006B0CA1">
        <w:trPr>
          <w:trHeight w:val="230"/>
        </w:trPr>
        <w:tc>
          <w:tcPr>
            <w:tcW w:w="3780" w:type="dxa"/>
            <w:tcBorders>
              <w:top w:val="nil"/>
              <w:left w:val="nil"/>
              <w:bottom w:val="nil"/>
              <w:right w:val="nil"/>
            </w:tcBorders>
          </w:tcPr>
          <w:p w14:paraId="595A10C5"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F423B64"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14:paraId="7883496C" w14:textId="77777777" w:rsidTr="006B0CA1">
        <w:trPr>
          <w:trHeight w:val="411"/>
        </w:trPr>
        <w:tc>
          <w:tcPr>
            <w:tcW w:w="3780" w:type="dxa"/>
            <w:tcBorders>
              <w:top w:val="nil"/>
              <w:left w:val="nil"/>
              <w:bottom w:val="nil"/>
              <w:right w:val="nil"/>
            </w:tcBorders>
          </w:tcPr>
          <w:p w14:paraId="6065BC2F"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39F148D1"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8F7B24" w:rsidRPr="008F7B24" w14:paraId="3D97C272" w14:textId="77777777" w:rsidTr="006B0CA1">
        <w:trPr>
          <w:trHeight w:val="245"/>
        </w:trPr>
        <w:tc>
          <w:tcPr>
            <w:tcW w:w="3780" w:type="dxa"/>
            <w:tcBorders>
              <w:top w:val="nil"/>
              <w:left w:val="nil"/>
              <w:bottom w:val="nil"/>
              <w:right w:val="nil"/>
            </w:tcBorders>
          </w:tcPr>
          <w:p w14:paraId="5FA4A9B8"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B0FF0DA"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14:paraId="0059E114" w14:textId="77777777" w:rsidTr="006B0CA1">
        <w:trPr>
          <w:trHeight w:val="230"/>
        </w:trPr>
        <w:tc>
          <w:tcPr>
            <w:tcW w:w="3780" w:type="dxa"/>
            <w:tcBorders>
              <w:top w:val="nil"/>
              <w:left w:val="nil"/>
              <w:bottom w:val="nil"/>
              <w:right w:val="nil"/>
            </w:tcBorders>
          </w:tcPr>
          <w:p w14:paraId="020B74CC"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0C8C605F" w14:textId="77777777" w:rsidR="008F7B24" w:rsidRPr="008F7B24" w:rsidRDefault="00DA5D93"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Att.LowerBound</w:instrText>
            </w:r>
            <w:r w:rsidRPr="008F7B24">
              <w:rPr>
                <w:rFonts w:ascii="Arial" w:hAnsi="Arial" w:cs="Arial"/>
                <w:sz w:val="20"/>
                <w:szCs w:val="20"/>
                <w:lang w:val="en-AU"/>
              </w:rPr>
              <w:fldChar w:fldCharType="separate"/>
            </w:r>
            <w:r w:rsidR="008F7B24" w:rsidRPr="008F7B24">
              <w:rPr>
                <w:rFonts w:ascii="Arial" w:eastAsia="Times New Roman" w:hAnsi="Arial" w:cs="Arial"/>
                <w:color w:val="000000"/>
                <w:sz w:val="20"/>
                <w:szCs w:val="20"/>
              </w:rPr>
              <w:t>1</w:t>
            </w:r>
            <w:r w:rsidRPr="008F7B24">
              <w:rPr>
                <w:rFonts w:ascii="Arial" w:hAnsi="Arial" w:cs="Arial"/>
                <w:sz w:val="20"/>
                <w:szCs w:val="20"/>
                <w:lang w:val="en-AU"/>
              </w:rPr>
              <w:fldChar w:fldCharType="end"/>
            </w:r>
            <w:r w:rsidR="008F7B24" w:rsidRPr="008F7B24">
              <w:rPr>
                <w:rFonts w:ascii="Arial" w:eastAsia="Times New Roman" w:hAnsi="Arial" w:cs="Arial"/>
                <w:color w:val="000000"/>
                <w:sz w:val="20"/>
                <w:szCs w:val="20"/>
              </w:rPr>
              <w:t xml:space="preserve"> - </w:t>
            </w:r>
            <w:r w:rsidRPr="008F7B24">
              <w:rPr>
                <w:rFonts w:ascii="Arial" w:eastAsia="Times New Roman" w:hAnsi="Arial" w:cs="Arial"/>
                <w:color w:val="000000"/>
                <w:sz w:val="20"/>
                <w:szCs w:val="20"/>
              </w:rPr>
              <w:fldChar w:fldCharType="begin" w:fldLock="1"/>
            </w:r>
            <w:r w:rsidR="008F7B24" w:rsidRPr="008F7B24">
              <w:rPr>
                <w:rFonts w:ascii="Arial" w:eastAsia="Times New Roman" w:hAnsi="Arial" w:cs="Arial"/>
                <w:color w:val="000000"/>
                <w:sz w:val="20"/>
                <w:szCs w:val="20"/>
              </w:rPr>
              <w:instrText>MERGEFIELD Att.UpperBound</w:instrText>
            </w:r>
            <w:r w:rsidRPr="008F7B24">
              <w:rPr>
                <w:rFonts w:ascii="Arial" w:eastAsia="Times New Roman" w:hAnsi="Arial" w:cs="Arial"/>
                <w:color w:val="000000"/>
                <w:sz w:val="20"/>
                <w:szCs w:val="20"/>
              </w:rPr>
              <w:fldChar w:fldCharType="separate"/>
            </w:r>
            <w:r w:rsidR="008F7B24" w:rsidRPr="008F7B24">
              <w:rPr>
                <w:rFonts w:ascii="Arial" w:eastAsia="Times New Roman" w:hAnsi="Arial" w:cs="Arial"/>
                <w:color w:val="000000"/>
                <w:sz w:val="20"/>
                <w:szCs w:val="20"/>
              </w:rPr>
              <w:t>1</w:t>
            </w:r>
            <w:r w:rsidRPr="008F7B24">
              <w:rPr>
                <w:rFonts w:ascii="Arial" w:eastAsia="Times New Roman" w:hAnsi="Arial" w:cs="Arial"/>
                <w:color w:val="000000"/>
                <w:sz w:val="20"/>
                <w:szCs w:val="20"/>
              </w:rPr>
              <w:fldChar w:fldCharType="end"/>
            </w:r>
          </w:p>
        </w:tc>
      </w:tr>
      <w:tr w:rsidR="008F7B24" w:rsidRPr="008F7B24" w14:paraId="6C929F58" w14:textId="77777777" w:rsidTr="006B0CA1">
        <w:trPr>
          <w:trHeight w:val="230"/>
        </w:trPr>
        <w:tc>
          <w:tcPr>
            <w:tcW w:w="3780" w:type="dxa"/>
            <w:tcBorders>
              <w:top w:val="nil"/>
              <w:left w:val="nil"/>
              <w:bottom w:val="nil"/>
              <w:right w:val="nil"/>
            </w:tcBorders>
          </w:tcPr>
          <w:p w14:paraId="131C6818"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3D20EE7"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14:paraId="64817633" w14:textId="77777777" w:rsidTr="006B0CA1">
        <w:trPr>
          <w:trHeight w:val="230"/>
        </w:trPr>
        <w:tc>
          <w:tcPr>
            <w:tcW w:w="3780" w:type="dxa"/>
            <w:tcBorders>
              <w:top w:val="nil"/>
              <w:left w:val="nil"/>
              <w:bottom w:val="nil"/>
              <w:right w:val="nil"/>
            </w:tcBorders>
          </w:tcPr>
          <w:p w14:paraId="4FF7E6CF"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745E6624"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Gemeentelijk basisgegeven</w:t>
            </w:r>
          </w:p>
        </w:tc>
      </w:tr>
      <w:tr w:rsidR="008F7B24" w:rsidRPr="008F7B24" w14:paraId="3049C7B2" w14:textId="77777777" w:rsidTr="006B0CA1">
        <w:trPr>
          <w:trHeight w:val="230"/>
        </w:trPr>
        <w:tc>
          <w:tcPr>
            <w:tcW w:w="3780" w:type="dxa"/>
            <w:tcBorders>
              <w:top w:val="nil"/>
              <w:left w:val="nil"/>
              <w:right w:val="nil"/>
            </w:tcBorders>
          </w:tcPr>
          <w:p w14:paraId="55A07DEF"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090C19E3"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14:paraId="3F7F961D" w14:textId="77777777" w:rsidTr="006B0CA1">
        <w:trPr>
          <w:trHeight w:val="230"/>
        </w:trPr>
        <w:tc>
          <w:tcPr>
            <w:tcW w:w="3780" w:type="dxa"/>
            <w:tcBorders>
              <w:top w:val="nil"/>
              <w:left w:val="nil"/>
              <w:bottom w:val="single" w:sz="4" w:space="0" w:color="auto"/>
              <w:right w:val="nil"/>
            </w:tcBorders>
          </w:tcPr>
          <w:p w14:paraId="197ED447" w14:textId="77777777"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r w:rsidRPr="008F7B24">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31A26EC0" w14:textId="77777777"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w:t>
            </w:r>
          </w:p>
        </w:tc>
      </w:tr>
    </w:tbl>
    <w:p w14:paraId="1CAEB2A0" w14:textId="77777777" w:rsidR="00ED4564" w:rsidRDefault="00ED4564" w:rsidP="00ED4564"/>
    <w:p w14:paraId="750760AA" w14:textId="77777777" w:rsidR="00ED4564" w:rsidRPr="00DD0F4F" w:rsidRDefault="00DA5D93" w:rsidP="00ED4564">
      <w:pPr>
        <w:autoSpaceDE w:val="0"/>
        <w:autoSpaceDN w:val="0"/>
        <w:adjustRightInd w:val="0"/>
        <w:spacing w:before="240" w:after="60" w:line="240" w:lineRule="auto"/>
        <w:outlineLvl w:val="3"/>
        <w:rPr>
          <w:ins w:id="2847" w:author="Arjan" w:date="2014-09-08T18:05:00Z"/>
          <w:rFonts w:ascii="Arial" w:eastAsia="Times New Roman" w:hAnsi="Arial" w:cs="Arial"/>
          <w:b/>
          <w:bCs/>
          <w:color w:val="004080"/>
          <w:sz w:val="24"/>
          <w:szCs w:val="24"/>
          <w:lang w:val="nl-NL"/>
        </w:rPr>
      </w:pPr>
      <w:ins w:id="2848" w:author="Arjan" w:date="2014-09-08T18:05:00Z">
        <w:r w:rsidRPr="00CF1DA2">
          <w:rPr>
            <w:rFonts w:ascii="Arial" w:hAnsi="Arial" w:cs="Arial"/>
            <w:sz w:val="20"/>
            <w:szCs w:val="20"/>
            <w:lang w:val="en-AU"/>
          </w:rPr>
          <w:fldChar w:fldCharType="begin" w:fldLock="1"/>
        </w:r>
        <w:r w:rsidR="00ED4564" w:rsidRPr="00DD0F4F">
          <w:rPr>
            <w:rFonts w:ascii="Arial" w:hAnsi="Arial" w:cs="Arial"/>
            <w:sz w:val="20"/>
            <w:szCs w:val="20"/>
            <w:lang w:val="nl-NL"/>
          </w:rPr>
          <w:instrText xml:space="preserve">MERGEFIELD </w:instrText>
        </w:r>
        <w:r w:rsidR="00ED4564" w:rsidRPr="00DD0F4F">
          <w:rPr>
            <w:rFonts w:ascii="Arial" w:eastAsia="Times New Roman" w:hAnsi="Arial" w:cs="Arial"/>
            <w:b/>
            <w:bCs/>
            <w:color w:val="004080"/>
            <w:sz w:val="24"/>
            <w:szCs w:val="24"/>
            <w:lang w:val="nl-NL"/>
          </w:rPr>
          <w:instrText>Connector.Stereotype</w:instrText>
        </w:r>
        <w:r w:rsidRPr="00CF1DA2">
          <w:rPr>
            <w:rFonts w:ascii="Arial" w:hAnsi="Arial" w:cs="Arial"/>
            <w:sz w:val="20"/>
            <w:szCs w:val="20"/>
            <w:lang w:val="en-AU"/>
          </w:rPr>
          <w:fldChar w:fldCharType="separate"/>
        </w:r>
        <w:r w:rsidR="00ED4564" w:rsidRPr="00DD0F4F">
          <w:rPr>
            <w:rFonts w:ascii="Arial" w:eastAsia="Times New Roman" w:hAnsi="Arial" w:cs="Arial"/>
            <w:b/>
            <w:bCs/>
            <w:color w:val="004080"/>
            <w:sz w:val="24"/>
            <w:szCs w:val="24"/>
            <w:lang w:val="nl-NL"/>
          </w:rPr>
          <w:t>«Relatiesoort»</w:t>
        </w:r>
        <w:r w:rsidRPr="00CF1DA2">
          <w:rPr>
            <w:rFonts w:ascii="Arial" w:hAnsi="Arial" w:cs="Arial"/>
            <w:sz w:val="20"/>
            <w:szCs w:val="20"/>
            <w:lang w:val="en-AU"/>
          </w:rPr>
          <w:fldChar w:fldCharType="end"/>
        </w:r>
        <w:r w:rsidR="00ED4564" w:rsidRPr="00DD0F4F">
          <w:rPr>
            <w:rFonts w:ascii="Arial" w:eastAsia="Times New Roman" w:hAnsi="Arial" w:cs="Arial"/>
            <w:b/>
            <w:bCs/>
            <w:color w:val="004080"/>
            <w:sz w:val="24"/>
            <w:szCs w:val="24"/>
            <w:lang w:val="nl-NL"/>
          </w:rPr>
          <w:t xml:space="preserve"> </w:t>
        </w:r>
      </w:ins>
      <w:ins w:id="2849" w:author="Arjan" w:date="2014-09-08T18:06:00Z">
        <w:r w:rsidR="00ED4564" w:rsidRPr="00DD0F4F">
          <w:rPr>
            <w:rFonts w:ascii="Arial" w:eastAsia="Times New Roman" w:hAnsi="Arial" w:cs="Arial"/>
            <w:b/>
            <w:bCs/>
            <w:color w:val="004080"/>
            <w:sz w:val="24"/>
            <w:szCs w:val="24"/>
            <w:lang w:val="nl-NL"/>
          </w:rPr>
          <w:t>is ontvangen van of verzonden aan BETROKKENE</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ED4564" w:rsidRPr="005C14BE" w14:paraId="56C50A03" w14:textId="77777777" w:rsidTr="003C376A">
        <w:trPr>
          <w:trHeight w:val="230"/>
          <w:ins w:id="2850" w:author="Arjan" w:date="2014-09-08T18:05:00Z"/>
        </w:trPr>
        <w:tc>
          <w:tcPr>
            <w:tcW w:w="3690" w:type="dxa"/>
            <w:tcBorders>
              <w:top w:val="nil"/>
              <w:left w:val="nil"/>
              <w:bottom w:val="nil"/>
              <w:right w:val="nil"/>
            </w:tcBorders>
          </w:tcPr>
          <w:p w14:paraId="371450F8" w14:textId="77777777" w:rsidR="00ED4564" w:rsidRPr="00CF1DA2" w:rsidRDefault="00ED4564" w:rsidP="003C376A">
            <w:pPr>
              <w:autoSpaceDE w:val="0"/>
              <w:autoSpaceDN w:val="0"/>
              <w:adjustRightInd w:val="0"/>
              <w:spacing w:after="0" w:line="240" w:lineRule="auto"/>
              <w:rPr>
                <w:ins w:id="2851" w:author="Arjan" w:date="2014-09-08T18:05:00Z"/>
                <w:rFonts w:ascii="Arial" w:eastAsia="Times New Roman" w:hAnsi="Arial" w:cs="Arial"/>
                <w:color w:val="000000"/>
                <w:sz w:val="20"/>
                <w:szCs w:val="20"/>
              </w:rPr>
            </w:pPr>
            <w:ins w:id="2852" w:author="Arjan" w:date="2014-09-08T18:05:00Z">
              <w:r w:rsidRPr="00CF1DA2">
                <w:rPr>
                  <w:rFonts w:ascii="Arial" w:eastAsia="Times New Roman" w:hAnsi="Arial" w:cs="Arial"/>
                  <w:b/>
                  <w:bCs/>
                  <w:color w:val="000000"/>
                  <w:sz w:val="20"/>
                  <w:szCs w:val="20"/>
                </w:rPr>
                <w:lastRenderedPageBreak/>
                <w:t>Naam relatiesoort</w:t>
              </w:r>
            </w:ins>
          </w:p>
        </w:tc>
        <w:tc>
          <w:tcPr>
            <w:tcW w:w="5670" w:type="dxa"/>
            <w:tcBorders>
              <w:top w:val="nil"/>
              <w:left w:val="nil"/>
              <w:bottom w:val="nil"/>
              <w:right w:val="nil"/>
            </w:tcBorders>
          </w:tcPr>
          <w:p w14:paraId="217313A3" w14:textId="77777777" w:rsidR="00ED4564" w:rsidRPr="00DD0F4F" w:rsidRDefault="00ED4564" w:rsidP="00ED4564">
            <w:pPr>
              <w:autoSpaceDE w:val="0"/>
              <w:autoSpaceDN w:val="0"/>
              <w:adjustRightInd w:val="0"/>
              <w:spacing w:after="0" w:line="240" w:lineRule="auto"/>
              <w:rPr>
                <w:ins w:id="2853" w:author="Arjan" w:date="2014-09-08T18:05:00Z"/>
                <w:rFonts w:ascii="Arial" w:eastAsia="Times New Roman" w:hAnsi="Arial" w:cs="Arial"/>
                <w:color w:val="000000"/>
                <w:sz w:val="20"/>
                <w:szCs w:val="20"/>
                <w:lang w:val="nl-NL"/>
              </w:rPr>
            </w:pPr>
            <w:ins w:id="2854" w:author="Arjan" w:date="2014-09-08T18:06:00Z">
              <w:r w:rsidRPr="00DD0F4F">
                <w:rPr>
                  <w:rFonts w:ascii="Arial" w:eastAsia="Times New Roman" w:hAnsi="Arial" w:cs="Arial"/>
                  <w:color w:val="000000"/>
                  <w:sz w:val="20"/>
                  <w:szCs w:val="20"/>
                  <w:lang w:val="nl-NL"/>
                </w:rPr>
                <w:t xml:space="preserve">is ontvangen van of verzonden aan </w:t>
              </w:r>
            </w:ins>
          </w:p>
        </w:tc>
      </w:tr>
      <w:tr w:rsidR="00ED4564" w:rsidRPr="005C14BE" w14:paraId="7F296057" w14:textId="77777777" w:rsidTr="003C376A">
        <w:trPr>
          <w:ins w:id="2855" w:author="Arjan" w:date="2014-09-08T18:05:00Z"/>
        </w:trPr>
        <w:tc>
          <w:tcPr>
            <w:tcW w:w="3690" w:type="dxa"/>
            <w:tcBorders>
              <w:top w:val="nil"/>
              <w:left w:val="nil"/>
              <w:bottom w:val="nil"/>
              <w:right w:val="nil"/>
            </w:tcBorders>
          </w:tcPr>
          <w:p w14:paraId="601DFEF6" w14:textId="77777777" w:rsidR="00ED4564" w:rsidRPr="00DD0F4F" w:rsidRDefault="00ED4564" w:rsidP="003C376A">
            <w:pPr>
              <w:autoSpaceDE w:val="0"/>
              <w:autoSpaceDN w:val="0"/>
              <w:adjustRightInd w:val="0"/>
              <w:spacing w:after="0" w:line="240" w:lineRule="auto"/>
              <w:rPr>
                <w:ins w:id="2856" w:author="Arjan" w:date="2014-09-08T18:05: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79CB1674" w14:textId="77777777" w:rsidR="00ED4564" w:rsidRPr="00DD0F4F" w:rsidRDefault="00ED4564" w:rsidP="003C376A">
            <w:pPr>
              <w:autoSpaceDE w:val="0"/>
              <w:autoSpaceDN w:val="0"/>
              <w:adjustRightInd w:val="0"/>
              <w:spacing w:after="0" w:line="240" w:lineRule="auto"/>
              <w:rPr>
                <w:ins w:id="2857" w:author="Arjan" w:date="2014-09-08T18:05:00Z"/>
                <w:rFonts w:ascii="Arial" w:eastAsia="Times New Roman" w:hAnsi="Arial" w:cs="Arial"/>
                <w:b/>
                <w:bCs/>
                <w:color w:val="000000"/>
                <w:sz w:val="20"/>
                <w:szCs w:val="20"/>
                <w:lang w:val="nl-NL"/>
              </w:rPr>
            </w:pPr>
          </w:p>
        </w:tc>
      </w:tr>
      <w:tr w:rsidR="00ED4564" w:rsidRPr="00CF1DA2" w14:paraId="1B2EF6ED" w14:textId="77777777" w:rsidTr="003C376A">
        <w:trPr>
          <w:ins w:id="2858" w:author="Arjan" w:date="2014-09-08T18:05:00Z"/>
        </w:trPr>
        <w:tc>
          <w:tcPr>
            <w:tcW w:w="3690" w:type="dxa"/>
            <w:tcBorders>
              <w:top w:val="nil"/>
              <w:left w:val="nil"/>
              <w:bottom w:val="nil"/>
              <w:right w:val="nil"/>
            </w:tcBorders>
          </w:tcPr>
          <w:p w14:paraId="7161E1B6" w14:textId="77777777" w:rsidR="00ED4564" w:rsidRPr="00CF1DA2" w:rsidRDefault="00ED4564" w:rsidP="003C376A">
            <w:pPr>
              <w:autoSpaceDE w:val="0"/>
              <w:autoSpaceDN w:val="0"/>
              <w:adjustRightInd w:val="0"/>
              <w:spacing w:after="0" w:line="240" w:lineRule="auto"/>
              <w:rPr>
                <w:ins w:id="2859" w:author="Arjan" w:date="2014-09-08T18:05:00Z"/>
                <w:rFonts w:ascii="Arial" w:eastAsia="Times New Roman" w:hAnsi="Arial" w:cs="Arial"/>
                <w:b/>
                <w:bCs/>
                <w:color w:val="000000"/>
                <w:sz w:val="20"/>
                <w:szCs w:val="20"/>
              </w:rPr>
            </w:pPr>
            <w:ins w:id="2860" w:author="Arjan" w:date="2014-09-08T18:05:00Z">
              <w:r w:rsidRPr="00CF1DA2">
                <w:rPr>
                  <w:rFonts w:ascii="Arial" w:eastAsia="Times New Roman" w:hAnsi="Arial" w:cs="Arial"/>
                  <w:b/>
                  <w:bCs/>
                  <w:color w:val="000000"/>
                  <w:sz w:val="20"/>
                  <w:szCs w:val="20"/>
                </w:rPr>
                <w:t>Gerelateerd objecttype</w:t>
              </w:r>
            </w:ins>
          </w:p>
          <w:p w14:paraId="531D09EA" w14:textId="77777777" w:rsidR="00ED4564" w:rsidRPr="00CF1DA2" w:rsidRDefault="00ED4564" w:rsidP="003C376A">
            <w:pPr>
              <w:autoSpaceDE w:val="0"/>
              <w:autoSpaceDN w:val="0"/>
              <w:adjustRightInd w:val="0"/>
              <w:spacing w:after="0" w:line="240" w:lineRule="auto"/>
              <w:rPr>
                <w:ins w:id="2861" w:author="Arjan" w:date="2014-09-08T18:05:00Z"/>
                <w:rFonts w:ascii="Arial" w:eastAsia="Times New Roman" w:hAnsi="Arial" w:cs="Arial"/>
                <w:b/>
                <w:bCs/>
                <w:color w:val="000000"/>
                <w:sz w:val="20"/>
                <w:szCs w:val="20"/>
              </w:rPr>
            </w:pPr>
          </w:p>
          <w:p w14:paraId="1C122728" w14:textId="77777777" w:rsidR="00ED4564" w:rsidRPr="00CF1DA2" w:rsidRDefault="00ED4564" w:rsidP="003C376A">
            <w:pPr>
              <w:autoSpaceDE w:val="0"/>
              <w:autoSpaceDN w:val="0"/>
              <w:adjustRightInd w:val="0"/>
              <w:spacing w:after="0" w:line="240" w:lineRule="auto"/>
              <w:rPr>
                <w:ins w:id="2862" w:author="Arjan" w:date="2014-09-08T18:05:00Z"/>
                <w:rFonts w:ascii="Arial" w:eastAsia="Times New Roman" w:hAnsi="Arial" w:cs="Arial"/>
                <w:color w:val="000000"/>
                <w:sz w:val="20"/>
                <w:szCs w:val="20"/>
              </w:rPr>
            </w:pPr>
            <w:ins w:id="2863" w:author="Arjan" w:date="2014-09-08T18:05:00Z">
              <w:r w:rsidRPr="00CF1DA2">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7F74F881" w14:textId="77777777" w:rsidR="00ED4564" w:rsidRPr="00CF1DA2" w:rsidRDefault="00ED4564" w:rsidP="003C376A">
            <w:pPr>
              <w:autoSpaceDE w:val="0"/>
              <w:autoSpaceDN w:val="0"/>
              <w:adjustRightInd w:val="0"/>
              <w:spacing w:after="0" w:line="240" w:lineRule="auto"/>
              <w:rPr>
                <w:ins w:id="2864" w:author="Arjan" w:date="2014-09-08T18:05:00Z"/>
                <w:rFonts w:ascii="Arial" w:eastAsia="Times New Roman" w:hAnsi="Arial" w:cs="Arial"/>
                <w:color w:val="000000"/>
                <w:sz w:val="20"/>
                <w:szCs w:val="20"/>
              </w:rPr>
            </w:pPr>
            <w:ins w:id="2865" w:author="Arjan" w:date="2014-09-08T18:06:00Z">
              <w:r>
                <w:rPr>
                  <w:rFonts w:ascii="Arial" w:eastAsia="Times New Roman" w:hAnsi="Arial" w:cs="Arial"/>
                  <w:color w:val="000000"/>
                  <w:sz w:val="20"/>
                  <w:szCs w:val="20"/>
                </w:rPr>
                <w:t>BETROKKENE</w:t>
              </w:r>
            </w:ins>
          </w:p>
          <w:p w14:paraId="456E57F0" w14:textId="77777777" w:rsidR="00ED4564" w:rsidRPr="00CF1DA2" w:rsidRDefault="00ED4564" w:rsidP="003C376A">
            <w:pPr>
              <w:autoSpaceDE w:val="0"/>
              <w:autoSpaceDN w:val="0"/>
              <w:adjustRightInd w:val="0"/>
              <w:spacing w:after="0" w:line="240" w:lineRule="auto"/>
              <w:rPr>
                <w:ins w:id="2866" w:author="Arjan" w:date="2014-09-08T18:05:00Z"/>
                <w:rFonts w:ascii="Arial" w:eastAsia="Times New Roman" w:hAnsi="Arial" w:cs="Arial"/>
                <w:color w:val="000000"/>
                <w:sz w:val="20"/>
                <w:szCs w:val="20"/>
              </w:rPr>
            </w:pPr>
          </w:p>
          <w:p w14:paraId="35305B65" w14:textId="77777777" w:rsidR="00ED4564" w:rsidRPr="00CF1DA2" w:rsidRDefault="00DA5D93" w:rsidP="003C376A">
            <w:pPr>
              <w:autoSpaceDE w:val="0"/>
              <w:autoSpaceDN w:val="0"/>
              <w:adjustRightInd w:val="0"/>
              <w:spacing w:after="0" w:line="240" w:lineRule="auto"/>
              <w:rPr>
                <w:ins w:id="2867" w:author="Arjan" w:date="2014-09-08T18:05:00Z"/>
                <w:rFonts w:ascii="Arial" w:eastAsia="Times New Roman" w:hAnsi="Arial" w:cs="Arial"/>
                <w:color w:val="000000"/>
                <w:sz w:val="20"/>
                <w:szCs w:val="20"/>
              </w:rPr>
            </w:pPr>
            <w:ins w:id="2868" w:author="Arjan" w:date="2014-09-08T18:05:00Z">
              <w:r w:rsidRPr="00CF1DA2">
                <w:rPr>
                  <w:rFonts w:ascii="Arial" w:eastAsia="Times New Roman" w:hAnsi="Arial" w:cs="Arial"/>
                  <w:color w:val="000000"/>
                  <w:sz w:val="20"/>
                  <w:szCs w:val="20"/>
                </w:rPr>
                <w:fldChar w:fldCharType="begin" w:fldLock="1"/>
              </w:r>
              <w:r w:rsidR="00ED4564"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ED4564" w:rsidRPr="00CF1DA2">
                <w:rPr>
                  <w:rFonts w:ascii="Arial" w:eastAsia="Times New Roman" w:hAnsi="Arial" w:cs="Arial"/>
                  <w:color w:val="000000"/>
                  <w:sz w:val="20"/>
                  <w:szCs w:val="20"/>
                </w:rPr>
                <w:t>0..*</w:t>
              </w:r>
              <w:r w:rsidRPr="00CF1DA2">
                <w:rPr>
                  <w:rFonts w:ascii="Arial" w:eastAsia="Times New Roman" w:hAnsi="Arial" w:cs="Arial"/>
                  <w:color w:val="000000"/>
                  <w:sz w:val="20"/>
                  <w:szCs w:val="20"/>
                </w:rPr>
                <w:fldChar w:fldCharType="end"/>
              </w:r>
              <w:r w:rsidR="00ED4564" w:rsidRPr="00CF1DA2">
                <w:rPr>
                  <w:rFonts w:ascii="Arial" w:eastAsia="Times New Roman" w:hAnsi="Arial" w:cs="Arial"/>
                  <w:color w:val="000000"/>
                  <w:sz w:val="20"/>
                  <w:szCs w:val="20"/>
                </w:rPr>
                <w:t xml:space="preserve"> </w:t>
              </w:r>
            </w:ins>
          </w:p>
        </w:tc>
      </w:tr>
      <w:tr w:rsidR="00ED4564" w:rsidRPr="00CF1DA2" w14:paraId="75388DA4" w14:textId="77777777" w:rsidTr="003C376A">
        <w:trPr>
          <w:ins w:id="2869" w:author="Arjan" w:date="2014-09-08T18:05:00Z"/>
        </w:trPr>
        <w:tc>
          <w:tcPr>
            <w:tcW w:w="3690" w:type="dxa"/>
            <w:tcBorders>
              <w:top w:val="nil"/>
              <w:left w:val="nil"/>
              <w:bottom w:val="nil"/>
              <w:right w:val="nil"/>
            </w:tcBorders>
          </w:tcPr>
          <w:p w14:paraId="73C3B5A4" w14:textId="77777777" w:rsidR="00ED4564" w:rsidRPr="00CF1DA2" w:rsidRDefault="00ED4564" w:rsidP="003C376A">
            <w:pPr>
              <w:autoSpaceDE w:val="0"/>
              <w:autoSpaceDN w:val="0"/>
              <w:adjustRightInd w:val="0"/>
              <w:spacing w:after="0" w:line="240" w:lineRule="auto"/>
              <w:rPr>
                <w:ins w:id="2870"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14:paraId="361C42B9" w14:textId="77777777" w:rsidR="00ED4564" w:rsidRPr="00CF1DA2" w:rsidRDefault="00ED4564" w:rsidP="003C376A">
            <w:pPr>
              <w:autoSpaceDE w:val="0"/>
              <w:autoSpaceDN w:val="0"/>
              <w:adjustRightInd w:val="0"/>
              <w:spacing w:after="0" w:line="240" w:lineRule="auto"/>
              <w:rPr>
                <w:ins w:id="2871" w:author="Arjan" w:date="2014-09-08T18:05:00Z"/>
                <w:rFonts w:ascii="Arial" w:eastAsia="Times New Roman" w:hAnsi="Arial" w:cs="Arial"/>
                <w:b/>
                <w:bCs/>
                <w:color w:val="000000"/>
                <w:sz w:val="20"/>
                <w:szCs w:val="20"/>
              </w:rPr>
            </w:pPr>
          </w:p>
        </w:tc>
      </w:tr>
      <w:tr w:rsidR="00ED4564" w:rsidRPr="00CF1DA2" w14:paraId="39C59E33" w14:textId="77777777" w:rsidTr="003C376A">
        <w:trPr>
          <w:ins w:id="2872" w:author="Arjan" w:date="2014-09-08T18:05:00Z"/>
        </w:trPr>
        <w:tc>
          <w:tcPr>
            <w:tcW w:w="3690" w:type="dxa"/>
            <w:tcBorders>
              <w:top w:val="nil"/>
              <w:left w:val="nil"/>
              <w:bottom w:val="nil"/>
              <w:right w:val="nil"/>
            </w:tcBorders>
          </w:tcPr>
          <w:p w14:paraId="159ED600" w14:textId="77777777" w:rsidR="00ED4564" w:rsidRPr="00CF1DA2" w:rsidRDefault="00ED4564" w:rsidP="003C376A">
            <w:pPr>
              <w:autoSpaceDE w:val="0"/>
              <w:autoSpaceDN w:val="0"/>
              <w:adjustRightInd w:val="0"/>
              <w:spacing w:after="0" w:line="240" w:lineRule="auto"/>
              <w:rPr>
                <w:ins w:id="2873" w:author="Arjan" w:date="2014-09-08T18:05:00Z"/>
                <w:rFonts w:ascii="Arial" w:eastAsia="Times New Roman" w:hAnsi="Arial" w:cs="Arial"/>
                <w:color w:val="000000"/>
                <w:sz w:val="20"/>
                <w:szCs w:val="20"/>
              </w:rPr>
            </w:pPr>
            <w:ins w:id="2874" w:author="Arjan" w:date="2014-09-08T18:05:00Z">
              <w:r w:rsidRPr="00CF1DA2">
                <w:rPr>
                  <w:rFonts w:ascii="Arial" w:eastAsia="Times New Roman" w:hAnsi="Arial" w:cs="Arial"/>
                  <w:b/>
                  <w:bCs/>
                  <w:color w:val="000000"/>
                  <w:sz w:val="20"/>
                  <w:szCs w:val="20"/>
                </w:rPr>
                <w:t>Herkomst relatiesoort</w:t>
              </w:r>
            </w:ins>
          </w:p>
        </w:tc>
        <w:tc>
          <w:tcPr>
            <w:tcW w:w="5670" w:type="dxa"/>
            <w:tcBorders>
              <w:top w:val="nil"/>
              <w:left w:val="nil"/>
              <w:bottom w:val="nil"/>
              <w:right w:val="nil"/>
            </w:tcBorders>
          </w:tcPr>
          <w:p w14:paraId="09847693" w14:textId="77777777" w:rsidR="00ED4564" w:rsidRPr="00CF1DA2" w:rsidRDefault="00ED4564" w:rsidP="003C376A">
            <w:pPr>
              <w:autoSpaceDE w:val="0"/>
              <w:autoSpaceDN w:val="0"/>
              <w:adjustRightInd w:val="0"/>
              <w:spacing w:after="0" w:line="240" w:lineRule="auto"/>
              <w:rPr>
                <w:ins w:id="2875" w:author="Arjan" w:date="2014-09-08T18:05:00Z"/>
                <w:rFonts w:ascii="Arial" w:eastAsia="Times New Roman" w:hAnsi="Arial" w:cs="Arial"/>
                <w:color w:val="000000"/>
                <w:sz w:val="20"/>
                <w:szCs w:val="20"/>
              </w:rPr>
            </w:pPr>
            <w:ins w:id="2876" w:author="Arjan" w:date="2014-09-08T18:05:00Z">
              <w:r w:rsidRPr="00CF1DA2">
                <w:rPr>
                  <w:rFonts w:ascii="Arial" w:eastAsia="Times New Roman" w:hAnsi="Arial" w:cs="Arial"/>
                  <w:color w:val="000000"/>
                  <w:sz w:val="20"/>
                  <w:szCs w:val="20"/>
                </w:rPr>
                <w:t>KING</w:t>
              </w:r>
            </w:ins>
          </w:p>
        </w:tc>
      </w:tr>
      <w:tr w:rsidR="00ED4564" w:rsidRPr="00CF1DA2" w14:paraId="4E163E64" w14:textId="77777777" w:rsidTr="003C376A">
        <w:trPr>
          <w:trHeight w:val="230"/>
          <w:ins w:id="2877" w:author="Arjan" w:date="2014-09-08T18:05:00Z"/>
        </w:trPr>
        <w:tc>
          <w:tcPr>
            <w:tcW w:w="3690" w:type="dxa"/>
            <w:tcBorders>
              <w:top w:val="nil"/>
              <w:left w:val="nil"/>
              <w:bottom w:val="nil"/>
              <w:right w:val="nil"/>
            </w:tcBorders>
          </w:tcPr>
          <w:p w14:paraId="6D52D83A" w14:textId="77777777" w:rsidR="00ED4564" w:rsidRPr="00CF1DA2" w:rsidRDefault="00ED4564" w:rsidP="003C376A">
            <w:pPr>
              <w:autoSpaceDE w:val="0"/>
              <w:autoSpaceDN w:val="0"/>
              <w:adjustRightInd w:val="0"/>
              <w:spacing w:after="0" w:line="240" w:lineRule="auto"/>
              <w:rPr>
                <w:ins w:id="2878"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14:paraId="1E3E10C6" w14:textId="77777777" w:rsidR="00ED4564" w:rsidRPr="00CF1DA2" w:rsidRDefault="00ED4564" w:rsidP="003C376A">
            <w:pPr>
              <w:autoSpaceDE w:val="0"/>
              <w:autoSpaceDN w:val="0"/>
              <w:adjustRightInd w:val="0"/>
              <w:spacing w:after="0" w:line="240" w:lineRule="auto"/>
              <w:rPr>
                <w:ins w:id="2879" w:author="Arjan" w:date="2014-09-08T18:05:00Z"/>
                <w:rFonts w:ascii="Arial" w:eastAsia="Times New Roman" w:hAnsi="Arial" w:cs="Arial"/>
                <w:b/>
                <w:bCs/>
                <w:color w:val="000000"/>
                <w:sz w:val="20"/>
                <w:szCs w:val="20"/>
              </w:rPr>
            </w:pPr>
          </w:p>
        </w:tc>
      </w:tr>
      <w:tr w:rsidR="00ED4564" w:rsidRPr="00CF1DA2" w14:paraId="37FC112F" w14:textId="77777777" w:rsidTr="003C376A">
        <w:trPr>
          <w:trHeight w:val="230"/>
          <w:ins w:id="2880" w:author="Arjan" w:date="2014-09-08T18:05:00Z"/>
        </w:trPr>
        <w:tc>
          <w:tcPr>
            <w:tcW w:w="3690" w:type="dxa"/>
            <w:tcBorders>
              <w:top w:val="nil"/>
              <w:left w:val="nil"/>
              <w:bottom w:val="nil"/>
              <w:right w:val="nil"/>
            </w:tcBorders>
          </w:tcPr>
          <w:p w14:paraId="46646096" w14:textId="77777777" w:rsidR="00ED4564" w:rsidRPr="00CF1DA2" w:rsidRDefault="00ED4564" w:rsidP="003C376A">
            <w:pPr>
              <w:autoSpaceDE w:val="0"/>
              <w:autoSpaceDN w:val="0"/>
              <w:adjustRightInd w:val="0"/>
              <w:spacing w:after="0" w:line="240" w:lineRule="auto"/>
              <w:rPr>
                <w:ins w:id="2881" w:author="Arjan" w:date="2014-09-08T18:05:00Z"/>
                <w:rFonts w:ascii="Arial" w:eastAsia="Times New Roman" w:hAnsi="Arial" w:cs="Arial"/>
                <w:color w:val="000000"/>
                <w:sz w:val="20"/>
                <w:szCs w:val="20"/>
              </w:rPr>
            </w:pPr>
            <w:ins w:id="2882" w:author="Arjan" w:date="2014-09-08T18:05:00Z">
              <w:r w:rsidRPr="00CF1DA2">
                <w:rPr>
                  <w:rFonts w:ascii="Arial" w:eastAsia="Times New Roman" w:hAnsi="Arial" w:cs="Arial"/>
                  <w:b/>
                  <w:bCs/>
                  <w:color w:val="000000"/>
                  <w:sz w:val="20"/>
                  <w:szCs w:val="20"/>
                </w:rPr>
                <w:t>Code relatiesoort</w:t>
              </w:r>
            </w:ins>
          </w:p>
        </w:tc>
        <w:tc>
          <w:tcPr>
            <w:tcW w:w="5670" w:type="dxa"/>
            <w:tcBorders>
              <w:top w:val="nil"/>
              <w:left w:val="nil"/>
              <w:bottom w:val="nil"/>
              <w:right w:val="nil"/>
            </w:tcBorders>
          </w:tcPr>
          <w:p w14:paraId="13DA47AA" w14:textId="77777777" w:rsidR="00ED4564" w:rsidRPr="00CF1DA2" w:rsidRDefault="00ED4564" w:rsidP="003C376A">
            <w:pPr>
              <w:autoSpaceDE w:val="0"/>
              <w:autoSpaceDN w:val="0"/>
              <w:adjustRightInd w:val="0"/>
              <w:spacing w:after="0" w:line="240" w:lineRule="auto"/>
              <w:rPr>
                <w:ins w:id="2883" w:author="Arjan" w:date="2014-09-08T18:05:00Z"/>
                <w:rFonts w:ascii="Arial" w:eastAsia="Times New Roman" w:hAnsi="Arial" w:cs="Arial"/>
                <w:color w:val="000000"/>
                <w:sz w:val="20"/>
                <w:szCs w:val="20"/>
              </w:rPr>
            </w:pPr>
          </w:p>
        </w:tc>
      </w:tr>
      <w:tr w:rsidR="00ED4564" w:rsidRPr="00CF1DA2" w14:paraId="7BC0484A" w14:textId="77777777" w:rsidTr="003C376A">
        <w:trPr>
          <w:trHeight w:val="230"/>
          <w:ins w:id="2884" w:author="Arjan" w:date="2014-09-08T18:05:00Z"/>
        </w:trPr>
        <w:tc>
          <w:tcPr>
            <w:tcW w:w="3690" w:type="dxa"/>
            <w:tcBorders>
              <w:top w:val="nil"/>
              <w:left w:val="nil"/>
              <w:bottom w:val="nil"/>
              <w:right w:val="nil"/>
            </w:tcBorders>
          </w:tcPr>
          <w:p w14:paraId="5C2C1C67" w14:textId="77777777" w:rsidR="00ED4564" w:rsidRPr="00CF1DA2" w:rsidRDefault="00ED4564" w:rsidP="003C376A">
            <w:pPr>
              <w:autoSpaceDE w:val="0"/>
              <w:autoSpaceDN w:val="0"/>
              <w:adjustRightInd w:val="0"/>
              <w:spacing w:after="0" w:line="240" w:lineRule="auto"/>
              <w:rPr>
                <w:ins w:id="2885"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14:paraId="234A7D93" w14:textId="77777777" w:rsidR="00ED4564" w:rsidRPr="00CF1DA2" w:rsidRDefault="00ED4564" w:rsidP="003C376A">
            <w:pPr>
              <w:autoSpaceDE w:val="0"/>
              <w:autoSpaceDN w:val="0"/>
              <w:adjustRightInd w:val="0"/>
              <w:spacing w:after="0" w:line="240" w:lineRule="auto"/>
              <w:rPr>
                <w:ins w:id="2886" w:author="Arjan" w:date="2014-09-08T18:05:00Z"/>
                <w:rFonts w:ascii="Arial" w:eastAsia="Times New Roman" w:hAnsi="Arial" w:cs="Arial"/>
                <w:color w:val="000000"/>
                <w:sz w:val="20"/>
                <w:szCs w:val="20"/>
              </w:rPr>
            </w:pPr>
          </w:p>
        </w:tc>
      </w:tr>
      <w:tr w:rsidR="00ED4564" w:rsidRPr="005C14BE" w14:paraId="3E48F98A" w14:textId="77777777" w:rsidTr="003C376A">
        <w:trPr>
          <w:ins w:id="2887" w:author="Arjan" w:date="2014-09-08T18:05:00Z"/>
        </w:trPr>
        <w:tc>
          <w:tcPr>
            <w:tcW w:w="3690" w:type="dxa"/>
            <w:tcBorders>
              <w:top w:val="nil"/>
              <w:left w:val="nil"/>
              <w:bottom w:val="nil"/>
              <w:right w:val="nil"/>
            </w:tcBorders>
          </w:tcPr>
          <w:p w14:paraId="1AA2418F" w14:textId="77777777" w:rsidR="00ED4564" w:rsidRPr="00CF1DA2" w:rsidRDefault="00ED4564" w:rsidP="003C376A">
            <w:pPr>
              <w:autoSpaceDE w:val="0"/>
              <w:autoSpaceDN w:val="0"/>
              <w:adjustRightInd w:val="0"/>
              <w:spacing w:after="0" w:line="240" w:lineRule="auto"/>
              <w:rPr>
                <w:ins w:id="2888" w:author="Arjan" w:date="2014-09-08T18:05:00Z"/>
                <w:rFonts w:ascii="Arial" w:eastAsia="Times New Roman" w:hAnsi="Arial" w:cs="Arial"/>
                <w:b/>
                <w:bCs/>
                <w:color w:val="000000"/>
                <w:sz w:val="20"/>
                <w:szCs w:val="20"/>
              </w:rPr>
            </w:pPr>
            <w:ins w:id="2889" w:author="Arjan" w:date="2014-09-08T18:05:00Z">
              <w:r w:rsidRPr="00CF1DA2">
                <w:rPr>
                  <w:rFonts w:ascii="Arial" w:eastAsia="Times New Roman" w:hAnsi="Arial" w:cs="Arial"/>
                  <w:b/>
                  <w:bCs/>
                  <w:color w:val="000000"/>
                  <w:sz w:val="20"/>
                  <w:szCs w:val="20"/>
                </w:rPr>
                <w:t>Definitie relatiesoort</w:t>
              </w:r>
            </w:ins>
          </w:p>
        </w:tc>
        <w:tc>
          <w:tcPr>
            <w:tcW w:w="5670" w:type="dxa"/>
            <w:tcBorders>
              <w:top w:val="nil"/>
              <w:left w:val="nil"/>
              <w:bottom w:val="nil"/>
              <w:right w:val="nil"/>
            </w:tcBorders>
          </w:tcPr>
          <w:p w14:paraId="5DB9DC65" w14:textId="77777777" w:rsidR="00ED4564" w:rsidRPr="00DD0F4F" w:rsidRDefault="00DA5D93" w:rsidP="00ED4564">
            <w:pPr>
              <w:autoSpaceDE w:val="0"/>
              <w:autoSpaceDN w:val="0"/>
              <w:adjustRightInd w:val="0"/>
              <w:spacing w:after="0" w:line="240" w:lineRule="auto"/>
              <w:rPr>
                <w:ins w:id="2890" w:author="Arjan" w:date="2014-09-08T18:05:00Z"/>
                <w:rFonts w:ascii="Arial" w:eastAsia="Times New Roman" w:hAnsi="Arial" w:cs="Arial"/>
                <w:color w:val="000000"/>
                <w:sz w:val="20"/>
                <w:szCs w:val="20"/>
                <w:lang w:val="nl-NL"/>
              </w:rPr>
            </w:pPr>
            <w:ins w:id="2891" w:author="Arjan" w:date="2014-09-08T18:05:00Z">
              <w:r w:rsidRPr="00CF1DA2">
                <w:rPr>
                  <w:rFonts w:ascii="Arial" w:hAnsi="Arial" w:cs="Arial"/>
                  <w:sz w:val="20"/>
                  <w:szCs w:val="20"/>
                  <w:lang w:val="en-AU"/>
                </w:rPr>
                <w:fldChar w:fldCharType="begin" w:fldLock="1"/>
              </w:r>
              <w:r w:rsidR="00ED4564" w:rsidRPr="00DD0F4F">
                <w:rPr>
                  <w:rFonts w:ascii="Arial" w:hAnsi="Arial" w:cs="Arial"/>
                  <w:sz w:val="20"/>
                  <w:szCs w:val="20"/>
                  <w:lang w:val="nl-NL"/>
                </w:rPr>
                <w:instrText xml:space="preserve">MERGEFIELD </w:instrText>
              </w:r>
              <w:r w:rsidR="00ED4564" w:rsidRPr="00DD0F4F">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ED4564" w:rsidRPr="00DD0F4F">
                <w:rPr>
                  <w:rFonts w:ascii="Arial" w:eastAsia="Times New Roman" w:hAnsi="Arial" w:cs="Arial"/>
                  <w:color w:val="000000"/>
                  <w:sz w:val="20"/>
                  <w:szCs w:val="20"/>
                  <w:lang w:val="nl-NL"/>
                </w:rPr>
                <w:t xml:space="preserve">De </w:t>
              </w:r>
            </w:ins>
            <w:ins w:id="2892" w:author="Arjan" w:date="2014-09-08T18:07:00Z">
              <w:r w:rsidR="00ED4564" w:rsidRPr="00DD0F4F">
                <w:rPr>
                  <w:rFonts w:ascii="Arial" w:eastAsia="Times New Roman" w:hAnsi="Arial" w:cs="Arial"/>
                  <w:color w:val="000000"/>
                  <w:sz w:val="20"/>
                  <w:szCs w:val="20"/>
                  <w:lang w:val="nl-NL"/>
                </w:rPr>
                <w:t>BETROKKENE waarvan het INFORMATIEOBJECT is ontvangen en/of waaraan het is verzonden</w:t>
              </w:r>
            </w:ins>
            <w:ins w:id="2893" w:author="Arjan" w:date="2014-09-08T18:05:00Z">
              <w:r w:rsidR="00ED4564" w:rsidRPr="00DD0F4F">
                <w:rPr>
                  <w:rFonts w:ascii="Arial" w:eastAsia="Times New Roman" w:hAnsi="Arial" w:cs="Arial"/>
                  <w:color w:val="000000"/>
                  <w:sz w:val="20"/>
                  <w:szCs w:val="20"/>
                  <w:lang w:val="nl-NL"/>
                </w:rPr>
                <w:t>.</w:t>
              </w:r>
              <w:r w:rsidRPr="00CF1DA2">
                <w:rPr>
                  <w:rFonts w:ascii="Arial" w:hAnsi="Arial" w:cs="Arial"/>
                  <w:sz w:val="20"/>
                  <w:szCs w:val="20"/>
                  <w:lang w:val="en-AU"/>
                </w:rPr>
                <w:fldChar w:fldCharType="end"/>
              </w:r>
            </w:ins>
          </w:p>
        </w:tc>
      </w:tr>
      <w:tr w:rsidR="00ED4564" w:rsidRPr="005C14BE" w14:paraId="78072448" w14:textId="77777777" w:rsidTr="003C376A">
        <w:trPr>
          <w:ins w:id="2894" w:author="Arjan" w:date="2014-09-08T18:05:00Z"/>
        </w:trPr>
        <w:tc>
          <w:tcPr>
            <w:tcW w:w="3690" w:type="dxa"/>
            <w:tcBorders>
              <w:top w:val="nil"/>
              <w:left w:val="nil"/>
              <w:bottom w:val="nil"/>
              <w:right w:val="nil"/>
            </w:tcBorders>
          </w:tcPr>
          <w:p w14:paraId="1099FDB9" w14:textId="77777777" w:rsidR="00ED4564" w:rsidRPr="00DD0F4F" w:rsidRDefault="00ED4564" w:rsidP="003C376A">
            <w:pPr>
              <w:autoSpaceDE w:val="0"/>
              <w:autoSpaceDN w:val="0"/>
              <w:adjustRightInd w:val="0"/>
              <w:spacing w:after="0" w:line="240" w:lineRule="auto"/>
              <w:rPr>
                <w:ins w:id="2895" w:author="Arjan" w:date="2014-09-08T18:05: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7EA76CD5" w14:textId="77777777" w:rsidR="00ED4564" w:rsidRPr="00DD0F4F" w:rsidRDefault="00ED4564" w:rsidP="003C376A">
            <w:pPr>
              <w:autoSpaceDE w:val="0"/>
              <w:autoSpaceDN w:val="0"/>
              <w:adjustRightInd w:val="0"/>
              <w:spacing w:after="0" w:line="240" w:lineRule="auto"/>
              <w:rPr>
                <w:ins w:id="2896" w:author="Arjan" w:date="2014-09-08T18:05:00Z"/>
                <w:rFonts w:ascii="Arial" w:eastAsia="Times New Roman" w:hAnsi="Arial" w:cs="Arial"/>
                <w:color w:val="000000"/>
                <w:sz w:val="20"/>
                <w:szCs w:val="20"/>
                <w:lang w:val="nl-NL"/>
              </w:rPr>
            </w:pPr>
          </w:p>
        </w:tc>
      </w:tr>
      <w:tr w:rsidR="00ED4564" w:rsidRPr="00CF1DA2" w14:paraId="3E37EA5A" w14:textId="77777777" w:rsidTr="003C376A">
        <w:trPr>
          <w:ins w:id="2897" w:author="Arjan" w:date="2014-09-08T18:05:00Z"/>
        </w:trPr>
        <w:tc>
          <w:tcPr>
            <w:tcW w:w="3690" w:type="dxa"/>
            <w:tcBorders>
              <w:top w:val="nil"/>
              <w:left w:val="nil"/>
              <w:bottom w:val="nil"/>
              <w:right w:val="nil"/>
            </w:tcBorders>
          </w:tcPr>
          <w:p w14:paraId="4507D691" w14:textId="77777777" w:rsidR="00ED4564" w:rsidRPr="00CF1DA2" w:rsidRDefault="00ED4564" w:rsidP="003C376A">
            <w:pPr>
              <w:autoSpaceDE w:val="0"/>
              <w:autoSpaceDN w:val="0"/>
              <w:adjustRightInd w:val="0"/>
              <w:spacing w:after="0" w:line="240" w:lineRule="auto"/>
              <w:rPr>
                <w:ins w:id="2898" w:author="Arjan" w:date="2014-09-08T18:05:00Z"/>
                <w:rFonts w:ascii="Arial" w:eastAsia="Times New Roman" w:hAnsi="Arial" w:cs="Arial"/>
                <w:color w:val="000000"/>
                <w:sz w:val="20"/>
                <w:szCs w:val="20"/>
              </w:rPr>
            </w:pPr>
            <w:ins w:id="2899" w:author="Arjan" w:date="2014-09-08T18:05:00Z">
              <w:r w:rsidRPr="00CF1DA2">
                <w:rPr>
                  <w:rFonts w:ascii="Arial" w:eastAsia="Times New Roman" w:hAnsi="Arial" w:cs="Arial"/>
                  <w:b/>
                  <w:bCs/>
                  <w:color w:val="000000"/>
                  <w:sz w:val="20"/>
                  <w:szCs w:val="20"/>
                </w:rPr>
                <w:t>Herkomst definitie relatiesoort</w:t>
              </w:r>
            </w:ins>
          </w:p>
        </w:tc>
        <w:tc>
          <w:tcPr>
            <w:tcW w:w="5670" w:type="dxa"/>
            <w:tcBorders>
              <w:top w:val="nil"/>
              <w:left w:val="nil"/>
              <w:bottom w:val="nil"/>
              <w:right w:val="nil"/>
            </w:tcBorders>
          </w:tcPr>
          <w:p w14:paraId="58BF4E9E" w14:textId="77777777" w:rsidR="00ED4564" w:rsidRPr="00CF1DA2" w:rsidRDefault="00ED4564" w:rsidP="003C376A">
            <w:pPr>
              <w:autoSpaceDE w:val="0"/>
              <w:autoSpaceDN w:val="0"/>
              <w:adjustRightInd w:val="0"/>
              <w:spacing w:after="0" w:line="240" w:lineRule="auto"/>
              <w:rPr>
                <w:ins w:id="2900" w:author="Arjan" w:date="2014-09-08T18:05:00Z"/>
                <w:rFonts w:ascii="Arial" w:eastAsia="Times New Roman" w:hAnsi="Arial" w:cs="Arial"/>
                <w:color w:val="000000"/>
                <w:sz w:val="20"/>
                <w:szCs w:val="20"/>
              </w:rPr>
            </w:pPr>
            <w:ins w:id="2901" w:author="Arjan" w:date="2014-09-08T18:05:00Z">
              <w:r w:rsidRPr="00CF1DA2">
                <w:rPr>
                  <w:rFonts w:ascii="Arial" w:eastAsia="Times New Roman" w:hAnsi="Arial" w:cs="Arial"/>
                  <w:color w:val="000000"/>
                  <w:sz w:val="20"/>
                  <w:szCs w:val="20"/>
                </w:rPr>
                <w:t>KING</w:t>
              </w:r>
            </w:ins>
          </w:p>
        </w:tc>
      </w:tr>
      <w:tr w:rsidR="00ED4564" w:rsidRPr="00CF1DA2" w14:paraId="288E0948" w14:textId="77777777" w:rsidTr="003C376A">
        <w:trPr>
          <w:ins w:id="2902" w:author="Arjan" w:date="2014-09-08T18:05:00Z"/>
        </w:trPr>
        <w:tc>
          <w:tcPr>
            <w:tcW w:w="3690" w:type="dxa"/>
            <w:tcBorders>
              <w:top w:val="nil"/>
              <w:left w:val="nil"/>
              <w:bottom w:val="nil"/>
              <w:right w:val="nil"/>
            </w:tcBorders>
          </w:tcPr>
          <w:p w14:paraId="02264834" w14:textId="77777777" w:rsidR="00ED4564" w:rsidRPr="00CF1DA2" w:rsidRDefault="00ED4564" w:rsidP="003C376A">
            <w:pPr>
              <w:autoSpaceDE w:val="0"/>
              <w:autoSpaceDN w:val="0"/>
              <w:adjustRightInd w:val="0"/>
              <w:spacing w:after="0" w:line="240" w:lineRule="auto"/>
              <w:rPr>
                <w:ins w:id="2903"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14:paraId="11ACADA3" w14:textId="77777777" w:rsidR="00ED4564" w:rsidRPr="00CF1DA2" w:rsidRDefault="00ED4564" w:rsidP="003C376A">
            <w:pPr>
              <w:autoSpaceDE w:val="0"/>
              <w:autoSpaceDN w:val="0"/>
              <w:adjustRightInd w:val="0"/>
              <w:spacing w:after="0" w:line="240" w:lineRule="auto"/>
              <w:rPr>
                <w:ins w:id="2904" w:author="Arjan" w:date="2014-09-08T18:05:00Z"/>
                <w:rFonts w:ascii="Arial" w:eastAsia="Times New Roman" w:hAnsi="Arial" w:cs="Arial"/>
                <w:color w:val="000000"/>
                <w:sz w:val="20"/>
                <w:szCs w:val="20"/>
              </w:rPr>
            </w:pPr>
          </w:p>
        </w:tc>
      </w:tr>
      <w:tr w:rsidR="00ED4564" w:rsidRPr="00CF1DA2" w14:paraId="115A8AAB" w14:textId="77777777" w:rsidTr="003C376A">
        <w:trPr>
          <w:ins w:id="2905" w:author="Arjan" w:date="2014-09-08T18:05:00Z"/>
        </w:trPr>
        <w:tc>
          <w:tcPr>
            <w:tcW w:w="3690" w:type="dxa"/>
            <w:tcBorders>
              <w:top w:val="nil"/>
              <w:left w:val="nil"/>
              <w:bottom w:val="nil"/>
              <w:right w:val="nil"/>
            </w:tcBorders>
          </w:tcPr>
          <w:p w14:paraId="6C06C913" w14:textId="77777777" w:rsidR="00ED4564" w:rsidRPr="00CF1DA2" w:rsidRDefault="00ED4564" w:rsidP="003C376A">
            <w:pPr>
              <w:autoSpaceDE w:val="0"/>
              <w:autoSpaceDN w:val="0"/>
              <w:adjustRightInd w:val="0"/>
              <w:spacing w:after="0" w:line="240" w:lineRule="auto"/>
              <w:rPr>
                <w:ins w:id="2906" w:author="Arjan" w:date="2014-09-08T18:05:00Z"/>
                <w:rFonts w:ascii="Arial" w:eastAsia="Times New Roman" w:hAnsi="Arial" w:cs="Arial"/>
                <w:color w:val="000000"/>
                <w:sz w:val="20"/>
                <w:szCs w:val="20"/>
              </w:rPr>
            </w:pPr>
            <w:ins w:id="2907" w:author="Arjan" w:date="2014-09-08T18:05:00Z">
              <w:r w:rsidRPr="00CF1DA2">
                <w:rPr>
                  <w:rFonts w:ascii="Arial" w:eastAsia="Times New Roman" w:hAnsi="Arial" w:cs="Arial"/>
                  <w:b/>
                  <w:bCs/>
                  <w:color w:val="000000"/>
                  <w:sz w:val="20"/>
                  <w:szCs w:val="20"/>
                </w:rPr>
                <w:t>Datum opname relatiesoort</w:t>
              </w:r>
            </w:ins>
          </w:p>
        </w:tc>
        <w:tc>
          <w:tcPr>
            <w:tcW w:w="5670" w:type="dxa"/>
            <w:tcBorders>
              <w:top w:val="nil"/>
              <w:left w:val="nil"/>
              <w:bottom w:val="nil"/>
              <w:right w:val="nil"/>
            </w:tcBorders>
          </w:tcPr>
          <w:p w14:paraId="5B5CC766" w14:textId="77777777" w:rsidR="00ED4564" w:rsidRPr="00CF1DA2" w:rsidRDefault="00ED4564" w:rsidP="00ED4564">
            <w:pPr>
              <w:autoSpaceDE w:val="0"/>
              <w:autoSpaceDN w:val="0"/>
              <w:adjustRightInd w:val="0"/>
              <w:spacing w:after="0" w:line="240" w:lineRule="auto"/>
              <w:rPr>
                <w:ins w:id="2908" w:author="Arjan" w:date="2014-09-08T18:05:00Z"/>
                <w:rFonts w:ascii="Arial" w:eastAsia="Times New Roman" w:hAnsi="Arial" w:cs="Arial"/>
                <w:color w:val="000000"/>
                <w:sz w:val="20"/>
                <w:szCs w:val="20"/>
              </w:rPr>
            </w:pPr>
            <w:ins w:id="2909" w:author="Arjan" w:date="2014-09-08T18:05:00Z">
              <w:r w:rsidRPr="00CF1DA2">
                <w:rPr>
                  <w:rFonts w:ascii="Arial" w:eastAsia="Times New Roman" w:hAnsi="Arial" w:cs="Arial"/>
                  <w:color w:val="000000"/>
                  <w:sz w:val="20"/>
                  <w:szCs w:val="20"/>
                </w:rPr>
                <w:t xml:space="preserve">1 </w:t>
              </w:r>
            </w:ins>
            <w:ins w:id="2910" w:author="Arjan" w:date="2014-09-08T18:08:00Z">
              <w:r>
                <w:rPr>
                  <w:rFonts w:ascii="Arial" w:eastAsia="Times New Roman" w:hAnsi="Arial" w:cs="Arial"/>
                  <w:color w:val="000000"/>
                  <w:sz w:val="20"/>
                  <w:szCs w:val="20"/>
                </w:rPr>
                <w:t>september 2014</w:t>
              </w:r>
            </w:ins>
          </w:p>
        </w:tc>
      </w:tr>
      <w:tr w:rsidR="00ED4564" w:rsidRPr="00CF1DA2" w14:paraId="150396F0" w14:textId="77777777" w:rsidTr="003C376A">
        <w:trPr>
          <w:ins w:id="2911" w:author="Arjan" w:date="2014-09-08T18:05:00Z"/>
        </w:trPr>
        <w:tc>
          <w:tcPr>
            <w:tcW w:w="3690" w:type="dxa"/>
            <w:tcBorders>
              <w:top w:val="nil"/>
              <w:left w:val="nil"/>
              <w:bottom w:val="nil"/>
              <w:right w:val="nil"/>
            </w:tcBorders>
          </w:tcPr>
          <w:p w14:paraId="59868A33" w14:textId="77777777" w:rsidR="00ED4564" w:rsidRPr="00CF1DA2" w:rsidRDefault="00ED4564" w:rsidP="003C376A">
            <w:pPr>
              <w:autoSpaceDE w:val="0"/>
              <w:autoSpaceDN w:val="0"/>
              <w:adjustRightInd w:val="0"/>
              <w:spacing w:after="0" w:line="240" w:lineRule="auto"/>
              <w:rPr>
                <w:ins w:id="2912"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14:paraId="1970BCB1" w14:textId="77777777" w:rsidR="00ED4564" w:rsidRPr="00CF1DA2" w:rsidRDefault="00ED4564" w:rsidP="003C376A">
            <w:pPr>
              <w:autoSpaceDE w:val="0"/>
              <w:autoSpaceDN w:val="0"/>
              <w:adjustRightInd w:val="0"/>
              <w:spacing w:after="0" w:line="240" w:lineRule="auto"/>
              <w:rPr>
                <w:ins w:id="2913" w:author="Arjan" w:date="2014-09-08T18:05:00Z"/>
                <w:rFonts w:ascii="Arial" w:eastAsia="Times New Roman" w:hAnsi="Arial" w:cs="Arial"/>
                <w:color w:val="000000"/>
                <w:sz w:val="20"/>
                <w:szCs w:val="20"/>
              </w:rPr>
            </w:pPr>
          </w:p>
        </w:tc>
      </w:tr>
      <w:tr w:rsidR="00ED4564" w:rsidRPr="005C14BE" w14:paraId="65483EA9" w14:textId="77777777" w:rsidTr="003C376A">
        <w:trPr>
          <w:ins w:id="2914" w:author="Arjan" w:date="2014-09-08T18:05:00Z"/>
        </w:trPr>
        <w:tc>
          <w:tcPr>
            <w:tcW w:w="3690" w:type="dxa"/>
            <w:tcBorders>
              <w:top w:val="nil"/>
              <w:left w:val="nil"/>
              <w:bottom w:val="nil"/>
              <w:right w:val="nil"/>
            </w:tcBorders>
          </w:tcPr>
          <w:p w14:paraId="45C23759" w14:textId="77777777" w:rsidR="00ED4564" w:rsidRPr="00CF1DA2" w:rsidRDefault="00ED4564" w:rsidP="003C376A">
            <w:pPr>
              <w:autoSpaceDE w:val="0"/>
              <w:autoSpaceDN w:val="0"/>
              <w:adjustRightInd w:val="0"/>
              <w:spacing w:after="0" w:line="240" w:lineRule="auto"/>
              <w:rPr>
                <w:ins w:id="2915" w:author="Arjan" w:date="2014-09-08T18:05:00Z"/>
                <w:rFonts w:ascii="Arial" w:eastAsia="Times New Roman" w:hAnsi="Arial" w:cs="Arial"/>
                <w:color w:val="000000"/>
                <w:sz w:val="20"/>
                <w:szCs w:val="20"/>
              </w:rPr>
            </w:pPr>
            <w:ins w:id="2916" w:author="Arjan" w:date="2014-09-08T18:05:00Z">
              <w:r w:rsidRPr="00CF1DA2">
                <w:rPr>
                  <w:rFonts w:ascii="Arial" w:eastAsia="Times New Roman" w:hAnsi="Arial" w:cs="Arial"/>
                  <w:b/>
                  <w:bCs/>
                  <w:color w:val="000000"/>
                  <w:sz w:val="20"/>
                  <w:szCs w:val="20"/>
                </w:rPr>
                <w:t>Toelichting relatiesoort</w:t>
              </w:r>
            </w:ins>
          </w:p>
        </w:tc>
        <w:tc>
          <w:tcPr>
            <w:tcW w:w="5670" w:type="dxa"/>
            <w:tcBorders>
              <w:top w:val="nil"/>
              <w:left w:val="nil"/>
              <w:bottom w:val="nil"/>
              <w:right w:val="nil"/>
            </w:tcBorders>
          </w:tcPr>
          <w:p w14:paraId="46D23A15" w14:textId="77777777" w:rsidR="00ED4564" w:rsidRPr="00DD0F4F" w:rsidRDefault="00ED4564" w:rsidP="003C376A">
            <w:pPr>
              <w:autoSpaceDE w:val="0"/>
              <w:autoSpaceDN w:val="0"/>
              <w:adjustRightInd w:val="0"/>
              <w:spacing w:after="0" w:line="240" w:lineRule="auto"/>
              <w:rPr>
                <w:ins w:id="2917" w:author="Arjan" w:date="2014-09-08T18:10:00Z"/>
                <w:rFonts w:ascii="Arial" w:eastAsia="Times New Roman" w:hAnsi="Arial" w:cs="Arial"/>
                <w:color w:val="000000"/>
                <w:sz w:val="20"/>
                <w:szCs w:val="20"/>
                <w:lang w:val="nl-NL"/>
              </w:rPr>
            </w:pPr>
            <w:ins w:id="2918" w:author="Arjan" w:date="2014-09-08T18:10:00Z">
              <w:r w:rsidRPr="00DD0F4F">
                <w:rPr>
                  <w:rFonts w:ascii="Arial" w:eastAsia="Times New Roman" w:hAnsi="Arial" w:cs="Arial"/>
                  <w:color w:val="000000"/>
                  <w:sz w:val="20"/>
                  <w:szCs w:val="20"/>
                  <w:lang w:val="nl-NL"/>
                </w:rPr>
                <w:t xml:space="preserve">Hiermee wordt een informatieobject gestructureerd voorzien </w:t>
              </w:r>
            </w:ins>
            <w:ins w:id="2919" w:author="Arjan" w:date="2014-09-08T18:31:00Z">
              <w:r w:rsidR="005B4451" w:rsidRPr="00DD0F4F">
                <w:rPr>
                  <w:rFonts w:ascii="Arial" w:eastAsia="Times New Roman" w:hAnsi="Arial" w:cs="Arial"/>
                  <w:color w:val="000000"/>
                  <w:sz w:val="20"/>
                  <w:szCs w:val="20"/>
                  <w:lang w:val="nl-NL"/>
                </w:rPr>
                <w:t>van</w:t>
              </w:r>
            </w:ins>
            <w:ins w:id="2920" w:author="Arjan" w:date="2014-09-08T18:10:00Z">
              <w:r w:rsidRPr="00DD0F4F">
                <w:rPr>
                  <w:rFonts w:ascii="Arial" w:eastAsia="Times New Roman" w:hAnsi="Arial" w:cs="Arial"/>
                  <w:color w:val="000000"/>
                  <w:sz w:val="20"/>
                  <w:szCs w:val="20"/>
                  <w:lang w:val="nl-NL"/>
                </w:rPr>
                <w:t xml:space="preserve"> de NAW-gegevens van de </w:t>
              </w:r>
            </w:ins>
            <w:ins w:id="2921" w:author="Arjan" w:date="2014-09-08T18:32:00Z">
              <w:r w:rsidR="005B4451" w:rsidRPr="00DD0F4F">
                <w:rPr>
                  <w:rFonts w:ascii="Arial" w:eastAsia="Times New Roman" w:hAnsi="Arial" w:cs="Arial"/>
                  <w:color w:val="000000"/>
                  <w:sz w:val="20"/>
                  <w:szCs w:val="20"/>
                  <w:lang w:val="nl-NL"/>
                </w:rPr>
                <w:t xml:space="preserve">afzenden of </w:t>
              </w:r>
            </w:ins>
            <w:ins w:id="2922" w:author="Arjan" w:date="2014-09-08T18:10:00Z">
              <w:r w:rsidRPr="00DD0F4F">
                <w:rPr>
                  <w:rFonts w:ascii="Arial" w:eastAsia="Times New Roman" w:hAnsi="Arial" w:cs="Arial"/>
                  <w:color w:val="000000"/>
                  <w:sz w:val="20"/>
                  <w:szCs w:val="20"/>
                  <w:lang w:val="nl-NL"/>
                </w:rPr>
                <w:t>geadresseerde van een, door de zaakbehandelende organisatie, ontvangen</w:t>
              </w:r>
            </w:ins>
            <w:ins w:id="2923" w:author="Arjan" w:date="2014-09-08T18:33:00Z">
              <w:r w:rsidR="005B4451" w:rsidRPr="00DD0F4F">
                <w:rPr>
                  <w:rFonts w:ascii="Arial" w:eastAsia="Times New Roman" w:hAnsi="Arial" w:cs="Arial"/>
                  <w:color w:val="000000"/>
                  <w:sz w:val="20"/>
                  <w:szCs w:val="20"/>
                  <w:lang w:val="nl-NL"/>
                </w:rPr>
                <w:t xml:space="preserve"> of verzonden</w:t>
              </w:r>
            </w:ins>
            <w:ins w:id="2924" w:author="Arjan" w:date="2014-09-08T18:10:00Z">
              <w:r w:rsidRPr="00DD0F4F">
                <w:rPr>
                  <w:rFonts w:ascii="Arial" w:eastAsia="Times New Roman" w:hAnsi="Arial" w:cs="Arial"/>
                  <w:color w:val="000000"/>
                  <w:sz w:val="20"/>
                  <w:szCs w:val="20"/>
                  <w:lang w:val="nl-NL"/>
                </w:rPr>
                <w:t xml:space="preserve"> INFORMATIEOBJECT</w:t>
              </w:r>
            </w:ins>
            <w:ins w:id="2925" w:author="Arjan" w:date="2014-09-08T18:33:00Z">
              <w:r w:rsidR="005B4451" w:rsidRPr="00DD0F4F">
                <w:rPr>
                  <w:rFonts w:ascii="Arial" w:eastAsia="Times New Roman" w:hAnsi="Arial" w:cs="Arial"/>
                  <w:color w:val="000000"/>
                  <w:sz w:val="20"/>
                  <w:szCs w:val="20"/>
                  <w:lang w:val="nl-NL"/>
                </w:rPr>
                <w:t xml:space="preserve">. </w:t>
              </w:r>
            </w:ins>
            <w:ins w:id="2926" w:author="Arjan" w:date="2014-09-08T18:34:00Z">
              <w:r w:rsidR="005B4451" w:rsidRPr="00DD0F4F">
                <w:rPr>
                  <w:rFonts w:ascii="Arial" w:eastAsia="Times New Roman" w:hAnsi="Arial" w:cs="Arial"/>
                  <w:color w:val="000000"/>
                  <w:sz w:val="20"/>
                  <w:szCs w:val="20"/>
                  <w:lang w:val="nl-NL"/>
                </w:rPr>
                <w:t xml:space="preserve">Alternatief is het ongestructureerd vastleggen van deze gegevens met de attributsoorten Afzender resp. Geadresseerde van </w:t>
              </w:r>
            </w:ins>
            <w:ins w:id="2927" w:author="Arjan" w:date="2014-09-08T18:10:00Z">
              <w:r w:rsidRPr="00DD0F4F">
                <w:rPr>
                  <w:rFonts w:ascii="Arial" w:eastAsia="Times New Roman" w:hAnsi="Arial" w:cs="Arial"/>
                  <w:color w:val="000000"/>
                  <w:sz w:val="20"/>
                  <w:szCs w:val="20"/>
                  <w:lang w:val="nl-NL"/>
                </w:rPr>
                <w:t>INFORMATIEOBJECT</w:t>
              </w:r>
            </w:ins>
            <w:ins w:id="2928" w:author="Arjan" w:date="2014-09-08T18:35:00Z">
              <w:r w:rsidR="005B4451" w:rsidRPr="00DD0F4F">
                <w:rPr>
                  <w:rFonts w:ascii="Arial" w:eastAsia="Times New Roman" w:hAnsi="Arial" w:cs="Arial"/>
                  <w:color w:val="000000"/>
                  <w:sz w:val="20"/>
                  <w:szCs w:val="20"/>
                  <w:lang w:val="nl-NL"/>
                </w:rPr>
                <w:t>.</w:t>
              </w:r>
            </w:ins>
            <w:ins w:id="2929" w:author="Arjan" w:date="2014-09-08T18:10:00Z">
              <w:r w:rsidRPr="00DD0F4F">
                <w:rPr>
                  <w:rFonts w:ascii="Arial" w:eastAsia="Times New Roman" w:hAnsi="Arial" w:cs="Arial"/>
                  <w:color w:val="000000"/>
                  <w:sz w:val="20"/>
                  <w:szCs w:val="20"/>
                  <w:lang w:val="nl-NL"/>
                </w:rPr>
                <w:t xml:space="preserve"> D</w:t>
              </w:r>
              <w:r w:rsidRPr="00DD0F4F">
                <w:rPr>
                  <w:lang w:val="nl-NL"/>
                </w:rPr>
                <w:t>e zaakbehandelende organisatie heeft hiermee per informatieobject een keuze om deze gegevens al dan niet gestructureerd vast te leggen.</w:t>
              </w:r>
            </w:ins>
          </w:p>
          <w:p w14:paraId="0A0B0EED" w14:textId="77777777" w:rsidR="00ED4564" w:rsidRPr="00DD0F4F" w:rsidRDefault="00ED4564" w:rsidP="003C376A">
            <w:pPr>
              <w:autoSpaceDE w:val="0"/>
              <w:autoSpaceDN w:val="0"/>
              <w:adjustRightInd w:val="0"/>
              <w:spacing w:after="0" w:line="240" w:lineRule="auto"/>
              <w:rPr>
                <w:ins w:id="2930" w:author="Arjan" w:date="2014-09-08T18:05:00Z"/>
                <w:rFonts w:ascii="Arial" w:eastAsia="Times New Roman" w:hAnsi="Arial" w:cs="Arial"/>
                <w:color w:val="000000"/>
                <w:sz w:val="20"/>
                <w:szCs w:val="20"/>
                <w:lang w:val="nl-NL"/>
              </w:rPr>
            </w:pPr>
            <w:ins w:id="2931" w:author="Arjan" w:date="2014-09-08T18:08:00Z">
              <w:r w:rsidRPr="00DD0F4F">
                <w:rPr>
                  <w:rFonts w:ascii="Arial" w:eastAsia="Times New Roman" w:hAnsi="Arial" w:cs="Arial"/>
                  <w:color w:val="000000"/>
                  <w:sz w:val="20"/>
                  <w:szCs w:val="20"/>
                  <w:lang w:val="nl-NL"/>
                </w:rPr>
                <w:t xml:space="preserve">De relatiesoort kent eigenschappen, zie de relatieklasse </w:t>
              </w:r>
            </w:ins>
            <w:ins w:id="2932" w:author="Arjan" w:date="2014-09-08T18:09:00Z">
              <w:r w:rsidRPr="00DD0F4F">
                <w:rPr>
                  <w:rFonts w:ascii="Arial" w:eastAsia="Times New Roman" w:hAnsi="Arial" w:cs="Arial"/>
                  <w:color w:val="000000"/>
                  <w:sz w:val="20"/>
                  <w:szCs w:val="20"/>
                  <w:lang w:val="nl-NL"/>
                </w:rPr>
                <w:t>VERZENDING</w:t>
              </w:r>
            </w:ins>
          </w:p>
        </w:tc>
      </w:tr>
      <w:tr w:rsidR="00ED4564" w:rsidRPr="005C14BE" w14:paraId="11083F20" w14:textId="77777777" w:rsidTr="003C376A">
        <w:trPr>
          <w:ins w:id="2933" w:author="Arjan" w:date="2014-09-08T18:05:00Z"/>
        </w:trPr>
        <w:tc>
          <w:tcPr>
            <w:tcW w:w="3690" w:type="dxa"/>
            <w:tcBorders>
              <w:top w:val="nil"/>
              <w:left w:val="nil"/>
              <w:bottom w:val="nil"/>
              <w:right w:val="nil"/>
            </w:tcBorders>
          </w:tcPr>
          <w:p w14:paraId="1F98CBD0" w14:textId="77777777" w:rsidR="00ED4564" w:rsidRPr="00DD0F4F" w:rsidRDefault="00ED4564" w:rsidP="003C376A">
            <w:pPr>
              <w:autoSpaceDE w:val="0"/>
              <w:autoSpaceDN w:val="0"/>
              <w:adjustRightInd w:val="0"/>
              <w:spacing w:after="0" w:line="240" w:lineRule="auto"/>
              <w:rPr>
                <w:ins w:id="2934" w:author="Arjan" w:date="2014-09-08T18:05: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43CFAC0D" w14:textId="77777777" w:rsidR="00ED4564" w:rsidRPr="00DD0F4F" w:rsidRDefault="00ED4564" w:rsidP="003C376A">
            <w:pPr>
              <w:autoSpaceDE w:val="0"/>
              <w:autoSpaceDN w:val="0"/>
              <w:adjustRightInd w:val="0"/>
              <w:spacing w:after="0" w:line="240" w:lineRule="auto"/>
              <w:rPr>
                <w:ins w:id="2935" w:author="Arjan" w:date="2014-09-08T18:05:00Z"/>
                <w:rFonts w:ascii="Arial" w:eastAsia="Times New Roman" w:hAnsi="Arial" w:cs="Arial"/>
                <w:color w:val="000000"/>
                <w:sz w:val="20"/>
                <w:szCs w:val="20"/>
                <w:lang w:val="nl-NL"/>
              </w:rPr>
            </w:pPr>
          </w:p>
        </w:tc>
      </w:tr>
      <w:tr w:rsidR="00ED4564" w:rsidRPr="00CF1DA2" w14:paraId="1327ACDE" w14:textId="77777777" w:rsidTr="003C376A">
        <w:trPr>
          <w:ins w:id="2936" w:author="Arjan" w:date="2014-09-08T18:05:00Z"/>
        </w:trPr>
        <w:tc>
          <w:tcPr>
            <w:tcW w:w="3690" w:type="dxa"/>
            <w:tcBorders>
              <w:top w:val="nil"/>
              <w:left w:val="nil"/>
              <w:bottom w:val="nil"/>
              <w:right w:val="nil"/>
            </w:tcBorders>
          </w:tcPr>
          <w:p w14:paraId="046A5E49" w14:textId="77777777" w:rsidR="00ED4564" w:rsidRPr="00CF1DA2" w:rsidRDefault="00ED4564" w:rsidP="003C376A">
            <w:pPr>
              <w:autoSpaceDE w:val="0"/>
              <w:autoSpaceDN w:val="0"/>
              <w:adjustRightInd w:val="0"/>
              <w:spacing w:after="0" w:line="240" w:lineRule="auto"/>
              <w:rPr>
                <w:ins w:id="2937" w:author="Arjan" w:date="2014-09-08T18:05:00Z"/>
                <w:rFonts w:ascii="Arial" w:eastAsia="Times New Roman" w:hAnsi="Arial" w:cs="Arial"/>
                <w:color w:val="000000"/>
                <w:sz w:val="20"/>
                <w:szCs w:val="20"/>
              </w:rPr>
            </w:pPr>
            <w:ins w:id="2938" w:author="Arjan" w:date="2014-09-08T18:05:00Z">
              <w:r w:rsidRPr="00CF1DA2">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14:paraId="7FAFB7B6" w14:textId="77777777" w:rsidR="00ED4564" w:rsidRPr="00CF1DA2" w:rsidRDefault="00ED4564" w:rsidP="003C376A">
            <w:pPr>
              <w:autoSpaceDE w:val="0"/>
              <w:autoSpaceDN w:val="0"/>
              <w:adjustRightInd w:val="0"/>
              <w:spacing w:after="0" w:line="240" w:lineRule="auto"/>
              <w:rPr>
                <w:ins w:id="2939" w:author="Arjan" w:date="2014-09-08T18:05:00Z"/>
                <w:rFonts w:ascii="Arial" w:eastAsia="Times New Roman" w:hAnsi="Arial" w:cs="Arial"/>
                <w:color w:val="000000"/>
                <w:sz w:val="20"/>
                <w:szCs w:val="20"/>
              </w:rPr>
            </w:pPr>
            <w:ins w:id="2940" w:author="Arjan" w:date="2014-09-08T18:05:00Z">
              <w:r w:rsidRPr="00CF1DA2">
                <w:rPr>
                  <w:rFonts w:ascii="Arial" w:eastAsia="Times New Roman" w:hAnsi="Arial" w:cs="Arial"/>
                  <w:color w:val="000000"/>
                  <w:sz w:val="20"/>
                  <w:szCs w:val="20"/>
                </w:rPr>
                <w:t>Nee</w:t>
              </w:r>
            </w:ins>
          </w:p>
        </w:tc>
      </w:tr>
      <w:tr w:rsidR="00ED4564" w:rsidRPr="00CF1DA2" w14:paraId="4BBD5EC7" w14:textId="77777777" w:rsidTr="003C376A">
        <w:trPr>
          <w:trHeight w:val="230"/>
          <w:ins w:id="2941" w:author="Arjan" w:date="2014-09-08T18:05:00Z"/>
        </w:trPr>
        <w:tc>
          <w:tcPr>
            <w:tcW w:w="3690" w:type="dxa"/>
            <w:tcBorders>
              <w:top w:val="nil"/>
              <w:left w:val="nil"/>
              <w:bottom w:val="nil"/>
              <w:right w:val="nil"/>
            </w:tcBorders>
          </w:tcPr>
          <w:p w14:paraId="741F7BEA" w14:textId="77777777" w:rsidR="00ED4564" w:rsidRPr="00CF1DA2" w:rsidRDefault="00ED4564" w:rsidP="003C376A">
            <w:pPr>
              <w:autoSpaceDE w:val="0"/>
              <w:autoSpaceDN w:val="0"/>
              <w:adjustRightInd w:val="0"/>
              <w:spacing w:after="0" w:line="240" w:lineRule="auto"/>
              <w:rPr>
                <w:ins w:id="2942"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14:paraId="76E1B3D8" w14:textId="77777777" w:rsidR="00ED4564" w:rsidRPr="00CF1DA2" w:rsidRDefault="00ED4564" w:rsidP="003C376A">
            <w:pPr>
              <w:autoSpaceDE w:val="0"/>
              <w:autoSpaceDN w:val="0"/>
              <w:adjustRightInd w:val="0"/>
              <w:spacing w:after="0" w:line="240" w:lineRule="auto"/>
              <w:rPr>
                <w:ins w:id="2943" w:author="Arjan" w:date="2014-09-08T18:05:00Z"/>
                <w:rFonts w:ascii="Arial" w:eastAsia="Times New Roman" w:hAnsi="Arial" w:cs="Arial"/>
                <w:color w:val="000000"/>
                <w:sz w:val="20"/>
                <w:szCs w:val="20"/>
              </w:rPr>
            </w:pPr>
          </w:p>
        </w:tc>
      </w:tr>
      <w:tr w:rsidR="00ED4564" w:rsidRPr="00CF1DA2" w14:paraId="63EC2F32" w14:textId="77777777" w:rsidTr="003C376A">
        <w:trPr>
          <w:trHeight w:val="230"/>
          <w:ins w:id="2944" w:author="Arjan" w:date="2014-09-08T18:05:00Z"/>
        </w:trPr>
        <w:tc>
          <w:tcPr>
            <w:tcW w:w="3690" w:type="dxa"/>
            <w:tcBorders>
              <w:top w:val="nil"/>
              <w:left w:val="nil"/>
              <w:bottom w:val="nil"/>
              <w:right w:val="nil"/>
            </w:tcBorders>
          </w:tcPr>
          <w:p w14:paraId="3AE9D521" w14:textId="77777777" w:rsidR="00ED4564" w:rsidRPr="00CF1DA2" w:rsidRDefault="00ED4564" w:rsidP="003C376A">
            <w:pPr>
              <w:autoSpaceDE w:val="0"/>
              <w:autoSpaceDN w:val="0"/>
              <w:adjustRightInd w:val="0"/>
              <w:spacing w:after="0" w:line="240" w:lineRule="auto"/>
              <w:rPr>
                <w:ins w:id="2945" w:author="Arjan" w:date="2014-09-08T18:05:00Z"/>
                <w:rFonts w:ascii="Arial" w:eastAsia="Times New Roman" w:hAnsi="Arial" w:cs="Arial"/>
                <w:color w:val="000000"/>
                <w:sz w:val="20"/>
                <w:szCs w:val="20"/>
              </w:rPr>
            </w:pPr>
            <w:ins w:id="2946" w:author="Arjan" w:date="2014-09-08T18:05:00Z">
              <w:r w:rsidRPr="00CF1DA2">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14:paraId="37A22EDA" w14:textId="77777777" w:rsidR="00ED4564" w:rsidRPr="00CF1DA2" w:rsidRDefault="00ED4564" w:rsidP="003C376A">
            <w:pPr>
              <w:autoSpaceDE w:val="0"/>
              <w:autoSpaceDN w:val="0"/>
              <w:adjustRightInd w:val="0"/>
              <w:spacing w:after="0" w:line="240" w:lineRule="auto"/>
              <w:rPr>
                <w:ins w:id="2947" w:author="Arjan" w:date="2014-09-08T18:05:00Z"/>
                <w:rFonts w:ascii="Arial" w:eastAsia="Times New Roman" w:hAnsi="Arial" w:cs="Arial"/>
                <w:color w:val="000000"/>
                <w:sz w:val="20"/>
                <w:szCs w:val="20"/>
              </w:rPr>
            </w:pPr>
            <w:ins w:id="2948" w:author="Arjan" w:date="2014-09-08T18:05:00Z">
              <w:r w:rsidRPr="00CF1DA2">
                <w:rPr>
                  <w:rFonts w:ascii="Arial" w:eastAsia="Times New Roman" w:hAnsi="Arial" w:cs="Arial"/>
                  <w:color w:val="000000"/>
                  <w:sz w:val="20"/>
                  <w:szCs w:val="20"/>
                </w:rPr>
                <w:t>Nee</w:t>
              </w:r>
            </w:ins>
          </w:p>
        </w:tc>
      </w:tr>
      <w:tr w:rsidR="00ED4564" w:rsidRPr="00CF1DA2" w14:paraId="633AEAD0" w14:textId="77777777" w:rsidTr="003C376A">
        <w:trPr>
          <w:ins w:id="2949" w:author="Arjan" w:date="2014-09-08T18:05:00Z"/>
        </w:trPr>
        <w:tc>
          <w:tcPr>
            <w:tcW w:w="3690" w:type="dxa"/>
            <w:tcBorders>
              <w:top w:val="nil"/>
              <w:left w:val="nil"/>
              <w:bottom w:val="nil"/>
              <w:right w:val="nil"/>
            </w:tcBorders>
          </w:tcPr>
          <w:p w14:paraId="76DB6E5F" w14:textId="77777777" w:rsidR="00ED4564" w:rsidRPr="00CF1DA2" w:rsidRDefault="00ED4564" w:rsidP="003C376A">
            <w:pPr>
              <w:autoSpaceDE w:val="0"/>
              <w:autoSpaceDN w:val="0"/>
              <w:adjustRightInd w:val="0"/>
              <w:spacing w:after="0" w:line="240" w:lineRule="auto"/>
              <w:rPr>
                <w:ins w:id="2950"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14:paraId="5B263137" w14:textId="77777777" w:rsidR="00ED4564" w:rsidRPr="00CF1DA2" w:rsidRDefault="00ED4564" w:rsidP="003C376A">
            <w:pPr>
              <w:autoSpaceDE w:val="0"/>
              <w:autoSpaceDN w:val="0"/>
              <w:adjustRightInd w:val="0"/>
              <w:spacing w:after="0" w:line="240" w:lineRule="auto"/>
              <w:rPr>
                <w:ins w:id="2951" w:author="Arjan" w:date="2014-09-08T18:05:00Z"/>
                <w:rFonts w:ascii="Arial" w:eastAsia="Times New Roman" w:hAnsi="Arial" w:cs="Arial"/>
                <w:color w:val="000000"/>
                <w:sz w:val="20"/>
                <w:szCs w:val="20"/>
              </w:rPr>
            </w:pPr>
          </w:p>
        </w:tc>
      </w:tr>
      <w:tr w:rsidR="00ED4564" w:rsidRPr="00CF1DA2" w14:paraId="4206D3EC" w14:textId="77777777" w:rsidTr="003C376A">
        <w:trPr>
          <w:ins w:id="2952" w:author="Arjan" w:date="2014-09-08T18:05:00Z"/>
        </w:trPr>
        <w:tc>
          <w:tcPr>
            <w:tcW w:w="3690" w:type="dxa"/>
            <w:tcBorders>
              <w:top w:val="nil"/>
              <w:left w:val="nil"/>
              <w:bottom w:val="nil"/>
              <w:right w:val="nil"/>
            </w:tcBorders>
          </w:tcPr>
          <w:p w14:paraId="664F139D" w14:textId="77777777" w:rsidR="00ED4564" w:rsidRPr="00CF1DA2" w:rsidRDefault="00ED4564" w:rsidP="003C376A">
            <w:pPr>
              <w:autoSpaceDE w:val="0"/>
              <w:autoSpaceDN w:val="0"/>
              <w:adjustRightInd w:val="0"/>
              <w:spacing w:after="0" w:line="240" w:lineRule="auto"/>
              <w:rPr>
                <w:ins w:id="2953" w:author="Arjan" w:date="2014-09-08T18:05:00Z"/>
                <w:rFonts w:ascii="Arial" w:eastAsia="Times New Roman" w:hAnsi="Arial" w:cs="Arial"/>
                <w:color w:val="000000"/>
                <w:sz w:val="20"/>
                <w:szCs w:val="20"/>
              </w:rPr>
            </w:pPr>
            <w:ins w:id="2954" w:author="Arjan" w:date="2014-09-08T18:05:00Z">
              <w:r w:rsidRPr="00CF1DA2">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14:paraId="02B05704" w14:textId="77777777" w:rsidR="00ED4564" w:rsidRPr="00CF1DA2" w:rsidRDefault="00ED4564" w:rsidP="003C376A">
            <w:pPr>
              <w:autoSpaceDE w:val="0"/>
              <w:autoSpaceDN w:val="0"/>
              <w:adjustRightInd w:val="0"/>
              <w:spacing w:after="0" w:line="240" w:lineRule="auto"/>
              <w:rPr>
                <w:ins w:id="2955" w:author="Arjan" w:date="2014-09-08T18:05:00Z"/>
                <w:rFonts w:ascii="Arial" w:eastAsia="Times New Roman" w:hAnsi="Arial" w:cs="Arial"/>
                <w:color w:val="000000"/>
                <w:sz w:val="20"/>
                <w:szCs w:val="20"/>
              </w:rPr>
            </w:pPr>
          </w:p>
        </w:tc>
      </w:tr>
      <w:tr w:rsidR="00ED4564" w:rsidRPr="00CF1DA2" w14:paraId="69868568" w14:textId="77777777" w:rsidTr="003C376A">
        <w:trPr>
          <w:ins w:id="2956" w:author="Arjan" w:date="2014-09-08T18:05:00Z"/>
        </w:trPr>
        <w:tc>
          <w:tcPr>
            <w:tcW w:w="3690" w:type="dxa"/>
            <w:tcBorders>
              <w:top w:val="nil"/>
              <w:left w:val="nil"/>
              <w:bottom w:val="nil"/>
              <w:right w:val="nil"/>
            </w:tcBorders>
          </w:tcPr>
          <w:p w14:paraId="1AFCE9AB" w14:textId="77777777" w:rsidR="00ED4564" w:rsidRPr="00CF1DA2" w:rsidRDefault="00ED4564" w:rsidP="003C376A">
            <w:pPr>
              <w:autoSpaceDE w:val="0"/>
              <w:autoSpaceDN w:val="0"/>
              <w:adjustRightInd w:val="0"/>
              <w:spacing w:after="0" w:line="240" w:lineRule="auto"/>
              <w:rPr>
                <w:ins w:id="2957"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14:paraId="739D02EF" w14:textId="77777777" w:rsidR="00ED4564" w:rsidRPr="00CF1DA2" w:rsidRDefault="00ED4564" w:rsidP="003C376A">
            <w:pPr>
              <w:autoSpaceDE w:val="0"/>
              <w:autoSpaceDN w:val="0"/>
              <w:adjustRightInd w:val="0"/>
              <w:spacing w:after="0" w:line="240" w:lineRule="auto"/>
              <w:rPr>
                <w:ins w:id="2958" w:author="Arjan" w:date="2014-09-08T18:05:00Z"/>
                <w:rFonts w:ascii="Arial" w:eastAsia="Times New Roman" w:hAnsi="Arial" w:cs="Arial"/>
                <w:color w:val="000000"/>
                <w:sz w:val="20"/>
                <w:szCs w:val="20"/>
              </w:rPr>
            </w:pPr>
          </w:p>
        </w:tc>
      </w:tr>
      <w:tr w:rsidR="00ED4564" w:rsidRPr="00CF1DA2" w14:paraId="75D4EB87" w14:textId="77777777" w:rsidTr="003C376A">
        <w:trPr>
          <w:ins w:id="2959" w:author="Arjan" w:date="2014-09-08T18:05:00Z"/>
        </w:trPr>
        <w:tc>
          <w:tcPr>
            <w:tcW w:w="3690" w:type="dxa"/>
            <w:tcBorders>
              <w:top w:val="nil"/>
              <w:left w:val="nil"/>
              <w:bottom w:val="nil"/>
              <w:right w:val="nil"/>
            </w:tcBorders>
          </w:tcPr>
          <w:p w14:paraId="68B8C6E9" w14:textId="77777777" w:rsidR="00ED4564" w:rsidRPr="00CF1DA2" w:rsidRDefault="00ED4564" w:rsidP="003C376A">
            <w:pPr>
              <w:autoSpaceDE w:val="0"/>
              <w:autoSpaceDN w:val="0"/>
              <w:adjustRightInd w:val="0"/>
              <w:spacing w:after="0" w:line="240" w:lineRule="auto"/>
              <w:rPr>
                <w:ins w:id="2960" w:author="Arjan" w:date="2014-09-08T18:05:00Z"/>
                <w:rFonts w:ascii="Arial" w:eastAsia="Times New Roman" w:hAnsi="Arial" w:cs="Arial"/>
                <w:color w:val="000000"/>
                <w:sz w:val="20"/>
                <w:szCs w:val="20"/>
              </w:rPr>
            </w:pPr>
            <w:ins w:id="2961" w:author="Arjan" w:date="2014-09-08T18:05:00Z">
              <w:r w:rsidRPr="00CF1DA2">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14:paraId="13B3DA93" w14:textId="77777777" w:rsidR="00ED4564" w:rsidRPr="00CF1DA2" w:rsidRDefault="00ED4564" w:rsidP="003C376A">
            <w:pPr>
              <w:autoSpaceDE w:val="0"/>
              <w:autoSpaceDN w:val="0"/>
              <w:adjustRightInd w:val="0"/>
              <w:spacing w:after="0" w:line="240" w:lineRule="auto"/>
              <w:rPr>
                <w:ins w:id="2962" w:author="Arjan" w:date="2014-09-08T18:05:00Z"/>
                <w:rFonts w:ascii="Arial" w:eastAsia="Times New Roman" w:hAnsi="Arial" w:cs="Arial"/>
                <w:color w:val="000000"/>
                <w:sz w:val="20"/>
                <w:szCs w:val="20"/>
              </w:rPr>
            </w:pPr>
            <w:ins w:id="2963" w:author="Arjan" w:date="2014-09-08T18:05:00Z">
              <w:r w:rsidRPr="00CF1DA2">
                <w:rPr>
                  <w:rFonts w:ascii="Arial" w:eastAsia="Times New Roman" w:hAnsi="Arial" w:cs="Arial"/>
                  <w:color w:val="000000"/>
                  <w:sz w:val="20"/>
                  <w:szCs w:val="20"/>
                </w:rPr>
                <w:t>Nee</w:t>
              </w:r>
            </w:ins>
          </w:p>
        </w:tc>
      </w:tr>
      <w:tr w:rsidR="00ED4564" w:rsidRPr="00CF1DA2" w14:paraId="0A7B0059" w14:textId="77777777" w:rsidTr="003C376A">
        <w:trPr>
          <w:ins w:id="2964" w:author="Arjan" w:date="2014-09-08T18:05:00Z"/>
        </w:trPr>
        <w:tc>
          <w:tcPr>
            <w:tcW w:w="3690" w:type="dxa"/>
            <w:tcBorders>
              <w:top w:val="nil"/>
              <w:left w:val="nil"/>
              <w:bottom w:val="nil"/>
              <w:right w:val="nil"/>
            </w:tcBorders>
          </w:tcPr>
          <w:p w14:paraId="045C87BE" w14:textId="77777777" w:rsidR="00ED4564" w:rsidRPr="00CF1DA2" w:rsidRDefault="00ED4564" w:rsidP="003C376A">
            <w:pPr>
              <w:autoSpaceDE w:val="0"/>
              <w:autoSpaceDN w:val="0"/>
              <w:adjustRightInd w:val="0"/>
              <w:spacing w:after="0" w:line="240" w:lineRule="auto"/>
              <w:rPr>
                <w:ins w:id="2965"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14:paraId="6CD03480" w14:textId="77777777" w:rsidR="00ED4564" w:rsidRPr="00CF1DA2" w:rsidRDefault="00ED4564" w:rsidP="003C376A">
            <w:pPr>
              <w:autoSpaceDE w:val="0"/>
              <w:autoSpaceDN w:val="0"/>
              <w:adjustRightInd w:val="0"/>
              <w:spacing w:after="0" w:line="240" w:lineRule="auto"/>
              <w:rPr>
                <w:ins w:id="2966" w:author="Arjan" w:date="2014-09-08T18:05:00Z"/>
                <w:rFonts w:ascii="Arial" w:eastAsia="Times New Roman" w:hAnsi="Arial" w:cs="Arial"/>
                <w:color w:val="000000"/>
                <w:sz w:val="20"/>
                <w:szCs w:val="20"/>
              </w:rPr>
            </w:pPr>
          </w:p>
        </w:tc>
      </w:tr>
      <w:tr w:rsidR="00ED4564" w:rsidRPr="00CF1DA2" w14:paraId="40114B38" w14:textId="77777777" w:rsidTr="003C376A">
        <w:trPr>
          <w:ins w:id="2967" w:author="Arjan" w:date="2014-09-08T18:05:00Z"/>
        </w:trPr>
        <w:tc>
          <w:tcPr>
            <w:tcW w:w="3690" w:type="dxa"/>
            <w:tcBorders>
              <w:top w:val="nil"/>
              <w:left w:val="nil"/>
              <w:bottom w:val="nil"/>
              <w:right w:val="nil"/>
            </w:tcBorders>
          </w:tcPr>
          <w:p w14:paraId="2BC914E6" w14:textId="77777777" w:rsidR="00ED4564" w:rsidRPr="00CF1DA2" w:rsidRDefault="00ED4564" w:rsidP="003C376A">
            <w:pPr>
              <w:autoSpaceDE w:val="0"/>
              <w:autoSpaceDN w:val="0"/>
              <w:adjustRightInd w:val="0"/>
              <w:spacing w:after="0" w:line="240" w:lineRule="auto"/>
              <w:rPr>
                <w:ins w:id="2968" w:author="Arjan" w:date="2014-09-08T18:05:00Z"/>
                <w:rFonts w:ascii="Arial" w:eastAsia="Times New Roman" w:hAnsi="Arial" w:cs="Arial"/>
                <w:color w:val="000000"/>
                <w:sz w:val="20"/>
                <w:szCs w:val="20"/>
              </w:rPr>
            </w:pPr>
            <w:ins w:id="2969" w:author="Arjan" w:date="2014-09-08T18:05:00Z">
              <w:r w:rsidRPr="00CF1DA2">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14:paraId="5C3388BB" w14:textId="77777777" w:rsidR="00ED4564" w:rsidRPr="00CF1DA2" w:rsidRDefault="00ED4564" w:rsidP="003C376A">
            <w:pPr>
              <w:autoSpaceDE w:val="0"/>
              <w:autoSpaceDN w:val="0"/>
              <w:adjustRightInd w:val="0"/>
              <w:spacing w:after="0" w:line="240" w:lineRule="auto"/>
              <w:rPr>
                <w:ins w:id="2970" w:author="Arjan" w:date="2014-09-08T18:05:00Z"/>
                <w:rFonts w:ascii="Arial" w:eastAsia="Times New Roman" w:hAnsi="Arial" w:cs="Arial"/>
                <w:color w:val="000000"/>
                <w:sz w:val="20"/>
                <w:szCs w:val="20"/>
              </w:rPr>
            </w:pPr>
            <w:ins w:id="2971" w:author="Arjan" w:date="2014-09-08T18:05:00Z">
              <w:r w:rsidRPr="00CF1DA2">
                <w:rPr>
                  <w:rFonts w:ascii="Arial" w:eastAsia="Times New Roman" w:hAnsi="Arial" w:cs="Arial"/>
                  <w:color w:val="000000"/>
                  <w:sz w:val="20"/>
                  <w:szCs w:val="20"/>
                </w:rPr>
                <w:t>Nee</w:t>
              </w:r>
            </w:ins>
          </w:p>
        </w:tc>
      </w:tr>
      <w:tr w:rsidR="00ED4564" w:rsidRPr="00CF1DA2" w14:paraId="1E7EBBDF" w14:textId="77777777" w:rsidTr="003C376A">
        <w:trPr>
          <w:ins w:id="2972" w:author="Arjan" w:date="2014-09-08T18:05:00Z"/>
        </w:trPr>
        <w:tc>
          <w:tcPr>
            <w:tcW w:w="3690" w:type="dxa"/>
            <w:tcBorders>
              <w:top w:val="nil"/>
              <w:left w:val="nil"/>
              <w:bottom w:val="nil"/>
              <w:right w:val="nil"/>
            </w:tcBorders>
          </w:tcPr>
          <w:p w14:paraId="727F82A6" w14:textId="77777777" w:rsidR="00ED4564" w:rsidRPr="00CF1DA2" w:rsidRDefault="00ED4564" w:rsidP="003C376A">
            <w:pPr>
              <w:autoSpaceDE w:val="0"/>
              <w:autoSpaceDN w:val="0"/>
              <w:adjustRightInd w:val="0"/>
              <w:spacing w:after="0" w:line="240" w:lineRule="auto"/>
              <w:rPr>
                <w:ins w:id="2973"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14:paraId="20C41C4F" w14:textId="77777777" w:rsidR="00ED4564" w:rsidRPr="00CF1DA2" w:rsidRDefault="00ED4564" w:rsidP="003C376A">
            <w:pPr>
              <w:autoSpaceDE w:val="0"/>
              <w:autoSpaceDN w:val="0"/>
              <w:adjustRightInd w:val="0"/>
              <w:spacing w:after="0" w:line="240" w:lineRule="auto"/>
              <w:rPr>
                <w:ins w:id="2974" w:author="Arjan" w:date="2014-09-08T18:05:00Z"/>
                <w:rFonts w:ascii="Arial" w:eastAsia="Times New Roman" w:hAnsi="Arial" w:cs="Arial"/>
                <w:color w:val="000000"/>
                <w:sz w:val="20"/>
                <w:szCs w:val="20"/>
              </w:rPr>
            </w:pPr>
          </w:p>
        </w:tc>
      </w:tr>
      <w:tr w:rsidR="00ED4564" w:rsidRPr="00CF1DA2" w14:paraId="2AB8C1F7" w14:textId="77777777" w:rsidTr="003C376A">
        <w:trPr>
          <w:ins w:id="2975" w:author="Arjan" w:date="2014-09-08T18:05:00Z"/>
        </w:trPr>
        <w:tc>
          <w:tcPr>
            <w:tcW w:w="3690" w:type="dxa"/>
            <w:tcBorders>
              <w:top w:val="nil"/>
              <w:left w:val="nil"/>
              <w:bottom w:val="nil"/>
              <w:right w:val="nil"/>
            </w:tcBorders>
          </w:tcPr>
          <w:p w14:paraId="7EFA2430" w14:textId="77777777" w:rsidR="00ED4564" w:rsidRPr="00CF1DA2" w:rsidRDefault="00ED4564" w:rsidP="003C376A">
            <w:pPr>
              <w:autoSpaceDE w:val="0"/>
              <w:autoSpaceDN w:val="0"/>
              <w:adjustRightInd w:val="0"/>
              <w:spacing w:after="0" w:line="240" w:lineRule="auto"/>
              <w:rPr>
                <w:ins w:id="2976" w:author="Arjan" w:date="2014-09-08T18:05:00Z"/>
                <w:rFonts w:ascii="Arial" w:eastAsia="Times New Roman" w:hAnsi="Arial" w:cs="Arial"/>
                <w:color w:val="000000"/>
                <w:sz w:val="20"/>
                <w:szCs w:val="20"/>
              </w:rPr>
            </w:pPr>
            <w:ins w:id="2977" w:author="Arjan" w:date="2014-09-08T18:05:00Z">
              <w:r w:rsidRPr="00CF1DA2">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5D4B3EE5" w14:textId="77777777" w:rsidR="00ED4564" w:rsidRPr="00CF1DA2" w:rsidRDefault="00ED4564" w:rsidP="003C376A">
            <w:pPr>
              <w:autoSpaceDE w:val="0"/>
              <w:autoSpaceDN w:val="0"/>
              <w:adjustRightInd w:val="0"/>
              <w:spacing w:after="0" w:line="240" w:lineRule="auto"/>
              <w:rPr>
                <w:ins w:id="2978" w:author="Arjan" w:date="2014-09-08T18:05:00Z"/>
                <w:rFonts w:ascii="Arial" w:eastAsia="Times New Roman" w:hAnsi="Arial" w:cs="Arial"/>
                <w:color w:val="000000"/>
                <w:sz w:val="20"/>
                <w:szCs w:val="20"/>
              </w:rPr>
            </w:pPr>
            <w:ins w:id="2979" w:author="Arjan" w:date="2014-09-08T18:05:00Z">
              <w:r w:rsidRPr="00CF1DA2">
                <w:rPr>
                  <w:rFonts w:ascii="Arial" w:eastAsia="Times New Roman" w:hAnsi="Arial" w:cs="Arial"/>
                  <w:color w:val="000000"/>
                  <w:sz w:val="20"/>
                  <w:szCs w:val="20"/>
                </w:rPr>
                <w:t>Gemeentelijk kerngegeven</w:t>
              </w:r>
            </w:ins>
          </w:p>
        </w:tc>
      </w:tr>
      <w:tr w:rsidR="00ED4564" w:rsidRPr="00CF1DA2" w14:paraId="290DBE95" w14:textId="77777777" w:rsidTr="003C376A">
        <w:trPr>
          <w:ins w:id="2980" w:author="Arjan" w:date="2014-09-08T18:05:00Z"/>
        </w:trPr>
        <w:tc>
          <w:tcPr>
            <w:tcW w:w="3690" w:type="dxa"/>
            <w:tcBorders>
              <w:top w:val="nil"/>
              <w:left w:val="nil"/>
              <w:bottom w:val="nil"/>
              <w:right w:val="nil"/>
            </w:tcBorders>
          </w:tcPr>
          <w:p w14:paraId="0CF5F45B" w14:textId="77777777" w:rsidR="00ED4564" w:rsidRPr="00CF1DA2" w:rsidRDefault="00ED4564" w:rsidP="003C376A">
            <w:pPr>
              <w:autoSpaceDE w:val="0"/>
              <w:autoSpaceDN w:val="0"/>
              <w:adjustRightInd w:val="0"/>
              <w:spacing w:after="0" w:line="240" w:lineRule="auto"/>
              <w:rPr>
                <w:ins w:id="2981"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14:paraId="52ABEF72" w14:textId="77777777" w:rsidR="00ED4564" w:rsidRPr="00CF1DA2" w:rsidRDefault="00ED4564" w:rsidP="003C376A">
            <w:pPr>
              <w:autoSpaceDE w:val="0"/>
              <w:autoSpaceDN w:val="0"/>
              <w:adjustRightInd w:val="0"/>
              <w:spacing w:after="0" w:line="240" w:lineRule="auto"/>
              <w:rPr>
                <w:ins w:id="2982" w:author="Arjan" w:date="2014-09-08T18:05:00Z"/>
                <w:rFonts w:ascii="Arial" w:eastAsia="Times New Roman" w:hAnsi="Arial" w:cs="Arial"/>
                <w:color w:val="000000"/>
                <w:sz w:val="20"/>
                <w:szCs w:val="20"/>
              </w:rPr>
            </w:pPr>
          </w:p>
        </w:tc>
      </w:tr>
      <w:tr w:rsidR="00ED4564" w:rsidRPr="00CF1DA2" w14:paraId="692C74EF" w14:textId="77777777" w:rsidTr="003C376A">
        <w:trPr>
          <w:ins w:id="2983" w:author="Arjan" w:date="2014-09-08T18:05:00Z"/>
        </w:trPr>
        <w:tc>
          <w:tcPr>
            <w:tcW w:w="3690" w:type="dxa"/>
            <w:tcBorders>
              <w:top w:val="nil"/>
              <w:left w:val="nil"/>
              <w:bottom w:val="nil"/>
              <w:right w:val="nil"/>
            </w:tcBorders>
          </w:tcPr>
          <w:p w14:paraId="0F552FA0" w14:textId="77777777" w:rsidR="00ED4564" w:rsidRPr="00CF1DA2" w:rsidRDefault="00ED4564" w:rsidP="003C376A">
            <w:pPr>
              <w:autoSpaceDE w:val="0"/>
              <w:autoSpaceDN w:val="0"/>
              <w:adjustRightInd w:val="0"/>
              <w:spacing w:after="0" w:line="240" w:lineRule="auto"/>
              <w:rPr>
                <w:ins w:id="2984" w:author="Arjan" w:date="2014-09-08T18:05:00Z"/>
                <w:rFonts w:ascii="Arial" w:eastAsia="Times New Roman" w:hAnsi="Arial" w:cs="Arial"/>
                <w:b/>
                <w:bCs/>
                <w:color w:val="000000"/>
                <w:sz w:val="20"/>
                <w:szCs w:val="20"/>
              </w:rPr>
            </w:pPr>
            <w:ins w:id="2985" w:author="Arjan" w:date="2014-09-08T18:05:00Z">
              <w:r w:rsidRPr="00CF1DA2">
                <w:rPr>
                  <w:rFonts w:ascii="Arial" w:eastAsia="Times New Roman" w:hAnsi="Arial" w:cs="Arial"/>
                  <w:b/>
                  <w:bCs/>
                  <w:color w:val="000000"/>
                  <w:sz w:val="20"/>
                  <w:szCs w:val="20"/>
                </w:rPr>
                <w:t>Regels relatiesoort</w:t>
              </w:r>
            </w:ins>
          </w:p>
        </w:tc>
        <w:tc>
          <w:tcPr>
            <w:tcW w:w="5670" w:type="dxa"/>
            <w:tcBorders>
              <w:top w:val="nil"/>
              <w:left w:val="nil"/>
              <w:bottom w:val="nil"/>
              <w:right w:val="nil"/>
            </w:tcBorders>
          </w:tcPr>
          <w:p w14:paraId="5210CA44" w14:textId="77777777" w:rsidR="00ED4564" w:rsidRPr="00CF1DA2" w:rsidRDefault="005B4451" w:rsidP="003C376A">
            <w:pPr>
              <w:autoSpaceDE w:val="0"/>
              <w:autoSpaceDN w:val="0"/>
              <w:adjustRightInd w:val="0"/>
              <w:spacing w:after="0" w:line="240" w:lineRule="auto"/>
              <w:rPr>
                <w:ins w:id="2986" w:author="Arjan" w:date="2014-09-08T18:05:00Z"/>
                <w:rFonts w:ascii="Arial" w:eastAsia="Times New Roman" w:hAnsi="Arial" w:cs="Arial"/>
                <w:color w:val="000000"/>
                <w:sz w:val="20"/>
                <w:szCs w:val="20"/>
              </w:rPr>
            </w:pPr>
            <w:ins w:id="2987" w:author="Arjan" w:date="2014-09-08T18:35:00Z">
              <w:r>
                <w:rPr>
                  <w:rFonts w:ascii="Arial" w:eastAsia="Times New Roman" w:hAnsi="Arial" w:cs="Arial"/>
                  <w:color w:val="000000"/>
                  <w:sz w:val="20"/>
                  <w:szCs w:val="20"/>
                </w:rPr>
                <w:t>-</w:t>
              </w:r>
            </w:ins>
          </w:p>
        </w:tc>
      </w:tr>
      <w:tr w:rsidR="00ED4564" w:rsidRPr="00CF1DA2" w14:paraId="04CC0907" w14:textId="77777777" w:rsidTr="003C376A">
        <w:trPr>
          <w:ins w:id="2988" w:author="Arjan" w:date="2014-09-08T18:05:00Z"/>
        </w:trPr>
        <w:tc>
          <w:tcPr>
            <w:tcW w:w="3690" w:type="dxa"/>
            <w:tcBorders>
              <w:top w:val="nil"/>
              <w:left w:val="nil"/>
              <w:bottom w:val="nil"/>
              <w:right w:val="nil"/>
            </w:tcBorders>
          </w:tcPr>
          <w:p w14:paraId="698ED3AE" w14:textId="77777777" w:rsidR="00ED4564" w:rsidRPr="00CF1DA2" w:rsidRDefault="00ED4564" w:rsidP="003C376A">
            <w:pPr>
              <w:autoSpaceDE w:val="0"/>
              <w:autoSpaceDN w:val="0"/>
              <w:adjustRightInd w:val="0"/>
              <w:spacing w:after="0" w:line="240" w:lineRule="auto"/>
              <w:rPr>
                <w:ins w:id="2989" w:author="Arjan" w:date="2014-09-08T18:05:00Z"/>
                <w:rFonts w:ascii="Arial" w:eastAsia="Times New Roman" w:hAnsi="Arial" w:cs="Arial"/>
                <w:b/>
                <w:bCs/>
                <w:color w:val="000000"/>
                <w:sz w:val="20"/>
                <w:szCs w:val="20"/>
              </w:rPr>
            </w:pPr>
          </w:p>
        </w:tc>
        <w:tc>
          <w:tcPr>
            <w:tcW w:w="5670" w:type="dxa"/>
            <w:tcBorders>
              <w:top w:val="nil"/>
              <w:left w:val="nil"/>
              <w:bottom w:val="nil"/>
              <w:right w:val="nil"/>
            </w:tcBorders>
          </w:tcPr>
          <w:p w14:paraId="275BB8C4" w14:textId="77777777" w:rsidR="00ED4564" w:rsidRPr="00CF1DA2" w:rsidRDefault="00ED4564" w:rsidP="003C376A">
            <w:pPr>
              <w:autoSpaceDE w:val="0"/>
              <w:autoSpaceDN w:val="0"/>
              <w:adjustRightInd w:val="0"/>
              <w:spacing w:after="0" w:line="240" w:lineRule="auto"/>
              <w:rPr>
                <w:ins w:id="2990" w:author="Arjan" w:date="2014-09-08T18:05:00Z"/>
                <w:rFonts w:ascii="Arial" w:eastAsia="Times New Roman" w:hAnsi="Arial" w:cs="Arial"/>
                <w:b/>
                <w:bCs/>
                <w:color w:val="000000"/>
                <w:sz w:val="20"/>
                <w:szCs w:val="20"/>
              </w:rPr>
            </w:pPr>
          </w:p>
        </w:tc>
      </w:tr>
    </w:tbl>
    <w:p w14:paraId="22831282" w14:textId="77777777" w:rsidR="00ED4564" w:rsidRDefault="00ED4564" w:rsidP="00ED4564">
      <w:pPr>
        <w:rPr>
          <w:ins w:id="2991" w:author="Arjan" w:date="2014-09-08T18:35:00Z"/>
        </w:rPr>
      </w:pPr>
    </w:p>
    <w:p w14:paraId="1969CB36" w14:textId="77777777" w:rsidR="0058622B" w:rsidRPr="003E7E75" w:rsidRDefault="00DA5D93" w:rsidP="0058622B">
      <w:pPr>
        <w:autoSpaceDE w:val="0"/>
        <w:autoSpaceDN w:val="0"/>
        <w:adjustRightInd w:val="0"/>
        <w:spacing w:before="240" w:after="60" w:line="240" w:lineRule="auto"/>
        <w:outlineLvl w:val="3"/>
        <w:rPr>
          <w:ins w:id="2992" w:author="Arjan" w:date="2014-09-08T18:37:00Z"/>
          <w:rFonts w:ascii="Arial" w:eastAsia="Times New Roman" w:hAnsi="Arial" w:cs="Arial"/>
          <w:b/>
          <w:bCs/>
          <w:color w:val="004080"/>
          <w:sz w:val="24"/>
          <w:szCs w:val="24"/>
        </w:rPr>
      </w:pPr>
      <w:ins w:id="2993" w:author="Arjan" w:date="2014-09-08T18:37:00Z">
        <w:r w:rsidRPr="003E7E75">
          <w:rPr>
            <w:rFonts w:ascii="Arial" w:eastAsia="Times New Roman" w:hAnsi="Arial" w:cs="Arial"/>
            <w:b/>
            <w:bCs/>
            <w:color w:val="004080"/>
            <w:sz w:val="24"/>
            <w:szCs w:val="24"/>
          </w:rPr>
          <w:fldChar w:fldCharType="begin" w:fldLock="1"/>
        </w:r>
        <w:r w:rsidR="0058622B" w:rsidRPr="003E7E75">
          <w:rPr>
            <w:rFonts w:ascii="Arial" w:eastAsia="Times New Roman" w:hAnsi="Arial" w:cs="Arial"/>
            <w:b/>
            <w:bCs/>
            <w:color w:val="004080"/>
            <w:sz w:val="24"/>
            <w:szCs w:val="24"/>
          </w:rPr>
          <w:instrText>MERGEFIELD Element.Stereotype</w:instrText>
        </w:r>
        <w:r w:rsidRPr="003E7E75">
          <w:rPr>
            <w:rFonts w:ascii="Arial" w:eastAsia="Times New Roman" w:hAnsi="Arial" w:cs="Arial"/>
            <w:b/>
            <w:bCs/>
            <w:color w:val="004080"/>
            <w:sz w:val="24"/>
            <w:szCs w:val="24"/>
          </w:rPr>
          <w:fldChar w:fldCharType="separate"/>
        </w:r>
        <w:r w:rsidR="0058622B" w:rsidRPr="003E7E75">
          <w:rPr>
            <w:rFonts w:ascii="Arial" w:eastAsia="Times New Roman" w:hAnsi="Arial" w:cs="Arial"/>
            <w:b/>
            <w:bCs/>
            <w:color w:val="004080"/>
            <w:sz w:val="24"/>
            <w:szCs w:val="24"/>
          </w:rPr>
          <w:t>«Relatieklasse»</w:t>
        </w:r>
        <w:r w:rsidRPr="003E7E75">
          <w:rPr>
            <w:rFonts w:ascii="Arial" w:eastAsia="Times New Roman" w:hAnsi="Arial" w:cs="Arial"/>
            <w:b/>
            <w:bCs/>
            <w:color w:val="004080"/>
            <w:sz w:val="24"/>
            <w:szCs w:val="24"/>
          </w:rPr>
          <w:fldChar w:fldCharType="end"/>
        </w:r>
        <w:r w:rsidR="0058622B" w:rsidRPr="003E7E75">
          <w:rPr>
            <w:rFonts w:ascii="Arial" w:eastAsia="Times New Roman" w:hAnsi="Arial" w:cs="Arial"/>
            <w:b/>
            <w:bCs/>
            <w:color w:val="004080"/>
            <w:sz w:val="24"/>
            <w:szCs w:val="24"/>
          </w:rPr>
          <w:t xml:space="preserve"> </w:t>
        </w:r>
        <w:r w:rsidR="0058622B">
          <w:rPr>
            <w:rFonts w:ascii="Arial" w:eastAsia="Times New Roman" w:hAnsi="Arial" w:cs="Arial"/>
            <w:b/>
            <w:bCs/>
            <w:color w:val="004080"/>
            <w:sz w:val="24"/>
            <w:szCs w:val="24"/>
          </w:rPr>
          <w:t>VERZENDING</w:t>
        </w:r>
      </w:ins>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58622B" w:rsidRPr="003E7E75" w14:paraId="4887D933" w14:textId="77777777" w:rsidTr="002A0D87">
        <w:trPr>
          <w:ins w:id="2994" w:author="Arjan" w:date="2014-09-08T18:37:00Z"/>
        </w:trPr>
        <w:tc>
          <w:tcPr>
            <w:tcW w:w="3600" w:type="dxa"/>
            <w:tcBorders>
              <w:top w:val="nil"/>
              <w:left w:val="nil"/>
              <w:bottom w:val="nil"/>
              <w:right w:val="nil"/>
            </w:tcBorders>
          </w:tcPr>
          <w:p w14:paraId="0AA5A31F" w14:textId="77777777" w:rsidR="0058622B" w:rsidRPr="003E7E75" w:rsidRDefault="0058622B" w:rsidP="003C376A">
            <w:pPr>
              <w:autoSpaceDE w:val="0"/>
              <w:autoSpaceDN w:val="0"/>
              <w:adjustRightInd w:val="0"/>
              <w:rPr>
                <w:ins w:id="2995" w:author="Arjan" w:date="2014-09-08T18:37:00Z"/>
                <w:rFonts w:ascii="Arial" w:eastAsia="Times New Roman" w:hAnsi="Arial" w:cs="Arial"/>
                <w:b/>
                <w:color w:val="000000"/>
                <w:sz w:val="20"/>
                <w:szCs w:val="24"/>
              </w:rPr>
            </w:pPr>
            <w:ins w:id="2996" w:author="Arjan" w:date="2014-09-08T18:37:00Z">
              <w:r w:rsidRPr="003E7E75">
                <w:rPr>
                  <w:rFonts w:ascii="Arial" w:eastAsia="Times New Roman" w:hAnsi="Arial" w:cs="Arial"/>
                  <w:b/>
                  <w:bCs/>
                  <w:color w:val="000000"/>
                  <w:sz w:val="20"/>
                  <w:szCs w:val="20"/>
                </w:rPr>
                <w:t xml:space="preserve">Naam </w:t>
              </w:r>
              <w:r w:rsidRPr="003E7E75">
                <w:rPr>
                  <w:rFonts w:ascii="Calibri" w:eastAsia="Times New Roman" w:hAnsi="Calibri" w:cs="Calibri"/>
                  <w:b/>
                  <w:bCs/>
                  <w:color w:val="000000"/>
                </w:rPr>
                <w:t>relatieklasse</w:t>
              </w:r>
            </w:ins>
          </w:p>
        </w:tc>
        <w:tc>
          <w:tcPr>
            <w:tcW w:w="5760" w:type="dxa"/>
            <w:gridSpan w:val="3"/>
            <w:tcBorders>
              <w:top w:val="nil"/>
              <w:left w:val="nil"/>
              <w:bottom w:val="nil"/>
              <w:right w:val="nil"/>
            </w:tcBorders>
          </w:tcPr>
          <w:p w14:paraId="0F6FA133" w14:textId="77777777" w:rsidR="0058622B" w:rsidRPr="003E7E75" w:rsidRDefault="0058622B" w:rsidP="003C376A">
            <w:pPr>
              <w:autoSpaceDE w:val="0"/>
              <w:autoSpaceDN w:val="0"/>
              <w:adjustRightInd w:val="0"/>
              <w:spacing w:after="0" w:line="240" w:lineRule="auto"/>
              <w:rPr>
                <w:ins w:id="2997" w:author="Arjan" w:date="2014-09-08T18:37:00Z"/>
                <w:rFonts w:ascii="Arial" w:eastAsia="Times New Roman" w:hAnsi="Arial" w:cs="Arial"/>
                <w:color w:val="000000"/>
                <w:sz w:val="20"/>
                <w:szCs w:val="24"/>
              </w:rPr>
            </w:pPr>
            <w:ins w:id="2998" w:author="Arjan" w:date="2014-09-08T18:37:00Z">
              <w:r>
                <w:rPr>
                  <w:rFonts w:ascii="Arial" w:hAnsi="Arial" w:cs="Arial"/>
                  <w:sz w:val="20"/>
                  <w:szCs w:val="24"/>
                  <w:lang w:val="en-AU"/>
                </w:rPr>
                <w:t>VERZENDING</w:t>
              </w:r>
            </w:ins>
          </w:p>
        </w:tc>
      </w:tr>
      <w:tr w:rsidR="0058622B" w:rsidRPr="005C14BE" w14:paraId="33C1B7FA" w14:textId="77777777" w:rsidTr="002A0D87">
        <w:trPr>
          <w:trHeight w:val="230"/>
          <w:ins w:id="2999" w:author="Arjan" w:date="2014-09-08T18:37:00Z"/>
        </w:trPr>
        <w:tc>
          <w:tcPr>
            <w:tcW w:w="3600" w:type="dxa"/>
            <w:tcBorders>
              <w:top w:val="nil"/>
              <w:left w:val="nil"/>
              <w:bottom w:val="nil"/>
              <w:right w:val="nil"/>
            </w:tcBorders>
          </w:tcPr>
          <w:p w14:paraId="1EA451CC" w14:textId="77777777" w:rsidR="0058622B" w:rsidRPr="003E7E75" w:rsidRDefault="0058622B" w:rsidP="003C376A">
            <w:pPr>
              <w:autoSpaceDE w:val="0"/>
              <w:autoSpaceDN w:val="0"/>
              <w:adjustRightInd w:val="0"/>
              <w:rPr>
                <w:ins w:id="3000" w:author="Arjan" w:date="2014-09-08T18:37:00Z"/>
                <w:rFonts w:ascii="Arial" w:eastAsia="Times New Roman" w:hAnsi="Arial" w:cs="Arial"/>
                <w:b/>
                <w:color w:val="000000"/>
                <w:sz w:val="20"/>
                <w:szCs w:val="24"/>
              </w:rPr>
            </w:pPr>
            <w:ins w:id="3001" w:author="Arjan" w:date="2014-09-08T18:37:00Z">
              <w:r w:rsidRPr="003E7E75">
                <w:rPr>
                  <w:rFonts w:ascii="Arial" w:eastAsia="Times New Roman" w:hAnsi="Arial" w:cs="Arial"/>
                  <w:b/>
                  <w:color w:val="000000"/>
                  <w:sz w:val="20"/>
                  <w:szCs w:val="24"/>
                </w:rPr>
                <w:t xml:space="preserve">Definitie </w:t>
              </w:r>
              <w:r w:rsidRPr="003E7E75">
                <w:rPr>
                  <w:rFonts w:ascii="Calibri" w:eastAsia="Times New Roman" w:hAnsi="Calibri" w:cs="Arial"/>
                  <w:b/>
                  <w:color w:val="000000"/>
                  <w:szCs w:val="24"/>
                </w:rPr>
                <w:t>relatieklasse</w:t>
              </w:r>
            </w:ins>
          </w:p>
        </w:tc>
        <w:tc>
          <w:tcPr>
            <w:tcW w:w="5760" w:type="dxa"/>
            <w:gridSpan w:val="3"/>
            <w:tcBorders>
              <w:top w:val="nil"/>
              <w:left w:val="nil"/>
              <w:bottom w:val="nil"/>
              <w:right w:val="nil"/>
            </w:tcBorders>
          </w:tcPr>
          <w:p w14:paraId="20E2B18A" w14:textId="77777777" w:rsidR="0058622B" w:rsidRPr="00DD0F4F" w:rsidRDefault="00DA5D93" w:rsidP="003C376A">
            <w:pPr>
              <w:autoSpaceDE w:val="0"/>
              <w:autoSpaceDN w:val="0"/>
              <w:adjustRightInd w:val="0"/>
              <w:spacing w:after="0" w:line="240" w:lineRule="auto"/>
              <w:rPr>
                <w:ins w:id="3002" w:author="Arjan" w:date="2014-09-08T18:37:00Z"/>
                <w:rFonts w:ascii="Arial" w:eastAsia="Times New Roman" w:hAnsi="Arial" w:cs="Arial"/>
                <w:b/>
                <w:color w:val="000000"/>
                <w:sz w:val="20"/>
                <w:szCs w:val="24"/>
                <w:lang w:val="nl-NL"/>
              </w:rPr>
            </w:pPr>
            <w:ins w:id="3003" w:author="Arjan" w:date="2014-09-08T18:37:00Z">
              <w:r w:rsidRPr="003E7E75">
                <w:rPr>
                  <w:rFonts w:ascii="Arial" w:hAnsi="Arial" w:cs="Arial"/>
                  <w:sz w:val="20"/>
                  <w:szCs w:val="24"/>
                  <w:lang w:val="en-AU"/>
                </w:rPr>
                <w:fldChar w:fldCharType="begin" w:fldLock="1"/>
              </w:r>
              <w:r w:rsidR="0058622B" w:rsidRPr="00DD0F4F">
                <w:rPr>
                  <w:rFonts w:ascii="Arial" w:hAnsi="Arial" w:cs="Arial"/>
                  <w:sz w:val="20"/>
                  <w:szCs w:val="24"/>
                  <w:lang w:val="nl-NL"/>
                </w:rPr>
                <w:instrText xml:space="preserve">MERGEFIELD </w:instrText>
              </w:r>
              <w:r w:rsidR="0058622B" w:rsidRPr="00DD0F4F">
                <w:rPr>
                  <w:rFonts w:ascii="Arial" w:eastAsia="Times New Roman" w:hAnsi="Arial" w:cs="Arial"/>
                  <w:color w:val="000000"/>
                  <w:sz w:val="20"/>
                  <w:szCs w:val="24"/>
                  <w:lang w:val="nl-NL"/>
                </w:rPr>
                <w:instrText>Element.Notes</w:instrText>
              </w:r>
              <w:r w:rsidRPr="003E7E75">
                <w:rPr>
                  <w:rFonts w:ascii="Arial" w:hAnsi="Arial" w:cs="Arial"/>
                  <w:sz w:val="20"/>
                  <w:szCs w:val="24"/>
                  <w:lang w:val="en-AU"/>
                </w:rPr>
                <w:fldChar w:fldCharType="separate"/>
              </w:r>
            </w:ins>
            <w:ins w:id="3004" w:author="Arjan" w:date="2014-09-08T18:38:00Z">
              <w:r w:rsidR="0058622B" w:rsidRPr="00DD0F4F">
                <w:rPr>
                  <w:rFonts w:ascii="Arial" w:eastAsia="Times New Roman" w:hAnsi="Arial" w:cs="Arial"/>
                  <w:color w:val="000000"/>
                  <w:sz w:val="20"/>
                  <w:szCs w:val="20"/>
                  <w:lang w:val="nl-NL"/>
                </w:rPr>
                <w:t xml:space="preserve"> De BETROKKENE waarvan het INFORMATIEOBJECT is ontvangen of waaraan het is verzonden</w:t>
              </w:r>
            </w:ins>
            <w:ins w:id="3005" w:author="Arjan" w:date="2014-09-08T18:37:00Z">
              <w:r w:rsidR="0058622B" w:rsidRPr="00DD0F4F">
                <w:rPr>
                  <w:rFonts w:ascii="Arial" w:eastAsia="Times New Roman" w:hAnsi="Arial" w:cs="Arial"/>
                  <w:color w:val="000000"/>
                  <w:sz w:val="20"/>
                  <w:szCs w:val="24"/>
                  <w:lang w:val="nl-NL"/>
                </w:rPr>
                <w:t>.</w:t>
              </w:r>
              <w:r w:rsidRPr="003E7E75">
                <w:rPr>
                  <w:rFonts w:ascii="Arial" w:hAnsi="Arial" w:cs="Arial"/>
                  <w:sz w:val="20"/>
                  <w:szCs w:val="24"/>
                  <w:lang w:val="en-AU"/>
                </w:rPr>
                <w:fldChar w:fldCharType="end"/>
              </w:r>
            </w:ins>
          </w:p>
        </w:tc>
      </w:tr>
      <w:tr w:rsidR="0058622B" w:rsidRPr="003E7E75" w14:paraId="27DBD6BC" w14:textId="77777777" w:rsidTr="002A0D87">
        <w:trPr>
          <w:ins w:id="3006" w:author="Arjan" w:date="2014-09-08T18:37:00Z"/>
        </w:trPr>
        <w:tc>
          <w:tcPr>
            <w:tcW w:w="3600" w:type="dxa"/>
            <w:tcBorders>
              <w:top w:val="nil"/>
              <w:left w:val="nil"/>
              <w:bottom w:val="nil"/>
              <w:right w:val="nil"/>
            </w:tcBorders>
          </w:tcPr>
          <w:p w14:paraId="29BBB82E" w14:textId="77777777" w:rsidR="0058622B" w:rsidRPr="003E7E75" w:rsidRDefault="0058622B" w:rsidP="003C376A">
            <w:pPr>
              <w:autoSpaceDE w:val="0"/>
              <w:autoSpaceDN w:val="0"/>
              <w:adjustRightInd w:val="0"/>
              <w:spacing w:after="0" w:line="240" w:lineRule="auto"/>
              <w:rPr>
                <w:ins w:id="3007" w:author="Arjan" w:date="2014-09-08T18:37:00Z"/>
                <w:rFonts w:ascii="Arial" w:eastAsia="Times New Roman" w:hAnsi="Arial" w:cs="Arial"/>
                <w:color w:val="000000"/>
                <w:sz w:val="20"/>
                <w:szCs w:val="24"/>
              </w:rPr>
            </w:pPr>
            <w:ins w:id="3008" w:author="Arjan" w:date="2014-09-08T18:37:00Z">
              <w:r w:rsidRPr="003E7E75">
                <w:rPr>
                  <w:rFonts w:ascii="Arial" w:eastAsia="Times New Roman" w:hAnsi="Arial" w:cs="Arial"/>
                  <w:b/>
                  <w:color w:val="000000"/>
                  <w:sz w:val="20"/>
                  <w:szCs w:val="24"/>
                </w:rPr>
                <w:t>Overzicht Attributen</w:t>
              </w:r>
            </w:ins>
          </w:p>
        </w:tc>
        <w:tc>
          <w:tcPr>
            <w:tcW w:w="1080" w:type="dxa"/>
            <w:tcBorders>
              <w:top w:val="nil"/>
              <w:left w:val="nil"/>
              <w:bottom w:val="nil"/>
              <w:right w:val="nil"/>
            </w:tcBorders>
          </w:tcPr>
          <w:p w14:paraId="219585B1" w14:textId="77777777" w:rsidR="0058622B" w:rsidRPr="003E7E75" w:rsidRDefault="0058622B" w:rsidP="003C376A">
            <w:pPr>
              <w:autoSpaceDE w:val="0"/>
              <w:autoSpaceDN w:val="0"/>
              <w:adjustRightInd w:val="0"/>
              <w:spacing w:after="0" w:line="240" w:lineRule="auto"/>
              <w:rPr>
                <w:ins w:id="3009" w:author="Arjan" w:date="2014-09-08T18:37:00Z"/>
                <w:rFonts w:ascii="Arial" w:eastAsia="Times New Roman" w:hAnsi="Arial" w:cs="Arial"/>
                <w:color w:val="000000"/>
                <w:sz w:val="20"/>
                <w:szCs w:val="24"/>
              </w:rPr>
            </w:pPr>
            <w:ins w:id="3010" w:author="Arjan" w:date="2014-09-08T18:37:00Z">
              <w:r w:rsidRPr="003E7E75">
                <w:rPr>
                  <w:rFonts w:ascii="Arial" w:eastAsia="Times New Roman" w:hAnsi="Arial" w:cs="Arial"/>
                  <w:i/>
                  <w:color w:val="000000"/>
                  <w:sz w:val="20"/>
                  <w:szCs w:val="24"/>
                </w:rPr>
                <w:t>Code</w:t>
              </w:r>
            </w:ins>
          </w:p>
        </w:tc>
        <w:tc>
          <w:tcPr>
            <w:tcW w:w="3330" w:type="dxa"/>
            <w:tcBorders>
              <w:top w:val="nil"/>
              <w:left w:val="nil"/>
              <w:bottom w:val="nil"/>
              <w:right w:val="nil"/>
            </w:tcBorders>
          </w:tcPr>
          <w:p w14:paraId="0036ADFF" w14:textId="77777777" w:rsidR="0058622B" w:rsidRPr="003E7E75" w:rsidRDefault="0058622B" w:rsidP="003C376A">
            <w:pPr>
              <w:autoSpaceDE w:val="0"/>
              <w:autoSpaceDN w:val="0"/>
              <w:adjustRightInd w:val="0"/>
              <w:spacing w:after="0" w:line="240" w:lineRule="auto"/>
              <w:rPr>
                <w:ins w:id="3011" w:author="Arjan" w:date="2014-09-08T18:37:00Z"/>
                <w:rFonts w:ascii="Arial" w:eastAsia="Times New Roman" w:hAnsi="Arial" w:cs="Arial"/>
                <w:color w:val="000000"/>
                <w:sz w:val="20"/>
                <w:szCs w:val="24"/>
              </w:rPr>
            </w:pPr>
            <w:ins w:id="3012" w:author="Arjan" w:date="2014-09-08T18:37:00Z">
              <w:r w:rsidRPr="003E7E75">
                <w:rPr>
                  <w:rFonts w:ascii="Arial" w:eastAsia="Times New Roman" w:hAnsi="Arial" w:cs="Arial"/>
                  <w:i/>
                  <w:color w:val="000000"/>
                  <w:sz w:val="20"/>
                  <w:szCs w:val="24"/>
                </w:rPr>
                <w:t>Gegevensnaam</w:t>
              </w:r>
            </w:ins>
          </w:p>
        </w:tc>
        <w:tc>
          <w:tcPr>
            <w:tcW w:w="1350" w:type="dxa"/>
            <w:tcBorders>
              <w:top w:val="nil"/>
              <w:left w:val="nil"/>
              <w:bottom w:val="nil"/>
              <w:right w:val="nil"/>
            </w:tcBorders>
          </w:tcPr>
          <w:p w14:paraId="4CBDC92E" w14:textId="77777777" w:rsidR="0058622B" w:rsidRPr="003E7E75" w:rsidRDefault="0058622B" w:rsidP="003C376A">
            <w:pPr>
              <w:autoSpaceDE w:val="0"/>
              <w:autoSpaceDN w:val="0"/>
              <w:adjustRightInd w:val="0"/>
              <w:spacing w:after="0" w:line="240" w:lineRule="auto"/>
              <w:rPr>
                <w:ins w:id="3013" w:author="Arjan" w:date="2014-09-08T18:37:00Z"/>
                <w:rFonts w:ascii="Arial" w:eastAsia="Times New Roman" w:hAnsi="Arial" w:cs="Arial"/>
                <w:color w:val="000000"/>
                <w:sz w:val="20"/>
                <w:szCs w:val="24"/>
              </w:rPr>
            </w:pPr>
            <w:ins w:id="3014" w:author="Arjan" w:date="2014-09-08T18:37:00Z">
              <w:r w:rsidRPr="003E7E75">
                <w:rPr>
                  <w:rFonts w:ascii="Arial" w:eastAsia="Times New Roman" w:hAnsi="Arial" w:cs="Arial"/>
                  <w:i/>
                  <w:color w:val="000000"/>
                  <w:sz w:val="20"/>
                  <w:szCs w:val="24"/>
                </w:rPr>
                <w:t>Herkomst</w:t>
              </w:r>
            </w:ins>
          </w:p>
        </w:tc>
      </w:tr>
      <w:tr w:rsidR="0058622B" w:rsidRPr="003E7E75" w14:paraId="3D25F970" w14:textId="77777777" w:rsidTr="002A0D87">
        <w:trPr>
          <w:ins w:id="3015" w:author="Arjan" w:date="2014-09-08T18:37:00Z"/>
        </w:trPr>
        <w:tc>
          <w:tcPr>
            <w:tcW w:w="3600" w:type="dxa"/>
            <w:tcBorders>
              <w:top w:val="nil"/>
              <w:left w:val="nil"/>
              <w:bottom w:val="nil"/>
              <w:right w:val="nil"/>
            </w:tcBorders>
          </w:tcPr>
          <w:p w14:paraId="37C9B72D" w14:textId="77777777" w:rsidR="0058622B" w:rsidRPr="003E7E75" w:rsidRDefault="0058622B" w:rsidP="003C376A">
            <w:pPr>
              <w:autoSpaceDE w:val="0"/>
              <w:autoSpaceDN w:val="0"/>
              <w:adjustRightInd w:val="0"/>
              <w:spacing w:after="0" w:line="240" w:lineRule="auto"/>
              <w:rPr>
                <w:ins w:id="3016" w:author="Arjan" w:date="2014-09-08T18:37:00Z"/>
                <w:rFonts w:ascii="Arial" w:eastAsia="Times New Roman" w:hAnsi="Arial" w:cs="Arial"/>
                <w:color w:val="000000"/>
                <w:sz w:val="20"/>
                <w:szCs w:val="24"/>
              </w:rPr>
            </w:pPr>
          </w:p>
        </w:tc>
        <w:tc>
          <w:tcPr>
            <w:tcW w:w="1080" w:type="dxa"/>
            <w:tcBorders>
              <w:top w:val="nil"/>
              <w:left w:val="nil"/>
              <w:bottom w:val="nil"/>
              <w:right w:val="nil"/>
            </w:tcBorders>
          </w:tcPr>
          <w:p w14:paraId="5084FAC2" w14:textId="77777777" w:rsidR="0058622B" w:rsidRPr="003E7E75" w:rsidRDefault="0058622B" w:rsidP="003C376A">
            <w:pPr>
              <w:autoSpaceDE w:val="0"/>
              <w:autoSpaceDN w:val="0"/>
              <w:adjustRightInd w:val="0"/>
              <w:spacing w:after="0" w:line="240" w:lineRule="auto"/>
              <w:rPr>
                <w:ins w:id="3017" w:author="Arjan" w:date="2014-09-08T18:37:00Z"/>
                <w:rFonts w:ascii="Arial" w:eastAsia="Times New Roman" w:hAnsi="Arial" w:cs="Arial"/>
                <w:color w:val="000000"/>
                <w:sz w:val="20"/>
                <w:szCs w:val="24"/>
              </w:rPr>
            </w:pPr>
          </w:p>
        </w:tc>
        <w:tc>
          <w:tcPr>
            <w:tcW w:w="3330" w:type="dxa"/>
            <w:tcBorders>
              <w:top w:val="nil"/>
              <w:left w:val="nil"/>
              <w:bottom w:val="nil"/>
              <w:right w:val="nil"/>
            </w:tcBorders>
          </w:tcPr>
          <w:p w14:paraId="1894D446" w14:textId="77777777" w:rsidR="0058622B" w:rsidRPr="003E7E75" w:rsidRDefault="00DA5D93" w:rsidP="003C376A">
            <w:pPr>
              <w:autoSpaceDE w:val="0"/>
              <w:autoSpaceDN w:val="0"/>
              <w:adjustRightInd w:val="0"/>
              <w:spacing w:after="0" w:line="240" w:lineRule="auto"/>
              <w:rPr>
                <w:ins w:id="3018" w:author="Arjan" w:date="2014-09-08T18:37:00Z"/>
                <w:rFonts w:ascii="Arial" w:eastAsia="Times New Roman" w:hAnsi="Arial" w:cs="Arial"/>
                <w:color w:val="000000"/>
                <w:sz w:val="20"/>
                <w:szCs w:val="24"/>
              </w:rPr>
            </w:pPr>
            <w:ins w:id="3019" w:author="Arjan" w:date="2014-09-08T18:37:00Z">
              <w:r w:rsidRPr="003E7E75">
                <w:rPr>
                  <w:rFonts w:ascii="Arial" w:hAnsi="Arial" w:cs="Arial"/>
                  <w:sz w:val="20"/>
                  <w:szCs w:val="24"/>
                  <w:lang w:val="en-AU"/>
                </w:rPr>
                <w:fldChar w:fldCharType="begin" w:fldLock="1"/>
              </w:r>
              <w:r w:rsidR="0058622B" w:rsidRPr="003E7E75">
                <w:rPr>
                  <w:rFonts w:ascii="Arial" w:hAnsi="Arial" w:cs="Arial"/>
                  <w:sz w:val="20"/>
                  <w:szCs w:val="24"/>
                  <w:lang w:val="en-AU"/>
                </w:rPr>
                <w:instrText xml:space="preserve">MERGEFIELD </w:instrText>
              </w:r>
              <w:r w:rsidR="0058622B" w:rsidRPr="003E7E75">
                <w:rPr>
                  <w:rFonts w:ascii="Arial" w:eastAsia="Times New Roman" w:hAnsi="Arial" w:cs="Arial"/>
                  <w:color w:val="000000"/>
                  <w:sz w:val="20"/>
                  <w:szCs w:val="24"/>
                </w:rPr>
                <w:instrText>Att.Name</w:instrText>
              </w:r>
              <w:r w:rsidRPr="003E7E75">
                <w:rPr>
                  <w:rFonts w:ascii="Arial" w:hAnsi="Arial" w:cs="Arial"/>
                  <w:sz w:val="20"/>
                  <w:szCs w:val="24"/>
                  <w:lang w:val="en-AU"/>
                </w:rPr>
                <w:fldChar w:fldCharType="separate"/>
              </w:r>
              <w:r w:rsidR="0058622B" w:rsidRPr="003E7E75">
                <w:rPr>
                  <w:rFonts w:ascii="Arial" w:eastAsia="Times New Roman" w:hAnsi="Arial" w:cs="Arial"/>
                  <w:color w:val="000000"/>
                  <w:sz w:val="20"/>
                  <w:szCs w:val="24"/>
                </w:rPr>
                <w:t>Aard relatie</w:t>
              </w:r>
              <w:r w:rsidRPr="003E7E75">
                <w:rPr>
                  <w:rFonts w:ascii="Arial" w:hAnsi="Arial" w:cs="Arial"/>
                  <w:sz w:val="20"/>
                  <w:szCs w:val="24"/>
                  <w:lang w:val="en-AU"/>
                </w:rPr>
                <w:fldChar w:fldCharType="end"/>
              </w:r>
            </w:ins>
          </w:p>
        </w:tc>
        <w:tc>
          <w:tcPr>
            <w:tcW w:w="1350" w:type="dxa"/>
            <w:tcBorders>
              <w:top w:val="nil"/>
              <w:left w:val="nil"/>
              <w:bottom w:val="nil"/>
              <w:right w:val="nil"/>
            </w:tcBorders>
          </w:tcPr>
          <w:p w14:paraId="20A03535" w14:textId="77777777" w:rsidR="0058622B" w:rsidRPr="003E7E75" w:rsidRDefault="0058622B" w:rsidP="003C376A">
            <w:pPr>
              <w:autoSpaceDE w:val="0"/>
              <w:autoSpaceDN w:val="0"/>
              <w:adjustRightInd w:val="0"/>
              <w:spacing w:after="0" w:line="240" w:lineRule="auto"/>
              <w:rPr>
                <w:ins w:id="3020" w:author="Arjan" w:date="2014-09-08T18:37:00Z"/>
                <w:rFonts w:ascii="Arial" w:eastAsia="Times New Roman" w:hAnsi="Arial" w:cs="Arial"/>
                <w:color w:val="000000"/>
                <w:sz w:val="20"/>
                <w:szCs w:val="24"/>
              </w:rPr>
            </w:pPr>
            <w:ins w:id="3021" w:author="Arjan" w:date="2014-09-08T18:37:00Z">
              <w:r w:rsidRPr="003E7E75">
                <w:rPr>
                  <w:rFonts w:ascii="Arial" w:eastAsia="Times New Roman" w:hAnsi="Arial" w:cs="Arial"/>
                  <w:color w:val="000000"/>
                  <w:sz w:val="20"/>
                  <w:szCs w:val="24"/>
                </w:rPr>
                <w:t>KING</w:t>
              </w:r>
            </w:ins>
          </w:p>
        </w:tc>
      </w:tr>
      <w:tr w:rsidR="0058622B" w:rsidRPr="003E7E75" w14:paraId="4F4FB385" w14:textId="77777777" w:rsidTr="002A0D87">
        <w:trPr>
          <w:ins w:id="3022" w:author="Arjan" w:date="2014-09-08T18:39:00Z"/>
        </w:trPr>
        <w:tc>
          <w:tcPr>
            <w:tcW w:w="3600" w:type="dxa"/>
            <w:tcBorders>
              <w:top w:val="nil"/>
              <w:left w:val="nil"/>
              <w:bottom w:val="nil"/>
              <w:right w:val="nil"/>
            </w:tcBorders>
          </w:tcPr>
          <w:p w14:paraId="74DF0697" w14:textId="77777777" w:rsidR="0058622B" w:rsidRPr="003E7E75" w:rsidRDefault="0058622B" w:rsidP="003C376A">
            <w:pPr>
              <w:autoSpaceDE w:val="0"/>
              <w:autoSpaceDN w:val="0"/>
              <w:adjustRightInd w:val="0"/>
              <w:spacing w:after="0" w:line="240" w:lineRule="auto"/>
              <w:rPr>
                <w:ins w:id="3023" w:author="Arjan" w:date="2014-09-08T18:39:00Z"/>
                <w:rFonts w:ascii="Arial" w:eastAsia="Times New Roman" w:hAnsi="Arial" w:cs="Arial"/>
                <w:color w:val="000000"/>
                <w:sz w:val="20"/>
                <w:szCs w:val="24"/>
              </w:rPr>
            </w:pPr>
          </w:p>
        </w:tc>
        <w:tc>
          <w:tcPr>
            <w:tcW w:w="1080" w:type="dxa"/>
            <w:tcBorders>
              <w:top w:val="nil"/>
              <w:left w:val="nil"/>
              <w:bottom w:val="nil"/>
              <w:right w:val="nil"/>
            </w:tcBorders>
          </w:tcPr>
          <w:p w14:paraId="2B0CC4F2" w14:textId="77777777" w:rsidR="0058622B" w:rsidRPr="003E7E75" w:rsidRDefault="0058622B" w:rsidP="003C376A">
            <w:pPr>
              <w:autoSpaceDE w:val="0"/>
              <w:autoSpaceDN w:val="0"/>
              <w:adjustRightInd w:val="0"/>
              <w:spacing w:after="0" w:line="240" w:lineRule="auto"/>
              <w:rPr>
                <w:ins w:id="3024" w:author="Arjan" w:date="2014-09-08T18:39:00Z"/>
                <w:rFonts w:ascii="Arial" w:eastAsia="Times New Roman" w:hAnsi="Arial" w:cs="Arial"/>
                <w:color w:val="000000"/>
                <w:sz w:val="20"/>
                <w:szCs w:val="24"/>
              </w:rPr>
            </w:pPr>
          </w:p>
        </w:tc>
        <w:tc>
          <w:tcPr>
            <w:tcW w:w="3330" w:type="dxa"/>
            <w:tcBorders>
              <w:top w:val="nil"/>
              <w:left w:val="nil"/>
              <w:bottom w:val="nil"/>
              <w:right w:val="nil"/>
            </w:tcBorders>
          </w:tcPr>
          <w:p w14:paraId="23EC3595" w14:textId="77777777" w:rsidR="0058622B" w:rsidRPr="003E7E75" w:rsidRDefault="0058622B" w:rsidP="003C376A">
            <w:pPr>
              <w:autoSpaceDE w:val="0"/>
              <w:autoSpaceDN w:val="0"/>
              <w:adjustRightInd w:val="0"/>
              <w:spacing w:after="0" w:line="240" w:lineRule="auto"/>
              <w:rPr>
                <w:ins w:id="3025" w:author="Arjan" w:date="2014-09-08T18:39:00Z"/>
                <w:rFonts w:ascii="Arial" w:hAnsi="Arial" w:cs="Arial"/>
                <w:sz w:val="20"/>
                <w:szCs w:val="24"/>
                <w:lang w:val="en-AU"/>
              </w:rPr>
            </w:pPr>
            <w:ins w:id="3026" w:author="Arjan" w:date="2014-09-08T18:39:00Z">
              <w:r>
                <w:rPr>
                  <w:rFonts w:ascii="Arial" w:hAnsi="Arial" w:cs="Arial"/>
                  <w:sz w:val="20"/>
                  <w:szCs w:val="24"/>
                  <w:lang w:val="en-AU"/>
                </w:rPr>
                <w:t>Toelichting</w:t>
              </w:r>
            </w:ins>
          </w:p>
        </w:tc>
        <w:tc>
          <w:tcPr>
            <w:tcW w:w="1350" w:type="dxa"/>
            <w:tcBorders>
              <w:top w:val="nil"/>
              <w:left w:val="nil"/>
              <w:bottom w:val="nil"/>
              <w:right w:val="nil"/>
            </w:tcBorders>
          </w:tcPr>
          <w:p w14:paraId="37D05B6A" w14:textId="77777777" w:rsidR="0058622B" w:rsidRPr="003E7E75" w:rsidRDefault="0058622B" w:rsidP="003C376A">
            <w:pPr>
              <w:autoSpaceDE w:val="0"/>
              <w:autoSpaceDN w:val="0"/>
              <w:adjustRightInd w:val="0"/>
              <w:spacing w:after="0" w:line="240" w:lineRule="auto"/>
              <w:rPr>
                <w:ins w:id="3027" w:author="Arjan" w:date="2014-09-08T18:39:00Z"/>
                <w:rFonts w:ascii="Arial" w:eastAsia="Times New Roman" w:hAnsi="Arial" w:cs="Arial"/>
                <w:color w:val="000000"/>
                <w:sz w:val="20"/>
                <w:szCs w:val="24"/>
              </w:rPr>
            </w:pPr>
            <w:ins w:id="3028" w:author="Arjan" w:date="2014-09-08T18:39:00Z">
              <w:r>
                <w:rPr>
                  <w:rFonts w:ascii="Arial" w:eastAsia="Times New Roman" w:hAnsi="Arial" w:cs="Arial"/>
                  <w:color w:val="000000"/>
                  <w:sz w:val="20"/>
                  <w:szCs w:val="24"/>
                </w:rPr>
                <w:t>KING</w:t>
              </w:r>
            </w:ins>
          </w:p>
        </w:tc>
      </w:tr>
      <w:tr w:rsidR="002A0D87" w:rsidRPr="003E7E75" w14:paraId="440D35E4" w14:textId="77777777" w:rsidTr="002A0D87">
        <w:trPr>
          <w:ins w:id="3029" w:author="Arjan" w:date="2014-10-06T13:40:00Z"/>
        </w:trPr>
        <w:tc>
          <w:tcPr>
            <w:tcW w:w="3600" w:type="dxa"/>
            <w:tcBorders>
              <w:top w:val="nil"/>
              <w:left w:val="nil"/>
              <w:bottom w:val="nil"/>
              <w:right w:val="nil"/>
            </w:tcBorders>
          </w:tcPr>
          <w:p w14:paraId="3FA6D021" w14:textId="77777777" w:rsidR="002A0D87" w:rsidRPr="003E7E75" w:rsidRDefault="002A0D87" w:rsidP="003C376A">
            <w:pPr>
              <w:autoSpaceDE w:val="0"/>
              <w:autoSpaceDN w:val="0"/>
              <w:adjustRightInd w:val="0"/>
              <w:spacing w:after="0" w:line="240" w:lineRule="auto"/>
              <w:rPr>
                <w:ins w:id="3030" w:author="Arjan" w:date="2014-10-06T13:40:00Z"/>
                <w:rFonts w:ascii="Arial" w:eastAsia="Times New Roman" w:hAnsi="Arial" w:cs="Arial"/>
                <w:color w:val="000000"/>
                <w:sz w:val="20"/>
                <w:szCs w:val="24"/>
              </w:rPr>
            </w:pPr>
          </w:p>
        </w:tc>
        <w:tc>
          <w:tcPr>
            <w:tcW w:w="1080" w:type="dxa"/>
            <w:tcBorders>
              <w:top w:val="nil"/>
              <w:left w:val="nil"/>
              <w:bottom w:val="nil"/>
              <w:right w:val="nil"/>
            </w:tcBorders>
          </w:tcPr>
          <w:p w14:paraId="7D8B6185" w14:textId="77777777" w:rsidR="002A0D87" w:rsidRPr="003E7E75" w:rsidRDefault="002A0D87" w:rsidP="003C376A">
            <w:pPr>
              <w:autoSpaceDE w:val="0"/>
              <w:autoSpaceDN w:val="0"/>
              <w:adjustRightInd w:val="0"/>
              <w:spacing w:after="0" w:line="240" w:lineRule="auto"/>
              <w:rPr>
                <w:ins w:id="3031" w:author="Arjan" w:date="2014-10-06T13:40:00Z"/>
                <w:rFonts w:ascii="Arial" w:eastAsia="Times New Roman" w:hAnsi="Arial" w:cs="Arial"/>
                <w:color w:val="000000"/>
                <w:sz w:val="20"/>
                <w:szCs w:val="24"/>
              </w:rPr>
            </w:pPr>
          </w:p>
        </w:tc>
        <w:tc>
          <w:tcPr>
            <w:tcW w:w="3330" w:type="dxa"/>
            <w:tcBorders>
              <w:top w:val="nil"/>
              <w:left w:val="nil"/>
              <w:bottom w:val="nil"/>
              <w:right w:val="nil"/>
            </w:tcBorders>
          </w:tcPr>
          <w:p w14:paraId="67291BDB" w14:textId="77777777" w:rsidR="002A0D87" w:rsidRDefault="00DA5D93" w:rsidP="003C376A">
            <w:pPr>
              <w:autoSpaceDE w:val="0"/>
              <w:autoSpaceDN w:val="0"/>
              <w:adjustRightInd w:val="0"/>
              <w:spacing w:after="0" w:line="240" w:lineRule="auto"/>
              <w:rPr>
                <w:ins w:id="3032" w:author="Arjan" w:date="2014-10-06T13:40:00Z"/>
                <w:rFonts w:ascii="Arial" w:hAnsi="Arial" w:cs="Arial"/>
                <w:sz w:val="20"/>
                <w:szCs w:val="24"/>
                <w:lang w:val="en-AU"/>
              </w:rPr>
            </w:pPr>
            <w:ins w:id="3033" w:author="Arjan" w:date="2014-10-06T13:40:00Z">
              <w:r>
                <w:fldChar w:fldCharType="begin" w:fldLock="1"/>
              </w:r>
              <w:r w:rsidR="002A0D87">
                <w:instrText xml:space="preserve">MERGEFIELD </w:instrText>
              </w:r>
              <w:r w:rsidR="002A0D87">
                <w:rPr>
                  <w:rFonts w:eastAsia="Times New Roman"/>
                </w:rPr>
                <w:instrText>Att.Name</w:instrText>
              </w:r>
              <w:r>
                <w:fldChar w:fldCharType="separate"/>
              </w:r>
              <w:r w:rsidR="002A0D87">
                <w:rPr>
                  <w:rFonts w:eastAsia="Times New Roman"/>
                </w:rPr>
                <w:t>Contactpersoon</w:t>
              </w:r>
              <w:r>
                <w:fldChar w:fldCharType="end"/>
              </w:r>
              <w:r w:rsidR="002A0D87">
                <w:t>naam</w:t>
              </w:r>
            </w:ins>
          </w:p>
        </w:tc>
        <w:tc>
          <w:tcPr>
            <w:tcW w:w="1350" w:type="dxa"/>
            <w:tcBorders>
              <w:top w:val="nil"/>
              <w:left w:val="nil"/>
              <w:bottom w:val="nil"/>
              <w:right w:val="nil"/>
            </w:tcBorders>
          </w:tcPr>
          <w:p w14:paraId="2F1E9A2B" w14:textId="77777777" w:rsidR="002A0D87" w:rsidRDefault="002A0D87" w:rsidP="003C376A">
            <w:pPr>
              <w:autoSpaceDE w:val="0"/>
              <w:autoSpaceDN w:val="0"/>
              <w:adjustRightInd w:val="0"/>
              <w:spacing w:after="0" w:line="240" w:lineRule="auto"/>
              <w:rPr>
                <w:ins w:id="3034" w:author="Arjan" w:date="2014-10-06T13:40:00Z"/>
                <w:rFonts w:ascii="Arial" w:eastAsia="Times New Roman" w:hAnsi="Arial" w:cs="Arial"/>
                <w:color w:val="000000"/>
                <w:sz w:val="20"/>
                <w:szCs w:val="24"/>
              </w:rPr>
            </w:pPr>
            <w:ins w:id="3035" w:author="Arjan" w:date="2014-10-06T13:40:00Z">
              <w:r w:rsidRPr="002A0D87">
                <w:rPr>
                  <w:rFonts w:ascii="Arial" w:eastAsia="Times New Roman" w:hAnsi="Arial" w:cs="Arial"/>
                  <w:color w:val="000000"/>
                  <w:sz w:val="20"/>
                  <w:szCs w:val="24"/>
                </w:rPr>
                <w:t>KING</w:t>
              </w:r>
            </w:ins>
          </w:p>
        </w:tc>
      </w:tr>
      <w:tr w:rsidR="002A0D87" w:rsidRPr="003E7E75" w14:paraId="429C1DB2" w14:textId="77777777" w:rsidTr="002A0D87">
        <w:trPr>
          <w:ins w:id="3036" w:author="Arjan" w:date="2014-10-06T13:40:00Z"/>
        </w:trPr>
        <w:tc>
          <w:tcPr>
            <w:tcW w:w="3600" w:type="dxa"/>
            <w:tcBorders>
              <w:top w:val="nil"/>
              <w:left w:val="nil"/>
              <w:bottom w:val="nil"/>
              <w:right w:val="nil"/>
            </w:tcBorders>
          </w:tcPr>
          <w:p w14:paraId="49D9569A" w14:textId="77777777" w:rsidR="002A0D87" w:rsidRPr="003E7E75" w:rsidRDefault="002A0D87" w:rsidP="003C376A">
            <w:pPr>
              <w:autoSpaceDE w:val="0"/>
              <w:autoSpaceDN w:val="0"/>
              <w:adjustRightInd w:val="0"/>
              <w:spacing w:after="0" w:line="240" w:lineRule="auto"/>
              <w:rPr>
                <w:ins w:id="3037" w:author="Arjan" w:date="2014-10-06T13:40:00Z"/>
                <w:rFonts w:ascii="Arial" w:eastAsia="Times New Roman" w:hAnsi="Arial" w:cs="Arial"/>
                <w:color w:val="000000"/>
                <w:sz w:val="20"/>
                <w:szCs w:val="24"/>
              </w:rPr>
            </w:pPr>
          </w:p>
        </w:tc>
        <w:tc>
          <w:tcPr>
            <w:tcW w:w="1080" w:type="dxa"/>
            <w:tcBorders>
              <w:top w:val="nil"/>
              <w:left w:val="nil"/>
              <w:bottom w:val="nil"/>
              <w:right w:val="nil"/>
            </w:tcBorders>
          </w:tcPr>
          <w:p w14:paraId="31DC2591" w14:textId="77777777" w:rsidR="002A0D87" w:rsidRPr="003E7E75" w:rsidRDefault="002A0D87" w:rsidP="003C376A">
            <w:pPr>
              <w:autoSpaceDE w:val="0"/>
              <w:autoSpaceDN w:val="0"/>
              <w:adjustRightInd w:val="0"/>
              <w:spacing w:after="0" w:line="240" w:lineRule="auto"/>
              <w:rPr>
                <w:ins w:id="3038" w:author="Arjan" w:date="2014-10-06T13:40:00Z"/>
                <w:rFonts w:ascii="Arial" w:eastAsia="Times New Roman" w:hAnsi="Arial" w:cs="Arial"/>
                <w:color w:val="000000"/>
                <w:sz w:val="20"/>
                <w:szCs w:val="24"/>
              </w:rPr>
            </w:pPr>
          </w:p>
        </w:tc>
        <w:tc>
          <w:tcPr>
            <w:tcW w:w="3330" w:type="dxa"/>
            <w:tcBorders>
              <w:top w:val="nil"/>
              <w:left w:val="nil"/>
              <w:bottom w:val="nil"/>
              <w:right w:val="nil"/>
            </w:tcBorders>
          </w:tcPr>
          <w:p w14:paraId="6599FA6C" w14:textId="77777777" w:rsidR="002A0D87" w:rsidRDefault="00DA5D93" w:rsidP="003C376A">
            <w:pPr>
              <w:autoSpaceDE w:val="0"/>
              <w:autoSpaceDN w:val="0"/>
              <w:adjustRightInd w:val="0"/>
              <w:spacing w:after="0" w:line="240" w:lineRule="auto"/>
              <w:rPr>
                <w:ins w:id="3039" w:author="Arjan" w:date="2014-10-06T13:40:00Z"/>
              </w:rPr>
            </w:pPr>
            <w:ins w:id="3040" w:author="Arjan" w:date="2014-10-06T13:40:00Z">
              <w:r>
                <w:fldChar w:fldCharType="begin" w:fldLock="1"/>
              </w:r>
              <w:r w:rsidR="002A0D87">
                <w:instrText xml:space="preserve">MERGEFIELD </w:instrText>
              </w:r>
              <w:r w:rsidR="002A0D87">
                <w:rPr>
                  <w:rFonts w:eastAsia="Times New Roman"/>
                </w:rPr>
                <w:instrText>Att.Name</w:instrText>
              </w:r>
              <w:r>
                <w:fldChar w:fldCharType="separate"/>
              </w:r>
              <w:r w:rsidR="002A0D87">
                <w:rPr>
                  <w:rFonts w:eastAsia="Times New Roman"/>
                </w:rPr>
                <w:t>Afwijkend correspondentie postadres</w:t>
              </w:r>
              <w:r>
                <w:fldChar w:fldCharType="end"/>
              </w:r>
            </w:ins>
          </w:p>
        </w:tc>
        <w:tc>
          <w:tcPr>
            <w:tcW w:w="1350" w:type="dxa"/>
            <w:tcBorders>
              <w:top w:val="nil"/>
              <w:left w:val="nil"/>
              <w:bottom w:val="nil"/>
              <w:right w:val="nil"/>
            </w:tcBorders>
          </w:tcPr>
          <w:p w14:paraId="5F28FDC3" w14:textId="77777777" w:rsidR="002A0D87" w:rsidRPr="002A0D87" w:rsidRDefault="002A0D87" w:rsidP="003C376A">
            <w:pPr>
              <w:autoSpaceDE w:val="0"/>
              <w:autoSpaceDN w:val="0"/>
              <w:adjustRightInd w:val="0"/>
              <w:spacing w:after="0" w:line="240" w:lineRule="auto"/>
              <w:rPr>
                <w:ins w:id="3041" w:author="Arjan" w:date="2014-10-06T13:40:00Z"/>
                <w:rFonts w:ascii="Arial" w:eastAsia="Times New Roman" w:hAnsi="Arial" w:cs="Arial"/>
                <w:color w:val="000000"/>
                <w:sz w:val="20"/>
                <w:szCs w:val="24"/>
              </w:rPr>
            </w:pPr>
            <w:ins w:id="3042" w:author="Arjan" w:date="2014-10-06T13:40:00Z">
              <w:r w:rsidRPr="002A0D87">
                <w:rPr>
                  <w:rFonts w:ascii="Arial" w:eastAsia="Times New Roman" w:hAnsi="Arial" w:cs="Arial"/>
                  <w:color w:val="000000"/>
                  <w:sz w:val="20"/>
                  <w:szCs w:val="24"/>
                </w:rPr>
                <w:t>KING</w:t>
              </w:r>
            </w:ins>
          </w:p>
        </w:tc>
      </w:tr>
      <w:tr w:rsidR="002A0D87" w:rsidRPr="003E7E75" w14:paraId="267CCEA8" w14:textId="77777777" w:rsidTr="002A0D87">
        <w:trPr>
          <w:ins w:id="3043" w:author="Arjan" w:date="2014-10-06T13:40:00Z"/>
        </w:trPr>
        <w:tc>
          <w:tcPr>
            <w:tcW w:w="3600" w:type="dxa"/>
            <w:tcBorders>
              <w:top w:val="nil"/>
              <w:left w:val="nil"/>
              <w:bottom w:val="nil"/>
              <w:right w:val="nil"/>
            </w:tcBorders>
          </w:tcPr>
          <w:p w14:paraId="7A2C192A" w14:textId="77777777" w:rsidR="002A0D87" w:rsidRPr="003E7E75" w:rsidRDefault="002A0D87" w:rsidP="003C376A">
            <w:pPr>
              <w:autoSpaceDE w:val="0"/>
              <w:autoSpaceDN w:val="0"/>
              <w:adjustRightInd w:val="0"/>
              <w:spacing w:after="0" w:line="240" w:lineRule="auto"/>
              <w:rPr>
                <w:ins w:id="3044" w:author="Arjan" w:date="2014-10-06T13:40:00Z"/>
                <w:rFonts w:ascii="Arial" w:eastAsia="Times New Roman" w:hAnsi="Arial" w:cs="Arial"/>
                <w:color w:val="000000"/>
                <w:sz w:val="20"/>
                <w:szCs w:val="24"/>
              </w:rPr>
            </w:pPr>
          </w:p>
        </w:tc>
        <w:tc>
          <w:tcPr>
            <w:tcW w:w="1080" w:type="dxa"/>
            <w:tcBorders>
              <w:top w:val="nil"/>
              <w:left w:val="nil"/>
              <w:bottom w:val="nil"/>
              <w:right w:val="nil"/>
            </w:tcBorders>
          </w:tcPr>
          <w:p w14:paraId="08CE68DB" w14:textId="77777777" w:rsidR="002A0D87" w:rsidRPr="003E7E75" w:rsidRDefault="002A0D87" w:rsidP="003C376A">
            <w:pPr>
              <w:autoSpaceDE w:val="0"/>
              <w:autoSpaceDN w:val="0"/>
              <w:adjustRightInd w:val="0"/>
              <w:spacing w:after="0" w:line="240" w:lineRule="auto"/>
              <w:rPr>
                <w:ins w:id="3045" w:author="Arjan" w:date="2014-10-06T13:40:00Z"/>
                <w:rFonts w:ascii="Arial" w:eastAsia="Times New Roman" w:hAnsi="Arial" w:cs="Arial"/>
                <w:color w:val="000000"/>
                <w:sz w:val="20"/>
                <w:szCs w:val="24"/>
              </w:rPr>
            </w:pPr>
          </w:p>
        </w:tc>
        <w:tc>
          <w:tcPr>
            <w:tcW w:w="3330" w:type="dxa"/>
            <w:tcBorders>
              <w:top w:val="nil"/>
              <w:left w:val="nil"/>
              <w:bottom w:val="nil"/>
              <w:right w:val="nil"/>
            </w:tcBorders>
          </w:tcPr>
          <w:p w14:paraId="71995220" w14:textId="77777777" w:rsidR="002A0D87" w:rsidRDefault="002A0D87" w:rsidP="003C376A">
            <w:pPr>
              <w:autoSpaceDE w:val="0"/>
              <w:autoSpaceDN w:val="0"/>
              <w:adjustRightInd w:val="0"/>
              <w:spacing w:after="0" w:line="240" w:lineRule="auto"/>
              <w:rPr>
                <w:ins w:id="3046" w:author="Arjan" w:date="2014-10-06T13:40:00Z"/>
              </w:rPr>
            </w:pPr>
            <w:ins w:id="3047" w:author="Arjan" w:date="2014-10-06T13:40:00Z">
              <w:r>
                <w:t>- Postadrestype</w:t>
              </w:r>
            </w:ins>
          </w:p>
        </w:tc>
        <w:tc>
          <w:tcPr>
            <w:tcW w:w="1350" w:type="dxa"/>
            <w:tcBorders>
              <w:top w:val="nil"/>
              <w:left w:val="nil"/>
              <w:bottom w:val="nil"/>
              <w:right w:val="nil"/>
            </w:tcBorders>
          </w:tcPr>
          <w:p w14:paraId="21F09B26" w14:textId="77777777" w:rsidR="002A0D87" w:rsidRPr="002A0D87" w:rsidRDefault="002A0D87" w:rsidP="003C376A">
            <w:pPr>
              <w:autoSpaceDE w:val="0"/>
              <w:autoSpaceDN w:val="0"/>
              <w:adjustRightInd w:val="0"/>
              <w:spacing w:after="0" w:line="240" w:lineRule="auto"/>
              <w:rPr>
                <w:ins w:id="3048" w:author="Arjan" w:date="2014-10-06T13:40:00Z"/>
                <w:rFonts w:ascii="Arial" w:eastAsia="Times New Roman" w:hAnsi="Arial" w:cs="Arial"/>
                <w:color w:val="000000"/>
                <w:sz w:val="20"/>
                <w:szCs w:val="24"/>
              </w:rPr>
            </w:pPr>
          </w:p>
        </w:tc>
      </w:tr>
      <w:tr w:rsidR="002A0D87" w:rsidRPr="003E7E75" w14:paraId="70BFBABA" w14:textId="77777777" w:rsidTr="002A0D87">
        <w:trPr>
          <w:ins w:id="3049" w:author="Arjan" w:date="2014-10-06T13:40:00Z"/>
        </w:trPr>
        <w:tc>
          <w:tcPr>
            <w:tcW w:w="3600" w:type="dxa"/>
            <w:tcBorders>
              <w:top w:val="nil"/>
              <w:left w:val="nil"/>
              <w:bottom w:val="nil"/>
              <w:right w:val="nil"/>
            </w:tcBorders>
          </w:tcPr>
          <w:p w14:paraId="1D10D24F" w14:textId="77777777" w:rsidR="002A0D87" w:rsidRPr="003E7E75" w:rsidRDefault="002A0D87" w:rsidP="003C376A">
            <w:pPr>
              <w:autoSpaceDE w:val="0"/>
              <w:autoSpaceDN w:val="0"/>
              <w:adjustRightInd w:val="0"/>
              <w:spacing w:after="0" w:line="240" w:lineRule="auto"/>
              <w:rPr>
                <w:ins w:id="3050" w:author="Arjan" w:date="2014-10-06T13:40:00Z"/>
                <w:rFonts w:ascii="Arial" w:eastAsia="Times New Roman" w:hAnsi="Arial" w:cs="Arial"/>
                <w:color w:val="000000"/>
                <w:sz w:val="20"/>
                <w:szCs w:val="24"/>
              </w:rPr>
            </w:pPr>
          </w:p>
        </w:tc>
        <w:tc>
          <w:tcPr>
            <w:tcW w:w="1080" w:type="dxa"/>
            <w:tcBorders>
              <w:top w:val="nil"/>
              <w:left w:val="nil"/>
              <w:bottom w:val="nil"/>
              <w:right w:val="nil"/>
            </w:tcBorders>
          </w:tcPr>
          <w:p w14:paraId="2960DAEC" w14:textId="77777777" w:rsidR="002A0D87" w:rsidRPr="003E7E75" w:rsidRDefault="002A0D87" w:rsidP="003C376A">
            <w:pPr>
              <w:autoSpaceDE w:val="0"/>
              <w:autoSpaceDN w:val="0"/>
              <w:adjustRightInd w:val="0"/>
              <w:spacing w:after="0" w:line="240" w:lineRule="auto"/>
              <w:rPr>
                <w:ins w:id="3051" w:author="Arjan" w:date="2014-10-06T13:40:00Z"/>
                <w:rFonts w:ascii="Arial" w:eastAsia="Times New Roman" w:hAnsi="Arial" w:cs="Arial"/>
                <w:color w:val="000000"/>
                <w:sz w:val="20"/>
                <w:szCs w:val="24"/>
              </w:rPr>
            </w:pPr>
          </w:p>
        </w:tc>
        <w:tc>
          <w:tcPr>
            <w:tcW w:w="3330" w:type="dxa"/>
            <w:tcBorders>
              <w:top w:val="nil"/>
              <w:left w:val="nil"/>
              <w:bottom w:val="nil"/>
              <w:right w:val="nil"/>
            </w:tcBorders>
          </w:tcPr>
          <w:p w14:paraId="03BB4862" w14:textId="77777777" w:rsidR="002A0D87" w:rsidRDefault="002A0D87" w:rsidP="003C376A">
            <w:pPr>
              <w:autoSpaceDE w:val="0"/>
              <w:autoSpaceDN w:val="0"/>
              <w:adjustRightInd w:val="0"/>
              <w:spacing w:after="0" w:line="240" w:lineRule="auto"/>
              <w:rPr>
                <w:ins w:id="3052" w:author="Arjan" w:date="2014-10-06T13:40:00Z"/>
              </w:rPr>
            </w:pPr>
            <w:ins w:id="3053" w:author="Arjan" w:date="2014-10-06T13:40:00Z">
              <w:r>
                <w:t>- Postbus- of antwoordnummer</w:t>
              </w:r>
            </w:ins>
          </w:p>
        </w:tc>
        <w:tc>
          <w:tcPr>
            <w:tcW w:w="1350" w:type="dxa"/>
            <w:tcBorders>
              <w:top w:val="nil"/>
              <w:left w:val="nil"/>
              <w:bottom w:val="nil"/>
              <w:right w:val="nil"/>
            </w:tcBorders>
          </w:tcPr>
          <w:p w14:paraId="42D4975E" w14:textId="77777777" w:rsidR="002A0D87" w:rsidRPr="002A0D87" w:rsidRDefault="002A0D87" w:rsidP="003C376A">
            <w:pPr>
              <w:autoSpaceDE w:val="0"/>
              <w:autoSpaceDN w:val="0"/>
              <w:adjustRightInd w:val="0"/>
              <w:spacing w:after="0" w:line="240" w:lineRule="auto"/>
              <w:rPr>
                <w:ins w:id="3054" w:author="Arjan" w:date="2014-10-06T13:40:00Z"/>
                <w:rFonts w:ascii="Arial" w:eastAsia="Times New Roman" w:hAnsi="Arial" w:cs="Arial"/>
                <w:color w:val="000000"/>
                <w:sz w:val="20"/>
                <w:szCs w:val="24"/>
              </w:rPr>
            </w:pPr>
          </w:p>
        </w:tc>
      </w:tr>
      <w:tr w:rsidR="002A0D87" w:rsidRPr="003E7E75" w14:paraId="719046BB" w14:textId="77777777" w:rsidTr="002A0D87">
        <w:trPr>
          <w:ins w:id="3055" w:author="Arjan" w:date="2014-10-06T13:40:00Z"/>
        </w:trPr>
        <w:tc>
          <w:tcPr>
            <w:tcW w:w="3600" w:type="dxa"/>
            <w:tcBorders>
              <w:top w:val="nil"/>
              <w:left w:val="nil"/>
              <w:bottom w:val="nil"/>
              <w:right w:val="nil"/>
            </w:tcBorders>
          </w:tcPr>
          <w:p w14:paraId="066B59A6" w14:textId="77777777" w:rsidR="002A0D87" w:rsidRPr="003E7E75" w:rsidRDefault="002A0D87" w:rsidP="003C376A">
            <w:pPr>
              <w:autoSpaceDE w:val="0"/>
              <w:autoSpaceDN w:val="0"/>
              <w:adjustRightInd w:val="0"/>
              <w:spacing w:after="0" w:line="240" w:lineRule="auto"/>
              <w:rPr>
                <w:ins w:id="3056" w:author="Arjan" w:date="2014-10-06T13:40:00Z"/>
                <w:rFonts w:ascii="Arial" w:eastAsia="Times New Roman" w:hAnsi="Arial" w:cs="Arial"/>
                <w:color w:val="000000"/>
                <w:sz w:val="20"/>
                <w:szCs w:val="24"/>
              </w:rPr>
            </w:pPr>
          </w:p>
        </w:tc>
        <w:tc>
          <w:tcPr>
            <w:tcW w:w="1080" w:type="dxa"/>
            <w:tcBorders>
              <w:top w:val="nil"/>
              <w:left w:val="nil"/>
              <w:bottom w:val="nil"/>
              <w:right w:val="nil"/>
            </w:tcBorders>
          </w:tcPr>
          <w:p w14:paraId="5F5AF451" w14:textId="77777777" w:rsidR="002A0D87" w:rsidRPr="003E7E75" w:rsidRDefault="002A0D87" w:rsidP="003C376A">
            <w:pPr>
              <w:autoSpaceDE w:val="0"/>
              <w:autoSpaceDN w:val="0"/>
              <w:adjustRightInd w:val="0"/>
              <w:spacing w:after="0" w:line="240" w:lineRule="auto"/>
              <w:rPr>
                <w:ins w:id="3057" w:author="Arjan" w:date="2014-10-06T13:40:00Z"/>
                <w:rFonts w:ascii="Arial" w:eastAsia="Times New Roman" w:hAnsi="Arial" w:cs="Arial"/>
                <w:color w:val="000000"/>
                <w:sz w:val="20"/>
                <w:szCs w:val="24"/>
              </w:rPr>
            </w:pPr>
          </w:p>
        </w:tc>
        <w:tc>
          <w:tcPr>
            <w:tcW w:w="3330" w:type="dxa"/>
            <w:tcBorders>
              <w:top w:val="nil"/>
              <w:left w:val="nil"/>
              <w:bottom w:val="nil"/>
              <w:right w:val="nil"/>
            </w:tcBorders>
          </w:tcPr>
          <w:p w14:paraId="3F5BBE6A" w14:textId="77777777" w:rsidR="002A0D87" w:rsidRDefault="002A0D87" w:rsidP="003C376A">
            <w:pPr>
              <w:autoSpaceDE w:val="0"/>
              <w:autoSpaceDN w:val="0"/>
              <w:adjustRightInd w:val="0"/>
              <w:spacing w:after="0" w:line="240" w:lineRule="auto"/>
              <w:rPr>
                <w:ins w:id="3058" w:author="Arjan" w:date="2014-10-06T13:40:00Z"/>
              </w:rPr>
            </w:pPr>
            <w:ins w:id="3059" w:author="Arjan" w:date="2014-10-06T13:40:00Z">
              <w:r>
                <w:t>- Postadres postcode</w:t>
              </w:r>
            </w:ins>
          </w:p>
        </w:tc>
        <w:tc>
          <w:tcPr>
            <w:tcW w:w="1350" w:type="dxa"/>
            <w:tcBorders>
              <w:top w:val="nil"/>
              <w:left w:val="nil"/>
              <w:bottom w:val="nil"/>
              <w:right w:val="nil"/>
            </w:tcBorders>
          </w:tcPr>
          <w:p w14:paraId="3DA4AD11" w14:textId="77777777" w:rsidR="002A0D87" w:rsidRPr="002A0D87" w:rsidRDefault="002A0D87" w:rsidP="003C376A">
            <w:pPr>
              <w:autoSpaceDE w:val="0"/>
              <w:autoSpaceDN w:val="0"/>
              <w:adjustRightInd w:val="0"/>
              <w:spacing w:after="0" w:line="240" w:lineRule="auto"/>
              <w:rPr>
                <w:ins w:id="3060" w:author="Arjan" w:date="2014-10-06T13:40:00Z"/>
                <w:rFonts w:ascii="Arial" w:eastAsia="Times New Roman" w:hAnsi="Arial" w:cs="Arial"/>
                <w:color w:val="000000"/>
                <w:sz w:val="20"/>
                <w:szCs w:val="24"/>
              </w:rPr>
            </w:pPr>
          </w:p>
        </w:tc>
      </w:tr>
      <w:tr w:rsidR="002A0D87" w:rsidRPr="003E7E75" w14:paraId="6B567746" w14:textId="77777777" w:rsidTr="002A0D87">
        <w:trPr>
          <w:ins w:id="3061" w:author="Arjan" w:date="2014-10-06T13:40:00Z"/>
        </w:trPr>
        <w:tc>
          <w:tcPr>
            <w:tcW w:w="3600" w:type="dxa"/>
            <w:tcBorders>
              <w:top w:val="nil"/>
              <w:left w:val="nil"/>
              <w:bottom w:val="nil"/>
              <w:right w:val="nil"/>
            </w:tcBorders>
          </w:tcPr>
          <w:p w14:paraId="46F660CE" w14:textId="77777777" w:rsidR="002A0D87" w:rsidRPr="003E7E75" w:rsidRDefault="002A0D87" w:rsidP="003C376A">
            <w:pPr>
              <w:autoSpaceDE w:val="0"/>
              <w:autoSpaceDN w:val="0"/>
              <w:adjustRightInd w:val="0"/>
              <w:spacing w:after="0" w:line="240" w:lineRule="auto"/>
              <w:rPr>
                <w:ins w:id="3062" w:author="Arjan" w:date="2014-10-06T13:40:00Z"/>
                <w:rFonts w:ascii="Arial" w:eastAsia="Times New Roman" w:hAnsi="Arial" w:cs="Arial"/>
                <w:color w:val="000000"/>
                <w:sz w:val="20"/>
                <w:szCs w:val="24"/>
              </w:rPr>
            </w:pPr>
          </w:p>
        </w:tc>
        <w:tc>
          <w:tcPr>
            <w:tcW w:w="1080" w:type="dxa"/>
            <w:tcBorders>
              <w:top w:val="nil"/>
              <w:left w:val="nil"/>
              <w:bottom w:val="nil"/>
              <w:right w:val="nil"/>
            </w:tcBorders>
          </w:tcPr>
          <w:p w14:paraId="74EC95D3" w14:textId="77777777" w:rsidR="002A0D87" w:rsidRPr="003E7E75" w:rsidRDefault="002A0D87" w:rsidP="003C376A">
            <w:pPr>
              <w:autoSpaceDE w:val="0"/>
              <w:autoSpaceDN w:val="0"/>
              <w:adjustRightInd w:val="0"/>
              <w:spacing w:after="0" w:line="240" w:lineRule="auto"/>
              <w:rPr>
                <w:ins w:id="3063" w:author="Arjan" w:date="2014-10-06T13:40:00Z"/>
                <w:rFonts w:ascii="Arial" w:eastAsia="Times New Roman" w:hAnsi="Arial" w:cs="Arial"/>
                <w:color w:val="000000"/>
                <w:sz w:val="20"/>
                <w:szCs w:val="24"/>
              </w:rPr>
            </w:pPr>
          </w:p>
        </w:tc>
        <w:tc>
          <w:tcPr>
            <w:tcW w:w="3330" w:type="dxa"/>
            <w:tcBorders>
              <w:top w:val="nil"/>
              <w:left w:val="nil"/>
              <w:bottom w:val="nil"/>
              <w:right w:val="nil"/>
            </w:tcBorders>
          </w:tcPr>
          <w:p w14:paraId="333CBB6F" w14:textId="77777777" w:rsidR="002A0D87" w:rsidRDefault="00DA5D93" w:rsidP="003C376A">
            <w:pPr>
              <w:autoSpaceDE w:val="0"/>
              <w:autoSpaceDN w:val="0"/>
              <w:adjustRightInd w:val="0"/>
              <w:spacing w:after="0" w:line="240" w:lineRule="auto"/>
              <w:rPr>
                <w:ins w:id="3064" w:author="Arjan" w:date="2014-10-06T13:40:00Z"/>
              </w:rPr>
            </w:pPr>
            <w:ins w:id="3065" w:author="Arjan" w:date="2014-10-06T13:40:00Z">
              <w:r>
                <w:fldChar w:fldCharType="begin" w:fldLock="1"/>
              </w:r>
              <w:r w:rsidR="002A0D87">
                <w:instrText xml:space="preserve">MERGEFIELD </w:instrText>
              </w:r>
              <w:r w:rsidR="002A0D87">
                <w:rPr>
                  <w:rFonts w:eastAsia="Times New Roman"/>
                </w:rPr>
                <w:instrText>Att.Name</w:instrText>
              </w:r>
              <w:r>
                <w:fldChar w:fldCharType="separate"/>
              </w:r>
              <w:r w:rsidR="002A0D87">
                <w:rPr>
                  <w:rFonts w:eastAsia="Times New Roman"/>
                </w:rPr>
                <w:t>Afwijkend buitenlands correspondentieadres</w:t>
              </w:r>
              <w:r>
                <w:fldChar w:fldCharType="end"/>
              </w:r>
            </w:ins>
          </w:p>
        </w:tc>
        <w:tc>
          <w:tcPr>
            <w:tcW w:w="1350" w:type="dxa"/>
            <w:tcBorders>
              <w:top w:val="nil"/>
              <w:left w:val="nil"/>
              <w:bottom w:val="nil"/>
              <w:right w:val="nil"/>
            </w:tcBorders>
          </w:tcPr>
          <w:p w14:paraId="3BEF6DDC" w14:textId="77777777" w:rsidR="002A0D87" w:rsidRPr="002A0D87" w:rsidRDefault="002A0D87" w:rsidP="003C376A">
            <w:pPr>
              <w:autoSpaceDE w:val="0"/>
              <w:autoSpaceDN w:val="0"/>
              <w:adjustRightInd w:val="0"/>
              <w:spacing w:after="0" w:line="240" w:lineRule="auto"/>
              <w:rPr>
                <w:ins w:id="3066" w:author="Arjan" w:date="2014-10-06T13:40:00Z"/>
                <w:rFonts w:ascii="Arial" w:eastAsia="Times New Roman" w:hAnsi="Arial" w:cs="Arial"/>
                <w:color w:val="000000"/>
                <w:sz w:val="20"/>
                <w:szCs w:val="24"/>
              </w:rPr>
            </w:pPr>
            <w:ins w:id="3067" w:author="Arjan" w:date="2014-10-06T13:40:00Z">
              <w:r w:rsidRPr="002A0D87">
                <w:rPr>
                  <w:rFonts w:ascii="Arial" w:eastAsia="Times New Roman" w:hAnsi="Arial" w:cs="Arial"/>
                  <w:color w:val="000000"/>
                  <w:sz w:val="20"/>
                  <w:szCs w:val="24"/>
                </w:rPr>
                <w:t>KING</w:t>
              </w:r>
            </w:ins>
          </w:p>
        </w:tc>
      </w:tr>
      <w:tr w:rsidR="002A0D87" w:rsidRPr="003E7E75" w14:paraId="72965F00" w14:textId="77777777" w:rsidTr="002A0D87">
        <w:trPr>
          <w:ins w:id="3068" w:author="Arjan" w:date="2014-10-06T13:40:00Z"/>
        </w:trPr>
        <w:tc>
          <w:tcPr>
            <w:tcW w:w="3600" w:type="dxa"/>
            <w:tcBorders>
              <w:top w:val="nil"/>
              <w:left w:val="nil"/>
              <w:bottom w:val="nil"/>
              <w:right w:val="nil"/>
            </w:tcBorders>
          </w:tcPr>
          <w:p w14:paraId="6F2A96E9" w14:textId="77777777" w:rsidR="002A0D87" w:rsidRPr="003E7E75" w:rsidRDefault="002A0D87" w:rsidP="003C376A">
            <w:pPr>
              <w:autoSpaceDE w:val="0"/>
              <w:autoSpaceDN w:val="0"/>
              <w:adjustRightInd w:val="0"/>
              <w:spacing w:after="0" w:line="240" w:lineRule="auto"/>
              <w:rPr>
                <w:ins w:id="3069" w:author="Arjan" w:date="2014-10-06T13:40:00Z"/>
                <w:rFonts w:ascii="Arial" w:eastAsia="Times New Roman" w:hAnsi="Arial" w:cs="Arial"/>
                <w:color w:val="000000"/>
                <w:sz w:val="20"/>
                <w:szCs w:val="24"/>
              </w:rPr>
            </w:pPr>
          </w:p>
        </w:tc>
        <w:tc>
          <w:tcPr>
            <w:tcW w:w="1080" w:type="dxa"/>
            <w:tcBorders>
              <w:top w:val="nil"/>
              <w:left w:val="nil"/>
              <w:bottom w:val="nil"/>
              <w:right w:val="nil"/>
            </w:tcBorders>
          </w:tcPr>
          <w:p w14:paraId="4FEC6ACB" w14:textId="77777777" w:rsidR="002A0D87" w:rsidRPr="003E7E75" w:rsidRDefault="002A0D87" w:rsidP="003C376A">
            <w:pPr>
              <w:autoSpaceDE w:val="0"/>
              <w:autoSpaceDN w:val="0"/>
              <w:adjustRightInd w:val="0"/>
              <w:spacing w:after="0" w:line="240" w:lineRule="auto"/>
              <w:rPr>
                <w:ins w:id="3070" w:author="Arjan" w:date="2014-10-06T13:40:00Z"/>
                <w:rFonts w:ascii="Arial" w:eastAsia="Times New Roman" w:hAnsi="Arial" w:cs="Arial"/>
                <w:color w:val="000000"/>
                <w:sz w:val="20"/>
                <w:szCs w:val="24"/>
              </w:rPr>
            </w:pPr>
          </w:p>
        </w:tc>
        <w:tc>
          <w:tcPr>
            <w:tcW w:w="3330" w:type="dxa"/>
            <w:tcBorders>
              <w:top w:val="nil"/>
              <w:left w:val="nil"/>
              <w:bottom w:val="nil"/>
              <w:right w:val="nil"/>
            </w:tcBorders>
          </w:tcPr>
          <w:p w14:paraId="3BC9DB38" w14:textId="77777777" w:rsidR="002A0D87" w:rsidRDefault="002A0D87" w:rsidP="003C376A">
            <w:pPr>
              <w:autoSpaceDE w:val="0"/>
              <w:autoSpaceDN w:val="0"/>
              <w:adjustRightInd w:val="0"/>
              <w:spacing w:after="0" w:line="240" w:lineRule="auto"/>
              <w:rPr>
                <w:ins w:id="3071" w:author="Arjan" w:date="2014-10-06T13:40:00Z"/>
              </w:rPr>
            </w:pPr>
            <w:ins w:id="3072" w:author="Arjan" w:date="2014-10-06T13:40:00Z">
              <w:r>
                <w:t>- Adres buitenland 1</w:t>
              </w:r>
            </w:ins>
          </w:p>
        </w:tc>
        <w:tc>
          <w:tcPr>
            <w:tcW w:w="1350" w:type="dxa"/>
            <w:tcBorders>
              <w:top w:val="nil"/>
              <w:left w:val="nil"/>
              <w:bottom w:val="nil"/>
              <w:right w:val="nil"/>
            </w:tcBorders>
          </w:tcPr>
          <w:p w14:paraId="49EBB548" w14:textId="77777777" w:rsidR="002A0D87" w:rsidRPr="002A0D87" w:rsidRDefault="002A0D87" w:rsidP="003C376A">
            <w:pPr>
              <w:autoSpaceDE w:val="0"/>
              <w:autoSpaceDN w:val="0"/>
              <w:adjustRightInd w:val="0"/>
              <w:spacing w:after="0" w:line="240" w:lineRule="auto"/>
              <w:rPr>
                <w:ins w:id="3073" w:author="Arjan" w:date="2014-10-06T13:40:00Z"/>
                <w:rFonts w:ascii="Arial" w:eastAsia="Times New Roman" w:hAnsi="Arial" w:cs="Arial"/>
                <w:color w:val="000000"/>
                <w:sz w:val="20"/>
                <w:szCs w:val="24"/>
              </w:rPr>
            </w:pPr>
          </w:p>
        </w:tc>
      </w:tr>
      <w:tr w:rsidR="002A0D87" w:rsidRPr="003E7E75" w14:paraId="2FB870F8" w14:textId="77777777" w:rsidTr="002A0D87">
        <w:trPr>
          <w:ins w:id="3074" w:author="Arjan" w:date="2014-10-06T13:40:00Z"/>
        </w:trPr>
        <w:tc>
          <w:tcPr>
            <w:tcW w:w="3600" w:type="dxa"/>
            <w:tcBorders>
              <w:top w:val="nil"/>
              <w:left w:val="nil"/>
              <w:bottom w:val="nil"/>
              <w:right w:val="nil"/>
            </w:tcBorders>
          </w:tcPr>
          <w:p w14:paraId="0DC766A8" w14:textId="77777777" w:rsidR="002A0D87" w:rsidRPr="003E7E75" w:rsidRDefault="002A0D87" w:rsidP="003C376A">
            <w:pPr>
              <w:autoSpaceDE w:val="0"/>
              <w:autoSpaceDN w:val="0"/>
              <w:adjustRightInd w:val="0"/>
              <w:spacing w:after="0" w:line="240" w:lineRule="auto"/>
              <w:rPr>
                <w:ins w:id="3075" w:author="Arjan" w:date="2014-10-06T13:40:00Z"/>
                <w:rFonts w:ascii="Arial" w:eastAsia="Times New Roman" w:hAnsi="Arial" w:cs="Arial"/>
                <w:color w:val="000000"/>
                <w:sz w:val="20"/>
                <w:szCs w:val="24"/>
              </w:rPr>
            </w:pPr>
          </w:p>
        </w:tc>
        <w:tc>
          <w:tcPr>
            <w:tcW w:w="1080" w:type="dxa"/>
            <w:tcBorders>
              <w:top w:val="nil"/>
              <w:left w:val="nil"/>
              <w:bottom w:val="nil"/>
              <w:right w:val="nil"/>
            </w:tcBorders>
          </w:tcPr>
          <w:p w14:paraId="35BA04FD" w14:textId="77777777" w:rsidR="002A0D87" w:rsidRPr="003E7E75" w:rsidRDefault="002A0D87" w:rsidP="003C376A">
            <w:pPr>
              <w:autoSpaceDE w:val="0"/>
              <w:autoSpaceDN w:val="0"/>
              <w:adjustRightInd w:val="0"/>
              <w:spacing w:after="0" w:line="240" w:lineRule="auto"/>
              <w:rPr>
                <w:ins w:id="3076" w:author="Arjan" w:date="2014-10-06T13:40:00Z"/>
                <w:rFonts w:ascii="Arial" w:eastAsia="Times New Roman" w:hAnsi="Arial" w:cs="Arial"/>
                <w:color w:val="000000"/>
                <w:sz w:val="20"/>
                <w:szCs w:val="24"/>
              </w:rPr>
            </w:pPr>
          </w:p>
        </w:tc>
        <w:tc>
          <w:tcPr>
            <w:tcW w:w="3330" w:type="dxa"/>
            <w:tcBorders>
              <w:top w:val="nil"/>
              <w:left w:val="nil"/>
              <w:bottom w:val="nil"/>
              <w:right w:val="nil"/>
            </w:tcBorders>
          </w:tcPr>
          <w:p w14:paraId="3C5E1C1A" w14:textId="77777777" w:rsidR="002A0D87" w:rsidRDefault="002A0D87" w:rsidP="003C376A">
            <w:pPr>
              <w:autoSpaceDE w:val="0"/>
              <w:autoSpaceDN w:val="0"/>
              <w:adjustRightInd w:val="0"/>
              <w:spacing w:after="0" w:line="240" w:lineRule="auto"/>
              <w:rPr>
                <w:ins w:id="3077" w:author="Arjan" w:date="2014-10-06T13:40:00Z"/>
              </w:rPr>
            </w:pPr>
            <w:ins w:id="3078" w:author="Arjan" w:date="2014-10-06T13:40:00Z">
              <w:r>
                <w:t>- Adres buitenland 2</w:t>
              </w:r>
            </w:ins>
          </w:p>
        </w:tc>
        <w:tc>
          <w:tcPr>
            <w:tcW w:w="1350" w:type="dxa"/>
            <w:tcBorders>
              <w:top w:val="nil"/>
              <w:left w:val="nil"/>
              <w:bottom w:val="nil"/>
              <w:right w:val="nil"/>
            </w:tcBorders>
          </w:tcPr>
          <w:p w14:paraId="0168E226" w14:textId="77777777" w:rsidR="002A0D87" w:rsidRPr="002A0D87" w:rsidRDefault="002A0D87" w:rsidP="003C376A">
            <w:pPr>
              <w:autoSpaceDE w:val="0"/>
              <w:autoSpaceDN w:val="0"/>
              <w:adjustRightInd w:val="0"/>
              <w:spacing w:after="0" w:line="240" w:lineRule="auto"/>
              <w:rPr>
                <w:ins w:id="3079" w:author="Arjan" w:date="2014-10-06T13:40:00Z"/>
                <w:rFonts w:ascii="Arial" w:eastAsia="Times New Roman" w:hAnsi="Arial" w:cs="Arial"/>
                <w:color w:val="000000"/>
                <w:sz w:val="20"/>
                <w:szCs w:val="24"/>
              </w:rPr>
            </w:pPr>
          </w:p>
        </w:tc>
      </w:tr>
      <w:tr w:rsidR="002A0D87" w:rsidRPr="003E7E75" w14:paraId="5265A1B6" w14:textId="77777777" w:rsidTr="002A0D87">
        <w:trPr>
          <w:ins w:id="3080" w:author="Arjan" w:date="2014-10-06T13:40:00Z"/>
        </w:trPr>
        <w:tc>
          <w:tcPr>
            <w:tcW w:w="3600" w:type="dxa"/>
            <w:tcBorders>
              <w:top w:val="nil"/>
              <w:left w:val="nil"/>
              <w:bottom w:val="nil"/>
              <w:right w:val="nil"/>
            </w:tcBorders>
          </w:tcPr>
          <w:p w14:paraId="51D2B788" w14:textId="77777777" w:rsidR="002A0D87" w:rsidRPr="003E7E75" w:rsidRDefault="002A0D87" w:rsidP="003C376A">
            <w:pPr>
              <w:autoSpaceDE w:val="0"/>
              <w:autoSpaceDN w:val="0"/>
              <w:adjustRightInd w:val="0"/>
              <w:spacing w:after="0" w:line="240" w:lineRule="auto"/>
              <w:rPr>
                <w:ins w:id="3081" w:author="Arjan" w:date="2014-10-06T13:40:00Z"/>
                <w:rFonts w:ascii="Arial" w:eastAsia="Times New Roman" w:hAnsi="Arial" w:cs="Arial"/>
                <w:color w:val="000000"/>
                <w:sz w:val="20"/>
                <w:szCs w:val="24"/>
              </w:rPr>
            </w:pPr>
          </w:p>
        </w:tc>
        <w:tc>
          <w:tcPr>
            <w:tcW w:w="1080" w:type="dxa"/>
            <w:tcBorders>
              <w:top w:val="nil"/>
              <w:left w:val="nil"/>
              <w:bottom w:val="nil"/>
              <w:right w:val="nil"/>
            </w:tcBorders>
          </w:tcPr>
          <w:p w14:paraId="1BD7AECB" w14:textId="77777777" w:rsidR="002A0D87" w:rsidRPr="003E7E75" w:rsidRDefault="002A0D87" w:rsidP="003C376A">
            <w:pPr>
              <w:autoSpaceDE w:val="0"/>
              <w:autoSpaceDN w:val="0"/>
              <w:adjustRightInd w:val="0"/>
              <w:spacing w:after="0" w:line="240" w:lineRule="auto"/>
              <w:rPr>
                <w:ins w:id="3082" w:author="Arjan" w:date="2014-10-06T13:40:00Z"/>
                <w:rFonts w:ascii="Arial" w:eastAsia="Times New Roman" w:hAnsi="Arial" w:cs="Arial"/>
                <w:color w:val="000000"/>
                <w:sz w:val="20"/>
                <w:szCs w:val="24"/>
              </w:rPr>
            </w:pPr>
          </w:p>
        </w:tc>
        <w:tc>
          <w:tcPr>
            <w:tcW w:w="3330" w:type="dxa"/>
            <w:tcBorders>
              <w:top w:val="nil"/>
              <w:left w:val="nil"/>
              <w:bottom w:val="nil"/>
              <w:right w:val="nil"/>
            </w:tcBorders>
          </w:tcPr>
          <w:p w14:paraId="3C595D64" w14:textId="77777777" w:rsidR="002A0D87" w:rsidRDefault="002A0D87" w:rsidP="003C376A">
            <w:pPr>
              <w:autoSpaceDE w:val="0"/>
              <w:autoSpaceDN w:val="0"/>
              <w:adjustRightInd w:val="0"/>
              <w:spacing w:after="0" w:line="240" w:lineRule="auto"/>
              <w:rPr>
                <w:ins w:id="3083" w:author="Arjan" w:date="2014-10-06T13:40:00Z"/>
              </w:rPr>
            </w:pPr>
            <w:ins w:id="3084" w:author="Arjan" w:date="2014-10-06T13:40:00Z">
              <w:r>
                <w:t>- Adres buitenland 3</w:t>
              </w:r>
            </w:ins>
          </w:p>
        </w:tc>
        <w:tc>
          <w:tcPr>
            <w:tcW w:w="1350" w:type="dxa"/>
            <w:tcBorders>
              <w:top w:val="nil"/>
              <w:left w:val="nil"/>
              <w:bottom w:val="nil"/>
              <w:right w:val="nil"/>
            </w:tcBorders>
          </w:tcPr>
          <w:p w14:paraId="4B608F48" w14:textId="77777777" w:rsidR="002A0D87" w:rsidRPr="002A0D87" w:rsidRDefault="002A0D87" w:rsidP="003C376A">
            <w:pPr>
              <w:autoSpaceDE w:val="0"/>
              <w:autoSpaceDN w:val="0"/>
              <w:adjustRightInd w:val="0"/>
              <w:spacing w:after="0" w:line="240" w:lineRule="auto"/>
              <w:rPr>
                <w:ins w:id="3085" w:author="Arjan" w:date="2014-10-06T13:40:00Z"/>
                <w:rFonts w:ascii="Arial" w:eastAsia="Times New Roman" w:hAnsi="Arial" w:cs="Arial"/>
                <w:color w:val="000000"/>
                <w:sz w:val="20"/>
                <w:szCs w:val="24"/>
              </w:rPr>
            </w:pPr>
          </w:p>
        </w:tc>
      </w:tr>
      <w:tr w:rsidR="00CD50A0" w:rsidRPr="003E7E75" w14:paraId="403D7BA6" w14:textId="77777777" w:rsidTr="0057620D">
        <w:tc>
          <w:tcPr>
            <w:tcW w:w="3600" w:type="dxa"/>
            <w:tcBorders>
              <w:top w:val="nil"/>
              <w:left w:val="nil"/>
              <w:bottom w:val="nil"/>
              <w:right w:val="nil"/>
            </w:tcBorders>
          </w:tcPr>
          <w:p w14:paraId="1FF993D1" w14:textId="77777777" w:rsidR="00CD50A0" w:rsidRPr="00CD50A0" w:rsidRDefault="00CD50A0" w:rsidP="00CD50A0">
            <w:pPr>
              <w:autoSpaceDE w:val="0"/>
              <w:autoSpaceDN w:val="0"/>
              <w:adjustRightInd w:val="0"/>
              <w:spacing w:after="0" w:line="240" w:lineRule="auto"/>
              <w:rPr>
                <w:rFonts w:ascii="Arial" w:eastAsia="Times New Roman" w:hAnsi="Arial" w:cs="Arial"/>
                <w:b/>
                <w:color w:val="000000"/>
                <w:sz w:val="20"/>
                <w:szCs w:val="24"/>
              </w:rPr>
            </w:pPr>
            <w:ins w:id="3086" w:author="Arjan" w:date="2014-10-06T15:57:00Z">
              <w:r w:rsidRPr="00CD50A0">
                <w:rPr>
                  <w:rFonts w:ascii="Arial" w:eastAsia="Times New Roman" w:hAnsi="Arial" w:cs="Arial"/>
                  <w:b/>
                  <w:color w:val="000000"/>
                  <w:sz w:val="20"/>
                  <w:szCs w:val="24"/>
                </w:rPr>
                <w:t>Overzicht re</w:t>
              </w:r>
            </w:ins>
            <w:ins w:id="3087" w:author="Arjan" w:date="2014-10-06T15:58:00Z">
              <w:r w:rsidRPr="00CD50A0">
                <w:rPr>
                  <w:rFonts w:ascii="Arial" w:eastAsia="Times New Roman" w:hAnsi="Arial" w:cs="Arial"/>
                  <w:b/>
                  <w:color w:val="000000"/>
                  <w:sz w:val="20"/>
                  <w:szCs w:val="24"/>
                </w:rPr>
                <w:t>laties</w:t>
              </w:r>
            </w:ins>
          </w:p>
        </w:tc>
        <w:tc>
          <w:tcPr>
            <w:tcW w:w="4410" w:type="dxa"/>
            <w:gridSpan w:val="2"/>
            <w:tcBorders>
              <w:top w:val="nil"/>
              <w:left w:val="nil"/>
              <w:bottom w:val="nil"/>
              <w:right w:val="nil"/>
            </w:tcBorders>
          </w:tcPr>
          <w:p w14:paraId="44A88474" w14:textId="77777777" w:rsidR="00CD50A0" w:rsidRPr="00CD50A0" w:rsidRDefault="00CD50A0" w:rsidP="003C376A">
            <w:pPr>
              <w:autoSpaceDE w:val="0"/>
              <w:autoSpaceDN w:val="0"/>
              <w:adjustRightInd w:val="0"/>
              <w:spacing w:after="0" w:line="240" w:lineRule="auto"/>
              <w:rPr>
                <w:i/>
              </w:rPr>
            </w:pPr>
            <w:ins w:id="3088" w:author="Arjan" w:date="2014-10-06T15:58:00Z">
              <w:r w:rsidRPr="00CD50A0">
                <w:rPr>
                  <w:i/>
                </w:rPr>
                <w:t>Relatienaam incl. gerelateerd objecttype</w:t>
              </w:r>
            </w:ins>
          </w:p>
        </w:tc>
        <w:tc>
          <w:tcPr>
            <w:tcW w:w="1350" w:type="dxa"/>
            <w:tcBorders>
              <w:top w:val="nil"/>
              <w:left w:val="nil"/>
              <w:bottom w:val="nil"/>
              <w:right w:val="nil"/>
            </w:tcBorders>
          </w:tcPr>
          <w:p w14:paraId="0FEE3394" w14:textId="77777777" w:rsidR="00CD50A0" w:rsidRPr="00CD50A0" w:rsidRDefault="00CD50A0" w:rsidP="003C376A">
            <w:pPr>
              <w:autoSpaceDE w:val="0"/>
              <w:autoSpaceDN w:val="0"/>
              <w:adjustRightInd w:val="0"/>
              <w:spacing w:after="0" w:line="240" w:lineRule="auto"/>
              <w:rPr>
                <w:rFonts w:ascii="Arial" w:eastAsia="Times New Roman" w:hAnsi="Arial" w:cs="Arial"/>
                <w:i/>
                <w:color w:val="000000"/>
                <w:sz w:val="20"/>
                <w:szCs w:val="24"/>
              </w:rPr>
            </w:pPr>
            <w:ins w:id="3089" w:author="Arjan" w:date="2014-10-06T15:58:00Z">
              <w:r w:rsidRPr="00CD50A0">
                <w:rPr>
                  <w:rFonts w:ascii="Arial" w:eastAsia="Times New Roman" w:hAnsi="Arial" w:cs="Arial"/>
                  <w:i/>
                  <w:color w:val="000000"/>
                  <w:sz w:val="20"/>
                  <w:szCs w:val="24"/>
                </w:rPr>
                <w:t>Herkomst</w:t>
              </w:r>
            </w:ins>
          </w:p>
        </w:tc>
      </w:tr>
      <w:tr w:rsidR="00CD50A0" w:rsidRPr="003E7E75" w14:paraId="72E13FE2" w14:textId="77777777" w:rsidTr="0057620D">
        <w:trPr>
          <w:ins w:id="3090" w:author="Arjan" w:date="2014-10-06T15:58:00Z"/>
        </w:trPr>
        <w:tc>
          <w:tcPr>
            <w:tcW w:w="3600" w:type="dxa"/>
            <w:tcBorders>
              <w:top w:val="nil"/>
              <w:left w:val="nil"/>
              <w:bottom w:val="nil"/>
              <w:right w:val="nil"/>
            </w:tcBorders>
          </w:tcPr>
          <w:p w14:paraId="11BD62B4" w14:textId="77777777" w:rsidR="00CD50A0" w:rsidRDefault="00CD50A0" w:rsidP="00CD50A0">
            <w:pPr>
              <w:autoSpaceDE w:val="0"/>
              <w:autoSpaceDN w:val="0"/>
              <w:adjustRightInd w:val="0"/>
              <w:spacing w:after="0" w:line="240" w:lineRule="auto"/>
              <w:rPr>
                <w:ins w:id="3091" w:author="Arjan" w:date="2014-10-06T15:58:00Z"/>
                <w:rFonts w:ascii="Arial" w:eastAsia="Times New Roman" w:hAnsi="Arial" w:cs="Arial"/>
                <w:color w:val="000000"/>
                <w:sz w:val="20"/>
                <w:szCs w:val="24"/>
              </w:rPr>
            </w:pPr>
          </w:p>
        </w:tc>
        <w:tc>
          <w:tcPr>
            <w:tcW w:w="4410" w:type="dxa"/>
            <w:gridSpan w:val="2"/>
            <w:tcBorders>
              <w:top w:val="nil"/>
              <w:left w:val="nil"/>
              <w:bottom w:val="nil"/>
              <w:right w:val="nil"/>
            </w:tcBorders>
          </w:tcPr>
          <w:p w14:paraId="29804D3D" w14:textId="77777777" w:rsidR="00CD50A0" w:rsidRPr="005561F3" w:rsidRDefault="00CD50A0" w:rsidP="00CD50A0">
            <w:pPr>
              <w:autoSpaceDE w:val="0"/>
              <w:autoSpaceDN w:val="0"/>
              <w:adjustRightInd w:val="0"/>
              <w:spacing w:after="0" w:line="240" w:lineRule="auto"/>
              <w:rPr>
                <w:ins w:id="3092" w:author="Arjan" w:date="2014-10-06T15:58:00Z"/>
                <w:lang w:val="nl-NL"/>
              </w:rPr>
            </w:pPr>
            <w:ins w:id="3093" w:author="Arjan" w:date="2014-10-06T16:00:00Z">
              <w:r w:rsidRPr="005561F3">
                <w:rPr>
                  <w:lang w:val="nl-NL"/>
                </w:rPr>
                <w:t>van BETROKKENE met als afwijkend binnenlands correspondentieadres</w:t>
              </w:r>
            </w:ins>
            <w:r w:rsidRPr="005561F3">
              <w:rPr>
                <w:lang w:val="nl-NL"/>
              </w:rPr>
              <w:t xml:space="preserve"> </w:t>
            </w:r>
            <w:ins w:id="3094" w:author="Arjan" w:date="2014-10-06T16:00:00Z">
              <w:r w:rsidRPr="005561F3">
                <w:rPr>
                  <w:lang w:val="nl-NL"/>
                </w:rPr>
                <w:t xml:space="preserve"> ADRESSEERBAAR OBJECT AANDUIDING</w:t>
              </w:r>
            </w:ins>
          </w:p>
        </w:tc>
        <w:tc>
          <w:tcPr>
            <w:tcW w:w="1350" w:type="dxa"/>
            <w:tcBorders>
              <w:top w:val="nil"/>
              <w:left w:val="nil"/>
              <w:bottom w:val="nil"/>
              <w:right w:val="nil"/>
            </w:tcBorders>
          </w:tcPr>
          <w:p w14:paraId="3A1FD954" w14:textId="77777777" w:rsidR="00CD50A0" w:rsidRDefault="00CD50A0" w:rsidP="003C376A">
            <w:pPr>
              <w:autoSpaceDE w:val="0"/>
              <w:autoSpaceDN w:val="0"/>
              <w:adjustRightInd w:val="0"/>
              <w:spacing w:after="0" w:line="240" w:lineRule="auto"/>
              <w:rPr>
                <w:ins w:id="3095" w:author="Arjan" w:date="2014-10-06T15:58:00Z"/>
                <w:rFonts w:ascii="Arial" w:eastAsia="Times New Roman" w:hAnsi="Arial" w:cs="Arial"/>
                <w:color w:val="000000"/>
                <w:sz w:val="20"/>
                <w:szCs w:val="24"/>
              </w:rPr>
            </w:pPr>
            <w:ins w:id="3096" w:author="Arjan" w:date="2014-10-06T16:01:00Z">
              <w:r>
                <w:rPr>
                  <w:rFonts w:ascii="Arial" w:eastAsia="Times New Roman" w:hAnsi="Arial" w:cs="Arial"/>
                  <w:color w:val="000000"/>
                  <w:sz w:val="20"/>
                  <w:szCs w:val="24"/>
                </w:rPr>
                <w:t>KING</w:t>
              </w:r>
            </w:ins>
          </w:p>
        </w:tc>
      </w:tr>
      <w:tr w:rsidR="00CD50A0" w:rsidRPr="003E7E75" w14:paraId="6629CA60" w14:textId="77777777" w:rsidTr="0057620D">
        <w:trPr>
          <w:ins w:id="3097" w:author="Arjan" w:date="2014-10-06T16:00:00Z"/>
        </w:trPr>
        <w:tc>
          <w:tcPr>
            <w:tcW w:w="3600" w:type="dxa"/>
            <w:tcBorders>
              <w:top w:val="nil"/>
              <w:left w:val="nil"/>
              <w:bottom w:val="nil"/>
              <w:right w:val="nil"/>
            </w:tcBorders>
          </w:tcPr>
          <w:p w14:paraId="465CAF2C" w14:textId="77777777" w:rsidR="00CD50A0" w:rsidRDefault="00CD50A0" w:rsidP="00CD50A0">
            <w:pPr>
              <w:autoSpaceDE w:val="0"/>
              <w:autoSpaceDN w:val="0"/>
              <w:adjustRightInd w:val="0"/>
              <w:spacing w:after="0" w:line="240" w:lineRule="auto"/>
              <w:rPr>
                <w:ins w:id="3098" w:author="Arjan" w:date="2014-10-06T16:00:00Z"/>
                <w:rFonts w:ascii="Arial" w:eastAsia="Times New Roman" w:hAnsi="Arial" w:cs="Arial"/>
                <w:color w:val="000000"/>
                <w:sz w:val="20"/>
                <w:szCs w:val="24"/>
              </w:rPr>
            </w:pPr>
          </w:p>
        </w:tc>
        <w:tc>
          <w:tcPr>
            <w:tcW w:w="4410" w:type="dxa"/>
            <w:gridSpan w:val="2"/>
            <w:tcBorders>
              <w:top w:val="nil"/>
              <w:left w:val="nil"/>
              <w:bottom w:val="nil"/>
              <w:right w:val="nil"/>
            </w:tcBorders>
          </w:tcPr>
          <w:p w14:paraId="6CB8FE61" w14:textId="77777777" w:rsidR="00CD50A0" w:rsidRPr="005561F3" w:rsidRDefault="00CD50A0" w:rsidP="00CD50A0">
            <w:pPr>
              <w:autoSpaceDE w:val="0"/>
              <w:autoSpaceDN w:val="0"/>
              <w:adjustRightInd w:val="0"/>
              <w:spacing w:after="0" w:line="240" w:lineRule="auto"/>
              <w:rPr>
                <w:ins w:id="3099" w:author="Arjan" w:date="2014-10-06T16:02:00Z"/>
                <w:lang w:val="nl-NL"/>
              </w:rPr>
            </w:pPr>
            <w:ins w:id="3100" w:author="Arjan" w:date="2014-10-06T16:02:00Z">
              <w:r w:rsidRPr="005561F3">
                <w:rPr>
                  <w:lang w:val="nl-NL"/>
                </w:rPr>
                <w:t>Afwijkend correspondentie postadres:</w:t>
              </w:r>
            </w:ins>
          </w:p>
          <w:p w14:paraId="1003AF73" w14:textId="77777777" w:rsidR="00CD50A0" w:rsidRPr="005561F3" w:rsidRDefault="00CD50A0" w:rsidP="00CD50A0">
            <w:pPr>
              <w:autoSpaceDE w:val="0"/>
              <w:autoSpaceDN w:val="0"/>
              <w:adjustRightInd w:val="0"/>
              <w:spacing w:after="0" w:line="240" w:lineRule="auto"/>
              <w:rPr>
                <w:ins w:id="3101" w:author="Arjan" w:date="2014-10-06T16:00:00Z"/>
                <w:lang w:val="nl-NL"/>
              </w:rPr>
            </w:pPr>
            <w:ins w:id="3102" w:author="Arjan" w:date="2014-10-06T16:02:00Z">
              <w:r w:rsidRPr="005561F3">
                <w:rPr>
                  <w:lang w:val="nl-NL"/>
                </w:rPr>
                <w:t>- van BETROKKENE met afwijkend correspondentie postadres dat zich bevindt in WOONPLAATS</w:t>
              </w:r>
            </w:ins>
          </w:p>
        </w:tc>
        <w:tc>
          <w:tcPr>
            <w:tcW w:w="1350" w:type="dxa"/>
            <w:tcBorders>
              <w:top w:val="nil"/>
              <w:left w:val="nil"/>
              <w:bottom w:val="nil"/>
              <w:right w:val="nil"/>
            </w:tcBorders>
          </w:tcPr>
          <w:p w14:paraId="786E8AF1" w14:textId="77777777" w:rsidR="00CD50A0" w:rsidRPr="005561F3" w:rsidRDefault="00CD50A0" w:rsidP="003C376A">
            <w:pPr>
              <w:autoSpaceDE w:val="0"/>
              <w:autoSpaceDN w:val="0"/>
              <w:adjustRightInd w:val="0"/>
              <w:spacing w:after="0" w:line="240" w:lineRule="auto"/>
              <w:rPr>
                <w:ins w:id="3103" w:author="Arjan" w:date="2014-10-06T16:02:00Z"/>
                <w:rFonts w:ascii="Arial" w:eastAsia="Times New Roman" w:hAnsi="Arial" w:cs="Arial"/>
                <w:color w:val="000000"/>
                <w:sz w:val="20"/>
                <w:szCs w:val="24"/>
                <w:lang w:val="nl-NL"/>
              </w:rPr>
            </w:pPr>
          </w:p>
          <w:p w14:paraId="43D53A49" w14:textId="77777777" w:rsidR="00CD50A0" w:rsidRDefault="00CD50A0" w:rsidP="003C376A">
            <w:pPr>
              <w:autoSpaceDE w:val="0"/>
              <w:autoSpaceDN w:val="0"/>
              <w:adjustRightInd w:val="0"/>
              <w:spacing w:after="0" w:line="240" w:lineRule="auto"/>
              <w:rPr>
                <w:ins w:id="3104" w:author="Arjan" w:date="2014-10-06T16:00:00Z"/>
                <w:rFonts w:ascii="Arial" w:eastAsia="Times New Roman" w:hAnsi="Arial" w:cs="Arial"/>
                <w:color w:val="000000"/>
                <w:sz w:val="20"/>
                <w:szCs w:val="24"/>
              </w:rPr>
            </w:pPr>
            <w:ins w:id="3105" w:author="Arjan" w:date="2014-10-06T16:02:00Z">
              <w:r>
                <w:rPr>
                  <w:rFonts w:ascii="Arial" w:eastAsia="Times New Roman" w:hAnsi="Arial" w:cs="Arial"/>
                  <w:color w:val="000000"/>
                  <w:sz w:val="20"/>
                  <w:szCs w:val="24"/>
                </w:rPr>
                <w:t>KING</w:t>
              </w:r>
            </w:ins>
          </w:p>
        </w:tc>
      </w:tr>
      <w:tr w:rsidR="00CD50A0" w:rsidRPr="003E7E75" w14:paraId="1498785E" w14:textId="77777777" w:rsidTr="0057620D">
        <w:trPr>
          <w:ins w:id="3106" w:author="Arjan" w:date="2014-10-06T16:02:00Z"/>
        </w:trPr>
        <w:tc>
          <w:tcPr>
            <w:tcW w:w="3600" w:type="dxa"/>
            <w:tcBorders>
              <w:top w:val="nil"/>
              <w:left w:val="nil"/>
              <w:bottom w:val="nil"/>
              <w:right w:val="nil"/>
            </w:tcBorders>
          </w:tcPr>
          <w:p w14:paraId="6C45A621" w14:textId="77777777" w:rsidR="00CD50A0" w:rsidRDefault="00CD50A0" w:rsidP="00CD50A0">
            <w:pPr>
              <w:autoSpaceDE w:val="0"/>
              <w:autoSpaceDN w:val="0"/>
              <w:adjustRightInd w:val="0"/>
              <w:spacing w:after="0" w:line="240" w:lineRule="auto"/>
              <w:rPr>
                <w:ins w:id="3107" w:author="Arjan" w:date="2014-10-06T16:02:00Z"/>
                <w:rFonts w:ascii="Arial" w:eastAsia="Times New Roman" w:hAnsi="Arial" w:cs="Arial"/>
                <w:color w:val="000000"/>
                <w:sz w:val="20"/>
                <w:szCs w:val="24"/>
              </w:rPr>
            </w:pPr>
          </w:p>
        </w:tc>
        <w:tc>
          <w:tcPr>
            <w:tcW w:w="4410" w:type="dxa"/>
            <w:gridSpan w:val="2"/>
            <w:tcBorders>
              <w:top w:val="nil"/>
              <w:left w:val="nil"/>
              <w:bottom w:val="nil"/>
              <w:right w:val="nil"/>
            </w:tcBorders>
          </w:tcPr>
          <w:p w14:paraId="47033759" w14:textId="77777777" w:rsidR="00CD50A0" w:rsidRPr="005561F3" w:rsidRDefault="00CD50A0" w:rsidP="00CD50A0">
            <w:pPr>
              <w:autoSpaceDE w:val="0"/>
              <w:autoSpaceDN w:val="0"/>
              <w:adjustRightInd w:val="0"/>
              <w:spacing w:after="0" w:line="240" w:lineRule="auto"/>
              <w:rPr>
                <w:ins w:id="3108" w:author="Arjan" w:date="2014-10-06T16:03:00Z"/>
                <w:lang w:val="nl-NL"/>
              </w:rPr>
            </w:pPr>
            <w:ins w:id="3109" w:author="Arjan" w:date="2014-10-06T16:03:00Z">
              <w:r w:rsidRPr="005561F3">
                <w:rPr>
                  <w:lang w:val="nl-NL"/>
                </w:rPr>
                <w:t>Afwijkend buitenlands correspondentieadres:</w:t>
              </w:r>
            </w:ins>
          </w:p>
          <w:p w14:paraId="616F38CE" w14:textId="77777777" w:rsidR="00CD50A0" w:rsidRPr="005561F3" w:rsidRDefault="00CD50A0" w:rsidP="00CD50A0">
            <w:pPr>
              <w:autoSpaceDE w:val="0"/>
              <w:autoSpaceDN w:val="0"/>
              <w:adjustRightInd w:val="0"/>
              <w:spacing w:after="0" w:line="240" w:lineRule="auto"/>
              <w:rPr>
                <w:ins w:id="3110" w:author="Arjan" w:date="2014-10-06T16:02:00Z"/>
                <w:lang w:val="nl-NL"/>
              </w:rPr>
            </w:pPr>
            <w:ins w:id="3111" w:author="Arjan" w:date="2014-10-06T16:03:00Z">
              <w:r w:rsidRPr="005561F3">
                <w:rPr>
                  <w:lang w:val="nl-NL"/>
                </w:rPr>
                <w:t>- van BETROKKENE met afwijkend buitenlands correspondentieadres dat zich bevindt in LAND</w:t>
              </w:r>
            </w:ins>
          </w:p>
        </w:tc>
        <w:tc>
          <w:tcPr>
            <w:tcW w:w="1350" w:type="dxa"/>
            <w:tcBorders>
              <w:top w:val="nil"/>
              <w:left w:val="nil"/>
              <w:bottom w:val="nil"/>
              <w:right w:val="nil"/>
            </w:tcBorders>
          </w:tcPr>
          <w:p w14:paraId="02E3311F" w14:textId="77777777" w:rsidR="00CD50A0" w:rsidRPr="005561F3" w:rsidRDefault="00CD50A0" w:rsidP="003C376A">
            <w:pPr>
              <w:autoSpaceDE w:val="0"/>
              <w:autoSpaceDN w:val="0"/>
              <w:adjustRightInd w:val="0"/>
              <w:spacing w:after="0" w:line="240" w:lineRule="auto"/>
              <w:rPr>
                <w:ins w:id="3112" w:author="Arjan" w:date="2014-10-06T16:04:00Z"/>
                <w:rFonts w:ascii="Arial" w:eastAsia="Times New Roman" w:hAnsi="Arial" w:cs="Arial"/>
                <w:color w:val="000000"/>
                <w:sz w:val="20"/>
                <w:szCs w:val="24"/>
                <w:lang w:val="nl-NL"/>
              </w:rPr>
            </w:pPr>
          </w:p>
          <w:p w14:paraId="60E03685" w14:textId="77777777" w:rsidR="00CD50A0" w:rsidRDefault="00CD50A0" w:rsidP="003C376A">
            <w:pPr>
              <w:autoSpaceDE w:val="0"/>
              <w:autoSpaceDN w:val="0"/>
              <w:adjustRightInd w:val="0"/>
              <w:spacing w:after="0" w:line="240" w:lineRule="auto"/>
              <w:rPr>
                <w:ins w:id="3113" w:author="Arjan" w:date="2014-10-06T16:02:00Z"/>
                <w:rFonts w:ascii="Arial" w:eastAsia="Times New Roman" w:hAnsi="Arial" w:cs="Arial"/>
                <w:color w:val="000000"/>
                <w:sz w:val="20"/>
                <w:szCs w:val="24"/>
              </w:rPr>
            </w:pPr>
            <w:ins w:id="3114" w:author="Arjan" w:date="2014-10-06T16:04:00Z">
              <w:r>
                <w:rPr>
                  <w:rFonts w:ascii="Arial" w:eastAsia="Times New Roman" w:hAnsi="Arial" w:cs="Arial"/>
                  <w:color w:val="000000"/>
                  <w:sz w:val="20"/>
                  <w:szCs w:val="24"/>
                </w:rPr>
                <w:t>KING</w:t>
              </w:r>
            </w:ins>
          </w:p>
        </w:tc>
      </w:tr>
    </w:tbl>
    <w:p w14:paraId="384E75C8" w14:textId="77777777" w:rsidR="005B4451" w:rsidRDefault="005B4451" w:rsidP="00ED4564">
      <w:pPr>
        <w:rPr>
          <w:ins w:id="3115" w:author="Arjan" w:date="2014-09-08T18:39:00Z"/>
        </w:rPr>
      </w:pPr>
    </w:p>
    <w:p w14:paraId="35094602" w14:textId="77777777" w:rsidR="0058622B" w:rsidRPr="003E7E75" w:rsidRDefault="00DA5D93" w:rsidP="0058622B">
      <w:pPr>
        <w:autoSpaceDE w:val="0"/>
        <w:autoSpaceDN w:val="0"/>
        <w:adjustRightInd w:val="0"/>
        <w:spacing w:before="240" w:after="60" w:line="240" w:lineRule="auto"/>
        <w:outlineLvl w:val="3"/>
        <w:rPr>
          <w:ins w:id="3116" w:author="Arjan" w:date="2014-09-08T18:40:00Z"/>
          <w:rFonts w:ascii="Arial" w:eastAsia="Times New Roman" w:hAnsi="Arial" w:cs="Arial"/>
          <w:b/>
          <w:bCs/>
          <w:color w:val="004080"/>
          <w:sz w:val="24"/>
          <w:szCs w:val="24"/>
        </w:rPr>
      </w:pPr>
      <w:ins w:id="3117" w:author="Arjan" w:date="2014-09-08T18:40:00Z">
        <w:r w:rsidRPr="003E7E75">
          <w:rPr>
            <w:rFonts w:ascii="Arial" w:hAnsi="Arial" w:cs="Arial"/>
            <w:sz w:val="20"/>
            <w:szCs w:val="20"/>
            <w:lang w:val="en-AU"/>
          </w:rPr>
          <w:fldChar w:fldCharType="begin" w:fldLock="1"/>
        </w:r>
        <w:r w:rsidR="0058622B" w:rsidRPr="003E7E75">
          <w:rPr>
            <w:rFonts w:ascii="Arial" w:hAnsi="Arial" w:cs="Arial"/>
            <w:sz w:val="20"/>
            <w:szCs w:val="20"/>
            <w:lang w:val="en-AU"/>
          </w:rPr>
          <w:instrText xml:space="preserve">MERGEFIELD </w:instrText>
        </w:r>
        <w:r w:rsidR="0058622B" w:rsidRPr="003E7E75">
          <w:rPr>
            <w:rFonts w:ascii="Arial" w:eastAsia="Times New Roman" w:hAnsi="Arial" w:cs="Arial"/>
            <w:b/>
            <w:bCs/>
            <w:color w:val="004080"/>
            <w:sz w:val="24"/>
            <w:szCs w:val="24"/>
          </w:rPr>
          <w:instrText>Att.Stereotype</w:instrText>
        </w:r>
        <w:r w:rsidRPr="003E7E75">
          <w:rPr>
            <w:rFonts w:ascii="Arial" w:hAnsi="Arial" w:cs="Arial"/>
            <w:sz w:val="20"/>
            <w:szCs w:val="20"/>
            <w:lang w:val="en-AU"/>
          </w:rPr>
          <w:fldChar w:fldCharType="separate"/>
        </w:r>
        <w:r w:rsidR="0058622B" w:rsidRPr="003E7E75">
          <w:rPr>
            <w:rFonts w:ascii="Arial" w:eastAsia="Times New Roman" w:hAnsi="Arial" w:cs="Arial"/>
            <w:b/>
            <w:bCs/>
            <w:color w:val="004080"/>
            <w:sz w:val="24"/>
            <w:szCs w:val="24"/>
          </w:rPr>
          <w:t>«Attribuutsoort»</w:t>
        </w:r>
        <w:r w:rsidRPr="003E7E75">
          <w:rPr>
            <w:rFonts w:ascii="Arial" w:hAnsi="Arial" w:cs="Arial"/>
            <w:sz w:val="20"/>
            <w:szCs w:val="20"/>
            <w:lang w:val="en-AU"/>
          </w:rPr>
          <w:fldChar w:fldCharType="end"/>
        </w:r>
        <w:r w:rsidR="0058622B" w:rsidRPr="003E7E75">
          <w:rPr>
            <w:rFonts w:ascii="Arial" w:eastAsia="Times New Roman" w:hAnsi="Arial" w:cs="Arial"/>
            <w:b/>
            <w:bCs/>
            <w:color w:val="004080"/>
            <w:sz w:val="24"/>
            <w:szCs w:val="24"/>
          </w:rPr>
          <w:t xml:space="preserve"> </w:t>
        </w:r>
        <w:r w:rsidRPr="003E7E75">
          <w:rPr>
            <w:rFonts w:ascii="Arial" w:eastAsia="Times New Roman" w:hAnsi="Arial" w:cs="Arial"/>
            <w:b/>
            <w:bCs/>
            <w:color w:val="004080"/>
            <w:sz w:val="24"/>
            <w:szCs w:val="24"/>
          </w:rPr>
          <w:fldChar w:fldCharType="begin" w:fldLock="1"/>
        </w:r>
        <w:r w:rsidR="0058622B" w:rsidRPr="003E7E75">
          <w:rPr>
            <w:rFonts w:ascii="Arial" w:eastAsia="Times New Roman" w:hAnsi="Arial" w:cs="Arial"/>
            <w:b/>
            <w:bCs/>
            <w:color w:val="004080"/>
            <w:sz w:val="24"/>
            <w:szCs w:val="24"/>
          </w:rPr>
          <w:instrText>MERGEFIELD Att.Name</w:instrText>
        </w:r>
        <w:r w:rsidRPr="003E7E75">
          <w:rPr>
            <w:rFonts w:ascii="Arial" w:eastAsia="Times New Roman" w:hAnsi="Arial" w:cs="Arial"/>
            <w:b/>
            <w:bCs/>
            <w:color w:val="004080"/>
            <w:sz w:val="24"/>
            <w:szCs w:val="24"/>
          </w:rPr>
          <w:fldChar w:fldCharType="separate"/>
        </w:r>
        <w:r w:rsidR="0058622B" w:rsidRPr="003E7E75">
          <w:rPr>
            <w:rFonts w:ascii="Arial" w:eastAsia="Times New Roman" w:hAnsi="Arial" w:cs="Arial"/>
            <w:b/>
            <w:bCs/>
            <w:color w:val="004080"/>
            <w:sz w:val="24"/>
            <w:szCs w:val="24"/>
          </w:rPr>
          <w:t>Aard relatie</w:t>
        </w:r>
        <w:r w:rsidRPr="003E7E75">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58622B" w:rsidRPr="003E7E75" w14:paraId="1C9BB096" w14:textId="77777777" w:rsidTr="003C376A">
        <w:trPr>
          <w:trHeight w:val="215"/>
          <w:ins w:id="3118" w:author="Arjan" w:date="2014-09-08T18:40:00Z"/>
        </w:trPr>
        <w:tc>
          <w:tcPr>
            <w:tcW w:w="3690" w:type="dxa"/>
            <w:tcBorders>
              <w:top w:val="nil"/>
              <w:left w:val="nil"/>
              <w:bottom w:val="nil"/>
              <w:right w:val="nil"/>
            </w:tcBorders>
          </w:tcPr>
          <w:p w14:paraId="3FCF9816" w14:textId="77777777" w:rsidR="0058622B" w:rsidRPr="003E7E75" w:rsidRDefault="0058622B" w:rsidP="003C376A">
            <w:pPr>
              <w:autoSpaceDE w:val="0"/>
              <w:autoSpaceDN w:val="0"/>
              <w:adjustRightInd w:val="0"/>
              <w:spacing w:after="0" w:line="240" w:lineRule="auto"/>
              <w:rPr>
                <w:ins w:id="3119" w:author="Arjan" w:date="2014-09-08T18:40:00Z"/>
                <w:rFonts w:ascii="Arial" w:eastAsia="Times New Roman" w:hAnsi="Arial" w:cs="Arial"/>
                <w:color w:val="000000"/>
                <w:sz w:val="20"/>
                <w:szCs w:val="20"/>
              </w:rPr>
            </w:pPr>
            <w:ins w:id="3120" w:author="Arjan" w:date="2014-09-08T18:40:00Z">
              <w:r w:rsidRPr="003E7E75">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1A0A6A46" w14:textId="77777777" w:rsidR="0058622B" w:rsidRPr="003E7E75" w:rsidRDefault="00DA5D93" w:rsidP="003C376A">
            <w:pPr>
              <w:autoSpaceDE w:val="0"/>
              <w:autoSpaceDN w:val="0"/>
              <w:adjustRightInd w:val="0"/>
              <w:spacing w:after="0" w:line="240" w:lineRule="auto"/>
              <w:rPr>
                <w:ins w:id="3121" w:author="Arjan" w:date="2014-09-08T18:40:00Z"/>
                <w:rFonts w:ascii="Arial" w:eastAsia="Times New Roman" w:hAnsi="Arial" w:cs="Arial"/>
                <w:color w:val="000000"/>
                <w:sz w:val="20"/>
                <w:szCs w:val="20"/>
              </w:rPr>
            </w:pPr>
            <w:ins w:id="3122" w:author="Arjan" w:date="2014-09-08T18:40:00Z">
              <w:r w:rsidRPr="003E7E75">
                <w:rPr>
                  <w:rFonts w:ascii="Arial" w:hAnsi="Arial" w:cs="Arial"/>
                  <w:sz w:val="20"/>
                  <w:szCs w:val="20"/>
                  <w:lang w:val="en-AU"/>
                </w:rPr>
                <w:fldChar w:fldCharType="begin" w:fldLock="1"/>
              </w:r>
              <w:r w:rsidR="0058622B" w:rsidRPr="003E7E75">
                <w:rPr>
                  <w:rFonts w:ascii="Arial" w:hAnsi="Arial" w:cs="Arial"/>
                  <w:sz w:val="20"/>
                  <w:szCs w:val="20"/>
                  <w:lang w:val="en-AU"/>
                </w:rPr>
                <w:instrText xml:space="preserve">MERGEFIELD </w:instrText>
              </w:r>
              <w:r w:rsidR="0058622B" w:rsidRPr="003E7E75">
                <w:rPr>
                  <w:rFonts w:ascii="Arial" w:eastAsia="Times New Roman" w:hAnsi="Arial" w:cs="Arial"/>
                  <w:color w:val="000000"/>
                  <w:sz w:val="20"/>
                  <w:szCs w:val="20"/>
                </w:rPr>
                <w:instrText>Att.Name</w:instrText>
              </w:r>
              <w:r w:rsidRPr="003E7E75">
                <w:rPr>
                  <w:rFonts w:ascii="Arial" w:hAnsi="Arial" w:cs="Arial"/>
                  <w:sz w:val="20"/>
                  <w:szCs w:val="20"/>
                  <w:lang w:val="en-AU"/>
                </w:rPr>
                <w:fldChar w:fldCharType="separate"/>
              </w:r>
              <w:r w:rsidR="0058622B" w:rsidRPr="003E7E75">
                <w:rPr>
                  <w:rFonts w:ascii="Arial" w:eastAsia="Times New Roman" w:hAnsi="Arial" w:cs="Arial"/>
                  <w:color w:val="000000"/>
                  <w:sz w:val="20"/>
                  <w:szCs w:val="20"/>
                </w:rPr>
                <w:t>Aard relatie</w:t>
              </w:r>
              <w:r w:rsidRPr="003E7E75">
                <w:rPr>
                  <w:rFonts w:ascii="Arial" w:hAnsi="Arial" w:cs="Arial"/>
                  <w:sz w:val="20"/>
                  <w:szCs w:val="20"/>
                  <w:lang w:val="en-AU"/>
                </w:rPr>
                <w:fldChar w:fldCharType="end"/>
              </w:r>
            </w:ins>
          </w:p>
        </w:tc>
      </w:tr>
      <w:tr w:rsidR="0058622B" w:rsidRPr="003E7E75" w14:paraId="77F743D8" w14:textId="77777777" w:rsidTr="003C376A">
        <w:trPr>
          <w:ins w:id="3123" w:author="Arjan" w:date="2014-09-08T18:40:00Z"/>
        </w:trPr>
        <w:tc>
          <w:tcPr>
            <w:tcW w:w="3690" w:type="dxa"/>
            <w:tcBorders>
              <w:top w:val="nil"/>
              <w:left w:val="nil"/>
              <w:bottom w:val="nil"/>
              <w:right w:val="nil"/>
            </w:tcBorders>
          </w:tcPr>
          <w:p w14:paraId="1BD223F7" w14:textId="77777777" w:rsidR="0058622B" w:rsidRPr="003E7E75" w:rsidRDefault="0058622B" w:rsidP="003C376A">
            <w:pPr>
              <w:autoSpaceDE w:val="0"/>
              <w:autoSpaceDN w:val="0"/>
              <w:adjustRightInd w:val="0"/>
              <w:spacing w:after="0" w:line="240" w:lineRule="auto"/>
              <w:rPr>
                <w:ins w:id="3124"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14:paraId="67BA7A6B" w14:textId="77777777" w:rsidR="0058622B" w:rsidRPr="003E7E75" w:rsidRDefault="0058622B" w:rsidP="003C376A">
            <w:pPr>
              <w:autoSpaceDE w:val="0"/>
              <w:autoSpaceDN w:val="0"/>
              <w:adjustRightInd w:val="0"/>
              <w:spacing w:after="0" w:line="240" w:lineRule="auto"/>
              <w:rPr>
                <w:ins w:id="3125" w:author="Arjan" w:date="2014-09-08T18:40:00Z"/>
                <w:rFonts w:ascii="Arial" w:eastAsia="Times New Roman" w:hAnsi="Arial" w:cs="Arial"/>
                <w:b/>
                <w:bCs/>
                <w:color w:val="000000"/>
                <w:sz w:val="20"/>
                <w:szCs w:val="20"/>
              </w:rPr>
            </w:pPr>
          </w:p>
        </w:tc>
      </w:tr>
      <w:tr w:rsidR="0058622B" w:rsidRPr="003E7E75" w14:paraId="6368BC1D" w14:textId="77777777" w:rsidTr="003C376A">
        <w:trPr>
          <w:ins w:id="3126" w:author="Arjan" w:date="2014-09-08T18:40:00Z"/>
        </w:trPr>
        <w:tc>
          <w:tcPr>
            <w:tcW w:w="3690" w:type="dxa"/>
            <w:tcBorders>
              <w:top w:val="nil"/>
              <w:left w:val="nil"/>
              <w:bottom w:val="nil"/>
              <w:right w:val="nil"/>
            </w:tcBorders>
          </w:tcPr>
          <w:p w14:paraId="63F2A1AA" w14:textId="77777777" w:rsidR="0058622B" w:rsidRPr="003E7E75" w:rsidRDefault="0058622B" w:rsidP="003C376A">
            <w:pPr>
              <w:autoSpaceDE w:val="0"/>
              <w:autoSpaceDN w:val="0"/>
              <w:adjustRightInd w:val="0"/>
              <w:spacing w:after="0" w:line="240" w:lineRule="auto"/>
              <w:rPr>
                <w:ins w:id="3127" w:author="Arjan" w:date="2014-09-08T18:40:00Z"/>
                <w:rFonts w:ascii="Arial" w:eastAsia="Times New Roman" w:hAnsi="Arial" w:cs="Arial"/>
                <w:color w:val="000000"/>
                <w:sz w:val="20"/>
                <w:szCs w:val="20"/>
              </w:rPr>
            </w:pPr>
            <w:ins w:id="3128" w:author="Arjan" w:date="2014-09-08T18:40:00Z">
              <w:r w:rsidRPr="003E7E75">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6E30DBAF" w14:textId="77777777" w:rsidR="0058622B" w:rsidRPr="003E7E75" w:rsidRDefault="0058622B" w:rsidP="003C376A">
            <w:pPr>
              <w:autoSpaceDE w:val="0"/>
              <w:autoSpaceDN w:val="0"/>
              <w:adjustRightInd w:val="0"/>
              <w:spacing w:after="0" w:line="240" w:lineRule="auto"/>
              <w:rPr>
                <w:ins w:id="3129" w:author="Arjan" w:date="2014-09-08T18:40:00Z"/>
                <w:rFonts w:ascii="Arial" w:eastAsia="Times New Roman" w:hAnsi="Arial" w:cs="Arial"/>
                <w:color w:val="000000"/>
                <w:sz w:val="20"/>
                <w:szCs w:val="20"/>
              </w:rPr>
            </w:pPr>
            <w:ins w:id="3130" w:author="Arjan" w:date="2014-09-08T18:40:00Z">
              <w:r w:rsidRPr="003E7E75">
                <w:rPr>
                  <w:rFonts w:ascii="Arial" w:eastAsia="Times New Roman" w:hAnsi="Arial" w:cs="Arial"/>
                  <w:color w:val="000000"/>
                  <w:sz w:val="20"/>
                  <w:szCs w:val="20"/>
                </w:rPr>
                <w:t>KING</w:t>
              </w:r>
            </w:ins>
          </w:p>
        </w:tc>
      </w:tr>
      <w:tr w:rsidR="0058622B" w:rsidRPr="003E7E75" w14:paraId="23458101" w14:textId="77777777" w:rsidTr="003C376A">
        <w:trPr>
          <w:ins w:id="3131" w:author="Arjan" w:date="2014-09-08T18:40:00Z"/>
        </w:trPr>
        <w:tc>
          <w:tcPr>
            <w:tcW w:w="3690" w:type="dxa"/>
            <w:tcBorders>
              <w:top w:val="nil"/>
              <w:left w:val="nil"/>
              <w:bottom w:val="nil"/>
              <w:right w:val="nil"/>
            </w:tcBorders>
          </w:tcPr>
          <w:p w14:paraId="440581F9" w14:textId="77777777" w:rsidR="0058622B" w:rsidRPr="003E7E75" w:rsidRDefault="0058622B" w:rsidP="003C376A">
            <w:pPr>
              <w:autoSpaceDE w:val="0"/>
              <w:autoSpaceDN w:val="0"/>
              <w:adjustRightInd w:val="0"/>
              <w:spacing w:after="0" w:line="240" w:lineRule="auto"/>
              <w:rPr>
                <w:ins w:id="3132"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14:paraId="2257F457" w14:textId="77777777" w:rsidR="0058622B" w:rsidRPr="003E7E75" w:rsidRDefault="0058622B" w:rsidP="003C376A">
            <w:pPr>
              <w:autoSpaceDE w:val="0"/>
              <w:autoSpaceDN w:val="0"/>
              <w:adjustRightInd w:val="0"/>
              <w:spacing w:after="0" w:line="240" w:lineRule="auto"/>
              <w:rPr>
                <w:ins w:id="3133" w:author="Arjan" w:date="2014-09-08T18:40:00Z"/>
                <w:rFonts w:ascii="Arial" w:eastAsia="Times New Roman" w:hAnsi="Arial" w:cs="Arial"/>
                <w:b/>
                <w:bCs/>
                <w:color w:val="000000"/>
                <w:sz w:val="20"/>
                <w:szCs w:val="20"/>
              </w:rPr>
            </w:pPr>
          </w:p>
        </w:tc>
      </w:tr>
      <w:tr w:rsidR="0058622B" w:rsidRPr="003E7E75" w14:paraId="37ACFF64" w14:textId="77777777" w:rsidTr="003C376A">
        <w:trPr>
          <w:ins w:id="3134" w:author="Arjan" w:date="2014-09-08T18:40:00Z"/>
        </w:trPr>
        <w:tc>
          <w:tcPr>
            <w:tcW w:w="3690" w:type="dxa"/>
            <w:tcBorders>
              <w:top w:val="nil"/>
              <w:left w:val="nil"/>
              <w:bottom w:val="nil"/>
              <w:right w:val="nil"/>
            </w:tcBorders>
          </w:tcPr>
          <w:p w14:paraId="3C72BD35" w14:textId="77777777" w:rsidR="0058622B" w:rsidRPr="003E7E75" w:rsidRDefault="0058622B" w:rsidP="003C376A">
            <w:pPr>
              <w:autoSpaceDE w:val="0"/>
              <w:autoSpaceDN w:val="0"/>
              <w:adjustRightInd w:val="0"/>
              <w:spacing w:after="0" w:line="240" w:lineRule="auto"/>
              <w:rPr>
                <w:ins w:id="3135" w:author="Arjan" w:date="2014-09-08T18:40:00Z"/>
                <w:rFonts w:ascii="Arial" w:eastAsia="Times New Roman" w:hAnsi="Arial" w:cs="Arial"/>
                <w:color w:val="000000"/>
                <w:sz w:val="20"/>
                <w:szCs w:val="20"/>
              </w:rPr>
            </w:pPr>
            <w:ins w:id="3136" w:author="Arjan" w:date="2014-09-08T18:40:00Z">
              <w:r w:rsidRPr="003E7E75">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18D17CCA" w14:textId="77777777" w:rsidR="0058622B" w:rsidRPr="003E7E75" w:rsidRDefault="0058622B" w:rsidP="003C376A">
            <w:pPr>
              <w:autoSpaceDE w:val="0"/>
              <w:autoSpaceDN w:val="0"/>
              <w:adjustRightInd w:val="0"/>
              <w:spacing w:after="0" w:line="240" w:lineRule="auto"/>
              <w:rPr>
                <w:ins w:id="3137" w:author="Arjan" w:date="2014-09-08T18:40:00Z"/>
                <w:rFonts w:ascii="Arial" w:eastAsia="Times New Roman" w:hAnsi="Arial" w:cs="Arial"/>
                <w:color w:val="000000"/>
                <w:sz w:val="20"/>
                <w:szCs w:val="20"/>
              </w:rPr>
            </w:pPr>
          </w:p>
        </w:tc>
      </w:tr>
      <w:tr w:rsidR="0058622B" w:rsidRPr="003E7E75" w14:paraId="78EB5518" w14:textId="77777777" w:rsidTr="003C376A">
        <w:trPr>
          <w:ins w:id="3138" w:author="Arjan" w:date="2014-09-08T18:40:00Z"/>
        </w:trPr>
        <w:tc>
          <w:tcPr>
            <w:tcW w:w="3690" w:type="dxa"/>
            <w:tcBorders>
              <w:top w:val="nil"/>
              <w:left w:val="nil"/>
              <w:bottom w:val="nil"/>
              <w:right w:val="nil"/>
            </w:tcBorders>
          </w:tcPr>
          <w:p w14:paraId="02CE670A" w14:textId="77777777" w:rsidR="0058622B" w:rsidRPr="003E7E75" w:rsidRDefault="0058622B" w:rsidP="003C376A">
            <w:pPr>
              <w:autoSpaceDE w:val="0"/>
              <w:autoSpaceDN w:val="0"/>
              <w:adjustRightInd w:val="0"/>
              <w:spacing w:after="0" w:line="240" w:lineRule="auto"/>
              <w:rPr>
                <w:ins w:id="3139"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14:paraId="43539797" w14:textId="77777777" w:rsidR="0058622B" w:rsidRPr="003E7E75" w:rsidRDefault="0058622B" w:rsidP="003C376A">
            <w:pPr>
              <w:autoSpaceDE w:val="0"/>
              <w:autoSpaceDN w:val="0"/>
              <w:adjustRightInd w:val="0"/>
              <w:spacing w:after="0" w:line="240" w:lineRule="auto"/>
              <w:rPr>
                <w:ins w:id="3140" w:author="Arjan" w:date="2014-09-08T18:40:00Z"/>
                <w:rFonts w:ascii="Arial" w:eastAsia="Times New Roman" w:hAnsi="Arial" w:cs="Arial"/>
                <w:b/>
                <w:bCs/>
                <w:color w:val="000000"/>
                <w:sz w:val="20"/>
                <w:szCs w:val="20"/>
              </w:rPr>
            </w:pPr>
          </w:p>
        </w:tc>
      </w:tr>
      <w:tr w:rsidR="0058622B" w:rsidRPr="003E7E75" w14:paraId="2B8052D6" w14:textId="77777777" w:rsidTr="003C376A">
        <w:trPr>
          <w:ins w:id="3141" w:author="Arjan" w:date="2014-09-08T18:40:00Z"/>
        </w:trPr>
        <w:tc>
          <w:tcPr>
            <w:tcW w:w="3690" w:type="dxa"/>
            <w:tcBorders>
              <w:top w:val="nil"/>
              <w:left w:val="nil"/>
              <w:bottom w:val="nil"/>
              <w:right w:val="nil"/>
            </w:tcBorders>
          </w:tcPr>
          <w:p w14:paraId="772C775F" w14:textId="77777777" w:rsidR="0058622B" w:rsidRPr="003E7E75" w:rsidRDefault="0058622B" w:rsidP="003C376A">
            <w:pPr>
              <w:autoSpaceDE w:val="0"/>
              <w:autoSpaceDN w:val="0"/>
              <w:adjustRightInd w:val="0"/>
              <w:spacing w:after="0" w:line="240" w:lineRule="auto"/>
              <w:rPr>
                <w:ins w:id="3142" w:author="Arjan" w:date="2014-09-08T18:40:00Z"/>
                <w:rFonts w:ascii="Arial" w:eastAsia="Times New Roman" w:hAnsi="Arial" w:cs="Arial"/>
                <w:color w:val="000000"/>
                <w:sz w:val="20"/>
                <w:szCs w:val="20"/>
              </w:rPr>
            </w:pPr>
            <w:ins w:id="3143" w:author="Arjan" w:date="2014-09-08T18:40:00Z">
              <w:r w:rsidRPr="003E7E75">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7FEC68E0" w14:textId="77777777" w:rsidR="0058622B" w:rsidRPr="003E7E75" w:rsidRDefault="00DA5D93" w:rsidP="003C376A">
            <w:pPr>
              <w:autoSpaceDE w:val="0"/>
              <w:autoSpaceDN w:val="0"/>
              <w:adjustRightInd w:val="0"/>
              <w:spacing w:after="0" w:line="240" w:lineRule="auto"/>
              <w:rPr>
                <w:ins w:id="3144" w:author="Arjan" w:date="2014-09-08T18:40:00Z"/>
                <w:rFonts w:ascii="Arial" w:eastAsia="Times New Roman" w:hAnsi="Arial" w:cs="Arial"/>
                <w:color w:val="000000"/>
                <w:sz w:val="20"/>
                <w:szCs w:val="20"/>
              </w:rPr>
            </w:pPr>
            <w:ins w:id="3145" w:author="Arjan" w:date="2014-09-08T18:40:00Z">
              <w:r w:rsidRPr="003E7E75">
                <w:rPr>
                  <w:rFonts w:ascii="Arial" w:hAnsi="Arial" w:cs="Arial"/>
                  <w:sz w:val="20"/>
                  <w:szCs w:val="20"/>
                  <w:lang w:val="en-AU"/>
                </w:rPr>
                <w:fldChar w:fldCharType="begin" w:fldLock="1"/>
              </w:r>
              <w:r w:rsidR="0058622B" w:rsidRPr="003E7E75">
                <w:rPr>
                  <w:rFonts w:ascii="Arial" w:hAnsi="Arial" w:cs="Arial"/>
                  <w:sz w:val="20"/>
                  <w:szCs w:val="20"/>
                  <w:lang w:val="en-AU"/>
                </w:rPr>
                <w:instrText xml:space="preserve">MERGEFIELD </w:instrText>
              </w:r>
              <w:r w:rsidR="0058622B" w:rsidRPr="003E7E75">
                <w:rPr>
                  <w:rFonts w:ascii="Arial" w:eastAsia="Times New Roman" w:hAnsi="Arial" w:cs="Arial"/>
                  <w:color w:val="000000"/>
                  <w:sz w:val="20"/>
                  <w:szCs w:val="20"/>
                </w:rPr>
                <w:instrText>Att.Alias</w:instrText>
              </w:r>
              <w:r w:rsidRPr="003E7E75">
                <w:rPr>
                  <w:rFonts w:ascii="Arial" w:hAnsi="Arial" w:cs="Arial"/>
                  <w:sz w:val="20"/>
                  <w:szCs w:val="20"/>
                  <w:lang w:val="en-AU"/>
                </w:rPr>
                <w:fldChar w:fldCharType="separate"/>
              </w:r>
              <w:r w:rsidR="0058622B" w:rsidRPr="003E7E75">
                <w:rPr>
                  <w:rFonts w:ascii="Arial" w:eastAsia="Times New Roman" w:hAnsi="Arial" w:cs="Arial"/>
                  <w:color w:val="000000"/>
                  <w:sz w:val="20"/>
                  <w:szCs w:val="20"/>
                </w:rPr>
                <w:t>aard</w:t>
              </w:r>
              <w:r w:rsidRPr="003E7E75">
                <w:rPr>
                  <w:rFonts w:ascii="Arial" w:hAnsi="Arial" w:cs="Arial"/>
                  <w:sz w:val="20"/>
                  <w:szCs w:val="20"/>
                  <w:lang w:val="en-AU"/>
                </w:rPr>
                <w:fldChar w:fldCharType="end"/>
              </w:r>
            </w:ins>
          </w:p>
        </w:tc>
      </w:tr>
      <w:tr w:rsidR="0058622B" w:rsidRPr="003E7E75" w14:paraId="0018D323" w14:textId="77777777" w:rsidTr="003C376A">
        <w:trPr>
          <w:trHeight w:val="260"/>
          <w:ins w:id="3146" w:author="Arjan" w:date="2014-09-08T18:40:00Z"/>
        </w:trPr>
        <w:tc>
          <w:tcPr>
            <w:tcW w:w="3690" w:type="dxa"/>
            <w:tcBorders>
              <w:top w:val="nil"/>
              <w:left w:val="nil"/>
              <w:bottom w:val="nil"/>
              <w:right w:val="nil"/>
            </w:tcBorders>
          </w:tcPr>
          <w:p w14:paraId="74F6A026" w14:textId="77777777" w:rsidR="0058622B" w:rsidRPr="003E7E75" w:rsidRDefault="0058622B" w:rsidP="003C376A">
            <w:pPr>
              <w:autoSpaceDE w:val="0"/>
              <w:autoSpaceDN w:val="0"/>
              <w:adjustRightInd w:val="0"/>
              <w:spacing w:after="0" w:line="240" w:lineRule="auto"/>
              <w:rPr>
                <w:ins w:id="3147"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14:paraId="346ACBCA" w14:textId="77777777" w:rsidR="0058622B" w:rsidRPr="003E7E75" w:rsidRDefault="0058622B" w:rsidP="003C376A">
            <w:pPr>
              <w:autoSpaceDE w:val="0"/>
              <w:autoSpaceDN w:val="0"/>
              <w:adjustRightInd w:val="0"/>
              <w:spacing w:after="0" w:line="240" w:lineRule="auto"/>
              <w:rPr>
                <w:ins w:id="3148" w:author="Arjan" w:date="2014-09-08T18:40:00Z"/>
                <w:rFonts w:ascii="Arial" w:eastAsia="Times New Roman" w:hAnsi="Arial" w:cs="Arial"/>
                <w:b/>
                <w:bCs/>
                <w:color w:val="000000"/>
                <w:sz w:val="20"/>
                <w:szCs w:val="20"/>
              </w:rPr>
            </w:pPr>
          </w:p>
        </w:tc>
      </w:tr>
      <w:tr w:rsidR="0058622B" w:rsidRPr="005C14BE" w14:paraId="3122CA58" w14:textId="77777777" w:rsidTr="003C376A">
        <w:trPr>
          <w:ins w:id="3149" w:author="Arjan" w:date="2014-09-08T18:40:00Z"/>
        </w:trPr>
        <w:tc>
          <w:tcPr>
            <w:tcW w:w="3690" w:type="dxa"/>
            <w:tcBorders>
              <w:top w:val="nil"/>
              <w:left w:val="nil"/>
              <w:bottom w:val="nil"/>
              <w:right w:val="nil"/>
            </w:tcBorders>
          </w:tcPr>
          <w:p w14:paraId="53689585" w14:textId="77777777" w:rsidR="0058622B" w:rsidRPr="003E7E75" w:rsidRDefault="0058622B" w:rsidP="003C376A">
            <w:pPr>
              <w:autoSpaceDE w:val="0"/>
              <w:autoSpaceDN w:val="0"/>
              <w:adjustRightInd w:val="0"/>
              <w:spacing w:after="0" w:line="240" w:lineRule="auto"/>
              <w:rPr>
                <w:ins w:id="3150" w:author="Arjan" w:date="2014-09-08T18:40:00Z"/>
                <w:rFonts w:ascii="Arial" w:eastAsia="Times New Roman" w:hAnsi="Arial" w:cs="Arial"/>
                <w:color w:val="000000"/>
                <w:sz w:val="20"/>
                <w:szCs w:val="20"/>
              </w:rPr>
            </w:pPr>
            <w:ins w:id="3151" w:author="Arjan" w:date="2014-09-08T18:40:00Z">
              <w:r w:rsidRPr="003E7E75">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6E3CE4CF" w14:textId="77777777" w:rsidR="0058622B" w:rsidRPr="00DD0F4F" w:rsidRDefault="00DA5D93" w:rsidP="0058622B">
            <w:pPr>
              <w:autoSpaceDE w:val="0"/>
              <w:autoSpaceDN w:val="0"/>
              <w:adjustRightInd w:val="0"/>
              <w:spacing w:after="0" w:line="240" w:lineRule="auto"/>
              <w:rPr>
                <w:ins w:id="3152" w:author="Arjan" w:date="2014-09-08T18:40:00Z"/>
                <w:rFonts w:ascii="Arial" w:eastAsia="Times New Roman" w:hAnsi="Arial" w:cs="Arial"/>
                <w:color w:val="000000"/>
                <w:sz w:val="20"/>
                <w:szCs w:val="20"/>
                <w:lang w:val="nl-NL"/>
              </w:rPr>
            </w:pPr>
            <w:ins w:id="3153" w:author="Arjan" w:date="2014-09-08T18:40:00Z">
              <w:r w:rsidRPr="003E7E75">
                <w:rPr>
                  <w:rFonts w:ascii="Arial" w:hAnsi="Arial" w:cs="Arial"/>
                  <w:sz w:val="20"/>
                  <w:szCs w:val="20"/>
                  <w:lang w:val="en-AU"/>
                </w:rPr>
                <w:fldChar w:fldCharType="begin" w:fldLock="1"/>
              </w:r>
              <w:r w:rsidR="0058622B" w:rsidRPr="00DD0F4F">
                <w:rPr>
                  <w:rFonts w:ascii="Arial" w:hAnsi="Arial" w:cs="Arial"/>
                  <w:sz w:val="20"/>
                  <w:szCs w:val="20"/>
                  <w:lang w:val="nl-NL"/>
                </w:rPr>
                <w:instrText xml:space="preserve">MERGEFIELD </w:instrText>
              </w:r>
              <w:r w:rsidR="0058622B" w:rsidRPr="00DD0F4F">
                <w:rPr>
                  <w:rFonts w:ascii="Arial" w:eastAsia="Times New Roman" w:hAnsi="Arial" w:cs="Arial"/>
                  <w:color w:val="000000"/>
                  <w:sz w:val="20"/>
                  <w:szCs w:val="20"/>
                  <w:lang w:val="nl-NL"/>
                </w:rPr>
                <w:instrText>Att.Notes</w:instrText>
              </w:r>
              <w:r w:rsidRPr="003E7E75">
                <w:rPr>
                  <w:rFonts w:ascii="Arial" w:hAnsi="Arial" w:cs="Arial"/>
                  <w:sz w:val="20"/>
                  <w:szCs w:val="20"/>
                  <w:lang w:val="en-AU"/>
                </w:rPr>
                <w:fldChar w:fldCharType="separate"/>
              </w:r>
              <w:r w:rsidR="0058622B" w:rsidRPr="00DD0F4F">
                <w:rPr>
                  <w:rFonts w:ascii="Arial" w:eastAsia="Times New Roman" w:hAnsi="Arial" w:cs="Arial"/>
                  <w:color w:val="000000"/>
                  <w:sz w:val="20"/>
                  <w:szCs w:val="20"/>
                  <w:lang w:val="nl-NL"/>
                </w:rPr>
                <w:t xml:space="preserve">Omschrijving van de aard van de relatie van de </w:t>
              </w:r>
            </w:ins>
            <w:ins w:id="3154" w:author="Arjan" w:date="2014-09-08T18:41:00Z">
              <w:r w:rsidR="0058622B" w:rsidRPr="00DD0F4F">
                <w:rPr>
                  <w:rFonts w:ascii="Arial" w:eastAsia="Times New Roman" w:hAnsi="Arial" w:cs="Arial"/>
                  <w:color w:val="000000"/>
                  <w:sz w:val="20"/>
                  <w:szCs w:val="20"/>
                  <w:lang w:val="nl-NL"/>
                </w:rPr>
                <w:t>BETROKKENE tot het INFORMATIEOBJECT</w:t>
              </w:r>
            </w:ins>
            <w:ins w:id="3155" w:author="Arjan" w:date="2014-09-08T18:40:00Z">
              <w:r w:rsidRPr="003E7E75">
                <w:rPr>
                  <w:rFonts w:ascii="Arial" w:hAnsi="Arial" w:cs="Arial"/>
                  <w:sz w:val="20"/>
                  <w:szCs w:val="20"/>
                  <w:lang w:val="en-AU"/>
                </w:rPr>
                <w:fldChar w:fldCharType="end"/>
              </w:r>
            </w:ins>
          </w:p>
        </w:tc>
      </w:tr>
      <w:tr w:rsidR="0058622B" w:rsidRPr="005C14BE" w14:paraId="4F3ACDA3" w14:textId="77777777" w:rsidTr="003C376A">
        <w:trPr>
          <w:trHeight w:val="230"/>
          <w:ins w:id="3156" w:author="Arjan" w:date="2014-09-08T18:40:00Z"/>
        </w:trPr>
        <w:tc>
          <w:tcPr>
            <w:tcW w:w="3690" w:type="dxa"/>
            <w:tcBorders>
              <w:top w:val="nil"/>
              <w:left w:val="nil"/>
              <w:bottom w:val="nil"/>
              <w:right w:val="nil"/>
            </w:tcBorders>
          </w:tcPr>
          <w:p w14:paraId="1EB9503D" w14:textId="77777777" w:rsidR="0058622B" w:rsidRPr="00DD0F4F" w:rsidRDefault="0058622B" w:rsidP="003C376A">
            <w:pPr>
              <w:autoSpaceDE w:val="0"/>
              <w:autoSpaceDN w:val="0"/>
              <w:adjustRightInd w:val="0"/>
              <w:spacing w:after="0" w:line="240" w:lineRule="auto"/>
              <w:rPr>
                <w:ins w:id="3157" w:author="Arjan" w:date="2014-09-08T18:40: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4647E577" w14:textId="77777777" w:rsidR="0058622B" w:rsidRPr="00DD0F4F" w:rsidRDefault="0058622B" w:rsidP="003C376A">
            <w:pPr>
              <w:autoSpaceDE w:val="0"/>
              <w:autoSpaceDN w:val="0"/>
              <w:adjustRightInd w:val="0"/>
              <w:spacing w:after="0" w:line="240" w:lineRule="auto"/>
              <w:rPr>
                <w:ins w:id="3158" w:author="Arjan" w:date="2014-09-08T18:40:00Z"/>
                <w:rFonts w:ascii="Arial" w:eastAsia="Times New Roman" w:hAnsi="Arial" w:cs="Arial"/>
                <w:b/>
                <w:bCs/>
                <w:color w:val="000000"/>
                <w:sz w:val="20"/>
                <w:szCs w:val="20"/>
                <w:lang w:val="nl-NL"/>
              </w:rPr>
            </w:pPr>
          </w:p>
        </w:tc>
      </w:tr>
      <w:tr w:rsidR="0058622B" w:rsidRPr="003E7E75" w14:paraId="3CE29A12" w14:textId="77777777" w:rsidTr="003C376A">
        <w:trPr>
          <w:trHeight w:val="230"/>
          <w:ins w:id="3159" w:author="Arjan" w:date="2014-09-08T18:40:00Z"/>
        </w:trPr>
        <w:tc>
          <w:tcPr>
            <w:tcW w:w="3690" w:type="dxa"/>
            <w:tcBorders>
              <w:top w:val="nil"/>
              <w:left w:val="nil"/>
              <w:bottom w:val="nil"/>
              <w:right w:val="nil"/>
            </w:tcBorders>
          </w:tcPr>
          <w:p w14:paraId="1DEFC407" w14:textId="77777777" w:rsidR="0058622B" w:rsidRPr="003E7E75" w:rsidRDefault="0058622B" w:rsidP="003C376A">
            <w:pPr>
              <w:autoSpaceDE w:val="0"/>
              <w:autoSpaceDN w:val="0"/>
              <w:adjustRightInd w:val="0"/>
              <w:spacing w:after="0" w:line="240" w:lineRule="auto"/>
              <w:rPr>
                <w:ins w:id="3160" w:author="Arjan" w:date="2014-09-08T18:40:00Z"/>
                <w:rFonts w:ascii="Arial" w:eastAsia="Times New Roman" w:hAnsi="Arial" w:cs="Arial"/>
                <w:color w:val="000000"/>
                <w:sz w:val="20"/>
                <w:szCs w:val="20"/>
              </w:rPr>
            </w:pPr>
            <w:ins w:id="3161" w:author="Arjan" w:date="2014-09-08T18:40:00Z">
              <w:r w:rsidRPr="003E7E75">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124003E8" w14:textId="77777777" w:rsidR="0058622B" w:rsidRPr="003E7E75" w:rsidRDefault="0058622B" w:rsidP="003C376A">
            <w:pPr>
              <w:autoSpaceDE w:val="0"/>
              <w:autoSpaceDN w:val="0"/>
              <w:adjustRightInd w:val="0"/>
              <w:spacing w:after="0" w:line="240" w:lineRule="auto"/>
              <w:rPr>
                <w:ins w:id="3162" w:author="Arjan" w:date="2014-09-08T18:40:00Z"/>
                <w:rFonts w:ascii="Arial" w:eastAsia="Times New Roman" w:hAnsi="Arial" w:cs="Arial"/>
                <w:color w:val="000000"/>
                <w:sz w:val="20"/>
                <w:szCs w:val="20"/>
              </w:rPr>
            </w:pPr>
            <w:ins w:id="3163" w:author="Arjan" w:date="2014-09-08T18:40:00Z">
              <w:r w:rsidRPr="003E7E75">
                <w:rPr>
                  <w:rFonts w:ascii="Arial" w:eastAsia="Times New Roman" w:hAnsi="Arial" w:cs="Arial"/>
                  <w:color w:val="000000"/>
                  <w:sz w:val="20"/>
                  <w:szCs w:val="20"/>
                </w:rPr>
                <w:t>KING</w:t>
              </w:r>
            </w:ins>
          </w:p>
        </w:tc>
      </w:tr>
      <w:tr w:rsidR="0058622B" w:rsidRPr="003E7E75" w14:paraId="3A0AE402" w14:textId="77777777" w:rsidTr="003C376A">
        <w:trPr>
          <w:ins w:id="3164" w:author="Arjan" w:date="2014-09-08T18:40:00Z"/>
        </w:trPr>
        <w:tc>
          <w:tcPr>
            <w:tcW w:w="3690" w:type="dxa"/>
            <w:tcBorders>
              <w:top w:val="nil"/>
              <w:left w:val="nil"/>
              <w:bottom w:val="nil"/>
              <w:right w:val="nil"/>
            </w:tcBorders>
          </w:tcPr>
          <w:p w14:paraId="5C3D869E" w14:textId="77777777" w:rsidR="0058622B" w:rsidRPr="003E7E75" w:rsidRDefault="0058622B" w:rsidP="003C376A">
            <w:pPr>
              <w:autoSpaceDE w:val="0"/>
              <w:autoSpaceDN w:val="0"/>
              <w:adjustRightInd w:val="0"/>
              <w:spacing w:after="0" w:line="240" w:lineRule="auto"/>
              <w:rPr>
                <w:ins w:id="3165"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14:paraId="3F6252AF" w14:textId="77777777" w:rsidR="0058622B" w:rsidRPr="003E7E75" w:rsidRDefault="0058622B" w:rsidP="003C376A">
            <w:pPr>
              <w:autoSpaceDE w:val="0"/>
              <w:autoSpaceDN w:val="0"/>
              <w:adjustRightInd w:val="0"/>
              <w:spacing w:after="0" w:line="240" w:lineRule="auto"/>
              <w:rPr>
                <w:ins w:id="3166" w:author="Arjan" w:date="2014-09-08T18:40:00Z"/>
                <w:rFonts w:ascii="Arial" w:eastAsia="Times New Roman" w:hAnsi="Arial" w:cs="Arial"/>
                <w:b/>
                <w:bCs/>
                <w:color w:val="000000"/>
                <w:sz w:val="20"/>
                <w:szCs w:val="20"/>
              </w:rPr>
            </w:pPr>
          </w:p>
        </w:tc>
      </w:tr>
      <w:tr w:rsidR="0058622B" w:rsidRPr="003E7E75" w14:paraId="0DF7F084" w14:textId="77777777" w:rsidTr="003C376A">
        <w:trPr>
          <w:ins w:id="3167" w:author="Arjan" w:date="2014-09-08T18:40:00Z"/>
        </w:trPr>
        <w:tc>
          <w:tcPr>
            <w:tcW w:w="3690" w:type="dxa"/>
            <w:tcBorders>
              <w:top w:val="nil"/>
              <w:left w:val="nil"/>
              <w:bottom w:val="nil"/>
              <w:right w:val="nil"/>
            </w:tcBorders>
          </w:tcPr>
          <w:p w14:paraId="4ED9F1CC" w14:textId="77777777" w:rsidR="0058622B" w:rsidRPr="003E7E75" w:rsidRDefault="0058622B" w:rsidP="003C376A">
            <w:pPr>
              <w:autoSpaceDE w:val="0"/>
              <w:autoSpaceDN w:val="0"/>
              <w:adjustRightInd w:val="0"/>
              <w:spacing w:after="0" w:line="240" w:lineRule="auto"/>
              <w:rPr>
                <w:ins w:id="3168" w:author="Arjan" w:date="2014-09-08T18:40:00Z"/>
                <w:rFonts w:ascii="Arial" w:eastAsia="Times New Roman" w:hAnsi="Arial" w:cs="Arial"/>
                <w:color w:val="000000"/>
                <w:sz w:val="20"/>
                <w:szCs w:val="20"/>
              </w:rPr>
            </w:pPr>
            <w:ins w:id="3169" w:author="Arjan" w:date="2014-09-08T18:40:00Z">
              <w:r w:rsidRPr="003E7E75">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1A1E0D7B" w14:textId="77777777" w:rsidR="0058622B" w:rsidRPr="003E7E75" w:rsidRDefault="0058622B" w:rsidP="0058622B">
            <w:pPr>
              <w:autoSpaceDE w:val="0"/>
              <w:autoSpaceDN w:val="0"/>
              <w:adjustRightInd w:val="0"/>
              <w:spacing w:after="0" w:line="240" w:lineRule="auto"/>
              <w:rPr>
                <w:ins w:id="3170" w:author="Arjan" w:date="2014-09-08T18:40:00Z"/>
                <w:rFonts w:ascii="Arial" w:eastAsia="Times New Roman" w:hAnsi="Arial" w:cs="Arial"/>
                <w:color w:val="000000"/>
                <w:sz w:val="20"/>
                <w:szCs w:val="20"/>
              </w:rPr>
            </w:pPr>
            <w:ins w:id="3171" w:author="Arjan" w:date="2014-09-08T18:40:00Z">
              <w:r w:rsidRPr="003E7E75">
                <w:rPr>
                  <w:rFonts w:ascii="Arial" w:eastAsia="Times New Roman" w:hAnsi="Arial" w:cs="Arial"/>
                  <w:color w:val="000000"/>
                  <w:sz w:val="20"/>
                  <w:szCs w:val="20"/>
                </w:rPr>
                <w:t xml:space="preserve">1 </w:t>
              </w:r>
            </w:ins>
            <w:ins w:id="3172" w:author="Arjan" w:date="2014-09-08T18:41:00Z">
              <w:r>
                <w:rPr>
                  <w:rFonts w:ascii="Arial" w:eastAsia="Times New Roman" w:hAnsi="Arial" w:cs="Arial"/>
                  <w:color w:val="000000"/>
                  <w:sz w:val="20"/>
                  <w:szCs w:val="20"/>
                </w:rPr>
                <w:t>september 2014</w:t>
              </w:r>
            </w:ins>
          </w:p>
        </w:tc>
      </w:tr>
      <w:tr w:rsidR="0058622B" w:rsidRPr="003E7E75" w14:paraId="79FCD556" w14:textId="77777777" w:rsidTr="003C376A">
        <w:trPr>
          <w:ins w:id="3173" w:author="Arjan" w:date="2014-09-08T18:40:00Z"/>
        </w:trPr>
        <w:tc>
          <w:tcPr>
            <w:tcW w:w="3690" w:type="dxa"/>
            <w:tcBorders>
              <w:top w:val="nil"/>
              <w:left w:val="nil"/>
              <w:bottom w:val="nil"/>
              <w:right w:val="nil"/>
            </w:tcBorders>
          </w:tcPr>
          <w:p w14:paraId="7BD2C0B5" w14:textId="77777777" w:rsidR="0058622B" w:rsidRPr="003E7E75" w:rsidRDefault="0058622B" w:rsidP="003C376A">
            <w:pPr>
              <w:autoSpaceDE w:val="0"/>
              <w:autoSpaceDN w:val="0"/>
              <w:adjustRightInd w:val="0"/>
              <w:spacing w:after="0" w:line="240" w:lineRule="auto"/>
              <w:rPr>
                <w:ins w:id="3174"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14:paraId="5F37C7E7" w14:textId="77777777" w:rsidR="0058622B" w:rsidRPr="003E7E75" w:rsidRDefault="0058622B" w:rsidP="003C376A">
            <w:pPr>
              <w:autoSpaceDE w:val="0"/>
              <w:autoSpaceDN w:val="0"/>
              <w:adjustRightInd w:val="0"/>
              <w:spacing w:after="0" w:line="240" w:lineRule="auto"/>
              <w:rPr>
                <w:ins w:id="3175" w:author="Arjan" w:date="2014-09-08T18:40:00Z"/>
                <w:rFonts w:ascii="Arial" w:eastAsia="Times New Roman" w:hAnsi="Arial" w:cs="Arial"/>
                <w:b/>
                <w:bCs/>
                <w:color w:val="000000"/>
                <w:sz w:val="20"/>
                <w:szCs w:val="20"/>
              </w:rPr>
            </w:pPr>
          </w:p>
        </w:tc>
      </w:tr>
      <w:tr w:rsidR="0058622B" w:rsidRPr="003E7E75" w14:paraId="001E0B7F" w14:textId="77777777" w:rsidTr="003C376A">
        <w:trPr>
          <w:ins w:id="3176" w:author="Arjan" w:date="2014-09-08T18:40:00Z"/>
        </w:trPr>
        <w:tc>
          <w:tcPr>
            <w:tcW w:w="3690" w:type="dxa"/>
            <w:tcBorders>
              <w:top w:val="nil"/>
              <w:left w:val="nil"/>
              <w:bottom w:val="nil"/>
              <w:right w:val="nil"/>
            </w:tcBorders>
          </w:tcPr>
          <w:p w14:paraId="73913E13" w14:textId="77777777" w:rsidR="0058622B" w:rsidRPr="003E7E75" w:rsidRDefault="0058622B" w:rsidP="003C376A">
            <w:pPr>
              <w:autoSpaceDE w:val="0"/>
              <w:autoSpaceDN w:val="0"/>
              <w:adjustRightInd w:val="0"/>
              <w:spacing w:after="0" w:line="240" w:lineRule="auto"/>
              <w:rPr>
                <w:ins w:id="3177" w:author="Arjan" w:date="2014-09-08T18:40:00Z"/>
                <w:rFonts w:ascii="Arial" w:eastAsia="Times New Roman" w:hAnsi="Arial" w:cs="Arial"/>
                <w:color w:val="000000"/>
                <w:sz w:val="20"/>
                <w:szCs w:val="20"/>
              </w:rPr>
            </w:pPr>
            <w:ins w:id="3178" w:author="Arjan" w:date="2014-09-08T18:40:00Z">
              <w:r w:rsidRPr="003E7E75">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2607463B" w14:textId="77777777" w:rsidR="0058622B" w:rsidRPr="003E7E75" w:rsidRDefault="0058622B" w:rsidP="003C376A">
            <w:pPr>
              <w:autoSpaceDE w:val="0"/>
              <w:autoSpaceDN w:val="0"/>
              <w:adjustRightInd w:val="0"/>
              <w:spacing w:after="0" w:line="240" w:lineRule="auto"/>
              <w:rPr>
                <w:ins w:id="3179" w:author="Arjan" w:date="2014-09-08T18:40:00Z"/>
                <w:rFonts w:ascii="Arial" w:eastAsia="Times New Roman" w:hAnsi="Arial" w:cs="Arial"/>
                <w:color w:val="000000"/>
                <w:sz w:val="20"/>
                <w:szCs w:val="20"/>
              </w:rPr>
            </w:pPr>
          </w:p>
        </w:tc>
      </w:tr>
      <w:tr w:rsidR="0058622B" w:rsidRPr="003E7E75" w14:paraId="0731E0D4" w14:textId="77777777" w:rsidTr="003C376A">
        <w:trPr>
          <w:ins w:id="3180" w:author="Arjan" w:date="2014-09-08T18:40:00Z"/>
        </w:trPr>
        <w:tc>
          <w:tcPr>
            <w:tcW w:w="3690" w:type="dxa"/>
            <w:tcBorders>
              <w:top w:val="nil"/>
              <w:left w:val="nil"/>
              <w:bottom w:val="nil"/>
              <w:right w:val="nil"/>
            </w:tcBorders>
          </w:tcPr>
          <w:p w14:paraId="1BABB43F" w14:textId="77777777" w:rsidR="0058622B" w:rsidRPr="003E7E75" w:rsidRDefault="0058622B" w:rsidP="003C376A">
            <w:pPr>
              <w:autoSpaceDE w:val="0"/>
              <w:autoSpaceDN w:val="0"/>
              <w:adjustRightInd w:val="0"/>
              <w:spacing w:after="0" w:line="240" w:lineRule="auto"/>
              <w:rPr>
                <w:ins w:id="3181"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14:paraId="252E95B4" w14:textId="77777777" w:rsidR="0058622B" w:rsidRPr="003E7E75" w:rsidRDefault="0058622B" w:rsidP="003C376A">
            <w:pPr>
              <w:autoSpaceDE w:val="0"/>
              <w:autoSpaceDN w:val="0"/>
              <w:adjustRightInd w:val="0"/>
              <w:spacing w:after="0" w:line="240" w:lineRule="auto"/>
              <w:rPr>
                <w:ins w:id="3182" w:author="Arjan" w:date="2014-09-08T18:40:00Z"/>
                <w:rFonts w:ascii="Arial" w:eastAsia="Times New Roman" w:hAnsi="Arial" w:cs="Arial"/>
                <w:b/>
                <w:bCs/>
                <w:color w:val="000000"/>
                <w:sz w:val="20"/>
                <w:szCs w:val="20"/>
              </w:rPr>
            </w:pPr>
          </w:p>
        </w:tc>
      </w:tr>
      <w:tr w:rsidR="0058622B" w:rsidRPr="003E7E75" w14:paraId="3B60F43D" w14:textId="77777777" w:rsidTr="003C376A">
        <w:trPr>
          <w:ins w:id="3183" w:author="Arjan" w:date="2014-09-08T18:40:00Z"/>
        </w:trPr>
        <w:tc>
          <w:tcPr>
            <w:tcW w:w="3690" w:type="dxa"/>
            <w:tcBorders>
              <w:top w:val="nil"/>
              <w:left w:val="nil"/>
              <w:bottom w:val="nil"/>
              <w:right w:val="nil"/>
            </w:tcBorders>
          </w:tcPr>
          <w:p w14:paraId="1F8ACE9A" w14:textId="77777777" w:rsidR="0058622B" w:rsidRPr="003E7E75" w:rsidRDefault="0058622B" w:rsidP="003C376A">
            <w:pPr>
              <w:autoSpaceDE w:val="0"/>
              <w:autoSpaceDN w:val="0"/>
              <w:adjustRightInd w:val="0"/>
              <w:spacing w:after="0" w:line="240" w:lineRule="auto"/>
              <w:rPr>
                <w:ins w:id="3184" w:author="Arjan" w:date="2014-09-08T18:40:00Z"/>
                <w:rFonts w:ascii="Arial" w:eastAsia="Times New Roman" w:hAnsi="Arial" w:cs="Arial"/>
                <w:color w:val="000000"/>
                <w:sz w:val="20"/>
                <w:szCs w:val="20"/>
              </w:rPr>
            </w:pPr>
            <w:ins w:id="3185" w:author="Arjan" w:date="2014-09-08T18:40:00Z">
              <w:r w:rsidRPr="003E7E75">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2B24BC85" w14:textId="77777777" w:rsidR="0058622B" w:rsidRPr="003E7E75" w:rsidRDefault="0058622B" w:rsidP="003C376A">
            <w:pPr>
              <w:autoSpaceDE w:val="0"/>
              <w:autoSpaceDN w:val="0"/>
              <w:adjustRightInd w:val="0"/>
              <w:spacing w:after="0" w:line="240" w:lineRule="auto"/>
              <w:rPr>
                <w:ins w:id="3186" w:author="Arjan" w:date="2014-09-08T18:40:00Z"/>
                <w:rFonts w:ascii="Arial" w:eastAsia="Times New Roman" w:hAnsi="Arial" w:cs="Arial"/>
                <w:color w:val="000000"/>
                <w:sz w:val="20"/>
                <w:szCs w:val="20"/>
              </w:rPr>
            </w:pPr>
            <w:ins w:id="3187" w:author="Arjan" w:date="2014-09-08T18:40:00Z">
              <w:r>
                <w:rPr>
                  <w:rFonts w:ascii="Arial" w:hAnsi="Arial" w:cs="Arial"/>
                  <w:sz w:val="20"/>
                  <w:szCs w:val="20"/>
                  <w:lang w:val="en-AU"/>
                </w:rPr>
                <w:t>AN1</w:t>
              </w:r>
            </w:ins>
            <w:ins w:id="3188" w:author="Arjan" w:date="2014-09-08T18:43:00Z">
              <w:r>
                <w:rPr>
                  <w:rFonts w:ascii="Arial" w:hAnsi="Arial" w:cs="Arial"/>
                  <w:sz w:val="20"/>
                  <w:szCs w:val="20"/>
                  <w:lang w:val="en-AU"/>
                </w:rPr>
                <w:t>3</w:t>
              </w:r>
            </w:ins>
          </w:p>
        </w:tc>
      </w:tr>
      <w:tr w:rsidR="0058622B" w:rsidRPr="003E7E75" w14:paraId="56CC6A00" w14:textId="77777777" w:rsidTr="003C376A">
        <w:trPr>
          <w:trHeight w:val="230"/>
          <w:ins w:id="3189" w:author="Arjan" w:date="2014-09-08T18:40:00Z"/>
        </w:trPr>
        <w:tc>
          <w:tcPr>
            <w:tcW w:w="3690" w:type="dxa"/>
            <w:tcBorders>
              <w:top w:val="nil"/>
              <w:left w:val="nil"/>
              <w:bottom w:val="nil"/>
              <w:right w:val="nil"/>
            </w:tcBorders>
          </w:tcPr>
          <w:p w14:paraId="11868B4D" w14:textId="77777777" w:rsidR="0058622B" w:rsidRPr="003E7E75" w:rsidRDefault="0058622B" w:rsidP="003C376A">
            <w:pPr>
              <w:autoSpaceDE w:val="0"/>
              <w:autoSpaceDN w:val="0"/>
              <w:adjustRightInd w:val="0"/>
              <w:spacing w:after="0" w:line="240" w:lineRule="auto"/>
              <w:rPr>
                <w:ins w:id="3190"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14:paraId="719AB2DB" w14:textId="77777777" w:rsidR="0058622B" w:rsidRPr="003E7E75" w:rsidRDefault="0058622B" w:rsidP="003C376A">
            <w:pPr>
              <w:autoSpaceDE w:val="0"/>
              <w:autoSpaceDN w:val="0"/>
              <w:adjustRightInd w:val="0"/>
              <w:spacing w:after="0" w:line="240" w:lineRule="auto"/>
              <w:rPr>
                <w:ins w:id="3191" w:author="Arjan" w:date="2014-09-08T18:40:00Z"/>
                <w:rFonts w:ascii="Arial" w:eastAsia="Times New Roman" w:hAnsi="Arial" w:cs="Arial"/>
                <w:b/>
                <w:bCs/>
                <w:color w:val="000000"/>
                <w:sz w:val="20"/>
                <w:szCs w:val="20"/>
              </w:rPr>
            </w:pPr>
          </w:p>
        </w:tc>
      </w:tr>
      <w:tr w:rsidR="0058622B" w:rsidRPr="005C14BE" w14:paraId="48A7CB98" w14:textId="77777777" w:rsidTr="003C376A">
        <w:trPr>
          <w:trHeight w:val="230"/>
          <w:ins w:id="3192" w:author="Arjan" w:date="2014-09-08T18:40:00Z"/>
        </w:trPr>
        <w:tc>
          <w:tcPr>
            <w:tcW w:w="3690" w:type="dxa"/>
            <w:tcBorders>
              <w:top w:val="nil"/>
              <w:left w:val="nil"/>
              <w:bottom w:val="nil"/>
              <w:right w:val="nil"/>
            </w:tcBorders>
          </w:tcPr>
          <w:p w14:paraId="7B0B784F" w14:textId="77777777" w:rsidR="0058622B" w:rsidRPr="003E7E75" w:rsidRDefault="0058622B" w:rsidP="003C376A">
            <w:pPr>
              <w:autoSpaceDE w:val="0"/>
              <w:autoSpaceDN w:val="0"/>
              <w:adjustRightInd w:val="0"/>
              <w:spacing w:after="0" w:line="240" w:lineRule="auto"/>
              <w:rPr>
                <w:ins w:id="3193" w:author="Arjan" w:date="2014-09-08T18:40:00Z"/>
                <w:rFonts w:ascii="Arial" w:eastAsia="Times New Roman" w:hAnsi="Arial" w:cs="Arial"/>
                <w:color w:val="000000"/>
                <w:sz w:val="20"/>
                <w:szCs w:val="20"/>
              </w:rPr>
            </w:pPr>
            <w:ins w:id="3194" w:author="Arjan" w:date="2014-09-08T18:40:00Z">
              <w:r w:rsidRPr="003E7E75">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021367A3" w14:textId="77777777" w:rsidR="0058622B" w:rsidRPr="00DD0F4F" w:rsidRDefault="0058622B" w:rsidP="003C376A">
            <w:pPr>
              <w:autoSpaceDE w:val="0"/>
              <w:autoSpaceDN w:val="0"/>
              <w:adjustRightInd w:val="0"/>
              <w:spacing w:after="0" w:line="240" w:lineRule="auto"/>
              <w:rPr>
                <w:ins w:id="3195" w:author="Arjan" w:date="2014-09-08T18:40:00Z"/>
                <w:rFonts w:ascii="Arial" w:eastAsia="Times New Roman" w:hAnsi="Arial" w:cs="Arial"/>
                <w:color w:val="000000"/>
                <w:sz w:val="20"/>
                <w:szCs w:val="20"/>
                <w:lang w:val="nl-NL"/>
              </w:rPr>
            </w:pPr>
            <w:ins w:id="3196" w:author="Arjan" w:date="2014-09-08T18:40:00Z">
              <w:r w:rsidRPr="00DD0F4F">
                <w:rPr>
                  <w:rFonts w:ascii="Arial" w:eastAsia="Times New Roman" w:hAnsi="Arial" w:cs="Arial"/>
                  <w:color w:val="000000"/>
                  <w:sz w:val="20"/>
                  <w:szCs w:val="20"/>
                  <w:lang w:val="nl-NL"/>
                </w:rPr>
                <w:t>- "</w:t>
              </w:r>
            </w:ins>
            <w:ins w:id="3197" w:author="Arjan" w:date="2014-09-08T18:42:00Z">
              <w:r w:rsidRPr="00DD0F4F">
                <w:rPr>
                  <w:rFonts w:ascii="Arial" w:eastAsia="Times New Roman" w:hAnsi="Arial" w:cs="Arial"/>
                  <w:color w:val="000000"/>
                  <w:sz w:val="20"/>
                  <w:szCs w:val="20"/>
                  <w:lang w:val="nl-NL"/>
                </w:rPr>
                <w:t>afzender</w:t>
              </w:r>
            </w:ins>
            <w:ins w:id="3198" w:author="Arjan" w:date="2014-09-08T18:40:00Z">
              <w:r w:rsidRPr="00DD0F4F">
                <w:rPr>
                  <w:rFonts w:ascii="Arial" w:eastAsia="Times New Roman" w:hAnsi="Arial" w:cs="Arial"/>
                  <w:color w:val="000000"/>
                  <w:sz w:val="20"/>
                  <w:szCs w:val="20"/>
                  <w:lang w:val="nl-NL"/>
                </w:rPr>
                <w:t>" (</w:t>
              </w:r>
            </w:ins>
            <w:ins w:id="3199" w:author="Arjan" w:date="2014-09-08T18:42:00Z">
              <w:r w:rsidRPr="00DD0F4F">
                <w:rPr>
                  <w:rFonts w:ascii="Arial" w:eastAsia="Times New Roman" w:hAnsi="Arial" w:cs="Arial"/>
                  <w:color w:val="000000"/>
                  <w:sz w:val="20"/>
                  <w:szCs w:val="20"/>
                  <w:lang w:val="nl-NL"/>
                </w:rPr>
                <w:t>het informatieobject is ontvangen van de betrokkene</w:t>
              </w:r>
            </w:ins>
            <w:ins w:id="3200" w:author="Arjan" w:date="2014-09-08T18:40:00Z">
              <w:r w:rsidRPr="00DD0F4F">
                <w:rPr>
                  <w:rFonts w:ascii="Arial" w:eastAsia="Times New Roman" w:hAnsi="Arial" w:cs="Arial"/>
                  <w:color w:val="000000"/>
                  <w:sz w:val="20"/>
                  <w:szCs w:val="20"/>
                  <w:lang w:val="nl-NL"/>
                </w:rPr>
                <w:t>)</w:t>
              </w:r>
            </w:ins>
          </w:p>
          <w:p w14:paraId="3D7B9249" w14:textId="77777777" w:rsidR="0058622B" w:rsidRPr="00DD0F4F" w:rsidRDefault="0058622B" w:rsidP="0058622B">
            <w:pPr>
              <w:autoSpaceDE w:val="0"/>
              <w:autoSpaceDN w:val="0"/>
              <w:adjustRightInd w:val="0"/>
              <w:spacing w:after="0" w:line="240" w:lineRule="auto"/>
              <w:rPr>
                <w:ins w:id="3201" w:author="Arjan" w:date="2014-09-08T18:40:00Z"/>
                <w:rFonts w:ascii="Arial" w:eastAsia="Times New Roman" w:hAnsi="Arial" w:cs="Arial"/>
                <w:color w:val="000000"/>
                <w:sz w:val="20"/>
                <w:szCs w:val="20"/>
                <w:lang w:val="nl-NL"/>
              </w:rPr>
            </w:pPr>
            <w:ins w:id="3202" w:author="Arjan" w:date="2014-09-08T18:40:00Z">
              <w:r w:rsidRPr="00DD0F4F">
                <w:rPr>
                  <w:rFonts w:ascii="Arial" w:eastAsia="Times New Roman" w:hAnsi="Arial" w:cs="Arial"/>
                  <w:color w:val="000000"/>
                  <w:sz w:val="20"/>
                  <w:szCs w:val="20"/>
                  <w:lang w:val="nl-NL"/>
                </w:rPr>
                <w:t>- "</w:t>
              </w:r>
            </w:ins>
            <w:ins w:id="3203" w:author="Arjan" w:date="2014-09-08T18:42:00Z">
              <w:r w:rsidRPr="00DD0F4F">
                <w:rPr>
                  <w:rFonts w:ascii="Arial" w:eastAsia="Times New Roman" w:hAnsi="Arial" w:cs="Arial"/>
                  <w:color w:val="000000"/>
                  <w:sz w:val="20"/>
                  <w:szCs w:val="20"/>
                  <w:lang w:val="nl-NL"/>
                </w:rPr>
                <w:t>geadresseerde</w:t>
              </w:r>
            </w:ins>
            <w:ins w:id="3204" w:author="Arjan" w:date="2014-09-08T18:40:00Z">
              <w:r w:rsidRPr="00DD0F4F">
                <w:rPr>
                  <w:rFonts w:ascii="Arial" w:eastAsia="Times New Roman" w:hAnsi="Arial" w:cs="Arial"/>
                  <w:color w:val="000000"/>
                  <w:sz w:val="20"/>
                  <w:szCs w:val="20"/>
                  <w:lang w:val="nl-NL"/>
                </w:rPr>
                <w:t>" (</w:t>
              </w:r>
            </w:ins>
            <w:ins w:id="3205" w:author="Arjan" w:date="2014-09-08T18:43:00Z">
              <w:r w:rsidRPr="00DD0F4F">
                <w:rPr>
                  <w:rFonts w:ascii="Arial" w:eastAsia="Times New Roman" w:hAnsi="Arial" w:cs="Arial"/>
                  <w:color w:val="000000"/>
                  <w:sz w:val="20"/>
                  <w:szCs w:val="20"/>
                  <w:lang w:val="nl-NL"/>
                </w:rPr>
                <w:t>het informatieobject is verzonden aan de betrokkene</w:t>
              </w:r>
            </w:ins>
            <w:ins w:id="3206" w:author="Arjan" w:date="2014-09-08T18:40:00Z">
              <w:r w:rsidRPr="00DD0F4F">
                <w:rPr>
                  <w:rFonts w:ascii="Arial" w:eastAsia="Times New Roman" w:hAnsi="Arial" w:cs="Arial"/>
                  <w:color w:val="000000"/>
                  <w:sz w:val="20"/>
                  <w:szCs w:val="20"/>
                  <w:lang w:val="nl-NL"/>
                </w:rPr>
                <w:t>)</w:t>
              </w:r>
            </w:ins>
          </w:p>
        </w:tc>
      </w:tr>
      <w:tr w:rsidR="0058622B" w:rsidRPr="005C14BE" w14:paraId="73C0961B" w14:textId="77777777" w:rsidTr="003C376A">
        <w:trPr>
          <w:trHeight w:val="215"/>
          <w:ins w:id="3207" w:author="Arjan" w:date="2014-09-08T18:40:00Z"/>
        </w:trPr>
        <w:tc>
          <w:tcPr>
            <w:tcW w:w="3690" w:type="dxa"/>
            <w:tcBorders>
              <w:top w:val="nil"/>
              <w:left w:val="nil"/>
              <w:bottom w:val="nil"/>
              <w:right w:val="nil"/>
            </w:tcBorders>
          </w:tcPr>
          <w:p w14:paraId="683A653A" w14:textId="77777777" w:rsidR="0058622B" w:rsidRPr="00DD0F4F" w:rsidRDefault="0058622B" w:rsidP="003C376A">
            <w:pPr>
              <w:autoSpaceDE w:val="0"/>
              <w:autoSpaceDN w:val="0"/>
              <w:adjustRightInd w:val="0"/>
              <w:spacing w:after="0" w:line="240" w:lineRule="auto"/>
              <w:rPr>
                <w:ins w:id="3208" w:author="Arjan" w:date="2014-09-08T18:40: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234A4833" w14:textId="77777777" w:rsidR="0058622B" w:rsidRPr="00DD0F4F" w:rsidRDefault="0058622B" w:rsidP="003C376A">
            <w:pPr>
              <w:autoSpaceDE w:val="0"/>
              <w:autoSpaceDN w:val="0"/>
              <w:adjustRightInd w:val="0"/>
              <w:spacing w:after="0" w:line="240" w:lineRule="auto"/>
              <w:rPr>
                <w:ins w:id="3209" w:author="Arjan" w:date="2014-09-08T18:40:00Z"/>
                <w:rFonts w:ascii="Arial" w:eastAsia="Times New Roman" w:hAnsi="Arial" w:cs="Arial"/>
                <w:b/>
                <w:bCs/>
                <w:color w:val="000000"/>
                <w:sz w:val="20"/>
                <w:szCs w:val="20"/>
                <w:lang w:val="nl-NL"/>
              </w:rPr>
            </w:pPr>
          </w:p>
        </w:tc>
      </w:tr>
      <w:tr w:rsidR="0058622B" w:rsidRPr="003E7E75" w14:paraId="56B6CF4E" w14:textId="77777777" w:rsidTr="003C376A">
        <w:trPr>
          <w:trHeight w:val="215"/>
          <w:ins w:id="3210" w:author="Arjan" w:date="2014-09-08T18:40:00Z"/>
        </w:trPr>
        <w:tc>
          <w:tcPr>
            <w:tcW w:w="3690" w:type="dxa"/>
            <w:tcBorders>
              <w:top w:val="nil"/>
              <w:left w:val="nil"/>
              <w:bottom w:val="nil"/>
              <w:right w:val="nil"/>
            </w:tcBorders>
          </w:tcPr>
          <w:p w14:paraId="3E4B71E2" w14:textId="77777777" w:rsidR="0058622B" w:rsidRPr="003E7E75" w:rsidRDefault="0058622B" w:rsidP="003C376A">
            <w:pPr>
              <w:autoSpaceDE w:val="0"/>
              <w:autoSpaceDN w:val="0"/>
              <w:adjustRightInd w:val="0"/>
              <w:spacing w:after="0" w:line="240" w:lineRule="auto"/>
              <w:rPr>
                <w:ins w:id="3211" w:author="Arjan" w:date="2014-09-08T18:40:00Z"/>
                <w:rFonts w:ascii="Arial" w:eastAsia="Times New Roman" w:hAnsi="Arial" w:cs="Arial"/>
                <w:color w:val="000000"/>
                <w:sz w:val="20"/>
                <w:szCs w:val="20"/>
              </w:rPr>
            </w:pPr>
            <w:ins w:id="3212" w:author="Arjan" w:date="2014-09-08T18:40:00Z">
              <w:r w:rsidRPr="003E7E75">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14:paraId="6F5CD07A" w14:textId="77777777" w:rsidR="0058622B" w:rsidRPr="003E7E75" w:rsidRDefault="0058622B" w:rsidP="003C376A">
            <w:pPr>
              <w:autoSpaceDE w:val="0"/>
              <w:autoSpaceDN w:val="0"/>
              <w:adjustRightInd w:val="0"/>
              <w:spacing w:after="0" w:line="240" w:lineRule="auto"/>
              <w:rPr>
                <w:ins w:id="3213" w:author="Arjan" w:date="2014-09-08T18:40:00Z"/>
                <w:rFonts w:ascii="Arial" w:eastAsia="Times New Roman" w:hAnsi="Arial" w:cs="Arial"/>
                <w:color w:val="000000"/>
                <w:sz w:val="20"/>
                <w:szCs w:val="20"/>
              </w:rPr>
            </w:pPr>
            <w:ins w:id="3214" w:author="Arjan" w:date="2014-09-08T18:40:00Z">
              <w:r w:rsidRPr="003E7E75">
                <w:rPr>
                  <w:rFonts w:ascii="Arial" w:eastAsia="Times New Roman" w:hAnsi="Arial" w:cs="Arial"/>
                  <w:color w:val="000000"/>
                  <w:sz w:val="20"/>
                  <w:szCs w:val="20"/>
                </w:rPr>
                <w:t>Nee</w:t>
              </w:r>
            </w:ins>
          </w:p>
        </w:tc>
      </w:tr>
      <w:tr w:rsidR="0058622B" w:rsidRPr="003E7E75" w14:paraId="09AF9D48" w14:textId="77777777" w:rsidTr="003C376A">
        <w:trPr>
          <w:trHeight w:val="230"/>
          <w:ins w:id="3215" w:author="Arjan" w:date="2014-09-08T18:40:00Z"/>
        </w:trPr>
        <w:tc>
          <w:tcPr>
            <w:tcW w:w="3690" w:type="dxa"/>
            <w:tcBorders>
              <w:top w:val="nil"/>
              <w:left w:val="nil"/>
              <w:bottom w:val="nil"/>
              <w:right w:val="nil"/>
            </w:tcBorders>
          </w:tcPr>
          <w:p w14:paraId="3E3BCE42" w14:textId="77777777" w:rsidR="0058622B" w:rsidRPr="003E7E75" w:rsidRDefault="0058622B" w:rsidP="003C376A">
            <w:pPr>
              <w:autoSpaceDE w:val="0"/>
              <w:autoSpaceDN w:val="0"/>
              <w:adjustRightInd w:val="0"/>
              <w:spacing w:after="0" w:line="240" w:lineRule="auto"/>
              <w:rPr>
                <w:ins w:id="3216"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14:paraId="17649B89" w14:textId="77777777" w:rsidR="0058622B" w:rsidRPr="003E7E75" w:rsidRDefault="0058622B" w:rsidP="003C376A">
            <w:pPr>
              <w:autoSpaceDE w:val="0"/>
              <w:autoSpaceDN w:val="0"/>
              <w:adjustRightInd w:val="0"/>
              <w:spacing w:after="0" w:line="240" w:lineRule="auto"/>
              <w:rPr>
                <w:ins w:id="3217" w:author="Arjan" w:date="2014-09-08T18:40:00Z"/>
                <w:rFonts w:ascii="Arial" w:eastAsia="Times New Roman" w:hAnsi="Arial" w:cs="Arial"/>
                <w:b/>
                <w:bCs/>
                <w:color w:val="000000"/>
                <w:sz w:val="20"/>
                <w:szCs w:val="20"/>
              </w:rPr>
            </w:pPr>
          </w:p>
        </w:tc>
      </w:tr>
      <w:tr w:rsidR="0058622B" w:rsidRPr="003E7E75" w14:paraId="5640BA55" w14:textId="77777777" w:rsidTr="003C376A">
        <w:trPr>
          <w:trHeight w:val="230"/>
          <w:ins w:id="3218" w:author="Arjan" w:date="2014-09-08T18:40:00Z"/>
        </w:trPr>
        <w:tc>
          <w:tcPr>
            <w:tcW w:w="3690" w:type="dxa"/>
            <w:tcBorders>
              <w:top w:val="nil"/>
              <w:left w:val="nil"/>
              <w:bottom w:val="nil"/>
              <w:right w:val="nil"/>
            </w:tcBorders>
          </w:tcPr>
          <w:p w14:paraId="313183B6" w14:textId="77777777" w:rsidR="0058622B" w:rsidRPr="003E7E75" w:rsidRDefault="0058622B" w:rsidP="003C376A">
            <w:pPr>
              <w:autoSpaceDE w:val="0"/>
              <w:autoSpaceDN w:val="0"/>
              <w:adjustRightInd w:val="0"/>
              <w:spacing w:after="0" w:line="240" w:lineRule="auto"/>
              <w:rPr>
                <w:ins w:id="3219" w:author="Arjan" w:date="2014-09-08T18:40:00Z"/>
                <w:rFonts w:ascii="Arial" w:eastAsia="Times New Roman" w:hAnsi="Arial" w:cs="Arial"/>
                <w:color w:val="000000"/>
                <w:sz w:val="20"/>
                <w:szCs w:val="20"/>
              </w:rPr>
            </w:pPr>
            <w:ins w:id="3220" w:author="Arjan" w:date="2014-09-08T18:40:00Z">
              <w:r w:rsidRPr="003E7E75">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14:paraId="5396AB91" w14:textId="77777777" w:rsidR="0058622B" w:rsidRPr="003E7E75" w:rsidRDefault="0058622B" w:rsidP="003C376A">
            <w:pPr>
              <w:autoSpaceDE w:val="0"/>
              <w:autoSpaceDN w:val="0"/>
              <w:adjustRightInd w:val="0"/>
              <w:spacing w:after="0" w:line="240" w:lineRule="auto"/>
              <w:rPr>
                <w:ins w:id="3221" w:author="Arjan" w:date="2014-09-08T18:40:00Z"/>
                <w:rFonts w:ascii="Arial" w:eastAsia="Times New Roman" w:hAnsi="Arial" w:cs="Arial"/>
                <w:color w:val="000000"/>
                <w:sz w:val="20"/>
                <w:szCs w:val="20"/>
              </w:rPr>
            </w:pPr>
            <w:ins w:id="3222" w:author="Arjan" w:date="2014-09-08T18:40:00Z">
              <w:r w:rsidRPr="003E7E75">
                <w:rPr>
                  <w:rFonts w:ascii="Arial" w:eastAsia="Times New Roman" w:hAnsi="Arial" w:cs="Arial"/>
                  <w:color w:val="000000"/>
                  <w:sz w:val="20"/>
                  <w:szCs w:val="20"/>
                </w:rPr>
                <w:t>Nee</w:t>
              </w:r>
            </w:ins>
          </w:p>
        </w:tc>
      </w:tr>
      <w:tr w:rsidR="0058622B" w:rsidRPr="003E7E75" w14:paraId="639C5FA1" w14:textId="77777777" w:rsidTr="003C376A">
        <w:trPr>
          <w:trHeight w:val="230"/>
          <w:ins w:id="3223" w:author="Arjan" w:date="2014-09-08T18:40:00Z"/>
        </w:trPr>
        <w:tc>
          <w:tcPr>
            <w:tcW w:w="3690" w:type="dxa"/>
            <w:tcBorders>
              <w:top w:val="nil"/>
              <w:left w:val="nil"/>
              <w:bottom w:val="nil"/>
              <w:right w:val="nil"/>
            </w:tcBorders>
          </w:tcPr>
          <w:p w14:paraId="0C3934DC" w14:textId="77777777" w:rsidR="0058622B" w:rsidRPr="003E7E75" w:rsidRDefault="0058622B" w:rsidP="003C376A">
            <w:pPr>
              <w:autoSpaceDE w:val="0"/>
              <w:autoSpaceDN w:val="0"/>
              <w:adjustRightInd w:val="0"/>
              <w:spacing w:after="0" w:line="240" w:lineRule="auto"/>
              <w:rPr>
                <w:ins w:id="3224"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14:paraId="09AD9792" w14:textId="77777777" w:rsidR="0058622B" w:rsidRPr="003E7E75" w:rsidRDefault="0058622B" w:rsidP="003C376A">
            <w:pPr>
              <w:autoSpaceDE w:val="0"/>
              <w:autoSpaceDN w:val="0"/>
              <w:adjustRightInd w:val="0"/>
              <w:spacing w:after="0" w:line="240" w:lineRule="auto"/>
              <w:rPr>
                <w:ins w:id="3225" w:author="Arjan" w:date="2014-09-08T18:40:00Z"/>
                <w:rFonts w:ascii="Arial" w:eastAsia="Times New Roman" w:hAnsi="Arial" w:cs="Arial"/>
                <w:b/>
                <w:bCs/>
                <w:color w:val="000000"/>
                <w:sz w:val="20"/>
                <w:szCs w:val="20"/>
              </w:rPr>
            </w:pPr>
          </w:p>
        </w:tc>
      </w:tr>
      <w:tr w:rsidR="0058622B" w:rsidRPr="003E7E75" w14:paraId="5DF41E31" w14:textId="77777777" w:rsidTr="003C376A">
        <w:trPr>
          <w:trHeight w:val="230"/>
          <w:ins w:id="3226" w:author="Arjan" w:date="2014-09-08T18:40:00Z"/>
        </w:trPr>
        <w:tc>
          <w:tcPr>
            <w:tcW w:w="3690" w:type="dxa"/>
            <w:tcBorders>
              <w:top w:val="nil"/>
              <w:left w:val="nil"/>
              <w:bottom w:val="nil"/>
              <w:right w:val="nil"/>
            </w:tcBorders>
          </w:tcPr>
          <w:p w14:paraId="010D880C" w14:textId="77777777" w:rsidR="0058622B" w:rsidRPr="003E7E75" w:rsidRDefault="0058622B" w:rsidP="003C376A">
            <w:pPr>
              <w:autoSpaceDE w:val="0"/>
              <w:autoSpaceDN w:val="0"/>
              <w:adjustRightInd w:val="0"/>
              <w:spacing w:after="0" w:line="240" w:lineRule="auto"/>
              <w:rPr>
                <w:ins w:id="3227" w:author="Arjan" w:date="2014-09-08T18:40:00Z"/>
                <w:rFonts w:ascii="Arial" w:eastAsia="Times New Roman" w:hAnsi="Arial" w:cs="Arial"/>
                <w:color w:val="000000"/>
                <w:sz w:val="20"/>
                <w:szCs w:val="20"/>
              </w:rPr>
            </w:pPr>
            <w:ins w:id="3228" w:author="Arjan" w:date="2014-09-08T18:40:00Z">
              <w:r w:rsidRPr="003E7E75">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14:paraId="7F28DEB1" w14:textId="77777777" w:rsidR="0058622B" w:rsidRPr="003E7E75" w:rsidRDefault="0058622B" w:rsidP="003C376A">
            <w:pPr>
              <w:autoSpaceDE w:val="0"/>
              <w:autoSpaceDN w:val="0"/>
              <w:adjustRightInd w:val="0"/>
              <w:spacing w:after="0" w:line="240" w:lineRule="auto"/>
              <w:rPr>
                <w:ins w:id="3229" w:author="Arjan" w:date="2014-09-08T18:40:00Z"/>
                <w:rFonts w:ascii="Arial" w:eastAsia="Times New Roman" w:hAnsi="Arial" w:cs="Arial"/>
                <w:color w:val="000000"/>
                <w:sz w:val="20"/>
                <w:szCs w:val="20"/>
              </w:rPr>
            </w:pPr>
          </w:p>
        </w:tc>
      </w:tr>
      <w:tr w:rsidR="0058622B" w:rsidRPr="003E7E75" w14:paraId="0975BE8F" w14:textId="77777777" w:rsidTr="003C376A">
        <w:trPr>
          <w:trHeight w:val="230"/>
          <w:ins w:id="3230" w:author="Arjan" w:date="2014-09-08T18:40:00Z"/>
        </w:trPr>
        <w:tc>
          <w:tcPr>
            <w:tcW w:w="3690" w:type="dxa"/>
            <w:tcBorders>
              <w:top w:val="nil"/>
              <w:left w:val="nil"/>
              <w:bottom w:val="nil"/>
              <w:right w:val="nil"/>
            </w:tcBorders>
          </w:tcPr>
          <w:p w14:paraId="793726C6" w14:textId="77777777" w:rsidR="0058622B" w:rsidRPr="003E7E75" w:rsidRDefault="0058622B" w:rsidP="003C376A">
            <w:pPr>
              <w:autoSpaceDE w:val="0"/>
              <w:autoSpaceDN w:val="0"/>
              <w:adjustRightInd w:val="0"/>
              <w:spacing w:after="0" w:line="240" w:lineRule="auto"/>
              <w:rPr>
                <w:ins w:id="3231"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14:paraId="53D76620" w14:textId="77777777" w:rsidR="0058622B" w:rsidRPr="003E7E75" w:rsidRDefault="0058622B" w:rsidP="003C376A">
            <w:pPr>
              <w:autoSpaceDE w:val="0"/>
              <w:autoSpaceDN w:val="0"/>
              <w:adjustRightInd w:val="0"/>
              <w:spacing w:after="0" w:line="240" w:lineRule="auto"/>
              <w:rPr>
                <w:ins w:id="3232" w:author="Arjan" w:date="2014-09-08T18:40:00Z"/>
                <w:rFonts w:ascii="Arial" w:eastAsia="Times New Roman" w:hAnsi="Arial" w:cs="Arial"/>
                <w:b/>
                <w:bCs/>
                <w:color w:val="000000"/>
                <w:sz w:val="20"/>
                <w:szCs w:val="20"/>
              </w:rPr>
            </w:pPr>
          </w:p>
        </w:tc>
      </w:tr>
      <w:tr w:rsidR="0058622B" w:rsidRPr="003E7E75" w14:paraId="60E212EF" w14:textId="77777777" w:rsidTr="003C376A">
        <w:trPr>
          <w:trHeight w:val="230"/>
          <w:ins w:id="3233" w:author="Arjan" w:date="2014-09-08T18:40:00Z"/>
        </w:trPr>
        <w:tc>
          <w:tcPr>
            <w:tcW w:w="3690" w:type="dxa"/>
            <w:tcBorders>
              <w:top w:val="nil"/>
              <w:left w:val="nil"/>
              <w:bottom w:val="nil"/>
              <w:right w:val="nil"/>
            </w:tcBorders>
          </w:tcPr>
          <w:p w14:paraId="051C1AC4" w14:textId="77777777" w:rsidR="0058622B" w:rsidRPr="003E7E75" w:rsidRDefault="0058622B" w:rsidP="003C376A">
            <w:pPr>
              <w:autoSpaceDE w:val="0"/>
              <w:autoSpaceDN w:val="0"/>
              <w:adjustRightInd w:val="0"/>
              <w:spacing w:after="0" w:line="240" w:lineRule="auto"/>
              <w:rPr>
                <w:ins w:id="3234" w:author="Arjan" w:date="2014-09-08T18:40:00Z"/>
                <w:rFonts w:ascii="Arial" w:eastAsia="Times New Roman" w:hAnsi="Arial" w:cs="Arial"/>
                <w:color w:val="000000"/>
                <w:sz w:val="20"/>
                <w:szCs w:val="20"/>
              </w:rPr>
            </w:pPr>
            <w:ins w:id="3235" w:author="Arjan" w:date="2014-09-08T18:40:00Z">
              <w:r w:rsidRPr="003E7E75">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14:paraId="223B8821" w14:textId="77777777" w:rsidR="0058622B" w:rsidRPr="003E7E75" w:rsidRDefault="0058622B" w:rsidP="003C376A">
            <w:pPr>
              <w:autoSpaceDE w:val="0"/>
              <w:autoSpaceDN w:val="0"/>
              <w:adjustRightInd w:val="0"/>
              <w:spacing w:after="0" w:line="240" w:lineRule="auto"/>
              <w:rPr>
                <w:ins w:id="3236" w:author="Arjan" w:date="2014-09-08T18:40:00Z"/>
                <w:rFonts w:ascii="Arial" w:eastAsia="Times New Roman" w:hAnsi="Arial" w:cs="Arial"/>
                <w:color w:val="000000"/>
                <w:sz w:val="20"/>
                <w:szCs w:val="20"/>
              </w:rPr>
            </w:pPr>
            <w:ins w:id="3237" w:author="Arjan" w:date="2014-09-08T18:40:00Z">
              <w:r w:rsidRPr="003E7E75">
                <w:rPr>
                  <w:rFonts w:ascii="Arial" w:eastAsia="Times New Roman" w:hAnsi="Arial" w:cs="Arial"/>
                  <w:color w:val="000000"/>
                  <w:sz w:val="20"/>
                  <w:szCs w:val="20"/>
                </w:rPr>
                <w:t>Nee</w:t>
              </w:r>
            </w:ins>
          </w:p>
        </w:tc>
      </w:tr>
      <w:tr w:rsidR="0058622B" w:rsidRPr="003E7E75" w14:paraId="72F455B9" w14:textId="77777777" w:rsidTr="003C376A">
        <w:trPr>
          <w:trHeight w:val="230"/>
          <w:ins w:id="3238" w:author="Arjan" w:date="2014-09-08T18:40:00Z"/>
        </w:trPr>
        <w:tc>
          <w:tcPr>
            <w:tcW w:w="3690" w:type="dxa"/>
            <w:tcBorders>
              <w:top w:val="nil"/>
              <w:left w:val="nil"/>
              <w:bottom w:val="nil"/>
              <w:right w:val="nil"/>
            </w:tcBorders>
          </w:tcPr>
          <w:p w14:paraId="5BFD3676" w14:textId="77777777" w:rsidR="0058622B" w:rsidRPr="003E7E75" w:rsidRDefault="0058622B" w:rsidP="003C376A">
            <w:pPr>
              <w:autoSpaceDE w:val="0"/>
              <w:autoSpaceDN w:val="0"/>
              <w:adjustRightInd w:val="0"/>
              <w:spacing w:after="0" w:line="240" w:lineRule="auto"/>
              <w:rPr>
                <w:ins w:id="3239"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14:paraId="1C1F2C54" w14:textId="77777777" w:rsidR="0058622B" w:rsidRPr="003E7E75" w:rsidRDefault="0058622B" w:rsidP="003C376A">
            <w:pPr>
              <w:autoSpaceDE w:val="0"/>
              <w:autoSpaceDN w:val="0"/>
              <w:adjustRightInd w:val="0"/>
              <w:spacing w:after="0" w:line="240" w:lineRule="auto"/>
              <w:rPr>
                <w:ins w:id="3240" w:author="Arjan" w:date="2014-09-08T18:40:00Z"/>
                <w:rFonts w:ascii="Arial" w:eastAsia="Times New Roman" w:hAnsi="Arial" w:cs="Arial"/>
                <w:b/>
                <w:bCs/>
                <w:color w:val="000000"/>
                <w:sz w:val="20"/>
                <w:szCs w:val="20"/>
              </w:rPr>
            </w:pPr>
          </w:p>
        </w:tc>
      </w:tr>
      <w:tr w:rsidR="0058622B" w:rsidRPr="003E7E75" w14:paraId="3894D425" w14:textId="77777777" w:rsidTr="003C376A">
        <w:trPr>
          <w:trHeight w:val="230"/>
          <w:ins w:id="3241" w:author="Arjan" w:date="2014-09-08T18:40:00Z"/>
        </w:trPr>
        <w:tc>
          <w:tcPr>
            <w:tcW w:w="3690" w:type="dxa"/>
            <w:tcBorders>
              <w:top w:val="nil"/>
              <w:left w:val="nil"/>
              <w:bottom w:val="nil"/>
              <w:right w:val="nil"/>
            </w:tcBorders>
          </w:tcPr>
          <w:p w14:paraId="228997CA" w14:textId="77777777" w:rsidR="0058622B" w:rsidRPr="003E7E75" w:rsidRDefault="0058622B" w:rsidP="003C376A">
            <w:pPr>
              <w:autoSpaceDE w:val="0"/>
              <w:autoSpaceDN w:val="0"/>
              <w:adjustRightInd w:val="0"/>
              <w:spacing w:after="0" w:line="240" w:lineRule="auto"/>
              <w:rPr>
                <w:ins w:id="3242" w:author="Arjan" w:date="2014-09-08T18:40:00Z"/>
                <w:rFonts w:ascii="Arial" w:eastAsia="Times New Roman" w:hAnsi="Arial" w:cs="Arial"/>
                <w:color w:val="000000"/>
                <w:sz w:val="20"/>
                <w:szCs w:val="20"/>
              </w:rPr>
            </w:pPr>
            <w:ins w:id="3243" w:author="Arjan" w:date="2014-09-08T18:40:00Z">
              <w:r w:rsidRPr="003E7E75">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14:paraId="1390E459" w14:textId="77777777" w:rsidR="0058622B" w:rsidRPr="003E7E75" w:rsidRDefault="0058622B" w:rsidP="003C376A">
            <w:pPr>
              <w:autoSpaceDE w:val="0"/>
              <w:autoSpaceDN w:val="0"/>
              <w:adjustRightInd w:val="0"/>
              <w:spacing w:after="0" w:line="240" w:lineRule="auto"/>
              <w:rPr>
                <w:ins w:id="3244" w:author="Arjan" w:date="2014-09-08T18:40:00Z"/>
                <w:rFonts w:ascii="Arial" w:eastAsia="Times New Roman" w:hAnsi="Arial" w:cs="Arial"/>
                <w:color w:val="000000"/>
                <w:sz w:val="20"/>
                <w:szCs w:val="20"/>
              </w:rPr>
            </w:pPr>
            <w:ins w:id="3245" w:author="Arjan" w:date="2014-09-08T18:40:00Z">
              <w:r w:rsidRPr="003E7E75">
                <w:rPr>
                  <w:rFonts w:ascii="Arial" w:eastAsia="Times New Roman" w:hAnsi="Arial" w:cs="Arial"/>
                  <w:color w:val="000000"/>
                  <w:sz w:val="20"/>
                  <w:szCs w:val="20"/>
                </w:rPr>
                <w:t>Nee</w:t>
              </w:r>
            </w:ins>
          </w:p>
        </w:tc>
      </w:tr>
      <w:tr w:rsidR="0058622B" w:rsidRPr="003E7E75" w14:paraId="1A87DE7D" w14:textId="77777777" w:rsidTr="003C376A">
        <w:trPr>
          <w:trHeight w:val="230"/>
          <w:ins w:id="3246" w:author="Arjan" w:date="2014-09-08T18:40:00Z"/>
        </w:trPr>
        <w:tc>
          <w:tcPr>
            <w:tcW w:w="3690" w:type="dxa"/>
            <w:tcBorders>
              <w:top w:val="nil"/>
              <w:left w:val="nil"/>
              <w:bottom w:val="nil"/>
              <w:right w:val="nil"/>
            </w:tcBorders>
          </w:tcPr>
          <w:p w14:paraId="409B508E" w14:textId="77777777" w:rsidR="0058622B" w:rsidRPr="003E7E75" w:rsidRDefault="0058622B" w:rsidP="003C376A">
            <w:pPr>
              <w:autoSpaceDE w:val="0"/>
              <w:autoSpaceDN w:val="0"/>
              <w:adjustRightInd w:val="0"/>
              <w:spacing w:after="0" w:line="240" w:lineRule="auto"/>
              <w:rPr>
                <w:ins w:id="3247"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14:paraId="216E2B82" w14:textId="77777777" w:rsidR="0058622B" w:rsidRPr="003E7E75" w:rsidRDefault="0058622B" w:rsidP="003C376A">
            <w:pPr>
              <w:autoSpaceDE w:val="0"/>
              <w:autoSpaceDN w:val="0"/>
              <w:adjustRightInd w:val="0"/>
              <w:spacing w:after="0" w:line="240" w:lineRule="auto"/>
              <w:rPr>
                <w:ins w:id="3248" w:author="Arjan" w:date="2014-09-08T18:40:00Z"/>
                <w:rFonts w:ascii="Arial" w:eastAsia="Times New Roman" w:hAnsi="Arial" w:cs="Arial"/>
                <w:b/>
                <w:bCs/>
                <w:color w:val="000000"/>
                <w:sz w:val="20"/>
                <w:szCs w:val="20"/>
              </w:rPr>
            </w:pPr>
          </w:p>
        </w:tc>
      </w:tr>
      <w:tr w:rsidR="0058622B" w:rsidRPr="003E7E75" w14:paraId="51AB0D89" w14:textId="77777777" w:rsidTr="003C376A">
        <w:trPr>
          <w:trHeight w:val="230"/>
          <w:ins w:id="3249" w:author="Arjan" w:date="2014-09-08T18:40:00Z"/>
        </w:trPr>
        <w:tc>
          <w:tcPr>
            <w:tcW w:w="3690" w:type="dxa"/>
            <w:tcBorders>
              <w:top w:val="nil"/>
              <w:left w:val="nil"/>
              <w:bottom w:val="nil"/>
              <w:right w:val="nil"/>
            </w:tcBorders>
          </w:tcPr>
          <w:p w14:paraId="696F2717" w14:textId="77777777" w:rsidR="0058622B" w:rsidRPr="003E7E75" w:rsidRDefault="0058622B" w:rsidP="003C376A">
            <w:pPr>
              <w:autoSpaceDE w:val="0"/>
              <w:autoSpaceDN w:val="0"/>
              <w:adjustRightInd w:val="0"/>
              <w:spacing w:after="0" w:line="240" w:lineRule="auto"/>
              <w:rPr>
                <w:ins w:id="3250" w:author="Arjan" w:date="2014-09-08T18:40:00Z"/>
                <w:rFonts w:ascii="Arial" w:eastAsia="Times New Roman" w:hAnsi="Arial" w:cs="Arial"/>
                <w:color w:val="000000"/>
                <w:sz w:val="20"/>
                <w:szCs w:val="20"/>
              </w:rPr>
            </w:pPr>
            <w:ins w:id="3251" w:author="Arjan" w:date="2014-09-08T18:40:00Z">
              <w:r w:rsidRPr="003E7E75">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683B9AB5" w14:textId="77777777" w:rsidR="0058622B" w:rsidRPr="003E7E75" w:rsidRDefault="00DA5D93" w:rsidP="003C376A">
            <w:pPr>
              <w:autoSpaceDE w:val="0"/>
              <w:autoSpaceDN w:val="0"/>
              <w:adjustRightInd w:val="0"/>
              <w:spacing w:after="0" w:line="240" w:lineRule="auto"/>
              <w:rPr>
                <w:ins w:id="3252" w:author="Arjan" w:date="2014-09-08T18:40:00Z"/>
                <w:rFonts w:ascii="Arial" w:eastAsia="Times New Roman" w:hAnsi="Arial" w:cs="Arial"/>
                <w:color w:val="000000"/>
                <w:sz w:val="20"/>
                <w:szCs w:val="20"/>
              </w:rPr>
            </w:pPr>
            <w:ins w:id="3253" w:author="Arjan" w:date="2014-09-08T18:40:00Z">
              <w:r w:rsidRPr="003E7E75">
                <w:rPr>
                  <w:rFonts w:ascii="Arial" w:hAnsi="Arial" w:cs="Arial"/>
                  <w:sz w:val="20"/>
                  <w:szCs w:val="20"/>
                  <w:lang w:val="en-AU"/>
                </w:rPr>
                <w:fldChar w:fldCharType="begin" w:fldLock="1"/>
              </w:r>
              <w:r w:rsidR="0058622B" w:rsidRPr="003E7E75">
                <w:rPr>
                  <w:rFonts w:ascii="Arial" w:hAnsi="Arial" w:cs="Arial"/>
                  <w:sz w:val="20"/>
                  <w:szCs w:val="20"/>
                  <w:lang w:val="en-AU"/>
                </w:rPr>
                <w:instrText xml:space="preserve">MERGEFIELD </w:instrText>
              </w:r>
              <w:r w:rsidR="0058622B" w:rsidRPr="003E7E75">
                <w:rPr>
                  <w:rFonts w:ascii="Arial" w:eastAsia="Times New Roman" w:hAnsi="Arial" w:cs="Arial"/>
                  <w:color w:val="000000"/>
                  <w:sz w:val="20"/>
                  <w:szCs w:val="20"/>
                </w:rPr>
                <w:instrText>Att.LowerBound</w:instrText>
              </w:r>
              <w:r w:rsidRPr="003E7E75">
                <w:rPr>
                  <w:rFonts w:ascii="Arial" w:hAnsi="Arial" w:cs="Arial"/>
                  <w:sz w:val="20"/>
                  <w:szCs w:val="20"/>
                  <w:lang w:val="en-AU"/>
                </w:rPr>
                <w:fldChar w:fldCharType="separate"/>
              </w:r>
              <w:r w:rsidR="0058622B" w:rsidRPr="003E7E75">
                <w:rPr>
                  <w:rFonts w:ascii="Arial" w:eastAsia="Times New Roman" w:hAnsi="Arial" w:cs="Arial"/>
                  <w:color w:val="000000"/>
                  <w:sz w:val="20"/>
                  <w:szCs w:val="20"/>
                </w:rPr>
                <w:t>1</w:t>
              </w:r>
              <w:r w:rsidRPr="003E7E75">
                <w:rPr>
                  <w:rFonts w:ascii="Arial" w:hAnsi="Arial" w:cs="Arial"/>
                  <w:sz w:val="20"/>
                  <w:szCs w:val="20"/>
                  <w:lang w:val="en-AU"/>
                </w:rPr>
                <w:fldChar w:fldCharType="end"/>
              </w:r>
              <w:r w:rsidR="0058622B" w:rsidRPr="003E7E75">
                <w:rPr>
                  <w:rFonts w:ascii="Arial" w:eastAsia="Times New Roman" w:hAnsi="Arial" w:cs="Arial"/>
                  <w:color w:val="000000"/>
                  <w:sz w:val="20"/>
                  <w:szCs w:val="20"/>
                </w:rPr>
                <w:t xml:space="preserve"> - </w:t>
              </w:r>
              <w:r w:rsidRPr="003E7E75">
                <w:rPr>
                  <w:rFonts w:ascii="Arial" w:eastAsia="Times New Roman" w:hAnsi="Arial" w:cs="Arial"/>
                  <w:color w:val="000000"/>
                  <w:sz w:val="20"/>
                  <w:szCs w:val="20"/>
                </w:rPr>
                <w:fldChar w:fldCharType="begin" w:fldLock="1"/>
              </w:r>
              <w:r w:rsidR="0058622B" w:rsidRPr="003E7E75">
                <w:rPr>
                  <w:rFonts w:ascii="Arial" w:eastAsia="Times New Roman" w:hAnsi="Arial" w:cs="Arial"/>
                  <w:color w:val="000000"/>
                  <w:sz w:val="20"/>
                  <w:szCs w:val="20"/>
                </w:rPr>
                <w:instrText>MERGEFIELD Att.UpperBound</w:instrText>
              </w:r>
              <w:r w:rsidRPr="003E7E75">
                <w:rPr>
                  <w:rFonts w:ascii="Arial" w:eastAsia="Times New Roman" w:hAnsi="Arial" w:cs="Arial"/>
                  <w:color w:val="000000"/>
                  <w:sz w:val="20"/>
                  <w:szCs w:val="20"/>
                </w:rPr>
                <w:fldChar w:fldCharType="separate"/>
              </w:r>
              <w:r w:rsidR="0058622B" w:rsidRPr="003E7E75">
                <w:rPr>
                  <w:rFonts w:ascii="Arial" w:eastAsia="Times New Roman" w:hAnsi="Arial" w:cs="Arial"/>
                  <w:color w:val="000000"/>
                  <w:sz w:val="20"/>
                  <w:szCs w:val="20"/>
                </w:rPr>
                <w:t>1</w:t>
              </w:r>
              <w:r w:rsidRPr="003E7E75">
                <w:rPr>
                  <w:rFonts w:ascii="Arial" w:eastAsia="Times New Roman" w:hAnsi="Arial" w:cs="Arial"/>
                  <w:color w:val="000000"/>
                  <w:sz w:val="20"/>
                  <w:szCs w:val="20"/>
                </w:rPr>
                <w:fldChar w:fldCharType="end"/>
              </w:r>
            </w:ins>
          </w:p>
        </w:tc>
      </w:tr>
      <w:tr w:rsidR="0058622B" w:rsidRPr="003E7E75" w14:paraId="1AE4816D" w14:textId="77777777" w:rsidTr="003C376A">
        <w:trPr>
          <w:trHeight w:val="230"/>
          <w:ins w:id="3254" w:author="Arjan" w:date="2014-09-08T18:40:00Z"/>
        </w:trPr>
        <w:tc>
          <w:tcPr>
            <w:tcW w:w="3690" w:type="dxa"/>
            <w:tcBorders>
              <w:top w:val="nil"/>
              <w:left w:val="nil"/>
              <w:bottom w:val="nil"/>
              <w:right w:val="nil"/>
            </w:tcBorders>
          </w:tcPr>
          <w:p w14:paraId="2A331D4F" w14:textId="77777777" w:rsidR="0058622B" w:rsidRPr="003E7E75" w:rsidRDefault="0058622B" w:rsidP="003C376A">
            <w:pPr>
              <w:autoSpaceDE w:val="0"/>
              <w:autoSpaceDN w:val="0"/>
              <w:adjustRightInd w:val="0"/>
              <w:spacing w:after="0" w:line="240" w:lineRule="auto"/>
              <w:rPr>
                <w:ins w:id="3255"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14:paraId="05F81FB1" w14:textId="77777777" w:rsidR="0058622B" w:rsidRPr="003E7E75" w:rsidRDefault="0058622B" w:rsidP="003C376A">
            <w:pPr>
              <w:autoSpaceDE w:val="0"/>
              <w:autoSpaceDN w:val="0"/>
              <w:adjustRightInd w:val="0"/>
              <w:spacing w:after="0" w:line="240" w:lineRule="auto"/>
              <w:rPr>
                <w:ins w:id="3256" w:author="Arjan" w:date="2014-09-08T18:40:00Z"/>
                <w:rFonts w:ascii="Arial" w:eastAsia="Times New Roman" w:hAnsi="Arial" w:cs="Arial"/>
                <w:b/>
                <w:bCs/>
                <w:color w:val="000000"/>
                <w:sz w:val="20"/>
                <w:szCs w:val="20"/>
              </w:rPr>
            </w:pPr>
          </w:p>
        </w:tc>
      </w:tr>
      <w:tr w:rsidR="0058622B" w:rsidRPr="003E7E75" w14:paraId="569F900F" w14:textId="77777777" w:rsidTr="003C376A">
        <w:trPr>
          <w:trHeight w:val="230"/>
          <w:ins w:id="3257" w:author="Arjan" w:date="2014-09-08T18:40:00Z"/>
        </w:trPr>
        <w:tc>
          <w:tcPr>
            <w:tcW w:w="3690" w:type="dxa"/>
            <w:tcBorders>
              <w:top w:val="nil"/>
              <w:left w:val="nil"/>
              <w:bottom w:val="nil"/>
              <w:right w:val="nil"/>
            </w:tcBorders>
          </w:tcPr>
          <w:p w14:paraId="4B45E7F2" w14:textId="77777777" w:rsidR="0058622B" w:rsidRPr="003E7E75" w:rsidRDefault="0058622B" w:rsidP="003C376A">
            <w:pPr>
              <w:autoSpaceDE w:val="0"/>
              <w:autoSpaceDN w:val="0"/>
              <w:adjustRightInd w:val="0"/>
              <w:spacing w:after="0" w:line="240" w:lineRule="auto"/>
              <w:rPr>
                <w:ins w:id="3258" w:author="Arjan" w:date="2014-09-08T18:40:00Z"/>
                <w:rFonts w:ascii="Arial" w:eastAsia="Times New Roman" w:hAnsi="Arial" w:cs="Arial"/>
                <w:color w:val="000000"/>
                <w:sz w:val="20"/>
                <w:szCs w:val="20"/>
              </w:rPr>
            </w:pPr>
            <w:ins w:id="3259" w:author="Arjan" w:date="2014-09-08T18:40:00Z">
              <w:r w:rsidRPr="003E7E75">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53E01557" w14:textId="77777777" w:rsidR="0058622B" w:rsidRPr="003E7E75" w:rsidRDefault="0058622B" w:rsidP="003C376A">
            <w:pPr>
              <w:autoSpaceDE w:val="0"/>
              <w:autoSpaceDN w:val="0"/>
              <w:adjustRightInd w:val="0"/>
              <w:spacing w:after="0" w:line="240" w:lineRule="auto"/>
              <w:rPr>
                <w:ins w:id="3260" w:author="Arjan" w:date="2014-09-08T18:40:00Z"/>
                <w:rFonts w:ascii="Arial" w:eastAsia="Times New Roman" w:hAnsi="Arial" w:cs="Arial"/>
                <w:color w:val="000000"/>
                <w:sz w:val="20"/>
                <w:szCs w:val="20"/>
              </w:rPr>
            </w:pPr>
            <w:ins w:id="3261" w:author="Arjan" w:date="2014-09-08T18:40:00Z">
              <w:r w:rsidRPr="003E7E75">
                <w:rPr>
                  <w:rFonts w:ascii="Arial" w:eastAsia="Times New Roman" w:hAnsi="Arial" w:cs="Arial"/>
                  <w:color w:val="000000"/>
                  <w:sz w:val="20"/>
                  <w:szCs w:val="20"/>
                </w:rPr>
                <w:t>Gemeentelijk basisgegeven</w:t>
              </w:r>
            </w:ins>
          </w:p>
        </w:tc>
      </w:tr>
      <w:tr w:rsidR="0058622B" w:rsidRPr="003E7E75" w14:paraId="27EE7142" w14:textId="77777777" w:rsidTr="003C376A">
        <w:trPr>
          <w:trHeight w:val="230"/>
          <w:ins w:id="3262" w:author="Arjan" w:date="2014-09-08T18:40:00Z"/>
        </w:trPr>
        <w:tc>
          <w:tcPr>
            <w:tcW w:w="3690" w:type="dxa"/>
            <w:tcBorders>
              <w:top w:val="nil"/>
              <w:left w:val="nil"/>
              <w:bottom w:val="nil"/>
              <w:right w:val="nil"/>
            </w:tcBorders>
          </w:tcPr>
          <w:p w14:paraId="4266670A" w14:textId="77777777" w:rsidR="0058622B" w:rsidRPr="003E7E75" w:rsidRDefault="0058622B" w:rsidP="003C376A">
            <w:pPr>
              <w:autoSpaceDE w:val="0"/>
              <w:autoSpaceDN w:val="0"/>
              <w:adjustRightInd w:val="0"/>
              <w:spacing w:after="0" w:line="240" w:lineRule="auto"/>
              <w:rPr>
                <w:ins w:id="3263" w:author="Arjan" w:date="2014-09-08T18:40:00Z"/>
                <w:rFonts w:ascii="Arial" w:eastAsia="Times New Roman" w:hAnsi="Arial" w:cs="Arial"/>
                <w:b/>
                <w:bCs/>
                <w:color w:val="000000"/>
                <w:sz w:val="20"/>
                <w:szCs w:val="20"/>
              </w:rPr>
            </w:pPr>
          </w:p>
        </w:tc>
        <w:tc>
          <w:tcPr>
            <w:tcW w:w="5670" w:type="dxa"/>
            <w:tcBorders>
              <w:top w:val="nil"/>
              <w:left w:val="nil"/>
              <w:bottom w:val="nil"/>
              <w:right w:val="nil"/>
            </w:tcBorders>
          </w:tcPr>
          <w:p w14:paraId="6D8BD16F" w14:textId="77777777" w:rsidR="0058622B" w:rsidRPr="003E7E75" w:rsidRDefault="0058622B" w:rsidP="003C376A">
            <w:pPr>
              <w:autoSpaceDE w:val="0"/>
              <w:autoSpaceDN w:val="0"/>
              <w:adjustRightInd w:val="0"/>
              <w:spacing w:after="0" w:line="240" w:lineRule="auto"/>
              <w:rPr>
                <w:ins w:id="3264" w:author="Arjan" w:date="2014-09-08T18:40:00Z"/>
                <w:rFonts w:ascii="Arial" w:eastAsia="Times New Roman" w:hAnsi="Arial" w:cs="Arial"/>
                <w:b/>
                <w:bCs/>
                <w:color w:val="000000"/>
                <w:sz w:val="20"/>
                <w:szCs w:val="20"/>
              </w:rPr>
            </w:pPr>
          </w:p>
        </w:tc>
      </w:tr>
      <w:tr w:rsidR="0058622B" w:rsidRPr="003E7E75" w14:paraId="58145936" w14:textId="77777777" w:rsidTr="003C376A">
        <w:trPr>
          <w:trHeight w:val="230"/>
          <w:ins w:id="3265" w:author="Arjan" w:date="2014-09-08T18:40:00Z"/>
        </w:trPr>
        <w:tc>
          <w:tcPr>
            <w:tcW w:w="3690" w:type="dxa"/>
            <w:tcBorders>
              <w:top w:val="nil"/>
              <w:left w:val="nil"/>
              <w:bottom w:val="nil"/>
              <w:right w:val="nil"/>
            </w:tcBorders>
          </w:tcPr>
          <w:p w14:paraId="017BB40B" w14:textId="77777777" w:rsidR="0058622B" w:rsidRPr="003E7E75" w:rsidRDefault="0058622B" w:rsidP="003C376A">
            <w:pPr>
              <w:autoSpaceDE w:val="0"/>
              <w:autoSpaceDN w:val="0"/>
              <w:adjustRightInd w:val="0"/>
              <w:spacing w:after="0" w:line="240" w:lineRule="auto"/>
              <w:rPr>
                <w:ins w:id="3266" w:author="Arjan" w:date="2014-09-08T18:40:00Z"/>
                <w:rFonts w:ascii="Arial" w:eastAsia="Times New Roman" w:hAnsi="Arial" w:cs="Arial"/>
                <w:b/>
                <w:bCs/>
                <w:color w:val="000000"/>
                <w:sz w:val="20"/>
                <w:szCs w:val="20"/>
              </w:rPr>
            </w:pPr>
            <w:ins w:id="3267" w:author="Arjan" w:date="2014-09-08T18:40:00Z">
              <w:r w:rsidRPr="003E7E75">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01B6ACEB" w14:textId="77777777" w:rsidR="0058622B" w:rsidRPr="003E7E75" w:rsidRDefault="0058622B" w:rsidP="003C376A">
            <w:pPr>
              <w:autoSpaceDE w:val="0"/>
              <w:autoSpaceDN w:val="0"/>
              <w:adjustRightInd w:val="0"/>
              <w:spacing w:after="0" w:line="240" w:lineRule="auto"/>
              <w:rPr>
                <w:ins w:id="3268" w:author="Arjan" w:date="2014-09-08T18:40:00Z"/>
                <w:rFonts w:ascii="Arial" w:eastAsia="Times New Roman" w:hAnsi="Arial" w:cs="Arial"/>
                <w:b/>
                <w:bCs/>
                <w:color w:val="000000"/>
                <w:sz w:val="20"/>
                <w:szCs w:val="20"/>
              </w:rPr>
            </w:pPr>
            <w:ins w:id="3269" w:author="Arjan" w:date="2014-09-08T18:40:00Z">
              <w:r w:rsidRPr="003E7E75">
                <w:rPr>
                  <w:rFonts w:ascii="Arial" w:eastAsia="Times New Roman" w:hAnsi="Arial" w:cs="Arial"/>
                  <w:b/>
                  <w:bCs/>
                  <w:color w:val="000000"/>
                  <w:sz w:val="20"/>
                  <w:szCs w:val="20"/>
                </w:rPr>
                <w:t>-</w:t>
              </w:r>
            </w:ins>
          </w:p>
        </w:tc>
      </w:tr>
    </w:tbl>
    <w:p w14:paraId="1FAF478B" w14:textId="77777777" w:rsidR="0058622B" w:rsidRDefault="0058622B" w:rsidP="00ED4564">
      <w:pPr>
        <w:rPr>
          <w:ins w:id="3270" w:author="Arjan" w:date="2014-09-08T18:44:00Z"/>
        </w:rPr>
      </w:pPr>
    </w:p>
    <w:p w14:paraId="22585F56" w14:textId="77777777" w:rsidR="0058622B" w:rsidRPr="003E7E75" w:rsidRDefault="00DA5D93" w:rsidP="0058622B">
      <w:pPr>
        <w:autoSpaceDE w:val="0"/>
        <w:autoSpaceDN w:val="0"/>
        <w:adjustRightInd w:val="0"/>
        <w:spacing w:before="240" w:after="60" w:line="240" w:lineRule="auto"/>
        <w:outlineLvl w:val="3"/>
        <w:rPr>
          <w:ins w:id="3271" w:author="Arjan" w:date="2014-09-08T18:44:00Z"/>
          <w:rFonts w:ascii="Arial" w:eastAsia="Times New Roman" w:hAnsi="Arial" w:cs="Arial"/>
          <w:b/>
          <w:bCs/>
          <w:color w:val="004080"/>
          <w:sz w:val="24"/>
          <w:szCs w:val="24"/>
        </w:rPr>
      </w:pPr>
      <w:ins w:id="3272" w:author="Arjan" w:date="2014-09-08T18:44:00Z">
        <w:r w:rsidRPr="003E7E75">
          <w:rPr>
            <w:rFonts w:ascii="Arial" w:hAnsi="Arial" w:cs="Arial"/>
            <w:sz w:val="20"/>
            <w:szCs w:val="20"/>
            <w:lang w:val="en-AU"/>
          </w:rPr>
          <w:fldChar w:fldCharType="begin" w:fldLock="1"/>
        </w:r>
        <w:r w:rsidR="0058622B" w:rsidRPr="003E7E75">
          <w:rPr>
            <w:rFonts w:ascii="Arial" w:hAnsi="Arial" w:cs="Arial"/>
            <w:sz w:val="20"/>
            <w:szCs w:val="20"/>
            <w:lang w:val="en-AU"/>
          </w:rPr>
          <w:instrText xml:space="preserve">MERGEFIELD </w:instrText>
        </w:r>
        <w:r w:rsidR="0058622B" w:rsidRPr="003E7E75">
          <w:rPr>
            <w:rFonts w:ascii="Arial" w:eastAsia="Times New Roman" w:hAnsi="Arial" w:cs="Arial"/>
            <w:b/>
            <w:bCs/>
            <w:color w:val="004080"/>
            <w:sz w:val="24"/>
            <w:szCs w:val="24"/>
          </w:rPr>
          <w:instrText>Att.Stereotype</w:instrText>
        </w:r>
        <w:r w:rsidRPr="003E7E75">
          <w:rPr>
            <w:rFonts w:ascii="Arial" w:hAnsi="Arial" w:cs="Arial"/>
            <w:sz w:val="20"/>
            <w:szCs w:val="20"/>
            <w:lang w:val="en-AU"/>
          </w:rPr>
          <w:fldChar w:fldCharType="separate"/>
        </w:r>
        <w:r w:rsidR="0058622B" w:rsidRPr="003E7E75">
          <w:rPr>
            <w:rFonts w:ascii="Arial" w:eastAsia="Times New Roman" w:hAnsi="Arial" w:cs="Arial"/>
            <w:b/>
            <w:bCs/>
            <w:color w:val="004080"/>
            <w:sz w:val="24"/>
            <w:szCs w:val="24"/>
          </w:rPr>
          <w:t>«Attribuutsoort»</w:t>
        </w:r>
        <w:r w:rsidRPr="003E7E75">
          <w:rPr>
            <w:rFonts w:ascii="Arial" w:hAnsi="Arial" w:cs="Arial"/>
            <w:sz w:val="20"/>
            <w:szCs w:val="20"/>
            <w:lang w:val="en-AU"/>
          </w:rPr>
          <w:fldChar w:fldCharType="end"/>
        </w:r>
        <w:r w:rsidR="0058622B" w:rsidRPr="003E7E75">
          <w:rPr>
            <w:rFonts w:ascii="Arial" w:eastAsia="Times New Roman" w:hAnsi="Arial" w:cs="Arial"/>
            <w:b/>
            <w:bCs/>
            <w:color w:val="004080"/>
            <w:sz w:val="24"/>
            <w:szCs w:val="24"/>
          </w:rPr>
          <w:t xml:space="preserve"> </w:t>
        </w:r>
        <w:r w:rsidR="0058622B">
          <w:rPr>
            <w:rFonts w:ascii="Arial" w:eastAsia="Times New Roman" w:hAnsi="Arial" w:cs="Arial"/>
            <w:b/>
            <w:bCs/>
            <w:color w:val="004080"/>
            <w:sz w:val="24"/>
            <w:szCs w:val="24"/>
          </w:rPr>
          <w:t>Toelichting</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58622B" w:rsidRPr="003E7E75" w14:paraId="322413EC" w14:textId="77777777" w:rsidTr="003C376A">
        <w:trPr>
          <w:trHeight w:val="215"/>
          <w:ins w:id="3273" w:author="Arjan" w:date="2014-09-08T18:44:00Z"/>
        </w:trPr>
        <w:tc>
          <w:tcPr>
            <w:tcW w:w="3690" w:type="dxa"/>
            <w:tcBorders>
              <w:top w:val="nil"/>
              <w:left w:val="nil"/>
              <w:bottom w:val="nil"/>
              <w:right w:val="nil"/>
            </w:tcBorders>
          </w:tcPr>
          <w:p w14:paraId="334E36CB" w14:textId="77777777" w:rsidR="0058622B" w:rsidRPr="003E7E75" w:rsidRDefault="0058622B" w:rsidP="003C376A">
            <w:pPr>
              <w:autoSpaceDE w:val="0"/>
              <w:autoSpaceDN w:val="0"/>
              <w:adjustRightInd w:val="0"/>
              <w:spacing w:after="0" w:line="240" w:lineRule="auto"/>
              <w:rPr>
                <w:ins w:id="3274" w:author="Arjan" w:date="2014-09-08T18:44:00Z"/>
                <w:rFonts w:ascii="Arial" w:eastAsia="Times New Roman" w:hAnsi="Arial" w:cs="Arial"/>
                <w:color w:val="000000"/>
                <w:sz w:val="20"/>
                <w:szCs w:val="20"/>
              </w:rPr>
            </w:pPr>
            <w:ins w:id="3275" w:author="Arjan" w:date="2014-09-08T18:44:00Z">
              <w:r w:rsidRPr="003E7E75">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5A98C756" w14:textId="77777777" w:rsidR="0058622B" w:rsidRPr="003E7E75" w:rsidRDefault="0058622B" w:rsidP="003C376A">
            <w:pPr>
              <w:autoSpaceDE w:val="0"/>
              <w:autoSpaceDN w:val="0"/>
              <w:adjustRightInd w:val="0"/>
              <w:spacing w:after="0" w:line="240" w:lineRule="auto"/>
              <w:rPr>
                <w:ins w:id="3276" w:author="Arjan" w:date="2014-09-08T18:44:00Z"/>
                <w:rFonts w:ascii="Arial" w:eastAsia="Times New Roman" w:hAnsi="Arial" w:cs="Arial"/>
                <w:color w:val="000000"/>
                <w:sz w:val="20"/>
                <w:szCs w:val="20"/>
              </w:rPr>
            </w:pPr>
            <w:ins w:id="3277" w:author="Arjan" w:date="2014-09-08T18:44:00Z">
              <w:r>
                <w:rPr>
                  <w:rFonts w:ascii="Arial" w:hAnsi="Arial" w:cs="Arial"/>
                  <w:sz w:val="20"/>
                  <w:szCs w:val="20"/>
                  <w:lang w:val="en-AU"/>
                </w:rPr>
                <w:t>Toelichting</w:t>
              </w:r>
            </w:ins>
          </w:p>
        </w:tc>
      </w:tr>
      <w:tr w:rsidR="0058622B" w:rsidRPr="003E7E75" w14:paraId="259A4C0D" w14:textId="77777777" w:rsidTr="003C376A">
        <w:trPr>
          <w:ins w:id="3278" w:author="Arjan" w:date="2014-09-08T18:44:00Z"/>
        </w:trPr>
        <w:tc>
          <w:tcPr>
            <w:tcW w:w="3690" w:type="dxa"/>
            <w:tcBorders>
              <w:top w:val="nil"/>
              <w:left w:val="nil"/>
              <w:bottom w:val="nil"/>
              <w:right w:val="nil"/>
            </w:tcBorders>
          </w:tcPr>
          <w:p w14:paraId="2D1D0ADE" w14:textId="77777777" w:rsidR="0058622B" w:rsidRPr="003E7E75" w:rsidRDefault="0058622B" w:rsidP="003C376A">
            <w:pPr>
              <w:autoSpaceDE w:val="0"/>
              <w:autoSpaceDN w:val="0"/>
              <w:adjustRightInd w:val="0"/>
              <w:spacing w:after="0" w:line="240" w:lineRule="auto"/>
              <w:rPr>
                <w:ins w:id="3279"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14:paraId="4E36C116" w14:textId="77777777" w:rsidR="0058622B" w:rsidRPr="003E7E75" w:rsidRDefault="0058622B" w:rsidP="003C376A">
            <w:pPr>
              <w:autoSpaceDE w:val="0"/>
              <w:autoSpaceDN w:val="0"/>
              <w:adjustRightInd w:val="0"/>
              <w:spacing w:after="0" w:line="240" w:lineRule="auto"/>
              <w:rPr>
                <w:ins w:id="3280" w:author="Arjan" w:date="2014-09-08T18:44:00Z"/>
                <w:rFonts w:ascii="Arial" w:eastAsia="Times New Roman" w:hAnsi="Arial" w:cs="Arial"/>
                <w:b/>
                <w:bCs/>
                <w:color w:val="000000"/>
                <w:sz w:val="20"/>
                <w:szCs w:val="20"/>
              </w:rPr>
            </w:pPr>
          </w:p>
        </w:tc>
      </w:tr>
      <w:tr w:rsidR="0058622B" w:rsidRPr="003E7E75" w14:paraId="3DA07AB3" w14:textId="77777777" w:rsidTr="003C376A">
        <w:trPr>
          <w:ins w:id="3281" w:author="Arjan" w:date="2014-09-08T18:44:00Z"/>
        </w:trPr>
        <w:tc>
          <w:tcPr>
            <w:tcW w:w="3690" w:type="dxa"/>
            <w:tcBorders>
              <w:top w:val="nil"/>
              <w:left w:val="nil"/>
              <w:bottom w:val="nil"/>
              <w:right w:val="nil"/>
            </w:tcBorders>
          </w:tcPr>
          <w:p w14:paraId="2B644725" w14:textId="77777777" w:rsidR="0058622B" w:rsidRPr="003E7E75" w:rsidRDefault="0058622B" w:rsidP="003C376A">
            <w:pPr>
              <w:autoSpaceDE w:val="0"/>
              <w:autoSpaceDN w:val="0"/>
              <w:adjustRightInd w:val="0"/>
              <w:spacing w:after="0" w:line="240" w:lineRule="auto"/>
              <w:rPr>
                <w:ins w:id="3282" w:author="Arjan" w:date="2014-09-08T18:44:00Z"/>
                <w:rFonts w:ascii="Arial" w:eastAsia="Times New Roman" w:hAnsi="Arial" w:cs="Arial"/>
                <w:color w:val="000000"/>
                <w:sz w:val="20"/>
                <w:szCs w:val="20"/>
              </w:rPr>
            </w:pPr>
            <w:ins w:id="3283" w:author="Arjan" w:date="2014-09-08T18:44:00Z">
              <w:r w:rsidRPr="003E7E75">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410A27AA" w14:textId="77777777" w:rsidR="0058622B" w:rsidRPr="003E7E75" w:rsidRDefault="0058622B" w:rsidP="003C376A">
            <w:pPr>
              <w:autoSpaceDE w:val="0"/>
              <w:autoSpaceDN w:val="0"/>
              <w:adjustRightInd w:val="0"/>
              <w:spacing w:after="0" w:line="240" w:lineRule="auto"/>
              <w:rPr>
                <w:ins w:id="3284" w:author="Arjan" w:date="2014-09-08T18:44:00Z"/>
                <w:rFonts w:ascii="Arial" w:eastAsia="Times New Roman" w:hAnsi="Arial" w:cs="Arial"/>
                <w:color w:val="000000"/>
                <w:sz w:val="20"/>
                <w:szCs w:val="20"/>
              </w:rPr>
            </w:pPr>
            <w:ins w:id="3285" w:author="Arjan" w:date="2014-09-08T18:44:00Z">
              <w:r w:rsidRPr="003E7E75">
                <w:rPr>
                  <w:rFonts w:ascii="Arial" w:eastAsia="Times New Roman" w:hAnsi="Arial" w:cs="Arial"/>
                  <w:color w:val="000000"/>
                  <w:sz w:val="20"/>
                  <w:szCs w:val="20"/>
                </w:rPr>
                <w:t>KING</w:t>
              </w:r>
            </w:ins>
          </w:p>
        </w:tc>
      </w:tr>
      <w:tr w:rsidR="0058622B" w:rsidRPr="003E7E75" w14:paraId="45D1F20B" w14:textId="77777777" w:rsidTr="003C376A">
        <w:trPr>
          <w:ins w:id="3286" w:author="Arjan" w:date="2014-09-08T18:44:00Z"/>
        </w:trPr>
        <w:tc>
          <w:tcPr>
            <w:tcW w:w="3690" w:type="dxa"/>
            <w:tcBorders>
              <w:top w:val="nil"/>
              <w:left w:val="nil"/>
              <w:bottom w:val="nil"/>
              <w:right w:val="nil"/>
            </w:tcBorders>
          </w:tcPr>
          <w:p w14:paraId="50900BFA" w14:textId="77777777" w:rsidR="0058622B" w:rsidRPr="003E7E75" w:rsidRDefault="0058622B" w:rsidP="003C376A">
            <w:pPr>
              <w:autoSpaceDE w:val="0"/>
              <w:autoSpaceDN w:val="0"/>
              <w:adjustRightInd w:val="0"/>
              <w:spacing w:after="0" w:line="240" w:lineRule="auto"/>
              <w:rPr>
                <w:ins w:id="3287"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14:paraId="412865B0" w14:textId="77777777" w:rsidR="0058622B" w:rsidRPr="003E7E75" w:rsidRDefault="0058622B" w:rsidP="003C376A">
            <w:pPr>
              <w:autoSpaceDE w:val="0"/>
              <w:autoSpaceDN w:val="0"/>
              <w:adjustRightInd w:val="0"/>
              <w:spacing w:after="0" w:line="240" w:lineRule="auto"/>
              <w:rPr>
                <w:ins w:id="3288" w:author="Arjan" w:date="2014-09-08T18:44:00Z"/>
                <w:rFonts w:ascii="Arial" w:eastAsia="Times New Roman" w:hAnsi="Arial" w:cs="Arial"/>
                <w:b/>
                <w:bCs/>
                <w:color w:val="000000"/>
                <w:sz w:val="20"/>
                <w:szCs w:val="20"/>
              </w:rPr>
            </w:pPr>
          </w:p>
        </w:tc>
      </w:tr>
      <w:tr w:rsidR="0058622B" w:rsidRPr="003E7E75" w14:paraId="48A1AD28" w14:textId="77777777" w:rsidTr="003C376A">
        <w:trPr>
          <w:ins w:id="3289" w:author="Arjan" w:date="2014-09-08T18:44:00Z"/>
        </w:trPr>
        <w:tc>
          <w:tcPr>
            <w:tcW w:w="3690" w:type="dxa"/>
            <w:tcBorders>
              <w:top w:val="nil"/>
              <w:left w:val="nil"/>
              <w:bottom w:val="nil"/>
              <w:right w:val="nil"/>
            </w:tcBorders>
          </w:tcPr>
          <w:p w14:paraId="223F796C" w14:textId="77777777" w:rsidR="0058622B" w:rsidRPr="003E7E75" w:rsidRDefault="0058622B" w:rsidP="003C376A">
            <w:pPr>
              <w:autoSpaceDE w:val="0"/>
              <w:autoSpaceDN w:val="0"/>
              <w:adjustRightInd w:val="0"/>
              <w:spacing w:after="0" w:line="240" w:lineRule="auto"/>
              <w:rPr>
                <w:ins w:id="3290" w:author="Arjan" w:date="2014-09-08T18:44:00Z"/>
                <w:rFonts w:ascii="Arial" w:eastAsia="Times New Roman" w:hAnsi="Arial" w:cs="Arial"/>
                <w:color w:val="000000"/>
                <w:sz w:val="20"/>
                <w:szCs w:val="20"/>
              </w:rPr>
            </w:pPr>
            <w:ins w:id="3291" w:author="Arjan" w:date="2014-09-08T18:44:00Z">
              <w:r w:rsidRPr="003E7E75">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7821ED83" w14:textId="77777777" w:rsidR="0058622B" w:rsidRPr="003E7E75" w:rsidRDefault="0058622B" w:rsidP="003C376A">
            <w:pPr>
              <w:autoSpaceDE w:val="0"/>
              <w:autoSpaceDN w:val="0"/>
              <w:adjustRightInd w:val="0"/>
              <w:spacing w:after="0" w:line="240" w:lineRule="auto"/>
              <w:rPr>
                <w:ins w:id="3292" w:author="Arjan" w:date="2014-09-08T18:44:00Z"/>
                <w:rFonts w:ascii="Arial" w:eastAsia="Times New Roman" w:hAnsi="Arial" w:cs="Arial"/>
                <w:color w:val="000000"/>
                <w:sz w:val="20"/>
                <w:szCs w:val="20"/>
              </w:rPr>
            </w:pPr>
          </w:p>
        </w:tc>
      </w:tr>
      <w:tr w:rsidR="0058622B" w:rsidRPr="003E7E75" w14:paraId="2A9ADE8E" w14:textId="77777777" w:rsidTr="003C376A">
        <w:trPr>
          <w:ins w:id="3293" w:author="Arjan" w:date="2014-09-08T18:44:00Z"/>
        </w:trPr>
        <w:tc>
          <w:tcPr>
            <w:tcW w:w="3690" w:type="dxa"/>
            <w:tcBorders>
              <w:top w:val="nil"/>
              <w:left w:val="nil"/>
              <w:bottom w:val="nil"/>
              <w:right w:val="nil"/>
            </w:tcBorders>
          </w:tcPr>
          <w:p w14:paraId="7D7CA707" w14:textId="77777777" w:rsidR="0058622B" w:rsidRPr="003E7E75" w:rsidRDefault="0058622B" w:rsidP="003C376A">
            <w:pPr>
              <w:autoSpaceDE w:val="0"/>
              <w:autoSpaceDN w:val="0"/>
              <w:adjustRightInd w:val="0"/>
              <w:spacing w:after="0" w:line="240" w:lineRule="auto"/>
              <w:rPr>
                <w:ins w:id="3294"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14:paraId="3220AD08" w14:textId="77777777" w:rsidR="0058622B" w:rsidRPr="003E7E75" w:rsidRDefault="0058622B" w:rsidP="003C376A">
            <w:pPr>
              <w:autoSpaceDE w:val="0"/>
              <w:autoSpaceDN w:val="0"/>
              <w:adjustRightInd w:val="0"/>
              <w:spacing w:after="0" w:line="240" w:lineRule="auto"/>
              <w:rPr>
                <w:ins w:id="3295" w:author="Arjan" w:date="2014-09-08T18:44:00Z"/>
                <w:rFonts w:ascii="Arial" w:eastAsia="Times New Roman" w:hAnsi="Arial" w:cs="Arial"/>
                <w:b/>
                <w:bCs/>
                <w:color w:val="000000"/>
                <w:sz w:val="20"/>
                <w:szCs w:val="20"/>
              </w:rPr>
            </w:pPr>
          </w:p>
        </w:tc>
      </w:tr>
      <w:tr w:rsidR="0058622B" w:rsidRPr="003E7E75" w14:paraId="427FDCDD" w14:textId="77777777" w:rsidTr="003C376A">
        <w:trPr>
          <w:ins w:id="3296" w:author="Arjan" w:date="2014-09-08T18:44:00Z"/>
        </w:trPr>
        <w:tc>
          <w:tcPr>
            <w:tcW w:w="3690" w:type="dxa"/>
            <w:tcBorders>
              <w:top w:val="nil"/>
              <w:left w:val="nil"/>
              <w:bottom w:val="nil"/>
              <w:right w:val="nil"/>
            </w:tcBorders>
          </w:tcPr>
          <w:p w14:paraId="1258AE7A" w14:textId="77777777" w:rsidR="0058622B" w:rsidRPr="003E7E75" w:rsidRDefault="0058622B" w:rsidP="003C376A">
            <w:pPr>
              <w:autoSpaceDE w:val="0"/>
              <w:autoSpaceDN w:val="0"/>
              <w:adjustRightInd w:val="0"/>
              <w:spacing w:after="0" w:line="240" w:lineRule="auto"/>
              <w:rPr>
                <w:ins w:id="3297" w:author="Arjan" w:date="2014-09-08T18:44:00Z"/>
                <w:rFonts w:ascii="Arial" w:eastAsia="Times New Roman" w:hAnsi="Arial" w:cs="Arial"/>
                <w:color w:val="000000"/>
                <w:sz w:val="20"/>
                <w:szCs w:val="20"/>
              </w:rPr>
            </w:pPr>
            <w:ins w:id="3298" w:author="Arjan" w:date="2014-09-08T18:44:00Z">
              <w:r w:rsidRPr="003E7E75">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6F2A3D55" w14:textId="77777777" w:rsidR="0058622B" w:rsidRPr="003E7E75" w:rsidRDefault="0058622B" w:rsidP="003C376A">
            <w:pPr>
              <w:autoSpaceDE w:val="0"/>
              <w:autoSpaceDN w:val="0"/>
              <w:adjustRightInd w:val="0"/>
              <w:spacing w:after="0" w:line="240" w:lineRule="auto"/>
              <w:rPr>
                <w:ins w:id="3299" w:author="Arjan" w:date="2014-09-08T18:44:00Z"/>
                <w:rFonts w:ascii="Arial" w:eastAsia="Times New Roman" w:hAnsi="Arial" w:cs="Arial"/>
                <w:color w:val="000000"/>
                <w:sz w:val="20"/>
                <w:szCs w:val="20"/>
              </w:rPr>
            </w:pPr>
            <w:ins w:id="3300" w:author="Arjan" w:date="2014-09-08T18:44:00Z">
              <w:r>
                <w:rPr>
                  <w:rFonts w:ascii="Arial" w:hAnsi="Arial" w:cs="Arial"/>
                  <w:sz w:val="20"/>
                  <w:szCs w:val="20"/>
                  <w:lang w:val="en-AU"/>
                </w:rPr>
                <w:t>toelichting</w:t>
              </w:r>
            </w:ins>
          </w:p>
        </w:tc>
      </w:tr>
      <w:tr w:rsidR="0058622B" w:rsidRPr="003E7E75" w14:paraId="18119913" w14:textId="77777777" w:rsidTr="003C376A">
        <w:trPr>
          <w:trHeight w:val="260"/>
          <w:ins w:id="3301" w:author="Arjan" w:date="2014-09-08T18:44:00Z"/>
        </w:trPr>
        <w:tc>
          <w:tcPr>
            <w:tcW w:w="3690" w:type="dxa"/>
            <w:tcBorders>
              <w:top w:val="nil"/>
              <w:left w:val="nil"/>
              <w:bottom w:val="nil"/>
              <w:right w:val="nil"/>
            </w:tcBorders>
          </w:tcPr>
          <w:p w14:paraId="3E48F535" w14:textId="77777777" w:rsidR="0058622B" w:rsidRPr="003E7E75" w:rsidRDefault="0058622B" w:rsidP="003C376A">
            <w:pPr>
              <w:autoSpaceDE w:val="0"/>
              <w:autoSpaceDN w:val="0"/>
              <w:adjustRightInd w:val="0"/>
              <w:spacing w:after="0" w:line="240" w:lineRule="auto"/>
              <w:rPr>
                <w:ins w:id="3302"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14:paraId="0FF3D3D0" w14:textId="77777777" w:rsidR="0058622B" w:rsidRPr="003E7E75" w:rsidRDefault="0058622B" w:rsidP="003C376A">
            <w:pPr>
              <w:autoSpaceDE w:val="0"/>
              <w:autoSpaceDN w:val="0"/>
              <w:adjustRightInd w:val="0"/>
              <w:spacing w:after="0" w:line="240" w:lineRule="auto"/>
              <w:rPr>
                <w:ins w:id="3303" w:author="Arjan" w:date="2014-09-08T18:44:00Z"/>
                <w:rFonts w:ascii="Arial" w:eastAsia="Times New Roman" w:hAnsi="Arial" w:cs="Arial"/>
                <w:b/>
                <w:bCs/>
                <w:color w:val="000000"/>
                <w:sz w:val="20"/>
                <w:szCs w:val="20"/>
              </w:rPr>
            </w:pPr>
          </w:p>
        </w:tc>
      </w:tr>
      <w:tr w:rsidR="0058622B" w:rsidRPr="005C14BE" w14:paraId="37323D60" w14:textId="77777777" w:rsidTr="003C376A">
        <w:trPr>
          <w:ins w:id="3304" w:author="Arjan" w:date="2014-09-08T18:44:00Z"/>
        </w:trPr>
        <w:tc>
          <w:tcPr>
            <w:tcW w:w="3690" w:type="dxa"/>
            <w:tcBorders>
              <w:top w:val="nil"/>
              <w:left w:val="nil"/>
              <w:bottom w:val="nil"/>
              <w:right w:val="nil"/>
            </w:tcBorders>
          </w:tcPr>
          <w:p w14:paraId="762A1E74" w14:textId="77777777" w:rsidR="0058622B" w:rsidRPr="003E7E75" w:rsidRDefault="0058622B" w:rsidP="003C376A">
            <w:pPr>
              <w:autoSpaceDE w:val="0"/>
              <w:autoSpaceDN w:val="0"/>
              <w:adjustRightInd w:val="0"/>
              <w:spacing w:after="0" w:line="240" w:lineRule="auto"/>
              <w:rPr>
                <w:ins w:id="3305" w:author="Arjan" w:date="2014-09-08T18:44:00Z"/>
                <w:rFonts w:ascii="Arial" w:eastAsia="Times New Roman" w:hAnsi="Arial" w:cs="Arial"/>
                <w:color w:val="000000"/>
                <w:sz w:val="20"/>
                <w:szCs w:val="20"/>
              </w:rPr>
            </w:pPr>
            <w:ins w:id="3306" w:author="Arjan" w:date="2014-09-08T18:44:00Z">
              <w:r w:rsidRPr="003E7E75">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48DF3CF4" w14:textId="77777777" w:rsidR="0058622B" w:rsidRPr="00DD0F4F" w:rsidRDefault="003C376A" w:rsidP="003C376A">
            <w:pPr>
              <w:autoSpaceDE w:val="0"/>
              <w:autoSpaceDN w:val="0"/>
              <w:adjustRightInd w:val="0"/>
              <w:spacing w:after="0" w:line="240" w:lineRule="auto"/>
              <w:rPr>
                <w:ins w:id="3307" w:author="Arjan" w:date="2014-09-08T18:44:00Z"/>
                <w:rFonts w:ascii="Arial" w:eastAsia="Times New Roman" w:hAnsi="Arial" w:cs="Arial"/>
                <w:color w:val="000000"/>
                <w:sz w:val="20"/>
                <w:szCs w:val="20"/>
                <w:lang w:val="nl-NL"/>
              </w:rPr>
            </w:pPr>
            <w:ins w:id="3308" w:author="Arjan" w:date="2014-09-08T21:52:00Z">
              <w:r w:rsidRPr="00DD0F4F">
                <w:rPr>
                  <w:rFonts w:ascii="Arial" w:eastAsia="Times New Roman" w:hAnsi="Arial" w:cs="Arial"/>
                  <w:color w:val="000000"/>
                  <w:sz w:val="20"/>
                  <w:szCs w:val="20"/>
                  <w:lang w:val="nl-NL"/>
                </w:rPr>
                <w:t>Verduidelijking van de afzender- of geadresseerde-relatie</w:t>
              </w:r>
            </w:ins>
            <w:ins w:id="3309" w:author="Arjan" w:date="2014-09-08T21:53:00Z">
              <w:r w:rsidRPr="00DD0F4F">
                <w:rPr>
                  <w:rFonts w:ascii="Arial" w:eastAsia="Times New Roman" w:hAnsi="Arial" w:cs="Arial"/>
                  <w:color w:val="000000"/>
                  <w:sz w:val="20"/>
                  <w:szCs w:val="20"/>
                  <w:lang w:val="nl-NL"/>
                </w:rPr>
                <w:t>.</w:t>
              </w:r>
            </w:ins>
          </w:p>
        </w:tc>
      </w:tr>
      <w:tr w:rsidR="0058622B" w:rsidRPr="005C14BE" w14:paraId="7F8636A7" w14:textId="77777777" w:rsidTr="003C376A">
        <w:trPr>
          <w:trHeight w:val="230"/>
          <w:ins w:id="3310" w:author="Arjan" w:date="2014-09-08T18:44:00Z"/>
        </w:trPr>
        <w:tc>
          <w:tcPr>
            <w:tcW w:w="3690" w:type="dxa"/>
            <w:tcBorders>
              <w:top w:val="nil"/>
              <w:left w:val="nil"/>
              <w:bottom w:val="nil"/>
              <w:right w:val="nil"/>
            </w:tcBorders>
          </w:tcPr>
          <w:p w14:paraId="1D695276" w14:textId="77777777" w:rsidR="0058622B" w:rsidRPr="00DD0F4F" w:rsidRDefault="0058622B" w:rsidP="003C376A">
            <w:pPr>
              <w:autoSpaceDE w:val="0"/>
              <w:autoSpaceDN w:val="0"/>
              <w:adjustRightInd w:val="0"/>
              <w:spacing w:after="0" w:line="240" w:lineRule="auto"/>
              <w:rPr>
                <w:ins w:id="3311" w:author="Arjan" w:date="2014-09-08T18:44: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6C8D3063" w14:textId="77777777" w:rsidR="0058622B" w:rsidRPr="00DD0F4F" w:rsidRDefault="0058622B" w:rsidP="003C376A">
            <w:pPr>
              <w:autoSpaceDE w:val="0"/>
              <w:autoSpaceDN w:val="0"/>
              <w:adjustRightInd w:val="0"/>
              <w:spacing w:after="0" w:line="240" w:lineRule="auto"/>
              <w:rPr>
                <w:ins w:id="3312" w:author="Arjan" w:date="2014-09-08T18:44:00Z"/>
                <w:rFonts w:ascii="Arial" w:eastAsia="Times New Roman" w:hAnsi="Arial" w:cs="Arial"/>
                <w:b/>
                <w:bCs/>
                <w:color w:val="000000"/>
                <w:sz w:val="20"/>
                <w:szCs w:val="20"/>
                <w:lang w:val="nl-NL"/>
              </w:rPr>
            </w:pPr>
          </w:p>
        </w:tc>
      </w:tr>
      <w:tr w:rsidR="0058622B" w:rsidRPr="003E7E75" w14:paraId="695D3856" w14:textId="77777777" w:rsidTr="003C376A">
        <w:trPr>
          <w:trHeight w:val="230"/>
          <w:ins w:id="3313" w:author="Arjan" w:date="2014-09-08T18:44:00Z"/>
        </w:trPr>
        <w:tc>
          <w:tcPr>
            <w:tcW w:w="3690" w:type="dxa"/>
            <w:tcBorders>
              <w:top w:val="nil"/>
              <w:left w:val="nil"/>
              <w:bottom w:val="nil"/>
              <w:right w:val="nil"/>
            </w:tcBorders>
          </w:tcPr>
          <w:p w14:paraId="5AEBAC10" w14:textId="77777777" w:rsidR="0058622B" w:rsidRPr="003E7E75" w:rsidRDefault="0058622B" w:rsidP="003C376A">
            <w:pPr>
              <w:autoSpaceDE w:val="0"/>
              <w:autoSpaceDN w:val="0"/>
              <w:adjustRightInd w:val="0"/>
              <w:spacing w:after="0" w:line="240" w:lineRule="auto"/>
              <w:rPr>
                <w:ins w:id="3314" w:author="Arjan" w:date="2014-09-08T18:44:00Z"/>
                <w:rFonts w:ascii="Arial" w:eastAsia="Times New Roman" w:hAnsi="Arial" w:cs="Arial"/>
                <w:color w:val="000000"/>
                <w:sz w:val="20"/>
                <w:szCs w:val="20"/>
              </w:rPr>
            </w:pPr>
            <w:ins w:id="3315" w:author="Arjan" w:date="2014-09-08T18:44:00Z">
              <w:r w:rsidRPr="003E7E75">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1E34C458" w14:textId="77777777" w:rsidR="0058622B" w:rsidRPr="003E7E75" w:rsidRDefault="0058622B" w:rsidP="003C376A">
            <w:pPr>
              <w:autoSpaceDE w:val="0"/>
              <w:autoSpaceDN w:val="0"/>
              <w:adjustRightInd w:val="0"/>
              <w:spacing w:after="0" w:line="240" w:lineRule="auto"/>
              <w:rPr>
                <w:ins w:id="3316" w:author="Arjan" w:date="2014-09-08T18:44:00Z"/>
                <w:rFonts w:ascii="Arial" w:eastAsia="Times New Roman" w:hAnsi="Arial" w:cs="Arial"/>
                <w:color w:val="000000"/>
                <w:sz w:val="20"/>
                <w:szCs w:val="20"/>
              </w:rPr>
            </w:pPr>
            <w:ins w:id="3317" w:author="Arjan" w:date="2014-09-08T18:44:00Z">
              <w:r w:rsidRPr="003E7E75">
                <w:rPr>
                  <w:rFonts w:ascii="Arial" w:eastAsia="Times New Roman" w:hAnsi="Arial" w:cs="Arial"/>
                  <w:color w:val="000000"/>
                  <w:sz w:val="20"/>
                  <w:szCs w:val="20"/>
                </w:rPr>
                <w:t>KING</w:t>
              </w:r>
            </w:ins>
          </w:p>
        </w:tc>
      </w:tr>
      <w:tr w:rsidR="0058622B" w:rsidRPr="003E7E75" w14:paraId="722349D7" w14:textId="77777777" w:rsidTr="003C376A">
        <w:trPr>
          <w:ins w:id="3318" w:author="Arjan" w:date="2014-09-08T18:44:00Z"/>
        </w:trPr>
        <w:tc>
          <w:tcPr>
            <w:tcW w:w="3690" w:type="dxa"/>
            <w:tcBorders>
              <w:top w:val="nil"/>
              <w:left w:val="nil"/>
              <w:bottom w:val="nil"/>
              <w:right w:val="nil"/>
            </w:tcBorders>
          </w:tcPr>
          <w:p w14:paraId="38472950" w14:textId="77777777" w:rsidR="0058622B" w:rsidRPr="003E7E75" w:rsidRDefault="0058622B" w:rsidP="003C376A">
            <w:pPr>
              <w:autoSpaceDE w:val="0"/>
              <w:autoSpaceDN w:val="0"/>
              <w:adjustRightInd w:val="0"/>
              <w:spacing w:after="0" w:line="240" w:lineRule="auto"/>
              <w:rPr>
                <w:ins w:id="3319"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14:paraId="1D08B563" w14:textId="77777777" w:rsidR="0058622B" w:rsidRPr="003E7E75" w:rsidRDefault="0058622B" w:rsidP="003C376A">
            <w:pPr>
              <w:autoSpaceDE w:val="0"/>
              <w:autoSpaceDN w:val="0"/>
              <w:adjustRightInd w:val="0"/>
              <w:spacing w:after="0" w:line="240" w:lineRule="auto"/>
              <w:rPr>
                <w:ins w:id="3320" w:author="Arjan" w:date="2014-09-08T18:44:00Z"/>
                <w:rFonts w:ascii="Arial" w:eastAsia="Times New Roman" w:hAnsi="Arial" w:cs="Arial"/>
                <w:b/>
                <w:bCs/>
                <w:color w:val="000000"/>
                <w:sz w:val="20"/>
                <w:szCs w:val="20"/>
              </w:rPr>
            </w:pPr>
          </w:p>
        </w:tc>
      </w:tr>
      <w:tr w:rsidR="0058622B" w:rsidRPr="003E7E75" w14:paraId="2FCC35ED" w14:textId="77777777" w:rsidTr="003C376A">
        <w:trPr>
          <w:ins w:id="3321" w:author="Arjan" w:date="2014-09-08T18:44:00Z"/>
        </w:trPr>
        <w:tc>
          <w:tcPr>
            <w:tcW w:w="3690" w:type="dxa"/>
            <w:tcBorders>
              <w:top w:val="nil"/>
              <w:left w:val="nil"/>
              <w:bottom w:val="nil"/>
              <w:right w:val="nil"/>
            </w:tcBorders>
          </w:tcPr>
          <w:p w14:paraId="4ED4A3C2" w14:textId="77777777" w:rsidR="0058622B" w:rsidRPr="003E7E75" w:rsidRDefault="0058622B" w:rsidP="003C376A">
            <w:pPr>
              <w:autoSpaceDE w:val="0"/>
              <w:autoSpaceDN w:val="0"/>
              <w:adjustRightInd w:val="0"/>
              <w:spacing w:after="0" w:line="240" w:lineRule="auto"/>
              <w:rPr>
                <w:ins w:id="3322" w:author="Arjan" w:date="2014-09-08T18:44:00Z"/>
                <w:rFonts w:ascii="Arial" w:eastAsia="Times New Roman" w:hAnsi="Arial" w:cs="Arial"/>
                <w:color w:val="000000"/>
                <w:sz w:val="20"/>
                <w:szCs w:val="20"/>
              </w:rPr>
            </w:pPr>
            <w:ins w:id="3323" w:author="Arjan" w:date="2014-09-08T18:44:00Z">
              <w:r w:rsidRPr="003E7E75">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4E9B1D9F" w14:textId="77777777" w:rsidR="0058622B" w:rsidRPr="003E7E75" w:rsidRDefault="0058622B" w:rsidP="003C376A">
            <w:pPr>
              <w:autoSpaceDE w:val="0"/>
              <w:autoSpaceDN w:val="0"/>
              <w:adjustRightInd w:val="0"/>
              <w:spacing w:after="0" w:line="240" w:lineRule="auto"/>
              <w:rPr>
                <w:ins w:id="3324" w:author="Arjan" w:date="2014-09-08T18:44:00Z"/>
                <w:rFonts w:ascii="Arial" w:eastAsia="Times New Roman" w:hAnsi="Arial" w:cs="Arial"/>
                <w:color w:val="000000"/>
                <w:sz w:val="20"/>
                <w:szCs w:val="20"/>
              </w:rPr>
            </w:pPr>
            <w:ins w:id="3325" w:author="Arjan" w:date="2014-09-08T18:44:00Z">
              <w:r w:rsidRPr="003E7E75">
                <w:rPr>
                  <w:rFonts w:ascii="Arial" w:eastAsia="Times New Roman" w:hAnsi="Arial" w:cs="Arial"/>
                  <w:color w:val="000000"/>
                  <w:sz w:val="20"/>
                  <w:szCs w:val="20"/>
                </w:rPr>
                <w:t xml:space="preserve">1 </w:t>
              </w:r>
              <w:r>
                <w:rPr>
                  <w:rFonts w:ascii="Arial" w:eastAsia="Times New Roman" w:hAnsi="Arial" w:cs="Arial"/>
                  <w:color w:val="000000"/>
                  <w:sz w:val="20"/>
                  <w:szCs w:val="20"/>
                </w:rPr>
                <w:t>september 2014</w:t>
              </w:r>
            </w:ins>
          </w:p>
        </w:tc>
      </w:tr>
      <w:tr w:rsidR="0058622B" w:rsidRPr="003E7E75" w14:paraId="6B11CAC8" w14:textId="77777777" w:rsidTr="003C376A">
        <w:trPr>
          <w:ins w:id="3326" w:author="Arjan" w:date="2014-09-08T18:44:00Z"/>
        </w:trPr>
        <w:tc>
          <w:tcPr>
            <w:tcW w:w="3690" w:type="dxa"/>
            <w:tcBorders>
              <w:top w:val="nil"/>
              <w:left w:val="nil"/>
              <w:bottom w:val="nil"/>
              <w:right w:val="nil"/>
            </w:tcBorders>
          </w:tcPr>
          <w:p w14:paraId="483DA4C8" w14:textId="77777777" w:rsidR="0058622B" w:rsidRPr="003E7E75" w:rsidRDefault="0058622B" w:rsidP="003C376A">
            <w:pPr>
              <w:autoSpaceDE w:val="0"/>
              <w:autoSpaceDN w:val="0"/>
              <w:adjustRightInd w:val="0"/>
              <w:spacing w:after="0" w:line="240" w:lineRule="auto"/>
              <w:rPr>
                <w:ins w:id="3327"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14:paraId="7FE764C5" w14:textId="77777777" w:rsidR="0058622B" w:rsidRPr="003E7E75" w:rsidRDefault="0058622B" w:rsidP="003C376A">
            <w:pPr>
              <w:autoSpaceDE w:val="0"/>
              <w:autoSpaceDN w:val="0"/>
              <w:adjustRightInd w:val="0"/>
              <w:spacing w:after="0" w:line="240" w:lineRule="auto"/>
              <w:rPr>
                <w:ins w:id="3328" w:author="Arjan" w:date="2014-09-08T18:44:00Z"/>
                <w:rFonts w:ascii="Arial" w:eastAsia="Times New Roman" w:hAnsi="Arial" w:cs="Arial"/>
                <w:b/>
                <w:bCs/>
                <w:color w:val="000000"/>
                <w:sz w:val="20"/>
                <w:szCs w:val="20"/>
              </w:rPr>
            </w:pPr>
          </w:p>
        </w:tc>
      </w:tr>
      <w:tr w:rsidR="0058622B" w:rsidRPr="003E7E75" w14:paraId="73B205A7" w14:textId="77777777" w:rsidTr="003C376A">
        <w:trPr>
          <w:ins w:id="3329" w:author="Arjan" w:date="2014-09-08T18:44:00Z"/>
        </w:trPr>
        <w:tc>
          <w:tcPr>
            <w:tcW w:w="3690" w:type="dxa"/>
            <w:tcBorders>
              <w:top w:val="nil"/>
              <w:left w:val="nil"/>
              <w:bottom w:val="nil"/>
              <w:right w:val="nil"/>
            </w:tcBorders>
          </w:tcPr>
          <w:p w14:paraId="249D462E" w14:textId="77777777" w:rsidR="0058622B" w:rsidRPr="003E7E75" w:rsidRDefault="0058622B" w:rsidP="003C376A">
            <w:pPr>
              <w:autoSpaceDE w:val="0"/>
              <w:autoSpaceDN w:val="0"/>
              <w:adjustRightInd w:val="0"/>
              <w:spacing w:after="0" w:line="240" w:lineRule="auto"/>
              <w:rPr>
                <w:ins w:id="3330" w:author="Arjan" w:date="2014-09-08T18:44:00Z"/>
                <w:rFonts w:ascii="Arial" w:eastAsia="Times New Roman" w:hAnsi="Arial" w:cs="Arial"/>
                <w:color w:val="000000"/>
                <w:sz w:val="20"/>
                <w:szCs w:val="20"/>
              </w:rPr>
            </w:pPr>
            <w:ins w:id="3331" w:author="Arjan" w:date="2014-09-08T18:44:00Z">
              <w:r w:rsidRPr="003E7E75">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409A1F5D" w14:textId="77777777" w:rsidR="0058622B" w:rsidRPr="003E7E75" w:rsidRDefault="0058622B" w:rsidP="003C376A">
            <w:pPr>
              <w:autoSpaceDE w:val="0"/>
              <w:autoSpaceDN w:val="0"/>
              <w:adjustRightInd w:val="0"/>
              <w:spacing w:after="0" w:line="240" w:lineRule="auto"/>
              <w:rPr>
                <w:ins w:id="3332" w:author="Arjan" w:date="2014-09-08T18:44:00Z"/>
                <w:rFonts w:ascii="Arial" w:eastAsia="Times New Roman" w:hAnsi="Arial" w:cs="Arial"/>
                <w:color w:val="000000"/>
                <w:sz w:val="20"/>
                <w:szCs w:val="20"/>
              </w:rPr>
            </w:pPr>
          </w:p>
        </w:tc>
      </w:tr>
      <w:tr w:rsidR="0058622B" w:rsidRPr="003E7E75" w14:paraId="67AE37BD" w14:textId="77777777" w:rsidTr="003C376A">
        <w:trPr>
          <w:ins w:id="3333" w:author="Arjan" w:date="2014-09-08T18:44:00Z"/>
        </w:trPr>
        <w:tc>
          <w:tcPr>
            <w:tcW w:w="3690" w:type="dxa"/>
            <w:tcBorders>
              <w:top w:val="nil"/>
              <w:left w:val="nil"/>
              <w:bottom w:val="nil"/>
              <w:right w:val="nil"/>
            </w:tcBorders>
          </w:tcPr>
          <w:p w14:paraId="0F8FD3D4" w14:textId="77777777" w:rsidR="0058622B" w:rsidRPr="003E7E75" w:rsidRDefault="0058622B" w:rsidP="003C376A">
            <w:pPr>
              <w:autoSpaceDE w:val="0"/>
              <w:autoSpaceDN w:val="0"/>
              <w:adjustRightInd w:val="0"/>
              <w:spacing w:after="0" w:line="240" w:lineRule="auto"/>
              <w:rPr>
                <w:ins w:id="3334"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14:paraId="1BBE1EBF" w14:textId="77777777" w:rsidR="0058622B" w:rsidRPr="003E7E75" w:rsidRDefault="0058622B" w:rsidP="003C376A">
            <w:pPr>
              <w:autoSpaceDE w:val="0"/>
              <w:autoSpaceDN w:val="0"/>
              <w:adjustRightInd w:val="0"/>
              <w:spacing w:after="0" w:line="240" w:lineRule="auto"/>
              <w:rPr>
                <w:ins w:id="3335" w:author="Arjan" w:date="2014-09-08T18:44:00Z"/>
                <w:rFonts w:ascii="Arial" w:eastAsia="Times New Roman" w:hAnsi="Arial" w:cs="Arial"/>
                <w:b/>
                <w:bCs/>
                <w:color w:val="000000"/>
                <w:sz w:val="20"/>
                <w:szCs w:val="20"/>
              </w:rPr>
            </w:pPr>
          </w:p>
        </w:tc>
      </w:tr>
      <w:tr w:rsidR="0058622B" w:rsidRPr="003E7E75" w14:paraId="01AF4CE1" w14:textId="77777777" w:rsidTr="003C376A">
        <w:trPr>
          <w:ins w:id="3336" w:author="Arjan" w:date="2014-09-08T18:44:00Z"/>
        </w:trPr>
        <w:tc>
          <w:tcPr>
            <w:tcW w:w="3690" w:type="dxa"/>
            <w:tcBorders>
              <w:top w:val="nil"/>
              <w:left w:val="nil"/>
              <w:bottom w:val="nil"/>
              <w:right w:val="nil"/>
            </w:tcBorders>
          </w:tcPr>
          <w:p w14:paraId="219D29E6" w14:textId="77777777" w:rsidR="0058622B" w:rsidRPr="003E7E75" w:rsidRDefault="0058622B" w:rsidP="003C376A">
            <w:pPr>
              <w:autoSpaceDE w:val="0"/>
              <w:autoSpaceDN w:val="0"/>
              <w:adjustRightInd w:val="0"/>
              <w:spacing w:after="0" w:line="240" w:lineRule="auto"/>
              <w:rPr>
                <w:ins w:id="3337" w:author="Arjan" w:date="2014-09-08T18:44:00Z"/>
                <w:rFonts w:ascii="Arial" w:eastAsia="Times New Roman" w:hAnsi="Arial" w:cs="Arial"/>
                <w:color w:val="000000"/>
                <w:sz w:val="20"/>
                <w:szCs w:val="20"/>
              </w:rPr>
            </w:pPr>
            <w:ins w:id="3338" w:author="Arjan" w:date="2014-09-08T18:44:00Z">
              <w:r w:rsidRPr="003E7E75">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255D2709" w14:textId="77777777" w:rsidR="0058622B" w:rsidRPr="003E7E75" w:rsidRDefault="0058622B" w:rsidP="003C376A">
            <w:pPr>
              <w:autoSpaceDE w:val="0"/>
              <w:autoSpaceDN w:val="0"/>
              <w:adjustRightInd w:val="0"/>
              <w:spacing w:after="0" w:line="240" w:lineRule="auto"/>
              <w:rPr>
                <w:ins w:id="3339" w:author="Arjan" w:date="2014-09-08T18:44:00Z"/>
                <w:rFonts w:ascii="Arial" w:eastAsia="Times New Roman" w:hAnsi="Arial" w:cs="Arial"/>
                <w:color w:val="000000"/>
                <w:sz w:val="20"/>
                <w:szCs w:val="20"/>
              </w:rPr>
            </w:pPr>
            <w:ins w:id="3340" w:author="Arjan" w:date="2014-09-08T18:44:00Z">
              <w:r>
                <w:rPr>
                  <w:rFonts w:ascii="Arial" w:hAnsi="Arial" w:cs="Arial"/>
                  <w:sz w:val="20"/>
                  <w:szCs w:val="20"/>
                  <w:lang w:val="en-AU"/>
                </w:rPr>
                <w:t>AN</w:t>
              </w:r>
            </w:ins>
            <w:ins w:id="3341" w:author="Arjan" w:date="2014-09-08T18:47:00Z">
              <w:r w:rsidR="003711AD">
                <w:rPr>
                  <w:rFonts w:ascii="Arial" w:hAnsi="Arial" w:cs="Arial"/>
                  <w:sz w:val="20"/>
                  <w:szCs w:val="20"/>
                  <w:lang w:val="en-AU"/>
                </w:rPr>
                <w:t>200</w:t>
              </w:r>
            </w:ins>
          </w:p>
        </w:tc>
      </w:tr>
      <w:tr w:rsidR="0058622B" w:rsidRPr="003E7E75" w14:paraId="4AA3FA83" w14:textId="77777777" w:rsidTr="003C376A">
        <w:trPr>
          <w:trHeight w:val="230"/>
          <w:ins w:id="3342" w:author="Arjan" w:date="2014-09-08T18:44:00Z"/>
        </w:trPr>
        <w:tc>
          <w:tcPr>
            <w:tcW w:w="3690" w:type="dxa"/>
            <w:tcBorders>
              <w:top w:val="nil"/>
              <w:left w:val="nil"/>
              <w:bottom w:val="nil"/>
              <w:right w:val="nil"/>
            </w:tcBorders>
          </w:tcPr>
          <w:p w14:paraId="3D250797" w14:textId="77777777" w:rsidR="0058622B" w:rsidRPr="003E7E75" w:rsidRDefault="0058622B" w:rsidP="003C376A">
            <w:pPr>
              <w:autoSpaceDE w:val="0"/>
              <w:autoSpaceDN w:val="0"/>
              <w:adjustRightInd w:val="0"/>
              <w:spacing w:after="0" w:line="240" w:lineRule="auto"/>
              <w:rPr>
                <w:ins w:id="3343"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14:paraId="50A0FA02" w14:textId="77777777" w:rsidR="0058622B" w:rsidRPr="003E7E75" w:rsidRDefault="0058622B" w:rsidP="003C376A">
            <w:pPr>
              <w:autoSpaceDE w:val="0"/>
              <w:autoSpaceDN w:val="0"/>
              <w:adjustRightInd w:val="0"/>
              <w:spacing w:after="0" w:line="240" w:lineRule="auto"/>
              <w:rPr>
                <w:ins w:id="3344" w:author="Arjan" w:date="2014-09-08T18:44:00Z"/>
                <w:rFonts w:ascii="Arial" w:eastAsia="Times New Roman" w:hAnsi="Arial" w:cs="Arial"/>
                <w:b/>
                <w:bCs/>
                <w:color w:val="000000"/>
                <w:sz w:val="20"/>
                <w:szCs w:val="20"/>
              </w:rPr>
            </w:pPr>
          </w:p>
        </w:tc>
      </w:tr>
      <w:tr w:rsidR="0058622B" w:rsidRPr="003E7E75" w14:paraId="66D583B4" w14:textId="77777777" w:rsidTr="003C376A">
        <w:trPr>
          <w:trHeight w:val="230"/>
          <w:ins w:id="3345" w:author="Arjan" w:date="2014-09-08T18:44:00Z"/>
        </w:trPr>
        <w:tc>
          <w:tcPr>
            <w:tcW w:w="3690" w:type="dxa"/>
            <w:tcBorders>
              <w:top w:val="nil"/>
              <w:left w:val="nil"/>
              <w:bottom w:val="nil"/>
              <w:right w:val="nil"/>
            </w:tcBorders>
          </w:tcPr>
          <w:p w14:paraId="0FCE60FD" w14:textId="77777777" w:rsidR="0058622B" w:rsidRPr="003E7E75" w:rsidRDefault="0058622B" w:rsidP="003C376A">
            <w:pPr>
              <w:autoSpaceDE w:val="0"/>
              <w:autoSpaceDN w:val="0"/>
              <w:adjustRightInd w:val="0"/>
              <w:spacing w:after="0" w:line="240" w:lineRule="auto"/>
              <w:rPr>
                <w:ins w:id="3346" w:author="Arjan" w:date="2014-09-08T18:44:00Z"/>
                <w:rFonts w:ascii="Arial" w:eastAsia="Times New Roman" w:hAnsi="Arial" w:cs="Arial"/>
                <w:color w:val="000000"/>
                <w:sz w:val="20"/>
                <w:szCs w:val="20"/>
              </w:rPr>
            </w:pPr>
            <w:ins w:id="3347" w:author="Arjan" w:date="2014-09-08T18:44:00Z">
              <w:r w:rsidRPr="003E7E75">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7B6B84E0" w14:textId="77777777" w:rsidR="0058622B" w:rsidRPr="003E7E75" w:rsidRDefault="003711AD" w:rsidP="003C376A">
            <w:pPr>
              <w:autoSpaceDE w:val="0"/>
              <w:autoSpaceDN w:val="0"/>
              <w:adjustRightInd w:val="0"/>
              <w:spacing w:after="0" w:line="240" w:lineRule="auto"/>
              <w:rPr>
                <w:ins w:id="3348" w:author="Arjan" w:date="2014-09-08T18:44:00Z"/>
                <w:rFonts w:ascii="Arial" w:eastAsia="Times New Roman" w:hAnsi="Arial" w:cs="Arial"/>
                <w:color w:val="000000"/>
                <w:sz w:val="20"/>
                <w:szCs w:val="20"/>
              </w:rPr>
            </w:pPr>
            <w:ins w:id="3349" w:author="Arjan" w:date="2014-09-08T18:47:00Z">
              <w:r>
                <w:rPr>
                  <w:rFonts w:ascii="Arial" w:eastAsia="Times New Roman" w:hAnsi="Arial" w:cs="Arial"/>
                  <w:color w:val="000000"/>
                  <w:sz w:val="20"/>
                  <w:szCs w:val="20"/>
                </w:rPr>
                <w:t>Alle alfanumerieke tekens</w:t>
              </w:r>
            </w:ins>
          </w:p>
        </w:tc>
      </w:tr>
      <w:tr w:rsidR="0058622B" w:rsidRPr="003E7E75" w14:paraId="3BC97634" w14:textId="77777777" w:rsidTr="003C376A">
        <w:trPr>
          <w:trHeight w:val="215"/>
          <w:ins w:id="3350" w:author="Arjan" w:date="2014-09-08T18:44:00Z"/>
        </w:trPr>
        <w:tc>
          <w:tcPr>
            <w:tcW w:w="3690" w:type="dxa"/>
            <w:tcBorders>
              <w:top w:val="nil"/>
              <w:left w:val="nil"/>
              <w:bottom w:val="nil"/>
              <w:right w:val="nil"/>
            </w:tcBorders>
          </w:tcPr>
          <w:p w14:paraId="282A73D2" w14:textId="77777777" w:rsidR="0058622B" w:rsidRPr="003E7E75" w:rsidRDefault="0058622B" w:rsidP="003C376A">
            <w:pPr>
              <w:autoSpaceDE w:val="0"/>
              <w:autoSpaceDN w:val="0"/>
              <w:adjustRightInd w:val="0"/>
              <w:spacing w:after="0" w:line="240" w:lineRule="auto"/>
              <w:rPr>
                <w:ins w:id="3351"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14:paraId="7FAA1A8C" w14:textId="77777777" w:rsidR="0058622B" w:rsidRPr="003E7E75" w:rsidRDefault="0058622B" w:rsidP="003C376A">
            <w:pPr>
              <w:autoSpaceDE w:val="0"/>
              <w:autoSpaceDN w:val="0"/>
              <w:adjustRightInd w:val="0"/>
              <w:spacing w:after="0" w:line="240" w:lineRule="auto"/>
              <w:rPr>
                <w:ins w:id="3352" w:author="Arjan" w:date="2014-09-08T18:44:00Z"/>
                <w:rFonts w:ascii="Arial" w:eastAsia="Times New Roman" w:hAnsi="Arial" w:cs="Arial"/>
                <w:b/>
                <w:bCs/>
                <w:color w:val="000000"/>
                <w:sz w:val="20"/>
                <w:szCs w:val="20"/>
              </w:rPr>
            </w:pPr>
          </w:p>
        </w:tc>
      </w:tr>
      <w:tr w:rsidR="0058622B" w:rsidRPr="003E7E75" w14:paraId="03257F8B" w14:textId="77777777" w:rsidTr="003C376A">
        <w:trPr>
          <w:trHeight w:val="215"/>
          <w:ins w:id="3353" w:author="Arjan" w:date="2014-09-08T18:44:00Z"/>
        </w:trPr>
        <w:tc>
          <w:tcPr>
            <w:tcW w:w="3690" w:type="dxa"/>
            <w:tcBorders>
              <w:top w:val="nil"/>
              <w:left w:val="nil"/>
              <w:bottom w:val="nil"/>
              <w:right w:val="nil"/>
            </w:tcBorders>
          </w:tcPr>
          <w:p w14:paraId="3AC880C8" w14:textId="77777777" w:rsidR="0058622B" w:rsidRPr="003E7E75" w:rsidRDefault="0058622B" w:rsidP="003C376A">
            <w:pPr>
              <w:autoSpaceDE w:val="0"/>
              <w:autoSpaceDN w:val="0"/>
              <w:adjustRightInd w:val="0"/>
              <w:spacing w:after="0" w:line="240" w:lineRule="auto"/>
              <w:rPr>
                <w:ins w:id="3354" w:author="Arjan" w:date="2014-09-08T18:44:00Z"/>
                <w:rFonts w:ascii="Arial" w:eastAsia="Times New Roman" w:hAnsi="Arial" w:cs="Arial"/>
                <w:color w:val="000000"/>
                <w:sz w:val="20"/>
                <w:szCs w:val="20"/>
              </w:rPr>
            </w:pPr>
            <w:ins w:id="3355" w:author="Arjan" w:date="2014-09-08T18:44:00Z">
              <w:r w:rsidRPr="003E7E75">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14:paraId="390154F8" w14:textId="77777777" w:rsidR="0058622B" w:rsidRPr="003E7E75" w:rsidRDefault="0058622B" w:rsidP="003C376A">
            <w:pPr>
              <w:autoSpaceDE w:val="0"/>
              <w:autoSpaceDN w:val="0"/>
              <w:adjustRightInd w:val="0"/>
              <w:spacing w:after="0" w:line="240" w:lineRule="auto"/>
              <w:rPr>
                <w:ins w:id="3356" w:author="Arjan" w:date="2014-09-08T18:44:00Z"/>
                <w:rFonts w:ascii="Arial" w:eastAsia="Times New Roman" w:hAnsi="Arial" w:cs="Arial"/>
                <w:color w:val="000000"/>
                <w:sz w:val="20"/>
                <w:szCs w:val="20"/>
              </w:rPr>
            </w:pPr>
            <w:ins w:id="3357" w:author="Arjan" w:date="2014-09-08T18:44:00Z">
              <w:r w:rsidRPr="003E7E75">
                <w:rPr>
                  <w:rFonts w:ascii="Arial" w:eastAsia="Times New Roman" w:hAnsi="Arial" w:cs="Arial"/>
                  <w:color w:val="000000"/>
                  <w:sz w:val="20"/>
                  <w:szCs w:val="20"/>
                </w:rPr>
                <w:t>Nee</w:t>
              </w:r>
            </w:ins>
          </w:p>
        </w:tc>
      </w:tr>
      <w:tr w:rsidR="0058622B" w:rsidRPr="003E7E75" w14:paraId="04B59B91" w14:textId="77777777" w:rsidTr="003C376A">
        <w:trPr>
          <w:trHeight w:val="230"/>
          <w:ins w:id="3358" w:author="Arjan" w:date="2014-09-08T18:44:00Z"/>
        </w:trPr>
        <w:tc>
          <w:tcPr>
            <w:tcW w:w="3690" w:type="dxa"/>
            <w:tcBorders>
              <w:top w:val="nil"/>
              <w:left w:val="nil"/>
              <w:bottom w:val="nil"/>
              <w:right w:val="nil"/>
            </w:tcBorders>
          </w:tcPr>
          <w:p w14:paraId="509ABBFB" w14:textId="77777777" w:rsidR="0058622B" w:rsidRPr="003E7E75" w:rsidRDefault="0058622B" w:rsidP="003C376A">
            <w:pPr>
              <w:autoSpaceDE w:val="0"/>
              <w:autoSpaceDN w:val="0"/>
              <w:adjustRightInd w:val="0"/>
              <w:spacing w:after="0" w:line="240" w:lineRule="auto"/>
              <w:rPr>
                <w:ins w:id="3359"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14:paraId="5B2A66C6" w14:textId="77777777" w:rsidR="0058622B" w:rsidRPr="003E7E75" w:rsidRDefault="0058622B" w:rsidP="003C376A">
            <w:pPr>
              <w:autoSpaceDE w:val="0"/>
              <w:autoSpaceDN w:val="0"/>
              <w:adjustRightInd w:val="0"/>
              <w:spacing w:after="0" w:line="240" w:lineRule="auto"/>
              <w:rPr>
                <w:ins w:id="3360" w:author="Arjan" w:date="2014-09-08T18:44:00Z"/>
                <w:rFonts w:ascii="Arial" w:eastAsia="Times New Roman" w:hAnsi="Arial" w:cs="Arial"/>
                <w:b/>
                <w:bCs/>
                <w:color w:val="000000"/>
                <w:sz w:val="20"/>
                <w:szCs w:val="20"/>
              </w:rPr>
            </w:pPr>
          </w:p>
        </w:tc>
      </w:tr>
      <w:tr w:rsidR="0058622B" w:rsidRPr="003E7E75" w14:paraId="278A9B8A" w14:textId="77777777" w:rsidTr="003C376A">
        <w:trPr>
          <w:trHeight w:val="230"/>
          <w:ins w:id="3361" w:author="Arjan" w:date="2014-09-08T18:44:00Z"/>
        </w:trPr>
        <w:tc>
          <w:tcPr>
            <w:tcW w:w="3690" w:type="dxa"/>
            <w:tcBorders>
              <w:top w:val="nil"/>
              <w:left w:val="nil"/>
              <w:bottom w:val="nil"/>
              <w:right w:val="nil"/>
            </w:tcBorders>
          </w:tcPr>
          <w:p w14:paraId="461DB0CA" w14:textId="77777777" w:rsidR="0058622B" w:rsidRPr="003E7E75" w:rsidRDefault="0058622B" w:rsidP="003C376A">
            <w:pPr>
              <w:autoSpaceDE w:val="0"/>
              <w:autoSpaceDN w:val="0"/>
              <w:adjustRightInd w:val="0"/>
              <w:spacing w:after="0" w:line="240" w:lineRule="auto"/>
              <w:rPr>
                <w:ins w:id="3362" w:author="Arjan" w:date="2014-09-08T18:44:00Z"/>
                <w:rFonts w:ascii="Arial" w:eastAsia="Times New Roman" w:hAnsi="Arial" w:cs="Arial"/>
                <w:color w:val="000000"/>
                <w:sz w:val="20"/>
                <w:szCs w:val="20"/>
              </w:rPr>
            </w:pPr>
            <w:ins w:id="3363" w:author="Arjan" w:date="2014-09-08T18:44:00Z">
              <w:r w:rsidRPr="003E7E75">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14:paraId="7C14082D" w14:textId="77777777" w:rsidR="0058622B" w:rsidRPr="003E7E75" w:rsidRDefault="0058622B" w:rsidP="003C376A">
            <w:pPr>
              <w:autoSpaceDE w:val="0"/>
              <w:autoSpaceDN w:val="0"/>
              <w:adjustRightInd w:val="0"/>
              <w:spacing w:after="0" w:line="240" w:lineRule="auto"/>
              <w:rPr>
                <w:ins w:id="3364" w:author="Arjan" w:date="2014-09-08T18:44:00Z"/>
                <w:rFonts w:ascii="Arial" w:eastAsia="Times New Roman" w:hAnsi="Arial" w:cs="Arial"/>
                <w:color w:val="000000"/>
                <w:sz w:val="20"/>
                <w:szCs w:val="20"/>
              </w:rPr>
            </w:pPr>
            <w:ins w:id="3365" w:author="Arjan" w:date="2014-09-08T18:44:00Z">
              <w:r w:rsidRPr="003E7E75">
                <w:rPr>
                  <w:rFonts w:ascii="Arial" w:eastAsia="Times New Roman" w:hAnsi="Arial" w:cs="Arial"/>
                  <w:color w:val="000000"/>
                  <w:sz w:val="20"/>
                  <w:szCs w:val="20"/>
                </w:rPr>
                <w:t>Nee</w:t>
              </w:r>
            </w:ins>
          </w:p>
        </w:tc>
      </w:tr>
      <w:tr w:rsidR="0058622B" w:rsidRPr="003E7E75" w14:paraId="6B65968C" w14:textId="77777777" w:rsidTr="003C376A">
        <w:trPr>
          <w:trHeight w:val="230"/>
          <w:ins w:id="3366" w:author="Arjan" w:date="2014-09-08T18:44:00Z"/>
        </w:trPr>
        <w:tc>
          <w:tcPr>
            <w:tcW w:w="3690" w:type="dxa"/>
            <w:tcBorders>
              <w:top w:val="nil"/>
              <w:left w:val="nil"/>
              <w:bottom w:val="nil"/>
              <w:right w:val="nil"/>
            </w:tcBorders>
          </w:tcPr>
          <w:p w14:paraId="0B7DB3E9" w14:textId="77777777" w:rsidR="0058622B" w:rsidRPr="003E7E75" w:rsidRDefault="0058622B" w:rsidP="003C376A">
            <w:pPr>
              <w:autoSpaceDE w:val="0"/>
              <w:autoSpaceDN w:val="0"/>
              <w:adjustRightInd w:val="0"/>
              <w:spacing w:after="0" w:line="240" w:lineRule="auto"/>
              <w:rPr>
                <w:ins w:id="3367"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14:paraId="706B9CA7" w14:textId="77777777" w:rsidR="0058622B" w:rsidRPr="003E7E75" w:rsidRDefault="0058622B" w:rsidP="003C376A">
            <w:pPr>
              <w:autoSpaceDE w:val="0"/>
              <w:autoSpaceDN w:val="0"/>
              <w:adjustRightInd w:val="0"/>
              <w:spacing w:after="0" w:line="240" w:lineRule="auto"/>
              <w:rPr>
                <w:ins w:id="3368" w:author="Arjan" w:date="2014-09-08T18:44:00Z"/>
                <w:rFonts w:ascii="Arial" w:eastAsia="Times New Roman" w:hAnsi="Arial" w:cs="Arial"/>
                <w:b/>
                <w:bCs/>
                <w:color w:val="000000"/>
                <w:sz w:val="20"/>
                <w:szCs w:val="20"/>
              </w:rPr>
            </w:pPr>
          </w:p>
        </w:tc>
      </w:tr>
      <w:tr w:rsidR="0058622B" w:rsidRPr="003E7E75" w14:paraId="544FCF12" w14:textId="77777777" w:rsidTr="003C376A">
        <w:trPr>
          <w:trHeight w:val="230"/>
          <w:ins w:id="3369" w:author="Arjan" w:date="2014-09-08T18:44:00Z"/>
        </w:trPr>
        <w:tc>
          <w:tcPr>
            <w:tcW w:w="3690" w:type="dxa"/>
            <w:tcBorders>
              <w:top w:val="nil"/>
              <w:left w:val="nil"/>
              <w:bottom w:val="nil"/>
              <w:right w:val="nil"/>
            </w:tcBorders>
          </w:tcPr>
          <w:p w14:paraId="334D57A5" w14:textId="77777777" w:rsidR="0058622B" w:rsidRPr="003E7E75" w:rsidRDefault="0058622B" w:rsidP="003C376A">
            <w:pPr>
              <w:autoSpaceDE w:val="0"/>
              <w:autoSpaceDN w:val="0"/>
              <w:adjustRightInd w:val="0"/>
              <w:spacing w:after="0" w:line="240" w:lineRule="auto"/>
              <w:rPr>
                <w:ins w:id="3370" w:author="Arjan" w:date="2014-09-08T18:44:00Z"/>
                <w:rFonts w:ascii="Arial" w:eastAsia="Times New Roman" w:hAnsi="Arial" w:cs="Arial"/>
                <w:color w:val="000000"/>
                <w:sz w:val="20"/>
                <w:szCs w:val="20"/>
              </w:rPr>
            </w:pPr>
            <w:ins w:id="3371" w:author="Arjan" w:date="2014-09-08T18:44:00Z">
              <w:r w:rsidRPr="003E7E75">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14:paraId="3928263D" w14:textId="77777777" w:rsidR="0058622B" w:rsidRPr="003E7E75" w:rsidRDefault="0058622B" w:rsidP="003C376A">
            <w:pPr>
              <w:autoSpaceDE w:val="0"/>
              <w:autoSpaceDN w:val="0"/>
              <w:adjustRightInd w:val="0"/>
              <w:spacing w:after="0" w:line="240" w:lineRule="auto"/>
              <w:rPr>
                <w:ins w:id="3372" w:author="Arjan" w:date="2014-09-08T18:44:00Z"/>
                <w:rFonts w:ascii="Arial" w:eastAsia="Times New Roman" w:hAnsi="Arial" w:cs="Arial"/>
                <w:color w:val="000000"/>
                <w:sz w:val="20"/>
                <w:szCs w:val="20"/>
              </w:rPr>
            </w:pPr>
          </w:p>
        </w:tc>
      </w:tr>
      <w:tr w:rsidR="0058622B" w:rsidRPr="003E7E75" w14:paraId="7E550FE9" w14:textId="77777777" w:rsidTr="003C376A">
        <w:trPr>
          <w:trHeight w:val="230"/>
          <w:ins w:id="3373" w:author="Arjan" w:date="2014-09-08T18:44:00Z"/>
        </w:trPr>
        <w:tc>
          <w:tcPr>
            <w:tcW w:w="3690" w:type="dxa"/>
            <w:tcBorders>
              <w:top w:val="nil"/>
              <w:left w:val="nil"/>
              <w:bottom w:val="nil"/>
              <w:right w:val="nil"/>
            </w:tcBorders>
          </w:tcPr>
          <w:p w14:paraId="14C7C85F" w14:textId="77777777" w:rsidR="0058622B" w:rsidRPr="003E7E75" w:rsidRDefault="0058622B" w:rsidP="003C376A">
            <w:pPr>
              <w:autoSpaceDE w:val="0"/>
              <w:autoSpaceDN w:val="0"/>
              <w:adjustRightInd w:val="0"/>
              <w:spacing w:after="0" w:line="240" w:lineRule="auto"/>
              <w:rPr>
                <w:ins w:id="3374"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14:paraId="4F5EAE64" w14:textId="77777777" w:rsidR="0058622B" w:rsidRPr="003E7E75" w:rsidRDefault="0058622B" w:rsidP="003C376A">
            <w:pPr>
              <w:autoSpaceDE w:val="0"/>
              <w:autoSpaceDN w:val="0"/>
              <w:adjustRightInd w:val="0"/>
              <w:spacing w:after="0" w:line="240" w:lineRule="auto"/>
              <w:rPr>
                <w:ins w:id="3375" w:author="Arjan" w:date="2014-09-08T18:44:00Z"/>
                <w:rFonts w:ascii="Arial" w:eastAsia="Times New Roman" w:hAnsi="Arial" w:cs="Arial"/>
                <w:b/>
                <w:bCs/>
                <w:color w:val="000000"/>
                <w:sz w:val="20"/>
                <w:szCs w:val="20"/>
              </w:rPr>
            </w:pPr>
          </w:p>
        </w:tc>
      </w:tr>
      <w:tr w:rsidR="0058622B" w:rsidRPr="003E7E75" w14:paraId="6FB0BA93" w14:textId="77777777" w:rsidTr="003C376A">
        <w:trPr>
          <w:trHeight w:val="230"/>
          <w:ins w:id="3376" w:author="Arjan" w:date="2014-09-08T18:44:00Z"/>
        </w:trPr>
        <w:tc>
          <w:tcPr>
            <w:tcW w:w="3690" w:type="dxa"/>
            <w:tcBorders>
              <w:top w:val="nil"/>
              <w:left w:val="nil"/>
              <w:bottom w:val="nil"/>
              <w:right w:val="nil"/>
            </w:tcBorders>
          </w:tcPr>
          <w:p w14:paraId="205058D4" w14:textId="77777777" w:rsidR="0058622B" w:rsidRPr="003E7E75" w:rsidRDefault="0058622B" w:rsidP="003C376A">
            <w:pPr>
              <w:autoSpaceDE w:val="0"/>
              <w:autoSpaceDN w:val="0"/>
              <w:adjustRightInd w:val="0"/>
              <w:spacing w:after="0" w:line="240" w:lineRule="auto"/>
              <w:rPr>
                <w:ins w:id="3377" w:author="Arjan" w:date="2014-09-08T18:44:00Z"/>
                <w:rFonts w:ascii="Arial" w:eastAsia="Times New Roman" w:hAnsi="Arial" w:cs="Arial"/>
                <w:color w:val="000000"/>
                <w:sz w:val="20"/>
                <w:szCs w:val="20"/>
              </w:rPr>
            </w:pPr>
            <w:ins w:id="3378" w:author="Arjan" w:date="2014-09-08T18:44:00Z">
              <w:r w:rsidRPr="003E7E75">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14:paraId="456C882B" w14:textId="77777777" w:rsidR="0058622B" w:rsidRPr="003E7E75" w:rsidRDefault="0058622B" w:rsidP="003C376A">
            <w:pPr>
              <w:autoSpaceDE w:val="0"/>
              <w:autoSpaceDN w:val="0"/>
              <w:adjustRightInd w:val="0"/>
              <w:spacing w:after="0" w:line="240" w:lineRule="auto"/>
              <w:rPr>
                <w:ins w:id="3379" w:author="Arjan" w:date="2014-09-08T18:44:00Z"/>
                <w:rFonts w:ascii="Arial" w:eastAsia="Times New Roman" w:hAnsi="Arial" w:cs="Arial"/>
                <w:color w:val="000000"/>
                <w:sz w:val="20"/>
                <w:szCs w:val="20"/>
              </w:rPr>
            </w:pPr>
            <w:ins w:id="3380" w:author="Arjan" w:date="2014-09-08T18:44:00Z">
              <w:r w:rsidRPr="003E7E75">
                <w:rPr>
                  <w:rFonts w:ascii="Arial" w:eastAsia="Times New Roman" w:hAnsi="Arial" w:cs="Arial"/>
                  <w:color w:val="000000"/>
                  <w:sz w:val="20"/>
                  <w:szCs w:val="20"/>
                </w:rPr>
                <w:t>Nee</w:t>
              </w:r>
            </w:ins>
          </w:p>
        </w:tc>
      </w:tr>
      <w:tr w:rsidR="0058622B" w:rsidRPr="003E7E75" w14:paraId="3C6B900A" w14:textId="77777777" w:rsidTr="003C376A">
        <w:trPr>
          <w:trHeight w:val="230"/>
          <w:ins w:id="3381" w:author="Arjan" w:date="2014-09-08T18:44:00Z"/>
        </w:trPr>
        <w:tc>
          <w:tcPr>
            <w:tcW w:w="3690" w:type="dxa"/>
            <w:tcBorders>
              <w:top w:val="nil"/>
              <w:left w:val="nil"/>
              <w:bottom w:val="nil"/>
              <w:right w:val="nil"/>
            </w:tcBorders>
          </w:tcPr>
          <w:p w14:paraId="69F29B40" w14:textId="77777777" w:rsidR="0058622B" w:rsidRPr="003E7E75" w:rsidRDefault="0058622B" w:rsidP="003C376A">
            <w:pPr>
              <w:autoSpaceDE w:val="0"/>
              <w:autoSpaceDN w:val="0"/>
              <w:adjustRightInd w:val="0"/>
              <w:spacing w:after="0" w:line="240" w:lineRule="auto"/>
              <w:rPr>
                <w:ins w:id="3382"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14:paraId="1B3ADE36" w14:textId="77777777" w:rsidR="0058622B" w:rsidRPr="003E7E75" w:rsidRDefault="0058622B" w:rsidP="003C376A">
            <w:pPr>
              <w:autoSpaceDE w:val="0"/>
              <w:autoSpaceDN w:val="0"/>
              <w:adjustRightInd w:val="0"/>
              <w:spacing w:after="0" w:line="240" w:lineRule="auto"/>
              <w:rPr>
                <w:ins w:id="3383" w:author="Arjan" w:date="2014-09-08T18:44:00Z"/>
                <w:rFonts w:ascii="Arial" w:eastAsia="Times New Roman" w:hAnsi="Arial" w:cs="Arial"/>
                <w:b/>
                <w:bCs/>
                <w:color w:val="000000"/>
                <w:sz w:val="20"/>
                <w:szCs w:val="20"/>
              </w:rPr>
            </w:pPr>
          </w:p>
        </w:tc>
      </w:tr>
      <w:tr w:rsidR="0058622B" w:rsidRPr="003E7E75" w14:paraId="1D8694D0" w14:textId="77777777" w:rsidTr="003C376A">
        <w:trPr>
          <w:trHeight w:val="230"/>
          <w:ins w:id="3384" w:author="Arjan" w:date="2014-09-08T18:44:00Z"/>
        </w:trPr>
        <w:tc>
          <w:tcPr>
            <w:tcW w:w="3690" w:type="dxa"/>
            <w:tcBorders>
              <w:top w:val="nil"/>
              <w:left w:val="nil"/>
              <w:bottom w:val="nil"/>
              <w:right w:val="nil"/>
            </w:tcBorders>
          </w:tcPr>
          <w:p w14:paraId="0581A1FC" w14:textId="77777777" w:rsidR="0058622B" w:rsidRPr="003E7E75" w:rsidRDefault="0058622B" w:rsidP="003C376A">
            <w:pPr>
              <w:autoSpaceDE w:val="0"/>
              <w:autoSpaceDN w:val="0"/>
              <w:adjustRightInd w:val="0"/>
              <w:spacing w:after="0" w:line="240" w:lineRule="auto"/>
              <w:rPr>
                <w:ins w:id="3385" w:author="Arjan" w:date="2014-09-08T18:44:00Z"/>
                <w:rFonts w:ascii="Arial" w:eastAsia="Times New Roman" w:hAnsi="Arial" w:cs="Arial"/>
                <w:color w:val="000000"/>
                <w:sz w:val="20"/>
                <w:szCs w:val="20"/>
              </w:rPr>
            </w:pPr>
            <w:ins w:id="3386" w:author="Arjan" w:date="2014-09-08T18:44:00Z">
              <w:r w:rsidRPr="003E7E75">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14:paraId="592FE58F" w14:textId="77777777" w:rsidR="0058622B" w:rsidRPr="003E7E75" w:rsidRDefault="0058622B" w:rsidP="003C376A">
            <w:pPr>
              <w:autoSpaceDE w:val="0"/>
              <w:autoSpaceDN w:val="0"/>
              <w:adjustRightInd w:val="0"/>
              <w:spacing w:after="0" w:line="240" w:lineRule="auto"/>
              <w:rPr>
                <w:ins w:id="3387" w:author="Arjan" w:date="2014-09-08T18:44:00Z"/>
                <w:rFonts w:ascii="Arial" w:eastAsia="Times New Roman" w:hAnsi="Arial" w:cs="Arial"/>
                <w:color w:val="000000"/>
                <w:sz w:val="20"/>
                <w:szCs w:val="20"/>
              </w:rPr>
            </w:pPr>
            <w:ins w:id="3388" w:author="Arjan" w:date="2014-09-08T18:44:00Z">
              <w:r w:rsidRPr="003E7E75">
                <w:rPr>
                  <w:rFonts w:ascii="Arial" w:eastAsia="Times New Roman" w:hAnsi="Arial" w:cs="Arial"/>
                  <w:color w:val="000000"/>
                  <w:sz w:val="20"/>
                  <w:szCs w:val="20"/>
                </w:rPr>
                <w:t>Nee</w:t>
              </w:r>
            </w:ins>
          </w:p>
        </w:tc>
      </w:tr>
      <w:tr w:rsidR="0058622B" w:rsidRPr="003E7E75" w14:paraId="50269361" w14:textId="77777777" w:rsidTr="003C376A">
        <w:trPr>
          <w:trHeight w:val="230"/>
          <w:ins w:id="3389" w:author="Arjan" w:date="2014-09-08T18:44:00Z"/>
        </w:trPr>
        <w:tc>
          <w:tcPr>
            <w:tcW w:w="3690" w:type="dxa"/>
            <w:tcBorders>
              <w:top w:val="nil"/>
              <w:left w:val="nil"/>
              <w:bottom w:val="nil"/>
              <w:right w:val="nil"/>
            </w:tcBorders>
          </w:tcPr>
          <w:p w14:paraId="4F07BEB0" w14:textId="77777777" w:rsidR="0058622B" w:rsidRPr="003E7E75" w:rsidRDefault="0058622B" w:rsidP="003C376A">
            <w:pPr>
              <w:autoSpaceDE w:val="0"/>
              <w:autoSpaceDN w:val="0"/>
              <w:adjustRightInd w:val="0"/>
              <w:spacing w:after="0" w:line="240" w:lineRule="auto"/>
              <w:rPr>
                <w:ins w:id="3390"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14:paraId="772B3895" w14:textId="77777777" w:rsidR="0058622B" w:rsidRPr="003E7E75" w:rsidRDefault="0058622B" w:rsidP="003C376A">
            <w:pPr>
              <w:autoSpaceDE w:val="0"/>
              <w:autoSpaceDN w:val="0"/>
              <w:adjustRightInd w:val="0"/>
              <w:spacing w:after="0" w:line="240" w:lineRule="auto"/>
              <w:rPr>
                <w:ins w:id="3391" w:author="Arjan" w:date="2014-09-08T18:44:00Z"/>
                <w:rFonts w:ascii="Arial" w:eastAsia="Times New Roman" w:hAnsi="Arial" w:cs="Arial"/>
                <w:b/>
                <w:bCs/>
                <w:color w:val="000000"/>
                <w:sz w:val="20"/>
                <w:szCs w:val="20"/>
              </w:rPr>
            </w:pPr>
          </w:p>
        </w:tc>
      </w:tr>
      <w:tr w:rsidR="0058622B" w:rsidRPr="003E7E75" w14:paraId="35E881AC" w14:textId="77777777" w:rsidTr="003C376A">
        <w:trPr>
          <w:trHeight w:val="230"/>
          <w:ins w:id="3392" w:author="Arjan" w:date="2014-09-08T18:44:00Z"/>
        </w:trPr>
        <w:tc>
          <w:tcPr>
            <w:tcW w:w="3690" w:type="dxa"/>
            <w:tcBorders>
              <w:top w:val="nil"/>
              <w:left w:val="nil"/>
              <w:bottom w:val="nil"/>
              <w:right w:val="nil"/>
            </w:tcBorders>
          </w:tcPr>
          <w:p w14:paraId="72F0D5C3" w14:textId="77777777" w:rsidR="0058622B" w:rsidRPr="003E7E75" w:rsidRDefault="0058622B" w:rsidP="003C376A">
            <w:pPr>
              <w:autoSpaceDE w:val="0"/>
              <w:autoSpaceDN w:val="0"/>
              <w:adjustRightInd w:val="0"/>
              <w:spacing w:after="0" w:line="240" w:lineRule="auto"/>
              <w:rPr>
                <w:ins w:id="3393" w:author="Arjan" w:date="2014-09-08T18:44:00Z"/>
                <w:rFonts w:ascii="Arial" w:eastAsia="Times New Roman" w:hAnsi="Arial" w:cs="Arial"/>
                <w:color w:val="000000"/>
                <w:sz w:val="20"/>
                <w:szCs w:val="20"/>
              </w:rPr>
            </w:pPr>
            <w:ins w:id="3394" w:author="Arjan" w:date="2014-09-08T18:44:00Z">
              <w:r w:rsidRPr="003E7E75">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1C459EC4" w14:textId="77777777" w:rsidR="0058622B" w:rsidRPr="003E7E75" w:rsidRDefault="0058622B" w:rsidP="003C376A">
            <w:pPr>
              <w:autoSpaceDE w:val="0"/>
              <w:autoSpaceDN w:val="0"/>
              <w:adjustRightInd w:val="0"/>
              <w:spacing w:after="0" w:line="240" w:lineRule="auto"/>
              <w:rPr>
                <w:ins w:id="3395" w:author="Arjan" w:date="2014-09-08T18:44:00Z"/>
                <w:rFonts w:ascii="Arial" w:eastAsia="Times New Roman" w:hAnsi="Arial" w:cs="Arial"/>
                <w:color w:val="000000"/>
                <w:sz w:val="20"/>
                <w:szCs w:val="20"/>
              </w:rPr>
            </w:pPr>
            <w:ins w:id="3396" w:author="Arjan" w:date="2014-09-08T18:46:00Z">
              <w:r>
                <w:rPr>
                  <w:rFonts w:ascii="Arial" w:hAnsi="Arial" w:cs="Arial"/>
                  <w:sz w:val="20"/>
                  <w:szCs w:val="20"/>
                  <w:lang w:val="en-AU"/>
                </w:rPr>
                <w:t>0</w:t>
              </w:r>
            </w:ins>
            <w:ins w:id="3397" w:author="Arjan" w:date="2014-09-08T18:44:00Z">
              <w:r w:rsidRPr="003E7E75">
                <w:rPr>
                  <w:rFonts w:ascii="Arial" w:eastAsia="Times New Roman" w:hAnsi="Arial" w:cs="Arial"/>
                  <w:color w:val="000000"/>
                  <w:sz w:val="20"/>
                  <w:szCs w:val="20"/>
                </w:rPr>
                <w:t xml:space="preserve"> - </w:t>
              </w:r>
              <w:r w:rsidR="00DA5D93" w:rsidRPr="003E7E75">
                <w:rPr>
                  <w:rFonts w:ascii="Arial" w:eastAsia="Times New Roman" w:hAnsi="Arial" w:cs="Arial"/>
                  <w:color w:val="000000"/>
                  <w:sz w:val="20"/>
                  <w:szCs w:val="20"/>
                </w:rPr>
                <w:fldChar w:fldCharType="begin" w:fldLock="1"/>
              </w:r>
              <w:r w:rsidRPr="003E7E75">
                <w:rPr>
                  <w:rFonts w:ascii="Arial" w:eastAsia="Times New Roman" w:hAnsi="Arial" w:cs="Arial"/>
                  <w:color w:val="000000"/>
                  <w:sz w:val="20"/>
                  <w:szCs w:val="20"/>
                </w:rPr>
                <w:instrText>MERGEFIELD Att.UpperBound</w:instrText>
              </w:r>
              <w:r w:rsidR="00DA5D93" w:rsidRPr="003E7E75">
                <w:rPr>
                  <w:rFonts w:ascii="Arial" w:eastAsia="Times New Roman" w:hAnsi="Arial" w:cs="Arial"/>
                  <w:color w:val="000000"/>
                  <w:sz w:val="20"/>
                  <w:szCs w:val="20"/>
                </w:rPr>
                <w:fldChar w:fldCharType="separate"/>
              </w:r>
              <w:r w:rsidRPr="003E7E75">
                <w:rPr>
                  <w:rFonts w:ascii="Arial" w:eastAsia="Times New Roman" w:hAnsi="Arial" w:cs="Arial"/>
                  <w:color w:val="000000"/>
                  <w:sz w:val="20"/>
                  <w:szCs w:val="20"/>
                </w:rPr>
                <w:t>1</w:t>
              </w:r>
              <w:r w:rsidR="00DA5D93" w:rsidRPr="003E7E75">
                <w:rPr>
                  <w:rFonts w:ascii="Arial" w:eastAsia="Times New Roman" w:hAnsi="Arial" w:cs="Arial"/>
                  <w:color w:val="000000"/>
                  <w:sz w:val="20"/>
                  <w:szCs w:val="20"/>
                </w:rPr>
                <w:fldChar w:fldCharType="end"/>
              </w:r>
            </w:ins>
          </w:p>
        </w:tc>
      </w:tr>
      <w:tr w:rsidR="0058622B" w:rsidRPr="003E7E75" w14:paraId="2D2F1F55" w14:textId="77777777" w:rsidTr="003C376A">
        <w:trPr>
          <w:trHeight w:val="230"/>
          <w:ins w:id="3398" w:author="Arjan" w:date="2014-09-08T18:44:00Z"/>
        </w:trPr>
        <w:tc>
          <w:tcPr>
            <w:tcW w:w="3690" w:type="dxa"/>
            <w:tcBorders>
              <w:top w:val="nil"/>
              <w:left w:val="nil"/>
              <w:bottom w:val="nil"/>
              <w:right w:val="nil"/>
            </w:tcBorders>
          </w:tcPr>
          <w:p w14:paraId="33C36D5D" w14:textId="77777777" w:rsidR="0058622B" w:rsidRPr="003E7E75" w:rsidRDefault="0058622B" w:rsidP="003C376A">
            <w:pPr>
              <w:autoSpaceDE w:val="0"/>
              <w:autoSpaceDN w:val="0"/>
              <w:adjustRightInd w:val="0"/>
              <w:spacing w:after="0" w:line="240" w:lineRule="auto"/>
              <w:rPr>
                <w:ins w:id="3399"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14:paraId="6B47665E" w14:textId="77777777" w:rsidR="0058622B" w:rsidRPr="003E7E75" w:rsidRDefault="0058622B" w:rsidP="003C376A">
            <w:pPr>
              <w:autoSpaceDE w:val="0"/>
              <w:autoSpaceDN w:val="0"/>
              <w:adjustRightInd w:val="0"/>
              <w:spacing w:after="0" w:line="240" w:lineRule="auto"/>
              <w:rPr>
                <w:ins w:id="3400" w:author="Arjan" w:date="2014-09-08T18:44:00Z"/>
                <w:rFonts w:ascii="Arial" w:eastAsia="Times New Roman" w:hAnsi="Arial" w:cs="Arial"/>
                <w:b/>
                <w:bCs/>
                <w:color w:val="000000"/>
                <w:sz w:val="20"/>
                <w:szCs w:val="20"/>
              </w:rPr>
            </w:pPr>
          </w:p>
        </w:tc>
      </w:tr>
      <w:tr w:rsidR="0058622B" w:rsidRPr="003E7E75" w14:paraId="5DB443C5" w14:textId="77777777" w:rsidTr="003C376A">
        <w:trPr>
          <w:trHeight w:val="230"/>
          <w:ins w:id="3401" w:author="Arjan" w:date="2014-09-08T18:44:00Z"/>
        </w:trPr>
        <w:tc>
          <w:tcPr>
            <w:tcW w:w="3690" w:type="dxa"/>
            <w:tcBorders>
              <w:top w:val="nil"/>
              <w:left w:val="nil"/>
              <w:bottom w:val="nil"/>
              <w:right w:val="nil"/>
            </w:tcBorders>
          </w:tcPr>
          <w:p w14:paraId="03D1CB09" w14:textId="77777777" w:rsidR="0058622B" w:rsidRPr="003E7E75" w:rsidRDefault="0058622B" w:rsidP="003C376A">
            <w:pPr>
              <w:autoSpaceDE w:val="0"/>
              <w:autoSpaceDN w:val="0"/>
              <w:adjustRightInd w:val="0"/>
              <w:spacing w:after="0" w:line="240" w:lineRule="auto"/>
              <w:rPr>
                <w:ins w:id="3402" w:author="Arjan" w:date="2014-09-08T18:44:00Z"/>
                <w:rFonts w:ascii="Arial" w:eastAsia="Times New Roman" w:hAnsi="Arial" w:cs="Arial"/>
                <w:color w:val="000000"/>
                <w:sz w:val="20"/>
                <w:szCs w:val="20"/>
              </w:rPr>
            </w:pPr>
            <w:ins w:id="3403" w:author="Arjan" w:date="2014-09-08T18:44:00Z">
              <w:r w:rsidRPr="003E7E75">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2266D2DE" w14:textId="77777777" w:rsidR="0058622B" w:rsidRPr="003E7E75" w:rsidRDefault="0058622B" w:rsidP="003C376A">
            <w:pPr>
              <w:autoSpaceDE w:val="0"/>
              <w:autoSpaceDN w:val="0"/>
              <w:adjustRightInd w:val="0"/>
              <w:spacing w:after="0" w:line="240" w:lineRule="auto"/>
              <w:rPr>
                <w:ins w:id="3404" w:author="Arjan" w:date="2014-09-08T18:44:00Z"/>
                <w:rFonts w:ascii="Arial" w:eastAsia="Times New Roman" w:hAnsi="Arial" w:cs="Arial"/>
                <w:color w:val="000000"/>
                <w:sz w:val="20"/>
                <w:szCs w:val="20"/>
              </w:rPr>
            </w:pPr>
            <w:ins w:id="3405" w:author="Arjan" w:date="2014-09-08T18:44:00Z">
              <w:r w:rsidRPr="003E7E75">
                <w:rPr>
                  <w:rFonts w:ascii="Arial" w:eastAsia="Times New Roman" w:hAnsi="Arial" w:cs="Arial"/>
                  <w:color w:val="000000"/>
                  <w:sz w:val="20"/>
                  <w:szCs w:val="20"/>
                </w:rPr>
                <w:t>Gemeentelijk basisgegeven</w:t>
              </w:r>
            </w:ins>
          </w:p>
        </w:tc>
      </w:tr>
      <w:tr w:rsidR="0058622B" w:rsidRPr="003E7E75" w14:paraId="474A6AB0" w14:textId="77777777" w:rsidTr="003C376A">
        <w:trPr>
          <w:trHeight w:val="230"/>
          <w:ins w:id="3406" w:author="Arjan" w:date="2014-09-08T18:44:00Z"/>
        </w:trPr>
        <w:tc>
          <w:tcPr>
            <w:tcW w:w="3690" w:type="dxa"/>
            <w:tcBorders>
              <w:top w:val="nil"/>
              <w:left w:val="nil"/>
              <w:bottom w:val="nil"/>
              <w:right w:val="nil"/>
            </w:tcBorders>
          </w:tcPr>
          <w:p w14:paraId="6798D473" w14:textId="77777777" w:rsidR="0058622B" w:rsidRPr="003E7E75" w:rsidRDefault="0058622B" w:rsidP="003C376A">
            <w:pPr>
              <w:autoSpaceDE w:val="0"/>
              <w:autoSpaceDN w:val="0"/>
              <w:adjustRightInd w:val="0"/>
              <w:spacing w:after="0" w:line="240" w:lineRule="auto"/>
              <w:rPr>
                <w:ins w:id="3407" w:author="Arjan" w:date="2014-09-08T18:44:00Z"/>
                <w:rFonts w:ascii="Arial" w:eastAsia="Times New Roman" w:hAnsi="Arial" w:cs="Arial"/>
                <w:b/>
                <w:bCs/>
                <w:color w:val="000000"/>
                <w:sz w:val="20"/>
                <w:szCs w:val="20"/>
              </w:rPr>
            </w:pPr>
          </w:p>
        </w:tc>
        <w:tc>
          <w:tcPr>
            <w:tcW w:w="5670" w:type="dxa"/>
            <w:tcBorders>
              <w:top w:val="nil"/>
              <w:left w:val="nil"/>
              <w:bottom w:val="nil"/>
              <w:right w:val="nil"/>
            </w:tcBorders>
          </w:tcPr>
          <w:p w14:paraId="6D1B3197" w14:textId="77777777" w:rsidR="0058622B" w:rsidRPr="003E7E75" w:rsidRDefault="0058622B" w:rsidP="003C376A">
            <w:pPr>
              <w:autoSpaceDE w:val="0"/>
              <w:autoSpaceDN w:val="0"/>
              <w:adjustRightInd w:val="0"/>
              <w:spacing w:after="0" w:line="240" w:lineRule="auto"/>
              <w:rPr>
                <w:ins w:id="3408" w:author="Arjan" w:date="2014-09-08T18:44:00Z"/>
                <w:rFonts w:ascii="Arial" w:eastAsia="Times New Roman" w:hAnsi="Arial" w:cs="Arial"/>
                <w:b/>
                <w:bCs/>
                <w:color w:val="000000"/>
                <w:sz w:val="20"/>
                <w:szCs w:val="20"/>
              </w:rPr>
            </w:pPr>
          </w:p>
        </w:tc>
      </w:tr>
      <w:tr w:rsidR="0058622B" w:rsidRPr="003E7E75" w14:paraId="131CD48E" w14:textId="77777777" w:rsidTr="003C376A">
        <w:trPr>
          <w:trHeight w:val="230"/>
          <w:ins w:id="3409" w:author="Arjan" w:date="2014-09-08T18:44:00Z"/>
        </w:trPr>
        <w:tc>
          <w:tcPr>
            <w:tcW w:w="3690" w:type="dxa"/>
            <w:tcBorders>
              <w:top w:val="nil"/>
              <w:left w:val="nil"/>
              <w:bottom w:val="nil"/>
              <w:right w:val="nil"/>
            </w:tcBorders>
          </w:tcPr>
          <w:p w14:paraId="0CEBAD18" w14:textId="77777777" w:rsidR="0058622B" w:rsidRPr="003E7E75" w:rsidRDefault="0058622B" w:rsidP="003C376A">
            <w:pPr>
              <w:autoSpaceDE w:val="0"/>
              <w:autoSpaceDN w:val="0"/>
              <w:adjustRightInd w:val="0"/>
              <w:spacing w:after="0" w:line="240" w:lineRule="auto"/>
              <w:rPr>
                <w:ins w:id="3410" w:author="Arjan" w:date="2014-09-08T18:44:00Z"/>
                <w:rFonts w:ascii="Arial" w:eastAsia="Times New Roman" w:hAnsi="Arial" w:cs="Arial"/>
                <w:b/>
                <w:bCs/>
                <w:color w:val="000000"/>
                <w:sz w:val="20"/>
                <w:szCs w:val="20"/>
              </w:rPr>
            </w:pPr>
            <w:ins w:id="3411" w:author="Arjan" w:date="2014-09-08T18:44:00Z">
              <w:r w:rsidRPr="003E7E75">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485C2C50" w14:textId="77777777" w:rsidR="0058622B" w:rsidRPr="003E7E75" w:rsidRDefault="0058622B" w:rsidP="003C376A">
            <w:pPr>
              <w:autoSpaceDE w:val="0"/>
              <w:autoSpaceDN w:val="0"/>
              <w:adjustRightInd w:val="0"/>
              <w:spacing w:after="0" w:line="240" w:lineRule="auto"/>
              <w:rPr>
                <w:ins w:id="3412" w:author="Arjan" w:date="2014-09-08T18:44:00Z"/>
                <w:rFonts w:ascii="Arial" w:eastAsia="Times New Roman" w:hAnsi="Arial" w:cs="Arial"/>
                <w:b/>
                <w:bCs/>
                <w:color w:val="000000"/>
                <w:sz w:val="20"/>
                <w:szCs w:val="20"/>
              </w:rPr>
            </w:pPr>
            <w:ins w:id="3413" w:author="Arjan" w:date="2014-09-08T18:44:00Z">
              <w:r w:rsidRPr="003E7E75">
                <w:rPr>
                  <w:rFonts w:ascii="Arial" w:eastAsia="Times New Roman" w:hAnsi="Arial" w:cs="Arial"/>
                  <w:b/>
                  <w:bCs/>
                  <w:color w:val="000000"/>
                  <w:sz w:val="20"/>
                  <w:szCs w:val="20"/>
                </w:rPr>
                <w:t>-</w:t>
              </w:r>
            </w:ins>
          </w:p>
        </w:tc>
      </w:tr>
    </w:tbl>
    <w:p w14:paraId="5412F6BE" w14:textId="77777777" w:rsidR="0058622B" w:rsidRDefault="0058622B" w:rsidP="00ED4564"/>
    <w:p w14:paraId="7690C8D6" w14:textId="77777777" w:rsidR="002A0D87" w:rsidRPr="002A0D87" w:rsidRDefault="00DA5D93" w:rsidP="002A0D87">
      <w:pPr>
        <w:autoSpaceDE w:val="0"/>
        <w:autoSpaceDN w:val="0"/>
        <w:adjustRightInd w:val="0"/>
        <w:spacing w:before="240" w:after="60" w:line="240" w:lineRule="auto"/>
        <w:outlineLvl w:val="3"/>
        <w:rPr>
          <w:ins w:id="3414" w:author="Arjan" w:date="2014-10-06T13:45:00Z"/>
          <w:rFonts w:ascii="Arial" w:eastAsia="Times New Roman" w:hAnsi="Arial" w:cs="Arial"/>
          <w:b/>
          <w:bCs/>
          <w:color w:val="004080"/>
          <w:sz w:val="24"/>
          <w:szCs w:val="24"/>
        </w:rPr>
      </w:pPr>
      <w:ins w:id="3415" w:author="Arjan" w:date="2014-10-06T16:08:00Z">
        <w:r w:rsidRPr="003E7E75">
          <w:rPr>
            <w:rFonts w:ascii="Arial" w:hAnsi="Arial" w:cs="Arial"/>
            <w:sz w:val="20"/>
            <w:szCs w:val="20"/>
            <w:lang w:val="en-AU"/>
          </w:rPr>
          <w:fldChar w:fldCharType="begin" w:fldLock="1"/>
        </w:r>
        <w:r w:rsidR="004F32A3" w:rsidRPr="003E7E75">
          <w:rPr>
            <w:rFonts w:ascii="Arial" w:hAnsi="Arial" w:cs="Arial"/>
            <w:sz w:val="20"/>
            <w:szCs w:val="20"/>
            <w:lang w:val="en-AU"/>
          </w:rPr>
          <w:instrText xml:space="preserve">MERGEFIELD </w:instrText>
        </w:r>
        <w:r w:rsidR="004F32A3" w:rsidRPr="003E7E75">
          <w:rPr>
            <w:rFonts w:ascii="Arial" w:eastAsia="Times New Roman" w:hAnsi="Arial" w:cs="Arial"/>
            <w:b/>
            <w:bCs/>
            <w:color w:val="004080"/>
            <w:sz w:val="24"/>
            <w:szCs w:val="24"/>
          </w:rPr>
          <w:instrText>Att.Stereotype</w:instrText>
        </w:r>
        <w:r w:rsidRPr="003E7E75">
          <w:rPr>
            <w:rFonts w:ascii="Arial" w:hAnsi="Arial" w:cs="Arial"/>
            <w:sz w:val="20"/>
            <w:szCs w:val="20"/>
            <w:lang w:val="en-AU"/>
          </w:rPr>
          <w:fldChar w:fldCharType="separate"/>
        </w:r>
        <w:r w:rsidR="004F32A3" w:rsidRPr="003E7E75">
          <w:rPr>
            <w:rFonts w:ascii="Arial" w:eastAsia="Times New Roman" w:hAnsi="Arial" w:cs="Arial"/>
            <w:b/>
            <w:bCs/>
            <w:color w:val="004080"/>
            <w:sz w:val="24"/>
            <w:szCs w:val="24"/>
          </w:rPr>
          <w:t>«Attribuutsoort»</w:t>
        </w:r>
        <w:r w:rsidRPr="003E7E75">
          <w:rPr>
            <w:rFonts w:ascii="Arial" w:hAnsi="Arial" w:cs="Arial"/>
            <w:sz w:val="20"/>
            <w:szCs w:val="20"/>
            <w:lang w:val="en-AU"/>
          </w:rPr>
          <w:fldChar w:fldCharType="end"/>
        </w:r>
      </w:ins>
      <w:ins w:id="3416" w:author="Arjan" w:date="2014-10-06T13:45:00Z">
        <w:r w:rsidR="002A0D87" w:rsidRPr="002A0D87">
          <w:rPr>
            <w:rFonts w:ascii="Arial" w:eastAsia="Times New Roman" w:hAnsi="Arial" w:cs="Arial"/>
            <w:b/>
            <w:bCs/>
            <w:color w:val="004080"/>
            <w:sz w:val="24"/>
            <w:szCs w:val="24"/>
          </w:rPr>
          <w:t xml:space="preserve"> Contactpersoonnaam</w:t>
        </w:r>
      </w:ins>
    </w:p>
    <w:tbl>
      <w:tblPr>
        <w:tblW w:w="0" w:type="auto"/>
        <w:tblLayout w:type="fixed"/>
        <w:tblCellMar>
          <w:top w:w="113" w:type="dxa"/>
        </w:tblCellMar>
        <w:tblLook w:val="0000" w:firstRow="0" w:lastRow="0" w:firstColumn="0" w:lastColumn="0" w:noHBand="0" w:noVBand="0"/>
      </w:tblPr>
      <w:tblGrid>
        <w:gridCol w:w="2808"/>
        <w:gridCol w:w="6120"/>
      </w:tblGrid>
      <w:tr w:rsidR="002A0D87" w14:paraId="72BE588A" w14:textId="77777777" w:rsidTr="002A0D87">
        <w:trPr>
          <w:cantSplit/>
          <w:ins w:id="3417" w:author="Arjan" w:date="2014-10-06T13:45:00Z"/>
        </w:trPr>
        <w:tc>
          <w:tcPr>
            <w:tcW w:w="2808" w:type="dxa"/>
            <w:shd w:val="clear" w:color="auto" w:fill="auto"/>
          </w:tcPr>
          <w:p w14:paraId="2B75B693" w14:textId="77777777" w:rsidR="002A0D87" w:rsidRPr="002A0D87" w:rsidRDefault="002A0D87" w:rsidP="002A0D87">
            <w:pPr>
              <w:autoSpaceDE w:val="0"/>
              <w:autoSpaceDN w:val="0"/>
              <w:adjustRightInd w:val="0"/>
              <w:spacing w:after="0" w:line="240" w:lineRule="auto"/>
              <w:rPr>
                <w:ins w:id="3418" w:author="Arjan" w:date="2014-10-06T13:45:00Z"/>
                <w:rFonts w:ascii="Arial" w:eastAsia="Times New Roman" w:hAnsi="Arial" w:cs="Arial"/>
                <w:b/>
                <w:bCs/>
                <w:color w:val="000000"/>
                <w:sz w:val="20"/>
                <w:szCs w:val="20"/>
              </w:rPr>
            </w:pPr>
            <w:ins w:id="3419" w:author="Arjan" w:date="2014-10-06T13:45:00Z">
              <w:r w:rsidRPr="002A0D87">
                <w:rPr>
                  <w:rFonts w:ascii="Arial" w:eastAsia="Times New Roman" w:hAnsi="Arial" w:cs="Arial"/>
                  <w:b/>
                  <w:bCs/>
                  <w:color w:val="000000"/>
                  <w:sz w:val="20"/>
                  <w:szCs w:val="20"/>
                </w:rPr>
                <w:t>Naam attribuutsoort</w:t>
              </w:r>
            </w:ins>
          </w:p>
        </w:tc>
        <w:tc>
          <w:tcPr>
            <w:tcW w:w="6120" w:type="dxa"/>
            <w:shd w:val="clear" w:color="auto" w:fill="auto"/>
          </w:tcPr>
          <w:p w14:paraId="5DE9F08E" w14:textId="77777777" w:rsidR="002A0D87" w:rsidRPr="002A0D87" w:rsidRDefault="002A0D87" w:rsidP="002A0D87">
            <w:pPr>
              <w:autoSpaceDE w:val="0"/>
              <w:autoSpaceDN w:val="0"/>
              <w:adjustRightInd w:val="0"/>
              <w:spacing w:after="0" w:line="240" w:lineRule="auto"/>
              <w:rPr>
                <w:ins w:id="3420" w:author="Arjan" w:date="2014-10-06T13:45:00Z"/>
                <w:rFonts w:ascii="Arial" w:eastAsia="Times New Roman" w:hAnsi="Arial" w:cs="Arial"/>
                <w:color w:val="000000"/>
                <w:sz w:val="20"/>
                <w:szCs w:val="20"/>
              </w:rPr>
            </w:pPr>
            <w:ins w:id="3421" w:author="Arjan" w:date="2014-10-06T13:45:00Z">
              <w:r w:rsidRPr="002A0D87">
                <w:rPr>
                  <w:rFonts w:ascii="Arial" w:eastAsia="Times New Roman" w:hAnsi="Arial" w:cs="Arial"/>
                  <w:color w:val="000000"/>
                  <w:sz w:val="20"/>
                  <w:szCs w:val="20"/>
                </w:rPr>
                <w:t>Contactpersoonnaam</w:t>
              </w:r>
            </w:ins>
          </w:p>
        </w:tc>
      </w:tr>
      <w:tr w:rsidR="002A0D87" w14:paraId="35AD9DDD" w14:textId="77777777" w:rsidTr="002A0D87">
        <w:trPr>
          <w:cantSplit/>
          <w:ins w:id="3422" w:author="Arjan" w:date="2014-10-06T13:45:00Z"/>
        </w:trPr>
        <w:tc>
          <w:tcPr>
            <w:tcW w:w="2808" w:type="dxa"/>
            <w:shd w:val="clear" w:color="auto" w:fill="auto"/>
          </w:tcPr>
          <w:p w14:paraId="0B57A7FD" w14:textId="77777777" w:rsidR="002A0D87" w:rsidRPr="002A0D87" w:rsidRDefault="002A0D87" w:rsidP="002A0D87">
            <w:pPr>
              <w:autoSpaceDE w:val="0"/>
              <w:autoSpaceDN w:val="0"/>
              <w:adjustRightInd w:val="0"/>
              <w:spacing w:after="0" w:line="240" w:lineRule="auto"/>
              <w:rPr>
                <w:ins w:id="3423" w:author="Arjan" w:date="2014-10-06T13:45:00Z"/>
                <w:rFonts w:ascii="Arial" w:eastAsia="Times New Roman" w:hAnsi="Arial" w:cs="Arial"/>
                <w:b/>
                <w:bCs/>
                <w:color w:val="000000"/>
                <w:sz w:val="20"/>
                <w:szCs w:val="20"/>
              </w:rPr>
            </w:pPr>
            <w:ins w:id="3424" w:author="Arjan" w:date="2014-10-06T13:45:00Z">
              <w:r w:rsidRPr="002A0D87">
                <w:rPr>
                  <w:rFonts w:ascii="Arial" w:eastAsia="Times New Roman" w:hAnsi="Arial" w:cs="Arial"/>
                  <w:b/>
                  <w:bCs/>
                  <w:color w:val="000000"/>
                  <w:sz w:val="20"/>
                  <w:szCs w:val="20"/>
                </w:rPr>
                <w:t>Herkomst attribuutsoort</w:t>
              </w:r>
            </w:ins>
          </w:p>
        </w:tc>
        <w:tc>
          <w:tcPr>
            <w:tcW w:w="6120" w:type="dxa"/>
            <w:shd w:val="clear" w:color="auto" w:fill="auto"/>
          </w:tcPr>
          <w:p w14:paraId="3CD44025" w14:textId="77777777" w:rsidR="002A0D87" w:rsidRPr="002A0D87" w:rsidRDefault="002A0D87" w:rsidP="002A0D87">
            <w:pPr>
              <w:autoSpaceDE w:val="0"/>
              <w:autoSpaceDN w:val="0"/>
              <w:adjustRightInd w:val="0"/>
              <w:spacing w:after="0" w:line="240" w:lineRule="auto"/>
              <w:rPr>
                <w:ins w:id="3425" w:author="Arjan" w:date="2014-10-06T13:45:00Z"/>
                <w:rFonts w:ascii="Arial" w:eastAsia="Times New Roman" w:hAnsi="Arial" w:cs="Arial"/>
                <w:color w:val="000000"/>
                <w:sz w:val="20"/>
                <w:szCs w:val="20"/>
              </w:rPr>
            </w:pPr>
            <w:ins w:id="3426" w:author="Arjan" w:date="2014-10-06T13:45:00Z">
              <w:r w:rsidRPr="002A0D87">
                <w:rPr>
                  <w:rFonts w:ascii="Arial" w:eastAsia="Times New Roman" w:hAnsi="Arial" w:cs="Arial"/>
                  <w:color w:val="000000"/>
                  <w:sz w:val="20"/>
                  <w:szCs w:val="20"/>
                </w:rPr>
                <w:t>KING</w:t>
              </w:r>
            </w:ins>
          </w:p>
        </w:tc>
      </w:tr>
      <w:tr w:rsidR="002A0D87" w14:paraId="5F86B1EE" w14:textId="77777777" w:rsidTr="002A0D87">
        <w:trPr>
          <w:cantSplit/>
          <w:ins w:id="3427" w:author="Arjan" w:date="2014-10-06T13:45:00Z"/>
        </w:trPr>
        <w:tc>
          <w:tcPr>
            <w:tcW w:w="2808" w:type="dxa"/>
            <w:shd w:val="clear" w:color="auto" w:fill="auto"/>
          </w:tcPr>
          <w:p w14:paraId="608DF9A1" w14:textId="77777777" w:rsidR="002A0D87" w:rsidRPr="002A0D87" w:rsidRDefault="002A0D87" w:rsidP="002A0D87">
            <w:pPr>
              <w:autoSpaceDE w:val="0"/>
              <w:autoSpaceDN w:val="0"/>
              <w:adjustRightInd w:val="0"/>
              <w:spacing w:after="0" w:line="240" w:lineRule="auto"/>
              <w:rPr>
                <w:ins w:id="3428" w:author="Arjan" w:date="2014-10-06T13:45:00Z"/>
                <w:rFonts w:ascii="Arial" w:eastAsia="Times New Roman" w:hAnsi="Arial" w:cs="Arial"/>
                <w:b/>
                <w:bCs/>
                <w:color w:val="000000"/>
                <w:sz w:val="20"/>
                <w:szCs w:val="20"/>
              </w:rPr>
            </w:pPr>
            <w:ins w:id="3429" w:author="Arjan" w:date="2014-10-06T13:45:00Z">
              <w:r w:rsidRPr="002A0D87">
                <w:rPr>
                  <w:rFonts w:ascii="Arial" w:eastAsia="Times New Roman" w:hAnsi="Arial" w:cs="Arial"/>
                  <w:b/>
                  <w:bCs/>
                  <w:color w:val="000000"/>
                  <w:sz w:val="20"/>
                  <w:szCs w:val="20"/>
                </w:rPr>
                <w:t xml:space="preserve">Code attribuutsoort </w:t>
              </w:r>
            </w:ins>
          </w:p>
        </w:tc>
        <w:tc>
          <w:tcPr>
            <w:tcW w:w="6120" w:type="dxa"/>
            <w:shd w:val="clear" w:color="auto" w:fill="auto"/>
          </w:tcPr>
          <w:p w14:paraId="41AE873B" w14:textId="77777777" w:rsidR="002A0D87" w:rsidRPr="002A0D87" w:rsidRDefault="002A0D87" w:rsidP="002A0D87">
            <w:pPr>
              <w:autoSpaceDE w:val="0"/>
              <w:autoSpaceDN w:val="0"/>
              <w:adjustRightInd w:val="0"/>
              <w:spacing w:after="0" w:line="240" w:lineRule="auto"/>
              <w:rPr>
                <w:ins w:id="3430" w:author="Arjan" w:date="2014-10-06T13:45:00Z"/>
                <w:rFonts w:ascii="Arial" w:eastAsia="Times New Roman" w:hAnsi="Arial" w:cs="Arial"/>
                <w:color w:val="000000"/>
                <w:sz w:val="20"/>
                <w:szCs w:val="20"/>
              </w:rPr>
            </w:pPr>
          </w:p>
        </w:tc>
      </w:tr>
      <w:tr w:rsidR="002A0D87" w14:paraId="25745CFD" w14:textId="77777777" w:rsidTr="002A0D87">
        <w:trPr>
          <w:cantSplit/>
          <w:ins w:id="3431" w:author="Arjan" w:date="2014-10-06T13:45:00Z"/>
        </w:trPr>
        <w:tc>
          <w:tcPr>
            <w:tcW w:w="2808" w:type="dxa"/>
            <w:shd w:val="clear" w:color="auto" w:fill="auto"/>
          </w:tcPr>
          <w:p w14:paraId="4D64ECF3" w14:textId="77777777" w:rsidR="002A0D87" w:rsidRPr="002A0D87" w:rsidRDefault="002A0D87" w:rsidP="002A0D87">
            <w:pPr>
              <w:autoSpaceDE w:val="0"/>
              <w:autoSpaceDN w:val="0"/>
              <w:adjustRightInd w:val="0"/>
              <w:spacing w:after="0" w:line="240" w:lineRule="auto"/>
              <w:rPr>
                <w:ins w:id="3432" w:author="Arjan" w:date="2014-10-06T13:45:00Z"/>
                <w:rFonts w:ascii="Arial" w:eastAsia="Times New Roman" w:hAnsi="Arial" w:cs="Arial"/>
                <w:b/>
                <w:bCs/>
                <w:color w:val="000000"/>
                <w:sz w:val="20"/>
                <w:szCs w:val="20"/>
              </w:rPr>
            </w:pPr>
            <w:ins w:id="3433" w:author="Arjan" w:date="2014-10-06T13:45:00Z">
              <w:r w:rsidRPr="002A0D87">
                <w:rPr>
                  <w:rFonts w:ascii="Arial" w:eastAsia="Times New Roman" w:hAnsi="Arial" w:cs="Arial"/>
                  <w:b/>
                  <w:bCs/>
                  <w:color w:val="000000"/>
                  <w:sz w:val="20"/>
                  <w:szCs w:val="20"/>
                </w:rPr>
                <w:t>XML-tag attribuutsoort</w:t>
              </w:r>
            </w:ins>
          </w:p>
        </w:tc>
        <w:tc>
          <w:tcPr>
            <w:tcW w:w="6120" w:type="dxa"/>
            <w:shd w:val="clear" w:color="auto" w:fill="auto"/>
          </w:tcPr>
          <w:p w14:paraId="33E2F8ED" w14:textId="77777777" w:rsidR="002A0D87" w:rsidRPr="002A0D87" w:rsidRDefault="002A0D87" w:rsidP="002A0D87">
            <w:pPr>
              <w:autoSpaceDE w:val="0"/>
              <w:autoSpaceDN w:val="0"/>
              <w:adjustRightInd w:val="0"/>
              <w:spacing w:after="0" w:line="240" w:lineRule="auto"/>
              <w:rPr>
                <w:ins w:id="3434" w:author="Arjan" w:date="2014-10-06T13:45:00Z"/>
                <w:rFonts w:ascii="Arial" w:eastAsia="Times New Roman" w:hAnsi="Arial" w:cs="Arial"/>
                <w:color w:val="000000"/>
                <w:sz w:val="20"/>
                <w:szCs w:val="20"/>
              </w:rPr>
            </w:pPr>
            <w:ins w:id="3435" w:author="Arjan" w:date="2014-10-06T13:45:00Z">
              <w:r w:rsidRPr="002A0D87">
                <w:rPr>
                  <w:rFonts w:ascii="Arial" w:eastAsia="Times New Roman" w:hAnsi="Arial" w:cs="Arial"/>
                  <w:color w:val="000000"/>
                  <w:sz w:val="20"/>
                  <w:szCs w:val="20"/>
                </w:rPr>
                <w:t>contactpersoonnaam</w:t>
              </w:r>
            </w:ins>
          </w:p>
        </w:tc>
      </w:tr>
      <w:tr w:rsidR="002A0D87" w:rsidRPr="005C14BE" w14:paraId="3822B5C4" w14:textId="77777777" w:rsidTr="002A0D87">
        <w:trPr>
          <w:cantSplit/>
          <w:ins w:id="3436" w:author="Arjan" w:date="2014-10-06T13:45:00Z"/>
        </w:trPr>
        <w:tc>
          <w:tcPr>
            <w:tcW w:w="2808" w:type="dxa"/>
            <w:shd w:val="clear" w:color="auto" w:fill="auto"/>
          </w:tcPr>
          <w:p w14:paraId="7C2014EC" w14:textId="77777777" w:rsidR="002A0D87" w:rsidRPr="002A0D87" w:rsidRDefault="002A0D87" w:rsidP="002A0D87">
            <w:pPr>
              <w:autoSpaceDE w:val="0"/>
              <w:autoSpaceDN w:val="0"/>
              <w:adjustRightInd w:val="0"/>
              <w:spacing w:after="0" w:line="240" w:lineRule="auto"/>
              <w:rPr>
                <w:ins w:id="3437" w:author="Arjan" w:date="2014-10-06T13:45:00Z"/>
                <w:rFonts w:ascii="Arial" w:eastAsia="Times New Roman" w:hAnsi="Arial" w:cs="Arial"/>
                <w:b/>
                <w:bCs/>
                <w:color w:val="000000"/>
                <w:sz w:val="20"/>
                <w:szCs w:val="20"/>
              </w:rPr>
            </w:pPr>
            <w:ins w:id="3438" w:author="Arjan" w:date="2014-10-06T13:45:00Z">
              <w:r w:rsidRPr="002A0D87">
                <w:rPr>
                  <w:rFonts w:ascii="Arial" w:eastAsia="Times New Roman" w:hAnsi="Arial" w:cs="Arial"/>
                  <w:b/>
                  <w:bCs/>
                  <w:color w:val="000000"/>
                  <w:sz w:val="20"/>
                  <w:szCs w:val="20"/>
                </w:rPr>
                <w:t>Definitie attribuutsoort</w:t>
              </w:r>
            </w:ins>
          </w:p>
        </w:tc>
        <w:tc>
          <w:tcPr>
            <w:tcW w:w="6120" w:type="dxa"/>
            <w:shd w:val="clear" w:color="auto" w:fill="auto"/>
          </w:tcPr>
          <w:p w14:paraId="75CF98B8" w14:textId="77777777" w:rsidR="002A0D87" w:rsidRPr="005561F3" w:rsidRDefault="002A0D87" w:rsidP="00542B5B">
            <w:pPr>
              <w:autoSpaceDE w:val="0"/>
              <w:autoSpaceDN w:val="0"/>
              <w:adjustRightInd w:val="0"/>
              <w:spacing w:after="0" w:line="240" w:lineRule="auto"/>
              <w:rPr>
                <w:ins w:id="3439" w:author="Arjan" w:date="2014-10-06T13:45:00Z"/>
                <w:rFonts w:ascii="Arial" w:eastAsia="Times New Roman" w:hAnsi="Arial" w:cs="Arial"/>
                <w:color w:val="000000"/>
                <w:sz w:val="20"/>
                <w:szCs w:val="20"/>
                <w:lang w:val="nl-NL"/>
              </w:rPr>
            </w:pPr>
            <w:ins w:id="3440" w:author="Arjan" w:date="2014-10-06T13:45:00Z">
              <w:r w:rsidRPr="005561F3">
                <w:rPr>
                  <w:rFonts w:ascii="Arial" w:eastAsia="Times New Roman" w:hAnsi="Arial" w:cs="Arial"/>
                  <w:color w:val="000000"/>
                  <w:sz w:val="20"/>
                  <w:szCs w:val="20"/>
                  <w:lang w:val="nl-NL"/>
                </w:rPr>
                <w:t xml:space="preserve">De opgemaakte naam van de </w:t>
              </w:r>
            </w:ins>
            <w:ins w:id="3441" w:author="Arjan" w:date="2014-10-06T13:48:00Z">
              <w:r w:rsidRPr="005561F3">
                <w:rPr>
                  <w:rFonts w:ascii="Arial" w:eastAsia="Times New Roman" w:hAnsi="Arial" w:cs="Arial"/>
                  <w:color w:val="000000"/>
                  <w:sz w:val="20"/>
                  <w:szCs w:val="20"/>
                  <w:lang w:val="nl-NL"/>
                </w:rPr>
                <w:t xml:space="preserve">persoon die </w:t>
              </w:r>
            </w:ins>
            <w:ins w:id="3442" w:author="Arjan" w:date="2014-10-06T16:39:00Z">
              <w:r w:rsidR="00542B5B" w:rsidRPr="005561F3">
                <w:rPr>
                  <w:rFonts w:ascii="Arial" w:eastAsia="Times New Roman" w:hAnsi="Arial" w:cs="Arial"/>
                  <w:color w:val="000000"/>
                  <w:sz w:val="20"/>
                  <w:szCs w:val="20"/>
                  <w:lang w:val="nl-NL"/>
                </w:rPr>
                <w:t>als aanspreekpunt fungeert voor</w:t>
              </w:r>
            </w:ins>
            <w:ins w:id="3443" w:author="Arjan" w:date="2014-10-06T13:48:00Z">
              <w:r w:rsidRPr="005561F3">
                <w:rPr>
                  <w:rFonts w:ascii="Arial" w:eastAsia="Times New Roman" w:hAnsi="Arial" w:cs="Arial"/>
                  <w:color w:val="000000"/>
                  <w:sz w:val="20"/>
                  <w:szCs w:val="20"/>
                  <w:lang w:val="nl-NL"/>
                </w:rPr>
                <w:t xml:space="preserve"> de BETROKKENE</w:t>
              </w:r>
            </w:ins>
            <w:ins w:id="3444" w:author="Arjan" w:date="2014-10-06T16:40:00Z">
              <w:r w:rsidR="00542B5B" w:rsidRPr="005561F3">
                <w:rPr>
                  <w:rFonts w:ascii="Arial" w:eastAsia="Times New Roman" w:hAnsi="Arial" w:cs="Arial"/>
                  <w:color w:val="000000"/>
                  <w:sz w:val="20"/>
                  <w:szCs w:val="20"/>
                  <w:lang w:val="nl-NL"/>
                </w:rPr>
                <w:t xml:space="preserve"> inzake het ontvangen of verzonden INFORMATIEOBJECT</w:t>
              </w:r>
            </w:ins>
          </w:p>
        </w:tc>
      </w:tr>
      <w:tr w:rsidR="002A0D87" w14:paraId="4DFE0324" w14:textId="77777777" w:rsidTr="002A0D87">
        <w:trPr>
          <w:cantSplit/>
          <w:ins w:id="3445" w:author="Arjan" w:date="2014-10-06T13:45:00Z"/>
        </w:trPr>
        <w:tc>
          <w:tcPr>
            <w:tcW w:w="2808" w:type="dxa"/>
            <w:shd w:val="clear" w:color="auto" w:fill="auto"/>
          </w:tcPr>
          <w:p w14:paraId="26A401D6" w14:textId="77777777" w:rsidR="002A0D87" w:rsidRPr="002A0D87" w:rsidRDefault="002A0D87" w:rsidP="002A0D87">
            <w:pPr>
              <w:autoSpaceDE w:val="0"/>
              <w:autoSpaceDN w:val="0"/>
              <w:adjustRightInd w:val="0"/>
              <w:spacing w:after="0" w:line="240" w:lineRule="auto"/>
              <w:rPr>
                <w:ins w:id="3446" w:author="Arjan" w:date="2014-10-06T13:45:00Z"/>
                <w:rFonts w:ascii="Arial" w:eastAsia="Times New Roman" w:hAnsi="Arial" w:cs="Arial"/>
                <w:b/>
                <w:bCs/>
                <w:color w:val="000000"/>
                <w:sz w:val="20"/>
                <w:szCs w:val="20"/>
              </w:rPr>
            </w:pPr>
            <w:ins w:id="3447" w:author="Arjan" w:date="2014-10-06T13:45:00Z">
              <w:r w:rsidRPr="002A0D87">
                <w:rPr>
                  <w:rFonts w:ascii="Arial" w:eastAsia="Times New Roman" w:hAnsi="Arial" w:cs="Arial"/>
                  <w:b/>
                  <w:bCs/>
                  <w:color w:val="000000"/>
                  <w:sz w:val="20"/>
                  <w:szCs w:val="20"/>
                </w:rPr>
                <w:t>Herkomst definitie attribuutsoort</w:t>
              </w:r>
            </w:ins>
          </w:p>
        </w:tc>
        <w:tc>
          <w:tcPr>
            <w:tcW w:w="6120" w:type="dxa"/>
            <w:shd w:val="clear" w:color="auto" w:fill="auto"/>
          </w:tcPr>
          <w:p w14:paraId="7CE73C37" w14:textId="77777777" w:rsidR="002A0D87" w:rsidRPr="002A0D87" w:rsidRDefault="002A0D87" w:rsidP="002A0D87">
            <w:pPr>
              <w:autoSpaceDE w:val="0"/>
              <w:autoSpaceDN w:val="0"/>
              <w:adjustRightInd w:val="0"/>
              <w:spacing w:after="0" w:line="240" w:lineRule="auto"/>
              <w:rPr>
                <w:ins w:id="3448" w:author="Arjan" w:date="2014-10-06T13:45:00Z"/>
                <w:rFonts w:ascii="Arial" w:eastAsia="Times New Roman" w:hAnsi="Arial" w:cs="Arial"/>
                <w:color w:val="000000"/>
                <w:sz w:val="20"/>
                <w:szCs w:val="20"/>
              </w:rPr>
            </w:pPr>
            <w:ins w:id="3449" w:author="Arjan" w:date="2014-10-06T13:45:00Z">
              <w:r w:rsidRPr="002A0D87">
                <w:rPr>
                  <w:rFonts w:ascii="Arial" w:eastAsia="Times New Roman" w:hAnsi="Arial" w:cs="Arial"/>
                  <w:color w:val="000000"/>
                  <w:sz w:val="20"/>
                  <w:szCs w:val="20"/>
                </w:rPr>
                <w:t>KING</w:t>
              </w:r>
            </w:ins>
          </w:p>
        </w:tc>
      </w:tr>
      <w:tr w:rsidR="002A0D87" w14:paraId="25161D5A" w14:textId="77777777" w:rsidTr="002A0D87">
        <w:trPr>
          <w:cantSplit/>
          <w:ins w:id="3450" w:author="Arjan" w:date="2014-10-06T13:45:00Z"/>
        </w:trPr>
        <w:tc>
          <w:tcPr>
            <w:tcW w:w="2808" w:type="dxa"/>
            <w:shd w:val="clear" w:color="auto" w:fill="auto"/>
          </w:tcPr>
          <w:p w14:paraId="24CB4AFB" w14:textId="77777777" w:rsidR="002A0D87" w:rsidRPr="002A0D87" w:rsidRDefault="002A0D87" w:rsidP="002A0D87">
            <w:pPr>
              <w:autoSpaceDE w:val="0"/>
              <w:autoSpaceDN w:val="0"/>
              <w:adjustRightInd w:val="0"/>
              <w:spacing w:after="0" w:line="240" w:lineRule="auto"/>
              <w:rPr>
                <w:ins w:id="3451" w:author="Arjan" w:date="2014-10-06T13:45:00Z"/>
                <w:rFonts w:ascii="Arial" w:eastAsia="Times New Roman" w:hAnsi="Arial" w:cs="Arial"/>
                <w:b/>
                <w:bCs/>
                <w:color w:val="000000"/>
                <w:sz w:val="20"/>
                <w:szCs w:val="20"/>
              </w:rPr>
            </w:pPr>
            <w:ins w:id="3452" w:author="Arjan" w:date="2014-10-06T13:45:00Z">
              <w:r w:rsidRPr="002A0D87">
                <w:rPr>
                  <w:rFonts w:ascii="Arial" w:eastAsia="Times New Roman" w:hAnsi="Arial" w:cs="Arial"/>
                  <w:b/>
                  <w:bCs/>
                  <w:color w:val="000000"/>
                  <w:sz w:val="20"/>
                  <w:szCs w:val="20"/>
                </w:rPr>
                <w:t>Datum opname attribuutsoort</w:t>
              </w:r>
            </w:ins>
          </w:p>
        </w:tc>
        <w:tc>
          <w:tcPr>
            <w:tcW w:w="6120" w:type="dxa"/>
            <w:shd w:val="clear" w:color="auto" w:fill="auto"/>
          </w:tcPr>
          <w:p w14:paraId="26083CED" w14:textId="77777777" w:rsidR="002A0D87" w:rsidRPr="002A0D87" w:rsidRDefault="002A0D87" w:rsidP="00542B5B">
            <w:pPr>
              <w:autoSpaceDE w:val="0"/>
              <w:autoSpaceDN w:val="0"/>
              <w:adjustRightInd w:val="0"/>
              <w:spacing w:after="0" w:line="240" w:lineRule="auto"/>
              <w:rPr>
                <w:ins w:id="3453" w:author="Arjan" w:date="2014-10-06T13:45:00Z"/>
                <w:rFonts w:ascii="Arial" w:eastAsia="Times New Roman" w:hAnsi="Arial" w:cs="Arial"/>
                <w:color w:val="000000"/>
                <w:sz w:val="20"/>
                <w:szCs w:val="20"/>
              </w:rPr>
            </w:pPr>
            <w:ins w:id="3454" w:author="Arjan" w:date="2014-10-06T13:45:00Z">
              <w:r w:rsidRPr="002A0D87">
                <w:rPr>
                  <w:rFonts w:ascii="Arial" w:eastAsia="Times New Roman" w:hAnsi="Arial" w:cs="Arial"/>
                  <w:color w:val="000000"/>
                  <w:sz w:val="20"/>
                  <w:szCs w:val="20"/>
                </w:rPr>
                <w:t xml:space="preserve">1 </w:t>
              </w:r>
            </w:ins>
            <w:ins w:id="3455" w:author="Arjan" w:date="2014-10-06T16:36:00Z">
              <w:r w:rsidR="00542B5B">
                <w:rPr>
                  <w:rFonts w:ascii="Arial" w:eastAsia="Times New Roman" w:hAnsi="Arial" w:cs="Arial"/>
                  <w:color w:val="000000"/>
                  <w:sz w:val="20"/>
                  <w:szCs w:val="20"/>
                </w:rPr>
                <w:t>september 2014</w:t>
              </w:r>
            </w:ins>
          </w:p>
        </w:tc>
      </w:tr>
      <w:tr w:rsidR="002A0D87" w:rsidRPr="005C14BE" w14:paraId="071AEB3A" w14:textId="77777777" w:rsidTr="002A0D87">
        <w:trPr>
          <w:cantSplit/>
          <w:ins w:id="3456" w:author="Arjan" w:date="2014-10-06T13:45:00Z"/>
        </w:trPr>
        <w:tc>
          <w:tcPr>
            <w:tcW w:w="2808" w:type="dxa"/>
            <w:shd w:val="clear" w:color="auto" w:fill="auto"/>
          </w:tcPr>
          <w:p w14:paraId="5C70C396" w14:textId="77777777" w:rsidR="002A0D87" w:rsidRPr="002A0D87" w:rsidRDefault="002A0D87" w:rsidP="002A0D87">
            <w:pPr>
              <w:autoSpaceDE w:val="0"/>
              <w:autoSpaceDN w:val="0"/>
              <w:adjustRightInd w:val="0"/>
              <w:spacing w:after="0" w:line="240" w:lineRule="auto"/>
              <w:rPr>
                <w:ins w:id="3457" w:author="Arjan" w:date="2014-10-06T13:45:00Z"/>
                <w:rFonts w:ascii="Arial" w:eastAsia="Times New Roman" w:hAnsi="Arial" w:cs="Arial"/>
                <w:b/>
                <w:bCs/>
                <w:color w:val="000000"/>
                <w:sz w:val="20"/>
                <w:szCs w:val="20"/>
              </w:rPr>
            </w:pPr>
            <w:ins w:id="3458" w:author="Arjan" w:date="2014-10-06T13:45:00Z">
              <w:r w:rsidRPr="002A0D87">
                <w:rPr>
                  <w:rFonts w:ascii="Arial" w:eastAsia="Times New Roman" w:hAnsi="Arial" w:cs="Arial"/>
                  <w:b/>
                  <w:bCs/>
                  <w:color w:val="000000"/>
                  <w:sz w:val="20"/>
                  <w:szCs w:val="20"/>
                </w:rPr>
                <w:lastRenderedPageBreak/>
                <w:t>Toelichting attribuutsoort</w:t>
              </w:r>
            </w:ins>
          </w:p>
        </w:tc>
        <w:tc>
          <w:tcPr>
            <w:tcW w:w="6120" w:type="dxa"/>
            <w:shd w:val="clear" w:color="auto" w:fill="auto"/>
          </w:tcPr>
          <w:p w14:paraId="6D0C2CAD" w14:textId="77777777" w:rsidR="002A0D87" w:rsidRPr="005561F3" w:rsidRDefault="00081CB0" w:rsidP="0067025A">
            <w:pPr>
              <w:autoSpaceDE w:val="0"/>
              <w:autoSpaceDN w:val="0"/>
              <w:adjustRightInd w:val="0"/>
              <w:spacing w:after="0" w:line="240" w:lineRule="auto"/>
              <w:rPr>
                <w:ins w:id="3459" w:author="Arjan" w:date="2014-10-06T13:45:00Z"/>
                <w:rFonts w:ascii="Arial" w:eastAsia="Times New Roman" w:hAnsi="Arial" w:cs="Arial"/>
                <w:color w:val="000000"/>
                <w:sz w:val="20"/>
                <w:szCs w:val="20"/>
                <w:lang w:val="nl-NL"/>
              </w:rPr>
            </w:pPr>
            <w:ins w:id="3460" w:author="Arjan" w:date="2014-10-06T16:53:00Z">
              <w:r w:rsidRPr="005561F3">
                <w:rPr>
                  <w:rFonts w:ascii="Arial" w:eastAsia="Times New Roman" w:hAnsi="Arial" w:cs="Arial"/>
                  <w:color w:val="000000"/>
                  <w:sz w:val="20"/>
                  <w:szCs w:val="20"/>
                  <w:lang w:val="nl-NL"/>
                </w:rPr>
                <w:t>Het gaat om de naam van de contactpersoon van een externe betrokkene</w:t>
              </w:r>
            </w:ins>
            <w:ins w:id="3461" w:author="Arjan" w:date="2014-10-06T16:54:00Z">
              <w:r w:rsidR="0067025A" w:rsidRPr="005561F3">
                <w:rPr>
                  <w:rFonts w:ascii="Arial" w:eastAsia="Times New Roman" w:hAnsi="Arial" w:cs="Arial"/>
                  <w:color w:val="000000"/>
                  <w:sz w:val="20"/>
                  <w:szCs w:val="20"/>
                  <w:lang w:val="nl-NL"/>
                </w:rPr>
                <w:t xml:space="preserve">, indien als zodanig vermeld op het ontvangen of </w:t>
              </w:r>
            </w:ins>
            <w:ins w:id="3462" w:author="Arjan" w:date="2014-10-06T16:55:00Z">
              <w:r w:rsidR="0067025A" w:rsidRPr="005561F3">
                <w:rPr>
                  <w:rFonts w:ascii="Arial" w:eastAsia="Times New Roman" w:hAnsi="Arial" w:cs="Arial"/>
                  <w:color w:val="000000"/>
                  <w:sz w:val="20"/>
                  <w:szCs w:val="20"/>
                  <w:lang w:val="nl-NL"/>
                </w:rPr>
                <w:t xml:space="preserve">te </w:t>
              </w:r>
            </w:ins>
            <w:ins w:id="3463" w:author="Arjan" w:date="2014-10-06T16:54:00Z">
              <w:r w:rsidR="0067025A" w:rsidRPr="005561F3">
                <w:rPr>
                  <w:rFonts w:ascii="Arial" w:eastAsia="Times New Roman" w:hAnsi="Arial" w:cs="Arial"/>
                  <w:color w:val="000000"/>
                  <w:sz w:val="20"/>
                  <w:szCs w:val="20"/>
                  <w:lang w:val="nl-NL"/>
                </w:rPr>
                <w:t>verz</w:t>
              </w:r>
            </w:ins>
            <w:ins w:id="3464" w:author="Arjan" w:date="2014-10-06T16:55:00Z">
              <w:r w:rsidR="0067025A" w:rsidRPr="005561F3">
                <w:rPr>
                  <w:rFonts w:ascii="Arial" w:eastAsia="Times New Roman" w:hAnsi="Arial" w:cs="Arial"/>
                  <w:color w:val="000000"/>
                  <w:sz w:val="20"/>
                  <w:szCs w:val="20"/>
                  <w:lang w:val="nl-NL"/>
                </w:rPr>
                <w:t>e</w:t>
              </w:r>
            </w:ins>
            <w:ins w:id="3465" w:author="Arjan" w:date="2014-10-06T16:54:00Z">
              <w:r w:rsidR="0067025A" w:rsidRPr="005561F3">
                <w:rPr>
                  <w:rFonts w:ascii="Arial" w:eastAsia="Times New Roman" w:hAnsi="Arial" w:cs="Arial"/>
                  <w:color w:val="000000"/>
                  <w:sz w:val="20"/>
                  <w:szCs w:val="20"/>
                  <w:lang w:val="nl-NL"/>
                </w:rPr>
                <w:t>nden document,</w:t>
              </w:r>
            </w:ins>
            <w:ins w:id="3466" w:author="Arjan" w:date="2014-10-06T16:53:00Z">
              <w:r w:rsidRPr="005561F3">
                <w:rPr>
                  <w:rFonts w:ascii="Arial" w:eastAsia="Times New Roman" w:hAnsi="Arial" w:cs="Arial"/>
                  <w:color w:val="000000"/>
                  <w:sz w:val="20"/>
                  <w:szCs w:val="20"/>
                  <w:lang w:val="nl-NL"/>
                </w:rPr>
                <w:t xml:space="preserve"> zoals bijvoorbeeld van</w:t>
              </w:r>
              <w:r w:rsidR="0067025A" w:rsidRPr="005561F3">
                <w:rPr>
                  <w:rFonts w:ascii="Arial" w:eastAsia="Times New Roman" w:hAnsi="Arial" w:cs="Arial"/>
                  <w:color w:val="000000"/>
                  <w:sz w:val="20"/>
                  <w:szCs w:val="20"/>
                  <w:lang w:val="nl-NL"/>
                </w:rPr>
                <w:t xml:space="preserve"> het bedrijf dat een vergunning</w:t>
              </w:r>
              <w:r w:rsidRPr="005561F3">
                <w:rPr>
                  <w:rFonts w:ascii="Arial" w:eastAsia="Times New Roman" w:hAnsi="Arial" w:cs="Arial"/>
                  <w:color w:val="000000"/>
                  <w:sz w:val="20"/>
                  <w:szCs w:val="20"/>
                  <w:lang w:val="nl-NL"/>
                </w:rPr>
                <w:t>aanvraag</w:t>
              </w:r>
            </w:ins>
            <w:ins w:id="3467" w:author="Arjan" w:date="2014-10-06T16:55:00Z">
              <w:r w:rsidR="0067025A" w:rsidRPr="005561F3">
                <w:rPr>
                  <w:rFonts w:ascii="Arial" w:eastAsia="Times New Roman" w:hAnsi="Arial" w:cs="Arial"/>
                  <w:color w:val="000000"/>
                  <w:sz w:val="20"/>
                  <w:szCs w:val="20"/>
                  <w:lang w:val="nl-NL"/>
                </w:rPr>
                <w:t xml:space="preserve"> indien</w:t>
              </w:r>
            </w:ins>
            <w:ins w:id="3468" w:author="Arjan" w:date="2014-10-06T16:53:00Z">
              <w:r w:rsidRPr="005561F3">
                <w:rPr>
                  <w:rFonts w:ascii="Arial" w:eastAsia="Times New Roman" w:hAnsi="Arial" w:cs="Arial"/>
                  <w:color w:val="000000"/>
                  <w:sz w:val="20"/>
                  <w:szCs w:val="20"/>
                  <w:lang w:val="nl-NL"/>
                </w:rPr>
                <w:t xml:space="preserve">t en de persoon die </w:t>
              </w:r>
            </w:ins>
            <w:ins w:id="3469" w:author="Arjan" w:date="2014-10-06T16:56:00Z">
              <w:r w:rsidR="0067025A" w:rsidRPr="005561F3">
                <w:rPr>
                  <w:rFonts w:ascii="Arial" w:eastAsia="Times New Roman" w:hAnsi="Arial" w:cs="Arial"/>
                  <w:color w:val="000000"/>
                  <w:sz w:val="20"/>
                  <w:szCs w:val="20"/>
                  <w:lang w:val="nl-NL"/>
                </w:rPr>
                <w:t>op de</w:t>
              </w:r>
            </w:ins>
            <w:ins w:id="3470" w:author="Arjan" w:date="2014-10-06T16:53:00Z">
              <w:r w:rsidRPr="005561F3">
                <w:rPr>
                  <w:rFonts w:ascii="Arial" w:eastAsia="Times New Roman" w:hAnsi="Arial" w:cs="Arial"/>
                  <w:color w:val="000000"/>
                  <w:sz w:val="20"/>
                  <w:szCs w:val="20"/>
                  <w:lang w:val="nl-NL"/>
                </w:rPr>
                <w:t xml:space="preserve"> vergunning</w:t>
              </w:r>
            </w:ins>
            <w:ins w:id="3471" w:author="Arjan" w:date="2014-10-06T16:56:00Z">
              <w:r w:rsidR="0067025A" w:rsidRPr="005561F3">
                <w:rPr>
                  <w:rFonts w:ascii="Arial" w:eastAsia="Times New Roman" w:hAnsi="Arial" w:cs="Arial"/>
                  <w:color w:val="000000"/>
                  <w:sz w:val="20"/>
                  <w:szCs w:val="20"/>
                  <w:lang w:val="nl-NL"/>
                </w:rPr>
                <w:t>aanvraag</w:t>
              </w:r>
            </w:ins>
            <w:ins w:id="3472" w:author="Arjan" w:date="2014-10-06T16:53:00Z">
              <w:r w:rsidRPr="005561F3">
                <w:rPr>
                  <w:rFonts w:ascii="Arial" w:eastAsia="Times New Roman" w:hAnsi="Arial" w:cs="Arial"/>
                  <w:color w:val="000000"/>
                  <w:sz w:val="20"/>
                  <w:szCs w:val="20"/>
                  <w:lang w:val="nl-NL"/>
                </w:rPr>
                <w:t xml:space="preserve"> een andere persoon als con</w:t>
              </w:r>
            </w:ins>
            <w:ins w:id="3473" w:author="Arjan" w:date="2014-10-06T16:55:00Z">
              <w:r w:rsidR="0067025A" w:rsidRPr="005561F3">
                <w:rPr>
                  <w:rFonts w:ascii="Arial" w:eastAsia="Times New Roman" w:hAnsi="Arial" w:cs="Arial"/>
                  <w:color w:val="000000"/>
                  <w:sz w:val="20"/>
                  <w:szCs w:val="20"/>
                  <w:lang w:val="nl-NL"/>
                </w:rPr>
                <w:t>t</w:t>
              </w:r>
            </w:ins>
            <w:ins w:id="3474" w:author="Arjan" w:date="2014-10-06T16:53:00Z">
              <w:r w:rsidRPr="005561F3">
                <w:rPr>
                  <w:rFonts w:ascii="Arial" w:eastAsia="Times New Roman" w:hAnsi="Arial" w:cs="Arial"/>
                  <w:color w:val="000000"/>
                  <w:sz w:val="20"/>
                  <w:szCs w:val="20"/>
                  <w:lang w:val="nl-NL"/>
                </w:rPr>
                <w:t xml:space="preserve">actpersoon heeft </w:t>
              </w:r>
            </w:ins>
            <w:ins w:id="3475" w:author="Arjan" w:date="2014-10-06T16:56:00Z">
              <w:r w:rsidR="0067025A" w:rsidRPr="005561F3">
                <w:rPr>
                  <w:rFonts w:ascii="Arial" w:eastAsia="Times New Roman" w:hAnsi="Arial" w:cs="Arial"/>
                  <w:color w:val="000000"/>
                  <w:sz w:val="20"/>
                  <w:szCs w:val="20"/>
                  <w:lang w:val="nl-NL"/>
                </w:rPr>
                <w:t>ver</w:t>
              </w:r>
            </w:ins>
            <w:ins w:id="3476" w:author="Arjan" w:date="2014-10-06T16:53:00Z">
              <w:r w:rsidRPr="005561F3">
                <w:rPr>
                  <w:rFonts w:ascii="Arial" w:eastAsia="Times New Roman" w:hAnsi="Arial" w:cs="Arial"/>
                  <w:color w:val="000000"/>
                  <w:sz w:val="20"/>
                  <w:szCs w:val="20"/>
                  <w:lang w:val="nl-NL"/>
                </w:rPr>
                <w:t>meld.</w:t>
              </w:r>
            </w:ins>
          </w:p>
        </w:tc>
      </w:tr>
      <w:tr w:rsidR="002A0D87" w:rsidRPr="005C14BE" w14:paraId="61693303" w14:textId="77777777" w:rsidTr="002A0D87">
        <w:trPr>
          <w:cantSplit/>
          <w:ins w:id="3477" w:author="Arjan" w:date="2014-10-06T13:45:00Z"/>
        </w:trPr>
        <w:tc>
          <w:tcPr>
            <w:tcW w:w="2808" w:type="dxa"/>
            <w:shd w:val="clear" w:color="auto" w:fill="auto"/>
          </w:tcPr>
          <w:p w14:paraId="2EBEC5A5" w14:textId="77777777" w:rsidR="002A0D87" w:rsidRPr="002A0D87" w:rsidRDefault="002A0D87" w:rsidP="002A0D87">
            <w:pPr>
              <w:autoSpaceDE w:val="0"/>
              <w:autoSpaceDN w:val="0"/>
              <w:adjustRightInd w:val="0"/>
              <w:spacing w:after="0" w:line="240" w:lineRule="auto"/>
              <w:rPr>
                <w:ins w:id="3478" w:author="Arjan" w:date="2014-10-06T13:45:00Z"/>
                <w:rFonts w:ascii="Arial" w:eastAsia="Times New Roman" w:hAnsi="Arial" w:cs="Arial"/>
                <w:b/>
                <w:bCs/>
                <w:color w:val="000000"/>
                <w:sz w:val="20"/>
                <w:szCs w:val="20"/>
              </w:rPr>
            </w:pPr>
            <w:ins w:id="3479" w:author="Arjan" w:date="2014-10-06T13:45:00Z">
              <w:r w:rsidRPr="002A0D87">
                <w:rPr>
                  <w:rFonts w:ascii="Arial" w:eastAsia="Times New Roman" w:hAnsi="Arial" w:cs="Arial"/>
                  <w:b/>
                  <w:bCs/>
                  <w:color w:val="000000"/>
                  <w:sz w:val="20"/>
                  <w:szCs w:val="20"/>
                </w:rPr>
                <w:t>Domein attribuutsoort</w:t>
              </w:r>
            </w:ins>
          </w:p>
        </w:tc>
        <w:tc>
          <w:tcPr>
            <w:tcW w:w="6120" w:type="dxa"/>
            <w:shd w:val="clear" w:color="auto" w:fill="auto"/>
          </w:tcPr>
          <w:p w14:paraId="67B11FE8" w14:textId="77777777" w:rsidR="002A0D87" w:rsidRPr="005561F3" w:rsidRDefault="002A0D87" w:rsidP="002A0D87">
            <w:pPr>
              <w:autoSpaceDE w:val="0"/>
              <w:autoSpaceDN w:val="0"/>
              <w:adjustRightInd w:val="0"/>
              <w:spacing w:after="0" w:line="240" w:lineRule="auto"/>
              <w:rPr>
                <w:ins w:id="3480" w:author="Arjan" w:date="2014-10-06T13:45:00Z"/>
                <w:rFonts w:ascii="Arial" w:eastAsia="Times New Roman" w:hAnsi="Arial" w:cs="Arial"/>
                <w:color w:val="000000"/>
                <w:sz w:val="20"/>
                <w:szCs w:val="20"/>
                <w:lang w:val="nl-NL"/>
              </w:rPr>
            </w:pPr>
            <w:ins w:id="3481" w:author="Arjan" w:date="2014-10-06T13:45:00Z">
              <w:r w:rsidRPr="005561F3">
                <w:rPr>
                  <w:rFonts w:ascii="Arial" w:eastAsia="Times New Roman" w:hAnsi="Arial" w:cs="Arial"/>
                  <w:color w:val="000000"/>
                  <w:sz w:val="20"/>
                  <w:szCs w:val="20"/>
                  <w:lang w:val="nl-NL"/>
                </w:rPr>
                <w:t>Formaat:</w:t>
              </w:r>
              <w:r w:rsidRPr="005561F3">
                <w:rPr>
                  <w:rFonts w:ascii="Arial" w:eastAsia="Times New Roman" w:hAnsi="Arial" w:cs="Arial"/>
                  <w:color w:val="000000"/>
                  <w:sz w:val="20"/>
                  <w:szCs w:val="20"/>
                  <w:lang w:val="nl-NL"/>
                </w:rPr>
                <w:tab/>
                <w:t>AN40</w:t>
              </w:r>
            </w:ins>
          </w:p>
          <w:p w14:paraId="112206BD" w14:textId="77777777" w:rsidR="002A0D87" w:rsidRPr="005561F3" w:rsidRDefault="002A0D87" w:rsidP="002A0D87">
            <w:pPr>
              <w:autoSpaceDE w:val="0"/>
              <w:autoSpaceDN w:val="0"/>
              <w:adjustRightInd w:val="0"/>
              <w:spacing w:after="0" w:line="240" w:lineRule="auto"/>
              <w:ind w:left="1872" w:hanging="1872"/>
              <w:rPr>
                <w:ins w:id="3482" w:author="Arjan" w:date="2014-10-06T13:45:00Z"/>
                <w:rFonts w:ascii="Arial" w:eastAsia="Times New Roman" w:hAnsi="Arial" w:cs="Arial"/>
                <w:color w:val="000000"/>
                <w:sz w:val="20"/>
                <w:szCs w:val="20"/>
                <w:lang w:val="nl-NL"/>
              </w:rPr>
            </w:pPr>
            <w:ins w:id="3483" w:author="Arjan" w:date="2014-10-06T13:45:00Z">
              <w:r w:rsidRPr="005561F3">
                <w:rPr>
                  <w:rFonts w:ascii="Arial" w:eastAsia="Times New Roman" w:hAnsi="Arial" w:cs="Arial"/>
                  <w:color w:val="000000"/>
                  <w:sz w:val="20"/>
                  <w:szCs w:val="20"/>
                  <w:lang w:val="nl-NL"/>
                </w:rPr>
                <w:t xml:space="preserve">Waardenverzameling: </w:t>
              </w:r>
              <w:r w:rsidRPr="005561F3">
                <w:rPr>
                  <w:rFonts w:ascii="Arial" w:eastAsia="Times New Roman" w:hAnsi="Arial" w:cs="Arial"/>
                  <w:color w:val="000000"/>
                  <w:sz w:val="20"/>
                  <w:szCs w:val="20"/>
                  <w:lang w:val="nl-NL"/>
                </w:rPr>
                <w:tab/>
                <w:t>alle alfanumerieke tekens</w:t>
              </w:r>
            </w:ins>
          </w:p>
        </w:tc>
      </w:tr>
      <w:tr w:rsidR="002A0D87" w14:paraId="5956E53E" w14:textId="77777777" w:rsidTr="002A0D87">
        <w:trPr>
          <w:cantSplit/>
          <w:ins w:id="3484" w:author="Arjan" w:date="2014-10-06T13:45:00Z"/>
        </w:trPr>
        <w:tc>
          <w:tcPr>
            <w:tcW w:w="2808" w:type="dxa"/>
            <w:shd w:val="clear" w:color="auto" w:fill="auto"/>
          </w:tcPr>
          <w:p w14:paraId="1BD6D654" w14:textId="77777777" w:rsidR="002A0D87" w:rsidRPr="002A0D87" w:rsidRDefault="002A0D87" w:rsidP="002A0D87">
            <w:pPr>
              <w:autoSpaceDE w:val="0"/>
              <w:autoSpaceDN w:val="0"/>
              <w:adjustRightInd w:val="0"/>
              <w:spacing w:after="0" w:line="240" w:lineRule="auto"/>
              <w:rPr>
                <w:ins w:id="3485" w:author="Arjan" w:date="2014-10-06T13:45:00Z"/>
                <w:rFonts w:ascii="Arial" w:eastAsia="Times New Roman" w:hAnsi="Arial" w:cs="Arial"/>
                <w:b/>
                <w:bCs/>
                <w:color w:val="000000"/>
                <w:sz w:val="20"/>
                <w:szCs w:val="20"/>
              </w:rPr>
            </w:pPr>
            <w:ins w:id="3486" w:author="Arjan" w:date="2014-10-06T13:45:00Z">
              <w:r w:rsidRPr="002A0D87">
                <w:rPr>
                  <w:rFonts w:ascii="Arial" w:eastAsia="Times New Roman" w:hAnsi="Arial" w:cs="Arial"/>
                  <w:b/>
                  <w:bCs/>
                  <w:color w:val="000000"/>
                  <w:sz w:val="20"/>
                  <w:szCs w:val="20"/>
                </w:rPr>
                <w:t>Indicatie materiële historie</w:t>
              </w:r>
            </w:ins>
          </w:p>
        </w:tc>
        <w:tc>
          <w:tcPr>
            <w:tcW w:w="6120" w:type="dxa"/>
            <w:shd w:val="clear" w:color="auto" w:fill="auto"/>
          </w:tcPr>
          <w:p w14:paraId="1BE91EFF" w14:textId="77777777" w:rsidR="002A0D87" w:rsidRPr="002A0D87" w:rsidRDefault="002A0D87" w:rsidP="002A0D87">
            <w:pPr>
              <w:autoSpaceDE w:val="0"/>
              <w:autoSpaceDN w:val="0"/>
              <w:adjustRightInd w:val="0"/>
              <w:spacing w:after="0" w:line="240" w:lineRule="auto"/>
              <w:rPr>
                <w:ins w:id="3487" w:author="Arjan" w:date="2014-10-06T13:45:00Z"/>
                <w:rFonts w:ascii="Arial" w:eastAsia="Times New Roman" w:hAnsi="Arial" w:cs="Arial"/>
                <w:color w:val="000000"/>
                <w:sz w:val="20"/>
                <w:szCs w:val="20"/>
              </w:rPr>
            </w:pPr>
            <w:ins w:id="3488" w:author="Arjan" w:date="2014-10-06T13:45:00Z">
              <w:r w:rsidRPr="002A0D87">
                <w:rPr>
                  <w:rFonts w:ascii="Arial" w:eastAsia="Times New Roman" w:hAnsi="Arial" w:cs="Arial"/>
                  <w:color w:val="000000"/>
                  <w:sz w:val="20"/>
                  <w:szCs w:val="20"/>
                </w:rPr>
                <w:t>Nee</w:t>
              </w:r>
              <w:r w:rsidRPr="002A0D87">
                <w:rPr>
                  <w:rFonts w:ascii="Arial" w:eastAsia="Times New Roman" w:hAnsi="Arial" w:cs="Arial"/>
                  <w:color w:val="000000"/>
                  <w:sz w:val="20"/>
                  <w:szCs w:val="20"/>
                </w:rPr>
                <w:tab/>
              </w:r>
            </w:ins>
          </w:p>
        </w:tc>
      </w:tr>
      <w:tr w:rsidR="002A0D87" w14:paraId="6D6D4D6B" w14:textId="77777777" w:rsidTr="002A0D87">
        <w:trPr>
          <w:cantSplit/>
          <w:ins w:id="3489" w:author="Arjan" w:date="2014-10-06T13:45:00Z"/>
        </w:trPr>
        <w:tc>
          <w:tcPr>
            <w:tcW w:w="2808" w:type="dxa"/>
            <w:shd w:val="clear" w:color="auto" w:fill="auto"/>
          </w:tcPr>
          <w:p w14:paraId="75A555BC" w14:textId="77777777" w:rsidR="002A0D87" w:rsidRPr="002A0D87" w:rsidRDefault="002A0D87" w:rsidP="002A0D87">
            <w:pPr>
              <w:autoSpaceDE w:val="0"/>
              <w:autoSpaceDN w:val="0"/>
              <w:adjustRightInd w:val="0"/>
              <w:spacing w:after="0" w:line="240" w:lineRule="auto"/>
              <w:rPr>
                <w:ins w:id="3490" w:author="Arjan" w:date="2014-10-06T13:45:00Z"/>
                <w:rFonts w:ascii="Arial" w:eastAsia="Times New Roman" w:hAnsi="Arial" w:cs="Arial"/>
                <w:b/>
                <w:bCs/>
                <w:color w:val="000000"/>
                <w:sz w:val="20"/>
                <w:szCs w:val="20"/>
              </w:rPr>
            </w:pPr>
            <w:ins w:id="3491" w:author="Arjan" w:date="2014-10-06T13:45:00Z">
              <w:r w:rsidRPr="002A0D87">
                <w:rPr>
                  <w:rFonts w:ascii="Arial" w:eastAsia="Times New Roman" w:hAnsi="Arial" w:cs="Arial"/>
                  <w:b/>
                  <w:bCs/>
                  <w:color w:val="000000"/>
                  <w:sz w:val="20"/>
                  <w:szCs w:val="20"/>
                </w:rPr>
                <w:t>Indicatie formele historie</w:t>
              </w:r>
            </w:ins>
          </w:p>
        </w:tc>
        <w:tc>
          <w:tcPr>
            <w:tcW w:w="6120" w:type="dxa"/>
            <w:shd w:val="clear" w:color="auto" w:fill="auto"/>
          </w:tcPr>
          <w:p w14:paraId="62D701CF" w14:textId="77777777" w:rsidR="002A0D87" w:rsidRPr="002A0D87" w:rsidRDefault="002A0D87" w:rsidP="002A0D87">
            <w:pPr>
              <w:autoSpaceDE w:val="0"/>
              <w:autoSpaceDN w:val="0"/>
              <w:adjustRightInd w:val="0"/>
              <w:spacing w:after="0" w:line="240" w:lineRule="auto"/>
              <w:rPr>
                <w:ins w:id="3492" w:author="Arjan" w:date="2014-10-06T13:45:00Z"/>
                <w:rFonts w:ascii="Arial" w:eastAsia="Times New Roman" w:hAnsi="Arial" w:cs="Arial"/>
                <w:color w:val="000000"/>
                <w:sz w:val="20"/>
                <w:szCs w:val="20"/>
              </w:rPr>
            </w:pPr>
            <w:ins w:id="3493" w:author="Arjan" w:date="2014-10-06T13:45:00Z">
              <w:r w:rsidRPr="002A0D87">
                <w:rPr>
                  <w:rFonts w:ascii="Arial" w:eastAsia="Times New Roman" w:hAnsi="Arial" w:cs="Arial"/>
                  <w:color w:val="000000"/>
                  <w:sz w:val="20"/>
                  <w:szCs w:val="20"/>
                </w:rPr>
                <w:t>Nee</w:t>
              </w:r>
            </w:ins>
          </w:p>
        </w:tc>
      </w:tr>
      <w:tr w:rsidR="002A0D87" w14:paraId="41A3A694" w14:textId="77777777" w:rsidTr="002A0D87">
        <w:trPr>
          <w:cantSplit/>
          <w:ins w:id="3494" w:author="Arjan" w:date="2014-10-06T13:45:00Z"/>
        </w:trPr>
        <w:tc>
          <w:tcPr>
            <w:tcW w:w="2808" w:type="dxa"/>
            <w:shd w:val="clear" w:color="auto" w:fill="auto"/>
          </w:tcPr>
          <w:p w14:paraId="153FFF4E" w14:textId="77777777" w:rsidR="002A0D87" w:rsidRPr="002A0D87" w:rsidRDefault="002A0D87" w:rsidP="002A0D87">
            <w:pPr>
              <w:autoSpaceDE w:val="0"/>
              <w:autoSpaceDN w:val="0"/>
              <w:adjustRightInd w:val="0"/>
              <w:spacing w:after="0" w:line="240" w:lineRule="auto"/>
              <w:rPr>
                <w:ins w:id="3495" w:author="Arjan" w:date="2014-10-06T13:45:00Z"/>
                <w:rFonts w:ascii="Arial" w:eastAsia="Times New Roman" w:hAnsi="Arial" w:cs="Arial"/>
                <w:b/>
                <w:bCs/>
                <w:color w:val="000000"/>
                <w:sz w:val="20"/>
                <w:szCs w:val="20"/>
              </w:rPr>
            </w:pPr>
            <w:ins w:id="3496" w:author="Arjan" w:date="2014-10-06T13:45:00Z">
              <w:r w:rsidRPr="002A0D87">
                <w:rPr>
                  <w:rFonts w:ascii="Arial" w:eastAsia="Times New Roman" w:hAnsi="Arial" w:cs="Arial"/>
                  <w:b/>
                  <w:bCs/>
                  <w:color w:val="000000"/>
                  <w:sz w:val="20"/>
                  <w:szCs w:val="20"/>
                </w:rPr>
                <w:t>Aanduiding gebeurtenis</w:t>
              </w:r>
            </w:ins>
          </w:p>
        </w:tc>
        <w:tc>
          <w:tcPr>
            <w:tcW w:w="6120" w:type="dxa"/>
            <w:shd w:val="clear" w:color="auto" w:fill="auto"/>
          </w:tcPr>
          <w:p w14:paraId="53320982" w14:textId="77777777" w:rsidR="002A0D87" w:rsidRPr="002A0D87" w:rsidRDefault="002A0D87" w:rsidP="002A0D87">
            <w:pPr>
              <w:autoSpaceDE w:val="0"/>
              <w:autoSpaceDN w:val="0"/>
              <w:adjustRightInd w:val="0"/>
              <w:spacing w:after="0" w:line="240" w:lineRule="auto"/>
              <w:rPr>
                <w:ins w:id="3497" w:author="Arjan" w:date="2014-10-06T13:45:00Z"/>
                <w:rFonts w:ascii="Arial" w:eastAsia="Times New Roman" w:hAnsi="Arial" w:cs="Arial"/>
                <w:color w:val="000000"/>
                <w:sz w:val="20"/>
                <w:szCs w:val="20"/>
              </w:rPr>
            </w:pPr>
            <w:ins w:id="3498" w:author="Arjan" w:date="2014-10-06T13:45:00Z">
              <w:r w:rsidRPr="002A0D87">
                <w:rPr>
                  <w:rFonts w:ascii="Arial" w:eastAsia="Times New Roman" w:hAnsi="Arial" w:cs="Arial"/>
                  <w:color w:val="000000"/>
                  <w:sz w:val="20"/>
                  <w:szCs w:val="20"/>
                </w:rPr>
                <w:t>Nee</w:t>
              </w:r>
            </w:ins>
          </w:p>
        </w:tc>
      </w:tr>
      <w:tr w:rsidR="002A0D87" w14:paraId="5D87D7CB" w14:textId="77777777" w:rsidTr="002A0D87">
        <w:trPr>
          <w:cantSplit/>
          <w:ins w:id="3499" w:author="Arjan" w:date="2014-10-06T13:45:00Z"/>
        </w:trPr>
        <w:tc>
          <w:tcPr>
            <w:tcW w:w="2808" w:type="dxa"/>
            <w:shd w:val="clear" w:color="auto" w:fill="auto"/>
          </w:tcPr>
          <w:p w14:paraId="3E3A5A40" w14:textId="77777777" w:rsidR="002A0D87" w:rsidRPr="002A0D87" w:rsidRDefault="002A0D87" w:rsidP="002A0D87">
            <w:pPr>
              <w:autoSpaceDE w:val="0"/>
              <w:autoSpaceDN w:val="0"/>
              <w:adjustRightInd w:val="0"/>
              <w:spacing w:after="0" w:line="240" w:lineRule="auto"/>
              <w:rPr>
                <w:ins w:id="3500" w:author="Arjan" w:date="2014-10-06T13:45:00Z"/>
                <w:rFonts w:ascii="Arial" w:eastAsia="Times New Roman" w:hAnsi="Arial" w:cs="Arial"/>
                <w:b/>
                <w:bCs/>
                <w:color w:val="000000"/>
                <w:sz w:val="20"/>
                <w:szCs w:val="20"/>
              </w:rPr>
            </w:pPr>
            <w:ins w:id="3501" w:author="Arjan" w:date="2014-10-06T13:45:00Z">
              <w:r w:rsidRPr="002A0D87">
                <w:rPr>
                  <w:rFonts w:ascii="Arial" w:eastAsia="Times New Roman" w:hAnsi="Arial" w:cs="Arial"/>
                  <w:b/>
                  <w:bCs/>
                  <w:color w:val="000000"/>
                  <w:sz w:val="20"/>
                  <w:szCs w:val="20"/>
                </w:rPr>
                <w:t>Aanduiding brondocument</w:t>
              </w:r>
            </w:ins>
          </w:p>
        </w:tc>
        <w:tc>
          <w:tcPr>
            <w:tcW w:w="6120" w:type="dxa"/>
            <w:shd w:val="clear" w:color="auto" w:fill="auto"/>
          </w:tcPr>
          <w:p w14:paraId="5FA524F6" w14:textId="77777777" w:rsidR="002A0D87" w:rsidRPr="002A0D87" w:rsidRDefault="002A0D87" w:rsidP="002A0D87">
            <w:pPr>
              <w:autoSpaceDE w:val="0"/>
              <w:autoSpaceDN w:val="0"/>
              <w:adjustRightInd w:val="0"/>
              <w:spacing w:after="0" w:line="240" w:lineRule="auto"/>
              <w:rPr>
                <w:ins w:id="3502" w:author="Arjan" w:date="2014-10-06T13:45:00Z"/>
                <w:rFonts w:ascii="Arial" w:eastAsia="Times New Roman" w:hAnsi="Arial" w:cs="Arial"/>
                <w:color w:val="000000"/>
                <w:sz w:val="20"/>
                <w:szCs w:val="20"/>
              </w:rPr>
            </w:pPr>
            <w:ins w:id="3503" w:author="Arjan" w:date="2014-10-06T13:45:00Z">
              <w:r w:rsidRPr="002A0D87">
                <w:rPr>
                  <w:rFonts w:ascii="Arial" w:eastAsia="Times New Roman" w:hAnsi="Arial" w:cs="Arial"/>
                  <w:color w:val="000000"/>
                  <w:sz w:val="20"/>
                  <w:szCs w:val="20"/>
                </w:rPr>
                <w:t>Nee</w:t>
              </w:r>
            </w:ins>
          </w:p>
        </w:tc>
      </w:tr>
      <w:tr w:rsidR="002A0D87" w14:paraId="63593DB3" w14:textId="77777777" w:rsidTr="002A0D87">
        <w:trPr>
          <w:cantSplit/>
          <w:ins w:id="3504" w:author="Arjan" w:date="2014-10-06T13:45:00Z"/>
        </w:trPr>
        <w:tc>
          <w:tcPr>
            <w:tcW w:w="2808" w:type="dxa"/>
            <w:shd w:val="clear" w:color="auto" w:fill="auto"/>
          </w:tcPr>
          <w:p w14:paraId="3F6E6C33" w14:textId="77777777" w:rsidR="002A0D87" w:rsidRPr="002A0D87" w:rsidRDefault="002A0D87" w:rsidP="002A0D87">
            <w:pPr>
              <w:autoSpaceDE w:val="0"/>
              <w:autoSpaceDN w:val="0"/>
              <w:adjustRightInd w:val="0"/>
              <w:spacing w:after="0" w:line="240" w:lineRule="auto"/>
              <w:rPr>
                <w:ins w:id="3505" w:author="Arjan" w:date="2014-10-06T13:45:00Z"/>
                <w:rFonts w:ascii="Arial" w:eastAsia="Times New Roman" w:hAnsi="Arial" w:cs="Arial"/>
                <w:b/>
                <w:bCs/>
                <w:color w:val="000000"/>
                <w:sz w:val="20"/>
                <w:szCs w:val="20"/>
              </w:rPr>
            </w:pPr>
            <w:ins w:id="3506" w:author="Arjan" w:date="2014-10-06T13:45:00Z">
              <w:r w:rsidRPr="002A0D87">
                <w:rPr>
                  <w:rFonts w:ascii="Arial" w:eastAsia="Times New Roman" w:hAnsi="Arial" w:cs="Arial"/>
                  <w:b/>
                  <w:bCs/>
                  <w:color w:val="000000"/>
                  <w:sz w:val="20"/>
                  <w:szCs w:val="20"/>
                </w:rPr>
                <w:t>Indicatie in onderzoek</w:t>
              </w:r>
            </w:ins>
          </w:p>
        </w:tc>
        <w:tc>
          <w:tcPr>
            <w:tcW w:w="6120" w:type="dxa"/>
            <w:shd w:val="clear" w:color="auto" w:fill="auto"/>
          </w:tcPr>
          <w:p w14:paraId="0A39B81F" w14:textId="77777777" w:rsidR="002A0D87" w:rsidRPr="002A0D87" w:rsidRDefault="002A0D87" w:rsidP="002A0D87">
            <w:pPr>
              <w:autoSpaceDE w:val="0"/>
              <w:autoSpaceDN w:val="0"/>
              <w:adjustRightInd w:val="0"/>
              <w:spacing w:after="0" w:line="240" w:lineRule="auto"/>
              <w:rPr>
                <w:ins w:id="3507" w:author="Arjan" w:date="2014-10-06T13:45:00Z"/>
                <w:rFonts w:ascii="Arial" w:eastAsia="Times New Roman" w:hAnsi="Arial" w:cs="Arial"/>
                <w:color w:val="000000"/>
                <w:sz w:val="20"/>
                <w:szCs w:val="20"/>
              </w:rPr>
            </w:pPr>
            <w:ins w:id="3508" w:author="Arjan" w:date="2014-10-06T13:45:00Z">
              <w:r w:rsidRPr="002A0D87">
                <w:rPr>
                  <w:rFonts w:ascii="Arial" w:eastAsia="Times New Roman" w:hAnsi="Arial" w:cs="Arial"/>
                  <w:color w:val="000000"/>
                  <w:sz w:val="20"/>
                  <w:szCs w:val="20"/>
                </w:rPr>
                <w:t>Nee</w:t>
              </w:r>
            </w:ins>
          </w:p>
        </w:tc>
      </w:tr>
      <w:tr w:rsidR="002A0D87" w14:paraId="37580A85" w14:textId="77777777" w:rsidTr="002A0D87">
        <w:trPr>
          <w:cantSplit/>
          <w:ins w:id="3509" w:author="Arjan" w:date="2014-10-06T13:45:00Z"/>
        </w:trPr>
        <w:tc>
          <w:tcPr>
            <w:tcW w:w="2808" w:type="dxa"/>
            <w:shd w:val="clear" w:color="auto" w:fill="auto"/>
          </w:tcPr>
          <w:p w14:paraId="71A0DDF5" w14:textId="77777777" w:rsidR="002A0D87" w:rsidRPr="002A0D87" w:rsidRDefault="002A0D87" w:rsidP="002A0D87">
            <w:pPr>
              <w:autoSpaceDE w:val="0"/>
              <w:autoSpaceDN w:val="0"/>
              <w:adjustRightInd w:val="0"/>
              <w:spacing w:after="0" w:line="240" w:lineRule="auto"/>
              <w:rPr>
                <w:ins w:id="3510" w:author="Arjan" w:date="2014-10-06T13:45:00Z"/>
                <w:rFonts w:ascii="Arial" w:eastAsia="Times New Roman" w:hAnsi="Arial" w:cs="Arial"/>
                <w:b/>
                <w:bCs/>
                <w:color w:val="000000"/>
                <w:sz w:val="20"/>
                <w:szCs w:val="20"/>
              </w:rPr>
            </w:pPr>
            <w:ins w:id="3511" w:author="Arjan" w:date="2014-10-06T13:45:00Z">
              <w:r w:rsidRPr="002A0D87">
                <w:rPr>
                  <w:rFonts w:ascii="Arial" w:eastAsia="Times New Roman" w:hAnsi="Arial" w:cs="Arial"/>
                  <w:b/>
                  <w:bCs/>
                  <w:color w:val="000000"/>
                  <w:sz w:val="20"/>
                  <w:szCs w:val="20"/>
                </w:rPr>
                <w:t>Aanduiding strijdigheid/nietigheid</w:t>
              </w:r>
            </w:ins>
          </w:p>
        </w:tc>
        <w:tc>
          <w:tcPr>
            <w:tcW w:w="6120" w:type="dxa"/>
            <w:shd w:val="clear" w:color="auto" w:fill="auto"/>
          </w:tcPr>
          <w:p w14:paraId="436FE95A" w14:textId="77777777" w:rsidR="002A0D87" w:rsidRPr="002A0D87" w:rsidRDefault="002A0D87" w:rsidP="002A0D87">
            <w:pPr>
              <w:autoSpaceDE w:val="0"/>
              <w:autoSpaceDN w:val="0"/>
              <w:adjustRightInd w:val="0"/>
              <w:spacing w:after="0" w:line="240" w:lineRule="auto"/>
              <w:rPr>
                <w:ins w:id="3512" w:author="Arjan" w:date="2014-10-06T13:45:00Z"/>
                <w:rFonts w:ascii="Arial" w:eastAsia="Times New Roman" w:hAnsi="Arial" w:cs="Arial"/>
                <w:color w:val="000000"/>
                <w:sz w:val="20"/>
                <w:szCs w:val="20"/>
              </w:rPr>
            </w:pPr>
            <w:ins w:id="3513" w:author="Arjan" w:date="2014-10-06T13:45:00Z">
              <w:r w:rsidRPr="002A0D87">
                <w:rPr>
                  <w:rFonts w:ascii="Arial" w:eastAsia="Times New Roman" w:hAnsi="Arial" w:cs="Arial"/>
                  <w:color w:val="000000"/>
                  <w:sz w:val="20"/>
                  <w:szCs w:val="20"/>
                </w:rPr>
                <w:t>Nee</w:t>
              </w:r>
            </w:ins>
          </w:p>
        </w:tc>
      </w:tr>
      <w:tr w:rsidR="002A0D87" w14:paraId="78F1D5D3" w14:textId="77777777" w:rsidTr="002A0D87">
        <w:trPr>
          <w:cantSplit/>
          <w:ins w:id="3514" w:author="Arjan" w:date="2014-10-06T13:45:00Z"/>
        </w:trPr>
        <w:tc>
          <w:tcPr>
            <w:tcW w:w="2808" w:type="dxa"/>
            <w:shd w:val="clear" w:color="auto" w:fill="auto"/>
          </w:tcPr>
          <w:p w14:paraId="47986E93" w14:textId="77777777" w:rsidR="002A0D87" w:rsidRPr="002A0D87" w:rsidRDefault="002A0D87" w:rsidP="002A0D87">
            <w:pPr>
              <w:autoSpaceDE w:val="0"/>
              <w:autoSpaceDN w:val="0"/>
              <w:adjustRightInd w:val="0"/>
              <w:spacing w:after="0" w:line="240" w:lineRule="auto"/>
              <w:rPr>
                <w:ins w:id="3515" w:author="Arjan" w:date="2014-10-06T13:45:00Z"/>
                <w:rFonts w:ascii="Arial" w:eastAsia="Times New Roman" w:hAnsi="Arial" w:cs="Arial"/>
                <w:b/>
                <w:bCs/>
                <w:color w:val="000000"/>
                <w:sz w:val="20"/>
                <w:szCs w:val="20"/>
              </w:rPr>
            </w:pPr>
            <w:ins w:id="3516" w:author="Arjan" w:date="2014-10-06T13:45:00Z">
              <w:r w:rsidRPr="002A0D87">
                <w:rPr>
                  <w:rFonts w:ascii="Arial" w:eastAsia="Times New Roman" w:hAnsi="Arial" w:cs="Arial"/>
                  <w:b/>
                  <w:bCs/>
                  <w:color w:val="000000"/>
                  <w:sz w:val="20"/>
                  <w:szCs w:val="20"/>
                </w:rPr>
                <w:t>Indicatie kardinaliteit</w:t>
              </w:r>
            </w:ins>
          </w:p>
        </w:tc>
        <w:tc>
          <w:tcPr>
            <w:tcW w:w="6120" w:type="dxa"/>
            <w:shd w:val="clear" w:color="auto" w:fill="auto"/>
          </w:tcPr>
          <w:p w14:paraId="3DD6EA93" w14:textId="77777777" w:rsidR="002A0D87" w:rsidRPr="002A0D87" w:rsidRDefault="00542B5B" w:rsidP="00542B5B">
            <w:pPr>
              <w:autoSpaceDE w:val="0"/>
              <w:autoSpaceDN w:val="0"/>
              <w:adjustRightInd w:val="0"/>
              <w:spacing w:after="0" w:line="240" w:lineRule="auto"/>
              <w:rPr>
                <w:ins w:id="3517" w:author="Arjan" w:date="2014-10-06T13:45:00Z"/>
                <w:rFonts w:ascii="Arial" w:eastAsia="Times New Roman" w:hAnsi="Arial" w:cs="Arial"/>
                <w:color w:val="000000"/>
                <w:sz w:val="20"/>
                <w:szCs w:val="20"/>
              </w:rPr>
            </w:pPr>
            <w:ins w:id="3518" w:author="Arjan" w:date="2014-10-06T16:41:00Z">
              <w:r>
                <w:rPr>
                  <w:rFonts w:ascii="Arial" w:eastAsia="Times New Roman" w:hAnsi="Arial" w:cs="Arial"/>
                  <w:color w:val="000000"/>
                  <w:sz w:val="20"/>
                  <w:szCs w:val="20"/>
                </w:rPr>
                <w:t>0</w:t>
              </w:r>
            </w:ins>
            <w:ins w:id="3519" w:author="Arjan" w:date="2014-10-06T13:45:00Z">
              <w:r w:rsidR="002A0D87" w:rsidRPr="002A0D87">
                <w:rPr>
                  <w:rFonts w:ascii="Arial" w:eastAsia="Times New Roman" w:hAnsi="Arial" w:cs="Arial"/>
                  <w:color w:val="000000"/>
                  <w:sz w:val="20"/>
                  <w:szCs w:val="20"/>
                </w:rPr>
                <w:t>-1</w:t>
              </w:r>
            </w:ins>
          </w:p>
        </w:tc>
      </w:tr>
      <w:tr w:rsidR="002A0D87" w14:paraId="122FE777" w14:textId="77777777" w:rsidTr="002A0D87">
        <w:trPr>
          <w:cantSplit/>
          <w:ins w:id="3520" w:author="Arjan" w:date="2014-10-06T13:45:00Z"/>
        </w:trPr>
        <w:tc>
          <w:tcPr>
            <w:tcW w:w="2808" w:type="dxa"/>
            <w:shd w:val="clear" w:color="auto" w:fill="auto"/>
          </w:tcPr>
          <w:p w14:paraId="70A50A58" w14:textId="77777777" w:rsidR="002A0D87" w:rsidRPr="002A0D87" w:rsidRDefault="002A0D87" w:rsidP="002A0D87">
            <w:pPr>
              <w:autoSpaceDE w:val="0"/>
              <w:autoSpaceDN w:val="0"/>
              <w:adjustRightInd w:val="0"/>
              <w:spacing w:after="0" w:line="240" w:lineRule="auto"/>
              <w:rPr>
                <w:ins w:id="3521" w:author="Arjan" w:date="2014-10-06T13:45:00Z"/>
                <w:rFonts w:ascii="Arial" w:eastAsia="Times New Roman" w:hAnsi="Arial" w:cs="Arial"/>
                <w:b/>
                <w:bCs/>
                <w:color w:val="000000"/>
                <w:sz w:val="20"/>
                <w:szCs w:val="20"/>
              </w:rPr>
            </w:pPr>
            <w:ins w:id="3522" w:author="Arjan" w:date="2014-10-06T13:45:00Z">
              <w:r w:rsidRPr="002A0D87">
                <w:rPr>
                  <w:rFonts w:ascii="Arial" w:eastAsia="Times New Roman" w:hAnsi="Arial" w:cs="Arial"/>
                  <w:b/>
                  <w:bCs/>
                  <w:color w:val="000000"/>
                  <w:sz w:val="20"/>
                  <w:szCs w:val="20"/>
                </w:rPr>
                <w:t>Indicatie authentiek</w:t>
              </w:r>
            </w:ins>
          </w:p>
        </w:tc>
        <w:tc>
          <w:tcPr>
            <w:tcW w:w="6120" w:type="dxa"/>
            <w:shd w:val="clear" w:color="auto" w:fill="auto"/>
          </w:tcPr>
          <w:p w14:paraId="068AB434" w14:textId="77777777" w:rsidR="002A0D87" w:rsidRPr="002A0D87" w:rsidRDefault="002A0D87" w:rsidP="002A0D87">
            <w:pPr>
              <w:autoSpaceDE w:val="0"/>
              <w:autoSpaceDN w:val="0"/>
              <w:adjustRightInd w:val="0"/>
              <w:spacing w:after="0" w:line="240" w:lineRule="auto"/>
              <w:rPr>
                <w:ins w:id="3523" w:author="Arjan" w:date="2014-10-06T13:45:00Z"/>
                <w:rFonts w:ascii="Arial" w:eastAsia="Times New Roman" w:hAnsi="Arial" w:cs="Arial"/>
                <w:color w:val="000000"/>
                <w:sz w:val="20"/>
                <w:szCs w:val="20"/>
              </w:rPr>
            </w:pPr>
            <w:ins w:id="3524" w:author="Arjan" w:date="2014-10-06T13:45:00Z">
              <w:r w:rsidRPr="002A0D87">
                <w:rPr>
                  <w:rFonts w:ascii="Arial" w:eastAsia="Times New Roman" w:hAnsi="Arial" w:cs="Arial"/>
                  <w:color w:val="000000"/>
                  <w:sz w:val="20"/>
                  <w:szCs w:val="20"/>
                </w:rPr>
                <w:t>Gemeentelijk basisgegeven</w:t>
              </w:r>
            </w:ins>
          </w:p>
        </w:tc>
      </w:tr>
      <w:tr w:rsidR="002A0D87" w14:paraId="75B56539" w14:textId="77777777" w:rsidTr="002A0D87">
        <w:trPr>
          <w:cantSplit/>
          <w:ins w:id="3525" w:author="Arjan" w:date="2014-10-06T13:45:00Z"/>
        </w:trPr>
        <w:tc>
          <w:tcPr>
            <w:tcW w:w="2808" w:type="dxa"/>
            <w:shd w:val="clear" w:color="auto" w:fill="auto"/>
          </w:tcPr>
          <w:p w14:paraId="52CF7906" w14:textId="77777777" w:rsidR="002A0D87" w:rsidRPr="002A0D87" w:rsidRDefault="002A0D87" w:rsidP="002A0D87">
            <w:pPr>
              <w:autoSpaceDE w:val="0"/>
              <w:autoSpaceDN w:val="0"/>
              <w:adjustRightInd w:val="0"/>
              <w:spacing w:after="0" w:line="240" w:lineRule="auto"/>
              <w:rPr>
                <w:ins w:id="3526" w:author="Arjan" w:date="2014-10-06T13:45:00Z"/>
                <w:rFonts w:ascii="Arial" w:eastAsia="Times New Roman" w:hAnsi="Arial" w:cs="Arial"/>
                <w:b/>
                <w:bCs/>
                <w:color w:val="000000"/>
                <w:sz w:val="20"/>
                <w:szCs w:val="20"/>
              </w:rPr>
            </w:pPr>
            <w:ins w:id="3527" w:author="Arjan" w:date="2014-10-06T13:45:00Z">
              <w:r w:rsidRPr="002A0D87">
                <w:rPr>
                  <w:rFonts w:ascii="Arial" w:eastAsia="Times New Roman" w:hAnsi="Arial" w:cs="Arial"/>
                  <w:b/>
                  <w:bCs/>
                  <w:color w:val="000000"/>
                  <w:sz w:val="20"/>
                  <w:szCs w:val="20"/>
                </w:rPr>
                <w:t>Regels attribuutsoort</w:t>
              </w:r>
            </w:ins>
          </w:p>
        </w:tc>
        <w:tc>
          <w:tcPr>
            <w:tcW w:w="6120" w:type="dxa"/>
            <w:shd w:val="clear" w:color="auto" w:fill="auto"/>
          </w:tcPr>
          <w:p w14:paraId="7C62CF3E" w14:textId="77777777" w:rsidR="002A0D87" w:rsidRPr="002A0D87" w:rsidRDefault="002A0D87" w:rsidP="002A0D87">
            <w:pPr>
              <w:autoSpaceDE w:val="0"/>
              <w:autoSpaceDN w:val="0"/>
              <w:adjustRightInd w:val="0"/>
              <w:spacing w:after="0" w:line="240" w:lineRule="auto"/>
              <w:rPr>
                <w:ins w:id="3528" w:author="Arjan" w:date="2014-10-06T13:45:00Z"/>
                <w:rFonts w:ascii="Arial" w:eastAsia="Times New Roman" w:hAnsi="Arial" w:cs="Arial"/>
                <w:color w:val="000000"/>
                <w:sz w:val="20"/>
                <w:szCs w:val="20"/>
              </w:rPr>
            </w:pPr>
            <w:ins w:id="3529" w:author="Arjan" w:date="2014-10-06T13:45:00Z">
              <w:r w:rsidRPr="002A0D87">
                <w:rPr>
                  <w:rFonts w:ascii="Arial" w:eastAsia="Times New Roman" w:hAnsi="Arial" w:cs="Arial"/>
                  <w:color w:val="000000"/>
                  <w:sz w:val="20"/>
                  <w:szCs w:val="20"/>
                </w:rPr>
                <w:t>-</w:t>
              </w:r>
            </w:ins>
          </w:p>
        </w:tc>
      </w:tr>
    </w:tbl>
    <w:p w14:paraId="4AF92488" w14:textId="77777777" w:rsidR="002A0D87" w:rsidRDefault="002A0D87" w:rsidP="00ED4564">
      <w:pPr>
        <w:rPr>
          <w:ins w:id="3530" w:author="Arjan" w:date="2014-10-06T16:06:00Z"/>
        </w:rPr>
      </w:pPr>
    </w:p>
    <w:p w14:paraId="52FB53BD" w14:textId="77777777" w:rsidR="00CD50A0" w:rsidRPr="00CD50A0" w:rsidRDefault="00DA5D93" w:rsidP="00CD50A0">
      <w:pPr>
        <w:autoSpaceDE w:val="0"/>
        <w:autoSpaceDN w:val="0"/>
        <w:adjustRightInd w:val="0"/>
        <w:spacing w:before="240" w:after="60" w:line="240" w:lineRule="auto"/>
        <w:outlineLvl w:val="3"/>
        <w:rPr>
          <w:ins w:id="3531" w:author="Arjan" w:date="2014-10-06T16:06:00Z"/>
          <w:rFonts w:ascii="Arial" w:eastAsia="Times New Roman" w:hAnsi="Arial" w:cs="Arial"/>
          <w:b/>
          <w:bCs/>
          <w:color w:val="004080"/>
          <w:sz w:val="24"/>
          <w:szCs w:val="24"/>
        </w:rPr>
      </w:pPr>
      <w:ins w:id="3532" w:author="Arjan" w:date="2014-10-06T16:08:00Z">
        <w:r w:rsidRPr="003E7E75">
          <w:rPr>
            <w:rFonts w:ascii="Arial" w:hAnsi="Arial" w:cs="Arial"/>
            <w:sz w:val="20"/>
            <w:szCs w:val="20"/>
            <w:lang w:val="en-AU"/>
          </w:rPr>
          <w:fldChar w:fldCharType="begin" w:fldLock="1"/>
        </w:r>
        <w:r w:rsidR="004F32A3" w:rsidRPr="003E7E75">
          <w:rPr>
            <w:rFonts w:ascii="Arial" w:hAnsi="Arial" w:cs="Arial"/>
            <w:sz w:val="20"/>
            <w:szCs w:val="20"/>
            <w:lang w:val="en-AU"/>
          </w:rPr>
          <w:instrText xml:space="preserve">MERGEFIELD </w:instrText>
        </w:r>
        <w:r w:rsidR="004F32A3" w:rsidRPr="003E7E75">
          <w:rPr>
            <w:rFonts w:ascii="Arial" w:eastAsia="Times New Roman" w:hAnsi="Arial" w:cs="Arial"/>
            <w:b/>
            <w:bCs/>
            <w:color w:val="004080"/>
            <w:sz w:val="24"/>
            <w:szCs w:val="24"/>
          </w:rPr>
          <w:instrText>Att.Stereotype</w:instrText>
        </w:r>
        <w:r w:rsidRPr="003E7E75">
          <w:rPr>
            <w:rFonts w:ascii="Arial" w:hAnsi="Arial" w:cs="Arial"/>
            <w:sz w:val="20"/>
            <w:szCs w:val="20"/>
            <w:lang w:val="en-AU"/>
          </w:rPr>
          <w:fldChar w:fldCharType="separate"/>
        </w:r>
        <w:r w:rsidR="004F32A3" w:rsidRPr="003E7E75">
          <w:rPr>
            <w:rFonts w:ascii="Arial" w:eastAsia="Times New Roman" w:hAnsi="Arial" w:cs="Arial"/>
            <w:b/>
            <w:bCs/>
            <w:color w:val="004080"/>
            <w:sz w:val="24"/>
            <w:szCs w:val="24"/>
          </w:rPr>
          <w:t>«</w:t>
        </w:r>
        <w:r w:rsidR="004F32A3">
          <w:rPr>
            <w:rFonts w:ascii="Arial" w:eastAsia="Times New Roman" w:hAnsi="Arial" w:cs="Arial"/>
            <w:b/>
            <w:bCs/>
            <w:color w:val="004080"/>
            <w:sz w:val="24"/>
            <w:szCs w:val="24"/>
          </w:rPr>
          <w:t>Groepa</w:t>
        </w:r>
        <w:r w:rsidR="004F32A3" w:rsidRPr="003E7E75">
          <w:rPr>
            <w:rFonts w:ascii="Arial" w:eastAsia="Times New Roman" w:hAnsi="Arial" w:cs="Arial"/>
            <w:b/>
            <w:bCs/>
            <w:color w:val="004080"/>
            <w:sz w:val="24"/>
            <w:szCs w:val="24"/>
          </w:rPr>
          <w:t>ttribuutsoort»</w:t>
        </w:r>
        <w:r w:rsidRPr="003E7E75">
          <w:rPr>
            <w:rFonts w:ascii="Arial" w:hAnsi="Arial" w:cs="Arial"/>
            <w:sz w:val="20"/>
            <w:szCs w:val="20"/>
            <w:lang w:val="en-AU"/>
          </w:rPr>
          <w:fldChar w:fldCharType="end"/>
        </w:r>
        <w:r w:rsidR="004F32A3" w:rsidRPr="003E7E75">
          <w:rPr>
            <w:rFonts w:ascii="Arial" w:eastAsia="Times New Roman" w:hAnsi="Arial" w:cs="Arial"/>
            <w:b/>
            <w:bCs/>
            <w:color w:val="004080"/>
            <w:sz w:val="24"/>
            <w:szCs w:val="24"/>
          </w:rPr>
          <w:t xml:space="preserve"> </w:t>
        </w:r>
      </w:ins>
      <w:ins w:id="3533" w:author="Arjan" w:date="2014-10-06T16:06:00Z">
        <w:r w:rsidRPr="00CD50A0">
          <w:rPr>
            <w:rFonts w:ascii="Arial" w:eastAsia="Times New Roman" w:hAnsi="Arial" w:cs="Arial"/>
            <w:b/>
            <w:bCs/>
            <w:color w:val="004080"/>
            <w:sz w:val="24"/>
            <w:szCs w:val="24"/>
          </w:rPr>
          <w:fldChar w:fldCharType="begin" w:fldLock="1"/>
        </w:r>
        <w:r w:rsidR="00CD50A0" w:rsidRPr="00CD50A0">
          <w:rPr>
            <w:rFonts w:ascii="Arial" w:eastAsia="Times New Roman" w:hAnsi="Arial" w:cs="Arial"/>
            <w:b/>
            <w:bCs/>
            <w:color w:val="004080"/>
            <w:sz w:val="24"/>
            <w:szCs w:val="24"/>
          </w:rPr>
          <w:instrText>MERGEFIELD Att.Name</w:instrText>
        </w:r>
        <w:r w:rsidRPr="00CD50A0">
          <w:rPr>
            <w:rFonts w:ascii="Arial" w:eastAsia="Times New Roman" w:hAnsi="Arial" w:cs="Arial"/>
            <w:b/>
            <w:bCs/>
            <w:color w:val="004080"/>
            <w:sz w:val="24"/>
            <w:szCs w:val="24"/>
          </w:rPr>
          <w:fldChar w:fldCharType="separate"/>
        </w:r>
        <w:r w:rsidR="00CD50A0" w:rsidRPr="00CD50A0">
          <w:rPr>
            <w:rFonts w:ascii="Arial" w:eastAsia="Times New Roman" w:hAnsi="Arial" w:cs="Arial"/>
            <w:b/>
            <w:bCs/>
            <w:color w:val="004080"/>
            <w:sz w:val="24"/>
            <w:szCs w:val="24"/>
          </w:rPr>
          <w:t>Afwijkend correspondentie postadres</w:t>
        </w:r>
        <w:r w:rsidRPr="00CD50A0">
          <w:rPr>
            <w:rFonts w:ascii="Arial" w:eastAsia="Times New Roman" w:hAnsi="Arial" w:cs="Arial"/>
            <w:b/>
            <w:bCs/>
            <w:color w:val="004080"/>
            <w:sz w:val="24"/>
            <w:szCs w:val="24"/>
          </w:rPr>
          <w:fldChar w:fldCharType="end"/>
        </w:r>
      </w:ins>
    </w:p>
    <w:p w14:paraId="0EC86DCD" w14:textId="77777777" w:rsidR="00CD50A0" w:rsidRPr="005561F3" w:rsidRDefault="004F32A3" w:rsidP="00ED4564">
      <w:pPr>
        <w:rPr>
          <w:ins w:id="3534" w:author="Arjan" w:date="2014-10-06T16:58:00Z"/>
          <w:lang w:val="nl-NL"/>
        </w:rPr>
      </w:pPr>
      <w:ins w:id="3535" w:author="Arjan" w:date="2014-10-06T16:09:00Z">
        <w:r w:rsidRPr="005561F3">
          <w:rPr>
            <w:lang w:val="nl-NL"/>
          </w:rPr>
          <w:t>De hiervan deel uitmakende attribuutsoorten en relatie</w:t>
        </w:r>
      </w:ins>
      <w:ins w:id="3536" w:author="Arjan" w:date="2014-10-06T16:10:00Z">
        <w:r w:rsidRPr="005561F3">
          <w:rPr>
            <w:lang w:val="nl-NL"/>
          </w:rPr>
          <w:t>soort</w:t>
        </w:r>
      </w:ins>
      <w:ins w:id="3537" w:author="Arjan" w:date="2014-10-06T16:09:00Z">
        <w:r w:rsidRPr="005561F3">
          <w:rPr>
            <w:lang w:val="nl-NL"/>
          </w:rPr>
          <w:t xml:space="preserve"> zijn analoog aan de gelijknamige groepattribuutsoort bij de relatieklasse RO</w:t>
        </w:r>
      </w:ins>
      <w:ins w:id="3538" w:author="Arjan" w:date="2014-10-06T16:10:00Z">
        <w:r w:rsidRPr="005561F3">
          <w:rPr>
            <w:lang w:val="nl-NL"/>
          </w:rPr>
          <w:t>L en werken we hier niet verder uit.</w:t>
        </w:r>
      </w:ins>
    </w:p>
    <w:p w14:paraId="3A2919C7" w14:textId="77777777" w:rsidR="00640CA1" w:rsidRPr="005561F3" w:rsidRDefault="00640CA1" w:rsidP="00ED4564">
      <w:pPr>
        <w:rPr>
          <w:ins w:id="3539" w:author="Arjan" w:date="2014-10-06T16:06:00Z"/>
          <w:lang w:val="nl-NL"/>
        </w:rPr>
      </w:pPr>
    </w:p>
    <w:p w14:paraId="55CECBFF" w14:textId="77777777" w:rsidR="00CD50A0" w:rsidRPr="005561F3" w:rsidRDefault="00DA5D93" w:rsidP="004F32A3">
      <w:pPr>
        <w:autoSpaceDE w:val="0"/>
        <w:autoSpaceDN w:val="0"/>
        <w:adjustRightInd w:val="0"/>
        <w:spacing w:before="240" w:after="60" w:line="240" w:lineRule="auto"/>
        <w:outlineLvl w:val="3"/>
        <w:rPr>
          <w:ins w:id="3540" w:author="Arjan" w:date="2014-10-06T16:06:00Z"/>
          <w:rFonts w:ascii="Arial" w:eastAsia="Times New Roman" w:hAnsi="Arial" w:cs="Arial"/>
          <w:b/>
          <w:bCs/>
          <w:color w:val="004080"/>
          <w:sz w:val="24"/>
          <w:szCs w:val="24"/>
          <w:lang w:val="nl-NL"/>
        </w:rPr>
      </w:pPr>
      <w:ins w:id="3541" w:author="Arjan" w:date="2014-10-06T16:08:00Z">
        <w:r w:rsidRPr="003E7E75">
          <w:rPr>
            <w:rFonts w:ascii="Arial" w:hAnsi="Arial" w:cs="Arial"/>
            <w:sz w:val="20"/>
            <w:szCs w:val="20"/>
            <w:lang w:val="en-AU"/>
          </w:rPr>
          <w:fldChar w:fldCharType="begin" w:fldLock="1"/>
        </w:r>
        <w:r w:rsidR="004F32A3" w:rsidRPr="005561F3">
          <w:rPr>
            <w:rFonts w:ascii="Arial" w:hAnsi="Arial" w:cs="Arial"/>
            <w:sz w:val="20"/>
            <w:szCs w:val="20"/>
            <w:lang w:val="nl-NL"/>
          </w:rPr>
          <w:instrText xml:space="preserve">MERGEFIELD </w:instrText>
        </w:r>
        <w:r w:rsidR="004F32A3" w:rsidRPr="005561F3">
          <w:rPr>
            <w:rFonts w:ascii="Arial" w:eastAsia="Times New Roman" w:hAnsi="Arial" w:cs="Arial"/>
            <w:b/>
            <w:bCs/>
            <w:color w:val="004080"/>
            <w:sz w:val="24"/>
            <w:szCs w:val="24"/>
            <w:lang w:val="nl-NL"/>
          </w:rPr>
          <w:instrText>Att.Stereotype</w:instrText>
        </w:r>
        <w:r w:rsidRPr="003E7E75">
          <w:rPr>
            <w:rFonts w:ascii="Arial" w:hAnsi="Arial" w:cs="Arial"/>
            <w:sz w:val="20"/>
            <w:szCs w:val="20"/>
            <w:lang w:val="en-AU"/>
          </w:rPr>
          <w:fldChar w:fldCharType="separate"/>
        </w:r>
        <w:r w:rsidR="004F32A3" w:rsidRPr="005561F3">
          <w:rPr>
            <w:rFonts w:ascii="Arial" w:eastAsia="Times New Roman" w:hAnsi="Arial" w:cs="Arial"/>
            <w:b/>
            <w:bCs/>
            <w:color w:val="004080"/>
            <w:sz w:val="24"/>
            <w:szCs w:val="24"/>
            <w:lang w:val="nl-NL"/>
          </w:rPr>
          <w:t>«Groepattribuutsoort»</w:t>
        </w:r>
        <w:r w:rsidRPr="003E7E75">
          <w:rPr>
            <w:rFonts w:ascii="Arial" w:hAnsi="Arial" w:cs="Arial"/>
            <w:sz w:val="20"/>
            <w:szCs w:val="20"/>
            <w:lang w:val="en-AU"/>
          </w:rPr>
          <w:fldChar w:fldCharType="end"/>
        </w:r>
        <w:r w:rsidR="004F32A3" w:rsidRPr="005561F3">
          <w:rPr>
            <w:rFonts w:ascii="Arial" w:eastAsia="Times New Roman" w:hAnsi="Arial" w:cs="Arial"/>
            <w:b/>
            <w:bCs/>
            <w:color w:val="004080"/>
            <w:sz w:val="24"/>
            <w:szCs w:val="24"/>
            <w:lang w:val="nl-NL"/>
          </w:rPr>
          <w:t xml:space="preserve"> </w:t>
        </w:r>
      </w:ins>
      <w:ins w:id="3542" w:author="Arjan" w:date="2014-10-06T16:06:00Z">
        <w:r w:rsidRPr="004F32A3">
          <w:rPr>
            <w:rFonts w:ascii="Arial" w:eastAsia="Times New Roman" w:hAnsi="Arial" w:cs="Arial"/>
            <w:b/>
            <w:bCs/>
            <w:color w:val="004080"/>
            <w:sz w:val="24"/>
            <w:szCs w:val="24"/>
          </w:rPr>
          <w:fldChar w:fldCharType="begin" w:fldLock="1"/>
        </w:r>
        <w:r w:rsidR="00CD50A0" w:rsidRPr="005561F3">
          <w:rPr>
            <w:rFonts w:ascii="Arial" w:eastAsia="Times New Roman" w:hAnsi="Arial" w:cs="Arial"/>
            <w:b/>
            <w:bCs/>
            <w:color w:val="004080"/>
            <w:sz w:val="24"/>
            <w:szCs w:val="24"/>
            <w:lang w:val="nl-NL"/>
          </w:rPr>
          <w:instrText>MERGEFIELD Att.Name</w:instrText>
        </w:r>
        <w:r w:rsidRPr="004F32A3">
          <w:rPr>
            <w:rFonts w:ascii="Arial" w:eastAsia="Times New Roman" w:hAnsi="Arial" w:cs="Arial"/>
            <w:b/>
            <w:bCs/>
            <w:color w:val="004080"/>
            <w:sz w:val="24"/>
            <w:szCs w:val="24"/>
          </w:rPr>
          <w:fldChar w:fldCharType="separate"/>
        </w:r>
        <w:r w:rsidR="00CD50A0" w:rsidRPr="005561F3">
          <w:rPr>
            <w:rFonts w:ascii="Arial" w:eastAsia="Times New Roman" w:hAnsi="Arial" w:cs="Arial"/>
            <w:b/>
            <w:bCs/>
            <w:color w:val="004080"/>
            <w:sz w:val="24"/>
            <w:szCs w:val="24"/>
            <w:lang w:val="nl-NL"/>
          </w:rPr>
          <w:t xml:space="preserve">Afwijkend </w:t>
        </w:r>
      </w:ins>
      <w:ins w:id="3543" w:author="Arjan" w:date="2014-10-06T16:07:00Z">
        <w:r w:rsidR="004F32A3" w:rsidRPr="005561F3">
          <w:rPr>
            <w:rFonts w:ascii="Arial" w:eastAsia="Times New Roman" w:hAnsi="Arial" w:cs="Arial"/>
            <w:b/>
            <w:bCs/>
            <w:color w:val="004080"/>
            <w:sz w:val="24"/>
            <w:szCs w:val="24"/>
            <w:lang w:val="nl-NL"/>
          </w:rPr>
          <w:t xml:space="preserve">buitenlands </w:t>
        </w:r>
      </w:ins>
      <w:ins w:id="3544" w:author="Arjan" w:date="2014-10-06T16:06:00Z">
        <w:r w:rsidR="00CD50A0" w:rsidRPr="005561F3">
          <w:rPr>
            <w:rFonts w:ascii="Arial" w:eastAsia="Times New Roman" w:hAnsi="Arial" w:cs="Arial"/>
            <w:b/>
            <w:bCs/>
            <w:color w:val="004080"/>
            <w:sz w:val="24"/>
            <w:szCs w:val="24"/>
            <w:lang w:val="nl-NL"/>
          </w:rPr>
          <w:t>correspondentieadres</w:t>
        </w:r>
        <w:r w:rsidRPr="004F32A3">
          <w:rPr>
            <w:rFonts w:ascii="Arial" w:eastAsia="Times New Roman" w:hAnsi="Arial" w:cs="Arial"/>
            <w:b/>
            <w:bCs/>
            <w:color w:val="004080"/>
            <w:sz w:val="24"/>
            <w:szCs w:val="24"/>
          </w:rPr>
          <w:fldChar w:fldCharType="end"/>
        </w:r>
      </w:ins>
    </w:p>
    <w:p w14:paraId="7974D445" w14:textId="77777777" w:rsidR="00CD50A0" w:rsidRPr="005561F3" w:rsidRDefault="004F32A3" w:rsidP="00ED4564">
      <w:pPr>
        <w:rPr>
          <w:ins w:id="3545" w:author="Arjan" w:date="2014-10-06T16:06:00Z"/>
          <w:lang w:val="nl-NL"/>
        </w:rPr>
      </w:pPr>
      <w:ins w:id="3546" w:author="Arjan" w:date="2014-10-06T16:10:00Z">
        <w:r w:rsidRPr="005561F3">
          <w:rPr>
            <w:lang w:val="nl-NL"/>
          </w:rPr>
          <w:t>De hiervan deel uitmakende attribuutsoorten en relatiesoort zijn analoog aan de gelijknamige groepattribuutsoort bij de relatieklasse ROL en werken we hier niet verder uit.</w:t>
        </w:r>
      </w:ins>
    </w:p>
    <w:p w14:paraId="120044B8" w14:textId="77777777" w:rsidR="00542B5B" w:rsidRPr="005561F3" w:rsidRDefault="00DA5D93" w:rsidP="00542B5B">
      <w:pPr>
        <w:autoSpaceDE w:val="0"/>
        <w:autoSpaceDN w:val="0"/>
        <w:adjustRightInd w:val="0"/>
        <w:spacing w:before="240" w:after="60" w:line="240" w:lineRule="auto"/>
        <w:outlineLvl w:val="3"/>
        <w:rPr>
          <w:ins w:id="3547" w:author="Arjan" w:date="2014-10-06T16:33:00Z"/>
          <w:rFonts w:ascii="Arial" w:eastAsia="Times New Roman" w:hAnsi="Arial" w:cs="Arial"/>
          <w:b/>
          <w:bCs/>
          <w:color w:val="004080"/>
          <w:sz w:val="24"/>
          <w:szCs w:val="24"/>
          <w:lang w:val="nl-NL"/>
        </w:rPr>
      </w:pPr>
      <w:ins w:id="3548" w:author="Arjan" w:date="2014-10-06T16:34:00Z">
        <w:r w:rsidRPr="00542B5B">
          <w:rPr>
            <w:rFonts w:ascii="Arial" w:eastAsia="Times New Roman" w:hAnsi="Arial" w:cs="Arial"/>
            <w:b/>
            <w:bCs/>
            <w:color w:val="004080"/>
            <w:sz w:val="24"/>
            <w:szCs w:val="24"/>
          </w:rPr>
          <w:fldChar w:fldCharType="begin" w:fldLock="1"/>
        </w:r>
        <w:r w:rsidR="00542B5B" w:rsidRPr="005561F3">
          <w:rPr>
            <w:rFonts w:ascii="Arial" w:eastAsia="Times New Roman" w:hAnsi="Arial" w:cs="Arial"/>
            <w:b/>
            <w:bCs/>
            <w:color w:val="004080"/>
            <w:sz w:val="24"/>
            <w:szCs w:val="24"/>
            <w:lang w:val="nl-NL"/>
          </w:rPr>
          <w:instrText>MERGEFIELD Connector.Stereotype</w:instrText>
        </w:r>
        <w:r w:rsidRPr="00542B5B">
          <w:rPr>
            <w:rFonts w:ascii="Arial" w:eastAsia="Times New Roman" w:hAnsi="Arial" w:cs="Arial"/>
            <w:b/>
            <w:bCs/>
            <w:color w:val="004080"/>
            <w:sz w:val="24"/>
            <w:szCs w:val="24"/>
          </w:rPr>
          <w:fldChar w:fldCharType="separate"/>
        </w:r>
        <w:r w:rsidR="00542B5B" w:rsidRPr="005561F3">
          <w:rPr>
            <w:rFonts w:ascii="Arial" w:eastAsia="Times New Roman" w:hAnsi="Arial" w:cs="Arial"/>
            <w:b/>
            <w:bCs/>
            <w:color w:val="004080"/>
            <w:sz w:val="24"/>
            <w:szCs w:val="24"/>
            <w:lang w:val="nl-NL"/>
          </w:rPr>
          <w:t>«Relatiesoort»</w:t>
        </w:r>
        <w:r w:rsidRPr="00542B5B">
          <w:rPr>
            <w:rFonts w:ascii="Arial" w:eastAsia="Times New Roman" w:hAnsi="Arial" w:cs="Arial"/>
            <w:b/>
            <w:bCs/>
            <w:color w:val="004080"/>
            <w:sz w:val="24"/>
            <w:szCs w:val="24"/>
          </w:rPr>
          <w:fldChar w:fldCharType="end"/>
        </w:r>
        <w:r w:rsidR="00542B5B" w:rsidRPr="005561F3">
          <w:rPr>
            <w:rFonts w:ascii="Arial" w:eastAsia="Times New Roman" w:hAnsi="Arial" w:cs="Arial"/>
            <w:b/>
            <w:bCs/>
            <w:color w:val="004080"/>
            <w:sz w:val="24"/>
            <w:szCs w:val="24"/>
            <w:lang w:val="nl-NL"/>
          </w:rPr>
          <w:t xml:space="preserve"> </w:t>
        </w:r>
      </w:ins>
      <w:ins w:id="3549" w:author="Arjan" w:date="2014-10-06T16:33:00Z">
        <w:r w:rsidR="00542B5B" w:rsidRPr="005561F3">
          <w:rPr>
            <w:rFonts w:ascii="Arial" w:eastAsia="Times New Roman" w:hAnsi="Arial" w:cs="Arial"/>
            <w:b/>
            <w:bCs/>
            <w:color w:val="004080"/>
            <w:sz w:val="24"/>
            <w:szCs w:val="24"/>
            <w:lang w:val="nl-NL"/>
          </w:rPr>
          <w:t xml:space="preserve">met als afwijkend binnenlands correspondentieadres ADRESSEERBAAR OBJECT AANDUIDING </w:t>
        </w:r>
        <w:r w:rsidRPr="00542B5B">
          <w:rPr>
            <w:rFonts w:ascii="Arial" w:eastAsia="Times New Roman" w:hAnsi="Arial" w:cs="Arial"/>
            <w:b/>
            <w:bCs/>
            <w:color w:val="004080"/>
            <w:sz w:val="24"/>
            <w:szCs w:val="24"/>
          </w:rPr>
          <w:fldChar w:fldCharType="begin"/>
        </w:r>
        <w:r w:rsidR="00542B5B" w:rsidRPr="005561F3">
          <w:rPr>
            <w:rFonts w:ascii="Arial" w:eastAsia="Times New Roman" w:hAnsi="Arial" w:cs="Arial"/>
            <w:b/>
            <w:bCs/>
            <w:color w:val="004080"/>
            <w:sz w:val="24"/>
            <w:szCs w:val="24"/>
            <w:lang w:val="nl-NL"/>
          </w:rPr>
          <w:instrText xml:space="preserve"> XE " SUBJECT heeft als correspondentie- of aanschrijvingsadres ADRESSEERBAAR OBJECT AANDUIDING" </w:instrText>
        </w:r>
        <w:r w:rsidRPr="00542B5B">
          <w:rPr>
            <w:rFonts w:ascii="Arial" w:eastAsia="Times New Roman" w:hAnsi="Arial" w:cs="Arial"/>
            <w:b/>
            <w:bCs/>
            <w:color w:val="004080"/>
            <w:sz w:val="24"/>
            <w:szCs w:val="24"/>
          </w:rPr>
          <w:fldChar w:fldCharType="end"/>
        </w:r>
      </w:ins>
    </w:p>
    <w:tbl>
      <w:tblPr>
        <w:tblW w:w="0" w:type="auto"/>
        <w:tblLayout w:type="fixed"/>
        <w:tblCellMar>
          <w:top w:w="113" w:type="dxa"/>
        </w:tblCellMar>
        <w:tblLook w:val="0000" w:firstRow="0" w:lastRow="0" w:firstColumn="0" w:lastColumn="0" w:noHBand="0" w:noVBand="0"/>
      </w:tblPr>
      <w:tblGrid>
        <w:gridCol w:w="2808"/>
        <w:gridCol w:w="6120"/>
      </w:tblGrid>
      <w:tr w:rsidR="00542B5B" w:rsidRPr="005C14BE" w14:paraId="692E72B2" w14:textId="77777777" w:rsidTr="0057620D">
        <w:trPr>
          <w:cantSplit/>
          <w:ins w:id="3550" w:author="Arjan" w:date="2014-10-06T16:33:00Z"/>
        </w:trPr>
        <w:tc>
          <w:tcPr>
            <w:tcW w:w="2808" w:type="dxa"/>
            <w:shd w:val="clear" w:color="auto" w:fill="auto"/>
          </w:tcPr>
          <w:p w14:paraId="2F58FED1" w14:textId="77777777" w:rsidR="00542B5B" w:rsidRPr="00542B5B" w:rsidRDefault="00542B5B" w:rsidP="00542B5B">
            <w:pPr>
              <w:autoSpaceDE w:val="0"/>
              <w:autoSpaceDN w:val="0"/>
              <w:adjustRightInd w:val="0"/>
              <w:spacing w:after="0" w:line="240" w:lineRule="auto"/>
              <w:rPr>
                <w:ins w:id="3551" w:author="Arjan" w:date="2014-10-06T16:33:00Z"/>
                <w:rFonts w:ascii="Arial" w:eastAsia="Times New Roman" w:hAnsi="Arial" w:cs="Arial"/>
                <w:b/>
                <w:bCs/>
                <w:color w:val="000000"/>
                <w:sz w:val="20"/>
                <w:szCs w:val="20"/>
              </w:rPr>
            </w:pPr>
            <w:ins w:id="3552" w:author="Arjan" w:date="2014-10-06T16:33:00Z">
              <w:r w:rsidRPr="00542B5B">
                <w:rPr>
                  <w:rFonts w:ascii="Arial" w:eastAsia="Times New Roman" w:hAnsi="Arial" w:cs="Arial"/>
                  <w:b/>
                  <w:bCs/>
                  <w:color w:val="000000"/>
                  <w:sz w:val="20"/>
                  <w:szCs w:val="20"/>
                </w:rPr>
                <w:t>Naam relatiesoort</w:t>
              </w:r>
            </w:ins>
          </w:p>
        </w:tc>
        <w:tc>
          <w:tcPr>
            <w:tcW w:w="6120" w:type="dxa"/>
            <w:shd w:val="clear" w:color="auto" w:fill="auto"/>
          </w:tcPr>
          <w:p w14:paraId="043465B5" w14:textId="77777777" w:rsidR="00542B5B" w:rsidRPr="005561F3" w:rsidRDefault="00542B5B" w:rsidP="00542B5B">
            <w:pPr>
              <w:autoSpaceDE w:val="0"/>
              <w:autoSpaceDN w:val="0"/>
              <w:adjustRightInd w:val="0"/>
              <w:spacing w:after="0" w:line="240" w:lineRule="auto"/>
              <w:rPr>
                <w:ins w:id="3553" w:author="Arjan" w:date="2014-10-06T16:33:00Z"/>
                <w:rFonts w:ascii="Arial" w:eastAsia="Times New Roman" w:hAnsi="Arial" w:cs="Arial"/>
                <w:color w:val="000000"/>
                <w:sz w:val="20"/>
                <w:szCs w:val="20"/>
                <w:lang w:val="nl-NL"/>
              </w:rPr>
            </w:pPr>
            <w:ins w:id="3554" w:author="Arjan" w:date="2014-10-06T16:35:00Z">
              <w:r w:rsidRPr="005561F3">
                <w:rPr>
                  <w:rFonts w:ascii="Arial" w:eastAsia="Times New Roman" w:hAnsi="Arial" w:cs="Arial"/>
                  <w:color w:val="000000"/>
                  <w:sz w:val="20"/>
                  <w:szCs w:val="20"/>
                  <w:lang w:val="nl-NL"/>
                </w:rPr>
                <w:t>VERZENDING</w:t>
              </w:r>
            </w:ins>
            <w:ins w:id="3555" w:author="Arjan" w:date="2014-10-06T16:33:00Z">
              <w:r w:rsidRPr="005561F3">
                <w:rPr>
                  <w:rFonts w:ascii="Arial" w:eastAsia="Times New Roman" w:hAnsi="Arial" w:cs="Arial"/>
                  <w:color w:val="000000"/>
                  <w:sz w:val="20"/>
                  <w:szCs w:val="20"/>
                  <w:lang w:val="nl-NL"/>
                </w:rPr>
                <w:t xml:space="preserve"> met als afwijkend binnenlands correspondentieadres ADRESSEERBAAR OBJECT AANDUIDING</w:t>
              </w:r>
            </w:ins>
          </w:p>
        </w:tc>
      </w:tr>
      <w:tr w:rsidR="00542B5B" w14:paraId="7843994D" w14:textId="77777777" w:rsidTr="0057620D">
        <w:trPr>
          <w:cantSplit/>
          <w:ins w:id="3556" w:author="Arjan" w:date="2014-10-06T16:33:00Z"/>
        </w:trPr>
        <w:tc>
          <w:tcPr>
            <w:tcW w:w="2808" w:type="dxa"/>
            <w:shd w:val="clear" w:color="auto" w:fill="auto"/>
          </w:tcPr>
          <w:p w14:paraId="35F2FB5E" w14:textId="77777777" w:rsidR="00542B5B" w:rsidRPr="00542B5B" w:rsidRDefault="00542B5B" w:rsidP="00542B5B">
            <w:pPr>
              <w:autoSpaceDE w:val="0"/>
              <w:autoSpaceDN w:val="0"/>
              <w:adjustRightInd w:val="0"/>
              <w:spacing w:after="0" w:line="240" w:lineRule="auto"/>
              <w:rPr>
                <w:ins w:id="3557" w:author="Arjan" w:date="2014-10-06T16:33:00Z"/>
                <w:rFonts w:ascii="Arial" w:eastAsia="Times New Roman" w:hAnsi="Arial" w:cs="Arial"/>
                <w:b/>
                <w:bCs/>
                <w:color w:val="000000"/>
                <w:sz w:val="20"/>
                <w:szCs w:val="20"/>
              </w:rPr>
            </w:pPr>
            <w:ins w:id="3558" w:author="Arjan" w:date="2014-10-06T16:33:00Z">
              <w:r w:rsidRPr="00542B5B">
                <w:rPr>
                  <w:rFonts w:ascii="Arial" w:eastAsia="Times New Roman" w:hAnsi="Arial" w:cs="Arial"/>
                  <w:b/>
                  <w:bCs/>
                  <w:color w:val="000000"/>
                  <w:sz w:val="20"/>
                  <w:szCs w:val="20"/>
                </w:rPr>
                <w:t>Herkomst relatiesoort</w:t>
              </w:r>
            </w:ins>
          </w:p>
        </w:tc>
        <w:tc>
          <w:tcPr>
            <w:tcW w:w="6120" w:type="dxa"/>
            <w:shd w:val="clear" w:color="auto" w:fill="auto"/>
          </w:tcPr>
          <w:p w14:paraId="45A223C8" w14:textId="77777777" w:rsidR="00542B5B" w:rsidRPr="00542B5B" w:rsidRDefault="00542B5B" w:rsidP="00542B5B">
            <w:pPr>
              <w:autoSpaceDE w:val="0"/>
              <w:autoSpaceDN w:val="0"/>
              <w:adjustRightInd w:val="0"/>
              <w:spacing w:after="0" w:line="240" w:lineRule="auto"/>
              <w:rPr>
                <w:ins w:id="3559" w:author="Arjan" w:date="2014-10-06T16:33:00Z"/>
                <w:rFonts w:ascii="Arial" w:eastAsia="Times New Roman" w:hAnsi="Arial" w:cs="Arial"/>
                <w:color w:val="000000"/>
                <w:sz w:val="20"/>
                <w:szCs w:val="20"/>
              </w:rPr>
            </w:pPr>
            <w:ins w:id="3560" w:author="Arjan" w:date="2014-10-06T16:33:00Z">
              <w:r w:rsidRPr="00542B5B">
                <w:rPr>
                  <w:rFonts w:ascii="Arial" w:eastAsia="Times New Roman" w:hAnsi="Arial" w:cs="Arial"/>
                  <w:color w:val="000000"/>
                  <w:sz w:val="20"/>
                  <w:szCs w:val="20"/>
                </w:rPr>
                <w:t>KING</w:t>
              </w:r>
            </w:ins>
          </w:p>
        </w:tc>
      </w:tr>
      <w:tr w:rsidR="00542B5B" w14:paraId="72801DBB" w14:textId="77777777" w:rsidTr="0057620D">
        <w:trPr>
          <w:cantSplit/>
          <w:ins w:id="3561" w:author="Arjan" w:date="2014-10-06T16:33:00Z"/>
        </w:trPr>
        <w:tc>
          <w:tcPr>
            <w:tcW w:w="2808" w:type="dxa"/>
            <w:shd w:val="clear" w:color="auto" w:fill="auto"/>
          </w:tcPr>
          <w:p w14:paraId="545D2385" w14:textId="77777777" w:rsidR="00542B5B" w:rsidRPr="00542B5B" w:rsidRDefault="00542B5B" w:rsidP="00542B5B">
            <w:pPr>
              <w:autoSpaceDE w:val="0"/>
              <w:autoSpaceDN w:val="0"/>
              <w:adjustRightInd w:val="0"/>
              <w:spacing w:after="0" w:line="240" w:lineRule="auto"/>
              <w:rPr>
                <w:ins w:id="3562" w:author="Arjan" w:date="2014-10-06T16:33:00Z"/>
                <w:rFonts w:ascii="Arial" w:eastAsia="Times New Roman" w:hAnsi="Arial" w:cs="Arial"/>
                <w:b/>
                <w:bCs/>
                <w:color w:val="000000"/>
                <w:sz w:val="20"/>
                <w:szCs w:val="20"/>
              </w:rPr>
            </w:pPr>
            <w:ins w:id="3563" w:author="Arjan" w:date="2014-10-06T16:33:00Z">
              <w:r w:rsidRPr="00542B5B">
                <w:rPr>
                  <w:rFonts w:ascii="Arial" w:eastAsia="Times New Roman" w:hAnsi="Arial" w:cs="Arial"/>
                  <w:b/>
                  <w:bCs/>
                  <w:color w:val="000000"/>
                  <w:sz w:val="20"/>
                  <w:szCs w:val="20"/>
                </w:rPr>
                <w:t xml:space="preserve">Code relatiesoort </w:t>
              </w:r>
            </w:ins>
          </w:p>
        </w:tc>
        <w:tc>
          <w:tcPr>
            <w:tcW w:w="6120" w:type="dxa"/>
            <w:shd w:val="clear" w:color="auto" w:fill="auto"/>
          </w:tcPr>
          <w:p w14:paraId="14288B99" w14:textId="77777777" w:rsidR="00542B5B" w:rsidRPr="00542B5B" w:rsidRDefault="00542B5B" w:rsidP="00542B5B">
            <w:pPr>
              <w:autoSpaceDE w:val="0"/>
              <w:autoSpaceDN w:val="0"/>
              <w:adjustRightInd w:val="0"/>
              <w:spacing w:after="0" w:line="240" w:lineRule="auto"/>
              <w:rPr>
                <w:ins w:id="3564" w:author="Arjan" w:date="2014-10-06T16:33:00Z"/>
                <w:rFonts w:ascii="Arial" w:eastAsia="Times New Roman" w:hAnsi="Arial" w:cs="Arial"/>
                <w:color w:val="000000"/>
                <w:sz w:val="20"/>
                <w:szCs w:val="20"/>
              </w:rPr>
            </w:pPr>
          </w:p>
        </w:tc>
      </w:tr>
      <w:tr w:rsidR="00542B5B" w:rsidRPr="005C14BE" w14:paraId="65DBBD7A" w14:textId="77777777" w:rsidTr="0057620D">
        <w:trPr>
          <w:cantSplit/>
          <w:ins w:id="3565" w:author="Arjan" w:date="2014-10-06T16:33:00Z"/>
        </w:trPr>
        <w:tc>
          <w:tcPr>
            <w:tcW w:w="2808" w:type="dxa"/>
            <w:shd w:val="clear" w:color="auto" w:fill="auto"/>
          </w:tcPr>
          <w:p w14:paraId="38019522" w14:textId="77777777" w:rsidR="00542B5B" w:rsidRPr="00542B5B" w:rsidRDefault="00542B5B" w:rsidP="00542B5B">
            <w:pPr>
              <w:autoSpaceDE w:val="0"/>
              <w:autoSpaceDN w:val="0"/>
              <w:adjustRightInd w:val="0"/>
              <w:spacing w:after="0" w:line="240" w:lineRule="auto"/>
              <w:rPr>
                <w:ins w:id="3566" w:author="Arjan" w:date="2014-10-06T16:33:00Z"/>
                <w:rFonts w:ascii="Arial" w:eastAsia="Times New Roman" w:hAnsi="Arial" w:cs="Arial"/>
                <w:b/>
                <w:bCs/>
                <w:color w:val="000000"/>
                <w:sz w:val="20"/>
                <w:szCs w:val="20"/>
              </w:rPr>
            </w:pPr>
            <w:ins w:id="3567" w:author="Arjan" w:date="2014-10-06T16:33:00Z">
              <w:r w:rsidRPr="00542B5B">
                <w:rPr>
                  <w:rFonts w:ascii="Arial" w:eastAsia="Times New Roman" w:hAnsi="Arial" w:cs="Arial"/>
                  <w:b/>
                  <w:bCs/>
                  <w:color w:val="000000"/>
                  <w:sz w:val="20"/>
                  <w:szCs w:val="20"/>
                </w:rPr>
                <w:t>Definitie relatiesoort</w:t>
              </w:r>
            </w:ins>
          </w:p>
        </w:tc>
        <w:tc>
          <w:tcPr>
            <w:tcW w:w="6120" w:type="dxa"/>
            <w:shd w:val="clear" w:color="auto" w:fill="auto"/>
          </w:tcPr>
          <w:p w14:paraId="2FC2F91E" w14:textId="77777777" w:rsidR="00542B5B" w:rsidRPr="005561F3" w:rsidRDefault="00542B5B" w:rsidP="00604808">
            <w:pPr>
              <w:autoSpaceDE w:val="0"/>
              <w:autoSpaceDN w:val="0"/>
              <w:adjustRightInd w:val="0"/>
              <w:spacing w:after="0" w:line="240" w:lineRule="auto"/>
              <w:rPr>
                <w:ins w:id="3568" w:author="Arjan" w:date="2014-10-06T16:33:00Z"/>
                <w:rFonts w:ascii="Arial" w:eastAsia="Times New Roman" w:hAnsi="Arial" w:cs="Arial"/>
                <w:color w:val="000000"/>
                <w:sz w:val="20"/>
                <w:szCs w:val="20"/>
                <w:lang w:val="nl-NL"/>
              </w:rPr>
            </w:pPr>
            <w:ins w:id="3569" w:author="Arjan" w:date="2014-10-06T16:33:00Z">
              <w:r w:rsidRPr="005561F3">
                <w:rPr>
                  <w:rFonts w:ascii="Arial" w:eastAsia="Times New Roman" w:hAnsi="Arial" w:cs="Arial"/>
                  <w:color w:val="000000"/>
                  <w:sz w:val="20"/>
                  <w:szCs w:val="20"/>
                  <w:lang w:val="nl-NL"/>
                </w:rPr>
                <w:t xml:space="preserve">Het </w:t>
              </w:r>
            </w:ins>
            <w:ins w:id="3570" w:author="Arjan" w:date="2014-10-06T16:50:00Z">
              <w:r w:rsidR="00604808" w:rsidRPr="005561F3">
                <w:rPr>
                  <w:rFonts w:ascii="Arial" w:eastAsia="Times New Roman" w:hAnsi="Arial" w:cs="Arial"/>
                  <w:color w:val="000000"/>
                  <w:sz w:val="20"/>
                  <w:szCs w:val="20"/>
                  <w:lang w:val="nl-NL"/>
                </w:rPr>
                <w:t xml:space="preserve">binnenlands </w:t>
              </w:r>
            </w:ins>
            <w:ins w:id="3571" w:author="Arjan" w:date="2014-10-06T16:49:00Z">
              <w:r w:rsidR="00604808" w:rsidRPr="005561F3">
                <w:rPr>
                  <w:rFonts w:ascii="Arial" w:eastAsia="Times New Roman" w:hAnsi="Arial" w:cs="Arial"/>
                  <w:color w:val="000000"/>
                  <w:sz w:val="20"/>
                  <w:szCs w:val="20"/>
                  <w:lang w:val="nl-NL"/>
                </w:rPr>
                <w:t>correspondentie</w:t>
              </w:r>
            </w:ins>
            <w:ins w:id="3572" w:author="Arjan" w:date="2014-10-06T16:33:00Z">
              <w:r w:rsidRPr="005561F3">
                <w:rPr>
                  <w:rFonts w:ascii="Arial" w:eastAsia="Times New Roman" w:hAnsi="Arial" w:cs="Arial"/>
                  <w:color w:val="000000"/>
                  <w:sz w:val="20"/>
                  <w:szCs w:val="20"/>
                  <w:lang w:val="nl-NL"/>
                </w:rPr>
                <w:t xml:space="preserve">adres </w:t>
              </w:r>
            </w:ins>
            <w:ins w:id="3573" w:author="Arjan" w:date="2014-10-06T16:48:00Z">
              <w:r w:rsidR="00604808" w:rsidRPr="005561F3">
                <w:rPr>
                  <w:rFonts w:ascii="Arial" w:eastAsia="Times New Roman" w:hAnsi="Arial" w:cs="Arial"/>
                  <w:color w:val="000000"/>
                  <w:sz w:val="20"/>
                  <w:szCs w:val="20"/>
                  <w:lang w:val="nl-NL"/>
                </w:rPr>
                <w:t>van de</w:t>
              </w:r>
            </w:ins>
            <w:ins w:id="3574" w:author="Arjan" w:date="2014-10-06T16:33:00Z">
              <w:r w:rsidRPr="005561F3">
                <w:rPr>
                  <w:rFonts w:ascii="Arial" w:eastAsia="Times New Roman" w:hAnsi="Arial" w:cs="Arial"/>
                  <w:color w:val="000000"/>
                  <w:sz w:val="20"/>
                  <w:szCs w:val="20"/>
                  <w:lang w:val="nl-NL"/>
                </w:rPr>
                <w:t xml:space="preserve"> BETROKKENE</w:t>
              </w:r>
            </w:ins>
            <w:ins w:id="3575" w:author="Arjan" w:date="2014-10-06T16:49:00Z">
              <w:r w:rsidR="00604808" w:rsidRPr="005561F3">
                <w:rPr>
                  <w:rFonts w:ascii="Arial" w:eastAsia="Times New Roman" w:hAnsi="Arial" w:cs="Arial"/>
                  <w:color w:val="000000"/>
                  <w:sz w:val="20"/>
                  <w:szCs w:val="20"/>
                  <w:lang w:val="nl-NL"/>
                </w:rPr>
                <w:t>,</w:t>
              </w:r>
            </w:ins>
            <w:ins w:id="3576" w:author="Arjan" w:date="2014-10-06T16:48:00Z">
              <w:r w:rsidR="00604808" w:rsidRPr="005561F3">
                <w:rPr>
                  <w:rFonts w:ascii="Arial" w:eastAsia="Times New Roman" w:hAnsi="Arial" w:cs="Arial"/>
                  <w:color w:val="000000"/>
                  <w:sz w:val="20"/>
                  <w:szCs w:val="20"/>
                  <w:lang w:val="nl-NL"/>
                </w:rPr>
                <w:t xml:space="preserve"> zijnde afzender of geadresseerde</w:t>
              </w:r>
            </w:ins>
            <w:ins w:id="3577" w:author="Arjan" w:date="2014-10-06T16:49:00Z">
              <w:r w:rsidR="00604808" w:rsidRPr="005561F3">
                <w:rPr>
                  <w:rFonts w:ascii="Arial" w:eastAsia="Times New Roman" w:hAnsi="Arial" w:cs="Arial"/>
                  <w:color w:val="000000"/>
                  <w:sz w:val="20"/>
                  <w:szCs w:val="20"/>
                  <w:lang w:val="nl-NL"/>
                </w:rPr>
                <w:t>, zoals verneld in het ontvangen of verzonden INFORMATIEOBJECT</w:t>
              </w:r>
            </w:ins>
            <w:ins w:id="3578" w:author="Arjan" w:date="2014-10-06T16:33:00Z">
              <w:r w:rsidRPr="005561F3">
                <w:rPr>
                  <w:rFonts w:ascii="Arial" w:eastAsia="Times New Roman" w:hAnsi="Arial" w:cs="Arial"/>
                  <w:color w:val="000000"/>
                  <w:sz w:val="20"/>
                  <w:szCs w:val="20"/>
                  <w:lang w:val="nl-NL"/>
                </w:rPr>
                <w:t xml:space="preserve"> indien dat afwijkt van het reguliere binnenlandse correspondentieadres van BETROKKENE, en dat gevormd wordt door de combinatie van de ADRESSEERBAAR OBJECT AANDUIDING met  de bijbehorende OPENBARE RUIMTE en WOONPLAATS.</w:t>
              </w:r>
            </w:ins>
          </w:p>
        </w:tc>
      </w:tr>
      <w:tr w:rsidR="00542B5B" w14:paraId="2F4AEC4B" w14:textId="77777777" w:rsidTr="0057620D">
        <w:trPr>
          <w:cantSplit/>
          <w:ins w:id="3579" w:author="Arjan" w:date="2014-10-06T16:33:00Z"/>
        </w:trPr>
        <w:tc>
          <w:tcPr>
            <w:tcW w:w="2808" w:type="dxa"/>
            <w:shd w:val="clear" w:color="auto" w:fill="auto"/>
          </w:tcPr>
          <w:p w14:paraId="3A00D965" w14:textId="77777777" w:rsidR="00542B5B" w:rsidRPr="00542B5B" w:rsidRDefault="00542B5B" w:rsidP="00542B5B">
            <w:pPr>
              <w:autoSpaceDE w:val="0"/>
              <w:autoSpaceDN w:val="0"/>
              <w:adjustRightInd w:val="0"/>
              <w:spacing w:after="0" w:line="240" w:lineRule="auto"/>
              <w:rPr>
                <w:ins w:id="3580" w:author="Arjan" w:date="2014-10-06T16:33:00Z"/>
                <w:rFonts w:ascii="Arial" w:eastAsia="Times New Roman" w:hAnsi="Arial" w:cs="Arial"/>
                <w:b/>
                <w:bCs/>
                <w:color w:val="000000"/>
                <w:sz w:val="20"/>
                <w:szCs w:val="20"/>
              </w:rPr>
            </w:pPr>
            <w:ins w:id="3581" w:author="Arjan" w:date="2014-10-06T16:33:00Z">
              <w:r w:rsidRPr="00542B5B">
                <w:rPr>
                  <w:rFonts w:ascii="Arial" w:eastAsia="Times New Roman" w:hAnsi="Arial" w:cs="Arial"/>
                  <w:b/>
                  <w:bCs/>
                  <w:color w:val="000000"/>
                  <w:sz w:val="20"/>
                  <w:szCs w:val="20"/>
                </w:rPr>
                <w:t>Herkomst definitie relatiesoort</w:t>
              </w:r>
            </w:ins>
          </w:p>
        </w:tc>
        <w:tc>
          <w:tcPr>
            <w:tcW w:w="6120" w:type="dxa"/>
            <w:shd w:val="clear" w:color="auto" w:fill="auto"/>
          </w:tcPr>
          <w:p w14:paraId="4DA0DCFE" w14:textId="77777777" w:rsidR="00542B5B" w:rsidRPr="00542B5B" w:rsidRDefault="00542B5B" w:rsidP="00542B5B">
            <w:pPr>
              <w:autoSpaceDE w:val="0"/>
              <w:autoSpaceDN w:val="0"/>
              <w:adjustRightInd w:val="0"/>
              <w:spacing w:after="0" w:line="240" w:lineRule="auto"/>
              <w:rPr>
                <w:ins w:id="3582" w:author="Arjan" w:date="2014-10-06T16:33:00Z"/>
                <w:rFonts w:ascii="Arial" w:eastAsia="Times New Roman" w:hAnsi="Arial" w:cs="Arial"/>
                <w:color w:val="000000"/>
                <w:sz w:val="20"/>
                <w:szCs w:val="20"/>
              </w:rPr>
            </w:pPr>
            <w:ins w:id="3583" w:author="Arjan" w:date="2014-10-06T16:33:00Z">
              <w:r w:rsidRPr="00542B5B">
                <w:rPr>
                  <w:rFonts w:ascii="Arial" w:eastAsia="Times New Roman" w:hAnsi="Arial" w:cs="Arial"/>
                  <w:color w:val="000000"/>
                  <w:sz w:val="20"/>
                  <w:szCs w:val="20"/>
                </w:rPr>
                <w:t>KING</w:t>
              </w:r>
            </w:ins>
          </w:p>
        </w:tc>
      </w:tr>
      <w:tr w:rsidR="00542B5B" w14:paraId="600DCE2F" w14:textId="77777777" w:rsidTr="0057620D">
        <w:trPr>
          <w:cantSplit/>
          <w:ins w:id="3584" w:author="Arjan" w:date="2014-10-06T16:33:00Z"/>
        </w:trPr>
        <w:tc>
          <w:tcPr>
            <w:tcW w:w="2808" w:type="dxa"/>
            <w:shd w:val="clear" w:color="auto" w:fill="auto"/>
          </w:tcPr>
          <w:p w14:paraId="6857C1ED" w14:textId="77777777" w:rsidR="00542B5B" w:rsidRPr="00542B5B" w:rsidRDefault="00542B5B" w:rsidP="00542B5B">
            <w:pPr>
              <w:autoSpaceDE w:val="0"/>
              <w:autoSpaceDN w:val="0"/>
              <w:adjustRightInd w:val="0"/>
              <w:spacing w:after="0" w:line="240" w:lineRule="auto"/>
              <w:rPr>
                <w:ins w:id="3585" w:author="Arjan" w:date="2014-10-06T16:33:00Z"/>
                <w:rFonts w:ascii="Arial" w:eastAsia="Times New Roman" w:hAnsi="Arial" w:cs="Arial"/>
                <w:b/>
                <w:bCs/>
                <w:color w:val="000000"/>
                <w:sz w:val="20"/>
                <w:szCs w:val="20"/>
              </w:rPr>
            </w:pPr>
            <w:ins w:id="3586" w:author="Arjan" w:date="2014-10-06T16:33:00Z">
              <w:r w:rsidRPr="00542B5B">
                <w:rPr>
                  <w:rFonts w:ascii="Arial" w:eastAsia="Times New Roman" w:hAnsi="Arial" w:cs="Arial"/>
                  <w:b/>
                  <w:bCs/>
                  <w:color w:val="000000"/>
                  <w:sz w:val="20"/>
                  <w:szCs w:val="20"/>
                </w:rPr>
                <w:t>Datum opname relatiesoort</w:t>
              </w:r>
            </w:ins>
          </w:p>
        </w:tc>
        <w:tc>
          <w:tcPr>
            <w:tcW w:w="6120" w:type="dxa"/>
            <w:shd w:val="clear" w:color="auto" w:fill="auto"/>
          </w:tcPr>
          <w:p w14:paraId="09B78249" w14:textId="77777777" w:rsidR="00542B5B" w:rsidRPr="00542B5B" w:rsidRDefault="00542B5B" w:rsidP="00604808">
            <w:pPr>
              <w:autoSpaceDE w:val="0"/>
              <w:autoSpaceDN w:val="0"/>
              <w:adjustRightInd w:val="0"/>
              <w:spacing w:after="0" w:line="240" w:lineRule="auto"/>
              <w:rPr>
                <w:ins w:id="3587" w:author="Arjan" w:date="2014-10-06T16:33:00Z"/>
                <w:rFonts w:ascii="Arial" w:eastAsia="Times New Roman" w:hAnsi="Arial" w:cs="Arial"/>
                <w:color w:val="000000"/>
                <w:sz w:val="20"/>
                <w:szCs w:val="20"/>
              </w:rPr>
            </w:pPr>
            <w:ins w:id="3588" w:author="Arjan" w:date="2014-10-06T16:33:00Z">
              <w:r w:rsidRPr="00542B5B">
                <w:rPr>
                  <w:rFonts w:ascii="Arial" w:eastAsia="Times New Roman" w:hAnsi="Arial" w:cs="Arial"/>
                  <w:color w:val="000000"/>
                  <w:sz w:val="20"/>
                  <w:szCs w:val="20"/>
                </w:rPr>
                <w:t xml:space="preserve">1 </w:t>
              </w:r>
            </w:ins>
            <w:ins w:id="3589" w:author="Arjan" w:date="2014-10-06T16:46:00Z">
              <w:r w:rsidR="00604808">
                <w:rPr>
                  <w:rFonts w:ascii="Arial" w:eastAsia="Times New Roman" w:hAnsi="Arial" w:cs="Arial"/>
                  <w:color w:val="000000"/>
                  <w:sz w:val="20"/>
                  <w:szCs w:val="20"/>
                </w:rPr>
                <w:t>september</w:t>
              </w:r>
            </w:ins>
            <w:ins w:id="3590" w:author="Arjan" w:date="2014-10-06T16:47:00Z">
              <w:r w:rsidR="00604808">
                <w:rPr>
                  <w:rFonts w:ascii="Arial" w:eastAsia="Times New Roman" w:hAnsi="Arial" w:cs="Arial"/>
                  <w:color w:val="000000"/>
                  <w:sz w:val="20"/>
                  <w:szCs w:val="20"/>
                </w:rPr>
                <w:t xml:space="preserve"> 2014</w:t>
              </w:r>
            </w:ins>
          </w:p>
        </w:tc>
      </w:tr>
      <w:tr w:rsidR="00542B5B" w:rsidRPr="005C14BE" w14:paraId="4128AECC" w14:textId="77777777" w:rsidTr="0057620D">
        <w:trPr>
          <w:cantSplit/>
          <w:ins w:id="3591" w:author="Arjan" w:date="2014-10-06T16:33:00Z"/>
        </w:trPr>
        <w:tc>
          <w:tcPr>
            <w:tcW w:w="2808" w:type="dxa"/>
            <w:shd w:val="clear" w:color="auto" w:fill="auto"/>
          </w:tcPr>
          <w:p w14:paraId="0CABCC9A" w14:textId="77777777" w:rsidR="00542B5B" w:rsidRPr="00542B5B" w:rsidRDefault="00542B5B" w:rsidP="00542B5B">
            <w:pPr>
              <w:autoSpaceDE w:val="0"/>
              <w:autoSpaceDN w:val="0"/>
              <w:adjustRightInd w:val="0"/>
              <w:spacing w:after="0" w:line="240" w:lineRule="auto"/>
              <w:rPr>
                <w:ins w:id="3592" w:author="Arjan" w:date="2014-10-06T16:33:00Z"/>
                <w:rFonts w:ascii="Arial" w:eastAsia="Times New Roman" w:hAnsi="Arial" w:cs="Arial"/>
                <w:b/>
                <w:bCs/>
                <w:color w:val="000000"/>
                <w:sz w:val="20"/>
                <w:szCs w:val="20"/>
              </w:rPr>
            </w:pPr>
            <w:ins w:id="3593" w:author="Arjan" w:date="2014-10-06T16:33:00Z">
              <w:r w:rsidRPr="00542B5B">
                <w:rPr>
                  <w:rFonts w:ascii="Arial" w:eastAsia="Times New Roman" w:hAnsi="Arial" w:cs="Arial"/>
                  <w:b/>
                  <w:bCs/>
                  <w:color w:val="000000"/>
                  <w:sz w:val="20"/>
                  <w:szCs w:val="20"/>
                </w:rPr>
                <w:lastRenderedPageBreak/>
                <w:t>Toelichting relatiesoort</w:t>
              </w:r>
            </w:ins>
          </w:p>
        </w:tc>
        <w:tc>
          <w:tcPr>
            <w:tcW w:w="6120" w:type="dxa"/>
            <w:shd w:val="clear" w:color="auto" w:fill="auto"/>
          </w:tcPr>
          <w:p w14:paraId="35D4D629" w14:textId="77777777" w:rsidR="0057620D" w:rsidRPr="005561F3" w:rsidRDefault="0057620D" w:rsidP="0057620D">
            <w:pPr>
              <w:autoSpaceDE w:val="0"/>
              <w:autoSpaceDN w:val="0"/>
              <w:adjustRightInd w:val="0"/>
              <w:spacing w:after="0" w:line="240" w:lineRule="auto"/>
              <w:rPr>
                <w:ins w:id="3594" w:author="Arjan" w:date="2014-10-06T16:33:00Z"/>
                <w:rFonts w:ascii="Arial" w:eastAsia="Times New Roman" w:hAnsi="Arial" w:cs="Arial"/>
                <w:color w:val="000000"/>
                <w:sz w:val="20"/>
                <w:szCs w:val="20"/>
                <w:lang w:val="nl-NL"/>
              </w:rPr>
            </w:pPr>
            <w:ins w:id="3595" w:author="Arjan" w:date="2014-10-07T16:08:00Z">
              <w:r w:rsidRPr="005561F3">
                <w:rPr>
                  <w:rFonts w:ascii="Arial" w:eastAsia="Times New Roman" w:hAnsi="Arial" w:cs="Arial"/>
                  <w:color w:val="000000"/>
                  <w:sz w:val="20"/>
                  <w:szCs w:val="20"/>
                  <w:lang w:val="nl-NL"/>
                </w:rPr>
                <w:t xml:space="preserve">Het gaat hier om het correspondentieadres, zoals vermeld in het ontvangen of verzonden INFORMATIEOBJECT, indien dit een </w:t>
              </w:r>
            </w:ins>
            <w:ins w:id="3596" w:author="Arjan" w:date="2014-10-07T16:09:00Z">
              <w:r w:rsidRPr="005561F3">
                <w:rPr>
                  <w:rFonts w:ascii="Arial" w:eastAsia="Times New Roman" w:hAnsi="Arial" w:cs="Arial"/>
                  <w:color w:val="000000"/>
                  <w:sz w:val="20"/>
                  <w:szCs w:val="20"/>
                  <w:lang w:val="nl-NL"/>
                </w:rPr>
                <w:t xml:space="preserve">binnenlands </w:t>
              </w:r>
            </w:ins>
            <w:ins w:id="3597" w:author="Arjan" w:date="2014-10-07T16:08:00Z">
              <w:r w:rsidRPr="005561F3">
                <w:rPr>
                  <w:rFonts w:ascii="Arial" w:eastAsia="Times New Roman" w:hAnsi="Arial" w:cs="Arial"/>
                  <w:color w:val="000000"/>
                  <w:sz w:val="20"/>
                  <w:szCs w:val="20"/>
                  <w:lang w:val="nl-NL"/>
                </w:rPr>
                <w:t>adres betreft</w:t>
              </w:r>
            </w:ins>
            <w:ins w:id="3598" w:author="Arjan" w:date="2014-10-07T16:10:00Z">
              <w:r w:rsidRPr="005561F3">
                <w:rPr>
                  <w:rFonts w:ascii="Arial" w:eastAsia="Times New Roman" w:hAnsi="Arial" w:cs="Arial"/>
                  <w:color w:val="000000"/>
                  <w:sz w:val="20"/>
                  <w:szCs w:val="20"/>
                  <w:lang w:val="nl-NL"/>
                </w:rPr>
                <w:t>, geen postadres zijnde,</w:t>
              </w:r>
            </w:ins>
            <w:ins w:id="3599" w:author="Arjan" w:date="2014-10-07T16:08:00Z">
              <w:r w:rsidRPr="005561F3">
                <w:rPr>
                  <w:rFonts w:ascii="Arial" w:eastAsia="Times New Roman" w:hAnsi="Arial" w:cs="Arial"/>
                  <w:color w:val="000000"/>
                  <w:sz w:val="20"/>
                  <w:szCs w:val="20"/>
                  <w:lang w:val="nl-NL"/>
                </w:rPr>
                <w:t>en afwijkt van het correspondentieadres zoals dat van BETROKKENE bekend is.</w:t>
              </w:r>
            </w:ins>
          </w:p>
        </w:tc>
      </w:tr>
      <w:tr w:rsidR="00542B5B" w14:paraId="68ED858E" w14:textId="77777777" w:rsidTr="0057620D">
        <w:trPr>
          <w:cantSplit/>
          <w:ins w:id="3600" w:author="Arjan" w:date="2014-10-06T16:33:00Z"/>
        </w:trPr>
        <w:tc>
          <w:tcPr>
            <w:tcW w:w="2808" w:type="dxa"/>
            <w:shd w:val="clear" w:color="auto" w:fill="auto"/>
          </w:tcPr>
          <w:p w14:paraId="50C6A206" w14:textId="77777777" w:rsidR="00542B5B" w:rsidRPr="00542B5B" w:rsidRDefault="00542B5B" w:rsidP="00542B5B">
            <w:pPr>
              <w:autoSpaceDE w:val="0"/>
              <w:autoSpaceDN w:val="0"/>
              <w:adjustRightInd w:val="0"/>
              <w:spacing w:after="0" w:line="240" w:lineRule="auto"/>
              <w:rPr>
                <w:ins w:id="3601" w:author="Arjan" w:date="2014-10-06T16:33:00Z"/>
                <w:rFonts w:ascii="Arial" w:eastAsia="Times New Roman" w:hAnsi="Arial" w:cs="Arial"/>
                <w:b/>
                <w:bCs/>
                <w:color w:val="000000"/>
                <w:sz w:val="20"/>
                <w:szCs w:val="20"/>
              </w:rPr>
            </w:pPr>
            <w:ins w:id="3602" w:author="Arjan" w:date="2014-10-06T16:33:00Z">
              <w:r w:rsidRPr="00542B5B">
                <w:rPr>
                  <w:rFonts w:ascii="Arial" w:eastAsia="Times New Roman" w:hAnsi="Arial" w:cs="Arial"/>
                  <w:b/>
                  <w:bCs/>
                  <w:color w:val="000000"/>
                  <w:sz w:val="20"/>
                  <w:szCs w:val="20"/>
                </w:rPr>
                <w:t>Indicatie materiële historie</w:t>
              </w:r>
            </w:ins>
          </w:p>
        </w:tc>
        <w:tc>
          <w:tcPr>
            <w:tcW w:w="6120" w:type="dxa"/>
            <w:shd w:val="clear" w:color="auto" w:fill="auto"/>
          </w:tcPr>
          <w:p w14:paraId="6F4298D1" w14:textId="77777777" w:rsidR="00542B5B" w:rsidRPr="00542B5B" w:rsidRDefault="00542B5B" w:rsidP="00542B5B">
            <w:pPr>
              <w:autoSpaceDE w:val="0"/>
              <w:autoSpaceDN w:val="0"/>
              <w:adjustRightInd w:val="0"/>
              <w:spacing w:after="0" w:line="240" w:lineRule="auto"/>
              <w:rPr>
                <w:ins w:id="3603" w:author="Arjan" w:date="2014-10-06T16:33:00Z"/>
                <w:rFonts w:ascii="Arial" w:eastAsia="Times New Roman" w:hAnsi="Arial" w:cs="Arial"/>
                <w:color w:val="000000"/>
                <w:sz w:val="20"/>
                <w:szCs w:val="20"/>
              </w:rPr>
            </w:pPr>
            <w:ins w:id="3604" w:author="Arjan" w:date="2014-10-06T16:33:00Z">
              <w:r w:rsidRPr="00542B5B">
                <w:rPr>
                  <w:rFonts w:ascii="Arial" w:eastAsia="Times New Roman" w:hAnsi="Arial" w:cs="Arial"/>
                  <w:color w:val="000000"/>
                  <w:sz w:val="20"/>
                  <w:szCs w:val="20"/>
                </w:rPr>
                <w:t>Nee</w:t>
              </w:r>
            </w:ins>
          </w:p>
        </w:tc>
      </w:tr>
      <w:tr w:rsidR="00542B5B" w14:paraId="6F4B6DCE" w14:textId="77777777" w:rsidTr="0057620D">
        <w:trPr>
          <w:cantSplit/>
          <w:ins w:id="3605" w:author="Arjan" w:date="2014-10-06T16:33:00Z"/>
        </w:trPr>
        <w:tc>
          <w:tcPr>
            <w:tcW w:w="2808" w:type="dxa"/>
            <w:shd w:val="clear" w:color="auto" w:fill="auto"/>
          </w:tcPr>
          <w:p w14:paraId="7B298DB2" w14:textId="77777777" w:rsidR="00542B5B" w:rsidRPr="00542B5B" w:rsidRDefault="00542B5B" w:rsidP="00542B5B">
            <w:pPr>
              <w:autoSpaceDE w:val="0"/>
              <w:autoSpaceDN w:val="0"/>
              <w:adjustRightInd w:val="0"/>
              <w:spacing w:after="0" w:line="240" w:lineRule="auto"/>
              <w:rPr>
                <w:ins w:id="3606" w:author="Arjan" w:date="2014-10-06T16:33:00Z"/>
                <w:rFonts w:ascii="Arial" w:eastAsia="Times New Roman" w:hAnsi="Arial" w:cs="Arial"/>
                <w:b/>
                <w:bCs/>
                <w:color w:val="000000"/>
                <w:sz w:val="20"/>
                <w:szCs w:val="20"/>
              </w:rPr>
            </w:pPr>
            <w:ins w:id="3607" w:author="Arjan" w:date="2014-10-06T16:33:00Z">
              <w:r w:rsidRPr="00542B5B">
                <w:rPr>
                  <w:rFonts w:ascii="Arial" w:eastAsia="Times New Roman" w:hAnsi="Arial" w:cs="Arial"/>
                  <w:b/>
                  <w:bCs/>
                  <w:color w:val="000000"/>
                  <w:sz w:val="20"/>
                  <w:szCs w:val="20"/>
                </w:rPr>
                <w:t>Indicatie formele historie</w:t>
              </w:r>
            </w:ins>
          </w:p>
        </w:tc>
        <w:tc>
          <w:tcPr>
            <w:tcW w:w="6120" w:type="dxa"/>
            <w:shd w:val="clear" w:color="auto" w:fill="auto"/>
          </w:tcPr>
          <w:p w14:paraId="042DE233" w14:textId="77777777" w:rsidR="00542B5B" w:rsidRPr="00542B5B" w:rsidRDefault="00542B5B" w:rsidP="00542B5B">
            <w:pPr>
              <w:autoSpaceDE w:val="0"/>
              <w:autoSpaceDN w:val="0"/>
              <w:adjustRightInd w:val="0"/>
              <w:spacing w:after="0" w:line="240" w:lineRule="auto"/>
              <w:rPr>
                <w:ins w:id="3608" w:author="Arjan" w:date="2014-10-06T16:33:00Z"/>
                <w:rFonts w:ascii="Arial" w:eastAsia="Times New Roman" w:hAnsi="Arial" w:cs="Arial"/>
                <w:color w:val="000000"/>
                <w:sz w:val="20"/>
                <w:szCs w:val="20"/>
              </w:rPr>
            </w:pPr>
            <w:ins w:id="3609" w:author="Arjan" w:date="2014-10-06T16:33:00Z">
              <w:r w:rsidRPr="00542B5B">
                <w:rPr>
                  <w:rFonts w:ascii="Arial" w:eastAsia="Times New Roman" w:hAnsi="Arial" w:cs="Arial"/>
                  <w:color w:val="000000"/>
                  <w:sz w:val="20"/>
                  <w:szCs w:val="20"/>
                </w:rPr>
                <w:t>Nee</w:t>
              </w:r>
            </w:ins>
          </w:p>
        </w:tc>
      </w:tr>
      <w:tr w:rsidR="00542B5B" w14:paraId="3DDE7202" w14:textId="77777777" w:rsidTr="0057620D">
        <w:trPr>
          <w:cantSplit/>
          <w:ins w:id="3610" w:author="Arjan" w:date="2014-10-06T16:33:00Z"/>
        </w:trPr>
        <w:tc>
          <w:tcPr>
            <w:tcW w:w="2808" w:type="dxa"/>
            <w:shd w:val="clear" w:color="auto" w:fill="auto"/>
          </w:tcPr>
          <w:p w14:paraId="3BC06947" w14:textId="77777777" w:rsidR="00542B5B" w:rsidRPr="00542B5B" w:rsidRDefault="00542B5B" w:rsidP="00542B5B">
            <w:pPr>
              <w:autoSpaceDE w:val="0"/>
              <w:autoSpaceDN w:val="0"/>
              <w:adjustRightInd w:val="0"/>
              <w:spacing w:after="0" w:line="240" w:lineRule="auto"/>
              <w:rPr>
                <w:ins w:id="3611" w:author="Arjan" w:date="2014-10-06T16:33:00Z"/>
                <w:rFonts w:ascii="Arial" w:eastAsia="Times New Roman" w:hAnsi="Arial" w:cs="Arial"/>
                <w:b/>
                <w:bCs/>
                <w:color w:val="000000"/>
                <w:sz w:val="20"/>
                <w:szCs w:val="20"/>
              </w:rPr>
            </w:pPr>
            <w:ins w:id="3612" w:author="Arjan" w:date="2014-10-06T16:33:00Z">
              <w:r w:rsidRPr="00542B5B">
                <w:rPr>
                  <w:rFonts w:ascii="Arial" w:eastAsia="Times New Roman" w:hAnsi="Arial" w:cs="Arial"/>
                  <w:b/>
                  <w:bCs/>
                  <w:color w:val="000000"/>
                  <w:sz w:val="20"/>
                  <w:szCs w:val="20"/>
                </w:rPr>
                <w:t>Aanduiding gebeurtenis</w:t>
              </w:r>
            </w:ins>
          </w:p>
        </w:tc>
        <w:tc>
          <w:tcPr>
            <w:tcW w:w="6120" w:type="dxa"/>
            <w:shd w:val="clear" w:color="auto" w:fill="auto"/>
          </w:tcPr>
          <w:p w14:paraId="5F93A2EE" w14:textId="77777777" w:rsidR="00542B5B" w:rsidRPr="00542B5B" w:rsidRDefault="00542B5B" w:rsidP="00542B5B">
            <w:pPr>
              <w:autoSpaceDE w:val="0"/>
              <w:autoSpaceDN w:val="0"/>
              <w:adjustRightInd w:val="0"/>
              <w:spacing w:after="0" w:line="240" w:lineRule="auto"/>
              <w:rPr>
                <w:ins w:id="3613" w:author="Arjan" w:date="2014-10-06T16:33:00Z"/>
                <w:rFonts w:ascii="Arial" w:eastAsia="Times New Roman" w:hAnsi="Arial" w:cs="Arial"/>
                <w:color w:val="000000"/>
                <w:sz w:val="20"/>
                <w:szCs w:val="20"/>
              </w:rPr>
            </w:pPr>
            <w:ins w:id="3614" w:author="Arjan" w:date="2014-10-06T16:33:00Z">
              <w:r w:rsidRPr="00542B5B">
                <w:rPr>
                  <w:rFonts w:ascii="Arial" w:eastAsia="Times New Roman" w:hAnsi="Arial" w:cs="Arial"/>
                  <w:color w:val="000000"/>
                  <w:sz w:val="20"/>
                  <w:szCs w:val="20"/>
                </w:rPr>
                <w:t>Nee</w:t>
              </w:r>
            </w:ins>
          </w:p>
        </w:tc>
      </w:tr>
      <w:tr w:rsidR="00542B5B" w14:paraId="7E0EA06E" w14:textId="77777777" w:rsidTr="0057620D">
        <w:trPr>
          <w:cantSplit/>
          <w:ins w:id="3615" w:author="Arjan" w:date="2014-10-06T16:33:00Z"/>
        </w:trPr>
        <w:tc>
          <w:tcPr>
            <w:tcW w:w="2808" w:type="dxa"/>
            <w:shd w:val="clear" w:color="auto" w:fill="auto"/>
          </w:tcPr>
          <w:p w14:paraId="19C87FA2" w14:textId="77777777" w:rsidR="00542B5B" w:rsidRPr="00542B5B" w:rsidRDefault="00542B5B" w:rsidP="00542B5B">
            <w:pPr>
              <w:autoSpaceDE w:val="0"/>
              <w:autoSpaceDN w:val="0"/>
              <w:adjustRightInd w:val="0"/>
              <w:spacing w:after="0" w:line="240" w:lineRule="auto"/>
              <w:rPr>
                <w:ins w:id="3616" w:author="Arjan" w:date="2014-10-06T16:33:00Z"/>
                <w:rFonts w:ascii="Arial" w:eastAsia="Times New Roman" w:hAnsi="Arial" w:cs="Arial"/>
                <w:b/>
                <w:bCs/>
                <w:color w:val="000000"/>
                <w:sz w:val="20"/>
                <w:szCs w:val="20"/>
              </w:rPr>
            </w:pPr>
            <w:ins w:id="3617" w:author="Arjan" w:date="2014-10-06T16:33:00Z">
              <w:r w:rsidRPr="00542B5B">
                <w:rPr>
                  <w:rFonts w:ascii="Arial" w:eastAsia="Times New Roman" w:hAnsi="Arial" w:cs="Arial"/>
                  <w:b/>
                  <w:bCs/>
                  <w:color w:val="000000"/>
                  <w:sz w:val="20"/>
                  <w:szCs w:val="20"/>
                </w:rPr>
                <w:t>Aanduiding brondocument</w:t>
              </w:r>
            </w:ins>
          </w:p>
        </w:tc>
        <w:tc>
          <w:tcPr>
            <w:tcW w:w="6120" w:type="dxa"/>
            <w:shd w:val="clear" w:color="auto" w:fill="auto"/>
          </w:tcPr>
          <w:p w14:paraId="3BD53993" w14:textId="77777777" w:rsidR="00542B5B" w:rsidRPr="00542B5B" w:rsidRDefault="00542B5B" w:rsidP="00542B5B">
            <w:pPr>
              <w:autoSpaceDE w:val="0"/>
              <w:autoSpaceDN w:val="0"/>
              <w:adjustRightInd w:val="0"/>
              <w:spacing w:after="0" w:line="240" w:lineRule="auto"/>
              <w:rPr>
                <w:ins w:id="3618" w:author="Arjan" w:date="2014-10-06T16:33:00Z"/>
                <w:rFonts w:ascii="Arial" w:eastAsia="Times New Roman" w:hAnsi="Arial" w:cs="Arial"/>
                <w:color w:val="000000"/>
                <w:sz w:val="20"/>
                <w:szCs w:val="20"/>
              </w:rPr>
            </w:pPr>
            <w:ins w:id="3619" w:author="Arjan" w:date="2014-10-06T16:33:00Z">
              <w:r w:rsidRPr="00542B5B">
                <w:rPr>
                  <w:rFonts w:ascii="Arial" w:eastAsia="Times New Roman" w:hAnsi="Arial" w:cs="Arial"/>
                  <w:color w:val="000000"/>
                  <w:sz w:val="20"/>
                  <w:szCs w:val="20"/>
                </w:rPr>
                <w:t>Nee</w:t>
              </w:r>
            </w:ins>
          </w:p>
        </w:tc>
      </w:tr>
      <w:tr w:rsidR="00542B5B" w14:paraId="2F80F621" w14:textId="77777777" w:rsidTr="0057620D">
        <w:trPr>
          <w:cantSplit/>
          <w:ins w:id="3620" w:author="Arjan" w:date="2014-10-06T16:33:00Z"/>
        </w:trPr>
        <w:tc>
          <w:tcPr>
            <w:tcW w:w="2808" w:type="dxa"/>
            <w:shd w:val="clear" w:color="auto" w:fill="auto"/>
          </w:tcPr>
          <w:p w14:paraId="122D889C" w14:textId="77777777" w:rsidR="00542B5B" w:rsidRPr="00542B5B" w:rsidRDefault="00542B5B" w:rsidP="00542B5B">
            <w:pPr>
              <w:autoSpaceDE w:val="0"/>
              <w:autoSpaceDN w:val="0"/>
              <w:adjustRightInd w:val="0"/>
              <w:spacing w:after="0" w:line="240" w:lineRule="auto"/>
              <w:rPr>
                <w:ins w:id="3621" w:author="Arjan" w:date="2014-10-06T16:33:00Z"/>
                <w:rFonts w:ascii="Arial" w:eastAsia="Times New Roman" w:hAnsi="Arial" w:cs="Arial"/>
                <w:b/>
                <w:bCs/>
                <w:color w:val="000000"/>
                <w:sz w:val="20"/>
                <w:szCs w:val="20"/>
              </w:rPr>
            </w:pPr>
            <w:ins w:id="3622" w:author="Arjan" w:date="2014-10-06T16:33:00Z">
              <w:r w:rsidRPr="00542B5B">
                <w:rPr>
                  <w:rFonts w:ascii="Arial" w:eastAsia="Times New Roman" w:hAnsi="Arial" w:cs="Arial"/>
                  <w:b/>
                  <w:bCs/>
                  <w:color w:val="000000"/>
                  <w:sz w:val="20"/>
                  <w:szCs w:val="20"/>
                </w:rPr>
                <w:t>Indicatie in onderzoek</w:t>
              </w:r>
            </w:ins>
          </w:p>
        </w:tc>
        <w:tc>
          <w:tcPr>
            <w:tcW w:w="6120" w:type="dxa"/>
            <w:shd w:val="clear" w:color="auto" w:fill="auto"/>
          </w:tcPr>
          <w:p w14:paraId="77DE8AD5" w14:textId="77777777" w:rsidR="00542B5B" w:rsidRPr="00542B5B" w:rsidRDefault="00542B5B" w:rsidP="00542B5B">
            <w:pPr>
              <w:autoSpaceDE w:val="0"/>
              <w:autoSpaceDN w:val="0"/>
              <w:adjustRightInd w:val="0"/>
              <w:spacing w:after="0" w:line="240" w:lineRule="auto"/>
              <w:rPr>
                <w:ins w:id="3623" w:author="Arjan" w:date="2014-10-06T16:33:00Z"/>
                <w:rFonts w:ascii="Arial" w:eastAsia="Times New Roman" w:hAnsi="Arial" w:cs="Arial"/>
                <w:color w:val="000000"/>
                <w:sz w:val="20"/>
                <w:szCs w:val="20"/>
              </w:rPr>
            </w:pPr>
            <w:ins w:id="3624" w:author="Arjan" w:date="2014-10-06T16:33:00Z">
              <w:r w:rsidRPr="00542B5B">
                <w:rPr>
                  <w:rFonts w:ascii="Arial" w:eastAsia="Times New Roman" w:hAnsi="Arial" w:cs="Arial"/>
                  <w:color w:val="000000"/>
                  <w:sz w:val="20"/>
                  <w:szCs w:val="20"/>
                </w:rPr>
                <w:t>Nee</w:t>
              </w:r>
            </w:ins>
          </w:p>
        </w:tc>
      </w:tr>
      <w:tr w:rsidR="00542B5B" w14:paraId="185CABD4" w14:textId="77777777" w:rsidTr="0057620D">
        <w:trPr>
          <w:cantSplit/>
          <w:ins w:id="3625" w:author="Arjan" w:date="2014-10-06T16:33:00Z"/>
        </w:trPr>
        <w:tc>
          <w:tcPr>
            <w:tcW w:w="2808" w:type="dxa"/>
            <w:shd w:val="clear" w:color="auto" w:fill="auto"/>
          </w:tcPr>
          <w:p w14:paraId="016F276F" w14:textId="77777777" w:rsidR="00542B5B" w:rsidRPr="00542B5B" w:rsidRDefault="00542B5B" w:rsidP="00542B5B">
            <w:pPr>
              <w:autoSpaceDE w:val="0"/>
              <w:autoSpaceDN w:val="0"/>
              <w:adjustRightInd w:val="0"/>
              <w:spacing w:after="0" w:line="240" w:lineRule="auto"/>
              <w:rPr>
                <w:ins w:id="3626" w:author="Arjan" w:date="2014-10-06T16:33:00Z"/>
                <w:rFonts w:ascii="Arial" w:eastAsia="Times New Roman" w:hAnsi="Arial" w:cs="Arial"/>
                <w:b/>
                <w:bCs/>
                <w:color w:val="000000"/>
                <w:sz w:val="20"/>
                <w:szCs w:val="20"/>
              </w:rPr>
            </w:pPr>
            <w:ins w:id="3627" w:author="Arjan" w:date="2014-10-06T16:33:00Z">
              <w:r w:rsidRPr="00542B5B">
                <w:rPr>
                  <w:rFonts w:ascii="Arial" w:eastAsia="Times New Roman" w:hAnsi="Arial" w:cs="Arial"/>
                  <w:b/>
                  <w:bCs/>
                  <w:color w:val="000000"/>
                  <w:sz w:val="20"/>
                  <w:szCs w:val="20"/>
                </w:rPr>
                <w:t>Aanduiding strijdigheid/nietigheid</w:t>
              </w:r>
            </w:ins>
          </w:p>
        </w:tc>
        <w:tc>
          <w:tcPr>
            <w:tcW w:w="6120" w:type="dxa"/>
            <w:shd w:val="clear" w:color="auto" w:fill="auto"/>
          </w:tcPr>
          <w:p w14:paraId="20487FD4" w14:textId="77777777" w:rsidR="00542B5B" w:rsidRPr="00542B5B" w:rsidRDefault="00542B5B" w:rsidP="00542B5B">
            <w:pPr>
              <w:autoSpaceDE w:val="0"/>
              <w:autoSpaceDN w:val="0"/>
              <w:adjustRightInd w:val="0"/>
              <w:spacing w:after="0" w:line="240" w:lineRule="auto"/>
              <w:rPr>
                <w:ins w:id="3628" w:author="Arjan" w:date="2014-10-06T16:33:00Z"/>
                <w:rFonts w:ascii="Arial" w:eastAsia="Times New Roman" w:hAnsi="Arial" w:cs="Arial"/>
                <w:color w:val="000000"/>
                <w:sz w:val="20"/>
                <w:szCs w:val="20"/>
              </w:rPr>
            </w:pPr>
            <w:ins w:id="3629" w:author="Arjan" w:date="2014-10-06T16:33:00Z">
              <w:r w:rsidRPr="00542B5B">
                <w:rPr>
                  <w:rFonts w:ascii="Arial" w:eastAsia="Times New Roman" w:hAnsi="Arial" w:cs="Arial"/>
                  <w:color w:val="000000"/>
                  <w:sz w:val="20"/>
                  <w:szCs w:val="20"/>
                </w:rPr>
                <w:t>Nee</w:t>
              </w:r>
            </w:ins>
          </w:p>
        </w:tc>
      </w:tr>
      <w:tr w:rsidR="00542B5B" w14:paraId="28857F85" w14:textId="77777777" w:rsidTr="0057620D">
        <w:trPr>
          <w:cantSplit/>
          <w:ins w:id="3630" w:author="Arjan" w:date="2014-10-06T16:33:00Z"/>
        </w:trPr>
        <w:tc>
          <w:tcPr>
            <w:tcW w:w="2808" w:type="dxa"/>
            <w:shd w:val="clear" w:color="auto" w:fill="auto"/>
          </w:tcPr>
          <w:p w14:paraId="3638B1C1" w14:textId="77777777" w:rsidR="00542B5B" w:rsidRPr="00542B5B" w:rsidRDefault="00542B5B" w:rsidP="00542B5B">
            <w:pPr>
              <w:autoSpaceDE w:val="0"/>
              <w:autoSpaceDN w:val="0"/>
              <w:adjustRightInd w:val="0"/>
              <w:spacing w:after="0" w:line="240" w:lineRule="auto"/>
              <w:rPr>
                <w:ins w:id="3631" w:author="Arjan" w:date="2014-10-06T16:33:00Z"/>
                <w:rFonts w:ascii="Arial" w:eastAsia="Times New Roman" w:hAnsi="Arial" w:cs="Arial"/>
                <w:b/>
                <w:bCs/>
                <w:color w:val="000000"/>
                <w:sz w:val="20"/>
                <w:szCs w:val="20"/>
              </w:rPr>
            </w:pPr>
            <w:ins w:id="3632" w:author="Arjan" w:date="2014-10-06T16:33:00Z">
              <w:r w:rsidRPr="00542B5B">
                <w:rPr>
                  <w:rFonts w:ascii="Arial" w:eastAsia="Times New Roman" w:hAnsi="Arial" w:cs="Arial"/>
                  <w:b/>
                  <w:bCs/>
                  <w:color w:val="000000"/>
                  <w:sz w:val="20"/>
                  <w:szCs w:val="20"/>
                </w:rPr>
                <w:t>Indicatie kardinaliteit</w:t>
              </w:r>
            </w:ins>
          </w:p>
        </w:tc>
        <w:tc>
          <w:tcPr>
            <w:tcW w:w="6120" w:type="dxa"/>
            <w:shd w:val="clear" w:color="auto" w:fill="auto"/>
          </w:tcPr>
          <w:p w14:paraId="3808111E" w14:textId="77777777" w:rsidR="00542B5B" w:rsidRPr="00542B5B" w:rsidRDefault="00542B5B" w:rsidP="00542B5B">
            <w:pPr>
              <w:autoSpaceDE w:val="0"/>
              <w:autoSpaceDN w:val="0"/>
              <w:adjustRightInd w:val="0"/>
              <w:spacing w:after="0" w:line="240" w:lineRule="auto"/>
              <w:rPr>
                <w:ins w:id="3633" w:author="Arjan" w:date="2014-10-06T16:33:00Z"/>
                <w:rFonts w:ascii="Arial" w:eastAsia="Times New Roman" w:hAnsi="Arial" w:cs="Arial"/>
                <w:color w:val="000000"/>
                <w:sz w:val="20"/>
                <w:szCs w:val="20"/>
              </w:rPr>
            </w:pPr>
            <w:ins w:id="3634" w:author="Arjan" w:date="2014-10-06T16:33:00Z">
              <w:r w:rsidRPr="00542B5B">
                <w:rPr>
                  <w:rFonts w:ascii="Arial" w:eastAsia="Times New Roman" w:hAnsi="Arial" w:cs="Arial"/>
                  <w:color w:val="000000"/>
                  <w:sz w:val="20"/>
                  <w:szCs w:val="20"/>
                </w:rPr>
                <w:t>0-1 (vice versa: 0-N)</w:t>
              </w:r>
            </w:ins>
          </w:p>
        </w:tc>
      </w:tr>
      <w:tr w:rsidR="00542B5B" w14:paraId="764D7F75" w14:textId="77777777" w:rsidTr="0057620D">
        <w:trPr>
          <w:cantSplit/>
          <w:ins w:id="3635" w:author="Arjan" w:date="2014-10-06T16:33:00Z"/>
        </w:trPr>
        <w:tc>
          <w:tcPr>
            <w:tcW w:w="2808" w:type="dxa"/>
            <w:shd w:val="clear" w:color="auto" w:fill="auto"/>
          </w:tcPr>
          <w:p w14:paraId="2479E011" w14:textId="77777777" w:rsidR="00542B5B" w:rsidRPr="00542B5B" w:rsidRDefault="00542B5B" w:rsidP="00542B5B">
            <w:pPr>
              <w:autoSpaceDE w:val="0"/>
              <w:autoSpaceDN w:val="0"/>
              <w:adjustRightInd w:val="0"/>
              <w:spacing w:after="0" w:line="240" w:lineRule="auto"/>
              <w:rPr>
                <w:ins w:id="3636" w:author="Arjan" w:date="2014-10-06T16:33:00Z"/>
                <w:rFonts w:ascii="Arial" w:eastAsia="Times New Roman" w:hAnsi="Arial" w:cs="Arial"/>
                <w:b/>
                <w:bCs/>
                <w:color w:val="000000"/>
                <w:sz w:val="20"/>
                <w:szCs w:val="20"/>
              </w:rPr>
            </w:pPr>
            <w:ins w:id="3637" w:author="Arjan" w:date="2014-10-06T16:33:00Z">
              <w:r w:rsidRPr="00542B5B">
                <w:rPr>
                  <w:rFonts w:ascii="Arial" w:eastAsia="Times New Roman" w:hAnsi="Arial" w:cs="Arial"/>
                  <w:b/>
                  <w:bCs/>
                  <w:color w:val="000000"/>
                  <w:sz w:val="20"/>
                  <w:szCs w:val="20"/>
                </w:rPr>
                <w:t>Indicatie authentiek</w:t>
              </w:r>
            </w:ins>
          </w:p>
        </w:tc>
        <w:tc>
          <w:tcPr>
            <w:tcW w:w="6120" w:type="dxa"/>
            <w:shd w:val="clear" w:color="auto" w:fill="auto"/>
          </w:tcPr>
          <w:p w14:paraId="7295C257" w14:textId="77777777" w:rsidR="00542B5B" w:rsidRPr="00542B5B" w:rsidRDefault="00542B5B" w:rsidP="00542B5B">
            <w:pPr>
              <w:autoSpaceDE w:val="0"/>
              <w:autoSpaceDN w:val="0"/>
              <w:adjustRightInd w:val="0"/>
              <w:spacing w:after="0" w:line="240" w:lineRule="auto"/>
              <w:rPr>
                <w:ins w:id="3638" w:author="Arjan" w:date="2014-10-06T16:33:00Z"/>
                <w:rFonts w:ascii="Arial" w:eastAsia="Times New Roman" w:hAnsi="Arial" w:cs="Arial"/>
                <w:color w:val="000000"/>
                <w:sz w:val="20"/>
                <w:szCs w:val="20"/>
              </w:rPr>
            </w:pPr>
          </w:p>
        </w:tc>
      </w:tr>
      <w:tr w:rsidR="00542B5B" w:rsidRPr="005C14BE" w14:paraId="20272263" w14:textId="77777777" w:rsidTr="0057620D">
        <w:trPr>
          <w:cantSplit/>
          <w:ins w:id="3639" w:author="Arjan" w:date="2014-10-06T16:33:00Z"/>
        </w:trPr>
        <w:tc>
          <w:tcPr>
            <w:tcW w:w="2808" w:type="dxa"/>
            <w:shd w:val="clear" w:color="auto" w:fill="auto"/>
          </w:tcPr>
          <w:p w14:paraId="161FB573" w14:textId="77777777" w:rsidR="00542B5B" w:rsidRPr="00542B5B" w:rsidRDefault="00542B5B" w:rsidP="00542B5B">
            <w:pPr>
              <w:autoSpaceDE w:val="0"/>
              <w:autoSpaceDN w:val="0"/>
              <w:adjustRightInd w:val="0"/>
              <w:spacing w:after="0" w:line="240" w:lineRule="auto"/>
              <w:rPr>
                <w:ins w:id="3640" w:author="Arjan" w:date="2014-10-06T16:33:00Z"/>
                <w:rFonts w:ascii="Arial" w:eastAsia="Times New Roman" w:hAnsi="Arial" w:cs="Arial"/>
                <w:b/>
                <w:bCs/>
                <w:color w:val="000000"/>
                <w:sz w:val="20"/>
                <w:szCs w:val="20"/>
              </w:rPr>
            </w:pPr>
            <w:ins w:id="3641" w:author="Arjan" w:date="2014-10-06T16:33:00Z">
              <w:r w:rsidRPr="00542B5B">
                <w:rPr>
                  <w:rFonts w:ascii="Arial" w:eastAsia="Times New Roman" w:hAnsi="Arial" w:cs="Arial"/>
                  <w:b/>
                  <w:bCs/>
                  <w:color w:val="000000"/>
                  <w:sz w:val="20"/>
                  <w:szCs w:val="20"/>
                </w:rPr>
                <w:t>Regels relatiesoort</w:t>
              </w:r>
            </w:ins>
          </w:p>
        </w:tc>
        <w:tc>
          <w:tcPr>
            <w:tcW w:w="6120" w:type="dxa"/>
            <w:shd w:val="clear" w:color="auto" w:fill="auto"/>
          </w:tcPr>
          <w:p w14:paraId="5980BFB0" w14:textId="77777777" w:rsidR="00542B5B" w:rsidRPr="005561F3" w:rsidRDefault="00542B5B" w:rsidP="00542B5B">
            <w:pPr>
              <w:autoSpaceDE w:val="0"/>
              <w:autoSpaceDN w:val="0"/>
              <w:adjustRightInd w:val="0"/>
              <w:spacing w:after="0" w:line="240" w:lineRule="auto"/>
              <w:rPr>
                <w:ins w:id="3642" w:author="Arjan" w:date="2014-10-06T16:33:00Z"/>
                <w:rFonts w:ascii="Arial" w:eastAsia="Times New Roman" w:hAnsi="Arial" w:cs="Arial"/>
                <w:color w:val="000000"/>
                <w:sz w:val="20"/>
                <w:szCs w:val="20"/>
                <w:lang w:val="nl-NL"/>
              </w:rPr>
            </w:pPr>
            <w:ins w:id="3643" w:author="Arjan" w:date="2014-10-06T16:33:00Z">
              <w:r w:rsidRPr="005561F3">
                <w:rPr>
                  <w:rFonts w:ascii="Arial" w:eastAsia="Times New Roman" w:hAnsi="Arial" w:cs="Arial"/>
                  <w:color w:val="000000"/>
                  <w:sz w:val="20"/>
                  <w:szCs w:val="20"/>
                  <w:lang w:val="nl-NL"/>
                </w:rPr>
                <w:t>De relatie is alleen aanwezig indien de gegevens afwijken van het binnenlands correspondentieadres van BETROKKENE.</w:t>
              </w:r>
            </w:ins>
          </w:p>
          <w:p w14:paraId="3B46A4A5" w14:textId="77777777" w:rsidR="00542B5B" w:rsidRPr="005561F3" w:rsidRDefault="00542B5B" w:rsidP="00081CB0">
            <w:pPr>
              <w:autoSpaceDE w:val="0"/>
              <w:autoSpaceDN w:val="0"/>
              <w:adjustRightInd w:val="0"/>
              <w:spacing w:after="0" w:line="240" w:lineRule="auto"/>
              <w:rPr>
                <w:ins w:id="3644" w:author="Arjan" w:date="2014-10-06T16:33:00Z"/>
                <w:rFonts w:ascii="Arial" w:eastAsia="Times New Roman" w:hAnsi="Arial" w:cs="Arial"/>
                <w:color w:val="000000"/>
                <w:sz w:val="20"/>
                <w:szCs w:val="20"/>
                <w:lang w:val="nl-NL"/>
              </w:rPr>
            </w:pPr>
            <w:ins w:id="3645" w:author="Arjan" w:date="2014-10-06T16:33:00Z">
              <w:r w:rsidRPr="005561F3">
                <w:rPr>
                  <w:rFonts w:ascii="Arial" w:eastAsia="Times New Roman" w:hAnsi="Arial" w:cs="Arial"/>
                  <w:color w:val="000000"/>
                  <w:sz w:val="20"/>
                  <w:szCs w:val="20"/>
                  <w:lang w:val="nl-NL"/>
                </w:rPr>
                <w:t xml:space="preserve">Indien de relatie aanwezig is dan zijn de groepsattributen  </w:t>
              </w:r>
            </w:ins>
            <w:ins w:id="3646" w:author="Arjan" w:date="2014-10-06T16:51:00Z">
              <w:r w:rsidR="00081CB0" w:rsidRPr="005561F3">
                <w:rPr>
                  <w:rFonts w:ascii="Arial" w:eastAsia="Times New Roman" w:hAnsi="Arial" w:cs="Arial"/>
                  <w:color w:val="000000"/>
                  <w:sz w:val="20"/>
                  <w:szCs w:val="20"/>
                  <w:lang w:val="nl-NL"/>
                </w:rPr>
                <w:t>‘</w:t>
              </w:r>
            </w:ins>
            <w:ins w:id="3647" w:author="Arjan" w:date="2014-10-06T16:33:00Z">
              <w:r w:rsidRPr="005561F3">
                <w:rPr>
                  <w:rFonts w:ascii="Arial" w:eastAsia="Times New Roman" w:hAnsi="Arial" w:cs="Arial"/>
                  <w:color w:val="000000"/>
                  <w:sz w:val="20"/>
                  <w:szCs w:val="20"/>
                  <w:lang w:val="nl-NL"/>
                </w:rPr>
                <w:t>Afwijkend correspondentie postadres</w:t>
              </w:r>
            </w:ins>
            <w:ins w:id="3648" w:author="Arjan" w:date="2014-10-06T16:51:00Z">
              <w:r w:rsidR="00081CB0" w:rsidRPr="005561F3">
                <w:rPr>
                  <w:rFonts w:ascii="Arial" w:eastAsia="Times New Roman" w:hAnsi="Arial" w:cs="Arial"/>
                  <w:color w:val="000000"/>
                  <w:sz w:val="20"/>
                  <w:szCs w:val="20"/>
                  <w:lang w:val="nl-NL"/>
                </w:rPr>
                <w:t>’</w:t>
              </w:r>
            </w:ins>
            <w:ins w:id="3649" w:author="Arjan" w:date="2014-10-06T16:33:00Z">
              <w:r w:rsidRPr="005561F3">
                <w:rPr>
                  <w:rFonts w:ascii="Arial" w:eastAsia="Times New Roman" w:hAnsi="Arial" w:cs="Arial"/>
                  <w:color w:val="000000"/>
                  <w:sz w:val="20"/>
                  <w:szCs w:val="20"/>
                  <w:lang w:val="nl-NL"/>
                </w:rPr>
                <w:t xml:space="preserve"> en </w:t>
              </w:r>
            </w:ins>
            <w:ins w:id="3650" w:author="Arjan" w:date="2014-10-06T16:51:00Z">
              <w:r w:rsidR="00081CB0" w:rsidRPr="005561F3">
                <w:rPr>
                  <w:rFonts w:ascii="Arial" w:eastAsia="Times New Roman" w:hAnsi="Arial" w:cs="Arial"/>
                  <w:color w:val="000000"/>
                  <w:sz w:val="20"/>
                  <w:szCs w:val="20"/>
                  <w:lang w:val="nl-NL"/>
                </w:rPr>
                <w:t>‘</w:t>
              </w:r>
            </w:ins>
            <w:ins w:id="3651" w:author="Arjan" w:date="2014-10-06T16:33:00Z">
              <w:r w:rsidRPr="005561F3">
                <w:rPr>
                  <w:rFonts w:ascii="Arial" w:eastAsia="Times New Roman" w:hAnsi="Arial" w:cs="Arial"/>
                  <w:color w:val="000000"/>
                  <w:sz w:val="20"/>
                  <w:szCs w:val="20"/>
                  <w:lang w:val="nl-NL"/>
                </w:rPr>
                <w:t>Afwijkend buitenlands correspondentie adres</w:t>
              </w:r>
            </w:ins>
            <w:ins w:id="3652" w:author="Arjan" w:date="2014-10-06T16:51:00Z">
              <w:r w:rsidR="00081CB0" w:rsidRPr="005561F3">
                <w:rPr>
                  <w:rFonts w:ascii="Arial" w:eastAsia="Times New Roman" w:hAnsi="Arial" w:cs="Arial"/>
                  <w:color w:val="000000"/>
                  <w:sz w:val="20"/>
                  <w:szCs w:val="20"/>
                  <w:lang w:val="nl-NL"/>
                </w:rPr>
                <w:t>’</w:t>
              </w:r>
            </w:ins>
            <w:ins w:id="3653" w:author="Arjan" w:date="2014-10-06T16:33:00Z">
              <w:r w:rsidRPr="005561F3">
                <w:rPr>
                  <w:rFonts w:ascii="Arial" w:eastAsia="Times New Roman" w:hAnsi="Arial" w:cs="Arial"/>
                  <w:color w:val="000000"/>
                  <w:sz w:val="20"/>
                  <w:szCs w:val="20"/>
                  <w:lang w:val="nl-NL"/>
                </w:rPr>
                <w:t xml:space="preserve"> niet van een waarde voorzien.</w:t>
              </w:r>
            </w:ins>
          </w:p>
        </w:tc>
      </w:tr>
    </w:tbl>
    <w:p w14:paraId="185EFEA4" w14:textId="77777777" w:rsidR="00CD50A0" w:rsidRPr="005561F3" w:rsidRDefault="00CD50A0" w:rsidP="00ED4564">
      <w:pPr>
        <w:rPr>
          <w:lang w:val="nl-NL"/>
        </w:rPr>
      </w:pPr>
    </w:p>
    <w:p w14:paraId="0F5BA8C8" w14:textId="77777777" w:rsidR="00CB6684" w:rsidRDefault="00CB6684" w:rsidP="00CB6684">
      <w:pPr>
        <w:pStyle w:val="Kop3"/>
      </w:pPr>
      <w:bookmarkStart w:id="3654" w:name="_Toc493812425"/>
      <w:r>
        <w:t>Status en versie</w:t>
      </w:r>
      <w:bookmarkEnd w:id="3654"/>
    </w:p>
    <w:p w14:paraId="4A66B3E8" w14:textId="77777777" w:rsidR="006B0CA1" w:rsidRPr="00DD0F4F" w:rsidRDefault="00CB6684" w:rsidP="006B0CA1">
      <w:pPr>
        <w:rPr>
          <w:lang w:val="nl-NL"/>
        </w:rPr>
      </w:pPr>
      <w:r w:rsidRPr="00DD0F4F">
        <w:rPr>
          <w:lang w:val="nl-NL"/>
        </w:rPr>
        <w:t>De attribuutsoorten Status en Versie zijn verplaatst van ENKELVOUDIG INFORMATIEOBJECT naar INFORMATIEOBJECT. Zie voor de redenen hiervoor par. 2.</w:t>
      </w:r>
      <w:r w:rsidR="002D46B6" w:rsidRPr="00DD0F4F">
        <w:rPr>
          <w:lang w:val="nl-NL"/>
        </w:rPr>
        <w:t>4</w:t>
      </w:r>
      <w:r w:rsidRPr="00DD0F4F">
        <w:rPr>
          <w:lang w:val="nl-NL"/>
        </w:rPr>
        <w:t>.2.</w:t>
      </w:r>
    </w:p>
    <w:p w14:paraId="6110AE69" w14:textId="77777777" w:rsidR="00CB6684" w:rsidRPr="00DD0F4F" w:rsidRDefault="00CB6684" w:rsidP="006B0CA1">
      <w:pPr>
        <w:rPr>
          <w:lang w:val="nl-NL"/>
        </w:rPr>
      </w:pPr>
      <w:r w:rsidRPr="00DD0F4F">
        <w:rPr>
          <w:lang w:val="nl-NL"/>
        </w:rPr>
        <w:t>Het attribuutsoort Status is gewijzigd. We gaan hierop in de volgende paragraaf in.</w:t>
      </w:r>
    </w:p>
    <w:p w14:paraId="57FFD7E5" w14:textId="77777777" w:rsidR="00CB6684" w:rsidRPr="00DD0F4F" w:rsidRDefault="00CB6684" w:rsidP="006B0CA1">
      <w:pPr>
        <w:rPr>
          <w:lang w:val="nl-NL"/>
        </w:rPr>
      </w:pPr>
      <w:r w:rsidRPr="00DD0F4F">
        <w:rPr>
          <w:lang w:val="nl-NL"/>
        </w:rPr>
        <w:t>Het attribuutsoort Versie is semantisch ongewijzigd.</w:t>
      </w:r>
    </w:p>
    <w:p w14:paraId="0D0A5FA9" w14:textId="77777777" w:rsidR="00660E22" w:rsidRPr="002627FD" w:rsidRDefault="00DA5D93" w:rsidP="00660E22">
      <w:pPr>
        <w:pStyle w:val="Kop41"/>
        <w:rPr>
          <w:rFonts w:eastAsia="Times New Roman"/>
          <w:shd w:val="clear" w:color="auto" w:fill="auto"/>
          <w:lang w:val="nl-NL"/>
        </w:rPr>
      </w:pPr>
      <w:ins w:id="3655" w:author="Arjan" w:date="2014-11-18T13:23:00Z">
        <w:r>
          <w:rPr>
            <w:b w:val="0"/>
            <w:bCs w:val="0"/>
            <w:color w:val="auto"/>
            <w:sz w:val="20"/>
            <w:szCs w:val="20"/>
            <w:shd w:val="clear" w:color="auto" w:fill="auto"/>
          </w:rPr>
          <w:fldChar w:fldCharType="begin" w:fldLock="1"/>
        </w:r>
        <w:r w:rsidR="00CF0704">
          <w:rPr>
            <w:b w:val="0"/>
            <w:bCs w:val="0"/>
            <w:color w:val="auto"/>
            <w:sz w:val="20"/>
            <w:szCs w:val="20"/>
            <w:shd w:val="clear" w:color="auto" w:fill="auto"/>
          </w:rPr>
          <w:instrText xml:space="preserve">MERGEFIELD </w:instrText>
        </w:r>
        <w:r w:rsidR="00CF0704">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CF0704">
          <w:rPr>
            <w:rFonts w:eastAsia="Times New Roman"/>
            <w:shd w:val="clear" w:color="auto" w:fill="auto"/>
            <w:lang w:val="nl-NL"/>
          </w:rPr>
          <w:t>«Attribuutsoort»</w:t>
        </w:r>
        <w:r>
          <w:rPr>
            <w:b w:val="0"/>
            <w:bCs w:val="0"/>
            <w:color w:val="auto"/>
            <w:sz w:val="20"/>
            <w:szCs w:val="20"/>
            <w:shd w:val="clear" w:color="auto" w:fill="auto"/>
          </w:rPr>
          <w:fldChar w:fldCharType="end"/>
        </w:r>
        <w:r w:rsidR="00CF0704">
          <w:rPr>
            <w:rFonts w:eastAsia="Times New Roman"/>
            <w:shd w:val="clear" w:color="auto" w:fill="auto"/>
            <w:lang w:val="nl-NL"/>
          </w:rPr>
          <w:t xml:space="preserve"> Versie</w:t>
        </w:r>
      </w:ins>
    </w:p>
    <w:tbl>
      <w:tblPr>
        <w:tblW w:w="9356" w:type="dxa"/>
        <w:tblInd w:w="108" w:type="dxa"/>
        <w:tblLayout w:type="fixed"/>
        <w:tblCellMar>
          <w:top w:w="113" w:type="dxa"/>
        </w:tblCellMar>
        <w:tblLook w:val="0000" w:firstRow="0" w:lastRow="0" w:firstColumn="0" w:lastColumn="0" w:noHBand="0" w:noVBand="0"/>
      </w:tblPr>
      <w:tblGrid>
        <w:gridCol w:w="3828"/>
        <w:gridCol w:w="5528"/>
      </w:tblGrid>
      <w:tr w:rsidR="00660E22" w14:paraId="1EA1FF1B" w14:textId="77777777" w:rsidTr="00CB6684">
        <w:trPr>
          <w:cantSplit/>
        </w:trPr>
        <w:tc>
          <w:tcPr>
            <w:tcW w:w="3828" w:type="dxa"/>
            <w:shd w:val="clear" w:color="auto" w:fill="auto"/>
          </w:tcPr>
          <w:p w14:paraId="62048659"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Naam attribuutsoort</w:t>
            </w:r>
          </w:p>
        </w:tc>
        <w:tc>
          <w:tcPr>
            <w:tcW w:w="5528" w:type="dxa"/>
            <w:shd w:val="clear" w:color="auto" w:fill="auto"/>
          </w:tcPr>
          <w:p w14:paraId="62A2E7C3" w14:textId="77777777" w:rsidR="00660E22" w:rsidRPr="00922EA9" w:rsidRDefault="00CE4547"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V</w:t>
            </w:r>
            <w:r w:rsidR="00660E22" w:rsidRPr="00922EA9">
              <w:rPr>
                <w:rFonts w:ascii="Arial" w:eastAsia="Times New Roman" w:hAnsi="Arial" w:cs="Arial"/>
                <w:color w:val="000000"/>
                <w:sz w:val="20"/>
                <w:szCs w:val="20"/>
              </w:rPr>
              <w:t>ersie</w:t>
            </w:r>
          </w:p>
        </w:tc>
      </w:tr>
      <w:tr w:rsidR="00660E22" w14:paraId="7A9B13D9" w14:textId="77777777" w:rsidTr="00CB6684">
        <w:trPr>
          <w:cantSplit/>
        </w:trPr>
        <w:tc>
          <w:tcPr>
            <w:tcW w:w="3828" w:type="dxa"/>
            <w:shd w:val="clear" w:color="auto" w:fill="auto"/>
          </w:tcPr>
          <w:p w14:paraId="47C46B6D"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Herkomst attribuutsoort</w:t>
            </w:r>
          </w:p>
        </w:tc>
        <w:tc>
          <w:tcPr>
            <w:tcW w:w="5528" w:type="dxa"/>
            <w:shd w:val="clear" w:color="auto" w:fill="auto"/>
          </w:tcPr>
          <w:p w14:paraId="555A0C6A"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KING</w:t>
            </w:r>
          </w:p>
        </w:tc>
      </w:tr>
      <w:tr w:rsidR="00660E22" w14:paraId="5DB830EA" w14:textId="77777777" w:rsidTr="00CB6684">
        <w:trPr>
          <w:cantSplit/>
        </w:trPr>
        <w:tc>
          <w:tcPr>
            <w:tcW w:w="3828" w:type="dxa"/>
            <w:shd w:val="clear" w:color="auto" w:fill="auto"/>
          </w:tcPr>
          <w:p w14:paraId="2A5567C4"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 xml:space="preserve">Code attribuutsoort </w:t>
            </w:r>
          </w:p>
        </w:tc>
        <w:tc>
          <w:tcPr>
            <w:tcW w:w="5528" w:type="dxa"/>
            <w:shd w:val="clear" w:color="auto" w:fill="auto"/>
          </w:tcPr>
          <w:p w14:paraId="297A8E77"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660E22" w14:paraId="6F625E68" w14:textId="77777777" w:rsidTr="00CB6684">
        <w:trPr>
          <w:cantSplit/>
        </w:trPr>
        <w:tc>
          <w:tcPr>
            <w:tcW w:w="3828" w:type="dxa"/>
            <w:shd w:val="clear" w:color="auto" w:fill="auto"/>
          </w:tcPr>
          <w:p w14:paraId="7E3957FF"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XML-tag attribuutsoort</w:t>
            </w:r>
          </w:p>
        </w:tc>
        <w:tc>
          <w:tcPr>
            <w:tcW w:w="5528" w:type="dxa"/>
            <w:shd w:val="clear" w:color="auto" w:fill="auto"/>
          </w:tcPr>
          <w:p w14:paraId="78F1CD6A"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versie</w:t>
            </w:r>
          </w:p>
        </w:tc>
      </w:tr>
      <w:tr w:rsidR="00660E22" w:rsidRPr="005C14BE" w14:paraId="5EC5C737" w14:textId="77777777" w:rsidTr="00CB6684">
        <w:trPr>
          <w:cantSplit/>
        </w:trPr>
        <w:tc>
          <w:tcPr>
            <w:tcW w:w="3828" w:type="dxa"/>
            <w:shd w:val="clear" w:color="auto" w:fill="auto"/>
          </w:tcPr>
          <w:p w14:paraId="2BCCA236"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Definitie attribuutsoort</w:t>
            </w:r>
          </w:p>
        </w:tc>
        <w:tc>
          <w:tcPr>
            <w:tcW w:w="5528" w:type="dxa"/>
            <w:shd w:val="clear" w:color="auto" w:fill="auto"/>
          </w:tcPr>
          <w:p w14:paraId="6477B0C8" w14:textId="77777777" w:rsidR="00660E22" w:rsidRPr="00DD0F4F" w:rsidRDefault="00660E22" w:rsidP="00CF0704">
            <w:pPr>
              <w:tabs>
                <w:tab w:val="left" w:pos="284"/>
              </w:tabs>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Aanduiding van de bewerkingsfase van het </w:t>
            </w:r>
            <w:del w:id="3656" w:author="Arjan" w:date="2014-11-18T13:24:00Z">
              <w:r w:rsidR="00CF0704" w:rsidDel="00CF0704">
                <w:rPr>
                  <w:rFonts w:ascii="Arial" w:eastAsia="Times New Roman" w:hAnsi="Arial" w:cs="Arial"/>
                  <w:color w:val="000000"/>
                  <w:sz w:val="20"/>
                  <w:szCs w:val="20"/>
                  <w:lang w:val="nl-NL"/>
                </w:rPr>
                <w:delText xml:space="preserve">ENKELVOUDIG </w:delText>
              </w:r>
            </w:del>
            <w:r w:rsidR="00CB6684" w:rsidRPr="00DD0F4F">
              <w:rPr>
                <w:rFonts w:ascii="Arial" w:eastAsia="Times New Roman" w:hAnsi="Arial" w:cs="Arial"/>
                <w:color w:val="000000"/>
                <w:sz w:val="20"/>
                <w:szCs w:val="20"/>
                <w:lang w:val="nl-NL"/>
              </w:rPr>
              <w:t>INFORMATIEOBJECT</w:t>
            </w:r>
          </w:p>
        </w:tc>
      </w:tr>
      <w:tr w:rsidR="00660E22" w14:paraId="4271FCDB" w14:textId="77777777" w:rsidTr="00CB6684">
        <w:trPr>
          <w:cantSplit/>
        </w:trPr>
        <w:tc>
          <w:tcPr>
            <w:tcW w:w="3828" w:type="dxa"/>
            <w:shd w:val="clear" w:color="auto" w:fill="auto"/>
          </w:tcPr>
          <w:p w14:paraId="64786BA9"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Herkomst definitie attribuutsoort</w:t>
            </w:r>
          </w:p>
        </w:tc>
        <w:tc>
          <w:tcPr>
            <w:tcW w:w="5528" w:type="dxa"/>
            <w:shd w:val="clear" w:color="auto" w:fill="auto"/>
          </w:tcPr>
          <w:p w14:paraId="7AC714B2"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KING</w:t>
            </w:r>
          </w:p>
        </w:tc>
      </w:tr>
      <w:tr w:rsidR="00660E22" w14:paraId="1386EA46" w14:textId="77777777" w:rsidTr="00CB6684">
        <w:trPr>
          <w:cantSplit/>
        </w:trPr>
        <w:tc>
          <w:tcPr>
            <w:tcW w:w="3828" w:type="dxa"/>
            <w:shd w:val="clear" w:color="auto" w:fill="auto"/>
          </w:tcPr>
          <w:p w14:paraId="29FE31B4"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Datum opname attribuutsoort</w:t>
            </w:r>
          </w:p>
        </w:tc>
        <w:tc>
          <w:tcPr>
            <w:tcW w:w="5528" w:type="dxa"/>
            <w:shd w:val="clear" w:color="auto" w:fill="auto"/>
          </w:tcPr>
          <w:p w14:paraId="17C59F8F" w14:textId="77777777" w:rsidR="00660E22" w:rsidRPr="00922EA9" w:rsidRDefault="00BA3079" w:rsidP="00BA3079">
            <w:pPr>
              <w:tabs>
                <w:tab w:val="left" w:pos="284"/>
              </w:tabs>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1-6</w:t>
            </w:r>
            <w:r w:rsidR="00CB6684">
              <w:rPr>
                <w:rFonts w:ascii="Arial" w:eastAsia="Times New Roman" w:hAnsi="Arial" w:cs="Arial"/>
                <w:color w:val="000000"/>
                <w:sz w:val="20"/>
                <w:szCs w:val="20"/>
              </w:rPr>
              <w:t>-20</w:t>
            </w:r>
            <w:r>
              <w:rPr>
                <w:rFonts w:ascii="Arial" w:eastAsia="Times New Roman" w:hAnsi="Arial" w:cs="Arial"/>
                <w:color w:val="000000"/>
                <w:sz w:val="20"/>
                <w:szCs w:val="20"/>
              </w:rPr>
              <w:t>08</w:t>
            </w:r>
          </w:p>
        </w:tc>
      </w:tr>
      <w:tr w:rsidR="00660E22" w:rsidRPr="005C14BE" w14:paraId="7F3BDCB0" w14:textId="77777777" w:rsidTr="00CB6684">
        <w:trPr>
          <w:cantSplit/>
        </w:trPr>
        <w:tc>
          <w:tcPr>
            <w:tcW w:w="3828" w:type="dxa"/>
            <w:shd w:val="clear" w:color="auto" w:fill="auto"/>
          </w:tcPr>
          <w:p w14:paraId="39D6312F"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Toelichting attribuutsoort</w:t>
            </w:r>
          </w:p>
        </w:tc>
        <w:tc>
          <w:tcPr>
            <w:tcW w:w="5528" w:type="dxa"/>
            <w:shd w:val="clear" w:color="auto" w:fill="auto"/>
          </w:tcPr>
          <w:p w14:paraId="6929A2ED" w14:textId="77777777" w:rsidR="00660E22" w:rsidRPr="00DD0F4F"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gaat hier om een versienummer zoals ‘0.2’ en 1.0’. </w:t>
            </w:r>
          </w:p>
          <w:p w14:paraId="7D5C498B" w14:textId="77777777" w:rsidR="00CF0704" w:rsidRPr="00DD0F4F" w:rsidRDefault="00660E22" w:rsidP="00CF0704">
            <w:pPr>
              <w:autoSpaceDE w:val="0"/>
              <w:autoSpaceDN w:val="0"/>
              <w:adjustRightInd w:val="0"/>
              <w:spacing w:after="0" w:line="240" w:lineRule="auto"/>
              <w:rPr>
                <w:ins w:id="3657" w:author="Arjan" w:date="2014-11-18T13:25:00Z"/>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Ofschoon we er voor gekozen hebben om zowel dit attribuuttype als het attribuuttype </w:t>
            </w:r>
            <w:r w:rsidR="00CB6684" w:rsidRPr="00DD0F4F">
              <w:rPr>
                <w:rFonts w:ascii="Arial" w:eastAsia="Times New Roman" w:hAnsi="Arial" w:cs="Arial"/>
                <w:color w:val="000000"/>
                <w:sz w:val="20"/>
                <w:szCs w:val="20"/>
                <w:lang w:val="nl-NL"/>
              </w:rPr>
              <w:t>S</w:t>
            </w:r>
            <w:r w:rsidRPr="00DD0F4F">
              <w:rPr>
                <w:rFonts w:ascii="Arial" w:eastAsia="Times New Roman" w:hAnsi="Arial" w:cs="Arial"/>
                <w:color w:val="000000"/>
                <w:sz w:val="20"/>
                <w:szCs w:val="20"/>
                <w:lang w:val="nl-NL"/>
              </w:rPr>
              <w:t xml:space="preserve">tatus optioneel te verklaren, ware het aan te bevelen bij elk </w:t>
            </w:r>
            <w:del w:id="3658" w:author="Arjan" w:date="2014-11-18T13:25:00Z">
              <w:r w:rsidR="00CF0704" w:rsidDel="00CF0704">
                <w:rPr>
                  <w:rFonts w:ascii="Arial" w:eastAsia="Times New Roman" w:hAnsi="Arial" w:cs="Arial"/>
                  <w:color w:val="000000"/>
                  <w:sz w:val="20"/>
                  <w:szCs w:val="20"/>
                  <w:lang w:val="nl-NL"/>
                </w:rPr>
                <w:delText xml:space="preserve">enkelvoudig </w:delText>
              </w:r>
            </w:del>
            <w:r w:rsidR="00CB6684" w:rsidRPr="00DD0F4F">
              <w:rPr>
                <w:rFonts w:ascii="Arial" w:eastAsia="Times New Roman" w:hAnsi="Arial" w:cs="Arial"/>
                <w:color w:val="000000"/>
                <w:sz w:val="20"/>
                <w:szCs w:val="20"/>
                <w:lang w:val="nl-NL"/>
              </w:rPr>
              <w:t>informatieobject</w:t>
            </w:r>
            <w:r w:rsidRPr="00DD0F4F">
              <w:rPr>
                <w:rFonts w:ascii="Arial" w:eastAsia="Times New Roman" w:hAnsi="Arial" w:cs="Arial"/>
                <w:color w:val="000000"/>
                <w:sz w:val="20"/>
                <w:szCs w:val="20"/>
                <w:lang w:val="nl-NL"/>
              </w:rPr>
              <w:t xml:space="preserve"> in ieder geval één van beide attributen van een waarde te voorzien.</w:t>
            </w:r>
            <w:r w:rsidR="001938EB" w:rsidRPr="00DD0F4F">
              <w:rPr>
                <w:rFonts w:ascii="Arial" w:eastAsia="Times New Roman" w:hAnsi="Arial" w:cs="Arial"/>
                <w:color w:val="000000"/>
                <w:sz w:val="20"/>
                <w:szCs w:val="20"/>
                <w:lang w:val="nl-NL"/>
              </w:rPr>
              <w:t xml:space="preserve"> </w:t>
            </w:r>
          </w:p>
          <w:p w14:paraId="587E4577" w14:textId="77777777" w:rsidR="00660E22" w:rsidRPr="00DD0F4F" w:rsidRDefault="00CF0704" w:rsidP="00CF0704">
            <w:pPr>
              <w:autoSpaceDE w:val="0"/>
              <w:autoSpaceDN w:val="0"/>
              <w:adjustRightInd w:val="0"/>
              <w:spacing w:after="0" w:line="240" w:lineRule="auto"/>
              <w:rPr>
                <w:rFonts w:ascii="Arial" w:eastAsia="Times New Roman" w:hAnsi="Arial" w:cs="Arial"/>
                <w:color w:val="000000"/>
                <w:sz w:val="20"/>
                <w:szCs w:val="20"/>
                <w:lang w:val="nl-NL"/>
              </w:rPr>
            </w:pPr>
            <w:ins w:id="3659" w:author="Arjan" w:date="2014-11-18T13:25:00Z">
              <w:r w:rsidRPr="00DD0F4F">
                <w:rPr>
                  <w:rFonts w:ascii="Arial" w:eastAsia="Times New Roman" w:hAnsi="Arial" w:cs="Arial"/>
                  <w:color w:val="000000"/>
                  <w:sz w:val="20"/>
                  <w:szCs w:val="20"/>
                  <w:lang w:val="nl-NL"/>
                </w:rPr>
                <w:t>Nb. De attribuutsoort is in versie 2.0 verplaatst van ENKELVOUDIG INFORMATIEOBJECT naar INFORMATIEOBJECT.</w:t>
              </w:r>
            </w:ins>
          </w:p>
        </w:tc>
      </w:tr>
      <w:tr w:rsidR="00660E22" w14:paraId="131BB969" w14:textId="77777777" w:rsidTr="00CB6684">
        <w:trPr>
          <w:cantSplit/>
        </w:trPr>
        <w:tc>
          <w:tcPr>
            <w:tcW w:w="3828" w:type="dxa"/>
            <w:shd w:val="clear" w:color="auto" w:fill="auto"/>
          </w:tcPr>
          <w:p w14:paraId="368E52CF"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Formaat</w:t>
            </w:r>
            <w:r w:rsidRPr="00922EA9">
              <w:rPr>
                <w:rFonts w:ascii="Arial" w:eastAsia="Times New Roman" w:hAnsi="Arial" w:cs="Arial"/>
                <w:b/>
                <w:bCs/>
                <w:color w:val="000000"/>
                <w:sz w:val="20"/>
                <w:szCs w:val="20"/>
              </w:rPr>
              <w:t xml:space="preserve"> attribuutsoort</w:t>
            </w:r>
          </w:p>
        </w:tc>
        <w:tc>
          <w:tcPr>
            <w:tcW w:w="5528" w:type="dxa"/>
            <w:shd w:val="clear" w:color="auto" w:fill="auto"/>
          </w:tcPr>
          <w:p w14:paraId="0D0BA73E"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 xml:space="preserve">AN5 </w:t>
            </w:r>
            <w:r w:rsidRPr="00922EA9">
              <w:rPr>
                <w:rFonts w:ascii="Arial" w:eastAsia="Times New Roman" w:hAnsi="Arial" w:cs="Arial"/>
                <w:color w:val="000000"/>
                <w:sz w:val="20"/>
                <w:szCs w:val="20"/>
              </w:rPr>
              <w:tab/>
            </w:r>
          </w:p>
        </w:tc>
      </w:tr>
      <w:tr w:rsidR="00660E22" w:rsidRPr="005C14BE" w14:paraId="6F082501" w14:textId="77777777" w:rsidTr="00CB6684">
        <w:trPr>
          <w:cantSplit/>
        </w:trPr>
        <w:tc>
          <w:tcPr>
            <w:tcW w:w="3828" w:type="dxa"/>
            <w:shd w:val="clear" w:color="auto" w:fill="auto"/>
          </w:tcPr>
          <w:p w14:paraId="29A4BA5A" w14:textId="77777777" w:rsidR="00660E22"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Waardenverzameling</w:t>
            </w:r>
          </w:p>
        </w:tc>
        <w:tc>
          <w:tcPr>
            <w:tcW w:w="5528" w:type="dxa"/>
            <w:shd w:val="clear" w:color="auto" w:fill="auto"/>
          </w:tcPr>
          <w:p w14:paraId="2F8DD3EE" w14:textId="77777777" w:rsidR="00660E22" w:rsidRPr="00DD0F4F"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alfanumerieke tekens m.u.v. diacrieten</w:t>
            </w:r>
          </w:p>
        </w:tc>
      </w:tr>
      <w:tr w:rsidR="00660E22" w14:paraId="1A9CAAD1" w14:textId="77777777" w:rsidTr="00CB6684">
        <w:trPr>
          <w:cantSplit/>
        </w:trPr>
        <w:tc>
          <w:tcPr>
            <w:tcW w:w="3828" w:type="dxa"/>
            <w:shd w:val="clear" w:color="auto" w:fill="auto"/>
          </w:tcPr>
          <w:p w14:paraId="26808582"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lastRenderedPageBreak/>
              <w:t>Indicatie materiële historie</w:t>
            </w:r>
          </w:p>
        </w:tc>
        <w:tc>
          <w:tcPr>
            <w:tcW w:w="5528" w:type="dxa"/>
            <w:shd w:val="clear" w:color="auto" w:fill="auto"/>
          </w:tcPr>
          <w:p w14:paraId="2B8EA6AB"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Ja</w:t>
            </w:r>
          </w:p>
        </w:tc>
      </w:tr>
      <w:tr w:rsidR="00660E22" w14:paraId="2C417488" w14:textId="77777777" w:rsidTr="00CB6684">
        <w:trPr>
          <w:cantSplit/>
        </w:trPr>
        <w:tc>
          <w:tcPr>
            <w:tcW w:w="3828" w:type="dxa"/>
            <w:shd w:val="clear" w:color="auto" w:fill="auto"/>
          </w:tcPr>
          <w:p w14:paraId="0751CC5A"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Indicatie formele historie</w:t>
            </w:r>
          </w:p>
        </w:tc>
        <w:tc>
          <w:tcPr>
            <w:tcW w:w="5528" w:type="dxa"/>
            <w:shd w:val="clear" w:color="auto" w:fill="auto"/>
          </w:tcPr>
          <w:p w14:paraId="6819438D"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Nee</w:t>
            </w:r>
          </w:p>
        </w:tc>
      </w:tr>
      <w:tr w:rsidR="00660E22" w14:paraId="0BE07330" w14:textId="77777777" w:rsidTr="00CB6684">
        <w:trPr>
          <w:cantSplit/>
        </w:trPr>
        <w:tc>
          <w:tcPr>
            <w:tcW w:w="3828" w:type="dxa"/>
            <w:shd w:val="clear" w:color="auto" w:fill="auto"/>
          </w:tcPr>
          <w:p w14:paraId="662045FE"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Aanduiding gebeurtenis</w:t>
            </w:r>
          </w:p>
        </w:tc>
        <w:tc>
          <w:tcPr>
            <w:tcW w:w="5528" w:type="dxa"/>
            <w:shd w:val="clear" w:color="auto" w:fill="auto"/>
          </w:tcPr>
          <w:p w14:paraId="7F2A1123"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Nee</w:t>
            </w:r>
          </w:p>
        </w:tc>
      </w:tr>
      <w:tr w:rsidR="00660E22" w14:paraId="1C7A52DC" w14:textId="77777777" w:rsidTr="00CB6684">
        <w:trPr>
          <w:cantSplit/>
        </w:trPr>
        <w:tc>
          <w:tcPr>
            <w:tcW w:w="3828" w:type="dxa"/>
            <w:shd w:val="clear" w:color="auto" w:fill="auto"/>
          </w:tcPr>
          <w:p w14:paraId="3CAFBB80"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Aanduiding brondocument</w:t>
            </w:r>
          </w:p>
        </w:tc>
        <w:tc>
          <w:tcPr>
            <w:tcW w:w="5528" w:type="dxa"/>
            <w:shd w:val="clear" w:color="auto" w:fill="auto"/>
          </w:tcPr>
          <w:p w14:paraId="3CB8E6C8"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Nee</w:t>
            </w:r>
          </w:p>
        </w:tc>
      </w:tr>
      <w:tr w:rsidR="00660E22" w14:paraId="2460512E" w14:textId="77777777" w:rsidTr="00CB6684">
        <w:trPr>
          <w:cantSplit/>
        </w:trPr>
        <w:tc>
          <w:tcPr>
            <w:tcW w:w="3828" w:type="dxa"/>
            <w:shd w:val="clear" w:color="auto" w:fill="auto"/>
          </w:tcPr>
          <w:p w14:paraId="1BC99159"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Indicatie in onderzoek</w:t>
            </w:r>
          </w:p>
        </w:tc>
        <w:tc>
          <w:tcPr>
            <w:tcW w:w="5528" w:type="dxa"/>
            <w:shd w:val="clear" w:color="auto" w:fill="auto"/>
          </w:tcPr>
          <w:p w14:paraId="1ED9CB7E"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Nee</w:t>
            </w:r>
          </w:p>
        </w:tc>
      </w:tr>
      <w:tr w:rsidR="00660E22" w14:paraId="3768088A" w14:textId="77777777" w:rsidTr="00CB6684">
        <w:trPr>
          <w:cantSplit/>
        </w:trPr>
        <w:tc>
          <w:tcPr>
            <w:tcW w:w="3828" w:type="dxa"/>
            <w:shd w:val="clear" w:color="auto" w:fill="auto"/>
          </w:tcPr>
          <w:p w14:paraId="1E17123A"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Aanduiding strijdigheid/nietigheid</w:t>
            </w:r>
          </w:p>
        </w:tc>
        <w:tc>
          <w:tcPr>
            <w:tcW w:w="5528" w:type="dxa"/>
            <w:shd w:val="clear" w:color="auto" w:fill="auto"/>
          </w:tcPr>
          <w:p w14:paraId="7622FD9B"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Nee</w:t>
            </w:r>
          </w:p>
        </w:tc>
      </w:tr>
      <w:tr w:rsidR="00660E22" w14:paraId="7AE2E60D" w14:textId="77777777" w:rsidTr="00CB6684">
        <w:trPr>
          <w:cantSplit/>
        </w:trPr>
        <w:tc>
          <w:tcPr>
            <w:tcW w:w="3828" w:type="dxa"/>
            <w:shd w:val="clear" w:color="auto" w:fill="auto"/>
          </w:tcPr>
          <w:p w14:paraId="2D1C58E5"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Indicatie kardinaliteit</w:t>
            </w:r>
          </w:p>
        </w:tc>
        <w:tc>
          <w:tcPr>
            <w:tcW w:w="5528" w:type="dxa"/>
            <w:shd w:val="clear" w:color="auto" w:fill="auto"/>
          </w:tcPr>
          <w:p w14:paraId="338B1CF6"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0-1</w:t>
            </w:r>
          </w:p>
        </w:tc>
      </w:tr>
      <w:tr w:rsidR="00660E22" w14:paraId="3C1FFB6A" w14:textId="77777777" w:rsidTr="00CB6684">
        <w:trPr>
          <w:cantSplit/>
        </w:trPr>
        <w:tc>
          <w:tcPr>
            <w:tcW w:w="3828" w:type="dxa"/>
            <w:shd w:val="clear" w:color="auto" w:fill="auto"/>
          </w:tcPr>
          <w:p w14:paraId="6DA07502"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Indicatie authentiek</w:t>
            </w:r>
          </w:p>
        </w:tc>
        <w:tc>
          <w:tcPr>
            <w:tcW w:w="5528" w:type="dxa"/>
            <w:shd w:val="clear" w:color="auto" w:fill="auto"/>
          </w:tcPr>
          <w:p w14:paraId="3FB5CA55"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Gemeentelijk basisgegeven</w:t>
            </w:r>
          </w:p>
        </w:tc>
      </w:tr>
      <w:tr w:rsidR="00660E22" w14:paraId="13801E7F" w14:textId="77777777" w:rsidTr="00CB6684">
        <w:trPr>
          <w:cantSplit/>
        </w:trPr>
        <w:tc>
          <w:tcPr>
            <w:tcW w:w="3828" w:type="dxa"/>
            <w:shd w:val="clear" w:color="auto" w:fill="auto"/>
          </w:tcPr>
          <w:p w14:paraId="31FCF7DC" w14:textId="77777777"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Regels attribuutsoort</w:t>
            </w:r>
          </w:p>
        </w:tc>
        <w:tc>
          <w:tcPr>
            <w:tcW w:w="5528" w:type="dxa"/>
            <w:shd w:val="clear" w:color="auto" w:fill="auto"/>
          </w:tcPr>
          <w:p w14:paraId="50BD9168" w14:textId="77777777" w:rsidR="00660E22" w:rsidRPr="00922EA9" w:rsidRDefault="00CB6684"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t>
            </w:r>
          </w:p>
        </w:tc>
      </w:tr>
    </w:tbl>
    <w:p w14:paraId="351EAE34" w14:textId="77777777" w:rsidR="00660E22" w:rsidRDefault="00660E22" w:rsidP="006B0CA1"/>
    <w:p w14:paraId="750DBFFA" w14:textId="64FAF27B" w:rsidR="001E58EB" w:rsidRDefault="001E58EB" w:rsidP="001E58EB">
      <w:pPr>
        <w:pStyle w:val="Kop3"/>
        <w:rPr>
          <w:noProof/>
        </w:rPr>
      </w:pPr>
      <w:bookmarkStart w:id="3660" w:name="_Toc493812426"/>
      <w:r>
        <w:rPr>
          <w:noProof/>
        </w:rPr>
        <w:t>Status</w:t>
      </w:r>
      <w:bookmarkEnd w:id="3660"/>
    </w:p>
    <w:p w14:paraId="2B8AD7C7" w14:textId="77777777" w:rsidR="001E58EB" w:rsidRPr="00DD0F4F" w:rsidRDefault="001E58EB" w:rsidP="001E58EB">
      <w:pPr>
        <w:rPr>
          <w:noProof/>
          <w:lang w:val="nl-NL"/>
        </w:rPr>
      </w:pPr>
      <w:r w:rsidRPr="00DD0F4F">
        <w:rPr>
          <w:noProof/>
          <w:lang w:val="nl-NL"/>
        </w:rPr>
        <w:t>Uit de Baseline Informatiehuishouding wordt duidelijk dat al tijdens de behandeling van een zaak informatieobjecten (v/h documenten) duurzaam bewaard (niet wijzigbaar) moeten worden. Het duurzaam bewaarbaar maken van een informatieobject is een actie die door de gebruiker en/of de applicatie uitgevoerd wordt. Om uit te kunnen wisselen in welke status van het ‘verduurzamen’ een informatieobject verkeert, voorzien we in een waardenverzameling</w:t>
      </w:r>
      <w:r w:rsidR="00B644DB" w:rsidRPr="00DD0F4F">
        <w:rPr>
          <w:noProof/>
          <w:lang w:val="nl-NL"/>
        </w:rPr>
        <w:t xml:space="preserve"> (van de uit ENKELVOUDIG INFORMATIEOBJECT overgehaald attribuutsoort Status)</w:t>
      </w:r>
      <w:r w:rsidRPr="00DD0F4F">
        <w:rPr>
          <w:noProof/>
          <w:lang w:val="nl-NL"/>
        </w:rPr>
        <w:t xml:space="preserve">. Doordat de status historie kent, is tevens te achterhalen wanneer een statuswisseling heeft plaatsgevonden. </w:t>
      </w:r>
    </w:p>
    <w:p w14:paraId="65BD34BC" w14:textId="77777777" w:rsidR="001938EB" w:rsidRPr="001938EB" w:rsidRDefault="00DA5D93" w:rsidP="001938EB">
      <w:pPr>
        <w:pStyle w:val="Kop41"/>
        <w:rPr>
          <w:rFonts w:eastAsia="Times New Roman"/>
          <w:shd w:val="clear" w:color="auto" w:fill="auto"/>
          <w:lang w:val="nl-NL"/>
        </w:rPr>
      </w:pPr>
      <w:ins w:id="3661" w:author="Arjan" w:date="2014-11-18T13:27:00Z">
        <w:r>
          <w:rPr>
            <w:b w:val="0"/>
            <w:bCs w:val="0"/>
            <w:color w:val="auto"/>
            <w:sz w:val="20"/>
            <w:szCs w:val="20"/>
            <w:shd w:val="clear" w:color="auto" w:fill="auto"/>
          </w:rPr>
          <w:fldChar w:fldCharType="begin" w:fldLock="1"/>
        </w:r>
        <w:r w:rsidR="00C74E50">
          <w:rPr>
            <w:b w:val="0"/>
            <w:bCs w:val="0"/>
            <w:color w:val="auto"/>
            <w:sz w:val="20"/>
            <w:szCs w:val="20"/>
            <w:shd w:val="clear" w:color="auto" w:fill="auto"/>
          </w:rPr>
          <w:instrText xml:space="preserve">MERGEFIELD </w:instrText>
        </w:r>
        <w:r w:rsidR="00C74E50">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C74E50">
          <w:rPr>
            <w:rFonts w:eastAsia="Times New Roman"/>
            <w:shd w:val="clear" w:color="auto" w:fill="auto"/>
            <w:lang w:val="nl-NL"/>
          </w:rPr>
          <w:t>«Attribuutsoort»</w:t>
        </w:r>
        <w:r>
          <w:rPr>
            <w:b w:val="0"/>
            <w:bCs w:val="0"/>
            <w:color w:val="auto"/>
            <w:sz w:val="20"/>
            <w:szCs w:val="20"/>
            <w:shd w:val="clear" w:color="auto" w:fill="auto"/>
          </w:rPr>
          <w:fldChar w:fldCharType="end"/>
        </w:r>
        <w:r w:rsidR="00C74E50">
          <w:rPr>
            <w:rFonts w:eastAsia="Times New Roman"/>
            <w:shd w:val="clear" w:color="auto" w:fill="auto"/>
            <w:lang w:val="nl-NL"/>
          </w:rPr>
          <w:t xml:space="preserve"> Status</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1938EB" w:rsidRPr="00F64D19" w14:paraId="6E95B12F" w14:textId="77777777" w:rsidTr="00186A95">
        <w:trPr>
          <w:trHeight w:val="230"/>
        </w:trPr>
        <w:tc>
          <w:tcPr>
            <w:tcW w:w="3780" w:type="dxa"/>
            <w:tcBorders>
              <w:top w:val="single" w:sz="4" w:space="0" w:color="auto"/>
              <w:left w:val="nil"/>
              <w:bottom w:val="nil"/>
              <w:right w:val="nil"/>
            </w:tcBorders>
          </w:tcPr>
          <w:p w14:paraId="269CF11B"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6DDA665B" w14:textId="77777777" w:rsidR="001938EB" w:rsidRPr="00F64D19" w:rsidRDefault="00DA5D93"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hAnsi="Arial" w:cs="Arial"/>
                <w:sz w:val="20"/>
                <w:szCs w:val="20"/>
                <w:lang w:val="en-AU"/>
              </w:rPr>
              <w:fldChar w:fldCharType="begin" w:fldLock="1"/>
            </w:r>
            <w:r w:rsidR="001938EB" w:rsidRPr="00F64D19">
              <w:rPr>
                <w:rFonts w:ascii="Arial" w:hAnsi="Arial" w:cs="Arial"/>
                <w:sz w:val="20"/>
                <w:szCs w:val="20"/>
                <w:lang w:val="en-AU"/>
              </w:rPr>
              <w:instrText xml:space="preserve">MERGEFIELD </w:instrText>
            </w:r>
            <w:r w:rsidR="001938EB" w:rsidRPr="00F64D19">
              <w:rPr>
                <w:rFonts w:ascii="Arial" w:eastAsia="Times New Roman" w:hAnsi="Arial" w:cs="Arial"/>
                <w:color w:val="000000"/>
                <w:sz w:val="20"/>
                <w:szCs w:val="20"/>
              </w:rPr>
              <w:instrText>Att.Name</w:instrText>
            </w:r>
            <w:r w:rsidRPr="00F64D19">
              <w:rPr>
                <w:rFonts w:ascii="Arial" w:hAnsi="Arial" w:cs="Arial"/>
                <w:sz w:val="20"/>
                <w:szCs w:val="20"/>
                <w:lang w:val="en-AU"/>
              </w:rPr>
              <w:fldChar w:fldCharType="separate"/>
            </w:r>
            <w:r w:rsidR="001938EB">
              <w:rPr>
                <w:rFonts w:ascii="Arial" w:eastAsia="Times New Roman" w:hAnsi="Arial" w:cs="Arial"/>
                <w:color w:val="000000"/>
                <w:sz w:val="20"/>
                <w:szCs w:val="20"/>
              </w:rPr>
              <w:t>S</w:t>
            </w:r>
            <w:r w:rsidR="001938EB" w:rsidRPr="00F64D19">
              <w:rPr>
                <w:rFonts w:ascii="Arial" w:eastAsia="Times New Roman" w:hAnsi="Arial" w:cs="Arial"/>
                <w:color w:val="000000"/>
                <w:sz w:val="20"/>
                <w:szCs w:val="20"/>
              </w:rPr>
              <w:t>tatus</w:t>
            </w:r>
            <w:r w:rsidRPr="00F64D19">
              <w:rPr>
                <w:rFonts w:ascii="Arial" w:hAnsi="Arial" w:cs="Arial"/>
                <w:sz w:val="20"/>
                <w:szCs w:val="20"/>
                <w:lang w:val="en-AU"/>
              </w:rPr>
              <w:fldChar w:fldCharType="end"/>
            </w:r>
          </w:p>
        </w:tc>
      </w:tr>
      <w:tr w:rsidR="001938EB" w:rsidRPr="00F64D19" w14:paraId="09126D70" w14:textId="77777777" w:rsidTr="00186A95">
        <w:tc>
          <w:tcPr>
            <w:tcW w:w="3780" w:type="dxa"/>
            <w:tcBorders>
              <w:top w:val="nil"/>
              <w:left w:val="nil"/>
              <w:bottom w:val="nil"/>
              <w:right w:val="nil"/>
            </w:tcBorders>
          </w:tcPr>
          <w:p w14:paraId="7FBB494A" w14:textId="77777777"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EF78768"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33EBB505" w14:textId="77777777" w:rsidTr="00186A95">
        <w:tc>
          <w:tcPr>
            <w:tcW w:w="3780" w:type="dxa"/>
            <w:tcBorders>
              <w:top w:val="nil"/>
              <w:left w:val="nil"/>
              <w:bottom w:val="nil"/>
              <w:right w:val="nil"/>
            </w:tcBorders>
          </w:tcPr>
          <w:p w14:paraId="22FD0E32"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611669F5"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KING</w:t>
            </w:r>
          </w:p>
        </w:tc>
      </w:tr>
      <w:tr w:rsidR="001938EB" w:rsidRPr="00F64D19" w14:paraId="5C9916BD" w14:textId="77777777" w:rsidTr="00186A95">
        <w:tc>
          <w:tcPr>
            <w:tcW w:w="3780" w:type="dxa"/>
            <w:tcBorders>
              <w:top w:val="nil"/>
              <w:left w:val="nil"/>
              <w:bottom w:val="nil"/>
              <w:right w:val="nil"/>
            </w:tcBorders>
          </w:tcPr>
          <w:p w14:paraId="748C528F" w14:textId="77777777"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6483EAC"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1783A920" w14:textId="77777777" w:rsidTr="00186A95">
        <w:tc>
          <w:tcPr>
            <w:tcW w:w="3780" w:type="dxa"/>
            <w:tcBorders>
              <w:top w:val="nil"/>
              <w:left w:val="nil"/>
              <w:bottom w:val="nil"/>
              <w:right w:val="nil"/>
            </w:tcBorders>
          </w:tcPr>
          <w:p w14:paraId="780A2AB9"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3915E1C9"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357A666D" w14:textId="77777777" w:rsidTr="00186A95">
        <w:tc>
          <w:tcPr>
            <w:tcW w:w="3780" w:type="dxa"/>
            <w:tcBorders>
              <w:top w:val="nil"/>
              <w:left w:val="nil"/>
              <w:bottom w:val="nil"/>
              <w:right w:val="nil"/>
            </w:tcBorders>
          </w:tcPr>
          <w:p w14:paraId="30FBE095" w14:textId="77777777"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9E37132"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0AF6F07A" w14:textId="77777777" w:rsidTr="00186A95">
        <w:tc>
          <w:tcPr>
            <w:tcW w:w="3780" w:type="dxa"/>
            <w:tcBorders>
              <w:top w:val="nil"/>
              <w:left w:val="nil"/>
              <w:bottom w:val="nil"/>
              <w:right w:val="nil"/>
            </w:tcBorders>
          </w:tcPr>
          <w:p w14:paraId="33B84694"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3F787395" w14:textId="77777777" w:rsidR="001938EB" w:rsidRPr="00F64D19" w:rsidRDefault="00DA5D93"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hAnsi="Arial" w:cs="Arial"/>
                <w:sz w:val="20"/>
                <w:szCs w:val="20"/>
                <w:lang w:val="en-AU"/>
              </w:rPr>
              <w:fldChar w:fldCharType="begin" w:fldLock="1"/>
            </w:r>
            <w:r w:rsidR="001938EB" w:rsidRPr="00F64D19">
              <w:rPr>
                <w:rFonts w:ascii="Arial" w:hAnsi="Arial" w:cs="Arial"/>
                <w:sz w:val="20"/>
                <w:szCs w:val="20"/>
                <w:lang w:val="en-AU"/>
              </w:rPr>
              <w:instrText xml:space="preserve">MERGEFIELD </w:instrText>
            </w:r>
            <w:r w:rsidR="001938EB" w:rsidRPr="00F64D19">
              <w:rPr>
                <w:rFonts w:ascii="Arial" w:eastAsia="Times New Roman" w:hAnsi="Arial" w:cs="Arial"/>
                <w:color w:val="000000"/>
                <w:sz w:val="20"/>
                <w:szCs w:val="20"/>
              </w:rPr>
              <w:instrText>Att.Alias</w:instrText>
            </w:r>
            <w:r w:rsidRPr="00F64D19">
              <w:rPr>
                <w:rFonts w:ascii="Arial" w:hAnsi="Arial" w:cs="Arial"/>
                <w:sz w:val="20"/>
                <w:szCs w:val="20"/>
                <w:lang w:val="en-AU"/>
              </w:rPr>
              <w:fldChar w:fldCharType="separate"/>
            </w:r>
            <w:r w:rsidR="001938EB" w:rsidRPr="00F64D19">
              <w:rPr>
                <w:rFonts w:ascii="Arial" w:eastAsia="Times New Roman" w:hAnsi="Arial" w:cs="Arial"/>
                <w:color w:val="000000"/>
                <w:sz w:val="20"/>
                <w:szCs w:val="20"/>
              </w:rPr>
              <w:t>status</w:t>
            </w:r>
            <w:r w:rsidRPr="00F64D19">
              <w:rPr>
                <w:rFonts w:ascii="Arial" w:hAnsi="Arial" w:cs="Arial"/>
                <w:sz w:val="20"/>
                <w:szCs w:val="20"/>
                <w:lang w:val="en-AU"/>
              </w:rPr>
              <w:fldChar w:fldCharType="end"/>
            </w:r>
          </w:p>
        </w:tc>
      </w:tr>
      <w:tr w:rsidR="001938EB" w:rsidRPr="00F64D19" w14:paraId="3EE6F847" w14:textId="77777777" w:rsidTr="00186A95">
        <w:tc>
          <w:tcPr>
            <w:tcW w:w="3780" w:type="dxa"/>
            <w:tcBorders>
              <w:top w:val="nil"/>
              <w:left w:val="nil"/>
              <w:bottom w:val="nil"/>
              <w:right w:val="nil"/>
            </w:tcBorders>
          </w:tcPr>
          <w:p w14:paraId="3E742787" w14:textId="77777777"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91D2A28"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5C14BE" w14:paraId="70F56B32" w14:textId="77777777" w:rsidTr="00186A95">
        <w:tc>
          <w:tcPr>
            <w:tcW w:w="3780" w:type="dxa"/>
            <w:tcBorders>
              <w:top w:val="nil"/>
              <w:left w:val="nil"/>
              <w:bottom w:val="nil"/>
              <w:right w:val="nil"/>
            </w:tcBorders>
          </w:tcPr>
          <w:p w14:paraId="3DCF9B07"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607B3036" w14:textId="77777777" w:rsidR="001938EB" w:rsidRPr="00DD0F4F" w:rsidRDefault="00DA5D93" w:rsidP="00C74E50">
            <w:pPr>
              <w:autoSpaceDE w:val="0"/>
              <w:autoSpaceDN w:val="0"/>
              <w:adjustRightInd w:val="0"/>
              <w:spacing w:after="0" w:line="240" w:lineRule="auto"/>
              <w:rPr>
                <w:rFonts w:ascii="Arial" w:eastAsia="Times New Roman" w:hAnsi="Arial" w:cs="Arial"/>
                <w:color w:val="000000"/>
                <w:sz w:val="20"/>
                <w:szCs w:val="20"/>
                <w:lang w:val="nl-NL"/>
              </w:rPr>
            </w:pPr>
            <w:r w:rsidRPr="00F64D19">
              <w:rPr>
                <w:rFonts w:ascii="Arial" w:hAnsi="Arial" w:cs="Arial"/>
                <w:sz w:val="20"/>
                <w:szCs w:val="20"/>
                <w:lang w:val="en-AU"/>
              </w:rPr>
              <w:fldChar w:fldCharType="begin" w:fldLock="1"/>
            </w:r>
            <w:r w:rsidR="001938EB" w:rsidRPr="00DD0F4F">
              <w:rPr>
                <w:rFonts w:ascii="Arial" w:hAnsi="Arial" w:cs="Arial"/>
                <w:sz w:val="20"/>
                <w:szCs w:val="20"/>
                <w:lang w:val="nl-NL"/>
              </w:rPr>
              <w:instrText xml:space="preserve">MERGEFIELD </w:instrText>
            </w:r>
            <w:r w:rsidR="001938EB" w:rsidRPr="00DD0F4F">
              <w:rPr>
                <w:rFonts w:ascii="Arial" w:eastAsia="Times New Roman" w:hAnsi="Arial" w:cs="Arial"/>
                <w:color w:val="000000"/>
                <w:sz w:val="20"/>
                <w:szCs w:val="20"/>
                <w:lang w:val="nl-NL"/>
              </w:rPr>
              <w:instrText>Att.Notes</w:instrText>
            </w:r>
            <w:r w:rsidRPr="00F64D19">
              <w:rPr>
                <w:rFonts w:ascii="Arial" w:hAnsi="Arial" w:cs="Arial"/>
                <w:sz w:val="20"/>
                <w:szCs w:val="20"/>
                <w:lang w:val="en-AU"/>
              </w:rPr>
              <w:fldChar w:fldCharType="end"/>
            </w:r>
            <w:r w:rsidR="001938EB" w:rsidRPr="00DD0F4F">
              <w:rPr>
                <w:rFonts w:ascii="Arial" w:eastAsia="Times New Roman" w:hAnsi="Arial" w:cs="Arial"/>
                <w:color w:val="610E6A"/>
                <w:sz w:val="20"/>
                <w:szCs w:val="20"/>
                <w:lang w:val="nl-NL"/>
              </w:rPr>
              <w:t xml:space="preserve">Aanduiding van de stand van zaken van een </w:t>
            </w:r>
            <w:del w:id="3662" w:author="Arjan" w:date="2014-11-18T13:28:00Z">
              <w:r w:rsidR="00C74E50" w:rsidDel="00C74E50">
                <w:rPr>
                  <w:rFonts w:ascii="Arial" w:eastAsia="Times New Roman" w:hAnsi="Arial" w:cs="Arial"/>
                  <w:color w:val="610E6A"/>
                  <w:sz w:val="20"/>
                  <w:szCs w:val="20"/>
                  <w:lang w:val="nl-NL"/>
                </w:rPr>
                <w:delText xml:space="preserve">ENKELVOUDIG </w:delText>
              </w:r>
            </w:del>
            <w:r w:rsidR="001938EB" w:rsidRPr="00DD0F4F">
              <w:rPr>
                <w:rFonts w:ascii="Arial" w:eastAsia="Times New Roman" w:hAnsi="Arial" w:cs="Arial"/>
                <w:color w:val="610E6A"/>
                <w:sz w:val="20"/>
                <w:szCs w:val="20"/>
                <w:lang w:val="nl-NL"/>
              </w:rPr>
              <w:t>INFORMATIEOBJECT</w:t>
            </w:r>
          </w:p>
        </w:tc>
      </w:tr>
      <w:tr w:rsidR="001938EB" w:rsidRPr="005C14BE" w14:paraId="3B4B453F" w14:textId="77777777" w:rsidTr="00186A95">
        <w:trPr>
          <w:trHeight w:val="230"/>
        </w:trPr>
        <w:tc>
          <w:tcPr>
            <w:tcW w:w="3780" w:type="dxa"/>
            <w:tcBorders>
              <w:top w:val="nil"/>
              <w:left w:val="nil"/>
              <w:bottom w:val="nil"/>
              <w:right w:val="nil"/>
            </w:tcBorders>
          </w:tcPr>
          <w:p w14:paraId="121E465E" w14:textId="77777777" w:rsidR="001938EB" w:rsidRPr="00DD0F4F" w:rsidRDefault="001938EB" w:rsidP="00186A9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2E7E3886" w14:textId="77777777" w:rsidR="001938EB" w:rsidRPr="00DD0F4F" w:rsidRDefault="001938EB" w:rsidP="00186A95">
            <w:pPr>
              <w:autoSpaceDE w:val="0"/>
              <w:autoSpaceDN w:val="0"/>
              <w:adjustRightInd w:val="0"/>
              <w:spacing w:after="0" w:line="240" w:lineRule="auto"/>
              <w:rPr>
                <w:rFonts w:ascii="Arial" w:eastAsia="Times New Roman" w:hAnsi="Arial" w:cs="Arial"/>
                <w:color w:val="000000"/>
                <w:sz w:val="20"/>
                <w:szCs w:val="20"/>
                <w:lang w:val="nl-NL"/>
              </w:rPr>
            </w:pPr>
          </w:p>
        </w:tc>
      </w:tr>
      <w:tr w:rsidR="001938EB" w:rsidRPr="00F64D19" w14:paraId="714B30C0" w14:textId="77777777" w:rsidTr="00186A95">
        <w:trPr>
          <w:trHeight w:val="230"/>
        </w:trPr>
        <w:tc>
          <w:tcPr>
            <w:tcW w:w="3780" w:type="dxa"/>
            <w:tcBorders>
              <w:top w:val="nil"/>
              <w:left w:val="nil"/>
              <w:bottom w:val="nil"/>
              <w:right w:val="nil"/>
            </w:tcBorders>
          </w:tcPr>
          <w:p w14:paraId="51AC5030"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5A8D1428"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 xml:space="preserve">KING </w:t>
            </w:r>
          </w:p>
        </w:tc>
      </w:tr>
      <w:tr w:rsidR="001938EB" w:rsidRPr="00F64D19" w14:paraId="1236F86D" w14:textId="77777777" w:rsidTr="00186A95">
        <w:tc>
          <w:tcPr>
            <w:tcW w:w="3780" w:type="dxa"/>
            <w:tcBorders>
              <w:top w:val="nil"/>
              <w:left w:val="nil"/>
              <w:bottom w:val="nil"/>
              <w:right w:val="nil"/>
            </w:tcBorders>
          </w:tcPr>
          <w:p w14:paraId="6C9A1701" w14:textId="77777777"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E7178DF"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7971905D" w14:textId="77777777" w:rsidTr="00186A95">
        <w:tc>
          <w:tcPr>
            <w:tcW w:w="3780" w:type="dxa"/>
            <w:tcBorders>
              <w:top w:val="nil"/>
              <w:left w:val="nil"/>
              <w:bottom w:val="nil"/>
              <w:right w:val="nil"/>
            </w:tcBorders>
          </w:tcPr>
          <w:p w14:paraId="61E53959"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31D5FDAC" w14:textId="77777777" w:rsidR="001938EB" w:rsidRPr="00F64D19" w:rsidRDefault="004903B8" w:rsidP="00186A95">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1-6-2008</w:t>
            </w:r>
          </w:p>
        </w:tc>
      </w:tr>
      <w:tr w:rsidR="001938EB" w:rsidRPr="00F64D19" w14:paraId="321C3548" w14:textId="77777777" w:rsidTr="00186A95">
        <w:tc>
          <w:tcPr>
            <w:tcW w:w="3780" w:type="dxa"/>
            <w:tcBorders>
              <w:top w:val="nil"/>
              <w:left w:val="nil"/>
              <w:bottom w:val="nil"/>
              <w:right w:val="nil"/>
            </w:tcBorders>
          </w:tcPr>
          <w:p w14:paraId="14BC3AAC" w14:textId="77777777"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42387C4"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5C14BE" w14:paraId="113DE93E" w14:textId="77777777" w:rsidTr="00186A95">
        <w:tc>
          <w:tcPr>
            <w:tcW w:w="3780" w:type="dxa"/>
            <w:tcBorders>
              <w:top w:val="nil"/>
              <w:left w:val="nil"/>
              <w:bottom w:val="nil"/>
              <w:right w:val="nil"/>
            </w:tcBorders>
          </w:tcPr>
          <w:p w14:paraId="7F34E524"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2B479C0D" w14:textId="77777777" w:rsidR="001938EB" w:rsidRPr="00DD0F4F" w:rsidRDefault="001938EB" w:rsidP="00186A9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gaat hier om aanduidingen zoals hieronder genoemd. Dus niet ‘afgehandeld’. Immers, zaken worden afgehandeld, informatieobjecten niet. Wel spelen informatieobjecten daarbij een rol.</w:t>
            </w:r>
          </w:p>
          <w:p w14:paraId="753A6FDE" w14:textId="77777777" w:rsidR="003C376A" w:rsidRPr="00DD0F4F" w:rsidRDefault="003C376A" w:rsidP="00186A9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waarden ‘in bewerking’ en ‘ter vaststelling’ zijn niet van toepassing op ontvangen informatieobjecten.</w:t>
            </w:r>
          </w:p>
          <w:p w14:paraId="5DE28CFC" w14:textId="77777777" w:rsidR="00C74E50" w:rsidRPr="00DD0F4F" w:rsidRDefault="003C376A" w:rsidP="00C74E50">
            <w:pPr>
              <w:autoSpaceDE w:val="0"/>
              <w:autoSpaceDN w:val="0"/>
              <w:adjustRightInd w:val="0"/>
              <w:spacing w:after="0" w:line="240" w:lineRule="auto"/>
              <w:rPr>
                <w:ins w:id="3663" w:author="Arjan" w:date="2014-11-18T13:29:00Z"/>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Wijziging van de Status in ‘g</w:t>
            </w:r>
            <w:r w:rsidR="001938EB" w:rsidRPr="00DD0F4F">
              <w:rPr>
                <w:rFonts w:ascii="Arial" w:eastAsia="Times New Roman" w:hAnsi="Arial" w:cs="Arial"/>
                <w:color w:val="000000"/>
                <w:sz w:val="20"/>
                <w:szCs w:val="20"/>
                <w:lang w:val="nl-NL"/>
              </w:rPr>
              <w:t>earchiveerd’ impliceert dat het informatieobject een duurzaam niet wijzigbaar Formaat dient te hebben. Aangezien er geen standaard bekend is voor dergelijke bestandsformaten, is dit niet in de ‘Regels attribuutsoort’ opgenomen maar zou hiervan wel sprake moeten zijn.</w:t>
            </w:r>
            <w:ins w:id="3664" w:author="Arjan" w:date="2014-11-18T13:29:00Z">
              <w:r w:rsidR="00C74E50" w:rsidRPr="00DD0F4F">
                <w:rPr>
                  <w:rFonts w:ascii="Arial" w:eastAsia="Times New Roman" w:hAnsi="Arial" w:cs="Arial"/>
                  <w:color w:val="000000"/>
                  <w:sz w:val="20"/>
                  <w:szCs w:val="20"/>
                  <w:lang w:val="nl-NL"/>
                </w:rPr>
                <w:t xml:space="preserve"> </w:t>
              </w:r>
            </w:ins>
          </w:p>
          <w:p w14:paraId="6EA37EA1" w14:textId="77777777" w:rsidR="001938EB" w:rsidRPr="00DD0F4F" w:rsidRDefault="00C74E50" w:rsidP="00C74E50">
            <w:pPr>
              <w:autoSpaceDE w:val="0"/>
              <w:autoSpaceDN w:val="0"/>
              <w:adjustRightInd w:val="0"/>
              <w:spacing w:after="0" w:line="240" w:lineRule="auto"/>
              <w:rPr>
                <w:rFonts w:ascii="Arial" w:eastAsia="Times New Roman" w:hAnsi="Arial" w:cs="Arial"/>
                <w:color w:val="000000"/>
                <w:sz w:val="20"/>
                <w:szCs w:val="20"/>
                <w:lang w:val="nl-NL"/>
              </w:rPr>
            </w:pPr>
            <w:ins w:id="3665" w:author="Arjan" w:date="2014-11-18T13:29:00Z">
              <w:r w:rsidRPr="00DD0F4F">
                <w:rPr>
                  <w:rFonts w:ascii="Arial" w:eastAsia="Times New Roman" w:hAnsi="Arial" w:cs="Arial"/>
                  <w:color w:val="000000"/>
                  <w:sz w:val="20"/>
                  <w:szCs w:val="20"/>
                  <w:lang w:val="nl-NL"/>
                </w:rPr>
                <w:t>Nb. De attribuutsoort is in versie 2.0 verplaatst van ENKELVOUDIG INFORMATIEOBJECT naar INFORMATIEOBJECT (en gewijzigd).</w:t>
              </w:r>
            </w:ins>
          </w:p>
        </w:tc>
      </w:tr>
      <w:tr w:rsidR="001938EB" w:rsidRPr="005C14BE" w14:paraId="56E915D7" w14:textId="77777777" w:rsidTr="00186A95">
        <w:tc>
          <w:tcPr>
            <w:tcW w:w="3780" w:type="dxa"/>
            <w:tcBorders>
              <w:top w:val="nil"/>
              <w:left w:val="nil"/>
              <w:bottom w:val="nil"/>
              <w:right w:val="nil"/>
            </w:tcBorders>
          </w:tcPr>
          <w:p w14:paraId="0F29A1A7" w14:textId="77777777" w:rsidR="001938EB" w:rsidRPr="00DD0F4F" w:rsidRDefault="001938EB" w:rsidP="00186A9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4B2B4B00" w14:textId="77777777" w:rsidR="001938EB" w:rsidRPr="00DD0F4F" w:rsidRDefault="001938EB" w:rsidP="00186A95">
            <w:pPr>
              <w:autoSpaceDE w:val="0"/>
              <w:autoSpaceDN w:val="0"/>
              <w:adjustRightInd w:val="0"/>
              <w:spacing w:after="0" w:line="240" w:lineRule="auto"/>
              <w:rPr>
                <w:rFonts w:ascii="Arial" w:eastAsia="Times New Roman" w:hAnsi="Arial" w:cs="Arial"/>
                <w:color w:val="000000"/>
                <w:sz w:val="20"/>
                <w:szCs w:val="20"/>
                <w:lang w:val="nl-NL"/>
              </w:rPr>
            </w:pPr>
          </w:p>
        </w:tc>
      </w:tr>
      <w:tr w:rsidR="001938EB" w:rsidRPr="00F64D19" w14:paraId="2D6B27B1" w14:textId="77777777" w:rsidTr="00186A95">
        <w:tc>
          <w:tcPr>
            <w:tcW w:w="3780" w:type="dxa"/>
            <w:tcBorders>
              <w:top w:val="nil"/>
              <w:left w:val="nil"/>
              <w:bottom w:val="nil"/>
              <w:right w:val="nil"/>
            </w:tcBorders>
          </w:tcPr>
          <w:p w14:paraId="46F7C6F3"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2A983D0F" w14:textId="77777777" w:rsidR="001938EB" w:rsidRPr="00F64D19" w:rsidRDefault="00DA5D93"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hAnsi="Arial" w:cs="Arial"/>
                <w:sz w:val="20"/>
                <w:szCs w:val="20"/>
                <w:lang w:val="en-AU"/>
              </w:rPr>
              <w:fldChar w:fldCharType="begin" w:fldLock="1"/>
            </w:r>
            <w:r w:rsidR="001938EB" w:rsidRPr="00F64D19">
              <w:rPr>
                <w:rFonts w:ascii="Arial" w:hAnsi="Arial" w:cs="Arial"/>
                <w:sz w:val="20"/>
                <w:szCs w:val="20"/>
                <w:lang w:val="en-AU"/>
              </w:rPr>
              <w:instrText xml:space="preserve">MERGEFIELD </w:instrText>
            </w:r>
            <w:r w:rsidR="001938EB" w:rsidRPr="00F64D19">
              <w:rPr>
                <w:rFonts w:ascii="Arial" w:eastAsia="Times New Roman" w:hAnsi="Arial" w:cs="Arial"/>
                <w:color w:val="000000"/>
                <w:sz w:val="20"/>
                <w:szCs w:val="20"/>
              </w:rPr>
              <w:instrText>Att.Type</w:instrText>
            </w:r>
            <w:r w:rsidRPr="00F64D19">
              <w:rPr>
                <w:rFonts w:ascii="Arial" w:hAnsi="Arial" w:cs="Arial"/>
                <w:sz w:val="20"/>
                <w:szCs w:val="20"/>
                <w:lang w:val="en-AU"/>
              </w:rPr>
              <w:fldChar w:fldCharType="separate"/>
            </w:r>
            <w:r w:rsidR="001938EB" w:rsidRPr="00F64D19">
              <w:rPr>
                <w:rFonts w:ascii="Arial" w:eastAsia="Times New Roman" w:hAnsi="Arial" w:cs="Arial"/>
                <w:color w:val="000000"/>
                <w:sz w:val="20"/>
                <w:szCs w:val="20"/>
              </w:rPr>
              <w:t>AN20</w:t>
            </w:r>
            <w:r w:rsidRPr="00F64D19">
              <w:rPr>
                <w:rFonts w:ascii="Arial" w:hAnsi="Arial" w:cs="Arial"/>
                <w:sz w:val="20"/>
                <w:szCs w:val="20"/>
                <w:lang w:val="en-AU"/>
              </w:rPr>
              <w:fldChar w:fldCharType="end"/>
            </w:r>
          </w:p>
        </w:tc>
      </w:tr>
      <w:tr w:rsidR="001938EB" w:rsidRPr="00F64D19" w14:paraId="0D3A1F12" w14:textId="77777777" w:rsidTr="00186A95">
        <w:trPr>
          <w:trHeight w:val="230"/>
        </w:trPr>
        <w:tc>
          <w:tcPr>
            <w:tcW w:w="3780" w:type="dxa"/>
            <w:tcBorders>
              <w:top w:val="nil"/>
              <w:left w:val="nil"/>
              <w:bottom w:val="nil"/>
              <w:right w:val="nil"/>
            </w:tcBorders>
          </w:tcPr>
          <w:p w14:paraId="02DE7078" w14:textId="77777777"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A8D63CB"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5C14BE" w14:paraId="21C221D0" w14:textId="77777777" w:rsidTr="00186A95">
        <w:trPr>
          <w:trHeight w:val="230"/>
        </w:trPr>
        <w:tc>
          <w:tcPr>
            <w:tcW w:w="3780" w:type="dxa"/>
            <w:tcBorders>
              <w:top w:val="nil"/>
              <w:left w:val="nil"/>
              <w:bottom w:val="nil"/>
              <w:right w:val="nil"/>
            </w:tcBorders>
          </w:tcPr>
          <w:p w14:paraId="09C6A220"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24465C06" w14:textId="77777777" w:rsidR="001938EB" w:rsidRPr="00DD0F4F" w:rsidRDefault="001938EB" w:rsidP="00186A95">
            <w:pPr>
              <w:spacing w:after="0" w:line="240" w:lineRule="auto"/>
              <w:rPr>
                <w:noProof/>
                <w:lang w:val="nl-NL"/>
              </w:rPr>
            </w:pPr>
            <w:r w:rsidRPr="00DD0F4F">
              <w:rPr>
                <w:noProof/>
                <w:lang w:val="nl-NL"/>
              </w:rPr>
              <w:t xml:space="preserve">- </w:t>
            </w:r>
            <w:r w:rsidR="00B644DB" w:rsidRPr="00DD0F4F">
              <w:rPr>
                <w:noProof/>
                <w:lang w:val="nl-NL"/>
              </w:rPr>
              <w:t>‘</w:t>
            </w:r>
            <w:r w:rsidR="003C376A" w:rsidRPr="00DD0F4F">
              <w:rPr>
                <w:noProof/>
                <w:lang w:val="nl-NL"/>
              </w:rPr>
              <w:t>i</w:t>
            </w:r>
            <w:r w:rsidRPr="00DD0F4F">
              <w:rPr>
                <w:noProof/>
                <w:lang w:val="nl-NL"/>
              </w:rPr>
              <w:t>n bewerking</w:t>
            </w:r>
            <w:r w:rsidR="00B644DB" w:rsidRPr="00DD0F4F">
              <w:rPr>
                <w:noProof/>
                <w:lang w:val="nl-NL"/>
              </w:rPr>
              <w:t>’</w:t>
            </w:r>
            <w:r w:rsidRPr="00DD0F4F">
              <w:rPr>
                <w:noProof/>
                <w:lang w:val="nl-NL"/>
              </w:rPr>
              <w:t xml:space="preserve"> (aan het informatieobject wordt nog gewerkt)</w:t>
            </w:r>
          </w:p>
          <w:p w14:paraId="3A452713" w14:textId="77777777" w:rsidR="001938EB" w:rsidRPr="00DD0F4F" w:rsidRDefault="001938EB" w:rsidP="00186A95">
            <w:pPr>
              <w:spacing w:after="0" w:line="240" w:lineRule="auto"/>
              <w:rPr>
                <w:noProof/>
                <w:lang w:val="nl-NL"/>
              </w:rPr>
            </w:pPr>
            <w:r w:rsidRPr="00DD0F4F">
              <w:rPr>
                <w:noProof/>
                <w:lang w:val="nl-NL"/>
              </w:rPr>
              <w:t>- ‘</w:t>
            </w:r>
            <w:r w:rsidR="003C376A" w:rsidRPr="00DD0F4F">
              <w:rPr>
                <w:noProof/>
                <w:lang w:val="nl-NL"/>
              </w:rPr>
              <w:t>t</w:t>
            </w:r>
            <w:r w:rsidRPr="00DD0F4F">
              <w:rPr>
                <w:noProof/>
                <w:lang w:val="nl-NL"/>
              </w:rPr>
              <w:t>er vaststelling’ (informatieobject af maar moet nog vastgesteld worden)</w:t>
            </w:r>
          </w:p>
          <w:p w14:paraId="09F8D607" w14:textId="77777777" w:rsidR="001938EB" w:rsidRPr="00DD0F4F" w:rsidRDefault="003C376A" w:rsidP="00186A95">
            <w:pPr>
              <w:spacing w:after="0" w:line="240" w:lineRule="auto"/>
              <w:rPr>
                <w:noProof/>
                <w:lang w:val="nl-NL"/>
              </w:rPr>
            </w:pPr>
            <w:r w:rsidRPr="00DD0F4F">
              <w:rPr>
                <w:noProof/>
                <w:lang w:val="nl-NL"/>
              </w:rPr>
              <w:t>- ‘d</w:t>
            </w:r>
            <w:r w:rsidR="001938EB" w:rsidRPr="00DD0F4F">
              <w:rPr>
                <w:noProof/>
                <w:lang w:val="nl-NL"/>
              </w:rPr>
              <w:t>efinitief’ (informatieobject door bevoegd iets of iemand vastgesteld</w:t>
            </w:r>
            <w:r w:rsidR="008210AD" w:rsidRPr="00DD0F4F">
              <w:rPr>
                <w:noProof/>
                <w:lang w:val="nl-NL"/>
              </w:rPr>
              <w:t xml:space="preserve"> dan wel ontvangen</w:t>
            </w:r>
            <w:r w:rsidR="001938EB" w:rsidRPr="00DD0F4F">
              <w:rPr>
                <w:noProof/>
                <w:lang w:val="nl-NL"/>
              </w:rPr>
              <w:t>)</w:t>
            </w:r>
          </w:p>
          <w:p w14:paraId="4D2BBB6D" w14:textId="551D9836" w:rsidR="001938EB" w:rsidRPr="00DD0F4F" w:rsidRDefault="003C376A" w:rsidP="003E3CBD">
            <w:pPr>
              <w:spacing w:after="0" w:line="240" w:lineRule="auto"/>
              <w:rPr>
                <w:noProof/>
                <w:lang w:val="nl-NL"/>
              </w:rPr>
            </w:pPr>
            <w:r w:rsidRPr="00DD0F4F">
              <w:rPr>
                <w:noProof/>
                <w:lang w:val="nl-NL"/>
              </w:rPr>
              <w:t>- ‘g</w:t>
            </w:r>
            <w:r w:rsidR="001938EB" w:rsidRPr="00DD0F4F">
              <w:rPr>
                <w:noProof/>
                <w:lang w:val="nl-NL"/>
              </w:rPr>
              <w:t>earchiveerd’ (informatieobject duurzaam bewaarbaar gemaakt; een gearchiveerd informatie-element).</w:t>
            </w:r>
          </w:p>
        </w:tc>
      </w:tr>
      <w:tr w:rsidR="001938EB" w:rsidRPr="005C14BE" w14:paraId="11796CEA" w14:textId="77777777" w:rsidTr="00186A95">
        <w:trPr>
          <w:trHeight w:val="215"/>
        </w:trPr>
        <w:tc>
          <w:tcPr>
            <w:tcW w:w="3780" w:type="dxa"/>
            <w:tcBorders>
              <w:top w:val="nil"/>
              <w:left w:val="nil"/>
              <w:bottom w:val="nil"/>
              <w:right w:val="nil"/>
            </w:tcBorders>
          </w:tcPr>
          <w:p w14:paraId="2F97DA8A" w14:textId="77777777" w:rsidR="001938EB" w:rsidRPr="00DD0F4F" w:rsidRDefault="001938EB" w:rsidP="00186A9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6FA7BFE3" w14:textId="77777777" w:rsidR="001938EB" w:rsidRPr="00DD0F4F" w:rsidRDefault="001938EB" w:rsidP="00186A95">
            <w:pPr>
              <w:autoSpaceDE w:val="0"/>
              <w:autoSpaceDN w:val="0"/>
              <w:adjustRightInd w:val="0"/>
              <w:spacing w:after="0" w:line="240" w:lineRule="auto"/>
              <w:rPr>
                <w:rFonts w:ascii="Arial" w:eastAsia="Times New Roman" w:hAnsi="Arial" w:cs="Arial"/>
                <w:color w:val="000000"/>
                <w:sz w:val="20"/>
                <w:szCs w:val="20"/>
                <w:lang w:val="nl-NL"/>
              </w:rPr>
            </w:pPr>
          </w:p>
        </w:tc>
      </w:tr>
      <w:tr w:rsidR="001938EB" w:rsidRPr="00F64D19" w14:paraId="519F3206" w14:textId="77777777" w:rsidTr="00186A95">
        <w:trPr>
          <w:trHeight w:val="215"/>
        </w:trPr>
        <w:tc>
          <w:tcPr>
            <w:tcW w:w="3780" w:type="dxa"/>
            <w:tcBorders>
              <w:top w:val="nil"/>
              <w:left w:val="nil"/>
              <w:bottom w:val="nil"/>
              <w:right w:val="nil"/>
            </w:tcBorders>
          </w:tcPr>
          <w:p w14:paraId="7A5413D0"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0689055B"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Ja</w:t>
            </w:r>
          </w:p>
        </w:tc>
      </w:tr>
      <w:tr w:rsidR="001938EB" w:rsidRPr="00F64D19" w14:paraId="14D2E5AB" w14:textId="77777777" w:rsidTr="00186A95">
        <w:trPr>
          <w:trHeight w:val="230"/>
        </w:trPr>
        <w:tc>
          <w:tcPr>
            <w:tcW w:w="3780" w:type="dxa"/>
            <w:tcBorders>
              <w:top w:val="nil"/>
              <w:left w:val="nil"/>
              <w:bottom w:val="nil"/>
              <w:right w:val="nil"/>
            </w:tcBorders>
          </w:tcPr>
          <w:p w14:paraId="634EF255" w14:textId="77777777"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6B3A522"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7A034A65" w14:textId="77777777" w:rsidTr="00186A95">
        <w:trPr>
          <w:trHeight w:val="230"/>
        </w:trPr>
        <w:tc>
          <w:tcPr>
            <w:tcW w:w="3780" w:type="dxa"/>
            <w:tcBorders>
              <w:top w:val="nil"/>
              <w:left w:val="nil"/>
              <w:bottom w:val="nil"/>
              <w:right w:val="nil"/>
            </w:tcBorders>
          </w:tcPr>
          <w:p w14:paraId="79C17C34"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0EC6C1BE"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1938EB" w:rsidRPr="00F64D19" w14:paraId="05C32D5A" w14:textId="77777777" w:rsidTr="00186A95">
        <w:trPr>
          <w:trHeight w:val="230"/>
        </w:trPr>
        <w:tc>
          <w:tcPr>
            <w:tcW w:w="3780" w:type="dxa"/>
            <w:tcBorders>
              <w:top w:val="nil"/>
              <w:left w:val="nil"/>
              <w:bottom w:val="nil"/>
              <w:right w:val="nil"/>
            </w:tcBorders>
          </w:tcPr>
          <w:p w14:paraId="6B4A039E" w14:textId="77777777"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179B937"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46E4368A" w14:textId="77777777" w:rsidTr="00186A95">
        <w:trPr>
          <w:trHeight w:val="230"/>
        </w:trPr>
        <w:tc>
          <w:tcPr>
            <w:tcW w:w="3780" w:type="dxa"/>
            <w:tcBorders>
              <w:top w:val="nil"/>
              <w:left w:val="nil"/>
              <w:bottom w:val="nil"/>
              <w:right w:val="nil"/>
            </w:tcBorders>
          </w:tcPr>
          <w:p w14:paraId="2BAF9C48"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0B0B2DAF"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1938EB" w:rsidRPr="00F64D19" w14:paraId="3D5EE7E2" w14:textId="77777777" w:rsidTr="00186A95">
        <w:trPr>
          <w:trHeight w:val="230"/>
        </w:trPr>
        <w:tc>
          <w:tcPr>
            <w:tcW w:w="3780" w:type="dxa"/>
            <w:tcBorders>
              <w:top w:val="nil"/>
              <w:left w:val="nil"/>
              <w:bottom w:val="nil"/>
              <w:right w:val="nil"/>
            </w:tcBorders>
          </w:tcPr>
          <w:p w14:paraId="3C0D2D2A" w14:textId="77777777"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08A86B6"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4C020F9E" w14:textId="77777777" w:rsidTr="00186A95">
        <w:trPr>
          <w:trHeight w:val="230"/>
        </w:trPr>
        <w:tc>
          <w:tcPr>
            <w:tcW w:w="3780" w:type="dxa"/>
            <w:tcBorders>
              <w:top w:val="nil"/>
              <w:left w:val="nil"/>
              <w:bottom w:val="nil"/>
              <w:right w:val="nil"/>
            </w:tcBorders>
          </w:tcPr>
          <w:p w14:paraId="7CF294ED"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01484169" w14:textId="77777777"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1938EB" w:rsidRPr="00F64D19" w14:paraId="4CC50707" w14:textId="77777777" w:rsidTr="00186A95">
        <w:trPr>
          <w:trHeight w:val="230"/>
        </w:trPr>
        <w:tc>
          <w:tcPr>
            <w:tcW w:w="3780" w:type="dxa"/>
            <w:tcBorders>
              <w:top w:val="nil"/>
              <w:left w:val="nil"/>
              <w:bottom w:val="nil"/>
              <w:right w:val="nil"/>
            </w:tcBorders>
          </w:tcPr>
          <w:p w14:paraId="061DFC44"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7636FCE"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36413169" w14:textId="77777777" w:rsidTr="00186A95">
        <w:trPr>
          <w:trHeight w:val="411"/>
        </w:trPr>
        <w:tc>
          <w:tcPr>
            <w:tcW w:w="3780" w:type="dxa"/>
            <w:tcBorders>
              <w:top w:val="nil"/>
              <w:left w:val="nil"/>
              <w:bottom w:val="nil"/>
              <w:right w:val="nil"/>
            </w:tcBorders>
          </w:tcPr>
          <w:p w14:paraId="3DAB858A"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782ECB7B"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1938EB" w:rsidRPr="00F64D19" w14:paraId="3EF5067F" w14:textId="77777777" w:rsidTr="00186A95">
        <w:trPr>
          <w:trHeight w:val="245"/>
        </w:trPr>
        <w:tc>
          <w:tcPr>
            <w:tcW w:w="3780" w:type="dxa"/>
            <w:tcBorders>
              <w:top w:val="nil"/>
              <w:left w:val="nil"/>
              <w:bottom w:val="nil"/>
              <w:right w:val="nil"/>
            </w:tcBorders>
          </w:tcPr>
          <w:p w14:paraId="7E114934"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8325BB4"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46E2CAC8" w14:textId="77777777" w:rsidTr="00186A95">
        <w:trPr>
          <w:trHeight w:val="230"/>
        </w:trPr>
        <w:tc>
          <w:tcPr>
            <w:tcW w:w="3780" w:type="dxa"/>
            <w:tcBorders>
              <w:top w:val="nil"/>
              <w:left w:val="nil"/>
              <w:bottom w:val="nil"/>
              <w:right w:val="nil"/>
            </w:tcBorders>
          </w:tcPr>
          <w:p w14:paraId="59070496"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7D47CF25" w14:textId="77777777" w:rsidR="001938EB" w:rsidRPr="00F64D19" w:rsidRDefault="00DA5D93" w:rsidP="00186A9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hAnsi="Arial" w:cs="Arial"/>
                <w:sz w:val="20"/>
                <w:szCs w:val="20"/>
                <w:lang w:val="en-AU"/>
              </w:rPr>
              <w:fldChar w:fldCharType="begin" w:fldLock="1"/>
            </w:r>
            <w:r w:rsidR="001938EB" w:rsidRPr="00F64D19">
              <w:rPr>
                <w:rFonts w:ascii="Arial" w:hAnsi="Arial" w:cs="Arial"/>
                <w:sz w:val="20"/>
                <w:szCs w:val="20"/>
                <w:lang w:val="en-AU"/>
              </w:rPr>
              <w:instrText xml:space="preserve">MERGEFIELD </w:instrText>
            </w:r>
            <w:r w:rsidR="001938EB" w:rsidRPr="00F64D19">
              <w:rPr>
                <w:rFonts w:ascii="Arial" w:eastAsia="Times New Roman" w:hAnsi="Arial" w:cs="Arial"/>
                <w:color w:val="000000"/>
                <w:sz w:val="20"/>
                <w:szCs w:val="20"/>
              </w:rPr>
              <w:instrText>Att.LowerBound</w:instrText>
            </w:r>
            <w:r w:rsidRPr="00F64D19">
              <w:rPr>
                <w:rFonts w:ascii="Arial" w:hAnsi="Arial" w:cs="Arial"/>
                <w:sz w:val="20"/>
                <w:szCs w:val="20"/>
                <w:lang w:val="en-AU"/>
              </w:rPr>
              <w:fldChar w:fldCharType="separate"/>
            </w:r>
            <w:r w:rsidR="001938EB" w:rsidRPr="00F64D19">
              <w:rPr>
                <w:rFonts w:ascii="Arial" w:eastAsia="Times New Roman" w:hAnsi="Arial" w:cs="Arial"/>
                <w:color w:val="000000"/>
                <w:sz w:val="20"/>
                <w:szCs w:val="20"/>
              </w:rPr>
              <w:t>0</w:t>
            </w:r>
            <w:r w:rsidRPr="00F64D19">
              <w:rPr>
                <w:rFonts w:ascii="Arial" w:hAnsi="Arial" w:cs="Arial"/>
                <w:sz w:val="20"/>
                <w:szCs w:val="20"/>
                <w:lang w:val="en-AU"/>
              </w:rPr>
              <w:fldChar w:fldCharType="end"/>
            </w:r>
            <w:r w:rsidR="001938EB" w:rsidRPr="00F64D19">
              <w:rPr>
                <w:rFonts w:ascii="Arial" w:eastAsia="Times New Roman" w:hAnsi="Arial" w:cs="Arial"/>
                <w:color w:val="000000"/>
                <w:sz w:val="20"/>
                <w:szCs w:val="20"/>
              </w:rPr>
              <w:t xml:space="preserve"> - </w:t>
            </w:r>
            <w:r w:rsidRPr="00F64D19">
              <w:rPr>
                <w:rFonts w:ascii="Arial" w:eastAsia="Times New Roman" w:hAnsi="Arial" w:cs="Arial"/>
                <w:color w:val="000000"/>
                <w:sz w:val="20"/>
                <w:szCs w:val="20"/>
              </w:rPr>
              <w:fldChar w:fldCharType="begin" w:fldLock="1"/>
            </w:r>
            <w:r w:rsidR="001938EB" w:rsidRPr="00F64D19">
              <w:rPr>
                <w:rFonts w:ascii="Arial" w:eastAsia="Times New Roman" w:hAnsi="Arial" w:cs="Arial"/>
                <w:color w:val="000000"/>
                <w:sz w:val="20"/>
                <w:szCs w:val="20"/>
              </w:rPr>
              <w:instrText>MERGEFIELD Att.UpperBound</w:instrText>
            </w:r>
            <w:r w:rsidRPr="00F64D19">
              <w:rPr>
                <w:rFonts w:ascii="Arial" w:eastAsia="Times New Roman" w:hAnsi="Arial" w:cs="Arial"/>
                <w:color w:val="000000"/>
                <w:sz w:val="20"/>
                <w:szCs w:val="20"/>
              </w:rPr>
              <w:fldChar w:fldCharType="separate"/>
            </w:r>
            <w:r w:rsidR="001938EB" w:rsidRPr="00F64D19">
              <w:rPr>
                <w:rFonts w:ascii="Arial" w:eastAsia="Times New Roman" w:hAnsi="Arial" w:cs="Arial"/>
                <w:color w:val="000000"/>
                <w:sz w:val="20"/>
                <w:szCs w:val="20"/>
              </w:rPr>
              <w:t>1</w:t>
            </w:r>
            <w:r w:rsidRPr="00F64D19">
              <w:rPr>
                <w:rFonts w:ascii="Arial" w:eastAsia="Times New Roman" w:hAnsi="Arial" w:cs="Arial"/>
                <w:color w:val="000000"/>
                <w:sz w:val="20"/>
                <w:szCs w:val="20"/>
              </w:rPr>
              <w:fldChar w:fldCharType="end"/>
            </w:r>
          </w:p>
        </w:tc>
      </w:tr>
      <w:tr w:rsidR="001938EB" w:rsidRPr="00F64D19" w14:paraId="401C0790" w14:textId="77777777" w:rsidTr="00186A95">
        <w:trPr>
          <w:trHeight w:val="230"/>
        </w:trPr>
        <w:tc>
          <w:tcPr>
            <w:tcW w:w="3780" w:type="dxa"/>
            <w:tcBorders>
              <w:top w:val="nil"/>
              <w:left w:val="nil"/>
              <w:bottom w:val="nil"/>
              <w:right w:val="nil"/>
            </w:tcBorders>
          </w:tcPr>
          <w:p w14:paraId="058A3CBE"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348EF96"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1938EB" w:rsidRPr="00F64D19" w14:paraId="061E924B" w14:textId="77777777" w:rsidTr="00186A95">
        <w:trPr>
          <w:trHeight w:val="230"/>
        </w:trPr>
        <w:tc>
          <w:tcPr>
            <w:tcW w:w="3780" w:type="dxa"/>
            <w:tcBorders>
              <w:top w:val="nil"/>
              <w:left w:val="nil"/>
              <w:bottom w:val="nil"/>
              <w:right w:val="nil"/>
            </w:tcBorders>
          </w:tcPr>
          <w:p w14:paraId="0E5AF063"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51C4CDF8"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Gemeentelijk basisgegeven</w:t>
            </w:r>
          </w:p>
        </w:tc>
      </w:tr>
      <w:tr w:rsidR="001938EB" w:rsidRPr="00F64D19" w14:paraId="1F52AE0F" w14:textId="77777777" w:rsidTr="00186A95">
        <w:trPr>
          <w:trHeight w:val="230"/>
        </w:trPr>
        <w:tc>
          <w:tcPr>
            <w:tcW w:w="3780" w:type="dxa"/>
            <w:tcBorders>
              <w:top w:val="nil"/>
              <w:left w:val="nil"/>
              <w:right w:val="nil"/>
            </w:tcBorders>
          </w:tcPr>
          <w:p w14:paraId="5DDEE9A3"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4BB5FA5D"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1938EB" w:rsidRPr="005C14BE" w14:paraId="11F1B119" w14:textId="77777777" w:rsidTr="00186A95">
        <w:trPr>
          <w:trHeight w:val="230"/>
        </w:trPr>
        <w:tc>
          <w:tcPr>
            <w:tcW w:w="3780" w:type="dxa"/>
            <w:tcBorders>
              <w:top w:val="nil"/>
              <w:left w:val="nil"/>
              <w:bottom w:val="single" w:sz="4" w:space="0" w:color="auto"/>
              <w:right w:val="nil"/>
            </w:tcBorders>
          </w:tcPr>
          <w:p w14:paraId="41EC3AFC" w14:textId="77777777"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F64D19">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6C94579A" w14:textId="6888B049" w:rsidR="001B6B7E" w:rsidRPr="00DD0F4F" w:rsidRDefault="003C376A" w:rsidP="003E3CBD">
            <w:pPr>
              <w:tabs>
                <w:tab w:val="left" w:pos="284"/>
              </w:tabs>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waarden ‘in bewerking’ en ‘ter vaststelling’ komen niet voor als de attribuutsoort Ontvangstdatum van een waarde is voorzien</w:t>
            </w:r>
            <w:r w:rsidR="003E3CBD">
              <w:rPr>
                <w:rFonts w:ascii="Arial" w:eastAsia="Times New Roman" w:hAnsi="Arial" w:cs="Arial"/>
                <w:color w:val="000000"/>
                <w:sz w:val="20"/>
                <w:szCs w:val="20"/>
                <w:lang w:val="nl-NL"/>
              </w:rPr>
              <w:t>.</w:t>
            </w:r>
          </w:p>
        </w:tc>
      </w:tr>
    </w:tbl>
    <w:p w14:paraId="66CDBF71" w14:textId="77777777" w:rsidR="001E58EB" w:rsidRPr="00DD0F4F" w:rsidRDefault="001E58EB" w:rsidP="001E58EB">
      <w:pPr>
        <w:rPr>
          <w:lang w:val="nl-NL"/>
        </w:rPr>
      </w:pPr>
    </w:p>
    <w:p w14:paraId="7E362EA9" w14:textId="77777777" w:rsidR="006B0CA1" w:rsidRDefault="006B0CA1" w:rsidP="006B0CA1">
      <w:pPr>
        <w:pStyle w:val="Kop3"/>
      </w:pPr>
      <w:bookmarkStart w:id="3666" w:name="_Toc493812427"/>
      <w:r>
        <w:t>Gebruiksrechten</w:t>
      </w:r>
      <w:bookmarkEnd w:id="3666"/>
    </w:p>
    <w:p w14:paraId="7FA8F6B6" w14:textId="77BF8983" w:rsidR="006B0CA1" w:rsidRPr="00DD0F4F" w:rsidRDefault="006B0CA1" w:rsidP="006B0CA1">
      <w:pPr>
        <w:rPr>
          <w:ins w:id="3667" w:author="Arjan" w:date="2014-01-21T22:07:00Z"/>
          <w:lang w:val="nl-NL"/>
        </w:rPr>
      </w:pPr>
      <w:r w:rsidRPr="00DD0F4F">
        <w:rPr>
          <w:lang w:val="nl-NL"/>
        </w:rPr>
        <w:t xml:space="preserve">Dit is een element dat deel uitmaakt van het Toepassingsprofiel Lokale Overheden, het model van metadata van een (digitaal) record in verband met archiveringsdoeleinden. Om </w:t>
      </w:r>
      <w:r w:rsidR="00E45C16" w:rsidRPr="00DD0F4F">
        <w:rPr>
          <w:lang w:val="nl-NL"/>
        </w:rPr>
        <w:t xml:space="preserve">vanuit een zaak </w:t>
      </w:r>
      <w:r w:rsidRPr="00DD0F4F">
        <w:rPr>
          <w:lang w:val="nl-NL"/>
        </w:rPr>
        <w:t xml:space="preserve">records van metadata te kunnen voorzien, hebben we </w:t>
      </w:r>
      <w:r w:rsidR="00F051E7">
        <w:rPr>
          <w:lang w:val="nl-NL"/>
        </w:rPr>
        <w:t xml:space="preserve">attribuutsoort en een </w:t>
      </w:r>
      <w:r w:rsidR="00E45C16" w:rsidRPr="00DD0F4F">
        <w:rPr>
          <w:lang w:val="nl-NL"/>
        </w:rPr>
        <w:t>groep</w:t>
      </w:r>
      <w:r w:rsidRPr="00DD0F4F">
        <w:rPr>
          <w:lang w:val="nl-NL"/>
        </w:rPr>
        <w:t>attribuutsoort toegevoegd.</w:t>
      </w:r>
      <w:ins w:id="3668" w:author="Arjan" w:date="2014-01-21T22:04:00Z">
        <w:r w:rsidRPr="00DD0F4F">
          <w:rPr>
            <w:lang w:val="nl-NL"/>
          </w:rPr>
          <w:t xml:space="preserve"> </w:t>
        </w:r>
      </w:ins>
    </w:p>
    <w:p w14:paraId="200E26B2" w14:textId="77777777" w:rsidR="00F051E7" w:rsidRDefault="00F051E7" w:rsidP="00F051E7">
      <w:pPr>
        <w:widowControl w:val="0"/>
        <w:autoSpaceDE w:val="0"/>
        <w:autoSpaceDN w:val="0"/>
        <w:adjustRightInd w:val="0"/>
        <w:spacing w:before="240" w:after="60" w:line="240" w:lineRule="auto"/>
        <w:outlineLvl w:val="3"/>
        <w:rPr>
          <w:ins w:id="3669" w:author="Arjan Kloosterboer" w:date="2017-09-22T00:36:00Z"/>
          <w:rFonts w:eastAsia="Times New Roman"/>
        </w:rPr>
      </w:pPr>
      <w:bookmarkStart w:id="3670" w:name="BKM_F30B5B62_20E2_47FA_B27A_DF9E744B8B80"/>
      <w:ins w:id="3671" w:author="Arjan Kloosterboer" w:date="2017-09-22T00:36:00Z">
        <w:r w:rsidRPr="00F051E7">
          <w:rPr>
            <w:rFonts w:ascii="Arial" w:eastAsia="Times New Roman" w:hAnsi="Arial" w:cs="Arial"/>
            <w:b/>
            <w:color w:val="004080"/>
            <w:sz w:val="24"/>
            <w:szCs w:val="24"/>
            <w:lang w:eastAsia="nl-NL"/>
          </w:rPr>
          <w:t>«Attribuutsoort» Indicatie gebruiksrecht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F051E7" w14:paraId="4708FB14" w14:textId="77777777" w:rsidTr="0028070E">
        <w:trPr>
          <w:trHeight w:val="230"/>
          <w:ins w:id="3672" w:author="Arjan Kloosterboer" w:date="2017-09-22T00:36:00Z"/>
        </w:trPr>
        <w:tc>
          <w:tcPr>
            <w:tcW w:w="3330" w:type="dxa"/>
            <w:gridSpan w:val="2"/>
            <w:tcBorders>
              <w:top w:val="nil"/>
              <w:left w:val="nil"/>
              <w:bottom w:val="nil"/>
              <w:right w:val="nil"/>
            </w:tcBorders>
            <w:tcMar>
              <w:top w:w="0" w:type="dxa"/>
              <w:left w:w="60" w:type="dxa"/>
              <w:bottom w:w="0" w:type="dxa"/>
              <w:right w:w="60" w:type="dxa"/>
            </w:tcMar>
          </w:tcPr>
          <w:p w14:paraId="59EF431E" w14:textId="77777777" w:rsidR="00F051E7" w:rsidRDefault="00F051E7" w:rsidP="00F051E7">
            <w:pPr>
              <w:spacing w:after="0"/>
              <w:rPr>
                <w:ins w:id="3673" w:author="Arjan Kloosterboer" w:date="2017-09-22T00:36:00Z"/>
                <w:rFonts w:ascii="Calibri" w:eastAsia="Times New Roman" w:hAnsi="Calibri" w:cs="Calibri"/>
                <w:color w:val="000000"/>
              </w:rPr>
            </w:pPr>
            <w:ins w:id="3674" w:author="Arjan Kloosterboer" w:date="2017-09-22T00:36:00Z">
              <w:r>
                <w:rPr>
                  <w:rFonts w:ascii="Calibri" w:eastAsia="Times New Roman" w:hAnsi="Calibri" w:cs="Calibri"/>
                  <w:b/>
                  <w:bCs/>
                  <w:color w:val="000000"/>
                </w:rPr>
                <w:t xml:space="preserve">Naam </w:t>
              </w:r>
            </w:ins>
          </w:p>
        </w:tc>
        <w:tc>
          <w:tcPr>
            <w:tcW w:w="4320" w:type="dxa"/>
            <w:tcBorders>
              <w:top w:val="nil"/>
              <w:left w:val="nil"/>
              <w:bottom w:val="nil"/>
              <w:right w:val="nil"/>
            </w:tcBorders>
            <w:tcMar>
              <w:top w:w="0" w:type="dxa"/>
              <w:left w:w="60" w:type="dxa"/>
              <w:bottom w:w="0" w:type="dxa"/>
              <w:right w:w="60" w:type="dxa"/>
            </w:tcMar>
          </w:tcPr>
          <w:p w14:paraId="4AEEC88A" w14:textId="77777777" w:rsidR="00F051E7" w:rsidRDefault="00F051E7" w:rsidP="00F051E7">
            <w:pPr>
              <w:spacing w:after="0"/>
              <w:rPr>
                <w:ins w:id="3675" w:author="Arjan Kloosterboer" w:date="2017-09-22T00:36:00Z"/>
                <w:rFonts w:ascii="Calibri" w:eastAsia="Times New Roman" w:hAnsi="Calibri" w:cs="Calibri"/>
                <w:color w:val="0F0F0F"/>
              </w:rPr>
            </w:pPr>
            <w:ins w:id="3676" w:author="Arjan Kloosterboer" w:date="2017-09-22T00:36:00Z">
              <w:r>
                <w:rPr>
                  <w:rFonts w:ascii="Calibri" w:eastAsia="Times New Roman" w:hAnsi="Calibri" w:cs="Calibri"/>
                  <w:color w:val="0F0F0F"/>
                </w:rPr>
                <w:t>Indicatie gebruiksrecht</w:t>
              </w:r>
            </w:ins>
          </w:p>
        </w:tc>
        <w:tc>
          <w:tcPr>
            <w:tcW w:w="1710" w:type="dxa"/>
            <w:tcBorders>
              <w:top w:val="nil"/>
              <w:left w:val="nil"/>
              <w:bottom w:val="nil"/>
              <w:right w:val="nil"/>
            </w:tcBorders>
            <w:tcMar>
              <w:top w:w="0" w:type="dxa"/>
              <w:left w:w="60" w:type="dxa"/>
              <w:bottom w:w="0" w:type="dxa"/>
              <w:right w:w="60" w:type="dxa"/>
            </w:tcMar>
          </w:tcPr>
          <w:p w14:paraId="45902C86" w14:textId="77777777" w:rsidR="00F051E7" w:rsidRDefault="00F051E7" w:rsidP="00F051E7">
            <w:pPr>
              <w:spacing w:after="0"/>
              <w:jc w:val="right"/>
              <w:rPr>
                <w:ins w:id="3677" w:author="Arjan Kloosterboer" w:date="2017-09-22T00:36:00Z"/>
                <w:rFonts w:ascii="Calibri" w:eastAsia="Times New Roman" w:hAnsi="Calibri" w:cs="Calibri"/>
                <w:color w:val="0F0F0F"/>
              </w:rPr>
            </w:pPr>
            <w:ins w:id="3678" w:author="Arjan Kloosterboer" w:date="2017-09-22T00:36:00Z">
              <w:r>
                <w:rPr>
                  <w:rFonts w:ascii="Calibri" w:eastAsia="Times New Roman" w:hAnsi="Calibri" w:cs="Calibri"/>
                  <w:color w:val="0F0F0F"/>
                </w:rPr>
                <w:t>False</w:t>
              </w:r>
            </w:ins>
          </w:p>
        </w:tc>
      </w:tr>
      <w:tr w:rsidR="00F051E7" w:rsidRPr="0099344B" w14:paraId="1111F503" w14:textId="77777777" w:rsidTr="0028070E">
        <w:trPr>
          <w:ins w:id="3679" w:author="Arjan Kloosterboer" w:date="2017-09-22T00:36:00Z"/>
        </w:trPr>
        <w:tc>
          <w:tcPr>
            <w:tcW w:w="3330" w:type="dxa"/>
            <w:gridSpan w:val="2"/>
            <w:tcBorders>
              <w:top w:val="nil"/>
              <w:left w:val="nil"/>
              <w:bottom w:val="nil"/>
              <w:right w:val="nil"/>
            </w:tcBorders>
            <w:tcMar>
              <w:top w:w="0" w:type="dxa"/>
              <w:left w:w="60" w:type="dxa"/>
              <w:bottom w:w="0" w:type="dxa"/>
              <w:right w:w="60" w:type="dxa"/>
            </w:tcMar>
          </w:tcPr>
          <w:p w14:paraId="3E950568" w14:textId="77777777" w:rsidR="00F051E7" w:rsidRDefault="00F051E7" w:rsidP="00F051E7">
            <w:pPr>
              <w:spacing w:after="0"/>
              <w:rPr>
                <w:ins w:id="3680" w:author="Arjan Kloosterboer" w:date="2017-09-22T00:36:00Z"/>
                <w:rFonts w:ascii="Calibri" w:eastAsia="Times New Roman" w:hAnsi="Calibri" w:cs="Calibri"/>
                <w:color w:val="000000"/>
              </w:rPr>
            </w:pPr>
            <w:ins w:id="3681" w:author="Arjan Kloosterboer" w:date="2017-09-22T00:36:00Z">
              <w:r>
                <w:rPr>
                  <w:rFonts w:ascii="Calibri" w:eastAsia="Times New Roman" w:hAnsi="Calibri" w:cs="Calibri"/>
                  <w:b/>
                  <w:bCs/>
                  <w:color w:val="000000"/>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75FD4A22" w14:textId="77777777" w:rsidR="00F051E7" w:rsidRPr="0099344B" w:rsidRDefault="00F051E7" w:rsidP="00F051E7">
            <w:pPr>
              <w:spacing w:after="0"/>
              <w:rPr>
                <w:ins w:id="3682" w:author="Arjan Kloosterboer" w:date="2017-09-22T00:36:00Z"/>
                <w:rFonts w:ascii="Calibri" w:eastAsia="Times New Roman" w:hAnsi="Calibri" w:cs="Calibri"/>
                <w:color w:val="0F0F0F"/>
                <w:lang w:val="nl-NL"/>
              </w:rPr>
            </w:pPr>
            <w:ins w:id="3683" w:author="Arjan Kloosterboer" w:date="2017-09-22T00:36:00Z">
              <w:r w:rsidRPr="0099344B">
                <w:rPr>
                  <w:rFonts w:ascii="Calibri" w:eastAsia="Times New Roman" w:hAnsi="Calibri" w:cs="Calibri"/>
                  <w:color w:val="0F0F0F"/>
                  <w:lang w:val="nl-NL"/>
                </w:rPr>
                <w:t>KING o.b.v. Richtlijn Metagegevens Overheidsinformatie</w:t>
              </w:r>
            </w:ins>
          </w:p>
        </w:tc>
      </w:tr>
      <w:tr w:rsidR="00F051E7" w14:paraId="5C874B42" w14:textId="77777777" w:rsidTr="0028070E">
        <w:trPr>
          <w:ins w:id="3684" w:author="Arjan Kloosterboer" w:date="2017-09-22T00:36:00Z"/>
        </w:trPr>
        <w:tc>
          <w:tcPr>
            <w:tcW w:w="3330" w:type="dxa"/>
            <w:gridSpan w:val="2"/>
            <w:tcBorders>
              <w:top w:val="nil"/>
              <w:left w:val="nil"/>
              <w:bottom w:val="nil"/>
              <w:right w:val="nil"/>
            </w:tcBorders>
            <w:tcMar>
              <w:top w:w="0" w:type="dxa"/>
              <w:left w:w="60" w:type="dxa"/>
              <w:bottom w:w="0" w:type="dxa"/>
              <w:right w:w="60" w:type="dxa"/>
            </w:tcMar>
          </w:tcPr>
          <w:p w14:paraId="78F134E6" w14:textId="77777777" w:rsidR="00F051E7" w:rsidRDefault="00F051E7" w:rsidP="00F051E7">
            <w:pPr>
              <w:spacing w:after="0"/>
              <w:rPr>
                <w:ins w:id="3685" w:author="Arjan Kloosterboer" w:date="2017-09-22T00:36:00Z"/>
                <w:rFonts w:ascii="Calibri" w:eastAsia="Times New Roman" w:hAnsi="Calibri" w:cs="Calibri"/>
                <w:color w:val="000000"/>
              </w:rPr>
            </w:pPr>
            <w:ins w:id="3686" w:author="Arjan Kloosterboer" w:date="2017-09-22T00:36:00Z">
              <w:r>
                <w:rPr>
                  <w:rFonts w:ascii="Calibri" w:eastAsia="Times New Roman" w:hAnsi="Calibri" w:cs="Calibri"/>
                  <w:b/>
                  <w:bCs/>
                  <w:color w:val="000000"/>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58876054" w14:textId="77777777" w:rsidR="00F051E7" w:rsidRDefault="00F051E7" w:rsidP="00F051E7">
            <w:pPr>
              <w:spacing w:after="0"/>
              <w:rPr>
                <w:ins w:id="3687" w:author="Arjan Kloosterboer" w:date="2017-09-22T00:36:00Z"/>
                <w:rFonts w:ascii="Calibri" w:eastAsia="Times New Roman" w:hAnsi="Calibri" w:cs="Calibri"/>
                <w:color w:val="0F0F0F"/>
              </w:rPr>
            </w:pPr>
          </w:p>
        </w:tc>
      </w:tr>
      <w:tr w:rsidR="00F051E7" w:rsidRPr="0099344B" w14:paraId="7A549796" w14:textId="77777777" w:rsidTr="0028070E">
        <w:trPr>
          <w:ins w:id="3688" w:author="Arjan Kloosterboer" w:date="2017-09-22T00:36:00Z"/>
        </w:trPr>
        <w:tc>
          <w:tcPr>
            <w:tcW w:w="3330" w:type="dxa"/>
            <w:gridSpan w:val="2"/>
            <w:tcBorders>
              <w:top w:val="nil"/>
              <w:left w:val="nil"/>
              <w:bottom w:val="nil"/>
              <w:right w:val="nil"/>
            </w:tcBorders>
            <w:tcMar>
              <w:top w:w="0" w:type="dxa"/>
              <w:left w:w="60" w:type="dxa"/>
              <w:bottom w:w="0" w:type="dxa"/>
              <w:right w:w="60" w:type="dxa"/>
            </w:tcMar>
          </w:tcPr>
          <w:p w14:paraId="4D5F0D86" w14:textId="77777777" w:rsidR="00F051E7" w:rsidRDefault="00F051E7" w:rsidP="00F051E7">
            <w:pPr>
              <w:spacing w:after="0"/>
              <w:rPr>
                <w:ins w:id="3689" w:author="Arjan Kloosterboer" w:date="2017-09-22T00:36:00Z"/>
                <w:rFonts w:ascii="Calibri" w:eastAsia="Times New Roman" w:hAnsi="Calibri" w:cs="Calibri"/>
                <w:color w:val="000000"/>
              </w:rPr>
            </w:pPr>
            <w:ins w:id="3690" w:author="Arjan Kloosterboer" w:date="2017-09-22T00:36:00Z">
              <w:r>
                <w:rPr>
                  <w:rFonts w:ascii="Calibri" w:eastAsia="Times New Roman" w:hAnsi="Calibri" w:cs="Calibri"/>
                  <w:b/>
                  <w:bCs/>
                  <w:color w:val="000000"/>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5296B2C2" w14:textId="77777777" w:rsidR="00F051E7" w:rsidRPr="0099344B" w:rsidRDefault="00F051E7" w:rsidP="00F051E7">
            <w:pPr>
              <w:spacing w:after="0"/>
              <w:rPr>
                <w:ins w:id="3691" w:author="Arjan Kloosterboer" w:date="2017-09-22T00:36:00Z"/>
                <w:rFonts w:ascii="Calibri" w:eastAsia="Times New Roman" w:hAnsi="Calibri" w:cs="Calibri"/>
                <w:color w:val="0F0F0F"/>
                <w:lang w:val="nl-NL"/>
              </w:rPr>
            </w:pPr>
            <w:ins w:id="3692" w:author="Arjan Kloosterboer" w:date="2017-09-22T00:36:00Z">
              <w:r w:rsidRPr="0099344B">
                <w:rPr>
                  <w:rFonts w:ascii="Calibri" w:eastAsia="Times New Roman" w:hAnsi="Calibri" w:cs="Calibri"/>
                  <w:color w:val="000000"/>
                  <w:lang w:val="nl-NL"/>
                </w:rPr>
                <w:t>Indicatie of er beperkingen gelden aangaande het gebruik van het informatieobject anders dan raadpleging..</w:t>
              </w:r>
            </w:ins>
          </w:p>
        </w:tc>
      </w:tr>
      <w:tr w:rsidR="00F051E7" w:rsidRPr="0099344B" w14:paraId="381AA680" w14:textId="77777777" w:rsidTr="0028070E">
        <w:trPr>
          <w:trHeight w:val="230"/>
          <w:ins w:id="3693" w:author="Arjan Kloosterboer" w:date="2017-09-22T00:36:00Z"/>
        </w:trPr>
        <w:tc>
          <w:tcPr>
            <w:tcW w:w="3330" w:type="dxa"/>
            <w:gridSpan w:val="2"/>
            <w:tcBorders>
              <w:top w:val="nil"/>
              <w:left w:val="nil"/>
              <w:bottom w:val="nil"/>
              <w:right w:val="nil"/>
            </w:tcBorders>
            <w:tcMar>
              <w:top w:w="0" w:type="dxa"/>
              <w:left w:w="60" w:type="dxa"/>
              <w:bottom w:w="0" w:type="dxa"/>
              <w:right w:w="60" w:type="dxa"/>
            </w:tcMar>
          </w:tcPr>
          <w:p w14:paraId="1A4850E7" w14:textId="77777777" w:rsidR="00F051E7" w:rsidRDefault="00F051E7" w:rsidP="00F051E7">
            <w:pPr>
              <w:spacing w:after="0"/>
              <w:rPr>
                <w:ins w:id="3694" w:author="Arjan Kloosterboer" w:date="2017-09-22T00:36:00Z"/>
                <w:rFonts w:ascii="Calibri" w:eastAsia="Times New Roman" w:hAnsi="Calibri" w:cs="Calibri"/>
                <w:color w:val="000000"/>
              </w:rPr>
            </w:pPr>
            <w:ins w:id="3695" w:author="Arjan Kloosterboer" w:date="2017-09-22T00:36:00Z">
              <w:r>
                <w:rPr>
                  <w:rFonts w:ascii="Calibri" w:eastAsia="Times New Roman" w:hAnsi="Calibri" w:cs="Calibri"/>
                  <w:b/>
                  <w:bCs/>
                  <w:color w:val="000000"/>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635467B0" w14:textId="77777777" w:rsidR="00F051E7" w:rsidRPr="0099344B" w:rsidRDefault="00F051E7" w:rsidP="00F051E7">
            <w:pPr>
              <w:spacing w:after="0"/>
              <w:rPr>
                <w:ins w:id="3696" w:author="Arjan Kloosterboer" w:date="2017-09-22T00:36:00Z"/>
                <w:rFonts w:ascii="Calibri" w:eastAsia="Times New Roman" w:hAnsi="Calibri" w:cs="Calibri"/>
                <w:color w:val="0F0F0F"/>
                <w:lang w:val="nl-NL"/>
              </w:rPr>
            </w:pPr>
            <w:ins w:id="3697" w:author="Arjan Kloosterboer" w:date="2017-09-22T00:36:00Z">
              <w:r w:rsidRPr="0099344B">
                <w:rPr>
                  <w:rFonts w:ascii="Calibri" w:eastAsia="Times New Roman" w:hAnsi="Calibri" w:cs="Calibri"/>
                  <w:color w:val="0F0F0F"/>
                  <w:lang w:val="nl-NL"/>
                </w:rPr>
                <w:t>KING o.b.v. Richtlijn Metagegevens Overheidsinformatie</w:t>
              </w:r>
            </w:ins>
          </w:p>
        </w:tc>
      </w:tr>
      <w:tr w:rsidR="00F051E7" w14:paraId="2F4E2027" w14:textId="77777777" w:rsidTr="0028070E">
        <w:trPr>
          <w:ins w:id="3698" w:author="Arjan Kloosterboer" w:date="2017-09-22T00:36:00Z"/>
        </w:trPr>
        <w:tc>
          <w:tcPr>
            <w:tcW w:w="3330" w:type="dxa"/>
            <w:gridSpan w:val="2"/>
            <w:tcBorders>
              <w:top w:val="nil"/>
              <w:left w:val="nil"/>
              <w:bottom w:val="nil"/>
              <w:right w:val="nil"/>
            </w:tcBorders>
            <w:tcMar>
              <w:top w:w="0" w:type="dxa"/>
              <w:left w:w="60" w:type="dxa"/>
              <w:bottom w:w="0" w:type="dxa"/>
              <w:right w:w="60" w:type="dxa"/>
            </w:tcMar>
          </w:tcPr>
          <w:p w14:paraId="717254FD" w14:textId="77777777" w:rsidR="00F051E7" w:rsidRDefault="00F051E7" w:rsidP="00F051E7">
            <w:pPr>
              <w:spacing w:after="0"/>
              <w:rPr>
                <w:ins w:id="3699" w:author="Arjan Kloosterboer" w:date="2017-09-22T00:36:00Z"/>
                <w:rFonts w:ascii="Calibri" w:eastAsia="Times New Roman" w:hAnsi="Calibri" w:cs="Calibri"/>
                <w:color w:val="000000"/>
              </w:rPr>
            </w:pPr>
            <w:ins w:id="3700" w:author="Arjan Kloosterboer" w:date="2017-09-22T00:36:00Z">
              <w:r>
                <w:rPr>
                  <w:rFonts w:ascii="Calibri" w:eastAsia="Times New Roman" w:hAnsi="Calibri" w:cs="Calibri"/>
                  <w:b/>
                  <w:bCs/>
                  <w:color w:val="000000"/>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4A335B9B" w14:textId="77777777" w:rsidR="00F051E7" w:rsidRDefault="00F051E7" w:rsidP="00F051E7">
            <w:pPr>
              <w:spacing w:after="0"/>
              <w:rPr>
                <w:ins w:id="3701" w:author="Arjan Kloosterboer" w:date="2017-09-22T00:36:00Z"/>
                <w:rFonts w:ascii="Calibri" w:eastAsia="Times New Roman" w:hAnsi="Calibri" w:cs="Calibri"/>
                <w:color w:val="0F0F0F"/>
              </w:rPr>
            </w:pPr>
            <w:ins w:id="3702" w:author="Arjan Kloosterboer" w:date="2017-09-22T00:36:00Z">
              <w:r>
                <w:rPr>
                  <w:rFonts w:ascii="Calibri" w:eastAsia="Times New Roman" w:hAnsi="Calibri" w:cs="Calibri"/>
                  <w:color w:val="0F0F0F"/>
                </w:rPr>
                <w:t>1-9-2017</w:t>
              </w:r>
            </w:ins>
          </w:p>
        </w:tc>
      </w:tr>
      <w:tr w:rsidR="00F051E7" w14:paraId="0A8F133C" w14:textId="77777777" w:rsidTr="0028070E">
        <w:trPr>
          <w:ins w:id="3703" w:author="Arjan Kloosterboer" w:date="2017-09-22T00:36:00Z"/>
        </w:trPr>
        <w:tc>
          <w:tcPr>
            <w:tcW w:w="3330" w:type="dxa"/>
            <w:gridSpan w:val="2"/>
            <w:tcBorders>
              <w:top w:val="nil"/>
              <w:left w:val="nil"/>
              <w:bottom w:val="nil"/>
              <w:right w:val="nil"/>
            </w:tcBorders>
            <w:tcMar>
              <w:top w:w="0" w:type="dxa"/>
              <w:left w:w="60" w:type="dxa"/>
              <w:bottom w:w="0" w:type="dxa"/>
              <w:right w:w="60" w:type="dxa"/>
            </w:tcMar>
          </w:tcPr>
          <w:p w14:paraId="63343FA6" w14:textId="77777777" w:rsidR="00F051E7" w:rsidRDefault="00F051E7" w:rsidP="00F051E7">
            <w:pPr>
              <w:spacing w:after="0"/>
              <w:rPr>
                <w:ins w:id="3704" w:author="Arjan Kloosterboer" w:date="2017-09-22T00:36:00Z"/>
                <w:rFonts w:ascii="Calibri" w:eastAsia="Times New Roman" w:hAnsi="Calibri" w:cs="Calibri"/>
                <w:color w:val="000000"/>
              </w:rPr>
            </w:pPr>
            <w:ins w:id="3705" w:author="Arjan Kloosterboer" w:date="2017-09-22T00:36:00Z">
              <w:r>
                <w:rPr>
                  <w:rFonts w:ascii="Calibri" w:eastAsia="Times New Roman" w:hAnsi="Calibri" w:cs="Calibri"/>
                  <w:b/>
                  <w:bCs/>
                  <w:color w:val="000000"/>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667AA815" w14:textId="77777777" w:rsidR="00F051E7" w:rsidRDefault="00F051E7" w:rsidP="00F051E7">
            <w:pPr>
              <w:spacing w:after="0"/>
              <w:rPr>
                <w:ins w:id="3706" w:author="Arjan Kloosterboer" w:date="2017-09-22T00:36:00Z"/>
                <w:rFonts w:ascii="Calibri" w:eastAsia="Times New Roman" w:hAnsi="Calibri" w:cs="Calibri"/>
                <w:color w:val="0F0F0F"/>
              </w:rPr>
            </w:pPr>
            <w:ins w:id="3707" w:author="Arjan Kloosterboer" w:date="2017-09-22T00:36:00Z">
              <w:r>
                <w:rPr>
                  <w:rFonts w:ascii="Calibri" w:eastAsia="Times New Roman" w:hAnsi="Calibri" w:cs="Calibri"/>
                  <w:color w:val="0F0F0F"/>
                </w:rPr>
                <w:t>INDIC</w:t>
              </w:r>
            </w:ins>
          </w:p>
        </w:tc>
      </w:tr>
      <w:tr w:rsidR="00F051E7" w:rsidRPr="0099344B" w14:paraId="46BEC499" w14:textId="77777777" w:rsidTr="0028070E">
        <w:trPr>
          <w:trHeight w:val="230"/>
          <w:ins w:id="3708" w:author="Arjan Kloosterboer" w:date="2017-09-22T00:36:00Z"/>
        </w:trPr>
        <w:tc>
          <w:tcPr>
            <w:tcW w:w="3330" w:type="dxa"/>
            <w:gridSpan w:val="2"/>
            <w:tcBorders>
              <w:top w:val="nil"/>
              <w:left w:val="nil"/>
              <w:bottom w:val="nil"/>
              <w:right w:val="nil"/>
            </w:tcBorders>
            <w:tcMar>
              <w:top w:w="0" w:type="dxa"/>
              <w:left w:w="60" w:type="dxa"/>
              <w:bottom w:w="0" w:type="dxa"/>
              <w:right w:w="60" w:type="dxa"/>
            </w:tcMar>
          </w:tcPr>
          <w:p w14:paraId="2DE1A3F6" w14:textId="77777777" w:rsidR="00F051E7" w:rsidRDefault="00F051E7" w:rsidP="00F051E7">
            <w:pPr>
              <w:spacing w:after="0"/>
              <w:rPr>
                <w:ins w:id="3709" w:author="Arjan Kloosterboer" w:date="2017-09-22T00:36:00Z"/>
                <w:rFonts w:ascii="Calibri" w:eastAsia="Times New Roman" w:hAnsi="Calibri" w:cs="Calibri"/>
                <w:color w:val="000000"/>
              </w:rPr>
            </w:pPr>
            <w:ins w:id="3710" w:author="Arjan Kloosterboer" w:date="2017-09-22T00:36:00Z">
              <w:r>
                <w:rPr>
                  <w:rFonts w:ascii="Calibri" w:eastAsia="Times New Roman" w:hAnsi="Calibri" w:cs="Calibri"/>
                  <w:b/>
                  <w:bCs/>
                  <w:color w:val="000000"/>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445BF2ED" w14:textId="77777777" w:rsidR="00F051E7" w:rsidRPr="0099344B" w:rsidRDefault="00F051E7" w:rsidP="00F051E7">
            <w:pPr>
              <w:spacing w:after="0"/>
              <w:rPr>
                <w:ins w:id="3711" w:author="Arjan Kloosterboer" w:date="2017-09-22T00:36:00Z"/>
                <w:rFonts w:ascii="Calibri" w:eastAsia="Times New Roman" w:hAnsi="Calibri" w:cs="Calibri"/>
                <w:color w:val="0F0F0F"/>
                <w:lang w:val="nl-NL"/>
              </w:rPr>
            </w:pPr>
            <w:ins w:id="3712" w:author="Arjan Kloosterboer" w:date="2017-09-22T00:36:00Z">
              <w:r w:rsidRPr="0099344B">
                <w:rPr>
                  <w:rFonts w:ascii="Calibri" w:eastAsia="Times New Roman" w:hAnsi="Calibri" w:cs="Calibri"/>
                  <w:color w:val="0F0F0F"/>
                  <w:lang w:val="nl-NL"/>
                </w:rPr>
                <w:t>"ja" (er gelden op enig moment beperkingen aan het gebruiksrecht)</w:t>
              </w:r>
            </w:ins>
          </w:p>
          <w:p w14:paraId="168350C8" w14:textId="77777777" w:rsidR="00F051E7" w:rsidRPr="0099344B" w:rsidRDefault="00F051E7" w:rsidP="00F051E7">
            <w:pPr>
              <w:spacing w:after="0"/>
              <w:rPr>
                <w:ins w:id="3713" w:author="Arjan Kloosterboer" w:date="2017-09-22T00:36:00Z"/>
                <w:rFonts w:ascii="Calibri" w:eastAsia="Times New Roman" w:hAnsi="Calibri" w:cs="Calibri"/>
                <w:color w:val="0F0F0F"/>
                <w:lang w:val="nl-NL"/>
              </w:rPr>
            </w:pPr>
            <w:ins w:id="3714" w:author="Arjan Kloosterboer" w:date="2017-09-22T00:36:00Z">
              <w:r w:rsidRPr="0099344B">
                <w:rPr>
                  <w:rFonts w:ascii="Calibri" w:eastAsia="Times New Roman" w:hAnsi="Calibri" w:cs="Calibri"/>
                  <w:color w:val="0F0F0F"/>
                  <w:lang w:val="nl-NL"/>
                </w:rPr>
                <w:t>"nee" (het record is vrij te gebruiken)</w:t>
              </w:r>
            </w:ins>
          </w:p>
        </w:tc>
      </w:tr>
      <w:tr w:rsidR="00F051E7" w14:paraId="5796DF2D" w14:textId="77777777" w:rsidTr="0028070E">
        <w:trPr>
          <w:trHeight w:val="215"/>
          <w:ins w:id="3715" w:author="Arjan Kloosterboer" w:date="2017-09-22T00:36:00Z"/>
        </w:trPr>
        <w:tc>
          <w:tcPr>
            <w:tcW w:w="3330" w:type="dxa"/>
            <w:gridSpan w:val="2"/>
            <w:tcBorders>
              <w:top w:val="nil"/>
              <w:left w:val="nil"/>
              <w:bottom w:val="nil"/>
              <w:right w:val="nil"/>
            </w:tcBorders>
            <w:tcMar>
              <w:top w:w="0" w:type="dxa"/>
              <w:left w:w="60" w:type="dxa"/>
              <w:bottom w:w="0" w:type="dxa"/>
              <w:right w:w="60" w:type="dxa"/>
            </w:tcMar>
          </w:tcPr>
          <w:p w14:paraId="1F890769" w14:textId="77777777" w:rsidR="00F051E7" w:rsidRDefault="00F051E7" w:rsidP="00F051E7">
            <w:pPr>
              <w:spacing w:after="0"/>
              <w:rPr>
                <w:ins w:id="3716" w:author="Arjan Kloosterboer" w:date="2017-09-22T00:36:00Z"/>
                <w:rFonts w:ascii="Calibri" w:eastAsia="Times New Roman" w:hAnsi="Calibri" w:cs="Calibri"/>
                <w:color w:val="000000"/>
              </w:rPr>
            </w:pPr>
            <w:ins w:id="3717" w:author="Arjan Kloosterboer" w:date="2017-09-22T00:36:00Z">
              <w:r>
                <w:rPr>
                  <w:rFonts w:ascii="Calibri" w:eastAsia="Times New Roman" w:hAnsi="Calibri" w:cs="Calibri"/>
                  <w:b/>
                  <w:bCs/>
                  <w:color w:val="000000"/>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66EE1B36" w14:textId="77777777" w:rsidR="00F051E7" w:rsidRDefault="00F051E7" w:rsidP="00F051E7">
            <w:pPr>
              <w:spacing w:after="0"/>
              <w:rPr>
                <w:ins w:id="3718" w:author="Arjan Kloosterboer" w:date="2017-09-22T00:36:00Z"/>
                <w:rFonts w:ascii="Calibri" w:eastAsia="Times New Roman" w:hAnsi="Calibri" w:cs="Calibri"/>
                <w:color w:val="0F0F0F"/>
              </w:rPr>
            </w:pPr>
            <w:ins w:id="3719" w:author="Arjan Kloosterboer" w:date="2017-09-22T00:36:00Z">
              <w:r>
                <w:rPr>
                  <w:rFonts w:ascii="Calibri" w:eastAsia="Times New Roman" w:hAnsi="Calibri" w:cs="Calibri"/>
                  <w:color w:val="0F0F0F"/>
                </w:rPr>
                <w:t>Nee</w:t>
              </w:r>
            </w:ins>
          </w:p>
        </w:tc>
      </w:tr>
      <w:tr w:rsidR="00F051E7" w14:paraId="3721D905" w14:textId="77777777" w:rsidTr="0028070E">
        <w:trPr>
          <w:trHeight w:val="230"/>
          <w:ins w:id="3720" w:author="Arjan Kloosterboer" w:date="2017-09-22T00:36:00Z"/>
        </w:trPr>
        <w:tc>
          <w:tcPr>
            <w:tcW w:w="3330" w:type="dxa"/>
            <w:gridSpan w:val="2"/>
            <w:tcBorders>
              <w:top w:val="nil"/>
              <w:left w:val="nil"/>
              <w:bottom w:val="nil"/>
              <w:right w:val="nil"/>
            </w:tcBorders>
            <w:tcMar>
              <w:top w:w="0" w:type="dxa"/>
              <w:left w:w="60" w:type="dxa"/>
              <w:bottom w:w="0" w:type="dxa"/>
              <w:right w:w="60" w:type="dxa"/>
            </w:tcMar>
          </w:tcPr>
          <w:p w14:paraId="51FCA527" w14:textId="77777777" w:rsidR="00F051E7" w:rsidRDefault="00F051E7" w:rsidP="00F051E7">
            <w:pPr>
              <w:spacing w:after="0"/>
              <w:rPr>
                <w:ins w:id="3721" w:author="Arjan Kloosterboer" w:date="2017-09-22T00:36:00Z"/>
                <w:rFonts w:ascii="Calibri" w:eastAsia="Times New Roman" w:hAnsi="Calibri" w:cs="Calibri"/>
                <w:color w:val="000000"/>
              </w:rPr>
            </w:pPr>
            <w:ins w:id="3722" w:author="Arjan Kloosterboer" w:date="2017-09-22T00:36:00Z">
              <w:r>
                <w:rPr>
                  <w:rFonts w:ascii="Calibri" w:eastAsia="Times New Roman" w:hAnsi="Calibri" w:cs="Calibri"/>
                  <w:b/>
                  <w:bCs/>
                  <w:color w:val="000000"/>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6458A0E8" w14:textId="77777777" w:rsidR="00F051E7" w:rsidRDefault="00F051E7" w:rsidP="00F051E7">
            <w:pPr>
              <w:spacing w:after="0"/>
              <w:rPr>
                <w:ins w:id="3723" w:author="Arjan Kloosterboer" w:date="2017-09-22T00:36:00Z"/>
                <w:rFonts w:ascii="Calibri" w:eastAsia="Times New Roman" w:hAnsi="Calibri" w:cs="Calibri"/>
                <w:color w:val="0F0F0F"/>
              </w:rPr>
            </w:pPr>
            <w:ins w:id="3724" w:author="Arjan Kloosterboer" w:date="2017-09-22T00:36:00Z">
              <w:r>
                <w:rPr>
                  <w:rFonts w:ascii="Calibri" w:eastAsia="Times New Roman" w:hAnsi="Calibri" w:cs="Calibri"/>
                  <w:color w:val="0F0F0F"/>
                </w:rPr>
                <w:t>Nee</w:t>
              </w:r>
            </w:ins>
          </w:p>
        </w:tc>
      </w:tr>
      <w:tr w:rsidR="00F051E7" w14:paraId="0DEFA301" w14:textId="77777777" w:rsidTr="0028070E">
        <w:trPr>
          <w:trHeight w:val="230"/>
          <w:ins w:id="3725" w:author="Arjan Kloosterboer" w:date="2017-09-22T00:36:00Z"/>
        </w:trPr>
        <w:tc>
          <w:tcPr>
            <w:tcW w:w="3330" w:type="dxa"/>
            <w:gridSpan w:val="2"/>
            <w:tcBorders>
              <w:top w:val="nil"/>
              <w:left w:val="nil"/>
              <w:bottom w:val="nil"/>
              <w:right w:val="nil"/>
            </w:tcBorders>
            <w:tcMar>
              <w:top w:w="0" w:type="dxa"/>
              <w:left w:w="60" w:type="dxa"/>
              <w:bottom w:w="0" w:type="dxa"/>
              <w:right w:w="60" w:type="dxa"/>
            </w:tcMar>
          </w:tcPr>
          <w:p w14:paraId="288F6E82" w14:textId="77777777" w:rsidR="00F051E7" w:rsidRDefault="00F051E7" w:rsidP="00F051E7">
            <w:pPr>
              <w:spacing w:after="0"/>
              <w:rPr>
                <w:ins w:id="3726" w:author="Arjan Kloosterboer" w:date="2017-09-22T00:36:00Z"/>
                <w:rFonts w:ascii="Calibri" w:eastAsia="Times New Roman" w:hAnsi="Calibri" w:cs="Calibri"/>
                <w:color w:val="000000"/>
              </w:rPr>
            </w:pPr>
            <w:ins w:id="3727" w:author="Arjan Kloosterboer" w:date="2017-09-22T00:36:00Z">
              <w:r>
                <w:rPr>
                  <w:rFonts w:ascii="Calibri" w:eastAsia="Times New Roman" w:hAnsi="Calibri" w:cs="Calibri"/>
                  <w:b/>
                  <w:bCs/>
                  <w:color w:val="000000"/>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218F34F7" w14:textId="77777777" w:rsidR="00F051E7" w:rsidRDefault="00F051E7" w:rsidP="00F051E7">
            <w:pPr>
              <w:spacing w:after="0"/>
              <w:rPr>
                <w:ins w:id="3728" w:author="Arjan Kloosterboer" w:date="2017-09-22T00:36:00Z"/>
                <w:rFonts w:ascii="Calibri" w:eastAsia="Times New Roman" w:hAnsi="Calibri" w:cs="Calibri"/>
                <w:color w:val="0F0F0F"/>
              </w:rPr>
            </w:pPr>
            <w:ins w:id="3729" w:author="Arjan Kloosterboer" w:date="2017-09-22T00:36:00Z">
              <w:r>
                <w:rPr>
                  <w:rFonts w:ascii="Calibri" w:eastAsia="Times New Roman" w:hAnsi="Calibri" w:cs="Calibri"/>
                  <w:color w:val="0F0F0F"/>
                </w:rPr>
                <w:t>Nee</w:t>
              </w:r>
            </w:ins>
          </w:p>
        </w:tc>
      </w:tr>
      <w:tr w:rsidR="00F051E7" w14:paraId="0CCC40BA" w14:textId="77777777" w:rsidTr="0028070E">
        <w:trPr>
          <w:ins w:id="3730" w:author="Arjan Kloosterboer" w:date="2017-09-22T00:36:00Z"/>
        </w:trPr>
        <w:tc>
          <w:tcPr>
            <w:tcW w:w="3330" w:type="dxa"/>
            <w:gridSpan w:val="2"/>
            <w:tcBorders>
              <w:top w:val="nil"/>
              <w:left w:val="nil"/>
              <w:bottom w:val="nil"/>
              <w:right w:val="nil"/>
            </w:tcBorders>
            <w:tcMar>
              <w:top w:w="0" w:type="dxa"/>
              <w:left w:w="60" w:type="dxa"/>
              <w:bottom w:w="0" w:type="dxa"/>
              <w:right w:w="60" w:type="dxa"/>
            </w:tcMar>
          </w:tcPr>
          <w:p w14:paraId="3D4D047A" w14:textId="77777777" w:rsidR="00F051E7" w:rsidRDefault="00F051E7" w:rsidP="00F051E7">
            <w:pPr>
              <w:spacing w:after="0"/>
              <w:rPr>
                <w:ins w:id="3731" w:author="Arjan Kloosterboer" w:date="2017-09-22T00:36:00Z"/>
                <w:rFonts w:ascii="Calibri" w:eastAsia="Times New Roman" w:hAnsi="Calibri" w:cs="Calibri"/>
                <w:color w:val="000000"/>
              </w:rPr>
            </w:pPr>
            <w:ins w:id="3732" w:author="Arjan Kloosterboer" w:date="2017-09-22T00:36:00Z">
              <w:r>
                <w:rPr>
                  <w:rFonts w:ascii="Calibri" w:eastAsia="Times New Roman" w:hAnsi="Calibri" w:cs="Calibri"/>
                  <w:b/>
                  <w:bCs/>
                  <w:color w:val="000000"/>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4EB18F1E" w14:textId="77777777" w:rsidR="00F051E7" w:rsidRDefault="00F051E7" w:rsidP="00F051E7">
            <w:pPr>
              <w:spacing w:after="0"/>
              <w:rPr>
                <w:ins w:id="3733" w:author="Arjan Kloosterboer" w:date="2017-09-22T00:36:00Z"/>
                <w:rFonts w:ascii="Calibri" w:eastAsia="Times New Roman" w:hAnsi="Calibri" w:cs="Calibri"/>
                <w:color w:val="0F0F0F"/>
              </w:rPr>
            </w:pPr>
            <w:ins w:id="3734" w:author="Arjan Kloosterboer" w:date="2017-09-22T00:36:00Z">
              <w:r>
                <w:rPr>
                  <w:rFonts w:ascii="Calibri" w:eastAsia="Times New Roman" w:hAnsi="Calibri" w:cs="Calibri"/>
                  <w:color w:val="0F0F0F"/>
                </w:rPr>
                <w:t>Nee</w:t>
              </w:r>
            </w:ins>
          </w:p>
        </w:tc>
      </w:tr>
      <w:tr w:rsidR="00F051E7" w14:paraId="154B507D" w14:textId="77777777" w:rsidTr="0028070E">
        <w:trPr>
          <w:trHeight w:val="230"/>
          <w:ins w:id="3735" w:author="Arjan Kloosterboer" w:date="2017-09-22T00:36:00Z"/>
        </w:trPr>
        <w:tc>
          <w:tcPr>
            <w:tcW w:w="3330" w:type="dxa"/>
            <w:gridSpan w:val="2"/>
            <w:tcBorders>
              <w:top w:val="nil"/>
              <w:left w:val="nil"/>
              <w:bottom w:val="nil"/>
              <w:right w:val="nil"/>
            </w:tcBorders>
            <w:tcMar>
              <w:top w:w="0" w:type="dxa"/>
              <w:left w:w="60" w:type="dxa"/>
              <w:bottom w:w="0" w:type="dxa"/>
              <w:right w:w="60" w:type="dxa"/>
            </w:tcMar>
          </w:tcPr>
          <w:p w14:paraId="12DBD659" w14:textId="77777777" w:rsidR="00F051E7" w:rsidRDefault="00F051E7" w:rsidP="00F051E7">
            <w:pPr>
              <w:spacing w:after="0"/>
              <w:rPr>
                <w:ins w:id="3736" w:author="Arjan Kloosterboer" w:date="2017-09-22T00:36:00Z"/>
                <w:rFonts w:ascii="Calibri" w:eastAsia="Times New Roman" w:hAnsi="Calibri" w:cs="Calibri"/>
                <w:color w:val="000000"/>
              </w:rPr>
            </w:pPr>
            <w:ins w:id="3737" w:author="Arjan Kloosterboer" w:date="2017-09-22T00:36:00Z">
              <w:r>
                <w:rPr>
                  <w:rFonts w:ascii="Calibri" w:eastAsia="Times New Roman" w:hAnsi="Calibri" w:cs="Calibri"/>
                  <w:b/>
                  <w:bCs/>
                  <w:color w:val="000000"/>
                </w:rPr>
                <w:lastRenderedPageBreak/>
                <w:t>Kardinaliteit</w:t>
              </w:r>
            </w:ins>
          </w:p>
        </w:tc>
        <w:tc>
          <w:tcPr>
            <w:tcW w:w="6030" w:type="dxa"/>
            <w:gridSpan w:val="2"/>
            <w:tcBorders>
              <w:top w:val="nil"/>
              <w:left w:val="nil"/>
              <w:bottom w:val="nil"/>
              <w:right w:val="nil"/>
            </w:tcBorders>
            <w:tcMar>
              <w:top w:w="0" w:type="dxa"/>
              <w:left w:w="60" w:type="dxa"/>
              <w:bottom w:w="0" w:type="dxa"/>
              <w:right w:w="60" w:type="dxa"/>
            </w:tcMar>
          </w:tcPr>
          <w:p w14:paraId="16BABF58" w14:textId="77777777" w:rsidR="00F051E7" w:rsidRDefault="00F051E7" w:rsidP="00F051E7">
            <w:pPr>
              <w:spacing w:after="0"/>
              <w:rPr>
                <w:ins w:id="3738" w:author="Arjan Kloosterboer" w:date="2017-09-22T00:36:00Z"/>
                <w:rFonts w:ascii="Calibri" w:eastAsia="Times New Roman" w:hAnsi="Calibri" w:cs="Calibri"/>
                <w:color w:val="0F0F0F"/>
              </w:rPr>
            </w:pPr>
            <w:ins w:id="3739" w:author="Arjan Kloosterboer" w:date="2017-09-22T00:36:00Z">
              <w:r>
                <w:rPr>
                  <w:rFonts w:ascii="Calibri" w:eastAsia="Times New Roman" w:hAnsi="Calibri" w:cs="Calibri"/>
                  <w:color w:val="0F0F0F"/>
                </w:rPr>
                <w:t>0 - 1</w:t>
              </w:r>
            </w:ins>
          </w:p>
        </w:tc>
      </w:tr>
      <w:tr w:rsidR="00F051E7" w14:paraId="3196A700" w14:textId="77777777" w:rsidTr="0028070E">
        <w:trPr>
          <w:trHeight w:val="230"/>
          <w:ins w:id="3740" w:author="Arjan Kloosterboer" w:date="2017-09-22T00:36:00Z"/>
        </w:trPr>
        <w:tc>
          <w:tcPr>
            <w:tcW w:w="3330" w:type="dxa"/>
            <w:gridSpan w:val="2"/>
            <w:tcBorders>
              <w:top w:val="nil"/>
              <w:left w:val="nil"/>
              <w:bottom w:val="nil"/>
              <w:right w:val="nil"/>
            </w:tcBorders>
            <w:tcMar>
              <w:top w:w="0" w:type="dxa"/>
              <w:left w:w="60" w:type="dxa"/>
              <w:bottom w:w="0" w:type="dxa"/>
              <w:right w:w="60" w:type="dxa"/>
            </w:tcMar>
          </w:tcPr>
          <w:p w14:paraId="055B83C3" w14:textId="77777777" w:rsidR="00F051E7" w:rsidRDefault="00F051E7" w:rsidP="00F051E7">
            <w:pPr>
              <w:spacing w:after="0"/>
              <w:rPr>
                <w:ins w:id="3741" w:author="Arjan Kloosterboer" w:date="2017-09-22T00:36:00Z"/>
                <w:rFonts w:ascii="Calibri" w:eastAsia="Times New Roman" w:hAnsi="Calibri" w:cs="Calibri"/>
                <w:color w:val="000000"/>
              </w:rPr>
            </w:pPr>
            <w:ins w:id="3742" w:author="Arjan Kloosterboer" w:date="2017-09-22T00:36:00Z">
              <w:r>
                <w:rPr>
                  <w:rFonts w:ascii="Calibri" w:eastAsia="Times New Roman" w:hAnsi="Calibri" w:cs="Calibri"/>
                  <w:b/>
                  <w:bCs/>
                  <w:color w:val="000000"/>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22DA73BC" w14:textId="77777777" w:rsidR="00F051E7" w:rsidRDefault="00F051E7" w:rsidP="00F051E7">
            <w:pPr>
              <w:spacing w:after="0"/>
              <w:rPr>
                <w:ins w:id="3743" w:author="Arjan Kloosterboer" w:date="2017-09-22T00:36:00Z"/>
                <w:rFonts w:ascii="Calibri" w:eastAsia="Times New Roman" w:hAnsi="Calibri" w:cs="Calibri"/>
                <w:color w:val="0F0F0F"/>
              </w:rPr>
            </w:pPr>
            <w:ins w:id="3744" w:author="Arjan Kloosterboer" w:date="2017-09-22T00:36:00Z">
              <w:r>
                <w:rPr>
                  <w:rFonts w:ascii="Calibri" w:eastAsia="Times New Roman" w:hAnsi="Calibri" w:cs="Calibri"/>
                  <w:color w:val="0F0F0F"/>
                </w:rPr>
                <w:t>Gemeentelijk kerngegeven</w:t>
              </w:r>
            </w:ins>
          </w:p>
        </w:tc>
      </w:tr>
      <w:tr w:rsidR="00F051E7" w14:paraId="47801E13" w14:textId="77777777" w:rsidTr="0028070E">
        <w:trPr>
          <w:trHeight w:val="230"/>
          <w:ins w:id="3745" w:author="Arjan Kloosterboer" w:date="2017-09-22T00:36:00Z"/>
        </w:trPr>
        <w:tc>
          <w:tcPr>
            <w:tcW w:w="3330" w:type="dxa"/>
            <w:gridSpan w:val="2"/>
            <w:tcBorders>
              <w:top w:val="nil"/>
              <w:left w:val="nil"/>
              <w:bottom w:val="nil"/>
              <w:right w:val="nil"/>
            </w:tcBorders>
            <w:tcMar>
              <w:top w:w="0" w:type="dxa"/>
              <w:left w:w="60" w:type="dxa"/>
              <w:bottom w:w="0" w:type="dxa"/>
              <w:right w:w="60" w:type="dxa"/>
            </w:tcMar>
          </w:tcPr>
          <w:p w14:paraId="7B916B36" w14:textId="77777777" w:rsidR="00F051E7" w:rsidRDefault="00F051E7" w:rsidP="00F051E7">
            <w:pPr>
              <w:spacing w:after="0"/>
              <w:rPr>
                <w:ins w:id="3746" w:author="Arjan Kloosterboer" w:date="2017-09-22T00:36:00Z"/>
                <w:rFonts w:ascii="Calibri" w:eastAsia="Times New Roman" w:hAnsi="Calibri" w:cs="Calibri"/>
                <w:b/>
                <w:bCs/>
                <w:color w:val="000000"/>
              </w:rPr>
            </w:pPr>
            <w:ins w:id="3747" w:author="Arjan Kloosterboer" w:date="2017-09-22T00:36:00Z">
              <w:r>
                <w:rPr>
                  <w:rFonts w:ascii="Calibri" w:eastAsia="Times New Roman" w:hAnsi="Calibri" w:cs="Calibri"/>
                  <w:b/>
                  <w:bCs/>
                  <w:color w:val="000000"/>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14CAEA02" w14:textId="77777777" w:rsidR="00F051E7" w:rsidRDefault="00F051E7" w:rsidP="00F051E7">
            <w:pPr>
              <w:spacing w:after="0"/>
              <w:rPr>
                <w:ins w:id="3748" w:author="Arjan Kloosterboer" w:date="2017-09-22T00:36:00Z"/>
                <w:rFonts w:ascii="Calibri" w:eastAsia="Times New Roman" w:hAnsi="Calibri" w:cs="Calibri"/>
                <w:color w:val="0F0F0F"/>
              </w:rPr>
            </w:pPr>
            <w:ins w:id="3749" w:author="Arjan Kloosterboer" w:date="2017-09-22T00:36:00Z">
              <w:r w:rsidRPr="0099344B">
                <w:rPr>
                  <w:rFonts w:ascii="Calibri" w:eastAsia="Times New Roman" w:hAnsi="Calibri" w:cs="Calibri"/>
                  <w:color w:val="0F0F0F"/>
                  <w:lang w:val="nl-NL"/>
                </w:rPr>
                <w:t xml:space="preserve">1) De attribuutsoort moet van een waarde voorzien zijn bij beëindiging van een zaak waaraan het informatieobject is gerelateerd d.w.z. indien het attribuutsoort ZAAK . </w:t>
              </w:r>
              <w:r>
                <w:rPr>
                  <w:rFonts w:ascii="Calibri" w:eastAsia="Times New Roman" w:hAnsi="Calibri" w:cs="Calibri"/>
                  <w:color w:val="0F0F0F"/>
                </w:rPr>
                <w:t>Einddatum van een waarde is voorzien.</w:t>
              </w:r>
            </w:ins>
          </w:p>
        </w:tc>
      </w:tr>
      <w:tr w:rsidR="00F051E7" w14:paraId="62148B07" w14:textId="77777777" w:rsidTr="0028070E">
        <w:trPr>
          <w:ins w:id="3750" w:author="Arjan Kloosterboer" w:date="2017-09-22T00:36:00Z"/>
        </w:trPr>
        <w:tc>
          <w:tcPr>
            <w:tcW w:w="9360" w:type="dxa"/>
            <w:gridSpan w:val="4"/>
            <w:tcBorders>
              <w:top w:val="nil"/>
              <w:left w:val="nil"/>
              <w:bottom w:val="nil"/>
              <w:right w:val="nil"/>
            </w:tcBorders>
            <w:tcMar>
              <w:top w:w="0" w:type="dxa"/>
              <w:left w:w="60" w:type="dxa"/>
              <w:bottom w:w="0" w:type="dxa"/>
              <w:right w:w="60" w:type="dxa"/>
            </w:tcMar>
          </w:tcPr>
          <w:p w14:paraId="190EA675" w14:textId="77777777" w:rsidR="00F051E7" w:rsidRDefault="00F051E7" w:rsidP="00F051E7">
            <w:pPr>
              <w:spacing w:after="0"/>
              <w:rPr>
                <w:ins w:id="3751" w:author="Arjan Kloosterboer" w:date="2017-09-22T00:36:00Z"/>
                <w:rFonts w:ascii="Calibri" w:eastAsia="Times New Roman" w:hAnsi="Calibri" w:cs="Calibri"/>
                <w:color w:val="0F0F0F"/>
              </w:rPr>
            </w:pPr>
            <w:ins w:id="3752" w:author="Arjan Kloosterboer" w:date="2017-09-22T00:36:00Z">
              <w:r>
                <w:rPr>
                  <w:rFonts w:ascii="Calibri" w:eastAsia="Times New Roman" w:hAnsi="Calibri" w:cs="Calibri"/>
                  <w:b/>
                  <w:bCs/>
                  <w:color w:val="0F0F0F"/>
                </w:rPr>
                <w:t>Toelichting</w:t>
              </w:r>
            </w:ins>
          </w:p>
        </w:tc>
      </w:tr>
      <w:tr w:rsidR="00F051E7" w:rsidRPr="0099344B" w14:paraId="5E7CD3CA" w14:textId="77777777" w:rsidTr="0028070E">
        <w:trPr>
          <w:ins w:id="3753" w:author="Arjan Kloosterboer" w:date="2017-09-22T00:36:00Z"/>
        </w:trPr>
        <w:tc>
          <w:tcPr>
            <w:tcW w:w="450" w:type="dxa"/>
            <w:tcBorders>
              <w:top w:val="nil"/>
              <w:left w:val="nil"/>
              <w:bottom w:val="nil"/>
              <w:right w:val="nil"/>
            </w:tcBorders>
            <w:tcMar>
              <w:top w:w="0" w:type="dxa"/>
              <w:left w:w="60" w:type="dxa"/>
              <w:bottom w:w="0" w:type="dxa"/>
              <w:right w:w="60" w:type="dxa"/>
            </w:tcMar>
          </w:tcPr>
          <w:p w14:paraId="4926720B" w14:textId="77777777" w:rsidR="00F051E7" w:rsidRDefault="00F051E7" w:rsidP="00F051E7">
            <w:pPr>
              <w:spacing w:after="0"/>
              <w:rPr>
                <w:ins w:id="3754" w:author="Arjan Kloosterboer" w:date="2017-09-22T00:36:00Z"/>
                <w:rFonts w:ascii="Calibri" w:eastAsia="Times New Roman" w:hAnsi="Calibri" w:cs="Calibri"/>
                <w:b/>
                <w:bCs/>
                <w:color w:val="0F0F0F"/>
              </w:rPr>
            </w:pPr>
          </w:p>
        </w:tc>
        <w:tc>
          <w:tcPr>
            <w:tcW w:w="8910" w:type="dxa"/>
            <w:gridSpan w:val="3"/>
            <w:tcBorders>
              <w:top w:val="nil"/>
              <w:left w:val="nil"/>
              <w:bottom w:val="nil"/>
              <w:right w:val="nil"/>
            </w:tcBorders>
            <w:tcMar>
              <w:top w:w="0" w:type="dxa"/>
              <w:left w:w="60" w:type="dxa"/>
              <w:bottom w:w="0" w:type="dxa"/>
              <w:right w:w="60" w:type="dxa"/>
            </w:tcMar>
          </w:tcPr>
          <w:p w14:paraId="62F1FC6A" w14:textId="77777777" w:rsidR="00F051E7" w:rsidRPr="0099344B" w:rsidRDefault="00F051E7" w:rsidP="00F051E7">
            <w:pPr>
              <w:spacing w:after="0"/>
              <w:rPr>
                <w:ins w:id="3755" w:author="Arjan Kloosterboer" w:date="2017-09-22T00:36:00Z"/>
                <w:rFonts w:ascii="Calibri" w:eastAsia="Times New Roman" w:hAnsi="Calibri" w:cs="Calibri"/>
                <w:color w:val="0F0F0F"/>
                <w:lang w:val="nl-NL"/>
              </w:rPr>
            </w:pPr>
            <w:ins w:id="3756" w:author="Arjan Kloosterboer" w:date="2017-09-22T00:36:00Z">
              <w:r w:rsidRPr="0099344B">
                <w:rPr>
                  <w:rFonts w:ascii="Calibri" w:eastAsia="Times New Roman" w:hAnsi="Calibri" w:cs="Calibri"/>
                  <w:color w:val="0F0F0F"/>
                  <w:lang w:val="nl-NL"/>
                </w:rPr>
                <w:t>De auteurswet geeft de creator/eigenaar van informatie bepaalde bevoegdheden om beperkingen of voorwaarden te stellen aan (her)gebruik van informatie. Veelal is een informatieobject vrij te gebruiken. Zo niet dan worden de gebruiksvoorwaarden vermeld zoals auteursrechtelijke beperkingen en voorschriften voor het citeren uit, en verwijzen naar het record.</w:t>
              </w:r>
            </w:ins>
          </w:p>
          <w:p w14:paraId="786D6857" w14:textId="77777777" w:rsidR="00F051E7" w:rsidRPr="0099344B" w:rsidRDefault="00F051E7" w:rsidP="00F051E7">
            <w:pPr>
              <w:spacing w:after="0"/>
              <w:rPr>
                <w:ins w:id="3757" w:author="Arjan Kloosterboer" w:date="2017-09-22T00:36:00Z"/>
                <w:rFonts w:ascii="Calibri" w:eastAsia="Times New Roman" w:hAnsi="Calibri" w:cs="Calibri"/>
                <w:color w:val="0F0F0F"/>
                <w:lang w:val="nl-NL"/>
              </w:rPr>
            </w:pPr>
            <w:ins w:id="3758" w:author="Arjan Kloosterboer" w:date="2017-09-22T00:36:00Z">
              <w:r w:rsidRPr="0099344B">
                <w:rPr>
                  <w:rFonts w:ascii="Calibri" w:eastAsia="Times New Roman" w:hAnsi="Calibri" w:cs="Calibri"/>
                  <w:color w:val="0F0F0F"/>
                  <w:lang w:val="nl-NL"/>
                </w:rPr>
                <w:t xml:space="preserve">Met de 'Indicatie gebruiksrecht' wordt aangegeven of er op enig moment sprake was, is of zal zijn van gebruiksrechtbeperkingen. Indien daarvan sprake is, dan wordt de beperking(en) en de periode(s) vermeld met de groepattribuutsoort 'Gebruiksrechten'. </w:t>
              </w:r>
            </w:ins>
          </w:p>
          <w:p w14:paraId="1848B8C9" w14:textId="77777777" w:rsidR="00F051E7" w:rsidRPr="0099344B" w:rsidRDefault="00F051E7" w:rsidP="00F051E7">
            <w:pPr>
              <w:spacing w:after="0"/>
              <w:rPr>
                <w:ins w:id="3759" w:author="Arjan Kloosterboer" w:date="2017-09-22T00:36:00Z"/>
                <w:rFonts w:ascii="Calibri" w:eastAsia="Times New Roman" w:hAnsi="Calibri" w:cs="Calibri"/>
                <w:color w:val="0F0F0F"/>
                <w:lang w:val="nl-NL"/>
              </w:rPr>
            </w:pPr>
            <w:ins w:id="3760" w:author="Arjan Kloosterboer" w:date="2017-09-22T00:36:00Z">
              <w:r w:rsidRPr="0099344B">
                <w:rPr>
                  <w:rFonts w:ascii="Calibri" w:eastAsia="Times New Roman" w:hAnsi="Calibri" w:cs="Calibri"/>
                  <w:color w:val="0F0F0F"/>
                  <w:lang w:val="nl-NL"/>
                </w:rPr>
                <w:t>Voor een informatieobject kunnen gelijktijdig verschillende typen gebruiksrechten gelden.</w:t>
              </w:r>
            </w:ins>
          </w:p>
          <w:p w14:paraId="38E5AF24" w14:textId="77777777" w:rsidR="00F051E7" w:rsidRPr="0099344B" w:rsidRDefault="00F051E7" w:rsidP="00F051E7">
            <w:pPr>
              <w:spacing w:after="0"/>
              <w:rPr>
                <w:ins w:id="3761" w:author="Arjan Kloosterboer" w:date="2017-09-22T00:36:00Z"/>
                <w:rFonts w:ascii="Calibri" w:eastAsia="Times New Roman" w:hAnsi="Calibri" w:cs="Calibri"/>
                <w:color w:val="0F0F0F"/>
                <w:lang w:val="nl-NL"/>
              </w:rPr>
            </w:pPr>
          </w:p>
        </w:tc>
        <w:bookmarkEnd w:id="3670"/>
      </w:tr>
    </w:tbl>
    <w:p w14:paraId="100DA4EC" w14:textId="77777777" w:rsidR="006B0CA1" w:rsidRPr="006B0CA1" w:rsidRDefault="006B0CA1" w:rsidP="006B0CA1">
      <w:pPr>
        <w:widowControl w:val="0"/>
        <w:autoSpaceDE w:val="0"/>
        <w:autoSpaceDN w:val="0"/>
        <w:adjustRightInd w:val="0"/>
        <w:spacing w:before="240" w:after="60" w:line="240" w:lineRule="auto"/>
        <w:outlineLvl w:val="3"/>
        <w:rPr>
          <w:ins w:id="3762" w:author="Arjan" w:date="2014-01-21T22:04:00Z"/>
          <w:rFonts w:ascii="Arial" w:eastAsia="Times New Roman" w:hAnsi="Arial" w:cs="Arial"/>
          <w:b/>
          <w:color w:val="004080"/>
          <w:sz w:val="24"/>
          <w:szCs w:val="24"/>
          <w:lang w:eastAsia="nl-NL"/>
        </w:rPr>
      </w:pPr>
      <w:ins w:id="3763" w:author="Arjan" w:date="2014-01-21T22:07: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ins>
      <w:ins w:id="3764" w:author="Arjan" w:date="2014-01-21T22:27:00Z">
        <w:r w:rsidR="00E45C16">
          <w:rPr>
            <w:rFonts w:ascii="Arial" w:eastAsia="Times New Roman" w:hAnsi="Arial" w:cs="Arial"/>
            <w:b/>
            <w:color w:val="004080"/>
            <w:sz w:val="24"/>
            <w:szCs w:val="24"/>
            <w:lang w:eastAsia="nl-NL"/>
          </w:rPr>
          <w:t>Groepa</w:t>
        </w:r>
      </w:ins>
      <w:ins w:id="3765" w:author="Arjan" w:date="2014-01-21T22:07:00Z">
        <w:r>
          <w:rPr>
            <w:rFonts w:ascii="Arial" w:eastAsia="Times New Roman" w:hAnsi="Arial" w:cs="Arial"/>
            <w:b/>
            <w:color w:val="004080"/>
            <w:sz w:val="24"/>
            <w:szCs w:val="24"/>
            <w:lang w:eastAsia="nl-NL"/>
          </w:rPr>
          <w:t>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3766" w:author="Arjan" w:date="2014-01-21T22:08:00Z">
        <w:r>
          <w:rPr>
            <w:rFonts w:ascii="Arial" w:eastAsia="Times New Roman" w:hAnsi="Arial" w:cs="Arial"/>
            <w:b/>
            <w:color w:val="004080"/>
            <w:sz w:val="24"/>
            <w:szCs w:val="24"/>
            <w:lang w:eastAsia="nl-NL"/>
          </w:rPr>
          <w:t>Gebruiksrechten</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756"/>
        <w:gridCol w:w="3261"/>
        <w:gridCol w:w="1563"/>
      </w:tblGrid>
      <w:tr w:rsidR="006B0CA1" w:rsidRPr="008F7B24" w14:paraId="1F106CDE" w14:textId="77777777" w:rsidTr="00BB0052">
        <w:trPr>
          <w:trHeight w:val="230"/>
          <w:ins w:id="3767" w:author="Arjan" w:date="2014-01-21T22:04:00Z"/>
        </w:trPr>
        <w:tc>
          <w:tcPr>
            <w:tcW w:w="3780" w:type="dxa"/>
            <w:tcBorders>
              <w:top w:val="single" w:sz="4" w:space="0" w:color="auto"/>
              <w:left w:val="nil"/>
              <w:bottom w:val="nil"/>
              <w:right w:val="nil"/>
            </w:tcBorders>
          </w:tcPr>
          <w:p w14:paraId="767CAE80" w14:textId="77777777" w:rsidR="006B0CA1" w:rsidRPr="008F7B24" w:rsidRDefault="006B0CA1" w:rsidP="006B0CA1">
            <w:pPr>
              <w:autoSpaceDE w:val="0"/>
              <w:autoSpaceDN w:val="0"/>
              <w:adjustRightInd w:val="0"/>
              <w:spacing w:after="0" w:line="240" w:lineRule="auto"/>
              <w:rPr>
                <w:ins w:id="3768" w:author="Arjan" w:date="2014-01-21T22:04:00Z"/>
                <w:rFonts w:ascii="Arial" w:eastAsia="Times New Roman" w:hAnsi="Arial" w:cs="Arial"/>
                <w:color w:val="000000"/>
                <w:sz w:val="20"/>
                <w:szCs w:val="20"/>
              </w:rPr>
            </w:pPr>
            <w:ins w:id="3769" w:author="Arjan" w:date="2014-01-21T22:04:00Z">
              <w:r w:rsidRPr="008F7B24">
                <w:rPr>
                  <w:rFonts w:ascii="Arial" w:eastAsia="Times New Roman" w:hAnsi="Arial" w:cs="Arial"/>
                  <w:b/>
                  <w:bCs/>
                  <w:color w:val="000000"/>
                  <w:sz w:val="20"/>
                  <w:szCs w:val="20"/>
                </w:rPr>
                <w:t xml:space="preserve">Naam </w:t>
              </w:r>
            </w:ins>
            <w:ins w:id="3770" w:author="Arjan" w:date="2014-01-21T22:27:00Z">
              <w:r w:rsidR="00E45C16">
                <w:rPr>
                  <w:rFonts w:ascii="Arial" w:eastAsia="Times New Roman" w:hAnsi="Arial" w:cs="Arial"/>
                  <w:b/>
                  <w:bCs/>
                  <w:color w:val="000000"/>
                  <w:sz w:val="20"/>
                  <w:szCs w:val="20"/>
                </w:rPr>
                <w:t>groep</w:t>
              </w:r>
            </w:ins>
            <w:ins w:id="3771" w:author="Arjan" w:date="2014-01-21T22:04:00Z">
              <w:r w:rsidRPr="008F7B24">
                <w:rPr>
                  <w:rFonts w:ascii="Arial" w:eastAsia="Times New Roman" w:hAnsi="Arial" w:cs="Arial"/>
                  <w:b/>
                  <w:bCs/>
                  <w:color w:val="000000"/>
                  <w:sz w:val="20"/>
                  <w:szCs w:val="20"/>
                </w:rPr>
                <w:t>attribuutsoort</w:t>
              </w:r>
            </w:ins>
          </w:p>
        </w:tc>
        <w:tc>
          <w:tcPr>
            <w:tcW w:w="5580" w:type="dxa"/>
            <w:gridSpan w:val="3"/>
            <w:tcBorders>
              <w:top w:val="single" w:sz="4" w:space="0" w:color="auto"/>
              <w:left w:val="nil"/>
              <w:bottom w:val="nil"/>
              <w:right w:val="nil"/>
            </w:tcBorders>
          </w:tcPr>
          <w:p w14:paraId="283F4A41" w14:textId="77777777" w:rsidR="006B0CA1" w:rsidRPr="008F7B24" w:rsidRDefault="006B0CA1" w:rsidP="006B0CA1">
            <w:pPr>
              <w:autoSpaceDE w:val="0"/>
              <w:autoSpaceDN w:val="0"/>
              <w:adjustRightInd w:val="0"/>
              <w:spacing w:after="0" w:line="240" w:lineRule="auto"/>
              <w:rPr>
                <w:ins w:id="3772" w:author="Arjan" w:date="2014-01-21T22:04:00Z"/>
                <w:rFonts w:ascii="Arial" w:eastAsia="Times New Roman" w:hAnsi="Arial" w:cs="Arial"/>
                <w:color w:val="000000"/>
                <w:sz w:val="20"/>
                <w:szCs w:val="20"/>
              </w:rPr>
            </w:pPr>
            <w:ins w:id="3773" w:author="Arjan" w:date="2014-01-21T22:08:00Z">
              <w:r>
                <w:rPr>
                  <w:rFonts w:ascii="Arial" w:eastAsia="Times New Roman" w:hAnsi="Arial" w:cs="Arial"/>
                  <w:color w:val="000000"/>
                  <w:sz w:val="20"/>
                  <w:szCs w:val="20"/>
                </w:rPr>
                <w:t>Gebruiksrechten</w:t>
              </w:r>
            </w:ins>
          </w:p>
        </w:tc>
      </w:tr>
      <w:tr w:rsidR="006B0CA1" w:rsidRPr="008F7B24" w14:paraId="30E998CD" w14:textId="77777777" w:rsidTr="00BB0052">
        <w:trPr>
          <w:ins w:id="3774" w:author="Arjan" w:date="2014-01-21T22:04:00Z"/>
        </w:trPr>
        <w:tc>
          <w:tcPr>
            <w:tcW w:w="3780" w:type="dxa"/>
            <w:tcBorders>
              <w:top w:val="nil"/>
              <w:left w:val="nil"/>
              <w:bottom w:val="nil"/>
              <w:right w:val="nil"/>
            </w:tcBorders>
          </w:tcPr>
          <w:p w14:paraId="542D3E8A" w14:textId="77777777" w:rsidR="006B0CA1" w:rsidRPr="008F7B24" w:rsidRDefault="006B0CA1" w:rsidP="006B0CA1">
            <w:pPr>
              <w:autoSpaceDE w:val="0"/>
              <w:autoSpaceDN w:val="0"/>
              <w:adjustRightInd w:val="0"/>
              <w:spacing w:after="0" w:line="240" w:lineRule="auto"/>
              <w:rPr>
                <w:ins w:id="3775"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66C50F52" w14:textId="77777777" w:rsidR="006B0CA1" w:rsidRPr="008F7B24" w:rsidRDefault="006B0CA1" w:rsidP="006B0CA1">
            <w:pPr>
              <w:autoSpaceDE w:val="0"/>
              <w:autoSpaceDN w:val="0"/>
              <w:adjustRightInd w:val="0"/>
              <w:spacing w:after="0" w:line="240" w:lineRule="auto"/>
              <w:rPr>
                <w:ins w:id="3776" w:author="Arjan" w:date="2014-01-21T22:04:00Z"/>
                <w:rFonts w:ascii="Arial" w:eastAsia="Times New Roman" w:hAnsi="Arial" w:cs="Arial"/>
                <w:color w:val="000000"/>
                <w:sz w:val="20"/>
                <w:szCs w:val="20"/>
              </w:rPr>
            </w:pPr>
          </w:p>
        </w:tc>
      </w:tr>
      <w:tr w:rsidR="006B0CA1" w:rsidRPr="008F7B24" w14:paraId="5AC30AA0" w14:textId="77777777" w:rsidTr="00BB0052">
        <w:trPr>
          <w:ins w:id="3777" w:author="Arjan" w:date="2014-01-21T22:04:00Z"/>
        </w:trPr>
        <w:tc>
          <w:tcPr>
            <w:tcW w:w="3780" w:type="dxa"/>
            <w:tcBorders>
              <w:top w:val="nil"/>
              <w:left w:val="nil"/>
              <w:bottom w:val="nil"/>
              <w:right w:val="nil"/>
            </w:tcBorders>
          </w:tcPr>
          <w:p w14:paraId="0C97CC6A" w14:textId="77777777" w:rsidR="006B0CA1" w:rsidRPr="008F7B24" w:rsidRDefault="006B0CA1" w:rsidP="006B0CA1">
            <w:pPr>
              <w:autoSpaceDE w:val="0"/>
              <w:autoSpaceDN w:val="0"/>
              <w:adjustRightInd w:val="0"/>
              <w:spacing w:after="0" w:line="240" w:lineRule="auto"/>
              <w:rPr>
                <w:ins w:id="3778" w:author="Arjan" w:date="2014-01-21T22:04:00Z"/>
                <w:rFonts w:ascii="Arial" w:eastAsia="Times New Roman" w:hAnsi="Arial" w:cs="Arial"/>
                <w:color w:val="000000"/>
                <w:sz w:val="20"/>
                <w:szCs w:val="20"/>
              </w:rPr>
            </w:pPr>
            <w:ins w:id="3779" w:author="Arjan" w:date="2014-01-21T22:04:00Z">
              <w:r w:rsidRPr="008F7B24">
                <w:rPr>
                  <w:rFonts w:ascii="Arial" w:eastAsia="Times New Roman" w:hAnsi="Arial" w:cs="Arial"/>
                  <w:b/>
                  <w:bCs/>
                  <w:color w:val="000000"/>
                  <w:sz w:val="20"/>
                  <w:szCs w:val="20"/>
                </w:rPr>
                <w:t>Herkomst attribuutsoort</w:t>
              </w:r>
            </w:ins>
          </w:p>
        </w:tc>
        <w:tc>
          <w:tcPr>
            <w:tcW w:w="5580" w:type="dxa"/>
            <w:gridSpan w:val="3"/>
            <w:tcBorders>
              <w:top w:val="nil"/>
              <w:left w:val="nil"/>
              <w:bottom w:val="nil"/>
              <w:right w:val="nil"/>
            </w:tcBorders>
          </w:tcPr>
          <w:p w14:paraId="3689AD1D" w14:textId="77777777" w:rsidR="006B0CA1" w:rsidRPr="008F7B24" w:rsidRDefault="006B0CA1" w:rsidP="00BB0052">
            <w:pPr>
              <w:autoSpaceDE w:val="0"/>
              <w:autoSpaceDN w:val="0"/>
              <w:adjustRightInd w:val="0"/>
              <w:spacing w:after="0" w:line="240" w:lineRule="auto"/>
              <w:rPr>
                <w:ins w:id="3780" w:author="Arjan" w:date="2014-01-21T22:04:00Z"/>
                <w:rFonts w:ascii="Arial" w:eastAsia="Times New Roman" w:hAnsi="Arial" w:cs="Arial"/>
                <w:color w:val="000000"/>
                <w:sz w:val="20"/>
                <w:szCs w:val="20"/>
              </w:rPr>
            </w:pPr>
            <w:ins w:id="3781" w:author="Arjan" w:date="2014-01-21T22:08:00Z">
              <w:r>
                <w:rPr>
                  <w:rFonts w:ascii="Arial" w:eastAsia="Times New Roman" w:hAnsi="Arial" w:cs="Arial"/>
                  <w:color w:val="000000"/>
                  <w:sz w:val="20"/>
                  <w:szCs w:val="20"/>
                </w:rPr>
                <w:t xml:space="preserve">Richtlijn </w:t>
              </w:r>
            </w:ins>
            <w:ins w:id="3782" w:author="Arjan" w:date="2014-01-21T22:14:00Z">
              <w:r w:rsidR="00BB0052">
                <w:rPr>
                  <w:rFonts w:ascii="Arial" w:eastAsia="Times New Roman" w:hAnsi="Arial" w:cs="Arial"/>
                  <w:color w:val="000000"/>
                  <w:sz w:val="20"/>
                  <w:szCs w:val="20"/>
                </w:rPr>
                <w:t>M</w:t>
              </w:r>
            </w:ins>
            <w:ins w:id="3783" w:author="Arjan" w:date="2014-01-21T22:08:00Z">
              <w:r>
                <w:rPr>
                  <w:rFonts w:ascii="Arial" w:eastAsia="Times New Roman" w:hAnsi="Arial" w:cs="Arial"/>
                  <w:color w:val="000000"/>
                  <w:sz w:val="20"/>
                  <w:szCs w:val="20"/>
                </w:rPr>
                <w:t>eta</w:t>
              </w:r>
            </w:ins>
            <w:ins w:id="3784" w:author="Arjan" w:date="2014-01-21T22:14:00Z">
              <w:r w:rsidR="00BB0052">
                <w:rPr>
                  <w:rFonts w:ascii="Arial" w:eastAsia="Times New Roman" w:hAnsi="Arial" w:cs="Arial"/>
                  <w:color w:val="000000"/>
                  <w:sz w:val="20"/>
                  <w:szCs w:val="20"/>
                </w:rPr>
                <w:t>gegevens</w:t>
              </w:r>
            </w:ins>
            <w:ins w:id="3785" w:author="Arjan" w:date="2014-01-21T22:08:00Z">
              <w:r>
                <w:rPr>
                  <w:rFonts w:ascii="Arial" w:eastAsia="Times New Roman" w:hAnsi="Arial" w:cs="Arial"/>
                  <w:color w:val="000000"/>
                  <w:sz w:val="20"/>
                  <w:szCs w:val="20"/>
                </w:rPr>
                <w:t xml:space="preserve"> </w:t>
              </w:r>
            </w:ins>
            <w:ins w:id="3786" w:author="Arjan" w:date="2014-01-21T22:14:00Z">
              <w:r w:rsidR="00BB0052">
                <w:rPr>
                  <w:rFonts w:ascii="Arial" w:eastAsia="Times New Roman" w:hAnsi="Arial" w:cs="Arial"/>
                  <w:color w:val="000000"/>
                  <w:sz w:val="20"/>
                  <w:szCs w:val="20"/>
                </w:rPr>
                <w:t>O</w:t>
              </w:r>
            </w:ins>
            <w:ins w:id="3787" w:author="Arjan" w:date="2014-01-21T22:08:00Z">
              <w:r>
                <w:rPr>
                  <w:rFonts w:ascii="Arial" w:eastAsia="Times New Roman" w:hAnsi="Arial" w:cs="Arial"/>
                  <w:color w:val="000000"/>
                  <w:sz w:val="20"/>
                  <w:szCs w:val="20"/>
                </w:rPr>
                <w:t>verheidsinformatie</w:t>
              </w:r>
            </w:ins>
          </w:p>
        </w:tc>
      </w:tr>
      <w:tr w:rsidR="006B0CA1" w:rsidRPr="008F7B24" w14:paraId="3C045273" w14:textId="77777777" w:rsidTr="00BB0052">
        <w:trPr>
          <w:ins w:id="3788" w:author="Arjan" w:date="2014-01-21T22:04:00Z"/>
        </w:trPr>
        <w:tc>
          <w:tcPr>
            <w:tcW w:w="3780" w:type="dxa"/>
            <w:tcBorders>
              <w:top w:val="nil"/>
              <w:left w:val="nil"/>
              <w:bottom w:val="nil"/>
              <w:right w:val="nil"/>
            </w:tcBorders>
          </w:tcPr>
          <w:p w14:paraId="077B74D8" w14:textId="77777777" w:rsidR="006B0CA1" w:rsidRPr="008F7B24" w:rsidRDefault="006B0CA1" w:rsidP="006B0CA1">
            <w:pPr>
              <w:autoSpaceDE w:val="0"/>
              <w:autoSpaceDN w:val="0"/>
              <w:adjustRightInd w:val="0"/>
              <w:spacing w:after="0" w:line="240" w:lineRule="auto"/>
              <w:rPr>
                <w:ins w:id="3789"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263E3858" w14:textId="77777777" w:rsidR="006B0CA1" w:rsidRPr="008F7B24" w:rsidRDefault="006B0CA1" w:rsidP="006B0CA1">
            <w:pPr>
              <w:autoSpaceDE w:val="0"/>
              <w:autoSpaceDN w:val="0"/>
              <w:adjustRightInd w:val="0"/>
              <w:spacing w:after="0" w:line="240" w:lineRule="auto"/>
              <w:rPr>
                <w:ins w:id="3790" w:author="Arjan" w:date="2014-01-21T22:04:00Z"/>
                <w:rFonts w:ascii="Arial" w:eastAsia="Times New Roman" w:hAnsi="Arial" w:cs="Arial"/>
                <w:color w:val="000000"/>
                <w:sz w:val="20"/>
                <w:szCs w:val="20"/>
              </w:rPr>
            </w:pPr>
          </w:p>
        </w:tc>
      </w:tr>
      <w:tr w:rsidR="006B0CA1" w:rsidRPr="008F7B24" w14:paraId="1C2DA314" w14:textId="77777777" w:rsidTr="00BB0052">
        <w:trPr>
          <w:ins w:id="3791" w:author="Arjan" w:date="2014-01-21T22:04:00Z"/>
        </w:trPr>
        <w:tc>
          <w:tcPr>
            <w:tcW w:w="3780" w:type="dxa"/>
            <w:tcBorders>
              <w:top w:val="nil"/>
              <w:left w:val="nil"/>
              <w:bottom w:val="nil"/>
              <w:right w:val="nil"/>
            </w:tcBorders>
          </w:tcPr>
          <w:p w14:paraId="0CDBCE63" w14:textId="77777777" w:rsidR="006B0CA1" w:rsidRPr="008F7B24" w:rsidRDefault="006B0CA1" w:rsidP="006B0CA1">
            <w:pPr>
              <w:autoSpaceDE w:val="0"/>
              <w:autoSpaceDN w:val="0"/>
              <w:adjustRightInd w:val="0"/>
              <w:spacing w:after="0" w:line="240" w:lineRule="auto"/>
              <w:rPr>
                <w:ins w:id="3792" w:author="Arjan" w:date="2014-01-21T22:04:00Z"/>
                <w:rFonts w:ascii="Arial" w:eastAsia="Times New Roman" w:hAnsi="Arial" w:cs="Arial"/>
                <w:color w:val="000000"/>
                <w:sz w:val="20"/>
                <w:szCs w:val="20"/>
              </w:rPr>
            </w:pPr>
            <w:ins w:id="3793" w:author="Arjan" w:date="2014-01-21T22:04:00Z">
              <w:r w:rsidRPr="008F7B24">
                <w:rPr>
                  <w:rFonts w:ascii="Arial" w:eastAsia="Times New Roman" w:hAnsi="Arial" w:cs="Arial"/>
                  <w:b/>
                  <w:bCs/>
                  <w:color w:val="000000"/>
                  <w:sz w:val="20"/>
                  <w:szCs w:val="20"/>
                </w:rPr>
                <w:t>Code attribuutsoort</w:t>
              </w:r>
            </w:ins>
          </w:p>
        </w:tc>
        <w:tc>
          <w:tcPr>
            <w:tcW w:w="5580" w:type="dxa"/>
            <w:gridSpan w:val="3"/>
            <w:tcBorders>
              <w:top w:val="nil"/>
              <w:left w:val="nil"/>
              <w:bottom w:val="nil"/>
              <w:right w:val="nil"/>
            </w:tcBorders>
          </w:tcPr>
          <w:p w14:paraId="67895FD0" w14:textId="77777777" w:rsidR="006B0CA1" w:rsidRPr="008F7B24" w:rsidRDefault="006B0CA1" w:rsidP="006B0CA1">
            <w:pPr>
              <w:autoSpaceDE w:val="0"/>
              <w:autoSpaceDN w:val="0"/>
              <w:adjustRightInd w:val="0"/>
              <w:spacing w:after="0" w:line="240" w:lineRule="auto"/>
              <w:rPr>
                <w:ins w:id="3794" w:author="Arjan" w:date="2014-01-21T22:04:00Z"/>
                <w:rFonts w:ascii="Arial" w:eastAsia="Times New Roman" w:hAnsi="Arial" w:cs="Arial"/>
                <w:color w:val="000000"/>
                <w:sz w:val="20"/>
                <w:szCs w:val="20"/>
              </w:rPr>
            </w:pPr>
          </w:p>
        </w:tc>
      </w:tr>
      <w:tr w:rsidR="006B0CA1" w:rsidRPr="008F7B24" w14:paraId="4CA5E5CC" w14:textId="77777777" w:rsidTr="00BB0052">
        <w:trPr>
          <w:ins w:id="3795" w:author="Arjan" w:date="2014-01-21T22:04:00Z"/>
        </w:trPr>
        <w:tc>
          <w:tcPr>
            <w:tcW w:w="3780" w:type="dxa"/>
            <w:tcBorders>
              <w:top w:val="nil"/>
              <w:left w:val="nil"/>
              <w:bottom w:val="nil"/>
              <w:right w:val="nil"/>
            </w:tcBorders>
          </w:tcPr>
          <w:p w14:paraId="1DD5FB0D" w14:textId="77777777" w:rsidR="006B0CA1" w:rsidRPr="008F7B24" w:rsidRDefault="006B0CA1" w:rsidP="006B0CA1">
            <w:pPr>
              <w:autoSpaceDE w:val="0"/>
              <w:autoSpaceDN w:val="0"/>
              <w:adjustRightInd w:val="0"/>
              <w:spacing w:after="0" w:line="240" w:lineRule="auto"/>
              <w:rPr>
                <w:ins w:id="3796"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350CF1D2" w14:textId="77777777" w:rsidR="006B0CA1" w:rsidRPr="008F7B24" w:rsidRDefault="006B0CA1" w:rsidP="006B0CA1">
            <w:pPr>
              <w:autoSpaceDE w:val="0"/>
              <w:autoSpaceDN w:val="0"/>
              <w:adjustRightInd w:val="0"/>
              <w:spacing w:after="0" w:line="240" w:lineRule="auto"/>
              <w:rPr>
                <w:ins w:id="3797" w:author="Arjan" w:date="2014-01-21T22:04:00Z"/>
                <w:rFonts w:ascii="Arial" w:eastAsia="Times New Roman" w:hAnsi="Arial" w:cs="Arial"/>
                <w:color w:val="000000"/>
                <w:sz w:val="20"/>
                <w:szCs w:val="20"/>
              </w:rPr>
            </w:pPr>
          </w:p>
        </w:tc>
      </w:tr>
      <w:tr w:rsidR="006B0CA1" w:rsidRPr="008F7B24" w14:paraId="0577414B" w14:textId="77777777" w:rsidTr="00BB0052">
        <w:trPr>
          <w:ins w:id="3798" w:author="Arjan" w:date="2014-01-21T22:04:00Z"/>
        </w:trPr>
        <w:tc>
          <w:tcPr>
            <w:tcW w:w="3780" w:type="dxa"/>
            <w:tcBorders>
              <w:top w:val="nil"/>
              <w:left w:val="nil"/>
              <w:bottom w:val="nil"/>
              <w:right w:val="nil"/>
            </w:tcBorders>
          </w:tcPr>
          <w:p w14:paraId="136D9B27" w14:textId="77777777" w:rsidR="006B0CA1" w:rsidRPr="008F7B24" w:rsidRDefault="006B0CA1" w:rsidP="006B0CA1">
            <w:pPr>
              <w:autoSpaceDE w:val="0"/>
              <w:autoSpaceDN w:val="0"/>
              <w:adjustRightInd w:val="0"/>
              <w:spacing w:after="0" w:line="240" w:lineRule="auto"/>
              <w:rPr>
                <w:ins w:id="3799" w:author="Arjan" w:date="2014-01-21T22:04:00Z"/>
                <w:rFonts w:ascii="Arial" w:eastAsia="Times New Roman" w:hAnsi="Arial" w:cs="Arial"/>
                <w:color w:val="000000"/>
                <w:sz w:val="20"/>
                <w:szCs w:val="20"/>
              </w:rPr>
            </w:pPr>
            <w:ins w:id="3800" w:author="Arjan" w:date="2014-01-21T22:04:00Z">
              <w:r w:rsidRPr="008F7B24">
                <w:rPr>
                  <w:rFonts w:ascii="Arial" w:eastAsia="Times New Roman" w:hAnsi="Arial" w:cs="Arial"/>
                  <w:b/>
                  <w:bCs/>
                  <w:color w:val="000000"/>
                  <w:sz w:val="20"/>
                  <w:szCs w:val="20"/>
                </w:rPr>
                <w:t>XML-tag attribuutsoort</w:t>
              </w:r>
            </w:ins>
          </w:p>
        </w:tc>
        <w:tc>
          <w:tcPr>
            <w:tcW w:w="5580" w:type="dxa"/>
            <w:gridSpan w:val="3"/>
            <w:tcBorders>
              <w:top w:val="nil"/>
              <w:left w:val="nil"/>
              <w:bottom w:val="nil"/>
              <w:right w:val="nil"/>
            </w:tcBorders>
          </w:tcPr>
          <w:p w14:paraId="6EE5EB0D" w14:textId="77777777" w:rsidR="006B0CA1" w:rsidRPr="008F7B24" w:rsidRDefault="006B0CA1" w:rsidP="006B0CA1">
            <w:pPr>
              <w:autoSpaceDE w:val="0"/>
              <w:autoSpaceDN w:val="0"/>
              <w:adjustRightInd w:val="0"/>
              <w:spacing w:after="0" w:line="240" w:lineRule="auto"/>
              <w:rPr>
                <w:ins w:id="3801" w:author="Arjan" w:date="2014-01-21T22:04:00Z"/>
                <w:rFonts w:ascii="Arial" w:eastAsia="Times New Roman" w:hAnsi="Arial" w:cs="Arial"/>
                <w:color w:val="000000"/>
                <w:sz w:val="20"/>
                <w:szCs w:val="20"/>
              </w:rPr>
            </w:pPr>
            <w:ins w:id="3802" w:author="Arjan" w:date="2014-01-21T22:08:00Z">
              <w:r>
                <w:rPr>
                  <w:rFonts w:ascii="Arial" w:eastAsia="Times New Roman" w:hAnsi="Arial" w:cs="Arial"/>
                  <w:color w:val="000000"/>
                  <w:sz w:val="20"/>
                  <w:szCs w:val="20"/>
                </w:rPr>
                <w:t>gebruiksrechten</w:t>
              </w:r>
            </w:ins>
          </w:p>
        </w:tc>
      </w:tr>
      <w:tr w:rsidR="006B0CA1" w:rsidRPr="008F7B24" w14:paraId="5DF2DA1B" w14:textId="77777777" w:rsidTr="00BB0052">
        <w:trPr>
          <w:ins w:id="3803" w:author="Arjan" w:date="2014-01-21T22:04:00Z"/>
        </w:trPr>
        <w:tc>
          <w:tcPr>
            <w:tcW w:w="3780" w:type="dxa"/>
            <w:tcBorders>
              <w:top w:val="nil"/>
              <w:left w:val="nil"/>
              <w:bottom w:val="nil"/>
              <w:right w:val="nil"/>
            </w:tcBorders>
          </w:tcPr>
          <w:p w14:paraId="4B109F8E" w14:textId="77777777" w:rsidR="006B0CA1" w:rsidRPr="008F7B24" w:rsidRDefault="006B0CA1" w:rsidP="006B0CA1">
            <w:pPr>
              <w:autoSpaceDE w:val="0"/>
              <w:autoSpaceDN w:val="0"/>
              <w:adjustRightInd w:val="0"/>
              <w:spacing w:after="0" w:line="240" w:lineRule="auto"/>
              <w:rPr>
                <w:ins w:id="3804"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57C5E519" w14:textId="77777777" w:rsidR="006B0CA1" w:rsidRPr="008F7B24" w:rsidRDefault="006B0CA1" w:rsidP="006B0CA1">
            <w:pPr>
              <w:autoSpaceDE w:val="0"/>
              <w:autoSpaceDN w:val="0"/>
              <w:adjustRightInd w:val="0"/>
              <w:spacing w:after="0" w:line="240" w:lineRule="auto"/>
              <w:rPr>
                <w:ins w:id="3805" w:author="Arjan" w:date="2014-01-21T22:04:00Z"/>
                <w:rFonts w:ascii="Arial" w:eastAsia="Times New Roman" w:hAnsi="Arial" w:cs="Arial"/>
                <w:color w:val="000000"/>
                <w:sz w:val="20"/>
                <w:szCs w:val="20"/>
              </w:rPr>
            </w:pPr>
          </w:p>
        </w:tc>
      </w:tr>
      <w:tr w:rsidR="006B0CA1" w:rsidRPr="005C14BE" w14:paraId="1F933902" w14:textId="77777777" w:rsidTr="00BB0052">
        <w:trPr>
          <w:ins w:id="3806" w:author="Arjan" w:date="2014-01-21T22:04:00Z"/>
        </w:trPr>
        <w:tc>
          <w:tcPr>
            <w:tcW w:w="3780" w:type="dxa"/>
            <w:tcBorders>
              <w:top w:val="nil"/>
              <w:left w:val="nil"/>
              <w:bottom w:val="nil"/>
              <w:right w:val="nil"/>
            </w:tcBorders>
          </w:tcPr>
          <w:p w14:paraId="48A61879" w14:textId="77777777" w:rsidR="006B0CA1" w:rsidRPr="008F7B24" w:rsidRDefault="006B0CA1" w:rsidP="006B0CA1">
            <w:pPr>
              <w:autoSpaceDE w:val="0"/>
              <w:autoSpaceDN w:val="0"/>
              <w:adjustRightInd w:val="0"/>
              <w:spacing w:after="0" w:line="240" w:lineRule="auto"/>
              <w:rPr>
                <w:ins w:id="3807" w:author="Arjan" w:date="2014-01-21T22:04:00Z"/>
                <w:rFonts w:ascii="Arial" w:eastAsia="Times New Roman" w:hAnsi="Arial" w:cs="Arial"/>
                <w:color w:val="000000"/>
                <w:sz w:val="20"/>
                <w:szCs w:val="20"/>
              </w:rPr>
            </w:pPr>
            <w:ins w:id="3808" w:author="Arjan" w:date="2014-01-21T22:04:00Z">
              <w:r w:rsidRPr="008F7B24">
                <w:rPr>
                  <w:rFonts w:ascii="Arial" w:eastAsia="Times New Roman" w:hAnsi="Arial" w:cs="Arial"/>
                  <w:b/>
                  <w:bCs/>
                  <w:color w:val="000000"/>
                  <w:sz w:val="20"/>
                  <w:szCs w:val="20"/>
                </w:rPr>
                <w:t>Definitie attribuutsoort</w:t>
              </w:r>
            </w:ins>
          </w:p>
        </w:tc>
        <w:tc>
          <w:tcPr>
            <w:tcW w:w="5580" w:type="dxa"/>
            <w:gridSpan w:val="3"/>
            <w:tcBorders>
              <w:top w:val="nil"/>
              <w:left w:val="nil"/>
              <w:bottom w:val="nil"/>
              <w:right w:val="nil"/>
            </w:tcBorders>
          </w:tcPr>
          <w:p w14:paraId="2705AB8E" w14:textId="77777777" w:rsidR="006B0CA1" w:rsidRPr="00DD0F4F" w:rsidRDefault="00BB0052" w:rsidP="00BB0052">
            <w:pPr>
              <w:autoSpaceDE w:val="0"/>
              <w:autoSpaceDN w:val="0"/>
              <w:adjustRightInd w:val="0"/>
              <w:spacing w:after="0" w:line="240" w:lineRule="auto"/>
              <w:rPr>
                <w:ins w:id="3809" w:author="Arjan" w:date="2014-01-21T22:04:00Z"/>
                <w:rFonts w:ascii="Arial" w:eastAsia="Times New Roman" w:hAnsi="Arial" w:cs="Arial"/>
                <w:color w:val="000000"/>
                <w:sz w:val="20"/>
                <w:szCs w:val="20"/>
                <w:lang w:val="nl-NL"/>
              </w:rPr>
            </w:pPr>
            <w:ins w:id="3810" w:author="Arjan" w:date="2014-01-21T22:13:00Z">
              <w:r w:rsidRPr="00DD0F4F">
                <w:rPr>
                  <w:rFonts w:ascii="Arial" w:eastAsia="Times New Roman" w:hAnsi="Arial" w:cs="Arial"/>
                  <w:color w:val="000000"/>
                  <w:sz w:val="20"/>
                  <w:szCs w:val="20"/>
                  <w:lang w:val="nl-NL"/>
                </w:rPr>
                <w:t>Voorwaarden verbonden aan het gebruik van het informatieobject anders dan raadpleging</w:t>
              </w:r>
            </w:ins>
          </w:p>
        </w:tc>
      </w:tr>
      <w:tr w:rsidR="006B0CA1" w:rsidRPr="005C14BE" w14:paraId="6DB6A1CD" w14:textId="77777777" w:rsidTr="00BB0052">
        <w:trPr>
          <w:trHeight w:val="230"/>
          <w:ins w:id="3811" w:author="Arjan" w:date="2014-01-21T22:04:00Z"/>
        </w:trPr>
        <w:tc>
          <w:tcPr>
            <w:tcW w:w="3780" w:type="dxa"/>
            <w:tcBorders>
              <w:top w:val="nil"/>
              <w:left w:val="nil"/>
              <w:bottom w:val="nil"/>
              <w:right w:val="nil"/>
            </w:tcBorders>
          </w:tcPr>
          <w:p w14:paraId="6DFED412" w14:textId="77777777" w:rsidR="006B0CA1" w:rsidRPr="00DD0F4F" w:rsidRDefault="006B0CA1" w:rsidP="006B0CA1">
            <w:pPr>
              <w:autoSpaceDE w:val="0"/>
              <w:autoSpaceDN w:val="0"/>
              <w:adjustRightInd w:val="0"/>
              <w:spacing w:after="0" w:line="240" w:lineRule="auto"/>
              <w:rPr>
                <w:ins w:id="3812" w:author="Arjan" w:date="2014-01-21T22:04:00Z"/>
                <w:rFonts w:ascii="Arial" w:eastAsia="Times New Roman" w:hAnsi="Arial" w:cs="Arial"/>
                <w:b/>
                <w:bCs/>
                <w:color w:val="000000"/>
                <w:sz w:val="20"/>
                <w:szCs w:val="20"/>
                <w:lang w:val="nl-NL"/>
              </w:rPr>
            </w:pPr>
          </w:p>
        </w:tc>
        <w:tc>
          <w:tcPr>
            <w:tcW w:w="5580" w:type="dxa"/>
            <w:gridSpan w:val="3"/>
            <w:tcBorders>
              <w:top w:val="nil"/>
              <w:left w:val="nil"/>
              <w:bottom w:val="nil"/>
              <w:right w:val="nil"/>
            </w:tcBorders>
          </w:tcPr>
          <w:p w14:paraId="641AA847" w14:textId="77777777" w:rsidR="006B0CA1" w:rsidRPr="00DD0F4F" w:rsidRDefault="006B0CA1" w:rsidP="006B0CA1">
            <w:pPr>
              <w:autoSpaceDE w:val="0"/>
              <w:autoSpaceDN w:val="0"/>
              <w:adjustRightInd w:val="0"/>
              <w:spacing w:after="0" w:line="240" w:lineRule="auto"/>
              <w:rPr>
                <w:ins w:id="3813" w:author="Arjan" w:date="2014-01-21T22:04:00Z"/>
                <w:rFonts w:ascii="Arial" w:eastAsia="Times New Roman" w:hAnsi="Arial" w:cs="Arial"/>
                <w:color w:val="000000"/>
                <w:sz w:val="20"/>
                <w:szCs w:val="20"/>
                <w:lang w:val="nl-NL"/>
              </w:rPr>
            </w:pPr>
          </w:p>
        </w:tc>
      </w:tr>
      <w:tr w:rsidR="006B0CA1" w:rsidRPr="005C14BE" w14:paraId="27C5F3BF" w14:textId="77777777" w:rsidTr="00BB0052">
        <w:trPr>
          <w:trHeight w:val="230"/>
          <w:ins w:id="3814" w:author="Arjan" w:date="2014-01-21T22:04:00Z"/>
        </w:trPr>
        <w:tc>
          <w:tcPr>
            <w:tcW w:w="3780" w:type="dxa"/>
            <w:tcBorders>
              <w:top w:val="nil"/>
              <w:left w:val="nil"/>
              <w:bottom w:val="nil"/>
              <w:right w:val="nil"/>
            </w:tcBorders>
          </w:tcPr>
          <w:p w14:paraId="126A38E6" w14:textId="77777777" w:rsidR="006B0CA1" w:rsidRPr="008F7B24" w:rsidRDefault="006B0CA1" w:rsidP="006B0CA1">
            <w:pPr>
              <w:autoSpaceDE w:val="0"/>
              <w:autoSpaceDN w:val="0"/>
              <w:adjustRightInd w:val="0"/>
              <w:spacing w:after="0" w:line="240" w:lineRule="auto"/>
              <w:rPr>
                <w:ins w:id="3815" w:author="Arjan" w:date="2014-01-21T22:04:00Z"/>
                <w:rFonts w:ascii="Arial" w:eastAsia="Times New Roman" w:hAnsi="Arial" w:cs="Arial"/>
                <w:color w:val="000000"/>
                <w:sz w:val="20"/>
                <w:szCs w:val="20"/>
              </w:rPr>
            </w:pPr>
            <w:ins w:id="3816" w:author="Arjan" w:date="2014-01-21T22:04:00Z">
              <w:r w:rsidRPr="008F7B24">
                <w:rPr>
                  <w:rFonts w:ascii="Arial" w:eastAsia="Times New Roman" w:hAnsi="Arial" w:cs="Arial"/>
                  <w:b/>
                  <w:bCs/>
                  <w:color w:val="000000"/>
                  <w:sz w:val="20"/>
                  <w:szCs w:val="20"/>
                </w:rPr>
                <w:t>Herkomst definitie attribuutsoort</w:t>
              </w:r>
            </w:ins>
          </w:p>
        </w:tc>
        <w:tc>
          <w:tcPr>
            <w:tcW w:w="5580" w:type="dxa"/>
            <w:gridSpan w:val="3"/>
            <w:tcBorders>
              <w:top w:val="nil"/>
              <w:left w:val="nil"/>
              <w:bottom w:val="nil"/>
              <w:right w:val="nil"/>
            </w:tcBorders>
          </w:tcPr>
          <w:p w14:paraId="10159A1D" w14:textId="77777777" w:rsidR="006B0CA1" w:rsidRPr="00DD0F4F" w:rsidRDefault="00BB0052" w:rsidP="006B0CA1">
            <w:pPr>
              <w:autoSpaceDE w:val="0"/>
              <w:autoSpaceDN w:val="0"/>
              <w:adjustRightInd w:val="0"/>
              <w:spacing w:after="0" w:line="240" w:lineRule="auto"/>
              <w:rPr>
                <w:ins w:id="3817" w:author="Arjan" w:date="2014-01-21T22:04:00Z"/>
                <w:rFonts w:ascii="Arial" w:eastAsia="Times New Roman" w:hAnsi="Arial" w:cs="Arial"/>
                <w:color w:val="000000"/>
                <w:sz w:val="20"/>
                <w:szCs w:val="20"/>
                <w:lang w:val="nl-NL"/>
              </w:rPr>
            </w:pPr>
            <w:ins w:id="3818" w:author="Arjan" w:date="2014-01-21T22:14:00Z">
              <w:r w:rsidRPr="00DD0F4F">
                <w:rPr>
                  <w:rFonts w:ascii="Arial" w:eastAsia="Times New Roman" w:hAnsi="Arial" w:cs="Arial"/>
                  <w:color w:val="000000"/>
                  <w:sz w:val="20"/>
                  <w:szCs w:val="20"/>
                  <w:lang w:val="nl-NL"/>
                </w:rPr>
                <w:t>KING o.b.v. Richtlijn Metagegevens Overheidsinformatie</w:t>
              </w:r>
            </w:ins>
          </w:p>
        </w:tc>
      </w:tr>
      <w:tr w:rsidR="006B0CA1" w:rsidRPr="005C14BE" w14:paraId="081F9DE2" w14:textId="77777777" w:rsidTr="00BB0052">
        <w:trPr>
          <w:ins w:id="3819" w:author="Arjan" w:date="2014-01-21T22:04:00Z"/>
        </w:trPr>
        <w:tc>
          <w:tcPr>
            <w:tcW w:w="3780" w:type="dxa"/>
            <w:tcBorders>
              <w:top w:val="nil"/>
              <w:left w:val="nil"/>
              <w:bottom w:val="nil"/>
              <w:right w:val="nil"/>
            </w:tcBorders>
          </w:tcPr>
          <w:p w14:paraId="7024BC7A" w14:textId="77777777" w:rsidR="006B0CA1" w:rsidRPr="00DD0F4F" w:rsidRDefault="006B0CA1" w:rsidP="006B0CA1">
            <w:pPr>
              <w:autoSpaceDE w:val="0"/>
              <w:autoSpaceDN w:val="0"/>
              <w:adjustRightInd w:val="0"/>
              <w:spacing w:after="0" w:line="240" w:lineRule="auto"/>
              <w:rPr>
                <w:ins w:id="3820" w:author="Arjan" w:date="2014-01-21T22:04:00Z"/>
                <w:rFonts w:ascii="Arial" w:eastAsia="Times New Roman" w:hAnsi="Arial" w:cs="Arial"/>
                <w:b/>
                <w:bCs/>
                <w:color w:val="000000"/>
                <w:sz w:val="20"/>
                <w:szCs w:val="20"/>
                <w:lang w:val="nl-NL"/>
              </w:rPr>
            </w:pPr>
          </w:p>
        </w:tc>
        <w:tc>
          <w:tcPr>
            <w:tcW w:w="5580" w:type="dxa"/>
            <w:gridSpan w:val="3"/>
            <w:tcBorders>
              <w:top w:val="nil"/>
              <w:left w:val="nil"/>
              <w:bottom w:val="nil"/>
              <w:right w:val="nil"/>
            </w:tcBorders>
          </w:tcPr>
          <w:p w14:paraId="4C5F8935" w14:textId="77777777" w:rsidR="006B0CA1" w:rsidRPr="00DD0F4F" w:rsidRDefault="006B0CA1" w:rsidP="006B0CA1">
            <w:pPr>
              <w:autoSpaceDE w:val="0"/>
              <w:autoSpaceDN w:val="0"/>
              <w:adjustRightInd w:val="0"/>
              <w:spacing w:after="0" w:line="240" w:lineRule="auto"/>
              <w:rPr>
                <w:ins w:id="3821" w:author="Arjan" w:date="2014-01-21T22:04:00Z"/>
                <w:rFonts w:ascii="Arial" w:eastAsia="Times New Roman" w:hAnsi="Arial" w:cs="Arial"/>
                <w:color w:val="000000"/>
                <w:sz w:val="20"/>
                <w:szCs w:val="20"/>
                <w:lang w:val="nl-NL"/>
              </w:rPr>
            </w:pPr>
          </w:p>
        </w:tc>
      </w:tr>
      <w:tr w:rsidR="006B0CA1" w:rsidRPr="008F7B24" w14:paraId="69FF7160" w14:textId="77777777" w:rsidTr="00BB0052">
        <w:trPr>
          <w:ins w:id="3822" w:author="Arjan" w:date="2014-01-21T22:04:00Z"/>
        </w:trPr>
        <w:tc>
          <w:tcPr>
            <w:tcW w:w="3780" w:type="dxa"/>
            <w:tcBorders>
              <w:top w:val="nil"/>
              <w:left w:val="nil"/>
              <w:bottom w:val="nil"/>
              <w:right w:val="nil"/>
            </w:tcBorders>
          </w:tcPr>
          <w:p w14:paraId="3FF8A298" w14:textId="77777777" w:rsidR="006B0CA1" w:rsidRPr="008F7B24" w:rsidRDefault="006B0CA1" w:rsidP="006B0CA1">
            <w:pPr>
              <w:autoSpaceDE w:val="0"/>
              <w:autoSpaceDN w:val="0"/>
              <w:adjustRightInd w:val="0"/>
              <w:spacing w:after="0" w:line="240" w:lineRule="auto"/>
              <w:rPr>
                <w:ins w:id="3823" w:author="Arjan" w:date="2014-01-21T22:04:00Z"/>
                <w:rFonts w:ascii="Arial" w:eastAsia="Times New Roman" w:hAnsi="Arial" w:cs="Arial"/>
                <w:color w:val="000000"/>
                <w:sz w:val="20"/>
                <w:szCs w:val="20"/>
              </w:rPr>
            </w:pPr>
            <w:ins w:id="3824" w:author="Arjan" w:date="2014-01-21T22:04:00Z">
              <w:r w:rsidRPr="008F7B24">
                <w:rPr>
                  <w:rFonts w:ascii="Arial" w:eastAsia="Times New Roman" w:hAnsi="Arial" w:cs="Arial"/>
                  <w:b/>
                  <w:bCs/>
                  <w:color w:val="000000"/>
                  <w:sz w:val="20"/>
                  <w:szCs w:val="20"/>
                </w:rPr>
                <w:t>Datum opname attribuutsoort</w:t>
              </w:r>
            </w:ins>
          </w:p>
        </w:tc>
        <w:tc>
          <w:tcPr>
            <w:tcW w:w="5580" w:type="dxa"/>
            <w:gridSpan w:val="3"/>
            <w:tcBorders>
              <w:top w:val="nil"/>
              <w:left w:val="nil"/>
              <w:bottom w:val="nil"/>
              <w:right w:val="nil"/>
            </w:tcBorders>
          </w:tcPr>
          <w:p w14:paraId="4082839A" w14:textId="77777777" w:rsidR="006B0CA1" w:rsidRPr="008F7B24" w:rsidRDefault="00BB0052" w:rsidP="006B0CA1">
            <w:pPr>
              <w:autoSpaceDE w:val="0"/>
              <w:autoSpaceDN w:val="0"/>
              <w:adjustRightInd w:val="0"/>
              <w:spacing w:after="0" w:line="240" w:lineRule="auto"/>
              <w:rPr>
                <w:ins w:id="3825" w:author="Arjan" w:date="2014-01-21T22:04:00Z"/>
                <w:rFonts w:ascii="Arial" w:eastAsia="Times New Roman" w:hAnsi="Arial" w:cs="Arial"/>
                <w:color w:val="000000"/>
                <w:sz w:val="20"/>
                <w:szCs w:val="20"/>
              </w:rPr>
            </w:pPr>
            <w:ins w:id="3826" w:author="Arjan" w:date="2014-01-21T22:14:00Z">
              <w:r>
                <w:rPr>
                  <w:rFonts w:ascii="Arial" w:eastAsia="Times New Roman" w:hAnsi="Arial" w:cs="Arial"/>
                  <w:color w:val="000000"/>
                  <w:sz w:val="20"/>
                  <w:szCs w:val="20"/>
                </w:rPr>
                <w:t>15-12-2013</w:t>
              </w:r>
            </w:ins>
          </w:p>
        </w:tc>
      </w:tr>
      <w:tr w:rsidR="006B0CA1" w:rsidRPr="008F7B24" w14:paraId="0F5DB703" w14:textId="77777777" w:rsidTr="00BB0052">
        <w:trPr>
          <w:ins w:id="3827" w:author="Arjan" w:date="2014-01-21T22:04:00Z"/>
        </w:trPr>
        <w:tc>
          <w:tcPr>
            <w:tcW w:w="3780" w:type="dxa"/>
            <w:tcBorders>
              <w:top w:val="nil"/>
              <w:left w:val="nil"/>
              <w:bottom w:val="nil"/>
              <w:right w:val="nil"/>
            </w:tcBorders>
          </w:tcPr>
          <w:p w14:paraId="07AD6631" w14:textId="77777777" w:rsidR="006B0CA1" w:rsidRPr="008F7B24" w:rsidRDefault="006B0CA1" w:rsidP="006B0CA1">
            <w:pPr>
              <w:autoSpaceDE w:val="0"/>
              <w:autoSpaceDN w:val="0"/>
              <w:adjustRightInd w:val="0"/>
              <w:spacing w:after="0" w:line="240" w:lineRule="auto"/>
              <w:rPr>
                <w:ins w:id="3828"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22361203" w14:textId="77777777" w:rsidR="006B0CA1" w:rsidRPr="008F7B24" w:rsidRDefault="006B0CA1" w:rsidP="006B0CA1">
            <w:pPr>
              <w:autoSpaceDE w:val="0"/>
              <w:autoSpaceDN w:val="0"/>
              <w:adjustRightInd w:val="0"/>
              <w:spacing w:after="0" w:line="240" w:lineRule="auto"/>
              <w:rPr>
                <w:ins w:id="3829" w:author="Arjan" w:date="2014-01-21T22:04:00Z"/>
                <w:rFonts w:ascii="Arial" w:eastAsia="Times New Roman" w:hAnsi="Arial" w:cs="Arial"/>
                <w:color w:val="000000"/>
                <w:sz w:val="20"/>
                <w:szCs w:val="20"/>
              </w:rPr>
            </w:pPr>
          </w:p>
        </w:tc>
      </w:tr>
      <w:tr w:rsidR="006B0CA1" w:rsidRPr="005C14BE" w14:paraId="4418E7DF" w14:textId="77777777" w:rsidTr="00BB0052">
        <w:trPr>
          <w:ins w:id="3830" w:author="Arjan" w:date="2014-01-21T22:04:00Z"/>
        </w:trPr>
        <w:tc>
          <w:tcPr>
            <w:tcW w:w="3780" w:type="dxa"/>
            <w:tcBorders>
              <w:top w:val="nil"/>
              <w:left w:val="nil"/>
              <w:bottom w:val="nil"/>
              <w:right w:val="nil"/>
            </w:tcBorders>
          </w:tcPr>
          <w:p w14:paraId="1942B13A" w14:textId="77777777" w:rsidR="006B0CA1" w:rsidRPr="008F7B24" w:rsidRDefault="006B0CA1" w:rsidP="006B0CA1">
            <w:pPr>
              <w:autoSpaceDE w:val="0"/>
              <w:autoSpaceDN w:val="0"/>
              <w:adjustRightInd w:val="0"/>
              <w:spacing w:after="0" w:line="240" w:lineRule="auto"/>
              <w:rPr>
                <w:ins w:id="3831" w:author="Arjan" w:date="2014-01-21T22:04:00Z"/>
                <w:rFonts w:ascii="Arial" w:eastAsia="Times New Roman" w:hAnsi="Arial" w:cs="Arial"/>
                <w:color w:val="000000"/>
                <w:sz w:val="20"/>
                <w:szCs w:val="20"/>
              </w:rPr>
            </w:pPr>
            <w:ins w:id="3832" w:author="Arjan" w:date="2014-01-21T22:04:00Z">
              <w:r w:rsidRPr="008F7B24">
                <w:rPr>
                  <w:rFonts w:ascii="Arial" w:eastAsia="Times New Roman" w:hAnsi="Arial" w:cs="Arial"/>
                  <w:b/>
                  <w:bCs/>
                  <w:color w:val="000000"/>
                  <w:sz w:val="20"/>
                  <w:szCs w:val="20"/>
                </w:rPr>
                <w:t>Toelichting attribuutsoort</w:t>
              </w:r>
            </w:ins>
          </w:p>
        </w:tc>
        <w:tc>
          <w:tcPr>
            <w:tcW w:w="5580" w:type="dxa"/>
            <w:gridSpan w:val="3"/>
            <w:tcBorders>
              <w:top w:val="nil"/>
              <w:left w:val="nil"/>
              <w:bottom w:val="nil"/>
              <w:right w:val="nil"/>
            </w:tcBorders>
          </w:tcPr>
          <w:p w14:paraId="2E95CE52" w14:textId="77777777" w:rsidR="005D07DB" w:rsidRPr="00DD0F4F" w:rsidRDefault="00BB0052" w:rsidP="005D07DB">
            <w:pPr>
              <w:autoSpaceDE w:val="0"/>
              <w:autoSpaceDN w:val="0"/>
              <w:adjustRightInd w:val="0"/>
              <w:spacing w:after="0" w:line="240" w:lineRule="auto"/>
              <w:rPr>
                <w:ins w:id="3833" w:author="Arjan" w:date="2014-01-21T22:04:00Z"/>
                <w:rFonts w:ascii="Arial" w:eastAsia="Times New Roman" w:hAnsi="Arial" w:cs="Arial"/>
                <w:color w:val="000000"/>
                <w:sz w:val="20"/>
                <w:szCs w:val="20"/>
                <w:lang w:val="nl-NL"/>
              </w:rPr>
            </w:pPr>
            <w:ins w:id="3834" w:author="Arjan" w:date="2014-01-21T22:15:00Z">
              <w:r w:rsidRPr="00DD0F4F">
                <w:rPr>
                  <w:rFonts w:ascii="Arial" w:eastAsia="Times New Roman" w:hAnsi="Arial" w:cs="Arial"/>
                  <w:color w:val="000000"/>
                  <w:sz w:val="20"/>
                  <w:szCs w:val="20"/>
                  <w:lang w:val="nl-NL"/>
                </w:rPr>
                <w:t>De auteurswet geeft de creator/eigenaar van informatie bepaalde bevoegdheden om beperkingen of voorwaarden te stellen aan (her)gebruik van informatie. Met deze attribuutsoort word</w:t>
              </w:r>
            </w:ins>
            <w:ins w:id="3835" w:author="Arjan" w:date="2014-01-21T22:16:00Z">
              <w:r w:rsidRPr="00DD0F4F">
                <w:rPr>
                  <w:rFonts w:ascii="Arial" w:eastAsia="Times New Roman" w:hAnsi="Arial" w:cs="Arial"/>
                  <w:color w:val="000000"/>
                  <w:sz w:val="20"/>
                  <w:szCs w:val="20"/>
                  <w:lang w:val="nl-NL"/>
                </w:rPr>
                <w:t xml:space="preserve">en de gebruiksrechten </w:t>
              </w:r>
            </w:ins>
            <w:ins w:id="3836" w:author="Arjan" w:date="2014-01-21T22:23:00Z">
              <w:r w:rsidRPr="00DD0F4F">
                <w:rPr>
                  <w:rFonts w:ascii="Arial" w:eastAsia="Times New Roman" w:hAnsi="Arial" w:cs="Arial"/>
                  <w:color w:val="000000"/>
                  <w:sz w:val="20"/>
                  <w:szCs w:val="20"/>
                  <w:lang w:val="nl-NL"/>
                </w:rPr>
                <w:t>vastgelegd</w:t>
              </w:r>
            </w:ins>
            <w:ins w:id="3837" w:author="Arjan" w:date="2014-01-21T22:17:00Z">
              <w:r w:rsidRPr="00DD0F4F">
                <w:rPr>
                  <w:rFonts w:ascii="Arial" w:eastAsia="Times New Roman" w:hAnsi="Arial" w:cs="Arial"/>
                  <w:color w:val="000000"/>
                  <w:sz w:val="20"/>
                  <w:szCs w:val="20"/>
                  <w:lang w:val="nl-NL"/>
                </w:rPr>
                <w:t xml:space="preserve">, </w:t>
              </w:r>
            </w:ins>
            <w:ins w:id="3838" w:author="Arjan" w:date="2014-01-21T22:15:00Z">
              <w:r w:rsidRPr="00DD0F4F">
                <w:rPr>
                  <w:rFonts w:ascii="Arial" w:eastAsia="Times New Roman" w:hAnsi="Arial" w:cs="Arial"/>
                  <w:color w:val="000000"/>
                  <w:sz w:val="20"/>
                  <w:szCs w:val="20"/>
                  <w:lang w:val="nl-NL"/>
                </w:rPr>
                <w:t>in</w:t>
              </w:r>
            </w:ins>
            <w:ins w:id="3839" w:author="Arjan" w:date="2014-01-21T22:17:00Z">
              <w:r w:rsidRPr="00DD0F4F">
                <w:rPr>
                  <w:rFonts w:ascii="Arial" w:eastAsia="Times New Roman" w:hAnsi="Arial" w:cs="Arial"/>
                  <w:color w:val="000000"/>
                  <w:sz w:val="20"/>
                  <w:szCs w:val="20"/>
                  <w:lang w:val="nl-NL"/>
                </w:rPr>
                <w:t>clusief de</w:t>
              </w:r>
            </w:ins>
            <w:ins w:id="3840" w:author="Arjan" w:date="2014-01-21T22:15:00Z">
              <w:r w:rsidRPr="00DD0F4F">
                <w:rPr>
                  <w:rFonts w:ascii="Arial" w:eastAsia="Times New Roman" w:hAnsi="Arial" w:cs="Arial"/>
                  <w:color w:val="000000"/>
                  <w:sz w:val="20"/>
                  <w:szCs w:val="20"/>
                  <w:lang w:val="nl-NL"/>
                </w:rPr>
                <w:t xml:space="preserve"> periode</w:t>
              </w:r>
            </w:ins>
            <w:ins w:id="3841" w:author="Arjan" w:date="2014-01-21T22:17:00Z">
              <w:r w:rsidRPr="00DD0F4F">
                <w:rPr>
                  <w:rFonts w:ascii="Arial" w:eastAsia="Times New Roman" w:hAnsi="Arial" w:cs="Arial"/>
                  <w:color w:val="000000"/>
                  <w:sz w:val="20"/>
                  <w:szCs w:val="20"/>
                  <w:lang w:val="nl-NL"/>
                </w:rPr>
                <w:t xml:space="preserve"> waarin deze gebruiksrechten gelden</w:t>
              </w:r>
            </w:ins>
            <w:ins w:id="3842" w:author="Arjan" w:date="2014-01-21T22:15:00Z">
              <w:r w:rsidRPr="00DD0F4F">
                <w:rPr>
                  <w:rFonts w:ascii="Arial" w:eastAsia="Times New Roman" w:hAnsi="Arial" w:cs="Arial"/>
                  <w:color w:val="000000"/>
                  <w:sz w:val="20"/>
                  <w:szCs w:val="20"/>
                  <w:lang w:val="nl-NL"/>
                </w:rPr>
                <w:t>.</w:t>
              </w:r>
            </w:ins>
            <w:ins w:id="3843" w:author="Arjan" w:date="2014-01-21T22:38:00Z">
              <w:r w:rsidR="005D07DB" w:rsidRPr="00DD0F4F">
                <w:rPr>
                  <w:rFonts w:ascii="Arial" w:eastAsia="Times New Roman" w:hAnsi="Arial" w:cs="Arial"/>
                  <w:color w:val="000000"/>
                  <w:sz w:val="20"/>
                  <w:szCs w:val="20"/>
                  <w:lang w:val="nl-NL"/>
                </w:rPr>
                <w:t xml:space="preserve"> Het gaat bijvoorbe</w:t>
              </w:r>
            </w:ins>
            <w:ins w:id="3844" w:author="Arjan" w:date="2014-01-21T22:39:00Z">
              <w:r w:rsidR="005D07DB" w:rsidRPr="00DD0F4F">
                <w:rPr>
                  <w:rFonts w:ascii="Arial" w:eastAsia="Times New Roman" w:hAnsi="Arial" w:cs="Arial"/>
                  <w:color w:val="000000"/>
                  <w:sz w:val="20"/>
                  <w:szCs w:val="20"/>
                  <w:lang w:val="nl-NL"/>
                </w:rPr>
                <w:t>eld om</w:t>
              </w:r>
            </w:ins>
            <w:ins w:id="3845" w:author="Arjan" w:date="2014-01-21T22:38:00Z">
              <w:r w:rsidR="005D07DB" w:rsidRPr="00DD0F4F">
                <w:rPr>
                  <w:rFonts w:ascii="Arial" w:eastAsia="Times New Roman" w:hAnsi="Arial" w:cs="Arial"/>
                  <w:color w:val="000000"/>
                  <w:sz w:val="20"/>
                  <w:szCs w:val="20"/>
                  <w:lang w:val="nl-NL"/>
                </w:rPr>
                <w:t xml:space="preserve"> auteursrechtelijke beperkingen en voorschriften voor het citeren van en verwijzen naar het record</w:t>
              </w:r>
            </w:ins>
            <w:ins w:id="3846" w:author="Arjan" w:date="2014-01-21T22:39:00Z">
              <w:r w:rsidR="005D07DB" w:rsidRPr="00DD0F4F">
                <w:rPr>
                  <w:rFonts w:ascii="Arial" w:eastAsia="Times New Roman" w:hAnsi="Arial" w:cs="Arial"/>
                  <w:color w:val="000000"/>
                  <w:sz w:val="20"/>
                  <w:szCs w:val="20"/>
                  <w:lang w:val="nl-NL"/>
                </w:rPr>
                <w:t>.</w:t>
              </w:r>
            </w:ins>
          </w:p>
        </w:tc>
      </w:tr>
      <w:tr w:rsidR="006B0CA1" w:rsidRPr="005C14BE" w14:paraId="6BBCA3B0" w14:textId="77777777" w:rsidTr="00BB0052">
        <w:trPr>
          <w:ins w:id="3847" w:author="Arjan" w:date="2014-01-21T22:04:00Z"/>
        </w:trPr>
        <w:tc>
          <w:tcPr>
            <w:tcW w:w="3780" w:type="dxa"/>
            <w:tcBorders>
              <w:top w:val="nil"/>
              <w:left w:val="nil"/>
              <w:bottom w:val="nil"/>
              <w:right w:val="nil"/>
            </w:tcBorders>
          </w:tcPr>
          <w:p w14:paraId="0A8425D0" w14:textId="77777777" w:rsidR="006B0CA1" w:rsidRPr="00DD0F4F" w:rsidRDefault="006B0CA1" w:rsidP="006B0CA1">
            <w:pPr>
              <w:autoSpaceDE w:val="0"/>
              <w:autoSpaceDN w:val="0"/>
              <w:adjustRightInd w:val="0"/>
              <w:spacing w:after="0" w:line="240" w:lineRule="auto"/>
              <w:rPr>
                <w:ins w:id="3848" w:author="Arjan" w:date="2014-01-21T22:04:00Z"/>
                <w:rFonts w:ascii="Arial" w:eastAsia="Times New Roman" w:hAnsi="Arial" w:cs="Arial"/>
                <w:b/>
                <w:bCs/>
                <w:color w:val="000000"/>
                <w:sz w:val="20"/>
                <w:szCs w:val="20"/>
                <w:lang w:val="nl-NL"/>
              </w:rPr>
            </w:pPr>
          </w:p>
        </w:tc>
        <w:tc>
          <w:tcPr>
            <w:tcW w:w="5580" w:type="dxa"/>
            <w:gridSpan w:val="3"/>
            <w:tcBorders>
              <w:top w:val="nil"/>
              <w:left w:val="nil"/>
              <w:bottom w:val="nil"/>
              <w:right w:val="nil"/>
            </w:tcBorders>
          </w:tcPr>
          <w:p w14:paraId="0AAB6133" w14:textId="77777777" w:rsidR="006B0CA1" w:rsidRPr="00DD0F4F" w:rsidRDefault="006B0CA1" w:rsidP="006B0CA1">
            <w:pPr>
              <w:autoSpaceDE w:val="0"/>
              <w:autoSpaceDN w:val="0"/>
              <w:adjustRightInd w:val="0"/>
              <w:spacing w:after="0" w:line="240" w:lineRule="auto"/>
              <w:rPr>
                <w:ins w:id="3849" w:author="Arjan" w:date="2014-01-21T22:04:00Z"/>
                <w:rFonts w:ascii="Arial" w:eastAsia="Times New Roman" w:hAnsi="Arial" w:cs="Arial"/>
                <w:color w:val="000000"/>
                <w:sz w:val="20"/>
                <w:szCs w:val="20"/>
                <w:lang w:val="nl-NL"/>
              </w:rPr>
            </w:pPr>
          </w:p>
        </w:tc>
      </w:tr>
      <w:tr w:rsidR="00BB0052" w:rsidRPr="008F7B24" w14:paraId="14F07D00" w14:textId="77777777" w:rsidTr="00BB0052">
        <w:trPr>
          <w:ins w:id="3850" w:author="Arjan" w:date="2014-01-21T22:22:00Z"/>
        </w:trPr>
        <w:tc>
          <w:tcPr>
            <w:tcW w:w="3780" w:type="dxa"/>
            <w:tcBorders>
              <w:top w:val="nil"/>
              <w:left w:val="nil"/>
              <w:bottom w:val="nil"/>
              <w:right w:val="nil"/>
            </w:tcBorders>
          </w:tcPr>
          <w:p w14:paraId="3EE07FB0" w14:textId="77777777" w:rsidR="00BB0052" w:rsidRDefault="00BB0052" w:rsidP="006B0CA1">
            <w:pPr>
              <w:autoSpaceDE w:val="0"/>
              <w:autoSpaceDN w:val="0"/>
              <w:adjustRightInd w:val="0"/>
              <w:spacing w:after="0" w:line="240" w:lineRule="auto"/>
              <w:rPr>
                <w:ins w:id="3851" w:author="Arjan" w:date="2014-01-21T22:22:00Z"/>
                <w:rFonts w:ascii="Arial" w:eastAsia="Times New Roman" w:hAnsi="Arial" w:cs="Arial"/>
                <w:b/>
                <w:bCs/>
                <w:color w:val="000000"/>
                <w:sz w:val="20"/>
                <w:szCs w:val="20"/>
              </w:rPr>
            </w:pPr>
            <w:ins w:id="3852" w:author="Arjan" w:date="2014-01-21T22:22:00Z">
              <w:r>
                <w:rPr>
                  <w:rFonts w:ascii="Arial" w:eastAsia="Times New Roman" w:hAnsi="Arial" w:cs="Arial"/>
                  <w:b/>
                  <w:bCs/>
                  <w:color w:val="000000"/>
                  <w:sz w:val="20"/>
                  <w:szCs w:val="20"/>
                </w:rPr>
                <w:t>Overzicht attributen</w:t>
              </w:r>
            </w:ins>
          </w:p>
        </w:tc>
        <w:tc>
          <w:tcPr>
            <w:tcW w:w="756" w:type="dxa"/>
            <w:tcBorders>
              <w:top w:val="nil"/>
              <w:left w:val="nil"/>
              <w:bottom w:val="nil"/>
              <w:right w:val="nil"/>
            </w:tcBorders>
          </w:tcPr>
          <w:p w14:paraId="458F5A61" w14:textId="77777777" w:rsidR="00BB0052" w:rsidRPr="00F2006F" w:rsidRDefault="00BB0052" w:rsidP="006B0CA1">
            <w:pPr>
              <w:autoSpaceDE w:val="0"/>
              <w:autoSpaceDN w:val="0"/>
              <w:adjustRightInd w:val="0"/>
              <w:spacing w:after="0" w:line="240" w:lineRule="auto"/>
              <w:rPr>
                <w:ins w:id="3853" w:author="Arjan" w:date="2014-01-21T22:22:00Z"/>
                <w:rFonts w:ascii="Arial" w:eastAsia="Times New Roman" w:hAnsi="Arial" w:cs="Arial"/>
                <w:i/>
                <w:iCs/>
                <w:color w:val="000000"/>
                <w:sz w:val="20"/>
                <w:szCs w:val="20"/>
              </w:rPr>
            </w:pPr>
            <w:ins w:id="3854" w:author="Arjan" w:date="2014-01-21T22:22:00Z">
              <w:r w:rsidRPr="00F2006F">
                <w:rPr>
                  <w:rFonts w:ascii="Arial" w:eastAsia="Times New Roman" w:hAnsi="Arial" w:cs="Arial"/>
                  <w:i/>
                  <w:iCs/>
                  <w:color w:val="000000"/>
                  <w:sz w:val="20"/>
                  <w:szCs w:val="20"/>
                </w:rPr>
                <w:t>Code</w:t>
              </w:r>
            </w:ins>
          </w:p>
        </w:tc>
        <w:tc>
          <w:tcPr>
            <w:tcW w:w="3261" w:type="dxa"/>
            <w:tcBorders>
              <w:top w:val="nil"/>
              <w:left w:val="nil"/>
              <w:bottom w:val="nil"/>
              <w:right w:val="nil"/>
            </w:tcBorders>
          </w:tcPr>
          <w:p w14:paraId="278B141B" w14:textId="77777777" w:rsidR="00BB0052" w:rsidRPr="00F2006F" w:rsidRDefault="00BB0052" w:rsidP="006B0CA1">
            <w:pPr>
              <w:autoSpaceDE w:val="0"/>
              <w:autoSpaceDN w:val="0"/>
              <w:adjustRightInd w:val="0"/>
              <w:spacing w:after="0" w:line="240" w:lineRule="auto"/>
              <w:rPr>
                <w:ins w:id="3855" w:author="Arjan" w:date="2014-01-21T22:22:00Z"/>
                <w:rFonts w:ascii="Arial" w:eastAsia="Times New Roman" w:hAnsi="Arial" w:cs="Arial"/>
                <w:i/>
                <w:iCs/>
                <w:color w:val="000000"/>
                <w:sz w:val="20"/>
                <w:szCs w:val="20"/>
              </w:rPr>
            </w:pPr>
            <w:ins w:id="3856" w:author="Arjan" w:date="2014-01-21T22:22:00Z">
              <w:r w:rsidRPr="00F2006F">
                <w:rPr>
                  <w:rFonts w:ascii="Arial" w:eastAsia="Times New Roman" w:hAnsi="Arial" w:cs="Arial"/>
                  <w:i/>
                  <w:iCs/>
                  <w:color w:val="000000"/>
                  <w:sz w:val="20"/>
                  <w:szCs w:val="20"/>
                </w:rPr>
                <w:t>Gegevensnaam</w:t>
              </w:r>
            </w:ins>
          </w:p>
        </w:tc>
        <w:tc>
          <w:tcPr>
            <w:tcW w:w="1563" w:type="dxa"/>
            <w:tcBorders>
              <w:top w:val="nil"/>
              <w:left w:val="nil"/>
              <w:bottom w:val="nil"/>
              <w:right w:val="nil"/>
            </w:tcBorders>
          </w:tcPr>
          <w:p w14:paraId="1D8F139F" w14:textId="77777777" w:rsidR="00BB0052" w:rsidRPr="00F2006F" w:rsidRDefault="00BB0052" w:rsidP="006B0CA1">
            <w:pPr>
              <w:autoSpaceDE w:val="0"/>
              <w:autoSpaceDN w:val="0"/>
              <w:adjustRightInd w:val="0"/>
              <w:spacing w:after="0" w:line="240" w:lineRule="auto"/>
              <w:rPr>
                <w:ins w:id="3857" w:author="Arjan" w:date="2014-01-21T22:22:00Z"/>
                <w:rFonts w:ascii="Arial" w:eastAsia="Times New Roman" w:hAnsi="Arial" w:cs="Arial"/>
                <w:i/>
                <w:iCs/>
                <w:color w:val="000000"/>
                <w:sz w:val="20"/>
                <w:szCs w:val="20"/>
              </w:rPr>
            </w:pPr>
            <w:ins w:id="3858" w:author="Arjan" w:date="2014-01-21T22:22:00Z">
              <w:r w:rsidRPr="00F2006F">
                <w:rPr>
                  <w:rFonts w:ascii="Arial" w:eastAsia="Times New Roman" w:hAnsi="Arial" w:cs="Arial"/>
                  <w:i/>
                  <w:iCs/>
                  <w:color w:val="000000"/>
                  <w:sz w:val="20"/>
                  <w:szCs w:val="20"/>
                </w:rPr>
                <w:t>Herkomst</w:t>
              </w:r>
            </w:ins>
          </w:p>
        </w:tc>
      </w:tr>
      <w:tr w:rsidR="00BB0052" w:rsidRPr="008F7B24" w14:paraId="720E4C0B" w14:textId="77777777" w:rsidTr="00BB0052">
        <w:trPr>
          <w:ins w:id="3859" w:author="Arjan" w:date="2014-01-21T22:22:00Z"/>
        </w:trPr>
        <w:tc>
          <w:tcPr>
            <w:tcW w:w="3780" w:type="dxa"/>
            <w:tcBorders>
              <w:top w:val="nil"/>
              <w:left w:val="nil"/>
              <w:bottom w:val="nil"/>
              <w:right w:val="nil"/>
            </w:tcBorders>
          </w:tcPr>
          <w:p w14:paraId="68F8325A" w14:textId="77777777" w:rsidR="00BB0052" w:rsidRDefault="00BB0052" w:rsidP="006B0CA1">
            <w:pPr>
              <w:autoSpaceDE w:val="0"/>
              <w:autoSpaceDN w:val="0"/>
              <w:adjustRightInd w:val="0"/>
              <w:spacing w:after="0" w:line="240" w:lineRule="auto"/>
              <w:rPr>
                <w:ins w:id="3860" w:author="Arjan" w:date="2014-01-21T22:22:00Z"/>
                <w:rFonts w:ascii="Arial" w:eastAsia="Times New Roman" w:hAnsi="Arial" w:cs="Arial"/>
                <w:b/>
                <w:bCs/>
                <w:color w:val="000000"/>
                <w:sz w:val="20"/>
                <w:szCs w:val="20"/>
              </w:rPr>
            </w:pPr>
          </w:p>
        </w:tc>
        <w:tc>
          <w:tcPr>
            <w:tcW w:w="756" w:type="dxa"/>
            <w:tcBorders>
              <w:top w:val="nil"/>
              <w:left w:val="nil"/>
              <w:bottom w:val="nil"/>
              <w:right w:val="nil"/>
            </w:tcBorders>
          </w:tcPr>
          <w:p w14:paraId="14B0A03B" w14:textId="77777777" w:rsidR="00BB0052" w:rsidRPr="00F2006F" w:rsidRDefault="00BB0052" w:rsidP="006B0CA1">
            <w:pPr>
              <w:autoSpaceDE w:val="0"/>
              <w:autoSpaceDN w:val="0"/>
              <w:adjustRightInd w:val="0"/>
              <w:spacing w:after="0" w:line="240" w:lineRule="auto"/>
              <w:rPr>
                <w:ins w:id="3861" w:author="Arjan" w:date="2014-01-21T22:22:00Z"/>
                <w:rFonts w:ascii="Arial" w:eastAsia="Times New Roman" w:hAnsi="Arial" w:cs="Arial"/>
                <w:i/>
                <w:iCs/>
                <w:color w:val="000000"/>
                <w:sz w:val="20"/>
                <w:szCs w:val="20"/>
              </w:rPr>
            </w:pPr>
          </w:p>
        </w:tc>
        <w:tc>
          <w:tcPr>
            <w:tcW w:w="3261" w:type="dxa"/>
            <w:tcBorders>
              <w:top w:val="nil"/>
              <w:left w:val="nil"/>
              <w:bottom w:val="nil"/>
              <w:right w:val="nil"/>
            </w:tcBorders>
          </w:tcPr>
          <w:p w14:paraId="56FFC2BC" w14:textId="77777777" w:rsidR="00BB0052" w:rsidRPr="00E45C16" w:rsidRDefault="00E45C16" w:rsidP="006B0CA1">
            <w:pPr>
              <w:autoSpaceDE w:val="0"/>
              <w:autoSpaceDN w:val="0"/>
              <w:adjustRightInd w:val="0"/>
              <w:spacing w:after="0" w:line="240" w:lineRule="auto"/>
              <w:rPr>
                <w:ins w:id="3862" w:author="Arjan" w:date="2014-01-21T22:22:00Z"/>
                <w:rFonts w:ascii="Arial" w:eastAsia="Times New Roman" w:hAnsi="Arial" w:cs="Arial"/>
                <w:iCs/>
                <w:color w:val="000000"/>
                <w:sz w:val="20"/>
                <w:szCs w:val="20"/>
              </w:rPr>
            </w:pPr>
            <w:ins w:id="3863" w:author="Arjan" w:date="2014-01-21T22:23:00Z">
              <w:r w:rsidRPr="00E45C16">
                <w:rPr>
                  <w:rFonts w:ascii="Arial" w:eastAsia="Times New Roman" w:hAnsi="Arial" w:cs="Arial"/>
                  <w:iCs/>
                  <w:color w:val="000000"/>
                  <w:sz w:val="20"/>
                  <w:szCs w:val="20"/>
                </w:rPr>
                <w:t>Omschrijving voorwaarden</w:t>
              </w:r>
            </w:ins>
          </w:p>
        </w:tc>
        <w:tc>
          <w:tcPr>
            <w:tcW w:w="1563" w:type="dxa"/>
            <w:tcBorders>
              <w:top w:val="nil"/>
              <w:left w:val="nil"/>
              <w:bottom w:val="nil"/>
              <w:right w:val="nil"/>
            </w:tcBorders>
          </w:tcPr>
          <w:p w14:paraId="2CDE9531" w14:textId="77777777" w:rsidR="00BB0052" w:rsidRPr="00E45C16" w:rsidRDefault="00E45C16" w:rsidP="006B0CA1">
            <w:pPr>
              <w:autoSpaceDE w:val="0"/>
              <w:autoSpaceDN w:val="0"/>
              <w:adjustRightInd w:val="0"/>
              <w:spacing w:after="0" w:line="240" w:lineRule="auto"/>
              <w:rPr>
                <w:ins w:id="3864" w:author="Arjan" w:date="2014-01-21T22:22:00Z"/>
                <w:rFonts w:ascii="Arial" w:eastAsia="Times New Roman" w:hAnsi="Arial" w:cs="Arial"/>
                <w:iCs/>
                <w:color w:val="000000"/>
                <w:sz w:val="20"/>
                <w:szCs w:val="20"/>
              </w:rPr>
            </w:pPr>
            <w:ins w:id="3865" w:author="Arjan" w:date="2014-01-21T22:24:00Z">
              <w:r w:rsidRPr="00E45C16">
                <w:rPr>
                  <w:rFonts w:ascii="Arial" w:eastAsia="Times New Roman" w:hAnsi="Arial" w:cs="Arial"/>
                  <w:iCs/>
                  <w:color w:val="000000"/>
                  <w:sz w:val="20"/>
                  <w:szCs w:val="20"/>
                </w:rPr>
                <w:t>Rl Mg Oi</w:t>
              </w:r>
            </w:ins>
          </w:p>
        </w:tc>
      </w:tr>
      <w:tr w:rsidR="00BB0052" w:rsidRPr="008F7B24" w14:paraId="6C38878B" w14:textId="77777777" w:rsidTr="00BB0052">
        <w:trPr>
          <w:ins w:id="3866" w:author="Arjan" w:date="2014-01-21T22:22:00Z"/>
        </w:trPr>
        <w:tc>
          <w:tcPr>
            <w:tcW w:w="3780" w:type="dxa"/>
            <w:tcBorders>
              <w:top w:val="nil"/>
              <w:left w:val="nil"/>
              <w:bottom w:val="nil"/>
              <w:right w:val="nil"/>
            </w:tcBorders>
          </w:tcPr>
          <w:p w14:paraId="29883AA2" w14:textId="77777777" w:rsidR="00BB0052" w:rsidRDefault="00BB0052" w:rsidP="006B0CA1">
            <w:pPr>
              <w:autoSpaceDE w:val="0"/>
              <w:autoSpaceDN w:val="0"/>
              <w:adjustRightInd w:val="0"/>
              <w:spacing w:after="0" w:line="240" w:lineRule="auto"/>
              <w:rPr>
                <w:ins w:id="3867" w:author="Arjan" w:date="2014-01-21T22:22:00Z"/>
                <w:rFonts w:ascii="Arial" w:eastAsia="Times New Roman" w:hAnsi="Arial" w:cs="Arial"/>
                <w:b/>
                <w:bCs/>
                <w:color w:val="000000"/>
                <w:sz w:val="20"/>
                <w:szCs w:val="20"/>
              </w:rPr>
            </w:pPr>
          </w:p>
        </w:tc>
        <w:tc>
          <w:tcPr>
            <w:tcW w:w="756" w:type="dxa"/>
            <w:tcBorders>
              <w:top w:val="nil"/>
              <w:left w:val="nil"/>
              <w:bottom w:val="nil"/>
              <w:right w:val="nil"/>
            </w:tcBorders>
          </w:tcPr>
          <w:p w14:paraId="6A3E1D69" w14:textId="77777777" w:rsidR="00BB0052" w:rsidRPr="00F2006F" w:rsidRDefault="00BB0052" w:rsidP="006B0CA1">
            <w:pPr>
              <w:autoSpaceDE w:val="0"/>
              <w:autoSpaceDN w:val="0"/>
              <w:adjustRightInd w:val="0"/>
              <w:spacing w:after="0" w:line="240" w:lineRule="auto"/>
              <w:rPr>
                <w:ins w:id="3868" w:author="Arjan" w:date="2014-01-21T22:22:00Z"/>
                <w:rFonts w:ascii="Arial" w:eastAsia="Times New Roman" w:hAnsi="Arial" w:cs="Arial"/>
                <w:i/>
                <w:iCs/>
                <w:color w:val="000000"/>
                <w:sz w:val="20"/>
                <w:szCs w:val="20"/>
              </w:rPr>
            </w:pPr>
          </w:p>
        </w:tc>
        <w:tc>
          <w:tcPr>
            <w:tcW w:w="3261" w:type="dxa"/>
            <w:tcBorders>
              <w:top w:val="nil"/>
              <w:left w:val="nil"/>
              <w:bottom w:val="nil"/>
              <w:right w:val="nil"/>
            </w:tcBorders>
          </w:tcPr>
          <w:p w14:paraId="6BFB26B3" w14:textId="77777777" w:rsidR="00BB0052" w:rsidRPr="00E45C16" w:rsidRDefault="009B7235" w:rsidP="009B7235">
            <w:pPr>
              <w:autoSpaceDE w:val="0"/>
              <w:autoSpaceDN w:val="0"/>
              <w:adjustRightInd w:val="0"/>
              <w:spacing w:after="0" w:line="240" w:lineRule="auto"/>
              <w:rPr>
                <w:ins w:id="3869" w:author="Arjan" w:date="2014-01-21T22:22:00Z"/>
                <w:rFonts w:ascii="Arial" w:eastAsia="Times New Roman" w:hAnsi="Arial" w:cs="Arial"/>
                <w:iCs/>
                <w:color w:val="000000"/>
                <w:sz w:val="20"/>
                <w:szCs w:val="20"/>
              </w:rPr>
            </w:pPr>
            <w:ins w:id="3870" w:author="Arjan" w:date="2014-01-21T22:47:00Z">
              <w:r>
                <w:rPr>
                  <w:rFonts w:ascii="Arial" w:eastAsia="Times New Roman" w:hAnsi="Arial" w:cs="Arial"/>
                  <w:iCs/>
                  <w:color w:val="000000"/>
                  <w:sz w:val="20"/>
                  <w:szCs w:val="20"/>
                </w:rPr>
                <w:t xml:space="preserve">Startdatum </w:t>
              </w:r>
            </w:ins>
            <w:ins w:id="3871" w:author="Arjan" w:date="2014-01-21T22:24:00Z">
              <w:r w:rsidR="00E45C16" w:rsidRPr="00E45C16">
                <w:rPr>
                  <w:rFonts w:ascii="Arial" w:eastAsia="Times New Roman" w:hAnsi="Arial" w:cs="Arial"/>
                  <w:iCs/>
                  <w:color w:val="000000"/>
                  <w:sz w:val="20"/>
                  <w:szCs w:val="20"/>
                </w:rPr>
                <w:t>gebruiksrechten</w:t>
              </w:r>
            </w:ins>
          </w:p>
        </w:tc>
        <w:tc>
          <w:tcPr>
            <w:tcW w:w="1563" w:type="dxa"/>
            <w:tcBorders>
              <w:top w:val="nil"/>
              <w:left w:val="nil"/>
              <w:bottom w:val="nil"/>
              <w:right w:val="nil"/>
            </w:tcBorders>
          </w:tcPr>
          <w:p w14:paraId="1D088DE7" w14:textId="77777777" w:rsidR="00BB0052" w:rsidRPr="00E45C16" w:rsidRDefault="00E45C16" w:rsidP="006B0CA1">
            <w:pPr>
              <w:autoSpaceDE w:val="0"/>
              <w:autoSpaceDN w:val="0"/>
              <w:adjustRightInd w:val="0"/>
              <w:spacing w:after="0" w:line="240" w:lineRule="auto"/>
              <w:rPr>
                <w:ins w:id="3872" w:author="Arjan" w:date="2014-01-21T22:22:00Z"/>
                <w:rFonts w:ascii="Arial" w:eastAsia="Times New Roman" w:hAnsi="Arial" w:cs="Arial"/>
                <w:iCs/>
                <w:color w:val="000000"/>
                <w:sz w:val="20"/>
                <w:szCs w:val="20"/>
              </w:rPr>
            </w:pPr>
            <w:ins w:id="3873" w:author="Arjan" w:date="2014-01-21T22:24:00Z">
              <w:r w:rsidRPr="00E45C16">
                <w:rPr>
                  <w:rFonts w:ascii="Arial" w:eastAsia="Times New Roman" w:hAnsi="Arial" w:cs="Arial"/>
                  <w:iCs/>
                  <w:color w:val="000000"/>
                  <w:sz w:val="20"/>
                  <w:szCs w:val="20"/>
                </w:rPr>
                <w:t>Rl Mg Oi</w:t>
              </w:r>
            </w:ins>
          </w:p>
        </w:tc>
      </w:tr>
      <w:tr w:rsidR="009B7235" w:rsidRPr="008F7B24" w14:paraId="09CE5224" w14:textId="77777777" w:rsidTr="00BB0052">
        <w:trPr>
          <w:ins w:id="3874" w:author="Arjan" w:date="2014-01-21T22:48:00Z"/>
        </w:trPr>
        <w:tc>
          <w:tcPr>
            <w:tcW w:w="3780" w:type="dxa"/>
            <w:tcBorders>
              <w:top w:val="nil"/>
              <w:left w:val="nil"/>
              <w:bottom w:val="nil"/>
              <w:right w:val="nil"/>
            </w:tcBorders>
          </w:tcPr>
          <w:p w14:paraId="4FB4DB47" w14:textId="77777777" w:rsidR="009B7235" w:rsidRDefault="009B7235" w:rsidP="006B0CA1">
            <w:pPr>
              <w:autoSpaceDE w:val="0"/>
              <w:autoSpaceDN w:val="0"/>
              <w:adjustRightInd w:val="0"/>
              <w:spacing w:after="0" w:line="240" w:lineRule="auto"/>
              <w:rPr>
                <w:ins w:id="3875" w:author="Arjan" w:date="2014-01-21T22:48:00Z"/>
                <w:rFonts w:ascii="Arial" w:eastAsia="Times New Roman" w:hAnsi="Arial" w:cs="Arial"/>
                <w:b/>
                <w:bCs/>
                <w:color w:val="000000"/>
                <w:sz w:val="20"/>
                <w:szCs w:val="20"/>
              </w:rPr>
            </w:pPr>
          </w:p>
        </w:tc>
        <w:tc>
          <w:tcPr>
            <w:tcW w:w="756" w:type="dxa"/>
            <w:tcBorders>
              <w:top w:val="nil"/>
              <w:left w:val="nil"/>
              <w:bottom w:val="nil"/>
              <w:right w:val="nil"/>
            </w:tcBorders>
          </w:tcPr>
          <w:p w14:paraId="684D0F54" w14:textId="77777777" w:rsidR="009B7235" w:rsidRPr="00F2006F" w:rsidRDefault="009B7235" w:rsidP="006B0CA1">
            <w:pPr>
              <w:autoSpaceDE w:val="0"/>
              <w:autoSpaceDN w:val="0"/>
              <w:adjustRightInd w:val="0"/>
              <w:spacing w:after="0" w:line="240" w:lineRule="auto"/>
              <w:rPr>
                <w:ins w:id="3876" w:author="Arjan" w:date="2014-01-21T22:48:00Z"/>
                <w:rFonts w:ascii="Arial" w:eastAsia="Times New Roman" w:hAnsi="Arial" w:cs="Arial"/>
                <w:i/>
                <w:iCs/>
                <w:color w:val="000000"/>
                <w:sz w:val="20"/>
                <w:szCs w:val="20"/>
              </w:rPr>
            </w:pPr>
          </w:p>
        </w:tc>
        <w:tc>
          <w:tcPr>
            <w:tcW w:w="3261" w:type="dxa"/>
            <w:tcBorders>
              <w:top w:val="nil"/>
              <w:left w:val="nil"/>
              <w:bottom w:val="nil"/>
              <w:right w:val="nil"/>
            </w:tcBorders>
          </w:tcPr>
          <w:p w14:paraId="6F51EFDD" w14:textId="77777777" w:rsidR="009B7235" w:rsidRDefault="009B7235" w:rsidP="009B7235">
            <w:pPr>
              <w:autoSpaceDE w:val="0"/>
              <w:autoSpaceDN w:val="0"/>
              <w:adjustRightInd w:val="0"/>
              <w:spacing w:after="0" w:line="240" w:lineRule="auto"/>
              <w:rPr>
                <w:ins w:id="3877" w:author="Arjan" w:date="2014-01-21T22:48:00Z"/>
                <w:rFonts w:ascii="Arial" w:eastAsia="Times New Roman" w:hAnsi="Arial" w:cs="Arial"/>
                <w:iCs/>
                <w:color w:val="000000"/>
                <w:sz w:val="20"/>
                <w:szCs w:val="20"/>
              </w:rPr>
            </w:pPr>
            <w:ins w:id="3878" w:author="Arjan" w:date="2014-01-21T22:48:00Z">
              <w:r>
                <w:rPr>
                  <w:rFonts w:ascii="Arial" w:eastAsia="Times New Roman" w:hAnsi="Arial" w:cs="Arial"/>
                  <w:iCs/>
                  <w:color w:val="000000"/>
                  <w:sz w:val="20"/>
                  <w:szCs w:val="20"/>
                </w:rPr>
                <w:t xml:space="preserve">Einddatum </w:t>
              </w:r>
              <w:r w:rsidRPr="00E45C16">
                <w:rPr>
                  <w:rFonts w:ascii="Arial" w:eastAsia="Times New Roman" w:hAnsi="Arial" w:cs="Arial"/>
                  <w:iCs/>
                  <w:color w:val="000000"/>
                  <w:sz w:val="20"/>
                  <w:szCs w:val="20"/>
                </w:rPr>
                <w:t>gebruiksrechten</w:t>
              </w:r>
            </w:ins>
          </w:p>
        </w:tc>
        <w:tc>
          <w:tcPr>
            <w:tcW w:w="1563" w:type="dxa"/>
            <w:tcBorders>
              <w:top w:val="nil"/>
              <w:left w:val="nil"/>
              <w:bottom w:val="nil"/>
              <w:right w:val="nil"/>
            </w:tcBorders>
          </w:tcPr>
          <w:p w14:paraId="356BF622" w14:textId="77777777" w:rsidR="009B7235" w:rsidRPr="00E45C16" w:rsidRDefault="009B7235" w:rsidP="006B0CA1">
            <w:pPr>
              <w:autoSpaceDE w:val="0"/>
              <w:autoSpaceDN w:val="0"/>
              <w:adjustRightInd w:val="0"/>
              <w:spacing w:after="0" w:line="240" w:lineRule="auto"/>
              <w:rPr>
                <w:ins w:id="3879" w:author="Arjan" w:date="2014-01-21T22:48:00Z"/>
                <w:rFonts w:ascii="Arial" w:eastAsia="Times New Roman" w:hAnsi="Arial" w:cs="Arial"/>
                <w:iCs/>
                <w:color w:val="000000"/>
                <w:sz w:val="20"/>
                <w:szCs w:val="20"/>
              </w:rPr>
            </w:pPr>
            <w:ins w:id="3880" w:author="Arjan" w:date="2014-01-21T22:48:00Z">
              <w:r w:rsidRPr="00E45C16">
                <w:rPr>
                  <w:rFonts w:ascii="Arial" w:eastAsia="Times New Roman" w:hAnsi="Arial" w:cs="Arial"/>
                  <w:iCs/>
                  <w:color w:val="000000"/>
                  <w:sz w:val="20"/>
                  <w:szCs w:val="20"/>
                </w:rPr>
                <w:t>Rl Mg Oi</w:t>
              </w:r>
            </w:ins>
          </w:p>
        </w:tc>
      </w:tr>
      <w:tr w:rsidR="009B7235" w:rsidRPr="008F7B24" w14:paraId="6FFE39D4" w14:textId="77777777" w:rsidTr="00BB0052">
        <w:trPr>
          <w:trHeight w:val="230"/>
          <w:ins w:id="3881" w:author="Arjan" w:date="2014-01-21T22:04:00Z"/>
        </w:trPr>
        <w:tc>
          <w:tcPr>
            <w:tcW w:w="3780" w:type="dxa"/>
            <w:tcBorders>
              <w:top w:val="nil"/>
              <w:left w:val="nil"/>
              <w:bottom w:val="nil"/>
              <w:right w:val="nil"/>
            </w:tcBorders>
          </w:tcPr>
          <w:p w14:paraId="4B31F61C" w14:textId="77777777" w:rsidR="009B7235" w:rsidRPr="008F7B24" w:rsidRDefault="009B7235" w:rsidP="006B0CA1">
            <w:pPr>
              <w:autoSpaceDE w:val="0"/>
              <w:autoSpaceDN w:val="0"/>
              <w:adjustRightInd w:val="0"/>
              <w:spacing w:after="0" w:line="240" w:lineRule="auto"/>
              <w:rPr>
                <w:ins w:id="3882"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56BB7181" w14:textId="77777777" w:rsidR="009B7235" w:rsidRPr="008F7B24" w:rsidRDefault="009B7235" w:rsidP="006B0CA1">
            <w:pPr>
              <w:autoSpaceDE w:val="0"/>
              <w:autoSpaceDN w:val="0"/>
              <w:adjustRightInd w:val="0"/>
              <w:spacing w:after="0" w:line="240" w:lineRule="auto"/>
              <w:rPr>
                <w:ins w:id="3883" w:author="Arjan" w:date="2014-01-21T22:04:00Z"/>
                <w:rFonts w:ascii="Arial" w:eastAsia="Times New Roman" w:hAnsi="Arial" w:cs="Arial"/>
                <w:color w:val="000000"/>
                <w:sz w:val="20"/>
                <w:szCs w:val="20"/>
              </w:rPr>
            </w:pPr>
          </w:p>
        </w:tc>
      </w:tr>
      <w:tr w:rsidR="009B7235" w:rsidRPr="008F7B24" w14:paraId="77B410EA" w14:textId="77777777" w:rsidTr="00BB0052">
        <w:trPr>
          <w:trHeight w:val="215"/>
          <w:ins w:id="3884" w:author="Arjan" w:date="2014-01-21T22:04:00Z"/>
        </w:trPr>
        <w:tc>
          <w:tcPr>
            <w:tcW w:w="3780" w:type="dxa"/>
            <w:tcBorders>
              <w:top w:val="nil"/>
              <w:left w:val="nil"/>
              <w:bottom w:val="nil"/>
              <w:right w:val="nil"/>
            </w:tcBorders>
          </w:tcPr>
          <w:p w14:paraId="06FD5D4D" w14:textId="77777777" w:rsidR="009B7235" w:rsidRPr="008F7B24" w:rsidRDefault="009B7235" w:rsidP="006B0CA1">
            <w:pPr>
              <w:autoSpaceDE w:val="0"/>
              <w:autoSpaceDN w:val="0"/>
              <w:adjustRightInd w:val="0"/>
              <w:spacing w:after="0" w:line="240" w:lineRule="auto"/>
              <w:rPr>
                <w:ins w:id="3885" w:author="Arjan" w:date="2014-01-21T22:04:00Z"/>
                <w:rFonts w:ascii="Arial" w:eastAsia="Times New Roman" w:hAnsi="Arial" w:cs="Arial"/>
                <w:color w:val="000000"/>
                <w:sz w:val="20"/>
                <w:szCs w:val="20"/>
              </w:rPr>
            </w:pPr>
            <w:ins w:id="3886" w:author="Arjan" w:date="2014-01-21T22:04:00Z">
              <w:r w:rsidRPr="008F7B24">
                <w:rPr>
                  <w:rFonts w:ascii="Arial" w:eastAsia="Times New Roman" w:hAnsi="Arial" w:cs="Arial"/>
                  <w:b/>
                  <w:bCs/>
                  <w:color w:val="000000"/>
                  <w:sz w:val="20"/>
                  <w:szCs w:val="20"/>
                </w:rPr>
                <w:t>Indicatie materiële historie</w:t>
              </w:r>
            </w:ins>
          </w:p>
        </w:tc>
        <w:tc>
          <w:tcPr>
            <w:tcW w:w="5580" w:type="dxa"/>
            <w:gridSpan w:val="3"/>
            <w:tcBorders>
              <w:top w:val="nil"/>
              <w:left w:val="nil"/>
              <w:bottom w:val="nil"/>
              <w:right w:val="nil"/>
            </w:tcBorders>
          </w:tcPr>
          <w:p w14:paraId="40F0FA03" w14:textId="77777777" w:rsidR="009B7235" w:rsidRPr="008F7B24" w:rsidRDefault="009B7235" w:rsidP="006B0CA1">
            <w:pPr>
              <w:autoSpaceDE w:val="0"/>
              <w:autoSpaceDN w:val="0"/>
              <w:adjustRightInd w:val="0"/>
              <w:spacing w:after="0" w:line="240" w:lineRule="auto"/>
              <w:rPr>
                <w:ins w:id="3887" w:author="Arjan" w:date="2014-01-21T22:04:00Z"/>
                <w:rFonts w:ascii="Arial" w:eastAsia="Times New Roman" w:hAnsi="Arial" w:cs="Arial"/>
                <w:color w:val="000000"/>
                <w:sz w:val="20"/>
                <w:szCs w:val="20"/>
              </w:rPr>
            </w:pPr>
            <w:ins w:id="3888" w:author="Arjan" w:date="2014-01-21T22:24:00Z">
              <w:r>
                <w:rPr>
                  <w:rFonts w:ascii="Arial" w:eastAsia="Times New Roman" w:hAnsi="Arial" w:cs="Arial"/>
                  <w:color w:val="000000"/>
                  <w:sz w:val="20"/>
                  <w:szCs w:val="20"/>
                </w:rPr>
                <w:t>Ja</w:t>
              </w:r>
            </w:ins>
          </w:p>
        </w:tc>
      </w:tr>
      <w:tr w:rsidR="009B7235" w:rsidRPr="008F7B24" w14:paraId="224A1034" w14:textId="77777777" w:rsidTr="00BB0052">
        <w:trPr>
          <w:trHeight w:val="230"/>
          <w:ins w:id="3889" w:author="Arjan" w:date="2014-01-21T22:04:00Z"/>
        </w:trPr>
        <w:tc>
          <w:tcPr>
            <w:tcW w:w="3780" w:type="dxa"/>
            <w:tcBorders>
              <w:top w:val="nil"/>
              <w:left w:val="nil"/>
              <w:bottom w:val="nil"/>
              <w:right w:val="nil"/>
            </w:tcBorders>
          </w:tcPr>
          <w:p w14:paraId="51F9DA51" w14:textId="77777777" w:rsidR="009B7235" w:rsidRPr="008F7B24" w:rsidRDefault="009B7235" w:rsidP="006B0CA1">
            <w:pPr>
              <w:autoSpaceDE w:val="0"/>
              <w:autoSpaceDN w:val="0"/>
              <w:adjustRightInd w:val="0"/>
              <w:spacing w:after="0" w:line="240" w:lineRule="auto"/>
              <w:rPr>
                <w:ins w:id="3890"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79393242" w14:textId="77777777" w:rsidR="009B7235" w:rsidRPr="008F7B24" w:rsidRDefault="009B7235" w:rsidP="006B0CA1">
            <w:pPr>
              <w:autoSpaceDE w:val="0"/>
              <w:autoSpaceDN w:val="0"/>
              <w:adjustRightInd w:val="0"/>
              <w:spacing w:after="0" w:line="240" w:lineRule="auto"/>
              <w:rPr>
                <w:ins w:id="3891" w:author="Arjan" w:date="2014-01-21T22:04:00Z"/>
                <w:rFonts w:ascii="Arial" w:eastAsia="Times New Roman" w:hAnsi="Arial" w:cs="Arial"/>
                <w:color w:val="000000"/>
                <w:sz w:val="20"/>
                <w:szCs w:val="20"/>
              </w:rPr>
            </w:pPr>
          </w:p>
        </w:tc>
      </w:tr>
      <w:tr w:rsidR="009B7235" w:rsidRPr="008F7B24" w14:paraId="6A36BBC1" w14:textId="77777777" w:rsidTr="00BB0052">
        <w:trPr>
          <w:trHeight w:val="230"/>
          <w:ins w:id="3892" w:author="Arjan" w:date="2014-01-21T22:04:00Z"/>
        </w:trPr>
        <w:tc>
          <w:tcPr>
            <w:tcW w:w="3780" w:type="dxa"/>
            <w:tcBorders>
              <w:top w:val="nil"/>
              <w:left w:val="nil"/>
              <w:bottom w:val="nil"/>
              <w:right w:val="nil"/>
            </w:tcBorders>
          </w:tcPr>
          <w:p w14:paraId="0E5C690B" w14:textId="77777777" w:rsidR="009B7235" w:rsidRPr="008F7B24" w:rsidRDefault="009B7235" w:rsidP="006B0CA1">
            <w:pPr>
              <w:autoSpaceDE w:val="0"/>
              <w:autoSpaceDN w:val="0"/>
              <w:adjustRightInd w:val="0"/>
              <w:spacing w:after="0" w:line="240" w:lineRule="auto"/>
              <w:rPr>
                <w:ins w:id="3893" w:author="Arjan" w:date="2014-01-21T22:04:00Z"/>
                <w:rFonts w:ascii="Arial" w:eastAsia="Times New Roman" w:hAnsi="Arial" w:cs="Arial"/>
                <w:color w:val="000000"/>
                <w:sz w:val="20"/>
                <w:szCs w:val="20"/>
              </w:rPr>
            </w:pPr>
            <w:ins w:id="3894" w:author="Arjan" w:date="2014-01-21T22:04:00Z">
              <w:r w:rsidRPr="008F7B24">
                <w:rPr>
                  <w:rFonts w:ascii="Arial" w:eastAsia="Times New Roman" w:hAnsi="Arial" w:cs="Arial"/>
                  <w:b/>
                  <w:bCs/>
                  <w:color w:val="000000"/>
                  <w:sz w:val="20"/>
                  <w:szCs w:val="20"/>
                </w:rPr>
                <w:t>Indicatie formele historie</w:t>
              </w:r>
            </w:ins>
          </w:p>
        </w:tc>
        <w:tc>
          <w:tcPr>
            <w:tcW w:w="5580" w:type="dxa"/>
            <w:gridSpan w:val="3"/>
            <w:tcBorders>
              <w:top w:val="nil"/>
              <w:left w:val="nil"/>
              <w:bottom w:val="nil"/>
              <w:right w:val="nil"/>
            </w:tcBorders>
          </w:tcPr>
          <w:p w14:paraId="0A368FC9" w14:textId="77777777" w:rsidR="009B7235" w:rsidRPr="008F7B24" w:rsidRDefault="009B7235" w:rsidP="006B0CA1">
            <w:pPr>
              <w:autoSpaceDE w:val="0"/>
              <w:autoSpaceDN w:val="0"/>
              <w:adjustRightInd w:val="0"/>
              <w:spacing w:after="0" w:line="240" w:lineRule="auto"/>
              <w:rPr>
                <w:ins w:id="3895" w:author="Arjan" w:date="2014-01-21T22:04:00Z"/>
                <w:rFonts w:ascii="Arial" w:eastAsia="Times New Roman" w:hAnsi="Arial" w:cs="Arial"/>
                <w:color w:val="000000"/>
                <w:sz w:val="20"/>
                <w:szCs w:val="20"/>
              </w:rPr>
            </w:pPr>
            <w:ins w:id="3896" w:author="Arjan" w:date="2014-01-21T22:24:00Z">
              <w:r>
                <w:rPr>
                  <w:rFonts w:ascii="Arial" w:eastAsia="Times New Roman" w:hAnsi="Arial" w:cs="Arial"/>
                  <w:color w:val="000000"/>
                  <w:sz w:val="20"/>
                  <w:szCs w:val="20"/>
                </w:rPr>
                <w:t>Nee</w:t>
              </w:r>
            </w:ins>
          </w:p>
        </w:tc>
      </w:tr>
      <w:tr w:rsidR="009B7235" w:rsidRPr="008F7B24" w14:paraId="427694B9" w14:textId="77777777" w:rsidTr="00BB0052">
        <w:trPr>
          <w:trHeight w:val="230"/>
          <w:ins w:id="3897" w:author="Arjan" w:date="2014-01-21T22:04:00Z"/>
        </w:trPr>
        <w:tc>
          <w:tcPr>
            <w:tcW w:w="3780" w:type="dxa"/>
            <w:tcBorders>
              <w:top w:val="nil"/>
              <w:left w:val="nil"/>
              <w:bottom w:val="nil"/>
              <w:right w:val="nil"/>
            </w:tcBorders>
          </w:tcPr>
          <w:p w14:paraId="50CDBB9F" w14:textId="77777777" w:rsidR="009B7235" w:rsidRPr="008F7B24" w:rsidRDefault="009B7235" w:rsidP="006B0CA1">
            <w:pPr>
              <w:autoSpaceDE w:val="0"/>
              <w:autoSpaceDN w:val="0"/>
              <w:adjustRightInd w:val="0"/>
              <w:spacing w:after="0" w:line="240" w:lineRule="auto"/>
              <w:rPr>
                <w:ins w:id="3898"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7FA39ACD" w14:textId="77777777" w:rsidR="009B7235" w:rsidRPr="008F7B24" w:rsidRDefault="009B7235" w:rsidP="006B0CA1">
            <w:pPr>
              <w:autoSpaceDE w:val="0"/>
              <w:autoSpaceDN w:val="0"/>
              <w:adjustRightInd w:val="0"/>
              <w:spacing w:after="0" w:line="240" w:lineRule="auto"/>
              <w:rPr>
                <w:ins w:id="3899" w:author="Arjan" w:date="2014-01-21T22:04:00Z"/>
                <w:rFonts w:ascii="Arial" w:eastAsia="Times New Roman" w:hAnsi="Arial" w:cs="Arial"/>
                <w:color w:val="000000"/>
                <w:sz w:val="20"/>
                <w:szCs w:val="20"/>
              </w:rPr>
            </w:pPr>
          </w:p>
        </w:tc>
      </w:tr>
      <w:tr w:rsidR="009B7235" w:rsidRPr="008F7B24" w14:paraId="36A1C15A" w14:textId="77777777" w:rsidTr="00BB0052">
        <w:trPr>
          <w:trHeight w:val="230"/>
          <w:ins w:id="3900" w:author="Arjan" w:date="2014-01-21T22:04:00Z"/>
        </w:trPr>
        <w:tc>
          <w:tcPr>
            <w:tcW w:w="3780" w:type="dxa"/>
            <w:tcBorders>
              <w:top w:val="nil"/>
              <w:left w:val="nil"/>
              <w:bottom w:val="nil"/>
              <w:right w:val="nil"/>
            </w:tcBorders>
          </w:tcPr>
          <w:p w14:paraId="5A344690" w14:textId="77777777" w:rsidR="009B7235" w:rsidRPr="008F7B24" w:rsidRDefault="009B7235" w:rsidP="006B0CA1">
            <w:pPr>
              <w:autoSpaceDE w:val="0"/>
              <w:autoSpaceDN w:val="0"/>
              <w:adjustRightInd w:val="0"/>
              <w:spacing w:after="0" w:line="240" w:lineRule="auto"/>
              <w:rPr>
                <w:ins w:id="3901" w:author="Arjan" w:date="2014-01-21T22:04:00Z"/>
                <w:rFonts w:ascii="Arial" w:eastAsia="Times New Roman" w:hAnsi="Arial" w:cs="Arial"/>
                <w:color w:val="000000"/>
                <w:sz w:val="20"/>
                <w:szCs w:val="20"/>
              </w:rPr>
            </w:pPr>
            <w:ins w:id="3902" w:author="Arjan" w:date="2014-01-21T22:04:00Z">
              <w:r w:rsidRPr="008F7B24">
                <w:rPr>
                  <w:rFonts w:ascii="Arial" w:eastAsia="Times New Roman" w:hAnsi="Arial" w:cs="Arial"/>
                  <w:b/>
                  <w:bCs/>
                  <w:color w:val="000000"/>
                  <w:sz w:val="20"/>
                  <w:szCs w:val="20"/>
                </w:rPr>
                <w:t>Aanduiding brondocument</w:t>
              </w:r>
            </w:ins>
          </w:p>
        </w:tc>
        <w:tc>
          <w:tcPr>
            <w:tcW w:w="5580" w:type="dxa"/>
            <w:gridSpan w:val="3"/>
            <w:tcBorders>
              <w:top w:val="nil"/>
              <w:left w:val="nil"/>
              <w:bottom w:val="nil"/>
              <w:right w:val="nil"/>
            </w:tcBorders>
          </w:tcPr>
          <w:p w14:paraId="2283D57C" w14:textId="77777777" w:rsidR="009B7235" w:rsidRPr="008F7B24" w:rsidRDefault="009B7235" w:rsidP="006B0CA1">
            <w:pPr>
              <w:autoSpaceDE w:val="0"/>
              <w:autoSpaceDN w:val="0"/>
              <w:adjustRightInd w:val="0"/>
              <w:spacing w:after="0" w:line="240" w:lineRule="auto"/>
              <w:rPr>
                <w:ins w:id="3903" w:author="Arjan" w:date="2014-01-21T22:04:00Z"/>
                <w:rFonts w:ascii="Arial" w:eastAsia="Times New Roman" w:hAnsi="Arial" w:cs="Arial"/>
                <w:color w:val="000000"/>
                <w:sz w:val="20"/>
                <w:szCs w:val="20"/>
              </w:rPr>
            </w:pPr>
            <w:ins w:id="3904" w:author="Arjan" w:date="2014-01-21T22:24:00Z">
              <w:r>
                <w:rPr>
                  <w:rFonts w:ascii="Arial" w:eastAsia="Times New Roman" w:hAnsi="Arial" w:cs="Arial"/>
                  <w:color w:val="000000"/>
                  <w:sz w:val="20"/>
                  <w:szCs w:val="20"/>
                </w:rPr>
                <w:t>Nee</w:t>
              </w:r>
            </w:ins>
          </w:p>
        </w:tc>
      </w:tr>
      <w:tr w:rsidR="009B7235" w:rsidRPr="008F7B24" w14:paraId="4E03DBC5" w14:textId="77777777" w:rsidTr="00BB0052">
        <w:trPr>
          <w:trHeight w:val="230"/>
          <w:ins w:id="3905" w:author="Arjan" w:date="2014-01-21T22:04:00Z"/>
        </w:trPr>
        <w:tc>
          <w:tcPr>
            <w:tcW w:w="3780" w:type="dxa"/>
            <w:tcBorders>
              <w:top w:val="nil"/>
              <w:left w:val="nil"/>
              <w:bottom w:val="nil"/>
              <w:right w:val="nil"/>
            </w:tcBorders>
          </w:tcPr>
          <w:p w14:paraId="76836239" w14:textId="77777777" w:rsidR="009B7235" w:rsidRPr="008F7B24" w:rsidRDefault="009B7235" w:rsidP="006B0CA1">
            <w:pPr>
              <w:autoSpaceDE w:val="0"/>
              <w:autoSpaceDN w:val="0"/>
              <w:adjustRightInd w:val="0"/>
              <w:spacing w:after="0" w:line="240" w:lineRule="auto"/>
              <w:rPr>
                <w:ins w:id="3906"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295C1E51" w14:textId="77777777" w:rsidR="009B7235" w:rsidRPr="008F7B24" w:rsidRDefault="009B7235" w:rsidP="006B0CA1">
            <w:pPr>
              <w:autoSpaceDE w:val="0"/>
              <w:autoSpaceDN w:val="0"/>
              <w:adjustRightInd w:val="0"/>
              <w:spacing w:after="0" w:line="240" w:lineRule="auto"/>
              <w:rPr>
                <w:ins w:id="3907" w:author="Arjan" w:date="2014-01-21T22:04:00Z"/>
                <w:rFonts w:ascii="Arial" w:eastAsia="Times New Roman" w:hAnsi="Arial" w:cs="Arial"/>
                <w:color w:val="000000"/>
                <w:sz w:val="20"/>
                <w:szCs w:val="20"/>
              </w:rPr>
            </w:pPr>
          </w:p>
        </w:tc>
      </w:tr>
      <w:tr w:rsidR="009B7235" w:rsidRPr="008F7B24" w14:paraId="1D0A77A7" w14:textId="77777777" w:rsidTr="00BB0052">
        <w:trPr>
          <w:trHeight w:val="230"/>
          <w:ins w:id="3908" w:author="Arjan" w:date="2014-01-21T22:04:00Z"/>
        </w:trPr>
        <w:tc>
          <w:tcPr>
            <w:tcW w:w="3780" w:type="dxa"/>
            <w:tcBorders>
              <w:top w:val="nil"/>
              <w:left w:val="nil"/>
              <w:bottom w:val="nil"/>
              <w:right w:val="nil"/>
            </w:tcBorders>
          </w:tcPr>
          <w:p w14:paraId="05130650" w14:textId="77777777" w:rsidR="009B7235" w:rsidRPr="008F7B24" w:rsidRDefault="009B7235" w:rsidP="006B0CA1">
            <w:pPr>
              <w:autoSpaceDE w:val="0"/>
              <w:autoSpaceDN w:val="0"/>
              <w:adjustRightInd w:val="0"/>
              <w:spacing w:after="0" w:line="240" w:lineRule="auto"/>
              <w:rPr>
                <w:ins w:id="3909" w:author="Arjan" w:date="2014-01-21T22:04:00Z"/>
                <w:rFonts w:ascii="Arial" w:eastAsia="Times New Roman" w:hAnsi="Arial" w:cs="Arial"/>
                <w:color w:val="000000"/>
                <w:sz w:val="20"/>
                <w:szCs w:val="20"/>
              </w:rPr>
            </w:pPr>
            <w:ins w:id="3910" w:author="Arjan" w:date="2014-01-21T22:04:00Z">
              <w:r w:rsidRPr="008F7B24">
                <w:rPr>
                  <w:rFonts w:ascii="Arial" w:eastAsia="Times New Roman" w:hAnsi="Arial" w:cs="Arial"/>
                  <w:b/>
                  <w:bCs/>
                  <w:color w:val="000000"/>
                  <w:sz w:val="20"/>
                  <w:szCs w:val="20"/>
                </w:rPr>
                <w:lastRenderedPageBreak/>
                <w:t>Indicatie in onderzoek</w:t>
              </w:r>
            </w:ins>
          </w:p>
        </w:tc>
        <w:tc>
          <w:tcPr>
            <w:tcW w:w="5580" w:type="dxa"/>
            <w:gridSpan w:val="3"/>
            <w:tcBorders>
              <w:top w:val="nil"/>
              <w:left w:val="nil"/>
              <w:bottom w:val="nil"/>
              <w:right w:val="nil"/>
            </w:tcBorders>
          </w:tcPr>
          <w:p w14:paraId="45E5D433" w14:textId="77777777" w:rsidR="009B7235" w:rsidRPr="008F7B24" w:rsidRDefault="009B7235" w:rsidP="006B0CA1">
            <w:pPr>
              <w:autoSpaceDE w:val="0"/>
              <w:autoSpaceDN w:val="0"/>
              <w:adjustRightInd w:val="0"/>
              <w:spacing w:after="0" w:line="240" w:lineRule="auto"/>
              <w:rPr>
                <w:ins w:id="3911" w:author="Arjan" w:date="2014-01-21T22:04:00Z"/>
                <w:rFonts w:ascii="Arial" w:eastAsia="Times New Roman" w:hAnsi="Arial" w:cs="Arial"/>
                <w:color w:val="000000"/>
                <w:sz w:val="20"/>
                <w:szCs w:val="20"/>
              </w:rPr>
            </w:pPr>
            <w:ins w:id="3912" w:author="Arjan" w:date="2014-01-21T22:24:00Z">
              <w:r>
                <w:rPr>
                  <w:rFonts w:ascii="Arial" w:eastAsia="Times New Roman" w:hAnsi="Arial" w:cs="Arial"/>
                  <w:color w:val="000000"/>
                  <w:sz w:val="20"/>
                  <w:szCs w:val="20"/>
                </w:rPr>
                <w:t>Nee</w:t>
              </w:r>
            </w:ins>
          </w:p>
        </w:tc>
      </w:tr>
      <w:tr w:rsidR="009B7235" w:rsidRPr="008F7B24" w14:paraId="21146A71" w14:textId="77777777" w:rsidTr="00BB0052">
        <w:trPr>
          <w:trHeight w:val="230"/>
          <w:ins w:id="3913" w:author="Arjan" w:date="2014-01-21T22:04:00Z"/>
        </w:trPr>
        <w:tc>
          <w:tcPr>
            <w:tcW w:w="3780" w:type="dxa"/>
            <w:tcBorders>
              <w:top w:val="nil"/>
              <w:left w:val="nil"/>
              <w:bottom w:val="nil"/>
              <w:right w:val="nil"/>
            </w:tcBorders>
          </w:tcPr>
          <w:p w14:paraId="359D1451" w14:textId="77777777" w:rsidR="009B7235" w:rsidRPr="008F7B24" w:rsidRDefault="009B7235" w:rsidP="006B0CA1">
            <w:pPr>
              <w:autoSpaceDE w:val="0"/>
              <w:autoSpaceDN w:val="0"/>
              <w:adjustRightInd w:val="0"/>
              <w:spacing w:after="0" w:line="240" w:lineRule="auto"/>
              <w:rPr>
                <w:ins w:id="3914"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66212850" w14:textId="77777777" w:rsidR="009B7235" w:rsidRPr="008F7B24" w:rsidRDefault="009B7235" w:rsidP="006B0CA1">
            <w:pPr>
              <w:autoSpaceDE w:val="0"/>
              <w:autoSpaceDN w:val="0"/>
              <w:adjustRightInd w:val="0"/>
              <w:spacing w:after="0" w:line="240" w:lineRule="auto"/>
              <w:rPr>
                <w:ins w:id="3915" w:author="Arjan" w:date="2014-01-21T22:04:00Z"/>
                <w:rFonts w:ascii="Arial" w:eastAsia="Times New Roman" w:hAnsi="Arial" w:cs="Arial"/>
                <w:color w:val="000000"/>
                <w:sz w:val="20"/>
                <w:szCs w:val="20"/>
              </w:rPr>
            </w:pPr>
          </w:p>
        </w:tc>
      </w:tr>
      <w:tr w:rsidR="009B7235" w:rsidRPr="008F7B24" w14:paraId="6E04CD56" w14:textId="77777777" w:rsidTr="00BB0052">
        <w:trPr>
          <w:trHeight w:val="411"/>
          <w:ins w:id="3916" w:author="Arjan" w:date="2014-01-21T22:04:00Z"/>
        </w:trPr>
        <w:tc>
          <w:tcPr>
            <w:tcW w:w="3780" w:type="dxa"/>
            <w:tcBorders>
              <w:top w:val="nil"/>
              <w:left w:val="nil"/>
              <w:bottom w:val="nil"/>
              <w:right w:val="nil"/>
            </w:tcBorders>
          </w:tcPr>
          <w:p w14:paraId="274441AD" w14:textId="77777777" w:rsidR="009B7235" w:rsidRPr="008F7B24" w:rsidRDefault="009B7235" w:rsidP="006B0CA1">
            <w:pPr>
              <w:autoSpaceDE w:val="0"/>
              <w:autoSpaceDN w:val="0"/>
              <w:adjustRightInd w:val="0"/>
              <w:spacing w:after="0" w:line="240" w:lineRule="auto"/>
              <w:rPr>
                <w:ins w:id="3917" w:author="Arjan" w:date="2014-01-21T22:04:00Z"/>
                <w:rFonts w:ascii="Arial" w:eastAsia="Times New Roman" w:hAnsi="Arial" w:cs="Arial"/>
                <w:color w:val="000000"/>
                <w:sz w:val="20"/>
                <w:szCs w:val="20"/>
              </w:rPr>
            </w:pPr>
            <w:ins w:id="3918" w:author="Arjan" w:date="2014-01-21T22:04:00Z">
              <w:r w:rsidRPr="008F7B24">
                <w:rPr>
                  <w:rFonts w:ascii="Arial" w:eastAsia="Times New Roman" w:hAnsi="Arial" w:cs="Arial"/>
                  <w:b/>
                  <w:bCs/>
                  <w:color w:val="000000"/>
                  <w:sz w:val="20"/>
                  <w:szCs w:val="20"/>
                </w:rPr>
                <w:t>Aanduiding strijdigheid/nietigheid</w:t>
              </w:r>
            </w:ins>
          </w:p>
        </w:tc>
        <w:tc>
          <w:tcPr>
            <w:tcW w:w="5580" w:type="dxa"/>
            <w:gridSpan w:val="3"/>
            <w:tcBorders>
              <w:top w:val="nil"/>
              <w:left w:val="nil"/>
              <w:bottom w:val="nil"/>
              <w:right w:val="nil"/>
            </w:tcBorders>
          </w:tcPr>
          <w:p w14:paraId="00984E69" w14:textId="77777777" w:rsidR="009B7235" w:rsidRPr="008F7B24" w:rsidRDefault="009B7235" w:rsidP="006B0CA1">
            <w:pPr>
              <w:autoSpaceDE w:val="0"/>
              <w:autoSpaceDN w:val="0"/>
              <w:adjustRightInd w:val="0"/>
              <w:spacing w:after="0" w:line="240" w:lineRule="auto"/>
              <w:rPr>
                <w:ins w:id="3919" w:author="Arjan" w:date="2014-01-21T22:04:00Z"/>
                <w:rFonts w:ascii="Arial" w:eastAsia="Times New Roman" w:hAnsi="Arial" w:cs="Arial"/>
                <w:color w:val="000000"/>
                <w:sz w:val="20"/>
                <w:szCs w:val="20"/>
              </w:rPr>
            </w:pPr>
            <w:ins w:id="3920" w:author="Arjan" w:date="2014-01-21T22:25:00Z">
              <w:r>
                <w:rPr>
                  <w:rFonts w:ascii="Arial" w:eastAsia="Times New Roman" w:hAnsi="Arial" w:cs="Arial"/>
                  <w:color w:val="000000"/>
                  <w:sz w:val="20"/>
                  <w:szCs w:val="20"/>
                </w:rPr>
                <w:t>Nee</w:t>
              </w:r>
            </w:ins>
          </w:p>
        </w:tc>
      </w:tr>
      <w:tr w:rsidR="009B7235" w:rsidRPr="008F7B24" w14:paraId="6228208B" w14:textId="77777777" w:rsidTr="00BB0052">
        <w:trPr>
          <w:trHeight w:val="245"/>
          <w:ins w:id="3921" w:author="Arjan" w:date="2014-01-21T22:04:00Z"/>
        </w:trPr>
        <w:tc>
          <w:tcPr>
            <w:tcW w:w="3780" w:type="dxa"/>
            <w:tcBorders>
              <w:top w:val="nil"/>
              <w:left w:val="nil"/>
              <w:bottom w:val="nil"/>
              <w:right w:val="nil"/>
            </w:tcBorders>
          </w:tcPr>
          <w:p w14:paraId="4946491D" w14:textId="77777777" w:rsidR="009B7235" w:rsidRPr="008F7B24" w:rsidRDefault="009B7235" w:rsidP="006B0CA1">
            <w:pPr>
              <w:autoSpaceDE w:val="0"/>
              <w:autoSpaceDN w:val="0"/>
              <w:adjustRightInd w:val="0"/>
              <w:spacing w:after="0" w:line="240" w:lineRule="auto"/>
              <w:rPr>
                <w:ins w:id="3922"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286FC011" w14:textId="77777777" w:rsidR="009B7235" w:rsidRPr="008F7B24" w:rsidRDefault="009B7235" w:rsidP="006B0CA1">
            <w:pPr>
              <w:autoSpaceDE w:val="0"/>
              <w:autoSpaceDN w:val="0"/>
              <w:adjustRightInd w:val="0"/>
              <w:spacing w:after="0" w:line="240" w:lineRule="auto"/>
              <w:rPr>
                <w:ins w:id="3923" w:author="Arjan" w:date="2014-01-21T22:04:00Z"/>
                <w:rFonts w:ascii="Arial" w:eastAsia="Times New Roman" w:hAnsi="Arial" w:cs="Arial"/>
                <w:color w:val="000000"/>
                <w:sz w:val="20"/>
                <w:szCs w:val="20"/>
              </w:rPr>
            </w:pPr>
          </w:p>
        </w:tc>
      </w:tr>
      <w:tr w:rsidR="009B7235" w:rsidRPr="008F7B24" w14:paraId="33323AE1" w14:textId="77777777" w:rsidTr="00BB0052">
        <w:trPr>
          <w:trHeight w:val="230"/>
          <w:ins w:id="3924" w:author="Arjan" w:date="2014-01-21T22:04:00Z"/>
        </w:trPr>
        <w:tc>
          <w:tcPr>
            <w:tcW w:w="3780" w:type="dxa"/>
            <w:tcBorders>
              <w:top w:val="nil"/>
              <w:left w:val="nil"/>
              <w:bottom w:val="nil"/>
              <w:right w:val="nil"/>
            </w:tcBorders>
          </w:tcPr>
          <w:p w14:paraId="38756291" w14:textId="77777777" w:rsidR="009B7235" w:rsidRPr="008F7B24" w:rsidRDefault="009B7235" w:rsidP="006B0CA1">
            <w:pPr>
              <w:autoSpaceDE w:val="0"/>
              <w:autoSpaceDN w:val="0"/>
              <w:adjustRightInd w:val="0"/>
              <w:spacing w:after="0" w:line="240" w:lineRule="auto"/>
              <w:rPr>
                <w:ins w:id="3925" w:author="Arjan" w:date="2014-01-21T22:04:00Z"/>
                <w:rFonts w:ascii="Arial" w:eastAsia="Times New Roman" w:hAnsi="Arial" w:cs="Arial"/>
                <w:color w:val="000000"/>
                <w:sz w:val="20"/>
                <w:szCs w:val="20"/>
              </w:rPr>
            </w:pPr>
            <w:ins w:id="3926" w:author="Arjan" w:date="2014-01-21T22:04:00Z">
              <w:r w:rsidRPr="008F7B24">
                <w:rPr>
                  <w:rFonts w:ascii="Arial" w:eastAsia="Times New Roman" w:hAnsi="Arial" w:cs="Arial"/>
                  <w:b/>
                  <w:bCs/>
                  <w:color w:val="000000"/>
                  <w:sz w:val="20"/>
                  <w:szCs w:val="20"/>
                </w:rPr>
                <w:t>Indicatie kardinaliteit</w:t>
              </w:r>
            </w:ins>
          </w:p>
        </w:tc>
        <w:tc>
          <w:tcPr>
            <w:tcW w:w="5580" w:type="dxa"/>
            <w:gridSpan w:val="3"/>
            <w:tcBorders>
              <w:top w:val="nil"/>
              <w:left w:val="nil"/>
              <w:bottom w:val="nil"/>
              <w:right w:val="nil"/>
            </w:tcBorders>
          </w:tcPr>
          <w:p w14:paraId="0A532800" w14:textId="27026E85" w:rsidR="009B7235" w:rsidRPr="008F7B24" w:rsidRDefault="009B7235" w:rsidP="006B0CA1">
            <w:pPr>
              <w:autoSpaceDE w:val="0"/>
              <w:autoSpaceDN w:val="0"/>
              <w:adjustRightInd w:val="0"/>
              <w:spacing w:after="0" w:line="240" w:lineRule="auto"/>
              <w:rPr>
                <w:ins w:id="3927" w:author="Arjan" w:date="2014-01-21T22:04:00Z"/>
                <w:rFonts w:ascii="Arial" w:eastAsia="Times New Roman" w:hAnsi="Arial" w:cs="Arial"/>
                <w:color w:val="000000"/>
                <w:sz w:val="20"/>
                <w:szCs w:val="20"/>
              </w:rPr>
            </w:pPr>
            <w:ins w:id="3928" w:author="Arjan" w:date="2014-01-21T22:25:00Z">
              <w:r>
                <w:rPr>
                  <w:rFonts w:ascii="Arial" w:eastAsia="Times New Roman" w:hAnsi="Arial" w:cs="Arial"/>
                  <w:color w:val="000000"/>
                  <w:sz w:val="20"/>
                  <w:szCs w:val="20"/>
                </w:rPr>
                <w:t xml:space="preserve">0 </w:t>
              </w:r>
              <w:del w:id="3929" w:author="Arjan Kloosterboer" w:date="2017-09-22T00:04:00Z">
                <w:r w:rsidDel="00981657">
                  <w:rPr>
                    <w:rFonts w:ascii="Arial" w:eastAsia="Times New Roman" w:hAnsi="Arial" w:cs="Arial"/>
                    <w:color w:val="000000"/>
                    <w:sz w:val="20"/>
                    <w:szCs w:val="20"/>
                  </w:rPr>
                  <w:delText>-</w:delText>
                </w:r>
              </w:del>
            </w:ins>
            <w:ins w:id="3930" w:author="Arjan Kloosterboer" w:date="2017-09-22T00:04:00Z">
              <w:r w:rsidR="00981657">
                <w:rPr>
                  <w:rFonts w:ascii="Arial" w:eastAsia="Times New Roman" w:hAnsi="Arial" w:cs="Arial"/>
                  <w:color w:val="000000"/>
                  <w:sz w:val="20"/>
                  <w:szCs w:val="20"/>
                </w:rPr>
                <w:t>–</w:t>
              </w:r>
            </w:ins>
            <w:ins w:id="3931" w:author="Arjan" w:date="2014-01-21T22:25:00Z">
              <w:r>
                <w:rPr>
                  <w:rFonts w:ascii="Arial" w:eastAsia="Times New Roman" w:hAnsi="Arial" w:cs="Arial"/>
                  <w:color w:val="000000"/>
                  <w:sz w:val="20"/>
                  <w:szCs w:val="20"/>
                </w:rPr>
                <w:t xml:space="preserve"> </w:t>
              </w:r>
            </w:ins>
            <w:ins w:id="3932" w:author="Arjan Kloosterboer" w:date="2017-09-22T00:18:00Z">
              <w:r w:rsidR="00923C8C">
                <w:rPr>
                  <w:rFonts w:ascii="Arial" w:eastAsia="Times New Roman" w:hAnsi="Arial" w:cs="Arial"/>
                  <w:color w:val="000000"/>
                  <w:sz w:val="20"/>
                  <w:szCs w:val="20"/>
                </w:rPr>
                <w:t>N</w:t>
              </w:r>
            </w:ins>
          </w:p>
        </w:tc>
      </w:tr>
      <w:tr w:rsidR="009B7235" w:rsidRPr="008F7B24" w14:paraId="37CB335D" w14:textId="77777777" w:rsidTr="00BB0052">
        <w:trPr>
          <w:trHeight w:val="230"/>
          <w:ins w:id="3933" w:author="Arjan" w:date="2014-01-21T22:04:00Z"/>
        </w:trPr>
        <w:tc>
          <w:tcPr>
            <w:tcW w:w="3780" w:type="dxa"/>
            <w:tcBorders>
              <w:top w:val="nil"/>
              <w:left w:val="nil"/>
              <w:bottom w:val="nil"/>
              <w:right w:val="nil"/>
            </w:tcBorders>
          </w:tcPr>
          <w:p w14:paraId="29098A07" w14:textId="77777777" w:rsidR="009B7235" w:rsidRPr="008F7B24" w:rsidRDefault="009B7235" w:rsidP="006B0CA1">
            <w:pPr>
              <w:autoSpaceDE w:val="0"/>
              <w:autoSpaceDN w:val="0"/>
              <w:adjustRightInd w:val="0"/>
              <w:spacing w:after="0" w:line="240" w:lineRule="auto"/>
              <w:rPr>
                <w:ins w:id="3934"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6E010289" w14:textId="77777777" w:rsidR="009B7235" w:rsidRPr="008F7B24" w:rsidRDefault="009B7235" w:rsidP="006B0CA1">
            <w:pPr>
              <w:autoSpaceDE w:val="0"/>
              <w:autoSpaceDN w:val="0"/>
              <w:adjustRightInd w:val="0"/>
              <w:spacing w:after="0" w:line="240" w:lineRule="auto"/>
              <w:rPr>
                <w:ins w:id="3935" w:author="Arjan" w:date="2014-01-21T22:04:00Z"/>
                <w:rFonts w:ascii="Arial" w:eastAsia="Times New Roman" w:hAnsi="Arial" w:cs="Arial"/>
                <w:color w:val="000000"/>
                <w:sz w:val="20"/>
                <w:szCs w:val="20"/>
              </w:rPr>
            </w:pPr>
          </w:p>
        </w:tc>
      </w:tr>
      <w:tr w:rsidR="009B7235" w:rsidRPr="008F7B24" w14:paraId="41C9F5ED" w14:textId="77777777" w:rsidTr="00BB0052">
        <w:trPr>
          <w:trHeight w:val="230"/>
          <w:ins w:id="3936" w:author="Arjan" w:date="2014-01-21T22:04:00Z"/>
        </w:trPr>
        <w:tc>
          <w:tcPr>
            <w:tcW w:w="3780" w:type="dxa"/>
            <w:tcBorders>
              <w:top w:val="nil"/>
              <w:left w:val="nil"/>
              <w:bottom w:val="nil"/>
              <w:right w:val="nil"/>
            </w:tcBorders>
          </w:tcPr>
          <w:p w14:paraId="097E385A" w14:textId="77777777" w:rsidR="009B7235" w:rsidRPr="008F7B24" w:rsidRDefault="009B7235" w:rsidP="006B0CA1">
            <w:pPr>
              <w:autoSpaceDE w:val="0"/>
              <w:autoSpaceDN w:val="0"/>
              <w:adjustRightInd w:val="0"/>
              <w:spacing w:after="0" w:line="240" w:lineRule="auto"/>
              <w:rPr>
                <w:ins w:id="3937" w:author="Arjan" w:date="2014-01-21T22:04:00Z"/>
                <w:rFonts w:ascii="Arial" w:eastAsia="Times New Roman" w:hAnsi="Arial" w:cs="Arial"/>
                <w:color w:val="000000"/>
                <w:sz w:val="20"/>
                <w:szCs w:val="20"/>
              </w:rPr>
            </w:pPr>
            <w:ins w:id="3938" w:author="Arjan" w:date="2014-01-21T22:04:00Z">
              <w:r w:rsidRPr="008F7B24">
                <w:rPr>
                  <w:rFonts w:ascii="Arial" w:eastAsia="Times New Roman" w:hAnsi="Arial" w:cs="Arial"/>
                  <w:b/>
                  <w:bCs/>
                  <w:color w:val="000000"/>
                  <w:sz w:val="20"/>
                  <w:szCs w:val="20"/>
                </w:rPr>
                <w:t>Indicatie authentiek</w:t>
              </w:r>
            </w:ins>
          </w:p>
        </w:tc>
        <w:tc>
          <w:tcPr>
            <w:tcW w:w="5580" w:type="dxa"/>
            <w:gridSpan w:val="3"/>
            <w:tcBorders>
              <w:top w:val="nil"/>
              <w:left w:val="nil"/>
              <w:bottom w:val="nil"/>
              <w:right w:val="nil"/>
            </w:tcBorders>
          </w:tcPr>
          <w:p w14:paraId="4A4485B3" w14:textId="77777777" w:rsidR="009B7235" w:rsidRPr="008F7B24" w:rsidRDefault="009B7235" w:rsidP="006B0CA1">
            <w:pPr>
              <w:autoSpaceDE w:val="0"/>
              <w:autoSpaceDN w:val="0"/>
              <w:adjustRightInd w:val="0"/>
              <w:spacing w:after="0" w:line="240" w:lineRule="auto"/>
              <w:rPr>
                <w:ins w:id="3939" w:author="Arjan" w:date="2014-01-21T22:04:00Z"/>
                <w:rFonts w:ascii="Arial" w:eastAsia="Times New Roman" w:hAnsi="Arial" w:cs="Arial"/>
                <w:color w:val="000000"/>
                <w:sz w:val="20"/>
                <w:szCs w:val="20"/>
              </w:rPr>
            </w:pPr>
            <w:ins w:id="3940" w:author="Arjan" w:date="2014-01-21T22:25:00Z">
              <w:r>
                <w:rPr>
                  <w:rFonts w:ascii="Arial" w:eastAsia="Times New Roman" w:hAnsi="Arial" w:cs="Arial"/>
                  <w:color w:val="000000"/>
                  <w:sz w:val="20"/>
                  <w:szCs w:val="20"/>
                </w:rPr>
                <w:t>Gemeentelijk basisgegeven</w:t>
              </w:r>
            </w:ins>
          </w:p>
        </w:tc>
      </w:tr>
      <w:tr w:rsidR="009B7235" w:rsidRPr="008F7B24" w14:paraId="35D56B85" w14:textId="77777777" w:rsidTr="00BB0052">
        <w:trPr>
          <w:trHeight w:val="230"/>
          <w:ins w:id="3941" w:author="Arjan" w:date="2014-01-21T22:04:00Z"/>
        </w:trPr>
        <w:tc>
          <w:tcPr>
            <w:tcW w:w="3780" w:type="dxa"/>
            <w:tcBorders>
              <w:top w:val="nil"/>
              <w:left w:val="nil"/>
              <w:right w:val="nil"/>
            </w:tcBorders>
          </w:tcPr>
          <w:p w14:paraId="7BEC4D07" w14:textId="77777777" w:rsidR="009B7235" w:rsidRPr="008F7B24" w:rsidRDefault="009B7235" w:rsidP="006B0CA1">
            <w:pPr>
              <w:autoSpaceDE w:val="0"/>
              <w:autoSpaceDN w:val="0"/>
              <w:adjustRightInd w:val="0"/>
              <w:spacing w:after="0" w:line="240" w:lineRule="auto"/>
              <w:rPr>
                <w:ins w:id="3942" w:author="Arjan" w:date="2014-01-21T22:04:00Z"/>
                <w:rFonts w:ascii="Arial" w:eastAsia="Times New Roman" w:hAnsi="Arial" w:cs="Arial"/>
                <w:b/>
                <w:bCs/>
                <w:color w:val="000000"/>
                <w:sz w:val="20"/>
                <w:szCs w:val="20"/>
              </w:rPr>
            </w:pPr>
          </w:p>
        </w:tc>
        <w:tc>
          <w:tcPr>
            <w:tcW w:w="5580" w:type="dxa"/>
            <w:gridSpan w:val="3"/>
            <w:tcBorders>
              <w:top w:val="nil"/>
              <w:left w:val="nil"/>
              <w:right w:val="nil"/>
            </w:tcBorders>
          </w:tcPr>
          <w:p w14:paraId="3353EDC5" w14:textId="77777777" w:rsidR="009B7235" w:rsidRPr="008F7B24" w:rsidRDefault="009B7235" w:rsidP="006B0CA1">
            <w:pPr>
              <w:autoSpaceDE w:val="0"/>
              <w:autoSpaceDN w:val="0"/>
              <w:adjustRightInd w:val="0"/>
              <w:spacing w:after="0" w:line="240" w:lineRule="auto"/>
              <w:rPr>
                <w:ins w:id="3943" w:author="Arjan" w:date="2014-01-21T22:04:00Z"/>
                <w:rFonts w:ascii="Arial" w:eastAsia="Times New Roman" w:hAnsi="Arial" w:cs="Arial"/>
                <w:color w:val="000000"/>
                <w:sz w:val="20"/>
                <w:szCs w:val="20"/>
              </w:rPr>
            </w:pPr>
          </w:p>
        </w:tc>
      </w:tr>
      <w:tr w:rsidR="009B7235" w:rsidRPr="00923C8C" w14:paraId="0FDBF2C2" w14:textId="77777777" w:rsidTr="00BB0052">
        <w:trPr>
          <w:trHeight w:val="230"/>
          <w:ins w:id="3944" w:author="Arjan" w:date="2014-01-21T22:04:00Z"/>
        </w:trPr>
        <w:tc>
          <w:tcPr>
            <w:tcW w:w="3780" w:type="dxa"/>
            <w:tcBorders>
              <w:top w:val="nil"/>
              <w:left w:val="nil"/>
              <w:bottom w:val="single" w:sz="4" w:space="0" w:color="auto"/>
              <w:right w:val="nil"/>
            </w:tcBorders>
          </w:tcPr>
          <w:p w14:paraId="578A95B2" w14:textId="77777777" w:rsidR="009B7235" w:rsidRPr="008F7B24" w:rsidRDefault="009B7235" w:rsidP="006B0CA1">
            <w:pPr>
              <w:autoSpaceDE w:val="0"/>
              <w:autoSpaceDN w:val="0"/>
              <w:adjustRightInd w:val="0"/>
              <w:spacing w:after="0" w:line="240" w:lineRule="auto"/>
              <w:rPr>
                <w:ins w:id="3945" w:author="Arjan" w:date="2014-01-21T22:04:00Z"/>
                <w:rFonts w:ascii="Arial" w:eastAsia="Times New Roman" w:hAnsi="Arial" w:cs="Arial"/>
                <w:b/>
                <w:bCs/>
                <w:color w:val="000000"/>
                <w:sz w:val="20"/>
                <w:szCs w:val="20"/>
              </w:rPr>
            </w:pPr>
            <w:ins w:id="3946" w:author="Arjan" w:date="2014-01-21T22:04:00Z">
              <w:r w:rsidRPr="008F7B24">
                <w:rPr>
                  <w:rFonts w:ascii="Arial" w:eastAsia="Times New Roman" w:hAnsi="Arial" w:cs="Arial"/>
                  <w:b/>
                  <w:bCs/>
                  <w:color w:val="000000"/>
                  <w:sz w:val="20"/>
                  <w:szCs w:val="20"/>
                </w:rPr>
                <w:t>Regels attribuutsoort</w:t>
              </w:r>
            </w:ins>
          </w:p>
        </w:tc>
        <w:tc>
          <w:tcPr>
            <w:tcW w:w="5580" w:type="dxa"/>
            <w:gridSpan w:val="3"/>
            <w:tcBorders>
              <w:top w:val="nil"/>
              <w:left w:val="nil"/>
              <w:bottom w:val="single" w:sz="4" w:space="0" w:color="auto"/>
              <w:right w:val="nil"/>
            </w:tcBorders>
          </w:tcPr>
          <w:p w14:paraId="7A9DB955" w14:textId="60375866" w:rsidR="009B7235" w:rsidRPr="00923C8C" w:rsidRDefault="009B7235" w:rsidP="006B0CA1">
            <w:pPr>
              <w:autoSpaceDE w:val="0"/>
              <w:autoSpaceDN w:val="0"/>
              <w:adjustRightInd w:val="0"/>
              <w:spacing w:after="0" w:line="240" w:lineRule="auto"/>
              <w:rPr>
                <w:ins w:id="3947" w:author="Arjan" w:date="2014-01-21T22:04:00Z"/>
                <w:rFonts w:ascii="Arial" w:eastAsia="Times New Roman" w:hAnsi="Arial" w:cs="Arial"/>
                <w:color w:val="000000"/>
                <w:sz w:val="20"/>
                <w:szCs w:val="20"/>
                <w:lang w:val="nl-NL"/>
              </w:rPr>
            </w:pPr>
            <w:ins w:id="3948" w:author="Arjan" w:date="2014-01-21T22:25:00Z">
              <w:r w:rsidRPr="00DD0F4F">
                <w:rPr>
                  <w:rFonts w:ascii="Arial" w:eastAsia="Times New Roman" w:hAnsi="Arial" w:cs="Arial"/>
                  <w:color w:val="000000"/>
                  <w:sz w:val="20"/>
                  <w:szCs w:val="20"/>
                  <w:lang w:val="nl-NL"/>
                </w:rPr>
                <w:t xml:space="preserve">De groepattribuutsoort moet van waarden voorzien zijn </w:t>
              </w:r>
            </w:ins>
            <w:ins w:id="3949" w:author="Arjan Kloosterboer" w:date="2017-09-22T00:16:00Z">
              <w:r w:rsidR="00923C8C">
                <w:rPr>
                  <w:rFonts w:ascii="Arial" w:eastAsia="Times New Roman" w:hAnsi="Arial" w:cs="Arial"/>
                  <w:color w:val="000000"/>
                  <w:sz w:val="20"/>
                  <w:szCs w:val="20"/>
                  <w:lang w:val="nl-NL"/>
                </w:rPr>
                <w:t>indien ‘Indicatie gebruiksrecht’ de waarde “ja” heeft</w:t>
              </w:r>
            </w:ins>
            <w:ins w:id="3950" w:author="Arjan" w:date="2014-01-21T22:28:00Z">
              <w:r w:rsidRPr="00923C8C">
                <w:rPr>
                  <w:rFonts w:ascii="Arial" w:eastAsia="Times New Roman" w:hAnsi="Arial" w:cs="Arial"/>
                  <w:color w:val="000000"/>
                  <w:sz w:val="20"/>
                  <w:szCs w:val="20"/>
                  <w:lang w:val="nl-NL"/>
                </w:rPr>
                <w:t>.</w:t>
              </w:r>
            </w:ins>
          </w:p>
        </w:tc>
      </w:tr>
    </w:tbl>
    <w:p w14:paraId="03FCC024" w14:textId="77777777" w:rsidR="008F7B24" w:rsidRPr="00923C8C" w:rsidRDefault="006B0CA1" w:rsidP="006B0CA1">
      <w:pPr>
        <w:rPr>
          <w:lang w:val="nl-NL"/>
        </w:rPr>
      </w:pPr>
      <w:r w:rsidRPr="00923C8C">
        <w:rPr>
          <w:lang w:val="nl-NL"/>
        </w:rPr>
        <w:t xml:space="preserve"> </w:t>
      </w:r>
    </w:p>
    <w:p w14:paraId="1263D962" w14:textId="77777777" w:rsidR="00E45C16" w:rsidRPr="006B0CA1" w:rsidRDefault="00E45C16" w:rsidP="00E45C16">
      <w:pPr>
        <w:widowControl w:val="0"/>
        <w:autoSpaceDE w:val="0"/>
        <w:autoSpaceDN w:val="0"/>
        <w:adjustRightInd w:val="0"/>
        <w:spacing w:before="240" w:after="60" w:line="240" w:lineRule="auto"/>
        <w:outlineLvl w:val="3"/>
        <w:rPr>
          <w:ins w:id="3951" w:author="Arjan" w:date="2014-01-21T22:33:00Z"/>
          <w:rFonts w:ascii="Arial" w:eastAsia="Times New Roman" w:hAnsi="Arial" w:cs="Arial"/>
          <w:b/>
          <w:color w:val="004080"/>
          <w:sz w:val="24"/>
          <w:szCs w:val="24"/>
          <w:lang w:eastAsia="nl-NL"/>
        </w:rPr>
      </w:pPr>
      <w:ins w:id="3952" w:author="Arjan" w:date="2014-01-21T22:33: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ins>
      <w:ins w:id="3953" w:author="Arjan" w:date="2014-01-21T22:49:00Z">
        <w:r w:rsidR="009B7235">
          <w:rPr>
            <w:rFonts w:ascii="Arial" w:eastAsia="Times New Roman" w:hAnsi="Arial" w:cs="Arial"/>
            <w:b/>
            <w:color w:val="004080"/>
            <w:sz w:val="24"/>
            <w:szCs w:val="24"/>
            <w:lang w:eastAsia="nl-NL"/>
          </w:rPr>
          <w:t>Suba</w:t>
        </w:r>
      </w:ins>
      <w:ins w:id="3954" w:author="Arjan" w:date="2014-01-21T22:33:00Z">
        <w:r>
          <w:rPr>
            <w:rFonts w:ascii="Arial" w:eastAsia="Times New Roman" w:hAnsi="Arial" w:cs="Arial"/>
            <w:b/>
            <w:color w:val="004080"/>
            <w:sz w:val="24"/>
            <w:szCs w:val="24"/>
            <w:lang w:eastAsia="nl-NL"/>
          </w:rPr>
          <w:t>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3955" w:author="Arjan" w:date="2014-01-21T22:34:00Z">
        <w:r w:rsidRPr="00E45C16">
          <w:rPr>
            <w:rFonts w:ascii="Arial" w:eastAsia="Times New Roman" w:hAnsi="Arial" w:cs="Arial"/>
            <w:b/>
            <w:color w:val="004080"/>
            <w:sz w:val="24"/>
            <w:szCs w:val="24"/>
            <w:lang w:eastAsia="nl-NL"/>
          </w:rPr>
          <w:t>Omschrijving voorwaarden</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E45C16" w:rsidRPr="008F7B24" w14:paraId="7CA0D89A" w14:textId="77777777" w:rsidTr="00B914EC">
        <w:trPr>
          <w:trHeight w:val="230"/>
          <w:ins w:id="3956" w:author="Arjan" w:date="2014-01-21T22:33:00Z"/>
        </w:trPr>
        <w:tc>
          <w:tcPr>
            <w:tcW w:w="3780" w:type="dxa"/>
            <w:tcBorders>
              <w:top w:val="single" w:sz="4" w:space="0" w:color="auto"/>
              <w:left w:val="nil"/>
              <w:bottom w:val="nil"/>
              <w:right w:val="nil"/>
            </w:tcBorders>
          </w:tcPr>
          <w:p w14:paraId="1B972FD6" w14:textId="77777777" w:rsidR="00E45C16" w:rsidRPr="008F7B24" w:rsidRDefault="00E45C16" w:rsidP="00B914EC">
            <w:pPr>
              <w:autoSpaceDE w:val="0"/>
              <w:autoSpaceDN w:val="0"/>
              <w:adjustRightInd w:val="0"/>
              <w:spacing w:after="0" w:line="240" w:lineRule="auto"/>
              <w:rPr>
                <w:ins w:id="3957" w:author="Arjan" w:date="2014-01-21T22:33:00Z"/>
                <w:rFonts w:ascii="Arial" w:eastAsia="Times New Roman" w:hAnsi="Arial" w:cs="Arial"/>
                <w:color w:val="000000"/>
                <w:sz w:val="20"/>
                <w:szCs w:val="20"/>
              </w:rPr>
            </w:pPr>
            <w:ins w:id="3958" w:author="Arjan" w:date="2014-01-21T22:33:00Z">
              <w:r w:rsidRPr="008F7B24">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1212F72B" w14:textId="77777777" w:rsidR="00E45C16" w:rsidRPr="008F7B24" w:rsidRDefault="005D07DB" w:rsidP="00B914EC">
            <w:pPr>
              <w:autoSpaceDE w:val="0"/>
              <w:autoSpaceDN w:val="0"/>
              <w:adjustRightInd w:val="0"/>
              <w:spacing w:after="0" w:line="240" w:lineRule="auto"/>
              <w:rPr>
                <w:ins w:id="3959" w:author="Arjan" w:date="2014-01-21T22:33:00Z"/>
                <w:rFonts w:ascii="Arial" w:eastAsia="Times New Roman" w:hAnsi="Arial" w:cs="Arial"/>
                <w:color w:val="000000"/>
                <w:sz w:val="20"/>
                <w:szCs w:val="20"/>
              </w:rPr>
            </w:pPr>
            <w:ins w:id="3960" w:author="Arjan" w:date="2014-01-21T22:34:00Z">
              <w:r w:rsidRPr="005D07DB">
                <w:rPr>
                  <w:rFonts w:ascii="Arial" w:eastAsia="Times New Roman" w:hAnsi="Arial" w:cs="Arial"/>
                  <w:color w:val="000000"/>
                  <w:sz w:val="20"/>
                  <w:szCs w:val="20"/>
                </w:rPr>
                <w:t>Omschrijving voorwaarden</w:t>
              </w:r>
            </w:ins>
          </w:p>
        </w:tc>
      </w:tr>
      <w:tr w:rsidR="00E45C16" w:rsidRPr="008F7B24" w14:paraId="0B368F8F" w14:textId="77777777" w:rsidTr="00B914EC">
        <w:trPr>
          <w:ins w:id="3961" w:author="Arjan" w:date="2014-01-21T22:33:00Z"/>
        </w:trPr>
        <w:tc>
          <w:tcPr>
            <w:tcW w:w="3780" w:type="dxa"/>
            <w:tcBorders>
              <w:top w:val="nil"/>
              <w:left w:val="nil"/>
              <w:bottom w:val="nil"/>
              <w:right w:val="nil"/>
            </w:tcBorders>
          </w:tcPr>
          <w:p w14:paraId="41A27DB0" w14:textId="77777777" w:rsidR="00E45C16" w:rsidRPr="008F7B24" w:rsidRDefault="00E45C16" w:rsidP="00B914EC">
            <w:pPr>
              <w:autoSpaceDE w:val="0"/>
              <w:autoSpaceDN w:val="0"/>
              <w:adjustRightInd w:val="0"/>
              <w:spacing w:after="0" w:line="240" w:lineRule="auto"/>
              <w:rPr>
                <w:ins w:id="3962"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14:paraId="11BC9897" w14:textId="77777777" w:rsidR="00E45C16" w:rsidRPr="008F7B24" w:rsidRDefault="00E45C16" w:rsidP="00B914EC">
            <w:pPr>
              <w:autoSpaceDE w:val="0"/>
              <w:autoSpaceDN w:val="0"/>
              <w:adjustRightInd w:val="0"/>
              <w:spacing w:after="0" w:line="240" w:lineRule="auto"/>
              <w:rPr>
                <w:ins w:id="3963" w:author="Arjan" w:date="2014-01-21T22:33:00Z"/>
                <w:rFonts w:ascii="Arial" w:eastAsia="Times New Roman" w:hAnsi="Arial" w:cs="Arial"/>
                <w:color w:val="000000"/>
                <w:sz w:val="20"/>
                <w:szCs w:val="20"/>
              </w:rPr>
            </w:pPr>
          </w:p>
        </w:tc>
      </w:tr>
      <w:tr w:rsidR="00E45C16" w:rsidRPr="008F7B24" w14:paraId="5FC0D9FA" w14:textId="77777777" w:rsidTr="00B914EC">
        <w:trPr>
          <w:ins w:id="3964" w:author="Arjan" w:date="2014-01-21T22:33:00Z"/>
        </w:trPr>
        <w:tc>
          <w:tcPr>
            <w:tcW w:w="3780" w:type="dxa"/>
            <w:tcBorders>
              <w:top w:val="nil"/>
              <w:left w:val="nil"/>
              <w:bottom w:val="nil"/>
              <w:right w:val="nil"/>
            </w:tcBorders>
          </w:tcPr>
          <w:p w14:paraId="472E04FD" w14:textId="77777777" w:rsidR="00E45C16" w:rsidRPr="008F7B24" w:rsidRDefault="00E45C16" w:rsidP="00B914EC">
            <w:pPr>
              <w:autoSpaceDE w:val="0"/>
              <w:autoSpaceDN w:val="0"/>
              <w:adjustRightInd w:val="0"/>
              <w:spacing w:after="0" w:line="240" w:lineRule="auto"/>
              <w:rPr>
                <w:ins w:id="3965" w:author="Arjan" w:date="2014-01-21T22:33:00Z"/>
                <w:rFonts w:ascii="Arial" w:eastAsia="Times New Roman" w:hAnsi="Arial" w:cs="Arial"/>
                <w:color w:val="000000"/>
                <w:sz w:val="20"/>
                <w:szCs w:val="20"/>
              </w:rPr>
            </w:pPr>
            <w:ins w:id="3966" w:author="Arjan" w:date="2014-01-21T22:33:00Z">
              <w:r w:rsidRPr="008F7B24">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4B8245E9" w14:textId="77777777" w:rsidR="00E45C16" w:rsidRPr="008F7B24" w:rsidRDefault="005D07DB" w:rsidP="00B914EC">
            <w:pPr>
              <w:autoSpaceDE w:val="0"/>
              <w:autoSpaceDN w:val="0"/>
              <w:adjustRightInd w:val="0"/>
              <w:spacing w:after="0" w:line="240" w:lineRule="auto"/>
              <w:rPr>
                <w:ins w:id="3967" w:author="Arjan" w:date="2014-01-21T22:33:00Z"/>
                <w:rFonts w:ascii="Arial" w:eastAsia="Times New Roman" w:hAnsi="Arial" w:cs="Arial"/>
                <w:color w:val="000000"/>
                <w:sz w:val="20"/>
                <w:szCs w:val="20"/>
              </w:rPr>
            </w:pPr>
            <w:ins w:id="3968" w:author="Arjan" w:date="2014-01-21T22:36:00Z">
              <w:r>
                <w:rPr>
                  <w:rFonts w:ascii="Arial" w:eastAsia="Times New Roman" w:hAnsi="Arial" w:cs="Arial"/>
                  <w:color w:val="000000"/>
                  <w:sz w:val="20"/>
                  <w:szCs w:val="20"/>
                </w:rPr>
                <w:t>Richtlijn Metagegevens Overheidsinformatie</w:t>
              </w:r>
            </w:ins>
          </w:p>
        </w:tc>
      </w:tr>
      <w:tr w:rsidR="00E45C16" w:rsidRPr="008F7B24" w14:paraId="66D11330" w14:textId="77777777" w:rsidTr="00B914EC">
        <w:trPr>
          <w:ins w:id="3969" w:author="Arjan" w:date="2014-01-21T22:33:00Z"/>
        </w:trPr>
        <w:tc>
          <w:tcPr>
            <w:tcW w:w="3780" w:type="dxa"/>
            <w:tcBorders>
              <w:top w:val="nil"/>
              <w:left w:val="nil"/>
              <w:bottom w:val="nil"/>
              <w:right w:val="nil"/>
            </w:tcBorders>
          </w:tcPr>
          <w:p w14:paraId="04773FF7" w14:textId="77777777" w:rsidR="00E45C16" w:rsidRPr="008F7B24" w:rsidRDefault="00E45C16" w:rsidP="00B914EC">
            <w:pPr>
              <w:autoSpaceDE w:val="0"/>
              <w:autoSpaceDN w:val="0"/>
              <w:adjustRightInd w:val="0"/>
              <w:spacing w:after="0" w:line="240" w:lineRule="auto"/>
              <w:rPr>
                <w:ins w:id="3970"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14:paraId="6DDD88AC" w14:textId="77777777" w:rsidR="00E45C16" w:rsidRPr="008F7B24" w:rsidRDefault="00E45C16" w:rsidP="00B914EC">
            <w:pPr>
              <w:autoSpaceDE w:val="0"/>
              <w:autoSpaceDN w:val="0"/>
              <w:adjustRightInd w:val="0"/>
              <w:spacing w:after="0" w:line="240" w:lineRule="auto"/>
              <w:rPr>
                <w:ins w:id="3971" w:author="Arjan" w:date="2014-01-21T22:33:00Z"/>
                <w:rFonts w:ascii="Arial" w:eastAsia="Times New Roman" w:hAnsi="Arial" w:cs="Arial"/>
                <w:color w:val="000000"/>
                <w:sz w:val="20"/>
                <w:szCs w:val="20"/>
              </w:rPr>
            </w:pPr>
          </w:p>
        </w:tc>
      </w:tr>
      <w:tr w:rsidR="00E45C16" w:rsidRPr="008F7B24" w14:paraId="4565AAC6" w14:textId="77777777" w:rsidTr="00B914EC">
        <w:trPr>
          <w:ins w:id="3972" w:author="Arjan" w:date="2014-01-21T22:33:00Z"/>
        </w:trPr>
        <w:tc>
          <w:tcPr>
            <w:tcW w:w="3780" w:type="dxa"/>
            <w:tcBorders>
              <w:top w:val="nil"/>
              <w:left w:val="nil"/>
              <w:bottom w:val="nil"/>
              <w:right w:val="nil"/>
            </w:tcBorders>
          </w:tcPr>
          <w:p w14:paraId="7DD9F712" w14:textId="77777777" w:rsidR="00E45C16" w:rsidRPr="008F7B24" w:rsidRDefault="00E45C16" w:rsidP="00B914EC">
            <w:pPr>
              <w:autoSpaceDE w:val="0"/>
              <w:autoSpaceDN w:val="0"/>
              <w:adjustRightInd w:val="0"/>
              <w:spacing w:after="0" w:line="240" w:lineRule="auto"/>
              <w:rPr>
                <w:ins w:id="3973" w:author="Arjan" w:date="2014-01-21T22:33:00Z"/>
                <w:rFonts w:ascii="Arial" w:eastAsia="Times New Roman" w:hAnsi="Arial" w:cs="Arial"/>
                <w:color w:val="000000"/>
                <w:sz w:val="20"/>
                <w:szCs w:val="20"/>
              </w:rPr>
            </w:pPr>
            <w:ins w:id="3974" w:author="Arjan" w:date="2014-01-21T22:33:00Z">
              <w:r w:rsidRPr="008F7B24">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2DE85730" w14:textId="77777777" w:rsidR="00E45C16" w:rsidRPr="008F7B24" w:rsidRDefault="00E45C16" w:rsidP="00B914EC">
            <w:pPr>
              <w:autoSpaceDE w:val="0"/>
              <w:autoSpaceDN w:val="0"/>
              <w:adjustRightInd w:val="0"/>
              <w:spacing w:after="0" w:line="240" w:lineRule="auto"/>
              <w:rPr>
                <w:ins w:id="3975" w:author="Arjan" w:date="2014-01-21T22:33:00Z"/>
                <w:rFonts w:ascii="Arial" w:eastAsia="Times New Roman" w:hAnsi="Arial" w:cs="Arial"/>
                <w:color w:val="000000"/>
                <w:sz w:val="20"/>
                <w:szCs w:val="20"/>
              </w:rPr>
            </w:pPr>
          </w:p>
        </w:tc>
      </w:tr>
      <w:tr w:rsidR="00E45C16" w:rsidRPr="008F7B24" w14:paraId="4178BF27" w14:textId="77777777" w:rsidTr="00B914EC">
        <w:trPr>
          <w:ins w:id="3976" w:author="Arjan" w:date="2014-01-21T22:33:00Z"/>
        </w:trPr>
        <w:tc>
          <w:tcPr>
            <w:tcW w:w="3780" w:type="dxa"/>
            <w:tcBorders>
              <w:top w:val="nil"/>
              <w:left w:val="nil"/>
              <w:bottom w:val="nil"/>
              <w:right w:val="nil"/>
            </w:tcBorders>
          </w:tcPr>
          <w:p w14:paraId="68553BB4" w14:textId="77777777" w:rsidR="00E45C16" w:rsidRPr="008F7B24" w:rsidRDefault="00E45C16" w:rsidP="00B914EC">
            <w:pPr>
              <w:autoSpaceDE w:val="0"/>
              <w:autoSpaceDN w:val="0"/>
              <w:adjustRightInd w:val="0"/>
              <w:spacing w:after="0" w:line="240" w:lineRule="auto"/>
              <w:rPr>
                <w:ins w:id="3977"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14:paraId="28E05710" w14:textId="77777777" w:rsidR="00E45C16" w:rsidRPr="008F7B24" w:rsidRDefault="00E45C16" w:rsidP="00B914EC">
            <w:pPr>
              <w:autoSpaceDE w:val="0"/>
              <w:autoSpaceDN w:val="0"/>
              <w:adjustRightInd w:val="0"/>
              <w:spacing w:after="0" w:line="240" w:lineRule="auto"/>
              <w:rPr>
                <w:ins w:id="3978" w:author="Arjan" w:date="2014-01-21T22:33:00Z"/>
                <w:rFonts w:ascii="Arial" w:eastAsia="Times New Roman" w:hAnsi="Arial" w:cs="Arial"/>
                <w:color w:val="000000"/>
                <w:sz w:val="20"/>
                <w:szCs w:val="20"/>
              </w:rPr>
            </w:pPr>
          </w:p>
        </w:tc>
      </w:tr>
      <w:tr w:rsidR="00E45C16" w:rsidRPr="008F7B24" w14:paraId="5999FE72" w14:textId="77777777" w:rsidTr="00B914EC">
        <w:trPr>
          <w:ins w:id="3979" w:author="Arjan" w:date="2014-01-21T22:33:00Z"/>
        </w:trPr>
        <w:tc>
          <w:tcPr>
            <w:tcW w:w="3780" w:type="dxa"/>
            <w:tcBorders>
              <w:top w:val="nil"/>
              <w:left w:val="nil"/>
              <w:bottom w:val="nil"/>
              <w:right w:val="nil"/>
            </w:tcBorders>
          </w:tcPr>
          <w:p w14:paraId="504A19CD" w14:textId="77777777" w:rsidR="00E45C16" w:rsidRPr="008F7B24" w:rsidRDefault="00E45C16" w:rsidP="00B914EC">
            <w:pPr>
              <w:autoSpaceDE w:val="0"/>
              <w:autoSpaceDN w:val="0"/>
              <w:adjustRightInd w:val="0"/>
              <w:spacing w:after="0" w:line="240" w:lineRule="auto"/>
              <w:rPr>
                <w:ins w:id="3980" w:author="Arjan" w:date="2014-01-21T22:33:00Z"/>
                <w:rFonts w:ascii="Arial" w:eastAsia="Times New Roman" w:hAnsi="Arial" w:cs="Arial"/>
                <w:color w:val="000000"/>
                <w:sz w:val="20"/>
                <w:szCs w:val="20"/>
              </w:rPr>
            </w:pPr>
            <w:ins w:id="3981" w:author="Arjan" w:date="2014-01-21T22:33:00Z">
              <w:r w:rsidRPr="008F7B24">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45CCB71F" w14:textId="77777777" w:rsidR="00E45C16" w:rsidRPr="008F7B24" w:rsidRDefault="005D07DB" w:rsidP="00B914EC">
            <w:pPr>
              <w:autoSpaceDE w:val="0"/>
              <w:autoSpaceDN w:val="0"/>
              <w:adjustRightInd w:val="0"/>
              <w:spacing w:after="0" w:line="240" w:lineRule="auto"/>
              <w:rPr>
                <w:ins w:id="3982" w:author="Arjan" w:date="2014-01-21T22:33:00Z"/>
                <w:rFonts w:ascii="Arial" w:eastAsia="Times New Roman" w:hAnsi="Arial" w:cs="Arial"/>
                <w:color w:val="000000"/>
                <w:sz w:val="20"/>
                <w:szCs w:val="20"/>
              </w:rPr>
            </w:pPr>
            <w:ins w:id="3983" w:author="Arjan" w:date="2014-01-21T22:39:00Z">
              <w:r>
                <w:rPr>
                  <w:rFonts w:ascii="Arial" w:eastAsia="Times New Roman" w:hAnsi="Arial" w:cs="Arial"/>
                  <w:color w:val="000000"/>
                  <w:sz w:val="20"/>
                  <w:szCs w:val="20"/>
                </w:rPr>
                <w:t>omschrijving</w:t>
              </w:r>
            </w:ins>
          </w:p>
        </w:tc>
      </w:tr>
      <w:tr w:rsidR="00E45C16" w:rsidRPr="008F7B24" w14:paraId="7C4B99DD" w14:textId="77777777" w:rsidTr="00B914EC">
        <w:trPr>
          <w:ins w:id="3984" w:author="Arjan" w:date="2014-01-21T22:33:00Z"/>
        </w:trPr>
        <w:tc>
          <w:tcPr>
            <w:tcW w:w="3780" w:type="dxa"/>
            <w:tcBorders>
              <w:top w:val="nil"/>
              <w:left w:val="nil"/>
              <w:bottom w:val="nil"/>
              <w:right w:val="nil"/>
            </w:tcBorders>
          </w:tcPr>
          <w:p w14:paraId="03C3419F" w14:textId="77777777" w:rsidR="00E45C16" w:rsidRPr="008F7B24" w:rsidRDefault="00E45C16" w:rsidP="00B914EC">
            <w:pPr>
              <w:autoSpaceDE w:val="0"/>
              <w:autoSpaceDN w:val="0"/>
              <w:adjustRightInd w:val="0"/>
              <w:spacing w:after="0" w:line="240" w:lineRule="auto"/>
              <w:rPr>
                <w:ins w:id="3985"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14:paraId="74B91AF2" w14:textId="77777777" w:rsidR="00E45C16" w:rsidRPr="008F7B24" w:rsidRDefault="00E45C16" w:rsidP="00B914EC">
            <w:pPr>
              <w:autoSpaceDE w:val="0"/>
              <w:autoSpaceDN w:val="0"/>
              <w:adjustRightInd w:val="0"/>
              <w:spacing w:after="0" w:line="240" w:lineRule="auto"/>
              <w:rPr>
                <w:ins w:id="3986" w:author="Arjan" w:date="2014-01-21T22:33:00Z"/>
                <w:rFonts w:ascii="Arial" w:eastAsia="Times New Roman" w:hAnsi="Arial" w:cs="Arial"/>
                <w:color w:val="000000"/>
                <w:sz w:val="20"/>
                <w:szCs w:val="20"/>
              </w:rPr>
            </w:pPr>
          </w:p>
        </w:tc>
      </w:tr>
      <w:tr w:rsidR="00E45C16" w:rsidRPr="005C14BE" w14:paraId="6DD6D178" w14:textId="77777777" w:rsidTr="00B914EC">
        <w:trPr>
          <w:ins w:id="3987" w:author="Arjan" w:date="2014-01-21T22:33:00Z"/>
        </w:trPr>
        <w:tc>
          <w:tcPr>
            <w:tcW w:w="3780" w:type="dxa"/>
            <w:tcBorders>
              <w:top w:val="nil"/>
              <w:left w:val="nil"/>
              <w:bottom w:val="nil"/>
              <w:right w:val="nil"/>
            </w:tcBorders>
          </w:tcPr>
          <w:p w14:paraId="7B5ABF79" w14:textId="77777777" w:rsidR="00E45C16" w:rsidRPr="008F7B24" w:rsidRDefault="00E45C16" w:rsidP="00B914EC">
            <w:pPr>
              <w:autoSpaceDE w:val="0"/>
              <w:autoSpaceDN w:val="0"/>
              <w:adjustRightInd w:val="0"/>
              <w:spacing w:after="0" w:line="240" w:lineRule="auto"/>
              <w:rPr>
                <w:ins w:id="3988" w:author="Arjan" w:date="2014-01-21T22:33:00Z"/>
                <w:rFonts w:ascii="Arial" w:eastAsia="Times New Roman" w:hAnsi="Arial" w:cs="Arial"/>
                <w:color w:val="000000"/>
                <w:sz w:val="20"/>
                <w:szCs w:val="20"/>
              </w:rPr>
            </w:pPr>
            <w:ins w:id="3989" w:author="Arjan" w:date="2014-01-21T22:33:00Z">
              <w:r w:rsidRPr="008F7B24">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63707F77" w14:textId="77777777" w:rsidR="00E45C16" w:rsidRPr="00DD0F4F" w:rsidRDefault="005D07DB" w:rsidP="005D07DB">
            <w:pPr>
              <w:autoSpaceDE w:val="0"/>
              <w:autoSpaceDN w:val="0"/>
              <w:adjustRightInd w:val="0"/>
              <w:spacing w:after="0" w:line="240" w:lineRule="auto"/>
              <w:rPr>
                <w:ins w:id="3990" w:author="Arjan" w:date="2014-01-21T22:33:00Z"/>
                <w:rFonts w:ascii="Arial" w:eastAsia="Times New Roman" w:hAnsi="Arial" w:cs="Arial"/>
                <w:color w:val="000000"/>
                <w:sz w:val="20"/>
                <w:szCs w:val="20"/>
                <w:lang w:val="nl-NL"/>
              </w:rPr>
            </w:pPr>
            <w:ins w:id="3991" w:author="Arjan" w:date="2014-01-21T22:40:00Z">
              <w:r w:rsidRPr="00DD0F4F">
                <w:rPr>
                  <w:rFonts w:ascii="Arial" w:eastAsia="Times New Roman" w:hAnsi="Arial" w:cs="Arial"/>
                  <w:color w:val="000000"/>
                  <w:sz w:val="20"/>
                  <w:szCs w:val="20"/>
                  <w:lang w:val="nl-NL"/>
                </w:rPr>
                <w:t>Omschrijving van de van  toepassing zijnde v</w:t>
              </w:r>
            </w:ins>
            <w:ins w:id="3992" w:author="Arjan" w:date="2014-01-21T22:39:00Z">
              <w:r w:rsidRPr="00DD0F4F">
                <w:rPr>
                  <w:rFonts w:ascii="Arial" w:eastAsia="Times New Roman" w:hAnsi="Arial" w:cs="Arial"/>
                  <w:color w:val="000000"/>
                  <w:sz w:val="20"/>
                  <w:szCs w:val="20"/>
                  <w:lang w:val="nl-NL"/>
                </w:rPr>
                <w:t>oorwaarden aan het gebruik anders dan raadpleging</w:t>
              </w:r>
            </w:ins>
          </w:p>
        </w:tc>
      </w:tr>
      <w:tr w:rsidR="00E45C16" w:rsidRPr="005C14BE" w14:paraId="31F6A412" w14:textId="77777777" w:rsidTr="00B914EC">
        <w:trPr>
          <w:trHeight w:val="230"/>
          <w:ins w:id="3993" w:author="Arjan" w:date="2014-01-21T22:33:00Z"/>
        </w:trPr>
        <w:tc>
          <w:tcPr>
            <w:tcW w:w="3780" w:type="dxa"/>
            <w:tcBorders>
              <w:top w:val="nil"/>
              <w:left w:val="nil"/>
              <w:bottom w:val="nil"/>
              <w:right w:val="nil"/>
            </w:tcBorders>
          </w:tcPr>
          <w:p w14:paraId="652ECF3E" w14:textId="77777777" w:rsidR="00E45C16" w:rsidRPr="00DD0F4F" w:rsidRDefault="00E45C16" w:rsidP="00B914EC">
            <w:pPr>
              <w:autoSpaceDE w:val="0"/>
              <w:autoSpaceDN w:val="0"/>
              <w:adjustRightInd w:val="0"/>
              <w:spacing w:after="0" w:line="240" w:lineRule="auto"/>
              <w:rPr>
                <w:ins w:id="3994" w:author="Arjan" w:date="2014-01-21T22:3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4FD17808" w14:textId="77777777" w:rsidR="00E45C16" w:rsidRPr="00DD0F4F" w:rsidRDefault="00E45C16" w:rsidP="00B914EC">
            <w:pPr>
              <w:autoSpaceDE w:val="0"/>
              <w:autoSpaceDN w:val="0"/>
              <w:adjustRightInd w:val="0"/>
              <w:spacing w:after="0" w:line="240" w:lineRule="auto"/>
              <w:rPr>
                <w:ins w:id="3995" w:author="Arjan" w:date="2014-01-21T22:33:00Z"/>
                <w:rFonts w:ascii="Arial" w:eastAsia="Times New Roman" w:hAnsi="Arial" w:cs="Arial"/>
                <w:color w:val="000000"/>
                <w:sz w:val="20"/>
                <w:szCs w:val="20"/>
                <w:lang w:val="nl-NL"/>
              </w:rPr>
            </w:pPr>
          </w:p>
        </w:tc>
      </w:tr>
      <w:tr w:rsidR="00E45C16" w:rsidRPr="005C14BE" w14:paraId="2071D982" w14:textId="77777777" w:rsidTr="00B914EC">
        <w:trPr>
          <w:trHeight w:val="230"/>
          <w:ins w:id="3996" w:author="Arjan" w:date="2014-01-21T22:33:00Z"/>
        </w:trPr>
        <w:tc>
          <w:tcPr>
            <w:tcW w:w="3780" w:type="dxa"/>
            <w:tcBorders>
              <w:top w:val="nil"/>
              <w:left w:val="nil"/>
              <w:bottom w:val="nil"/>
              <w:right w:val="nil"/>
            </w:tcBorders>
          </w:tcPr>
          <w:p w14:paraId="5E012639" w14:textId="77777777" w:rsidR="00E45C16" w:rsidRPr="008F7B24" w:rsidRDefault="00E45C16" w:rsidP="00B914EC">
            <w:pPr>
              <w:autoSpaceDE w:val="0"/>
              <w:autoSpaceDN w:val="0"/>
              <w:adjustRightInd w:val="0"/>
              <w:spacing w:after="0" w:line="240" w:lineRule="auto"/>
              <w:rPr>
                <w:ins w:id="3997" w:author="Arjan" w:date="2014-01-21T22:33:00Z"/>
                <w:rFonts w:ascii="Arial" w:eastAsia="Times New Roman" w:hAnsi="Arial" w:cs="Arial"/>
                <w:color w:val="000000"/>
                <w:sz w:val="20"/>
                <w:szCs w:val="20"/>
              </w:rPr>
            </w:pPr>
            <w:ins w:id="3998" w:author="Arjan" w:date="2014-01-21T22:33:00Z">
              <w:r w:rsidRPr="008F7B24">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6D2430D2" w14:textId="77777777" w:rsidR="00E45C16" w:rsidRPr="00DD0F4F" w:rsidRDefault="005D07DB" w:rsidP="00B914EC">
            <w:pPr>
              <w:autoSpaceDE w:val="0"/>
              <w:autoSpaceDN w:val="0"/>
              <w:adjustRightInd w:val="0"/>
              <w:spacing w:after="0" w:line="240" w:lineRule="auto"/>
              <w:rPr>
                <w:ins w:id="3999" w:author="Arjan" w:date="2014-01-21T22:33:00Z"/>
                <w:rFonts w:ascii="Arial" w:eastAsia="Times New Roman" w:hAnsi="Arial" w:cs="Arial"/>
                <w:color w:val="000000"/>
                <w:sz w:val="20"/>
                <w:szCs w:val="20"/>
                <w:lang w:val="nl-NL"/>
              </w:rPr>
            </w:pPr>
            <w:ins w:id="4000" w:author="Arjan" w:date="2014-01-21T22:41:00Z">
              <w:r w:rsidRPr="00DD0F4F">
                <w:rPr>
                  <w:rFonts w:ascii="Arial" w:eastAsia="Times New Roman" w:hAnsi="Arial" w:cs="Arial"/>
                  <w:color w:val="000000"/>
                  <w:sz w:val="20"/>
                  <w:szCs w:val="20"/>
                  <w:lang w:val="nl-NL"/>
                </w:rPr>
                <w:t xml:space="preserve">KING o.b.v. </w:t>
              </w:r>
            </w:ins>
            <w:ins w:id="4001" w:author="Arjan" w:date="2014-01-21T22:36:00Z">
              <w:r w:rsidRPr="00DD0F4F">
                <w:rPr>
                  <w:rFonts w:ascii="Arial" w:eastAsia="Times New Roman" w:hAnsi="Arial" w:cs="Arial"/>
                  <w:color w:val="000000"/>
                  <w:sz w:val="20"/>
                  <w:szCs w:val="20"/>
                  <w:lang w:val="nl-NL"/>
                </w:rPr>
                <w:t>Richtlijn Metagegevens Overheidsinformatie</w:t>
              </w:r>
            </w:ins>
          </w:p>
        </w:tc>
      </w:tr>
      <w:tr w:rsidR="00E45C16" w:rsidRPr="005C14BE" w14:paraId="588AF766" w14:textId="77777777" w:rsidTr="00B914EC">
        <w:trPr>
          <w:ins w:id="4002" w:author="Arjan" w:date="2014-01-21T22:33:00Z"/>
        </w:trPr>
        <w:tc>
          <w:tcPr>
            <w:tcW w:w="3780" w:type="dxa"/>
            <w:tcBorders>
              <w:top w:val="nil"/>
              <w:left w:val="nil"/>
              <w:bottom w:val="nil"/>
              <w:right w:val="nil"/>
            </w:tcBorders>
          </w:tcPr>
          <w:p w14:paraId="4AB21563" w14:textId="77777777" w:rsidR="00E45C16" w:rsidRPr="00DD0F4F" w:rsidRDefault="00E45C16" w:rsidP="00B914EC">
            <w:pPr>
              <w:autoSpaceDE w:val="0"/>
              <w:autoSpaceDN w:val="0"/>
              <w:adjustRightInd w:val="0"/>
              <w:spacing w:after="0" w:line="240" w:lineRule="auto"/>
              <w:rPr>
                <w:ins w:id="4003" w:author="Arjan" w:date="2014-01-21T22:3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2CEB438B" w14:textId="77777777" w:rsidR="00E45C16" w:rsidRPr="00DD0F4F" w:rsidRDefault="00E45C16" w:rsidP="00B914EC">
            <w:pPr>
              <w:autoSpaceDE w:val="0"/>
              <w:autoSpaceDN w:val="0"/>
              <w:adjustRightInd w:val="0"/>
              <w:spacing w:after="0" w:line="240" w:lineRule="auto"/>
              <w:rPr>
                <w:ins w:id="4004" w:author="Arjan" w:date="2014-01-21T22:33:00Z"/>
                <w:rFonts w:ascii="Arial" w:eastAsia="Times New Roman" w:hAnsi="Arial" w:cs="Arial"/>
                <w:color w:val="000000"/>
                <w:sz w:val="20"/>
                <w:szCs w:val="20"/>
                <w:lang w:val="nl-NL"/>
              </w:rPr>
            </w:pPr>
          </w:p>
        </w:tc>
      </w:tr>
      <w:tr w:rsidR="00E45C16" w:rsidRPr="008F7B24" w14:paraId="357F4091" w14:textId="77777777" w:rsidTr="00B914EC">
        <w:trPr>
          <w:ins w:id="4005" w:author="Arjan" w:date="2014-01-21T22:33:00Z"/>
        </w:trPr>
        <w:tc>
          <w:tcPr>
            <w:tcW w:w="3780" w:type="dxa"/>
            <w:tcBorders>
              <w:top w:val="nil"/>
              <w:left w:val="nil"/>
              <w:bottom w:val="nil"/>
              <w:right w:val="nil"/>
            </w:tcBorders>
          </w:tcPr>
          <w:p w14:paraId="6641DDF7" w14:textId="77777777" w:rsidR="00E45C16" w:rsidRPr="008F7B24" w:rsidRDefault="00E45C16" w:rsidP="00B914EC">
            <w:pPr>
              <w:autoSpaceDE w:val="0"/>
              <w:autoSpaceDN w:val="0"/>
              <w:adjustRightInd w:val="0"/>
              <w:spacing w:after="0" w:line="240" w:lineRule="auto"/>
              <w:rPr>
                <w:ins w:id="4006" w:author="Arjan" w:date="2014-01-21T22:33:00Z"/>
                <w:rFonts w:ascii="Arial" w:eastAsia="Times New Roman" w:hAnsi="Arial" w:cs="Arial"/>
                <w:color w:val="000000"/>
                <w:sz w:val="20"/>
                <w:szCs w:val="20"/>
              </w:rPr>
            </w:pPr>
            <w:ins w:id="4007" w:author="Arjan" w:date="2014-01-21T22:33:00Z">
              <w:r w:rsidRPr="008F7B24">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07ED4BBD" w14:textId="77777777" w:rsidR="00E45C16" w:rsidRPr="008F7B24" w:rsidRDefault="005D07DB" w:rsidP="00B914EC">
            <w:pPr>
              <w:autoSpaceDE w:val="0"/>
              <w:autoSpaceDN w:val="0"/>
              <w:adjustRightInd w:val="0"/>
              <w:spacing w:after="0" w:line="240" w:lineRule="auto"/>
              <w:rPr>
                <w:ins w:id="4008" w:author="Arjan" w:date="2014-01-21T22:33:00Z"/>
                <w:rFonts w:ascii="Arial" w:eastAsia="Times New Roman" w:hAnsi="Arial" w:cs="Arial"/>
                <w:color w:val="000000"/>
                <w:sz w:val="20"/>
                <w:szCs w:val="20"/>
              </w:rPr>
            </w:pPr>
            <w:ins w:id="4009" w:author="Arjan" w:date="2014-01-21T22:41:00Z">
              <w:r>
                <w:rPr>
                  <w:rFonts w:ascii="Arial" w:eastAsia="Times New Roman" w:hAnsi="Arial" w:cs="Arial"/>
                  <w:color w:val="000000"/>
                  <w:sz w:val="20"/>
                  <w:szCs w:val="20"/>
                </w:rPr>
                <w:t>15-12-2013</w:t>
              </w:r>
            </w:ins>
          </w:p>
        </w:tc>
      </w:tr>
      <w:tr w:rsidR="00E45C16" w:rsidRPr="008F7B24" w14:paraId="2656D0EB" w14:textId="77777777" w:rsidTr="00B914EC">
        <w:trPr>
          <w:ins w:id="4010" w:author="Arjan" w:date="2014-01-21T22:33:00Z"/>
        </w:trPr>
        <w:tc>
          <w:tcPr>
            <w:tcW w:w="3780" w:type="dxa"/>
            <w:tcBorders>
              <w:top w:val="nil"/>
              <w:left w:val="nil"/>
              <w:bottom w:val="nil"/>
              <w:right w:val="nil"/>
            </w:tcBorders>
          </w:tcPr>
          <w:p w14:paraId="6DDCC946" w14:textId="77777777" w:rsidR="00E45C16" w:rsidRPr="008F7B24" w:rsidRDefault="00E45C16" w:rsidP="00B914EC">
            <w:pPr>
              <w:autoSpaceDE w:val="0"/>
              <w:autoSpaceDN w:val="0"/>
              <w:adjustRightInd w:val="0"/>
              <w:spacing w:after="0" w:line="240" w:lineRule="auto"/>
              <w:rPr>
                <w:ins w:id="4011"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14:paraId="4A227106" w14:textId="77777777" w:rsidR="00E45C16" w:rsidRPr="008F7B24" w:rsidRDefault="00E45C16" w:rsidP="00B914EC">
            <w:pPr>
              <w:autoSpaceDE w:val="0"/>
              <w:autoSpaceDN w:val="0"/>
              <w:adjustRightInd w:val="0"/>
              <w:spacing w:after="0" w:line="240" w:lineRule="auto"/>
              <w:rPr>
                <w:ins w:id="4012" w:author="Arjan" w:date="2014-01-21T22:33:00Z"/>
                <w:rFonts w:ascii="Arial" w:eastAsia="Times New Roman" w:hAnsi="Arial" w:cs="Arial"/>
                <w:color w:val="000000"/>
                <w:sz w:val="20"/>
                <w:szCs w:val="20"/>
              </w:rPr>
            </w:pPr>
          </w:p>
        </w:tc>
      </w:tr>
      <w:tr w:rsidR="00E45C16" w:rsidRPr="008F7B24" w14:paraId="48AA6F51" w14:textId="77777777" w:rsidTr="00B914EC">
        <w:trPr>
          <w:ins w:id="4013" w:author="Arjan" w:date="2014-01-21T22:33:00Z"/>
        </w:trPr>
        <w:tc>
          <w:tcPr>
            <w:tcW w:w="3780" w:type="dxa"/>
            <w:tcBorders>
              <w:top w:val="nil"/>
              <w:left w:val="nil"/>
              <w:bottom w:val="nil"/>
              <w:right w:val="nil"/>
            </w:tcBorders>
          </w:tcPr>
          <w:p w14:paraId="6B9983C3" w14:textId="77777777" w:rsidR="00E45C16" w:rsidRPr="008F7B24" w:rsidRDefault="00E45C16" w:rsidP="00B914EC">
            <w:pPr>
              <w:autoSpaceDE w:val="0"/>
              <w:autoSpaceDN w:val="0"/>
              <w:adjustRightInd w:val="0"/>
              <w:spacing w:after="0" w:line="240" w:lineRule="auto"/>
              <w:rPr>
                <w:ins w:id="4014" w:author="Arjan" w:date="2014-01-21T22:33:00Z"/>
                <w:rFonts w:ascii="Arial" w:eastAsia="Times New Roman" w:hAnsi="Arial" w:cs="Arial"/>
                <w:color w:val="000000"/>
                <w:sz w:val="20"/>
                <w:szCs w:val="20"/>
              </w:rPr>
            </w:pPr>
            <w:ins w:id="4015" w:author="Arjan" w:date="2014-01-21T22:33:00Z">
              <w:r w:rsidRPr="008F7B24">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7B60B91C" w14:textId="77777777" w:rsidR="00E45C16" w:rsidRPr="008F7B24" w:rsidRDefault="00E45C16" w:rsidP="00B914EC">
            <w:pPr>
              <w:autoSpaceDE w:val="0"/>
              <w:autoSpaceDN w:val="0"/>
              <w:adjustRightInd w:val="0"/>
              <w:spacing w:after="0" w:line="240" w:lineRule="auto"/>
              <w:rPr>
                <w:ins w:id="4016" w:author="Arjan" w:date="2014-01-21T22:33:00Z"/>
                <w:rFonts w:ascii="Arial" w:eastAsia="Times New Roman" w:hAnsi="Arial" w:cs="Arial"/>
                <w:color w:val="000000"/>
                <w:sz w:val="20"/>
                <w:szCs w:val="20"/>
              </w:rPr>
            </w:pPr>
          </w:p>
        </w:tc>
      </w:tr>
      <w:tr w:rsidR="00E45C16" w:rsidRPr="008F7B24" w14:paraId="6243DFDB" w14:textId="77777777" w:rsidTr="00B914EC">
        <w:trPr>
          <w:ins w:id="4017" w:author="Arjan" w:date="2014-01-21T22:33:00Z"/>
        </w:trPr>
        <w:tc>
          <w:tcPr>
            <w:tcW w:w="3780" w:type="dxa"/>
            <w:tcBorders>
              <w:top w:val="nil"/>
              <w:left w:val="nil"/>
              <w:bottom w:val="nil"/>
              <w:right w:val="nil"/>
            </w:tcBorders>
          </w:tcPr>
          <w:p w14:paraId="4D7D51EA" w14:textId="77777777" w:rsidR="00E45C16" w:rsidRPr="008F7B24" w:rsidRDefault="00E45C16" w:rsidP="00B914EC">
            <w:pPr>
              <w:autoSpaceDE w:val="0"/>
              <w:autoSpaceDN w:val="0"/>
              <w:adjustRightInd w:val="0"/>
              <w:spacing w:after="0" w:line="240" w:lineRule="auto"/>
              <w:rPr>
                <w:ins w:id="4018"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14:paraId="5BBC4F87" w14:textId="77777777" w:rsidR="00E45C16" w:rsidRPr="008F7B24" w:rsidRDefault="00E45C16" w:rsidP="00B914EC">
            <w:pPr>
              <w:autoSpaceDE w:val="0"/>
              <w:autoSpaceDN w:val="0"/>
              <w:adjustRightInd w:val="0"/>
              <w:spacing w:after="0" w:line="240" w:lineRule="auto"/>
              <w:rPr>
                <w:ins w:id="4019" w:author="Arjan" w:date="2014-01-21T22:33:00Z"/>
                <w:rFonts w:ascii="Arial" w:eastAsia="Times New Roman" w:hAnsi="Arial" w:cs="Arial"/>
                <w:color w:val="000000"/>
                <w:sz w:val="20"/>
                <w:szCs w:val="20"/>
              </w:rPr>
            </w:pPr>
          </w:p>
        </w:tc>
      </w:tr>
      <w:tr w:rsidR="00E45C16" w:rsidRPr="008F7B24" w14:paraId="2C52F3E7" w14:textId="77777777" w:rsidTr="00B914EC">
        <w:trPr>
          <w:ins w:id="4020" w:author="Arjan" w:date="2014-01-21T22:33:00Z"/>
        </w:trPr>
        <w:tc>
          <w:tcPr>
            <w:tcW w:w="3780" w:type="dxa"/>
            <w:tcBorders>
              <w:top w:val="nil"/>
              <w:left w:val="nil"/>
              <w:bottom w:val="nil"/>
              <w:right w:val="nil"/>
            </w:tcBorders>
          </w:tcPr>
          <w:p w14:paraId="60EFD163" w14:textId="77777777" w:rsidR="00E45C16" w:rsidRPr="008F7B24" w:rsidRDefault="00E45C16" w:rsidP="00B914EC">
            <w:pPr>
              <w:autoSpaceDE w:val="0"/>
              <w:autoSpaceDN w:val="0"/>
              <w:adjustRightInd w:val="0"/>
              <w:spacing w:after="0" w:line="240" w:lineRule="auto"/>
              <w:rPr>
                <w:ins w:id="4021" w:author="Arjan" w:date="2014-01-21T22:33:00Z"/>
                <w:rFonts w:ascii="Arial" w:eastAsia="Times New Roman" w:hAnsi="Arial" w:cs="Arial"/>
                <w:color w:val="000000"/>
                <w:sz w:val="20"/>
                <w:szCs w:val="20"/>
              </w:rPr>
            </w:pPr>
            <w:ins w:id="4022" w:author="Arjan" w:date="2014-01-21T22:33:00Z">
              <w:r w:rsidRPr="008F7B24">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6B40B454" w14:textId="7B03DE1C" w:rsidR="00E45C16" w:rsidRPr="008F7B24" w:rsidRDefault="009B7235" w:rsidP="00B914EC">
            <w:pPr>
              <w:autoSpaceDE w:val="0"/>
              <w:autoSpaceDN w:val="0"/>
              <w:adjustRightInd w:val="0"/>
              <w:spacing w:after="0" w:line="240" w:lineRule="auto"/>
              <w:rPr>
                <w:ins w:id="4023" w:author="Arjan" w:date="2014-01-21T22:33:00Z"/>
                <w:rFonts w:ascii="Arial" w:eastAsia="Times New Roman" w:hAnsi="Arial" w:cs="Arial"/>
                <w:color w:val="000000"/>
                <w:sz w:val="20"/>
                <w:szCs w:val="20"/>
              </w:rPr>
            </w:pPr>
            <w:ins w:id="4024" w:author="Arjan" w:date="2014-01-21T22:48:00Z">
              <w:r>
                <w:rPr>
                  <w:rFonts w:ascii="Arial" w:hAnsi="Arial" w:cs="Arial"/>
                  <w:sz w:val="20"/>
                  <w:szCs w:val="20"/>
                  <w:lang w:val="en-AU"/>
                </w:rPr>
                <w:t>AN</w:t>
              </w:r>
            </w:ins>
          </w:p>
        </w:tc>
      </w:tr>
      <w:tr w:rsidR="00E45C16" w:rsidRPr="008F7B24" w14:paraId="21335EBF" w14:textId="77777777" w:rsidTr="00B914EC">
        <w:trPr>
          <w:trHeight w:val="230"/>
          <w:ins w:id="4025" w:author="Arjan" w:date="2014-01-21T22:33:00Z"/>
        </w:trPr>
        <w:tc>
          <w:tcPr>
            <w:tcW w:w="3780" w:type="dxa"/>
            <w:tcBorders>
              <w:top w:val="nil"/>
              <w:left w:val="nil"/>
              <w:bottom w:val="nil"/>
              <w:right w:val="nil"/>
            </w:tcBorders>
          </w:tcPr>
          <w:p w14:paraId="0563A24A" w14:textId="77777777" w:rsidR="00E45C16" w:rsidRPr="008F7B24" w:rsidRDefault="00E45C16" w:rsidP="00B914EC">
            <w:pPr>
              <w:autoSpaceDE w:val="0"/>
              <w:autoSpaceDN w:val="0"/>
              <w:adjustRightInd w:val="0"/>
              <w:spacing w:after="0" w:line="240" w:lineRule="auto"/>
              <w:rPr>
                <w:ins w:id="4026"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14:paraId="5A559B4A" w14:textId="77777777" w:rsidR="00E45C16" w:rsidRPr="008F7B24" w:rsidRDefault="00E45C16" w:rsidP="00B914EC">
            <w:pPr>
              <w:autoSpaceDE w:val="0"/>
              <w:autoSpaceDN w:val="0"/>
              <w:adjustRightInd w:val="0"/>
              <w:spacing w:after="0" w:line="240" w:lineRule="auto"/>
              <w:rPr>
                <w:ins w:id="4027" w:author="Arjan" w:date="2014-01-21T22:33:00Z"/>
                <w:rFonts w:ascii="Arial" w:eastAsia="Times New Roman" w:hAnsi="Arial" w:cs="Arial"/>
                <w:color w:val="000000"/>
                <w:sz w:val="20"/>
                <w:szCs w:val="20"/>
              </w:rPr>
            </w:pPr>
          </w:p>
        </w:tc>
      </w:tr>
      <w:tr w:rsidR="00E45C16" w:rsidRPr="005C14BE" w14:paraId="1AB8028B" w14:textId="77777777" w:rsidTr="00B914EC">
        <w:trPr>
          <w:trHeight w:val="230"/>
          <w:ins w:id="4028" w:author="Arjan" w:date="2014-01-21T22:33:00Z"/>
        </w:trPr>
        <w:tc>
          <w:tcPr>
            <w:tcW w:w="3780" w:type="dxa"/>
            <w:tcBorders>
              <w:top w:val="nil"/>
              <w:left w:val="nil"/>
              <w:bottom w:val="nil"/>
              <w:right w:val="nil"/>
            </w:tcBorders>
          </w:tcPr>
          <w:p w14:paraId="4AC67856" w14:textId="77777777" w:rsidR="00E45C16" w:rsidRPr="008F7B24" w:rsidRDefault="00E45C16" w:rsidP="00B914EC">
            <w:pPr>
              <w:autoSpaceDE w:val="0"/>
              <w:autoSpaceDN w:val="0"/>
              <w:adjustRightInd w:val="0"/>
              <w:spacing w:after="0" w:line="240" w:lineRule="auto"/>
              <w:rPr>
                <w:ins w:id="4029" w:author="Arjan" w:date="2014-01-21T22:33:00Z"/>
                <w:rFonts w:ascii="Arial" w:eastAsia="Times New Roman" w:hAnsi="Arial" w:cs="Arial"/>
                <w:color w:val="000000"/>
                <w:sz w:val="20"/>
                <w:szCs w:val="20"/>
              </w:rPr>
            </w:pPr>
            <w:ins w:id="4030" w:author="Arjan" w:date="2014-01-21T22:33:00Z">
              <w:r w:rsidRPr="008F7B24">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02635D7E" w14:textId="77777777" w:rsidR="009060D1" w:rsidRPr="009060D1" w:rsidRDefault="009060D1" w:rsidP="009060D1">
            <w:pPr>
              <w:autoSpaceDE w:val="0"/>
              <w:autoSpaceDN w:val="0"/>
              <w:adjustRightInd w:val="0"/>
              <w:spacing w:after="0" w:line="240" w:lineRule="auto"/>
              <w:rPr>
                <w:ins w:id="4031" w:author="Arjan Kloosterboer" w:date="2017-09-22T00:20:00Z"/>
                <w:lang w:val="nl-NL"/>
              </w:rPr>
            </w:pPr>
            <w:ins w:id="4032" w:author="Arjan Kloosterboer" w:date="2017-09-22T00:20:00Z">
              <w:r w:rsidRPr="009060D1">
                <w:rPr>
                  <w:lang w:val="nl-NL"/>
                </w:rPr>
                <w:t>Voorbeelden van waarden:</w:t>
              </w:r>
            </w:ins>
          </w:p>
          <w:p w14:paraId="39066D16" w14:textId="470DDBAA" w:rsidR="009060D1" w:rsidRDefault="009060D1" w:rsidP="009060D1">
            <w:pPr>
              <w:autoSpaceDE w:val="0"/>
              <w:autoSpaceDN w:val="0"/>
              <w:adjustRightInd w:val="0"/>
              <w:spacing w:after="0" w:line="240" w:lineRule="auto"/>
              <w:rPr>
                <w:ins w:id="4033" w:author="Arjan Kloosterboer" w:date="2017-09-22T00:21:00Z"/>
                <w:lang w:val="nl-NL"/>
              </w:rPr>
            </w:pPr>
            <w:ins w:id="4034" w:author="Arjan Kloosterboer" w:date="2017-09-22T00:20:00Z">
              <w:r w:rsidRPr="009060D1">
                <w:rPr>
                  <w:lang w:val="nl-NL"/>
                </w:rPr>
                <w:t>- “hergebruik onder voorwaarden”</w:t>
              </w:r>
            </w:ins>
          </w:p>
          <w:p w14:paraId="79B0EEE2" w14:textId="466CA244" w:rsidR="009060D1" w:rsidRPr="009060D1" w:rsidRDefault="009060D1" w:rsidP="009060D1">
            <w:pPr>
              <w:autoSpaceDE w:val="0"/>
              <w:autoSpaceDN w:val="0"/>
              <w:adjustRightInd w:val="0"/>
              <w:spacing w:after="0" w:line="240" w:lineRule="auto"/>
              <w:rPr>
                <w:ins w:id="4035" w:author="Arjan Kloosterboer" w:date="2017-09-22T00:20:00Z"/>
                <w:lang w:val="nl-NL"/>
              </w:rPr>
            </w:pPr>
            <w:ins w:id="4036" w:author="Arjan Kloosterboer" w:date="2017-09-22T00:21:00Z">
              <w:r w:rsidRPr="009060D1">
                <w:rPr>
                  <w:lang w:val="nl-NL"/>
                </w:rPr>
                <w:t>- “verbod op hergebruik</w:t>
              </w:r>
              <w:r>
                <w:rPr>
                  <w:lang w:val="nl-NL"/>
                </w:rPr>
                <w:t>”</w:t>
              </w:r>
            </w:ins>
          </w:p>
          <w:p w14:paraId="4693B551" w14:textId="77777777" w:rsidR="009060D1" w:rsidRPr="009060D1" w:rsidRDefault="009060D1" w:rsidP="009060D1">
            <w:pPr>
              <w:autoSpaceDE w:val="0"/>
              <w:autoSpaceDN w:val="0"/>
              <w:adjustRightInd w:val="0"/>
              <w:spacing w:after="0" w:line="240" w:lineRule="auto"/>
              <w:rPr>
                <w:ins w:id="4037" w:author="Arjan Kloosterboer" w:date="2017-09-22T00:20:00Z"/>
                <w:lang w:val="nl-NL"/>
              </w:rPr>
            </w:pPr>
            <w:ins w:id="4038" w:author="Arjan Kloosterboer" w:date="2017-09-22T00:20:00Z">
              <w:r w:rsidRPr="009060D1">
                <w:rPr>
                  <w:lang w:val="nl-NL"/>
                </w:rPr>
                <w:t>- “verbod op hergebruik tot 75 jaar na overlijden van de auteur”</w:t>
              </w:r>
            </w:ins>
          </w:p>
          <w:p w14:paraId="3D8B0E7F" w14:textId="34460A37" w:rsidR="009B7235" w:rsidRPr="00DD0F4F" w:rsidRDefault="009060D1" w:rsidP="005D07DB">
            <w:pPr>
              <w:autoSpaceDE w:val="0"/>
              <w:autoSpaceDN w:val="0"/>
              <w:adjustRightInd w:val="0"/>
              <w:spacing w:after="0" w:line="240" w:lineRule="auto"/>
              <w:rPr>
                <w:ins w:id="4039" w:author="Arjan" w:date="2014-01-21T22:33:00Z"/>
                <w:lang w:val="nl-NL"/>
              </w:rPr>
            </w:pPr>
            <w:ins w:id="4040" w:author="Arjan Kloosterboer" w:date="2017-09-22T00:20:00Z">
              <w:r w:rsidRPr="009060D1">
                <w:rPr>
                  <w:lang w:val="nl-NL"/>
                </w:rPr>
                <w:t>- "Beperking voor reproductie in verband met niet-vrijgegeven auteursrechten voor de constructietekening. Rechthebbende: ir. A.L. van der Gouw (architect), per 3 februari 2014 nog in leven."</w:t>
              </w:r>
            </w:ins>
          </w:p>
        </w:tc>
      </w:tr>
      <w:tr w:rsidR="00E45C16" w:rsidRPr="005C14BE" w14:paraId="01969014" w14:textId="77777777" w:rsidTr="00B914EC">
        <w:trPr>
          <w:trHeight w:val="215"/>
          <w:ins w:id="4041" w:author="Arjan" w:date="2014-01-21T22:33:00Z"/>
        </w:trPr>
        <w:tc>
          <w:tcPr>
            <w:tcW w:w="3780" w:type="dxa"/>
            <w:tcBorders>
              <w:top w:val="nil"/>
              <w:left w:val="nil"/>
              <w:bottom w:val="nil"/>
              <w:right w:val="nil"/>
            </w:tcBorders>
          </w:tcPr>
          <w:p w14:paraId="20465142" w14:textId="77777777" w:rsidR="00E45C16" w:rsidRPr="00DD0F4F" w:rsidRDefault="00E45C16" w:rsidP="00B914EC">
            <w:pPr>
              <w:autoSpaceDE w:val="0"/>
              <w:autoSpaceDN w:val="0"/>
              <w:adjustRightInd w:val="0"/>
              <w:spacing w:after="0" w:line="240" w:lineRule="auto"/>
              <w:rPr>
                <w:ins w:id="4042" w:author="Arjan" w:date="2014-01-21T22:3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44A824BF" w14:textId="77777777" w:rsidR="00E45C16" w:rsidRPr="00DD0F4F" w:rsidRDefault="00E45C16" w:rsidP="00B914EC">
            <w:pPr>
              <w:autoSpaceDE w:val="0"/>
              <w:autoSpaceDN w:val="0"/>
              <w:adjustRightInd w:val="0"/>
              <w:spacing w:after="0" w:line="240" w:lineRule="auto"/>
              <w:rPr>
                <w:ins w:id="4043" w:author="Arjan" w:date="2014-01-21T22:33:00Z"/>
                <w:rFonts w:ascii="Arial" w:eastAsia="Times New Roman" w:hAnsi="Arial" w:cs="Arial"/>
                <w:color w:val="000000"/>
                <w:sz w:val="20"/>
                <w:szCs w:val="20"/>
                <w:lang w:val="nl-NL"/>
              </w:rPr>
            </w:pPr>
          </w:p>
        </w:tc>
      </w:tr>
      <w:tr w:rsidR="00E45C16" w:rsidRPr="008F7B24" w14:paraId="189540F1" w14:textId="77777777" w:rsidTr="00B914EC">
        <w:trPr>
          <w:trHeight w:val="215"/>
          <w:ins w:id="4044" w:author="Arjan" w:date="2014-01-21T22:33:00Z"/>
        </w:trPr>
        <w:tc>
          <w:tcPr>
            <w:tcW w:w="3780" w:type="dxa"/>
            <w:tcBorders>
              <w:top w:val="nil"/>
              <w:left w:val="nil"/>
              <w:bottom w:val="nil"/>
              <w:right w:val="nil"/>
            </w:tcBorders>
          </w:tcPr>
          <w:p w14:paraId="0821F6D5" w14:textId="77777777" w:rsidR="00E45C16" w:rsidRPr="008F7B24" w:rsidRDefault="00E45C16" w:rsidP="00B914EC">
            <w:pPr>
              <w:autoSpaceDE w:val="0"/>
              <w:autoSpaceDN w:val="0"/>
              <w:adjustRightInd w:val="0"/>
              <w:spacing w:after="0" w:line="240" w:lineRule="auto"/>
              <w:rPr>
                <w:ins w:id="4045" w:author="Arjan" w:date="2014-01-21T22:33:00Z"/>
                <w:rFonts w:ascii="Arial" w:eastAsia="Times New Roman" w:hAnsi="Arial" w:cs="Arial"/>
                <w:color w:val="000000"/>
                <w:sz w:val="20"/>
                <w:szCs w:val="20"/>
              </w:rPr>
            </w:pPr>
            <w:ins w:id="4046" w:author="Arjan" w:date="2014-01-21T22:33:00Z">
              <w:r w:rsidRPr="008F7B24">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1A06F943" w14:textId="7EE7FA70" w:rsidR="00E45C16" w:rsidRPr="008F7B24" w:rsidRDefault="009060D1" w:rsidP="00B914EC">
            <w:pPr>
              <w:autoSpaceDE w:val="0"/>
              <w:autoSpaceDN w:val="0"/>
              <w:adjustRightInd w:val="0"/>
              <w:spacing w:after="0" w:line="240" w:lineRule="auto"/>
              <w:rPr>
                <w:ins w:id="4047" w:author="Arjan" w:date="2014-01-21T22:33:00Z"/>
                <w:rFonts w:ascii="Arial" w:eastAsia="Times New Roman" w:hAnsi="Arial" w:cs="Arial"/>
                <w:color w:val="000000"/>
                <w:sz w:val="20"/>
                <w:szCs w:val="20"/>
              </w:rPr>
            </w:pPr>
            <w:ins w:id="4048" w:author="Arjan Kloosterboer" w:date="2017-09-22T00:21:00Z">
              <w:r>
                <w:rPr>
                  <w:rFonts w:ascii="Arial" w:eastAsia="Times New Roman" w:hAnsi="Arial" w:cs="Arial"/>
                  <w:color w:val="000000"/>
                  <w:sz w:val="20"/>
                  <w:szCs w:val="20"/>
                </w:rPr>
                <w:t>Zie groep</w:t>
              </w:r>
            </w:ins>
          </w:p>
        </w:tc>
      </w:tr>
      <w:tr w:rsidR="00E45C16" w:rsidRPr="008F7B24" w14:paraId="3CBE8FE7" w14:textId="77777777" w:rsidTr="00B914EC">
        <w:trPr>
          <w:trHeight w:val="230"/>
          <w:ins w:id="4049" w:author="Arjan" w:date="2014-01-21T22:33:00Z"/>
        </w:trPr>
        <w:tc>
          <w:tcPr>
            <w:tcW w:w="3780" w:type="dxa"/>
            <w:tcBorders>
              <w:top w:val="nil"/>
              <w:left w:val="nil"/>
              <w:bottom w:val="nil"/>
              <w:right w:val="nil"/>
            </w:tcBorders>
          </w:tcPr>
          <w:p w14:paraId="30E92539" w14:textId="77777777" w:rsidR="00E45C16" w:rsidRPr="008F7B24" w:rsidRDefault="00E45C16" w:rsidP="00B914EC">
            <w:pPr>
              <w:autoSpaceDE w:val="0"/>
              <w:autoSpaceDN w:val="0"/>
              <w:adjustRightInd w:val="0"/>
              <w:spacing w:after="0" w:line="240" w:lineRule="auto"/>
              <w:rPr>
                <w:ins w:id="4050"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14:paraId="7B45B85C" w14:textId="77777777" w:rsidR="00E45C16" w:rsidRPr="008F7B24" w:rsidRDefault="00E45C16" w:rsidP="00B914EC">
            <w:pPr>
              <w:autoSpaceDE w:val="0"/>
              <w:autoSpaceDN w:val="0"/>
              <w:adjustRightInd w:val="0"/>
              <w:spacing w:after="0" w:line="240" w:lineRule="auto"/>
              <w:rPr>
                <w:ins w:id="4051" w:author="Arjan" w:date="2014-01-21T22:33:00Z"/>
                <w:rFonts w:ascii="Arial" w:eastAsia="Times New Roman" w:hAnsi="Arial" w:cs="Arial"/>
                <w:color w:val="000000"/>
                <w:sz w:val="20"/>
                <w:szCs w:val="20"/>
              </w:rPr>
            </w:pPr>
          </w:p>
        </w:tc>
      </w:tr>
      <w:tr w:rsidR="00E45C16" w:rsidRPr="008F7B24" w14:paraId="0474EA9C" w14:textId="77777777" w:rsidTr="00B914EC">
        <w:trPr>
          <w:trHeight w:val="230"/>
          <w:ins w:id="4052" w:author="Arjan" w:date="2014-01-21T22:33:00Z"/>
        </w:trPr>
        <w:tc>
          <w:tcPr>
            <w:tcW w:w="3780" w:type="dxa"/>
            <w:tcBorders>
              <w:top w:val="nil"/>
              <w:left w:val="nil"/>
              <w:bottom w:val="nil"/>
              <w:right w:val="nil"/>
            </w:tcBorders>
          </w:tcPr>
          <w:p w14:paraId="75A3777E" w14:textId="77777777" w:rsidR="00E45C16" w:rsidRPr="008F7B24" w:rsidRDefault="00E45C16" w:rsidP="00B914EC">
            <w:pPr>
              <w:autoSpaceDE w:val="0"/>
              <w:autoSpaceDN w:val="0"/>
              <w:adjustRightInd w:val="0"/>
              <w:spacing w:after="0" w:line="240" w:lineRule="auto"/>
              <w:rPr>
                <w:ins w:id="4053" w:author="Arjan" w:date="2014-01-21T22:33:00Z"/>
                <w:rFonts w:ascii="Arial" w:eastAsia="Times New Roman" w:hAnsi="Arial" w:cs="Arial"/>
                <w:color w:val="000000"/>
                <w:sz w:val="20"/>
                <w:szCs w:val="20"/>
              </w:rPr>
            </w:pPr>
            <w:ins w:id="4054" w:author="Arjan" w:date="2014-01-21T22:33:00Z">
              <w:r w:rsidRPr="008F7B24">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1B2C102A" w14:textId="2D3A3CA5" w:rsidR="00E45C16" w:rsidRPr="008F7B24" w:rsidRDefault="009060D1" w:rsidP="00B914EC">
            <w:pPr>
              <w:autoSpaceDE w:val="0"/>
              <w:autoSpaceDN w:val="0"/>
              <w:adjustRightInd w:val="0"/>
              <w:spacing w:after="0" w:line="240" w:lineRule="auto"/>
              <w:rPr>
                <w:ins w:id="4055" w:author="Arjan" w:date="2014-01-21T22:33:00Z"/>
                <w:rFonts w:ascii="Arial" w:eastAsia="Times New Roman" w:hAnsi="Arial" w:cs="Arial"/>
                <w:color w:val="000000"/>
                <w:sz w:val="20"/>
                <w:szCs w:val="20"/>
              </w:rPr>
            </w:pPr>
            <w:ins w:id="4056" w:author="Arjan Kloosterboer" w:date="2017-09-22T00:23:00Z">
              <w:r>
                <w:rPr>
                  <w:rFonts w:ascii="Arial" w:eastAsia="Times New Roman" w:hAnsi="Arial" w:cs="Arial"/>
                  <w:color w:val="000000"/>
                  <w:sz w:val="20"/>
                  <w:szCs w:val="20"/>
                </w:rPr>
                <w:t>Zie groep</w:t>
              </w:r>
            </w:ins>
          </w:p>
        </w:tc>
      </w:tr>
      <w:tr w:rsidR="00E45C16" w:rsidRPr="008F7B24" w14:paraId="2DD0B0B4" w14:textId="77777777" w:rsidTr="00B914EC">
        <w:trPr>
          <w:trHeight w:val="230"/>
          <w:ins w:id="4057" w:author="Arjan" w:date="2014-01-21T22:33:00Z"/>
        </w:trPr>
        <w:tc>
          <w:tcPr>
            <w:tcW w:w="3780" w:type="dxa"/>
            <w:tcBorders>
              <w:top w:val="nil"/>
              <w:left w:val="nil"/>
              <w:bottom w:val="nil"/>
              <w:right w:val="nil"/>
            </w:tcBorders>
          </w:tcPr>
          <w:p w14:paraId="145923DD" w14:textId="77777777" w:rsidR="00E45C16" w:rsidRPr="008F7B24" w:rsidRDefault="00E45C16" w:rsidP="00B914EC">
            <w:pPr>
              <w:autoSpaceDE w:val="0"/>
              <w:autoSpaceDN w:val="0"/>
              <w:adjustRightInd w:val="0"/>
              <w:spacing w:after="0" w:line="240" w:lineRule="auto"/>
              <w:rPr>
                <w:ins w:id="4058"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14:paraId="3AC189CF" w14:textId="77777777" w:rsidR="00E45C16" w:rsidRPr="008F7B24" w:rsidRDefault="00E45C16" w:rsidP="00B914EC">
            <w:pPr>
              <w:autoSpaceDE w:val="0"/>
              <w:autoSpaceDN w:val="0"/>
              <w:adjustRightInd w:val="0"/>
              <w:spacing w:after="0" w:line="240" w:lineRule="auto"/>
              <w:rPr>
                <w:ins w:id="4059" w:author="Arjan" w:date="2014-01-21T22:33:00Z"/>
                <w:rFonts w:ascii="Arial" w:eastAsia="Times New Roman" w:hAnsi="Arial" w:cs="Arial"/>
                <w:color w:val="000000"/>
                <w:sz w:val="20"/>
                <w:szCs w:val="20"/>
              </w:rPr>
            </w:pPr>
          </w:p>
        </w:tc>
      </w:tr>
      <w:tr w:rsidR="00E45C16" w:rsidRPr="008F7B24" w14:paraId="15073211" w14:textId="77777777" w:rsidTr="00B914EC">
        <w:trPr>
          <w:trHeight w:val="230"/>
          <w:ins w:id="4060" w:author="Arjan" w:date="2014-01-21T22:33:00Z"/>
        </w:trPr>
        <w:tc>
          <w:tcPr>
            <w:tcW w:w="3780" w:type="dxa"/>
            <w:tcBorders>
              <w:top w:val="nil"/>
              <w:left w:val="nil"/>
              <w:bottom w:val="nil"/>
              <w:right w:val="nil"/>
            </w:tcBorders>
          </w:tcPr>
          <w:p w14:paraId="3A17AF73" w14:textId="77777777" w:rsidR="00E45C16" w:rsidRPr="008F7B24" w:rsidRDefault="00E45C16" w:rsidP="00B914EC">
            <w:pPr>
              <w:autoSpaceDE w:val="0"/>
              <w:autoSpaceDN w:val="0"/>
              <w:adjustRightInd w:val="0"/>
              <w:spacing w:after="0" w:line="240" w:lineRule="auto"/>
              <w:rPr>
                <w:ins w:id="4061" w:author="Arjan" w:date="2014-01-21T22:33:00Z"/>
                <w:rFonts w:ascii="Arial" w:eastAsia="Times New Roman" w:hAnsi="Arial" w:cs="Arial"/>
                <w:color w:val="000000"/>
                <w:sz w:val="20"/>
                <w:szCs w:val="20"/>
              </w:rPr>
            </w:pPr>
            <w:ins w:id="4062" w:author="Arjan" w:date="2014-01-21T22:33:00Z">
              <w:r w:rsidRPr="008F7B24">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39B2A240" w14:textId="77777777" w:rsidR="00E45C16" w:rsidRPr="008F7B24" w:rsidRDefault="00E45C16" w:rsidP="00B914EC">
            <w:pPr>
              <w:autoSpaceDE w:val="0"/>
              <w:autoSpaceDN w:val="0"/>
              <w:adjustRightInd w:val="0"/>
              <w:spacing w:after="0" w:line="240" w:lineRule="auto"/>
              <w:rPr>
                <w:ins w:id="4063" w:author="Arjan" w:date="2014-01-21T22:33:00Z"/>
                <w:rFonts w:ascii="Arial" w:eastAsia="Times New Roman" w:hAnsi="Arial" w:cs="Arial"/>
                <w:color w:val="000000"/>
                <w:sz w:val="20"/>
                <w:szCs w:val="20"/>
              </w:rPr>
            </w:pPr>
            <w:ins w:id="4064" w:author="Arjan" w:date="2014-01-21T22:33:00Z">
              <w:r>
                <w:rPr>
                  <w:rFonts w:ascii="Arial" w:eastAsia="Times New Roman" w:hAnsi="Arial" w:cs="Arial"/>
                  <w:color w:val="000000"/>
                  <w:sz w:val="20"/>
                  <w:szCs w:val="20"/>
                </w:rPr>
                <w:t>Nee</w:t>
              </w:r>
            </w:ins>
          </w:p>
        </w:tc>
      </w:tr>
      <w:tr w:rsidR="00E45C16" w:rsidRPr="008F7B24" w14:paraId="1C600754" w14:textId="77777777" w:rsidTr="00B914EC">
        <w:trPr>
          <w:trHeight w:val="230"/>
          <w:ins w:id="4065" w:author="Arjan" w:date="2014-01-21T22:33:00Z"/>
        </w:trPr>
        <w:tc>
          <w:tcPr>
            <w:tcW w:w="3780" w:type="dxa"/>
            <w:tcBorders>
              <w:top w:val="nil"/>
              <w:left w:val="nil"/>
              <w:bottom w:val="nil"/>
              <w:right w:val="nil"/>
            </w:tcBorders>
          </w:tcPr>
          <w:p w14:paraId="50186E39" w14:textId="77777777" w:rsidR="00E45C16" w:rsidRPr="008F7B24" w:rsidRDefault="00E45C16" w:rsidP="00B914EC">
            <w:pPr>
              <w:autoSpaceDE w:val="0"/>
              <w:autoSpaceDN w:val="0"/>
              <w:adjustRightInd w:val="0"/>
              <w:spacing w:after="0" w:line="240" w:lineRule="auto"/>
              <w:rPr>
                <w:ins w:id="4066"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14:paraId="54495573" w14:textId="77777777" w:rsidR="00E45C16" w:rsidRPr="008F7B24" w:rsidRDefault="00E45C16" w:rsidP="00B914EC">
            <w:pPr>
              <w:autoSpaceDE w:val="0"/>
              <w:autoSpaceDN w:val="0"/>
              <w:adjustRightInd w:val="0"/>
              <w:spacing w:after="0" w:line="240" w:lineRule="auto"/>
              <w:rPr>
                <w:ins w:id="4067" w:author="Arjan" w:date="2014-01-21T22:33:00Z"/>
                <w:rFonts w:ascii="Arial" w:eastAsia="Times New Roman" w:hAnsi="Arial" w:cs="Arial"/>
                <w:color w:val="000000"/>
                <w:sz w:val="20"/>
                <w:szCs w:val="20"/>
              </w:rPr>
            </w:pPr>
          </w:p>
        </w:tc>
      </w:tr>
      <w:tr w:rsidR="00E45C16" w:rsidRPr="008F7B24" w14:paraId="686C59E7" w14:textId="77777777" w:rsidTr="00B914EC">
        <w:trPr>
          <w:trHeight w:val="230"/>
          <w:ins w:id="4068" w:author="Arjan" w:date="2014-01-21T22:33:00Z"/>
        </w:trPr>
        <w:tc>
          <w:tcPr>
            <w:tcW w:w="3780" w:type="dxa"/>
            <w:tcBorders>
              <w:top w:val="nil"/>
              <w:left w:val="nil"/>
              <w:bottom w:val="nil"/>
              <w:right w:val="nil"/>
            </w:tcBorders>
          </w:tcPr>
          <w:p w14:paraId="2B05E03B" w14:textId="77777777" w:rsidR="00E45C16" w:rsidRPr="008F7B24" w:rsidRDefault="00E45C16" w:rsidP="00B914EC">
            <w:pPr>
              <w:autoSpaceDE w:val="0"/>
              <w:autoSpaceDN w:val="0"/>
              <w:adjustRightInd w:val="0"/>
              <w:spacing w:after="0" w:line="240" w:lineRule="auto"/>
              <w:rPr>
                <w:ins w:id="4069" w:author="Arjan" w:date="2014-01-21T22:33:00Z"/>
                <w:rFonts w:ascii="Arial" w:eastAsia="Times New Roman" w:hAnsi="Arial" w:cs="Arial"/>
                <w:color w:val="000000"/>
                <w:sz w:val="20"/>
                <w:szCs w:val="20"/>
              </w:rPr>
            </w:pPr>
            <w:ins w:id="4070" w:author="Arjan" w:date="2014-01-21T22:33:00Z">
              <w:r w:rsidRPr="008F7B24">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1B78128D" w14:textId="77777777" w:rsidR="00E45C16" w:rsidRPr="008F7B24" w:rsidRDefault="00E45C16" w:rsidP="00B914EC">
            <w:pPr>
              <w:autoSpaceDE w:val="0"/>
              <w:autoSpaceDN w:val="0"/>
              <w:adjustRightInd w:val="0"/>
              <w:spacing w:after="0" w:line="240" w:lineRule="auto"/>
              <w:rPr>
                <w:ins w:id="4071" w:author="Arjan" w:date="2014-01-21T22:33:00Z"/>
                <w:rFonts w:ascii="Arial" w:eastAsia="Times New Roman" w:hAnsi="Arial" w:cs="Arial"/>
                <w:color w:val="000000"/>
                <w:sz w:val="20"/>
                <w:szCs w:val="20"/>
              </w:rPr>
            </w:pPr>
            <w:ins w:id="4072" w:author="Arjan" w:date="2014-01-21T22:33:00Z">
              <w:r w:rsidRPr="008F7B24">
                <w:rPr>
                  <w:rFonts w:ascii="Arial" w:eastAsia="Times New Roman" w:hAnsi="Arial" w:cs="Arial"/>
                  <w:color w:val="000000"/>
                  <w:sz w:val="20"/>
                  <w:szCs w:val="20"/>
                </w:rPr>
                <w:t>Nee</w:t>
              </w:r>
            </w:ins>
          </w:p>
        </w:tc>
      </w:tr>
      <w:tr w:rsidR="00E45C16" w:rsidRPr="008F7B24" w14:paraId="28BBE01F" w14:textId="77777777" w:rsidTr="00B914EC">
        <w:trPr>
          <w:trHeight w:val="230"/>
          <w:ins w:id="4073" w:author="Arjan" w:date="2014-01-21T22:33:00Z"/>
        </w:trPr>
        <w:tc>
          <w:tcPr>
            <w:tcW w:w="3780" w:type="dxa"/>
            <w:tcBorders>
              <w:top w:val="nil"/>
              <w:left w:val="nil"/>
              <w:bottom w:val="nil"/>
              <w:right w:val="nil"/>
            </w:tcBorders>
          </w:tcPr>
          <w:p w14:paraId="1FC1D2FA" w14:textId="77777777" w:rsidR="00E45C16" w:rsidRPr="008F7B24" w:rsidRDefault="00E45C16" w:rsidP="00B914EC">
            <w:pPr>
              <w:autoSpaceDE w:val="0"/>
              <w:autoSpaceDN w:val="0"/>
              <w:adjustRightInd w:val="0"/>
              <w:spacing w:after="0" w:line="240" w:lineRule="auto"/>
              <w:rPr>
                <w:ins w:id="4074"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14:paraId="69C7956A" w14:textId="77777777" w:rsidR="00E45C16" w:rsidRPr="008F7B24" w:rsidRDefault="00E45C16" w:rsidP="00B914EC">
            <w:pPr>
              <w:autoSpaceDE w:val="0"/>
              <w:autoSpaceDN w:val="0"/>
              <w:adjustRightInd w:val="0"/>
              <w:spacing w:after="0" w:line="240" w:lineRule="auto"/>
              <w:rPr>
                <w:ins w:id="4075" w:author="Arjan" w:date="2014-01-21T22:33:00Z"/>
                <w:rFonts w:ascii="Arial" w:eastAsia="Times New Roman" w:hAnsi="Arial" w:cs="Arial"/>
                <w:color w:val="000000"/>
                <w:sz w:val="20"/>
                <w:szCs w:val="20"/>
              </w:rPr>
            </w:pPr>
          </w:p>
        </w:tc>
      </w:tr>
      <w:tr w:rsidR="00E45C16" w:rsidRPr="008F7B24" w14:paraId="7D28ADD6" w14:textId="77777777" w:rsidTr="00B914EC">
        <w:trPr>
          <w:trHeight w:val="411"/>
          <w:ins w:id="4076" w:author="Arjan" w:date="2014-01-21T22:33:00Z"/>
        </w:trPr>
        <w:tc>
          <w:tcPr>
            <w:tcW w:w="3780" w:type="dxa"/>
            <w:tcBorders>
              <w:top w:val="nil"/>
              <w:left w:val="nil"/>
              <w:bottom w:val="nil"/>
              <w:right w:val="nil"/>
            </w:tcBorders>
          </w:tcPr>
          <w:p w14:paraId="4A91CC38" w14:textId="77777777" w:rsidR="00E45C16" w:rsidRPr="008F7B24" w:rsidRDefault="00E45C16" w:rsidP="00B914EC">
            <w:pPr>
              <w:autoSpaceDE w:val="0"/>
              <w:autoSpaceDN w:val="0"/>
              <w:adjustRightInd w:val="0"/>
              <w:spacing w:after="0" w:line="240" w:lineRule="auto"/>
              <w:rPr>
                <w:ins w:id="4077" w:author="Arjan" w:date="2014-01-21T22:33:00Z"/>
                <w:rFonts w:ascii="Arial" w:eastAsia="Times New Roman" w:hAnsi="Arial" w:cs="Arial"/>
                <w:color w:val="000000"/>
                <w:sz w:val="20"/>
                <w:szCs w:val="20"/>
              </w:rPr>
            </w:pPr>
            <w:ins w:id="4078" w:author="Arjan" w:date="2014-01-21T22:33:00Z">
              <w:r w:rsidRPr="008F7B24">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56545AB5" w14:textId="77777777" w:rsidR="00E45C16" w:rsidRPr="008F7B24" w:rsidRDefault="00E45C16" w:rsidP="00B914EC">
            <w:pPr>
              <w:autoSpaceDE w:val="0"/>
              <w:autoSpaceDN w:val="0"/>
              <w:adjustRightInd w:val="0"/>
              <w:spacing w:after="0" w:line="240" w:lineRule="auto"/>
              <w:rPr>
                <w:ins w:id="4079" w:author="Arjan" w:date="2014-01-21T22:33:00Z"/>
                <w:rFonts w:ascii="Arial" w:eastAsia="Times New Roman" w:hAnsi="Arial" w:cs="Arial"/>
                <w:color w:val="000000"/>
                <w:sz w:val="20"/>
                <w:szCs w:val="20"/>
              </w:rPr>
            </w:pPr>
            <w:ins w:id="4080" w:author="Arjan" w:date="2014-01-21T22:33:00Z">
              <w:r w:rsidRPr="008F7B24">
                <w:rPr>
                  <w:rFonts w:ascii="Arial" w:eastAsia="Times New Roman" w:hAnsi="Arial" w:cs="Arial"/>
                  <w:color w:val="000000"/>
                  <w:sz w:val="20"/>
                  <w:szCs w:val="20"/>
                </w:rPr>
                <w:t>Nee</w:t>
              </w:r>
            </w:ins>
          </w:p>
        </w:tc>
      </w:tr>
      <w:tr w:rsidR="00E45C16" w:rsidRPr="008F7B24" w14:paraId="7F40BBA6" w14:textId="77777777" w:rsidTr="00B914EC">
        <w:trPr>
          <w:trHeight w:val="245"/>
          <w:ins w:id="4081" w:author="Arjan" w:date="2014-01-21T22:33:00Z"/>
        </w:trPr>
        <w:tc>
          <w:tcPr>
            <w:tcW w:w="3780" w:type="dxa"/>
            <w:tcBorders>
              <w:top w:val="nil"/>
              <w:left w:val="nil"/>
              <w:bottom w:val="nil"/>
              <w:right w:val="nil"/>
            </w:tcBorders>
          </w:tcPr>
          <w:p w14:paraId="1CA1F403" w14:textId="77777777" w:rsidR="00E45C16" w:rsidRPr="008F7B24" w:rsidRDefault="00E45C16" w:rsidP="00B914EC">
            <w:pPr>
              <w:autoSpaceDE w:val="0"/>
              <w:autoSpaceDN w:val="0"/>
              <w:adjustRightInd w:val="0"/>
              <w:spacing w:after="0" w:line="240" w:lineRule="auto"/>
              <w:rPr>
                <w:ins w:id="4082"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14:paraId="0C1AE7F1" w14:textId="77777777" w:rsidR="00E45C16" w:rsidRPr="008F7B24" w:rsidRDefault="00E45C16" w:rsidP="00B914EC">
            <w:pPr>
              <w:autoSpaceDE w:val="0"/>
              <w:autoSpaceDN w:val="0"/>
              <w:adjustRightInd w:val="0"/>
              <w:spacing w:after="0" w:line="240" w:lineRule="auto"/>
              <w:rPr>
                <w:ins w:id="4083" w:author="Arjan" w:date="2014-01-21T22:33:00Z"/>
                <w:rFonts w:ascii="Arial" w:eastAsia="Times New Roman" w:hAnsi="Arial" w:cs="Arial"/>
                <w:color w:val="000000"/>
                <w:sz w:val="20"/>
                <w:szCs w:val="20"/>
              </w:rPr>
            </w:pPr>
          </w:p>
        </w:tc>
      </w:tr>
      <w:tr w:rsidR="00E45C16" w:rsidRPr="008F7B24" w14:paraId="22A0AEAC" w14:textId="77777777" w:rsidTr="00B914EC">
        <w:trPr>
          <w:trHeight w:val="230"/>
          <w:ins w:id="4084" w:author="Arjan" w:date="2014-01-21T22:33:00Z"/>
        </w:trPr>
        <w:tc>
          <w:tcPr>
            <w:tcW w:w="3780" w:type="dxa"/>
            <w:tcBorders>
              <w:top w:val="nil"/>
              <w:left w:val="nil"/>
              <w:bottom w:val="nil"/>
              <w:right w:val="nil"/>
            </w:tcBorders>
          </w:tcPr>
          <w:p w14:paraId="716BCADC" w14:textId="77777777" w:rsidR="00E45C16" w:rsidRPr="008F7B24" w:rsidRDefault="00E45C16" w:rsidP="00B914EC">
            <w:pPr>
              <w:autoSpaceDE w:val="0"/>
              <w:autoSpaceDN w:val="0"/>
              <w:adjustRightInd w:val="0"/>
              <w:spacing w:after="0" w:line="240" w:lineRule="auto"/>
              <w:rPr>
                <w:ins w:id="4085" w:author="Arjan" w:date="2014-01-21T22:33:00Z"/>
                <w:rFonts w:ascii="Arial" w:eastAsia="Times New Roman" w:hAnsi="Arial" w:cs="Arial"/>
                <w:color w:val="000000"/>
                <w:sz w:val="20"/>
                <w:szCs w:val="20"/>
              </w:rPr>
            </w:pPr>
            <w:ins w:id="4086" w:author="Arjan" w:date="2014-01-21T22:33:00Z">
              <w:r w:rsidRPr="008F7B24">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4F5247FE" w14:textId="77777777" w:rsidR="00E45C16" w:rsidRPr="008F7B24" w:rsidRDefault="00DA5D93" w:rsidP="00B914EC">
            <w:pPr>
              <w:autoSpaceDE w:val="0"/>
              <w:autoSpaceDN w:val="0"/>
              <w:adjustRightInd w:val="0"/>
              <w:spacing w:after="0" w:line="240" w:lineRule="auto"/>
              <w:rPr>
                <w:ins w:id="4087" w:author="Arjan" w:date="2014-01-21T22:33:00Z"/>
                <w:rFonts w:ascii="Arial" w:eastAsia="Times New Roman" w:hAnsi="Arial" w:cs="Arial"/>
                <w:color w:val="000000"/>
                <w:sz w:val="20"/>
                <w:szCs w:val="20"/>
              </w:rPr>
            </w:pPr>
            <w:ins w:id="4088" w:author="Arjan" w:date="2014-01-21T22:33:00Z">
              <w:r w:rsidRPr="008F7B24">
                <w:rPr>
                  <w:rFonts w:ascii="Arial" w:hAnsi="Arial" w:cs="Arial"/>
                  <w:sz w:val="20"/>
                  <w:szCs w:val="20"/>
                  <w:lang w:val="en-AU"/>
                </w:rPr>
                <w:fldChar w:fldCharType="begin" w:fldLock="1"/>
              </w:r>
              <w:r w:rsidR="00E45C16" w:rsidRPr="008F7B24">
                <w:rPr>
                  <w:rFonts w:ascii="Arial" w:hAnsi="Arial" w:cs="Arial"/>
                  <w:sz w:val="20"/>
                  <w:szCs w:val="20"/>
                  <w:lang w:val="en-AU"/>
                </w:rPr>
                <w:instrText xml:space="preserve">MERGEFIELD </w:instrText>
              </w:r>
              <w:r w:rsidR="00E45C16" w:rsidRPr="008F7B24">
                <w:rPr>
                  <w:rFonts w:ascii="Arial" w:eastAsia="Times New Roman" w:hAnsi="Arial" w:cs="Arial"/>
                  <w:color w:val="000000"/>
                  <w:sz w:val="20"/>
                  <w:szCs w:val="20"/>
                </w:rPr>
                <w:instrText>Att.LowerBound</w:instrText>
              </w:r>
              <w:r w:rsidRPr="008F7B24">
                <w:rPr>
                  <w:rFonts w:ascii="Arial" w:hAnsi="Arial" w:cs="Arial"/>
                  <w:sz w:val="20"/>
                  <w:szCs w:val="20"/>
                  <w:lang w:val="en-AU"/>
                </w:rPr>
                <w:fldChar w:fldCharType="separate"/>
              </w:r>
              <w:r w:rsidR="00E45C16" w:rsidRPr="008F7B24">
                <w:rPr>
                  <w:rFonts w:ascii="Arial" w:eastAsia="Times New Roman" w:hAnsi="Arial" w:cs="Arial"/>
                  <w:color w:val="000000"/>
                  <w:sz w:val="20"/>
                  <w:szCs w:val="20"/>
                </w:rPr>
                <w:t>1</w:t>
              </w:r>
              <w:r w:rsidRPr="008F7B24">
                <w:rPr>
                  <w:rFonts w:ascii="Arial" w:hAnsi="Arial" w:cs="Arial"/>
                  <w:sz w:val="20"/>
                  <w:szCs w:val="20"/>
                  <w:lang w:val="en-AU"/>
                </w:rPr>
                <w:fldChar w:fldCharType="end"/>
              </w:r>
              <w:r w:rsidR="00E45C16" w:rsidRPr="008F7B24">
                <w:rPr>
                  <w:rFonts w:ascii="Arial" w:eastAsia="Times New Roman" w:hAnsi="Arial" w:cs="Arial"/>
                  <w:color w:val="000000"/>
                  <w:sz w:val="20"/>
                  <w:szCs w:val="20"/>
                </w:rPr>
                <w:t xml:space="preserve"> - </w:t>
              </w:r>
              <w:r w:rsidRPr="008F7B24">
                <w:rPr>
                  <w:rFonts w:ascii="Arial" w:eastAsia="Times New Roman" w:hAnsi="Arial" w:cs="Arial"/>
                  <w:color w:val="000000"/>
                  <w:sz w:val="20"/>
                  <w:szCs w:val="20"/>
                </w:rPr>
                <w:fldChar w:fldCharType="begin" w:fldLock="1"/>
              </w:r>
              <w:r w:rsidR="00E45C16" w:rsidRPr="008F7B24">
                <w:rPr>
                  <w:rFonts w:ascii="Arial" w:eastAsia="Times New Roman" w:hAnsi="Arial" w:cs="Arial"/>
                  <w:color w:val="000000"/>
                  <w:sz w:val="20"/>
                  <w:szCs w:val="20"/>
                </w:rPr>
                <w:instrText>MERGEFIELD Att.UpperBound</w:instrText>
              </w:r>
              <w:r w:rsidRPr="008F7B24">
                <w:rPr>
                  <w:rFonts w:ascii="Arial" w:eastAsia="Times New Roman" w:hAnsi="Arial" w:cs="Arial"/>
                  <w:color w:val="000000"/>
                  <w:sz w:val="20"/>
                  <w:szCs w:val="20"/>
                </w:rPr>
                <w:fldChar w:fldCharType="separate"/>
              </w:r>
              <w:r w:rsidR="00E45C16" w:rsidRPr="008F7B24">
                <w:rPr>
                  <w:rFonts w:ascii="Arial" w:eastAsia="Times New Roman" w:hAnsi="Arial" w:cs="Arial"/>
                  <w:color w:val="000000"/>
                  <w:sz w:val="20"/>
                  <w:szCs w:val="20"/>
                </w:rPr>
                <w:t>1</w:t>
              </w:r>
              <w:r w:rsidRPr="008F7B24">
                <w:rPr>
                  <w:rFonts w:ascii="Arial" w:eastAsia="Times New Roman" w:hAnsi="Arial" w:cs="Arial"/>
                  <w:color w:val="000000"/>
                  <w:sz w:val="20"/>
                  <w:szCs w:val="20"/>
                </w:rPr>
                <w:fldChar w:fldCharType="end"/>
              </w:r>
            </w:ins>
          </w:p>
        </w:tc>
      </w:tr>
      <w:tr w:rsidR="00E45C16" w:rsidRPr="008F7B24" w14:paraId="18137BBB" w14:textId="77777777" w:rsidTr="00B914EC">
        <w:trPr>
          <w:trHeight w:val="230"/>
          <w:ins w:id="4089" w:author="Arjan" w:date="2014-01-21T22:33:00Z"/>
        </w:trPr>
        <w:tc>
          <w:tcPr>
            <w:tcW w:w="3780" w:type="dxa"/>
            <w:tcBorders>
              <w:top w:val="nil"/>
              <w:left w:val="nil"/>
              <w:bottom w:val="nil"/>
              <w:right w:val="nil"/>
            </w:tcBorders>
          </w:tcPr>
          <w:p w14:paraId="0959B655" w14:textId="77777777" w:rsidR="00E45C16" w:rsidRPr="008F7B24" w:rsidRDefault="00E45C16" w:rsidP="00B914EC">
            <w:pPr>
              <w:autoSpaceDE w:val="0"/>
              <w:autoSpaceDN w:val="0"/>
              <w:adjustRightInd w:val="0"/>
              <w:spacing w:after="0" w:line="240" w:lineRule="auto"/>
              <w:rPr>
                <w:ins w:id="4090"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14:paraId="51B4970C" w14:textId="77777777" w:rsidR="00E45C16" w:rsidRPr="008F7B24" w:rsidRDefault="00E45C16" w:rsidP="00B914EC">
            <w:pPr>
              <w:autoSpaceDE w:val="0"/>
              <w:autoSpaceDN w:val="0"/>
              <w:adjustRightInd w:val="0"/>
              <w:spacing w:after="0" w:line="240" w:lineRule="auto"/>
              <w:rPr>
                <w:ins w:id="4091" w:author="Arjan" w:date="2014-01-21T22:33:00Z"/>
                <w:rFonts w:ascii="Arial" w:eastAsia="Times New Roman" w:hAnsi="Arial" w:cs="Arial"/>
                <w:color w:val="000000"/>
                <w:sz w:val="20"/>
                <w:szCs w:val="20"/>
              </w:rPr>
            </w:pPr>
          </w:p>
        </w:tc>
      </w:tr>
      <w:tr w:rsidR="00E45C16" w:rsidRPr="008F7B24" w14:paraId="7BC4BACA" w14:textId="77777777" w:rsidTr="00B914EC">
        <w:trPr>
          <w:trHeight w:val="230"/>
          <w:ins w:id="4092" w:author="Arjan" w:date="2014-01-21T22:33:00Z"/>
        </w:trPr>
        <w:tc>
          <w:tcPr>
            <w:tcW w:w="3780" w:type="dxa"/>
            <w:tcBorders>
              <w:top w:val="nil"/>
              <w:left w:val="nil"/>
              <w:bottom w:val="nil"/>
              <w:right w:val="nil"/>
            </w:tcBorders>
          </w:tcPr>
          <w:p w14:paraId="3E7E7CA4" w14:textId="77777777" w:rsidR="00E45C16" w:rsidRPr="008F7B24" w:rsidRDefault="00E45C16" w:rsidP="00B914EC">
            <w:pPr>
              <w:autoSpaceDE w:val="0"/>
              <w:autoSpaceDN w:val="0"/>
              <w:adjustRightInd w:val="0"/>
              <w:spacing w:after="0" w:line="240" w:lineRule="auto"/>
              <w:rPr>
                <w:ins w:id="4093" w:author="Arjan" w:date="2014-01-21T22:33:00Z"/>
                <w:rFonts w:ascii="Arial" w:eastAsia="Times New Roman" w:hAnsi="Arial" w:cs="Arial"/>
                <w:color w:val="000000"/>
                <w:sz w:val="20"/>
                <w:szCs w:val="20"/>
              </w:rPr>
            </w:pPr>
            <w:ins w:id="4094" w:author="Arjan" w:date="2014-01-21T22:33:00Z">
              <w:r w:rsidRPr="008F7B24">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158072E7" w14:textId="77777777" w:rsidR="00E45C16" w:rsidRPr="008F7B24" w:rsidRDefault="00E45C16" w:rsidP="00B914EC">
            <w:pPr>
              <w:autoSpaceDE w:val="0"/>
              <w:autoSpaceDN w:val="0"/>
              <w:adjustRightInd w:val="0"/>
              <w:spacing w:after="0" w:line="240" w:lineRule="auto"/>
              <w:rPr>
                <w:ins w:id="4095" w:author="Arjan" w:date="2014-01-21T22:33:00Z"/>
                <w:rFonts w:ascii="Arial" w:eastAsia="Times New Roman" w:hAnsi="Arial" w:cs="Arial"/>
                <w:color w:val="000000"/>
                <w:sz w:val="20"/>
                <w:szCs w:val="20"/>
              </w:rPr>
            </w:pPr>
            <w:ins w:id="4096" w:author="Arjan" w:date="2014-01-21T22:33:00Z">
              <w:r w:rsidRPr="008F7B24">
                <w:rPr>
                  <w:rFonts w:ascii="Arial" w:eastAsia="Times New Roman" w:hAnsi="Arial" w:cs="Arial"/>
                  <w:color w:val="000000"/>
                  <w:sz w:val="20"/>
                  <w:szCs w:val="20"/>
                </w:rPr>
                <w:t>Gemeentelijk basisgegeven</w:t>
              </w:r>
            </w:ins>
          </w:p>
        </w:tc>
      </w:tr>
      <w:tr w:rsidR="00E45C16" w:rsidRPr="008F7B24" w14:paraId="094E0AB2" w14:textId="77777777" w:rsidTr="00B914EC">
        <w:trPr>
          <w:trHeight w:val="230"/>
          <w:ins w:id="4097" w:author="Arjan" w:date="2014-01-21T22:33:00Z"/>
        </w:trPr>
        <w:tc>
          <w:tcPr>
            <w:tcW w:w="3780" w:type="dxa"/>
            <w:tcBorders>
              <w:top w:val="nil"/>
              <w:left w:val="nil"/>
              <w:right w:val="nil"/>
            </w:tcBorders>
          </w:tcPr>
          <w:p w14:paraId="453EE466" w14:textId="77777777" w:rsidR="00E45C16" w:rsidRPr="008F7B24" w:rsidRDefault="00E45C16" w:rsidP="00B914EC">
            <w:pPr>
              <w:autoSpaceDE w:val="0"/>
              <w:autoSpaceDN w:val="0"/>
              <w:adjustRightInd w:val="0"/>
              <w:spacing w:after="0" w:line="240" w:lineRule="auto"/>
              <w:rPr>
                <w:ins w:id="4098" w:author="Arjan" w:date="2014-01-21T22:33:00Z"/>
                <w:rFonts w:ascii="Arial" w:eastAsia="Times New Roman" w:hAnsi="Arial" w:cs="Arial"/>
                <w:b/>
                <w:bCs/>
                <w:color w:val="000000"/>
                <w:sz w:val="20"/>
                <w:szCs w:val="20"/>
              </w:rPr>
            </w:pPr>
          </w:p>
        </w:tc>
        <w:tc>
          <w:tcPr>
            <w:tcW w:w="5580" w:type="dxa"/>
            <w:tcBorders>
              <w:top w:val="nil"/>
              <w:left w:val="nil"/>
              <w:right w:val="nil"/>
            </w:tcBorders>
          </w:tcPr>
          <w:p w14:paraId="18CCF134" w14:textId="77777777" w:rsidR="00E45C16" w:rsidRPr="008F7B24" w:rsidRDefault="00E45C16" w:rsidP="00B914EC">
            <w:pPr>
              <w:autoSpaceDE w:val="0"/>
              <w:autoSpaceDN w:val="0"/>
              <w:adjustRightInd w:val="0"/>
              <w:spacing w:after="0" w:line="240" w:lineRule="auto"/>
              <w:rPr>
                <w:ins w:id="4099" w:author="Arjan" w:date="2014-01-21T22:33:00Z"/>
                <w:rFonts w:ascii="Arial" w:eastAsia="Times New Roman" w:hAnsi="Arial" w:cs="Arial"/>
                <w:color w:val="000000"/>
                <w:sz w:val="20"/>
                <w:szCs w:val="20"/>
              </w:rPr>
            </w:pPr>
          </w:p>
        </w:tc>
      </w:tr>
      <w:tr w:rsidR="00E45C16" w:rsidRPr="008F7B24" w14:paraId="2660129D" w14:textId="77777777" w:rsidTr="00B914EC">
        <w:trPr>
          <w:trHeight w:val="230"/>
          <w:ins w:id="4100" w:author="Arjan" w:date="2014-01-21T22:33:00Z"/>
        </w:trPr>
        <w:tc>
          <w:tcPr>
            <w:tcW w:w="3780" w:type="dxa"/>
            <w:tcBorders>
              <w:top w:val="nil"/>
              <w:left w:val="nil"/>
              <w:bottom w:val="single" w:sz="4" w:space="0" w:color="auto"/>
              <w:right w:val="nil"/>
            </w:tcBorders>
          </w:tcPr>
          <w:p w14:paraId="11FD07FD" w14:textId="77777777" w:rsidR="00E45C16" w:rsidRPr="008F7B24" w:rsidRDefault="00E45C16" w:rsidP="00B914EC">
            <w:pPr>
              <w:autoSpaceDE w:val="0"/>
              <w:autoSpaceDN w:val="0"/>
              <w:adjustRightInd w:val="0"/>
              <w:spacing w:after="0" w:line="240" w:lineRule="auto"/>
              <w:rPr>
                <w:ins w:id="4101" w:author="Arjan" w:date="2014-01-21T22:33:00Z"/>
                <w:rFonts w:ascii="Arial" w:eastAsia="Times New Roman" w:hAnsi="Arial" w:cs="Arial"/>
                <w:b/>
                <w:bCs/>
                <w:color w:val="000000"/>
                <w:sz w:val="20"/>
                <w:szCs w:val="20"/>
              </w:rPr>
            </w:pPr>
            <w:ins w:id="4102" w:author="Arjan" w:date="2014-01-21T22:33:00Z">
              <w:r w:rsidRPr="008F7B24">
                <w:rPr>
                  <w:rFonts w:ascii="Arial" w:eastAsia="Times New Roman" w:hAnsi="Arial" w:cs="Arial"/>
                  <w:b/>
                  <w:bCs/>
                  <w:color w:val="000000"/>
                  <w:sz w:val="20"/>
                  <w:szCs w:val="20"/>
                </w:rPr>
                <w:lastRenderedPageBreak/>
                <w:t>Regels attribuutsoort</w:t>
              </w:r>
            </w:ins>
          </w:p>
        </w:tc>
        <w:tc>
          <w:tcPr>
            <w:tcW w:w="5580" w:type="dxa"/>
            <w:tcBorders>
              <w:top w:val="nil"/>
              <w:left w:val="nil"/>
              <w:bottom w:val="single" w:sz="4" w:space="0" w:color="auto"/>
              <w:right w:val="nil"/>
            </w:tcBorders>
          </w:tcPr>
          <w:p w14:paraId="332826AA" w14:textId="77777777" w:rsidR="00E45C16" w:rsidRPr="008F7B24" w:rsidRDefault="00E45C16" w:rsidP="00B914EC">
            <w:pPr>
              <w:autoSpaceDE w:val="0"/>
              <w:autoSpaceDN w:val="0"/>
              <w:adjustRightInd w:val="0"/>
              <w:spacing w:after="0" w:line="240" w:lineRule="auto"/>
              <w:rPr>
                <w:ins w:id="4103" w:author="Arjan" w:date="2014-01-21T22:33:00Z"/>
                <w:rFonts w:ascii="Arial" w:eastAsia="Times New Roman" w:hAnsi="Arial" w:cs="Arial"/>
                <w:color w:val="000000"/>
                <w:sz w:val="20"/>
                <w:szCs w:val="20"/>
              </w:rPr>
            </w:pPr>
            <w:ins w:id="4104" w:author="Arjan" w:date="2014-01-21T22:33:00Z">
              <w:r w:rsidRPr="008F7B24">
                <w:rPr>
                  <w:rFonts w:ascii="Arial" w:eastAsia="Times New Roman" w:hAnsi="Arial" w:cs="Arial"/>
                  <w:color w:val="000000"/>
                  <w:sz w:val="20"/>
                  <w:szCs w:val="20"/>
                </w:rPr>
                <w:t>-</w:t>
              </w:r>
            </w:ins>
          </w:p>
        </w:tc>
      </w:tr>
    </w:tbl>
    <w:p w14:paraId="4EB6D61E" w14:textId="77777777" w:rsidR="00E45C16" w:rsidRDefault="00E45C16" w:rsidP="00E45C16">
      <w:pPr>
        <w:rPr>
          <w:ins w:id="4105" w:author="Arjan" w:date="2014-01-21T22:33:00Z"/>
        </w:rPr>
      </w:pPr>
    </w:p>
    <w:p w14:paraId="574128DE" w14:textId="77777777" w:rsidR="005D07DB" w:rsidRPr="006B0CA1" w:rsidRDefault="005D07DB" w:rsidP="005D07DB">
      <w:pPr>
        <w:widowControl w:val="0"/>
        <w:autoSpaceDE w:val="0"/>
        <w:autoSpaceDN w:val="0"/>
        <w:adjustRightInd w:val="0"/>
        <w:spacing w:before="240" w:after="60" w:line="240" w:lineRule="auto"/>
        <w:outlineLvl w:val="3"/>
        <w:rPr>
          <w:ins w:id="4106" w:author="Arjan" w:date="2014-01-21T22:35:00Z"/>
          <w:rFonts w:ascii="Arial" w:eastAsia="Times New Roman" w:hAnsi="Arial" w:cs="Arial"/>
          <w:b/>
          <w:color w:val="004080"/>
          <w:sz w:val="24"/>
          <w:szCs w:val="24"/>
          <w:lang w:eastAsia="nl-NL"/>
        </w:rPr>
      </w:pPr>
      <w:ins w:id="4107" w:author="Arjan" w:date="2014-01-21T22:35: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ins>
      <w:ins w:id="4108" w:author="Arjan" w:date="2014-01-21T22:50:00Z">
        <w:r w:rsidR="009B7235">
          <w:rPr>
            <w:rFonts w:ascii="Arial" w:eastAsia="Times New Roman" w:hAnsi="Arial" w:cs="Arial"/>
            <w:b/>
            <w:color w:val="004080"/>
            <w:sz w:val="24"/>
            <w:szCs w:val="24"/>
            <w:lang w:eastAsia="nl-NL"/>
          </w:rPr>
          <w:t>Suba</w:t>
        </w:r>
      </w:ins>
      <w:ins w:id="4109" w:author="Arjan" w:date="2014-01-21T22:35:00Z">
        <w:r>
          <w:rPr>
            <w:rFonts w:ascii="Arial" w:eastAsia="Times New Roman" w:hAnsi="Arial" w:cs="Arial"/>
            <w:b/>
            <w:color w:val="004080"/>
            <w:sz w:val="24"/>
            <w:szCs w:val="24"/>
            <w:lang w:eastAsia="nl-NL"/>
          </w:rPr>
          <w:t>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4110" w:author="Arjan" w:date="2014-01-21T22:50:00Z">
        <w:r w:rsidR="009B7235">
          <w:rPr>
            <w:rFonts w:ascii="Arial" w:eastAsia="Times New Roman" w:hAnsi="Arial" w:cs="Arial"/>
            <w:b/>
            <w:color w:val="004080"/>
            <w:sz w:val="24"/>
            <w:szCs w:val="24"/>
            <w:lang w:eastAsia="nl-NL"/>
          </w:rPr>
          <w:t>Startdatum</w:t>
        </w:r>
      </w:ins>
      <w:ins w:id="4111" w:author="Arjan" w:date="2014-01-21T22:35:00Z">
        <w:r w:rsidRPr="005D07DB">
          <w:rPr>
            <w:rFonts w:ascii="Arial" w:eastAsia="Times New Roman" w:hAnsi="Arial" w:cs="Arial"/>
            <w:b/>
            <w:color w:val="004080"/>
            <w:sz w:val="24"/>
            <w:szCs w:val="24"/>
            <w:lang w:eastAsia="nl-NL"/>
          </w:rPr>
          <w:t xml:space="preserve"> gebruiksrechten</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5D07DB" w:rsidRPr="008F7B24" w14:paraId="1C212670" w14:textId="77777777" w:rsidTr="00B914EC">
        <w:trPr>
          <w:trHeight w:val="230"/>
          <w:ins w:id="4112" w:author="Arjan" w:date="2014-01-21T22:35:00Z"/>
        </w:trPr>
        <w:tc>
          <w:tcPr>
            <w:tcW w:w="3780" w:type="dxa"/>
            <w:tcBorders>
              <w:top w:val="single" w:sz="4" w:space="0" w:color="auto"/>
              <w:left w:val="nil"/>
              <w:bottom w:val="nil"/>
              <w:right w:val="nil"/>
            </w:tcBorders>
          </w:tcPr>
          <w:p w14:paraId="79C9C308" w14:textId="77777777" w:rsidR="005D07DB" w:rsidRPr="008F7B24" w:rsidRDefault="005D07DB" w:rsidP="00B914EC">
            <w:pPr>
              <w:autoSpaceDE w:val="0"/>
              <w:autoSpaceDN w:val="0"/>
              <w:adjustRightInd w:val="0"/>
              <w:spacing w:after="0" w:line="240" w:lineRule="auto"/>
              <w:rPr>
                <w:ins w:id="4113" w:author="Arjan" w:date="2014-01-21T22:35:00Z"/>
                <w:rFonts w:ascii="Arial" w:eastAsia="Times New Roman" w:hAnsi="Arial" w:cs="Arial"/>
                <w:color w:val="000000"/>
                <w:sz w:val="20"/>
                <w:szCs w:val="20"/>
              </w:rPr>
            </w:pPr>
            <w:ins w:id="4114" w:author="Arjan" w:date="2014-01-21T22:35:00Z">
              <w:r w:rsidRPr="008F7B24">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4C4C09CF" w14:textId="77777777" w:rsidR="005D07DB" w:rsidRPr="008F7B24" w:rsidRDefault="009B7235" w:rsidP="00B914EC">
            <w:pPr>
              <w:autoSpaceDE w:val="0"/>
              <w:autoSpaceDN w:val="0"/>
              <w:adjustRightInd w:val="0"/>
              <w:spacing w:after="0" w:line="240" w:lineRule="auto"/>
              <w:rPr>
                <w:ins w:id="4115" w:author="Arjan" w:date="2014-01-21T22:35:00Z"/>
                <w:rFonts w:ascii="Arial" w:eastAsia="Times New Roman" w:hAnsi="Arial" w:cs="Arial"/>
                <w:color w:val="000000"/>
                <w:sz w:val="20"/>
                <w:szCs w:val="20"/>
              </w:rPr>
            </w:pPr>
            <w:ins w:id="4116" w:author="Arjan" w:date="2014-01-21T22:50:00Z">
              <w:r>
                <w:rPr>
                  <w:rFonts w:ascii="Arial" w:eastAsia="Times New Roman" w:hAnsi="Arial" w:cs="Arial"/>
                  <w:color w:val="000000"/>
                  <w:sz w:val="20"/>
                  <w:szCs w:val="20"/>
                </w:rPr>
                <w:t>Startdatum</w:t>
              </w:r>
            </w:ins>
            <w:ins w:id="4117" w:author="Arjan" w:date="2014-01-21T22:35:00Z">
              <w:r w:rsidR="005D07DB" w:rsidRPr="005D07DB">
                <w:rPr>
                  <w:rFonts w:ascii="Arial" w:eastAsia="Times New Roman" w:hAnsi="Arial" w:cs="Arial"/>
                  <w:color w:val="000000"/>
                  <w:sz w:val="20"/>
                  <w:szCs w:val="20"/>
                </w:rPr>
                <w:t xml:space="preserve"> gebruiksrechten</w:t>
              </w:r>
            </w:ins>
          </w:p>
        </w:tc>
      </w:tr>
      <w:tr w:rsidR="005D07DB" w:rsidRPr="008F7B24" w14:paraId="5CC2C648" w14:textId="77777777" w:rsidTr="00B914EC">
        <w:trPr>
          <w:ins w:id="4118" w:author="Arjan" w:date="2014-01-21T22:35:00Z"/>
        </w:trPr>
        <w:tc>
          <w:tcPr>
            <w:tcW w:w="3780" w:type="dxa"/>
            <w:tcBorders>
              <w:top w:val="nil"/>
              <w:left w:val="nil"/>
              <w:bottom w:val="nil"/>
              <w:right w:val="nil"/>
            </w:tcBorders>
          </w:tcPr>
          <w:p w14:paraId="3ECC612B" w14:textId="77777777" w:rsidR="005D07DB" w:rsidRPr="008F7B24" w:rsidRDefault="005D07DB" w:rsidP="00B914EC">
            <w:pPr>
              <w:autoSpaceDE w:val="0"/>
              <w:autoSpaceDN w:val="0"/>
              <w:adjustRightInd w:val="0"/>
              <w:spacing w:after="0" w:line="240" w:lineRule="auto"/>
              <w:rPr>
                <w:ins w:id="4119"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14:paraId="41B8773A" w14:textId="77777777" w:rsidR="005D07DB" w:rsidRPr="008F7B24" w:rsidRDefault="005D07DB" w:rsidP="00B914EC">
            <w:pPr>
              <w:autoSpaceDE w:val="0"/>
              <w:autoSpaceDN w:val="0"/>
              <w:adjustRightInd w:val="0"/>
              <w:spacing w:after="0" w:line="240" w:lineRule="auto"/>
              <w:rPr>
                <w:ins w:id="4120" w:author="Arjan" w:date="2014-01-21T22:35:00Z"/>
                <w:rFonts w:ascii="Arial" w:eastAsia="Times New Roman" w:hAnsi="Arial" w:cs="Arial"/>
                <w:color w:val="000000"/>
                <w:sz w:val="20"/>
                <w:szCs w:val="20"/>
              </w:rPr>
            </w:pPr>
          </w:p>
        </w:tc>
      </w:tr>
      <w:tr w:rsidR="005D07DB" w:rsidRPr="005C14BE" w14:paraId="6C21B22A" w14:textId="77777777" w:rsidTr="00B914EC">
        <w:trPr>
          <w:ins w:id="4121" w:author="Arjan" w:date="2014-01-21T22:35:00Z"/>
        </w:trPr>
        <w:tc>
          <w:tcPr>
            <w:tcW w:w="3780" w:type="dxa"/>
            <w:tcBorders>
              <w:top w:val="nil"/>
              <w:left w:val="nil"/>
              <w:bottom w:val="nil"/>
              <w:right w:val="nil"/>
            </w:tcBorders>
          </w:tcPr>
          <w:p w14:paraId="373DACAC" w14:textId="77777777" w:rsidR="005D07DB" w:rsidRPr="008F7B24" w:rsidRDefault="005D07DB" w:rsidP="00B914EC">
            <w:pPr>
              <w:autoSpaceDE w:val="0"/>
              <w:autoSpaceDN w:val="0"/>
              <w:adjustRightInd w:val="0"/>
              <w:spacing w:after="0" w:line="240" w:lineRule="auto"/>
              <w:rPr>
                <w:ins w:id="4122" w:author="Arjan" w:date="2014-01-21T22:35:00Z"/>
                <w:rFonts w:ascii="Arial" w:eastAsia="Times New Roman" w:hAnsi="Arial" w:cs="Arial"/>
                <w:color w:val="000000"/>
                <w:sz w:val="20"/>
                <w:szCs w:val="20"/>
              </w:rPr>
            </w:pPr>
            <w:ins w:id="4123" w:author="Arjan" w:date="2014-01-21T22:35:00Z">
              <w:r w:rsidRPr="008F7B24">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54160745" w14:textId="77777777" w:rsidR="005D07DB" w:rsidRPr="00DD0F4F" w:rsidRDefault="009B7235" w:rsidP="00B914EC">
            <w:pPr>
              <w:autoSpaceDE w:val="0"/>
              <w:autoSpaceDN w:val="0"/>
              <w:adjustRightInd w:val="0"/>
              <w:spacing w:after="0" w:line="240" w:lineRule="auto"/>
              <w:rPr>
                <w:ins w:id="4124" w:author="Arjan" w:date="2014-01-21T22:35:00Z"/>
                <w:rFonts w:ascii="Arial" w:eastAsia="Times New Roman" w:hAnsi="Arial" w:cs="Arial"/>
                <w:color w:val="000000"/>
                <w:sz w:val="20"/>
                <w:szCs w:val="20"/>
                <w:lang w:val="nl-NL"/>
              </w:rPr>
            </w:pPr>
            <w:ins w:id="4125" w:author="Arjan" w:date="2014-01-21T22:53:00Z">
              <w:r w:rsidRPr="00DD0F4F">
                <w:rPr>
                  <w:rFonts w:ascii="Arial" w:eastAsia="Times New Roman" w:hAnsi="Arial" w:cs="Arial"/>
                  <w:color w:val="000000"/>
                  <w:sz w:val="20"/>
                  <w:szCs w:val="20"/>
                  <w:lang w:val="nl-NL"/>
                </w:rPr>
                <w:t xml:space="preserve">KING o.b.v. </w:t>
              </w:r>
            </w:ins>
            <w:ins w:id="4126" w:author="Arjan" w:date="2014-01-21T22:36:00Z">
              <w:r w:rsidR="005D07DB" w:rsidRPr="00DD0F4F">
                <w:rPr>
                  <w:rFonts w:ascii="Arial" w:eastAsia="Times New Roman" w:hAnsi="Arial" w:cs="Arial"/>
                  <w:color w:val="000000"/>
                  <w:sz w:val="20"/>
                  <w:szCs w:val="20"/>
                  <w:lang w:val="nl-NL"/>
                </w:rPr>
                <w:t>Richtlijn Metagegevens Overheidsinformatie</w:t>
              </w:r>
            </w:ins>
          </w:p>
        </w:tc>
      </w:tr>
      <w:tr w:rsidR="005D07DB" w:rsidRPr="005C14BE" w14:paraId="611A6CC5" w14:textId="77777777" w:rsidTr="00B914EC">
        <w:trPr>
          <w:ins w:id="4127" w:author="Arjan" w:date="2014-01-21T22:35:00Z"/>
        </w:trPr>
        <w:tc>
          <w:tcPr>
            <w:tcW w:w="3780" w:type="dxa"/>
            <w:tcBorders>
              <w:top w:val="nil"/>
              <w:left w:val="nil"/>
              <w:bottom w:val="nil"/>
              <w:right w:val="nil"/>
            </w:tcBorders>
          </w:tcPr>
          <w:p w14:paraId="63BCD5C3" w14:textId="77777777" w:rsidR="005D07DB" w:rsidRPr="00DD0F4F" w:rsidRDefault="005D07DB" w:rsidP="00B914EC">
            <w:pPr>
              <w:autoSpaceDE w:val="0"/>
              <w:autoSpaceDN w:val="0"/>
              <w:adjustRightInd w:val="0"/>
              <w:spacing w:after="0" w:line="240" w:lineRule="auto"/>
              <w:rPr>
                <w:ins w:id="4128" w:author="Arjan" w:date="2014-01-21T22:3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E61983E" w14:textId="77777777" w:rsidR="005D07DB" w:rsidRPr="00DD0F4F" w:rsidRDefault="005D07DB" w:rsidP="00B914EC">
            <w:pPr>
              <w:autoSpaceDE w:val="0"/>
              <w:autoSpaceDN w:val="0"/>
              <w:adjustRightInd w:val="0"/>
              <w:spacing w:after="0" w:line="240" w:lineRule="auto"/>
              <w:rPr>
                <w:ins w:id="4129" w:author="Arjan" w:date="2014-01-21T22:35:00Z"/>
                <w:rFonts w:ascii="Arial" w:eastAsia="Times New Roman" w:hAnsi="Arial" w:cs="Arial"/>
                <w:color w:val="000000"/>
                <w:sz w:val="20"/>
                <w:szCs w:val="20"/>
                <w:lang w:val="nl-NL"/>
              </w:rPr>
            </w:pPr>
          </w:p>
        </w:tc>
      </w:tr>
      <w:tr w:rsidR="005D07DB" w:rsidRPr="008F7B24" w14:paraId="22C94DD3" w14:textId="77777777" w:rsidTr="00B914EC">
        <w:trPr>
          <w:ins w:id="4130" w:author="Arjan" w:date="2014-01-21T22:35:00Z"/>
        </w:trPr>
        <w:tc>
          <w:tcPr>
            <w:tcW w:w="3780" w:type="dxa"/>
            <w:tcBorders>
              <w:top w:val="nil"/>
              <w:left w:val="nil"/>
              <w:bottom w:val="nil"/>
              <w:right w:val="nil"/>
            </w:tcBorders>
          </w:tcPr>
          <w:p w14:paraId="4DCBB122" w14:textId="77777777" w:rsidR="005D07DB" w:rsidRPr="008F7B24" w:rsidRDefault="005D07DB" w:rsidP="00B914EC">
            <w:pPr>
              <w:autoSpaceDE w:val="0"/>
              <w:autoSpaceDN w:val="0"/>
              <w:adjustRightInd w:val="0"/>
              <w:spacing w:after="0" w:line="240" w:lineRule="auto"/>
              <w:rPr>
                <w:ins w:id="4131" w:author="Arjan" w:date="2014-01-21T22:35:00Z"/>
                <w:rFonts w:ascii="Arial" w:eastAsia="Times New Roman" w:hAnsi="Arial" w:cs="Arial"/>
                <w:color w:val="000000"/>
                <w:sz w:val="20"/>
                <w:szCs w:val="20"/>
              </w:rPr>
            </w:pPr>
            <w:ins w:id="4132" w:author="Arjan" w:date="2014-01-21T22:35:00Z">
              <w:r w:rsidRPr="008F7B24">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1A5750F4" w14:textId="77777777" w:rsidR="005D07DB" w:rsidRPr="008F7B24" w:rsidRDefault="005D07DB" w:rsidP="00B914EC">
            <w:pPr>
              <w:autoSpaceDE w:val="0"/>
              <w:autoSpaceDN w:val="0"/>
              <w:adjustRightInd w:val="0"/>
              <w:spacing w:after="0" w:line="240" w:lineRule="auto"/>
              <w:rPr>
                <w:ins w:id="4133" w:author="Arjan" w:date="2014-01-21T22:35:00Z"/>
                <w:rFonts w:ascii="Arial" w:eastAsia="Times New Roman" w:hAnsi="Arial" w:cs="Arial"/>
                <w:color w:val="000000"/>
                <w:sz w:val="20"/>
                <w:szCs w:val="20"/>
              </w:rPr>
            </w:pPr>
          </w:p>
        </w:tc>
      </w:tr>
      <w:tr w:rsidR="005D07DB" w:rsidRPr="008F7B24" w14:paraId="7582FF27" w14:textId="77777777" w:rsidTr="00B914EC">
        <w:trPr>
          <w:ins w:id="4134" w:author="Arjan" w:date="2014-01-21T22:35:00Z"/>
        </w:trPr>
        <w:tc>
          <w:tcPr>
            <w:tcW w:w="3780" w:type="dxa"/>
            <w:tcBorders>
              <w:top w:val="nil"/>
              <w:left w:val="nil"/>
              <w:bottom w:val="nil"/>
              <w:right w:val="nil"/>
            </w:tcBorders>
          </w:tcPr>
          <w:p w14:paraId="1FBB5F70" w14:textId="77777777" w:rsidR="005D07DB" w:rsidRPr="008F7B24" w:rsidRDefault="005D07DB" w:rsidP="00B914EC">
            <w:pPr>
              <w:autoSpaceDE w:val="0"/>
              <w:autoSpaceDN w:val="0"/>
              <w:adjustRightInd w:val="0"/>
              <w:spacing w:after="0" w:line="240" w:lineRule="auto"/>
              <w:rPr>
                <w:ins w:id="4135"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14:paraId="7248FF9C" w14:textId="77777777" w:rsidR="005D07DB" w:rsidRPr="008F7B24" w:rsidRDefault="005D07DB" w:rsidP="00B914EC">
            <w:pPr>
              <w:autoSpaceDE w:val="0"/>
              <w:autoSpaceDN w:val="0"/>
              <w:adjustRightInd w:val="0"/>
              <w:spacing w:after="0" w:line="240" w:lineRule="auto"/>
              <w:rPr>
                <w:ins w:id="4136" w:author="Arjan" w:date="2014-01-21T22:35:00Z"/>
                <w:rFonts w:ascii="Arial" w:eastAsia="Times New Roman" w:hAnsi="Arial" w:cs="Arial"/>
                <w:color w:val="000000"/>
                <w:sz w:val="20"/>
                <w:szCs w:val="20"/>
              </w:rPr>
            </w:pPr>
          </w:p>
        </w:tc>
      </w:tr>
      <w:tr w:rsidR="005D07DB" w:rsidRPr="008F7B24" w14:paraId="5E9E7212" w14:textId="77777777" w:rsidTr="00B914EC">
        <w:trPr>
          <w:ins w:id="4137" w:author="Arjan" w:date="2014-01-21T22:35:00Z"/>
        </w:trPr>
        <w:tc>
          <w:tcPr>
            <w:tcW w:w="3780" w:type="dxa"/>
            <w:tcBorders>
              <w:top w:val="nil"/>
              <w:left w:val="nil"/>
              <w:bottom w:val="nil"/>
              <w:right w:val="nil"/>
            </w:tcBorders>
          </w:tcPr>
          <w:p w14:paraId="3D836232" w14:textId="77777777" w:rsidR="005D07DB" w:rsidRPr="008F7B24" w:rsidRDefault="005D07DB" w:rsidP="00B914EC">
            <w:pPr>
              <w:autoSpaceDE w:val="0"/>
              <w:autoSpaceDN w:val="0"/>
              <w:adjustRightInd w:val="0"/>
              <w:spacing w:after="0" w:line="240" w:lineRule="auto"/>
              <w:rPr>
                <w:ins w:id="4138" w:author="Arjan" w:date="2014-01-21T22:35:00Z"/>
                <w:rFonts w:ascii="Arial" w:eastAsia="Times New Roman" w:hAnsi="Arial" w:cs="Arial"/>
                <w:color w:val="000000"/>
                <w:sz w:val="20"/>
                <w:szCs w:val="20"/>
              </w:rPr>
            </w:pPr>
            <w:ins w:id="4139" w:author="Arjan" w:date="2014-01-21T22:35:00Z">
              <w:r w:rsidRPr="008F7B24">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745AE8B6" w14:textId="77777777" w:rsidR="005D07DB" w:rsidRPr="008F7B24" w:rsidRDefault="00765D6B" w:rsidP="00B914EC">
            <w:pPr>
              <w:autoSpaceDE w:val="0"/>
              <w:autoSpaceDN w:val="0"/>
              <w:adjustRightInd w:val="0"/>
              <w:spacing w:after="0" w:line="240" w:lineRule="auto"/>
              <w:rPr>
                <w:ins w:id="4140" w:author="Arjan" w:date="2014-01-21T22:35:00Z"/>
                <w:rFonts w:ascii="Arial" w:eastAsia="Times New Roman" w:hAnsi="Arial" w:cs="Arial"/>
                <w:color w:val="000000"/>
                <w:sz w:val="20"/>
                <w:szCs w:val="20"/>
              </w:rPr>
            </w:pPr>
            <w:ins w:id="4141" w:author="Arjan" w:date="2014-01-21T22:56:00Z">
              <w:r>
                <w:rPr>
                  <w:rFonts w:ascii="Arial" w:eastAsia="Times New Roman" w:hAnsi="Arial" w:cs="Arial"/>
                  <w:color w:val="000000"/>
                  <w:sz w:val="20"/>
                  <w:szCs w:val="20"/>
                </w:rPr>
                <w:t>startdatum</w:t>
              </w:r>
            </w:ins>
          </w:p>
        </w:tc>
      </w:tr>
      <w:tr w:rsidR="005D07DB" w:rsidRPr="008F7B24" w14:paraId="3536CAB1" w14:textId="77777777" w:rsidTr="00B914EC">
        <w:trPr>
          <w:ins w:id="4142" w:author="Arjan" w:date="2014-01-21T22:35:00Z"/>
        </w:trPr>
        <w:tc>
          <w:tcPr>
            <w:tcW w:w="3780" w:type="dxa"/>
            <w:tcBorders>
              <w:top w:val="nil"/>
              <w:left w:val="nil"/>
              <w:bottom w:val="nil"/>
              <w:right w:val="nil"/>
            </w:tcBorders>
          </w:tcPr>
          <w:p w14:paraId="7F8B025D" w14:textId="77777777" w:rsidR="005D07DB" w:rsidRPr="008F7B24" w:rsidRDefault="005D07DB" w:rsidP="00B914EC">
            <w:pPr>
              <w:autoSpaceDE w:val="0"/>
              <w:autoSpaceDN w:val="0"/>
              <w:adjustRightInd w:val="0"/>
              <w:spacing w:after="0" w:line="240" w:lineRule="auto"/>
              <w:rPr>
                <w:ins w:id="4143"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14:paraId="12E6A439" w14:textId="77777777" w:rsidR="005D07DB" w:rsidRPr="008F7B24" w:rsidRDefault="005D07DB" w:rsidP="00B914EC">
            <w:pPr>
              <w:autoSpaceDE w:val="0"/>
              <w:autoSpaceDN w:val="0"/>
              <w:adjustRightInd w:val="0"/>
              <w:spacing w:after="0" w:line="240" w:lineRule="auto"/>
              <w:rPr>
                <w:ins w:id="4144" w:author="Arjan" w:date="2014-01-21T22:35:00Z"/>
                <w:rFonts w:ascii="Arial" w:eastAsia="Times New Roman" w:hAnsi="Arial" w:cs="Arial"/>
                <w:color w:val="000000"/>
                <w:sz w:val="20"/>
                <w:szCs w:val="20"/>
              </w:rPr>
            </w:pPr>
          </w:p>
        </w:tc>
      </w:tr>
      <w:tr w:rsidR="005D07DB" w:rsidRPr="005C14BE" w14:paraId="5B61BA3D" w14:textId="77777777" w:rsidTr="00B914EC">
        <w:trPr>
          <w:ins w:id="4145" w:author="Arjan" w:date="2014-01-21T22:35:00Z"/>
        </w:trPr>
        <w:tc>
          <w:tcPr>
            <w:tcW w:w="3780" w:type="dxa"/>
            <w:tcBorders>
              <w:top w:val="nil"/>
              <w:left w:val="nil"/>
              <w:bottom w:val="nil"/>
              <w:right w:val="nil"/>
            </w:tcBorders>
          </w:tcPr>
          <w:p w14:paraId="120AB3AF" w14:textId="77777777" w:rsidR="005D07DB" w:rsidRPr="008F7B24" w:rsidRDefault="005D07DB" w:rsidP="00B914EC">
            <w:pPr>
              <w:autoSpaceDE w:val="0"/>
              <w:autoSpaceDN w:val="0"/>
              <w:adjustRightInd w:val="0"/>
              <w:spacing w:after="0" w:line="240" w:lineRule="auto"/>
              <w:rPr>
                <w:ins w:id="4146" w:author="Arjan" w:date="2014-01-21T22:35:00Z"/>
                <w:rFonts w:ascii="Arial" w:eastAsia="Times New Roman" w:hAnsi="Arial" w:cs="Arial"/>
                <w:color w:val="000000"/>
                <w:sz w:val="20"/>
                <w:szCs w:val="20"/>
              </w:rPr>
            </w:pPr>
            <w:ins w:id="4147" w:author="Arjan" w:date="2014-01-21T22:35:00Z">
              <w:r w:rsidRPr="008F7B24">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3F9BE9B6" w14:textId="77777777" w:rsidR="005D07DB" w:rsidRPr="00DD0F4F" w:rsidRDefault="009B7235" w:rsidP="00B914EC">
            <w:pPr>
              <w:autoSpaceDE w:val="0"/>
              <w:autoSpaceDN w:val="0"/>
              <w:adjustRightInd w:val="0"/>
              <w:spacing w:after="0" w:line="240" w:lineRule="auto"/>
              <w:rPr>
                <w:ins w:id="4148" w:author="Arjan" w:date="2014-01-21T22:35:00Z"/>
                <w:rFonts w:ascii="Arial" w:eastAsia="Times New Roman" w:hAnsi="Arial" w:cs="Arial"/>
                <w:color w:val="000000"/>
                <w:sz w:val="20"/>
                <w:szCs w:val="20"/>
                <w:lang w:val="nl-NL"/>
              </w:rPr>
            </w:pPr>
            <w:ins w:id="4149" w:author="Arjan" w:date="2014-01-21T22:53:00Z">
              <w:r w:rsidRPr="00DD0F4F">
                <w:rPr>
                  <w:rFonts w:ascii="Arial" w:eastAsia="Times New Roman" w:hAnsi="Arial" w:cs="Arial"/>
                  <w:color w:val="000000"/>
                  <w:sz w:val="20"/>
                  <w:szCs w:val="20"/>
                  <w:lang w:val="nl-NL"/>
                </w:rPr>
                <w:t>Begindatum van de</w:t>
              </w:r>
            </w:ins>
            <w:ins w:id="4150" w:author="Arjan" w:date="2014-01-21T22:52:00Z">
              <w:r w:rsidRPr="00DD0F4F">
                <w:rPr>
                  <w:rFonts w:ascii="Arial" w:eastAsia="Times New Roman" w:hAnsi="Arial" w:cs="Arial"/>
                  <w:color w:val="000000"/>
                  <w:sz w:val="20"/>
                  <w:szCs w:val="20"/>
                  <w:lang w:val="nl-NL"/>
                </w:rPr>
                <w:t xml:space="preserve"> periode waarin </w:t>
              </w:r>
            </w:ins>
            <w:ins w:id="4151" w:author="Arjan" w:date="2014-01-21T22:53:00Z">
              <w:r w:rsidRPr="00DD0F4F">
                <w:rPr>
                  <w:rFonts w:ascii="Arial" w:eastAsia="Times New Roman" w:hAnsi="Arial" w:cs="Arial"/>
                  <w:color w:val="000000"/>
                  <w:sz w:val="20"/>
                  <w:szCs w:val="20"/>
                  <w:lang w:val="nl-NL"/>
                </w:rPr>
                <w:t>de gebruiksrecht</w:t>
              </w:r>
            </w:ins>
            <w:ins w:id="4152" w:author="Arjan" w:date="2014-01-21T22:52:00Z">
              <w:r w:rsidRPr="00DD0F4F">
                <w:rPr>
                  <w:rFonts w:ascii="Arial" w:eastAsia="Times New Roman" w:hAnsi="Arial" w:cs="Arial"/>
                  <w:color w:val="000000"/>
                  <w:sz w:val="20"/>
                  <w:szCs w:val="20"/>
                  <w:lang w:val="nl-NL"/>
                </w:rPr>
                <w:t>voorwaarden van toepassing zijn</w:t>
              </w:r>
            </w:ins>
          </w:p>
        </w:tc>
      </w:tr>
      <w:tr w:rsidR="005D07DB" w:rsidRPr="005C14BE" w14:paraId="7B43AF63" w14:textId="77777777" w:rsidTr="00B914EC">
        <w:trPr>
          <w:trHeight w:val="230"/>
          <w:ins w:id="4153" w:author="Arjan" w:date="2014-01-21T22:35:00Z"/>
        </w:trPr>
        <w:tc>
          <w:tcPr>
            <w:tcW w:w="3780" w:type="dxa"/>
            <w:tcBorders>
              <w:top w:val="nil"/>
              <w:left w:val="nil"/>
              <w:bottom w:val="nil"/>
              <w:right w:val="nil"/>
            </w:tcBorders>
          </w:tcPr>
          <w:p w14:paraId="4F32AF2B" w14:textId="77777777" w:rsidR="005D07DB" w:rsidRPr="00DD0F4F" w:rsidRDefault="005D07DB" w:rsidP="00B914EC">
            <w:pPr>
              <w:autoSpaceDE w:val="0"/>
              <w:autoSpaceDN w:val="0"/>
              <w:adjustRightInd w:val="0"/>
              <w:spacing w:after="0" w:line="240" w:lineRule="auto"/>
              <w:rPr>
                <w:ins w:id="4154" w:author="Arjan" w:date="2014-01-21T22:3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6676EBDF" w14:textId="77777777" w:rsidR="005D07DB" w:rsidRPr="00DD0F4F" w:rsidRDefault="005D07DB" w:rsidP="00B914EC">
            <w:pPr>
              <w:autoSpaceDE w:val="0"/>
              <w:autoSpaceDN w:val="0"/>
              <w:adjustRightInd w:val="0"/>
              <w:spacing w:after="0" w:line="240" w:lineRule="auto"/>
              <w:rPr>
                <w:ins w:id="4155" w:author="Arjan" w:date="2014-01-21T22:35:00Z"/>
                <w:rFonts w:ascii="Arial" w:eastAsia="Times New Roman" w:hAnsi="Arial" w:cs="Arial"/>
                <w:color w:val="000000"/>
                <w:sz w:val="20"/>
                <w:szCs w:val="20"/>
                <w:lang w:val="nl-NL"/>
              </w:rPr>
            </w:pPr>
          </w:p>
        </w:tc>
      </w:tr>
      <w:tr w:rsidR="005D07DB" w:rsidRPr="005C14BE" w14:paraId="5717FE28" w14:textId="77777777" w:rsidTr="00B914EC">
        <w:trPr>
          <w:trHeight w:val="230"/>
          <w:ins w:id="4156" w:author="Arjan" w:date="2014-01-21T22:35:00Z"/>
        </w:trPr>
        <w:tc>
          <w:tcPr>
            <w:tcW w:w="3780" w:type="dxa"/>
            <w:tcBorders>
              <w:top w:val="nil"/>
              <w:left w:val="nil"/>
              <w:bottom w:val="nil"/>
              <w:right w:val="nil"/>
            </w:tcBorders>
          </w:tcPr>
          <w:p w14:paraId="6EAC5FF3" w14:textId="77777777" w:rsidR="005D07DB" w:rsidRPr="008F7B24" w:rsidRDefault="005D07DB" w:rsidP="00B914EC">
            <w:pPr>
              <w:autoSpaceDE w:val="0"/>
              <w:autoSpaceDN w:val="0"/>
              <w:adjustRightInd w:val="0"/>
              <w:spacing w:after="0" w:line="240" w:lineRule="auto"/>
              <w:rPr>
                <w:ins w:id="4157" w:author="Arjan" w:date="2014-01-21T22:35:00Z"/>
                <w:rFonts w:ascii="Arial" w:eastAsia="Times New Roman" w:hAnsi="Arial" w:cs="Arial"/>
                <w:color w:val="000000"/>
                <w:sz w:val="20"/>
                <w:szCs w:val="20"/>
              </w:rPr>
            </w:pPr>
            <w:ins w:id="4158" w:author="Arjan" w:date="2014-01-21T22:35:00Z">
              <w:r w:rsidRPr="008F7B24">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65E9D833" w14:textId="77777777" w:rsidR="005D07DB" w:rsidRPr="00DD0F4F" w:rsidRDefault="009B7235" w:rsidP="00B914EC">
            <w:pPr>
              <w:autoSpaceDE w:val="0"/>
              <w:autoSpaceDN w:val="0"/>
              <w:adjustRightInd w:val="0"/>
              <w:spacing w:after="0" w:line="240" w:lineRule="auto"/>
              <w:rPr>
                <w:ins w:id="4159" w:author="Arjan" w:date="2014-01-21T22:35:00Z"/>
                <w:rFonts w:ascii="Arial" w:eastAsia="Times New Roman" w:hAnsi="Arial" w:cs="Arial"/>
                <w:color w:val="000000"/>
                <w:sz w:val="20"/>
                <w:szCs w:val="20"/>
                <w:lang w:val="nl-NL"/>
              </w:rPr>
            </w:pPr>
            <w:ins w:id="4160" w:author="Arjan" w:date="2014-01-21T22:51:00Z">
              <w:r w:rsidRPr="00DD0F4F">
                <w:rPr>
                  <w:rFonts w:ascii="Arial" w:eastAsia="Times New Roman" w:hAnsi="Arial" w:cs="Arial"/>
                  <w:color w:val="000000"/>
                  <w:sz w:val="20"/>
                  <w:szCs w:val="20"/>
                  <w:lang w:val="nl-NL"/>
                </w:rPr>
                <w:t xml:space="preserve">KING o.b.v. </w:t>
              </w:r>
            </w:ins>
            <w:ins w:id="4161" w:author="Arjan" w:date="2014-01-21T22:36:00Z">
              <w:r w:rsidR="005D07DB" w:rsidRPr="00DD0F4F">
                <w:rPr>
                  <w:rFonts w:ascii="Arial" w:eastAsia="Times New Roman" w:hAnsi="Arial" w:cs="Arial"/>
                  <w:color w:val="000000"/>
                  <w:sz w:val="20"/>
                  <w:szCs w:val="20"/>
                  <w:lang w:val="nl-NL"/>
                </w:rPr>
                <w:t>Richtlijn Metagegevens Overheidsinformatie</w:t>
              </w:r>
            </w:ins>
          </w:p>
        </w:tc>
      </w:tr>
      <w:tr w:rsidR="005D07DB" w:rsidRPr="005C14BE" w14:paraId="10991087" w14:textId="77777777" w:rsidTr="00B914EC">
        <w:trPr>
          <w:ins w:id="4162" w:author="Arjan" w:date="2014-01-21T22:35:00Z"/>
        </w:trPr>
        <w:tc>
          <w:tcPr>
            <w:tcW w:w="3780" w:type="dxa"/>
            <w:tcBorders>
              <w:top w:val="nil"/>
              <w:left w:val="nil"/>
              <w:bottom w:val="nil"/>
              <w:right w:val="nil"/>
            </w:tcBorders>
          </w:tcPr>
          <w:p w14:paraId="4E7E385F" w14:textId="77777777" w:rsidR="005D07DB" w:rsidRPr="00DD0F4F" w:rsidRDefault="005D07DB" w:rsidP="00B914EC">
            <w:pPr>
              <w:autoSpaceDE w:val="0"/>
              <w:autoSpaceDN w:val="0"/>
              <w:adjustRightInd w:val="0"/>
              <w:spacing w:after="0" w:line="240" w:lineRule="auto"/>
              <w:rPr>
                <w:ins w:id="4163" w:author="Arjan" w:date="2014-01-21T22:3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B45674E" w14:textId="77777777" w:rsidR="005D07DB" w:rsidRPr="00DD0F4F" w:rsidRDefault="005D07DB" w:rsidP="00B914EC">
            <w:pPr>
              <w:autoSpaceDE w:val="0"/>
              <w:autoSpaceDN w:val="0"/>
              <w:adjustRightInd w:val="0"/>
              <w:spacing w:after="0" w:line="240" w:lineRule="auto"/>
              <w:rPr>
                <w:ins w:id="4164" w:author="Arjan" w:date="2014-01-21T22:35:00Z"/>
                <w:rFonts w:ascii="Arial" w:eastAsia="Times New Roman" w:hAnsi="Arial" w:cs="Arial"/>
                <w:color w:val="000000"/>
                <w:sz w:val="20"/>
                <w:szCs w:val="20"/>
                <w:lang w:val="nl-NL"/>
              </w:rPr>
            </w:pPr>
          </w:p>
        </w:tc>
      </w:tr>
      <w:tr w:rsidR="005D07DB" w:rsidRPr="008F7B24" w14:paraId="0C9A877E" w14:textId="77777777" w:rsidTr="00B914EC">
        <w:trPr>
          <w:ins w:id="4165" w:author="Arjan" w:date="2014-01-21T22:35:00Z"/>
        </w:trPr>
        <w:tc>
          <w:tcPr>
            <w:tcW w:w="3780" w:type="dxa"/>
            <w:tcBorders>
              <w:top w:val="nil"/>
              <w:left w:val="nil"/>
              <w:bottom w:val="nil"/>
              <w:right w:val="nil"/>
            </w:tcBorders>
          </w:tcPr>
          <w:p w14:paraId="5B1BC1D0" w14:textId="77777777" w:rsidR="005D07DB" w:rsidRPr="008F7B24" w:rsidRDefault="005D07DB" w:rsidP="00B914EC">
            <w:pPr>
              <w:autoSpaceDE w:val="0"/>
              <w:autoSpaceDN w:val="0"/>
              <w:adjustRightInd w:val="0"/>
              <w:spacing w:after="0" w:line="240" w:lineRule="auto"/>
              <w:rPr>
                <w:ins w:id="4166" w:author="Arjan" w:date="2014-01-21T22:35:00Z"/>
                <w:rFonts w:ascii="Arial" w:eastAsia="Times New Roman" w:hAnsi="Arial" w:cs="Arial"/>
                <w:color w:val="000000"/>
                <w:sz w:val="20"/>
                <w:szCs w:val="20"/>
              </w:rPr>
            </w:pPr>
            <w:ins w:id="4167" w:author="Arjan" w:date="2014-01-21T22:35:00Z">
              <w:r w:rsidRPr="008F7B24">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52E7404C" w14:textId="77777777" w:rsidR="005D07DB" w:rsidRPr="008F7B24" w:rsidRDefault="009B7235" w:rsidP="00B914EC">
            <w:pPr>
              <w:autoSpaceDE w:val="0"/>
              <w:autoSpaceDN w:val="0"/>
              <w:adjustRightInd w:val="0"/>
              <w:spacing w:after="0" w:line="240" w:lineRule="auto"/>
              <w:rPr>
                <w:ins w:id="4168" w:author="Arjan" w:date="2014-01-21T22:35:00Z"/>
                <w:rFonts w:ascii="Arial" w:eastAsia="Times New Roman" w:hAnsi="Arial" w:cs="Arial"/>
                <w:color w:val="000000"/>
                <w:sz w:val="20"/>
                <w:szCs w:val="20"/>
              </w:rPr>
            </w:pPr>
            <w:ins w:id="4169" w:author="Arjan" w:date="2014-01-21T22:53:00Z">
              <w:r>
                <w:rPr>
                  <w:rFonts w:ascii="Arial" w:eastAsia="Times New Roman" w:hAnsi="Arial" w:cs="Arial"/>
                  <w:color w:val="000000"/>
                  <w:sz w:val="20"/>
                  <w:szCs w:val="20"/>
                </w:rPr>
                <w:t>15-12-2013</w:t>
              </w:r>
            </w:ins>
          </w:p>
        </w:tc>
      </w:tr>
      <w:tr w:rsidR="005D07DB" w:rsidRPr="008F7B24" w14:paraId="4AEE8204" w14:textId="77777777" w:rsidTr="00B914EC">
        <w:trPr>
          <w:ins w:id="4170" w:author="Arjan" w:date="2014-01-21T22:35:00Z"/>
        </w:trPr>
        <w:tc>
          <w:tcPr>
            <w:tcW w:w="3780" w:type="dxa"/>
            <w:tcBorders>
              <w:top w:val="nil"/>
              <w:left w:val="nil"/>
              <w:bottom w:val="nil"/>
              <w:right w:val="nil"/>
            </w:tcBorders>
          </w:tcPr>
          <w:p w14:paraId="1F4CA51F" w14:textId="77777777" w:rsidR="005D07DB" w:rsidRPr="008F7B24" w:rsidRDefault="005D07DB" w:rsidP="00B914EC">
            <w:pPr>
              <w:autoSpaceDE w:val="0"/>
              <w:autoSpaceDN w:val="0"/>
              <w:adjustRightInd w:val="0"/>
              <w:spacing w:after="0" w:line="240" w:lineRule="auto"/>
              <w:rPr>
                <w:ins w:id="4171"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14:paraId="5A676084" w14:textId="77777777" w:rsidR="005D07DB" w:rsidRPr="008F7B24" w:rsidRDefault="005D07DB" w:rsidP="00B914EC">
            <w:pPr>
              <w:autoSpaceDE w:val="0"/>
              <w:autoSpaceDN w:val="0"/>
              <w:adjustRightInd w:val="0"/>
              <w:spacing w:after="0" w:line="240" w:lineRule="auto"/>
              <w:rPr>
                <w:ins w:id="4172" w:author="Arjan" w:date="2014-01-21T22:35:00Z"/>
                <w:rFonts w:ascii="Arial" w:eastAsia="Times New Roman" w:hAnsi="Arial" w:cs="Arial"/>
                <w:color w:val="000000"/>
                <w:sz w:val="20"/>
                <w:szCs w:val="20"/>
              </w:rPr>
            </w:pPr>
          </w:p>
        </w:tc>
      </w:tr>
      <w:tr w:rsidR="005D07DB" w:rsidRPr="005C14BE" w14:paraId="2A724D2D" w14:textId="77777777" w:rsidTr="00B914EC">
        <w:trPr>
          <w:ins w:id="4173" w:author="Arjan" w:date="2014-01-21T22:35:00Z"/>
        </w:trPr>
        <w:tc>
          <w:tcPr>
            <w:tcW w:w="3780" w:type="dxa"/>
            <w:tcBorders>
              <w:top w:val="nil"/>
              <w:left w:val="nil"/>
              <w:bottom w:val="nil"/>
              <w:right w:val="nil"/>
            </w:tcBorders>
          </w:tcPr>
          <w:p w14:paraId="3AFEBA08" w14:textId="77777777" w:rsidR="005D07DB" w:rsidRPr="008F7B24" w:rsidRDefault="005D07DB" w:rsidP="00B914EC">
            <w:pPr>
              <w:autoSpaceDE w:val="0"/>
              <w:autoSpaceDN w:val="0"/>
              <w:adjustRightInd w:val="0"/>
              <w:spacing w:after="0" w:line="240" w:lineRule="auto"/>
              <w:rPr>
                <w:ins w:id="4174" w:author="Arjan" w:date="2014-01-21T22:35:00Z"/>
                <w:rFonts w:ascii="Arial" w:eastAsia="Times New Roman" w:hAnsi="Arial" w:cs="Arial"/>
                <w:color w:val="000000"/>
                <w:sz w:val="20"/>
                <w:szCs w:val="20"/>
              </w:rPr>
            </w:pPr>
            <w:ins w:id="4175" w:author="Arjan" w:date="2014-01-21T22:35:00Z">
              <w:r w:rsidRPr="008F7B24">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593391EE" w14:textId="77777777" w:rsidR="005D07DB" w:rsidRPr="00DD0F4F" w:rsidRDefault="009B7235" w:rsidP="00B914EC">
            <w:pPr>
              <w:autoSpaceDE w:val="0"/>
              <w:autoSpaceDN w:val="0"/>
              <w:adjustRightInd w:val="0"/>
              <w:spacing w:after="0" w:line="240" w:lineRule="auto"/>
              <w:rPr>
                <w:ins w:id="4176" w:author="Arjan" w:date="2014-01-21T22:35:00Z"/>
                <w:rFonts w:ascii="Arial" w:eastAsia="Times New Roman" w:hAnsi="Arial" w:cs="Arial"/>
                <w:color w:val="000000"/>
                <w:sz w:val="20"/>
                <w:szCs w:val="20"/>
                <w:lang w:val="nl-NL"/>
              </w:rPr>
            </w:pPr>
            <w:ins w:id="4177" w:author="Arjan" w:date="2014-01-21T22:54:00Z">
              <w:r w:rsidRPr="00DD0F4F">
                <w:rPr>
                  <w:rFonts w:ascii="Arial" w:eastAsia="Times New Roman" w:hAnsi="Arial" w:cs="Arial"/>
                  <w:color w:val="000000"/>
                  <w:sz w:val="20"/>
                  <w:szCs w:val="20"/>
                  <w:lang w:val="nl-NL"/>
                </w:rPr>
                <w:t>Doorgaans is de datum van creatie van het informatieobject de startdatum</w:t>
              </w:r>
            </w:ins>
          </w:p>
        </w:tc>
      </w:tr>
      <w:tr w:rsidR="005D07DB" w:rsidRPr="005C14BE" w14:paraId="6A47E59B" w14:textId="77777777" w:rsidTr="00B914EC">
        <w:trPr>
          <w:ins w:id="4178" w:author="Arjan" w:date="2014-01-21T22:35:00Z"/>
        </w:trPr>
        <w:tc>
          <w:tcPr>
            <w:tcW w:w="3780" w:type="dxa"/>
            <w:tcBorders>
              <w:top w:val="nil"/>
              <w:left w:val="nil"/>
              <w:bottom w:val="nil"/>
              <w:right w:val="nil"/>
            </w:tcBorders>
          </w:tcPr>
          <w:p w14:paraId="7E077888" w14:textId="77777777" w:rsidR="005D07DB" w:rsidRPr="00DD0F4F" w:rsidRDefault="005D07DB" w:rsidP="00B914EC">
            <w:pPr>
              <w:autoSpaceDE w:val="0"/>
              <w:autoSpaceDN w:val="0"/>
              <w:adjustRightInd w:val="0"/>
              <w:spacing w:after="0" w:line="240" w:lineRule="auto"/>
              <w:rPr>
                <w:ins w:id="4179" w:author="Arjan" w:date="2014-01-21T22:3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FA7FAA7" w14:textId="77777777" w:rsidR="005D07DB" w:rsidRPr="00DD0F4F" w:rsidRDefault="005D07DB" w:rsidP="00B914EC">
            <w:pPr>
              <w:autoSpaceDE w:val="0"/>
              <w:autoSpaceDN w:val="0"/>
              <w:adjustRightInd w:val="0"/>
              <w:spacing w:after="0" w:line="240" w:lineRule="auto"/>
              <w:rPr>
                <w:ins w:id="4180" w:author="Arjan" w:date="2014-01-21T22:35:00Z"/>
                <w:rFonts w:ascii="Arial" w:eastAsia="Times New Roman" w:hAnsi="Arial" w:cs="Arial"/>
                <w:color w:val="000000"/>
                <w:sz w:val="20"/>
                <w:szCs w:val="20"/>
                <w:lang w:val="nl-NL"/>
              </w:rPr>
            </w:pPr>
          </w:p>
        </w:tc>
      </w:tr>
      <w:tr w:rsidR="005D07DB" w:rsidRPr="008F7B24" w14:paraId="5DC35C51" w14:textId="77777777" w:rsidTr="00B914EC">
        <w:trPr>
          <w:ins w:id="4181" w:author="Arjan" w:date="2014-01-21T22:35:00Z"/>
        </w:trPr>
        <w:tc>
          <w:tcPr>
            <w:tcW w:w="3780" w:type="dxa"/>
            <w:tcBorders>
              <w:top w:val="nil"/>
              <w:left w:val="nil"/>
              <w:bottom w:val="nil"/>
              <w:right w:val="nil"/>
            </w:tcBorders>
          </w:tcPr>
          <w:p w14:paraId="63405EC5" w14:textId="77777777" w:rsidR="005D07DB" w:rsidRPr="008F7B24" w:rsidRDefault="005D07DB" w:rsidP="00B914EC">
            <w:pPr>
              <w:autoSpaceDE w:val="0"/>
              <w:autoSpaceDN w:val="0"/>
              <w:adjustRightInd w:val="0"/>
              <w:spacing w:after="0" w:line="240" w:lineRule="auto"/>
              <w:rPr>
                <w:ins w:id="4182" w:author="Arjan" w:date="2014-01-21T22:35:00Z"/>
                <w:rFonts w:ascii="Arial" w:eastAsia="Times New Roman" w:hAnsi="Arial" w:cs="Arial"/>
                <w:color w:val="000000"/>
                <w:sz w:val="20"/>
                <w:szCs w:val="20"/>
              </w:rPr>
            </w:pPr>
            <w:ins w:id="4183" w:author="Arjan" w:date="2014-01-21T22:35:00Z">
              <w:r w:rsidRPr="008F7B24">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3780A83F" w14:textId="77777777" w:rsidR="005D07DB" w:rsidRPr="008F7B24" w:rsidRDefault="009B7235" w:rsidP="00B914EC">
            <w:pPr>
              <w:autoSpaceDE w:val="0"/>
              <w:autoSpaceDN w:val="0"/>
              <w:adjustRightInd w:val="0"/>
              <w:spacing w:after="0" w:line="240" w:lineRule="auto"/>
              <w:rPr>
                <w:ins w:id="4184" w:author="Arjan" w:date="2014-01-21T22:35:00Z"/>
                <w:rFonts w:ascii="Arial" w:eastAsia="Times New Roman" w:hAnsi="Arial" w:cs="Arial"/>
                <w:color w:val="000000"/>
                <w:sz w:val="20"/>
                <w:szCs w:val="20"/>
              </w:rPr>
            </w:pPr>
            <w:ins w:id="4185" w:author="Arjan" w:date="2014-01-21T22:54:00Z">
              <w:r>
                <w:rPr>
                  <w:rFonts w:ascii="Arial" w:hAnsi="Arial" w:cs="Arial"/>
                  <w:sz w:val="20"/>
                  <w:szCs w:val="20"/>
                  <w:lang w:val="en-AU"/>
                </w:rPr>
                <w:t>Datum (jjjjmmdd)</w:t>
              </w:r>
            </w:ins>
          </w:p>
        </w:tc>
      </w:tr>
      <w:tr w:rsidR="005D07DB" w:rsidRPr="008F7B24" w14:paraId="51154330" w14:textId="77777777" w:rsidTr="00B914EC">
        <w:trPr>
          <w:trHeight w:val="230"/>
          <w:ins w:id="4186" w:author="Arjan" w:date="2014-01-21T22:35:00Z"/>
        </w:trPr>
        <w:tc>
          <w:tcPr>
            <w:tcW w:w="3780" w:type="dxa"/>
            <w:tcBorders>
              <w:top w:val="nil"/>
              <w:left w:val="nil"/>
              <w:bottom w:val="nil"/>
              <w:right w:val="nil"/>
            </w:tcBorders>
          </w:tcPr>
          <w:p w14:paraId="2AB96AB1" w14:textId="77777777" w:rsidR="005D07DB" w:rsidRPr="008F7B24" w:rsidRDefault="005D07DB" w:rsidP="00B914EC">
            <w:pPr>
              <w:autoSpaceDE w:val="0"/>
              <w:autoSpaceDN w:val="0"/>
              <w:adjustRightInd w:val="0"/>
              <w:spacing w:after="0" w:line="240" w:lineRule="auto"/>
              <w:rPr>
                <w:ins w:id="4187"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14:paraId="263EC4EB" w14:textId="77777777" w:rsidR="005D07DB" w:rsidRPr="008F7B24" w:rsidRDefault="005D07DB" w:rsidP="00B914EC">
            <w:pPr>
              <w:autoSpaceDE w:val="0"/>
              <w:autoSpaceDN w:val="0"/>
              <w:adjustRightInd w:val="0"/>
              <w:spacing w:after="0" w:line="240" w:lineRule="auto"/>
              <w:rPr>
                <w:ins w:id="4188" w:author="Arjan" w:date="2014-01-21T22:35:00Z"/>
                <w:rFonts w:ascii="Arial" w:eastAsia="Times New Roman" w:hAnsi="Arial" w:cs="Arial"/>
                <w:color w:val="000000"/>
                <w:sz w:val="20"/>
                <w:szCs w:val="20"/>
              </w:rPr>
            </w:pPr>
          </w:p>
        </w:tc>
      </w:tr>
      <w:tr w:rsidR="005D07DB" w:rsidRPr="008F7B24" w14:paraId="441F502E" w14:textId="77777777" w:rsidTr="00B914EC">
        <w:trPr>
          <w:trHeight w:val="230"/>
          <w:ins w:id="4189" w:author="Arjan" w:date="2014-01-21T22:35:00Z"/>
        </w:trPr>
        <w:tc>
          <w:tcPr>
            <w:tcW w:w="3780" w:type="dxa"/>
            <w:tcBorders>
              <w:top w:val="nil"/>
              <w:left w:val="nil"/>
              <w:bottom w:val="nil"/>
              <w:right w:val="nil"/>
            </w:tcBorders>
          </w:tcPr>
          <w:p w14:paraId="37BF5DC8" w14:textId="77777777" w:rsidR="005D07DB" w:rsidRPr="008F7B24" w:rsidRDefault="005D07DB" w:rsidP="00B914EC">
            <w:pPr>
              <w:autoSpaceDE w:val="0"/>
              <w:autoSpaceDN w:val="0"/>
              <w:adjustRightInd w:val="0"/>
              <w:spacing w:after="0" w:line="240" w:lineRule="auto"/>
              <w:rPr>
                <w:ins w:id="4190" w:author="Arjan" w:date="2014-01-21T22:35:00Z"/>
                <w:rFonts w:ascii="Arial" w:eastAsia="Times New Roman" w:hAnsi="Arial" w:cs="Arial"/>
                <w:color w:val="000000"/>
                <w:sz w:val="20"/>
                <w:szCs w:val="20"/>
              </w:rPr>
            </w:pPr>
            <w:ins w:id="4191" w:author="Arjan" w:date="2014-01-21T22:35:00Z">
              <w:r w:rsidRPr="008F7B24">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437D9739" w14:textId="77777777" w:rsidR="005D07DB" w:rsidRPr="008F7B24" w:rsidRDefault="00765D6B" w:rsidP="00B914EC">
            <w:pPr>
              <w:autoSpaceDE w:val="0"/>
              <w:autoSpaceDN w:val="0"/>
              <w:adjustRightInd w:val="0"/>
              <w:spacing w:after="0" w:line="240" w:lineRule="auto"/>
              <w:rPr>
                <w:ins w:id="4192" w:author="Arjan" w:date="2014-01-21T22:35:00Z"/>
                <w:rFonts w:ascii="Arial" w:eastAsia="Times New Roman" w:hAnsi="Arial" w:cs="Arial"/>
                <w:color w:val="000000"/>
                <w:sz w:val="20"/>
                <w:szCs w:val="20"/>
              </w:rPr>
            </w:pPr>
            <w:ins w:id="4193" w:author="Arjan" w:date="2014-01-21T22:54:00Z">
              <w:r>
                <w:rPr>
                  <w:rFonts w:ascii="Arial" w:eastAsia="Times New Roman" w:hAnsi="Arial" w:cs="Arial"/>
                  <w:color w:val="000000"/>
                  <w:sz w:val="20"/>
                  <w:szCs w:val="20"/>
                </w:rPr>
                <w:t>Alle g</w:t>
              </w:r>
            </w:ins>
            <w:ins w:id="4194" w:author="Arjan" w:date="2014-01-21T22:55:00Z">
              <w:r>
                <w:rPr>
                  <w:rFonts w:ascii="Arial" w:eastAsia="Times New Roman" w:hAnsi="Arial" w:cs="Arial"/>
                  <w:color w:val="000000"/>
                  <w:sz w:val="20"/>
                  <w:szCs w:val="20"/>
                </w:rPr>
                <w:t>eldige datums</w:t>
              </w:r>
            </w:ins>
          </w:p>
        </w:tc>
      </w:tr>
      <w:tr w:rsidR="005D07DB" w:rsidRPr="008F7B24" w14:paraId="61006659" w14:textId="77777777" w:rsidTr="00B914EC">
        <w:trPr>
          <w:trHeight w:val="215"/>
          <w:ins w:id="4195" w:author="Arjan" w:date="2014-01-21T22:35:00Z"/>
        </w:trPr>
        <w:tc>
          <w:tcPr>
            <w:tcW w:w="3780" w:type="dxa"/>
            <w:tcBorders>
              <w:top w:val="nil"/>
              <w:left w:val="nil"/>
              <w:bottom w:val="nil"/>
              <w:right w:val="nil"/>
            </w:tcBorders>
          </w:tcPr>
          <w:p w14:paraId="0053D2D3" w14:textId="77777777" w:rsidR="005D07DB" w:rsidRPr="008F7B24" w:rsidRDefault="005D07DB" w:rsidP="00B914EC">
            <w:pPr>
              <w:autoSpaceDE w:val="0"/>
              <w:autoSpaceDN w:val="0"/>
              <w:adjustRightInd w:val="0"/>
              <w:spacing w:after="0" w:line="240" w:lineRule="auto"/>
              <w:rPr>
                <w:ins w:id="4196"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14:paraId="2ACBA186" w14:textId="77777777" w:rsidR="005D07DB" w:rsidRPr="008F7B24" w:rsidRDefault="005D07DB" w:rsidP="00B914EC">
            <w:pPr>
              <w:autoSpaceDE w:val="0"/>
              <w:autoSpaceDN w:val="0"/>
              <w:adjustRightInd w:val="0"/>
              <w:spacing w:after="0" w:line="240" w:lineRule="auto"/>
              <w:rPr>
                <w:ins w:id="4197" w:author="Arjan" w:date="2014-01-21T22:35:00Z"/>
                <w:rFonts w:ascii="Arial" w:eastAsia="Times New Roman" w:hAnsi="Arial" w:cs="Arial"/>
                <w:color w:val="000000"/>
                <w:sz w:val="20"/>
                <w:szCs w:val="20"/>
              </w:rPr>
            </w:pPr>
          </w:p>
        </w:tc>
      </w:tr>
      <w:tr w:rsidR="005D07DB" w:rsidRPr="008F7B24" w14:paraId="3B0C0A37" w14:textId="77777777" w:rsidTr="00B914EC">
        <w:trPr>
          <w:trHeight w:val="215"/>
          <w:ins w:id="4198" w:author="Arjan" w:date="2014-01-21T22:35:00Z"/>
        </w:trPr>
        <w:tc>
          <w:tcPr>
            <w:tcW w:w="3780" w:type="dxa"/>
            <w:tcBorders>
              <w:top w:val="nil"/>
              <w:left w:val="nil"/>
              <w:bottom w:val="nil"/>
              <w:right w:val="nil"/>
            </w:tcBorders>
          </w:tcPr>
          <w:p w14:paraId="6763564C" w14:textId="77777777" w:rsidR="005D07DB" w:rsidRPr="008F7B24" w:rsidRDefault="005D07DB" w:rsidP="00B914EC">
            <w:pPr>
              <w:autoSpaceDE w:val="0"/>
              <w:autoSpaceDN w:val="0"/>
              <w:adjustRightInd w:val="0"/>
              <w:spacing w:after="0" w:line="240" w:lineRule="auto"/>
              <w:rPr>
                <w:ins w:id="4199" w:author="Arjan" w:date="2014-01-21T22:35:00Z"/>
                <w:rFonts w:ascii="Arial" w:eastAsia="Times New Roman" w:hAnsi="Arial" w:cs="Arial"/>
                <w:color w:val="000000"/>
                <w:sz w:val="20"/>
                <w:szCs w:val="20"/>
              </w:rPr>
            </w:pPr>
            <w:ins w:id="4200" w:author="Arjan" w:date="2014-01-21T22:35:00Z">
              <w:r w:rsidRPr="008F7B24">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68F28603" w14:textId="1967850C" w:rsidR="005D07DB" w:rsidRPr="008F7B24" w:rsidRDefault="009060D1" w:rsidP="00B914EC">
            <w:pPr>
              <w:autoSpaceDE w:val="0"/>
              <w:autoSpaceDN w:val="0"/>
              <w:adjustRightInd w:val="0"/>
              <w:spacing w:after="0" w:line="240" w:lineRule="auto"/>
              <w:rPr>
                <w:ins w:id="4201" w:author="Arjan" w:date="2014-01-21T22:35:00Z"/>
                <w:rFonts w:ascii="Arial" w:eastAsia="Times New Roman" w:hAnsi="Arial" w:cs="Arial"/>
                <w:color w:val="000000"/>
                <w:sz w:val="20"/>
                <w:szCs w:val="20"/>
              </w:rPr>
            </w:pPr>
            <w:ins w:id="4202" w:author="Arjan Kloosterboer" w:date="2017-09-22T00:22:00Z">
              <w:r>
                <w:rPr>
                  <w:rFonts w:ascii="Arial" w:eastAsia="Times New Roman" w:hAnsi="Arial" w:cs="Arial"/>
                  <w:color w:val="000000"/>
                  <w:sz w:val="20"/>
                  <w:szCs w:val="20"/>
                </w:rPr>
                <w:t>Zie groep</w:t>
              </w:r>
            </w:ins>
          </w:p>
        </w:tc>
      </w:tr>
      <w:tr w:rsidR="005D07DB" w:rsidRPr="008F7B24" w14:paraId="746CFB9C" w14:textId="77777777" w:rsidTr="00B914EC">
        <w:trPr>
          <w:trHeight w:val="230"/>
          <w:ins w:id="4203" w:author="Arjan" w:date="2014-01-21T22:35:00Z"/>
        </w:trPr>
        <w:tc>
          <w:tcPr>
            <w:tcW w:w="3780" w:type="dxa"/>
            <w:tcBorders>
              <w:top w:val="nil"/>
              <w:left w:val="nil"/>
              <w:bottom w:val="nil"/>
              <w:right w:val="nil"/>
            </w:tcBorders>
          </w:tcPr>
          <w:p w14:paraId="57F0B3C0" w14:textId="77777777" w:rsidR="005D07DB" w:rsidRPr="008F7B24" w:rsidRDefault="005D07DB" w:rsidP="00B914EC">
            <w:pPr>
              <w:autoSpaceDE w:val="0"/>
              <w:autoSpaceDN w:val="0"/>
              <w:adjustRightInd w:val="0"/>
              <w:spacing w:after="0" w:line="240" w:lineRule="auto"/>
              <w:rPr>
                <w:ins w:id="4204"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14:paraId="482CA970" w14:textId="77777777" w:rsidR="005D07DB" w:rsidRPr="008F7B24" w:rsidRDefault="005D07DB" w:rsidP="00B914EC">
            <w:pPr>
              <w:autoSpaceDE w:val="0"/>
              <w:autoSpaceDN w:val="0"/>
              <w:adjustRightInd w:val="0"/>
              <w:spacing w:after="0" w:line="240" w:lineRule="auto"/>
              <w:rPr>
                <w:ins w:id="4205" w:author="Arjan" w:date="2014-01-21T22:35:00Z"/>
                <w:rFonts w:ascii="Arial" w:eastAsia="Times New Roman" w:hAnsi="Arial" w:cs="Arial"/>
                <w:color w:val="000000"/>
                <w:sz w:val="20"/>
                <w:szCs w:val="20"/>
              </w:rPr>
            </w:pPr>
          </w:p>
        </w:tc>
      </w:tr>
      <w:tr w:rsidR="005D07DB" w:rsidRPr="008F7B24" w14:paraId="4611E8DE" w14:textId="77777777" w:rsidTr="00B914EC">
        <w:trPr>
          <w:trHeight w:val="230"/>
          <w:ins w:id="4206" w:author="Arjan" w:date="2014-01-21T22:35:00Z"/>
        </w:trPr>
        <w:tc>
          <w:tcPr>
            <w:tcW w:w="3780" w:type="dxa"/>
            <w:tcBorders>
              <w:top w:val="nil"/>
              <w:left w:val="nil"/>
              <w:bottom w:val="nil"/>
              <w:right w:val="nil"/>
            </w:tcBorders>
          </w:tcPr>
          <w:p w14:paraId="13FD8C48" w14:textId="77777777" w:rsidR="005D07DB" w:rsidRPr="008F7B24" w:rsidRDefault="005D07DB" w:rsidP="00B914EC">
            <w:pPr>
              <w:autoSpaceDE w:val="0"/>
              <w:autoSpaceDN w:val="0"/>
              <w:adjustRightInd w:val="0"/>
              <w:spacing w:after="0" w:line="240" w:lineRule="auto"/>
              <w:rPr>
                <w:ins w:id="4207" w:author="Arjan" w:date="2014-01-21T22:35:00Z"/>
                <w:rFonts w:ascii="Arial" w:eastAsia="Times New Roman" w:hAnsi="Arial" w:cs="Arial"/>
                <w:color w:val="000000"/>
                <w:sz w:val="20"/>
                <w:szCs w:val="20"/>
              </w:rPr>
            </w:pPr>
            <w:ins w:id="4208" w:author="Arjan" w:date="2014-01-21T22:35:00Z">
              <w:r w:rsidRPr="008F7B24">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00FB5C55" w14:textId="2B3C3229" w:rsidR="005D07DB" w:rsidRPr="008F7B24" w:rsidRDefault="009060D1" w:rsidP="00B914EC">
            <w:pPr>
              <w:autoSpaceDE w:val="0"/>
              <w:autoSpaceDN w:val="0"/>
              <w:adjustRightInd w:val="0"/>
              <w:spacing w:after="0" w:line="240" w:lineRule="auto"/>
              <w:rPr>
                <w:ins w:id="4209" w:author="Arjan" w:date="2014-01-21T22:35:00Z"/>
                <w:rFonts w:ascii="Arial" w:eastAsia="Times New Roman" w:hAnsi="Arial" w:cs="Arial"/>
                <w:color w:val="000000"/>
                <w:sz w:val="20"/>
                <w:szCs w:val="20"/>
              </w:rPr>
            </w:pPr>
            <w:ins w:id="4210" w:author="Arjan Kloosterboer" w:date="2017-09-22T00:22:00Z">
              <w:r>
                <w:rPr>
                  <w:rFonts w:ascii="Arial" w:eastAsia="Times New Roman" w:hAnsi="Arial" w:cs="Arial"/>
                  <w:color w:val="000000"/>
                  <w:sz w:val="20"/>
                  <w:szCs w:val="20"/>
                </w:rPr>
                <w:t>Zie groep</w:t>
              </w:r>
            </w:ins>
          </w:p>
        </w:tc>
      </w:tr>
      <w:tr w:rsidR="005D07DB" w:rsidRPr="008F7B24" w14:paraId="342EBF74" w14:textId="77777777" w:rsidTr="00B914EC">
        <w:trPr>
          <w:trHeight w:val="230"/>
          <w:ins w:id="4211" w:author="Arjan" w:date="2014-01-21T22:35:00Z"/>
        </w:trPr>
        <w:tc>
          <w:tcPr>
            <w:tcW w:w="3780" w:type="dxa"/>
            <w:tcBorders>
              <w:top w:val="nil"/>
              <w:left w:val="nil"/>
              <w:bottom w:val="nil"/>
              <w:right w:val="nil"/>
            </w:tcBorders>
          </w:tcPr>
          <w:p w14:paraId="381F6B23" w14:textId="77777777" w:rsidR="005D07DB" w:rsidRPr="008F7B24" w:rsidRDefault="005D07DB" w:rsidP="00B914EC">
            <w:pPr>
              <w:autoSpaceDE w:val="0"/>
              <w:autoSpaceDN w:val="0"/>
              <w:adjustRightInd w:val="0"/>
              <w:spacing w:after="0" w:line="240" w:lineRule="auto"/>
              <w:rPr>
                <w:ins w:id="4212"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14:paraId="285DDE88" w14:textId="77777777" w:rsidR="005D07DB" w:rsidRPr="008F7B24" w:rsidRDefault="005D07DB" w:rsidP="00B914EC">
            <w:pPr>
              <w:autoSpaceDE w:val="0"/>
              <w:autoSpaceDN w:val="0"/>
              <w:adjustRightInd w:val="0"/>
              <w:spacing w:after="0" w:line="240" w:lineRule="auto"/>
              <w:rPr>
                <w:ins w:id="4213" w:author="Arjan" w:date="2014-01-21T22:35:00Z"/>
                <w:rFonts w:ascii="Arial" w:eastAsia="Times New Roman" w:hAnsi="Arial" w:cs="Arial"/>
                <w:color w:val="000000"/>
                <w:sz w:val="20"/>
                <w:szCs w:val="20"/>
              </w:rPr>
            </w:pPr>
          </w:p>
        </w:tc>
      </w:tr>
      <w:tr w:rsidR="005D07DB" w:rsidRPr="008F7B24" w14:paraId="468C8E62" w14:textId="77777777" w:rsidTr="00B914EC">
        <w:trPr>
          <w:trHeight w:val="230"/>
          <w:ins w:id="4214" w:author="Arjan" w:date="2014-01-21T22:35:00Z"/>
        </w:trPr>
        <w:tc>
          <w:tcPr>
            <w:tcW w:w="3780" w:type="dxa"/>
            <w:tcBorders>
              <w:top w:val="nil"/>
              <w:left w:val="nil"/>
              <w:bottom w:val="nil"/>
              <w:right w:val="nil"/>
            </w:tcBorders>
          </w:tcPr>
          <w:p w14:paraId="007399E4" w14:textId="77777777" w:rsidR="005D07DB" w:rsidRPr="008F7B24" w:rsidRDefault="005D07DB" w:rsidP="00B914EC">
            <w:pPr>
              <w:autoSpaceDE w:val="0"/>
              <w:autoSpaceDN w:val="0"/>
              <w:adjustRightInd w:val="0"/>
              <w:spacing w:after="0" w:line="240" w:lineRule="auto"/>
              <w:rPr>
                <w:ins w:id="4215" w:author="Arjan" w:date="2014-01-21T22:35:00Z"/>
                <w:rFonts w:ascii="Arial" w:eastAsia="Times New Roman" w:hAnsi="Arial" w:cs="Arial"/>
                <w:color w:val="000000"/>
                <w:sz w:val="20"/>
                <w:szCs w:val="20"/>
              </w:rPr>
            </w:pPr>
            <w:ins w:id="4216" w:author="Arjan" w:date="2014-01-21T22:35:00Z">
              <w:r w:rsidRPr="008F7B24">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6DE35DA6" w14:textId="77777777" w:rsidR="005D07DB" w:rsidRPr="008F7B24" w:rsidRDefault="005D07DB" w:rsidP="00B914EC">
            <w:pPr>
              <w:autoSpaceDE w:val="0"/>
              <w:autoSpaceDN w:val="0"/>
              <w:adjustRightInd w:val="0"/>
              <w:spacing w:after="0" w:line="240" w:lineRule="auto"/>
              <w:rPr>
                <w:ins w:id="4217" w:author="Arjan" w:date="2014-01-21T22:35:00Z"/>
                <w:rFonts w:ascii="Arial" w:eastAsia="Times New Roman" w:hAnsi="Arial" w:cs="Arial"/>
                <w:color w:val="000000"/>
                <w:sz w:val="20"/>
                <w:szCs w:val="20"/>
              </w:rPr>
            </w:pPr>
            <w:ins w:id="4218" w:author="Arjan" w:date="2014-01-21T22:35:00Z">
              <w:r>
                <w:rPr>
                  <w:rFonts w:ascii="Arial" w:eastAsia="Times New Roman" w:hAnsi="Arial" w:cs="Arial"/>
                  <w:color w:val="000000"/>
                  <w:sz w:val="20"/>
                  <w:szCs w:val="20"/>
                </w:rPr>
                <w:t>Nee</w:t>
              </w:r>
            </w:ins>
          </w:p>
        </w:tc>
      </w:tr>
      <w:tr w:rsidR="005D07DB" w:rsidRPr="008F7B24" w14:paraId="0438CECB" w14:textId="77777777" w:rsidTr="00B914EC">
        <w:trPr>
          <w:trHeight w:val="230"/>
          <w:ins w:id="4219" w:author="Arjan" w:date="2014-01-21T22:35:00Z"/>
        </w:trPr>
        <w:tc>
          <w:tcPr>
            <w:tcW w:w="3780" w:type="dxa"/>
            <w:tcBorders>
              <w:top w:val="nil"/>
              <w:left w:val="nil"/>
              <w:bottom w:val="nil"/>
              <w:right w:val="nil"/>
            </w:tcBorders>
          </w:tcPr>
          <w:p w14:paraId="193F2C55" w14:textId="77777777" w:rsidR="005D07DB" w:rsidRPr="008F7B24" w:rsidRDefault="005D07DB" w:rsidP="00B914EC">
            <w:pPr>
              <w:autoSpaceDE w:val="0"/>
              <w:autoSpaceDN w:val="0"/>
              <w:adjustRightInd w:val="0"/>
              <w:spacing w:after="0" w:line="240" w:lineRule="auto"/>
              <w:rPr>
                <w:ins w:id="4220"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14:paraId="27946D7B" w14:textId="77777777" w:rsidR="005D07DB" w:rsidRPr="008F7B24" w:rsidRDefault="005D07DB" w:rsidP="00B914EC">
            <w:pPr>
              <w:autoSpaceDE w:val="0"/>
              <w:autoSpaceDN w:val="0"/>
              <w:adjustRightInd w:val="0"/>
              <w:spacing w:after="0" w:line="240" w:lineRule="auto"/>
              <w:rPr>
                <w:ins w:id="4221" w:author="Arjan" w:date="2014-01-21T22:35:00Z"/>
                <w:rFonts w:ascii="Arial" w:eastAsia="Times New Roman" w:hAnsi="Arial" w:cs="Arial"/>
                <w:color w:val="000000"/>
                <w:sz w:val="20"/>
                <w:szCs w:val="20"/>
              </w:rPr>
            </w:pPr>
          </w:p>
        </w:tc>
      </w:tr>
      <w:tr w:rsidR="005D07DB" w:rsidRPr="008F7B24" w14:paraId="4C660086" w14:textId="77777777" w:rsidTr="00B914EC">
        <w:trPr>
          <w:trHeight w:val="230"/>
          <w:ins w:id="4222" w:author="Arjan" w:date="2014-01-21T22:35:00Z"/>
        </w:trPr>
        <w:tc>
          <w:tcPr>
            <w:tcW w:w="3780" w:type="dxa"/>
            <w:tcBorders>
              <w:top w:val="nil"/>
              <w:left w:val="nil"/>
              <w:bottom w:val="nil"/>
              <w:right w:val="nil"/>
            </w:tcBorders>
          </w:tcPr>
          <w:p w14:paraId="126203B0" w14:textId="77777777" w:rsidR="005D07DB" w:rsidRPr="008F7B24" w:rsidRDefault="005D07DB" w:rsidP="00B914EC">
            <w:pPr>
              <w:autoSpaceDE w:val="0"/>
              <w:autoSpaceDN w:val="0"/>
              <w:adjustRightInd w:val="0"/>
              <w:spacing w:after="0" w:line="240" w:lineRule="auto"/>
              <w:rPr>
                <w:ins w:id="4223" w:author="Arjan" w:date="2014-01-21T22:35:00Z"/>
                <w:rFonts w:ascii="Arial" w:eastAsia="Times New Roman" w:hAnsi="Arial" w:cs="Arial"/>
                <w:color w:val="000000"/>
                <w:sz w:val="20"/>
                <w:szCs w:val="20"/>
              </w:rPr>
            </w:pPr>
            <w:ins w:id="4224" w:author="Arjan" w:date="2014-01-21T22:35:00Z">
              <w:r w:rsidRPr="008F7B24">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5534246B" w14:textId="77777777" w:rsidR="005D07DB" w:rsidRPr="008F7B24" w:rsidRDefault="005D07DB" w:rsidP="00B914EC">
            <w:pPr>
              <w:autoSpaceDE w:val="0"/>
              <w:autoSpaceDN w:val="0"/>
              <w:adjustRightInd w:val="0"/>
              <w:spacing w:after="0" w:line="240" w:lineRule="auto"/>
              <w:rPr>
                <w:ins w:id="4225" w:author="Arjan" w:date="2014-01-21T22:35:00Z"/>
                <w:rFonts w:ascii="Arial" w:eastAsia="Times New Roman" w:hAnsi="Arial" w:cs="Arial"/>
                <w:color w:val="000000"/>
                <w:sz w:val="20"/>
                <w:szCs w:val="20"/>
              </w:rPr>
            </w:pPr>
            <w:ins w:id="4226" w:author="Arjan" w:date="2014-01-21T22:35:00Z">
              <w:r w:rsidRPr="008F7B24">
                <w:rPr>
                  <w:rFonts w:ascii="Arial" w:eastAsia="Times New Roman" w:hAnsi="Arial" w:cs="Arial"/>
                  <w:color w:val="000000"/>
                  <w:sz w:val="20"/>
                  <w:szCs w:val="20"/>
                </w:rPr>
                <w:t>Nee</w:t>
              </w:r>
            </w:ins>
          </w:p>
        </w:tc>
      </w:tr>
      <w:tr w:rsidR="005D07DB" w:rsidRPr="008F7B24" w14:paraId="0CF847B9" w14:textId="77777777" w:rsidTr="00B914EC">
        <w:trPr>
          <w:trHeight w:val="230"/>
          <w:ins w:id="4227" w:author="Arjan" w:date="2014-01-21T22:35:00Z"/>
        </w:trPr>
        <w:tc>
          <w:tcPr>
            <w:tcW w:w="3780" w:type="dxa"/>
            <w:tcBorders>
              <w:top w:val="nil"/>
              <w:left w:val="nil"/>
              <w:bottom w:val="nil"/>
              <w:right w:val="nil"/>
            </w:tcBorders>
          </w:tcPr>
          <w:p w14:paraId="002F04DA" w14:textId="77777777" w:rsidR="005D07DB" w:rsidRPr="008F7B24" w:rsidRDefault="005D07DB" w:rsidP="00B914EC">
            <w:pPr>
              <w:autoSpaceDE w:val="0"/>
              <w:autoSpaceDN w:val="0"/>
              <w:adjustRightInd w:val="0"/>
              <w:spacing w:after="0" w:line="240" w:lineRule="auto"/>
              <w:rPr>
                <w:ins w:id="4228"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14:paraId="26D9CF73" w14:textId="77777777" w:rsidR="005D07DB" w:rsidRPr="008F7B24" w:rsidRDefault="005D07DB" w:rsidP="00B914EC">
            <w:pPr>
              <w:autoSpaceDE w:val="0"/>
              <w:autoSpaceDN w:val="0"/>
              <w:adjustRightInd w:val="0"/>
              <w:spacing w:after="0" w:line="240" w:lineRule="auto"/>
              <w:rPr>
                <w:ins w:id="4229" w:author="Arjan" w:date="2014-01-21T22:35:00Z"/>
                <w:rFonts w:ascii="Arial" w:eastAsia="Times New Roman" w:hAnsi="Arial" w:cs="Arial"/>
                <w:color w:val="000000"/>
                <w:sz w:val="20"/>
                <w:szCs w:val="20"/>
              </w:rPr>
            </w:pPr>
          </w:p>
        </w:tc>
      </w:tr>
      <w:tr w:rsidR="005D07DB" w:rsidRPr="008F7B24" w14:paraId="5F37BF42" w14:textId="77777777" w:rsidTr="00B914EC">
        <w:trPr>
          <w:trHeight w:val="411"/>
          <w:ins w:id="4230" w:author="Arjan" w:date="2014-01-21T22:35:00Z"/>
        </w:trPr>
        <w:tc>
          <w:tcPr>
            <w:tcW w:w="3780" w:type="dxa"/>
            <w:tcBorders>
              <w:top w:val="nil"/>
              <w:left w:val="nil"/>
              <w:bottom w:val="nil"/>
              <w:right w:val="nil"/>
            </w:tcBorders>
          </w:tcPr>
          <w:p w14:paraId="2BE43703" w14:textId="77777777" w:rsidR="005D07DB" w:rsidRPr="008F7B24" w:rsidRDefault="005D07DB" w:rsidP="00B914EC">
            <w:pPr>
              <w:autoSpaceDE w:val="0"/>
              <w:autoSpaceDN w:val="0"/>
              <w:adjustRightInd w:val="0"/>
              <w:spacing w:after="0" w:line="240" w:lineRule="auto"/>
              <w:rPr>
                <w:ins w:id="4231" w:author="Arjan" w:date="2014-01-21T22:35:00Z"/>
                <w:rFonts w:ascii="Arial" w:eastAsia="Times New Roman" w:hAnsi="Arial" w:cs="Arial"/>
                <w:color w:val="000000"/>
                <w:sz w:val="20"/>
                <w:szCs w:val="20"/>
              </w:rPr>
            </w:pPr>
            <w:ins w:id="4232" w:author="Arjan" w:date="2014-01-21T22:35:00Z">
              <w:r w:rsidRPr="008F7B24">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6D1F2768" w14:textId="77777777" w:rsidR="005D07DB" w:rsidRPr="008F7B24" w:rsidRDefault="005D07DB" w:rsidP="00B914EC">
            <w:pPr>
              <w:autoSpaceDE w:val="0"/>
              <w:autoSpaceDN w:val="0"/>
              <w:adjustRightInd w:val="0"/>
              <w:spacing w:after="0" w:line="240" w:lineRule="auto"/>
              <w:rPr>
                <w:ins w:id="4233" w:author="Arjan" w:date="2014-01-21T22:35:00Z"/>
                <w:rFonts w:ascii="Arial" w:eastAsia="Times New Roman" w:hAnsi="Arial" w:cs="Arial"/>
                <w:color w:val="000000"/>
                <w:sz w:val="20"/>
                <w:szCs w:val="20"/>
              </w:rPr>
            </w:pPr>
            <w:ins w:id="4234" w:author="Arjan" w:date="2014-01-21T22:35:00Z">
              <w:r w:rsidRPr="008F7B24">
                <w:rPr>
                  <w:rFonts w:ascii="Arial" w:eastAsia="Times New Roman" w:hAnsi="Arial" w:cs="Arial"/>
                  <w:color w:val="000000"/>
                  <w:sz w:val="20"/>
                  <w:szCs w:val="20"/>
                </w:rPr>
                <w:t>Nee</w:t>
              </w:r>
            </w:ins>
          </w:p>
        </w:tc>
      </w:tr>
      <w:tr w:rsidR="005D07DB" w:rsidRPr="008F7B24" w14:paraId="54E1AC02" w14:textId="77777777" w:rsidTr="00B914EC">
        <w:trPr>
          <w:trHeight w:val="245"/>
          <w:ins w:id="4235" w:author="Arjan" w:date="2014-01-21T22:35:00Z"/>
        </w:trPr>
        <w:tc>
          <w:tcPr>
            <w:tcW w:w="3780" w:type="dxa"/>
            <w:tcBorders>
              <w:top w:val="nil"/>
              <w:left w:val="nil"/>
              <w:bottom w:val="nil"/>
              <w:right w:val="nil"/>
            </w:tcBorders>
          </w:tcPr>
          <w:p w14:paraId="78B13831" w14:textId="77777777" w:rsidR="005D07DB" w:rsidRPr="008F7B24" w:rsidRDefault="005D07DB" w:rsidP="00B914EC">
            <w:pPr>
              <w:autoSpaceDE w:val="0"/>
              <w:autoSpaceDN w:val="0"/>
              <w:adjustRightInd w:val="0"/>
              <w:spacing w:after="0" w:line="240" w:lineRule="auto"/>
              <w:rPr>
                <w:ins w:id="4236"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14:paraId="41C59B40" w14:textId="77777777" w:rsidR="005D07DB" w:rsidRPr="008F7B24" w:rsidRDefault="005D07DB" w:rsidP="00B914EC">
            <w:pPr>
              <w:autoSpaceDE w:val="0"/>
              <w:autoSpaceDN w:val="0"/>
              <w:adjustRightInd w:val="0"/>
              <w:spacing w:after="0" w:line="240" w:lineRule="auto"/>
              <w:rPr>
                <w:ins w:id="4237" w:author="Arjan" w:date="2014-01-21T22:35:00Z"/>
                <w:rFonts w:ascii="Arial" w:eastAsia="Times New Roman" w:hAnsi="Arial" w:cs="Arial"/>
                <w:color w:val="000000"/>
                <w:sz w:val="20"/>
                <w:szCs w:val="20"/>
              </w:rPr>
            </w:pPr>
          </w:p>
        </w:tc>
      </w:tr>
      <w:tr w:rsidR="005D07DB" w:rsidRPr="008F7B24" w14:paraId="4FB8FDC8" w14:textId="77777777" w:rsidTr="00B914EC">
        <w:trPr>
          <w:trHeight w:val="230"/>
          <w:ins w:id="4238" w:author="Arjan" w:date="2014-01-21T22:35:00Z"/>
        </w:trPr>
        <w:tc>
          <w:tcPr>
            <w:tcW w:w="3780" w:type="dxa"/>
            <w:tcBorders>
              <w:top w:val="nil"/>
              <w:left w:val="nil"/>
              <w:bottom w:val="nil"/>
              <w:right w:val="nil"/>
            </w:tcBorders>
          </w:tcPr>
          <w:p w14:paraId="7090A6AF" w14:textId="77777777" w:rsidR="005D07DB" w:rsidRPr="008F7B24" w:rsidRDefault="005D07DB" w:rsidP="00B914EC">
            <w:pPr>
              <w:autoSpaceDE w:val="0"/>
              <w:autoSpaceDN w:val="0"/>
              <w:adjustRightInd w:val="0"/>
              <w:spacing w:after="0" w:line="240" w:lineRule="auto"/>
              <w:rPr>
                <w:ins w:id="4239" w:author="Arjan" w:date="2014-01-21T22:35:00Z"/>
                <w:rFonts w:ascii="Arial" w:eastAsia="Times New Roman" w:hAnsi="Arial" w:cs="Arial"/>
                <w:color w:val="000000"/>
                <w:sz w:val="20"/>
                <w:szCs w:val="20"/>
              </w:rPr>
            </w:pPr>
            <w:ins w:id="4240" w:author="Arjan" w:date="2014-01-21T22:35:00Z">
              <w:r w:rsidRPr="008F7B24">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78577F3B" w14:textId="77777777" w:rsidR="005D07DB" w:rsidRPr="008F7B24" w:rsidRDefault="00765D6B" w:rsidP="00B914EC">
            <w:pPr>
              <w:autoSpaceDE w:val="0"/>
              <w:autoSpaceDN w:val="0"/>
              <w:adjustRightInd w:val="0"/>
              <w:spacing w:after="0" w:line="240" w:lineRule="auto"/>
              <w:rPr>
                <w:ins w:id="4241" w:author="Arjan" w:date="2014-01-21T22:35:00Z"/>
                <w:rFonts w:ascii="Arial" w:eastAsia="Times New Roman" w:hAnsi="Arial" w:cs="Arial"/>
                <w:color w:val="000000"/>
                <w:sz w:val="20"/>
                <w:szCs w:val="20"/>
              </w:rPr>
            </w:pPr>
            <w:ins w:id="4242" w:author="Arjan" w:date="2014-01-21T22:57:00Z">
              <w:r>
                <w:rPr>
                  <w:rFonts w:ascii="Arial" w:hAnsi="Arial" w:cs="Arial"/>
                  <w:sz w:val="20"/>
                  <w:szCs w:val="20"/>
                  <w:lang w:val="en-AU"/>
                </w:rPr>
                <w:t>1</w:t>
              </w:r>
            </w:ins>
            <w:ins w:id="4243" w:author="Arjan" w:date="2014-01-21T22:35:00Z">
              <w:r w:rsidR="005D07DB" w:rsidRPr="008F7B24">
                <w:rPr>
                  <w:rFonts w:ascii="Arial" w:eastAsia="Times New Roman" w:hAnsi="Arial" w:cs="Arial"/>
                  <w:color w:val="000000"/>
                  <w:sz w:val="20"/>
                  <w:szCs w:val="20"/>
                </w:rPr>
                <w:t xml:space="preserve"> - </w:t>
              </w:r>
              <w:r w:rsidR="00DA5D93" w:rsidRPr="008F7B24">
                <w:rPr>
                  <w:rFonts w:ascii="Arial" w:eastAsia="Times New Roman" w:hAnsi="Arial" w:cs="Arial"/>
                  <w:color w:val="000000"/>
                  <w:sz w:val="20"/>
                  <w:szCs w:val="20"/>
                </w:rPr>
                <w:fldChar w:fldCharType="begin" w:fldLock="1"/>
              </w:r>
              <w:r w:rsidR="005D07DB" w:rsidRPr="008F7B24">
                <w:rPr>
                  <w:rFonts w:ascii="Arial" w:eastAsia="Times New Roman" w:hAnsi="Arial" w:cs="Arial"/>
                  <w:color w:val="000000"/>
                  <w:sz w:val="20"/>
                  <w:szCs w:val="20"/>
                </w:rPr>
                <w:instrText>MERGEFIELD Att.UpperBound</w:instrText>
              </w:r>
              <w:r w:rsidR="00DA5D93" w:rsidRPr="008F7B24">
                <w:rPr>
                  <w:rFonts w:ascii="Arial" w:eastAsia="Times New Roman" w:hAnsi="Arial" w:cs="Arial"/>
                  <w:color w:val="000000"/>
                  <w:sz w:val="20"/>
                  <w:szCs w:val="20"/>
                </w:rPr>
                <w:fldChar w:fldCharType="separate"/>
              </w:r>
              <w:r w:rsidR="005D07DB" w:rsidRPr="008F7B24">
                <w:rPr>
                  <w:rFonts w:ascii="Arial" w:eastAsia="Times New Roman" w:hAnsi="Arial" w:cs="Arial"/>
                  <w:color w:val="000000"/>
                  <w:sz w:val="20"/>
                  <w:szCs w:val="20"/>
                </w:rPr>
                <w:t>1</w:t>
              </w:r>
              <w:r w:rsidR="00DA5D93" w:rsidRPr="008F7B24">
                <w:rPr>
                  <w:rFonts w:ascii="Arial" w:eastAsia="Times New Roman" w:hAnsi="Arial" w:cs="Arial"/>
                  <w:color w:val="000000"/>
                  <w:sz w:val="20"/>
                  <w:szCs w:val="20"/>
                </w:rPr>
                <w:fldChar w:fldCharType="end"/>
              </w:r>
            </w:ins>
          </w:p>
        </w:tc>
      </w:tr>
      <w:tr w:rsidR="005D07DB" w:rsidRPr="008F7B24" w14:paraId="19BE0B31" w14:textId="77777777" w:rsidTr="00B914EC">
        <w:trPr>
          <w:trHeight w:val="230"/>
          <w:ins w:id="4244" w:author="Arjan" w:date="2014-01-21T22:35:00Z"/>
        </w:trPr>
        <w:tc>
          <w:tcPr>
            <w:tcW w:w="3780" w:type="dxa"/>
            <w:tcBorders>
              <w:top w:val="nil"/>
              <w:left w:val="nil"/>
              <w:bottom w:val="nil"/>
              <w:right w:val="nil"/>
            </w:tcBorders>
          </w:tcPr>
          <w:p w14:paraId="06ECCB89" w14:textId="77777777" w:rsidR="005D07DB" w:rsidRPr="008F7B24" w:rsidRDefault="005D07DB" w:rsidP="00B914EC">
            <w:pPr>
              <w:autoSpaceDE w:val="0"/>
              <w:autoSpaceDN w:val="0"/>
              <w:adjustRightInd w:val="0"/>
              <w:spacing w:after="0" w:line="240" w:lineRule="auto"/>
              <w:rPr>
                <w:ins w:id="4245"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14:paraId="4548ED22" w14:textId="77777777" w:rsidR="005D07DB" w:rsidRPr="008F7B24" w:rsidRDefault="005D07DB" w:rsidP="00B914EC">
            <w:pPr>
              <w:autoSpaceDE w:val="0"/>
              <w:autoSpaceDN w:val="0"/>
              <w:adjustRightInd w:val="0"/>
              <w:spacing w:after="0" w:line="240" w:lineRule="auto"/>
              <w:rPr>
                <w:ins w:id="4246" w:author="Arjan" w:date="2014-01-21T22:35:00Z"/>
                <w:rFonts w:ascii="Arial" w:eastAsia="Times New Roman" w:hAnsi="Arial" w:cs="Arial"/>
                <w:color w:val="000000"/>
                <w:sz w:val="20"/>
                <w:szCs w:val="20"/>
              </w:rPr>
            </w:pPr>
          </w:p>
        </w:tc>
      </w:tr>
      <w:tr w:rsidR="005D07DB" w:rsidRPr="008F7B24" w14:paraId="5504BB8E" w14:textId="77777777" w:rsidTr="00B914EC">
        <w:trPr>
          <w:trHeight w:val="230"/>
          <w:ins w:id="4247" w:author="Arjan" w:date="2014-01-21T22:35:00Z"/>
        </w:trPr>
        <w:tc>
          <w:tcPr>
            <w:tcW w:w="3780" w:type="dxa"/>
            <w:tcBorders>
              <w:top w:val="nil"/>
              <w:left w:val="nil"/>
              <w:bottom w:val="nil"/>
              <w:right w:val="nil"/>
            </w:tcBorders>
          </w:tcPr>
          <w:p w14:paraId="2AC02879" w14:textId="77777777" w:rsidR="005D07DB" w:rsidRPr="008F7B24" w:rsidRDefault="005D07DB" w:rsidP="00B914EC">
            <w:pPr>
              <w:autoSpaceDE w:val="0"/>
              <w:autoSpaceDN w:val="0"/>
              <w:adjustRightInd w:val="0"/>
              <w:spacing w:after="0" w:line="240" w:lineRule="auto"/>
              <w:rPr>
                <w:ins w:id="4248" w:author="Arjan" w:date="2014-01-21T22:35:00Z"/>
                <w:rFonts w:ascii="Arial" w:eastAsia="Times New Roman" w:hAnsi="Arial" w:cs="Arial"/>
                <w:color w:val="000000"/>
                <w:sz w:val="20"/>
                <w:szCs w:val="20"/>
              </w:rPr>
            </w:pPr>
            <w:ins w:id="4249" w:author="Arjan" w:date="2014-01-21T22:35:00Z">
              <w:r w:rsidRPr="008F7B24">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28DD8359" w14:textId="77777777" w:rsidR="005D07DB" w:rsidRPr="008F7B24" w:rsidRDefault="005D07DB" w:rsidP="00B914EC">
            <w:pPr>
              <w:autoSpaceDE w:val="0"/>
              <w:autoSpaceDN w:val="0"/>
              <w:adjustRightInd w:val="0"/>
              <w:spacing w:after="0" w:line="240" w:lineRule="auto"/>
              <w:rPr>
                <w:ins w:id="4250" w:author="Arjan" w:date="2014-01-21T22:35:00Z"/>
                <w:rFonts w:ascii="Arial" w:eastAsia="Times New Roman" w:hAnsi="Arial" w:cs="Arial"/>
                <w:color w:val="000000"/>
                <w:sz w:val="20"/>
                <w:szCs w:val="20"/>
              </w:rPr>
            </w:pPr>
            <w:ins w:id="4251" w:author="Arjan" w:date="2014-01-21T22:35:00Z">
              <w:r w:rsidRPr="008F7B24">
                <w:rPr>
                  <w:rFonts w:ascii="Arial" w:eastAsia="Times New Roman" w:hAnsi="Arial" w:cs="Arial"/>
                  <w:color w:val="000000"/>
                  <w:sz w:val="20"/>
                  <w:szCs w:val="20"/>
                </w:rPr>
                <w:t>Gemeentelijk basisgegeven</w:t>
              </w:r>
            </w:ins>
          </w:p>
        </w:tc>
      </w:tr>
      <w:tr w:rsidR="005D07DB" w:rsidRPr="008F7B24" w14:paraId="74EEF007" w14:textId="77777777" w:rsidTr="00B914EC">
        <w:trPr>
          <w:trHeight w:val="230"/>
          <w:ins w:id="4252" w:author="Arjan" w:date="2014-01-21T22:35:00Z"/>
        </w:trPr>
        <w:tc>
          <w:tcPr>
            <w:tcW w:w="3780" w:type="dxa"/>
            <w:tcBorders>
              <w:top w:val="nil"/>
              <w:left w:val="nil"/>
              <w:right w:val="nil"/>
            </w:tcBorders>
          </w:tcPr>
          <w:p w14:paraId="319C28B4" w14:textId="77777777" w:rsidR="005D07DB" w:rsidRPr="008F7B24" w:rsidRDefault="005D07DB" w:rsidP="00B914EC">
            <w:pPr>
              <w:autoSpaceDE w:val="0"/>
              <w:autoSpaceDN w:val="0"/>
              <w:adjustRightInd w:val="0"/>
              <w:spacing w:after="0" w:line="240" w:lineRule="auto"/>
              <w:rPr>
                <w:ins w:id="4253" w:author="Arjan" w:date="2014-01-21T22:35:00Z"/>
                <w:rFonts w:ascii="Arial" w:eastAsia="Times New Roman" w:hAnsi="Arial" w:cs="Arial"/>
                <w:b/>
                <w:bCs/>
                <w:color w:val="000000"/>
                <w:sz w:val="20"/>
                <w:szCs w:val="20"/>
              </w:rPr>
            </w:pPr>
          </w:p>
        </w:tc>
        <w:tc>
          <w:tcPr>
            <w:tcW w:w="5580" w:type="dxa"/>
            <w:tcBorders>
              <w:top w:val="nil"/>
              <w:left w:val="nil"/>
              <w:right w:val="nil"/>
            </w:tcBorders>
          </w:tcPr>
          <w:p w14:paraId="4ED24D5E" w14:textId="77777777" w:rsidR="005D07DB" w:rsidRPr="008F7B24" w:rsidRDefault="005D07DB" w:rsidP="00B914EC">
            <w:pPr>
              <w:autoSpaceDE w:val="0"/>
              <w:autoSpaceDN w:val="0"/>
              <w:adjustRightInd w:val="0"/>
              <w:spacing w:after="0" w:line="240" w:lineRule="auto"/>
              <w:rPr>
                <w:ins w:id="4254" w:author="Arjan" w:date="2014-01-21T22:35:00Z"/>
                <w:rFonts w:ascii="Arial" w:eastAsia="Times New Roman" w:hAnsi="Arial" w:cs="Arial"/>
                <w:color w:val="000000"/>
                <w:sz w:val="20"/>
                <w:szCs w:val="20"/>
              </w:rPr>
            </w:pPr>
          </w:p>
        </w:tc>
      </w:tr>
      <w:tr w:rsidR="005D07DB" w:rsidRPr="008F7B24" w14:paraId="5F69E39A" w14:textId="77777777" w:rsidTr="00B914EC">
        <w:trPr>
          <w:trHeight w:val="230"/>
          <w:ins w:id="4255" w:author="Arjan" w:date="2014-01-21T22:35:00Z"/>
        </w:trPr>
        <w:tc>
          <w:tcPr>
            <w:tcW w:w="3780" w:type="dxa"/>
            <w:tcBorders>
              <w:top w:val="nil"/>
              <w:left w:val="nil"/>
              <w:bottom w:val="single" w:sz="4" w:space="0" w:color="auto"/>
              <w:right w:val="nil"/>
            </w:tcBorders>
          </w:tcPr>
          <w:p w14:paraId="0D7B376E" w14:textId="77777777" w:rsidR="005D07DB" w:rsidRPr="008F7B24" w:rsidRDefault="005D07DB" w:rsidP="00B914EC">
            <w:pPr>
              <w:autoSpaceDE w:val="0"/>
              <w:autoSpaceDN w:val="0"/>
              <w:adjustRightInd w:val="0"/>
              <w:spacing w:after="0" w:line="240" w:lineRule="auto"/>
              <w:rPr>
                <w:ins w:id="4256" w:author="Arjan" w:date="2014-01-21T22:35:00Z"/>
                <w:rFonts w:ascii="Arial" w:eastAsia="Times New Roman" w:hAnsi="Arial" w:cs="Arial"/>
                <w:b/>
                <w:bCs/>
                <w:color w:val="000000"/>
                <w:sz w:val="20"/>
                <w:szCs w:val="20"/>
              </w:rPr>
            </w:pPr>
            <w:ins w:id="4257" w:author="Arjan" w:date="2014-01-21T22:35:00Z">
              <w:r w:rsidRPr="008F7B24">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4B0A263E" w14:textId="77777777" w:rsidR="005D07DB" w:rsidRPr="008F7B24" w:rsidRDefault="005D07DB" w:rsidP="00B914EC">
            <w:pPr>
              <w:autoSpaceDE w:val="0"/>
              <w:autoSpaceDN w:val="0"/>
              <w:adjustRightInd w:val="0"/>
              <w:spacing w:after="0" w:line="240" w:lineRule="auto"/>
              <w:rPr>
                <w:ins w:id="4258" w:author="Arjan" w:date="2014-01-21T22:35:00Z"/>
                <w:rFonts w:ascii="Arial" w:eastAsia="Times New Roman" w:hAnsi="Arial" w:cs="Arial"/>
                <w:color w:val="000000"/>
                <w:sz w:val="20"/>
                <w:szCs w:val="20"/>
              </w:rPr>
            </w:pPr>
            <w:ins w:id="4259" w:author="Arjan" w:date="2014-01-21T22:35:00Z">
              <w:r w:rsidRPr="008F7B24">
                <w:rPr>
                  <w:rFonts w:ascii="Arial" w:eastAsia="Times New Roman" w:hAnsi="Arial" w:cs="Arial"/>
                  <w:color w:val="000000"/>
                  <w:sz w:val="20"/>
                  <w:szCs w:val="20"/>
                </w:rPr>
                <w:t>-</w:t>
              </w:r>
            </w:ins>
          </w:p>
        </w:tc>
      </w:tr>
    </w:tbl>
    <w:p w14:paraId="7C4D64EE" w14:textId="77777777" w:rsidR="00E45C16" w:rsidRDefault="00E45C16" w:rsidP="006B0CA1">
      <w:pPr>
        <w:rPr>
          <w:ins w:id="4260" w:author="Arjan" w:date="2014-01-21T22:55:00Z"/>
        </w:rPr>
      </w:pPr>
    </w:p>
    <w:p w14:paraId="4026046F" w14:textId="77777777" w:rsidR="00765D6B" w:rsidRPr="006B0CA1" w:rsidRDefault="00765D6B" w:rsidP="00765D6B">
      <w:pPr>
        <w:widowControl w:val="0"/>
        <w:autoSpaceDE w:val="0"/>
        <w:autoSpaceDN w:val="0"/>
        <w:adjustRightInd w:val="0"/>
        <w:spacing w:before="240" w:after="60" w:line="240" w:lineRule="auto"/>
        <w:outlineLvl w:val="3"/>
        <w:rPr>
          <w:ins w:id="4261" w:author="Arjan" w:date="2014-01-21T22:55:00Z"/>
          <w:rFonts w:ascii="Arial" w:eastAsia="Times New Roman" w:hAnsi="Arial" w:cs="Arial"/>
          <w:b/>
          <w:color w:val="004080"/>
          <w:sz w:val="24"/>
          <w:szCs w:val="24"/>
          <w:lang w:eastAsia="nl-NL"/>
        </w:rPr>
      </w:pPr>
      <w:ins w:id="4262" w:author="Arjan" w:date="2014-01-21T22:55: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Subattribuutsoort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Einddatum</w:t>
        </w:r>
        <w:r w:rsidRPr="005D07DB">
          <w:rPr>
            <w:rFonts w:ascii="Arial" w:eastAsia="Times New Roman" w:hAnsi="Arial" w:cs="Arial"/>
            <w:b/>
            <w:color w:val="004080"/>
            <w:sz w:val="24"/>
            <w:szCs w:val="24"/>
            <w:lang w:eastAsia="nl-NL"/>
          </w:rPr>
          <w:t xml:space="preserve"> gebruiksrechten</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765D6B" w:rsidRPr="008F7B24" w14:paraId="21F22489" w14:textId="77777777" w:rsidTr="00B914EC">
        <w:trPr>
          <w:trHeight w:val="230"/>
          <w:ins w:id="4263" w:author="Arjan" w:date="2014-01-21T22:55:00Z"/>
        </w:trPr>
        <w:tc>
          <w:tcPr>
            <w:tcW w:w="3780" w:type="dxa"/>
            <w:tcBorders>
              <w:top w:val="single" w:sz="4" w:space="0" w:color="auto"/>
              <w:left w:val="nil"/>
              <w:bottom w:val="nil"/>
              <w:right w:val="nil"/>
            </w:tcBorders>
          </w:tcPr>
          <w:p w14:paraId="0D84E77A" w14:textId="77777777" w:rsidR="00765D6B" w:rsidRPr="008F7B24" w:rsidRDefault="00765D6B" w:rsidP="00B914EC">
            <w:pPr>
              <w:autoSpaceDE w:val="0"/>
              <w:autoSpaceDN w:val="0"/>
              <w:adjustRightInd w:val="0"/>
              <w:spacing w:after="0" w:line="240" w:lineRule="auto"/>
              <w:rPr>
                <w:ins w:id="4264" w:author="Arjan" w:date="2014-01-21T22:55:00Z"/>
                <w:rFonts w:ascii="Arial" w:eastAsia="Times New Roman" w:hAnsi="Arial" w:cs="Arial"/>
                <w:color w:val="000000"/>
                <w:sz w:val="20"/>
                <w:szCs w:val="20"/>
              </w:rPr>
            </w:pPr>
            <w:ins w:id="4265" w:author="Arjan" w:date="2014-01-21T22:55:00Z">
              <w:r w:rsidRPr="008F7B24">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3EB0DBEF" w14:textId="77777777" w:rsidR="00765D6B" w:rsidRPr="008F7B24" w:rsidRDefault="00765D6B" w:rsidP="00B914EC">
            <w:pPr>
              <w:autoSpaceDE w:val="0"/>
              <w:autoSpaceDN w:val="0"/>
              <w:adjustRightInd w:val="0"/>
              <w:spacing w:after="0" w:line="240" w:lineRule="auto"/>
              <w:rPr>
                <w:ins w:id="4266" w:author="Arjan" w:date="2014-01-21T22:55:00Z"/>
                <w:rFonts w:ascii="Arial" w:eastAsia="Times New Roman" w:hAnsi="Arial" w:cs="Arial"/>
                <w:color w:val="000000"/>
                <w:sz w:val="20"/>
                <w:szCs w:val="20"/>
              </w:rPr>
            </w:pPr>
            <w:ins w:id="4267" w:author="Arjan" w:date="2014-01-21T22:55:00Z">
              <w:r>
                <w:rPr>
                  <w:rFonts w:ascii="Arial" w:eastAsia="Times New Roman" w:hAnsi="Arial" w:cs="Arial"/>
                  <w:color w:val="000000"/>
                  <w:sz w:val="20"/>
                  <w:szCs w:val="20"/>
                </w:rPr>
                <w:t>Einddatum</w:t>
              </w:r>
              <w:r w:rsidRPr="005D07DB">
                <w:rPr>
                  <w:rFonts w:ascii="Arial" w:eastAsia="Times New Roman" w:hAnsi="Arial" w:cs="Arial"/>
                  <w:color w:val="000000"/>
                  <w:sz w:val="20"/>
                  <w:szCs w:val="20"/>
                </w:rPr>
                <w:t xml:space="preserve"> gebruiksrechten</w:t>
              </w:r>
            </w:ins>
          </w:p>
        </w:tc>
      </w:tr>
      <w:tr w:rsidR="00765D6B" w:rsidRPr="008F7B24" w14:paraId="1A02D2BE" w14:textId="77777777" w:rsidTr="00B914EC">
        <w:trPr>
          <w:ins w:id="4268" w:author="Arjan" w:date="2014-01-21T22:55:00Z"/>
        </w:trPr>
        <w:tc>
          <w:tcPr>
            <w:tcW w:w="3780" w:type="dxa"/>
            <w:tcBorders>
              <w:top w:val="nil"/>
              <w:left w:val="nil"/>
              <w:bottom w:val="nil"/>
              <w:right w:val="nil"/>
            </w:tcBorders>
          </w:tcPr>
          <w:p w14:paraId="617064E6" w14:textId="77777777" w:rsidR="00765D6B" w:rsidRPr="008F7B24" w:rsidRDefault="00765D6B" w:rsidP="00B914EC">
            <w:pPr>
              <w:autoSpaceDE w:val="0"/>
              <w:autoSpaceDN w:val="0"/>
              <w:adjustRightInd w:val="0"/>
              <w:spacing w:after="0" w:line="240" w:lineRule="auto"/>
              <w:rPr>
                <w:ins w:id="4269"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14:paraId="2FDBB02F" w14:textId="77777777" w:rsidR="00765D6B" w:rsidRPr="008F7B24" w:rsidRDefault="00765D6B" w:rsidP="00B914EC">
            <w:pPr>
              <w:autoSpaceDE w:val="0"/>
              <w:autoSpaceDN w:val="0"/>
              <w:adjustRightInd w:val="0"/>
              <w:spacing w:after="0" w:line="240" w:lineRule="auto"/>
              <w:rPr>
                <w:ins w:id="4270" w:author="Arjan" w:date="2014-01-21T22:55:00Z"/>
                <w:rFonts w:ascii="Arial" w:eastAsia="Times New Roman" w:hAnsi="Arial" w:cs="Arial"/>
                <w:color w:val="000000"/>
                <w:sz w:val="20"/>
                <w:szCs w:val="20"/>
              </w:rPr>
            </w:pPr>
          </w:p>
        </w:tc>
      </w:tr>
      <w:tr w:rsidR="00765D6B" w:rsidRPr="005C14BE" w14:paraId="23CB1E4B" w14:textId="77777777" w:rsidTr="00B914EC">
        <w:trPr>
          <w:ins w:id="4271" w:author="Arjan" w:date="2014-01-21T22:55:00Z"/>
        </w:trPr>
        <w:tc>
          <w:tcPr>
            <w:tcW w:w="3780" w:type="dxa"/>
            <w:tcBorders>
              <w:top w:val="nil"/>
              <w:left w:val="nil"/>
              <w:bottom w:val="nil"/>
              <w:right w:val="nil"/>
            </w:tcBorders>
          </w:tcPr>
          <w:p w14:paraId="795B8A6D" w14:textId="77777777" w:rsidR="00765D6B" w:rsidRPr="008F7B24" w:rsidRDefault="00765D6B" w:rsidP="00B914EC">
            <w:pPr>
              <w:autoSpaceDE w:val="0"/>
              <w:autoSpaceDN w:val="0"/>
              <w:adjustRightInd w:val="0"/>
              <w:spacing w:after="0" w:line="240" w:lineRule="auto"/>
              <w:rPr>
                <w:ins w:id="4272" w:author="Arjan" w:date="2014-01-21T22:55:00Z"/>
                <w:rFonts w:ascii="Arial" w:eastAsia="Times New Roman" w:hAnsi="Arial" w:cs="Arial"/>
                <w:color w:val="000000"/>
                <w:sz w:val="20"/>
                <w:szCs w:val="20"/>
              </w:rPr>
            </w:pPr>
            <w:ins w:id="4273" w:author="Arjan" w:date="2014-01-21T22:55:00Z">
              <w:r w:rsidRPr="008F7B24">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47DA7BC5" w14:textId="77777777" w:rsidR="00765D6B" w:rsidRPr="00DD0F4F" w:rsidRDefault="00765D6B" w:rsidP="00B914EC">
            <w:pPr>
              <w:autoSpaceDE w:val="0"/>
              <w:autoSpaceDN w:val="0"/>
              <w:adjustRightInd w:val="0"/>
              <w:spacing w:after="0" w:line="240" w:lineRule="auto"/>
              <w:rPr>
                <w:ins w:id="4274" w:author="Arjan" w:date="2014-01-21T22:55:00Z"/>
                <w:rFonts w:ascii="Arial" w:eastAsia="Times New Roman" w:hAnsi="Arial" w:cs="Arial"/>
                <w:color w:val="000000"/>
                <w:sz w:val="20"/>
                <w:szCs w:val="20"/>
                <w:lang w:val="nl-NL"/>
              </w:rPr>
            </w:pPr>
            <w:ins w:id="4275" w:author="Arjan" w:date="2014-01-21T22:55:00Z">
              <w:r w:rsidRPr="00DD0F4F">
                <w:rPr>
                  <w:rFonts w:ascii="Arial" w:eastAsia="Times New Roman" w:hAnsi="Arial" w:cs="Arial"/>
                  <w:color w:val="000000"/>
                  <w:sz w:val="20"/>
                  <w:szCs w:val="20"/>
                  <w:lang w:val="nl-NL"/>
                </w:rPr>
                <w:t>KING o.b.v. Richtlijn Metagegevens Overheidsinformatie</w:t>
              </w:r>
            </w:ins>
          </w:p>
        </w:tc>
      </w:tr>
      <w:tr w:rsidR="00765D6B" w:rsidRPr="005C14BE" w14:paraId="27502E9F" w14:textId="77777777" w:rsidTr="00B914EC">
        <w:trPr>
          <w:ins w:id="4276" w:author="Arjan" w:date="2014-01-21T22:55:00Z"/>
        </w:trPr>
        <w:tc>
          <w:tcPr>
            <w:tcW w:w="3780" w:type="dxa"/>
            <w:tcBorders>
              <w:top w:val="nil"/>
              <w:left w:val="nil"/>
              <w:bottom w:val="nil"/>
              <w:right w:val="nil"/>
            </w:tcBorders>
          </w:tcPr>
          <w:p w14:paraId="4255E209" w14:textId="77777777" w:rsidR="00765D6B" w:rsidRPr="00DD0F4F" w:rsidRDefault="00765D6B" w:rsidP="00B914EC">
            <w:pPr>
              <w:autoSpaceDE w:val="0"/>
              <w:autoSpaceDN w:val="0"/>
              <w:adjustRightInd w:val="0"/>
              <w:spacing w:after="0" w:line="240" w:lineRule="auto"/>
              <w:rPr>
                <w:ins w:id="4277" w:author="Arjan" w:date="2014-01-21T22:5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3CD5559" w14:textId="77777777" w:rsidR="00765D6B" w:rsidRPr="00DD0F4F" w:rsidRDefault="00765D6B" w:rsidP="00B914EC">
            <w:pPr>
              <w:autoSpaceDE w:val="0"/>
              <w:autoSpaceDN w:val="0"/>
              <w:adjustRightInd w:val="0"/>
              <w:spacing w:after="0" w:line="240" w:lineRule="auto"/>
              <w:rPr>
                <w:ins w:id="4278" w:author="Arjan" w:date="2014-01-21T22:55:00Z"/>
                <w:rFonts w:ascii="Arial" w:eastAsia="Times New Roman" w:hAnsi="Arial" w:cs="Arial"/>
                <w:color w:val="000000"/>
                <w:sz w:val="20"/>
                <w:szCs w:val="20"/>
                <w:lang w:val="nl-NL"/>
              </w:rPr>
            </w:pPr>
          </w:p>
        </w:tc>
      </w:tr>
      <w:tr w:rsidR="00765D6B" w:rsidRPr="008F7B24" w14:paraId="6F931125" w14:textId="77777777" w:rsidTr="00B914EC">
        <w:trPr>
          <w:ins w:id="4279" w:author="Arjan" w:date="2014-01-21T22:55:00Z"/>
        </w:trPr>
        <w:tc>
          <w:tcPr>
            <w:tcW w:w="3780" w:type="dxa"/>
            <w:tcBorders>
              <w:top w:val="nil"/>
              <w:left w:val="nil"/>
              <w:bottom w:val="nil"/>
              <w:right w:val="nil"/>
            </w:tcBorders>
          </w:tcPr>
          <w:p w14:paraId="4A1943D5" w14:textId="77777777" w:rsidR="00765D6B" w:rsidRPr="008F7B24" w:rsidRDefault="00765D6B" w:rsidP="00B914EC">
            <w:pPr>
              <w:autoSpaceDE w:val="0"/>
              <w:autoSpaceDN w:val="0"/>
              <w:adjustRightInd w:val="0"/>
              <w:spacing w:after="0" w:line="240" w:lineRule="auto"/>
              <w:rPr>
                <w:ins w:id="4280" w:author="Arjan" w:date="2014-01-21T22:55:00Z"/>
                <w:rFonts w:ascii="Arial" w:eastAsia="Times New Roman" w:hAnsi="Arial" w:cs="Arial"/>
                <w:color w:val="000000"/>
                <w:sz w:val="20"/>
                <w:szCs w:val="20"/>
              </w:rPr>
            </w:pPr>
            <w:ins w:id="4281" w:author="Arjan" w:date="2014-01-21T22:55:00Z">
              <w:r w:rsidRPr="008F7B24">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464C1374" w14:textId="77777777" w:rsidR="00765D6B" w:rsidRPr="008F7B24" w:rsidRDefault="00765D6B" w:rsidP="00B914EC">
            <w:pPr>
              <w:autoSpaceDE w:val="0"/>
              <w:autoSpaceDN w:val="0"/>
              <w:adjustRightInd w:val="0"/>
              <w:spacing w:after="0" w:line="240" w:lineRule="auto"/>
              <w:rPr>
                <w:ins w:id="4282" w:author="Arjan" w:date="2014-01-21T22:55:00Z"/>
                <w:rFonts w:ascii="Arial" w:eastAsia="Times New Roman" w:hAnsi="Arial" w:cs="Arial"/>
                <w:color w:val="000000"/>
                <w:sz w:val="20"/>
                <w:szCs w:val="20"/>
              </w:rPr>
            </w:pPr>
          </w:p>
        </w:tc>
      </w:tr>
      <w:tr w:rsidR="00765D6B" w:rsidRPr="008F7B24" w14:paraId="7F4F7251" w14:textId="77777777" w:rsidTr="00B914EC">
        <w:trPr>
          <w:ins w:id="4283" w:author="Arjan" w:date="2014-01-21T22:55:00Z"/>
        </w:trPr>
        <w:tc>
          <w:tcPr>
            <w:tcW w:w="3780" w:type="dxa"/>
            <w:tcBorders>
              <w:top w:val="nil"/>
              <w:left w:val="nil"/>
              <w:bottom w:val="nil"/>
              <w:right w:val="nil"/>
            </w:tcBorders>
          </w:tcPr>
          <w:p w14:paraId="7805A7A2" w14:textId="77777777" w:rsidR="00765D6B" w:rsidRPr="008F7B24" w:rsidRDefault="00765D6B" w:rsidP="00B914EC">
            <w:pPr>
              <w:autoSpaceDE w:val="0"/>
              <w:autoSpaceDN w:val="0"/>
              <w:adjustRightInd w:val="0"/>
              <w:spacing w:after="0" w:line="240" w:lineRule="auto"/>
              <w:rPr>
                <w:ins w:id="4284"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14:paraId="0BFCE0F9" w14:textId="77777777" w:rsidR="00765D6B" w:rsidRPr="008F7B24" w:rsidRDefault="00765D6B" w:rsidP="00B914EC">
            <w:pPr>
              <w:autoSpaceDE w:val="0"/>
              <w:autoSpaceDN w:val="0"/>
              <w:adjustRightInd w:val="0"/>
              <w:spacing w:after="0" w:line="240" w:lineRule="auto"/>
              <w:rPr>
                <w:ins w:id="4285" w:author="Arjan" w:date="2014-01-21T22:55:00Z"/>
                <w:rFonts w:ascii="Arial" w:eastAsia="Times New Roman" w:hAnsi="Arial" w:cs="Arial"/>
                <w:color w:val="000000"/>
                <w:sz w:val="20"/>
                <w:szCs w:val="20"/>
              </w:rPr>
            </w:pPr>
          </w:p>
        </w:tc>
      </w:tr>
      <w:tr w:rsidR="00765D6B" w:rsidRPr="008F7B24" w14:paraId="640BCDF0" w14:textId="77777777" w:rsidTr="00B914EC">
        <w:trPr>
          <w:ins w:id="4286" w:author="Arjan" w:date="2014-01-21T22:55:00Z"/>
        </w:trPr>
        <w:tc>
          <w:tcPr>
            <w:tcW w:w="3780" w:type="dxa"/>
            <w:tcBorders>
              <w:top w:val="nil"/>
              <w:left w:val="nil"/>
              <w:bottom w:val="nil"/>
              <w:right w:val="nil"/>
            </w:tcBorders>
          </w:tcPr>
          <w:p w14:paraId="25E180AB" w14:textId="77777777" w:rsidR="00765D6B" w:rsidRPr="008F7B24" w:rsidRDefault="00765D6B" w:rsidP="00B914EC">
            <w:pPr>
              <w:autoSpaceDE w:val="0"/>
              <w:autoSpaceDN w:val="0"/>
              <w:adjustRightInd w:val="0"/>
              <w:spacing w:after="0" w:line="240" w:lineRule="auto"/>
              <w:rPr>
                <w:ins w:id="4287" w:author="Arjan" w:date="2014-01-21T22:55:00Z"/>
                <w:rFonts w:ascii="Arial" w:eastAsia="Times New Roman" w:hAnsi="Arial" w:cs="Arial"/>
                <w:color w:val="000000"/>
                <w:sz w:val="20"/>
                <w:szCs w:val="20"/>
              </w:rPr>
            </w:pPr>
            <w:ins w:id="4288" w:author="Arjan" w:date="2014-01-21T22:55:00Z">
              <w:r w:rsidRPr="008F7B24">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5711E1AF" w14:textId="77777777" w:rsidR="00765D6B" w:rsidRPr="008F7B24" w:rsidRDefault="00765D6B" w:rsidP="00B914EC">
            <w:pPr>
              <w:autoSpaceDE w:val="0"/>
              <w:autoSpaceDN w:val="0"/>
              <w:adjustRightInd w:val="0"/>
              <w:spacing w:after="0" w:line="240" w:lineRule="auto"/>
              <w:rPr>
                <w:ins w:id="4289" w:author="Arjan" w:date="2014-01-21T22:55:00Z"/>
                <w:rFonts w:ascii="Arial" w:eastAsia="Times New Roman" w:hAnsi="Arial" w:cs="Arial"/>
                <w:color w:val="000000"/>
                <w:sz w:val="20"/>
                <w:szCs w:val="20"/>
              </w:rPr>
            </w:pPr>
            <w:ins w:id="4290" w:author="Arjan" w:date="2014-01-21T22:55:00Z">
              <w:r>
                <w:rPr>
                  <w:rFonts w:ascii="Arial" w:eastAsia="Times New Roman" w:hAnsi="Arial" w:cs="Arial"/>
                  <w:color w:val="000000"/>
                  <w:sz w:val="20"/>
                  <w:szCs w:val="20"/>
                </w:rPr>
                <w:t>ein</w:t>
              </w:r>
            </w:ins>
            <w:ins w:id="4291" w:author="Arjan" w:date="2014-01-21T22:56:00Z">
              <w:r>
                <w:rPr>
                  <w:rFonts w:ascii="Arial" w:eastAsia="Times New Roman" w:hAnsi="Arial" w:cs="Arial"/>
                  <w:color w:val="000000"/>
                  <w:sz w:val="20"/>
                  <w:szCs w:val="20"/>
                </w:rPr>
                <w:t>d</w:t>
              </w:r>
            </w:ins>
            <w:ins w:id="4292" w:author="Arjan" w:date="2014-01-21T22:55:00Z">
              <w:r>
                <w:rPr>
                  <w:rFonts w:ascii="Arial" w:eastAsia="Times New Roman" w:hAnsi="Arial" w:cs="Arial"/>
                  <w:color w:val="000000"/>
                  <w:sz w:val="20"/>
                  <w:szCs w:val="20"/>
                </w:rPr>
                <w:t>datum</w:t>
              </w:r>
            </w:ins>
          </w:p>
        </w:tc>
      </w:tr>
      <w:tr w:rsidR="00765D6B" w:rsidRPr="008F7B24" w14:paraId="57C2C6FA" w14:textId="77777777" w:rsidTr="00B914EC">
        <w:trPr>
          <w:ins w:id="4293" w:author="Arjan" w:date="2014-01-21T22:55:00Z"/>
        </w:trPr>
        <w:tc>
          <w:tcPr>
            <w:tcW w:w="3780" w:type="dxa"/>
            <w:tcBorders>
              <w:top w:val="nil"/>
              <w:left w:val="nil"/>
              <w:bottom w:val="nil"/>
              <w:right w:val="nil"/>
            </w:tcBorders>
          </w:tcPr>
          <w:p w14:paraId="33E86873" w14:textId="77777777" w:rsidR="00765D6B" w:rsidRPr="008F7B24" w:rsidRDefault="00765D6B" w:rsidP="00B914EC">
            <w:pPr>
              <w:autoSpaceDE w:val="0"/>
              <w:autoSpaceDN w:val="0"/>
              <w:adjustRightInd w:val="0"/>
              <w:spacing w:after="0" w:line="240" w:lineRule="auto"/>
              <w:rPr>
                <w:ins w:id="4294"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14:paraId="75FBCBB5" w14:textId="77777777" w:rsidR="00765D6B" w:rsidRPr="008F7B24" w:rsidRDefault="00765D6B" w:rsidP="00B914EC">
            <w:pPr>
              <w:autoSpaceDE w:val="0"/>
              <w:autoSpaceDN w:val="0"/>
              <w:adjustRightInd w:val="0"/>
              <w:spacing w:after="0" w:line="240" w:lineRule="auto"/>
              <w:rPr>
                <w:ins w:id="4295" w:author="Arjan" w:date="2014-01-21T22:55:00Z"/>
                <w:rFonts w:ascii="Arial" w:eastAsia="Times New Roman" w:hAnsi="Arial" w:cs="Arial"/>
                <w:color w:val="000000"/>
                <w:sz w:val="20"/>
                <w:szCs w:val="20"/>
              </w:rPr>
            </w:pPr>
          </w:p>
        </w:tc>
      </w:tr>
      <w:tr w:rsidR="00765D6B" w:rsidRPr="005C14BE" w14:paraId="59FC2764" w14:textId="77777777" w:rsidTr="00B914EC">
        <w:trPr>
          <w:ins w:id="4296" w:author="Arjan" w:date="2014-01-21T22:55:00Z"/>
        </w:trPr>
        <w:tc>
          <w:tcPr>
            <w:tcW w:w="3780" w:type="dxa"/>
            <w:tcBorders>
              <w:top w:val="nil"/>
              <w:left w:val="nil"/>
              <w:bottom w:val="nil"/>
              <w:right w:val="nil"/>
            </w:tcBorders>
          </w:tcPr>
          <w:p w14:paraId="66585822" w14:textId="77777777" w:rsidR="00765D6B" w:rsidRPr="008F7B24" w:rsidRDefault="00765D6B" w:rsidP="00B914EC">
            <w:pPr>
              <w:autoSpaceDE w:val="0"/>
              <w:autoSpaceDN w:val="0"/>
              <w:adjustRightInd w:val="0"/>
              <w:spacing w:after="0" w:line="240" w:lineRule="auto"/>
              <w:rPr>
                <w:ins w:id="4297" w:author="Arjan" w:date="2014-01-21T22:55:00Z"/>
                <w:rFonts w:ascii="Arial" w:eastAsia="Times New Roman" w:hAnsi="Arial" w:cs="Arial"/>
                <w:color w:val="000000"/>
                <w:sz w:val="20"/>
                <w:szCs w:val="20"/>
              </w:rPr>
            </w:pPr>
            <w:ins w:id="4298" w:author="Arjan" w:date="2014-01-21T22:55:00Z">
              <w:r w:rsidRPr="008F7B24">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6639FF18" w14:textId="77777777" w:rsidR="00765D6B" w:rsidRPr="00DD0F4F" w:rsidRDefault="00765D6B" w:rsidP="00B914EC">
            <w:pPr>
              <w:autoSpaceDE w:val="0"/>
              <w:autoSpaceDN w:val="0"/>
              <w:adjustRightInd w:val="0"/>
              <w:spacing w:after="0" w:line="240" w:lineRule="auto"/>
              <w:rPr>
                <w:ins w:id="4299" w:author="Arjan" w:date="2014-01-21T22:55:00Z"/>
                <w:rFonts w:ascii="Arial" w:eastAsia="Times New Roman" w:hAnsi="Arial" w:cs="Arial"/>
                <w:color w:val="000000"/>
                <w:sz w:val="20"/>
                <w:szCs w:val="20"/>
                <w:lang w:val="nl-NL"/>
              </w:rPr>
            </w:pPr>
            <w:ins w:id="4300" w:author="Arjan" w:date="2014-01-21T22:56:00Z">
              <w:r w:rsidRPr="00DD0F4F">
                <w:rPr>
                  <w:rFonts w:ascii="Arial" w:eastAsia="Times New Roman" w:hAnsi="Arial" w:cs="Arial"/>
                  <w:color w:val="000000"/>
                  <w:sz w:val="20"/>
                  <w:szCs w:val="20"/>
                  <w:lang w:val="nl-NL"/>
                </w:rPr>
                <w:t>Eind</w:t>
              </w:r>
            </w:ins>
            <w:ins w:id="4301" w:author="Arjan" w:date="2014-01-21T22:55:00Z">
              <w:r w:rsidRPr="00DD0F4F">
                <w:rPr>
                  <w:rFonts w:ascii="Arial" w:eastAsia="Times New Roman" w:hAnsi="Arial" w:cs="Arial"/>
                  <w:color w:val="000000"/>
                  <w:sz w:val="20"/>
                  <w:szCs w:val="20"/>
                  <w:lang w:val="nl-NL"/>
                </w:rPr>
                <w:t>datum van de periode waarin de gebruiksrechtvoorwaarden van toepassing zijn</w:t>
              </w:r>
            </w:ins>
          </w:p>
        </w:tc>
      </w:tr>
      <w:tr w:rsidR="00765D6B" w:rsidRPr="005C14BE" w14:paraId="12C0EFA8" w14:textId="77777777" w:rsidTr="00B914EC">
        <w:trPr>
          <w:trHeight w:val="230"/>
          <w:ins w:id="4302" w:author="Arjan" w:date="2014-01-21T22:55:00Z"/>
        </w:trPr>
        <w:tc>
          <w:tcPr>
            <w:tcW w:w="3780" w:type="dxa"/>
            <w:tcBorders>
              <w:top w:val="nil"/>
              <w:left w:val="nil"/>
              <w:bottom w:val="nil"/>
              <w:right w:val="nil"/>
            </w:tcBorders>
          </w:tcPr>
          <w:p w14:paraId="398001D8" w14:textId="77777777" w:rsidR="00765D6B" w:rsidRPr="00DD0F4F" w:rsidRDefault="00765D6B" w:rsidP="00B914EC">
            <w:pPr>
              <w:autoSpaceDE w:val="0"/>
              <w:autoSpaceDN w:val="0"/>
              <w:adjustRightInd w:val="0"/>
              <w:spacing w:after="0" w:line="240" w:lineRule="auto"/>
              <w:rPr>
                <w:ins w:id="4303" w:author="Arjan" w:date="2014-01-21T22:5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ED37F20" w14:textId="77777777" w:rsidR="00765D6B" w:rsidRPr="00DD0F4F" w:rsidRDefault="00765D6B" w:rsidP="00B914EC">
            <w:pPr>
              <w:autoSpaceDE w:val="0"/>
              <w:autoSpaceDN w:val="0"/>
              <w:adjustRightInd w:val="0"/>
              <w:spacing w:after="0" w:line="240" w:lineRule="auto"/>
              <w:rPr>
                <w:ins w:id="4304" w:author="Arjan" w:date="2014-01-21T22:55:00Z"/>
                <w:rFonts w:ascii="Arial" w:eastAsia="Times New Roman" w:hAnsi="Arial" w:cs="Arial"/>
                <w:color w:val="000000"/>
                <w:sz w:val="20"/>
                <w:szCs w:val="20"/>
                <w:lang w:val="nl-NL"/>
              </w:rPr>
            </w:pPr>
          </w:p>
        </w:tc>
      </w:tr>
      <w:tr w:rsidR="00765D6B" w:rsidRPr="005C14BE" w14:paraId="3817CBC1" w14:textId="77777777" w:rsidTr="00B914EC">
        <w:trPr>
          <w:trHeight w:val="230"/>
          <w:ins w:id="4305" w:author="Arjan" w:date="2014-01-21T22:55:00Z"/>
        </w:trPr>
        <w:tc>
          <w:tcPr>
            <w:tcW w:w="3780" w:type="dxa"/>
            <w:tcBorders>
              <w:top w:val="nil"/>
              <w:left w:val="nil"/>
              <w:bottom w:val="nil"/>
              <w:right w:val="nil"/>
            </w:tcBorders>
          </w:tcPr>
          <w:p w14:paraId="0EB6AB6B" w14:textId="77777777" w:rsidR="00765D6B" w:rsidRPr="008F7B24" w:rsidRDefault="00765D6B" w:rsidP="00B914EC">
            <w:pPr>
              <w:autoSpaceDE w:val="0"/>
              <w:autoSpaceDN w:val="0"/>
              <w:adjustRightInd w:val="0"/>
              <w:spacing w:after="0" w:line="240" w:lineRule="auto"/>
              <w:rPr>
                <w:ins w:id="4306" w:author="Arjan" w:date="2014-01-21T22:55:00Z"/>
                <w:rFonts w:ascii="Arial" w:eastAsia="Times New Roman" w:hAnsi="Arial" w:cs="Arial"/>
                <w:color w:val="000000"/>
                <w:sz w:val="20"/>
                <w:szCs w:val="20"/>
              </w:rPr>
            </w:pPr>
            <w:ins w:id="4307" w:author="Arjan" w:date="2014-01-21T22:55:00Z">
              <w:r w:rsidRPr="008F7B24">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10DAE1DE" w14:textId="77777777" w:rsidR="00765D6B" w:rsidRPr="00DD0F4F" w:rsidRDefault="00765D6B" w:rsidP="00B914EC">
            <w:pPr>
              <w:autoSpaceDE w:val="0"/>
              <w:autoSpaceDN w:val="0"/>
              <w:adjustRightInd w:val="0"/>
              <w:spacing w:after="0" w:line="240" w:lineRule="auto"/>
              <w:rPr>
                <w:ins w:id="4308" w:author="Arjan" w:date="2014-01-21T22:55:00Z"/>
                <w:rFonts w:ascii="Arial" w:eastAsia="Times New Roman" w:hAnsi="Arial" w:cs="Arial"/>
                <w:color w:val="000000"/>
                <w:sz w:val="20"/>
                <w:szCs w:val="20"/>
                <w:lang w:val="nl-NL"/>
              </w:rPr>
            </w:pPr>
            <w:ins w:id="4309" w:author="Arjan" w:date="2014-01-21T22:55:00Z">
              <w:r w:rsidRPr="00DD0F4F">
                <w:rPr>
                  <w:rFonts w:ascii="Arial" w:eastAsia="Times New Roman" w:hAnsi="Arial" w:cs="Arial"/>
                  <w:color w:val="000000"/>
                  <w:sz w:val="20"/>
                  <w:szCs w:val="20"/>
                  <w:lang w:val="nl-NL"/>
                </w:rPr>
                <w:t>KING o.b.v. Richtlijn Metagegevens Overheidsinformatie</w:t>
              </w:r>
            </w:ins>
          </w:p>
        </w:tc>
      </w:tr>
      <w:tr w:rsidR="00765D6B" w:rsidRPr="005C14BE" w14:paraId="218B6276" w14:textId="77777777" w:rsidTr="00B914EC">
        <w:trPr>
          <w:ins w:id="4310" w:author="Arjan" w:date="2014-01-21T22:55:00Z"/>
        </w:trPr>
        <w:tc>
          <w:tcPr>
            <w:tcW w:w="3780" w:type="dxa"/>
            <w:tcBorders>
              <w:top w:val="nil"/>
              <w:left w:val="nil"/>
              <w:bottom w:val="nil"/>
              <w:right w:val="nil"/>
            </w:tcBorders>
          </w:tcPr>
          <w:p w14:paraId="03F0773F" w14:textId="77777777" w:rsidR="00765D6B" w:rsidRPr="00DD0F4F" w:rsidRDefault="00765D6B" w:rsidP="00B914EC">
            <w:pPr>
              <w:autoSpaceDE w:val="0"/>
              <w:autoSpaceDN w:val="0"/>
              <w:adjustRightInd w:val="0"/>
              <w:spacing w:after="0" w:line="240" w:lineRule="auto"/>
              <w:rPr>
                <w:ins w:id="4311" w:author="Arjan" w:date="2014-01-21T22:5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3B1B4DFB" w14:textId="77777777" w:rsidR="00765D6B" w:rsidRPr="00DD0F4F" w:rsidRDefault="00765D6B" w:rsidP="00B914EC">
            <w:pPr>
              <w:autoSpaceDE w:val="0"/>
              <w:autoSpaceDN w:val="0"/>
              <w:adjustRightInd w:val="0"/>
              <w:spacing w:after="0" w:line="240" w:lineRule="auto"/>
              <w:rPr>
                <w:ins w:id="4312" w:author="Arjan" w:date="2014-01-21T22:55:00Z"/>
                <w:rFonts w:ascii="Arial" w:eastAsia="Times New Roman" w:hAnsi="Arial" w:cs="Arial"/>
                <w:color w:val="000000"/>
                <w:sz w:val="20"/>
                <w:szCs w:val="20"/>
                <w:lang w:val="nl-NL"/>
              </w:rPr>
            </w:pPr>
          </w:p>
        </w:tc>
      </w:tr>
      <w:tr w:rsidR="00765D6B" w:rsidRPr="008F7B24" w14:paraId="35686704" w14:textId="77777777" w:rsidTr="00B914EC">
        <w:trPr>
          <w:ins w:id="4313" w:author="Arjan" w:date="2014-01-21T22:55:00Z"/>
        </w:trPr>
        <w:tc>
          <w:tcPr>
            <w:tcW w:w="3780" w:type="dxa"/>
            <w:tcBorders>
              <w:top w:val="nil"/>
              <w:left w:val="nil"/>
              <w:bottom w:val="nil"/>
              <w:right w:val="nil"/>
            </w:tcBorders>
          </w:tcPr>
          <w:p w14:paraId="7B4D1F42" w14:textId="77777777" w:rsidR="00765D6B" w:rsidRPr="008F7B24" w:rsidRDefault="00765D6B" w:rsidP="00B914EC">
            <w:pPr>
              <w:autoSpaceDE w:val="0"/>
              <w:autoSpaceDN w:val="0"/>
              <w:adjustRightInd w:val="0"/>
              <w:spacing w:after="0" w:line="240" w:lineRule="auto"/>
              <w:rPr>
                <w:ins w:id="4314" w:author="Arjan" w:date="2014-01-21T22:55:00Z"/>
                <w:rFonts w:ascii="Arial" w:eastAsia="Times New Roman" w:hAnsi="Arial" w:cs="Arial"/>
                <w:color w:val="000000"/>
                <w:sz w:val="20"/>
                <w:szCs w:val="20"/>
              </w:rPr>
            </w:pPr>
            <w:ins w:id="4315" w:author="Arjan" w:date="2014-01-21T22:55:00Z">
              <w:r w:rsidRPr="008F7B24">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58B51160" w14:textId="77777777" w:rsidR="00765D6B" w:rsidRPr="008F7B24" w:rsidRDefault="00765D6B" w:rsidP="00B914EC">
            <w:pPr>
              <w:autoSpaceDE w:val="0"/>
              <w:autoSpaceDN w:val="0"/>
              <w:adjustRightInd w:val="0"/>
              <w:spacing w:after="0" w:line="240" w:lineRule="auto"/>
              <w:rPr>
                <w:ins w:id="4316" w:author="Arjan" w:date="2014-01-21T22:55:00Z"/>
                <w:rFonts w:ascii="Arial" w:eastAsia="Times New Roman" w:hAnsi="Arial" w:cs="Arial"/>
                <w:color w:val="000000"/>
                <w:sz w:val="20"/>
                <w:szCs w:val="20"/>
              </w:rPr>
            </w:pPr>
            <w:ins w:id="4317" w:author="Arjan" w:date="2014-01-21T22:55:00Z">
              <w:r>
                <w:rPr>
                  <w:rFonts w:ascii="Arial" w:eastAsia="Times New Roman" w:hAnsi="Arial" w:cs="Arial"/>
                  <w:color w:val="000000"/>
                  <w:sz w:val="20"/>
                  <w:szCs w:val="20"/>
                </w:rPr>
                <w:t>15-12-2013</w:t>
              </w:r>
            </w:ins>
          </w:p>
        </w:tc>
      </w:tr>
      <w:tr w:rsidR="00765D6B" w:rsidRPr="008F7B24" w14:paraId="32E7FCE1" w14:textId="77777777" w:rsidTr="00B914EC">
        <w:trPr>
          <w:ins w:id="4318" w:author="Arjan" w:date="2014-01-21T22:55:00Z"/>
        </w:trPr>
        <w:tc>
          <w:tcPr>
            <w:tcW w:w="3780" w:type="dxa"/>
            <w:tcBorders>
              <w:top w:val="nil"/>
              <w:left w:val="nil"/>
              <w:bottom w:val="nil"/>
              <w:right w:val="nil"/>
            </w:tcBorders>
          </w:tcPr>
          <w:p w14:paraId="0144E7D0" w14:textId="77777777" w:rsidR="00765D6B" w:rsidRPr="008F7B24" w:rsidRDefault="00765D6B" w:rsidP="00B914EC">
            <w:pPr>
              <w:autoSpaceDE w:val="0"/>
              <w:autoSpaceDN w:val="0"/>
              <w:adjustRightInd w:val="0"/>
              <w:spacing w:after="0" w:line="240" w:lineRule="auto"/>
              <w:rPr>
                <w:ins w:id="4319"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14:paraId="4B7DC47E" w14:textId="77777777" w:rsidR="00765D6B" w:rsidRPr="008F7B24" w:rsidRDefault="00765D6B" w:rsidP="00B914EC">
            <w:pPr>
              <w:autoSpaceDE w:val="0"/>
              <w:autoSpaceDN w:val="0"/>
              <w:adjustRightInd w:val="0"/>
              <w:spacing w:after="0" w:line="240" w:lineRule="auto"/>
              <w:rPr>
                <w:ins w:id="4320" w:author="Arjan" w:date="2014-01-21T22:55:00Z"/>
                <w:rFonts w:ascii="Arial" w:eastAsia="Times New Roman" w:hAnsi="Arial" w:cs="Arial"/>
                <w:color w:val="000000"/>
                <w:sz w:val="20"/>
                <w:szCs w:val="20"/>
              </w:rPr>
            </w:pPr>
          </w:p>
        </w:tc>
      </w:tr>
      <w:tr w:rsidR="00765D6B" w:rsidRPr="005C14BE" w14:paraId="12274ED5" w14:textId="77777777" w:rsidTr="00B914EC">
        <w:trPr>
          <w:ins w:id="4321" w:author="Arjan" w:date="2014-01-21T22:55:00Z"/>
        </w:trPr>
        <w:tc>
          <w:tcPr>
            <w:tcW w:w="3780" w:type="dxa"/>
            <w:tcBorders>
              <w:top w:val="nil"/>
              <w:left w:val="nil"/>
              <w:bottom w:val="nil"/>
              <w:right w:val="nil"/>
            </w:tcBorders>
          </w:tcPr>
          <w:p w14:paraId="08DD0049" w14:textId="77777777" w:rsidR="00765D6B" w:rsidRPr="008F7B24" w:rsidRDefault="00765D6B" w:rsidP="00B914EC">
            <w:pPr>
              <w:autoSpaceDE w:val="0"/>
              <w:autoSpaceDN w:val="0"/>
              <w:adjustRightInd w:val="0"/>
              <w:spacing w:after="0" w:line="240" w:lineRule="auto"/>
              <w:rPr>
                <w:ins w:id="4322" w:author="Arjan" w:date="2014-01-21T22:55:00Z"/>
                <w:rFonts w:ascii="Arial" w:eastAsia="Times New Roman" w:hAnsi="Arial" w:cs="Arial"/>
                <w:color w:val="000000"/>
                <w:sz w:val="20"/>
                <w:szCs w:val="20"/>
              </w:rPr>
            </w:pPr>
            <w:ins w:id="4323" w:author="Arjan" w:date="2014-01-21T22:55:00Z">
              <w:r w:rsidRPr="008F7B24">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21609B02" w14:textId="77777777" w:rsidR="00765D6B" w:rsidRPr="00DD0F4F" w:rsidRDefault="00765D6B" w:rsidP="00B914EC">
            <w:pPr>
              <w:autoSpaceDE w:val="0"/>
              <w:autoSpaceDN w:val="0"/>
              <w:adjustRightInd w:val="0"/>
              <w:spacing w:after="0" w:line="240" w:lineRule="auto"/>
              <w:rPr>
                <w:ins w:id="4324" w:author="Arjan" w:date="2014-01-21T22:55:00Z"/>
                <w:rFonts w:ascii="Arial" w:eastAsia="Times New Roman" w:hAnsi="Arial" w:cs="Arial"/>
                <w:color w:val="000000"/>
                <w:sz w:val="20"/>
                <w:szCs w:val="20"/>
                <w:lang w:val="nl-NL"/>
              </w:rPr>
            </w:pPr>
            <w:ins w:id="4325" w:author="Arjan" w:date="2014-01-21T22:56:00Z">
              <w:r w:rsidRPr="00DD0F4F">
                <w:rPr>
                  <w:rFonts w:ascii="Arial" w:eastAsia="Times New Roman" w:hAnsi="Arial" w:cs="Arial"/>
                  <w:color w:val="000000"/>
                  <w:sz w:val="20"/>
                  <w:szCs w:val="20"/>
                  <w:lang w:val="nl-NL"/>
                </w:rPr>
                <w:t>De einddatum wordt alleen van een waarde voorzien indien deze bekend is.</w:t>
              </w:r>
            </w:ins>
          </w:p>
        </w:tc>
      </w:tr>
      <w:tr w:rsidR="00765D6B" w:rsidRPr="005C14BE" w14:paraId="0E30D69B" w14:textId="77777777" w:rsidTr="00B914EC">
        <w:trPr>
          <w:ins w:id="4326" w:author="Arjan" w:date="2014-01-21T22:55:00Z"/>
        </w:trPr>
        <w:tc>
          <w:tcPr>
            <w:tcW w:w="3780" w:type="dxa"/>
            <w:tcBorders>
              <w:top w:val="nil"/>
              <w:left w:val="nil"/>
              <w:bottom w:val="nil"/>
              <w:right w:val="nil"/>
            </w:tcBorders>
          </w:tcPr>
          <w:p w14:paraId="0907F036" w14:textId="77777777" w:rsidR="00765D6B" w:rsidRPr="00DD0F4F" w:rsidRDefault="00765D6B" w:rsidP="00B914EC">
            <w:pPr>
              <w:autoSpaceDE w:val="0"/>
              <w:autoSpaceDN w:val="0"/>
              <w:adjustRightInd w:val="0"/>
              <w:spacing w:after="0" w:line="240" w:lineRule="auto"/>
              <w:rPr>
                <w:ins w:id="4327" w:author="Arjan" w:date="2014-01-21T22:5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0970F40" w14:textId="77777777" w:rsidR="00765D6B" w:rsidRPr="00DD0F4F" w:rsidRDefault="00765D6B" w:rsidP="00B914EC">
            <w:pPr>
              <w:autoSpaceDE w:val="0"/>
              <w:autoSpaceDN w:val="0"/>
              <w:adjustRightInd w:val="0"/>
              <w:spacing w:after="0" w:line="240" w:lineRule="auto"/>
              <w:rPr>
                <w:ins w:id="4328" w:author="Arjan" w:date="2014-01-21T22:55:00Z"/>
                <w:rFonts w:ascii="Arial" w:eastAsia="Times New Roman" w:hAnsi="Arial" w:cs="Arial"/>
                <w:color w:val="000000"/>
                <w:sz w:val="20"/>
                <w:szCs w:val="20"/>
                <w:lang w:val="nl-NL"/>
              </w:rPr>
            </w:pPr>
          </w:p>
        </w:tc>
      </w:tr>
      <w:tr w:rsidR="00765D6B" w:rsidRPr="008F7B24" w14:paraId="10A0438F" w14:textId="77777777" w:rsidTr="00B914EC">
        <w:trPr>
          <w:ins w:id="4329" w:author="Arjan" w:date="2014-01-21T22:55:00Z"/>
        </w:trPr>
        <w:tc>
          <w:tcPr>
            <w:tcW w:w="3780" w:type="dxa"/>
            <w:tcBorders>
              <w:top w:val="nil"/>
              <w:left w:val="nil"/>
              <w:bottom w:val="nil"/>
              <w:right w:val="nil"/>
            </w:tcBorders>
          </w:tcPr>
          <w:p w14:paraId="02A5AF4F" w14:textId="77777777" w:rsidR="00765D6B" w:rsidRPr="008F7B24" w:rsidRDefault="00765D6B" w:rsidP="00B914EC">
            <w:pPr>
              <w:autoSpaceDE w:val="0"/>
              <w:autoSpaceDN w:val="0"/>
              <w:adjustRightInd w:val="0"/>
              <w:spacing w:after="0" w:line="240" w:lineRule="auto"/>
              <w:rPr>
                <w:ins w:id="4330" w:author="Arjan" w:date="2014-01-21T22:55:00Z"/>
                <w:rFonts w:ascii="Arial" w:eastAsia="Times New Roman" w:hAnsi="Arial" w:cs="Arial"/>
                <w:color w:val="000000"/>
                <w:sz w:val="20"/>
                <w:szCs w:val="20"/>
              </w:rPr>
            </w:pPr>
            <w:ins w:id="4331" w:author="Arjan" w:date="2014-01-21T22:55:00Z">
              <w:r w:rsidRPr="008F7B24">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2943299D" w14:textId="77777777" w:rsidR="00765D6B" w:rsidRPr="008F7B24" w:rsidRDefault="00765D6B" w:rsidP="00B914EC">
            <w:pPr>
              <w:autoSpaceDE w:val="0"/>
              <w:autoSpaceDN w:val="0"/>
              <w:adjustRightInd w:val="0"/>
              <w:spacing w:after="0" w:line="240" w:lineRule="auto"/>
              <w:rPr>
                <w:ins w:id="4332" w:author="Arjan" w:date="2014-01-21T22:55:00Z"/>
                <w:rFonts w:ascii="Arial" w:eastAsia="Times New Roman" w:hAnsi="Arial" w:cs="Arial"/>
                <w:color w:val="000000"/>
                <w:sz w:val="20"/>
                <w:szCs w:val="20"/>
              </w:rPr>
            </w:pPr>
            <w:ins w:id="4333" w:author="Arjan" w:date="2014-01-21T22:55:00Z">
              <w:r>
                <w:rPr>
                  <w:rFonts w:ascii="Arial" w:hAnsi="Arial" w:cs="Arial"/>
                  <w:sz w:val="20"/>
                  <w:szCs w:val="20"/>
                  <w:lang w:val="en-AU"/>
                </w:rPr>
                <w:t>Datum (jjjjmmdd)</w:t>
              </w:r>
            </w:ins>
          </w:p>
        </w:tc>
      </w:tr>
      <w:tr w:rsidR="00765D6B" w:rsidRPr="008F7B24" w14:paraId="4FB8DF32" w14:textId="77777777" w:rsidTr="00B914EC">
        <w:trPr>
          <w:trHeight w:val="230"/>
          <w:ins w:id="4334" w:author="Arjan" w:date="2014-01-21T22:55:00Z"/>
        </w:trPr>
        <w:tc>
          <w:tcPr>
            <w:tcW w:w="3780" w:type="dxa"/>
            <w:tcBorders>
              <w:top w:val="nil"/>
              <w:left w:val="nil"/>
              <w:bottom w:val="nil"/>
              <w:right w:val="nil"/>
            </w:tcBorders>
          </w:tcPr>
          <w:p w14:paraId="6F4C6F0E" w14:textId="77777777" w:rsidR="00765D6B" w:rsidRPr="008F7B24" w:rsidRDefault="00765D6B" w:rsidP="00B914EC">
            <w:pPr>
              <w:autoSpaceDE w:val="0"/>
              <w:autoSpaceDN w:val="0"/>
              <w:adjustRightInd w:val="0"/>
              <w:spacing w:after="0" w:line="240" w:lineRule="auto"/>
              <w:rPr>
                <w:ins w:id="4335"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14:paraId="624D6F6F" w14:textId="77777777" w:rsidR="00765D6B" w:rsidRPr="008F7B24" w:rsidRDefault="00765D6B" w:rsidP="00B914EC">
            <w:pPr>
              <w:autoSpaceDE w:val="0"/>
              <w:autoSpaceDN w:val="0"/>
              <w:adjustRightInd w:val="0"/>
              <w:spacing w:after="0" w:line="240" w:lineRule="auto"/>
              <w:rPr>
                <w:ins w:id="4336" w:author="Arjan" w:date="2014-01-21T22:55:00Z"/>
                <w:rFonts w:ascii="Arial" w:eastAsia="Times New Roman" w:hAnsi="Arial" w:cs="Arial"/>
                <w:color w:val="000000"/>
                <w:sz w:val="20"/>
                <w:szCs w:val="20"/>
              </w:rPr>
            </w:pPr>
          </w:p>
        </w:tc>
      </w:tr>
      <w:tr w:rsidR="00765D6B" w:rsidRPr="008F7B24" w14:paraId="400B22D1" w14:textId="77777777" w:rsidTr="00B914EC">
        <w:trPr>
          <w:trHeight w:val="230"/>
          <w:ins w:id="4337" w:author="Arjan" w:date="2014-01-21T22:55:00Z"/>
        </w:trPr>
        <w:tc>
          <w:tcPr>
            <w:tcW w:w="3780" w:type="dxa"/>
            <w:tcBorders>
              <w:top w:val="nil"/>
              <w:left w:val="nil"/>
              <w:bottom w:val="nil"/>
              <w:right w:val="nil"/>
            </w:tcBorders>
          </w:tcPr>
          <w:p w14:paraId="02577442" w14:textId="77777777" w:rsidR="00765D6B" w:rsidRPr="008F7B24" w:rsidRDefault="00765D6B" w:rsidP="00B914EC">
            <w:pPr>
              <w:autoSpaceDE w:val="0"/>
              <w:autoSpaceDN w:val="0"/>
              <w:adjustRightInd w:val="0"/>
              <w:spacing w:after="0" w:line="240" w:lineRule="auto"/>
              <w:rPr>
                <w:ins w:id="4338" w:author="Arjan" w:date="2014-01-21T22:55:00Z"/>
                <w:rFonts w:ascii="Arial" w:eastAsia="Times New Roman" w:hAnsi="Arial" w:cs="Arial"/>
                <w:color w:val="000000"/>
                <w:sz w:val="20"/>
                <w:szCs w:val="20"/>
              </w:rPr>
            </w:pPr>
            <w:ins w:id="4339" w:author="Arjan" w:date="2014-01-21T22:55:00Z">
              <w:r w:rsidRPr="008F7B24">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7013BB73" w14:textId="77777777" w:rsidR="00765D6B" w:rsidRPr="008F7B24" w:rsidRDefault="00765D6B" w:rsidP="00B914EC">
            <w:pPr>
              <w:autoSpaceDE w:val="0"/>
              <w:autoSpaceDN w:val="0"/>
              <w:adjustRightInd w:val="0"/>
              <w:spacing w:after="0" w:line="240" w:lineRule="auto"/>
              <w:rPr>
                <w:ins w:id="4340" w:author="Arjan" w:date="2014-01-21T22:55:00Z"/>
                <w:rFonts w:ascii="Arial" w:eastAsia="Times New Roman" w:hAnsi="Arial" w:cs="Arial"/>
                <w:color w:val="000000"/>
                <w:sz w:val="20"/>
                <w:szCs w:val="20"/>
              </w:rPr>
            </w:pPr>
            <w:ins w:id="4341" w:author="Arjan" w:date="2014-01-21T22:55:00Z">
              <w:r>
                <w:rPr>
                  <w:rFonts w:ascii="Arial" w:eastAsia="Times New Roman" w:hAnsi="Arial" w:cs="Arial"/>
                  <w:color w:val="000000"/>
                  <w:sz w:val="20"/>
                  <w:szCs w:val="20"/>
                </w:rPr>
                <w:t>Alle geldige datums</w:t>
              </w:r>
            </w:ins>
          </w:p>
        </w:tc>
      </w:tr>
      <w:tr w:rsidR="00765D6B" w:rsidRPr="008F7B24" w14:paraId="46136ABA" w14:textId="77777777" w:rsidTr="00B914EC">
        <w:trPr>
          <w:trHeight w:val="215"/>
          <w:ins w:id="4342" w:author="Arjan" w:date="2014-01-21T22:55:00Z"/>
        </w:trPr>
        <w:tc>
          <w:tcPr>
            <w:tcW w:w="3780" w:type="dxa"/>
            <w:tcBorders>
              <w:top w:val="nil"/>
              <w:left w:val="nil"/>
              <w:bottom w:val="nil"/>
              <w:right w:val="nil"/>
            </w:tcBorders>
          </w:tcPr>
          <w:p w14:paraId="06437609" w14:textId="77777777" w:rsidR="00765D6B" w:rsidRPr="008F7B24" w:rsidRDefault="00765D6B" w:rsidP="00B914EC">
            <w:pPr>
              <w:autoSpaceDE w:val="0"/>
              <w:autoSpaceDN w:val="0"/>
              <w:adjustRightInd w:val="0"/>
              <w:spacing w:after="0" w:line="240" w:lineRule="auto"/>
              <w:rPr>
                <w:ins w:id="4343"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14:paraId="6513DD08" w14:textId="77777777" w:rsidR="00765D6B" w:rsidRPr="008F7B24" w:rsidRDefault="00765D6B" w:rsidP="00B914EC">
            <w:pPr>
              <w:autoSpaceDE w:val="0"/>
              <w:autoSpaceDN w:val="0"/>
              <w:adjustRightInd w:val="0"/>
              <w:spacing w:after="0" w:line="240" w:lineRule="auto"/>
              <w:rPr>
                <w:ins w:id="4344" w:author="Arjan" w:date="2014-01-21T22:55:00Z"/>
                <w:rFonts w:ascii="Arial" w:eastAsia="Times New Roman" w:hAnsi="Arial" w:cs="Arial"/>
                <w:color w:val="000000"/>
                <w:sz w:val="20"/>
                <w:szCs w:val="20"/>
              </w:rPr>
            </w:pPr>
          </w:p>
        </w:tc>
      </w:tr>
      <w:tr w:rsidR="00765D6B" w:rsidRPr="008F7B24" w14:paraId="0B6FD92F" w14:textId="77777777" w:rsidTr="00B914EC">
        <w:trPr>
          <w:trHeight w:val="215"/>
          <w:ins w:id="4345" w:author="Arjan" w:date="2014-01-21T22:55:00Z"/>
        </w:trPr>
        <w:tc>
          <w:tcPr>
            <w:tcW w:w="3780" w:type="dxa"/>
            <w:tcBorders>
              <w:top w:val="nil"/>
              <w:left w:val="nil"/>
              <w:bottom w:val="nil"/>
              <w:right w:val="nil"/>
            </w:tcBorders>
          </w:tcPr>
          <w:p w14:paraId="71F22DD8" w14:textId="77777777" w:rsidR="00765D6B" w:rsidRPr="008F7B24" w:rsidRDefault="00765D6B" w:rsidP="00B914EC">
            <w:pPr>
              <w:autoSpaceDE w:val="0"/>
              <w:autoSpaceDN w:val="0"/>
              <w:adjustRightInd w:val="0"/>
              <w:spacing w:after="0" w:line="240" w:lineRule="auto"/>
              <w:rPr>
                <w:ins w:id="4346" w:author="Arjan" w:date="2014-01-21T22:55:00Z"/>
                <w:rFonts w:ascii="Arial" w:eastAsia="Times New Roman" w:hAnsi="Arial" w:cs="Arial"/>
                <w:color w:val="000000"/>
                <w:sz w:val="20"/>
                <w:szCs w:val="20"/>
              </w:rPr>
            </w:pPr>
            <w:ins w:id="4347" w:author="Arjan" w:date="2014-01-21T22:55:00Z">
              <w:r w:rsidRPr="008F7B24">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72D5B439" w14:textId="5F8B7364" w:rsidR="00765D6B" w:rsidRPr="008F7B24" w:rsidRDefault="009060D1" w:rsidP="00B914EC">
            <w:pPr>
              <w:autoSpaceDE w:val="0"/>
              <w:autoSpaceDN w:val="0"/>
              <w:adjustRightInd w:val="0"/>
              <w:spacing w:after="0" w:line="240" w:lineRule="auto"/>
              <w:rPr>
                <w:ins w:id="4348" w:author="Arjan" w:date="2014-01-21T22:55:00Z"/>
                <w:rFonts w:ascii="Arial" w:eastAsia="Times New Roman" w:hAnsi="Arial" w:cs="Arial"/>
                <w:color w:val="000000"/>
                <w:sz w:val="20"/>
                <w:szCs w:val="20"/>
              </w:rPr>
            </w:pPr>
            <w:ins w:id="4349" w:author="Arjan Kloosterboer" w:date="2017-09-22T00:22:00Z">
              <w:r>
                <w:rPr>
                  <w:rFonts w:ascii="Arial" w:eastAsia="Times New Roman" w:hAnsi="Arial" w:cs="Arial"/>
                  <w:color w:val="000000"/>
                  <w:sz w:val="20"/>
                  <w:szCs w:val="20"/>
                </w:rPr>
                <w:t>Zie groep</w:t>
              </w:r>
            </w:ins>
          </w:p>
        </w:tc>
      </w:tr>
      <w:tr w:rsidR="00765D6B" w:rsidRPr="008F7B24" w14:paraId="09E17D3E" w14:textId="77777777" w:rsidTr="00B914EC">
        <w:trPr>
          <w:trHeight w:val="230"/>
          <w:ins w:id="4350" w:author="Arjan" w:date="2014-01-21T22:55:00Z"/>
        </w:trPr>
        <w:tc>
          <w:tcPr>
            <w:tcW w:w="3780" w:type="dxa"/>
            <w:tcBorders>
              <w:top w:val="nil"/>
              <w:left w:val="nil"/>
              <w:bottom w:val="nil"/>
              <w:right w:val="nil"/>
            </w:tcBorders>
          </w:tcPr>
          <w:p w14:paraId="5CEB97E5" w14:textId="77777777" w:rsidR="00765D6B" w:rsidRPr="008F7B24" w:rsidRDefault="00765D6B" w:rsidP="00B914EC">
            <w:pPr>
              <w:autoSpaceDE w:val="0"/>
              <w:autoSpaceDN w:val="0"/>
              <w:adjustRightInd w:val="0"/>
              <w:spacing w:after="0" w:line="240" w:lineRule="auto"/>
              <w:rPr>
                <w:ins w:id="4351"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14:paraId="552F1265" w14:textId="77777777" w:rsidR="00765D6B" w:rsidRPr="008F7B24" w:rsidRDefault="00765D6B" w:rsidP="00B914EC">
            <w:pPr>
              <w:autoSpaceDE w:val="0"/>
              <w:autoSpaceDN w:val="0"/>
              <w:adjustRightInd w:val="0"/>
              <w:spacing w:after="0" w:line="240" w:lineRule="auto"/>
              <w:rPr>
                <w:ins w:id="4352" w:author="Arjan" w:date="2014-01-21T22:55:00Z"/>
                <w:rFonts w:ascii="Arial" w:eastAsia="Times New Roman" w:hAnsi="Arial" w:cs="Arial"/>
                <w:color w:val="000000"/>
                <w:sz w:val="20"/>
                <w:szCs w:val="20"/>
              </w:rPr>
            </w:pPr>
          </w:p>
        </w:tc>
      </w:tr>
      <w:tr w:rsidR="00765D6B" w:rsidRPr="008F7B24" w14:paraId="61D0431D" w14:textId="77777777" w:rsidTr="00B914EC">
        <w:trPr>
          <w:trHeight w:val="230"/>
          <w:ins w:id="4353" w:author="Arjan" w:date="2014-01-21T22:55:00Z"/>
        </w:trPr>
        <w:tc>
          <w:tcPr>
            <w:tcW w:w="3780" w:type="dxa"/>
            <w:tcBorders>
              <w:top w:val="nil"/>
              <w:left w:val="nil"/>
              <w:bottom w:val="nil"/>
              <w:right w:val="nil"/>
            </w:tcBorders>
          </w:tcPr>
          <w:p w14:paraId="2A8E711E" w14:textId="77777777" w:rsidR="00765D6B" w:rsidRPr="008F7B24" w:rsidRDefault="00765D6B" w:rsidP="00B914EC">
            <w:pPr>
              <w:autoSpaceDE w:val="0"/>
              <w:autoSpaceDN w:val="0"/>
              <w:adjustRightInd w:val="0"/>
              <w:spacing w:after="0" w:line="240" w:lineRule="auto"/>
              <w:rPr>
                <w:ins w:id="4354" w:author="Arjan" w:date="2014-01-21T22:55:00Z"/>
                <w:rFonts w:ascii="Arial" w:eastAsia="Times New Roman" w:hAnsi="Arial" w:cs="Arial"/>
                <w:color w:val="000000"/>
                <w:sz w:val="20"/>
                <w:szCs w:val="20"/>
              </w:rPr>
            </w:pPr>
            <w:ins w:id="4355" w:author="Arjan" w:date="2014-01-21T22:55:00Z">
              <w:r w:rsidRPr="008F7B24">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35964B37" w14:textId="5578C065" w:rsidR="00765D6B" w:rsidRPr="008F7B24" w:rsidRDefault="009060D1" w:rsidP="00B914EC">
            <w:pPr>
              <w:autoSpaceDE w:val="0"/>
              <w:autoSpaceDN w:val="0"/>
              <w:adjustRightInd w:val="0"/>
              <w:spacing w:after="0" w:line="240" w:lineRule="auto"/>
              <w:rPr>
                <w:ins w:id="4356" w:author="Arjan" w:date="2014-01-21T22:55:00Z"/>
                <w:rFonts w:ascii="Arial" w:eastAsia="Times New Roman" w:hAnsi="Arial" w:cs="Arial"/>
                <w:color w:val="000000"/>
                <w:sz w:val="20"/>
                <w:szCs w:val="20"/>
              </w:rPr>
            </w:pPr>
            <w:ins w:id="4357" w:author="Arjan Kloosterboer" w:date="2017-09-22T00:22:00Z">
              <w:r>
                <w:rPr>
                  <w:rFonts w:ascii="Arial" w:eastAsia="Times New Roman" w:hAnsi="Arial" w:cs="Arial"/>
                  <w:color w:val="000000"/>
                  <w:sz w:val="20"/>
                  <w:szCs w:val="20"/>
                </w:rPr>
                <w:t>Zie groep</w:t>
              </w:r>
            </w:ins>
          </w:p>
        </w:tc>
      </w:tr>
      <w:tr w:rsidR="00765D6B" w:rsidRPr="008F7B24" w14:paraId="06C29861" w14:textId="77777777" w:rsidTr="00B914EC">
        <w:trPr>
          <w:trHeight w:val="230"/>
          <w:ins w:id="4358" w:author="Arjan" w:date="2014-01-21T22:55:00Z"/>
        </w:trPr>
        <w:tc>
          <w:tcPr>
            <w:tcW w:w="3780" w:type="dxa"/>
            <w:tcBorders>
              <w:top w:val="nil"/>
              <w:left w:val="nil"/>
              <w:bottom w:val="nil"/>
              <w:right w:val="nil"/>
            </w:tcBorders>
          </w:tcPr>
          <w:p w14:paraId="0DAB89FA" w14:textId="77777777" w:rsidR="00765D6B" w:rsidRPr="008F7B24" w:rsidRDefault="00765D6B" w:rsidP="00B914EC">
            <w:pPr>
              <w:autoSpaceDE w:val="0"/>
              <w:autoSpaceDN w:val="0"/>
              <w:adjustRightInd w:val="0"/>
              <w:spacing w:after="0" w:line="240" w:lineRule="auto"/>
              <w:rPr>
                <w:ins w:id="4359"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14:paraId="08D8F884" w14:textId="77777777" w:rsidR="00765D6B" w:rsidRPr="008F7B24" w:rsidRDefault="00765D6B" w:rsidP="00B914EC">
            <w:pPr>
              <w:autoSpaceDE w:val="0"/>
              <w:autoSpaceDN w:val="0"/>
              <w:adjustRightInd w:val="0"/>
              <w:spacing w:after="0" w:line="240" w:lineRule="auto"/>
              <w:rPr>
                <w:ins w:id="4360" w:author="Arjan" w:date="2014-01-21T22:55:00Z"/>
                <w:rFonts w:ascii="Arial" w:eastAsia="Times New Roman" w:hAnsi="Arial" w:cs="Arial"/>
                <w:color w:val="000000"/>
                <w:sz w:val="20"/>
                <w:szCs w:val="20"/>
              </w:rPr>
            </w:pPr>
          </w:p>
        </w:tc>
      </w:tr>
      <w:tr w:rsidR="00765D6B" w:rsidRPr="008F7B24" w14:paraId="007EBA36" w14:textId="77777777" w:rsidTr="00B914EC">
        <w:trPr>
          <w:trHeight w:val="230"/>
          <w:ins w:id="4361" w:author="Arjan" w:date="2014-01-21T22:55:00Z"/>
        </w:trPr>
        <w:tc>
          <w:tcPr>
            <w:tcW w:w="3780" w:type="dxa"/>
            <w:tcBorders>
              <w:top w:val="nil"/>
              <w:left w:val="nil"/>
              <w:bottom w:val="nil"/>
              <w:right w:val="nil"/>
            </w:tcBorders>
          </w:tcPr>
          <w:p w14:paraId="725C6C18" w14:textId="77777777" w:rsidR="00765D6B" w:rsidRPr="008F7B24" w:rsidRDefault="00765D6B" w:rsidP="00B914EC">
            <w:pPr>
              <w:autoSpaceDE w:val="0"/>
              <w:autoSpaceDN w:val="0"/>
              <w:adjustRightInd w:val="0"/>
              <w:spacing w:after="0" w:line="240" w:lineRule="auto"/>
              <w:rPr>
                <w:ins w:id="4362" w:author="Arjan" w:date="2014-01-21T22:55:00Z"/>
                <w:rFonts w:ascii="Arial" w:eastAsia="Times New Roman" w:hAnsi="Arial" w:cs="Arial"/>
                <w:color w:val="000000"/>
                <w:sz w:val="20"/>
                <w:szCs w:val="20"/>
              </w:rPr>
            </w:pPr>
            <w:ins w:id="4363" w:author="Arjan" w:date="2014-01-21T22:55:00Z">
              <w:r w:rsidRPr="008F7B24">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5EABD106" w14:textId="77777777" w:rsidR="00765D6B" w:rsidRPr="008F7B24" w:rsidRDefault="00765D6B" w:rsidP="00B914EC">
            <w:pPr>
              <w:autoSpaceDE w:val="0"/>
              <w:autoSpaceDN w:val="0"/>
              <w:adjustRightInd w:val="0"/>
              <w:spacing w:after="0" w:line="240" w:lineRule="auto"/>
              <w:rPr>
                <w:ins w:id="4364" w:author="Arjan" w:date="2014-01-21T22:55:00Z"/>
                <w:rFonts w:ascii="Arial" w:eastAsia="Times New Roman" w:hAnsi="Arial" w:cs="Arial"/>
                <w:color w:val="000000"/>
                <w:sz w:val="20"/>
                <w:szCs w:val="20"/>
              </w:rPr>
            </w:pPr>
            <w:ins w:id="4365" w:author="Arjan" w:date="2014-01-21T22:55:00Z">
              <w:r>
                <w:rPr>
                  <w:rFonts w:ascii="Arial" w:eastAsia="Times New Roman" w:hAnsi="Arial" w:cs="Arial"/>
                  <w:color w:val="000000"/>
                  <w:sz w:val="20"/>
                  <w:szCs w:val="20"/>
                </w:rPr>
                <w:t>Nee</w:t>
              </w:r>
            </w:ins>
          </w:p>
        </w:tc>
      </w:tr>
      <w:tr w:rsidR="00765D6B" w:rsidRPr="008F7B24" w14:paraId="6B68B3E2" w14:textId="77777777" w:rsidTr="00B914EC">
        <w:trPr>
          <w:trHeight w:val="230"/>
          <w:ins w:id="4366" w:author="Arjan" w:date="2014-01-21T22:55:00Z"/>
        </w:trPr>
        <w:tc>
          <w:tcPr>
            <w:tcW w:w="3780" w:type="dxa"/>
            <w:tcBorders>
              <w:top w:val="nil"/>
              <w:left w:val="nil"/>
              <w:bottom w:val="nil"/>
              <w:right w:val="nil"/>
            </w:tcBorders>
          </w:tcPr>
          <w:p w14:paraId="18BA53BB" w14:textId="77777777" w:rsidR="00765D6B" w:rsidRPr="008F7B24" w:rsidRDefault="00765D6B" w:rsidP="00B914EC">
            <w:pPr>
              <w:autoSpaceDE w:val="0"/>
              <w:autoSpaceDN w:val="0"/>
              <w:adjustRightInd w:val="0"/>
              <w:spacing w:after="0" w:line="240" w:lineRule="auto"/>
              <w:rPr>
                <w:ins w:id="4367"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14:paraId="3F2AE38F" w14:textId="77777777" w:rsidR="00765D6B" w:rsidRPr="008F7B24" w:rsidRDefault="00765D6B" w:rsidP="00B914EC">
            <w:pPr>
              <w:autoSpaceDE w:val="0"/>
              <w:autoSpaceDN w:val="0"/>
              <w:adjustRightInd w:val="0"/>
              <w:spacing w:after="0" w:line="240" w:lineRule="auto"/>
              <w:rPr>
                <w:ins w:id="4368" w:author="Arjan" w:date="2014-01-21T22:55:00Z"/>
                <w:rFonts w:ascii="Arial" w:eastAsia="Times New Roman" w:hAnsi="Arial" w:cs="Arial"/>
                <w:color w:val="000000"/>
                <w:sz w:val="20"/>
                <w:szCs w:val="20"/>
              </w:rPr>
            </w:pPr>
          </w:p>
        </w:tc>
      </w:tr>
      <w:tr w:rsidR="00765D6B" w:rsidRPr="008F7B24" w14:paraId="25C7BAD7" w14:textId="77777777" w:rsidTr="00B914EC">
        <w:trPr>
          <w:trHeight w:val="230"/>
          <w:ins w:id="4369" w:author="Arjan" w:date="2014-01-21T22:55:00Z"/>
        </w:trPr>
        <w:tc>
          <w:tcPr>
            <w:tcW w:w="3780" w:type="dxa"/>
            <w:tcBorders>
              <w:top w:val="nil"/>
              <w:left w:val="nil"/>
              <w:bottom w:val="nil"/>
              <w:right w:val="nil"/>
            </w:tcBorders>
          </w:tcPr>
          <w:p w14:paraId="2AC9DFD6" w14:textId="77777777" w:rsidR="00765D6B" w:rsidRPr="008F7B24" w:rsidRDefault="00765D6B" w:rsidP="00B914EC">
            <w:pPr>
              <w:autoSpaceDE w:val="0"/>
              <w:autoSpaceDN w:val="0"/>
              <w:adjustRightInd w:val="0"/>
              <w:spacing w:after="0" w:line="240" w:lineRule="auto"/>
              <w:rPr>
                <w:ins w:id="4370" w:author="Arjan" w:date="2014-01-21T22:55:00Z"/>
                <w:rFonts w:ascii="Arial" w:eastAsia="Times New Roman" w:hAnsi="Arial" w:cs="Arial"/>
                <w:color w:val="000000"/>
                <w:sz w:val="20"/>
                <w:szCs w:val="20"/>
              </w:rPr>
            </w:pPr>
            <w:ins w:id="4371" w:author="Arjan" w:date="2014-01-21T22:55:00Z">
              <w:r w:rsidRPr="008F7B24">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1D9CDC9A" w14:textId="77777777" w:rsidR="00765D6B" w:rsidRPr="008F7B24" w:rsidRDefault="00765D6B" w:rsidP="00B914EC">
            <w:pPr>
              <w:autoSpaceDE w:val="0"/>
              <w:autoSpaceDN w:val="0"/>
              <w:adjustRightInd w:val="0"/>
              <w:spacing w:after="0" w:line="240" w:lineRule="auto"/>
              <w:rPr>
                <w:ins w:id="4372" w:author="Arjan" w:date="2014-01-21T22:55:00Z"/>
                <w:rFonts w:ascii="Arial" w:eastAsia="Times New Roman" w:hAnsi="Arial" w:cs="Arial"/>
                <w:color w:val="000000"/>
                <w:sz w:val="20"/>
                <w:szCs w:val="20"/>
              </w:rPr>
            </w:pPr>
            <w:ins w:id="4373" w:author="Arjan" w:date="2014-01-21T22:55:00Z">
              <w:r w:rsidRPr="008F7B24">
                <w:rPr>
                  <w:rFonts w:ascii="Arial" w:eastAsia="Times New Roman" w:hAnsi="Arial" w:cs="Arial"/>
                  <w:color w:val="000000"/>
                  <w:sz w:val="20"/>
                  <w:szCs w:val="20"/>
                </w:rPr>
                <w:t>Nee</w:t>
              </w:r>
            </w:ins>
          </w:p>
        </w:tc>
      </w:tr>
      <w:tr w:rsidR="00765D6B" w:rsidRPr="008F7B24" w14:paraId="4FC720C8" w14:textId="77777777" w:rsidTr="00B914EC">
        <w:trPr>
          <w:trHeight w:val="230"/>
          <w:ins w:id="4374" w:author="Arjan" w:date="2014-01-21T22:55:00Z"/>
        </w:trPr>
        <w:tc>
          <w:tcPr>
            <w:tcW w:w="3780" w:type="dxa"/>
            <w:tcBorders>
              <w:top w:val="nil"/>
              <w:left w:val="nil"/>
              <w:bottom w:val="nil"/>
              <w:right w:val="nil"/>
            </w:tcBorders>
          </w:tcPr>
          <w:p w14:paraId="7A579B1A" w14:textId="77777777" w:rsidR="00765D6B" w:rsidRPr="008F7B24" w:rsidRDefault="00765D6B" w:rsidP="00B914EC">
            <w:pPr>
              <w:autoSpaceDE w:val="0"/>
              <w:autoSpaceDN w:val="0"/>
              <w:adjustRightInd w:val="0"/>
              <w:spacing w:after="0" w:line="240" w:lineRule="auto"/>
              <w:rPr>
                <w:ins w:id="4375"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14:paraId="0DE61BDA" w14:textId="77777777" w:rsidR="00765D6B" w:rsidRPr="008F7B24" w:rsidRDefault="00765D6B" w:rsidP="00B914EC">
            <w:pPr>
              <w:autoSpaceDE w:val="0"/>
              <w:autoSpaceDN w:val="0"/>
              <w:adjustRightInd w:val="0"/>
              <w:spacing w:after="0" w:line="240" w:lineRule="auto"/>
              <w:rPr>
                <w:ins w:id="4376" w:author="Arjan" w:date="2014-01-21T22:55:00Z"/>
                <w:rFonts w:ascii="Arial" w:eastAsia="Times New Roman" w:hAnsi="Arial" w:cs="Arial"/>
                <w:color w:val="000000"/>
                <w:sz w:val="20"/>
                <w:szCs w:val="20"/>
              </w:rPr>
            </w:pPr>
          </w:p>
        </w:tc>
      </w:tr>
      <w:tr w:rsidR="00765D6B" w:rsidRPr="008F7B24" w14:paraId="7E3D9D15" w14:textId="77777777" w:rsidTr="00B914EC">
        <w:trPr>
          <w:trHeight w:val="411"/>
          <w:ins w:id="4377" w:author="Arjan" w:date="2014-01-21T22:55:00Z"/>
        </w:trPr>
        <w:tc>
          <w:tcPr>
            <w:tcW w:w="3780" w:type="dxa"/>
            <w:tcBorders>
              <w:top w:val="nil"/>
              <w:left w:val="nil"/>
              <w:bottom w:val="nil"/>
              <w:right w:val="nil"/>
            </w:tcBorders>
          </w:tcPr>
          <w:p w14:paraId="25418767" w14:textId="77777777" w:rsidR="00765D6B" w:rsidRPr="008F7B24" w:rsidRDefault="00765D6B" w:rsidP="00B914EC">
            <w:pPr>
              <w:autoSpaceDE w:val="0"/>
              <w:autoSpaceDN w:val="0"/>
              <w:adjustRightInd w:val="0"/>
              <w:spacing w:after="0" w:line="240" w:lineRule="auto"/>
              <w:rPr>
                <w:ins w:id="4378" w:author="Arjan" w:date="2014-01-21T22:55:00Z"/>
                <w:rFonts w:ascii="Arial" w:eastAsia="Times New Roman" w:hAnsi="Arial" w:cs="Arial"/>
                <w:color w:val="000000"/>
                <w:sz w:val="20"/>
                <w:szCs w:val="20"/>
              </w:rPr>
            </w:pPr>
            <w:ins w:id="4379" w:author="Arjan" w:date="2014-01-21T22:55:00Z">
              <w:r w:rsidRPr="008F7B24">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5DF43FBA" w14:textId="77777777" w:rsidR="00765D6B" w:rsidRPr="008F7B24" w:rsidRDefault="00765D6B" w:rsidP="00B914EC">
            <w:pPr>
              <w:autoSpaceDE w:val="0"/>
              <w:autoSpaceDN w:val="0"/>
              <w:adjustRightInd w:val="0"/>
              <w:spacing w:after="0" w:line="240" w:lineRule="auto"/>
              <w:rPr>
                <w:ins w:id="4380" w:author="Arjan" w:date="2014-01-21T22:55:00Z"/>
                <w:rFonts w:ascii="Arial" w:eastAsia="Times New Roman" w:hAnsi="Arial" w:cs="Arial"/>
                <w:color w:val="000000"/>
                <w:sz w:val="20"/>
                <w:szCs w:val="20"/>
              </w:rPr>
            </w:pPr>
            <w:ins w:id="4381" w:author="Arjan" w:date="2014-01-21T22:55:00Z">
              <w:r w:rsidRPr="008F7B24">
                <w:rPr>
                  <w:rFonts w:ascii="Arial" w:eastAsia="Times New Roman" w:hAnsi="Arial" w:cs="Arial"/>
                  <w:color w:val="000000"/>
                  <w:sz w:val="20"/>
                  <w:szCs w:val="20"/>
                </w:rPr>
                <w:t>Nee</w:t>
              </w:r>
            </w:ins>
          </w:p>
        </w:tc>
      </w:tr>
      <w:tr w:rsidR="00765D6B" w:rsidRPr="008F7B24" w14:paraId="63D00358" w14:textId="77777777" w:rsidTr="00B914EC">
        <w:trPr>
          <w:trHeight w:val="245"/>
          <w:ins w:id="4382" w:author="Arjan" w:date="2014-01-21T22:55:00Z"/>
        </w:trPr>
        <w:tc>
          <w:tcPr>
            <w:tcW w:w="3780" w:type="dxa"/>
            <w:tcBorders>
              <w:top w:val="nil"/>
              <w:left w:val="nil"/>
              <w:bottom w:val="nil"/>
              <w:right w:val="nil"/>
            </w:tcBorders>
          </w:tcPr>
          <w:p w14:paraId="1CC018A8" w14:textId="77777777" w:rsidR="00765D6B" w:rsidRPr="008F7B24" w:rsidRDefault="00765D6B" w:rsidP="00B914EC">
            <w:pPr>
              <w:autoSpaceDE w:val="0"/>
              <w:autoSpaceDN w:val="0"/>
              <w:adjustRightInd w:val="0"/>
              <w:spacing w:after="0" w:line="240" w:lineRule="auto"/>
              <w:rPr>
                <w:ins w:id="4383"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14:paraId="107E9969" w14:textId="77777777" w:rsidR="00765D6B" w:rsidRPr="008F7B24" w:rsidRDefault="00765D6B" w:rsidP="00B914EC">
            <w:pPr>
              <w:autoSpaceDE w:val="0"/>
              <w:autoSpaceDN w:val="0"/>
              <w:adjustRightInd w:val="0"/>
              <w:spacing w:after="0" w:line="240" w:lineRule="auto"/>
              <w:rPr>
                <w:ins w:id="4384" w:author="Arjan" w:date="2014-01-21T22:55:00Z"/>
                <w:rFonts w:ascii="Arial" w:eastAsia="Times New Roman" w:hAnsi="Arial" w:cs="Arial"/>
                <w:color w:val="000000"/>
                <w:sz w:val="20"/>
                <w:szCs w:val="20"/>
              </w:rPr>
            </w:pPr>
          </w:p>
        </w:tc>
      </w:tr>
      <w:tr w:rsidR="00765D6B" w:rsidRPr="008F7B24" w14:paraId="57D53742" w14:textId="77777777" w:rsidTr="00B914EC">
        <w:trPr>
          <w:trHeight w:val="230"/>
          <w:ins w:id="4385" w:author="Arjan" w:date="2014-01-21T22:55:00Z"/>
        </w:trPr>
        <w:tc>
          <w:tcPr>
            <w:tcW w:w="3780" w:type="dxa"/>
            <w:tcBorders>
              <w:top w:val="nil"/>
              <w:left w:val="nil"/>
              <w:bottom w:val="nil"/>
              <w:right w:val="nil"/>
            </w:tcBorders>
          </w:tcPr>
          <w:p w14:paraId="3E1D3BA2" w14:textId="77777777" w:rsidR="00765D6B" w:rsidRPr="008F7B24" w:rsidRDefault="00765D6B" w:rsidP="00B914EC">
            <w:pPr>
              <w:autoSpaceDE w:val="0"/>
              <w:autoSpaceDN w:val="0"/>
              <w:adjustRightInd w:val="0"/>
              <w:spacing w:after="0" w:line="240" w:lineRule="auto"/>
              <w:rPr>
                <w:ins w:id="4386" w:author="Arjan" w:date="2014-01-21T22:55:00Z"/>
                <w:rFonts w:ascii="Arial" w:eastAsia="Times New Roman" w:hAnsi="Arial" w:cs="Arial"/>
                <w:color w:val="000000"/>
                <w:sz w:val="20"/>
                <w:szCs w:val="20"/>
              </w:rPr>
            </w:pPr>
            <w:ins w:id="4387" w:author="Arjan" w:date="2014-01-21T22:55:00Z">
              <w:r w:rsidRPr="008F7B24">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02858894" w14:textId="77777777" w:rsidR="00765D6B" w:rsidRPr="008F7B24" w:rsidRDefault="00765D6B" w:rsidP="00B914EC">
            <w:pPr>
              <w:autoSpaceDE w:val="0"/>
              <w:autoSpaceDN w:val="0"/>
              <w:adjustRightInd w:val="0"/>
              <w:spacing w:after="0" w:line="240" w:lineRule="auto"/>
              <w:rPr>
                <w:ins w:id="4388" w:author="Arjan" w:date="2014-01-21T22:55:00Z"/>
                <w:rFonts w:ascii="Arial" w:eastAsia="Times New Roman" w:hAnsi="Arial" w:cs="Arial"/>
                <w:color w:val="000000"/>
                <w:sz w:val="20"/>
                <w:szCs w:val="20"/>
              </w:rPr>
            </w:pPr>
            <w:ins w:id="4389" w:author="Arjan" w:date="2014-01-21T22:58:00Z">
              <w:r>
                <w:rPr>
                  <w:rFonts w:ascii="Arial" w:hAnsi="Arial" w:cs="Arial"/>
                  <w:sz w:val="20"/>
                  <w:szCs w:val="20"/>
                  <w:lang w:val="en-AU"/>
                </w:rPr>
                <w:t>0</w:t>
              </w:r>
            </w:ins>
            <w:ins w:id="4390" w:author="Arjan" w:date="2014-01-21T22:55:00Z">
              <w:r w:rsidRPr="008F7B24">
                <w:rPr>
                  <w:rFonts w:ascii="Arial" w:eastAsia="Times New Roman" w:hAnsi="Arial" w:cs="Arial"/>
                  <w:color w:val="000000"/>
                  <w:sz w:val="20"/>
                  <w:szCs w:val="20"/>
                </w:rPr>
                <w:t xml:space="preserve"> - </w:t>
              </w:r>
              <w:r w:rsidR="00DA5D93" w:rsidRPr="008F7B24">
                <w:rPr>
                  <w:rFonts w:ascii="Arial" w:eastAsia="Times New Roman" w:hAnsi="Arial" w:cs="Arial"/>
                  <w:color w:val="000000"/>
                  <w:sz w:val="20"/>
                  <w:szCs w:val="20"/>
                </w:rPr>
                <w:fldChar w:fldCharType="begin" w:fldLock="1"/>
              </w:r>
              <w:r w:rsidRPr="008F7B24">
                <w:rPr>
                  <w:rFonts w:ascii="Arial" w:eastAsia="Times New Roman" w:hAnsi="Arial" w:cs="Arial"/>
                  <w:color w:val="000000"/>
                  <w:sz w:val="20"/>
                  <w:szCs w:val="20"/>
                </w:rPr>
                <w:instrText>MERGEFIELD Att.UpperBound</w:instrText>
              </w:r>
              <w:r w:rsidR="00DA5D93" w:rsidRPr="008F7B24">
                <w:rPr>
                  <w:rFonts w:ascii="Arial" w:eastAsia="Times New Roman" w:hAnsi="Arial" w:cs="Arial"/>
                  <w:color w:val="000000"/>
                  <w:sz w:val="20"/>
                  <w:szCs w:val="20"/>
                </w:rPr>
                <w:fldChar w:fldCharType="separate"/>
              </w:r>
              <w:r w:rsidRPr="008F7B24">
                <w:rPr>
                  <w:rFonts w:ascii="Arial" w:eastAsia="Times New Roman" w:hAnsi="Arial" w:cs="Arial"/>
                  <w:color w:val="000000"/>
                  <w:sz w:val="20"/>
                  <w:szCs w:val="20"/>
                </w:rPr>
                <w:t>1</w:t>
              </w:r>
              <w:r w:rsidR="00DA5D93" w:rsidRPr="008F7B24">
                <w:rPr>
                  <w:rFonts w:ascii="Arial" w:eastAsia="Times New Roman" w:hAnsi="Arial" w:cs="Arial"/>
                  <w:color w:val="000000"/>
                  <w:sz w:val="20"/>
                  <w:szCs w:val="20"/>
                </w:rPr>
                <w:fldChar w:fldCharType="end"/>
              </w:r>
            </w:ins>
          </w:p>
        </w:tc>
      </w:tr>
      <w:tr w:rsidR="00765D6B" w:rsidRPr="008F7B24" w14:paraId="60916171" w14:textId="77777777" w:rsidTr="00B914EC">
        <w:trPr>
          <w:trHeight w:val="230"/>
          <w:ins w:id="4391" w:author="Arjan" w:date="2014-01-21T22:55:00Z"/>
        </w:trPr>
        <w:tc>
          <w:tcPr>
            <w:tcW w:w="3780" w:type="dxa"/>
            <w:tcBorders>
              <w:top w:val="nil"/>
              <w:left w:val="nil"/>
              <w:bottom w:val="nil"/>
              <w:right w:val="nil"/>
            </w:tcBorders>
          </w:tcPr>
          <w:p w14:paraId="29B5C03D" w14:textId="77777777" w:rsidR="00765D6B" w:rsidRPr="008F7B24" w:rsidRDefault="00765D6B" w:rsidP="00B914EC">
            <w:pPr>
              <w:autoSpaceDE w:val="0"/>
              <w:autoSpaceDN w:val="0"/>
              <w:adjustRightInd w:val="0"/>
              <w:spacing w:after="0" w:line="240" w:lineRule="auto"/>
              <w:rPr>
                <w:ins w:id="4392"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14:paraId="3C9CA5CC" w14:textId="77777777" w:rsidR="00765D6B" w:rsidRPr="008F7B24" w:rsidRDefault="00765D6B" w:rsidP="00B914EC">
            <w:pPr>
              <w:autoSpaceDE w:val="0"/>
              <w:autoSpaceDN w:val="0"/>
              <w:adjustRightInd w:val="0"/>
              <w:spacing w:after="0" w:line="240" w:lineRule="auto"/>
              <w:rPr>
                <w:ins w:id="4393" w:author="Arjan" w:date="2014-01-21T22:55:00Z"/>
                <w:rFonts w:ascii="Arial" w:eastAsia="Times New Roman" w:hAnsi="Arial" w:cs="Arial"/>
                <w:color w:val="000000"/>
                <w:sz w:val="20"/>
                <w:szCs w:val="20"/>
              </w:rPr>
            </w:pPr>
          </w:p>
        </w:tc>
      </w:tr>
      <w:tr w:rsidR="00765D6B" w:rsidRPr="008F7B24" w14:paraId="0FCDB084" w14:textId="77777777" w:rsidTr="00B914EC">
        <w:trPr>
          <w:trHeight w:val="230"/>
          <w:ins w:id="4394" w:author="Arjan" w:date="2014-01-21T22:55:00Z"/>
        </w:trPr>
        <w:tc>
          <w:tcPr>
            <w:tcW w:w="3780" w:type="dxa"/>
            <w:tcBorders>
              <w:top w:val="nil"/>
              <w:left w:val="nil"/>
              <w:bottom w:val="nil"/>
              <w:right w:val="nil"/>
            </w:tcBorders>
          </w:tcPr>
          <w:p w14:paraId="44542031" w14:textId="77777777" w:rsidR="00765D6B" w:rsidRPr="008F7B24" w:rsidRDefault="00765D6B" w:rsidP="00B914EC">
            <w:pPr>
              <w:autoSpaceDE w:val="0"/>
              <w:autoSpaceDN w:val="0"/>
              <w:adjustRightInd w:val="0"/>
              <w:spacing w:after="0" w:line="240" w:lineRule="auto"/>
              <w:rPr>
                <w:ins w:id="4395" w:author="Arjan" w:date="2014-01-21T22:55:00Z"/>
                <w:rFonts w:ascii="Arial" w:eastAsia="Times New Roman" w:hAnsi="Arial" w:cs="Arial"/>
                <w:color w:val="000000"/>
                <w:sz w:val="20"/>
                <w:szCs w:val="20"/>
              </w:rPr>
            </w:pPr>
            <w:ins w:id="4396" w:author="Arjan" w:date="2014-01-21T22:55:00Z">
              <w:r w:rsidRPr="008F7B24">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6A63C01B" w14:textId="77777777" w:rsidR="00765D6B" w:rsidRPr="008F7B24" w:rsidRDefault="00765D6B" w:rsidP="00B914EC">
            <w:pPr>
              <w:autoSpaceDE w:val="0"/>
              <w:autoSpaceDN w:val="0"/>
              <w:adjustRightInd w:val="0"/>
              <w:spacing w:after="0" w:line="240" w:lineRule="auto"/>
              <w:rPr>
                <w:ins w:id="4397" w:author="Arjan" w:date="2014-01-21T22:55:00Z"/>
                <w:rFonts w:ascii="Arial" w:eastAsia="Times New Roman" w:hAnsi="Arial" w:cs="Arial"/>
                <w:color w:val="000000"/>
                <w:sz w:val="20"/>
                <w:szCs w:val="20"/>
              </w:rPr>
            </w:pPr>
            <w:ins w:id="4398" w:author="Arjan" w:date="2014-01-21T22:55:00Z">
              <w:r w:rsidRPr="008F7B24">
                <w:rPr>
                  <w:rFonts w:ascii="Arial" w:eastAsia="Times New Roman" w:hAnsi="Arial" w:cs="Arial"/>
                  <w:color w:val="000000"/>
                  <w:sz w:val="20"/>
                  <w:szCs w:val="20"/>
                </w:rPr>
                <w:t>Gemeentelijk basisgegeven</w:t>
              </w:r>
            </w:ins>
          </w:p>
        </w:tc>
      </w:tr>
      <w:tr w:rsidR="00765D6B" w:rsidRPr="008F7B24" w14:paraId="7CA6953D" w14:textId="77777777" w:rsidTr="00B914EC">
        <w:trPr>
          <w:trHeight w:val="230"/>
          <w:ins w:id="4399" w:author="Arjan" w:date="2014-01-21T22:55:00Z"/>
        </w:trPr>
        <w:tc>
          <w:tcPr>
            <w:tcW w:w="3780" w:type="dxa"/>
            <w:tcBorders>
              <w:top w:val="nil"/>
              <w:left w:val="nil"/>
              <w:right w:val="nil"/>
            </w:tcBorders>
          </w:tcPr>
          <w:p w14:paraId="60F97039" w14:textId="77777777" w:rsidR="00765D6B" w:rsidRPr="008F7B24" w:rsidRDefault="00765D6B" w:rsidP="00B914EC">
            <w:pPr>
              <w:autoSpaceDE w:val="0"/>
              <w:autoSpaceDN w:val="0"/>
              <w:adjustRightInd w:val="0"/>
              <w:spacing w:after="0" w:line="240" w:lineRule="auto"/>
              <w:rPr>
                <w:ins w:id="4400" w:author="Arjan" w:date="2014-01-21T22:55:00Z"/>
                <w:rFonts w:ascii="Arial" w:eastAsia="Times New Roman" w:hAnsi="Arial" w:cs="Arial"/>
                <w:b/>
                <w:bCs/>
                <w:color w:val="000000"/>
                <w:sz w:val="20"/>
                <w:szCs w:val="20"/>
              </w:rPr>
            </w:pPr>
          </w:p>
        </w:tc>
        <w:tc>
          <w:tcPr>
            <w:tcW w:w="5580" w:type="dxa"/>
            <w:tcBorders>
              <w:top w:val="nil"/>
              <w:left w:val="nil"/>
              <w:right w:val="nil"/>
            </w:tcBorders>
          </w:tcPr>
          <w:p w14:paraId="5C53245B" w14:textId="77777777" w:rsidR="00765D6B" w:rsidRPr="008F7B24" w:rsidRDefault="00765D6B" w:rsidP="00B914EC">
            <w:pPr>
              <w:autoSpaceDE w:val="0"/>
              <w:autoSpaceDN w:val="0"/>
              <w:adjustRightInd w:val="0"/>
              <w:spacing w:after="0" w:line="240" w:lineRule="auto"/>
              <w:rPr>
                <w:ins w:id="4401" w:author="Arjan" w:date="2014-01-21T22:55:00Z"/>
                <w:rFonts w:ascii="Arial" w:eastAsia="Times New Roman" w:hAnsi="Arial" w:cs="Arial"/>
                <w:color w:val="000000"/>
                <w:sz w:val="20"/>
                <w:szCs w:val="20"/>
              </w:rPr>
            </w:pPr>
          </w:p>
        </w:tc>
      </w:tr>
      <w:tr w:rsidR="00765D6B" w:rsidRPr="008F7B24" w14:paraId="5B7DEBDA" w14:textId="77777777" w:rsidTr="00B914EC">
        <w:trPr>
          <w:trHeight w:val="230"/>
          <w:ins w:id="4402" w:author="Arjan" w:date="2014-01-21T22:55:00Z"/>
        </w:trPr>
        <w:tc>
          <w:tcPr>
            <w:tcW w:w="3780" w:type="dxa"/>
            <w:tcBorders>
              <w:top w:val="nil"/>
              <w:left w:val="nil"/>
              <w:bottom w:val="single" w:sz="4" w:space="0" w:color="auto"/>
              <w:right w:val="nil"/>
            </w:tcBorders>
          </w:tcPr>
          <w:p w14:paraId="1DB851BA" w14:textId="77777777" w:rsidR="00765D6B" w:rsidRPr="008F7B24" w:rsidRDefault="00765D6B" w:rsidP="00B914EC">
            <w:pPr>
              <w:autoSpaceDE w:val="0"/>
              <w:autoSpaceDN w:val="0"/>
              <w:adjustRightInd w:val="0"/>
              <w:spacing w:after="0" w:line="240" w:lineRule="auto"/>
              <w:rPr>
                <w:ins w:id="4403" w:author="Arjan" w:date="2014-01-21T22:55:00Z"/>
                <w:rFonts w:ascii="Arial" w:eastAsia="Times New Roman" w:hAnsi="Arial" w:cs="Arial"/>
                <w:b/>
                <w:bCs/>
                <w:color w:val="000000"/>
                <w:sz w:val="20"/>
                <w:szCs w:val="20"/>
              </w:rPr>
            </w:pPr>
            <w:ins w:id="4404" w:author="Arjan" w:date="2014-01-21T22:55:00Z">
              <w:r w:rsidRPr="008F7B24">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43241D1E" w14:textId="77777777" w:rsidR="00765D6B" w:rsidRPr="008F7B24" w:rsidRDefault="00765D6B" w:rsidP="00B914EC">
            <w:pPr>
              <w:autoSpaceDE w:val="0"/>
              <w:autoSpaceDN w:val="0"/>
              <w:adjustRightInd w:val="0"/>
              <w:spacing w:after="0" w:line="240" w:lineRule="auto"/>
              <w:rPr>
                <w:ins w:id="4405" w:author="Arjan" w:date="2014-01-21T22:55:00Z"/>
                <w:rFonts w:ascii="Arial" w:eastAsia="Times New Roman" w:hAnsi="Arial" w:cs="Arial"/>
                <w:color w:val="000000"/>
                <w:sz w:val="20"/>
                <w:szCs w:val="20"/>
              </w:rPr>
            </w:pPr>
            <w:ins w:id="4406" w:author="Arjan" w:date="2014-01-21T22:55:00Z">
              <w:r w:rsidRPr="008F7B24">
                <w:rPr>
                  <w:rFonts w:ascii="Arial" w:eastAsia="Times New Roman" w:hAnsi="Arial" w:cs="Arial"/>
                  <w:color w:val="000000"/>
                  <w:sz w:val="20"/>
                  <w:szCs w:val="20"/>
                </w:rPr>
                <w:t>-</w:t>
              </w:r>
            </w:ins>
          </w:p>
        </w:tc>
      </w:tr>
    </w:tbl>
    <w:p w14:paraId="08CDEFE0" w14:textId="77777777" w:rsidR="00AC6547" w:rsidDel="00806380" w:rsidRDefault="00AC6547" w:rsidP="00AC6547">
      <w:pPr>
        <w:rPr>
          <w:del w:id="4407" w:author="Arjan" w:date="2014-09-07T22:20:00Z"/>
        </w:rPr>
      </w:pPr>
      <w:bookmarkStart w:id="4408" w:name="_Toc404033852"/>
      <w:bookmarkStart w:id="4409" w:name="_Toc408779800"/>
      <w:bookmarkEnd w:id="4408"/>
      <w:bookmarkEnd w:id="4409"/>
    </w:p>
    <w:p w14:paraId="5F782A82" w14:textId="77777777" w:rsidR="00806380" w:rsidRDefault="00806380" w:rsidP="001B6B7E">
      <w:pPr>
        <w:pStyle w:val="Kop3"/>
      </w:pPr>
      <w:bookmarkStart w:id="4410" w:name="_Toc493812428"/>
      <w:r>
        <w:t>Ondertekening</w:t>
      </w:r>
      <w:bookmarkEnd w:id="4410"/>
    </w:p>
    <w:p w14:paraId="200397AB" w14:textId="77777777" w:rsidR="003C376A" w:rsidRPr="00DD0F4F" w:rsidRDefault="003C376A" w:rsidP="00AC6547">
      <w:pPr>
        <w:rPr>
          <w:lang w:val="nl-NL"/>
        </w:rPr>
      </w:pPr>
      <w:r w:rsidRPr="00DD0F4F">
        <w:rPr>
          <w:lang w:val="nl-NL"/>
        </w:rPr>
        <w:t xml:space="preserve">Steeds meer worden documenten digitaal ondertekend. </w:t>
      </w:r>
      <w:r w:rsidR="00057627" w:rsidRPr="00DD0F4F">
        <w:rPr>
          <w:lang w:val="nl-NL"/>
        </w:rPr>
        <w:t>Het is</w:t>
      </w:r>
      <w:r w:rsidRPr="00DD0F4F">
        <w:rPr>
          <w:lang w:val="nl-NL"/>
        </w:rPr>
        <w:t xml:space="preserve"> dan niet meer </w:t>
      </w:r>
      <w:r w:rsidR="00057627" w:rsidRPr="00DD0F4F">
        <w:rPr>
          <w:lang w:val="nl-NL"/>
        </w:rPr>
        <w:t>nodig het</w:t>
      </w:r>
      <w:r w:rsidRPr="00DD0F4F">
        <w:rPr>
          <w:lang w:val="nl-NL"/>
        </w:rPr>
        <w:t xml:space="preserve"> document af te drukken en te waarmerken om duidelijk te maken dat het om een echte kopie gaat van het ondertekende document.</w:t>
      </w:r>
      <w:r w:rsidR="00057627" w:rsidRPr="00DD0F4F">
        <w:rPr>
          <w:lang w:val="nl-NL"/>
        </w:rPr>
        <w:t xml:space="preserve"> Duidelijk moet wel zijn of een document (digitaal) ondertekend is. En zo ja, dan is het van belang hoe dit (digitaal) ondertekend is. Om deze duidelijkheid te verkrijgen, voegen we </w:t>
      </w:r>
      <w:r w:rsidR="009C5C81">
        <w:rPr>
          <w:lang w:val="nl-NL"/>
        </w:rPr>
        <w:t xml:space="preserve">een groepattribuutsoort met </w:t>
      </w:r>
      <w:r w:rsidR="00057627" w:rsidRPr="00DD0F4F">
        <w:rPr>
          <w:lang w:val="nl-NL"/>
        </w:rPr>
        <w:t xml:space="preserve">twee </w:t>
      </w:r>
      <w:r w:rsidR="009C5C81">
        <w:rPr>
          <w:lang w:val="nl-NL"/>
        </w:rPr>
        <w:t xml:space="preserve">sub </w:t>
      </w:r>
      <w:r w:rsidR="00057627" w:rsidRPr="00DD0F4F">
        <w:rPr>
          <w:lang w:val="nl-NL"/>
        </w:rPr>
        <w:t>attributen aan het INFORMATIEOBJECT toe.</w:t>
      </w:r>
    </w:p>
    <w:p w14:paraId="44DE37D0" w14:textId="77777777" w:rsidR="009C5C81" w:rsidRPr="006B0CA1" w:rsidRDefault="009C5C81" w:rsidP="009C5C81">
      <w:pPr>
        <w:widowControl w:val="0"/>
        <w:autoSpaceDE w:val="0"/>
        <w:autoSpaceDN w:val="0"/>
        <w:adjustRightInd w:val="0"/>
        <w:spacing w:before="240" w:after="60" w:line="240" w:lineRule="auto"/>
        <w:outlineLvl w:val="3"/>
        <w:rPr>
          <w:ins w:id="4411" w:author="Arjan" w:date="2015-01-11T21:43:00Z"/>
          <w:rFonts w:ascii="Arial" w:eastAsia="Times New Roman" w:hAnsi="Arial" w:cs="Arial"/>
          <w:b/>
          <w:color w:val="004080"/>
          <w:sz w:val="24"/>
          <w:szCs w:val="24"/>
          <w:lang w:eastAsia="nl-NL"/>
        </w:rPr>
      </w:pPr>
      <w:ins w:id="4412" w:author="Arjan" w:date="2015-01-11T21:43: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Groepattribuutsoort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Ondertekening</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756"/>
        <w:gridCol w:w="3261"/>
        <w:gridCol w:w="1563"/>
      </w:tblGrid>
      <w:tr w:rsidR="009C5C81" w:rsidRPr="008F7B24" w14:paraId="6CB13587" w14:textId="77777777" w:rsidTr="009C5C81">
        <w:trPr>
          <w:trHeight w:val="230"/>
          <w:ins w:id="4413" w:author="Arjan" w:date="2015-01-11T21:43:00Z"/>
        </w:trPr>
        <w:tc>
          <w:tcPr>
            <w:tcW w:w="3780" w:type="dxa"/>
            <w:tcBorders>
              <w:top w:val="single" w:sz="4" w:space="0" w:color="auto"/>
              <w:left w:val="nil"/>
              <w:bottom w:val="nil"/>
              <w:right w:val="nil"/>
            </w:tcBorders>
          </w:tcPr>
          <w:p w14:paraId="1C100559" w14:textId="77777777" w:rsidR="009C5C81" w:rsidRPr="008F7B24" w:rsidRDefault="009C5C81" w:rsidP="009C5C81">
            <w:pPr>
              <w:autoSpaceDE w:val="0"/>
              <w:autoSpaceDN w:val="0"/>
              <w:adjustRightInd w:val="0"/>
              <w:spacing w:after="0" w:line="240" w:lineRule="auto"/>
              <w:rPr>
                <w:ins w:id="4414" w:author="Arjan" w:date="2015-01-11T21:43:00Z"/>
                <w:rFonts w:ascii="Arial" w:eastAsia="Times New Roman" w:hAnsi="Arial" w:cs="Arial"/>
                <w:color w:val="000000"/>
                <w:sz w:val="20"/>
                <w:szCs w:val="20"/>
              </w:rPr>
            </w:pPr>
            <w:ins w:id="4415" w:author="Arjan" w:date="2015-01-11T21:43:00Z">
              <w:r w:rsidRPr="008F7B24">
                <w:rPr>
                  <w:rFonts w:ascii="Arial" w:eastAsia="Times New Roman" w:hAnsi="Arial" w:cs="Arial"/>
                  <w:b/>
                  <w:bCs/>
                  <w:color w:val="000000"/>
                  <w:sz w:val="20"/>
                  <w:szCs w:val="20"/>
                </w:rPr>
                <w:t xml:space="preserve">Naam </w:t>
              </w:r>
              <w:r>
                <w:rPr>
                  <w:rFonts w:ascii="Arial" w:eastAsia="Times New Roman" w:hAnsi="Arial" w:cs="Arial"/>
                  <w:b/>
                  <w:bCs/>
                  <w:color w:val="000000"/>
                  <w:sz w:val="20"/>
                  <w:szCs w:val="20"/>
                </w:rPr>
                <w:t>groep</w:t>
              </w:r>
              <w:r w:rsidRPr="008F7B24">
                <w:rPr>
                  <w:rFonts w:ascii="Arial" w:eastAsia="Times New Roman" w:hAnsi="Arial" w:cs="Arial"/>
                  <w:b/>
                  <w:bCs/>
                  <w:color w:val="000000"/>
                  <w:sz w:val="20"/>
                  <w:szCs w:val="20"/>
                </w:rPr>
                <w:t>attribuutsoort</w:t>
              </w:r>
            </w:ins>
          </w:p>
        </w:tc>
        <w:tc>
          <w:tcPr>
            <w:tcW w:w="5580" w:type="dxa"/>
            <w:gridSpan w:val="3"/>
            <w:tcBorders>
              <w:top w:val="single" w:sz="4" w:space="0" w:color="auto"/>
              <w:left w:val="nil"/>
              <w:bottom w:val="nil"/>
              <w:right w:val="nil"/>
            </w:tcBorders>
          </w:tcPr>
          <w:p w14:paraId="2DA9F88E" w14:textId="77777777" w:rsidR="009C5C81" w:rsidRPr="008F7B24" w:rsidRDefault="009C5C81" w:rsidP="009C5C81">
            <w:pPr>
              <w:autoSpaceDE w:val="0"/>
              <w:autoSpaceDN w:val="0"/>
              <w:adjustRightInd w:val="0"/>
              <w:spacing w:after="0" w:line="240" w:lineRule="auto"/>
              <w:rPr>
                <w:ins w:id="4416" w:author="Arjan" w:date="2015-01-11T21:43:00Z"/>
                <w:rFonts w:ascii="Arial" w:eastAsia="Times New Roman" w:hAnsi="Arial" w:cs="Arial"/>
                <w:color w:val="000000"/>
                <w:sz w:val="20"/>
                <w:szCs w:val="20"/>
              </w:rPr>
            </w:pPr>
            <w:ins w:id="4417" w:author="Arjan" w:date="2015-01-11T21:43:00Z">
              <w:r>
                <w:rPr>
                  <w:rFonts w:ascii="Arial" w:eastAsia="Times New Roman" w:hAnsi="Arial" w:cs="Arial"/>
                  <w:color w:val="000000"/>
                  <w:sz w:val="20"/>
                  <w:szCs w:val="20"/>
                </w:rPr>
                <w:t>Ondertekening</w:t>
              </w:r>
            </w:ins>
          </w:p>
        </w:tc>
      </w:tr>
      <w:tr w:rsidR="009C5C81" w:rsidRPr="008F7B24" w14:paraId="2FDCF7EE" w14:textId="77777777" w:rsidTr="009C5C81">
        <w:trPr>
          <w:ins w:id="4418" w:author="Arjan" w:date="2015-01-11T21:43:00Z"/>
        </w:trPr>
        <w:tc>
          <w:tcPr>
            <w:tcW w:w="3780" w:type="dxa"/>
            <w:tcBorders>
              <w:top w:val="nil"/>
              <w:left w:val="nil"/>
              <w:bottom w:val="nil"/>
              <w:right w:val="nil"/>
            </w:tcBorders>
          </w:tcPr>
          <w:p w14:paraId="655F62FE" w14:textId="77777777" w:rsidR="009C5C81" w:rsidRPr="008F7B24" w:rsidRDefault="009C5C81" w:rsidP="009C5C81">
            <w:pPr>
              <w:autoSpaceDE w:val="0"/>
              <w:autoSpaceDN w:val="0"/>
              <w:adjustRightInd w:val="0"/>
              <w:spacing w:after="0" w:line="240" w:lineRule="auto"/>
              <w:rPr>
                <w:ins w:id="4419" w:author="Arjan" w:date="2015-01-11T21:43: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17659A4B" w14:textId="77777777" w:rsidR="009C5C81" w:rsidRPr="008F7B24" w:rsidRDefault="009C5C81" w:rsidP="009C5C81">
            <w:pPr>
              <w:autoSpaceDE w:val="0"/>
              <w:autoSpaceDN w:val="0"/>
              <w:adjustRightInd w:val="0"/>
              <w:spacing w:after="0" w:line="240" w:lineRule="auto"/>
              <w:rPr>
                <w:ins w:id="4420" w:author="Arjan" w:date="2015-01-11T21:43:00Z"/>
                <w:rFonts w:ascii="Arial" w:eastAsia="Times New Roman" w:hAnsi="Arial" w:cs="Arial"/>
                <w:color w:val="000000"/>
                <w:sz w:val="20"/>
                <w:szCs w:val="20"/>
              </w:rPr>
            </w:pPr>
          </w:p>
        </w:tc>
      </w:tr>
      <w:tr w:rsidR="009C5C81" w:rsidRPr="008F7B24" w14:paraId="0675DA9A" w14:textId="77777777" w:rsidTr="009C5C81">
        <w:trPr>
          <w:ins w:id="4421" w:author="Arjan" w:date="2015-01-11T21:43:00Z"/>
        </w:trPr>
        <w:tc>
          <w:tcPr>
            <w:tcW w:w="3780" w:type="dxa"/>
            <w:tcBorders>
              <w:top w:val="nil"/>
              <w:left w:val="nil"/>
              <w:bottom w:val="nil"/>
              <w:right w:val="nil"/>
            </w:tcBorders>
          </w:tcPr>
          <w:p w14:paraId="4B202047" w14:textId="77777777" w:rsidR="009C5C81" w:rsidRPr="008F7B24" w:rsidRDefault="009C5C81" w:rsidP="009C5C81">
            <w:pPr>
              <w:autoSpaceDE w:val="0"/>
              <w:autoSpaceDN w:val="0"/>
              <w:adjustRightInd w:val="0"/>
              <w:spacing w:after="0" w:line="240" w:lineRule="auto"/>
              <w:rPr>
                <w:ins w:id="4422" w:author="Arjan" w:date="2015-01-11T21:43:00Z"/>
                <w:rFonts w:ascii="Arial" w:eastAsia="Times New Roman" w:hAnsi="Arial" w:cs="Arial"/>
                <w:color w:val="000000"/>
                <w:sz w:val="20"/>
                <w:szCs w:val="20"/>
              </w:rPr>
            </w:pPr>
            <w:ins w:id="4423" w:author="Arjan" w:date="2015-01-11T21:43:00Z">
              <w:r w:rsidRPr="008F7B24">
                <w:rPr>
                  <w:rFonts w:ascii="Arial" w:eastAsia="Times New Roman" w:hAnsi="Arial" w:cs="Arial"/>
                  <w:b/>
                  <w:bCs/>
                  <w:color w:val="000000"/>
                  <w:sz w:val="20"/>
                  <w:szCs w:val="20"/>
                </w:rPr>
                <w:t>Herkomst attribuutsoort</w:t>
              </w:r>
            </w:ins>
          </w:p>
        </w:tc>
        <w:tc>
          <w:tcPr>
            <w:tcW w:w="5580" w:type="dxa"/>
            <w:gridSpan w:val="3"/>
            <w:tcBorders>
              <w:top w:val="nil"/>
              <w:left w:val="nil"/>
              <w:bottom w:val="nil"/>
              <w:right w:val="nil"/>
            </w:tcBorders>
          </w:tcPr>
          <w:p w14:paraId="2A833430" w14:textId="77777777" w:rsidR="009C5C81" w:rsidRPr="008F7B24" w:rsidRDefault="009C5C81" w:rsidP="009C5C81">
            <w:pPr>
              <w:autoSpaceDE w:val="0"/>
              <w:autoSpaceDN w:val="0"/>
              <w:adjustRightInd w:val="0"/>
              <w:spacing w:after="0" w:line="240" w:lineRule="auto"/>
              <w:rPr>
                <w:ins w:id="4424" w:author="Arjan" w:date="2015-01-11T21:43:00Z"/>
                <w:rFonts w:ascii="Arial" w:eastAsia="Times New Roman" w:hAnsi="Arial" w:cs="Arial"/>
                <w:color w:val="000000"/>
                <w:sz w:val="20"/>
                <w:szCs w:val="20"/>
              </w:rPr>
            </w:pPr>
            <w:ins w:id="4425" w:author="Arjan" w:date="2015-01-11T21:44:00Z">
              <w:r>
                <w:rPr>
                  <w:rFonts w:ascii="Arial" w:eastAsia="Times New Roman" w:hAnsi="Arial" w:cs="Arial"/>
                  <w:color w:val="000000"/>
                  <w:sz w:val="20"/>
                  <w:szCs w:val="20"/>
                </w:rPr>
                <w:t>KING</w:t>
              </w:r>
            </w:ins>
          </w:p>
        </w:tc>
      </w:tr>
      <w:tr w:rsidR="009C5C81" w:rsidRPr="008F7B24" w14:paraId="16A8E81A" w14:textId="77777777" w:rsidTr="009C5C81">
        <w:trPr>
          <w:ins w:id="4426" w:author="Arjan" w:date="2015-01-11T21:43:00Z"/>
        </w:trPr>
        <w:tc>
          <w:tcPr>
            <w:tcW w:w="3780" w:type="dxa"/>
            <w:tcBorders>
              <w:top w:val="nil"/>
              <w:left w:val="nil"/>
              <w:bottom w:val="nil"/>
              <w:right w:val="nil"/>
            </w:tcBorders>
          </w:tcPr>
          <w:p w14:paraId="724FEC28" w14:textId="77777777" w:rsidR="009C5C81" w:rsidRPr="008F7B24" w:rsidRDefault="009C5C81" w:rsidP="009C5C81">
            <w:pPr>
              <w:autoSpaceDE w:val="0"/>
              <w:autoSpaceDN w:val="0"/>
              <w:adjustRightInd w:val="0"/>
              <w:spacing w:after="0" w:line="240" w:lineRule="auto"/>
              <w:rPr>
                <w:ins w:id="4427" w:author="Arjan" w:date="2015-01-11T21:43: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7F23ACCB" w14:textId="77777777" w:rsidR="009C5C81" w:rsidRPr="008F7B24" w:rsidRDefault="009C5C81" w:rsidP="009C5C81">
            <w:pPr>
              <w:autoSpaceDE w:val="0"/>
              <w:autoSpaceDN w:val="0"/>
              <w:adjustRightInd w:val="0"/>
              <w:spacing w:after="0" w:line="240" w:lineRule="auto"/>
              <w:rPr>
                <w:ins w:id="4428" w:author="Arjan" w:date="2015-01-11T21:43:00Z"/>
                <w:rFonts w:ascii="Arial" w:eastAsia="Times New Roman" w:hAnsi="Arial" w:cs="Arial"/>
                <w:color w:val="000000"/>
                <w:sz w:val="20"/>
                <w:szCs w:val="20"/>
              </w:rPr>
            </w:pPr>
          </w:p>
        </w:tc>
      </w:tr>
      <w:tr w:rsidR="009C5C81" w:rsidRPr="008F7B24" w14:paraId="42D7A5A5" w14:textId="77777777" w:rsidTr="009C5C81">
        <w:trPr>
          <w:ins w:id="4429" w:author="Arjan" w:date="2015-01-11T21:43:00Z"/>
        </w:trPr>
        <w:tc>
          <w:tcPr>
            <w:tcW w:w="3780" w:type="dxa"/>
            <w:tcBorders>
              <w:top w:val="nil"/>
              <w:left w:val="nil"/>
              <w:bottom w:val="nil"/>
              <w:right w:val="nil"/>
            </w:tcBorders>
          </w:tcPr>
          <w:p w14:paraId="68DCE6C3" w14:textId="77777777" w:rsidR="009C5C81" w:rsidRPr="008F7B24" w:rsidRDefault="009C5C81" w:rsidP="009C5C81">
            <w:pPr>
              <w:autoSpaceDE w:val="0"/>
              <w:autoSpaceDN w:val="0"/>
              <w:adjustRightInd w:val="0"/>
              <w:spacing w:after="0" w:line="240" w:lineRule="auto"/>
              <w:rPr>
                <w:ins w:id="4430" w:author="Arjan" w:date="2015-01-11T21:43:00Z"/>
                <w:rFonts w:ascii="Arial" w:eastAsia="Times New Roman" w:hAnsi="Arial" w:cs="Arial"/>
                <w:color w:val="000000"/>
                <w:sz w:val="20"/>
                <w:szCs w:val="20"/>
              </w:rPr>
            </w:pPr>
            <w:ins w:id="4431" w:author="Arjan" w:date="2015-01-11T21:43:00Z">
              <w:r w:rsidRPr="008F7B24">
                <w:rPr>
                  <w:rFonts w:ascii="Arial" w:eastAsia="Times New Roman" w:hAnsi="Arial" w:cs="Arial"/>
                  <w:b/>
                  <w:bCs/>
                  <w:color w:val="000000"/>
                  <w:sz w:val="20"/>
                  <w:szCs w:val="20"/>
                </w:rPr>
                <w:t>Code attribuutsoort</w:t>
              </w:r>
            </w:ins>
          </w:p>
        </w:tc>
        <w:tc>
          <w:tcPr>
            <w:tcW w:w="5580" w:type="dxa"/>
            <w:gridSpan w:val="3"/>
            <w:tcBorders>
              <w:top w:val="nil"/>
              <w:left w:val="nil"/>
              <w:bottom w:val="nil"/>
              <w:right w:val="nil"/>
            </w:tcBorders>
          </w:tcPr>
          <w:p w14:paraId="7D8DC551" w14:textId="77777777" w:rsidR="009C5C81" w:rsidRPr="008F7B24" w:rsidRDefault="009C5C81" w:rsidP="009C5C81">
            <w:pPr>
              <w:autoSpaceDE w:val="0"/>
              <w:autoSpaceDN w:val="0"/>
              <w:adjustRightInd w:val="0"/>
              <w:spacing w:after="0" w:line="240" w:lineRule="auto"/>
              <w:rPr>
                <w:ins w:id="4432" w:author="Arjan" w:date="2015-01-11T21:43:00Z"/>
                <w:rFonts w:ascii="Arial" w:eastAsia="Times New Roman" w:hAnsi="Arial" w:cs="Arial"/>
                <w:color w:val="000000"/>
                <w:sz w:val="20"/>
                <w:szCs w:val="20"/>
              </w:rPr>
            </w:pPr>
            <w:ins w:id="4433" w:author="Arjan" w:date="2015-01-11T21:48:00Z">
              <w:r>
                <w:rPr>
                  <w:rFonts w:ascii="Arial" w:eastAsia="Times New Roman" w:hAnsi="Arial" w:cs="Arial"/>
                  <w:color w:val="000000"/>
                  <w:sz w:val="20"/>
                  <w:szCs w:val="20"/>
                </w:rPr>
                <w:t>.</w:t>
              </w:r>
            </w:ins>
          </w:p>
        </w:tc>
      </w:tr>
      <w:tr w:rsidR="009C5C81" w:rsidRPr="008F7B24" w14:paraId="70DC4C14" w14:textId="77777777" w:rsidTr="009C5C81">
        <w:trPr>
          <w:ins w:id="4434" w:author="Arjan" w:date="2015-01-11T21:43:00Z"/>
        </w:trPr>
        <w:tc>
          <w:tcPr>
            <w:tcW w:w="3780" w:type="dxa"/>
            <w:tcBorders>
              <w:top w:val="nil"/>
              <w:left w:val="nil"/>
              <w:bottom w:val="nil"/>
              <w:right w:val="nil"/>
            </w:tcBorders>
          </w:tcPr>
          <w:p w14:paraId="65FA7019" w14:textId="77777777" w:rsidR="009C5C81" w:rsidRPr="008F7B24" w:rsidRDefault="009C5C81" w:rsidP="009C5C81">
            <w:pPr>
              <w:autoSpaceDE w:val="0"/>
              <w:autoSpaceDN w:val="0"/>
              <w:adjustRightInd w:val="0"/>
              <w:spacing w:after="0" w:line="240" w:lineRule="auto"/>
              <w:rPr>
                <w:ins w:id="4435" w:author="Arjan" w:date="2015-01-11T21:43: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53AB6205" w14:textId="77777777" w:rsidR="009C5C81" w:rsidRPr="008F7B24" w:rsidRDefault="009C5C81" w:rsidP="009C5C81">
            <w:pPr>
              <w:autoSpaceDE w:val="0"/>
              <w:autoSpaceDN w:val="0"/>
              <w:adjustRightInd w:val="0"/>
              <w:spacing w:after="0" w:line="240" w:lineRule="auto"/>
              <w:rPr>
                <w:ins w:id="4436" w:author="Arjan" w:date="2015-01-11T21:43:00Z"/>
                <w:rFonts w:ascii="Arial" w:eastAsia="Times New Roman" w:hAnsi="Arial" w:cs="Arial"/>
                <w:color w:val="000000"/>
                <w:sz w:val="20"/>
                <w:szCs w:val="20"/>
              </w:rPr>
            </w:pPr>
          </w:p>
        </w:tc>
      </w:tr>
      <w:tr w:rsidR="009C5C81" w:rsidRPr="008F7B24" w14:paraId="397B9FFC" w14:textId="77777777" w:rsidTr="009C5C81">
        <w:trPr>
          <w:ins w:id="4437" w:author="Arjan" w:date="2015-01-11T21:43:00Z"/>
        </w:trPr>
        <w:tc>
          <w:tcPr>
            <w:tcW w:w="3780" w:type="dxa"/>
            <w:tcBorders>
              <w:top w:val="nil"/>
              <w:left w:val="nil"/>
              <w:bottom w:val="nil"/>
              <w:right w:val="nil"/>
            </w:tcBorders>
          </w:tcPr>
          <w:p w14:paraId="4E5F9B8B" w14:textId="77777777" w:rsidR="009C5C81" w:rsidRPr="008F7B24" w:rsidRDefault="009C5C81" w:rsidP="009C5C81">
            <w:pPr>
              <w:autoSpaceDE w:val="0"/>
              <w:autoSpaceDN w:val="0"/>
              <w:adjustRightInd w:val="0"/>
              <w:spacing w:after="0" w:line="240" w:lineRule="auto"/>
              <w:rPr>
                <w:ins w:id="4438" w:author="Arjan" w:date="2015-01-11T21:43:00Z"/>
                <w:rFonts w:ascii="Arial" w:eastAsia="Times New Roman" w:hAnsi="Arial" w:cs="Arial"/>
                <w:color w:val="000000"/>
                <w:sz w:val="20"/>
                <w:szCs w:val="20"/>
              </w:rPr>
            </w:pPr>
            <w:ins w:id="4439" w:author="Arjan" w:date="2015-01-11T21:43:00Z">
              <w:r w:rsidRPr="008F7B24">
                <w:rPr>
                  <w:rFonts w:ascii="Arial" w:eastAsia="Times New Roman" w:hAnsi="Arial" w:cs="Arial"/>
                  <w:b/>
                  <w:bCs/>
                  <w:color w:val="000000"/>
                  <w:sz w:val="20"/>
                  <w:szCs w:val="20"/>
                </w:rPr>
                <w:t>XML-tag attribuutsoort</w:t>
              </w:r>
            </w:ins>
          </w:p>
        </w:tc>
        <w:tc>
          <w:tcPr>
            <w:tcW w:w="5580" w:type="dxa"/>
            <w:gridSpan w:val="3"/>
            <w:tcBorders>
              <w:top w:val="nil"/>
              <w:left w:val="nil"/>
              <w:bottom w:val="nil"/>
              <w:right w:val="nil"/>
            </w:tcBorders>
          </w:tcPr>
          <w:p w14:paraId="44DEFC23" w14:textId="77777777" w:rsidR="009C5C81" w:rsidRPr="008F7B24" w:rsidRDefault="009C5C81" w:rsidP="009C5C81">
            <w:pPr>
              <w:autoSpaceDE w:val="0"/>
              <w:autoSpaceDN w:val="0"/>
              <w:adjustRightInd w:val="0"/>
              <w:spacing w:after="0" w:line="240" w:lineRule="auto"/>
              <w:rPr>
                <w:ins w:id="4440" w:author="Arjan" w:date="2015-01-11T21:43:00Z"/>
                <w:rFonts w:ascii="Arial" w:eastAsia="Times New Roman" w:hAnsi="Arial" w:cs="Arial"/>
                <w:color w:val="000000"/>
                <w:sz w:val="20"/>
                <w:szCs w:val="20"/>
              </w:rPr>
            </w:pPr>
            <w:ins w:id="4441" w:author="Arjan" w:date="2015-01-11T21:44:00Z">
              <w:r>
                <w:rPr>
                  <w:rFonts w:ascii="Arial" w:eastAsia="Times New Roman" w:hAnsi="Arial" w:cs="Arial"/>
                  <w:color w:val="000000"/>
                  <w:sz w:val="20"/>
                  <w:szCs w:val="20"/>
                </w:rPr>
                <w:t>ondertekening</w:t>
              </w:r>
            </w:ins>
          </w:p>
        </w:tc>
      </w:tr>
      <w:tr w:rsidR="009C5C81" w:rsidRPr="008F7B24" w14:paraId="0E014602" w14:textId="77777777" w:rsidTr="009C5C81">
        <w:trPr>
          <w:ins w:id="4442" w:author="Arjan" w:date="2015-01-11T21:43:00Z"/>
        </w:trPr>
        <w:tc>
          <w:tcPr>
            <w:tcW w:w="3780" w:type="dxa"/>
            <w:tcBorders>
              <w:top w:val="nil"/>
              <w:left w:val="nil"/>
              <w:bottom w:val="nil"/>
              <w:right w:val="nil"/>
            </w:tcBorders>
          </w:tcPr>
          <w:p w14:paraId="56B55525" w14:textId="77777777" w:rsidR="009C5C81" w:rsidRPr="008F7B24" w:rsidRDefault="009C5C81" w:rsidP="009C5C81">
            <w:pPr>
              <w:autoSpaceDE w:val="0"/>
              <w:autoSpaceDN w:val="0"/>
              <w:adjustRightInd w:val="0"/>
              <w:spacing w:after="0" w:line="240" w:lineRule="auto"/>
              <w:rPr>
                <w:ins w:id="4443" w:author="Arjan" w:date="2015-01-11T21:43: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05905B0A" w14:textId="77777777" w:rsidR="009C5C81" w:rsidRPr="008F7B24" w:rsidRDefault="009C5C81" w:rsidP="009C5C81">
            <w:pPr>
              <w:autoSpaceDE w:val="0"/>
              <w:autoSpaceDN w:val="0"/>
              <w:adjustRightInd w:val="0"/>
              <w:spacing w:after="0" w:line="240" w:lineRule="auto"/>
              <w:rPr>
                <w:ins w:id="4444" w:author="Arjan" w:date="2015-01-11T21:43:00Z"/>
                <w:rFonts w:ascii="Arial" w:eastAsia="Times New Roman" w:hAnsi="Arial" w:cs="Arial"/>
                <w:color w:val="000000"/>
                <w:sz w:val="20"/>
                <w:szCs w:val="20"/>
              </w:rPr>
            </w:pPr>
          </w:p>
        </w:tc>
      </w:tr>
      <w:tr w:rsidR="009C5C81" w:rsidRPr="005C14BE" w14:paraId="106DB0B2" w14:textId="77777777" w:rsidTr="009C5C81">
        <w:trPr>
          <w:ins w:id="4445" w:author="Arjan" w:date="2015-01-11T21:43:00Z"/>
        </w:trPr>
        <w:tc>
          <w:tcPr>
            <w:tcW w:w="3780" w:type="dxa"/>
            <w:tcBorders>
              <w:top w:val="nil"/>
              <w:left w:val="nil"/>
              <w:bottom w:val="nil"/>
              <w:right w:val="nil"/>
            </w:tcBorders>
          </w:tcPr>
          <w:p w14:paraId="61E7771E" w14:textId="77777777" w:rsidR="009C5C81" w:rsidRPr="008F7B24" w:rsidRDefault="009C5C81" w:rsidP="009C5C81">
            <w:pPr>
              <w:autoSpaceDE w:val="0"/>
              <w:autoSpaceDN w:val="0"/>
              <w:adjustRightInd w:val="0"/>
              <w:spacing w:after="0" w:line="240" w:lineRule="auto"/>
              <w:rPr>
                <w:ins w:id="4446" w:author="Arjan" w:date="2015-01-11T21:43:00Z"/>
                <w:rFonts w:ascii="Arial" w:eastAsia="Times New Roman" w:hAnsi="Arial" w:cs="Arial"/>
                <w:color w:val="000000"/>
                <w:sz w:val="20"/>
                <w:szCs w:val="20"/>
              </w:rPr>
            </w:pPr>
            <w:ins w:id="4447" w:author="Arjan" w:date="2015-01-11T21:43:00Z">
              <w:r w:rsidRPr="008F7B24">
                <w:rPr>
                  <w:rFonts w:ascii="Arial" w:eastAsia="Times New Roman" w:hAnsi="Arial" w:cs="Arial"/>
                  <w:b/>
                  <w:bCs/>
                  <w:color w:val="000000"/>
                  <w:sz w:val="20"/>
                  <w:szCs w:val="20"/>
                </w:rPr>
                <w:t>Definitie attribuutsoort</w:t>
              </w:r>
            </w:ins>
          </w:p>
        </w:tc>
        <w:tc>
          <w:tcPr>
            <w:tcW w:w="5580" w:type="dxa"/>
            <w:gridSpan w:val="3"/>
            <w:tcBorders>
              <w:top w:val="nil"/>
              <w:left w:val="nil"/>
              <w:bottom w:val="nil"/>
              <w:right w:val="nil"/>
            </w:tcBorders>
          </w:tcPr>
          <w:p w14:paraId="07D1A32D" w14:textId="77777777" w:rsidR="009C5C81" w:rsidRPr="00DD0F4F" w:rsidRDefault="00646469" w:rsidP="009C5C81">
            <w:pPr>
              <w:autoSpaceDE w:val="0"/>
              <w:autoSpaceDN w:val="0"/>
              <w:adjustRightInd w:val="0"/>
              <w:spacing w:after="0" w:line="240" w:lineRule="auto"/>
              <w:rPr>
                <w:ins w:id="4448" w:author="Arjan" w:date="2015-01-11T21:43:00Z"/>
                <w:rFonts w:ascii="Arial" w:eastAsia="Times New Roman" w:hAnsi="Arial" w:cs="Arial"/>
                <w:color w:val="000000"/>
                <w:sz w:val="20"/>
                <w:szCs w:val="20"/>
                <w:lang w:val="nl-NL"/>
              </w:rPr>
            </w:pPr>
            <w:ins w:id="4449" w:author="Arjan" w:date="2015-01-11T21:47:00Z">
              <w:r w:rsidRPr="005561F3">
                <w:rPr>
                  <w:rFonts w:ascii="Arial" w:eastAsia="Times New Roman" w:hAnsi="Arial" w:cs="Arial"/>
                  <w:color w:val="000000"/>
                  <w:sz w:val="20"/>
                  <w:szCs w:val="20"/>
                  <w:lang w:val="nl-NL"/>
                </w:rPr>
                <w:t>Aanduiding van de rechtskracht van</w:t>
              </w:r>
            </w:ins>
            <w:ins w:id="4450" w:author="Arjan" w:date="2015-01-11T21:48:00Z">
              <w:r w:rsidRPr="005561F3">
                <w:rPr>
                  <w:rFonts w:ascii="Arial" w:eastAsia="Times New Roman" w:hAnsi="Arial" w:cs="Arial"/>
                  <w:color w:val="000000"/>
                  <w:sz w:val="20"/>
                  <w:szCs w:val="20"/>
                  <w:lang w:val="nl-NL"/>
                </w:rPr>
                <w:t xml:space="preserve"> een informatieobject</w:t>
              </w:r>
            </w:ins>
          </w:p>
        </w:tc>
      </w:tr>
      <w:tr w:rsidR="009C5C81" w:rsidRPr="005C14BE" w14:paraId="386C4503" w14:textId="77777777" w:rsidTr="009C5C81">
        <w:trPr>
          <w:trHeight w:val="230"/>
          <w:ins w:id="4451" w:author="Arjan" w:date="2015-01-11T21:43:00Z"/>
        </w:trPr>
        <w:tc>
          <w:tcPr>
            <w:tcW w:w="3780" w:type="dxa"/>
            <w:tcBorders>
              <w:top w:val="nil"/>
              <w:left w:val="nil"/>
              <w:bottom w:val="nil"/>
              <w:right w:val="nil"/>
            </w:tcBorders>
          </w:tcPr>
          <w:p w14:paraId="5B204ABE" w14:textId="77777777" w:rsidR="009C5C81" w:rsidRPr="00DD0F4F" w:rsidRDefault="009C5C81" w:rsidP="009C5C81">
            <w:pPr>
              <w:autoSpaceDE w:val="0"/>
              <w:autoSpaceDN w:val="0"/>
              <w:adjustRightInd w:val="0"/>
              <w:spacing w:after="0" w:line="240" w:lineRule="auto"/>
              <w:rPr>
                <w:ins w:id="4452" w:author="Arjan" w:date="2015-01-11T21:43:00Z"/>
                <w:rFonts w:ascii="Arial" w:eastAsia="Times New Roman" w:hAnsi="Arial" w:cs="Arial"/>
                <w:b/>
                <w:bCs/>
                <w:color w:val="000000"/>
                <w:sz w:val="20"/>
                <w:szCs w:val="20"/>
                <w:lang w:val="nl-NL"/>
              </w:rPr>
            </w:pPr>
          </w:p>
        </w:tc>
        <w:tc>
          <w:tcPr>
            <w:tcW w:w="5580" w:type="dxa"/>
            <w:gridSpan w:val="3"/>
            <w:tcBorders>
              <w:top w:val="nil"/>
              <w:left w:val="nil"/>
              <w:bottom w:val="nil"/>
              <w:right w:val="nil"/>
            </w:tcBorders>
          </w:tcPr>
          <w:p w14:paraId="00E05011" w14:textId="77777777" w:rsidR="009C5C81" w:rsidRPr="00DD0F4F" w:rsidRDefault="009C5C81" w:rsidP="009C5C81">
            <w:pPr>
              <w:autoSpaceDE w:val="0"/>
              <w:autoSpaceDN w:val="0"/>
              <w:adjustRightInd w:val="0"/>
              <w:spacing w:after="0" w:line="240" w:lineRule="auto"/>
              <w:rPr>
                <w:ins w:id="4453" w:author="Arjan" w:date="2015-01-11T21:43:00Z"/>
                <w:rFonts w:ascii="Arial" w:eastAsia="Times New Roman" w:hAnsi="Arial" w:cs="Arial"/>
                <w:color w:val="000000"/>
                <w:sz w:val="20"/>
                <w:szCs w:val="20"/>
                <w:lang w:val="nl-NL"/>
              </w:rPr>
            </w:pPr>
          </w:p>
        </w:tc>
      </w:tr>
      <w:tr w:rsidR="009C5C81" w:rsidRPr="005E066D" w14:paraId="368D9148" w14:textId="77777777" w:rsidTr="009C5C81">
        <w:trPr>
          <w:trHeight w:val="230"/>
          <w:ins w:id="4454" w:author="Arjan" w:date="2015-01-11T21:43:00Z"/>
        </w:trPr>
        <w:tc>
          <w:tcPr>
            <w:tcW w:w="3780" w:type="dxa"/>
            <w:tcBorders>
              <w:top w:val="nil"/>
              <w:left w:val="nil"/>
              <w:bottom w:val="nil"/>
              <w:right w:val="nil"/>
            </w:tcBorders>
          </w:tcPr>
          <w:p w14:paraId="2CA05DB5" w14:textId="77777777" w:rsidR="009C5C81" w:rsidRPr="008F7B24" w:rsidRDefault="009C5C81" w:rsidP="009C5C81">
            <w:pPr>
              <w:autoSpaceDE w:val="0"/>
              <w:autoSpaceDN w:val="0"/>
              <w:adjustRightInd w:val="0"/>
              <w:spacing w:after="0" w:line="240" w:lineRule="auto"/>
              <w:rPr>
                <w:ins w:id="4455" w:author="Arjan" w:date="2015-01-11T21:43:00Z"/>
                <w:rFonts w:ascii="Arial" w:eastAsia="Times New Roman" w:hAnsi="Arial" w:cs="Arial"/>
                <w:color w:val="000000"/>
                <w:sz w:val="20"/>
                <w:szCs w:val="20"/>
              </w:rPr>
            </w:pPr>
            <w:ins w:id="4456" w:author="Arjan" w:date="2015-01-11T21:43:00Z">
              <w:r w:rsidRPr="008F7B24">
                <w:rPr>
                  <w:rFonts w:ascii="Arial" w:eastAsia="Times New Roman" w:hAnsi="Arial" w:cs="Arial"/>
                  <w:b/>
                  <w:bCs/>
                  <w:color w:val="000000"/>
                  <w:sz w:val="20"/>
                  <w:szCs w:val="20"/>
                </w:rPr>
                <w:t>Herkomst definitie attribuutsoort</w:t>
              </w:r>
            </w:ins>
          </w:p>
        </w:tc>
        <w:tc>
          <w:tcPr>
            <w:tcW w:w="5580" w:type="dxa"/>
            <w:gridSpan w:val="3"/>
            <w:tcBorders>
              <w:top w:val="nil"/>
              <w:left w:val="nil"/>
              <w:bottom w:val="nil"/>
              <w:right w:val="nil"/>
            </w:tcBorders>
          </w:tcPr>
          <w:p w14:paraId="1F37B0FD" w14:textId="77777777" w:rsidR="009C5C81" w:rsidRPr="00DD0F4F" w:rsidRDefault="009C5C81" w:rsidP="009C5C81">
            <w:pPr>
              <w:autoSpaceDE w:val="0"/>
              <w:autoSpaceDN w:val="0"/>
              <w:adjustRightInd w:val="0"/>
              <w:spacing w:after="0" w:line="240" w:lineRule="auto"/>
              <w:rPr>
                <w:ins w:id="4457" w:author="Arjan" w:date="2015-01-11T21:43:00Z"/>
                <w:rFonts w:ascii="Arial" w:eastAsia="Times New Roman" w:hAnsi="Arial" w:cs="Arial"/>
                <w:color w:val="000000"/>
                <w:sz w:val="20"/>
                <w:szCs w:val="20"/>
                <w:lang w:val="nl-NL"/>
              </w:rPr>
            </w:pPr>
            <w:ins w:id="4458" w:author="Arjan" w:date="2015-01-11T21:48:00Z">
              <w:r w:rsidRPr="00F64D19">
                <w:rPr>
                  <w:rFonts w:ascii="Arial" w:eastAsia="Times New Roman" w:hAnsi="Arial" w:cs="Arial"/>
                  <w:color w:val="000000"/>
                  <w:sz w:val="20"/>
                  <w:szCs w:val="20"/>
                </w:rPr>
                <w:t xml:space="preserve">KING </w:t>
              </w:r>
            </w:ins>
          </w:p>
        </w:tc>
      </w:tr>
      <w:tr w:rsidR="009C5C81" w:rsidRPr="005E066D" w14:paraId="557FA127" w14:textId="77777777" w:rsidTr="009C5C81">
        <w:trPr>
          <w:ins w:id="4459" w:author="Arjan" w:date="2015-01-11T21:43:00Z"/>
        </w:trPr>
        <w:tc>
          <w:tcPr>
            <w:tcW w:w="3780" w:type="dxa"/>
            <w:tcBorders>
              <w:top w:val="nil"/>
              <w:left w:val="nil"/>
              <w:bottom w:val="nil"/>
              <w:right w:val="nil"/>
            </w:tcBorders>
          </w:tcPr>
          <w:p w14:paraId="700B59E9" w14:textId="77777777" w:rsidR="009C5C81" w:rsidRPr="00DD0F4F" w:rsidRDefault="009C5C81" w:rsidP="009C5C81">
            <w:pPr>
              <w:autoSpaceDE w:val="0"/>
              <w:autoSpaceDN w:val="0"/>
              <w:adjustRightInd w:val="0"/>
              <w:spacing w:after="0" w:line="240" w:lineRule="auto"/>
              <w:rPr>
                <w:ins w:id="4460" w:author="Arjan" w:date="2015-01-11T21:43:00Z"/>
                <w:rFonts w:ascii="Arial" w:eastAsia="Times New Roman" w:hAnsi="Arial" w:cs="Arial"/>
                <w:b/>
                <w:bCs/>
                <w:color w:val="000000"/>
                <w:sz w:val="20"/>
                <w:szCs w:val="20"/>
                <w:lang w:val="nl-NL"/>
              </w:rPr>
            </w:pPr>
          </w:p>
        </w:tc>
        <w:tc>
          <w:tcPr>
            <w:tcW w:w="5580" w:type="dxa"/>
            <w:gridSpan w:val="3"/>
            <w:tcBorders>
              <w:top w:val="nil"/>
              <w:left w:val="nil"/>
              <w:bottom w:val="nil"/>
              <w:right w:val="nil"/>
            </w:tcBorders>
          </w:tcPr>
          <w:p w14:paraId="7E8528EA" w14:textId="77777777" w:rsidR="009C5C81" w:rsidRPr="00DD0F4F" w:rsidRDefault="009C5C81" w:rsidP="009C5C81">
            <w:pPr>
              <w:autoSpaceDE w:val="0"/>
              <w:autoSpaceDN w:val="0"/>
              <w:adjustRightInd w:val="0"/>
              <w:spacing w:after="0" w:line="240" w:lineRule="auto"/>
              <w:rPr>
                <w:ins w:id="4461" w:author="Arjan" w:date="2015-01-11T21:43:00Z"/>
                <w:rFonts w:ascii="Arial" w:eastAsia="Times New Roman" w:hAnsi="Arial" w:cs="Arial"/>
                <w:color w:val="000000"/>
                <w:sz w:val="20"/>
                <w:szCs w:val="20"/>
                <w:lang w:val="nl-NL"/>
              </w:rPr>
            </w:pPr>
          </w:p>
        </w:tc>
      </w:tr>
      <w:tr w:rsidR="009C5C81" w:rsidRPr="008F7B24" w14:paraId="4CBF090A" w14:textId="77777777" w:rsidTr="009C5C81">
        <w:trPr>
          <w:ins w:id="4462" w:author="Arjan" w:date="2015-01-11T21:43:00Z"/>
        </w:trPr>
        <w:tc>
          <w:tcPr>
            <w:tcW w:w="3780" w:type="dxa"/>
            <w:tcBorders>
              <w:top w:val="nil"/>
              <w:left w:val="nil"/>
              <w:bottom w:val="nil"/>
              <w:right w:val="nil"/>
            </w:tcBorders>
          </w:tcPr>
          <w:p w14:paraId="1C5630A8" w14:textId="77777777" w:rsidR="009C5C81" w:rsidRPr="008F7B24" w:rsidRDefault="009C5C81" w:rsidP="009C5C81">
            <w:pPr>
              <w:autoSpaceDE w:val="0"/>
              <w:autoSpaceDN w:val="0"/>
              <w:adjustRightInd w:val="0"/>
              <w:spacing w:after="0" w:line="240" w:lineRule="auto"/>
              <w:rPr>
                <w:ins w:id="4463" w:author="Arjan" w:date="2015-01-11T21:43:00Z"/>
                <w:rFonts w:ascii="Arial" w:eastAsia="Times New Roman" w:hAnsi="Arial" w:cs="Arial"/>
                <w:color w:val="000000"/>
                <w:sz w:val="20"/>
                <w:szCs w:val="20"/>
              </w:rPr>
            </w:pPr>
            <w:ins w:id="4464" w:author="Arjan" w:date="2015-01-11T21:43:00Z">
              <w:r w:rsidRPr="008F7B24">
                <w:rPr>
                  <w:rFonts w:ascii="Arial" w:eastAsia="Times New Roman" w:hAnsi="Arial" w:cs="Arial"/>
                  <w:b/>
                  <w:bCs/>
                  <w:color w:val="000000"/>
                  <w:sz w:val="20"/>
                  <w:szCs w:val="20"/>
                </w:rPr>
                <w:t>Datum opname attribuutsoort</w:t>
              </w:r>
            </w:ins>
          </w:p>
        </w:tc>
        <w:tc>
          <w:tcPr>
            <w:tcW w:w="5580" w:type="dxa"/>
            <w:gridSpan w:val="3"/>
            <w:tcBorders>
              <w:top w:val="nil"/>
              <w:left w:val="nil"/>
              <w:bottom w:val="nil"/>
              <w:right w:val="nil"/>
            </w:tcBorders>
          </w:tcPr>
          <w:p w14:paraId="31956E8E" w14:textId="77777777" w:rsidR="009C5C81" w:rsidRPr="008F7B24" w:rsidRDefault="009C5C81" w:rsidP="009C5C81">
            <w:pPr>
              <w:autoSpaceDE w:val="0"/>
              <w:autoSpaceDN w:val="0"/>
              <w:adjustRightInd w:val="0"/>
              <w:spacing w:after="0" w:line="240" w:lineRule="auto"/>
              <w:rPr>
                <w:ins w:id="4465" w:author="Arjan" w:date="2015-01-11T21:43:00Z"/>
                <w:rFonts w:ascii="Arial" w:eastAsia="Times New Roman" w:hAnsi="Arial" w:cs="Arial"/>
                <w:color w:val="000000"/>
                <w:sz w:val="20"/>
                <w:szCs w:val="20"/>
              </w:rPr>
            </w:pPr>
            <w:ins w:id="4466" w:author="Arjan" w:date="2015-01-11T21:48:00Z">
              <w:r>
                <w:rPr>
                  <w:rFonts w:ascii="Arial" w:eastAsia="Times New Roman" w:hAnsi="Arial" w:cs="Arial"/>
                  <w:color w:val="000000"/>
                  <w:sz w:val="20"/>
                  <w:szCs w:val="20"/>
                </w:rPr>
                <w:t>1 december 2014</w:t>
              </w:r>
            </w:ins>
          </w:p>
        </w:tc>
      </w:tr>
      <w:tr w:rsidR="009C5C81" w:rsidRPr="008F7B24" w14:paraId="11D0B1CD" w14:textId="77777777" w:rsidTr="009C5C81">
        <w:trPr>
          <w:ins w:id="4467" w:author="Arjan" w:date="2015-01-11T21:43:00Z"/>
        </w:trPr>
        <w:tc>
          <w:tcPr>
            <w:tcW w:w="3780" w:type="dxa"/>
            <w:tcBorders>
              <w:top w:val="nil"/>
              <w:left w:val="nil"/>
              <w:bottom w:val="nil"/>
              <w:right w:val="nil"/>
            </w:tcBorders>
          </w:tcPr>
          <w:p w14:paraId="57CA9B19" w14:textId="77777777" w:rsidR="009C5C81" w:rsidRPr="008F7B24" w:rsidRDefault="009C5C81" w:rsidP="009C5C81">
            <w:pPr>
              <w:autoSpaceDE w:val="0"/>
              <w:autoSpaceDN w:val="0"/>
              <w:adjustRightInd w:val="0"/>
              <w:spacing w:after="0" w:line="240" w:lineRule="auto"/>
              <w:rPr>
                <w:ins w:id="4468" w:author="Arjan" w:date="2015-01-11T21:43: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12ACFF74" w14:textId="77777777" w:rsidR="009C5C81" w:rsidRPr="008F7B24" w:rsidRDefault="009C5C81" w:rsidP="009C5C81">
            <w:pPr>
              <w:autoSpaceDE w:val="0"/>
              <w:autoSpaceDN w:val="0"/>
              <w:adjustRightInd w:val="0"/>
              <w:spacing w:after="0" w:line="240" w:lineRule="auto"/>
              <w:rPr>
                <w:ins w:id="4469" w:author="Arjan" w:date="2015-01-11T21:43:00Z"/>
                <w:rFonts w:ascii="Arial" w:eastAsia="Times New Roman" w:hAnsi="Arial" w:cs="Arial"/>
                <w:color w:val="000000"/>
                <w:sz w:val="20"/>
                <w:szCs w:val="20"/>
              </w:rPr>
            </w:pPr>
          </w:p>
        </w:tc>
      </w:tr>
      <w:tr w:rsidR="009C5C81" w:rsidRPr="005C14BE" w14:paraId="2595C43C" w14:textId="77777777" w:rsidTr="009C5C81">
        <w:trPr>
          <w:ins w:id="4470" w:author="Arjan" w:date="2015-01-11T21:43:00Z"/>
        </w:trPr>
        <w:tc>
          <w:tcPr>
            <w:tcW w:w="3780" w:type="dxa"/>
            <w:tcBorders>
              <w:top w:val="nil"/>
              <w:left w:val="nil"/>
              <w:bottom w:val="nil"/>
              <w:right w:val="nil"/>
            </w:tcBorders>
          </w:tcPr>
          <w:p w14:paraId="0E41C2D8" w14:textId="77777777" w:rsidR="009C5C81" w:rsidRPr="008F7B24" w:rsidRDefault="009C5C81" w:rsidP="009C5C81">
            <w:pPr>
              <w:autoSpaceDE w:val="0"/>
              <w:autoSpaceDN w:val="0"/>
              <w:adjustRightInd w:val="0"/>
              <w:spacing w:after="0" w:line="240" w:lineRule="auto"/>
              <w:rPr>
                <w:ins w:id="4471" w:author="Arjan" w:date="2015-01-11T21:43:00Z"/>
                <w:rFonts w:ascii="Arial" w:eastAsia="Times New Roman" w:hAnsi="Arial" w:cs="Arial"/>
                <w:color w:val="000000"/>
                <w:sz w:val="20"/>
                <w:szCs w:val="20"/>
              </w:rPr>
            </w:pPr>
            <w:ins w:id="4472" w:author="Arjan" w:date="2015-01-11T21:43:00Z">
              <w:r w:rsidRPr="008F7B24">
                <w:rPr>
                  <w:rFonts w:ascii="Arial" w:eastAsia="Times New Roman" w:hAnsi="Arial" w:cs="Arial"/>
                  <w:b/>
                  <w:bCs/>
                  <w:color w:val="000000"/>
                  <w:sz w:val="20"/>
                  <w:szCs w:val="20"/>
                </w:rPr>
                <w:t>Toelichting attribuutsoort</w:t>
              </w:r>
            </w:ins>
          </w:p>
        </w:tc>
        <w:tc>
          <w:tcPr>
            <w:tcW w:w="5580" w:type="dxa"/>
            <w:gridSpan w:val="3"/>
            <w:tcBorders>
              <w:top w:val="nil"/>
              <w:left w:val="nil"/>
              <w:bottom w:val="nil"/>
              <w:right w:val="nil"/>
            </w:tcBorders>
          </w:tcPr>
          <w:p w14:paraId="0BDC82E2" w14:textId="77777777" w:rsidR="009C5C81" w:rsidRPr="00DD0F4F" w:rsidRDefault="009C5C81" w:rsidP="009C5C81">
            <w:pPr>
              <w:autoSpaceDE w:val="0"/>
              <w:autoSpaceDN w:val="0"/>
              <w:adjustRightInd w:val="0"/>
              <w:spacing w:after="0" w:line="240" w:lineRule="auto"/>
              <w:rPr>
                <w:ins w:id="4473" w:author="Arjan" w:date="2015-01-11T21:43:00Z"/>
                <w:rFonts w:ascii="Arial" w:eastAsia="Times New Roman" w:hAnsi="Arial" w:cs="Arial"/>
                <w:color w:val="000000"/>
                <w:sz w:val="20"/>
                <w:szCs w:val="20"/>
                <w:lang w:val="nl-NL"/>
              </w:rPr>
            </w:pPr>
            <w:ins w:id="4474" w:author="Arjan" w:date="2015-01-11T21:46:00Z">
              <w:r w:rsidRPr="00DD0F4F">
                <w:rPr>
                  <w:rFonts w:ascii="Arial" w:eastAsia="Times New Roman" w:hAnsi="Arial" w:cs="Arial"/>
                  <w:color w:val="000000"/>
                  <w:sz w:val="20"/>
                  <w:szCs w:val="20"/>
                  <w:lang w:val="nl-NL"/>
                </w:rPr>
                <w:t xml:space="preserve">Teneinde gebruik te kunnen maken van de rechtskracht van documenten cq. informatieobjecten is het van belang te weten </w:t>
              </w:r>
            </w:ins>
            <w:ins w:id="4475" w:author="Arjan" w:date="2015-01-11T21:47:00Z">
              <w:r>
                <w:rPr>
                  <w:rFonts w:ascii="Arial" w:eastAsia="Times New Roman" w:hAnsi="Arial" w:cs="Arial"/>
                  <w:color w:val="000000"/>
                  <w:sz w:val="20"/>
                  <w:szCs w:val="20"/>
                  <w:lang w:val="nl-NL"/>
                </w:rPr>
                <w:t>of, en zo ja: hoe en wanneer,</w:t>
              </w:r>
            </w:ins>
            <w:ins w:id="4476" w:author="Arjan" w:date="2015-01-11T21:46:00Z">
              <w:r w:rsidRPr="00DD0F4F">
                <w:rPr>
                  <w:rFonts w:ascii="Arial" w:eastAsia="Times New Roman" w:hAnsi="Arial" w:cs="Arial"/>
                  <w:color w:val="000000"/>
                  <w:sz w:val="20"/>
                  <w:szCs w:val="20"/>
                  <w:lang w:val="nl-NL"/>
                </w:rPr>
                <w:t xml:space="preserve"> het document ondertekend is. </w:t>
              </w:r>
            </w:ins>
          </w:p>
        </w:tc>
      </w:tr>
      <w:tr w:rsidR="009C5C81" w:rsidRPr="005C14BE" w14:paraId="10EB21B3" w14:textId="77777777" w:rsidTr="009C5C81">
        <w:trPr>
          <w:ins w:id="4477" w:author="Arjan" w:date="2015-01-11T21:43:00Z"/>
        </w:trPr>
        <w:tc>
          <w:tcPr>
            <w:tcW w:w="3780" w:type="dxa"/>
            <w:tcBorders>
              <w:top w:val="nil"/>
              <w:left w:val="nil"/>
              <w:bottom w:val="nil"/>
              <w:right w:val="nil"/>
            </w:tcBorders>
          </w:tcPr>
          <w:p w14:paraId="7D960B1C" w14:textId="77777777" w:rsidR="009C5C81" w:rsidRPr="00DD0F4F" w:rsidRDefault="009C5C81" w:rsidP="009C5C81">
            <w:pPr>
              <w:autoSpaceDE w:val="0"/>
              <w:autoSpaceDN w:val="0"/>
              <w:adjustRightInd w:val="0"/>
              <w:spacing w:after="0" w:line="240" w:lineRule="auto"/>
              <w:rPr>
                <w:ins w:id="4478" w:author="Arjan" w:date="2015-01-11T21:43:00Z"/>
                <w:rFonts w:ascii="Arial" w:eastAsia="Times New Roman" w:hAnsi="Arial" w:cs="Arial"/>
                <w:b/>
                <w:bCs/>
                <w:color w:val="000000"/>
                <w:sz w:val="20"/>
                <w:szCs w:val="20"/>
                <w:lang w:val="nl-NL"/>
              </w:rPr>
            </w:pPr>
          </w:p>
        </w:tc>
        <w:tc>
          <w:tcPr>
            <w:tcW w:w="5580" w:type="dxa"/>
            <w:gridSpan w:val="3"/>
            <w:tcBorders>
              <w:top w:val="nil"/>
              <w:left w:val="nil"/>
              <w:bottom w:val="nil"/>
              <w:right w:val="nil"/>
            </w:tcBorders>
          </w:tcPr>
          <w:p w14:paraId="00351ECC" w14:textId="77777777" w:rsidR="009C5C81" w:rsidRPr="00DD0F4F" w:rsidRDefault="009C5C81" w:rsidP="009C5C81">
            <w:pPr>
              <w:autoSpaceDE w:val="0"/>
              <w:autoSpaceDN w:val="0"/>
              <w:adjustRightInd w:val="0"/>
              <w:spacing w:after="0" w:line="240" w:lineRule="auto"/>
              <w:rPr>
                <w:ins w:id="4479" w:author="Arjan" w:date="2015-01-11T21:43:00Z"/>
                <w:rFonts w:ascii="Arial" w:eastAsia="Times New Roman" w:hAnsi="Arial" w:cs="Arial"/>
                <w:color w:val="000000"/>
                <w:sz w:val="20"/>
                <w:szCs w:val="20"/>
                <w:lang w:val="nl-NL"/>
              </w:rPr>
            </w:pPr>
          </w:p>
        </w:tc>
      </w:tr>
      <w:tr w:rsidR="009C5C81" w:rsidRPr="008F7B24" w14:paraId="1049A494" w14:textId="77777777" w:rsidTr="009C5C81">
        <w:trPr>
          <w:ins w:id="4480" w:author="Arjan" w:date="2015-01-11T21:43:00Z"/>
        </w:trPr>
        <w:tc>
          <w:tcPr>
            <w:tcW w:w="3780" w:type="dxa"/>
            <w:tcBorders>
              <w:top w:val="nil"/>
              <w:left w:val="nil"/>
              <w:bottom w:val="nil"/>
              <w:right w:val="nil"/>
            </w:tcBorders>
          </w:tcPr>
          <w:p w14:paraId="27787C3D" w14:textId="77777777" w:rsidR="009C5C81" w:rsidRDefault="009C5C81" w:rsidP="009C5C81">
            <w:pPr>
              <w:autoSpaceDE w:val="0"/>
              <w:autoSpaceDN w:val="0"/>
              <w:adjustRightInd w:val="0"/>
              <w:spacing w:after="0" w:line="240" w:lineRule="auto"/>
              <w:rPr>
                <w:ins w:id="4481" w:author="Arjan" w:date="2015-01-11T21:43:00Z"/>
                <w:rFonts w:ascii="Arial" w:eastAsia="Times New Roman" w:hAnsi="Arial" w:cs="Arial"/>
                <w:b/>
                <w:bCs/>
                <w:color w:val="000000"/>
                <w:sz w:val="20"/>
                <w:szCs w:val="20"/>
              </w:rPr>
            </w:pPr>
            <w:ins w:id="4482" w:author="Arjan" w:date="2015-01-11T21:43:00Z">
              <w:r>
                <w:rPr>
                  <w:rFonts w:ascii="Arial" w:eastAsia="Times New Roman" w:hAnsi="Arial" w:cs="Arial"/>
                  <w:b/>
                  <w:bCs/>
                  <w:color w:val="000000"/>
                  <w:sz w:val="20"/>
                  <w:szCs w:val="20"/>
                </w:rPr>
                <w:t>Overzicht attributen</w:t>
              </w:r>
            </w:ins>
          </w:p>
        </w:tc>
        <w:tc>
          <w:tcPr>
            <w:tcW w:w="756" w:type="dxa"/>
            <w:tcBorders>
              <w:top w:val="nil"/>
              <w:left w:val="nil"/>
              <w:bottom w:val="nil"/>
              <w:right w:val="nil"/>
            </w:tcBorders>
          </w:tcPr>
          <w:p w14:paraId="5442F872" w14:textId="77777777" w:rsidR="009C5C81" w:rsidRPr="00F2006F" w:rsidRDefault="009C5C81" w:rsidP="009C5C81">
            <w:pPr>
              <w:autoSpaceDE w:val="0"/>
              <w:autoSpaceDN w:val="0"/>
              <w:adjustRightInd w:val="0"/>
              <w:spacing w:after="0" w:line="240" w:lineRule="auto"/>
              <w:rPr>
                <w:ins w:id="4483" w:author="Arjan" w:date="2015-01-11T21:43:00Z"/>
                <w:rFonts w:ascii="Arial" w:eastAsia="Times New Roman" w:hAnsi="Arial" w:cs="Arial"/>
                <w:i/>
                <w:iCs/>
                <w:color w:val="000000"/>
                <w:sz w:val="20"/>
                <w:szCs w:val="20"/>
              </w:rPr>
            </w:pPr>
            <w:ins w:id="4484" w:author="Arjan" w:date="2015-01-11T21:43:00Z">
              <w:r w:rsidRPr="00F2006F">
                <w:rPr>
                  <w:rFonts w:ascii="Arial" w:eastAsia="Times New Roman" w:hAnsi="Arial" w:cs="Arial"/>
                  <w:i/>
                  <w:iCs/>
                  <w:color w:val="000000"/>
                  <w:sz w:val="20"/>
                  <w:szCs w:val="20"/>
                </w:rPr>
                <w:t>Code</w:t>
              </w:r>
            </w:ins>
          </w:p>
        </w:tc>
        <w:tc>
          <w:tcPr>
            <w:tcW w:w="3261" w:type="dxa"/>
            <w:tcBorders>
              <w:top w:val="nil"/>
              <w:left w:val="nil"/>
              <w:bottom w:val="nil"/>
              <w:right w:val="nil"/>
            </w:tcBorders>
          </w:tcPr>
          <w:p w14:paraId="284219FD" w14:textId="77777777" w:rsidR="009C5C81" w:rsidRPr="00F2006F" w:rsidRDefault="009C5C81" w:rsidP="009C5C81">
            <w:pPr>
              <w:autoSpaceDE w:val="0"/>
              <w:autoSpaceDN w:val="0"/>
              <w:adjustRightInd w:val="0"/>
              <w:spacing w:after="0" w:line="240" w:lineRule="auto"/>
              <w:rPr>
                <w:ins w:id="4485" w:author="Arjan" w:date="2015-01-11T21:43:00Z"/>
                <w:rFonts w:ascii="Arial" w:eastAsia="Times New Roman" w:hAnsi="Arial" w:cs="Arial"/>
                <w:i/>
                <w:iCs/>
                <w:color w:val="000000"/>
                <w:sz w:val="20"/>
                <w:szCs w:val="20"/>
              </w:rPr>
            </w:pPr>
            <w:ins w:id="4486" w:author="Arjan" w:date="2015-01-11T21:43:00Z">
              <w:r w:rsidRPr="00F2006F">
                <w:rPr>
                  <w:rFonts w:ascii="Arial" w:eastAsia="Times New Roman" w:hAnsi="Arial" w:cs="Arial"/>
                  <w:i/>
                  <w:iCs/>
                  <w:color w:val="000000"/>
                  <w:sz w:val="20"/>
                  <w:szCs w:val="20"/>
                </w:rPr>
                <w:t>Gegevensnaam</w:t>
              </w:r>
            </w:ins>
          </w:p>
        </w:tc>
        <w:tc>
          <w:tcPr>
            <w:tcW w:w="1563" w:type="dxa"/>
            <w:tcBorders>
              <w:top w:val="nil"/>
              <w:left w:val="nil"/>
              <w:bottom w:val="nil"/>
              <w:right w:val="nil"/>
            </w:tcBorders>
          </w:tcPr>
          <w:p w14:paraId="0AEBB9F5" w14:textId="77777777" w:rsidR="009C5C81" w:rsidRPr="00F2006F" w:rsidRDefault="009C5C81" w:rsidP="009C5C81">
            <w:pPr>
              <w:autoSpaceDE w:val="0"/>
              <w:autoSpaceDN w:val="0"/>
              <w:adjustRightInd w:val="0"/>
              <w:spacing w:after="0" w:line="240" w:lineRule="auto"/>
              <w:rPr>
                <w:ins w:id="4487" w:author="Arjan" w:date="2015-01-11T21:43:00Z"/>
                <w:rFonts w:ascii="Arial" w:eastAsia="Times New Roman" w:hAnsi="Arial" w:cs="Arial"/>
                <w:i/>
                <w:iCs/>
                <w:color w:val="000000"/>
                <w:sz w:val="20"/>
                <w:szCs w:val="20"/>
              </w:rPr>
            </w:pPr>
            <w:ins w:id="4488" w:author="Arjan" w:date="2015-01-11T21:43:00Z">
              <w:r w:rsidRPr="00F2006F">
                <w:rPr>
                  <w:rFonts w:ascii="Arial" w:eastAsia="Times New Roman" w:hAnsi="Arial" w:cs="Arial"/>
                  <w:i/>
                  <w:iCs/>
                  <w:color w:val="000000"/>
                  <w:sz w:val="20"/>
                  <w:szCs w:val="20"/>
                </w:rPr>
                <w:t>Herkomst</w:t>
              </w:r>
            </w:ins>
          </w:p>
        </w:tc>
      </w:tr>
      <w:tr w:rsidR="009C5C81" w:rsidRPr="008F7B24" w14:paraId="4CAD1D67" w14:textId="77777777" w:rsidTr="009C5C81">
        <w:trPr>
          <w:ins w:id="4489" w:author="Arjan" w:date="2015-01-11T21:43:00Z"/>
        </w:trPr>
        <w:tc>
          <w:tcPr>
            <w:tcW w:w="3780" w:type="dxa"/>
            <w:tcBorders>
              <w:top w:val="nil"/>
              <w:left w:val="nil"/>
              <w:bottom w:val="nil"/>
              <w:right w:val="nil"/>
            </w:tcBorders>
          </w:tcPr>
          <w:p w14:paraId="743B7A8F" w14:textId="77777777" w:rsidR="009C5C81" w:rsidRDefault="009C5C81" w:rsidP="009C5C81">
            <w:pPr>
              <w:autoSpaceDE w:val="0"/>
              <w:autoSpaceDN w:val="0"/>
              <w:adjustRightInd w:val="0"/>
              <w:spacing w:after="0" w:line="240" w:lineRule="auto"/>
              <w:rPr>
                <w:ins w:id="4490" w:author="Arjan" w:date="2015-01-11T21:43:00Z"/>
                <w:rFonts w:ascii="Arial" w:eastAsia="Times New Roman" w:hAnsi="Arial" w:cs="Arial"/>
                <w:b/>
                <w:bCs/>
                <w:color w:val="000000"/>
                <w:sz w:val="20"/>
                <w:szCs w:val="20"/>
              </w:rPr>
            </w:pPr>
          </w:p>
        </w:tc>
        <w:tc>
          <w:tcPr>
            <w:tcW w:w="756" w:type="dxa"/>
            <w:tcBorders>
              <w:top w:val="nil"/>
              <w:left w:val="nil"/>
              <w:bottom w:val="nil"/>
              <w:right w:val="nil"/>
            </w:tcBorders>
          </w:tcPr>
          <w:p w14:paraId="28D9B404" w14:textId="77777777" w:rsidR="009C5C81" w:rsidRPr="00F2006F" w:rsidRDefault="009C5C81" w:rsidP="009C5C81">
            <w:pPr>
              <w:autoSpaceDE w:val="0"/>
              <w:autoSpaceDN w:val="0"/>
              <w:adjustRightInd w:val="0"/>
              <w:spacing w:after="0" w:line="240" w:lineRule="auto"/>
              <w:rPr>
                <w:ins w:id="4491" w:author="Arjan" w:date="2015-01-11T21:43:00Z"/>
                <w:rFonts w:ascii="Arial" w:eastAsia="Times New Roman" w:hAnsi="Arial" w:cs="Arial"/>
                <w:i/>
                <w:iCs/>
                <w:color w:val="000000"/>
                <w:sz w:val="20"/>
                <w:szCs w:val="20"/>
              </w:rPr>
            </w:pPr>
          </w:p>
        </w:tc>
        <w:tc>
          <w:tcPr>
            <w:tcW w:w="3261" w:type="dxa"/>
            <w:tcBorders>
              <w:top w:val="nil"/>
              <w:left w:val="nil"/>
              <w:bottom w:val="nil"/>
              <w:right w:val="nil"/>
            </w:tcBorders>
          </w:tcPr>
          <w:p w14:paraId="42DBBEDE" w14:textId="77777777" w:rsidR="009C5C81" w:rsidRPr="00E45C16" w:rsidRDefault="009C5C81" w:rsidP="009C5C81">
            <w:pPr>
              <w:autoSpaceDE w:val="0"/>
              <w:autoSpaceDN w:val="0"/>
              <w:adjustRightInd w:val="0"/>
              <w:spacing w:after="0" w:line="240" w:lineRule="auto"/>
              <w:rPr>
                <w:ins w:id="4492" w:author="Arjan" w:date="2015-01-11T21:43:00Z"/>
                <w:rFonts w:ascii="Arial" w:eastAsia="Times New Roman" w:hAnsi="Arial" w:cs="Arial"/>
                <w:iCs/>
                <w:color w:val="000000"/>
                <w:sz w:val="20"/>
                <w:szCs w:val="20"/>
              </w:rPr>
            </w:pPr>
            <w:ins w:id="4493" w:author="Arjan" w:date="2015-01-11T21:49:00Z">
              <w:r>
                <w:rPr>
                  <w:rFonts w:ascii="Arial" w:eastAsia="Times New Roman" w:hAnsi="Arial" w:cs="Arial"/>
                  <w:iCs/>
                  <w:color w:val="000000"/>
                  <w:sz w:val="20"/>
                  <w:szCs w:val="20"/>
                </w:rPr>
                <w:t>Ondertekeningsoort</w:t>
              </w:r>
            </w:ins>
          </w:p>
        </w:tc>
        <w:tc>
          <w:tcPr>
            <w:tcW w:w="1563" w:type="dxa"/>
            <w:tcBorders>
              <w:top w:val="nil"/>
              <w:left w:val="nil"/>
              <w:bottom w:val="nil"/>
              <w:right w:val="nil"/>
            </w:tcBorders>
          </w:tcPr>
          <w:p w14:paraId="03361415" w14:textId="77777777" w:rsidR="009C5C81" w:rsidRPr="00E45C16" w:rsidRDefault="009C5C81" w:rsidP="009C5C81">
            <w:pPr>
              <w:autoSpaceDE w:val="0"/>
              <w:autoSpaceDN w:val="0"/>
              <w:adjustRightInd w:val="0"/>
              <w:spacing w:after="0" w:line="240" w:lineRule="auto"/>
              <w:rPr>
                <w:ins w:id="4494" w:author="Arjan" w:date="2015-01-11T21:43:00Z"/>
                <w:rFonts w:ascii="Arial" w:eastAsia="Times New Roman" w:hAnsi="Arial" w:cs="Arial"/>
                <w:iCs/>
                <w:color w:val="000000"/>
                <w:sz w:val="20"/>
                <w:szCs w:val="20"/>
              </w:rPr>
            </w:pPr>
            <w:ins w:id="4495" w:author="Arjan" w:date="2015-01-11T21:49:00Z">
              <w:r>
                <w:rPr>
                  <w:rFonts w:ascii="Arial" w:eastAsia="Times New Roman" w:hAnsi="Arial" w:cs="Arial"/>
                  <w:iCs/>
                  <w:color w:val="000000"/>
                  <w:sz w:val="20"/>
                  <w:szCs w:val="20"/>
                </w:rPr>
                <w:t>KING</w:t>
              </w:r>
            </w:ins>
          </w:p>
        </w:tc>
      </w:tr>
      <w:tr w:rsidR="009C5C81" w:rsidRPr="008F7B24" w14:paraId="3476F4E0" w14:textId="77777777" w:rsidTr="009C5C81">
        <w:trPr>
          <w:ins w:id="4496" w:author="Arjan" w:date="2015-01-11T21:43:00Z"/>
        </w:trPr>
        <w:tc>
          <w:tcPr>
            <w:tcW w:w="3780" w:type="dxa"/>
            <w:tcBorders>
              <w:top w:val="nil"/>
              <w:left w:val="nil"/>
              <w:bottom w:val="nil"/>
              <w:right w:val="nil"/>
            </w:tcBorders>
          </w:tcPr>
          <w:p w14:paraId="284DE5F8" w14:textId="77777777" w:rsidR="009C5C81" w:rsidRDefault="009C5C81" w:rsidP="009C5C81">
            <w:pPr>
              <w:autoSpaceDE w:val="0"/>
              <w:autoSpaceDN w:val="0"/>
              <w:adjustRightInd w:val="0"/>
              <w:spacing w:after="0" w:line="240" w:lineRule="auto"/>
              <w:rPr>
                <w:ins w:id="4497" w:author="Arjan" w:date="2015-01-11T21:43:00Z"/>
                <w:rFonts w:ascii="Arial" w:eastAsia="Times New Roman" w:hAnsi="Arial" w:cs="Arial"/>
                <w:b/>
                <w:bCs/>
                <w:color w:val="000000"/>
                <w:sz w:val="20"/>
                <w:szCs w:val="20"/>
              </w:rPr>
            </w:pPr>
          </w:p>
        </w:tc>
        <w:tc>
          <w:tcPr>
            <w:tcW w:w="756" w:type="dxa"/>
            <w:tcBorders>
              <w:top w:val="nil"/>
              <w:left w:val="nil"/>
              <w:bottom w:val="nil"/>
              <w:right w:val="nil"/>
            </w:tcBorders>
          </w:tcPr>
          <w:p w14:paraId="4F7C14A3" w14:textId="77777777" w:rsidR="009C5C81" w:rsidRPr="00F2006F" w:rsidRDefault="009C5C81" w:rsidP="009C5C81">
            <w:pPr>
              <w:autoSpaceDE w:val="0"/>
              <w:autoSpaceDN w:val="0"/>
              <w:adjustRightInd w:val="0"/>
              <w:spacing w:after="0" w:line="240" w:lineRule="auto"/>
              <w:rPr>
                <w:ins w:id="4498" w:author="Arjan" w:date="2015-01-11T21:43:00Z"/>
                <w:rFonts w:ascii="Arial" w:eastAsia="Times New Roman" w:hAnsi="Arial" w:cs="Arial"/>
                <w:i/>
                <w:iCs/>
                <w:color w:val="000000"/>
                <w:sz w:val="20"/>
                <w:szCs w:val="20"/>
              </w:rPr>
            </w:pPr>
          </w:p>
        </w:tc>
        <w:tc>
          <w:tcPr>
            <w:tcW w:w="3261" w:type="dxa"/>
            <w:tcBorders>
              <w:top w:val="nil"/>
              <w:left w:val="nil"/>
              <w:bottom w:val="nil"/>
              <w:right w:val="nil"/>
            </w:tcBorders>
          </w:tcPr>
          <w:p w14:paraId="66309E3C" w14:textId="77777777" w:rsidR="009C5C81" w:rsidRPr="00E45C16" w:rsidRDefault="009C5C81" w:rsidP="009C5C81">
            <w:pPr>
              <w:autoSpaceDE w:val="0"/>
              <w:autoSpaceDN w:val="0"/>
              <w:adjustRightInd w:val="0"/>
              <w:spacing w:after="0" w:line="240" w:lineRule="auto"/>
              <w:rPr>
                <w:ins w:id="4499" w:author="Arjan" w:date="2015-01-11T21:43:00Z"/>
                <w:rFonts w:ascii="Arial" w:eastAsia="Times New Roman" w:hAnsi="Arial" w:cs="Arial"/>
                <w:iCs/>
                <w:color w:val="000000"/>
                <w:sz w:val="20"/>
                <w:szCs w:val="20"/>
              </w:rPr>
            </w:pPr>
            <w:ins w:id="4500" w:author="Arjan" w:date="2015-01-11T21:49:00Z">
              <w:r>
                <w:rPr>
                  <w:rFonts w:ascii="Arial" w:eastAsia="Times New Roman" w:hAnsi="Arial" w:cs="Arial"/>
                  <w:iCs/>
                  <w:color w:val="000000"/>
                  <w:sz w:val="20"/>
                  <w:szCs w:val="20"/>
                </w:rPr>
                <w:t>Ondertekeningdatum</w:t>
              </w:r>
            </w:ins>
          </w:p>
        </w:tc>
        <w:tc>
          <w:tcPr>
            <w:tcW w:w="1563" w:type="dxa"/>
            <w:tcBorders>
              <w:top w:val="nil"/>
              <w:left w:val="nil"/>
              <w:bottom w:val="nil"/>
              <w:right w:val="nil"/>
            </w:tcBorders>
          </w:tcPr>
          <w:p w14:paraId="723348A6" w14:textId="77777777" w:rsidR="009C5C81" w:rsidRPr="00E45C16" w:rsidRDefault="009C5C81" w:rsidP="009C5C81">
            <w:pPr>
              <w:autoSpaceDE w:val="0"/>
              <w:autoSpaceDN w:val="0"/>
              <w:adjustRightInd w:val="0"/>
              <w:spacing w:after="0" w:line="240" w:lineRule="auto"/>
              <w:rPr>
                <w:ins w:id="4501" w:author="Arjan" w:date="2015-01-11T21:43:00Z"/>
                <w:rFonts w:ascii="Arial" w:eastAsia="Times New Roman" w:hAnsi="Arial" w:cs="Arial"/>
                <w:iCs/>
                <w:color w:val="000000"/>
                <w:sz w:val="20"/>
                <w:szCs w:val="20"/>
              </w:rPr>
            </w:pPr>
            <w:ins w:id="4502" w:author="Arjan" w:date="2015-01-11T21:49:00Z">
              <w:r>
                <w:rPr>
                  <w:rFonts w:ascii="Arial" w:eastAsia="Times New Roman" w:hAnsi="Arial" w:cs="Arial"/>
                  <w:iCs/>
                  <w:color w:val="000000"/>
                  <w:sz w:val="20"/>
                  <w:szCs w:val="20"/>
                </w:rPr>
                <w:t>KING</w:t>
              </w:r>
            </w:ins>
          </w:p>
        </w:tc>
      </w:tr>
      <w:tr w:rsidR="009C5C81" w:rsidRPr="008F7B24" w14:paraId="04784AE9" w14:textId="77777777" w:rsidTr="009C5C81">
        <w:trPr>
          <w:trHeight w:val="230"/>
          <w:ins w:id="4503" w:author="Arjan" w:date="2015-01-11T21:43:00Z"/>
        </w:trPr>
        <w:tc>
          <w:tcPr>
            <w:tcW w:w="3780" w:type="dxa"/>
            <w:tcBorders>
              <w:top w:val="nil"/>
              <w:left w:val="nil"/>
              <w:bottom w:val="nil"/>
              <w:right w:val="nil"/>
            </w:tcBorders>
          </w:tcPr>
          <w:p w14:paraId="529D16DB" w14:textId="77777777" w:rsidR="009C5C81" w:rsidRPr="008F7B24" w:rsidRDefault="009C5C81" w:rsidP="009C5C81">
            <w:pPr>
              <w:autoSpaceDE w:val="0"/>
              <w:autoSpaceDN w:val="0"/>
              <w:adjustRightInd w:val="0"/>
              <w:spacing w:after="0" w:line="240" w:lineRule="auto"/>
              <w:rPr>
                <w:ins w:id="4504" w:author="Arjan" w:date="2015-01-11T21:43: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6F82B575" w14:textId="77777777" w:rsidR="009C5C81" w:rsidRPr="008F7B24" w:rsidRDefault="009C5C81" w:rsidP="009C5C81">
            <w:pPr>
              <w:autoSpaceDE w:val="0"/>
              <w:autoSpaceDN w:val="0"/>
              <w:adjustRightInd w:val="0"/>
              <w:spacing w:after="0" w:line="240" w:lineRule="auto"/>
              <w:rPr>
                <w:ins w:id="4505" w:author="Arjan" w:date="2015-01-11T21:43:00Z"/>
                <w:rFonts w:ascii="Arial" w:eastAsia="Times New Roman" w:hAnsi="Arial" w:cs="Arial"/>
                <w:color w:val="000000"/>
                <w:sz w:val="20"/>
                <w:szCs w:val="20"/>
              </w:rPr>
            </w:pPr>
          </w:p>
        </w:tc>
      </w:tr>
      <w:tr w:rsidR="009C5C81" w:rsidRPr="008F7B24" w14:paraId="45568145" w14:textId="77777777" w:rsidTr="009C5C81">
        <w:trPr>
          <w:trHeight w:val="215"/>
          <w:ins w:id="4506" w:author="Arjan" w:date="2015-01-11T21:43:00Z"/>
        </w:trPr>
        <w:tc>
          <w:tcPr>
            <w:tcW w:w="3780" w:type="dxa"/>
            <w:tcBorders>
              <w:top w:val="nil"/>
              <w:left w:val="nil"/>
              <w:bottom w:val="nil"/>
              <w:right w:val="nil"/>
            </w:tcBorders>
          </w:tcPr>
          <w:p w14:paraId="15DE746F" w14:textId="77777777" w:rsidR="009C5C81" w:rsidRPr="008F7B24" w:rsidRDefault="009C5C81" w:rsidP="009C5C81">
            <w:pPr>
              <w:autoSpaceDE w:val="0"/>
              <w:autoSpaceDN w:val="0"/>
              <w:adjustRightInd w:val="0"/>
              <w:spacing w:after="0" w:line="240" w:lineRule="auto"/>
              <w:rPr>
                <w:ins w:id="4507" w:author="Arjan" w:date="2015-01-11T21:43:00Z"/>
                <w:rFonts w:ascii="Arial" w:eastAsia="Times New Roman" w:hAnsi="Arial" w:cs="Arial"/>
                <w:color w:val="000000"/>
                <w:sz w:val="20"/>
                <w:szCs w:val="20"/>
              </w:rPr>
            </w:pPr>
            <w:ins w:id="4508" w:author="Arjan" w:date="2015-01-11T21:43:00Z">
              <w:r w:rsidRPr="008F7B24">
                <w:rPr>
                  <w:rFonts w:ascii="Arial" w:eastAsia="Times New Roman" w:hAnsi="Arial" w:cs="Arial"/>
                  <w:b/>
                  <w:bCs/>
                  <w:color w:val="000000"/>
                  <w:sz w:val="20"/>
                  <w:szCs w:val="20"/>
                </w:rPr>
                <w:t>Indicatie materiële historie</w:t>
              </w:r>
            </w:ins>
          </w:p>
        </w:tc>
        <w:tc>
          <w:tcPr>
            <w:tcW w:w="5580" w:type="dxa"/>
            <w:gridSpan w:val="3"/>
            <w:tcBorders>
              <w:top w:val="nil"/>
              <w:left w:val="nil"/>
              <w:bottom w:val="nil"/>
              <w:right w:val="nil"/>
            </w:tcBorders>
          </w:tcPr>
          <w:p w14:paraId="12258B1D" w14:textId="77777777" w:rsidR="009C5C81" w:rsidRPr="008F7B24" w:rsidRDefault="009C5C81" w:rsidP="009C5C81">
            <w:pPr>
              <w:autoSpaceDE w:val="0"/>
              <w:autoSpaceDN w:val="0"/>
              <w:adjustRightInd w:val="0"/>
              <w:spacing w:after="0" w:line="240" w:lineRule="auto"/>
              <w:rPr>
                <w:ins w:id="4509" w:author="Arjan" w:date="2015-01-11T21:43:00Z"/>
                <w:rFonts w:ascii="Arial" w:eastAsia="Times New Roman" w:hAnsi="Arial" w:cs="Arial"/>
                <w:color w:val="000000"/>
                <w:sz w:val="20"/>
                <w:szCs w:val="20"/>
              </w:rPr>
            </w:pPr>
            <w:ins w:id="4510" w:author="Arjan" w:date="2015-01-11T21:50:00Z">
              <w:r>
                <w:rPr>
                  <w:rFonts w:ascii="Arial" w:eastAsia="Times New Roman" w:hAnsi="Arial" w:cs="Arial"/>
                  <w:color w:val="000000"/>
                  <w:sz w:val="20"/>
                  <w:szCs w:val="20"/>
                </w:rPr>
                <w:t>Nee</w:t>
              </w:r>
            </w:ins>
          </w:p>
        </w:tc>
      </w:tr>
      <w:tr w:rsidR="009C5C81" w:rsidRPr="008F7B24" w14:paraId="5830904C" w14:textId="77777777" w:rsidTr="009C5C81">
        <w:trPr>
          <w:trHeight w:val="230"/>
          <w:ins w:id="4511" w:author="Arjan" w:date="2015-01-11T21:43:00Z"/>
        </w:trPr>
        <w:tc>
          <w:tcPr>
            <w:tcW w:w="3780" w:type="dxa"/>
            <w:tcBorders>
              <w:top w:val="nil"/>
              <w:left w:val="nil"/>
              <w:bottom w:val="nil"/>
              <w:right w:val="nil"/>
            </w:tcBorders>
          </w:tcPr>
          <w:p w14:paraId="22AA1493" w14:textId="77777777" w:rsidR="009C5C81" w:rsidRPr="008F7B24" w:rsidRDefault="009C5C81" w:rsidP="009C5C81">
            <w:pPr>
              <w:autoSpaceDE w:val="0"/>
              <w:autoSpaceDN w:val="0"/>
              <w:adjustRightInd w:val="0"/>
              <w:spacing w:after="0" w:line="240" w:lineRule="auto"/>
              <w:rPr>
                <w:ins w:id="4512" w:author="Arjan" w:date="2015-01-11T21:43: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71E42371" w14:textId="77777777" w:rsidR="009C5C81" w:rsidRPr="008F7B24" w:rsidRDefault="009C5C81" w:rsidP="009C5C81">
            <w:pPr>
              <w:autoSpaceDE w:val="0"/>
              <w:autoSpaceDN w:val="0"/>
              <w:adjustRightInd w:val="0"/>
              <w:spacing w:after="0" w:line="240" w:lineRule="auto"/>
              <w:rPr>
                <w:ins w:id="4513" w:author="Arjan" w:date="2015-01-11T21:43:00Z"/>
                <w:rFonts w:ascii="Arial" w:eastAsia="Times New Roman" w:hAnsi="Arial" w:cs="Arial"/>
                <w:color w:val="000000"/>
                <w:sz w:val="20"/>
                <w:szCs w:val="20"/>
              </w:rPr>
            </w:pPr>
          </w:p>
        </w:tc>
      </w:tr>
      <w:tr w:rsidR="009C5C81" w:rsidRPr="008F7B24" w14:paraId="3ACB4B3E" w14:textId="77777777" w:rsidTr="009C5C81">
        <w:trPr>
          <w:trHeight w:val="230"/>
          <w:ins w:id="4514" w:author="Arjan" w:date="2015-01-11T21:43:00Z"/>
        </w:trPr>
        <w:tc>
          <w:tcPr>
            <w:tcW w:w="3780" w:type="dxa"/>
            <w:tcBorders>
              <w:top w:val="nil"/>
              <w:left w:val="nil"/>
              <w:bottom w:val="nil"/>
              <w:right w:val="nil"/>
            </w:tcBorders>
          </w:tcPr>
          <w:p w14:paraId="5A1CA354" w14:textId="77777777" w:rsidR="009C5C81" w:rsidRPr="008F7B24" w:rsidRDefault="009C5C81" w:rsidP="009C5C81">
            <w:pPr>
              <w:autoSpaceDE w:val="0"/>
              <w:autoSpaceDN w:val="0"/>
              <w:adjustRightInd w:val="0"/>
              <w:spacing w:after="0" w:line="240" w:lineRule="auto"/>
              <w:rPr>
                <w:ins w:id="4515" w:author="Arjan" w:date="2015-01-11T21:43:00Z"/>
                <w:rFonts w:ascii="Arial" w:eastAsia="Times New Roman" w:hAnsi="Arial" w:cs="Arial"/>
                <w:color w:val="000000"/>
                <w:sz w:val="20"/>
                <w:szCs w:val="20"/>
              </w:rPr>
            </w:pPr>
            <w:ins w:id="4516" w:author="Arjan" w:date="2015-01-11T21:43:00Z">
              <w:r w:rsidRPr="008F7B24">
                <w:rPr>
                  <w:rFonts w:ascii="Arial" w:eastAsia="Times New Roman" w:hAnsi="Arial" w:cs="Arial"/>
                  <w:b/>
                  <w:bCs/>
                  <w:color w:val="000000"/>
                  <w:sz w:val="20"/>
                  <w:szCs w:val="20"/>
                </w:rPr>
                <w:t>Indicatie formele historie</w:t>
              </w:r>
            </w:ins>
          </w:p>
        </w:tc>
        <w:tc>
          <w:tcPr>
            <w:tcW w:w="5580" w:type="dxa"/>
            <w:gridSpan w:val="3"/>
            <w:tcBorders>
              <w:top w:val="nil"/>
              <w:left w:val="nil"/>
              <w:bottom w:val="nil"/>
              <w:right w:val="nil"/>
            </w:tcBorders>
          </w:tcPr>
          <w:p w14:paraId="17B2A0B0" w14:textId="77777777" w:rsidR="009C5C81" w:rsidRPr="008F7B24" w:rsidRDefault="009C5C81" w:rsidP="009C5C81">
            <w:pPr>
              <w:autoSpaceDE w:val="0"/>
              <w:autoSpaceDN w:val="0"/>
              <w:adjustRightInd w:val="0"/>
              <w:spacing w:after="0" w:line="240" w:lineRule="auto"/>
              <w:rPr>
                <w:ins w:id="4517" w:author="Arjan" w:date="2015-01-11T21:43:00Z"/>
                <w:rFonts w:ascii="Arial" w:eastAsia="Times New Roman" w:hAnsi="Arial" w:cs="Arial"/>
                <w:color w:val="000000"/>
                <w:sz w:val="20"/>
                <w:szCs w:val="20"/>
              </w:rPr>
            </w:pPr>
            <w:ins w:id="4518" w:author="Arjan" w:date="2015-01-11T21:43:00Z">
              <w:r>
                <w:rPr>
                  <w:rFonts w:ascii="Arial" w:eastAsia="Times New Roman" w:hAnsi="Arial" w:cs="Arial"/>
                  <w:color w:val="000000"/>
                  <w:sz w:val="20"/>
                  <w:szCs w:val="20"/>
                </w:rPr>
                <w:t>Nee</w:t>
              </w:r>
            </w:ins>
          </w:p>
        </w:tc>
      </w:tr>
      <w:tr w:rsidR="009C5C81" w:rsidRPr="008F7B24" w14:paraId="2D79AD27" w14:textId="77777777" w:rsidTr="009C5C81">
        <w:trPr>
          <w:trHeight w:val="230"/>
          <w:ins w:id="4519" w:author="Arjan" w:date="2015-01-11T21:43:00Z"/>
        </w:trPr>
        <w:tc>
          <w:tcPr>
            <w:tcW w:w="3780" w:type="dxa"/>
            <w:tcBorders>
              <w:top w:val="nil"/>
              <w:left w:val="nil"/>
              <w:bottom w:val="nil"/>
              <w:right w:val="nil"/>
            </w:tcBorders>
          </w:tcPr>
          <w:p w14:paraId="2412520E" w14:textId="77777777" w:rsidR="009C5C81" w:rsidRPr="008F7B24" w:rsidRDefault="009C5C81" w:rsidP="009C5C81">
            <w:pPr>
              <w:autoSpaceDE w:val="0"/>
              <w:autoSpaceDN w:val="0"/>
              <w:adjustRightInd w:val="0"/>
              <w:spacing w:after="0" w:line="240" w:lineRule="auto"/>
              <w:rPr>
                <w:ins w:id="4520" w:author="Arjan" w:date="2015-01-11T21:43: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6DE2B654" w14:textId="77777777" w:rsidR="009C5C81" w:rsidRPr="008F7B24" w:rsidRDefault="009C5C81" w:rsidP="009C5C81">
            <w:pPr>
              <w:autoSpaceDE w:val="0"/>
              <w:autoSpaceDN w:val="0"/>
              <w:adjustRightInd w:val="0"/>
              <w:spacing w:after="0" w:line="240" w:lineRule="auto"/>
              <w:rPr>
                <w:ins w:id="4521" w:author="Arjan" w:date="2015-01-11T21:43:00Z"/>
                <w:rFonts w:ascii="Arial" w:eastAsia="Times New Roman" w:hAnsi="Arial" w:cs="Arial"/>
                <w:color w:val="000000"/>
                <w:sz w:val="20"/>
                <w:szCs w:val="20"/>
              </w:rPr>
            </w:pPr>
          </w:p>
        </w:tc>
      </w:tr>
      <w:tr w:rsidR="009C5C81" w:rsidRPr="008F7B24" w14:paraId="71D6B27E" w14:textId="77777777" w:rsidTr="009C5C81">
        <w:trPr>
          <w:trHeight w:val="230"/>
          <w:ins w:id="4522" w:author="Arjan" w:date="2015-01-11T21:43:00Z"/>
        </w:trPr>
        <w:tc>
          <w:tcPr>
            <w:tcW w:w="3780" w:type="dxa"/>
            <w:tcBorders>
              <w:top w:val="nil"/>
              <w:left w:val="nil"/>
              <w:bottom w:val="nil"/>
              <w:right w:val="nil"/>
            </w:tcBorders>
          </w:tcPr>
          <w:p w14:paraId="2FF475BB" w14:textId="77777777" w:rsidR="009C5C81" w:rsidRPr="008F7B24" w:rsidRDefault="009C5C81" w:rsidP="009C5C81">
            <w:pPr>
              <w:autoSpaceDE w:val="0"/>
              <w:autoSpaceDN w:val="0"/>
              <w:adjustRightInd w:val="0"/>
              <w:spacing w:after="0" w:line="240" w:lineRule="auto"/>
              <w:rPr>
                <w:ins w:id="4523" w:author="Arjan" w:date="2015-01-11T21:43:00Z"/>
                <w:rFonts w:ascii="Arial" w:eastAsia="Times New Roman" w:hAnsi="Arial" w:cs="Arial"/>
                <w:color w:val="000000"/>
                <w:sz w:val="20"/>
                <w:szCs w:val="20"/>
              </w:rPr>
            </w:pPr>
            <w:ins w:id="4524" w:author="Arjan" w:date="2015-01-11T21:43:00Z">
              <w:r w:rsidRPr="008F7B24">
                <w:rPr>
                  <w:rFonts w:ascii="Arial" w:eastAsia="Times New Roman" w:hAnsi="Arial" w:cs="Arial"/>
                  <w:b/>
                  <w:bCs/>
                  <w:color w:val="000000"/>
                  <w:sz w:val="20"/>
                  <w:szCs w:val="20"/>
                </w:rPr>
                <w:t>Aanduiding brondocument</w:t>
              </w:r>
            </w:ins>
          </w:p>
        </w:tc>
        <w:tc>
          <w:tcPr>
            <w:tcW w:w="5580" w:type="dxa"/>
            <w:gridSpan w:val="3"/>
            <w:tcBorders>
              <w:top w:val="nil"/>
              <w:left w:val="nil"/>
              <w:bottom w:val="nil"/>
              <w:right w:val="nil"/>
            </w:tcBorders>
          </w:tcPr>
          <w:p w14:paraId="50554220" w14:textId="77777777" w:rsidR="009C5C81" w:rsidRPr="008F7B24" w:rsidRDefault="009C5C81" w:rsidP="009C5C81">
            <w:pPr>
              <w:autoSpaceDE w:val="0"/>
              <w:autoSpaceDN w:val="0"/>
              <w:adjustRightInd w:val="0"/>
              <w:spacing w:after="0" w:line="240" w:lineRule="auto"/>
              <w:rPr>
                <w:ins w:id="4525" w:author="Arjan" w:date="2015-01-11T21:43:00Z"/>
                <w:rFonts w:ascii="Arial" w:eastAsia="Times New Roman" w:hAnsi="Arial" w:cs="Arial"/>
                <w:color w:val="000000"/>
                <w:sz w:val="20"/>
                <w:szCs w:val="20"/>
              </w:rPr>
            </w:pPr>
            <w:ins w:id="4526" w:author="Arjan" w:date="2015-01-11T21:43:00Z">
              <w:r>
                <w:rPr>
                  <w:rFonts w:ascii="Arial" w:eastAsia="Times New Roman" w:hAnsi="Arial" w:cs="Arial"/>
                  <w:color w:val="000000"/>
                  <w:sz w:val="20"/>
                  <w:szCs w:val="20"/>
                </w:rPr>
                <w:t>Nee</w:t>
              </w:r>
            </w:ins>
          </w:p>
        </w:tc>
      </w:tr>
      <w:tr w:rsidR="009C5C81" w:rsidRPr="008F7B24" w14:paraId="04BFE46E" w14:textId="77777777" w:rsidTr="009C5C81">
        <w:trPr>
          <w:trHeight w:val="230"/>
          <w:ins w:id="4527" w:author="Arjan" w:date="2015-01-11T21:43:00Z"/>
        </w:trPr>
        <w:tc>
          <w:tcPr>
            <w:tcW w:w="3780" w:type="dxa"/>
            <w:tcBorders>
              <w:top w:val="nil"/>
              <w:left w:val="nil"/>
              <w:bottom w:val="nil"/>
              <w:right w:val="nil"/>
            </w:tcBorders>
          </w:tcPr>
          <w:p w14:paraId="548A890D" w14:textId="77777777" w:rsidR="009C5C81" w:rsidRPr="008F7B24" w:rsidRDefault="009C5C81" w:rsidP="009C5C81">
            <w:pPr>
              <w:autoSpaceDE w:val="0"/>
              <w:autoSpaceDN w:val="0"/>
              <w:adjustRightInd w:val="0"/>
              <w:spacing w:after="0" w:line="240" w:lineRule="auto"/>
              <w:rPr>
                <w:ins w:id="4528" w:author="Arjan" w:date="2015-01-11T21:43: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61B8AC89" w14:textId="77777777" w:rsidR="009C5C81" w:rsidRPr="008F7B24" w:rsidRDefault="009C5C81" w:rsidP="009C5C81">
            <w:pPr>
              <w:autoSpaceDE w:val="0"/>
              <w:autoSpaceDN w:val="0"/>
              <w:adjustRightInd w:val="0"/>
              <w:spacing w:after="0" w:line="240" w:lineRule="auto"/>
              <w:rPr>
                <w:ins w:id="4529" w:author="Arjan" w:date="2015-01-11T21:43:00Z"/>
                <w:rFonts w:ascii="Arial" w:eastAsia="Times New Roman" w:hAnsi="Arial" w:cs="Arial"/>
                <w:color w:val="000000"/>
                <w:sz w:val="20"/>
                <w:szCs w:val="20"/>
              </w:rPr>
            </w:pPr>
          </w:p>
        </w:tc>
      </w:tr>
      <w:tr w:rsidR="009C5C81" w:rsidRPr="008F7B24" w14:paraId="76C2F219" w14:textId="77777777" w:rsidTr="009C5C81">
        <w:trPr>
          <w:trHeight w:val="230"/>
          <w:ins w:id="4530" w:author="Arjan" w:date="2015-01-11T21:43:00Z"/>
        </w:trPr>
        <w:tc>
          <w:tcPr>
            <w:tcW w:w="3780" w:type="dxa"/>
            <w:tcBorders>
              <w:top w:val="nil"/>
              <w:left w:val="nil"/>
              <w:bottom w:val="nil"/>
              <w:right w:val="nil"/>
            </w:tcBorders>
          </w:tcPr>
          <w:p w14:paraId="50AB0F93" w14:textId="77777777" w:rsidR="009C5C81" w:rsidRPr="008F7B24" w:rsidRDefault="009C5C81" w:rsidP="009C5C81">
            <w:pPr>
              <w:autoSpaceDE w:val="0"/>
              <w:autoSpaceDN w:val="0"/>
              <w:adjustRightInd w:val="0"/>
              <w:spacing w:after="0" w:line="240" w:lineRule="auto"/>
              <w:rPr>
                <w:ins w:id="4531" w:author="Arjan" w:date="2015-01-11T21:43:00Z"/>
                <w:rFonts w:ascii="Arial" w:eastAsia="Times New Roman" w:hAnsi="Arial" w:cs="Arial"/>
                <w:color w:val="000000"/>
                <w:sz w:val="20"/>
                <w:szCs w:val="20"/>
              </w:rPr>
            </w:pPr>
            <w:ins w:id="4532" w:author="Arjan" w:date="2015-01-11T21:43:00Z">
              <w:r w:rsidRPr="008F7B24">
                <w:rPr>
                  <w:rFonts w:ascii="Arial" w:eastAsia="Times New Roman" w:hAnsi="Arial" w:cs="Arial"/>
                  <w:b/>
                  <w:bCs/>
                  <w:color w:val="000000"/>
                  <w:sz w:val="20"/>
                  <w:szCs w:val="20"/>
                </w:rPr>
                <w:t>Indicatie in onderzoek</w:t>
              </w:r>
            </w:ins>
          </w:p>
        </w:tc>
        <w:tc>
          <w:tcPr>
            <w:tcW w:w="5580" w:type="dxa"/>
            <w:gridSpan w:val="3"/>
            <w:tcBorders>
              <w:top w:val="nil"/>
              <w:left w:val="nil"/>
              <w:bottom w:val="nil"/>
              <w:right w:val="nil"/>
            </w:tcBorders>
          </w:tcPr>
          <w:p w14:paraId="4D815C68" w14:textId="77777777" w:rsidR="009C5C81" w:rsidRPr="008F7B24" w:rsidRDefault="009C5C81" w:rsidP="009C5C81">
            <w:pPr>
              <w:autoSpaceDE w:val="0"/>
              <w:autoSpaceDN w:val="0"/>
              <w:adjustRightInd w:val="0"/>
              <w:spacing w:after="0" w:line="240" w:lineRule="auto"/>
              <w:rPr>
                <w:ins w:id="4533" w:author="Arjan" w:date="2015-01-11T21:43:00Z"/>
                <w:rFonts w:ascii="Arial" w:eastAsia="Times New Roman" w:hAnsi="Arial" w:cs="Arial"/>
                <w:color w:val="000000"/>
                <w:sz w:val="20"/>
                <w:szCs w:val="20"/>
              </w:rPr>
            </w:pPr>
            <w:ins w:id="4534" w:author="Arjan" w:date="2015-01-11T21:43:00Z">
              <w:r>
                <w:rPr>
                  <w:rFonts w:ascii="Arial" w:eastAsia="Times New Roman" w:hAnsi="Arial" w:cs="Arial"/>
                  <w:color w:val="000000"/>
                  <w:sz w:val="20"/>
                  <w:szCs w:val="20"/>
                </w:rPr>
                <w:t>Nee</w:t>
              </w:r>
            </w:ins>
          </w:p>
        </w:tc>
      </w:tr>
      <w:tr w:rsidR="009C5C81" w:rsidRPr="008F7B24" w14:paraId="39107A47" w14:textId="77777777" w:rsidTr="009C5C81">
        <w:trPr>
          <w:trHeight w:val="230"/>
          <w:ins w:id="4535" w:author="Arjan" w:date="2015-01-11T21:43:00Z"/>
        </w:trPr>
        <w:tc>
          <w:tcPr>
            <w:tcW w:w="3780" w:type="dxa"/>
            <w:tcBorders>
              <w:top w:val="nil"/>
              <w:left w:val="nil"/>
              <w:bottom w:val="nil"/>
              <w:right w:val="nil"/>
            </w:tcBorders>
          </w:tcPr>
          <w:p w14:paraId="2FCE8DA3" w14:textId="77777777" w:rsidR="009C5C81" w:rsidRPr="008F7B24" w:rsidRDefault="009C5C81" w:rsidP="009C5C81">
            <w:pPr>
              <w:autoSpaceDE w:val="0"/>
              <w:autoSpaceDN w:val="0"/>
              <w:adjustRightInd w:val="0"/>
              <w:spacing w:after="0" w:line="240" w:lineRule="auto"/>
              <w:rPr>
                <w:ins w:id="4536" w:author="Arjan" w:date="2015-01-11T21:43: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221C7711" w14:textId="77777777" w:rsidR="009C5C81" w:rsidRPr="008F7B24" w:rsidRDefault="009C5C81" w:rsidP="009C5C81">
            <w:pPr>
              <w:autoSpaceDE w:val="0"/>
              <w:autoSpaceDN w:val="0"/>
              <w:adjustRightInd w:val="0"/>
              <w:spacing w:after="0" w:line="240" w:lineRule="auto"/>
              <w:rPr>
                <w:ins w:id="4537" w:author="Arjan" w:date="2015-01-11T21:43:00Z"/>
                <w:rFonts w:ascii="Arial" w:eastAsia="Times New Roman" w:hAnsi="Arial" w:cs="Arial"/>
                <w:color w:val="000000"/>
                <w:sz w:val="20"/>
                <w:szCs w:val="20"/>
              </w:rPr>
            </w:pPr>
          </w:p>
        </w:tc>
      </w:tr>
      <w:tr w:rsidR="009C5C81" w:rsidRPr="008F7B24" w14:paraId="2E7987D9" w14:textId="77777777" w:rsidTr="009C5C81">
        <w:trPr>
          <w:trHeight w:val="411"/>
          <w:ins w:id="4538" w:author="Arjan" w:date="2015-01-11T21:43:00Z"/>
        </w:trPr>
        <w:tc>
          <w:tcPr>
            <w:tcW w:w="3780" w:type="dxa"/>
            <w:tcBorders>
              <w:top w:val="nil"/>
              <w:left w:val="nil"/>
              <w:bottom w:val="nil"/>
              <w:right w:val="nil"/>
            </w:tcBorders>
          </w:tcPr>
          <w:p w14:paraId="482FCAFC" w14:textId="77777777" w:rsidR="009C5C81" w:rsidRPr="008F7B24" w:rsidRDefault="009C5C81" w:rsidP="009C5C81">
            <w:pPr>
              <w:autoSpaceDE w:val="0"/>
              <w:autoSpaceDN w:val="0"/>
              <w:adjustRightInd w:val="0"/>
              <w:spacing w:after="0" w:line="240" w:lineRule="auto"/>
              <w:rPr>
                <w:ins w:id="4539" w:author="Arjan" w:date="2015-01-11T21:43:00Z"/>
                <w:rFonts w:ascii="Arial" w:eastAsia="Times New Roman" w:hAnsi="Arial" w:cs="Arial"/>
                <w:color w:val="000000"/>
                <w:sz w:val="20"/>
                <w:szCs w:val="20"/>
              </w:rPr>
            </w:pPr>
            <w:ins w:id="4540" w:author="Arjan" w:date="2015-01-11T21:43:00Z">
              <w:r w:rsidRPr="008F7B24">
                <w:rPr>
                  <w:rFonts w:ascii="Arial" w:eastAsia="Times New Roman" w:hAnsi="Arial" w:cs="Arial"/>
                  <w:b/>
                  <w:bCs/>
                  <w:color w:val="000000"/>
                  <w:sz w:val="20"/>
                  <w:szCs w:val="20"/>
                </w:rPr>
                <w:t>Aanduiding strijdigheid/nietigheid</w:t>
              </w:r>
            </w:ins>
          </w:p>
        </w:tc>
        <w:tc>
          <w:tcPr>
            <w:tcW w:w="5580" w:type="dxa"/>
            <w:gridSpan w:val="3"/>
            <w:tcBorders>
              <w:top w:val="nil"/>
              <w:left w:val="nil"/>
              <w:bottom w:val="nil"/>
              <w:right w:val="nil"/>
            </w:tcBorders>
          </w:tcPr>
          <w:p w14:paraId="6C8B138A" w14:textId="77777777" w:rsidR="009C5C81" w:rsidRPr="008F7B24" w:rsidRDefault="009C5C81" w:rsidP="009C5C81">
            <w:pPr>
              <w:autoSpaceDE w:val="0"/>
              <w:autoSpaceDN w:val="0"/>
              <w:adjustRightInd w:val="0"/>
              <w:spacing w:after="0" w:line="240" w:lineRule="auto"/>
              <w:rPr>
                <w:ins w:id="4541" w:author="Arjan" w:date="2015-01-11T21:43:00Z"/>
                <w:rFonts w:ascii="Arial" w:eastAsia="Times New Roman" w:hAnsi="Arial" w:cs="Arial"/>
                <w:color w:val="000000"/>
                <w:sz w:val="20"/>
                <w:szCs w:val="20"/>
              </w:rPr>
            </w:pPr>
            <w:ins w:id="4542" w:author="Arjan" w:date="2015-01-11T21:43:00Z">
              <w:r>
                <w:rPr>
                  <w:rFonts w:ascii="Arial" w:eastAsia="Times New Roman" w:hAnsi="Arial" w:cs="Arial"/>
                  <w:color w:val="000000"/>
                  <w:sz w:val="20"/>
                  <w:szCs w:val="20"/>
                </w:rPr>
                <w:t>Nee</w:t>
              </w:r>
            </w:ins>
          </w:p>
        </w:tc>
      </w:tr>
      <w:tr w:rsidR="009C5C81" w:rsidRPr="008F7B24" w14:paraId="75B85BAB" w14:textId="77777777" w:rsidTr="009C5C81">
        <w:trPr>
          <w:trHeight w:val="245"/>
          <w:ins w:id="4543" w:author="Arjan" w:date="2015-01-11T21:43:00Z"/>
        </w:trPr>
        <w:tc>
          <w:tcPr>
            <w:tcW w:w="3780" w:type="dxa"/>
            <w:tcBorders>
              <w:top w:val="nil"/>
              <w:left w:val="nil"/>
              <w:bottom w:val="nil"/>
              <w:right w:val="nil"/>
            </w:tcBorders>
          </w:tcPr>
          <w:p w14:paraId="075D6D45" w14:textId="77777777" w:rsidR="009C5C81" w:rsidRPr="008F7B24" w:rsidRDefault="009C5C81" w:rsidP="009C5C81">
            <w:pPr>
              <w:autoSpaceDE w:val="0"/>
              <w:autoSpaceDN w:val="0"/>
              <w:adjustRightInd w:val="0"/>
              <w:spacing w:after="0" w:line="240" w:lineRule="auto"/>
              <w:rPr>
                <w:ins w:id="4544" w:author="Arjan" w:date="2015-01-11T21:43: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2635B6F3" w14:textId="77777777" w:rsidR="009C5C81" w:rsidRPr="008F7B24" w:rsidRDefault="009C5C81" w:rsidP="009C5C81">
            <w:pPr>
              <w:autoSpaceDE w:val="0"/>
              <w:autoSpaceDN w:val="0"/>
              <w:adjustRightInd w:val="0"/>
              <w:spacing w:after="0" w:line="240" w:lineRule="auto"/>
              <w:rPr>
                <w:ins w:id="4545" w:author="Arjan" w:date="2015-01-11T21:43:00Z"/>
                <w:rFonts w:ascii="Arial" w:eastAsia="Times New Roman" w:hAnsi="Arial" w:cs="Arial"/>
                <w:color w:val="000000"/>
                <w:sz w:val="20"/>
                <w:szCs w:val="20"/>
              </w:rPr>
            </w:pPr>
          </w:p>
        </w:tc>
      </w:tr>
      <w:tr w:rsidR="009C5C81" w:rsidRPr="008F7B24" w14:paraId="5A85A4BF" w14:textId="77777777" w:rsidTr="009C5C81">
        <w:trPr>
          <w:trHeight w:val="230"/>
          <w:ins w:id="4546" w:author="Arjan" w:date="2015-01-11T21:43:00Z"/>
        </w:trPr>
        <w:tc>
          <w:tcPr>
            <w:tcW w:w="3780" w:type="dxa"/>
            <w:tcBorders>
              <w:top w:val="nil"/>
              <w:left w:val="nil"/>
              <w:bottom w:val="nil"/>
              <w:right w:val="nil"/>
            </w:tcBorders>
          </w:tcPr>
          <w:p w14:paraId="3CA1B5B1" w14:textId="77777777" w:rsidR="009C5C81" w:rsidRPr="008F7B24" w:rsidRDefault="009C5C81" w:rsidP="009C5C81">
            <w:pPr>
              <w:autoSpaceDE w:val="0"/>
              <w:autoSpaceDN w:val="0"/>
              <w:adjustRightInd w:val="0"/>
              <w:spacing w:after="0" w:line="240" w:lineRule="auto"/>
              <w:rPr>
                <w:ins w:id="4547" w:author="Arjan" w:date="2015-01-11T21:43:00Z"/>
                <w:rFonts w:ascii="Arial" w:eastAsia="Times New Roman" w:hAnsi="Arial" w:cs="Arial"/>
                <w:color w:val="000000"/>
                <w:sz w:val="20"/>
                <w:szCs w:val="20"/>
              </w:rPr>
            </w:pPr>
            <w:ins w:id="4548" w:author="Arjan" w:date="2015-01-11T21:43:00Z">
              <w:r w:rsidRPr="008F7B24">
                <w:rPr>
                  <w:rFonts w:ascii="Arial" w:eastAsia="Times New Roman" w:hAnsi="Arial" w:cs="Arial"/>
                  <w:b/>
                  <w:bCs/>
                  <w:color w:val="000000"/>
                  <w:sz w:val="20"/>
                  <w:szCs w:val="20"/>
                </w:rPr>
                <w:t>Indicatie kardinaliteit</w:t>
              </w:r>
            </w:ins>
          </w:p>
        </w:tc>
        <w:tc>
          <w:tcPr>
            <w:tcW w:w="5580" w:type="dxa"/>
            <w:gridSpan w:val="3"/>
            <w:tcBorders>
              <w:top w:val="nil"/>
              <w:left w:val="nil"/>
              <w:bottom w:val="nil"/>
              <w:right w:val="nil"/>
            </w:tcBorders>
          </w:tcPr>
          <w:p w14:paraId="22C429D5" w14:textId="77777777" w:rsidR="009C5C81" w:rsidRPr="008F7B24" w:rsidRDefault="009C5C81" w:rsidP="009C5C81">
            <w:pPr>
              <w:autoSpaceDE w:val="0"/>
              <w:autoSpaceDN w:val="0"/>
              <w:adjustRightInd w:val="0"/>
              <w:spacing w:after="0" w:line="240" w:lineRule="auto"/>
              <w:rPr>
                <w:ins w:id="4549" w:author="Arjan" w:date="2015-01-11T21:43:00Z"/>
                <w:rFonts w:ascii="Arial" w:eastAsia="Times New Roman" w:hAnsi="Arial" w:cs="Arial"/>
                <w:color w:val="000000"/>
                <w:sz w:val="20"/>
                <w:szCs w:val="20"/>
              </w:rPr>
            </w:pPr>
            <w:ins w:id="4550" w:author="Arjan" w:date="2015-01-11T21:43:00Z">
              <w:r>
                <w:rPr>
                  <w:rFonts w:ascii="Arial" w:eastAsia="Times New Roman" w:hAnsi="Arial" w:cs="Arial"/>
                  <w:color w:val="000000"/>
                  <w:sz w:val="20"/>
                  <w:szCs w:val="20"/>
                </w:rPr>
                <w:t>0 - 1</w:t>
              </w:r>
            </w:ins>
          </w:p>
        </w:tc>
      </w:tr>
      <w:tr w:rsidR="009C5C81" w:rsidRPr="008F7B24" w14:paraId="032A6FE5" w14:textId="77777777" w:rsidTr="009C5C81">
        <w:trPr>
          <w:trHeight w:val="230"/>
          <w:ins w:id="4551" w:author="Arjan" w:date="2015-01-11T21:43:00Z"/>
        </w:trPr>
        <w:tc>
          <w:tcPr>
            <w:tcW w:w="3780" w:type="dxa"/>
            <w:tcBorders>
              <w:top w:val="nil"/>
              <w:left w:val="nil"/>
              <w:bottom w:val="nil"/>
              <w:right w:val="nil"/>
            </w:tcBorders>
          </w:tcPr>
          <w:p w14:paraId="540E2175" w14:textId="77777777" w:rsidR="009C5C81" w:rsidRPr="008F7B24" w:rsidRDefault="009C5C81" w:rsidP="009C5C81">
            <w:pPr>
              <w:autoSpaceDE w:val="0"/>
              <w:autoSpaceDN w:val="0"/>
              <w:adjustRightInd w:val="0"/>
              <w:spacing w:after="0" w:line="240" w:lineRule="auto"/>
              <w:rPr>
                <w:ins w:id="4552" w:author="Arjan" w:date="2015-01-11T21:43:00Z"/>
                <w:rFonts w:ascii="Arial" w:eastAsia="Times New Roman" w:hAnsi="Arial" w:cs="Arial"/>
                <w:b/>
                <w:bCs/>
                <w:color w:val="000000"/>
                <w:sz w:val="20"/>
                <w:szCs w:val="20"/>
              </w:rPr>
            </w:pPr>
          </w:p>
        </w:tc>
        <w:tc>
          <w:tcPr>
            <w:tcW w:w="5580" w:type="dxa"/>
            <w:gridSpan w:val="3"/>
            <w:tcBorders>
              <w:top w:val="nil"/>
              <w:left w:val="nil"/>
              <w:bottom w:val="nil"/>
              <w:right w:val="nil"/>
            </w:tcBorders>
          </w:tcPr>
          <w:p w14:paraId="3D2658D3" w14:textId="77777777" w:rsidR="009C5C81" w:rsidRPr="008F7B24" w:rsidRDefault="009C5C81" w:rsidP="009C5C81">
            <w:pPr>
              <w:autoSpaceDE w:val="0"/>
              <w:autoSpaceDN w:val="0"/>
              <w:adjustRightInd w:val="0"/>
              <w:spacing w:after="0" w:line="240" w:lineRule="auto"/>
              <w:rPr>
                <w:ins w:id="4553" w:author="Arjan" w:date="2015-01-11T21:43:00Z"/>
                <w:rFonts w:ascii="Arial" w:eastAsia="Times New Roman" w:hAnsi="Arial" w:cs="Arial"/>
                <w:color w:val="000000"/>
                <w:sz w:val="20"/>
                <w:szCs w:val="20"/>
              </w:rPr>
            </w:pPr>
          </w:p>
        </w:tc>
      </w:tr>
      <w:tr w:rsidR="009C5C81" w:rsidRPr="008F7B24" w14:paraId="135B7372" w14:textId="77777777" w:rsidTr="009C5C81">
        <w:trPr>
          <w:trHeight w:val="230"/>
          <w:ins w:id="4554" w:author="Arjan" w:date="2015-01-11T21:43:00Z"/>
        </w:trPr>
        <w:tc>
          <w:tcPr>
            <w:tcW w:w="3780" w:type="dxa"/>
            <w:tcBorders>
              <w:top w:val="nil"/>
              <w:left w:val="nil"/>
              <w:bottom w:val="nil"/>
              <w:right w:val="nil"/>
            </w:tcBorders>
          </w:tcPr>
          <w:p w14:paraId="0E13647C" w14:textId="77777777" w:rsidR="009C5C81" w:rsidRPr="008F7B24" w:rsidRDefault="009C5C81" w:rsidP="009C5C81">
            <w:pPr>
              <w:autoSpaceDE w:val="0"/>
              <w:autoSpaceDN w:val="0"/>
              <w:adjustRightInd w:val="0"/>
              <w:spacing w:after="0" w:line="240" w:lineRule="auto"/>
              <w:rPr>
                <w:ins w:id="4555" w:author="Arjan" w:date="2015-01-11T21:43:00Z"/>
                <w:rFonts w:ascii="Arial" w:eastAsia="Times New Roman" w:hAnsi="Arial" w:cs="Arial"/>
                <w:color w:val="000000"/>
                <w:sz w:val="20"/>
                <w:szCs w:val="20"/>
              </w:rPr>
            </w:pPr>
            <w:ins w:id="4556" w:author="Arjan" w:date="2015-01-11T21:43:00Z">
              <w:r w:rsidRPr="008F7B24">
                <w:rPr>
                  <w:rFonts w:ascii="Arial" w:eastAsia="Times New Roman" w:hAnsi="Arial" w:cs="Arial"/>
                  <w:b/>
                  <w:bCs/>
                  <w:color w:val="000000"/>
                  <w:sz w:val="20"/>
                  <w:szCs w:val="20"/>
                </w:rPr>
                <w:t>Indicatie authentiek</w:t>
              </w:r>
            </w:ins>
          </w:p>
        </w:tc>
        <w:tc>
          <w:tcPr>
            <w:tcW w:w="5580" w:type="dxa"/>
            <w:gridSpan w:val="3"/>
            <w:tcBorders>
              <w:top w:val="nil"/>
              <w:left w:val="nil"/>
              <w:bottom w:val="nil"/>
              <w:right w:val="nil"/>
            </w:tcBorders>
          </w:tcPr>
          <w:p w14:paraId="190296AF" w14:textId="77777777" w:rsidR="009C5C81" w:rsidRPr="008F7B24" w:rsidRDefault="009C5C81" w:rsidP="009C5C81">
            <w:pPr>
              <w:autoSpaceDE w:val="0"/>
              <w:autoSpaceDN w:val="0"/>
              <w:adjustRightInd w:val="0"/>
              <w:spacing w:after="0" w:line="240" w:lineRule="auto"/>
              <w:rPr>
                <w:ins w:id="4557" w:author="Arjan" w:date="2015-01-11T21:43:00Z"/>
                <w:rFonts w:ascii="Arial" w:eastAsia="Times New Roman" w:hAnsi="Arial" w:cs="Arial"/>
                <w:color w:val="000000"/>
                <w:sz w:val="20"/>
                <w:szCs w:val="20"/>
              </w:rPr>
            </w:pPr>
            <w:ins w:id="4558" w:author="Arjan" w:date="2015-01-11T21:43:00Z">
              <w:r>
                <w:rPr>
                  <w:rFonts w:ascii="Arial" w:eastAsia="Times New Roman" w:hAnsi="Arial" w:cs="Arial"/>
                  <w:color w:val="000000"/>
                  <w:sz w:val="20"/>
                  <w:szCs w:val="20"/>
                </w:rPr>
                <w:t>Gemeentelijk basisgegeven</w:t>
              </w:r>
            </w:ins>
          </w:p>
        </w:tc>
      </w:tr>
      <w:tr w:rsidR="009C5C81" w:rsidRPr="008F7B24" w14:paraId="6BB29190" w14:textId="77777777" w:rsidTr="009C5C81">
        <w:trPr>
          <w:trHeight w:val="230"/>
          <w:ins w:id="4559" w:author="Arjan" w:date="2015-01-11T21:43:00Z"/>
        </w:trPr>
        <w:tc>
          <w:tcPr>
            <w:tcW w:w="3780" w:type="dxa"/>
            <w:tcBorders>
              <w:top w:val="nil"/>
              <w:left w:val="nil"/>
              <w:right w:val="nil"/>
            </w:tcBorders>
          </w:tcPr>
          <w:p w14:paraId="366894E9" w14:textId="77777777" w:rsidR="009C5C81" w:rsidRPr="008F7B24" w:rsidRDefault="009C5C81" w:rsidP="009C5C81">
            <w:pPr>
              <w:autoSpaceDE w:val="0"/>
              <w:autoSpaceDN w:val="0"/>
              <w:adjustRightInd w:val="0"/>
              <w:spacing w:after="0" w:line="240" w:lineRule="auto"/>
              <w:rPr>
                <w:ins w:id="4560" w:author="Arjan" w:date="2015-01-11T21:43:00Z"/>
                <w:rFonts w:ascii="Arial" w:eastAsia="Times New Roman" w:hAnsi="Arial" w:cs="Arial"/>
                <w:b/>
                <w:bCs/>
                <w:color w:val="000000"/>
                <w:sz w:val="20"/>
                <w:szCs w:val="20"/>
              </w:rPr>
            </w:pPr>
          </w:p>
        </w:tc>
        <w:tc>
          <w:tcPr>
            <w:tcW w:w="5580" w:type="dxa"/>
            <w:gridSpan w:val="3"/>
            <w:tcBorders>
              <w:top w:val="nil"/>
              <w:left w:val="nil"/>
              <w:right w:val="nil"/>
            </w:tcBorders>
          </w:tcPr>
          <w:p w14:paraId="652586D5" w14:textId="77777777" w:rsidR="009C5C81" w:rsidRPr="008F7B24" w:rsidRDefault="009C5C81" w:rsidP="009C5C81">
            <w:pPr>
              <w:autoSpaceDE w:val="0"/>
              <w:autoSpaceDN w:val="0"/>
              <w:adjustRightInd w:val="0"/>
              <w:spacing w:after="0" w:line="240" w:lineRule="auto"/>
              <w:rPr>
                <w:ins w:id="4561" w:author="Arjan" w:date="2015-01-11T21:43:00Z"/>
                <w:rFonts w:ascii="Arial" w:eastAsia="Times New Roman" w:hAnsi="Arial" w:cs="Arial"/>
                <w:color w:val="000000"/>
                <w:sz w:val="20"/>
                <w:szCs w:val="20"/>
              </w:rPr>
            </w:pPr>
          </w:p>
        </w:tc>
      </w:tr>
      <w:tr w:rsidR="009C5C81" w:rsidRPr="008F7B24" w14:paraId="2992FDB0" w14:textId="77777777" w:rsidTr="009C5C81">
        <w:trPr>
          <w:trHeight w:val="230"/>
          <w:ins w:id="4562" w:author="Arjan" w:date="2015-01-11T21:43:00Z"/>
        </w:trPr>
        <w:tc>
          <w:tcPr>
            <w:tcW w:w="3780" w:type="dxa"/>
            <w:tcBorders>
              <w:top w:val="nil"/>
              <w:left w:val="nil"/>
              <w:bottom w:val="single" w:sz="4" w:space="0" w:color="auto"/>
              <w:right w:val="nil"/>
            </w:tcBorders>
          </w:tcPr>
          <w:p w14:paraId="3C8728A4" w14:textId="77777777" w:rsidR="009C5C81" w:rsidRPr="008F7B24" w:rsidRDefault="009C5C81" w:rsidP="009C5C81">
            <w:pPr>
              <w:autoSpaceDE w:val="0"/>
              <w:autoSpaceDN w:val="0"/>
              <w:adjustRightInd w:val="0"/>
              <w:spacing w:after="0" w:line="240" w:lineRule="auto"/>
              <w:rPr>
                <w:ins w:id="4563" w:author="Arjan" w:date="2015-01-11T21:43:00Z"/>
                <w:rFonts w:ascii="Arial" w:eastAsia="Times New Roman" w:hAnsi="Arial" w:cs="Arial"/>
                <w:b/>
                <w:bCs/>
                <w:color w:val="000000"/>
                <w:sz w:val="20"/>
                <w:szCs w:val="20"/>
              </w:rPr>
            </w:pPr>
            <w:ins w:id="4564" w:author="Arjan" w:date="2015-01-11T21:43:00Z">
              <w:r w:rsidRPr="008F7B24">
                <w:rPr>
                  <w:rFonts w:ascii="Arial" w:eastAsia="Times New Roman" w:hAnsi="Arial" w:cs="Arial"/>
                  <w:b/>
                  <w:bCs/>
                  <w:color w:val="000000"/>
                  <w:sz w:val="20"/>
                  <w:szCs w:val="20"/>
                </w:rPr>
                <w:t>Regels attribuutsoort</w:t>
              </w:r>
            </w:ins>
          </w:p>
        </w:tc>
        <w:tc>
          <w:tcPr>
            <w:tcW w:w="5580" w:type="dxa"/>
            <w:gridSpan w:val="3"/>
            <w:tcBorders>
              <w:top w:val="nil"/>
              <w:left w:val="nil"/>
              <w:bottom w:val="single" w:sz="4" w:space="0" w:color="auto"/>
              <w:right w:val="nil"/>
            </w:tcBorders>
          </w:tcPr>
          <w:p w14:paraId="282EE1A3" w14:textId="77777777" w:rsidR="009C5C81" w:rsidRPr="008F7B24" w:rsidRDefault="00646469" w:rsidP="009C5C81">
            <w:pPr>
              <w:autoSpaceDE w:val="0"/>
              <w:autoSpaceDN w:val="0"/>
              <w:adjustRightInd w:val="0"/>
              <w:spacing w:after="0" w:line="240" w:lineRule="auto"/>
              <w:rPr>
                <w:ins w:id="4565" w:author="Arjan" w:date="2015-01-11T21:43:00Z"/>
                <w:rFonts w:ascii="Arial" w:eastAsia="Times New Roman" w:hAnsi="Arial" w:cs="Arial"/>
                <w:color w:val="000000"/>
                <w:sz w:val="20"/>
                <w:szCs w:val="20"/>
              </w:rPr>
            </w:pPr>
            <w:r>
              <w:rPr>
                <w:rFonts w:ascii="Arial" w:eastAsia="Times New Roman" w:hAnsi="Arial" w:cs="Arial"/>
                <w:color w:val="000000"/>
                <w:sz w:val="20"/>
                <w:szCs w:val="20"/>
              </w:rPr>
              <w:t>-</w:t>
            </w:r>
          </w:p>
        </w:tc>
      </w:tr>
    </w:tbl>
    <w:p w14:paraId="071B09C1" w14:textId="77777777" w:rsidR="009C5C81" w:rsidRDefault="009C5C81" w:rsidP="009C5C81">
      <w:pPr>
        <w:rPr>
          <w:ins w:id="4566" w:author="Arjan" w:date="2015-01-11T21:43:00Z"/>
        </w:rPr>
      </w:pPr>
      <w:ins w:id="4567" w:author="Arjan" w:date="2015-01-11T21:43:00Z">
        <w:r>
          <w:t xml:space="preserve"> </w:t>
        </w:r>
      </w:ins>
    </w:p>
    <w:p w14:paraId="3351E929" w14:textId="77777777" w:rsidR="00057627" w:rsidRPr="001938EB" w:rsidRDefault="00DA5D93" w:rsidP="00057627">
      <w:pPr>
        <w:pStyle w:val="Kop41"/>
        <w:rPr>
          <w:ins w:id="4568" w:author="Arjan" w:date="2014-09-08T22:09:00Z"/>
          <w:rFonts w:eastAsia="Times New Roman"/>
          <w:shd w:val="clear" w:color="auto" w:fill="auto"/>
          <w:lang w:val="nl-NL"/>
        </w:rPr>
      </w:pPr>
      <w:ins w:id="4569" w:author="Arjan" w:date="2014-09-08T22:09:00Z">
        <w:r>
          <w:rPr>
            <w:b w:val="0"/>
            <w:bCs w:val="0"/>
            <w:color w:val="auto"/>
            <w:sz w:val="20"/>
            <w:szCs w:val="20"/>
            <w:shd w:val="clear" w:color="auto" w:fill="auto"/>
          </w:rPr>
          <w:fldChar w:fldCharType="begin" w:fldLock="1"/>
        </w:r>
        <w:r w:rsidR="00057627">
          <w:rPr>
            <w:b w:val="0"/>
            <w:bCs w:val="0"/>
            <w:color w:val="auto"/>
            <w:sz w:val="20"/>
            <w:szCs w:val="20"/>
            <w:shd w:val="clear" w:color="auto" w:fill="auto"/>
          </w:rPr>
          <w:instrText xml:space="preserve">MERGEFIELD </w:instrText>
        </w:r>
        <w:r w:rsidR="00057627">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057627">
          <w:rPr>
            <w:rFonts w:eastAsia="Times New Roman"/>
            <w:shd w:val="clear" w:color="auto" w:fill="auto"/>
            <w:lang w:val="nl-NL"/>
          </w:rPr>
          <w:t>«</w:t>
        </w:r>
      </w:ins>
      <w:ins w:id="4570" w:author="Arjan" w:date="2015-01-11T21:42:00Z">
        <w:r w:rsidR="009C5C81">
          <w:rPr>
            <w:rFonts w:eastAsia="Times New Roman"/>
            <w:shd w:val="clear" w:color="auto" w:fill="auto"/>
            <w:lang w:val="nl-NL"/>
          </w:rPr>
          <w:t>Suba</w:t>
        </w:r>
      </w:ins>
      <w:ins w:id="4571" w:author="Arjan" w:date="2014-09-08T22:09:00Z">
        <w:r w:rsidR="00057627">
          <w:rPr>
            <w:rFonts w:eastAsia="Times New Roman"/>
            <w:shd w:val="clear" w:color="auto" w:fill="auto"/>
            <w:lang w:val="nl-NL"/>
          </w:rPr>
          <w:t>ttribuutsoort»</w:t>
        </w:r>
        <w:r>
          <w:rPr>
            <w:b w:val="0"/>
            <w:bCs w:val="0"/>
            <w:color w:val="auto"/>
            <w:sz w:val="20"/>
            <w:szCs w:val="20"/>
            <w:shd w:val="clear" w:color="auto" w:fill="auto"/>
          </w:rPr>
          <w:fldChar w:fldCharType="end"/>
        </w:r>
        <w:r w:rsidR="00057627">
          <w:rPr>
            <w:rFonts w:eastAsia="Times New Roman"/>
            <w:shd w:val="clear" w:color="auto" w:fill="auto"/>
            <w:lang w:val="nl-NL"/>
          </w:rPr>
          <w:t xml:space="preserve"> Ondertekeningsoort</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057627" w:rsidRPr="00F64D19" w14:paraId="1700C6EC" w14:textId="77777777" w:rsidTr="00367B3C">
        <w:trPr>
          <w:trHeight w:val="230"/>
          <w:ins w:id="4572" w:author="Arjan" w:date="2014-09-08T22:09:00Z"/>
        </w:trPr>
        <w:tc>
          <w:tcPr>
            <w:tcW w:w="3780" w:type="dxa"/>
            <w:tcBorders>
              <w:top w:val="single" w:sz="4" w:space="0" w:color="auto"/>
              <w:left w:val="nil"/>
              <w:bottom w:val="nil"/>
              <w:right w:val="nil"/>
            </w:tcBorders>
          </w:tcPr>
          <w:p w14:paraId="686A9EA3" w14:textId="77777777" w:rsidR="00057627" w:rsidRPr="00F64D19" w:rsidRDefault="00057627" w:rsidP="00367B3C">
            <w:pPr>
              <w:autoSpaceDE w:val="0"/>
              <w:autoSpaceDN w:val="0"/>
              <w:adjustRightInd w:val="0"/>
              <w:spacing w:after="0" w:line="240" w:lineRule="auto"/>
              <w:rPr>
                <w:ins w:id="4573" w:author="Arjan" w:date="2014-09-08T22:09:00Z"/>
                <w:rFonts w:ascii="Arial" w:eastAsia="Times New Roman" w:hAnsi="Arial" w:cs="Arial"/>
                <w:color w:val="000000"/>
                <w:sz w:val="20"/>
                <w:szCs w:val="20"/>
              </w:rPr>
            </w:pPr>
            <w:ins w:id="4574" w:author="Arjan" w:date="2014-09-08T22:09:00Z">
              <w:r w:rsidRPr="00F64D19">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5D54BDC3" w14:textId="77777777" w:rsidR="00057627" w:rsidRPr="00F64D19" w:rsidRDefault="00057627" w:rsidP="00367B3C">
            <w:pPr>
              <w:autoSpaceDE w:val="0"/>
              <w:autoSpaceDN w:val="0"/>
              <w:adjustRightInd w:val="0"/>
              <w:spacing w:after="0" w:line="240" w:lineRule="auto"/>
              <w:rPr>
                <w:ins w:id="4575" w:author="Arjan" w:date="2014-09-08T22:09:00Z"/>
                <w:rFonts w:ascii="Arial" w:eastAsia="Times New Roman" w:hAnsi="Arial" w:cs="Arial"/>
                <w:color w:val="000000"/>
                <w:sz w:val="20"/>
                <w:szCs w:val="20"/>
              </w:rPr>
            </w:pPr>
            <w:ins w:id="4576" w:author="Arjan" w:date="2014-09-08T22:09:00Z">
              <w:r>
                <w:rPr>
                  <w:rFonts w:ascii="Arial" w:hAnsi="Arial" w:cs="Arial"/>
                  <w:sz w:val="20"/>
                  <w:szCs w:val="20"/>
                  <w:lang w:val="en-AU"/>
                </w:rPr>
                <w:t>Ondertekeningsoort</w:t>
              </w:r>
            </w:ins>
          </w:p>
        </w:tc>
      </w:tr>
      <w:tr w:rsidR="00057627" w:rsidRPr="00F64D19" w14:paraId="22F1D46A" w14:textId="77777777" w:rsidTr="00367B3C">
        <w:trPr>
          <w:ins w:id="4577" w:author="Arjan" w:date="2014-09-08T22:09:00Z"/>
        </w:trPr>
        <w:tc>
          <w:tcPr>
            <w:tcW w:w="3780" w:type="dxa"/>
            <w:tcBorders>
              <w:top w:val="nil"/>
              <w:left w:val="nil"/>
              <w:bottom w:val="nil"/>
              <w:right w:val="nil"/>
            </w:tcBorders>
          </w:tcPr>
          <w:p w14:paraId="13DC007D" w14:textId="77777777" w:rsidR="00057627" w:rsidRPr="00F64D19" w:rsidRDefault="00057627" w:rsidP="00367B3C">
            <w:pPr>
              <w:autoSpaceDE w:val="0"/>
              <w:autoSpaceDN w:val="0"/>
              <w:adjustRightInd w:val="0"/>
              <w:spacing w:after="0" w:line="240" w:lineRule="auto"/>
              <w:rPr>
                <w:ins w:id="4578"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14:paraId="7A0B6A16" w14:textId="77777777" w:rsidR="00057627" w:rsidRPr="00F64D19" w:rsidRDefault="00057627" w:rsidP="00367B3C">
            <w:pPr>
              <w:autoSpaceDE w:val="0"/>
              <w:autoSpaceDN w:val="0"/>
              <w:adjustRightInd w:val="0"/>
              <w:spacing w:after="0" w:line="240" w:lineRule="auto"/>
              <w:rPr>
                <w:ins w:id="4579" w:author="Arjan" w:date="2014-09-08T22:09:00Z"/>
                <w:rFonts w:ascii="Arial" w:eastAsia="Times New Roman" w:hAnsi="Arial" w:cs="Arial"/>
                <w:color w:val="000000"/>
                <w:sz w:val="20"/>
                <w:szCs w:val="20"/>
              </w:rPr>
            </w:pPr>
          </w:p>
        </w:tc>
      </w:tr>
      <w:tr w:rsidR="00057627" w:rsidRPr="00F64D19" w14:paraId="277E2731" w14:textId="77777777" w:rsidTr="00367B3C">
        <w:trPr>
          <w:ins w:id="4580" w:author="Arjan" w:date="2014-09-08T22:09:00Z"/>
        </w:trPr>
        <w:tc>
          <w:tcPr>
            <w:tcW w:w="3780" w:type="dxa"/>
            <w:tcBorders>
              <w:top w:val="nil"/>
              <w:left w:val="nil"/>
              <w:bottom w:val="nil"/>
              <w:right w:val="nil"/>
            </w:tcBorders>
          </w:tcPr>
          <w:p w14:paraId="326EBB41" w14:textId="77777777" w:rsidR="00057627" w:rsidRPr="00F64D19" w:rsidRDefault="00057627" w:rsidP="00367B3C">
            <w:pPr>
              <w:autoSpaceDE w:val="0"/>
              <w:autoSpaceDN w:val="0"/>
              <w:adjustRightInd w:val="0"/>
              <w:spacing w:after="0" w:line="240" w:lineRule="auto"/>
              <w:rPr>
                <w:ins w:id="4581" w:author="Arjan" w:date="2014-09-08T22:09:00Z"/>
                <w:rFonts w:ascii="Arial" w:eastAsia="Times New Roman" w:hAnsi="Arial" w:cs="Arial"/>
                <w:color w:val="000000"/>
                <w:sz w:val="20"/>
                <w:szCs w:val="20"/>
              </w:rPr>
            </w:pPr>
            <w:ins w:id="4582" w:author="Arjan" w:date="2014-09-08T22:09:00Z">
              <w:r w:rsidRPr="00F64D19">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5D1270CC" w14:textId="77777777" w:rsidR="00057627" w:rsidRPr="00F64D19" w:rsidRDefault="00057627" w:rsidP="00367B3C">
            <w:pPr>
              <w:autoSpaceDE w:val="0"/>
              <w:autoSpaceDN w:val="0"/>
              <w:adjustRightInd w:val="0"/>
              <w:spacing w:after="0" w:line="240" w:lineRule="auto"/>
              <w:rPr>
                <w:ins w:id="4583" w:author="Arjan" w:date="2014-09-08T22:09:00Z"/>
                <w:rFonts w:ascii="Arial" w:eastAsia="Times New Roman" w:hAnsi="Arial" w:cs="Arial"/>
                <w:color w:val="000000"/>
                <w:sz w:val="20"/>
                <w:szCs w:val="20"/>
              </w:rPr>
            </w:pPr>
            <w:ins w:id="4584" w:author="Arjan" w:date="2014-09-08T22:09:00Z">
              <w:r w:rsidRPr="00F64D19">
                <w:rPr>
                  <w:rFonts w:ascii="Arial" w:eastAsia="Times New Roman" w:hAnsi="Arial" w:cs="Arial"/>
                  <w:color w:val="000000"/>
                  <w:sz w:val="20"/>
                  <w:szCs w:val="20"/>
                </w:rPr>
                <w:t>KING</w:t>
              </w:r>
            </w:ins>
          </w:p>
        </w:tc>
      </w:tr>
      <w:tr w:rsidR="00057627" w:rsidRPr="00F64D19" w14:paraId="7D799DC2" w14:textId="77777777" w:rsidTr="00367B3C">
        <w:trPr>
          <w:ins w:id="4585" w:author="Arjan" w:date="2014-09-08T22:09:00Z"/>
        </w:trPr>
        <w:tc>
          <w:tcPr>
            <w:tcW w:w="3780" w:type="dxa"/>
            <w:tcBorders>
              <w:top w:val="nil"/>
              <w:left w:val="nil"/>
              <w:bottom w:val="nil"/>
              <w:right w:val="nil"/>
            </w:tcBorders>
          </w:tcPr>
          <w:p w14:paraId="2DB2378D" w14:textId="77777777" w:rsidR="00057627" w:rsidRPr="00F64D19" w:rsidRDefault="00057627" w:rsidP="00367B3C">
            <w:pPr>
              <w:autoSpaceDE w:val="0"/>
              <w:autoSpaceDN w:val="0"/>
              <w:adjustRightInd w:val="0"/>
              <w:spacing w:after="0" w:line="240" w:lineRule="auto"/>
              <w:rPr>
                <w:ins w:id="4586"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14:paraId="2909F145" w14:textId="77777777" w:rsidR="00057627" w:rsidRPr="00F64D19" w:rsidRDefault="00057627" w:rsidP="00367B3C">
            <w:pPr>
              <w:autoSpaceDE w:val="0"/>
              <w:autoSpaceDN w:val="0"/>
              <w:adjustRightInd w:val="0"/>
              <w:spacing w:after="0" w:line="240" w:lineRule="auto"/>
              <w:rPr>
                <w:ins w:id="4587" w:author="Arjan" w:date="2014-09-08T22:09:00Z"/>
                <w:rFonts w:ascii="Arial" w:eastAsia="Times New Roman" w:hAnsi="Arial" w:cs="Arial"/>
                <w:color w:val="000000"/>
                <w:sz w:val="20"/>
                <w:szCs w:val="20"/>
              </w:rPr>
            </w:pPr>
          </w:p>
        </w:tc>
      </w:tr>
      <w:tr w:rsidR="00057627" w:rsidRPr="00F64D19" w14:paraId="4543AA04" w14:textId="77777777" w:rsidTr="00367B3C">
        <w:trPr>
          <w:ins w:id="4588" w:author="Arjan" w:date="2014-09-08T22:09:00Z"/>
        </w:trPr>
        <w:tc>
          <w:tcPr>
            <w:tcW w:w="3780" w:type="dxa"/>
            <w:tcBorders>
              <w:top w:val="nil"/>
              <w:left w:val="nil"/>
              <w:bottom w:val="nil"/>
              <w:right w:val="nil"/>
            </w:tcBorders>
          </w:tcPr>
          <w:p w14:paraId="3DA6166F" w14:textId="77777777" w:rsidR="00057627" w:rsidRPr="00F64D19" w:rsidRDefault="00057627" w:rsidP="00367B3C">
            <w:pPr>
              <w:autoSpaceDE w:val="0"/>
              <w:autoSpaceDN w:val="0"/>
              <w:adjustRightInd w:val="0"/>
              <w:spacing w:after="0" w:line="240" w:lineRule="auto"/>
              <w:rPr>
                <w:ins w:id="4589" w:author="Arjan" w:date="2014-09-08T22:09:00Z"/>
                <w:rFonts w:ascii="Arial" w:eastAsia="Times New Roman" w:hAnsi="Arial" w:cs="Arial"/>
                <w:color w:val="000000"/>
                <w:sz w:val="20"/>
                <w:szCs w:val="20"/>
              </w:rPr>
            </w:pPr>
            <w:ins w:id="4590" w:author="Arjan" w:date="2014-09-08T22:09:00Z">
              <w:r w:rsidRPr="00F64D19">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27B77D03" w14:textId="77777777" w:rsidR="00057627" w:rsidRPr="00F64D19" w:rsidRDefault="00057627" w:rsidP="00367B3C">
            <w:pPr>
              <w:autoSpaceDE w:val="0"/>
              <w:autoSpaceDN w:val="0"/>
              <w:adjustRightInd w:val="0"/>
              <w:spacing w:after="0" w:line="240" w:lineRule="auto"/>
              <w:rPr>
                <w:ins w:id="4591" w:author="Arjan" w:date="2014-09-08T22:09:00Z"/>
                <w:rFonts w:ascii="Arial" w:eastAsia="Times New Roman" w:hAnsi="Arial" w:cs="Arial"/>
                <w:color w:val="000000"/>
                <w:sz w:val="20"/>
                <w:szCs w:val="20"/>
              </w:rPr>
            </w:pPr>
          </w:p>
        </w:tc>
      </w:tr>
      <w:tr w:rsidR="00057627" w:rsidRPr="00F64D19" w14:paraId="2565E903" w14:textId="77777777" w:rsidTr="00367B3C">
        <w:trPr>
          <w:ins w:id="4592" w:author="Arjan" w:date="2014-09-08T22:09:00Z"/>
        </w:trPr>
        <w:tc>
          <w:tcPr>
            <w:tcW w:w="3780" w:type="dxa"/>
            <w:tcBorders>
              <w:top w:val="nil"/>
              <w:left w:val="nil"/>
              <w:bottom w:val="nil"/>
              <w:right w:val="nil"/>
            </w:tcBorders>
          </w:tcPr>
          <w:p w14:paraId="4FDE31B2" w14:textId="77777777" w:rsidR="00057627" w:rsidRPr="00F64D19" w:rsidRDefault="00057627" w:rsidP="00367B3C">
            <w:pPr>
              <w:autoSpaceDE w:val="0"/>
              <w:autoSpaceDN w:val="0"/>
              <w:adjustRightInd w:val="0"/>
              <w:spacing w:after="0" w:line="240" w:lineRule="auto"/>
              <w:rPr>
                <w:ins w:id="4593"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14:paraId="1A255621" w14:textId="77777777" w:rsidR="00057627" w:rsidRPr="00F64D19" w:rsidRDefault="00057627" w:rsidP="00367B3C">
            <w:pPr>
              <w:autoSpaceDE w:val="0"/>
              <w:autoSpaceDN w:val="0"/>
              <w:adjustRightInd w:val="0"/>
              <w:spacing w:after="0" w:line="240" w:lineRule="auto"/>
              <w:rPr>
                <w:ins w:id="4594" w:author="Arjan" w:date="2014-09-08T22:09:00Z"/>
                <w:rFonts w:ascii="Arial" w:eastAsia="Times New Roman" w:hAnsi="Arial" w:cs="Arial"/>
                <w:color w:val="000000"/>
                <w:sz w:val="20"/>
                <w:szCs w:val="20"/>
              </w:rPr>
            </w:pPr>
          </w:p>
        </w:tc>
      </w:tr>
      <w:tr w:rsidR="00057627" w:rsidRPr="00F64D19" w14:paraId="2E03D3EE" w14:textId="77777777" w:rsidTr="00367B3C">
        <w:trPr>
          <w:ins w:id="4595" w:author="Arjan" w:date="2014-09-08T22:09:00Z"/>
        </w:trPr>
        <w:tc>
          <w:tcPr>
            <w:tcW w:w="3780" w:type="dxa"/>
            <w:tcBorders>
              <w:top w:val="nil"/>
              <w:left w:val="nil"/>
              <w:bottom w:val="nil"/>
              <w:right w:val="nil"/>
            </w:tcBorders>
          </w:tcPr>
          <w:p w14:paraId="51A8D455" w14:textId="77777777" w:rsidR="00057627" w:rsidRPr="00F64D19" w:rsidRDefault="00057627" w:rsidP="00367B3C">
            <w:pPr>
              <w:autoSpaceDE w:val="0"/>
              <w:autoSpaceDN w:val="0"/>
              <w:adjustRightInd w:val="0"/>
              <w:spacing w:after="0" w:line="240" w:lineRule="auto"/>
              <w:rPr>
                <w:ins w:id="4596" w:author="Arjan" w:date="2014-09-08T22:09:00Z"/>
                <w:rFonts w:ascii="Arial" w:eastAsia="Times New Roman" w:hAnsi="Arial" w:cs="Arial"/>
                <w:color w:val="000000"/>
                <w:sz w:val="20"/>
                <w:szCs w:val="20"/>
              </w:rPr>
            </w:pPr>
            <w:ins w:id="4597" w:author="Arjan" w:date="2014-09-08T22:09:00Z">
              <w:r w:rsidRPr="00F64D19">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54E69C37" w14:textId="77777777" w:rsidR="00057627" w:rsidRPr="00F64D19" w:rsidRDefault="00057627" w:rsidP="00057627">
            <w:pPr>
              <w:autoSpaceDE w:val="0"/>
              <w:autoSpaceDN w:val="0"/>
              <w:adjustRightInd w:val="0"/>
              <w:spacing w:after="0" w:line="240" w:lineRule="auto"/>
              <w:rPr>
                <w:ins w:id="4598" w:author="Arjan" w:date="2014-09-08T22:09:00Z"/>
                <w:rFonts w:ascii="Arial" w:eastAsia="Times New Roman" w:hAnsi="Arial" w:cs="Arial"/>
                <w:color w:val="000000"/>
                <w:sz w:val="20"/>
                <w:szCs w:val="20"/>
              </w:rPr>
            </w:pPr>
            <w:ins w:id="4599" w:author="Arjan" w:date="2014-09-08T22:10:00Z">
              <w:r>
                <w:rPr>
                  <w:rFonts w:ascii="Arial" w:hAnsi="Arial" w:cs="Arial"/>
                  <w:sz w:val="20"/>
                  <w:szCs w:val="20"/>
                  <w:lang w:val="en-AU"/>
                </w:rPr>
                <w:t>soort</w:t>
              </w:r>
            </w:ins>
          </w:p>
        </w:tc>
      </w:tr>
      <w:tr w:rsidR="00057627" w:rsidRPr="00F64D19" w14:paraId="30697A4C" w14:textId="77777777" w:rsidTr="00367B3C">
        <w:trPr>
          <w:ins w:id="4600" w:author="Arjan" w:date="2014-09-08T22:09:00Z"/>
        </w:trPr>
        <w:tc>
          <w:tcPr>
            <w:tcW w:w="3780" w:type="dxa"/>
            <w:tcBorders>
              <w:top w:val="nil"/>
              <w:left w:val="nil"/>
              <w:bottom w:val="nil"/>
              <w:right w:val="nil"/>
            </w:tcBorders>
          </w:tcPr>
          <w:p w14:paraId="63E62527" w14:textId="77777777" w:rsidR="00057627" w:rsidRPr="00F64D19" w:rsidRDefault="00057627" w:rsidP="00367B3C">
            <w:pPr>
              <w:autoSpaceDE w:val="0"/>
              <w:autoSpaceDN w:val="0"/>
              <w:adjustRightInd w:val="0"/>
              <w:spacing w:after="0" w:line="240" w:lineRule="auto"/>
              <w:rPr>
                <w:ins w:id="4601"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14:paraId="0F2C4541" w14:textId="77777777" w:rsidR="00057627" w:rsidRPr="00F64D19" w:rsidRDefault="00057627" w:rsidP="00367B3C">
            <w:pPr>
              <w:autoSpaceDE w:val="0"/>
              <w:autoSpaceDN w:val="0"/>
              <w:adjustRightInd w:val="0"/>
              <w:spacing w:after="0" w:line="240" w:lineRule="auto"/>
              <w:rPr>
                <w:ins w:id="4602" w:author="Arjan" w:date="2014-09-08T22:09:00Z"/>
                <w:rFonts w:ascii="Arial" w:eastAsia="Times New Roman" w:hAnsi="Arial" w:cs="Arial"/>
                <w:color w:val="000000"/>
                <w:sz w:val="20"/>
                <w:szCs w:val="20"/>
              </w:rPr>
            </w:pPr>
          </w:p>
        </w:tc>
      </w:tr>
      <w:tr w:rsidR="00057627" w:rsidRPr="005C14BE" w14:paraId="2BD328F7" w14:textId="77777777" w:rsidTr="00367B3C">
        <w:trPr>
          <w:ins w:id="4603" w:author="Arjan" w:date="2014-09-08T22:09:00Z"/>
        </w:trPr>
        <w:tc>
          <w:tcPr>
            <w:tcW w:w="3780" w:type="dxa"/>
            <w:tcBorders>
              <w:top w:val="nil"/>
              <w:left w:val="nil"/>
              <w:bottom w:val="nil"/>
              <w:right w:val="nil"/>
            </w:tcBorders>
          </w:tcPr>
          <w:p w14:paraId="59858B7A" w14:textId="77777777" w:rsidR="00057627" w:rsidRPr="00F64D19" w:rsidRDefault="00057627" w:rsidP="00367B3C">
            <w:pPr>
              <w:autoSpaceDE w:val="0"/>
              <w:autoSpaceDN w:val="0"/>
              <w:adjustRightInd w:val="0"/>
              <w:spacing w:after="0" w:line="240" w:lineRule="auto"/>
              <w:rPr>
                <w:ins w:id="4604" w:author="Arjan" w:date="2014-09-08T22:09:00Z"/>
                <w:rFonts w:ascii="Arial" w:eastAsia="Times New Roman" w:hAnsi="Arial" w:cs="Arial"/>
                <w:color w:val="000000"/>
                <w:sz w:val="20"/>
                <w:szCs w:val="20"/>
              </w:rPr>
            </w:pPr>
            <w:ins w:id="4605" w:author="Arjan" w:date="2014-09-08T22:09:00Z">
              <w:r w:rsidRPr="00F64D19">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7344A74D" w14:textId="77777777" w:rsidR="00057627" w:rsidRPr="00DD0F4F" w:rsidRDefault="00DA5D93" w:rsidP="006A6C7F">
            <w:pPr>
              <w:autoSpaceDE w:val="0"/>
              <w:autoSpaceDN w:val="0"/>
              <w:adjustRightInd w:val="0"/>
              <w:spacing w:after="0" w:line="240" w:lineRule="auto"/>
              <w:rPr>
                <w:ins w:id="4606" w:author="Arjan" w:date="2014-09-08T22:09:00Z"/>
                <w:rFonts w:ascii="Arial" w:eastAsia="Times New Roman" w:hAnsi="Arial" w:cs="Arial"/>
                <w:color w:val="000000"/>
                <w:sz w:val="20"/>
                <w:szCs w:val="20"/>
                <w:lang w:val="nl-NL"/>
              </w:rPr>
            </w:pPr>
            <w:ins w:id="4607" w:author="Arjan" w:date="2014-09-08T22:09:00Z">
              <w:r w:rsidRPr="00F64D19">
                <w:rPr>
                  <w:rFonts w:ascii="Arial" w:hAnsi="Arial" w:cs="Arial"/>
                  <w:sz w:val="20"/>
                  <w:szCs w:val="20"/>
                  <w:lang w:val="en-AU"/>
                </w:rPr>
                <w:fldChar w:fldCharType="begin" w:fldLock="1"/>
              </w:r>
              <w:r w:rsidR="00057627" w:rsidRPr="00DD0F4F">
                <w:rPr>
                  <w:rFonts w:ascii="Arial" w:hAnsi="Arial" w:cs="Arial"/>
                  <w:sz w:val="20"/>
                  <w:szCs w:val="20"/>
                  <w:lang w:val="nl-NL"/>
                </w:rPr>
                <w:instrText xml:space="preserve">MERGEFIELD </w:instrText>
              </w:r>
              <w:r w:rsidR="00057627" w:rsidRPr="00DD0F4F">
                <w:rPr>
                  <w:rFonts w:ascii="Arial" w:eastAsia="Times New Roman" w:hAnsi="Arial" w:cs="Arial"/>
                  <w:color w:val="000000"/>
                  <w:sz w:val="20"/>
                  <w:szCs w:val="20"/>
                  <w:lang w:val="nl-NL"/>
                </w:rPr>
                <w:instrText>Att.Notes</w:instrText>
              </w:r>
              <w:r w:rsidRPr="00F64D19">
                <w:rPr>
                  <w:rFonts w:ascii="Arial" w:hAnsi="Arial" w:cs="Arial"/>
                  <w:sz w:val="20"/>
                  <w:szCs w:val="20"/>
                  <w:lang w:val="en-AU"/>
                </w:rPr>
                <w:fldChar w:fldCharType="end"/>
              </w:r>
            </w:ins>
            <w:ins w:id="4608" w:author="Arjan" w:date="2014-09-08T22:10:00Z">
              <w:r w:rsidR="00057627" w:rsidRPr="00DD0F4F">
                <w:rPr>
                  <w:rFonts w:ascii="Arial" w:eastAsia="Times New Roman" w:hAnsi="Arial" w:cs="Arial"/>
                  <w:color w:val="610E6A"/>
                  <w:sz w:val="20"/>
                  <w:szCs w:val="20"/>
                  <w:lang w:val="nl-NL"/>
                </w:rPr>
                <w:t xml:space="preserve">Aanduiding van de wijze van ondertekening van </w:t>
              </w:r>
            </w:ins>
            <w:ins w:id="4609" w:author="Arjan" w:date="2014-09-08T22:18:00Z">
              <w:r w:rsidR="006A6C7F" w:rsidRPr="00DD0F4F">
                <w:rPr>
                  <w:rFonts w:ascii="Arial" w:eastAsia="Times New Roman" w:hAnsi="Arial" w:cs="Arial"/>
                  <w:color w:val="610E6A"/>
                  <w:sz w:val="20"/>
                  <w:szCs w:val="20"/>
                  <w:lang w:val="nl-NL"/>
                </w:rPr>
                <w:t>het</w:t>
              </w:r>
            </w:ins>
            <w:ins w:id="4610" w:author="Arjan" w:date="2014-09-08T22:10:00Z">
              <w:r w:rsidR="00057627" w:rsidRPr="00DD0F4F">
                <w:rPr>
                  <w:rFonts w:ascii="Arial" w:eastAsia="Times New Roman" w:hAnsi="Arial" w:cs="Arial"/>
                  <w:color w:val="610E6A"/>
                  <w:sz w:val="20"/>
                  <w:szCs w:val="20"/>
                  <w:lang w:val="nl-NL"/>
                </w:rPr>
                <w:t xml:space="preserve"> </w:t>
              </w:r>
            </w:ins>
            <w:ins w:id="4611" w:author="Arjan" w:date="2014-09-08T22:09:00Z">
              <w:r w:rsidR="00057627" w:rsidRPr="00DD0F4F">
                <w:rPr>
                  <w:rFonts w:ascii="Arial" w:eastAsia="Times New Roman" w:hAnsi="Arial" w:cs="Arial"/>
                  <w:color w:val="610E6A"/>
                  <w:sz w:val="20"/>
                  <w:szCs w:val="20"/>
                  <w:lang w:val="nl-NL"/>
                </w:rPr>
                <w:t>INFORMATIEOBJECT</w:t>
              </w:r>
            </w:ins>
          </w:p>
        </w:tc>
      </w:tr>
      <w:tr w:rsidR="00057627" w:rsidRPr="005C14BE" w14:paraId="09585C6F" w14:textId="77777777" w:rsidTr="00367B3C">
        <w:trPr>
          <w:trHeight w:val="230"/>
          <w:ins w:id="4612" w:author="Arjan" w:date="2014-09-08T22:09:00Z"/>
        </w:trPr>
        <w:tc>
          <w:tcPr>
            <w:tcW w:w="3780" w:type="dxa"/>
            <w:tcBorders>
              <w:top w:val="nil"/>
              <w:left w:val="nil"/>
              <w:bottom w:val="nil"/>
              <w:right w:val="nil"/>
            </w:tcBorders>
          </w:tcPr>
          <w:p w14:paraId="5ED74619" w14:textId="77777777" w:rsidR="00057627" w:rsidRPr="00DD0F4F" w:rsidRDefault="00057627" w:rsidP="00367B3C">
            <w:pPr>
              <w:autoSpaceDE w:val="0"/>
              <w:autoSpaceDN w:val="0"/>
              <w:adjustRightInd w:val="0"/>
              <w:spacing w:after="0" w:line="240" w:lineRule="auto"/>
              <w:rPr>
                <w:ins w:id="4613" w:author="Arjan" w:date="2014-09-08T22:09: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03A91A08" w14:textId="77777777" w:rsidR="00057627" w:rsidRPr="00DD0F4F" w:rsidRDefault="00057627" w:rsidP="00367B3C">
            <w:pPr>
              <w:autoSpaceDE w:val="0"/>
              <w:autoSpaceDN w:val="0"/>
              <w:adjustRightInd w:val="0"/>
              <w:spacing w:after="0" w:line="240" w:lineRule="auto"/>
              <w:rPr>
                <w:ins w:id="4614" w:author="Arjan" w:date="2014-09-08T22:09:00Z"/>
                <w:rFonts w:ascii="Arial" w:eastAsia="Times New Roman" w:hAnsi="Arial" w:cs="Arial"/>
                <w:color w:val="000000"/>
                <w:sz w:val="20"/>
                <w:szCs w:val="20"/>
                <w:lang w:val="nl-NL"/>
              </w:rPr>
            </w:pPr>
          </w:p>
        </w:tc>
      </w:tr>
      <w:tr w:rsidR="00057627" w:rsidRPr="00F64D19" w14:paraId="2CD27077" w14:textId="77777777" w:rsidTr="00367B3C">
        <w:trPr>
          <w:trHeight w:val="230"/>
          <w:ins w:id="4615" w:author="Arjan" w:date="2014-09-08T22:09:00Z"/>
        </w:trPr>
        <w:tc>
          <w:tcPr>
            <w:tcW w:w="3780" w:type="dxa"/>
            <w:tcBorders>
              <w:top w:val="nil"/>
              <w:left w:val="nil"/>
              <w:bottom w:val="nil"/>
              <w:right w:val="nil"/>
            </w:tcBorders>
          </w:tcPr>
          <w:p w14:paraId="1DDEB24B" w14:textId="77777777" w:rsidR="00057627" w:rsidRPr="00F64D19" w:rsidRDefault="00057627" w:rsidP="00367B3C">
            <w:pPr>
              <w:autoSpaceDE w:val="0"/>
              <w:autoSpaceDN w:val="0"/>
              <w:adjustRightInd w:val="0"/>
              <w:spacing w:after="0" w:line="240" w:lineRule="auto"/>
              <w:rPr>
                <w:ins w:id="4616" w:author="Arjan" w:date="2014-09-08T22:09:00Z"/>
                <w:rFonts w:ascii="Arial" w:eastAsia="Times New Roman" w:hAnsi="Arial" w:cs="Arial"/>
                <w:color w:val="000000"/>
                <w:sz w:val="20"/>
                <w:szCs w:val="20"/>
              </w:rPr>
            </w:pPr>
            <w:ins w:id="4617" w:author="Arjan" w:date="2014-09-08T22:09:00Z">
              <w:r w:rsidRPr="00F64D19">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036AA1EB" w14:textId="77777777" w:rsidR="00057627" w:rsidRPr="00F64D19" w:rsidRDefault="00057627" w:rsidP="00367B3C">
            <w:pPr>
              <w:autoSpaceDE w:val="0"/>
              <w:autoSpaceDN w:val="0"/>
              <w:adjustRightInd w:val="0"/>
              <w:spacing w:after="0" w:line="240" w:lineRule="auto"/>
              <w:rPr>
                <w:ins w:id="4618" w:author="Arjan" w:date="2014-09-08T22:09:00Z"/>
                <w:rFonts w:ascii="Arial" w:eastAsia="Times New Roman" w:hAnsi="Arial" w:cs="Arial"/>
                <w:color w:val="000000"/>
                <w:sz w:val="20"/>
                <w:szCs w:val="20"/>
              </w:rPr>
            </w:pPr>
            <w:ins w:id="4619" w:author="Arjan" w:date="2014-09-08T22:09:00Z">
              <w:r w:rsidRPr="00F64D19">
                <w:rPr>
                  <w:rFonts w:ascii="Arial" w:eastAsia="Times New Roman" w:hAnsi="Arial" w:cs="Arial"/>
                  <w:color w:val="000000"/>
                  <w:sz w:val="20"/>
                  <w:szCs w:val="20"/>
                </w:rPr>
                <w:t xml:space="preserve">KING </w:t>
              </w:r>
            </w:ins>
          </w:p>
        </w:tc>
      </w:tr>
      <w:tr w:rsidR="00057627" w:rsidRPr="00F64D19" w14:paraId="568DD228" w14:textId="77777777" w:rsidTr="00367B3C">
        <w:trPr>
          <w:ins w:id="4620" w:author="Arjan" w:date="2014-09-08T22:09:00Z"/>
        </w:trPr>
        <w:tc>
          <w:tcPr>
            <w:tcW w:w="3780" w:type="dxa"/>
            <w:tcBorders>
              <w:top w:val="nil"/>
              <w:left w:val="nil"/>
              <w:bottom w:val="nil"/>
              <w:right w:val="nil"/>
            </w:tcBorders>
          </w:tcPr>
          <w:p w14:paraId="203152A2" w14:textId="77777777" w:rsidR="00057627" w:rsidRPr="00F64D19" w:rsidRDefault="00057627" w:rsidP="00367B3C">
            <w:pPr>
              <w:autoSpaceDE w:val="0"/>
              <w:autoSpaceDN w:val="0"/>
              <w:adjustRightInd w:val="0"/>
              <w:spacing w:after="0" w:line="240" w:lineRule="auto"/>
              <w:rPr>
                <w:ins w:id="4621"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14:paraId="1F3BDCAE" w14:textId="77777777" w:rsidR="00057627" w:rsidRPr="00F64D19" w:rsidRDefault="00057627" w:rsidP="00367B3C">
            <w:pPr>
              <w:autoSpaceDE w:val="0"/>
              <w:autoSpaceDN w:val="0"/>
              <w:adjustRightInd w:val="0"/>
              <w:spacing w:after="0" w:line="240" w:lineRule="auto"/>
              <w:rPr>
                <w:ins w:id="4622" w:author="Arjan" w:date="2014-09-08T22:09:00Z"/>
                <w:rFonts w:ascii="Arial" w:eastAsia="Times New Roman" w:hAnsi="Arial" w:cs="Arial"/>
                <w:color w:val="000000"/>
                <w:sz w:val="20"/>
                <w:szCs w:val="20"/>
              </w:rPr>
            </w:pPr>
          </w:p>
        </w:tc>
      </w:tr>
      <w:tr w:rsidR="00057627" w:rsidRPr="00F64D19" w14:paraId="2ACECE33" w14:textId="77777777" w:rsidTr="00367B3C">
        <w:trPr>
          <w:ins w:id="4623" w:author="Arjan" w:date="2014-09-08T22:09:00Z"/>
        </w:trPr>
        <w:tc>
          <w:tcPr>
            <w:tcW w:w="3780" w:type="dxa"/>
            <w:tcBorders>
              <w:top w:val="nil"/>
              <w:left w:val="nil"/>
              <w:bottom w:val="nil"/>
              <w:right w:val="nil"/>
            </w:tcBorders>
          </w:tcPr>
          <w:p w14:paraId="19C4254C" w14:textId="77777777" w:rsidR="00057627" w:rsidRPr="00F64D19" w:rsidRDefault="00057627" w:rsidP="00367B3C">
            <w:pPr>
              <w:autoSpaceDE w:val="0"/>
              <w:autoSpaceDN w:val="0"/>
              <w:adjustRightInd w:val="0"/>
              <w:spacing w:after="0" w:line="240" w:lineRule="auto"/>
              <w:rPr>
                <w:ins w:id="4624" w:author="Arjan" w:date="2014-09-08T22:09:00Z"/>
                <w:rFonts w:ascii="Arial" w:eastAsia="Times New Roman" w:hAnsi="Arial" w:cs="Arial"/>
                <w:color w:val="000000"/>
                <w:sz w:val="20"/>
                <w:szCs w:val="20"/>
              </w:rPr>
            </w:pPr>
            <w:ins w:id="4625" w:author="Arjan" w:date="2014-09-08T22:09:00Z">
              <w:r w:rsidRPr="00F64D19">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14D78325" w14:textId="77777777" w:rsidR="00057627" w:rsidRPr="00F64D19" w:rsidRDefault="00057627" w:rsidP="00367B3C">
            <w:pPr>
              <w:autoSpaceDE w:val="0"/>
              <w:autoSpaceDN w:val="0"/>
              <w:adjustRightInd w:val="0"/>
              <w:spacing w:after="0" w:line="240" w:lineRule="auto"/>
              <w:rPr>
                <w:ins w:id="4626" w:author="Arjan" w:date="2014-09-08T22:09:00Z"/>
                <w:rFonts w:ascii="Arial" w:eastAsia="Times New Roman" w:hAnsi="Arial" w:cs="Arial"/>
                <w:color w:val="000000"/>
                <w:sz w:val="20"/>
                <w:szCs w:val="20"/>
              </w:rPr>
            </w:pPr>
            <w:ins w:id="4627" w:author="Arjan" w:date="2014-09-08T22:11:00Z">
              <w:r>
                <w:rPr>
                  <w:rFonts w:ascii="Arial" w:eastAsia="Times New Roman" w:hAnsi="Arial" w:cs="Arial"/>
                  <w:color w:val="000000"/>
                  <w:sz w:val="20"/>
                  <w:szCs w:val="20"/>
                </w:rPr>
                <w:t>1 september 2014</w:t>
              </w:r>
            </w:ins>
          </w:p>
        </w:tc>
      </w:tr>
      <w:tr w:rsidR="00057627" w:rsidRPr="00F64D19" w14:paraId="4453BC4E" w14:textId="77777777" w:rsidTr="00367B3C">
        <w:trPr>
          <w:ins w:id="4628" w:author="Arjan" w:date="2014-09-08T22:09:00Z"/>
        </w:trPr>
        <w:tc>
          <w:tcPr>
            <w:tcW w:w="3780" w:type="dxa"/>
            <w:tcBorders>
              <w:top w:val="nil"/>
              <w:left w:val="nil"/>
              <w:bottom w:val="nil"/>
              <w:right w:val="nil"/>
            </w:tcBorders>
          </w:tcPr>
          <w:p w14:paraId="5AC9575D" w14:textId="77777777" w:rsidR="00057627" w:rsidRPr="00F64D19" w:rsidRDefault="00057627" w:rsidP="00367B3C">
            <w:pPr>
              <w:autoSpaceDE w:val="0"/>
              <w:autoSpaceDN w:val="0"/>
              <w:adjustRightInd w:val="0"/>
              <w:spacing w:after="0" w:line="240" w:lineRule="auto"/>
              <w:rPr>
                <w:ins w:id="4629"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14:paraId="792966A5" w14:textId="77777777" w:rsidR="00057627" w:rsidRPr="00F64D19" w:rsidRDefault="00057627" w:rsidP="00367B3C">
            <w:pPr>
              <w:autoSpaceDE w:val="0"/>
              <w:autoSpaceDN w:val="0"/>
              <w:adjustRightInd w:val="0"/>
              <w:spacing w:after="0" w:line="240" w:lineRule="auto"/>
              <w:rPr>
                <w:ins w:id="4630" w:author="Arjan" w:date="2014-09-08T22:09:00Z"/>
                <w:rFonts w:ascii="Arial" w:eastAsia="Times New Roman" w:hAnsi="Arial" w:cs="Arial"/>
                <w:color w:val="000000"/>
                <w:sz w:val="20"/>
                <w:szCs w:val="20"/>
              </w:rPr>
            </w:pPr>
          </w:p>
        </w:tc>
      </w:tr>
      <w:tr w:rsidR="00057627" w:rsidRPr="005C14BE" w14:paraId="37D8F62D" w14:textId="77777777" w:rsidTr="00367B3C">
        <w:trPr>
          <w:ins w:id="4631" w:author="Arjan" w:date="2014-09-08T22:09:00Z"/>
        </w:trPr>
        <w:tc>
          <w:tcPr>
            <w:tcW w:w="3780" w:type="dxa"/>
            <w:tcBorders>
              <w:top w:val="nil"/>
              <w:left w:val="nil"/>
              <w:bottom w:val="nil"/>
              <w:right w:val="nil"/>
            </w:tcBorders>
          </w:tcPr>
          <w:p w14:paraId="5B6BD99F" w14:textId="77777777" w:rsidR="00057627" w:rsidRPr="00F64D19" w:rsidRDefault="00057627" w:rsidP="00367B3C">
            <w:pPr>
              <w:autoSpaceDE w:val="0"/>
              <w:autoSpaceDN w:val="0"/>
              <w:adjustRightInd w:val="0"/>
              <w:spacing w:after="0" w:line="240" w:lineRule="auto"/>
              <w:rPr>
                <w:ins w:id="4632" w:author="Arjan" w:date="2014-09-08T22:09:00Z"/>
                <w:rFonts w:ascii="Arial" w:eastAsia="Times New Roman" w:hAnsi="Arial" w:cs="Arial"/>
                <w:color w:val="000000"/>
                <w:sz w:val="20"/>
                <w:szCs w:val="20"/>
              </w:rPr>
            </w:pPr>
            <w:ins w:id="4633" w:author="Arjan" w:date="2014-09-08T22:09:00Z">
              <w:r w:rsidRPr="00F64D19">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53888812" w14:textId="77777777" w:rsidR="00057627" w:rsidRPr="00DD0F4F" w:rsidRDefault="00AB765A" w:rsidP="006A6C7F">
            <w:pPr>
              <w:autoSpaceDE w:val="0"/>
              <w:autoSpaceDN w:val="0"/>
              <w:adjustRightInd w:val="0"/>
              <w:spacing w:after="0" w:line="240" w:lineRule="auto"/>
              <w:rPr>
                <w:ins w:id="4634" w:author="Arjan" w:date="2014-09-08T22:09:00Z"/>
                <w:rFonts w:ascii="Arial" w:eastAsia="Times New Roman" w:hAnsi="Arial" w:cs="Arial"/>
                <w:color w:val="000000"/>
                <w:sz w:val="20"/>
                <w:szCs w:val="20"/>
                <w:lang w:val="nl-NL"/>
              </w:rPr>
            </w:pPr>
            <w:ins w:id="4635" w:author="Arjan" w:date="2015-01-11T21:53:00Z">
              <w:r w:rsidRPr="00DD0F4F">
                <w:rPr>
                  <w:rFonts w:ascii="Arial" w:eastAsia="Times New Roman" w:hAnsi="Arial" w:cs="Arial"/>
                  <w:color w:val="000000"/>
                  <w:sz w:val="20"/>
                  <w:szCs w:val="20"/>
                  <w:lang w:val="nl-NL"/>
                </w:rPr>
                <w:t>Met dit attribuutsoort wordt de wijze van ondertekening vastgelegd, zoals ‘analoog’, ‘digitaal’, ‘PKI’ e.d.</w:t>
              </w:r>
            </w:ins>
            <w:ins w:id="4636" w:author="Arjan" w:date="2015-01-11T21:54:00Z">
              <w:r>
                <w:rPr>
                  <w:rFonts w:ascii="Arial" w:eastAsia="Times New Roman" w:hAnsi="Arial" w:cs="Arial"/>
                  <w:color w:val="000000"/>
                  <w:sz w:val="20"/>
                  <w:szCs w:val="20"/>
                  <w:lang w:val="nl-NL"/>
                </w:rPr>
                <w:t xml:space="preserve"> Daaruit kan afgeleid worden</w:t>
              </w:r>
            </w:ins>
            <w:ins w:id="4637" w:author="Arjan" w:date="2015-01-11T21:53:00Z">
              <w:r w:rsidRPr="00DD0F4F">
                <w:rPr>
                  <w:rFonts w:ascii="Arial" w:eastAsia="Times New Roman" w:hAnsi="Arial" w:cs="Arial"/>
                  <w:color w:val="000000"/>
                  <w:sz w:val="20"/>
                  <w:szCs w:val="20"/>
                  <w:lang w:val="nl-NL"/>
                </w:rPr>
                <w:t xml:space="preserve"> of het een rechtsgeldig ondertekend document betreft.</w:t>
              </w:r>
            </w:ins>
          </w:p>
        </w:tc>
      </w:tr>
      <w:tr w:rsidR="00057627" w:rsidRPr="005C14BE" w14:paraId="33704E5D" w14:textId="77777777" w:rsidTr="00367B3C">
        <w:trPr>
          <w:ins w:id="4638" w:author="Arjan" w:date="2014-09-08T22:09:00Z"/>
        </w:trPr>
        <w:tc>
          <w:tcPr>
            <w:tcW w:w="3780" w:type="dxa"/>
            <w:tcBorders>
              <w:top w:val="nil"/>
              <w:left w:val="nil"/>
              <w:bottom w:val="nil"/>
              <w:right w:val="nil"/>
            </w:tcBorders>
          </w:tcPr>
          <w:p w14:paraId="1968FBCF" w14:textId="77777777" w:rsidR="00057627" w:rsidRPr="00DD0F4F" w:rsidRDefault="00057627" w:rsidP="00367B3C">
            <w:pPr>
              <w:autoSpaceDE w:val="0"/>
              <w:autoSpaceDN w:val="0"/>
              <w:adjustRightInd w:val="0"/>
              <w:spacing w:after="0" w:line="240" w:lineRule="auto"/>
              <w:rPr>
                <w:ins w:id="4639" w:author="Arjan" w:date="2014-09-08T22:09: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6B90F768" w14:textId="77777777" w:rsidR="00057627" w:rsidRPr="00DD0F4F" w:rsidRDefault="00057627" w:rsidP="00367B3C">
            <w:pPr>
              <w:autoSpaceDE w:val="0"/>
              <w:autoSpaceDN w:val="0"/>
              <w:adjustRightInd w:val="0"/>
              <w:spacing w:after="0" w:line="240" w:lineRule="auto"/>
              <w:rPr>
                <w:ins w:id="4640" w:author="Arjan" w:date="2014-09-08T22:09:00Z"/>
                <w:rFonts w:ascii="Arial" w:eastAsia="Times New Roman" w:hAnsi="Arial" w:cs="Arial"/>
                <w:color w:val="000000"/>
                <w:sz w:val="20"/>
                <w:szCs w:val="20"/>
                <w:lang w:val="nl-NL"/>
              </w:rPr>
            </w:pPr>
          </w:p>
        </w:tc>
      </w:tr>
      <w:tr w:rsidR="00057627" w:rsidRPr="00F64D19" w14:paraId="32E8B993" w14:textId="77777777" w:rsidTr="00367B3C">
        <w:trPr>
          <w:ins w:id="4641" w:author="Arjan" w:date="2014-09-08T22:09:00Z"/>
        </w:trPr>
        <w:tc>
          <w:tcPr>
            <w:tcW w:w="3780" w:type="dxa"/>
            <w:tcBorders>
              <w:top w:val="nil"/>
              <w:left w:val="nil"/>
              <w:bottom w:val="nil"/>
              <w:right w:val="nil"/>
            </w:tcBorders>
          </w:tcPr>
          <w:p w14:paraId="767B09BE" w14:textId="77777777" w:rsidR="00057627" w:rsidRPr="00F64D19" w:rsidRDefault="00057627" w:rsidP="00367B3C">
            <w:pPr>
              <w:autoSpaceDE w:val="0"/>
              <w:autoSpaceDN w:val="0"/>
              <w:adjustRightInd w:val="0"/>
              <w:spacing w:after="0" w:line="240" w:lineRule="auto"/>
              <w:rPr>
                <w:ins w:id="4642" w:author="Arjan" w:date="2014-09-08T22:09:00Z"/>
                <w:rFonts w:ascii="Arial" w:eastAsia="Times New Roman" w:hAnsi="Arial" w:cs="Arial"/>
                <w:color w:val="000000"/>
                <w:sz w:val="20"/>
                <w:szCs w:val="20"/>
              </w:rPr>
            </w:pPr>
            <w:ins w:id="4643" w:author="Arjan" w:date="2014-09-08T22:09:00Z">
              <w:r w:rsidRPr="00F64D19">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6931B48F" w14:textId="77777777" w:rsidR="00057627" w:rsidRPr="00F64D19" w:rsidRDefault="00DA5D93" w:rsidP="00057627">
            <w:pPr>
              <w:autoSpaceDE w:val="0"/>
              <w:autoSpaceDN w:val="0"/>
              <w:adjustRightInd w:val="0"/>
              <w:spacing w:after="0" w:line="240" w:lineRule="auto"/>
              <w:rPr>
                <w:ins w:id="4644" w:author="Arjan" w:date="2014-09-08T22:09:00Z"/>
                <w:rFonts w:ascii="Arial" w:eastAsia="Times New Roman" w:hAnsi="Arial" w:cs="Arial"/>
                <w:color w:val="000000"/>
                <w:sz w:val="20"/>
                <w:szCs w:val="20"/>
              </w:rPr>
            </w:pPr>
            <w:ins w:id="4645" w:author="Arjan" w:date="2014-09-08T22:09:00Z">
              <w:r w:rsidRPr="00F64D19">
                <w:rPr>
                  <w:rFonts w:ascii="Arial" w:hAnsi="Arial" w:cs="Arial"/>
                  <w:sz w:val="20"/>
                  <w:szCs w:val="20"/>
                  <w:lang w:val="en-AU"/>
                </w:rPr>
                <w:fldChar w:fldCharType="begin" w:fldLock="1"/>
              </w:r>
              <w:r w:rsidR="00057627" w:rsidRPr="00F64D19">
                <w:rPr>
                  <w:rFonts w:ascii="Arial" w:hAnsi="Arial" w:cs="Arial"/>
                  <w:sz w:val="20"/>
                  <w:szCs w:val="20"/>
                  <w:lang w:val="en-AU"/>
                </w:rPr>
                <w:instrText xml:space="preserve">MERGEFIELD </w:instrText>
              </w:r>
              <w:r w:rsidR="00057627" w:rsidRPr="00F64D19">
                <w:rPr>
                  <w:rFonts w:ascii="Arial" w:eastAsia="Times New Roman" w:hAnsi="Arial" w:cs="Arial"/>
                  <w:color w:val="000000"/>
                  <w:sz w:val="20"/>
                  <w:szCs w:val="20"/>
                </w:rPr>
                <w:instrText>Att.Type</w:instrText>
              </w:r>
              <w:r w:rsidRPr="00F64D19">
                <w:rPr>
                  <w:rFonts w:ascii="Arial" w:hAnsi="Arial" w:cs="Arial"/>
                  <w:sz w:val="20"/>
                  <w:szCs w:val="20"/>
                  <w:lang w:val="en-AU"/>
                </w:rPr>
                <w:fldChar w:fldCharType="separate"/>
              </w:r>
              <w:r w:rsidR="00057627" w:rsidRPr="00F64D19">
                <w:rPr>
                  <w:rFonts w:ascii="Arial" w:eastAsia="Times New Roman" w:hAnsi="Arial" w:cs="Arial"/>
                  <w:color w:val="000000"/>
                  <w:sz w:val="20"/>
                  <w:szCs w:val="20"/>
                </w:rPr>
                <w:t>AN</w:t>
              </w:r>
            </w:ins>
            <w:ins w:id="4646" w:author="Arjan" w:date="2014-09-08T22:13:00Z">
              <w:r w:rsidR="00057627">
                <w:rPr>
                  <w:rFonts w:ascii="Arial" w:eastAsia="Times New Roman" w:hAnsi="Arial" w:cs="Arial"/>
                  <w:color w:val="000000"/>
                  <w:sz w:val="20"/>
                  <w:szCs w:val="20"/>
                </w:rPr>
                <w:t>1</w:t>
              </w:r>
            </w:ins>
            <w:ins w:id="4647" w:author="Arjan" w:date="2014-09-08T22:09:00Z">
              <w:r w:rsidR="00057627" w:rsidRPr="00F64D19">
                <w:rPr>
                  <w:rFonts w:ascii="Arial" w:eastAsia="Times New Roman" w:hAnsi="Arial" w:cs="Arial"/>
                  <w:color w:val="000000"/>
                  <w:sz w:val="20"/>
                  <w:szCs w:val="20"/>
                </w:rPr>
                <w:t>0</w:t>
              </w:r>
              <w:r w:rsidRPr="00F64D19">
                <w:rPr>
                  <w:rFonts w:ascii="Arial" w:hAnsi="Arial" w:cs="Arial"/>
                  <w:sz w:val="20"/>
                  <w:szCs w:val="20"/>
                  <w:lang w:val="en-AU"/>
                </w:rPr>
                <w:fldChar w:fldCharType="end"/>
              </w:r>
            </w:ins>
          </w:p>
        </w:tc>
      </w:tr>
      <w:tr w:rsidR="00057627" w:rsidRPr="00F64D19" w14:paraId="09460BDC" w14:textId="77777777" w:rsidTr="00367B3C">
        <w:trPr>
          <w:trHeight w:val="230"/>
          <w:ins w:id="4648" w:author="Arjan" w:date="2014-09-08T22:09:00Z"/>
        </w:trPr>
        <w:tc>
          <w:tcPr>
            <w:tcW w:w="3780" w:type="dxa"/>
            <w:tcBorders>
              <w:top w:val="nil"/>
              <w:left w:val="nil"/>
              <w:bottom w:val="nil"/>
              <w:right w:val="nil"/>
            </w:tcBorders>
          </w:tcPr>
          <w:p w14:paraId="25241E43" w14:textId="77777777" w:rsidR="00057627" w:rsidRPr="00F64D19" w:rsidRDefault="00057627" w:rsidP="00367B3C">
            <w:pPr>
              <w:autoSpaceDE w:val="0"/>
              <w:autoSpaceDN w:val="0"/>
              <w:adjustRightInd w:val="0"/>
              <w:spacing w:after="0" w:line="240" w:lineRule="auto"/>
              <w:rPr>
                <w:ins w:id="4649"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14:paraId="75A9AC5B" w14:textId="77777777" w:rsidR="00057627" w:rsidRPr="00F64D19" w:rsidRDefault="00057627" w:rsidP="00367B3C">
            <w:pPr>
              <w:autoSpaceDE w:val="0"/>
              <w:autoSpaceDN w:val="0"/>
              <w:adjustRightInd w:val="0"/>
              <w:spacing w:after="0" w:line="240" w:lineRule="auto"/>
              <w:rPr>
                <w:ins w:id="4650" w:author="Arjan" w:date="2014-09-08T22:09:00Z"/>
                <w:rFonts w:ascii="Arial" w:eastAsia="Times New Roman" w:hAnsi="Arial" w:cs="Arial"/>
                <w:color w:val="000000"/>
                <w:sz w:val="20"/>
                <w:szCs w:val="20"/>
              </w:rPr>
            </w:pPr>
          </w:p>
        </w:tc>
      </w:tr>
      <w:tr w:rsidR="00057627" w:rsidRPr="005C14BE" w14:paraId="5EFC0B64" w14:textId="77777777" w:rsidTr="00367B3C">
        <w:trPr>
          <w:trHeight w:val="230"/>
          <w:ins w:id="4651" w:author="Arjan" w:date="2014-09-08T22:09:00Z"/>
        </w:trPr>
        <w:tc>
          <w:tcPr>
            <w:tcW w:w="3780" w:type="dxa"/>
            <w:tcBorders>
              <w:top w:val="nil"/>
              <w:left w:val="nil"/>
              <w:bottom w:val="nil"/>
              <w:right w:val="nil"/>
            </w:tcBorders>
          </w:tcPr>
          <w:p w14:paraId="5F41A081" w14:textId="77777777" w:rsidR="00057627" w:rsidRPr="00F64D19" w:rsidRDefault="00057627" w:rsidP="00367B3C">
            <w:pPr>
              <w:autoSpaceDE w:val="0"/>
              <w:autoSpaceDN w:val="0"/>
              <w:adjustRightInd w:val="0"/>
              <w:spacing w:after="0" w:line="240" w:lineRule="auto"/>
              <w:rPr>
                <w:ins w:id="4652" w:author="Arjan" w:date="2014-09-08T22:09:00Z"/>
                <w:rFonts w:ascii="Arial" w:eastAsia="Times New Roman" w:hAnsi="Arial" w:cs="Arial"/>
                <w:color w:val="000000"/>
                <w:sz w:val="20"/>
                <w:szCs w:val="20"/>
              </w:rPr>
            </w:pPr>
            <w:ins w:id="4653" w:author="Arjan" w:date="2014-09-08T22:09:00Z">
              <w:r w:rsidRPr="00F64D19">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73B76DCB" w14:textId="77777777" w:rsidR="00057627" w:rsidRPr="00DD0F4F" w:rsidRDefault="00057627" w:rsidP="00367B3C">
            <w:pPr>
              <w:spacing w:after="0" w:line="240" w:lineRule="auto"/>
              <w:rPr>
                <w:ins w:id="4654" w:author="Arjan" w:date="2014-09-08T22:09:00Z"/>
                <w:noProof/>
                <w:lang w:val="nl-NL"/>
              </w:rPr>
            </w:pPr>
            <w:ins w:id="4655" w:author="Arjan" w:date="2014-09-08T22:14:00Z">
              <w:r w:rsidRPr="00DD0F4F">
                <w:rPr>
                  <w:noProof/>
                  <w:lang w:val="nl-NL"/>
                </w:rPr>
                <w:t>Aanduidingen van rechtsgeldige wijzen van ondertekening</w:t>
              </w:r>
            </w:ins>
          </w:p>
        </w:tc>
      </w:tr>
      <w:tr w:rsidR="00057627" w:rsidRPr="005C14BE" w14:paraId="172987AD" w14:textId="77777777" w:rsidTr="00367B3C">
        <w:trPr>
          <w:trHeight w:val="215"/>
          <w:ins w:id="4656" w:author="Arjan" w:date="2014-09-08T22:09:00Z"/>
        </w:trPr>
        <w:tc>
          <w:tcPr>
            <w:tcW w:w="3780" w:type="dxa"/>
            <w:tcBorders>
              <w:top w:val="nil"/>
              <w:left w:val="nil"/>
              <w:bottom w:val="nil"/>
              <w:right w:val="nil"/>
            </w:tcBorders>
          </w:tcPr>
          <w:p w14:paraId="064DE4E8" w14:textId="77777777" w:rsidR="00057627" w:rsidRPr="00DD0F4F" w:rsidRDefault="00057627" w:rsidP="00367B3C">
            <w:pPr>
              <w:autoSpaceDE w:val="0"/>
              <w:autoSpaceDN w:val="0"/>
              <w:adjustRightInd w:val="0"/>
              <w:spacing w:after="0" w:line="240" w:lineRule="auto"/>
              <w:rPr>
                <w:ins w:id="4657" w:author="Arjan" w:date="2014-09-08T22:09: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5534922" w14:textId="77777777" w:rsidR="00057627" w:rsidRPr="00DD0F4F" w:rsidRDefault="00057627" w:rsidP="00367B3C">
            <w:pPr>
              <w:autoSpaceDE w:val="0"/>
              <w:autoSpaceDN w:val="0"/>
              <w:adjustRightInd w:val="0"/>
              <w:spacing w:after="0" w:line="240" w:lineRule="auto"/>
              <w:rPr>
                <w:ins w:id="4658" w:author="Arjan" w:date="2014-09-08T22:09:00Z"/>
                <w:rFonts w:ascii="Arial" w:eastAsia="Times New Roman" w:hAnsi="Arial" w:cs="Arial"/>
                <w:color w:val="000000"/>
                <w:sz w:val="20"/>
                <w:szCs w:val="20"/>
                <w:lang w:val="nl-NL"/>
              </w:rPr>
            </w:pPr>
          </w:p>
        </w:tc>
      </w:tr>
      <w:tr w:rsidR="00057627" w:rsidRPr="00F64D19" w14:paraId="7C592E0E" w14:textId="77777777" w:rsidTr="00367B3C">
        <w:trPr>
          <w:trHeight w:val="215"/>
          <w:ins w:id="4659" w:author="Arjan" w:date="2014-09-08T22:09:00Z"/>
        </w:trPr>
        <w:tc>
          <w:tcPr>
            <w:tcW w:w="3780" w:type="dxa"/>
            <w:tcBorders>
              <w:top w:val="nil"/>
              <w:left w:val="nil"/>
              <w:bottom w:val="nil"/>
              <w:right w:val="nil"/>
            </w:tcBorders>
          </w:tcPr>
          <w:p w14:paraId="2F46C819" w14:textId="77777777" w:rsidR="00057627" w:rsidRPr="00F64D19" w:rsidRDefault="00057627" w:rsidP="00367B3C">
            <w:pPr>
              <w:autoSpaceDE w:val="0"/>
              <w:autoSpaceDN w:val="0"/>
              <w:adjustRightInd w:val="0"/>
              <w:spacing w:after="0" w:line="240" w:lineRule="auto"/>
              <w:rPr>
                <w:ins w:id="4660" w:author="Arjan" w:date="2014-09-08T22:09:00Z"/>
                <w:rFonts w:ascii="Arial" w:eastAsia="Times New Roman" w:hAnsi="Arial" w:cs="Arial"/>
                <w:color w:val="000000"/>
                <w:sz w:val="20"/>
                <w:szCs w:val="20"/>
              </w:rPr>
            </w:pPr>
            <w:ins w:id="4661" w:author="Arjan" w:date="2014-09-08T22:09:00Z">
              <w:r w:rsidRPr="00F64D19">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49772F2A" w14:textId="77777777" w:rsidR="00057627" w:rsidRPr="00F64D19" w:rsidRDefault="00057627" w:rsidP="00367B3C">
            <w:pPr>
              <w:autoSpaceDE w:val="0"/>
              <w:autoSpaceDN w:val="0"/>
              <w:adjustRightInd w:val="0"/>
              <w:spacing w:after="0" w:line="240" w:lineRule="auto"/>
              <w:rPr>
                <w:ins w:id="4662" w:author="Arjan" w:date="2014-09-08T22:09:00Z"/>
                <w:rFonts w:ascii="Arial" w:eastAsia="Times New Roman" w:hAnsi="Arial" w:cs="Arial"/>
                <w:color w:val="000000"/>
                <w:sz w:val="20"/>
                <w:szCs w:val="20"/>
              </w:rPr>
            </w:pPr>
            <w:ins w:id="4663" w:author="Arjan" w:date="2014-09-08T22:14:00Z">
              <w:r>
                <w:rPr>
                  <w:rFonts w:ascii="Arial" w:eastAsia="Times New Roman" w:hAnsi="Arial" w:cs="Arial"/>
                  <w:color w:val="000000"/>
                  <w:sz w:val="20"/>
                  <w:szCs w:val="20"/>
                </w:rPr>
                <w:t>Nee</w:t>
              </w:r>
            </w:ins>
          </w:p>
        </w:tc>
      </w:tr>
      <w:tr w:rsidR="00057627" w:rsidRPr="00F64D19" w14:paraId="2667E0EB" w14:textId="77777777" w:rsidTr="00367B3C">
        <w:trPr>
          <w:trHeight w:val="230"/>
          <w:ins w:id="4664" w:author="Arjan" w:date="2014-09-08T22:09:00Z"/>
        </w:trPr>
        <w:tc>
          <w:tcPr>
            <w:tcW w:w="3780" w:type="dxa"/>
            <w:tcBorders>
              <w:top w:val="nil"/>
              <w:left w:val="nil"/>
              <w:bottom w:val="nil"/>
              <w:right w:val="nil"/>
            </w:tcBorders>
          </w:tcPr>
          <w:p w14:paraId="0448BA16" w14:textId="77777777" w:rsidR="00057627" w:rsidRPr="00F64D19" w:rsidRDefault="00057627" w:rsidP="00367B3C">
            <w:pPr>
              <w:autoSpaceDE w:val="0"/>
              <w:autoSpaceDN w:val="0"/>
              <w:adjustRightInd w:val="0"/>
              <w:spacing w:after="0" w:line="240" w:lineRule="auto"/>
              <w:rPr>
                <w:ins w:id="4665"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14:paraId="7517A027" w14:textId="77777777" w:rsidR="00057627" w:rsidRPr="00F64D19" w:rsidRDefault="00057627" w:rsidP="00367B3C">
            <w:pPr>
              <w:autoSpaceDE w:val="0"/>
              <w:autoSpaceDN w:val="0"/>
              <w:adjustRightInd w:val="0"/>
              <w:spacing w:after="0" w:line="240" w:lineRule="auto"/>
              <w:rPr>
                <w:ins w:id="4666" w:author="Arjan" w:date="2014-09-08T22:09:00Z"/>
                <w:rFonts w:ascii="Arial" w:eastAsia="Times New Roman" w:hAnsi="Arial" w:cs="Arial"/>
                <w:color w:val="000000"/>
                <w:sz w:val="20"/>
                <w:szCs w:val="20"/>
              </w:rPr>
            </w:pPr>
          </w:p>
        </w:tc>
      </w:tr>
      <w:tr w:rsidR="00057627" w:rsidRPr="00F64D19" w14:paraId="4ECB11EC" w14:textId="77777777" w:rsidTr="00367B3C">
        <w:trPr>
          <w:trHeight w:val="230"/>
          <w:ins w:id="4667" w:author="Arjan" w:date="2014-09-08T22:09:00Z"/>
        </w:trPr>
        <w:tc>
          <w:tcPr>
            <w:tcW w:w="3780" w:type="dxa"/>
            <w:tcBorders>
              <w:top w:val="nil"/>
              <w:left w:val="nil"/>
              <w:bottom w:val="nil"/>
              <w:right w:val="nil"/>
            </w:tcBorders>
          </w:tcPr>
          <w:p w14:paraId="7A2C6ECF" w14:textId="77777777" w:rsidR="00057627" w:rsidRPr="00F64D19" w:rsidRDefault="00057627" w:rsidP="00367B3C">
            <w:pPr>
              <w:autoSpaceDE w:val="0"/>
              <w:autoSpaceDN w:val="0"/>
              <w:adjustRightInd w:val="0"/>
              <w:spacing w:after="0" w:line="240" w:lineRule="auto"/>
              <w:rPr>
                <w:ins w:id="4668" w:author="Arjan" w:date="2014-09-08T22:09:00Z"/>
                <w:rFonts w:ascii="Arial" w:eastAsia="Times New Roman" w:hAnsi="Arial" w:cs="Arial"/>
                <w:color w:val="000000"/>
                <w:sz w:val="20"/>
                <w:szCs w:val="20"/>
              </w:rPr>
            </w:pPr>
            <w:ins w:id="4669" w:author="Arjan" w:date="2014-09-08T22:09:00Z">
              <w:r w:rsidRPr="00F64D19">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15A3FA6E" w14:textId="77777777" w:rsidR="00057627" w:rsidRPr="00F64D19" w:rsidRDefault="00057627" w:rsidP="00367B3C">
            <w:pPr>
              <w:autoSpaceDE w:val="0"/>
              <w:autoSpaceDN w:val="0"/>
              <w:adjustRightInd w:val="0"/>
              <w:spacing w:after="0" w:line="240" w:lineRule="auto"/>
              <w:rPr>
                <w:ins w:id="4670" w:author="Arjan" w:date="2014-09-08T22:09:00Z"/>
                <w:rFonts w:ascii="Arial" w:eastAsia="Times New Roman" w:hAnsi="Arial" w:cs="Arial"/>
                <w:color w:val="000000"/>
                <w:sz w:val="20"/>
                <w:szCs w:val="20"/>
              </w:rPr>
            </w:pPr>
            <w:ins w:id="4671" w:author="Arjan" w:date="2014-09-08T22:09:00Z">
              <w:r w:rsidRPr="00F64D19">
                <w:rPr>
                  <w:rFonts w:ascii="Arial" w:eastAsia="Times New Roman" w:hAnsi="Arial" w:cs="Arial"/>
                  <w:color w:val="000000"/>
                  <w:sz w:val="20"/>
                  <w:szCs w:val="20"/>
                </w:rPr>
                <w:t>Nee</w:t>
              </w:r>
            </w:ins>
          </w:p>
        </w:tc>
      </w:tr>
      <w:tr w:rsidR="00057627" w:rsidRPr="00F64D19" w14:paraId="3E28AF66" w14:textId="77777777" w:rsidTr="00367B3C">
        <w:trPr>
          <w:trHeight w:val="230"/>
          <w:ins w:id="4672" w:author="Arjan" w:date="2014-09-08T22:09:00Z"/>
        </w:trPr>
        <w:tc>
          <w:tcPr>
            <w:tcW w:w="3780" w:type="dxa"/>
            <w:tcBorders>
              <w:top w:val="nil"/>
              <w:left w:val="nil"/>
              <w:bottom w:val="nil"/>
              <w:right w:val="nil"/>
            </w:tcBorders>
          </w:tcPr>
          <w:p w14:paraId="5F7B5AE8" w14:textId="77777777" w:rsidR="00057627" w:rsidRPr="00F64D19" w:rsidRDefault="00057627" w:rsidP="00367B3C">
            <w:pPr>
              <w:autoSpaceDE w:val="0"/>
              <w:autoSpaceDN w:val="0"/>
              <w:adjustRightInd w:val="0"/>
              <w:spacing w:after="0" w:line="240" w:lineRule="auto"/>
              <w:rPr>
                <w:ins w:id="4673"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14:paraId="1A5B5DC3" w14:textId="77777777" w:rsidR="00057627" w:rsidRPr="00F64D19" w:rsidRDefault="00057627" w:rsidP="00367B3C">
            <w:pPr>
              <w:autoSpaceDE w:val="0"/>
              <w:autoSpaceDN w:val="0"/>
              <w:adjustRightInd w:val="0"/>
              <w:spacing w:after="0" w:line="240" w:lineRule="auto"/>
              <w:rPr>
                <w:ins w:id="4674" w:author="Arjan" w:date="2014-09-08T22:09:00Z"/>
                <w:rFonts w:ascii="Arial" w:eastAsia="Times New Roman" w:hAnsi="Arial" w:cs="Arial"/>
                <w:color w:val="000000"/>
                <w:sz w:val="20"/>
                <w:szCs w:val="20"/>
              </w:rPr>
            </w:pPr>
          </w:p>
        </w:tc>
      </w:tr>
      <w:tr w:rsidR="00057627" w:rsidRPr="00F64D19" w14:paraId="13D64E2B" w14:textId="77777777" w:rsidTr="00367B3C">
        <w:trPr>
          <w:trHeight w:val="230"/>
          <w:ins w:id="4675" w:author="Arjan" w:date="2014-09-08T22:09:00Z"/>
        </w:trPr>
        <w:tc>
          <w:tcPr>
            <w:tcW w:w="3780" w:type="dxa"/>
            <w:tcBorders>
              <w:top w:val="nil"/>
              <w:left w:val="nil"/>
              <w:bottom w:val="nil"/>
              <w:right w:val="nil"/>
            </w:tcBorders>
          </w:tcPr>
          <w:p w14:paraId="39DDA051" w14:textId="77777777" w:rsidR="00057627" w:rsidRPr="00F64D19" w:rsidRDefault="00057627" w:rsidP="00367B3C">
            <w:pPr>
              <w:autoSpaceDE w:val="0"/>
              <w:autoSpaceDN w:val="0"/>
              <w:adjustRightInd w:val="0"/>
              <w:spacing w:after="0" w:line="240" w:lineRule="auto"/>
              <w:rPr>
                <w:ins w:id="4676" w:author="Arjan" w:date="2014-09-08T22:09:00Z"/>
                <w:rFonts w:ascii="Arial" w:eastAsia="Times New Roman" w:hAnsi="Arial" w:cs="Arial"/>
                <w:color w:val="000000"/>
                <w:sz w:val="20"/>
                <w:szCs w:val="20"/>
              </w:rPr>
            </w:pPr>
            <w:ins w:id="4677" w:author="Arjan" w:date="2014-09-08T22:09:00Z">
              <w:r w:rsidRPr="00F64D19">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065C091D" w14:textId="77777777" w:rsidR="00057627" w:rsidRPr="00F64D19" w:rsidRDefault="00057627" w:rsidP="00367B3C">
            <w:pPr>
              <w:autoSpaceDE w:val="0"/>
              <w:autoSpaceDN w:val="0"/>
              <w:adjustRightInd w:val="0"/>
              <w:spacing w:after="0" w:line="240" w:lineRule="auto"/>
              <w:rPr>
                <w:ins w:id="4678" w:author="Arjan" w:date="2014-09-08T22:09:00Z"/>
                <w:rFonts w:ascii="Arial" w:eastAsia="Times New Roman" w:hAnsi="Arial" w:cs="Arial"/>
                <w:color w:val="000000"/>
                <w:sz w:val="20"/>
                <w:szCs w:val="20"/>
              </w:rPr>
            </w:pPr>
            <w:ins w:id="4679" w:author="Arjan" w:date="2014-09-08T22:09:00Z">
              <w:r>
                <w:rPr>
                  <w:rFonts w:ascii="Arial" w:eastAsia="Times New Roman" w:hAnsi="Arial" w:cs="Arial"/>
                  <w:color w:val="000000"/>
                  <w:sz w:val="20"/>
                  <w:szCs w:val="20"/>
                </w:rPr>
                <w:t>Nee</w:t>
              </w:r>
            </w:ins>
          </w:p>
        </w:tc>
      </w:tr>
      <w:tr w:rsidR="00057627" w:rsidRPr="00F64D19" w14:paraId="14CC40F5" w14:textId="77777777" w:rsidTr="00367B3C">
        <w:trPr>
          <w:trHeight w:val="230"/>
          <w:ins w:id="4680" w:author="Arjan" w:date="2014-09-08T22:09:00Z"/>
        </w:trPr>
        <w:tc>
          <w:tcPr>
            <w:tcW w:w="3780" w:type="dxa"/>
            <w:tcBorders>
              <w:top w:val="nil"/>
              <w:left w:val="nil"/>
              <w:bottom w:val="nil"/>
              <w:right w:val="nil"/>
            </w:tcBorders>
          </w:tcPr>
          <w:p w14:paraId="1F8176AE" w14:textId="77777777" w:rsidR="00057627" w:rsidRPr="00F64D19" w:rsidRDefault="00057627" w:rsidP="00367B3C">
            <w:pPr>
              <w:autoSpaceDE w:val="0"/>
              <w:autoSpaceDN w:val="0"/>
              <w:adjustRightInd w:val="0"/>
              <w:spacing w:after="0" w:line="240" w:lineRule="auto"/>
              <w:rPr>
                <w:ins w:id="4681"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14:paraId="44B2A762" w14:textId="77777777" w:rsidR="00057627" w:rsidRPr="00F64D19" w:rsidRDefault="00057627" w:rsidP="00367B3C">
            <w:pPr>
              <w:autoSpaceDE w:val="0"/>
              <w:autoSpaceDN w:val="0"/>
              <w:adjustRightInd w:val="0"/>
              <w:spacing w:after="0" w:line="240" w:lineRule="auto"/>
              <w:rPr>
                <w:ins w:id="4682" w:author="Arjan" w:date="2014-09-08T22:09:00Z"/>
                <w:rFonts w:ascii="Arial" w:eastAsia="Times New Roman" w:hAnsi="Arial" w:cs="Arial"/>
                <w:color w:val="000000"/>
                <w:sz w:val="20"/>
                <w:szCs w:val="20"/>
              </w:rPr>
            </w:pPr>
          </w:p>
        </w:tc>
      </w:tr>
      <w:tr w:rsidR="00057627" w:rsidRPr="00F64D19" w14:paraId="730DDBAB" w14:textId="77777777" w:rsidTr="00367B3C">
        <w:trPr>
          <w:trHeight w:val="230"/>
          <w:ins w:id="4683" w:author="Arjan" w:date="2014-09-08T22:09:00Z"/>
        </w:trPr>
        <w:tc>
          <w:tcPr>
            <w:tcW w:w="3780" w:type="dxa"/>
            <w:tcBorders>
              <w:top w:val="nil"/>
              <w:left w:val="nil"/>
              <w:bottom w:val="nil"/>
              <w:right w:val="nil"/>
            </w:tcBorders>
          </w:tcPr>
          <w:p w14:paraId="7AE4AF1F" w14:textId="77777777" w:rsidR="00057627" w:rsidRPr="00F64D19" w:rsidRDefault="00057627" w:rsidP="00367B3C">
            <w:pPr>
              <w:autoSpaceDE w:val="0"/>
              <w:autoSpaceDN w:val="0"/>
              <w:adjustRightInd w:val="0"/>
              <w:spacing w:after="0" w:line="240" w:lineRule="auto"/>
              <w:rPr>
                <w:ins w:id="4684" w:author="Arjan" w:date="2014-09-08T22:09:00Z"/>
                <w:rFonts w:ascii="Arial" w:eastAsia="Times New Roman" w:hAnsi="Arial" w:cs="Arial"/>
                <w:color w:val="000000"/>
                <w:sz w:val="20"/>
                <w:szCs w:val="20"/>
              </w:rPr>
            </w:pPr>
            <w:ins w:id="4685" w:author="Arjan" w:date="2014-09-08T22:09:00Z">
              <w:r w:rsidRPr="00F64D19">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321F3A57" w14:textId="77777777" w:rsidR="00057627" w:rsidRPr="00F64D19" w:rsidRDefault="00057627" w:rsidP="00367B3C">
            <w:pPr>
              <w:autoSpaceDE w:val="0"/>
              <w:autoSpaceDN w:val="0"/>
              <w:adjustRightInd w:val="0"/>
              <w:spacing w:after="0" w:line="240" w:lineRule="auto"/>
              <w:rPr>
                <w:ins w:id="4686" w:author="Arjan" w:date="2014-09-08T22:09:00Z"/>
                <w:rFonts w:ascii="Arial" w:eastAsia="Times New Roman" w:hAnsi="Arial" w:cs="Arial"/>
                <w:color w:val="000000"/>
                <w:sz w:val="20"/>
                <w:szCs w:val="20"/>
              </w:rPr>
            </w:pPr>
            <w:ins w:id="4687" w:author="Arjan" w:date="2014-09-08T22:09:00Z">
              <w:r w:rsidRPr="00F64D19">
                <w:rPr>
                  <w:rFonts w:ascii="Arial" w:eastAsia="Times New Roman" w:hAnsi="Arial" w:cs="Arial"/>
                  <w:color w:val="000000"/>
                  <w:sz w:val="20"/>
                  <w:szCs w:val="20"/>
                </w:rPr>
                <w:t>Nee</w:t>
              </w:r>
            </w:ins>
          </w:p>
        </w:tc>
      </w:tr>
      <w:tr w:rsidR="00057627" w:rsidRPr="00F64D19" w14:paraId="33A410E4" w14:textId="77777777" w:rsidTr="00367B3C">
        <w:trPr>
          <w:trHeight w:val="230"/>
          <w:ins w:id="4688" w:author="Arjan" w:date="2014-09-08T22:09:00Z"/>
        </w:trPr>
        <w:tc>
          <w:tcPr>
            <w:tcW w:w="3780" w:type="dxa"/>
            <w:tcBorders>
              <w:top w:val="nil"/>
              <w:left w:val="nil"/>
              <w:bottom w:val="nil"/>
              <w:right w:val="nil"/>
            </w:tcBorders>
          </w:tcPr>
          <w:p w14:paraId="75B11492" w14:textId="77777777" w:rsidR="00057627" w:rsidRPr="00F64D19" w:rsidRDefault="00057627" w:rsidP="00367B3C">
            <w:pPr>
              <w:tabs>
                <w:tab w:val="left" w:pos="284"/>
              </w:tabs>
              <w:autoSpaceDE w:val="0"/>
              <w:autoSpaceDN w:val="0"/>
              <w:adjustRightInd w:val="0"/>
              <w:spacing w:after="0" w:line="240" w:lineRule="auto"/>
              <w:rPr>
                <w:ins w:id="4689"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14:paraId="256F2325" w14:textId="77777777" w:rsidR="00057627" w:rsidRPr="00F64D19" w:rsidRDefault="00057627" w:rsidP="00367B3C">
            <w:pPr>
              <w:tabs>
                <w:tab w:val="left" w:pos="284"/>
              </w:tabs>
              <w:autoSpaceDE w:val="0"/>
              <w:autoSpaceDN w:val="0"/>
              <w:adjustRightInd w:val="0"/>
              <w:spacing w:after="0" w:line="240" w:lineRule="auto"/>
              <w:rPr>
                <w:ins w:id="4690" w:author="Arjan" w:date="2014-09-08T22:09:00Z"/>
                <w:rFonts w:ascii="Arial" w:eastAsia="Times New Roman" w:hAnsi="Arial" w:cs="Arial"/>
                <w:color w:val="000000"/>
                <w:sz w:val="20"/>
                <w:szCs w:val="20"/>
              </w:rPr>
            </w:pPr>
          </w:p>
        </w:tc>
      </w:tr>
      <w:tr w:rsidR="00057627" w:rsidRPr="00F64D19" w14:paraId="48826A30" w14:textId="77777777" w:rsidTr="00367B3C">
        <w:trPr>
          <w:trHeight w:val="411"/>
          <w:ins w:id="4691" w:author="Arjan" w:date="2014-09-08T22:09:00Z"/>
        </w:trPr>
        <w:tc>
          <w:tcPr>
            <w:tcW w:w="3780" w:type="dxa"/>
            <w:tcBorders>
              <w:top w:val="nil"/>
              <w:left w:val="nil"/>
              <w:bottom w:val="nil"/>
              <w:right w:val="nil"/>
            </w:tcBorders>
          </w:tcPr>
          <w:p w14:paraId="3828DB7D" w14:textId="77777777" w:rsidR="00057627" w:rsidRPr="00F64D19" w:rsidRDefault="00057627" w:rsidP="00367B3C">
            <w:pPr>
              <w:tabs>
                <w:tab w:val="left" w:pos="284"/>
              </w:tabs>
              <w:autoSpaceDE w:val="0"/>
              <w:autoSpaceDN w:val="0"/>
              <w:adjustRightInd w:val="0"/>
              <w:spacing w:after="0" w:line="240" w:lineRule="auto"/>
              <w:rPr>
                <w:ins w:id="4692" w:author="Arjan" w:date="2014-09-08T22:09:00Z"/>
                <w:rFonts w:ascii="Arial" w:eastAsia="Times New Roman" w:hAnsi="Arial" w:cs="Arial"/>
                <w:color w:val="000000"/>
                <w:sz w:val="20"/>
                <w:szCs w:val="20"/>
              </w:rPr>
            </w:pPr>
            <w:ins w:id="4693" w:author="Arjan" w:date="2014-09-08T22:09:00Z">
              <w:r w:rsidRPr="00F64D19">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12790A07" w14:textId="77777777" w:rsidR="00057627" w:rsidRPr="00F64D19" w:rsidRDefault="00057627" w:rsidP="00367B3C">
            <w:pPr>
              <w:tabs>
                <w:tab w:val="left" w:pos="284"/>
              </w:tabs>
              <w:autoSpaceDE w:val="0"/>
              <w:autoSpaceDN w:val="0"/>
              <w:adjustRightInd w:val="0"/>
              <w:spacing w:after="0" w:line="240" w:lineRule="auto"/>
              <w:rPr>
                <w:ins w:id="4694" w:author="Arjan" w:date="2014-09-08T22:09:00Z"/>
                <w:rFonts w:ascii="Arial" w:eastAsia="Times New Roman" w:hAnsi="Arial" w:cs="Arial"/>
                <w:color w:val="000000"/>
                <w:sz w:val="20"/>
                <w:szCs w:val="20"/>
              </w:rPr>
            </w:pPr>
            <w:ins w:id="4695" w:author="Arjan" w:date="2014-09-08T22:09:00Z">
              <w:r w:rsidRPr="00F64D19">
                <w:rPr>
                  <w:rFonts w:ascii="Arial" w:eastAsia="Times New Roman" w:hAnsi="Arial" w:cs="Arial"/>
                  <w:color w:val="000000"/>
                  <w:sz w:val="20"/>
                  <w:szCs w:val="20"/>
                </w:rPr>
                <w:t>Nee</w:t>
              </w:r>
            </w:ins>
          </w:p>
        </w:tc>
      </w:tr>
      <w:tr w:rsidR="00057627" w:rsidRPr="00F64D19" w14:paraId="0AEA33CE" w14:textId="77777777" w:rsidTr="00367B3C">
        <w:trPr>
          <w:trHeight w:val="245"/>
          <w:ins w:id="4696" w:author="Arjan" w:date="2014-09-08T22:09:00Z"/>
        </w:trPr>
        <w:tc>
          <w:tcPr>
            <w:tcW w:w="3780" w:type="dxa"/>
            <w:tcBorders>
              <w:top w:val="nil"/>
              <w:left w:val="nil"/>
              <w:bottom w:val="nil"/>
              <w:right w:val="nil"/>
            </w:tcBorders>
          </w:tcPr>
          <w:p w14:paraId="4E307D64" w14:textId="77777777" w:rsidR="00057627" w:rsidRPr="00F64D19" w:rsidRDefault="00057627" w:rsidP="00367B3C">
            <w:pPr>
              <w:tabs>
                <w:tab w:val="left" w:pos="284"/>
              </w:tabs>
              <w:autoSpaceDE w:val="0"/>
              <w:autoSpaceDN w:val="0"/>
              <w:adjustRightInd w:val="0"/>
              <w:spacing w:after="0" w:line="240" w:lineRule="auto"/>
              <w:rPr>
                <w:ins w:id="4697"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14:paraId="354749E2" w14:textId="77777777" w:rsidR="00057627" w:rsidRPr="00F64D19" w:rsidRDefault="00057627" w:rsidP="00367B3C">
            <w:pPr>
              <w:tabs>
                <w:tab w:val="left" w:pos="284"/>
              </w:tabs>
              <w:autoSpaceDE w:val="0"/>
              <w:autoSpaceDN w:val="0"/>
              <w:adjustRightInd w:val="0"/>
              <w:spacing w:after="0" w:line="240" w:lineRule="auto"/>
              <w:rPr>
                <w:ins w:id="4698" w:author="Arjan" w:date="2014-09-08T22:09:00Z"/>
                <w:rFonts w:ascii="Arial" w:eastAsia="Times New Roman" w:hAnsi="Arial" w:cs="Arial"/>
                <w:color w:val="000000"/>
                <w:sz w:val="20"/>
                <w:szCs w:val="20"/>
              </w:rPr>
            </w:pPr>
          </w:p>
        </w:tc>
      </w:tr>
      <w:tr w:rsidR="00057627" w:rsidRPr="00F64D19" w14:paraId="00A17B93" w14:textId="77777777" w:rsidTr="00367B3C">
        <w:trPr>
          <w:trHeight w:val="230"/>
          <w:ins w:id="4699" w:author="Arjan" w:date="2014-09-08T22:09:00Z"/>
        </w:trPr>
        <w:tc>
          <w:tcPr>
            <w:tcW w:w="3780" w:type="dxa"/>
            <w:tcBorders>
              <w:top w:val="nil"/>
              <w:left w:val="nil"/>
              <w:bottom w:val="nil"/>
              <w:right w:val="nil"/>
            </w:tcBorders>
          </w:tcPr>
          <w:p w14:paraId="55D20B00" w14:textId="77777777" w:rsidR="00057627" w:rsidRPr="00F64D19" w:rsidRDefault="00057627" w:rsidP="00367B3C">
            <w:pPr>
              <w:tabs>
                <w:tab w:val="left" w:pos="284"/>
              </w:tabs>
              <w:autoSpaceDE w:val="0"/>
              <w:autoSpaceDN w:val="0"/>
              <w:adjustRightInd w:val="0"/>
              <w:spacing w:after="0" w:line="240" w:lineRule="auto"/>
              <w:rPr>
                <w:ins w:id="4700" w:author="Arjan" w:date="2014-09-08T22:09:00Z"/>
                <w:rFonts w:ascii="Arial" w:eastAsia="Times New Roman" w:hAnsi="Arial" w:cs="Arial"/>
                <w:color w:val="000000"/>
                <w:sz w:val="20"/>
                <w:szCs w:val="20"/>
              </w:rPr>
            </w:pPr>
            <w:ins w:id="4701" w:author="Arjan" w:date="2014-09-08T22:09:00Z">
              <w:r w:rsidRPr="00F64D19">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75FCDC6F" w14:textId="77777777" w:rsidR="00057627" w:rsidRPr="00F64D19" w:rsidRDefault="009C5C81" w:rsidP="00367B3C">
            <w:pPr>
              <w:tabs>
                <w:tab w:val="left" w:pos="284"/>
              </w:tabs>
              <w:autoSpaceDE w:val="0"/>
              <w:autoSpaceDN w:val="0"/>
              <w:adjustRightInd w:val="0"/>
              <w:spacing w:after="0" w:line="240" w:lineRule="auto"/>
              <w:rPr>
                <w:ins w:id="4702" w:author="Arjan" w:date="2014-09-08T22:09:00Z"/>
                <w:rFonts w:ascii="Arial" w:eastAsia="Times New Roman" w:hAnsi="Arial" w:cs="Arial"/>
                <w:color w:val="000000"/>
                <w:sz w:val="20"/>
                <w:szCs w:val="20"/>
              </w:rPr>
            </w:pPr>
            <w:ins w:id="4703" w:author="Arjan" w:date="2015-01-11T21:50:00Z">
              <w:r>
                <w:rPr>
                  <w:rFonts w:ascii="Arial" w:hAnsi="Arial" w:cs="Arial"/>
                  <w:sz w:val="20"/>
                  <w:szCs w:val="20"/>
                  <w:lang w:val="en-AU"/>
                </w:rPr>
                <w:t>1</w:t>
              </w:r>
            </w:ins>
            <w:ins w:id="4704" w:author="Arjan" w:date="2014-09-08T22:09:00Z">
              <w:r w:rsidR="00057627" w:rsidRPr="00F64D19">
                <w:rPr>
                  <w:rFonts w:ascii="Arial" w:eastAsia="Times New Roman" w:hAnsi="Arial" w:cs="Arial"/>
                  <w:color w:val="000000"/>
                  <w:sz w:val="20"/>
                  <w:szCs w:val="20"/>
                </w:rPr>
                <w:t xml:space="preserve"> - </w:t>
              </w:r>
              <w:r w:rsidR="00DA5D93" w:rsidRPr="00F64D19">
                <w:rPr>
                  <w:rFonts w:ascii="Arial" w:eastAsia="Times New Roman" w:hAnsi="Arial" w:cs="Arial"/>
                  <w:color w:val="000000"/>
                  <w:sz w:val="20"/>
                  <w:szCs w:val="20"/>
                </w:rPr>
                <w:fldChar w:fldCharType="begin" w:fldLock="1"/>
              </w:r>
              <w:r w:rsidR="00057627" w:rsidRPr="00F64D19">
                <w:rPr>
                  <w:rFonts w:ascii="Arial" w:eastAsia="Times New Roman" w:hAnsi="Arial" w:cs="Arial"/>
                  <w:color w:val="000000"/>
                  <w:sz w:val="20"/>
                  <w:szCs w:val="20"/>
                </w:rPr>
                <w:instrText>MERGEFIELD Att.UpperBound</w:instrText>
              </w:r>
              <w:r w:rsidR="00DA5D93" w:rsidRPr="00F64D19">
                <w:rPr>
                  <w:rFonts w:ascii="Arial" w:eastAsia="Times New Roman" w:hAnsi="Arial" w:cs="Arial"/>
                  <w:color w:val="000000"/>
                  <w:sz w:val="20"/>
                  <w:szCs w:val="20"/>
                </w:rPr>
                <w:fldChar w:fldCharType="separate"/>
              </w:r>
              <w:r w:rsidR="00057627" w:rsidRPr="00F64D19">
                <w:rPr>
                  <w:rFonts w:ascii="Arial" w:eastAsia="Times New Roman" w:hAnsi="Arial" w:cs="Arial"/>
                  <w:color w:val="000000"/>
                  <w:sz w:val="20"/>
                  <w:szCs w:val="20"/>
                </w:rPr>
                <w:t>1</w:t>
              </w:r>
              <w:r w:rsidR="00DA5D93" w:rsidRPr="00F64D19">
                <w:rPr>
                  <w:rFonts w:ascii="Arial" w:eastAsia="Times New Roman" w:hAnsi="Arial" w:cs="Arial"/>
                  <w:color w:val="000000"/>
                  <w:sz w:val="20"/>
                  <w:szCs w:val="20"/>
                </w:rPr>
                <w:fldChar w:fldCharType="end"/>
              </w:r>
            </w:ins>
          </w:p>
        </w:tc>
      </w:tr>
      <w:tr w:rsidR="00057627" w:rsidRPr="00F64D19" w14:paraId="7815182E" w14:textId="77777777" w:rsidTr="00367B3C">
        <w:trPr>
          <w:trHeight w:val="230"/>
          <w:ins w:id="4705" w:author="Arjan" w:date="2014-09-08T22:09:00Z"/>
        </w:trPr>
        <w:tc>
          <w:tcPr>
            <w:tcW w:w="3780" w:type="dxa"/>
            <w:tcBorders>
              <w:top w:val="nil"/>
              <w:left w:val="nil"/>
              <w:bottom w:val="nil"/>
              <w:right w:val="nil"/>
            </w:tcBorders>
          </w:tcPr>
          <w:p w14:paraId="4E0E6395" w14:textId="77777777" w:rsidR="00057627" w:rsidRPr="00F64D19" w:rsidRDefault="00057627" w:rsidP="00367B3C">
            <w:pPr>
              <w:tabs>
                <w:tab w:val="left" w:pos="284"/>
              </w:tabs>
              <w:autoSpaceDE w:val="0"/>
              <w:autoSpaceDN w:val="0"/>
              <w:adjustRightInd w:val="0"/>
              <w:spacing w:after="0" w:line="240" w:lineRule="auto"/>
              <w:rPr>
                <w:ins w:id="4706" w:author="Arjan" w:date="2014-09-08T22:09:00Z"/>
                <w:rFonts w:ascii="Arial" w:eastAsia="Times New Roman" w:hAnsi="Arial" w:cs="Arial"/>
                <w:b/>
                <w:bCs/>
                <w:color w:val="000000"/>
                <w:sz w:val="20"/>
                <w:szCs w:val="20"/>
              </w:rPr>
            </w:pPr>
          </w:p>
        </w:tc>
        <w:tc>
          <w:tcPr>
            <w:tcW w:w="5580" w:type="dxa"/>
            <w:tcBorders>
              <w:top w:val="nil"/>
              <w:left w:val="nil"/>
              <w:bottom w:val="nil"/>
              <w:right w:val="nil"/>
            </w:tcBorders>
          </w:tcPr>
          <w:p w14:paraId="190F3947" w14:textId="77777777" w:rsidR="00057627" w:rsidRPr="00F64D19" w:rsidRDefault="00057627" w:rsidP="00367B3C">
            <w:pPr>
              <w:tabs>
                <w:tab w:val="left" w:pos="284"/>
              </w:tabs>
              <w:autoSpaceDE w:val="0"/>
              <w:autoSpaceDN w:val="0"/>
              <w:adjustRightInd w:val="0"/>
              <w:spacing w:after="0" w:line="240" w:lineRule="auto"/>
              <w:rPr>
                <w:ins w:id="4707" w:author="Arjan" w:date="2014-09-08T22:09:00Z"/>
                <w:rFonts w:ascii="Arial" w:eastAsia="Times New Roman" w:hAnsi="Arial" w:cs="Arial"/>
                <w:color w:val="000000"/>
                <w:sz w:val="20"/>
                <w:szCs w:val="20"/>
              </w:rPr>
            </w:pPr>
          </w:p>
        </w:tc>
      </w:tr>
      <w:tr w:rsidR="00057627" w:rsidRPr="00F64D19" w14:paraId="05741110" w14:textId="77777777" w:rsidTr="00367B3C">
        <w:trPr>
          <w:trHeight w:val="230"/>
          <w:ins w:id="4708" w:author="Arjan" w:date="2014-09-08T22:09:00Z"/>
        </w:trPr>
        <w:tc>
          <w:tcPr>
            <w:tcW w:w="3780" w:type="dxa"/>
            <w:tcBorders>
              <w:top w:val="nil"/>
              <w:left w:val="nil"/>
              <w:bottom w:val="nil"/>
              <w:right w:val="nil"/>
            </w:tcBorders>
          </w:tcPr>
          <w:p w14:paraId="5C4D902D" w14:textId="77777777" w:rsidR="00057627" w:rsidRPr="00F64D19" w:rsidRDefault="00057627" w:rsidP="00367B3C">
            <w:pPr>
              <w:tabs>
                <w:tab w:val="left" w:pos="284"/>
              </w:tabs>
              <w:autoSpaceDE w:val="0"/>
              <w:autoSpaceDN w:val="0"/>
              <w:adjustRightInd w:val="0"/>
              <w:spacing w:after="0" w:line="240" w:lineRule="auto"/>
              <w:rPr>
                <w:ins w:id="4709" w:author="Arjan" w:date="2014-09-08T22:09:00Z"/>
                <w:rFonts w:ascii="Arial" w:eastAsia="Times New Roman" w:hAnsi="Arial" w:cs="Arial"/>
                <w:color w:val="000000"/>
                <w:sz w:val="20"/>
                <w:szCs w:val="20"/>
              </w:rPr>
            </w:pPr>
            <w:ins w:id="4710" w:author="Arjan" w:date="2014-09-08T22:09:00Z">
              <w:r w:rsidRPr="00F64D19">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26A0E4BE" w14:textId="77777777" w:rsidR="00057627" w:rsidRPr="00F64D19" w:rsidRDefault="00057627" w:rsidP="00367B3C">
            <w:pPr>
              <w:tabs>
                <w:tab w:val="left" w:pos="284"/>
              </w:tabs>
              <w:autoSpaceDE w:val="0"/>
              <w:autoSpaceDN w:val="0"/>
              <w:adjustRightInd w:val="0"/>
              <w:spacing w:after="0" w:line="240" w:lineRule="auto"/>
              <w:rPr>
                <w:ins w:id="4711" w:author="Arjan" w:date="2014-09-08T22:09:00Z"/>
                <w:rFonts w:ascii="Arial" w:eastAsia="Times New Roman" w:hAnsi="Arial" w:cs="Arial"/>
                <w:color w:val="000000"/>
                <w:sz w:val="20"/>
                <w:szCs w:val="20"/>
              </w:rPr>
            </w:pPr>
            <w:ins w:id="4712" w:author="Arjan" w:date="2014-09-08T22:09:00Z">
              <w:r w:rsidRPr="00F64D19">
                <w:rPr>
                  <w:rFonts w:ascii="Arial" w:eastAsia="Times New Roman" w:hAnsi="Arial" w:cs="Arial"/>
                  <w:color w:val="000000"/>
                  <w:sz w:val="20"/>
                  <w:szCs w:val="20"/>
                </w:rPr>
                <w:t>Gemeentelijk basisgegeven</w:t>
              </w:r>
            </w:ins>
          </w:p>
        </w:tc>
      </w:tr>
      <w:tr w:rsidR="00057627" w:rsidRPr="00F64D19" w14:paraId="54367AE9" w14:textId="77777777" w:rsidTr="00367B3C">
        <w:trPr>
          <w:trHeight w:val="230"/>
          <w:ins w:id="4713" w:author="Arjan" w:date="2014-09-08T22:09:00Z"/>
        </w:trPr>
        <w:tc>
          <w:tcPr>
            <w:tcW w:w="3780" w:type="dxa"/>
            <w:tcBorders>
              <w:top w:val="nil"/>
              <w:left w:val="nil"/>
              <w:right w:val="nil"/>
            </w:tcBorders>
          </w:tcPr>
          <w:p w14:paraId="50BF4397" w14:textId="77777777" w:rsidR="00057627" w:rsidRPr="00F64D19" w:rsidRDefault="00057627" w:rsidP="00367B3C">
            <w:pPr>
              <w:tabs>
                <w:tab w:val="left" w:pos="284"/>
              </w:tabs>
              <w:autoSpaceDE w:val="0"/>
              <w:autoSpaceDN w:val="0"/>
              <w:adjustRightInd w:val="0"/>
              <w:spacing w:after="0" w:line="240" w:lineRule="auto"/>
              <w:rPr>
                <w:ins w:id="4714" w:author="Arjan" w:date="2014-09-08T22:09:00Z"/>
                <w:rFonts w:ascii="Arial" w:eastAsia="Times New Roman" w:hAnsi="Arial" w:cs="Arial"/>
                <w:b/>
                <w:bCs/>
                <w:color w:val="000000"/>
                <w:sz w:val="20"/>
                <w:szCs w:val="20"/>
              </w:rPr>
            </w:pPr>
          </w:p>
        </w:tc>
        <w:tc>
          <w:tcPr>
            <w:tcW w:w="5580" w:type="dxa"/>
            <w:tcBorders>
              <w:top w:val="nil"/>
              <w:left w:val="nil"/>
              <w:right w:val="nil"/>
            </w:tcBorders>
          </w:tcPr>
          <w:p w14:paraId="5490DB36" w14:textId="77777777" w:rsidR="00057627" w:rsidRPr="00F64D19" w:rsidRDefault="00057627" w:rsidP="00367B3C">
            <w:pPr>
              <w:tabs>
                <w:tab w:val="left" w:pos="284"/>
              </w:tabs>
              <w:autoSpaceDE w:val="0"/>
              <w:autoSpaceDN w:val="0"/>
              <w:adjustRightInd w:val="0"/>
              <w:spacing w:after="0" w:line="240" w:lineRule="auto"/>
              <w:rPr>
                <w:ins w:id="4715" w:author="Arjan" w:date="2014-09-08T22:09:00Z"/>
                <w:rFonts w:ascii="Arial" w:eastAsia="Times New Roman" w:hAnsi="Arial" w:cs="Arial"/>
                <w:color w:val="000000"/>
                <w:sz w:val="20"/>
                <w:szCs w:val="20"/>
              </w:rPr>
            </w:pPr>
          </w:p>
        </w:tc>
      </w:tr>
      <w:tr w:rsidR="00057627" w:rsidRPr="005C14BE" w14:paraId="77F8F6E1" w14:textId="77777777" w:rsidTr="00367B3C">
        <w:trPr>
          <w:trHeight w:val="230"/>
          <w:ins w:id="4716" w:author="Arjan" w:date="2014-09-08T22:09:00Z"/>
        </w:trPr>
        <w:tc>
          <w:tcPr>
            <w:tcW w:w="3780" w:type="dxa"/>
            <w:tcBorders>
              <w:top w:val="nil"/>
              <w:left w:val="nil"/>
              <w:bottom w:val="single" w:sz="4" w:space="0" w:color="auto"/>
              <w:right w:val="nil"/>
            </w:tcBorders>
          </w:tcPr>
          <w:p w14:paraId="491623BF" w14:textId="77777777" w:rsidR="00057627" w:rsidRPr="00F64D19" w:rsidRDefault="00057627" w:rsidP="00367B3C">
            <w:pPr>
              <w:tabs>
                <w:tab w:val="left" w:pos="284"/>
              </w:tabs>
              <w:autoSpaceDE w:val="0"/>
              <w:autoSpaceDN w:val="0"/>
              <w:adjustRightInd w:val="0"/>
              <w:spacing w:after="0" w:line="240" w:lineRule="auto"/>
              <w:rPr>
                <w:ins w:id="4717" w:author="Arjan" w:date="2014-09-08T22:09:00Z"/>
                <w:rFonts w:ascii="Arial" w:eastAsia="Times New Roman" w:hAnsi="Arial" w:cs="Arial"/>
                <w:b/>
                <w:bCs/>
                <w:color w:val="000000"/>
                <w:sz w:val="20"/>
                <w:szCs w:val="20"/>
              </w:rPr>
            </w:pPr>
            <w:ins w:id="4718" w:author="Arjan" w:date="2014-09-08T22:09:00Z">
              <w:r w:rsidRPr="00F64D19">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71662DD3" w14:textId="77777777" w:rsidR="00057627" w:rsidRPr="00DD0F4F" w:rsidRDefault="006A6C7F" w:rsidP="006A6C7F">
            <w:pPr>
              <w:tabs>
                <w:tab w:val="left" w:pos="284"/>
              </w:tabs>
              <w:autoSpaceDE w:val="0"/>
              <w:autoSpaceDN w:val="0"/>
              <w:adjustRightInd w:val="0"/>
              <w:spacing w:after="0" w:line="240" w:lineRule="auto"/>
              <w:rPr>
                <w:ins w:id="4719" w:author="Arjan" w:date="2014-09-08T22:09:00Z"/>
                <w:rFonts w:ascii="Arial" w:eastAsia="Times New Roman" w:hAnsi="Arial" w:cs="Arial"/>
                <w:color w:val="000000"/>
                <w:sz w:val="20"/>
                <w:szCs w:val="20"/>
                <w:lang w:val="nl-NL"/>
              </w:rPr>
            </w:pPr>
            <w:ins w:id="4720" w:author="Arjan" w:date="2014-09-08T22:16:00Z">
              <w:r w:rsidRPr="00DD0F4F">
                <w:rPr>
                  <w:rFonts w:ascii="Arial" w:eastAsia="Times New Roman" w:hAnsi="Arial" w:cs="Arial"/>
                  <w:color w:val="000000"/>
                  <w:sz w:val="20"/>
                  <w:szCs w:val="20"/>
                  <w:lang w:val="nl-NL"/>
                </w:rPr>
                <w:t xml:space="preserve">De attribuutsoort mag niet van een waarde zijn voorzien als de attribuutsoort ‘Status’ de </w:t>
              </w:r>
            </w:ins>
            <w:ins w:id="4721" w:author="Arjan" w:date="2014-09-08T22:09:00Z">
              <w:r w:rsidR="00057627" w:rsidRPr="00DD0F4F">
                <w:rPr>
                  <w:rFonts w:ascii="Arial" w:eastAsia="Times New Roman" w:hAnsi="Arial" w:cs="Arial"/>
                  <w:color w:val="000000"/>
                  <w:sz w:val="20"/>
                  <w:szCs w:val="20"/>
                  <w:lang w:val="nl-NL"/>
                </w:rPr>
                <w:t xml:space="preserve">waarde ‘in bewerking’ </w:t>
              </w:r>
            </w:ins>
            <w:ins w:id="4722" w:author="Arjan" w:date="2014-09-08T22:16:00Z">
              <w:r w:rsidRPr="00DD0F4F">
                <w:rPr>
                  <w:rFonts w:ascii="Arial" w:eastAsia="Times New Roman" w:hAnsi="Arial" w:cs="Arial"/>
                  <w:color w:val="000000"/>
                  <w:sz w:val="20"/>
                  <w:szCs w:val="20"/>
                  <w:lang w:val="nl-NL"/>
                </w:rPr>
                <w:t>of</w:t>
              </w:r>
            </w:ins>
            <w:ins w:id="4723" w:author="Arjan" w:date="2014-09-08T22:09:00Z">
              <w:r w:rsidR="00057627" w:rsidRPr="00DD0F4F">
                <w:rPr>
                  <w:rFonts w:ascii="Arial" w:eastAsia="Times New Roman" w:hAnsi="Arial" w:cs="Arial"/>
                  <w:color w:val="000000"/>
                  <w:sz w:val="20"/>
                  <w:szCs w:val="20"/>
                  <w:lang w:val="nl-NL"/>
                </w:rPr>
                <w:t xml:space="preserve"> ‘ter vaststelling’ heeft.</w:t>
              </w:r>
            </w:ins>
          </w:p>
        </w:tc>
      </w:tr>
    </w:tbl>
    <w:p w14:paraId="25240010" w14:textId="77777777" w:rsidR="003C376A" w:rsidRPr="00DD0F4F" w:rsidRDefault="003C376A" w:rsidP="00AC6547">
      <w:pPr>
        <w:rPr>
          <w:ins w:id="4724" w:author="Arjan" w:date="2014-09-08T21:59:00Z"/>
          <w:lang w:val="nl-NL"/>
        </w:rPr>
      </w:pPr>
    </w:p>
    <w:p w14:paraId="7123360F" w14:textId="77777777" w:rsidR="006A6C7F" w:rsidRPr="001938EB" w:rsidRDefault="00DA5D93" w:rsidP="006A6C7F">
      <w:pPr>
        <w:pStyle w:val="Kop41"/>
        <w:rPr>
          <w:ins w:id="4725" w:author="Arjan" w:date="2014-09-08T22:17:00Z"/>
          <w:rFonts w:eastAsia="Times New Roman"/>
          <w:shd w:val="clear" w:color="auto" w:fill="auto"/>
          <w:lang w:val="nl-NL"/>
        </w:rPr>
      </w:pPr>
      <w:ins w:id="4726" w:author="Arjan" w:date="2014-09-08T22:17:00Z">
        <w:r>
          <w:rPr>
            <w:b w:val="0"/>
            <w:bCs w:val="0"/>
            <w:color w:val="auto"/>
            <w:sz w:val="20"/>
            <w:szCs w:val="20"/>
            <w:shd w:val="clear" w:color="auto" w:fill="auto"/>
          </w:rPr>
          <w:fldChar w:fldCharType="begin" w:fldLock="1"/>
        </w:r>
        <w:r w:rsidR="006A6C7F">
          <w:rPr>
            <w:b w:val="0"/>
            <w:bCs w:val="0"/>
            <w:color w:val="auto"/>
            <w:sz w:val="20"/>
            <w:szCs w:val="20"/>
            <w:shd w:val="clear" w:color="auto" w:fill="auto"/>
          </w:rPr>
          <w:instrText xml:space="preserve">MERGEFIELD </w:instrText>
        </w:r>
        <w:r w:rsidR="006A6C7F">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6A6C7F">
          <w:rPr>
            <w:rFonts w:eastAsia="Times New Roman"/>
            <w:shd w:val="clear" w:color="auto" w:fill="auto"/>
            <w:lang w:val="nl-NL"/>
          </w:rPr>
          <w:t>«</w:t>
        </w:r>
      </w:ins>
      <w:ins w:id="4727" w:author="Arjan" w:date="2015-01-11T21:42:00Z">
        <w:r w:rsidR="009C5C81">
          <w:rPr>
            <w:rFonts w:eastAsia="Times New Roman"/>
            <w:shd w:val="clear" w:color="auto" w:fill="auto"/>
            <w:lang w:val="nl-NL"/>
          </w:rPr>
          <w:t>Suba</w:t>
        </w:r>
      </w:ins>
      <w:ins w:id="4728" w:author="Arjan" w:date="2014-09-08T22:17:00Z">
        <w:r w:rsidR="006A6C7F">
          <w:rPr>
            <w:rFonts w:eastAsia="Times New Roman"/>
            <w:shd w:val="clear" w:color="auto" w:fill="auto"/>
            <w:lang w:val="nl-NL"/>
          </w:rPr>
          <w:t>ttribuutsoort»</w:t>
        </w:r>
        <w:r>
          <w:rPr>
            <w:b w:val="0"/>
            <w:bCs w:val="0"/>
            <w:color w:val="auto"/>
            <w:sz w:val="20"/>
            <w:szCs w:val="20"/>
            <w:shd w:val="clear" w:color="auto" w:fill="auto"/>
          </w:rPr>
          <w:fldChar w:fldCharType="end"/>
        </w:r>
        <w:r w:rsidR="006A6C7F">
          <w:rPr>
            <w:rFonts w:eastAsia="Times New Roman"/>
            <w:shd w:val="clear" w:color="auto" w:fill="auto"/>
            <w:lang w:val="nl-NL"/>
          </w:rPr>
          <w:t xml:space="preserve"> Ondertekeningdatum</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6A6C7F" w:rsidRPr="00F64D19" w14:paraId="3A1A97BA" w14:textId="77777777" w:rsidTr="00367B3C">
        <w:trPr>
          <w:trHeight w:val="230"/>
          <w:ins w:id="4729" w:author="Arjan" w:date="2014-09-08T22:17:00Z"/>
        </w:trPr>
        <w:tc>
          <w:tcPr>
            <w:tcW w:w="3780" w:type="dxa"/>
            <w:tcBorders>
              <w:top w:val="single" w:sz="4" w:space="0" w:color="auto"/>
              <w:left w:val="nil"/>
              <w:bottom w:val="nil"/>
              <w:right w:val="nil"/>
            </w:tcBorders>
          </w:tcPr>
          <w:p w14:paraId="6EDDCBE4" w14:textId="77777777" w:rsidR="006A6C7F" w:rsidRPr="00F64D19" w:rsidRDefault="006A6C7F" w:rsidP="00367B3C">
            <w:pPr>
              <w:autoSpaceDE w:val="0"/>
              <w:autoSpaceDN w:val="0"/>
              <w:adjustRightInd w:val="0"/>
              <w:spacing w:after="0" w:line="240" w:lineRule="auto"/>
              <w:rPr>
                <w:ins w:id="4730" w:author="Arjan" w:date="2014-09-08T22:17:00Z"/>
                <w:rFonts w:ascii="Arial" w:eastAsia="Times New Roman" w:hAnsi="Arial" w:cs="Arial"/>
                <w:color w:val="000000"/>
                <w:sz w:val="20"/>
                <w:szCs w:val="20"/>
              </w:rPr>
            </w:pPr>
            <w:ins w:id="4731" w:author="Arjan" w:date="2014-09-08T22:17:00Z">
              <w:r w:rsidRPr="00F64D19">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4DE3E024" w14:textId="77777777" w:rsidR="006A6C7F" w:rsidRPr="00F64D19" w:rsidRDefault="006A6C7F" w:rsidP="00367B3C">
            <w:pPr>
              <w:autoSpaceDE w:val="0"/>
              <w:autoSpaceDN w:val="0"/>
              <w:adjustRightInd w:val="0"/>
              <w:spacing w:after="0" w:line="240" w:lineRule="auto"/>
              <w:rPr>
                <w:ins w:id="4732" w:author="Arjan" w:date="2014-09-08T22:17:00Z"/>
                <w:rFonts w:ascii="Arial" w:eastAsia="Times New Roman" w:hAnsi="Arial" w:cs="Arial"/>
                <w:color w:val="000000"/>
                <w:sz w:val="20"/>
                <w:szCs w:val="20"/>
              </w:rPr>
            </w:pPr>
            <w:ins w:id="4733" w:author="Arjan" w:date="2014-09-08T22:17:00Z">
              <w:r>
                <w:rPr>
                  <w:rFonts w:ascii="Arial" w:hAnsi="Arial" w:cs="Arial"/>
                  <w:sz w:val="20"/>
                  <w:szCs w:val="20"/>
                  <w:lang w:val="en-AU"/>
                </w:rPr>
                <w:t>Ondertekeningdatum</w:t>
              </w:r>
            </w:ins>
          </w:p>
        </w:tc>
      </w:tr>
      <w:tr w:rsidR="006A6C7F" w:rsidRPr="00F64D19" w14:paraId="07ECDABA" w14:textId="77777777" w:rsidTr="00367B3C">
        <w:trPr>
          <w:ins w:id="4734" w:author="Arjan" w:date="2014-09-08T22:17:00Z"/>
        </w:trPr>
        <w:tc>
          <w:tcPr>
            <w:tcW w:w="3780" w:type="dxa"/>
            <w:tcBorders>
              <w:top w:val="nil"/>
              <w:left w:val="nil"/>
              <w:bottom w:val="nil"/>
              <w:right w:val="nil"/>
            </w:tcBorders>
          </w:tcPr>
          <w:p w14:paraId="293B7B76" w14:textId="77777777" w:rsidR="006A6C7F" w:rsidRPr="00F64D19" w:rsidRDefault="006A6C7F" w:rsidP="00367B3C">
            <w:pPr>
              <w:autoSpaceDE w:val="0"/>
              <w:autoSpaceDN w:val="0"/>
              <w:adjustRightInd w:val="0"/>
              <w:spacing w:after="0" w:line="240" w:lineRule="auto"/>
              <w:rPr>
                <w:ins w:id="4735"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14:paraId="69FC1CE1" w14:textId="77777777" w:rsidR="006A6C7F" w:rsidRPr="00F64D19" w:rsidRDefault="006A6C7F" w:rsidP="00367B3C">
            <w:pPr>
              <w:autoSpaceDE w:val="0"/>
              <w:autoSpaceDN w:val="0"/>
              <w:adjustRightInd w:val="0"/>
              <w:spacing w:after="0" w:line="240" w:lineRule="auto"/>
              <w:rPr>
                <w:ins w:id="4736" w:author="Arjan" w:date="2014-09-08T22:17:00Z"/>
                <w:rFonts w:ascii="Arial" w:eastAsia="Times New Roman" w:hAnsi="Arial" w:cs="Arial"/>
                <w:color w:val="000000"/>
                <w:sz w:val="20"/>
                <w:szCs w:val="20"/>
              </w:rPr>
            </w:pPr>
          </w:p>
        </w:tc>
      </w:tr>
      <w:tr w:rsidR="006A6C7F" w:rsidRPr="00F64D19" w14:paraId="25DA6E5E" w14:textId="77777777" w:rsidTr="00367B3C">
        <w:trPr>
          <w:ins w:id="4737" w:author="Arjan" w:date="2014-09-08T22:17:00Z"/>
        </w:trPr>
        <w:tc>
          <w:tcPr>
            <w:tcW w:w="3780" w:type="dxa"/>
            <w:tcBorders>
              <w:top w:val="nil"/>
              <w:left w:val="nil"/>
              <w:bottom w:val="nil"/>
              <w:right w:val="nil"/>
            </w:tcBorders>
          </w:tcPr>
          <w:p w14:paraId="248FD622" w14:textId="77777777" w:rsidR="006A6C7F" w:rsidRPr="00F64D19" w:rsidRDefault="006A6C7F" w:rsidP="00367B3C">
            <w:pPr>
              <w:autoSpaceDE w:val="0"/>
              <w:autoSpaceDN w:val="0"/>
              <w:adjustRightInd w:val="0"/>
              <w:spacing w:after="0" w:line="240" w:lineRule="auto"/>
              <w:rPr>
                <w:ins w:id="4738" w:author="Arjan" w:date="2014-09-08T22:17:00Z"/>
                <w:rFonts w:ascii="Arial" w:eastAsia="Times New Roman" w:hAnsi="Arial" w:cs="Arial"/>
                <w:color w:val="000000"/>
                <w:sz w:val="20"/>
                <w:szCs w:val="20"/>
              </w:rPr>
            </w:pPr>
            <w:ins w:id="4739" w:author="Arjan" w:date="2014-09-08T22:17:00Z">
              <w:r w:rsidRPr="00F64D19">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3D16918C" w14:textId="77777777" w:rsidR="006A6C7F" w:rsidRPr="00F64D19" w:rsidRDefault="006A6C7F" w:rsidP="00367B3C">
            <w:pPr>
              <w:autoSpaceDE w:val="0"/>
              <w:autoSpaceDN w:val="0"/>
              <w:adjustRightInd w:val="0"/>
              <w:spacing w:after="0" w:line="240" w:lineRule="auto"/>
              <w:rPr>
                <w:ins w:id="4740" w:author="Arjan" w:date="2014-09-08T22:17:00Z"/>
                <w:rFonts w:ascii="Arial" w:eastAsia="Times New Roman" w:hAnsi="Arial" w:cs="Arial"/>
                <w:color w:val="000000"/>
                <w:sz w:val="20"/>
                <w:szCs w:val="20"/>
              </w:rPr>
            </w:pPr>
            <w:ins w:id="4741" w:author="Arjan" w:date="2014-09-08T22:17:00Z">
              <w:r w:rsidRPr="00F64D19">
                <w:rPr>
                  <w:rFonts w:ascii="Arial" w:eastAsia="Times New Roman" w:hAnsi="Arial" w:cs="Arial"/>
                  <w:color w:val="000000"/>
                  <w:sz w:val="20"/>
                  <w:szCs w:val="20"/>
                </w:rPr>
                <w:t>KING</w:t>
              </w:r>
            </w:ins>
          </w:p>
        </w:tc>
      </w:tr>
      <w:tr w:rsidR="006A6C7F" w:rsidRPr="00F64D19" w14:paraId="4065C7C8" w14:textId="77777777" w:rsidTr="00367B3C">
        <w:trPr>
          <w:ins w:id="4742" w:author="Arjan" w:date="2014-09-08T22:17:00Z"/>
        </w:trPr>
        <w:tc>
          <w:tcPr>
            <w:tcW w:w="3780" w:type="dxa"/>
            <w:tcBorders>
              <w:top w:val="nil"/>
              <w:left w:val="nil"/>
              <w:bottom w:val="nil"/>
              <w:right w:val="nil"/>
            </w:tcBorders>
          </w:tcPr>
          <w:p w14:paraId="47C8E311" w14:textId="77777777" w:rsidR="006A6C7F" w:rsidRPr="00F64D19" w:rsidRDefault="006A6C7F" w:rsidP="00367B3C">
            <w:pPr>
              <w:autoSpaceDE w:val="0"/>
              <w:autoSpaceDN w:val="0"/>
              <w:adjustRightInd w:val="0"/>
              <w:spacing w:after="0" w:line="240" w:lineRule="auto"/>
              <w:rPr>
                <w:ins w:id="4743"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14:paraId="00BBD1A1" w14:textId="77777777" w:rsidR="006A6C7F" w:rsidRPr="00F64D19" w:rsidRDefault="006A6C7F" w:rsidP="00367B3C">
            <w:pPr>
              <w:autoSpaceDE w:val="0"/>
              <w:autoSpaceDN w:val="0"/>
              <w:adjustRightInd w:val="0"/>
              <w:spacing w:after="0" w:line="240" w:lineRule="auto"/>
              <w:rPr>
                <w:ins w:id="4744" w:author="Arjan" w:date="2014-09-08T22:17:00Z"/>
                <w:rFonts w:ascii="Arial" w:eastAsia="Times New Roman" w:hAnsi="Arial" w:cs="Arial"/>
                <w:color w:val="000000"/>
                <w:sz w:val="20"/>
                <w:szCs w:val="20"/>
              </w:rPr>
            </w:pPr>
          </w:p>
        </w:tc>
      </w:tr>
      <w:tr w:rsidR="006A6C7F" w:rsidRPr="00F64D19" w14:paraId="64584716" w14:textId="77777777" w:rsidTr="00367B3C">
        <w:trPr>
          <w:ins w:id="4745" w:author="Arjan" w:date="2014-09-08T22:17:00Z"/>
        </w:trPr>
        <w:tc>
          <w:tcPr>
            <w:tcW w:w="3780" w:type="dxa"/>
            <w:tcBorders>
              <w:top w:val="nil"/>
              <w:left w:val="nil"/>
              <w:bottom w:val="nil"/>
              <w:right w:val="nil"/>
            </w:tcBorders>
          </w:tcPr>
          <w:p w14:paraId="1BAE29A3" w14:textId="77777777" w:rsidR="006A6C7F" w:rsidRPr="00F64D19" w:rsidRDefault="006A6C7F" w:rsidP="00367B3C">
            <w:pPr>
              <w:autoSpaceDE w:val="0"/>
              <w:autoSpaceDN w:val="0"/>
              <w:adjustRightInd w:val="0"/>
              <w:spacing w:after="0" w:line="240" w:lineRule="auto"/>
              <w:rPr>
                <w:ins w:id="4746" w:author="Arjan" w:date="2014-09-08T22:17:00Z"/>
                <w:rFonts w:ascii="Arial" w:eastAsia="Times New Roman" w:hAnsi="Arial" w:cs="Arial"/>
                <w:color w:val="000000"/>
                <w:sz w:val="20"/>
                <w:szCs w:val="20"/>
              </w:rPr>
            </w:pPr>
            <w:ins w:id="4747" w:author="Arjan" w:date="2014-09-08T22:17:00Z">
              <w:r w:rsidRPr="00F64D19">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03801953" w14:textId="77777777" w:rsidR="006A6C7F" w:rsidRPr="00F64D19" w:rsidRDefault="006A6C7F" w:rsidP="00367B3C">
            <w:pPr>
              <w:autoSpaceDE w:val="0"/>
              <w:autoSpaceDN w:val="0"/>
              <w:adjustRightInd w:val="0"/>
              <w:spacing w:after="0" w:line="240" w:lineRule="auto"/>
              <w:rPr>
                <w:ins w:id="4748" w:author="Arjan" w:date="2014-09-08T22:17:00Z"/>
                <w:rFonts w:ascii="Arial" w:eastAsia="Times New Roman" w:hAnsi="Arial" w:cs="Arial"/>
                <w:color w:val="000000"/>
                <w:sz w:val="20"/>
                <w:szCs w:val="20"/>
              </w:rPr>
            </w:pPr>
          </w:p>
        </w:tc>
      </w:tr>
      <w:tr w:rsidR="006A6C7F" w:rsidRPr="00F64D19" w14:paraId="6D5F95E0" w14:textId="77777777" w:rsidTr="00367B3C">
        <w:trPr>
          <w:ins w:id="4749" w:author="Arjan" w:date="2014-09-08T22:17:00Z"/>
        </w:trPr>
        <w:tc>
          <w:tcPr>
            <w:tcW w:w="3780" w:type="dxa"/>
            <w:tcBorders>
              <w:top w:val="nil"/>
              <w:left w:val="nil"/>
              <w:bottom w:val="nil"/>
              <w:right w:val="nil"/>
            </w:tcBorders>
          </w:tcPr>
          <w:p w14:paraId="29AC1134" w14:textId="77777777" w:rsidR="006A6C7F" w:rsidRPr="00F64D19" w:rsidRDefault="006A6C7F" w:rsidP="00367B3C">
            <w:pPr>
              <w:autoSpaceDE w:val="0"/>
              <w:autoSpaceDN w:val="0"/>
              <w:adjustRightInd w:val="0"/>
              <w:spacing w:after="0" w:line="240" w:lineRule="auto"/>
              <w:rPr>
                <w:ins w:id="4750"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14:paraId="491CB52F" w14:textId="77777777" w:rsidR="006A6C7F" w:rsidRPr="00F64D19" w:rsidRDefault="006A6C7F" w:rsidP="00367B3C">
            <w:pPr>
              <w:autoSpaceDE w:val="0"/>
              <w:autoSpaceDN w:val="0"/>
              <w:adjustRightInd w:val="0"/>
              <w:spacing w:after="0" w:line="240" w:lineRule="auto"/>
              <w:rPr>
                <w:ins w:id="4751" w:author="Arjan" w:date="2014-09-08T22:17:00Z"/>
                <w:rFonts w:ascii="Arial" w:eastAsia="Times New Roman" w:hAnsi="Arial" w:cs="Arial"/>
                <w:color w:val="000000"/>
                <w:sz w:val="20"/>
                <w:szCs w:val="20"/>
              </w:rPr>
            </w:pPr>
          </w:p>
        </w:tc>
      </w:tr>
      <w:tr w:rsidR="006A6C7F" w:rsidRPr="00F64D19" w14:paraId="28BD3DC8" w14:textId="77777777" w:rsidTr="00367B3C">
        <w:trPr>
          <w:ins w:id="4752" w:author="Arjan" w:date="2014-09-08T22:17:00Z"/>
        </w:trPr>
        <w:tc>
          <w:tcPr>
            <w:tcW w:w="3780" w:type="dxa"/>
            <w:tcBorders>
              <w:top w:val="nil"/>
              <w:left w:val="nil"/>
              <w:bottom w:val="nil"/>
              <w:right w:val="nil"/>
            </w:tcBorders>
          </w:tcPr>
          <w:p w14:paraId="0705AF5C" w14:textId="77777777" w:rsidR="006A6C7F" w:rsidRPr="00F64D19" w:rsidRDefault="006A6C7F" w:rsidP="00367B3C">
            <w:pPr>
              <w:autoSpaceDE w:val="0"/>
              <w:autoSpaceDN w:val="0"/>
              <w:adjustRightInd w:val="0"/>
              <w:spacing w:after="0" w:line="240" w:lineRule="auto"/>
              <w:rPr>
                <w:ins w:id="4753" w:author="Arjan" w:date="2014-09-08T22:17:00Z"/>
                <w:rFonts w:ascii="Arial" w:eastAsia="Times New Roman" w:hAnsi="Arial" w:cs="Arial"/>
                <w:color w:val="000000"/>
                <w:sz w:val="20"/>
                <w:szCs w:val="20"/>
              </w:rPr>
            </w:pPr>
            <w:ins w:id="4754" w:author="Arjan" w:date="2014-09-08T22:17:00Z">
              <w:r w:rsidRPr="00F64D19">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00250F01" w14:textId="77777777" w:rsidR="006A6C7F" w:rsidRPr="00F64D19" w:rsidRDefault="006A6C7F" w:rsidP="00367B3C">
            <w:pPr>
              <w:autoSpaceDE w:val="0"/>
              <w:autoSpaceDN w:val="0"/>
              <w:adjustRightInd w:val="0"/>
              <w:spacing w:after="0" w:line="240" w:lineRule="auto"/>
              <w:rPr>
                <w:ins w:id="4755" w:author="Arjan" w:date="2014-09-08T22:17:00Z"/>
                <w:rFonts w:ascii="Arial" w:eastAsia="Times New Roman" w:hAnsi="Arial" w:cs="Arial"/>
                <w:color w:val="000000"/>
                <w:sz w:val="20"/>
                <w:szCs w:val="20"/>
              </w:rPr>
            </w:pPr>
            <w:ins w:id="4756" w:author="Arjan" w:date="2014-09-08T22:17:00Z">
              <w:r>
                <w:rPr>
                  <w:rFonts w:ascii="Arial" w:hAnsi="Arial" w:cs="Arial"/>
                  <w:sz w:val="20"/>
                  <w:szCs w:val="20"/>
                  <w:lang w:val="en-AU"/>
                </w:rPr>
                <w:t>datum</w:t>
              </w:r>
            </w:ins>
          </w:p>
        </w:tc>
      </w:tr>
      <w:tr w:rsidR="006A6C7F" w:rsidRPr="00F64D19" w14:paraId="5A59A236" w14:textId="77777777" w:rsidTr="00367B3C">
        <w:trPr>
          <w:ins w:id="4757" w:author="Arjan" w:date="2014-09-08T22:17:00Z"/>
        </w:trPr>
        <w:tc>
          <w:tcPr>
            <w:tcW w:w="3780" w:type="dxa"/>
            <w:tcBorders>
              <w:top w:val="nil"/>
              <w:left w:val="nil"/>
              <w:bottom w:val="nil"/>
              <w:right w:val="nil"/>
            </w:tcBorders>
          </w:tcPr>
          <w:p w14:paraId="7EF7DFC5" w14:textId="77777777" w:rsidR="006A6C7F" w:rsidRPr="00F64D19" w:rsidRDefault="006A6C7F" w:rsidP="00367B3C">
            <w:pPr>
              <w:autoSpaceDE w:val="0"/>
              <w:autoSpaceDN w:val="0"/>
              <w:adjustRightInd w:val="0"/>
              <w:spacing w:after="0" w:line="240" w:lineRule="auto"/>
              <w:rPr>
                <w:ins w:id="4758"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14:paraId="0650870D" w14:textId="77777777" w:rsidR="006A6C7F" w:rsidRPr="00F64D19" w:rsidRDefault="006A6C7F" w:rsidP="00367B3C">
            <w:pPr>
              <w:autoSpaceDE w:val="0"/>
              <w:autoSpaceDN w:val="0"/>
              <w:adjustRightInd w:val="0"/>
              <w:spacing w:after="0" w:line="240" w:lineRule="auto"/>
              <w:rPr>
                <w:ins w:id="4759" w:author="Arjan" w:date="2014-09-08T22:17:00Z"/>
                <w:rFonts w:ascii="Arial" w:eastAsia="Times New Roman" w:hAnsi="Arial" w:cs="Arial"/>
                <w:color w:val="000000"/>
                <w:sz w:val="20"/>
                <w:szCs w:val="20"/>
              </w:rPr>
            </w:pPr>
          </w:p>
        </w:tc>
      </w:tr>
      <w:tr w:rsidR="006A6C7F" w:rsidRPr="005C14BE" w14:paraId="09C7E10C" w14:textId="77777777" w:rsidTr="00367B3C">
        <w:trPr>
          <w:ins w:id="4760" w:author="Arjan" w:date="2014-09-08T22:17:00Z"/>
        </w:trPr>
        <w:tc>
          <w:tcPr>
            <w:tcW w:w="3780" w:type="dxa"/>
            <w:tcBorders>
              <w:top w:val="nil"/>
              <w:left w:val="nil"/>
              <w:bottom w:val="nil"/>
              <w:right w:val="nil"/>
            </w:tcBorders>
          </w:tcPr>
          <w:p w14:paraId="3BB0DD11" w14:textId="77777777" w:rsidR="006A6C7F" w:rsidRPr="00F64D19" w:rsidRDefault="006A6C7F" w:rsidP="00367B3C">
            <w:pPr>
              <w:autoSpaceDE w:val="0"/>
              <w:autoSpaceDN w:val="0"/>
              <w:adjustRightInd w:val="0"/>
              <w:spacing w:after="0" w:line="240" w:lineRule="auto"/>
              <w:rPr>
                <w:ins w:id="4761" w:author="Arjan" w:date="2014-09-08T22:17:00Z"/>
                <w:rFonts w:ascii="Arial" w:eastAsia="Times New Roman" w:hAnsi="Arial" w:cs="Arial"/>
                <w:color w:val="000000"/>
                <w:sz w:val="20"/>
                <w:szCs w:val="20"/>
              </w:rPr>
            </w:pPr>
            <w:ins w:id="4762" w:author="Arjan" w:date="2014-09-08T22:17:00Z">
              <w:r w:rsidRPr="00F64D19">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0B1D9ACA" w14:textId="77777777" w:rsidR="006A6C7F" w:rsidRPr="00DD0F4F" w:rsidRDefault="00DA5D93" w:rsidP="006A6C7F">
            <w:pPr>
              <w:autoSpaceDE w:val="0"/>
              <w:autoSpaceDN w:val="0"/>
              <w:adjustRightInd w:val="0"/>
              <w:spacing w:after="0" w:line="240" w:lineRule="auto"/>
              <w:rPr>
                <w:ins w:id="4763" w:author="Arjan" w:date="2014-09-08T22:17:00Z"/>
                <w:rFonts w:ascii="Arial" w:eastAsia="Times New Roman" w:hAnsi="Arial" w:cs="Arial"/>
                <w:color w:val="000000"/>
                <w:sz w:val="20"/>
                <w:szCs w:val="20"/>
                <w:lang w:val="nl-NL"/>
              </w:rPr>
            </w:pPr>
            <w:ins w:id="4764" w:author="Arjan" w:date="2014-09-08T22:17:00Z">
              <w:r w:rsidRPr="00F64D19">
                <w:rPr>
                  <w:rFonts w:ascii="Arial" w:hAnsi="Arial" w:cs="Arial"/>
                  <w:sz w:val="20"/>
                  <w:szCs w:val="20"/>
                  <w:lang w:val="en-AU"/>
                </w:rPr>
                <w:fldChar w:fldCharType="begin" w:fldLock="1"/>
              </w:r>
              <w:r w:rsidR="006A6C7F" w:rsidRPr="00DD0F4F">
                <w:rPr>
                  <w:rFonts w:ascii="Arial" w:hAnsi="Arial" w:cs="Arial"/>
                  <w:sz w:val="20"/>
                  <w:szCs w:val="20"/>
                  <w:lang w:val="nl-NL"/>
                </w:rPr>
                <w:instrText xml:space="preserve">MERGEFIELD </w:instrText>
              </w:r>
              <w:r w:rsidR="006A6C7F" w:rsidRPr="00DD0F4F">
                <w:rPr>
                  <w:rFonts w:ascii="Arial" w:eastAsia="Times New Roman" w:hAnsi="Arial" w:cs="Arial"/>
                  <w:color w:val="000000"/>
                  <w:sz w:val="20"/>
                  <w:szCs w:val="20"/>
                  <w:lang w:val="nl-NL"/>
                </w:rPr>
                <w:instrText>Att.Notes</w:instrText>
              </w:r>
              <w:r w:rsidRPr="00F64D19">
                <w:rPr>
                  <w:rFonts w:ascii="Arial" w:hAnsi="Arial" w:cs="Arial"/>
                  <w:sz w:val="20"/>
                  <w:szCs w:val="20"/>
                  <w:lang w:val="en-AU"/>
                </w:rPr>
                <w:fldChar w:fldCharType="end"/>
              </w:r>
              <w:r w:rsidR="006A6C7F" w:rsidRPr="00DD0F4F">
                <w:rPr>
                  <w:rFonts w:ascii="Arial" w:eastAsia="Times New Roman" w:hAnsi="Arial" w:cs="Arial"/>
                  <w:color w:val="610E6A"/>
                  <w:sz w:val="20"/>
                  <w:szCs w:val="20"/>
                  <w:lang w:val="nl-NL"/>
                </w:rPr>
                <w:t>De datu</w:t>
              </w:r>
            </w:ins>
            <w:ins w:id="4765" w:author="Arjan" w:date="2014-09-08T22:18:00Z">
              <w:r w:rsidR="006A6C7F" w:rsidRPr="00DD0F4F">
                <w:rPr>
                  <w:rFonts w:ascii="Arial" w:eastAsia="Times New Roman" w:hAnsi="Arial" w:cs="Arial"/>
                  <w:color w:val="610E6A"/>
                  <w:sz w:val="20"/>
                  <w:szCs w:val="20"/>
                  <w:lang w:val="nl-NL"/>
                </w:rPr>
                <w:t>m waarop de</w:t>
              </w:r>
            </w:ins>
            <w:ins w:id="4766" w:author="Arjan" w:date="2014-09-08T22:17:00Z">
              <w:r w:rsidR="006A6C7F" w:rsidRPr="00DD0F4F">
                <w:rPr>
                  <w:rFonts w:ascii="Arial" w:eastAsia="Times New Roman" w:hAnsi="Arial" w:cs="Arial"/>
                  <w:color w:val="610E6A"/>
                  <w:sz w:val="20"/>
                  <w:szCs w:val="20"/>
                  <w:lang w:val="nl-NL"/>
                </w:rPr>
                <w:t xml:space="preserve"> ondertekening van </w:t>
              </w:r>
            </w:ins>
            <w:ins w:id="4767" w:author="Arjan" w:date="2014-09-08T22:18:00Z">
              <w:r w:rsidR="006A6C7F" w:rsidRPr="00DD0F4F">
                <w:rPr>
                  <w:rFonts w:ascii="Arial" w:eastAsia="Times New Roman" w:hAnsi="Arial" w:cs="Arial"/>
                  <w:color w:val="610E6A"/>
                  <w:sz w:val="20"/>
                  <w:szCs w:val="20"/>
                  <w:lang w:val="nl-NL"/>
                </w:rPr>
                <w:t>het</w:t>
              </w:r>
            </w:ins>
            <w:ins w:id="4768" w:author="Arjan" w:date="2014-09-08T22:17:00Z">
              <w:r w:rsidR="006A6C7F" w:rsidRPr="00DD0F4F">
                <w:rPr>
                  <w:rFonts w:ascii="Arial" w:eastAsia="Times New Roman" w:hAnsi="Arial" w:cs="Arial"/>
                  <w:color w:val="610E6A"/>
                  <w:sz w:val="20"/>
                  <w:szCs w:val="20"/>
                  <w:lang w:val="nl-NL"/>
                </w:rPr>
                <w:t xml:space="preserve"> INFORMATIEOBJECT</w:t>
              </w:r>
            </w:ins>
            <w:ins w:id="4769" w:author="Arjan" w:date="2014-09-08T22:18:00Z">
              <w:r w:rsidR="006A6C7F" w:rsidRPr="00DD0F4F">
                <w:rPr>
                  <w:rFonts w:ascii="Arial" w:eastAsia="Times New Roman" w:hAnsi="Arial" w:cs="Arial"/>
                  <w:color w:val="610E6A"/>
                  <w:sz w:val="20"/>
                  <w:szCs w:val="20"/>
                  <w:lang w:val="nl-NL"/>
                </w:rPr>
                <w:t xml:space="preserve"> heeft plaatsgevonden</w:t>
              </w:r>
            </w:ins>
          </w:p>
        </w:tc>
      </w:tr>
      <w:tr w:rsidR="006A6C7F" w:rsidRPr="005C14BE" w14:paraId="69D7A755" w14:textId="77777777" w:rsidTr="00367B3C">
        <w:trPr>
          <w:trHeight w:val="230"/>
          <w:ins w:id="4770" w:author="Arjan" w:date="2014-09-08T22:17:00Z"/>
        </w:trPr>
        <w:tc>
          <w:tcPr>
            <w:tcW w:w="3780" w:type="dxa"/>
            <w:tcBorders>
              <w:top w:val="nil"/>
              <w:left w:val="nil"/>
              <w:bottom w:val="nil"/>
              <w:right w:val="nil"/>
            </w:tcBorders>
          </w:tcPr>
          <w:p w14:paraId="54113C89" w14:textId="77777777" w:rsidR="006A6C7F" w:rsidRPr="00DD0F4F" w:rsidRDefault="006A6C7F" w:rsidP="00367B3C">
            <w:pPr>
              <w:autoSpaceDE w:val="0"/>
              <w:autoSpaceDN w:val="0"/>
              <w:adjustRightInd w:val="0"/>
              <w:spacing w:after="0" w:line="240" w:lineRule="auto"/>
              <w:rPr>
                <w:ins w:id="4771" w:author="Arjan" w:date="2014-09-08T22:17: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344C2FEF" w14:textId="77777777" w:rsidR="006A6C7F" w:rsidRPr="00DD0F4F" w:rsidRDefault="006A6C7F" w:rsidP="00367B3C">
            <w:pPr>
              <w:autoSpaceDE w:val="0"/>
              <w:autoSpaceDN w:val="0"/>
              <w:adjustRightInd w:val="0"/>
              <w:spacing w:after="0" w:line="240" w:lineRule="auto"/>
              <w:rPr>
                <w:ins w:id="4772" w:author="Arjan" w:date="2014-09-08T22:17:00Z"/>
                <w:rFonts w:ascii="Arial" w:eastAsia="Times New Roman" w:hAnsi="Arial" w:cs="Arial"/>
                <w:color w:val="000000"/>
                <w:sz w:val="20"/>
                <w:szCs w:val="20"/>
                <w:lang w:val="nl-NL"/>
              </w:rPr>
            </w:pPr>
          </w:p>
        </w:tc>
      </w:tr>
      <w:tr w:rsidR="006A6C7F" w:rsidRPr="00F64D19" w14:paraId="67D9637E" w14:textId="77777777" w:rsidTr="00367B3C">
        <w:trPr>
          <w:trHeight w:val="230"/>
          <w:ins w:id="4773" w:author="Arjan" w:date="2014-09-08T22:17:00Z"/>
        </w:trPr>
        <w:tc>
          <w:tcPr>
            <w:tcW w:w="3780" w:type="dxa"/>
            <w:tcBorders>
              <w:top w:val="nil"/>
              <w:left w:val="nil"/>
              <w:bottom w:val="nil"/>
              <w:right w:val="nil"/>
            </w:tcBorders>
          </w:tcPr>
          <w:p w14:paraId="113B5AF9" w14:textId="77777777" w:rsidR="006A6C7F" w:rsidRPr="00F64D19" w:rsidRDefault="006A6C7F" w:rsidP="00367B3C">
            <w:pPr>
              <w:autoSpaceDE w:val="0"/>
              <w:autoSpaceDN w:val="0"/>
              <w:adjustRightInd w:val="0"/>
              <w:spacing w:after="0" w:line="240" w:lineRule="auto"/>
              <w:rPr>
                <w:ins w:id="4774" w:author="Arjan" w:date="2014-09-08T22:17:00Z"/>
                <w:rFonts w:ascii="Arial" w:eastAsia="Times New Roman" w:hAnsi="Arial" w:cs="Arial"/>
                <w:color w:val="000000"/>
                <w:sz w:val="20"/>
                <w:szCs w:val="20"/>
              </w:rPr>
            </w:pPr>
            <w:ins w:id="4775" w:author="Arjan" w:date="2014-09-08T22:17:00Z">
              <w:r w:rsidRPr="00F64D19">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2D1DB5EF" w14:textId="77777777" w:rsidR="006A6C7F" w:rsidRPr="00F64D19" w:rsidRDefault="006A6C7F" w:rsidP="00367B3C">
            <w:pPr>
              <w:autoSpaceDE w:val="0"/>
              <w:autoSpaceDN w:val="0"/>
              <w:adjustRightInd w:val="0"/>
              <w:spacing w:after="0" w:line="240" w:lineRule="auto"/>
              <w:rPr>
                <w:ins w:id="4776" w:author="Arjan" w:date="2014-09-08T22:17:00Z"/>
                <w:rFonts w:ascii="Arial" w:eastAsia="Times New Roman" w:hAnsi="Arial" w:cs="Arial"/>
                <w:color w:val="000000"/>
                <w:sz w:val="20"/>
                <w:szCs w:val="20"/>
              </w:rPr>
            </w:pPr>
            <w:ins w:id="4777" w:author="Arjan" w:date="2014-09-08T22:17:00Z">
              <w:r w:rsidRPr="00F64D19">
                <w:rPr>
                  <w:rFonts w:ascii="Arial" w:eastAsia="Times New Roman" w:hAnsi="Arial" w:cs="Arial"/>
                  <w:color w:val="000000"/>
                  <w:sz w:val="20"/>
                  <w:szCs w:val="20"/>
                </w:rPr>
                <w:t xml:space="preserve">KING </w:t>
              </w:r>
            </w:ins>
          </w:p>
        </w:tc>
      </w:tr>
      <w:tr w:rsidR="006A6C7F" w:rsidRPr="00F64D19" w14:paraId="0728FFD3" w14:textId="77777777" w:rsidTr="00367B3C">
        <w:trPr>
          <w:ins w:id="4778" w:author="Arjan" w:date="2014-09-08T22:17:00Z"/>
        </w:trPr>
        <w:tc>
          <w:tcPr>
            <w:tcW w:w="3780" w:type="dxa"/>
            <w:tcBorders>
              <w:top w:val="nil"/>
              <w:left w:val="nil"/>
              <w:bottom w:val="nil"/>
              <w:right w:val="nil"/>
            </w:tcBorders>
          </w:tcPr>
          <w:p w14:paraId="19CAD887" w14:textId="77777777" w:rsidR="006A6C7F" w:rsidRPr="00F64D19" w:rsidRDefault="006A6C7F" w:rsidP="00367B3C">
            <w:pPr>
              <w:autoSpaceDE w:val="0"/>
              <w:autoSpaceDN w:val="0"/>
              <w:adjustRightInd w:val="0"/>
              <w:spacing w:after="0" w:line="240" w:lineRule="auto"/>
              <w:rPr>
                <w:ins w:id="4779"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14:paraId="15E18145" w14:textId="77777777" w:rsidR="006A6C7F" w:rsidRPr="00F64D19" w:rsidRDefault="006A6C7F" w:rsidP="00367B3C">
            <w:pPr>
              <w:autoSpaceDE w:val="0"/>
              <w:autoSpaceDN w:val="0"/>
              <w:adjustRightInd w:val="0"/>
              <w:spacing w:after="0" w:line="240" w:lineRule="auto"/>
              <w:rPr>
                <w:ins w:id="4780" w:author="Arjan" w:date="2014-09-08T22:17:00Z"/>
                <w:rFonts w:ascii="Arial" w:eastAsia="Times New Roman" w:hAnsi="Arial" w:cs="Arial"/>
                <w:color w:val="000000"/>
                <w:sz w:val="20"/>
                <w:szCs w:val="20"/>
              </w:rPr>
            </w:pPr>
          </w:p>
        </w:tc>
      </w:tr>
      <w:tr w:rsidR="006A6C7F" w:rsidRPr="00F64D19" w14:paraId="7704DB02" w14:textId="77777777" w:rsidTr="00367B3C">
        <w:trPr>
          <w:ins w:id="4781" w:author="Arjan" w:date="2014-09-08T22:17:00Z"/>
        </w:trPr>
        <w:tc>
          <w:tcPr>
            <w:tcW w:w="3780" w:type="dxa"/>
            <w:tcBorders>
              <w:top w:val="nil"/>
              <w:left w:val="nil"/>
              <w:bottom w:val="nil"/>
              <w:right w:val="nil"/>
            </w:tcBorders>
          </w:tcPr>
          <w:p w14:paraId="4AEAE744" w14:textId="77777777" w:rsidR="006A6C7F" w:rsidRPr="00F64D19" w:rsidRDefault="006A6C7F" w:rsidP="00367B3C">
            <w:pPr>
              <w:autoSpaceDE w:val="0"/>
              <w:autoSpaceDN w:val="0"/>
              <w:adjustRightInd w:val="0"/>
              <w:spacing w:after="0" w:line="240" w:lineRule="auto"/>
              <w:rPr>
                <w:ins w:id="4782" w:author="Arjan" w:date="2014-09-08T22:17:00Z"/>
                <w:rFonts w:ascii="Arial" w:eastAsia="Times New Roman" w:hAnsi="Arial" w:cs="Arial"/>
                <w:color w:val="000000"/>
                <w:sz w:val="20"/>
                <w:szCs w:val="20"/>
              </w:rPr>
            </w:pPr>
            <w:ins w:id="4783" w:author="Arjan" w:date="2014-09-08T22:17:00Z">
              <w:r w:rsidRPr="00F64D19">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30B6FC96" w14:textId="77777777" w:rsidR="006A6C7F" w:rsidRPr="00F64D19" w:rsidRDefault="006A6C7F" w:rsidP="00367B3C">
            <w:pPr>
              <w:autoSpaceDE w:val="0"/>
              <w:autoSpaceDN w:val="0"/>
              <w:adjustRightInd w:val="0"/>
              <w:spacing w:after="0" w:line="240" w:lineRule="auto"/>
              <w:rPr>
                <w:ins w:id="4784" w:author="Arjan" w:date="2014-09-08T22:17:00Z"/>
                <w:rFonts w:ascii="Arial" w:eastAsia="Times New Roman" w:hAnsi="Arial" w:cs="Arial"/>
                <w:color w:val="000000"/>
                <w:sz w:val="20"/>
                <w:szCs w:val="20"/>
              </w:rPr>
            </w:pPr>
            <w:ins w:id="4785" w:author="Arjan" w:date="2014-09-08T22:17:00Z">
              <w:r>
                <w:rPr>
                  <w:rFonts w:ascii="Arial" w:eastAsia="Times New Roman" w:hAnsi="Arial" w:cs="Arial"/>
                  <w:color w:val="000000"/>
                  <w:sz w:val="20"/>
                  <w:szCs w:val="20"/>
                </w:rPr>
                <w:t>1 september 2014</w:t>
              </w:r>
            </w:ins>
          </w:p>
        </w:tc>
      </w:tr>
      <w:tr w:rsidR="006A6C7F" w:rsidRPr="00F64D19" w14:paraId="706FA6BB" w14:textId="77777777" w:rsidTr="00367B3C">
        <w:trPr>
          <w:ins w:id="4786" w:author="Arjan" w:date="2014-09-08T22:17:00Z"/>
        </w:trPr>
        <w:tc>
          <w:tcPr>
            <w:tcW w:w="3780" w:type="dxa"/>
            <w:tcBorders>
              <w:top w:val="nil"/>
              <w:left w:val="nil"/>
              <w:bottom w:val="nil"/>
              <w:right w:val="nil"/>
            </w:tcBorders>
          </w:tcPr>
          <w:p w14:paraId="1052D7BC" w14:textId="77777777" w:rsidR="006A6C7F" w:rsidRPr="00F64D19" w:rsidRDefault="006A6C7F" w:rsidP="00367B3C">
            <w:pPr>
              <w:autoSpaceDE w:val="0"/>
              <w:autoSpaceDN w:val="0"/>
              <w:adjustRightInd w:val="0"/>
              <w:spacing w:after="0" w:line="240" w:lineRule="auto"/>
              <w:rPr>
                <w:ins w:id="4787"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14:paraId="552B1273" w14:textId="77777777" w:rsidR="006A6C7F" w:rsidRPr="00F64D19" w:rsidRDefault="006A6C7F" w:rsidP="00367B3C">
            <w:pPr>
              <w:autoSpaceDE w:val="0"/>
              <w:autoSpaceDN w:val="0"/>
              <w:adjustRightInd w:val="0"/>
              <w:spacing w:after="0" w:line="240" w:lineRule="auto"/>
              <w:rPr>
                <w:ins w:id="4788" w:author="Arjan" w:date="2014-09-08T22:17:00Z"/>
                <w:rFonts w:ascii="Arial" w:eastAsia="Times New Roman" w:hAnsi="Arial" w:cs="Arial"/>
                <w:color w:val="000000"/>
                <w:sz w:val="20"/>
                <w:szCs w:val="20"/>
              </w:rPr>
            </w:pPr>
          </w:p>
        </w:tc>
      </w:tr>
      <w:tr w:rsidR="006A6C7F" w:rsidRPr="005C14BE" w14:paraId="6D9D6CD1" w14:textId="77777777" w:rsidTr="00367B3C">
        <w:trPr>
          <w:ins w:id="4789" w:author="Arjan" w:date="2014-09-08T22:17:00Z"/>
        </w:trPr>
        <w:tc>
          <w:tcPr>
            <w:tcW w:w="3780" w:type="dxa"/>
            <w:tcBorders>
              <w:top w:val="nil"/>
              <w:left w:val="nil"/>
              <w:bottom w:val="nil"/>
              <w:right w:val="nil"/>
            </w:tcBorders>
          </w:tcPr>
          <w:p w14:paraId="065C55CA" w14:textId="77777777" w:rsidR="006A6C7F" w:rsidRPr="00F64D19" w:rsidRDefault="006A6C7F" w:rsidP="00367B3C">
            <w:pPr>
              <w:autoSpaceDE w:val="0"/>
              <w:autoSpaceDN w:val="0"/>
              <w:adjustRightInd w:val="0"/>
              <w:spacing w:after="0" w:line="240" w:lineRule="auto"/>
              <w:rPr>
                <w:ins w:id="4790" w:author="Arjan" w:date="2014-09-08T22:17:00Z"/>
                <w:rFonts w:ascii="Arial" w:eastAsia="Times New Roman" w:hAnsi="Arial" w:cs="Arial"/>
                <w:color w:val="000000"/>
                <w:sz w:val="20"/>
                <w:szCs w:val="20"/>
              </w:rPr>
            </w:pPr>
            <w:ins w:id="4791" w:author="Arjan" w:date="2014-09-08T22:17:00Z">
              <w:r w:rsidRPr="00F64D19">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1F53D19E" w14:textId="77777777" w:rsidR="00AB765A" w:rsidRPr="00DD0F4F" w:rsidRDefault="00AB765A" w:rsidP="00367B3C">
            <w:pPr>
              <w:autoSpaceDE w:val="0"/>
              <w:autoSpaceDN w:val="0"/>
              <w:adjustRightInd w:val="0"/>
              <w:spacing w:after="0" w:line="240" w:lineRule="auto"/>
              <w:rPr>
                <w:ins w:id="4792" w:author="Arjan" w:date="2014-09-08T22:17:00Z"/>
                <w:rFonts w:ascii="Arial" w:eastAsia="Times New Roman" w:hAnsi="Arial" w:cs="Arial"/>
                <w:color w:val="000000"/>
                <w:sz w:val="20"/>
                <w:szCs w:val="20"/>
                <w:lang w:val="nl-NL"/>
              </w:rPr>
            </w:pPr>
            <w:ins w:id="4793" w:author="Arjan" w:date="2015-01-11T21:52:00Z">
              <w:r>
                <w:rPr>
                  <w:rFonts w:ascii="Arial" w:eastAsia="Times New Roman" w:hAnsi="Arial" w:cs="Arial"/>
                  <w:color w:val="000000"/>
                  <w:sz w:val="20"/>
                  <w:szCs w:val="20"/>
                  <w:lang w:val="nl-NL"/>
                </w:rPr>
                <w:t xml:space="preserve">De waarde van deze attribuutsoort verschaft inzicht </w:t>
              </w:r>
              <w:r w:rsidRPr="00DD0F4F">
                <w:rPr>
                  <w:rFonts w:ascii="Arial" w:eastAsia="Times New Roman" w:hAnsi="Arial" w:cs="Arial"/>
                  <w:color w:val="000000"/>
                  <w:sz w:val="20"/>
                  <w:szCs w:val="20"/>
                  <w:lang w:val="nl-NL"/>
                </w:rPr>
                <w:t>wanneer het document ondertekend is. In combinatie met de attribuutsoort Ondertekeningsoort verschaft dit rechtskracht aan het document.</w:t>
              </w:r>
            </w:ins>
          </w:p>
        </w:tc>
      </w:tr>
      <w:tr w:rsidR="006A6C7F" w:rsidRPr="005C14BE" w14:paraId="60D70496" w14:textId="77777777" w:rsidTr="00367B3C">
        <w:trPr>
          <w:ins w:id="4794" w:author="Arjan" w:date="2014-09-08T22:17:00Z"/>
        </w:trPr>
        <w:tc>
          <w:tcPr>
            <w:tcW w:w="3780" w:type="dxa"/>
            <w:tcBorders>
              <w:top w:val="nil"/>
              <w:left w:val="nil"/>
              <w:bottom w:val="nil"/>
              <w:right w:val="nil"/>
            </w:tcBorders>
          </w:tcPr>
          <w:p w14:paraId="4B6486A3" w14:textId="77777777" w:rsidR="006A6C7F" w:rsidRPr="00DD0F4F" w:rsidRDefault="006A6C7F" w:rsidP="00367B3C">
            <w:pPr>
              <w:autoSpaceDE w:val="0"/>
              <w:autoSpaceDN w:val="0"/>
              <w:adjustRightInd w:val="0"/>
              <w:spacing w:after="0" w:line="240" w:lineRule="auto"/>
              <w:rPr>
                <w:ins w:id="4795" w:author="Arjan" w:date="2014-09-08T22:17: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6A8DE6AA" w14:textId="77777777" w:rsidR="006A6C7F" w:rsidRPr="00DD0F4F" w:rsidRDefault="006A6C7F" w:rsidP="00367B3C">
            <w:pPr>
              <w:autoSpaceDE w:val="0"/>
              <w:autoSpaceDN w:val="0"/>
              <w:adjustRightInd w:val="0"/>
              <w:spacing w:after="0" w:line="240" w:lineRule="auto"/>
              <w:rPr>
                <w:ins w:id="4796" w:author="Arjan" w:date="2014-09-08T22:17:00Z"/>
                <w:rFonts w:ascii="Arial" w:eastAsia="Times New Roman" w:hAnsi="Arial" w:cs="Arial"/>
                <w:color w:val="000000"/>
                <w:sz w:val="20"/>
                <w:szCs w:val="20"/>
                <w:lang w:val="nl-NL"/>
              </w:rPr>
            </w:pPr>
          </w:p>
        </w:tc>
      </w:tr>
      <w:tr w:rsidR="006A6C7F" w:rsidRPr="00F64D19" w14:paraId="3BF07A48" w14:textId="77777777" w:rsidTr="00367B3C">
        <w:trPr>
          <w:ins w:id="4797" w:author="Arjan" w:date="2014-09-08T22:17:00Z"/>
        </w:trPr>
        <w:tc>
          <w:tcPr>
            <w:tcW w:w="3780" w:type="dxa"/>
            <w:tcBorders>
              <w:top w:val="nil"/>
              <w:left w:val="nil"/>
              <w:bottom w:val="nil"/>
              <w:right w:val="nil"/>
            </w:tcBorders>
          </w:tcPr>
          <w:p w14:paraId="33D7DFDC" w14:textId="77777777" w:rsidR="006A6C7F" w:rsidRPr="00F64D19" w:rsidRDefault="006A6C7F" w:rsidP="00367B3C">
            <w:pPr>
              <w:autoSpaceDE w:val="0"/>
              <w:autoSpaceDN w:val="0"/>
              <w:adjustRightInd w:val="0"/>
              <w:spacing w:after="0" w:line="240" w:lineRule="auto"/>
              <w:rPr>
                <w:ins w:id="4798" w:author="Arjan" w:date="2014-09-08T22:17:00Z"/>
                <w:rFonts w:ascii="Arial" w:eastAsia="Times New Roman" w:hAnsi="Arial" w:cs="Arial"/>
                <w:color w:val="000000"/>
                <w:sz w:val="20"/>
                <w:szCs w:val="20"/>
              </w:rPr>
            </w:pPr>
            <w:ins w:id="4799" w:author="Arjan" w:date="2014-09-08T22:17:00Z">
              <w:r w:rsidRPr="00F64D19">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7BB3CDF0" w14:textId="77777777" w:rsidR="006A6C7F" w:rsidRPr="00F64D19" w:rsidRDefault="006A6C7F" w:rsidP="00367B3C">
            <w:pPr>
              <w:autoSpaceDE w:val="0"/>
              <w:autoSpaceDN w:val="0"/>
              <w:adjustRightInd w:val="0"/>
              <w:spacing w:after="0" w:line="240" w:lineRule="auto"/>
              <w:rPr>
                <w:ins w:id="4800" w:author="Arjan" w:date="2014-09-08T22:17:00Z"/>
                <w:rFonts w:ascii="Arial" w:eastAsia="Times New Roman" w:hAnsi="Arial" w:cs="Arial"/>
                <w:color w:val="000000"/>
                <w:sz w:val="20"/>
                <w:szCs w:val="20"/>
              </w:rPr>
            </w:pPr>
            <w:ins w:id="4801" w:author="Arjan" w:date="2014-09-08T22:20:00Z">
              <w:r>
                <w:rPr>
                  <w:rFonts w:ascii="Arial" w:hAnsi="Arial" w:cs="Arial"/>
                  <w:sz w:val="20"/>
                  <w:szCs w:val="20"/>
                  <w:lang w:val="en-AU"/>
                </w:rPr>
                <w:t>Datum (jjjjmmdd)</w:t>
              </w:r>
            </w:ins>
          </w:p>
        </w:tc>
      </w:tr>
      <w:tr w:rsidR="006A6C7F" w:rsidRPr="00F64D19" w14:paraId="4DB95235" w14:textId="77777777" w:rsidTr="00367B3C">
        <w:trPr>
          <w:trHeight w:val="230"/>
          <w:ins w:id="4802" w:author="Arjan" w:date="2014-09-08T22:17:00Z"/>
        </w:trPr>
        <w:tc>
          <w:tcPr>
            <w:tcW w:w="3780" w:type="dxa"/>
            <w:tcBorders>
              <w:top w:val="nil"/>
              <w:left w:val="nil"/>
              <w:bottom w:val="nil"/>
              <w:right w:val="nil"/>
            </w:tcBorders>
          </w:tcPr>
          <w:p w14:paraId="138FED02" w14:textId="77777777" w:rsidR="006A6C7F" w:rsidRPr="00F64D19" w:rsidRDefault="006A6C7F" w:rsidP="00367B3C">
            <w:pPr>
              <w:autoSpaceDE w:val="0"/>
              <w:autoSpaceDN w:val="0"/>
              <w:adjustRightInd w:val="0"/>
              <w:spacing w:after="0" w:line="240" w:lineRule="auto"/>
              <w:rPr>
                <w:ins w:id="4803"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14:paraId="138418D5" w14:textId="77777777" w:rsidR="006A6C7F" w:rsidRPr="00F64D19" w:rsidRDefault="006A6C7F" w:rsidP="00367B3C">
            <w:pPr>
              <w:autoSpaceDE w:val="0"/>
              <w:autoSpaceDN w:val="0"/>
              <w:adjustRightInd w:val="0"/>
              <w:spacing w:after="0" w:line="240" w:lineRule="auto"/>
              <w:rPr>
                <w:ins w:id="4804" w:author="Arjan" w:date="2014-09-08T22:17:00Z"/>
                <w:rFonts w:ascii="Arial" w:eastAsia="Times New Roman" w:hAnsi="Arial" w:cs="Arial"/>
                <w:color w:val="000000"/>
                <w:sz w:val="20"/>
                <w:szCs w:val="20"/>
              </w:rPr>
            </w:pPr>
          </w:p>
        </w:tc>
      </w:tr>
      <w:tr w:rsidR="006A6C7F" w:rsidRPr="00F64D19" w14:paraId="34AC994F" w14:textId="77777777" w:rsidTr="00367B3C">
        <w:trPr>
          <w:trHeight w:val="230"/>
          <w:ins w:id="4805" w:author="Arjan" w:date="2014-09-08T22:17:00Z"/>
        </w:trPr>
        <w:tc>
          <w:tcPr>
            <w:tcW w:w="3780" w:type="dxa"/>
            <w:tcBorders>
              <w:top w:val="nil"/>
              <w:left w:val="nil"/>
              <w:bottom w:val="nil"/>
              <w:right w:val="nil"/>
            </w:tcBorders>
          </w:tcPr>
          <w:p w14:paraId="5993A93F" w14:textId="77777777" w:rsidR="006A6C7F" w:rsidRPr="00F64D19" w:rsidRDefault="006A6C7F" w:rsidP="00367B3C">
            <w:pPr>
              <w:autoSpaceDE w:val="0"/>
              <w:autoSpaceDN w:val="0"/>
              <w:adjustRightInd w:val="0"/>
              <w:spacing w:after="0" w:line="240" w:lineRule="auto"/>
              <w:rPr>
                <w:ins w:id="4806" w:author="Arjan" w:date="2014-09-08T22:17:00Z"/>
                <w:rFonts w:ascii="Arial" w:eastAsia="Times New Roman" w:hAnsi="Arial" w:cs="Arial"/>
                <w:color w:val="000000"/>
                <w:sz w:val="20"/>
                <w:szCs w:val="20"/>
              </w:rPr>
            </w:pPr>
            <w:ins w:id="4807" w:author="Arjan" w:date="2014-09-08T22:17:00Z">
              <w:r w:rsidRPr="00F64D19">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10D0C89B" w14:textId="77777777" w:rsidR="006A6C7F" w:rsidRPr="005D189E" w:rsidRDefault="006A6C7F" w:rsidP="00367B3C">
            <w:pPr>
              <w:spacing w:after="0" w:line="240" w:lineRule="auto"/>
              <w:rPr>
                <w:ins w:id="4808" w:author="Arjan" w:date="2014-09-08T22:17:00Z"/>
                <w:noProof/>
              </w:rPr>
            </w:pPr>
            <w:ins w:id="4809" w:author="Arjan" w:date="2014-09-08T22:20:00Z">
              <w:r>
                <w:rPr>
                  <w:noProof/>
                </w:rPr>
                <w:t>Alle geldige datums</w:t>
              </w:r>
            </w:ins>
          </w:p>
        </w:tc>
      </w:tr>
      <w:tr w:rsidR="006A6C7F" w:rsidRPr="00F64D19" w14:paraId="2E3EEA0F" w14:textId="77777777" w:rsidTr="00367B3C">
        <w:trPr>
          <w:trHeight w:val="215"/>
          <w:ins w:id="4810" w:author="Arjan" w:date="2014-09-08T22:17:00Z"/>
        </w:trPr>
        <w:tc>
          <w:tcPr>
            <w:tcW w:w="3780" w:type="dxa"/>
            <w:tcBorders>
              <w:top w:val="nil"/>
              <w:left w:val="nil"/>
              <w:bottom w:val="nil"/>
              <w:right w:val="nil"/>
            </w:tcBorders>
          </w:tcPr>
          <w:p w14:paraId="5C822B9D" w14:textId="77777777" w:rsidR="006A6C7F" w:rsidRPr="00F64D19" w:rsidRDefault="006A6C7F" w:rsidP="00367B3C">
            <w:pPr>
              <w:autoSpaceDE w:val="0"/>
              <w:autoSpaceDN w:val="0"/>
              <w:adjustRightInd w:val="0"/>
              <w:spacing w:after="0" w:line="240" w:lineRule="auto"/>
              <w:rPr>
                <w:ins w:id="4811"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14:paraId="08CFFD8E" w14:textId="77777777" w:rsidR="006A6C7F" w:rsidRPr="00F64D19" w:rsidRDefault="006A6C7F" w:rsidP="00367B3C">
            <w:pPr>
              <w:autoSpaceDE w:val="0"/>
              <w:autoSpaceDN w:val="0"/>
              <w:adjustRightInd w:val="0"/>
              <w:spacing w:after="0" w:line="240" w:lineRule="auto"/>
              <w:rPr>
                <w:ins w:id="4812" w:author="Arjan" w:date="2014-09-08T22:17:00Z"/>
                <w:rFonts w:ascii="Arial" w:eastAsia="Times New Roman" w:hAnsi="Arial" w:cs="Arial"/>
                <w:color w:val="000000"/>
                <w:sz w:val="20"/>
                <w:szCs w:val="20"/>
              </w:rPr>
            </w:pPr>
          </w:p>
        </w:tc>
      </w:tr>
      <w:tr w:rsidR="006A6C7F" w:rsidRPr="00F64D19" w14:paraId="209D4023" w14:textId="77777777" w:rsidTr="00367B3C">
        <w:trPr>
          <w:trHeight w:val="215"/>
          <w:ins w:id="4813" w:author="Arjan" w:date="2014-09-08T22:17:00Z"/>
        </w:trPr>
        <w:tc>
          <w:tcPr>
            <w:tcW w:w="3780" w:type="dxa"/>
            <w:tcBorders>
              <w:top w:val="nil"/>
              <w:left w:val="nil"/>
              <w:bottom w:val="nil"/>
              <w:right w:val="nil"/>
            </w:tcBorders>
          </w:tcPr>
          <w:p w14:paraId="3EA60124" w14:textId="77777777" w:rsidR="006A6C7F" w:rsidRPr="00F64D19" w:rsidRDefault="006A6C7F" w:rsidP="00367B3C">
            <w:pPr>
              <w:autoSpaceDE w:val="0"/>
              <w:autoSpaceDN w:val="0"/>
              <w:adjustRightInd w:val="0"/>
              <w:spacing w:after="0" w:line="240" w:lineRule="auto"/>
              <w:rPr>
                <w:ins w:id="4814" w:author="Arjan" w:date="2014-09-08T22:17:00Z"/>
                <w:rFonts w:ascii="Arial" w:eastAsia="Times New Roman" w:hAnsi="Arial" w:cs="Arial"/>
                <w:color w:val="000000"/>
                <w:sz w:val="20"/>
                <w:szCs w:val="20"/>
              </w:rPr>
            </w:pPr>
            <w:ins w:id="4815" w:author="Arjan" w:date="2014-09-08T22:17:00Z">
              <w:r w:rsidRPr="00F64D19">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018684B2" w14:textId="77777777" w:rsidR="006A6C7F" w:rsidRPr="00F64D19" w:rsidRDefault="006A6C7F" w:rsidP="00367B3C">
            <w:pPr>
              <w:autoSpaceDE w:val="0"/>
              <w:autoSpaceDN w:val="0"/>
              <w:adjustRightInd w:val="0"/>
              <w:spacing w:after="0" w:line="240" w:lineRule="auto"/>
              <w:rPr>
                <w:ins w:id="4816" w:author="Arjan" w:date="2014-09-08T22:17:00Z"/>
                <w:rFonts w:ascii="Arial" w:eastAsia="Times New Roman" w:hAnsi="Arial" w:cs="Arial"/>
                <w:color w:val="000000"/>
                <w:sz w:val="20"/>
                <w:szCs w:val="20"/>
              </w:rPr>
            </w:pPr>
            <w:ins w:id="4817" w:author="Arjan" w:date="2014-09-08T22:17:00Z">
              <w:r>
                <w:rPr>
                  <w:rFonts w:ascii="Arial" w:eastAsia="Times New Roman" w:hAnsi="Arial" w:cs="Arial"/>
                  <w:color w:val="000000"/>
                  <w:sz w:val="20"/>
                  <w:szCs w:val="20"/>
                </w:rPr>
                <w:t>Nee</w:t>
              </w:r>
            </w:ins>
          </w:p>
        </w:tc>
      </w:tr>
      <w:tr w:rsidR="006A6C7F" w:rsidRPr="00F64D19" w14:paraId="7DC99646" w14:textId="77777777" w:rsidTr="00367B3C">
        <w:trPr>
          <w:trHeight w:val="230"/>
          <w:ins w:id="4818" w:author="Arjan" w:date="2014-09-08T22:17:00Z"/>
        </w:trPr>
        <w:tc>
          <w:tcPr>
            <w:tcW w:w="3780" w:type="dxa"/>
            <w:tcBorders>
              <w:top w:val="nil"/>
              <w:left w:val="nil"/>
              <w:bottom w:val="nil"/>
              <w:right w:val="nil"/>
            </w:tcBorders>
          </w:tcPr>
          <w:p w14:paraId="4BB23D48" w14:textId="77777777" w:rsidR="006A6C7F" w:rsidRPr="00F64D19" w:rsidRDefault="006A6C7F" w:rsidP="00367B3C">
            <w:pPr>
              <w:autoSpaceDE w:val="0"/>
              <w:autoSpaceDN w:val="0"/>
              <w:adjustRightInd w:val="0"/>
              <w:spacing w:after="0" w:line="240" w:lineRule="auto"/>
              <w:rPr>
                <w:ins w:id="4819"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14:paraId="0FE5CBD6" w14:textId="77777777" w:rsidR="006A6C7F" w:rsidRPr="00F64D19" w:rsidRDefault="006A6C7F" w:rsidP="00367B3C">
            <w:pPr>
              <w:autoSpaceDE w:val="0"/>
              <w:autoSpaceDN w:val="0"/>
              <w:adjustRightInd w:val="0"/>
              <w:spacing w:after="0" w:line="240" w:lineRule="auto"/>
              <w:rPr>
                <w:ins w:id="4820" w:author="Arjan" w:date="2014-09-08T22:17:00Z"/>
                <w:rFonts w:ascii="Arial" w:eastAsia="Times New Roman" w:hAnsi="Arial" w:cs="Arial"/>
                <w:color w:val="000000"/>
                <w:sz w:val="20"/>
                <w:szCs w:val="20"/>
              </w:rPr>
            </w:pPr>
          </w:p>
        </w:tc>
      </w:tr>
      <w:tr w:rsidR="006A6C7F" w:rsidRPr="00F64D19" w14:paraId="6F6AF16E" w14:textId="77777777" w:rsidTr="00367B3C">
        <w:trPr>
          <w:trHeight w:val="230"/>
          <w:ins w:id="4821" w:author="Arjan" w:date="2014-09-08T22:17:00Z"/>
        </w:trPr>
        <w:tc>
          <w:tcPr>
            <w:tcW w:w="3780" w:type="dxa"/>
            <w:tcBorders>
              <w:top w:val="nil"/>
              <w:left w:val="nil"/>
              <w:bottom w:val="nil"/>
              <w:right w:val="nil"/>
            </w:tcBorders>
          </w:tcPr>
          <w:p w14:paraId="3996EAD9" w14:textId="77777777" w:rsidR="006A6C7F" w:rsidRPr="00F64D19" w:rsidRDefault="006A6C7F" w:rsidP="00367B3C">
            <w:pPr>
              <w:autoSpaceDE w:val="0"/>
              <w:autoSpaceDN w:val="0"/>
              <w:adjustRightInd w:val="0"/>
              <w:spacing w:after="0" w:line="240" w:lineRule="auto"/>
              <w:rPr>
                <w:ins w:id="4822" w:author="Arjan" w:date="2014-09-08T22:17:00Z"/>
                <w:rFonts w:ascii="Arial" w:eastAsia="Times New Roman" w:hAnsi="Arial" w:cs="Arial"/>
                <w:color w:val="000000"/>
                <w:sz w:val="20"/>
                <w:szCs w:val="20"/>
              </w:rPr>
            </w:pPr>
            <w:ins w:id="4823" w:author="Arjan" w:date="2014-09-08T22:17:00Z">
              <w:r w:rsidRPr="00F64D19">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6DBC6491" w14:textId="77777777" w:rsidR="006A6C7F" w:rsidRPr="00F64D19" w:rsidRDefault="006A6C7F" w:rsidP="00367B3C">
            <w:pPr>
              <w:autoSpaceDE w:val="0"/>
              <w:autoSpaceDN w:val="0"/>
              <w:adjustRightInd w:val="0"/>
              <w:spacing w:after="0" w:line="240" w:lineRule="auto"/>
              <w:rPr>
                <w:ins w:id="4824" w:author="Arjan" w:date="2014-09-08T22:17:00Z"/>
                <w:rFonts w:ascii="Arial" w:eastAsia="Times New Roman" w:hAnsi="Arial" w:cs="Arial"/>
                <w:color w:val="000000"/>
                <w:sz w:val="20"/>
                <w:szCs w:val="20"/>
              </w:rPr>
            </w:pPr>
            <w:ins w:id="4825" w:author="Arjan" w:date="2014-09-08T22:17:00Z">
              <w:r w:rsidRPr="00F64D19">
                <w:rPr>
                  <w:rFonts w:ascii="Arial" w:eastAsia="Times New Roman" w:hAnsi="Arial" w:cs="Arial"/>
                  <w:color w:val="000000"/>
                  <w:sz w:val="20"/>
                  <w:szCs w:val="20"/>
                </w:rPr>
                <w:t>Nee</w:t>
              </w:r>
            </w:ins>
          </w:p>
        </w:tc>
      </w:tr>
      <w:tr w:rsidR="006A6C7F" w:rsidRPr="00F64D19" w14:paraId="42BFE209" w14:textId="77777777" w:rsidTr="00367B3C">
        <w:trPr>
          <w:trHeight w:val="230"/>
          <w:ins w:id="4826" w:author="Arjan" w:date="2014-09-08T22:17:00Z"/>
        </w:trPr>
        <w:tc>
          <w:tcPr>
            <w:tcW w:w="3780" w:type="dxa"/>
            <w:tcBorders>
              <w:top w:val="nil"/>
              <w:left w:val="nil"/>
              <w:bottom w:val="nil"/>
              <w:right w:val="nil"/>
            </w:tcBorders>
          </w:tcPr>
          <w:p w14:paraId="74BCF262" w14:textId="77777777" w:rsidR="006A6C7F" w:rsidRPr="00F64D19" w:rsidRDefault="006A6C7F" w:rsidP="00367B3C">
            <w:pPr>
              <w:autoSpaceDE w:val="0"/>
              <w:autoSpaceDN w:val="0"/>
              <w:adjustRightInd w:val="0"/>
              <w:spacing w:after="0" w:line="240" w:lineRule="auto"/>
              <w:rPr>
                <w:ins w:id="4827"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14:paraId="0FAB8953" w14:textId="77777777" w:rsidR="006A6C7F" w:rsidRPr="00F64D19" w:rsidRDefault="006A6C7F" w:rsidP="00367B3C">
            <w:pPr>
              <w:autoSpaceDE w:val="0"/>
              <w:autoSpaceDN w:val="0"/>
              <w:adjustRightInd w:val="0"/>
              <w:spacing w:after="0" w:line="240" w:lineRule="auto"/>
              <w:rPr>
                <w:ins w:id="4828" w:author="Arjan" w:date="2014-09-08T22:17:00Z"/>
                <w:rFonts w:ascii="Arial" w:eastAsia="Times New Roman" w:hAnsi="Arial" w:cs="Arial"/>
                <w:color w:val="000000"/>
                <w:sz w:val="20"/>
                <w:szCs w:val="20"/>
              </w:rPr>
            </w:pPr>
          </w:p>
        </w:tc>
      </w:tr>
      <w:tr w:rsidR="006A6C7F" w:rsidRPr="00F64D19" w14:paraId="3821FCE7" w14:textId="77777777" w:rsidTr="00367B3C">
        <w:trPr>
          <w:trHeight w:val="230"/>
          <w:ins w:id="4829" w:author="Arjan" w:date="2014-09-08T22:17:00Z"/>
        </w:trPr>
        <w:tc>
          <w:tcPr>
            <w:tcW w:w="3780" w:type="dxa"/>
            <w:tcBorders>
              <w:top w:val="nil"/>
              <w:left w:val="nil"/>
              <w:bottom w:val="nil"/>
              <w:right w:val="nil"/>
            </w:tcBorders>
          </w:tcPr>
          <w:p w14:paraId="564F458A" w14:textId="77777777" w:rsidR="006A6C7F" w:rsidRPr="00F64D19" w:rsidRDefault="006A6C7F" w:rsidP="00367B3C">
            <w:pPr>
              <w:autoSpaceDE w:val="0"/>
              <w:autoSpaceDN w:val="0"/>
              <w:adjustRightInd w:val="0"/>
              <w:spacing w:after="0" w:line="240" w:lineRule="auto"/>
              <w:rPr>
                <w:ins w:id="4830" w:author="Arjan" w:date="2014-09-08T22:17:00Z"/>
                <w:rFonts w:ascii="Arial" w:eastAsia="Times New Roman" w:hAnsi="Arial" w:cs="Arial"/>
                <w:color w:val="000000"/>
                <w:sz w:val="20"/>
                <w:szCs w:val="20"/>
              </w:rPr>
            </w:pPr>
            <w:ins w:id="4831" w:author="Arjan" w:date="2014-09-08T22:17:00Z">
              <w:r w:rsidRPr="00F64D19">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3A2BA9E8" w14:textId="77777777" w:rsidR="006A6C7F" w:rsidRPr="00F64D19" w:rsidRDefault="006A6C7F" w:rsidP="00367B3C">
            <w:pPr>
              <w:autoSpaceDE w:val="0"/>
              <w:autoSpaceDN w:val="0"/>
              <w:adjustRightInd w:val="0"/>
              <w:spacing w:after="0" w:line="240" w:lineRule="auto"/>
              <w:rPr>
                <w:ins w:id="4832" w:author="Arjan" w:date="2014-09-08T22:17:00Z"/>
                <w:rFonts w:ascii="Arial" w:eastAsia="Times New Roman" w:hAnsi="Arial" w:cs="Arial"/>
                <w:color w:val="000000"/>
                <w:sz w:val="20"/>
                <w:szCs w:val="20"/>
              </w:rPr>
            </w:pPr>
            <w:ins w:id="4833" w:author="Arjan" w:date="2014-09-08T22:17:00Z">
              <w:r>
                <w:rPr>
                  <w:rFonts w:ascii="Arial" w:eastAsia="Times New Roman" w:hAnsi="Arial" w:cs="Arial"/>
                  <w:color w:val="000000"/>
                  <w:sz w:val="20"/>
                  <w:szCs w:val="20"/>
                </w:rPr>
                <w:t>Nee</w:t>
              </w:r>
            </w:ins>
          </w:p>
        </w:tc>
      </w:tr>
      <w:tr w:rsidR="006A6C7F" w:rsidRPr="00F64D19" w14:paraId="7616825F" w14:textId="77777777" w:rsidTr="00367B3C">
        <w:trPr>
          <w:trHeight w:val="230"/>
          <w:ins w:id="4834" w:author="Arjan" w:date="2014-09-08T22:17:00Z"/>
        </w:trPr>
        <w:tc>
          <w:tcPr>
            <w:tcW w:w="3780" w:type="dxa"/>
            <w:tcBorders>
              <w:top w:val="nil"/>
              <w:left w:val="nil"/>
              <w:bottom w:val="nil"/>
              <w:right w:val="nil"/>
            </w:tcBorders>
          </w:tcPr>
          <w:p w14:paraId="0AEFF8AC" w14:textId="77777777" w:rsidR="006A6C7F" w:rsidRPr="00F64D19" w:rsidRDefault="006A6C7F" w:rsidP="00367B3C">
            <w:pPr>
              <w:autoSpaceDE w:val="0"/>
              <w:autoSpaceDN w:val="0"/>
              <w:adjustRightInd w:val="0"/>
              <w:spacing w:after="0" w:line="240" w:lineRule="auto"/>
              <w:rPr>
                <w:ins w:id="4835"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14:paraId="33238E4A" w14:textId="77777777" w:rsidR="006A6C7F" w:rsidRPr="00F64D19" w:rsidRDefault="006A6C7F" w:rsidP="00367B3C">
            <w:pPr>
              <w:autoSpaceDE w:val="0"/>
              <w:autoSpaceDN w:val="0"/>
              <w:adjustRightInd w:val="0"/>
              <w:spacing w:after="0" w:line="240" w:lineRule="auto"/>
              <w:rPr>
                <w:ins w:id="4836" w:author="Arjan" w:date="2014-09-08T22:17:00Z"/>
                <w:rFonts w:ascii="Arial" w:eastAsia="Times New Roman" w:hAnsi="Arial" w:cs="Arial"/>
                <w:color w:val="000000"/>
                <w:sz w:val="20"/>
                <w:szCs w:val="20"/>
              </w:rPr>
            </w:pPr>
          </w:p>
        </w:tc>
      </w:tr>
      <w:tr w:rsidR="006A6C7F" w:rsidRPr="00F64D19" w14:paraId="350F3974" w14:textId="77777777" w:rsidTr="00367B3C">
        <w:trPr>
          <w:trHeight w:val="230"/>
          <w:ins w:id="4837" w:author="Arjan" w:date="2014-09-08T22:17:00Z"/>
        </w:trPr>
        <w:tc>
          <w:tcPr>
            <w:tcW w:w="3780" w:type="dxa"/>
            <w:tcBorders>
              <w:top w:val="nil"/>
              <w:left w:val="nil"/>
              <w:bottom w:val="nil"/>
              <w:right w:val="nil"/>
            </w:tcBorders>
          </w:tcPr>
          <w:p w14:paraId="58948061" w14:textId="77777777" w:rsidR="006A6C7F" w:rsidRPr="00F64D19" w:rsidRDefault="006A6C7F" w:rsidP="00367B3C">
            <w:pPr>
              <w:autoSpaceDE w:val="0"/>
              <w:autoSpaceDN w:val="0"/>
              <w:adjustRightInd w:val="0"/>
              <w:spacing w:after="0" w:line="240" w:lineRule="auto"/>
              <w:rPr>
                <w:ins w:id="4838" w:author="Arjan" w:date="2014-09-08T22:17:00Z"/>
                <w:rFonts w:ascii="Arial" w:eastAsia="Times New Roman" w:hAnsi="Arial" w:cs="Arial"/>
                <w:color w:val="000000"/>
                <w:sz w:val="20"/>
                <w:szCs w:val="20"/>
              </w:rPr>
            </w:pPr>
            <w:ins w:id="4839" w:author="Arjan" w:date="2014-09-08T22:17:00Z">
              <w:r w:rsidRPr="00F64D19">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540DEB78" w14:textId="77777777" w:rsidR="006A6C7F" w:rsidRPr="00F64D19" w:rsidRDefault="006A6C7F" w:rsidP="00367B3C">
            <w:pPr>
              <w:autoSpaceDE w:val="0"/>
              <w:autoSpaceDN w:val="0"/>
              <w:adjustRightInd w:val="0"/>
              <w:spacing w:after="0" w:line="240" w:lineRule="auto"/>
              <w:rPr>
                <w:ins w:id="4840" w:author="Arjan" w:date="2014-09-08T22:17:00Z"/>
                <w:rFonts w:ascii="Arial" w:eastAsia="Times New Roman" w:hAnsi="Arial" w:cs="Arial"/>
                <w:color w:val="000000"/>
                <w:sz w:val="20"/>
                <w:szCs w:val="20"/>
              </w:rPr>
            </w:pPr>
            <w:ins w:id="4841" w:author="Arjan" w:date="2014-09-08T22:17:00Z">
              <w:r w:rsidRPr="00F64D19">
                <w:rPr>
                  <w:rFonts w:ascii="Arial" w:eastAsia="Times New Roman" w:hAnsi="Arial" w:cs="Arial"/>
                  <w:color w:val="000000"/>
                  <w:sz w:val="20"/>
                  <w:szCs w:val="20"/>
                </w:rPr>
                <w:t>Nee</w:t>
              </w:r>
            </w:ins>
          </w:p>
        </w:tc>
      </w:tr>
      <w:tr w:rsidR="006A6C7F" w:rsidRPr="00F64D19" w14:paraId="08E5F75B" w14:textId="77777777" w:rsidTr="00367B3C">
        <w:trPr>
          <w:trHeight w:val="230"/>
          <w:ins w:id="4842" w:author="Arjan" w:date="2014-09-08T22:17:00Z"/>
        </w:trPr>
        <w:tc>
          <w:tcPr>
            <w:tcW w:w="3780" w:type="dxa"/>
            <w:tcBorders>
              <w:top w:val="nil"/>
              <w:left w:val="nil"/>
              <w:bottom w:val="nil"/>
              <w:right w:val="nil"/>
            </w:tcBorders>
          </w:tcPr>
          <w:p w14:paraId="241BEF55" w14:textId="77777777" w:rsidR="006A6C7F" w:rsidRPr="00F64D19" w:rsidRDefault="006A6C7F" w:rsidP="00367B3C">
            <w:pPr>
              <w:tabs>
                <w:tab w:val="left" w:pos="284"/>
              </w:tabs>
              <w:autoSpaceDE w:val="0"/>
              <w:autoSpaceDN w:val="0"/>
              <w:adjustRightInd w:val="0"/>
              <w:spacing w:after="0" w:line="240" w:lineRule="auto"/>
              <w:rPr>
                <w:ins w:id="4843"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14:paraId="5EB961B3" w14:textId="77777777" w:rsidR="006A6C7F" w:rsidRPr="00F64D19" w:rsidRDefault="006A6C7F" w:rsidP="00367B3C">
            <w:pPr>
              <w:tabs>
                <w:tab w:val="left" w:pos="284"/>
              </w:tabs>
              <w:autoSpaceDE w:val="0"/>
              <w:autoSpaceDN w:val="0"/>
              <w:adjustRightInd w:val="0"/>
              <w:spacing w:after="0" w:line="240" w:lineRule="auto"/>
              <w:rPr>
                <w:ins w:id="4844" w:author="Arjan" w:date="2014-09-08T22:17:00Z"/>
                <w:rFonts w:ascii="Arial" w:eastAsia="Times New Roman" w:hAnsi="Arial" w:cs="Arial"/>
                <w:color w:val="000000"/>
                <w:sz w:val="20"/>
                <w:szCs w:val="20"/>
              </w:rPr>
            </w:pPr>
          </w:p>
        </w:tc>
      </w:tr>
      <w:tr w:rsidR="006A6C7F" w:rsidRPr="00F64D19" w14:paraId="1D02A183" w14:textId="77777777" w:rsidTr="00367B3C">
        <w:trPr>
          <w:trHeight w:val="411"/>
          <w:ins w:id="4845" w:author="Arjan" w:date="2014-09-08T22:17:00Z"/>
        </w:trPr>
        <w:tc>
          <w:tcPr>
            <w:tcW w:w="3780" w:type="dxa"/>
            <w:tcBorders>
              <w:top w:val="nil"/>
              <w:left w:val="nil"/>
              <w:bottom w:val="nil"/>
              <w:right w:val="nil"/>
            </w:tcBorders>
          </w:tcPr>
          <w:p w14:paraId="794F240A" w14:textId="77777777" w:rsidR="006A6C7F" w:rsidRPr="00F64D19" w:rsidRDefault="006A6C7F" w:rsidP="00367B3C">
            <w:pPr>
              <w:tabs>
                <w:tab w:val="left" w:pos="284"/>
              </w:tabs>
              <w:autoSpaceDE w:val="0"/>
              <w:autoSpaceDN w:val="0"/>
              <w:adjustRightInd w:val="0"/>
              <w:spacing w:after="0" w:line="240" w:lineRule="auto"/>
              <w:rPr>
                <w:ins w:id="4846" w:author="Arjan" w:date="2014-09-08T22:17:00Z"/>
                <w:rFonts w:ascii="Arial" w:eastAsia="Times New Roman" w:hAnsi="Arial" w:cs="Arial"/>
                <w:color w:val="000000"/>
                <w:sz w:val="20"/>
                <w:szCs w:val="20"/>
              </w:rPr>
            </w:pPr>
            <w:ins w:id="4847" w:author="Arjan" w:date="2014-09-08T22:17:00Z">
              <w:r w:rsidRPr="00F64D19">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6C26867F" w14:textId="77777777" w:rsidR="006A6C7F" w:rsidRPr="00F64D19" w:rsidRDefault="006A6C7F" w:rsidP="00367B3C">
            <w:pPr>
              <w:tabs>
                <w:tab w:val="left" w:pos="284"/>
              </w:tabs>
              <w:autoSpaceDE w:val="0"/>
              <w:autoSpaceDN w:val="0"/>
              <w:adjustRightInd w:val="0"/>
              <w:spacing w:after="0" w:line="240" w:lineRule="auto"/>
              <w:rPr>
                <w:ins w:id="4848" w:author="Arjan" w:date="2014-09-08T22:17:00Z"/>
                <w:rFonts w:ascii="Arial" w:eastAsia="Times New Roman" w:hAnsi="Arial" w:cs="Arial"/>
                <w:color w:val="000000"/>
                <w:sz w:val="20"/>
                <w:szCs w:val="20"/>
              </w:rPr>
            </w:pPr>
            <w:ins w:id="4849" w:author="Arjan" w:date="2014-09-08T22:17:00Z">
              <w:r w:rsidRPr="00F64D19">
                <w:rPr>
                  <w:rFonts w:ascii="Arial" w:eastAsia="Times New Roman" w:hAnsi="Arial" w:cs="Arial"/>
                  <w:color w:val="000000"/>
                  <w:sz w:val="20"/>
                  <w:szCs w:val="20"/>
                </w:rPr>
                <w:t>Nee</w:t>
              </w:r>
            </w:ins>
          </w:p>
        </w:tc>
      </w:tr>
      <w:tr w:rsidR="006A6C7F" w:rsidRPr="00F64D19" w14:paraId="3CCB14D2" w14:textId="77777777" w:rsidTr="00367B3C">
        <w:trPr>
          <w:trHeight w:val="245"/>
          <w:ins w:id="4850" w:author="Arjan" w:date="2014-09-08T22:17:00Z"/>
        </w:trPr>
        <w:tc>
          <w:tcPr>
            <w:tcW w:w="3780" w:type="dxa"/>
            <w:tcBorders>
              <w:top w:val="nil"/>
              <w:left w:val="nil"/>
              <w:bottom w:val="nil"/>
              <w:right w:val="nil"/>
            </w:tcBorders>
          </w:tcPr>
          <w:p w14:paraId="08FADD4F" w14:textId="77777777" w:rsidR="006A6C7F" w:rsidRPr="00F64D19" w:rsidRDefault="006A6C7F" w:rsidP="00367B3C">
            <w:pPr>
              <w:tabs>
                <w:tab w:val="left" w:pos="284"/>
              </w:tabs>
              <w:autoSpaceDE w:val="0"/>
              <w:autoSpaceDN w:val="0"/>
              <w:adjustRightInd w:val="0"/>
              <w:spacing w:after="0" w:line="240" w:lineRule="auto"/>
              <w:rPr>
                <w:ins w:id="4851"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14:paraId="1B08D474" w14:textId="77777777" w:rsidR="006A6C7F" w:rsidRPr="00F64D19" w:rsidRDefault="006A6C7F" w:rsidP="00367B3C">
            <w:pPr>
              <w:tabs>
                <w:tab w:val="left" w:pos="284"/>
              </w:tabs>
              <w:autoSpaceDE w:val="0"/>
              <w:autoSpaceDN w:val="0"/>
              <w:adjustRightInd w:val="0"/>
              <w:spacing w:after="0" w:line="240" w:lineRule="auto"/>
              <w:rPr>
                <w:ins w:id="4852" w:author="Arjan" w:date="2014-09-08T22:17:00Z"/>
                <w:rFonts w:ascii="Arial" w:eastAsia="Times New Roman" w:hAnsi="Arial" w:cs="Arial"/>
                <w:color w:val="000000"/>
                <w:sz w:val="20"/>
                <w:szCs w:val="20"/>
              </w:rPr>
            </w:pPr>
          </w:p>
        </w:tc>
      </w:tr>
      <w:tr w:rsidR="006A6C7F" w:rsidRPr="00F64D19" w14:paraId="644E1EB5" w14:textId="77777777" w:rsidTr="00367B3C">
        <w:trPr>
          <w:trHeight w:val="230"/>
          <w:ins w:id="4853" w:author="Arjan" w:date="2014-09-08T22:17:00Z"/>
        </w:trPr>
        <w:tc>
          <w:tcPr>
            <w:tcW w:w="3780" w:type="dxa"/>
            <w:tcBorders>
              <w:top w:val="nil"/>
              <w:left w:val="nil"/>
              <w:bottom w:val="nil"/>
              <w:right w:val="nil"/>
            </w:tcBorders>
          </w:tcPr>
          <w:p w14:paraId="55EA9C59" w14:textId="77777777" w:rsidR="006A6C7F" w:rsidRPr="00F64D19" w:rsidRDefault="006A6C7F" w:rsidP="00367B3C">
            <w:pPr>
              <w:tabs>
                <w:tab w:val="left" w:pos="284"/>
              </w:tabs>
              <w:autoSpaceDE w:val="0"/>
              <w:autoSpaceDN w:val="0"/>
              <w:adjustRightInd w:val="0"/>
              <w:spacing w:after="0" w:line="240" w:lineRule="auto"/>
              <w:rPr>
                <w:ins w:id="4854" w:author="Arjan" w:date="2014-09-08T22:17:00Z"/>
                <w:rFonts w:ascii="Arial" w:eastAsia="Times New Roman" w:hAnsi="Arial" w:cs="Arial"/>
                <w:color w:val="000000"/>
                <w:sz w:val="20"/>
                <w:szCs w:val="20"/>
              </w:rPr>
            </w:pPr>
            <w:ins w:id="4855" w:author="Arjan" w:date="2014-09-08T22:17:00Z">
              <w:r w:rsidRPr="00F64D19">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247CD6EE" w14:textId="77777777" w:rsidR="006A6C7F" w:rsidRPr="00F64D19" w:rsidRDefault="009C5C81" w:rsidP="00367B3C">
            <w:pPr>
              <w:tabs>
                <w:tab w:val="left" w:pos="284"/>
              </w:tabs>
              <w:autoSpaceDE w:val="0"/>
              <w:autoSpaceDN w:val="0"/>
              <w:adjustRightInd w:val="0"/>
              <w:spacing w:after="0" w:line="240" w:lineRule="auto"/>
              <w:rPr>
                <w:ins w:id="4856" w:author="Arjan" w:date="2014-09-08T22:17:00Z"/>
                <w:rFonts w:ascii="Arial" w:eastAsia="Times New Roman" w:hAnsi="Arial" w:cs="Arial"/>
                <w:color w:val="000000"/>
                <w:sz w:val="20"/>
                <w:szCs w:val="20"/>
              </w:rPr>
            </w:pPr>
            <w:ins w:id="4857" w:author="Arjan" w:date="2015-01-11T21:51:00Z">
              <w:r>
                <w:rPr>
                  <w:rFonts w:ascii="Arial" w:hAnsi="Arial" w:cs="Arial"/>
                  <w:sz w:val="20"/>
                  <w:szCs w:val="20"/>
                  <w:lang w:val="en-AU"/>
                </w:rPr>
                <w:t>1</w:t>
              </w:r>
            </w:ins>
            <w:ins w:id="4858" w:author="Arjan" w:date="2014-09-08T22:17:00Z">
              <w:r w:rsidR="006A6C7F" w:rsidRPr="00F64D19">
                <w:rPr>
                  <w:rFonts w:ascii="Arial" w:eastAsia="Times New Roman" w:hAnsi="Arial" w:cs="Arial"/>
                  <w:color w:val="000000"/>
                  <w:sz w:val="20"/>
                  <w:szCs w:val="20"/>
                </w:rPr>
                <w:t xml:space="preserve"> - </w:t>
              </w:r>
              <w:r w:rsidR="00DA5D93" w:rsidRPr="00F64D19">
                <w:rPr>
                  <w:rFonts w:ascii="Arial" w:eastAsia="Times New Roman" w:hAnsi="Arial" w:cs="Arial"/>
                  <w:color w:val="000000"/>
                  <w:sz w:val="20"/>
                  <w:szCs w:val="20"/>
                </w:rPr>
                <w:fldChar w:fldCharType="begin" w:fldLock="1"/>
              </w:r>
              <w:r w:rsidR="006A6C7F" w:rsidRPr="00F64D19">
                <w:rPr>
                  <w:rFonts w:ascii="Arial" w:eastAsia="Times New Roman" w:hAnsi="Arial" w:cs="Arial"/>
                  <w:color w:val="000000"/>
                  <w:sz w:val="20"/>
                  <w:szCs w:val="20"/>
                </w:rPr>
                <w:instrText>MERGEFIELD Att.UpperBound</w:instrText>
              </w:r>
              <w:r w:rsidR="00DA5D93" w:rsidRPr="00F64D19">
                <w:rPr>
                  <w:rFonts w:ascii="Arial" w:eastAsia="Times New Roman" w:hAnsi="Arial" w:cs="Arial"/>
                  <w:color w:val="000000"/>
                  <w:sz w:val="20"/>
                  <w:szCs w:val="20"/>
                </w:rPr>
                <w:fldChar w:fldCharType="separate"/>
              </w:r>
              <w:r w:rsidR="006A6C7F" w:rsidRPr="00F64D19">
                <w:rPr>
                  <w:rFonts w:ascii="Arial" w:eastAsia="Times New Roman" w:hAnsi="Arial" w:cs="Arial"/>
                  <w:color w:val="000000"/>
                  <w:sz w:val="20"/>
                  <w:szCs w:val="20"/>
                </w:rPr>
                <w:t>1</w:t>
              </w:r>
              <w:r w:rsidR="00DA5D93" w:rsidRPr="00F64D19">
                <w:rPr>
                  <w:rFonts w:ascii="Arial" w:eastAsia="Times New Roman" w:hAnsi="Arial" w:cs="Arial"/>
                  <w:color w:val="000000"/>
                  <w:sz w:val="20"/>
                  <w:szCs w:val="20"/>
                </w:rPr>
                <w:fldChar w:fldCharType="end"/>
              </w:r>
            </w:ins>
          </w:p>
        </w:tc>
      </w:tr>
      <w:tr w:rsidR="006A6C7F" w:rsidRPr="00F64D19" w14:paraId="125EDECB" w14:textId="77777777" w:rsidTr="00367B3C">
        <w:trPr>
          <w:trHeight w:val="230"/>
          <w:ins w:id="4859" w:author="Arjan" w:date="2014-09-08T22:17:00Z"/>
        </w:trPr>
        <w:tc>
          <w:tcPr>
            <w:tcW w:w="3780" w:type="dxa"/>
            <w:tcBorders>
              <w:top w:val="nil"/>
              <w:left w:val="nil"/>
              <w:bottom w:val="nil"/>
              <w:right w:val="nil"/>
            </w:tcBorders>
          </w:tcPr>
          <w:p w14:paraId="23FCF314" w14:textId="77777777" w:rsidR="006A6C7F" w:rsidRPr="00F64D19" w:rsidRDefault="006A6C7F" w:rsidP="00367B3C">
            <w:pPr>
              <w:tabs>
                <w:tab w:val="left" w:pos="284"/>
              </w:tabs>
              <w:autoSpaceDE w:val="0"/>
              <w:autoSpaceDN w:val="0"/>
              <w:adjustRightInd w:val="0"/>
              <w:spacing w:after="0" w:line="240" w:lineRule="auto"/>
              <w:rPr>
                <w:ins w:id="4860" w:author="Arjan" w:date="2014-09-08T22:17:00Z"/>
                <w:rFonts w:ascii="Arial" w:eastAsia="Times New Roman" w:hAnsi="Arial" w:cs="Arial"/>
                <w:b/>
                <w:bCs/>
                <w:color w:val="000000"/>
                <w:sz w:val="20"/>
                <w:szCs w:val="20"/>
              </w:rPr>
            </w:pPr>
          </w:p>
        </w:tc>
        <w:tc>
          <w:tcPr>
            <w:tcW w:w="5580" w:type="dxa"/>
            <w:tcBorders>
              <w:top w:val="nil"/>
              <w:left w:val="nil"/>
              <w:bottom w:val="nil"/>
              <w:right w:val="nil"/>
            </w:tcBorders>
          </w:tcPr>
          <w:p w14:paraId="3A05FA44" w14:textId="77777777" w:rsidR="006A6C7F" w:rsidRPr="00F64D19" w:rsidRDefault="006A6C7F" w:rsidP="00367B3C">
            <w:pPr>
              <w:tabs>
                <w:tab w:val="left" w:pos="284"/>
              </w:tabs>
              <w:autoSpaceDE w:val="0"/>
              <w:autoSpaceDN w:val="0"/>
              <w:adjustRightInd w:val="0"/>
              <w:spacing w:after="0" w:line="240" w:lineRule="auto"/>
              <w:rPr>
                <w:ins w:id="4861" w:author="Arjan" w:date="2014-09-08T22:17:00Z"/>
                <w:rFonts w:ascii="Arial" w:eastAsia="Times New Roman" w:hAnsi="Arial" w:cs="Arial"/>
                <w:color w:val="000000"/>
                <w:sz w:val="20"/>
                <w:szCs w:val="20"/>
              </w:rPr>
            </w:pPr>
          </w:p>
        </w:tc>
      </w:tr>
      <w:tr w:rsidR="006A6C7F" w:rsidRPr="00F64D19" w14:paraId="7BD68865" w14:textId="77777777" w:rsidTr="00367B3C">
        <w:trPr>
          <w:trHeight w:val="230"/>
          <w:ins w:id="4862" w:author="Arjan" w:date="2014-09-08T22:17:00Z"/>
        </w:trPr>
        <w:tc>
          <w:tcPr>
            <w:tcW w:w="3780" w:type="dxa"/>
            <w:tcBorders>
              <w:top w:val="nil"/>
              <w:left w:val="nil"/>
              <w:bottom w:val="nil"/>
              <w:right w:val="nil"/>
            </w:tcBorders>
          </w:tcPr>
          <w:p w14:paraId="5C95CE49" w14:textId="77777777" w:rsidR="006A6C7F" w:rsidRPr="00F64D19" w:rsidRDefault="006A6C7F" w:rsidP="00367B3C">
            <w:pPr>
              <w:tabs>
                <w:tab w:val="left" w:pos="284"/>
              </w:tabs>
              <w:autoSpaceDE w:val="0"/>
              <w:autoSpaceDN w:val="0"/>
              <w:adjustRightInd w:val="0"/>
              <w:spacing w:after="0" w:line="240" w:lineRule="auto"/>
              <w:rPr>
                <w:ins w:id="4863" w:author="Arjan" w:date="2014-09-08T22:17:00Z"/>
                <w:rFonts w:ascii="Arial" w:eastAsia="Times New Roman" w:hAnsi="Arial" w:cs="Arial"/>
                <w:color w:val="000000"/>
                <w:sz w:val="20"/>
                <w:szCs w:val="20"/>
              </w:rPr>
            </w:pPr>
            <w:ins w:id="4864" w:author="Arjan" w:date="2014-09-08T22:17:00Z">
              <w:r w:rsidRPr="00F64D19">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7A17BDBA" w14:textId="77777777" w:rsidR="006A6C7F" w:rsidRPr="00F64D19" w:rsidRDefault="006A6C7F" w:rsidP="00367B3C">
            <w:pPr>
              <w:tabs>
                <w:tab w:val="left" w:pos="284"/>
              </w:tabs>
              <w:autoSpaceDE w:val="0"/>
              <w:autoSpaceDN w:val="0"/>
              <w:adjustRightInd w:val="0"/>
              <w:spacing w:after="0" w:line="240" w:lineRule="auto"/>
              <w:rPr>
                <w:ins w:id="4865" w:author="Arjan" w:date="2014-09-08T22:17:00Z"/>
                <w:rFonts w:ascii="Arial" w:eastAsia="Times New Roman" w:hAnsi="Arial" w:cs="Arial"/>
                <w:color w:val="000000"/>
                <w:sz w:val="20"/>
                <w:szCs w:val="20"/>
              </w:rPr>
            </w:pPr>
            <w:ins w:id="4866" w:author="Arjan" w:date="2014-09-08T22:17:00Z">
              <w:r w:rsidRPr="00F64D19">
                <w:rPr>
                  <w:rFonts w:ascii="Arial" w:eastAsia="Times New Roman" w:hAnsi="Arial" w:cs="Arial"/>
                  <w:color w:val="000000"/>
                  <w:sz w:val="20"/>
                  <w:szCs w:val="20"/>
                </w:rPr>
                <w:t>Gemeentelijk basisgegeven</w:t>
              </w:r>
            </w:ins>
          </w:p>
        </w:tc>
      </w:tr>
      <w:tr w:rsidR="006A6C7F" w:rsidRPr="00F64D19" w14:paraId="2B7CBA2F" w14:textId="77777777" w:rsidTr="00367B3C">
        <w:trPr>
          <w:trHeight w:val="230"/>
          <w:ins w:id="4867" w:author="Arjan" w:date="2014-09-08T22:17:00Z"/>
        </w:trPr>
        <w:tc>
          <w:tcPr>
            <w:tcW w:w="3780" w:type="dxa"/>
            <w:tcBorders>
              <w:top w:val="nil"/>
              <w:left w:val="nil"/>
              <w:right w:val="nil"/>
            </w:tcBorders>
          </w:tcPr>
          <w:p w14:paraId="703B8665" w14:textId="77777777" w:rsidR="006A6C7F" w:rsidRPr="00F64D19" w:rsidRDefault="006A6C7F" w:rsidP="00367B3C">
            <w:pPr>
              <w:tabs>
                <w:tab w:val="left" w:pos="284"/>
              </w:tabs>
              <w:autoSpaceDE w:val="0"/>
              <w:autoSpaceDN w:val="0"/>
              <w:adjustRightInd w:val="0"/>
              <w:spacing w:after="0" w:line="240" w:lineRule="auto"/>
              <w:rPr>
                <w:ins w:id="4868" w:author="Arjan" w:date="2014-09-08T22:17:00Z"/>
                <w:rFonts w:ascii="Arial" w:eastAsia="Times New Roman" w:hAnsi="Arial" w:cs="Arial"/>
                <w:b/>
                <w:bCs/>
                <w:color w:val="000000"/>
                <w:sz w:val="20"/>
                <w:szCs w:val="20"/>
              </w:rPr>
            </w:pPr>
          </w:p>
        </w:tc>
        <w:tc>
          <w:tcPr>
            <w:tcW w:w="5580" w:type="dxa"/>
            <w:tcBorders>
              <w:top w:val="nil"/>
              <w:left w:val="nil"/>
              <w:right w:val="nil"/>
            </w:tcBorders>
          </w:tcPr>
          <w:p w14:paraId="369FCCB3" w14:textId="77777777" w:rsidR="006A6C7F" w:rsidRPr="00F64D19" w:rsidRDefault="006A6C7F" w:rsidP="00367B3C">
            <w:pPr>
              <w:tabs>
                <w:tab w:val="left" w:pos="284"/>
              </w:tabs>
              <w:autoSpaceDE w:val="0"/>
              <w:autoSpaceDN w:val="0"/>
              <w:adjustRightInd w:val="0"/>
              <w:spacing w:after="0" w:line="240" w:lineRule="auto"/>
              <w:rPr>
                <w:ins w:id="4869" w:author="Arjan" w:date="2014-09-08T22:17:00Z"/>
                <w:rFonts w:ascii="Arial" w:eastAsia="Times New Roman" w:hAnsi="Arial" w:cs="Arial"/>
                <w:color w:val="000000"/>
                <w:sz w:val="20"/>
                <w:szCs w:val="20"/>
              </w:rPr>
            </w:pPr>
          </w:p>
        </w:tc>
      </w:tr>
      <w:tr w:rsidR="006A6C7F" w:rsidRPr="005E066D" w14:paraId="1D173045" w14:textId="77777777" w:rsidTr="00367B3C">
        <w:trPr>
          <w:trHeight w:val="230"/>
          <w:ins w:id="4870" w:author="Arjan" w:date="2014-09-08T22:17:00Z"/>
        </w:trPr>
        <w:tc>
          <w:tcPr>
            <w:tcW w:w="3780" w:type="dxa"/>
            <w:tcBorders>
              <w:top w:val="nil"/>
              <w:left w:val="nil"/>
              <w:bottom w:val="single" w:sz="4" w:space="0" w:color="auto"/>
              <w:right w:val="nil"/>
            </w:tcBorders>
          </w:tcPr>
          <w:p w14:paraId="6AFF57AA" w14:textId="77777777" w:rsidR="006A6C7F" w:rsidRPr="00F64D19" w:rsidRDefault="006A6C7F" w:rsidP="00367B3C">
            <w:pPr>
              <w:tabs>
                <w:tab w:val="left" w:pos="284"/>
              </w:tabs>
              <w:autoSpaceDE w:val="0"/>
              <w:autoSpaceDN w:val="0"/>
              <w:adjustRightInd w:val="0"/>
              <w:spacing w:after="0" w:line="240" w:lineRule="auto"/>
              <w:rPr>
                <w:ins w:id="4871" w:author="Arjan" w:date="2014-09-08T22:17:00Z"/>
                <w:rFonts w:ascii="Arial" w:eastAsia="Times New Roman" w:hAnsi="Arial" w:cs="Arial"/>
                <w:b/>
                <w:bCs/>
                <w:color w:val="000000"/>
                <w:sz w:val="20"/>
                <w:szCs w:val="20"/>
              </w:rPr>
            </w:pPr>
            <w:ins w:id="4872" w:author="Arjan" w:date="2014-09-08T22:17:00Z">
              <w:r w:rsidRPr="00F64D19">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60D3169B" w14:textId="77777777" w:rsidR="006A6C7F" w:rsidRPr="00DD0F4F" w:rsidRDefault="009C5C81" w:rsidP="006A6C7F">
            <w:pPr>
              <w:tabs>
                <w:tab w:val="left" w:pos="284"/>
              </w:tabs>
              <w:autoSpaceDE w:val="0"/>
              <w:autoSpaceDN w:val="0"/>
              <w:adjustRightInd w:val="0"/>
              <w:spacing w:after="0" w:line="240" w:lineRule="auto"/>
              <w:rPr>
                <w:ins w:id="4873" w:author="Arjan" w:date="2014-09-08T22:17:00Z"/>
                <w:rFonts w:ascii="Arial" w:eastAsia="Times New Roman" w:hAnsi="Arial" w:cs="Arial"/>
                <w:color w:val="000000"/>
                <w:sz w:val="20"/>
                <w:szCs w:val="20"/>
                <w:lang w:val="nl-NL"/>
              </w:rPr>
            </w:pPr>
            <w:ins w:id="4874" w:author="Arjan" w:date="2015-01-11T21:51:00Z">
              <w:r>
                <w:rPr>
                  <w:rFonts w:ascii="Arial" w:eastAsia="Times New Roman" w:hAnsi="Arial" w:cs="Arial"/>
                  <w:color w:val="000000"/>
                  <w:sz w:val="20"/>
                  <w:szCs w:val="20"/>
                  <w:lang w:val="nl-NL"/>
                </w:rPr>
                <w:t>-</w:t>
              </w:r>
            </w:ins>
          </w:p>
        </w:tc>
      </w:tr>
    </w:tbl>
    <w:p w14:paraId="1DA3997D" w14:textId="77777777" w:rsidR="00A02015" w:rsidRDefault="00A02015" w:rsidP="00A02015">
      <w:pPr>
        <w:pStyle w:val="Kop3"/>
      </w:pPr>
      <w:bookmarkStart w:id="4875" w:name="_Toc493812429"/>
      <w:r>
        <w:t>Verschijningsvorm</w:t>
      </w:r>
      <w:bookmarkEnd w:id="4875"/>
    </w:p>
    <w:p w14:paraId="284422C2" w14:textId="77777777" w:rsidR="00A02015" w:rsidRPr="00DD0F4F" w:rsidRDefault="00A02015" w:rsidP="00A02015">
      <w:pPr>
        <w:rPr>
          <w:lang w:val="nl-NL"/>
        </w:rPr>
      </w:pPr>
      <w:r>
        <w:rPr>
          <w:lang w:val="nl-NL"/>
        </w:rPr>
        <w:t>Dit is één van de metagevens die deel uit maken van het Toepassingsprofiel Metadatering Lokale Overheden</w:t>
      </w:r>
      <w:r w:rsidRPr="00DD0F4F">
        <w:rPr>
          <w:lang w:val="nl-NL"/>
        </w:rPr>
        <w:t>.</w:t>
      </w:r>
      <w:r>
        <w:rPr>
          <w:lang w:val="nl-NL"/>
        </w:rPr>
        <w:t xml:space="preserve"> Dit vormt de reden om dit gegeven op te nemen in het RGBZ.</w:t>
      </w:r>
    </w:p>
    <w:p w14:paraId="58F637DA" w14:textId="77777777" w:rsidR="00A02015" w:rsidRPr="001938EB" w:rsidRDefault="00DA5D93" w:rsidP="00A02015">
      <w:pPr>
        <w:pStyle w:val="Kop41"/>
        <w:rPr>
          <w:ins w:id="4876" w:author="Arjan" w:date="2014-11-17T18:46:00Z"/>
          <w:rFonts w:eastAsia="Times New Roman"/>
          <w:shd w:val="clear" w:color="auto" w:fill="auto"/>
          <w:lang w:val="nl-NL"/>
        </w:rPr>
      </w:pPr>
      <w:ins w:id="4877" w:author="Arjan" w:date="2014-11-17T18:46:00Z">
        <w:r>
          <w:rPr>
            <w:b w:val="0"/>
            <w:bCs w:val="0"/>
            <w:color w:val="auto"/>
            <w:sz w:val="20"/>
            <w:szCs w:val="20"/>
            <w:shd w:val="clear" w:color="auto" w:fill="auto"/>
          </w:rPr>
          <w:fldChar w:fldCharType="begin" w:fldLock="1"/>
        </w:r>
        <w:r w:rsidR="00A02015">
          <w:rPr>
            <w:b w:val="0"/>
            <w:bCs w:val="0"/>
            <w:color w:val="auto"/>
            <w:sz w:val="20"/>
            <w:szCs w:val="20"/>
            <w:shd w:val="clear" w:color="auto" w:fill="auto"/>
          </w:rPr>
          <w:instrText xml:space="preserve">MERGEFIELD </w:instrText>
        </w:r>
        <w:r w:rsidR="00A02015">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A02015">
          <w:rPr>
            <w:rFonts w:eastAsia="Times New Roman"/>
            <w:shd w:val="clear" w:color="auto" w:fill="auto"/>
            <w:lang w:val="nl-NL"/>
          </w:rPr>
          <w:t>«Attribuutsoort»</w:t>
        </w:r>
        <w:r>
          <w:rPr>
            <w:b w:val="0"/>
            <w:bCs w:val="0"/>
            <w:color w:val="auto"/>
            <w:sz w:val="20"/>
            <w:szCs w:val="20"/>
            <w:shd w:val="clear" w:color="auto" w:fill="auto"/>
          </w:rPr>
          <w:fldChar w:fldCharType="end"/>
        </w:r>
        <w:r w:rsidR="00A02015">
          <w:rPr>
            <w:rFonts w:eastAsia="Times New Roman"/>
            <w:shd w:val="clear" w:color="auto" w:fill="auto"/>
            <w:lang w:val="nl-NL"/>
          </w:rPr>
          <w:t xml:space="preserve"> Verschijningsvorm</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A02015" w:rsidRPr="00F64D19" w14:paraId="3E266C0C" w14:textId="77777777" w:rsidTr="00A02015">
        <w:trPr>
          <w:trHeight w:val="230"/>
          <w:ins w:id="4878" w:author="Arjan" w:date="2014-11-17T18:46:00Z"/>
        </w:trPr>
        <w:tc>
          <w:tcPr>
            <w:tcW w:w="3780" w:type="dxa"/>
            <w:tcBorders>
              <w:top w:val="single" w:sz="4" w:space="0" w:color="auto"/>
              <w:left w:val="nil"/>
              <w:bottom w:val="nil"/>
              <w:right w:val="nil"/>
            </w:tcBorders>
          </w:tcPr>
          <w:p w14:paraId="78C99C0E" w14:textId="77777777" w:rsidR="00A02015" w:rsidRPr="00F64D19" w:rsidRDefault="00A02015" w:rsidP="00A02015">
            <w:pPr>
              <w:autoSpaceDE w:val="0"/>
              <w:autoSpaceDN w:val="0"/>
              <w:adjustRightInd w:val="0"/>
              <w:spacing w:after="0" w:line="240" w:lineRule="auto"/>
              <w:rPr>
                <w:ins w:id="4879" w:author="Arjan" w:date="2014-11-17T18:46:00Z"/>
                <w:rFonts w:ascii="Arial" w:eastAsia="Times New Roman" w:hAnsi="Arial" w:cs="Arial"/>
                <w:color w:val="000000"/>
                <w:sz w:val="20"/>
                <w:szCs w:val="20"/>
              </w:rPr>
            </w:pPr>
            <w:ins w:id="4880" w:author="Arjan" w:date="2014-11-17T18:46:00Z">
              <w:r w:rsidRPr="00F64D19">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6974BA92" w14:textId="77777777" w:rsidR="00A02015" w:rsidRPr="00F64D19" w:rsidRDefault="00A02015" w:rsidP="00A02015">
            <w:pPr>
              <w:autoSpaceDE w:val="0"/>
              <w:autoSpaceDN w:val="0"/>
              <w:adjustRightInd w:val="0"/>
              <w:spacing w:after="0" w:line="240" w:lineRule="auto"/>
              <w:rPr>
                <w:ins w:id="4881" w:author="Arjan" w:date="2014-11-17T18:46:00Z"/>
                <w:rFonts w:ascii="Arial" w:eastAsia="Times New Roman" w:hAnsi="Arial" w:cs="Arial"/>
                <w:color w:val="000000"/>
                <w:sz w:val="20"/>
                <w:szCs w:val="20"/>
              </w:rPr>
            </w:pPr>
            <w:ins w:id="4882" w:author="Arjan" w:date="2014-11-17T18:46:00Z">
              <w:r>
                <w:rPr>
                  <w:rFonts w:ascii="Arial" w:hAnsi="Arial" w:cs="Arial"/>
                  <w:sz w:val="20"/>
                  <w:szCs w:val="20"/>
                  <w:lang w:val="en-AU"/>
                </w:rPr>
                <w:t>Versch</w:t>
              </w:r>
            </w:ins>
            <w:ins w:id="4883" w:author="Arjan" w:date="2014-11-17T18:47:00Z">
              <w:r>
                <w:rPr>
                  <w:rFonts w:ascii="Arial" w:hAnsi="Arial" w:cs="Arial"/>
                  <w:sz w:val="20"/>
                  <w:szCs w:val="20"/>
                  <w:lang w:val="en-AU"/>
                </w:rPr>
                <w:t>ijningsvorm</w:t>
              </w:r>
            </w:ins>
          </w:p>
        </w:tc>
      </w:tr>
      <w:tr w:rsidR="00A02015" w:rsidRPr="00F64D19" w14:paraId="3E71D859" w14:textId="77777777" w:rsidTr="00A02015">
        <w:trPr>
          <w:ins w:id="4884" w:author="Arjan" w:date="2014-11-17T18:46:00Z"/>
        </w:trPr>
        <w:tc>
          <w:tcPr>
            <w:tcW w:w="3780" w:type="dxa"/>
            <w:tcBorders>
              <w:top w:val="nil"/>
              <w:left w:val="nil"/>
              <w:bottom w:val="nil"/>
              <w:right w:val="nil"/>
            </w:tcBorders>
          </w:tcPr>
          <w:p w14:paraId="630BEF9C" w14:textId="77777777" w:rsidR="00A02015" w:rsidRPr="00F64D19" w:rsidRDefault="00A02015" w:rsidP="00A02015">
            <w:pPr>
              <w:autoSpaceDE w:val="0"/>
              <w:autoSpaceDN w:val="0"/>
              <w:adjustRightInd w:val="0"/>
              <w:spacing w:after="0" w:line="240" w:lineRule="auto"/>
              <w:rPr>
                <w:ins w:id="4885" w:author="Arjan" w:date="2014-11-17T18:46:00Z"/>
                <w:rFonts w:ascii="Arial" w:eastAsia="Times New Roman" w:hAnsi="Arial" w:cs="Arial"/>
                <w:b/>
                <w:bCs/>
                <w:color w:val="000000"/>
                <w:sz w:val="20"/>
                <w:szCs w:val="20"/>
              </w:rPr>
            </w:pPr>
          </w:p>
        </w:tc>
        <w:tc>
          <w:tcPr>
            <w:tcW w:w="5580" w:type="dxa"/>
            <w:tcBorders>
              <w:top w:val="nil"/>
              <w:left w:val="nil"/>
              <w:bottom w:val="nil"/>
              <w:right w:val="nil"/>
            </w:tcBorders>
          </w:tcPr>
          <w:p w14:paraId="5BF4190C" w14:textId="77777777" w:rsidR="00A02015" w:rsidRPr="00F64D19" w:rsidRDefault="00A02015" w:rsidP="00A02015">
            <w:pPr>
              <w:autoSpaceDE w:val="0"/>
              <w:autoSpaceDN w:val="0"/>
              <w:adjustRightInd w:val="0"/>
              <w:spacing w:after="0" w:line="240" w:lineRule="auto"/>
              <w:rPr>
                <w:ins w:id="4886" w:author="Arjan" w:date="2014-11-17T18:46:00Z"/>
                <w:rFonts w:ascii="Arial" w:eastAsia="Times New Roman" w:hAnsi="Arial" w:cs="Arial"/>
                <w:color w:val="000000"/>
                <w:sz w:val="20"/>
                <w:szCs w:val="20"/>
              </w:rPr>
            </w:pPr>
          </w:p>
        </w:tc>
      </w:tr>
      <w:tr w:rsidR="00A02015" w:rsidRPr="00F64D19" w14:paraId="1AA49A7A" w14:textId="77777777" w:rsidTr="00A02015">
        <w:trPr>
          <w:ins w:id="4887" w:author="Arjan" w:date="2014-11-17T18:46:00Z"/>
        </w:trPr>
        <w:tc>
          <w:tcPr>
            <w:tcW w:w="3780" w:type="dxa"/>
            <w:tcBorders>
              <w:top w:val="nil"/>
              <w:left w:val="nil"/>
              <w:bottom w:val="nil"/>
              <w:right w:val="nil"/>
            </w:tcBorders>
          </w:tcPr>
          <w:p w14:paraId="308592E5" w14:textId="77777777" w:rsidR="00A02015" w:rsidRPr="00F64D19" w:rsidRDefault="00A02015" w:rsidP="00A02015">
            <w:pPr>
              <w:autoSpaceDE w:val="0"/>
              <w:autoSpaceDN w:val="0"/>
              <w:adjustRightInd w:val="0"/>
              <w:spacing w:after="0" w:line="240" w:lineRule="auto"/>
              <w:rPr>
                <w:ins w:id="4888" w:author="Arjan" w:date="2014-11-17T18:46:00Z"/>
                <w:rFonts w:ascii="Arial" w:eastAsia="Times New Roman" w:hAnsi="Arial" w:cs="Arial"/>
                <w:color w:val="000000"/>
                <w:sz w:val="20"/>
                <w:szCs w:val="20"/>
              </w:rPr>
            </w:pPr>
            <w:ins w:id="4889" w:author="Arjan" w:date="2014-11-17T18:46:00Z">
              <w:r w:rsidRPr="00F64D19">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0F611663" w14:textId="77777777" w:rsidR="00A02015" w:rsidRPr="00F64D19" w:rsidRDefault="00F50BEB" w:rsidP="00A02015">
            <w:pPr>
              <w:autoSpaceDE w:val="0"/>
              <w:autoSpaceDN w:val="0"/>
              <w:adjustRightInd w:val="0"/>
              <w:spacing w:after="0" w:line="240" w:lineRule="auto"/>
              <w:rPr>
                <w:ins w:id="4890" w:author="Arjan" w:date="2014-11-17T18:46:00Z"/>
                <w:rFonts w:ascii="Arial" w:eastAsia="Times New Roman" w:hAnsi="Arial" w:cs="Arial"/>
                <w:color w:val="000000"/>
                <w:sz w:val="20"/>
                <w:szCs w:val="20"/>
              </w:rPr>
            </w:pPr>
            <w:ins w:id="4891" w:author="Arjan" w:date="2014-11-17T18:48:00Z">
              <w:r w:rsidRPr="00DD0F4F">
                <w:rPr>
                  <w:rFonts w:ascii="Arial" w:eastAsia="Times New Roman" w:hAnsi="Arial" w:cs="Arial"/>
                  <w:color w:val="000000"/>
                  <w:sz w:val="20"/>
                  <w:szCs w:val="20"/>
                  <w:lang w:val="nl-NL"/>
                </w:rPr>
                <w:t>Richtlijn Metagegevens Overheidsinformatie</w:t>
              </w:r>
            </w:ins>
          </w:p>
        </w:tc>
      </w:tr>
      <w:tr w:rsidR="00A02015" w:rsidRPr="00F64D19" w14:paraId="190EBC50" w14:textId="77777777" w:rsidTr="00A02015">
        <w:trPr>
          <w:ins w:id="4892" w:author="Arjan" w:date="2014-11-17T18:46:00Z"/>
        </w:trPr>
        <w:tc>
          <w:tcPr>
            <w:tcW w:w="3780" w:type="dxa"/>
            <w:tcBorders>
              <w:top w:val="nil"/>
              <w:left w:val="nil"/>
              <w:bottom w:val="nil"/>
              <w:right w:val="nil"/>
            </w:tcBorders>
          </w:tcPr>
          <w:p w14:paraId="37C6EAE0" w14:textId="77777777" w:rsidR="00A02015" w:rsidRPr="00F64D19" w:rsidRDefault="00A02015" w:rsidP="00A02015">
            <w:pPr>
              <w:autoSpaceDE w:val="0"/>
              <w:autoSpaceDN w:val="0"/>
              <w:adjustRightInd w:val="0"/>
              <w:spacing w:after="0" w:line="240" w:lineRule="auto"/>
              <w:rPr>
                <w:ins w:id="4893" w:author="Arjan" w:date="2014-11-17T18:46:00Z"/>
                <w:rFonts w:ascii="Arial" w:eastAsia="Times New Roman" w:hAnsi="Arial" w:cs="Arial"/>
                <w:b/>
                <w:bCs/>
                <w:color w:val="000000"/>
                <w:sz w:val="20"/>
                <w:szCs w:val="20"/>
              </w:rPr>
            </w:pPr>
          </w:p>
        </w:tc>
        <w:tc>
          <w:tcPr>
            <w:tcW w:w="5580" w:type="dxa"/>
            <w:tcBorders>
              <w:top w:val="nil"/>
              <w:left w:val="nil"/>
              <w:bottom w:val="nil"/>
              <w:right w:val="nil"/>
            </w:tcBorders>
          </w:tcPr>
          <w:p w14:paraId="652D61D3" w14:textId="77777777" w:rsidR="00A02015" w:rsidRPr="00F64D19" w:rsidRDefault="00A02015" w:rsidP="00A02015">
            <w:pPr>
              <w:autoSpaceDE w:val="0"/>
              <w:autoSpaceDN w:val="0"/>
              <w:adjustRightInd w:val="0"/>
              <w:spacing w:after="0" w:line="240" w:lineRule="auto"/>
              <w:rPr>
                <w:ins w:id="4894" w:author="Arjan" w:date="2014-11-17T18:46:00Z"/>
                <w:rFonts w:ascii="Arial" w:eastAsia="Times New Roman" w:hAnsi="Arial" w:cs="Arial"/>
                <w:color w:val="000000"/>
                <w:sz w:val="20"/>
                <w:szCs w:val="20"/>
              </w:rPr>
            </w:pPr>
          </w:p>
        </w:tc>
      </w:tr>
      <w:tr w:rsidR="00A02015" w:rsidRPr="00F64D19" w14:paraId="7C3BB982" w14:textId="77777777" w:rsidTr="00A02015">
        <w:trPr>
          <w:ins w:id="4895" w:author="Arjan" w:date="2014-11-17T18:46:00Z"/>
        </w:trPr>
        <w:tc>
          <w:tcPr>
            <w:tcW w:w="3780" w:type="dxa"/>
            <w:tcBorders>
              <w:top w:val="nil"/>
              <w:left w:val="nil"/>
              <w:bottom w:val="nil"/>
              <w:right w:val="nil"/>
            </w:tcBorders>
          </w:tcPr>
          <w:p w14:paraId="655B08AD" w14:textId="77777777" w:rsidR="00A02015" w:rsidRPr="00F64D19" w:rsidRDefault="00A02015" w:rsidP="00A02015">
            <w:pPr>
              <w:autoSpaceDE w:val="0"/>
              <w:autoSpaceDN w:val="0"/>
              <w:adjustRightInd w:val="0"/>
              <w:spacing w:after="0" w:line="240" w:lineRule="auto"/>
              <w:rPr>
                <w:ins w:id="4896" w:author="Arjan" w:date="2014-11-17T18:46:00Z"/>
                <w:rFonts w:ascii="Arial" w:eastAsia="Times New Roman" w:hAnsi="Arial" w:cs="Arial"/>
                <w:color w:val="000000"/>
                <w:sz w:val="20"/>
                <w:szCs w:val="20"/>
              </w:rPr>
            </w:pPr>
            <w:ins w:id="4897" w:author="Arjan" w:date="2014-11-17T18:46:00Z">
              <w:r w:rsidRPr="00F64D19">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7068B6DA" w14:textId="77777777" w:rsidR="00A02015" w:rsidRPr="00F64D19" w:rsidRDefault="00A02015" w:rsidP="00A02015">
            <w:pPr>
              <w:autoSpaceDE w:val="0"/>
              <w:autoSpaceDN w:val="0"/>
              <w:adjustRightInd w:val="0"/>
              <w:spacing w:after="0" w:line="240" w:lineRule="auto"/>
              <w:rPr>
                <w:ins w:id="4898" w:author="Arjan" w:date="2014-11-17T18:46:00Z"/>
                <w:rFonts w:ascii="Arial" w:eastAsia="Times New Roman" w:hAnsi="Arial" w:cs="Arial"/>
                <w:color w:val="000000"/>
                <w:sz w:val="20"/>
                <w:szCs w:val="20"/>
              </w:rPr>
            </w:pPr>
          </w:p>
        </w:tc>
      </w:tr>
      <w:tr w:rsidR="00A02015" w:rsidRPr="00F64D19" w14:paraId="72D8B95D" w14:textId="77777777" w:rsidTr="00A02015">
        <w:trPr>
          <w:ins w:id="4899" w:author="Arjan" w:date="2014-11-17T18:46:00Z"/>
        </w:trPr>
        <w:tc>
          <w:tcPr>
            <w:tcW w:w="3780" w:type="dxa"/>
            <w:tcBorders>
              <w:top w:val="nil"/>
              <w:left w:val="nil"/>
              <w:bottom w:val="nil"/>
              <w:right w:val="nil"/>
            </w:tcBorders>
          </w:tcPr>
          <w:p w14:paraId="1A48BB39" w14:textId="77777777" w:rsidR="00A02015" w:rsidRPr="00F64D19" w:rsidRDefault="00A02015" w:rsidP="00A02015">
            <w:pPr>
              <w:autoSpaceDE w:val="0"/>
              <w:autoSpaceDN w:val="0"/>
              <w:adjustRightInd w:val="0"/>
              <w:spacing w:after="0" w:line="240" w:lineRule="auto"/>
              <w:rPr>
                <w:ins w:id="4900" w:author="Arjan" w:date="2014-11-17T18:46:00Z"/>
                <w:rFonts w:ascii="Arial" w:eastAsia="Times New Roman" w:hAnsi="Arial" w:cs="Arial"/>
                <w:b/>
                <w:bCs/>
                <w:color w:val="000000"/>
                <w:sz w:val="20"/>
                <w:szCs w:val="20"/>
              </w:rPr>
            </w:pPr>
          </w:p>
        </w:tc>
        <w:tc>
          <w:tcPr>
            <w:tcW w:w="5580" w:type="dxa"/>
            <w:tcBorders>
              <w:top w:val="nil"/>
              <w:left w:val="nil"/>
              <w:bottom w:val="nil"/>
              <w:right w:val="nil"/>
            </w:tcBorders>
          </w:tcPr>
          <w:p w14:paraId="73432B15" w14:textId="77777777" w:rsidR="00A02015" w:rsidRPr="00F64D19" w:rsidRDefault="00A02015" w:rsidP="00A02015">
            <w:pPr>
              <w:autoSpaceDE w:val="0"/>
              <w:autoSpaceDN w:val="0"/>
              <w:adjustRightInd w:val="0"/>
              <w:spacing w:after="0" w:line="240" w:lineRule="auto"/>
              <w:rPr>
                <w:ins w:id="4901" w:author="Arjan" w:date="2014-11-17T18:46:00Z"/>
                <w:rFonts w:ascii="Arial" w:eastAsia="Times New Roman" w:hAnsi="Arial" w:cs="Arial"/>
                <w:color w:val="000000"/>
                <w:sz w:val="20"/>
                <w:szCs w:val="20"/>
              </w:rPr>
            </w:pPr>
          </w:p>
        </w:tc>
      </w:tr>
      <w:tr w:rsidR="00A02015" w:rsidRPr="00F64D19" w14:paraId="09B24078" w14:textId="77777777" w:rsidTr="00A02015">
        <w:trPr>
          <w:ins w:id="4902" w:author="Arjan" w:date="2014-11-17T18:46:00Z"/>
        </w:trPr>
        <w:tc>
          <w:tcPr>
            <w:tcW w:w="3780" w:type="dxa"/>
            <w:tcBorders>
              <w:top w:val="nil"/>
              <w:left w:val="nil"/>
              <w:bottom w:val="nil"/>
              <w:right w:val="nil"/>
            </w:tcBorders>
          </w:tcPr>
          <w:p w14:paraId="7F4C24FC" w14:textId="77777777" w:rsidR="00A02015" w:rsidRPr="00F64D19" w:rsidRDefault="00A02015" w:rsidP="00A02015">
            <w:pPr>
              <w:autoSpaceDE w:val="0"/>
              <w:autoSpaceDN w:val="0"/>
              <w:adjustRightInd w:val="0"/>
              <w:spacing w:after="0" w:line="240" w:lineRule="auto"/>
              <w:rPr>
                <w:ins w:id="4903" w:author="Arjan" w:date="2014-11-17T18:46:00Z"/>
                <w:rFonts w:ascii="Arial" w:eastAsia="Times New Roman" w:hAnsi="Arial" w:cs="Arial"/>
                <w:color w:val="000000"/>
                <w:sz w:val="20"/>
                <w:szCs w:val="20"/>
              </w:rPr>
            </w:pPr>
            <w:ins w:id="4904" w:author="Arjan" w:date="2014-11-17T18:46:00Z">
              <w:r w:rsidRPr="00F64D19">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2733CFA9" w14:textId="77777777" w:rsidR="00A02015" w:rsidRPr="00F64D19" w:rsidRDefault="00A02015" w:rsidP="00A02015">
            <w:pPr>
              <w:autoSpaceDE w:val="0"/>
              <w:autoSpaceDN w:val="0"/>
              <w:adjustRightInd w:val="0"/>
              <w:spacing w:after="0" w:line="240" w:lineRule="auto"/>
              <w:rPr>
                <w:ins w:id="4905" w:author="Arjan" w:date="2014-11-17T18:46:00Z"/>
                <w:rFonts w:ascii="Arial" w:eastAsia="Times New Roman" w:hAnsi="Arial" w:cs="Arial"/>
                <w:color w:val="000000"/>
                <w:sz w:val="20"/>
                <w:szCs w:val="20"/>
              </w:rPr>
            </w:pPr>
            <w:ins w:id="4906" w:author="Arjan" w:date="2014-11-17T18:47:00Z">
              <w:r>
                <w:rPr>
                  <w:rFonts w:ascii="Arial" w:hAnsi="Arial" w:cs="Arial"/>
                  <w:sz w:val="20"/>
                  <w:szCs w:val="20"/>
                  <w:lang w:val="en-AU"/>
                </w:rPr>
                <w:t>verschijningsvorm</w:t>
              </w:r>
            </w:ins>
          </w:p>
        </w:tc>
      </w:tr>
      <w:tr w:rsidR="00A02015" w:rsidRPr="00F64D19" w14:paraId="0CE726CD" w14:textId="77777777" w:rsidTr="00A02015">
        <w:trPr>
          <w:ins w:id="4907" w:author="Arjan" w:date="2014-11-17T18:46:00Z"/>
        </w:trPr>
        <w:tc>
          <w:tcPr>
            <w:tcW w:w="3780" w:type="dxa"/>
            <w:tcBorders>
              <w:top w:val="nil"/>
              <w:left w:val="nil"/>
              <w:bottom w:val="nil"/>
              <w:right w:val="nil"/>
            </w:tcBorders>
          </w:tcPr>
          <w:p w14:paraId="165FE64E" w14:textId="77777777" w:rsidR="00A02015" w:rsidRPr="00F64D19" w:rsidRDefault="00A02015" w:rsidP="00A02015">
            <w:pPr>
              <w:autoSpaceDE w:val="0"/>
              <w:autoSpaceDN w:val="0"/>
              <w:adjustRightInd w:val="0"/>
              <w:spacing w:after="0" w:line="240" w:lineRule="auto"/>
              <w:rPr>
                <w:ins w:id="4908" w:author="Arjan" w:date="2014-11-17T18:46:00Z"/>
                <w:rFonts w:ascii="Arial" w:eastAsia="Times New Roman" w:hAnsi="Arial" w:cs="Arial"/>
                <w:b/>
                <w:bCs/>
                <w:color w:val="000000"/>
                <w:sz w:val="20"/>
                <w:szCs w:val="20"/>
              </w:rPr>
            </w:pPr>
          </w:p>
        </w:tc>
        <w:tc>
          <w:tcPr>
            <w:tcW w:w="5580" w:type="dxa"/>
            <w:tcBorders>
              <w:top w:val="nil"/>
              <w:left w:val="nil"/>
              <w:bottom w:val="nil"/>
              <w:right w:val="nil"/>
            </w:tcBorders>
          </w:tcPr>
          <w:p w14:paraId="78130657" w14:textId="77777777" w:rsidR="00A02015" w:rsidRPr="00F64D19" w:rsidRDefault="00A02015" w:rsidP="00A02015">
            <w:pPr>
              <w:autoSpaceDE w:val="0"/>
              <w:autoSpaceDN w:val="0"/>
              <w:adjustRightInd w:val="0"/>
              <w:spacing w:after="0" w:line="240" w:lineRule="auto"/>
              <w:rPr>
                <w:ins w:id="4909" w:author="Arjan" w:date="2014-11-17T18:46:00Z"/>
                <w:rFonts w:ascii="Arial" w:eastAsia="Times New Roman" w:hAnsi="Arial" w:cs="Arial"/>
                <w:color w:val="000000"/>
                <w:sz w:val="20"/>
                <w:szCs w:val="20"/>
              </w:rPr>
            </w:pPr>
          </w:p>
        </w:tc>
      </w:tr>
      <w:tr w:rsidR="00A02015" w:rsidRPr="005C14BE" w14:paraId="013CEC9F" w14:textId="77777777" w:rsidTr="00A02015">
        <w:trPr>
          <w:ins w:id="4910" w:author="Arjan" w:date="2014-11-17T18:46:00Z"/>
        </w:trPr>
        <w:tc>
          <w:tcPr>
            <w:tcW w:w="3780" w:type="dxa"/>
            <w:tcBorders>
              <w:top w:val="nil"/>
              <w:left w:val="nil"/>
              <w:bottom w:val="nil"/>
              <w:right w:val="nil"/>
            </w:tcBorders>
          </w:tcPr>
          <w:p w14:paraId="1AC84F3B" w14:textId="77777777" w:rsidR="00A02015" w:rsidRPr="00F64D19" w:rsidRDefault="00A02015" w:rsidP="00A02015">
            <w:pPr>
              <w:autoSpaceDE w:val="0"/>
              <w:autoSpaceDN w:val="0"/>
              <w:adjustRightInd w:val="0"/>
              <w:spacing w:after="0" w:line="240" w:lineRule="auto"/>
              <w:rPr>
                <w:ins w:id="4911" w:author="Arjan" w:date="2014-11-17T18:46:00Z"/>
                <w:rFonts w:ascii="Arial" w:eastAsia="Times New Roman" w:hAnsi="Arial" w:cs="Arial"/>
                <w:color w:val="000000"/>
                <w:sz w:val="20"/>
                <w:szCs w:val="20"/>
              </w:rPr>
            </w:pPr>
            <w:ins w:id="4912" w:author="Arjan" w:date="2014-11-17T18:46:00Z">
              <w:r w:rsidRPr="00F64D19">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11944C39" w14:textId="77777777" w:rsidR="00A02015" w:rsidRPr="00DD0F4F" w:rsidRDefault="00DA5D93" w:rsidP="00F50BEB">
            <w:pPr>
              <w:autoSpaceDE w:val="0"/>
              <w:autoSpaceDN w:val="0"/>
              <w:adjustRightInd w:val="0"/>
              <w:spacing w:after="0" w:line="240" w:lineRule="auto"/>
              <w:rPr>
                <w:ins w:id="4913" w:author="Arjan" w:date="2014-11-17T18:46:00Z"/>
                <w:rFonts w:ascii="Arial" w:eastAsia="Times New Roman" w:hAnsi="Arial" w:cs="Arial"/>
                <w:color w:val="000000"/>
                <w:sz w:val="20"/>
                <w:szCs w:val="20"/>
                <w:lang w:val="nl-NL"/>
              </w:rPr>
            </w:pPr>
            <w:ins w:id="4914" w:author="Arjan" w:date="2014-11-17T18:46:00Z">
              <w:r w:rsidRPr="00F64D19">
                <w:rPr>
                  <w:rFonts w:ascii="Arial" w:hAnsi="Arial" w:cs="Arial"/>
                  <w:sz w:val="20"/>
                  <w:szCs w:val="20"/>
                  <w:lang w:val="en-AU"/>
                </w:rPr>
                <w:fldChar w:fldCharType="begin" w:fldLock="1"/>
              </w:r>
              <w:r w:rsidR="00A02015" w:rsidRPr="00DD0F4F">
                <w:rPr>
                  <w:rFonts w:ascii="Arial" w:hAnsi="Arial" w:cs="Arial"/>
                  <w:sz w:val="20"/>
                  <w:szCs w:val="20"/>
                  <w:lang w:val="nl-NL"/>
                </w:rPr>
                <w:instrText xml:space="preserve">MERGEFIELD </w:instrText>
              </w:r>
              <w:r w:rsidR="00A02015" w:rsidRPr="00DD0F4F">
                <w:rPr>
                  <w:rFonts w:ascii="Arial" w:eastAsia="Times New Roman" w:hAnsi="Arial" w:cs="Arial"/>
                  <w:color w:val="000000"/>
                  <w:sz w:val="20"/>
                  <w:szCs w:val="20"/>
                  <w:lang w:val="nl-NL"/>
                </w:rPr>
                <w:instrText>Att.Notes</w:instrText>
              </w:r>
              <w:r w:rsidRPr="00F64D19">
                <w:rPr>
                  <w:rFonts w:ascii="Arial" w:hAnsi="Arial" w:cs="Arial"/>
                  <w:sz w:val="20"/>
                  <w:szCs w:val="20"/>
                  <w:lang w:val="en-AU"/>
                </w:rPr>
                <w:fldChar w:fldCharType="end"/>
              </w:r>
              <w:r w:rsidR="00A02015" w:rsidRPr="00DD0F4F">
                <w:rPr>
                  <w:rFonts w:ascii="Arial" w:eastAsia="Times New Roman" w:hAnsi="Arial" w:cs="Arial"/>
                  <w:color w:val="610E6A"/>
                  <w:sz w:val="20"/>
                  <w:szCs w:val="20"/>
                  <w:lang w:val="nl-NL"/>
                </w:rPr>
                <w:t xml:space="preserve">De </w:t>
              </w:r>
            </w:ins>
            <w:ins w:id="4915" w:author="Arjan" w:date="2014-11-17T18:49:00Z">
              <w:r w:rsidR="00F50BEB">
                <w:rPr>
                  <w:rFonts w:ascii="Arial" w:eastAsia="Times New Roman" w:hAnsi="Arial" w:cs="Arial"/>
                  <w:color w:val="610E6A"/>
                  <w:sz w:val="20"/>
                  <w:szCs w:val="20"/>
                  <w:lang w:val="nl-NL"/>
                </w:rPr>
                <w:t>essentiële opmaakaspecten van een</w:t>
              </w:r>
            </w:ins>
            <w:ins w:id="4916" w:author="Arjan" w:date="2014-11-17T18:46:00Z">
              <w:r w:rsidR="00A02015" w:rsidRPr="00DD0F4F">
                <w:rPr>
                  <w:rFonts w:ascii="Arial" w:eastAsia="Times New Roman" w:hAnsi="Arial" w:cs="Arial"/>
                  <w:color w:val="610E6A"/>
                  <w:sz w:val="20"/>
                  <w:szCs w:val="20"/>
                  <w:lang w:val="nl-NL"/>
                </w:rPr>
                <w:t xml:space="preserve"> </w:t>
              </w:r>
              <w:r w:rsidR="00A02015" w:rsidRPr="00DD0F4F">
                <w:rPr>
                  <w:rFonts w:ascii="Arial" w:eastAsia="Times New Roman" w:hAnsi="Arial" w:cs="Arial"/>
                  <w:color w:val="610E6A"/>
                  <w:sz w:val="20"/>
                  <w:szCs w:val="20"/>
                  <w:lang w:val="nl-NL"/>
                </w:rPr>
                <w:lastRenderedPageBreak/>
                <w:t>INFORMATIEOBJECT</w:t>
              </w:r>
            </w:ins>
            <w:ins w:id="4917" w:author="Arjan" w:date="2014-11-17T18:49:00Z">
              <w:r w:rsidR="00F50BEB">
                <w:rPr>
                  <w:rFonts w:ascii="Arial" w:eastAsia="Times New Roman" w:hAnsi="Arial" w:cs="Arial"/>
                  <w:color w:val="610E6A"/>
                  <w:sz w:val="20"/>
                  <w:szCs w:val="20"/>
                  <w:lang w:val="nl-NL"/>
                </w:rPr>
                <w:t>.</w:t>
              </w:r>
            </w:ins>
          </w:p>
        </w:tc>
      </w:tr>
      <w:tr w:rsidR="00A02015" w:rsidRPr="005C14BE" w14:paraId="1AE453E7" w14:textId="77777777" w:rsidTr="00A02015">
        <w:trPr>
          <w:trHeight w:val="230"/>
          <w:ins w:id="4918" w:author="Arjan" w:date="2014-11-17T18:46:00Z"/>
        </w:trPr>
        <w:tc>
          <w:tcPr>
            <w:tcW w:w="3780" w:type="dxa"/>
            <w:tcBorders>
              <w:top w:val="nil"/>
              <w:left w:val="nil"/>
              <w:bottom w:val="nil"/>
              <w:right w:val="nil"/>
            </w:tcBorders>
          </w:tcPr>
          <w:p w14:paraId="194E2EEF" w14:textId="77777777" w:rsidR="00A02015" w:rsidRPr="00DD0F4F" w:rsidRDefault="00A02015" w:rsidP="00A02015">
            <w:pPr>
              <w:autoSpaceDE w:val="0"/>
              <w:autoSpaceDN w:val="0"/>
              <w:adjustRightInd w:val="0"/>
              <w:spacing w:after="0" w:line="240" w:lineRule="auto"/>
              <w:rPr>
                <w:ins w:id="4919" w:author="Arjan" w:date="2014-11-17T18:46: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676B4FE1" w14:textId="77777777" w:rsidR="00A02015" w:rsidRPr="00DD0F4F" w:rsidRDefault="00A02015" w:rsidP="00A02015">
            <w:pPr>
              <w:autoSpaceDE w:val="0"/>
              <w:autoSpaceDN w:val="0"/>
              <w:adjustRightInd w:val="0"/>
              <w:spacing w:after="0" w:line="240" w:lineRule="auto"/>
              <w:rPr>
                <w:ins w:id="4920" w:author="Arjan" w:date="2014-11-17T18:46:00Z"/>
                <w:rFonts w:ascii="Arial" w:eastAsia="Times New Roman" w:hAnsi="Arial" w:cs="Arial"/>
                <w:color w:val="000000"/>
                <w:sz w:val="20"/>
                <w:szCs w:val="20"/>
                <w:lang w:val="nl-NL"/>
              </w:rPr>
            </w:pPr>
          </w:p>
        </w:tc>
      </w:tr>
      <w:tr w:rsidR="00A02015" w:rsidRPr="005C14BE" w14:paraId="53850F03" w14:textId="77777777" w:rsidTr="00A02015">
        <w:trPr>
          <w:trHeight w:val="230"/>
          <w:ins w:id="4921" w:author="Arjan" w:date="2014-11-17T18:46:00Z"/>
        </w:trPr>
        <w:tc>
          <w:tcPr>
            <w:tcW w:w="3780" w:type="dxa"/>
            <w:tcBorders>
              <w:top w:val="nil"/>
              <w:left w:val="nil"/>
              <w:bottom w:val="nil"/>
              <w:right w:val="nil"/>
            </w:tcBorders>
          </w:tcPr>
          <w:p w14:paraId="447388F4" w14:textId="77777777" w:rsidR="00A02015" w:rsidRPr="00F64D19" w:rsidRDefault="00A02015" w:rsidP="00A02015">
            <w:pPr>
              <w:autoSpaceDE w:val="0"/>
              <w:autoSpaceDN w:val="0"/>
              <w:adjustRightInd w:val="0"/>
              <w:spacing w:after="0" w:line="240" w:lineRule="auto"/>
              <w:rPr>
                <w:ins w:id="4922" w:author="Arjan" w:date="2014-11-17T18:46:00Z"/>
                <w:rFonts w:ascii="Arial" w:eastAsia="Times New Roman" w:hAnsi="Arial" w:cs="Arial"/>
                <w:color w:val="000000"/>
                <w:sz w:val="20"/>
                <w:szCs w:val="20"/>
              </w:rPr>
            </w:pPr>
            <w:ins w:id="4923" w:author="Arjan" w:date="2014-11-17T18:46:00Z">
              <w:r w:rsidRPr="00F64D19">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1F59CFC9" w14:textId="77777777" w:rsidR="00A02015" w:rsidRPr="005561F3" w:rsidRDefault="00A02015" w:rsidP="00A02015">
            <w:pPr>
              <w:autoSpaceDE w:val="0"/>
              <w:autoSpaceDN w:val="0"/>
              <w:adjustRightInd w:val="0"/>
              <w:spacing w:after="0" w:line="240" w:lineRule="auto"/>
              <w:rPr>
                <w:ins w:id="4924" w:author="Arjan" w:date="2014-11-17T18:46:00Z"/>
                <w:rFonts w:ascii="Arial" w:eastAsia="Times New Roman" w:hAnsi="Arial" w:cs="Arial"/>
                <w:color w:val="000000"/>
                <w:sz w:val="20"/>
                <w:szCs w:val="20"/>
                <w:lang w:val="nl-NL"/>
              </w:rPr>
            </w:pPr>
            <w:ins w:id="4925" w:author="Arjan" w:date="2014-11-17T18:48:00Z">
              <w:r w:rsidRPr="00DD0F4F">
                <w:rPr>
                  <w:rFonts w:ascii="Arial" w:eastAsia="Times New Roman" w:hAnsi="Arial" w:cs="Arial"/>
                  <w:color w:val="000000"/>
                  <w:sz w:val="20"/>
                  <w:szCs w:val="20"/>
                  <w:lang w:val="nl-NL"/>
                </w:rPr>
                <w:t>KING o.b.v. Richtlijn Metagegevens Overheidsinformatie</w:t>
              </w:r>
            </w:ins>
            <w:ins w:id="4926" w:author="Arjan" w:date="2014-11-17T18:46:00Z">
              <w:r w:rsidRPr="005561F3">
                <w:rPr>
                  <w:rFonts w:ascii="Arial" w:eastAsia="Times New Roman" w:hAnsi="Arial" w:cs="Arial"/>
                  <w:color w:val="000000"/>
                  <w:sz w:val="20"/>
                  <w:szCs w:val="20"/>
                  <w:lang w:val="nl-NL"/>
                </w:rPr>
                <w:t xml:space="preserve"> </w:t>
              </w:r>
            </w:ins>
          </w:p>
        </w:tc>
      </w:tr>
      <w:tr w:rsidR="00A02015" w:rsidRPr="005C14BE" w14:paraId="029A58D6" w14:textId="77777777" w:rsidTr="00A02015">
        <w:trPr>
          <w:ins w:id="4927" w:author="Arjan" w:date="2014-11-17T18:46:00Z"/>
        </w:trPr>
        <w:tc>
          <w:tcPr>
            <w:tcW w:w="3780" w:type="dxa"/>
            <w:tcBorders>
              <w:top w:val="nil"/>
              <w:left w:val="nil"/>
              <w:bottom w:val="nil"/>
              <w:right w:val="nil"/>
            </w:tcBorders>
          </w:tcPr>
          <w:p w14:paraId="329DBA63" w14:textId="77777777" w:rsidR="00A02015" w:rsidRPr="005561F3" w:rsidRDefault="00A02015" w:rsidP="00A02015">
            <w:pPr>
              <w:autoSpaceDE w:val="0"/>
              <w:autoSpaceDN w:val="0"/>
              <w:adjustRightInd w:val="0"/>
              <w:spacing w:after="0" w:line="240" w:lineRule="auto"/>
              <w:rPr>
                <w:ins w:id="4928" w:author="Arjan" w:date="2014-11-17T18:46: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680428B3" w14:textId="77777777" w:rsidR="00A02015" w:rsidRPr="005561F3" w:rsidRDefault="00A02015" w:rsidP="00A02015">
            <w:pPr>
              <w:autoSpaceDE w:val="0"/>
              <w:autoSpaceDN w:val="0"/>
              <w:adjustRightInd w:val="0"/>
              <w:spacing w:after="0" w:line="240" w:lineRule="auto"/>
              <w:rPr>
                <w:ins w:id="4929" w:author="Arjan" w:date="2014-11-17T18:46:00Z"/>
                <w:rFonts w:ascii="Arial" w:eastAsia="Times New Roman" w:hAnsi="Arial" w:cs="Arial"/>
                <w:color w:val="000000"/>
                <w:sz w:val="20"/>
                <w:szCs w:val="20"/>
                <w:lang w:val="nl-NL"/>
              </w:rPr>
            </w:pPr>
          </w:p>
        </w:tc>
      </w:tr>
      <w:tr w:rsidR="00A02015" w:rsidRPr="00F64D19" w14:paraId="068E2C45" w14:textId="77777777" w:rsidTr="00A02015">
        <w:trPr>
          <w:ins w:id="4930" w:author="Arjan" w:date="2014-11-17T18:46:00Z"/>
        </w:trPr>
        <w:tc>
          <w:tcPr>
            <w:tcW w:w="3780" w:type="dxa"/>
            <w:tcBorders>
              <w:top w:val="nil"/>
              <w:left w:val="nil"/>
              <w:bottom w:val="nil"/>
              <w:right w:val="nil"/>
            </w:tcBorders>
          </w:tcPr>
          <w:p w14:paraId="764EBC3E" w14:textId="77777777" w:rsidR="00A02015" w:rsidRPr="00F64D19" w:rsidRDefault="00A02015" w:rsidP="00A02015">
            <w:pPr>
              <w:autoSpaceDE w:val="0"/>
              <w:autoSpaceDN w:val="0"/>
              <w:adjustRightInd w:val="0"/>
              <w:spacing w:after="0" w:line="240" w:lineRule="auto"/>
              <w:rPr>
                <w:ins w:id="4931" w:author="Arjan" w:date="2014-11-17T18:46:00Z"/>
                <w:rFonts w:ascii="Arial" w:eastAsia="Times New Roman" w:hAnsi="Arial" w:cs="Arial"/>
                <w:color w:val="000000"/>
                <w:sz w:val="20"/>
                <w:szCs w:val="20"/>
              </w:rPr>
            </w:pPr>
            <w:ins w:id="4932" w:author="Arjan" w:date="2014-11-17T18:46:00Z">
              <w:r w:rsidRPr="00F64D19">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459880B3" w14:textId="77777777" w:rsidR="00A02015" w:rsidRPr="00F64D19" w:rsidRDefault="00A02015" w:rsidP="00F50BEB">
            <w:pPr>
              <w:autoSpaceDE w:val="0"/>
              <w:autoSpaceDN w:val="0"/>
              <w:adjustRightInd w:val="0"/>
              <w:spacing w:after="0" w:line="240" w:lineRule="auto"/>
              <w:rPr>
                <w:ins w:id="4933" w:author="Arjan" w:date="2014-11-17T18:46:00Z"/>
                <w:rFonts w:ascii="Arial" w:eastAsia="Times New Roman" w:hAnsi="Arial" w:cs="Arial"/>
                <w:color w:val="000000"/>
                <w:sz w:val="20"/>
                <w:szCs w:val="20"/>
              </w:rPr>
            </w:pPr>
            <w:ins w:id="4934" w:author="Arjan" w:date="2014-11-17T18:46:00Z">
              <w:r>
                <w:rPr>
                  <w:rFonts w:ascii="Arial" w:eastAsia="Times New Roman" w:hAnsi="Arial" w:cs="Arial"/>
                  <w:color w:val="000000"/>
                  <w:sz w:val="20"/>
                  <w:szCs w:val="20"/>
                </w:rPr>
                <w:t xml:space="preserve">1 </w:t>
              </w:r>
            </w:ins>
            <w:ins w:id="4935" w:author="Arjan" w:date="2014-11-17T18:50:00Z">
              <w:r w:rsidR="00F50BEB">
                <w:rPr>
                  <w:rFonts w:ascii="Arial" w:eastAsia="Times New Roman" w:hAnsi="Arial" w:cs="Arial"/>
                  <w:color w:val="000000"/>
                  <w:sz w:val="20"/>
                  <w:szCs w:val="20"/>
                </w:rPr>
                <w:t>nov</w:t>
              </w:r>
            </w:ins>
            <w:ins w:id="4936" w:author="Arjan" w:date="2014-11-17T18:46:00Z">
              <w:r>
                <w:rPr>
                  <w:rFonts w:ascii="Arial" w:eastAsia="Times New Roman" w:hAnsi="Arial" w:cs="Arial"/>
                  <w:color w:val="000000"/>
                  <w:sz w:val="20"/>
                  <w:szCs w:val="20"/>
                </w:rPr>
                <w:t>ember 2014</w:t>
              </w:r>
            </w:ins>
          </w:p>
        </w:tc>
      </w:tr>
      <w:tr w:rsidR="00A02015" w:rsidRPr="00F64D19" w14:paraId="52990A50" w14:textId="77777777" w:rsidTr="00A02015">
        <w:trPr>
          <w:ins w:id="4937" w:author="Arjan" w:date="2014-11-17T18:46:00Z"/>
        </w:trPr>
        <w:tc>
          <w:tcPr>
            <w:tcW w:w="3780" w:type="dxa"/>
            <w:tcBorders>
              <w:top w:val="nil"/>
              <w:left w:val="nil"/>
              <w:bottom w:val="nil"/>
              <w:right w:val="nil"/>
            </w:tcBorders>
          </w:tcPr>
          <w:p w14:paraId="1745135C" w14:textId="77777777" w:rsidR="00A02015" w:rsidRPr="00F64D19" w:rsidRDefault="00A02015" w:rsidP="00A02015">
            <w:pPr>
              <w:autoSpaceDE w:val="0"/>
              <w:autoSpaceDN w:val="0"/>
              <w:adjustRightInd w:val="0"/>
              <w:spacing w:after="0" w:line="240" w:lineRule="auto"/>
              <w:rPr>
                <w:ins w:id="4938" w:author="Arjan" w:date="2014-11-17T18:46:00Z"/>
                <w:rFonts w:ascii="Arial" w:eastAsia="Times New Roman" w:hAnsi="Arial" w:cs="Arial"/>
                <w:b/>
                <w:bCs/>
                <w:color w:val="000000"/>
                <w:sz w:val="20"/>
                <w:szCs w:val="20"/>
              </w:rPr>
            </w:pPr>
          </w:p>
        </w:tc>
        <w:tc>
          <w:tcPr>
            <w:tcW w:w="5580" w:type="dxa"/>
            <w:tcBorders>
              <w:top w:val="nil"/>
              <w:left w:val="nil"/>
              <w:bottom w:val="nil"/>
              <w:right w:val="nil"/>
            </w:tcBorders>
          </w:tcPr>
          <w:p w14:paraId="50045E0D" w14:textId="77777777" w:rsidR="00A02015" w:rsidRPr="00F64D19" w:rsidRDefault="00A02015" w:rsidP="00A02015">
            <w:pPr>
              <w:autoSpaceDE w:val="0"/>
              <w:autoSpaceDN w:val="0"/>
              <w:adjustRightInd w:val="0"/>
              <w:spacing w:after="0" w:line="240" w:lineRule="auto"/>
              <w:rPr>
                <w:ins w:id="4939" w:author="Arjan" w:date="2014-11-17T18:46:00Z"/>
                <w:rFonts w:ascii="Arial" w:eastAsia="Times New Roman" w:hAnsi="Arial" w:cs="Arial"/>
                <w:color w:val="000000"/>
                <w:sz w:val="20"/>
                <w:szCs w:val="20"/>
              </w:rPr>
            </w:pPr>
          </w:p>
        </w:tc>
      </w:tr>
      <w:tr w:rsidR="00A02015" w:rsidRPr="005C14BE" w14:paraId="67F4F64E" w14:textId="77777777" w:rsidTr="00A02015">
        <w:trPr>
          <w:ins w:id="4940" w:author="Arjan" w:date="2014-11-17T18:46:00Z"/>
        </w:trPr>
        <w:tc>
          <w:tcPr>
            <w:tcW w:w="3780" w:type="dxa"/>
            <w:tcBorders>
              <w:top w:val="nil"/>
              <w:left w:val="nil"/>
              <w:bottom w:val="nil"/>
              <w:right w:val="nil"/>
            </w:tcBorders>
          </w:tcPr>
          <w:p w14:paraId="542D86FD" w14:textId="77777777" w:rsidR="00A02015" w:rsidRPr="00F64D19" w:rsidRDefault="00A02015" w:rsidP="00A02015">
            <w:pPr>
              <w:autoSpaceDE w:val="0"/>
              <w:autoSpaceDN w:val="0"/>
              <w:adjustRightInd w:val="0"/>
              <w:spacing w:after="0" w:line="240" w:lineRule="auto"/>
              <w:rPr>
                <w:ins w:id="4941" w:author="Arjan" w:date="2014-11-17T18:46:00Z"/>
                <w:rFonts w:ascii="Arial" w:eastAsia="Times New Roman" w:hAnsi="Arial" w:cs="Arial"/>
                <w:color w:val="000000"/>
                <w:sz w:val="20"/>
                <w:szCs w:val="20"/>
              </w:rPr>
            </w:pPr>
            <w:ins w:id="4942" w:author="Arjan" w:date="2014-11-17T18:46:00Z">
              <w:r w:rsidRPr="00F64D19">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71A06F46" w14:textId="77777777" w:rsidR="00F50BEB" w:rsidRPr="005561F3" w:rsidRDefault="00F50BEB" w:rsidP="00F50BEB">
            <w:pPr>
              <w:autoSpaceDE w:val="0"/>
              <w:autoSpaceDN w:val="0"/>
              <w:adjustRightInd w:val="0"/>
              <w:spacing w:after="0" w:line="240" w:lineRule="auto"/>
              <w:rPr>
                <w:ins w:id="4943" w:author="Arjan" w:date="2014-11-17T18:50:00Z"/>
                <w:rFonts w:ascii="Arial" w:eastAsia="Times New Roman" w:hAnsi="Arial" w:cs="Arial"/>
                <w:color w:val="000000"/>
                <w:sz w:val="20"/>
                <w:szCs w:val="20"/>
                <w:lang w:val="nl-NL"/>
              </w:rPr>
            </w:pPr>
            <w:ins w:id="4944" w:author="Arjan" w:date="2014-11-17T18:50:00Z">
              <w:r w:rsidRPr="005561F3">
                <w:rPr>
                  <w:rFonts w:ascii="Arial" w:eastAsia="Times New Roman" w:hAnsi="Arial" w:cs="Arial"/>
                  <w:color w:val="000000"/>
                  <w:sz w:val="20"/>
                  <w:szCs w:val="20"/>
                  <w:lang w:val="nl-NL"/>
                </w:rPr>
                <w:t xml:space="preserve">De essentiële opmaakaspecten (zoals lay-out,  kleurgebruik bij kaarten, etc) dienen te worden vastgelegd als het kennis hebben van de opmaakaspecten van belang is voor het juist kunnen interpreteren van de inhoud van het </w:t>
              </w:r>
            </w:ins>
            <w:ins w:id="4945" w:author="Arjan" w:date="2014-11-17T18:55:00Z">
              <w:r w:rsidR="006C6C52" w:rsidRPr="005561F3">
                <w:rPr>
                  <w:rFonts w:ascii="Arial" w:eastAsia="Times New Roman" w:hAnsi="Arial" w:cs="Arial"/>
                  <w:color w:val="000000"/>
                  <w:sz w:val="20"/>
                  <w:szCs w:val="20"/>
                  <w:lang w:val="nl-NL"/>
                </w:rPr>
                <w:t>informatieobject</w:t>
              </w:r>
            </w:ins>
            <w:ins w:id="4946" w:author="Arjan" w:date="2014-11-17T18:50:00Z">
              <w:r w:rsidRPr="005561F3">
                <w:rPr>
                  <w:rFonts w:ascii="Arial" w:eastAsia="Times New Roman" w:hAnsi="Arial" w:cs="Arial"/>
                  <w:color w:val="000000"/>
                  <w:sz w:val="20"/>
                  <w:szCs w:val="20"/>
                  <w:lang w:val="nl-NL"/>
                </w:rPr>
                <w:t>. Deze opmaakaspecten worden bijvoorbeeld in sjablonen en stylesheets bepaald. Ook kan het gaan om de legenda bij een kaart.</w:t>
              </w:r>
            </w:ins>
          </w:p>
          <w:p w14:paraId="32D9C8B1" w14:textId="77777777" w:rsidR="00A02015" w:rsidRPr="00DD0F4F" w:rsidRDefault="00F50BEB" w:rsidP="00F50BEB">
            <w:pPr>
              <w:autoSpaceDE w:val="0"/>
              <w:autoSpaceDN w:val="0"/>
              <w:adjustRightInd w:val="0"/>
              <w:spacing w:after="0" w:line="240" w:lineRule="auto"/>
              <w:rPr>
                <w:ins w:id="4947" w:author="Arjan" w:date="2014-11-17T18:46:00Z"/>
                <w:rFonts w:ascii="Arial" w:eastAsia="Times New Roman" w:hAnsi="Arial" w:cs="Arial"/>
                <w:color w:val="000000"/>
                <w:sz w:val="20"/>
                <w:szCs w:val="20"/>
                <w:lang w:val="nl-NL"/>
              </w:rPr>
            </w:pPr>
            <w:ins w:id="4948" w:author="Arjan" w:date="2014-11-17T18:50:00Z">
              <w:r w:rsidRPr="005561F3">
                <w:rPr>
                  <w:rFonts w:ascii="Arial" w:eastAsia="Times New Roman" w:hAnsi="Arial" w:cs="Arial"/>
                  <w:color w:val="000000"/>
                  <w:sz w:val="20"/>
                  <w:szCs w:val="20"/>
                  <w:lang w:val="nl-NL"/>
                </w:rPr>
                <w:t>Vermeld worden bijvoorbeeld de naam van de handreiking waarin het kleurgebruik van bepaalde kaarten wordt voorgeschreven, de naam van een sjabloon of stylesheet, de verwijzing naar het International Color Consortium (ICC) voor de gehanteerde kleuren of het aantal dpi (dots per inch) waarin de afbeelding tot stand is gekomen.</w:t>
              </w:r>
            </w:ins>
          </w:p>
        </w:tc>
      </w:tr>
      <w:tr w:rsidR="00A02015" w:rsidRPr="005C14BE" w14:paraId="210BF40C" w14:textId="77777777" w:rsidTr="00A02015">
        <w:trPr>
          <w:ins w:id="4949" w:author="Arjan" w:date="2014-11-17T18:46:00Z"/>
        </w:trPr>
        <w:tc>
          <w:tcPr>
            <w:tcW w:w="3780" w:type="dxa"/>
            <w:tcBorders>
              <w:top w:val="nil"/>
              <w:left w:val="nil"/>
              <w:bottom w:val="nil"/>
              <w:right w:val="nil"/>
            </w:tcBorders>
          </w:tcPr>
          <w:p w14:paraId="3B99FD88" w14:textId="77777777" w:rsidR="00A02015" w:rsidRPr="00DD0F4F" w:rsidRDefault="00A02015" w:rsidP="00A02015">
            <w:pPr>
              <w:autoSpaceDE w:val="0"/>
              <w:autoSpaceDN w:val="0"/>
              <w:adjustRightInd w:val="0"/>
              <w:spacing w:after="0" w:line="240" w:lineRule="auto"/>
              <w:rPr>
                <w:ins w:id="4950" w:author="Arjan" w:date="2014-11-17T18:46: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DA0132A" w14:textId="77777777" w:rsidR="00A02015" w:rsidRPr="00DD0F4F" w:rsidRDefault="00A02015" w:rsidP="00A02015">
            <w:pPr>
              <w:autoSpaceDE w:val="0"/>
              <w:autoSpaceDN w:val="0"/>
              <w:adjustRightInd w:val="0"/>
              <w:spacing w:after="0" w:line="240" w:lineRule="auto"/>
              <w:rPr>
                <w:ins w:id="4951" w:author="Arjan" w:date="2014-11-17T18:46:00Z"/>
                <w:rFonts w:ascii="Arial" w:eastAsia="Times New Roman" w:hAnsi="Arial" w:cs="Arial"/>
                <w:color w:val="000000"/>
                <w:sz w:val="20"/>
                <w:szCs w:val="20"/>
                <w:lang w:val="nl-NL"/>
              </w:rPr>
            </w:pPr>
          </w:p>
        </w:tc>
      </w:tr>
      <w:tr w:rsidR="00A02015" w:rsidRPr="00F64D19" w14:paraId="66C76F00" w14:textId="77777777" w:rsidTr="00A02015">
        <w:trPr>
          <w:ins w:id="4952" w:author="Arjan" w:date="2014-11-17T18:46:00Z"/>
        </w:trPr>
        <w:tc>
          <w:tcPr>
            <w:tcW w:w="3780" w:type="dxa"/>
            <w:tcBorders>
              <w:top w:val="nil"/>
              <w:left w:val="nil"/>
              <w:bottom w:val="nil"/>
              <w:right w:val="nil"/>
            </w:tcBorders>
          </w:tcPr>
          <w:p w14:paraId="629E3644" w14:textId="77777777" w:rsidR="00A02015" w:rsidRPr="00F64D19" w:rsidRDefault="00A02015" w:rsidP="00A02015">
            <w:pPr>
              <w:autoSpaceDE w:val="0"/>
              <w:autoSpaceDN w:val="0"/>
              <w:adjustRightInd w:val="0"/>
              <w:spacing w:after="0" w:line="240" w:lineRule="auto"/>
              <w:rPr>
                <w:ins w:id="4953" w:author="Arjan" w:date="2014-11-17T18:46:00Z"/>
                <w:rFonts w:ascii="Arial" w:eastAsia="Times New Roman" w:hAnsi="Arial" w:cs="Arial"/>
                <w:color w:val="000000"/>
                <w:sz w:val="20"/>
                <w:szCs w:val="20"/>
              </w:rPr>
            </w:pPr>
            <w:ins w:id="4954" w:author="Arjan" w:date="2014-11-17T18:46:00Z">
              <w:r w:rsidRPr="00F64D19">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6A94BA99" w14:textId="77777777" w:rsidR="00A02015" w:rsidRPr="00F64D19" w:rsidRDefault="00F50BEB" w:rsidP="00A02015">
            <w:pPr>
              <w:autoSpaceDE w:val="0"/>
              <w:autoSpaceDN w:val="0"/>
              <w:adjustRightInd w:val="0"/>
              <w:spacing w:after="0" w:line="240" w:lineRule="auto"/>
              <w:rPr>
                <w:ins w:id="4955" w:author="Arjan" w:date="2014-11-17T18:46:00Z"/>
                <w:rFonts w:ascii="Arial" w:eastAsia="Times New Roman" w:hAnsi="Arial" w:cs="Arial"/>
                <w:color w:val="000000"/>
                <w:sz w:val="20"/>
                <w:szCs w:val="20"/>
              </w:rPr>
            </w:pPr>
            <w:ins w:id="4956" w:author="Arjan" w:date="2014-11-17T18:51:00Z">
              <w:r>
                <w:rPr>
                  <w:rFonts w:ascii="Arial" w:hAnsi="Arial" w:cs="Arial"/>
                  <w:sz w:val="20"/>
                  <w:szCs w:val="20"/>
                  <w:lang w:val="en-AU"/>
                </w:rPr>
                <w:t>String</w:t>
              </w:r>
            </w:ins>
          </w:p>
        </w:tc>
      </w:tr>
      <w:tr w:rsidR="00A02015" w:rsidRPr="00F64D19" w14:paraId="0FCC951C" w14:textId="77777777" w:rsidTr="00A02015">
        <w:trPr>
          <w:trHeight w:val="230"/>
          <w:ins w:id="4957" w:author="Arjan" w:date="2014-11-17T18:46:00Z"/>
        </w:trPr>
        <w:tc>
          <w:tcPr>
            <w:tcW w:w="3780" w:type="dxa"/>
            <w:tcBorders>
              <w:top w:val="nil"/>
              <w:left w:val="nil"/>
              <w:bottom w:val="nil"/>
              <w:right w:val="nil"/>
            </w:tcBorders>
          </w:tcPr>
          <w:p w14:paraId="0BFA30AA" w14:textId="77777777" w:rsidR="00A02015" w:rsidRPr="00F64D19" w:rsidRDefault="00A02015" w:rsidP="00A02015">
            <w:pPr>
              <w:autoSpaceDE w:val="0"/>
              <w:autoSpaceDN w:val="0"/>
              <w:adjustRightInd w:val="0"/>
              <w:spacing w:after="0" w:line="240" w:lineRule="auto"/>
              <w:rPr>
                <w:ins w:id="4958" w:author="Arjan" w:date="2014-11-17T18:46:00Z"/>
                <w:rFonts w:ascii="Arial" w:eastAsia="Times New Roman" w:hAnsi="Arial" w:cs="Arial"/>
                <w:b/>
                <w:bCs/>
                <w:color w:val="000000"/>
                <w:sz w:val="20"/>
                <w:szCs w:val="20"/>
              </w:rPr>
            </w:pPr>
          </w:p>
        </w:tc>
        <w:tc>
          <w:tcPr>
            <w:tcW w:w="5580" w:type="dxa"/>
            <w:tcBorders>
              <w:top w:val="nil"/>
              <w:left w:val="nil"/>
              <w:bottom w:val="nil"/>
              <w:right w:val="nil"/>
            </w:tcBorders>
          </w:tcPr>
          <w:p w14:paraId="18299F2F" w14:textId="77777777" w:rsidR="00A02015" w:rsidRPr="00F64D19" w:rsidRDefault="00A02015" w:rsidP="00A02015">
            <w:pPr>
              <w:autoSpaceDE w:val="0"/>
              <w:autoSpaceDN w:val="0"/>
              <w:adjustRightInd w:val="0"/>
              <w:spacing w:after="0" w:line="240" w:lineRule="auto"/>
              <w:rPr>
                <w:ins w:id="4959" w:author="Arjan" w:date="2014-11-17T18:46:00Z"/>
                <w:rFonts w:ascii="Arial" w:eastAsia="Times New Roman" w:hAnsi="Arial" w:cs="Arial"/>
                <w:color w:val="000000"/>
                <w:sz w:val="20"/>
                <w:szCs w:val="20"/>
              </w:rPr>
            </w:pPr>
          </w:p>
        </w:tc>
      </w:tr>
      <w:tr w:rsidR="00A02015" w:rsidRPr="00F64D19" w14:paraId="2A66B047" w14:textId="77777777" w:rsidTr="00A02015">
        <w:trPr>
          <w:trHeight w:val="230"/>
          <w:ins w:id="4960" w:author="Arjan" w:date="2014-11-17T18:46:00Z"/>
        </w:trPr>
        <w:tc>
          <w:tcPr>
            <w:tcW w:w="3780" w:type="dxa"/>
            <w:tcBorders>
              <w:top w:val="nil"/>
              <w:left w:val="nil"/>
              <w:bottom w:val="nil"/>
              <w:right w:val="nil"/>
            </w:tcBorders>
          </w:tcPr>
          <w:p w14:paraId="36810E24" w14:textId="77777777" w:rsidR="00A02015" w:rsidRPr="00F64D19" w:rsidRDefault="00A02015" w:rsidP="00A02015">
            <w:pPr>
              <w:autoSpaceDE w:val="0"/>
              <w:autoSpaceDN w:val="0"/>
              <w:adjustRightInd w:val="0"/>
              <w:spacing w:after="0" w:line="240" w:lineRule="auto"/>
              <w:rPr>
                <w:ins w:id="4961" w:author="Arjan" w:date="2014-11-17T18:46:00Z"/>
                <w:rFonts w:ascii="Arial" w:eastAsia="Times New Roman" w:hAnsi="Arial" w:cs="Arial"/>
                <w:color w:val="000000"/>
                <w:sz w:val="20"/>
                <w:szCs w:val="20"/>
              </w:rPr>
            </w:pPr>
            <w:ins w:id="4962" w:author="Arjan" w:date="2014-11-17T18:46:00Z">
              <w:r w:rsidRPr="00F64D19">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1008530C" w14:textId="77777777" w:rsidR="00A02015" w:rsidRPr="005D189E" w:rsidRDefault="00F50BEB" w:rsidP="00A02015">
            <w:pPr>
              <w:spacing w:after="0" w:line="240" w:lineRule="auto"/>
              <w:rPr>
                <w:ins w:id="4963" w:author="Arjan" w:date="2014-11-17T18:46:00Z"/>
                <w:noProof/>
              </w:rPr>
            </w:pPr>
            <w:ins w:id="4964" w:author="Arjan" w:date="2014-11-17T18:51:00Z">
              <w:r>
                <w:rPr>
                  <w:noProof/>
                </w:rPr>
                <w:t>-</w:t>
              </w:r>
            </w:ins>
          </w:p>
        </w:tc>
      </w:tr>
      <w:tr w:rsidR="00A02015" w:rsidRPr="00F64D19" w14:paraId="06772755" w14:textId="77777777" w:rsidTr="00A02015">
        <w:trPr>
          <w:trHeight w:val="215"/>
          <w:ins w:id="4965" w:author="Arjan" w:date="2014-11-17T18:46:00Z"/>
        </w:trPr>
        <w:tc>
          <w:tcPr>
            <w:tcW w:w="3780" w:type="dxa"/>
            <w:tcBorders>
              <w:top w:val="nil"/>
              <w:left w:val="nil"/>
              <w:bottom w:val="nil"/>
              <w:right w:val="nil"/>
            </w:tcBorders>
          </w:tcPr>
          <w:p w14:paraId="4085611F" w14:textId="77777777" w:rsidR="00A02015" w:rsidRPr="00F64D19" w:rsidRDefault="00A02015" w:rsidP="00A02015">
            <w:pPr>
              <w:autoSpaceDE w:val="0"/>
              <w:autoSpaceDN w:val="0"/>
              <w:adjustRightInd w:val="0"/>
              <w:spacing w:after="0" w:line="240" w:lineRule="auto"/>
              <w:rPr>
                <w:ins w:id="4966" w:author="Arjan" w:date="2014-11-17T18:46:00Z"/>
                <w:rFonts w:ascii="Arial" w:eastAsia="Times New Roman" w:hAnsi="Arial" w:cs="Arial"/>
                <w:b/>
                <w:bCs/>
                <w:color w:val="000000"/>
                <w:sz w:val="20"/>
                <w:szCs w:val="20"/>
              </w:rPr>
            </w:pPr>
          </w:p>
        </w:tc>
        <w:tc>
          <w:tcPr>
            <w:tcW w:w="5580" w:type="dxa"/>
            <w:tcBorders>
              <w:top w:val="nil"/>
              <w:left w:val="nil"/>
              <w:bottom w:val="nil"/>
              <w:right w:val="nil"/>
            </w:tcBorders>
          </w:tcPr>
          <w:p w14:paraId="57EBA71F" w14:textId="77777777" w:rsidR="00A02015" w:rsidRPr="00F64D19" w:rsidRDefault="00A02015" w:rsidP="00A02015">
            <w:pPr>
              <w:autoSpaceDE w:val="0"/>
              <w:autoSpaceDN w:val="0"/>
              <w:adjustRightInd w:val="0"/>
              <w:spacing w:after="0" w:line="240" w:lineRule="auto"/>
              <w:rPr>
                <w:ins w:id="4967" w:author="Arjan" w:date="2014-11-17T18:46:00Z"/>
                <w:rFonts w:ascii="Arial" w:eastAsia="Times New Roman" w:hAnsi="Arial" w:cs="Arial"/>
                <w:color w:val="000000"/>
                <w:sz w:val="20"/>
                <w:szCs w:val="20"/>
              </w:rPr>
            </w:pPr>
          </w:p>
        </w:tc>
      </w:tr>
      <w:tr w:rsidR="00A02015" w:rsidRPr="00F64D19" w14:paraId="00CBC69C" w14:textId="77777777" w:rsidTr="00A02015">
        <w:trPr>
          <w:trHeight w:val="215"/>
          <w:ins w:id="4968" w:author="Arjan" w:date="2014-11-17T18:46:00Z"/>
        </w:trPr>
        <w:tc>
          <w:tcPr>
            <w:tcW w:w="3780" w:type="dxa"/>
            <w:tcBorders>
              <w:top w:val="nil"/>
              <w:left w:val="nil"/>
              <w:bottom w:val="nil"/>
              <w:right w:val="nil"/>
            </w:tcBorders>
          </w:tcPr>
          <w:p w14:paraId="242C9DE7" w14:textId="77777777" w:rsidR="00A02015" w:rsidRPr="00F64D19" w:rsidRDefault="00A02015" w:rsidP="00A02015">
            <w:pPr>
              <w:autoSpaceDE w:val="0"/>
              <w:autoSpaceDN w:val="0"/>
              <w:adjustRightInd w:val="0"/>
              <w:spacing w:after="0" w:line="240" w:lineRule="auto"/>
              <w:rPr>
                <w:ins w:id="4969" w:author="Arjan" w:date="2014-11-17T18:46:00Z"/>
                <w:rFonts w:ascii="Arial" w:eastAsia="Times New Roman" w:hAnsi="Arial" w:cs="Arial"/>
                <w:color w:val="000000"/>
                <w:sz w:val="20"/>
                <w:szCs w:val="20"/>
              </w:rPr>
            </w:pPr>
            <w:ins w:id="4970" w:author="Arjan" w:date="2014-11-17T18:46:00Z">
              <w:r w:rsidRPr="00F64D19">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5EB27F55" w14:textId="77777777" w:rsidR="00A02015" w:rsidRPr="00F64D19" w:rsidRDefault="00A02015" w:rsidP="00A02015">
            <w:pPr>
              <w:autoSpaceDE w:val="0"/>
              <w:autoSpaceDN w:val="0"/>
              <w:adjustRightInd w:val="0"/>
              <w:spacing w:after="0" w:line="240" w:lineRule="auto"/>
              <w:rPr>
                <w:ins w:id="4971" w:author="Arjan" w:date="2014-11-17T18:46:00Z"/>
                <w:rFonts w:ascii="Arial" w:eastAsia="Times New Roman" w:hAnsi="Arial" w:cs="Arial"/>
                <w:color w:val="000000"/>
                <w:sz w:val="20"/>
                <w:szCs w:val="20"/>
              </w:rPr>
            </w:pPr>
            <w:ins w:id="4972" w:author="Arjan" w:date="2014-11-17T18:46:00Z">
              <w:r>
                <w:rPr>
                  <w:rFonts w:ascii="Arial" w:eastAsia="Times New Roman" w:hAnsi="Arial" w:cs="Arial"/>
                  <w:color w:val="000000"/>
                  <w:sz w:val="20"/>
                  <w:szCs w:val="20"/>
                </w:rPr>
                <w:t>Nee</w:t>
              </w:r>
            </w:ins>
          </w:p>
        </w:tc>
      </w:tr>
      <w:tr w:rsidR="00A02015" w:rsidRPr="00F64D19" w14:paraId="6D2D8A92" w14:textId="77777777" w:rsidTr="00A02015">
        <w:trPr>
          <w:trHeight w:val="230"/>
          <w:ins w:id="4973" w:author="Arjan" w:date="2014-11-17T18:46:00Z"/>
        </w:trPr>
        <w:tc>
          <w:tcPr>
            <w:tcW w:w="3780" w:type="dxa"/>
            <w:tcBorders>
              <w:top w:val="nil"/>
              <w:left w:val="nil"/>
              <w:bottom w:val="nil"/>
              <w:right w:val="nil"/>
            </w:tcBorders>
          </w:tcPr>
          <w:p w14:paraId="248F0346" w14:textId="77777777" w:rsidR="00A02015" w:rsidRPr="00F64D19" w:rsidRDefault="00A02015" w:rsidP="00A02015">
            <w:pPr>
              <w:autoSpaceDE w:val="0"/>
              <w:autoSpaceDN w:val="0"/>
              <w:adjustRightInd w:val="0"/>
              <w:spacing w:after="0" w:line="240" w:lineRule="auto"/>
              <w:rPr>
                <w:ins w:id="4974" w:author="Arjan" w:date="2014-11-17T18:46:00Z"/>
                <w:rFonts w:ascii="Arial" w:eastAsia="Times New Roman" w:hAnsi="Arial" w:cs="Arial"/>
                <w:b/>
                <w:bCs/>
                <w:color w:val="000000"/>
                <w:sz w:val="20"/>
                <w:szCs w:val="20"/>
              </w:rPr>
            </w:pPr>
          </w:p>
        </w:tc>
        <w:tc>
          <w:tcPr>
            <w:tcW w:w="5580" w:type="dxa"/>
            <w:tcBorders>
              <w:top w:val="nil"/>
              <w:left w:val="nil"/>
              <w:bottom w:val="nil"/>
              <w:right w:val="nil"/>
            </w:tcBorders>
          </w:tcPr>
          <w:p w14:paraId="1D7D5B8A" w14:textId="77777777" w:rsidR="00A02015" w:rsidRPr="00F64D19" w:rsidRDefault="00A02015" w:rsidP="00A02015">
            <w:pPr>
              <w:autoSpaceDE w:val="0"/>
              <w:autoSpaceDN w:val="0"/>
              <w:adjustRightInd w:val="0"/>
              <w:spacing w:after="0" w:line="240" w:lineRule="auto"/>
              <w:rPr>
                <w:ins w:id="4975" w:author="Arjan" w:date="2014-11-17T18:46:00Z"/>
                <w:rFonts w:ascii="Arial" w:eastAsia="Times New Roman" w:hAnsi="Arial" w:cs="Arial"/>
                <w:color w:val="000000"/>
                <w:sz w:val="20"/>
                <w:szCs w:val="20"/>
              </w:rPr>
            </w:pPr>
          </w:p>
        </w:tc>
      </w:tr>
      <w:tr w:rsidR="00A02015" w:rsidRPr="00F64D19" w14:paraId="4F6D2CB6" w14:textId="77777777" w:rsidTr="00A02015">
        <w:trPr>
          <w:trHeight w:val="230"/>
          <w:ins w:id="4976" w:author="Arjan" w:date="2014-11-17T18:46:00Z"/>
        </w:trPr>
        <w:tc>
          <w:tcPr>
            <w:tcW w:w="3780" w:type="dxa"/>
            <w:tcBorders>
              <w:top w:val="nil"/>
              <w:left w:val="nil"/>
              <w:bottom w:val="nil"/>
              <w:right w:val="nil"/>
            </w:tcBorders>
          </w:tcPr>
          <w:p w14:paraId="0729E589" w14:textId="77777777" w:rsidR="00A02015" w:rsidRPr="00F64D19" w:rsidRDefault="00A02015" w:rsidP="00A02015">
            <w:pPr>
              <w:autoSpaceDE w:val="0"/>
              <w:autoSpaceDN w:val="0"/>
              <w:adjustRightInd w:val="0"/>
              <w:spacing w:after="0" w:line="240" w:lineRule="auto"/>
              <w:rPr>
                <w:ins w:id="4977" w:author="Arjan" w:date="2014-11-17T18:46:00Z"/>
                <w:rFonts w:ascii="Arial" w:eastAsia="Times New Roman" w:hAnsi="Arial" w:cs="Arial"/>
                <w:color w:val="000000"/>
                <w:sz w:val="20"/>
                <w:szCs w:val="20"/>
              </w:rPr>
            </w:pPr>
            <w:ins w:id="4978" w:author="Arjan" w:date="2014-11-17T18:46:00Z">
              <w:r w:rsidRPr="00F64D19">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6D577695" w14:textId="77777777" w:rsidR="00A02015" w:rsidRPr="00F64D19" w:rsidRDefault="00A02015" w:rsidP="00A02015">
            <w:pPr>
              <w:autoSpaceDE w:val="0"/>
              <w:autoSpaceDN w:val="0"/>
              <w:adjustRightInd w:val="0"/>
              <w:spacing w:after="0" w:line="240" w:lineRule="auto"/>
              <w:rPr>
                <w:ins w:id="4979" w:author="Arjan" w:date="2014-11-17T18:46:00Z"/>
                <w:rFonts w:ascii="Arial" w:eastAsia="Times New Roman" w:hAnsi="Arial" w:cs="Arial"/>
                <w:color w:val="000000"/>
                <w:sz w:val="20"/>
                <w:szCs w:val="20"/>
              </w:rPr>
            </w:pPr>
            <w:ins w:id="4980" w:author="Arjan" w:date="2014-11-17T18:46:00Z">
              <w:r w:rsidRPr="00F64D19">
                <w:rPr>
                  <w:rFonts w:ascii="Arial" w:eastAsia="Times New Roman" w:hAnsi="Arial" w:cs="Arial"/>
                  <w:color w:val="000000"/>
                  <w:sz w:val="20"/>
                  <w:szCs w:val="20"/>
                </w:rPr>
                <w:t>Nee</w:t>
              </w:r>
            </w:ins>
          </w:p>
        </w:tc>
      </w:tr>
      <w:tr w:rsidR="00A02015" w:rsidRPr="00F64D19" w14:paraId="3355200E" w14:textId="77777777" w:rsidTr="00A02015">
        <w:trPr>
          <w:trHeight w:val="230"/>
          <w:ins w:id="4981" w:author="Arjan" w:date="2014-11-17T18:46:00Z"/>
        </w:trPr>
        <w:tc>
          <w:tcPr>
            <w:tcW w:w="3780" w:type="dxa"/>
            <w:tcBorders>
              <w:top w:val="nil"/>
              <w:left w:val="nil"/>
              <w:bottom w:val="nil"/>
              <w:right w:val="nil"/>
            </w:tcBorders>
          </w:tcPr>
          <w:p w14:paraId="2A592240" w14:textId="77777777" w:rsidR="00A02015" w:rsidRPr="00F64D19" w:rsidRDefault="00A02015" w:rsidP="00A02015">
            <w:pPr>
              <w:autoSpaceDE w:val="0"/>
              <w:autoSpaceDN w:val="0"/>
              <w:adjustRightInd w:val="0"/>
              <w:spacing w:after="0" w:line="240" w:lineRule="auto"/>
              <w:rPr>
                <w:ins w:id="4982" w:author="Arjan" w:date="2014-11-17T18:46:00Z"/>
                <w:rFonts w:ascii="Arial" w:eastAsia="Times New Roman" w:hAnsi="Arial" w:cs="Arial"/>
                <w:b/>
                <w:bCs/>
                <w:color w:val="000000"/>
                <w:sz w:val="20"/>
                <w:szCs w:val="20"/>
              </w:rPr>
            </w:pPr>
          </w:p>
        </w:tc>
        <w:tc>
          <w:tcPr>
            <w:tcW w:w="5580" w:type="dxa"/>
            <w:tcBorders>
              <w:top w:val="nil"/>
              <w:left w:val="nil"/>
              <w:bottom w:val="nil"/>
              <w:right w:val="nil"/>
            </w:tcBorders>
          </w:tcPr>
          <w:p w14:paraId="3883CCD0" w14:textId="77777777" w:rsidR="00A02015" w:rsidRPr="00F64D19" w:rsidRDefault="00A02015" w:rsidP="00A02015">
            <w:pPr>
              <w:autoSpaceDE w:val="0"/>
              <w:autoSpaceDN w:val="0"/>
              <w:adjustRightInd w:val="0"/>
              <w:spacing w:after="0" w:line="240" w:lineRule="auto"/>
              <w:rPr>
                <w:ins w:id="4983" w:author="Arjan" w:date="2014-11-17T18:46:00Z"/>
                <w:rFonts w:ascii="Arial" w:eastAsia="Times New Roman" w:hAnsi="Arial" w:cs="Arial"/>
                <w:color w:val="000000"/>
                <w:sz w:val="20"/>
                <w:szCs w:val="20"/>
              </w:rPr>
            </w:pPr>
          </w:p>
        </w:tc>
      </w:tr>
      <w:tr w:rsidR="00A02015" w:rsidRPr="00F64D19" w14:paraId="7976B6F5" w14:textId="77777777" w:rsidTr="00A02015">
        <w:trPr>
          <w:trHeight w:val="230"/>
          <w:ins w:id="4984" w:author="Arjan" w:date="2014-11-17T18:46:00Z"/>
        </w:trPr>
        <w:tc>
          <w:tcPr>
            <w:tcW w:w="3780" w:type="dxa"/>
            <w:tcBorders>
              <w:top w:val="nil"/>
              <w:left w:val="nil"/>
              <w:bottom w:val="nil"/>
              <w:right w:val="nil"/>
            </w:tcBorders>
          </w:tcPr>
          <w:p w14:paraId="63BB806A" w14:textId="77777777" w:rsidR="00A02015" w:rsidRPr="00F64D19" w:rsidRDefault="00A02015" w:rsidP="00A02015">
            <w:pPr>
              <w:autoSpaceDE w:val="0"/>
              <w:autoSpaceDN w:val="0"/>
              <w:adjustRightInd w:val="0"/>
              <w:spacing w:after="0" w:line="240" w:lineRule="auto"/>
              <w:rPr>
                <w:ins w:id="4985" w:author="Arjan" w:date="2014-11-17T18:46:00Z"/>
                <w:rFonts w:ascii="Arial" w:eastAsia="Times New Roman" w:hAnsi="Arial" w:cs="Arial"/>
                <w:color w:val="000000"/>
                <w:sz w:val="20"/>
                <w:szCs w:val="20"/>
              </w:rPr>
            </w:pPr>
            <w:ins w:id="4986" w:author="Arjan" w:date="2014-11-17T18:46:00Z">
              <w:r w:rsidRPr="00F64D19">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2B3A5FB7" w14:textId="77777777" w:rsidR="00A02015" w:rsidRPr="00F64D19" w:rsidRDefault="00A02015" w:rsidP="00A02015">
            <w:pPr>
              <w:autoSpaceDE w:val="0"/>
              <w:autoSpaceDN w:val="0"/>
              <w:adjustRightInd w:val="0"/>
              <w:spacing w:after="0" w:line="240" w:lineRule="auto"/>
              <w:rPr>
                <w:ins w:id="4987" w:author="Arjan" w:date="2014-11-17T18:46:00Z"/>
                <w:rFonts w:ascii="Arial" w:eastAsia="Times New Roman" w:hAnsi="Arial" w:cs="Arial"/>
                <w:color w:val="000000"/>
                <w:sz w:val="20"/>
                <w:szCs w:val="20"/>
              </w:rPr>
            </w:pPr>
            <w:ins w:id="4988" w:author="Arjan" w:date="2014-11-17T18:46:00Z">
              <w:r>
                <w:rPr>
                  <w:rFonts w:ascii="Arial" w:eastAsia="Times New Roman" w:hAnsi="Arial" w:cs="Arial"/>
                  <w:color w:val="000000"/>
                  <w:sz w:val="20"/>
                  <w:szCs w:val="20"/>
                </w:rPr>
                <w:t>Nee</w:t>
              </w:r>
            </w:ins>
          </w:p>
        </w:tc>
      </w:tr>
      <w:tr w:rsidR="00A02015" w:rsidRPr="00F64D19" w14:paraId="21575866" w14:textId="77777777" w:rsidTr="00A02015">
        <w:trPr>
          <w:trHeight w:val="230"/>
          <w:ins w:id="4989" w:author="Arjan" w:date="2014-11-17T18:46:00Z"/>
        </w:trPr>
        <w:tc>
          <w:tcPr>
            <w:tcW w:w="3780" w:type="dxa"/>
            <w:tcBorders>
              <w:top w:val="nil"/>
              <w:left w:val="nil"/>
              <w:bottom w:val="nil"/>
              <w:right w:val="nil"/>
            </w:tcBorders>
          </w:tcPr>
          <w:p w14:paraId="5A55E025" w14:textId="77777777" w:rsidR="00A02015" w:rsidRPr="00F64D19" w:rsidRDefault="00A02015" w:rsidP="00A02015">
            <w:pPr>
              <w:autoSpaceDE w:val="0"/>
              <w:autoSpaceDN w:val="0"/>
              <w:adjustRightInd w:val="0"/>
              <w:spacing w:after="0" w:line="240" w:lineRule="auto"/>
              <w:rPr>
                <w:ins w:id="4990" w:author="Arjan" w:date="2014-11-17T18:46:00Z"/>
                <w:rFonts w:ascii="Arial" w:eastAsia="Times New Roman" w:hAnsi="Arial" w:cs="Arial"/>
                <w:b/>
                <w:bCs/>
                <w:color w:val="000000"/>
                <w:sz w:val="20"/>
                <w:szCs w:val="20"/>
              </w:rPr>
            </w:pPr>
          </w:p>
        </w:tc>
        <w:tc>
          <w:tcPr>
            <w:tcW w:w="5580" w:type="dxa"/>
            <w:tcBorders>
              <w:top w:val="nil"/>
              <w:left w:val="nil"/>
              <w:bottom w:val="nil"/>
              <w:right w:val="nil"/>
            </w:tcBorders>
          </w:tcPr>
          <w:p w14:paraId="2B84D11F" w14:textId="77777777" w:rsidR="00A02015" w:rsidRPr="00F64D19" w:rsidRDefault="00A02015" w:rsidP="00A02015">
            <w:pPr>
              <w:autoSpaceDE w:val="0"/>
              <w:autoSpaceDN w:val="0"/>
              <w:adjustRightInd w:val="0"/>
              <w:spacing w:after="0" w:line="240" w:lineRule="auto"/>
              <w:rPr>
                <w:ins w:id="4991" w:author="Arjan" w:date="2014-11-17T18:46:00Z"/>
                <w:rFonts w:ascii="Arial" w:eastAsia="Times New Roman" w:hAnsi="Arial" w:cs="Arial"/>
                <w:color w:val="000000"/>
                <w:sz w:val="20"/>
                <w:szCs w:val="20"/>
              </w:rPr>
            </w:pPr>
          </w:p>
        </w:tc>
      </w:tr>
      <w:tr w:rsidR="00A02015" w:rsidRPr="00F64D19" w14:paraId="375E42C8" w14:textId="77777777" w:rsidTr="00A02015">
        <w:trPr>
          <w:trHeight w:val="230"/>
          <w:ins w:id="4992" w:author="Arjan" w:date="2014-11-17T18:46:00Z"/>
        </w:trPr>
        <w:tc>
          <w:tcPr>
            <w:tcW w:w="3780" w:type="dxa"/>
            <w:tcBorders>
              <w:top w:val="nil"/>
              <w:left w:val="nil"/>
              <w:bottom w:val="nil"/>
              <w:right w:val="nil"/>
            </w:tcBorders>
          </w:tcPr>
          <w:p w14:paraId="2EE6F522" w14:textId="77777777" w:rsidR="00A02015" w:rsidRPr="00F64D19" w:rsidRDefault="00A02015" w:rsidP="00A02015">
            <w:pPr>
              <w:autoSpaceDE w:val="0"/>
              <w:autoSpaceDN w:val="0"/>
              <w:adjustRightInd w:val="0"/>
              <w:spacing w:after="0" w:line="240" w:lineRule="auto"/>
              <w:rPr>
                <w:ins w:id="4993" w:author="Arjan" w:date="2014-11-17T18:46:00Z"/>
                <w:rFonts w:ascii="Arial" w:eastAsia="Times New Roman" w:hAnsi="Arial" w:cs="Arial"/>
                <w:color w:val="000000"/>
                <w:sz w:val="20"/>
                <w:szCs w:val="20"/>
              </w:rPr>
            </w:pPr>
            <w:ins w:id="4994" w:author="Arjan" w:date="2014-11-17T18:46:00Z">
              <w:r w:rsidRPr="00F64D19">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6D56D60B" w14:textId="77777777" w:rsidR="00A02015" w:rsidRPr="00F64D19" w:rsidRDefault="00A02015" w:rsidP="00A02015">
            <w:pPr>
              <w:autoSpaceDE w:val="0"/>
              <w:autoSpaceDN w:val="0"/>
              <w:adjustRightInd w:val="0"/>
              <w:spacing w:after="0" w:line="240" w:lineRule="auto"/>
              <w:rPr>
                <w:ins w:id="4995" w:author="Arjan" w:date="2014-11-17T18:46:00Z"/>
                <w:rFonts w:ascii="Arial" w:eastAsia="Times New Roman" w:hAnsi="Arial" w:cs="Arial"/>
                <w:color w:val="000000"/>
                <w:sz w:val="20"/>
                <w:szCs w:val="20"/>
              </w:rPr>
            </w:pPr>
            <w:ins w:id="4996" w:author="Arjan" w:date="2014-11-17T18:46:00Z">
              <w:r w:rsidRPr="00F64D19">
                <w:rPr>
                  <w:rFonts w:ascii="Arial" w:eastAsia="Times New Roman" w:hAnsi="Arial" w:cs="Arial"/>
                  <w:color w:val="000000"/>
                  <w:sz w:val="20"/>
                  <w:szCs w:val="20"/>
                </w:rPr>
                <w:t>Nee</w:t>
              </w:r>
            </w:ins>
          </w:p>
        </w:tc>
      </w:tr>
      <w:tr w:rsidR="00A02015" w:rsidRPr="00F64D19" w14:paraId="52A8B80D" w14:textId="77777777" w:rsidTr="00A02015">
        <w:trPr>
          <w:trHeight w:val="230"/>
          <w:ins w:id="4997" w:author="Arjan" w:date="2014-11-17T18:46:00Z"/>
        </w:trPr>
        <w:tc>
          <w:tcPr>
            <w:tcW w:w="3780" w:type="dxa"/>
            <w:tcBorders>
              <w:top w:val="nil"/>
              <w:left w:val="nil"/>
              <w:bottom w:val="nil"/>
              <w:right w:val="nil"/>
            </w:tcBorders>
          </w:tcPr>
          <w:p w14:paraId="3634C3F4" w14:textId="77777777" w:rsidR="00A02015" w:rsidRPr="00F64D19" w:rsidRDefault="00A02015" w:rsidP="00A02015">
            <w:pPr>
              <w:tabs>
                <w:tab w:val="left" w:pos="284"/>
              </w:tabs>
              <w:autoSpaceDE w:val="0"/>
              <w:autoSpaceDN w:val="0"/>
              <w:adjustRightInd w:val="0"/>
              <w:spacing w:after="0" w:line="240" w:lineRule="auto"/>
              <w:rPr>
                <w:ins w:id="4998" w:author="Arjan" w:date="2014-11-17T18:46:00Z"/>
                <w:rFonts w:ascii="Arial" w:eastAsia="Times New Roman" w:hAnsi="Arial" w:cs="Arial"/>
                <w:b/>
                <w:bCs/>
                <w:color w:val="000000"/>
                <w:sz w:val="20"/>
                <w:szCs w:val="20"/>
              </w:rPr>
            </w:pPr>
          </w:p>
        </w:tc>
        <w:tc>
          <w:tcPr>
            <w:tcW w:w="5580" w:type="dxa"/>
            <w:tcBorders>
              <w:top w:val="nil"/>
              <w:left w:val="nil"/>
              <w:bottom w:val="nil"/>
              <w:right w:val="nil"/>
            </w:tcBorders>
          </w:tcPr>
          <w:p w14:paraId="214E448E" w14:textId="77777777" w:rsidR="00A02015" w:rsidRPr="00F64D19" w:rsidRDefault="00A02015" w:rsidP="00A02015">
            <w:pPr>
              <w:tabs>
                <w:tab w:val="left" w:pos="284"/>
              </w:tabs>
              <w:autoSpaceDE w:val="0"/>
              <w:autoSpaceDN w:val="0"/>
              <w:adjustRightInd w:val="0"/>
              <w:spacing w:after="0" w:line="240" w:lineRule="auto"/>
              <w:rPr>
                <w:ins w:id="4999" w:author="Arjan" w:date="2014-11-17T18:46:00Z"/>
                <w:rFonts w:ascii="Arial" w:eastAsia="Times New Roman" w:hAnsi="Arial" w:cs="Arial"/>
                <w:color w:val="000000"/>
                <w:sz w:val="20"/>
                <w:szCs w:val="20"/>
              </w:rPr>
            </w:pPr>
          </w:p>
        </w:tc>
      </w:tr>
      <w:tr w:rsidR="00A02015" w:rsidRPr="00F64D19" w14:paraId="5232BF3E" w14:textId="77777777" w:rsidTr="00A02015">
        <w:trPr>
          <w:trHeight w:val="411"/>
          <w:ins w:id="5000" w:author="Arjan" w:date="2014-11-17T18:46:00Z"/>
        </w:trPr>
        <w:tc>
          <w:tcPr>
            <w:tcW w:w="3780" w:type="dxa"/>
            <w:tcBorders>
              <w:top w:val="nil"/>
              <w:left w:val="nil"/>
              <w:bottom w:val="nil"/>
              <w:right w:val="nil"/>
            </w:tcBorders>
          </w:tcPr>
          <w:p w14:paraId="2DA9BAF7" w14:textId="77777777" w:rsidR="00A02015" w:rsidRPr="00F64D19" w:rsidRDefault="00A02015" w:rsidP="00A02015">
            <w:pPr>
              <w:tabs>
                <w:tab w:val="left" w:pos="284"/>
              </w:tabs>
              <w:autoSpaceDE w:val="0"/>
              <w:autoSpaceDN w:val="0"/>
              <w:adjustRightInd w:val="0"/>
              <w:spacing w:after="0" w:line="240" w:lineRule="auto"/>
              <w:rPr>
                <w:ins w:id="5001" w:author="Arjan" w:date="2014-11-17T18:46:00Z"/>
                <w:rFonts w:ascii="Arial" w:eastAsia="Times New Roman" w:hAnsi="Arial" w:cs="Arial"/>
                <w:color w:val="000000"/>
                <w:sz w:val="20"/>
                <w:szCs w:val="20"/>
              </w:rPr>
            </w:pPr>
            <w:ins w:id="5002" w:author="Arjan" w:date="2014-11-17T18:46:00Z">
              <w:r w:rsidRPr="00F64D19">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63767350" w14:textId="77777777" w:rsidR="00A02015" w:rsidRPr="00F64D19" w:rsidRDefault="00A02015" w:rsidP="00A02015">
            <w:pPr>
              <w:tabs>
                <w:tab w:val="left" w:pos="284"/>
              </w:tabs>
              <w:autoSpaceDE w:val="0"/>
              <w:autoSpaceDN w:val="0"/>
              <w:adjustRightInd w:val="0"/>
              <w:spacing w:after="0" w:line="240" w:lineRule="auto"/>
              <w:rPr>
                <w:ins w:id="5003" w:author="Arjan" w:date="2014-11-17T18:46:00Z"/>
                <w:rFonts w:ascii="Arial" w:eastAsia="Times New Roman" w:hAnsi="Arial" w:cs="Arial"/>
                <w:color w:val="000000"/>
                <w:sz w:val="20"/>
                <w:szCs w:val="20"/>
              </w:rPr>
            </w:pPr>
            <w:ins w:id="5004" w:author="Arjan" w:date="2014-11-17T18:46:00Z">
              <w:r w:rsidRPr="00F64D19">
                <w:rPr>
                  <w:rFonts w:ascii="Arial" w:eastAsia="Times New Roman" w:hAnsi="Arial" w:cs="Arial"/>
                  <w:color w:val="000000"/>
                  <w:sz w:val="20"/>
                  <w:szCs w:val="20"/>
                </w:rPr>
                <w:t>Nee</w:t>
              </w:r>
            </w:ins>
          </w:p>
        </w:tc>
      </w:tr>
      <w:tr w:rsidR="00A02015" w:rsidRPr="00F64D19" w14:paraId="3193337E" w14:textId="77777777" w:rsidTr="00A02015">
        <w:trPr>
          <w:trHeight w:val="245"/>
          <w:ins w:id="5005" w:author="Arjan" w:date="2014-11-17T18:46:00Z"/>
        </w:trPr>
        <w:tc>
          <w:tcPr>
            <w:tcW w:w="3780" w:type="dxa"/>
            <w:tcBorders>
              <w:top w:val="nil"/>
              <w:left w:val="nil"/>
              <w:bottom w:val="nil"/>
              <w:right w:val="nil"/>
            </w:tcBorders>
          </w:tcPr>
          <w:p w14:paraId="7FDF9F09" w14:textId="77777777" w:rsidR="00A02015" w:rsidRPr="00F64D19" w:rsidRDefault="00A02015" w:rsidP="00A02015">
            <w:pPr>
              <w:tabs>
                <w:tab w:val="left" w:pos="284"/>
              </w:tabs>
              <w:autoSpaceDE w:val="0"/>
              <w:autoSpaceDN w:val="0"/>
              <w:adjustRightInd w:val="0"/>
              <w:spacing w:after="0" w:line="240" w:lineRule="auto"/>
              <w:rPr>
                <w:ins w:id="5006" w:author="Arjan" w:date="2014-11-17T18:46:00Z"/>
                <w:rFonts w:ascii="Arial" w:eastAsia="Times New Roman" w:hAnsi="Arial" w:cs="Arial"/>
                <w:b/>
                <w:bCs/>
                <w:color w:val="000000"/>
                <w:sz w:val="20"/>
                <w:szCs w:val="20"/>
              </w:rPr>
            </w:pPr>
          </w:p>
        </w:tc>
        <w:tc>
          <w:tcPr>
            <w:tcW w:w="5580" w:type="dxa"/>
            <w:tcBorders>
              <w:top w:val="nil"/>
              <w:left w:val="nil"/>
              <w:bottom w:val="nil"/>
              <w:right w:val="nil"/>
            </w:tcBorders>
          </w:tcPr>
          <w:p w14:paraId="40E52397" w14:textId="77777777" w:rsidR="00A02015" w:rsidRPr="00F64D19" w:rsidRDefault="00A02015" w:rsidP="00A02015">
            <w:pPr>
              <w:tabs>
                <w:tab w:val="left" w:pos="284"/>
              </w:tabs>
              <w:autoSpaceDE w:val="0"/>
              <w:autoSpaceDN w:val="0"/>
              <w:adjustRightInd w:val="0"/>
              <w:spacing w:after="0" w:line="240" w:lineRule="auto"/>
              <w:rPr>
                <w:ins w:id="5007" w:author="Arjan" w:date="2014-11-17T18:46:00Z"/>
                <w:rFonts w:ascii="Arial" w:eastAsia="Times New Roman" w:hAnsi="Arial" w:cs="Arial"/>
                <w:color w:val="000000"/>
                <w:sz w:val="20"/>
                <w:szCs w:val="20"/>
              </w:rPr>
            </w:pPr>
          </w:p>
        </w:tc>
      </w:tr>
      <w:tr w:rsidR="00A02015" w:rsidRPr="00F64D19" w14:paraId="69BDC904" w14:textId="77777777" w:rsidTr="00A02015">
        <w:trPr>
          <w:trHeight w:val="230"/>
          <w:ins w:id="5008" w:author="Arjan" w:date="2014-11-17T18:46:00Z"/>
        </w:trPr>
        <w:tc>
          <w:tcPr>
            <w:tcW w:w="3780" w:type="dxa"/>
            <w:tcBorders>
              <w:top w:val="nil"/>
              <w:left w:val="nil"/>
              <w:bottom w:val="nil"/>
              <w:right w:val="nil"/>
            </w:tcBorders>
          </w:tcPr>
          <w:p w14:paraId="772B483B" w14:textId="77777777" w:rsidR="00A02015" w:rsidRPr="00F64D19" w:rsidRDefault="00A02015" w:rsidP="00A02015">
            <w:pPr>
              <w:tabs>
                <w:tab w:val="left" w:pos="284"/>
              </w:tabs>
              <w:autoSpaceDE w:val="0"/>
              <w:autoSpaceDN w:val="0"/>
              <w:adjustRightInd w:val="0"/>
              <w:spacing w:after="0" w:line="240" w:lineRule="auto"/>
              <w:rPr>
                <w:ins w:id="5009" w:author="Arjan" w:date="2014-11-17T18:46:00Z"/>
                <w:rFonts w:ascii="Arial" w:eastAsia="Times New Roman" w:hAnsi="Arial" w:cs="Arial"/>
                <w:color w:val="000000"/>
                <w:sz w:val="20"/>
                <w:szCs w:val="20"/>
              </w:rPr>
            </w:pPr>
            <w:ins w:id="5010" w:author="Arjan" w:date="2014-11-17T18:46:00Z">
              <w:r w:rsidRPr="00F64D19">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527EE902" w14:textId="77777777" w:rsidR="00A02015" w:rsidRPr="00F64D19" w:rsidRDefault="00DA5D93" w:rsidP="00A02015">
            <w:pPr>
              <w:tabs>
                <w:tab w:val="left" w:pos="284"/>
              </w:tabs>
              <w:autoSpaceDE w:val="0"/>
              <w:autoSpaceDN w:val="0"/>
              <w:adjustRightInd w:val="0"/>
              <w:spacing w:after="0" w:line="240" w:lineRule="auto"/>
              <w:rPr>
                <w:ins w:id="5011" w:author="Arjan" w:date="2014-11-17T18:46:00Z"/>
                <w:rFonts w:ascii="Arial" w:eastAsia="Times New Roman" w:hAnsi="Arial" w:cs="Arial"/>
                <w:color w:val="000000"/>
                <w:sz w:val="20"/>
                <w:szCs w:val="20"/>
              </w:rPr>
            </w:pPr>
            <w:ins w:id="5012" w:author="Arjan" w:date="2014-11-17T18:46:00Z">
              <w:r w:rsidRPr="00F64D19">
                <w:rPr>
                  <w:rFonts w:ascii="Arial" w:hAnsi="Arial" w:cs="Arial"/>
                  <w:sz w:val="20"/>
                  <w:szCs w:val="20"/>
                  <w:lang w:val="en-AU"/>
                </w:rPr>
                <w:fldChar w:fldCharType="begin" w:fldLock="1"/>
              </w:r>
              <w:r w:rsidR="00A02015" w:rsidRPr="00F64D19">
                <w:rPr>
                  <w:rFonts w:ascii="Arial" w:hAnsi="Arial" w:cs="Arial"/>
                  <w:sz w:val="20"/>
                  <w:szCs w:val="20"/>
                  <w:lang w:val="en-AU"/>
                </w:rPr>
                <w:instrText xml:space="preserve">MERGEFIELD </w:instrText>
              </w:r>
              <w:r w:rsidR="00A02015" w:rsidRPr="00F64D19">
                <w:rPr>
                  <w:rFonts w:ascii="Arial" w:eastAsia="Times New Roman" w:hAnsi="Arial" w:cs="Arial"/>
                  <w:color w:val="000000"/>
                  <w:sz w:val="20"/>
                  <w:szCs w:val="20"/>
                </w:rPr>
                <w:instrText>Att.LowerBound</w:instrText>
              </w:r>
              <w:r w:rsidRPr="00F64D19">
                <w:rPr>
                  <w:rFonts w:ascii="Arial" w:hAnsi="Arial" w:cs="Arial"/>
                  <w:sz w:val="20"/>
                  <w:szCs w:val="20"/>
                  <w:lang w:val="en-AU"/>
                </w:rPr>
                <w:fldChar w:fldCharType="separate"/>
              </w:r>
              <w:r w:rsidR="00A02015" w:rsidRPr="00F64D19">
                <w:rPr>
                  <w:rFonts w:ascii="Arial" w:eastAsia="Times New Roman" w:hAnsi="Arial" w:cs="Arial"/>
                  <w:color w:val="000000"/>
                  <w:sz w:val="20"/>
                  <w:szCs w:val="20"/>
                </w:rPr>
                <w:t>0</w:t>
              </w:r>
              <w:r w:rsidRPr="00F64D19">
                <w:rPr>
                  <w:rFonts w:ascii="Arial" w:hAnsi="Arial" w:cs="Arial"/>
                  <w:sz w:val="20"/>
                  <w:szCs w:val="20"/>
                  <w:lang w:val="en-AU"/>
                </w:rPr>
                <w:fldChar w:fldCharType="end"/>
              </w:r>
              <w:r w:rsidR="00A02015" w:rsidRPr="00F64D19">
                <w:rPr>
                  <w:rFonts w:ascii="Arial" w:eastAsia="Times New Roman" w:hAnsi="Arial" w:cs="Arial"/>
                  <w:color w:val="000000"/>
                  <w:sz w:val="20"/>
                  <w:szCs w:val="20"/>
                </w:rPr>
                <w:t xml:space="preserve"> - </w:t>
              </w:r>
              <w:r w:rsidRPr="00F64D19">
                <w:rPr>
                  <w:rFonts w:ascii="Arial" w:eastAsia="Times New Roman" w:hAnsi="Arial" w:cs="Arial"/>
                  <w:color w:val="000000"/>
                  <w:sz w:val="20"/>
                  <w:szCs w:val="20"/>
                </w:rPr>
                <w:fldChar w:fldCharType="begin" w:fldLock="1"/>
              </w:r>
              <w:r w:rsidR="00A02015" w:rsidRPr="00F64D19">
                <w:rPr>
                  <w:rFonts w:ascii="Arial" w:eastAsia="Times New Roman" w:hAnsi="Arial" w:cs="Arial"/>
                  <w:color w:val="000000"/>
                  <w:sz w:val="20"/>
                  <w:szCs w:val="20"/>
                </w:rPr>
                <w:instrText>MERGEFIELD Att.UpperBound</w:instrText>
              </w:r>
              <w:r w:rsidRPr="00F64D19">
                <w:rPr>
                  <w:rFonts w:ascii="Arial" w:eastAsia="Times New Roman" w:hAnsi="Arial" w:cs="Arial"/>
                  <w:color w:val="000000"/>
                  <w:sz w:val="20"/>
                  <w:szCs w:val="20"/>
                </w:rPr>
                <w:fldChar w:fldCharType="separate"/>
              </w:r>
              <w:r w:rsidR="00A02015" w:rsidRPr="00F64D19">
                <w:rPr>
                  <w:rFonts w:ascii="Arial" w:eastAsia="Times New Roman" w:hAnsi="Arial" w:cs="Arial"/>
                  <w:color w:val="000000"/>
                  <w:sz w:val="20"/>
                  <w:szCs w:val="20"/>
                </w:rPr>
                <w:t>1</w:t>
              </w:r>
              <w:r w:rsidRPr="00F64D19">
                <w:rPr>
                  <w:rFonts w:ascii="Arial" w:eastAsia="Times New Roman" w:hAnsi="Arial" w:cs="Arial"/>
                  <w:color w:val="000000"/>
                  <w:sz w:val="20"/>
                  <w:szCs w:val="20"/>
                </w:rPr>
                <w:fldChar w:fldCharType="end"/>
              </w:r>
            </w:ins>
          </w:p>
        </w:tc>
      </w:tr>
      <w:tr w:rsidR="00A02015" w:rsidRPr="00F64D19" w14:paraId="524BD68A" w14:textId="77777777" w:rsidTr="00A02015">
        <w:trPr>
          <w:trHeight w:val="230"/>
          <w:ins w:id="5013" w:author="Arjan" w:date="2014-11-17T18:46:00Z"/>
        </w:trPr>
        <w:tc>
          <w:tcPr>
            <w:tcW w:w="3780" w:type="dxa"/>
            <w:tcBorders>
              <w:top w:val="nil"/>
              <w:left w:val="nil"/>
              <w:bottom w:val="nil"/>
              <w:right w:val="nil"/>
            </w:tcBorders>
          </w:tcPr>
          <w:p w14:paraId="30D58FBF" w14:textId="77777777" w:rsidR="00A02015" w:rsidRPr="00F64D19" w:rsidRDefault="00A02015" w:rsidP="00A02015">
            <w:pPr>
              <w:tabs>
                <w:tab w:val="left" w:pos="284"/>
              </w:tabs>
              <w:autoSpaceDE w:val="0"/>
              <w:autoSpaceDN w:val="0"/>
              <w:adjustRightInd w:val="0"/>
              <w:spacing w:after="0" w:line="240" w:lineRule="auto"/>
              <w:rPr>
                <w:ins w:id="5014" w:author="Arjan" w:date="2014-11-17T18:46:00Z"/>
                <w:rFonts w:ascii="Arial" w:eastAsia="Times New Roman" w:hAnsi="Arial" w:cs="Arial"/>
                <w:b/>
                <w:bCs/>
                <w:color w:val="000000"/>
                <w:sz w:val="20"/>
                <w:szCs w:val="20"/>
              </w:rPr>
            </w:pPr>
          </w:p>
        </w:tc>
        <w:tc>
          <w:tcPr>
            <w:tcW w:w="5580" w:type="dxa"/>
            <w:tcBorders>
              <w:top w:val="nil"/>
              <w:left w:val="nil"/>
              <w:bottom w:val="nil"/>
              <w:right w:val="nil"/>
            </w:tcBorders>
          </w:tcPr>
          <w:p w14:paraId="0BF85E71" w14:textId="77777777" w:rsidR="00A02015" w:rsidRPr="00F64D19" w:rsidRDefault="00A02015" w:rsidP="00A02015">
            <w:pPr>
              <w:tabs>
                <w:tab w:val="left" w:pos="284"/>
              </w:tabs>
              <w:autoSpaceDE w:val="0"/>
              <w:autoSpaceDN w:val="0"/>
              <w:adjustRightInd w:val="0"/>
              <w:spacing w:after="0" w:line="240" w:lineRule="auto"/>
              <w:rPr>
                <w:ins w:id="5015" w:author="Arjan" w:date="2014-11-17T18:46:00Z"/>
                <w:rFonts w:ascii="Arial" w:eastAsia="Times New Roman" w:hAnsi="Arial" w:cs="Arial"/>
                <w:color w:val="000000"/>
                <w:sz w:val="20"/>
                <w:szCs w:val="20"/>
              </w:rPr>
            </w:pPr>
          </w:p>
        </w:tc>
      </w:tr>
      <w:tr w:rsidR="00A02015" w:rsidRPr="00F64D19" w14:paraId="2A553428" w14:textId="77777777" w:rsidTr="00A02015">
        <w:trPr>
          <w:trHeight w:val="80"/>
          <w:ins w:id="5016" w:author="Arjan" w:date="2014-11-17T18:46:00Z"/>
        </w:trPr>
        <w:tc>
          <w:tcPr>
            <w:tcW w:w="3780" w:type="dxa"/>
            <w:tcBorders>
              <w:top w:val="nil"/>
              <w:left w:val="nil"/>
              <w:bottom w:val="nil"/>
              <w:right w:val="nil"/>
            </w:tcBorders>
          </w:tcPr>
          <w:p w14:paraId="42723C88" w14:textId="77777777" w:rsidR="00A02015" w:rsidRPr="00F64D19" w:rsidRDefault="00A02015" w:rsidP="00A02015">
            <w:pPr>
              <w:tabs>
                <w:tab w:val="left" w:pos="284"/>
              </w:tabs>
              <w:autoSpaceDE w:val="0"/>
              <w:autoSpaceDN w:val="0"/>
              <w:adjustRightInd w:val="0"/>
              <w:spacing w:after="0" w:line="240" w:lineRule="auto"/>
              <w:rPr>
                <w:ins w:id="5017" w:author="Arjan" w:date="2014-11-17T18:46:00Z"/>
                <w:rFonts w:ascii="Arial" w:eastAsia="Times New Roman" w:hAnsi="Arial" w:cs="Arial"/>
                <w:color w:val="000000"/>
                <w:sz w:val="20"/>
                <w:szCs w:val="20"/>
              </w:rPr>
            </w:pPr>
            <w:ins w:id="5018" w:author="Arjan" w:date="2014-11-17T18:46:00Z">
              <w:r w:rsidRPr="00F64D19">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3389036D" w14:textId="77777777" w:rsidR="00A02015" w:rsidRPr="00F64D19" w:rsidRDefault="00A02015" w:rsidP="00A02015">
            <w:pPr>
              <w:tabs>
                <w:tab w:val="left" w:pos="284"/>
              </w:tabs>
              <w:autoSpaceDE w:val="0"/>
              <w:autoSpaceDN w:val="0"/>
              <w:adjustRightInd w:val="0"/>
              <w:spacing w:after="0" w:line="240" w:lineRule="auto"/>
              <w:rPr>
                <w:ins w:id="5019" w:author="Arjan" w:date="2014-11-17T18:46:00Z"/>
                <w:rFonts w:ascii="Arial" w:eastAsia="Times New Roman" w:hAnsi="Arial" w:cs="Arial"/>
                <w:color w:val="000000"/>
                <w:sz w:val="20"/>
                <w:szCs w:val="20"/>
              </w:rPr>
            </w:pPr>
            <w:ins w:id="5020" w:author="Arjan" w:date="2014-11-17T18:46:00Z">
              <w:r w:rsidRPr="00F64D19">
                <w:rPr>
                  <w:rFonts w:ascii="Arial" w:eastAsia="Times New Roman" w:hAnsi="Arial" w:cs="Arial"/>
                  <w:color w:val="000000"/>
                  <w:sz w:val="20"/>
                  <w:szCs w:val="20"/>
                </w:rPr>
                <w:t>Gemeentelijk basisgegeven</w:t>
              </w:r>
            </w:ins>
          </w:p>
        </w:tc>
      </w:tr>
      <w:tr w:rsidR="00A02015" w:rsidRPr="00F64D19" w14:paraId="7272AA4F" w14:textId="77777777" w:rsidTr="00A02015">
        <w:trPr>
          <w:trHeight w:val="230"/>
          <w:ins w:id="5021" w:author="Arjan" w:date="2014-11-17T18:46:00Z"/>
        </w:trPr>
        <w:tc>
          <w:tcPr>
            <w:tcW w:w="3780" w:type="dxa"/>
            <w:tcBorders>
              <w:top w:val="nil"/>
              <w:left w:val="nil"/>
              <w:right w:val="nil"/>
            </w:tcBorders>
          </w:tcPr>
          <w:p w14:paraId="21BEA7EB" w14:textId="77777777" w:rsidR="00A02015" w:rsidRPr="00F64D19" w:rsidRDefault="00A02015" w:rsidP="00A02015">
            <w:pPr>
              <w:tabs>
                <w:tab w:val="left" w:pos="284"/>
              </w:tabs>
              <w:autoSpaceDE w:val="0"/>
              <w:autoSpaceDN w:val="0"/>
              <w:adjustRightInd w:val="0"/>
              <w:spacing w:after="0" w:line="240" w:lineRule="auto"/>
              <w:rPr>
                <w:ins w:id="5022" w:author="Arjan" w:date="2014-11-17T18:46:00Z"/>
                <w:rFonts w:ascii="Arial" w:eastAsia="Times New Roman" w:hAnsi="Arial" w:cs="Arial"/>
                <w:b/>
                <w:bCs/>
                <w:color w:val="000000"/>
                <w:sz w:val="20"/>
                <w:szCs w:val="20"/>
              </w:rPr>
            </w:pPr>
          </w:p>
        </w:tc>
        <w:tc>
          <w:tcPr>
            <w:tcW w:w="5580" w:type="dxa"/>
            <w:tcBorders>
              <w:top w:val="nil"/>
              <w:left w:val="nil"/>
              <w:right w:val="nil"/>
            </w:tcBorders>
          </w:tcPr>
          <w:p w14:paraId="2A3C9D7E" w14:textId="77777777" w:rsidR="00A02015" w:rsidRPr="00F64D19" w:rsidRDefault="00A02015" w:rsidP="00A02015">
            <w:pPr>
              <w:tabs>
                <w:tab w:val="left" w:pos="284"/>
              </w:tabs>
              <w:autoSpaceDE w:val="0"/>
              <w:autoSpaceDN w:val="0"/>
              <w:adjustRightInd w:val="0"/>
              <w:spacing w:after="0" w:line="240" w:lineRule="auto"/>
              <w:rPr>
                <w:ins w:id="5023" w:author="Arjan" w:date="2014-11-17T18:46:00Z"/>
                <w:rFonts w:ascii="Arial" w:eastAsia="Times New Roman" w:hAnsi="Arial" w:cs="Arial"/>
                <w:color w:val="000000"/>
                <w:sz w:val="20"/>
                <w:szCs w:val="20"/>
              </w:rPr>
            </w:pPr>
          </w:p>
        </w:tc>
      </w:tr>
      <w:tr w:rsidR="00A02015" w:rsidRPr="005E066D" w14:paraId="1FCDA35E" w14:textId="77777777" w:rsidTr="00A02015">
        <w:trPr>
          <w:trHeight w:val="230"/>
          <w:ins w:id="5024" w:author="Arjan" w:date="2014-11-17T18:46:00Z"/>
        </w:trPr>
        <w:tc>
          <w:tcPr>
            <w:tcW w:w="3780" w:type="dxa"/>
            <w:tcBorders>
              <w:top w:val="nil"/>
              <w:left w:val="nil"/>
              <w:bottom w:val="single" w:sz="4" w:space="0" w:color="auto"/>
              <w:right w:val="nil"/>
            </w:tcBorders>
          </w:tcPr>
          <w:p w14:paraId="33FC9A1A" w14:textId="77777777" w:rsidR="00A02015" w:rsidRPr="00F64D19" w:rsidRDefault="00A02015" w:rsidP="00A02015">
            <w:pPr>
              <w:tabs>
                <w:tab w:val="left" w:pos="284"/>
              </w:tabs>
              <w:autoSpaceDE w:val="0"/>
              <w:autoSpaceDN w:val="0"/>
              <w:adjustRightInd w:val="0"/>
              <w:spacing w:after="0" w:line="240" w:lineRule="auto"/>
              <w:rPr>
                <w:ins w:id="5025" w:author="Arjan" w:date="2014-11-17T18:46:00Z"/>
                <w:rFonts w:ascii="Arial" w:eastAsia="Times New Roman" w:hAnsi="Arial" w:cs="Arial"/>
                <w:b/>
                <w:bCs/>
                <w:color w:val="000000"/>
                <w:sz w:val="20"/>
                <w:szCs w:val="20"/>
              </w:rPr>
            </w:pPr>
            <w:ins w:id="5026" w:author="Arjan" w:date="2014-11-17T18:46:00Z">
              <w:r w:rsidRPr="00F64D19">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7CB0A598" w14:textId="77777777" w:rsidR="00A02015" w:rsidRPr="00DD0F4F" w:rsidRDefault="00F50BEB" w:rsidP="00A02015">
            <w:pPr>
              <w:tabs>
                <w:tab w:val="left" w:pos="284"/>
              </w:tabs>
              <w:autoSpaceDE w:val="0"/>
              <w:autoSpaceDN w:val="0"/>
              <w:adjustRightInd w:val="0"/>
              <w:spacing w:after="0" w:line="240" w:lineRule="auto"/>
              <w:rPr>
                <w:ins w:id="5027" w:author="Arjan" w:date="2014-11-17T18:46:00Z"/>
                <w:rFonts w:ascii="Arial" w:eastAsia="Times New Roman" w:hAnsi="Arial" w:cs="Arial"/>
                <w:color w:val="000000"/>
                <w:sz w:val="20"/>
                <w:szCs w:val="20"/>
                <w:lang w:val="nl-NL"/>
              </w:rPr>
            </w:pPr>
            <w:ins w:id="5028" w:author="Arjan" w:date="2014-11-17T18:52:00Z">
              <w:r>
                <w:rPr>
                  <w:rFonts w:ascii="Arial" w:eastAsia="Times New Roman" w:hAnsi="Arial" w:cs="Arial"/>
                  <w:color w:val="000000"/>
                  <w:sz w:val="20"/>
                  <w:szCs w:val="20"/>
                  <w:lang w:val="nl-NL"/>
                </w:rPr>
                <w:t>-</w:t>
              </w:r>
            </w:ins>
          </w:p>
        </w:tc>
      </w:tr>
    </w:tbl>
    <w:p w14:paraId="2F011D66" w14:textId="77777777" w:rsidR="006A6C7F" w:rsidRPr="00DD0F4F" w:rsidRDefault="006A6C7F" w:rsidP="006A6C7F">
      <w:pPr>
        <w:rPr>
          <w:ins w:id="5029" w:author="Arjan" w:date="2014-09-08T22:17:00Z"/>
          <w:lang w:val="nl-NL"/>
        </w:rPr>
      </w:pPr>
    </w:p>
    <w:p w14:paraId="58D19A22" w14:textId="77777777" w:rsidR="00490410" w:rsidRDefault="00E958E4" w:rsidP="00490410">
      <w:pPr>
        <w:pStyle w:val="Kop2"/>
      </w:pPr>
      <w:bookmarkStart w:id="5030" w:name="_Toc493812430"/>
      <w:r>
        <w:t>INFORMATIE</w:t>
      </w:r>
      <w:r w:rsidR="00490410">
        <w:t>OBJECTTYPE</w:t>
      </w:r>
      <w:bookmarkEnd w:id="5030"/>
    </w:p>
    <w:p w14:paraId="7C130083" w14:textId="7C5273BA" w:rsidR="00490410" w:rsidRPr="00DD0F4F" w:rsidRDefault="00490410" w:rsidP="00490410">
      <w:pPr>
        <w:rPr>
          <w:lang w:val="nl-NL"/>
        </w:rPr>
      </w:pPr>
      <w:r w:rsidRPr="00DD0F4F">
        <w:rPr>
          <w:lang w:val="nl-NL"/>
        </w:rPr>
        <w:t>Dit is de nieuwe naam voor het huidige objecttype DOCUMENTTYPE. Zie verde</w:t>
      </w:r>
      <w:r w:rsidR="00C34301" w:rsidRPr="00DD0F4F">
        <w:rPr>
          <w:lang w:val="nl-NL"/>
        </w:rPr>
        <w:t>r de toelichting bij INFORMATIE</w:t>
      </w:r>
      <w:r w:rsidRPr="00DD0F4F">
        <w:rPr>
          <w:lang w:val="nl-NL"/>
        </w:rPr>
        <w:t xml:space="preserve">OBJECT. </w:t>
      </w:r>
      <w:r w:rsidR="001B3A74">
        <w:rPr>
          <w:lang w:val="nl-NL"/>
        </w:rPr>
        <w:t xml:space="preserve">De unieke aanduiding is gewjzigd, de attribuutsoort Vertrouwelijkheidaanduiding is (uit IMZTC) toeevoegd en de waardenverzameling van de attribuutsoort </w:t>
      </w:r>
      <w:r w:rsidR="00637628">
        <w:rPr>
          <w:lang w:val="nl-NL"/>
        </w:rPr>
        <w:t>‘</w:t>
      </w:r>
      <w:r w:rsidR="001B3A74" w:rsidRPr="00637628">
        <w:rPr>
          <w:rFonts w:ascii="Arial" w:eastAsia="Times New Roman" w:hAnsi="Arial" w:cs="Arial"/>
          <w:color w:val="000000"/>
          <w:sz w:val="20"/>
          <w:szCs w:val="20"/>
          <w:lang w:val="nl-NL"/>
        </w:rPr>
        <w:t>Informatieobjecttype-omschrijving generiek</w:t>
      </w:r>
      <w:r w:rsidR="00637628">
        <w:rPr>
          <w:rFonts w:ascii="Arial" w:eastAsia="Times New Roman" w:hAnsi="Arial" w:cs="Arial"/>
          <w:color w:val="000000"/>
          <w:sz w:val="20"/>
          <w:szCs w:val="20"/>
          <w:lang w:val="nl-NL"/>
        </w:rPr>
        <w:t>’ is gewijzigd.</w:t>
      </w:r>
      <w:r w:rsidR="001B3A74">
        <w:rPr>
          <w:lang w:val="nl-NL"/>
        </w:rPr>
        <w:t xml:space="preserve"> </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AB019F" w:rsidRPr="00AB019F" w14:paraId="43E36534" w14:textId="77777777" w:rsidTr="006B0975">
        <w:tc>
          <w:tcPr>
            <w:tcW w:w="3600" w:type="dxa"/>
            <w:tcBorders>
              <w:top w:val="single" w:sz="4" w:space="0" w:color="auto"/>
              <w:left w:val="nil"/>
              <w:bottom w:val="nil"/>
              <w:right w:val="nil"/>
            </w:tcBorders>
          </w:tcPr>
          <w:p w14:paraId="00078C97"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14:paraId="3CA93F05" w14:textId="77777777" w:rsidR="00AB019F" w:rsidRPr="00AB019F" w:rsidRDefault="00DA5D93"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Element.Name</w:instrText>
            </w:r>
            <w:r w:rsidRPr="00AB019F">
              <w:rPr>
                <w:rFonts w:ascii="Arial" w:hAnsi="Arial" w:cs="Arial"/>
                <w:sz w:val="20"/>
                <w:szCs w:val="20"/>
                <w:lang w:val="en-AU"/>
              </w:rPr>
              <w:fldChar w:fldCharType="separate"/>
            </w:r>
            <w:del w:id="5031" w:author="Arjan" w:date="2012-12-11T16:16:00Z">
              <w:r w:rsidR="00AB019F" w:rsidRPr="00AB019F" w:rsidDel="00C34301">
                <w:rPr>
                  <w:rFonts w:ascii="Arial" w:eastAsia="Times New Roman" w:hAnsi="Arial" w:cs="Arial"/>
                  <w:color w:val="000000"/>
                  <w:sz w:val="20"/>
                  <w:szCs w:val="20"/>
                </w:rPr>
                <w:delText>DOCUMENT</w:delText>
              </w:r>
            </w:del>
            <w:ins w:id="5032" w:author="Arjan" w:date="2012-12-11T16:16:00Z">
              <w:r w:rsidR="00C34301">
                <w:rPr>
                  <w:rFonts w:ascii="Arial" w:eastAsia="Times New Roman" w:hAnsi="Arial" w:cs="Arial"/>
                  <w:color w:val="000000"/>
                  <w:sz w:val="20"/>
                  <w:szCs w:val="20"/>
                </w:rPr>
                <w:t>INFORMATIEOBJECT</w:t>
              </w:r>
            </w:ins>
            <w:r w:rsidR="00AB019F" w:rsidRPr="00AB019F">
              <w:rPr>
                <w:rFonts w:ascii="Arial" w:eastAsia="Times New Roman" w:hAnsi="Arial" w:cs="Arial"/>
                <w:color w:val="000000"/>
                <w:sz w:val="20"/>
                <w:szCs w:val="20"/>
              </w:rPr>
              <w:t>TYPE</w:t>
            </w:r>
            <w:r w:rsidRPr="00AB019F">
              <w:rPr>
                <w:rFonts w:ascii="Arial" w:hAnsi="Arial" w:cs="Arial"/>
                <w:sz w:val="20"/>
                <w:szCs w:val="20"/>
                <w:lang w:val="en-AU"/>
              </w:rPr>
              <w:fldChar w:fldCharType="end"/>
            </w:r>
          </w:p>
        </w:tc>
      </w:tr>
      <w:tr w:rsidR="00AB019F" w:rsidRPr="00AB019F" w14:paraId="5F3B2384" w14:textId="77777777" w:rsidTr="006B0975">
        <w:trPr>
          <w:trHeight w:val="260"/>
        </w:trPr>
        <w:tc>
          <w:tcPr>
            <w:tcW w:w="3600" w:type="dxa"/>
            <w:tcBorders>
              <w:top w:val="nil"/>
              <w:left w:val="nil"/>
              <w:bottom w:val="nil"/>
              <w:right w:val="nil"/>
            </w:tcBorders>
          </w:tcPr>
          <w:p w14:paraId="05AE60D3" w14:textId="77777777"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0DC52578"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r>
      <w:tr w:rsidR="00AB019F" w:rsidRPr="005C14BE" w14:paraId="41EF555B" w14:textId="77777777" w:rsidTr="006B0975">
        <w:tc>
          <w:tcPr>
            <w:tcW w:w="3600" w:type="dxa"/>
            <w:tcBorders>
              <w:top w:val="nil"/>
              <w:left w:val="nil"/>
              <w:bottom w:val="nil"/>
              <w:right w:val="nil"/>
            </w:tcBorders>
          </w:tcPr>
          <w:p w14:paraId="7ACE5E42" w14:textId="77777777"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r w:rsidRPr="00AB019F">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14:paraId="5A030BFA" w14:textId="77777777" w:rsidR="00AB019F" w:rsidRPr="00DD0F4F" w:rsidRDefault="00AB019F" w:rsidP="00AB019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betreft de typering van </w:t>
            </w:r>
            <w:del w:id="5033" w:author="Arjan" w:date="2012-11-16T15:34:00Z">
              <w:r w:rsidRPr="00DD0F4F" w:rsidDel="00AB019F">
                <w:rPr>
                  <w:rFonts w:ascii="Arial" w:eastAsia="Times New Roman" w:hAnsi="Arial" w:cs="Arial"/>
                  <w:color w:val="000000"/>
                  <w:sz w:val="20"/>
                  <w:szCs w:val="20"/>
                  <w:lang w:val="nl-NL"/>
                </w:rPr>
                <w:delText>document</w:delText>
              </w:r>
            </w:del>
            <w:ins w:id="5034" w:author="Arjan" w:date="2012-11-16T15:34:00Z">
              <w:r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en naar hun aard zoals gehanteerd door de zaakbehandelende organisatie. Elk </w:t>
            </w:r>
            <w:del w:id="5035" w:author="Arjan" w:date="2012-11-16T15:34:00Z">
              <w:r w:rsidRPr="00DD0F4F" w:rsidDel="00AB019F">
                <w:rPr>
                  <w:rFonts w:ascii="Arial" w:eastAsia="Times New Roman" w:hAnsi="Arial" w:cs="Arial"/>
                  <w:color w:val="000000"/>
                  <w:sz w:val="20"/>
                  <w:szCs w:val="20"/>
                  <w:lang w:val="nl-NL"/>
                </w:rPr>
                <w:delText>documen</w:delText>
              </w:r>
            </w:del>
            <w:ins w:id="5036" w:author="Arjan" w:date="2012-11-16T15:34:00Z">
              <w:r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type komt overeen met of valt binnen de generieke typering van </w:t>
            </w:r>
            <w:del w:id="5037" w:author="Arjan" w:date="2012-11-16T15:34:00Z">
              <w:r w:rsidRPr="00DD0F4F" w:rsidDel="00AB019F">
                <w:rPr>
                  <w:rFonts w:ascii="Arial" w:eastAsia="Times New Roman" w:hAnsi="Arial" w:cs="Arial"/>
                  <w:color w:val="000000"/>
                  <w:sz w:val="20"/>
                  <w:szCs w:val="20"/>
                  <w:lang w:val="nl-NL"/>
                </w:rPr>
                <w:delText>document</w:delText>
              </w:r>
            </w:del>
            <w:ins w:id="5038" w:author="Arjan" w:date="2012-11-16T15:34:00Z">
              <w:r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en zoals landelijk gehanteerd, de </w:t>
            </w:r>
            <w:del w:id="5039" w:author="Arjan" w:date="2012-11-16T15:35:00Z">
              <w:r w:rsidRPr="00DD0F4F" w:rsidDel="00AB019F">
                <w:rPr>
                  <w:rFonts w:ascii="Arial" w:eastAsia="Times New Roman" w:hAnsi="Arial" w:cs="Arial"/>
                  <w:color w:val="000000"/>
                  <w:sz w:val="20"/>
                  <w:szCs w:val="20"/>
                  <w:lang w:val="nl-NL"/>
                </w:rPr>
                <w:delText>Document</w:delText>
              </w:r>
            </w:del>
            <w:ins w:id="5040" w:author="Arjan" w:date="2012-11-16T15:35:00Z">
              <w:r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type-omschrijving generiek . Het </w:t>
            </w:r>
            <w:del w:id="5041" w:author="Arjan" w:date="2012-11-16T15:35:00Z">
              <w:r w:rsidRPr="00DD0F4F" w:rsidDel="00AB019F">
                <w:rPr>
                  <w:rFonts w:ascii="Arial" w:eastAsia="Times New Roman" w:hAnsi="Arial" w:cs="Arial"/>
                  <w:color w:val="000000"/>
                  <w:sz w:val="20"/>
                  <w:szCs w:val="20"/>
                  <w:lang w:val="nl-NL"/>
                </w:rPr>
                <w:delText>document</w:delText>
              </w:r>
            </w:del>
            <w:ins w:id="5042" w:author="Arjan" w:date="2012-11-16T15:35:00Z">
              <w:r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 xml:space="preserve">type stelt </w:t>
            </w:r>
            <w:ins w:id="5043" w:author="Arjan" w:date="2013-07-08T15:58:00Z">
              <w:r w:rsidR="00A75642" w:rsidRPr="00DD0F4F">
                <w:rPr>
                  <w:rFonts w:ascii="Arial" w:eastAsia="Times New Roman" w:hAnsi="Arial" w:cs="Arial"/>
                  <w:color w:val="000000"/>
                  <w:sz w:val="20"/>
                  <w:szCs w:val="20"/>
                  <w:lang w:val="nl-NL"/>
                </w:rPr>
                <w:t xml:space="preserve">een </w:t>
              </w:r>
            </w:ins>
            <w:r w:rsidRPr="00DD0F4F">
              <w:rPr>
                <w:rFonts w:ascii="Arial" w:eastAsia="Times New Roman" w:hAnsi="Arial" w:cs="Arial"/>
                <w:color w:val="000000"/>
                <w:sz w:val="20"/>
                <w:szCs w:val="20"/>
                <w:lang w:val="nl-NL"/>
              </w:rPr>
              <w:t xml:space="preserve">organisatie in staat hun eigen typering aan te houden en, d.m.v. de relatie naar </w:t>
            </w:r>
            <w:del w:id="5044" w:author="Arjan" w:date="2012-11-16T15:35:00Z">
              <w:r w:rsidRPr="00DD0F4F" w:rsidDel="00AB019F">
                <w:rPr>
                  <w:rFonts w:ascii="Arial" w:eastAsia="Times New Roman" w:hAnsi="Arial" w:cs="Arial"/>
                  <w:color w:val="000000"/>
                  <w:sz w:val="20"/>
                  <w:szCs w:val="20"/>
                  <w:lang w:val="nl-NL"/>
                </w:rPr>
                <w:lastRenderedPageBreak/>
                <w:delText>document</w:delText>
              </w:r>
            </w:del>
            <w:ins w:id="5045" w:author="Arjan" w:date="2012-11-16T15:35:00Z">
              <w:r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type-omschrijving generiek, toch aan te kunnen sluiten op de landelijk gehanteerde typering generiek.</w:t>
            </w:r>
          </w:p>
        </w:tc>
      </w:tr>
      <w:tr w:rsidR="00AB019F" w:rsidRPr="005C14BE" w14:paraId="2508A150" w14:textId="77777777" w:rsidTr="006B0975">
        <w:tc>
          <w:tcPr>
            <w:tcW w:w="3600" w:type="dxa"/>
            <w:tcBorders>
              <w:top w:val="nil"/>
              <w:left w:val="nil"/>
              <w:bottom w:val="nil"/>
              <w:right w:val="nil"/>
            </w:tcBorders>
          </w:tcPr>
          <w:p w14:paraId="15AA4E3E" w14:textId="77777777" w:rsidR="00AB019F" w:rsidRPr="005E066D" w:rsidRDefault="00AB019F" w:rsidP="00AB019F">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41884D42" w14:textId="77777777" w:rsidR="00AB019F" w:rsidRPr="005E066D" w:rsidRDefault="00AB019F" w:rsidP="00AB019F">
            <w:pPr>
              <w:autoSpaceDE w:val="0"/>
              <w:autoSpaceDN w:val="0"/>
              <w:adjustRightInd w:val="0"/>
              <w:spacing w:after="0" w:line="240" w:lineRule="auto"/>
              <w:rPr>
                <w:rFonts w:ascii="Arial" w:eastAsia="Times New Roman" w:hAnsi="Arial" w:cs="Arial"/>
                <w:b/>
                <w:bCs/>
                <w:color w:val="000000"/>
                <w:sz w:val="20"/>
                <w:szCs w:val="20"/>
                <w:lang w:val="nl-NL"/>
              </w:rPr>
            </w:pPr>
          </w:p>
        </w:tc>
      </w:tr>
      <w:tr w:rsidR="00AB019F" w:rsidRPr="00AB019F" w14:paraId="3517AE58" w14:textId="77777777" w:rsidTr="006B0975">
        <w:tc>
          <w:tcPr>
            <w:tcW w:w="3600" w:type="dxa"/>
            <w:tcBorders>
              <w:top w:val="nil"/>
              <w:left w:val="nil"/>
              <w:bottom w:val="nil"/>
              <w:right w:val="nil"/>
            </w:tcBorders>
          </w:tcPr>
          <w:p w14:paraId="572146B7"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5046" w:name="BKM_F76EB624_0E5B_48dd_A1D0_FBB1CE3B3D89"/>
            <w:bookmarkEnd w:id="5046"/>
            <w:r w:rsidRPr="00AB019F">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14:paraId="32A2AD5A"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i/>
                <w:iCs/>
                <w:color w:val="000000"/>
                <w:sz w:val="20"/>
                <w:szCs w:val="20"/>
              </w:rPr>
              <w:t>Code</w:t>
            </w:r>
          </w:p>
        </w:tc>
        <w:tc>
          <w:tcPr>
            <w:tcW w:w="3330" w:type="dxa"/>
            <w:tcBorders>
              <w:top w:val="nil"/>
              <w:left w:val="nil"/>
              <w:bottom w:val="nil"/>
              <w:right w:val="nil"/>
            </w:tcBorders>
          </w:tcPr>
          <w:p w14:paraId="25E12B7D"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i/>
                <w:iCs/>
                <w:color w:val="000000"/>
                <w:sz w:val="20"/>
                <w:szCs w:val="20"/>
              </w:rPr>
              <w:t>Gegevensnaam</w:t>
            </w:r>
          </w:p>
        </w:tc>
        <w:tc>
          <w:tcPr>
            <w:tcW w:w="1350" w:type="dxa"/>
            <w:tcBorders>
              <w:top w:val="nil"/>
              <w:left w:val="nil"/>
              <w:bottom w:val="nil"/>
              <w:right w:val="nil"/>
            </w:tcBorders>
          </w:tcPr>
          <w:p w14:paraId="4A4E336D"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i/>
                <w:iCs/>
                <w:color w:val="000000"/>
                <w:sz w:val="20"/>
                <w:szCs w:val="20"/>
              </w:rPr>
              <w:t>Herkomst</w:t>
            </w:r>
          </w:p>
        </w:tc>
      </w:tr>
      <w:tr w:rsidR="00AB019F" w:rsidRPr="00AB019F" w14:paraId="5345E0CC" w14:textId="77777777" w:rsidTr="006B0975">
        <w:tc>
          <w:tcPr>
            <w:tcW w:w="3600" w:type="dxa"/>
            <w:tcBorders>
              <w:top w:val="nil"/>
              <w:left w:val="nil"/>
              <w:bottom w:val="nil"/>
              <w:right w:val="nil"/>
            </w:tcBorders>
          </w:tcPr>
          <w:p w14:paraId="68884653"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EFECE9E"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204975E4" w14:textId="77777777" w:rsidR="00AB019F" w:rsidRPr="00AB019F" w:rsidRDefault="00DA5D93"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del w:id="5047" w:author="Arjan" w:date="2012-11-16T15:37:00Z">
              <w:r w:rsidR="00AB019F" w:rsidRPr="00AB019F" w:rsidDel="00AB019F">
                <w:rPr>
                  <w:rFonts w:ascii="Arial" w:eastAsia="Times New Roman" w:hAnsi="Arial" w:cs="Arial"/>
                  <w:color w:val="000000"/>
                  <w:sz w:val="20"/>
                  <w:szCs w:val="20"/>
                </w:rPr>
                <w:delText>Document</w:delText>
              </w:r>
            </w:del>
            <w:ins w:id="5048" w:author="Arjan" w:date="2012-11-16T15:37:00Z">
              <w:r w:rsidR="00AB019F">
                <w:rPr>
                  <w:rFonts w:ascii="Arial" w:eastAsia="Times New Roman" w:hAnsi="Arial" w:cs="Arial"/>
                  <w:color w:val="000000"/>
                  <w:sz w:val="20"/>
                  <w:szCs w:val="20"/>
                </w:rPr>
                <w:t>Informatieobject</w:t>
              </w:r>
            </w:ins>
            <w:r w:rsidR="00AB019F" w:rsidRPr="00AB019F">
              <w:rPr>
                <w:rFonts w:ascii="Arial" w:eastAsia="Times New Roman" w:hAnsi="Arial" w:cs="Arial"/>
                <w:color w:val="000000"/>
                <w:sz w:val="20"/>
                <w:szCs w:val="20"/>
              </w:rPr>
              <w:t>type-omschrijving</w:t>
            </w:r>
            <w:r w:rsidRPr="00AB019F">
              <w:rPr>
                <w:rFonts w:ascii="Arial" w:hAnsi="Arial" w:cs="Arial"/>
                <w:sz w:val="20"/>
                <w:szCs w:val="20"/>
                <w:lang w:val="en-AU"/>
              </w:rPr>
              <w:fldChar w:fldCharType="end"/>
            </w:r>
          </w:p>
        </w:tc>
        <w:tc>
          <w:tcPr>
            <w:tcW w:w="1350" w:type="dxa"/>
            <w:tcBorders>
              <w:top w:val="nil"/>
              <w:left w:val="nil"/>
              <w:bottom w:val="nil"/>
              <w:right w:val="nil"/>
            </w:tcBorders>
          </w:tcPr>
          <w:p w14:paraId="3D3C7449"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del w:id="5049" w:author="Arjan" w:date="2013-07-08T16:02:00Z">
              <w:r w:rsidRPr="00AB019F" w:rsidDel="006B0975">
                <w:rPr>
                  <w:rFonts w:ascii="Arial" w:eastAsia="Times New Roman" w:hAnsi="Arial" w:cs="Arial"/>
                  <w:color w:val="000000"/>
                  <w:sz w:val="20"/>
                  <w:szCs w:val="20"/>
                </w:rPr>
                <w:delText>KING op basis van de Dublin Core</w:delText>
              </w:r>
            </w:del>
            <w:ins w:id="5050" w:author="Arjan" w:date="2013-07-08T16:02:00Z">
              <w:r w:rsidR="006B0975">
                <w:rPr>
                  <w:rFonts w:ascii="Arial" w:eastAsia="Times New Roman" w:hAnsi="Arial" w:cs="Arial"/>
                  <w:color w:val="000000"/>
                  <w:sz w:val="20"/>
                  <w:szCs w:val="20"/>
                </w:rPr>
                <w:t>ZTC</w:t>
              </w:r>
            </w:ins>
          </w:p>
        </w:tc>
      </w:tr>
      <w:tr w:rsidR="006B0975" w:rsidRPr="00AB019F" w14:paraId="7E5FE21B" w14:textId="77777777" w:rsidTr="006B0975">
        <w:tc>
          <w:tcPr>
            <w:tcW w:w="3600" w:type="dxa"/>
            <w:tcBorders>
              <w:top w:val="nil"/>
              <w:left w:val="nil"/>
              <w:bottom w:val="nil"/>
              <w:right w:val="nil"/>
            </w:tcBorders>
          </w:tcPr>
          <w:p w14:paraId="3ACDC881" w14:textId="77777777"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0391C0E7" w14:textId="77777777"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9A20EB3" w14:textId="77777777" w:rsidR="006B0975" w:rsidRPr="00AB019F" w:rsidRDefault="006B0975" w:rsidP="00AB019F">
            <w:pPr>
              <w:autoSpaceDE w:val="0"/>
              <w:autoSpaceDN w:val="0"/>
              <w:adjustRightInd w:val="0"/>
              <w:spacing w:after="0" w:line="240" w:lineRule="auto"/>
              <w:rPr>
                <w:rFonts w:ascii="Arial" w:hAnsi="Arial" w:cs="Arial"/>
                <w:sz w:val="20"/>
                <w:szCs w:val="20"/>
                <w:lang w:val="en-AU"/>
              </w:rPr>
            </w:pPr>
            <w:ins w:id="5051" w:author="Arjan" w:date="2013-07-08T16:01:00Z">
              <w:r>
                <w:rPr>
                  <w:rFonts w:ascii="Arial" w:hAnsi="Arial" w:cs="Arial"/>
                  <w:sz w:val="20"/>
                  <w:szCs w:val="20"/>
                  <w:lang w:val="en-AU"/>
                </w:rPr>
                <w:t>Domein</w:t>
              </w:r>
            </w:ins>
          </w:p>
        </w:tc>
        <w:tc>
          <w:tcPr>
            <w:tcW w:w="1350" w:type="dxa"/>
            <w:tcBorders>
              <w:top w:val="nil"/>
              <w:left w:val="nil"/>
              <w:bottom w:val="nil"/>
              <w:right w:val="nil"/>
            </w:tcBorders>
          </w:tcPr>
          <w:p w14:paraId="291AA605" w14:textId="77777777"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ins w:id="5052" w:author="Arjan" w:date="2013-07-08T16:01:00Z">
              <w:r>
                <w:rPr>
                  <w:rFonts w:ascii="Arial" w:eastAsia="Times New Roman" w:hAnsi="Arial" w:cs="Arial"/>
                  <w:color w:val="000000"/>
                  <w:sz w:val="20"/>
                  <w:szCs w:val="20"/>
                </w:rPr>
                <w:t>ZTC</w:t>
              </w:r>
            </w:ins>
          </w:p>
        </w:tc>
      </w:tr>
      <w:tr w:rsidR="006B0975" w:rsidRPr="00AB019F" w14:paraId="78E57475" w14:textId="77777777" w:rsidTr="006B0975">
        <w:tc>
          <w:tcPr>
            <w:tcW w:w="3600" w:type="dxa"/>
            <w:tcBorders>
              <w:top w:val="nil"/>
              <w:left w:val="nil"/>
              <w:bottom w:val="nil"/>
              <w:right w:val="nil"/>
            </w:tcBorders>
          </w:tcPr>
          <w:p w14:paraId="3F723346" w14:textId="77777777"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B25DBE0" w14:textId="77777777"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1670D2E1" w14:textId="77777777" w:rsidR="006B0975" w:rsidRPr="00AB019F" w:rsidRDefault="006B0975" w:rsidP="00AB019F">
            <w:pPr>
              <w:autoSpaceDE w:val="0"/>
              <w:autoSpaceDN w:val="0"/>
              <w:adjustRightInd w:val="0"/>
              <w:spacing w:after="0" w:line="240" w:lineRule="auto"/>
              <w:rPr>
                <w:rFonts w:ascii="Arial" w:hAnsi="Arial" w:cs="Arial"/>
                <w:sz w:val="20"/>
                <w:szCs w:val="20"/>
                <w:lang w:val="en-AU"/>
              </w:rPr>
            </w:pPr>
            <w:ins w:id="5053" w:author="Arjan" w:date="2013-07-08T16:01:00Z">
              <w:r>
                <w:rPr>
                  <w:rFonts w:ascii="Arial" w:hAnsi="Arial" w:cs="Arial"/>
                  <w:sz w:val="20"/>
                  <w:szCs w:val="20"/>
                  <w:lang w:val="en-AU"/>
                </w:rPr>
                <w:t>RSIN</w:t>
              </w:r>
            </w:ins>
          </w:p>
        </w:tc>
        <w:tc>
          <w:tcPr>
            <w:tcW w:w="1350" w:type="dxa"/>
            <w:tcBorders>
              <w:top w:val="nil"/>
              <w:left w:val="nil"/>
              <w:bottom w:val="nil"/>
              <w:right w:val="nil"/>
            </w:tcBorders>
          </w:tcPr>
          <w:p w14:paraId="0156C58D" w14:textId="77777777"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ins w:id="5054" w:author="Arjan" w:date="2013-07-08T16:01:00Z">
              <w:r>
                <w:rPr>
                  <w:rFonts w:ascii="Arial" w:eastAsia="Times New Roman" w:hAnsi="Arial" w:cs="Arial"/>
                  <w:color w:val="000000"/>
                  <w:sz w:val="20"/>
                  <w:szCs w:val="20"/>
                </w:rPr>
                <w:t>ZTC</w:t>
              </w:r>
            </w:ins>
          </w:p>
        </w:tc>
      </w:tr>
      <w:tr w:rsidR="00AB019F" w:rsidRPr="00AB019F" w14:paraId="08FA9BB9" w14:textId="77777777" w:rsidTr="006B0975">
        <w:tc>
          <w:tcPr>
            <w:tcW w:w="3600" w:type="dxa"/>
            <w:tcBorders>
              <w:top w:val="nil"/>
              <w:left w:val="nil"/>
              <w:bottom w:val="nil"/>
              <w:right w:val="nil"/>
            </w:tcBorders>
          </w:tcPr>
          <w:p w14:paraId="15B19C3A"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5055" w:name="BKM_7BC04198_B6DB_4124_BE49_62F586E940F4"/>
            <w:bookmarkEnd w:id="5055"/>
          </w:p>
        </w:tc>
        <w:tc>
          <w:tcPr>
            <w:tcW w:w="1080" w:type="dxa"/>
            <w:tcBorders>
              <w:top w:val="nil"/>
              <w:left w:val="nil"/>
              <w:bottom w:val="nil"/>
              <w:right w:val="nil"/>
            </w:tcBorders>
          </w:tcPr>
          <w:p w14:paraId="59C3157D"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2C1C53FF" w14:textId="77777777" w:rsidR="00AB019F" w:rsidRPr="00AB019F" w:rsidRDefault="00DA5D93"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del w:id="5056" w:author="Arjan" w:date="2012-11-16T15:37:00Z">
              <w:r w:rsidR="00AB019F" w:rsidRPr="00AB019F" w:rsidDel="00AB019F">
                <w:rPr>
                  <w:rFonts w:ascii="Arial" w:eastAsia="Times New Roman" w:hAnsi="Arial" w:cs="Arial"/>
                  <w:color w:val="000000"/>
                  <w:sz w:val="20"/>
                  <w:szCs w:val="20"/>
                </w:rPr>
                <w:delText>Document</w:delText>
              </w:r>
            </w:del>
            <w:ins w:id="5057" w:author="Arjan" w:date="2012-11-16T15:37:00Z">
              <w:r w:rsidR="00AB019F">
                <w:rPr>
                  <w:rFonts w:ascii="Arial" w:eastAsia="Times New Roman" w:hAnsi="Arial" w:cs="Arial"/>
                  <w:color w:val="000000"/>
                  <w:sz w:val="20"/>
                  <w:szCs w:val="20"/>
                </w:rPr>
                <w:t>Informatieobject</w:t>
              </w:r>
            </w:ins>
            <w:r w:rsidR="00AB019F" w:rsidRPr="00AB019F">
              <w:rPr>
                <w:rFonts w:ascii="Arial" w:eastAsia="Times New Roman" w:hAnsi="Arial" w:cs="Arial"/>
                <w:color w:val="000000"/>
                <w:sz w:val="20"/>
                <w:szCs w:val="20"/>
              </w:rPr>
              <w:t>type-omschrijving generiek</w:t>
            </w:r>
            <w:r w:rsidRPr="00AB019F">
              <w:rPr>
                <w:rFonts w:ascii="Arial" w:hAnsi="Arial" w:cs="Arial"/>
                <w:sz w:val="20"/>
                <w:szCs w:val="20"/>
                <w:lang w:val="en-AU"/>
              </w:rPr>
              <w:fldChar w:fldCharType="end"/>
            </w:r>
          </w:p>
        </w:tc>
        <w:tc>
          <w:tcPr>
            <w:tcW w:w="1350" w:type="dxa"/>
            <w:tcBorders>
              <w:top w:val="nil"/>
              <w:left w:val="nil"/>
              <w:bottom w:val="nil"/>
              <w:right w:val="nil"/>
            </w:tcBorders>
          </w:tcPr>
          <w:p w14:paraId="55CF3394"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del w:id="5058" w:author="Arjan" w:date="2013-07-08T16:02:00Z">
              <w:r w:rsidRPr="00AB019F" w:rsidDel="006B0975">
                <w:rPr>
                  <w:rFonts w:ascii="Arial" w:eastAsia="Times New Roman" w:hAnsi="Arial" w:cs="Arial"/>
                  <w:color w:val="000000"/>
                  <w:sz w:val="20"/>
                  <w:szCs w:val="20"/>
                </w:rPr>
                <w:delText>KING</w:delText>
              </w:r>
            </w:del>
            <w:ins w:id="5059" w:author="Arjan" w:date="2013-07-08T16:02:00Z">
              <w:r w:rsidR="006B0975">
                <w:rPr>
                  <w:rFonts w:ascii="Arial" w:eastAsia="Times New Roman" w:hAnsi="Arial" w:cs="Arial"/>
                  <w:color w:val="000000"/>
                  <w:sz w:val="20"/>
                  <w:szCs w:val="20"/>
                </w:rPr>
                <w:t>ZTC</w:t>
              </w:r>
            </w:ins>
          </w:p>
        </w:tc>
      </w:tr>
      <w:tr w:rsidR="00AB019F" w:rsidRPr="00AB019F" w14:paraId="744D8B20" w14:textId="77777777" w:rsidTr="006B0975">
        <w:tc>
          <w:tcPr>
            <w:tcW w:w="3600" w:type="dxa"/>
            <w:tcBorders>
              <w:top w:val="nil"/>
              <w:left w:val="nil"/>
              <w:bottom w:val="nil"/>
              <w:right w:val="nil"/>
            </w:tcBorders>
          </w:tcPr>
          <w:p w14:paraId="1134AB5A"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5060" w:name="BKM_08AF4B30_8122_4256_B996_F3D23E7F3CE6"/>
            <w:bookmarkEnd w:id="5060"/>
          </w:p>
        </w:tc>
        <w:tc>
          <w:tcPr>
            <w:tcW w:w="1080" w:type="dxa"/>
            <w:tcBorders>
              <w:top w:val="nil"/>
              <w:left w:val="nil"/>
              <w:bottom w:val="nil"/>
              <w:right w:val="nil"/>
            </w:tcBorders>
          </w:tcPr>
          <w:p w14:paraId="2C9E5671"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5166F01C" w14:textId="77777777" w:rsidR="00AB019F" w:rsidRPr="00AB019F" w:rsidRDefault="00DA5D93"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del w:id="5061" w:author="Arjan" w:date="2012-11-16T15:37:00Z">
              <w:r w:rsidR="00AB019F" w:rsidRPr="00AB019F" w:rsidDel="00AB019F">
                <w:rPr>
                  <w:rFonts w:ascii="Arial" w:eastAsia="Times New Roman" w:hAnsi="Arial" w:cs="Arial"/>
                  <w:color w:val="000000"/>
                  <w:sz w:val="20"/>
                  <w:szCs w:val="20"/>
                </w:rPr>
                <w:delText>Document</w:delText>
              </w:r>
            </w:del>
            <w:ins w:id="5062" w:author="Arjan" w:date="2012-11-16T15:37:00Z">
              <w:r w:rsidR="00AB019F">
                <w:rPr>
                  <w:rFonts w:ascii="Arial" w:eastAsia="Times New Roman" w:hAnsi="Arial" w:cs="Arial"/>
                  <w:color w:val="000000"/>
                  <w:sz w:val="20"/>
                  <w:szCs w:val="20"/>
                </w:rPr>
                <w:t>Informatieobject</w:t>
              </w:r>
            </w:ins>
            <w:r w:rsidR="00AB019F" w:rsidRPr="00AB019F">
              <w:rPr>
                <w:rFonts w:ascii="Arial" w:eastAsia="Times New Roman" w:hAnsi="Arial" w:cs="Arial"/>
                <w:color w:val="000000"/>
                <w:sz w:val="20"/>
                <w:szCs w:val="20"/>
              </w:rPr>
              <w:t>categorie</w:t>
            </w:r>
            <w:r w:rsidRPr="00AB019F">
              <w:rPr>
                <w:rFonts w:ascii="Arial" w:hAnsi="Arial" w:cs="Arial"/>
                <w:sz w:val="20"/>
                <w:szCs w:val="20"/>
                <w:lang w:val="en-AU"/>
              </w:rPr>
              <w:fldChar w:fldCharType="end"/>
            </w:r>
          </w:p>
        </w:tc>
        <w:tc>
          <w:tcPr>
            <w:tcW w:w="1350" w:type="dxa"/>
            <w:tcBorders>
              <w:top w:val="nil"/>
              <w:left w:val="nil"/>
              <w:bottom w:val="nil"/>
              <w:right w:val="nil"/>
            </w:tcBorders>
          </w:tcPr>
          <w:p w14:paraId="751651D0"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del w:id="5063" w:author="Arjan" w:date="2013-07-08T16:02:00Z">
              <w:r w:rsidRPr="00AB019F" w:rsidDel="006B0975">
                <w:rPr>
                  <w:rFonts w:ascii="Arial" w:eastAsia="Times New Roman" w:hAnsi="Arial" w:cs="Arial"/>
                  <w:color w:val="000000"/>
                  <w:sz w:val="20"/>
                  <w:szCs w:val="20"/>
                </w:rPr>
                <w:delText>KING op basis van de Dublin Core</w:delText>
              </w:r>
            </w:del>
            <w:ins w:id="5064" w:author="Arjan" w:date="2013-07-08T16:02:00Z">
              <w:r w:rsidR="006B0975">
                <w:rPr>
                  <w:rFonts w:ascii="Arial" w:eastAsia="Times New Roman" w:hAnsi="Arial" w:cs="Arial"/>
                  <w:color w:val="000000"/>
                  <w:sz w:val="20"/>
                  <w:szCs w:val="20"/>
                </w:rPr>
                <w:t>ZTC</w:t>
              </w:r>
            </w:ins>
          </w:p>
        </w:tc>
      </w:tr>
      <w:tr w:rsidR="00AB019F" w:rsidRPr="00AB019F" w14:paraId="2FD3E90F" w14:textId="77777777" w:rsidTr="006B0975">
        <w:tc>
          <w:tcPr>
            <w:tcW w:w="3600" w:type="dxa"/>
            <w:tcBorders>
              <w:top w:val="nil"/>
              <w:left w:val="nil"/>
              <w:bottom w:val="nil"/>
              <w:right w:val="nil"/>
            </w:tcBorders>
          </w:tcPr>
          <w:p w14:paraId="5DDF407C"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5065" w:name="BKM_25D6500A_29BE_4be5_8732_E75DEBA124A3"/>
            <w:bookmarkEnd w:id="5065"/>
          </w:p>
        </w:tc>
        <w:tc>
          <w:tcPr>
            <w:tcW w:w="1080" w:type="dxa"/>
            <w:tcBorders>
              <w:top w:val="nil"/>
              <w:left w:val="nil"/>
              <w:bottom w:val="nil"/>
              <w:right w:val="nil"/>
            </w:tcBorders>
          </w:tcPr>
          <w:p w14:paraId="58B9CA9C"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A9E9C49" w14:textId="77777777" w:rsidR="00AB019F" w:rsidRPr="00AB019F" w:rsidRDefault="00DA5D93"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ins w:id="5066" w:author="Arjan" w:date="2012-11-16T15:37:00Z">
              <w:r w:rsidR="00AB019F">
                <w:rPr>
                  <w:rFonts w:ascii="Arial" w:eastAsia="Times New Roman" w:hAnsi="Arial" w:cs="Arial"/>
                  <w:color w:val="000000"/>
                  <w:sz w:val="20"/>
                  <w:szCs w:val="20"/>
                </w:rPr>
                <w:t>Informatieobject</w:t>
              </w:r>
            </w:ins>
            <w:del w:id="5067" w:author="Arjan" w:date="2012-11-16T15:37:00Z">
              <w:r w:rsidR="00AB019F" w:rsidRPr="00AB019F" w:rsidDel="00AB019F">
                <w:rPr>
                  <w:rFonts w:ascii="Arial" w:eastAsia="Times New Roman" w:hAnsi="Arial" w:cs="Arial"/>
                  <w:color w:val="000000"/>
                  <w:sz w:val="20"/>
                  <w:szCs w:val="20"/>
                </w:rPr>
                <w:delText>Document</w:delText>
              </w:r>
            </w:del>
            <w:r w:rsidR="00AB019F" w:rsidRPr="00AB019F">
              <w:rPr>
                <w:rFonts w:ascii="Arial" w:eastAsia="Times New Roman" w:hAnsi="Arial" w:cs="Arial"/>
                <w:color w:val="000000"/>
                <w:sz w:val="20"/>
                <w:szCs w:val="20"/>
              </w:rPr>
              <w:t>typetrefwoord</w:t>
            </w:r>
            <w:r w:rsidRPr="00AB019F">
              <w:rPr>
                <w:rFonts w:ascii="Arial" w:hAnsi="Arial" w:cs="Arial"/>
                <w:sz w:val="20"/>
                <w:szCs w:val="20"/>
                <w:lang w:val="en-AU"/>
              </w:rPr>
              <w:fldChar w:fldCharType="end"/>
            </w:r>
          </w:p>
        </w:tc>
        <w:tc>
          <w:tcPr>
            <w:tcW w:w="1350" w:type="dxa"/>
            <w:tcBorders>
              <w:top w:val="nil"/>
              <w:left w:val="nil"/>
              <w:bottom w:val="nil"/>
              <w:right w:val="nil"/>
            </w:tcBorders>
          </w:tcPr>
          <w:p w14:paraId="61DE7FA6"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del w:id="5068" w:author="Arjan" w:date="2013-07-08T16:02:00Z">
              <w:r w:rsidRPr="00AB019F" w:rsidDel="006B0975">
                <w:rPr>
                  <w:rFonts w:ascii="Arial" w:eastAsia="Times New Roman" w:hAnsi="Arial" w:cs="Arial"/>
                  <w:color w:val="000000"/>
                  <w:sz w:val="20"/>
                  <w:szCs w:val="20"/>
                </w:rPr>
                <w:delText>KING</w:delText>
              </w:r>
            </w:del>
            <w:ins w:id="5069" w:author="Arjan" w:date="2013-07-08T16:02:00Z">
              <w:r w:rsidR="006B0975">
                <w:rPr>
                  <w:rFonts w:ascii="Arial" w:eastAsia="Times New Roman" w:hAnsi="Arial" w:cs="Arial"/>
                  <w:color w:val="000000"/>
                  <w:sz w:val="20"/>
                  <w:szCs w:val="20"/>
                </w:rPr>
                <w:t>ZTC</w:t>
              </w:r>
            </w:ins>
          </w:p>
        </w:tc>
      </w:tr>
      <w:tr w:rsidR="00637628" w:rsidRPr="00AB019F" w14:paraId="128E2185" w14:textId="77777777" w:rsidTr="006B0975">
        <w:tc>
          <w:tcPr>
            <w:tcW w:w="3600" w:type="dxa"/>
            <w:tcBorders>
              <w:top w:val="nil"/>
              <w:left w:val="nil"/>
              <w:bottom w:val="nil"/>
              <w:right w:val="nil"/>
            </w:tcBorders>
          </w:tcPr>
          <w:p w14:paraId="072F47CD" w14:textId="77777777" w:rsidR="00637628" w:rsidRPr="00AB019F" w:rsidRDefault="00637628" w:rsidP="00AB019F">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3BE22950" w14:textId="77777777" w:rsidR="00637628" w:rsidRPr="00AB019F" w:rsidRDefault="00637628"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E57B17C" w14:textId="68AB085A" w:rsidR="00637628" w:rsidRPr="00AB019F" w:rsidRDefault="00637628" w:rsidP="00AB019F">
            <w:pPr>
              <w:autoSpaceDE w:val="0"/>
              <w:autoSpaceDN w:val="0"/>
              <w:adjustRightInd w:val="0"/>
              <w:spacing w:after="0" w:line="240" w:lineRule="auto"/>
              <w:rPr>
                <w:rFonts w:ascii="Arial" w:hAnsi="Arial" w:cs="Arial"/>
                <w:sz w:val="20"/>
                <w:szCs w:val="20"/>
                <w:lang w:val="en-AU"/>
              </w:rPr>
            </w:pPr>
            <w:ins w:id="5070" w:author="Arjan Kloosterboer" w:date="2017-03-07T11:45:00Z">
              <w:r>
                <w:rPr>
                  <w:rFonts w:ascii="Arial" w:hAnsi="Arial" w:cs="Arial"/>
                  <w:sz w:val="20"/>
                  <w:szCs w:val="20"/>
                  <w:lang w:val="en-AU"/>
                </w:rPr>
                <w:t>Vertrouwelijkheidaanduiding</w:t>
              </w:r>
            </w:ins>
          </w:p>
        </w:tc>
        <w:tc>
          <w:tcPr>
            <w:tcW w:w="1350" w:type="dxa"/>
            <w:tcBorders>
              <w:top w:val="nil"/>
              <w:left w:val="nil"/>
              <w:bottom w:val="nil"/>
              <w:right w:val="nil"/>
            </w:tcBorders>
          </w:tcPr>
          <w:p w14:paraId="3540D091" w14:textId="71AC4959" w:rsidR="00637628" w:rsidRPr="00AB019F" w:rsidDel="006B0975" w:rsidRDefault="00637628" w:rsidP="00AB019F">
            <w:pPr>
              <w:autoSpaceDE w:val="0"/>
              <w:autoSpaceDN w:val="0"/>
              <w:adjustRightInd w:val="0"/>
              <w:spacing w:after="0" w:line="240" w:lineRule="auto"/>
              <w:rPr>
                <w:rFonts w:ascii="Arial" w:eastAsia="Times New Roman" w:hAnsi="Arial" w:cs="Arial"/>
                <w:color w:val="000000"/>
                <w:sz w:val="20"/>
                <w:szCs w:val="20"/>
              </w:rPr>
            </w:pPr>
            <w:ins w:id="5071" w:author="Arjan Kloosterboer" w:date="2017-03-07T11:45:00Z">
              <w:r>
                <w:rPr>
                  <w:rFonts w:ascii="Arial" w:eastAsia="Times New Roman" w:hAnsi="Arial" w:cs="Arial"/>
                  <w:color w:val="000000"/>
                  <w:sz w:val="20"/>
                  <w:szCs w:val="20"/>
                </w:rPr>
                <w:t>ZTC</w:t>
              </w:r>
            </w:ins>
          </w:p>
        </w:tc>
      </w:tr>
      <w:tr w:rsidR="00AB019F" w:rsidRPr="00AB019F" w14:paraId="66908162" w14:textId="77777777" w:rsidTr="006B0975">
        <w:tc>
          <w:tcPr>
            <w:tcW w:w="3600" w:type="dxa"/>
            <w:tcBorders>
              <w:top w:val="nil"/>
              <w:left w:val="nil"/>
              <w:right w:val="nil"/>
            </w:tcBorders>
          </w:tcPr>
          <w:p w14:paraId="6FA0B18C"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5072" w:name="BKM_4B14CA84_1C6E_4419_B23B_B87F4B425C0B"/>
            <w:bookmarkEnd w:id="5072"/>
          </w:p>
        </w:tc>
        <w:tc>
          <w:tcPr>
            <w:tcW w:w="1080" w:type="dxa"/>
            <w:tcBorders>
              <w:top w:val="nil"/>
              <w:left w:val="nil"/>
              <w:right w:val="nil"/>
            </w:tcBorders>
          </w:tcPr>
          <w:p w14:paraId="02C8448B"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right w:val="nil"/>
            </w:tcBorders>
          </w:tcPr>
          <w:p w14:paraId="57FA4590" w14:textId="77777777" w:rsidR="00AB019F" w:rsidRPr="00AB019F" w:rsidRDefault="00DA5D93"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r w:rsidR="00AB019F" w:rsidRPr="00AB019F">
              <w:rPr>
                <w:rFonts w:ascii="Arial" w:eastAsia="Times New Roman" w:hAnsi="Arial" w:cs="Arial"/>
                <w:color w:val="000000"/>
                <w:sz w:val="20"/>
                <w:szCs w:val="20"/>
              </w:rPr>
              <w:t xml:space="preserve">Datum begin geldigheid </w:t>
            </w:r>
            <w:del w:id="5073" w:author="Arjan" w:date="2012-11-16T15:37:00Z">
              <w:r w:rsidR="00AB019F" w:rsidRPr="00AB019F" w:rsidDel="00AB019F">
                <w:rPr>
                  <w:rFonts w:ascii="Arial" w:eastAsia="Times New Roman" w:hAnsi="Arial" w:cs="Arial"/>
                  <w:color w:val="000000"/>
                  <w:sz w:val="20"/>
                  <w:szCs w:val="20"/>
                </w:rPr>
                <w:delText>document</w:delText>
              </w:r>
            </w:del>
            <w:ins w:id="5074" w:author="Arjan" w:date="2012-11-16T15:38:00Z">
              <w:r w:rsidR="00AB019F">
                <w:rPr>
                  <w:rFonts w:ascii="Arial" w:eastAsia="Times New Roman" w:hAnsi="Arial" w:cs="Arial"/>
                  <w:color w:val="000000"/>
                  <w:sz w:val="20"/>
                  <w:szCs w:val="20"/>
                </w:rPr>
                <w:t>i</w:t>
              </w:r>
            </w:ins>
            <w:ins w:id="5075" w:author="Arjan" w:date="2012-11-16T15:37:00Z">
              <w:r w:rsidR="00AB019F">
                <w:rPr>
                  <w:rFonts w:ascii="Arial" w:eastAsia="Times New Roman" w:hAnsi="Arial" w:cs="Arial"/>
                  <w:color w:val="000000"/>
                  <w:sz w:val="20"/>
                  <w:szCs w:val="20"/>
                </w:rPr>
                <w:t>nformatieobject</w:t>
              </w:r>
            </w:ins>
            <w:r w:rsidR="00AB019F" w:rsidRPr="00AB019F">
              <w:rPr>
                <w:rFonts w:ascii="Arial" w:eastAsia="Times New Roman" w:hAnsi="Arial" w:cs="Arial"/>
                <w:color w:val="000000"/>
                <w:sz w:val="20"/>
                <w:szCs w:val="20"/>
              </w:rPr>
              <w:t>type</w:t>
            </w:r>
            <w:r w:rsidRPr="00AB019F">
              <w:rPr>
                <w:rFonts w:ascii="Arial" w:hAnsi="Arial" w:cs="Arial"/>
                <w:sz w:val="20"/>
                <w:szCs w:val="20"/>
                <w:lang w:val="en-AU"/>
              </w:rPr>
              <w:fldChar w:fldCharType="end"/>
            </w:r>
          </w:p>
        </w:tc>
        <w:tc>
          <w:tcPr>
            <w:tcW w:w="1350" w:type="dxa"/>
            <w:tcBorders>
              <w:top w:val="nil"/>
              <w:left w:val="nil"/>
              <w:right w:val="nil"/>
            </w:tcBorders>
          </w:tcPr>
          <w:p w14:paraId="374B8094"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del w:id="5076" w:author="Arjan" w:date="2013-07-08T16:02:00Z">
              <w:r w:rsidRPr="00AB019F" w:rsidDel="006B0975">
                <w:rPr>
                  <w:rFonts w:ascii="Arial" w:eastAsia="Times New Roman" w:hAnsi="Arial" w:cs="Arial"/>
                  <w:color w:val="000000"/>
                  <w:sz w:val="20"/>
                  <w:szCs w:val="20"/>
                </w:rPr>
                <w:delText>KING</w:delText>
              </w:r>
            </w:del>
            <w:ins w:id="5077" w:author="Arjan" w:date="2013-07-08T16:02:00Z">
              <w:r w:rsidR="006B0975">
                <w:rPr>
                  <w:rFonts w:ascii="Arial" w:eastAsia="Times New Roman" w:hAnsi="Arial" w:cs="Arial"/>
                  <w:color w:val="000000"/>
                  <w:sz w:val="20"/>
                  <w:szCs w:val="20"/>
                </w:rPr>
                <w:t>ZTC</w:t>
              </w:r>
            </w:ins>
          </w:p>
        </w:tc>
      </w:tr>
      <w:tr w:rsidR="00AB019F" w:rsidRPr="00AB019F" w14:paraId="01F1A245" w14:textId="77777777" w:rsidTr="006B0975">
        <w:tc>
          <w:tcPr>
            <w:tcW w:w="3600" w:type="dxa"/>
            <w:tcBorders>
              <w:top w:val="nil"/>
              <w:left w:val="nil"/>
              <w:bottom w:val="single" w:sz="4" w:space="0" w:color="auto"/>
              <w:right w:val="nil"/>
            </w:tcBorders>
          </w:tcPr>
          <w:p w14:paraId="50C081B7"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5078" w:name="BKM_EDBAF1CD_6F90_4451_A74C_4E33FA12C9AC"/>
            <w:bookmarkEnd w:id="5078"/>
          </w:p>
        </w:tc>
        <w:tc>
          <w:tcPr>
            <w:tcW w:w="1080" w:type="dxa"/>
            <w:tcBorders>
              <w:top w:val="nil"/>
              <w:left w:val="nil"/>
              <w:bottom w:val="single" w:sz="4" w:space="0" w:color="auto"/>
              <w:right w:val="nil"/>
            </w:tcBorders>
          </w:tcPr>
          <w:p w14:paraId="043D1FA7"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single" w:sz="4" w:space="0" w:color="auto"/>
              <w:right w:val="nil"/>
            </w:tcBorders>
          </w:tcPr>
          <w:p w14:paraId="37F3F8CC" w14:textId="77777777" w:rsidR="00AB019F" w:rsidRPr="00AB019F" w:rsidRDefault="00DA5D93"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r w:rsidR="00AB019F" w:rsidRPr="00AB019F">
              <w:rPr>
                <w:rFonts w:ascii="Arial" w:eastAsia="Times New Roman" w:hAnsi="Arial" w:cs="Arial"/>
                <w:color w:val="000000"/>
                <w:sz w:val="20"/>
                <w:szCs w:val="20"/>
              </w:rPr>
              <w:t xml:space="preserve">Datum einde geldigheid </w:t>
            </w:r>
            <w:del w:id="5079" w:author="Arjan" w:date="2012-11-16T15:38:00Z">
              <w:r w:rsidR="00AB019F" w:rsidRPr="00AB019F" w:rsidDel="00AB019F">
                <w:rPr>
                  <w:rFonts w:ascii="Arial" w:eastAsia="Times New Roman" w:hAnsi="Arial" w:cs="Arial"/>
                  <w:color w:val="000000"/>
                  <w:sz w:val="20"/>
                  <w:szCs w:val="20"/>
                </w:rPr>
                <w:delText>documen</w:delText>
              </w:r>
            </w:del>
            <w:del w:id="5080" w:author="Arjan" w:date="2012-11-16T15:37:00Z">
              <w:r w:rsidR="00AB019F" w:rsidRPr="00AB019F" w:rsidDel="00AB019F">
                <w:rPr>
                  <w:rFonts w:ascii="Arial" w:eastAsia="Times New Roman" w:hAnsi="Arial" w:cs="Arial"/>
                  <w:color w:val="000000"/>
                  <w:sz w:val="20"/>
                  <w:szCs w:val="20"/>
                </w:rPr>
                <w:delText>t</w:delText>
              </w:r>
            </w:del>
            <w:ins w:id="5081" w:author="Arjan" w:date="2012-11-16T15:38:00Z">
              <w:r w:rsidR="00AB019F">
                <w:rPr>
                  <w:rFonts w:ascii="Arial" w:eastAsia="Times New Roman" w:hAnsi="Arial" w:cs="Arial"/>
                  <w:color w:val="000000"/>
                  <w:sz w:val="20"/>
                  <w:szCs w:val="20"/>
                </w:rPr>
                <w:t>informatieobject</w:t>
              </w:r>
            </w:ins>
            <w:r w:rsidR="00AB019F" w:rsidRPr="00AB019F">
              <w:rPr>
                <w:rFonts w:ascii="Arial" w:eastAsia="Times New Roman" w:hAnsi="Arial" w:cs="Arial"/>
                <w:color w:val="000000"/>
                <w:sz w:val="20"/>
                <w:szCs w:val="20"/>
              </w:rPr>
              <w:t>type</w:t>
            </w:r>
            <w:r w:rsidRPr="00AB019F">
              <w:rPr>
                <w:rFonts w:ascii="Arial" w:hAnsi="Arial" w:cs="Arial"/>
                <w:sz w:val="20"/>
                <w:szCs w:val="20"/>
                <w:lang w:val="en-AU"/>
              </w:rPr>
              <w:fldChar w:fldCharType="end"/>
            </w:r>
          </w:p>
        </w:tc>
        <w:tc>
          <w:tcPr>
            <w:tcW w:w="1350" w:type="dxa"/>
            <w:tcBorders>
              <w:top w:val="nil"/>
              <w:left w:val="nil"/>
              <w:bottom w:val="single" w:sz="4" w:space="0" w:color="auto"/>
              <w:right w:val="nil"/>
            </w:tcBorders>
          </w:tcPr>
          <w:p w14:paraId="259C8D9E" w14:textId="77777777"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del w:id="5082" w:author="Arjan" w:date="2013-07-08T16:02:00Z">
              <w:r w:rsidRPr="00AB019F" w:rsidDel="006B0975">
                <w:rPr>
                  <w:rFonts w:ascii="Arial" w:eastAsia="Times New Roman" w:hAnsi="Arial" w:cs="Arial"/>
                  <w:color w:val="000000"/>
                  <w:sz w:val="20"/>
                  <w:szCs w:val="20"/>
                </w:rPr>
                <w:delText>KING</w:delText>
              </w:r>
            </w:del>
            <w:ins w:id="5083" w:author="Arjan" w:date="2013-07-08T16:02:00Z">
              <w:r w:rsidR="006B0975">
                <w:rPr>
                  <w:rFonts w:ascii="Arial" w:eastAsia="Times New Roman" w:hAnsi="Arial" w:cs="Arial"/>
                  <w:color w:val="000000"/>
                  <w:sz w:val="20"/>
                  <w:szCs w:val="20"/>
                </w:rPr>
                <w:t>ZTC</w:t>
              </w:r>
            </w:ins>
          </w:p>
        </w:tc>
      </w:tr>
    </w:tbl>
    <w:p w14:paraId="2DEAE990" w14:textId="77777777" w:rsidR="00490410" w:rsidRDefault="00490410" w:rsidP="0044638F"/>
    <w:p w14:paraId="280F1182" w14:textId="679EA3E0" w:rsidR="00415031" w:rsidRPr="00415031" w:rsidRDefault="00415031" w:rsidP="0044638F">
      <w:pPr>
        <w:rPr>
          <w:lang w:val="nl-NL"/>
        </w:rPr>
      </w:pPr>
      <w:r w:rsidRPr="00415031">
        <w:rPr>
          <w:lang w:val="nl-NL"/>
        </w:rPr>
        <w:t xml:space="preserve">Zie de ZTC voor beschrijving van </w:t>
      </w:r>
      <w:r>
        <w:rPr>
          <w:lang w:val="nl-NL"/>
        </w:rPr>
        <w:t xml:space="preserve">het object en </w:t>
      </w:r>
      <w:r w:rsidRPr="00415031">
        <w:rPr>
          <w:lang w:val="nl-NL"/>
        </w:rPr>
        <w:t>de attributen</w:t>
      </w:r>
      <w:r w:rsidR="002776D3">
        <w:rPr>
          <w:lang w:val="nl-NL"/>
        </w:rPr>
        <w:t>, waaronder de toegevoegde Vertrouwelijkheidaanduiding</w:t>
      </w:r>
      <w:r w:rsidRPr="00415031">
        <w:rPr>
          <w:lang w:val="nl-NL"/>
        </w:rPr>
        <w:t>.</w:t>
      </w:r>
    </w:p>
    <w:p w14:paraId="651F6AB0" w14:textId="77777777" w:rsidR="005D4C64" w:rsidRDefault="005D4C64" w:rsidP="005D4C64">
      <w:pPr>
        <w:pStyle w:val="Kop3"/>
      </w:pPr>
      <w:bookmarkStart w:id="5084" w:name="_Toc493812431"/>
      <w:r>
        <w:t>Unieke aanduiding</w:t>
      </w:r>
      <w:bookmarkEnd w:id="5084"/>
    </w:p>
    <w:p w14:paraId="014CC034" w14:textId="77777777" w:rsidR="005D4C64" w:rsidRPr="00DD0F4F" w:rsidRDefault="005D4C64" w:rsidP="005D4C64">
      <w:pPr>
        <w:rPr>
          <w:lang w:val="nl-NL"/>
        </w:rPr>
      </w:pPr>
      <w:r w:rsidRPr="00DD0F4F">
        <w:rPr>
          <w:lang w:val="nl-NL"/>
        </w:rPr>
        <w:t xml:space="preserve">De unieke aanduiding van een INFORMATIEOBJECTTYPE wordt nu gevormd door de Informatieobjecttype-omschrijving. Dit geeft  een unieke aanduiding binnen één organisatie (of eigenlijk binnen een registratie van zaken met bijbehorende gegevens). Als door organisaties samengewerkt wordt in een keten, is deze aanduiding pas uniek als daarover goede afspraken gemaakt worden en er conform die afspraken gewerkt wordt. Dit levert geen garantie op unieke aanduidingen van informatieobjecttypen. </w:t>
      </w:r>
    </w:p>
    <w:p w14:paraId="78762B55" w14:textId="77777777" w:rsidR="005D4C64" w:rsidRPr="00DD0F4F" w:rsidRDefault="005D4C64" w:rsidP="005D4C64">
      <w:pPr>
        <w:rPr>
          <w:lang w:val="nl-NL"/>
        </w:rPr>
      </w:pPr>
      <w:r w:rsidRPr="00DD0F4F">
        <w:rPr>
          <w:lang w:val="nl-NL"/>
        </w:rPr>
        <w:t>In de ZTC 2.0 wordt de unieke aanduiding van een INFORMATIEOBJECTTYPE gevormd door de unieke aanduiding van de CATALOGUS waartoe het INFORMATIEOBJECTTYPE behoort in combinatie met de Informatieobjecttype-omschrijving. De unieke aanduiding van CATALOGUS is opgebouwd uit Domein (een afkorting waarmee wordt aangegeven voor welk domein in de CATALOGUS INFORMATIEOBJECTTYPEn zijn uitgewerkt) en RSIN (het door een kamer toegekend uniek nummer voor de INGESCHREVEN NIET-NATUURLIJK PERSOON die de eigenaar is van de CATALOGUS).</w:t>
      </w:r>
    </w:p>
    <w:p w14:paraId="68694EAB" w14:textId="77777777" w:rsidR="005D4C64" w:rsidRPr="00DD0F4F" w:rsidRDefault="005D4C64" w:rsidP="005D4C64">
      <w:pPr>
        <w:rPr>
          <w:lang w:val="nl-NL"/>
        </w:rPr>
      </w:pPr>
      <w:r w:rsidRPr="00DD0F4F">
        <w:rPr>
          <w:lang w:val="nl-NL"/>
        </w:rPr>
        <w:t>Aangezien het RGBZ de ZTC volgt modelleren we de unieke aanduiding van INFORMATIEOBJECTTYPE conform de ZTC 2.0. Daarmee voorzien we tevens in landelijk unieke aanduidingen van informatieobjecttypen.</w:t>
      </w:r>
    </w:p>
    <w:p w14:paraId="2AFBE5FE" w14:textId="77777777" w:rsidR="006B0975" w:rsidRPr="00C13AFC" w:rsidRDefault="00542973" w:rsidP="006B0975">
      <w:pPr>
        <w:widowControl w:val="0"/>
        <w:autoSpaceDE w:val="0"/>
        <w:autoSpaceDN w:val="0"/>
        <w:adjustRightInd w:val="0"/>
        <w:spacing w:before="240" w:after="60" w:line="240" w:lineRule="auto"/>
        <w:outlineLvl w:val="3"/>
        <w:rPr>
          <w:ins w:id="5085" w:author="Arjan" w:date="2013-07-08T16:03:00Z"/>
          <w:rFonts w:ascii="Arial" w:eastAsia="Times New Roman" w:hAnsi="Arial" w:cs="Arial"/>
          <w:b/>
          <w:color w:val="004080"/>
          <w:sz w:val="24"/>
          <w:szCs w:val="24"/>
          <w:lang w:eastAsia="nl-NL"/>
        </w:rPr>
      </w:pPr>
      <w:ins w:id="5086" w:author="Arjan" w:date="2013-07-08T16:28:00Z">
        <w:r w:rsidRPr="00CF1953">
          <w:rPr>
            <w:rFonts w:ascii="Arial" w:eastAsia="Times New Roman" w:hAnsi="Arial" w:cs="Arial"/>
            <w:b/>
            <w:bCs/>
            <w:color w:val="004080"/>
            <w:sz w:val="24"/>
            <w:szCs w:val="24"/>
          </w:rPr>
          <w:t>«</w:t>
        </w:r>
      </w:ins>
      <w:ins w:id="5087" w:author="Arjan" w:date="2013-07-08T16:03:00Z">
        <w:r w:rsidR="00DA5D93"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sidR="006B0975">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ins>
      <w:ins w:id="5088" w:author="Arjan" w:date="2013-07-08T16:29:00Z">
        <w:r w:rsidRPr="00CF1953">
          <w:rPr>
            <w:rFonts w:ascii="Arial" w:eastAsia="Times New Roman" w:hAnsi="Arial" w:cs="Arial"/>
            <w:b/>
            <w:bCs/>
            <w:color w:val="004080"/>
            <w:sz w:val="24"/>
            <w:szCs w:val="24"/>
          </w:rPr>
          <w:t>»</w:t>
        </w:r>
      </w:ins>
      <w:ins w:id="5089" w:author="Arjan" w:date="2013-07-08T16:03:00Z">
        <w:r w:rsidR="006B0975" w:rsidRPr="00C13AFC">
          <w:rPr>
            <w:rFonts w:ascii="Arial" w:eastAsia="Times New Roman" w:hAnsi="Arial" w:cs="Arial"/>
            <w:b/>
            <w:color w:val="004080"/>
            <w:sz w:val="24"/>
            <w:szCs w:val="24"/>
            <w:lang w:eastAsia="nl-NL"/>
          </w:rPr>
          <w:t xml:space="preserve"> </w:t>
        </w:r>
        <w:r w:rsidR="00DA5D93" w:rsidRPr="00C13AFC">
          <w:rPr>
            <w:rFonts w:ascii="Arial" w:eastAsia="Times New Roman" w:hAnsi="Arial" w:cs="Arial"/>
            <w:b/>
            <w:color w:val="004080"/>
            <w:sz w:val="24"/>
            <w:szCs w:val="24"/>
            <w:lang w:eastAsia="nl-NL"/>
          </w:rPr>
          <w:fldChar w:fldCharType="begin" w:fldLock="1"/>
        </w:r>
        <w:r w:rsidR="006B0975" w:rsidRPr="00C13AFC">
          <w:rPr>
            <w:rFonts w:ascii="Arial" w:eastAsia="Times New Roman" w:hAnsi="Arial" w:cs="Arial"/>
            <w:b/>
            <w:color w:val="004080"/>
            <w:sz w:val="24"/>
            <w:szCs w:val="24"/>
            <w:lang w:eastAsia="nl-NL"/>
          </w:rPr>
          <w:instrText>MERGEFIELD Att.Name</w:instrText>
        </w:r>
        <w:r w:rsidR="00DA5D93" w:rsidRPr="00C13AFC">
          <w:rPr>
            <w:rFonts w:ascii="Arial" w:eastAsia="Times New Roman" w:hAnsi="Arial" w:cs="Arial"/>
            <w:b/>
            <w:color w:val="004080"/>
            <w:sz w:val="24"/>
            <w:szCs w:val="24"/>
            <w:lang w:eastAsia="nl-NL"/>
          </w:rPr>
          <w:fldChar w:fldCharType="separate"/>
        </w:r>
        <w:r w:rsidR="006B0975" w:rsidRPr="00C13AFC">
          <w:rPr>
            <w:rFonts w:ascii="Arial" w:eastAsia="Times New Roman" w:hAnsi="Arial" w:cs="Arial"/>
            <w:b/>
            <w:color w:val="004080"/>
            <w:sz w:val="24"/>
            <w:szCs w:val="24"/>
            <w:lang w:eastAsia="nl-NL"/>
          </w:rPr>
          <w:t>Domein</w:t>
        </w:r>
        <w:r w:rsidR="00DA5D93" w:rsidRPr="00C13AFC">
          <w:rPr>
            <w:rFonts w:ascii="Arial" w:eastAsia="Times New Roman" w:hAnsi="Arial" w:cs="Arial"/>
            <w:b/>
            <w:color w:val="004080"/>
            <w:sz w:val="24"/>
            <w:szCs w:val="24"/>
            <w:lang w:eastAsia="nl-NL"/>
          </w:rPr>
          <w:fldChar w:fldCharType="end"/>
        </w:r>
      </w:ins>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6B0975" w:rsidRPr="00C13AFC" w14:paraId="20F69705" w14:textId="77777777" w:rsidTr="00542973">
        <w:trPr>
          <w:trHeight w:val="230"/>
          <w:ins w:id="5090" w:author="Arjan" w:date="2013-07-08T16:03:00Z"/>
        </w:trPr>
        <w:tc>
          <w:tcPr>
            <w:tcW w:w="3330" w:type="dxa"/>
            <w:gridSpan w:val="2"/>
            <w:tcBorders>
              <w:top w:val="nil"/>
              <w:left w:val="nil"/>
              <w:bottom w:val="nil"/>
              <w:right w:val="nil"/>
            </w:tcBorders>
          </w:tcPr>
          <w:p w14:paraId="1CB2FC05" w14:textId="77777777" w:rsidR="006B0975" w:rsidRPr="00C13AFC" w:rsidRDefault="006B0975" w:rsidP="003616C8">
            <w:pPr>
              <w:widowControl w:val="0"/>
              <w:autoSpaceDE w:val="0"/>
              <w:autoSpaceDN w:val="0"/>
              <w:adjustRightInd w:val="0"/>
              <w:spacing w:after="0" w:line="240" w:lineRule="auto"/>
              <w:rPr>
                <w:ins w:id="5091" w:author="Arjan" w:date="2013-07-08T16:03:00Z"/>
                <w:rFonts w:eastAsia="Times New Roman" w:cs="Arial"/>
                <w:color w:val="000000"/>
                <w:szCs w:val="24"/>
                <w:lang w:eastAsia="nl-NL"/>
              </w:rPr>
            </w:pPr>
            <w:ins w:id="5092" w:author="Arjan" w:date="2013-07-08T16:03:00Z">
              <w:r w:rsidRPr="00C13AFC">
                <w:rPr>
                  <w:rFonts w:eastAsia="Times New Roman" w:cs="Arial"/>
                  <w:b/>
                  <w:color w:val="000000"/>
                  <w:szCs w:val="24"/>
                  <w:lang w:eastAsia="nl-NL"/>
                </w:rPr>
                <w:t xml:space="preserve">Naam </w:t>
              </w:r>
            </w:ins>
          </w:p>
        </w:tc>
        <w:tc>
          <w:tcPr>
            <w:tcW w:w="6030" w:type="dxa"/>
            <w:tcBorders>
              <w:top w:val="nil"/>
              <w:left w:val="nil"/>
              <w:bottom w:val="nil"/>
              <w:right w:val="nil"/>
            </w:tcBorders>
          </w:tcPr>
          <w:p w14:paraId="197B0EE1" w14:textId="77777777" w:rsidR="006B0975" w:rsidRPr="00C13AFC" w:rsidRDefault="00DA5D93" w:rsidP="003616C8">
            <w:pPr>
              <w:widowControl w:val="0"/>
              <w:autoSpaceDE w:val="0"/>
              <w:autoSpaceDN w:val="0"/>
              <w:adjustRightInd w:val="0"/>
              <w:spacing w:after="0" w:line="240" w:lineRule="auto"/>
              <w:rPr>
                <w:ins w:id="5093" w:author="Arjan" w:date="2013-07-08T16:03:00Z"/>
                <w:rFonts w:eastAsia="Times New Roman" w:cs="Arial"/>
                <w:color w:val="0F0F0F"/>
                <w:szCs w:val="24"/>
                <w:lang w:eastAsia="nl-NL"/>
              </w:rPr>
            </w:pPr>
            <w:ins w:id="5094" w:author="Arjan" w:date="2013-07-08T16:03:00Z">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Att.Name</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Domein</w:t>
              </w:r>
              <w:r w:rsidRPr="00C13AFC">
                <w:rPr>
                  <w:rFonts w:ascii="Arial" w:hAnsi="Arial" w:cs="Arial"/>
                  <w:sz w:val="20"/>
                  <w:szCs w:val="24"/>
                  <w:lang w:val="en-AU" w:eastAsia="nl-NL"/>
                </w:rPr>
                <w:fldChar w:fldCharType="end"/>
              </w:r>
            </w:ins>
          </w:p>
        </w:tc>
      </w:tr>
      <w:tr w:rsidR="006B0975" w:rsidRPr="00C13AFC" w14:paraId="6404E4AD" w14:textId="77777777" w:rsidTr="00542973">
        <w:trPr>
          <w:ins w:id="5095" w:author="Arjan" w:date="2013-07-08T16:03:00Z"/>
        </w:trPr>
        <w:tc>
          <w:tcPr>
            <w:tcW w:w="3330" w:type="dxa"/>
            <w:gridSpan w:val="2"/>
            <w:tcBorders>
              <w:top w:val="nil"/>
              <w:left w:val="nil"/>
              <w:bottom w:val="nil"/>
              <w:right w:val="nil"/>
            </w:tcBorders>
          </w:tcPr>
          <w:p w14:paraId="2F0C6705" w14:textId="77777777" w:rsidR="006B0975" w:rsidRPr="00C13AFC" w:rsidRDefault="006B0975" w:rsidP="003616C8">
            <w:pPr>
              <w:widowControl w:val="0"/>
              <w:autoSpaceDE w:val="0"/>
              <w:autoSpaceDN w:val="0"/>
              <w:adjustRightInd w:val="0"/>
              <w:spacing w:after="0" w:line="240" w:lineRule="auto"/>
              <w:rPr>
                <w:ins w:id="5096" w:author="Arjan" w:date="2013-07-08T16:03:00Z"/>
                <w:rFonts w:eastAsia="Times New Roman" w:cs="Arial"/>
                <w:color w:val="000000"/>
                <w:szCs w:val="24"/>
                <w:lang w:eastAsia="nl-NL"/>
              </w:rPr>
            </w:pPr>
            <w:ins w:id="5097" w:author="Arjan" w:date="2013-07-08T16:03:00Z">
              <w:r w:rsidRPr="00C13AFC">
                <w:rPr>
                  <w:rFonts w:eastAsia="Times New Roman" w:cs="Arial"/>
                  <w:b/>
                  <w:color w:val="000000"/>
                  <w:szCs w:val="24"/>
                  <w:lang w:eastAsia="nl-NL"/>
                </w:rPr>
                <w:t xml:space="preserve">Herkomst </w:t>
              </w:r>
            </w:ins>
          </w:p>
        </w:tc>
        <w:tc>
          <w:tcPr>
            <w:tcW w:w="6030" w:type="dxa"/>
            <w:tcBorders>
              <w:top w:val="nil"/>
              <w:left w:val="nil"/>
              <w:bottom w:val="nil"/>
              <w:right w:val="nil"/>
            </w:tcBorders>
          </w:tcPr>
          <w:p w14:paraId="09D8FA3E" w14:textId="77777777" w:rsidR="006B0975" w:rsidRPr="00C13AFC" w:rsidRDefault="006B0975" w:rsidP="003616C8">
            <w:pPr>
              <w:widowControl w:val="0"/>
              <w:autoSpaceDE w:val="0"/>
              <w:autoSpaceDN w:val="0"/>
              <w:adjustRightInd w:val="0"/>
              <w:spacing w:after="0" w:line="240" w:lineRule="auto"/>
              <w:rPr>
                <w:ins w:id="5098" w:author="Arjan" w:date="2013-07-08T16:03:00Z"/>
                <w:rFonts w:eastAsia="Times New Roman" w:cs="Arial"/>
                <w:color w:val="0F0F0F"/>
                <w:szCs w:val="24"/>
                <w:lang w:eastAsia="nl-NL"/>
              </w:rPr>
            </w:pPr>
            <w:ins w:id="5099" w:author="Arjan" w:date="2013-07-08T16:03:00Z">
              <w:r>
                <w:rPr>
                  <w:rFonts w:eastAsia="Times New Roman" w:cs="Arial"/>
                  <w:color w:val="0F0F0F"/>
                  <w:szCs w:val="24"/>
                  <w:lang w:eastAsia="nl-NL"/>
                </w:rPr>
                <w:t>ZTC</w:t>
              </w:r>
            </w:ins>
          </w:p>
        </w:tc>
      </w:tr>
      <w:tr w:rsidR="006B0975" w:rsidRPr="00C13AFC" w14:paraId="0B0BC391" w14:textId="77777777" w:rsidTr="00542973">
        <w:trPr>
          <w:ins w:id="5100" w:author="Arjan" w:date="2013-07-08T16:03:00Z"/>
        </w:trPr>
        <w:tc>
          <w:tcPr>
            <w:tcW w:w="3330" w:type="dxa"/>
            <w:gridSpan w:val="2"/>
            <w:tcBorders>
              <w:top w:val="nil"/>
              <w:left w:val="nil"/>
              <w:bottom w:val="nil"/>
              <w:right w:val="nil"/>
            </w:tcBorders>
          </w:tcPr>
          <w:p w14:paraId="2AC5BDFB" w14:textId="77777777" w:rsidR="006B0975" w:rsidRPr="00C13AFC" w:rsidRDefault="006B0975" w:rsidP="003616C8">
            <w:pPr>
              <w:widowControl w:val="0"/>
              <w:autoSpaceDE w:val="0"/>
              <w:autoSpaceDN w:val="0"/>
              <w:adjustRightInd w:val="0"/>
              <w:spacing w:after="0" w:line="240" w:lineRule="auto"/>
              <w:rPr>
                <w:ins w:id="5101" w:author="Arjan" w:date="2013-07-08T16:03:00Z"/>
                <w:rFonts w:eastAsia="Times New Roman" w:cs="Arial"/>
                <w:color w:val="000000"/>
                <w:szCs w:val="24"/>
                <w:lang w:eastAsia="nl-NL"/>
              </w:rPr>
            </w:pPr>
            <w:ins w:id="5102" w:author="Arjan" w:date="2013-07-08T16:03:00Z">
              <w:r w:rsidRPr="00C13AFC">
                <w:rPr>
                  <w:rFonts w:eastAsia="Times New Roman" w:cs="Arial"/>
                  <w:b/>
                  <w:color w:val="000000"/>
                  <w:szCs w:val="24"/>
                  <w:lang w:eastAsia="nl-NL"/>
                </w:rPr>
                <w:t xml:space="preserve">Code </w:t>
              </w:r>
            </w:ins>
          </w:p>
        </w:tc>
        <w:tc>
          <w:tcPr>
            <w:tcW w:w="6030" w:type="dxa"/>
            <w:tcBorders>
              <w:top w:val="nil"/>
              <w:left w:val="nil"/>
              <w:bottom w:val="nil"/>
              <w:right w:val="nil"/>
            </w:tcBorders>
          </w:tcPr>
          <w:p w14:paraId="7F1606B1" w14:textId="77777777" w:rsidR="006B0975" w:rsidRPr="00C13AFC" w:rsidRDefault="006B0975" w:rsidP="003616C8">
            <w:pPr>
              <w:widowControl w:val="0"/>
              <w:autoSpaceDE w:val="0"/>
              <w:autoSpaceDN w:val="0"/>
              <w:adjustRightInd w:val="0"/>
              <w:spacing w:after="0" w:line="240" w:lineRule="auto"/>
              <w:rPr>
                <w:ins w:id="5103" w:author="Arjan" w:date="2013-07-08T16:03:00Z"/>
                <w:rFonts w:eastAsia="Times New Roman" w:cs="Arial"/>
                <w:color w:val="0F0F0F"/>
                <w:szCs w:val="24"/>
                <w:lang w:eastAsia="nl-NL"/>
              </w:rPr>
            </w:pPr>
          </w:p>
        </w:tc>
      </w:tr>
      <w:tr w:rsidR="006B0975" w:rsidRPr="00C13AFC" w14:paraId="1BAA82E1" w14:textId="77777777" w:rsidTr="00542973">
        <w:trPr>
          <w:ins w:id="5104" w:author="Arjan" w:date="2013-07-08T16:03:00Z"/>
        </w:trPr>
        <w:tc>
          <w:tcPr>
            <w:tcW w:w="3330" w:type="dxa"/>
            <w:gridSpan w:val="2"/>
            <w:tcBorders>
              <w:top w:val="nil"/>
              <w:left w:val="nil"/>
              <w:bottom w:val="nil"/>
              <w:right w:val="nil"/>
            </w:tcBorders>
          </w:tcPr>
          <w:p w14:paraId="5D5A508A" w14:textId="77777777" w:rsidR="006B0975" w:rsidRPr="00C13AFC" w:rsidRDefault="006B0975" w:rsidP="003616C8">
            <w:pPr>
              <w:widowControl w:val="0"/>
              <w:autoSpaceDE w:val="0"/>
              <w:autoSpaceDN w:val="0"/>
              <w:adjustRightInd w:val="0"/>
              <w:spacing w:after="0" w:line="240" w:lineRule="auto"/>
              <w:rPr>
                <w:ins w:id="5105" w:author="Arjan" w:date="2013-07-08T16:03:00Z"/>
                <w:rFonts w:eastAsia="Times New Roman" w:cs="Arial"/>
                <w:color w:val="000000"/>
                <w:szCs w:val="24"/>
                <w:lang w:eastAsia="nl-NL"/>
              </w:rPr>
            </w:pPr>
            <w:ins w:id="5106" w:author="Arjan" w:date="2013-07-08T16:03:00Z">
              <w:r w:rsidRPr="00C13AFC">
                <w:rPr>
                  <w:rFonts w:eastAsia="Times New Roman" w:cs="Arial"/>
                  <w:b/>
                  <w:color w:val="000000"/>
                  <w:szCs w:val="24"/>
                  <w:lang w:eastAsia="nl-NL"/>
                </w:rPr>
                <w:t xml:space="preserve">XML-tag </w:t>
              </w:r>
            </w:ins>
          </w:p>
        </w:tc>
        <w:tc>
          <w:tcPr>
            <w:tcW w:w="6030" w:type="dxa"/>
            <w:tcBorders>
              <w:top w:val="nil"/>
              <w:left w:val="nil"/>
              <w:bottom w:val="nil"/>
              <w:right w:val="nil"/>
            </w:tcBorders>
          </w:tcPr>
          <w:p w14:paraId="6CD0A72E" w14:textId="77777777" w:rsidR="006B0975" w:rsidRPr="00C13AFC" w:rsidRDefault="00DA5D93" w:rsidP="003616C8">
            <w:pPr>
              <w:widowControl w:val="0"/>
              <w:autoSpaceDE w:val="0"/>
              <w:autoSpaceDN w:val="0"/>
              <w:adjustRightInd w:val="0"/>
              <w:spacing w:after="0" w:line="240" w:lineRule="auto"/>
              <w:rPr>
                <w:ins w:id="5107" w:author="Arjan" w:date="2013-07-08T16:03:00Z"/>
                <w:rFonts w:eastAsia="Times New Roman" w:cs="Arial"/>
                <w:color w:val="0F0F0F"/>
                <w:szCs w:val="24"/>
                <w:lang w:eastAsia="nl-NL"/>
              </w:rPr>
            </w:pPr>
            <w:ins w:id="5108" w:author="Arjan" w:date="2013-07-08T16:03:00Z">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Att.Alias</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domein</w:t>
              </w:r>
              <w:r w:rsidRPr="00C13AFC">
                <w:rPr>
                  <w:rFonts w:ascii="Arial" w:hAnsi="Arial" w:cs="Arial"/>
                  <w:sz w:val="20"/>
                  <w:szCs w:val="24"/>
                  <w:lang w:val="en-AU" w:eastAsia="nl-NL"/>
                </w:rPr>
                <w:fldChar w:fldCharType="end"/>
              </w:r>
            </w:ins>
          </w:p>
        </w:tc>
      </w:tr>
      <w:tr w:rsidR="006B0975" w:rsidRPr="005C14BE" w14:paraId="6736C1C7" w14:textId="77777777" w:rsidTr="00542973">
        <w:trPr>
          <w:ins w:id="5109" w:author="Arjan" w:date="2013-07-08T16:03:00Z"/>
        </w:trPr>
        <w:tc>
          <w:tcPr>
            <w:tcW w:w="3330" w:type="dxa"/>
            <w:gridSpan w:val="2"/>
            <w:tcBorders>
              <w:top w:val="nil"/>
              <w:left w:val="nil"/>
              <w:bottom w:val="nil"/>
              <w:right w:val="nil"/>
            </w:tcBorders>
          </w:tcPr>
          <w:p w14:paraId="776BAC41" w14:textId="77777777" w:rsidR="006B0975" w:rsidRPr="00C13AFC" w:rsidRDefault="006B0975" w:rsidP="003616C8">
            <w:pPr>
              <w:widowControl w:val="0"/>
              <w:autoSpaceDE w:val="0"/>
              <w:autoSpaceDN w:val="0"/>
              <w:adjustRightInd w:val="0"/>
              <w:spacing w:after="0" w:line="240" w:lineRule="auto"/>
              <w:rPr>
                <w:ins w:id="5110" w:author="Arjan" w:date="2013-07-08T16:03:00Z"/>
                <w:rFonts w:eastAsia="Times New Roman" w:cs="Arial"/>
                <w:color w:val="000000"/>
                <w:szCs w:val="24"/>
                <w:lang w:eastAsia="nl-NL"/>
              </w:rPr>
            </w:pPr>
            <w:ins w:id="5111" w:author="Arjan" w:date="2013-07-08T16:03:00Z">
              <w:r w:rsidRPr="00C13AFC">
                <w:rPr>
                  <w:rFonts w:eastAsia="Times New Roman" w:cs="Arial"/>
                  <w:b/>
                  <w:color w:val="000000"/>
                  <w:szCs w:val="24"/>
                  <w:lang w:eastAsia="nl-NL"/>
                </w:rPr>
                <w:lastRenderedPageBreak/>
                <w:t xml:space="preserve">Definitie </w:t>
              </w:r>
            </w:ins>
          </w:p>
        </w:tc>
        <w:tc>
          <w:tcPr>
            <w:tcW w:w="6030" w:type="dxa"/>
            <w:tcBorders>
              <w:top w:val="nil"/>
              <w:left w:val="nil"/>
              <w:bottom w:val="nil"/>
              <w:right w:val="nil"/>
            </w:tcBorders>
          </w:tcPr>
          <w:p w14:paraId="78BC347E" w14:textId="77777777" w:rsidR="006B0975" w:rsidRPr="00DD0F4F" w:rsidRDefault="00DA5D93" w:rsidP="003616C8">
            <w:pPr>
              <w:widowControl w:val="0"/>
              <w:autoSpaceDE w:val="0"/>
              <w:autoSpaceDN w:val="0"/>
              <w:adjustRightInd w:val="0"/>
              <w:spacing w:after="0" w:line="240" w:lineRule="auto"/>
              <w:rPr>
                <w:ins w:id="5112" w:author="Arjan" w:date="2013-07-08T16:03:00Z"/>
                <w:rFonts w:eastAsia="Times New Roman" w:cs="Arial"/>
                <w:color w:val="0F0F0F"/>
                <w:szCs w:val="24"/>
                <w:lang w:val="nl-NL" w:eastAsia="nl-NL"/>
              </w:rPr>
            </w:pPr>
            <w:ins w:id="5113" w:author="Arjan" w:date="2013-07-08T16:03:00Z">
              <w:r w:rsidRPr="00C13AFC">
                <w:rPr>
                  <w:rFonts w:ascii="Arial" w:hAnsi="Arial" w:cs="Arial"/>
                  <w:sz w:val="20"/>
                  <w:szCs w:val="24"/>
                  <w:lang w:val="en-AU" w:eastAsia="nl-NL"/>
                </w:rPr>
                <w:fldChar w:fldCharType="begin" w:fldLock="1"/>
              </w:r>
              <w:r w:rsidR="006B0975" w:rsidRPr="00DD0F4F">
                <w:rPr>
                  <w:rFonts w:ascii="Arial" w:hAnsi="Arial" w:cs="Arial"/>
                  <w:sz w:val="20"/>
                  <w:szCs w:val="24"/>
                  <w:lang w:val="nl-NL" w:eastAsia="nl-NL"/>
                </w:rPr>
                <w:instrText xml:space="preserve">MERGEFIELD </w:instrText>
              </w:r>
              <w:r w:rsidR="006B0975" w:rsidRPr="00DD0F4F">
                <w:rPr>
                  <w:rFonts w:eastAsia="Times New Roman" w:cs="Arial"/>
                  <w:color w:val="0F0F0F"/>
                  <w:szCs w:val="24"/>
                  <w:lang w:val="nl-NL" w:eastAsia="nl-NL"/>
                </w:rPr>
                <w:instrText>Att.Notes</w:instrText>
              </w:r>
              <w:r w:rsidRPr="00C13AFC">
                <w:rPr>
                  <w:rFonts w:ascii="Arial" w:hAnsi="Arial" w:cs="Arial"/>
                  <w:sz w:val="20"/>
                  <w:szCs w:val="24"/>
                  <w:lang w:val="en-AU" w:eastAsia="nl-NL"/>
                </w:rPr>
                <w:fldChar w:fldCharType="separate"/>
              </w:r>
              <w:r w:rsidR="006B0975" w:rsidRPr="00DD0F4F">
                <w:rPr>
                  <w:rFonts w:eastAsia="Times New Roman" w:cs="Arial"/>
                  <w:color w:val="0F0F0F"/>
                  <w:szCs w:val="24"/>
                  <w:lang w:val="nl-NL" w:eastAsia="nl-NL"/>
                </w:rPr>
                <w:t>Een afkorting waarmee wordt aangegeven voor welk domein in de CATALOGUS ZAAKTYPEn zijn uitgewerkt.</w:t>
              </w:r>
              <w:r w:rsidRPr="00C13AFC">
                <w:rPr>
                  <w:rFonts w:ascii="Arial" w:hAnsi="Arial" w:cs="Arial"/>
                  <w:sz w:val="20"/>
                  <w:szCs w:val="24"/>
                  <w:lang w:val="en-AU" w:eastAsia="nl-NL"/>
                </w:rPr>
                <w:fldChar w:fldCharType="end"/>
              </w:r>
            </w:ins>
          </w:p>
        </w:tc>
      </w:tr>
      <w:tr w:rsidR="006B0975" w:rsidRPr="00C13AFC" w14:paraId="3F8D4805" w14:textId="77777777" w:rsidTr="00542973">
        <w:trPr>
          <w:trHeight w:val="230"/>
          <w:ins w:id="5114" w:author="Arjan" w:date="2013-07-08T16:03:00Z"/>
        </w:trPr>
        <w:tc>
          <w:tcPr>
            <w:tcW w:w="3330" w:type="dxa"/>
            <w:gridSpan w:val="2"/>
            <w:tcBorders>
              <w:top w:val="nil"/>
              <w:left w:val="nil"/>
              <w:bottom w:val="nil"/>
              <w:right w:val="nil"/>
            </w:tcBorders>
          </w:tcPr>
          <w:p w14:paraId="3AB4E0CF" w14:textId="77777777" w:rsidR="006B0975" w:rsidRPr="00C13AFC" w:rsidRDefault="006B0975" w:rsidP="003616C8">
            <w:pPr>
              <w:widowControl w:val="0"/>
              <w:autoSpaceDE w:val="0"/>
              <w:autoSpaceDN w:val="0"/>
              <w:adjustRightInd w:val="0"/>
              <w:spacing w:after="0" w:line="240" w:lineRule="auto"/>
              <w:rPr>
                <w:ins w:id="5115" w:author="Arjan" w:date="2013-07-08T16:03:00Z"/>
                <w:rFonts w:eastAsia="Times New Roman" w:cs="Arial"/>
                <w:color w:val="000000"/>
                <w:szCs w:val="24"/>
                <w:lang w:eastAsia="nl-NL"/>
              </w:rPr>
            </w:pPr>
            <w:ins w:id="5116" w:author="Arjan" w:date="2013-07-08T16:03:00Z">
              <w:r w:rsidRPr="00C13AFC">
                <w:rPr>
                  <w:rFonts w:eastAsia="Times New Roman" w:cs="Arial"/>
                  <w:b/>
                  <w:color w:val="000000"/>
                  <w:szCs w:val="24"/>
                  <w:lang w:eastAsia="nl-NL"/>
                </w:rPr>
                <w:t xml:space="preserve">Herkomst definitie </w:t>
              </w:r>
            </w:ins>
          </w:p>
        </w:tc>
        <w:tc>
          <w:tcPr>
            <w:tcW w:w="6030" w:type="dxa"/>
            <w:tcBorders>
              <w:top w:val="nil"/>
              <w:left w:val="nil"/>
              <w:bottom w:val="nil"/>
              <w:right w:val="nil"/>
            </w:tcBorders>
          </w:tcPr>
          <w:p w14:paraId="48214628" w14:textId="77777777" w:rsidR="006B0975" w:rsidRPr="00C13AFC" w:rsidRDefault="003A012F" w:rsidP="003616C8">
            <w:pPr>
              <w:widowControl w:val="0"/>
              <w:autoSpaceDE w:val="0"/>
              <w:autoSpaceDN w:val="0"/>
              <w:adjustRightInd w:val="0"/>
              <w:spacing w:after="0" w:line="240" w:lineRule="auto"/>
              <w:rPr>
                <w:ins w:id="5117" w:author="Arjan" w:date="2013-07-08T16:03:00Z"/>
                <w:rFonts w:eastAsia="Times New Roman" w:cs="Arial"/>
                <w:color w:val="0F0F0F"/>
                <w:szCs w:val="24"/>
                <w:lang w:eastAsia="nl-NL"/>
              </w:rPr>
            </w:pPr>
            <w:ins w:id="5118" w:author="Arjan" w:date="2013-07-08T16:20:00Z">
              <w:r>
                <w:rPr>
                  <w:rFonts w:eastAsia="Times New Roman" w:cs="Arial"/>
                  <w:color w:val="0F0F0F"/>
                  <w:szCs w:val="24"/>
                  <w:lang w:eastAsia="nl-NL"/>
                </w:rPr>
                <w:t>ZTC</w:t>
              </w:r>
            </w:ins>
          </w:p>
        </w:tc>
      </w:tr>
      <w:tr w:rsidR="006B0975" w:rsidRPr="00C13AFC" w14:paraId="2FC5B7EB" w14:textId="77777777" w:rsidTr="00542973">
        <w:trPr>
          <w:ins w:id="5119" w:author="Arjan" w:date="2013-07-08T16:03:00Z"/>
        </w:trPr>
        <w:tc>
          <w:tcPr>
            <w:tcW w:w="3330" w:type="dxa"/>
            <w:gridSpan w:val="2"/>
            <w:tcBorders>
              <w:top w:val="nil"/>
              <w:left w:val="nil"/>
              <w:bottom w:val="nil"/>
              <w:right w:val="nil"/>
            </w:tcBorders>
          </w:tcPr>
          <w:p w14:paraId="2A10B957" w14:textId="77777777" w:rsidR="006B0975" w:rsidRPr="00C13AFC" w:rsidRDefault="006B0975" w:rsidP="003616C8">
            <w:pPr>
              <w:widowControl w:val="0"/>
              <w:autoSpaceDE w:val="0"/>
              <w:autoSpaceDN w:val="0"/>
              <w:adjustRightInd w:val="0"/>
              <w:spacing w:after="0" w:line="240" w:lineRule="auto"/>
              <w:rPr>
                <w:ins w:id="5120" w:author="Arjan" w:date="2013-07-08T16:03:00Z"/>
                <w:rFonts w:eastAsia="Times New Roman" w:cs="Arial"/>
                <w:color w:val="000000"/>
                <w:szCs w:val="24"/>
                <w:lang w:eastAsia="nl-NL"/>
              </w:rPr>
            </w:pPr>
            <w:ins w:id="5121" w:author="Arjan" w:date="2013-07-08T16:03:00Z">
              <w:r w:rsidRPr="00C13AFC">
                <w:rPr>
                  <w:rFonts w:eastAsia="Times New Roman" w:cs="Arial"/>
                  <w:b/>
                  <w:color w:val="000000"/>
                  <w:szCs w:val="24"/>
                  <w:lang w:eastAsia="nl-NL"/>
                </w:rPr>
                <w:t xml:space="preserve">Datum opname </w:t>
              </w:r>
            </w:ins>
          </w:p>
        </w:tc>
        <w:tc>
          <w:tcPr>
            <w:tcW w:w="6030" w:type="dxa"/>
            <w:tcBorders>
              <w:top w:val="nil"/>
              <w:left w:val="nil"/>
              <w:bottom w:val="nil"/>
              <w:right w:val="nil"/>
            </w:tcBorders>
          </w:tcPr>
          <w:p w14:paraId="5EA30A0F" w14:textId="77777777" w:rsidR="006B0975" w:rsidRPr="00C13AFC" w:rsidRDefault="006B0975" w:rsidP="003616C8">
            <w:pPr>
              <w:widowControl w:val="0"/>
              <w:autoSpaceDE w:val="0"/>
              <w:autoSpaceDN w:val="0"/>
              <w:adjustRightInd w:val="0"/>
              <w:spacing w:after="0" w:line="240" w:lineRule="auto"/>
              <w:rPr>
                <w:ins w:id="5122" w:author="Arjan" w:date="2013-07-08T16:03:00Z"/>
                <w:rFonts w:eastAsia="Times New Roman" w:cs="Arial"/>
                <w:color w:val="0F0F0F"/>
                <w:szCs w:val="24"/>
                <w:lang w:eastAsia="nl-NL"/>
              </w:rPr>
            </w:pPr>
            <w:ins w:id="5123" w:author="Arjan" w:date="2013-07-08T16:03:00Z">
              <w:r w:rsidRPr="00C13AFC">
                <w:rPr>
                  <w:rFonts w:eastAsia="Times New Roman" w:cs="Arial"/>
                  <w:color w:val="0F0F0F"/>
                  <w:szCs w:val="24"/>
                  <w:lang w:eastAsia="nl-NL"/>
                </w:rPr>
                <w:t xml:space="preserve">1 </w:t>
              </w:r>
              <w:r>
                <w:rPr>
                  <w:rFonts w:eastAsia="Times New Roman" w:cs="Arial"/>
                  <w:color w:val="0F0F0F"/>
                  <w:szCs w:val="24"/>
                  <w:lang w:eastAsia="nl-NL"/>
                </w:rPr>
                <w:t>me</w:t>
              </w:r>
              <w:r w:rsidRPr="00C13AFC">
                <w:rPr>
                  <w:rFonts w:eastAsia="Times New Roman" w:cs="Arial"/>
                  <w:color w:val="0F0F0F"/>
                  <w:szCs w:val="24"/>
                  <w:lang w:eastAsia="nl-NL"/>
                </w:rPr>
                <w:t>i 201</w:t>
              </w:r>
              <w:r>
                <w:rPr>
                  <w:rFonts w:eastAsia="Times New Roman" w:cs="Arial"/>
                  <w:color w:val="0F0F0F"/>
                  <w:szCs w:val="24"/>
                  <w:lang w:eastAsia="nl-NL"/>
                </w:rPr>
                <w:t>3</w:t>
              </w:r>
            </w:ins>
          </w:p>
        </w:tc>
      </w:tr>
      <w:tr w:rsidR="006B0975" w:rsidRPr="00C13AFC" w14:paraId="00EF9AED" w14:textId="77777777" w:rsidTr="00542973">
        <w:trPr>
          <w:ins w:id="5124" w:author="Arjan" w:date="2013-07-08T16:03:00Z"/>
        </w:trPr>
        <w:tc>
          <w:tcPr>
            <w:tcW w:w="3330" w:type="dxa"/>
            <w:gridSpan w:val="2"/>
            <w:tcBorders>
              <w:top w:val="nil"/>
              <w:left w:val="nil"/>
              <w:bottom w:val="nil"/>
              <w:right w:val="nil"/>
            </w:tcBorders>
          </w:tcPr>
          <w:p w14:paraId="4F2D7D60" w14:textId="77777777" w:rsidR="006B0975" w:rsidRPr="00C13AFC" w:rsidRDefault="006B0975" w:rsidP="003616C8">
            <w:pPr>
              <w:widowControl w:val="0"/>
              <w:autoSpaceDE w:val="0"/>
              <w:autoSpaceDN w:val="0"/>
              <w:adjustRightInd w:val="0"/>
              <w:spacing w:after="0" w:line="240" w:lineRule="auto"/>
              <w:rPr>
                <w:ins w:id="5125" w:author="Arjan" w:date="2013-07-08T16:03:00Z"/>
                <w:rFonts w:eastAsia="Times New Roman" w:cs="Arial"/>
                <w:color w:val="000000"/>
                <w:szCs w:val="24"/>
                <w:lang w:eastAsia="nl-NL"/>
              </w:rPr>
            </w:pPr>
            <w:ins w:id="5126" w:author="Arjan" w:date="2013-07-08T16:03:00Z">
              <w:r w:rsidRPr="00C13AFC">
                <w:rPr>
                  <w:rFonts w:eastAsia="Times New Roman" w:cs="Arial"/>
                  <w:b/>
                  <w:color w:val="000000"/>
                  <w:szCs w:val="24"/>
                  <w:lang w:eastAsia="nl-NL"/>
                </w:rPr>
                <w:t xml:space="preserve">Formaat </w:t>
              </w:r>
            </w:ins>
          </w:p>
        </w:tc>
        <w:tc>
          <w:tcPr>
            <w:tcW w:w="6030" w:type="dxa"/>
            <w:tcBorders>
              <w:top w:val="nil"/>
              <w:left w:val="nil"/>
              <w:bottom w:val="nil"/>
              <w:right w:val="nil"/>
            </w:tcBorders>
          </w:tcPr>
          <w:p w14:paraId="1F2F9EE6" w14:textId="77777777" w:rsidR="006B0975" w:rsidRPr="00C13AFC" w:rsidRDefault="00DA5D93" w:rsidP="003616C8">
            <w:pPr>
              <w:widowControl w:val="0"/>
              <w:autoSpaceDE w:val="0"/>
              <w:autoSpaceDN w:val="0"/>
              <w:adjustRightInd w:val="0"/>
              <w:spacing w:after="0" w:line="240" w:lineRule="auto"/>
              <w:rPr>
                <w:ins w:id="5127" w:author="Arjan" w:date="2013-07-08T16:03:00Z"/>
                <w:rFonts w:eastAsia="Times New Roman" w:cs="Arial"/>
                <w:color w:val="0F0F0F"/>
                <w:szCs w:val="24"/>
                <w:lang w:eastAsia="nl-NL"/>
              </w:rPr>
            </w:pPr>
            <w:ins w:id="5128" w:author="Arjan" w:date="2013-07-08T16:03:00Z">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Att.Type</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AN</w:t>
              </w:r>
              <w:r w:rsidR="006B0975">
                <w:rPr>
                  <w:rFonts w:eastAsia="Times New Roman" w:cs="Arial"/>
                  <w:color w:val="0F0F0F"/>
                  <w:szCs w:val="24"/>
                  <w:lang w:eastAsia="nl-NL"/>
                </w:rPr>
                <w:t>5</w:t>
              </w:r>
              <w:r w:rsidRPr="00C13AFC">
                <w:rPr>
                  <w:rFonts w:ascii="Arial" w:hAnsi="Arial" w:cs="Arial"/>
                  <w:sz w:val="20"/>
                  <w:szCs w:val="24"/>
                  <w:lang w:val="en-AU" w:eastAsia="nl-NL"/>
                </w:rPr>
                <w:fldChar w:fldCharType="end"/>
              </w:r>
            </w:ins>
          </w:p>
        </w:tc>
      </w:tr>
      <w:tr w:rsidR="006B0975" w:rsidRPr="00C13AFC" w14:paraId="211AB706" w14:textId="77777777" w:rsidTr="00542973">
        <w:trPr>
          <w:trHeight w:val="230"/>
          <w:ins w:id="5129" w:author="Arjan" w:date="2013-07-08T16:03:00Z"/>
        </w:trPr>
        <w:tc>
          <w:tcPr>
            <w:tcW w:w="3330" w:type="dxa"/>
            <w:gridSpan w:val="2"/>
            <w:tcBorders>
              <w:top w:val="nil"/>
              <w:left w:val="nil"/>
              <w:bottom w:val="nil"/>
              <w:right w:val="nil"/>
            </w:tcBorders>
          </w:tcPr>
          <w:p w14:paraId="03172083" w14:textId="77777777" w:rsidR="006B0975" w:rsidRPr="00C13AFC" w:rsidRDefault="006B0975" w:rsidP="003616C8">
            <w:pPr>
              <w:widowControl w:val="0"/>
              <w:autoSpaceDE w:val="0"/>
              <w:autoSpaceDN w:val="0"/>
              <w:adjustRightInd w:val="0"/>
              <w:spacing w:after="0" w:line="240" w:lineRule="auto"/>
              <w:rPr>
                <w:ins w:id="5130" w:author="Arjan" w:date="2013-07-08T16:03:00Z"/>
                <w:rFonts w:eastAsia="Times New Roman" w:cs="Arial"/>
                <w:color w:val="000000"/>
                <w:szCs w:val="24"/>
                <w:lang w:eastAsia="nl-NL"/>
              </w:rPr>
            </w:pPr>
            <w:ins w:id="5131" w:author="Arjan" w:date="2013-07-08T16:03:00Z">
              <w:r w:rsidRPr="00C13AFC">
                <w:rPr>
                  <w:rFonts w:eastAsia="Times New Roman" w:cs="Arial"/>
                  <w:b/>
                  <w:color w:val="000000"/>
                  <w:szCs w:val="24"/>
                  <w:lang w:eastAsia="nl-NL"/>
                </w:rPr>
                <w:t>Waardenverzameling</w:t>
              </w:r>
            </w:ins>
          </w:p>
        </w:tc>
        <w:tc>
          <w:tcPr>
            <w:tcW w:w="6030" w:type="dxa"/>
            <w:tcBorders>
              <w:top w:val="nil"/>
              <w:left w:val="nil"/>
              <w:bottom w:val="nil"/>
              <w:right w:val="nil"/>
            </w:tcBorders>
          </w:tcPr>
          <w:p w14:paraId="2946EDBA" w14:textId="77777777" w:rsidR="006B0975" w:rsidRPr="00C13AFC" w:rsidRDefault="006B0975" w:rsidP="003616C8">
            <w:pPr>
              <w:widowControl w:val="0"/>
              <w:autoSpaceDE w:val="0"/>
              <w:autoSpaceDN w:val="0"/>
              <w:adjustRightInd w:val="0"/>
              <w:spacing w:after="0" w:line="240" w:lineRule="auto"/>
              <w:rPr>
                <w:ins w:id="5132" w:author="Arjan" w:date="2013-07-08T16:03:00Z"/>
                <w:rFonts w:eastAsia="Times New Roman" w:cs="Arial"/>
                <w:color w:val="0F0F0F"/>
                <w:szCs w:val="24"/>
                <w:lang w:eastAsia="nl-NL"/>
              </w:rPr>
            </w:pPr>
            <w:ins w:id="5133" w:author="Arjan" w:date="2013-07-08T16:03:00Z">
              <w:r>
                <w:rPr>
                  <w:rFonts w:eastAsia="Times New Roman" w:cs="Arial"/>
                  <w:color w:val="0F0F0F"/>
                  <w:szCs w:val="24"/>
                  <w:lang w:eastAsia="nl-NL"/>
                </w:rPr>
                <w:t>H</w:t>
              </w:r>
              <w:r w:rsidRPr="00C13AFC">
                <w:rPr>
                  <w:rFonts w:eastAsia="Times New Roman" w:cs="Arial"/>
                  <w:color w:val="0F0F0F"/>
                  <w:szCs w:val="24"/>
                  <w:lang w:eastAsia="nl-NL"/>
                </w:rPr>
                <w:t>oofdletters</w:t>
              </w:r>
            </w:ins>
          </w:p>
        </w:tc>
      </w:tr>
      <w:tr w:rsidR="006B0975" w:rsidRPr="00C13AFC" w14:paraId="14BAE11C" w14:textId="77777777" w:rsidTr="00542973">
        <w:trPr>
          <w:trHeight w:val="215"/>
          <w:ins w:id="5134" w:author="Arjan" w:date="2013-07-08T16:03:00Z"/>
        </w:trPr>
        <w:tc>
          <w:tcPr>
            <w:tcW w:w="3330" w:type="dxa"/>
            <w:gridSpan w:val="2"/>
            <w:tcBorders>
              <w:top w:val="nil"/>
              <w:left w:val="nil"/>
              <w:bottom w:val="nil"/>
              <w:right w:val="nil"/>
            </w:tcBorders>
          </w:tcPr>
          <w:p w14:paraId="18EC2016" w14:textId="77777777" w:rsidR="006B0975" w:rsidRPr="00C13AFC" w:rsidRDefault="006B0975" w:rsidP="003616C8">
            <w:pPr>
              <w:widowControl w:val="0"/>
              <w:autoSpaceDE w:val="0"/>
              <w:autoSpaceDN w:val="0"/>
              <w:adjustRightInd w:val="0"/>
              <w:spacing w:after="0" w:line="240" w:lineRule="auto"/>
              <w:rPr>
                <w:ins w:id="5135" w:author="Arjan" w:date="2013-07-08T16:03:00Z"/>
                <w:rFonts w:eastAsia="Times New Roman" w:cs="Arial"/>
                <w:color w:val="000000"/>
                <w:szCs w:val="24"/>
                <w:lang w:eastAsia="nl-NL"/>
              </w:rPr>
            </w:pPr>
            <w:ins w:id="5136" w:author="Arjan" w:date="2013-07-08T16:03:00Z">
              <w:r w:rsidRPr="00C13AFC">
                <w:rPr>
                  <w:rFonts w:eastAsia="Times New Roman" w:cs="Arial"/>
                  <w:b/>
                  <w:color w:val="000000"/>
                  <w:szCs w:val="24"/>
                  <w:lang w:eastAsia="nl-NL"/>
                </w:rPr>
                <w:t>Indicatie materiële historie</w:t>
              </w:r>
            </w:ins>
          </w:p>
        </w:tc>
        <w:tc>
          <w:tcPr>
            <w:tcW w:w="6030" w:type="dxa"/>
            <w:tcBorders>
              <w:top w:val="nil"/>
              <w:left w:val="nil"/>
              <w:bottom w:val="nil"/>
              <w:right w:val="nil"/>
            </w:tcBorders>
          </w:tcPr>
          <w:p w14:paraId="35979EFB" w14:textId="77777777" w:rsidR="006B0975" w:rsidRPr="00C13AFC" w:rsidRDefault="006B0975" w:rsidP="003616C8">
            <w:pPr>
              <w:widowControl w:val="0"/>
              <w:autoSpaceDE w:val="0"/>
              <w:autoSpaceDN w:val="0"/>
              <w:adjustRightInd w:val="0"/>
              <w:spacing w:after="0" w:line="240" w:lineRule="auto"/>
              <w:rPr>
                <w:ins w:id="5137" w:author="Arjan" w:date="2013-07-08T16:03:00Z"/>
                <w:rFonts w:eastAsia="Times New Roman" w:cs="Arial"/>
                <w:color w:val="0F0F0F"/>
                <w:szCs w:val="24"/>
                <w:lang w:eastAsia="nl-NL"/>
              </w:rPr>
            </w:pPr>
            <w:ins w:id="5138" w:author="Arjan" w:date="2013-07-08T16:03:00Z">
              <w:r w:rsidRPr="00C13AFC">
                <w:rPr>
                  <w:rFonts w:eastAsia="Times New Roman" w:cs="Arial"/>
                  <w:color w:val="0F0F0F"/>
                  <w:szCs w:val="24"/>
                  <w:lang w:eastAsia="nl-NL"/>
                </w:rPr>
                <w:t>Nee</w:t>
              </w:r>
            </w:ins>
          </w:p>
        </w:tc>
      </w:tr>
      <w:tr w:rsidR="006B0975" w:rsidRPr="00C13AFC" w14:paraId="6B0E1AD2" w14:textId="77777777" w:rsidTr="00542973">
        <w:trPr>
          <w:trHeight w:val="230"/>
          <w:ins w:id="5139" w:author="Arjan" w:date="2013-07-08T16:03:00Z"/>
        </w:trPr>
        <w:tc>
          <w:tcPr>
            <w:tcW w:w="3330" w:type="dxa"/>
            <w:gridSpan w:val="2"/>
            <w:tcBorders>
              <w:top w:val="nil"/>
              <w:left w:val="nil"/>
              <w:bottom w:val="nil"/>
              <w:right w:val="nil"/>
            </w:tcBorders>
          </w:tcPr>
          <w:p w14:paraId="605AA9C4" w14:textId="77777777" w:rsidR="006B0975" w:rsidRPr="00C13AFC" w:rsidRDefault="006B0975" w:rsidP="003616C8">
            <w:pPr>
              <w:widowControl w:val="0"/>
              <w:autoSpaceDE w:val="0"/>
              <w:autoSpaceDN w:val="0"/>
              <w:adjustRightInd w:val="0"/>
              <w:spacing w:after="0" w:line="240" w:lineRule="auto"/>
              <w:rPr>
                <w:ins w:id="5140" w:author="Arjan" w:date="2013-07-08T16:03:00Z"/>
                <w:rFonts w:eastAsia="Times New Roman" w:cs="Arial"/>
                <w:color w:val="000000"/>
                <w:szCs w:val="24"/>
                <w:lang w:eastAsia="nl-NL"/>
              </w:rPr>
            </w:pPr>
            <w:ins w:id="5141" w:author="Arjan" w:date="2013-07-08T16:03:00Z">
              <w:r w:rsidRPr="00C13AFC">
                <w:rPr>
                  <w:rFonts w:eastAsia="Times New Roman" w:cs="Arial"/>
                  <w:b/>
                  <w:color w:val="000000"/>
                  <w:szCs w:val="24"/>
                  <w:lang w:eastAsia="nl-NL"/>
                </w:rPr>
                <w:t>Indicatie formele historie</w:t>
              </w:r>
            </w:ins>
          </w:p>
        </w:tc>
        <w:tc>
          <w:tcPr>
            <w:tcW w:w="6030" w:type="dxa"/>
            <w:tcBorders>
              <w:top w:val="nil"/>
              <w:left w:val="nil"/>
              <w:bottom w:val="nil"/>
              <w:right w:val="nil"/>
            </w:tcBorders>
          </w:tcPr>
          <w:p w14:paraId="112F9FB2" w14:textId="77777777" w:rsidR="006B0975" w:rsidRPr="00C13AFC" w:rsidRDefault="006B0975" w:rsidP="003616C8">
            <w:pPr>
              <w:widowControl w:val="0"/>
              <w:autoSpaceDE w:val="0"/>
              <w:autoSpaceDN w:val="0"/>
              <w:adjustRightInd w:val="0"/>
              <w:spacing w:after="0" w:line="240" w:lineRule="auto"/>
              <w:rPr>
                <w:ins w:id="5142" w:author="Arjan" w:date="2013-07-08T16:03:00Z"/>
                <w:rFonts w:eastAsia="Times New Roman" w:cs="Arial"/>
                <w:color w:val="0F0F0F"/>
                <w:szCs w:val="24"/>
                <w:lang w:eastAsia="nl-NL"/>
              </w:rPr>
            </w:pPr>
            <w:ins w:id="5143" w:author="Arjan" w:date="2013-07-08T16:03:00Z">
              <w:r w:rsidRPr="00C13AFC">
                <w:rPr>
                  <w:rFonts w:eastAsia="Times New Roman" w:cs="Arial"/>
                  <w:color w:val="0F0F0F"/>
                  <w:szCs w:val="24"/>
                  <w:lang w:eastAsia="nl-NL"/>
                </w:rPr>
                <w:t>Nee</w:t>
              </w:r>
            </w:ins>
          </w:p>
        </w:tc>
      </w:tr>
      <w:tr w:rsidR="006B0975" w:rsidRPr="00C13AFC" w14:paraId="318024AB" w14:textId="77777777" w:rsidTr="00542973">
        <w:trPr>
          <w:trHeight w:val="230"/>
          <w:ins w:id="5144" w:author="Arjan" w:date="2013-07-08T16:03:00Z"/>
        </w:trPr>
        <w:tc>
          <w:tcPr>
            <w:tcW w:w="3330" w:type="dxa"/>
            <w:gridSpan w:val="2"/>
            <w:tcBorders>
              <w:top w:val="nil"/>
              <w:left w:val="nil"/>
              <w:bottom w:val="nil"/>
              <w:right w:val="nil"/>
            </w:tcBorders>
          </w:tcPr>
          <w:p w14:paraId="1727DC1C" w14:textId="77777777" w:rsidR="006B0975" w:rsidRPr="00C13AFC" w:rsidRDefault="006B0975" w:rsidP="003616C8">
            <w:pPr>
              <w:widowControl w:val="0"/>
              <w:autoSpaceDE w:val="0"/>
              <w:autoSpaceDN w:val="0"/>
              <w:adjustRightInd w:val="0"/>
              <w:spacing w:after="0" w:line="240" w:lineRule="auto"/>
              <w:rPr>
                <w:ins w:id="5145" w:author="Arjan" w:date="2013-07-08T16:03:00Z"/>
                <w:rFonts w:eastAsia="Times New Roman" w:cs="Arial"/>
                <w:b/>
                <w:color w:val="000000"/>
                <w:szCs w:val="24"/>
                <w:lang w:eastAsia="nl-NL"/>
              </w:rPr>
            </w:pPr>
            <w:ins w:id="5146" w:author="Arjan" w:date="2013-07-08T16:03:00Z">
              <w:r w:rsidRPr="00C13AFC">
                <w:rPr>
                  <w:rFonts w:eastAsia="Times New Roman" w:cs="Arial"/>
                  <w:b/>
                  <w:color w:val="000000"/>
                  <w:szCs w:val="24"/>
                  <w:lang w:eastAsia="nl-NL"/>
                </w:rPr>
                <w:t>Aanduiding gebeurtenis</w:t>
              </w:r>
            </w:ins>
          </w:p>
        </w:tc>
        <w:tc>
          <w:tcPr>
            <w:tcW w:w="6030" w:type="dxa"/>
            <w:tcBorders>
              <w:top w:val="nil"/>
              <w:left w:val="nil"/>
              <w:bottom w:val="nil"/>
              <w:right w:val="nil"/>
            </w:tcBorders>
          </w:tcPr>
          <w:p w14:paraId="6F33CE59" w14:textId="77777777" w:rsidR="006B0975" w:rsidRPr="00C13AFC" w:rsidRDefault="006B0975" w:rsidP="003616C8">
            <w:pPr>
              <w:widowControl w:val="0"/>
              <w:autoSpaceDE w:val="0"/>
              <w:autoSpaceDN w:val="0"/>
              <w:adjustRightInd w:val="0"/>
              <w:spacing w:after="0" w:line="240" w:lineRule="auto"/>
              <w:rPr>
                <w:ins w:id="5147" w:author="Arjan" w:date="2013-07-08T16:03:00Z"/>
                <w:rFonts w:eastAsia="Times New Roman" w:cs="Arial"/>
                <w:color w:val="0F0F0F"/>
                <w:szCs w:val="24"/>
                <w:lang w:eastAsia="nl-NL"/>
              </w:rPr>
            </w:pPr>
            <w:ins w:id="5148" w:author="Arjan" w:date="2013-07-08T16:03:00Z">
              <w:r w:rsidRPr="00C13AFC">
                <w:rPr>
                  <w:rFonts w:eastAsia="Times New Roman" w:cs="Arial"/>
                  <w:color w:val="0F0F0F"/>
                  <w:szCs w:val="24"/>
                  <w:lang w:eastAsia="nl-NL"/>
                </w:rPr>
                <w:t>Nee</w:t>
              </w:r>
            </w:ins>
          </w:p>
        </w:tc>
      </w:tr>
      <w:tr w:rsidR="006B0975" w:rsidRPr="00C13AFC" w14:paraId="13A410C5" w14:textId="77777777" w:rsidTr="00542973">
        <w:trPr>
          <w:trHeight w:val="230"/>
          <w:ins w:id="5149" w:author="Arjan" w:date="2013-07-08T16:03:00Z"/>
        </w:trPr>
        <w:tc>
          <w:tcPr>
            <w:tcW w:w="3330" w:type="dxa"/>
            <w:gridSpan w:val="2"/>
            <w:tcBorders>
              <w:top w:val="nil"/>
              <w:left w:val="nil"/>
              <w:bottom w:val="nil"/>
              <w:right w:val="nil"/>
            </w:tcBorders>
          </w:tcPr>
          <w:p w14:paraId="1C0B832C" w14:textId="77777777" w:rsidR="006B0975" w:rsidRPr="00C13AFC" w:rsidRDefault="006B0975" w:rsidP="003616C8">
            <w:pPr>
              <w:widowControl w:val="0"/>
              <w:autoSpaceDE w:val="0"/>
              <w:autoSpaceDN w:val="0"/>
              <w:adjustRightInd w:val="0"/>
              <w:spacing w:after="0" w:line="240" w:lineRule="auto"/>
              <w:rPr>
                <w:ins w:id="5150" w:author="Arjan" w:date="2013-07-08T16:03:00Z"/>
                <w:rFonts w:eastAsia="Times New Roman" w:cs="Arial"/>
                <w:color w:val="000000"/>
                <w:szCs w:val="24"/>
                <w:lang w:eastAsia="nl-NL"/>
              </w:rPr>
            </w:pPr>
            <w:ins w:id="5151" w:author="Arjan" w:date="2013-07-08T16:03:00Z">
              <w:r w:rsidRPr="00C13AFC">
                <w:rPr>
                  <w:rFonts w:eastAsia="Times New Roman" w:cs="Arial"/>
                  <w:b/>
                  <w:color w:val="000000"/>
                  <w:szCs w:val="24"/>
                  <w:lang w:eastAsia="nl-NL"/>
                </w:rPr>
                <w:t>Aanduiding brondocument</w:t>
              </w:r>
            </w:ins>
          </w:p>
        </w:tc>
        <w:tc>
          <w:tcPr>
            <w:tcW w:w="6030" w:type="dxa"/>
            <w:tcBorders>
              <w:top w:val="nil"/>
              <w:left w:val="nil"/>
              <w:bottom w:val="nil"/>
              <w:right w:val="nil"/>
            </w:tcBorders>
          </w:tcPr>
          <w:p w14:paraId="00B3FAAB" w14:textId="77777777" w:rsidR="006B0975" w:rsidRPr="00C13AFC" w:rsidRDefault="006B0975" w:rsidP="003616C8">
            <w:pPr>
              <w:widowControl w:val="0"/>
              <w:autoSpaceDE w:val="0"/>
              <w:autoSpaceDN w:val="0"/>
              <w:adjustRightInd w:val="0"/>
              <w:spacing w:after="0" w:line="240" w:lineRule="auto"/>
              <w:rPr>
                <w:ins w:id="5152" w:author="Arjan" w:date="2013-07-08T16:03:00Z"/>
                <w:rFonts w:eastAsia="Times New Roman" w:cs="Arial"/>
                <w:color w:val="0F0F0F"/>
                <w:szCs w:val="24"/>
                <w:lang w:eastAsia="nl-NL"/>
              </w:rPr>
            </w:pPr>
          </w:p>
        </w:tc>
      </w:tr>
      <w:tr w:rsidR="006B0975" w:rsidRPr="00C13AFC" w14:paraId="0BB6A35F" w14:textId="77777777" w:rsidTr="00542973">
        <w:trPr>
          <w:trHeight w:val="230"/>
          <w:ins w:id="5153" w:author="Arjan" w:date="2013-07-08T16:03:00Z"/>
        </w:trPr>
        <w:tc>
          <w:tcPr>
            <w:tcW w:w="3330" w:type="dxa"/>
            <w:gridSpan w:val="2"/>
            <w:tcBorders>
              <w:top w:val="nil"/>
              <w:left w:val="nil"/>
              <w:bottom w:val="nil"/>
              <w:right w:val="nil"/>
            </w:tcBorders>
          </w:tcPr>
          <w:p w14:paraId="18241436" w14:textId="77777777" w:rsidR="006B0975" w:rsidRPr="00C13AFC" w:rsidRDefault="006B0975" w:rsidP="003616C8">
            <w:pPr>
              <w:widowControl w:val="0"/>
              <w:autoSpaceDE w:val="0"/>
              <w:autoSpaceDN w:val="0"/>
              <w:adjustRightInd w:val="0"/>
              <w:spacing w:after="0" w:line="240" w:lineRule="auto"/>
              <w:rPr>
                <w:ins w:id="5154" w:author="Arjan" w:date="2013-07-08T16:03:00Z"/>
                <w:rFonts w:eastAsia="Times New Roman" w:cs="Arial"/>
                <w:color w:val="000000"/>
                <w:szCs w:val="24"/>
                <w:lang w:eastAsia="nl-NL"/>
              </w:rPr>
            </w:pPr>
            <w:ins w:id="5155" w:author="Arjan" w:date="2013-07-08T16:03:00Z">
              <w:r w:rsidRPr="00C13AFC">
                <w:rPr>
                  <w:rFonts w:eastAsia="Times New Roman" w:cs="Arial"/>
                  <w:b/>
                  <w:color w:val="000000"/>
                  <w:szCs w:val="24"/>
                  <w:lang w:eastAsia="nl-NL"/>
                </w:rPr>
                <w:t>Indicatie in onderzoek</w:t>
              </w:r>
            </w:ins>
          </w:p>
        </w:tc>
        <w:tc>
          <w:tcPr>
            <w:tcW w:w="6030" w:type="dxa"/>
            <w:tcBorders>
              <w:top w:val="nil"/>
              <w:left w:val="nil"/>
              <w:bottom w:val="nil"/>
              <w:right w:val="nil"/>
            </w:tcBorders>
          </w:tcPr>
          <w:p w14:paraId="3B2814E7" w14:textId="77777777" w:rsidR="006B0975" w:rsidRPr="00C13AFC" w:rsidRDefault="006B0975" w:rsidP="003616C8">
            <w:pPr>
              <w:widowControl w:val="0"/>
              <w:autoSpaceDE w:val="0"/>
              <w:autoSpaceDN w:val="0"/>
              <w:adjustRightInd w:val="0"/>
              <w:spacing w:after="0" w:line="240" w:lineRule="auto"/>
              <w:rPr>
                <w:ins w:id="5156" w:author="Arjan" w:date="2013-07-08T16:03:00Z"/>
                <w:rFonts w:eastAsia="Times New Roman" w:cs="Arial"/>
                <w:color w:val="0F0F0F"/>
                <w:szCs w:val="24"/>
                <w:lang w:eastAsia="nl-NL"/>
              </w:rPr>
            </w:pPr>
            <w:ins w:id="5157" w:author="Arjan" w:date="2013-07-08T16:03:00Z">
              <w:r w:rsidRPr="00C13AFC">
                <w:rPr>
                  <w:rFonts w:eastAsia="Times New Roman" w:cs="Arial"/>
                  <w:color w:val="0F0F0F"/>
                  <w:szCs w:val="24"/>
                  <w:lang w:eastAsia="nl-NL"/>
                </w:rPr>
                <w:t>Nee</w:t>
              </w:r>
            </w:ins>
          </w:p>
        </w:tc>
      </w:tr>
      <w:tr w:rsidR="006B0975" w:rsidRPr="00C13AFC" w14:paraId="03A94786" w14:textId="77777777" w:rsidTr="00542973">
        <w:trPr>
          <w:ins w:id="5158" w:author="Arjan" w:date="2013-07-08T16:03:00Z"/>
        </w:trPr>
        <w:tc>
          <w:tcPr>
            <w:tcW w:w="3330" w:type="dxa"/>
            <w:gridSpan w:val="2"/>
            <w:tcBorders>
              <w:top w:val="nil"/>
              <w:left w:val="nil"/>
              <w:bottom w:val="nil"/>
              <w:right w:val="nil"/>
            </w:tcBorders>
          </w:tcPr>
          <w:p w14:paraId="78A62D34" w14:textId="77777777" w:rsidR="006B0975" w:rsidRPr="00C13AFC" w:rsidRDefault="006B0975" w:rsidP="003616C8">
            <w:pPr>
              <w:widowControl w:val="0"/>
              <w:autoSpaceDE w:val="0"/>
              <w:autoSpaceDN w:val="0"/>
              <w:adjustRightInd w:val="0"/>
              <w:spacing w:after="0" w:line="240" w:lineRule="auto"/>
              <w:rPr>
                <w:ins w:id="5159" w:author="Arjan" w:date="2013-07-08T16:03:00Z"/>
                <w:rFonts w:eastAsia="Times New Roman" w:cs="Arial"/>
                <w:color w:val="000000"/>
                <w:szCs w:val="24"/>
                <w:lang w:eastAsia="nl-NL"/>
              </w:rPr>
            </w:pPr>
            <w:ins w:id="5160" w:author="Arjan" w:date="2013-07-08T16:03:00Z">
              <w:r w:rsidRPr="00C13AFC">
                <w:rPr>
                  <w:rFonts w:eastAsia="Times New Roman" w:cs="Arial"/>
                  <w:b/>
                  <w:color w:val="000000"/>
                  <w:szCs w:val="24"/>
                  <w:lang w:eastAsia="nl-NL"/>
                </w:rPr>
                <w:t>Aanduiding strijdigheid/nietigheid</w:t>
              </w:r>
            </w:ins>
          </w:p>
        </w:tc>
        <w:tc>
          <w:tcPr>
            <w:tcW w:w="6030" w:type="dxa"/>
            <w:tcBorders>
              <w:top w:val="nil"/>
              <w:left w:val="nil"/>
              <w:bottom w:val="nil"/>
              <w:right w:val="nil"/>
            </w:tcBorders>
          </w:tcPr>
          <w:p w14:paraId="1A211EDA" w14:textId="77777777" w:rsidR="006B0975" w:rsidRPr="00C13AFC" w:rsidRDefault="006B0975" w:rsidP="003616C8">
            <w:pPr>
              <w:widowControl w:val="0"/>
              <w:autoSpaceDE w:val="0"/>
              <w:autoSpaceDN w:val="0"/>
              <w:adjustRightInd w:val="0"/>
              <w:spacing w:after="0" w:line="240" w:lineRule="auto"/>
              <w:rPr>
                <w:ins w:id="5161" w:author="Arjan" w:date="2013-07-08T16:03:00Z"/>
                <w:rFonts w:eastAsia="Times New Roman" w:cs="Arial"/>
                <w:color w:val="0F0F0F"/>
                <w:szCs w:val="24"/>
                <w:lang w:eastAsia="nl-NL"/>
              </w:rPr>
            </w:pPr>
            <w:ins w:id="5162" w:author="Arjan" w:date="2013-07-08T16:03:00Z">
              <w:r w:rsidRPr="00C13AFC">
                <w:rPr>
                  <w:rFonts w:eastAsia="Times New Roman" w:cs="Arial"/>
                  <w:color w:val="0F0F0F"/>
                  <w:szCs w:val="24"/>
                  <w:lang w:eastAsia="nl-NL"/>
                </w:rPr>
                <w:t>Nee</w:t>
              </w:r>
            </w:ins>
          </w:p>
        </w:tc>
      </w:tr>
      <w:tr w:rsidR="006B0975" w:rsidRPr="00C13AFC" w14:paraId="4D39DAAA" w14:textId="77777777" w:rsidTr="00542973">
        <w:trPr>
          <w:trHeight w:val="230"/>
          <w:ins w:id="5163" w:author="Arjan" w:date="2013-07-08T16:03:00Z"/>
        </w:trPr>
        <w:tc>
          <w:tcPr>
            <w:tcW w:w="3330" w:type="dxa"/>
            <w:gridSpan w:val="2"/>
            <w:tcBorders>
              <w:top w:val="nil"/>
              <w:left w:val="nil"/>
              <w:bottom w:val="nil"/>
              <w:right w:val="nil"/>
            </w:tcBorders>
          </w:tcPr>
          <w:p w14:paraId="1029873F" w14:textId="77777777" w:rsidR="006B0975" w:rsidRPr="00C13AFC" w:rsidRDefault="006B0975" w:rsidP="003616C8">
            <w:pPr>
              <w:widowControl w:val="0"/>
              <w:autoSpaceDE w:val="0"/>
              <w:autoSpaceDN w:val="0"/>
              <w:adjustRightInd w:val="0"/>
              <w:spacing w:after="0" w:line="240" w:lineRule="auto"/>
              <w:rPr>
                <w:ins w:id="5164" w:author="Arjan" w:date="2013-07-08T16:03:00Z"/>
                <w:rFonts w:eastAsia="Times New Roman" w:cs="Arial"/>
                <w:color w:val="000000"/>
                <w:szCs w:val="24"/>
                <w:lang w:eastAsia="nl-NL"/>
              </w:rPr>
            </w:pPr>
            <w:ins w:id="5165" w:author="Arjan" w:date="2013-07-08T16:03:00Z">
              <w:r w:rsidRPr="00C13AFC">
                <w:rPr>
                  <w:rFonts w:eastAsia="Times New Roman" w:cs="Arial"/>
                  <w:b/>
                  <w:color w:val="000000"/>
                  <w:szCs w:val="24"/>
                  <w:lang w:eastAsia="nl-NL"/>
                </w:rPr>
                <w:t>Indicatie kardinaliteit</w:t>
              </w:r>
            </w:ins>
          </w:p>
        </w:tc>
        <w:tc>
          <w:tcPr>
            <w:tcW w:w="6030" w:type="dxa"/>
            <w:tcBorders>
              <w:top w:val="nil"/>
              <w:left w:val="nil"/>
              <w:bottom w:val="nil"/>
              <w:right w:val="nil"/>
            </w:tcBorders>
          </w:tcPr>
          <w:p w14:paraId="24362BC5" w14:textId="77777777" w:rsidR="006B0975" w:rsidRPr="00C13AFC" w:rsidRDefault="00DA5D93" w:rsidP="003616C8">
            <w:pPr>
              <w:widowControl w:val="0"/>
              <w:autoSpaceDE w:val="0"/>
              <w:autoSpaceDN w:val="0"/>
              <w:adjustRightInd w:val="0"/>
              <w:spacing w:after="0" w:line="240" w:lineRule="auto"/>
              <w:rPr>
                <w:ins w:id="5166" w:author="Arjan" w:date="2013-07-08T16:03:00Z"/>
                <w:rFonts w:eastAsia="Times New Roman" w:cs="Arial"/>
                <w:color w:val="0F0F0F"/>
                <w:szCs w:val="24"/>
                <w:lang w:eastAsia="nl-NL"/>
              </w:rPr>
            </w:pPr>
            <w:ins w:id="5167" w:author="Arjan" w:date="2013-07-08T16:03:00Z">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Att.LowerBound</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1</w:t>
              </w:r>
              <w:r w:rsidRPr="00C13AFC">
                <w:rPr>
                  <w:rFonts w:ascii="Arial" w:hAnsi="Arial" w:cs="Arial"/>
                  <w:sz w:val="20"/>
                  <w:szCs w:val="24"/>
                  <w:lang w:val="en-AU" w:eastAsia="nl-NL"/>
                </w:rPr>
                <w:fldChar w:fldCharType="end"/>
              </w:r>
              <w:r w:rsidR="006B0975" w:rsidRPr="00C13AFC">
                <w:rPr>
                  <w:rFonts w:eastAsia="Times New Roman" w:cs="Arial"/>
                  <w:color w:val="0F0F0F"/>
                  <w:szCs w:val="24"/>
                  <w:lang w:eastAsia="nl-NL"/>
                </w:rPr>
                <w:t xml:space="preserve"> - </w:t>
              </w:r>
              <w:r w:rsidRPr="00C13AFC">
                <w:rPr>
                  <w:rFonts w:eastAsia="Times New Roman" w:cs="Arial"/>
                  <w:color w:val="0F0F0F"/>
                  <w:szCs w:val="24"/>
                  <w:lang w:eastAsia="nl-NL"/>
                </w:rPr>
                <w:fldChar w:fldCharType="begin" w:fldLock="1"/>
              </w:r>
              <w:r w:rsidR="006B0975" w:rsidRPr="00C13AFC">
                <w:rPr>
                  <w:rFonts w:eastAsia="Times New Roman" w:cs="Arial"/>
                  <w:color w:val="0F0F0F"/>
                  <w:szCs w:val="24"/>
                  <w:lang w:eastAsia="nl-NL"/>
                </w:rPr>
                <w:instrText>MERGEFIELD Att.UpperBound</w:instrText>
              </w:r>
              <w:r w:rsidRPr="00C13AFC">
                <w:rPr>
                  <w:rFonts w:eastAsia="Times New Roman" w:cs="Arial"/>
                  <w:color w:val="0F0F0F"/>
                  <w:szCs w:val="24"/>
                  <w:lang w:eastAsia="nl-NL"/>
                </w:rPr>
                <w:fldChar w:fldCharType="separate"/>
              </w:r>
              <w:r w:rsidR="006B0975" w:rsidRPr="00C13AFC">
                <w:rPr>
                  <w:rFonts w:eastAsia="Times New Roman" w:cs="Arial"/>
                  <w:color w:val="0F0F0F"/>
                  <w:szCs w:val="24"/>
                  <w:lang w:eastAsia="nl-NL"/>
                </w:rPr>
                <w:t>1</w:t>
              </w:r>
              <w:r w:rsidRPr="00C13AFC">
                <w:rPr>
                  <w:rFonts w:eastAsia="Times New Roman" w:cs="Arial"/>
                  <w:color w:val="0F0F0F"/>
                  <w:szCs w:val="24"/>
                  <w:lang w:eastAsia="nl-NL"/>
                </w:rPr>
                <w:fldChar w:fldCharType="end"/>
              </w:r>
            </w:ins>
          </w:p>
        </w:tc>
      </w:tr>
      <w:tr w:rsidR="006B0975" w:rsidRPr="00C13AFC" w14:paraId="119702EA" w14:textId="77777777" w:rsidTr="00542973">
        <w:trPr>
          <w:trHeight w:val="230"/>
          <w:ins w:id="5168" w:author="Arjan" w:date="2013-07-08T16:03:00Z"/>
        </w:trPr>
        <w:tc>
          <w:tcPr>
            <w:tcW w:w="3330" w:type="dxa"/>
            <w:gridSpan w:val="2"/>
            <w:tcBorders>
              <w:top w:val="nil"/>
              <w:left w:val="nil"/>
              <w:bottom w:val="nil"/>
              <w:right w:val="nil"/>
            </w:tcBorders>
          </w:tcPr>
          <w:p w14:paraId="3F868B24" w14:textId="77777777" w:rsidR="006B0975" w:rsidRPr="00C13AFC" w:rsidRDefault="006B0975" w:rsidP="003616C8">
            <w:pPr>
              <w:widowControl w:val="0"/>
              <w:autoSpaceDE w:val="0"/>
              <w:autoSpaceDN w:val="0"/>
              <w:adjustRightInd w:val="0"/>
              <w:spacing w:after="0" w:line="240" w:lineRule="auto"/>
              <w:rPr>
                <w:ins w:id="5169" w:author="Arjan" w:date="2013-07-08T16:03:00Z"/>
                <w:rFonts w:eastAsia="Times New Roman" w:cs="Arial"/>
                <w:color w:val="000000"/>
                <w:szCs w:val="24"/>
                <w:lang w:eastAsia="nl-NL"/>
              </w:rPr>
            </w:pPr>
            <w:ins w:id="5170" w:author="Arjan" w:date="2013-07-08T16:03:00Z">
              <w:r w:rsidRPr="00C13AFC">
                <w:rPr>
                  <w:rFonts w:eastAsia="Times New Roman" w:cs="Arial"/>
                  <w:b/>
                  <w:color w:val="000000"/>
                  <w:szCs w:val="24"/>
                  <w:lang w:eastAsia="nl-NL"/>
                </w:rPr>
                <w:t>Indicatie authentiek</w:t>
              </w:r>
            </w:ins>
          </w:p>
        </w:tc>
        <w:tc>
          <w:tcPr>
            <w:tcW w:w="6030" w:type="dxa"/>
            <w:tcBorders>
              <w:top w:val="nil"/>
              <w:left w:val="nil"/>
              <w:bottom w:val="nil"/>
              <w:right w:val="nil"/>
            </w:tcBorders>
          </w:tcPr>
          <w:p w14:paraId="2794C6B0" w14:textId="77777777" w:rsidR="006B0975" w:rsidRPr="00C13AFC" w:rsidRDefault="006B0975" w:rsidP="003616C8">
            <w:pPr>
              <w:widowControl w:val="0"/>
              <w:autoSpaceDE w:val="0"/>
              <w:autoSpaceDN w:val="0"/>
              <w:adjustRightInd w:val="0"/>
              <w:spacing w:after="0" w:line="240" w:lineRule="auto"/>
              <w:rPr>
                <w:ins w:id="5171" w:author="Arjan" w:date="2013-07-08T16:03:00Z"/>
                <w:rFonts w:eastAsia="Times New Roman" w:cs="Arial"/>
                <w:color w:val="0F0F0F"/>
                <w:szCs w:val="24"/>
                <w:lang w:eastAsia="nl-NL"/>
              </w:rPr>
            </w:pPr>
            <w:ins w:id="5172" w:author="Arjan" w:date="2013-07-08T16:03:00Z">
              <w:r>
                <w:rPr>
                  <w:rFonts w:eastAsia="Times New Roman" w:cs="Arial"/>
                  <w:color w:val="0F0F0F"/>
                  <w:szCs w:val="24"/>
                  <w:lang w:eastAsia="nl-NL"/>
                </w:rPr>
                <w:t>Nee</w:t>
              </w:r>
            </w:ins>
          </w:p>
        </w:tc>
      </w:tr>
      <w:tr w:rsidR="006B0975" w:rsidRPr="00C13AFC" w14:paraId="0B8F56BB" w14:textId="77777777" w:rsidTr="00542973">
        <w:trPr>
          <w:trHeight w:val="230"/>
          <w:ins w:id="5173" w:author="Arjan" w:date="2013-07-08T16:03:00Z"/>
        </w:trPr>
        <w:tc>
          <w:tcPr>
            <w:tcW w:w="3330" w:type="dxa"/>
            <w:gridSpan w:val="2"/>
            <w:tcBorders>
              <w:top w:val="nil"/>
              <w:left w:val="nil"/>
              <w:bottom w:val="nil"/>
              <w:right w:val="nil"/>
            </w:tcBorders>
          </w:tcPr>
          <w:p w14:paraId="69578E97" w14:textId="77777777" w:rsidR="006B0975" w:rsidRPr="00C13AFC" w:rsidRDefault="006B0975" w:rsidP="003616C8">
            <w:pPr>
              <w:widowControl w:val="0"/>
              <w:autoSpaceDE w:val="0"/>
              <w:autoSpaceDN w:val="0"/>
              <w:adjustRightInd w:val="0"/>
              <w:spacing w:after="0" w:line="240" w:lineRule="auto"/>
              <w:rPr>
                <w:ins w:id="5174" w:author="Arjan" w:date="2013-07-08T16:03:00Z"/>
                <w:rFonts w:eastAsia="Times New Roman" w:cs="Arial"/>
                <w:b/>
                <w:color w:val="000000"/>
                <w:szCs w:val="24"/>
                <w:lang w:eastAsia="nl-NL"/>
              </w:rPr>
            </w:pPr>
            <w:ins w:id="5175" w:author="Arjan" w:date="2013-07-08T16:03:00Z">
              <w:r w:rsidRPr="00C13AFC">
                <w:rPr>
                  <w:rFonts w:eastAsia="Times New Roman" w:cs="Arial"/>
                  <w:b/>
                  <w:color w:val="000000"/>
                  <w:szCs w:val="24"/>
                  <w:lang w:eastAsia="nl-NL"/>
                </w:rPr>
                <w:t xml:space="preserve">Regels </w:t>
              </w:r>
            </w:ins>
          </w:p>
        </w:tc>
        <w:tc>
          <w:tcPr>
            <w:tcW w:w="6030" w:type="dxa"/>
            <w:tcBorders>
              <w:top w:val="nil"/>
              <w:left w:val="nil"/>
              <w:bottom w:val="nil"/>
              <w:right w:val="nil"/>
            </w:tcBorders>
          </w:tcPr>
          <w:p w14:paraId="5F0630E9" w14:textId="77777777" w:rsidR="006B0975" w:rsidRPr="00C13AFC" w:rsidRDefault="006B0975" w:rsidP="003616C8">
            <w:pPr>
              <w:widowControl w:val="0"/>
              <w:autoSpaceDE w:val="0"/>
              <w:autoSpaceDN w:val="0"/>
              <w:adjustRightInd w:val="0"/>
              <w:spacing w:after="0" w:line="240" w:lineRule="auto"/>
              <w:rPr>
                <w:ins w:id="5176" w:author="Arjan" w:date="2013-07-08T16:03:00Z"/>
                <w:rFonts w:eastAsia="Times New Roman" w:cs="Arial"/>
                <w:color w:val="0F0F0F"/>
                <w:szCs w:val="24"/>
                <w:lang w:eastAsia="nl-NL"/>
              </w:rPr>
            </w:pPr>
            <w:ins w:id="5177" w:author="Arjan" w:date="2013-07-08T16:03:00Z">
              <w:r w:rsidRPr="00C13AFC">
                <w:rPr>
                  <w:rFonts w:eastAsia="Times New Roman" w:cs="Arial"/>
                  <w:color w:val="0F0F0F"/>
                  <w:szCs w:val="24"/>
                  <w:lang w:eastAsia="nl-NL"/>
                </w:rPr>
                <w:t>-</w:t>
              </w:r>
            </w:ins>
          </w:p>
        </w:tc>
      </w:tr>
      <w:tr w:rsidR="006B0975" w:rsidRPr="00C13AFC" w14:paraId="133B5645" w14:textId="77777777" w:rsidTr="00542973">
        <w:trPr>
          <w:ins w:id="5178" w:author="Arjan" w:date="2013-07-08T16:03:00Z"/>
        </w:trPr>
        <w:tc>
          <w:tcPr>
            <w:tcW w:w="9360" w:type="dxa"/>
            <w:gridSpan w:val="3"/>
            <w:tcBorders>
              <w:top w:val="nil"/>
              <w:left w:val="nil"/>
              <w:bottom w:val="nil"/>
              <w:right w:val="nil"/>
            </w:tcBorders>
          </w:tcPr>
          <w:p w14:paraId="14FEEF9F" w14:textId="77777777" w:rsidR="006B0975" w:rsidRPr="00C13AFC" w:rsidRDefault="006B0975" w:rsidP="003616C8">
            <w:pPr>
              <w:widowControl w:val="0"/>
              <w:autoSpaceDE w:val="0"/>
              <w:autoSpaceDN w:val="0"/>
              <w:adjustRightInd w:val="0"/>
              <w:spacing w:after="0" w:line="240" w:lineRule="auto"/>
              <w:rPr>
                <w:ins w:id="5179" w:author="Arjan" w:date="2013-07-08T16:03:00Z"/>
                <w:rFonts w:eastAsia="Times New Roman" w:cs="Arial"/>
                <w:color w:val="0F0F0F"/>
                <w:szCs w:val="24"/>
                <w:lang w:eastAsia="nl-NL"/>
              </w:rPr>
            </w:pPr>
            <w:ins w:id="5180" w:author="Arjan" w:date="2013-07-08T16:03:00Z">
              <w:r w:rsidRPr="00C13AFC">
                <w:rPr>
                  <w:rFonts w:eastAsia="Times New Roman" w:cs="Arial"/>
                  <w:b/>
                  <w:color w:val="0F0F0F"/>
                  <w:szCs w:val="24"/>
                  <w:lang w:eastAsia="nl-NL"/>
                </w:rPr>
                <w:t>Toelichting</w:t>
              </w:r>
            </w:ins>
          </w:p>
        </w:tc>
      </w:tr>
      <w:tr w:rsidR="006B0975" w:rsidRPr="005C14BE" w14:paraId="73EAEF04" w14:textId="77777777" w:rsidTr="00542973">
        <w:trPr>
          <w:ins w:id="5181" w:author="Arjan" w:date="2013-07-08T16:03:00Z"/>
        </w:trPr>
        <w:tc>
          <w:tcPr>
            <w:tcW w:w="450" w:type="dxa"/>
            <w:tcBorders>
              <w:top w:val="nil"/>
              <w:left w:val="nil"/>
              <w:bottom w:val="nil"/>
              <w:right w:val="nil"/>
            </w:tcBorders>
          </w:tcPr>
          <w:p w14:paraId="66694EAF" w14:textId="77777777" w:rsidR="006B0975" w:rsidRPr="00C13AFC" w:rsidRDefault="006B0975" w:rsidP="003616C8">
            <w:pPr>
              <w:widowControl w:val="0"/>
              <w:autoSpaceDE w:val="0"/>
              <w:autoSpaceDN w:val="0"/>
              <w:adjustRightInd w:val="0"/>
              <w:spacing w:after="0" w:line="240" w:lineRule="auto"/>
              <w:rPr>
                <w:ins w:id="5182" w:author="Arjan" w:date="2013-07-08T16:03:00Z"/>
                <w:rFonts w:eastAsia="Times New Roman" w:cs="Arial"/>
                <w:b/>
                <w:color w:val="0F0F0F"/>
                <w:szCs w:val="24"/>
                <w:lang w:eastAsia="nl-NL"/>
              </w:rPr>
            </w:pPr>
          </w:p>
        </w:tc>
        <w:tc>
          <w:tcPr>
            <w:tcW w:w="8910" w:type="dxa"/>
            <w:gridSpan w:val="2"/>
            <w:tcBorders>
              <w:top w:val="nil"/>
              <w:left w:val="nil"/>
              <w:bottom w:val="nil"/>
              <w:right w:val="nil"/>
            </w:tcBorders>
          </w:tcPr>
          <w:p w14:paraId="70FC8390" w14:textId="77777777" w:rsidR="006B0975" w:rsidRPr="00DD0F4F" w:rsidRDefault="006B0975" w:rsidP="003616C8">
            <w:pPr>
              <w:widowControl w:val="0"/>
              <w:autoSpaceDE w:val="0"/>
              <w:autoSpaceDN w:val="0"/>
              <w:adjustRightInd w:val="0"/>
              <w:spacing w:after="0" w:line="240" w:lineRule="auto"/>
              <w:rPr>
                <w:ins w:id="5183" w:author="Arjan" w:date="2013-07-08T16:03:00Z"/>
                <w:rFonts w:eastAsia="Times New Roman" w:cs="Arial"/>
                <w:color w:val="0F0F0F"/>
                <w:szCs w:val="24"/>
                <w:lang w:val="nl-NL" w:eastAsia="nl-NL"/>
              </w:rPr>
            </w:pPr>
            <w:ins w:id="5184" w:author="Arjan" w:date="2013-07-08T16:03:00Z">
              <w:r w:rsidRPr="00DD0F4F">
                <w:rPr>
                  <w:rFonts w:eastAsia="Times New Roman" w:cs="Arial"/>
                  <w:color w:val="0F0F0F"/>
                  <w:szCs w:val="24"/>
                  <w:lang w:val="nl-NL" w:eastAsia="nl-NL"/>
                </w:rPr>
                <w:t xml:space="preserve">Het betreft hier de catalogus conform de ZTC waarvan het </w:t>
              </w:r>
            </w:ins>
            <w:ins w:id="5185" w:author="Arjan" w:date="2013-07-08T16:04:00Z">
              <w:r w:rsidRPr="00DD0F4F">
                <w:rPr>
                  <w:rFonts w:eastAsia="Times New Roman" w:cs="Arial"/>
                  <w:color w:val="0F0F0F"/>
                  <w:szCs w:val="24"/>
                  <w:lang w:val="nl-NL" w:eastAsia="nl-NL"/>
                </w:rPr>
                <w:t>informatieobject</w:t>
              </w:r>
            </w:ins>
            <w:ins w:id="5186" w:author="Arjan" w:date="2013-07-08T16:03:00Z">
              <w:r w:rsidRPr="00DD0F4F">
                <w:rPr>
                  <w:rFonts w:eastAsia="Times New Roman" w:cs="Arial"/>
                  <w:color w:val="0F0F0F"/>
                  <w:szCs w:val="24"/>
                  <w:lang w:val="nl-NL" w:eastAsia="nl-NL"/>
                </w:rPr>
                <w:t xml:space="preserve">type deel uit maakt. </w:t>
              </w:r>
            </w:ins>
          </w:p>
          <w:p w14:paraId="22500C0C" w14:textId="77777777" w:rsidR="006B0975" w:rsidRPr="00DD0F4F" w:rsidRDefault="006B0975" w:rsidP="003616C8">
            <w:pPr>
              <w:widowControl w:val="0"/>
              <w:autoSpaceDE w:val="0"/>
              <w:autoSpaceDN w:val="0"/>
              <w:adjustRightInd w:val="0"/>
              <w:spacing w:after="0" w:line="240" w:lineRule="auto"/>
              <w:rPr>
                <w:ins w:id="5187" w:author="Arjan" w:date="2013-07-08T16:03:00Z"/>
                <w:rFonts w:eastAsia="Times New Roman" w:cs="Arial"/>
                <w:color w:val="0F0F0F"/>
                <w:szCs w:val="24"/>
                <w:lang w:val="nl-NL" w:eastAsia="nl-NL"/>
              </w:rPr>
            </w:pPr>
            <w:ins w:id="5188" w:author="Arjan" w:date="2013-07-08T16:03:00Z">
              <w:r w:rsidRPr="00DD0F4F">
                <w:rPr>
                  <w:rFonts w:eastAsia="Times New Roman" w:cs="Arial"/>
                  <w:color w:val="0F0F0F"/>
                  <w:szCs w:val="24"/>
                  <w:lang w:val="nl-NL" w:eastAsia="nl-NL"/>
                </w:rPr>
                <w:t>Voor de waardenverzameling wordt door KING een waardenlijst beheerd waarin wordt bijgehouden welke afkorting welk domein betreft.</w:t>
              </w:r>
            </w:ins>
          </w:p>
        </w:tc>
      </w:tr>
    </w:tbl>
    <w:p w14:paraId="16E0514F" w14:textId="77777777" w:rsidR="006B0975" w:rsidRPr="00C13AFC" w:rsidRDefault="00542973" w:rsidP="006B0975">
      <w:pPr>
        <w:widowControl w:val="0"/>
        <w:autoSpaceDE w:val="0"/>
        <w:autoSpaceDN w:val="0"/>
        <w:adjustRightInd w:val="0"/>
        <w:spacing w:before="240" w:after="60" w:line="240" w:lineRule="auto"/>
        <w:outlineLvl w:val="3"/>
        <w:rPr>
          <w:ins w:id="5189" w:author="Arjan" w:date="2013-07-08T16:03:00Z"/>
          <w:rFonts w:ascii="Arial" w:eastAsia="Times New Roman" w:hAnsi="Arial" w:cs="Arial"/>
          <w:b/>
          <w:color w:val="004080"/>
          <w:sz w:val="24"/>
          <w:szCs w:val="24"/>
          <w:lang w:eastAsia="nl-NL"/>
        </w:rPr>
      </w:pPr>
      <w:ins w:id="5190" w:author="Arjan" w:date="2013-07-08T16:29:00Z">
        <w:r w:rsidRPr="00CF1953">
          <w:rPr>
            <w:rFonts w:ascii="Arial" w:eastAsia="Times New Roman" w:hAnsi="Arial" w:cs="Arial"/>
            <w:b/>
            <w:bCs/>
            <w:color w:val="004080"/>
            <w:sz w:val="24"/>
            <w:szCs w:val="24"/>
          </w:rPr>
          <w:t>«</w:t>
        </w:r>
      </w:ins>
      <w:ins w:id="5191" w:author="Arjan" w:date="2013-07-08T16:03:00Z">
        <w:r w:rsidR="00DA5D93"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sidR="006B0975">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ins>
      <w:ins w:id="5192" w:author="Arjan" w:date="2013-07-08T16:30:00Z">
        <w:r w:rsidRPr="00CF1953">
          <w:rPr>
            <w:rFonts w:ascii="Arial" w:eastAsia="Times New Roman" w:hAnsi="Arial" w:cs="Arial"/>
            <w:b/>
            <w:bCs/>
            <w:color w:val="004080"/>
            <w:sz w:val="24"/>
            <w:szCs w:val="24"/>
          </w:rPr>
          <w:t>»</w:t>
        </w:r>
      </w:ins>
      <w:ins w:id="5193" w:author="Arjan" w:date="2013-07-08T16:03:00Z">
        <w:r w:rsidR="006B0975" w:rsidRPr="00C13AFC">
          <w:rPr>
            <w:rFonts w:ascii="Arial" w:eastAsia="Times New Roman" w:hAnsi="Arial" w:cs="Arial"/>
            <w:b/>
            <w:color w:val="004080"/>
            <w:sz w:val="24"/>
            <w:szCs w:val="24"/>
            <w:lang w:eastAsia="nl-NL"/>
          </w:rPr>
          <w:t xml:space="preserve"> </w:t>
        </w:r>
        <w:r w:rsidR="00DA5D93" w:rsidRPr="00C13AFC">
          <w:rPr>
            <w:rFonts w:ascii="Arial" w:eastAsia="Times New Roman" w:hAnsi="Arial" w:cs="Arial"/>
            <w:b/>
            <w:color w:val="004080"/>
            <w:sz w:val="24"/>
            <w:szCs w:val="24"/>
            <w:lang w:eastAsia="nl-NL"/>
          </w:rPr>
          <w:fldChar w:fldCharType="begin" w:fldLock="1"/>
        </w:r>
        <w:r w:rsidR="006B0975" w:rsidRPr="00C13AFC">
          <w:rPr>
            <w:rFonts w:ascii="Arial" w:eastAsia="Times New Roman" w:hAnsi="Arial" w:cs="Arial"/>
            <w:b/>
            <w:color w:val="004080"/>
            <w:sz w:val="24"/>
            <w:szCs w:val="24"/>
            <w:lang w:eastAsia="nl-NL"/>
          </w:rPr>
          <w:instrText>MERGEFIELD Att.Name</w:instrText>
        </w:r>
        <w:r w:rsidR="00DA5D93" w:rsidRPr="00C13AFC">
          <w:rPr>
            <w:rFonts w:ascii="Arial" w:eastAsia="Times New Roman" w:hAnsi="Arial" w:cs="Arial"/>
            <w:b/>
            <w:color w:val="004080"/>
            <w:sz w:val="24"/>
            <w:szCs w:val="24"/>
            <w:lang w:eastAsia="nl-NL"/>
          </w:rPr>
          <w:fldChar w:fldCharType="separate"/>
        </w:r>
        <w:r w:rsidR="006B0975" w:rsidRPr="00C13AFC">
          <w:rPr>
            <w:rFonts w:ascii="Arial" w:eastAsia="Times New Roman" w:hAnsi="Arial" w:cs="Arial"/>
            <w:b/>
            <w:color w:val="004080"/>
            <w:sz w:val="24"/>
            <w:szCs w:val="24"/>
            <w:lang w:eastAsia="nl-NL"/>
          </w:rPr>
          <w:t>RSIN</w:t>
        </w:r>
        <w:r w:rsidR="00DA5D93" w:rsidRPr="00C13AFC">
          <w:rPr>
            <w:rFonts w:ascii="Arial" w:eastAsia="Times New Roman" w:hAnsi="Arial" w:cs="Arial"/>
            <w:b/>
            <w:color w:val="004080"/>
            <w:sz w:val="24"/>
            <w:szCs w:val="24"/>
            <w:lang w:eastAsia="nl-NL"/>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6030"/>
      </w:tblGrid>
      <w:tr w:rsidR="006B0975" w:rsidRPr="00C13AFC" w14:paraId="34A914A7" w14:textId="77777777" w:rsidTr="003616C8">
        <w:trPr>
          <w:trHeight w:val="230"/>
          <w:ins w:id="5194" w:author="Arjan" w:date="2013-07-08T16:03:00Z"/>
        </w:trPr>
        <w:tc>
          <w:tcPr>
            <w:tcW w:w="3330" w:type="dxa"/>
            <w:gridSpan w:val="2"/>
            <w:tcBorders>
              <w:top w:val="nil"/>
              <w:left w:val="nil"/>
              <w:bottom w:val="nil"/>
              <w:right w:val="nil"/>
            </w:tcBorders>
          </w:tcPr>
          <w:p w14:paraId="369C0A0F" w14:textId="77777777" w:rsidR="006B0975" w:rsidRPr="00C13AFC" w:rsidRDefault="006B0975" w:rsidP="003616C8">
            <w:pPr>
              <w:widowControl w:val="0"/>
              <w:autoSpaceDE w:val="0"/>
              <w:autoSpaceDN w:val="0"/>
              <w:adjustRightInd w:val="0"/>
              <w:spacing w:after="0" w:line="240" w:lineRule="auto"/>
              <w:rPr>
                <w:ins w:id="5195" w:author="Arjan" w:date="2013-07-08T16:03:00Z"/>
                <w:rFonts w:eastAsia="Times New Roman" w:cs="Arial"/>
                <w:color w:val="000000"/>
                <w:szCs w:val="24"/>
                <w:lang w:eastAsia="nl-NL"/>
              </w:rPr>
            </w:pPr>
            <w:ins w:id="5196" w:author="Arjan" w:date="2013-07-08T16:03:00Z">
              <w:r w:rsidRPr="00C13AFC">
                <w:rPr>
                  <w:rFonts w:eastAsia="Times New Roman" w:cs="Arial"/>
                  <w:b/>
                  <w:color w:val="000000"/>
                  <w:szCs w:val="24"/>
                  <w:lang w:eastAsia="nl-NL"/>
                </w:rPr>
                <w:t xml:space="preserve">Naam </w:t>
              </w:r>
            </w:ins>
          </w:p>
        </w:tc>
        <w:tc>
          <w:tcPr>
            <w:tcW w:w="6030" w:type="dxa"/>
            <w:tcBorders>
              <w:top w:val="nil"/>
              <w:left w:val="nil"/>
              <w:bottom w:val="nil"/>
              <w:right w:val="nil"/>
            </w:tcBorders>
          </w:tcPr>
          <w:p w14:paraId="1B3AAA6F" w14:textId="77777777" w:rsidR="006B0975" w:rsidRPr="00C13AFC" w:rsidRDefault="00DA5D93" w:rsidP="003616C8">
            <w:pPr>
              <w:widowControl w:val="0"/>
              <w:autoSpaceDE w:val="0"/>
              <w:autoSpaceDN w:val="0"/>
              <w:adjustRightInd w:val="0"/>
              <w:spacing w:after="0" w:line="240" w:lineRule="auto"/>
              <w:rPr>
                <w:ins w:id="5197" w:author="Arjan" w:date="2013-07-08T16:03:00Z"/>
                <w:rFonts w:eastAsia="Times New Roman" w:cs="Arial"/>
                <w:color w:val="0F0F0F"/>
                <w:szCs w:val="24"/>
                <w:lang w:eastAsia="nl-NL"/>
              </w:rPr>
            </w:pPr>
            <w:ins w:id="5198" w:author="Arjan" w:date="2013-07-08T16:03:00Z">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Att.Name</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RSIN</w:t>
              </w:r>
              <w:r w:rsidRPr="00C13AFC">
                <w:rPr>
                  <w:rFonts w:ascii="Arial" w:hAnsi="Arial" w:cs="Arial"/>
                  <w:sz w:val="20"/>
                  <w:szCs w:val="24"/>
                  <w:lang w:val="en-AU" w:eastAsia="nl-NL"/>
                </w:rPr>
                <w:fldChar w:fldCharType="end"/>
              </w:r>
            </w:ins>
          </w:p>
        </w:tc>
      </w:tr>
      <w:tr w:rsidR="006B0975" w:rsidRPr="00C13AFC" w14:paraId="2784B217" w14:textId="77777777" w:rsidTr="003616C8">
        <w:trPr>
          <w:ins w:id="5199" w:author="Arjan" w:date="2013-07-08T16:03:00Z"/>
        </w:trPr>
        <w:tc>
          <w:tcPr>
            <w:tcW w:w="3330" w:type="dxa"/>
            <w:gridSpan w:val="2"/>
            <w:tcBorders>
              <w:top w:val="nil"/>
              <w:left w:val="nil"/>
              <w:bottom w:val="nil"/>
              <w:right w:val="nil"/>
            </w:tcBorders>
          </w:tcPr>
          <w:p w14:paraId="558A2A93" w14:textId="77777777" w:rsidR="006B0975" w:rsidRPr="00C13AFC" w:rsidRDefault="006B0975" w:rsidP="003616C8">
            <w:pPr>
              <w:widowControl w:val="0"/>
              <w:autoSpaceDE w:val="0"/>
              <w:autoSpaceDN w:val="0"/>
              <w:adjustRightInd w:val="0"/>
              <w:spacing w:after="0" w:line="240" w:lineRule="auto"/>
              <w:rPr>
                <w:ins w:id="5200" w:author="Arjan" w:date="2013-07-08T16:03:00Z"/>
                <w:rFonts w:eastAsia="Times New Roman" w:cs="Arial"/>
                <w:color w:val="000000"/>
                <w:szCs w:val="24"/>
                <w:lang w:eastAsia="nl-NL"/>
              </w:rPr>
            </w:pPr>
            <w:ins w:id="5201" w:author="Arjan" w:date="2013-07-08T16:03:00Z">
              <w:r w:rsidRPr="00C13AFC">
                <w:rPr>
                  <w:rFonts w:eastAsia="Times New Roman" w:cs="Arial"/>
                  <w:b/>
                  <w:color w:val="000000"/>
                  <w:szCs w:val="24"/>
                  <w:lang w:eastAsia="nl-NL"/>
                </w:rPr>
                <w:t xml:space="preserve">Herkomst </w:t>
              </w:r>
            </w:ins>
          </w:p>
        </w:tc>
        <w:tc>
          <w:tcPr>
            <w:tcW w:w="6030" w:type="dxa"/>
            <w:tcBorders>
              <w:top w:val="nil"/>
              <w:left w:val="nil"/>
              <w:bottom w:val="nil"/>
              <w:right w:val="nil"/>
            </w:tcBorders>
          </w:tcPr>
          <w:p w14:paraId="3090366D" w14:textId="77777777" w:rsidR="006B0975" w:rsidRPr="00C13AFC" w:rsidRDefault="003A012F" w:rsidP="003616C8">
            <w:pPr>
              <w:widowControl w:val="0"/>
              <w:autoSpaceDE w:val="0"/>
              <w:autoSpaceDN w:val="0"/>
              <w:adjustRightInd w:val="0"/>
              <w:spacing w:after="0" w:line="240" w:lineRule="auto"/>
              <w:rPr>
                <w:ins w:id="5202" w:author="Arjan" w:date="2013-07-08T16:03:00Z"/>
                <w:rFonts w:eastAsia="Times New Roman" w:cs="Arial"/>
                <w:color w:val="0F0F0F"/>
                <w:szCs w:val="24"/>
                <w:lang w:eastAsia="nl-NL"/>
              </w:rPr>
            </w:pPr>
            <w:ins w:id="5203" w:author="Arjan" w:date="2013-07-08T16:20:00Z">
              <w:r>
                <w:rPr>
                  <w:rFonts w:eastAsia="Times New Roman" w:cs="Arial"/>
                  <w:color w:val="0F0F0F"/>
                  <w:szCs w:val="24"/>
                  <w:lang w:eastAsia="nl-NL"/>
                </w:rPr>
                <w:t>ZTC</w:t>
              </w:r>
            </w:ins>
          </w:p>
        </w:tc>
      </w:tr>
      <w:tr w:rsidR="006B0975" w:rsidRPr="00C13AFC" w14:paraId="3BC664C7" w14:textId="77777777" w:rsidTr="003616C8">
        <w:trPr>
          <w:ins w:id="5204" w:author="Arjan" w:date="2013-07-08T16:03:00Z"/>
        </w:trPr>
        <w:tc>
          <w:tcPr>
            <w:tcW w:w="3330" w:type="dxa"/>
            <w:gridSpan w:val="2"/>
            <w:tcBorders>
              <w:top w:val="nil"/>
              <w:left w:val="nil"/>
              <w:bottom w:val="nil"/>
              <w:right w:val="nil"/>
            </w:tcBorders>
          </w:tcPr>
          <w:p w14:paraId="28B0E291" w14:textId="77777777" w:rsidR="006B0975" w:rsidRPr="00C13AFC" w:rsidRDefault="006B0975" w:rsidP="003616C8">
            <w:pPr>
              <w:widowControl w:val="0"/>
              <w:autoSpaceDE w:val="0"/>
              <w:autoSpaceDN w:val="0"/>
              <w:adjustRightInd w:val="0"/>
              <w:spacing w:after="0" w:line="240" w:lineRule="auto"/>
              <w:rPr>
                <w:ins w:id="5205" w:author="Arjan" w:date="2013-07-08T16:03:00Z"/>
                <w:rFonts w:eastAsia="Times New Roman" w:cs="Arial"/>
                <w:color w:val="000000"/>
                <w:szCs w:val="24"/>
                <w:lang w:eastAsia="nl-NL"/>
              </w:rPr>
            </w:pPr>
            <w:ins w:id="5206" w:author="Arjan" w:date="2013-07-08T16:03:00Z">
              <w:r w:rsidRPr="00C13AFC">
                <w:rPr>
                  <w:rFonts w:eastAsia="Times New Roman" w:cs="Arial"/>
                  <w:b/>
                  <w:color w:val="000000"/>
                  <w:szCs w:val="24"/>
                  <w:lang w:eastAsia="nl-NL"/>
                </w:rPr>
                <w:t xml:space="preserve">Code </w:t>
              </w:r>
            </w:ins>
          </w:p>
        </w:tc>
        <w:tc>
          <w:tcPr>
            <w:tcW w:w="6030" w:type="dxa"/>
            <w:tcBorders>
              <w:top w:val="nil"/>
              <w:left w:val="nil"/>
              <w:bottom w:val="nil"/>
              <w:right w:val="nil"/>
            </w:tcBorders>
          </w:tcPr>
          <w:p w14:paraId="24F08FB9" w14:textId="77777777" w:rsidR="006B0975" w:rsidRPr="00C13AFC" w:rsidRDefault="006B0975" w:rsidP="003616C8">
            <w:pPr>
              <w:widowControl w:val="0"/>
              <w:autoSpaceDE w:val="0"/>
              <w:autoSpaceDN w:val="0"/>
              <w:adjustRightInd w:val="0"/>
              <w:spacing w:after="0" w:line="240" w:lineRule="auto"/>
              <w:rPr>
                <w:ins w:id="5207" w:author="Arjan" w:date="2013-07-08T16:03:00Z"/>
                <w:rFonts w:eastAsia="Times New Roman" w:cs="Arial"/>
                <w:color w:val="0F0F0F"/>
                <w:szCs w:val="24"/>
                <w:lang w:eastAsia="nl-NL"/>
              </w:rPr>
            </w:pPr>
          </w:p>
        </w:tc>
      </w:tr>
      <w:tr w:rsidR="006B0975" w:rsidRPr="00C13AFC" w14:paraId="6D501FCE" w14:textId="77777777" w:rsidTr="003616C8">
        <w:trPr>
          <w:ins w:id="5208" w:author="Arjan" w:date="2013-07-08T16:03:00Z"/>
        </w:trPr>
        <w:tc>
          <w:tcPr>
            <w:tcW w:w="3330" w:type="dxa"/>
            <w:gridSpan w:val="2"/>
            <w:tcBorders>
              <w:top w:val="nil"/>
              <w:left w:val="nil"/>
              <w:bottom w:val="nil"/>
              <w:right w:val="nil"/>
            </w:tcBorders>
          </w:tcPr>
          <w:p w14:paraId="45150574" w14:textId="77777777" w:rsidR="006B0975" w:rsidRPr="00C13AFC" w:rsidRDefault="006B0975" w:rsidP="003616C8">
            <w:pPr>
              <w:widowControl w:val="0"/>
              <w:autoSpaceDE w:val="0"/>
              <w:autoSpaceDN w:val="0"/>
              <w:adjustRightInd w:val="0"/>
              <w:spacing w:after="0" w:line="240" w:lineRule="auto"/>
              <w:rPr>
                <w:ins w:id="5209" w:author="Arjan" w:date="2013-07-08T16:03:00Z"/>
                <w:rFonts w:eastAsia="Times New Roman" w:cs="Arial"/>
                <w:color w:val="000000"/>
                <w:szCs w:val="24"/>
                <w:lang w:eastAsia="nl-NL"/>
              </w:rPr>
            </w:pPr>
            <w:ins w:id="5210" w:author="Arjan" w:date="2013-07-08T16:03:00Z">
              <w:r w:rsidRPr="00C13AFC">
                <w:rPr>
                  <w:rFonts w:eastAsia="Times New Roman" w:cs="Arial"/>
                  <w:b/>
                  <w:color w:val="000000"/>
                  <w:szCs w:val="24"/>
                  <w:lang w:eastAsia="nl-NL"/>
                </w:rPr>
                <w:t xml:space="preserve">XML-tag </w:t>
              </w:r>
            </w:ins>
          </w:p>
        </w:tc>
        <w:tc>
          <w:tcPr>
            <w:tcW w:w="6030" w:type="dxa"/>
            <w:tcBorders>
              <w:top w:val="nil"/>
              <w:left w:val="nil"/>
              <w:bottom w:val="nil"/>
              <w:right w:val="nil"/>
            </w:tcBorders>
          </w:tcPr>
          <w:p w14:paraId="527F00D7" w14:textId="77777777" w:rsidR="006B0975" w:rsidRPr="00C13AFC" w:rsidRDefault="00DA5D93" w:rsidP="003616C8">
            <w:pPr>
              <w:widowControl w:val="0"/>
              <w:autoSpaceDE w:val="0"/>
              <w:autoSpaceDN w:val="0"/>
              <w:adjustRightInd w:val="0"/>
              <w:spacing w:after="0" w:line="240" w:lineRule="auto"/>
              <w:rPr>
                <w:ins w:id="5211" w:author="Arjan" w:date="2013-07-08T16:03:00Z"/>
                <w:rFonts w:eastAsia="Times New Roman" w:cs="Arial"/>
                <w:color w:val="0F0F0F"/>
                <w:szCs w:val="24"/>
                <w:lang w:eastAsia="nl-NL"/>
              </w:rPr>
            </w:pPr>
            <w:ins w:id="5212" w:author="Arjan" w:date="2013-07-08T16:03:00Z">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Att.Alias</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rsin</w:t>
              </w:r>
              <w:r w:rsidRPr="00C13AFC">
                <w:rPr>
                  <w:rFonts w:ascii="Arial" w:hAnsi="Arial" w:cs="Arial"/>
                  <w:sz w:val="20"/>
                  <w:szCs w:val="24"/>
                  <w:lang w:val="en-AU" w:eastAsia="nl-NL"/>
                </w:rPr>
                <w:fldChar w:fldCharType="end"/>
              </w:r>
            </w:ins>
          </w:p>
        </w:tc>
      </w:tr>
      <w:tr w:rsidR="006B0975" w:rsidRPr="005C14BE" w14:paraId="0B617AB6" w14:textId="77777777" w:rsidTr="003616C8">
        <w:trPr>
          <w:ins w:id="5213" w:author="Arjan" w:date="2013-07-08T16:03:00Z"/>
        </w:trPr>
        <w:tc>
          <w:tcPr>
            <w:tcW w:w="3330" w:type="dxa"/>
            <w:gridSpan w:val="2"/>
            <w:tcBorders>
              <w:top w:val="nil"/>
              <w:left w:val="nil"/>
              <w:bottom w:val="nil"/>
              <w:right w:val="nil"/>
            </w:tcBorders>
          </w:tcPr>
          <w:p w14:paraId="35E10AA9" w14:textId="77777777" w:rsidR="006B0975" w:rsidRPr="00C13AFC" w:rsidRDefault="006B0975" w:rsidP="003616C8">
            <w:pPr>
              <w:widowControl w:val="0"/>
              <w:autoSpaceDE w:val="0"/>
              <w:autoSpaceDN w:val="0"/>
              <w:adjustRightInd w:val="0"/>
              <w:spacing w:after="0" w:line="240" w:lineRule="auto"/>
              <w:rPr>
                <w:ins w:id="5214" w:author="Arjan" w:date="2013-07-08T16:03:00Z"/>
                <w:rFonts w:eastAsia="Times New Roman" w:cs="Arial"/>
                <w:color w:val="000000"/>
                <w:szCs w:val="24"/>
                <w:lang w:eastAsia="nl-NL"/>
              </w:rPr>
            </w:pPr>
            <w:ins w:id="5215" w:author="Arjan" w:date="2013-07-08T16:03:00Z">
              <w:r w:rsidRPr="00C13AFC">
                <w:rPr>
                  <w:rFonts w:eastAsia="Times New Roman" w:cs="Arial"/>
                  <w:b/>
                  <w:color w:val="000000"/>
                  <w:szCs w:val="24"/>
                  <w:lang w:eastAsia="nl-NL"/>
                </w:rPr>
                <w:t xml:space="preserve">Definitie </w:t>
              </w:r>
            </w:ins>
          </w:p>
        </w:tc>
        <w:tc>
          <w:tcPr>
            <w:tcW w:w="6030" w:type="dxa"/>
            <w:tcBorders>
              <w:top w:val="nil"/>
              <w:left w:val="nil"/>
              <w:bottom w:val="nil"/>
              <w:right w:val="nil"/>
            </w:tcBorders>
          </w:tcPr>
          <w:p w14:paraId="1562D3BB" w14:textId="77777777" w:rsidR="006B0975" w:rsidRPr="00DD0F4F" w:rsidRDefault="00DA5D93" w:rsidP="003616C8">
            <w:pPr>
              <w:widowControl w:val="0"/>
              <w:autoSpaceDE w:val="0"/>
              <w:autoSpaceDN w:val="0"/>
              <w:adjustRightInd w:val="0"/>
              <w:spacing w:after="0" w:line="240" w:lineRule="auto"/>
              <w:rPr>
                <w:ins w:id="5216" w:author="Arjan" w:date="2013-07-08T16:03:00Z"/>
                <w:rFonts w:eastAsia="Times New Roman" w:cs="Arial"/>
                <w:color w:val="0F0F0F"/>
                <w:szCs w:val="24"/>
                <w:lang w:val="nl-NL" w:eastAsia="nl-NL"/>
              </w:rPr>
            </w:pPr>
            <w:ins w:id="5217" w:author="Arjan" w:date="2013-07-08T16:03:00Z">
              <w:r w:rsidRPr="00C13AFC">
                <w:rPr>
                  <w:rFonts w:ascii="Arial" w:hAnsi="Arial" w:cs="Arial"/>
                  <w:sz w:val="20"/>
                  <w:szCs w:val="24"/>
                  <w:lang w:val="en-AU" w:eastAsia="nl-NL"/>
                </w:rPr>
                <w:fldChar w:fldCharType="begin" w:fldLock="1"/>
              </w:r>
              <w:r w:rsidR="006B0975" w:rsidRPr="00DD0F4F">
                <w:rPr>
                  <w:rFonts w:ascii="Arial" w:hAnsi="Arial" w:cs="Arial"/>
                  <w:sz w:val="20"/>
                  <w:szCs w:val="24"/>
                  <w:lang w:val="nl-NL" w:eastAsia="nl-NL"/>
                </w:rPr>
                <w:instrText xml:space="preserve">MERGEFIELD </w:instrText>
              </w:r>
              <w:r w:rsidR="006B0975" w:rsidRPr="00DD0F4F">
                <w:rPr>
                  <w:rFonts w:eastAsia="Times New Roman" w:cs="Arial"/>
                  <w:color w:val="0F0F0F"/>
                  <w:szCs w:val="24"/>
                  <w:lang w:val="nl-NL" w:eastAsia="nl-NL"/>
                </w:rPr>
                <w:instrText>Att.Notes</w:instrText>
              </w:r>
              <w:r w:rsidRPr="00C13AFC">
                <w:rPr>
                  <w:rFonts w:ascii="Arial" w:hAnsi="Arial" w:cs="Arial"/>
                  <w:sz w:val="20"/>
                  <w:szCs w:val="24"/>
                  <w:lang w:val="en-AU" w:eastAsia="nl-NL"/>
                </w:rPr>
                <w:fldChar w:fldCharType="separate"/>
              </w:r>
              <w:r w:rsidR="006B0975" w:rsidRPr="00DD0F4F">
                <w:rPr>
                  <w:rFonts w:eastAsia="Times New Roman" w:cs="Arial"/>
                  <w:color w:val="0F0F0F"/>
                  <w:szCs w:val="24"/>
                  <w:lang w:val="nl-NL" w:eastAsia="nl-NL"/>
                </w:rPr>
                <w:t>Het door een kamer toegekend uniek nummer voor de INGESCHREVEN NIET-NATUURLIJK PERSOON</w:t>
              </w:r>
              <w:r w:rsidRPr="00C13AFC">
                <w:rPr>
                  <w:rFonts w:ascii="Arial" w:hAnsi="Arial" w:cs="Arial"/>
                  <w:sz w:val="20"/>
                  <w:szCs w:val="24"/>
                  <w:lang w:val="en-AU" w:eastAsia="nl-NL"/>
                </w:rPr>
                <w:fldChar w:fldCharType="end"/>
              </w:r>
              <w:r w:rsidR="006B0975" w:rsidRPr="00DD0F4F">
                <w:rPr>
                  <w:rFonts w:ascii="Arial" w:hAnsi="Arial" w:cs="Arial"/>
                  <w:sz w:val="20"/>
                  <w:szCs w:val="24"/>
                  <w:lang w:val="nl-NL" w:eastAsia="nl-NL"/>
                </w:rPr>
                <w:t xml:space="preserve"> die de eigenaar is van de CATALOGUS</w:t>
              </w:r>
            </w:ins>
          </w:p>
        </w:tc>
      </w:tr>
      <w:tr w:rsidR="006B0975" w:rsidRPr="00C13AFC" w14:paraId="0A931CD3" w14:textId="77777777" w:rsidTr="003616C8">
        <w:trPr>
          <w:trHeight w:val="230"/>
          <w:ins w:id="5218" w:author="Arjan" w:date="2013-07-08T16:03:00Z"/>
        </w:trPr>
        <w:tc>
          <w:tcPr>
            <w:tcW w:w="3330" w:type="dxa"/>
            <w:gridSpan w:val="2"/>
            <w:tcBorders>
              <w:top w:val="nil"/>
              <w:left w:val="nil"/>
              <w:bottom w:val="nil"/>
              <w:right w:val="nil"/>
            </w:tcBorders>
          </w:tcPr>
          <w:p w14:paraId="35AD606D" w14:textId="77777777" w:rsidR="006B0975" w:rsidRPr="00C13AFC" w:rsidRDefault="006B0975" w:rsidP="003616C8">
            <w:pPr>
              <w:widowControl w:val="0"/>
              <w:autoSpaceDE w:val="0"/>
              <w:autoSpaceDN w:val="0"/>
              <w:adjustRightInd w:val="0"/>
              <w:spacing w:after="0" w:line="240" w:lineRule="auto"/>
              <w:rPr>
                <w:ins w:id="5219" w:author="Arjan" w:date="2013-07-08T16:03:00Z"/>
                <w:rFonts w:eastAsia="Times New Roman" w:cs="Arial"/>
                <w:color w:val="000000"/>
                <w:szCs w:val="24"/>
                <w:lang w:eastAsia="nl-NL"/>
              </w:rPr>
            </w:pPr>
            <w:ins w:id="5220" w:author="Arjan" w:date="2013-07-08T16:03:00Z">
              <w:r w:rsidRPr="00C13AFC">
                <w:rPr>
                  <w:rFonts w:eastAsia="Times New Roman" w:cs="Arial"/>
                  <w:b/>
                  <w:color w:val="000000"/>
                  <w:szCs w:val="24"/>
                  <w:lang w:eastAsia="nl-NL"/>
                </w:rPr>
                <w:t xml:space="preserve">Herkomst definitie </w:t>
              </w:r>
            </w:ins>
          </w:p>
        </w:tc>
        <w:tc>
          <w:tcPr>
            <w:tcW w:w="6030" w:type="dxa"/>
            <w:tcBorders>
              <w:top w:val="nil"/>
              <w:left w:val="nil"/>
              <w:bottom w:val="nil"/>
              <w:right w:val="nil"/>
            </w:tcBorders>
          </w:tcPr>
          <w:p w14:paraId="5758F3F0" w14:textId="77777777" w:rsidR="006B0975" w:rsidRPr="00C13AFC" w:rsidRDefault="006B0975" w:rsidP="003616C8">
            <w:pPr>
              <w:widowControl w:val="0"/>
              <w:autoSpaceDE w:val="0"/>
              <w:autoSpaceDN w:val="0"/>
              <w:adjustRightInd w:val="0"/>
              <w:spacing w:after="0" w:line="240" w:lineRule="auto"/>
              <w:rPr>
                <w:ins w:id="5221" w:author="Arjan" w:date="2013-07-08T16:03:00Z"/>
                <w:rFonts w:eastAsia="Times New Roman" w:cs="Arial"/>
                <w:color w:val="0F0F0F"/>
                <w:szCs w:val="24"/>
                <w:lang w:eastAsia="nl-NL"/>
              </w:rPr>
            </w:pPr>
            <w:ins w:id="5222" w:author="Arjan" w:date="2013-07-08T16:03:00Z">
              <w:r>
                <w:rPr>
                  <w:rFonts w:eastAsia="Times New Roman" w:cs="Arial"/>
                  <w:color w:val="0F0F0F"/>
                  <w:szCs w:val="24"/>
                  <w:lang w:eastAsia="nl-NL"/>
                </w:rPr>
                <w:t>ZTC</w:t>
              </w:r>
            </w:ins>
          </w:p>
        </w:tc>
      </w:tr>
      <w:tr w:rsidR="006B0975" w:rsidRPr="00C13AFC" w14:paraId="6AAB38B6" w14:textId="77777777" w:rsidTr="003616C8">
        <w:trPr>
          <w:ins w:id="5223" w:author="Arjan" w:date="2013-07-08T16:03:00Z"/>
        </w:trPr>
        <w:tc>
          <w:tcPr>
            <w:tcW w:w="3330" w:type="dxa"/>
            <w:gridSpan w:val="2"/>
            <w:tcBorders>
              <w:top w:val="nil"/>
              <w:left w:val="nil"/>
              <w:bottom w:val="nil"/>
              <w:right w:val="nil"/>
            </w:tcBorders>
          </w:tcPr>
          <w:p w14:paraId="48C58DF0" w14:textId="77777777" w:rsidR="006B0975" w:rsidRPr="00C13AFC" w:rsidRDefault="006B0975" w:rsidP="003616C8">
            <w:pPr>
              <w:widowControl w:val="0"/>
              <w:autoSpaceDE w:val="0"/>
              <w:autoSpaceDN w:val="0"/>
              <w:adjustRightInd w:val="0"/>
              <w:spacing w:after="0" w:line="240" w:lineRule="auto"/>
              <w:rPr>
                <w:ins w:id="5224" w:author="Arjan" w:date="2013-07-08T16:03:00Z"/>
                <w:rFonts w:eastAsia="Times New Roman" w:cs="Arial"/>
                <w:color w:val="000000"/>
                <w:szCs w:val="24"/>
                <w:lang w:eastAsia="nl-NL"/>
              </w:rPr>
            </w:pPr>
            <w:ins w:id="5225" w:author="Arjan" w:date="2013-07-08T16:03:00Z">
              <w:r w:rsidRPr="00C13AFC">
                <w:rPr>
                  <w:rFonts w:eastAsia="Times New Roman" w:cs="Arial"/>
                  <w:b/>
                  <w:color w:val="000000"/>
                  <w:szCs w:val="24"/>
                  <w:lang w:eastAsia="nl-NL"/>
                </w:rPr>
                <w:t xml:space="preserve">Datum opname </w:t>
              </w:r>
            </w:ins>
          </w:p>
        </w:tc>
        <w:tc>
          <w:tcPr>
            <w:tcW w:w="6030" w:type="dxa"/>
            <w:tcBorders>
              <w:top w:val="nil"/>
              <w:left w:val="nil"/>
              <w:bottom w:val="nil"/>
              <w:right w:val="nil"/>
            </w:tcBorders>
          </w:tcPr>
          <w:p w14:paraId="5DE30E5F" w14:textId="77777777" w:rsidR="006B0975" w:rsidRPr="00C13AFC" w:rsidRDefault="006B0975" w:rsidP="003616C8">
            <w:pPr>
              <w:widowControl w:val="0"/>
              <w:autoSpaceDE w:val="0"/>
              <w:autoSpaceDN w:val="0"/>
              <w:adjustRightInd w:val="0"/>
              <w:spacing w:after="0" w:line="240" w:lineRule="auto"/>
              <w:rPr>
                <w:ins w:id="5226" w:author="Arjan" w:date="2013-07-08T16:03:00Z"/>
                <w:rFonts w:eastAsia="Times New Roman" w:cs="Arial"/>
                <w:color w:val="0F0F0F"/>
                <w:szCs w:val="24"/>
                <w:lang w:eastAsia="nl-NL"/>
              </w:rPr>
            </w:pPr>
            <w:ins w:id="5227" w:author="Arjan" w:date="2013-07-08T16:03:00Z">
              <w:r>
                <w:rPr>
                  <w:rFonts w:eastAsia="Times New Roman" w:cs="Arial"/>
                  <w:color w:val="0F0F0F"/>
                  <w:szCs w:val="24"/>
                  <w:lang w:eastAsia="nl-NL"/>
                </w:rPr>
                <w:t>1 mei 2013</w:t>
              </w:r>
            </w:ins>
          </w:p>
        </w:tc>
      </w:tr>
      <w:tr w:rsidR="006B0975" w:rsidRPr="00C13AFC" w14:paraId="0C891AD1" w14:textId="77777777" w:rsidTr="003616C8">
        <w:trPr>
          <w:ins w:id="5228" w:author="Arjan" w:date="2013-07-08T16:03:00Z"/>
        </w:trPr>
        <w:tc>
          <w:tcPr>
            <w:tcW w:w="3330" w:type="dxa"/>
            <w:gridSpan w:val="2"/>
            <w:tcBorders>
              <w:top w:val="nil"/>
              <w:left w:val="nil"/>
              <w:bottom w:val="nil"/>
              <w:right w:val="nil"/>
            </w:tcBorders>
          </w:tcPr>
          <w:p w14:paraId="45AB9507" w14:textId="77777777" w:rsidR="006B0975" w:rsidRPr="00C13AFC" w:rsidRDefault="006B0975" w:rsidP="003616C8">
            <w:pPr>
              <w:widowControl w:val="0"/>
              <w:autoSpaceDE w:val="0"/>
              <w:autoSpaceDN w:val="0"/>
              <w:adjustRightInd w:val="0"/>
              <w:spacing w:after="0" w:line="240" w:lineRule="auto"/>
              <w:rPr>
                <w:ins w:id="5229" w:author="Arjan" w:date="2013-07-08T16:03:00Z"/>
                <w:rFonts w:eastAsia="Times New Roman" w:cs="Arial"/>
                <w:color w:val="000000"/>
                <w:szCs w:val="24"/>
                <w:lang w:eastAsia="nl-NL"/>
              </w:rPr>
            </w:pPr>
            <w:ins w:id="5230" w:author="Arjan" w:date="2013-07-08T16:03:00Z">
              <w:r w:rsidRPr="00C13AFC">
                <w:rPr>
                  <w:rFonts w:eastAsia="Times New Roman" w:cs="Arial"/>
                  <w:b/>
                  <w:color w:val="000000"/>
                  <w:szCs w:val="24"/>
                  <w:lang w:eastAsia="nl-NL"/>
                </w:rPr>
                <w:t xml:space="preserve">Formaat </w:t>
              </w:r>
            </w:ins>
          </w:p>
        </w:tc>
        <w:tc>
          <w:tcPr>
            <w:tcW w:w="6030" w:type="dxa"/>
            <w:tcBorders>
              <w:top w:val="nil"/>
              <w:left w:val="nil"/>
              <w:bottom w:val="nil"/>
              <w:right w:val="nil"/>
            </w:tcBorders>
          </w:tcPr>
          <w:p w14:paraId="6281117F" w14:textId="77777777" w:rsidR="006B0975" w:rsidRPr="00C13AFC" w:rsidRDefault="00DA5D93" w:rsidP="003616C8">
            <w:pPr>
              <w:widowControl w:val="0"/>
              <w:autoSpaceDE w:val="0"/>
              <w:autoSpaceDN w:val="0"/>
              <w:adjustRightInd w:val="0"/>
              <w:spacing w:after="0" w:line="240" w:lineRule="auto"/>
              <w:rPr>
                <w:ins w:id="5231" w:author="Arjan" w:date="2013-07-08T16:03:00Z"/>
                <w:rFonts w:eastAsia="Times New Roman" w:cs="Arial"/>
                <w:color w:val="0F0F0F"/>
                <w:szCs w:val="24"/>
                <w:lang w:eastAsia="nl-NL"/>
              </w:rPr>
            </w:pPr>
            <w:ins w:id="5232" w:author="Arjan" w:date="2013-07-08T16:03:00Z">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Att.Type</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N9</w:t>
              </w:r>
              <w:r w:rsidRPr="00C13AFC">
                <w:rPr>
                  <w:rFonts w:ascii="Arial" w:hAnsi="Arial" w:cs="Arial"/>
                  <w:sz w:val="20"/>
                  <w:szCs w:val="24"/>
                  <w:lang w:val="en-AU" w:eastAsia="nl-NL"/>
                </w:rPr>
                <w:fldChar w:fldCharType="end"/>
              </w:r>
            </w:ins>
          </w:p>
        </w:tc>
      </w:tr>
      <w:tr w:rsidR="006B0975" w:rsidRPr="00C13AFC" w14:paraId="41B55686" w14:textId="77777777" w:rsidTr="003616C8">
        <w:trPr>
          <w:trHeight w:val="230"/>
          <w:ins w:id="5233" w:author="Arjan" w:date="2013-07-08T16:03:00Z"/>
        </w:trPr>
        <w:tc>
          <w:tcPr>
            <w:tcW w:w="3330" w:type="dxa"/>
            <w:gridSpan w:val="2"/>
            <w:tcBorders>
              <w:top w:val="nil"/>
              <w:left w:val="nil"/>
              <w:bottom w:val="nil"/>
              <w:right w:val="nil"/>
            </w:tcBorders>
          </w:tcPr>
          <w:p w14:paraId="02D68A10" w14:textId="77777777" w:rsidR="006B0975" w:rsidRPr="00C13AFC" w:rsidRDefault="006B0975" w:rsidP="003616C8">
            <w:pPr>
              <w:widowControl w:val="0"/>
              <w:autoSpaceDE w:val="0"/>
              <w:autoSpaceDN w:val="0"/>
              <w:adjustRightInd w:val="0"/>
              <w:spacing w:after="0" w:line="240" w:lineRule="auto"/>
              <w:rPr>
                <w:ins w:id="5234" w:author="Arjan" w:date="2013-07-08T16:03:00Z"/>
                <w:rFonts w:eastAsia="Times New Roman" w:cs="Arial"/>
                <w:color w:val="000000"/>
                <w:szCs w:val="24"/>
                <w:lang w:eastAsia="nl-NL"/>
              </w:rPr>
            </w:pPr>
            <w:ins w:id="5235" w:author="Arjan" w:date="2013-07-08T16:03:00Z">
              <w:r w:rsidRPr="00C13AFC">
                <w:rPr>
                  <w:rFonts w:eastAsia="Times New Roman" w:cs="Arial"/>
                  <w:b/>
                  <w:color w:val="000000"/>
                  <w:szCs w:val="24"/>
                  <w:lang w:eastAsia="nl-NL"/>
                </w:rPr>
                <w:t>Waardenverzameling</w:t>
              </w:r>
            </w:ins>
          </w:p>
        </w:tc>
        <w:tc>
          <w:tcPr>
            <w:tcW w:w="6030" w:type="dxa"/>
            <w:tcBorders>
              <w:top w:val="nil"/>
              <w:left w:val="nil"/>
              <w:bottom w:val="nil"/>
              <w:right w:val="nil"/>
            </w:tcBorders>
          </w:tcPr>
          <w:p w14:paraId="7B7B3BE2" w14:textId="77777777" w:rsidR="006B0975" w:rsidRPr="00C13AFC" w:rsidRDefault="006B0975" w:rsidP="003616C8">
            <w:pPr>
              <w:widowControl w:val="0"/>
              <w:autoSpaceDE w:val="0"/>
              <w:autoSpaceDN w:val="0"/>
              <w:adjustRightInd w:val="0"/>
              <w:spacing w:after="0" w:line="240" w:lineRule="auto"/>
              <w:rPr>
                <w:ins w:id="5236" w:author="Arjan" w:date="2013-07-08T16:03:00Z"/>
                <w:rFonts w:eastAsia="Times New Roman" w:cs="Arial"/>
                <w:color w:val="0F0F0F"/>
                <w:szCs w:val="24"/>
                <w:lang w:eastAsia="nl-NL"/>
              </w:rPr>
            </w:pPr>
          </w:p>
        </w:tc>
      </w:tr>
      <w:tr w:rsidR="006B0975" w:rsidRPr="00C13AFC" w14:paraId="64C89D63" w14:textId="77777777" w:rsidTr="003616C8">
        <w:trPr>
          <w:trHeight w:val="215"/>
          <w:ins w:id="5237" w:author="Arjan" w:date="2013-07-08T16:03:00Z"/>
        </w:trPr>
        <w:tc>
          <w:tcPr>
            <w:tcW w:w="3330" w:type="dxa"/>
            <w:gridSpan w:val="2"/>
            <w:tcBorders>
              <w:top w:val="nil"/>
              <w:left w:val="nil"/>
              <w:bottom w:val="nil"/>
              <w:right w:val="nil"/>
            </w:tcBorders>
          </w:tcPr>
          <w:p w14:paraId="64C5222D" w14:textId="77777777" w:rsidR="006B0975" w:rsidRPr="00C13AFC" w:rsidRDefault="006B0975" w:rsidP="003616C8">
            <w:pPr>
              <w:widowControl w:val="0"/>
              <w:autoSpaceDE w:val="0"/>
              <w:autoSpaceDN w:val="0"/>
              <w:adjustRightInd w:val="0"/>
              <w:spacing w:after="0" w:line="240" w:lineRule="auto"/>
              <w:rPr>
                <w:ins w:id="5238" w:author="Arjan" w:date="2013-07-08T16:03:00Z"/>
                <w:rFonts w:eastAsia="Times New Roman" w:cs="Arial"/>
                <w:color w:val="000000"/>
                <w:szCs w:val="24"/>
                <w:lang w:eastAsia="nl-NL"/>
              </w:rPr>
            </w:pPr>
            <w:ins w:id="5239" w:author="Arjan" w:date="2013-07-08T16:03:00Z">
              <w:r w:rsidRPr="00C13AFC">
                <w:rPr>
                  <w:rFonts w:eastAsia="Times New Roman" w:cs="Arial"/>
                  <w:b/>
                  <w:color w:val="000000"/>
                  <w:szCs w:val="24"/>
                  <w:lang w:eastAsia="nl-NL"/>
                </w:rPr>
                <w:t>Indicatie materiële historie</w:t>
              </w:r>
            </w:ins>
          </w:p>
        </w:tc>
        <w:tc>
          <w:tcPr>
            <w:tcW w:w="6030" w:type="dxa"/>
            <w:tcBorders>
              <w:top w:val="nil"/>
              <w:left w:val="nil"/>
              <w:bottom w:val="nil"/>
              <w:right w:val="nil"/>
            </w:tcBorders>
          </w:tcPr>
          <w:p w14:paraId="79BD0DD5" w14:textId="77777777" w:rsidR="006B0975" w:rsidRPr="00C13AFC" w:rsidRDefault="006B0975" w:rsidP="003616C8">
            <w:pPr>
              <w:widowControl w:val="0"/>
              <w:autoSpaceDE w:val="0"/>
              <w:autoSpaceDN w:val="0"/>
              <w:adjustRightInd w:val="0"/>
              <w:spacing w:after="0" w:line="240" w:lineRule="auto"/>
              <w:rPr>
                <w:ins w:id="5240" w:author="Arjan" w:date="2013-07-08T16:03:00Z"/>
                <w:rFonts w:eastAsia="Times New Roman" w:cs="Arial"/>
                <w:color w:val="0F0F0F"/>
                <w:szCs w:val="24"/>
                <w:lang w:eastAsia="nl-NL"/>
              </w:rPr>
            </w:pPr>
            <w:ins w:id="5241" w:author="Arjan" w:date="2013-07-08T16:03:00Z">
              <w:r w:rsidRPr="00C13AFC">
                <w:rPr>
                  <w:rFonts w:eastAsia="Times New Roman" w:cs="Arial"/>
                  <w:color w:val="0F0F0F"/>
                  <w:szCs w:val="24"/>
                  <w:lang w:eastAsia="nl-NL"/>
                </w:rPr>
                <w:t>Ja</w:t>
              </w:r>
            </w:ins>
          </w:p>
        </w:tc>
      </w:tr>
      <w:tr w:rsidR="006B0975" w:rsidRPr="00C13AFC" w14:paraId="63243115" w14:textId="77777777" w:rsidTr="003616C8">
        <w:trPr>
          <w:trHeight w:val="230"/>
          <w:ins w:id="5242" w:author="Arjan" w:date="2013-07-08T16:03:00Z"/>
        </w:trPr>
        <w:tc>
          <w:tcPr>
            <w:tcW w:w="3330" w:type="dxa"/>
            <w:gridSpan w:val="2"/>
            <w:tcBorders>
              <w:top w:val="nil"/>
              <w:left w:val="nil"/>
              <w:bottom w:val="nil"/>
              <w:right w:val="nil"/>
            </w:tcBorders>
          </w:tcPr>
          <w:p w14:paraId="7F4AC64A" w14:textId="77777777" w:rsidR="006B0975" w:rsidRPr="00C13AFC" w:rsidRDefault="006B0975" w:rsidP="003616C8">
            <w:pPr>
              <w:widowControl w:val="0"/>
              <w:autoSpaceDE w:val="0"/>
              <w:autoSpaceDN w:val="0"/>
              <w:adjustRightInd w:val="0"/>
              <w:spacing w:after="0" w:line="240" w:lineRule="auto"/>
              <w:rPr>
                <w:ins w:id="5243" w:author="Arjan" w:date="2013-07-08T16:03:00Z"/>
                <w:rFonts w:eastAsia="Times New Roman" w:cs="Arial"/>
                <w:color w:val="000000"/>
                <w:szCs w:val="24"/>
                <w:lang w:eastAsia="nl-NL"/>
              </w:rPr>
            </w:pPr>
            <w:ins w:id="5244" w:author="Arjan" w:date="2013-07-08T16:03:00Z">
              <w:r w:rsidRPr="00C13AFC">
                <w:rPr>
                  <w:rFonts w:eastAsia="Times New Roman" w:cs="Arial"/>
                  <w:b/>
                  <w:color w:val="000000"/>
                  <w:szCs w:val="24"/>
                  <w:lang w:eastAsia="nl-NL"/>
                </w:rPr>
                <w:t>Indicatie formele historie</w:t>
              </w:r>
            </w:ins>
          </w:p>
        </w:tc>
        <w:tc>
          <w:tcPr>
            <w:tcW w:w="6030" w:type="dxa"/>
            <w:tcBorders>
              <w:top w:val="nil"/>
              <w:left w:val="nil"/>
              <w:bottom w:val="nil"/>
              <w:right w:val="nil"/>
            </w:tcBorders>
          </w:tcPr>
          <w:p w14:paraId="72A5F13A" w14:textId="77777777" w:rsidR="006B0975" w:rsidRPr="00C13AFC" w:rsidRDefault="006B0975" w:rsidP="003616C8">
            <w:pPr>
              <w:widowControl w:val="0"/>
              <w:autoSpaceDE w:val="0"/>
              <w:autoSpaceDN w:val="0"/>
              <w:adjustRightInd w:val="0"/>
              <w:spacing w:after="0" w:line="240" w:lineRule="auto"/>
              <w:rPr>
                <w:ins w:id="5245" w:author="Arjan" w:date="2013-07-08T16:03:00Z"/>
                <w:rFonts w:eastAsia="Times New Roman" w:cs="Arial"/>
                <w:color w:val="0F0F0F"/>
                <w:szCs w:val="24"/>
                <w:lang w:eastAsia="nl-NL"/>
              </w:rPr>
            </w:pPr>
            <w:ins w:id="5246" w:author="Arjan" w:date="2013-07-08T16:03:00Z">
              <w:r w:rsidRPr="00C13AFC">
                <w:rPr>
                  <w:rFonts w:eastAsia="Times New Roman" w:cs="Arial"/>
                  <w:color w:val="0F0F0F"/>
                  <w:szCs w:val="24"/>
                  <w:lang w:eastAsia="nl-NL"/>
                </w:rPr>
                <w:t>Ja</w:t>
              </w:r>
            </w:ins>
          </w:p>
        </w:tc>
      </w:tr>
      <w:tr w:rsidR="006B0975" w:rsidRPr="00C13AFC" w14:paraId="5C0A6952" w14:textId="77777777" w:rsidTr="003616C8">
        <w:trPr>
          <w:trHeight w:val="230"/>
          <w:ins w:id="5247" w:author="Arjan" w:date="2013-07-08T16:03:00Z"/>
        </w:trPr>
        <w:tc>
          <w:tcPr>
            <w:tcW w:w="3330" w:type="dxa"/>
            <w:gridSpan w:val="2"/>
            <w:tcBorders>
              <w:top w:val="nil"/>
              <w:left w:val="nil"/>
              <w:bottom w:val="nil"/>
              <w:right w:val="nil"/>
            </w:tcBorders>
          </w:tcPr>
          <w:p w14:paraId="7E7BEBEF" w14:textId="77777777" w:rsidR="006B0975" w:rsidRPr="00C13AFC" w:rsidRDefault="006B0975" w:rsidP="003616C8">
            <w:pPr>
              <w:widowControl w:val="0"/>
              <w:autoSpaceDE w:val="0"/>
              <w:autoSpaceDN w:val="0"/>
              <w:adjustRightInd w:val="0"/>
              <w:spacing w:after="0" w:line="240" w:lineRule="auto"/>
              <w:rPr>
                <w:ins w:id="5248" w:author="Arjan" w:date="2013-07-08T16:03:00Z"/>
                <w:rFonts w:eastAsia="Times New Roman" w:cs="Arial"/>
                <w:b/>
                <w:color w:val="000000"/>
                <w:szCs w:val="24"/>
                <w:lang w:eastAsia="nl-NL"/>
              </w:rPr>
            </w:pPr>
            <w:ins w:id="5249" w:author="Arjan" w:date="2013-07-08T16:03:00Z">
              <w:r w:rsidRPr="00C13AFC">
                <w:rPr>
                  <w:rFonts w:eastAsia="Times New Roman" w:cs="Arial"/>
                  <w:b/>
                  <w:color w:val="000000"/>
                  <w:szCs w:val="24"/>
                  <w:lang w:eastAsia="nl-NL"/>
                </w:rPr>
                <w:t>Aanduiding gebeurtenis</w:t>
              </w:r>
            </w:ins>
          </w:p>
        </w:tc>
        <w:tc>
          <w:tcPr>
            <w:tcW w:w="6030" w:type="dxa"/>
            <w:tcBorders>
              <w:top w:val="nil"/>
              <w:left w:val="nil"/>
              <w:bottom w:val="nil"/>
              <w:right w:val="nil"/>
            </w:tcBorders>
          </w:tcPr>
          <w:p w14:paraId="731732F2" w14:textId="77777777" w:rsidR="006B0975" w:rsidRPr="00C13AFC" w:rsidRDefault="006B0975" w:rsidP="003616C8">
            <w:pPr>
              <w:widowControl w:val="0"/>
              <w:autoSpaceDE w:val="0"/>
              <w:autoSpaceDN w:val="0"/>
              <w:adjustRightInd w:val="0"/>
              <w:spacing w:after="0" w:line="240" w:lineRule="auto"/>
              <w:rPr>
                <w:ins w:id="5250" w:author="Arjan" w:date="2013-07-08T16:03:00Z"/>
                <w:rFonts w:eastAsia="Times New Roman" w:cs="Arial"/>
                <w:color w:val="0F0F0F"/>
                <w:szCs w:val="24"/>
                <w:lang w:eastAsia="nl-NL"/>
              </w:rPr>
            </w:pPr>
            <w:ins w:id="5251" w:author="Arjan" w:date="2013-07-08T16:03:00Z">
              <w:r w:rsidRPr="00C13AFC">
                <w:rPr>
                  <w:rFonts w:eastAsia="Times New Roman" w:cs="Arial"/>
                  <w:color w:val="0F0F0F"/>
                  <w:szCs w:val="24"/>
                  <w:lang w:eastAsia="nl-NL"/>
                </w:rPr>
                <w:t>Nee</w:t>
              </w:r>
            </w:ins>
          </w:p>
        </w:tc>
      </w:tr>
      <w:tr w:rsidR="006B0975" w:rsidRPr="00C13AFC" w14:paraId="0E552F1A" w14:textId="77777777" w:rsidTr="003616C8">
        <w:trPr>
          <w:trHeight w:val="230"/>
          <w:ins w:id="5252" w:author="Arjan" w:date="2013-07-08T16:03:00Z"/>
        </w:trPr>
        <w:tc>
          <w:tcPr>
            <w:tcW w:w="3330" w:type="dxa"/>
            <w:gridSpan w:val="2"/>
            <w:tcBorders>
              <w:top w:val="nil"/>
              <w:left w:val="nil"/>
              <w:bottom w:val="nil"/>
              <w:right w:val="nil"/>
            </w:tcBorders>
          </w:tcPr>
          <w:p w14:paraId="16774EED" w14:textId="77777777" w:rsidR="006B0975" w:rsidRPr="00C13AFC" w:rsidRDefault="006B0975" w:rsidP="003616C8">
            <w:pPr>
              <w:widowControl w:val="0"/>
              <w:autoSpaceDE w:val="0"/>
              <w:autoSpaceDN w:val="0"/>
              <w:adjustRightInd w:val="0"/>
              <w:spacing w:after="0" w:line="240" w:lineRule="auto"/>
              <w:rPr>
                <w:ins w:id="5253" w:author="Arjan" w:date="2013-07-08T16:03:00Z"/>
                <w:rFonts w:eastAsia="Times New Roman" w:cs="Arial"/>
                <w:color w:val="000000"/>
                <w:szCs w:val="24"/>
                <w:lang w:eastAsia="nl-NL"/>
              </w:rPr>
            </w:pPr>
            <w:ins w:id="5254" w:author="Arjan" w:date="2013-07-08T16:03:00Z">
              <w:r w:rsidRPr="00C13AFC">
                <w:rPr>
                  <w:rFonts w:eastAsia="Times New Roman" w:cs="Arial"/>
                  <w:b/>
                  <w:color w:val="000000"/>
                  <w:szCs w:val="24"/>
                  <w:lang w:eastAsia="nl-NL"/>
                </w:rPr>
                <w:t>Aanduiding brondocument</w:t>
              </w:r>
            </w:ins>
          </w:p>
        </w:tc>
        <w:tc>
          <w:tcPr>
            <w:tcW w:w="6030" w:type="dxa"/>
            <w:tcBorders>
              <w:top w:val="nil"/>
              <w:left w:val="nil"/>
              <w:bottom w:val="nil"/>
              <w:right w:val="nil"/>
            </w:tcBorders>
          </w:tcPr>
          <w:p w14:paraId="7A1B8F4B" w14:textId="77777777" w:rsidR="006B0975" w:rsidRPr="00C13AFC" w:rsidRDefault="006B0975" w:rsidP="003616C8">
            <w:pPr>
              <w:widowControl w:val="0"/>
              <w:autoSpaceDE w:val="0"/>
              <w:autoSpaceDN w:val="0"/>
              <w:adjustRightInd w:val="0"/>
              <w:spacing w:after="0" w:line="240" w:lineRule="auto"/>
              <w:rPr>
                <w:ins w:id="5255" w:author="Arjan" w:date="2013-07-08T16:03:00Z"/>
                <w:rFonts w:eastAsia="Times New Roman" w:cs="Arial"/>
                <w:color w:val="0F0F0F"/>
                <w:szCs w:val="24"/>
                <w:lang w:eastAsia="nl-NL"/>
              </w:rPr>
            </w:pPr>
          </w:p>
        </w:tc>
      </w:tr>
      <w:tr w:rsidR="006B0975" w:rsidRPr="00C13AFC" w14:paraId="3162CC17" w14:textId="77777777" w:rsidTr="003616C8">
        <w:trPr>
          <w:trHeight w:val="230"/>
          <w:ins w:id="5256" w:author="Arjan" w:date="2013-07-08T16:03:00Z"/>
        </w:trPr>
        <w:tc>
          <w:tcPr>
            <w:tcW w:w="3330" w:type="dxa"/>
            <w:gridSpan w:val="2"/>
            <w:tcBorders>
              <w:top w:val="nil"/>
              <w:left w:val="nil"/>
              <w:bottom w:val="nil"/>
              <w:right w:val="nil"/>
            </w:tcBorders>
          </w:tcPr>
          <w:p w14:paraId="74FCBFD9" w14:textId="77777777" w:rsidR="006B0975" w:rsidRPr="00C13AFC" w:rsidRDefault="006B0975" w:rsidP="003616C8">
            <w:pPr>
              <w:widowControl w:val="0"/>
              <w:autoSpaceDE w:val="0"/>
              <w:autoSpaceDN w:val="0"/>
              <w:adjustRightInd w:val="0"/>
              <w:spacing w:after="0" w:line="240" w:lineRule="auto"/>
              <w:rPr>
                <w:ins w:id="5257" w:author="Arjan" w:date="2013-07-08T16:03:00Z"/>
                <w:rFonts w:eastAsia="Times New Roman" w:cs="Arial"/>
                <w:color w:val="000000"/>
                <w:szCs w:val="24"/>
                <w:lang w:eastAsia="nl-NL"/>
              </w:rPr>
            </w:pPr>
            <w:ins w:id="5258" w:author="Arjan" w:date="2013-07-08T16:03:00Z">
              <w:r w:rsidRPr="00C13AFC">
                <w:rPr>
                  <w:rFonts w:eastAsia="Times New Roman" w:cs="Arial"/>
                  <w:b/>
                  <w:color w:val="000000"/>
                  <w:szCs w:val="24"/>
                  <w:lang w:eastAsia="nl-NL"/>
                </w:rPr>
                <w:t>Indicatie in onderzoek</w:t>
              </w:r>
            </w:ins>
          </w:p>
        </w:tc>
        <w:tc>
          <w:tcPr>
            <w:tcW w:w="6030" w:type="dxa"/>
            <w:tcBorders>
              <w:top w:val="nil"/>
              <w:left w:val="nil"/>
              <w:bottom w:val="nil"/>
              <w:right w:val="nil"/>
            </w:tcBorders>
          </w:tcPr>
          <w:p w14:paraId="1F58EC02" w14:textId="77777777" w:rsidR="006B0975" w:rsidRPr="00C13AFC" w:rsidRDefault="006B0975" w:rsidP="003616C8">
            <w:pPr>
              <w:widowControl w:val="0"/>
              <w:autoSpaceDE w:val="0"/>
              <w:autoSpaceDN w:val="0"/>
              <w:adjustRightInd w:val="0"/>
              <w:spacing w:after="0" w:line="240" w:lineRule="auto"/>
              <w:rPr>
                <w:ins w:id="5259" w:author="Arjan" w:date="2013-07-08T16:03:00Z"/>
                <w:rFonts w:eastAsia="Times New Roman" w:cs="Arial"/>
                <w:color w:val="0F0F0F"/>
                <w:szCs w:val="24"/>
                <w:lang w:eastAsia="nl-NL"/>
              </w:rPr>
            </w:pPr>
            <w:ins w:id="5260" w:author="Arjan" w:date="2013-07-08T16:03:00Z">
              <w:r w:rsidRPr="00C13AFC">
                <w:rPr>
                  <w:rFonts w:eastAsia="Times New Roman" w:cs="Arial"/>
                  <w:color w:val="0F0F0F"/>
                  <w:szCs w:val="24"/>
                  <w:lang w:eastAsia="nl-NL"/>
                </w:rPr>
                <w:t>Ja</w:t>
              </w:r>
            </w:ins>
          </w:p>
        </w:tc>
      </w:tr>
      <w:tr w:rsidR="006B0975" w:rsidRPr="00C13AFC" w14:paraId="3A31F39A" w14:textId="77777777" w:rsidTr="003616C8">
        <w:trPr>
          <w:ins w:id="5261" w:author="Arjan" w:date="2013-07-08T16:03:00Z"/>
        </w:trPr>
        <w:tc>
          <w:tcPr>
            <w:tcW w:w="3330" w:type="dxa"/>
            <w:gridSpan w:val="2"/>
            <w:tcBorders>
              <w:top w:val="nil"/>
              <w:left w:val="nil"/>
              <w:bottom w:val="nil"/>
              <w:right w:val="nil"/>
            </w:tcBorders>
          </w:tcPr>
          <w:p w14:paraId="363C4D25" w14:textId="77777777" w:rsidR="006B0975" w:rsidRPr="00C13AFC" w:rsidRDefault="006B0975" w:rsidP="003616C8">
            <w:pPr>
              <w:widowControl w:val="0"/>
              <w:autoSpaceDE w:val="0"/>
              <w:autoSpaceDN w:val="0"/>
              <w:adjustRightInd w:val="0"/>
              <w:spacing w:after="0" w:line="240" w:lineRule="auto"/>
              <w:rPr>
                <w:ins w:id="5262" w:author="Arjan" w:date="2013-07-08T16:03:00Z"/>
                <w:rFonts w:eastAsia="Times New Roman" w:cs="Arial"/>
                <w:color w:val="000000"/>
                <w:szCs w:val="24"/>
                <w:lang w:eastAsia="nl-NL"/>
              </w:rPr>
            </w:pPr>
            <w:ins w:id="5263" w:author="Arjan" w:date="2013-07-08T16:03:00Z">
              <w:r w:rsidRPr="00C13AFC">
                <w:rPr>
                  <w:rFonts w:eastAsia="Times New Roman" w:cs="Arial"/>
                  <w:b/>
                  <w:color w:val="000000"/>
                  <w:szCs w:val="24"/>
                  <w:lang w:eastAsia="nl-NL"/>
                </w:rPr>
                <w:t>Aanduiding strijdigheid/nietigheid</w:t>
              </w:r>
            </w:ins>
          </w:p>
        </w:tc>
        <w:tc>
          <w:tcPr>
            <w:tcW w:w="6030" w:type="dxa"/>
            <w:tcBorders>
              <w:top w:val="nil"/>
              <w:left w:val="nil"/>
              <w:bottom w:val="nil"/>
              <w:right w:val="nil"/>
            </w:tcBorders>
          </w:tcPr>
          <w:p w14:paraId="42686686" w14:textId="77777777" w:rsidR="006B0975" w:rsidRPr="00C13AFC" w:rsidRDefault="006B0975" w:rsidP="003616C8">
            <w:pPr>
              <w:widowControl w:val="0"/>
              <w:autoSpaceDE w:val="0"/>
              <w:autoSpaceDN w:val="0"/>
              <w:adjustRightInd w:val="0"/>
              <w:spacing w:after="0" w:line="240" w:lineRule="auto"/>
              <w:rPr>
                <w:ins w:id="5264" w:author="Arjan" w:date="2013-07-08T16:03:00Z"/>
                <w:rFonts w:eastAsia="Times New Roman" w:cs="Arial"/>
                <w:color w:val="0F0F0F"/>
                <w:szCs w:val="24"/>
                <w:lang w:eastAsia="nl-NL"/>
              </w:rPr>
            </w:pPr>
            <w:ins w:id="5265" w:author="Arjan" w:date="2013-07-08T16:03:00Z">
              <w:r w:rsidRPr="00C13AFC">
                <w:rPr>
                  <w:rFonts w:eastAsia="Times New Roman" w:cs="Arial"/>
                  <w:color w:val="0F0F0F"/>
                  <w:szCs w:val="24"/>
                  <w:lang w:eastAsia="nl-NL"/>
                </w:rPr>
                <w:t>Nee</w:t>
              </w:r>
            </w:ins>
          </w:p>
        </w:tc>
      </w:tr>
      <w:tr w:rsidR="006B0975" w:rsidRPr="00C13AFC" w14:paraId="5B94CA11" w14:textId="77777777" w:rsidTr="003616C8">
        <w:trPr>
          <w:trHeight w:val="230"/>
          <w:ins w:id="5266" w:author="Arjan" w:date="2013-07-08T16:03:00Z"/>
        </w:trPr>
        <w:tc>
          <w:tcPr>
            <w:tcW w:w="3330" w:type="dxa"/>
            <w:gridSpan w:val="2"/>
            <w:tcBorders>
              <w:top w:val="nil"/>
              <w:left w:val="nil"/>
              <w:bottom w:val="nil"/>
              <w:right w:val="nil"/>
            </w:tcBorders>
          </w:tcPr>
          <w:p w14:paraId="295B3B61" w14:textId="77777777" w:rsidR="006B0975" w:rsidRPr="00C13AFC" w:rsidRDefault="006B0975" w:rsidP="003616C8">
            <w:pPr>
              <w:widowControl w:val="0"/>
              <w:autoSpaceDE w:val="0"/>
              <w:autoSpaceDN w:val="0"/>
              <w:adjustRightInd w:val="0"/>
              <w:spacing w:after="0" w:line="240" w:lineRule="auto"/>
              <w:rPr>
                <w:ins w:id="5267" w:author="Arjan" w:date="2013-07-08T16:03:00Z"/>
                <w:rFonts w:eastAsia="Times New Roman" w:cs="Arial"/>
                <w:color w:val="000000"/>
                <w:szCs w:val="24"/>
                <w:lang w:eastAsia="nl-NL"/>
              </w:rPr>
            </w:pPr>
            <w:ins w:id="5268" w:author="Arjan" w:date="2013-07-08T16:03:00Z">
              <w:r w:rsidRPr="00C13AFC">
                <w:rPr>
                  <w:rFonts w:eastAsia="Times New Roman" w:cs="Arial"/>
                  <w:b/>
                  <w:color w:val="000000"/>
                  <w:szCs w:val="24"/>
                  <w:lang w:eastAsia="nl-NL"/>
                </w:rPr>
                <w:t>Indicatie kardinaliteit</w:t>
              </w:r>
            </w:ins>
          </w:p>
        </w:tc>
        <w:tc>
          <w:tcPr>
            <w:tcW w:w="6030" w:type="dxa"/>
            <w:tcBorders>
              <w:top w:val="nil"/>
              <w:left w:val="nil"/>
              <w:bottom w:val="nil"/>
              <w:right w:val="nil"/>
            </w:tcBorders>
          </w:tcPr>
          <w:p w14:paraId="2C01C950" w14:textId="77777777" w:rsidR="006B0975" w:rsidRPr="00C13AFC" w:rsidRDefault="00DA5D93" w:rsidP="003616C8">
            <w:pPr>
              <w:widowControl w:val="0"/>
              <w:autoSpaceDE w:val="0"/>
              <w:autoSpaceDN w:val="0"/>
              <w:adjustRightInd w:val="0"/>
              <w:spacing w:after="0" w:line="240" w:lineRule="auto"/>
              <w:rPr>
                <w:ins w:id="5269" w:author="Arjan" w:date="2013-07-08T16:03:00Z"/>
                <w:rFonts w:eastAsia="Times New Roman" w:cs="Arial"/>
                <w:color w:val="0F0F0F"/>
                <w:szCs w:val="24"/>
                <w:lang w:eastAsia="nl-NL"/>
              </w:rPr>
            </w:pPr>
            <w:ins w:id="5270" w:author="Arjan" w:date="2013-07-08T16:03:00Z">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Att.LowerBound</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1</w:t>
              </w:r>
              <w:r w:rsidRPr="00C13AFC">
                <w:rPr>
                  <w:rFonts w:ascii="Arial" w:hAnsi="Arial" w:cs="Arial"/>
                  <w:sz w:val="20"/>
                  <w:szCs w:val="24"/>
                  <w:lang w:val="en-AU" w:eastAsia="nl-NL"/>
                </w:rPr>
                <w:fldChar w:fldCharType="end"/>
              </w:r>
              <w:r w:rsidR="006B0975" w:rsidRPr="00C13AFC">
                <w:rPr>
                  <w:rFonts w:eastAsia="Times New Roman" w:cs="Arial"/>
                  <w:color w:val="0F0F0F"/>
                  <w:szCs w:val="24"/>
                  <w:lang w:eastAsia="nl-NL"/>
                </w:rPr>
                <w:t xml:space="preserve"> - </w:t>
              </w:r>
              <w:r w:rsidRPr="00C13AFC">
                <w:rPr>
                  <w:rFonts w:eastAsia="Times New Roman" w:cs="Arial"/>
                  <w:color w:val="0F0F0F"/>
                  <w:szCs w:val="24"/>
                  <w:lang w:eastAsia="nl-NL"/>
                </w:rPr>
                <w:fldChar w:fldCharType="begin" w:fldLock="1"/>
              </w:r>
              <w:r w:rsidR="006B0975" w:rsidRPr="00C13AFC">
                <w:rPr>
                  <w:rFonts w:eastAsia="Times New Roman" w:cs="Arial"/>
                  <w:color w:val="0F0F0F"/>
                  <w:szCs w:val="24"/>
                  <w:lang w:eastAsia="nl-NL"/>
                </w:rPr>
                <w:instrText>MERGEFIELD Att.UpperBound</w:instrText>
              </w:r>
              <w:r w:rsidRPr="00C13AFC">
                <w:rPr>
                  <w:rFonts w:eastAsia="Times New Roman" w:cs="Arial"/>
                  <w:color w:val="0F0F0F"/>
                  <w:szCs w:val="24"/>
                  <w:lang w:eastAsia="nl-NL"/>
                </w:rPr>
                <w:fldChar w:fldCharType="separate"/>
              </w:r>
              <w:r w:rsidR="006B0975" w:rsidRPr="00C13AFC">
                <w:rPr>
                  <w:rFonts w:eastAsia="Times New Roman" w:cs="Arial"/>
                  <w:color w:val="0F0F0F"/>
                  <w:szCs w:val="24"/>
                  <w:lang w:eastAsia="nl-NL"/>
                </w:rPr>
                <w:t>1</w:t>
              </w:r>
              <w:r w:rsidRPr="00C13AFC">
                <w:rPr>
                  <w:rFonts w:eastAsia="Times New Roman" w:cs="Arial"/>
                  <w:color w:val="0F0F0F"/>
                  <w:szCs w:val="24"/>
                  <w:lang w:eastAsia="nl-NL"/>
                </w:rPr>
                <w:fldChar w:fldCharType="end"/>
              </w:r>
            </w:ins>
          </w:p>
        </w:tc>
      </w:tr>
      <w:tr w:rsidR="006B0975" w:rsidRPr="00C13AFC" w14:paraId="38306D57" w14:textId="77777777" w:rsidTr="003616C8">
        <w:trPr>
          <w:trHeight w:val="230"/>
          <w:ins w:id="5271" w:author="Arjan" w:date="2013-07-08T16:03:00Z"/>
        </w:trPr>
        <w:tc>
          <w:tcPr>
            <w:tcW w:w="3330" w:type="dxa"/>
            <w:gridSpan w:val="2"/>
            <w:tcBorders>
              <w:top w:val="nil"/>
              <w:left w:val="nil"/>
              <w:bottom w:val="nil"/>
              <w:right w:val="nil"/>
            </w:tcBorders>
          </w:tcPr>
          <w:p w14:paraId="7618DD5E" w14:textId="77777777" w:rsidR="006B0975" w:rsidRPr="00C13AFC" w:rsidRDefault="006B0975" w:rsidP="003616C8">
            <w:pPr>
              <w:widowControl w:val="0"/>
              <w:autoSpaceDE w:val="0"/>
              <w:autoSpaceDN w:val="0"/>
              <w:adjustRightInd w:val="0"/>
              <w:spacing w:after="0" w:line="240" w:lineRule="auto"/>
              <w:rPr>
                <w:ins w:id="5272" w:author="Arjan" w:date="2013-07-08T16:03:00Z"/>
                <w:rFonts w:eastAsia="Times New Roman" w:cs="Arial"/>
                <w:color w:val="000000"/>
                <w:szCs w:val="24"/>
                <w:lang w:eastAsia="nl-NL"/>
              </w:rPr>
            </w:pPr>
            <w:ins w:id="5273" w:author="Arjan" w:date="2013-07-08T16:03:00Z">
              <w:r w:rsidRPr="00C13AFC">
                <w:rPr>
                  <w:rFonts w:eastAsia="Times New Roman" w:cs="Arial"/>
                  <w:b/>
                  <w:color w:val="000000"/>
                  <w:szCs w:val="24"/>
                  <w:lang w:eastAsia="nl-NL"/>
                </w:rPr>
                <w:t>Indicatie authentiek</w:t>
              </w:r>
            </w:ins>
          </w:p>
        </w:tc>
        <w:tc>
          <w:tcPr>
            <w:tcW w:w="6030" w:type="dxa"/>
            <w:tcBorders>
              <w:top w:val="nil"/>
              <w:left w:val="nil"/>
              <w:bottom w:val="nil"/>
              <w:right w:val="nil"/>
            </w:tcBorders>
          </w:tcPr>
          <w:p w14:paraId="32F14E45" w14:textId="77777777" w:rsidR="006B0975" w:rsidRPr="00C13AFC" w:rsidRDefault="006B0975" w:rsidP="003616C8">
            <w:pPr>
              <w:widowControl w:val="0"/>
              <w:autoSpaceDE w:val="0"/>
              <w:autoSpaceDN w:val="0"/>
              <w:adjustRightInd w:val="0"/>
              <w:spacing w:after="0" w:line="240" w:lineRule="auto"/>
              <w:rPr>
                <w:ins w:id="5274" w:author="Arjan" w:date="2013-07-08T16:03:00Z"/>
                <w:rFonts w:eastAsia="Times New Roman" w:cs="Arial"/>
                <w:color w:val="0F0F0F"/>
                <w:szCs w:val="24"/>
                <w:lang w:eastAsia="nl-NL"/>
              </w:rPr>
            </w:pPr>
          </w:p>
          <w:p w14:paraId="6E546EED" w14:textId="77777777" w:rsidR="006B0975" w:rsidRPr="00C13AFC" w:rsidRDefault="006B0975" w:rsidP="003616C8">
            <w:pPr>
              <w:widowControl w:val="0"/>
              <w:autoSpaceDE w:val="0"/>
              <w:autoSpaceDN w:val="0"/>
              <w:adjustRightInd w:val="0"/>
              <w:spacing w:after="0" w:line="240" w:lineRule="auto"/>
              <w:rPr>
                <w:ins w:id="5275" w:author="Arjan" w:date="2013-07-08T16:03:00Z"/>
                <w:rFonts w:eastAsia="Times New Roman" w:cs="Arial"/>
                <w:color w:val="0F0F0F"/>
                <w:szCs w:val="24"/>
                <w:lang w:eastAsia="nl-NL"/>
              </w:rPr>
            </w:pPr>
            <w:ins w:id="5276" w:author="Arjan" w:date="2013-07-08T16:03:00Z">
              <w:r w:rsidRPr="00C13AFC">
                <w:rPr>
                  <w:rFonts w:eastAsia="Times New Roman" w:cs="Arial"/>
                  <w:color w:val="0F0F0F"/>
                  <w:szCs w:val="24"/>
                  <w:lang w:eastAsia="nl-NL"/>
                </w:rPr>
                <w:t>Authentiek gegeven</w:t>
              </w:r>
            </w:ins>
          </w:p>
        </w:tc>
      </w:tr>
      <w:tr w:rsidR="006B0975" w:rsidRPr="00C13AFC" w14:paraId="5A1D67CE" w14:textId="77777777" w:rsidTr="003616C8">
        <w:trPr>
          <w:trHeight w:val="230"/>
          <w:ins w:id="5277" w:author="Arjan" w:date="2013-07-08T16:03:00Z"/>
        </w:trPr>
        <w:tc>
          <w:tcPr>
            <w:tcW w:w="3330" w:type="dxa"/>
            <w:gridSpan w:val="2"/>
            <w:tcBorders>
              <w:top w:val="nil"/>
              <w:left w:val="nil"/>
              <w:bottom w:val="nil"/>
              <w:right w:val="nil"/>
            </w:tcBorders>
          </w:tcPr>
          <w:p w14:paraId="34DF642B" w14:textId="77777777" w:rsidR="006B0975" w:rsidRPr="00C13AFC" w:rsidRDefault="006B0975" w:rsidP="003616C8">
            <w:pPr>
              <w:widowControl w:val="0"/>
              <w:autoSpaceDE w:val="0"/>
              <w:autoSpaceDN w:val="0"/>
              <w:adjustRightInd w:val="0"/>
              <w:spacing w:after="0" w:line="240" w:lineRule="auto"/>
              <w:rPr>
                <w:ins w:id="5278" w:author="Arjan" w:date="2013-07-08T16:03:00Z"/>
                <w:rFonts w:eastAsia="Times New Roman" w:cs="Arial"/>
                <w:b/>
                <w:color w:val="000000"/>
                <w:szCs w:val="24"/>
                <w:lang w:eastAsia="nl-NL"/>
              </w:rPr>
            </w:pPr>
            <w:ins w:id="5279" w:author="Arjan" w:date="2013-07-08T16:03:00Z">
              <w:r w:rsidRPr="00C13AFC">
                <w:rPr>
                  <w:rFonts w:eastAsia="Times New Roman" w:cs="Arial"/>
                  <w:b/>
                  <w:color w:val="000000"/>
                  <w:szCs w:val="24"/>
                  <w:lang w:eastAsia="nl-NL"/>
                </w:rPr>
                <w:t xml:space="preserve">Regels </w:t>
              </w:r>
            </w:ins>
          </w:p>
        </w:tc>
        <w:tc>
          <w:tcPr>
            <w:tcW w:w="6030" w:type="dxa"/>
            <w:tcBorders>
              <w:top w:val="nil"/>
              <w:left w:val="nil"/>
              <w:bottom w:val="nil"/>
              <w:right w:val="nil"/>
            </w:tcBorders>
          </w:tcPr>
          <w:p w14:paraId="79129CFC" w14:textId="77777777" w:rsidR="006B0975" w:rsidRPr="00C13AFC" w:rsidRDefault="006B0975" w:rsidP="003616C8">
            <w:pPr>
              <w:widowControl w:val="0"/>
              <w:autoSpaceDE w:val="0"/>
              <w:autoSpaceDN w:val="0"/>
              <w:adjustRightInd w:val="0"/>
              <w:spacing w:after="0" w:line="240" w:lineRule="auto"/>
              <w:rPr>
                <w:ins w:id="5280" w:author="Arjan" w:date="2013-07-08T16:03:00Z"/>
                <w:rFonts w:eastAsia="Times New Roman" w:cs="Arial"/>
                <w:color w:val="0F0F0F"/>
                <w:szCs w:val="24"/>
                <w:lang w:eastAsia="nl-NL"/>
              </w:rPr>
            </w:pPr>
            <w:ins w:id="5281" w:author="Arjan" w:date="2013-07-08T16:03:00Z">
              <w:r w:rsidRPr="00C13AFC">
                <w:rPr>
                  <w:rFonts w:eastAsia="Times New Roman" w:cs="Arial"/>
                  <w:color w:val="0F0F0F"/>
                  <w:szCs w:val="24"/>
                  <w:lang w:eastAsia="nl-NL"/>
                </w:rPr>
                <w:t>-</w:t>
              </w:r>
            </w:ins>
          </w:p>
        </w:tc>
      </w:tr>
      <w:tr w:rsidR="006B0975" w:rsidRPr="00C13AFC" w14:paraId="498D1215" w14:textId="77777777" w:rsidTr="003616C8">
        <w:trPr>
          <w:ins w:id="5282" w:author="Arjan" w:date="2013-07-08T16:03:00Z"/>
        </w:trPr>
        <w:tc>
          <w:tcPr>
            <w:tcW w:w="9360" w:type="dxa"/>
            <w:gridSpan w:val="3"/>
            <w:tcBorders>
              <w:top w:val="nil"/>
              <w:left w:val="nil"/>
              <w:bottom w:val="nil"/>
              <w:right w:val="nil"/>
            </w:tcBorders>
          </w:tcPr>
          <w:p w14:paraId="35243835" w14:textId="77777777" w:rsidR="006B0975" w:rsidRPr="00C13AFC" w:rsidRDefault="006B0975" w:rsidP="003616C8">
            <w:pPr>
              <w:widowControl w:val="0"/>
              <w:autoSpaceDE w:val="0"/>
              <w:autoSpaceDN w:val="0"/>
              <w:adjustRightInd w:val="0"/>
              <w:spacing w:after="0" w:line="240" w:lineRule="auto"/>
              <w:rPr>
                <w:ins w:id="5283" w:author="Arjan" w:date="2013-07-08T16:03:00Z"/>
                <w:rFonts w:eastAsia="Times New Roman" w:cs="Arial"/>
                <w:color w:val="0F0F0F"/>
                <w:szCs w:val="24"/>
                <w:lang w:eastAsia="nl-NL"/>
              </w:rPr>
            </w:pPr>
            <w:ins w:id="5284" w:author="Arjan" w:date="2013-07-08T16:03:00Z">
              <w:r w:rsidRPr="00C13AFC">
                <w:rPr>
                  <w:rFonts w:eastAsia="Times New Roman" w:cs="Arial"/>
                  <w:b/>
                  <w:color w:val="0F0F0F"/>
                  <w:szCs w:val="24"/>
                  <w:lang w:eastAsia="nl-NL"/>
                </w:rPr>
                <w:t>Toelichting</w:t>
              </w:r>
            </w:ins>
          </w:p>
        </w:tc>
      </w:tr>
      <w:tr w:rsidR="006B0975" w:rsidRPr="005C14BE" w14:paraId="29768D0B" w14:textId="77777777" w:rsidTr="003616C8">
        <w:trPr>
          <w:ins w:id="5285" w:author="Arjan" w:date="2013-07-08T16:03:00Z"/>
        </w:trPr>
        <w:tc>
          <w:tcPr>
            <w:tcW w:w="450" w:type="dxa"/>
            <w:tcBorders>
              <w:top w:val="nil"/>
              <w:left w:val="nil"/>
              <w:bottom w:val="nil"/>
              <w:right w:val="nil"/>
            </w:tcBorders>
          </w:tcPr>
          <w:p w14:paraId="43FB9EBF" w14:textId="77777777" w:rsidR="006B0975" w:rsidRPr="00C13AFC" w:rsidRDefault="006B0975" w:rsidP="003616C8">
            <w:pPr>
              <w:widowControl w:val="0"/>
              <w:autoSpaceDE w:val="0"/>
              <w:autoSpaceDN w:val="0"/>
              <w:adjustRightInd w:val="0"/>
              <w:spacing w:after="0" w:line="240" w:lineRule="auto"/>
              <w:rPr>
                <w:ins w:id="5286" w:author="Arjan" w:date="2013-07-08T16:03:00Z"/>
                <w:rFonts w:eastAsia="Times New Roman" w:cs="Arial"/>
                <w:b/>
                <w:color w:val="0F0F0F"/>
                <w:szCs w:val="24"/>
                <w:lang w:eastAsia="nl-NL"/>
              </w:rPr>
            </w:pPr>
          </w:p>
        </w:tc>
        <w:tc>
          <w:tcPr>
            <w:tcW w:w="8910" w:type="dxa"/>
            <w:gridSpan w:val="2"/>
            <w:tcBorders>
              <w:top w:val="nil"/>
              <w:left w:val="nil"/>
              <w:bottom w:val="nil"/>
              <w:right w:val="nil"/>
            </w:tcBorders>
          </w:tcPr>
          <w:p w14:paraId="2705ED8A" w14:textId="77777777" w:rsidR="006B0975" w:rsidRPr="00DD0F4F" w:rsidRDefault="006B0975" w:rsidP="006B0975">
            <w:pPr>
              <w:widowControl w:val="0"/>
              <w:autoSpaceDE w:val="0"/>
              <w:autoSpaceDN w:val="0"/>
              <w:adjustRightInd w:val="0"/>
              <w:spacing w:after="0" w:line="240" w:lineRule="auto"/>
              <w:rPr>
                <w:ins w:id="5287" w:author="Arjan" w:date="2013-07-08T16:03:00Z"/>
                <w:rFonts w:eastAsia="Times New Roman" w:cs="Arial"/>
                <w:color w:val="0F0F0F"/>
                <w:szCs w:val="24"/>
                <w:lang w:val="nl-NL" w:eastAsia="nl-NL"/>
              </w:rPr>
            </w:pPr>
            <w:ins w:id="5288" w:author="Arjan" w:date="2013-07-08T16:03:00Z">
              <w:r w:rsidRPr="00DD0F4F">
                <w:rPr>
                  <w:rFonts w:eastAsia="Times New Roman" w:cs="Arial"/>
                  <w:color w:val="0F0F0F"/>
                  <w:szCs w:val="24"/>
                  <w:lang w:val="nl-NL" w:eastAsia="nl-NL"/>
                </w:rPr>
                <w:t xml:space="preserve">Het betreft hier de eigenaar van de catalogus conform de ZTC waarvan het </w:t>
              </w:r>
            </w:ins>
            <w:ins w:id="5289" w:author="Arjan" w:date="2013-07-08T16:04:00Z">
              <w:r w:rsidRPr="00DD0F4F">
                <w:rPr>
                  <w:rFonts w:eastAsia="Times New Roman" w:cs="Arial"/>
                  <w:color w:val="0F0F0F"/>
                  <w:szCs w:val="24"/>
                  <w:lang w:val="nl-NL" w:eastAsia="nl-NL"/>
                </w:rPr>
                <w:t>informatieobject</w:t>
              </w:r>
            </w:ins>
            <w:ins w:id="5290" w:author="Arjan" w:date="2013-07-08T16:03:00Z">
              <w:r w:rsidRPr="00DD0F4F">
                <w:rPr>
                  <w:rFonts w:eastAsia="Times New Roman" w:cs="Arial"/>
                  <w:color w:val="0F0F0F"/>
                  <w:szCs w:val="24"/>
                  <w:lang w:val="nl-NL" w:eastAsia="nl-NL"/>
                </w:rPr>
                <w:t xml:space="preserve">type deel uit maakt. </w:t>
              </w:r>
            </w:ins>
          </w:p>
        </w:tc>
      </w:tr>
    </w:tbl>
    <w:p w14:paraId="440DA488" w14:textId="77777777" w:rsidR="006B0975" w:rsidRPr="00DD0F4F" w:rsidRDefault="006B0975" w:rsidP="005D4C64">
      <w:pPr>
        <w:rPr>
          <w:ins w:id="5291" w:author="Arjan" w:date="2013-07-08T15:42:00Z"/>
          <w:lang w:val="nl-NL"/>
        </w:rPr>
      </w:pPr>
    </w:p>
    <w:p w14:paraId="5A6DBE76" w14:textId="77777777" w:rsidR="005D4C64" w:rsidRPr="00DD0F4F" w:rsidRDefault="005D4C64" w:rsidP="0044638F">
      <w:pPr>
        <w:rPr>
          <w:lang w:val="nl-NL"/>
        </w:rPr>
      </w:pPr>
    </w:p>
    <w:p w14:paraId="3F309287" w14:textId="77777777" w:rsidR="00B16C6E" w:rsidRDefault="00C34301" w:rsidP="00B16C6E">
      <w:pPr>
        <w:pStyle w:val="Kop3"/>
      </w:pPr>
      <w:bookmarkStart w:id="5292" w:name="_Toc493812432"/>
      <w:r>
        <w:t>I</w:t>
      </w:r>
      <w:r w:rsidR="00910CBE">
        <w:t>nformatieobjecttype-omschrijving generiek</w:t>
      </w:r>
      <w:bookmarkEnd w:id="5292"/>
    </w:p>
    <w:p w14:paraId="457220D5" w14:textId="77777777" w:rsidR="00B16C6E" w:rsidRPr="00DD0F4F" w:rsidRDefault="00B16C6E" w:rsidP="0044638F">
      <w:pPr>
        <w:rPr>
          <w:lang w:val="nl-NL"/>
        </w:rPr>
      </w:pPr>
      <w:r w:rsidRPr="00DD0F4F">
        <w:rPr>
          <w:lang w:val="nl-NL"/>
        </w:rPr>
        <w:t xml:space="preserve">De waarden die deze attribuutsoort kan hebben zijn vastgelegd in een waardenlijst. Deze hebben we geëvalueerd op evenwichtigheid, abstractieniveau, volledigheid e.d. Basis daarvoor vormen de </w:t>
      </w:r>
      <w:r w:rsidRPr="00DD0F4F">
        <w:rPr>
          <w:lang w:val="nl-NL"/>
        </w:rPr>
        <w:lastRenderedPageBreak/>
        <w:t>documenttypen die opgenomen zijn in de recentelijk vastgestelde NEN-norm 2084. De daarin onderscheiden documenttypen hebben we overgenomen. Dit betreft een waardenset aan documenttypen</w:t>
      </w:r>
      <w:r w:rsidR="00934EE7" w:rsidRPr="00DD0F4F">
        <w:rPr>
          <w:lang w:val="nl-NL"/>
        </w:rPr>
        <w:t xml:space="preserve"> die</w:t>
      </w:r>
      <w:r w:rsidRPr="00DD0F4F">
        <w:rPr>
          <w:lang w:val="nl-NL"/>
        </w:rPr>
        <w:t xml:space="preserve"> </w:t>
      </w:r>
      <w:r w:rsidR="00B65857" w:rsidRPr="00DD0F4F">
        <w:rPr>
          <w:lang w:val="nl-NL"/>
        </w:rPr>
        <w:t xml:space="preserve">domeinoverstijgend </w:t>
      </w:r>
      <w:r w:rsidR="005B3891" w:rsidRPr="00DD0F4F">
        <w:rPr>
          <w:lang w:val="nl-NL"/>
        </w:rPr>
        <w:t xml:space="preserve">en </w:t>
      </w:r>
      <w:r w:rsidRPr="00DD0F4F">
        <w:rPr>
          <w:lang w:val="nl-NL"/>
        </w:rPr>
        <w:t>op landelijk niveau</w:t>
      </w:r>
      <w:r w:rsidR="005B3891" w:rsidRPr="00DD0F4F">
        <w:rPr>
          <w:lang w:val="nl-NL"/>
        </w:rPr>
        <w:t xml:space="preserve"> van toepassing</w:t>
      </w:r>
      <w:r w:rsidR="00934EE7" w:rsidRPr="00DD0F4F">
        <w:rPr>
          <w:lang w:val="nl-NL"/>
        </w:rPr>
        <w:t xml:space="preserve"> zijn</w:t>
      </w:r>
      <w:r w:rsidRPr="00DD0F4F">
        <w:rPr>
          <w:lang w:val="nl-NL"/>
        </w:rPr>
        <w:t xml:space="preserve">. Deze hebben we waar zinvol aangevuld met documenttypen die landelijk voor </w:t>
      </w:r>
      <w:r w:rsidR="00B65857" w:rsidRPr="00DD0F4F">
        <w:rPr>
          <w:lang w:val="nl-NL"/>
        </w:rPr>
        <w:t>het domein</w:t>
      </w:r>
      <w:r w:rsidRPr="00DD0F4F">
        <w:rPr>
          <w:lang w:val="nl-NL"/>
        </w:rPr>
        <w:t xml:space="preserve"> overheid relevant zijn. </w:t>
      </w:r>
      <w:r w:rsidR="00934EE7" w:rsidRPr="00DD0F4F">
        <w:rPr>
          <w:lang w:val="nl-NL"/>
        </w:rPr>
        <w:t>Documenttypen voor speci</w:t>
      </w:r>
      <w:r w:rsidRPr="00DD0F4F">
        <w:rPr>
          <w:lang w:val="nl-NL"/>
        </w:rPr>
        <w:t>fieke</w:t>
      </w:r>
      <w:r w:rsidR="00B65857" w:rsidRPr="00DD0F4F">
        <w:rPr>
          <w:lang w:val="nl-NL"/>
        </w:rPr>
        <w:t>re</w:t>
      </w:r>
      <w:r w:rsidRPr="00DD0F4F">
        <w:rPr>
          <w:lang w:val="nl-NL"/>
        </w:rPr>
        <w:t xml:space="preserve"> </w:t>
      </w:r>
      <w:r w:rsidR="00934EE7" w:rsidRPr="00DD0F4F">
        <w:rPr>
          <w:lang w:val="nl-NL"/>
        </w:rPr>
        <w:t xml:space="preserve">domeinen en voor specifieke </w:t>
      </w:r>
      <w:r w:rsidRPr="00DD0F4F">
        <w:rPr>
          <w:lang w:val="nl-NL"/>
        </w:rPr>
        <w:t>organisaties maken hiervan dus geen deel uit. De nieuwe waardenlijst</w:t>
      </w:r>
      <w:r w:rsidR="00934EE7" w:rsidRPr="00DD0F4F">
        <w:rPr>
          <w:lang w:val="nl-NL"/>
        </w:rPr>
        <w:t xml:space="preserve"> </w:t>
      </w:r>
      <w:r w:rsidR="00574446" w:rsidRPr="00DD0F4F">
        <w:rPr>
          <w:lang w:val="nl-NL"/>
        </w:rPr>
        <w:t>is</w:t>
      </w:r>
      <w:r w:rsidR="00934EE7" w:rsidRPr="00DD0F4F">
        <w:rPr>
          <w:lang w:val="nl-NL"/>
        </w:rPr>
        <w:t xml:space="preserve"> gemodelleerd als een zgn. referentielijst</w:t>
      </w:r>
      <w:r w:rsidR="00574446" w:rsidRPr="00DD0F4F">
        <w:rPr>
          <w:lang w:val="nl-NL"/>
        </w:rPr>
        <w:t xml:space="preserve"> en opgenomen in het informatiemodel van de ZTC 2</w:t>
      </w:r>
      <w:r w:rsidR="00934EE7" w:rsidRPr="00DD0F4F">
        <w:rPr>
          <w:lang w:val="nl-NL"/>
        </w:rPr>
        <w:t>. De waarden in deze waardenlijst vermelden we in bijlage 1</w:t>
      </w:r>
      <w:r w:rsidRPr="00DD0F4F">
        <w:rPr>
          <w:lang w:val="nl-NL"/>
        </w:rPr>
        <w:t>, inclusief de wijzigingen ten opzicht</w:t>
      </w:r>
      <w:r w:rsidR="00934EE7" w:rsidRPr="00DD0F4F">
        <w:rPr>
          <w:lang w:val="nl-NL"/>
        </w:rPr>
        <w:t>e van de bestaande waardenlijst.</w:t>
      </w:r>
    </w:p>
    <w:p w14:paraId="46625269" w14:textId="77777777" w:rsidR="00932A2F" w:rsidRPr="00932A2F" w:rsidRDefault="00DA5D93" w:rsidP="00932A2F">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932A2F">
        <w:rPr>
          <w:rFonts w:ascii="Arial" w:hAnsi="Arial" w:cs="Arial"/>
          <w:sz w:val="20"/>
          <w:szCs w:val="20"/>
          <w:lang w:val="en-AU"/>
        </w:rPr>
        <w:fldChar w:fldCharType="begin" w:fldLock="1"/>
      </w:r>
      <w:r w:rsidR="00932A2F" w:rsidRPr="00932A2F">
        <w:rPr>
          <w:rFonts w:ascii="Arial" w:hAnsi="Arial" w:cs="Arial"/>
          <w:sz w:val="20"/>
          <w:szCs w:val="20"/>
          <w:lang w:val="en-AU"/>
        </w:rPr>
        <w:instrText xml:space="preserve">MERGEFIELD </w:instrText>
      </w:r>
      <w:r w:rsidR="00932A2F" w:rsidRPr="00932A2F">
        <w:rPr>
          <w:rFonts w:ascii="Arial" w:eastAsia="Times New Roman" w:hAnsi="Arial" w:cs="Arial"/>
          <w:b/>
          <w:bCs/>
          <w:color w:val="004080"/>
          <w:sz w:val="24"/>
          <w:szCs w:val="24"/>
        </w:rPr>
        <w:instrText>Att.Stereotype</w:instrText>
      </w:r>
      <w:r w:rsidRPr="00932A2F">
        <w:rPr>
          <w:rFonts w:ascii="Arial" w:hAnsi="Arial" w:cs="Arial"/>
          <w:sz w:val="20"/>
          <w:szCs w:val="20"/>
          <w:lang w:val="en-AU"/>
        </w:rPr>
        <w:fldChar w:fldCharType="separate"/>
      </w:r>
      <w:r w:rsidR="00932A2F" w:rsidRPr="00932A2F">
        <w:rPr>
          <w:rFonts w:ascii="Arial" w:eastAsia="Times New Roman" w:hAnsi="Arial" w:cs="Arial"/>
          <w:b/>
          <w:bCs/>
          <w:color w:val="004080"/>
          <w:sz w:val="24"/>
          <w:szCs w:val="24"/>
        </w:rPr>
        <w:t>«Attribuutsoort»</w:t>
      </w:r>
      <w:r w:rsidRPr="00932A2F">
        <w:rPr>
          <w:rFonts w:ascii="Arial" w:hAnsi="Arial" w:cs="Arial"/>
          <w:sz w:val="20"/>
          <w:szCs w:val="20"/>
          <w:lang w:val="en-AU"/>
        </w:rPr>
        <w:fldChar w:fldCharType="end"/>
      </w:r>
      <w:r w:rsidR="00932A2F" w:rsidRPr="00932A2F">
        <w:rPr>
          <w:rFonts w:ascii="Arial" w:eastAsia="Times New Roman" w:hAnsi="Arial" w:cs="Arial"/>
          <w:b/>
          <w:bCs/>
          <w:color w:val="004080"/>
          <w:sz w:val="24"/>
          <w:szCs w:val="24"/>
        </w:rPr>
        <w:t xml:space="preserve"> </w:t>
      </w:r>
      <w:r w:rsidRPr="00932A2F">
        <w:rPr>
          <w:rFonts w:ascii="Arial" w:eastAsia="Times New Roman" w:hAnsi="Arial" w:cs="Arial"/>
          <w:b/>
          <w:bCs/>
          <w:color w:val="004080"/>
          <w:sz w:val="24"/>
          <w:szCs w:val="24"/>
        </w:rPr>
        <w:fldChar w:fldCharType="begin" w:fldLock="1"/>
      </w:r>
      <w:r w:rsidR="00932A2F" w:rsidRPr="00932A2F">
        <w:rPr>
          <w:rFonts w:ascii="Arial" w:eastAsia="Times New Roman" w:hAnsi="Arial" w:cs="Arial"/>
          <w:b/>
          <w:bCs/>
          <w:color w:val="004080"/>
          <w:sz w:val="24"/>
          <w:szCs w:val="24"/>
        </w:rPr>
        <w:instrText>MERGEFIELD Att.Name</w:instrText>
      </w:r>
      <w:r w:rsidRPr="00932A2F">
        <w:rPr>
          <w:rFonts w:ascii="Arial" w:eastAsia="Times New Roman" w:hAnsi="Arial" w:cs="Arial"/>
          <w:b/>
          <w:bCs/>
          <w:color w:val="004080"/>
          <w:sz w:val="24"/>
          <w:szCs w:val="24"/>
        </w:rPr>
        <w:fldChar w:fldCharType="separate"/>
      </w:r>
      <w:r w:rsidR="00932A2F">
        <w:rPr>
          <w:rFonts w:ascii="Arial" w:eastAsia="Times New Roman" w:hAnsi="Arial" w:cs="Arial"/>
          <w:b/>
          <w:bCs/>
          <w:color w:val="004080"/>
          <w:sz w:val="24"/>
          <w:szCs w:val="24"/>
        </w:rPr>
        <w:t>Informatieobject</w:t>
      </w:r>
      <w:r w:rsidR="00932A2F" w:rsidRPr="00932A2F">
        <w:rPr>
          <w:rFonts w:ascii="Arial" w:eastAsia="Times New Roman" w:hAnsi="Arial" w:cs="Arial"/>
          <w:b/>
          <w:bCs/>
          <w:color w:val="004080"/>
          <w:sz w:val="24"/>
          <w:szCs w:val="24"/>
        </w:rPr>
        <w:t>type-omschrijving generiek</w:t>
      </w:r>
      <w:r w:rsidRPr="00932A2F">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932A2F" w:rsidRPr="00932A2F" w14:paraId="668252CC" w14:textId="77777777">
        <w:trPr>
          <w:trHeight w:val="230"/>
        </w:trPr>
        <w:tc>
          <w:tcPr>
            <w:tcW w:w="3780" w:type="dxa"/>
            <w:tcBorders>
              <w:top w:val="nil"/>
              <w:left w:val="nil"/>
              <w:bottom w:val="nil"/>
              <w:right w:val="nil"/>
            </w:tcBorders>
          </w:tcPr>
          <w:p w14:paraId="4500677A"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Naam attribuutsoort</w:t>
            </w:r>
          </w:p>
        </w:tc>
        <w:tc>
          <w:tcPr>
            <w:tcW w:w="5580" w:type="dxa"/>
            <w:tcBorders>
              <w:top w:val="nil"/>
              <w:left w:val="nil"/>
              <w:bottom w:val="nil"/>
              <w:right w:val="nil"/>
            </w:tcBorders>
          </w:tcPr>
          <w:p w14:paraId="3B8E8B49" w14:textId="77777777" w:rsidR="00932A2F" w:rsidRPr="00932A2F" w:rsidRDefault="00DA5D93"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hAnsi="Arial" w:cs="Arial"/>
                <w:sz w:val="20"/>
                <w:szCs w:val="20"/>
                <w:lang w:val="en-AU"/>
              </w:rPr>
              <w:fldChar w:fldCharType="begin" w:fldLock="1"/>
            </w:r>
            <w:r w:rsidR="00932A2F" w:rsidRPr="00932A2F">
              <w:rPr>
                <w:rFonts w:ascii="Arial" w:hAnsi="Arial" w:cs="Arial"/>
                <w:sz w:val="20"/>
                <w:szCs w:val="20"/>
                <w:lang w:val="en-AU"/>
              </w:rPr>
              <w:instrText xml:space="preserve">MERGEFIELD </w:instrText>
            </w:r>
            <w:r w:rsidR="00932A2F" w:rsidRPr="00932A2F">
              <w:rPr>
                <w:rFonts w:ascii="Arial" w:eastAsia="Times New Roman" w:hAnsi="Arial" w:cs="Arial"/>
                <w:color w:val="000000"/>
                <w:sz w:val="20"/>
                <w:szCs w:val="20"/>
              </w:rPr>
              <w:instrText>Att.Name</w:instrText>
            </w:r>
            <w:r w:rsidRPr="00932A2F">
              <w:rPr>
                <w:rFonts w:ascii="Arial" w:hAnsi="Arial" w:cs="Arial"/>
                <w:sz w:val="20"/>
                <w:szCs w:val="20"/>
                <w:lang w:val="en-AU"/>
              </w:rPr>
              <w:fldChar w:fldCharType="separate"/>
            </w:r>
            <w:del w:id="5293" w:author="Arjan" w:date="2013-07-02T13:02:00Z">
              <w:r w:rsidR="00932A2F" w:rsidRPr="00932A2F" w:rsidDel="00932A2F">
                <w:rPr>
                  <w:rFonts w:ascii="Arial" w:eastAsia="Times New Roman" w:hAnsi="Arial" w:cs="Arial"/>
                  <w:color w:val="000000"/>
                  <w:sz w:val="20"/>
                  <w:szCs w:val="20"/>
                </w:rPr>
                <w:delText>Document</w:delText>
              </w:r>
            </w:del>
            <w:ins w:id="5294" w:author="Arjan" w:date="2013-07-02T13:02:00Z">
              <w:r w:rsidR="00932A2F">
                <w:rPr>
                  <w:rFonts w:ascii="Arial" w:eastAsia="Times New Roman" w:hAnsi="Arial" w:cs="Arial"/>
                  <w:color w:val="000000"/>
                  <w:sz w:val="20"/>
                  <w:szCs w:val="20"/>
                </w:rPr>
                <w:t>Informatieobject</w:t>
              </w:r>
            </w:ins>
            <w:r w:rsidR="00932A2F" w:rsidRPr="00932A2F">
              <w:rPr>
                <w:rFonts w:ascii="Arial" w:eastAsia="Times New Roman" w:hAnsi="Arial" w:cs="Arial"/>
                <w:color w:val="000000"/>
                <w:sz w:val="20"/>
                <w:szCs w:val="20"/>
              </w:rPr>
              <w:t>type-omschrijving generiek</w:t>
            </w:r>
            <w:r w:rsidRPr="00932A2F">
              <w:rPr>
                <w:rFonts w:ascii="Arial" w:hAnsi="Arial" w:cs="Arial"/>
                <w:sz w:val="20"/>
                <w:szCs w:val="20"/>
                <w:lang w:val="en-AU"/>
              </w:rPr>
              <w:fldChar w:fldCharType="end"/>
            </w:r>
          </w:p>
        </w:tc>
      </w:tr>
      <w:tr w:rsidR="00932A2F" w:rsidRPr="00932A2F" w14:paraId="066C03F3" w14:textId="77777777">
        <w:tc>
          <w:tcPr>
            <w:tcW w:w="3780" w:type="dxa"/>
            <w:tcBorders>
              <w:top w:val="nil"/>
              <w:left w:val="nil"/>
              <w:bottom w:val="nil"/>
              <w:right w:val="nil"/>
            </w:tcBorders>
          </w:tcPr>
          <w:p w14:paraId="30AF4FCD"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0953055"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0B2985B2" w14:textId="77777777">
        <w:tc>
          <w:tcPr>
            <w:tcW w:w="3780" w:type="dxa"/>
            <w:tcBorders>
              <w:top w:val="nil"/>
              <w:left w:val="nil"/>
              <w:bottom w:val="nil"/>
              <w:right w:val="nil"/>
            </w:tcBorders>
          </w:tcPr>
          <w:p w14:paraId="78E0374C"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4CB65D63"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KING</w:t>
            </w:r>
          </w:p>
        </w:tc>
      </w:tr>
      <w:tr w:rsidR="00932A2F" w:rsidRPr="00932A2F" w14:paraId="656D6A7F" w14:textId="77777777">
        <w:tc>
          <w:tcPr>
            <w:tcW w:w="3780" w:type="dxa"/>
            <w:tcBorders>
              <w:top w:val="nil"/>
              <w:left w:val="nil"/>
              <w:bottom w:val="nil"/>
              <w:right w:val="nil"/>
            </w:tcBorders>
          </w:tcPr>
          <w:p w14:paraId="52FAB243"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695A1CF"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11FE4EEF" w14:textId="77777777">
        <w:tc>
          <w:tcPr>
            <w:tcW w:w="3780" w:type="dxa"/>
            <w:tcBorders>
              <w:top w:val="nil"/>
              <w:left w:val="nil"/>
              <w:bottom w:val="nil"/>
              <w:right w:val="nil"/>
            </w:tcBorders>
          </w:tcPr>
          <w:p w14:paraId="319B8459"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363107A0"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02200309" w14:textId="77777777">
        <w:tc>
          <w:tcPr>
            <w:tcW w:w="3780" w:type="dxa"/>
            <w:tcBorders>
              <w:top w:val="nil"/>
              <w:left w:val="nil"/>
              <w:bottom w:val="nil"/>
              <w:right w:val="nil"/>
            </w:tcBorders>
          </w:tcPr>
          <w:p w14:paraId="6426D713"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115F335"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61CD7450" w14:textId="77777777">
        <w:tc>
          <w:tcPr>
            <w:tcW w:w="3780" w:type="dxa"/>
            <w:tcBorders>
              <w:top w:val="nil"/>
              <w:left w:val="nil"/>
              <w:bottom w:val="nil"/>
              <w:right w:val="nil"/>
            </w:tcBorders>
          </w:tcPr>
          <w:p w14:paraId="21212E63"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10FD55B3" w14:textId="77777777" w:rsidR="00932A2F" w:rsidRPr="00932A2F" w:rsidRDefault="00DA5D93"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hAnsi="Arial" w:cs="Arial"/>
                <w:sz w:val="20"/>
                <w:szCs w:val="20"/>
                <w:lang w:val="en-AU"/>
              </w:rPr>
              <w:fldChar w:fldCharType="begin" w:fldLock="1"/>
            </w:r>
            <w:r w:rsidR="00932A2F" w:rsidRPr="00932A2F">
              <w:rPr>
                <w:rFonts w:ascii="Arial" w:hAnsi="Arial" w:cs="Arial"/>
                <w:sz w:val="20"/>
                <w:szCs w:val="20"/>
                <w:lang w:val="en-AU"/>
              </w:rPr>
              <w:instrText xml:space="preserve">MERGEFIELD </w:instrText>
            </w:r>
            <w:r w:rsidR="00932A2F" w:rsidRPr="00932A2F">
              <w:rPr>
                <w:rFonts w:ascii="Arial" w:eastAsia="Times New Roman" w:hAnsi="Arial" w:cs="Arial"/>
                <w:color w:val="000000"/>
                <w:sz w:val="20"/>
                <w:szCs w:val="20"/>
              </w:rPr>
              <w:instrText>Att.Alias</w:instrText>
            </w:r>
            <w:r w:rsidRPr="00932A2F">
              <w:rPr>
                <w:rFonts w:ascii="Arial" w:hAnsi="Arial" w:cs="Arial"/>
                <w:sz w:val="20"/>
                <w:szCs w:val="20"/>
                <w:lang w:val="en-AU"/>
              </w:rPr>
              <w:fldChar w:fldCharType="separate"/>
            </w:r>
            <w:r w:rsidR="00932A2F" w:rsidRPr="00932A2F">
              <w:rPr>
                <w:rFonts w:ascii="Arial" w:eastAsia="Times New Roman" w:hAnsi="Arial" w:cs="Arial"/>
                <w:color w:val="000000"/>
                <w:sz w:val="20"/>
                <w:szCs w:val="20"/>
              </w:rPr>
              <w:t>omschrijvingGeneriek</w:t>
            </w:r>
            <w:r w:rsidRPr="00932A2F">
              <w:rPr>
                <w:rFonts w:ascii="Arial" w:hAnsi="Arial" w:cs="Arial"/>
                <w:sz w:val="20"/>
                <w:szCs w:val="20"/>
                <w:lang w:val="en-AU"/>
              </w:rPr>
              <w:fldChar w:fldCharType="end"/>
            </w:r>
          </w:p>
        </w:tc>
      </w:tr>
      <w:tr w:rsidR="00932A2F" w:rsidRPr="00932A2F" w14:paraId="47599BCB" w14:textId="77777777">
        <w:tc>
          <w:tcPr>
            <w:tcW w:w="3780" w:type="dxa"/>
            <w:tcBorders>
              <w:top w:val="nil"/>
              <w:left w:val="nil"/>
              <w:bottom w:val="nil"/>
              <w:right w:val="nil"/>
            </w:tcBorders>
          </w:tcPr>
          <w:p w14:paraId="21F41B6C"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CCCC977"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5C14BE" w14:paraId="65DC4E41" w14:textId="77777777">
        <w:tc>
          <w:tcPr>
            <w:tcW w:w="3780" w:type="dxa"/>
            <w:tcBorders>
              <w:top w:val="nil"/>
              <w:left w:val="nil"/>
              <w:bottom w:val="nil"/>
              <w:right w:val="nil"/>
            </w:tcBorders>
          </w:tcPr>
          <w:p w14:paraId="53BA921D"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3784346F" w14:textId="77777777" w:rsidR="00932A2F" w:rsidRPr="00DD0F4F" w:rsidRDefault="00DA5D93" w:rsidP="00932A2F">
            <w:pPr>
              <w:autoSpaceDE w:val="0"/>
              <w:autoSpaceDN w:val="0"/>
              <w:adjustRightInd w:val="0"/>
              <w:spacing w:after="0" w:line="240" w:lineRule="auto"/>
              <w:rPr>
                <w:rFonts w:ascii="Arial" w:eastAsia="Times New Roman" w:hAnsi="Arial" w:cs="Arial"/>
                <w:color w:val="000000"/>
                <w:sz w:val="20"/>
                <w:szCs w:val="20"/>
                <w:lang w:val="nl-NL"/>
              </w:rPr>
            </w:pPr>
            <w:r w:rsidRPr="00932A2F">
              <w:rPr>
                <w:rFonts w:ascii="Arial" w:hAnsi="Arial" w:cs="Arial"/>
                <w:sz w:val="20"/>
                <w:szCs w:val="20"/>
                <w:lang w:val="en-AU"/>
              </w:rPr>
              <w:fldChar w:fldCharType="begin" w:fldLock="1"/>
            </w:r>
            <w:r w:rsidR="00932A2F" w:rsidRPr="00DD0F4F">
              <w:rPr>
                <w:rFonts w:ascii="Arial" w:hAnsi="Arial" w:cs="Arial"/>
                <w:sz w:val="20"/>
                <w:szCs w:val="20"/>
                <w:lang w:val="nl-NL"/>
              </w:rPr>
              <w:instrText xml:space="preserve">MERGEFIELD </w:instrText>
            </w:r>
            <w:r w:rsidR="00932A2F" w:rsidRPr="00DD0F4F">
              <w:rPr>
                <w:rFonts w:ascii="Arial" w:eastAsia="Times New Roman" w:hAnsi="Arial" w:cs="Arial"/>
                <w:color w:val="000000"/>
                <w:sz w:val="20"/>
                <w:szCs w:val="20"/>
                <w:lang w:val="nl-NL"/>
              </w:rPr>
              <w:instrText>Att.Notes</w:instrText>
            </w:r>
            <w:r w:rsidRPr="00932A2F">
              <w:rPr>
                <w:rFonts w:ascii="Arial" w:hAnsi="Arial" w:cs="Arial"/>
                <w:sz w:val="20"/>
                <w:szCs w:val="20"/>
                <w:lang w:val="en-AU"/>
              </w:rPr>
              <w:fldChar w:fldCharType="end"/>
            </w:r>
            <w:r w:rsidR="00932A2F" w:rsidRPr="00DD0F4F">
              <w:rPr>
                <w:rFonts w:ascii="Arial" w:eastAsia="Times New Roman" w:hAnsi="Arial" w:cs="Arial"/>
                <w:color w:val="610E6A"/>
                <w:sz w:val="20"/>
                <w:szCs w:val="20"/>
                <w:lang w:val="nl-NL"/>
              </w:rPr>
              <w:t xml:space="preserve">Algemeen gehanteerde omschrijving van het </w:t>
            </w:r>
            <w:del w:id="5295" w:author="Arjan" w:date="2013-07-02T13:02:00Z">
              <w:r w:rsidR="00932A2F" w:rsidRPr="00DD0F4F" w:rsidDel="00932A2F">
                <w:rPr>
                  <w:rFonts w:ascii="Arial" w:eastAsia="Times New Roman" w:hAnsi="Arial" w:cs="Arial"/>
                  <w:color w:val="610E6A"/>
                  <w:sz w:val="20"/>
                  <w:szCs w:val="20"/>
                  <w:lang w:val="nl-NL"/>
                </w:rPr>
                <w:delText>DOCUMENT</w:delText>
              </w:r>
            </w:del>
            <w:ins w:id="5296" w:author="Arjan" w:date="2013-07-02T13:02:00Z">
              <w:r w:rsidR="00932A2F" w:rsidRPr="00DD0F4F">
                <w:rPr>
                  <w:rFonts w:ascii="Arial" w:eastAsia="Times New Roman" w:hAnsi="Arial" w:cs="Arial"/>
                  <w:color w:val="610E6A"/>
                  <w:sz w:val="20"/>
                  <w:szCs w:val="20"/>
                  <w:lang w:val="nl-NL"/>
                </w:rPr>
                <w:t>INFORMATIEOBJECT</w:t>
              </w:r>
            </w:ins>
            <w:r w:rsidR="00932A2F" w:rsidRPr="00DD0F4F">
              <w:rPr>
                <w:rFonts w:ascii="Arial" w:eastAsia="Times New Roman" w:hAnsi="Arial" w:cs="Arial"/>
                <w:color w:val="610E6A"/>
                <w:sz w:val="20"/>
                <w:szCs w:val="20"/>
                <w:lang w:val="nl-NL"/>
              </w:rPr>
              <w:t>TYPE</w:t>
            </w:r>
          </w:p>
        </w:tc>
      </w:tr>
      <w:tr w:rsidR="00932A2F" w:rsidRPr="005C14BE" w14:paraId="24FB0BF6" w14:textId="77777777">
        <w:trPr>
          <w:trHeight w:val="230"/>
        </w:trPr>
        <w:tc>
          <w:tcPr>
            <w:tcW w:w="3780" w:type="dxa"/>
            <w:tcBorders>
              <w:top w:val="nil"/>
              <w:left w:val="nil"/>
              <w:bottom w:val="nil"/>
              <w:right w:val="nil"/>
            </w:tcBorders>
          </w:tcPr>
          <w:p w14:paraId="4FB2FBD7" w14:textId="77777777" w:rsidR="00932A2F" w:rsidRPr="00DD0F4F" w:rsidRDefault="00932A2F" w:rsidP="00932A2F">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207433FC" w14:textId="77777777" w:rsidR="00932A2F" w:rsidRPr="00DD0F4F" w:rsidRDefault="00932A2F" w:rsidP="00932A2F">
            <w:pPr>
              <w:autoSpaceDE w:val="0"/>
              <w:autoSpaceDN w:val="0"/>
              <w:adjustRightInd w:val="0"/>
              <w:spacing w:after="0" w:line="240" w:lineRule="auto"/>
              <w:rPr>
                <w:rFonts w:ascii="Arial" w:eastAsia="Times New Roman" w:hAnsi="Arial" w:cs="Arial"/>
                <w:color w:val="000000"/>
                <w:sz w:val="20"/>
                <w:szCs w:val="20"/>
                <w:lang w:val="nl-NL"/>
              </w:rPr>
            </w:pPr>
          </w:p>
        </w:tc>
      </w:tr>
      <w:tr w:rsidR="00932A2F" w:rsidRPr="00932A2F" w14:paraId="31ED276F" w14:textId="77777777">
        <w:trPr>
          <w:trHeight w:val="230"/>
        </w:trPr>
        <w:tc>
          <w:tcPr>
            <w:tcW w:w="3780" w:type="dxa"/>
            <w:tcBorders>
              <w:top w:val="nil"/>
              <w:left w:val="nil"/>
              <w:bottom w:val="nil"/>
              <w:right w:val="nil"/>
            </w:tcBorders>
          </w:tcPr>
          <w:p w14:paraId="4E06A5CC"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70135D3F"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 xml:space="preserve">KING </w:t>
            </w:r>
          </w:p>
        </w:tc>
      </w:tr>
      <w:tr w:rsidR="00932A2F" w:rsidRPr="00932A2F" w14:paraId="4179277E" w14:textId="77777777">
        <w:tc>
          <w:tcPr>
            <w:tcW w:w="3780" w:type="dxa"/>
            <w:tcBorders>
              <w:top w:val="nil"/>
              <w:left w:val="nil"/>
              <w:bottom w:val="nil"/>
              <w:right w:val="nil"/>
            </w:tcBorders>
          </w:tcPr>
          <w:p w14:paraId="720E9660"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4ABE4E6"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2D59A440" w14:textId="77777777">
        <w:tc>
          <w:tcPr>
            <w:tcW w:w="3780" w:type="dxa"/>
            <w:tcBorders>
              <w:top w:val="nil"/>
              <w:left w:val="nil"/>
              <w:bottom w:val="nil"/>
              <w:right w:val="nil"/>
            </w:tcBorders>
          </w:tcPr>
          <w:p w14:paraId="5FECE1BE"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1D9D0F1E"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1 juni 2008</w:t>
            </w:r>
          </w:p>
        </w:tc>
      </w:tr>
      <w:tr w:rsidR="00932A2F" w:rsidRPr="00932A2F" w14:paraId="5EC7C36F" w14:textId="77777777">
        <w:tc>
          <w:tcPr>
            <w:tcW w:w="3780" w:type="dxa"/>
            <w:tcBorders>
              <w:top w:val="nil"/>
              <w:left w:val="nil"/>
              <w:bottom w:val="nil"/>
              <w:right w:val="nil"/>
            </w:tcBorders>
          </w:tcPr>
          <w:p w14:paraId="62FF077C"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CCF10E3"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5C14BE" w14:paraId="12E15633" w14:textId="77777777">
        <w:tc>
          <w:tcPr>
            <w:tcW w:w="3780" w:type="dxa"/>
            <w:tcBorders>
              <w:top w:val="nil"/>
              <w:left w:val="nil"/>
              <w:bottom w:val="nil"/>
              <w:right w:val="nil"/>
            </w:tcBorders>
          </w:tcPr>
          <w:p w14:paraId="30A1539D"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38118328" w14:textId="77777777" w:rsidR="00932A2F" w:rsidRPr="00DD0F4F" w:rsidRDefault="00932A2F" w:rsidP="000E349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gaat hier om een korte omschrijving van de </w:t>
            </w:r>
            <w:ins w:id="5297" w:author="Arjan" w:date="2013-07-02T13:04:00Z">
              <w:r w:rsidRPr="00DD0F4F">
                <w:rPr>
                  <w:rFonts w:ascii="Arial" w:eastAsia="Times New Roman" w:hAnsi="Arial" w:cs="Arial"/>
                  <w:color w:val="000000"/>
                  <w:sz w:val="20"/>
                  <w:szCs w:val="20"/>
                  <w:lang w:val="nl-NL"/>
                </w:rPr>
                <w:t xml:space="preserve">typering van INFORMATIEOBJECTen naar hun </w:t>
              </w:r>
            </w:ins>
            <w:r w:rsidRPr="00DD0F4F">
              <w:rPr>
                <w:rFonts w:ascii="Arial" w:eastAsia="Times New Roman" w:hAnsi="Arial" w:cs="Arial"/>
                <w:color w:val="000000"/>
                <w:sz w:val="20"/>
                <w:szCs w:val="20"/>
                <w:lang w:val="nl-NL"/>
              </w:rPr>
              <w:t>aard</w:t>
            </w:r>
            <w:del w:id="5298" w:author="Arjan" w:date="2013-07-02T13:04:00Z">
              <w:r w:rsidRPr="00DD0F4F" w:rsidDel="00932A2F">
                <w:rPr>
                  <w:rFonts w:ascii="Arial" w:eastAsia="Times New Roman" w:hAnsi="Arial" w:cs="Arial"/>
                  <w:color w:val="000000"/>
                  <w:sz w:val="20"/>
                  <w:szCs w:val="20"/>
                  <w:lang w:val="nl-NL"/>
                </w:rPr>
                <w:delText xml:space="preserve"> van een document</w:delText>
              </w:r>
            </w:del>
            <w:r w:rsidRPr="00DD0F4F">
              <w:rPr>
                <w:rFonts w:ascii="Arial" w:eastAsia="Times New Roman" w:hAnsi="Arial" w:cs="Arial"/>
                <w:color w:val="000000"/>
                <w:sz w:val="20"/>
                <w:szCs w:val="20"/>
                <w:lang w:val="nl-NL"/>
              </w:rPr>
              <w:t>, ook wel document</w:t>
            </w:r>
            <w:del w:id="5299" w:author="Arjan" w:date="2013-07-02T13:04:00Z">
              <w:r w:rsidRPr="00DD0F4F" w:rsidDel="00932A2F">
                <w:rPr>
                  <w:rFonts w:ascii="Arial" w:eastAsia="Times New Roman" w:hAnsi="Arial" w:cs="Arial"/>
                  <w:color w:val="000000"/>
                  <w:sz w:val="20"/>
                  <w:szCs w:val="20"/>
                  <w:lang w:val="nl-NL"/>
                </w:rPr>
                <w:delText>naam</w:delText>
              </w:r>
            </w:del>
            <w:ins w:id="5300" w:author="Arjan" w:date="2013-07-02T13:04:00Z">
              <w:r w:rsidRPr="00DD0F4F">
                <w:rPr>
                  <w:rFonts w:ascii="Arial" w:eastAsia="Times New Roman" w:hAnsi="Arial" w:cs="Arial"/>
                  <w:color w:val="000000"/>
                  <w:sz w:val="20"/>
                  <w:szCs w:val="20"/>
                  <w:lang w:val="nl-NL"/>
                </w:rPr>
                <w:t>soort</w:t>
              </w:r>
            </w:ins>
            <w:r w:rsidRPr="00DD0F4F">
              <w:rPr>
                <w:rFonts w:ascii="Arial" w:eastAsia="Times New Roman" w:hAnsi="Arial" w:cs="Arial"/>
                <w:color w:val="000000"/>
                <w:sz w:val="20"/>
                <w:szCs w:val="20"/>
                <w:lang w:val="nl-NL"/>
              </w:rPr>
              <w:t xml:space="preserve"> genoemd, zoals deze landelijk wordt toegepast. Deze kan afwijken van de door de zaakbehandelende organisatie(s) gehanteerde </w:t>
            </w:r>
            <w:del w:id="5301" w:author="Arjan" w:date="2013-07-02T13:05:00Z">
              <w:r w:rsidRPr="00DD0F4F" w:rsidDel="00932A2F">
                <w:rPr>
                  <w:rFonts w:ascii="Arial" w:eastAsia="Times New Roman" w:hAnsi="Arial" w:cs="Arial"/>
                  <w:color w:val="000000"/>
                  <w:sz w:val="20"/>
                  <w:szCs w:val="20"/>
                  <w:lang w:val="nl-NL"/>
                </w:rPr>
                <w:delText>naam</w:delText>
              </w:r>
            </w:del>
            <w:ins w:id="5302" w:author="Arjan" w:date="2013-07-02T13:05:00Z">
              <w:r w:rsidRPr="00DD0F4F">
                <w:rPr>
                  <w:rFonts w:ascii="Arial" w:eastAsia="Times New Roman" w:hAnsi="Arial" w:cs="Arial"/>
                  <w:color w:val="000000"/>
                  <w:sz w:val="20"/>
                  <w:szCs w:val="20"/>
                  <w:lang w:val="nl-NL"/>
                </w:rPr>
                <w:t>soort</w:t>
              </w:r>
            </w:ins>
            <w:r w:rsidRPr="00DD0F4F">
              <w:rPr>
                <w:rFonts w:ascii="Arial" w:eastAsia="Times New Roman" w:hAnsi="Arial" w:cs="Arial"/>
                <w:color w:val="000000"/>
                <w:sz w:val="20"/>
                <w:szCs w:val="20"/>
                <w:lang w:val="nl-NL"/>
              </w:rPr>
              <w:t xml:space="preserve">, de </w:t>
            </w:r>
            <w:del w:id="5303" w:author="Arjan" w:date="2013-07-02T13:05:00Z">
              <w:r w:rsidRPr="00DD0F4F" w:rsidDel="00932A2F">
                <w:rPr>
                  <w:rFonts w:ascii="Arial" w:eastAsia="Times New Roman" w:hAnsi="Arial" w:cs="Arial"/>
                  <w:color w:val="000000"/>
                  <w:sz w:val="20"/>
                  <w:szCs w:val="20"/>
                  <w:lang w:val="nl-NL"/>
                </w:rPr>
                <w:delText>Document</w:delText>
              </w:r>
            </w:del>
            <w:ins w:id="5304" w:author="Arjan" w:date="2013-07-02T13:05:00Z">
              <w:r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type-omschrijving. De domeinwaarden</w:t>
            </w:r>
            <w:ins w:id="5305" w:author="Arjan" w:date="2013-07-02T13:05:00Z">
              <w:r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zijn opgenomen in een</w:t>
            </w:r>
            <w:del w:id="5306" w:author="Arjan" w:date="2013-07-02T13:05:00Z">
              <w:r w:rsidRPr="00DD0F4F" w:rsidDel="000E349E">
                <w:rPr>
                  <w:rFonts w:ascii="Arial" w:eastAsia="Times New Roman" w:hAnsi="Arial" w:cs="Arial"/>
                  <w:color w:val="000000"/>
                  <w:sz w:val="20"/>
                  <w:szCs w:val="20"/>
                  <w:lang w:val="nl-NL"/>
                </w:rPr>
                <w:delText xml:space="preserve"> specifieke tabel. De desbetreffende waarden zijn vermeld in het document 'RGBZ domeintabellen'</w:delText>
              </w:r>
            </w:del>
            <w:ins w:id="5307" w:author="Arjan" w:date="2013-07-02T13:05:00Z">
              <w:r w:rsidR="000E349E" w:rsidRPr="00DD0F4F">
                <w:rPr>
                  <w:rFonts w:ascii="Arial" w:eastAsia="Times New Roman" w:hAnsi="Arial" w:cs="Arial"/>
                  <w:color w:val="000000"/>
                  <w:sz w:val="20"/>
                  <w:szCs w:val="20"/>
                  <w:lang w:val="nl-NL"/>
                </w:rPr>
                <w:t xml:space="preserve">zgn. referentielijst (zie </w:t>
              </w:r>
            </w:ins>
            <w:ins w:id="5308" w:author="Arjan" w:date="2013-07-02T13:06:00Z">
              <w:r w:rsidR="000E349E" w:rsidRPr="00DD0F4F">
                <w:rPr>
                  <w:rFonts w:ascii="Arial" w:eastAsia="Times New Roman" w:hAnsi="Arial" w:cs="Arial"/>
                  <w:color w:val="000000"/>
                  <w:sz w:val="20"/>
                  <w:szCs w:val="20"/>
                  <w:lang w:val="nl-NL"/>
                </w:rPr>
                <w:t>Waardenverzameling)</w:t>
              </w:r>
            </w:ins>
            <w:ins w:id="5309" w:author="Arjan" w:date="2014-01-22T19:29:00Z">
              <w:r w:rsidR="00574446" w:rsidRPr="00DD0F4F">
                <w:rPr>
                  <w:rFonts w:ascii="Arial" w:eastAsia="Times New Roman" w:hAnsi="Arial" w:cs="Arial"/>
                  <w:color w:val="000000"/>
                  <w:sz w:val="20"/>
                  <w:szCs w:val="20"/>
                  <w:lang w:val="nl-NL"/>
                </w:rPr>
                <w:t xml:space="preserve"> als onderdeel van het informatiemodel van de ZTC 2</w:t>
              </w:r>
            </w:ins>
            <w:r w:rsidRPr="00DD0F4F">
              <w:rPr>
                <w:rFonts w:ascii="Arial" w:eastAsia="Times New Roman" w:hAnsi="Arial" w:cs="Arial"/>
                <w:color w:val="000000"/>
                <w:sz w:val="20"/>
                <w:szCs w:val="20"/>
                <w:lang w:val="nl-NL"/>
              </w:rPr>
              <w:t>.</w:t>
            </w:r>
          </w:p>
        </w:tc>
      </w:tr>
      <w:tr w:rsidR="00932A2F" w:rsidRPr="005C14BE" w14:paraId="3EBA5C54" w14:textId="77777777">
        <w:tc>
          <w:tcPr>
            <w:tcW w:w="3780" w:type="dxa"/>
            <w:tcBorders>
              <w:top w:val="nil"/>
              <w:left w:val="nil"/>
              <w:bottom w:val="nil"/>
              <w:right w:val="nil"/>
            </w:tcBorders>
          </w:tcPr>
          <w:p w14:paraId="69B48CA3" w14:textId="77777777" w:rsidR="00932A2F" w:rsidRPr="00DD0F4F" w:rsidRDefault="00932A2F" w:rsidP="00932A2F">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4E842633" w14:textId="77777777" w:rsidR="00932A2F" w:rsidRPr="00DD0F4F" w:rsidRDefault="00932A2F" w:rsidP="00932A2F">
            <w:pPr>
              <w:autoSpaceDE w:val="0"/>
              <w:autoSpaceDN w:val="0"/>
              <w:adjustRightInd w:val="0"/>
              <w:spacing w:after="0" w:line="240" w:lineRule="auto"/>
              <w:rPr>
                <w:rFonts w:ascii="Arial" w:eastAsia="Times New Roman" w:hAnsi="Arial" w:cs="Arial"/>
                <w:color w:val="000000"/>
                <w:sz w:val="20"/>
                <w:szCs w:val="20"/>
                <w:lang w:val="nl-NL"/>
              </w:rPr>
            </w:pPr>
          </w:p>
        </w:tc>
      </w:tr>
      <w:tr w:rsidR="00932A2F" w:rsidRPr="00932A2F" w14:paraId="3372E4A0" w14:textId="77777777">
        <w:tc>
          <w:tcPr>
            <w:tcW w:w="3780" w:type="dxa"/>
            <w:tcBorders>
              <w:top w:val="nil"/>
              <w:left w:val="nil"/>
              <w:bottom w:val="nil"/>
              <w:right w:val="nil"/>
            </w:tcBorders>
          </w:tcPr>
          <w:p w14:paraId="0E74C847"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31340364"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Formaat:</w:t>
            </w:r>
            <w:r w:rsidRPr="00932A2F">
              <w:rPr>
                <w:rFonts w:ascii="Arial" w:eastAsia="Times New Roman" w:hAnsi="Arial" w:cs="Arial"/>
                <w:color w:val="000000"/>
                <w:sz w:val="20"/>
                <w:szCs w:val="20"/>
              </w:rPr>
              <w:tab/>
              <w:t>AN80</w:t>
            </w:r>
          </w:p>
        </w:tc>
      </w:tr>
      <w:tr w:rsidR="00932A2F" w:rsidRPr="00932A2F" w14:paraId="272ABE54" w14:textId="77777777">
        <w:trPr>
          <w:trHeight w:val="230"/>
        </w:trPr>
        <w:tc>
          <w:tcPr>
            <w:tcW w:w="3780" w:type="dxa"/>
            <w:tcBorders>
              <w:top w:val="nil"/>
              <w:left w:val="nil"/>
              <w:bottom w:val="nil"/>
              <w:right w:val="nil"/>
            </w:tcBorders>
          </w:tcPr>
          <w:p w14:paraId="59B9AB09"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2E35B1A"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3ED88FD6" w14:textId="77777777">
        <w:trPr>
          <w:trHeight w:val="230"/>
        </w:trPr>
        <w:tc>
          <w:tcPr>
            <w:tcW w:w="3780" w:type="dxa"/>
            <w:tcBorders>
              <w:top w:val="nil"/>
              <w:left w:val="nil"/>
              <w:bottom w:val="nil"/>
              <w:right w:val="nil"/>
            </w:tcBorders>
          </w:tcPr>
          <w:p w14:paraId="2DD453BD"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459D4E7B"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del w:id="5310" w:author="Arjan" w:date="2013-07-02T13:01:00Z">
              <w:r w:rsidRPr="00932A2F" w:rsidDel="00932A2F">
                <w:rPr>
                  <w:rFonts w:ascii="Arial" w:eastAsia="Times New Roman" w:hAnsi="Arial" w:cs="Arial"/>
                  <w:color w:val="000000"/>
                  <w:sz w:val="20"/>
                  <w:szCs w:val="20"/>
                </w:rPr>
                <w:delText>zie DTG-tabel.</w:delText>
              </w:r>
            </w:del>
            <w:ins w:id="5311" w:author="Arjan" w:date="2014-01-22T19:29:00Z">
              <w:r w:rsidR="00574446">
                <w:rPr>
                  <w:rFonts w:ascii="Arial" w:eastAsia="Times New Roman" w:hAnsi="Arial" w:cs="Arial"/>
                  <w:color w:val="000000"/>
                  <w:sz w:val="20"/>
                  <w:szCs w:val="20"/>
                </w:rPr>
                <w:t>ZTC .</w:t>
              </w:r>
            </w:ins>
            <w:ins w:id="5312" w:author="Arjan" w:date="2013-07-02T13:01:00Z">
              <w:r w:rsidRPr="009C615C">
                <w:rPr>
                  <w:rFonts w:ascii="Arial" w:hAnsi="Arial" w:cs="Arial"/>
                  <w:sz w:val="20"/>
                  <w:szCs w:val="20"/>
                  <w:lang w:val="en-AU"/>
                </w:rPr>
                <w:t xml:space="preserve"> </w:t>
              </w:r>
              <w:r w:rsidR="00DA5D93" w:rsidRPr="009C615C">
                <w:rPr>
                  <w:rFonts w:ascii="Arial" w:hAnsi="Arial" w:cs="Arial"/>
                  <w:sz w:val="20"/>
                  <w:szCs w:val="20"/>
                  <w:lang w:val="en-AU"/>
                </w:rPr>
                <w:fldChar w:fldCharType="begin" w:fldLock="1"/>
              </w:r>
              <w:r w:rsidRPr="009C615C">
                <w:rPr>
                  <w:rFonts w:ascii="Arial" w:hAnsi="Arial" w:cs="Arial"/>
                  <w:sz w:val="20"/>
                  <w:szCs w:val="20"/>
                  <w:lang w:val="en-AU"/>
                </w:rPr>
                <w:instrText xml:space="preserve">MERGEFIELD </w:instrText>
              </w:r>
              <w:r w:rsidRPr="009C615C">
                <w:rPr>
                  <w:rFonts w:ascii="Arial" w:eastAsia="Times New Roman" w:hAnsi="Arial" w:cs="Arial"/>
                  <w:color w:val="000000"/>
                  <w:sz w:val="20"/>
                  <w:szCs w:val="20"/>
                </w:rPr>
                <w:instrText>Att.Type</w:instrText>
              </w:r>
              <w:r w:rsidR="00DA5D93" w:rsidRPr="009C615C">
                <w:rPr>
                  <w:rFonts w:ascii="Arial" w:hAnsi="Arial" w:cs="Arial"/>
                  <w:sz w:val="20"/>
                  <w:szCs w:val="20"/>
                  <w:lang w:val="en-AU"/>
                </w:rPr>
                <w:fldChar w:fldCharType="separate"/>
              </w:r>
              <w:r w:rsidRPr="009C615C">
                <w:rPr>
                  <w:rFonts w:ascii="Arial" w:eastAsia="Times New Roman" w:hAnsi="Arial" w:cs="Arial"/>
                  <w:color w:val="000000"/>
                  <w:sz w:val="20"/>
                  <w:szCs w:val="20"/>
                </w:rPr>
                <w:t>INFORMATIEOBJECTTYPE-OMSCHRIJVING GENERIEK</w:t>
              </w:r>
              <w:r w:rsidR="00DA5D93" w:rsidRPr="009C615C">
                <w:rPr>
                  <w:rFonts w:ascii="Arial" w:hAnsi="Arial" w:cs="Arial"/>
                  <w:sz w:val="20"/>
                  <w:szCs w:val="20"/>
                  <w:lang w:val="en-AU"/>
                </w:rPr>
                <w:fldChar w:fldCharType="end"/>
              </w:r>
            </w:ins>
          </w:p>
        </w:tc>
      </w:tr>
      <w:tr w:rsidR="00932A2F" w:rsidRPr="00932A2F" w14:paraId="36459C7A" w14:textId="77777777">
        <w:trPr>
          <w:trHeight w:val="215"/>
        </w:trPr>
        <w:tc>
          <w:tcPr>
            <w:tcW w:w="3780" w:type="dxa"/>
            <w:tcBorders>
              <w:top w:val="nil"/>
              <w:left w:val="nil"/>
              <w:bottom w:val="nil"/>
              <w:right w:val="nil"/>
            </w:tcBorders>
          </w:tcPr>
          <w:p w14:paraId="1512E5B4"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102DF85"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3782450F" w14:textId="77777777">
        <w:trPr>
          <w:trHeight w:val="215"/>
        </w:trPr>
        <w:tc>
          <w:tcPr>
            <w:tcW w:w="3780" w:type="dxa"/>
            <w:tcBorders>
              <w:top w:val="nil"/>
              <w:left w:val="nil"/>
              <w:bottom w:val="nil"/>
              <w:right w:val="nil"/>
            </w:tcBorders>
          </w:tcPr>
          <w:p w14:paraId="2790BFC6"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7719E565"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Nee</w:t>
            </w:r>
          </w:p>
        </w:tc>
      </w:tr>
      <w:tr w:rsidR="00932A2F" w:rsidRPr="00932A2F" w14:paraId="004328D2" w14:textId="77777777">
        <w:trPr>
          <w:trHeight w:val="230"/>
        </w:trPr>
        <w:tc>
          <w:tcPr>
            <w:tcW w:w="3780" w:type="dxa"/>
            <w:tcBorders>
              <w:top w:val="nil"/>
              <w:left w:val="nil"/>
              <w:bottom w:val="nil"/>
              <w:right w:val="nil"/>
            </w:tcBorders>
          </w:tcPr>
          <w:p w14:paraId="1BA0238C"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9807631"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2409FC52" w14:textId="77777777">
        <w:trPr>
          <w:trHeight w:val="230"/>
        </w:trPr>
        <w:tc>
          <w:tcPr>
            <w:tcW w:w="3780" w:type="dxa"/>
            <w:tcBorders>
              <w:top w:val="nil"/>
              <w:left w:val="nil"/>
              <w:bottom w:val="nil"/>
              <w:right w:val="nil"/>
            </w:tcBorders>
          </w:tcPr>
          <w:p w14:paraId="2B81ACCC"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28CEE3E8"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Nee</w:t>
            </w:r>
          </w:p>
        </w:tc>
      </w:tr>
      <w:tr w:rsidR="00932A2F" w:rsidRPr="00932A2F" w14:paraId="03C12A18" w14:textId="77777777">
        <w:trPr>
          <w:trHeight w:val="230"/>
        </w:trPr>
        <w:tc>
          <w:tcPr>
            <w:tcW w:w="3780" w:type="dxa"/>
            <w:tcBorders>
              <w:top w:val="nil"/>
              <w:left w:val="nil"/>
              <w:bottom w:val="nil"/>
              <w:right w:val="nil"/>
            </w:tcBorders>
          </w:tcPr>
          <w:p w14:paraId="2E21A2BE"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B6D1B67"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6B3ED525" w14:textId="77777777">
        <w:trPr>
          <w:trHeight w:val="230"/>
        </w:trPr>
        <w:tc>
          <w:tcPr>
            <w:tcW w:w="3780" w:type="dxa"/>
            <w:tcBorders>
              <w:top w:val="nil"/>
              <w:left w:val="nil"/>
              <w:bottom w:val="nil"/>
              <w:right w:val="nil"/>
            </w:tcBorders>
          </w:tcPr>
          <w:p w14:paraId="24788EDF"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400DC4AC"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0CFB8B53" w14:textId="77777777">
        <w:trPr>
          <w:trHeight w:val="230"/>
        </w:trPr>
        <w:tc>
          <w:tcPr>
            <w:tcW w:w="3780" w:type="dxa"/>
            <w:tcBorders>
              <w:top w:val="nil"/>
              <w:left w:val="nil"/>
              <w:bottom w:val="nil"/>
              <w:right w:val="nil"/>
            </w:tcBorders>
          </w:tcPr>
          <w:p w14:paraId="6483E466"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2DE15EA"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751D4D6B" w14:textId="77777777">
        <w:trPr>
          <w:trHeight w:val="230"/>
        </w:trPr>
        <w:tc>
          <w:tcPr>
            <w:tcW w:w="3780" w:type="dxa"/>
            <w:tcBorders>
              <w:top w:val="nil"/>
              <w:left w:val="nil"/>
              <w:bottom w:val="nil"/>
              <w:right w:val="nil"/>
            </w:tcBorders>
          </w:tcPr>
          <w:p w14:paraId="291CB669"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4D8EAA05"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Nee</w:t>
            </w:r>
          </w:p>
        </w:tc>
      </w:tr>
      <w:tr w:rsidR="00932A2F" w:rsidRPr="00932A2F" w14:paraId="082FBF5C" w14:textId="77777777">
        <w:trPr>
          <w:trHeight w:val="230"/>
        </w:trPr>
        <w:tc>
          <w:tcPr>
            <w:tcW w:w="3780" w:type="dxa"/>
            <w:tcBorders>
              <w:top w:val="nil"/>
              <w:left w:val="nil"/>
              <w:bottom w:val="nil"/>
              <w:right w:val="nil"/>
            </w:tcBorders>
          </w:tcPr>
          <w:p w14:paraId="002FE647"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8A1F48E"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4FDA4950" w14:textId="77777777">
        <w:trPr>
          <w:trHeight w:val="411"/>
        </w:trPr>
        <w:tc>
          <w:tcPr>
            <w:tcW w:w="3780" w:type="dxa"/>
            <w:tcBorders>
              <w:top w:val="nil"/>
              <w:left w:val="nil"/>
              <w:bottom w:val="nil"/>
              <w:right w:val="nil"/>
            </w:tcBorders>
          </w:tcPr>
          <w:p w14:paraId="2ACCF122"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134B6E7C"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Nee</w:t>
            </w:r>
          </w:p>
        </w:tc>
      </w:tr>
      <w:tr w:rsidR="00932A2F" w:rsidRPr="00932A2F" w14:paraId="11A8416B" w14:textId="77777777">
        <w:trPr>
          <w:trHeight w:val="245"/>
        </w:trPr>
        <w:tc>
          <w:tcPr>
            <w:tcW w:w="3780" w:type="dxa"/>
            <w:tcBorders>
              <w:top w:val="nil"/>
              <w:left w:val="nil"/>
              <w:bottom w:val="nil"/>
              <w:right w:val="nil"/>
            </w:tcBorders>
          </w:tcPr>
          <w:p w14:paraId="043B59BC"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3EE2256"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4A3A19B9" w14:textId="77777777">
        <w:trPr>
          <w:trHeight w:val="230"/>
        </w:trPr>
        <w:tc>
          <w:tcPr>
            <w:tcW w:w="3780" w:type="dxa"/>
            <w:tcBorders>
              <w:top w:val="nil"/>
              <w:left w:val="nil"/>
              <w:bottom w:val="nil"/>
              <w:right w:val="nil"/>
            </w:tcBorders>
          </w:tcPr>
          <w:p w14:paraId="7EE2693A"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4EEBE196" w14:textId="77777777" w:rsidR="00932A2F" w:rsidRPr="00932A2F" w:rsidRDefault="00DA5D93"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hAnsi="Arial" w:cs="Arial"/>
                <w:sz w:val="20"/>
                <w:szCs w:val="20"/>
                <w:lang w:val="en-AU"/>
              </w:rPr>
              <w:fldChar w:fldCharType="begin" w:fldLock="1"/>
            </w:r>
            <w:r w:rsidR="00932A2F" w:rsidRPr="00932A2F">
              <w:rPr>
                <w:rFonts w:ascii="Arial" w:hAnsi="Arial" w:cs="Arial"/>
                <w:sz w:val="20"/>
                <w:szCs w:val="20"/>
                <w:lang w:val="en-AU"/>
              </w:rPr>
              <w:instrText xml:space="preserve">MERGEFIELD </w:instrText>
            </w:r>
            <w:r w:rsidR="00932A2F" w:rsidRPr="00932A2F">
              <w:rPr>
                <w:rFonts w:ascii="Arial" w:eastAsia="Times New Roman" w:hAnsi="Arial" w:cs="Arial"/>
                <w:color w:val="000000"/>
                <w:sz w:val="20"/>
                <w:szCs w:val="20"/>
              </w:rPr>
              <w:instrText>Att.LowerBound</w:instrText>
            </w:r>
            <w:r w:rsidRPr="00932A2F">
              <w:rPr>
                <w:rFonts w:ascii="Arial" w:hAnsi="Arial" w:cs="Arial"/>
                <w:sz w:val="20"/>
                <w:szCs w:val="20"/>
                <w:lang w:val="en-AU"/>
              </w:rPr>
              <w:fldChar w:fldCharType="separate"/>
            </w:r>
            <w:r w:rsidR="00932A2F" w:rsidRPr="00932A2F">
              <w:rPr>
                <w:rFonts w:ascii="Arial" w:eastAsia="Times New Roman" w:hAnsi="Arial" w:cs="Arial"/>
                <w:color w:val="000000"/>
                <w:sz w:val="20"/>
                <w:szCs w:val="20"/>
              </w:rPr>
              <w:t>0</w:t>
            </w:r>
            <w:r w:rsidRPr="00932A2F">
              <w:rPr>
                <w:rFonts w:ascii="Arial" w:hAnsi="Arial" w:cs="Arial"/>
                <w:sz w:val="20"/>
                <w:szCs w:val="20"/>
                <w:lang w:val="en-AU"/>
              </w:rPr>
              <w:fldChar w:fldCharType="end"/>
            </w:r>
            <w:r w:rsidR="00932A2F" w:rsidRPr="00932A2F">
              <w:rPr>
                <w:rFonts w:ascii="Arial" w:eastAsia="Times New Roman" w:hAnsi="Arial" w:cs="Arial"/>
                <w:color w:val="000000"/>
                <w:sz w:val="20"/>
                <w:szCs w:val="20"/>
              </w:rPr>
              <w:t xml:space="preserve"> - </w:t>
            </w:r>
            <w:r w:rsidRPr="00932A2F">
              <w:rPr>
                <w:rFonts w:ascii="Arial" w:eastAsia="Times New Roman" w:hAnsi="Arial" w:cs="Arial"/>
                <w:color w:val="000000"/>
                <w:sz w:val="20"/>
                <w:szCs w:val="20"/>
              </w:rPr>
              <w:fldChar w:fldCharType="begin" w:fldLock="1"/>
            </w:r>
            <w:r w:rsidR="00932A2F" w:rsidRPr="00932A2F">
              <w:rPr>
                <w:rFonts w:ascii="Arial" w:eastAsia="Times New Roman" w:hAnsi="Arial" w:cs="Arial"/>
                <w:color w:val="000000"/>
                <w:sz w:val="20"/>
                <w:szCs w:val="20"/>
              </w:rPr>
              <w:instrText>MERGEFIELD Att.UpperBound</w:instrText>
            </w:r>
            <w:r w:rsidRPr="00932A2F">
              <w:rPr>
                <w:rFonts w:ascii="Arial" w:eastAsia="Times New Roman" w:hAnsi="Arial" w:cs="Arial"/>
                <w:color w:val="000000"/>
                <w:sz w:val="20"/>
                <w:szCs w:val="20"/>
              </w:rPr>
              <w:fldChar w:fldCharType="separate"/>
            </w:r>
            <w:r w:rsidR="00932A2F" w:rsidRPr="00932A2F">
              <w:rPr>
                <w:rFonts w:ascii="Arial" w:eastAsia="Times New Roman" w:hAnsi="Arial" w:cs="Arial"/>
                <w:color w:val="000000"/>
                <w:sz w:val="20"/>
                <w:szCs w:val="20"/>
              </w:rPr>
              <w:t>1</w:t>
            </w:r>
            <w:r w:rsidRPr="00932A2F">
              <w:rPr>
                <w:rFonts w:ascii="Arial" w:eastAsia="Times New Roman" w:hAnsi="Arial" w:cs="Arial"/>
                <w:color w:val="000000"/>
                <w:sz w:val="20"/>
                <w:szCs w:val="20"/>
              </w:rPr>
              <w:fldChar w:fldCharType="end"/>
            </w:r>
          </w:p>
        </w:tc>
      </w:tr>
      <w:tr w:rsidR="00932A2F" w:rsidRPr="00932A2F" w14:paraId="5D4C10F8" w14:textId="77777777">
        <w:trPr>
          <w:trHeight w:val="230"/>
        </w:trPr>
        <w:tc>
          <w:tcPr>
            <w:tcW w:w="3780" w:type="dxa"/>
            <w:tcBorders>
              <w:top w:val="nil"/>
              <w:left w:val="nil"/>
              <w:bottom w:val="nil"/>
              <w:right w:val="nil"/>
            </w:tcBorders>
          </w:tcPr>
          <w:p w14:paraId="31F9AD11"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2713D5E"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2FD0DAD9" w14:textId="77777777">
        <w:trPr>
          <w:trHeight w:val="230"/>
        </w:trPr>
        <w:tc>
          <w:tcPr>
            <w:tcW w:w="3780" w:type="dxa"/>
            <w:tcBorders>
              <w:top w:val="nil"/>
              <w:left w:val="nil"/>
              <w:bottom w:val="nil"/>
              <w:right w:val="nil"/>
            </w:tcBorders>
          </w:tcPr>
          <w:p w14:paraId="4A33E16B"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435BB238"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Gemeentelijk basisgegeven</w:t>
            </w:r>
          </w:p>
        </w:tc>
      </w:tr>
      <w:tr w:rsidR="00932A2F" w:rsidRPr="00932A2F" w14:paraId="4253B880" w14:textId="77777777">
        <w:trPr>
          <w:trHeight w:val="230"/>
        </w:trPr>
        <w:tc>
          <w:tcPr>
            <w:tcW w:w="3780" w:type="dxa"/>
            <w:tcBorders>
              <w:top w:val="nil"/>
              <w:left w:val="nil"/>
              <w:bottom w:val="nil"/>
              <w:right w:val="nil"/>
            </w:tcBorders>
          </w:tcPr>
          <w:p w14:paraId="7A687BC3"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560EC3E"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14:paraId="1729998C" w14:textId="77777777">
        <w:trPr>
          <w:trHeight w:val="230"/>
        </w:trPr>
        <w:tc>
          <w:tcPr>
            <w:tcW w:w="3780" w:type="dxa"/>
            <w:tcBorders>
              <w:top w:val="nil"/>
              <w:left w:val="nil"/>
              <w:bottom w:val="nil"/>
              <w:right w:val="nil"/>
            </w:tcBorders>
          </w:tcPr>
          <w:p w14:paraId="20D9E643" w14:textId="77777777"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r w:rsidRPr="00932A2F">
              <w:rPr>
                <w:rFonts w:ascii="Arial" w:eastAsia="Times New Roman" w:hAnsi="Arial" w:cs="Arial"/>
                <w:b/>
                <w:bCs/>
                <w:color w:val="000000"/>
                <w:sz w:val="20"/>
                <w:szCs w:val="20"/>
              </w:rPr>
              <w:t>Regels attribuutsoort</w:t>
            </w:r>
          </w:p>
        </w:tc>
        <w:tc>
          <w:tcPr>
            <w:tcW w:w="5580" w:type="dxa"/>
            <w:tcBorders>
              <w:top w:val="nil"/>
              <w:left w:val="nil"/>
              <w:bottom w:val="nil"/>
              <w:right w:val="nil"/>
            </w:tcBorders>
          </w:tcPr>
          <w:p w14:paraId="6263510F" w14:textId="77777777"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w:t>
            </w:r>
          </w:p>
        </w:tc>
      </w:tr>
    </w:tbl>
    <w:p w14:paraId="31F45552" w14:textId="77777777" w:rsidR="0033587D" w:rsidRDefault="0033587D" w:rsidP="0044638F">
      <w:bookmarkStart w:id="5313" w:name="BKM_3200C800_4D22_4bff_801D_072E19BEF0A3"/>
      <w:bookmarkStart w:id="5314" w:name="BKM_0F0EBB17_F02F_4fdc_A837_EBC7F3E2405C"/>
      <w:bookmarkStart w:id="5315" w:name="BKM_B3DFD7ED_A582_49bb_8ABA_10D0464AF4B5"/>
      <w:bookmarkStart w:id="5316" w:name="BKM_B445845F_64E5_456f_92CB_CA3D69479344"/>
      <w:bookmarkStart w:id="5317" w:name="BKM_4A68E511_4C6A_4034_91AA_D12B7EBF999D"/>
      <w:bookmarkStart w:id="5318" w:name="BKM_4FAFDB08_6EC9_41c8_9129_1DD3D1EC78CF"/>
      <w:bookmarkStart w:id="5319" w:name="BKM_07910E1A_491E_4f09_B516_8DE46C2B6364"/>
      <w:bookmarkEnd w:id="5313"/>
      <w:bookmarkEnd w:id="5314"/>
      <w:bookmarkEnd w:id="5315"/>
      <w:bookmarkEnd w:id="5316"/>
      <w:bookmarkEnd w:id="5317"/>
      <w:bookmarkEnd w:id="5318"/>
      <w:bookmarkEnd w:id="5319"/>
    </w:p>
    <w:p w14:paraId="0579ECE1" w14:textId="77777777" w:rsidR="00772000" w:rsidRDefault="00772000" w:rsidP="00772000">
      <w:pPr>
        <w:pStyle w:val="Kop2"/>
      </w:pPr>
      <w:bookmarkStart w:id="5320" w:name="_Ref361131713"/>
      <w:bookmarkStart w:id="5321" w:name="_Toc493812433"/>
      <w:r>
        <w:t>KLANTCONTACT</w:t>
      </w:r>
      <w:bookmarkEnd w:id="5320"/>
      <w:bookmarkEnd w:id="5321"/>
    </w:p>
    <w:p w14:paraId="31812F28" w14:textId="77777777" w:rsidR="00772000" w:rsidRDefault="00772000" w:rsidP="00772000">
      <w:pPr>
        <w:spacing w:after="0"/>
      </w:pPr>
      <w:r w:rsidRPr="00772000">
        <w:rPr>
          <w:noProof/>
          <w:lang w:val="nl-NL" w:eastAsia="nl-NL"/>
        </w:rPr>
        <w:drawing>
          <wp:anchor distT="0" distB="0" distL="114300" distR="114300" simplePos="0" relativeHeight="251655680" behindDoc="0" locked="0" layoutInCell="1" allowOverlap="1" wp14:anchorId="3A3E5705" wp14:editId="5BBCBC4A">
            <wp:simplePos x="0" y="0"/>
            <wp:positionH relativeFrom="column">
              <wp:posOffset>2517775</wp:posOffset>
            </wp:positionH>
            <wp:positionV relativeFrom="paragraph">
              <wp:posOffset>-237490</wp:posOffset>
            </wp:positionV>
            <wp:extent cx="3737610" cy="1203960"/>
            <wp:effectExtent l="19050" t="0" r="0" b="0"/>
            <wp:wrapSquare wrapText="bothSides"/>
            <wp:docPr id="7"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3733800" cy="1200150"/>
                    </a:xfrm>
                    <a:prstGeom prst="rect">
                      <a:avLst/>
                    </a:prstGeom>
                    <a:noFill/>
                    <a:ln w="9525">
                      <a:noFill/>
                      <a:miter lim="800000"/>
                      <a:headEnd/>
                      <a:tailEnd/>
                    </a:ln>
                  </pic:spPr>
                </pic:pic>
              </a:graphicData>
            </a:graphic>
          </wp:anchor>
        </w:drawing>
      </w:r>
      <w:r w:rsidRPr="00DD0F4F">
        <w:rPr>
          <w:lang w:val="nl-NL"/>
        </w:rPr>
        <w:t xml:space="preserve">De behoefte is geuit om ook contacten met klanten met betrekking tot zaken te modelleren in het RGBZ. Klantcontacten kunnen onderscheiden worden in zes groepen zoals gevisualiseerd in nevenstaande figuur. </w:t>
      </w:r>
      <w:r>
        <w:t>Dit betreft vier soorten contacten:</w:t>
      </w:r>
    </w:p>
    <w:p w14:paraId="43FAECF2" w14:textId="77777777" w:rsidR="00594431" w:rsidRDefault="00772000" w:rsidP="00594431">
      <w:pPr>
        <w:pStyle w:val="Lijstalinea"/>
        <w:numPr>
          <w:ilvl w:val="0"/>
          <w:numId w:val="5"/>
        </w:numPr>
        <w:spacing w:after="0"/>
        <w:ind w:left="426"/>
        <w:rPr>
          <w:lang w:val="nl-NL"/>
        </w:rPr>
      </w:pPr>
      <w:r w:rsidRPr="00DD0F4F">
        <w:rPr>
          <w:lang w:val="nl-NL"/>
        </w:rPr>
        <w:t>Persoonlijk contact: een gebeurtenis van een aaneengesloten tijdsspanne waarbij interactief informatie wordt uitgewisseld, tussen minimaal 2 partijen, waarvan tenminste 1 medewerker van een gemeente en tenminste 1 natuurlijk persoon, eventueel in de rol van medewerker van een niet-natuurlijk persoon of een vestiging.</w:t>
      </w:r>
    </w:p>
    <w:p w14:paraId="0C60CA79" w14:textId="77777777" w:rsidR="00594431" w:rsidRDefault="00772000" w:rsidP="00594431">
      <w:pPr>
        <w:pStyle w:val="Lijstalinea"/>
        <w:numPr>
          <w:ilvl w:val="0"/>
          <w:numId w:val="5"/>
        </w:numPr>
        <w:spacing w:after="0"/>
        <w:ind w:left="426"/>
        <w:rPr>
          <w:lang w:val="nl-NL"/>
        </w:rPr>
      </w:pPr>
      <w:r w:rsidRPr="00DD0F4F">
        <w:rPr>
          <w:lang w:val="nl-NL"/>
        </w:rPr>
        <w:t>Anoniem klantcontact: een gebeurtenis van een aaneengesloten tijdsspanne waarbij interactief informatie wordt uitgewisseld tussen minimaal 2 partijen waarvan tenminste 1 medewerker van een gemeente en 1 of meer natuurlijke personen die niet zijn geïdentificeerd.</w:t>
      </w:r>
    </w:p>
    <w:p w14:paraId="78442D2A" w14:textId="77777777" w:rsidR="00594431" w:rsidRDefault="00772000" w:rsidP="00594431">
      <w:pPr>
        <w:pStyle w:val="Lijstalinea"/>
        <w:numPr>
          <w:ilvl w:val="0"/>
          <w:numId w:val="5"/>
        </w:numPr>
        <w:spacing w:after="0"/>
        <w:ind w:left="426"/>
        <w:rPr>
          <w:lang w:val="nl-NL"/>
        </w:rPr>
      </w:pPr>
      <w:r w:rsidRPr="00DD0F4F">
        <w:rPr>
          <w:lang w:val="nl-NL"/>
        </w:rPr>
        <w:t>Informatie-ontvangst: Een gebeurtenis waarbij op een bepaald moment voor de gemeente bestemde informatie wordt ontvangen door de Gemeente (</w:t>
      </w:r>
      <w:r w:rsidR="00F53FB3" w:rsidRPr="00DD0F4F">
        <w:rPr>
          <w:lang w:val="nl-NL"/>
        </w:rPr>
        <w:t xml:space="preserve">ook </w:t>
      </w:r>
      <w:r w:rsidR="007F03EA" w:rsidRPr="00DD0F4F">
        <w:rPr>
          <w:lang w:val="nl-NL"/>
        </w:rPr>
        <w:t xml:space="preserve">al </w:t>
      </w:r>
      <w:r w:rsidR="00F53FB3" w:rsidRPr="00DD0F4F">
        <w:rPr>
          <w:lang w:val="nl-NL"/>
        </w:rPr>
        <w:t xml:space="preserve">is de afzender bekend, </w:t>
      </w:r>
      <w:r w:rsidRPr="00DD0F4F">
        <w:rPr>
          <w:lang w:val="nl-NL"/>
        </w:rPr>
        <w:t>bij de</w:t>
      </w:r>
      <w:r w:rsidR="00F53FB3" w:rsidRPr="00DD0F4F">
        <w:rPr>
          <w:lang w:val="nl-NL"/>
        </w:rPr>
        <w:t xml:space="preserve"> gebeurtenis </w:t>
      </w:r>
      <w:r w:rsidRPr="00DD0F4F">
        <w:rPr>
          <w:lang w:val="nl-NL"/>
        </w:rPr>
        <w:t xml:space="preserve">is de </w:t>
      </w:r>
      <w:r w:rsidR="00F53FB3" w:rsidRPr="00DD0F4F">
        <w:rPr>
          <w:lang w:val="nl-NL"/>
        </w:rPr>
        <w:t>af</w:t>
      </w:r>
      <w:r w:rsidRPr="00DD0F4F">
        <w:rPr>
          <w:lang w:val="nl-NL"/>
        </w:rPr>
        <w:t xml:space="preserve">zender niet </w:t>
      </w:r>
      <w:r w:rsidR="00F53FB3" w:rsidRPr="00DD0F4F">
        <w:rPr>
          <w:lang w:val="nl-NL"/>
        </w:rPr>
        <w:t xml:space="preserve">actief </w:t>
      </w:r>
      <w:r w:rsidRPr="00DD0F4F">
        <w:rPr>
          <w:lang w:val="nl-NL"/>
        </w:rPr>
        <w:t>betrokken).</w:t>
      </w:r>
    </w:p>
    <w:p w14:paraId="6A85A0B6" w14:textId="77777777" w:rsidR="00594431" w:rsidRDefault="00772000" w:rsidP="00594431">
      <w:pPr>
        <w:pStyle w:val="Lijstalinea"/>
        <w:numPr>
          <w:ilvl w:val="0"/>
          <w:numId w:val="5"/>
        </w:numPr>
        <w:ind w:left="426"/>
        <w:rPr>
          <w:lang w:val="nl-NL"/>
        </w:rPr>
      </w:pPr>
      <w:r w:rsidRPr="00DD0F4F">
        <w:rPr>
          <w:lang w:val="nl-NL"/>
        </w:rPr>
        <w:t>Informatie-verzending: Een gebeurtenis waarbij op een bepaald moment voor een burger of bedrijf bestemde informatie wordt verzonden door de Gemeente (</w:t>
      </w:r>
      <w:r w:rsidR="007F03EA" w:rsidRPr="00DD0F4F">
        <w:rPr>
          <w:lang w:val="nl-NL"/>
        </w:rPr>
        <w:t xml:space="preserve">ook al is de geadresseerde bekend, </w:t>
      </w:r>
      <w:r w:rsidRPr="00DD0F4F">
        <w:rPr>
          <w:lang w:val="nl-NL"/>
        </w:rPr>
        <w:t xml:space="preserve">bij de gebeurtenis is de geadresseerde niet </w:t>
      </w:r>
      <w:r w:rsidR="007F03EA" w:rsidRPr="00DD0F4F">
        <w:rPr>
          <w:lang w:val="nl-NL"/>
        </w:rPr>
        <w:t xml:space="preserve">actief </w:t>
      </w:r>
      <w:r w:rsidRPr="00DD0F4F">
        <w:rPr>
          <w:lang w:val="nl-NL"/>
        </w:rPr>
        <w:t>betrokken).</w:t>
      </w:r>
    </w:p>
    <w:p w14:paraId="23735B15" w14:textId="77777777" w:rsidR="00CF1DA2" w:rsidRPr="00DD0F4F" w:rsidRDefault="00772000" w:rsidP="0044638F">
      <w:pPr>
        <w:rPr>
          <w:lang w:val="nl-NL"/>
        </w:rPr>
      </w:pPr>
      <w:r w:rsidRPr="00DD0F4F">
        <w:rPr>
          <w:lang w:val="nl-NL"/>
        </w:rPr>
        <w:t xml:space="preserve">We hebben besloten om alleen de zaakgerelateerde persoonlijke klantcontacten te ondersteunen met het RGBZ. De modellering </w:t>
      </w:r>
      <w:r w:rsidR="001E1BAB">
        <w:rPr>
          <w:lang w:val="nl-NL"/>
        </w:rPr>
        <w:t>is gevisualiseerd in het diagram aan het begin van hoofdstuk 2</w:t>
      </w:r>
      <w:r w:rsidRPr="00DD0F4F">
        <w:rPr>
          <w:lang w:val="nl-NL"/>
        </w:rPr>
        <w:t xml:space="preserve">.  </w:t>
      </w:r>
      <w:r w:rsidR="001E1BAB">
        <w:rPr>
          <w:lang w:val="nl-NL"/>
        </w:rPr>
        <w:t>Hier</w:t>
      </w:r>
      <w:r w:rsidR="00CF1DA2" w:rsidRPr="00DD0F4F">
        <w:rPr>
          <w:lang w:val="nl-NL"/>
        </w:rPr>
        <w:t xml:space="preserve">onder volgen de specificaties van objecttype, attribuut- en relatiesoorten en relatieklasse. </w:t>
      </w:r>
      <w:r w:rsidR="00CF1DA2" w:rsidRPr="00DD0F4F">
        <w:rPr>
          <w:lang w:val="nl-NL"/>
        </w:rPr>
        <w:br/>
        <w:t xml:space="preserve">Aan het RGBZ zijn toegevoegd het objecttype KLANTCONTACT, de relaties van KLANTCONTACT met ZAAK, </w:t>
      </w:r>
      <w:r w:rsidR="000703E2">
        <w:rPr>
          <w:lang w:val="nl-NL"/>
        </w:rPr>
        <w:t>INFORMATIEOBJECT</w:t>
      </w:r>
      <w:r w:rsidR="00CF1DA2" w:rsidRPr="00DD0F4F">
        <w:rPr>
          <w:lang w:val="nl-NL"/>
        </w:rPr>
        <w:t>, NATUURLIJK PERSOON, VESTIGING en MEDEWERKER en de relatieklasse KLANT-CONTACTPERSOON. Deze relatieklassen bevat de gegevens van de medewerker va n een vestiging van een onderneming waarmee een klantcontact plaats vond.</w:t>
      </w:r>
    </w:p>
    <w:p w14:paraId="1B79FCDD" w14:textId="77777777" w:rsidR="00772000" w:rsidRPr="00DD0F4F" w:rsidRDefault="007F03EA" w:rsidP="0044638F">
      <w:pPr>
        <w:rPr>
          <w:lang w:val="nl-NL"/>
        </w:rPr>
      </w:pPr>
      <w:r w:rsidRPr="00DD0F4F">
        <w:rPr>
          <w:lang w:val="nl-NL"/>
        </w:rPr>
        <w:t>Een punt van discussie was het al dan niet relateren van een klantcontact aan de status van een zaak in plaats van rechtstreeks aan die zaak (zoals het nu gemodelleerd is). Gebleken is dat dit alleen gebruikt wordt voor het overzichtelijk kunnen presenteren van klantcontacten. Het op deze wijze registreren van een klantcontact is niet anders dan een tijdstip-relatie. Er wordt niet inhoudelijk bepaald op welke status een klantcontact betrekking heeft. De beoogde relatie kan dan ook afgeleid worden van de ‘datum-tijd-stempels’ van klantcontact en status. Dientengevolge is afgezien van het relateren van klantcontact aan status.</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CF1DA2" w:rsidRPr="00CF1DA2" w14:paraId="40B7A44B" w14:textId="77777777" w:rsidTr="001E1BAB">
        <w:trPr>
          <w:ins w:id="5322" w:author="Arjan" w:date="2012-12-10T16:10:00Z"/>
        </w:trPr>
        <w:tc>
          <w:tcPr>
            <w:tcW w:w="3600" w:type="dxa"/>
            <w:tcBorders>
              <w:top w:val="nil"/>
              <w:left w:val="nil"/>
              <w:bottom w:val="nil"/>
              <w:right w:val="nil"/>
            </w:tcBorders>
          </w:tcPr>
          <w:p w14:paraId="31E661A9" w14:textId="77777777" w:rsidR="00CF1DA2" w:rsidRPr="00CF1DA2" w:rsidRDefault="00CF1DA2" w:rsidP="00CF1DA2">
            <w:pPr>
              <w:autoSpaceDE w:val="0"/>
              <w:autoSpaceDN w:val="0"/>
              <w:adjustRightInd w:val="0"/>
              <w:spacing w:after="0" w:line="240" w:lineRule="auto"/>
              <w:rPr>
                <w:ins w:id="5323" w:author="Arjan" w:date="2012-12-10T16:10:00Z"/>
                <w:rFonts w:ascii="Arial" w:eastAsia="Times New Roman" w:hAnsi="Arial" w:cs="Arial"/>
                <w:color w:val="000000"/>
                <w:sz w:val="20"/>
                <w:szCs w:val="20"/>
              </w:rPr>
            </w:pPr>
            <w:bookmarkStart w:id="5324" w:name="BKM_627E6CE3_8797_4b96_A5C9_8864389023C1"/>
            <w:bookmarkStart w:id="5325" w:name="BKM_C6239CFC_5A25_42db_9BD4_E9472DD58A72"/>
            <w:bookmarkStart w:id="5326" w:name="BKM_E0980E81_E6E7_456b_8D8C_1F66987EF551"/>
            <w:bookmarkStart w:id="5327" w:name="BKM_ADBDE3EA_3310_4dd7_BB46_32306A597D7D"/>
            <w:bookmarkStart w:id="5328" w:name="BKM_F8D8880B_1F87_4c8b_BE83_C92AAF747619"/>
            <w:bookmarkStart w:id="5329" w:name="BKM_76EB1F01_9FFF_4f0b_A1E2_685D821C0846"/>
            <w:bookmarkEnd w:id="5324"/>
            <w:bookmarkEnd w:id="5325"/>
            <w:bookmarkEnd w:id="5326"/>
            <w:bookmarkEnd w:id="5327"/>
            <w:bookmarkEnd w:id="5328"/>
            <w:bookmarkEnd w:id="5329"/>
            <w:ins w:id="5330" w:author="Arjan" w:date="2012-12-10T16:10:00Z">
              <w:r w:rsidRPr="00CF1DA2">
                <w:rPr>
                  <w:rFonts w:ascii="Arial" w:eastAsia="Times New Roman" w:hAnsi="Arial" w:cs="Arial"/>
                  <w:b/>
                  <w:bCs/>
                  <w:color w:val="000000"/>
                  <w:sz w:val="20"/>
                  <w:szCs w:val="20"/>
                </w:rPr>
                <w:t>Naam objecttype</w:t>
              </w:r>
            </w:ins>
          </w:p>
        </w:tc>
        <w:tc>
          <w:tcPr>
            <w:tcW w:w="5760" w:type="dxa"/>
            <w:gridSpan w:val="3"/>
            <w:tcBorders>
              <w:top w:val="nil"/>
              <w:left w:val="nil"/>
              <w:bottom w:val="nil"/>
              <w:right w:val="nil"/>
            </w:tcBorders>
          </w:tcPr>
          <w:p w14:paraId="6E3D4CC9" w14:textId="77777777" w:rsidR="00CF1DA2" w:rsidRPr="00CF1DA2" w:rsidRDefault="00DA5D93" w:rsidP="00CF1DA2">
            <w:pPr>
              <w:autoSpaceDE w:val="0"/>
              <w:autoSpaceDN w:val="0"/>
              <w:adjustRightInd w:val="0"/>
              <w:spacing w:after="0" w:line="240" w:lineRule="auto"/>
              <w:rPr>
                <w:ins w:id="5331" w:author="Arjan" w:date="2012-12-10T16:10:00Z"/>
                <w:rFonts w:ascii="Arial" w:eastAsia="Times New Roman" w:hAnsi="Arial" w:cs="Arial"/>
                <w:color w:val="000000"/>
                <w:sz w:val="20"/>
                <w:szCs w:val="20"/>
              </w:rPr>
            </w:pPr>
            <w:ins w:id="5332"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KLANTCONTACT</w:t>
              </w:r>
              <w:r w:rsidRPr="00CF1DA2">
                <w:rPr>
                  <w:rFonts w:ascii="Arial" w:hAnsi="Arial" w:cs="Arial"/>
                  <w:sz w:val="20"/>
                  <w:szCs w:val="20"/>
                  <w:lang w:val="en-AU"/>
                </w:rPr>
                <w:fldChar w:fldCharType="end"/>
              </w:r>
            </w:ins>
          </w:p>
        </w:tc>
      </w:tr>
      <w:tr w:rsidR="00CF1DA2" w:rsidRPr="00CF1DA2" w14:paraId="1D11F78F" w14:textId="77777777" w:rsidTr="001E1BAB">
        <w:trPr>
          <w:ins w:id="5333" w:author="Arjan" w:date="2012-12-10T16:10:00Z"/>
        </w:trPr>
        <w:tc>
          <w:tcPr>
            <w:tcW w:w="3600" w:type="dxa"/>
            <w:tcBorders>
              <w:top w:val="nil"/>
              <w:left w:val="nil"/>
              <w:bottom w:val="nil"/>
              <w:right w:val="nil"/>
            </w:tcBorders>
          </w:tcPr>
          <w:p w14:paraId="6026B307" w14:textId="77777777" w:rsidR="00CF1DA2" w:rsidRPr="00CF1DA2" w:rsidRDefault="00CF1DA2" w:rsidP="00CF1DA2">
            <w:pPr>
              <w:autoSpaceDE w:val="0"/>
              <w:autoSpaceDN w:val="0"/>
              <w:adjustRightInd w:val="0"/>
              <w:spacing w:after="0" w:line="240" w:lineRule="auto"/>
              <w:rPr>
                <w:ins w:id="5334"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7AEEEF5" w14:textId="77777777" w:rsidR="00CF1DA2" w:rsidRPr="00CF1DA2" w:rsidRDefault="00CF1DA2" w:rsidP="00CF1DA2">
            <w:pPr>
              <w:autoSpaceDE w:val="0"/>
              <w:autoSpaceDN w:val="0"/>
              <w:adjustRightInd w:val="0"/>
              <w:spacing w:after="0" w:line="240" w:lineRule="auto"/>
              <w:rPr>
                <w:ins w:id="5335" w:author="Arjan" w:date="2012-12-10T16:10:00Z"/>
                <w:rFonts w:ascii="Arial" w:eastAsia="Times New Roman" w:hAnsi="Arial" w:cs="Arial"/>
                <w:color w:val="000000"/>
                <w:sz w:val="20"/>
                <w:szCs w:val="20"/>
              </w:rPr>
            </w:pPr>
          </w:p>
        </w:tc>
      </w:tr>
      <w:tr w:rsidR="00CF1DA2" w:rsidRPr="00CF1DA2" w14:paraId="20183475" w14:textId="77777777" w:rsidTr="001E1BAB">
        <w:trPr>
          <w:ins w:id="5336" w:author="Arjan" w:date="2012-12-10T16:10:00Z"/>
        </w:trPr>
        <w:tc>
          <w:tcPr>
            <w:tcW w:w="3600" w:type="dxa"/>
            <w:tcBorders>
              <w:top w:val="nil"/>
              <w:left w:val="nil"/>
              <w:bottom w:val="nil"/>
              <w:right w:val="nil"/>
            </w:tcBorders>
          </w:tcPr>
          <w:p w14:paraId="5552F886" w14:textId="77777777" w:rsidR="00CF1DA2" w:rsidRPr="00CF1DA2" w:rsidRDefault="00CF1DA2" w:rsidP="00CF1DA2">
            <w:pPr>
              <w:autoSpaceDE w:val="0"/>
              <w:autoSpaceDN w:val="0"/>
              <w:adjustRightInd w:val="0"/>
              <w:spacing w:after="0" w:line="240" w:lineRule="auto"/>
              <w:rPr>
                <w:ins w:id="5337" w:author="Arjan" w:date="2012-12-10T16:10:00Z"/>
                <w:rFonts w:ascii="Arial" w:eastAsia="Times New Roman" w:hAnsi="Arial" w:cs="Arial"/>
                <w:color w:val="000000"/>
                <w:sz w:val="20"/>
                <w:szCs w:val="20"/>
              </w:rPr>
            </w:pPr>
            <w:ins w:id="5338" w:author="Arjan" w:date="2012-12-10T16:10:00Z">
              <w:r w:rsidRPr="00CF1DA2">
                <w:rPr>
                  <w:rFonts w:ascii="Arial" w:eastAsia="Times New Roman" w:hAnsi="Arial" w:cs="Arial"/>
                  <w:b/>
                  <w:bCs/>
                  <w:color w:val="000000"/>
                  <w:sz w:val="20"/>
                  <w:szCs w:val="20"/>
                </w:rPr>
                <w:t>Mnemonic objecttype</w:t>
              </w:r>
            </w:ins>
          </w:p>
        </w:tc>
        <w:tc>
          <w:tcPr>
            <w:tcW w:w="5760" w:type="dxa"/>
            <w:gridSpan w:val="3"/>
            <w:tcBorders>
              <w:top w:val="nil"/>
              <w:left w:val="nil"/>
              <w:bottom w:val="nil"/>
              <w:right w:val="nil"/>
            </w:tcBorders>
          </w:tcPr>
          <w:p w14:paraId="6B1502C5" w14:textId="77777777" w:rsidR="00CF1DA2" w:rsidRPr="00CF1DA2" w:rsidRDefault="00DA5D93" w:rsidP="00CF1DA2">
            <w:pPr>
              <w:autoSpaceDE w:val="0"/>
              <w:autoSpaceDN w:val="0"/>
              <w:adjustRightInd w:val="0"/>
              <w:spacing w:after="0" w:line="240" w:lineRule="auto"/>
              <w:rPr>
                <w:ins w:id="5339" w:author="Arjan" w:date="2012-12-10T16:10:00Z"/>
                <w:rFonts w:ascii="Arial" w:eastAsia="Times New Roman" w:hAnsi="Arial" w:cs="Arial"/>
                <w:color w:val="000000"/>
                <w:sz w:val="20"/>
                <w:szCs w:val="20"/>
              </w:rPr>
            </w:pPr>
            <w:ins w:id="5340"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KCT</w:t>
              </w:r>
              <w:r w:rsidRPr="00CF1DA2">
                <w:rPr>
                  <w:rFonts w:ascii="Arial" w:hAnsi="Arial" w:cs="Arial"/>
                  <w:sz w:val="20"/>
                  <w:szCs w:val="20"/>
                  <w:lang w:val="en-AU"/>
                </w:rPr>
                <w:fldChar w:fldCharType="end"/>
              </w:r>
            </w:ins>
          </w:p>
        </w:tc>
      </w:tr>
      <w:tr w:rsidR="00CF1DA2" w:rsidRPr="00CF1DA2" w14:paraId="41D413D5" w14:textId="77777777" w:rsidTr="001E1BAB">
        <w:trPr>
          <w:ins w:id="5341" w:author="Arjan" w:date="2012-12-10T16:10:00Z"/>
        </w:trPr>
        <w:tc>
          <w:tcPr>
            <w:tcW w:w="3600" w:type="dxa"/>
            <w:tcBorders>
              <w:top w:val="nil"/>
              <w:left w:val="nil"/>
              <w:bottom w:val="nil"/>
              <w:right w:val="nil"/>
            </w:tcBorders>
          </w:tcPr>
          <w:p w14:paraId="5BA12DC4" w14:textId="77777777" w:rsidR="00CF1DA2" w:rsidRPr="00CF1DA2" w:rsidRDefault="00CF1DA2" w:rsidP="00CF1DA2">
            <w:pPr>
              <w:autoSpaceDE w:val="0"/>
              <w:autoSpaceDN w:val="0"/>
              <w:adjustRightInd w:val="0"/>
              <w:spacing w:after="0" w:line="240" w:lineRule="auto"/>
              <w:rPr>
                <w:ins w:id="5342"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14:paraId="51659A0F" w14:textId="77777777" w:rsidR="00CF1DA2" w:rsidRPr="00CF1DA2" w:rsidRDefault="00CF1DA2" w:rsidP="00CF1DA2">
            <w:pPr>
              <w:autoSpaceDE w:val="0"/>
              <w:autoSpaceDN w:val="0"/>
              <w:adjustRightInd w:val="0"/>
              <w:spacing w:after="0" w:line="240" w:lineRule="auto"/>
              <w:rPr>
                <w:ins w:id="5343" w:author="Arjan" w:date="2012-12-10T16:10:00Z"/>
                <w:rFonts w:ascii="Arial" w:eastAsia="Times New Roman" w:hAnsi="Arial" w:cs="Arial"/>
                <w:color w:val="000000"/>
                <w:sz w:val="20"/>
                <w:szCs w:val="20"/>
              </w:rPr>
            </w:pPr>
          </w:p>
        </w:tc>
      </w:tr>
      <w:tr w:rsidR="00CF1DA2" w:rsidRPr="00CF1DA2" w14:paraId="061CFB2B" w14:textId="77777777" w:rsidTr="001E1BAB">
        <w:trPr>
          <w:ins w:id="5344" w:author="Arjan" w:date="2012-12-10T16:10:00Z"/>
        </w:trPr>
        <w:tc>
          <w:tcPr>
            <w:tcW w:w="3600" w:type="dxa"/>
            <w:tcBorders>
              <w:top w:val="nil"/>
              <w:left w:val="nil"/>
              <w:bottom w:val="nil"/>
              <w:right w:val="nil"/>
            </w:tcBorders>
          </w:tcPr>
          <w:p w14:paraId="000998D1" w14:textId="77777777" w:rsidR="00CF1DA2" w:rsidRPr="00CF1DA2" w:rsidRDefault="00CF1DA2" w:rsidP="00CF1DA2">
            <w:pPr>
              <w:autoSpaceDE w:val="0"/>
              <w:autoSpaceDN w:val="0"/>
              <w:adjustRightInd w:val="0"/>
              <w:spacing w:after="0" w:line="240" w:lineRule="auto"/>
              <w:rPr>
                <w:ins w:id="5345" w:author="Arjan" w:date="2012-12-10T16:10:00Z"/>
                <w:rFonts w:ascii="Arial" w:eastAsia="Times New Roman" w:hAnsi="Arial" w:cs="Arial"/>
                <w:b/>
                <w:bCs/>
                <w:color w:val="000000"/>
                <w:sz w:val="20"/>
                <w:szCs w:val="20"/>
              </w:rPr>
            </w:pPr>
            <w:ins w:id="5346" w:author="Arjan" w:date="2012-12-10T16:10:00Z">
              <w:r w:rsidRPr="00CF1DA2">
                <w:rPr>
                  <w:rFonts w:ascii="Arial" w:eastAsia="Times New Roman" w:hAnsi="Arial" w:cs="Arial"/>
                  <w:b/>
                  <w:bCs/>
                  <w:color w:val="000000"/>
                  <w:sz w:val="20"/>
                  <w:szCs w:val="20"/>
                </w:rPr>
                <w:t>Herkomst objecttype</w:t>
              </w:r>
            </w:ins>
          </w:p>
        </w:tc>
        <w:tc>
          <w:tcPr>
            <w:tcW w:w="5760" w:type="dxa"/>
            <w:gridSpan w:val="3"/>
            <w:tcBorders>
              <w:top w:val="nil"/>
              <w:left w:val="nil"/>
              <w:bottom w:val="nil"/>
              <w:right w:val="nil"/>
            </w:tcBorders>
          </w:tcPr>
          <w:p w14:paraId="0B383384" w14:textId="77777777" w:rsidR="00CF1DA2" w:rsidRPr="00CF1DA2" w:rsidRDefault="00CF1DA2" w:rsidP="00CF1DA2">
            <w:pPr>
              <w:autoSpaceDE w:val="0"/>
              <w:autoSpaceDN w:val="0"/>
              <w:adjustRightInd w:val="0"/>
              <w:spacing w:after="0" w:line="240" w:lineRule="auto"/>
              <w:rPr>
                <w:ins w:id="5347" w:author="Arjan" w:date="2012-12-10T16:10:00Z"/>
                <w:rFonts w:ascii="Arial" w:eastAsia="Times New Roman" w:hAnsi="Arial" w:cs="Arial"/>
                <w:color w:val="000000"/>
                <w:sz w:val="20"/>
                <w:szCs w:val="20"/>
              </w:rPr>
            </w:pPr>
            <w:ins w:id="5348" w:author="Arjan" w:date="2012-12-10T16:10:00Z">
              <w:r w:rsidRPr="00CF1DA2">
                <w:rPr>
                  <w:rFonts w:ascii="Arial" w:eastAsia="Times New Roman" w:hAnsi="Arial" w:cs="Arial"/>
                  <w:color w:val="000000"/>
                  <w:sz w:val="20"/>
                  <w:szCs w:val="20"/>
                </w:rPr>
                <w:t>KING</w:t>
              </w:r>
            </w:ins>
          </w:p>
        </w:tc>
      </w:tr>
      <w:tr w:rsidR="00CF1DA2" w:rsidRPr="00CF1DA2" w14:paraId="0904B6A3" w14:textId="77777777" w:rsidTr="001E1BAB">
        <w:trPr>
          <w:trHeight w:val="230"/>
          <w:ins w:id="5349" w:author="Arjan" w:date="2012-12-10T16:10:00Z"/>
        </w:trPr>
        <w:tc>
          <w:tcPr>
            <w:tcW w:w="3600" w:type="dxa"/>
            <w:tcBorders>
              <w:top w:val="nil"/>
              <w:left w:val="nil"/>
              <w:bottom w:val="nil"/>
              <w:right w:val="nil"/>
            </w:tcBorders>
          </w:tcPr>
          <w:p w14:paraId="20DC41D6" w14:textId="77777777" w:rsidR="00CF1DA2" w:rsidRPr="00CF1DA2" w:rsidRDefault="00CF1DA2" w:rsidP="00CF1DA2">
            <w:pPr>
              <w:autoSpaceDE w:val="0"/>
              <w:autoSpaceDN w:val="0"/>
              <w:adjustRightInd w:val="0"/>
              <w:spacing w:after="0" w:line="240" w:lineRule="auto"/>
              <w:rPr>
                <w:ins w:id="5350"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14:paraId="3CD66C47" w14:textId="77777777" w:rsidR="00CF1DA2" w:rsidRPr="00CF1DA2" w:rsidRDefault="00CF1DA2" w:rsidP="00CF1DA2">
            <w:pPr>
              <w:autoSpaceDE w:val="0"/>
              <w:autoSpaceDN w:val="0"/>
              <w:adjustRightInd w:val="0"/>
              <w:spacing w:after="0" w:line="240" w:lineRule="auto"/>
              <w:rPr>
                <w:ins w:id="5351" w:author="Arjan" w:date="2012-12-10T16:10:00Z"/>
                <w:rFonts w:ascii="Arial" w:eastAsia="Times New Roman" w:hAnsi="Arial" w:cs="Arial"/>
                <w:color w:val="000000"/>
                <w:sz w:val="20"/>
                <w:szCs w:val="20"/>
              </w:rPr>
            </w:pPr>
          </w:p>
        </w:tc>
      </w:tr>
      <w:tr w:rsidR="00CF1DA2" w:rsidRPr="00CF1DA2" w14:paraId="48E4E3A7" w14:textId="77777777" w:rsidTr="001E1BAB">
        <w:trPr>
          <w:trHeight w:val="230"/>
          <w:ins w:id="5352" w:author="Arjan" w:date="2012-12-10T16:10:00Z"/>
        </w:trPr>
        <w:tc>
          <w:tcPr>
            <w:tcW w:w="3600" w:type="dxa"/>
            <w:tcBorders>
              <w:top w:val="nil"/>
              <w:left w:val="nil"/>
              <w:bottom w:val="nil"/>
              <w:right w:val="nil"/>
            </w:tcBorders>
          </w:tcPr>
          <w:p w14:paraId="14DF52B3" w14:textId="77777777" w:rsidR="00CF1DA2" w:rsidRPr="00CF1DA2" w:rsidRDefault="00CF1DA2" w:rsidP="00CF1DA2">
            <w:pPr>
              <w:autoSpaceDE w:val="0"/>
              <w:autoSpaceDN w:val="0"/>
              <w:adjustRightInd w:val="0"/>
              <w:spacing w:after="0" w:line="240" w:lineRule="auto"/>
              <w:rPr>
                <w:ins w:id="5353" w:author="Arjan" w:date="2012-12-10T16:10:00Z"/>
                <w:rFonts w:ascii="Arial" w:eastAsia="Times New Roman" w:hAnsi="Arial" w:cs="Arial"/>
                <w:b/>
                <w:bCs/>
                <w:color w:val="000000"/>
                <w:sz w:val="20"/>
                <w:szCs w:val="20"/>
              </w:rPr>
            </w:pPr>
            <w:ins w:id="5354" w:author="Arjan" w:date="2012-12-10T16:10:00Z">
              <w:r w:rsidRPr="00CF1DA2">
                <w:rPr>
                  <w:rFonts w:ascii="Arial" w:eastAsia="Times New Roman" w:hAnsi="Arial" w:cs="Arial"/>
                  <w:b/>
                  <w:bCs/>
                  <w:color w:val="000000"/>
                  <w:sz w:val="20"/>
                  <w:szCs w:val="20"/>
                </w:rPr>
                <w:t>Code objecttype</w:t>
              </w:r>
            </w:ins>
          </w:p>
        </w:tc>
        <w:tc>
          <w:tcPr>
            <w:tcW w:w="5760" w:type="dxa"/>
            <w:gridSpan w:val="3"/>
            <w:tcBorders>
              <w:top w:val="nil"/>
              <w:left w:val="nil"/>
              <w:bottom w:val="nil"/>
              <w:right w:val="nil"/>
            </w:tcBorders>
          </w:tcPr>
          <w:p w14:paraId="56745B71" w14:textId="77777777" w:rsidR="00CF1DA2" w:rsidRPr="00CF1DA2" w:rsidRDefault="00CF1DA2" w:rsidP="00CF1DA2">
            <w:pPr>
              <w:autoSpaceDE w:val="0"/>
              <w:autoSpaceDN w:val="0"/>
              <w:adjustRightInd w:val="0"/>
              <w:spacing w:after="0" w:line="240" w:lineRule="auto"/>
              <w:rPr>
                <w:ins w:id="5355" w:author="Arjan" w:date="2012-12-10T16:10:00Z"/>
                <w:rFonts w:ascii="Arial" w:eastAsia="Times New Roman" w:hAnsi="Arial" w:cs="Arial"/>
                <w:color w:val="000000"/>
                <w:sz w:val="20"/>
                <w:szCs w:val="20"/>
              </w:rPr>
            </w:pPr>
          </w:p>
        </w:tc>
      </w:tr>
      <w:tr w:rsidR="00CF1DA2" w:rsidRPr="00CF1DA2" w14:paraId="3208C2E4" w14:textId="77777777" w:rsidTr="001E1BAB">
        <w:trPr>
          <w:trHeight w:val="230"/>
          <w:ins w:id="5356" w:author="Arjan" w:date="2012-12-10T16:10:00Z"/>
        </w:trPr>
        <w:tc>
          <w:tcPr>
            <w:tcW w:w="3600" w:type="dxa"/>
            <w:tcBorders>
              <w:top w:val="nil"/>
              <w:left w:val="nil"/>
              <w:bottom w:val="nil"/>
              <w:right w:val="nil"/>
            </w:tcBorders>
          </w:tcPr>
          <w:p w14:paraId="0FFE6333" w14:textId="77777777" w:rsidR="00CF1DA2" w:rsidRPr="00CF1DA2" w:rsidRDefault="00CF1DA2" w:rsidP="00CF1DA2">
            <w:pPr>
              <w:autoSpaceDE w:val="0"/>
              <w:autoSpaceDN w:val="0"/>
              <w:adjustRightInd w:val="0"/>
              <w:spacing w:after="0" w:line="240" w:lineRule="auto"/>
              <w:rPr>
                <w:ins w:id="5357"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14:paraId="2D3053BA" w14:textId="77777777" w:rsidR="00CF1DA2" w:rsidRPr="00CF1DA2" w:rsidRDefault="00CF1DA2" w:rsidP="00CF1DA2">
            <w:pPr>
              <w:autoSpaceDE w:val="0"/>
              <w:autoSpaceDN w:val="0"/>
              <w:adjustRightInd w:val="0"/>
              <w:spacing w:after="0" w:line="240" w:lineRule="auto"/>
              <w:rPr>
                <w:ins w:id="5358" w:author="Arjan" w:date="2012-12-10T16:10:00Z"/>
                <w:rFonts w:ascii="Arial" w:eastAsia="Times New Roman" w:hAnsi="Arial" w:cs="Arial"/>
                <w:color w:val="000000"/>
                <w:sz w:val="20"/>
                <w:szCs w:val="20"/>
              </w:rPr>
            </w:pPr>
          </w:p>
        </w:tc>
      </w:tr>
      <w:tr w:rsidR="00CF1DA2" w:rsidRPr="005C14BE" w14:paraId="0EC335C4" w14:textId="77777777" w:rsidTr="001E1BAB">
        <w:trPr>
          <w:trHeight w:val="230"/>
          <w:ins w:id="5359" w:author="Arjan" w:date="2012-12-10T16:10:00Z"/>
        </w:trPr>
        <w:tc>
          <w:tcPr>
            <w:tcW w:w="3600" w:type="dxa"/>
            <w:tcBorders>
              <w:top w:val="nil"/>
              <w:left w:val="nil"/>
              <w:bottom w:val="nil"/>
              <w:right w:val="nil"/>
            </w:tcBorders>
          </w:tcPr>
          <w:p w14:paraId="152960C6" w14:textId="77777777" w:rsidR="00CF1DA2" w:rsidRPr="00CF1DA2" w:rsidRDefault="00CF1DA2" w:rsidP="00CF1DA2">
            <w:pPr>
              <w:autoSpaceDE w:val="0"/>
              <w:autoSpaceDN w:val="0"/>
              <w:adjustRightInd w:val="0"/>
              <w:spacing w:after="0" w:line="240" w:lineRule="auto"/>
              <w:rPr>
                <w:ins w:id="5360" w:author="Arjan" w:date="2012-12-10T16:10:00Z"/>
                <w:rFonts w:ascii="Arial" w:eastAsia="Times New Roman" w:hAnsi="Arial" w:cs="Arial"/>
                <w:b/>
                <w:bCs/>
                <w:color w:val="000000"/>
                <w:sz w:val="20"/>
                <w:szCs w:val="20"/>
              </w:rPr>
            </w:pPr>
            <w:ins w:id="5361" w:author="Arjan" w:date="2012-12-10T16:10:00Z">
              <w:r w:rsidRPr="00CF1DA2">
                <w:rPr>
                  <w:rFonts w:ascii="Arial" w:eastAsia="Times New Roman" w:hAnsi="Arial" w:cs="Arial"/>
                  <w:b/>
                  <w:bCs/>
                  <w:color w:val="000000"/>
                  <w:sz w:val="20"/>
                  <w:szCs w:val="20"/>
                </w:rPr>
                <w:t>Definitie objecttype</w:t>
              </w:r>
            </w:ins>
          </w:p>
        </w:tc>
        <w:tc>
          <w:tcPr>
            <w:tcW w:w="5760" w:type="dxa"/>
            <w:gridSpan w:val="3"/>
            <w:tcBorders>
              <w:top w:val="nil"/>
              <w:left w:val="nil"/>
              <w:bottom w:val="nil"/>
              <w:right w:val="nil"/>
            </w:tcBorders>
          </w:tcPr>
          <w:p w14:paraId="6F724B64" w14:textId="77777777" w:rsidR="00CF1DA2" w:rsidRPr="00DD0F4F" w:rsidRDefault="00DA5D93" w:rsidP="00CF1DA2">
            <w:pPr>
              <w:autoSpaceDE w:val="0"/>
              <w:autoSpaceDN w:val="0"/>
              <w:adjustRightInd w:val="0"/>
              <w:spacing w:after="0" w:line="240" w:lineRule="auto"/>
              <w:rPr>
                <w:ins w:id="5362" w:author="Arjan" w:date="2012-12-10T16:10:00Z"/>
                <w:rFonts w:ascii="Arial" w:eastAsia="Times New Roman" w:hAnsi="Arial" w:cs="Arial"/>
                <w:color w:val="000000"/>
                <w:sz w:val="20"/>
                <w:szCs w:val="20"/>
                <w:lang w:val="nl-NL"/>
              </w:rPr>
            </w:pPr>
            <w:ins w:id="5363" w:author="Arjan" w:date="2012-12-10T16:10: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Element.Notes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 xml:space="preserve">Een uniek en persoonlijk contact van een burger of bedrijfsmedewerker met een medewerker van de </w:t>
              </w:r>
              <w:r w:rsidR="00CF1DA2" w:rsidRPr="00DD0F4F">
                <w:rPr>
                  <w:rFonts w:ascii="Arial" w:eastAsia="Times New Roman" w:hAnsi="Arial" w:cs="Arial"/>
                  <w:color w:val="000000"/>
                  <w:sz w:val="20"/>
                  <w:szCs w:val="20"/>
                  <w:lang w:val="nl-NL"/>
                </w:rPr>
                <w:lastRenderedPageBreak/>
                <w:t xml:space="preserve">zaakbehandelende organisatie over een onderhanden of afgesloten zaak </w:t>
              </w:r>
              <w:r w:rsidRPr="00CF1DA2">
                <w:rPr>
                  <w:rFonts w:ascii="Arial" w:hAnsi="Arial" w:cs="Arial"/>
                  <w:sz w:val="20"/>
                  <w:szCs w:val="20"/>
                  <w:lang w:val="en-AU"/>
                </w:rPr>
                <w:fldChar w:fldCharType="end"/>
              </w:r>
            </w:ins>
          </w:p>
        </w:tc>
      </w:tr>
      <w:tr w:rsidR="00CF1DA2" w:rsidRPr="005C14BE" w14:paraId="76305992" w14:textId="77777777" w:rsidTr="001E1BAB">
        <w:trPr>
          <w:ins w:id="5364" w:author="Arjan" w:date="2012-12-10T16:10:00Z"/>
        </w:trPr>
        <w:tc>
          <w:tcPr>
            <w:tcW w:w="3600" w:type="dxa"/>
            <w:tcBorders>
              <w:top w:val="nil"/>
              <w:left w:val="nil"/>
              <w:bottom w:val="nil"/>
              <w:right w:val="nil"/>
            </w:tcBorders>
          </w:tcPr>
          <w:p w14:paraId="71F24C2F" w14:textId="77777777" w:rsidR="00CF1DA2" w:rsidRPr="00DD0F4F" w:rsidRDefault="00CF1DA2" w:rsidP="00CF1DA2">
            <w:pPr>
              <w:autoSpaceDE w:val="0"/>
              <w:autoSpaceDN w:val="0"/>
              <w:adjustRightInd w:val="0"/>
              <w:spacing w:after="0" w:line="240" w:lineRule="auto"/>
              <w:rPr>
                <w:ins w:id="5365" w:author="Arjan" w:date="2012-12-10T16:10:00Z"/>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776198D0" w14:textId="77777777" w:rsidR="00CF1DA2" w:rsidRPr="00DD0F4F" w:rsidRDefault="00CF1DA2" w:rsidP="00CF1DA2">
            <w:pPr>
              <w:autoSpaceDE w:val="0"/>
              <w:autoSpaceDN w:val="0"/>
              <w:adjustRightInd w:val="0"/>
              <w:spacing w:after="0" w:line="240" w:lineRule="auto"/>
              <w:rPr>
                <w:ins w:id="5366" w:author="Arjan" w:date="2012-12-10T16:10:00Z"/>
                <w:rFonts w:ascii="Arial" w:eastAsia="Times New Roman" w:hAnsi="Arial" w:cs="Arial"/>
                <w:color w:val="000000"/>
                <w:sz w:val="20"/>
                <w:szCs w:val="20"/>
                <w:lang w:val="nl-NL"/>
              </w:rPr>
            </w:pPr>
          </w:p>
        </w:tc>
      </w:tr>
      <w:tr w:rsidR="00CF1DA2" w:rsidRPr="00CF1DA2" w14:paraId="0B5AFC9E" w14:textId="77777777" w:rsidTr="001E1BAB">
        <w:trPr>
          <w:ins w:id="5367" w:author="Arjan" w:date="2012-12-10T16:10:00Z"/>
        </w:trPr>
        <w:tc>
          <w:tcPr>
            <w:tcW w:w="3600" w:type="dxa"/>
            <w:tcBorders>
              <w:top w:val="nil"/>
              <w:left w:val="nil"/>
              <w:bottom w:val="nil"/>
              <w:right w:val="nil"/>
            </w:tcBorders>
          </w:tcPr>
          <w:p w14:paraId="37E9398A" w14:textId="77777777" w:rsidR="00CF1DA2" w:rsidRPr="00CF1DA2" w:rsidRDefault="00CF1DA2" w:rsidP="00CF1DA2">
            <w:pPr>
              <w:autoSpaceDE w:val="0"/>
              <w:autoSpaceDN w:val="0"/>
              <w:adjustRightInd w:val="0"/>
              <w:spacing w:after="0" w:line="240" w:lineRule="auto"/>
              <w:rPr>
                <w:ins w:id="5368" w:author="Arjan" w:date="2012-12-10T16:10:00Z"/>
                <w:rFonts w:ascii="Arial" w:eastAsia="Times New Roman" w:hAnsi="Arial" w:cs="Arial"/>
                <w:b/>
                <w:bCs/>
                <w:color w:val="000000"/>
                <w:sz w:val="20"/>
                <w:szCs w:val="20"/>
              </w:rPr>
            </w:pPr>
            <w:ins w:id="5369" w:author="Arjan" w:date="2012-12-10T16:10:00Z">
              <w:r w:rsidRPr="00CF1DA2">
                <w:rPr>
                  <w:rFonts w:ascii="Arial" w:eastAsia="Times New Roman" w:hAnsi="Arial" w:cs="Arial"/>
                  <w:b/>
                  <w:bCs/>
                  <w:color w:val="000000"/>
                  <w:sz w:val="20"/>
                  <w:szCs w:val="20"/>
                </w:rPr>
                <w:t>Herkomst definitie objecttype</w:t>
              </w:r>
            </w:ins>
          </w:p>
        </w:tc>
        <w:tc>
          <w:tcPr>
            <w:tcW w:w="5760" w:type="dxa"/>
            <w:gridSpan w:val="3"/>
            <w:tcBorders>
              <w:top w:val="nil"/>
              <w:left w:val="nil"/>
              <w:bottom w:val="nil"/>
              <w:right w:val="nil"/>
            </w:tcBorders>
          </w:tcPr>
          <w:p w14:paraId="09513495" w14:textId="77777777" w:rsidR="00CF1DA2" w:rsidRPr="00CF1DA2" w:rsidRDefault="00CF1DA2" w:rsidP="00CF1DA2">
            <w:pPr>
              <w:autoSpaceDE w:val="0"/>
              <w:autoSpaceDN w:val="0"/>
              <w:adjustRightInd w:val="0"/>
              <w:spacing w:after="0" w:line="240" w:lineRule="auto"/>
              <w:rPr>
                <w:ins w:id="5370" w:author="Arjan" w:date="2012-12-10T16:10:00Z"/>
                <w:rFonts w:ascii="Arial" w:eastAsia="Times New Roman" w:hAnsi="Arial" w:cs="Arial"/>
                <w:color w:val="000000"/>
                <w:sz w:val="20"/>
                <w:szCs w:val="20"/>
              </w:rPr>
            </w:pPr>
            <w:ins w:id="5371" w:author="Arjan" w:date="2012-12-10T16:10:00Z">
              <w:r w:rsidRPr="00CF1DA2">
                <w:rPr>
                  <w:rFonts w:ascii="Arial" w:eastAsia="Times New Roman" w:hAnsi="Arial" w:cs="Arial"/>
                  <w:color w:val="000000"/>
                  <w:sz w:val="20"/>
                  <w:szCs w:val="20"/>
                </w:rPr>
                <w:t>KING</w:t>
              </w:r>
            </w:ins>
          </w:p>
        </w:tc>
      </w:tr>
      <w:tr w:rsidR="00CF1DA2" w:rsidRPr="00CF1DA2" w14:paraId="78710BA7" w14:textId="77777777" w:rsidTr="001E1BAB">
        <w:trPr>
          <w:trHeight w:val="230"/>
          <w:ins w:id="5372" w:author="Arjan" w:date="2012-12-10T16:10:00Z"/>
        </w:trPr>
        <w:tc>
          <w:tcPr>
            <w:tcW w:w="3600" w:type="dxa"/>
            <w:tcBorders>
              <w:top w:val="nil"/>
              <w:left w:val="nil"/>
              <w:bottom w:val="nil"/>
              <w:right w:val="nil"/>
            </w:tcBorders>
          </w:tcPr>
          <w:p w14:paraId="3C99EDA0" w14:textId="77777777" w:rsidR="00CF1DA2" w:rsidRPr="00CF1DA2" w:rsidRDefault="00CF1DA2" w:rsidP="00CF1DA2">
            <w:pPr>
              <w:autoSpaceDE w:val="0"/>
              <w:autoSpaceDN w:val="0"/>
              <w:adjustRightInd w:val="0"/>
              <w:spacing w:after="0" w:line="240" w:lineRule="auto"/>
              <w:rPr>
                <w:ins w:id="5373"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14:paraId="783DDDC0" w14:textId="77777777" w:rsidR="00CF1DA2" w:rsidRPr="00CF1DA2" w:rsidRDefault="00CF1DA2" w:rsidP="00CF1DA2">
            <w:pPr>
              <w:autoSpaceDE w:val="0"/>
              <w:autoSpaceDN w:val="0"/>
              <w:adjustRightInd w:val="0"/>
              <w:spacing w:after="0" w:line="240" w:lineRule="auto"/>
              <w:rPr>
                <w:ins w:id="5374" w:author="Arjan" w:date="2012-12-10T16:10:00Z"/>
                <w:rFonts w:ascii="Arial" w:eastAsia="Times New Roman" w:hAnsi="Arial" w:cs="Arial"/>
                <w:color w:val="000000"/>
                <w:sz w:val="20"/>
                <w:szCs w:val="20"/>
              </w:rPr>
            </w:pPr>
          </w:p>
        </w:tc>
      </w:tr>
      <w:tr w:rsidR="00CF1DA2" w:rsidRPr="00CF1DA2" w14:paraId="2458A735" w14:textId="77777777" w:rsidTr="001E1BAB">
        <w:trPr>
          <w:ins w:id="5375" w:author="Arjan" w:date="2012-12-10T16:10:00Z"/>
        </w:trPr>
        <w:tc>
          <w:tcPr>
            <w:tcW w:w="3600" w:type="dxa"/>
            <w:tcBorders>
              <w:top w:val="nil"/>
              <w:left w:val="nil"/>
              <w:bottom w:val="nil"/>
              <w:right w:val="nil"/>
            </w:tcBorders>
          </w:tcPr>
          <w:p w14:paraId="23D8FE14" w14:textId="77777777" w:rsidR="00CF1DA2" w:rsidRPr="00CF1DA2" w:rsidRDefault="00CF1DA2" w:rsidP="00CF1DA2">
            <w:pPr>
              <w:autoSpaceDE w:val="0"/>
              <w:autoSpaceDN w:val="0"/>
              <w:adjustRightInd w:val="0"/>
              <w:spacing w:after="0" w:line="240" w:lineRule="auto"/>
              <w:rPr>
                <w:ins w:id="5376" w:author="Arjan" w:date="2012-12-10T16:10:00Z"/>
                <w:rFonts w:ascii="Arial" w:eastAsia="Times New Roman" w:hAnsi="Arial" w:cs="Arial"/>
                <w:b/>
                <w:bCs/>
                <w:color w:val="000000"/>
                <w:sz w:val="20"/>
                <w:szCs w:val="20"/>
              </w:rPr>
            </w:pPr>
            <w:ins w:id="5377" w:author="Arjan" w:date="2012-12-10T16:10:00Z">
              <w:r w:rsidRPr="00CF1DA2">
                <w:rPr>
                  <w:rFonts w:ascii="Arial" w:eastAsia="Times New Roman" w:hAnsi="Arial" w:cs="Arial"/>
                  <w:b/>
                  <w:bCs/>
                  <w:color w:val="000000"/>
                  <w:sz w:val="20"/>
                  <w:szCs w:val="20"/>
                </w:rPr>
                <w:t>Datum opname objecttype</w:t>
              </w:r>
            </w:ins>
          </w:p>
        </w:tc>
        <w:tc>
          <w:tcPr>
            <w:tcW w:w="5760" w:type="dxa"/>
            <w:gridSpan w:val="3"/>
            <w:tcBorders>
              <w:top w:val="nil"/>
              <w:left w:val="nil"/>
              <w:bottom w:val="nil"/>
              <w:right w:val="nil"/>
            </w:tcBorders>
          </w:tcPr>
          <w:p w14:paraId="56981B35" w14:textId="77777777" w:rsidR="00CF1DA2" w:rsidRPr="00CF1DA2" w:rsidRDefault="00CF1DA2" w:rsidP="00CF1DA2">
            <w:pPr>
              <w:autoSpaceDE w:val="0"/>
              <w:autoSpaceDN w:val="0"/>
              <w:adjustRightInd w:val="0"/>
              <w:spacing w:after="0" w:line="240" w:lineRule="auto"/>
              <w:rPr>
                <w:ins w:id="5378" w:author="Arjan" w:date="2012-12-10T16:10:00Z"/>
                <w:rFonts w:ascii="Arial" w:eastAsia="Times New Roman" w:hAnsi="Arial" w:cs="Arial"/>
                <w:color w:val="000000"/>
                <w:sz w:val="20"/>
                <w:szCs w:val="20"/>
              </w:rPr>
            </w:pPr>
            <w:ins w:id="5379" w:author="Arjan" w:date="2012-12-10T16:10:00Z">
              <w:r w:rsidRPr="00CF1DA2">
                <w:rPr>
                  <w:rFonts w:ascii="Arial" w:eastAsia="Times New Roman" w:hAnsi="Arial" w:cs="Arial"/>
                  <w:color w:val="000000"/>
                  <w:sz w:val="20"/>
                  <w:szCs w:val="20"/>
                </w:rPr>
                <w:t>1 januari 2013</w:t>
              </w:r>
            </w:ins>
          </w:p>
        </w:tc>
      </w:tr>
      <w:tr w:rsidR="00CF1DA2" w:rsidRPr="00CF1DA2" w14:paraId="273DD18E" w14:textId="77777777" w:rsidTr="001E1BAB">
        <w:trPr>
          <w:trHeight w:val="260"/>
          <w:ins w:id="5380" w:author="Arjan" w:date="2012-12-10T16:10:00Z"/>
        </w:trPr>
        <w:tc>
          <w:tcPr>
            <w:tcW w:w="3600" w:type="dxa"/>
            <w:tcBorders>
              <w:top w:val="nil"/>
              <w:left w:val="nil"/>
              <w:bottom w:val="nil"/>
              <w:right w:val="nil"/>
            </w:tcBorders>
          </w:tcPr>
          <w:p w14:paraId="781365C1" w14:textId="77777777" w:rsidR="00CF1DA2" w:rsidRPr="00CF1DA2" w:rsidRDefault="00CF1DA2" w:rsidP="00CF1DA2">
            <w:pPr>
              <w:autoSpaceDE w:val="0"/>
              <w:autoSpaceDN w:val="0"/>
              <w:adjustRightInd w:val="0"/>
              <w:spacing w:after="0" w:line="240" w:lineRule="auto"/>
              <w:rPr>
                <w:ins w:id="5381"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14:paraId="1B33A496" w14:textId="77777777" w:rsidR="00CF1DA2" w:rsidRPr="00CF1DA2" w:rsidRDefault="00CF1DA2" w:rsidP="00CF1DA2">
            <w:pPr>
              <w:autoSpaceDE w:val="0"/>
              <w:autoSpaceDN w:val="0"/>
              <w:adjustRightInd w:val="0"/>
              <w:spacing w:after="0" w:line="240" w:lineRule="auto"/>
              <w:rPr>
                <w:ins w:id="5382" w:author="Arjan" w:date="2012-12-10T16:10:00Z"/>
                <w:rFonts w:ascii="Arial" w:eastAsia="Times New Roman" w:hAnsi="Arial" w:cs="Arial"/>
                <w:color w:val="000000"/>
                <w:sz w:val="20"/>
                <w:szCs w:val="20"/>
              </w:rPr>
            </w:pPr>
          </w:p>
        </w:tc>
      </w:tr>
      <w:tr w:rsidR="00CF1DA2" w:rsidRPr="005C14BE" w14:paraId="2DA10424" w14:textId="77777777" w:rsidTr="001E1BAB">
        <w:trPr>
          <w:ins w:id="5383" w:author="Arjan" w:date="2012-12-10T16:10:00Z"/>
        </w:trPr>
        <w:tc>
          <w:tcPr>
            <w:tcW w:w="3600" w:type="dxa"/>
            <w:tcBorders>
              <w:top w:val="nil"/>
              <w:left w:val="nil"/>
              <w:bottom w:val="nil"/>
              <w:right w:val="nil"/>
            </w:tcBorders>
          </w:tcPr>
          <w:p w14:paraId="099CFDDF" w14:textId="77777777" w:rsidR="00CF1DA2" w:rsidRPr="00CF1DA2" w:rsidRDefault="00CF1DA2" w:rsidP="00CF1DA2">
            <w:pPr>
              <w:autoSpaceDE w:val="0"/>
              <w:autoSpaceDN w:val="0"/>
              <w:adjustRightInd w:val="0"/>
              <w:spacing w:after="0" w:line="240" w:lineRule="auto"/>
              <w:rPr>
                <w:ins w:id="5384" w:author="Arjan" w:date="2012-12-10T16:10:00Z"/>
                <w:rFonts w:ascii="Arial" w:eastAsia="Times New Roman" w:hAnsi="Arial" w:cs="Arial"/>
                <w:b/>
                <w:bCs/>
                <w:color w:val="000000"/>
                <w:sz w:val="20"/>
                <w:szCs w:val="20"/>
              </w:rPr>
            </w:pPr>
            <w:ins w:id="5385" w:author="Arjan" w:date="2012-12-10T16:10:00Z">
              <w:r w:rsidRPr="00CF1DA2">
                <w:rPr>
                  <w:rFonts w:ascii="Arial" w:eastAsia="Times New Roman" w:hAnsi="Arial" w:cs="Arial"/>
                  <w:b/>
                  <w:bCs/>
                  <w:color w:val="000000"/>
                  <w:sz w:val="20"/>
                  <w:szCs w:val="20"/>
                </w:rPr>
                <w:t>Toelichting objecttype</w:t>
              </w:r>
            </w:ins>
          </w:p>
        </w:tc>
        <w:tc>
          <w:tcPr>
            <w:tcW w:w="5760" w:type="dxa"/>
            <w:gridSpan w:val="3"/>
            <w:tcBorders>
              <w:top w:val="nil"/>
              <w:left w:val="nil"/>
              <w:bottom w:val="nil"/>
              <w:right w:val="nil"/>
            </w:tcBorders>
          </w:tcPr>
          <w:p w14:paraId="66C3F9D9" w14:textId="77777777" w:rsidR="00CF1DA2" w:rsidRPr="00DD0F4F" w:rsidRDefault="00CF1DA2" w:rsidP="00CF1DA2">
            <w:pPr>
              <w:autoSpaceDE w:val="0"/>
              <w:autoSpaceDN w:val="0"/>
              <w:adjustRightInd w:val="0"/>
              <w:spacing w:after="0" w:line="240" w:lineRule="auto"/>
              <w:rPr>
                <w:ins w:id="5386" w:author="Arjan" w:date="2012-12-10T16:10:00Z"/>
                <w:rFonts w:ascii="Arial" w:eastAsia="Times New Roman" w:hAnsi="Arial" w:cs="Arial"/>
                <w:color w:val="000000"/>
                <w:sz w:val="20"/>
                <w:szCs w:val="20"/>
                <w:lang w:val="nl-NL"/>
              </w:rPr>
            </w:pPr>
            <w:ins w:id="5387" w:author="Arjan" w:date="2012-12-10T16:10:00Z">
              <w:r w:rsidRPr="00DD0F4F">
                <w:rPr>
                  <w:rFonts w:ascii="Arial" w:eastAsia="Times New Roman" w:hAnsi="Arial" w:cs="Arial"/>
                  <w:color w:val="000000"/>
                  <w:sz w:val="20"/>
                  <w:szCs w:val="20"/>
                  <w:lang w:val="nl-NL"/>
                </w:rPr>
                <w:t>Het gaat hier om een persoonlijk contact over een lopende of afgeronde zaak. Met een persoonlijk contact wordt bedoeld een gebeurtenis van een aaneengesloten tijdsspanne waarbij interactief informatie wordt uitgewisseld, tussen minimaal twee partijen, waarvan tenminste een medewerker van de zaakbehandelende organisatie en tenminste een natuurlijk persoon, eventueel in de rol van medewerker van een niet-natuurlijk persoon of een vestiging. Voorbeelden hiervan zijn een baliebezoek en een telefonisch contact over een onderhanden zijnde zaak.</w:t>
              </w:r>
            </w:ins>
          </w:p>
          <w:p w14:paraId="0754EFA0" w14:textId="77777777" w:rsidR="00CF1DA2" w:rsidRPr="00DD0F4F" w:rsidRDefault="00CF1DA2" w:rsidP="00CF1DA2">
            <w:pPr>
              <w:autoSpaceDE w:val="0"/>
              <w:autoSpaceDN w:val="0"/>
              <w:adjustRightInd w:val="0"/>
              <w:spacing w:after="0" w:line="240" w:lineRule="auto"/>
              <w:rPr>
                <w:ins w:id="5388" w:author="Arjan" w:date="2012-12-10T16:10:00Z"/>
                <w:rFonts w:ascii="Arial" w:eastAsia="Times New Roman" w:hAnsi="Arial" w:cs="Arial"/>
                <w:color w:val="000000"/>
                <w:sz w:val="20"/>
                <w:szCs w:val="20"/>
                <w:lang w:val="nl-NL"/>
              </w:rPr>
            </w:pPr>
            <w:ins w:id="5389" w:author="Arjan" w:date="2012-12-10T16:10:00Z">
              <w:r w:rsidRPr="00DD0F4F">
                <w:rPr>
                  <w:rFonts w:ascii="Arial" w:eastAsia="Times New Roman" w:hAnsi="Arial" w:cs="Arial"/>
                  <w:color w:val="000000"/>
                  <w:sz w:val="20"/>
                  <w:szCs w:val="20"/>
                  <w:lang w:val="nl-NL"/>
                </w:rPr>
                <w:t xml:space="preserve">Een anoniem klantcontact en de ontvangst en de verzending van een informatieobject vallen hier niet onder. Voorbeelden hiervan zijn de ontvangst van een ingevuld webformulier en de verzending van een brief. </w:t>
              </w:r>
            </w:ins>
          </w:p>
          <w:p w14:paraId="60796EEA" w14:textId="77777777" w:rsidR="00CF1DA2" w:rsidRPr="00DD0F4F" w:rsidRDefault="00CF1DA2" w:rsidP="00CF1DA2">
            <w:pPr>
              <w:autoSpaceDE w:val="0"/>
              <w:autoSpaceDN w:val="0"/>
              <w:adjustRightInd w:val="0"/>
              <w:spacing w:after="0" w:line="240" w:lineRule="auto"/>
              <w:rPr>
                <w:ins w:id="5390" w:author="Arjan" w:date="2012-12-10T16:10:00Z"/>
                <w:rFonts w:ascii="Arial" w:eastAsia="Times New Roman" w:hAnsi="Arial" w:cs="Arial"/>
                <w:color w:val="000000"/>
                <w:sz w:val="20"/>
                <w:szCs w:val="20"/>
                <w:lang w:val="nl-NL"/>
              </w:rPr>
            </w:pPr>
            <w:ins w:id="5391" w:author="Arjan" w:date="2012-12-10T16:10:00Z">
              <w:r w:rsidRPr="00DD0F4F">
                <w:rPr>
                  <w:rFonts w:ascii="Arial" w:eastAsia="Times New Roman" w:hAnsi="Arial" w:cs="Arial"/>
                  <w:color w:val="000000"/>
                  <w:sz w:val="20"/>
                  <w:szCs w:val="20"/>
                  <w:lang w:val="nl-NL"/>
                </w:rPr>
                <w:t>Een 'grensgeval' is het persoonlijk contact dat leidt tot een nieuwe zaak. Indien die zaak gecreeerd wordt gedurende het persoonlijke contact, dan kan dit contact als klantcontact bij die nieuwe, inmiddels lopende, zaak gevoegd worden.</w:t>
              </w:r>
            </w:ins>
          </w:p>
        </w:tc>
      </w:tr>
      <w:tr w:rsidR="00CF1DA2" w:rsidRPr="005C14BE" w14:paraId="7A3DB757" w14:textId="77777777" w:rsidTr="001E1BAB">
        <w:trPr>
          <w:ins w:id="5392" w:author="Arjan" w:date="2012-12-10T16:10:00Z"/>
        </w:trPr>
        <w:tc>
          <w:tcPr>
            <w:tcW w:w="3600" w:type="dxa"/>
            <w:tcBorders>
              <w:top w:val="nil"/>
              <w:left w:val="nil"/>
              <w:bottom w:val="nil"/>
              <w:right w:val="nil"/>
            </w:tcBorders>
          </w:tcPr>
          <w:p w14:paraId="15289998" w14:textId="77777777" w:rsidR="00CF1DA2" w:rsidRPr="00DD0F4F" w:rsidRDefault="00CF1DA2" w:rsidP="00CF1DA2">
            <w:pPr>
              <w:autoSpaceDE w:val="0"/>
              <w:autoSpaceDN w:val="0"/>
              <w:adjustRightInd w:val="0"/>
              <w:spacing w:after="0" w:line="240" w:lineRule="auto"/>
              <w:rPr>
                <w:ins w:id="5393" w:author="Arjan" w:date="2012-12-10T16:10:00Z"/>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51991EC1" w14:textId="77777777" w:rsidR="00CF1DA2" w:rsidRPr="00DD0F4F" w:rsidRDefault="00CF1DA2" w:rsidP="00CF1DA2">
            <w:pPr>
              <w:autoSpaceDE w:val="0"/>
              <w:autoSpaceDN w:val="0"/>
              <w:adjustRightInd w:val="0"/>
              <w:spacing w:after="0" w:line="240" w:lineRule="auto"/>
              <w:rPr>
                <w:ins w:id="5394" w:author="Arjan" w:date="2012-12-10T16:10:00Z"/>
                <w:rFonts w:ascii="Arial" w:eastAsia="Times New Roman" w:hAnsi="Arial" w:cs="Arial"/>
                <w:color w:val="000000"/>
                <w:sz w:val="20"/>
                <w:szCs w:val="20"/>
                <w:lang w:val="nl-NL"/>
              </w:rPr>
            </w:pPr>
          </w:p>
        </w:tc>
      </w:tr>
      <w:tr w:rsidR="00CF1DA2" w:rsidRPr="005C14BE" w14:paraId="072995EE" w14:textId="77777777" w:rsidTr="001E1BAB">
        <w:trPr>
          <w:ins w:id="5395" w:author="Arjan" w:date="2012-12-10T16:10:00Z"/>
        </w:trPr>
        <w:tc>
          <w:tcPr>
            <w:tcW w:w="3600" w:type="dxa"/>
            <w:tcBorders>
              <w:top w:val="nil"/>
              <w:left w:val="nil"/>
              <w:bottom w:val="nil"/>
              <w:right w:val="nil"/>
            </w:tcBorders>
          </w:tcPr>
          <w:p w14:paraId="2CAF6DA8" w14:textId="77777777" w:rsidR="00CF1DA2" w:rsidRPr="00CF1DA2" w:rsidRDefault="00CF1DA2" w:rsidP="00CF1DA2">
            <w:pPr>
              <w:autoSpaceDE w:val="0"/>
              <w:autoSpaceDN w:val="0"/>
              <w:adjustRightInd w:val="0"/>
              <w:spacing w:after="0" w:line="240" w:lineRule="auto"/>
              <w:rPr>
                <w:ins w:id="5396" w:author="Arjan" w:date="2012-12-10T16:10:00Z"/>
                <w:rFonts w:ascii="Arial" w:eastAsia="Times New Roman" w:hAnsi="Arial" w:cs="Arial"/>
                <w:b/>
                <w:bCs/>
                <w:color w:val="000000"/>
                <w:sz w:val="20"/>
                <w:szCs w:val="20"/>
              </w:rPr>
            </w:pPr>
            <w:ins w:id="5397" w:author="Arjan" w:date="2012-12-10T16:10:00Z">
              <w:r w:rsidRPr="00CF1DA2">
                <w:rPr>
                  <w:rFonts w:ascii="Arial" w:eastAsia="Times New Roman" w:hAnsi="Arial" w:cs="Arial"/>
                  <w:b/>
                  <w:bCs/>
                  <w:color w:val="000000"/>
                  <w:sz w:val="20"/>
                  <w:szCs w:val="20"/>
                </w:rPr>
                <w:t>Unieke aanduiding objecttype</w:t>
              </w:r>
            </w:ins>
          </w:p>
        </w:tc>
        <w:tc>
          <w:tcPr>
            <w:tcW w:w="5760" w:type="dxa"/>
            <w:gridSpan w:val="3"/>
            <w:tcBorders>
              <w:top w:val="nil"/>
              <w:left w:val="nil"/>
              <w:bottom w:val="nil"/>
              <w:right w:val="nil"/>
            </w:tcBorders>
          </w:tcPr>
          <w:p w14:paraId="610E92FB" w14:textId="7AD9F44F" w:rsidR="00CF1DA2" w:rsidRPr="00DD0F4F" w:rsidRDefault="00034211" w:rsidP="00CF1DA2">
            <w:pPr>
              <w:autoSpaceDE w:val="0"/>
              <w:autoSpaceDN w:val="0"/>
              <w:adjustRightInd w:val="0"/>
              <w:spacing w:after="0" w:line="240" w:lineRule="auto"/>
              <w:rPr>
                <w:ins w:id="5398" w:author="Arjan" w:date="2012-12-10T16:10:00Z"/>
                <w:rFonts w:ascii="Arial" w:eastAsia="Times New Roman" w:hAnsi="Arial" w:cs="Arial"/>
                <w:color w:val="000000"/>
                <w:sz w:val="20"/>
                <w:szCs w:val="20"/>
                <w:lang w:val="nl-NL"/>
              </w:rPr>
            </w:pPr>
            <w:ins w:id="5399" w:author="Arjan" w:date="2013-07-02T13:15:00Z">
              <w:r w:rsidRPr="00DD0F4F">
                <w:rPr>
                  <w:rFonts w:ascii="Arial" w:eastAsia="Times New Roman" w:hAnsi="Arial" w:cs="Arial"/>
                  <w:color w:val="000000"/>
                  <w:sz w:val="20"/>
                  <w:szCs w:val="20"/>
                  <w:lang w:val="nl-NL"/>
                </w:rPr>
                <w:t xml:space="preserve">Combinatie van </w:t>
              </w:r>
            </w:ins>
            <w:ins w:id="5400" w:author="Arjan" w:date="2013-07-02T13:16:00Z">
              <w:r w:rsidRPr="00DD0F4F">
                <w:rPr>
                  <w:rFonts w:ascii="Arial" w:eastAsia="Times New Roman" w:hAnsi="Arial" w:cs="Arial"/>
                  <w:color w:val="000000"/>
                  <w:sz w:val="20"/>
                  <w:szCs w:val="20"/>
                  <w:lang w:val="nl-NL"/>
                </w:rPr>
                <w:t>Verantwoordelijke</w:t>
              </w:r>
            </w:ins>
            <w:ins w:id="5401" w:author="Arjan" w:date="2013-07-02T13:17:00Z">
              <w:r w:rsidRPr="00DD0F4F">
                <w:rPr>
                  <w:rFonts w:ascii="Arial" w:eastAsia="Times New Roman" w:hAnsi="Arial" w:cs="Arial"/>
                  <w:color w:val="000000"/>
                  <w:sz w:val="20"/>
                  <w:szCs w:val="20"/>
                  <w:lang w:val="nl-NL"/>
                </w:rPr>
                <w:t>_</w:t>
              </w:r>
            </w:ins>
            <w:ins w:id="5402" w:author="Arjan" w:date="2013-07-02T13:16:00Z">
              <w:r w:rsidRPr="00DD0F4F">
                <w:rPr>
                  <w:rFonts w:ascii="Arial" w:eastAsia="Times New Roman" w:hAnsi="Arial" w:cs="Arial"/>
                  <w:color w:val="000000"/>
                  <w:sz w:val="20"/>
                  <w:szCs w:val="20"/>
                  <w:lang w:val="nl-NL"/>
                </w:rPr>
                <w:t xml:space="preserve">organisatie met </w:t>
              </w:r>
            </w:ins>
            <w:ins w:id="5403" w:author="Arjan" w:date="2012-12-10T16:10:00Z">
              <w:r w:rsidR="00CF1DA2" w:rsidRPr="00DD0F4F">
                <w:rPr>
                  <w:rFonts w:ascii="Arial" w:eastAsia="Times New Roman" w:hAnsi="Arial" w:cs="Arial"/>
                  <w:color w:val="000000"/>
                  <w:sz w:val="20"/>
                  <w:szCs w:val="20"/>
                  <w:lang w:val="nl-NL"/>
                </w:rPr>
                <w:t>Identificatie</w:t>
              </w:r>
            </w:ins>
          </w:p>
        </w:tc>
      </w:tr>
      <w:tr w:rsidR="00CF1DA2" w:rsidRPr="005C14BE" w14:paraId="1EE6D94B" w14:textId="77777777" w:rsidTr="001E1BAB">
        <w:trPr>
          <w:ins w:id="5404" w:author="Arjan" w:date="2012-12-10T16:10:00Z"/>
        </w:trPr>
        <w:tc>
          <w:tcPr>
            <w:tcW w:w="3600" w:type="dxa"/>
            <w:tcBorders>
              <w:top w:val="nil"/>
              <w:left w:val="nil"/>
              <w:bottom w:val="nil"/>
              <w:right w:val="nil"/>
            </w:tcBorders>
          </w:tcPr>
          <w:p w14:paraId="616990C5" w14:textId="77777777" w:rsidR="00CF1DA2" w:rsidRPr="00DD0F4F" w:rsidRDefault="00CF1DA2" w:rsidP="00CF1DA2">
            <w:pPr>
              <w:autoSpaceDE w:val="0"/>
              <w:autoSpaceDN w:val="0"/>
              <w:adjustRightInd w:val="0"/>
              <w:spacing w:after="0" w:line="240" w:lineRule="auto"/>
              <w:rPr>
                <w:ins w:id="5405" w:author="Arjan" w:date="2012-12-10T16:10:00Z"/>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29E3B015" w14:textId="77777777" w:rsidR="00CF1DA2" w:rsidRPr="00DD0F4F" w:rsidRDefault="00CF1DA2" w:rsidP="00CF1DA2">
            <w:pPr>
              <w:autoSpaceDE w:val="0"/>
              <w:autoSpaceDN w:val="0"/>
              <w:adjustRightInd w:val="0"/>
              <w:spacing w:after="0" w:line="240" w:lineRule="auto"/>
              <w:rPr>
                <w:ins w:id="5406" w:author="Arjan" w:date="2012-12-10T16:10:00Z"/>
                <w:rFonts w:ascii="Arial" w:eastAsia="Times New Roman" w:hAnsi="Arial" w:cs="Arial"/>
                <w:color w:val="000000"/>
                <w:sz w:val="20"/>
                <w:szCs w:val="20"/>
                <w:lang w:val="nl-NL"/>
              </w:rPr>
            </w:pPr>
          </w:p>
        </w:tc>
      </w:tr>
      <w:tr w:rsidR="00CF1DA2" w:rsidRPr="005C14BE" w14:paraId="0B70ECEE" w14:textId="77777777" w:rsidTr="001E1BAB">
        <w:trPr>
          <w:ins w:id="5407" w:author="Arjan" w:date="2012-12-10T16:10:00Z"/>
        </w:trPr>
        <w:tc>
          <w:tcPr>
            <w:tcW w:w="3600" w:type="dxa"/>
            <w:tcBorders>
              <w:top w:val="nil"/>
              <w:left w:val="nil"/>
              <w:bottom w:val="nil"/>
              <w:right w:val="nil"/>
            </w:tcBorders>
          </w:tcPr>
          <w:p w14:paraId="192AC68C" w14:textId="77777777" w:rsidR="00CF1DA2" w:rsidRPr="00CF1DA2" w:rsidRDefault="00CF1DA2" w:rsidP="00CF1DA2">
            <w:pPr>
              <w:autoSpaceDE w:val="0"/>
              <w:autoSpaceDN w:val="0"/>
              <w:adjustRightInd w:val="0"/>
              <w:spacing w:after="0" w:line="240" w:lineRule="auto"/>
              <w:rPr>
                <w:ins w:id="5408" w:author="Arjan" w:date="2012-12-10T16:10:00Z"/>
                <w:rFonts w:ascii="Arial" w:eastAsia="Times New Roman" w:hAnsi="Arial" w:cs="Arial"/>
                <w:b/>
                <w:bCs/>
                <w:color w:val="000000"/>
                <w:sz w:val="20"/>
                <w:szCs w:val="20"/>
              </w:rPr>
            </w:pPr>
            <w:ins w:id="5409" w:author="Arjan" w:date="2012-12-10T16:10:00Z">
              <w:r w:rsidRPr="00CF1DA2">
                <w:rPr>
                  <w:rFonts w:ascii="Arial" w:eastAsia="Times New Roman" w:hAnsi="Arial" w:cs="Arial"/>
                  <w:b/>
                  <w:bCs/>
                  <w:color w:val="000000"/>
                  <w:sz w:val="20"/>
                  <w:szCs w:val="20"/>
                </w:rPr>
                <w:t>Populatie objecttype</w:t>
              </w:r>
            </w:ins>
          </w:p>
        </w:tc>
        <w:tc>
          <w:tcPr>
            <w:tcW w:w="5760" w:type="dxa"/>
            <w:gridSpan w:val="3"/>
            <w:tcBorders>
              <w:top w:val="nil"/>
              <w:left w:val="nil"/>
              <w:bottom w:val="nil"/>
              <w:right w:val="nil"/>
            </w:tcBorders>
          </w:tcPr>
          <w:p w14:paraId="190FBA76" w14:textId="77777777" w:rsidR="00CF1DA2" w:rsidRPr="00DD0F4F" w:rsidRDefault="00CF1DA2" w:rsidP="00CF1DA2">
            <w:pPr>
              <w:autoSpaceDE w:val="0"/>
              <w:autoSpaceDN w:val="0"/>
              <w:adjustRightInd w:val="0"/>
              <w:spacing w:after="0" w:line="240" w:lineRule="auto"/>
              <w:rPr>
                <w:ins w:id="5410" w:author="Arjan" w:date="2012-12-10T16:10:00Z"/>
                <w:rFonts w:ascii="Arial" w:eastAsia="Times New Roman" w:hAnsi="Arial" w:cs="Arial"/>
                <w:color w:val="000000"/>
                <w:sz w:val="20"/>
                <w:szCs w:val="20"/>
                <w:lang w:val="nl-NL"/>
              </w:rPr>
            </w:pPr>
            <w:ins w:id="5411" w:author="Arjan" w:date="2012-12-10T16:10:00Z">
              <w:r w:rsidRPr="00DD0F4F">
                <w:rPr>
                  <w:rFonts w:ascii="Arial" w:eastAsia="Times New Roman" w:hAnsi="Arial" w:cs="Arial"/>
                  <w:color w:val="000000"/>
                  <w:sz w:val="20"/>
                  <w:szCs w:val="20"/>
                  <w:lang w:val="nl-NL"/>
                </w:rPr>
                <w:t>Alle met burgers en bedrijfsmedewerkers gevoerde contacten over onderhanden en afgesloten zaken ongeacht het kanaal.</w:t>
              </w:r>
            </w:ins>
          </w:p>
        </w:tc>
      </w:tr>
      <w:tr w:rsidR="00CF1DA2" w:rsidRPr="005C14BE" w14:paraId="0C4BBD40" w14:textId="77777777" w:rsidTr="001E1BAB">
        <w:trPr>
          <w:ins w:id="5412" w:author="Arjan" w:date="2012-12-10T16:10:00Z"/>
        </w:trPr>
        <w:tc>
          <w:tcPr>
            <w:tcW w:w="3600" w:type="dxa"/>
            <w:tcBorders>
              <w:top w:val="nil"/>
              <w:left w:val="nil"/>
              <w:bottom w:val="nil"/>
              <w:right w:val="nil"/>
            </w:tcBorders>
          </w:tcPr>
          <w:p w14:paraId="063E1273" w14:textId="77777777" w:rsidR="00CF1DA2" w:rsidRPr="00DD0F4F" w:rsidRDefault="00CF1DA2" w:rsidP="00CF1DA2">
            <w:pPr>
              <w:autoSpaceDE w:val="0"/>
              <w:autoSpaceDN w:val="0"/>
              <w:adjustRightInd w:val="0"/>
              <w:spacing w:after="0" w:line="240" w:lineRule="auto"/>
              <w:rPr>
                <w:ins w:id="5413" w:author="Arjan" w:date="2012-12-10T16:10:00Z"/>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16566ACB" w14:textId="77777777" w:rsidR="00CF1DA2" w:rsidRPr="00DD0F4F" w:rsidRDefault="00CF1DA2" w:rsidP="00CF1DA2">
            <w:pPr>
              <w:autoSpaceDE w:val="0"/>
              <w:autoSpaceDN w:val="0"/>
              <w:adjustRightInd w:val="0"/>
              <w:spacing w:after="0" w:line="240" w:lineRule="auto"/>
              <w:rPr>
                <w:ins w:id="5414" w:author="Arjan" w:date="2012-12-10T16:10:00Z"/>
                <w:rFonts w:ascii="Arial" w:eastAsia="Times New Roman" w:hAnsi="Arial" w:cs="Arial"/>
                <w:color w:val="000000"/>
                <w:sz w:val="20"/>
                <w:szCs w:val="20"/>
                <w:lang w:val="nl-NL"/>
              </w:rPr>
            </w:pPr>
          </w:p>
        </w:tc>
      </w:tr>
      <w:tr w:rsidR="00CF1DA2" w:rsidRPr="00CF1DA2" w14:paraId="0914158D" w14:textId="77777777" w:rsidTr="001E1BAB">
        <w:trPr>
          <w:ins w:id="5415" w:author="Arjan" w:date="2012-12-10T16:10:00Z"/>
        </w:trPr>
        <w:tc>
          <w:tcPr>
            <w:tcW w:w="3600" w:type="dxa"/>
            <w:tcBorders>
              <w:top w:val="nil"/>
              <w:left w:val="nil"/>
              <w:bottom w:val="nil"/>
              <w:right w:val="nil"/>
            </w:tcBorders>
          </w:tcPr>
          <w:p w14:paraId="50A7E903" w14:textId="77777777" w:rsidR="00CF1DA2" w:rsidRPr="00CF1DA2" w:rsidRDefault="00CF1DA2" w:rsidP="00CF1DA2">
            <w:pPr>
              <w:autoSpaceDE w:val="0"/>
              <w:autoSpaceDN w:val="0"/>
              <w:adjustRightInd w:val="0"/>
              <w:spacing w:after="0" w:line="240" w:lineRule="auto"/>
              <w:rPr>
                <w:ins w:id="5416" w:author="Arjan" w:date="2012-12-10T16:10:00Z"/>
                <w:rFonts w:ascii="Arial" w:eastAsia="Times New Roman" w:hAnsi="Arial" w:cs="Arial"/>
                <w:b/>
                <w:bCs/>
                <w:color w:val="000000"/>
                <w:sz w:val="20"/>
                <w:szCs w:val="20"/>
              </w:rPr>
            </w:pPr>
            <w:ins w:id="5417" w:author="Arjan" w:date="2012-12-10T16:10:00Z">
              <w:r w:rsidRPr="00CF1DA2">
                <w:rPr>
                  <w:rFonts w:ascii="Arial" w:eastAsia="Times New Roman" w:hAnsi="Arial" w:cs="Arial"/>
                  <w:b/>
                  <w:bCs/>
                  <w:color w:val="000000"/>
                  <w:sz w:val="20"/>
                  <w:szCs w:val="20"/>
                </w:rPr>
                <w:t>Kwaliteitsbegrip objecttype</w:t>
              </w:r>
            </w:ins>
          </w:p>
        </w:tc>
        <w:tc>
          <w:tcPr>
            <w:tcW w:w="5760" w:type="dxa"/>
            <w:gridSpan w:val="3"/>
            <w:tcBorders>
              <w:top w:val="nil"/>
              <w:left w:val="nil"/>
              <w:bottom w:val="nil"/>
              <w:right w:val="nil"/>
            </w:tcBorders>
          </w:tcPr>
          <w:p w14:paraId="54A2EABC" w14:textId="77777777" w:rsidR="00CF1DA2" w:rsidRPr="00CF1DA2" w:rsidRDefault="00CF1DA2" w:rsidP="00CF1DA2">
            <w:pPr>
              <w:autoSpaceDE w:val="0"/>
              <w:autoSpaceDN w:val="0"/>
              <w:adjustRightInd w:val="0"/>
              <w:spacing w:after="0" w:line="240" w:lineRule="auto"/>
              <w:rPr>
                <w:ins w:id="5418" w:author="Arjan" w:date="2012-12-10T16:10:00Z"/>
                <w:rFonts w:ascii="Arial" w:eastAsia="Times New Roman" w:hAnsi="Arial" w:cs="Arial"/>
                <w:color w:val="000000"/>
                <w:sz w:val="20"/>
                <w:szCs w:val="20"/>
              </w:rPr>
            </w:pPr>
          </w:p>
        </w:tc>
      </w:tr>
      <w:tr w:rsidR="00CF1DA2" w:rsidRPr="00CF1DA2" w14:paraId="5121D094" w14:textId="77777777" w:rsidTr="001E1BAB">
        <w:trPr>
          <w:ins w:id="5419" w:author="Arjan" w:date="2012-12-10T16:10:00Z"/>
        </w:trPr>
        <w:tc>
          <w:tcPr>
            <w:tcW w:w="3600" w:type="dxa"/>
            <w:tcBorders>
              <w:top w:val="nil"/>
              <w:left w:val="nil"/>
              <w:bottom w:val="nil"/>
              <w:right w:val="nil"/>
            </w:tcBorders>
          </w:tcPr>
          <w:p w14:paraId="628B813C" w14:textId="77777777" w:rsidR="00CF1DA2" w:rsidRPr="00CF1DA2" w:rsidRDefault="00CF1DA2" w:rsidP="00CF1DA2">
            <w:pPr>
              <w:autoSpaceDE w:val="0"/>
              <w:autoSpaceDN w:val="0"/>
              <w:adjustRightInd w:val="0"/>
              <w:spacing w:after="0" w:line="240" w:lineRule="auto"/>
              <w:rPr>
                <w:ins w:id="5420"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14:paraId="1CE9D1C9" w14:textId="77777777" w:rsidR="00CF1DA2" w:rsidRPr="00CF1DA2" w:rsidRDefault="00CF1DA2" w:rsidP="00CF1DA2">
            <w:pPr>
              <w:autoSpaceDE w:val="0"/>
              <w:autoSpaceDN w:val="0"/>
              <w:adjustRightInd w:val="0"/>
              <w:spacing w:after="0" w:line="240" w:lineRule="auto"/>
              <w:rPr>
                <w:ins w:id="5421" w:author="Arjan" w:date="2012-12-10T16:10:00Z"/>
                <w:rFonts w:ascii="Arial" w:eastAsia="Times New Roman" w:hAnsi="Arial" w:cs="Arial"/>
                <w:b/>
                <w:bCs/>
                <w:color w:val="000000"/>
                <w:sz w:val="20"/>
                <w:szCs w:val="20"/>
              </w:rPr>
            </w:pPr>
          </w:p>
        </w:tc>
      </w:tr>
      <w:tr w:rsidR="00CF1DA2" w:rsidRPr="00CF1DA2" w14:paraId="24A11840" w14:textId="77777777" w:rsidTr="001E1BAB">
        <w:trPr>
          <w:ins w:id="5422" w:author="Arjan" w:date="2012-12-10T16:10:00Z"/>
        </w:trPr>
        <w:tc>
          <w:tcPr>
            <w:tcW w:w="3600" w:type="dxa"/>
            <w:tcBorders>
              <w:top w:val="nil"/>
              <w:left w:val="nil"/>
              <w:bottom w:val="nil"/>
              <w:right w:val="nil"/>
            </w:tcBorders>
          </w:tcPr>
          <w:p w14:paraId="194B9F53" w14:textId="77777777" w:rsidR="00CF1DA2" w:rsidRPr="00CF1DA2" w:rsidRDefault="00CF1DA2" w:rsidP="00CF1DA2">
            <w:pPr>
              <w:autoSpaceDE w:val="0"/>
              <w:autoSpaceDN w:val="0"/>
              <w:adjustRightInd w:val="0"/>
              <w:spacing w:after="0" w:line="240" w:lineRule="auto"/>
              <w:rPr>
                <w:ins w:id="5423" w:author="Arjan" w:date="2012-12-10T16:10:00Z"/>
                <w:rFonts w:ascii="Arial" w:eastAsia="Times New Roman" w:hAnsi="Arial" w:cs="Arial"/>
                <w:color w:val="000000"/>
                <w:sz w:val="20"/>
                <w:szCs w:val="20"/>
              </w:rPr>
            </w:pPr>
            <w:ins w:id="5424" w:author="Arjan" w:date="2012-12-10T16:10:00Z">
              <w:r w:rsidRPr="00CF1DA2">
                <w:rPr>
                  <w:rFonts w:ascii="Arial" w:eastAsia="Times New Roman" w:hAnsi="Arial" w:cs="Arial"/>
                  <w:b/>
                  <w:bCs/>
                  <w:color w:val="000000"/>
                  <w:sz w:val="20"/>
                  <w:szCs w:val="20"/>
                </w:rPr>
                <w:t>Overzicht Attributen</w:t>
              </w:r>
            </w:ins>
          </w:p>
        </w:tc>
        <w:tc>
          <w:tcPr>
            <w:tcW w:w="1080" w:type="dxa"/>
            <w:tcBorders>
              <w:top w:val="nil"/>
              <w:left w:val="nil"/>
              <w:bottom w:val="nil"/>
              <w:right w:val="nil"/>
            </w:tcBorders>
          </w:tcPr>
          <w:p w14:paraId="052BF9AA" w14:textId="77777777" w:rsidR="00CF1DA2" w:rsidRPr="00CF1DA2" w:rsidRDefault="00CF1DA2" w:rsidP="00CF1DA2">
            <w:pPr>
              <w:autoSpaceDE w:val="0"/>
              <w:autoSpaceDN w:val="0"/>
              <w:adjustRightInd w:val="0"/>
              <w:spacing w:after="0" w:line="240" w:lineRule="auto"/>
              <w:rPr>
                <w:ins w:id="5425" w:author="Arjan" w:date="2012-12-10T16:10:00Z"/>
                <w:rFonts w:ascii="Arial" w:eastAsia="Times New Roman" w:hAnsi="Arial" w:cs="Arial"/>
                <w:color w:val="000000"/>
                <w:sz w:val="20"/>
                <w:szCs w:val="20"/>
              </w:rPr>
            </w:pPr>
            <w:ins w:id="5426" w:author="Arjan" w:date="2012-12-10T16:10:00Z">
              <w:r w:rsidRPr="00CF1DA2">
                <w:rPr>
                  <w:rFonts w:ascii="Arial" w:eastAsia="Times New Roman" w:hAnsi="Arial" w:cs="Arial"/>
                  <w:i/>
                  <w:iCs/>
                  <w:color w:val="000000"/>
                  <w:sz w:val="20"/>
                  <w:szCs w:val="20"/>
                </w:rPr>
                <w:t>Code</w:t>
              </w:r>
            </w:ins>
          </w:p>
        </w:tc>
        <w:tc>
          <w:tcPr>
            <w:tcW w:w="3330" w:type="dxa"/>
            <w:tcBorders>
              <w:top w:val="nil"/>
              <w:left w:val="nil"/>
              <w:bottom w:val="nil"/>
              <w:right w:val="nil"/>
            </w:tcBorders>
          </w:tcPr>
          <w:p w14:paraId="03159F51" w14:textId="77777777" w:rsidR="00CF1DA2" w:rsidRPr="00CF1DA2" w:rsidRDefault="00CF1DA2" w:rsidP="00CF1DA2">
            <w:pPr>
              <w:autoSpaceDE w:val="0"/>
              <w:autoSpaceDN w:val="0"/>
              <w:adjustRightInd w:val="0"/>
              <w:spacing w:after="0" w:line="240" w:lineRule="auto"/>
              <w:rPr>
                <w:ins w:id="5427" w:author="Arjan" w:date="2012-12-10T16:10:00Z"/>
                <w:rFonts w:ascii="Arial" w:eastAsia="Times New Roman" w:hAnsi="Arial" w:cs="Arial"/>
                <w:color w:val="000000"/>
                <w:sz w:val="20"/>
                <w:szCs w:val="20"/>
              </w:rPr>
            </w:pPr>
            <w:ins w:id="5428" w:author="Arjan" w:date="2012-12-10T16:10:00Z">
              <w:r w:rsidRPr="00CF1DA2">
                <w:rPr>
                  <w:rFonts w:ascii="Arial" w:eastAsia="Times New Roman" w:hAnsi="Arial" w:cs="Arial"/>
                  <w:i/>
                  <w:iCs/>
                  <w:color w:val="000000"/>
                  <w:sz w:val="20"/>
                  <w:szCs w:val="20"/>
                </w:rPr>
                <w:t>Gegevensnaam</w:t>
              </w:r>
            </w:ins>
          </w:p>
        </w:tc>
        <w:tc>
          <w:tcPr>
            <w:tcW w:w="1350" w:type="dxa"/>
            <w:tcBorders>
              <w:top w:val="nil"/>
              <w:left w:val="nil"/>
              <w:bottom w:val="nil"/>
              <w:right w:val="nil"/>
            </w:tcBorders>
          </w:tcPr>
          <w:p w14:paraId="6F8D8E83" w14:textId="77777777" w:rsidR="00CF1DA2" w:rsidRPr="00CF1DA2" w:rsidRDefault="00CF1DA2" w:rsidP="00CF1DA2">
            <w:pPr>
              <w:autoSpaceDE w:val="0"/>
              <w:autoSpaceDN w:val="0"/>
              <w:adjustRightInd w:val="0"/>
              <w:spacing w:after="0" w:line="240" w:lineRule="auto"/>
              <w:rPr>
                <w:ins w:id="5429" w:author="Arjan" w:date="2012-12-10T16:10:00Z"/>
                <w:rFonts w:ascii="Arial" w:eastAsia="Times New Roman" w:hAnsi="Arial" w:cs="Arial"/>
                <w:color w:val="000000"/>
                <w:sz w:val="20"/>
                <w:szCs w:val="20"/>
              </w:rPr>
            </w:pPr>
            <w:ins w:id="5430" w:author="Arjan" w:date="2012-12-10T16:10:00Z">
              <w:r w:rsidRPr="00CF1DA2">
                <w:rPr>
                  <w:rFonts w:ascii="Arial" w:eastAsia="Times New Roman" w:hAnsi="Arial" w:cs="Arial"/>
                  <w:i/>
                  <w:iCs/>
                  <w:color w:val="000000"/>
                  <w:sz w:val="20"/>
                  <w:szCs w:val="20"/>
                </w:rPr>
                <w:t>Herkomst</w:t>
              </w:r>
            </w:ins>
          </w:p>
        </w:tc>
      </w:tr>
      <w:tr w:rsidR="00CF1DA2" w:rsidRPr="00CF1DA2" w14:paraId="0BE6C5FB" w14:textId="77777777" w:rsidTr="001E1BAB">
        <w:trPr>
          <w:ins w:id="5431" w:author="Arjan" w:date="2012-12-10T16:10:00Z"/>
        </w:trPr>
        <w:tc>
          <w:tcPr>
            <w:tcW w:w="3600" w:type="dxa"/>
            <w:tcBorders>
              <w:top w:val="nil"/>
              <w:left w:val="nil"/>
              <w:bottom w:val="nil"/>
              <w:right w:val="nil"/>
            </w:tcBorders>
          </w:tcPr>
          <w:p w14:paraId="532C25F1" w14:textId="77777777" w:rsidR="00CF1DA2" w:rsidRPr="00CF1DA2" w:rsidRDefault="00CF1DA2" w:rsidP="00CF1DA2">
            <w:pPr>
              <w:autoSpaceDE w:val="0"/>
              <w:autoSpaceDN w:val="0"/>
              <w:adjustRightInd w:val="0"/>
              <w:spacing w:after="0" w:line="240" w:lineRule="auto"/>
              <w:rPr>
                <w:ins w:id="5432" w:author="Arjan" w:date="2012-12-10T16:10:00Z"/>
                <w:rFonts w:ascii="Arial" w:eastAsia="Times New Roman" w:hAnsi="Arial" w:cs="Arial"/>
                <w:color w:val="000000"/>
                <w:sz w:val="20"/>
                <w:szCs w:val="20"/>
              </w:rPr>
            </w:pPr>
          </w:p>
        </w:tc>
        <w:tc>
          <w:tcPr>
            <w:tcW w:w="1080" w:type="dxa"/>
            <w:tcBorders>
              <w:top w:val="nil"/>
              <w:left w:val="nil"/>
              <w:bottom w:val="nil"/>
              <w:right w:val="nil"/>
            </w:tcBorders>
          </w:tcPr>
          <w:p w14:paraId="5FB86E75" w14:textId="77777777" w:rsidR="00CF1DA2" w:rsidRPr="00CF1DA2" w:rsidRDefault="00CF1DA2" w:rsidP="00CF1DA2">
            <w:pPr>
              <w:autoSpaceDE w:val="0"/>
              <w:autoSpaceDN w:val="0"/>
              <w:adjustRightInd w:val="0"/>
              <w:spacing w:after="0" w:line="240" w:lineRule="auto"/>
              <w:rPr>
                <w:ins w:id="5433" w:author="Arjan" w:date="2012-12-10T16:10:00Z"/>
                <w:rFonts w:ascii="Arial" w:eastAsia="Times New Roman" w:hAnsi="Arial" w:cs="Arial"/>
                <w:color w:val="000000"/>
                <w:sz w:val="20"/>
                <w:szCs w:val="20"/>
              </w:rPr>
            </w:pPr>
          </w:p>
        </w:tc>
        <w:tc>
          <w:tcPr>
            <w:tcW w:w="3330" w:type="dxa"/>
            <w:tcBorders>
              <w:top w:val="nil"/>
              <w:left w:val="nil"/>
              <w:bottom w:val="nil"/>
              <w:right w:val="nil"/>
            </w:tcBorders>
          </w:tcPr>
          <w:p w14:paraId="41726B86" w14:textId="77777777" w:rsidR="00CF1DA2" w:rsidRPr="00CF1DA2" w:rsidRDefault="00DA5D93" w:rsidP="00CF1DA2">
            <w:pPr>
              <w:autoSpaceDE w:val="0"/>
              <w:autoSpaceDN w:val="0"/>
              <w:adjustRightInd w:val="0"/>
              <w:spacing w:after="0" w:line="240" w:lineRule="auto"/>
              <w:rPr>
                <w:ins w:id="5434" w:author="Arjan" w:date="2012-12-10T16:10:00Z"/>
                <w:rFonts w:ascii="Arial" w:eastAsia="Times New Roman" w:hAnsi="Arial" w:cs="Arial"/>
                <w:color w:val="000000"/>
                <w:sz w:val="20"/>
                <w:szCs w:val="20"/>
              </w:rPr>
            </w:pPr>
            <w:ins w:id="5435"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Identificatie</w:t>
              </w:r>
              <w:r w:rsidRPr="00CF1DA2">
                <w:rPr>
                  <w:rFonts w:ascii="Arial" w:hAnsi="Arial" w:cs="Arial"/>
                  <w:sz w:val="20"/>
                  <w:szCs w:val="20"/>
                  <w:lang w:val="en-AU"/>
                </w:rPr>
                <w:fldChar w:fldCharType="end"/>
              </w:r>
            </w:ins>
          </w:p>
        </w:tc>
        <w:tc>
          <w:tcPr>
            <w:tcW w:w="1350" w:type="dxa"/>
            <w:tcBorders>
              <w:top w:val="nil"/>
              <w:left w:val="nil"/>
              <w:bottom w:val="nil"/>
              <w:right w:val="nil"/>
            </w:tcBorders>
          </w:tcPr>
          <w:p w14:paraId="5D93D888" w14:textId="77777777" w:rsidR="00CF1DA2" w:rsidRPr="00CF1DA2" w:rsidRDefault="00CF1DA2" w:rsidP="00CF1DA2">
            <w:pPr>
              <w:autoSpaceDE w:val="0"/>
              <w:autoSpaceDN w:val="0"/>
              <w:adjustRightInd w:val="0"/>
              <w:spacing w:after="0" w:line="240" w:lineRule="auto"/>
              <w:rPr>
                <w:ins w:id="5436" w:author="Arjan" w:date="2012-12-10T16:10:00Z"/>
                <w:rFonts w:ascii="Arial" w:eastAsia="Times New Roman" w:hAnsi="Arial" w:cs="Arial"/>
                <w:color w:val="000000"/>
                <w:sz w:val="20"/>
                <w:szCs w:val="20"/>
              </w:rPr>
            </w:pPr>
            <w:ins w:id="5437" w:author="Arjan" w:date="2012-12-10T16:10:00Z">
              <w:r w:rsidRPr="00CF1DA2">
                <w:rPr>
                  <w:rFonts w:ascii="Arial" w:eastAsia="Times New Roman" w:hAnsi="Arial" w:cs="Arial"/>
                  <w:color w:val="000000"/>
                  <w:sz w:val="20"/>
                  <w:szCs w:val="20"/>
                </w:rPr>
                <w:t>KING</w:t>
              </w:r>
            </w:ins>
          </w:p>
        </w:tc>
      </w:tr>
      <w:tr w:rsidR="005B0E4B" w:rsidRPr="00CF1DA2" w14:paraId="0398E350" w14:textId="77777777" w:rsidTr="001E1BAB">
        <w:trPr>
          <w:ins w:id="5438" w:author="Arjan Kloosterboer" w:date="2017-03-10T23:11:00Z"/>
        </w:trPr>
        <w:tc>
          <w:tcPr>
            <w:tcW w:w="3600" w:type="dxa"/>
            <w:tcBorders>
              <w:top w:val="nil"/>
              <w:left w:val="nil"/>
              <w:bottom w:val="nil"/>
              <w:right w:val="nil"/>
            </w:tcBorders>
          </w:tcPr>
          <w:p w14:paraId="36CD8325" w14:textId="77777777" w:rsidR="005B0E4B" w:rsidRPr="00CF1DA2" w:rsidRDefault="005B0E4B" w:rsidP="00CF1DA2">
            <w:pPr>
              <w:autoSpaceDE w:val="0"/>
              <w:autoSpaceDN w:val="0"/>
              <w:adjustRightInd w:val="0"/>
              <w:spacing w:after="0" w:line="240" w:lineRule="auto"/>
              <w:rPr>
                <w:ins w:id="5439" w:author="Arjan Kloosterboer" w:date="2017-03-10T23:11:00Z"/>
                <w:rFonts w:ascii="Arial" w:eastAsia="Times New Roman" w:hAnsi="Arial" w:cs="Arial"/>
                <w:color w:val="000000"/>
                <w:sz w:val="20"/>
                <w:szCs w:val="20"/>
              </w:rPr>
            </w:pPr>
          </w:p>
        </w:tc>
        <w:tc>
          <w:tcPr>
            <w:tcW w:w="1080" w:type="dxa"/>
            <w:tcBorders>
              <w:top w:val="nil"/>
              <w:left w:val="nil"/>
              <w:bottom w:val="nil"/>
              <w:right w:val="nil"/>
            </w:tcBorders>
          </w:tcPr>
          <w:p w14:paraId="052CF444" w14:textId="77777777" w:rsidR="005B0E4B" w:rsidRPr="00CF1DA2" w:rsidRDefault="005B0E4B" w:rsidP="00CF1DA2">
            <w:pPr>
              <w:autoSpaceDE w:val="0"/>
              <w:autoSpaceDN w:val="0"/>
              <w:adjustRightInd w:val="0"/>
              <w:spacing w:after="0" w:line="240" w:lineRule="auto"/>
              <w:rPr>
                <w:ins w:id="5440" w:author="Arjan Kloosterboer" w:date="2017-03-10T23:11:00Z"/>
                <w:rFonts w:ascii="Arial" w:eastAsia="Times New Roman" w:hAnsi="Arial" w:cs="Arial"/>
                <w:color w:val="000000"/>
                <w:sz w:val="20"/>
                <w:szCs w:val="20"/>
              </w:rPr>
            </w:pPr>
          </w:p>
        </w:tc>
        <w:tc>
          <w:tcPr>
            <w:tcW w:w="3330" w:type="dxa"/>
            <w:tcBorders>
              <w:top w:val="nil"/>
              <w:left w:val="nil"/>
              <w:bottom w:val="nil"/>
              <w:right w:val="nil"/>
            </w:tcBorders>
          </w:tcPr>
          <w:p w14:paraId="28A395AB" w14:textId="48971555" w:rsidR="005B0E4B" w:rsidRPr="00CF1DA2" w:rsidRDefault="005B0E4B" w:rsidP="00CF1DA2">
            <w:pPr>
              <w:autoSpaceDE w:val="0"/>
              <w:autoSpaceDN w:val="0"/>
              <w:adjustRightInd w:val="0"/>
              <w:spacing w:after="0" w:line="240" w:lineRule="auto"/>
              <w:rPr>
                <w:ins w:id="5441" w:author="Arjan Kloosterboer" w:date="2017-03-10T23:11:00Z"/>
                <w:rFonts w:ascii="Arial" w:hAnsi="Arial" w:cs="Arial"/>
                <w:sz w:val="20"/>
                <w:szCs w:val="20"/>
                <w:lang w:val="en-AU"/>
              </w:rPr>
            </w:pPr>
            <w:ins w:id="5442" w:author="Arjan Kloosterboer" w:date="2017-03-10T23:11:00Z">
              <w:r>
                <w:rPr>
                  <w:rFonts w:ascii="Arial" w:hAnsi="Arial" w:cs="Arial"/>
                  <w:sz w:val="20"/>
                  <w:szCs w:val="20"/>
                  <w:lang w:val="en-AU"/>
                </w:rPr>
                <w:t>Verantwoorde;ijke organisatie</w:t>
              </w:r>
            </w:ins>
          </w:p>
        </w:tc>
        <w:tc>
          <w:tcPr>
            <w:tcW w:w="1350" w:type="dxa"/>
            <w:tcBorders>
              <w:top w:val="nil"/>
              <w:left w:val="nil"/>
              <w:bottom w:val="nil"/>
              <w:right w:val="nil"/>
            </w:tcBorders>
          </w:tcPr>
          <w:p w14:paraId="26B1871B" w14:textId="58F1E528" w:rsidR="005B0E4B" w:rsidRPr="00CF1DA2" w:rsidRDefault="005B0E4B" w:rsidP="00CF1DA2">
            <w:pPr>
              <w:autoSpaceDE w:val="0"/>
              <w:autoSpaceDN w:val="0"/>
              <w:adjustRightInd w:val="0"/>
              <w:spacing w:after="0" w:line="240" w:lineRule="auto"/>
              <w:rPr>
                <w:ins w:id="5443" w:author="Arjan Kloosterboer" w:date="2017-03-10T23:11:00Z"/>
                <w:rFonts w:ascii="Arial" w:eastAsia="Times New Roman" w:hAnsi="Arial" w:cs="Arial"/>
                <w:color w:val="000000"/>
                <w:sz w:val="20"/>
                <w:szCs w:val="20"/>
              </w:rPr>
            </w:pPr>
            <w:ins w:id="5444" w:author="Arjan Kloosterboer" w:date="2017-03-10T23:11:00Z">
              <w:r>
                <w:rPr>
                  <w:rFonts w:ascii="Arial" w:eastAsia="Times New Roman" w:hAnsi="Arial" w:cs="Arial"/>
                  <w:color w:val="000000"/>
                  <w:sz w:val="20"/>
                  <w:szCs w:val="20"/>
                </w:rPr>
                <w:t>KING</w:t>
              </w:r>
            </w:ins>
          </w:p>
        </w:tc>
      </w:tr>
      <w:tr w:rsidR="00CF1DA2" w:rsidRPr="00CF1DA2" w14:paraId="554180F0" w14:textId="77777777" w:rsidTr="001E1BAB">
        <w:trPr>
          <w:ins w:id="5445" w:author="Arjan" w:date="2012-12-10T16:10:00Z"/>
        </w:trPr>
        <w:tc>
          <w:tcPr>
            <w:tcW w:w="3600" w:type="dxa"/>
            <w:tcBorders>
              <w:top w:val="nil"/>
              <w:left w:val="nil"/>
              <w:bottom w:val="nil"/>
              <w:right w:val="nil"/>
            </w:tcBorders>
          </w:tcPr>
          <w:p w14:paraId="2F45E93A" w14:textId="77777777" w:rsidR="00CF1DA2" w:rsidRPr="00CF1DA2" w:rsidRDefault="00CF1DA2" w:rsidP="00CF1DA2">
            <w:pPr>
              <w:autoSpaceDE w:val="0"/>
              <w:autoSpaceDN w:val="0"/>
              <w:adjustRightInd w:val="0"/>
              <w:spacing w:after="0" w:line="240" w:lineRule="auto"/>
              <w:rPr>
                <w:ins w:id="5446" w:author="Arjan" w:date="2012-12-10T16:10:00Z"/>
                <w:rFonts w:ascii="Arial" w:eastAsia="Times New Roman" w:hAnsi="Arial" w:cs="Arial"/>
                <w:color w:val="000000"/>
                <w:sz w:val="20"/>
                <w:szCs w:val="20"/>
              </w:rPr>
            </w:pPr>
          </w:p>
        </w:tc>
        <w:tc>
          <w:tcPr>
            <w:tcW w:w="1080" w:type="dxa"/>
            <w:tcBorders>
              <w:top w:val="nil"/>
              <w:left w:val="nil"/>
              <w:bottom w:val="nil"/>
              <w:right w:val="nil"/>
            </w:tcBorders>
          </w:tcPr>
          <w:p w14:paraId="28113502" w14:textId="77777777" w:rsidR="00CF1DA2" w:rsidRPr="00CF1DA2" w:rsidRDefault="00CF1DA2" w:rsidP="00CF1DA2">
            <w:pPr>
              <w:autoSpaceDE w:val="0"/>
              <w:autoSpaceDN w:val="0"/>
              <w:adjustRightInd w:val="0"/>
              <w:spacing w:after="0" w:line="240" w:lineRule="auto"/>
              <w:rPr>
                <w:ins w:id="5447" w:author="Arjan" w:date="2012-12-10T16:10:00Z"/>
                <w:rFonts w:ascii="Arial" w:eastAsia="Times New Roman" w:hAnsi="Arial" w:cs="Arial"/>
                <w:color w:val="000000"/>
                <w:sz w:val="20"/>
                <w:szCs w:val="20"/>
              </w:rPr>
            </w:pPr>
          </w:p>
        </w:tc>
        <w:tc>
          <w:tcPr>
            <w:tcW w:w="3330" w:type="dxa"/>
            <w:tcBorders>
              <w:top w:val="nil"/>
              <w:left w:val="nil"/>
              <w:bottom w:val="nil"/>
              <w:right w:val="nil"/>
            </w:tcBorders>
          </w:tcPr>
          <w:p w14:paraId="372B4686" w14:textId="77777777" w:rsidR="00CF1DA2" w:rsidRPr="00CF1DA2" w:rsidRDefault="00DA5D93" w:rsidP="00CF1DA2">
            <w:pPr>
              <w:autoSpaceDE w:val="0"/>
              <w:autoSpaceDN w:val="0"/>
              <w:adjustRightInd w:val="0"/>
              <w:spacing w:after="0" w:line="240" w:lineRule="auto"/>
              <w:rPr>
                <w:ins w:id="5448" w:author="Arjan" w:date="2012-12-10T16:10:00Z"/>
                <w:rFonts w:ascii="Arial" w:eastAsia="Times New Roman" w:hAnsi="Arial" w:cs="Arial"/>
                <w:color w:val="000000"/>
                <w:sz w:val="20"/>
                <w:szCs w:val="20"/>
              </w:rPr>
            </w:pPr>
            <w:ins w:id="5449"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Datum-tijd</w:t>
              </w:r>
              <w:r w:rsidRPr="00CF1DA2">
                <w:rPr>
                  <w:rFonts w:ascii="Arial" w:hAnsi="Arial" w:cs="Arial"/>
                  <w:sz w:val="20"/>
                  <w:szCs w:val="20"/>
                  <w:lang w:val="en-AU"/>
                </w:rPr>
                <w:fldChar w:fldCharType="end"/>
              </w:r>
            </w:ins>
          </w:p>
        </w:tc>
        <w:tc>
          <w:tcPr>
            <w:tcW w:w="1350" w:type="dxa"/>
            <w:tcBorders>
              <w:top w:val="nil"/>
              <w:left w:val="nil"/>
              <w:bottom w:val="nil"/>
              <w:right w:val="nil"/>
            </w:tcBorders>
          </w:tcPr>
          <w:p w14:paraId="123D5062" w14:textId="77777777" w:rsidR="00CF1DA2" w:rsidRPr="00CF1DA2" w:rsidRDefault="00CF1DA2" w:rsidP="00CF1DA2">
            <w:pPr>
              <w:autoSpaceDE w:val="0"/>
              <w:autoSpaceDN w:val="0"/>
              <w:adjustRightInd w:val="0"/>
              <w:spacing w:after="0" w:line="240" w:lineRule="auto"/>
              <w:rPr>
                <w:ins w:id="5450" w:author="Arjan" w:date="2012-12-10T16:10:00Z"/>
                <w:rFonts w:ascii="Arial" w:eastAsia="Times New Roman" w:hAnsi="Arial" w:cs="Arial"/>
                <w:color w:val="000000"/>
                <w:sz w:val="20"/>
                <w:szCs w:val="20"/>
              </w:rPr>
            </w:pPr>
            <w:ins w:id="5451" w:author="Arjan" w:date="2012-12-10T16:10:00Z">
              <w:r w:rsidRPr="00CF1DA2">
                <w:rPr>
                  <w:rFonts w:ascii="Arial" w:eastAsia="Times New Roman" w:hAnsi="Arial" w:cs="Arial"/>
                  <w:color w:val="000000"/>
                  <w:sz w:val="20"/>
                  <w:szCs w:val="20"/>
                </w:rPr>
                <w:t>KING</w:t>
              </w:r>
            </w:ins>
          </w:p>
        </w:tc>
      </w:tr>
      <w:tr w:rsidR="00CF1DA2" w:rsidRPr="00CF1DA2" w14:paraId="78F48835" w14:textId="77777777" w:rsidTr="001E1BAB">
        <w:trPr>
          <w:ins w:id="5452" w:author="Arjan" w:date="2012-12-10T16:10:00Z"/>
        </w:trPr>
        <w:tc>
          <w:tcPr>
            <w:tcW w:w="3600" w:type="dxa"/>
            <w:tcBorders>
              <w:top w:val="nil"/>
              <w:left w:val="nil"/>
              <w:bottom w:val="nil"/>
              <w:right w:val="nil"/>
            </w:tcBorders>
          </w:tcPr>
          <w:p w14:paraId="4CFC6003" w14:textId="77777777" w:rsidR="00CF1DA2" w:rsidRPr="00CF1DA2" w:rsidRDefault="00CF1DA2" w:rsidP="00CF1DA2">
            <w:pPr>
              <w:autoSpaceDE w:val="0"/>
              <w:autoSpaceDN w:val="0"/>
              <w:adjustRightInd w:val="0"/>
              <w:spacing w:after="0" w:line="240" w:lineRule="auto"/>
              <w:rPr>
                <w:ins w:id="5453" w:author="Arjan" w:date="2012-12-10T16:10:00Z"/>
                <w:rFonts w:ascii="Arial" w:eastAsia="Times New Roman" w:hAnsi="Arial" w:cs="Arial"/>
                <w:color w:val="000000"/>
                <w:sz w:val="20"/>
                <w:szCs w:val="20"/>
              </w:rPr>
            </w:pPr>
          </w:p>
        </w:tc>
        <w:tc>
          <w:tcPr>
            <w:tcW w:w="1080" w:type="dxa"/>
            <w:tcBorders>
              <w:top w:val="nil"/>
              <w:left w:val="nil"/>
              <w:bottom w:val="nil"/>
              <w:right w:val="nil"/>
            </w:tcBorders>
          </w:tcPr>
          <w:p w14:paraId="08FC315A" w14:textId="77777777" w:rsidR="00CF1DA2" w:rsidRPr="00CF1DA2" w:rsidRDefault="00CF1DA2" w:rsidP="00CF1DA2">
            <w:pPr>
              <w:autoSpaceDE w:val="0"/>
              <w:autoSpaceDN w:val="0"/>
              <w:adjustRightInd w:val="0"/>
              <w:spacing w:after="0" w:line="240" w:lineRule="auto"/>
              <w:rPr>
                <w:ins w:id="5454" w:author="Arjan" w:date="2012-12-10T16:10:00Z"/>
                <w:rFonts w:ascii="Arial" w:eastAsia="Times New Roman" w:hAnsi="Arial" w:cs="Arial"/>
                <w:color w:val="000000"/>
                <w:sz w:val="20"/>
                <w:szCs w:val="20"/>
              </w:rPr>
            </w:pPr>
          </w:p>
        </w:tc>
        <w:tc>
          <w:tcPr>
            <w:tcW w:w="3330" w:type="dxa"/>
            <w:tcBorders>
              <w:top w:val="nil"/>
              <w:left w:val="nil"/>
              <w:bottom w:val="nil"/>
              <w:right w:val="nil"/>
            </w:tcBorders>
          </w:tcPr>
          <w:p w14:paraId="4DFE1081" w14:textId="77777777" w:rsidR="00CF1DA2" w:rsidRPr="00CF1DA2" w:rsidRDefault="00DA5D93" w:rsidP="00CF1DA2">
            <w:pPr>
              <w:autoSpaceDE w:val="0"/>
              <w:autoSpaceDN w:val="0"/>
              <w:adjustRightInd w:val="0"/>
              <w:spacing w:after="0" w:line="240" w:lineRule="auto"/>
              <w:rPr>
                <w:ins w:id="5455" w:author="Arjan" w:date="2012-12-10T16:10:00Z"/>
                <w:rFonts w:ascii="Arial" w:eastAsia="Times New Roman" w:hAnsi="Arial" w:cs="Arial"/>
                <w:color w:val="000000"/>
                <w:sz w:val="20"/>
                <w:szCs w:val="20"/>
              </w:rPr>
            </w:pPr>
            <w:ins w:id="5456"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Kanaal</w:t>
              </w:r>
              <w:r w:rsidRPr="00CF1DA2">
                <w:rPr>
                  <w:rFonts w:ascii="Arial" w:hAnsi="Arial" w:cs="Arial"/>
                  <w:sz w:val="20"/>
                  <w:szCs w:val="20"/>
                  <w:lang w:val="en-AU"/>
                </w:rPr>
                <w:fldChar w:fldCharType="end"/>
              </w:r>
            </w:ins>
          </w:p>
        </w:tc>
        <w:tc>
          <w:tcPr>
            <w:tcW w:w="1350" w:type="dxa"/>
            <w:tcBorders>
              <w:top w:val="nil"/>
              <w:left w:val="nil"/>
              <w:bottom w:val="nil"/>
              <w:right w:val="nil"/>
            </w:tcBorders>
          </w:tcPr>
          <w:p w14:paraId="26CBF14B" w14:textId="77777777" w:rsidR="00CF1DA2" w:rsidRPr="00CF1DA2" w:rsidRDefault="00CF1DA2" w:rsidP="00CF1DA2">
            <w:pPr>
              <w:autoSpaceDE w:val="0"/>
              <w:autoSpaceDN w:val="0"/>
              <w:adjustRightInd w:val="0"/>
              <w:spacing w:after="0" w:line="240" w:lineRule="auto"/>
              <w:rPr>
                <w:ins w:id="5457" w:author="Arjan" w:date="2012-12-10T16:10:00Z"/>
                <w:rFonts w:ascii="Arial" w:eastAsia="Times New Roman" w:hAnsi="Arial" w:cs="Arial"/>
                <w:color w:val="000000"/>
                <w:sz w:val="20"/>
                <w:szCs w:val="20"/>
              </w:rPr>
            </w:pPr>
            <w:ins w:id="5458" w:author="Arjan" w:date="2012-12-10T16:10:00Z">
              <w:r w:rsidRPr="00CF1DA2">
                <w:rPr>
                  <w:rFonts w:ascii="Arial" w:eastAsia="Times New Roman" w:hAnsi="Arial" w:cs="Arial"/>
                  <w:color w:val="000000"/>
                  <w:sz w:val="20"/>
                  <w:szCs w:val="20"/>
                </w:rPr>
                <w:t>KING</w:t>
              </w:r>
            </w:ins>
          </w:p>
        </w:tc>
      </w:tr>
      <w:tr w:rsidR="00CF1DA2" w:rsidRPr="00CF1DA2" w14:paraId="6F4B6C94" w14:textId="77777777" w:rsidTr="001E1BAB">
        <w:trPr>
          <w:ins w:id="5459" w:author="Arjan" w:date="2012-12-10T16:10:00Z"/>
        </w:trPr>
        <w:tc>
          <w:tcPr>
            <w:tcW w:w="3600" w:type="dxa"/>
            <w:tcBorders>
              <w:top w:val="nil"/>
              <w:left w:val="nil"/>
              <w:bottom w:val="nil"/>
              <w:right w:val="nil"/>
            </w:tcBorders>
          </w:tcPr>
          <w:p w14:paraId="581A61C6" w14:textId="77777777" w:rsidR="00CF1DA2" w:rsidRPr="00CF1DA2" w:rsidRDefault="00CF1DA2" w:rsidP="00CF1DA2">
            <w:pPr>
              <w:autoSpaceDE w:val="0"/>
              <w:autoSpaceDN w:val="0"/>
              <w:adjustRightInd w:val="0"/>
              <w:spacing w:after="0" w:line="240" w:lineRule="auto"/>
              <w:rPr>
                <w:ins w:id="5460" w:author="Arjan" w:date="2012-12-10T16:10:00Z"/>
                <w:rFonts w:ascii="Arial" w:eastAsia="Times New Roman" w:hAnsi="Arial" w:cs="Arial"/>
                <w:color w:val="000000"/>
                <w:sz w:val="20"/>
                <w:szCs w:val="20"/>
              </w:rPr>
            </w:pPr>
          </w:p>
        </w:tc>
        <w:tc>
          <w:tcPr>
            <w:tcW w:w="1080" w:type="dxa"/>
            <w:tcBorders>
              <w:top w:val="nil"/>
              <w:left w:val="nil"/>
              <w:bottom w:val="nil"/>
              <w:right w:val="nil"/>
            </w:tcBorders>
          </w:tcPr>
          <w:p w14:paraId="0725C0F9" w14:textId="77777777" w:rsidR="00CF1DA2" w:rsidRPr="00CF1DA2" w:rsidRDefault="00CF1DA2" w:rsidP="00CF1DA2">
            <w:pPr>
              <w:autoSpaceDE w:val="0"/>
              <w:autoSpaceDN w:val="0"/>
              <w:adjustRightInd w:val="0"/>
              <w:spacing w:after="0" w:line="240" w:lineRule="auto"/>
              <w:rPr>
                <w:ins w:id="5461" w:author="Arjan" w:date="2012-12-10T16:10:00Z"/>
                <w:rFonts w:ascii="Arial" w:eastAsia="Times New Roman" w:hAnsi="Arial" w:cs="Arial"/>
                <w:color w:val="000000"/>
                <w:sz w:val="20"/>
                <w:szCs w:val="20"/>
              </w:rPr>
            </w:pPr>
          </w:p>
        </w:tc>
        <w:tc>
          <w:tcPr>
            <w:tcW w:w="3330" w:type="dxa"/>
            <w:tcBorders>
              <w:top w:val="nil"/>
              <w:left w:val="nil"/>
              <w:bottom w:val="nil"/>
              <w:right w:val="nil"/>
            </w:tcBorders>
          </w:tcPr>
          <w:p w14:paraId="4E68D457" w14:textId="77777777" w:rsidR="00CF1DA2" w:rsidRPr="00CF1DA2" w:rsidRDefault="00DA5D93" w:rsidP="00CF1DA2">
            <w:pPr>
              <w:autoSpaceDE w:val="0"/>
              <w:autoSpaceDN w:val="0"/>
              <w:adjustRightInd w:val="0"/>
              <w:spacing w:after="0" w:line="240" w:lineRule="auto"/>
              <w:rPr>
                <w:ins w:id="5462" w:author="Arjan" w:date="2012-12-10T16:10:00Z"/>
                <w:rFonts w:ascii="Arial" w:eastAsia="Times New Roman" w:hAnsi="Arial" w:cs="Arial"/>
                <w:color w:val="000000"/>
                <w:sz w:val="20"/>
                <w:szCs w:val="20"/>
              </w:rPr>
            </w:pPr>
            <w:ins w:id="5463"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Onderwerp</w:t>
              </w:r>
              <w:r w:rsidRPr="00CF1DA2">
                <w:rPr>
                  <w:rFonts w:ascii="Arial" w:hAnsi="Arial" w:cs="Arial"/>
                  <w:sz w:val="20"/>
                  <w:szCs w:val="20"/>
                  <w:lang w:val="en-AU"/>
                </w:rPr>
                <w:fldChar w:fldCharType="end"/>
              </w:r>
            </w:ins>
          </w:p>
        </w:tc>
        <w:tc>
          <w:tcPr>
            <w:tcW w:w="1350" w:type="dxa"/>
            <w:tcBorders>
              <w:top w:val="nil"/>
              <w:left w:val="nil"/>
              <w:bottom w:val="nil"/>
              <w:right w:val="nil"/>
            </w:tcBorders>
          </w:tcPr>
          <w:p w14:paraId="26A6FD2D" w14:textId="77777777" w:rsidR="00CF1DA2" w:rsidRPr="00CF1DA2" w:rsidRDefault="00CF1DA2" w:rsidP="00CF1DA2">
            <w:pPr>
              <w:autoSpaceDE w:val="0"/>
              <w:autoSpaceDN w:val="0"/>
              <w:adjustRightInd w:val="0"/>
              <w:spacing w:after="0" w:line="240" w:lineRule="auto"/>
              <w:rPr>
                <w:ins w:id="5464" w:author="Arjan" w:date="2012-12-10T16:10:00Z"/>
                <w:rFonts w:ascii="Arial" w:eastAsia="Times New Roman" w:hAnsi="Arial" w:cs="Arial"/>
                <w:color w:val="000000"/>
                <w:sz w:val="20"/>
                <w:szCs w:val="20"/>
              </w:rPr>
            </w:pPr>
            <w:ins w:id="5465" w:author="Arjan" w:date="2012-12-10T16:10:00Z">
              <w:r w:rsidRPr="00CF1DA2">
                <w:rPr>
                  <w:rFonts w:ascii="Arial" w:eastAsia="Times New Roman" w:hAnsi="Arial" w:cs="Arial"/>
                  <w:color w:val="000000"/>
                  <w:sz w:val="20"/>
                  <w:szCs w:val="20"/>
                </w:rPr>
                <w:t>KING</w:t>
              </w:r>
            </w:ins>
          </w:p>
        </w:tc>
      </w:tr>
      <w:tr w:rsidR="00CF1DA2" w:rsidRPr="00CF1DA2" w14:paraId="15343F60" w14:textId="77777777" w:rsidTr="001E1BAB">
        <w:trPr>
          <w:ins w:id="5466" w:author="Arjan" w:date="2012-12-10T16:10:00Z"/>
        </w:trPr>
        <w:tc>
          <w:tcPr>
            <w:tcW w:w="3600" w:type="dxa"/>
            <w:tcBorders>
              <w:top w:val="nil"/>
              <w:left w:val="nil"/>
              <w:bottom w:val="nil"/>
              <w:right w:val="nil"/>
            </w:tcBorders>
          </w:tcPr>
          <w:p w14:paraId="3B9163AD" w14:textId="77777777" w:rsidR="00CF1DA2" w:rsidRPr="00CF1DA2" w:rsidRDefault="00CF1DA2" w:rsidP="00CF1DA2">
            <w:pPr>
              <w:autoSpaceDE w:val="0"/>
              <w:autoSpaceDN w:val="0"/>
              <w:adjustRightInd w:val="0"/>
              <w:spacing w:after="0" w:line="240" w:lineRule="auto"/>
              <w:rPr>
                <w:ins w:id="5467" w:author="Arjan" w:date="2012-12-10T16:10:00Z"/>
                <w:rFonts w:ascii="Arial" w:eastAsia="Times New Roman" w:hAnsi="Arial" w:cs="Arial"/>
                <w:color w:val="000000"/>
                <w:sz w:val="20"/>
                <w:szCs w:val="20"/>
              </w:rPr>
            </w:pPr>
          </w:p>
        </w:tc>
        <w:tc>
          <w:tcPr>
            <w:tcW w:w="1080" w:type="dxa"/>
            <w:tcBorders>
              <w:top w:val="nil"/>
              <w:left w:val="nil"/>
              <w:bottom w:val="nil"/>
              <w:right w:val="nil"/>
            </w:tcBorders>
          </w:tcPr>
          <w:p w14:paraId="53A9ABB4" w14:textId="77777777" w:rsidR="00CF1DA2" w:rsidRPr="00CF1DA2" w:rsidRDefault="00CF1DA2" w:rsidP="00CF1DA2">
            <w:pPr>
              <w:autoSpaceDE w:val="0"/>
              <w:autoSpaceDN w:val="0"/>
              <w:adjustRightInd w:val="0"/>
              <w:spacing w:after="0" w:line="240" w:lineRule="auto"/>
              <w:rPr>
                <w:ins w:id="5468" w:author="Arjan" w:date="2012-12-10T16:10:00Z"/>
                <w:rFonts w:ascii="Arial" w:eastAsia="Times New Roman" w:hAnsi="Arial" w:cs="Arial"/>
                <w:color w:val="000000"/>
                <w:sz w:val="20"/>
                <w:szCs w:val="20"/>
              </w:rPr>
            </w:pPr>
          </w:p>
        </w:tc>
        <w:tc>
          <w:tcPr>
            <w:tcW w:w="3330" w:type="dxa"/>
            <w:tcBorders>
              <w:top w:val="nil"/>
              <w:left w:val="nil"/>
              <w:bottom w:val="nil"/>
              <w:right w:val="nil"/>
            </w:tcBorders>
          </w:tcPr>
          <w:p w14:paraId="2F2CF9A6" w14:textId="77777777" w:rsidR="00CF1DA2" w:rsidRPr="00CF1DA2" w:rsidRDefault="00DA5D93" w:rsidP="00CF1DA2">
            <w:pPr>
              <w:autoSpaceDE w:val="0"/>
              <w:autoSpaceDN w:val="0"/>
              <w:adjustRightInd w:val="0"/>
              <w:spacing w:after="0" w:line="240" w:lineRule="auto"/>
              <w:rPr>
                <w:ins w:id="5469" w:author="Arjan" w:date="2012-12-10T16:10:00Z"/>
                <w:rFonts w:ascii="Arial" w:eastAsia="Times New Roman" w:hAnsi="Arial" w:cs="Arial"/>
                <w:color w:val="000000"/>
                <w:sz w:val="20"/>
                <w:szCs w:val="20"/>
              </w:rPr>
            </w:pPr>
            <w:ins w:id="5470"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Toelichting</w:t>
              </w:r>
              <w:r w:rsidRPr="00CF1DA2">
                <w:rPr>
                  <w:rFonts w:ascii="Arial" w:hAnsi="Arial" w:cs="Arial"/>
                  <w:sz w:val="20"/>
                  <w:szCs w:val="20"/>
                  <w:lang w:val="en-AU"/>
                </w:rPr>
                <w:fldChar w:fldCharType="end"/>
              </w:r>
            </w:ins>
          </w:p>
        </w:tc>
        <w:tc>
          <w:tcPr>
            <w:tcW w:w="1350" w:type="dxa"/>
            <w:tcBorders>
              <w:top w:val="nil"/>
              <w:left w:val="nil"/>
              <w:bottom w:val="nil"/>
              <w:right w:val="nil"/>
            </w:tcBorders>
          </w:tcPr>
          <w:p w14:paraId="6B72264D" w14:textId="77777777" w:rsidR="00CF1DA2" w:rsidRPr="00CF1DA2" w:rsidRDefault="00CF1DA2" w:rsidP="00CF1DA2">
            <w:pPr>
              <w:autoSpaceDE w:val="0"/>
              <w:autoSpaceDN w:val="0"/>
              <w:adjustRightInd w:val="0"/>
              <w:spacing w:after="0" w:line="240" w:lineRule="auto"/>
              <w:rPr>
                <w:ins w:id="5471" w:author="Arjan" w:date="2012-12-10T16:10:00Z"/>
                <w:rFonts w:ascii="Arial" w:eastAsia="Times New Roman" w:hAnsi="Arial" w:cs="Arial"/>
                <w:color w:val="000000"/>
                <w:sz w:val="20"/>
                <w:szCs w:val="20"/>
              </w:rPr>
            </w:pPr>
            <w:ins w:id="5472" w:author="Arjan" w:date="2012-12-10T16:10:00Z">
              <w:r w:rsidRPr="00CF1DA2">
                <w:rPr>
                  <w:rFonts w:ascii="Arial" w:eastAsia="Times New Roman" w:hAnsi="Arial" w:cs="Arial"/>
                  <w:color w:val="000000"/>
                  <w:sz w:val="20"/>
                  <w:szCs w:val="20"/>
                </w:rPr>
                <w:t>KING</w:t>
              </w:r>
            </w:ins>
          </w:p>
        </w:tc>
      </w:tr>
      <w:tr w:rsidR="00CF1DA2" w:rsidRPr="00CF1DA2" w14:paraId="41B3EF4C" w14:textId="77777777" w:rsidTr="001E1BAB">
        <w:trPr>
          <w:ins w:id="5473" w:author="Arjan" w:date="2012-12-10T16:10:00Z"/>
        </w:trPr>
        <w:tc>
          <w:tcPr>
            <w:tcW w:w="3600" w:type="dxa"/>
            <w:tcBorders>
              <w:top w:val="nil"/>
              <w:left w:val="nil"/>
              <w:bottom w:val="nil"/>
              <w:right w:val="nil"/>
            </w:tcBorders>
          </w:tcPr>
          <w:p w14:paraId="107012D4" w14:textId="77777777" w:rsidR="00CF1DA2" w:rsidRPr="00CF1DA2" w:rsidRDefault="00CF1DA2" w:rsidP="00CF1DA2">
            <w:pPr>
              <w:autoSpaceDE w:val="0"/>
              <w:autoSpaceDN w:val="0"/>
              <w:adjustRightInd w:val="0"/>
              <w:spacing w:after="0" w:line="240" w:lineRule="auto"/>
              <w:rPr>
                <w:ins w:id="5474" w:author="Arjan" w:date="2012-12-10T16:10:00Z"/>
                <w:rFonts w:ascii="Arial" w:eastAsia="Times New Roman" w:hAnsi="Arial" w:cs="Arial"/>
                <w:color w:val="000000"/>
                <w:sz w:val="20"/>
                <w:szCs w:val="20"/>
              </w:rPr>
            </w:pPr>
            <w:ins w:id="5475" w:author="Arjan" w:date="2012-12-10T16:10:00Z">
              <w:r w:rsidRPr="00CF1DA2">
                <w:rPr>
                  <w:rFonts w:ascii="Arial" w:eastAsia="Times New Roman" w:hAnsi="Arial" w:cs="Arial"/>
                  <w:b/>
                  <w:bCs/>
                  <w:color w:val="000000"/>
                  <w:sz w:val="20"/>
                  <w:szCs w:val="20"/>
                </w:rPr>
                <w:t>Overzicht relaties</w:t>
              </w:r>
            </w:ins>
          </w:p>
        </w:tc>
        <w:tc>
          <w:tcPr>
            <w:tcW w:w="4410" w:type="dxa"/>
            <w:gridSpan w:val="2"/>
            <w:tcBorders>
              <w:top w:val="nil"/>
              <w:left w:val="nil"/>
              <w:bottom w:val="nil"/>
              <w:right w:val="nil"/>
            </w:tcBorders>
          </w:tcPr>
          <w:p w14:paraId="368F1766" w14:textId="77777777" w:rsidR="00CF1DA2" w:rsidRPr="00CF1DA2" w:rsidRDefault="00CF1DA2" w:rsidP="00CF1DA2">
            <w:pPr>
              <w:autoSpaceDE w:val="0"/>
              <w:autoSpaceDN w:val="0"/>
              <w:adjustRightInd w:val="0"/>
              <w:spacing w:after="0" w:line="240" w:lineRule="auto"/>
              <w:rPr>
                <w:ins w:id="5476" w:author="Arjan" w:date="2012-12-10T16:10:00Z"/>
                <w:rFonts w:ascii="Arial" w:eastAsia="Times New Roman" w:hAnsi="Arial" w:cs="Arial"/>
                <w:color w:val="000000"/>
                <w:sz w:val="20"/>
                <w:szCs w:val="20"/>
              </w:rPr>
            </w:pPr>
            <w:ins w:id="5477" w:author="Arjan" w:date="2012-12-10T16:10:00Z">
              <w:r w:rsidRPr="00CF1DA2">
                <w:rPr>
                  <w:rFonts w:ascii="Arial" w:eastAsia="Times New Roman" w:hAnsi="Arial" w:cs="Arial"/>
                  <w:i/>
                  <w:iCs/>
                  <w:color w:val="000000"/>
                  <w:sz w:val="20"/>
                  <w:szCs w:val="20"/>
                </w:rPr>
                <w:t>Relatienaam incl. gerelateerd type</w:t>
              </w:r>
            </w:ins>
          </w:p>
        </w:tc>
        <w:tc>
          <w:tcPr>
            <w:tcW w:w="1350" w:type="dxa"/>
            <w:tcBorders>
              <w:top w:val="nil"/>
              <w:left w:val="nil"/>
              <w:bottom w:val="nil"/>
              <w:right w:val="nil"/>
            </w:tcBorders>
          </w:tcPr>
          <w:p w14:paraId="2A81695D" w14:textId="77777777" w:rsidR="00CF1DA2" w:rsidRPr="00CF1DA2" w:rsidRDefault="00CF1DA2" w:rsidP="00CF1DA2">
            <w:pPr>
              <w:autoSpaceDE w:val="0"/>
              <w:autoSpaceDN w:val="0"/>
              <w:adjustRightInd w:val="0"/>
              <w:spacing w:after="0" w:line="240" w:lineRule="auto"/>
              <w:rPr>
                <w:ins w:id="5478" w:author="Arjan" w:date="2012-12-10T16:10:00Z"/>
                <w:rFonts w:ascii="Arial" w:eastAsia="Times New Roman" w:hAnsi="Arial" w:cs="Arial"/>
                <w:color w:val="000000"/>
                <w:sz w:val="20"/>
                <w:szCs w:val="20"/>
              </w:rPr>
            </w:pPr>
            <w:ins w:id="5479" w:author="Arjan" w:date="2012-12-10T16:10:00Z">
              <w:r w:rsidRPr="00CF1DA2">
                <w:rPr>
                  <w:rFonts w:ascii="Arial" w:eastAsia="Times New Roman" w:hAnsi="Arial" w:cs="Arial"/>
                  <w:i/>
                  <w:iCs/>
                  <w:color w:val="000000"/>
                  <w:sz w:val="20"/>
                  <w:szCs w:val="20"/>
                </w:rPr>
                <w:t>Herkomst</w:t>
              </w:r>
            </w:ins>
          </w:p>
        </w:tc>
      </w:tr>
      <w:tr w:rsidR="00CF1DA2" w:rsidRPr="00CF1DA2" w14:paraId="08E411A6" w14:textId="77777777" w:rsidTr="001E1BAB">
        <w:trPr>
          <w:ins w:id="5480" w:author="Arjan" w:date="2012-12-10T16:10:00Z"/>
        </w:trPr>
        <w:tc>
          <w:tcPr>
            <w:tcW w:w="3600" w:type="dxa"/>
            <w:tcBorders>
              <w:top w:val="nil"/>
              <w:left w:val="nil"/>
              <w:bottom w:val="nil"/>
              <w:right w:val="nil"/>
            </w:tcBorders>
          </w:tcPr>
          <w:p w14:paraId="2EF020A2" w14:textId="77777777" w:rsidR="00CF1DA2" w:rsidRPr="00CF1DA2" w:rsidRDefault="00CF1DA2" w:rsidP="00CF1DA2">
            <w:pPr>
              <w:autoSpaceDE w:val="0"/>
              <w:autoSpaceDN w:val="0"/>
              <w:adjustRightInd w:val="0"/>
              <w:spacing w:after="0" w:line="240" w:lineRule="auto"/>
              <w:rPr>
                <w:ins w:id="5481" w:author="Arjan" w:date="2012-12-10T16:10:00Z"/>
                <w:rFonts w:ascii="Arial" w:eastAsia="Times New Roman" w:hAnsi="Arial" w:cs="Arial"/>
                <w:color w:val="000000"/>
                <w:sz w:val="20"/>
                <w:szCs w:val="20"/>
              </w:rPr>
            </w:pPr>
          </w:p>
        </w:tc>
        <w:tc>
          <w:tcPr>
            <w:tcW w:w="4410" w:type="dxa"/>
            <w:gridSpan w:val="2"/>
            <w:tcBorders>
              <w:top w:val="nil"/>
              <w:left w:val="nil"/>
              <w:bottom w:val="nil"/>
              <w:right w:val="nil"/>
            </w:tcBorders>
          </w:tcPr>
          <w:p w14:paraId="4D20C184" w14:textId="77777777" w:rsidR="00CF1DA2" w:rsidRPr="00CF1DA2" w:rsidRDefault="00DA5D93" w:rsidP="00CF1DA2">
            <w:pPr>
              <w:autoSpaceDE w:val="0"/>
              <w:autoSpaceDN w:val="0"/>
              <w:adjustRightInd w:val="0"/>
              <w:spacing w:after="0" w:line="240" w:lineRule="auto"/>
              <w:rPr>
                <w:ins w:id="5482" w:author="Arjan" w:date="2012-12-10T16:10:00Z"/>
                <w:rFonts w:ascii="Arial" w:eastAsia="Times New Roman" w:hAnsi="Arial" w:cs="Arial"/>
                <w:color w:val="000000"/>
                <w:sz w:val="20"/>
                <w:szCs w:val="20"/>
              </w:rPr>
            </w:pPr>
            <w:ins w:id="5483"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betrekking op</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Element.Name</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ZAAK</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c>
          <w:tcPr>
            <w:tcW w:w="1350" w:type="dxa"/>
            <w:tcBorders>
              <w:top w:val="nil"/>
              <w:left w:val="nil"/>
              <w:bottom w:val="nil"/>
              <w:right w:val="nil"/>
            </w:tcBorders>
          </w:tcPr>
          <w:p w14:paraId="7CACB68C" w14:textId="77777777" w:rsidR="00CF1DA2" w:rsidRPr="00CF1DA2" w:rsidRDefault="00CF1DA2" w:rsidP="00CF1DA2">
            <w:pPr>
              <w:autoSpaceDE w:val="0"/>
              <w:autoSpaceDN w:val="0"/>
              <w:adjustRightInd w:val="0"/>
              <w:spacing w:after="0" w:line="240" w:lineRule="auto"/>
              <w:rPr>
                <w:ins w:id="5484" w:author="Arjan" w:date="2012-12-10T16:10:00Z"/>
                <w:rFonts w:ascii="Arial" w:eastAsia="Times New Roman" w:hAnsi="Arial" w:cs="Arial"/>
                <w:color w:val="000000"/>
                <w:sz w:val="20"/>
                <w:szCs w:val="20"/>
              </w:rPr>
            </w:pPr>
            <w:ins w:id="5485" w:author="Arjan" w:date="2012-12-10T16:10:00Z">
              <w:r w:rsidRPr="00CF1DA2">
                <w:rPr>
                  <w:rFonts w:ascii="Arial" w:eastAsia="Times New Roman" w:hAnsi="Arial" w:cs="Arial"/>
                  <w:color w:val="000000"/>
                  <w:sz w:val="20"/>
                  <w:szCs w:val="20"/>
                </w:rPr>
                <w:t>KING</w:t>
              </w:r>
            </w:ins>
          </w:p>
        </w:tc>
      </w:tr>
      <w:tr w:rsidR="00CF1DA2" w:rsidRPr="00CF1DA2" w14:paraId="426EEB3B" w14:textId="77777777" w:rsidTr="001E1BAB">
        <w:trPr>
          <w:ins w:id="5486" w:author="Arjan" w:date="2012-12-10T16:10:00Z"/>
        </w:trPr>
        <w:tc>
          <w:tcPr>
            <w:tcW w:w="3600" w:type="dxa"/>
            <w:tcBorders>
              <w:top w:val="nil"/>
              <w:left w:val="nil"/>
              <w:bottom w:val="nil"/>
              <w:right w:val="nil"/>
            </w:tcBorders>
          </w:tcPr>
          <w:p w14:paraId="3085B94A" w14:textId="77777777" w:rsidR="00CF1DA2" w:rsidRPr="00CF1DA2" w:rsidRDefault="00CF1DA2" w:rsidP="00CF1DA2">
            <w:pPr>
              <w:autoSpaceDE w:val="0"/>
              <w:autoSpaceDN w:val="0"/>
              <w:adjustRightInd w:val="0"/>
              <w:spacing w:after="0" w:line="240" w:lineRule="auto"/>
              <w:rPr>
                <w:ins w:id="5487" w:author="Arjan" w:date="2012-12-10T16:10:00Z"/>
                <w:rFonts w:ascii="Arial" w:eastAsia="Times New Roman" w:hAnsi="Arial" w:cs="Arial"/>
                <w:color w:val="000000"/>
                <w:sz w:val="20"/>
                <w:szCs w:val="20"/>
              </w:rPr>
            </w:pPr>
          </w:p>
        </w:tc>
        <w:tc>
          <w:tcPr>
            <w:tcW w:w="4410" w:type="dxa"/>
            <w:gridSpan w:val="2"/>
            <w:tcBorders>
              <w:top w:val="nil"/>
              <w:left w:val="nil"/>
              <w:bottom w:val="nil"/>
              <w:right w:val="nil"/>
            </w:tcBorders>
          </w:tcPr>
          <w:p w14:paraId="15221743" w14:textId="77777777" w:rsidR="00CF1DA2" w:rsidRPr="00DD0F4F" w:rsidRDefault="00DA5D93" w:rsidP="00CF1DA2">
            <w:pPr>
              <w:autoSpaceDE w:val="0"/>
              <w:autoSpaceDN w:val="0"/>
              <w:adjustRightInd w:val="0"/>
              <w:spacing w:after="0" w:line="240" w:lineRule="auto"/>
              <w:rPr>
                <w:ins w:id="5488" w:author="Arjan" w:date="2012-12-10T16:10:00Z"/>
                <w:rFonts w:ascii="Arial" w:eastAsia="Times New Roman" w:hAnsi="Arial" w:cs="Arial"/>
                <w:color w:val="000000"/>
                <w:sz w:val="20"/>
                <w:szCs w:val="20"/>
                <w:lang w:val="nl-NL"/>
              </w:rPr>
            </w:pPr>
            <w:ins w:id="5489" w:author="Arjan" w:date="2012-12-10T16:10: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Connector.Name</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heeft plaatsgevonden met</w:t>
              </w:r>
              <w:r w:rsidRPr="00CF1DA2">
                <w:rPr>
                  <w:rFonts w:ascii="Arial" w:hAnsi="Arial" w:cs="Arial"/>
                  <w:sz w:val="20"/>
                  <w:szCs w:val="20"/>
                  <w:lang w:val="en-AU"/>
                </w:rPr>
                <w:fldChar w:fldCharType="end"/>
              </w:r>
              <w:r w:rsidR="00CF1DA2" w:rsidRPr="00DD0F4F">
                <w:rPr>
                  <w:rFonts w:ascii="Arial" w:eastAsia="Times New Roman" w:hAnsi="Arial" w:cs="Arial"/>
                  <w:color w:val="000000"/>
                  <w:sz w:val="20"/>
                  <w:szCs w:val="20"/>
                  <w:lang w:val="nl-NL"/>
                </w:rPr>
                <w:t xml:space="preserve">   </w:t>
              </w:r>
              <w:r w:rsidRPr="00CF1DA2">
                <w:rPr>
                  <w:rFonts w:ascii="Arial" w:eastAsia="Times New Roman" w:hAnsi="Arial" w:cs="Arial"/>
                  <w:color w:val="000000"/>
                  <w:sz w:val="20"/>
                  <w:szCs w:val="20"/>
                </w:rPr>
                <w:fldChar w:fldCharType="begin" w:fldLock="1"/>
              </w:r>
              <w:r w:rsidR="00CF1DA2" w:rsidRPr="00DD0F4F">
                <w:rPr>
                  <w:rFonts w:ascii="Arial" w:eastAsia="Times New Roman" w:hAnsi="Arial" w:cs="Arial"/>
                  <w:color w:val="000000"/>
                  <w:sz w:val="20"/>
                  <w:szCs w:val="20"/>
                  <w:lang w:val="nl-NL"/>
                </w:rPr>
                <w:instrText>MERGEFIELD Element.Name</w:instrText>
              </w:r>
              <w:r w:rsidRPr="00CF1DA2">
                <w:rPr>
                  <w:rFonts w:ascii="Arial" w:eastAsia="Times New Roman" w:hAnsi="Arial" w:cs="Arial"/>
                  <w:color w:val="000000"/>
                  <w:sz w:val="20"/>
                  <w:szCs w:val="20"/>
                </w:rPr>
                <w:fldChar w:fldCharType="separate"/>
              </w:r>
              <w:r w:rsidR="00CF1DA2" w:rsidRPr="00DD0F4F">
                <w:rPr>
                  <w:rFonts w:ascii="Arial" w:eastAsia="Times New Roman" w:hAnsi="Arial" w:cs="Arial"/>
                  <w:color w:val="000000"/>
                  <w:sz w:val="20"/>
                  <w:szCs w:val="20"/>
                  <w:lang w:val="nl-NL"/>
                </w:rPr>
                <w:t>NATUURLIJK PERSOON</w:t>
              </w:r>
              <w:r w:rsidRPr="00CF1DA2">
                <w:rPr>
                  <w:rFonts w:ascii="Arial" w:eastAsia="Times New Roman" w:hAnsi="Arial" w:cs="Arial"/>
                  <w:color w:val="000000"/>
                  <w:sz w:val="20"/>
                  <w:szCs w:val="20"/>
                </w:rPr>
                <w:fldChar w:fldCharType="end"/>
              </w:r>
              <w:r w:rsidR="00CF1DA2" w:rsidRPr="00DD0F4F">
                <w:rPr>
                  <w:rFonts w:ascii="Arial" w:eastAsia="Times New Roman" w:hAnsi="Arial" w:cs="Arial"/>
                  <w:color w:val="000000"/>
                  <w:sz w:val="20"/>
                  <w:szCs w:val="20"/>
                  <w:lang w:val="nl-NL"/>
                </w:rPr>
                <w:t xml:space="preserve">  </w:t>
              </w:r>
            </w:ins>
          </w:p>
        </w:tc>
        <w:tc>
          <w:tcPr>
            <w:tcW w:w="1350" w:type="dxa"/>
            <w:tcBorders>
              <w:top w:val="nil"/>
              <w:left w:val="nil"/>
              <w:bottom w:val="nil"/>
              <w:right w:val="nil"/>
            </w:tcBorders>
          </w:tcPr>
          <w:p w14:paraId="57E334D6" w14:textId="77777777" w:rsidR="00CF1DA2" w:rsidRPr="00CF1DA2" w:rsidRDefault="00CF1DA2" w:rsidP="00CF1DA2">
            <w:pPr>
              <w:autoSpaceDE w:val="0"/>
              <w:autoSpaceDN w:val="0"/>
              <w:adjustRightInd w:val="0"/>
              <w:spacing w:after="0" w:line="240" w:lineRule="auto"/>
              <w:rPr>
                <w:ins w:id="5490" w:author="Arjan" w:date="2012-12-10T16:10:00Z"/>
                <w:rFonts w:ascii="Arial" w:eastAsia="Times New Roman" w:hAnsi="Arial" w:cs="Arial"/>
                <w:color w:val="000000"/>
                <w:sz w:val="20"/>
                <w:szCs w:val="20"/>
              </w:rPr>
            </w:pPr>
            <w:ins w:id="5491" w:author="Arjan" w:date="2012-12-10T16:10:00Z">
              <w:r w:rsidRPr="00CF1DA2">
                <w:rPr>
                  <w:rFonts w:ascii="Arial" w:eastAsia="Times New Roman" w:hAnsi="Arial" w:cs="Arial"/>
                  <w:color w:val="000000"/>
                  <w:sz w:val="20"/>
                  <w:szCs w:val="20"/>
                </w:rPr>
                <w:t>KING</w:t>
              </w:r>
            </w:ins>
          </w:p>
        </w:tc>
      </w:tr>
      <w:tr w:rsidR="00CF1DA2" w:rsidRPr="00CF1DA2" w14:paraId="35472981" w14:textId="77777777" w:rsidTr="001E1BAB">
        <w:trPr>
          <w:ins w:id="5492" w:author="Arjan" w:date="2012-12-10T16:10:00Z"/>
        </w:trPr>
        <w:tc>
          <w:tcPr>
            <w:tcW w:w="3600" w:type="dxa"/>
            <w:tcBorders>
              <w:top w:val="nil"/>
              <w:left w:val="nil"/>
              <w:bottom w:val="nil"/>
              <w:right w:val="nil"/>
            </w:tcBorders>
          </w:tcPr>
          <w:p w14:paraId="34430915" w14:textId="77777777" w:rsidR="00CF1DA2" w:rsidRPr="00CF1DA2" w:rsidRDefault="00CF1DA2" w:rsidP="00CF1DA2">
            <w:pPr>
              <w:autoSpaceDE w:val="0"/>
              <w:autoSpaceDN w:val="0"/>
              <w:adjustRightInd w:val="0"/>
              <w:spacing w:after="0" w:line="240" w:lineRule="auto"/>
              <w:rPr>
                <w:ins w:id="5493" w:author="Arjan" w:date="2012-12-10T16:10:00Z"/>
                <w:rFonts w:ascii="Arial" w:eastAsia="Times New Roman" w:hAnsi="Arial" w:cs="Arial"/>
                <w:color w:val="000000"/>
                <w:sz w:val="20"/>
                <w:szCs w:val="20"/>
              </w:rPr>
            </w:pPr>
          </w:p>
        </w:tc>
        <w:tc>
          <w:tcPr>
            <w:tcW w:w="4410" w:type="dxa"/>
            <w:gridSpan w:val="2"/>
            <w:tcBorders>
              <w:top w:val="nil"/>
              <w:left w:val="nil"/>
              <w:bottom w:val="nil"/>
              <w:right w:val="nil"/>
            </w:tcBorders>
          </w:tcPr>
          <w:p w14:paraId="0AC02B85" w14:textId="77777777" w:rsidR="00CF1DA2" w:rsidRPr="00CF1DA2" w:rsidRDefault="00DA5D93" w:rsidP="00CF1DA2">
            <w:pPr>
              <w:autoSpaceDE w:val="0"/>
              <w:autoSpaceDN w:val="0"/>
              <w:adjustRightInd w:val="0"/>
              <w:spacing w:after="0" w:line="240" w:lineRule="auto"/>
              <w:rPr>
                <w:ins w:id="5494" w:author="Arjan" w:date="2012-12-10T16:10:00Z"/>
                <w:rFonts w:ascii="Arial" w:eastAsia="Times New Roman" w:hAnsi="Arial" w:cs="Arial"/>
                <w:color w:val="000000"/>
                <w:sz w:val="20"/>
                <w:szCs w:val="20"/>
              </w:rPr>
            </w:pPr>
            <w:ins w:id="5495"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plaatsgevonden met</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Element.Name</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VESTIGING</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c>
          <w:tcPr>
            <w:tcW w:w="1350" w:type="dxa"/>
            <w:tcBorders>
              <w:top w:val="nil"/>
              <w:left w:val="nil"/>
              <w:bottom w:val="nil"/>
              <w:right w:val="nil"/>
            </w:tcBorders>
          </w:tcPr>
          <w:p w14:paraId="09524C56" w14:textId="77777777" w:rsidR="00CF1DA2" w:rsidRPr="00CF1DA2" w:rsidRDefault="00CF1DA2" w:rsidP="00CF1DA2">
            <w:pPr>
              <w:autoSpaceDE w:val="0"/>
              <w:autoSpaceDN w:val="0"/>
              <w:adjustRightInd w:val="0"/>
              <w:spacing w:after="0" w:line="240" w:lineRule="auto"/>
              <w:rPr>
                <w:ins w:id="5496" w:author="Arjan" w:date="2012-12-10T16:10:00Z"/>
                <w:rFonts w:ascii="Arial" w:eastAsia="Times New Roman" w:hAnsi="Arial" w:cs="Arial"/>
                <w:color w:val="000000"/>
                <w:sz w:val="20"/>
                <w:szCs w:val="20"/>
              </w:rPr>
            </w:pPr>
            <w:ins w:id="5497" w:author="Arjan" w:date="2012-12-10T16:10:00Z">
              <w:r w:rsidRPr="00CF1DA2">
                <w:rPr>
                  <w:rFonts w:ascii="Arial" w:eastAsia="Times New Roman" w:hAnsi="Arial" w:cs="Arial"/>
                  <w:color w:val="000000"/>
                  <w:sz w:val="20"/>
                  <w:szCs w:val="20"/>
                </w:rPr>
                <w:t>KING</w:t>
              </w:r>
            </w:ins>
          </w:p>
        </w:tc>
      </w:tr>
      <w:tr w:rsidR="00CF1DA2" w:rsidRPr="00CF1DA2" w14:paraId="08954489" w14:textId="77777777" w:rsidTr="001E1BAB">
        <w:trPr>
          <w:ins w:id="5498" w:author="Arjan" w:date="2012-12-10T16:10:00Z"/>
        </w:trPr>
        <w:tc>
          <w:tcPr>
            <w:tcW w:w="3600" w:type="dxa"/>
            <w:tcBorders>
              <w:top w:val="nil"/>
              <w:left w:val="nil"/>
              <w:bottom w:val="nil"/>
              <w:right w:val="nil"/>
            </w:tcBorders>
          </w:tcPr>
          <w:p w14:paraId="060FFE6D" w14:textId="77777777" w:rsidR="00CF1DA2" w:rsidRPr="00CF1DA2" w:rsidRDefault="00CF1DA2" w:rsidP="00CF1DA2">
            <w:pPr>
              <w:autoSpaceDE w:val="0"/>
              <w:autoSpaceDN w:val="0"/>
              <w:adjustRightInd w:val="0"/>
              <w:spacing w:after="0" w:line="240" w:lineRule="auto"/>
              <w:rPr>
                <w:ins w:id="5499" w:author="Arjan" w:date="2012-12-10T16:10:00Z"/>
                <w:rFonts w:ascii="Arial" w:eastAsia="Times New Roman" w:hAnsi="Arial" w:cs="Arial"/>
                <w:color w:val="000000"/>
                <w:sz w:val="20"/>
                <w:szCs w:val="20"/>
              </w:rPr>
            </w:pPr>
          </w:p>
        </w:tc>
        <w:tc>
          <w:tcPr>
            <w:tcW w:w="4410" w:type="dxa"/>
            <w:gridSpan w:val="2"/>
            <w:tcBorders>
              <w:top w:val="nil"/>
              <w:left w:val="nil"/>
              <w:bottom w:val="nil"/>
              <w:right w:val="nil"/>
            </w:tcBorders>
          </w:tcPr>
          <w:p w14:paraId="2EA056CB" w14:textId="77777777" w:rsidR="00CF1DA2" w:rsidRPr="00CF1DA2" w:rsidRDefault="00DA5D93" w:rsidP="000A1102">
            <w:pPr>
              <w:autoSpaceDE w:val="0"/>
              <w:autoSpaceDN w:val="0"/>
              <w:adjustRightInd w:val="0"/>
              <w:spacing w:after="0" w:line="240" w:lineRule="auto"/>
              <w:rPr>
                <w:ins w:id="5500" w:author="Arjan" w:date="2012-12-10T16:10:00Z"/>
                <w:rFonts w:ascii="Arial" w:eastAsia="Times New Roman" w:hAnsi="Arial" w:cs="Arial"/>
                <w:color w:val="000000"/>
                <w:sz w:val="20"/>
                <w:szCs w:val="20"/>
              </w:rPr>
            </w:pPr>
            <w:ins w:id="5501"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relevant</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ins>
            <w:ins w:id="5502" w:author="Arjan" w:date="2013-07-02T11:26:00Z">
              <w:r w:rsidR="000A1102">
                <w:rPr>
                  <w:rFonts w:ascii="Arial" w:eastAsia="Times New Roman" w:hAnsi="Arial" w:cs="Arial"/>
                  <w:color w:val="000000"/>
                  <w:sz w:val="20"/>
                  <w:szCs w:val="20"/>
                </w:rPr>
                <w:t>INFORMATIEOBJE</w:t>
              </w:r>
            </w:ins>
            <w:ins w:id="5503" w:author="Arjan" w:date="2013-07-02T11:27:00Z">
              <w:r w:rsidR="000A1102">
                <w:rPr>
                  <w:rFonts w:ascii="Arial" w:eastAsia="Times New Roman" w:hAnsi="Arial" w:cs="Arial"/>
                  <w:color w:val="000000"/>
                  <w:sz w:val="20"/>
                  <w:szCs w:val="20"/>
                </w:rPr>
                <w:t>CT</w:t>
              </w:r>
            </w:ins>
            <w:ins w:id="5504" w:author="Arjan" w:date="2012-12-10T16:10:00Z">
              <w:r w:rsidR="00CF1DA2" w:rsidRPr="00CF1DA2">
                <w:rPr>
                  <w:rFonts w:ascii="Arial" w:eastAsia="Times New Roman" w:hAnsi="Arial" w:cs="Arial"/>
                  <w:color w:val="000000"/>
                  <w:sz w:val="20"/>
                  <w:szCs w:val="20"/>
                </w:rPr>
                <w:t xml:space="preserve">  </w:t>
              </w:r>
            </w:ins>
          </w:p>
        </w:tc>
        <w:tc>
          <w:tcPr>
            <w:tcW w:w="1350" w:type="dxa"/>
            <w:tcBorders>
              <w:top w:val="nil"/>
              <w:left w:val="nil"/>
              <w:bottom w:val="nil"/>
              <w:right w:val="nil"/>
            </w:tcBorders>
          </w:tcPr>
          <w:p w14:paraId="582E7041" w14:textId="77777777" w:rsidR="00CF1DA2" w:rsidRPr="00CF1DA2" w:rsidRDefault="00CF1DA2" w:rsidP="00CF1DA2">
            <w:pPr>
              <w:autoSpaceDE w:val="0"/>
              <w:autoSpaceDN w:val="0"/>
              <w:adjustRightInd w:val="0"/>
              <w:spacing w:after="0" w:line="240" w:lineRule="auto"/>
              <w:rPr>
                <w:ins w:id="5505" w:author="Arjan" w:date="2012-12-10T16:10:00Z"/>
                <w:rFonts w:ascii="Arial" w:eastAsia="Times New Roman" w:hAnsi="Arial" w:cs="Arial"/>
                <w:color w:val="000000"/>
                <w:sz w:val="20"/>
                <w:szCs w:val="20"/>
              </w:rPr>
            </w:pPr>
            <w:ins w:id="5506" w:author="Arjan" w:date="2012-12-10T16:10:00Z">
              <w:r w:rsidRPr="00CF1DA2">
                <w:rPr>
                  <w:rFonts w:ascii="Arial" w:eastAsia="Times New Roman" w:hAnsi="Arial" w:cs="Arial"/>
                  <w:color w:val="000000"/>
                  <w:sz w:val="20"/>
                  <w:szCs w:val="20"/>
                </w:rPr>
                <w:t>KING</w:t>
              </w:r>
            </w:ins>
          </w:p>
        </w:tc>
      </w:tr>
      <w:tr w:rsidR="00CF1DA2" w:rsidRPr="00CF1DA2" w14:paraId="37F28103" w14:textId="77777777" w:rsidTr="001E1BAB">
        <w:trPr>
          <w:ins w:id="5507" w:author="Arjan" w:date="2012-12-10T16:10:00Z"/>
        </w:trPr>
        <w:tc>
          <w:tcPr>
            <w:tcW w:w="3600" w:type="dxa"/>
            <w:tcBorders>
              <w:top w:val="nil"/>
              <w:left w:val="nil"/>
              <w:bottom w:val="nil"/>
              <w:right w:val="nil"/>
            </w:tcBorders>
          </w:tcPr>
          <w:p w14:paraId="6172E3DB" w14:textId="77777777" w:rsidR="00CF1DA2" w:rsidRPr="00CF1DA2" w:rsidRDefault="00CF1DA2" w:rsidP="00CF1DA2">
            <w:pPr>
              <w:autoSpaceDE w:val="0"/>
              <w:autoSpaceDN w:val="0"/>
              <w:adjustRightInd w:val="0"/>
              <w:spacing w:after="0" w:line="240" w:lineRule="auto"/>
              <w:rPr>
                <w:ins w:id="5508" w:author="Arjan" w:date="2012-12-10T16:10:00Z"/>
                <w:rFonts w:ascii="Arial" w:eastAsia="Times New Roman" w:hAnsi="Arial" w:cs="Arial"/>
                <w:color w:val="000000"/>
                <w:sz w:val="20"/>
                <w:szCs w:val="20"/>
              </w:rPr>
            </w:pPr>
          </w:p>
        </w:tc>
        <w:tc>
          <w:tcPr>
            <w:tcW w:w="4410" w:type="dxa"/>
            <w:gridSpan w:val="2"/>
            <w:tcBorders>
              <w:top w:val="nil"/>
              <w:left w:val="nil"/>
              <w:bottom w:val="nil"/>
              <w:right w:val="nil"/>
            </w:tcBorders>
          </w:tcPr>
          <w:p w14:paraId="0F9C2938" w14:textId="77777777" w:rsidR="00CF1DA2" w:rsidRPr="00CF1DA2" w:rsidRDefault="00DA5D93" w:rsidP="00CF1DA2">
            <w:pPr>
              <w:autoSpaceDE w:val="0"/>
              <w:autoSpaceDN w:val="0"/>
              <w:adjustRightInd w:val="0"/>
              <w:spacing w:after="0" w:line="240" w:lineRule="auto"/>
              <w:rPr>
                <w:ins w:id="5509" w:author="Arjan" w:date="2012-12-10T16:10:00Z"/>
                <w:rFonts w:ascii="Arial" w:eastAsia="Times New Roman" w:hAnsi="Arial" w:cs="Arial"/>
                <w:color w:val="000000"/>
                <w:sz w:val="20"/>
                <w:szCs w:val="20"/>
              </w:rPr>
            </w:pPr>
            <w:ins w:id="5510"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is gevoerd door</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Element.Name</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MEDEWERKER</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c>
          <w:tcPr>
            <w:tcW w:w="1350" w:type="dxa"/>
            <w:tcBorders>
              <w:top w:val="nil"/>
              <w:left w:val="nil"/>
              <w:bottom w:val="nil"/>
              <w:right w:val="nil"/>
            </w:tcBorders>
          </w:tcPr>
          <w:p w14:paraId="74E608F4" w14:textId="77777777" w:rsidR="00CF1DA2" w:rsidRPr="00CF1DA2" w:rsidRDefault="00CF1DA2" w:rsidP="00CF1DA2">
            <w:pPr>
              <w:autoSpaceDE w:val="0"/>
              <w:autoSpaceDN w:val="0"/>
              <w:adjustRightInd w:val="0"/>
              <w:spacing w:after="0" w:line="240" w:lineRule="auto"/>
              <w:rPr>
                <w:ins w:id="5511" w:author="Arjan" w:date="2012-12-10T16:10:00Z"/>
                <w:rFonts w:ascii="Arial" w:eastAsia="Times New Roman" w:hAnsi="Arial" w:cs="Arial"/>
                <w:color w:val="000000"/>
                <w:sz w:val="20"/>
                <w:szCs w:val="20"/>
              </w:rPr>
            </w:pPr>
            <w:ins w:id="5512" w:author="Arjan" w:date="2012-12-10T16:10:00Z">
              <w:r w:rsidRPr="00CF1DA2">
                <w:rPr>
                  <w:rFonts w:ascii="Arial" w:eastAsia="Times New Roman" w:hAnsi="Arial" w:cs="Arial"/>
                  <w:color w:val="000000"/>
                  <w:sz w:val="20"/>
                  <w:szCs w:val="20"/>
                </w:rPr>
                <w:t>KING</w:t>
              </w:r>
            </w:ins>
          </w:p>
        </w:tc>
      </w:tr>
    </w:tbl>
    <w:p w14:paraId="6D4C1A0B" w14:textId="77777777" w:rsidR="00772000" w:rsidRDefault="00772000" w:rsidP="0044638F">
      <w:pPr>
        <w:rPr>
          <w:ins w:id="5513" w:author="Arjan" w:date="2012-12-10T16:10:00Z"/>
        </w:rPr>
      </w:pPr>
    </w:p>
    <w:p w14:paraId="1B8FFC8D" w14:textId="77777777" w:rsidR="00CF1DA2" w:rsidRPr="00CF1DA2" w:rsidRDefault="00DA5D93" w:rsidP="00CF1DA2">
      <w:pPr>
        <w:autoSpaceDE w:val="0"/>
        <w:autoSpaceDN w:val="0"/>
        <w:adjustRightInd w:val="0"/>
        <w:spacing w:before="240" w:after="60" w:line="240" w:lineRule="auto"/>
        <w:outlineLvl w:val="3"/>
        <w:rPr>
          <w:ins w:id="5514" w:author="Arjan" w:date="2012-12-10T16:13:00Z"/>
          <w:rFonts w:ascii="Arial" w:eastAsia="Times New Roman" w:hAnsi="Arial" w:cs="Arial"/>
          <w:b/>
          <w:bCs/>
          <w:color w:val="004080"/>
          <w:sz w:val="24"/>
          <w:szCs w:val="24"/>
        </w:rPr>
      </w:pPr>
      <w:ins w:id="5515"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Identificatie</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CF1DA2" w:rsidRPr="00CF1DA2" w14:paraId="647BC5B4" w14:textId="77777777">
        <w:trPr>
          <w:trHeight w:val="230"/>
          <w:ins w:id="5516" w:author="Arjan" w:date="2012-12-10T16:13:00Z"/>
        </w:trPr>
        <w:tc>
          <w:tcPr>
            <w:tcW w:w="3780" w:type="dxa"/>
            <w:tcBorders>
              <w:top w:val="nil"/>
              <w:left w:val="nil"/>
              <w:bottom w:val="nil"/>
              <w:right w:val="nil"/>
            </w:tcBorders>
          </w:tcPr>
          <w:p w14:paraId="7DD87E11" w14:textId="77777777" w:rsidR="00CF1DA2" w:rsidRPr="00CF1DA2" w:rsidRDefault="00CF1DA2" w:rsidP="00CF1DA2">
            <w:pPr>
              <w:autoSpaceDE w:val="0"/>
              <w:autoSpaceDN w:val="0"/>
              <w:adjustRightInd w:val="0"/>
              <w:spacing w:after="0" w:line="240" w:lineRule="auto"/>
              <w:rPr>
                <w:ins w:id="5517" w:author="Arjan" w:date="2012-12-10T16:13:00Z"/>
                <w:rFonts w:ascii="Arial" w:eastAsia="Times New Roman" w:hAnsi="Arial" w:cs="Arial"/>
                <w:color w:val="000000"/>
                <w:sz w:val="20"/>
                <w:szCs w:val="20"/>
              </w:rPr>
            </w:pPr>
            <w:ins w:id="5518" w:author="Arjan" w:date="2012-12-10T16:13:00Z">
              <w:r w:rsidRPr="00CF1DA2">
                <w:rPr>
                  <w:rFonts w:ascii="Arial" w:eastAsia="Times New Roman" w:hAnsi="Arial" w:cs="Arial"/>
                  <w:b/>
                  <w:bCs/>
                  <w:color w:val="000000"/>
                  <w:sz w:val="20"/>
                  <w:szCs w:val="20"/>
                </w:rPr>
                <w:t>Naam attribuutsoort</w:t>
              </w:r>
            </w:ins>
          </w:p>
        </w:tc>
        <w:tc>
          <w:tcPr>
            <w:tcW w:w="5580" w:type="dxa"/>
            <w:tcBorders>
              <w:top w:val="nil"/>
              <w:left w:val="nil"/>
              <w:bottom w:val="nil"/>
              <w:right w:val="nil"/>
            </w:tcBorders>
          </w:tcPr>
          <w:p w14:paraId="75695200" w14:textId="77777777" w:rsidR="00CF1DA2" w:rsidRPr="00CF1DA2" w:rsidRDefault="00DA5D93" w:rsidP="00CF1DA2">
            <w:pPr>
              <w:autoSpaceDE w:val="0"/>
              <w:autoSpaceDN w:val="0"/>
              <w:adjustRightInd w:val="0"/>
              <w:spacing w:after="0" w:line="240" w:lineRule="auto"/>
              <w:rPr>
                <w:ins w:id="5519" w:author="Arjan" w:date="2012-12-10T16:13:00Z"/>
                <w:rFonts w:ascii="Arial" w:eastAsia="Times New Roman" w:hAnsi="Arial" w:cs="Arial"/>
                <w:color w:val="000000"/>
                <w:sz w:val="20"/>
                <w:szCs w:val="20"/>
              </w:rPr>
            </w:pPr>
            <w:ins w:id="5520"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Identificatie</w:t>
              </w:r>
              <w:r w:rsidRPr="00CF1DA2">
                <w:rPr>
                  <w:rFonts w:ascii="Arial" w:hAnsi="Arial" w:cs="Arial"/>
                  <w:sz w:val="20"/>
                  <w:szCs w:val="20"/>
                  <w:lang w:val="en-AU"/>
                </w:rPr>
                <w:fldChar w:fldCharType="end"/>
              </w:r>
            </w:ins>
          </w:p>
        </w:tc>
      </w:tr>
      <w:tr w:rsidR="00CF1DA2" w:rsidRPr="00CF1DA2" w14:paraId="43D06C7E" w14:textId="77777777">
        <w:trPr>
          <w:ins w:id="5521" w:author="Arjan" w:date="2012-12-10T16:13:00Z"/>
        </w:trPr>
        <w:tc>
          <w:tcPr>
            <w:tcW w:w="3780" w:type="dxa"/>
            <w:tcBorders>
              <w:top w:val="nil"/>
              <w:left w:val="nil"/>
              <w:bottom w:val="nil"/>
              <w:right w:val="nil"/>
            </w:tcBorders>
          </w:tcPr>
          <w:p w14:paraId="7B5C8665" w14:textId="77777777" w:rsidR="00CF1DA2" w:rsidRPr="00CF1DA2" w:rsidRDefault="00CF1DA2" w:rsidP="00CF1DA2">
            <w:pPr>
              <w:autoSpaceDE w:val="0"/>
              <w:autoSpaceDN w:val="0"/>
              <w:adjustRightInd w:val="0"/>
              <w:spacing w:after="0" w:line="240" w:lineRule="auto"/>
              <w:rPr>
                <w:ins w:id="552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279CC222" w14:textId="77777777" w:rsidR="00CF1DA2" w:rsidRPr="00CF1DA2" w:rsidRDefault="00CF1DA2" w:rsidP="00CF1DA2">
            <w:pPr>
              <w:autoSpaceDE w:val="0"/>
              <w:autoSpaceDN w:val="0"/>
              <w:adjustRightInd w:val="0"/>
              <w:spacing w:after="0" w:line="240" w:lineRule="auto"/>
              <w:rPr>
                <w:ins w:id="5523" w:author="Arjan" w:date="2012-12-10T16:13:00Z"/>
                <w:rFonts w:ascii="Arial" w:eastAsia="Times New Roman" w:hAnsi="Arial" w:cs="Arial"/>
                <w:color w:val="000000"/>
                <w:sz w:val="20"/>
                <w:szCs w:val="20"/>
              </w:rPr>
            </w:pPr>
          </w:p>
        </w:tc>
      </w:tr>
      <w:tr w:rsidR="00CF1DA2" w:rsidRPr="00CF1DA2" w14:paraId="0359E15F" w14:textId="77777777">
        <w:trPr>
          <w:ins w:id="5524" w:author="Arjan" w:date="2012-12-10T16:13:00Z"/>
        </w:trPr>
        <w:tc>
          <w:tcPr>
            <w:tcW w:w="3780" w:type="dxa"/>
            <w:tcBorders>
              <w:top w:val="nil"/>
              <w:left w:val="nil"/>
              <w:bottom w:val="nil"/>
              <w:right w:val="nil"/>
            </w:tcBorders>
          </w:tcPr>
          <w:p w14:paraId="2DDEE4F5" w14:textId="77777777" w:rsidR="00CF1DA2" w:rsidRPr="00CF1DA2" w:rsidRDefault="00CF1DA2" w:rsidP="00CF1DA2">
            <w:pPr>
              <w:autoSpaceDE w:val="0"/>
              <w:autoSpaceDN w:val="0"/>
              <w:adjustRightInd w:val="0"/>
              <w:spacing w:after="0" w:line="240" w:lineRule="auto"/>
              <w:rPr>
                <w:ins w:id="5525" w:author="Arjan" w:date="2012-12-10T16:13:00Z"/>
                <w:rFonts w:ascii="Arial" w:eastAsia="Times New Roman" w:hAnsi="Arial" w:cs="Arial"/>
                <w:color w:val="000000"/>
                <w:sz w:val="20"/>
                <w:szCs w:val="20"/>
              </w:rPr>
            </w:pPr>
            <w:ins w:id="5526" w:author="Arjan" w:date="2012-12-10T16:13:00Z">
              <w:r w:rsidRPr="00CF1DA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5B0253E8" w14:textId="77777777" w:rsidR="00CF1DA2" w:rsidRPr="00CF1DA2" w:rsidRDefault="00CF1DA2" w:rsidP="00CF1DA2">
            <w:pPr>
              <w:autoSpaceDE w:val="0"/>
              <w:autoSpaceDN w:val="0"/>
              <w:adjustRightInd w:val="0"/>
              <w:spacing w:after="0" w:line="240" w:lineRule="auto"/>
              <w:rPr>
                <w:ins w:id="5527" w:author="Arjan" w:date="2012-12-10T16:13:00Z"/>
                <w:rFonts w:ascii="Arial" w:eastAsia="Times New Roman" w:hAnsi="Arial" w:cs="Arial"/>
                <w:color w:val="000000"/>
                <w:sz w:val="20"/>
                <w:szCs w:val="20"/>
              </w:rPr>
            </w:pPr>
            <w:ins w:id="5528" w:author="Arjan" w:date="2012-12-10T16:13:00Z">
              <w:r w:rsidRPr="00CF1DA2">
                <w:rPr>
                  <w:rFonts w:ascii="Arial" w:eastAsia="Times New Roman" w:hAnsi="Arial" w:cs="Arial"/>
                  <w:color w:val="000000"/>
                  <w:sz w:val="20"/>
                  <w:szCs w:val="20"/>
                </w:rPr>
                <w:t>KING</w:t>
              </w:r>
            </w:ins>
          </w:p>
        </w:tc>
      </w:tr>
      <w:tr w:rsidR="00CF1DA2" w:rsidRPr="00CF1DA2" w14:paraId="50DD69A6" w14:textId="77777777">
        <w:trPr>
          <w:ins w:id="5529" w:author="Arjan" w:date="2012-12-10T16:13:00Z"/>
        </w:trPr>
        <w:tc>
          <w:tcPr>
            <w:tcW w:w="3780" w:type="dxa"/>
            <w:tcBorders>
              <w:top w:val="nil"/>
              <w:left w:val="nil"/>
              <w:bottom w:val="nil"/>
              <w:right w:val="nil"/>
            </w:tcBorders>
          </w:tcPr>
          <w:p w14:paraId="2A27B72E" w14:textId="77777777" w:rsidR="00CF1DA2" w:rsidRPr="00CF1DA2" w:rsidRDefault="00CF1DA2" w:rsidP="00CF1DA2">
            <w:pPr>
              <w:autoSpaceDE w:val="0"/>
              <w:autoSpaceDN w:val="0"/>
              <w:adjustRightInd w:val="0"/>
              <w:spacing w:after="0" w:line="240" w:lineRule="auto"/>
              <w:rPr>
                <w:ins w:id="553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50AB25FE" w14:textId="77777777" w:rsidR="00CF1DA2" w:rsidRPr="00CF1DA2" w:rsidRDefault="00CF1DA2" w:rsidP="00CF1DA2">
            <w:pPr>
              <w:autoSpaceDE w:val="0"/>
              <w:autoSpaceDN w:val="0"/>
              <w:adjustRightInd w:val="0"/>
              <w:spacing w:after="0" w:line="240" w:lineRule="auto"/>
              <w:rPr>
                <w:ins w:id="5531" w:author="Arjan" w:date="2012-12-10T16:13:00Z"/>
                <w:rFonts w:ascii="Arial" w:eastAsia="Times New Roman" w:hAnsi="Arial" w:cs="Arial"/>
                <w:color w:val="000000"/>
                <w:sz w:val="20"/>
                <w:szCs w:val="20"/>
              </w:rPr>
            </w:pPr>
          </w:p>
        </w:tc>
      </w:tr>
      <w:tr w:rsidR="00CF1DA2" w:rsidRPr="00CF1DA2" w14:paraId="4E6A7281" w14:textId="77777777">
        <w:trPr>
          <w:ins w:id="5532" w:author="Arjan" w:date="2012-12-10T16:13:00Z"/>
        </w:trPr>
        <w:tc>
          <w:tcPr>
            <w:tcW w:w="3780" w:type="dxa"/>
            <w:tcBorders>
              <w:top w:val="nil"/>
              <w:left w:val="nil"/>
              <w:bottom w:val="nil"/>
              <w:right w:val="nil"/>
            </w:tcBorders>
          </w:tcPr>
          <w:p w14:paraId="592AE01E" w14:textId="77777777" w:rsidR="00CF1DA2" w:rsidRPr="00CF1DA2" w:rsidRDefault="00CF1DA2" w:rsidP="00CF1DA2">
            <w:pPr>
              <w:autoSpaceDE w:val="0"/>
              <w:autoSpaceDN w:val="0"/>
              <w:adjustRightInd w:val="0"/>
              <w:spacing w:after="0" w:line="240" w:lineRule="auto"/>
              <w:rPr>
                <w:ins w:id="5533" w:author="Arjan" w:date="2012-12-10T16:13:00Z"/>
                <w:rFonts w:ascii="Arial" w:eastAsia="Times New Roman" w:hAnsi="Arial" w:cs="Arial"/>
                <w:color w:val="000000"/>
                <w:sz w:val="20"/>
                <w:szCs w:val="20"/>
              </w:rPr>
            </w:pPr>
            <w:ins w:id="5534" w:author="Arjan" w:date="2012-12-10T16:13:00Z">
              <w:r w:rsidRPr="00CF1DA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5CE4BE6E" w14:textId="77777777" w:rsidR="00CF1DA2" w:rsidRPr="00CF1DA2" w:rsidRDefault="00CF1DA2" w:rsidP="00CF1DA2">
            <w:pPr>
              <w:autoSpaceDE w:val="0"/>
              <w:autoSpaceDN w:val="0"/>
              <w:adjustRightInd w:val="0"/>
              <w:spacing w:after="0" w:line="240" w:lineRule="auto"/>
              <w:rPr>
                <w:ins w:id="5535" w:author="Arjan" w:date="2012-12-10T16:13:00Z"/>
                <w:rFonts w:ascii="Arial" w:eastAsia="Times New Roman" w:hAnsi="Arial" w:cs="Arial"/>
                <w:color w:val="000000"/>
                <w:sz w:val="20"/>
                <w:szCs w:val="20"/>
              </w:rPr>
            </w:pPr>
          </w:p>
        </w:tc>
      </w:tr>
      <w:tr w:rsidR="00CF1DA2" w:rsidRPr="00CF1DA2" w14:paraId="23431C0B" w14:textId="77777777">
        <w:trPr>
          <w:ins w:id="5536" w:author="Arjan" w:date="2012-12-10T16:13:00Z"/>
        </w:trPr>
        <w:tc>
          <w:tcPr>
            <w:tcW w:w="3780" w:type="dxa"/>
            <w:tcBorders>
              <w:top w:val="nil"/>
              <w:left w:val="nil"/>
              <w:bottom w:val="nil"/>
              <w:right w:val="nil"/>
            </w:tcBorders>
          </w:tcPr>
          <w:p w14:paraId="64B791F5" w14:textId="77777777" w:rsidR="00CF1DA2" w:rsidRPr="00CF1DA2" w:rsidRDefault="00CF1DA2" w:rsidP="00CF1DA2">
            <w:pPr>
              <w:autoSpaceDE w:val="0"/>
              <w:autoSpaceDN w:val="0"/>
              <w:adjustRightInd w:val="0"/>
              <w:spacing w:after="0" w:line="240" w:lineRule="auto"/>
              <w:rPr>
                <w:ins w:id="553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71674EB3" w14:textId="77777777" w:rsidR="00CF1DA2" w:rsidRPr="00CF1DA2" w:rsidRDefault="00CF1DA2" w:rsidP="00CF1DA2">
            <w:pPr>
              <w:autoSpaceDE w:val="0"/>
              <w:autoSpaceDN w:val="0"/>
              <w:adjustRightInd w:val="0"/>
              <w:spacing w:after="0" w:line="240" w:lineRule="auto"/>
              <w:rPr>
                <w:ins w:id="5538" w:author="Arjan" w:date="2012-12-10T16:13:00Z"/>
                <w:rFonts w:ascii="Arial" w:eastAsia="Times New Roman" w:hAnsi="Arial" w:cs="Arial"/>
                <w:color w:val="000000"/>
                <w:sz w:val="20"/>
                <w:szCs w:val="20"/>
              </w:rPr>
            </w:pPr>
          </w:p>
        </w:tc>
      </w:tr>
      <w:tr w:rsidR="00CF1DA2" w:rsidRPr="00CF1DA2" w14:paraId="682367F4" w14:textId="77777777">
        <w:trPr>
          <w:ins w:id="5539" w:author="Arjan" w:date="2012-12-10T16:13:00Z"/>
        </w:trPr>
        <w:tc>
          <w:tcPr>
            <w:tcW w:w="3780" w:type="dxa"/>
            <w:tcBorders>
              <w:top w:val="nil"/>
              <w:left w:val="nil"/>
              <w:bottom w:val="nil"/>
              <w:right w:val="nil"/>
            </w:tcBorders>
          </w:tcPr>
          <w:p w14:paraId="6097A4F1" w14:textId="77777777" w:rsidR="00CF1DA2" w:rsidRPr="00CF1DA2" w:rsidRDefault="00CF1DA2" w:rsidP="00CF1DA2">
            <w:pPr>
              <w:autoSpaceDE w:val="0"/>
              <w:autoSpaceDN w:val="0"/>
              <w:adjustRightInd w:val="0"/>
              <w:spacing w:after="0" w:line="240" w:lineRule="auto"/>
              <w:rPr>
                <w:ins w:id="5540" w:author="Arjan" w:date="2012-12-10T16:13:00Z"/>
                <w:rFonts w:ascii="Arial" w:eastAsia="Times New Roman" w:hAnsi="Arial" w:cs="Arial"/>
                <w:color w:val="000000"/>
                <w:sz w:val="20"/>
                <w:szCs w:val="20"/>
              </w:rPr>
            </w:pPr>
            <w:ins w:id="5541" w:author="Arjan" w:date="2012-12-10T16:13:00Z">
              <w:r w:rsidRPr="00CF1DA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349F8E50" w14:textId="77777777" w:rsidR="00CF1DA2" w:rsidRPr="00CF1DA2" w:rsidRDefault="00DA5D93" w:rsidP="00CF1DA2">
            <w:pPr>
              <w:autoSpaceDE w:val="0"/>
              <w:autoSpaceDN w:val="0"/>
              <w:adjustRightInd w:val="0"/>
              <w:spacing w:after="0" w:line="240" w:lineRule="auto"/>
              <w:rPr>
                <w:ins w:id="5542" w:author="Arjan" w:date="2012-12-10T16:13:00Z"/>
                <w:rFonts w:ascii="Arial" w:eastAsia="Times New Roman" w:hAnsi="Arial" w:cs="Arial"/>
                <w:color w:val="000000"/>
                <w:sz w:val="20"/>
                <w:szCs w:val="20"/>
              </w:rPr>
            </w:pPr>
            <w:ins w:id="5543"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identificatie</w:t>
              </w:r>
              <w:r w:rsidRPr="00CF1DA2">
                <w:rPr>
                  <w:rFonts w:ascii="Arial" w:hAnsi="Arial" w:cs="Arial"/>
                  <w:sz w:val="20"/>
                  <w:szCs w:val="20"/>
                  <w:lang w:val="en-AU"/>
                </w:rPr>
                <w:fldChar w:fldCharType="end"/>
              </w:r>
            </w:ins>
          </w:p>
        </w:tc>
      </w:tr>
      <w:tr w:rsidR="00CF1DA2" w:rsidRPr="00CF1DA2" w14:paraId="48AB26BB" w14:textId="77777777">
        <w:trPr>
          <w:ins w:id="5544" w:author="Arjan" w:date="2012-12-10T16:13:00Z"/>
        </w:trPr>
        <w:tc>
          <w:tcPr>
            <w:tcW w:w="3780" w:type="dxa"/>
            <w:tcBorders>
              <w:top w:val="nil"/>
              <w:left w:val="nil"/>
              <w:bottom w:val="nil"/>
              <w:right w:val="nil"/>
            </w:tcBorders>
          </w:tcPr>
          <w:p w14:paraId="3157F420" w14:textId="77777777" w:rsidR="00CF1DA2" w:rsidRPr="00CF1DA2" w:rsidRDefault="00CF1DA2" w:rsidP="00CF1DA2">
            <w:pPr>
              <w:autoSpaceDE w:val="0"/>
              <w:autoSpaceDN w:val="0"/>
              <w:adjustRightInd w:val="0"/>
              <w:spacing w:after="0" w:line="240" w:lineRule="auto"/>
              <w:rPr>
                <w:ins w:id="554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163D4C77" w14:textId="77777777" w:rsidR="00CF1DA2" w:rsidRPr="00CF1DA2" w:rsidRDefault="00CF1DA2" w:rsidP="00CF1DA2">
            <w:pPr>
              <w:autoSpaceDE w:val="0"/>
              <w:autoSpaceDN w:val="0"/>
              <w:adjustRightInd w:val="0"/>
              <w:spacing w:after="0" w:line="240" w:lineRule="auto"/>
              <w:rPr>
                <w:ins w:id="5546" w:author="Arjan" w:date="2012-12-10T16:13:00Z"/>
                <w:rFonts w:ascii="Arial" w:eastAsia="Times New Roman" w:hAnsi="Arial" w:cs="Arial"/>
                <w:color w:val="000000"/>
                <w:sz w:val="20"/>
                <w:szCs w:val="20"/>
              </w:rPr>
            </w:pPr>
          </w:p>
        </w:tc>
      </w:tr>
      <w:tr w:rsidR="00CF1DA2" w:rsidRPr="005C14BE" w14:paraId="0C6DD09D" w14:textId="77777777">
        <w:trPr>
          <w:ins w:id="5547" w:author="Arjan" w:date="2012-12-10T16:13:00Z"/>
        </w:trPr>
        <w:tc>
          <w:tcPr>
            <w:tcW w:w="3780" w:type="dxa"/>
            <w:tcBorders>
              <w:top w:val="nil"/>
              <w:left w:val="nil"/>
              <w:bottom w:val="nil"/>
              <w:right w:val="nil"/>
            </w:tcBorders>
          </w:tcPr>
          <w:p w14:paraId="68F9A1EF" w14:textId="77777777" w:rsidR="00CF1DA2" w:rsidRPr="00CF1DA2" w:rsidRDefault="00CF1DA2" w:rsidP="00CF1DA2">
            <w:pPr>
              <w:autoSpaceDE w:val="0"/>
              <w:autoSpaceDN w:val="0"/>
              <w:adjustRightInd w:val="0"/>
              <w:spacing w:after="0" w:line="240" w:lineRule="auto"/>
              <w:rPr>
                <w:ins w:id="5548" w:author="Arjan" w:date="2012-12-10T16:13:00Z"/>
                <w:rFonts w:ascii="Arial" w:eastAsia="Times New Roman" w:hAnsi="Arial" w:cs="Arial"/>
                <w:color w:val="000000"/>
                <w:sz w:val="20"/>
                <w:szCs w:val="20"/>
              </w:rPr>
            </w:pPr>
            <w:ins w:id="5549" w:author="Arjan" w:date="2012-12-10T16:13:00Z">
              <w:r w:rsidRPr="00CF1DA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4BC62B09" w14:textId="6609E432" w:rsidR="00CF1DA2" w:rsidRPr="005B0E4B" w:rsidRDefault="00DA5D93" w:rsidP="002C7394">
            <w:pPr>
              <w:autoSpaceDE w:val="0"/>
              <w:autoSpaceDN w:val="0"/>
              <w:adjustRightInd w:val="0"/>
              <w:spacing w:after="0" w:line="240" w:lineRule="auto"/>
              <w:rPr>
                <w:ins w:id="5550" w:author="Arjan" w:date="2012-12-10T16:13:00Z"/>
                <w:rFonts w:ascii="Arial" w:eastAsia="Times New Roman" w:hAnsi="Arial" w:cs="Arial"/>
                <w:color w:val="000000"/>
                <w:sz w:val="20"/>
                <w:szCs w:val="20"/>
                <w:lang w:val="nl-NL"/>
              </w:rPr>
            </w:pPr>
            <w:ins w:id="5551" w:author="Arjan" w:date="2012-12-10T16:13: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Att.Notes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 xml:space="preserve">De unieke aanduiding van een </w:t>
              </w:r>
            </w:ins>
            <w:ins w:id="5552" w:author="Arjan" w:date="2013-07-02T13:11:00Z">
              <w:r w:rsidR="002C7394" w:rsidRPr="00DD0F4F">
                <w:rPr>
                  <w:rFonts w:ascii="Arial" w:eastAsia="Times New Roman" w:hAnsi="Arial" w:cs="Arial"/>
                  <w:color w:val="000000"/>
                  <w:sz w:val="20"/>
                  <w:szCs w:val="20"/>
                  <w:lang w:val="nl-NL"/>
                </w:rPr>
                <w:t>k</w:t>
              </w:r>
            </w:ins>
            <w:ins w:id="5553" w:author="Arjan" w:date="2012-12-10T16:13:00Z">
              <w:r w:rsidR="00CF1DA2" w:rsidRPr="00DD0F4F">
                <w:rPr>
                  <w:rFonts w:ascii="Arial" w:eastAsia="Times New Roman" w:hAnsi="Arial" w:cs="Arial"/>
                  <w:color w:val="000000"/>
                  <w:sz w:val="20"/>
                  <w:szCs w:val="20"/>
                  <w:lang w:val="nl-NL"/>
                </w:rPr>
                <w:t>lantcontact</w:t>
              </w:r>
              <w:r w:rsidRPr="00CF1DA2">
                <w:rPr>
                  <w:rFonts w:ascii="Arial" w:hAnsi="Arial" w:cs="Arial"/>
                  <w:sz w:val="20"/>
                  <w:szCs w:val="20"/>
                  <w:lang w:val="en-AU"/>
                </w:rPr>
                <w:fldChar w:fldCharType="end"/>
              </w:r>
            </w:ins>
            <w:ins w:id="5554" w:author="Arjan Kloosterboer" w:date="2017-03-10T23:13:00Z">
              <w:r w:rsidR="005B0E4B" w:rsidRPr="00EB4B1D">
                <w:rPr>
                  <w:rFonts w:ascii="Arial" w:hAnsi="Arial" w:cs="Arial"/>
                  <w:sz w:val="20"/>
                  <w:szCs w:val="20"/>
                  <w:lang w:val="nl-NL"/>
                </w:rPr>
                <w:t xml:space="preserve"> </w:t>
              </w:r>
              <w:r w:rsidR="005B0E4B" w:rsidRPr="005B0E4B">
                <w:rPr>
                  <w:rFonts w:ascii="Arial" w:hAnsi="Arial" w:cs="Arial"/>
                  <w:sz w:val="20"/>
                  <w:szCs w:val="20"/>
                  <w:lang w:val="nl-NL"/>
                </w:rPr>
                <w:t xml:space="preserve"> binnen de </w:t>
              </w:r>
              <w:r w:rsidR="005B0E4B" w:rsidRPr="005B0E4B">
                <w:rPr>
                  <w:rFonts w:ascii="Arial" w:hAnsi="Arial" w:cs="Arial"/>
                  <w:sz w:val="20"/>
                  <w:szCs w:val="20"/>
                  <w:lang w:val="nl-NL"/>
                </w:rPr>
                <w:lastRenderedPageBreak/>
                <w:t>organisatie die verantwoordelijk is voor de behandeling van het klantcontact</w:t>
              </w:r>
              <w:r w:rsidR="00EB4B1D">
                <w:rPr>
                  <w:rFonts w:ascii="Arial" w:hAnsi="Arial" w:cs="Arial"/>
                  <w:sz w:val="20"/>
                  <w:szCs w:val="20"/>
                  <w:lang w:val="nl-NL"/>
                </w:rPr>
                <w:t>.</w:t>
              </w:r>
            </w:ins>
          </w:p>
        </w:tc>
      </w:tr>
      <w:tr w:rsidR="00CF1DA2" w:rsidRPr="005C14BE" w14:paraId="1B95F22B" w14:textId="77777777">
        <w:trPr>
          <w:trHeight w:val="230"/>
          <w:ins w:id="5555" w:author="Arjan" w:date="2012-12-10T16:13:00Z"/>
        </w:trPr>
        <w:tc>
          <w:tcPr>
            <w:tcW w:w="3780" w:type="dxa"/>
            <w:tcBorders>
              <w:top w:val="nil"/>
              <w:left w:val="nil"/>
              <w:bottom w:val="nil"/>
              <w:right w:val="nil"/>
            </w:tcBorders>
          </w:tcPr>
          <w:p w14:paraId="6BE8D06E" w14:textId="77777777" w:rsidR="00CF1DA2" w:rsidRPr="00DD0F4F" w:rsidRDefault="00CF1DA2" w:rsidP="00CF1DA2">
            <w:pPr>
              <w:autoSpaceDE w:val="0"/>
              <w:autoSpaceDN w:val="0"/>
              <w:adjustRightInd w:val="0"/>
              <w:spacing w:after="0" w:line="240" w:lineRule="auto"/>
              <w:rPr>
                <w:ins w:id="5556" w:author="Arjan" w:date="2012-12-10T16:1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D90EB0B" w14:textId="77777777" w:rsidR="00CF1DA2" w:rsidRPr="00DD0F4F" w:rsidRDefault="00CF1DA2" w:rsidP="00CF1DA2">
            <w:pPr>
              <w:autoSpaceDE w:val="0"/>
              <w:autoSpaceDN w:val="0"/>
              <w:adjustRightInd w:val="0"/>
              <w:spacing w:after="0" w:line="240" w:lineRule="auto"/>
              <w:rPr>
                <w:ins w:id="5557" w:author="Arjan" w:date="2012-12-10T16:13:00Z"/>
                <w:rFonts w:ascii="Arial" w:eastAsia="Times New Roman" w:hAnsi="Arial" w:cs="Arial"/>
                <w:color w:val="000000"/>
                <w:sz w:val="20"/>
                <w:szCs w:val="20"/>
                <w:lang w:val="nl-NL"/>
              </w:rPr>
            </w:pPr>
          </w:p>
        </w:tc>
      </w:tr>
      <w:tr w:rsidR="00CF1DA2" w:rsidRPr="00CF1DA2" w14:paraId="7B7C9A17" w14:textId="77777777">
        <w:trPr>
          <w:trHeight w:val="230"/>
          <w:ins w:id="5558" w:author="Arjan" w:date="2012-12-10T16:13:00Z"/>
        </w:trPr>
        <w:tc>
          <w:tcPr>
            <w:tcW w:w="3780" w:type="dxa"/>
            <w:tcBorders>
              <w:top w:val="nil"/>
              <w:left w:val="nil"/>
              <w:bottom w:val="nil"/>
              <w:right w:val="nil"/>
            </w:tcBorders>
          </w:tcPr>
          <w:p w14:paraId="6278280C" w14:textId="77777777" w:rsidR="00CF1DA2" w:rsidRPr="00CF1DA2" w:rsidRDefault="00CF1DA2" w:rsidP="00CF1DA2">
            <w:pPr>
              <w:autoSpaceDE w:val="0"/>
              <w:autoSpaceDN w:val="0"/>
              <w:adjustRightInd w:val="0"/>
              <w:spacing w:after="0" w:line="240" w:lineRule="auto"/>
              <w:rPr>
                <w:ins w:id="5559" w:author="Arjan" w:date="2012-12-10T16:13:00Z"/>
                <w:rFonts w:ascii="Arial" w:eastAsia="Times New Roman" w:hAnsi="Arial" w:cs="Arial"/>
                <w:color w:val="000000"/>
                <w:sz w:val="20"/>
                <w:szCs w:val="20"/>
              </w:rPr>
            </w:pPr>
            <w:ins w:id="5560" w:author="Arjan" w:date="2012-12-10T16:13:00Z">
              <w:r w:rsidRPr="00CF1DA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36A538B0" w14:textId="77777777" w:rsidR="00CF1DA2" w:rsidRPr="00CF1DA2" w:rsidRDefault="00CF1DA2" w:rsidP="00CF1DA2">
            <w:pPr>
              <w:autoSpaceDE w:val="0"/>
              <w:autoSpaceDN w:val="0"/>
              <w:adjustRightInd w:val="0"/>
              <w:spacing w:after="0" w:line="240" w:lineRule="auto"/>
              <w:rPr>
                <w:ins w:id="5561" w:author="Arjan" w:date="2012-12-10T16:13:00Z"/>
                <w:rFonts w:ascii="Arial" w:eastAsia="Times New Roman" w:hAnsi="Arial" w:cs="Arial"/>
                <w:color w:val="000000"/>
                <w:sz w:val="20"/>
                <w:szCs w:val="20"/>
              </w:rPr>
            </w:pPr>
            <w:ins w:id="5562" w:author="Arjan" w:date="2012-12-10T16:13:00Z">
              <w:r w:rsidRPr="00CF1DA2">
                <w:rPr>
                  <w:rFonts w:ascii="Arial" w:eastAsia="Times New Roman" w:hAnsi="Arial" w:cs="Arial"/>
                  <w:color w:val="000000"/>
                  <w:sz w:val="20"/>
                  <w:szCs w:val="20"/>
                </w:rPr>
                <w:t xml:space="preserve">KING </w:t>
              </w:r>
            </w:ins>
          </w:p>
        </w:tc>
      </w:tr>
      <w:tr w:rsidR="00CF1DA2" w:rsidRPr="00CF1DA2" w14:paraId="7A9E32F0" w14:textId="77777777">
        <w:trPr>
          <w:ins w:id="5563" w:author="Arjan" w:date="2012-12-10T16:13:00Z"/>
        </w:trPr>
        <w:tc>
          <w:tcPr>
            <w:tcW w:w="3780" w:type="dxa"/>
            <w:tcBorders>
              <w:top w:val="nil"/>
              <w:left w:val="nil"/>
              <w:bottom w:val="nil"/>
              <w:right w:val="nil"/>
            </w:tcBorders>
          </w:tcPr>
          <w:p w14:paraId="7630629B" w14:textId="77777777" w:rsidR="00CF1DA2" w:rsidRPr="00CF1DA2" w:rsidRDefault="00CF1DA2" w:rsidP="00CF1DA2">
            <w:pPr>
              <w:autoSpaceDE w:val="0"/>
              <w:autoSpaceDN w:val="0"/>
              <w:adjustRightInd w:val="0"/>
              <w:spacing w:after="0" w:line="240" w:lineRule="auto"/>
              <w:rPr>
                <w:ins w:id="556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3943D70F" w14:textId="77777777" w:rsidR="00CF1DA2" w:rsidRPr="00CF1DA2" w:rsidRDefault="00CF1DA2" w:rsidP="00CF1DA2">
            <w:pPr>
              <w:autoSpaceDE w:val="0"/>
              <w:autoSpaceDN w:val="0"/>
              <w:adjustRightInd w:val="0"/>
              <w:spacing w:after="0" w:line="240" w:lineRule="auto"/>
              <w:rPr>
                <w:ins w:id="5565" w:author="Arjan" w:date="2012-12-10T16:13:00Z"/>
                <w:rFonts w:ascii="Arial" w:eastAsia="Times New Roman" w:hAnsi="Arial" w:cs="Arial"/>
                <w:color w:val="000000"/>
                <w:sz w:val="20"/>
                <w:szCs w:val="20"/>
              </w:rPr>
            </w:pPr>
          </w:p>
        </w:tc>
      </w:tr>
      <w:tr w:rsidR="00CF1DA2" w:rsidRPr="00CF1DA2" w14:paraId="29BE6D66" w14:textId="77777777">
        <w:trPr>
          <w:ins w:id="5566" w:author="Arjan" w:date="2012-12-10T16:13:00Z"/>
        </w:trPr>
        <w:tc>
          <w:tcPr>
            <w:tcW w:w="3780" w:type="dxa"/>
            <w:tcBorders>
              <w:top w:val="nil"/>
              <w:left w:val="nil"/>
              <w:bottom w:val="nil"/>
              <w:right w:val="nil"/>
            </w:tcBorders>
          </w:tcPr>
          <w:p w14:paraId="22150EE2" w14:textId="77777777" w:rsidR="00CF1DA2" w:rsidRPr="00CF1DA2" w:rsidRDefault="00CF1DA2" w:rsidP="00CF1DA2">
            <w:pPr>
              <w:autoSpaceDE w:val="0"/>
              <w:autoSpaceDN w:val="0"/>
              <w:adjustRightInd w:val="0"/>
              <w:spacing w:after="0" w:line="240" w:lineRule="auto"/>
              <w:rPr>
                <w:ins w:id="5567" w:author="Arjan" w:date="2012-12-10T16:13:00Z"/>
                <w:rFonts w:ascii="Arial" w:eastAsia="Times New Roman" w:hAnsi="Arial" w:cs="Arial"/>
                <w:color w:val="000000"/>
                <w:sz w:val="20"/>
                <w:szCs w:val="20"/>
              </w:rPr>
            </w:pPr>
            <w:ins w:id="5568" w:author="Arjan" w:date="2012-12-10T16:13:00Z">
              <w:r w:rsidRPr="00CF1DA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1CE8CAF2" w14:textId="77777777" w:rsidR="00CF1DA2" w:rsidRPr="00CF1DA2" w:rsidRDefault="00CF1DA2" w:rsidP="00CF1DA2">
            <w:pPr>
              <w:autoSpaceDE w:val="0"/>
              <w:autoSpaceDN w:val="0"/>
              <w:adjustRightInd w:val="0"/>
              <w:spacing w:after="0" w:line="240" w:lineRule="auto"/>
              <w:rPr>
                <w:ins w:id="5569" w:author="Arjan" w:date="2012-12-10T16:13:00Z"/>
                <w:rFonts w:ascii="Arial" w:eastAsia="Times New Roman" w:hAnsi="Arial" w:cs="Arial"/>
                <w:color w:val="000000"/>
                <w:sz w:val="20"/>
                <w:szCs w:val="20"/>
              </w:rPr>
            </w:pPr>
            <w:ins w:id="5570" w:author="Arjan" w:date="2012-12-10T16:13:00Z">
              <w:r w:rsidRPr="00CF1DA2">
                <w:rPr>
                  <w:rFonts w:ascii="Arial" w:eastAsia="Times New Roman" w:hAnsi="Arial" w:cs="Arial"/>
                  <w:color w:val="000000"/>
                  <w:sz w:val="20"/>
                  <w:szCs w:val="20"/>
                </w:rPr>
                <w:t>1 januari 2013</w:t>
              </w:r>
            </w:ins>
          </w:p>
        </w:tc>
      </w:tr>
      <w:tr w:rsidR="00CF1DA2" w:rsidRPr="00CF1DA2" w14:paraId="2ABEC0B2" w14:textId="77777777">
        <w:trPr>
          <w:ins w:id="5571" w:author="Arjan" w:date="2012-12-10T16:13:00Z"/>
        </w:trPr>
        <w:tc>
          <w:tcPr>
            <w:tcW w:w="3780" w:type="dxa"/>
            <w:tcBorders>
              <w:top w:val="nil"/>
              <w:left w:val="nil"/>
              <w:bottom w:val="nil"/>
              <w:right w:val="nil"/>
            </w:tcBorders>
          </w:tcPr>
          <w:p w14:paraId="0977A079" w14:textId="77777777" w:rsidR="00CF1DA2" w:rsidRPr="00CF1DA2" w:rsidRDefault="00CF1DA2" w:rsidP="00CF1DA2">
            <w:pPr>
              <w:autoSpaceDE w:val="0"/>
              <w:autoSpaceDN w:val="0"/>
              <w:adjustRightInd w:val="0"/>
              <w:spacing w:after="0" w:line="240" w:lineRule="auto"/>
              <w:rPr>
                <w:ins w:id="557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4D540132" w14:textId="77777777" w:rsidR="00CF1DA2" w:rsidRPr="00CF1DA2" w:rsidRDefault="00CF1DA2" w:rsidP="00CF1DA2">
            <w:pPr>
              <w:autoSpaceDE w:val="0"/>
              <w:autoSpaceDN w:val="0"/>
              <w:adjustRightInd w:val="0"/>
              <w:spacing w:after="0" w:line="240" w:lineRule="auto"/>
              <w:rPr>
                <w:ins w:id="5573" w:author="Arjan" w:date="2012-12-10T16:13:00Z"/>
                <w:rFonts w:ascii="Arial" w:eastAsia="Times New Roman" w:hAnsi="Arial" w:cs="Arial"/>
                <w:color w:val="000000"/>
                <w:sz w:val="20"/>
                <w:szCs w:val="20"/>
              </w:rPr>
            </w:pPr>
          </w:p>
        </w:tc>
      </w:tr>
      <w:tr w:rsidR="00CF1DA2" w:rsidRPr="005C14BE" w14:paraId="67A36C53" w14:textId="77777777">
        <w:trPr>
          <w:ins w:id="5574" w:author="Arjan" w:date="2012-12-10T16:13:00Z"/>
        </w:trPr>
        <w:tc>
          <w:tcPr>
            <w:tcW w:w="3780" w:type="dxa"/>
            <w:tcBorders>
              <w:top w:val="nil"/>
              <w:left w:val="nil"/>
              <w:bottom w:val="nil"/>
              <w:right w:val="nil"/>
            </w:tcBorders>
          </w:tcPr>
          <w:p w14:paraId="72F324DC" w14:textId="77777777" w:rsidR="00CF1DA2" w:rsidRPr="00CF1DA2" w:rsidRDefault="00CF1DA2" w:rsidP="00CF1DA2">
            <w:pPr>
              <w:autoSpaceDE w:val="0"/>
              <w:autoSpaceDN w:val="0"/>
              <w:adjustRightInd w:val="0"/>
              <w:spacing w:after="0" w:line="240" w:lineRule="auto"/>
              <w:rPr>
                <w:ins w:id="5575" w:author="Arjan" w:date="2012-12-10T16:13:00Z"/>
                <w:rFonts w:ascii="Arial" w:eastAsia="Times New Roman" w:hAnsi="Arial" w:cs="Arial"/>
                <w:color w:val="000000"/>
                <w:sz w:val="20"/>
                <w:szCs w:val="20"/>
              </w:rPr>
            </w:pPr>
            <w:ins w:id="5576" w:author="Arjan" w:date="2012-12-10T16:13:00Z">
              <w:r w:rsidRPr="00CF1DA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74D9EE99" w14:textId="77777777" w:rsidR="00CF1DA2" w:rsidRPr="00DD0F4F" w:rsidRDefault="00CF1DA2" w:rsidP="002C7394">
            <w:pPr>
              <w:autoSpaceDE w:val="0"/>
              <w:autoSpaceDN w:val="0"/>
              <w:adjustRightInd w:val="0"/>
              <w:spacing w:after="0" w:line="240" w:lineRule="auto"/>
              <w:rPr>
                <w:ins w:id="5577" w:author="Arjan" w:date="2012-12-10T16:13:00Z"/>
                <w:rFonts w:ascii="Arial" w:eastAsia="Times New Roman" w:hAnsi="Arial" w:cs="Arial"/>
                <w:color w:val="000000"/>
                <w:sz w:val="20"/>
                <w:szCs w:val="20"/>
                <w:lang w:val="nl-NL"/>
              </w:rPr>
            </w:pPr>
            <w:ins w:id="5578" w:author="Arjan" w:date="2012-12-10T16:13:00Z">
              <w:r w:rsidRPr="00DD0F4F">
                <w:rPr>
                  <w:rFonts w:ascii="Arial" w:eastAsia="Times New Roman" w:hAnsi="Arial" w:cs="Arial"/>
                  <w:color w:val="000000"/>
                  <w:sz w:val="20"/>
                  <w:szCs w:val="20"/>
                  <w:lang w:val="nl-NL"/>
                </w:rPr>
                <w:t xml:space="preserve">Betreft de nummering van klantcontacten volgens een organisatie-eigen systematiek. </w:t>
              </w:r>
            </w:ins>
            <w:ins w:id="5579" w:author="Arjan" w:date="2013-07-02T13:13:00Z">
              <w:r w:rsidR="002C7394" w:rsidRPr="00DD0F4F">
                <w:rPr>
                  <w:rFonts w:ascii="Arial" w:eastAsia="Times New Roman" w:hAnsi="Arial" w:cs="Arial"/>
                  <w:color w:val="000000"/>
                  <w:sz w:val="20"/>
                  <w:szCs w:val="20"/>
                  <w:lang w:val="nl-NL"/>
                </w:rPr>
                <w:t>Als systematiek kan b</w:t>
              </w:r>
            </w:ins>
            <w:ins w:id="5580" w:author="Arjan" w:date="2012-12-10T16:13:00Z">
              <w:r w:rsidRPr="00DD0F4F">
                <w:rPr>
                  <w:rFonts w:ascii="Arial" w:eastAsia="Times New Roman" w:hAnsi="Arial" w:cs="Arial"/>
                  <w:color w:val="000000"/>
                  <w:sz w:val="20"/>
                  <w:szCs w:val="20"/>
                  <w:lang w:val="nl-NL"/>
                </w:rPr>
                <w:t xml:space="preserve">ijvoorbeeld </w:t>
              </w:r>
            </w:ins>
            <w:ins w:id="5581" w:author="Arjan" w:date="2013-07-02T13:13:00Z">
              <w:r w:rsidR="002C7394" w:rsidRPr="00DD0F4F">
                <w:rPr>
                  <w:rFonts w:ascii="Arial" w:eastAsia="Times New Roman" w:hAnsi="Arial" w:cs="Arial"/>
                  <w:color w:val="000000"/>
                  <w:sz w:val="20"/>
                  <w:szCs w:val="20"/>
                  <w:lang w:val="nl-NL"/>
                </w:rPr>
                <w:t xml:space="preserve">gehanteerd worden </w:t>
              </w:r>
            </w:ins>
            <w:ins w:id="5582" w:author="Arjan" w:date="2012-12-10T16:13:00Z">
              <w:r w:rsidRPr="00DD0F4F">
                <w:rPr>
                  <w:rFonts w:ascii="Arial" w:eastAsia="Times New Roman" w:hAnsi="Arial" w:cs="Arial"/>
                  <w:color w:val="000000"/>
                  <w:sz w:val="20"/>
                  <w:szCs w:val="20"/>
                  <w:lang w:val="nl-NL"/>
                </w:rPr>
                <w:t>het jaartal gevolgd door een oplopend volgnummer of het tijdstip, tot op de honderdste seconde, van het begin van de registratie van het klantcontact</w:t>
              </w:r>
            </w:ins>
            <w:ins w:id="5583" w:author="Arjan" w:date="2013-07-02T13:13:00Z">
              <w:r w:rsidR="002C7394" w:rsidRPr="00DD0F4F">
                <w:rPr>
                  <w:rFonts w:ascii="Arial" w:eastAsia="Times New Roman" w:hAnsi="Arial" w:cs="Arial"/>
                  <w:color w:val="000000"/>
                  <w:sz w:val="20"/>
                  <w:szCs w:val="20"/>
                  <w:lang w:val="nl-NL"/>
                </w:rPr>
                <w:t xml:space="preserve">. Beseft moet worden dat de aldus gegenereerde identificatie </w:t>
              </w:r>
            </w:ins>
            <w:ins w:id="5584" w:author="Arjan" w:date="2013-07-02T13:14:00Z">
              <w:r w:rsidR="002C7394" w:rsidRPr="00DD0F4F">
                <w:rPr>
                  <w:rFonts w:ascii="Arial" w:eastAsia="Times New Roman" w:hAnsi="Arial" w:cs="Arial"/>
                  <w:color w:val="000000"/>
                  <w:sz w:val="20"/>
                  <w:szCs w:val="20"/>
                  <w:lang w:val="nl-NL"/>
                </w:rPr>
                <w:t>beschouwd moet worden als een uniek betekenisloos kenmerk.</w:t>
              </w:r>
            </w:ins>
          </w:p>
        </w:tc>
      </w:tr>
      <w:tr w:rsidR="00CF1DA2" w:rsidRPr="005C14BE" w14:paraId="13405789" w14:textId="77777777">
        <w:trPr>
          <w:ins w:id="5585" w:author="Arjan" w:date="2012-12-10T16:13:00Z"/>
        </w:trPr>
        <w:tc>
          <w:tcPr>
            <w:tcW w:w="3780" w:type="dxa"/>
            <w:tcBorders>
              <w:top w:val="nil"/>
              <w:left w:val="nil"/>
              <w:bottom w:val="nil"/>
              <w:right w:val="nil"/>
            </w:tcBorders>
          </w:tcPr>
          <w:p w14:paraId="037F9907" w14:textId="77777777" w:rsidR="00CF1DA2" w:rsidRPr="00DD0F4F" w:rsidRDefault="00CF1DA2" w:rsidP="00CF1DA2">
            <w:pPr>
              <w:autoSpaceDE w:val="0"/>
              <w:autoSpaceDN w:val="0"/>
              <w:adjustRightInd w:val="0"/>
              <w:spacing w:after="0" w:line="240" w:lineRule="auto"/>
              <w:rPr>
                <w:ins w:id="5586" w:author="Arjan" w:date="2012-12-10T16:1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11E5219" w14:textId="77777777" w:rsidR="00CF1DA2" w:rsidRPr="00DD0F4F" w:rsidRDefault="00CF1DA2" w:rsidP="00CF1DA2">
            <w:pPr>
              <w:autoSpaceDE w:val="0"/>
              <w:autoSpaceDN w:val="0"/>
              <w:adjustRightInd w:val="0"/>
              <w:spacing w:after="0" w:line="240" w:lineRule="auto"/>
              <w:rPr>
                <w:ins w:id="5587" w:author="Arjan" w:date="2012-12-10T16:13:00Z"/>
                <w:rFonts w:ascii="Arial" w:eastAsia="Times New Roman" w:hAnsi="Arial" w:cs="Arial"/>
                <w:color w:val="000000"/>
                <w:sz w:val="20"/>
                <w:szCs w:val="20"/>
                <w:lang w:val="nl-NL"/>
              </w:rPr>
            </w:pPr>
          </w:p>
        </w:tc>
      </w:tr>
      <w:tr w:rsidR="00CF1DA2" w:rsidRPr="00CF1DA2" w14:paraId="26EBEB64" w14:textId="77777777">
        <w:trPr>
          <w:ins w:id="5588" w:author="Arjan" w:date="2012-12-10T16:13:00Z"/>
        </w:trPr>
        <w:tc>
          <w:tcPr>
            <w:tcW w:w="3780" w:type="dxa"/>
            <w:tcBorders>
              <w:top w:val="nil"/>
              <w:left w:val="nil"/>
              <w:bottom w:val="nil"/>
              <w:right w:val="nil"/>
            </w:tcBorders>
          </w:tcPr>
          <w:p w14:paraId="266ADD11" w14:textId="77777777" w:rsidR="00CF1DA2" w:rsidRPr="00CF1DA2" w:rsidRDefault="00CF1DA2" w:rsidP="00CF1DA2">
            <w:pPr>
              <w:autoSpaceDE w:val="0"/>
              <w:autoSpaceDN w:val="0"/>
              <w:adjustRightInd w:val="0"/>
              <w:spacing w:after="0" w:line="240" w:lineRule="auto"/>
              <w:rPr>
                <w:ins w:id="5589" w:author="Arjan" w:date="2012-12-10T16:13:00Z"/>
                <w:rFonts w:ascii="Arial" w:eastAsia="Times New Roman" w:hAnsi="Arial" w:cs="Arial"/>
                <w:color w:val="000000"/>
                <w:sz w:val="20"/>
                <w:szCs w:val="20"/>
              </w:rPr>
            </w:pPr>
            <w:ins w:id="5590" w:author="Arjan" w:date="2012-12-10T16:13:00Z">
              <w:r w:rsidRPr="00CF1DA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6CAF94CA" w14:textId="77777777" w:rsidR="00CF1DA2" w:rsidRPr="00CF1DA2" w:rsidRDefault="00DA5D93" w:rsidP="00CF1DA2">
            <w:pPr>
              <w:autoSpaceDE w:val="0"/>
              <w:autoSpaceDN w:val="0"/>
              <w:adjustRightInd w:val="0"/>
              <w:spacing w:after="0" w:line="240" w:lineRule="auto"/>
              <w:rPr>
                <w:ins w:id="5591" w:author="Arjan" w:date="2012-12-10T16:13:00Z"/>
                <w:rFonts w:ascii="Arial" w:eastAsia="Times New Roman" w:hAnsi="Arial" w:cs="Arial"/>
                <w:color w:val="000000"/>
                <w:sz w:val="20"/>
                <w:szCs w:val="20"/>
              </w:rPr>
            </w:pPr>
            <w:ins w:id="5592"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AN14</w:t>
              </w:r>
              <w:r w:rsidRPr="00CF1DA2">
                <w:rPr>
                  <w:rFonts w:ascii="Arial" w:hAnsi="Arial" w:cs="Arial"/>
                  <w:sz w:val="20"/>
                  <w:szCs w:val="20"/>
                  <w:lang w:val="en-AU"/>
                </w:rPr>
                <w:fldChar w:fldCharType="end"/>
              </w:r>
            </w:ins>
          </w:p>
        </w:tc>
      </w:tr>
      <w:tr w:rsidR="00CF1DA2" w:rsidRPr="00CF1DA2" w14:paraId="3DC659D1" w14:textId="77777777">
        <w:trPr>
          <w:trHeight w:val="230"/>
          <w:ins w:id="5593" w:author="Arjan" w:date="2012-12-10T16:13:00Z"/>
        </w:trPr>
        <w:tc>
          <w:tcPr>
            <w:tcW w:w="3780" w:type="dxa"/>
            <w:tcBorders>
              <w:top w:val="nil"/>
              <w:left w:val="nil"/>
              <w:bottom w:val="nil"/>
              <w:right w:val="nil"/>
            </w:tcBorders>
          </w:tcPr>
          <w:p w14:paraId="43B22548" w14:textId="77777777" w:rsidR="00CF1DA2" w:rsidRPr="00CF1DA2" w:rsidRDefault="00CF1DA2" w:rsidP="00CF1DA2">
            <w:pPr>
              <w:autoSpaceDE w:val="0"/>
              <w:autoSpaceDN w:val="0"/>
              <w:adjustRightInd w:val="0"/>
              <w:spacing w:after="0" w:line="240" w:lineRule="auto"/>
              <w:rPr>
                <w:ins w:id="559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244D1FB6" w14:textId="77777777" w:rsidR="00CF1DA2" w:rsidRPr="00CF1DA2" w:rsidRDefault="00CF1DA2" w:rsidP="00CF1DA2">
            <w:pPr>
              <w:autoSpaceDE w:val="0"/>
              <w:autoSpaceDN w:val="0"/>
              <w:adjustRightInd w:val="0"/>
              <w:spacing w:after="0" w:line="240" w:lineRule="auto"/>
              <w:rPr>
                <w:ins w:id="5595" w:author="Arjan" w:date="2012-12-10T16:13:00Z"/>
                <w:rFonts w:ascii="Arial" w:eastAsia="Times New Roman" w:hAnsi="Arial" w:cs="Arial"/>
                <w:color w:val="000000"/>
                <w:sz w:val="20"/>
                <w:szCs w:val="20"/>
              </w:rPr>
            </w:pPr>
          </w:p>
        </w:tc>
      </w:tr>
      <w:tr w:rsidR="00CF1DA2" w:rsidRPr="00CF1DA2" w14:paraId="01ED59BA" w14:textId="77777777">
        <w:trPr>
          <w:trHeight w:val="230"/>
          <w:ins w:id="5596" w:author="Arjan" w:date="2012-12-10T16:13:00Z"/>
        </w:trPr>
        <w:tc>
          <w:tcPr>
            <w:tcW w:w="3780" w:type="dxa"/>
            <w:tcBorders>
              <w:top w:val="nil"/>
              <w:left w:val="nil"/>
              <w:bottom w:val="nil"/>
              <w:right w:val="nil"/>
            </w:tcBorders>
          </w:tcPr>
          <w:p w14:paraId="7D707273" w14:textId="77777777" w:rsidR="00CF1DA2" w:rsidRPr="00CF1DA2" w:rsidRDefault="00CF1DA2" w:rsidP="00CF1DA2">
            <w:pPr>
              <w:autoSpaceDE w:val="0"/>
              <w:autoSpaceDN w:val="0"/>
              <w:adjustRightInd w:val="0"/>
              <w:spacing w:after="0" w:line="240" w:lineRule="auto"/>
              <w:rPr>
                <w:ins w:id="5597" w:author="Arjan" w:date="2012-12-10T16:13:00Z"/>
                <w:rFonts w:ascii="Arial" w:eastAsia="Times New Roman" w:hAnsi="Arial" w:cs="Arial"/>
                <w:color w:val="000000"/>
                <w:sz w:val="20"/>
                <w:szCs w:val="20"/>
              </w:rPr>
            </w:pPr>
            <w:ins w:id="5598" w:author="Arjan" w:date="2012-12-10T16:13:00Z">
              <w:r w:rsidRPr="00CF1DA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5DE3A993" w14:textId="77777777" w:rsidR="00CF1DA2" w:rsidRPr="00CF1DA2" w:rsidRDefault="00CF1DA2" w:rsidP="00CF1DA2">
            <w:pPr>
              <w:autoSpaceDE w:val="0"/>
              <w:autoSpaceDN w:val="0"/>
              <w:adjustRightInd w:val="0"/>
              <w:spacing w:after="0" w:line="240" w:lineRule="auto"/>
              <w:rPr>
                <w:ins w:id="5599" w:author="Arjan" w:date="2012-12-10T16:13:00Z"/>
                <w:rFonts w:ascii="Arial" w:eastAsia="Times New Roman" w:hAnsi="Arial" w:cs="Arial"/>
                <w:color w:val="000000"/>
                <w:sz w:val="20"/>
                <w:szCs w:val="20"/>
              </w:rPr>
            </w:pPr>
            <w:ins w:id="5600" w:author="Arjan" w:date="2012-12-10T16:13:00Z">
              <w:r w:rsidRPr="00CF1DA2">
                <w:rPr>
                  <w:rFonts w:ascii="Arial" w:eastAsia="Times New Roman" w:hAnsi="Arial" w:cs="Arial"/>
                  <w:color w:val="000000"/>
                  <w:sz w:val="20"/>
                  <w:szCs w:val="20"/>
                </w:rPr>
                <w:t>Alle alfanumerieke tekens</w:t>
              </w:r>
            </w:ins>
          </w:p>
        </w:tc>
      </w:tr>
      <w:tr w:rsidR="00CF1DA2" w:rsidRPr="00CF1DA2" w14:paraId="654B9686" w14:textId="77777777">
        <w:trPr>
          <w:trHeight w:val="215"/>
          <w:ins w:id="5601" w:author="Arjan" w:date="2012-12-10T16:13:00Z"/>
        </w:trPr>
        <w:tc>
          <w:tcPr>
            <w:tcW w:w="3780" w:type="dxa"/>
            <w:tcBorders>
              <w:top w:val="nil"/>
              <w:left w:val="nil"/>
              <w:bottom w:val="nil"/>
              <w:right w:val="nil"/>
            </w:tcBorders>
          </w:tcPr>
          <w:p w14:paraId="0997E893" w14:textId="77777777" w:rsidR="00CF1DA2" w:rsidRPr="00CF1DA2" w:rsidRDefault="00CF1DA2" w:rsidP="00CF1DA2">
            <w:pPr>
              <w:autoSpaceDE w:val="0"/>
              <w:autoSpaceDN w:val="0"/>
              <w:adjustRightInd w:val="0"/>
              <w:spacing w:after="0" w:line="240" w:lineRule="auto"/>
              <w:rPr>
                <w:ins w:id="560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23C20521" w14:textId="77777777" w:rsidR="00CF1DA2" w:rsidRPr="00CF1DA2" w:rsidRDefault="00CF1DA2" w:rsidP="00CF1DA2">
            <w:pPr>
              <w:autoSpaceDE w:val="0"/>
              <w:autoSpaceDN w:val="0"/>
              <w:adjustRightInd w:val="0"/>
              <w:spacing w:after="0" w:line="240" w:lineRule="auto"/>
              <w:rPr>
                <w:ins w:id="5603" w:author="Arjan" w:date="2012-12-10T16:13:00Z"/>
                <w:rFonts w:ascii="Arial" w:eastAsia="Times New Roman" w:hAnsi="Arial" w:cs="Arial"/>
                <w:color w:val="000000"/>
                <w:sz w:val="20"/>
                <w:szCs w:val="20"/>
              </w:rPr>
            </w:pPr>
          </w:p>
        </w:tc>
      </w:tr>
      <w:tr w:rsidR="00CF1DA2" w:rsidRPr="00CF1DA2" w14:paraId="3E3F4DDB" w14:textId="77777777">
        <w:trPr>
          <w:trHeight w:val="215"/>
          <w:ins w:id="5604" w:author="Arjan" w:date="2012-12-10T16:13:00Z"/>
        </w:trPr>
        <w:tc>
          <w:tcPr>
            <w:tcW w:w="3780" w:type="dxa"/>
            <w:tcBorders>
              <w:top w:val="nil"/>
              <w:left w:val="nil"/>
              <w:bottom w:val="nil"/>
              <w:right w:val="nil"/>
            </w:tcBorders>
          </w:tcPr>
          <w:p w14:paraId="1FDA7194" w14:textId="77777777" w:rsidR="00CF1DA2" w:rsidRPr="00CF1DA2" w:rsidRDefault="00CF1DA2" w:rsidP="00CF1DA2">
            <w:pPr>
              <w:autoSpaceDE w:val="0"/>
              <w:autoSpaceDN w:val="0"/>
              <w:adjustRightInd w:val="0"/>
              <w:spacing w:after="0" w:line="240" w:lineRule="auto"/>
              <w:rPr>
                <w:ins w:id="5605" w:author="Arjan" w:date="2012-12-10T16:13:00Z"/>
                <w:rFonts w:ascii="Arial" w:eastAsia="Times New Roman" w:hAnsi="Arial" w:cs="Arial"/>
                <w:color w:val="000000"/>
                <w:sz w:val="20"/>
                <w:szCs w:val="20"/>
              </w:rPr>
            </w:pPr>
            <w:ins w:id="5606" w:author="Arjan" w:date="2012-12-10T16:13:00Z">
              <w:r w:rsidRPr="00CF1DA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1A44034D" w14:textId="77777777" w:rsidR="00CF1DA2" w:rsidRPr="00CF1DA2" w:rsidRDefault="00CF1DA2" w:rsidP="00CF1DA2">
            <w:pPr>
              <w:autoSpaceDE w:val="0"/>
              <w:autoSpaceDN w:val="0"/>
              <w:adjustRightInd w:val="0"/>
              <w:spacing w:after="0" w:line="240" w:lineRule="auto"/>
              <w:rPr>
                <w:ins w:id="5607" w:author="Arjan" w:date="2012-12-10T16:13:00Z"/>
                <w:rFonts w:ascii="Arial" w:eastAsia="Times New Roman" w:hAnsi="Arial" w:cs="Arial"/>
                <w:color w:val="000000"/>
                <w:sz w:val="20"/>
                <w:szCs w:val="20"/>
              </w:rPr>
            </w:pPr>
            <w:ins w:id="5608" w:author="Arjan" w:date="2012-12-10T16:13:00Z">
              <w:r w:rsidRPr="00CF1DA2">
                <w:rPr>
                  <w:rFonts w:ascii="Arial" w:eastAsia="Times New Roman" w:hAnsi="Arial" w:cs="Arial"/>
                  <w:color w:val="000000"/>
                  <w:sz w:val="20"/>
                  <w:szCs w:val="20"/>
                </w:rPr>
                <w:t>Nee</w:t>
              </w:r>
            </w:ins>
          </w:p>
        </w:tc>
      </w:tr>
      <w:tr w:rsidR="00CF1DA2" w:rsidRPr="00CF1DA2" w14:paraId="63F12800" w14:textId="77777777">
        <w:trPr>
          <w:trHeight w:val="230"/>
          <w:ins w:id="5609" w:author="Arjan" w:date="2012-12-10T16:13:00Z"/>
        </w:trPr>
        <w:tc>
          <w:tcPr>
            <w:tcW w:w="3780" w:type="dxa"/>
            <w:tcBorders>
              <w:top w:val="nil"/>
              <w:left w:val="nil"/>
              <w:bottom w:val="nil"/>
              <w:right w:val="nil"/>
            </w:tcBorders>
          </w:tcPr>
          <w:p w14:paraId="1D9A9CD5" w14:textId="77777777" w:rsidR="00CF1DA2" w:rsidRPr="00CF1DA2" w:rsidRDefault="00CF1DA2" w:rsidP="00CF1DA2">
            <w:pPr>
              <w:autoSpaceDE w:val="0"/>
              <w:autoSpaceDN w:val="0"/>
              <w:adjustRightInd w:val="0"/>
              <w:spacing w:after="0" w:line="240" w:lineRule="auto"/>
              <w:rPr>
                <w:ins w:id="561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4F7F5BCA" w14:textId="77777777" w:rsidR="00CF1DA2" w:rsidRPr="00CF1DA2" w:rsidRDefault="00CF1DA2" w:rsidP="00CF1DA2">
            <w:pPr>
              <w:autoSpaceDE w:val="0"/>
              <w:autoSpaceDN w:val="0"/>
              <w:adjustRightInd w:val="0"/>
              <w:spacing w:after="0" w:line="240" w:lineRule="auto"/>
              <w:rPr>
                <w:ins w:id="5611" w:author="Arjan" w:date="2012-12-10T16:13:00Z"/>
                <w:rFonts w:ascii="Arial" w:eastAsia="Times New Roman" w:hAnsi="Arial" w:cs="Arial"/>
                <w:color w:val="000000"/>
                <w:sz w:val="20"/>
                <w:szCs w:val="20"/>
              </w:rPr>
            </w:pPr>
          </w:p>
        </w:tc>
      </w:tr>
      <w:tr w:rsidR="00CF1DA2" w:rsidRPr="00CF1DA2" w14:paraId="693CA9E2" w14:textId="77777777">
        <w:trPr>
          <w:trHeight w:val="230"/>
          <w:ins w:id="5612" w:author="Arjan" w:date="2012-12-10T16:13:00Z"/>
        </w:trPr>
        <w:tc>
          <w:tcPr>
            <w:tcW w:w="3780" w:type="dxa"/>
            <w:tcBorders>
              <w:top w:val="nil"/>
              <w:left w:val="nil"/>
              <w:bottom w:val="nil"/>
              <w:right w:val="nil"/>
            </w:tcBorders>
          </w:tcPr>
          <w:p w14:paraId="35987D1D" w14:textId="77777777" w:rsidR="00CF1DA2" w:rsidRPr="00CF1DA2" w:rsidRDefault="00CF1DA2" w:rsidP="00CF1DA2">
            <w:pPr>
              <w:autoSpaceDE w:val="0"/>
              <w:autoSpaceDN w:val="0"/>
              <w:adjustRightInd w:val="0"/>
              <w:spacing w:after="0" w:line="240" w:lineRule="auto"/>
              <w:rPr>
                <w:ins w:id="5613" w:author="Arjan" w:date="2012-12-10T16:13:00Z"/>
                <w:rFonts w:ascii="Arial" w:eastAsia="Times New Roman" w:hAnsi="Arial" w:cs="Arial"/>
                <w:color w:val="000000"/>
                <w:sz w:val="20"/>
                <w:szCs w:val="20"/>
              </w:rPr>
            </w:pPr>
            <w:ins w:id="5614" w:author="Arjan" w:date="2012-12-10T16:13:00Z">
              <w:r w:rsidRPr="00CF1DA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360497B4" w14:textId="77777777" w:rsidR="00CF1DA2" w:rsidRPr="00CF1DA2" w:rsidRDefault="00CF1DA2" w:rsidP="00CF1DA2">
            <w:pPr>
              <w:autoSpaceDE w:val="0"/>
              <w:autoSpaceDN w:val="0"/>
              <w:adjustRightInd w:val="0"/>
              <w:spacing w:after="0" w:line="240" w:lineRule="auto"/>
              <w:rPr>
                <w:ins w:id="5615" w:author="Arjan" w:date="2012-12-10T16:13:00Z"/>
                <w:rFonts w:ascii="Arial" w:eastAsia="Times New Roman" w:hAnsi="Arial" w:cs="Arial"/>
                <w:color w:val="000000"/>
                <w:sz w:val="20"/>
                <w:szCs w:val="20"/>
              </w:rPr>
            </w:pPr>
            <w:ins w:id="5616" w:author="Arjan" w:date="2012-12-10T16:13:00Z">
              <w:r w:rsidRPr="00CF1DA2">
                <w:rPr>
                  <w:rFonts w:ascii="Arial" w:eastAsia="Times New Roman" w:hAnsi="Arial" w:cs="Arial"/>
                  <w:color w:val="000000"/>
                  <w:sz w:val="20"/>
                  <w:szCs w:val="20"/>
                </w:rPr>
                <w:t>Nee</w:t>
              </w:r>
            </w:ins>
          </w:p>
        </w:tc>
      </w:tr>
      <w:tr w:rsidR="00CF1DA2" w:rsidRPr="00CF1DA2" w14:paraId="6BD18EFD" w14:textId="77777777">
        <w:trPr>
          <w:trHeight w:val="230"/>
          <w:ins w:id="5617" w:author="Arjan" w:date="2012-12-10T16:13:00Z"/>
        </w:trPr>
        <w:tc>
          <w:tcPr>
            <w:tcW w:w="3780" w:type="dxa"/>
            <w:tcBorders>
              <w:top w:val="nil"/>
              <w:left w:val="nil"/>
              <w:bottom w:val="nil"/>
              <w:right w:val="nil"/>
            </w:tcBorders>
          </w:tcPr>
          <w:p w14:paraId="574E269B" w14:textId="77777777" w:rsidR="00CF1DA2" w:rsidRPr="00CF1DA2" w:rsidRDefault="00CF1DA2" w:rsidP="00CF1DA2">
            <w:pPr>
              <w:autoSpaceDE w:val="0"/>
              <w:autoSpaceDN w:val="0"/>
              <w:adjustRightInd w:val="0"/>
              <w:spacing w:after="0" w:line="240" w:lineRule="auto"/>
              <w:rPr>
                <w:ins w:id="561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6C2BEA8A" w14:textId="77777777" w:rsidR="00CF1DA2" w:rsidRPr="00CF1DA2" w:rsidRDefault="00CF1DA2" w:rsidP="00CF1DA2">
            <w:pPr>
              <w:autoSpaceDE w:val="0"/>
              <w:autoSpaceDN w:val="0"/>
              <w:adjustRightInd w:val="0"/>
              <w:spacing w:after="0" w:line="240" w:lineRule="auto"/>
              <w:rPr>
                <w:ins w:id="5619" w:author="Arjan" w:date="2012-12-10T16:13:00Z"/>
                <w:rFonts w:ascii="Arial" w:eastAsia="Times New Roman" w:hAnsi="Arial" w:cs="Arial"/>
                <w:color w:val="000000"/>
                <w:sz w:val="20"/>
                <w:szCs w:val="20"/>
              </w:rPr>
            </w:pPr>
          </w:p>
        </w:tc>
      </w:tr>
      <w:tr w:rsidR="00CF1DA2" w:rsidRPr="00CF1DA2" w14:paraId="42D326B3" w14:textId="77777777">
        <w:trPr>
          <w:trHeight w:val="230"/>
          <w:ins w:id="5620" w:author="Arjan" w:date="2012-12-10T16:13:00Z"/>
        </w:trPr>
        <w:tc>
          <w:tcPr>
            <w:tcW w:w="3780" w:type="dxa"/>
            <w:tcBorders>
              <w:top w:val="nil"/>
              <w:left w:val="nil"/>
              <w:bottom w:val="nil"/>
              <w:right w:val="nil"/>
            </w:tcBorders>
          </w:tcPr>
          <w:p w14:paraId="61677E9D" w14:textId="77777777" w:rsidR="00CF1DA2" w:rsidRPr="00CF1DA2" w:rsidRDefault="00CF1DA2" w:rsidP="00CF1DA2">
            <w:pPr>
              <w:autoSpaceDE w:val="0"/>
              <w:autoSpaceDN w:val="0"/>
              <w:adjustRightInd w:val="0"/>
              <w:spacing w:after="0" w:line="240" w:lineRule="auto"/>
              <w:rPr>
                <w:ins w:id="5621" w:author="Arjan" w:date="2012-12-10T16:13:00Z"/>
                <w:rFonts w:ascii="Arial" w:eastAsia="Times New Roman" w:hAnsi="Arial" w:cs="Arial"/>
                <w:color w:val="000000"/>
                <w:sz w:val="20"/>
                <w:szCs w:val="20"/>
              </w:rPr>
            </w:pPr>
            <w:ins w:id="5622" w:author="Arjan" w:date="2012-12-10T16:13:00Z">
              <w:r w:rsidRPr="00CF1DA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5A712CDE" w14:textId="77777777" w:rsidR="00CF1DA2" w:rsidRPr="00CF1DA2" w:rsidRDefault="00CF1DA2" w:rsidP="00CF1DA2">
            <w:pPr>
              <w:autoSpaceDE w:val="0"/>
              <w:autoSpaceDN w:val="0"/>
              <w:adjustRightInd w:val="0"/>
              <w:spacing w:after="0" w:line="240" w:lineRule="auto"/>
              <w:rPr>
                <w:ins w:id="5623" w:author="Arjan" w:date="2012-12-10T16:13:00Z"/>
                <w:rFonts w:ascii="Arial" w:eastAsia="Times New Roman" w:hAnsi="Arial" w:cs="Arial"/>
                <w:color w:val="000000"/>
                <w:sz w:val="20"/>
                <w:szCs w:val="20"/>
              </w:rPr>
            </w:pPr>
          </w:p>
        </w:tc>
      </w:tr>
      <w:tr w:rsidR="00CF1DA2" w:rsidRPr="00CF1DA2" w14:paraId="5B9C7917" w14:textId="77777777">
        <w:trPr>
          <w:trHeight w:val="230"/>
          <w:ins w:id="5624" w:author="Arjan" w:date="2012-12-10T16:13:00Z"/>
        </w:trPr>
        <w:tc>
          <w:tcPr>
            <w:tcW w:w="3780" w:type="dxa"/>
            <w:tcBorders>
              <w:top w:val="nil"/>
              <w:left w:val="nil"/>
              <w:bottom w:val="nil"/>
              <w:right w:val="nil"/>
            </w:tcBorders>
          </w:tcPr>
          <w:p w14:paraId="39808A01" w14:textId="77777777" w:rsidR="00CF1DA2" w:rsidRPr="00CF1DA2" w:rsidRDefault="00CF1DA2" w:rsidP="00CF1DA2">
            <w:pPr>
              <w:autoSpaceDE w:val="0"/>
              <w:autoSpaceDN w:val="0"/>
              <w:adjustRightInd w:val="0"/>
              <w:spacing w:after="0" w:line="240" w:lineRule="auto"/>
              <w:rPr>
                <w:ins w:id="562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133B0E33" w14:textId="77777777" w:rsidR="00CF1DA2" w:rsidRPr="00CF1DA2" w:rsidRDefault="00CF1DA2" w:rsidP="00CF1DA2">
            <w:pPr>
              <w:autoSpaceDE w:val="0"/>
              <w:autoSpaceDN w:val="0"/>
              <w:adjustRightInd w:val="0"/>
              <w:spacing w:after="0" w:line="240" w:lineRule="auto"/>
              <w:rPr>
                <w:ins w:id="5626" w:author="Arjan" w:date="2012-12-10T16:13:00Z"/>
                <w:rFonts w:ascii="Arial" w:eastAsia="Times New Roman" w:hAnsi="Arial" w:cs="Arial"/>
                <w:color w:val="000000"/>
                <w:sz w:val="20"/>
                <w:szCs w:val="20"/>
              </w:rPr>
            </w:pPr>
          </w:p>
        </w:tc>
      </w:tr>
      <w:tr w:rsidR="00CF1DA2" w:rsidRPr="00CF1DA2" w14:paraId="751D87A0" w14:textId="77777777">
        <w:trPr>
          <w:trHeight w:val="230"/>
          <w:ins w:id="5627" w:author="Arjan" w:date="2012-12-10T16:13:00Z"/>
        </w:trPr>
        <w:tc>
          <w:tcPr>
            <w:tcW w:w="3780" w:type="dxa"/>
            <w:tcBorders>
              <w:top w:val="nil"/>
              <w:left w:val="nil"/>
              <w:bottom w:val="nil"/>
              <w:right w:val="nil"/>
            </w:tcBorders>
          </w:tcPr>
          <w:p w14:paraId="1CDE5AE6" w14:textId="77777777" w:rsidR="00CF1DA2" w:rsidRPr="00CF1DA2" w:rsidRDefault="00CF1DA2" w:rsidP="00CF1DA2">
            <w:pPr>
              <w:autoSpaceDE w:val="0"/>
              <w:autoSpaceDN w:val="0"/>
              <w:adjustRightInd w:val="0"/>
              <w:spacing w:after="0" w:line="240" w:lineRule="auto"/>
              <w:rPr>
                <w:ins w:id="5628" w:author="Arjan" w:date="2012-12-10T16:13:00Z"/>
                <w:rFonts w:ascii="Arial" w:eastAsia="Times New Roman" w:hAnsi="Arial" w:cs="Arial"/>
                <w:color w:val="000000"/>
                <w:sz w:val="20"/>
                <w:szCs w:val="20"/>
              </w:rPr>
            </w:pPr>
            <w:ins w:id="5629" w:author="Arjan" w:date="2012-12-10T16:13:00Z">
              <w:r w:rsidRPr="00CF1DA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1951E07B" w14:textId="77777777" w:rsidR="00CF1DA2" w:rsidRPr="00CF1DA2" w:rsidRDefault="00CF1DA2" w:rsidP="00CF1DA2">
            <w:pPr>
              <w:autoSpaceDE w:val="0"/>
              <w:autoSpaceDN w:val="0"/>
              <w:adjustRightInd w:val="0"/>
              <w:spacing w:after="0" w:line="240" w:lineRule="auto"/>
              <w:rPr>
                <w:ins w:id="5630" w:author="Arjan" w:date="2012-12-10T16:13:00Z"/>
                <w:rFonts w:ascii="Arial" w:eastAsia="Times New Roman" w:hAnsi="Arial" w:cs="Arial"/>
                <w:color w:val="000000"/>
                <w:sz w:val="20"/>
                <w:szCs w:val="20"/>
              </w:rPr>
            </w:pPr>
            <w:ins w:id="5631" w:author="Arjan" w:date="2012-12-10T16:13:00Z">
              <w:r w:rsidRPr="00CF1DA2">
                <w:rPr>
                  <w:rFonts w:ascii="Arial" w:eastAsia="Times New Roman" w:hAnsi="Arial" w:cs="Arial"/>
                  <w:color w:val="000000"/>
                  <w:sz w:val="20"/>
                  <w:szCs w:val="20"/>
                </w:rPr>
                <w:t>Nee</w:t>
              </w:r>
            </w:ins>
          </w:p>
        </w:tc>
      </w:tr>
      <w:tr w:rsidR="00CF1DA2" w:rsidRPr="00CF1DA2" w14:paraId="52018D13" w14:textId="77777777">
        <w:trPr>
          <w:trHeight w:val="230"/>
          <w:ins w:id="5632" w:author="Arjan" w:date="2012-12-10T16:13:00Z"/>
        </w:trPr>
        <w:tc>
          <w:tcPr>
            <w:tcW w:w="3780" w:type="dxa"/>
            <w:tcBorders>
              <w:top w:val="nil"/>
              <w:left w:val="nil"/>
              <w:bottom w:val="nil"/>
              <w:right w:val="nil"/>
            </w:tcBorders>
          </w:tcPr>
          <w:p w14:paraId="08E90721" w14:textId="77777777" w:rsidR="00CF1DA2" w:rsidRPr="00CF1DA2" w:rsidRDefault="00CF1DA2" w:rsidP="00CF1DA2">
            <w:pPr>
              <w:autoSpaceDE w:val="0"/>
              <w:autoSpaceDN w:val="0"/>
              <w:adjustRightInd w:val="0"/>
              <w:spacing w:after="0" w:line="240" w:lineRule="auto"/>
              <w:rPr>
                <w:ins w:id="563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6EC33628" w14:textId="77777777" w:rsidR="00CF1DA2" w:rsidRPr="00CF1DA2" w:rsidRDefault="00CF1DA2" w:rsidP="00CF1DA2">
            <w:pPr>
              <w:autoSpaceDE w:val="0"/>
              <w:autoSpaceDN w:val="0"/>
              <w:adjustRightInd w:val="0"/>
              <w:spacing w:after="0" w:line="240" w:lineRule="auto"/>
              <w:rPr>
                <w:ins w:id="5634" w:author="Arjan" w:date="2012-12-10T16:13:00Z"/>
                <w:rFonts w:ascii="Arial" w:eastAsia="Times New Roman" w:hAnsi="Arial" w:cs="Arial"/>
                <w:color w:val="000000"/>
                <w:sz w:val="20"/>
                <w:szCs w:val="20"/>
              </w:rPr>
            </w:pPr>
          </w:p>
        </w:tc>
      </w:tr>
      <w:tr w:rsidR="00CF1DA2" w:rsidRPr="00CF1DA2" w14:paraId="5CDB84AC" w14:textId="77777777">
        <w:trPr>
          <w:trHeight w:val="411"/>
          <w:ins w:id="5635" w:author="Arjan" w:date="2012-12-10T16:13:00Z"/>
        </w:trPr>
        <w:tc>
          <w:tcPr>
            <w:tcW w:w="3780" w:type="dxa"/>
            <w:tcBorders>
              <w:top w:val="nil"/>
              <w:left w:val="nil"/>
              <w:bottom w:val="nil"/>
              <w:right w:val="nil"/>
            </w:tcBorders>
          </w:tcPr>
          <w:p w14:paraId="208DE526" w14:textId="77777777" w:rsidR="00CF1DA2" w:rsidRPr="00CF1DA2" w:rsidRDefault="00CF1DA2" w:rsidP="00CF1DA2">
            <w:pPr>
              <w:autoSpaceDE w:val="0"/>
              <w:autoSpaceDN w:val="0"/>
              <w:adjustRightInd w:val="0"/>
              <w:spacing w:after="0" w:line="240" w:lineRule="auto"/>
              <w:rPr>
                <w:ins w:id="5636" w:author="Arjan" w:date="2012-12-10T16:13:00Z"/>
                <w:rFonts w:ascii="Arial" w:eastAsia="Times New Roman" w:hAnsi="Arial" w:cs="Arial"/>
                <w:color w:val="000000"/>
                <w:sz w:val="20"/>
                <w:szCs w:val="20"/>
              </w:rPr>
            </w:pPr>
            <w:ins w:id="5637" w:author="Arjan" w:date="2012-12-10T16:13:00Z">
              <w:r w:rsidRPr="00CF1DA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7E9CB513" w14:textId="77777777" w:rsidR="00CF1DA2" w:rsidRPr="00CF1DA2" w:rsidRDefault="00CF1DA2" w:rsidP="00CF1DA2">
            <w:pPr>
              <w:autoSpaceDE w:val="0"/>
              <w:autoSpaceDN w:val="0"/>
              <w:adjustRightInd w:val="0"/>
              <w:spacing w:after="0" w:line="240" w:lineRule="auto"/>
              <w:rPr>
                <w:ins w:id="5638" w:author="Arjan" w:date="2012-12-10T16:13:00Z"/>
                <w:rFonts w:ascii="Arial" w:eastAsia="Times New Roman" w:hAnsi="Arial" w:cs="Arial"/>
                <w:color w:val="000000"/>
                <w:sz w:val="20"/>
                <w:szCs w:val="20"/>
              </w:rPr>
            </w:pPr>
            <w:ins w:id="5639" w:author="Arjan" w:date="2012-12-10T16:13:00Z">
              <w:r w:rsidRPr="00CF1DA2">
                <w:rPr>
                  <w:rFonts w:ascii="Arial" w:eastAsia="Times New Roman" w:hAnsi="Arial" w:cs="Arial"/>
                  <w:color w:val="000000"/>
                  <w:sz w:val="20"/>
                  <w:szCs w:val="20"/>
                </w:rPr>
                <w:t>Nee</w:t>
              </w:r>
            </w:ins>
          </w:p>
        </w:tc>
      </w:tr>
      <w:tr w:rsidR="00CF1DA2" w:rsidRPr="00CF1DA2" w14:paraId="3E222607" w14:textId="77777777">
        <w:trPr>
          <w:trHeight w:val="245"/>
          <w:ins w:id="5640" w:author="Arjan" w:date="2012-12-10T16:13:00Z"/>
        </w:trPr>
        <w:tc>
          <w:tcPr>
            <w:tcW w:w="3780" w:type="dxa"/>
            <w:tcBorders>
              <w:top w:val="nil"/>
              <w:left w:val="nil"/>
              <w:bottom w:val="nil"/>
              <w:right w:val="nil"/>
            </w:tcBorders>
          </w:tcPr>
          <w:p w14:paraId="6C7DB48A" w14:textId="77777777" w:rsidR="00CF1DA2" w:rsidRPr="00CF1DA2" w:rsidRDefault="00CF1DA2" w:rsidP="00CF1DA2">
            <w:pPr>
              <w:autoSpaceDE w:val="0"/>
              <w:autoSpaceDN w:val="0"/>
              <w:adjustRightInd w:val="0"/>
              <w:spacing w:after="0" w:line="240" w:lineRule="auto"/>
              <w:rPr>
                <w:ins w:id="564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2D840E37" w14:textId="77777777" w:rsidR="00CF1DA2" w:rsidRPr="00CF1DA2" w:rsidRDefault="00CF1DA2" w:rsidP="00CF1DA2">
            <w:pPr>
              <w:autoSpaceDE w:val="0"/>
              <w:autoSpaceDN w:val="0"/>
              <w:adjustRightInd w:val="0"/>
              <w:spacing w:after="0" w:line="240" w:lineRule="auto"/>
              <w:rPr>
                <w:ins w:id="5642" w:author="Arjan" w:date="2012-12-10T16:13:00Z"/>
                <w:rFonts w:ascii="Arial" w:eastAsia="Times New Roman" w:hAnsi="Arial" w:cs="Arial"/>
                <w:color w:val="000000"/>
                <w:sz w:val="20"/>
                <w:szCs w:val="20"/>
              </w:rPr>
            </w:pPr>
          </w:p>
        </w:tc>
      </w:tr>
      <w:tr w:rsidR="00CF1DA2" w:rsidRPr="00CF1DA2" w14:paraId="05B99B9E" w14:textId="77777777">
        <w:trPr>
          <w:trHeight w:val="230"/>
          <w:ins w:id="5643" w:author="Arjan" w:date="2012-12-10T16:13:00Z"/>
        </w:trPr>
        <w:tc>
          <w:tcPr>
            <w:tcW w:w="3780" w:type="dxa"/>
            <w:tcBorders>
              <w:top w:val="nil"/>
              <w:left w:val="nil"/>
              <w:bottom w:val="nil"/>
              <w:right w:val="nil"/>
            </w:tcBorders>
          </w:tcPr>
          <w:p w14:paraId="3F19B069" w14:textId="77777777" w:rsidR="00CF1DA2" w:rsidRPr="00CF1DA2" w:rsidRDefault="00CF1DA2" w:rsidP="00CF1DA2">
            <w:pPr>
              <w:autoSpaceDE w:val="0"/>
              <w:autoSpaceDN w:val="0"/>
              <w:adjustRightInd w:val="0"/>
              <w:spacing w:after="0" w:line="240" w:lineRule="auto"/>
              <w:rPr>
                <w:ins w:id="5644" w:author="Arjan" w:date="2012-12-10T16:13:00Z"/>
                <w:rFonts w:ascii="Arial" w:eastAsia="Times New Roman" w:hAnsi="Arial" w:cs="Arial"/>
                <w:color w:val="000000"/>
                <w:sz w:val="20"/>
                <w:szCs w:val="20"/>
              </w:rPr>
            </w:pPr>
            <w:ins w:id="5645" w:author="Arjan" w:date="2012-12-10T16:13:00Z">
              <w:r w:rsidRPr="00CF1DA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57918C20" w14:textId="77777777" w:rsidR="00CF1DA2" w:rsidRPr="00CF1DA2" w:rsidRDefault="00DA5D93" w:rsidP="00CF1DA2">
            <w:pPr>
              <w:autoSpaceDE w:val="0"/>
              <w:autoSpaceDN w:val="0"/>
              <w:adjustRightInd w:val="0"/>
              <w:spacing w:after="0" w:line="240" w:lineRule="auto"/>
              <w:rPr>
                <w:ins w:id="5646" w:author="Arjan" w:date="2012-12-10T16:13:00Z"/>
                <w:rFonts w:ascii="Arial" w:eastAsia="Times New Roman" w:hAnsi="Arial" w:cs="Arial"/>
                <w:color w:val="000000"/>
                <w:sz w:val="20"/>
                <w:szCs w:val="20"/>
              </w:rPr>
            </w:pPr>
            <w:ins w:id="5647"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1</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ins>
          </w:p>
        </w:tc>
      </w:tr>
      <w:tr w:rsidR="00CF1DA2" w:rsidRPr="00CF1DA2" w14:paraId="281011B1" w14:textId="77777777">
        <w:trPr>
          <w:trHeight w:val="230"/>
          <w:ins w:id="5648" w:author="Arjan" w:date="2012-12-10T16:13:00Z"/>
        </w:trPr>
        <w:tc>
          <w:tcPr>
            <w:tcW w:w="3780" w:type="dxa"/>
            <w:tcBorders>
              <w:top w:val="nil"/>
              <w:left w:val="nil"/>
              <w:bottom w:val="nil"/>
              <w:right w:val="nil"/>
            </w:tcBorders>
          </w:tcPr>
          <w:p w14:paraId="3C93B6C5" w14:textId="77777777" w:rsidR="00CF1DA2" w:rsidRPr="00CF1DA2" w:rsidRDefault="00CF1DA2" w:rsidP="00CF1DA2">
            <w:pPr>
              <w:autoSpaceDE w:val="0"/>
              <w:autoSpaceDN w:val="0"/>
              <w:adjustRightInd w:val="0"/>
              <w:spacing w:after="0" w:line="240" w:lineRule="auto"/>
              <w:rPr>
                <w:ins w:id="564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09D76A27" w14:textId="77777777" w:rsidR="00CF1DA2" w:rsidRPr="00CF1DA2" w:rsidRDefault="00CF1DA2" w:rsidP="00CF1DA2">
            <w:pPr>
              <w:autoSpaceDE w:val="0"/>
              <w:autoSpaceDN w:val="0"/>
              <w:adjustRightInd w:val="0"/>
              <w:spacing w:after="0" w:line="240" w:lineRule="auto"/>
              <w:rPr>
                <w:ins w:id="5650" w:author="Arjan" w:date="2012-12-10T16:13:00Z"/>
                <w:rFonts w:ascii="Arial" w:eastAsia="Times New Roman" w:hAnsi="Arial" w:cs="Arial"/>
                <w:color w:val="000000"/>
                <w:sz w:val="20"/>
                <w:szCs w:val="20"/>
              </w:rPr>
            </w:pPr>
          </w:p>
        </w:tc>
      </w:tr>
      <w:tr w:rsidR="00CF1DA2" w:rsidRPr="00CF1DA2" w14:paraId="563E52C5" w14:textId="77777777">
        <w:trPr>
          <w:trHeight w:val="230"/>
          <w:ins w:id="5651" w:author="Arjan" w:date="2012-12-10T16:13:00Z"/>
        </w:trPr>
        <w:tc>
          <w:tcPr>
            <w:tcW w:w="3780" w:type="dxa"/>
            <w:tcBorders>
              <w:top w:val="nil"/>
              <w:left w:val="nil"/>
              <w:bottom w:val="nil"/>
              <w:right w:val="nil"/>
            </w:tcBorders>
          </w:tcPr>
          <w:p w14:paraId="0B837DA2" w14:textId="77777777" w:rsidR="00CF1DA2" w:rsidRPr="00CF1DA2" w:rsidRDefault="00CF1DA2" w:rsidP="00CF1DA2">
            <w:pPr>
              <w:autoSpaceDE w:val="0"/>
              <w:autoSpaceDN w:val="0"/>
              <w:adjustRightInd w:val="0"/>
              <w:spacing w:after="0" w:line="240" w:lineRule="auto"/>
              <w:rPr>
                <w:ins w:id="5652" w:author="Arjan" w:date="2012-12-10T16:13:00Z"/>
                <w:rFonts w:ascii="Arial" w:eastAsia="Times New Roman" w:hAnsi="Arial" w:cs="Arial"/>
                <w:color w:val="000000"/>
                <w:sz w:val="20"/>
                <w:szCs w:val="20"/>
              </w:rPr>
            </w:pPr>
            <w:ins w:id="5653" w:author="Arjan" w:date="2012-12-10T16:13:00Z">
              <w:r w:rsidRPr="00CF1DA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4E776A85" w14:textId="77777777" w:rsidR="00CF1DA2" w:rsidRPr="00CF1DA2" w:rsidRDefault="00CF1DA2" w:rsidP="00CF1DA2">
            <w:pPr>
              <w:autoSpaceDE w:val="0"/>
              <w:autoSpaceDN w:val="0"/>
              <w:adjustRightInd w:val="0"/>
              <w:spacing w:after="0" w:line="240" w:lineRule="auto"/>
              <w:rPr>
                <w:ins w:id="5654" w:author="Arjan" w:date="2012-12-10T16:13:00Z"/>
                <w:rFonts w:ascii="Arial" w:eastAsia="Times New Roman" w:hAnsi="Arial" w:cs="Arial"/>
                <w:color w:val="000000"/>
                <w:sz w:val="20"/>
                <w:szCs w:val="20"/>
              </w:rPr>
            </w:pPr>
            <w:ins w:id="5655" w:author="Arjan" w:date="2012-12-10T16:13:00Z">
              <w:r w:rsidRPr="00CF1DA2">
                <w:rPr>
                  <w:rFonts w:ascii="Arial" w:eastAsia="Times New Roman" w:hAnsi="Arial" w:cs="Arial"/>
                  <w:color w:val="000000"/>
                  <w:sz w:val="20"/>
                  <w:szCs w:val="20"/>
                </w:rPr>
                <w:t>Gemeentelijk kerngegeven</w:t>
              </w:r>
            </w:ins>
          </w:p>
        </w:tc>
      </w:tr>
      <w:tr w:rsidR="00CF1DA2" w:rsidRPr="00CF1DA2" w14:paraId="2993F5B4" w14:textId="77777777">
        <w:trPr>
          <w:trHeight w:val="230"/>
          <w:ins w:id="5656" w:author="Arjan" w:date="2012-12-10T16:13:00Z"/>
        </w:trPr>
        <w:tc>
          <w:tcPr>
            <w:tcW w:w="3780" w:type="dxa"/>
            <w:tcBorders>
              <w:top w:val="nil"/>
              <w:left w:val="nil"/>
              <w:bottom w:val="nil"/>
              <w:right w:val="nil"/>
            </w:tcBorders>
          </w:tcPr>
          <w:p w14:paraId="2FFA4355" w14:textId="77777777" w:rsidR="00CF1DA2" w:rsidRPr="00CF1DA2" w:rsidRDefault="00CF1DA2" w:rsidP="00CF1DA2">
            <w:pPr>
              <w:autoSpaceDE w:val="0"/>
              <w:autoSpaceDN w:val="0"/>
              <w:adjustRightInd w:val="0"/>
              <w:spacing w:after="0" w:line="240" w:lineRule="auto"/>
              <w:rPr>
                <w:ins w:id="565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2EF5DFB5" w14:textId="77777777" w:rsidR="00CF1DA2" w:rsidRPr="00CF1DA2" w:rsidRDefault="00CF1DA2" w:rsidP="00CF1DA2">
            <w:pPr>
              <w:autoSpaceDE w:val="0"/>
              <w:autoSpaceDN w:val="0"/>
              <w:adjustRightInd w:val="0"/>
              <w:spacing w:after="0" w:line="240" w:lineRule="auto"/>
              <w:rPr>
                <w:ins w:id="5658" w:author="Arjan" w:date="2012-12-10T16:13:00Z"/>
                <w:rFonts w:ascii="Arial" w:eastAsia="Times New Roman" w:hAnsi="Arial" w:cs="Arial"/>
                <w:color w:val="000000"/>
                <w:sz w:val="20"/>
                <w:szCs w:val="20"/>
              </w:rPr>
            </w:pPr>
          </w:p>
        </w:tc>
      </w:tr>
      <w:tr w:rsidR="00CF1DA2" w:rsidRPr="00CF1DA2" w14:paraId="654317EA" w14:textId="77777777">
        <w:trPr>
          <w:trHeight w:val="230"/>
          <w:ins w:id="5659" w:author="Arjan" w:date="2012-12-10T16:13:00Z"/>
        </w:trPr>
        <w:tc>
          <w:tcPr>
            <w:tcW w:w="3780" w:type="dxa"/>
            <w:tcBorders>
              <w:top w:val="nil"/>
              <w:left w:val="nil"/>
              <w:bottom w:val="nil"/>
              <w:right w:val="nil"/>
            </w:tcBorders>
          </w:tcPr>
          <w:p w14:paraId="2C45B0CA" w14:textId="77777777" w:rsidR="00CF1DA2" w:rsidRPr="00CF1DA2" w:rsidRDefault="00CF1DA2" w:rsidP="00CF1DA2">
            <w:pPr>
              <w:autoSpaceDE w:val="0"/>
              <w:autoSpaceDN w:val="0"/>
              <w:adjustRightInd w:val="0"/>
              <w:spacing w:after="0" w:line="240" w:lineRule="auto"/>
              <w:rPr>
                <w:ins w:id="5660" w:author="Arjan" w:date="2012-12-10T16:13:00Z"/>
                <w:rFonts w:ascii="Arial" w:eastAsia="Times New Roman" w:hAnsi="Arial" w:cs="Arial"/>
                <w:b/>
                <w:bCs/>
                <w:color w:val="000000"/>
                <w:sz w:val="20"/>
                <w:szCs w:val="20"/>
              </w:rPr>
            </w:pPr>
            <w:ins w:id="5661" w:author="Arjan" w:date="2012-12-10T16:13:00Z">
              <w:r w:rsidRPr="00CF1DA2">
                <w:rPr>
                  <w:rFonts w:ascii="Arial" w:eastAsia="Times New Roman" w:hAnsi="Arial" w:cs="Arial"/>
                  <w:b/>
                  <w:bCs/>
                  <w:color w:val="000000"/>
                  <w:sz w:val="20"/>
                  <w:szCs w:val="20"/>
                </w:rPr>
                <w:t>Regels attribuutsoort</w:t>
              </w:r>
            </w:ins>
          </w:p>
        </w:tc>
        <w:tc>
          <w:tcPr>
            <w:tcW w:w="5580" w:type="dxa"/>
            <w:tcBorders>
              <w:top w:val="nil"/>
              <w:left w:val="nil"/>
              <w:bottom w:val="nil"/>
              <w:right w:val="nil"/>
            </w:tcBorders>
          </w:tcPr>
          <w:p w14:paraId="089C0A48" w14:textId="77777777" w:rsidR="00CF1DA2" w:rsidRPr="00CF1DA2" w:rsidRDefault="00CF1DA2" w:rsidP="00CF1DA2">
            <w:pPr>
              <w:autoSpaceDE w:val="0"/>
              <w:autoSpaceDN w:val="0"/>
              <w:adjustRightInd w:val="0"/>
              <w:spacing w:after="0" w:line="240" w:lineRule="auto"/>
              <w:rPr>
                <w:ins w:id="5662" w:author="Arjan" w:date="2012-12-10T16:13:00Z"/>
                <w:rFonts w:ascii="Arial" w:eastAsia="Times New Roman" w:hAnsi="Arial" w:cs="Arial"/>
                <w:color w:val="000000"/>
                <w:sz w:val="20"/>
                <w:szCs w:val="20"/>
              </w:rPr>
            </w:pPr>
            <w:ins w:id="5663" w:author="Arjan" w:date="2012-12-10T16:13:00Z">
              <w:r w:rsidRPr="00CF1DA2">
                <w:rPr>
                  <w:rFonts w:ascii="Arial" w:eastAsia="Times New Roman" w:hAnsi="Arial" w:cs="Arial"/>
                  <w:color w:val="000000"/>
                  <w:sz w:val="20"/>
                  <w:szCs w:val="20"/>
                </w:rPr>
                <w:t>-</w:t>
              </w:r>
            </w:ins>
          </w:p>
        </w:tc>
      </w:tr>
      <w:tr w:rsidR="00CF1DA2" w:rsidRPr="00CF1DA2" w14:paraId="180524E2" w14:textId="77777777">
        <w:trPr>
          <w:trHeight w:val="230"/>
          <w:ins w:id="5664" w:author="Arjan" w:date="2012-12-10T16:13:00Z"/>
        </w:trPr>
        <w:tc>
          <w:tcPr>
            <w:tcW w:w="3780" w:type="dxa"/>
            <w:tcBorders>
              <w:top w:val="nil"/>
              <w:left w:val="nil"/>
              <w:bottom w:val="nil"/>
              <w:right w:val="nil"/>
            </w:tcBorders>
          </w:tcPr>
          <w:p w14:paraId="59F948D8" w14:textId="77777777" w:rsidR="00CF1DA2" w:rsidRPr="00CF1DA2" w:rsidRDefault="00CF1DA2" w:rsidP="00CF1DA2">
            <w:pPr>
              <w:autoSpaceDE w:val="0"/>
              <w:autoSpaceDN w:val="0"/>
              <w:adjustRightInd w:val="0"/>
              <w:spacing w:after="0" w:line="240" w:lineRule="auto"/>
              <w:rPr>
                <w:ins w:id="5665" w:author="Arjan" w:date="2012-12-10T16:13:00Z"/>
                <w:rFonts w:ascii="Arial" w:eastAsia="Times New Roman" w:hAnsi="Arial" w:cs="Arial"/>
                <w:color w:val="000000"/>
                <w:sz w:val="20"/>
                <w:szCs w:val="20"/>
              </w:rPr>
            </w:pPr>
          </w:p>
        </w:tc>
        <w:tc>
          <w:tcPr>
            <w:tcW w:w="5580" w:type="dxa"/>
            <w:tcBorders>
              <w:top w:val="nil"/>
              <w:left w:val="nil"/>
              <w:bottom w:val="nil"/>
              <w:right w:val="nil"/>
            </w:tcBorders>
          </w:tcPr>
          <w:p w14:paraId="4B6C6255" w14:textId="77777777" w:rsidR="00CF1DA2" w:rsidRPr="00CF1DA2" w:rsidRDefault="00CF1DA2" w:rsidP="00CF1DA2">
            <w:pPr>
              <w:autoSpaceDE w:val="0"/>
              <w:autoSpaceDN w:val="0"/>
              <w:adjustRightInd w:val="0"/>
              <w:spacing w:after="0" w:line="240" w:lineRule="auto"/>
              <w:rPr>
                <w:ins w:id="5666" w:author="Arjan" w:date="2012-12-10T16:13:00Z"/>
                <w:rFonts w:ascii="Arial" w:eastAsia="Times New Roman" w:hAnsi="Arial" w:cs="Arial"/>
                <w:color w:val="000000"/>
                <w:sz w:val="20"/>
                <w:szCs w:val="20"/>
              </w:rPr>
            </w:pPr>
          </w:p>
        </w:tc>
      </w:tr>
    </w:tbl>
    <w:p w14:paraId="3AC6594D" w14:textId="77777777" w:rsidR="00EB4B1D" w:rsidRDefault="00EB4B1D" w:rsidP="00EB4B1D">
      <w:pPr>
        <w:widowControl w:val="0"/>
        <w:autoSpaceDE w:val="0"/>
        <w:autoSpaceDN w:val="0"/>
        <w:adjustRightInd w:val="0"/>
        <w:spacing w:before="240" w:after="60" w:line="240" w:lineRule="auto"/>
        <w:outlineLvl w:val="3"/>
        <w:rPr>
          <w:ins w:id="5667" w:author="Arjan Kloosterboer" w:date="2017-03-10T23:19:00Z"/>
          <w:rFonts w:ascii="Arial" w:eastAsia="Times New Roman" w:hAnsi="Arial" w:cs="Arial"/>
          <w:b/>
          <w:bCs/>
          <w:color w:val="004080"/>
          <w:sz w:val="24"/>
          <w:szCs w:val="24"/>
        </w:rPr>
      </w:pPr>
    </w:p>
    <w:p w14:paraId="18B34550" w14:textId="485D34FB" w:rsidR="00EB4B1D" w:rsidRPr="00B92D60" w:rsidRDefault="00EB4B1D" w:rsidP="00EB4B1D">
      <w:pPr>
        <w:widowControl w:val="0"/>
        <w:autoSpaceDE w:val="0"/>
        <w:autoSpaceDN w:val="0"/>
        <w:adjustRightInd w:val="0"/>
        <w:spacing w:before="240" w:after="60" w:line="240" w:lineRule="auto"/>
        <w:outlineLvl w:val="3"/>
        <w:rPr>
          <w:ins w:id="5668" w:author="Arjan Kloosterboer" w:date="2017-03-10T23:18:00Z"/>
          <w:rFonts w:ascii="Arial" w:eastAsia="Times New Roman" w:hAnsi="Arial" w:cs="Arial"/>
          <w:b/>
          <w:color w:val="004080"/>
          <w:sz w:val="24"/>
          <w:szCs w:val="24"/>
          <w:lang w:eastAsia="nl-NL"/>
        </w:rPr>
      </w:pPr>
      <w:ins w:id="5669" w:author="Arjan Kloosterboer" w:date="2017-03-10T23:18:00Z">
        <w:r w:rsidRPr="00CF1953">
          <w:rPr>
            <w:rFonts w:ascii="Arial" w:eastAsia="Times New Roman" w:hAnsi="Arial" w:cs="Arial"/>
            <w:b/>
            <w:bCs/>
            <w:color w:val="004080"/>
            <w:sz w:val="24"/>
            <w:szCs w:val="24"/>
          </w:rPr>
          <w:t>«</w:t>
        </w:r>
        <w:r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B92D60">
          <w:rPr>
            <w:rFonts w:ascii="Arial" w:eastAsia="Times New Roman" w:hAnsi="Arial" w:cs="Arial"/>
            <w:b/>
            <w:color w:val="004080"/>
            <w:sz w:val="24"/>
            <w:szCs w:val="24"/>
            <w:lang w:eastAsia="nl-NL"/>
          </w:rPr>
          <w:t>Verantwoordelijke organisatie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EB4B1D" w:rsidRPr="00717312" w14:paraId="729F84CA" w14:textId="77777777" w:rsidTr="004B6915">
        <w:trPr>
          <w:trHeight w:val="230"/>
          <w:ins w:id="5670" w:author="Arjan Kloosterboer" w:date="2017-03-10T23:18:00Z"/>
        </w:trPr>
        <w:tc>
          <w:tcPr>
            <w:tcW w:w="3780" w:type="dxa"/>
            <w:tcBorders>
              <w:top w:val="single" w:sz="4" w:space="0" w:color="auto"/>
              <w:left w:val="nil"/>
              <w:bottom w:val="nil"/>
              <w:right w:val="nil"/>
            </w:tcBorders>
          </w:tcPr>
          <w:p w14:paraId="3076C6A2" w14:textId="77777777" w:rsidR="00EB4B1D" w:rsidRPr="00717312" w:rsidRDefault="00EB4B1D" w:rsidP="004B6915">
            <w:pPr>
              <w:autoSpaceDE w:val="0"/>
              <w:autoSpaceDN w:val="0"/>
              <w:adjustRightInd w:val="0"/>
              <w:spacing w:after="0" w:line="240" w:lineRule="auto"/>
              <w:rPr>
                <w:ins w:id="5671" w:author="Arjan Kloosterboer" w:date="2017-03-10T23:18:00Z"/>
                <w:rFonts w:ascii="Arial" w:eastAsia="Times New Roman" w:hAnsi="Arial" w:cs="Arial"/>
                <w:color w:val="000000"/>
                <w:sz w:val="20"/>
                <w:szCs w:val="20"/>
              </w:rPr>
            </w:pPr>
            <w:ins w:id="5672" w:author="Arjan Kloosterboer" w:date="2017-03-10T23:18:00Z">
              <w:r w:rsidRPr="00717312">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57AF1402" w14:textId="77777777" w:rsidR="00EB4B1D" w:rsidRPr="00717312" w:rsidRDefault="00EB4B1D" w:rsidP="004B6915">
            <w:pPr>
              <w:autoSpaceDE w:val="0"/>
              <w:autoSpaceDN w:val="0"/>
              <w:adjustRightInd w:val="0"/>
              <w:spacing w:after="0" w:line="240" w:lineRule="auto"/>
              <w:rPr>
                <w:ins w:id="5673" w:author="Arjan Kloosterboer" w:date="2017-03-10T23:18:00Z"/>
                <w:rFonts w:ascii="Arial" w:hAnsi="Arial" w:cs="Arial"/>
                <w:sz w:val="20"/>
                <w:szCs w:val="20"/>
                <w:lang w:val="en-AU"/>
              </w:rPr>
            </w:pPr>
            <w:ins w:id="5674" w:author="Arjan Kloosterboer" w:date="2017-03-10T23:18:00Z">
              <w:r w:rsidRPr="00717312">
                <w:rPr>
                  <w:rFonts w:ascii="Arial" w:hAnsi="Arial" w:cs="Arial"/>
                  <w:sz w:val="20"/>
                  <w:szCs w:val="20"/>
                  <w:lang w:val="en-AU"/>
                </w:rPr>
                <w:fldChar w:fldCharType="begin" w:fldLock="1"/>
              </w:r>
              <w:r w:rsidRPr="00717312">
                <w:rPr>
                  <w:rFonts w:ascii="Arial" w:hAnsi="Arial" w:cs="Arial"/>
                  <w:sz w:val="20"/>
                  <w:szCs w:val="20"/>
                  <w:lang w:val="en-AU"/>
                </w:rPr>
                <w:instrText xml:space="preserve">MERGEFIELD </w:instrText>
              </w:r>
              <w:r w:rsidRPr="00717312">
                <w:rPr>
                  <w:rFonts w:ascii="Arial" w:eastAsia="Times New Roman" w:hAnsi="Arial" w:cs="Arial"/>
                  <w:color w:val="000000"/>
                  <w:sz w:val="20"/>
                  <w:szCs w:val="20"/>
                </w:rPr>
                <w:instrText>Att.Name</w:instrText>
              </w:r>
              <w:r w:rsidRPr="00717312">
                <w:rPr>
                  <w:rFonts w:ascii="Arial" w:hAnsi="Arial" w:cs="Arial"/>
                  <w:sz w:val="20"/>
                  <w:szCs w:val="20"/>
                  <w:lang w:val="en-AU"/>
                </w:rPr>
                <w:fldChar w:fldCharType="separate"/>
              </w:r>
              <w:r w:rsidRPr="00717312">
                <w:rPr>
                  <w:rFonts w:ascii="Arial" w:eastAsia="Times New Roman" w:hAnsi="Arial" w:cs="Arial"/>
                  <w:color w:val="000000"/>
                  <w:sz w:val="20"/>
                  <w:szCs w:val="20"/>
                </w:rPr>
                <w:t>Verantwoordelijke organisatie</w:t>
              </w:r>
              <w:r w:rsidRPr="00717312">
                <w:rPr>
                  <w:rFonts w:ascii="Arial" w:hAnsi="Arial" w:cs="Arial"/>
                  <w:sz w:val="20"/>
                  <w:szCs w:val="20"/>
                  <w:lang w:val="en-AU"/>
                </w:rPr>
                <w:fldChar w:fldCharType="end"/>
              </w:r>
            </w:ins>
          </w:p>
        </w:tc>
      </w:tr>
      <w:tr w:rsidR="00EB4B1D" w:rsidRPr="00717312" w14:paraId="42643F7A" w14:textId="77777777" w:rsidTr="004B6915">
        <w:trPr>
          <w:ins w:id="5675" w:author="Arjan Kloosterboer" w:date="2017-03-10T23:18:00Z"/>
        </w:trPr>
        <w:tc>
          <w:tcPr>
            <w:tcW w:w="3780" w:type="dxa"/>
            <w:tcBorders>
              <w:top w:val="nil"/>
              <w:left w:val="nil"/>
              <w:bottom w:val="nil"/>
              <w:right w:val="nil"/>
            </w:tcBorders>
          </w:tcPr>
          <w:p w14:paraId="6CB62115" w14:textId="77777777" w:rsidR="00EB4B1D" w:rsidRPr="00717312" w:rsidRDefault="00EB4B1D" w:rsidP="004B6915">
            <w:pPr>
              <w:autoSpaceDE w:val="0"/>
              <w:autoSpaceDN w:val="0"/>
              <w:adjustRightInd w:val="0"/>
              <w:spacing w:after="0" w:line="240" w:lineRule="auto"/>
              <w:rPr>
                <w:ins w:id="5676" w:author="Arjan Kloosterboer" w:date="2017-03-10T23:18:00Z"/>
                <w:rFonts w:ascii="Arial" w:eastAsia="Times New Roman" w:hAnsi="Arial" w:cs="Arial"/>
                <w:b/>
                <w:bCs/>
                <w:color w:val="000000"/>
                <w:sz w:val="20"/>
                <w:szCs w:val="20"/>
              </w:rPr>
            </w:pPr>
          </w:p>
        </w:tc>
        <w:tc>
          <w:tcPr>
            <w:tcW w:w="5580" w:type="dxa"/>
            <w:tcBorders>
              <w:top w:val="nil"/>
              <w:left w:val="nil"/>
              <w:bottom w:val="nil"/>
              <w:right w:val="nil"/>
            </w:tcBorders>
          </w:tcPr>
          <w:p w14:paraId="22200B75" w14:textId="77777777" w:rsidR="00EB4B1D" w:rsidRPr="00717312" w:rsidRDefault="00EB4B1D" w:rsidP="004B6915">
            <w:pPr>
              <w:autoSpaceDE w:val="0"/>
              <w:autoSpaceDN w:val="0"/>
              <w:adjustRightInd w:val="0"/>
              <w:spacing w:after="0" w:line="240" w:lineRule="auto"/>
              <w:rPr>
                <w:ins w:id="5677" w:author="Arjan Kloosterboer" w:date="2017-03-10T23:18:00Z"/>
                <w:rFonts w:ascii="Arial" w:eastAsia="Times New Roman" w:hAnsi="Arial" w:cs="Arial"/>
                <w:color w:val="000000"/>
                <w:sz w:val="20"/>
                <w:szCs w:val="20"/>
              </w:rPr>
            </w:pPr>
          </w:p>
        </w:tc>
      </w:tr>
      <w:tr w:rsidR="00EB4B1D" w:rsidRPr="00717312" w14:paraId="16FA46AC" w14:textId="77777777" w:rsidTr="004B6915">
        <w:trPr>
          <w:ins w:id="5678" w:author="Arjan Kloosterboer" w:date="2017-03-10T23:18:00Z"/>
        </w:trPr>
        <w:tc>
          <w:tcPr>
            <w:tcW w:w="3780" w:type="dxa"/>
            <w:tcBorders>
              <w:top w:val="nil"/>
              <w:left w:val="nil"/>
              <w:bottom w:val="nil"/>
              <w:right w:val="nil"/>
            </w:tcBorders>
          </w:tcPr>
          <w:p w14:paraId="1AE3F919" w14:textId="77777777" w:rsidR="00EB4B1D" w:rsidRPr="00717312" w:rsidRDefault="00EB4B1D" w:rsidP="004B6915">
            <w:pPr>
              <w:autoSpaceDE w:val="0"/>
              <w:autoSpaceDN w:val="0"/>
              <w:adjustRightInd w:val="0"/>
              <w:spacing w:after="0" w:line="240" w:lineRule="auto"/>
              <w:rPr>
                <w:ins w:id="5679" w:author="Arjan Kloosterboer" w:date="2017-03-10T23:18:00Z"/>
                <w:rFonts w:ascii="Arial" w:eastAsia="Times New Roman" w:hAnsi="Arial" w:cs="Arial"/>
                <w:color w:val="000000"/>
                <w:sz w:val="20"/>
                <w:szCs w:val="20"/>
              </w:rPr>
            </w:pPr>
            <w:ins w:id="5680" w:author="Arjan Kloosterboer" w:date="2017-03-10T23:18:00Z">
              <w:r w:rsidRPr="0071731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36D7FC64" w14:textId="77777777" w:rsidR="00EB4B1D" w:rsidRPr="00717312" w:rsidRDefault="00EB4B1D" w:rsidP="004B6915">
            <w:pPr>
              <w:autoSpaceDE w:val="0"/>
              <w:autoSpaceDN w:val="0"/>
              <w:adjustRightInd w:val="0"/>
              <w:spacing w:after="0" w:line="240" w:lineRule="auto"/>
              <w:rPr>
                <w:ins w:id="5681" w:author="Arjan Kloosterboer" w:date="2017-03-10T23:18:00Z"/>
                <w:rFonts w:ascii="Arial" w:eastAsia="Times New Roman" w:hAnsi="Arial" w:cs="Arial"/>
                <w:color w:val="000000"/>
                <w:sz w:val="20"/>
                <w:szCs w:val="20"/>
              </w:rPr>
            </w:pPr>
            <w:ins w:id="5682" w:author="Arjan Kloosterboer" w:date="2017-03-10T23:18:00Z">
              <w:r w:rsidRPr="00717312">
                <w:rPr>
                  <w:rFonts w:ascii="Arial" w:eastAsia="Times New Roman" w:hAnsi="Arial" w:cs="Arial"/>
                  <w:color w:val="000000"/>
                  <w:sz w:val="20"/>
                  <w:szCs w:val="20"/>
                </w:rPr>
                <w:t>KING</w:t>
              </w:r>
            </w:ins>
          </w:p>
        </w:tc>
      </w:tr>
      <w:tr w:rsidR="00EB4B1D" w:rsidRPr="00717312" w14:paraId="18CCC407" w14:textId="77777777" w:rsidTr="004B6915">
        <w:trPr>
          <w:ins w:id="5683" w:author="Arjan Kloosterboer" w:date="2017-03-10T23:18:00Z"/>
        </w:trPr>
        <w:tc>
          <w:tcPr>
            <w:tcW w:w="3780" w:type="dxa"/>
            <w:tcBorders>
              <w:top w:val="nil"/>
              <w:left w:val="nil"/>
              <w:bottom w:val="nil"/>
              <w:right w:val="nil"/>
            </w:tcBorders>
          </w:tcPr>
          <w:p w14:paraId="1A75ECC2" w14:textId="77777777" w:rsidR="00EB4B1D" w:rsidRPr="00717312" w:rsidRDefault="00EB4B1D" w:rsidP="004B6915">
            <w:pPr>
              <w:autoSpaceDE w:val="0"/>
              <w:autoSpaceDN w:val="0"/>
              <w:adjustRightInd w:val="0"/>
              <w:spacing w:after="0" w:line="240" w:lineRule="auto"/>
              <w:rPr>
                <w:ins w:id="5684" w:author="Arjan Kloosterboer" w:date="2017-03-10T23:18:00Z"/>
                <w:rFonts w:ascii="Arial" w:eastAsia="Times New Roman" w:hAnsi="Arial" w:cs="Arial"/>
                <w:b/>
                <w:bCs/>
                <w:color w:val="000000"/>
                <w:sz w:val="20"/>
                <w:szCs w:val="20"/>
              </w:rPr>
            </w:pPr>
          </w:p>
        </w:tc>
        <w:tc>
          <w:tcPr>
            <w:tcW w:w="5580" w:type="dxa"/>
            <w:tcBorders>
              <w:top w:val="nil"/>
              <w:left w:val="nil"/>
              <w:bottom w:val="nil"/>
              <w:right w:val="nil"/>
            </w:tcBorders>
          </w:tcPr>
          <w:p w14:paraId="390891C3" w14:textId="77777777" w:rsidR="00EB4B1D" w:rsidRPr="00717312" w:rsidRDefault="00EB4B1D" w:rsidP="004B6915">
            <w:pPr>
              <w:autoSpaceDE w:val="0"/>
              <w:autoSpaceDN w:val="0"/>
              <w:adjustRightInd w:val="0"/>
              <w:spacing w:after="0" w:line="240" w:lineRule="auto"/>
              <w:rPr>
                <w:ins w:id="5685" w:author="Arjan Kloosterboer" w:date="2017-03-10T23:18:00Z"/>
                <w:rFonts w:ascii="Arial" w:eastAsia="Times New Roman" w:hAnsi="Arial" w:cs="Arial"/>
                <w:color w:val="000000"/>
                <w:sz w:val="20"/>
                <w:szCs w:val="20"/>
              </w:rPr>
            </w:pPr>
          </w:p>
        </w:tc>
      </w:tr>
      <w:tr w:rsidR="00EB4B1D" w:rsidRPr="00717312" w14:paraId="2BA115C3" w14:textId="77777777" w:rsidTr="004B6915">
        <w:trPr>
          <w:ins w:id="5686" w:author="Arjan Kloosterboer" w:date="2017-03-10T23:18:00Z"/>
        </w:trPr>
        <w:tc>
          <w:tcPr>
            <w:tcW w:w="3780" w:type="dxa"/>
            <w:tcBorders>
              <w:top w:val="nil"/>
              <w:left w:val="nil"/>
              <w:bottom w:val="nil"/>
              <w:right w:val="nil"/>
            </w:tcBorders>
          </w:tcPr>
          <w:p w14:paraId="02890063" w14:textId="77777777" w:rsidR="00EB4B1D" w:rsidRPr="00717312" w:rsidRDefault="00EB4B1D" w:rsidP="004B6915">
            <w:pPr>
              <w:autoSpaceDE w:val="0"/>
              <w:autoSpaceDN w:val="0"/>
              <w:adjustRightInd w:val="0"/>
              <w:spacing w:after="0" w:line="240" w:lineRule="auto"/>
              <w:rPr>
                <w:ins w:id="5687" w:author="Arjan Kloosterboer" w:date="2017-03-10T23:18:00Z"/>
                <w:rFonts w:ascii="Arial" w:eastAsia="Times New Roman" w:hAnsi="Arial" w:cs="Arial"/>
                <w:color w:val="000000"/>
                <w:sz w:val="20"/>
                <w:szCs w:val="20"/>
              </w:rPr>
            </w:pPr>
            <w:ins w:id="5688" w:author="Arjan Kloosterboer" w:date="2017-03-10T23:18:00Z">
              <w:r w:rsidRPr="0071731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5CE08026" w14:textId="77777777" w:rsidR="00EB4B1D" w:rsidRPr="00717312" w:rsidRDefault="00EB4B1D" w:rsidP="004B6915">
            <w:pPr>
              <w:autoSpaceDE w:val="0"/>
              <w:autoSpaceDN w:val="0"/>
              <w:adjustRightInd w:val="0"/>
              <w:spacing w:after="0" w:line="240" w:lineRule="auto"/>
              <w:rPr>
                <w:ins w:id="5689" w:author="Arjan Kloosterboer" w:date="2017-03-10T23:18:00Z"/>
                <w:rFonts w:ascii="Arial" w:eastAsia="Times New Roman" w:hAnsi="Arial" w:cs="Arial"/>
                <w:color w:val="000000"/>
                <w:sz w:val="20"/>
                <w:szCs w:val="20"/>
              </w:rPr>
            </w:pPr>
          </w:p>
        </w:tc>
      </w:tr>
      <w:tr w:rsidR="00EB4B1D" w:rsidRPr="00717312" w14:paraId="5219A5A1" w14:textId="77777777" w:rsidTr="004B6915">
        <w:trPr>
          <w:ins w:id="5690" w:author="Arjan Kloosterboer" w:date="2017-03-10T23:18:00Z"/>
        </w:trPr>
        <w:tc>
          <w:tcPr>
            <w:tcW w:w="3780" w:type="dxa"/>
            <w:tcBorders>
              <w:top w:val="nil"/>
              <w:left w:val="nil"/>
              <w:bottom w:val="nil"/>
              <w:right w:val="nil"/>
            </w:tcBorders>
          </w:tcPr>
          <w:p w14:paraId="5DCCB028" w14:textId="77777777" w:rsidR="00EB4B1D" w:rsidRPr="00717312" w:rsidRDefault="00EB4B1D" w:rsidP="004B6915">
            <w:pPr>
              <w:autoSpaceDE w:val="0"/>
              <w:autoSpaceDN w:val="0"/>
              <w:adjustRightInd w:val="0"/>
              <w:spacing w:after="0" w:line="240" w:lineRule="auto"/>
              <w:rPr>
                <w:ins w:id="5691" w:author="Arjan Kloosterboer" w:date="2017-03-10T23:18:00Z"/>
                <w:rFonts w:ascii="Arial" w:eastAsia="Times New Roman" w:hAnsi="Arial" w:cs="Arial"/>
                <w:b/>
                <w:bCs/>
                <w:color w:val="000000"/>
                <w:sz w:val="20"/>
                <w:szCs w:val="20"/>
              </w:rPr>
            </w:pPr>
          </w:p>
        </w:tc>
        <w:tc>
          <w:tcPr>
            <w:tcW w:w="5580" w:type="dxa"/>
            <w:tcBorders>
              <w:top w:val="nil"/>
              <w:left w:val="nil"/>
              <w:bottom w:val="nil"/>
              <w:right w:val="nil"/>
            </w:tcBorders>
          </w:tcPr>
          <w:p w14:paraId="108ED1F7" w14:textId="77777777" w:rsidR="00EB4B1D" w:rsidRPr="00717312" w:rsidRDefault="00EB4B1D" w:rsidP="004B6915">
            <w:pPr>
              <w:autoSpaceDE w:val="0"/>
              <w:autoSpaceDN w:val="0"/>
              <w:adjustRightInd w:val="0"/>
              <w:spacing w:after="0" w:line="240" w:lineRule="auto"/>
              <w:rPr>
                <w:ins w:id="5692" w:author="Arjan Kloosterboer" w:date="2017-03-10T23:18:00Z"/>
                <w:rFonts w:ascii="Arial" w:eastAsia="Times New Roman" w:hAnsi="Arial" w:cs="Arial"/>
                <w:color w:val="000000"/>
                <w:sz w:val="20"/>
                <w:szCs w:val="20"/>
              </w:rPr>
            </w:pPr>
          </w:p>
        </w:tc>
      </w:tr>
      <w:tr w:rsidR="00EB4B1D" w:rsidRPr="00717312" w14:paraId="0B4FCC7E" w14:textId="77777777" w:rsidTr="004B6915">
        <w:trPr>
          <w:ins w:id="5693" w:author="Arjan Kloosterboer" w:date="2017-03-10T23:18:00Z"/>
        </w:trPr>
        <w:tc>
          <w:tcPr>
            <w:tcW w:w="3780" w:type="dxa"/>
            <w:tcBorders>
              <w:top w:val="nil"/>
              <w:left w:val="nil"/>
              <w:bottom w:val="nil"/>
              <w:right w:val="nil"/>
            </w:tcBorders>
          </w:tcPr>
          <w:p w14:paraId="3CF3F478" w14:textId="77777777" w:rsidR="00EB4B1D" w:rsidRPr="00717312" w:rsidRDefault="00EB4B1D" w:rsidP="004B6915">
            <w:pPr>
              <w:autoSpaceDE w:val="0"/>
              <w:autoSpaceDN w:val="0"/>
              <w:adjustRightInd w:val="0"/>
              <w:spacing w:after="0" w:line="240" w:lineRule="auto"/>
              <w:rPr>
                <w:ins w:id="5694" w:author="Arjan Kloosterboer" w:date="2017-03-10T23:18:00Z"/>
                <w:rFonts w:ascii="Arial" w:eastAsia="Times New Roman" w:hAnsi="Arial" w:cs="Arial"/>
                <w:color w:val="000000"/>
                <w:sz w:val="20"/>
                <w:szCs w:val="20"/>
              </w:rPr>
            </w:pPr>
            <w:ins w:id="5695" w:author="Arjan Kloosterboer" w:date="2017-03-10T23:18:00Z">
              <w:r w:rsidRPr="0071731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75F67768" w14:textId="77777777" w:rsidR="00EB4B1D" w:rsidRPr="00717312" w:rsidRDefault="00EB4B1D" w:rsidP="004B6915">
            <w:pPr>
              <w:autoSpaceDE w:val="0"/>
              <w:autoSpaceDN w:val="0"/>
              <w:adjustRightInd w:val="0"/>
              <w:spacing w:after="0" w:line="240" w:lineRule="auto"/>
              <w:rPr>
                <w:ins w:id="5696" w:author="Arjan Kloosterboer" w:date="2017-03-10T23:18:00Z"/>
                <w:rFonts w:ascii="Arial" w:hAnsi="Arial" w:cs="Arial"/>
                <w:sz w:val="20"/>
                <w:szCs w:val="20"/>
                <w:lang w:val="en-AU"/>
              </w:rPr>
            </w:pPr>
            <w:ins w:id="5697" w:author="Arjan Kloosterboer" w:date="2017-03-10T23:18:00Z">
              <w:r w:rsidRPr="00717312">
                <w:rPr>
                  <w:rFonts w:ascii="Arial" w:hAnsi="Arial" w:cs="Arial"/>
                  <w:sz w:val="20"/>
                  <w:szCs w:val="20"/>
                  <w:lang w:val="en-AU"/>
                </w:rPr>
                <w:fldChar w:fldCharType="begin" w:fldLock="1"/>
              </w:r>
              <w:r w:rsidRPr="00717312">
                <w:rPr>
                  <w:rFonts w:ascii="Arial" w:hAnsi="Arial" w:cs="Arial"/>
                  <w:sz w:val="20"/>
                  <w:szCs w:val="20"/>
                  <w:lang w:val="en-AU"/>
                </w:rPr>
                <w:instrText xml:space="preserve">MERGEFIELD </w:instrText>
              </w:r>
              <w:r w:rsidRPr="00717312">
                <w:rPr>
                  <w:rFonts w:ascii="Arial" w:eastAsia="Times New Roman" w:hAnsi="Arial" w:cs="Arial"/>
                  <w:color w:val="000000"/>
                  <w:sz w:val="20"/>
                  <w:szCs w:val="20"/>
                </w:rPr>
                <w:instrText>Att.Alias</w:instrText>
              </w:r>
              <w:r w:rsidRPr="00717312">
                <w:rPr>
                  <w:rFonts w:ascii="Arial" w:hAnsi="Arial" w:cs="Arial"/>
                  <w:sz w:val="20"/>
                  <w:szCs w:val="20"/>
                  <w:lang w:val="en-AU"/>
                </w:rPr>
                <w:fldChar w:fldCharType="separate"/>
              </w:r>
              <w:r w:rsidRPr="00717312">
                <w:rPr>
                  <w:rFonts w:ascii="Arial" w:eastAsia="Times New Roman" w:hAnsi="Arial" w:cs="Arial"/>
                  <w:color w:val="000000"/>
                  <w:sz w:val="20"/>
                  <w:szCs w:val="20"/>
                </w:rPr>
                <w:t>verantwoordelijkeOrganisatie</w:t>
              </w:r>
              <w:r w:rsidRPr="00717312">
                <w:rPr>
                  <w:rFonts w:ascii="Arial" w:hAnsi="Arial" w:cs="Arial"/>
                  <w:sz w:val="20"/>
                  <w:szCs w:val="20"/>
                  <w:lang w:val="en-AU"/>
                </w:rPr>
                <w:fldChar w:fldCharType="end"/>
              </w:r>
            </w:ins>
          </w:p>
        </w:tc>
      </w:tr>
      <w:tr w:rsidR="00EB4B1D" w:rsidRPr="00717312" w14:paraId="2218CE40" w14:textId="77777777" w:rsidTr="004B6915">
        <w:trPr>
          <w:ins w:id="5698" w:author="Arjan Kloosterboer" w:date="2017-03-10T23:18:00Z"/>
        </w:trPr>
        <w:tc>
          <w:tcPr>
            <w:tcW w:w="3780" w:type="dxa"/>
            <w:tcBorders>
              <w:top w:val="nil"/>
              <w:left w:val="nil"/>
              <w:bottom w:val="nil"/>
              <w:right w:val="nil"/>
            </w:tcBorders>
          </w:tcPr>
          <w:p w14:paraId="0F64AD0E" w14:textId="77777777" w:rsidR="00EB4B1D" w:rsidRPr="00717312" w:rsidRDefault="00EB4B1D" w:rsidP="004B6915">
            <w:pPr>
              <w:autoSpaceDE w:val="0"/>
              <w:autoSpaceDN w:val="0"/>
              <w:adjustRightInd w:val="0"/>
              <w:spacing w:after="0" w:line="240" w:lineRule="auto"/>
              <w:rPr>
                <w:ins w:id="5699" w:author="Arjan Kloosterboer" w:date="2017-03-10T23:18:00Z"/>
                <w:rFonts w:ascii="Arial" w:eastAsia="Times New Roman" w:hAnsi="Arial" w:cs="Arial"/>
                <w:b/>
                <w:bCs/>
                <w:color w:val="000000"/>
                <w:sz w:val="20"/>
                <w:szCs w:val="20"/>
              </w:rPr>
            </w:pPr>
          </w:p>
        </w:tc>
        <w:tc>
          <w:tcPr>
            <w:tcW w:w="5580" w:type="dxa"/>
            <w:tcBorders>
              <w:top w:val="nil"/>
              <w:left w:val="nil"/>
              <w:bottom w:val="nil"/>
              <w:right w:val="nil"/>
            </w:tcBorders>
          </w:tcPr>
          <w:p w14:paraId="244FBD2B" w14:textId="77777777" w:rsidR="00EB4B1D" w:rsidRPr="00717312" w:rsidRDefault="00EB4B1D" w:rsidP="004B6915">
            <w:pPr>
              <w:autoSpaceDE w:val="0"/>
              <w:autoSpaceDN w:val="0"/>
              <w:adjustRightInd w:val="0"/>
              <w:spacing w:after="0" w:line="240" w:lineRule="auto"/>
              <w:rPr>
                <w:ins w:id="5700" w:author="Arjan Kloosterboer" w:date="2017-03-10T23:18:00Z"/>
                <w:rFonts w:ascii="Arial" w:eastAsia="Times New Roman" w:hAnsi="Arial" w:cs="Arial"/>
                <w:color w:val="000000"/>
                <w:sz w:val="20"/>
                <w:szCs w:val="20"/>
              </w:rPr>
            </w:pPr>
          </w:p>
        </w:tc>
      </w:tr>
      <w:tr w:rsidR="00EB4B1D" w:rsidRPr="005C14BE" w14:paraId="72E06A7E" w14:textId="77777777" w:rsidTr="004B6915">
        <w:trPr>
          <w:ins w:id="5701" w:author="Arjan Kloosterboer" w:date="2017-03-10T23:18:00Z"/>
        </w:trPr>
        <w:tc>
          <w:tcPr>
            <w:tcW w:w="3780" w:type="dxa"/>
            <w:tcBorders>
              <w:top w:val="nil"/>
              <w:left w:val="nil"/>
              <w:bottom w:val="nil"/>
              <w:right w:val="nil"/>
            </w:tcBorders>
          </w:tcPr>
          <w:p w14:paraId="2CAD267F" w14:textId="77777777" w:rsidR="00EB4B1D" w:rsidRPr="00717312" w:rsidRDefault="00EB4B1D" w:rsidP="004B6915">
            <w:pPr>
              <w:autoSpaceDE w:val="0"/>
              <w:autoSpaceDN w:val="0"/>
              <w:adjustRightInd w:val="0"/>
              <w:spacing w:after="0" w:line="240" w:lineRule="auto"/>
              <w:rPr>
                <w:ins w:id="5702" w:author="Arjan Kloosterboer" w:date="2017-03-10T23:18:00Z"/>
                <w:rFonts w:ascii="Arial" w:eastAsia="Times New Roman" w:hAnsi="Arial" w:cs="Arial"/>
                <w:color w:val="000000"/>
                <w:sz w:val="20"/>
                <w:szCs w:val="20"/>
              </w:rPr>
            </w:pPr>
            <w:ins w:id="5703" w:author="Arjan Kloosterboer" w:date="2017-03-10T23:18:00Z">
              <w:r w:rsidRPr="0071731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09AAA74A" w14:textId="05207341" w:rsidR="00EB4B1D" w:rsidRPr="00DD0F4F" w:rsidRDefault="00EB4B1D" w:rsidP="004B6915">
            <w:pPr>
              <w:autoSpaceDE w:val="0"/>
              <w:autoSpaceDN w:val="0"/>
              <w:adjustRightInd w:val="0"/>
              <w:spacing w:after="0" w:line="240" w:lineRule="auto"/>
              <w:rPr>
                <w:ins w:id="5704" w:author="Arjan Kloosterboer" w:date="2017-03-10T23:18:00Z"/>
                <w:rFonts w:ascii="Arial" w:hAnsi="Arial" w:cs="Arial"/>
                <w:sz w:val="20"/>
                <w:szCs w:val="20"/>
                <w:lang w:val="nl-NL"/>
              </w:rPr>
            </w:pPr>
            <w:ins w:id="5705" w:author="Arjan Kloosterboer" w:date="2017-03-10T23:18:00Z">
              <w:r w:rsidRPr="00717312">
                <w:rPr>
                  <w:rFonts w:ascii="Arial" w:hAnsi="Arial" w:cs="Arial"/>
                  <w:sz w:val="20"/>
                  <w:szCs w:val="20"/>
                  <w:lang w:val="en-AU"/>
                </w:rPr>
                <w:fldChar w:fldCharType="begin" w:fldLock="1"/>
              </w:r>
              <w:r w:rsidRPr="00DD0F4F">
                <w:rPr>
                  <w:rFonts w:ascii="Arial" w:hAnsi="Arial" w:cs="Arial"/>
                  <w:sz w:val="20"/>
                  <w:szCs w:val="20"/>
                  <w:lang w:val="nl-NL"/>
                </w:rPr>
                <w:instrText xml:space="preserve">MERGEFIELD </w:instrText>
              </w:r>
              <w:r w:rsidRPr="00DD0F4F">
                <w:rPr>
                  <w:rFonts w:ascii="Arial" w:eastAsia="Times New Roman" w:hAnsi="Arial" w:cs="Arial"/>
                  <w:color w:val="000000"/>
                  <w:sz w:val="20"/>
                  <w:szCs w:val="20"/>
                  <w:lang w:val="nl-NL"/>
                </w:rPr>
                <w:instrText>Att.Notes</w:instrText>
              </w:r>
              <w:r w:rsidRPr="00717312">
                <w:rPr>
                  <w:rFonts w:ascii="Arial" w:hAnsi="Arial" w:cs="Arial"/>
                  <w:sz w:val="20"/>
                  <w:szCs w:val="20"/>
                  <w:lang w:val="en-AU"/>
                </w:rPr>
                <w:fldChar w:fldCharType="separate"/>
              </w:r>
              <w:r w:rsidRPr="00DD0F4F">
                <w:rPr>
                  <w:rFonts w:ascii="Arial" w:eastAsia="Times New Roman" w:hAnsi="Arial" w:cs="Arial"/>
                  <w:color w:val="000000"/>
                  <w:sz w:val="20"/>
                  <w:szCs w:val="20"/>
                  <w:lang w:val="nl-NL"/>
                </w:rPr>
                <w:t xml:space="preserve">Het RSIN van de Niet-natuurlijk persoon zijnde de organisatie die </w:t>
              </w:r>
            </w:ins>
            <w:ins w:id="5706" w:author="Arjan Kloosterboer" w:date="2017-03-10T23:20:00Z">
              <w:r>
                <w:rPr>
                  <w:rFonts w:ascii="Arial" w:eastAsia="Times New Roman" w:hAnsi="Arial" w:cs="Arial"/>
                  <w:color w:val="000000"/>
                  <w:sz w:val="20"/>
                  <w:szCs w:val="20"/>
                  <w:lang w:val="nl-NL"/>
                </w:rPr>
                <w:t>verantwoordelijk is voor het klantcontact</w:t>
              </w:r>
            </w:ins>
            <w:ins w:id="5707" w:author="Arjan Kloosterboer" w:date="2017-03-10T23:18:00Z">
              <w:r w:rsidRPr="00DD0F4F">
                <w:rPr>
                  <w:rFonts w:ascii="Arial" w:eastAsia="Times New Roman" w:hAnsi="Arial" w:cs="Arial"/>
                  <w:color w:val="000000"/>
                  <w:sz w:val="20"/>
                  <w:szCs w:val="20"/>
                  <w:lang w:val="nl-NL"/>
                </w:rPr>
                <w:t>.</w:t>
              </w:r>
              <w:r w:rsidRPr="00717312">
                <w:rPr>
                  <w:rFonts w:ascii="Arial" w:hAnsi="Arial" w:cs="Arial"/>
                  <w:sz w:val="20"/>
                  <w:szCs w:val="20"/>
                  <w:lang w:val="en-AU"/>
                </w:rPr>
                <w:fldChar w:fldCharType="end"/>
              </w:r>
            </w:ins>
          </w:p>
        </w:tc>
      </w:tr>
      <w:tr w:rsidR="00EB4B1D" w:rsidRPr="005C14BE" w14:paraId="1CDCD8DE" w14:textId="77777777" w:rsidTr="004B6915">
        <w:trPr>
          <w:trHeight w:val="230"/>
          <w:ins w:id="5708" w:author="Arjan Kloosterboer" w:date="2017-03-10T23:18:00Z"/>
        </w:trPr>
        <w:tc>
          <w:tcPr>
            <w:tcW w:w="3780" w:type="dxa"/>
            <w:tcBorders>
              <w:top w:val="nil"/>
              <w:left w:val="nil"/>
              <w:bottom w:val="nil"/>
              <w:right w:val="nil"/>
            </w:tcBorders>
          </w:tcPr>
          <w:p w14:paraId="26624ED9" w14:textId="77777777" w:rsidR="00EB4B1D" w:rsidRPr="00DD0F4F" w:rsidRDefault="00EB4B1D" w:rsidP="004B6915">
            <w:pPr>
              <w:autoSpaceDE w:val="0"/>
              <w:autoSpaceDN w:val="0"/>
              <w:adjustRightInd w:val="0"/>
              <w:spacing w:after="0" w:line="240" w:lineRule="auto"/>
              <w:rPr>
                <w:ins w:id="5709" w:author="Arjan Kloosterboer" w:date="2017-03-10T23:18: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2477A40A" w14:textId="77777777" w:rsidR="00EB4B1D" w:rsidRPr="00DD0F4F" w:rsidRDefault="00EB4B1D" w:rsidP="004B6915">
            <w:pPr>
              <w:autoSpaceDE w:val="0"/>
              <w:autoSpaceDN w:val="0"/>
              <w:adjustRightInd w:val="0"/>
              <w:spacing w:after="0" w:line="240" w:lineRule="auto"/>
              <w:rPr>
                <w:ins w:id="5710" w:author="Arjan Kloosterboer" w:date="2017-03-10T23:18:00Z"/>
                <w:rFonts w:ascii="Arial" w:eastAsia="Times New Roman" w:hAnsi="Arial" w:cs="Arial"/>
                <w:color w:val="000000"/>
                <w:sz w:val="20"/>
                <w:szCs w:val="20"/>
                <w:lang w:val="nl-NL"/>
              </w:rPr>
            </w:pPr>
          </w:p>
        </w:tc>
      </w:tr>
      <w:tr w:rsidR="00EB4B1D" w:rsidRPr="00717312" w14:paraId="5BC53F34" w14:textId="77777777" w:rsidTr="004B6915">
        <w:trPr>
          <w:trHeight w:val="230"/>
          <w:ins w:id="5711" w:author="Arjan Kloosterboer" w:date="2017-03-10T23:18:00Z"/>
        </w:trPr>
        <w:tc>
          <w:tcPr>
            <w:tcW w:w="3780" w:type="dxa"/>
            <w:tcBorders>
              <w:top w:val="nil"/>
              <w:left w:val="nil"/>
              <w:bottom w:val="nil"/>
              <w:right w:val="nil"/>
            </w:tcBorders>
          </w:tcPr>
          <w:p w14:paraId="5F789031" w14:textId="77777777" w:rsidR="00EB4B1D" w:rsidRPr="00717312" w:rsidRDefault="00EB4B1D" w:rsidP="004B6915">
            <w:pPr>
              <w:autoSpaceDE w:val="0"/>
              <w:autoSpaceDN w:val="0"/>
              <w:adjustRightInd w:val="0"/>
              <w:spacing w:after="0" w:line="240" w:lineRule="auto"/>
              <w:rPr>
                <w:ins w:id="5712" w:author="Arjan Kloosterboer" w:date="2017-03-10T23:18:00Z"/>
                <w:rFonts w:ascii="Arial" w:eastAsia="Times New Roman" w:hAnsi="Arial" w:cs="Arial"/>
                <w:color w:val="000000"/>
                <w:sz w:val="20"/>
                <w:szCs w:val="20"/>
              </w:rPr>
            </w:pPr>
            <w:ins w:id="5713" w:author="Arjan Kloosterboer" w:date="2017-03-10T23:18:00Z">
              <w:r w:rsidRPr="0071731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2F4095F2" w14:textId="77777777" w:rsidR="00EB4B1D" w:rsidRPr="00717312" w:rsidRDefault="00EB4B1D" w:rsidP="004B6915">
            <w:pPr>
              <w:autoSpaceDE w:val="0"/>
              <w:autoSpaceDN w:val="0"/>
              <w:adjustRightInd w:val="0"/>
              <w:spacing w:after="0" w:line="240" w:lineRule="auto"/>
              <w:rPr>
                <w:ins w:id="5714" w:author="Arjan Kloosterboer" w:date="2017-03-10T23:18:00Z"/>
                <w:rFonts w:ascii="Arial" w:eastAsia="Times New Roman" w:hAnsi="Arial" w:cs="Arial"/>
                <w:color w:val="000000"/>
                <w:sz w:val="20"/>
                <w:szCs w:val="20"/>
              </w:rPr>
            </w:pPr>
            <w:ins w:id="5715" w:author="Arjan Kloosterboer" w:date="2017-03-10T23:18:00Z">
              <w:r w:rsidRPr="00717312">
                <w:rPr>
                  <w:rFonts w:ascii="Arial" w:eastAsia="Times New Roman" w:hAnsi="Arial" w:cs="Arial"/>
                  <w:color w:val="000000"/>
                  <w:sz w:val="20"/>
                  <w:szCs w:val="20"/>
                </w:rPr>
                <w:t xml:space="preserve">KING </w:t>
              </w:r>
            </w:ins>
          </w:p>
        </w:tc>
      </w:tr>
      <w:tr w:rsidR="00EB4B1D" w:rsidRPr="00717312" w14:paraId="12EB1E97" w14:textId="77777777" w:rsidTr="004B6915">
        <w:trPr>
          <w:ins w:id="5716" w:author="Arjan Kloosterboer" w:date="2017-03-10T23:18:00Z"/>
        </w:trPr>
        <w:tc>
          <w:tcPr>
            <w:tcW w:w="3780" w:type="dxa"/>
            <w:tcBorders>
              <w:top w:val="nil"/>
              <w:left w:val="nil"/>
              <w:bottom w:val="nil"/>
              <w:right w:val="nil"/>
            </w:tcBorders>
          </w:tcPr>
          <w:p w14:paraId="39168303" w14:textId="77777777" w:rsidR="00EB4B1D" w:rsidRPr="00717312" w:rsidRDefault="00EB4B1D" w:rsidP="004B6915">
            <w:pPr>
              <w:autoSpaceDE w:val="0"/>
              <w:autoSpaceDN w:val="0"/>
              <w:adjustRightInd w:val="0"/>
              <w:spacing w:after="0" w:line="240" w:lineRule="auto"/>
              <w:rPr>
                <w:ins w:id="5717" w:author="Arjan Kloosterboer" w:date="2017-03-10T23:18:00Z"/>
                <w:rFonts w:ascii="Arial" w:eastAsia="Times New Roman" w:hAnsi="Arial" w:cs="Arial"/>
                <w:b/>
                <w:bCs/>
                <w:color w:val="000000"/>
                <w:sz w:val="20"/>
                <w:szCs w:val="20"/>
              </w:rPr>
            </w:pPr>
          </w:p>
        </w:tc>
        <w:tc>
          <w:tcPr>
            <w:tcW w:w="5580" w:type="dxa"/>
            <w:tcBorders>
              <w:top w:val="nil"/>
              <w:left w:val="nil"/>
              <w:bottom w:val="nil"/>
              <w:right w:val="nil"/>
            </w:tcBorders>
          </w:tcPr>
          <w:p w14:paraId="2FACCAC1" w14:textId="77777777" w:rsidR="00EB4B1D" w:rsidRPr="00717312" w:rsidRDefault="00EB4B1D" w:rsidP="004B6915">
            <w:pPr>
              <w:autoSpaceDE w:val="0"/>
              <w:autoSpaceDN w:val="0"/>
              <w:adjustRightInd w:val="0"/>
              <w:spacing w:after="0" w:line="240" w:lineRule="auto"/>
              <w:rPr>
                <w:ins w:id="5718" w:author="Arjan Kloosterboer" w:date="2017-03-10T23:18:00Z"/>
                <w:rFonts w:ascii="Arial" w:eastAsia="Times New Roman" w:hAnsi="Arial" w:cs="Arial"/>
                <w:color w:val="000000"/>
                <w:sz w:val="20"/>
                <w:szCs w:val="20"/>
              </w:rPr>
            </w:pPr>
          </w:p>
        </w:tc>
      </w:tr>
      <w:tr w:rsidR="00EB4B1D" w:rsidRPr="00717312" w14:paraId="2DD47A05" w14:textId="77777777" w:rsidTr="004B6915">
        <w:trPr>
          <w:ins w:id="5719" w:author="Arjan Kloosterboer" w:date="2017-03-10T23:18:00Z"/>
        </w:trPr>
        <w:tc>
          <w:tcPr>
            <w:tcW w:w="3780" w:type="dxa"/>
            <w:tcBorders>
              <w:top w:val="nil"/>
              <w:left w:val="nil"/>
              <w:bottom w:val="nil"/>
              <w:right w:val="nil"/>
            </w:tcBorders>
          </w:tcPr>
          <w:p w14:paraId="61013D7A" w14:textId="77777777" w:rsidR="00EB4B1D" w:rsidRPr="00717312" w:rsidRDefault="00EB4B1D" w:rsidP="004B6915">
            <w:pPr>
              <w:autoSpaceDE w:val="0"/>
              <w:autoSpaceDN w:val="0"/>
              <w:adjustRightInd w:val="0"/>
              <w:spacing w:after="0" w:line="240" w:lineRule="auto"/>
              <w:rPr>
                <w:ins w:id="5720" w:author="Arjan Kloosterboer" w:date="2017-03-10T23:18:00Z"/>
                <w:rFonts w:ascii="Arial" w:eastAsia="Times New Roman" w:hAnsi="Arial" w:cs="Arial"/>
                <w:color w:val="000000"/>
                <w:sz w:val="20"/>
                <w:szCs w:val="20"/>
              </w:rPr>
            </w:pPr>
            <w:ins w:id="5721" w:author="Arjan Kloosterboer" w:date="2017-03-10T23:18:00Z">
              <w:r w:rsidRPr="0071731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07A05B1F" w14:textId="77777777" w:rsidR="00EB4B1D" w:rsidRPr="00717312" w:rsidRDefault="00EB4B1D" w:rsidP="004B6915">
            <w:pPr>
              <w:autoSpaceDE w:val="0"/>
              <w:autoSpaceDN w:val="0"/>
              <w:adjustRightInd w:val="0"/>
              <w:spacing w:after="0" w:line="240" w:lineRule="auto"/>
              <w:rPr>
                <w:ins w:id="5722" w:author="Arjan Kloosterboer" w:date="2017-03-10T23:18:00Z"/>
                <w:rFonts w:ascii="Arial" w:eastAsia="Times New Roman" w:hAnsi="Arial" w:cs="Arial"/>
                <w:color w:val="000000"/>
                <w:sz w:val="20"/>
                <w:szCs w:val="20"/>
              </w:rPr>
            </w:pPr>
            <w:ins w:id="5723" w:author="Arjan Kloosterboer" w:date="2017-03-10T23:18:00Z">
              <w:r>
                <w:rPr>
                  <w:rFonts w:ascii="Arial" w:eastAsia="Times New Roman" w:hAnsi="Arial" w:cs="Arial"/>
                  <w:color w:val="000000"/>
                  <w:sz w:val="20"/>
                  <w:szCs w:val="20"/>
                </w:rPr>
                <w:t>20-12-2016</w:t>
              </w:r>
            </w:ins>
          </w:p>
        </w:tc>
      </w:tr>
      <w:tr w:rsidR="00EB4B1D" w:rsidRPr="00717312" w14:paraId="2DE25BC5" w14:textId="77777777" w:rsidTr="004B6915">
        <w:trPr>
          <w:ins w:id="5724" w:author="Arjan Kloosterboer" w:date="2017-03-10T23:18:00Z"/>
        </w:trPr>
        <w:tc>
          <w:tcPr>
            <w:tcW w:w="3780" w:type="dxa"/>
            <w:tcBorders>
              <w:top w:val="nil"/>
              <w:left w:val="nil"/>
              <w:bottom w:val="nil"/>
              <w:right w:val="nil"/>
            </w:tcBorders>
          </w:tcPr>
          <w:p w14:paraId="4B59EFC7" w14:textId="77777777" w:rsidR="00EB4B1D" w:rsidRPr="00717312" w:rsidRDefault="00EB4B1D" w:rsidP="004B6915">
            <w:pPr>
              <w:autoSpaceDE w:val="0"/>
              <w:autoSpaceDN w:val="0"/>
              <w:adjustRightInd w:val="0"/>
              <w:spacing w:after="0" w:line="240" w:lineRule="auto"/>
              <w:rPr>
                <w:ins w:id="5725" w:author="Arjan Kloosterboer" w:date="2017-03-10T23:18:00Z"/>
                <w:rFonts w:ascii="Arial" w:eastAsia="Times New Roman" w:hAnsi="Arial" w:cs="Arial"/>
                <w:b/>
                <w:bCs/>
                <w:color w:val="000000"/>
                <w:sz w:val="20"/>
                <w:szCs w:val="20"/>
              </w:rPr>
            </w:pPr>
          </w:p>
        </w:tc>
        <w:tc>
          <w:tcPr>
            <w:tcW w:w="5580" w:type="dxa"/>
            <w:tcBorders>
              <w:top w:val="nil"/>
              <w:left w:val="nil"/>
              <w:bottom w:val="nil"/>
              <w:right w:val="nil"/>
            </w:tcBorders>
          </w:tcPr>
          <w:p w14:paraId="54507697" w14:textId="77777777" w:rsidR="00EB4B1D" w:rsidRPr="00717312" w:rsidRDefault="00EB4B1D" w:rsidP="004B6915">
            <w:pPr>
              <w:autoSpaceDE w:val="0"/>
              <w:autoSpaceDN w:val="0"/>
              <w:adjustRightInd w:val="0"/>
              <w:spacing w:after="0" w:line="240" w:lineRule="auto"/>
              <w:rPr>
                <w:ins w:id="5726" w:author="Arjan Kloosterboer" w:date="2017-03-10T23:18:00Z"/>
                <w:rFonts w:ascii="Arial" w:eastAsia="Times New Roman" w:hAnsi="Arial" w:cs="Arial"/>
                <w:color w:val="000000"/>
                <w:sz w:val="20"/>
                <w:szCs w:val="20"/>
              </w:rPr>
            </w:pPr>
          </w:p>
        </w:tc>
      </w:tr>
      <w:tr w:rsidR="00EB4B1D" w:rsidRPr="005C14BE" w14:paraId="56D0D425" w14:textId="77777777" w:rsidTr="004B6915">
        <w:trPr>
          <w:ins w:id="5727" w:author="Arjan Kloosterboer" w:date="2017-03-10T23:18:00Z"/>
        </w:trPr>
        <w:tc>
          <w:tcPr>
            <w:tcW w:w="3780" w:type="dxa"/>
            <w:tcBorders>
              <w:top w:val="nil"/>
              <w:left w:val="nil"/>
              <w:bottom w:val="nil"/>
              <w:right w:val="nil"/>
            </w:tcBorders>
          </w:tcPr>
          <w:p w14:paraId="5FE75108" w14:textId="77777777" w:rsidR="00EB4B1D" w:rsidRPr="00717312" w:rsidRDefault="00EB4B1D" w:rsidP="004B6915">
            <w:pPr>
              <w:autoSpaceDE w:val="0"/>
              <w:autoSpaceDN w:val="0"/>
              <w:adjustRightInd w:val="0"/>
              <w:spacing w:after="0" w:line="240" w:lineRule="auto"/>
              <w:rPr>
                <w:ins w:id="5728" w:author="Arjan Kloosterboer" w:date="2017-03-10T23:18:00Z"/>
                <w:rFonts w:ascii="Arial" w:eastAsia="Times New Roman" w:hAnsi="Arial" w:cs="Arial"/>
                <w:color w:val="000000"/>
                <w:sz w:val="20"/>
                <w:szCs w:val="20"/>
              </w:rPr>
            </w:pPr>
            <w:ins w:id="5729" w:author="Arjan Kloosterboer" w:date="2017-03-10T23:18:00Z">
              <w:r w:rsidRPr="0071731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4B7C4C0F" w14:textId="77777777" w:rsidR="00EB4B1D" w:rsidRPr="00EB4B1D" w:rsidRDefault="00EB4B1D" w:rsidP="00EB4B1D">
            <w:pPr>
              <w:autoSpaceDE w:val="0"/>
              <w:autoSpaceDN w:val="0"/>
              <w:adjustRightInd w:val="0"/>
              <w:spacing w:after="0" w:line="240" w:lineRule="auto"/>
              <w:rPr>
                <w:ins w:id="5730" w:author="Arjan Kloosterboer" w:date="2017-03-10T23:21:00Z"/>
                <w:rFonts w:ascii="Arial" w:eastAsia="Times New Roman" w:hAnsi="Arial" w:cs="Arial"/>
                <w:color w:val="000000"/>
                <w:sz w:val="20"/>
                <w:szCs w:val="20"/>
                <w:lang w:val="nl-NL"/>
              </w:rPr>
            </w:pPr>
            <w:ins w:id="5731" w:author="Arjan Kloosterboer" w:date="2017-03-10T23:21:00Z">
              <w:r w:rsidRPr="00EB4B1D">
                <w:rPr>
                  <w:rFonts w:ascii="Arial" w:eastAsia="Times New Roman" w:hAnsi="Arial" w:cs="Arial"/>
                  <w:color w:val="000000"/>
                  <w:sz w:val="20"/>
                  <w:szCs w:val="20"/>
                  <w:lang w:val="nl-NL"/>
                </w:rPr>
                <w:t xml:space="preserve">Het betreft het RSIN (Rechtspersonen en Samenwerkingsverbanden InformatieNummer) zoals dat door de KvK in het NHR aan elk rechtspersoon en samenwerkingsverband is toegekend. Dit identificeert uniek </w:t>
              </w:r>
              <w:r w:rsidRPr="00EB4B1D">
                <w:rPr>
                  <w:rFonts w:ascii="Arial" w:eastAsia="Times New Roman" w:hAnsi="Arial" w:cs="Arial"/>
                  <w:color w:val="000000"/>
                  <w:sz w:val="20"/>
                  <w:szCs w:val="20"/>
                  <w:lang w:val="nl-NL"/>
                </w:rPr>
                <w:lastRenderedPageBreak/>
                <w:t xml:space="preserve">de organisatie, zijnde een rechtspersoon of samenwerkingsverband, die verantwoordelijk is voor de behandeling van een klantcontact. Dit zal veelal dezelfde organisatie zijn als vastgelegd bij de zaak in Bronorganisatie of Verantwoordelijke organisatie. Er zal pas sprake kunnen zijn van een andere organisatie als in ketensamenwerking de verantwoordelijkheid voor de zaak twee of meer keer is overgegaan naar een andere organisatie. </w:t>
              </w:r>
            </w:ins>
          </w:p>
          <w:p w14:paraId="0AD2DF65" w14:textId="7A7EC22C" w:rsidR="00EB4B1D" w:rsidRPr="00DD0F4F" w:rsidRDefault="00EB4B1D" w:rsidP="00EB4B1D">
            <w:pPr>
              <w:autoSpaceDE w:val="0"/>
              <w:autoSpaceDN w:val="0"/>
              <w:adjustRightInd w:val="0"/>
              <w:spacing w:after="0" w:line="240" w:lineRule="auto"/>
              <w:rPr>
                <w:ins w:id="5732" w:author="Arjan Kloosterboer" w:date="2017-03-10T23:18:00Z"/>
                <w:rFonts w:ascii="Arial" w:eastAsia="Times New Roman" w:hAnsi="Arial" w:cs="Arial"/>
                <w:color w:val="000000"/>
                <w:sz w:val="20"/>
                <w:szCs w:val="20"/>
                <w:lang w:val="nl-NL"/>
              </w:rPr>
            </w:pPr>
            <w:ins w:id="5733" w:author="Arjan Kloosterboer" w:date="2017-03-10T23:21:00Z">
              <w:r w:rsidRPr="00EB4B1D">
                <w:rPr>
                  <w:rFonts w:ascii="Arial" w:eastAsia="Times New Roman" w:hAnsi="Arial" w:cs="Arial"/>
                  <w:color w:val="000000"/>
                  <w:sz w:val="20"/>
                  <w:szCs w:val="20"/>
                  <w:lang w:val="nl-NL"/>
                </w:rPr>
                <w:t>Het RSIN staat in het Handelsregister (NHR) en op het daaraan te ontlenen uittreksel.</w:t>
              </w:r>
            </w:ins>
          </w:p>
        </w:tc>
      </w:tr>
      <w:tr w:rsidR="00EB4B1D" w:rsidRPr="005C14BE" w14:paraId="576313DB" w14:textId="77777777" w:rsidTr="004B6915">
        <w:trPr>
          <w:ins w:id="5734" w:author="Arjan Kloosterboer" w:date="2017-03-10T23:18:00Z"/>
        </w:trPr>
        <w:tc>
          <w:tcPr>
            <w:tcW w:w="3780" w:type="dxa"/>
            <w:tcBorders>
              <w:top w:val="nil"/>
              <w:left w:val="nil"/>
              <w:bottom w:val="nil"/>
              <w:right w:val="nil"/>
            </w:tcBorders>
          </w:tcPr>
          <w:p w14:paraId="246780F6" w14:textId="77777777" w:rsidR="00EB4B1D" w:rsidRPr="00DD0F4F" w:rsidRDefault="00EB4B1D" w:rsidP="004B6915">
            <w:pPr>
              <w:autoSpaceDE w:val="0"/>
              <w:autoSpaceDN w:val="0"/>
              <w:adjustRightInd w:val="0"/>
              <w:spacing w:after="0" w:line="240" w:lineRule="auto"/>
              <w:rPr>
                <w:ins w:id="5735" w:author="Arjan Kloosterboer" w:date="2017-03-10T23:18: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31CB17F6" w14:textId="77777777" w:rsidR="00EB4B1D" w:rsidRPr="00DD0F4F" w:rsidRDefault="00EB4B1D" w:rsidP="004B6915">
            <w:pPr>
              <w:autoSpaceDE w:val="0"/>
              <w:autoSpaceDN w:val="0"/>
              <w:adjustRightInd w:val="0"/>
              <w:spacing w:after="0" w:line="240" w:lineRule="auto"/>
              <w:rPr>
                <w:ins w:id="5736" w:author="Arjan Kloosterboer" w:date="2017-03-10T23:18:00Z"/>
                <w:rFonts w:ascii="Arial" w:eastAsia="Times New Roman" w:hAnsi="Arial" w:cs="Arial"/>
                <w:color w:val="000000"/>
                <w:sz w:val="20"/>
                <w:szCs w:val="20"/>
                <w:lang w:val="nl-NL"/>
              </w:rPr>
            </w:pPr>
          </w:p>
        </w:tc>
      </w:tr>
      <w:tr w:rsidR="00EB4B1D" w:rsidRPr="00717312" w14:paraId="3793E319" w14:textId="77777777" w:rsidTr="004B6915">
        <w:trPr>
          <w:ins w:id="5737" w:author="Arjan Kloosterboer" w:date="2017-03-10T23:18:00Z"/>
        </w:trPr>
        <w:tc>
          <w:tcPr>
            <w:tcW w:w="3780" w:type="dxa"/>
            <w:tcBorders>
              <w:top w:val="nil"/>
              <w:left w:val="nil"/>
              <w:bottom w:val="nil"/>
              <w:right w:val="nil"/>
            </w:tcBorders>
          </w:tcPr>
          <w:p w14:paraId="0EFD8A15" w14:textId="77777777" w:rsidR="00EB4B1D" w:rsidRPr="00717312" w:rsidRDefault="00EB4B1D" w:rsidP="004B6915">
            <w:pPr>
              <w:autoSpaceDE w:val="0"/>
              <w:autoSpaceDN w:val="0"/>
              <w:adjustRightInd w:val="0"/>
              <w:spacing w:after="0" w:line="240" w:lineRule="auto"/>
              <w:rPr>
                <w:ins w:id="5738" w:author="Arjan Kloosterboer" w:date="2017-03-10T23:18:00Z"/>
                <w:rFonts w:ascii="Arial" w:eastAsia="Times New Roman" w:hAnsi="Arial" w:cs="Arial"/>
                <w:color w:val="000000"/>
                <w:sz w:val="20"/>
                <w:szCs w:val="20"/>
              </w:rPr>
            </w:pPr>
            <w:ins w:id="5739" w:author="Arjan Kloosterboer" w:date="2017-03-10T23:18:00Z">
              <w:r w:rsidRPr="0071731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2FA71315" w14:textId="77777777" w:rsidR="00EB4B1D" w:rsidRPr="00717312" w:rsidRDefault="00EB4B1D" w:rsidP="004B6915">
            <w:pPr>
              <w:autoSpaceDE w:val="0"/>
              <w:autoSpaceDN w:val="0"/>
              <w:adjustRightInd w:val="0"/>
              <w:spacing w:after="0" w:line="240" w:lineRule="auto"/>
              <w:rPr>
                <w:ins w:id="5740" w:author="Arjan Kloosterboer" w:date="2017-03-10T23:18:00Z"/>
                <w:rFonts w:ascii="Arial" w:hAnsi="Arial" w:cs="Arial"/>
                <w:sz w:val="20"/>
                <w:szCs w:val="20"/>
                <w:lang w:val="en-AU"/>
              </w:rPr>
            </w:pPr>
            <w:ins w:id="5741" w:author="Arjan Kloosterboer" w:date="2017-03-10T23:18:00Z">
              <w:r w:rsidRPr="00717312">
                <w:rPr>
                  <w:rFonts w:ascii="Arial" w:hAnsi="Arial" w:cs="Arial"/>
                  <w:sz w:val="20"/>
                  <w:szCs w:val="20"/>
                  <w:lang w:val="en-AU"/>
                </w:rPr>
                <w:fldChar w:fldCharType="begin" w:fldLock="1"/>
              </w:r>
              <w:r w:rsidRPr="00717312">
                <w:rPr>
                  <w:rFonts w:ascii="Arial" w:hAnsi="Arial" w:cs="Arial"/>
                  <w:sz w:val="20"/>
                  <w:szCs w:val="20"/>
                  <w:lang w:val="en-AU"/>
                </w:rPr>
                <w:instrText xml:space="preserve">MERGEFIELD </w:instrText>
              </w:r>
              <w:r w:rsidRPr="00717312">
                <w:rPr>
                  <w:rFonts w:ascii="Arial" w:eastAsia="Times New Roman" w:hAnsi="Arial" w:cs="Arial"/>
                  <w:color w:val="000000"/>
                  <w:sz w:val="20"/>
                  <w:szCs w:val="20"/>
                </w:rPr>
                <w:instrText>Att.Type</w:instrText>
              </w:r>
              <w:r w:rsidRPr="00717312">
                <w:rPr>
                  <w:rFonts w:ascii="Arial" w:hAnsi="Arial" w:cs="Arial"/>
                  <w:sz w:val="20"/>
                  <w:szCs w:val="20"/>
                  <w:lang w:val="en-AU"/>
                </w:rPr>
                <w:fldChar w:fldCharType="separate"/>
              </w:r>
              <w:r w:rsidRPr="00717312">
                <w:rPr>
                  <w:rFonts w:ascii="Arial" w:eastAsia="Times New Roman" w:hAnsi="Arial" w:cs="Arial"/>
                  <w:color w:val="000000"/>
                  <w:sz w:val="20"/>
                  <w:szCs w:val="20"/>
                </w:rPr>
                <w:t>N9</w:t>
              </w:r>
              <w:r w:rsidRPr="00717312">
                <w:rPr>
                  <w:rFonts w:ascii="Arial" w:hAnsi="Arial" w:cs="Arial"/>
                  <w:sz w:val="20"/>
                  <w:szCs w:val="20"/>
                  <w:lang w:val="en-AU"/>
                </w:rPr>
                <w:fldChar w:fldCharType="end"/>
              </w:r>
            </w:ins>
          </w:p>
        </w:tc>
      </w:tr>
      <w:tr w:rsidR="00EB4B1D" w:rsidRPr="00717312" w14:paraId="789C62D1" w14:textId="77777777" w:rsidTr="004B6915">
        <w:trPr>
          <w:trHeight w:val="230"/>
          <w:ins w:id="5742" w:author="Arjan Kloosterboer" w:date="2017-03-10T23:18:00Z"/>
        </w:trPr>
        <w:tc>
          <w:tcPr>
            <w:tcW w:w="3780" w:type="dxa"/>
            <w:tcBorders>
              <w:top w:val="nil"/>
              <w:left w:val="nil"/>
              <w:bottom w:val="nil"/>
              <w:right w:val="nil"/>
            </w:tcBorders>
          </w:tcPr>
          <w:p w14:paraId="3F7C0116" w14:textId="77777777" w:rsidR="00EB4B1D" w:rsidRPr="00717312" w:rsidRDefault="00EB4B1D" w:rsidP="004B6915">
            <w:pPr>
              <w:autoSpaceDE w:val="0"/>
              <w:autoSpaceDN w:val="0"/>
              <w:adjustRightInd w:val="0"/>
              <w:spacing w:after="0" w:line="240" w:lineRule="auto"/>
              <w:rPr>
                <w:ins w:id="5743" w:author="Arjan Kloosterboer" w:date="2017-03-10T23:18:00Z"/>
                <w:rFonts w:ascii="Arial" w:eastAsia="Times New Roman" w:hAnsi="Arial" w:cs="Arial"/>
                <w:b/>
                <w:bCs/>
                <w:color w:val="000000"/>
                <w:sz w:val="20"/>
                <w:szCs w:val="20"/>
              </w:rPr>
            </w:pPr>
          </w:p>
        </w:tc>
        <w:tc>
          <w:tcPr>
            <w:tcW w:w="5580" w:type="dxa"/>
            <w:tcBorders>
              <w:top w:val="nil"/>
              <w:left w:val="nil"/>
              <w:bottom w:val="nil"/>
              <w:right w:val="nil"/>
            </w:tcBorders>
          </w:tcPr>
          <w:p w14:paraId="13427C04" w14:textId="77777777" w:rsidR="00EB4B1D" w:rsidRPr="00717312" w:rsidRDefault="00EB4B1D" w:rsidP="004B6915">
            <w:pPr>
              <w:autoSpaceDE w:val="0"/>
              <w:autoSpaceDN w:val="0"/>
              <w:adjustRightInd w:val="0"/>
              <w:spacing w:after="0" w:line="240" w:lineRule="auto"/>
              <w:rPr>
                <w:ins w:id="5744" w:author="Arjan Kloosterboer" w:date="2017-03-10T23:18:00Z"/>
                <w:rFonts w:ascii="Arial" w:eastAsia="Times New Roman" w:hAnsi="Arial" w:cs="Arial"/>
                <w:color w:val="000000"/>
                <w:sz w:val="20"/>
                <w:szCs w:val="20"/>
              </w:rPr>
            </w:pPr>
          </w:p>
        </w:tc>
      </w:tr>
      <w:tr w:rsidR="00EB4B1D" w:rsidRPr="005C14BE" w14:paraId="7E3E02C0" w14:textId="77777777" w:rsidTr="004B6915">
        <w:trPr>
          <w:trHeight w:val="230"/>
          <w:ins w:id="5745" w:author="Arjan Kloosterboer" w:date="2017-03-10T23:18:00Z"/>
        </w:trPr>
        <w:tc>
          <w:tcPr>
            <w:tcW w:w="3780" w:type="dxa"/>
            <w:tcBorders>
              <w:top w:val="nil"/>
              <w:left w:val="nil"/>
              <w:bottom w:val="nil"/>
              <w:right w:val="nil"/>
            </w:tcBorders>
          </w:tcPr>
          <w:p w14:paraId="2287E310" w14:textId="77777777" w:rsidR="00EB4B1D" w:rsidRPr="00717312" w:rsidRDefault="00EB4B1D" w:rsidP="004B6915">
            <w:pPr>
              <w:autoSpaceDE w:val="0"/>
              <w:autoSpaceDN w:val="0"/>
              <w:adjustRightInd w:val="0"/>
              <w:spacing w:after="0" w:line="240" w:lineRule="auto"/>
              <w:rPr>
                <w:ins w:id="5746" w:author="Arjan Kloosterboer" w:date="2017-03-10T23:18:00Z"/>
                <w:rFonts w:ascii="Arial" w:eastAsia="Times New Roman" w:hAnsi="Arial" w:cs="Arial"/>
                <w:color w:val="000000"/>
                <w:sz w:val="20"/>
                <w:szCs w:val="20"/>
              </w:rPr>
            </w:pPr>
            <w:ins w:id="5747" w:author="Arjan Kloosterboer" w:date="2017-03-10T23:18:00Z">
              <w:r w:rsidRPr="0071731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521EAF75" w14:textId="77777777" w:rsidR="00EB4B1D" w:rsidRPr="00DD0F4F" w:rsidRDefault="00EB4B1D" w:rsidP="004B6915">
            <w:pPr>
              <w:autoSpaceDE w:val="0"/>
              <w:autoSpaceDN w:val="0"/>
              <w:adjustRightInd w:val="0"/>
              <w:spacing w:after="0" w:line="240" w:lineRule="auto"/>
              <w:rPr>
                <w:ins w:id="5748" w:author="Arjan Kloosterboer" w:date="2017-03-10T23:18:00Z"/>
                <w:rFonts w:ascii="Arial" w:eastAsia="Times New Roman" w:hAnsi="Arial" w:cs="Arial"/>
                <w:color w:val="000000"/>
                <w:sz w:val="20"/>
                <w:szCs w:val="20"/>
                <w:lang w:val="nl-NL"/>
              </w:rPr>
            </w:pPr>
            <w:ins w:id="5749" w:author="Arjan Kloosterboer" w:date="2017-03-10T23:18:00Z">
              <w:r w:rsidRPr="00DD0F4F">
                <w:rPr>
                  <w:rFonts w:ascii="Arial" w:eastAsia="Times New Roman" w:hAnsi="Arial" w:cs="Arial"/>
                  <w:color w:val="000000"/>
                  <w:sz w:val="20"/>
                  <w:szCs w:val="20"/>
                  <w:lang w:val="nl-NL"/>
                </w:rPr>
                <w:t>De in het NHR voorkomende unieke identificaties van rechtspersonen en samenwerkingsverbanden.</w:t>
              </w:r>
            </w:ins>
          </w:p>
        </w:tc>
      </w:tr>
      <w:tr w:rsidR="00EB4B1D" w:rsidRPr="005C14BE" w14:paraId="5AF6BA7C" w14:textId="77777777" w:rsidTr="004B6915">
        <w:trPr>
          <w:trHeight w:val="215"/>
          <w:ins w:id="5750" w:author="Arjan Kloosterboer" w:date="2017-03-10T23:18:00Z"/>
        </w:trPr>
        <w:tc>
          <w:tcPr>
            <w:tcW w:w="3780" w:type="dxa"/>
            <w:tcBorders>
              <w:top w:val="nil"/>
              <w:left w:val="nil"/>
              <w:bottom w:val="nil"/>
              <w:right w:val="nil"/>
            </w:tcBorders>
          </w:tcPr>
          <w:p w14:paraId="2BFC8B7E" w14:textId="77777777" w:rsidR="00EB4B1D" w:rsidRPr="00DD0F4F" w:rsidRDefault="00EB4B1D" w:rsidP="004B6915">
            <w:pPr>
              <w:autoSpaceDE w:val="0"/>
              <w:autoSpaceDN w:val="0"/>
              <w:adjustRightInd w:val="0"/>
              <w:spacing w:after="0" w:line="240" w:lineRule="auto"/>
              <w:rPr>
                <w:ins w:id="5751" w:author="Arjan Kloosterboer" w:date="2017-03-10T23:18: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2803179" w14:textId="77777777" w:rsidR="00EB4B1D" w:rsidRPr="00DD0F4F" w:rsidRDefault="00EB4B1D" w:rsidP="004B6915">
            <w:pPr>
              <w:autoSpaceDE w:val="0"/>
              <w:autoSpaceDN w:val="0"/>
              <w:adjustRightInd w:val="0"/>
              <w:spacing w:after="0" w:line="240" w:lineRule="auto"/>
              <w:rPr>
                <w:ins w:id="5752" w:author="Arjan Kloosterboer" w:date="2017-03-10T23:18:00Z"/>
                <w:rFonts w:ascii="Arial" w:eastAsia="Times New Roman" w:hAnsi="Arial" w:cs="Arial"/>
                <w:color w:val="000000"/>
                <w:sz w:val="20"/>
                <w:szCs w:val="20"/>
                <w:lang w:val="nl-NL"/>
              </w:rPr>
            </w:pPr>
          </w:p>
        </w:tc>
      </w:tr>
      <w:tr w:rsidR="00EB4B1D" w:rsidRPr="00717312" w14:paraId="0412B0DC" w14:textId="77777777" w:rsidTr="004B6915">
        <w:trPr>
          <w:trHeight w:val="215"/>
          <w:ins w:id="5753" w:author="Arjan Kloosterboer" w:date="2017-03-10T23:18:00Z"/>
        </w:trPr>
        <w:tc>
          <w:tcPr>
            <w:tcW w:w="3780" w:type="dxa"/>
            <w:tcBorders>
              <w:top w:val="nil"/>
              <w:left w:val="nil"/>
              <w:bottom w:val="nil"/>
              <w:right w:val="nil"/>
            </w:tcBorders>
          </w:tcPr>
          <w:p w14:paraId="465D047B" w14:textId="77777777" w:rsidR="00EB4B1D" w:rsidRPr="00717312" w:rsidRDefault="00EB4B1D" w:rsidP="004B6915">
            <w:pPr>
              <w:autoSpaceDE w:val="0"/>
              <w:autoSpaceDN w:val="0"/>
              <w:adjustRightInd w:val="0"/>
              <w:spacing w:after="0" w:line="240" w:lineRule="auto"/>
              <w:rPr>
                <w:ins w:id="5754" w:author="Arjan Kloosterboer" w:date="2017-03-10T23:18:00Z"/>
                <w:rFonts w:ascii="Arial" w:eastAsia="Times New Roman" w:hAnsi="Arial" w:cs="Arial"/>
                <w:color w:val="000000"/>
                <w:sz w:val="20"/>
                <w:szCs w:val="20"/>
              </w:rPr>
            </w:pPr>
            <w:ins w:id="5755" w:author="Arjan Kloosterboer" w:date="2017-03-10T23:18:00Z">
              <w:r w:rsidRPr="0071731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7981CFED" w14:textId="77777777" w:rsidR="00EB4B1D" w:rsidRPr="00717312" w:rsidRDefault="00EB4B1D" w:rsidP="004B6915">
            <w:pPr>
              <w:autoSpaceDE w:val="0"/>
              <w:autoSpaceDN w:val="0"/>
              <w:adjustRightInd w:val="0"/>
              <w:spacing w:after="0" w:line="240" w:lineRule="auto"/>
              <w:rPr>
                <w:ins w:id="5756" w:author="Arjan Kloosterboer" w:date="2017-03-10T23:18:00Z"/>
                <w:rFonts w:ascii="Arial" w:eastAsia="Times New Roman" w:hAnsi="Arial" w:cs="Arial"/>
                <w:color w:val="000000"/>
                <w:sz w:val="20"/>
                <w:szCs w:val="20"/>
              </w:rPr>
            </w:pPr>
            <w:ins w:id="5757" w:author="Arjan Kloosterboer" w:date="2017-03-10T23:18:00Z">
              <w:r w:rsidRPr="00717312">
                <w:rPr>
                  <w:rFonts w:ascii="Arial" w:eastAsia="Times New Roman" w:hAnsi="Arial" w:cs="Arial"/>
                  <w:color w:val="000000"/>
                  <w:sz w:val="20"/>
                  <w:szCs w:val="20"/>
                </w:rPr>
                <w:t>Nee</w:t>
              </w:r>
            </w:ins>
          </w:p>
        </w:tc>
      </w:tr>
      <w:tr w:rsidR="00EB4B1D" w:rsidRPr="00717312" w14:paraId="0CD9708F" w14:textId="77777777" w:rsidTr="004B6915">
        <w:trPr>
          <w:trHeight w:val="230"/>
          <w:ins w:id="5758" w:author="Arjan Kloosterboer" w:date="2017-03-10T23:18:00Z"/>
        </w:trPr>
        <w:tc>
          <w:tcPr>
            <w:tcW w:w="3780" w:type="dxa"/>
            <w:tcBorders>
              <w:top w:val="nil"/>
              <w:left w:val="nil"/>
              <w:bottom w:val="nil"/>
              <w:right w:val="nil"/>
            </w:tcBorders>
          </w:tcPr>
          <w:p w14:paraId="5C17A1D7" w14:textId="77777777" w:rsidR="00EB4B1D" w:rsidRPr="00717312" w:rsidRDefault="00EB4B1D" w:rsidP="004B6915">
            <w:pPr>
              <w:autoSpaceDE w:val="0"/>
              <w:autoSpaceDN w:val="0"/>
              <w:adjustRightInd w:val="0"/>
              <w:spacing w:after="0" w:line="240" w:lineRule="auto"/>
              <w:rPr>
                <w:ins w:id="5759" w:author="Arjan Kloosterboer" w:date="2017-03-10T23:18:00Z"/>
                <w:rFonts w:ascii="Arial" w:eastAsia="Times New Roman" w:hAnsi="Arial" w:cs="Arial"/>
                <w:b/>
                <w:bCs/>
                <w:color w:val="000000"/>
                <w:sz w:val="20"/>
                <w:szCs w:val="20"/>
              </w:rPr>
            </w:pPr>
          </w:p>
        </w:tc>
        <w:tc>
          <w:tcPr>
            <w:tcW w:w="5580" w:type="dxa"/>
            <w:tcBorders>
              <w:top w:val="nil"/>
              <w:left w:val="nil"/>
              <w:bottom w:val="nil"/>
              <w:right w:val="nil"/>
            </w:tcBorders>
          </w:tcPr>
          <w:p w14:paraId="11A89E9C" w14:textId="77777777" w:rsidR="00EB4B1D" w:rsidRPr="00717312" w:rsidRDefault="00EB4B1D" w:rsidP="004B6915">
            <w:pPr>
              <w:autoSpaceDE w:val="0"/>
              <w:autoSpaceDN w:val="0"/>
              <w:adjustRightInd w:val="0"/>
              <w:spacing w:after="0" w:line="240" w:lineRule="auto"/>
              <w:rPr>
                <w:ins w:id="5760" w:author="Arjan Kloosterboer" w:date="2017-03-10T23:18:00Z"/>
                <w:rFonts w:ascii="Arial" w:eastAsia="Times New Roman" w:hAnsi="Arial" w:cs="Arial"/>
                <w:color w:val="000000"/>
                <w:sz w:val="20"/>
                <w:szCs w:val="20"/>
              </w:rPr>
            </w:pPr>
          </w:p>
        </w:tc>
      </w:tr>
      <w:tr w:rsidR="00EB4B1D" w:rsidRPr="00717312" w14:paraId="4D043463" w14:textId="77777777" w:rsidTr="004B6915">
        <w:trPr>
          <w:trHeight w:val="230"/>
          <w:ins w:id="5761" w:author="Arjan Kloosterboer" w:date="2017-03-10T23:18:00Z"/>
        </w:trPr>
        <w:tc>
          <w:tcPr>
            <w:tcW w:w="3780" w:type="dxa"/>
            <w:tcBorders>
              <w:top w:val="nil"/>
              <w:left w:val="nil"/>
              <w:bottom w:val="nil"/>
              <w:right w:val="nil"/>
            </w:tcBorders>
          </w:tcPr>
          <w:p w14:paraId="0CBFE609" w14:textId="77777777" w:rsidR="00EB4B1D" w:rsidRPr="00717312" w:rsidRDefault="00EB4B1D" w:rsidP="004B6915">
            <w:pPr>
              <w:autoSpaceDE w:val="0"/>
              <w:autoSpaceDN w:val="0"/>
              <w:adjustRightInd w:val="0"/>
              <w:spacing w:after="0" w:line="240" w:lineRule="auto"/>
              <w:rPr>
                <w:ins w:id="5762" w:author="Arjan Kloosterboer" w:date="2017-03-10T23:18:00Z"/>
                <w:rFonts w:ascii="Arial" w:eastAsia="Times New Roman" w:hAnsi="Arial" w:cs="Arial"/>
                <w:color w:val="000000"/>
                <w:sz w:val="20"/>
                <w:szCs w:val="20"/>
              </w:rPr>
            </w:pPr>
            <w:ins w:id="5763" w:author="Arjan Kloosterboer" w:date="2017-03-10T23:18:00Z">
              <w:r w:rsidRPr="0071731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38E890B5" w14:textId="77777777" w:rsidR="00EB4B1D" w:rsidRPr="00717312" w:rsidRDefault="00EB4B1D" w:rsidP="004B6915">
            <w:pPr>
              <w:autoSpaceDE w:val="0"/>
              <w:autoSpaceDN w:val="0"/>
              <w:adjustRightInd w:val="0"/>
              <w:spacing w:after="0" w:line="240" w:lineRule="auto"/>
              <w:rPr>
                <w:ins w:id="5764" w:author="Arjan Kloosterboer" w:date="2017-03-10T23:18:00Z"/>
                <w:rFonts w:ascii="Arial" w:eastAsia="Times New Roman" w:hAnsi="Arial" w:cs="Arial"/>
                <w:color w:val="000000"/>
                <w:sz w:val="20"/>
                <w:szCs w:val="20"/>
              </w:rPr>
            </w:pPr>
            <w:ins w:id="5765" w:author="Arjan Kloosterboer" w:date="2017-03-10T23:18:00Z">
              <w:r>
                <w:rPr>
                  <w:rFonts w:ascii="Arial" w:eastAsia="Times New Roman" w:hAnsi="Arial" w:cs="Arial"/>
                  <w:color w:val="000000"/>
                  <w:sz w:val="20"/>
                  <w:szCs w:val="20"/>
                </w:rPr>
                <w:t>Nee</w:t>
              </w:r>
            </w:ins>
          </w:p>
        </w:tc>
      </w:tr>
      <w:tr w:rsidR="00EB4B1D" w:rsidRPr="00717312" w14:paraId="53ACC22F" w14:textId="77777777" w:rsidTr="004B6915">
        <w:trPr>
          <w:trHeight w:val="230"/>
          <w:ins w:id="5766" w:author="Arjan Kloosterboer" w:date="2017-03-10T23:18:00Z"/>
        </w:trPr>
        <w:tc>
          <w:tcPr>
            <w:tcW w:w="3780" w:type="dxa"/>
            <w:tcBorders>
              <w:top w:val="nil"/>
              <w:left w:val="nil"/>
              <w:bottom w:val="nil"/>
              <w:right w:val="nil"/>
            </w:tcBorders>
          </w:tcPr>
          <w:p w14:paraId="355AA27E" w14:textId="77777777" w:rsidR="00EB4B1D" w:rsidRPr="00717312" w:rsidRDefault="00EB4B1D" w:rsidP="004B6915">
            <w:pPr>
              <w:autoSpaceDE w:val="0"/>
              <w:autoSpaceDN w:val="0"/>
              <w:adjustRightInd w:val="0"/>
              <w:spacing w:after="0" w:line="240" w:lineRule="auto"/>
              <w:rPr>
                <w:ins w:id="5767" w:author="Arjan Kloosterboer" w:date="2017-03-10T23:18:00Z"/>
                <w:rFonts w:ascii="Arial" w:eastAsia="Times New Roman" w:hAnsi="Arial" w:cs="Arial"/>
                <w:b/>
                <w:bCs/>
                <w:color w:val="000000"/>
                <w:sz w:val="20"/>
                <w:szCs w:val="20"/>
              </w:rPr>
            </w:pPr>
          </w:p>
        </w:tc>
        <w:tc>
          <w:tcPr>
            <w:tcW w:w="5580" w:type="dxa"/>
            <w:tcBorders>
              <w:top w:val="nil"/>
              <w:left w:val="nil"/>
              <w:bottom w:val="nil"/>
              <w:right w:val="nil"/>
            </w:tcBorders>
          </w:tcPr>
          <w:p w14:paraId="71187E28" w14:textId="77777777" w:rsidR="00EB4B1D" w:rsidRPr="00717312" w:rsidRDefault="00EB4B1D" w:rsidP="004B6915">
            <w:pPr>
              <w:autoSpaceDE w:val="0"/>
              <w:autoSpaceDN w:val="0"/>
              <w:adjustRightInd w:val="0"/>
              <w:spacing w:after="0" w:line="240" w:lineRule="auto"/>
              <w:rPr>
                <w:ins w:id="5768" w:author="Arjan Kloosterboer" w:date="2017-03-10T23:18:00Z"/>
                <w:rFonts w:ascii="Arial" w:eastAsia="Times New Roman" w:hAnsi="Arial" w:cs="Arial"/>
                <w:color w:val="000000"/>
                <w:sz w:val="20"/>
                <w:szCs w:val="20"/>
              </w:rPr>
            </w:pPr>
          </w:p>
        </w:tc>
      </w:tr>
      <w:tr w:rsidR="00EB4B1D" w:rsidRPr="00717312" w14:paraId="6757B644" w14:textId="77777777" w:rsidTr="004B6915">
        <w:trPr>
          <w:trHeight w:val="230"/>
          <w:ins w:id="5769" w:author="Arjan Kloosterboer" w:date="2017-03-10T23:18:00Z"/>
        </w:trPr>
        <w:tc>
          <w:tcPr>
            <w:tcW w:w="3780" w:type="dxa"/>
            <w:tcBorders>
              <w:top w:val="nil"/>
              <w:left w:val="nil"/>
              <w:bottom w:val="nil"/>
              <w:right w:val="nil"/>
            </w:tcBorders>
          </w:tcPr>
          <w:p w14:paraId="25A27671" w14:textId="77777777" w:rsidR="00EB4B1D" w:rsidRPr="00717312" w:rsidRDefault="00EB4B1D" w:rsidP="004B6915">
            <w:pPr>
              <w:autoSpaceDE w:val="0"/>
              <w:autoSpaceDN w:val="0"/>
              <w:adjustRightInd w:val="0"/>
              <w:spacing w:after="0" w:line="240" w:lineRule="auto"/>
              <w:rPr>
                <w:ins w:id="5770" w:author="Arjan Kloosterboer" w:date="2017-03-10T23:18:00Z"/>
                <w:rFonts w:ascii="Arial" w:eastAsia="Times New Roman" w:hAnsi="Arial" w:cs="Arial"/>
                <w:color w:val="000000"/>
                <w:sz w:val="20"/>
                <w:szCs w:val="20"/>
              </w:rPr>
            </w:pPr>
            <w:ins w:id="5771" w:author="Arjan Kloosterboer" w:date="2017-03-10T23:18:00Z">
              <w:r w:rsidRPr="0071731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64A6A012" w14:textId="77777777" w:rsidR="00EB4B1D" w:rsidRPr="00717312" w:rsidRDefault="00EB4B1D" w:rsidP="004B6915">
            <w:pPr>
              <w:autoSpaceDE w:val="0"/>
              <w:autoSpaceDN w:val="0"/>
              <w:adjustRightInd w:val="0"/>
              <w:spacing w:after="0" w:line="240" w:lineRule="auto"/>
              <w:rPr>
                <w:ins w:id="5772" w:author="Arjan Kloosterboer" w:date="2017-03-10T23:18:00Z"/>
                <w:rFonts w:ascii="Arial" w:eastAsia="Times New Roman" w:hAnsi="Arial" w:cs="Arial"/>
                <w:color w:val="000000"/>
                <w:sz w:val="20"/>
                <w:szCs w:val="20"/>
              </w:rPr>
            </w:pPr>
          </w:p>
        </w:tc>
      </w:tr>
      <w:tr w:rsidR="00EB4B1D" w:rsidRPr="00717312" w14:paraId="2CDBBC43" w14:textId="77777777" w:rsidTr="004B6915">
        <w:trPr>
          <w:trHeight w:val="230"/>
          <w:ins w:id="5773" w:author="Arjan Kloosterboer" w:date="2017-03-10T23:18:00Z"/>
        </w:trPr>
        <w:tc>
          <w:tcPr>
            <w:tcW w:w="3780" w:type="dxa"/>
            <w:tcBorders>
              <w:top w:val="nil"/>
              <w:left w:val="nil"/>
              <w:bottom w:val="nil"/>
              <w:right w:val="nil"/>
            </w:tcBorders>
          </w:tcPr>
          <w:p w14:paraId="2AF845D7" w14:textId="77777777" w:rsidR="00EB4B1D" w:rsidRPr="00717312" w:rsidRDefault="00EB4B1D" w:rsidP="004B6915">
            <w:pPr>
              <w:autoSpaceDE w:val="0"/>
              <w:autoSpaceDN w:val="0"/>
              <w:adjustRightInd w:val="0"/>
              <w:spacing w:after="0" w:line="240" w:lineRule="auto"/>
              <w:rPr>
                <w:ins w:id="5774" w:author="Arjan Kloosterboer" w:date="2017-03-10T23:18:00Z"/>
                <w:rFonts w:ascii="Arial" w:eastAsia="Times New Roman" w:hAnsi="Arial" w:cs="Arial"/>
                <w:b/>
                <w:bCs/>
                <w:color w:val="000000"/>
                <w:sz w:val="20"/>
                <w:szCs w:val="20"/>
              </w:rPr>
            </w:pPr>
          </w:p>
        </w:tc>
        <w:tc>
          <w:tcPr>
            <w:tcW w:w="5580" w:type="dxa"/>
            <w:tcBorders>
              <w:top w:val="nil"/>
              <w:left w:val="nil"/>
              <w:bottom w:val="nil"/>
              <w:right w:val="nil"/>
            </w:tcBorders>
          </w:tcPr>
          <w:p w14:paraId="119C1B9B" w14:textId="77777777" w:rsidR="00EB4B1D" w:rsidRPr="00717312" w:rsidRDefault="00EB4B1D" w:rsidP="004B6915">
            <w:pPr>
              <w:autoSpaceDE w:val="0"/>
              <w:autoSpaceDN w:val="0"/>
              <w:adjustRightInd w:val="0"/>
              <w:spacing w:after="0" w:line="240" w:lineRule="auto"/>
              <w:rPr>
                <w:ins w:id="5775" w:author="Arjan Kloosterboer" w:date="2017-03-10T23:18:00Z"/>
                <w:rFonts w:ascii="Arial" w:eastAsia="Times New Roman" w:hAnsi="Arial" w:cs="Arial"/>
                <w:color w:val="000000"/>
                <w:sz w:val="20"/>
                <w:szCs w:val="20"/>
              </w:rPr>
            </w:pPr>
          </w:p>
        </w:tc>
      </w:tr>
      <w:tr w:rsidR="00EB4B1D" w:rsidRPr="00717312" w14:paraId="5089C21B" w14:textId="77777777" w:rsidTr="004B6915">
        <w:trPr>
          <w:trHeight w:val="230"/>
          <w:ins w:id="5776" w:author="Arjan Kloosterboer" w:date="2017-03-10T23:18:00Z"/>
        </w:trPr>
        <w:tc>
          <w:tcPr>
            <w:tcW w:w="3780" w:type="dxa"/>
            <w:tcBorders>
              <w:top w:val="nil"/>
              <w:left w:val="nil"/>
              <w:bottom w:val="nil"/>
              <w:right w:val="nil"/>
            </w:tcBorders>
          </w:tcPr>
          <w:p w14:paraId="04D21D9A" w14:textId="77777777" w:rsidR="00EB4B1D" w:rsidRPr="00717312" w:rsidRDefault="00EB4B1D" w:rsidP="004B6915">
            <w:pPr>
              <w:autoSpaceDE w:val="0"/>
              <w:autoSpaceDN w:val="0"/>
              <w:adjustRightInd w:val="0"/>
              <w:spacing w:after="0" w:line="240" w:lineRule="auto"/>
              <w:rPr>
                <w:ins w:id="5777" w:author="Arjan Kloosterboer" w:date="2017-03-10T23:18:00Z"/>
                <w:rFonts w:ascii="Arial" w:eastAsia="Times New Roman" w:hAnsi="Arial" w:cs="Arial"/>
                <w:color w:val="000000"/>
                <w:sz w:val="20"/>
                <w:szCs w:val="20"/>
              </w:rPr>
            </w:pPr>
            <w:ins w:id="5778" w:author="Arjan Kloosterboer" w:date="2017-03-10T23:18:00Z">
              <w:r w:rsidRPr="0071731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0BC64676" w14:textId="77777777" w:rsidR="00EB4B1D" w:rsidRPr="00717312" w:rsidRDefault="00EB4B1D" w:rsidP="004B6915">
            <w:pPr>
              <w:autoSpaceDE w:val="0"/>
              <w:autoSpaceDN w:val="0"/>
              <w:adjustRightInd w:val="0"/>
              <w:spacing w:after="0" w:line="240" w:lineRule="auto"/>
              <w:rPr>
                <w:ins w:id="5779" w:author="Arjan Kloosterboer" w:date="2017-03-10T23:18:00Z"/>
                <w:rFonts w:ascii="Arial" w:eastAsia="Times New Roman" w:hAnsi="Arial" w:cs="Arial"/>
                <w:color w:val="000000"/>
                <w:sz w:val="20"/>
                <w:szCs w:val="20"/>
              </w:rPr>
            </w:pPr>
            <w:ins w:id="5780" w:author="Arjan Kloosterboer" w:date="2017-03-10T23:18:00Z">
              <w:r w:rsidRPr="00717312">
                <w:rPr>
                  <w:rFonts w:ascii="Arial" w:eastAsia="Times New Roman" w:hAnsi="Arial" w:cs="Arial"/>
                  <w:color w:val="000000"/>
                  <w:sz w:val="20"/>
                  <w:szCs w:val="20"/>
                </w:rPr>
                <w:t>Nee</w:t>
              </w:r>
            </w:ins>
          </w:p>
        </w:tc>
      </w:tr>
      <w:tr w:rsidR="00EB4B1D" w:rsidRPr="00717312" w14:paraId="798786CA" w14:textId="77777777" w:rsidTr="004B6915">
        <w:trPr>
          <w:trHeight w:val="230"/>
          <w:ins w:id="5781" w:author="Arjan Kloosterboer" w:date="2017-03-10T23:18:00Z"/>
        </w:trPr>
        <w:tc>
          <w:tcPr>
            <w:tcW w:w="3780" w:type="dxa"/>
            <w:tcBorders>
              <w:top w:val="nil"/>
              <w:left w:val="nil"/>
              <w:bottom w:val="nil"/>
              <w:right w:val="nil"/>
            </w:tcBorders>
          </w:tcPr>
          <w:p w14:paraId="4FE86A36" w14:textId="77777777" w:rsidR="00EB4B1D" w:rsidRPr="00717312" w:rsidRDefault="00EB4B1D" w:rsidP="004B6915">
            <w:pPr>
              <w:autoSpaceDE w:val="0"/>
              <w:autoSpaceDN w:val="0"/>
              <w:adjustRightInd w:val="0"/>
              <w:spacing w:after="0" w:line="240" w:lineRule="auto"/>
              <w:rPr>
                <w:ins w:id="5782" w:author="Arjan Kloosterboer" w:date="2017-03-10T23:18:00Z"/>
                <w:rFonts w:ascii="Arial" w:eastAsia="Times New Roman" w:hAnsi="Arial" w:cs="Arial"/>
                <w:b/>
                <w:bCs/>
                <w:color w:val="000000"/>
                <w:sz w:val="20"/>
                <w:szCs w:val="20"/>
              </w:rPr>
            </w:pPr>
          </w:p>
        </w:tc>
        <w:tc>
          <w:tcPr>
            <w:tcW w:w="5580" w:type="dxa"/>
            <w:tcBorders>
              <w:top w:val="nil"/>
              <w:left w:val="nil"/>
              <w:bottom w:val="nil"/>
              <w:right w:val="nil"/>
            </w:tcBorders>
          </w:tcPr>
          <w:p w14:paraId="223F82BE" w14:textId="77777777" w:rsidR="00EB4B1D" w:rsidRPr="00717312" w:rsidRDefault="00EB4B1D" w:rsidP="004B6915">
            <w:pPr>
              <w:autoSpaceDE w:val="0"/>
              <w:autoSpaceDN w:val="0"/>
              <w:adjustRightInd w:val="0"/>
              <w:spacing w:after="0" w:line="240" w:lineRule="auto"/>
              <w:rPr>
                <w:ins w:id="5783" w:author="Arjan Kloosterboer" w:date="2017-03-10T23:18:00Z"/>
                <w:rFonts w:ascii="Arial" w:eastAsia="Times New Roman" w:hAnsi="Arial" w:cs="Arial"/>
                <w:color w:val="000000"/>
                <w:sz w:val="20"/>
                <w:szCs w:val="20"/>
              </w:rPr>
            </w:pPr>
          </w:p>
        </w:tc>
      </w:tr>
      <w:tr w:rsidR="00EB4B1D" w:rsidRPr="00717312" w14:paraId="06E4235E" w14:textId="77777777" w:rsidTr="004B6915">
        <w:trPr>
          <w:trHeight w:val="411"/>
          <w:ins w:id="5784" w:author="Arjan Kloosterboer" w:date="2017-03-10T23:18:00Z"/>
        </w:trPr>
        <w:tc>
          <w:tcPr>
            <w:tcW w:w="3780" w:type="dxa"/>
            <w:tcBorders>
              <w:top w:val="nil"/>
              <w:left w:val="nil"/>
              <w:bottom w:val="nil"/>
              <w:right w:val="nil"/>
            </w:tcBorders>
          </w:tcPr>
          <w:p w14:paraId="5F4AF66E" w14:textId="77777777" w:rsidR="00EB4B1D" w:rsidRPr="00717312" w:rsidRDefault="00EB4B1D" w:rsidP="004B6915">
            <w:pPr>
              <w:autoSpaceDE w:val="0"/>
              <w:autoSpaceDN w:val="0"/>
              <w:adjustRightInd w:val="0"/>
              <w:spacing w:after="0" w:line="240" w:lineRule="auto"/>
              <w:rPr>
                <w:ins w:id="5785" w:author="Arjan Kloosterboer" w:date="2017-03-10T23:18:00Z"/>
                <w:rFonts w:ascii="Arial" w:eastAsia="Times New Roman" w:hAnsi="Arial" w:cs="Arial"/>
                <w:color w:val="000000"/>
                <w:sz w:val="20"/>
                <w:szCs w:val="20"/>
              </w:rPr>
            </w:pPr>
            <w:ins w:id="5786" w:author="Arjan Kloosterboer" w:date="2017-03-10T23:18:00Z">
              <w:r w:rsidRPr="0071731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59DCCE53" w14:textId="77777777" w:rsidR="00EB4B1D" w:rsidRPr="00717312" w:rsidRDefault="00EB4B1D" w:rsidP="004B6915">
            <w:pPr>
              <w:autoSpaceDE w:val="0"/>
              <w:autoSpaceDN w:val="0"/>
              <w:adjustRightInd w:val="0"/>
              <w:spacing w:after="0" w:line="240" w:lineRule="auto"/>
              <w:rPr>
                <w:ins w:id="5787" w:author="Arjan Kloosterboer" w:date="2017-03-10T23:18:00Z"/>
                <w:rFonts w:ascii="Arial" w:eastAsia="Times New Roman" w:hAnsi="Arial" w:cs="Arial"/>
                <w:color w:val="000000"/>
                <w:sz w:val="20"/>
                <w:szCs w:val="20"/>
              </w:rPr>
            </w:pPr>
            <w:ins w:id="5788" w:author="Arjan Kloosterboer" w:date="2017-03-10T23:18:00Z">
              <w:r w:rsidRPr="00717312">
                <w:rPr>
                  <w:rFonts w:ascii="Arial" w:eastAsia="Times New Roman" w:hAnsi="Arial" w:cs="Arial"/>
                  <w:color w:val="000000"/>
                  <w:sz w:val="20"/>
                  <w:szCs w:val="20"/>
                </w:rPr>
                <w:t>Nee</w:t>
              </w:r>
            </w:ins>
          </w:p>
        </w:tc>
      </w:tr>
      <w:tr w:rsidR="00EB4B1D" w:rsidRPr="00717312" w14:paraId="0C6464D7" w14:textId="77777777" w:rsidTr="004B6915">
        <w:trPr>
          <w:trHeight w:val="245"/>
          <w:ins w:id="5789" w:author="Arjan Kloosterboer" w:date="2017-03-10T23:18:00Z"/>
        </w:trPr>
        <w:tc>
          <w:tcPr>
            <w:tcW w:w="3780" w:type="dxa"/>
            <w:tcBorders>
              <w:top w:val="nil"/>
              <w:left w:val="nil"/>
              <w:bottom w:val="nil"/>
              <w:right w:val="nil"/>
            </w:tcBorders>
          </w:tcPr>
          <w:p w14:paraId="792D7F1F" w14:textId="77777777" w:rsidR="00EB4B1D" w:rsidRPr="00717312" w:rsidRDefault="00EB4B1D" w:rsidP="004B6915">
            <w:pPr>
              <w:autoSpaceDE w:val="0"/>
              <w:autoSpaceDN w:val="0"/>
              <w:adjustRightInd w:val="0"/>
              <w:spacing w:after="0" w:line="240" w:lineRule="auto"/>
              <w:rPr>
                <w:ins w:id="5790" w:author="Arjan Kloosterboer" w:date="2017-03-10T23:18:00Z"/>
                <w:rFonts w:ascii="Arial" w:eastAsia="Times New Roman" w:hAnsi="Arial" w:cs="Arial"/>
                <w:b/>
                <w:bCs/>
                <w:color w:val="000000"/>
                <w:sz w:val="20"/>
                <w:szCs w:val="20"/>
              </w:rPr>
            </w:pPr>
          </w:p>
        </w:tc>
        <w:tc>
          <w:tcPr>
            <w:tcW w:w="5580" w:type="dxa"/>
            <w:tcBorders>
              <w:top w:val="nil"/>
              <w:left w:val="nil"/>
              <w:bottom w:val="nil"/>
              <w:right w:val="nil"/>
            </w:tcBorders>
          </w:tcPr>
          <w:p w14:paraId="6172CE62" w14:textId="77777777" w:rsidR="00EB4B1D" w:rsidRPr="00717312" w:rsidRDefault="00EB4B1D" w:rsidP="004B6915">
            <w:pPr>
              <w:autoSpaceDE w:val="0"/>
              <w:autoSpaceDN w:val="0"/>
              <w:adjustRightInd w:val="0"/>
              <w:spacing w:after="0" w:line="240" w:lineRule="auto"/>
              <w:rPr>
                <w:ins w:id="5791" w:author="Arjan Kloosterboer" w:date="2017-03-10T23:18:00Z"/>
                <w:rFonts w:ascii="Arial" w:eastAsia="Times New Roman" w:hAnsi="Arial" w:cs="Arial"/>
                <w:color w:val="000000"/>
                <w:sz w:val="20"/>
                <w:szCs w:val="20"/>
              </w:rPr>
            </w:pPr>
          </w:p>
        </w:tc>
      </w:tr>
      <w:tr w:rsidR="00EB4B1D" w:rsidRPr="00717312" w14:paraId="624CEF68" w14:textId="77777777" w:rsidTr="004B6915">
        <w:trPr>
          <w:trHeight w:val="230"/>
          <w:ins w:id="5792" w:author="Arjan Kloosterboer" w:date="2017-03-10T23:18:00Z"/>
        </w:trPr>
        <w:tc>
          <w:tcPr>
            <w:tcW w:w="3780" w:type="dxa"/>
            <w:tcBorders>
              <w:top w:val="nil"/>
              <w:left w:val="nil"/>
              <w:bottom w:val="nil"/>
              <w:right w:val="nil"/>
            </w:tcBorders>
          </w:tcPr>
          <w:p w14:paraId="027D3A6A" w14:textId="77777777" w:rsidR="00EB4B1D" w:rsidRPr="00717312" w:rsidRDefault="00EB4B1D" w:rsidP="004B6915">
            <w:pPr>
              <w:autoSpaceDE w:val="0"/>
              <w:autoSpaceDN w:val="0"/>
              <w:adjustRightInd w:val="0"/>
              <w:spacing w:after="0" w:line="240" w:lineRule="auto"/>
              <w:rPr>
                <w:ins w:id="5793" w:author="Arjan Kloosterboer" w:date="2017-03-10T23:18:00Z"/>
                <w:rFonts w:ascii="Arial" w:eastAsia="Times New Roman" w:hAnsi="Arial" w:cs="Arial"/>
                <w:color w:val="000000"/>
                <w:sz w:val="20"/>
                <w:szCs w:val="20"/>
              </w:rPr>
            </w:pPr>
            <w:ins w:id="5794" w:author="Arjan Kloosterboer" w:date="2017-03-10T23:18:00Z">
              <w:r w:rsidRPr="0071731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1936B1BA" w14:textId="77777777" w:rsidR="00EB4B1D" w:rsidRPr="00717312" w:rsidRDefault="00EB4B1D" w:rsidP="004B6915">
            <w:pPr>
              <w:autoSpaceDE w:val="0"/>
              <w:autoSpaceDN w:val="0"/>
              <w:adjustRightInd w:val="0"/>
              <w:spacing w:after="0" w:line="240" w:lineRule="auto"/>
              <w:rPr>
                <w:ins w:id="5795" w:author="Arjan Kloosterboer" w:date="2017-03-10T23:18:00Z"/>
                <w:rFonts w:ascii="Arial" w:hAnsi="Arial" w:cs="Arial"/>
                <w:sz w:val="20"/>
                <w:szCs w:val="20"/>
                <w:lang w:val="en-AU"/>
              </w:rPr>
            </w:pPr>
            <w:ins w:id="5796" w:author="Arjan Kloosterboer" w:date="2017-03-10T23:18:00Z">
              <w:r w:rsidRPr="00717312">
                <w:rPr>
                  <w:rFonts w:ascii="Arial" w:hAnsi="Arial" w:cs="Arial"/>
                  <w:sz w:val="20"/>
                  <w:szCs w:val="20"/>
                  <w:lang w:val="en-AU"/>
                </w:rPr>
                <w:fldChar w:fldCharType="begin" w:fldLock="1"/>
              </w:r>
              <w:r w:rsidRPr="00717312">
                <w:rPr>
                  <w:rFonts w:ascii="Arial" w:hAnsi="Arial" w:cs="Arial"/>
                  <w:sz w:val="20"/>
                  <w:szCs w:val="20"/>
                  <w:lang w:val="en-AU"/>
                </w:rPr>
                <w:instrText xml:space="preserve">MERGEFIELD </w:instrText>
              </w:r>
              <w:r w:rsidRPr="00717312">
                <w:rPr>
                  <w:rFonts w:ascii="Arial" w:eastAsia="Times New Roman" w:hAnsi="Arial" w:cs="Arial"/>
                  <w:color w:val="000000"/>
                  <w:sz w:val="20"/>
                  <w:szCs w:val="20"/>
                </w:rPr>
                <w:instrText>Att.LowerBound</w:instrText>
              </w:r>
              <w:r w:rsidRPr="00717312">
                <w:rPr>
                  <w:rFonts w:ascii="Arial" w:hAnsi="Arial" w:cs="Arial"/>
                  <w:sz w:val="20"/>
                  <w:szCs w:val="20"/>
                  <w:lang w:val="en-AU"/>
                </w:rPr>
                <w:fldChar w:fldCharType="separate"/>
              </w:r>
              <w:r w:rsidRPr="00717312">
                <w:rPr>
                  <w:rFonts w:ascii="Arial" w:eastAsia="Times New Roman" w:hAnsi="Arial" w:cs="Arial"/>
                  <w:color w:val="000000"/>
                  <w:sz w:val="20"/>
                  <w:szCs w:val="20"/>
                </w:rPr>
                <w:t>1</w:t>
              </w:r>
              <w:r w:rsidRPr="00717312">
                <w:rPr>
                  <w:rFonts w:ascii="Arial" w:hAnsi="Arial" w:cs="Arial"/>
                  <w:sz w:val="20"/>
                  <w:szCs w:val="20"/>
                  <w:lang w:val="en-AU"/>
                </w:rPr>
                <w:fldChar w:fldCharType="end"/>
              </w:r>
              <w:r w:rsidRPr="00717312">
                <w:rPr>
                  <w:rFonts w:ascii="Arial" w:eastAsia="Times New Roman" w:hAnsi="Arial" w:cs="Arial"/>
                  <w:color w:val="000000"/>
                  <w:sz w:val="20"/>
                  <w:szCs w:val="20"/>
                </w:rPr>
                <w:t xml:space="preserve"> - </w:t>
              </w:r>
              <w:r w:rsidRPr="00717312">
                <w:rPr>
                  <w:rFonts w:ascii="Arial" w:eastAsia="Times New Roman" w:hAnsi="Arial" w:cs="Arial"/>
                  <w:color w:val="000000"/>
                  <w:sz w:val="20"/>
                  <w:szCs w:val="20"/>
                </w:rPr>
                <w:fldChar w:fldCharType="begin" w:fldLock="1"/>
              </w:r>
              <w:r w:rsidRPr="00717312">
                <w:rPr>
                  <w:rFonts w:ascii="Arial" w:eastAsia="Times New Roman" w:hAnsi="Arial" w:cs="Arial"/>
                  <w:color w:val="000000"/>
                  <w:sz w:val="20"/>
                  <w:szCs w:val="20"/>
                </w:rPr>
                <w:instrText>MERGEFIELD Att.UpperBound</w:instrText>
              </w:r>
              <w:r w:rsidRPr="00717312">
                <w:rPr>
                  <w:rFonts w:ascii="Arial" w:eastAsia="Times New Roman" w:hAnsi="Arial" w:cs="Arial"/>
                  <w:color w:val="000000"/>
                  <w:sz w:val="20"/>
                  <w:szCs w:val="20"/>
                </w:rPr>
                <w:fldChar w:fldCharType="separate"/>
              </w:r>
              <w:r w:rsidRPr="00717312">
                <w:rPr>
                  <w:rFonts w:ascii="Arial" w:eastAsia="Times New Roman" w:hAnsi="Arial" w:cs="Arial"/>
                  <w:color w:val="000000"/>
                  <w:sz w:val="20"/>
                  <w:szCs w:val="20"/>
                </w:rPr>
                <w:t>1</w:t>
              </w:r>
              <w:r w:rsidRPr="00717312">
                <w:rPr>
                  <w:rFonts w:ascii="Arial" w:eastAsia="Times New Roman" w:hAnsi="Arial" w:cs="Arial"/>
                  <w:color w:val="000000"/>
                  <w:sz w:val="20"/>
                  <w:szCs w:val="20"/>
                </w:rPr>
                <w:fldChar w:fldCharType="end"/>
              </w:r>
            </w:ins>
          </w:p>
        </w:tc>
      </w:tr>
      <w:tr w:rsidR="00EB4B1D" w:rsidRPr="00717312" w14:paraId="6D2831D5" w14:textId="77777777" w:rsidTr="004B6915">
        <w:trPr>
          <w:trHeight w:val="230"/>
          <w:ins w:id="5797" w:author="Arjan Kloosterboer" w:date="2017-03-10T23:18:00Z"/>
        </w:trPr>
        <w:tc>
          <w:tcPr>
            <w:tcW w:w="3780" w:type="dxa"/>
            <w:tcBorders>
              <w:top w:val="nil"/>
              <w:left w:val="nil"/>
              <w:bottom w:val="nil"/>
              <w:right w:val="nil"/>
            </w:tcBorders>
          </w:tcPr>
          <w:p w14:paraId="3C895A86" w14:textId="77777777" w:rsidR="00EB4B1D" w:rsidRPr="00717312" w:rsidRDefault="00EB4B1D" w:rsidP="004B6915">
            <w:pPr>
              <w:autoSpaceDE w:val="0"/>
              <w:autoSpaceDN w:val="0"/>
              <w:adjustRightInd w:val="0"/>
              <w:spacing w:after="0" w:line="240" w:lineRule="auto"/>
              <w:rPr>
                <w:ins w:id="5798" w:author="Arjan Kloosterboer" w:date="2017-03-10T23:18:00Z"/>
                <w:rFonts w:ascii="Arial" w:eastAsia="Times New Roman" w:hAnsi="Arial" w:cs="Arial"/>
                <w:b/>
                <w:bCs/>
                <w:color w:val="000000"/>
                <w:sz w:val="20"/>
                <w:szCs w:val="20"/>
              </w:rPr>
            </w:pPr>
          </w:p>
        </w:tc>
        <w:tc>
          <w:tcPr>
            <w:tcW w:w="5580" w:type="dxa"/>
            <w:tcBorders>
              <w:top w:val="nil"/>
              <w:left w:val="nil"/>
              <w:bottom w:val="nil"/>
              <w:right w:val="nil"/>
            </w:tcBorders>
          </w:tcPr>
          <w:p w14:paraId="7C62962D" w14:textId="77777777" w:rsidR="00EB4B1D" w:rsidRPr="00717312" w:rsidRDefault="00EB4B1D" w:rsidP="004B6915">
            <w:pPr>
              <w:autoSpaceDE w:val="0"/>
              <w:autoSpaceDN w:val="0"/>
              <w:adjustRightInd w:val="0"/>
              <w:spacing w:after="0" w:line="240" w:lineRule="auto"/>
              <w:rPr>
                <w:ins w:id="5799" w:author="Arjan Kloosterboer" w:date="2017-03-10T23:18:00Z"/>
                <w:rFonts w:ascii="Arial" w:eastAsia="Times New Roman" w:hAnsi="Arial" w:cs="Arial"/>
                <w:color w:val="000000"/>
                <w:sz w:val="20"/>
                <w:szCs w:val="20"/>
              </w:rPr>
            </w:pPr>
          </w:p>
        </w:tc>
      </w:tr>
      <w:tr w:rsidR="00EB4B1D" w:rsidRPr="00717312" w14:paraId="13DDA53B" w14:textId="77777777" w:rsidTr="004B6915">
        <w:trPr>
          <w:trHeight w:val="230"/>
          <w:ins w:id="5800" w:author="Arjan Kloosterboer" w:date="2017-03-10T23:18:00Z"/>
        </w:trPr>
        <w:tc>
          <w:tcPr>
            <w:tcW w:w="3780" w:type="dxa"/>
            <w:tcBorders>
              <w:top w:val="nil"/>
              <w:left w:val="nil"/>
              <w:bottom w:val="nil"/>
              <w:right w:val="nil"/>
            </w:tcBorders>
          </w:tcPr>
          <w:p w14:paraId="3A0CB164" w14:textId="77777777" w:rsidR="00EB4B1D" w:rsidRPr="00717312" w:rsidRDefault="00EB4B1D" w:rsidP="004B6915">
            <w:pPr>
              <w:autoSpaceDE w:val="0"/>
              <w:autoSpaceDN w:val="0"/>
              <w:adjustRightInd w:val="0"/>
              <w:spacing w:after="0" w:line="240" w:lineRule="auto"/>
              <w:rPr>
                <w:ins w:id="5801" w:author="Arjan Kloosterboer" w:date="2017-03-10T23:18:00Z"/>
                <w:rFonts w:ascii="Arial" w:eastAsia="Times New Roman" w:hAnsi="Arial" w:cs="Arial"/>
                <w:color w:val="000000"/>
                <w:sz w:val="20"/>
                <w:szCs w:val="20"/>
              </w:rPr>
            </w:pPr>
            <w:ins w:id="5802" w:author="Arjan Kloosterboer" w:date="2017-03-10T23:18:00Z">
              <w:r w:rsidRPr="0071731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13FE0A4B" w14:textId="77777777" w:rsidR="00EB4B1D" w:rsidRPr="00717312" w:rsidRDefault="00EB4B1D" w:rsidP="004B6915">
            <w:pPr>
              <w:autoSpaceDE w:val="0"/>
              <w:autoSpaceDN w:val="0"/>
              <w:adjustRightInd w:val="0"/>
              <w:spacing w:after="0" w:line="240" w:lineRule="auto"/>
              <w:rPr>
                <w:ins w:id="5803" w:author="Arjan Kloosterboer" w:date="2017-03-10T23:18:00Z"/>
                <w:rFonts w:ascii="Arial" w:eastAsia="Times New Roman" w:hAnsi="Arial" w:cs="Arial"/>
                <w:color w:val="000000"/>
                <w:sz w:val="20"/>
                <w:szCs w:val="20"/>
              </w:rPr>
            </w:pPr>
            <w:ins w:id="5804" w:author="Arjan Kloosterboer" w:date="2017-03-10T23:18:00Z">
              <w:r>
                <w:rPr>
                  <w:rFonts w:ascii="Arial" w:eastAsia="Times New Roman" w:hAnsi="Arial" w:cs="Arial"/>
                  <w:color w:val="000000"/>
                  <w:sz w:val="20"/>
                  <w:szCs w:val="20"/>
                </w:rPr>
                <w:t>Gemeentelijk kerngegeven</w:t>
              </w:r>
            </w:ins>
          </w:p>
        </w:tc>
      </w:tr>
      <w:tr w:rsidR="00EB4B1D" w:rsidRPr="00717312" w14:paraId="1D3E034D" w14:textId="77777777" w:rsidTr="004B6915">
        <w:trPr>
          <w:trHeight w:val="230"/>
          <w:ins w:id="5805" w:author="Arjan Kloosterboer" w:date="2017-03-10T23:18:00Z"/>
        </w:trPr>
        <w:tc>
          <w:tcPr>
            <w:tcW w:w="3780" w:type="dxa"/>
            <w:tcBorders>
              <w:top w:val="nil"/>
              <w:left w:val="nil"/>
              <w:right w:val="nil"/>
            </w:tcBorders>
          </w:tcPr>
          <w:p w14:paraId="391894F0" w14:textId="77777777" w:rsidR="00EB4B1D" w:rsidRPr="00717312" w:rsidRDefault="00EB4B1D" w:rsidP="004B6915">
            <w:pPr>
              <w:autoSpaceDE w:val="0"/>
              <w:autoSpaceDN w:val="0"/>
              <w:adjustRightInd w:val="0"/>
              <w:spacing w:after="0" w:line="240" w:lineRule="auto"/>
              <w:rPr>
                <w:ins w:id="5806" w:author="Arjan Kloosterboer" w:date="2017-03-10T23:18:00Z"/>
                <w:rFonts w:ascii="Arial" w:eastAsia="Times New Roman" w:hAnsi="Arial" w:cs="Arial"/>
                <w:b/>
                <w:bCs/>
                <w:color w:val="000000"/>
                <w:sz w:val="20"/>
                <w:szCs w:val="20"/>
              </w:rPr>
            </w:pPr>
          </w:p>
        </w:tc>
        <w:tc>
          <w:tcPr>
            <w:tcW w:w="5580" w:type="dxa"/>
            <w:tcBorders>
              <w:top w:val="nil"/>
              <w:left w:val="nil"/>
              <w:right w:val="nil"/>
            </w:tcBorders>
          </w:tcPr>
          <w:p w14:paraId="7F16801E" w14:textId="77777777" w:rsidR="00EB4B1D" w:rsidRPr="00717312" w:rsidRDefault="00EB4B1D" w:rsidP="004B6915">
            <w:pPr>
              <w:autoSpaceDE w:val="0"/>
              <w:autoSpaceDN w:val="0"/>
              <w:adjustRightInd w:val="0"/>
              <w:spacing w:after="0" w:line="240" w:lineRule="auto"/>
              <w:rPr>
                <w:ins w:id="5807" w:author="Arjan Kloosterboer" w:date="2017-03-10T23:18:00Z"/>
                <w:rFonts w:ascii="Arial" w:eastAsia="Times New Roman" w:hAnsi="Arial" w:cs="Arial"/>
                <w:color w:val="000000"/>
                <w:sz w:val="20"/>
                <w:szCs w:val="20"/>
              </w:rPr>
            </w:pPr>
          </w:p>
        </w:tc>
      </w:tr>
      <w:tr w:rsidR="00EB4B1D" w:rsidRPr="00717312" w14:paraId="79157C80" w14:textId="77777777" w:rsidTr="004B6915">
        <w:trPr>
          <w:trHeight w:val="230"/>
          <w:ins w:id="5808" w:author="Arjan Kloosterboer" w:date="2017-03-10T23:18:00Z"/>
        </w:trPr>
        <w:tc>
          <w:tcPr>
            <w:tcW w:w="3780" w:type="dxa"/>
            <w:tcBorders>
              <w:top w:val="nil"/>
              <w:left w:val="nil"/>
              <w:bottom w:val="single" w:sz="4" w:space="0" w:color="auto"/>
              <w:right w:val="nil"/>
            </w:tcBorders>
          </w:tcPr>
          <w:p w14:paraId="6F1152F3" w14:textId="77777777" w:rsidR="00EB4B1D" w:rsidRPr="00717312" w:rsidRDefault="00EB4B1D" w:rsidP="004B6915">
            <w:pPr>
              <w:autoSpaceDE w:val="0"/>
              <w:autoSpaceDN w:val="0"/>
              <w:adjustRightInd w:val="0"/>
              <w:spacing w:after="0" w:line="240" w:lineRule="auto"/>
              <w:rPr>
                <w:ins w:id="5809" w:author="Arjan Kloosterboer" w:date="2017-03-10T23:18:00Z"/>
                <w:rFonts w:ascii="Arial" w:eastAsia="Times New Roman" w:hAnsi="Arial" w:cs="Arial"/>
                <w:b/>
                <w:bCs/>
                <w:color w:val="000000"/>
                <w:sz w:val="20"/>
                <w:szCs w:val="20"/>
              </w:rPr>
            </w:pPr>
            <w:ins w:id="5810" w:author="Arjan Kloosterboer" w:date="2017-03-10T23:18:00Z">
              <w:r w:rsidRPr="00717312">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06A8140A" w14:textId="77777777" w:rsidR="00EB4B1D" w:rsidRDefault="00EB4B1D" w:rsidP="004B6915">
            <w:pPr>
              <w:autoSpaceDE w:val="0"/>
              <w:autoSpaceDN w:val="0"/>
              <w:adjustRightInd w:val="0"/>
              <w:spacing w:after="0" w:line="240" w:lineRule="auto"/>
              <w:rPr>
                <w:ins w:id="5811" w:author="Arjan Kloosterboer" w:date="2017-03-10T23:18:00Z"/>
                <w:rFonts w:ascii="Arial" w:eastAsia="Times New Roman" w:hAnsi="Arial" w:cs="Arial"/>
                <w:color w:val="000000"/>
                <w:sz w:val="20"/>
                <w:szCs w:val="20"/>
              </w:rPr>
            </w:pPr>
            <w:ins w:id="5812" w:author="Arjan Kloosterboer" w:date="2017-03-10T23:18:00Z">
              <w:r>
                <w:rPr>
                  <w:rFonts w:ascii="Arial" w:eastAsia="Times New Roman" w:hAnsi="Arial" w:cs="Arial"/>
                  <w:color w:val="000000"/>
                  <w:sz w:val="20"/>
                  <w:szCs w:val="20"/>
                </w:rPr>
                <w:t>-</w:t>
              </w:r>
            </w:ins>
          </w:p>
        </w:tc>
      </w:tr>
    </w:tbl>
    <w:p w14:paraId="48563588" w14:textId="77777777" w:rsidR="00EB4B1D" w:rsidRPr="000D6975" w:rsidRDefault="00EB4B1D" w:rsidP="00EB4B1D">
      <w:pPr>
        <w:rPr>
          <w:ins w:id="5813" w:author="Arjan Kloosterboer" w:date="2017-03-10T23:18:00Z"/>
          <w:lang w:val="nl-NL"/>
        </w:rPr>
      </w:pPr>
    </w:p>
    <w:p w14:paraId="1864A8F4" w14:textId="123FEACE" w:rsidR="00CF1DA2" w:rsidRPr="00CF1DA2" w:rsidRDefault="00DA5D93" w:rsidP="00CF1DA2">
      <w:pPr>
        <w:autoSpaceDE w:val="0"/>
        <w:autoSpaceDN w:val="0"/>
        <w:adjustRightInd w:val="0"/>
        <w:spacing w:before="240" w:after="60" w:line="240" w:lineRule="auto"/>
        <w:outlineLvl w:val="3"/>
        <w:rPr>
          <w:ins w:id="5814" w:author="Arjan" w:date="2012-12-10T16:13:00Z"/>
          <w:rFonts w:ascii="Arial" w:eastAsia="Times New Roman" w:hAnsi="Arial" w:cs="Arial"/>
          <w:b/>
          <w:bCs/>
          <w:color w:val="004080"/>
          <w:sz w:val="24"/>
          <w:szCs w:val="24"/>
        </w:rPr>
      </w:pPr>
      <w:ins w:id="5815"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Datum-tijd</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CF1DA2" w:rsidRPr="00CF1DA2" w14:paraId="6EE6309D" w14:textId="77777777">
        <w:trPr>
          <w:trHeight w:val="230"/>
          <w:ins w:id="5816" w:author="Arjan" w:date="2012-12-10T16:13:00Z"/>
        </w:trPr>
        <w:tc>
          <w:tcPr>
            <w:tcW w:w="3780" w:type="dxa"/>
            <w:tcBorders>
              <w:top w:val="nil"/>
              <w:left w:val="nil"/>
              <w:bottom w:val="nil"/>
              <w:right w:val="nil"/>
            </w:tcBorders>
          </w:tcPr>
          <w:p w14:paraId="68B24A9E" w14:textId="77777777" w:rsidR="00CF1DA2" w:rsidRPr="00CF1DA2" w:rsidRDefault="00CF1DA2" w:rsidP="00CF1DA2">
            <w:pPr>
              <w:autoSpaceDE w:val="0"/>
              <w:autoSpaceDN w:val="0"/>
              <w:adjustRightInd w:val="0"/>
              <w:spacing w:after="0" w:line="240" w:lineRule="auto"/>
              <w:rPr>
                <w:ins w:id="5817" w:author="Arjan" w:date="2012-12-10T16:13:00Z"/>
                <w:rFonts w:ascii="Arial" w:eastAsia="Times New Roman" w:hAnsi="Arial" w:cs="Arial"/>
                <w:color w:val="000000"/>
                <w:sz w:val="20"/>
                <w:szCs w:val="20"/>
              </w:rPr>
            </w:pPr>
            <w:ins w:id="5818" w:author="Arjan" w:date="2012-12-10T16:13:00Z">
              <w:r w:rsidRPr="00CF1DA2">
                <w:rPr>
                  <w:rFonts w:ascii="Arial" w:eastAsia="Times New Roman" w:hAnsi="Arial" w:cs="Arial"/>
                  <w:b/>
                  <w:bCs/>
                  <w:color w:val="000000"/>
                  <w:sz w:val="20"/>
                  <w:szCs w:val="20"/>
                </w:rPr>
                <w:t>Naam attribuutsoort</w:t>
              </w:r>
            </w:ins>
          </w:p>
        </w:tc>
        <w:tc>
          <w:tcPr>
            <w:tcW w:w="5580" w:type="dxa"/>
            <w:tcBorders>
              <w:top w:val="nil"/>
              <w:left w:val="nil"/>
              <w:bottom w:val="nil"/>
              <w:right w:val="nil"/>
            </w:tcBorders>
          </w:tcPr>
          <w:p w14:paraId="1AE56F29" w14:textId="77777777" w:rsidR="00CF1DA2" w:rsidRPr="00CF1DA2" w:rsidRDefault="00DA5D93" w:rsidP="00CF1DA2">
            <w:pPr>
              <w:autoSpaceDE w:val="0"/>
              <w:autoSpaceDN w:val="0"/>
              <w:adjustRightInd w:val="0"/>
              <w:spacing w:after="0" w:line="240" w:lineRule="auto"/>
              <w:rPr>
                <w:ins w:id="5819" w:author="Arjan" w:date="2012-12-10T16:13:00Z"/>
                <w:rFonts w:ascii="Arial" w:eastAsia="Times New Roman" w:hAnsi="Arial" w:cs="Arial"/>
                <w:color w:val="000000"/>
                <w:sz w:val="20"/>
                <w:szCs w:val="20"/>
              </w:rPr>
            </w:pPr>
            <w:ins w:id="5820"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Datum-tijd</w:t>
              </w:r>
              <w:r w:rsidRPr="00CF1DA2">
                <w:rPr>
                  <w:rFonts w:ascii="Arial" w:hAnsi="Arial" w:cs="Arial"/>
                  <w:sz w:val="20"/>
                  <w:szCs w:val="20"/>
                  <w:lang w:val="en-AU"/>
                </w:rPr>
                <w:fldChar w:fldCharType="end"/>
              </w:r>
            </w:ins>
          </w:p>
        </w:tc>
      </w:tr>
      <w:tr w:rsidR="00CF1DA2" w:rsidRPr="00CF1DA2" w14:paraId="6CB93AA6" w14:textId="77777777">
        <w:trPr>
          <w:ins w:id="5821" w:author="Arjan" w:date="2012-12-10T16:13:00Z"/>
        </w:trPr>
        <w:tc>
          <w:tcPr>
            <w:tcW w:w="3780" w:type="dxa"/>
            <w:tcBorders>
              <w:top w:val="nil"/>
              <w:left w:val="nil"/>
              <w:bottom w:val="nil"/>
              <w:right w:val="nil"/>
            </w:tcBorders>
          </w:tcPr>
          <w:p w14:paraId="0FE3E422" w14:textId="77777777" w:rsidR="00CF1DA2" w:rsidRPr="00CF1DA2" w:rsidRDefault="00CF1DA2" w:rsidP="00CF1DA2">
            <w:pPr>
              <w:autoSpaceDE w:val="0"/>
              <w:autoSpaceDN w:val="0"/>
              <w:adjustRightInd w:val="0"/>
              <w:spacing w:after="0" w:line="240" w:lineRule="auto"/>
              <w:rPr>
                <w:ins w:id="582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34B3B1D0" w14:textId="77777777" w:rsidR="00CF1DA2" w:rsidRPr="00CF1DA2" w:rsidRDefault="00CF1DA2" w:rsidP="00CF1DA2">
            <w:pPr>
              <w:autoSpaceDE w:val="0"/>
              <w:autoSpaceDN w:val="0"/>
              <w:adjustRightInd w:val="0"/>
              <w:spacing w:after="0" w:line="240" w:lineRule="auto"/>
              <w:rPr>
                <w:ins w:id="5823" w:author="Arjan" w:date="2012-12-10T16:13:00Z"/>
                <w:rFonts w:ascii="Arial" w:eastAsia="Times New Roman" w:hAnsi="Arial" w:cs="Arial"/>
                <w:color w:val="000000"/>
                <w:sz w:val="20"/>
                <w:szCs w:val="20"/>
              </w:rPr>
            </w:pPr>
          </w:p>
        </w:tc>
      </w:tr>
      <w:tr w:rsidR="00CF1DA2" w:rsidRPr="00CF1DA2" w14:paraId="6794DF34" w14:textId="77777777">
        <w:trPr>
          <w:ins w:id="5824" w:author="Arjan" w:date="2012-12-10T16:13:00Z"/>
        </w:trPr>
        <w:tc>
          <w:tcPr>
            <w:tcW w:w="3780" w:type="dxa"/>
            <w:tcBorders>
              <w:top w:val="nil"/>
              <w:left w:val="nil"/>
              <w:bottom w:val="nil"/>
              <w:right w:val="nil"/>
            </w:tcBorders>
          </w:tcPr>
          <w:p w14:paraId="190BD417" w14:textId="77777777" w:rsidR="00CF1DA2" w:rsidRPr="00CF1DA2" w:rsidRDefault="00CF1DA2" w:rsidP="00CF1DA2">
            <w:pPr>
              <w:autoSpaceDE w:val="0"/>
              <w:autoSpaceDN w:val="0"/>
              <w:adjustRightInd w:val="0"/>
              <w:spacing w:after="0" w:line="240" w:lineRule="auto"/>
              <w:rPr>
                <w:ins w:id="5825" w:author="Arjan" w:date="2012-12-10T16:13:00Z"/>
                <w:rFonts w:ascii="Arial" w:eastAsia="Times New Roman" w:hAnsi="Arial" w:cs="Arial"/>
                <w:color w:val="000000"/>
                <w:sz w:val="20"/>
                <w:szCs w:val="20"/>
              </w:rPr>
            </w:pPr>
            <w:ins w:id="5826" w:author="Arjan" w:date="2012-12-10T16:13:00Z">
              <w:r w:rsidRPr="00CF1DA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75D42B7A" w14:textId="77777777" w:rsidR="00CF1DA2" w:rsidRPr="00CF1DA2" w:rsidRDefault="00CF1DA2" w:rsidP="00CF1DA2">
            <w:pPr>
              <w:autoSpaceDE w:val="0"/>
              <w:autoSpaceDN w:val="0"/>
              <w:adjustRightInd w:val="0"/>
              <w:spacing w:after="0" w:line="240" w:lineRule="auto"/>
              <w:rPr>
                <w:ins w:id="5827" w:author="Arjan" w:date="2012-12-10T16:13:00Z"/>
                <w:rFonts w:ascii="Arial" w:eastAsia="Times New Roman" w:hAnsi="Arial" w:cs="Arial"/>
                <w:color w:val="000000"/>
                <w:sz w:val="20"/>
                <w:szCs w:val="20"/>
              </w:rPr>
            </w:pPr>
            <w:ins w:id="5828" w:author="Arjan" w:date="2012-12-10T16:13:00Z">
              <w:r w:rsidRPr="00CF1DA2">
                <w:rPr>
                  <w:rFonts w:ascii="Arial" w:eastAsia="Times New Roman" w:hAnsi="Arial" w:cs="Arial"/>
                  <w:color w:val="000000"/>
                  <w:sz w:val="20"/>
                  <w:szCs w:val="20"/>
                </w:rPr>
                <w:t>KING</w:t>
              </w:r>
            </w:ins>
          </w:p>
        </w:tc>
      </w:tr>
      <w:tr w:rsidR="00CF1DA2" w:rsidRPr="00CF1DA2" w14:paraId="5E51AAB5" w14:textId="77777777">
        <w:trPr>
          <w:ins w:id="5829" w:author="Arjan" w:date="2012-12-10T16:13:00Z"/>
        </w:trPr>
        <w:tc>
          <w:tcPr>
            <w:tcW w:w="3780" w:type="dxa"/>
            <w:tcBorders>
              <w:top w:val="nil"/>
              <w:left w:val="nil"/>
              <w:bottom w:val="nil"/>
              <w:right w:val="nil"/>
            </w:tcBorders>
          </w:tcPr>
          <w:p w14:paraId="5543BFB5" w14:textId="77777777" w:rsidR="00CF1DA2" w:rsidRPr="00CF1DA2" w:rsidRDefault="00CF1DA2" w:rsidP="00CF1DA2">
            <w:pPr>
              <w:autoSpaceDE w:val="0"/>
              <w:autoSpaceDN w:val="0"/>
              <w:adjustRightInd w:val="0"/>
              <w:spacing w:after="0" w:line="240" w:lineRule="auto"/>
              <w:rPr>
                <w:ins w:id="583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231E5939" w14:textId="77777777" w:rsidR="00CF1DA2" w:rsidRPr="00CF1DA2" w:rsidRDefault="00CF1DA2" w:rsidP="00CF1DA2">
            <w:pPr>
              <w:autoSpaceDE w:val="0"/>
              <w:autoSpaceDN w:val="0"/>
              <w:adjustRightInd w:val="0"/>
              <w:spacing w:after="0" w:line="240" w:lineRule="auto"/>
              <w:rPr>
                <w:ins w:id="5831" w:author="Arjan" w:date="2012-12-10T16:13:00Z"/>
                <w:rFonts w:ascii="Arial" w:eastAsia="Times New Roman" w:hAnsi="Arial" w:cs="Arial"/>
                <w:color w:val="000000"/>
                <w:sz w:val="20"/>
                <w:szCs w:val="20"/>
              </w:rPr>
            </w:pPr>
          </w:p>
        </w:tc>
      </w:tr>
      <w:tr w:rsidR="00CF1DA2" w:rsidRPr="00CF1DA2" w14:paraId="78193342" w14:textId="77777777">
        <w:trPr>
          <w:ins w:id="5832" w:author="Arjan" w:date="2012-12-10T16:13:00Z"/>
        </w:trPr>
        <w:tc>
          <w:tcPr>
            <w:tcW w:w="3780" w:type="dxa"/>
            <w:tcBorders>
              <w:top w:val="nil"/>
              <w:left w:val="nil"/>
              <w:bottom w:val="nil"/>
              <w:right w:val="nil"/>
            </w:tcBorders>
          </w:tcPr>
          <w:p w14:paraId="7E0EDB22" w14:textId="77777777" w:rsidR="00CF1DA2" w:rsidRPr="00CF1DA2" w:rsidRDefault="00CF1DA2" w:rsidP="00CF1DA2">
            <w:pPr>
              <w:autoSpaceDE w:val="0"/>
              <w:autoSpaceDN w:val="0"/>
              <w:adjustRightInd w:val="0"/>
              <w:spacing w:after="0" w:line="240" w:lineRule="auto"/>
              <w:rPr>
                <w:ins w:id="5833" w:author="Arjan" w:date="2012-12-10T16:13:00Z"/>
                <w:rFonts w:ascii="Arial" w:eastAsia="Times New Roman" w:hAnsi="Arial" w:cs="Arial"/>
                <w:color w:val="000000"/>
                <w:sz w:val="20"/>
                <w:szCs w:val="20"/>
              </w:rPr>
            </w:pPr>
            <w:ins w:id="5834" w:author="Arjan" w:date="2012-12-10T16:13:00Z">
              <w:r w:rsidRPr="00CF1DA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1AF9B172" w14:textId="77777777" w:rsidR="00CF1DA2" w:rsidRPr="00CF1DA2" w:rsidRDefault="00CF1DA2" w:rsidP="00CF1DA2">
            <w:pPr>
              <w:autoSpaceDE w:val="0"/>
              <w:autoSpaceDN w:val="0"/>
              <w:adjustRightInd w:val="0"/>
              <w:spacing w:after="0" w:line="240" w:lineRule="auto"/>
              <w:rPr>
                <w:ins w:id="5835" w:author="Arjan" w:date="2012-12-10T16:13:00Z"/>
                <w:rFonts w:ascii="Arial" w:eastAsia="Times New Roman" w:hAnsi="Arial" w:cs="Arial"/>
                <w:color w:val="000000"/>
                <w:sz w:val="20"/>
                <w:szCs w:val="20"/>
              </w:rPr>
            </w:pPr>
          </w:p>
        </w:tc>
      </w:tr>
      <w:tr w:rsidR="00CF1DA2" w:rsidRPr="00CF1DA2" w14:paraId="0F91585B" w14:textId="77777777">
        <w:trPr>
          <w:ins w:id="5836" w:author="Arjan" w:date="2012-12-10T16:13:00Z"/>
        </w:trPr>
        <w:tc>
          <w:tcPr>
            <w:tcW w:w="3780" w:type="dxa"/>
            <w:tcBorders>
              <w:top w:val="nil"/>
              <w:left w:val="nil"/>
              <w:bottom w:val="nil"/>
              <w:right w:val="nil"/>
            </w:tcBorders>
          </w:tcPr>
          <w:p w14:paraId="79D06ACD" w14:textId="77777777" w:rsidR="00CF1DA2" w:rsidRPr="00CF1DA2" w:rsidRDefault="00CF1DA2" w:rsidP="00CF1DA2">
            <w:pPr>
              <w:autoSpaceDE w:val="0"/>
              <w:autoSpaceDN w:val="0"/>
              <w:adjustRightInd w:val="0"/>
              <w:spacing w:after="0" w:line="240" w:lineRule="auto"/>
              <w:rPr>
                <w:ins w:id="583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4B9E362E" w14:textId="77777777" w:rsidR="00CF1DA2" w:rsidRPr="00CF1DA2" w:rsidRDefault="00CF1DA2" w:rsidP="00CF1DA2">
            <w:pPr>
              <w:autoSpaceDE w:val="0"/>
              <w:autoSpaceDN w:val="0"/>
              <w:adjustRightInd w:val="0"/>
              <w:spacing w:after="0" w:line="240" w:lineRule="auto"/>
              <w:rPr>
                <w:ins w:id="5838" w:author="Arjan" w:date="2012-12-10T16:13:00Z"/>
                <w:rFonts w:ascii="Arial" w:eastAsia="Times New Roman" w:hAnsi="Arial" w:cs="Arial"/>
                <w:color w:val="000000"/>
                <w:sz w:val="20"/>
                <w:szCs w:val="20"/>
              </w:rPr>
            </w:pPr>
          </w:p>
        </w:tc>
      </w:tr>
      <w:tr w:rsidR="00CF1DA2" w:rsidRPr="00CF1DA2" w14:paraId="5FD7A6FF" w14:textId="77777777">
        <w:trPr>
          <w:ins w:id="5839" w:author="Arjan" w:date="2012-12-10T16:13:00Z"/>
        </w:trPr>
        <w:tc>
          <w:tcPr>
            <w:tcW w:w="3780" w:type="dxa"/>
            <w:tcBorders>
              <w:top w:val="nil"/>
              <w:left w:val="nil"/>
              <w:bottom w:val="nil"/>
              <w:right w:val="nil"/>
            </w:tcBorders>
          </w:tcPr>
          <w:p w14:paraId="55F76623" w14:textId="77777777" w:rsidR="00CF1DA2" w:rsidRPr="00CF1DA2" w:rsidRDefault="00CF1DA2" w:rsidP="00CF1DA2">
            <w:pPr>
              <w:autoSpaceDE w:val="0"/>
              <w:autoSpaceDN w:val="0"/>
              <w:adjustRightInd w:val="0"/>
              <w:spacing w:after="0" w:line="240" w:lineRule="auto"/>
              <w:rPr>
                <w:ins w:id="5840" w:author="Arjan" w:date="2012-12-10T16:13:00Z"/>
                <w:rFonts w:ascii="Arial" w:eastAsia="Times New Roman" w:hAnsi="Arial" w:cs="Arial"/>
                <w:color w:val="000000"/>
                <w:sz w:val="20"/>
                <w:szCs w:val="20"/>
              </w:rPr>
            </w:pPr>
            <w:ins w:id="5841" w:author="Arjan" w:date="2012-12-10T16:13:00Z">
              <w:r w:rsidRPr="00CF1DA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0F1626B5" w14:textId="77777777" w:rsidR="00CF1DA2" w:rsidRPr="00CF1DA2" w:rsidRDefault="00DA5D93" w:rsidP="00CF1DA2">
            <w:pPr>
              <w:autoSpaceDE w:val="0"/>
              <w:autoSpaceDN w:val="0"/>
              <w:adjustRightInd w:val="0"/>
              <w:spacing w:after="0" w:line="240" w:lineRule="auto"/>
              <w:rPr>
                <w:ins w:id="5842" w:author="Arjan" w:date="2012-12-10T16:13:00Z"/>
                <w:rFonts w:ascii="Arial" w:eastAsia="Times New Roman" w:hAnsi="Arial" w:cs="Arial"/>
                <w:color w:val="000000"/>
                <w:sz w:val="20"/>
                <w:szCs w:val="20"/>
              </w:rPr>
            </w:pPr>
            <w:ins w:id="5843"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datumTijd</w:t>
              </w:r>
              <w:r w:rsidRPr="00CF1DA2">
                <w:rPr>
                  <w:rFonts w:ascii="Arial" w:hAnsi="Arial" w:cs="Arial"/>
                  <w:sz w:val="20"/>
                  <w:szCs w:val="20"/>
                  <w:lang w:val="en-AU"/>
                </w:rPr>
                <w:fldChar w:fldCharType="end"/>
              </w:r>
            </w:ins>
          </w:p>
        </w:tc>
      </w:tr>
      <w:tr w:rsidR="00CF1DA2" w:rsidRPr="00CF1DA2" w14:paraId="50EE9984" w14:textId="77777777">
        <w:trPr>
          <w:ins w:id="5844" w:author="Arjan" w:date="2012-12-10T16:13:00Z"/>
        </w:trPr>
        <w:tc>
          <w:tcPr>
            <w:tcW w:w="3780" w:type="dxa"/>
            <w:tcBorders>
              <w:top w:val="nil"/>
              <w:left w:val="nil"/>
              <w:bottom w:val="nil"/>
              <w:right w:val="nil"/>
            </w:tcBorders>
          </w:tcPr>
          <w:p w14:paraId="6F2E7C25" w14:textId="77777777" w:rsidR="00CF1DA2" w:rsidRPr="00CF1DA2" w:rsidRDefault="00CF1DA2" w:rsidP="00CF1DA2">
            <w:pPr>
              <w:autoSpaceDE w:val="0"/>
              <w:autoSpaceDN w:val="0"/>
              <w:adjustRightInd w:val="0"/>
              <w:spacing w:after="0" w:line="240" w:lineRule="auto"/>
              <w:rPr>
                <w:ins w:id="584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655D8CC7" w14:textId="77777777" w:rsidR="00CF1DA2" w:rsidRPr="00CF1DA2" w:rsidRDefault="00CF1DA2" w:rsidP="00CF1DA2">
            <w:pPr>
              <w:autoSpaceDE w:val="0"/>
              <w:autoSpaceDN w:val="0"/>
              <w:adjustRightInd w:val="0"/>
              <w:spacing w:after="0" w:line="240" w:lineRule="auto"/>
              <w:rPr>
                <w:ins w:id="5846" w:author="Arjan" w:date="2012-12-10T16:13:00Z"/>
                <w:rFonts w:ascii="Arial" w:eastAsia="Times New Roman" w:hAnsi="Arial" w:cs="Arial"/>
                <w:color w:val="000000"/>
                <w:sz w:val="20"/>
                <w:szCs w:val="20"/>
              </w:rPr>
            </w:pPr>
          </w:p>
        </w:tc>
      </w:tr>
      <w:tr w:rsidR="00CF1DA2" w:rsidRPr="005C14BE" w14:paraId="0E5F2362" w14:textId="77777777">
        <w:trPr>
          <w:ins w:id="5847" w:author="Arjan" w:date="2012-12-10T16:13:00Z"/>
        </w:trPr>
        <w:tc>
          <w:tcPr>
            <w:tcW w:w="3780" w:type="dxa"/>
            <w:tcBorders>
              <w:top w:val="nil"/>
              <w:left w:val="nil"/>
              <w:bottom w:val="nil"/>
              <w:right w:val="nil"/>
            </w:tcBorders>
          </w:tcPr>
          <w:p w14:paraId="6C843404" w14:textId="77777777" w:rsidR="00CF1DA2" w:rsidRPr="00CF1DA2" w:rsidRDefault="00CF1DA2" w:rsidP="00CF1DA2">
            <w:pPr>
              <w:autoSpaceDE w:val="0"/>
              <w:autoSpaceDN w:val="0"/>
              <w:adjustRightInd w:val="0"/>
              <w:spacing w:after="0" w:line="240" w:lineRule="auto"/>
              <w:rPr>
                <w:ins w:id="5848" w:author="Arjan" w:date="2012-12-10T16:13:00Z"/>
                <w:rFonts w:ascii="Arial" w:eastAsia="Times New Roman" w:hAnsi="Arial" w:cs="Arial"/>
                <w:color w:val="000000"/>
                <w:sz w:val="20"/>
                <w:szCs w:val="20"/>
              </w:rPr>
            </w:pPr>
            <w:ins w:id="5849" w:author="Arjan" w:date="2012-12-10T16:13:00Z">
              <w:r w:rsidRPr="00CF1DA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26CC8034" w14:textId="77777777" w:rsidR="00CF1DA2" w:rsidRPr="00DD0F4F" w:rsidRDefault="00DA5D93" w:rsidP="00CF1DA2">
            <w:pPr>
              <w:autoSpaceDE w:val="0"/>
              <w:autoSpaceDN w:val="0"/>
              <w:adjustRightInd w:val="0"/>
              <w:spacing w:after="0" w:line="240" w:lineRule="auto"/>
              <w:rPr>
                <w:ins w:id="5850" w:author="Arjan" w:date="2012-12-10T16:13:00Z"/>
                <w:rFonts w:ascii="Arial" w:eastAsia="Times New Roman" w:hAnsi="Arial" w:cs="Arial"/>
                <w:color w:val="000000"/>
                <w:sz w:val="20"/>
                <w:szCs w:val="20"/>
                <w:lang w:val="nl-NL"/>
              </w:rPr>
            </w:pPr>
            <w:ins w:id="5851" w:author="Arjan" w:date="2012-12-10T16:13: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Att.Notes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De datum en het tijdstip waaop het Klantcontact begint</w:t>
              </w:r>
              <w:r w:rsidRPr="00CF1DA2">
                <w:rPr>
                  <w:rFonts w:ascii="Arial" w:hAnsi="Arial" w:cs="Arial"/>
                  <w:sz w:val="20"/>
                  <w:szCs w:val="20"/>
                  <w:lang w:val="en-AU"/>
                </w:rPr>
                <w:fldChar w:fldCharType="end"/>
              </w:r>
            </w:ins>
          </w:p>
        </w:tc>
      </w:tr>
      <w:tr w:rsidR="00CF1DA2" w:rsidRPr="005C14BE" w14:paraId="417E67AE" w14:textId="77777777">
        <w:trPr>
          <w:trHeight w:val="230"/>
          <w:ins w:id="5852" w:author="Arjan" w:date="2012-12-10T16:13:00Z"/>
        </w:trPr>
        <w:tc>
          <w:tcPr>
            <w:tcW w:w="3780" w:type="dxa"/>
            <w:tcBorders>
              <w:top w:val="nil"/>
              <w:left w:val="nil"/>
              <w:bottom w:val="nil"/>
              <w:right w:val="nil"/>
            </w:tcBorders>
          </w:tcPr>
          <w:p w14:paraId="72DD2DEE" w14:textId="77777777" w:rsidR="00CF1DA2" w:rsidRPr="00DD0F4F" w:rsidRDefault="00CF1DA2" w:rsidP="00CF1DA2">
            <w:pPr>
              <w:autoSpaceDE w:val="0"/>
              <w:autoSpaceDN w:val="0"/>
              <w:adjustRightInd w:val="0"/>
              <w:spacing w:after="0" w:line="240" w:lineRule="auto"/>
              <w:rPr>
                <w:ins w:id="5853" w:author="Arjan" w:date="2012-12-10T16:1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2A3800AB" w14:textId="77777777" w:rsidR="00CF1DA2" w:rsidRPr="00DD0F4F" w:rsidRDefault="00CF1DA2" w:rsidP="00CF1DA2">
            <w:pPr>
              <w:autoSpaceDE w:val="0"/>
              <w:autoSpaceDN w:val="0"/>
              <w:adjustRightInd w:val="0"/>
              <w:spacing w:after="0" w:line="240" w:lineRule="auto"/>
              <w:rPr>
                <w:ins w:id="5854" w:author="Arjan" w:date="2012-12-10T16:13:00Z"/>
                <w:rFonts w:ascii="Arial" w:eastAsia="Times New Roman" w:hAnsi="Arial" w:cs="Arial"/>
                <w:color w:val="000000"/>
                <w:sz w:val="20"/>
                <w:szCs w:val="20"/>
                <w:lang w:val="nl-NL"/>
              </w:rPr>
            </w:pPr>
          </w:p>
        </w:tc>
      </w:tr>
      <w:tr w:rsidR="00CF1DA2" w:rsidRPr="00CF1DA2" w14:paraId="55F35BEE" w14:textId="77777777">
        <w:trPr>
          <w:trHeight w:val="230"/>
          <w:ins w:id="5855" w:author="Arjan" w:date="2012-12-10T16:13:00Z"/>
        </w:trPr>
        <w:tc>
          <w:tcPr>
            <w:tcW w:w="3780" w:type="dxa"/>
            <w:tcBorders>
              <w:top w:val="nil"/>
              <w:left w:val="nil"/>
              <w:bottom w:val="nil"/>
              <w:right w:val="nil"/>
            </w:tcBorders>
          </w:tcPr>
          <w:p w14:paraId="295C4399" w14:textId="77777777" w:rsidR="00CF1DA2" w:rsidRPr="00CF1DA2" w:rsidRDefault="00CF1DA2" w:rsidP="00CF1DA2">
            <w:pPr>
              <w:autoSpaceDE w:val="0"/>
              <w:autoSpaceDN w:val="0"/>
              <w:adjustRightInd w:val="0"/>
              <w:spacing w:after="0" w:line="240" w:lineRule="auto"/>
              <w:rPr>
                <w:ins w:id="5856" w:author="Arjan" w:date="2012-12-10T16:13:00Z"/>
                <w:rFonts w:ascii="Arial" w:eastAsia="Times New Roman" w:hAnsi="Arial" w:cs="Arial"/>
                <w:color w:val="000000"/>
                <w:sz w:val="20"/>
                <w:szCs w:val="20"/>
              </w:rPr>
            </w:pPr>
            <w:ins w:id="5857" w:author="Arjan" w:date="2012-12-10T16:13:00Z">
              <w:r w:rsidRPr="00CF1DA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5399FFB3" w14:textId="77777777" w:rsidR="00CF1DA2" w:rsidRPr="00CF1DA2" w:rsidRDefault="00CF1DA2" w:rsidP="00CF1DA2">
            <w:pPr>
              <w:autoSpaceDE w:val="0"/>
              <w:autoSpaceDN w:val="0"/>
              <w:adjustRightInd w:val="0"/>
              <w:spacing w:after="0" w:line="240" w:lineRule="auto"/>
              <w:rPr>
                <w:ins w:id="5858" w:author="Arjan" w:date="2012-12-10T16:13:00Z"/>
                <w:rFonts w:ascii="Arial" w:eastAsia="Times New Roman" w:hAnsi="Arial" w:cs="Arial"/>
                <w:color w:val="000000"/>
                <w:sz w:val="20"/>
                <w:szCs w:val="20"/>
              </w:rPr>
            </w:pPr>
            <w:ins w:id="5859" w:author="Arjan" w:date="2012-12-10T16:13:00Z">
              <w:r w:rsidRPr="00CF1DA2">
                <w:rPr>
                  <w:rFonts w:ascii="Arial" w:eastAsia="Times New Roman" w:hAnsi="Arial" w:cs="Arial"/>
                  <w:color w:val="000000"/>
                  <w:sz w:val="20"/>
                  <w:szCs w:val="20"/>
                </w:rPr>
                <w:t xml:space="preserve">KING </w:t>
              </w:r>
            </w:ins>
          </w:p>
        </w:tc>
      </w:tr>
      <w:tr w:rsidR="00CF1DA2" w:rsidRPr="00CF1DA2" w14:paraId="694BABBB" w14:textId="77777777">
        <w:trPr>
          <w:ins w:id="5860" w:author="Arjan" w:date="2012-12-10T16:13:00Z"/>
        </w:trPr>
        <w:tc>
          <w:tcPr>
            <w:tcW w:w="3780" w:type="dxa"/>
            <w:tcBorders>
              <w:top w:val="nil"/>
              <w:left w:val="nil"/>
              <w:bottom w:val="nil"/>
              <w:right w:val="nil"/>
            </w:tcBorders>
          </w:tcPr>
          <w:p w14:paraId="741A947F" w14:textId="77777777" w:rsidR="00CF1DA2" w:rsidRPr="00CF1DA2" w:rsidRDefault="00CF1DA2" w:rsidP="00CF1DA2">
            <w:pPr>
              <w:autoSpaceDE w:val="0"/>
              <w:autoSpaceDN w:val="0"/>
              <w:adjustRightInd w:val="0"/>
              <w:spacing w:after="0" w:line="240" w:lineRule="auto"/>
              <w:rPr>
                <w:ins w:id="586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3ABFC093" w14:textId="77777777" w:rsidR="00CF1DA2" w:rsidRPr="00CF1DA2" w:rsidRDefault="00CF1DA2" w:rsidP="00CF1DA2">
            <w:pPr>
              <w:autoSpaceDE w:val="0"/>
              <w:autoSpaceDN w:val="0"/>
              <w:adjustRightInd w:val="0"/>
              <w:spacing w:after="0" w:line="240" w:lineRule="auto"/>
              <w:rPr>
                <w:ins w:id="5862" w:author="Arjan" w:date="2012-12-10T16:13:00Z"/>
                <w:rFonts w:ascii="Arial" w:eastAsia="Times New Roman" w:hAnsi="Arial" w:cs="Arial"/>
                <w:color w:val="000000"/>
                <w:sz w:val="20"/>
                <w:szCs w:val="20"/>
              </w:rPr>
            </w:pPr>
          </w:p>
        </w:tc>
      </w:tr>
      <w:tr w:rsidR="00CF1DA2" w:rsidRPr="00CF1DA2" w14:paraId="1675AE34" w14:textId="77777777">
        <w:trPr>
          <w:ins w:id="5863" w:author="Arjan" w:date="2012-12-10T16:13:00Z"/>
        </w:trPr>
        <w:tc>
          <w:tcPr>
            <w:tcW w:w="3780" w:type="dxa"/>
            <w:tcBorders>
              <w:top w:val="nil"/>
              <w:left w:val="nil"/>
              <w:bottom w:val="nil"/>
              <w:right w:val="nil"/>
            </w:tcBorders>
          </w:tcPr>
          <w:p w14:paraId="17080718" w14:textId="77777777" w:rsidR="00CF1DA2" w:rsidRPr="00CF1DA2" w:rsidRDefault="00CF1DA2" w:rsidP="00CF1DA2">
            <w:pPr>
              <w:autoSpaceDE w:val="0"/>
              <w:autoSpaceDN w:val="0"/>
              <w:adjustRightInd w:val="0"/>
              <w:spacing w:after="0" w:line="240" w:lineRule="auto"/>
              <w:rPr>
                <w:ins w:id="5864" w:author="Arjan" w:date="2012-12-10T16:13:00Z"/>
                <w:rFonts w:ascii="Arial" w:eastAsia="Times New Roman" w:hAnsi="Arial" w:cs="Arial"/>
                <w:color w:val="000000"/>
                <w:sz w:val="20"/>
                <w:szCs w:val="20"/>
              </w:rPr>
            </w:pPr>
            <w:ins w:id="5865" w:author="Arjan" w:date="2012-12-10T16:13:00Z">
              <w:r w:rsidRPr="00CF1DA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2A04D53F" w14:textId="77777777" w:rsidR="00CF1DA2" w:rsidRPr="00CF1DA2" w:rsidRDefault="00CF1DA2" w:rsidP="00CF1DA2">
            <w:pPr>
              <w:autoSpaceDE w:val="0"/>
              <w:autoSpaceDN w:val="0"/>
              <w:adjustRightInd w:val="0"/>
              <w:spacing w:after="0" w:line="240" w:lineRule="auto"/>
              <w:rPr>
                <w:ins w:id="5866" w:author="Arjan" w:date="2012-12-10T16:13:00Z"/>
                <w:rFonts w:ascii="Arial" w:eastAsia="Times New Roman" w:hAnsi="Arial" w:cs="Arial"/>
                <w:color w:val="000000"/>
                <w:sz w:val="20"/>
                <w:szCs w:val="20"/>
              </w:rPr>
            </w:pPr>
            <w:ins w:id="5867" w:author="Arjan" w:date="2012-12-10T16:13:00Z">
              <w:r w:rsidRPr="00CF1DA2">
                <w:rPr>
                  <w:rFonts w:ascii="Arial" w:eastAsia="Times New Roman" w:hAnsi="Arial" w:cs="Arial"/>
                  <w:color w:val="000000"/>
                  <w:sz w:val="20"/>
                  <w:szCs w:val="20"/>
                </w:rPr>
                <w:t>1 januari 2013</w:t>
              </w:r>
            </w:ins>
          </w:p>
        </w:tc>
      </w:tr>
      <w:tr w:rsidR="00CF1DA2" w:rsidRPr="00CF1DA2" w14:paraId="63C73CEC" w14:textId="77777777">
        <w:trPr>
          <w:ins w:id="5868" w:author="Arjan" w:date="2012-12-10T16:13:00Z"/>
        </w:trPr>
        <w:tc>
          <w:tcPr>
            <w:tcW w:w="3780" w:type="dxa"/>
            <w:tcBorders>
              <w:top w:val="nil"/>
              <w:left w:val="nil"/>
              <w:bottom w:val="nil"/>
              <w:right w:val="nil"/>
            </w:tcBorders>
          </w:tcPr>
          <w:p w14:paraId="3BA8ABFA" w14:textId="77777777" w:rsidR="00CF1DA2" w:rsidRPr="00CF1DA2" w:rsidRDefault="00CF1DA2" w:rsidP="00CF1DA2">
            <w:pPr>
              <w:autoSpaceDE w:val="0"/>
              <w:autoSpaceDN w:val="0"/>
              <w:adjustRightInd w:val="0"/>
              <w:spacing w:after="0" w:line="240" w:lineRule="auto"/>
              <w:rPr>
                <w:ins w:id="586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50DA5A4E" w14:textId="77777777" w:rsidR="00CF1DA2" w:rsidRPr="00CF1DA2" w:rsidRDefault="00CF1DA2" w:rsidP="00CF1DA2">
            <w:pPr>
              <w:autoSpaceDE w:val="0"/>
              <w:autoSpaceDN w:val="0"/>
              <w:adjustRightInd w:val="0"/>
              <w:spacing w:after="0" w:line="240" w:lineRule="auto"/>
              <w:rPr>
                <w:ins w:id="5870" w:author="Arjan" w:date="2012-12-10T16:13:00Z"/>
                <w:rFonts w:ascii="Arial" w:eastAsia="Times New Roman" w:hAnsi="Arial" w:cs="Arial"/>
                <w:color w:val="000000"/>
                <w:sz w:val="20"/>
                <w:szCs w:val="20"/>
              </w:rPr>
            </w:pPr>
          </w:p>
        </w:tc>
      </w:tr>
      <w:tr w:rsidR="00CF1DA2" w:rsidRPr="00CF1DA2" w14:paraId="4626B295" w14:textId="77777777">
        <w:trPr>
          <w:ins w:id="5871" w:author="Arjan" w:date="2012-12-10T16:13:00Z"/>
        </w:trPr>
        <w:tc>
          <w:tcPr>
            <w:tcW w:w="3780" w:type="dxa"/>
            <w:tcBorders>
              <w:top w:val="nil"/>
              <w:left w:val="nil"/>
              <w:bottom w:val="nil"/>
              <w:right w:val="nil"/>
            </w:tcBorders>
          </w:tcPr>
          <w:p w14:paraId="6D791AB9" w14:textId="77777777" w:rsidR="00CF1DA2" w:rsidRPr="00CF1DA2" w:rsidRDefault="00CF1DA2" w:rsidP="00CF1DA2">
            <w:pPr>
              <w:autoSpaceDE w:val="0"/>
              <w:autoSpaceDN w:val="0"/>
              <w:adjustRightInd w:val="0"/>
              <w:spacing w:after="0" w:line="240" w:lineRule="auto"/>
              <w:rPr>
                <w:ins w:id="5872" w:author="Arjan" w:date="2012-12-10T16:13:00Z"/>
                <w:rFonts w:ascii="Arial" w:eastAsia="Times New Roman" w:hAnsi="Arial" w:cs="Arial"/>
                <w:color w:val="000000"/>
                <w:sz w:val="20"/>
                <w:szCs w:val="20"/>
              </w:rPr>
            </w:pPr>
            <w:ins w:id="5873" w:author="Arjan" w:date="2012-12-10T16:13:00Z">
              <w:r w:rsidRPr="00CF1DA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5A03281C" w14:textId="77777777" w:rsidR="00CF1DA2" w:rsidRPr="00CF1DA2" w:rsidRDefault="00CF1DA2" w:rsidP="00CF1DA2">
            <w:pPr>
              <w:autoSpaceDE w:val="0"/>
              <w:autoSpaceDN w:val="0"/>
              <w:adjustRightInd w:val="0"/>
              <w:spacing w:after="0" w:line="240" w:lineRule="auto"/>
              <w:rPr>
                <w:ins w:id="5874" w:author="Arjan" w:date="2012-12-10T16:13:00Z"/>
                <w:rFonts w:ascii="Arial" w:eastAsia="Times New Roman" w:hAnsi="Arial" w:cs="Arial"/>
                <w:color w:val="000000"/>
                <w:sz w:val="20"/>
                <w:szCs w:val="20"/>
              </w:rPr>
            </w:pPr>
          </w:p>
        </w:tc>
      </w:tr>
      <w:tr w:rsidR="00CF1DA2" w:rsidRPr="00CF1DA2" w14:paraId="3CA94A63" w14:textId="77777777">
        <w:trPr>
          <w:ins w:id="5875" w:author="Arjan" w:date="2012-12-10T16:13:00Z"/>
        </w:trPr>
        <w:tc>
          <w:tcPr>
            <w:tcW w:w="3780" w:type="dxa"/>
            <w:tcBorders>
              <w:top w:val="nil"/>
              <w:left w:val="nil"/>
              <w:bottom w:val="nil"/>
              <w:right w:val="nil"/>
            </w:tcBorders>
          </w:tcPr>
          <w:p w14:paraId="559DD3FF" w14:textId="77777777" w:rsidR="00CF1DA2" w:rsidRPr="00CF1DA2" w:rsidRDefault="00CF1DA2" w:rsidP="00CF1DA2">
            <w:pPr>
              <w:autoSpaceDE w:val="0"/>
              <w:autoSpaceDN w:val="0"/>
              <w:adjustRightInd w:val="0"/>
              <w:spacing w:after="0" w:line="240" w:lineRule="auto"/>
              <w:rPr>
                <w:ins w:id="587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22DABD9F" w14:textId="77777777" w:rsidR="00CF1DA2" w:rsidRPr="00CF1DA2" w:rsidRDefault="00CF1DA2" w:rsidP="00CF1DA2">
            <w:pPr>
              <w:autoSpaceDE w:val="0"/>
              <w:autoSpaceDN w:val="0"/>
              <w:adjustRightInd w:val="0"/>
              <w:spacing w:after="0" w:line="240" w:lineRule="auto"/>
              <w:rPr>
                <w:ins w:id="5877" w:author="Arjan" w:date="2012-12-10T16:13:00Z"/>
                <w:rFonts w:ascii="Arial" w:eastAsia="Times New Roman" w:hAnsi="Arial" w:cs="Arial"/>
                <w:color w:val="000000"/>
                <w:sz w:val="20"/>
                <w:szCs w:val="20"/>
              </w:rPr>
            </w:pPr>
          </w:p>
        </w:tc>
      </w:tr>
      <w:tr w:rsidR="00CF1DA2" w:rsidRPr="00CF1DA2" w14:paraId="507B2B8E" w14:textId="77777777">
        <w:trPr>
          <w:ins w:id="5878" w:author="Arjan" w:date="2012-12-10T16:13:00Z"/>
        </w:trPr>
        <w:tc>
          <w:tcPr>
            <w:tcW w:w="3780" w:type="dxa"/>
            <w:tcBorders>
              <w:top w:val="nil"/>
              <w:left w:val="nil"/>
              <w:bottom w:val="nil"/>
              <w:right w:val="nil"/>
            </w:tcBorders>
          </w:tcPr>
          <w:p w14:paraId="459798B2" w14:textId="77777777" w:rsidR="00CF1DA2" w:rsidRPr="00CF1DA2" w:rsidRDefault="00CF1DA2" w:rsidP="00CF1DA2">
            <w:pPr>
              <w:autoSpaceDE w:val="0"/>
              <w:autoSpaceDN w:val="0"/>
              <w:adjustRightInd w:val="0"/>
              <w:spacing w:after="0" w:line="240" w:lineRule="auto"/>
              <w:rPr>
                <w:ins w:id="5879" w:author="Arjan" w:date="2012-12-10T16:13:00Z"/>
                <w:rFonts w:ascii="Arial" w:eastAsia="Times New Roman" w:hAnsi="Arial" w:cs="Arial"/>
                <w:color w:val="000000"/>
                <w:sz w:val="20"/>
                <w:szCs w:val="20"/>
              </w:rPr>
            </w:pPr>
            <w:ins w:id="5880" w:author="Arjan" w:date="2012-12-10T16:13:00Z">
              <w:r w:rsidRPr="00CF1DA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63C9D19C" w14:textId="77777777" w:rsidR="00CF1DA2" w:rsidRPr="00CF1DA2" w:rsidRDefault="00DA5D93" w:rsidP="00CF1DA2">
            <w:pPr>
              <w:autoSpaceDE w:val="0"/>
              <w:autoSpaceDN w:val="0"/>
              <w:adjustRightInd w:val="0"/>
              <w:spacing w:after="0" w:line="240" w:lineRule="auto"/>
              <w:rPr>
                <w:ins w:id="5881" w:author="Arjan" w:date="2012-12-10T16:13:00Z"/>
                <w:rFonts w:ascii="Arial" w:eastAsia="Times New Roman" w:hAnsi="Arial" w:cs="Arial"/>
                <w:color w:val="000000"/>
                <w:sz w:val="20"/>
                <w:szCs w:val="20"/>
              </w:rPr>
            </w:pPr>
            <w:ins w:id="5882"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Datum/Tijd (jjjjmmddhhss)</w:t>
              </w:r>
              <w:r w:rsidRPr="00CF1DA2">
                <w:rPr>
                  <w:rFonts w:ascii="Arial" w:hAnsi="Arial" w:cs="Arial"/>
                  <w:sz w:val="20"/>
                  <w:szCs w:val="20"/>
                  <w:lang w:val="en-AU"/>
                </w:rPr>
                <w:fldChar w:fldCharType="end"/>
              </w:r>
            </w:ins>
          </w:p>
        </w:tc>
      </w:tr>
      <w:tr w:rsidR="00CF1DA2" w:rsidRPr="00CF1DA2" w14:paraId="0685441D" w14:textId="77777777">
        <w:trPr>
          <w:trHeight w:val="230"/>
          <w:ins w:id="5883" w:author="Arjan" w:date="2012-12-10T16:13:00Z"/>
        </w:trPr>
        <w:tc>
          <w:tcPr>
            <w:tcW w:w="3780" w:type="dxa"/>
            <w:tcBorders>
              <w:top w:val="nil"/>
              <w:left w:val="nil"/>
              <w:bottom w:val="nil"/>
              <w:right w:val="nil"/>
            </w:tcBorders>
          </w:tcPr>
          <w:p w14:paraId="2042D748" w14:textId="77777777" w:rsidR="00CF1DA2" w:rsidRPr="00CF1DA2" w:rsidRDefault="00CF1DA2" w:rsidP="00CF1DA2">
            <w:pPr>
              <w:autoSpaceDE w:val="0"/>
              <w:autoSpaceDN w:val="0"/>
              <w:adjustRightInd w:val="0"/>
              <w:spacing w:after="0" w:line="240" w:lineRule="auto"/>
              <w:rPr>
                <w:ins w:id="588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3F499FD3" w14:textId="77777777" w:rsidR="00CF1DA2" w:rsidRPr="00CF1DA2" w:rsidRDefault="00CF1DA2" w:rsidP="00CF1DA2">
            <w:pPr>
              <w:autoSpaceDE w:val="0"/>
              <w:autoSpaceDN w:val="0"/>
              <w:adjustRightInd w:val="0"/>
              <w:spacing w:after="0" w:line="240" w:lineRule="auto"/>
              <w:rPr>
                <w:ins w:id="5885" w:author="Arjan" w:date="2012-12-10T16:13:00Z"/>
                <w:rFonts w:ascii="Arial" w:eastAsia="Times New Roman" w:hAnsi="Arial" w:cs="Arial"/>
                <w:color w:val="000000"/>
                <w:sz w:val="20"/>
                <w:szCs w:val="20"/>
              </w:rPr>
            </w:pPr>
          </w:p>
        </w:tc>
      </w:tr>
      <w:tr w:rsidR="00CF1DA2" w:rsidRPr="005C14BE" w14:paraId="7963DC60" w14:textId="77777777">
        <w:trPr>
          <w:trHeight w:val="230"/>
          <w:ins w:id="5886" w:author="Arjan" w:date="2012-12-10T16:13:00Z"/>
        </w:trPr>
        <w:tc>
          <w:tcPr>
            <w:tcW w:w="3780" w:type="dxa"/>
            <w:tcBorders>
              <w:top w:val="nil"/>
              <w:left w:val="nil"/>
              <w:bottom w:val="nil"/>
              <w:right w:val="nil"/>
            </w:tcBorders>
          </w:tcPr>
          <w:p w14:paraId="4192B393" w14:textId="77777777" w:rsidR="00CF1DA2" w:rsidRPr="00CF1DA2" w:rsidRDefault="00CF1DA2" w:rsidP="00CF1DA2">
            <w:pPr>
              <w:autoSpaceDE w:val="0"/>
              <w:autoSpaceDN w:val="0"/>
              <w:adjustRightInd w:val="0"/>
              <w:spacing w:after="0" w:line="240" w:lineRule="auto"/>
              <w:rPr>
                <w:ins w:id="5887" w:author="Arjan" w:date="2012-12-10T16:13:00Z"/>
                <w:rFonts w:ascii="Arial" w:eastAsia="Times New Roman" w:hAnsi="Arial" w:cs="Arial"/>
                <w:color w:val="000000"/>
                <w:sz w:val="20"/>
                <w:szCs w:val="20"/>
              </w:rPr>
            </w:pPr>
            <w:ins w:id="5888" w:author="Arjan" w:date="2012-12-10T16:13:00Z">
              <w:r w:rsidRPr="00CF1DA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33FFDA3B" w14:textId="77777777" w:rsidR="00CF1DA2" w:rsidRPr="00DD0F4F" w:rsidRDefault="00CF1DA2" w:rsidP="00CF1DA2">
            <w:pPr>
              <w:autoSpaceDE w:val="0"/>
              <w:autoSpaceDN w:val="0"/>
              <w:adjustRightInd w:val="0"/>
              <w:spacing w:after="0" w:line="240" w:lineRule="auto"/>
              <w:rPr>
                <w:ins w:id="5889" w:author="Arjan" w:date="2012-12-10T16:13:00Z"/>
                <w:rFonts w:ascii="Arial" w:eastAsia="Times New Roman" w:hAnsi="Arial" w:cs="Arial"/>
                <w:color w:val="000000"/>
                <w:sz w:val="20"/>
                <w:szCs w:val="20"/>
                <w:lang w:val="nl-NL"/>
              </w:rPr>
            </w:pPr>
            <w:ins w:id="5890" w:author="Arjan" w:date="2012-12-10T16:13:00Z">
              <w:r w:rsidRPr="00DD0F4F">
                <w:rPr>
                  <w:rFonts w:ascii="Arial" w:eastAsia="Times New Roman" w:hAnsi="Arial" w:cs="Arial"/>
                  <w:color w:val="000000"/>
                  <w:sz w:val="20"/>
                  <w:szCs w:val="20"/>
                  <w:lang w:val="nl-NL"/>
                </w:rPr>
                <w:t>Alle geldige datums en tijdstippen tot op heden</w:t>
              </w:r>
            </w:ins>
          </w:p>
        </w:tc>
      </w:tr>
      <w:tr w:rsidR="00CF1DA2" w:rsidRPr="005C14BE" w14:paraId="29FA490E" w14:textId="77777777">
        <w:trPr>
          <w:trHeight w:val="215"/>
          <w:ins w:id="5891" w:author="Arjan" w:date="2012-12-10T16:13:00Z"/>
        </w:trPr>
        <w:tc>
          <w:tcPr>
            <w:tcW w:w="3780" w:type="dxa"/>
            <w:tcBorders>
              <w:top w:val="nil"/>
              <w:left w:val="nil"/>
              <w:bottom w:val="nil"/>
              <w:right w:val="nil"/>
            </w:tcBorders>
          </w:tcPr>
          <w:p w14:paraId="070A5201" w14:textId="77777777" w:rsidR="00CF1DA2" w:rsidRPr="00DD0F4F" w:rsidRDefault="00CF1DA2" w:rsidP="00CF1DA2">
            <w:pPr>
              <w:autoSpaceDE w:val="0"/>
              <w:autoSpaceDN w:val="0"/>
              <w:adjustRightInd w:val="0"/>
              <w:spacing w:after="0" w:line="240" w:lineRule="auto"/>
              <w:rPr>
                <w:ins w:id="5892" w:author="Arjan" w:date="2012-12-10T16:1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31F89F0B" w14:textId="77777777" w:rsidR="00CF1DA2" w:rsidRPr="00DD0F4F" w:rsidRDefault="00CF1DA2" w:rsidP="00CF1DA2">
            <w:pPr>
              <w:autoSpaceDE w:val="0"/>
              <w:autoSpaceDN w:val="0"/>
              <w:adjustRightInd w:val="0"/>
              <w:spacing w:after="0" w:line="240" w:lineRule="auto"/>
              <w:rPr>
                <w:ins w:id="5893" w:author="Arjan" w:date="2012-12-10T16:13:00Z"/>
                <w:rFonts w:ascii="Arial" w:eastAsia="Times New Roman" w:hAnsi="Arial" w:cs="Arial"/>
                <w:color w:val="000000"/>
                <w:sz w:val="20"/>
                <w:szCs w:val="20"/>
                <w:lang w:val="nl-NL"/>
              </w:rPr>
            </w:pPr>
          </w:p>
        </w:tc>
      </w:tr>
      <w:tr w:rsidR="00CF1DA2" w:rsidRPr="00CF1DA2" w14:paraId="5C67BA9C" w14:textId="77777777">
        <w:trPr>
          <w:trHeight w:val="215"/>
          <w:ins w:id="5894" w:author="Arjan" w:date="2012-12-10T16:13:00Z"/>
        </w:trPr>
        <w:tc>
          <w:tcPr>
            <w:tcW w:w="3780" w:type="dxa"/>
            <w:tcBorders>
              <w:top w:val="nil"/>
              <w:left w:val="nil"/>
              <w:bottom w:val="nil"/>
              <w:right w:val="nil"/>
            </w:tcBorders>
          </w:tcPr>
          <w:p w14:paraId="01D172AF" w14:textId="77777777" w:rsidR="00CF1DA2" w:rsidRPr="00CF1DA2" w:rsidRDefault="00CF1DA2" w:rsidP="00CF1DA2">
            <w:pPr>
              <w:autoSpaceDE w:val="0"/>
              <w:autoSpaceDN w:val="0"/>
              <w:adjustRightInd w:val="0"/>
              <w:spacing w:after="0" w:line="240" w:lineRule="auto"/>
              <w:rPr>
                <w:ins w:id="5895" w:author="Arjan" w:date="2012-12-10T16:13:00Z"/>
                <w:rFonts w:ascii="Arial" w:eastAsia="Times New Roman" w:hAnsi="Arial" w:cs="Arial"/>
                <w:color w:val="000000"/>
                <w:sz w:val="20"/>
                <w:szCs w:val="20"/>
              </w:rPr>
            </w:pPr>
            <w:ins w:id="5896" w:author="Arjan" w:date="2012-12-10T16:13:00Z">
              <w:r w:rsidRPr="00CF1DA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5B2959D2" w14:textId="77777777" w:rsidR="00CF1DA2" w:rsidRPr="00CF1DA2" w:rsidRDefault="00CF1DA2" w:rsidP="00CF1DA2">
            <w:pPr>
              <w:autoSpaceDE w:val="0"/>
              <w:autoSpaceDN w:val="0"/>
              <w:adjustRightInd w:val="0"/>
              <w:spacing w:after="0" w:line="240" w:lineRule="auto"/>
              <w:rPr>
                <w:ins w:id="5897" w:author="Arjan" w:date="2012-12-10T16:13:00Z"/>
                <w:rFonts w:ascii="Arial" w:eastAsia="Times New Roman" w:hAnsi="Arial" w:cs="Arial"/>
                <w:color w:val="000000"/>
                <w:sz w:val="20"/>
                <w:szCs w:val="20"/>
              </w:rPr>
            </w:pPr>
            <w:ins w:id="5898" w:author="Arjan" w:date="2012-12-10T16:13:00Z">
              <w:r w:rsidRPr="00CF1DA2">
                <w:rPr>
                  <w:rFonts w:ascii="Arial" w:eastAsia="Times New Roman" w:hAnsi="Arial" w:cs="Arial"/>
                  <w:color w:val="000000"/>
                  <w:sz w:val="20"/>
                  <w:szCs w:val="20"/>
                </w:rPr>
                <w:t>Nee</w:t>
              </w:r>
            </w:ins>
          </w:p>
        </w:tc>
      </w:tr>
      <w:tr w:rsidR="00CF1DA2" w:rsidRPr="00CF1DA2" w14:paraId="02EAB867" w14:textId="77777777">
        <w:trPr>
          <w:trHeight w:val="230"/>
          <w:ins w:id="5899" w:author="Arjan" w:date="2012-12-10T16:13:00Z"/>
        </w:trPr>
        <w:tc>
          <w:tcPr>
            <w:tcW w:w="3780" w:type="dxa"/>
            <w:tcBorders>
              <w:top w:val="nil"/>
              <w:left w:val="nil"/>
              <w:bottom w:val="nil"/>
              <w:right w:val="nil"/>
            </w:tcBorders>
          </w:tcPr>
          <w:p w14:paraId="126EE40B" w14:textId="77777777" w:rsidR="00CF1DA2" w:rsidRPr="00CF1DA2" w:rsidRDefault="00CF1DA2" w:rsidP="00CF1DA2">
            <w:pPr>
              <w:autoSpaceDE w:val="0"/>
              <w:autoSpaceDN w:val="0"/>
              <w:adjustRightInd w:val="0"/>
              <w:spacing w:after="0" w:line="240" w:lineRule="auto"/>
              <w:rPr>
                <w:ins w:id="590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432F26A7" w14:textId="77777777" w:rsidR="00CF1DA2" w:rsidRPr="00CF1DA2" w:rsidRDefault="00CF1DA2" w:rsidP="00CF1DA2">
            <w:pPr>
              <w:autoSpaceDE w:val="0"/>
              <w:autoSpaceDN w:val="0"/>
              <w:adjustRightInd w:val="0"/>
              <w:spacing w:after="0" w:line="240" w:lineRule="auto"/>
              <w:rPr>
                <w:ins w:id="5901" w:author="Arjan" w:date="2012-12-10T16:13:00Z"/>
                <w:rFonts w:ascii="Arial" w:eastAsia="Times New Roman" w:hAnsi="Arial" w:cs="Arial"/>
                <w:color w:val="000000"/>
                <w:sz w:val="20"/>
                <w:szCs w:val="20"/>
              </w:rPr>
            </w:pPr>
          </w:p>
        </w:tc>
      </w:tr>
      <w:tr w:rsidR="00CF1DA2" w:rsidRPr="00CF1DA2" w14:paraId="5D97A5E7" w14:textId="77777777">
        <w:trPr>
          <w:trHeight w:val="230"/>
          <w:ins w:id="5902" w:author="Arjan" w:date="2012-12-10T16:13:00Z"/>
        </w:trPr>
        <w:tc>
          <w:tcPr>
            <w:tcW w:w="3780" w:type="dxa"/>
            <w:tcBorders>
              <w:top w:val="nil"/>
              <w:left w:val="nil"/>
              <w:bottom w:val="nil"/>
              <w:right w:val="nil"/>
            </w:tcBorders>
          </w:tcPr>
          <w:p w14:paraId="01B0F1D5" w14:textId="77777777" w:rsidR="00CF1DA2" w:rsidRPr="00CF1DA2" w:rsidRDefault="00CF1DA2" w:rsidP="00CF1DA2">
            <w:pPr>
              <w:autoSpaceDE w:val="0"/>
              <w:autoSpaceDN w:val="0"/>
              <w:adjustRightInd w:val="0"/>
              <w:spacing w:after="0" w:line="240" w:lineRule="auto"/>
              <w:rPr>
                <w:ins w:id="5903" w:author="Arjan" w:date="2012-12-10T16:13:00Z"/>
                <w:rFonts w:ascii="Arial" w:eastAsia="Times New Roman" w:hAnsi="Arial" w:cs="Arial"/>
                <w:color w:val="000000"/>
                <w:sz w:val="20"/>
                <w:szCs w:val="20"/>
              </w:rPr>
            </w:pPr>
            <w:ins w:id="5904" w:author="Arjan" w:date="2012-12-10T16:13:00Z">
              <w:r w:rsidRPr="00CF1DA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7C3A2483" w14:textId="77777777" w:rsidR="00CF1DA2" w:rsidRPr="00CF1DA2" w:rsidRDefault="00CF1DA2" w:rsidP="00CF1DA2">
            <w:pPr>
              <w:autoSpaceDE w:val="0"/>
              <w:autoSpaceDN w:val="0"/>
              <w:adjustRightInd w:val="0"/>
              <w:spacing w:after="0" w:line="240" w:lineRule="auto"/>
              <w:rPr>
                <w:ins w:id="5905" w:author="Arjan" w:date="2012-12-10T16:13:00Z"/>
                <w:rFonts w:ascii="Arial" w:eastAsia="Times New Roman" w:hAnsi="Arial" w:cs="Arial"/>
                <w:color w:val="000000"/>
                <w:sz w:val="20"/>
                <w:szCs w:val="20"/>
              </w:rPr>
            </w:pPr>
            <w:ins w:id="5906" w:author="Arjan" w:date="2012-12-10T16:13:00Z">
              <w:r w:rsidRPr="00CF1DA2">
                <w:rPr>
                  <w:rFonts w:ascii="Arial" w:eastAsia="Times New Roman" w:hAnsi="Arial" w:cs="Arial"/>
                  <w:color w:val="000000"/>
                  <w:sz w:val="20"/>
                  <w:szCs w:val="20"/>
                </w:rPr>
                <w:t>Nee</w:t>
              </w:r>
            </w:ins>
          </w:p>
        </w:tc>
      </w:tr>
      <w:tr w:rsidR="00CF1DA2" w:rsidRPr="00CF1DA2" w14:paraId="40AD669A" w14:textId="77777777">
        <w:trPr>
          <w:trHeight w:val="230"/>
          <w:ins w:id="5907" w:author="Arjan" w:date="2012-12-10T16:13:00Z"/>
        </w:trPr>
        <w:tc>
          <w:tcPr>
            <w:tcW w:w="3780" w:type="dxa"/>
            <w:tcBorders>
              <w:top w:val="nil"/>
              <w:left w:val="nil"/>
              <w:bottom w:val="nil"/>
              <w:right w:val="nil"/>
            </w:tcBorders>
          </w:tcPr>
          <w:p w14:paraId="1DC46BE8" w14:textId="77777777" w:rsidR="00CF1DA2" w:rsidRPr="00CF1DA2" w:rsidRDefault="00CF1DA2" w:rsidP="00CF1DA2">
            <w:pPr>
              <w:autoSpaceDE w:val="0"/>
              <w:autoSpaceDN w:val="0"/>
              <w:adjustRightInd w:val="0"/>
              <w:spacing w:after="0" w:line="240" w:lineRule="auto"/>
              <w:rPr>
                <w:ins w:id="590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136C66B8" w14:textId="77777777" w:rsidR="00CF1DA2" w:rsidRPr="00CF1DA2" w:rsidRDefault="00CF1DA2" w:rsidP="00CF1DA2">
            <w:pPr>
              <w:autoSpaceDE w:val="0"/>
              <w:autoSpaceDN w:val="0"/>
              <w:adjustRightInd w:val="0"/>
              <w:spacing w:after="0" w:line="240" w:lineRule="auto"/>
              <w:rPr>
                <w:ins w:id="5909" w:author="Arjan" w:date="2012-12-10T16:13:00Z"/>
                <w:rFonts w:ascii="Arial" w:eastAsia="Times New Roman" w:hAnsi="Arial" w:cs="Arial"/>
                <w:color w:val="000000"/>
                <w:sz w:val="20"/>
                <w:szCs w:val="20"/>
              </w:rPr>
            </w:pPr>
          </w:p>
        </w:tc>
      </w:tr>
      <w:tr w:rsidR="00CF1DA2" w:rsidRPr="00CF1DA2" w14:paraId="7FC262AC" w14:textId="77777777">
        <w:trPr>
          <w:trHeight w:val="230"/>
          <w:ins w:id="5910" w:author="Arjan" w:date="2012-12-10T16:13:00Z"/>
        </w:trPr>
        <w:tc>
          <w:tcPr>
            <w:tcW w:w="3780" w:type="dxa"/>
            <w:tcBorders>
              <w:top w:val="nil"/>
              <w:left w:val="nil"/>
              <w:bottom w:val="nil"/>
              <w:right w:val="nil"/>
            </w:tcBorders>
          </w:tcPr>
          <w:p w14:paraId="5745FFE7" w14:textId="77777777" w:rsidR="00CF1DA2" w:rsidRPr="00CF1DA2" w:rsidRDefault="00CF1DA2" w:rsidP="00CF1DA2">
            <w:pPr>
              <w:autoSpaceDE w:val="0"/>
              <w:autoSpaceDN w:val="0"/>
              <w:adjustRightInd w:val="0"/>
              <w:spacing w:after="0" w:line="240" w:lineRule="auto"/>
              <w:rPr>
                <w:ins w:id="5911" w:author="Arjan" w:date="2012-12-10T16:13:00Z"/>
                <w:rFonts w:ascii="Arial" w:eastAsia="Times New Roman" w:hAnsi="Arial" w:cs="Arial"/>
                <w:color w:val="000000"/>
                <w:sz w:val="20"/>
                <w:szCs w:val="20"/>
              </w:rPr>
            </w:pPr>
            <w:ins w:id="5912" w:author="Arjan" w:date="2012-12-10T16:13:00Z">
              <w:r w:rsidRPr="00CF1DA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33773894" w14:textId="77777777" w:rsidR="00CF1DA2" w:rsidRPr="00CF1DA2" w:rsidRDefault="00CF1DA2" w:rsidP="00CF1DA2">
            <w:pPr>
              <w:autoSpaceDE w:val="0"/>
              <w:autoSpaceDN w:val="0"/>
              <w:adjustRightInd w:val="0"/>
              <w:spacing w:after="0" w:line="240" w:lineRule="auto"/>
              <w:rPr>
                <w:ins w:id="5913" w:author="Arjan" w:date="2012-12-10T16:13:00Z"/>
                <w:rFonts w:ascii="Arial" w:eastAsia="Times New Roman" w:hAnsi="Arial" w:cs="Arial"/>
                <w:color w:val="000000"/>
                <w:sz w:val="20"/>
                <w:szCs w:val="20"/>
              </w:rPr>
            </w:pPr>
          </w:p>
        </w:tc>
      </w:tr>
      <w:tr w:rsidR="00CF1DA2" w:rsidRPr="00CF1DA2" w14:paraId="47A6E9D0" w14:textId="77777777">
        <w:trPr>
          <w:trHeight w:val="230"/>
          <w:ins w:id="5914" w:author="Arjan" w:date="2012-12-10T16:13:00Z"/>
        </w:trPr>
        <w:tc>
          <w:tcPr>
            <w:tcW w:w="3780" w:type="dxa"/>
            <w:tcBorders>
              <w:top w:val="nil"/>
              <w:left w:val="nil"/>
              <w:bottom w:val="nil"/>
              <w:right w:val="nil"/>
            </w:tcBorders>
          </w:tcPr>
          <w:p w14:paraId="5F5069AD" w14:textId="77777777" w:rsidR="00CF1DA2" w:rsidRPr="00CF1DA2" w:rsidRDefault="00CF1DA2" w:rsidP="00CF1DA2">
            <w:pPr>
              <w:autoSpaceDE w:val="0"/>
              <w:autoSpaceDN w:val="0"/>
              <w:adjustRightInd w:val="0"/>
              <w:spacing w:after="0" w:line="240" w:lineRule="auto"/>
              <w:rPr>
                <w:ins w:id="591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2AF3022B" w14:textId="77777777" w:rsidR="00CF1DA2" w:rsidRPr="00CF1DA2" w:rsidRDefault="00CF1DA2" w:rsidP="00CF1DA2">
            <w:pPr>
              <w:autoSpaceDE w:val="0"/>
              <w:autoSpaceDN w:val="0"/>
              <w:adjustRightInd w:val="0"/>
              <w:spacing w:after="0" w:line="240" w:lineRule="auto"/>
              <w:rPr>
                <w:ins w:id="5916" w:author="Arjan" w:date="2012-12-10T16:13:00Z"/>
                <w:rFonts w:ascii="Arial" w:eastAsia="Times New Roman" w:hAnsi="Arial" w:cs="Arial"/>
                <w:color w:val="000000"/>
                <w:sz w:val="20"/>
                <w:szCs w:val="20"/>
              </w:rPr>
            </w:pPr>
          </w:p>
        </w:tc>
      </w:tr>
      <w:tr w:rsidR="00CF1DA2" w:rsidRPr="00CF1DA2" w14:paraId="7FF6EC15" w14:textId="77777777">
        <w:trPr>
          <w:trHeight w:val="230"/>
          <w:ins w:id="5917" w:author="Arjan" w:date="2012-12-10T16:13:00Z"/>
        </w:trPr>
        <w:tc>
          <w:tcPr>
            <w:tcW w:w="3780" w:type="dxa"/>
            <w:tcBorders>
              <w:top w:val="nil"/>
              <w:left w:val="nil"/>
              <w:bottom w:val="nil"/>
              <w:right w:val="nil"/>
            </w:tcBorders>
          </w:tcPr>
          <w:p w14:paraId="6964A142" w14:textId="77777777" w:rsidR="00CF1DA2" w:rsidRPr="00CF1DA2" w:rsidRDefault="00CF1DA2" w:rsidP="00CF1DA2">
            <w:pPr>
              <w:autoSpaceDE w:val="0"/>
              <w:autoSpaceDN w:val="0"/>
              <w:adjustRightInd w:val="0"/>
              <w:spacing w:after="0" w:line="240" w:lineRule="auto"/>
              <w:rPr>
                <w:ins w:id="5918" w:author="Arjan" w:date="2012-12-10T16:13:00Z"/>
                <w:rFonts w:ascii="Arial" w:eastAsia="Times New Roman" w:hAnsi="Arial" w:cs="Arial"/>
                <w:color w:val="000000"/>
                <w:sz w:val="20"/>
                <w:szCs w:val="20"/>
              </w:rPr>
            </w:pPr>
            <w:ins w:id="5919" w:author="Arjan" w:date="2012-12-10T16:13:00Z">
              <w:r w:rsidRPr="00CF1DA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548B52DE" w14:textId="77777777" w:rsidR="00CF1DA2" w:rsidRPr="00CF1DA2" w:rsidRDefault="00CF1DA2" w:rsidP="00CF1DA2">
            <w:pPr>
              <w:autoSpaceDE w:val="0"/>
              <w:autoSpaceDN w:val="0"/>
              <w:adjustRightInd w:val="0"/>
              <w:spacing w:after="0" w:line="240" w:lineRule="auto"/>
              <w:rPr>
                <w:ins w:id="5920" w:author="Arjan" w:date="2012-12-10T16:13:00Z"/>
                <w:rFonts w:ascii="Arial" w:eastAsia="Times New Roman" w:hAnsi="Arial" w:cs="Arial"/>
                <w:color w:val="000000"/>
                <w:sz w:val="20"/>
                <w:szCs w:val="20"/>
              </w:rPr>
            </w:pPr>
            <w:ins w:id="5921" w:author="Arjan" w:date="2012-12-10T16:13:00Z">
              <w:r w:rsidRPr="00CF1DA2">
                <w:rPr>
                  <w:rFonts w:ascii="Arial" w:eastAsia="Times New Roman" w:hAnsi="Arial" w:cs="Arial"/>
                  <w:color w:val="000000"/>
                  <w:sz w:val="20"/>
                  <w:szCs w:val="20"/>
                </w:rPr>
                <w:t>Nee</w:t>
              </w:r>
            </w:ins>
          </w:p>
        </w:tc>
      </w:tr>
      <w:tr w:rsidR="00CF1DA2" w:rsidRPr="00CF1DA2" w14:paraId="54FD3784" w14:textId="77777777">
        <w:trPr>
          <w:trHeight w:val="230"/>
          <w:ins w:id="5922" w:author="Arjan" w:date="2012-12-10T16:13:00Z"/>
        </w:trPr>
        <w:tc>
          <w:tcPr>
            <w:tcW w:w="3780" w:type="dxa"/>
            <w:tcBorders>
              <w:top w:val="nil"/>
              <w:left w:val="nil"/>
              <w:bottom w:val="nil"/>
              <w:right w:val="nil"/>
            </w:tcBorders>
          </w:tcPr>
          <w:p w14:paraId="3ECBCEE0" w14:textId="77777777" w:rsidR="00CF1DA2" w:rsidRPr="00CF1DA2" w:rsidRDefault="00CF1DA2" w:rsidP="00CF1DA2">
            <w:pPr>
              <w:autoSpaceDE w:val="0"/>
              <w:autoSpaceDN w:val="0"/>
              <w:adjustRightInd w:val="0"/>
              <w:spacing w:after="0" w:line="240" w:lineRule="auto"/>
              <w:rPr>
                <w:ins w:id="592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2BCC3AEC" w14:textId="77777777" w:rsidR="00CF1DA2" w:rsidRPr="00CF1DA2" w:rsidRDefault="00CF1DA2" w:rsidP="00CF1DA2">
            <w:pPr>
              <w:autoSpaceDE w:val="0"/>
              <w:autoSpaceDN w:val="0"/>
              <w:adjustRightInd w:val="0"/>
              <w:spacing w:after="0" w:line="240" w:lineRule="auto"/>
              <w:rPr>
                <w:ins w:id="5924" w:author="Arjan" w:date="2012-12-10T16:13:00Z"/>
                <w:rFonts w:ascii="Arial" w:eastAsia="Times New Roman" w:hAnsi="Arial" w:cs="Arial"/>
                <w:color w:val="000000"/>
                <w:sz w:val="20"/>
                <w:szCs w:val="20"/>
              </w:rPr>
            </w:pPr>
          </w:p>
        </w:tc>
      </w:tr>
      <w:tr w:rsidR="00CF1DA2" w:rsidRPr="00CF1DA2" w14:paraId="4DEC029B" w14:textId="77777777">
        <w:trPr>
          <w:trHeight w:val="411"/>
          <w:ins w:id="5925" w:author="Arjan" w:date="2012-12-10T16:13:00Z"/>
        </w:trPr>
        <w:tc>
          <w:tcPr>
            <w:tcW w:w="3780" w:type="dxa"/>
            <w:tcBorders>
              <w:top w:val="nil"/>
              <w:left w:val="nil"/>
              <w:bottom w:val="nil"/>
              <w:right w:val="nil"/>
            </w:tcBorders>
          </w:tcPr>
          <w:p w14:paraId="11479D3F" w14:textId="77777777" w:rsidR="00CF1DA2" w:rsidRPr="00CF1DA2" w:rsidRDefault="00CF1DA2" w:rsidP="00CF1DA2">
            <w:pPr>
              <w:autoSpaceDE w:val="0"/>
              <w:autoSpaceDN w:val="0"/>
              <w:adjustRightInd w:val="0"/>
              <w:spacing w:after="0" w:line="240" w:lineRule="auto"/>
              <w:rPr>
                <w:ins w:id="5926" w:author="Arjan" w:date="2012-12-10T16:13:00Z"/>
                <w:rFonts w:ascii="Arial" w:eastAsia="Times New Roman" w:hAnsi="Arial" w:cs="Arial"/>
                <w:color w:val="000000"/>
                <w:sz w:val="20"/>
                <w:szCs w:val="20"/>
              </w:rPr>
            </w:pPr>
            <w:ins w:id="5927" w:author="Arjan" w:date="2012-12-10T16:13:00Z">
              <w:r w:rsidRPr="00CF1DA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036828A5" w14:textId="77777777" w:rsidR="00CF1DA2" w:rsidRPr="00CF1DA2" w:rsidRDefault="00CF1DA2" w:rsidP="00CF1DA2">
            <w:pPr>
              <w:autoSpaceDE w:val="0"/>
              <w:autoSpaceDN w:val="0"/>
              <w:adjustRightInd w:val="0"/>
              <w:spacing w:after="0" w:line="240" w:lineRule="auto"/>
              <w:rPr>
                <w:ins w:id="5928" w:author="Arjan" w:date="2012-12-10T16:13:00Z"/>
                <w:rFonts w:ascii="Arial" w:eastAsia="Times New Roman" w:hAnsi="Arial" w:cs="Arial"/>
                <w:color w:val="000000"/>
                <w:sz w:val="20"/>
                <w:szCs w:val="20"/>
              </w:rPr>
            </w:pPr>
            <w:ins w:id="5929" w:author="Arjan" w:date="2012-12-10T16:13:00Z">
              <w:r w:rsidRPr="00CF1DA2">
                <w:rPr>
                  <w:rFonts w:ascii="Arial" w:eastAsia="Times New Roman" w:hAnsi="Arial" w:cs="Arial"/>
                  <w:color w:val="000000"/>
                  <w:sz w:val="20"/>
                  <w:szCs w:val="20"/>
                </w:rPr>
                <w:t>Nee</w:t>
              </w:r>
            </w:ins>
          </w:p>
        </w:tc>
      </w:tr>
      <w:tr w:rsidR="00CF1DA2" w:rsidRPr="00CF1DA2" w14:paraId="432CC274" w14:textId="77777777">
        <w:trPr>
          <w:trHeight w:val="245"/>
          <w:ins w:id="5930" w:author="Arjan" w:date="2012-12-10T16:13:00Z"/>
        </w:trPr>
        <w:tc>
          <w:tcPr>
            <w:tcW w:w="3780" w:type="dxa"/>
            <w:tcBorders>
              <w:top w:val="nil"/>
              <w:left w:val="nil"/>
              <w:bottom w:val="nil"/>
              <w:right w:val="nil"/>
            </w:tcBorders>
          </w:tcPr>
          <w:p w14:paraId="722CC4C7" w14:textId="77777777" w:rsidR="00CF1DA2" w:rsidRPr="00CF1DA2" w:rsidRDefault="00CF1DA2" w:rsidP="00CF1DA2">
            <w:pPr>
              <w:autoSpaceDE w:val="0"/>
              <w:autoSpaceDN w:val="0"/>
              <w:adjustRightInd w:val="0"/>
              <w:spacing w:after="0" w:line="240" w:lineRule="auto"/>
              <w:rPr>
                <w:ins w:id="593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3A8609A5" w14:textId="77777777" w:rsidR="00CF1DA2" w:rsidRPr="00CF1DA2" w:rsidRDefault="00CF1DA2" w:rsidP="00CF1DA2">
            <w:pPr>
              <w:autoSpaceDE w:val="0"/>
              <w:autoSpaceDN w:val="0"/>
              <w:adjustRightInd w:val="0"/>
              <w:spacing w:after="0" w:line="240" w:lineRule="auto"/>
              <w:rPr>
                <w:ins w:id="5932" w:author="Arjan" w:date="2012-12-10T16:13:00Z"/>
                <w:rFonts w:ascii="Arial" w:eastAsia="Times New Roman" w:hAnsi="Arial" w:cs="Arial"/>
                <w:color w:val="000000"/>
                <w:sz w:val="20"/>
                <w:szCs w:val="20"/>
              </w:rPr>
            </w:pPr>
          </w:p>
        </w:tc>
      </w:tr>
      <w:tr w:rsidR="00CF1DA2" w:rsidRPr="00CF1DA2" w14:paraId="656C5B14" w14:textId="77777777">
        <w:trPr>
          <w:trHeight w:val="230"/>
          <w:ins w:id="5933" w:author="Arjan" w:date="2012-12-10T16:13:00Z"/>
        </w:trPr>
        <w:tc>
          <w:tcPr>
            <w:tcW w:w="3780" w:type="dxa"/>
            <w:tcBorders>
              <w:top w:val="nil"/>
              <w:left w:val="nil"/>
              <w:bottom w:val="nil"/>
              <w:right w:val="nil"/>
            </w:tcBorders>
          </w:tcPr>
          <w:p w14:paraId="272CA8DE" w14:textId="77777777" w:rsidR="00CF1DA2" w:rsidRPr="00CF1DA2" w:rsidRDefault="00CF1DA2" w:rsidP="00CF1DA2">
            <w:pPr>
              <w:autoSpaceDE w:val="0"/>
              <w:autoSpaceDN w:val="0"/>
              <w:adjustRightInd w:val="0"/>
              <w:spacing w:after="0" w:line="240" w:lineRule="auto"/>
              <w:rPr>
                <w:ins w:id="5934" w:author="Arjan" w:date="2012-12-10T16:13:00Z"/>
                <w:rFonts w:ascii="Arial" w:eastAsia="Times New Roman" w:hAnsi="Arial" w:cs="Arial"/>
                <w:color w:val="000000"/>
                <w:sz w:val="20"/>
                <w:szCs w:val="20"/>
              </w:rPr>
            </w:pPr>
            <w:ins w:id="5935" w:author="Arjan" w:date="2012-12-10T16:13:00Z">
              <w:r w:rsidRPr="00CF1DA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7757267C" w14:textId="77777777" w:rsidR="00CF1DA2" w:rsidRPr="00CF1DA2" w:rsidRDefault="00DA5D93" w:rsidP="00CF1DA2">
            <w:pPr>
              <w:autoSpaceDE w:val="0"/>
              <w:autoSpaceDN w:val="0"/>
              <w:adjustRightInd w:val="0"/>
              <w:spacing w:after="0" w:line="240" w:lineRule="auto"/>
              <w:rPr>
                <w:ins w:id="5936" w:author="Arjan" w:date="2012-12-10T16:13:00Z"/>
                <w:rFonts w:ascii="Arial" w:eastAsia="Times New Roman" w:hAnsi="Arial" w:cs="Arial"/>
                <w:color w:val="000000"/>
                <w:sz w:val="20"/>
                <w:szCs w:val="20"/>
              </w:rPr>
            </w:pPr>
            <w:ins w:id="5937"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1</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ins>
          </w:p>
        </w:tc>
      </w:tr>
      <w:tr w:rsidR="00CF1DA2" w:rsidRPr="00CF1DA2" w14:paraId="41A3D988" w14:textId="77777777">
        <w:trPr>
          <w:trHeight w:val="230"/>
          <w:ins w:id="5938" w:author="Arjan" w:date="2012-12-10T16:13:00Z"/>
        </w:trPr>
        <w:tc>
          <w:tcPr>
            <w:tcW w:w="3780" w:type="dxa"/>
            <w:tcBorders>
              <w:top w:val="nil"/>
              <w:left w:val="nil"/>
              <w:bottom w:val="nil"/>
              <w:right w:val="nil"/>
            </w:tcBorders>
          </w:tcPr>
          <w:p w14:paraId="08EF0E2C" w14:textId="77777777" w:rsidR="00CF1DA2" w:rsidRPr="00CF1DA2" w:rsidRDefault="00CF1DA2" w:rsidP="00CF1DA2">
            <w:pPr>
              <w:autoSpaceDE w:val="0"/>
              <w:autoSpaceDN w:val="0"/>
              <w:adjustRightInd w:val="0"/>
              <w:spacing w:after="0" w:line="240" w:lineRule="auto"/>
              <w:rPr>
                <w:ins w:id="593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55FF63C8" w14:textId="77777777" w:rsidR="00CF1DA2" w:rsidRPr="00CF1DA2" w:rsidRDefault="00CF1DA2" w:rsidP="00CF1DA2">
            <w:pPr>
              <w:autoSpaceDE w:val="0"/>
              <w:autoSpaceDN w:val="0"/>
              <w:adjustRightInd w:val="0"/>
              <w:spacing w:after="0" w:line="240" w:lineRule="auto"/>
              <w:rPr>
                <w:ins w:id="5940" w:author="Arjan" w:date="2012-12-10T16:13:00Z"/>
                <w:rFonts w:ascii="Arial" w:eastAsia="Times New Roman" w:hAnsi="Arial" w:cs="Arial"/>
                <w:color w:val="000000"/>
                <w:sz w:val="20"/>
                <w:szCs w:val="20"/>
              </w:rPr>
            </w:pPr>
          </w:p>
        </w:tc>
      </w:tr>
      <w:tr w:rsidR="00CF1DA2" w:rsidRPr="00CF1DA2" w14:paraId="5D436E79" w14:textId="77777777">
        <w:trPr>
          <w:trHeight w:val="230"/>
          <w:ins w:id="5941" w:author="Arjan" w:date="2012-12-10T16:13:00Z"/>
        </w:trPr>
        <w:tc>
          <w:tcPr>
            <w:tcW w:w="3780" w:type="dxa"/>
            <w:tcBorders>
              <w:top w:val="nil"/>
              <w:left w:val="nil"/>
              <w:bottom w:val="nil"/>
              <w:right w:val="nil"/>
            </w:tcBorders>
          </w:tcPr>
          <w:p w14:paraId="45DD0322" w14:textId="77777777" w:rsidR="00CF1DA2" w:rsidRPr="00CF1DA2" w:rsidRDefault="00CF1DA2" w:rsidP="00CF1DA2">
            <w:pPr>
              <w:autoSpaceDE w:val="0"/>
              <w:autoSpaceDN w:val="0"/>
              <w:adjustRightInd w:val="0"/>
              <w:spacing w:after="0" w:line="240" w:lineRule="auto"/>
              <w:rPr>
                <w:ins w:id="5942" w:author="Arjan" w:date="2012-12-10T16:13:00Z"/>
                <w:rFonts w:ascii="Arial" w:eastAsia="Times New Roman" w:hAnsi="Arial" w:cs="Arial"/>
                <w:color w:val="000000"/>
                <w:sz w:val="20"/>
                <w:szCs w:val="20"/>
              </w:rPr>
            </w:pPr>
            <w:ins w:id="5943" w:author="Arjan" w:date="2012-12-10T16:13:00Z">
              <w:r w:rsidRPr="00CF1DA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4ACE0931" w14:textId="77777777" w:rsidR="00CF1DA2" w:rsidRPr="00CF1DA2" w:rsidRDefault="00CF1DA2" w:rsidP="00CF1DA2">
            <w:pPr>
              <w:autoSpaceDE w:val="0"/>
              <w:autoSpaceDN w:val="0"/>
              <w:adjustRightInd w:val="0"/>
              <w:spacing w:after="0" w:line="240" w:lineRule="auto"/>
              <w:rPr>
                <w:ins w:id="5944" w:author="Arjan" w:date="2012-12-10T16:13:00Z"/>
                <w:rFonts w:ascii="Arial" w:eastAsia="Times New Roman" w:hAnsi="Arial" w:cs="Arial"/>
                <w:color w:val="000000"/>
                <w:sz w:val="20"/>
                <w:szCs w:val="20"/>
              </w:rPr>
            </w:pPr>
            <w:ins w:id="5945" w:author="Arjan" w:date="2012-12-10T16:13:00Z">
              <w:r w:rsidRPr="00CF1DA2">
                <w:rPr>
                  <w:rFonts w:ascii="Arial" w:eastAsia="Times New Roman" w:hAnsi="Arial" w:cs="Arial"/>
                  <w:color w:val="000000"/>
                  <w:sz w:val="20"/>
                  <w:szCs w:val="20"/>
                </w:rPr>
                <w:t>Gemeentelijk kerngegeven</w:t>
              </w:r>
            </w:ins>
          </w:p>
        </w:tc>
      </w:tr>
      <w:tr w:rsidR="00CF1DA2" w:rsidRPr="00CF1DA2" w14:paraId="6EDC86B3" w14:textId="77777777">
        <w:trPr>
          <w:trHeight w:val="230"/>
          <w:ins w:id="5946" w:author="Arjan" w:date="2012-12-10T16:13:00Z"/>
        </w:trPr>
        <w:tc>
          <w:tcPr>
            <w:tcW w:w="3780" w:type="dxa"/>
            <w:tcBorders>
              <w:top w:val="nil"/>
              <w:left w:val="nil"/>
              <w:bottom w:val="nil"/>
              <w:right w:val="nil"/>
            </w:tcBorders>
          </w:tcPr>
          <w:p w14:paraId="7EF1F158" w14:textId="77777777" w:rsidR="00CF1DA2" w:rsidRPr="00CF1DA2" w:rsidRDefault="00CF1DA2" w:rsidP="00CF1DA2">
            <w:pPr>
              <w:autoSpaceDE w:val="0"/>
              <w:autoSpaceDN w:val="0"/>
              <w:adjustRightInd w:val="0"/>
              <w:spacing w:after="0" w:line="240" w:lineRule="auto"/>
              <w:rPr>
                <w:ins w:id="594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22C4B18F" w14:textId="77777777" w:rsidR="00CF1DA2" w:rsidRPr="00CF1DA2" w:rsidRDefault="00CF1DA2" w:rsidP="00CF1DA2">
            <w:pPr>
              <w:autoSpaceDE w:val="0"/>
              <w:autoSpaceDN w:val="0"/>
              <w:adjustRightInd w:val="0"/>
              <w:spacing w:after="0" w:line="240" w:lineRule="auto"/>
              <w:rPr>
                <w:ins w:id="5948" w:author="Arjan" w:date="2012-12-10T16:13:00Z"/>
                <w:rFonts w:ascii="Arial" w:eastAsia="Times New Roman" w:hAnsi="Arial" w:cs="Arial"/>
                <w:color w:val="000000"/>
                <w:sz w:val="20"/>
                <w:szCs w:val="20"/>
              </w:rPr>
            </w:pPr>
          </w:p>
        </w:tc>
      </w:tr>
      <w:tr w:rsidR="00CF1DA2" w:rsidRPr="00CF1DA2" w14:paraId="0332CD2C" w14:textId="77777777">
        <w:trPr>
          <w:trHeight w:val="230"/>
          <w:ins w:id="5949" w:author="Arjan" w:date="2012-12-10T16:13:00Z"/>
        </w:trPr>
        <w:tc>
          <w:tcPr>
            <w:tcW w:w="3780" w:type="dxa"/>
            <w:tcBorders>
              <w:top w:val="nil"/>
              <w:left w:val="nil"/>
              <w:bottom w:val="nil"/>
              <w:right w:val="nil"/>
            </w:tcBorders>
          </w:tcPr>
          <w:p w14:paraId="1D28735F" w14:textId="77777777" w:rsidR="00CF1DA2" w:rsidRPr="00CF1DA2" w:rsidRDefault="00CF1DA2" w:rsidP="00CF1DA2">
            <w:pPr>
              <w:autoSpaceDE w:val="0"/>
              <w:autoSpaceDN w:val="0"/>
              <w:adjustRightInd w:val="0"/>
              <w:spacing w:after="0" w:line="240" w:lineRule="auto"/>
              <w:rPr>
                <w:ins w:id="5950" w:author="Arjan" w:date="2012-12-10T16:13:00Z"/>
                <w:rFonts w:ascii="Arial" w:eastAsia="Times New Roman" w:hAnsi="Arial" w:cs="Arial"/>
                <w:b/>
                <w:bCs/>
                <w:color w:val="000000"/>
                <w:sz w:val="20"/>
                <w:szCs w:val="20"/>
              </w:rPr>
            </w:pPr>
            <w:ins w:id="5951" w:author="Arjan" w:date="2012-12-10T16:13:00Z">
              <w:r w:rsidRPr="00CF1DA2">
                <w:rPr>
                  <w:rFonts w:ascii="Arial" w:eastAsia="Times New Roman" w:hAnsi="Arial" w:cs="Arial"/>
                  <w:b/>
                  <w:bCs/>
                  <w:color w:val="000000"/>
                  <w:sz w:val="20"/>
                  <w:szCs w:val="20"/>
                </w:rPr>
                <w:t>Regels attribuutsoort</w:t>
              </w:r>
            </w:ins>
          </w:p>
        </w:tc>
        <w:tc>
          <w:tcPr>
            <w:tcW w:w="5580" w:type="dxa"/>
            <w:tcBorders>
              <w:top w:val="nil"/>
              <w:left w:val="nil"/>
              <w:bottom w:val="nil"/>
              <w:right w:val="nil"/>
            </w:tcBorders>
          </w:tcPr>
          <w:p w14:paraId="33DEBE2F" w14:textId="77777777" w:rsidR="00CF1DA2" w:rsidRPr="00CF1DA2" w:rsidRDefault="00CF1DA2" w:rsidP="00CF1DA2">
            <w:pPr>
              <w:autoSpaceDE w:val="0"/>
              <w:autoSpaceDN w:val="0"/>
              <w:adjustRightInd w:val="0"/>
              <w:spacing w:after="0" w:line="240" w:lineRule="auto"/>
              <w:rPr>
                <w:ins w:id="5952" w:author="Arjan" w:date="2012-12-10T16:13:00Z"/>
                <w:rFonts w:ascii="Arial" w:eastAsia="Times New Roman" w:hAnsi="Arial" w:cs="Arial"/>
                <w:color w:val="000000"/>
                <w:sz w:val="20"/>
                <w:szCs w:val="20"/>
              </w:rPr>
            </w:pPr>
            <w:ins w:id="5953" w:author="Arjan" w:date="2012-12-10T16:13:00Z">
              <w:r w:rsidRPr="00CF1DA2">
                <w:rPr>
                  <w:rFonts w:ascii="Arial" w:eastAsia="Times New Roman" w:hAnsi="Arial" w:cs="Arial"/>
                  <w:color w:val="000000"/>
                  <w:sz w:val="20"/>
                  <w:szCs w:val="20"/>
                </w:rPr>
                <w:t>-</w:t>
              </w:r>
            </w:ins>
          </w:p>
        </w:tc>
      </w:tr>
      <w:tr w:rsidR="00CF1DA2" w:rsidRPr="00CF1DA2" w14:paraId="273858AD" w14:textId="77777777">
        <w:trPr>
          <w:trHeight w:val="230"/>
          <w:ins w:id="5954" w:author="Arjan" w:date="2012-12-10T16:13:00Z"/>
        </w:trPr>
        <w:tc>
          <w:tcPr>
            <w:tcW w:w="3780" w:type="dxa"/>
            <w:tcBorders>
              <w:top w:val="nil"/>
              <w:left w:val="nil"/>
              <w:bottom w:val="nil"/>
              <w:right w:val="nil"/>
            </w:tcBorders>
          </w:tcPr>
          <w:p w14:paraId="4EF5B805" w14:textId="77777777" w:rsidR="00CF1DA2" w:rsidRPr="00CF1DA2" w:rsidRDefault="00CF1DA2" w:rsidP="00CF1DA2">
            <w:pPr>
              <w:autoSpaceDE w:val="0"/>
              <w:autoSpaceDN w:val="0"/>
              <w:adjustRightInd w:val="0"/>
              <w:spacing w:after="0" w:line="240" w:lineRule="auto"/>
              <w:rPr>
                <w:ins w:id="5955" w:author="Arjan" w:date="2012-12-10T16:13:00Z"/>
                <w:rFonts w:ascii="Arial" w:eastAsia="Times New Roman" w:hAnsi="Arial" w:cs="Arial"/>
                <w:color w:val="000000"/>
                <w:sz w:val="20"/>
                <w:szCs w:val="20"/>
              </w:rPr>
            </w:pPr>
          </w:p>
        </w:tc>
        <w:tc>
          <w:tcPr>
            <w:tcW w:w="5580" w:type="dxa"/>
            <w:tcBorders>
              <w:top w:val="nil"/>
              <w:left w:val="nil"/>
              <w:bottom w:val="nil"/>
              <w:right w:val="nil"/>
            </w:tcBorders>
          </w:tcPr>
          <w:p w14:paraId="43A18A02" w14:textId="77777777" w:rsidR="00CF1DA2" w:rsidRPr="00CF1DA2" w:rsidRDefault="00CF1DA2" w:rsidP="00CF1DA2">
            <w:pPr>
              <w:autoSpaceDE w:val="0"/>
              <w:autoSpaceDN w:val="0"/>
              <w:adjustRightInd w:val="0"/>
              <w:spacing w:after="0" w:line="240" w:lineRule="auto"/>
              <w:rPr>
                <w:ins w:id="5956" w:author="Arjan" w:date="2012-12-10T16:13:00Z"/>
                <w:rFonts w:ascii="Arial" w:eastAsia="Times New Roman" w:hAnsi="Arial" w:cs="Arial"/>
                <w:color w:val="000000"/>
                <w:sz w:val="20"/>
                <w:szCs w:val="20"/>
              </w:rPr>
            </w:pPr>
          </w:p>
        </w:tc>
      </w:tr>
    </w:tbl>
    <w:p w14:paraId="37AEB88B" w14:textId="77777777" w:rsidR="00CF1DA2" w:rsidRPr="00CF1DA2" w:rsidRDefault="00DA5D93" w:rsidP="00CF1DA2">
      <w:pPr>
        <w:autoSpaceDE w:val="0"/>
        <w:autoSpaceDN w:val="0"/>
        <w:adjustRightInd w:val="0"/>
        <w:spacing w:before="240" w:after="60" w:line="240" w:lineRule="auto"/>
        <w:outlineLvl w:val="3"/>
        <w:rPr>
          <w:ins w:id="5957" w:author="Arjan" w:date="2012-12-10T16:13:00Z"/>
          <w:rFonts w:ascii="Arial" w:eastAsia="Times New Roman" w:hAnsi="Arial" w:cs="Arial"/>
          <w:b/>
          <w:bCs/>
          <w:color w:val="004080"/>
          <w:sz w:val="24"/>
          <w:szCs w:val="24"/>
        </w:rPr>
      </w:pPr>
      <w:ins w:id="5958"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Kanaal</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CF1DA2" w:rsidRPr="00CF1DA2" w14:paraId="4E2EC469" w14:textId="77777777">
        <w:trPr>
          <w:trHeight w:val="230"/>
          <w:ins w:id="5959" w:author="Arjan" w:date="2012-12-10T16:13:00Z"/>
        </w:trPr>
        <w:tc>
          <w:tcPr>
            <w:tcW w:w="3780" w:type="dxa"/>
            <w:tcBorders>
              <w:top w:val="nil"/>
              <w:left w:val="nil"/>
              <w:bottom w:val="nil"/>
              <w:right w:val="nil"/>
            </w:tcBorders>
          </w:tcPr>
          <w:p w14:paraId="44EA8237" w14:textId="77777777" w:rsidR="00CF1DA2" w:rsidRPr="00CF1DA2" w:rsidRDefault="00CF1DA2" w:rsidP="00CF1DA2">
            <w:pPr>
              <w:autoSpaceDE w:val="0"/>
              <w:autoSpaceDN w:val="0"/>
              <w:adjustRightInd w:val="0"/>
              <w:spacing w:after="0" w:line="240" w:lineRule="auto"/>
              <w:rPr>
                <w:ins w:id="5960" w:author="Arjan" w:date="2012-12-10T16:13:00Z"/>
                <w:rFonts w:ascii="Arial" w:eastAsia="Times New Roman" w:hAnsi="Arial" w:cs="Arial"/>
                <w:color w:val="000000"/>
                <w:sz w:val="20"/>
                <w:szCs w:val="20"/>
              </w:rPr>
            </w:pPr>
            <w:ins w:id="5961" w:author="Arjan" w:date="2012-12-10T16:13:00Z">
              <w:r w:rsidRPr="00CF1DA2">
                <w:rPr>
                  <w:rFonts w:ascii="Arial" w:eastAsia="Times New Roman" w:hAnsi="Arial" w:cs="Arial"/>
                  <w:b/>
                  <w:bCs/>
                  <w:color w:val="000000"/>
                  <w:sz w:val="20"/>
                  <w:szCs w:val="20"/>
                </w:rPr>
                <w:t>Naam attribuutsoort</w:t>
              </w:r>
            </w:ins>
          </w:p>
        </w:tc>
        <w:tc>
          <w:tcPr>
            <w:tcW w:w="5580" w:type="dxa"/>
            <w:tcBorders>
              <w:top w:val="nil"/>
              <w:left w:val="nil"/>
              <w:bottom w:val="nil"/>
              <w:right w:val="nil"/>
            </w:tcBorders>
          </w:tcPr>
          <w:p w14:paraId="73924A06" w14:textId="77777777" w:rsidR="00CF1DA2" w:rsidRPr="00CF1DA2" w:rsidRDefault="00DA5D93" w:rsidP="00CF1DA2">
            <w:pPr>
              <w:autoSpaceDE w:val="0"/>
              <w:autoSpaceDN w:val="0"/>
              <w:adjustRightInd w:val="0"/>
              <w:spacing w:after="0" w:line="240" w:lineRule="auto"/>
              <w:rPr>
                <w:ins w:id="5962" w:author="Arjan" w:date="2012-12-10T16:13:00Z"/>
                <w:rFonts w:ascii="Arial" w:eastAsia="Times New Roman" w:hAnsi="Arial" w:cs="Arial"/>
                <w:color w:val="000000"/>
                <w:sz w:val="20"/>
                <w:szCs w:val="20"/>
              </w:rPr>
            </w:pPr>
            <w:ins w:id="5963"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Kanaal</w:t>
              </w:r>
              <w:r w:rsidRPr="00CF1DA2">
                <w:rPr>
                  <w:rFonts w:ascii="Arial" w:hAnsi="Arial" w:cs="Arial"/>
                  <w:sz w:val="20"/>
                  <w:szCs w:val="20"/>
                  <w:lang w:val="en-AU"/>
                </w:rPr>
                <w:fldChar w:fldCharType="end"/>
              </w:r>
            </w:ins>
          </w:p>
        </w:tc>
      </w:tr>
      <w:tr w:rsidR="00CF1DA2" w:rsidRPr="00CF1DA2" w14:paraId="5829EEB3" w14:textId="77777777">
        <w:trPr>
          <w:ins w:id="5964" w:author="Arjan" w:date="2012-12-10T16:13:00Z"/>
        </w:trPr>
        <w:tc>
          <w:tcPr>
            <w:tcW w:w="3780" w:type="dxa"/>
            <w:tcBorders>
              <w:top w:val="nil"/>
              <w:left w:val="nil"/>
              <w:bottom w:val="nil"/>
              <w:right w:val="nil"/>
            </w:tcBorders>
          </w:tcPr>
          <w:p w14:paraId="7331D046" w14:textId="77777777" w:rsidR="00CF1DA2" w:rsidRPr="00CF1DA2" w:rsidRDefault="00CF1DA2" w:rsidP="00CF1DA2">
            <w:pPr>
              <w:autoSpaceDE w:val="0"/>
              <w:autoSpaceDN w:val="0"/>
              <w:adjustRightInd w:val="0"/>
              <w:spacing w:after="0" w:line="240" w:lineRule="auto"/>
              <w:rPr>
                <w:ins w:id="596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59100F5B" w14:textId="77777777" w:rsidR="00CF1DA2" w:rsidRPr="00CF1DA2" w:rsidRDefault="00CF1DA2" w:rsidP="00CF1DA2">
            <w:pPr>
              <w:autoSpaceDE w:val="0"/>
              <w:autoSpaceDN w:val="0"/>
              <w:adjustRightInd w:val="0"/>
              <w:spacing w:after="0" w:line="240" w:lineRule="auto"/>
              <w:rPr>
                <w:ins w:id="5966" w:author="Arjan" w:date="2012-12-10T16:13:00Z"/>
                <w:rFonts w:ascii="Arial" w:eastAsia="Times New Roman" w:hAnsi="Arial" w:cs="Arial"/>
                <w:color w:val="000000"/>
                <w:sz w:val="20"/>
                <w:szCs w:val="20"/>
              </w:rPr>
            </w:pPr>
          </w:p>
        </w:tc>
      </w:tr>
      <w:tr w:rsidR="00CF1DA2" w:rsidRPr="00CF1DA2" w14:paraId="203797DA" w14:textId="77777777">
        <w:trPr>
          <w:ins w:id="5967" w:author="Arjan" w:date="2012-12-10T16:13:00Z"/>
        </w:trPr>
        <w:tc>
          <w:tcPr>
            <w:tcW w:w="3780" w:type="dxa"/>
            <w:tcBorders>
              <w:top w:val="nil"/>
              <w:left w:val="nil"/>
              <w:bottom w:val="nil"/>
              <w:right w:val="nil"/>
            </w:tcBorders>
          </w:tcPr>
          <w:p w14:paraId="5BB71E4B" w14:textId="77777777" w:rsidR="00CF1DA2" w:rsidRPr="00CF1DA2" w:rsidRDefault="00CF1DA2" w:rsidP="00CF1DA2">
            <w:pPr>
              <w:autoSpaceDE w:val="0"/>
              <w:autoSpaceDN w:val="0"/>
              <w:adjustRightInd w:val="0"/>
              <w:spacing w:after="0" w:line="240" w:lineRule="auto"/>
              <w:rPr>
                <w:ins w:id="5968" w:author="Arjan" w:date="2012-12-10T16:13:00Z"/>
                <w:rFonts w:ascii="Arial" w:eastAsia="Times New Roman" w:hAnsi="Arial" w:cs="Arial"/>
                <w:color w:val="000000"/>
                <w:sz w:val="20"/>
                <w:szCs w:val="20"/>
              </w:rPr>
            </w:pPr>
            <w:ins w:id="5969" w:author="Arjan" w:date="2012-12-10T16:13:00Z">
              <w:r w:rsidRPr="00CF1DA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1B121836" w14:textId="77777777" w:rsidR="00CF1DA2" w:rsidRPr="00CF1DA2" w:rsidRDefault="00CF1DA2" w:rsidP="00CF1DA2">
            <w:pPr>
              <w:autoSpaceDE w:val="0"/>
              <w:autoSpaceDN w:val="0"/>
              <w:adjustRightInd w:val="0"/>
              <w:spacing w:after="0" w:line="240" w:lineRule="auto"/>
              <w:rPr>
                <w:ins w:id="5970" w:author="Arjan" w:date="2012-12-10T16:13:00Z"/>
                <w:rFonts w:ascii="Arial" w:eastAsia="Times New Roman" w:hAnsi="Arial" w:cs="Arial"/>
                <w:color w:val="000000"/>
                <w:sz w:val="20"/>
                <w:szCs w:val="20"/>
              </w:rPr>
            </w:pPr>
            <w:ins w:id="5971" w:author="Arjan" w:date="2012-12-10T16:13:00Z">
              <w:r w:rsidRPr="00CF1DA2">
                <w:rPr>
                  <w:rFonts w:ascii="Arial" w:eastAsia="Times New Roman" w:hAnsi="Arial" w:cs="Arial"/>
                  <w:color w:val="000000"/>
                  <w:sz w:val="20"/>
                  <w:szCs w:val="20"/>
                </w:rPr>
                <w:t>KING</w:t>
              </w:r>
            </w:ins>
          </w:p>
        </w:tc>
      </w:tr>
      <w:tr w:rsidR="00CF1DA2" w:rsidRPr="00CF1DA2" w14:paraId="1408533D" w14:textId="77777777">
        <w:trPr>
          <w:ins w:id="5972" w:author="Arjan" w:date="2012-12-10T16:13:00Z"/>
        </w:trPr>
        <w:tc>
          <w:tcPr>
            <w:tcW w:w="3780" w:type="dxa"/>
            <w:tcBorders>
              <w:top w:val="nil"/>
              <w:left w:val="nil"/>
              <w:bottom w:val="nil"/>
              <w:right w:val="nil"/>
            </w:tcBorders>
          </w:tcPr>
          <w:p w14:paraId="0FC93D92" w14:textId="77777777" w:rsidR="00CF1DA2" w:rsidRPr="00CF1DA2" w:rsidRDefault="00CF1DA2" w:rsidP="00CF1DA2">
            <w:pPr>
              <w:autoSpaceDE w:val="0"/>
              <w:autoSpaceDN w:val="0"/>
              <w:adjustRightInd w:val="0"/>
              <w:spacing w:after="0" w:line="240" w:lineRule="auto"/>
              <w:rPr>
                <w:ins w:id="597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364BC66F" w14:textId="77777777" w:rsidR="00CF1DA2" w:rsidRPr="00CF1DA2" w:rsidRDefault="00CF1DA2" w:rsidP="00CF1DA2">
            <w:pPr>
              <w:autoSpaceDE w:val="0"/>
              <w:autoSpaceDN w:val="0"/>
              <w:adjustRightInd w:val="0"/>
              <w:spacing w:after="0" w:line="240" w:lineRule="auto"/>
              <w:rPr>
                <w:ins w:id="5974" w:author="Arjan" w:date="2012-12-10T16:13:00Z"/>
                <w:rFonts w:ascii="Arial" w:eastAsia="Times New Roman" w:hAnsi="Arial" w:cs="Arial"/>
                <w:color w:val="000000"/>
                <w:sz w:val="20"/>
                <w:szCs w:val="20"/>
              </w:rPr>
            </w:pPr>
          </w:p>
        </w:tc>
      </w:tr>
      <w:tr w:rsidR="00CF1DA2" w:rsidRPr="00CF1DA2" w14:paraId="54AE405F" w14:textId="77777777">
        <w:trPr>
          <w:ins w:id="5975" w:author="Arjan" w:date="2012-12-10T16:13:00Z"/>
        </w:trPr>
        <w:tc>
          <w:tcPr>
            <w:tcW w:w="3780" w:type="dxa"/>
            <w:tcBorders>
              <w:top w:val="nil"/>
              <w:left w:val="nil"/>
              <w:bottom w:val="nil"/>
              <w:right w:val="nil"/>
            </w:tcBorders>
          </w:tcPr>
          <w:p w14:paraId="1E6E0681" w14:textId="77777777" w:rsidR="00CF1DA2" w:rsidRPr="00CF1DA2" w:rsidRDefault="00CF1DA2" w:rsidP="00CF1DA2">
            <w:pPr>
              <w:autoSpaceDE w:val="0"/>
              <w:autoSpaceDN w:val="0"/>
              <w:adjustRightInd w:val="0"/>
              <w:spacing w:after="0" w:line="240" w:lineRule="auto"/>
              <w:rPr>
                <w:ins w:id="5976" w:author="Arjan" w:date="2012-12-10T16:13:00Z"/>
                <w:rFonts w:ascii="Arial" w:eastAsia="Times New Roman" w:hAnsi="Arial" w:cs="Arial"/>
                <w:color w:val="000000"/>
                <w:sz w:val="20"/>
                <w:szCs w:val="20"/>
              </w:rPr>
            </w:pPr>
            <w:ins w:id="5977" w:author="Arjan" w:date="2012-12-10T16:13:00Z">
              <w:r w:rsidRPr="00CF1DA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7DFC574E" w14:textId="77777777" w:rsidR="00CF1DA2" w:rsidRPr="00CF1DA2" w:rsidRDefault="00CF1DA2" w:rsidP="00CF1DA2">
            <w:pPr>
              <w:autoSpaceDE w:val="0"/>
              <w:autoSpaceDN w:val="0"/>
              <w:adjustRightInd w:val="0"/>
              <w:spacing w:after="0" w:line="240" w:lineRule="auto"/>
              <w:rPr>
                <w:ins w:id="5978" w:author="Arjan" w:date="2012-12-10T16:13:00Z"/>
                <w:rFonts w:ascii="Arial" w:eastAsia="Times New Roman" w:hAnsi="Arial" w:cs="Arial"/>
                <w:color w:val="000000"/>
                <w:sz w:val="20"/>
                <w:szCs w:val="20"/>
              </w:rPr>
            </w:pPr>
          </w:p>
        </w:tc>
      </w:tr>
      <w:tr w:rsidR="00CF1DA2" w:rsidRPr="00CF1DA2" w14:paraId="5478AADD" w14:textId="77777777">
        <w:trPr>
          <w:ins w:id="5979" w:author="Arjan" w:date="2012-12-10T16:13:00Z"/>
        </w:trPr>
        <w:tc>
          <w:tcPr>
            <w:tcW w:w="3780" w:type="dxa"/>
            <w:tcBorders>
              <w:top w:val="nil"/>
              <w:left w:val="nil"/>
              <w:bottom w:val="nil"/>
              <w:right w:val="nil"/>
            </w:tcBorders>
          </w:tcPr>
          <w:p w14:paraId="3BE8723A" w14:textId="77777777" w:rsidR="00CF1DA2" w:rsidRPr="00CF1DA2" w:rsidRDefault="00CF1DA2" w:rsidP="00CF1DA2">
            <w:pPr>
              <w:autoSpaceDE w:val="0"/>
              <w:autoSpaceDN w:val="0"/>
              <w:adjustRightInd w:val="0"/>
              <w:spacing w:after="0" w:line="240" w:lineRule="auto"/>
              <w:rPr>
                <w:ins w:id="598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5F72DC42" w14:textId="77777777" w:rsidR="00CF1DA2" w:rsidRPr="00CF1DA2" w:rsidRDefault="00CF1DA2" w:rsidP="00CF1DA2">
            <w:pPr>
              <w:autoSpaceDE w:val="0"/>
              <w:autoSpaceDN w:val="0"/>
              <w:adjustRightInd w:val="0"/>
              <w:spacing w:after="0" w:line="240" w:lineRule="auto"/>
              <w:rPr>
                <w:ins w:id="5981" w:author="Arjan" w:date="2012-12-10T16:13:00Z"/>
                <w:rFonts w:ascii="Arial" w:eastAsia="Times New Roman" w:hAnsi="Arial" w:cs="Arial"/>
                <w:color w:val="000000"/>
                <w:sz w:val="20"/>
                <w:szCs w:val="20"/>
              </w:rPr>
            </w:pPr>
          </w:p>
        </w:tc>
      </w:tr>
      <w:tr w:rsidR="00CF1DA2" w:rsidRPr="00CF1DA2" w14:paraId="32A33786" w14:textId="77777777">
        <w:trPr>
          <w:ins w:id="5982" w:author="Arjan" w:date="2012-12-10T16:13:00Z"/>
        </w:trPr>
        <w:tc>
          <w:tcPr>
            <w:tcW w:w="3780" w:type="dxa"/>
            <w:tcBorders>
              <w:top w:val="nil"/>
              <w:left w:val="nil"/>
              <w:bottom w:val="nil"/>
              <w:right w:val="nil"/>
            </w:tcBorders>
          </w:tcPr>
          <w:p w14:paraId="343FC6CA" w14:textId="77777777" w:rsidR="00CF1DA2" w:rsidRPr="00CF1DA2" w:rsidRDefault="00CF1DA2" w:rsidP="00CF1DA2">
            <w:pPr>
              <w:autoSpaceDE w:val="0"/>
              <w:autoSpaceDN w:val="0"/>
              <w:adjustRightInd w:val="0"/>
              <w:spacing w:after="0" w:line="240" w:lineRule="auto"/>
              <w:rPr>
                <w:ins w:id="5983" w:author="Arjan" w:date="2012-12-10T16:13:00Z"/>
                <w:rFonts w:ascii="Arial" w:eastAsia="Times New Roman" w:hAnsi="Arial" w:cs="Arial"/>
                <w:color w:val="000000"/>
                <w:sz w:val="20"/>
                <w:szCs w:val="20"/>
              </w:rPr>
            </w:pPr>
            <w:ins w:id="5984" w:author="Arjan" w:date="2012-12-10T16:13:00Z">
              <w:r w:rsidRPr="00CF1DA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0DB9F972" w14:textId="77777777" w:rsidR="00CF1DA2" w:rsidRPr="00CF1DA2" w:rsidRDefault="00DA5D93" w:rsidP="00CF1DA2">
            <w:pPr>
              <w:autoSpaceDE w:val="0"/>
              <w:autoSpaceDN w:val="0"/>
              <w:adjustRightInd w:val="0"/>
              <w:spacing w:after="0" w:line="240" w:lineRule="auto"/>
              <w:rPr>
                <w:ins w:id="5985" w:author="Arjan" w:date="2012-12-10T16:13:00Z"/>
                <w:rFonts w:ascii="Arial" w:eastAsia="Times New Roman" w:hAnsi="Arial" w:cs="Arial"/>
                <w:color w:val="000000"/>
                <w:sz w:val="20"/>
                <w:szCs w:val="20"/>
              </w:rPr>
            </w:pPr>
            <w:ins w:id="5986"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kanaaal</w:t>
              </w:r>
              <w:r w:rsidRPr="00CF1DA2">
                <w:rPr>
                  <w:rFonts w:ascii="Arial" w:hAnsi="Arial" w:cs="Arial"/>
                  <w:sz w:val="20"/>
                  <w:szCs w:val="20"/>
                  <w:lang w:val="en-AU"/>
                </w:rPr>
                <w:fldChar w:fldCharType="end"/>
              </w:r>
            </w:ins>
          </w:p>
        </w:tc>
      </w:tr>
      <w:tr w:rsidR="00CF1DA2" w:rsidRPr="00CF1DA2" w14:paraId="764CEFD1" w14:textId="77777777">
        <w:trPr>
          <w:ins w:id="5987" w:author="Arjan" w:date="2012-12-10T16:13:00Z"/>
        </w:trPr>
        <w:tc>
          <w:tcPr>
            <w:tcW w:w="3780" w:type="dxa"/>
            <w:tcBorders>
              <w:top w:val="nil"/>
              <w:left w:val="nil"/>
              <w:bottom w:val="nil"/>
              <w:right w:val="nil"/>
            </w:tcBorders>
          </w:tcPr>
          <w:p w14:paraId="3A95D07E" w14:textId="77777777" w:rsidR="00CF1DA2" w:rsidRPr="00CF1DA2" w:rsidRDefault="00CF1DA2" w:rsidP="00CF1DA2">
            <w:pPr>
              <w:autoSpaceDE w:val="0"/>
              <w:autoSpaceDN w:val="0"/>
              <w:adjustRightInd w:val="0"/>
              <w:spacing w:after="0" w:line="240" w:lineRule="auto"/>
              <w:rPr>
                <w:ins w:id="598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206C502F" w14:textId="77777777" w:rsidR="00CF1DA2" w:rsidRPr="00CF1DA2" w:rsidRDefault="00CF1DA2" w:rsidP="00CF1DA2">
            <w:pPr>
              <w:autoSpaceDE w:val="0"/>
              <w:autoSpaceDN w:val="0"/>
              <w:adjustRightInd w:val="0"/>
              <w:spacing w:after="0" w:line="240" w:lineRule="auto"/>
              <w:rPr>
                <w:ins w:id="5989" w:author="Arjan" w:date="2012-12-10T16:13:00Z"/>
                <w:rFonts w:ascii="Arial" w:eastAsia="Times New Roman" w:hAnsi="Arial" w:cs="Arial"/>
                <w:color w:val="000000"/>
                <w:sz w:val="20"/>
                <w:szCs w:val="20"/>
              </w:rPr>
            </w:pPr>
          </w:p>
        </w:tc>
      </w:tr>
      <w:tr w:rsidR="00CF1DA2" w:rsidRPr="005C14BE" w14:paraId="39A34620" w14:textId="77777777">
        <w:trPr>
          <w:ins w:id="5990" w:author="Arjan" w:date="2012-12-10T16:13:00Z"/>
        </w:trPr>
        <w:tc>
          <w:tcPr>
            <w:tcW w:w="3780" w:type="dxa"/>
            <w:tcBorders>
              <w:top w:val="nil"/>
              <w:left w:val="nil"/>
              <w:bottom w:val="nil"/>
              <w:right w:val="nil"/>
            </w:tcBorders>
          </w:tcPr>
          <w:p w14:paraId="00990F7A" w14:textId="77777777" w:rsidR="00CF1DA2" w:rsidRPr="00CF1DA2" w:rsidRDefault="00CF1DA2" w:rsidP="00CF1DA2">
            <w:pPr>
              <w:autoSpaceDE w:val="0"/>
              <w:autoSpaceDN w:val="0"/>
              <w:adjustRightInd w:val="0"/>
              <w:spacing w:after="0" w:line="240" w:lineRule="auto"/>
              <w:rPr>
                <w:ins w:id="5991" w:author="Arjan" w:date="2012-12-10T16:13:00Z"/>
                <w:rFonts w:ascii="Arial" w:eastAsia="Times New Roman" w:hAnsi="Arial" w:cs="Arial"/>
                <w:color w:val="000000"/>
                <w:sz w:val="20"/>
                <w:szCs w:val="20"/>
              </w:rPr>
            </w:pPr>
            <w:ins w:id="5992" w:author="Arjan" w:date="2012-12-10T16:13:00Z">
              <w:r w:rsidRPr="00CF1DA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0AF37A30" w14:textId="77777777" w:rsidR="00CF1DA2" w:rsidRPr="00DD0F4F" w:rsidRDefault="00DA5D93" w:rsidP="00CF1DA2">
            <w:pPr>
              <w:autoSpaceDE w:val="0"/>
              <w:autoSpaceDN w:val="0"/>
              <w:adjustRightInd w:val="0"/>
              <w:spacing w:after="0" w:line="240" w:lineRule="auto"/>
              <w:rPr>
                <w:ins w:id="5993" w:author="Arjan" w:date="2012-12-10T16:13:00Z"/>
                <w:rFonts w:ascii="Arial" w:eastAsia="Times New Roman" w:hAnsi="Arial" w:cs="Arial"/>
                <w:color w:val="000000"/>
                <w:sz w:val="20"/>
                <w:szCs w:val="20"/>
                <w:lang w:val="nl-NL"/>
              </w:rPr>
            </w:pPr>
            <w:ins w:id="5994" w:author="Arjan" w:date="2012-12-10T16:13: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Att.Notes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Het communicatiekanaal waarlangs het Klantcontact gevoerd wordt</w:t>
              </w:r>
              <w:r w:rsidRPr="00CF1DA2">
                <w:rPr>
                  <w:rFonts w:ascii="Arial" w:hAnsi="Arial" w:cs="Arial"/>
                  <w:sz w:val="20"/>
                  <w:szCs w:val="20"/>
                  <w:lang w:val="en-AU"/>
                </w:rPr>
                <w:fldChar w:fldCharType="end"/>
              </w:r>
            </w:ins>
          </w:p>
        </w:tc>
      </w:tr>
      <w:tr w:rsidR="00CF1DA2" w:rsidRPr="005C14BE" w14:paraId="70DFA57B" w14:textId="77777777">
        <w:trPr>
          <w:trHeight w:val="230"/>
          <w:ins w:id="5995" w:author="Arjan" w:date="2012-12-10T16:13:00Z"/>
        </w:trPr>
        <w:tc>
          <w:tcPr>
            <w:tcW w:w="3780" w:type="dxa"/>
            <w:tcBorders>
              <w:top w:val="nil"/>
              <w:left w:val="nil"/>
              <w:bottom w:val="nil"/>
              <w:right w:val="nil"/>
            </w:tcBorders>
          </w:tcPr>
          <w:p w14:paraId="47C611EE" w14:textId="77777777" w:rsidR="00CF1DA2" w:rsidRPr="00DD0F4F" w:rsidRDefault="00CF1DA2" w:rsidP="00CF1DA2">
            <w:pPr>
              <w:autoSpaceDE w:val="0"/>
              <w:autoSpaceDN w:val="0"/>
              <w:adjustRightInd w:val="0"/>
              <w:spacing w:after="0" w:line="240" w:lineRule="auto"/>
              <w:rPr>
                <w:ins w:id="5996" w:author="Arjan" w:date="2012-12-10T16:1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4AAA098" w14:textId="77777777" w:rsidR="00CF1DA2" w:rsidRPr="00DD0F4F" w:rsidRDefault="00CF1DA2" w:rsidP="00CF1DA2">
            <w:pPr>
              <w:autoSpaceDE w:val="0"/>
              <w:autoSpaceDN w:val="0"/>
              <w:adjustRightInd w:val="0"/>
              <w:spacing w:after="0" w:line="240" w:lineRule="auto"/>
              <w:rPr>
                <w:ins w:id="5997" w:author="Arjan" w:date="2012-12-10T16:13:00Z"/>
                <w:rFonts w:ascii="Arial" w:eastAsia="Times New Roman" w:hAnsi="Arial" w:cs="Arial"/>
                <w:color w:val="000000"/>
                <w:sz w:val="20"/>
                <w:szCs w:val="20"/>
                <w:lang w:val="nl-NL"/>
              </w:rPr>
            </w:pPr>
          </w:p>
        </w:tc>
      </w:tr>
      <w:tr w:rsidR="00CF1DA2" w:rsidRPr="00CF1DA2" w14:paraId="6F0F2E04" w14:textId="77777777">
        <w:trPr>
          <w:trHeight w:val="230"/>
          <w:ins w:id="5998" w:author="Arjan" w:date="2012-12-10T16:13:00Z"/>
        </w:trPr>
        <w:tc>
          <w:tcPr>
            <w:tcW w:w="3780" w:type="dxa"/>
            <w:tcBorders>
              <w:top w:val="nil"/>
              <w:left w:val="nil"/>
              <w:bottom w:val="nil"/>
              <w:right w:val="nil"/>
            </w:tcBorders>
          </w:tcPr>
          <w:p w14:paraId="4EDC5DB6" w14:textId="77777777" w:rsidR="00CF1DA2" w:rsidRPr="00CF1DA2" w:rsidRDefault="00CF1DA2" w:rsidP="00CF1DA2">
            <w:pPr>
              <w:autoSpaceDE w:val="0"/>
              <w:autoSpaceDN w:val="0"/>
              <w:adjustRightInd w:val="0"/>
              <w:spacing w:after="0" w:line="240" w:lineRule="auto"/>
              <w:rPr>
                <w:ins w:id="5999" w:author="Arjan" w:date="2012-12-10T16:13:00Z"/>
                <w:rFonts w:ascii="Arial" w:eastAsia="Times New Roman" w:hAnsi="Arial" w:cs="Arial"/>
                <w:color w:val="000000"/>
                <w:sz w:val="20"/>
                <w:szCs w:val="20"/>
              </w:rPr>
            </w:pPr>
            <w:ins w:id="6000" w:author="Arjan" w:date="2012-12-10T16:13:00Z">
              <w:r w:rsidRPr="00CF1DA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7703FD09" w14:textId="77777777" w:rsidR="00CF1DA2" w:rsidRPr="00CF1DA2" w:rsidRDefault="00CF1DA2" w:rsidP="00CF1DA2">
            <w:pPr>
              <w:autoSpaceDE w:val="0"/>
              <w:autoSpaceDN w:val="0"/>
              <w:adjustRightInd w:val="0"/>
              <w:spacing w:after="0" w:line="240" w:lineRule="auto"/>
              <w:rPr>
                <w:ins w:id="6001" w:author="Arjan" w:date="2012-12-10T16:13:00Z"/>
                <w:rFonts w:ascii="Arial" w:eastAsia="Times New Roman" w:hAnsi="Arial" w:cs="Arial"/>
                <w:color w:val="000000"/>
                <w:sz w:val="20"/>
                <w:szCs w:val="20"/>
              </w:rPr>
            </w:pPr>
            <w:ins w:id="6002" w:author="Arjan" w:date="2012-12-10T16:13:00Z">
              <w:r w:rsidRPr="00CF1DA2">
                <w:rPr>
                  <w:rFonts w:ascii="Arial" w:eastAsia="Times New Roman" w:hAnsi="Arial" w:cs="Arial"/>
                  <w:color w:val="000000"/>
                  <w:sz w:val="20"/>
                  <w:szCs w:val="20"/>
                </w:rPr>
                <w:t xml:space="preserve">KING </w:t>
              </w:r>
            </w:ins>
          </w:p>
        </w:tc>
      </w:tr>
      <w:tr w:rsidR="00CF1DA2" w:rsidRPr="00CF1DA2" w14:paraId="3B513C43" w14:textId="77777777">
        <w:trPr>
          <w:ins w:id="6003" w:author="Arjan" w:date="2012-12-10T16:13:00Z"/>
        </w:trPr>
        <w:tc>
          <w:tcPr>
            <w:tcW w:w="3780" w:type="dxa"/>
            <w:tcBorders>
              <w:top w:val="nil"/>
              <w:left w:val="nil"/>
              <w:bottom w:val="nil"/>
              <w:right w:val="nil"/>
            </w:tcBorders>
          </w:tcPr>
          <w:p w14:paraId="34653116" w14:textId="77777777" w:rsidR="00CF1DA2" w:rsidRPr="00CF1DA2" w:rsidRDefault="00CF1DA2" w:rsidP="00CF1DA2">
            <w:pPr>
              <w:autoSpaceDE w:val="0"/>
              <w:autoSpaceDN w:val="0"/>
              <w:adjustRightInd w:val="0"/>
              <w:spacing w:after="0" w:line="240" w:lineRule="auto"/>
              <w:rPr>
                <w:ins w:id="600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2918E68B" w14:textId="77777777" w:rsidR="00CF1DA2" w:rsidRPr="00CF1DA2" w:rsidRDefault="00CF1DA2" w:rsidP="00CF1DA2">
            <w:pPr>
              <w:autoSpaceDE w:val="0"/>
              <w:autoSpaceDN w:val="0"/>
              <w:adjustRightInd w:val="0"/>
              <w:spacing w:after="0" w:line="240" w:lineRule="auto"/>
              <w:rPr>
                <w:ins w:id="6005" w:author="Arjan" w:date="2012-12-10T16:13:00Z"/>
                <w:rFonts w:ascii="Arial" w:eastAsia="Times New Roman" w:hAnsi="Arial" w:cs="Arial"/>
                <w:color w:val="000000"/>
                <w:sz w:val="20"/>
                <w:szCs w:val="20"/>
              </w:rPr>
            </w:pPr>
          </w:p>
        </w:tc>
      </w:tr>
      <w:tr w:rsidR="00CF1DA2" w:rsidRPr="00CF1DA2" w14:paraId="357C4914" w14:textId="77777777">
        <w:trPr>
          <w:ins w:id="6006" w:author="Arjan" w:date="2012-12-10T16:13:00Z"/>
        </w:trPr>
        <w:tc>
          <w:tcPr>
            <w:tcW w:w="3780" w:type="dxa"/>
            <w:tcBorders>
              <w:top w:val="nil"/>
              <w:left w:val="nil"/>
              <w:bottom w:val="nil"/>
              <w:right w:val="nil"/>
            </w:tcBorders>
          </w:tcPr>
          <w:p w14:paraId="3681A10B" w14:textId="77777777" w:rsidR="00CF1DA2" w:rsidRPr="00CF1DA2" w:rsidRDefault="00CF1DA2" w:rsidP="00CF1DA2">
            <w:pPr>
              <w:autoSpaceDE w:val="0"/>
              <w:autoSpaceDN w:val="0"/>
              <w:adjustRightInd w:val="0"/>
              <w:spacing w:after="0" w:line="240" w:lineRule="auto"/>
              <w:rPr>
                <w:ins w:id="6007" w:author="Arjan" w:date="2012-12-10T16:13:00Z"/>
                <w:rFonts w:ascii="Arial" w:eastAsia="Times New Roman" w:hAnsi="Arial" w:cs="Arial"/>
                <w:color w:val="000000"/>
                <w:sz w:val="20"/>
                <w:szCs w:val="20"/>
              </w:rPr>
            </w:pPr>
            <w:ins w:id="6008" w:author="Arjan" w:date="2012-12-10T16:13:00Z">
              <w:r w:rsidRPr="00CF1DA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260C0082" w14:textId="77777777" w:rsidR="00CF1DA2" w:rsidRPr="00CF1DA2" w:rsidRDefault="00CF1DA2" w:rsidP="00CF1DA2">
            <w:pPr>
              <w:autoSpaceDE w:val="0"/>
              <w:autoSpaceDN w:val="0"/>
              <w:adjustRightInd w:val="0"/>
              <w:spacing w:after="0" w:line="240" w:lineRule="auto"/>
              <w:rPr>
                <w:ins w:id="6009" w:author="Arjan" w:date="2012-12-10T16:13:00Z"/>
                <w:rFonts w:ascii="Arial" w:eastAsia="Times New Roman" w:hAnsi="Arial" w:cs="Arial"/>
                <w:color w:val="000000"/>
                <w:sz w:val="20"/>
                <w:szCs w:val="20"/>
              </w:rPr>
            </w:pPr>
            <w:ins w:id="6010" w:author="Arjan" w:date="2012-12-10T16:13:00Z">
              <w:r w:rsidRPr="00CF1DA2">
                <w:rPr>
                  <w:rFonts w:ascii="Arial" w:eastAsia="Times New Roman" w:hAnsi="Arial" w:cs="Arial"/>
                  <w:color w:val="000000"/>
                  <w:sz w:val="20"/>
                  <w:szCs w:val="20"/>
                </w:rPr>
                <w:t>1 januari 2013</w:t>
              </w:r>
            </w:ins>
          </w:p>
        </w:tc>
      </w:tr>
      <w:tr w:rsidR="00CF1DA2" w:rsidRPr="00CF1DA2" w14:paraId="5D610C90" w14:textId="77777777">
        <w:trPr>
          <w:ins w:id="6011" w:author="Arjan" w:date="2012-12-10T16:13:00Z"/>
        </w:trPr>
        <w:tc>
          <w:tcPr>
            <w:tcW w:w="3780" w:type="dxa"/>
            <w:tcBorders>
              <w:top w:val="nil"/>
              <w:left w:val="nil"/>
              <w:bottom w:val="nil"/>
              <w:right w:val="nil"/>
            </w:tcBorders>
          </w:tcPr>
          <w:p w14:paraId="7C0C5389" w14:textId="77777777" w:rsidR="00CF1DA2" w:rsidRPr="00CF1DA2" w:rsidRDefault="00CF1DA2" w:rsidP="00CF1DA2">
            <w:pPr>
              <w:autoSpaceDE w:val="0"/>
              <w:autoSpaceDN w:val="0"/>
              <w:adjustRightInd w:val="0"/>
              <w:spacing w:after="0" w:line="240" w:lineRule="auto"/>
              <w:rPr>
                <w:ins w:id="601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7FEDB5B6" w14:textId="77777777" w:rsidR="00CF1DA2" w:rsidRPr="00CF1DA2" w:rsidRDefault="00CF1DA2" w:rsidP="00CF1DA2">
            <w:pPr>
              <w:autoSpaceDE w:val="0"/>
              <w:autoSpaceDN w:val="0"/>
              <w:adjustRightInd w:val="0"/>
              <w:spacing w:after="0" w:line="240" w:lineRule="auto"/>
              <w:rPr>
                <w:ins w:id="6013" w:author="Arjan" w:date="2012-12-10T16:13:00Z"/>
                <w:rFonts w:ascii="Arial" w:eastAsia="Times New Roman" w:hAnsi="Arial" w:cs="Arial"/>
                <w:color w:val="000000"/>
                <w:sz w:val="20"/>
                <w:szCs w:val="20"/>
              </w:rPr>
            </w:pPr>
          </w:p>
        </w:tc>
      </w:tr>
      <w:tr w:rsidR="00CF1DA2" w:rsidRPr="005C14BE" w14:paraId="2C84C84A" w14:textId="77777777">
        <w:trPr>
          <w:ins w:id="6014" w:author="Arjan" w:date="2012-12-10T16:13:00Z"/>
        </w:trPr>
        <w:tc>
          <w:tcPr>
            <w:tcW w:w="3780" w:type="dxa"/>
            <w:tcBorders>
              <w:top w:val="nil"/>
              <w:left w:val="nil"/>
              <w:bottom w:val="nil"/>
              <w:right w:val="nil"/>
            </w:tcBorders>
          </w:tcPr>
          <w:p w14:paraId="6F2BDD7B" w14:textId="77777777" w:rsidR="00CF1DA2" w:rsidRPr="00CF1DA2" w:rsidRDefault="00CF1DA2" w:rsidP="00CF1DA2">
            <w:pPr>
              <w:autoSpaceDE w:val="0"/>
              <w:autoSpaceDN w:val="0"/>
              <w:adjustRightInd w:val="0"/>
              <w:spacing w:after="0" w:line="240" w:lineRule="auto"/>
              <w:rPr>
                <w:ins w:id="6015" w:author="Arjan" w:date="2012-12-10T16:13:00Z"/>
                <w:rFonts w:ascii="Arial" w:eastAsia="Times New Roman" w:hAnsi="Arial" w:cs="Arial"/>
                <w:color w:val="000000"/>
                <w:sz w:val="20"/>
                <w:szCs w:val="20"/>
              </w:rPr>
            </w:pPr>
            <w:ins w:id="6016" w:author="Arjan" w:date="2012-12-10T16:13:00Z">
              <w:r w:rsidRPr="00CF1DA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00DCAA7A" w14:textId="77777777" w:rsidR="00CF1DA2" w:rsidRPr="00DD0F4F" w:rsidRDefault="00CF1DA2" w:rsidP="00CF1DA2">
            <w:pPr>
              <w:autoSpaceDE w:val="0"/>
              <w:autoSpaceDN w:val="0"/>
              <w:adjustRightInd w:val="0"/>
              <w:spacing w:after="0" w:line="240" w:lineRule="auto"/>
              <w:rPr>
                <w:ins w:id="6017" w:author="Arjan" w:date="2012-12-10T16:13:00Z"/>
                <w:rFonts w:ascii="Arial" w:eastAsia="Times New Roman" w:hAnsi="Arial" w:cs="Arial"/>
                <w:color w:val="000000"/>
                <w:sz w:val="20"/>
                <w:szCs w:val="20"/>
                <w:lang w:val="nl-NL"/>
              </w:rPr>
            </w:pPr>
            <w:ins w:id="6018" w:author="Arjan" w:date="2012-12-10T16:13:00Z">
              <w:r w:rsidRPr="00DD0F4F">
                <w:rPr>
                  <w:rFonts w:ascii="Arial" w:eastAsia="Times New Roman" w:hAnsi="Arial" w:cs="Arial"/>
                  <w:color w:val="000000"/>
                  <w:sz w:val="20"/>
                  <w:szCs w:val="20"/>
                  <w:lang w:val="nl-NL"/>
                </w:rPr>
                <w:t>Aangezien het om persoonlijk cointact gaat zal het veelal het contact aan het loket of de telefoon betreffen.</w:t>
              </w:r>
            </w:ins>
          </w:p>
        </w:tc>
      </w:tr>
      <w:tr w:rsidR="00CF1DA2" w:rsidRPr="005C14BE" w14:paraId="37A5693C" w14:textId="77777777">
        <w:trPr>
          <w:ins w:id="6019" w:author="Arjan" w:date="2012-12-10T16:13:00Z"/>
        </w:trPr>
        <w:tc>
          <w:tcPr>
            <w:tcW w:w="3780" w:type="dxa"/>
            <w:tcBorders>
              <w:top w:val="nil"/>
              <w:left w:val="nil"/>
              <w:bottom w:val="nil"/>
              <w:right w:val="nil"/>
            </w:tcBorders>
          </w:tcPr>
          <w:p w14:paraId="7D047AAC" w14:textId="77777777" w:rsidR="00CF1DA2" w:rsidRPr="00DD0F4F" w:rsidRDefault="00CF1DA2" w:rsidP="00CF1DA2">
            <w:pPr>
              <w:autoSpaceDE w:val="0"/>
              <w:autoSpaceDN w:val="0"/>
              <w:adjustRightInd w:val="0"/>
              <w:spacing w:after="0" w:line="240" w:lineRule="auto"/>
              <w:rPr>
                <w:ins w:id="6020" w:author="Arjan" w:date="2012-12-10T16:1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2FE3223E" w14:textId="77777777" w:rsidR="00CF1DA2" w:rsidRPr="00DD0F4F" w:rsidRDefault="00CF1DA2" w:rsidP="00CF1DA2">
            <w:pPr>
              <w:autoSpaceDE w:val="0"/>
              <w:autoSpaceDN w:val="0"/>
              <w:adjustRightInd w:val="0"/>
              <w:spacing w:after="0" w:line="240" w:lineRule="auto"/>
              <w:rPr>
                <w:ins w:id="6021" w:author="Arjan" w:date="2012-12-10T16:13:00Z"/>
                <w:rFonts w:ascii="Arial" w:eastAsia="Times New Roman" w:hAnsi="Arial" w:cs="Arial"/>
                <w:color w:val="000000"/>
                <w:sz w:val="20"/>
                <w:szCs w:val="20"/>
                <w:lang w:val="nl-NL"/>
              </w:rPr>
            </w:pPr>
          </w:p>
        </w:tc>
      </w:tr>
      <w:tr w:rsidR="00CF1DA2" w:rsidRPr="00CF1DA2" w14:paraId="17B8023D" w14:textId="77777777">
        <w:trPr>
          <w:ins w:id="6022" w:author="Arjan" w:date="2012-12-10T16:13:00Z"/>
        </w:trPr>
        <w:tc>
          <w:tcPr>
            <w:tcW w:w="3780" w:type="dxa"/>
            <w:tcBorders>
              <w:top w:val="nil"/>
              <w:left w:val="nil"/>
              <w:bottom w:val="nil"/>
              <w:right w:val="nil"/>
            </w:tcBorders>
          </w:tcPr>
          <w:p w14:paraId="5FC2EBED" w14:textId="77777777" w:rsidR="00CF1DA2" w:rsidRPr="00CF1DA2" w:rsidRDefault="00CF1DA2" w:rsidP="00CF1DA2">
            <w:pPr>
              <w:autoSpaceDE w:val="0"/>
              <w:autoSpaceDN w:val="0"/>
              <w:adjustRightInd w:val="0"/>
              <w:spacing w:after="0" w:line="240" w:lineRule="auto"/>
              <w:rPr>
                <w:ins w:id="6023" w:author="Arjan" w:date="2012-12-10T16:13:00Z"/>
                <w:rFonts w:ascii="Arial" w:eastAsia="Times New Roman" w:hAnsi="Arial" w:cs="Arial"/>
                <w:color w:val="000000"/>
                <w:sz w:val="20"/>
                <w:szCs w:val="20"/>
              </w:rPr>
            </w:pPr>
            <w:ins w:id="6024" w:author="Arjan" w:date="2012-12-10T16:13:00Z">
              <w:r w:rsidRPr="00CF1DA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53E1C7BA" w14:textId="77777777" w:rsidR="00CF1DA2" w:rsidRPr="00CF1DA2" w:rsidRDefault="00DA5D93" w:rsidP="00CF1DA2">
            <w:pPr>
              <w:autoSpaceDE w:val="0"/>
              <w:autoSpaceDN w:val="0"/>
              <w:adjustRightInd w:val="0"/>
              <w:spacing w:after="0" w:line="240" w:lineRule="auto"/>
              <w:rPr>
                <w:ins w:id="6025" w:author="Arjan" w:date="2012-12-10T16:13:00Z"/>
                <w:rFonts w:ascii="Arial" w:eastAsia="Times New Roman" w:hAnsi="Arial" w:cs="Arial"/>
                <w:color w:val="000000"/>
                <w:sz w:val="20"/>
                <w:szCs w:val="20"/>
              </w:rPr>
            </w:pPr>
            <w:ins w:id="6026"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AN20</w:t>
              </w:r>
              <w:r w:rsidRPr="00CF1DA2">
                <w:rPr>
                  <w:rFonts w:ascii="Arial" w:hAnsi="Arial" w:cs="Arial"/>
                  <w:sz w:val="20"/>
                  <w:szCs w:val="20"/>
                  <w:lang w:val="en-AU"/>
                </w:rPr>
                <w:fldChar w:fldCharType="end"/>
              </w:r>
            </w:ins>
          </w:p>
        </w:tc>
      </w:tr>
      <w:tr w:rsidR="00CF1DA2" w:rsidRPr="00CF1DA2" w14:paraId="3F1D43C5" w14:textId="77777777">
        <w:trPr>
          <w:trHeight w:val="230"/>
          <w:ins w:id="6027" w:author="Arjan" w:date="2012-12-10T16:13:00Z"/>
        </w:trPr>
        <w:tc>
          <w:tcPr>
            <w:tcW w:w="3780" w:type="dxa"/>
            <w:tcBorders>
              <w:top w:val="nil"/>
              <w:left w:val="nil"/>
              <w:bottom w:val="nil"/>
              <w:right w:val="nil"/>
            </w:tcBorders>
          </w:tcPr>
          <w:p w14:paraId="093AA592" w14:textId="77777777" w:rsidR="00CF1DA2" w:rsidRPr="00CF1DA2" w:rsidRDefault="00CF1DA2" w:rsidP="00CF1DA2">
            <w:pPr>
              <w:autoSpaceDE w:val="0"/>
              <w:autoSpaceDN w:val="0"/>
              <w:adjustRightInd w:val="0"/>
              <w:spacing w:after="0" w:line="240" w:lineRule="auto"/>
              <w:rPr>
                <w:ins w:id="602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29EE897D" w14:textId="77777777" w:rsidR="00CF1DA2" w:rsidRPr="00CF1DA2" w:rsidRDefault="00CF1DA2" w:rsidP="00CF1DA2">
            <w:pPr>
              <w:autoSpaceDE w:val="0"/>
              <w:autoSpaceDN w:val="0"/>
              <w:adjustRightInd w:val="0"/>
              <w:spacing w:after="0" w:line="240" w:lineRule="auto"/>
              <w:rPr>
                <w:ins w:id="6029" w:author="Arjan" w:date="2012-12-10T16:13:00Z"/>
                <w:rFonts w:ascii="Arial" w:eastAsia="Times New Roman" w:hAnsi="Arial" w:cs="Arial"/>
                <w:color w:val="000000"/>
                <w:sz w:val="20"/>
                <w:szCs w:val="20"/>
              </w:rPr>
            </w:pPr>
          </w:p>
        </w:tc>
      </w:tr>
      <w:tr w:rsidR="00CF1DA2" w:rsidRPr="00CF1DA2" w14:paraId="05940206" w14:textId="77777777">
        <w:trPr>
          <w:trHeight w:val="230"/>
          <w:ins w:id="6030" w:author="Arjan" w:date="2012-12-10T16:13:00Z"/>
        </w:trPr>
        <w:tc>
          <w:tcPr>
            <w:tcW w:w="3780" w:type="dxa"/>
            <w:tcBorders>
              <w:top w:val="nil"/>
              <w:left w:val="nil"/>
              <w:bottom w:val="nil"/>
              <w:right w:val="nil"/>
            </w:tcBorders>
          </w:tcPr>
          <w:p w14:paraId="60BDC1B8" w14:textId="77777777" w:rsidR="00CF1DA2" w:rsidRPr="00CF1DA2" w:rsidRDefault="00CF1DA2" w:rsidP="00CF1DA2">
            <w:pPr>
              <w:autoSpaceDE w:val="0"/>
              <w:autoSpaceDN w:val="0"/>
              <w:adjustRightInd w:val="0"/>
              <w:spacing w:after="0" w:line="240" w:lineRule="auto"/>
              <w:rPr>
                <w:ins w:id="6031" w:author="Arjan" w:date="2012-12-10T16:13:00Z"/>
                <w:rFonts w:ascii="Arial" w:eastAsia="Times New Roman" w:hAnsi="Arial" w:cs="Arial"/>
                <w:color w:val="000000"/>
                <w:sz w:val="20"/>
                <w:szCs w:val="20"/>
              </w:rPr>
            </w:pPr>
            <w:ins w:id="6032" w:author="Arjan" w:date="2012-12-10T16:13:00Z">
              <w:r w:rsidRPr="00CF1DA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6ABD91EC" w14:textId="77777777" w:rsidR="00CF1DA2" w:rsidRPr="00CF1DA2" w:rsidRDefault="00CF1DA2" w:rsidP="00CF1DA2">
            <w:pPr>
              <w:autoSpaceDE w:val="0"/>
              <w:autoSpaceDN w:val="0"/>
              <w:adjustRightInd w:val="0"/>
              <w:spacing w:after="0" w:line="240" w:lineRule="auto"/>
              <w:rPr>
                <w:ins w:id="6033" w:author="Arjan" w:date="2012-12-10T16:13:00Z"/>
                <w:rFonts w:ascii="Arial" w:eastAsia="Times New Roman" w:hAnsi="Arial" w:cs="Arial"/>
                <w:color w:val="000000"/>
                <w:sz w:val="20"/>
                <w:szCs w:val="20"/>
              </w:rPr>
            </w:pPr>
          </w:p>
        </w:tc>
      </w:tr>
      <w:tr w:rsidR="00CF1DA2" w:rsidRPr="00CF1DA2" w14:paraId="55F3AA28" w14:textId="77777777">
        <w:trPr>
          <w:trHeight w:val="215"/>
          <w:ins w:id="6034" w:author="Arjan" w:date="2012-12-10T16:13:00Z"/>
        </w:trPr>
        <w:tc>
          <w:tcPr>
            <w:tcW w:w="3780" w:type="dxa"/>
            <w:tcBorders>
              <w:top w:val="nil"/>
              <w:left w:val="nil"/>
              <w:bottom w:val="nil"/>
              <w:right w:val="nil"/>
            </w:tcBorders>
          </w:tcPr>
          <w:p w14:paraId="1A1E5A40" w14:textId="77777777" w:rsidR="00CF1DA2" w:rsidRPr="00CF1DA2" w:rsidRDefault="00CF1DA2" w:rsidP="00CF1DA2">
            <w:pPr>
              <w:autoSpaceDE w:val="0"/>
              <w:autoSpaceDN w:val="0"/>
              <w:adjustRightInd w:val="0"/>
              <w:spacing w:after="0" w:line="240" w:lineRule="auto"/>
              <w:rPr>
                <w:ins w:id="603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19791A53" w14:textId="77777777" w:rsidR="00CF1DA2" w:rsidRPr="00CF1DA2" w:rsidRDefault="00CF1DA2" w:rsidP="00CF1DA2">
            <w:pPr>
              <w:autoSpaceDE w:val="0"/>
              <w:autoSpaceDN w:val="0"/>
              <w:adjustRightInd w:val="0"/>
              <w:spacing w:after="0" w:line="240" w:lineRule="auto"/>
              <w:rPr>
                <w:ins w:id="6036" w:author="Arjan" w:date="2012-12-10T16:13:00Z"/>
                <w:rFonts w:ascii="Arial" w:eastAsia="Times New Roman" w:hAnsi="Arial" w:cs="Arial"/>
                <w:color w:val="000000"/>
                <w:sz w:val="20"/>
                <w:szCs w:val="20"/>
              </w:rPr>
            </w:pPr>
          </w:p>
        </w:tc>
      </w:tr>
      <w:tr w:rsidR="00CF1DA2" w:rsidRPr="00CF1DA2" w14:paraId="3835C761" w14:textId="77777777">
        <w:trPr>
          <w:trHeight w:val="215"/>
          <w:ins w:id="6037" w:author="Arjan" w:date="2012-12-10T16:13:00Z"/>
        </w:trPr>
        <w:tc>
          <w:tcPr>
            <w:tcW w:w="3780" w:type="dxa"/>
            <w:tcBorders>
              <w:top w:val="nil"/>
              <w:left w:val="nil"/>
              <w:bottom w:val="nil"/>
              <w:right w:val="nil"/>
            </w:tcBorders>
          </w:tcPr>
          <w:p w14:paraId="7FD3AFB9" w14:textId="77777777" w:rsidR="00CF1DA2" w:rsidRPr="00CF1DA2" w:rsidRDefault="00CF1DA2" w:rsidP="00CF1DA2">
            <w:pPr>
              <w:autoSpaceDE w:val="0"/>
              <w:autoSpaceDN w:val="0"/>
              <w:adjustRightInd w:val="0"/>
              <w:spacing w:after="0" w:line="240" w:lineRule="auto"/>
              <w:rPr>
                <w:ins w:id="6038" w:author="Arjan" w:date="2012-12-10T16:13:00Z"/>
                <w:rFonts w:ascii="Arial" w:eastAsia="Times New Roman" w:hAnsi="Arial" w:cs="Arial"/>
                <w:color w:val="000000"/>
                <w:sz w:val="20"/>
                <w:szCs w:val="20"/>
              </w:rPr>
            </w:pPr>
            <w:ins w:id="6039" w:author="Arjan" w:date="2012-12-10T16:13:00Z">
              <w:r w:rsidRPr="00CF1DA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77093B53" w14:textId="77777777" w:rsidR="00CF1DA2" w:rsidRPr="00CF1DA2" w:rsidRDefault="00CF1DA2" w:rsidP="00CF1DA2">
            <w:pPr>
              <w:autoSpaceDE w:val="0"/>
              <w:autoSpaceDN w:val="0"/>
              <w:adjustRightInd w:val="0"/>
              <w:spacing w:after="0" w:line="240" w:lineRule="auto"/>
              <w:rPr>
                <w:ins w:id="6040" w:author="Arjan" w:date="2012-12-10T16:13:00Z"/>
                <w:rFonts w:ascii="Arial" w:eastAsia="Times New Roman" w:hAnsi="Arial" w:cs="Arial"/>
                <w:color w:val="000000"/>
                <w:sz w:val="20"/>
                <w:szCs w:val="20"/>
              </w:rPr>
            </w:pPr>
            <w:ins w:id="6041" w:author="Arjan" w:date="2012-12-10T16:13:00Z">
              <w:r w:rsidRPr="00CF1DA2">
                <w:rPr>
                  <w:rFonts w:ascii="Arial" w:eastAsia="Times New Roman" w:hAnsi="Arial" w:cs="Arial"/>
                  <w:color w:val="000000"/>
                  <w:sz w:val="20"/>
                  <w:szCs w:val="20"/>
                </w:rPr>
                <w:t>Nee</w:t>
              </w:r>
            </w:ins>
          </w:p>
        </w:tc>
      </w:tr>
      <w:tr w:rsidR="00CF1DA2" w:rsidRPr="00CF1DA2" w14:paraId="309CD963" w14:textId="77777777">
        <w:trPr>
          <w:trHeight w:val="230"/>
          <w:ins w:id="6042" w:author="Arjan" w:date="2012-12-10T16:13:00Z"/>
        </w:trPr>
        <w:tc>
          <w:tcPr>
            <w:tcW w:w="3780" w:type="dxa"/>
            <w:tcBorders>
              <w:top w:val="nil"/>
              <w:left w:val="nil"/>
              <w:bottom w:val="nil"/>
              <w:right w:val="nil"/>
            </w:tcBorders>
          </w:tcPr>
          <w:p w14:paraId="022EA132" w14:textId="77777777" w:rsidR="00CF1DA2" w:rsidRPr="00CF1DA2" w:rsidRDefault="00CF1DA2" w:rsidP="00CF1DA2">
            <w:pPr>
              <w:autoSpaceDE w:val="0"/>
              <w:autoSpaceDN w:val="0"/>
              <w:adjustRightInd w:val="0"/>
              <w:spacing w:after="0" w:line="240" w:lineRule="auto"/>
              <w:rPr>
                <w:ins w:id="604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51EA9D2E" w14:textId="77777777" w:rsidR="00CF1DA2" w:rsidRPr="00CF1DA2" w:rsidRDefault="00CF1DA2" w:rsidP="00CF1DA2">
            <w:pPr>
              <w:autoSpaceDE w:val="0"/>
              <w:autoSpaceDN w:val="0"/>
              <w:adjustRightInd w:val="0"/>
              <w:spacing w:after="0" w:line="240" w:lineRule="auto"/>
              <w:rPr>
                <w:ins w:id="6044" w:author="Arjan" w:date="2012-12-10T16:13:00Z"/>
                <w:rFonts w:ascii="Arial" w:eastAsia="Times New Roman" w:hAnsi="Arial" w:cs="Arial"/>
                <w:color w:val="000000"/>
                <w:sz w:val="20"/>
                <w:szCs w:val="20"/>
              </w:rPr>
            </w:pPr>
          </w:p>
        </w:tc>
      </w:tr>
      <w:tr w:rsidR="00CF1DA2" w:rsidRPr="00CF1DA2" w14:paraId="29BDD60C" w14:textId="77777777">
        <w:trPr>
          <w:trHeight w:val="230"/>
          <w:ins w:id="6045" w:author="Arjan" w:date="2012-12-10T16:13:00Z"/>
        </w:trPr>
        <w:tc>
          <w:tcPr>
            <w:tcW w:w="3780" w:type="dxa"/>
            <w:tcBorders>
              <w:top w:val="nil"/>
              <w:left w:val="nil"/>
              <w:bottom w:val="nil"/>
              <w:right w:val="nil"/>
            </w:tcBorders>
          </w:tcPr>
          <w:p w14:paraId="0C4C761F" w14:textId="77777777" w:rsidR="00CF1DA2" w:rsidRPr="00CF1DA2" w:rsidRDefault="00CF1DA2" w:rsidP="00CF1DA2">
            <w:pPr>
              <w:autoSpaceDE w:val="0"/>
              <w:autoSpaceDN w:val="0"/>
              <w:adjustRightInd w:val="0"/>
              <w:spacing w:after="0" w:line="240" w:lineRule="auto"/>
              <w:rPr>
                <w:ins w:id="6046" w:author="Arjan" w:date="2012-12-10T16:13:00Z"/>
                <w:rFonts w:ascii="Arial" w:eastAsia="Times New Roman" w:hAnsi="Arial" w:cs="Arial"/>
                <w:color w:val="000000"/>
                <w:sz w:val="20"/>
                <w:szCs w:val="20"/>
              </w:rPr>
            </w:pPr>
            <w:ins w:id="6047" w:author="Arjan" w:date="2012-12-10T16:13:00Z">
              <w:r w:rsidRPr="00CF1DA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6C5C3DDA" w14:textId="77777777" w:rsidR="00CF1DA2" w:rsidRPr="00CF1DA2" w:rsidRDefault="00CF1DA2" w:rsidP="00CF1DA2">
            <w:pPr>
              <w:autoSpaceDE w:val="0"/>
              <w:autoSpaceDN w:val="0"/>
              <w:adjustRightInd w:val="0"/>
              <w:spacing w:after="0" w:line="240" w:lineRule="auto"/>
              <w:rPr>
                <w:ins w:id="6048" w:author="Arjan" w:date="2012-12-10T16:13:00Z"/>
                <w:rFonts w:ascii="Arial" w:eastAsia="Times New Roman" w:hAnsi="Arial" w:cs="Arial"/>
                <w:color w:val="000000"/>
                <w:sz w:val="20"/>
                <w:szCs w:val="20"/>
              </w:rPr>
            </w:pPr>
            <w:ins w:id="6049" w:author="Arjan" w:date="2012-12-10T16:13:00Z">
              <w:r w:rsidRPr="00CF1DA2">
                <w:rPr>
                  <w:rFonts w:ascii="Arial" w:eastAsia="Times New Roman" w:hAnsi="Arial" w:cs="Arial"/>
                  <w:color w:val="000000"/>
                  <w:sz w:val="20"/>
                  <w:szCs w:val="20"/>
                </w:rPr>
                <w:t>Nee</w:t>
              </w:r>
            </w:ins>
          </w:p>
        </w:tc>
      </w:tr>
      <w:tr w:rsidR="00CF1DA2" w:rsidRPr="00CF1DA2" w14:paraId="03B95FF3" w14:textId="77777777">
        <w:trPr>
          <w:trHeight w:val="230"/>
          <w:ins w:id="6050" w:author="Arjan" w:date="2012-12-10T16:13:00Z"/>
        </w:trPr>
        <w:tc>
          <w:tcPr>
            <w:tcW w:w="3780" w:type="dxa"/>
            <w:tcBorders>
              <w:top w:val="nil"/>
              <w:left w:val="nil"/>
              <w:bottom w:val="nil"/>
              <w:right w:val="nil"/>
            </w:tcBorders>
          </w:tcPr>
          <w:p w14:paraId="72C95BF4" w14:textId="77777777" w:rsidR="00CF1DA2" w:rsidRPr="00CF1DA2" w:rsidRDefault="00CF1DA2" w:rsidP="00CF1DA2">
            <w:pPr>
              <w:autoSpaceDE w:val="0"/>
              <w:autoSpaceDN w:val="0"/>
              <w:adjustRightInd w:val="0"/>
              <w:spacing w:after="0" w:line="240" w:lineRule="auto"/>
              <w:rPr>
                <w:ins w:id="605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31D9986D" w14:textId="77777777" w:rsidR="00CF1DA2" w:rsidRPr="00CF1DA2" w:rsidRDefault="00CF1DA2" w:rsidP="00CF1DA2">
            <w:pPr>
              <w:autoSpaceDE w:val="0"/>
              <w:autoSpaceDN w:val="0"/>
              <w:adjustRightInd w:val="0"/>
              <w:spacing w:after="0" w:line="240" w:lineRule="auto"/>
              <w:rPr>
                <w:ins w:id="6052" w:author="Arjan" w:date="2012-12-10T16:13:00Z"/>
                <w:rFonts w:ascii="Arial" w:eastAsia="Times New Roman" w:hAnsi="Arial" w:cs="Arial"/>
                <w:color w:val="000000"/>
                <w:sz w:val="20"/>
                <w:szCs w:val="20"/>
              </w:rPr>
            </w:pPr>
          </w:p>
        </w:tc>
      </w:tr>
      <w:tr w:rsidR="00CF1DA2" w:rsidRPr="00CF1DA2" w14:paraId="791C6C95" w14:textId="77777777">
        <w:trPr>
          <w:trHeight w:val="230"/>
          <w:ins w:id="6053" w:author="Arjan" w:date="2012-12-10T16:13:00Z"/>
        </w:trPr>
        <w:tc>
          <w:tcPr>
            <w:tcW w:w="3780" w:type="dxa"/>
            <w:tcBorders>
              <w:top w:val="nil"/>
              <w:left w:val="nil"/>
              <w:bottom w:val="nil"/>
              <w:right w:val="nil"/>
            </w:tcBorders>
          </w:tcPr>
          <w:p w14:paraId="79A2924A" w14:textId="77777777" w:rsidR="00CF1DA2" w:rsidRPr="00CF1DA2" w:rsidRDefault="00CF1DA2" w:rsidP="00CF1DA2">
            <w:pPr>
              <w:autoSpaceDE w:val="0"/>
              <w:autoSpaceDN w:val="0"/>
              <w:adjustRightInd w:val="0"/>
              <w:spacing w:after="0" w:line="240" w:lineRule="auto"/>
              <w:rPr>
                <w:ins w:id="6054" w:author="Arjan" w:date="2012-12-10T16:13:00Z"/>
                <w:rFonts w:ascii="Arial" w:eastAsia="Times New Roman" w:hAnsi="Arial" w:cs="Arial"/>
                <w:color w:val="000000"/>
                <w:sz w:val="20"/>
                <w:szCs w:val="20"/>
              </w:rPr>
            </w:pPr>
            <w:ins w:id="6055" w:author="Arjan" w:date="2012-12-10T16:13:00Z">
              <w:r w:rsidRPr="00CF1DA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6CD316BE" w14:textId="77777777" w:rsidR="00CF1DA2" w:rsidRPr="00CF1DA2" w:rsidRDefault="00CF1DA2" w:rsidP="00CF1DA2">
            <w:pPr>
              <w:autoSpaceDE w:val="0"/>
              <w:autoSpaceDN w:val="0"/>
              <w:adjustRightInd w:val="0"/>
              <w:spacing w:after="0" w:line="240" w:lineRule="auto"/>
              <w:rPr>
                <w:ins w:id="6056" w:author="Arjan" w:date="2012-12-10T16:13:00Z"/>
                <w:rFonts w:ascii="Arial" w:eastAsia="Times New Roman" w:hAnsi="Arial" w:cs="Arial"/>
                <w:color w:val="000000"/>
                <w:sz w:val="20"/>
                <w:szCs w:val="20"/>
              </w:rPr>
            </w:pPr>
          </w:p>
        </w:tc>
      </w:tr>
      <w:tr w:rsidR="00CF1DA2" w:rsidRPr="00CF1DA2" w14:paraId="07A3ACB5" w14:textId="77777777">
        <w:trPr>
          <w:trHeight w:val="230"/>
          <w:ins w:id="6057" w:author="Arjan" w:date="2012-12-10T16:13:00Z"/>
        </w:trPr>
        <w:tc>
          <w:tcPr>
            <w:tcW w:w="3780" w:type="dxa"/>
            <w:tcBorders>
              <w:top w:val="nil"/>
              <w:left w:val="nil"/>
              <w:bottom w:val="nil"/>
              <w:right w:val="nil"/>
            </w:tcBorders>
          </w:tcPr>
          <w:p w14:paraId="527E902E" w14:textId="77777777" w:rsidR="00CF1DA2" w:rsidRPr="00CF1DA2" w:rsidRDefault="00CF1DA2" w:rsidP="00CF1DA2">
            <w:pPr>
              <w:autoSpaceDE w:val="0"/>
              <w:autoSpaceDN w:val="0"/>
              <w:adjustRightInd w:val="0"/>
              <w:spacing w:after="0" w:line="240" w:lineRule="auto"/>
              <w:rPr>
                <w:ins w:id="605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5C6E1EE2" w14:textId="77777777" w:rsidR="00CF1DA2" w:rsidRPr="00CF1DA2" w:rsidRDefault="00CF1DA2" w:rsidP="00CF1DA2">
            <w:pPr>
              <w:autoSpaceDE w:val="0"/>
              <w:autoSpaceDN w:val="0"/>
              <w:adjustRightInd w:val="0"/>
              <w:spacing w:after="0" w:line="240" w:lineRule="auto"/>
              <w:rPr>
                <w:ins w:id="6059" w:author="Arjan" w:date="2012-12-10T16:13:00Z"/>
                <w:rFonts w:ascii="Arial" w:eastAsia="Times New Roman" w:hAnsi="Arial" w:cs="Arial"/>
                <w:color w:val="000000"/>
                <w:sz w:val="20"/>
                <w:szCs w:val="20"/>
              </w:rPr>
            </w:pPr>
          </w:p>
        </w:tc>
      </w:tr>
      <w:tr w:rsidR="00CF1DA2" w:rsidRPr="00CF1DA2" w14:paraId="53205140" w14:textId="77777777">
        <w:trPr>
          <w:trHeight w:val="230"/>
          <w:ins w:id="6060" w:author="Arjan" w:date="2012-12-10T16:13:00Z"/>
        </w:trPr>
        <w:tc>
          <w:tcPr>
            <w:tcW w:w="3780" w:type="dxa"/>
            <w:tcBorders>
              <w:top w:val="nil"/>
              <w:left w:val="nil"/>
              <w:bottom w:val="nil"/>
              <w:right w:val="nil"/>
            </w:tcBorders>
          </w:tcPr>
          <w:p w14:paraId="2D253EBF" w14:textId="77777777" w:rsidR="00CF1DA2" w:rsidRPr="00CF1DA2" w:rsidRDefault="00CF1DA2" w:rsidP="00CF1DA2">
            <w:pPr>
              <w:autoSpaceDE w:val="0"/>
              <w:autoSpaceDN w:val="0"/>
              <w:adjustRightInd w:val="0"/>
              <w:spacing w:after="0" w:line="240" w:lineRule="auto"/>
              <w:rPr>
                <w:ins w:id="6061" w:author="Arjan" w:date="2012-12-10T16:13:00Z"/>
                <w:rFonts w:ascii="Arial" w:eastAsia="Times New Roman" w:hAnsi="Arial" w:cs="Arial"/>
                <w:color w:val="000000"/>
                <w:sz w:val="20"/>
                <w:szCs w:val="20"/>
              </w:rPr>
            </w:pPr>
            <w:ins w:id="6062" w:author="Arjan" w:date="2012-12-10T16:13:00Z">
              <w:r w:rsidRPr="00CF1DA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08E4F890" w14:textId="77777777" w:rsidR="00CF1DA2" w:rsidRPr="00CF1DA2" w:rsidRDefault="00CF1DA2" w:rsidP="00CF1DA2">
            <w:pPr>
              <w:autoSpaceDE w:val="0"/>
              <w:autoSpaceDN w:val="0"/>
              <w:adjustRightInd w:val="0"/>
              <w:spacing w:after="0" w:line="240" w:lineRule="auto"/>
              <w:rPr>
                <w:ins w:id="6063" w:author="Arjan" w:date="2012-12-10T16:13:00Z"/>
                <w:rFonts w:ascii="Arial" w:eastAsia="Times New Roman" w:hAnsi="Arial" w:cs="Arial"/>
                <w:color w:val="000000"/>
                <w:sz w:val="20"/>
                <w:szCs w:val="20"/>
              </w:rPr>
            </w:pPr>
            <w:ins w:id="6064" w:author="Arjan" w:date="2012-12-10T16:13:00Z">
              <w:r w:rsidRPr="00CF1DA2">
                <w:rPr>
                  <w:rFonts w:ascii="Arial" w:eastAsia="Times New Roman" w:hAnsi="Arial" w:cs="Arial"/>
                  <w:color w:val="000000"/>
                  <w:sz w:val="20"/>
                  <w:szCs w:val="20"/>
                </w:rPr>
                <w:t>Nee</w:t>
              </w:r>
            </w:ins>
          </w:p>
        </w:tc>
      </w:tr>
      <w:tr w:rsidR="00CF1DA2" w:rsidRPr="00CF1DA2" w14:paraId="2C4E2336" w14:textId="77777777">
        <w:trPr>
          <w:trHeight w:val="230"/>
          <w:ins w:id="6065" w:author="Arjan" w:date="2012-12-10T16:13:00Z"/>
        </w:trPr>
        <w:tc>
          <w:tcPr>
            <w:tcW w:w="3780" w:type="dxa"/>
            <w:tcBorders>
              <w:top w:val="nil"/>
              <w:left w:val="nil"/>
              <w:bottom w:val="nil"/>
              <w:right w:val="nil"/>
            </w:tcBorders>
          </w:tcPr>
          <w:p w14:paraId="19D9F326" w14:textId="77777777" w:rsidR="00CF1DA2" w:rsidRPr="00CF1DA2" w:rsidRDefault="00CF1DA2" w:rsidP="00CF1DA2">
            <w:pPr>
              <w:autoSpaceDE w:val="0"/>
              <w:autoSpaceDN w:val="0"/>
              <w:adjustRightInd w:val="0"/>
              <w:spacing w:after="0" w:line="240" w:lineRule="auto"/>
              <w:rPr>
                <w:ins w:id="606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5951A5AF" w14:textId="77777777" w:rsidR="00CF1DA2" w:rsidRPr="00CF1DA2" w:rsidRDefault="00CF1DA2" w:rsidP="00CF1DA2">
            <w:pPr>
              <w:autoSpaceDE w:val="0"/>
              <w:autoSpaceDN w:val="0"/>
              <w:adjustRightInd w:val="0"/>
              <w:spacing w:after="0" w:line="240" w:lineRule="auto"/>
              <w:rPr>
                <w:ins w:id="6067" w:author="Arjan" w:date="2012-12-10T16:13:00Z"/>
                <w:rFonts w:ascii="Arial" w:eastAsia="Times New Roman" w:hAnsi="Arial" w:cs="Arial"/>
                <w:color w:val="000000"/>
                <w:sz w:val="20"/>
                <w:szCs w:val="20"/>
              </w:rPr>
            </w:pPr>
          </w:p>
        </w:tc>
      </w:tr>
      <w:tr w:rsidR="00CF1DA2" w:rsidRPr="00CF1DA2" w14:paraId="0E08E503" w14:textId="77777777">
        <w:trPr>
          <w:trHeight w:val="411"/>
          <w:ins w:id="6068" w:author="Arjan" w:date="2012-12-10T16:13:00Z"/>
        </w:trPr>
        <w:tc>
          <w:tcPr>
            <w:tcW w:w="3780" w:type="dxa"/>
            <w:tcBorders>
              <w:top w:val="nil"/>
              <w:left w:val="nil"/>
              <w:bottom w:val="nil"/>
              <w:right w:val="nil"/>
            </w:tcBorders>
          </w:tcPr>
          <w:p w14:paraId="4CA99307" w14:textId="77777777" w:rsidR="00CF1DA2" w:rsidRPr="00CF1DA2" w:rsidRDefault="00CF1DA2" w:rsidP="00CF1DA2">
            <w:pPr>
              <w:autoSpaceDE w:val="0"/>
              <w:autoSpaceDN w:val="0"/>
              <w:adjustRightInd w:val="0"/>
              <w:spacing w:after="0" w:line="240" w:lineRule="auto"/>
              <w:rPr>
                <w:ins w:id="6069" w:author="Arjan" w:date="2012-12-10T16:13:00Z"/>
                <w:rFonts w:ascii="Arial" w:eastAsia="Times New Roman" w:hAnsi="Arial" w:cs="Arial"/>
                <w:color w:val="000000"/>
                <w:sz w:val="20"/>
                <w:szCs w:val="20"/>
              </w:rPr>
            </w:pPr>
            <w:ins w:id="6070" w:author="Arjan" w:date="2012-12-10T16:13:00Z">
              <w:r w:rsidRPr="00CF1DA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207A472A" w14:textId="77777777" w:rsidR="00CF1DA2" w:rsidRPr="00CF1DA2" w:rsidRDefault="00CF1DA2" w:rsidP="00CF1DA2">
            <w:pPr>
              <w:autoSpaceDE w:val="0"/>
              <w:autoSpaceDN w:val="0"/>
              <w:adjustRightInd w:val="0"/>
              <w:spacing w:after="0" w:line="240" w:lineRule="auto"/>
              <w:rPr>
                <w:ins w:id="6071" w:author="Arjan" w:date="2012-12-10T16:13:00Z"/>
                <w:rFonts w:ascii="Arial" w:eastAsia="Times New Roman" w:hAnsi="Arial" w:cs="Arial"/>
                <w:color w:val="000000"/>
                <w:sz w:val="20"/>
                <w:szCs w:val="20"/>
              </w:rPr>
            </w:pPr>
            <w:ins w:id="6072" w:author="Arjan" w:date="2012-12-10T16:13:00Z">
              <w:r w:rsidRPr="00CF1DA2">
                <w:rPr>
                  <w:rFonts w:ascii="Arial" w:eastAsia="Times New Roman" w:hAnsi="Arial" w:cs="Arial"/>
                  <w:color w:val="000000"/>
                  <w:sz w:val="20"/>
                  <w:szCs w:val="20"/>
                </w:rPr>
                <w:t>Nee</w:t>
              </w:r>
            </w:ins>
          </w:p>
        </w:tc>
      </w:tr>
      <w:tr w:rsidR="00CF1DA2" w:rsidRPr="00CF1DA2" w14:paraId="406A1614" w14:textId="77777777">
        <w:trPr>
          <w:trHeight w:val="245"/>
          <w:ins w:id="6073" w:author="Arjan" w:date="2012-12-10T16:13:00Z"/>
        </w:trPr>
        <w:tc>
          <w:tcPr>
            <w:tcW w:w="3780" w:type="dxa"/>
            <w:tcBorders>
              <w:top w:val="nil"/>
              <w:left w:val="nil"/>
              <w:bottom w:val="nil"/>
              <w:right w:val="nil"/>
            </w:tcBorders>
          </w:tcPr>
          <w:p w14:paraId="064653E6" w14:textId="77777777" w:rsidR="00CF1DA2" w:rsidRPr="00CF1DA2" w:rsidRDefault="00CF1DA2" w:rsidP="00CF1DA2">
            <w:pPr>
              <w:autoSpaceDE w:val="0"/>
              <w:autoSpaceDN w:val="0"/>
              <w:adjustRightInd w:val="0"/>
              <w:spacing w:after="0" w:line="240" w:lineRule="auto"/>
              <w:rPr>
                <w:ins w:id="607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530D4DAF" w14:textId="77777777" w:rsidR="00CF1DA2" w:rsidRPr="00CF1DA2" w:rsidRDefault="00CF1DA2" w:rsidP="00CF1DA2">
            <w:pPr>
              <w:autoSpaceDE w:val="0"/>
              <w:autoSpaceDN w:val="0"/>
              <w:adjustRightInd w:val="0"/>
              <w:spacing w:after="0" w:line="240" w:lineRule="auto"/>
              <w:rPr>
                <w:ins w:id="6075" w:author="Arjan" w:date="2012-12-10T16:13:00Z"/>
                <w:rFonts w:ascii="Arial" w:eastAsia="Times New Roman" w:hAnsi="Arial" w:cs="Arial"/>
                <w:color w:val="000000"/>
                <w:sz w:val="20"/>
                <w:szCs w:val="20"/>
              </w:rPr>
            </w:pPr>
          </w:p>
        </w:tc>
      </w:tr>
      <w:tr w:rsidR="00CF1DA2" w:rsidRPr="00CF1DA2" w14:paraId="4EC4B3D4" w14:textId="77777777">
        <w:trPr>
          <w:trHeight w:val="230"/>
          <w:ins w:id="6076" w:author="Arjan" w:date="2012-12-10T16:13:00Z"/>
        </w:trPr>
        <w:tc>
          <w:tcPr>
            <w:tcW w:w="3780" w:type="dxa"/>
            <w:tcBorders>
              <w:top w:val="nil"/>
              <w:left w:val="nil"/>
              <w:bottom w:val="nil"/>
              <w:right w:val="nil"/>
            </w:tcBorders>
          </w:tcPr>
          <w:p w14:paraId="40DDDF7F" w14:textId="77777777" w:rsidR="00CF1DA2" w:rsidRPr="00CF1DA2" w:rsidRDefault="00CF1DA2" w:rsidP="00CF1DA2">
            <w:pPr>
              <w:autoSpaceDE w:val="0"/>
              <w:autoSpaceDN w:val="0"/>
              <w:adjustRightInd w:val="0"/>
              <w:spacing w:after="0" w:line="240" w:lineRule="auto"/>
              <w:rPr>
                <w:ins w:id="6077" w:author="Arjan" w:date="2012-12-10T16:13:00Z"/>
                <w:rFonts w:ascii="Arial" w:eastAsia="Times New Roman" w:hAnsi="Arial" w:cs="Arial"/>
                <w:color w:val="000000"/>
                <w:sz w:val="20"/>
                <w:szCs w:val="20"/>
              </w:rPr>
            </w:pPr>
            <w:ins w:id="6078" w:author="Arjan" w:date="2012-12-10T16:13:00Z">
              <w:r w:rsidRPr="00CF1DA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1AD3EA00" w14:textId="77777777" w:rsidR="00CF1DA2" w:rsidRPr="00CF1DA2" w:rsidRDefault="00DA5D93" w:rsidP="00CF1DA2">
            <w:pPr>
              <w:autoSpaceDE w:val="0"/>
              <w:autoSpaceDN w:val="0"/>
              <w:adjustRightInd w:val="0"/>
              <w:spacing w:after="0" w:line="240" w:lineRule="auto"/>
              <w:rPr>
                <w:ins w:id="6079" w:author="Arjan" w:date="2012-12-10T16:13:00Z"/>
                <w:rFonts w:ascii="Arial" w:eastAsia="Times New Roman" w:hAnsi="Arial" w:cs="Arial"/>
                <w:color w:val="000000"/>
                <w:sz w:val="20"/>
                <w:szCs w:val="20"/>
              </w:rPr>
            </w:pPr>
            <w:ins w:id="6080"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0</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ins>
          </w:p>
        </w:tc>
      </w:tr>
      <w:tr w:rsidR="00CF1DA2" w:rsidRPr="00CF1DA2" w14:paraId="10CB329A" w14:textId="77777777">
        <w:trPr>
          <w:trHeight w:val="230"/>
          <w:ins w:id="6081" w:author="Arjan" w:date="2012-12-10T16:13:00Z"/>
        </w:trPr>
        <w:tc>
          <w:tcPr>
            <w:tcW w:w="3780" w:type="dxa"/>
            <w:tcBorders>
              <w:top w:val="nil"/>
              <w:left w:val="nil"/>
              <w:bottom w:val="nil"/>
              <w:right w:val="nil"/>
            </w:tcBorders>
          </w:tcPr>
          <w:p w14:paraId="6B339DD6" w14:textId="77777777" w:rsidR="00CF1DA2" w:rsidRPr="00CF1DA2" w:rsidRDefault="00CF1DA2" w:rsidP="00CF1DA2">
            <w:pPr>
              <w:autoSpaceDE w:val="0"/>
              <w:autoSpaceDN w:val="0"/>
              <w:adjustRightInd w:val="0"/>
              <w:spacing w:after="0" w:line="240" w:lineRule="auto"/>
              <w:rPr>
                <w:ins w:id="608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363B0212" w14:textId="77777777" w:rsidR="00CF1DA2" w:rsidRPr="00CF1DA2" w:rsidRDefault="00CF1DA2" w:rsidP="00CF1DA2">
            <w:pPr>
              <w:autoSpaceDE w:val="0"/>
              <w:autoSpaceDN w:val="0"/>
              <w:adjustRightInd w:val="0"/>
              <w:spacing w:after="0" w:line="240" w:lineRule="auto"/>
              <w:rPr>
                <w:ins w:id="6083" w:author="Arjan" w:date="2012-12-10T16:13:00Z"/>
                <w:rFonts w:ascii="Arial" w:eastAsia="Times New Roman" w:hAnsi="Arial" w:cs="Arial"/>
                <w:color w:val="000000"/>
                <w:sz w:val="20"/>
                <w:szCs w:val="20"/>
              </w:rPr>
            </w:pPr>
          </w:p>
        </w:tc>
      </w:tr>
      <w:tr w:rsidR="00CF1DA2" w:rsidRPr="00CF1DA2" w14:paraId="2061ADF7" w14:textId="77777777">
        <w:trPr>
          <w:trHeight w:val="230"/>
          <w:ins w:id="6084" w:author="Arjan" w:date="2012-12-10T16:13:00Z"/>
        </w:trPr>
        <w:tc>
          <w:tcPr>
            <w:tcW w:w="3780" w:type="dxa"/>
            <w:tcBorders>
              <w:top w:val="nil"/>
              <w:left w:val="nil"/>
              <w:bottom w:val="nil"/>
              <w:right w:val="nil"/>
            </w:tcBorders>
          </w:tcPr>
          <w:p w14:paraId="5E60EB0D" w14:textId="77777777" w:rsidR="00CF1DA2" w:rsidRPr="00CF1DA2" w:rsidRDefault="00CF1DA2" w:rsidP="00CF1DA2">
            <w:pPr>
              <w:autoSpaceDE w:val="0"/>
              <w:autoSpaceDN w:val="0"/>
              <w:adjustRightInd w:val="0"/>
              <w:spacing w:after="0" w:line="240" w:lineRule="auto"/>
              <w:rPr>
                <w:ins w:id="6085" w:author="Arjan" w:date="2012-12-10T16:13:00Z"/>
                <w:rFonts w:ascii="Arial" w:eastAsia="Times New Roman" w:hAnsi="Arial" w:cs="Arial"/>
                <w:color w:val="000000"/>
                <w:sz w:val="20"/>
                <w:szCs w:val="20"/>
              </w:rPr>
            </w:pPr>
            <w:ins w:id="6086" w:author="Arjan" w:date="2012-12-10T16:13:00Z">
              <w:r w:rsidRPr="00CF1DA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472638E6" w14:textId="77777777" w:rsidR="00CF1DA2" w:rsidRPr="00CF1DA2" w:rsidRDefault="00CF1DA2" w:rsidP="00CF1DA2">
            <w:pPr>
              <w:autoSpaceDE w:val="0"/>
              <w:autoSpaceDN w:val="0"/>
              <w:adjustRightInd w:val="0"/>
              <w:spacing w:after="0" w:line="240" w:lineRule="auto"/>
              <w:rPr>
                <w:ins w:id="6087" w:author="Arjan" w:date="2012-12-10T16:13:00Z"/>
                <w:rFonts w:ascii="Arial" w:eastAsia="Times New Roman" w:hAnsi="Arial" w:cs="Arial"/>
                <w:color w:val="000000"/>
                <w:sz w:val="20"/>
                <w:szCs w:val="20"/>
              </w:rPr>
            </w:pPr>
            <w:ins w:id="6088" w:author="Arjan" w:date="2012-12-10T16:13:00Z">
              <w:r w:rsidRPr="00CF1DA2">
                <w:rPr>
                  <w:rFonts w:ascii="Arial" w:eastAsia="Times New Roman" w:hAnsi="Arial" w:cs="Arial"/>
                  <w:color w:val="000000"/>
                  <w:sz w:val="20"/>
                  <w:szCs w:val="20"/>
                </w:rPr>
                <w:t>Gemeentelijk kerngegeven</w:t>
              </w:r>
            </w:ins>
          </w:p>
        </w:tc>
      </w:tr>
      <w:tr w:rsidR="00CF1DA2" w:rsidRPr="00CF1DA2" w14:paraId="67DA8EF0" w14:textId="77777777">
        <w:trPr>
          <w:trHeight w:val="230"/>
          <w:ins w:id="6089" w:author="Arjan" w:date="2012-12-10T16:13:00Z"/>
        </w:trPr>
        <w:tc>
          <w:tcPr>
            <w:tcW w:w="3780" w:type="dxa"/>
            <w:tcBorders>
              <w:top w:val="nil"/>
              <w:left w:val="nil"/>
              <w:bottom w:val="nil"/>
              <w:right w:val="nil"/>
            </w:tcBorders>
          </w:tcPr>
          <w:p w14:paraId="5E5BB179" w14:textId="77777777" w:rsidR="00CF1DA2" w:rsidRPr="00CF1DA2" w:rsidRDefault="00CF1DA2" w:rsidP="00CF1DA2">
            <w:pPr>
              <w:autoSpaceDE w:val="0"/>
              <w:autoSpaceDN w:val="0"/>
              <w:adjustRightInd w:val="0"/>
              <w:spacing w:after="0" w:line="240" w:lineRule="auto"/>
              <w:rPr>
                <w:ins w:id="609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7EB45980" w14:textId="77777777" w:rsidR="00CF1DA2" w:rsidRPr="00CF1DA2" w:rsidRDefault="00CF1DA2" w:rsidP="00CF1DA2">
            <w:pPr>
              <w:autoSpaceDE w:val="0"/>
              <w:autoSpaceDN w:val="0"/>
              <w:adjustRightInd w:val="0"/>
              <w:spacing w:after="0" w:line="240" w:lineRule="auto"/>
              <w:rPr>
                <w:ins w:id="6091" w:author="Arjan" w:date="2012-12-10T16:13:00Z"/>
                <w:rFonts w:ascii="Arial" w:eastAsia="Times New Roman" w:hAnsi="Arial" w:cs="Arial"/>
                <w:color w:val="000000"/>
                <w:sz w:val="20"/>
                <w:szCs w:val="20"/>
              </w:rPr>
            </w:pPr>
          </w:p>
        </w:tc>
      </w:tr>
      <w:tr w:rsidR="00CF1DA2" w:rsidRPr="00CF1DA2" w14:paraId="6EAFD66B" w14:textId="77777777">
        <w:trPr>
          <w:trHeight w:val="230"/>
          <w:ins w:id="6092" w:author="Arjan" w:date="2012-12-10T16:13:00Z"/>
        </w:trPr>
        <w:tc>
          <w:tcPr>
            <w:tcW w:w="3780" w:type="dxa"/>
            <w:tcBorders>
              <w:top w:val="nil"/>
              <w:left w:val="nil"/>
              <w:bottom w:val="nil"/>
              <w:right w:val="nil"/>
            </w:tcBorders>
          </w:tcPr>
          <w:p w14:paraId="46AA8EBD" w14:textId="77777777" w:rsidR="00CF1DA2" w:rsidRPr="00CF1DA2" w:rsidRDefault="00CF1DA2" w:rsidP="00CF1DA2">
            <w:pPr>
              <w:autoSpaceDE w:val="0"/>
              <w:autoSpaceDN w:val="0"/>
              <w:adjustRightInd w:val="0"/>
              <w:spacing w:after="0" w:line="240" w:lineRule="auto"/>
              <w:rPr>
                <w:ins w:id="6093" w:author="Arjan" w:date="2012-12-10T16:13:00Z"/>
                <w:rFonts w:ascii="Arial" w:eastAsia="Times New Roman" w:hAnsi="Arial" w:cs="Arial"/>
                <w:b/>
                <w:bCs/>
                <w:color w:val="000000"/>
                <w:sz w:val="20"/>
                <w:szCs w:val="20"/>
              </w:rPr>
            </w:pPr>
            <w:ins w:id="6094" w:author="Arjan" w:date="2012-12-10T16:13:00Z">
              <w:r w:rsidRPr="00CF1DA2">
                <w:rPr>
                  <w:rFonts w:ascii="Arial" w:eastAsia="Times New Roman" w:hAnsi="Arial" w:cs="Arial"/>
                  <w:b/>
                  <w:bCs/>
                  <w:color w:val="000000"/>
                  <w:sz w:val="20"/>
                  <w:szCs w:val="20"/>
                </w:rPr>
                <w:t>Regels attribuutsoort</w:t>
              </w:r>
            </w:ins>
          </w:p>
        </w:tc>
        <w:tc>
          <w:tcPr>
            <w:tcW w:w="5580" w:type="dxa"/>
            <w:tcBorders>
              <w:top w:val="nil"/>
              <w:left w:val="nil"/>
              <w:bottom w:val="nil"/>
              <w:right w:val="nil"/>
            </w:tcBorders>
          </w:tcPr>
          <w:p w14:paraId="1832C4AD" w14:textId="77777777" w:rsidR="00CF1DA2" w:rsidRPr="00CF1DA2" w:rsidRDefault="00CF1DA2" w:rsidP="00CF1DA2">
            <w:pPr>
              <w:autoSpaceDE w:val="0"/>
              <w:autoSpaceDN w:val="0"/>
              <w:adjustRightInd w:val="0"/>
              <w:spacing w:after="0" w:line="240" w:lineRule="auto"/>
              <w:rPr>
                <w:ins w:id="6095" w:author="Arjan" w:date="2012-12-10T16:13:00Z"/>
                <w:rFonts w:ascii="Arial" w:eastAsia="Times New Roman" w:hAnsi="Arial" w:cs="Arial"/>
                <w:color w:val="000000"/>
                <w:sz w:val="20"/>
                <w:szCs w:val="20"/>
              </w:rPr>
            </w:pPr>
            <w:ins w:id="6096" w:author="Arjan" w:date="2012-12-10T16:13:00Z">
              <w:r w:rsidRPr="00CF1DA2">
                <w:rPr>
                  <w:rFonts w:ascii="Arial" w:eastAsia="Times New Roman" w:hAnsi="Arial" w:cs="Arial"/>
                  <w:color w:val="000000"/>
                  <w:sz w:val="20"/>
                  <w:szCs w:val="20"/>
                </w:rPr>
                <w:t>-</w:t>
              </w:r>
            </w:ins>
          </w:p>
        </w:tc>
      </w:tr>
      <w:tr w:rsidR="00CF1DA2" w:rsidRPr="00CF1DA2" w14:paraId="1E44BEA4" w14:textId="77777777">
        <w:trPr>
          <w:trHeight w:val="230"/>
          <w:ins w:id="6097" w:author="Arjan" w:date="2012-12-10T16:13:00Z"/>
        </w:trPr>
        <w:tc>
          <w:tcPr>
            <w:tcW w:w="3780" w:type="dxa"/>
            <w:tcBorders>
              <w:top w:val="nil"/>
              <w:left w:val="nil"/>
              <w:bottom w:val="nil"/>
              <w:right w:val="nil"/>
            </w:tcBorders>
          </w:tcPr>
          <w:p w14:paraId="6AC1C233" w14:textId="77777777" w:rsidR="00CF1DA2" w:rsidRPr="00CF1DA2" w:rsidRDefault="00CF1DA2" w:rsidP="00CF1DA2">
            <w:pPr>
              <w:autoSpaceDE w:val="0"/>
              <w:autoSpaceDN w:val="0"/>
              <w:adjustRightInd w:val="0"/>
              <w:spacing w:after="0" w:line="240" w:lineRule="auto"/>
              <w:rPr>
                <w:ins w:id="6098" w:author="Arjan" w:date="2012-12-10T16:13:00Z"/>
                <w:rFonts w:ascii="Arial" w:eastAsia="Times New Roman" w:hAnsi="Arial" w:cs="Arial"/>
                <w:color w:val="000000"/>
                <w:sz w:val="20"/>
                <w:szCs w:val="20"/>
              </w:rPr>
            </w:pPr>
          </w:p>
        </w:tc>
        <w:tc>
          <w:tcPr>
            <w:tcW w:w="5580" w:type="dxa"/>
            <w:tcBorders>
              <w:top w:val="nil"/>
              <w:left w:val="nil"/>
              <w:bottom w:val="nil"/>
              <w:right w:val="nil"/>
            </w:tcBorders>
          </w:tcPr>
          <w:p w14:paraId="26441E22" w14:textId="77777777" w:rsidR="00CF1DA2" w:rsidRPr="00CF1DA2" w:rsidRDefault="00CF1DA2" w:rsidP="00CF1DA2">
            <w:pPr>
              <w:autoSpaceDE w:val="0"/>
              <w:autoSpaceDN w:val="0"/>
              <w:adjustRightInd w:val="0"/>
              <w:spacing w:after="0" w:line="240" w:lineRule="auto"/>
              <w:rPr>
                <w:ins w:id="6099" w:author="Arjan" w:date="2012-12-10T16:13:00Z"/>
                <w:rFonts w:ascii="Arial" w:eastAsia="Times New Roman" w:hAnsi="Arial" w:cs="Arial"/>
                <w:color w:val="000000"/>
                <w:sz w:val="20"/>
                <w:szCs w:val="20"/>
              </w:rPr>
            </w:pPr>
          </w:p>
        </w:tc>
      </w:tr>
    </w:tbl>
    <w:p w14:paraId="4E526D92" w14:textId="77777777" w:rsidR="00CF1DA2" w:rsidRPr="00CF1DA2" w:rsidRDefault="00DA5D93" w:rsidP="00CF1DA2">
      <w:pPr>
        <w:autoSpaceDE w:val="0"/>
        <w:autoSpaceDN w:val="0"/>
        <w:adjustRightInd w:val="0"/>
        <w:spacing w:before="240" w:after="60" w:line="240" w:lineRule="auto"/>
        <w:outlineLvl w:val="3"/>
        <w:rPr>
          <w:ins w:id="6100" w:author="Arjan" w:date="2012-12-10T16:13:00Z"/>
          <w:rFonts w:ascii="Arial" w:eastAsia="Times New Roman" w:hAnsi="Arial" w:cs="Arial"/>
          <w:b/>
          <w:bCs/>
          <w:color w:val="004080"/>
          <w:sz w:val="24"/>
          <w:szCs w:val="24"/>
        </w:rPr>
      </w:pPr>
      <w:ins w:id="6101"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Onderwerp</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CF1DA2" w:rsidRPr="00CF1DA2" w14:paraId="6BE5A4DF" w14:textId="77777777">
        <w:trPr>
          <w:trHeight w:val="230"/>
          <w:ins w:id="6102" w:author="Arjan" w:date="2012-12-10T16:13:00Z"/>
        </w:trPr>
        <w:tc>
          <w:tcPr>
            <w:tcW w:w="3780" w:type="dxa"/>
            <w:tcBorders>
              <w:top w:val="nil"/>
              <w:left w:val="nil"/>
              <w:bottom w:val="nil"/>
              <w:right w:val="nil"/>
            </w:tcBorders>
          </w:tcPr>
          <w:p w14:paraId="4B426BA1" w14:textId="77777777" w:rsidR="00CF1DA2" w:rsidRPr="00CF1DA2" w:rsidRDefault="00CF1DA2" w:rsidP="00CF1DA2">
            <w:pPr>
              <w:autoSpaceDE w:val="0"/>
              <w:autoSpaceDN w:val="0"/>
              <w:adjustRightInd w:val="0"/>
              <w:spacing w:after="0" w:line="240" w:lineRule="auto"/>
              <w:rPr>
                <w:ins w:id="6103" w:author="Arjan" w:date="2012-12-10T16:13:00Z"/>
                <w:rFonts w:ascii="Arial" w:eastAsia="Times New Roman" w:hAnsi="Arial" w:cs="Arial"/>
                <w:color w:val="000000"/>
                <w:sz w:val="20"/>
                <w:szCs w:val="20"/>
              </w:rPr>
            </w:pPr>
            <w:ins w:id="6104" w:author="Arjan" w:date="2012-12-10T16:13:00Z">
              <w:r w:rsidRPr="00CF1DA2">
                <w:rPr>
                  <w:rFonts w:ascii="Arial" w:eastAsia="Times New Roman" w:hAnsi="Arial" w:cs="Arial"/>
                  <w:b/>
                  <w:bCs/>
                  <w:color w:val="000000"/>
                  <w:sz w:val="20"/>
                  <w:szCs w:val="20"/>
                </w:rPr>
                <w:t>Naam attribuutsoort</w:t>
              </w:r>
            </w:ins>
          </w:p>
        </w:tc>
        <w:tc>
          <w:tcPr>
            <w:tcW w:w="5580" w:type="dxa"/>
            <w:tcBorders>
              <w:top w:val="nil"/>
              <w:left w:val="nil"/>
              <w:bottom w:val="nil"/>
              <w:right w:val="nil"/>
            </w:tcBorders>
          </w:tcPr>
          <w:p w14:paraId="4E27E76A" w14:textId="77777777" w:rsidR="00CF1DA2" w:rsidRPr="00CF1DA2" w:rsidRDefault="00DA5D93" w:rsidP="00CF1DA2">
            <w:pPr>
              <w:autoSpaceDE w:val="0"/>
              <w:autoSpaceDN w:val="0"/>
              <w:adjustRightInd w:val="0"/>
              <w:spacing w:after="0" w:line="240" w:lineRule="auto"/>
              <w:rPr>
                <w:ins w:id="6105" w:author="Arjan" w:date="2012-12-10T16:13:00Z"/>
                <w:rFonts w:ascii="Arial" w:eastAsia="Times New Roman" w:hAnsi="Arial" w:cs="Arial"/>
                <w:color w:val="000000"/>
                <w:sz w:val="20"/>
                <w:szCs w:val="20"/>
              </w:rPr>
            </w:pPr>
            <w:ins w:id="6106"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Onderwerp</w:t>
              </w:r>
              <w:r w:rsidRPr="00CF1DA2">
                <w:rPr>
                  <w:rFonts w:ascii="Arial" w:hAnsi="Arial" w:cs="Arial"/>
                  <w:sz w:val="20"/>
                  <w:szCs w:val="20"/>
                  <w:lang w:val="en-AU"/>
                </w:rPr>
                <w:fldChar w:fldCharType="end"/>
              </w:r>
            </w:ins>
          </w:p>
        </w:tc>
      </w:tr>
      <w:tr w:rsidR="00CF1DA2" w:rsidRPr="00CF1DA2" w14:paraId="09EE9185" w14:textId="77777777">
        <w:trPr>
          <w:ins w:id="6107" w:author="Arjan" w:date="2012-12-10T16:13:00Z"/>
        </w:trPr>
        <w:tc>
          <w:tcPr>
            <w:tcW w:w="3780" w:type="dxa"/>
            <w:tcBorders>
              <w:top w:val="nil"/>
              <w:left w:val="nil"/>
              <w:bottom w:val="nil"/>
              <w:right w:val="nil"/>
            </w:tcBorders>
          </w:tcPr>
          <w:p w14:paraId="63F2F745" w14:textId="77777777" w:rsidR="00CF1DA2" w:rsidRPr="00CF1DA2" w:rsidRDefault="00CF1DA2" w:rsidP="00CF1DA2">
            <w:pPr>
              <w:autoSpaceDE w:val="0"/>
              <w:autoSpaceDN w:val="0"/>
              <w:adjustRightInd w:val="0"/>
              <w:spacing w:after="0" w:line="240" w:lineRule="auto"/>
              <w:rPr>
                <w:ins w:id="610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7B05006F" w14:textId="77777777" w:rsidR="00CF1DA2" w:rsidRPr="00CF1DA2" w:rsidRDefault="00CF1DA2" w:rsidP="00CF1DA2">
            <w:pPr>
              <w:autoSpaceDE w:val="0"/>
              <w:autoSpaceDN w:val="0"/>
              <w:adjustRightInd w:val="0"/>
              <w:spacing w:after="0" w:line="240" w:lineRule="auto"/>
              <w:rPr>
                <w:ins w:id="6109" w:author="Arjan" w:date="2012-12-10T16:13:00Z"/>
                <w:rFonts w:ascii="Arial" w:eastAsia="Times New Roman" w:hAnsi="Arial" w:cs="Arial"/>
                <w:color w:val="000000"/>
                <w:sz w:val="20"/>
                <w:szCs w:val="20"/>
              </w:rPr>
            </w:pPr>
          </w:p>
        </w:tc>
      </w:tr>
      <w:tr w:rsidR="00CF1DA2" w:rsidRPr="00CF1DA2" w14:paraId="5369C235" w14:textId="77777777">
        <w:trPr>
          <w:ins w:id="6110" w:author="Arjan" w:date="2012-12-10T16:13:00Z"/>
        </w:trPr>
        <w:tc>
          <w:tcPr>
            <w:tcW w:w="3780" w:type="dxa"/>
            <w:tcBorders>
              <w:top w:val="nil"/>
              <w:left w:val="nil"/>
              <w:bottom w:val="nil"/>
              <w:right w:val="nil"/>
            </w:tcBorders>
          </w:tcPr>
          <w:p w14:paraId="20516413" w14:textId="77777777" w:rsidR="00CF1DA2" w:rsidRPr="00CF1DA2" w:rsidRDefault="00CF1DA2" w:rsidP="00CF1DA2">
            <w:pPr>
              <w:autoSpaceDE w:val="0"/>
              <w:autoSpaceDN w:val="0"/>
              <w:adjustRightInd w:val="0"/>
              <w:spacing w:after="0" w:line="240" w:lineRule="auto"/>
              <w:rPr>
                <w:ins w:id="6111" w:author="Arjan" w:date="2012-12-10T16:13:00Z"/>
                <w:rFonts w:ascii="Arial" w:eastAsia="Times New Roman" w:hAnsi="Arial" w:cs="Arial"/>
                <w:color w:val="000000"/>
                <w:sz w:val="20"/>
                <w:szCs w:val="20"/>
              </w:rPr>
            </w:pPr>
            <w:ins w:id="6112" w:author="Arjan" w:date="2012-12-10T16:13:00Z">
              <w:r w:rsidRPr="00CF1DA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6D78EEB0" w14:textId="77777777" w:rsidR="00CF1DA2" w:rsidRPr="00CF1DA2" w:rsidRDefault="00CF1DA2" w:rsidP="00CF1DA2">
            <w:pPr>
              <w:autoSpaceDE w:val="0"/>
              <w:autoSpaceDN w:val="0"/>
              <w:adjustRightInd w:val="0"/>
              <w:spacing w:after="0" w:line="240" w:lineRule="auto"/>
              <w:rPr>
                <w:ins w:id="6113" w:author="Arjan" w:date="2012-12-10T16:13:00Z"/>
                <w:rFonts w:ascii="Arial" w:eastAsia="Times New Roman" w:hAnsi="Arial" w:cs="Arial"/>
                <w:color w:val="000000"/>
                <w:sz w:val="20"/>
                <w:szCs w:val="20"/>
              </w:rPr>
            </w:pPr>
            <w:ins w:id="6114" w:author="Arjan" w:date="2012-12-10T16:13:00Z">
              <w:r w:rsidRPr="00CF1DA2">
                <w:rPr>
                  <w:rFonts w:ascii="Arial" w:eastAsia="Times New Roman" w:hAnsi="Arial" w:cs="Arial"/>
                  <w:color w:val="000000"/>
                  <w:sz w:val="20"/>
                  <w:szCs w:val="20"/>
                </w:rPr>
                <w:t>KING</w:t>
              </w:r>
            </w:ins>
          </w:p>
        </w:tc>
      </w:tr>
      <w:tr w:rsidR="00CF1DA2" w:rsidRPr="00CF1DA2" w14:paraId="57319E42" w14:textId="77777777">
        <w:trPr>
          <w:ins w:id="6115" w:author="Arjan" w:date="2012-12-10T16:13:00Z"/>
        </w:trPr>
        <w:tc>
          <w:tcPr>
            <w:tcW w:w="3780" w:type="dxa"/>
            <w:tcBorders>
              <w:top w:val="nil"/>
              <w:left w:val="nil"/>
              <w:bottom w:val="nil"/>
              <w:right w:val="nil"/>
            </w:tcBorders>
          </w:tcPr>
          <w:p w14:paraId="1B4C573A" w14:textId="77777777" w:rsidR="00CF1DA2" w:rsidRPr="00CF1DA2" w:rsidRDefault="00CF1DA2" w:rsidP="00CF1DA2">
            <w:pPr>
              <w:autoSpaceDE w:val="0"/>
              <w:autoSpaceDN w:val="0"/>
              <w:adjustRightInd w:val="0"/>
              <w:spacing w:after="0" w:line="240" w:lineRule="auto"/>
              <w:rPr>
                <w:ins w:id="611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5ABB1C18" w14:textId="77777777" w:rsidR="00CF1DA2" w:rsidRPr="00CF1DA2" w:rsidRDefault="00CF1DA2" w:rsidP="00CF1DA2">
            <w:pPr>
              <w:autoSpaceDE w:val="0"/>
              <w:autoSpaceDN w:val="0"/>
              <w:adjustRightInd w:val="0"/>
              <w:spacing w:after="0" w:line="240" w:lineRule="auto"/>
              <w:rPr>
                <w:ins w:id="6117" w:author="Arjan" w:date="2012-12-10T16:13:00Z"/>
                <w:rFonts w:ascii="Arial" w:eastAsia="Times New Roman" w:hAnsi="Arial" w:cs="Arial"/>
                <w:color w:val="000000"/>
                <w:sz w:val="20"/>
                <w:szCs w:val="20"/>
              </w:rPr>
            </w:pPr>
          </w:p>
        </w:tc>
      </w:tr>
      <w:tr w:rsidR="00CF1DA2" w:rsidRPr="00CF1DA2" w14:paraId="24B0CB96" w14:textId="77777777">
        <w:trPr>
          <w:ins w:id="6118" w:author="Arjan" w:date="2012-12-10T16:13:00Z"/>
        </w:trPr>
        <w:tc>
          <w:tcPr>
            <w:tcW w:w="3780" w:type="dxa"/>
            <w:tcBorders>
              <w:top w:val="nil"/>
              <w:left w:val="nil"/>
              <w:bottom w:val="nil"/>
              <w:right w:val="nil"/>
            </w:tcBorders>
          </w:tcPr>
          <w:p w14:paraId="25912624" w14:textId="77777777" w:rsidR="00CF1DA2" w:rsidRPr="00CF1DA2" w:rsidRDefault="00CF1DA2" w:rsidP="00CF1DA2">
            <w:pPr>
              <w:autoSpaceDE w:val="0"/>
              <w:autoSpaceDN w:val="0"/>
              <w:adjustRightInd w:val="0"/>
              <w:spacing w:after="0" w:line="240" w:lineRule="auto"/>
              <w:rPr>
                <w:ins w:id="6119" w:author="Arjan" w:date="2012-12-10T16:13:00Z"/>
                <w:rFonts w:ascii="Arial" w:eastAsia="Times New Roman" w:hAnsi="Arial" w:cs="Arial"/>
                <w:color w:val="000000"/>
                <w:sz w:val="20"/>
                <w:szCs w:val="20"/>
              </w:rPr>
            </w:pPr>
            <w:ins w:id="6120" w:author="Arjan" w:date="2012-12-10T16:13:00Z">
              <w:r w:rsidRPr="00CF1DA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4C70F697" w14:textId="77777777" w:rsidR="00CF1DA2" w:rsidRPr="00CF1DA2" w:rsidRDefault="00CF1DA2" w:rsidP="00CF1DA2">
            <w:pPr>
              <w:autoSpaceDE w:val="0"/>
              <w:autoSpaceDN w:val="0"/>
              <w:adjustRightInd w:val="0"/>
              <w:spacing w:after="0" w:line="240" w:lineRule="auto"/>
              <w:rPr>
                <w:ins w:id="6121" w:author="Arjan" w:date="2012-12-10T16:13:00Z"/>
                <w:rFonts w:ascii="Arial" w:eastAsia="Times New Roman" w:hAnsi="Arial" w:cs="Arial"/>
                <w:color w:val="000000"/>
                <w:sz w:val="20"/>
                <w:szCs w:val="20"/>
              </w:rPr>
            </w:pPr>
          </w:p>
        </w:tc>
      </w:tr>
      <w:tr w:rsidR="00CF1DA2" w:rsidRPr="00CF1DA2" w14:paraId="6877B397" w14:textId="77777777">
        <w:trPr>
          <w:ins w:id="6122" w:author="Arjan" w:date="2012-12-10T16:13:00Z"/>
        </w:trPr>
        <w:tc>
          <w:tcPr>
            <w:tcW w:w="3780" w:type="dxa"/>
            <w:tcBorders>
              <w:top w:val="nil"/>
              <w:left w:val="nil"/>
              <w:bottom w:val="nil"/>
              <w:right w:val="nil"/>
            </w:tcBorders>
          </w:tcPr>
          <w:p w14:paraId="2D7EECF8" w14:textId="77777777" w:rsidR="00CF1DA2" w:rsidRPr="00CF1DA2" w:rsidRDefault="00CF1DA2" w:rsidP="00CF1DA2">
            <w:pPr>
              <w:autoSpaceDE w:val="0"/>
              <w:autoSpaceDN w:val="0"/>
              <w:adjustRightInd w:val="0"/>
              <w:spacing w:after="0" w:line="240" w:lineRule="auto"/>
              <w:rPr>
                <w:ins w:id="612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7955B7C3" w14:textId="77777777" w:rsidR="00CF1DA2" w:rsidRPr="00CF1DA2" w:rsidRDefault="00CF1DA2" w:rsidP="00CF1DA2">
            <w:pPr>
              <w:autoSpaceDE w:val="0"/>
              <w:autoSpaceDN w:val="0"/>
              <w:adjustRightInd w:val="0"/>
              <w:spacing w:after="0" w:line="240" w:lineRule="auto"/>
              <w:rPr>
                <w:ins w:id="6124" w:author="Arjan" w:date="2012-12-10T16:13:00Z"/>
                <w:rFonts w:ascii="Arial" w:eastAsia="Times New Roman" w:hAnsi="Arial" w:cs="Arial"/>
                <w:color w:val="000000"/>
                <w:sz w:val="20"/>
                <w:szCs w:val="20"/>
              </w:rPr>
            </w:pPr>
          </w:p>
        </w:tc>
      </w:tr>
      <w:tr w:rsidR="00CF1DA2" w:rsidRPr="00CF1DA2" w14:paraId="28B9E07E" w14:textId="77777777">
        <w:trPr>
          <w:ins w:id="6125" w:author="Arjan" w:date="2012-12-10T16:13:00Z"/>
        </w:trPr>
        <w:tc>
          <w:tcPr>
            <w:tcW w:w="3780" w:type="dxa"/>
            <w:tcBorders>
              <w:top w:val="nil"/>
              <w:left w:val="nil"/>
              <w:bottom w:val="nil"/>
              <w:right w:val="nil"/>
            </w:tcBorders>
          </w:tcPr>
          <w:p w14:paraId="53319C85" w14:textId="77777777" w:rsidR="00CF1DA2" w:rsidRPr="00CF1DA2" w:rsidRDefault="00CF1DA2" w:rsidP="00CF1DA2">
            <w:pPr>
              <w:autoSpaceDE w:val="0"/>
              <w:autoSpaceDN w:val="0"/>
              <w:adjustRightInd w:val="0"/>
              <w:spacing w:after="0" w:line="240" w:lineRule="auto"/>
              <w:rPr>
                <w:ins w:id="6126" w:author="Arjan" w:date="2012-12-10T16:13:00Z"/>
                <w:rFonts w:ascii="Arial" w:eastAsia="Times New Roman" w:hAnsi="Arial" w:cs="Arial"/>
                <w:color w:val="000000"/>
                <w:sz w:val="20"/>
                <w:szCs w:val="20"/>
              </w:rPr>
            </w:pPr>
            <w:ins w:id="6127" w:author="Arjan" w:date="2012-12-10T16:13:00Z">
              <w:r w:rsidRPr="00CF1DA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314E6D0A" w14:textId="77777777" w:rsidR="00CF1DA2" w:rsidRPr="00CF1DA2" w:rsidRDefault="00DA5D93" w:rsidP="00CF1DA2">
            <w:pPr>
              <w:autoSpaceDE w:val="0"/>
              <w:autoSpaceDN w:val="0"/>
              <w:adjustRightInd w:val="0"/>
              <w:spacing w:after="0" w:line="240" w:lineRule="auto"/>
              <w:rPr>
                <w:ins w:id="6128" w:author="Arjan" w:date="2012-12-10T16:13:00Z"/>
                <w:rFonts w:ascii="Arial" w:eastAsia="Times New Roman" w:hAnsi="Arial" w:cs="Arial"/>
                <w:color w:val="000000"/>
                <w:sz w:val="20"/>
                <w:szCs w:val="20"/>
              </w:rPr>
            </w:pPr>
            <w:ins w:id="6129"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onderwerp</w:t>
              </w:r>
              <w:r w:rsidRPr="00CF1DA2">
                <w:rPr>
                  <w:rFonts w:ascii="Arial" w:hAnsi="Arial" w:cs="Arial"/>
                  <w:sz w:val="20"/>
                  <w:szCs w:val="20"/>
                  <w:lang w:val="en-AU"/>
                </w:rPr>
                <w:fldChar w:fldCharType="end"/>
              </w:r>
            </w:ins>
          </w:p>
        </w:tc>
      </w:tr>
      <w:tr w:rsidR="00CF1DA2" w:rsidRPr="00CF1DA2" w14:paraId="556D4F60" w14:textId="77777777">
        <w:trPr>
          <w:ins w:id="6130" w:author="Arjan" w:date="2012-12-10T16:13:00Z"/>
        </w:trPr>
        <w:tc>
          <w:tcPr>
            <w:tcW w:w="3780" w:type="dxa"/>
            <w:tcBorders>
              <w:top w:val="nil"/>
              <w:left w:val="nil"/>
              <w:bottom w:val="nil"/>
              <w:right w:val="nil"/>
            </w:tcBorders>
          </w:tcPr>
          <w:p w14:paraId="7DE5FCAA" w14:textId="77777777" w:rsidR="00CF1DA2" w:rsidRPr="00CF1DA2" w:rsidRDefault="00CF1DA2" w:rsidP="00CF1DA2">
            <w:pPr>
              <w:autoSpaceDE w:val="0"/>
              <w:autoSpaceDN w:val="0"/>
              <w:adjustRightInd w:val="0"/>
              <w:spacing w:after="0" w:line="240" w:lineRule="auto"/>
              <w:rPr>
                <w:ins w:id="613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7B1AFD1E" w14:textId="77777777" w:rsidR="00CF1DA2" w:rsidRPr="00CF1DA2" w:rsidRDefault="00CF1DA2" w:rsidP="00CF1DA2">
            <w:pPr>
              <w:autoSpaceDE w:val="0"/>
              <w:autoSpaceDN w:val="0"/>
              <w:adjustRightInd w:val="0"/>
              <w:spacing w:after="0" w:line="240" w:lineRule="auto"/>
              <w:rPr>
                <w:ins w:id="6132" w:author="Arjan" w:date="2012-12-10T16:13:00Z"/>
                <w:rFonts w:ascii="Arial" w:eastAsia="Times New Roman" w:hAnsi="Arial" w:cs="Arial"/>
                <w:color w:val="000000"/>
                <w:sz w:val="20"/>
                <w:szCs w:val="20"/>
              </w:rPr>
            </w:pPr>
          </w:p>
        </w:tc>
      </w:tr>
      <w:tr w:rsidR="00CF1DA2" w:rsidRPr="005C14BE" w14:paraId="2DF99B16" w14:textId="77777777">
        <w:trPr>
          <w:ins w:id="6133" w:author="Arjan" w:date="2012-12-10T16:13:00Z"/>
        </w:trPr>
        <w:tc>
          <w:tcPr>
            <w:tcW w:w="3780" w:type="dxa"/>
            <w:tcBorders>
              <w:top w:val="nil"/>
              <w:left w:val="nil"/>
              <w:bottom w:val="nil"/>
              <w:right w:val="nil"/>
            </w:tcBorders>
          </w:tcPr>
          <w:p w14:paraId="5D8AE9DE" w14:textId="77777777" w:rsidR="00CF1DA2" w:rsidRPr="00CF1DA2" w:rsidRDefault="00CF1DA2" w:rsidP="00CF1DA2">
            <w:pPr>
              <w:autoSpaceDE w:val="0"/>
              <w:autoSpaceDN w:val="0"/>
              <w:adjustRightInd w:val="0"/>
              <w:spacing w:after="0" w:line="240" w:lineRule="auto"/>
              <w:rPr>
                <w:ins w:id="6134" w:author="Arjan" w:date="2012-12-10T16:13:00Z"/>
                <w:rFonts w:ascii="Arial" w:eastAsia="Times New Roman" w:hAnsi="Arial" w:cs="Arial"/>
                <w:color w:val="000000"/>
                <w:sz w:val="20"/>
                <w:szCs w:val="20"/>
              </w:rPr>
            </w:pPr>
            <w:ins w:id="6135" w:author="Arjan" w:date="2012-12-10T16:13:00Z">
              <w:r w:rsidRPr="00CF1DA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353ADB3E" w14:textId="77777777" w:rsidR="00CF1DA2" w:rsidRPr="00DD0F4F" w:rsidRDefault="00DA5D93" w:rsidP="00CF1DA2">
            <w:pPr>
              <w:autoSpaceDE w:val="0"/>
              <w:autoSpaceDN w:val="0"/>
              <w:adjustRightInd w:val="0"/>
              <w:spacing w:after="0" w:line="240" w:lineRule="auto"/>
              <w:rPr>
                <w:ins w:id="6136" w:author="Arjan" w:date="2012-12-10T16:13:00Z"/>
                <w:rFonts w:ascii="Arial" w:eastAsia="Times New Roman" w:hAnsi="Arial" w:cs="Arial"/>
                <w:color w:val="000000"/>
                <w:sz w:val="20"/>
                <w:szCs w:val="20"/>
                <w:lang w:val="nl-NL"/>
              </w:rPr>
            </w:pPr>
            <w:ins w:id="6137" w:author="Arjan" w:date="2012-12-10T16:13: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Att.Notes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De kern van datgene waar het klantcontact over gaat.</w:t>
              </w:r>
              <w:r w:rsidRPr="00CF1DA2">
                <w:rPr>
                  <w:rFonts w:ascii="Arial" w:hAnsi="Arial" w:cs="Arial"/>
                  <w:sz w:val="20"/>
                  <w:szCs w:val="20"/>
                  <w:lang w:val="en-AU"/>
                </w:rPr>
                <w:fldChar w:fldCharType="end"/>
              </w:r>
            </w:ins>
          </w:p>
        </w:tc>
      </w:tr>
      <w:tr w:rsidR="00CF1DA2" w:rsidRPr="005C14BE" w14:paraId="553FE2B8" w14:textId="77777777">
        <w:trPr>
          <w:trHeight w:val="230"/>
          <w:ins w:id="6138" w:author="Arjan" w:date="2012-12-10T16:13:00Z"/>
        </w:trPr>
        <w:tc>
          <w:tcPr>
            <w:tcW w:w="3780" w:type="dxa"/>
            <w:tcBorders>
              <w:top w:val="nil"/>
              <w:left w:val="nil"/>
              <w:bottom w:val="nil"/>
              <w:right w:val="nil"/>
            </w:tcBorders>
          </w:tcPr>
          <w:p w14:paraId="5BBF725B" w14:textId="77777777" w:rsidR="00CF1DA2" w:rsidRPr="00DD0F4F" w:rsidRDefault="00CF1DA2" w:rsidP="00CF1DA2">
            <w:pPr>
              <w:autoSpaceDE w:val="0"/>
              <w:autoSpaceDN w:val="0"/>
              <w:adjustRightInd w:val="0"/>
              <w:spacing w:after="0" w:line="240" w:lineRule="auto"/>
              <w:rPr>
                <w:ins w:id="6139" w:author="Arjan" w:date="2012-12-10T16:1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A930551" w14:textId="77777777" w:rsidR="00CF1DA2" w:rsidRPr="00DD0F4F" w:rsidRDefault="00CF1DA2" w:rsidP="00CF1DA2">
            <w:pPr>
              <w:autoSpaceDE w:val="0"/>
              <w:autoSpaceDN w:val="0"/>
              <w:adjustRightInd w:val="0"/>
              <w:spacing w:after="0" w:line="240" w:lineRule="auto"/>
              <w:rPr>
                <w:ins w:id="6140" w:author="Arjan" w:date="2012-12-10T16:13:00Z"/>
                <w:rFonts w:ascii="Arial" w:eastAsia="Times New Roman" w:hAnsi="Arial" w:cs="Arial"/>
                <w:color w:val="000000"/>
                <w:sz w:val="20"/>
                <w:szCs w:val="20"/>
                <w:lang w:val="nl-NL"/>
              </w:rPr>
            </w:pPr>
          </w:p>
        </w:tc>
      </w:tr>
      <w:tr w:rsidR="00CF1DA2" w:rsidRPr="00CF1DA2" w14:paraId="0FFEEA49" w14:textId="77777777">
        <w:trPr>
          <w:trHeight w:val="230"/>
          <w:ins w:id="6141" w:author="Arjan" w:date="2012-12-10T16:13:00Z"/>
        </w:trPr>
        <w:tc>
          <w:tcPr>
            <w:tcW w:w="3780" w:type="dxa"/>
            <w:tcBorders>
              <w:top w:val="nil"/>
              <w:left w:val="nil"/>
              <w:bottom w:val="nil"/>
              <w:right w:val="nil"/>
            </w:tcBorders>
          </w:tcPr>
          <w:p w14:paraId="0EE99513" w14:textId="77777777" w:rsidR="00CF1DA2" w:rsidRPr="00CF1DA2" w:rsidRDefault="00CF1DA2" w:rsidP="00CF1DA2">
            <w:pPr>
              <w:autoSpaceDE w:val="0"/>
              <w:autoSpaceDN w:val="0"/>
              <w:adjustRightInd w:val="0"/>
              <w:spacing w:after="0" w:line="240" w:lineRule="auto"/>
              <w:rPr>
                <w:ins w:id="6142" w:author="Arjan" w:date="2012-12-10T16:13:00Z"/>
                <w:rFonts w:ascii="Arial" w:eastAsia="Times New Roman" w:hAnsi="Arial" w:cs="Arial"/>
                <w:color w:val="000000"/>
                <w:sz w:val="20"/>
                <w:szCs w:val="20"/>
              </w:rPr>
            </w:pPr>
            <w:ins w:id="6143" w:author="Arjan" w:date="2012-12-10T16:13:00Z">
              <w:r w:rsidRPr="00CF1DA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3208A06B" w14:textId="77777777" w:rsidR="00CF1DA2" w:rsidRPr="00CF1DA2" w:rsidRDefault="00CF1DA2" w:rsidP="00CF1DA2">
            <w:pPr>
              <w:autoSpaceDE w:val="0"/>
              <w:autoSpaceDN w:val="0"/>
              <w:adjustRightInd w:val="0"/>
              <w:spacing w:after="0" w:line="240" w:lineRule="auto"/>
              <w:rPr>
                <w:ins w:id="6144" w:author="Arjan" w:date="2012-12-10T16:13:00Z"/>
                <w:rFonts w:ascii="Arial" w:eastAsia="Times New Roman" w:hAnsi="Arial" w:cs="Arial"/>
                <w:color w:val="000000"/>
                <w:sz w:val="20"/>
                <w:szCs w:val="20"/>
              </w:rPr>
            </w:pPr>
            <w:ins w:id="6145" w:author="Arjan" w:date="2012-12-10T16:13:00Z">
              <w:r w:rsidRPr="00CF1DA2">
                <w:rPr>
                  <w:rFonts w:ascii="Arial" w:eastAsia="Times New Roman" w:hAnsi="Arial" w:cs="Arial"/>
                  <w:color w:val="000000"/>
                  <w:sz w:val="20"/>
                  <w:szCs w:val="20"/>
                </w:rPr>
                <w:t xml:space="preserve">KING </w:t>
              </w:r>
            </w:ins>
          </w:p>
        </w:tc>
      </w:tr>
      <w:tr w:rsidR="00CF1DA2" w:rsidRPr="00CF1DA2" w14:paraId="711A570D" w14:textId="77777777">
        <w:trPr>
          <w:ins w:id="6146" w:author="Arjan" w:date="2012-12-10T16:13:00Z"/>
        </w:trPr>
        <w:tc>
          <w:tcPr>
            <w:tcW w:w="3780" w:type="dxa"/>
            <w:tcBorders>
              <w:top w:val="nil"/>
              <w:left w:val="nil"/>
              <w:bottom w:val="nil"/>
              <w:right w:val="nil"/>
            </w:tcBorders>
          </w:tcPr>
          <w:p w14:paraId="416EBBF3" w14:textId="77777777" w:rsidR="00CF1DA2" w:rsidRPr="00CF1DA2" w:rsidRDefault="00CF1DA2" w:rsidP="00CF1DA2">
            <w:pPr>
              <w:autoSpaceDE w:val="0"/>
              <w:autoSpaceDN w:val="0"/>
              <w:adjustRightInd w:val="0"/>
              <w:spacing w:after="0" w:line="240" w:lineRule="auto"/>
              <w:rPr>
                <w:ins w:id="614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502D336A" w14:textId="77777777" w:rsidR="00CF1DA2" w:rsidRPr="00CF1DA2" w:rsidRDefault="00CF1DA2" w:rsidP="00CF1DA2">
            <w:pPr>
              <w:autoSpaceDE w:val="0"/>
              <w:autoSpaceDN w:val="0"/>
              <w:adjustRightInd w:val="0"/>
              <w:spacing w:after="0" w:line="240" w:lineRule="auto"/>
              <w:rPr>
                <w:ins w:id="6148" w:author="Arjan" w:date="2012-12-10T16:13:00Z"/>
                <w:rFonts w:ascii="Arial" w:eastAsia="Times New Roman" w:hAnsi="Arial" w:cs="Arial"/>
                <w:color w:val="000000"/>
                <w:sz w:val="20"/>
                <w:szCs w:val="20"/>
              </w:rPr>
            </w:pPr>
          </w:p>
        </w:tc>
      </w:tr>
      <w:tr w:rsidR="00CF1DA2" w:rsidRPr="00CF1DA2" w14:paraId="2212598A" w14:textId="77777777">
        <w:trPr>
          <w:ins w:id="6149" w:author="Arjan" w:date="2012-12-10T16:13:00Z"/>
        </w:trPr>
        <w:tc>
          <w:tcPr>
            <w:tcW w:w="3780" w:type="dxa"/>
            <w:tcBorders>
              <w:top w:val="nil"/>
              <w:left w:val="nil"/>
              <w:bottom w:val="nil"/>
              <w:right w:val="nil"/>
            </w:tcBorders>
          </w:tcPr>
          <w:p w14:paraId="1A8A7CFE" w14:textId="77777777" w:rsidR="00CF1DA2" w:rsidRPr="00CF1DA2" w:rsidRDefault="00CF1DA2" w:rsidP="00CF1DA2">
            <w:pPr>
              <w:autoSpaceDE w:val="0"/>
              <w:autoSpaceDN w:val="0"/>
              <w:adjustRightInd w:val="0"/>
              <w:spacing w:after="0" w:line="240" w:lineRule="auto"/>
              <w:rPr>
                <w:ins w:id="6150" w:author="Arjan" w:date="2012-12-10T16:13:00Z"/>
                <w:rFonts w:ascii="Arial" w:eastAsia="Times New Roman" w:hAnsi="Arial" w:cs="Arial"/>
                <w:color w:val="000000"/>
                <w:sz w:val="20"/>
                <w:szCs w:val="20"/>
              </w:rPr>
            </w:pPr>
            <w:ins w:id="6151" w:author="Arjan" w:date="2012-12-10T16:13:00Z">
              <w:r w:rsidRPr="00CF1DA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4DE9EC12" w14:textId="77777777" w:rsidR="00CF1DA2" w:rsidRPr="00CF1DA2" w:rsidRDefault="00CF1DA2" w:rsidP="00CF1DA2">
            <w:pPr>
              <w:autoSpaceDE w:val="0"/>
              <w:autoSpaceDN w:val="0"/>
              <w:adjustRightInd w:val="0"/>
              <w:spacing w:after="0" w:line="240" w:lineRule="auto"/>
              <w:rPr>
                <w:ins w:id="6152" w:author="Arjan" w:date="2012-12-10T16:13:00Z"/>
                <w:rFonts w:ascii="Arial" w:eastAsia="Times New Roman" w:hAnsi="Arial" w:cs="Arial"/>
                <w:color w:val="000000"/>
                <w:sz w:val="20"/>
                <w:szCs w:val="20"/>
              </w:rPr>
            </w:pPr>
            <w:ins w:id="6153" w:author="Arjan" w:date="2012-12-10T16:13:00Z">
              <w:r w:rsidRPr="00CF1DA2">
                <w:rPr>
                  <w:rFonts w:ascii="Arial" w:eastAsia="Times New Roman" w:hAnsi="Arial" w:cs="Arial"/>
                  <w:color w:val="000000"/>
                  <w:sz w:val="20"/>
                  <w:szCs w:val="20"/>
                </w:rPr>
                <w:t>1 januari 2013</w:t>
              </w:r>
            </w:ins>
          </w:p>
        </w:tc>
      </w:tr>
      <w:tr w:rsidR="00CF1DA2" w:rsidRPr="00CF1DA2" w14:paraId="704B2BED" w14:textId="77777777">
        <w:trPr>
          <w:ins w:id="6154" w:author="Arjan" w:date="2012-12-10T16:13:00Z"/>
        </w:trPr>
        <w:tc>
          <w:tcPr>
            <w:tcW w:w="3780" w:type="dxa"/>
            <w:tcBorders>
              <w:top w:val="nil"/>
              <w:left w:val="nil"/>
              <w:bottom w:val="nil"/>
              <w:right w:val="nil"/>
            </w:tcBorders>
          </w:tcPr>
          <w:p w14:paraId="3501C54C" w14:textId="77777777" w:rsidR="00CF1DA2" w:rsidRPr="00CF1DA2" w:rsidRDefault="00CF1DA2" w:rsidP="00CF1DA2">
            <w:pPr>
              <w:autoSpaceDE w:val="0"/>
              <w:autoSpaceDN w:val="0"/>
              <w:adjustRightInd w:val="0"/>
              <w:spacing w:after="0" w:line="240" w:lineRule="auto"/>
              <w:rPr>
                <w:ins w:id="615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1FFAB700" w14:textId="77777777" w:rsidR="00CF1DA2" w:rsidRPr="00CF1DA2" w:rsidRDefault="00CF1DA2" w:rsidP="00CF1DA2">
            <w:pPr>
              <w:autoSpaceDE w:val="0"/>
              <w:autoSpaceDN w:val="0"/>
              <w:adjustRightInd w:val="0"/>
              <w:spacing w:after="0" w:line="240" w:lineRule="auto"/>
              <w:rPr>
                <w:ins w:id="6156" w:author="Arjan" w:date="2012-12-10T16:13:00Z"/>
                <w:rFonts w:ascii="Arial" w:eastAsia="Times New Roman" w:hAnsi="Arial" w:cs="Arial"/>
                <w:color w:val="000000"/>
                <w:sz w:val="20"/>
                <w:szCs w:val="20"/>
              </w:rPr>
            </w:pPr>
          </w:p>
        </w:tc>
      </w:tr>
      <w:tr w:rsidR="00CF1DA2" w:rsidRPr="00CF1DA2" w14:paraId="5A5FCD16" w14:textId="77777777">
        <w:trPr>
          <w:ins w:id="6157" w:author="Arjan" w:date="2012-12-10T16:13:00Z"/>
        </w:trPr>
        <w:tc>
          <w:tcPr>
            <w:tcW w:w="3780" w:type="dxa"/>
            <w:tcBorders>
              <w:top w:val="nil"/>
              <w:left w:val="nil"/>
              <w:bottom w:val="nil"/>
              <w:right w:val="nil"/>
            </w:tcBorders>
          </w:tcPr>
          <w:p w14:paraId="0EE11464" w14:textId="77777777" w:rsidR="00CF1DA2" w:rsidRPr="00CF1DA2" w:rsidRDefault="00CF1DA2" w:rsidP="00CF1DA2">
            <w:pPr>
              <w:autoSpaceDE w:val="0"/>
              <w:autoSpaceDN w:val="0"/>
              <w:adjustRightInd w:val="0"/>
              <w:spacing w:after="0" w:line="240" w:lineRule="auto"/>
              <w:rPr>
                <w:ins w:id="6158" w:author="Arjan" w:date="2012-12-10T16:13:00Z"/>
                <w:rFonts w:ascii="Arial" w:eastAsia="Times New Roman" w:hAnsi="Arial" w:cs="Arial"/>
                <w:color w:val="000000"/>
                <w:sz w:val="20"/>
                <w:szCs w:val="20"/>
              </w:rPr>
            </w:pPr>
            <w:ins w:id="6159" w:author="Arjan" w:date="2012-12-10T16:13:00Z">
              <w:r w:rsidRPr="00CF1DA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6BD80C61" w14:textId="77777777" w:rsidR="00CF1DA2" w:rsidRPr="00CF1DA2" w:rsidRDefault="00CF1DA2" w:rsidP="00CF1DA2">
            <w:pPr>
              <w:autoSpaceDE w:val="0"/>
              <w:autoSpaceDN w:val="0"/>
              <w:adjustRightInd w:val="0"/>
              <w:spacing w:after="0" w:line="240" w:lineRule="auto"/>
              <w:rPr>
                <w:ins w:id="6160" w:author="Arjan" w:date="2012-12-10T16:13:00Z"/>
                <w:rFonts w:ascii="Arial" w:eastAsia="Times New Roman" w:hAnsi="Arial" w:cs="Arial"/>
                <w:color w:val="000000"/>
                <w:sz w:val="20"/>
                <w:szCs w:val="20"/>
              </w:rPr>
            </w:pPr>
          </w:p>
        </w:tc>
      </w:tr>
      <w:tr w:rsidR="00CF1DA2" w:rsidRPr="00CF1DA2" w14:paraId="1A1B00B1" w14:textId="77777777">
        <w:trPr>
          <w:ins w:id="6161" w:author="Arjan" w:date="2012-12-10T16:13:00Z"/>
        </w:trPr>
        <w:tc>
          <w:tcPr>
            <w:tcW w:w="3780" w:type="dxa"/>
            <w:tcBorders>
              <w:top w:val="nil"/>
              <w:left w:val="nil"/>
              <w:bottom w:val="nil"/>
              <w:right w:val="nil"/>
            </w:tcBorders>
          </w:tcPr>
          <w:p w14:paraId="284BBBE8" w14:textId="77777777" w:rsidR="00CF1DA2" w:rsidRPr="00CF1DA2" w:rsidRDefault="00CF1DA2" w:rsidP="00CF1DA2">
            <w:pPr>
              <w:autoSpaceDE w:val="0"/>
              <w:autoSpaceDN w:val="0"/>
              <w:adjustRightInd w:val="0"/>
              <w:spacing w:after="0" w:line="240" w:lineRule="auto"/>
              <w:rPr>
                <w:ins w:id="616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7C7470DE" w14:textId="77777777" w:rsidR="00CF1DA2" w:rsidRPr="00CF1DA2" w:rsidRDefault="00CF1DA2" w:rsidP="00CF1DA2">
            <w:pPr>
              <w:autoSpaceDE w:val="0"/>
              <w:autoSpaceDN w:val="0"/>
              <w:adjustRightInd w:val="0"/>
              <w:spacing w:after="0" w:line="240" w:lineRule="auto"/>
              <w:rPr>
                <w:ins w:id="6163" w:author="Arjan" w:date="2012-12-10T16:13:00Z"/>
                <w:rFonts w:ascii="Arial" w:eastAsia="Times New Roman" w:hAnsi="Arial" w:cs="Arial"/>
                <w:color w:val="000000"/>
                <w:sz w:val="20"/>
                <w:szCs w:val="20"/>
              </w:rPr>
            </w:pPr>
          </w:p>
        </w:tc>
      </w:tr>
      <w:tr w:rsidR="00CF1DA2" w:rsidRPr="00CF1DA2" w14:paraId="670C3DC9" w14:textId="77777777">
        <w:trPr>
          <w:ins w:id="6164" w:author="Arjan" w:date="2012-12-10T16:13:00Z"/>
        </w:trPr>
        <w:tc>
          <w:tcPr>
            <w:tcW w:w="3780" w:type="dxa"/>
            <w:tcBorders>
              <w:top w:val="nil"/>
              <w:left w:val="nil"/>
              <w:bottom w:val="nil"/>
              <w:right w:val="nil"/>
            </w:tcBorders>
          </w:tcPr>
          <w:p w14:paraId="18F64C83" w14:textId="77777777" w:rsidR="00CF1DA2" w:rsidRPr="00CF1DA2" w:rsidRDefault="00CF1DA2" w:rsidP="00CF1DA2">
            <w:pPr>
              <w:autoSpaceDE w:val="0"/>
              <w:autoSpaceDN w:val="0"/>
              <w:adjustRightInd w:val="0"/>
              <w:spacing w:after="0" w:line="240" w:lineRule="auto"/>
              <w:rPr>
                <w:ins w:id="6165" w:author="Arjan" w:date="2012-12-10T16:13:00Z"/>
                <w:rFonts w:ascii="Arial" w:eastAsia="Times New Roman" w:hAnsi="Arial" w:cs="Arial"/>
                <w:color w:val="000000"/>
                <w:sz w:val="20"/>
                <w:szCs w:val="20"/>
              </w:rPr>
            </w:pPr>
            <w:ins w:id="6166" w:author="Arjan" w:date="2012-12-10T16:13:00Z">
              <w:r w:rsidRPr="00CF1DA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3BE1F8A2" w14:textId="77777777" w:rsidR="00CF1DA2" w:rsidRPr="00CF1DA2" w:rsidRDefault="00DA5D93" w:rsidP="00CF1DA2">
            <w:pPr>
              <w:autoSpaceDE w:val="0"/>
              <w:autoSpaceDN w:val="0"/>
              <w:adjustRightInd w:val="0"/>
              <w:spacing w:after="0" w:line="240" w:lineRule="auto"/>
              <w:rPr>
                <w:ins w:id="6167" w:author="Arjan" w:date="2012-12-10T16:13:00Z"/>
                <w:rFonts w:ascii="Arial" w:eastAsia="Times New Roman" w:hAnsi="Arial" w:cs="Arial"/>
                <w:color w:val="000000"/>
                <w:sz w:val="20"/>
                <w:szCs w:val="20"/>
              </w:rPr>
            </w:pPr>
            <w:ins w:id="6168"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AN80</w:t>
              </w:r>
              <w:r w:rsidRPr="00CF1DA2">
                <w:rPr>
                  <w:rFonts w:ascii="Arial" w:hAnsi="Arial" w:cs="Arial"/>
                  <w:sz w:val="20"/>
                  <w:szCs w:val="20"/>
                  <w:lang w:val="en-AU"/>
                </w:rPr>
                <w:fldChar w:fldCharType="end"/>
              </w:r>
            </w:ins>
          </w:p>
        </w:tc>
      </w:tr>
      <w:tr w:rsidR="00CF1DA2" w:rsidRPr="00CF1DA2" w14:paraId="4BDCECD8" w14:textId="77777777">
        <w:trPr>
          <w:trHeight w:val="230"/>
          <w:ins w:id="6169" w:author="Arjan" w:date="2012-12-10T16:13:00Z"/>
        </w:trPr>
        <w:tc>
          <w:tcPr>
            <w:tcW w:w="3780" w:type="dxa"/>
            <w:tcBorders>
              <w:top w:val="nil"/>
              <w:left w:val="nil"/>
              <w:bottom w:val="nil"/>
              <w:right w:val="nil"/>
            </w:tcBorders>
          </w:tcPr>
          <w:p w14:paraId="5BAB272D" w14:textId="77777777" w:rsidR="00CF1DA2" w:rsidRPr="00CF1DA2" w:rsidRDefault="00CF1DA2" w:rsidP="00CF1DA2">
            <w:pPr>
              <w:autoSpaceDE w:val="0"/>
              <w:autoSpaceDN w:val="0"/>
              <w:adjustRightInd w:val="0"/>
              <w:spacing w:after="0" w:line="240" w:lineRule="auto"/>
              <w:rPr>
                <w:ins w:id="617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500ADD69" w14:textId="77777777" w:rsidR="00CF1DA2" w:rsidRPr="00CF1DA2" w:rsidRDefault="00CF1DA2" w:rsidP="00CF1DA2">
            <w:pPr>
              <w:autoSpaceDE w:val="0"/>
              <w:autoSpaceDN w:val="0"/>
              <w:adjustRightInd w:val="0"/>
              <w:spacing w:after="0" w:line="240" w:lineRule="auto"/>
              <w:rPr>
                <w:ins w:id="6171" w:author="Arjan" w:date="2012-12-10T16:13:00Z"/>
                <w:rFonts w:ascii="Arial" w:eastAsia="Times New Roman" w:hAnsi="Arial" w:cs="Arial"/>
                <w:color w:val="000000"/>
                <w:sz w:val="20"/>
                <w:szCs w:val="20"/>
              </w:rPr>
            </w:pPr>
          </w:p>
        </w:tc>
      </w:tr>
      <w:tr w:rsidR="00CF1DA2" w:rsidRPr="00CF1DA2" w14:paraId="5B8C6C2F" w14:textId="77777777">
        <w:trPr>
          <w:trHeight w:val="230"/>
          <w:ins w:id="6172" w:author="Arjan" w:date="2012-12-10T16:13:00Z"/>
        </w:trPr>
        <w:tc>
          <w:tcPr>
            <w:tcW w:w="3780" w:type="dxa"/>
            <w:tcBorders>
              <w:top w:val="nil"/>
              <w:left w:val="nil"/>
              <w:bottom w:val="nil"/>
              <w:right w:val="nil"/>
            </w:tcBorders>
          </w:tcPr>
          <w:p w14:paraId="7577034A" w14:textId="77777777" w:rsidR="00CF1DA2" w:rsidRPr="00CF1DA2" w:rsidRDefault="00CF1DA2" w:rsidP="00CF1DA2">
            <w:pPr>
              <w:autoSpaceDE w:val="0"/>
              <w:autoSpaceDN w:val="0"/>
              <w:adjustRightInd w:val="0"/>
              <w:spacing w:after="0" w:line="240" w:lineRule="auto"/>
              <w:rPr>
                <w:ins w:id="6173" w:author="Arjan" w:date="2012-12-10T16:13:00Z"/>
                <w:rFonts w:ascii="Arial" w:eastAsia="Times New Roman" w:hAnsi="Arial" w:cs="Arial"/>
                <w:color w:val="000000"/>
                <w:sz w:val="20"/>
                <w:szCs w:val="20"/>
              </w:rPr>
            </w:pPr>
            <w:ins w:id="6174" w:author="Arjan" w:date="2012-12-10T16:13:00Z">
              <w:r w:rsidRPr="00CF1DA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71C63281" w14:textId="77777777" w:rsidR="00CF1DA2" w:rsidRPr="00CF1DA2" w:rsidRDefault="00CF1DA2" w:rsidP="00CF1DA2">
            <w:pPr>
              <w:autoSpaceDE w:val="0"/>
              <w:autoSpaceDN w:val="0"/>
              <w:adjustRightInd w:val="0"/>
              <w:spacing w:after="0" w:line="240" w:lineRule="auto"/>
              <w:rPr>
                <w:ins w:id="6175" w:author="Arjan" w:date="2012-12-10T16:13:00Z"/>
                <w:rFonts w:ascii="Arial" w:eastAsia="Times New Roman" w:hAnsi="Arial" w:cs="Arial"/>
                <w:color w:val="000000"/>
                <w:sz w:val="20"/>
                <w:szCs w:val="20"/>
              </w:rPr>
            </w:pPr>
          </w:p>
        </w:tc>
      </w:tr>
      <w:tr w:rsidR="00CF1DA2" w:rsidRPr="00CF1DA2" w14:paraId="195B75BA" w14:textId="77777777">
        <w:trPr>
          <w:trHeight w:val="215"/>
          <w:ins w:id="6176" w:author="Arjan" w:date="2012-12-10T16:13:00Z"/>
        </w:trPr>
        <w:tc>
          <w:tcPr>
            <w:tcW w:w="3780" w:type="dxa"/>
            <w:tcBorders>
              <w:top w:val="nil"/>
              <w:left w:val="nil"/>
              <w:bottom w:val="nil"/>
              <w:right w:val="nil"/>
            </w:tcBorders>
          </w:tcPr>
          <w:p w14:paraId="351F2183" w14:textId="77777777" w:rsidR="00CF1DA2" w:rsidRPr="00CF1DA2" w:rsidRDefault="00CF1DA2" w:rsidP="00CF1DA2">
            <w:pPr>
              <w:autoSpaceDE w:val="0"/>
              <w:autoSpaceDN w:val="0"/>
              <w:adjustRightInd w:val="0"/>
              <w:spacing w:after="0" w:line="240" w:lineRule="auto"/>
              <w:rPr>
                <w:ins w:id="617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065581A6" w14:textId="77777777" w:rsidR="00CF1DA2" w:rsidRPr="00CF1DA2" w:rsidRDefault="00CF1DA2" w:rsidP="00CF1DA2">
            <w:pPr>
              <w:autoSpaceDE w:val="0"/>
              <w:autoSpaceDN w:val="0"/>
              <w:adjustRightInd w:val="0"/>
              <w:spacing w:after="0" w:line="240" w:lineRule="auto"/>
              <w:rPr>
                <w:ins w:id="6178" w:author="Arjan" w:date="2012-12-10T16:13:00Z"/>
                <w:rFonts w:ascii="Arial" w:eastAsia="Times New Roman" w:hAnsi="Arial" w:cs="Arial"/>
                <w:color w:val="000000"/>
                <w:sz w:val="20"/>
                <w:szCs w:val="20"/>
              </w:rPr>
            </w:pPr>
          </w:p>
        </w:tc>
      </w:tr>
      <w:tr w:rsidR="00CF1DA2" w:rsidRPr="00CF1DA2" w14:paraId="73975CE3" w14:textId="77777777">
        <w:trPr>
          <w:trHeight w:val="215"/>
          <w:ins w:id="6179" w:author="Arjan" w:date="2012-12-10T16:13:00Z"/>
        </w:trPr>
        <w:tc>
          <w:tcPr>
            <w:tcW w:w="3780" w:type="dxa"/>
            <w:tcBorders>
              <w:top w:val="nil"/>
              <w:left w:val="nil"/>
              <w:bottom w:val="nil"/>
              <w:right w:val="nil"/>
            </w:tcBorders>
          </w:tcPr>
          <w:p w14:paraId="64C031CA" w14:textId="77777777" w:rsidR="00CF1DA2" w:rsidRPr="00CF1DA2" w:rsidRDefault="00CF1DA2" w:rsidP="00CF1DA2">
            <w:pPr>
              <w:autoSpaceDE w:val="0"/>
              <w:autoSpaceDN w:val="0"/>
              <w:adjustRightInd w:val="0"/>
              <w:spacing w:after="0" w:line="240" w:lineRule="auto"/>
              <w:rPr>
                <w:ins w:id="6180" w:author="Arjan" w:date="2012-12-10T16:13:00Z"/>
                <w:rFonts w:ascii="Arial" w:eastAsia="Times New Roman" w:hAnsi="Arial" w:cs="Arial"/>
                <w:color w:val="000000"/>
                <w:sz w:val="20"/>
                <w:szCs w:val="20"/>
              </w:rPr>
            </w:pPr>
            <w:ins w:id="6181" w:author="Arjan" w:date="2012-12-10T16:13:00Z">
              <w:r w:rsidRPr="00CF1DA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3C430EB0" w14:textId="77777777" w:rsidR="00CF1DA2" w:rsidRPr="00CF1DA2" w:rsidRDefault="00CF1DA2" w:rsidP="00CF1DA2">
            <w:pPr>
              <w:autoSpaceDE w:val="0"/>
              <w:autoSpaceDN w:val="0"/>
              <w:adjustRightInd w:val="0"/>
              <w:spacing w:after="0" w:line="240" w:lineRule="auto"/>
              <w:rPr>
                <w:ins w:id="6182" w:author="Arjan" w:date="2012-12-10T16:13:00Z"/>
                <w:rFonts w:ascii="Arial" w:eastAsia="Times New Roman" w:hAnsi="Arial" w:cs="Arial"/>
                <w:color w:val="000000"/>
                <w:sz w:val="20"/>
                <w:szCs w:val="20"/>
              </w:rPr>
            </w:pPr>
            <w:ins w:id="6183" w:author="Arjan" w:date="2012-12-10T16:13:00Z">
              <w:r w:rsidRPr="00CF1DA2">
                <w:rPr>
                  <w:rFonts w:ascii="Arial" w:eastAsia="Times New Roman" w:hAnsi="Arial" w:cs="Arial"/>
                  <w:color w:val="000000"/>
                  <w:sz w:val="20"/>
                  <w:szCs w:val="20"/>
                </w:rPr>
                <w:t>Nee</w:t>
              </w:r>
            </w:ins>
          </w:p>
        </w:tc>
      </w:tr>
      <w:tr w:rsidR="00CF1DA2" w:rsidRPr="00CF1DA2" w14:paraId="24A7F5D8" w14:textId="77777777">
        <w:trPr>
          <w:trHeight w:val="230"/>
          <w:ins w:id="6184" w:author="Arjan" w:date="2012-12-10T16:13:00Z"/>
        </w:trPr>
        <w:tc>
          <w:tcPr>
            <w:tcW w:w="3780" w:type="dxa"/>
            <w:tcBorders>
              <w:top w:val="nil"/>
              <w:left w:val="nil"/>
              <w:bottom w:val="nil"/>
              <w:right w:val="nil"/>
            </w:tcBorders>
          </w:tcPr>
          <w:p w14:paraId="10D36056" w14:textId="77777777" w:rsidR="00CF1DA2" w:rsidRPr="00CF1DA2" w:rsidRDefault="00CF1DA2" w:rsidP="00CF1DA2">
            <w:pPr>
              <w:autoSpaceDE w:val="0"/>
              <w:autoSpaceDN w:val="0"/>
              <w:adjustRightInd w:val="0"/>
              <w:spacing w:after="0" w:line="240" w:lineRule="auto"/>
              <w:rPr>
                <w:ins w:id="618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18237E10" w14:textId="77777777" w:rsidR="00CF1DA2" w:rsidRPr="00CF1DA2" w:rsidRDefault="00CF1DA2" w:rsidP="00CF1DA2">
            <w:pPr>
              <w:autoSpaceDE w:val="0"/>
              <w:autoSpaceDN w:val="0"/>
              <w:adjustRightInd w:val="0"/>
              <w:spacing w:after="0" w:line="240" w:lineRule="auto"/>
              <w:rPr>
                <w:ins w:id="6186" w:author="Arjan" w:date="2012-12-10T16:13:00Z"/>
                <w:rFonts w:ascii="Arial" w:eastAsia="Times New Roman" w:hAnsi="Arial" w:cs="Arial"/>
                <w:color w:val="000000"/>
                <w:sz w:val="20"/>
                <w:szCs w:val="20"/>
              </w:rPr>
            </w:pPr>
          </w:p>
        </w:tc>
      </w:tr>
      <w:tr w:rsidR="00CF1DA2" w:rsidRPr="00CF1DA2" w14:paraId="169EB515" w14:textId="77777777">
        <w:trPr>
          <w:trHeight w:val="230"/>
          <w:ins w:id="6187" w:author="Arjan" w:date="2012-12-10T16:13:00Z"/>
        </w:trPr>
        <w:tc>
          <w:tcPr>
            <w:tcW w:w="3780" w:type="dxa"/>
            <w:tcBorders>
              <w:top w:val="nil"/>
              <w:left w:val="nil"/>
              <w:bottom w:val="nil"/>
              <w:right w:val="nil"/>
            </w:tcBorders>
          </w:tcPr>
          <w:p w14:paraId="5A8F24A0" w14:textId="77777777" w:rsidR="00CF1DA2" w:rsidRPr="00CF1DA2" w:rsidRDefault="00CF1DA2" w:rsidP="00CF1DA2">
            <w:pPr>
              <w:autoSpaceDE w:val="0"/>
              <w:autoSpaceDN w:val="0"/>
              <w:adjustRightInd w:val="0"/>
              <w:spacing w:after="0" w:line="240" w:lineRule="auto"/>
              <w:rPr>
                <w:ins w:id="6188" w:author="Arjan" w:date="2012-12-10T16:13:00Z"/>
                <w:rFonts w:ascii="Arial" w:eastAsia="Times New Roman" w:hAnsi="Arial" w:cs="Arial"/>
                <w:color w:val="000000"/>
                <w:sz w:val="20"/>
                <w:szCs w:val="20"/>
              </w:rPr>
            </w:pPr>
            <w:ins w:id="6189" w:author="Arjan" w:date="2012-12-10T16:13:00Z">
              <w:r w:rsidRPr="00CF1DA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407D0111" w14:textId="77777777" w:rsidR="00CF1DA2" w:rsidRPr="00CF1DA2" w:rsidRDefault="00CF1DA2" w:rsidP="00CF1DA2">
            <w:pPr>
              <w:autoSpaceDE w:val="0"/>
              <w:autoSpaceDN w:val="0"/>
              <w:adjustRightInd w:val="0"/>
              <w:spacing w:after="0" w:line="240" w:lineRule="auto"/>
              <w:rPr>
                <w:ins w:id="6190" w:author="Arjan" w:date="2012-12-10T16:13:00Z"/>
                <w:rFonts w:ascii="Arial" w:eastAsia="Times New Roman" w:hAnsi="Arial" w:cs="Arial"/>
                <w:color w:val="000000"/>
                <w:sz w:val="20"/>
                <w:szCs w:val="20"/>
              </w:rPr>
            </w:pPr>
            <w:ins w:id="6191" w:author="Arjan" w:date="2012-12-10T16:13:00Z">
              <w:r w:rsidRPr="00CF1DA2">
                <w:rPr>
                  <w:rFonts w:ascii="Arial" w:eastAsia="Times New Roman" w:hAnsi="Arial" w:cs="Arial"/>
                  <w:color w:val="000000"/>
                  <w:sz w:val="20"/>
                  <w:szCs w:val="20"/>
                </w:rPr>
                <w:t>Nee</w:t>
              </w:r>
            </w:ins>
          </w:p>
        </w:tc>
      </w:tr>
      <w:tr w:rsidR="00CF1DA2" w:rsidRPr="00CF1DA2" w14:paraId="567BE4F6" w14:textId="77777777">
        <w:trPr>
          <w:trHeight w:val="230"/>
          <w:ins w:id="6192" w:author="Arjan" w:date="2012-12-10T16:13:00Z"/>
        </w:trPr>
        <w:tc>
          <w:tcPr>
            <w:tcW w:w="3780" w:type="dxa"/>
            <w:tcBorders>
              <w:top w:val="nil"/>
              <w:left w:val="nil"/>
              <w:bottom w:val="nil"/>
              <w:right w:val="nil"/>
            </w:tcBorders>
          </w:tcPr>
          <w:p w14:paraId="61959A2E" w14:textId="77777777" w:rsidR="00CF1DA2" w:rsidRPr="00CF1DA2" w:rsidRDefault="00CF1DA2" w:rsidP="00CF1DA2">
            <w:pPr>
              <w:autoSpaceDE w:val="0"/>
              <w:autoSpaceDN w:val="0"/>
              <w:adjustRightInd w:val="0"/>
              <w:spacing w:after="0" w:line="240" w:lineRule="auto"/>
              <w:rPr>
                <w:ins w:id="619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4348AF5A" w14:textId="77777777" w:rsidR="00CF1DA2" w:rsidRPr="00CF1DA2" w:rsidRDefault="00CF1DA2" w:rsidP="00CF1DA2">
            <w:pPr>
              <w:autoSpaceDE w:val="0"/>
              <w:autoSpaceDN w:val="0"/>
              <w:adjustRightInd w:val="0"/>
              <w:spacing w:after="0" w:line="240" w:lineRule="auto"/>
              <w:rPr>
                <w:ins w:id="6194" w:author="Arjan" w:date="2012-12-10T16:13:00Z"/>
                <w:rFonts w:ascii="Arial" w:eastAsia="Times New Roman" w:hAnsi="Arial" w:cs="Arial"/>
                <w:color w:val="000000"/>
                <w:sz w:val="20"/>
                <w:szCs w:val="20"/>
              </w:rPr>
            </w:pPr>
          </w:p>
        </w:tc>
      </w:tr>
      <w:tr w:rsidR="00CF1DA2" w:rsidRPr="00CF1DA2" w14:paraId="73C7B6E8" w14:textId="77777777">
        <w:trPr>
          <w:trHeight w:val="230"/>
          <w:ins w:id="6195" w:author="Arjan" w:date="2012-12-10T16:13:00Z"/>
        </w:trPr>
        <w:tc>
          <w:tcPr>
            <w:tcW w:w="3780" w:type="dxa"/>
            <w:tcBorders>
              <w:top w:val="nil"/>
              <w:left w:val="nil"/>
              <w:bottom w:val="nil"/>
              <w:right w:val="nil"/>
            </w:tcBorders>
          </w:tcPr>
          <w:p w14:paraId="6A0BA654" w14:textId="77777777" w:rsidR="00CF1DA2" w:rsidRPr="00CF1DA2" w:rsidRDefault="00CF1DA2" w:rsidP="00CF1DA2">
            <w:pPr>
              <w:autoSpaceDE w:val="0"/>
              <w:autoSpaceDN w:val="0"/>
              <w:adjustRightInd w:val="0"/>
              <w:spacing w:after="0" w:line="240" w:lineRule="auto"/>
              <w:rPr>
                <w:ins w:id="6196" w:author="Arjan" w:date="2012-12-10T16:13:00Z"/>
                <w:rFonts w:ascii="Arial" w:eastAsia="Times New Roman" w:hAnsi="Arial" w:cs="Arial"/>
                <w:color w:val="000000"/>
                <w:sz w:val="20"/>
                <w:szCs w:val="20"/>
              </w:rPr>
            </w:pPr>
            <w:ins w:id="6197" w:author="Arjan" w:date="2012-12-10T16:13:00Z">
              <w:r w:rsidRPr="00CF1DA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5BF8D31C" w14:textId="77777777" w:rsidR="00CF1DA2" w:rsidRPr="00CF1DA2" w:rsidRDefault="00CF1DA2" w:rsidP="00CF1DA2">
            <w:pPr>
              <w:autoSpaceDE w:val="0"/>
              <w:autoSpaceDN w:val="0"/>
              <w:adjustRightInd w:val="0"/>
              <w:spacing w:after="0" w:line="240" w:lineRule="auto"/>
              <w:rPr>
                <w:ins w:id="6198" w:author="Arjan" w:date="2012-12-10T16:13:00Z"/>
                <w:rFonts w:ascii="Arial" w:eastAsia="Times New Roman" w:hAnsi="Arial" w:cs="Arial"/>
                <w:color w:val="000000"/>
                <w:sz w:val="20"/>
                <w:szCs w:val="20"/>
              </w:rPr>
            </w:pPr>
          </w:p>
        </w:tc>
      </w:tr>
      <w:tr w:rsidR="00CF1DA2" w:rsidRPr="00CF1DA2" w14:paraId="77ED1CF1" w14:textId="77777777">
        <w:trPr>
          <w:trHeight w:val="230"/>
          <w:ins w:id="6199" w:author="Arjan" w:date="2012-12-10T16:13:00Z"/>
        </w:trPr>
        <w:tc>
          <w:tcPr>
            <w:tcW w:w="3780" w:type="dxa"/>
            <w:tcBorders>
              <w:top w:val="nil"/>
              <w:left w:val="nil"/>
              <w:bottom w:val="nil"/>
              <w:right w:val="nil"/>
            </w:tcBorders>
          </w:tcPr>
          <w:p w14:paraId="4FC0C509" w14:textId="77777777" w:rsidR="00CF1DA2" w:rsidRPr="00CF1DA2" w:rsidRDefault="00CF1DA2" w:rsidP="00CF1DA2">
            <w:pPr>
              <w:autoSpaceDE w:val="0"/>
              <w:autoSpaceDN w:val="0"/>
              <w:adjustRightInd w:val="0"/>
              <w:spacing w:after="0" w:line="240" w:lineRule="auto"/>
              <w:rPr>
                <w:ins w:id="620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3153D3B2" w14:textId="77777777" w:rsidR="00CF1DA2" w:rsidRPr="00CF1DA2" w:rsidRDefault="00CF1DA2" w:rsidP="00CF1DA2">
            <w:pPr>
              <w:autoSpaceDE w:val="0"/>
              <w:autoSpaceDN w:val="0"/>
              <w:adjustRightInd w:val="0"/>
              <w:spacing w:after="0" w:line="240" w:lineRule="auto"/>
              <w:rPr>
                <w:ins w:id="6201" w:author="Arjan" w:date="2012-12-10T16:13:00Z"/>
                <w:rFonts w:ascii="Arial" w:eastAsia="Times New Roman" w:hAnsi="Arial" w:cs="Arial"/>
                <w:color w:val="000000"/>
                <w:sz w:val="20"/>
                <w:szCs w:val="20"/>
              </w:rPr>
            </w:pPr>
          </w:p>
        </w:tc>
      </w:tr>
      <w:tr w:rsidR="00CF1DA2" w:rsidRPr="00CF1DA2" w14:paraId="2DD08A2E" w14:textId="77777777">
        <w:trPr>
          <w:trHeight w:val="230"/>
          <w:ins w:id="6202" w:author="Arjan" w:date="2012-12-10T16:13:00Z"/>
        </w:trPr>
        <w:tc>
          <w:tcPr>
            <w:tcW w:w="3780" w:type="dxa"/>
            <w:tcBorders>
              <w:top w:val="nil"/>
              <w:left w:val="nil"/>
              <w:bottom w:val="nil"/>
              <w:right w:val="nil"/>
            </w:tcBorders>
          </w:tcPr>
          <w:p w14:paraId="5E7C3C1D" w14:textId="77777777" w:rsidR="00CF1DA2" w:rsidRPr="00CF1DA2" w:rsidRDefault="00CF1DA2" w:rsidP="00CF1DA2">
            <w:pPr>
              <w:autoSpaceDE w:val="0"/>
              <w:autoSpaceDN w:val="0"/>
              <w:adjustRightInd w:val="0"/>
              <w:spacing w:after="0" w:line="240" w:lineRule="auto"/>
              <w:rPr>
                <w:ins w:id="6203" w:author="Arjan" w:date="2012-12-10T16:13:00Z"/>
                <w:rFonts w:ascii="Arial" w:eastAsia="Times New Roman" w:hAnsi="Arial" w:cs="Arial"/>
                <w:color w:val="000000"/>
                <w:sz w:val="20"/>
                <w:szCs w:val="20"/>
              </w:rPr>
            </w:pPr>
            <w:ins w:id="6204" w:author="Arjan" w:date="2012-12-10T16:13:00Z">
              <w:r w:rsidRPr="00CF1DA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5F1B1A65" w14:textId="77777777" w:rsidR="00CF1DA2" w:rsidRPr="00CF1DA2" w:rsidRDefault="00CF1DA2" w:rsidP="00CF1DA2">
            <w:pPr>
              <w:autoSpaceDE w:val="0"/>
              <w:autoSpaceDN w:val="0"/>
              <w:adjustRightInd w:val="0"/>
              <w:spacing w:after="0" w:line="240" w:lineRule="auto"/>
              <w:rPr>
                <w:ins w:id="6205" w:author="Arjan" w:date="2012-12-10T16:13:00Z"/>
                <w:rFonts w:ascii="Arial" w:eastAsia="Times New Roman" w:hAnsi="Arial" w:cs="Arial"/>
                <w:color w:val="000000"/>
                <w:sz w:val="20"/>
                <w:szCs w:val="20"/>
              </w:rPr>
            </w:pPr>
            <w:ins w:id="6206" w:author="Arjan" w:date="2012-12-10T16:13:00Z">
              <w:r w:rsidRPr="00CF1DA2">
                <w:rPr>
                  <w:rFonts w:ascii="Arial" w:eastAsia="Times New Roman" w:hAnsi="Arial" w:cs="Arial"/>
                  <w:color w:val="000000"/>
                  <w:sz w:val="20"/>
                  <w:szCs w:val="20"/>
                </w:rPr>
                <w:t>Nee</w:t>
              </w:r>
            </w:ins>
          </w:p>
        </w:tc>
      </w:tr>
      <w:tr w:rsidR="00CF1DA2" w:rsidRPr="00CF1DA2" w14:paraId="4CB13F14" w14:textId="77777777">
        <w:trPr>
          <w:trHeight w:val="230"/>
          <w:ins w:id="6207" w:author="Arjan" w:date="2012-12-10T16:13:00Z"/>
        </w:trPr>
        <w:tc>
          <w:tcPr>
            <w:tcW w:w="3780" w:type="dxa"/>
            <w:tcBorders>
              <w:top w:val="nil"/>
              <w:left w:val="nil"/>
              <w:bottom w:val="nil"/>
              <w:right w:val="nil"/>
            </w:tcBorders>
          </w:tcPr>
          <w:p w14:paraId="3451D95C" w14:textId="77777777" w:rsidR="00CF1DA2" w:rsidRPr="00CF1DA2" w:rsidRDefault="00CF1DA2" w:rsidP="00CF1DA2">
            <w:pPr>
              <w:autoSpaceDE w:val="0"/>
              <w:autoSpaceDN w:val="0"/>
              <w:adjustRightInd w:val="0"/>
              <w:spacing w:after="0" w:line="240" w:lineRule="auto"/>
              <w:rPr>
                <w:ins w:id="620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430C5F4F" w14:textId="77777777" w:rsidR="00CF1DA2" w:rsidRPr="00CF1DA2" w:rsidRDefault="00CF1DA2" w:rsidP="00CF1DA2">
            <w:pPr>
              <w:autoSpaceDE w:val="0"/>
              <w:autoSpaceDN w:val="0"/>
              <w:adjustRightInd w:val="0"/>
              <w:spacing w:after="0" w:line="240" w:lineRule="auto"/>
              <w:rPr>
                <w:ins w:id="6209" w:author="Arjan" w:date="2012-12-10T16:13:00Z"/>
                <w:rFonts w:ascii="Arial" w:eastAsia="Times New Roman" w:hAnsi="Arial" w:cs="Arial"/>
                <w:color w:val="000000"/>
                <w:sz w:val="20"/>
                <w:szCs w:val="20"/>
              </w:rPr>
            </w:pPr>
          </w:p>
        </w:tc>
      </w:tr>
      <w:tr w:rsidR="00CF1DA2" w:rsidRPr="00CF1DA2" w14:paraId="348D4C86" w14:textId="77777777">
        <w:trPr>
          <w:trHeight w:val="411"/>
          <w:ins w:id="6210" w:author="Arjan" w:date="2012-12-10T16:13:00Z"/>
        </w:trPr>
        <w:tc>
          <w:tcPr>
            <w:tcW w:w="3780" w:type="dxa"/>
            <w:tcBorders>
              <w:top w:val="nil"/>
              <w:left w:val="nil"/>
              <w:bottom w:val="nil"/>
              <w:right w:val="nil"/>
            </w:tcBorders>
          </w:tcPr>
          <w:p w14:paraId="46CDB2E3" w14:textId="77777777" w:rsidR="00CF1DA2" w:rsidRPr="00CF1DA2" w:rsidRDefault="00CF1DA2" w:rsidP="00CF1DA2">
            <w:pPr>
              <w:autoSpaceDE w:val="0"/>
              <w:autoSpaceDN w:val="0"/>
              <w:adjustRightInd w:val="0"/>
              <w:spacing w:after="0" w:line="240" w:lineRule="auto"/>
              <w:rPr>
                <w:ins w:id="6211" w:author="Arjan" w:date="2012-12-10T16:13:00Z"/>
                <w:rFonts w:ascii="Arial" w:eastAsia="Times New Roman" w:hAnsi="Arial" w:cs="Arial"/>
                <w:color w:val="000000"/>
                <w:sz w:val="20"/>
                <w:szCs w:val="20"/>
              </w:rPr>
            </w:pPr>
            <w:ins w:id="6212" w:author="Arjan" w:date="2012-12-10T16:13:00Z">
              <w:r w:rsidRPr="00CF1DA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5C549963" w14:textId="77777777" w:rsidR="00CF1DA2" w:rsidRPr="00CF1DA2" w:rsidRDefault="00CF1DA2" w:rsidP="00CF1DA2">
            <w:pPr>
              <w:autoSpaceDE w:val="0"/>
              <w:autoSpaceDN w:val="0"/>
              <w:adjustRightInd w:val="0"/>
              <w:spacing w:after="0" w:line="240" w:lineRule="auto"/>
              <w:rPr>
                <w:ins w:id="6213" w:author="Arjan" w:date="2012-12-10T16:13:00Z"/>
                <w:rFonts w:ascii="Arial" w:eastAsia="Times New Roman" w:hAnsi="Arial" w:cs="Arial"/>
                <w:color w:val="000000"/>
                <w:sz w:val="20"/>
                <w:szCs w:val="20"/>
              </w:rPr>
            </w:pPr>
            <w:ins w:id="6214" w:author="Arjan" w:date="2012-12-10T16:13:00Z">
              <w:r w:rsidRPr="00CF1DA2">
                <w:rPr>
                  <w:rFonts w:ascii="Arial" w:eastAsia="Times New Roman" w:hAnsi="Arial" w:cs="Arial"/>
                  <w:color w:val="000000"/>
                  <w:sz w:val="20"/>
                  <w:szCs w:val="20"/>
                </w:rPr>
                <w:t>Nee</w:t>
              </w:r>
            </w:ins>
          </w:p>
        </w:tc>
      </w:tr>
      <w:tr w:rsidR="00CF1DA2" w:rsidRPr="00CF1DA2" w14:paraId="6C2EC882" w14:textId="77777777">
        <w:trPr>
          <w:trHeight w:val="245"/>
          <w:ins w:id="6215" w:author="Arjan" w:date="2012-12-10T16:13:00Z"/>
        </w:trPr>
        <w:tc>
          <w:tcPr>
            <w:tcW w:w="3780" w:type="dxa"/>
            <w:tcBorders>
              <w:top w:val="nil"/>
              <w:left w:val="nil"/>
              <w:bottom w:val="nil"/>
              <w:right w:val="nil"/>
            </w:tcBorders>
          </w:tcPr>
          <w:p w14:paraId="2BBD7730" w14:textId="77777777" w:rsidR="00CF1DA2" w:rsidRPr="00CF1DA2" w:rsidRDefault="00CF1DA2" w:rsidP="00CF1DA2">
            <w:pPr>
              <w:autoSpaceDE w:val="0"/>
              <w:autoSpaceDN w:val="0"/>
              <w:adjustRightInd w:val="0"/>
              <w:spacing w:after="0" w:line="240" w:lineRule="auto"/>
              <w:rPr>
                <w:ins w:id="621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1E92435B" w14:textId="77777777" w:rsidR="00CF1DA2" w:rsidRPr="00CF1DA2" w:rsidRDefault="00CF1DA2" w:rsidP="00CF1DA2">
            <w:pPr>
              <w:autoSpaceDE w:val="0"/>
              <w:autoSpaceDN w:val="0"/>
              <w:adjustRightInd w:val="0"/>
              <w:spacing w:after="0" w:line="240" w:lineRule="auto"/>
              <w:rPr>
                <w:ins w:id="6217" w:author="Arjan" w:date="2012-12-10T16:13:00Z"/>
                <w:rFonts w:ascii="Arial" w:eastAsia="Times New Roman" w:hAnsi="Arial" w:cs="Arial"/>
                <w:color w:val="000000"/>
                <w:sz w:val="20"/>
                <w:szCs w:val="20"/>
              </w:rPr>
            </w:pPr>
          </w:p>
        </w:tc>
      </w:tr>
      <w:tr w:rsidR="00CF1DA2" w:rsidRPr="00CF1DA2" w14:paraId="01EB3004" w14:textId="77777777">
        <w:trPr>
          <w:trHeight w:val="230"/>
          <w:ins w:id="6218" w:author="Arjan" w:date="2012-12-10T16:13:00Z"/>
        </w:trPr>
        <w:tc>
          <w:tcPr>
            <w:tcW w:w="3780" w:type="dxa"/>
            <w:tcBorders>
              <w:top w:val="nil"/>
              <w:left w:val="nil"/>
              <w:bottom w:val="nil"/>
              <w:right w:val="nil"/>
            </w:tcBorders>
          </w:tcPr>
          <w:p w14:paraId="59CF03E2" w14:textId="77777777" w:rsidR="00CF1DA2" w:rsidRPr="00CF1DA2" w:rsidRDefault="00CF1DA2" w:rsidP="00CF1DA2">
            <w:pPr>
              <w:autoSpaceDE w:val="0"/>
              <w:autoSpaceDN w:val="0"/>
              <w:adjustRightInd w:val="0"/>
              <w:spacing w:after="0" w:line="240" w:lineRule="auto"/>
              <w:rPr>
                <w:ins w:id="6219" w:author="Arjan" w:date="2012-12-10T16:13:00Z"/>
                <w:rFonts w:ascii="Arial" w:eastAsia="Times New Roman" w:hAnsi="Arial" w:cs="Arial"/>
                <w:color w:val="000000"/>
                <w:sz w:val="20"/>
                <w:szCs w:val="20"/>
              </w:rPr>
            </w:pPr>
            <w:ins w:id="6220" w:author="Arjan" w:date="2012-12-10T16:13:00Z">
              <w:r w:rsidRPr="00CF1DA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75D4DB3A" w14:textId="77777777" w:rsidR="00CF1DA2" w:rsidRPr="00CF1DA2" w:rsidRDefault="00DA5D93" w:rsidP="00CF1DA2">
            <w:pPr>
              <w:autoSpaceDE w:val="0"/>
              <w:autoSpaceDN w:val="0"/>
              <w:adjustRightInd w:val="0"/>
              <w:spacing w:after="0" w:line="240" w:lineRule="auto"/>
              <w:rPr>
                <w:ins w:id="6221" w:author="Arjan" w:date="2012-12-10T16:13:00Z"/>
                <w:rFonts w:ascii="Arial" w:eastAsia="Times New Roman" w:hAnsi="Arial" w:cs="Arial"/>
                <w:color w:val="000000"/>
                <w:sz w:val="20"/>
                <w:szCs w:val="20"/>
              </w:rPr>
            </w:pPr>
            <w:ins w:id="6222"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1</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ins>
          </w:p>
        </w:tc>
      </w:tr>
      <w:tr w:rsidR="00CF1DA2" w:rsidRPr="00CF1DA2" w14:paraId="7C8B1BBF" w14:textId="77777777">
        <w:trPr>
          <w:trHeight w:val="230"/>
          <w:ins w:id="6223" w:author="Arjan" w:date="2012-12-10T16:13:00Z"/>
        </w:trPr>
        <w:tc>
          <w:tcPr>
            <w:tcW w:w="3780" w:type="dxa"/>
            <w:tcBorders>
              <w:top w:val="nil"/>
              <w:left w:val="nil"/>
              <w:bottom w:val="nil"/>
              <w:right w:val="nil"/>
            </w:tcBorders>
          </w:tcPr>
          <w:p w14:paraId="369DCB51" w14:textId="77777777" w:rsidR="00CF1DA2" w:rsidRPr="00CF1DA2" w:rsidRDefault="00CF1DA2" w:rsidP="00CF1DA2">
            <w:pPr>
              <w:autoSpaceDE w:val="0"/>
              <w:autoSpaceDN w:val="0"/>
              <w:adjustRightInd w:val="0"/>
              <w:spacing w:after="0" w:line="240" w:lineRule="auto"/>
              <w:rPr>
                <w:ins w:id="622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5E8DAF4E" w14:textId="77777777" w:rsidR="00CF1DA2" w:rsidRPr="00CF1DA2" w:rsidRDefault="00CF1DA2" w:rsidP="00CF1DA2">
            <w:pPr>
              <w:autoSpaceDE w:val="0"/>
              <w:autoSpaceDN w:val="0"/>
              <w:adjustRightInd w:val="0"/>
              <w:spacing w:after="0" w:line="240" w:lineRule="auto"/>
              <w:rPr>
                <w:ins w:id="6225" w:author="Arjan" w:date="2012-12-10T16:13:00Z"/>
                <w:rFonts w:ascii="Arial" w:eastAsia="Times New Roman" w:hAnsi="Arial" w:cs="Arial"/>
                <w:color w:val="000000"/>
                <w:sz w:val="20"/>
                <w:szCs w:val="20"/>
              </w:rPr>
            </w:pPr>
          </w:p>
        </w:tc>
      </w:tr>
      <w:tr w:rsidR="00CF1DA2" w:rsidRPr="00CF1DA2" w14:paraId="5D1FE192" w14:textId="77777777">
        <w:trPr>
          <w:trHeight w:val="230"/>
          <w:ins w:id="6226" w:author="Arjan" w:date="2012-12-10T16:13:00Z"/>
        </w:trPr>
        <w:tc>
          <w:tcPr>
            <w:tcW w:w="3780" w:type="dxa"/>
            <w:tcBorders>
              <w:top w:val="nil"/>
              <w:left w:val="nil"/>
              <w:bottom w:val="nil"/>
              <w:right w:val="nil"/>
            </w:tcBorders>
          </w:tcPr>
          <w:p w14:paraId="7FB47B79" w14:textId="77777777" w:rsidR="00CF1DA2" w:rsidRPr="00CF1DA2" w:rsidRDefault="00CF1DA2" w:rsidP="00CF1DA2">
            <w:pPr>
              <w:autoSpaceDE w:val="0"/>
              <w:autoSpaceDN w:val="0"/>
              <w:adjustRightInd w:val="0"/>
              <w:spacing w:after="0" w:line="240" w:lineRule="auto"/>
              <w:rPr>
                <w:ins w:id="6227" w:author="Arjan" w:date="2012-12-10T16:13:00Z"/>
                <w:rFonts w:ascii="Arial" w:eastAsia="Times New Roman" w:hAnsi="Arial" w:cs="Arial"/>
                <w:color w:val="000000"/>
                <w:sz w:val="20"/>
                <w:szCs w:val="20"/>
              </w:rPr>
            </w:pPr>
            <w:ins w:id="6228" w:author="Arjan" w:date="2012-12-10T16:13:00Z">
              <w:r w:rsidRPr="00CF1DA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49F1D25C" w14:textId="77777777" w:rsidR="00CF1DA2" w:rsidRPr="00CF1DA2" w:rsidRDefault="00CF1DA2" w:rsidP="00CF1DA2">
            <w:pPr>
              <w:autoSpaceDE w:val="0"/>
              <w:autoSpaceDN w:val="0"/>
              <w:adjustRightInd w:val="0"/>
              <w:spacing w:after="0" w:line="240" w:lineRule="auto"/>
              <w:rPr>
                <w:ins w:id="6229" w:author="Arjan" w:date="2012-12-10T16:13:00Z"/>
                <w:rFonts w:ascii="Arial" w:eastAsia="Times New Roman" w:hAnsi="Arial" w:cs="Arial"/>
                <w:color w:val="000000"/>
                <w:sz w:val="20"/>
                <w:szCs w:val="20"/>
              </w:rPr>
            </w:pPr>
            <w:ins w:id="6230" w:author="Arjan" w:date="2012-12-10T16:13:00Z">
              <w:r w:rsidRPr="00CF1DA2">
                <w:rPr>
                  <w:rFonts w:ascii="Arial" w:eastAsia="Times New Roman" w:hAnsi="Arial" w:cs="Arial"/>
                  <w:color w:val="000000"/>
                  <w:sz w:val="20"/>
                  <w:szCs w:val="20"/>
                </w:rPr>
                <w:t>Gemeentelijk kerngegeven</w:t>
              </w:r>
            </w:ins>
          </w:p>
        </w:tc>
      </w:tr>
      <w:tr w:rsidR="00CF1DA2" w:rsidRPr="00CF1DA2" w14:paraId="48E15647" w14:textId="77777777">
        <w:trPr>
          <w:trHeight w:val="230"/>
          <w:ins w:id="6231" w:author="Arjan" w:date="2012-12-10T16:13:00Z"/>
        </w:trPr>
        <w:tc>
          <w:tcPr>
            <w:tcW w:w="3780" w:type="dxa"/>
            <w:tcBorders>
              <w:top w:val="nil"/>
              <w:left w:val="nil"/>
              <w:bottom w:val="nil"/>
              <w:right w:val="nil"/>
            </w:tcBorders>
          </w:tcPr>
          <w:p w14:paraId="2B1D8930" w14:textId="77777777" w:rsidR="00CF1DA2" w:rsidRPr="00CF1DA2" w:rsidRDefault="00CF1DA2" w:rsidP="00CF1DA2">
            <w:pPr>
              <w:autoSpaceDE w:val="0"/>
              <w:autoSpaceDN w:val="0"/>
              <w:adjustRightInd w:val="0"/>
              <w:spacing w:after="0" w:line="240" w:lineRule="auto"/>
              <w:rPr>
                <w:ins w:id="623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2724C68A" w14:textId="77777777" w:rsidR="00CF1DA2" w:rsidRPr="00CF1DA2" w:rsidRDefault="00CF1DA2" w:rsidP="00CF1DA2">
            <w:pPr>
              <w:autoSpaceDE w:val="0"/>
              <w:autoSpaceDN w:val="0"/>
              <w:adjustRightInd w:val="0"/>
              <w:spacing w:after="0" w:line="240" w:lineRule="auto"/>
              <w:rPr>
                <w:ins w:id="6233" w:author="Arjan" w:date="2012-12-10T16:13:00Z"/>
                <w:rFonts w:ascii="Arial" w:eastAsia="Times New Roman" w:hAnsi="Arial" w:cs="Arial"/>
                <w:color w:val="000000"/>
                <w:sz w:val="20"/>
                <w:szCs w:val="20"/>
              </w:rPr>
            </w:pPr>
          </w:p>
        </w:tc>
      </w:tr>
      <w:tr w:rsidR="00CF1DA2" w:rsidRPr="00CF1DA2" w14:paraId="5BE18BB1" w14:textId="77777777">
        <w:trPr>
          <w:trHeight w:val="230"/>
          <w:ins w:id="6234" w:author="Arjan" w:date="2012-12-10T16:13:00Z"/>
        </w:trPr>
        <w:tc>
          <w:tcPr>
            <w:tcW w:w="3780" w:type="dxa"/>
            <w:tcBorders>
              <w:top w:val="nil"/>
              <w:left w:val="nil"/>
              <w:bottom w:val="nil"/>
              <w:right w:val="nil"/>
            </w:tcBorders>
          </w:tcPr>
          <w:p w14:paraId="07B7B9D6" w14:textId="77777777" w:rsidR="00CF1DA2" w:rsidRPr="00CF1DA2" w:rsidRDefault="00CF1DA2" w:rsidP="00CF1DA2">
            <w:pPr>
              <w:autoSpaceDE w:val="0"/>
              <w:autoSpaceDN w:val="0"/>
              <w:adjustRightInd w:val="0"/>
              <w:spacing w:after="0" w:line="240" w:lineRule="auto"/>
              <w:rPr>
                <w:ins w:id="6235" w:author="Arjan" w:date="2012-12-10T16:13:00Z"/>
                <w:rFonts w:ascii="Arial" w:eastAsia="Times New Roman" w:hAnsi="Arial" w:cs="Arial"/>
                <w:b/>
                <w:bCs/>
                <w:color w:val="000000"/>
                <w:sz w:val="20"/>
                <w:szCs w:val="20"/>
              </w:rPr>
            </w:pPr>
            <w:ins w:id="6236" w:author="Arjan" w:date="2012-12-10T16:13:00Z">
              <w:r w:rsidRPr="00CF1DA2">
                <w:rPr>
                  <w:rFonts w:ascii="Arial" w:eastAsia="Times New Roman" w:hAnsi="Arial" w:cs="Arial"/>
                  <w:b/>
                  <w:bCs/>
                  <w:color w:val="000000"/>
                  <w:sz w:val="20"/>
                  <w:szCs w:val="20"/>
                </w:rPr>
                <w:t>Regels attribuutsoort</w:t>
              </w:r>
            </w:ins>
          </w:p>
        </w:tc>
        <w:tc>
          <w:tcPr>
            <w:tcW w:w="5580" w:type="dxa"/>
            <w:tcBorders>
              <w:top w:val="nil"/>
              <w:left w:val="nil"/>
              <w:bottom w:val="nil"/>
              <w:right w:val="nil"/>
            </w:tcBorders>
          </w:tcPr>
          <w:p w14:paraId="2E610AA1" w14:textId="77777777" w:rsidR="00CF1DA2" w:rsidRPr="00CF1DA2" w:rsidRDefault="00CF1DA2" w:rsidP="00CF1DA2">
            <w:pPr>
              <w:autoSpaceDE w:val="0"/>
              <w:autoSpaceDN w:val="0"/>
              <w:adjustRightInd w:val="0"/>
              <w:spacing w:after="0" w:line="240" w:lineRule="auto"/>
              <w:rPr>
                <w:ins w:id="6237" w:author="Arjan" w:date="2012-12-10T16:13:00Z"/>
                <w:rFonts w:ascii="Arial" w:eastAsia="Times New Roman" w:hAnsi="Arial" w:cs="Arial"/>
                <w:color w:val="000000"/>
                <w:sz w:val="20"/>
                <w:szCs w:val="20"/>
              </w:rPr>
            </w:pPr>
            <w:ins w:id="6238" w:author="Arjan" w:date="2012-12-10T16:13:00Z">
              <w:r w:rsidRPr="00CF1DA2">
                <w:rPr>
                  <w:rFonts w:ascii="Arial" w:eastAsia="Times New Roman" w:hAnsi="Arial" w:cs="Arial"/>
                  <w:color w:val="000000"/>
                  <w:sz w:val="20"/>
                  <w:szCs w:val="20"/>
                </w:rPr>
                <w:t>-</w:t>
              </w:r>
            </w:ins>
          </w:p>
        </w:tc>
      </w:tr>
      <w:tr w:rsidR="00CF1DA2" w:rsidRPr="00CF1DA2" w14:paraId="50C55C4D" w14:textId="77777777">
        <w:trPr>
          <w:trHeight w:val="230"/>
          <w:ins w:id="6239" w:author="Arjan" w:date="2012-12-10T16:13:00Z"/>
        </w:trPr>
        <w:tc>
          <w:tcPr>
            <w:tcW w:w="3780" w:type="dxa"/>
            <w:tcBorders>
              <w:top w:val="nil"/>
              <w:left w:val="nil"/>
              <w:bottom w:val="nil"/>
              <w:right w:val="nil"/>
            </w:tcBorders>
          </w:tcPr>
          <w:p w14:paraId="76B8F0E5" w14:textId="77777777" w:rsidR="00CF1DA2" w:rsidRPr="00CF1DA2" w:rsidRDefault="00CF1DA2" w:rsidP="00CF1DA2">
            <w:pPr>
              <w:autoSpaceDE w:val="0"/>
              <w:autoSpaceDN w:val="0"/>
              <w:adjustRightInd w:val="0"/>
              <w:spacing w:after="0" w:line="240" w:lineRule="auto"/>
              <w:rPr>
                <w:ins w:id="6240" w:author="Arjan" w:date="2012-12-10T16:13:00Z"/>
                <w:rFonts w:ascii="Arial" w:eastAsia="Times New Roman" w:hAnsi="Arial" w:cs="Arial"/>
                <w:color w:val="000000"/>
                <w:sz w:val="20"/>
                <w:szCs w:val="20"/>
              </w:rPr>
            </w:pPr>
          </w:p>
        </w:tc>
        <w:tc>
          <w:tcPr>
            <w:tcW w:w="5580" w:type="dxa"/>
            <w:tcBorders>
              <w:top w:val="nil"/>
              <w:left w:val="nil"/>
              <w:bottom w:val="nil"/>
              <w:right w:val="nil"/>
            </w:tcBorders>
          </w:tcPr>
          <w:p w14:paraId="2FFE7B1A" w14:textId="77777777" w:rsidR="00CF1DA2" w:rsidRPr="00CF1DA2" w:rsidRDefault="00CF1DA2" w:rsidP="00CF1DA2">
            <w:pPr>
              <w:autoSpaceDE w:val="0"/>
              <w:autoSpaceDN w:val="0"/>
              <w:adjustRightInd w:val="0"/>
              <w:spacing w:after="0" w:line="240" w:lineRule="auto"/>
              <w:rPr>
                <w:ins w:id="6241" w:author="Arjan" w:date="2012-12-10T16:13:00Z"/>
                <w:rFonts w:ascii="Arial" w:eastAsia="Times New Roman" w:hAnsi="Arial" w:cs="Arial"/>
                <w:color w:val="000000"/>
                <w:sz w:val="20"/>
                <w:szCs w:val="20"/>
              </w:rPr>
            </w:pPr>
          </w:p>
        </w:tc>
      </w:tr>
    </w:tbl>
    <w:p w14:paraId="3E72D73B" w14:textId="77777777" w:rsidR="00CF1DA2" w:rsidRPr="00CF1DA2" w:rsidRDefault="00DA5D93" w:rsidP="00CF1DA2">
      <w:pPr>
        <w:autoSpaceDE w:val="0"/>
        <w:autoSpaceDN w:val="0"/>
        <w:adjustRightInd w:val="0"/>
        <w:spacing w:before="240" w:after="60" w:line="240" w:lineRule="auto"/>
        <w:outlineLvl w:val="3"/>
        <w:rPr>
          <w:ins w:id="6242" w:author="Arjan" w:date="2012-12-10T16:13:00Z"/>
          <w:rFonts w:ascii="Arial" w:eastAsia="Times New Roman" w:hAnsi="Arial" w:cs="Arial"/>
          <w:b/>
          <w:bCs/>
          <w:color w:val="004080"/>
          <w:sz w:val="24"/>
          <w:szCs w:val="24"/>
        </w:rPr>
      </w:pPr>
      <w:ins w:id="6243"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Toelichting</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780"/>
        <w:gridCol w:w="5580"/>
      </w:tblGrid>
      <w:tr w:rsidR="00CF1DA2" w:rsidRPr="00CF1DA2" w14:paraId="0FB8CEBD" w14:textId="77777777">
        <w:trPr>
          <w:trHeight w:val="230"/>
          <w:ins w:id="6244" w:author="Arjan" w:date="2012-12-10T16:13:00Z"/>
        </w:trPr>
        <w:tc>
          <w:tcPr>
            <w:tcW w:w="3780" w:type="dxa"/>
            <w:tcBorders>
              <w:top w:val="nil"/>
              <w:left w:val="nil"/>
              <w:bottom w:val="nil"/>
              <w:right w:val="nil"/>
            </w:tcBorders>
          </w:tcPr>
          <w:p w14:paraId="56B7C36E" w14:textId="77777777" w:rsidR="00CF1DA2" w:rsidRPr="00CF1DA2" w:rsidRDefault="00CF1DA2" w:rsidP="00CF1DA2">
            <w:pPr>
              <w:autoSpaceDE w:val="0"/>
              <w:autoSpaceDN w:val="0"/>
              <w:adjustRightInd w:val="0"/>
              <w:spacing w:after="0" w:line="240" w:lineRule="auto"/>
              <w:rPr>
                <w:ins w:id="6245" w:author="Arjan" w:date="2012-12-10T16:13:00Z"/>
                <w:rFonts w:ascii="Arial" w:eastAsia="Times New Roman" w:hAnsi="Arial" w:cs="Arial"/>
                <w:color w:val="000000"/>
                <w:sz w:val="20"/>
                <w:szCs w:val="20"/>
              </w:rPr>
            </w:pPr>
            <w:ins w:id="6246" w:author="Arjan" w:date="2012-12-10T16:13:00Z">
              <w:r w:rsidRPr="00CF1DA2">
                <w:rPr>
                  <w:rFonts w:ascii="Arial" w:eastAsia="Times New Roman" w:hAnsi="Arial" w:cs="Arial"/>
                  <w:b/>
                  <w:bCs/>
                  <w:color w:val="000000"/>
                  <w:sz w:val="20"/>
                  <w:szCs w:val="20"/>
                </w:rPr>
                <w:t>Naam attribuutsoort</w:t>
              </w:r>
            </w:ins>
          </w:p>
        </w:tc>
        <w:tc>
          <w:tcPr>
            <w:tcW w:w="5580" w:type="dxa"/>
            <w:tcBorders>
              <w:top w:val="nil"/>
              <w:left w:val="nil"/>
              <w:bottom w:val="nil"/>
              <w:right w:val="nil"/>
            </w:tcBorders>
          </w:tcPr>
          <w:p w14:paraId="62D13A5C" w14:textId="77777777" w:rsidR="00CF1DA2" w:rsidRPr="00CF1DA2" w:rsidRDefault="00DA5D93" w:rsidP="00CF1DA2">
            <w:pPr>
              <w:autoSpaceDE w:val="0"/>
              <w:autoSpaceDN w:val="0"/>
              <w:adjustRightInd w:val="0"/>
              <w:spacing w:after="0" w:line="240" w:lineRule="auto"/>
              <w:rPr>
                <w:ins w:id="6247" w:author="Arjan" w:date="2012-12-10T16:13:00Z"/>
                <w:rFonts w:ascii="Arial" w:eastAsia="Times New Roman" w:hAnsi="Arial" w:cs="Arial"/>
                <w:color w:val="000000"/>
                <w:sz w:val="20"/>
                <w:szCs w:val="20"/>
              </w:rPr>
            </w:pPr>
            <w:ins w:id="6248"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Toelichting</w:t>
              </w:r>
              <w:r w:rsidRPr="00CF1DA2">
                <w:rPr>
                  <w:rFonts w:ascii="Arial" w:hAnsi="Arial" w:cs="Arial"/>
                  <w:sz w:val="20"/>
                  <w:szCs w:val="20"/>
                  <w:lang w:val="en-AU"/>
                </w:rPr>
                <w:fldChar w:fldCharType="end"/>
              </w:r>
            </w:ins>
          </w:p>
        </w:tc>
      </w:tr>
      <w:tr w:rsidR="00CF1DA2" w:rsidRPr="00CF1DA2" w14:paraId="5DF8A2D9" w14:textId="77777777">
        <w:trPr>
          <w:ins w:id="6249" w:author="Arjan" w:date="2012-12-10T16:13:00Z"/>
        </w:trPr>
        <w:tc>
          <w:tcPr>
            <w:tcW w:w="3780" w:type="dxa"/>
            <w:tcBorders>
              <w:top w:val="nil"/>
              <w:left w:val="nil"/>
              <w:bottom w:val="nil"/>
              <w:right w:val="nil"/>
            </w:tcBorders>
          </w:tcPr>
          <w:p w14:paraId="3FDFF10B" w14:textId="77777777" w:rsidR="00CF1DA2" w:rsidRPr="00CF1DA2" w:rsidRDefault="00CF1DA2" w:rsidP="00CF1DA2">
            <w:pPr>
              <w:autoSpaceDE w:val="0"/>
              <w:autoSpaceDN w:val="0"/>
              <w:adjustRightInd w:val="0"/>
              <w:spacing w:after="0" w:line="240" w:lineRule="auto"/>
              <w:rPr>
                <w:ins w:id="625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0D2EF84F" w14:textId="77777777" w:rsidR="00CF1DA2" w:rsidRPr="00CF1DA2" w:rsidRDefault="00CF1DA2" w:rsidP="00CF1DA2">
            <w:pPr>
              <w:autoSpaceDE w:val="0"/>
              <w:autoSpaceDN w:val="0"/>
              <w:adjustRightInd w:val="0"/>
              <w:spacing w:after="0" w:line="240" w:lineRule="auto"/>
              <w:rPr>
                <w:ins w:id="6251" w:author="Arjan" w:date="2012-12-10T16:13:00Z"/>
                <w:rFonts w:ascii="Arial" w:eastAsia="Times New Roman" w:hAnsi="Arial" w:cs="Arial"/>
                <w:color w:val="000000"/>
                <w:sz w:val="20"/>
                <w:szCs w:val="20"/>
              </w:rPr>
            </w:pPr>
          </w:p>
        </w:tc>
      </w:tr>
      <w:tr w:rsidR="00CF1DA2" w:rsidRPr="00CF1DA2" w14:paraId="4F81604E" w14:textId="77777777">
        <w:trPr>
          <w:ins w:id="6252" w:author="Arjan" w:date="2012-12-10T16:13:00Z"/>
        </w:trPr>
        <w:tc>
          <w:tcPr>
            <w:tcW w:w="3780" w:type="dxa"/>
            <w:tcBorders>
              <w:top w:val="nil"/>
              <w:left w:val="nil"/>
              <w:bottom w:val="nil"/>
              <w:right w:val="nil"/>
            </w:tcBorders>
          </w:tcPr>
          <w:p w14:paraId="268C48DC" w14:textId="77777777" w:rsidR="00CF1DA2" w:rsidRPr="00CF1DA2" w:rsidRDefault="00CF1DA2" w:rsidP="00CF1DA2">
            <w:pPr>
              <w:autoSpaceDE w:val="0"/>
              <w:autoSpaceDN w:val="0"/>
              <w:adjustRightInd w:val="0"/>
              <w:spacing w:after="0" w:line="240" w:lineRule="auto"/>
              <w:rPr>
                <w:ins w:id="6253" w:author="Arjan" w:date="2012-12-10T16:13:00Z"/>
                <w:rFonts w:ascii="Arial" w:eastAsia="Times New Roman" w:hAnsi="Arial" w:cs="Arial"/>
                <w:color w:val="000000"/>
                <w:sz w:val="20"/>
                <w:szCs w:val="20"/>
              </w:rPr>
            </w:pPr>
            <w:ins w:id="6254" w:author="Arjan" w:date="2012-12-10T16:13:00Z">
              <w:r w:rsidRPr="00CF1DA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6ED3D438" w14:textId="77777777" w:rsidR="00CF1DA2" w:rsidRPr="00CF1DA2" w:rsidRDefault="00CF1DA2" w:rsidP="00CF1DA2">
            <w:pPr>
              <w:autoSpaceDE w:val="0"/>
              <w:autoSpaceDN w:val="0"/>
              <w:adjustRightInd w:val="0"/>
              <w:spacing w:after="0" w:line="240" w:lineRule="auto"/>
              <w:rPr>
                <w:ins w:id="6255" w:author="Arjan" w:date="2012-12-10T16:13:00Z"/>
                <w:rFonts w:ascii="Arial" w:eastAsia="Times New Roman" w:hAnsi="Arial" w:cs="Arial"/>
                <w:color w:val="000000"/>
                <w:sz w:val="20"/>
                <w:szCs w:val="20"/>
              </w:rPr>
            </w:pPr>
            <w:ins w:id="6256" w:author="Arjan" w:date="2012-12-10T16:13:00Z">
              <w:r w:rsidRPr="00CF1DA2">
                <w:rPr>
                  <w:rFonts w:ascii="Arial" w:eastAsia="Times New Roman" w:hAnsi="Arial" w:cs="Arial"/>
                  <w:color w:val="000000"/>
                  <w:sz w:val="20"/>
                  <w:szCs w:val="20"/>
                </w:rPr>
                <w:t>KING</w:t>
              </w:r>
            </w:ins>
          </w:p>
        </w:tc>
      </w:tr>
      <w:tr w:rsidR="00CF1DA2" w:rsidRPr="00CF1DA2" w14:paraId="3C4199EC" w14:textId="77777777">
        <w:trPr>
          <w:ins w:id="6257" w:author="Arjan" w:date="2012-12-10T16:13:00Z"/>
        </w:trPr>
        <w:tc>
          <w:tcPr>
            <w:tcW w:w="3780" w:type="dxa"/>
            <w:tcBorders>
              <w:top w:val="nil"/>
              <w:left w:val="nil"/>
              <w:bottom w:val="nil"/>
              <w:right w:val="nil"/>
            </w:tcBorders>
          </w:tcPr>
          <w:p w14:paraId="315862D5" w14:textId="77777777" w:rsidR="00CF1DA2" w:rsidRPr="00CF1DA2" w:rsidRDefault="00CF1DA2" w:rsidP="00CF1DA2">
            <w:pPr>
              <w:autoSpaceDE w:val="0"/>
              <w:autoSpaceDN w:val="0"/>
              <w:adjustRightInd w:val="0"/>
              <w:spacing w:after="0" w:line="240" w:lineRule="auto"/>
              <w:rPr>
                <w:ins w:id="625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26D45EB2" w14:textId="77777777" w:rsidR="00CF1DA2" w:rsidRPr="00CF1DA2" w:rsidRDefault="00CF1DA2" w:rsidP="00CF1DA2">
            <w:pPr>
              <w:autoSpaceDE w:val="0"/>
              <w:autoSpaceDN w:val="0"/>
              <w:adjustRightInd w:val="0"/>
              <w:spacing w:after="0" w:line="240" w:lineRule="auto"/>
              <w:rPr>
                <w:ins w:id="6259" w:author="Arjan" w:date="2012-12-10T16:13:00Z"/>
                <w:rFonts w:ascii="Arial" w:eastAsia="Times New Roman" w:hAnsi="Arial" w:cs="Arial"/>
                <w:color w:val="000000"/>
                <w:sz w:val="20"/>
                <w:szCs w:val="20"/>
              </w:rPr>
            </w:pPr>
          </w:p>
        </w:tc>
      </w:tr>
      <w:tr w:rsidR="00CF1DA2" w:rsidRPr="00CF1DA2" w14:paraId="5A9FAFD5" w14:textId="77777777">
        <w:trPr>
          <w:ins w:id="6260" w:author="Arjan" w:date="2012-12-10T16:13:00Z"/>
        </w:trPr>
        <w:tc>
          <w:tcPr>
            <w:tcW w:w="3780" w:type="dxa"/>
            <w:tcBorders>
              <w:top w:val="nil"/>
              <w:left w:val="nil"/>
              <w:bottom w:val="nil"/>
              <w:right w:val="nil"/>
            </w:tcBorders>
          </w:tcPr>
          <w:p w14:paraId="3BBAC29C" w14:textId="77777777" w:rsidR="00CF1DA2" w:rsidRPr="00CF1DA2" w:rsidRDefault="00CF1DA2" w:rsidP="00CF1DA2">
            <w:pPr>
              <w:autoSpaceDE w:val="0"/>
              <w:autoSpaceDN w:val="0"/>
              <w:adjustRightInd w:val="0"/>
              <w:spacing w:after="0" w:line="240" w:lineRule="auto"/>
              <w:rPr>
                <w:ins w:id="6261" w:author="Arjan" w:date="2012-12-10T16:13:00Z"/>
                <w:rFonts w:ascii="Arial" w:eastAsia="Times New Roman" w:hAnsi="Arial" w:cs="Arial"/>
                <w:color w:val="000000"/>
                <w:sz w:val="20"/>
                <w:szCs w:val="20"/>
              </w:rPr>
            </w:pPr>
            <w:ins w:id="6262" w:author="Arjan" w:date="2012-12-10T16:13:00Z">
              <w:r w:rsidRPr="00CF1DA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06C8A647" w14:textId="77777777" w:rsidR="00CF1DA2" w:rsidRPr="00CF1DA2" w:rsidRDefault="00CF1DA2" w:rsidP="00CF1DA2">
            <w:pPr>
              <w:autoSpaceDE w:val="0"/>
              <w:autoSpaceDN w:val="0"/>
              <w:adjustRightInd w:val="0"/>
              <w:spacing w:after="0" w:line="240" w:lineRule="auto"/>
              <w:rPr>
                <w:ins w:id="6263" w:author="Arjan" w:date="2012-12-10T16:13:00Z"/>
                <w:rFonts w:ascii="Arial" w:eastAsia="Times New Roman" w:hAnsi="Arial" w:cs="Arial"/>
                <w:color w:val="000000"/>
                <w:sz w:val="20"/>
                <w:szCs w:val="20"/>
              </w:rPr>
            </w:pPr>
          </w:p>
        </w:tc>
      </w:tr>
      <w:tr w:rsidR="00CF1DA2" w:rsidRPr="00CF1DA2" w14:paraId="19508A8A" w14:textId="77777777">
        <w:trPr>
          <w:ins w:id="6264" w:author="Arjan" w:date="2012-12-10T16:13:00Z"/>
        </w:trPr>
        <w:tc>
          <w:tcPr>
            <w:tcW w:w="3780" w:type="dxa"/>
            <w:tcBorders>
              <w:top w:val="nil"/>
              <w:left w:val="nil"/>
              <w:bottom w:val="nil"/>
              <w:right w:val="nil"/>
            </w:tcBorders>
          </w:tcPr>
          <w:p w14:paraId="3B296781" w14:textId="77777777" w:rsidR="00CF1DA2" w:rsidRPr="00CF1DA2" w:rsidRDefault="00CF1DA2" w:rsidP="00CF1DA2">
            <w:pPr>
              <w:autoSpaceDE w:val="0"/>
              <w:autoSpaceDN w:val="0"/>
              <w:adjustRightInd w:val="0"/>
              <w:spacing w:after="0" w:line="240" w:lineRule="auto"/>
              <w:rPr>
                <w:ins w:id="626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3E7493A2" w14:textId="77777777" w:rsidR="00CF1DA2" w:rsidRPr="00CF1DA2" w:rsidRDefault="00CF1DA2" w:rsidP="00CF1DA2">
            <w:pPr>
              <w:autoSpaceDE w:val="0"/>
              <w:autoSpaceDN w:val="0"/>
              <w:adjustRightInd w:val="0"/>
              <w:spacing w:after="0" w:line="240" w:lineRule="auto"/>
              <w:rPr>
                <w:ins w:id="6266" w:author="Arjan" w:date="2012-12-10T16:13:00Z"/>
                <w:rFonts w:ascii="Arial" w:eastAsia="Times New Roman" w:hAnsi="Arial" w:cs="Arial"/>
                <w:color w:val="000000"/>
                <w:sz w:val="20"/>
                <w:szCs w:val="20"/>
              </w:rPr>
            </w:pPr>
          </w:p>
        </w:tc>
      </w:tr>
      <w:tr w:rsidR="00CF1DA2" w:rsidRPr="00CF1DA2" w14:paraId="5EF911C3" w14:textId="77777777">
        <w:trPr>
          <w:ins w:id="6267" w:author="Arjan" w:date="2012-12-10T16:13:00Z"/>
        </w:trPr>
        <w:tc>
          <w:tcPr>
            <w:tcW w:w="3780" w:type="dxa"/>
            <w:tcBorders>
              <w:top w:val="nil"/>
              <w:left w:val="nil"/>
              <w:bottom w:val="nil"/>
              <w:right w:val="nil"/>
            </w:tcBorders>
          </w:tcPr>
          <w:p w14:paraId="41DF9E0F" w14:textId="77777777" w:rsidR="00CF1DA2" w:rsidRPr="00CF1DA2" w:rsidRDefault="00CF1DA2" w:rsidP="00CF1DA2">
            <w:pPr>
              <w:autoSpaceDE w:val="0"/>
              <w:autoSpaceDN w:val="0"/>
              <w:adjustRightInd w:val="0"/>
              <w:spacing w:after="0" w:line="240" w:lineRule="auto"/>
              <w:rPr>
                <w:ins w:id="6268" w:author="Arjan" w:date="2012-12-10T16:13:00Z"/>
                <w:rFonts w:ascii="Arial" w:eastAsia="Times New Roman" w:hAnsi="Arial" w:cs="Arial"/>
                <w:color w:val="000000"/>
                <w:sz w:val="20"/>
                <w:szCs w:val="20"/>
              </w:rPr>
            </w:pPr>
            <w:ins w:id="6269" w:author="Arjan" w:date="2012-12-10T16:13:00Z">
              <w:r w:rsidRPr="00CF1DA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3ABF7BB1" w14:textId="77777777" w:rsidR="00CF1DA2" w:rsidRPr="00CF1DA2" w:rsidRDefault="00DA5D93" w:rsidP="00CF1DA2">
            <w:pPr>
              <w:autoSpaceDE w:val="0"/>
              <w:autoSpaceDN w:val="0"/>
              <w:adjustRightInd w:val="0"/>
              <w:spacing w:after="0" w:line="240" w:lineRule="auto"/>
              <w:rPr>
                <w:ins w:id="6270" w:author="Arjan" w:date="2012-12-10T16:13:00Z"/>
                <w:rFonts w:ascii="Arial" w:eastAsia="Times New Roman" w:hAnsi="Arial" w:cs="Arial"/>
                <w:color w:val="000000"/>
                <w:sz w:val="20"/>
                <w:szCs w:val="20"/>
              </w:rPr>
            </w:pPr>
            <w:ins w:id="6271"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toelichting</w:t>
              </w:r>
              <w:r w:rsidRPr="00CF1DA2">
                <w:rPr>
                  <w:rFonts w:ascii="Arial" w:hAnsi="Arial" w:cs="Arial"/>
                  <w:sz w:val="20"/>
                  <w:szCs w:val="20"/>
                  <w:lang w:val="en-AU"/>
                </w:rPr>
                <w:fldChar w:fldCharType="end"/>
              </w:r>
            </w:ins>
          </w:p>
        </w:tc>
      </w:tr>
      <w:tr w:rsidR="00CF1DA2" w:rsidRPr="00CF1DA2" w14:paraId="62F99E66" w14:textId="77777777">
        <w:trPr>
          <w:ins w:id="6272" w:author="Arjan" w:date="2012-12-10T16:13:00Z"/>
        </w:trPr>
        <w:tc>
          <w:tcPr>
            <w:tcW w:w="3780" w:type="dxa"/>
            <w:tcBorders>
              <w:top w:val="nil"/>
              <w:left w:val="nil"/>
              <w:bottom w:val="nil"/>
              <w:right w:val="nil"/>
            </w:tcBorders>
          </w:tcPr>
          <w:p w14:paraId="142B453A" w14:textId="77777777" w:rsidR="00CF1DA2" w:rsidRPr="00CF1DA2" w:rsidRDefault="00CF1DA2" w:rsidP="00CF1DA2">
            <w:pPr>
              <w:autoSpaceDE w:val="0"/>
              <w:autoSpaceDN w:val="0"/>
              <w:adjustRightInd w:val="0"/>
              <w:spacing w:after="0" w:line="240" w:lineRule="auto"/>
              <w:rPr>
                <w:ins w:id="627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5B0B7E50" w14:textId="77777777" w:rsidR="00CF1DA2" w:rsidRPr="00CF1DA2" w:rsidRDefault="00CF1DA2" w:rsidP="00CF1DA2">
            <w:pPr>
              <w:autoSpaceDE w:val="0"/>
              <w:autoSpaceDN w:val="0"/>
              <w:adjustRightInd w:val="0"/>
              <w:spacing w:after="0" w:line="240" w:lineRule="auto"/>
              <w:rPr>
                <w:ins w:id="6274" w:author="Arjan" w:date="2012-12-10T16:13:00Z"/>
                <w:rFonts w:ascii="Arial" w:eastAsia="Times New Roman" w:hAnsi="Arial" w:cs="Arial"/>
                <w:color w:val="000000"/>
                <w:sz w:val="20"/>
                <w:szCs w:val="20"/>
              </w:rPr>
            </w:pPr>
          </w:p>
        </w:tc>
      </w:tr>
      <w:tr w:rsidR="00CF1DA2" w:rsidRPr="005C14BE" w14:paraId="2FFD082B" w14:textId="77777777">
        <w:trPr>
          <w:ins w:id="6275" w:author="Arjan" w:date="2012-12-10T16:13:00Z"/>
        </w:trPr>
        <w:tc>
          <w:tcPr>
            <w:tcW w:w="3780" w:type="dxa"/>
            <w:tcBorders>
              <w:top w:val="nil"/>
              <w:left w:val="nil"/>
              <w:bottom w:val="nil"/>
              <w:right w:val="nil"/>
            </w:tcBorders>
          </w:tcPr>
          <w:p w14:paraId="1D3E9901" w14:textId="77777777" w:rsidR="00CF1DA2" w:rsidRPr="00CF1DA2" w:rsidRDefault="00CF1DA2" w:rsidP="00CF1DA2">
            <w:pPr>
              <w:autoSpaceDE w:val="0"/>
              <w:autoSpaceDN w:val="0"/>
              <w:adjustRightInd w:val="0"/>
              <w:spacing w:after="0" w:line="240" w:lineRule="auto"/>
              <w:rPr>
                <w:ins w:id="6276" w:author="Arjan" w:date="2012-12-10T16:13:00Z"/>
                <w:rFonts w:ascii="Arial" w:eastAsia="Times New Roman" w:hAnsi="Arial" w:cs="Arial"/>
                <w:color w:val="000000"/>
                <w:sz w:val="20"/>
                <w:szCs w:val="20"/>
              </w:rPr>
            </w:pPr>
            <w:ins w:id="6277" w:author="Arjan" w:date="2012-12-10T16:13:00Z">
              <w:r w:rsidRPr="00CF1DA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05808F10" w14:textId="77777777" w:rsidR="00CF1DA2" w:rsidRPr="00DD0F4F" w:rsidRDefault="00DA5D93" w:rsidP="00CF1DA2">
            <w:pPr>
              <w:autoSpaceDE w:val="0"/>
              <w:autoSpaceDN w:val="0"/>
              <w:adjustRightInd w:val="0"/>
              <w:spacing w:after="0" w:line="240" w:lineRule="auto"/>
              <w:rPr>
                <w:ins w:id="6278" w:author="Arjan" w:date="2012-12-10T16:13:00Z"/>
                <w:rFonts w:ascii="Arial" w:eastAsia="Times New Roman" w:hAnsi="Arial" w:cs="Arial"/>
                <w:color w:val="000000"/>
                <w:sz w:val="20"/>
                <w:szCs w:val="20"/>
                <w:lang w:val="nl-NL"/>
              </w:rPr>
            </w:pPr>
            <w:ins w:id="6279" w:author="Arjan" w:date="2012-12-10T16:13: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Att.Notes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 xml:space="preserve">Samenvattende beschrijving van de relevante kenmerken van het gevoerde </w:t>
              </w:r>
            </w:ins>
            <w:ins w:id="6280" w:author="Arjan" w:date="2014-11-18T00:13:00Z">
              <w:r w:rsidR="004903B8">
                <w:rPr>
                  <w:rFonts w:ascii="Arial" w:eastAsia="Times New Roman" w:hAnsi="Arial" w:cs="Arial"/>
                  <w:color w:val="000000"/>
                  <w:sz w:val="20"/>
                  <w:szCs w:val="20"/>
                  <w:lang w:val="nl-NL"/>
                </w:rPr>
                <w:t>klant</w:t>
              </w:r>
            </w:ins>
            <w:ins w:id="6281" w:author="Arjan" w:date="2012-12-10T16:13:00Z">
              <w:r w:rsidR="00CF1DA2" w:rsidRPr="00DD0F4F">
                <w:rPr>
                  <w:rFonts w:ascii="Arial" w:eastAsia="Times New Roman" w:hAnsi="Arial" w:cs="Arial"/>
                  <w:color w:val="000000"/>
                  <w:sz w:val="20"/>
                  <w:szCs w:val="20"/>
                  <w:lang w:val="nl-NL"/>
                </w:rPr>
                <w:t>contact</w:t>
              </w:r>
              <w:r w:rsidRPr="00CF1DA2">
                <w:rPr>
                  <w:rFonts w:ascii="Arial" w:hAnsi="Arial" w:cs="Arial"/>
                  <w:sz w:val="20"/>
                  <w:szCs w:val="20"/>
                  <w:lang w:val="en-AU"/>
                </w:rPr>
                <w:fldChar w:fldCharType="end"/>
              </w:r>
            </w:ins>
          </w:p>
        </w:tc>
      </w:tr>
      <w:tr w:rsidR="00CF1DA2" w:rsidRPr="005C14BE" w14:paraId="5B510DE4" w14:textId="77777777">
        <w:trPr>
          <w:trHeight w:val="230"/>
          <w:ins w:id="6282" w:author="Arjan" w:date="2012-12-10T16:13:00Z"/>
        </w:trPr>
        <w:tc>
          <w:tcPr>
            <w:tcW w:w="3780" w:type="dxa"/>
            <w:tcBorders>
              <w:top w:val="nil"/>
              <w:left w:val="nil"/>
              <w:bottom w:val="nil"/>
              <w:right w:val="nil"/>
            </w:tcBorders>
          </w:tcPr>
          <w:p w14:paraId="192F2BAC" w14:textId="77777777" w:rsidR="00CF1DA2" w:rsidRPr="00DD0F4F" w:rsidRDefault="00CF1DA2" w:rsidP="00CF1DA2">
            <w:pPr>
              <w:autoSpaceDE w:val="0"/>
              <w:autoSpaceDN w:val="0"/>
              <w:adjustRightInd w:val="0"/>
              <w:spacing w:after="0" w:line="240" w:lineRule="auto"/>
              <w:rPr>
                <w:ins w:id="6283" w:author="Arjan" w:date="2012-12-10T16:1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41AB14FD" w14:textId="77777777" w:rsidR="00CF1DA2" w:rsidRPr="00DD0F4F" w:rsidRDefault="00CF1DA2" w:rsidP="00CF1DA2">
            <w:pPr>
              <w:autoSpaceDE w:val="0"/>
              <w:autoSpaceDN w:val="0"/>
              <w:adjustRightInd w:val="0"/>
              <w:spacing w:after="0" w:line="240" w:lineRule="auto"/>
              <w:rPr>
                <w:ins w:id="6284" w:author="Arjan" w:date="2012-12-10T16:13:00Z"/>
                <w:rFonts w:ascii="Arial" w:eastAsia="Times New Roman" w:hAnsi="Arial" w:cs="Arial"/>
                <w:color w:val="000000"/>
                <w:sz w:val="20"/>
                <w:szCs w:val="20"/>
                <w:lang w:val="nl-NL"/>
              </w:rPr>
            </w:pPr>
          </w:p>
        </w:tc>
      </w:tr>
      <w:tr w:rsidR="00CF1DA2" w:rsidRPr="00CF1DA2" w14:paraId="5E8212FA" w14:textId="77777777">
        <w:trPr>
          <w:trHeight w:val="230"/>
          <w:ins w:id="6285" w:author="Arjan" w:date="2012-12-10T16:13:00Z"/>
        </w:trPr>
        <w:tc>
          <w:tcPr>
            <w:tcW w:w="3780" w:type="dxa"/>
            <w:tcBorders>
              <w:top w:val="nil"/>
              <w:left w:val="nil"/>
              <w:bottom w:val="nil"/>
              <w:right w:val="nil"/>
            </w:tcBorders>
          </w:tcPr>
          <w:p w14:paraId="4F8ED7D1" w14:textId="77777777" w:rsidR="00CF1DA2" w:rsidRPr="00CF1DA2" w:rsidRDefault="00CF1DA2" w:rsidP="00CF1DA2">
            <w:pPr>
              <w:autoSpaceDE w:val="0"/>
              <w:autoSpaceDN w:val="0"/>
              <w:adjustRightInd w:val="0"/>
              <w:spacing w:after="0" w:line="240" w:lineRule="auto"/>
              <w:rPr>
                <w:ins w:id="6286" w:author="Arjan" w:date="2012-12-10T16:13:00Z"/>
                <w:rFonts w:ascii="Arial" w:eastAsia="Times New Roman" w:hAnsi="Arial" w:cs="Arial"/>
                <w:color w:val="000000"/>
                <w:sz w:val="20"/>
                <w:szCs w:val="20"/>
              </w:rPr>
            </w:pPr>
            <w:ins w:id="6287" w:author="Arjan" w:date="2012-12-10T16:13:00Z">
              <w:r w:rsidRPr="00CF1DA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35FA4DA9" w14:textId="77777777" w:rsidR="00CF1DA2" w:rsidRPr="00CF1DA2" w:rsidRDefault="00CF1DA2" w:rsidP="00CF1DA2">
            <w:pPr>
              <w:autoSpaceDE w:val="0"/>
              <w:autoSpaceDN w:val="0"/>
              <w:adjustRightInd w:val="0"/>
              <w:spacing w:after="0" w:line="240" w:lineRule="auto"/>
              <w:rPr>
                <w:ins w:id="6288" w:author="Arjan" w:date="2012-12-10T16:13:00Z"/>
                <w:rFonts w:ascii="Arial" w:eastAsia="Times New Roman" w:hAnsi="Arial" w:cs="Arial"/>
                <w:color w:val="000000"/>
                <w:sz w:val="20"/>
                <w:szCs w:val="20"/>
              </w:rPr>
            </w:pPr>
            <w:ins w:id="6289" w:author="Arjan" w:date="2012-12-10T16:13:00Z">
              <w:r w:rsidRPr="00CF1DA2">
                <w:rPr>
                  <w:rFonts w:ascii="Arial" w:eastAsia="Times New Roman" w:hAnsi="Arial" w:cs="Arial"/>
                  <w:color w:val="000000"/>
                  <w:sz w:val="20"/>
                  <w:szCs w:val="20"/>
                </w:rPr>
                <w:t xml:space="preserve">KING </w:t>
              </w:r>
            </w:ins>
          </w:p>
        </w:tc>
      </w:tr>
      <w:tr w:rsidR="00CF1DA2" w:rsidRPr="00CF1DA2" w14:paraId="606E56A9" w14:textId="77777777">
        <w:trPr>
          <w:ins w:id="6290" w:author="Arjan" w:date="2012-12-10T16:13:00Z"/>
        </w:trPr>
        <w:tc>
          <w:tcPr>
            <w:tcW w:w="3780" w:type="dxa"/>
            <w:tcBorders>
              <w:top w:val="nil"/>
              <w:left w:val="nil"/>
              <w:bottom w:val="nil"/>
              <w:right w:val="nil"/>
            </w:tcBorders>
          </w:tcPr>
          <w:p w14:paraId="3F1EDEB5" w14:textId="77777777" w:rsidR="00CF1DA2" w:rsidRPr="00CF1DA2" w:rsidRDefault="00CF1DA2" w:rsidP="00CF1DA2">
            <w:pPr>
              <w:autoSpaceDE w:val="0"/>
              <w:autoSpaceDN w:val="0"/>
              <w:adjustRightInd w:val="0"/>
              <w:spacing w:after="0" w:line="240" w:lineRule="auto"/>
              <w:rPr>
                <w:ins w:id="629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1E529016" w14:textId="77777777" w:rsidR="00CF1DA2" w:rsidRPr="00CF1DA2" w:rsidRDefault="00CF1DA2" w:rsidP="00CF1DA2">
            <w:pPr>
              <w:autoSpaceDE w:val="0"/>
              <w:autoSpaceDN w:val="0"/>
              <w:adjustRightInd w:val="0"/>
              <w:spacing w:after="0" w:line="240" w:lineRule="auto"/>
              <w:rPr>
                <w:ins w:id="6292" w:author="Arjan" w:date="2012-12-10T16:13:00Z"/>
                <w:rFonts w:ascii="Arial" w:eastAsia="Times New Roman" w:hAnsi="Arial" w:cs="Arial"/>
                <w:color w:val="000000"/>
                <w:sz w:val="20"/>
                <w:szCs w:val="20"/>
              </w:rPr>
            </w:pPr>
          </w:p>
        </w:tc>
      </w:tr>
      <w:tr w:rsidR="00CF1DA2" w:rsidRPr="00CF1DA2" w14:paraId="42F09C69" w14:textId="77777777">
        <w:trPr>
          <w:ins w:id="6293" w:author="Arjan" w:date="2012-12-10T16:13:00Z"/>
        </w:trPr>
        <w:tc>
          <w:tcPr>
            <w:tcW w:w="3780" w:type="dxa"/>
            <w:tcBorders>
              <w:top w:val="nil"/>
              <w:left w:val="nil"/>
              <w:bottom w:val="nil"/>
              <w:right w:val="nil"/>
            </w:tcBorders>
          </w:tcPr>
          <w:p w14:paraId="03FF73DB" w14:textId="77777777" w:rsidR="00CF1DA2" w:rsidRPr="00CF1DA2" w:rsidRDefault="00CF1DA2" w:rsidP="00CF1DA2">
            <w:pPr>
              <w:autoSpaceDE w:val="0"/>
              <w:autoSpaceDN w:val="0"/>
              <w:adjustRightInd w:val="0"/>
              <w:spacing w:after="0" w:line="240" w:lineRule="auto"/>
              <w:rPr>
                <w:ins w:id="6294" w:author="Arjan" w:date="2012-12-10T16:13:00Z"/>
                <w:rFonts w:ascii="Arial" w:eastAsia="Times New Roman" w:hAnsi="Arial" w:cs="Arial"/>
                <w:color w:val="000000"/>
                <w:sz w:val="20"/>
                <w:szCs w:val="20"/>
              </w:rPr>
            </w:pPr>
            <w:ins w:id="6295" w:author="Arjan" w:date="2012-12-10T16:13:00Z">
              <w:r w:rsidRPr="00CF1DA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7A0C3F98" w14:textId="77777777" w:rsidR="00CF1DA2" w:rsidRPr="00CF1DA2" w:rsidRDefault="00CF1DA2" w:rsidP="00CF1DA2">
            <w:pPr>
              <w:autoSpaceDE w:val="0"/>
              <w:autoSpaceDN w:val="0"/>
              <w:adjustRightInd w:val="0"/>
              <w:spacing w:after="0" w:line="240" w:lineRule="auto"/>
              <w:rPr>
                <w:ins w:id="6296" w:author="Arjan" w:date="2012-12-10T16:13:00Z"/>
                <w:rFonts w:ascii="Arial" w:eastAsia="Times New Roman" w:hAnsi="Arial" w:cs="Arial"/>
                <w:color w:val="000000"/>
                <w:sz w:val="20"/>
                <w:szCs w:val="20"/>
              </w:rPr>
            </w:pPr>
            <w:ins w:id="6297" w:author="Arjan" w:date="2012-12-10T16:13:00Z">
              <w:r w:rsidRPr="00CF1DA2">
                <w:rPr>
                  <w:rFonts w:ascii="Arial" w:eastAsia="Times New Roman" w:hAnsi="Arial" w:cs="Arial"/>
                  <w:color w:val="000000"/>
                  <w:sz w:val="20"/>
                  <w:szCs w:val="20"/>
                </w:rPr>
                <w:t>1 januari 2013</w:t>
              </w:r>
            </w:ins>
          </w:p>
        </w:tc>
      </w:tr>
      <w:tr w:rsidR="00CF1DA2" w:rsidRPr="00CF1DA2" w14:paraId="484A59CB" w14:textId="77777777">
        <w:trPr>
          <w:ins w:id="6298" w:author="Arjan" w:date="2012-12-10T16:13:00Z"/>
        </w:trPr>
        <w:tc>
          <w:tcPr>
            <w:tcW w:w="3780" w:type="dxa"/>
            <w:tcBorders>
              <w:top w:val="nil"/>
              <w:left w:val="nil"/>
              <w:bottom w:val="nil"/>
              <w:right w:val="nil"/>
            </w:tcBorders>
          </w:tcPr>
          <w:p w14:paraId="23AD3B18" w14:textId="77777777" w:rsidR="00CF1DA2" w:rsidRPr="00CF1DA2" w:rsidRDefault="00CF1DA2" w:rsidP="00CF1DA2">
            <w:pPr>
              <w:autoSpaceDE w:val="0"/>
              <w:autoSpaceDN w:val="0"/>
              <w:adjustRightInd w:val="0"/>
              <w:spacing w:after="0" w:line="240" w:lineRule="auto"/>
              <w:rPr>
                <w:ins w:id="629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47C0BE1E" w14:textId="77777777" w:rsidR="00CF1DA2" w:rsidRPr="00CF1DA2" w:rsidRDefault="00CF1DA2" w:rsidP="00CF1DA2">
            <w:pPr>
              <w:autoSpaceDE w:val="0"/>
              <w:autoSpaceDN w:val="0"/>
              <w:adjustRightInd w:val="0"/>
              <w:spacing w:after="0" w:line="240" w:lineRule="auto"/>
              <w:rPr>
                <w:ins w:id="6300" w:author="Arjan" w:date="2012-12-10T16:13:00Z"/>
                <w:rFonts w:ascii="Arial" w:eastAsia="Times New Roman" w:hAnsi="Arial" w:cs="Arial"/>
                <w:color w:val="000000"/>
                <w:sz w:val="20"/>
                <w:szCs w:val="20"/>
              </w:rPr>
            </w:pPr>
          </w:p>
        </w:tc>
      </w:tr>
      <w:tr w:rsidR="00CF1DA2" w:rsidRPr="00CF1DA2" w14:paraId="71BF0FE8" w14:textId="77777777">
        <w:trPr>
          <w:ins w:id="6301" w:author="Arjan" w:date="2012-12-10T16:13:00Z"/>
        </w:trPr>
        <w:tc>
          <w:tcPr>
            <w:tcW w:w="3780" w:type="dxa"/>
            <w:tcBorders>
              <w:top w:val="nil"/>
              <w:left w:val="nil"/>
              <w:bottom w:val="nil"/>
              <w:right w:val="nil"/>
            </w:tcBorders>
          </w:tcPr>
          <w:p w14:paraId="676392DE" w14:textId="77777777" w:rsidR="00CF1DA2" w:rsidRPr="00CF1DA2" w:rsidRDefault="00CF1DA2" w:rsidP="00CF1DA2">
            <w:pPr>
              <w:autoSpaceDE w:val="0"/>
              <w:autoSpaceDN w:val="0"/>
              <w:adjustRightInd w:val="0"/>
              <w:spacing w:after="0" w:line="240" w:lineRule="auto"/>
              <w:rPr>
                <w:ins w:id="6302" w:author="Arjan" w:date="2012-12-10T16:13:00Z"/>
                <w:rFonts w:ascii="Arial" w:eastAsia="Times New Roman" w:hAnsi="Arial" w:cs="Arial"/>
                <w:color w:val="000000"/>
                <w:sz w:val="20"/>
                <w:szCs w:val="20"/>
              </w:rPr>
            </w:pPr>
            <w:ins w:id="6303" w:author="Arjan" w:date="2012-12-10T16:13:00Z">
              <w:r w:rsidRPr="00CF1DA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72062B7B" w14:textId="77777777" w:rsidR="00CF1DA2" w:rsidRPr="00CF1DA2" w:rsidRDefault="00CF1DA2" w:rsidP="00CF1DA2">
            <w:pPr>
              <w:autoSpaceDE w:val="0"/>
              <w:autoSpaceDN w:val="0"/>
              <w:adjustRightInd w:val="0"/>
              <w:spacing w:after="0" w:line="240" w:lineRule="auto"/>
              <w:rPr>
                <w:ins w:id="6304" w:author="Arjan" w:date="2012-12-10T16:13:00Z"/>
                <w:rFonts w:ascii="Arial" w:eastAsia="Times New Roman" w:hAnsi="Arial" w:cs="Arial"/>
                <w:color w:val="000000"/>
                <w:sz w:val="20"/>
                <w:szCs w:val="20"/>
              </w:rPr>
            </w:pPr>
          </w:p>
        </w:tc>
      </w:tr>
      <w:tr w:rsidR="00CF1DA2" w:rsidRPr="00CF1DA2" w14:paraId="1D77022A" w14:textId="77777777">
        <w:trPr>
          <w:ins w:id="6305" w:author="Arjan" w:date="2012-12-10T16:13:00Z"/>
        </w:trPr>
        <w:tc>
          <w:tcPr>
            <w:tcW w:w="3780" w:type="dxa"/>
            <w:tcBorders>
              <w:top w:val="nil"/>
              <w:left w:val="nil"/>
              <w:bottom w:val="nil"/>
              <w:right w:val="nil"/>
            </w:tcBorders>
          </w:tcPr>
          <w:p w14:paraId="49D22BCB" w14:textId="77777777" w:rsidR="00CF1DA2" w:rsidRPr="00CF1DA2" w:rsidRDefault="00CF1DA2" w:rsidP="00CF1DA2">
            <w:pPr>
              <w:autoSpaceDE w:val="0"/>
              <w:autoSpaceDN w:val="0"/>
              <w:adjustRightInd w:val="0"/>
              <w:spacing w:after="0" w:line="240" w:lineRule="auto"/>
              <w:rPr>
                <w:ins w:id="630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1EE6F5F9" w14:textId="77777777" w:rsidR="00CF1DA2" w:rsidRPr="00CF1DA2" w:rsidRDefault="00CF1DA2" w:rsidP="00CF1DA2">
            <w:pPr>
              <w:autoSpaceDE w:val="0"/>
              <w:autoSpaceDN w:val="0"/>
              <w:adjustRightInd w:val="0"/>
              <w:spacing w:after="0" w:line="240" w:lineRule="auto"/>
              <w:rPr>
                <w:ins w:id="6307" w:author="Arjan" w:date="2012-12-10T16:13:00Z"/>
                <w:rFonts w:ascii="Arial" w:eastAsia="Times New Roman" w:hAnsi="Arial" w:cs="Arial"/>
                <w:color w:val="000000"/>
                <w:sz w:val="20"/>
                <w:szCs w:val="20"/>
              </w:rPr>
            </w:pPr>
          </w:p>
        </w:tc>
      </w:tr>
      <w:tr w:rsidR="00CF1DA2" w:rsidRPr="00CF1DA2" w14:paraId="305074C4" w14:textId="77777777">
        <w:trPr>
          <w:ins w:id="6308" w:author="Arjan" w:date="2012-12-10T16:13:00Z"/>
        </w:trPr>
        <w:tc>
          <w:tcPr>
            <w:tcW w:w="3780" w:type="dxa"/>
            <w:tcBorders>
              <w:top w:val="nil"/>
              <w:left w:val="nil"/>
              <w:bottom w:val="nil"/>
              <w:right w:val="nil"/>
            </w:tcBorders>
          </w:tcPr>
          <w:p w14:paraId="799ABB47" w14:textId="77777777" w:rsidR="00CF1DA2" w:rsidRPr="00CF1DA2" w:rsidRDefault="00CF1DA2" w:rsidP="00CF1DA2">
            <w:pPr>
              <w:autoSpaceDE w:val="0"/>
              <w:autoSpaceDN w:val="0"/>
              <w:adjustRightInd w:val="0"/>
              <w:spacing w:after="0" w:line="240" w:lineRule="auto"/>
              <w:rPr>
                <w:ins w:id="6309" w:author="Arjan" w:date="2012-12-10T16:13:00Z"/>
                <w:rFonts w:ascii="Arial" w:eastAsia="Times New Roman" w:hAnsi="Arial" w:cs="Arial"/>
                <w:color w:val="000000"/>
                <w:sz w:val="20"/>
                <w:szCs w:val="20"/>
              </w:rPr>
            </w:pPr>
            <w:ins w:id="6310" w:author="Arjan" w:date="2012-12-10T16:13:00Z">
              <w:r w:rsidRPr="00CF1DA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400F9192" w14:textId="77777777" w:rsidR="00CF1DA2" w:rsidRPr="00CF1DA2" w:rsidRDefault="00DA5D93" w:rsidP="00CF1DA2">
            <w:pPr>
              <w:autoSpaceDE w:val="0"/>
              <w:autoSpaceDN w:val="0"/>
              <w:adjustRightInd w:val="0"/>
              <w:spacing w:after="0" w:line="240" w:lineRule="auto"/>
              <w:rPr>
                <w:ins w:id="6311" w:author="Arjan" w:date="2012-12-10T16:13:00Z"/>
                <w:rFonts w:ascii="Arial" w:eastAsia="Times New Roman" w:hAnsi="Arial" w:cs="Arial"/>
                <w:color w:val="000000"/>
                <w:sz w:val="20"/>
                <w:szCs w:val="20"/>
              </w:rPr>
            </w:pPr>
            <w:ins w:id="6312"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AN1000</w:t>
              </w:r>
              <w:r w:rsidRPr="00CF1DA2">
                <w:rPr>
                  <w:rFonts w:ascii="Arial" w:hAnsi="Arial" w:cs="Arial"/>
                  <w:sz w:val="20"/>
                  <w:szCs w:val="20"/>
                  <w:lang w:val="en-AU"/>
                </w:rPr>
                <w:fldChar w:fldCharType="end"/>
              </w:r>
            </w:ins>
          </w:p>
        </w:tc>
      </w:tr>
      <w:tr w:rsidR="00CF1DA2" w:rsidRPr="00CF1DA2" w14:paraId="7A9FEDDE" w14:textId="77777777">
        <w:trPr>
          <w:trHeight w:val="230"/>
          <w:ins w:id="6313" w:author="Arjan" w:date="2012-12-10T16:13:00Z"/>
        </w:trPr>
        <w:tc>
          <w:tcPr>
            <w:tcW w:w="3780" w:type="dxa"/>
            <w:tcBorders>
              <w:top w:val="nil"/>
              <w:left w:val="nil"/>
              <w:bottom w:val="nil"/>
              <w:right w:val="nil"/>
            </w:tcBorders>
          </w:tcPr>
          <w:p w14:paraId="199C5E2B" w14:textId="77777777" w:rsidR="00CF1DA2" w:rsidRPr="00CF1DA2" w:rsidRDefault="00CF1DA2" w:rsidP="00CF1DA2">
            <w:pPr>
              <w:autoSpaceDE w:val="0"/>
              <w:autoSpaceDN w:val="0"/>
              <w:adjustRightInd w:val="0"/>
              <w:spacing w:after="0" w:line="240" w:lineRule="auto"/>
              <w:rPr>
                <w:ins w:id="631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1ED55EBB" w14:textId="77777777" w:rsidR="00CF1DA2" w:rsidRPr="00CF1DA2" w:rsidRDefault="00CF1DA2" w:rsidP="00CF1DA2">
            <w:pPr>
              <w:autoSpaceDE w:val="0"/>
              <w:autoSpaceDN w:val="0"/>
              <w:adjustRightInd w:val="0"/>
              <w:spacing w:after="0" w:line="240" w:lineRule="auto"/>
              <w:rPr>
                <w:ins w:id="6315" w:author="Arjan" w:date="2012-12-10T16:13:00Z"/>
                <w:rFonts w:ascii="Arial" w:eastAsia="Times New Roman" w:hAnsi="Arial" w:cs="Arial"/>
                <w:color w:val="000000"/>
                <w:sz w:val="20"/>
                <w:szCs w:val="20"/>
              </w:rPr>
            </w:pPr>
          </w:p>
        </w:tc>
      </w:tr>
      <w:tr w:rsidR="00CF1DA2" w:rsidRPr="00CF1DA2" w14:paraId="2DECF7A8" w14:textId="77777777">
        <w:trPr>
          <w:trHeight w:val="230"/>
          <w:ins w:id="6316" w:author="Arjan" w:date="2012-12-10T16:13:00Z"/>
        </w:trPr>
        <w:tc>
          <w:tcPr>
            <w:tcW w:w="3780" w:type="dxa"/>
            <w:tcBorders>
              <w:top w:val="nil"/>
              <w:left w:val="nil"/>
              <w:bottom w:val="nil"/>
              <w:right w:val="nil"/>
            </w:tcBorders>
          </w:tcPr>
          <w:p w14:paraId="647557DB" w14:textId="77777777" w:rsidR="00CF1DA2" w:rsidRPr="00CF1DA2" w:rsidRDefault="00CF1DA2" w:rsidP="00CF1DA2">
            <w:pPr>
              <w:autoSpaceDE w:val="0"/>
              <w:autoSpaceDN w:val="0"/>
              <w:adjustRightInd w:val="0"/>
              <w:spacing w:after="0" w:line="240" w:lineRule="auto"/>
              <w:rPr>
                <w:ins w:id="6317" w:author="Arjan" w:date="2012-12-10T16:13:00Z"/>
                <w:rFonts w:ascii="Arial" w:eastAsia="Times New Roman" w:hAnsi="Arial" w:cs="Arial"/>
                <w:color w:val="000000"/>
                <w:sz w:val="20"/>
                <w:szCs w:val="20"/>
              </w:rPr>
            </w:pPr>
            <w:ins w:id="6318" w:author="Arjan" w:date="2012-12-10T16:13:00Z">
              <w:r w:rsidRPr="00CF1DA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04B8504B" w14:textId="77777777" w:rsidR="00CF1DA2" w:rsidRPr="00CF1DA2" w:rsidRDefault="00CF1DA2" w:rsidP="00CF1DA2">
            <w:pPr>
              <w:autoSpaceDE w:val="0"/>
              <w:autoSpaceDN w:val="0"/>
              <w:adjustRightInd w:val="0"/>
              <w:spacing w:after="0" w:line="240" w:lineRule="auto"/>
              <w:rPr>
                <w:ins w:id="6319" w:author="Arjan" w:date="2012-12-10T16:13:00Z"/>
                <w:rFonts w:ascii="Arial" w:eastAsia="Times New Roman" w:hAnsi="Arial" w:cs="Arial"/>
                <w:color w:val="000000"/>
                <w:sz w:val="20"/>
                <w:szCs w:val="20"/>
              </w:rPr>
            </w:pPr>
            <w:ins w:id="6320" w:author="Arjan" w:date="2012-12-10T16:13:00Z">
              <w:r w:rsidRPr="00CF1DA2">
                <w:rPr>
                  <w:rFonts w:ascii="Arial" w:eastAsia="Times New Roman" w:hAnsi="Arial" w:cs="Arial"/>
                  <w:color w:val="000000"/>
                  <w:sz w:val="20"/>
                  <w:szCs w:val="20"/>
                </w:rPr>
                <w:t>alle alfanumerieke tekens</w:t>
              </w:r>
            </w:ins>
          </w:p>
        </w:tc>
      </w:tr>
      <w:tr w:rsidR="00CF1DA2" w:rsidRPr="00CF1DA2" w14:paraId="19C7DEAE" w14:textId="77777777">
        <w:trPr>
          <w:trHeight w:val="215"/>
          <w:ins w:id="6321" w:author="Arjan" w:date="2012-12-10T16:13:00Z"/>
        </w:trPr>
        <w:tc>
          <w:tcPr>
            <w:tcW w:w="3780" w:type="dxa"/>
            <w:tcBorders>
              <w:top w:val="nil"/>
              <w:left w:val="nil"/>
              <w:bottom w:val="nil"/>
              <w:right w:val="nil"/>
            </w:tcBorders>
          </w:tcPr>
          <w:p w14:paraId="76E5BA86" w14:textId="77777777" w:rsidR="00CF1DA2" w:rsidRPr="00CF1DA2" w:rsidRDefault="00CF1DA2" w:rsidP="00CF1DA2">
            <w:pPr>
              <w:autoSpaceDE w:val="0"/>
              <w:autoSpaceDN w:val="0"/>
              <w:adjustRightInd w:val="0"/>
              <w:spacing w:after="0" w:line="240" w:lineRule="auto"/>
              <w:rPr>
                <w:ins w:id="632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6631A65B" w14:textId="77777777" w:rsidR="00CF1DA2" w:rsidRPr="00CF1DA2" w:rsidRDefault="00CF1DA2" w:rsidP="00CF1DA2">
            <w:pPr>
              <w:autoSpaceDE w:val="0"/>
              <w:autoSpaceDN w:val="0"/>
              <w:adjustRightInd w:val="0"/>
              <w:spacing w:after="0" w:line="240" w:lineRule="auto"/>
              <w:rPr>
                <w:ins w:id="6323" w:author="Arjan" w:date="2012-12-10T16:13:00Z"/>
                <w:rFonts w:ascii="Arial" w:eastAsia="Times New Roman" w:hAnsi="Arial" w:cs="Arial"/>
                <w:color w:val="000000"/>
                <w:sz w:val="20"/>
                <w:szCs w:val="20"/>
              </w:rPr>
            </w:pPr>
          </w:p>
        </w:tc>
      </w:tr>
      <w:tr w:rsidR="00CF1DA2" w:rsidRPr="00CF1DA2" w14:paraId="57DC979F" w14:textId="77777777">
        <w:trPr>
          <w:trHeight w:val="215"/>
          <w:ins w:id="6324" w:author="Arjan" w:date="2012-12-10T16:13:00Z"/>
        </w:trPr>
        <w:tc>
          <w:tcPr>
            <w:tcW w:w="3780" w:type="dxa"/>
            <w:tcBorders>
              <w:top w:val="nil"/>
              <w:left w:val="nil"/>
              <w:bottom w:val="nil"/>
              <w:right w:val="nil"/>
            </w:tcBorders>
          </w:tcPr>
          <w:p w14:paraId="23B68916" w14:textId="77777777" w:rsidR="00CF1DA2" w:rsidRPr="00CF1DA2" w:rsidRDefault="00CF1DA2" w:rsidP="00CF1DA2">
            <w:pPr>
              <w:autoSpaceDE w:val="0"/>
              <w:autoSpaceDN w:val="0"/>
              <w:adjustRightInd w:val="0"/>
              <w:spacing w:after="0" w:line="240" w:lineRule="auto"/>
              <w:rPr>
                <w:ins w:id="6325" w:author="Arjan" w:date="2012-12-10T16:13:00Z"/>
                <w:rFonts w:ascii="Arial" w:eastAsia="Times New Roman" w:hAnsi="Arial" w:cs="Arial"/>
                <w:color w:val="000000"/>
                <w:sz w:val="20"/>
                <w:szCs w:val="20"/>
              </w:rPr>
            </w:pPr>
            <w:ins w:id="6326" w:author="Arjan" w:date="2012-12-10T16:13:00Z">
              <w:r w:rsidRPr="00CF1DA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2CB5DC99" w14:textId="77777777" w:rsidR="00CF1DA2" w:rsidRPr="00CF1DA2" w:rsidRDefault="00CF1DA2" w:rsidP="00CF1DA2">
            <w:pPr>
              <w:autoSpaceDE w:val="0"/>
              <w:autoSpaceDN w:val="0"/>
              <w:adjustRightInd w:val="0"/>
              <w:spacing w:after="0" w:line="240" w:lineRule="auto"/>
              <w:rPr>
                <w:ins w:id="6327" w:author="Arjan" w:date="2012-12-10T16:13:00Z"/>
                <w:rFonts w:ascii="Arial" w:eastAsia="Times New Roman" w:hAnsi="Arial" w:cs="Arial"/>
                <w:color w:val="000000"/>
                <w:sz w:val="20"/>
                <w:szCs w:val="20"/>
              </w:rPr>
            </w:pPr>
            <w:ins w:id="6328" w:author="Arjan" w:date="2012-12-10T16:13:00Z">
              <w:r w:rsidRPr="00CF1DA2">
                <w:rPr>
                  <w:rFonts w:ascii="Arial" w:eastAsia="Times New Roman" w:hAnsi="Arial" w:cs="Arial"/>
                  <w:color w:val="000000"/>
                  <w:sz w:val="20"/>
                  <w:szCs w:val="20"/>
                </w:rPr>
                <w:t>Nee</w:t>
              </w:r>
            </w:ins>
          </w:p>
        </w:tc>
      </w:tr>
      <w:tr w:rsidR="00CF1DA2" w:rsidRPr="00CF1DA2" w14:paraId="2414E17C" w14:textId="77777777">
        <w:trPr>
          <w:trHeight w:val="230"/>
          <w:ins w:id="6329" w:author="Arjan" w:date="2012-12-10T16:13:00Z"/>
        </w:trPr>
        <w:tc>
          <w:tcPr>
            <w:tcW w:w="3780" w:type="dxa"/>
            <w:tcBorders>
              <w:top w:val="nil"/>
              <w:left w:val="nil"/>
              <w:bottom w:val="nil"/>
              <w:right w:val="nil"/>
            </w:tcBorders>
          </w:tcPr>
          <w:p w14:paraId="44B197E3" w14:textId="77777777" w:rsidR="00CF1DA2" w:rsidRPr="00CF1DA2" w:rsidRDefault="00CF1DA2" w:rsidP="00CF1DA2">
            <w:pPr>
              <w:autoSpaceDE w:val="0"/>
              <w:autoSpaceDN w:val="0"/>
              <w:adjustRightInd w:val="0"/>
              <w:spacing w:after="0" w:line="240" w:lineRule="auto"/>
              <w:rPr>
                <w:ins w:id="633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6C1CB33B" w14:textId="77777777" w:rsidR="00CF1DA2" w:rsidRPr="00CF1DA2" w:rsidRDefault="00CF1DA2" w:rsidP="00CF1DA2">
            <w:pPr>
              <w:autoSpaceDE w:val="0"/>
              <w:autoSpaceDN w:val="0"/>
              <w:adjustRightInd w:val="0"/>
              <w:spacing w:after="0" w:line="240" w:lineRule="auto"/>
              <w:rPr>
                <w:ins w:id="6331" w:author="Arjan" w:date="2012-12-10T16:13:00Z"/>
                <w:rFonts w:ascii="Arial" w:eastAsia="Times New Roman" w:hAnsi="Arial" w:cs="Arial"/>
                <w:color w:val="000000"/>
                <w:sz w:val="20"/>
                <w:szCs w:val="20"/>
              </w:rPr>
            </w:pPr>
          </w:p>
        </w:tc>
      </w:tr>
      <w:tr w:rsidR="00CF1DA2" w:rsidRPr="00CF1DA2" w14:paraId="68783E61" w14:textId="77777777">
        <w:trPr>
          <w:trHeight w:val="230"/>
          <w:ins w:id="6332" w:author="Arjan" w:date="2012-12-10T16:13:00Z"/>
        </w:trPr>
        <w:tc>
          <w:tcPr>
            <w:tcW w:w="3780" w:type="dxa"/>
            <w:tcBorders>
              <w:top w:val="nil"/>
              <w:left w:val="nil"/>
              <w:bottom w:val="nil"/>
              <w:right w:val="nil"/>
            </w:tcBorders>
          </w:tcPr>
          <w:p w14:paraId="501B200C" w14:textId="77777777" w:rsidR="00CF1DA2" w:rsidRPr="00CF1DA2" w:rsidRDefault="00CF1DA2" w:rsidP="00CF1DA2">
            <w:pPr>
              <w:autoSpaceDE w:val="0"/>
              <w:autoSpaceDN w:val="0"/>
              <w:adjustRightInd w:val="0"/>
              <w:spacing w:after="0" w:line="240" w:lineRule="auto"/>
              <w:rPr>
                <w:ins w:id="6333" w:author="Arjan" w:date="2012-12-10T16:13:00Z"/>
                <w:rFonts w:ascii="Arial" w:eastAsia="Times New Roman" w:hAnsi="Arial" w:cs="Arial"/>
                <w:color w:val="000000"/>
                <w:sz w:val="20"/>
                <w:szCs w:val="20"/>
              </w:rPr>
            </w:pPr>
            <w:ins w:id="6334" w:author="Arjan" w:date="2012-12-10T16:13:00Z">
              <w:r w:rsidRPr="00CF1DA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3BA94992" w14:textId="77777777" w:rsidR="00CF1DA2" w:rsidRPr="00CF1DA2" w:rsidRDefault="00CF1DA2" w:rsidP="00CF1DA2">
            <w:pPr>
              <w:autoSpaceDE w:val="0"/>
              <w:autoSpaceDN w:val="0"/>
              <w:adjustRightInd w:val="0"/>
              <w:spacing w:after="0" w:line="240" w:lineRule="auto"/>
              <w:rPr>
                <w:ins w:id="6335" w:author="Arjan" w:date="2012-12-10T16:13:00Z"/>
                <w:rFonts w:ascii="Arial" w:eastAsia="Times New Roman" w:hAnsi="Arial" w:cs="Arial"/>
                <w:color w:val="000000"/>
                <w:sz w:val="20"/>
                <w:szCs w:val="20"/>
              </w:rPr>
            </w:pPr>
            <w:ins w:id="6336" w:author="Arjan" w:date="2012-12-10T16:13:00Z">
              <w:r w:rsidRPr="00CF1DA2">
                <w:rPr>
                  <w:rFonts w:ascii="Arial" w:eastAsia="Times New Roman" w:hAnsi="Arial" w:cs="Arial"/>
                  <w:color w:val="000000"/>
                  <w:sz w:val="20"/>
                  <w:szCs w:val="20"/>
                </w:rPr>
                <w:t>Nee</w:t>
              </w:r>
            </w:ins>
          </w:p>
        </w:tc>
      </w:tr>
      <w:tr w:rsidR="00CF1DA2" w:rsidRPr="00CF1DA2" w14:paraId="42EAFEF1" w14:textId="77777777">
        <w:trPr>
          <w:trHeight w:val="230"/>
          <w:ins w:id="6337" w:author="Arjan" w:date="2012-12-10T16:13:00Z"/>
        </w:trPr>
        <w:tc>
          <w:tcPr>
            <w:tcW w:w="3780" w:type="dxa"/>
            <w:tcBorders>
              <w:top w:val="nil"/>
              <w:left w:val="nil"/>
              <w:bottom w:val="nil"/>
              <w:right w:val="nil"/>
            </w:tcBorders>
          </w:tcPr>
          <w:p w14:paraId="67FDEEFF" w14:textId="77777777" w:rsidR="00CF1DA2" w:rsidRPr="00CF1DA2" w:rsidRDefault="00CF1DA2" w:rsidP="00CF1DA2">
            <w:pPr>
              <w:autoSpaceDE w:val="0"/>
              <w:autoSpaceDN w:val="0"/>
              <w:adjustRightInd w:val="0"/>
              <w:spacing w:after="0" w:line="240" w:lineRule="auto"/>
              <w:rPr>
                <w:ins w:id="633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13C68BB9" w14:textId="77777777" w:rsidR="00CF1DA2" w:rsidRPr="00CF1DA2" w:rsidRDefault="00CF1DA2" w:rsidP="00CF1DA2">
            <w:pPr>
              <w:autoSpaceDE w:val="0"/>
              <w:autoSpaceDN w:val="0"/>
              <w:adjustRightInd w:val="0"/>
              <w:spacing w:after="0" w:line="240" w:lineRule="auto"/>
              <w:rPr>
                <w:ins w:id="6339" w:author="Arjan" w:date="2012-12-10T16:13:00Z"/>
                <w:rFonts w:ascii="Arial" w:eastAsia="Times New Roman" w:hAnsi="Arial" w:cs="Arial"/>
                <w:color w:val="000000"/>
                <w:sz w:val="20"/>
                <w:szCs w:val="20"/>
              </w:rPr>
            </w:pPr>
          </w:p>
        </w:tc>
      </w:tr>
      <w:tr w:rsidR="00CF1DA2" w:rsidRPr="00CF1DA2" w14:paraId="71BE1220" w14:textId="77777777">
        <w:trPr>
          <w:trHeight w:val="230"/>
          <w:ins w:id="6340" w:author="Arjan" w:date="2012-12-10T16:13:00Z"/>
        </w:trPr>
        <w:tc>
          <w:tcPr>
            <w:tcW w:w="3780" w:type="dxa"/>
            <w:tcBorders>
              <w:top w:val="nil"/>
              <w:left w:val="nil"/>
              <w:bottom w:val="nil"/>
              <w:right w:val="nil"/>
            </w:tcBorders>
          </w:tcPr>
          <w:p w14:paraId="4C432902" w14:textId="77777777" w:rsidR="00CF1DA2" w:rsidRPr="00CF1DA2" w:rsidRDefault="00CF1DA2" w:rsidP="00CF1DA2">
            <w:pPr>
              <w:autoSpaceDE w:val="0"/>
              <w:autoSpaceDN w:val="0"/>
              <w:adjustRightInd w:val="0"/>
              <w:spacing w:after="0" w:line="240" w:lineRule="auto"/>
              <w:rPr>
                <w:ins w:id="6341" w:author="Arjan" w:date="2012-12-10T16:13:00Z"/>
                <w:rFonts w:ascii="Arial" w:eastAsia="Times New Roman" w:hAnsi="Arial" w:cs="Arial"/>
                <w:color w:val="000000"/>
                <w:sz w:val="20"/>
                <w:szCs w:val="20"/>
              </w:rPr>
            </w:pPr>
            <w:ins w:id="6342" w:author="Arjan" w:date="2012-12-10T16:13:00Z">
              <w:r w:rsidRPr="00CF1DA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47891A2D" w14:textId="77777777" w:rsidR="00CF1DA2" w:rsidRPr="00CF1DA2" w:rsidRDefault="00CF1DA2" w:rsidP="00CF1DA2">
            <w:pPr>
              <w:autoSpaceDE w:val="0"/>
              <w:autoSpaceDN w:val="0"/>
              <w:adjustRightInd w:val="0"/>
              <w:spacing w:after="0" w:line="240" w:lineRule="auto"/>
              <w:rPr>
                <w:ins w:id="6343" w:author="Arjan" w:date="2012-12-10T16:13:00Z"/>
                <w:rFonts w:ascii="Arial" w:eastAsia="Times New Roman" w:hAnsi="Arial" w:cs="Arial"/>
                <w:color w:val="000000"/>
                <w:sz w:val="20"/>
                <w:szCs w:val="20"/>
              </w:rPr>
            </w:pPr>
          </w:p>
        </w:tc>
      </w:tr>
      <w:tr w:rsidR="00CF1DA2" w:rsidRPr="00CF1DA2" w14:paraId="0A022409" w14:textId="77777777">
        <w:trPr>
          <w:trHeight w:val="230"/>
          <w:ins w:id="6344" w:author="Arjan" w:date="2012-12-10T16:13:00Z"/>
        </w:trPr>
        <w:tc>
          <w:tcPr>
            <w:tcW w:w="3780" w:type="dxa"/>
            <w:tcBorders>
              <w:top w:val="nil"/>
              <w:left w:val="nil"/>
              <w:bottom w:val="nil"/>
              <w:right w:val="nil"/>
            </w:tcBorders>
          </w:tcPr>
          <w:p w14:paraId="23CA5767" w14:textId="77777777" w:rsidR="00CF1DA2" w:rsidRPr="00CF1DA2" w:rsidRDefault="00CF1DA2" w:rsidP="00CF1DA2">
            <w:pPr>
              <w:autoSpaceDE w:val="0"/>
              <w:autoSpaceDN w:val="0"/>
              <w:adjustRightInd w:val="0"/>
              <w:spacing w:after="0" w:line="240" w:lineRule="auto"/>
              <w:rPr>
                <w:ins w:id="634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2487D4F9" w14:textId="77777777" w:rsidR="00CF1DA2" w:rsidRPr="00CF1DA2" w:rsidRDefault="00CF1DA2" w:rsidP="00CF1DA2">
            <w:pPr>
              <w:autoSpaceDE w:val="0"/>
              <w:autoSpaceDN w:val="0"/>
              <w:adjustRightInd w:val="0"/>
              <w:spacing w:after="0" w:line="240" w:lineRule="auto"/>
              <w:rPr>
                <w:ins w:id="6346" w:author="Arjan" w:date="2012-12-10T16:13:00Z"/>
                <w:rFonts w:ascii="Arial" w:eastAsia="Times New Roman" w:hAnsi="Arial" w:cs="Arial"/>
                <w:color w:val="000000"/>
                <w:sz w:val="20"/>
                <w:szCs w:val="20"/>
              </w:rPr>
            </w:pPr>
          </w:p>
        </w:tc>
      </w:tr>
      <w:tr w:rsidR="00CF1DA2" w:rsidRPr="00CF1DA2" w14:paraId="3130974F" w14:textId="77777777">
        <w:trPr>
          <w:trHeight w:val="230"/>
          <w:ins w:id="6347" w:author="Arjan" w:date="2012-12-10T16:13:00Z"/>
        </w:trPr>
        <w:tc>
          <w:tcPr>
            <w:tcW w:w="3780" w:type="dxa"/>
            <w:tcBorders>
              <w:top w:val="nil"/>
              <w:left w:val="nil"/>
              <w:bottom w:val="nil"/>
              <w:right w:val="nil"/>
            </w:tcBorders>
          </w:tcPr>
          <w:p w14:paraId="0F2D1D01" w14:textId="77777777" w:rsidR="00CF1DA2" w:rsidRPr="00CF1DA2" w:rsidRDefault="00CF1DA2" w:rsidP="00CF1DA2">
            <w:pPr>
              <w:autoSpaceDE w:val="0"/>
              <w:autoSpaceDN w:val="0"/>
              <w:adjustRightInd w:val="0"/>
              <w:spacing w:after="0" w:line="240" w:lineRule="auto"/>
              <w:rPr>
                <w:ins w:id="6348" w:author="Arjan" w:date="2012-12-10T16:13:00Z"/>
                <w:rFonts w:ascii="Arial" w:eastAsia="Times New Roman" w:hAnsi="Arial" w:cs="Arial"/>
                <w:color w:val="000000"/>
                <w:sz w:val="20"/>
                <w:szCs w:val="20"/>
              </w:rPr>
            </w:pPr>
            <w:ins w:id="6349" w:author="Arjan" w:date="2012-12-10T16:13:00Z">
              <w:r w:rsidRPr="00CF1DA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50BE5786" w14:textId="77777777" w:rsidR="00CF1DA2" w:rsidRPr="00CF1DA2" w:rsidRDefault="00CF1DA2" w:rsidP="00CF1DA2">
            <w:pPr>
              <w:autoSpaceDE w:val="0"/>
              <w:autoSpaceDN w:val="0"/>
              <w:adjustRightInd w:val="0"/>
              <w:spacing w:after="0" w:line="240" w:lineRule="auto"/>
              <w:rPr>
                <w:ins w:id="6350" w:author="Arjan" w:date="2012-12-10T16:13:00Z"/>
                <w:rFonts w:ascii="Arial" w:eastAsia="Times New Roman" w:hAnsi="Arial" w:cs="Arial"/>
                <w:color w:val="000000"/>
                <w:sz w:val="20"/>
                <w:szCs w:val="20"/>
              </w:rPr>
            </w:pPr>
            <w:ins w:id="6351" w:author="Arjan" w:date="2012-12-10T16:13:00Z">
              <w:r w:rsidRPr="00CF1DA2">
                <w:rPr>
                  <w:rFonts w:ascii="Arial" w:eastAsia="Times New Roman" w:hAnsi="Arial" w:cs="Arial"/>
                  <w:color w:val="000000"/>
                  <w:sz w:val="20"/>
                  <w:szCs w:val="20"/>
                </w:rPr>
                <w:t>Nee</w:t>
              </w:r>
            </w:ins>
          </w:p>
        </w:tc>
      </w:tr>
      <w:tr w:rsidR="00CF1DA2" w:rsidRPr="00CF1DA2" w14:paraId="2B087882" w14:textId="77777777">
        <w:trPr>
          <w:trHeight w:val="230"/>
          <w:ins w:id="6352" w:author="Arjan" w:date="2012-12-10T16:13:00Z"/>
        </w:trPr>
        <w:tc>
          <w:tcPr>
            <w:tcW w:w="3780" w:type="dxa"/>
            <w:tcBorders>
              <w:top w:val="nil"/>
              <w:left w:val="nil"/>
              <w:bottom w:val="nil"/>
              <w:right w:val="nil"/>
            </w:tcBorders>
          </w:tcPr>
          <w:p w14:paraId="30296D32" w14:textId="77777777" w:rsidR="00CF1DA2" w:rsidRPr="00CF1DA2" w:rsidRDefault="00CF1DA2" w:rsidP="00CF1DA2">
            <w:pPr>
              <w:autoSpaceDE w:val="0"/>
              <w:autoSpaceDN w:val="0"/>
              <w:adjustRightInd w:val="0"/>
              <w:spacing w:after="0" w:line="240" w:lineRule="auto"/>
              <w:rPr>
                <w:ins w:id="635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404ED32F" w14:textId="77777777" w:rsidR="00CF1DA2" w:rsidRPr="00CF1DA2" w:rsidRDefault="00CF1DA2" w:rsidP="00CF1DA2">
            <w:pPr>
              <w:autoSpaceDE w:val="0"/>
              <w:autoSpaceDN w:val="0"/>
              <w:adjustRightInd w:val="0"/>
              <w:spacing w:after="0" w:line="240" w:lineRule="auto"/>
              <w:rPr>
                <w:ins w:id="6354" w:author="Arjan" w:date="2012-12-10T16:13:00Z"/>
                <w:rFonts w:ascii="Arial" w:eastAsia="Times New Roman" w:hAnsi="Arial" w:cs="Arial"/>
                <w:color w:val="000000"/>
                <w:sz w:val="20"/>
                <w:szCs w:val="20"/>
              </w:rPr>
            </w:pPr>
          </w:p>
        </w:tc>
      </w:tr>
      <w:tr w:rsidR="00CF1DA2" w:rsidRPr="00CF1DA2" w14:paraId="4E4FA2CE" w14:textId="77777777">
        <w:trPr>
          <w:trHeight w:val="411"/>
          <w:ins w:id="6355" w:author="Arjan" w:date="2012-12-10T16:13:00Z"/>
        </w:trPr>
        <w:tc>
          <w:tcPr>
            <w:tcW w:w="3780" w:type="dxa"/>
            <w:tcBorders>
              <w:top w:val="nil"/>
              <w:left w:val="nil"/>
              <w:bottom w:val="nil"/>
              <w:right w:val="nil"/>
            </w:tcBorders>
          </w:tcPr>
          <w:p w14:paraId="7F03E32C" w14:textId="77777777" w:rsidR="00CF1DA2" w:rsidRPr="00CF1DA2" w:rsidRDefault="00CF1DA2" w:rsidP="00CF1DA2">
            <w:pPr>
              <w:autoSpaceDE w:val="0"/>
              <w:autoSpaceDN w:val="0"/>
              <w:adjustRightInd w:val="0"/>
              <w:spacing w:after="0" w:line="240" w:lineRule="auto"/>
              <w:rPr>
                <w:ins w:id="6356" w:author="Arjan" w:date="2012-12-10T16:13:00Z"/>
                <w:rFonts w:ascii="Arial" w:eastAsia="Times New Roman" w:hAnsi="Arial" w:cs="Arial"/>
                <w:color w:val="000000"/>
                <w:sz w:val="20"/>
                <w:szCs w:val="20"/>
              </w:rPr>
            </w:pPr>
            <w:ins w:id="6357" w:author="Arjan" w:date="2012-12-10T16:13:00Z">
              <w:r w:rsidRPr="00CF1DA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532F07EB" w14:textId="77777777" w:rsidR="00CF1DA2" w:rsidRPr="00CF1DA2" w:rsidRDefault="00CF1DA2" w:rsidP="00CF1DA2">
            <w:pPr>
              <w:autoSpaceDE w:val="0"/>
              <w:autoSpaceDN w:val="0"/>
              <w:adjustRightInd w:val="0"/>
              <w:spacing w:after="0" w:line="240" w:lineRule="auto"/>
              <w:rPr>
                <w:ins w:id="6358" w:author="Arjan" w:date="2012-12-10T16:13:00Z"/>
                <w:rFonts w:ascii="Arial" w:eastAsia="Times New Roman" w:hAnsi="Arial" w:cs="Arial"/>
                <w:color w:val="000000"/>
                <w:sz w:val="20"/>
                <w:szCs w:val="20"/>
              </w:rPr>
            </w:pPr>
            <w:ins w:id="6359" w:author="Arjan" w:date="2012-12-10T16:13:00Z">
              <w:r w:rsidRPr="00CF1DA2">
                <w:rPr>
                  <w:rFonts w:ascii="Arial" w:eastAsia="Times New Roman" w:hAnsi="Arial" w:cs="Arial"/>
                  <w:color w:val="000000"/>
                  <w:sz w:val="20"/>
                  <w:szCs w:val="20"/>
                </w:rPr>
                <w:t>Nee</w:t>
              </w:r>
            </w:ins>
          </w:p>
        </w:tc>
      </w:tr>
      <w:tr w:rsidR="00CF1DA2" w:rsidRPr="00CF1DA2" w14:paraId="7A830A7F" w14:textId="77777777">
        <w:trPr>
          <w:trHeight w:val="245"/>
          <w:ins w:id="6360" w:author="Arjan" w:date="2012-12-10T16:13:00Z"/>
        </w:trPr>
        <w:tc>
          <w:tcPr>
            <w:tcW w:w="3780" w:type="dxa"/>
            <w:tcBorders>
              <w:top w:val="nil"/>
              <w:left w:val="nil"/>
              <w:bottom w:val="nil"/>
              <w:right w:val="nil"/>
            </w:tcBorders>
          </w:tcPr>
          <w:p w14:paraId="602589E8" w14:textId="77777777" w:rsidR="00CF1DA2" w:rsidRPr="00CF1DA2" w:rsidRDefault="00CF1DA2" w:rsidP="00CF1DA2">
            <w:pPr>
              <w:autoSpaceDE w:val="0"/>
              <w:autoSpaceDN w:val="0"/>
              <w:adjustRightInd w:val="0"/>
              <w:spacing w:after="0" w:line="240" w:lineRule="auto"/>
              <w:rPr>
                <w:ins w:id="636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1B2877A7" w14:textId="77777777" w:rsidR="00CF1DA2" w:rsidRPr="00CF1DA2" w:rsidRDefault="00CF1DA2" w:rsidP="00CF1DA2">
            <w:pPr>
              <w:autoSpaceDE w:val="0"/>
              <w:autoSpaceDN w:val="0"/>
              <w:adjustRightInd w:val="0"/>
              <w:spacing w:after="0" w:line="240" w:lineRule="auto"/>
              <w:rPr>
                <w:ins w:id="6362" w:author="Arjan" w:date="2012-12-10T16:13:00Z"/>
                <w:rFonts w:ascii="Arial" w:eastAsia="Times New Roman" w:hAnsi="Arial" w:cs="Arial"/>
                <w:color w:val="000000"/>
                <w:sz w:val="20"/>
                <w:szCs w:val="20"/>
              </w:rPr>
            </w:pPr>
          </w:p>
        </w:tc>
      </w:tr>
      <w:tr w:rsidR="00CF1DA2" w:rsidRPr="00CF1DA2" w14:paraId="7FB816FA" w14:textId="77777777">
        <w:trPr>
          <w:trHeight w:val="230"/>
          <w:ins w:id="6363" w:author="Arjan" w:date="2012-12-10T16:13:00Z"/>
        </w:trPr>
        <w:tc>
          <w:tcPr>
            <w:tcW w:w="3780" w:type="dxa"/>
            <w:tcBorders>
              <w:top w:val="nil"/>
              <w:left w:val="nil"/>
              <w:bottom w:val="nil"/>
              <w:right w:val="nil"/>
            </w:tcBorders>
          </w:tcPr>
          <w:p w14:paraId="10369942" w14:textId="77777777" w:rsidR="00CF1DA2" w:rsidRPr="00CF1DA2" w:rsidRDefault="00CF1DA2" w:rsidP="00CF1DA2">
            <w:pPr>
              <w:autoSpaceDE w:val="0"/>
              <w:autoSpaceDN w:val="0"/>
              <w:adjustRightInd w:val="0"/>
              <w:spacing w:after="0" w:line="240" w:lineRule="auto"/>
              <w:rPr>
                <w:ins w:id="6364" w:author="Arjan" w:date="2012-12-10T16:13:00Z"/>
                <w:rFonts w:ascii="Arial" w:eastAsia="Times New Roman" w:hAnsi="Arial" w:cs="Arial"/>
                <w:color w:val="000000"/>
                <w:sz w:val="20"/>
                <w:szCs w:val="20"/>
              </w:rPr>
            </w:pPr>
            <w:ins w:id="6365" w:author="Arjan" w:date="2012-12-10T16:13:00Z">
              <w:r w:rsidRPr="00CF1DA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19A23AD7" w14:textId="77777777" w:rsidR="00CF1DA2" w:rsidRPr="00CF1DA2" w:rsidRDefault="00DA5D93" w:rsidP="00CF1DA2">
            <w:pPr>
              <w:autoSpaceDE w:val="0"/>
              <w:autoSpaceDN w:val="0"/>
              <w:adjustRightInd w:val="0"/>
              <w:spacing w:after="0" w:line="240" w:lineRule="auto"/>
              <w:rPr>
                <w:ins w:id="6366" w:author="Arjan" w:date="2012-12-10T16:13:00Z"/>
                <w:rFonts w:ascii="Arial" w:eastAsia="Times New Roman" w:hAnsi="Arial" w:cs="Arial"/>
                <w:color w:val="000000"/>
                <w:sz w:val="20"/>
                <w:szCs w:val="20"/>
              </w:rPr>
            </w:pPr>
            <w:ins w:id="6367"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0</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ins>
          </w:p>
        </w:tc>
      </w:tr>
      <w:tr w:rsidR="00CF1DA2" w:rsidRPr="00CF1DA2" w14:paraId="6EC1AC1E" w14:textId="77777777">
        <w:trPr>
          <w:trHeight w:val="230"/>
          <w:ins w:id="6368" w:author="Arjan" w:date="2012-12-10T16:13:00Z"/>
        </w:trPr>
        <w:tc>
          <w:tcPr>
            <w:tcW w:w="3780" w:type="dxa"/>
            <w:tcBorders>
              <w:top w:val="nil"/>
              <w:left w:val="nil"/>
              <w:bottom w:val="nil"/>
              <w:right w:val="nil"/>
            </w:tcBorders>
          </w:tcPr>
          <w:p w14:paraId="545682F5" w14:textId="77777777" w:rsidR="00CF1DA2" w:rsidRPr="00CF1DA2" w:rsidRDefault="00CF1DA2" w:rsidP="00CF1DA2">
            <w:pPr>
              <w:autoSpaceDE w:val="0"/>
              <w:autoSpaceDN w:val="0"/>
              <w:adjustRightInd w:val="0"/>
              <w:spacing w:after="0" w:line="240" w:lineRule="auto"/>
              <w:rPr>
                <w:ins w:id="636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15EAE0E0" w14:textId="77777777" w:rsidR="00CF1DA2" w:rsidRPr="00CF1DA2" w:rsidRDefault="00CF1DA2" w:rsidP="00CF1DA2">
            <w:pPr>
              <w:autoSpaceDE w:val="0"/>
              <w:autoSpaceDN w:val="0"/>
              <w:adjustRightInd w:val="0"/>
              <w:spacing w:after="0" w:line="240" w:lineRule="auto"/>
              <w:rPr>
                <w:ins w:id="6370" w:author="Arjan" w:date="2012-12-10T16:13:00Z"/>
                <w:rFonts w:ascii="Arial" w:eastAsia="Times New Roman" w:hAnsi="Arial" w:cs="Arial"/>
                <w:color w:val="000000"/>
                <w:sz w:val="20"/>
                <w:szCs w:val="20"/>
              </w:rPr>
            </w:pPr>
          </w:p>
        </w:tc>
      </w:tr>
      <w:tr w:rsidR="00CF1DA2" w:rsidRPr="00CF1DA2" w14:paraId="205B0766" w14:textId="77777777">
        <w:trPr>
          <w:trHeight w:val="230"/>
          <w:ins w:id="6371" w:author="Arjan" w:date="2012-12-10T16:13:00Z"/>
        </w:trPr>
        <w:tc>
          <w:tcPr>
            <w:tcW w:w="3780" w:type="dxa"/>
            <w:tcBorders>
              <w:top w:val="nil"/>
              <w:left w:val="nil"/>
              <w:bottom w:val="nil"/>
              <w:right w:val="nil"/>
            </w:tcBorders>
          </w:tcPr>
          <w:p w14:paraId="16F4E453" w14:textId="77777777" w:rsidR="00CF1DA2" w:rsidRPr="00CF1DA2" w:rsidRDefault="00CF1DA2" w:rsidP="00CF1DA2">
            <w:pPr>
              <w:autoSpaceDE w:val="0"/>
              <w:autoSpaceDN w:val="0"/>
              <w:adjustRightInd w:val="0"/>
              <w:spacing w:after="0" w:line="240" w:lineRule="auto"/>
              <w:rPr>
                <w:ins w:id="6372" w:author="Arjan" w:date="2012-12-10T16:13:00Z"/>
                <w:rFonts w:ascii="Arial" w:eastAsia="Times New Roman" w:hAnsi="Arial" w:cs="Arial"/>
                <w:color w:val="000000"/>
                <w:sz w:val="20"/>
                <w:szCs w:val="20"/>
              </w:rPr>
            </w:pPr>
            <w:ins w:id="6373" w:author="Arjan" w:date="2012-12-10T16:13:00Z">
              <w:r w:rsidRPr="00CF1DA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4BE80D82" w14:textId="77777777" w:rsidR="00CF1DA2" w:rsidRPr="00CF1DA2" w:rsidRDefault="00CF1DA2" w:rsidP="00CF1DA2">
            <w:pPr>
              <w:autoSpaceDE w:val="0"/>
              <w:autoSpaceDN w:val="0"/>
              <w:adjustRightInd w:val="0"/>
              <w:spacing w:after="0" w:line="240" w:lineRule="auto"/>
              <w:rPr>
                <w:ins w:id="6374" w:author="Arjan" w:date="2012-12-10T16:13:00Z"/>
                <w:rFonts w:ascii="Arial" w:eastAsia="Times New Roman" w:hAnsi="Arial" w:cs="Arial"/>
                <w:color w:val="000000"/>
                <w:sz w:val="20"/>
                <w:szCs w:val="20"/>
              </w:rPr>
            </w:pPr>
            <w:ins w:id="6375" w:author="Arjan" w:date="2012-12-10T16:13:00Z">
              <w:r w:rsidRPr="00CF1DA2">
                <w:rPr>
                  <w:rFonts w:ascii="Arial" w:eastAsia="Times New Roman" w:hAnsi="Arial" w:cs="Arial"/>
                  <w:color w:val="000000"/>
                  <w:sz w:val="20"/>
                  <w:szCs w:val="20"/>
                </w:rPr>
                <w:t>Gemeentelijk kerngegeven</w:t>
              </w:r>
            </w:ins>
          </w:p>
        </w:tc>
      </w:tr>
      <w:tr w:rsidR="00CF1DA2" w:rsidRPr="00CF1DA2" w14:paraId="596CE7E2" w14:textId="77777777">
        <w:trPr>
          <w:trHeight w:val="230"/>
          <w:ins w:id="6376" w:author="Arjan" w:date="2012-12-10T16:13:00Z"/>
        </w:trPr>
        <w:tc>
          <w:tcPr>
            <w:tcW w:w="3780" w:type="dxa"/>
            <w:tcBorders>
              <w:top w:val="nil"/>
              <w:left w:val="nil"/>
              <w:bottom w:val="nil"/>
              <w:right w:val="nil"/>
            </w:tcBorders>
          </w:tcPr>
          <w:p w14:paraId="5F379F5B" w14:textId="77777777" w:rsidR="00CF1DA2" w:rsidRPr="00CF1DA2" w:rsidRDefault="00CF1DA2" w:rsidP="00CF1DA2">
            <w:pPr>
              <w:autoSpaceDE w:val="0"/>
              <w:autoSpaceDN w:val="0"/>
              <w:adjustRightInd w:val="0"/>
              <w:spacing w:after="0" w:line="240" w:lineRule="auto"/>
              <w:rPr>
                <w:ins w:id="637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14:paraId="73E954F3" w14:textId="77777777" w:rsidR="00CF1DA2" w:rsidRPr="00CF1DA2" w:rsidRDefault="00CF1DA2" w:rsidP="00CF1DA2">
            <w:pPr>
              <w:autoSpaceDE w:val="0"/>
              <w:autoSpaceDN w:val="0"/>
              <w:adjustRightInd w:val="0"/>
              <w:spacing w:after="0" w:line="240" w:lineRule="auto"/>
              <w:rPr>
                <w:ins w:id="6378" w:author="Arjan" w:date="2012-12-10T16:13:00Z"/>
                <w:rFonts w:ascii="Arial" w:eastAsia="Times New Roman" w:hAnsi="Arial" w:cs="Arial"/>
                <w:color w:val="000000"/>
                <w:sz w:val="20"/>
                <w:szCs w:val="20"/>
              </w:rPr>
            </w:pPr>
          </w:p>
        </w:tc>
      </w:tr>
      <w:tr w:rsidR="00CF1DA2" w:rsidRPr="00CF1DA2" w14:paraId="4F09D40D" w14:textId="77777777">
        <w:trPr>
          <w:trHeight w:val="230"/>
          <w:ins w:id="6379" w:author="Arjan" w:date="2012-12-10T16:13:00Z"/>
        </w:trPr>
        <w:tc>
          <w:tcPr>
            <w:tcW w:w="3780" w:type="dxa"/>
            <w:tcBorders>
              <w:top w:val="nil"/>
              <w:left w:val="nil"/>
              <w:bottom w:val="nil"/>
              <w:right w:val="nil"/>
            </w:tcBorders>
          </w:tcPr>
          <w:p w14:paraId="4208C1D0" w14:textId="77777777" w:rsidR="00CF1DA2" w:rsidRPr="00CF1DA2" w:rsidRDefault="00CF1DA2" w:rsidP="00CF1DA2">
            <w:pPr>
              <w:autoSpaceDE w:val="0"/>
              <w:autoSpaceDN w:val="0"/>
              <w:adjustRightInd w:val="0"/>
              <w:spacing w:after="0" w:line="240" w:lineRule="auto"/>
              <w:rPr>
                <w:ins w:id="6380" w:author="Arjan" w:date="2012-12-10T16:13:00Z"/>
                <w:rFonts w:ascii="Arial" w:eastAsia="Times New Roman" w:hAnsi="Arial" w:cs="Arial"/>
                <w:b/>
                <w:bCs/>
                <w:color w:val="000000"/>
                <w:sz w:val="20"/>
                <w:szCs w:val="20"/>
              </w:rPr>
            </w:pPr>
            <w:ins w:id="6381" w:author="Arjan" w:date="2012-12-10T16:13:00Z">
              <w:r w:rsidRPr="00CF1DA2">
                <w:rPr>
                  <w:rFonts w:ascii="Arial" w:eastAsia="Times New Roman" w:hAnsi="Arial" w:cs="Arial"/>
                  <w:b/>
                  <w:bCs/>
                  <w:color w:val="000000"/>
                  <w:sz w:val="20"/>
                  <w:szCs w:val="20"/>
                </w:rPr>
                <w:t>Regels attribuutsoort</w:t>
              </w:r>
            </w:ins>
          </w:p>
        </w:tc>
        <w:tc>
          <w:tcPr>
            <w:tcW w:w="5580" w:type="dxa"/>
            <w:tcBorders>
              <w:top w:val="nil"/>
              <w:left w:val="nil"/>
              <w:bottom w:val="nil"/>
              <w:right w:val="nil"/>
            </w:tcBorders>
          </w:tcPr>
          <w:p w14:paraId="650013F0" w14:textId="77777777" w:rsidR="00CF1DA2" w:rsidRPr="00CF1DA2" w:rsidRDefault="00CF1DA2" w:rsidP="00CF1DA2">
            <w:pPr>
              <w:autoSpaceDE w:val="0"/>
              <w:autoSpaceDN w:val="0"/>
              <w:adjustRightInd w:val="0"/>
              <w:spacing w:after="0" w:line="240" w:lineRule="auto"/>
              <w:rPr>
                <w:ins w:id="6382" w:author="Arjan" w:date="2012-12-10T16:13:00Z"/>
                <w:rFonts w:ascii="Arial" w:eastAsia="Times New Roman" w:hAnsi="Arial" w:cs="Arial"/>
                <w:color w:val="000000"/>
                <w:sz w:val="20"/>
                <w:szCs w:val="20"/>
              </w:rPr>
            </w:pPr>
            <w:ins w:id="6383" w:author="Arjan" w:date="2012-12-10T16:13:00Z">
              <w:r w:rsidRPr="00CF1DA2">
                <w:rPr>
                  <w:rFonts w:ascii="Arial" w:eastAsia="Times New Roman" w:hAnsi="Arial" w:cs="Arial"/>
                  <w:color w:val="000000"/>
                  <w:sz w:val="20"/>
                  <w:szCs w:val="20"/>
                </w:rPr>
                <w:t>-</w:t>
              </w:r>
            </w:ins>
          </w:p>
        </w:tc>
      </w:tr>
      <w:tr w:rsidR="00CF1DA2" w:rsidRPr="00CF1DA2" w14:paraId="4C657792" w14:textId="77777777">
        <w:trPr>
          <w:trHeight w:val="230"/>
          <w:ins w:id="6384" w:author="Arjan" w:date="2012-12-10T16:13:00Z"/>
        </w:trPr>
        <w:tc>
          <w:tcPr>
            <w:tcW w:w="3780" w:type="dxa"/>
            <w:tcBorders>
              <w:top w:val="nil"/>
              <w:left w:val="nil"/>
              <w:bottom w:val="nil"/>
              <w:right w:val="nil"/>
            </w:tcBorders>
          </w:tcPr>
          <w:p w14:paraId="4718C5D9" w14:textId="77777777" w:rsidR="00CF1DA2" w:rsidRPr="00CF1DA2" w:rsidRDefault="00CF1DA2" w:rsidP="00CF1DA2">
            <w:pPr>
              <w:autoSpaceDE w:val="0"/>
              <w:autoSpaceDN w:val="0"/>
              <w:adjustRightInd w:val="0"/>
              <w:spacing w:after="0" w:line="240" w:lineRule="auto"/>
              <w:rPr>
                <w:ins w:id="6385" w:author="Arjan" w:date="2012-12-10T16:13:00Z"/>
                <w:rFonts w:ascii="Arial" w:eastAsia="Times New Roman" w:hAnsi="Arial" w:cs="Arial"/>
                <w:color w:val="000000"/>
                <w:sz w:val="20"/>
                <w:szCs w:val="20"/>
              </w:rPr>
            </w:pPr>
          </w:p>
        </w:tc>
        <w:tc>
          <w:tcPr>
            <w:tcW w:w="5580" w:type="dxa"/>
            <w:tcBorders>
              <w:top w:val="nil"/>
              <w:left w:val="nil"/>
              <w:bottom w:val="nil"/>
              <w:right w:val="nil"/>
            </w:tcBorders>
          </w:tcPr>
          <w:p w14:paraId="1C6AE87B" w14:textId="77777777" w:rsidR="00CF1DA2" w:rsidRPr="00CF1DA2" w:rsidRDefault="00CF1DA2" w:rsidP="00CF1DA2">
            <w:pPr>
              <w:autoSpaceDE w:val="0"/>
              <w:autoSpaceDN w:val="0"/>
              <w:adjustRightInd w:val="0"/>
              <w:spacing w:after="0" w:line="240" w:lineRule="auto"/>
              <w:rPr>
                <w:ins w:id="6386" w:author="Arjan" w:date="2012-12-10T16:13:00Z"/>
                <w:rFonts w:ascii="Arial" w:eastAsia="Times New Roman" w:hAnsi="Arial" w:cs="Arial"/>
                <w:color w:val="000000"/>
                <w:sz w:val="20"/>
                <w:szCs w:val="20"/>
              </w:rPr>
            </w:pPr>
          </w:p>
        </w:tc>
      </w:tr>
    </w:tbl>
    <w:p w14:paraId="6BA9016A" w14:textId="77777777" w:rsidR="00CF1DA2" w:rsidRPr="00CF1DA2" w:rsidRDefault="00DA5D93" w:rsidP="00CF1DA2">
      <w:pPr>
        <w:autoSpaceDE w:val="0"/>
        <w:autoSpaceDN w:val="0"/>
        <w:adjustRightInd w:val="0"/>
        <w:spacing w:before="240" w:after="60" w:line="240" w:lineRule="auto"/>
        <w:outlineLvl w:val="3"/>
        <w:rPr>
          <w:ins w:id="6387" w:author="Arjan" w:date="2012-12-10T16:13:00Z"/>
          <w:rFonts w:ascii="Arial" w:eastAsia="Times New Roman" w:hAnsi="Arial" w:cs="Arial"/>
          <w:b/>
          <w:bCs/>
          <w:color w:val="004080"/>
          <w:sz w:val="24"/>
          <w:szCs w:val="24"/>
        </w:rPr>
      </w:pPr>
      <w:ins w:id="6388"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«Relatiesoort»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heeft betrekking op</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CF1DA2" w:rsidRPr="00CF1DA2" w14:paraId="20ED1039" w14:textId="77777777">
        <w:trPr>
          <w:trHeight w:val="230"/>
          <w:ins w:id="6389" w:author="Arjan" w:date="2012-12-10T16:13:00Z"/>
        </w:trPr>
        <w:tc>
          <w:tcPr>
            <w:tcW w:w="3690" w:type="dxa"/>
            <w:tcBorders>
              <w:top w:val="nil"/>
              <w:left w:val="nil"/>
              <w:bottom w:val="nil"/>
              <w:right w:val="nil"/>
            </w:tcBorders>
          </w:tcPr>
          <w:p w14:paraId="4DA8367E" w14:textId="77777777" w:rsidR="00CF1DA2" w:rsidRPr="00CF1DA2" w:rsidRDefault="00CF1DA2" w:rsidP="00CF1DA2">
            <w:pPr>
              <w:autoSpaceDE w:val="0"/>
              <w:autoSpaceDN w:val="0"/>
              <w:adjustRightInd w:val="0"/>
              <w:spacing w:after="0" w:line="240" w:lineRule="auto"/>
              <w:rPr>
                <w:ins w:id="6390" w:author="Arjan" w:date="2012-12-10T16:13:00Z"/>
                <w:rFonts w:ascii="Arial" w:eastAsia="Times New Roman" w:hAnsi="Arial" w:cs="Arial"/>
                <w:color w:val="000000"/>
                <w:sz w:val="20"/>
                <w:szCs w:val="20"/>
              </w:rPr>
            </w:pPr>
            <w:ins w:id="6391" w:author="Arjan" w:date="2012-12-10T16:13:00Z">
              <w:r w:rsidRPr="00CF1DA2">
                <w:rPr>
                  <w:rFonts w:ascii="Arial" w:eastAsia="Times New Roman" w:hAnsi="Arial" w:cs="Arial"/>
                  <w:b/>
                  <w:bCs/>
                  <w:color w:val="000000"/>
                  <w:sz w:val="20"/>
                  <w:szCs w:val="20"/>
                </w:rPr>
                <w:t>Naam relatiesoort</w:t>
              </w:r>
            </w:ins>
          </w:p>
        </w:tc>
        <w:tc>
          <w:tcPr>
            <w:tcW w:w="5670" w:type="dxa"/>
            <w:tcBorders>
              <w:top w:val="nil"/>
              <w:left w:val="nil"/>
              <w:bottom w:val="nil"/>
              <w:right w:val="nil"/>
            </w:tcBorders>
          </w:tcPr>
          <w:p w14:paraId="493F6AB2" w14:textId="77777777" w:rsidR="00CF1DA2" w:rsidRPr="00CF1DA2" w:rsidRDefault="00DA5D93" w:rsidP="00CF1DA2">
            <w:pPr>
              <w:autoSpaceDE w:val="0"/>
              <w:autoSpaceDN w:val="0"/>
              <w:adjustRightInd w:val="0"/>
              <w:spacing w:after="0" w:line="240" w:lineRule="auto"/>
              <w:rPr>
                <w:ins w:id="6392" w:author="Arjan" w:date="2012-12-10T16:13:00Z"/>
                <w:rFonts w:ascii="Arial" w:eastAsia="Times New Roman" w:hAnsi="Arial" w:cs="Arial"/>
                <w:color w:val="000000"/>
                <w:sz w:val="20"/>
                <w:szCs w:val="20"/>
              </w:rPr>
            </w:pPr>
            <w:ins w:id="6393"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betrekking op</w:t>
              </w:r>
              <w:r w:rsidRPr="00CF1DA2">
                <w:rPr>
                  <w:rFonts w:ascii="Arial" w:hAnsi="Arial" w:cs="Arial"/>
                  <w:sz w:val="20"/>
                  <w:szCs w:val="20"/>
                  <w:lang w:val="en-AU"/>
                </w:rPr>
                <w:fldChar w:fldCharType="end"/>
              </w:r>
            </w:ins>
          </w:p>
        </w:tc>
      </w:tr>
      <w:tr w:rsidR="00CF1DA2" w:rsidRPr="00CF1DA2" w14:paraId="0B7A7302" w14:textId="77777777">
        <w:trPr>
          <w:ins w:id="6394" w:author="Arjan" w:date="2012-12-10T16:13:00Z"/>
        </w:trPr>
        <w:tc>
          <w:tcPr>
            <w:tcW w:w="3690" w:type="dxa"/>
            <w:tcBorders>
              <w:top w:val="nil"/>
              <w:left w:val="nil"/>
              <w:bottom w:val="nil"/>
              <w:right w:val="nil"/>
            </w:tcBorders>
          </w:tcPr>
          <w:p w14:paraId="41942137" w14:textId="77777777" w:rsidR="00CF1DA2" w:rsidRPr="00CF1DA2" w:rsidRDefault="00CF1DA2" w:rsidP="00CF1DA2">
            <w:pPr>
              <w:autoSpaceDE w:val="0"/>
              <w:autoSpaceDN w:val="0"/>
              <w:adjustRightInd w:val="0"/>
              <w:spacing w:after="0" w:line="240" w:lineRule="auto"/>
              <w:rPr>
                <w:ins w:id="6395"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6ACB11E5" w14:textId="77777777" w:rsidR="00CF1DA2" w:rsidRPr="00CF1DA2" w:rsidRDefault="00CF1DA2" w:rsidP="00CF1DA2">
            <w:pPr>
              <w:autoSpaceDE w:val="0"/>
              <w:autoSpaceDN w:val="0"/>
              <w:adjustRightInd w:val="0"/>
              <w:spacing w:after="0" w:line="240" w:lineRule="auto"/>
              <w:rPr>
                <w:ins w:id="6396" w:author="Arjan" w:date="2012-12-10T16:13:00Z"/>
                <w:rFonts w:ascii="Arial" w:eastAsia="Times New Roman" w:hAnsi="Arial" w:cs="Arial"/>
                <w:b/>
                <w:bCs/>
                <w:color w:val="000000"/>
                <w:sz w:val="20"/>
                <w:szCs w:val="20"/>
              </w:rPr>
            </w:pPr>
          </w:p>
        </w:tc>
      </w:tr>
      <w:tr w:rsidR="00CF1DA2" w:rsidRPr="00CF1DA2" w14:paraId="6E857945" w14:textId="77777777">
        <w:trPr>
          <w:ins w:id="6397" w:author="Arjan" w:date="2012-12-10T16:13:00Z"/>
        </w:trPr>
        <w:tc>
          <w:tcPr>
            <w:tcW w:w="3690" w:type="dxa"/>
            <w:tcBorders>
              <w:top w:val="nil"/>
              <w:left w:val="nil"/>
              <w:bottom w:val="nil"/>
              <w:right w:val="nil"/>
            </w:tcBorders>
          </w:tcPr>
          <w:p w14:paraId="739ACE18" w14:textId="77777777" w:rsidR="00CF1DA2" w:rsidRPr="00CF1DA2" w:rsidRDefault="00CF1DA2" w:rsidP="00CF1DA2">
            <w:pPr>
              <w:autoSpaceDE w:val="0"/>
              <w:autoSpaceDN w:val="0"/>
              <w:adjustRightInd w:val="0"/>
              <w:spacing w:after="0" w:line="240" w:lineRule="auto"/>
              <w:rPr>
                <w:ins w:id="6398" w:author="Arjan" w:date="2012-12-10T16:13:00Z"/>
                <w:rFonts w:ascii="Arial" w:eastAsia="Times New Roman" w:hAnsi="Arial" w:cs="Arial"/>
                <w:b/>
                <w:bCs/>
                <w:color w:val="000000"/>
                <w:sz w:val="20"/>
                <w:szCs w:val="20"/>
              </w:rPr>
            </w:pPr>
            <w:ins w:id="6399" w:author="Arjan" w:date="2012-12-10T16:13:00Z">
              <w:r w:rsidRPr="00CF1DA2">
                <w:rPr>
                  <w:rFonts w:ascii="Arial" w:eastAsia="Times New Roman" w:hAnsi="Arial" w:cs="Arial"/>
                  <w:b/>
                  <w:bCs/>
                  <w:color w:val="000000"/>
                  <w:sz w:val="20"/>
                  <w:szCs w:val="20"/>
                </w:rPr>
                <w:t>Gerelateerd objecttype</w:t>
              </w:r>
            </w:ins>
          </w:p>
          <w:p w14:paraId="14E15BAB" w14:textId="77777777" w:rsidR="00CF1DA2" w:rsidRPr="00CF1DA2" w:rsidRDefault="00CF1DA2" w:rsidP="00CF1DA2">
            <w:pPr>
              <w:autoSpaceDE w:val="0"/>
              <w:autoSpaceDN w:val="0"/>
              <w:adjustRightInd w:val="0"/>
              <w:spacing w:after="0" w:line="240" w:lineRule="auto"/>
              <w:rPr>
                <w:ins w:id="6400" w:author="Arjan" w:date="2012-12-10T16:13:00Z"/>
                <w:rFonts w:ascii="Arial" w:eastAsia="Times New Roman" w:hAnsi="Arial" w:cs="Arial"/>
                <w:b/>
                <w:bCs/>
                <w:color w:val="000000"/>
                <w:sz w:val="20"/>
                <w:szCs w:val="20"/>
              </w:rPr>
            </w:pPr>
          </w:p>
          <w:p w14:paraId="248666CB" w14:textId="77777777" w:rsidR="00CF1DA2" w:rsidRPr="00CF1DA2" w:rsidRDefault="00CF1DA2" w:rsidP="00CF1DA2">
            <w:pPr>
              <w:autoSpaceDE w:val="0"/>
              <w:autoSpaceDN w:val="0"/>
              <w:adjustRightInd w:val="0"/>
              <w:spacing w:after="0" w:line="240" w:lineRule="auto"/>
              <w:rPr>
                <w:ins w:id="6401" w:author="Arjan" w:date="2012-12-10T16:13:00Z"/>
                <w:rFonts w:ascii="Arial" w:eastAsia="Times New Roman" w:hAnsi="Arial" w:cs="Arial"/>
                <w:color w:val="000000"/>
                <w:sz w:val="20"/>
                <w:szCs w:val="20"/>
              </w:rPr>
            </w:pPr>
            <w:ins w:id="6402" w:author="Arjan" w:date="2012-12-10T16:13:00Z">
              <w:r w:rsidRPr="00CF1DA2">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53225203" w14:textId="77777777" w:rsidR="00CF1DA2" w:rsidRPr="00CF1DA2" w:rsidRDefault="00DA5D93" w:rsidP="00CF1DA2">
            <w:pPr>
              <w:autoSpaceDE w:val="0"/>
              <w:autoSpaceDN w:val="0"/>
              <w:adjustRightInd w:val="0"/>
              <w:spacing w:after="0" w:line="240" w:lineRule="auto"/>
              <w:rPr>
                <w:ins w:id="6403" w:author="Arjan" w:date="2012-12-10T16:13:00Z"/>
                <w:rFonts w:ascii="Arial" w:eastAsia="Times New Roman" w:hAnsi="Arial" w:cs="Arial"/>
                <w:color w:val="000000"/>
                <w:sz w:val="20"/>
                <w:szCs w:val="20"/>
              </w:rPr>
            </w:pPr>
            <w:ins w:id="6404"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ZAAK</w:t>
              </w:r>
              <w:r w:rsidRPr="00CF1DA2">
                <w:rPr>
                  <w:rFonts w:ascii="Arial" w:hAnsi="Arial" w:cs="Arial"/>
                  <w:sz w:val="20"/>
                  <w:szCs w:val="20"/>
                  <w:lang w:val="en-AU"/>
                </w:rPr>
                <w:fldChar w:fldCharType="end"/>
              </w:r>
            </w:ins>
          </w:p>
          <w:p w14:paraId="66B115E1" w14:textId="77777777" w:rsidR="00CF1DA2" w:rsidRPr="00CF1DA2" w:rsidRDefault="00CF1DA2" w:rsidP="00CF1DA2">
            <w:pPr>
              <w:autoSpaceDE w:val="0"/>
              <w:autoSpaceDN w:val="0"/>
              <w:adjustRightInd w:val="0"/>
              <w:spacing w:after="0" w:line="240" w:lineRule="auto"/>
              <w:rPr>
                <w:ins w:id="6405" w:author="Arjan" w:date="2012-12-10T16:13:00Z"/>
                <w:rFonts w:ascii="Arial" w:eastAsia="Times New Roman" w:hAnsi="Arial" w:cs="Arial"/>
                <w:color w:val="000000"/>
                <w:sz w:val="20"/>
                <w:szCs w:val="20"/>
              </w:rPr>
            </w:pPr>
          </w:p>
          <w:p w14:paraId="32A13BF2" w14:textId="77777777" w:rsidR="00CF1DA2" w:rsidRPr="00CF1DA2" w:rsidRDefault="00DA5D93" w:rsidP="00CF1DA2">
            <w:pPr>
              <w:autoSpaceDE w:val="0"/>
              <w:autoSpaceDN w:val="0"/>
              <w:adjustRightInd w:val="0"/>
              <w:spacing w:after="0" w:line="240" w:lineRule="auto"/>
              <w:rPr>
                <w:ins w:id="6406" w:author="Arjan" w:date="2012-12-10T16:13:00Z"/>
                <w:rFonts w:ascii="Arial" w:eastAsia="Times New Roman" w:hAnsi="Arial" w:cs="Arial"/>
                <w:color w:val="000000"/>
                <w:sz w:val="20"/>
                <w:szCs w:val="20"/>
              </w:rPr>
            </w:pPr>
            <w:ins w:id="6407" w:author="Arjan" w:date="2012-12-10T16:13:00Z">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r>
      <w:tr w:rsidR="00CF1DA2" w:rsidRPr="00CF1DA2" w14:paraId="0A570E65" w14:textId="77777777">
        <w:trPr>
          <w:ins w:id="6408" w:author="Arjan" w:date="2012-12-10T16:13:00Z"/>
        </w:trPr>
        <w:tc>
          <w:tcPr>
            <w:tcW w:w="3690" w:type="dxa"/>
            <w:tcBorders>
              <w:top w:val="nil"/>
              <w:left w:val="nil"/>
              <w:bottom w:val="nil"/>
              <w:right w:val="nil"/>
            </w:tcBorders>
          </w:tcPr>
          <w:p w14:paraId="118A3B6A" w14:textId="77777777" w:rsidR="00CF1DA2" w:rsidRPr="00CF1DA2" w:rsidRDefault="00CF1DA2" w:rsidP="00CF1DA2">
            <w:pPr>
              <w:autoSpaceDE w:val="0"/>
              <w:autoSpaceDN w:val="0"/>
              <w:adjustRightInd w:val="0"/>
              <w:spacing w:after="0" w:line="240" w:lineRule="auto"/>
              <w:rPr>
                <w:ins w:id="6409"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7F1601FC" w14:textId="77777777" w:rsidR="00CF1DA2" w:rsidRPr="00CF1DA2" w:rsidRDefault="00CF1DA2" w:rsidP="00CF1DA2">
            <w:pPr>
              <w:autoSpaceDE w:val="0"/>
              <w:autoSpaceDN w:val="0"/>
              <w:adjustRightInd w:val="0"/>
              <w:spacing w:after="0" w:line="240" w:lineRule="auto"/>
              <w:rPr>
                <w:ins w:id="6410" w:author="Arjan" w:date="2012-12-10T16:13:00Z"/>
                <w:rFonts w:ascii="Arial" w:eastAsia="Times New Roman" w:hAnsi="Arial" w:cs="Arial"/>
                <w:b/>
                <w:bCs/>
                <w:color w:val="000000"/>
                <w:sz w:val="20"/>
                <w:szCs w:val="20"/>
              </w:rPr>
            </w:pPr>
          </w:p>
        </w:tc>
      </w:tr>
      <w:tr w:rsidR="00CF1DA2" w:rsidRPr="00CF1DA2" w14:paraId="4E3AF174" w14:textId="77777777">
        <w:trPr>
          <w:ins w:id="6411" w:author="Arjan" w:date="2012-12-10T16:13:00Z"/>
        </w:trPr>
        <w:tc>
          <w:tcPr>
            <w:tcW w:w="3690" w:type="dxa"/>
            <w:tcBorders>
              <w:top w:val="nil"/>
              <w:left w:val="nil"/>
              <w:bottom w:val="nil"/>
              <w:right w:val="nil"/>
            </w:tcBorders>
          </w:tcPr>
          <w:p w14:paraId="48CFF742" w14:textId="77777777" w:rsidR="00CF1DA2" w:rsidRPr="00CF1DA2" w:rsidRDefault="00CF1DA2" w:rsidP="00CF1DA2">
            <w:pPr>
              <w:autoSpaceDE w:val="0"/>
              <w:autoSpaceDN w:val="0"/>
              <w:adjustRightInd w:val="0"/>
              <w:spacing w:after="0" w:line="240" w:lineRule="auto"/>
              <w:rPr>
                <w:ins w:id="6412" w:author="Arjan" w:date="2012-12-10T16:13:00Z"/>
                <w:rFonts w:ascii="Arial" w:eastAsia="Times New Roman" w:hAnsi="Arial" w:cs="Arial"/>
                <w:color w:val="000000"/>
                <w:sz w:val="20"/>
                <w:szCs w:val="20"/>
              </w:rPr>
            </w:pPr>
            <w:ins w:id="6413" w:author="Arjan" w:date="2012-12-10T16:13:00Z">
              <w:r w:rsidRPr="00CF1DA2">
                <w:rPr>
                  <w:rFonts w:ascii="Arial" w:eastAsia="Times New Roman" w:hAnsi="Arial" w:cs="Arial"/>
                  <w:b/>
                  <w:bCs/>
                  <w:color w:val="000000"/>
                  <w:sz w:val="20"/>
                  <w:szCs w:val="20"/>
                </w:rPr>
                <w:t>Herkomst relatiesoort</w:t>
              </w:r>
            </w:ins>
          </w:p>
        </w:tc>
        <w:tc>
          <w:tcPr>
            <w:tcW w:w="5670" w:type="dxa"/>
            <w:tcBorders>
              <w:top w:val="nil"/>
              <w:left w:val="nil"/>
              <w:bottom w:val="nil"/>
              <w:right w:val="nil"/>
            </w:tcBorders>
          </w:tcPr>
          <w:p w14:paraId="6D4D6C26" w14:textId="77777777" w:rsidR="00CF1DA2" w:rsidRPr="00CF1DA2" w:rsidRDefault="00CF1DA2" w:rsidP="00CF1DA2">
            <w:pPr>
              <w:autoSpaceDE w:val="0"/>
              <w:autoSpaceDN w:val="0"/>
              <w:adjustRightInd w:val="0"/>
              <w:spacing w:after="0" w:line="240" w:lineRule="auto"/>
              <w:rPr>
                <w:ins w:id="6414" w:author="Arjan" w:date="2012-12-10T16:13:00Z"/>
                <w:rFonts w:ascii="Arial" w:eastAsia="Times New Roman" w:hAnsi="Arial" w:cs="Arial"/>
                <w:color w:val="000000"/>
                <w:sz w:val="20"/>
                <w:szCs w:val="20"/>
              </w:rPr>
            </w:pPr>
            <w:ins w:id="6415" w:author="Arjan" w:date="2012-12-10T16:13:00Z">
              <w:r w:rsidRPr="00CF1DA2">
                <w:rPr>
                  <w:rFonts w:ascii="Arial" w:eastAsia="Times New Roman" w:hAnsi="Arial" w:cs="Arial"/>
                  <w:color w:val="000000"/>
                  <w:sz w:val="20"/>
                  <w:szCs w:val="20"/>
                </w:rPr>
                <w:t>KING</w:t>
              </w:r>
            </w:ins>
          </w:p>
        </w:tc>
      </w:tr>
      <w:tr w:rsidR="00CF1DA2" w:rsidRPr="00CF1DA2" w14:paraId="30E844DC" w14:textId="77777777">
        <w:trPr>
          <w:trHeight w:val="230"/>
          <w:ins w:id="6416" w:author="Arjan" w:date="2012-12-10T16:13:00Z"/>
        </w:trPr>
        <w:tc>
          <w:tcPr>
            <w:tcW w:w="3690" w:type="dxa"/>
            <w:tcBorders>
              <w:top w:val="nil"/>
              <w:left w:val="nil"/>
              <w:bottom w:val="nil"/>
              <w:right w:val="nil"/>
            </w:tcBorders>
          </w:tcPr>
          <w:p w14:paraId="464DCE86" w14:textId="77777777" w:rsidR="00CF1DA2" w:rsidRPr="00CF1DA2" w:rsidRDefault="00CF1DA2" w:rsidP="00CF1DA2">
            <w:pPr>
              <w:autoSpaceDE w:val="0"/>
              <w:autoSpaceDN w:val="0"/>
              <w:adjustRightInd w:val="0"/>
              <w:spacing w:after="0" w:line="240" w:lineRule="auto"/>
              <w:rPr>
                <w:ins w:id="6417"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31F8CD49" w14:textId="77777777" w:rsidR="00CF1DA2" w:rsidRPr="00CF1DA2" w:rsidRDefault="00CF1DA2" w:rsidP="00CF1DA2">
            <w:pPr>
              <w:autoSpaceDE w:val="0"/>
              <w:autoSpaceDN w:val="0"/>
              <w:adjustRightInd w:val="0"/>
              <w:spacing w:after="0" w:line="240" w:lineRule="auto"/>
              <w:rPr>
                <w:ins w:id="6418" w:author="Arjan" w:date="2012-12-10T16:13:00Z"/>
                <w:rFonts w:ascii="Arial" w:eastAsia="Times New Roman" w:hAnsi="Arial" w:cs="Arial"/>
                <w:b/>
                <w:bCs/>
                <w:color w:val="000000"/>
                <w:sz w:val="20"/>
                <w:szCs w:val="20"/>
              </w:rPr>
            </w:pPr>
          </w:p>
        </w:tc>
      </w:tr>
      <w:tr w:rsidR="00CF1DA2" w:rsidRPr="00CF1DA2" w14:paraId="5620B074" w14:textId="77777777">
        <w:trPr>
          <w:trHeight w:val="230"/>
          <w:ins w:id="6419" w:author="Arjan" w:date="2012-12-10T16:13:00Z"/>
        </w:trPr>
        <w:tc>
          <w:tcPr>
            <w:tcW w:w="3690" w:type="dxa"/>
            <w:tcBorders>
              <w:top w:val="nil"/>
              <w:left w:val="nil"/>
              <w:bottom w:val="nil"/>
              <w:right w:val="nil"/>
            </w:tcBorders>
          </w:tcPr>
          <w:p w14:paraId="59A66F82" w14:textId="77777777" w:rsidR="00CF1DA2" w:rsidRPr="00CF1DA2" w:rsidRDefault="00CF1DA2" w:rsidP="00CF1DA2">
            <w:pPr>
              <w:autoSpaceDE w:val="0"/>
              <w:autoSpaceDN w:val="0"/>
              <w:adjustRightInd w:val="0"/>
              <w:spacing w:after="0" w:line="240" w:lineRule="auto"/>
              <w:rPr>
                <w:ins w:id="6420" w:author="Arjan" w:date="2012-12-10T16:13:00Z"/>
                <w:rFonts w:ascii="Arial" w:eastAsia="Times New Roman" w:hAnsi="Arial" w:cs="Arial"/>
                <w:color w:val="000000"/>
                <w:sz w:val="20"/>
                <w:szCs w:val="20"/>
              </w:rPr>
            </w:pPr>
            <w:ins w:id="6421" w:author="Arjan" w:date="2012-12-10T16:13:00Z">
              <w:r w:rsidRPr="00CF1DA2">
                <w:rPr>
                  <w:rFonts w:ascii="Arial" w:eastAsia="Times New Roman" w:hAnsi="Arial" w:cs="Arial"/>
                  <w:b/>
                  <w:bCs/>
                  <w:color w:val="000000"/>
                  <w:sz w:val="20"/>
                  <w:szCs w:val="20"/>
                </w:rPr>
                <w:t>Code relatiesoort</w:t>
              </w:r>
            </w:ins>
          </w:p>
        </w:tc>
        <w:tc>
          <w:tcPr>
            <w:tcW w:w="5670" w:type="dxa"/>
            <w:tcBorders>
              <w:top w:val="nil"/>
              <w:left w:val="nil"/>
              <w:bottom w:val="nil"/>
              <w:right w:val="nil"/>
            </w:tcBorders>
          </w:tcPr>
          <w:p w14:paraId="6110A1EB" w14:textId="77777777" w:rsidR="00CF1DA2" w:rsidRPr="00CF1DA2" w:rsidRDefault="00CF1DA2" w:rsidP="00CF1DA2">
            <w:pPr>
              <w:autoSpaceDE w:val="0"/>
              <w:autoSpaceDN w:val="0"/>
              <w:adjustRightInd w:val="0"/>
              <w:spacing w:after="0" w:line="240" w:lineRule="auto"/>
              <w:rPr>
                <w:ins w:id="6422" w:author="Arjan" w:date="2012-12-10T16:13:00Z"/>
                <w:rFonts w:ascii="Arial" w:eastAsia="Times New Roman" w:hAnsi="Arial" w:cs="Arial"/>
                <w:color w:val="000000"/>
                <w:sz w:val="20"/>
                <w:szCs w:val="20"/>
              </w:rPr>
            </w:pPr>
          </w:p>
        </w:tc>
      </w:tr>
      <w:tr w:rsidR="00CF1DA2" w:rsidRPr="00CF1DA2" w14:paraId="15A75F52" w14:textId="77777777">
        <w:trPr>
          <w:trHeight w:val="230"/>
          <w:ins w:id="6423" w:author="Arjan" w:date="2012-12-10T16:13:00Z"/>
        </w:trPr>
        <w:tc>
          <w:tcPr>
            <w:tcW w:w="3690" w:type="dxa"/>
            <w:tcBorders>
              <w:top w:val="nil"/>
              <w:left w:val="nil"/>
              <w:bottom w:val="nil"/>
              <w:right w:val="nil"/>
            </w:tcBorders>
          </w:tcPr>
          <w:p w14:paraId="3F1E2430" w14:textId="77777777" w:rsidR="00CF1DA2" w:rsidRPr="00CF1DA2" w:rsidRDefault="00CF1DA2" w:rsidP="00CF1DA2">
            <w:pPr>
              <w:autoSpaceDE w:val="0"/>
              <w:autoSpaceDN w:val="0"/>
              <w:adjustRightInd w:val="0"/>
              <w:spacing w:after="0" w:line="240" w:lineRule="auto"/>
              <w:rPr>
                <w:ins w:id="6424"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025F1B4F" w14:textId="77777777" w:rsidR="00CF1DA2" w:rsidRPr="00CF1DA2" w:rsidRDefault="00CF1DA2" w:rsidP="00CF1DA2">
            <w:pPr>
              <w:autoSpaceDE w:val="0"/>
              <w:autoSpaceDN w:val="0"/>
              <w:adjustRightInd w:val="0"/>
              <w:spacing w:after="0" w:line="240" w:lineRule="auto"/>
              <w:rPr>
                <w:ins w:id="6425" w:author="Arjan" w:date="2012-12-10T16:13:00Z"/>
                <w:rFonts w:ascii="Arial" w:eastAsia="Times New Roman" w:hAnsi="Arial" w:cs="Arial"/>
                <w:color w:val="000000"/>
                <w:sz w:val="20"/>
                <w:szCs w:val="20"/>
              </w:rPr>
            </w:pPr>
          </w:p>
        </w:tc>
      </w:tr>
      <w:tr w:rsidR="00CF1DA2" w:rsidRPr="005C14BE" w14:paraId="2E184A67" w14:textId="77777777">
        <w:trPr>
          <w:ins w:id="6426" w:author="Arjan" w:date="2012-12-10T16:13:00Z"/>
        </w:trPr>
        <w:tc>
          <w:tcPr>
            <w:tcW w:w="3690" w:type="dxa"/>
            <w:tcBorders>
              <w:top w:val="nil"/>
              <w:left w:val="nil"/>
              <w:bottom w:val="nil"/>
              <w:right w:val="nil"/>
            </w:tcBorders>
          </w:tcPr>
          <w:p w14:paraId="51009A6B" w14:textId="77777777" w:rsidR="00CF1DA2" w:rsidRPr="00CF1DA2" w:rsidRDefault="00CF1DA2" w:rsidP="00CF1DA2">
            <w:pPr>
              <w:autoSpaceDE w:val="0"/>
              <w:autoSpaceDN w:val="0"/>
              <w:adjustRightInd w:val="0"/>
              <w:spacing w:after="0" w:line="240" w:lineRule="auto"/>
              <w:rPr>
                <w:ins w:id="6427" w:author="Arjan" w:date="2012-12-10T16:13:00Z"/>
                <w:rFonts w:ascii="Arial" w:eastAsia="Times New Roman" w:hAnsi="Arial" w:cs="Arial"/>
                <w:b/>
                <w:bCs/>
                <w:color w:val="000000"/>
                <w:sz w:val="20"/>
                <w:szCs w:val="20"/>
              </w:rPr>
            </w:pPr>
            <w:ins w:id="6428" w:author="Arjan" w:date="2012-12-10T16:13:00Z">
              <w:r w:rsidRPr="00CF1DA2">
                <w:rPr>
                  <w:rFonts w:ascii="Arial" w:eastAsia="Times New Roman" w:hAnsi="Arial" w:cs="Arial"/>
                  <w:b/>
                  <w:bCs/>
                  <w:color w:val="000000"/>
                  <w:sz w:val="20"/>
                  <w:szCs w:val="20"/>
                </w:rPr>
                <w:t>Definitie relatiesoort</w:t>
              </w:r>
            </w:ins>
          </w:p>
        </w:tc>
        <w:tc>
          <w:tcPr>
            <w:tcW w:w="5670" w:type="dxa"/>
            <w:tcBorders>
              <w:top w:val="nil"/>
              <w:left w:val="nil"/>
              <w:bottom w:val="nil"/>
              <w:right w:val="nil"/>
            </w:tcBorders>
          </w:tcPr>
          <w:p w14:paraId="1F30CC3F" w14:textId="77777777" w:rsidR="00CF1DA2" w:rsidRPr="00DD0F4F" w:rsidRDefault="00DA5D93" w:rsidP="00CF1DA2">
            <w:pPr>
              <w:autoSpaceDE w:val="0"/>
              <w:autoSpaceDN w:val="0"/>
              <w:adjustRightInd w:val="0"/>
              <w:spacing w:after="0" w:line="240" w:lineRule="auto"/>
              <w:rPr>
                <w:ins w:id="6429" w:author="Arjan" w:date="2012-12-10T16:13:00Z"/>
                <w:rFonts w:ascii="Arial" w:eastAsia="Times New Roman" w:hAnsi="Arial" w:cs="Arial"/>
                <w:color w:val="000000"/>
                <w:sz w:val="20"/>
                <w:szCs w:val="20"/>
                <w:lang w:val="nl-NL"/>
              </w:rPr>
            </w:pPr>
            <w:ins w:id="6430" w:author="Arjan" w:date="2012-12-10T16:13: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De Zaak waarop het Klantcontact betrekking heeft.</w:t>
              </w:r>
              <w:r w:rsidRPr="00CF1DA2">
                <w:rPr>
                  <w:rFonts w:ascii="Arial" w:hAnsi="Arial" w:cs="Arial"/>
                  <w:sz w:val="20"/>
                  <w:szCs w:val="20"/>
                  <w:lang w:val="en-AU"/>
                </w:rPr>
                <w:fldChar w:fldCharType="end"/>
              </w:r>
            </w:ins>
          </w:p>
        </w:tc>
      </w:tr>
      <w:tr w:rsidR="00CF1DA2" w:rsidRPr="005C14BE" w14:paraId="518820A9" w14:textId="77777777">
        <w:trPr>
          <w:ins w:id="6431" w:author="Arjan" w:date="2012-12-10T16:13:00Z"/>
        </w:trPr>
        <w:tc>
          <w:tcPr>
            <w:tcW w:w="3690" w:type="dxa"/>
            <w:tcBorders>
              <w:top w:val="nil"/>
              <w:left w:val="nil"/>
              <w:bottom w:val="nil"/>
              <w:right w:val="nil"/>
            </w:tcBorders>
          </w:tcPr>
          <w:p w14:paraId="74EB3020" w14:textId="77777777" w:rsidR="00CF1DA2" w:rsidRPr="00DD0F4F" w:rsidRDefault="00CF1DA2" w:rsidP="00CF1DA2">
            <w:pPr>
              <w:autoSpaceDE w:val="0"/>
              <w:autoSpaceDN w:val="0"/>
              <w:adjustRightInd w:val="0"/>
              <w:spacing w:after="0" w:line="240" w:lineRule="auto"/>
              <w:rPr>
                <w:ins w:id="6432" w:author="Arjan" w:date="2012-12-10T16:1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7DA22C3D" w14:textId="77777777" w:rsidR="00CF1DA2" w:rsidRPr="00DD0F4F" w:rsidRDefault="00CF1DA2" w:rsidP="00CF1DA2">
            <w:pPr>
              <w:autoSpaceDE w:val="0"/>
              <w:autoSpaceDN w:val="0"/>
              <w:adjustRightInd w:val="0"/>
              <w:spacing w:after="0" w:line="240" w:lineRule="auto"/>
              <w:rPr>
                <w:ins w:id="6433" w:author="Arjan" w:date="2012-12-10T16:13:00Z"/>
                <w:rFonts w:ascii="Arial" w:eastAsia="Times New Roman" w:hAnsi="Arial" w:cs="Arial"/>
                <w:color w:val="000000"/>
                <w:sz w:val="20"/>
                <w:szCs w:val="20"/>
                <w:lang w:val="nl-NL"/>
              </w:rPr>
            </w:pPr>
          </w:p>
        </w:tc>
      </w:tr>
      <w:tr w:rsidR="00CF1DA2" w:rsidRPr="00CF1DA2" w14:paraId="4B3D3045" w14:textId="77777777">
        <w:trPr>
          <w:ins w:id="6434" w:author="Arjan" w:date="2012-12-10T16:13:00Z"/>
        </w:trPr>
        <w:tc>
          <w:tcPr>
            <w:tcW w:w="3690" w:type="dxa"/>
            <w:tcBorders>
              <w:top w:val="nil"/>
              <w:left w:val="nil"/>
              <w:bottom w:val="nil"/>
              <w:right w:val="nil"/>
            </w:tcBorders>
          </w:tcPr>
          <w:p w14:paraId="6E59E103" w14:textId="77777777" w:rsidR="00CF1DA2" w:rsidRPr="00CF1DA2" w:rsidRDefault="00CF1DA2" w:rsidP="00CF1DA2">
            <w:pPr>
              <w:autoSpaceDE w:val="0"/>
              <w:autoSpaceDN w:val="0"/>
              <w:adjustRightInd w:val="0"/>
              <w:spacing w:after="0" w:line="240" w:lineRule="auto"/>
              <w:rPr>
                <w:ins w:id="6435" w:author="Arjan" w:date="2012-12-10T16:13:00Z"/>
                <w:rFonts w:ascii="Arial" w:eastAsia="Times New Roman" w:hAnsi="Arial" w:cs="Arial"/>
                <w:color w:val="000000"/>
                <w:sz w:val="20"/>
                <w:szCs w:val="20"/>
              </w:rPr>
            </w:pPr>
            <w:ins w:id="6436" w:author="Arjan" w:date="2012-12-10T16:13:00Z">
              <w:r w:rsidRPr="00CF1DA2">
                <w:rPr>
                  <w:rFonts w:ascii="Arial" w:eastAsia="Times New Roman" w:hAnsi="Arial" w:cs="Arial"/>
                  <w:b/>
                  <w:bCs/>
                  <w:color w:val="000000"/>
                  <w:sz w:val="20"/>
                  <w:szCs w:val="20"/>
                </w:rPr>
                <w:t>Herkomst definitie relatiesoort</w:t>
              </w:r>
            </w:ins>
          </w:p>
        </w:tc>
        <w:tc>
          <w:tcPr>
            <w:tcW w:w="5670" w:type="dxa"/>
            <w:tcBorders>
              <w:top w:val="nil"/>
              <w:left w:val="nil"/>
              <w:bottom w:val="nil"/>
              <w:right w:val="nil"/>
            </w:tcBorders>
          </w:tcPr>
          <w:p w14:paraId="091A2655" w14:textId="77777777" w:rsidR="00CF1DA2" w:rsidRPr="00CF1DA2" w:rsidRDefault="00CF1DA2" w:rsidP="00CF1DA2">
            <w:pPr>
              <w:autoSpaceDE w:val="0"/>
              <w:autoSpaceDN w:val="0"/>
              <w:adjustRightInd w:val="0"/>
              <w:spacing w:after="0" w:line="240" w:lineRule="auto"/>
              <w:rPr>
                <w:ins w:id="6437" w:author="Arjan" w:date="2012-12-10T16:13:00Z"/>
                <w:rFonts w:ascii="Arial" w:eastAsia="Times New Roman" w:hAnsi="Arial" w:cs="Arial"/>
                <w:color w:val="000000"/>
                <w:sz w:val="20"/>
                <w:szCs w:val="20"/>
              </w:rPr>
            </w:pPr>
            <w:ins w:id="6438" w:author="Arjan" w:date="2012-12-10T16:13:00Z">
              <w:r w:rsidRPr="00CF1DA2">
                <w:rPr>
                  <w:rFonts w:ascii="Arial" w:eastAsia="Times New Roman" w:hAnsi="Arial" w:cs="Arial"/>
                  <w:color w:val="000000"/>
                  <w:sz w:val="20"/>
                  <w:szCs w:val="20"/>
                </w:rPr>
                <w:t>KING</w:t>
              </w:r>
            </w:ins>
          </w:p>
        </w:tc>
      </w:tr>
      <w:tr w:rsidR="00CF1DA2" w:rsidRPr="00CF1DA2" w14:paraId="640CA541" w14:textId="77777777">
        <w:trPr>
          <w:ins w:id="6439" w:author="Arjan" w:date="2012-12-10T16:13:00Z"/>
        </w:trPr>
        <w:tc>
          <w:tcPr>
            <w:tcW w:w="3690" w:type="dxa"/>
            <w:tcBorders>
              <w:top w:val="nil"/>
              <w:left w:val="nil"/>
              <w:bottom w:val="nil"/>
              <w:right w:val="nil"/>
            </w:tcBorders>
          </w:tcPr>
          <w:p w14:paraId="0571930C" w14:textId="77777777" w:rsidR="00CF1DA2" w:rsidRPr="00CF1DA2" w:rsidRDefault="00CF1DA2" w:rsidP="00CF1DA2">
            <w:pPr>
              <w:autoSpaceDE w:val="0"/>
              <w:autoSpaceDN w:val="0"/>
              <w:adjustRightInd w:val="0"/>
              <w:spacing w:after="0" w:line="240" w:lineRule="auto"/>
              <w:rPr>
                <w:ins w:id="6440"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7122EDE0" w14:textId="77777777" w:rsidR="00CF1DA2" w:rsidRPr="00CF1DA2" w:rsidRDefault="00CF1DA2" w:rsidP="00CF1DA2">
            <w:pPr>
              <w:autoSpaceDE w:val="0"/>
              <w:autoSpaceDN w:val="0"/>
              <w:adjustRightInd w:val="0"/>
              <w:spacing w:after="0" w:line="240" w:lineRule="auto"/>
              <w:rPr>
                <w:ins w:id="6441" w:author="Arjan" w:date="2012-12-10T16:13:00Z"/>
                <w:rFonts w:ascii="Arial" w:eastAsia="Times New Roman" w:hAnsi="Arial" w:cs="Arial"/>
                <w:color w:val="000000"/>
                <w:sz w:val="20"/>
                <w:szCs w:val="20"/>
              </w:rPr>
            </w:pPr>
          </w:p>
        </w:tc>
      </w:tr>
      <w:tr w:rsidR="00CF1DA2" w:rsidRPr="00CF1DA2" w14:paraId="4D81F218" w14:textId="77777777">
        <w:trPr>
          <w:ins w:id="6442" w:author="Arjan" w:date="2012-12-10T16:13:00Z"/>
        </w:trPr>
        <w:tc>
          <w:tcPr>
            <w:tcW w:w="3690" w:type="dxa"/>
            <w:tcBorders>
              <w:top w:val="nil"/>
              <w:left w:val="nil"/>
              <w:bottom w:val="nil"/>
              <w:right w:val="nil"/>
            </w:tcBorders>
          </w:tcPr>
          <w:p w14:paraId="542CAA9E" w14:textId="77777777" w:rsidR="00CF1DA2" w:rsidRPr="00CF1DA2" w:rsidRDefault="00CF1DA2" w:rsidP="00CF1DA2">
            <w:pPr>
              <w:autoSpaceDE w:val="0"/>
              <w:autoSpaceDN w:val="0"/>
              <w:adjustRightInd w:val="0"/>
              <w:spacing w:after="0" w:line="240" w:lineRule="auto"/>
              <w:rPr>
                <w:ins w:id="6443" w:author="Arjan" w:date="2012-12-10T16:13:00Z"/>
                <w:rFonts w:ascii="Arial" w:eastAsia="Times New Roman" w:hAnsi="Arial" w:cs="Arial"/>
                <w:color w:val="000000"/>
                <w:sz w:val="20"/>
                <w:szCs w:val="20"/>
              </w:rPr>
            </w:pPr>
            <w:ins w:id="6444" w:author="Arjan" w:date="2012-12-10T16:13:00Z">
              <w:r w:rsidRPr="00CF1DA2">
                <w:rPr>
                  <w:rFonts w:ascii="Arial" w:eastAsia="Times New Roman" w:hAnsi="Arial" w:cs="Arial"/>
                  <w:b/>
                  <w:bCs/>
                  <w:color w:val="000000"/>
                  <w:sz w:val="20"/>
                  <w:szCs w:val="20"/>
                </w:rPr>
                <w:t>Datum opname relatiesoort</w:t>
              </w:r>
            </w:ins>
          </w:p>
        </w:tc>
        <w:tc>
          <w:tcPr>
            <w:tcW w:w="5670" w:type="dxa"/>
            <w:tcBorders>
              <w:top w:val="nil"/>
              <w:left w:val="nil"/>
              <w:bottom w:val="nil"/>
              <w:right w:val="nil"/>
            </w:tcBorders>
          </w:tcPr>
          <w:p w14:paraId="509A60D7" w14:textId="77777777" w:rsidR="00CF1DA2" w:rsidRPr="00CF1DA2" w:rsidRDefault="00CF1DA2" w:rsidP="00CF1DA2">
            <w:pPr>
              <w:autoSpaceDE w:val="0"/>
              <w:autoSpaceDN w:val="0"/>
              <w:adjustRightInd w:val="0"/>
              <w:spacing w:after="0" w:line="240" w:lineRule="auto"/>
              <w:rPr>
                <w:ins w:id="6445" w:author="Arjan" w:date="2012-12-10T16:13:00Z"/>
                <w:rFonts w:ascii="Arial" w:eastAsia="Times New Roman" w:hAnsi="Arial" w:cs="Arial"/>
                <w:color w:val="000000"/>
                <w:sz w:val="20"/>
                <w:szCs w:val="20"/>
              </w:rPr>
            </w:pPr>
            <w:ins w:id="6446" w:author="Arjan" w:date="2012-12-10T16:13:00Z">
              <w:r w:rsidRPr="00CF1DA2">
                <w:rPr>
                  <w:rFonts w:ascii="Arial" w:eastAsia="Times New Roman" w:hAnsi="Arial" w:cs="Arial"/>
                  <w:color w:val="000000"/>
                  <w:sz w:val="20"/>
                  <w:szCs w:val="20"/>
                </w:rPr>
                <w:t>1 januari 2013</w:t>
              </w:r>
            </w:ins>
          </w:p>
        </w:tc>
      </w:tr>
      <w:tr w:rsidR="00CF1DA2" w:rsidRPr="00CF1DA2" w14:paraId="27CAA5BC" w14:textId="77777777">
        <w:trPr>
          <w:ins w:id="6447" w:author="Arjan" w:date="2012-12-10T16:13:00Z"/>
        </w:trPr>
        <w:tc>
          <w:tcPr>
            <w:tcW w:w="3690" w:type="dxa"/>
            <w:tcBorders>
              <w:top w:val="nil"/>
              <w:left w:val="nil"/>
              <w:bottom w:val="nil"/>
              <w:right w:val="nil"/>
            </w:tcBorders>
          </w:tcPr>
          <w:p w14:paraId="0D316255" w14:textId="77777777" w:rsidR="00CF1DA2" w:rsidRPr="00CF1DA2" w:rsidRDefault="00CF1DA2" w:rsidP="00CF1DA2">
            <w:pPr>
              <w:autoSpaceDE w:val="0"/>
              <w:autoSpaceDN w:val="0"/>
              <w:adjustRightInd w:val="0"/>
              <w:spacing w:after="0" w:line="240" w:lineRule="auto"/>
              <w:rPr>
                <w:ins w:id="6448"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3A9601AA" w14:textId="77777777" w:rsidR="00CF1DA2" w:rsidRPr="00CF1DA2" w:rsidRDefault="00CF1DA2" w:rsidP="00CF1DA2">
            <w:pPr>
              <w:autoSpaceDE w:val="0"/>
              <w:autoSpaceDN w:val="0"/>
              <w:adjustRightInd w:val="0"/>
              <w:spacing w:after="0" w:line="240" w:lineRule="auto"/>
              <w:rPr>
                <w:ins w:id="6449" w:author="Arjan" w:date="2012-12-10T16:13:00Z"/>
                <w:rFonts w:ascii="Arial" w:eastAsia="Times New Roman" w:hAnsi="Arial" w:cs="Arial"/>
                <w:color w:val="000000"/>
                <w:sz w:val="20"/>
                <w:szCs w:val="20"/>
              </w:rPr>
            </w:pPr>
          </w:p>
        </w:tc>
      </w:tr>
      <w:tr w:rsidR="00CF1DA2" w:rsidRPr="00CF1DA2" w14:paraId="52FBC930" w14:textId="77777777">
        <w:trPr>
          <w:ins w:id="6450" w:author="Arjan" w:date="2012-12-10T16:13:00Z"/>
        </w:trPr>
        <w:tc>
          <w:tcPr>
            <w:tcW w:w="3690" w:type="dxa"/>
            <w:tcBorders>
              <w:top w:val="nil"/>
              <w:left w:val="nil"/>
              <w:bottom w:val="nil"/>
              <w:right w:val="nil"/>
            </w:tcBorders>
          </w:tcPr>
          <w:p w14:paraId="2444E202" w14:textId="77777777" w:rsidR="00CF1DA2" w:rsidRPr="00CF1DA2" w:rsidRDefault="00CF1DA2" w:rsidP="00CF1DA2">
            <w:pPr>
              <w:autoSpaceDE w:val="0"/>
              <w:autoSpaceDN w:val="0"/>
              <w:adjustRightInd w:val="0"/>
              <w:spacing w:after="0" w:line="240" w:lineRule="auto"/>
              <w:rPr>
                <w:ins w:id="6451" w:author="Arjan" w:date="2012-12-10T16:13:00Z"/>
                <w:rFonts w:ascii="Arial" w:eastAsia="Times New Roman" w:hAnsi="Arial" w:cs="Arial"/>
                <w:color w:val="000000"/>
                <w:sz w:val="20"/>
                <w:szCs w:val="20"/>
              </w:rPr>
            </w:pPr>
            <w:ins w:id="6452" w:author="Arjan" w:date="2012-12-10T16:13:00Z">
              <w:r w:rsidRPr="00CF1DA2">
                <w:rPr>
                  <w:rFonts w:ascii="Arial" w:eastAsia="Times New Roman" w:hAnsi="Arial" w:cs="Arial"/>
                  <w:b/>
                  <w:bCs/>
                  <w:color w:val="000000"/>
                  <w:sz w:val="20"/>
                  <w:szCs w:val="20"/>
                </w:rPr>
                <w:t>Toelichting relatiesoort</w:t>
              </w:r>
            </w:ins>
          </w:p>
        </w:tc>
        <w:tc>
          <w:tcPr>
            <w:tcW w:w="5670" w:type="dxa"/>
            <w:tcBorders>
              <w:top w:val="nil"/>
              <w:left w:val="nil"/>
              <w:bottom w:val="nil"/>
              <w:right w:val="nil"/>
            </w:tcBorders>
          </w:tcPr>
          <w:p w14:paraId="019F2FDC" w14:textId="77777777" w:rsidR="00CF1DA2" w:rsidRPr="00CF1DA2" w:rsidRDefault="00CF1DA2" w:rsidP="00CF1DA2">
            <w:pPr>
              <w:autoSpaceDE w:val="0"/>
              <w:autoSpaceDN w:val="0"/>
              <w:adjustRightInd w:val="0"/>
              <w:spacing w:after="0" w:line="240" w:lineRule="auto"/>
              <w:rPr>
                <w:ins w:id="6453" w:author="Arjan" w:date="2012-12-10T16:13:00Z"/>
                <w:rFonts w:ascii="Arial" w:eastAsia="Times New Roman" w:hAnsi="Arial" w:cs="Arial"/>
                <w:color w:val="000000"/>
                <w:sz w:val="20"/>
                <w:szCs w:val="20"/>
              </w:rPr>
            </w:pPr>
          </w:p>
        </w:tc>
      </w:tr>
      <w:tr w:rsidR="00CF1DA2" w:rsidRPr="00CF1DA2" w14:paraId="348E8D01" w14:textId="77777777">
        <w:trPr>
          <w:ins w:id="6454" w:author="Arjan" w:date="2012-12-10T16:13:00Z"/>
        </w:trPr>
        <w:tc>
          <w:tcPr>
            <w:tcW w:w="3690" w:type="dxa"/>
            <w:tcBorders>
              <w:top w:val="nil"/>
              <w:left w:val="nil"/>
              <w:bottom w:val="nil"/>
              <w:right w:val="nil"/>
            </w:tcBorders>
          </w:tcPr>
          <w:p w14:paraId="20620E1B" w14:textId="77777777" w:rsidR="00CF1DA2" w:rsidRPr="00CF1DA2" w:rsidRDefault="00CF1DA2" w:rsidP="00CF1DA2">
            <w:pPr>
              <w:autoSpaceDE w:val="0"/>
              <w:autoSpaceDN w:val="0"/>
              <w:adjustRightInd w:val="0"/>
              <w:spacing w:after="0" w:line="240" w:lineRule="auto"/>
              <w:rPr>
                <w:ins w:id="6455"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6CC3F4AD" w14:textId="77777777" w:rsidR="00CF1DA2" w:rsidRPr="00CF1DA2" w:rsidRDefault="00CF1DA2" w:rsidP="00CF1DA2">
            <w:pPr>
              <w:autoSpaceDE w:val="0"/>
              <w:autoSpaceDN w:val="0"/>
              <w:adjustRightInd w:val="0"/>
              <w:spacing w:after="0" w:line="240" w:lineRule="auto"/>
              <w:rPr>
                <w:ins w:id="6456" w:author="Arjan" w:date="2012-12-10T16:13:00Z"/>
                <w:rFonts w:ascii="Arial" w:eastAsia="Times New Roman" w:hAnsi="Arial" w:cs="Arial"/>
                <w:color w:val="000000"/>
                <w:sz w:val="20"/>
                <w:szCs w:val="20"/>
              </w:rPr>
            </w:pPr>
          </w:p>
        </w:tc>
      </w:tr>
      <w:tr w:rsidR="00CF1DA2" w:rsidRPr="00CF1DA2" w14:paraId="242CB7CC" w14:textId="77777777">
        <w:trPr>
          <w:ins w:id="6457" w:author="Arjan" w:date="2012-12-10T16:13:00Z"/>
        </w:trPr>
        <w:tc>
          <w:tcPr>
            <w:tcW w:w="3690" w:type="dxa"/>
            <w:tcBorders>
              <w:top w:val="nil"/>
              <w:left w:val="nil"/>
              <w:bottom w:val="nil"/>
              <w:right w:val="nil"/>
            </w:tcBorders>
          </w:tcPr>
          <w:p w14:paraId="5BC43874" w14:textId="77777777" w:rsidR="00CF1DA2" w:rsidRPr="00CF1DA2" w:rsidRDefault="00CF1DA2" w:rsidP="00CF1DA2">
            <w:pPr>
              <w:autoSpaceDE w:val="0"/>
              <w:autoSpaceDN w:val="0"/>
              <w:adjustRightInd w:val="0"/>
              <w:spacing w:after="0" w:line="240" w:lineRule="auto"/>
              <w:rPr>
                <w:ins w:id="6458" w:author="Arjan" w:date="2012-12-10T16:13:00Z"/>
                <w:rFonts w:ascii="Arial" w:eastAsia="Times New Roman" w:hAnsi="Arial" w:cs="Arial"/>
                <w:color w:val="000000"/>
                <w:sz w:val="20"/>
                <w:szCs w:val="20"/>
              </w:rPr>
            </w:pPr>
            <w:ins w:id="6459" w:author="Arjan" w:date="2012-12-10T16:13:00Z">
              <w:r w:rsidRPr="00CF1DA2">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14:paraId="11B692DC" w14:textId="77777777" w:rsidR="00CF1DA2" w:rsidRPr="00CF1DA2" w:rsidRDefault="00CF1DA2" w:rsidP="00CF1DA2">
            <w:pPr>
              <w:autoSpaceDE w:val="0"/>
              <w:autoSpaceDN w:val="0"/>
              <w:adjustRightInd w:val="0"/>
              <w:spacing w:after="0" w:line="240" w:lineRule="auto"/>
              <w:rPr>
                <w:ins w:id="6460" w:author="Arjan" w:date="2012-12-10T16:13:00Z"/>
                <w:rFonts w:ascii="Arial" w:eastAsia="Times New Roman" w:hAnsi="Arial" w:cs="Arial"/>
                <w:color w:val="000000"/>
                <w:sz w:val="20"/>
                <w:szCs w:val="20"/>
              </w:rPr>
            </w:pPr>
            <w:ins w:id="6461" w:author="Arjan" w:date="2012-12-10T16:13:00Z">
              <w:r w:rsidRPr="00CF1DA2">
                <w:rPr>
                  <w:rFonts w:ascii="Arial" w:eastAsia="Times New Roman" w:hAnsi="Arial" w:cs="Arial"/>
                  <w:color w:val="000000"/>
                  <w:sz w:val="20"/>
                  <w:szCs w:val="20"/>
                </w:rPr>
                <w:t>Nee</w:t>
              </w:r>
            </w:ins>
          </w:p>
        </w:tc>
      </w:tr>
      <w:tr w:rsidR="00CF1DA2" w:rsidRPr="00CF1DA2" w14:paraId="2D607D15" w14:textId="77777777">
        <w:trPr>
          <w:trHeight w:val="230"/>
          <w:ins w:id="6462" w:author="Arjan" w:date="2012-12-10T16:13:00Z"/>
        </w:trPr>
        <w:tc>
          <w:tcPr>
            <w:tcW w:w="3690" w:type="dxa"/>
            <w:tcBorders>
              <w:top w:val="nil"/>
              <w:left w:val="nil"/>
              <w:bottom w:val="nil"/>
              <w:right w:val="nil"/>
            </w:tcBorders>
          </w:tcPr>
          <w:p w14:paraId="6293D796" w14:textId="77777777" w:rsidR="00CF1DA2" w:rsidRPr="00CF1DA2" w:rsidRDefault="00CF1DA2" w:rsidP="00CF1DA2">
            <w:pPr>
              <w:autoSpaceDE w:val="0"/>
              <w:autoSpaceDN w:val="0"/>
              <w:adjustRightInd w:val="0"/>
              <w:spacing w:after="0" w:line="240" w:lineRule="auto"/>
              <w:rPr>
                <w:ins w:id="6463"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5CC28476" w14:textId="77777777" w:rsidR="00CF1DA2" w:rsidRPr="00CF1DA2" w:rsidRDefault="00CF1DA2" w:rsidP="00CF1DA2">
            <w:pPr>
              <w:autoSpaceDE w:val="0"/>
              <w:autoSpaceDN w:val="0"/>
              <w:adjustRightInd w:val="0"/>
              <w:spacing w:after="0" w:line="240" w:lineRule="auto"/>
              <w:rPr>
                <w:ins w:id="6464" w:author="Arjan" w:date="2012-12-10T16:13:00Z"/>
                <w:rFonts w:ascii="Arial" w:eastAsia="Times New Roman" w:hAnsi="Arial" w:cs="Arial"/>
                <w:color w:val="000000"/>
                <w:sz w:val="20"/>
                <w:szCs w:val="20"/>
              </w:rPr>
            </w:pPr>
          </w:p>
        </w:tc>
      </w:tr>
      <w:tr w:rsidR="00CF1DA2" w:rsidRPr="00CF1DA2" w14:paraId="7029A426" w14:textId="77777777">
        <w:trPr>
          <w:trHeight w:val="230"/>
          <w:ins w:id="6465" w:author="Arjan" w:date="2012-12-10T16:13:00Z"/>
        </w:trPr>
        <w:tc>
          <w:tcPr>
            <w:tcW w:w="3690" w:type="dxa"/>
            <w:tcBorders>
              <w:top w:val="nil"/>
              <w:left w:val="nil"/>
              <w:bottom w:val="nil"/>
              <w:right w:val="nil"/>
            </w:tcBorders>
          </w:tcPr>
          <w:p w14:paraId="69AB5CC7" w14:textId="77777777" w:rsidR="00CF1DA2" w:rsidRPr="00CF1DA2" w:rsidRDefault="00CF1DA2" w:rsidP="00CF1DA2">
            <w:pPr>
              <w:autoSpaceDE w:val="0"/>
              <w:autoSpaceDN w:val="0"/>
              <w:adjustRightInd w:val="0"/>
              <w:spacing w:after="0" w:line="240" w:lineRule="auto"/>
              <w:rPr>
                <w:ins w:id="6466" w:author="Arjan" w:date="2012-12-10T16:13:00Z"/>
                <w:rFonts w:ascii="Arial" w:eastAsia="Times New Roman" w:hAnsi="Arial" w:cs="Arial"/>
                <w:color w:val="000000"/>
                <w:sz w:val="20"/>
                <w:szCs w:val="20"/>
              </w:rPr>
            </w:pPr>
            <w:ins w:id="6467" w:author="Arjan" w:date="2012-12-10T16:13:00Z">
              <w:r w:rsidRPr="00CF1DA2">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14:paraId="6E132970" w14:textId="77777777" w:rsidR="00CF1DA2" w:rsidRPr="00CF1DA2" w:rsidRDefault="00CF1DA2" w:rsidP="00CF1DA2">
            <w:pPr>
              <w:autoSpaceDE w:val="0"/>
              <w:autoSpaceDN w:val="0"/>
              <w:adjustRightInd w:val="0"/>
              <w:spacing w:after="0" w:line="240" w:lineRule="auto"/>
              <w:rPr>
                <w:ins w:id="6468" w:author="Arjan" w:date="2012-12-10T16:13:00Z"/>
                <w:rFonts w:ascii="Arial" w:eastAsia="Times New Roman" w:hAnsi="Arial" w:cs="Arial"/>
                <w:color w:val="000000"/>
                <w:sz w:val="20"/>
                <w:szCs w:val="20"/>
              </w:rPr>
            </w:pPr>
            <w:ins w:id="6469" w:author="Arjan" w:date="2012-12-10T16:13:00Z">
              <w:r w:rsidRPr="00CF1DA2">
                <w:rPr>
                  <w:rFonts w:ascii="Arial" w:eastAsia="Times New Roman" w:hAnsi="Arial" w:cs="Arial"/>
                  <w:color w:val="000000"/>
                  <w:sz w:val="20"/>
                  <w:szCs w:val="20"/>
                </w:rPr>
                <w:t>Nee</w:t>
              </w:r>
            </w:ins>
          </w:p>
        </w:tc>
      </w:tr>
      <w:tr w:rsidR="00CF1DA2" w:rsidRPr="00CF1DA2" w14:paraId="5B4C5074" w14:textId="77777777">
        <w:trPr>
          <w:ins w:id="6470" w:author="Arjan" w:date="2012-12-10T16:13:00Z"/>
        </w:trPr>
        <w:tc>
          <w:tcPr>
            <w:tcW w:w="3690" w:type="dxa"/>
            <w:tcBorders>
              <w:top w:val="nil"/>
              <w:left w:val="nil"/>
              <w:bottom w:val="nil"/>
              <w:right w:val="nil"/>
            </w:tcBorders>
          </w:tcPr>
          <w:p w14:paraId="088B2664" w14:textId="77777777" w:rsidR="00CF1DA2" w:rsidRPr="00CF1DA2" w:rsidRDefault="00CF1DA2" w:rsidP="00CF1DA2">
            <w:pPr>
              <w:autoSpaceDE w:val="0"/>
              <w:autoSpaceDN w:val="0"/>
              <w:adjustRightInd w:val="0"/>
              <w:spacing w:after="0" w:line="240" w:lineRule="auto"/>
              <w:rPr>
                <w:ins w:id="6471"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5D4C830C" w14:textId="77777777" w:rsidR="00CF1DA2" w:rsidRPr="00CF1DA2" w:rsidRDefault="00CF1DA2" w:rsidP="00CF1DA2">
            <w:pPr>
              <w:autoSpaceDE w:val="0"/>
              <w:autoSpaceDN w:val="0"/>
              <w:adjustRightInd w:val="0"/>
              <w:spacing w:after="0" w:line="240" w:lineRule="auto"/>
              <w:rPr>
                <w:ins w:id="6472" w:author="Arjan" w:date="2012-12-10T16:13:00Z"/>
                <w:rFonts w:ascii="Arial" w:eastAsia="Times New Roman" w:hAnsi="Arial" w:cs="Arial"/>
                <w:color w:val="000000"/>
                <w:sz w:val="20"/>
                <w:szCs w:val="20"/>
              </w:rPr>
            </w:pPr>
          </w:p>
        </w:tc>
      </w:tr>
      <w:tr w:rsidR="00CF1DA2" w:rsidRPr="00CF1DA2" w14:paraId="531FC9B5" w14:textId="77777777">
        <w:trPr>
          <w:ins w:id="6473" w:author="Arjan" w:date="2012-12-10T16:13:00Z"/>
        </w:trPr>
        <w:tc>
          <w:tcPr>
            <w:tcW w:w="3690" w:type="dxa"/>
            <w:tcBorders>
              <w:top w:val="nil"/>
              <w:left w:val="nil"/>
              <w:bottom w:val="nil"/>
              <w:right w:val="nil"/>
            </w:tcBorders>
          </w:tcPr>
          <w:p w14:paraId="19B75DF7" w14:textId="77777777" w:rsidR="00CF1DA2" w:rsidRPr="00CF1DA2" w:rsidRDefault="00CF1DA2" w:rsidP="00CF1DA2">
            <w:pPr>
              <w:autoSpaceDE w:val="0"/>
              <w:autoSpaceDN w:val="0"/>
              <w:adjustRightInd w:val="0"/>
              <w:spacing w:after="0" w:line="240" w:lineRule="auto"/>
              <w:rPr>
                <w:ins w:id="6474" w:author="Arjan" w:date="2012-12-10T16:13:00Z"/>
                <w:rFonts w:ascii="Arial" w:eastAsia="Times New Roman" w:hAnsi="Arial" w:cs="Arial"/>
                <w:color w:val="000000"/>
                <w:sz w:val="20"/>
                <w:szCs w:val="20"/>
              </w:rPr>
            </w:pPr>
            <w:ins w:id="6475" w:author="Arjan" w:date="2012-12-10T16:13:00Z">
              <w:r w:rsidRPr="00CF1DA2">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14:paraId="2A9C8ED2" w14:textId="77777777" w:rsidR="00CF1DA2" w:rsidRPr="00CF1DA2" w:rsidRDefault="00CF1DA2" w:rsidP="00CF1DA2">
            <w:pPr>
              <w:autoSpaceDE w:val="0"/>
              <w:autoSpaceDN w:val="0"/>
              <w:adjustRightInd w:val="0"/>
              <w:spacing w:after="0" w:line="240" w:lineRule="auto"/>
              <w:rPr>
                <w:ins w:id="6476" w:author="Arjan" w:date="2012-12-10T16:13:00Z"/>
                <w:rFonts w:ascii="Arial" w:eastAsia="Times New Roman" w:hAnsi="Arial" w:cs="Arial"/>
                <w:color w:val="000000"/>
                <w:sz w:val="20"/>
                <w:szCs w:val="20"/>
              </w:rPr>
            </w:pPr>
          </w:p>
        </w:tc>
      </w:tr>
      <w:tr w:rsidR="00CF1DA2" w:rsidRPr="00CF1DA2" w14:paraId="075259ED" w14:textId="77777777">
        <w:trPr>
          <w:ins w:id="6477" w:author="Arjan" w:date="2012-12-10T16:13:00Z"/>
        </w:trPr>
        <w:tc>
          <w:tcPr>
            <w:tcW w:w="3690" w:type="dxa"/>
            <w:tcBorders>
              <w:top w:val="nil"/>
              <w:left w:val="nil"/>
              <w:bottom w:val="nil"/>
              <w:right w:val="nil"/>
            </w:tcBorders>
          </w:tcPr>
          <w:p w14:paraId="058A002C" w14:textId="77777777" w:rsidR="00CF1DA2" w:rsidRPr="00CF1DA2" w:rsidRDefault="00CF1DA2" w:rsidP="00CF1DA2">
            <w:pPr>
              <w:autoSpaceDE w:val="0"/>
              <w:autoSpaceDN w:val="0"/>
              <w:adjustRightInd w:val="0"/>
              <w:spacing w:after="0" w:line="240" w:lineRule="auto"/>
              <w:rPr>
                <w:ins w:id="6478"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1A353C2D" w14:textId="77777777" w:rsidR="00CF1DA2" w:rsidRPr="00CF1DA2" w:rsidRDefault="00CF1DA2" w:rsidP="00CF1DA2">
            <w:pPr>
              <w:autoSpaceDE w:val="0"/>
              <w:autoSpaceDN w:val="0"/>
              <w:adjustRightInd w:val="0"/>
              <w:spacing w:after="0" w:line="240" w:lineRule="auto"/>
              <w:rPr>
                <w:ins w:id="6479" w:author="Arjan" w:date="2012-12-10T16:13:00Z"/>
                <w:rFonts w:ascii="Arial" w:eastAsia="Times New Roman" w:hAnsi="Arial" w:cs="Arial"/>
                <w:color w:val="000000"/>
                <w:sz w:val="20"/>
                <w:szCs w:val="20"/>
              </w:rPr>
            </w:pPr>
          </w:p>
        </w:tc>
      </w:tr>
      <w:tr w:rsidR="00CF1DA2" w:rsidRPr="00CF1DA2" w14:paraId="68C7C4C2" w14:textId="77777777">
        <w:trPr>
          <w:ins w:id="6480" w:author="Arjan" w:date="2012-12-10T16:13:00Z"/>
        </w:trPr>
        <w:tc>
          <w:tcPr>
            <w:tcW w:w="3690" w:type="dxa"/>
            <w:tcBorders>
              <w:top w:val="nil"/>
              <w:left w:val="nil"/>
              <w:bottom w:val="nil"/>
              <w:right w:val="nil"/>
            </w:tcBorders>
          </w:tcPr>
          <w:p w14:paraId="7D5088D3" w14:textId="77777777" w:rsidR="00CF1DA2" w:rsidRPr="00CF1DA2" w:rsidRDefault="00CF1DA2" w:rsidP="00CF1DA2">
            <w:pPr>
              <w:autoSpaceDE w:val="0"/>
              <w:autoSpaceDN w:val="0"/>
              <w:adjustRightInd w:val="0"/>
              <w:spacing w:after="0" w:line="240" w:lineRule="auto"/>
              <w:rPr>
                <w:ins w:id="6481" w:author="Arjan" w:date="2012-12-10T16:13:00Z"/>
                <w:rFonts w:ascii="Arial" w:eastAsia="Times New Roman" w:hAnsi="Arial" w:cs="Arial"/>
                <w:color w:val="000000"/>
                <w:sz w:val="20"/>
                <w:szCs w:val="20"/>
              </w:rPr>
            </w:pPr>
            <w:ins w:id="6482" w:author="Arjan" w:date="2012-12-10T16:13:00Z">
              <w:r w:rsidRPr="00CF1DA2">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14:paraId="159DFB8B" w14:textId="77777777" w:rsidR="00CF1DA2" w:rsidRPr="00CF1DA2" w:rsidRDefault="00CF1DA2" w:rsidP="00CF1DA2">
            <w:pPr>
              <w:autoSpaceDE w:val="0"/>
              <w:autoSpaceDN w:val="0"/>
              <w:adjustRightInd w:val="0"/>
              <w:spacing w:after="0" w:line="240" w:lineRule="auto"/>
              <w:rPr>
                <w:ins w:id="6483" w:author="Arjan" w:date="2012-12-10T16:13:00Z"/>
                <w:rFonts w:ascii="Arial" w:eastAsia="Times New Roman" w:hAnsi="Arial" w:cs="Arial"/>
                <w:color w:val="000000"/>
                <w:sz w:val="20"/>
                <w:szCs w:val="20"/>
              </w:rPr>
            </w:pPr>
            <w:ins w:id="6484" w:author="Arjan" w:date="2012-12-10T16:13:00Z">
              <w:r w:rsidRPr="00CF1DA2">
                <w:rPr>
                  <w:rFonts w:ascii="Arial" w:eastAsia="Times New Roman" w:hAnsi="Arial" w:cs="Arial"/>
                  <w:color w:val="000000"/>
                  <w:sz w:val="20"/>
                  <w:szCs w:val="20"/>
                </w:rPr>
                <w:t>Nee</w:t>
              </w:r>
            </w:ins>
          </w:p>
        </w:tc>
      </w:tr>
      <w:tr w:rsidR="00CF1DA2" w:rsidRPr="00CF1DA2" w14:paraId="431AFBC6" w14:textId="77777777">
        <w:trPr>
          <w:ins w:id="6485" w:author="Arjan" w:date="2012-12-10T16:13:00Z"/>
        </w:trPr>
        <w:tc>
          <w:tcPr>
            <w:tcW w:w="3690" w:type="dxa"/>
            <w:tcBorders>
              <w:top w:val="nil"/>
              <w:left w:val="nil"/>
              <w:bottom w:val="nil"/>
              <w:right w:val="nil"/>
            </w:tcBorders>
          </w:tcPr>
          <w:p w14:paraId="52D42855" w14:textId="77777777" w:rsidR="00CF1DA2" w:rsidRPr="00CF1DA2" w:rsidRDefault="00CF1DA2" w:rsidP="00CF1DA2">
            <w:pPr>
              <w:autoSpaceDE w:val="0"/>
              <w:autoSpaceDN w:val="0"/>
              <w:adjustRightInd w:val="0"/>
              <w:spacing w:after="0" w:line="240" w:lineRule="auto"/>
              <w:rPr>
                <w:ins w:id="6486"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301C2743" w14:textId="77777777" w:rsidR="00CF1DA2" w:rsidRPr="00CF1DA2" w:rsidRDefault="00CF1DA2" w:rsidP="00CF1DA2">
            <w:pPr>
              <w:autoSpaceDE w:val="0"/>
              <w:autoSpaceDN w:val="0"/>
              <w:adjustRightInd w:val="0"/>
              <w:spacing w:after="0" w:line="240" w:lineRule="auto"/>
              <w:rPr>
                <w:ins w:id="6487" w:author="Arjan" w:date="2012-12-10T16:13:00Z"/>
                <w:rFonts w:ascii="Arial" w:eastAsia="Times New Roman" w:hAnsi="Arial" w:cs="Arial"/>
                <w:color w:val="000000"/>
                <w:sz w:val="20"/>
                <w:szCs w:val="20"/>
              </w:rPr>
            </w:pPr>
          </w:p>
        </w:tc>
      </w:tr>
      <w:tr w:rsidR="00CF1DA2" w:rsidRPr="00CF1DA2" w14:paraId="1E455322" w14:textId="77777777">
        <w:trPr>
          <w:ins w:id="6488" w:author="Arjan" w:date="2012-12-10T16:13:00Z"/>
        </w:trPr>
        <w:tc>
          <w:tcPr>
            <w:tcW w:w="3690" w:type="dxa"/>
            <w:tcBorders>
              <w:top w:val="nil"/>
              <w:left w:val="nil"/>
              <w:bottom w:val="nil"/>
              <w:right w:val="nil"/>
            </w:tcBorders>
          </w:tcPr>
          <w:p w14:paraId="7D39AAE0" w14:textId="77777777" w:rsidR="00CF1DA2" w:rsidRPr="00CF1DA2" w:rsidRDefault="00CF1DA2" w:rsidP="00CF1DA2">
            <w:pPr>
              <w:autoSpaceDE w:val="0"/>
              <w:autoSpaceDN w:val="0"/>
              <w:adjustRightInd w:val="0"/>
              <w:spacing w:after="0" w:line="240" w:lineRule="auto"/>
              <w:rPr>
                <w:ins w:id="6489" w:author="Arjan" w:date="2012-12-10T16:13:00Z"/>
                <w:rFonts w:ascii="Arial" w:eastAsia="Times New Roman" w:hAnsi="Arial" w:cs="Arial"/>
                <w:color w:val="000000"/>
                <w:sz w:val="20"/>
                <w:szCs w:val="20"/>
              </w:rPr>
            </w:pPr>
            <w:ins w:id="6490" w:author="Arjan" w:date="2012-12-10T16:13:00Z">
              <w:r w:rsidRPr="00CF1DA2">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14:paraId="285D4C50" w14:textId="77777777" w:rsidR="00CF1DA2" w:rsidRPr="00CF1DA2" w:rsidRDefault="00CF1DA2" w:rsidP="00CF1DA2">
            <w:pPr>
              <w:autoSpaceDE w:val="0"/>
              <w:autoSpaceDN w:val="0"/>
              <w:adjustRightInd w:val="0"/>
              <w:spacing w:after="0" w:line="240" w:lineRule="auto"/>
              <w:rPr>
                <w:ins w:id="6491" w:author="Arjan" w:date="2012-12-10T16:13:00Z"/>
                <w:rFonts w:ascii="Arial" w:eastAsia="Times New Roman" w:hAnsi="Arial" w:cs="Arial"/>
                <w:color w:val="000000"/>
                <w:sz w:val="20"/>
                <w:szCs w:val="20"/>
              </w:rPr>
            </w:pPr>
            <w:ins w:id="6492" w:author="Arjan" w:date="2012-12-10T16:13:00Z">
              <w:r w:rsidRPr="00CF1DA2">
                <w:rPr>
                  <w:rFonts w:ascii="Arial" w:eastAsia="Times New Roman" w:hAnsi="Arial" w:cs="Arial"/>
                  <w:color w:val="000000"/>
                  <w:sz w:val="20"/>
                  <w:szCs w:val="20"/>
                </w:rPr>
                <w:t>Nee</w:t>
              </w:r>
            </w:ins>
          </w:p>
        </w:tc>
      </w:tr>
      <w:tr w:rsidR="00CF1DA2" w:rsidRPr="00CF1DA2" w14:paraId="414D1C24" w14:textId="77777777">
        <w:trPr>
          <w:ins w:id="6493" w:author="Arjan" w:date="2012-12-10T16:13:00Z"/>
        </w:trPr>
        <w:tc>
          <w:tcPr>
            <w:tcW w:w="3690" w:type="dxa"/>
            <w:tcBorders>
              <w:top w:val="nil"/>
              <w:left w:val="nil"/>
              <w:bottom w:val="nil"/>
              <w:right w:val="nil"/>
            </w:tcBorders>
          </w:tcPr>
          <w:p w14:paraId="6493106C" w14:textId="77777777" w:rsidR="00CF1DA2" w:rsidRPr="00CF1DA2" w:rsidRDefault="00CF1DA2" w:rsidP="00CF1DA2">
            <w:pPr>
              <w:autoSpaceDE w:val="0"/>
              <w:autoSpaceDN w:val="0"/>
              <w:adjustRightInd w:val="0"/>
              <w:spacing w:after="0" w:line="240" w:lineRule="auto"/>
              <w:rPr>
                <w:ins w:id="6494"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78E9ED9A" w14:textId="77777777" w:rsidR="00CF1DA2" w:rsidRPr="00CF1DA2" w:rsidRDefault="00CF1DA2" w:rsidP="00CF1DA2">
            <w:pPr>
              <w:autoSpaceDE w:val="0"/>
              <w:autoSpaceDN w:val="0"/>
              <w:adjustRightInd w:val="0"/>
              <w:spacing w:after="0" w:line="240" w:lineRule="auto"/>
              <w:rPr>
                <w:ins w:id="6495" w:author="Arjan" w:date="2012-12-10T16:13:00Z"/>
                <w:rFonts w:ascii="Arial" w:eastAsia="Times New Roman" w:hAnsi="Arial" w:cs="Arial"/>
                <w:color w:val="000000"/>
                <w:sz w:val="20"/>
                <w:szCs w:val="20"/>
              </w:rPr>
            </w:pPr>
          </w:p>
        </w:tc>
      </w:tr>
      <w:tr w:rsidR="00CF1DA2" w:rsidRPr="00CF1DA2" w14:paraId="799BAF50" w14:textId="77777777">
        <w:trPr>
          <w:ins w:id="6496" w:author="Arjan" w:date="2012-12-10T16:13:00Z"/>
        </w:trPr>
        <w:tc>
          <w:tcPr>
            <w:tcW w:w="3690" w:type="dxa"/>
            <w:tcBorders>
              <w:top w:val="nil"/>
              <w:left w:val="nil"/>
              <w:bottom w:val="nil"/>
              <w:right w:val="nil"/>
            </w:tcBorders>
          </w:tcPr>
          <w:p w14:paraId="463D59D5" w14:textId="77777777" w:rsidR="00CF1DA2" w:rsidRPr="00CF1DA2" w:rsidRDefault="00CF1DA2" w:rsidP="00CF1DA2">
            <w:pPr>
              <w:autoSpaceDE w:val="0"/>
              <w:autoSpaceDN w:val="0"/>
              <w:adjustRightInd w:val="0"/>
              <w:spacing w:after="0" w:line="240" w:lineRule="auto"/>
              <w:rPr>
                <w:ins w:id="6497" w:author="Arjan" w:date="2012-12-10T16:13:00Z"/>
                <w:rFonts w:ascii="Arial" w:eastAsia="Times New Roman" w:hAnsi="Arial" w:cs="Arial"/>
                <w:color w:val="000000"/>
                <w:sz w:val="20"/>
                <w:szCs w:val="20"/>
              </w:rPr>
            </w:pPr>
            <w:ins w:id="6498" w:author="Arjan" w:date="2012-12-10T16:13:00Z">
              <w:r w:rsidRPr="00CF1DA2">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3AAC2888" w14:textId="77777777" w:rsidR="00CF1DA2" w:rsidRPr="00CF1DA2" w:rsidRDefault="00CF1DA2" w:rsidP="00CF1DA2">
            <w:pPr>
              <w:autoSpaceDE w:val="0"/>
              <w:autoSpaceDN w:val="0"/>
              <w:adjustRightInd w:val="0"/>
              <w:spacing w:after="0" w:line="240" w:lineRule="auto"/>
              <w:rPr>
                <w:ins w:id="6499" w:author="Arjan" w:date="2012-12-10T16:13:00Z"/>
                <w:rFonts w:ascii="Arial" w:eastAsia="Times New Roman" w:hAnsi="Arial" w:cs="Arial"/>
                <w:color w:val="000000"/>
                <w:sz w:val="20"/>
                <w:szCs w:val="20"/>
              </w:rPr>
            </w:pPr>
            <w:ins w:id="6500" w:author="Arjan" w:date="2012-12-10T16:13:00Z">
              <w:r w:rsidRPr="00CF1DA2">
                <w:rPr>
                  <w:rFonts w:ascii="Arial" w:eastAsia="Times New Roman" w:hAnsi="Arial" w:cs="Arial"/>
                  <w:color w:val="000000"/>
                  <w:sz w:val="20"/>
                  <w:szCs w:val="20"/>
                </w:rPr>
                <w:t>Gemeentelijk kerngegeven</w:t>
              </w:r>
            </w:ins>
          </w:p>
        </w:tc>
      </w:tr>
      <w:tr w:rsidR="00CF1DA2" w:rsidRPr="00CF1DA2" w14:paraId="5A62EDE5" w14:textId="77777777">
        <w:trPr>
          <w:ins w:id="6501" w:author="Arjan" w:date="2012-12-10T16:13:00Z"/>
        </w:trPr>
        <w:tc>
          <w:tcPr>
            <w:tcW w:w="3690" w:type="dxa"/>
            <w:tcBorders>
              <w:top w:val="nil"/>
              <w:left w:val="nil"/>
              <w:bottom w:val="nil"/>
              <w:right w:val="nil"/>
            </w:tcBorders>
          </w:tcPr>
          <w:p w14:paraId="64A17BF5" w14:textId="77777777" w:rsidR="00CF1DA2" w:rsidRPr="00CF1DA2" w:rsidRDefault="00CF1DA2" w:rsidP="00CF1DA2">
            <w:pPr>
              <w:autoSpaceDE w:val="0"/>
              <w:autoSpaceDN w:val="0"/>
              <w:adjustRightInd w:val="0"/>
              <w:spacing w:after="0" w:line="240" w:lineRule="auto"/>
              <w:rPr>
                <w:ins w:id="650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221D556D" w14:textId="77777777" w:rsidR="00CF1DA2" w:rsidRPr="00CF1DA2" w:rsidRDefault="00CF1DA2" w:rsidP="00CF1DA2">
            <w:pPr>
              <w:autoSpaceDE w:val="0"/>
              <w:autoSpaceDN w:val="0"/>
              <w:adjustRightInd w:val="0"/>
              <w:spacing w:after="0" w:line="240" w:lineRule="auto"/>
              <w:rPr>
                <w:ins w:id="6503" w:author="Arjan" w:date="2012-12-10T16:13:00Z"/>
                <w:rFonts w:ascii="Arial" w:eastAsia="Times New Roman" w:hAnsi="Arial" w:cs="Arial"/>
                <w:color w:val="000000"/>
                <w:sz w:val="20"/>
                <w:szCs w:val="20"/>
              </w:rPr>
            </w:pPr>
          </w:p>
        </w:tc>
      </w:tr>
      <w:tr w:rsidR="00CF1DA2" w:rsidRPr="00CF1DA2" w14:paraId="5AD7A050" w14:textId="77777777">
        <w:trPr>
          <w:ins w:id="6504" w:author="Arjan" w:date="2012-12-10T16:13:00Z"/>
        </w:trPr>
        <w:tc>
          <w:tcPr>
            <w:tcW w:w="3690" w:type="dxa"/>
            <w:tcBorders>
              <w:top w:val="nil"/>
              <w:left w:val="nil"/>
              <w:bottom w:val="nil"/>
              <w:right w:val="nil"/>
            </w:tcBorders>
          </w:tcPr>
          <w:p w14:paraId="204D45FB" w14:textId="77777777" w:rsidR="00CF1DA2" w:rsidRPr="00CF1DA2" w:rsidRDefault="00CF1DA2" w:rsidP="00CF1DA2">
            <w:pPr>
              <w:autoSpaceDE w:val="0"/>
              <w:autoSpaceDN w:val="0"/>
              <w:adjustRightInd w:val="0"/>
              <w:spacing w:after="0" w:line="240" w:lineRule="auto"/>
              <w:rPr>
                <w:ins w:id="6505" w:author="Arjan" w:date="2012-12-10T16:13:00Z"/>
                <w:rFonts w:ascii="Arial" w:eastAsia="Times New Roman" w:hAnsi="Arial" w:cs="Arial"/>
                <w:b/>
                <w:bCs/>
                <w:color w:val="000000"/>
                <w:sz w:val="20"/>
                <w:szCs w:val="20"/>
              </w:rPr>
            </w:pPr>
            <w:ins w:id="6506" w:author="Arjan" w:date="2012-12-10T16:13:00Z">
              <w:r w:rsidRPr="00CF1DA2">
                <w:rPr>
                  <w:rFonts w:ascii="Arial" w:eastAsia="Times New Roman" w:hAnsi="Arial" w:cs="Arial"/>
                  <w:b/>
                  <w:bCs/>
                  <w:color w:val="000000"/>
                  <w:sz w:val="20"/>
                  <w:szCs w:val="20"/>
                </w:rPr>
                <w:t>Regels relatiesoort</w:t>
              </w:r>
            </w:ins>
          </w:p>
        </w:tc>
        <w:tc>
          <w:tcPr>
            <w:tcW w:w="5670" w:type="dxa"/>
            <w:tcBorders>
              <w:top w:val="nil"/>
              <w:left w:val="nil"/>
              <w:bottom w:val="nil"/>
              <w:right w:val="nil"/>
            </w:tcBorders>
          </w:tcPr>
          <w:p w14:paraId="4F827537" w14:textId="77777777" w:rsidR="00CF1DA2" w:rsidRPr="00CF1DA2" w:rsidRDefault="00CF1DA2" w:rsidP="00CF1DA2">
            <w:pPr>
              <w:autoSpaceDE w:val="0"/>
              <w:autoSpaceDN w:val="0"/>
              <w:adjustRightInd w:val="0"/>
              <w:spacing w:after="0" w:line="240" w:lineRule="auto"/>
              <w:rPr>
                <w:ins w:id="6507" w:author="Arjan" w:date="2012-12-10T16:13:00Z"/>
                <w:rFonts w:ascii="Arial" w:eastAsia="Times New Roman" w:hAnsi="Arial" w:cs="Arial"/>
                <w:color w:val="000000"/>
                <w:sz w:val="20"/>
                <w:szCs w:val="20"/>
              </w:rPr>
            </w:pPr>
          </w:p>
        </w:tc>
      </w:tr>
      <w:tr w:rsidR="00CF1DA2" w:rsidRPr="00CF1DA2" w14:paraId="22AC9BFB" w14:textId="77777777">
        <w:trPr>
          <w:ins w:id="6508" w:author="Arjan" w:date="2012-12-10T16:13:00Z"/>
        </w:trPr>
        <w:tc>
          <w:tcPr>
            <w:tcW w:w="3690" w:type="dxa"/>
            <w:tcBorders>
              <w:top w:val="nil"/>
              <w:left w:val="nil"/>
              <w:bottom w:val="nil"/>
              <w:right w:val="nil"/>
            </w:tcBorders>
          </w:tcPr>
          <w:p w14:paraId="1D2DF508" w14:textId="77777777" w:rsidR="00CF1DA2" w:rsidRPr="00CF1DA2" w:rsidRDefault="00CF1DA2" w:rsidP="00CF1DA2">
            <w:pPr>
              <w:autoSpaceDE w:val="0"/>
              <w:autoSpaceDN w:val="0"/>
              <w:adjustRightInd w:val="0"/>
              <w:spacing w:after="0" w:line="240" w:lineRule="auto"/>
              <w:rPr>
                <w:ins w:id="6509"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071DF0D4" w14:textId="77777777" w:rsidR="00CF1DA2" w:rsidRPr="00CF1DA2" w:rsidRDefault="00CF1DA2" w:rsidP="00CF1DA2">
            <w:pPr>
              <w:autoSpaceDE w:val="0"/>
              <w:autoSpaceDN w:val="0"/>
              <w:adjustRightInd w:val="0"/>
              <w:spacing w:after="0" w:line="240" w:lineRule="auto"/>
              <w:rPr>
                <w:ins w:id="6510" w:author="Arjan" w:date="2012-12-10T16:13:00Z"/>
                <w:rFonts w:ascii="Arial" w:eastAsia="Times New Roman" w:hAnsi="Arial" w:cs="Arial"/>
                <w:b/>
                <w:bCs/>
                <w:color w:val="000000"/>
                <w:sz w:val="20"/>
                <w:szCs w:val="20"/>
              </w:rPr>
            </w:pPr>
          </w:p>
        </w:tc>
      </w:tr>
    </w:tbl>
    <w:p w14:paraId="52E8B10B" w14:textId="77777777" w:rsidR="00CF1DA2" w:rsidRPr="00CF1DA2" w:rsidRDefault="00DA5D93" w:rsidP="00CF1DA2">
      <w:pPr>
        <w:autoSpaceDE w:val="0"/>
        <w:autoSpaceDN w:val="0"/>
        <w:adjustRightInd w:val="0"/>
        <w:spacing w:before="240" w:after="60" w:line="240" w:lineRule="auto"/>
        <w:outlineLvl w:val="3"/>
        <w:rPr>
          <w:ins w:id="6511" w:author="Arjan" w:date="2012-12-10T16:13:00Z"/>
          <w:rFonts w:ascii="Arial" w:eastAsia="Times New Roman" w:hAnsi="Arial" w:cs="Arial"/>
          <w:b/>
          <w:bCs/>
          <w:color w:val="004080"/>
          <w:sz w:val="24"/>
          <w:szCs w:val="24"/>
        </w:rPr>
      </w:pPr>
      <w:ins w:id="6512"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«Relatiesoort»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heeft plaatsgevonden met</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CF1DA2" w:rsidRPr="00CF1DA2" w14:paraId="32E810F2" w14:textId="77777777">
        <w:trPr>
          <w:trHeight w:val="230"/>
          <w:ins w:id="6513" w:author="Arjan" w:date="2012-12-10T16:13:00Z"/>
        </w:trPr>
        <w:tc>
          <w:tcPr>
            <w:tcW w:w="3690" w:type="dxa"/>
            <w:tcBorders>
              <w:top w:val="nil"/>
              <w:left w:val="nil"/>
              <w:bottom w:val="nil"/>
              <w:right w:val="nil"/>
            </w:tcBorders>
          </w:tcPr>
          <w:p w14:paraId="43DCCA10" w14:textId="77777777" w:rsidR="00CF1DA2" w:rsidRPr="00CF1DA2" w:rsidRDefault="00CF1DA2" w:rsidP="00CF1DA2">
            <w:pPr>
              <w:autoSpaceDE w:val="0"/>
              <w:autoSpaceDN w:val="0"/>
              <w:adjustRightInd w:val="0"/>
              <w:spacing w:after="0" w:line="240" w:lineRule="auto"/>
              <w:rPr>
                <w:ins w:id="6514" w:author="Arjan" w:date="2012-12-10T16:13:00Z"/>
                <w:rFonts w:ascii="Arial" w:eastAsia="Times New Roman" w:hAnsi="Arial" w:cs="Arial"/>
                <w:color w:val="000000"/>
                <w:sz w:val="20"/>
                <w:szCs w:val="20"/>
              </w:rPr>
            </w:pPr>
            <w:ins w:id="6515" w:author="Arjan" w:date="2012-12-10T16:13:00Z">
              <w:r w:rsidRPr="00CF1DA2">
                <w:rPr>
                  <w:rFonts w:ascii="Arial" w:eastAsia="Times New Roman" w:hAnsi="Arial" w:cs="Arial"/>
                  <w:b/>
                  <w:bCs/>
                  <w:color w:val="000000"/>
                  <w:sz w:val="20"/>
                  <w:szCs w:val="20"/>
                </w:rPr>
                <w:t>Naam relatiesoort</w:t>
              </w:r>
            </w:ins>
          </w:p>
        </w:tc>
        <w:tc>
          <w:tcPr>
            <w:tcW w:w="5670" w:type="dxa"/>
            <w:tcBorders>
              <w:top w:val="nil"/>
              <w:left w:val="nil"/>
              <w:bottom w:val="nil"/>
              <w:right w:val="nil"/>
            </w:tcBorders>
          </w:tcPr>
          <w:p w14:paraId="0840A434" w14:textId="77777777" w:rsidR="00CF1DA2" w:rsidRPr="00CF1DA2" w:rsidRDefault="00DA5D93" w:rsidP="00CF1DA2">
            <w:pPr>
              <w:autoSpaceDE w:val="0"/>
              <w:autoSpaceDN w:val="0"/>
              <w:adjustRightInd w:val="0"/>
              <w:spacing w:after="0" w:line="240" w:lineRule="auto"/>
              <w:rPr>
                <w:ins w:id="6516" w:author="Arjan" w:date="2012-12-10T16:13:00Z"/>
                <w:rFonts w:ascii="Arial" w:eastAsia="Times New Roman" w:hAnsi="Arial" w:cs="Arial"/>
                <w:color w:val="000000"/>
                <w:sz w:val="20"/>
                <w:szCs w:val="20"/>
              </w:rPr>
            </w:pPr>
            <w:ins w:id="6517"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plaatsgevonden met</w:t>
              </w:r>
              <w:r w:rsidRPr="00CF1DA2">
                <w:rPr>
                  <w:rFonts w:ascii="Arial" w:hAnsi="Arial" w:cs="Arial"/>
                  <w:sz w:val="20"/>
                  <w:szCs w:val="20"/>
                  <w:lang w:val="en-AU"/>
                </w:rPr>
                <w:fldChar w:fldCharType="end"/>
              </w:r>
            </w:ins>
          </w:p>
        </w:tc>
      </w:tr>
      <w:tr w:rsidR="00CF1DA2" w:rsidRPr="00CF1DA2" w14:paraId="6FDF1395" w14:textId="77777777">
        <w:trPr>
          <w:ins w:id="6518" w:author="Arjan" w:date="2012-12-10T16:13:00Z"/>
        </w:trPr>
        <w:tc>
          <w:tcPr>
            <w:tcW w:w="3690" w:type="dxa"/>
            <w:tcBorders>
              <w:top w:val="nil"/>
              <w:left w:val="nil"/>
              <w:bottom w:val="nil"/>
              <w:right w:val="nil"/>
            </w:tcBorders>
          </w:tcPr>
          <w:p w14:paraId="0BDED448" w14:textId="77777777" w:rsidR="00CF1DA2" w:rsidRPr="00CF1DA2" w:rsidRDefault="00CF1DA2" w:rsidP="00CF1DA2">
            <w:pPr>
              <w:autoSpaceDE w:val="0"/>
              <w:autoSpaceDN w:val="0"/>
              <w:adjustRightInd w:val="0"/>
              <w:spacing w:after="0" w:line="240" w:lineRule="auto"/>
              <w:rPr>
                <w:ins w:id="6519"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7E8282C1" w14:textId="77777777" w:rsidR="00CF1DA2" w:rsidRPr="00CF1DA2" w:rsidRDefault="00CF1DA2" w:rsidP="00CF1DA2">
            <w:pPr>
              <w:autoSpaceDE w:val="0"/>
              <w:autoSpaceDN w:val="0"/>
              <w:adjustRightInd w:val="0"/>
              <w:spacing w:after="0" w:line="240" w:lineRule="auto"/>
              <w:rPr>
                <w:ins w:id="6520" w:author="Arjan" w:date="2012-12-10T16:13:00Z"/>
                <w:rFonts w:ascii="Arial" w:eastAsia="Times New Roman" w:hAnsi="Arial" w:cs="Arial"/>
                <w:b/>
                <w:bCs/>
                <w:color w:val="000000"/>
                <w:sz w:val="20"/>
                <w:szCs w:val="20"/>
              </w:rPr>
            </w:pPr>
          </w:p>
        </w:tc>
      </w:tr>
      <w:tr w:rsidR="00CF1DA2" w:rsidRPr="00CF1DA2" w14:paraId="6A03DF39" w14:textId="77777777">
        <w:trPr>
          <w:ins w:id="6521" w:author="Arjan" w:date="2012-12-10T16:13:00Z"/>
        </w:trPr>
        <w:tc>
          <w:tcPr>
            <w:tcW w:w="3690" w:type="dxa"/>
            <w:tcBorders>
              <w:top w:val="nil"/>
              <w:left w:val="nil"/>
              <w:bottom w:val="nil"/>
              <w:right w:val="nil"/>
            </w:tcBorders>
          </w:tcPr>
          <w:p w14:paraId="5BFF2381" w14:textId="77777777" w:rsidR="00CF1DA2" w:rsidRPr="00CF1DA2" w:rsidRDefault="00CF1DA2" w:rsidP="00CF1DA2">
            <w:pPr>
              <w:autoSpaceDE w:val="0"/>
              <w:autoSpaceDN w:val="0"/>
              <w:adjustRightInd w:val="0"/>
              <w:spacing w:after="0" w:line="240" w:lineRule="auto"/>
              <w:rPr>
                <w:ins w:id="6522" w:author="Arjan" w:date="2012-12-10T16:13:00Z"/>
                <w:rFonts w:ascii="Arial" w:eastAsia="Times New Roman" w:hAnsi="Arial" w:cs="Arial"/>
                <w:b/>
                <w:bCs/>
                <w:color w:val="000000"/>
                <w:sz w:val="20"/>
                <w:szCs w:val="20"/>
              </w:rPr>
            </w:pPr>
            <w:ins w:id="6523" w:author="Arjan" w:date="2012-12-10T16:13:00Z">
              <w:r w:rsidRPr="00CF1DA2">
                <w:rPr>
                  <w:rFonts w:ascii="Arial" w:eastAsia="Times New Roman" w:hAnsi="Arial" w:cs="Arial"/>
                  <w:b/>
                  <w:bCs/>
                  <w:color w:val="000000"/>
                  <w:sz w:val="20"/>
                  <w:szCs w:val="20"/>
                </w:rPr>
                <w:t>Gerelateerd objecttype</w:t>
              </w:r>
            </w:ins>
          </w:p>
          <w:p w14:paraId="6601E6C0" w14:textId="77777777" w:rsidR="00CF1DA2" w:rsidRPr="00CF1DA2" w:rsidRDefault="00CF1DA2" w:rsidP="00CF1DA2">
            <w:pPr>
              <w:autoSpaceDE w:val="0"/>
              <w:autoSpaceDN w:val="0"/>
              <w:adjustRightInd w:val="0"/>
              <w:spacing w:after="0" w:line="240" w:lineRule="auto"/>
              <w:rPr>
                <w:ins w:id="6524" w:author="Arjan" w:date="2012-12-10T16:13:00Z"/>
                <w:rFonts w:ascii="Arial" w:eastAsia="Times New Roman" w:hAnsi="Arial" w:cs="Arial"/>
                <w:b/>
                <w:bCs/>
                <w:color w:val="000000"/>
                <w:sz w:val="20"/>
                <w:szCs w:val="20"/>
              </w:rPr>
            </w:pPr>
          </w:p>
          <w:p w14:paraId="71FE3A40" w14:textId="77777777" w:rsidR="00CF1DA2" w:rsidRPr="00CF1DA2" w:rsidRDefault="00CF1DA2" w:rsidP="00CF1DA2">
            <w:pPr>
              <w:autoSpaceDE w:val="0"/>
              <w:autoSpaceDN w:val="0"/>
              <w:adjustRightInd w:val="0"/>
              <w:spacing w:after="0" w:line="240" w:lineRule="auto"/>
              <w:rPr>
                <w:ins w:id="6525" w:author="Arjan" w:date="2012-12-10T16:13:00Z"/>
                <w:rFonts w:ascii="Arial" w:eastAsia="Times New Roman" w:hAnsi="Arial" w:cs="Arial"/>
                <w:color w:val="000000"/>
                <w:sz w:val="20"/>
                <w:szCs w:val="20"/>
              </w:rPr>
            </w:pPr>
            <w:ins w:id="6526" w:author="Arjan" w:date="2012-12-10T16:13:00Z">
              <w:r w:rsidRPr="00CF1DA2">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410D95AC" w14:textId="77777777" w:rsidR="00CF1DA2" w:rsidRPr="00CF1DA2" w:rsidRDefault="00DA5D93" w:rsidP="00CF1DA2">
            <w:pPr>
              <w:autoSpaceDE w:val="0"/>
              <w:autoSpaceDN w:val="0"/>
              <w:adjustRightInd w:val="0"/>
              <w:spacing w:after="0" w:line="240" w:lineRule="auto"/>
              <w:rPr>
                <w:ins w:id="6527" w:author="Arjan" w:date="2012-12-10T16:13:00Z"/>
                <w:rFonts w:ascii="Arial" w:eastAsia="Times New Roman" w:hAnsi="Arial" w:cs="Arial"/>
                <w:color w:val="000000"/>
                <w:sz w:val="20"/>
                <w:szCs w:val="20"/>
              </w:rPr>
            </w:pPr>
            <w:ins w:id="6528"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NATUURLIJK PERSOON</w:t>
              </w:r>
              <w:r w:rsidRPr="00CF1DA2">
                <w:rPr>
                  <w:rFonts w:ascii="Arial" w:hAnsi="Arial" w:cs="Arial"/>
                  <w:sz w:val="20"/>
                  <w:szCs w:val="20"/>
                  <w:lang w:val="en-AU"/>
                </w:rPr>
                <w:fldChar w:fldCharType="end"/>
              </w:r>
            </w:ins>
          </w:p>
          <w:p w14:paraId="4133BB08" w14:textId="77777777" w:rsidR="00CF1DA2" w:rsidRPr="00CF1DA2" w:rsidRDefault="00CF1DA2" w:rsidP="00CF1DA2">
            <w:pPr>
              <w:autoSpaceDE w:val="0"/>
              <w:autoSpaceDN w:val="0"/>
              <w:adjustRightInd w:val="0"/>
              <w:spacing w:after="0" w:line="240" w:lineRule="auto"/>
              <w:rPr>
                <w:ins w:id="6529" w:author="Arjan" w:date="2012-12-10T16:13:00Z"/>
                <w:rFonts w:ascii="Arial" w:eastAsia="Times New Roman" w:hAnsi="Arial" w:cs="Arial"/>
                <w:color w:val="000000"/>
                <w:sz w:val="20"/>
                <w:szCs w:val="20"/>
              </w:rPr>
            </w:pPr>
          </w:p>
          <w:p w14:paraId="789AE9AF" w14:textId="77777777" w:rsidR="00CF1DA2" w:rsidRPr="00CF1DA2" w:rsidRDefault="00DA5D93" w:rsidP="00CF1DA2">
            <w:pPr>
              <w:autoSpaceDE w:val="0"/>
              <w:autoSpaceDN w:val="0"/>
              <w:adjustRightInd w:val="0"/>
              <w:spacing w:after="0" w:line="240" w:lineRule="auto"/>
              <w:rPr>
                <w:ins w:id="6530" w:author="Arjan" w:date="2012-12-10T16:13:00Z"/>
                <w:rFonts w:ascii="Arial" w:eastAsia="Times New Roman" w:hAnsi="Arial" w:cs="Arial"/>
                <w:color w:val="000000"/>
                <w:sz w:val="20"/>
                <w:szCs w:val="20"/>
              </w:rPr>
            </w:pPr>
            <w:ins w:id="6531" w:author="Arjan" w:date="2012-12-10T16:13:00Z">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0..1</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r>
      <w:tr w:rsidR="00CF1DA2" w:rsidRPr="00CF1DA2" w14:paraId="62615898" w14:textId="77777777">
        <w:trPr>
          <w:ins w:id="6532" w:author="Arjan" w:date="2012-12-10T16:13:00Z"/>
        </w:trPr>
        <w:tc>
          <w:tcPr>
            <w:tcW w:w="3690" w:type="dxa"/>
            <w:tcBorders>
              <w:top w:val="nil"/>
              <w:left w:val="nil"/>
              <w:bottom w:val="nil"/>
              <w:right w:val="nil"/>
            </w:tcBorders>
          </w:tcPr>
          <w:p w14:paraId="31978944" w14:textId="77777777" w:rsidR="00CF1DA2" w:rsidRPr="00CF1DA2" w:rsidRDefault="00CF1DA2" w:rsidP="00CF1DA2">
            <w:pPr>
              <w:autoSpaceDE w:val="0"/>
              <w:autoSpaceDN w:val="0"/>
              <w:adjustRightInd w:val="0"/>
              <w:spacing w:after="0" w:line="240" w:lineRule="auto"/>
              <w:rPr>
                <w:ins w:id="6533"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1D79BD56" w14:textId="77777777" w:rsidR="00CF1DA2" w:rsidRPr="00CF1DA2" w:rsidRDefault="00CF1DA2" w:rsidP="00CF1DA2">
            <w:pPr>
              <w:autoSpaceDE w:val="0"/>
              <w:autoSpaceDN w:val="0"/>
              <w:adjustRightInd w:val="0"/>
              <w:spacing w:after="0" w:line="240" w:lineRule="auto"/>
              <w:rPr>
                <w:ins w:id="6534" w:author="Arjan" w:date="2012-12-10T16:13:00Z"/>
                <w:rFonts w:ascii="Arial" w:eastAsia="Times New Roman" w:hAnsi="Arial" w:cs="Arial"/>
                <w:b/>
                <w:bCs/>
                <w:color w:val="000000"/>
                <w:sz w:val="20"/>
                <w:szCs w:val="20"/>
              </w:rPr>
            </w:pPr>
          </w:p>
        </w:tc>
      </w:tr>
      <w:tr w:rsidR="00CF1DA2" w:rsidRPr="00CF1DA2" w14:paraId="277B3D84" w14:textId="77777777">
        <w:trPr>
          <w:ins w:id="6535" w:author="Arjan" w:date="2012-12-10T16:13:00Z"/>
        </w:trPr>
        <w:tc>
          <w:tcPr>
            <w:tcW w:w="3690" w:type="dxa"/>
            <w:tcBorders>
              <w:top w:val="nil"/>
              <w:left w:val="nil"/>
              <w:bottom w:val="nil"/>
              <w:right w:val="nil"/>
            </w:tcBorders>
          </w:tcPr>
          <w:p w14:paraId="4B909C94" w14:textId="77777777" w:rsidR="00CF1DA2" w:rsidRPr="00CF1DA2" w:rsidRDefault="00CF1DA2" w:rsidP="00CF1DA2">
            <w:pPr>
              <w:autoSpaceDE w:val="0"/>
              <w:autoSpaceDN w:val="0"/>
              <w:adjustRightInd w:val="0"/>
              <w:spacing w:after="0" w:line="240" w:lineRule="auto"/>
              <w:rPr>
                <w:ins w:id="6536" w:author="Arjan" w:date="2012-12-10T16:13:00Z"/>
                <w:rFonts w:ascii="Arial" w:eastAsia="Times New Roman" w:hAnsi="Arial" w:cs="Arial"/>
                <w:color w:val="000000"/>
                <w:sz w:val="20"/>
                <w:szCs w:val="20"/>
              </w:rPr>
            </w:pPr>
            <w:ins w:id="6537" w:author="Arjan" w:date="2012-12-10T16:13:00Z">
              <w:r w:rsidRPr="00CF1DA2">
                <w:rPr>
                  <w:rFonts w:ascii="Arial" w:eastAsia="Times New Roman" w:hAnsi="Arial" w:cs="Arial"/>
                  <w:b/>
                  <w:bCs/>
                  <w:color w:val="000000"/>
                  <w:sz w:val="20"/>
                  <w:szCs w:val="20"/>
                </w:rPr>
                <w:t>Herkomst relatiesoort</w:t>
              </w:r>
            </w:ins>
          </w:p>
        </w:tc>
        <w:tc>
          <w:tcPr>
            <w:tcW w:w="5670" w:type="dxa"/>
            <w:tcBorders>
              <w:top w:val="nil"/>
              <w:left w:val="nil"/>
              <w:bottom w:val="nil"/>
              <w:right w:val="nil"/>
            </w:tcBorders>
          </w:tcPr>
          <w:p w14:paraId="05D3C00C" w14:textId="77777777" w:rsidR="00CF1DA2" w:rsidRPr="00CF1DA2" w:rsidRDefault="00CF1DA2" w:rsidP="00CF1DA2">
            <w:pPr>
              <w:autoSpaceDE w:val="0"/>
              <w:autoSpaceDN w:val="0"/>
              <w:adjustRightInd w:val="0"/>
              <w:spacing w:after="0" w:line="240" w:lineRule="auto"/>
              <w:rPr>
                <w:ins w:id="6538" w:author="Arjan" w:date="2012-12-10T16:13:00Z"/>
                <w:rFonts w:ascii="Arial" w:eastAsia="Times New Roman" w:hAnsi="Arial" w:cs="Arial"/>
                <w:color w:val="000000"/>
                <w:sz w:val="20"/>
                <w:szCs w:val="20"/>
              </w:rPr>
            </w:pPr>
            <w:ins w:id="6539" w:author="Arjan" w:date="2012-12-10T16:13:00Z">
              <w:r w:rsidRPr="00CF1DA2">
                <w:rPr>
                  <w:rFonts w:ascii="Arial" w:eastAsia="Times New Roman" w:hAnsi="Arial" w:cs="Arial"/>
                  <w:color w:val="000000"/>
                  <w:sz w:val="20"/>
                  <w:szCs w:val="20"/>
                </w:rPr>
                <w:t>KING</w:t>
              </w:r>
            </w:ins>
          </w:p>
        </w:tc>
      </w:tr>
      <w:tr w:rsidR="00CF1DA2" w:rsidRPr="00CF1DA2" w14:paraId="2498F47F" w14:textId="77777777">
        <w:trPr>
          <w:trHeight w:val="230"/>
          <w:ins w:id="6540" w:author="Arjan" w:date="2012-12-10T16:13:00Z"/>
        </w:trPr>
        <w:tc>
          <w:tcPr>
            <w:tcW w:w="3690" w:type="dxa"/>
            <w:tcBorders>
              <w:top w:val="nil"/>
              <w:left w:val="nil"/>
              <w:bottom w:val="nil"/>
              <w:right w:val="nil"/>
            </w:tcBorders>
          </w:tcPr>
          <w:p w14:paraId="3DF3AA6C" w14:textId="77777777" w:rsidR="00CF1DA2" w:rsidRPr="00CF1DA2" w:rsidRDefault="00CF1DA2" w:rsidP="00CF1DA2">
            <w:pPr>
              <w:autoSpaceDE w:val="0"/>
              <w:autoSpaceDN w:val="0"/>
              <w:adjustRightInd w:val="0"/>
              <w:spacing w:after="0" w:line="240" w:lineRule="auto"/>
              <w:rPr>
                <w:ins w:id="6541"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47DDD749" w14:textId="77777777" w:rsidR="00CF1DA2" w:rsidRPr="00CF1DA2" w:rsidRDefault="00CF1DA2" w:rsidP="00CF1DA2">
            <w:pPr>
              <w:autoSpaceDE w:val="0"/>
              <w:autoSpaceDN w:val="0"/>
              <w:adjustRightInd w:val="0"/>
              <w:spacing w:after="0" w:line="240" w:lineRule="auto"/>
              <w:rPr>
                <w:ins w:id="6542" w:author="Arjan" w:date="2012-12-10T16:13:00Z"/>
                <w:rFonts w:ascii="Arial" w:eastAsia="Times New Roman" w:hAnsi="Arial" w:cs="Arial"/>
                <w:b/>
                <w:bCs/>
                <w:color w:val="000000"/>
                <w:sz w:val="20"/>
                <w:szCs w:val="20"/>
              </w:rPr>
            </w:pPr>
          </w:p>
        </w:tc>
      </w:tr>
      <w:tr w:rsidR="00CF1DA2" w:rsidRPr="00CF1DA2" w14:paraId="7564DF5A" w14:textId="77777777">
        <w:trPr>
          <w:trHeight w:val="230"/>
          <w:ins w:id="6543" w:author="Arjan" w:date="2012-12-10T16:13:00Z"/>
        </w:trPr>
        <w:tc>
          <w:tcPr>
            <w:tcW w:w="3690" w:type="dxa"/>
            <w:tcBorders>
              <w:top w:val="nil"/>
              <w:left w:val="nil"/>
              <w:bottom w:val="nil"/>
              <w:right w:val="nil"/>
            </w:tcBorders>
          </w:tcPr>
          <w:p w14:paraId="1AE871F9" w14:textId="77777777" w:rsidR="00CF1DA2" w:rsidRPr="00CF1DA2" w:rsidRDefault="00CF1DA2" w:rsidP="00CF1DA2">
            <w:pPr>
              <w:autoSpaceDE w:val="0"/>
              <w:autoSpaceDN w:val="0"/>
              <w:adjustRightInd w:val="0"/>
              <w:spacing w:after="0" w:line="240" w:lineRule="auto"/>
              <w:rPr>
                <w:ins w:id="6544" w:author="Arjan" w:date="2012-12-10T16:13:00Z"/>
                <w:rFonts w:ascii="Arial" w:eastAsia="Times New Roman" w:hAnsi="Arial" w:cs="Arial"/>
                <w:color w:val="000000"/>
                <w:sz w:val="20"/>
                <w:szCs w:val="20"/>
              </w:rPr>
            </w:pPr>
            <w:ins w:id="6545" w:author="Arjan" w:date="2012-12-10T16:13:00Z">
              <w:r w:rsidRPr="00CF1DA2">
                <w:rPr>
                  <w:rFonts w:ascii="Arial" w:eastAsia="Times New Roman" w:hAnsi="Arial" w:cs="Arial"/>
                  <w:b/>
                  <w:bCs/>
                  <w:color w:val="000000"/>
                  <w:sz w:val="20"/>
                  <w:szCs w:val="20"/>
                </w:rPr>
                <w:t>Code relatiesoort</w:t>
              </w:r>
            </w:ins>
          </w:p>
        </w:tc>
        <w:tc>
          <w:tcPr>
            <w:tcW w:w="5670" w:type="dxa"/>
            <w:tcBorders>
              <w:top w:val="nil"/>
              <w:left w:val="nil"/>
              <w:bottom w:val="nil"/>
              <w:right w:val="nil"/>
            </w:tcBorders>
          </w:tcPr>
          <w:p w14:paraId="62691C05" w14:textId="77777777" w:rsidR="00CF1DA2" w:rsidRPr="00CF1DA2" w:rsidRDefault="00CF1DA2" w:rsidP="00CF1DA2">
            <w:pPr>
              <w:autoSpaceDE w:val="0"/>
              <w:autoSpaceDN w:val="0"/>
              <w:adjustRightInd w:val="0"/>
              <w:spacing w:after="0" w:line="240" w:lineRule="auto"/>
              <w:rPr>
                <w:ins w:id="6546" w:author="Arjan" w:date="2012-12-10T16:13:00Z"/>
                <w:rFonts w:ascii="Arial" w:eastAsia="Times New Roman" w:hAnsi="Arial" w:cs="Arial"/>
                <w:color w:val="000000"/>
                <w:sz w:val="20"/>
                <w:szCs w:val="20"/>
              </w:rPr>
            </w:pPr>
          </w:p>
        </w:tc>
      </w:tr>
      <w:tr w:rsidR="00CF1DA2" w:rsidRPr="00CF1DA2" w14:paraId="104AAD4E" w14:textId="77777777">
        <w:trPr>
          <w:trHeight w:val="230"/>
          <w:ins w:id="6547" w:author="Arjan" w:date="2012-12-10T16:13:00Z"/>
        </w:trPr>
        <w:tc>
          <w:tcPr>
            <w:tcW w:w="3690" w:type="dxa"/>
            <w:tcBorders>
              <w:top w:val="nil"/>
              <w:left w:val="nil"/>
              <w:bottom w:val="nil"/>
              <w:right w:val="nil"/>
            </w:tcBorders>
          </w:tcPr>
          <w:p w14:paraId="39D98358" w14:textId="77777777" w:rsidR="00CF1DA2" w:rsidRPr="00CF1DA2" w:rsidRDefault="00CF1DA2" w:rsidP="00CF1DA2">
            <w:pPr>
              <w:autoSpaceDE w:val="0"/>
              <w:autoSpaceDN w:val="0"/>
              <w:adjustRightInd w:val="0"/>
              <w:spacing w:after="0" w:line="240" w:lineRule="auto"/>
              <w:rPr>
                <w:ins w:id="6548"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6890A65A" w14:textId="77777777" w:rsidR="00CF1DA2" w:rsidRPr="00CF1DA2" w:rsidRDefault="00CF1DA2" w:rsidP="00CF1DA2">
            <w:pPr>
              <w:autoSpaceDE w:val="0"/>
              <w:autoSpaceDN w:val="0"/>
              <w:adjustRightInd w:val="0"/>
              <w:spacing w:after="0" w:line="240" w:lineRule="auto"/>
              <w:rPr>
                <w:ins w:id="6549" w:author="Arjan" w:date="2012-12-10T16:13:00Z"/>
                <w:rFonts w:ascii="Arial" w:eastAsia="Times New Roman" w:hAnsi="Arial" w:cs="Arial"/>
                <w:color w:val="000000"/>
                <w:sz w:val="20"/>
                <w:szCs w:val="20"/>
              </w:rPr>
            </w:pPr>
          </w:p>
        </w:tc>
      </w:tr>
      <w:tr w:rsidR="00CF1DA2" w:rsidRPr="005C14BE" w14:paraId="02F92201" w14:textId="77777777">
        <w:trPr>
          <w:ins w:id="6550" w:author="Arjan" w:date="2012-12-10T16:13:00Z"/>
        </w:trPr>
        <w:tc>
          <w:tcPr>
            <w:tcW w:w="3690" w:type="dxa"/>
            <w:tcBorders>
              <w:top w:val="nil"/>
              <w:left w:val="nil"/>
              <w:bottom w:val="nil"/>
              <w:right w:val="nil"/>
            </w:tcBorders>
          </w:tcPr>
          <w:p w14:paraId="1BE73E50" w14:textId="77777777" w:rsidR="00CF1DA2" w:rsidRPr="00CF1DA2" w:rsidRDefault="00CF1DA2" w:rsidP="00CF1DA2">
            <w:pPr>
              <w:autoSpaceDE w:val="0"/>
              <w:autoSpaceDN w:val="0"/>
              <w:adjustRightInd w:val="0"/>
              <w:spacing w:after="0" w:line="240" w:lineRule="auto"/>
              <w:rPr>
                <w:ins w:id="6551" w:author="Arjan" w:date="2012-12-10T16:13:00Z"/>
                <w:rFonts w:ascii="Arial" w:eastAsia="Times New Roman" w:hAnsi="Arial" w:cs="Arial"/>
                <w:b/>
                <w:bCs/>
                <w:color w:val="000000"/>
                <w:sz w:val="20"/>
                <w:szCs w:val="20"/>
              </w:rPr>
            </w:pPr>
            <w:ins w:id="6552" w:author="Arjan" w:date="2012-12-10T16:13:00Z">
              <w:r w:rsidRPr="00CF1DA2">
                <w:rPr>
                  <w:rFonts w:ascii="Arial" w:eastAsia="Times New Roman" w:hAnsi="Arial" w:cs="Arial"/>
                  <w:b/>
                  <w:bCs/>
                  <w:color w:val="000000"/>
                  <w:sz w:val="20"/>
                  <w:szCs w:val="20"/>
                </w:rPr>
                <w:t>Definitie relatiesoort</w:t>
              </w:r>
            </w:ins>
          </w:p>
        </w:tc>
        <w:tc>
          <w:tcPr>
            <w:tcW w:w="5670" w:type="dxa"/>
            <w:tcBorders>
              <w:top w:val="nil"/>
              <w:left w:val="nil"/>
              <w:bottom w:val="nil"/>
              <w:right w:val="nil"/>
            </w:tcBorders>
          </w:tcPr>
          <w:p w14:paraId="114E46A7" w14:textId="77777777" w:rsidR="00CF1DA2" w:rsidRPr="00DD0F4F" w:rsidRDefault="00DA5D93" w:rsidP="00CF1DA2">
            <w:pPr>
              <w:autoSpaceDE w:val="0"/>
              <w:autoSpaceDN w:val="0"/>
              <w:adjustRightInd w:val="0"/>
              <w:spacing w:after="0" w:line="240" w:lineRule="auto"/>
              <w:rPr>
                <w:ins w:id="6553" w:author="Arjan" w:date="2012-12-10T16:13:00Z"/>
                <w:rFonts w:ascii="Arial" w:eastAsia="Times New Roman" w:hAnsi="Arial" w:cs="Arial"/>
                <w:color w:val="000000"/>
                <w:sz w:val="20"/>
                <w:szCs w:val="20"/>
                <w:lang w:val="nl-NL"/>
              </w:rPr>
            </w:pPr>
            <w:ins w:id="6554" w:author="Arjan" w:date="2012-12-10T16:13: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De NATUURLIJK PERSOON waarmee een individueel contact over een ZAAK plaats heeft gevonden.</w:t>
              </w:r>
              <w:r w:rsidRPr="00CF1DA2">
                <w:rPr>
                  <w:rFonts w:ascii="Arial" w:hAnsi="Arial" w:cs="Arial"/>
                  <w:sz w:val="20"/>
                  <w:szCs w:val="20"/>
                  <w:lang w:val="en-AU"/>
                </w:rPr>
                <w:fldChar w:fldCharType="end"/>
              </w:r>
            </w:ins>
          </w:p>
        </w:tc>
      </w:tr>
      <w:tr w:rsidR="00CF1DA2" w:rsidRPr="005C14BE" w14:paraId="507552B3" w14:textId="77777777">
        <w:trPr>
          <w:ins w:id="6555" w:author="Arjan" w:date="2012-12-10T16:13:00Z"/>
        </w:trPr>
        <w:tc>
          <w:tcPr>
            <w:tcW w:w="3690" w:type="dxa"/>
            <w:tcBorders>
              <w:top w:val="nil"/>
              <w:left w:val="nil"/>
              <w:bottom w:val="nil"/>
              <w:right w:val="nil"/>
            </w:tcBorders>
          </w:tcPr>
          <w:p w14:paraId="2A9A2FB8" w14:textId="77777777" w:rsidR="00CF1DA2" w:rsidRPr="00DD0F4F" w:rsidRDefault="00CF1DA2" w:rsidP="00CF1DA2">
            <w:pPr>
              <w:autoSpaceDE w:val="0"/>
              <w:autoSpaceDN w:val="0"/>
              <w:adjustRightInd w:val="0"/>
              <w:spacing w:after="0" w:line="240" w:lineRule="auto"/>
              <w:rPr>
                <w:ins w:id="6556" w:author="Arjan" w:date="2012-12-10T16:1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782577E4" w14:textId="77777777" w:rsidR="00CF1DA2" w:rsidRPr="00DD0F4F" w:rsidRDefault="00CF1DA2" w:rsidP="00CF1DA2">
            <w:pPr>
              <w:autoSpaceDE w:val="0"/>
              <w:autoSpaceDN w:val="0"/>
              <w:adjustRightInd w:val="0"/>
              <w:spacing w:after="0" w:line="240" w:lineRule="auto"/>
              <w:rPr>
                <w:ins w:id="6557" w:author="Arjan" w:date="2012-12-10T16:13:00Z"/>
                <w:rFonts w:ascii="Arial" w:eastAsia="Times New Roman" w:hAnsi="Arial" w:cs="Arial"/>
                <w:color w:val="000000"/>
                <w:sz w:val="20"/>
                <w:szCs w:val="20"/>
                <w:lang w:val="nl-NL"/>
              </w:rPr>
            </w:pPr>
          </w:p>
        </w:tc>
      </w:tr>
      <w:tr w:rsidR="00CF1DA2" w:rsidRPr="00CF1DA2" w14:paraId="34240F56" w14:textId="77777777">
        <w:trPr>
          <w:ins w:id="6558" w:author="Arjan" w:date="2012-12-10T16:13:00Z"/>
        </w:trPr>
        <w:tc>
          <w:tcPr>
            <w:tcW w:w="3690" w:type="dxa"/>
            <w:tcBorders>
              <w:top w:val="nil"/>
              <w:left w:val="nil"/>
              <w:bottom w:val="nil"/>
              <w:right w:val="nil"/>
            </w:tcBorders>
          </w:tcPr>
          <w:p w14:paraId="3FF27405" w14:textId="77777777" w:rsidR="00CF1DA2" w:rsidRPr="00CF1DA2" w:rsidRDefault="00CF1DA2" w:rsidP="00CF1DA2">
            <w:pPr>
              <w:autoSpaceDE w:val="0"/>
              <w:autoSpaceDN w:val="0"/>
              <w:adjustRightInd w:val="0"/>
              <w:spacing w:after="0" w:line="240" w:lineRule="auto"/>
              <w:rPr>
                <w:ins w:id="6559" w:author="Arjan" w:date="2012-12-10T16:13:00Z"/>
                <w:rFonts w:ascii="Arial" w:eastAsia="Times New Roman" w:hAnsi="Arial" w:cs="Arial"/>
                <w:color w:val="000000"/>
                <w:sz w:val="20"/>
                <w:szCs w:val="20"/>
              </w:rPr>
            </w:pPr>
            <w:ins w:id="6560" w:author="Arjan" w:date="2012-12-10T16:13:00Z">
              <w:r w:rsidRPr="00CF1DA2">
                <w:rPr>
                  <w:rFonts w:ascii="Arial" w:eastAsia="Times New Roman" w:hAnsi="Arial" w:cs="Arial"/>
                  <w:b/>
                  <w:bCs/>
                  <w:color w:val="000000"/>
                  <w:sz w:val="20"/>
                  <w:szCs w:val="20"/>
                </w:rPr>
                <w:t>Herkomst definitie relatiesoort</w:t>
              </w:r>
            </w:ins>
          </w:p>
        </w:tc>
        <w:tc>
          <w:tcPr>
            <w:tcW w:w="5670" w:type="dxa"/>
            <w:tcBorders>
              <w:top w:val="nil"/>
              <w:left w:val="nil"/>
              <w:bottom w:val="nil"/>
              <w:right w:val="nil"/>
            </w:tcBorders>
          </w:tcPr>
          <w:p w14:paraId="5359B93C" w14:textId="77777777" w:rsidR="00CF1DA2" w:rsidRPr="00CF1DA2" w:rsidRDefault="00CF1DA2" w:rsidP="00CF1DA2">
            <w:pPr>
              <w:autoSpaceDE w:val="0"/>
              <w:autoSpaceDN w:val="0"/>
              <w:adjustRightInd w:val="0"/>
              <w:spacing w:after="0" w:line="240" w:lineRule="auto"/>
              <w:rPr>
                <w:ins w:id="6561" w:author="Arjan" w:date="2012-12-10T16:13:00Z"/>
                <w:rFonts w:ascii="Arial" w:eastAsia="Times New Roman" w:hAnsi="Arial" w:cs="Arial"/>
                <w:color w:val="000000"/>
                <w:sz w:val="20"/>
                <w:szCs w:val="20"/>
              </w:rPr>
            </w:pPr>
            <w:ins w:id="6562" w:author="Arjan" w:date="2012-12-10T16:13:00Z">
              <w:r w:rsidRPr="00CF1DA2">
                <w:rPr>
                  <w:rFonts w:ascii="Arial" w:eastAsia="Times New Roman" w:hAnsi="Arial" w:cs="Arial"/>
                  <w:color w:val="000000"/>
                  <w:sz w:val="20"/>
                  <w:szCs w:val="20"/>
                </w:rPr>
                <w:t>KING</w:t>
              </w:r>
            </w:ins>
          </w:p>
        </w:tc>
      </w:tr>
      <w:tr w:rsidR="00CF1DA2" w:rsidRPr="00CF1DA2" w14:paraId="09D51A16" w14:textId="77777777">
        <w:trPr>
          <w:ins w:id="6563" w:author="Arjan" w:date="2012-12-10T16:13:00Z"/>
        </w:trPr>
        <w:tc>
          <w:tcPr>
            <w:tcW w:w="3690" w:type="dxa"/>
            <w:tcBorders>
              <w:top w:val="nil"/>
              <w:left w:val="nil"/>
              <w:bottom w:val="nil"/>
              <w:right w:val="nil"/>
            </w:tcBorders>
          </w:tcPr>
          <w:p w14:paraId="666D163B" w14:textId="77777777" w:rsidR="00CF1DA2" w:rsidRPr="00CF1DA2" w:rsidRDefault="00CF1DA2" w:rsidP="00CF1DA2">
            <w:pPr>
              <w:autoSpaceDE w:val="0"/>
              <w:autoSpaceDN w:val="0"/>
              <w:adjustRightInd w:val="0"/>
              <w:spacing w:after="0" w:line="240" w:lineRule="auto"/>
              <w:rPr>
                <w:ins w:id="6564"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01FAB3EC" w14:textId="77777777" w:rsidR="00CF1DA2" w:rsidRPr="00CF1DA2" w:rsidRDefault="00CF1DA2" w:rsidP="00CF1DA2">
            <w:pPr>
              <w:autoSpaceDE w:val="0"/>
              <w:autoSpaceDN w:val="0"/>
              <w:adjustRightInd w:val="0"/>
              <w:spacing w:after="0" w:line="240" w:lineRule="auto"/>
              <w:rPr>
                <w:ins w:id="6565" w:author="Arjan" w:date="2012-12-10T16:13:00Z"/>
                <w:rFonts w:ascii="Arial" w:eastAsia="Times New Roman" w:hAnsi="Arial" w:cs="Arial"/>
                <w:color w:val="000000"/>
                <w:sz w:val="20"/>
                <w:szCs w:val="20"/>
              </w:rPr>
            </w:pPr>
          </w:p>
        </w:tc>
      </w:tr>
      <w:tr w:rsidR="00CF1DA2" w:rsidRPr="00CF1DA2" w14:paraId="54A8D602" w14:textId="77777777">
        <w:trPr>
          <w:ins w:id="6566" w:author="Arjan" w:date="2012-12-10T16:13:00Z"/>
        </w:trPr>
        <w:tc>
          <w:tcPr>
            <w:tcW w:w="3690" w:type="dxa"/>
            <w:tcBorders>
              <w:top w:val="nil"/>
              <w:left w:val="nil"/>
              <w:bottom w:val="nil"/>
              <w:right w:val="nil"/>
            </w:tcBorders>
          </w:tcPr>
          <w:p w14:paraId="4F567E0F" w14:textId="77777777" w:rsidR="00CF1DA2" w:rsidRPr="00CF1DA2" w:rsidRDefault="00CF1DA2" w:rsidP="00CF1DA2">
            <w:pPr>
              <w:autoSpaceDE w:val="0"/>
              <w:autoSpaceDN w:val="0"/>
              <w:adjustRightInd w:val="0"/>
              <w:spacing w:after="0" w:line="240" w:lineRule="auto"/>
              <w:rPr>
                <w:ins w:id="6567" w:author="Arjan" w:date="2012-12-10T16:13:00Z"/>
                <w:rFonts w:ascii="Arial" w:eastAsia="Times New Roman" w:hAnsi="Arial" w:cs="Arial"/>
                <w:color w:val="000000"/>
                <w:sz w:val="20"/>
                <w:szCs w:val="20"/>
              </w:rPr>
            </w:pPr>
            <w:ins w:id="6568" w:author="Arjan" w:date="2012-12-10T16:13:00Z">
              <w:r w:rsidRPr="00CF1DA2">
                <w:rPr>
                  <w:rFonts w:ascii="Arial" w:eastAsia="Times New Roman" w:hAnsi="Arial" w:cs="Arial"/>
                  <w:b/>
                  <w:bCs/>
                  <w:color w:val="000000"/>
                  <w:sz w:val="20"/>
                  <w:szCs w:val="20"/>
                </w:rPr>
                <w:t>Datum opname relatiesoort</w:t>
              </w:r>
            </w:ins>
          </w:p>
        </w:tc>
        <w:tc>
          <w:tcPr>
            <w:tcW w:w="5670" w:type="dxa"/>
            <w:tcBorders>
              <w:top w:val="nil"/>
              <w:left w:val="nil"/>
              <w:bottom w:val="nil"/>
              <w:right w:val="nil"/>
            </w:tcBorders>
          </w:tcPr>
          <w:p w14:paraId="442EDB88" w14:textId="77777777" w:rsidR="00CF1DA2" w:rsidRPr="00CF1DA2" w:rsidRDefault="00CF1DA2" w:rsidP="00CF1DA2">
            <w:pPr>
              <w:autoSpaceDE w:val="0"/>
              <w:autoSpaceDN w:val="0"/>
              <w:adjustRightInd w:val="0"/>
              <w:spacing w:after="0" w:line="240" w:lineRule="auto"/>
              <w:rPr>
                <w:ins w:id="6569" w:author="Arjan" w:date="2012-12-10T16:13:00Z"/>
                <w:rFonts w:ascii="Arial" w:eastAsia="Times New Roman" w:hAnsi="Arial" w:cs="Arial"/>
                <w:color w:val="000000"/>
                <w:sz w:val="20"/>
                <w:szCs w:val="20"/>
              </w:rPr>
            </w:pPr>
            <w:ins w:id="6570" w:author="Arjan" w:date="2012-12-10T16:13:00Z">
              <w:r w:rsidRPr="00CF1DA2">
                <w:rPr>
                  <w:rFonts w:ascii="Arial" w:eastAsia="Times New Roman" w:hAnsi="Arial" w:cs="Arial"/>
                  <w:color w:val="000000"/>
                  <w:sz w:val="20"/>
                  <w:szCs w:val="20"/>
                </w:rPr>
                <w:t>1 januari 2013</w:t>
              </w:r>
            </w:ins>
          </w:p>
        </w:tc>
      </w:tr>
      <w:tr w:rsidR="00CF1DA2" w:rsidRPr="00CF1DA2" w14:paraId="073496D2" w14:textId="77777777">
        <w:trPr>
          <w:ins w:id="6571" w:author="Arjan" w:date="2012-12-10T16:13:00Z"/>
        </w:trPr>
        <w:tc>
          <w:tcPr>
            <w:tcW w:w="3690" w:type="dxa"/>
            <w:tcBorders>
              <w:top w:val="nil"/>
              <w:left w:val="nil"/>
              <w:bottom w:val="nil"/>
              <w:right w:val="nil"/>
            </w:tcBorders>
          </w:tcPr>
          <w:p w14:paraId="6C26F041" w14:textId="77777777" w:rsidR="00CF1DA2" w:rsidRPr="00CF1DA2" w:rsidRDefault="00CF1DA2" w:rsidP="00CF1DA2">
            <w:pPr>
              <w:autoSpaceDE w:val="0"/>
              <w:autoSpaceDN w:val="0"/>
              <w:adjustRightInd w:val="0"/>
              <w:spacing w:after="0" w:line="240" w:lineRule="auto"/>
              <w:rPr>
                <w:ins w:id="657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2CDBCC2D" w14:textId="77777777" w:rsidR="00CF1DA2" w:rsidRPr="00CF1DA2" w:rsidRDefault="00CF1DA2" w:rsidP="00CF1DA2">
            <w:pPr>
              <w:autoSpaceDE w:val="0"/>
              <w:autoSpaceDN w:val="0"/>
              <w:adjustRightInd w:val="0"/>
              <w:spacing w:after="0" w:line="240" w:lineRule="auto"/>
              <w:rPr>
                <w:ins w:id="6573" w:author="Arjan" w:date="2012-12-10T16:13:00Z"/>
                <w:rFonts w:ascii="Arial" w:eastAsia="Times New Roman" w:hAnsi="Arial" w:cs="Arial"/>
                <w:color w:val="000000"/>
                <w:sz w:val="20"/>
                <w:szCs w:val="20"/>
              </w:rPr>
            </w:pPr>
          </w:p>
        </w:tc>
      </w:tr>
      <w:tr w:rsidR="00CF1DA2" w:rsidRPr="00CF1DA2" w14:paraId="5DAF710D" w14:textId="77777777">
        <w:trPr>
          <w:ins w:id="6574" w:author="Arjan" w:date="2012-12-10T16:13:00Z"/>
        </w:trPr>
        <w:tc>
          <w:tcPr>
            <w:tcW w:w="3690" w:type="dxa"/>
            <w:tcBorders>
              <w:top w:val="nil"/>
              <w:left w:val="nil"/>
              <w:bottom w:val="nil"/>
              <w:right w:val="nil"/>
            </w:tcBorders>
          </w:tcPr>
          <w:p w14:paraId="078A99CF" w14:textId="77777777" w:rsidR="00CF1DA2" w:rsidRPr="00CF1DA2" w:rsidRDefault="00CF1DA2" w:rsidP="00CF1DA2">
            <w:pPr>
              <w:autoSpaceDE w:val="0"/>
              <w:autoSpaceDN w:val="0"/>
              <w:adjustRightInd w:val="0"/>
              <w:spacing w:after="0" w:line="240" w:lineRule="auto"/>
              <w:rPr>
                <w:ins w:id="6575" w:author="Arjan" w:date="2012-12-10T16:13:00Z"/>
                <w:rFonts w:ascii="Arial" w:eastAsia="Times New Roman" w:hAnsi="Arial" w:cs="Arial"/>
                <w:color w:val="000000"/>
                <w:sz w:val="20"/>
                <w:szCs w:val="20"/>
              </w:rPr>
            </w:pPr>
            <w:ins w:id="6576" w:author="Arjan" w:date="2012-12-10T16:13:00Z">
              <w:r w:rsidRPr="00CF1DA2">
                <w:rPr>
                  <w:rFonts w:ascii="Arial" w:eastAsia="Times New Roman" w:hAnsi="Arial" w:cs="Arial"/>
                  <w:b/>
                  <w:bCs/>
                  <w:color w:val="000000"/>
                  <w:sz w:val="20"/>
                  <w:szCs w:val="20"/>
                </w:rPr>
                <w:t>Toelichting relatiesoort</w:t>
              </w:r>
            </w:ins>
          </w:p>
        </w:tc>
        <w:tc>
          <w:tcPr>
            <w:tcW w:w="5670" w:type="dxa"/>
            <w:tcBorders>
              <w:top w:val="nil"/>
              <w:left w:val="nil"/>
              <w:bottom w:val="nil"/>
              <w:right w:val="nil"/>
            </w:tcBorders>
          </w:tcPr>
          <w:p w14:paraId="6B3B516B" w14:textId="77777777" w:rsidR="00CF1DA2" w:rsidRPr="00CF1DA2" w:rsidRDefault="00CF1DA2" w:rsidP="00CF1DA2">
            <w:pPr>
              <w:autoSpaceDE w:val="0"/>
              <w:autoSpaceDN w:val="0"/>
              <w:adjustRightInd w:val="0"/>
              <w:spacing w:after="0" w:line="240" w:lineRule="auto"/>
              <w:rPr>
                <w:ins w:id="6577" w:author="Arjan" w:date="2012-12-10T16:13:00Z"/>
                <w:rFonts w:ascii="Arial" w:eastAsia="Times New Roman" w:hAnsi="Arial" w:cs="Arial"/>
                <w:color w:val="000000"/>
                <w:sz w:val="20"/>
                <w:szCs w:val="20"/>
              </w:rPr>
            </w:pPr>
          </w:p>
        </w:tc>
      </w:tr>
      <w:tr w:rsidR="00CF1DA2" w:rsidRPr="00CF1DA2" w14:paraId="17896464" w14:textId="77777777">
        <w:trPr>
          <w:ins w:id="6578" w:author="Arjan" w:date="2012-12-10T16:13:00Z"/>
        </w:trPr>
        <w:tc>
          <w:tcPr>
            <w:tcW w:w="3690" w:type="dxa"/>
            <w:tcBorders>
              <w:top w:val="nil"/>
              <w:left w:val="nil"/>
              <w:bottom w:val="nil"/>
              <w:right w:val="nil"/>
            </w:tcBorders>
          </w:tcPr>
          <w:p w14:paraId="2E90F13E" w14:textId="77777777" w:rsidR="00CF1DA2" w:rsidRPr="00CF1DA2" w:rsidRDefault="00CF1DA2" w:rsidP="00CF1DA2">
            <w:pPr>
              <w:autoSpaceDE w:val="0"/>
              <w:autoSpaceDN w:val="0"/>
              <w:adjustRightInd w:val="0"/>
              <w:spacing w:after="0" w:line="240" w:lineRule="auto"/>
              <w:rPr>
                <w:ins w:id="6579"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0983921F" w14:textId="77777777" w:rsidR="00CF1DA2" w:rsidRPr="00CF1DA2" w:rsidRDefault="00CF1DA2" w:rsidP="00CF1DA2">
            <w:pPr>
              <w:autoSpaceDE w:val="0"/>
              <w:autoSpaceDN w:val="0"/>
              <w:adjustRightInd w:val="0"/>
              <w:spacing w:after="0" w:line="240" w:lineRule="auto"/>
              <w:rPr>
                <w:ins w:id="6580" w:author="Arjan" w:date="2012-12-10T16:13:00Z"/>
                <w:rFonts w:ascii="Arial" w:eastAsia="Times New Roman" w:hAnsi="Arial" w:cs="Arial"/>
                <w:color w:val="000000"/>
                <w:sz w:val="20"/>
                <w:szCs w:val="20"/>
              </w:rPr>
            </w:pPr>
          </w:p>
        </w:tc>
      </w:tr>
      <w:tr w:rsidR="00CF1DA2" w:rsidRPr="00CF1DA2" w14:paraId="2755B5C1" w14:textId="77777777">
        <w:trPr>
          <w:ins w:id="6581" w:author="Arjan" w:date="2012-12-10T16:13:00Z"/>
        </w:trPr>
        <w:tc>
          <w:tcPr>
            <w:tcW w:w="3690" w:type="dxa"/>
            <w:tcBorders>
              <w:top w:val="nil"/>
              <w:left w:val="nil"/>
              <w:bottom w:val="nil"/>
              <w:right w:val="nil"/>
            </w:tcBorders>
          </w:tcPr>
          <w:p w14:paraId="0CDCFB7E" w14:textId="77777777" w:rsidR="00CF1DA2" w:rsidRPr="00CF1DA2" w:rsidRDefault="00CF1DA2" w:rsidP="00CF1DA2">
            <w:pPr>
              <w:autoSpaceDE w:val="0"/>
              <w:autoSpaceDN w:val="0"/>
              <w:adjustRightInd w:val="0"/>
              <w:spacing w:after="0" w:line="240" w:lineRule="auto"/>
              <w:rPr>
                <w:ins w:id="6582" w:author="Arjan" w:date="2012-12-10T16:13:00Z"/>
                <w:rFonts w:ascii="Arial" w:eastAsia="Times New Roman" w:hAnsi="Arial" w:cs="Arial"/>
                <w:color w:val="000000"/>
                <w:sz w:val="20"/>
                <w:szCs w:val="20"/>
              </w:rPr>
            </w:pPr>
            <w:ins w:id="6583" w:author="Arjan" w:date="2012-12-10T16:13:00Z">
              <w:r w:rsidRPr="00CF1DA2">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14:paraId="14A8B5DE" w14:textId="77777777" w:rsidR="00CF1DA2" w:rsidRPr="00CF1DA2" w:rsidRDefault="00CF1DA2" w:rsidP="00CF1DA2">
            <w:pPr>
              <w:autoSpaceDE w:val="0"/>
              <w:autoSpaceDN w:val="0"/>
              <w:adjustRightInd w:val="0"/>
              <w:spacing w:after="0" w:line="240" w:lineRule="auto"/>
              <w:rPr>
                <w:ins w:id="6584" w:author="Arjan" w:date="2012-12-10T16:13:00Z"/>
                <w:rFonts w:ascii="Arial" w:eastAsia="Times New Roman" w:hAnsi="Arial" w:cs="Arial"/>
                <w:color w:val="000000"/>
                <w:sz w:val="20"/>
                <w:szCs w:val="20"/>
              </w:rPr>
            </w:pPr>
            <w:ins w:id="6585" w:author="Arjan" w:date="2012-12-10T16:13:00Z">
              <w:r w:rsidRPr="00CF1DA2">
                <w:rPr>
                  <w:rFonts w:ascii="Arial" w:eastAsia="Times New Roman" w:hAnsi="Arial" w:cs="Arial"/>
                  <w:color w:val="000000"/>
                  <w:sz w:val="20"/>
                  <w:szCs w:val="20"/>
                </w:rPr>
                <w:t>Nee</w:t>
              </w:r>
            </w:ins>
          </w:p>
        </w:tc>
      </w:tr>
      <w:tr w:rsidR="00CF1DA2" w:rsidRPr="00CF1DA2" w14:paraId="1470C01B" w14:textId="77777777">
        <w:trPr>
          <w:trHeight w:val="230"/>
          <w:ins w:id="6586" w:author="Arjan" w:date="2012-12-10T16:13:00Z"/>
        </w:trPr>
        <w:tc>
          <w:tcPr>
            <w:tcW w:w="3690" w:type="dxa"/>
            <w:tcBorders>
              <w:top w:val="nil"/>
              <w:left w:val="nil"/>
              <w:bottom w:val="nil"/>
              <w:right w:val="nil"/>
            </w:tcBorders>
          </w:tcPr>
          <w:p w14:paraId="1E2A781E" w14:textId="77777777" w:rsidR="00CF1DA2" w:rsidRPr="00CF1DA2" w:rsidRDefault="00CF1DA2" w:rsidP="00CF1DA2">
            <w:pPr>
              <w:autoSpaceDE w:val="0"/>
              <w:autoSpaceDN w:val="0"/>
              <w:adjustRightInd w:val="0"/>
              <w:spacing w:after="0" w:line="240" w:lineRule="auto"/>
              <w:rPr>
                <w:ins w:id="6587"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5E4EE9EB" w14:textId="77777777" w:rsidR="00CF1DA2" w:rsidRPr="00CF1DA2" w:rsidRDefault="00CF1DA2" w:rsidP="00CF1DA2">
            <w:pPr>
              <w:autoSpaceDE w:val="0"/>
              <w:autoSpaceDN w:val="0"/>
              <w:adjustRightInd w:val="0"/>
              <w:spacing w:after="0" w:line="240" w:lineRule="auto"/>
              <w:rPr>
                <w:ins w:id="6588" w:author="Arjan" w:date="2012-12-10T16:13:00Z"/>
                <w:rFonts w:ascii="Arial" w:eastAsia="Times New Roman" w:hAnsi="Arial" w:cs="Arial"/>
                <w:color w:val="000000"/>
                <w:sz w:val="20"/>
                <w:szCs w:val="20"/>
              </w:rPr>
            </w:pPr>
          </w:p>
        </w:tc>
      </w:tr>
      <w:tr w:rsidR="00CF1DA2" w:rsidRPr="00CF1DA2" w14:paraId="3496556C" w14:textId="77777777">
        <w:trPr>
          <w:trHeight w:val="230"/>
          <w:ins w:id="6589" w:author="Arjan" w:date="2012-12-10T16:13:00Z"/>
        </w:trPr>
        <w:tc>
          <w:tcPr>
            <w:tcW w:w="3690" w:type="dxa"/>
            <w:tcBorders>
              <w:top w:val="nil"/>
              <w:left w:val="nil"/>
              <w:bottom w:val="nil"/>
              <w:right w:val="nil"/>
            </w:tcBorders>
          </w:tcPr>
          <w:p w14:paraId="44867638" w14:textId="77777777" w:rsidR="00CF1DA2" w:rsidRPr="00CF1DA2" w:rsidRDefault="00CF1DA2" w:rsidP="00CF1DA2">
            <w:pPr>
              <w:autoSpaceDE w:val="0"/>
              <w:autoSpaceDN w:val="0"/>
              <w:adjustRightInd w:val="0"/>
              <w:spacing w:after="0" w:line="240" w:lineRule="auto"/>
              <w:rPr>
                <w:ins w:id="6590" w:author="Arjan" w:date="2012-12-10T16:13:00Z"/>
                <w:rFonts w:ascii="Arial" w:eastAsia="Times New Roman" w:hAnsi="Arial" w:cs="Arial"/>
                <w:color w:val="000000"/>
                <w:sz w:val="20"/>
                <w:szCs w:val="20"/>
              </w:rPr>
            </w:pPr>
            <w:ins w:id="6591" w:author="Arjan" w:date="2012-12-10T16:13:00Z">
              <w:r w:rsidRPr="00CF1DA2">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14:paraId="757214D6" w14:textId="77777777" w:rsidR="00CF1DA2" w:rsidRPr="00CF1DA2" w:rsidRDefault="00CF1DA2" w:rsidP="00CF1DA2">
            <w:pPr>
              <w:autoSpaceDE w:val="0"/>
              <w:autoSpaceDN w:val="0"/>
              <w:adjustRightInd w:val="0"/>
              <w:spacing w:after="0" w:line="240" w:lineRule="auto"/>
              <w:rPr>
                <w:ins w:id="6592" w:author="Arjan" w:date="2012-12-10T16:13:00Z"/>
                <w:rFonts w:ascii="Arial" w:eastAsia="Times New Roman" w:hAnsi="Arial" w:cs="Arial"/>
                <w:color w:val="000000"/>
                <w:sz w:val="20"/>
                <w:szCs w:val="20"/>
              </w:rPr>
            </w:pPr>
            <w:ins w:id="6593" w:author="Arjan" w:date="2012-12-10T16:13:00Z">
              <w:r w:rsidRPr="00CF1DA2">
                <w:rPr>
                  <w:rFonts w:ascii="Arial" w:eastAsia="Times New Roman" w:hAnsi="Arial" w:cs="Arial"/>
                  <w:color w:val="000000"/>
                  <w:sz w:val="20"/>
                  <w:szCs w:val="20"/>
                </w:rPr>
                <w:t>Nee</w:t>
              </w:r>
            </w:ins>
          </w:p>
        </w:tc>
      </w:tr>
      <w:tr w:rsidR="00CF1DA2" w:rsidRPr="00CF1DA2" w14:paraId="67A1C7E8" w14:textId="77777777">
        <w:trPr>
          <w:ins w:id="6594" w:author="Arjan" w:date="2012-12-10T16:13:00Z"/>
        </w:trPr>
        <w:tc>
          <w:tcPr>
            <w:tcW w:w="3690" w:type="dxa"/>
            <w:tcBorders>
              <w:top w:val="nil"/>
              <w:left w:val="nil"/>
              <w:bottom w:val="nil"/>
              <w:right w:val="nil"/>
            </w:tcBorders>
          </w:tcPr>
          <w:p w14:paraId="0657D77F" w14:textId="77777777" w:rsidR="00CF1DA2" w:rsidRPr="00CF1DA2" w:rsidRDefault="00CF1DA2" w:rsidP="00CF1DA2">
            <w:pPr>
              <w:autoSpaceDE w:val="0"/>
              <w:autoSpaceDN w:val="0"/>
              <w:adjustRightInd w:val="0"/>
              <w:spacing w:after="0" w:line="240" w:lineRule="auto"/>
              <w:rPr>
                <w:ins w:id="6595"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72F2CCA5" w14:textId="77777777" w:rsidR="00CF1DA2" w:rsidRPr="00CF1DA2" w:rsidRDefault="00CF1DA2" w:rsidP="00CF1DA2">
            <w:pPr>
              <w:autoSpaceDE w:val="0"/>
              <w:autoSpaceDN w:val="0"/>
              <w:adjustRightInd w:val="0"/>
              <w:spacing w:after="0" w:line="240" w:lineRule="auto"/>
              <w:rPr>
                <w:ins w:id="6596" w:author="Arjan" w:date="2012-12-10T16:13:00Z"/>
                <w:rFonts w:ascii="Arial" w:eastAsia="Times New Roman" w:hAnsi="Arial" w:cs="Arial"/>
                <w:color w:val="000000"/>
                <w:sz w:val="20"/>
                <w:szCs w:val="20"/>
              </w:rPr>
            </w:pPr>
          </w:p>
        </w:tc>
      </w:tr>
      <w:tr w:rsidR="00CF1DA2" w:rsidRPr="00CF1DA2" w14:paraId="03C535B1" w14:textId="77777777">
        <w:trPr>
          <w:ins w:id="6597" w:author="Arjan" w:date="2012-12-10T16:13:00Z"/>
        </w:trPr>
        <w:tc>
          <w:tcPr>
            <w:tcW w:w="3690" w:type="dxa"/>
            <w:tcBorders>
              <w:top w:val="nil"/>
              <w:left w:val="nil"/>
              <w:bottom w:val="nil"/>
              <w:right w:val="nil"/>
            </w:tcBorders>
          </w:tcPr>
          <w:p w14:paraId="447EF3C3" w14:textId="77777777" w:rsidR="00CF1DA2" w:rsidRPr="00CF1DA2" w:rsidRDefault="00CF1DA2" w:rsidP="00CF1DA2">
            <w:pPr>
              <w:autoSpaceDE w:val="0"/>
              <w:autoSpaceDN w:val="0"/>
              <w:adjustRightInd w:val="0"/>
              <w:spacing w:after="0" w:line="240" w:lineRule="auto"/>
              <w:rPr>
                <w:ins w:id="6598" w:author="Arjan" w:date="2012-12-10T16:13:00Z"/>
                <w:rFonts w:ascii="Arial" w:eastAsia="Times New Roman" w:hAnsi="Arial" w:cs="Arial"/>
                <w:color w:val="000000"/>
                <w:sz w:val="20"/>
                <w:szCs w:val="20"/>
              </w:rPr>
            </w:pPr>
            <w:ins w:id="6599" w:author="Arjan" w:date="2012-12-10T16:13:00Z">
              <w:r w:rsidRPr="00CF1DA2">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14:paraId="555A4991" w14:textId="77777777" w:rsidR="00CF1DA2" w:rsidRPr="00CF1DA2" w:rsidRDefault="00CF1DA2" w:rsidP="00CF1DA2">
            <w:pPr>
              <w:autoSpaceDE w:val="0"/>
              <w:autoSpaceDN w:val="0"/>
              <w:adjustRightInd w:val="0"/>
              <w:spacing w:after="0" w:line="240" w:lineRule="auto"/>
              <w:rPr>
                <w:ins w:id="6600" w:author="Arjan" w:date="2012-12-10T16:13:00Z"/>
                <w:rFonts w:ascii="Arial" w:eastAsia="Times New Roman" w:hAnsi="Arial" w:cs="Arial"/>
                <w:color w:val="000000"/>
                <w:sz w:val="20"/>
                <w:szCs w:val="20"/>
              </w:rPr>
            </w:pPr>
          </w:p>
        </w:tc>
      </w:tr>
      <w:tr w:rsidR="00CF1DA2" w:rsidRPr="00CF1DA2" w14:paraId="74D7A76A" w14:textId="77777777">
        <w:trPr>
          <w:ins w:id="6601" w:author="Arjan" w:date="2012-12-10T16:13:00Z"/>
        </w:trPr>
        <w:tc>
          <w:tcPr>
            <w:tcW w:w="3690" w:type="dxa"/>
            <w:tcBorders>
              <w:top w:val="nil"/>
              <w:left w:val="nil"/>
              <w:bottom w:val="nil"/>
              <w:right w:val="nil"/>
            </w:tcBorders>
          </w:tcPr>
          <w:p w14:paraId="3FA97E00" w14:textId="77777777" w:rsidR="00CF1DA2" w:rsidRPr="00CF1DA2" w:rsidRDefault="00CF1DA2" w:rsidP="00CF1DA2">
            <w:pPr>
              <w:autoSpaceDE w:val="0"/>
              <w:autoSpaceDN w:val="0"/>
              <w:adjustRightInd w:val="0"/>
              <w:spacing w:after="0" w:line="240" w:lineRule="auto"/>
              <w:rPr>
                <w:ins w:id="660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64539067" w14:textId="77777777" w:rsidR="00CF1DA2" w:rsidRPr="00CF1DA2" w:rsidRDefault="00CF1DA2" w:rsidP="00CF1DA2">
            <w:pPr>
              <w:autoSpaceDE w:val="0"/>
              <w:autoSpaceDN w:val="0"/>
              <w:adjustRightInd w:val="0"/>
              <w:spacing w:after="0" w:line="240" w:lineRule="auto"/>
              <w:rPr>
                <w:ins w:id="6603" w:author="Arjan" w:date="2012-12-10T16:13:00Z"/>
                <w:rFonts w:ascii="Arial" w:eastAsia="Times New Roman" w:hAnsi="Arial" w:cs="Arial"/>
                <w:color w:val="000000"/>
                <w:sz w:val="20"/>
                <w:szCs w:val="20"/>
              </w:rPr>
            </w:pPr>
          </w:p>
        </w:tc>
      </w:tr>
      <w:tr w:rsidR="00CF1DA2" w:rsidRPr="00CF1DA2" w14:paraId="66DEE015" w14:textId="77777777">
        <w:trPr>
          <w:ins w:id="6604" w:author="Arjan" w:date="2012-12-10T16:13:00Z"/>
        </w:trPr>
        <w:tc>
          <w:tcPr>
            <w:tcW w:w="3690" w:type="dxa"/>
            <w:tcBorders>
              <w:top w:val="nil"/>
              <w:left w:val="nil"/>
              <w:bottom w:val="nil"/>
              <w:right w:val="nil"/>
            </w:tcBorders>
          </w:tcPr>
          <w:p w14:paraId="103E9236" w14:textId="77777777" w:rsidR="00CF1DA2" w:rsidRPr="00CF1DA2" w:rsidRDefault="00CF1DA2" w:rsidP="00CF1DA2">
            <w:pPr>
              <w:autoSpaceDE w:val="0"/>
              <w:autoSpaceDN w:val="0"/>
              <w:adjustRightInd w:val="0"/>
              <w:spacing w:after="0" w:line="240" w:lineRule="auto"/>
              <w:rPr>
                <w:ins w:id="6605" w:author="Arjan" w:date="2012-12-10T16:13:00Z"/>
                <w:rFonts w:ascii="Arial" w:eastAsia="Times New Roman" w:hAnsi="Arial" w:cs="Arial"/>
                <w:color w:val="000000"/>
                <w:sz w:val="20"/>
                <w:szCs w:val="20"/>
              </w:rPr>
            </w:pPr>
            <w:ins w:id="6606" w:author="Arjan" w:date="2012-12-10T16:13:00Z">
              <w:r w:rsidRPr="00CF1DA2">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14:paraId="4B7BC91B" w14:textId="77777777" w:rsidR="00CF1DA2" w:rsidRPr="00CF1DA2" w:rsidRDefault="00CF1DA2" w:rsidP="00CF1DA2">
            <w:pPr>
              <w:autoSpaceDE w:val="0"/>
              <w:autoSpaceDN w:val="0"/>
              <w:adjustRightInd w:val="0"/>
              <w:spacing w:after="0" w:line="240" w:lineRule="auto"/>
              <w:rPr>
                <w:ins w:id="6607" w:author="Arjan" w:date="2012-12-10T16:13:00Z"/>
                <w:rFonts w:ascii="Arial" w:eastAsia="Times New Roman" w:hAnsi="Arial" w:cs="Arial"/>
                <w:color w:val="000000"/>
                <w:sz w:val="20"/>
                <w:szCs w:val="20"/>
              </w:rPr>
            </w:pPr>
            <w:ins w:id="6608" w:author="Arjan" w:date="2012-12-10T16:13:00Z">
              <w:r w:rsidRPr="00CF1DA2">
                <w:rPr>
                  <w:rFonts w:ascii="Arial" w:eastAsia="Times New Roman" w:hAnsi="Arial" w:cs="Arial"/>
                  <w:color w:val="000000"/>
                  <w:sz w:val="20"/>
                  <w:szCs w:val="20"/>
                </w:rPr>
                <w:t>Nee</w:t>
              </w:r>
            </w:ins>
          </w:p>
        </w:tc>
      </w:tr>
      <w:tr w:rsidR="00CF1DA2" w:rsidRPr="00CF1DA2" w14:paraId="5DA35440" w14:textId="77777777">
        <w:trPr>
          <w:ins w:id="6609" w:author="Arjan" w:date="2012-12-10T16:13:00Z"/>
        </w:trPr>
        <w:tc>
          <w:tcPr>
            <w:tcW w:w="3690" w:type="dxa"/>
            <w:tcBorders>
              <w:top w:val="nil"/>
              <w:left w:val="nil"/>
              <w:bottom w:val="nil"/>
              <w:right w:val="nil"/>
            </w:tcBorders>
          </w:tcPr>
          <w:p w14:paraId="0F476637" w14:textId="77777777" w:rsidR="00CF1DA2" w:rsidRPr="00CF1DA2" w:rsidRDefault="00CF1DA2" w:rsidP="00CF1DA2">
            <w:pPr>
              <w:autoSpaceDE w:val="0"/>
              <w:autoSpaceDN w:val="0"/>
              <w:adjustRightInd w:val="0"/>
              <w:spacing w:after="0" w:line="240" w:lineRule="auto"/>
              <w:rPr>
                <w:ins w:id="6610"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412904A0" w14:textId="77777777" w:rsidR="00CF1DA2" w:rsidRPr="00CF1DA2" w:rsidRDefault="00CF1DA2" w:rsidP="00CF1DA2">
            <w:pPr>
              <w:autoSpaceDE w:val="0"/>
              <w:autoSpaceDN w:val="0"/>
              <w:adjustRightInd w:val="0"/>
              <w:spacing w:after="0" w:line="240" w:lineRule="auto"/>
              <w:rPr>
                <w:ins w:id="6611" w:author="Arjan" w:date="2012-12-10T16:13:00Z"/>
                <w:rFonts w:ascii="Arial" w:eastAsia="Times New Roman" w:hAnsi="Arial" w:cs="Arial"/>
                <w:color w:val="000000"/>
                <w:sz w:val="20"/>
                <w:szCs w:val="20"/>
              </w:rPr>
            </w:pPr>
          </w:p>
        </w:tc>
      </w:tr>
      <w:tr w:rsidR="00CF1DA2" w:rsidRPr="00CF1DA2" w14:paraId="3C0EFCAE" w14:textId="77777777">
        <w:trPr>
          <w:ins w:id="6612" w:author="Arjan" w:date="2012-12-10T16:13:00Z"/>
        </w:trPr>
        <w:tc>
          <w:tcPr>
            <w:tcW w:w="3690" w:type="dxa"/>
            <w:tcBorders>
              <w:top w:val="nil"/>
              <w:left w:val="nil"/>
              <w:bottom w:val="nil"/>
              <w:right w:val="nil"/>
            </w:tcBorders>
          </w:tcPr>
          <w:p w14:paraId="5DE40B31" w14:textId="77777777" w:rsidR="00CF1DA2" w:rsidRPr="00CF1DA2" w:rsidRDefault="00CF1DA2" w:rsidP="00CF1DA2">
            <w:pPr>
              <w:autoSpaceDE w:val="0"/>
              <w:autoSpaceDN w:val="0"/>
              <w:adjustRightInd w:val="0"/>
              <w:spacing w:after="0" w:line="240" w:lineRule="auto"/>
              <w:rPr>
                <w:ins w:id="6613" w:author="Arjan" w:date="2012-12-10T16:13:00Z"/>
                <w:rFonts w:ascii="Arial" w:eastAsia="Times New Roman" w:hAnsi="Arial" w:cs="Arial"/>
                <w:color w:val="000000"/>
                <w:sz w:val="20"/>
                <w:szCs w:val="20"/>
              </w:rPr>
            </w:pPr>
            <w:ins w:id="6614" w:author="Arjan" w:date="2012-12-10T16:13:00Z">
              <w:r w:rsidRPr="00CF1DA2">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14:paraId="108E3EE1" w14:textId="77777777" w:rsidR="00CF1DA2" w:rsidRPr="00CF1DA2" w:rsidRDefault="00CF1DA2" w:rsidP="00CF1DA2">
            <w:pPr>
              <w:autoSpaceDE w:val="0"/>
              <w:autoSpaceDN w:val="0"/>
              <w:adjustRightInd w:val="0"/>
              <w:spacing w:after="0" w:line="240" w:lineRule="auto"/>
              <w:rPr>
                <w:ins w:id="6615" w:author="Arjan" w:date="2012-12-10T16:13:00Z"/>
                <w:rFonts w:ascii="Arial" w:eastAsia="Times New Roman" w:hAnsi="Arial" w:cs="Arial"/>
                <w:color w:val="000000"/>
                <w:sz w:val="20"/>
                <w:szCs w:val="20"/>
              </w:rPr>
            </w:pPr>
            <w:ins w:id="6616" w:author="Arjan" w:date="2012-12-10T16:13:00Z">
              <w:r w:rsidRPr="00CF1DA2">
                <w:rPr>
                  <w:rFonts w:ascii="Arial" w:eastAsia="Times New Roman" w:hAnsi="Arial" w:cs="Arial"/>
                  <w:color w:val="000000"/>
                  <w:sz w:val="20"/>
                  <w:szCs w:val="20"/>
                </w:rPr>
                <w:t>Nee</w:t>
              </w:r>
            </w:ins>
          </w:p>
        </w:tc>
      </w:tr>
      <w:tr w:rsidR="00CF1DA2" w:rsidRPr="00CF1DA2" w14:paraId="0BDBD8B3" w14:textId="77777777">
        <w:trPr>
          <w:ins w:id="6617" w:author="Arjan" w:date="2012-12-10T16:13:00Z"/>
        </w:trPr>
        <w:tc>
          <w:tcPr>
            <w:tcW w:w="3690" w:type="dxa"/>
            <w:tcBorders>
              <w:top w:val="nil"/>
              <w:left w:val="nil"/>
              <w:bottom w:val="nil"/>
              <w:right w:val="nil"/>
            </w:tcBorders>
          </w:tcPr>
          <w:p w14:paraId="260068DE" w14:textId="77777777" w:rsidR="00CF1DA2" w:rsidRPr="00CF1DA2" w:rsidRDefault="00CF1DA2" w:rsidP="00CF1DA2">
            <w:pPr>
              <w:autoSpaceDE w:val="0"/>
              <w:autoSpaceDN w:val="0"/>
              <w:adjustRightInd w:val="0"/>
              <w:spacing w:after="0" w:line="240" w:lineRule="auto"/>
              <w:rPr>
                <w:ins w:id="6618"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78C3D553" w14:textId="77777777" w:rsidR="00CF1DA2" w:rsidRPr="00CF1DA2" w:rsidRDefault="00CF1DA2" w:rsidP="00CF1DA2">
            <w:pPr>
              <w:autoSpaceDE w:val="0"/>
              <w:autoSpaceDN w:val="0"/>
              <w:adjustRightInd w:val="0"/>
              <w:spacing w:after="0" w:line="240" w:lineRule="auto"/>
              <w:rPr>
                <w:ins w:id="6619" w:author="Arjan" w:date="2012-12-10T16:13:00Z"/>
                <w:rFonts w:ascii="Arial" w:eastAsia="Times New Roman" w:hAnsi="Arial" w:cs="Arial"/>
                <w:color w:val="000000"/>
                <w:sz w:val="20"/>
                <w:szCs w:val="20"/>
              </w:rPr>
            </w:pPr>
          </w:p>
        </w:tc>
      </w:tr>
      <w:tr w:rsidR="00CF1DA2" w:rsidRPr="00CF1DA2" w14:paraId="50858823" w14:textId="77777777">
        <w:trPr>
          <w:ins w:id="6620" w:author="Arjan" w:date="2012-12-10T16:13:00Z"/>
        </w:trPr>
        <w:tc>
          <w:tcPr>
            <w:tcW w:w="3690" w:type="dxa"/>
            <w:tcBorders>
              <w:top w:val="nil"/>
              <w:left w:val="nil"/>
              <w:bottom w:val="nil"/>
              <w:right w:val="nil"/>
            </w:tcBorders>
          </w:tcPr>
          <w:p w14:paraId="0C151523" w14:textId="77777777" w:rsidR="00CF1DA2" w:rsidRPr="00CF1DA2" w:rsidRDefault="00CF1DA2" w:rsidP="00CF1DA2">
            <w:pPr>
              <w:autoSpaceDE w:val="0"/>
              <w:autoSpaceDN w:val="0"/>
              <w:adjustRightInd w:val="0"/>
              <w:spacing w:after="0" w:line="240" w:lineRule="auto"/>
              <w:rPr>
                <w:ins w:id="6621" w:author="Arjan" w:date="2012-12-10T16:13:00Z"/>
                <w:rFonts w:ascii="Arial" w:eastAsia="Times New Roman" w:hAnsi="Arial" w:cs="Arial"/>
                <w:color w:val="000000"/>
                <w:sz w:val="20"/>
                <w:szCs w:val="20"/>
              </w:rPr>
            </w:pPr>
            <w:ins w:id="6622" w:author="Arjan" w:date="2012-12-10T16:13:00Z">
              <w:r w:rsidRPr="00CF1DA2">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1FD8857B" w14:textId="77777777" w:rsidR="00CF1DA2" w:rsidRPr="00CF1DA2" w:rsidRDefault="00CF1DA2" w:rsidP="00CF1DA2">
            <w:pPr>
              <w:autoSpaceDE w:val="0"/>
              <w:autoSpaceDN w:val="0"/>
              <w:adjustRightInd w:val="0"/>
              <w:spacing w:after="0" w:line="240" w:lineRule="auto"/>
              <w:rPr>
                <w:ins w:id="6623" w:author="Arjan" w:date="2012-12-10T16:13:00Z"/>
                <w:rFonts w:ascii="Arial" w:eastAsia="Times New Roman" w:hAnsi="Arial" w:cs="Arial"/>
                <w:color w:val="000000"/>
                <w:sz w:val="20"/>
                <w:szCs w:val="20"/>
              </w:rPr>
            </w:pPr>
            <w:ins w:id="6624" w:author="Arjan" w:date="2012-12-10T16:14:00Z">
              <w:r>
                <w:rPr>
                  <w:rFonts w:ascii="Arial" w:eastAsia="Times New Roman" w:hAnsi="Arial" w:cs="Arial"/>
                  <w:color w:val="000000"/>
                  <w:sz w:val="20"/>
                  <w:szCs w:val="20"/>
                </w:rPr>
                <w:t>Ge</w:t>
              </w:r>
            </w:ins>
            <w:ins w:id="6625" w:author="Arjan" w:date="2012-12-10T16:13:00Z">
              <w:r w:rsidRPr="00CF1DA2">
                <w:rPr>
                  <w:rFonts w:ascii="Arial" w:eastAsia="Times New Roman" w:hAnsi="Arial" w:cs="Arial"/>
                  <w:color w:val="000000"/>
                  <w:sz w:val="20"/>
                  <w:szCs w:val="20"/>
                </w:rPr>
                <w:t>meentelijk kerngegeven</w:t>
              </w:r>
            </w:ins>
          </w:p>
        </w:tc>
      </w:tr>
      <w:tr w:rsidR="00CF1DA2" w:rsidRPr="00CF1DA2" w14:paraId="1D033C2E" w14:textId="77777777">
        <w:trPr>
          <w:ins w:id="6626" w:author="Arjan" w:date="2012-12-10T16:13:00Z"/>
        </w:trPr>
        <w:tc>
          <w:tcPr>
            <w:tcW w:w="3690" w:type="dxa"/>
            <w:tcBorders>
              <w:top w:val="nil"/>
              <w:left w:val="nil"/>
              <w:bottom w:val="nil"/>
              <w:right w:val="nil"/>
            </w:tcBorders>
          </w:tcPr>
          <w:p w14:paraId="2DC4995B" w14:textId="77777777" w:rsidR="00CF1DA2" w:rsidRPr="00CF1DA2" w:rsidRDefault="00CF1DA2" w:rsidP="00CF1DA2">
            <w:pPr>
              <w:autoSpaceDE w:val="0"/>
              <w:autoSpaceDN w:val="0"/>
              <w:adjustRightInd w:val="0"/>
              <w:spacing w:after="0" w:line="240" w:lineRule="auto"/>
              <w:rPr>
                <w:ins w:id="6627"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6A3C0E73" w14:textId="77777777" w:rsidR="00CF1DA2" w:rsidRPr="00CF1DA2" w:rsidRDefault="00CF1DA2" w:rsidP="00CF1DA2">
            <w:pPr>
              <w:autoSpaceDE w:val="0"/>
              <w:autoSpaceDN w:val="0"/>
              <w:adjustRightInd w:val="0"/>
              <w:spacing w:after="0" w:line="240" w:lineRule="auto"/>
              <w:rPr>
                <w:ins w:id="6628" w:author="Arjan" w:date="2012-12-10T16:13:00Z"/>
                <w:rFonts w:ascii="Arial" w:eastAsia="Times New Roman" w:hAnsi="Arial" w:cs="Arial"/>
                <w:color w:val="000000"/>
                <w:sz w:val="20"/>
                <w:szCs w:val="20"/>
              </w:rPr>
            </w:pPr>
          </w:p>
        </w:tc>
      </w:tr>
      <w:tr w:rsidR="00CF1DA2" w:rsidRPr="005C14BE" w14:paraId="156BC280" w14:textId="77777777">
        <w:trPr>
          <w:ins w:id="6629" w:author="Arjan" w:date="2012-12-10T16:13:00Z"/>
        </w:trPr>
        <w:tc>
          <w:tcPr>
            <w:tcW w:w="3690" w:type="dxa"/>
            <w:tcBorders>
              <w:top w:val="nil"/>
              <w:left w:val="nil"/>
              <w:bottom w:val="nil"/>
              <w:right w:val="nil"/>
            </w:tcBorders>
          </w:tcPr>
          <w:p w14:paraId="2028617E" w14:textId="77777777" w:rsidR="00CF1DA2" w:rsidRPr="00CF1DA2" w:rsidRDefault="00CF1DA2" w:rsidP="00CF1DA2">
            <w:pPr>
              <w:autoSpaceDE w:val="0"/>
              <w:autoSpaceDN w:val="0"/>
              <w:adjustRightInd w:val="0"/>
              <w:spacing w:after="0" w:line="240" w:lineRule="auto"/>
              <w:rPr>
                <w:ins w:id="6630" w:author="Arjan" w:date="2012-12-10T16:13:00Z"/>
                <w:rFonts w:ascii="Arial" w:eastAsia="Times New Roman" w:hAnsi="Arial" w:cs="Arial"/>
                <w:b/>
                <w:bCs/>
                <w:color w:val="000000"/>
                <w:sz w:val="20"/>
                <w:szCs w:val="20"/>
              </w:rPr>
            </w:pPr>
            <w:ins w:id="6631" w:author="Arjan" w:date="2012-12-10T16:13:00Z">
              <w:r w:rsidRPr="00CF1DA2">
                <w:rPr>
                  <w:rFonts w:ascii="Arial" w:eastAsia="Times New Roman" w:hAnsi="Arial" w:cs="Arial"/>
                  <w:b/>
                  <w:bCs/>
                  <w:color w:val="000000"/>
                  <w:sz w:val="20"/>
                  <w:szCs w:val="20"/>
                </w:rPr>
                <w:t>Regels relatiesoort</w:t>
              </w:r>
            </w:ins>
          </w:p>
        </w:tc>
        <w:tc>
          <w:tcPr>
            <w:tcW w:w="5670" w:type="dxa"/>
            <w:tcBorders>
              <w:top w:val="nil"/>
              <w:left w:val="nil"/>
              <w:bottom w:val="nil"/>
              <w:right w:val="nil"/>
            </w:tcBorders>
          </w:tcPr>
          <w:p w14:paraId="4830DBC4" w14:textId="77777777" w:rsidR="00CF1DA2" w:rsidRPr="00DD0F4F" w:rsidRDefault="00CF1DA2" w:rsidP="00CF1DA2">
            <w:pPr>
              <w:autoSpaceDE w:val="0"/>
              <w:autoSpaceDN w:val="0"/>
              <w:adjustRightInd w:val="0"/>
              <w:spacing w:after="0" w:line="240" w:lineRule="auto"/>
              <w:rPr>
                <w:ins w:id="6632" w:author="Arjan" w:date="2012-12-10T16:13:00Z"/>
                <w:rFonts w:ascii="Arial" w:eastAsia="Times New Roman" w:hAnsi="Arial" w:cs="Arial"/>
                <w:color w:val="000000"/>
                <w:sz w:val="20"/>
                <w:szCs w:val="20"/>
                <w:lang w:val="nl-NL"/>
              </w:rPr>
            </w:pPr>
            <w:ins w:id="6633" w:author="Arjan" w:date="2012-12-10T16:13:00Z">
              <w:r w:rsidRPr="00DD0F4F">
                <w:rPr>
                  <w:rFonts w:ascii="Arial" w:eastAsia="Times New Roman" w:hAnsi="Arial" w:cs="Arial"/>
                  <w:color w:val="000000"/>
                  <w:sz w:val="20"/>
                  <w:szCs w:val="20"/>
                  <w:lang w:val="nl-NL"/>
                </w:rPr>
                <w:t>Bij een Klantcontact dient deze relatie aanwezig te zijn dan wel een relatie van dat Klantcontact naar een Vestiging (één van beide).</w:t>
              </w:r>
            </w:ins>
          </w:p>
        </w:tc>
      </w:tr>
      <w:tr w:rsidR="00CF1DA2" w:rsidRPr="005C14BE" w14:paraId="66928CCF" w14:textId="77777777">
        <w:trPr>
          <w:ins w:id="6634" w:author="Arjan" w:date="2012-12-10T16:13:00Z"/>
        </w:trPr>
        <w:tc>
          <w:tcPr>
            <w:tcW w:w="3690" w:type="dxa"/>
            <w:tcBorders>
              <w:top w:val="nil"/>
              <w:left w:val="nil"/>
              <w:bottom w:val="nil"/>
              <w:right w:val="nil"/>
            </w:tcBorders>
          </w:tcPr>
          <w:p w14:paraId="6211693C" w14:textId="77777777" w:rsidR="00CF1DA2" w:rsidRPr="00DD0F4F" w:rsidRDefault="00CF1DA2" w:rsidP="00CF1DA2">
            <w:pPr>
              <w:autoSpaceDE w:val="0"/>
              <w:autoSpaceDN w:val="0"/>
              <w:adjustRightInd w:val="0"/>
              <w:spacing w:after="0" w:line="240" w:lineRule="auto"/>
              <w:rPr>
                <w:ins w:id="6635" w:author="Arjan" w:date="2012-12-10T16:1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50FF209A" w14:textId="77777777" w:rsidR="00CF1DA2" w:rsidRPr="00DD0F4F" w:rsidRDefault="00CF1DA2" w:rsidP="00CF1DA2">
            <w:pPr>
              <w:autoSpaceDE w:val="0"/>
              <w:autoSpaceDN w:val="0"/>
              <w:adjustRightInd w:val="0"/>
              <w:spacing w:after="0" w:line="240" w:lineRule="auto"/>
              <w:rPr>
                <w:ins w:id="6636" w:author="Arjan" w:date="2012-12-10T16:13:00Z"/>
                <w:rFonts w:ascii="Arial" w:eastAsia="Times New Roman" w:hAnsi="Arial" w:cs="Arial"/>
                <w:b/>
                <w:bCs/>
                <w:color w:val="000000"/>
                <w:sz w:val="20"/>
                <w:szCs w:val="20"/>
                <w:lang w:val="nl-NL"/>
              </w:rPr>
            </w:pPr>
          </w:p>
        </w:tc>
      </w:tr>
    </w:tbl>
    <w:p w14:paraId="1F30CB60" w14:textId="77777777" w:rsidR="00CF1DA2" w:rsidRPr="00CF1DA2" w:rsidRDefault="00DA5D93" w:rsidP="00CF1DA2">
      <w:pPr>
        <w:autoSpaceDE w:val="0"/>
        <w:autoSpaceDN w:val="0"/>
        <w:adjustRightInd w:val="0"/>
        <w:spacing w:before="240" w:after="60" w:line="240" w:lineRule="auto"/>
        <w:outlineLvl w:val="3"/>
        <w:rPr>
          <w:ins w:id="6637" w:author="Arjan" w:date="2012-12-10T16:13:00Z"/>
          <w:rFonts w:ascii="Arial" w:eastAsia="Times New Roman" w:hAnsi="Arial" w:cs="Arial"/>
          <w:b/>
          <w:bCs/>
          <w:color w:val="004080"/>
          <w:sz w:val="24"/>
          <w:szCs w:val="24"/>
        </w:rPr>
      </w:pPr>
      <w:ins w:id="6638"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«Relatiesoort»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heeft relevant</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CF1DA2" w:rsidRPr="00CF1DA2" w14:paraId="747AFEFF" w14:textId="77777777">
        <w:trPr>
          <w:trHeight w:val="230"/>
          <w:ins w:id="6639" w:author="Arjan" w:date="2012-12-10T16:13:00Z"/>
        </w:trPr>
        <w:tc>
          <w:tcPr>
            <w:tcW w:w="3690" w:type="dxa"/>
            <w:tcBorders>
              <w:top w:val="nil"/>
              <w:left w:val="nil"/>
              <w:bottom w:val="nil"/>
              <w:right w:val="nil"/>
            </w:tcBorders>
          </w:tcPr>
          <w:p w14:paraId="2DF6E41D" w14:textId="77777777" w:rsidR="00CF1DA2" w:rsidRPr="00CF1DA2" w:rsidRDefault="00CF1DA2" w:rsidP="00CF1DA2">
            <w:pPr>
              <w:autoSpaceDE w:val="0"/>
              <w:autoSpaceDN w:val="0"/>
              <w:adjustRightInd w:val="0"/>
              <w:spacing w:after="0" w:line="240" w:lineRule="auto"/>
              <w:rPr>
                <w:ins w:id="6640" w:author="Arjan" w:date="2012-12-10T16:13:00Z"/>
                <w:rFonts w:ascii="Arial" w:eastAsia="Times New Roman" w:hAnsi="Arial" w:cs="Arial"/>
                <w:color w:val="000000"/>
                <w:sz w:val="20"/>
                <w:szCs w:val="20"/>
              </w:rPr>
            </w:pPr>
            <w:ins w:id="6641" w:author="Arjan" w:date="2012-12-10T16:13:00Z">
              <w:r w:rsidRPr="00CF1DA2">
                <w:rPr>
                  <w:rFonts w:ascii="Arial" w:eastAsia="Times New Roman" w:hAnsi="Arial" w:cs="Arial"/>
                  <w:b/>
                  <w:bCs/>
                  <w:color w:val="000000"/>
                  <w:sz w:val="20"/>
                  <w:szCs w:val="20"/>
                </w:rPr>
                <w:t>Naam relatiesoort</w:t>
              </w:r>
            </w:ins>
          </w:p>
        </w:tc>
        <w:tc>
          <w:tcPr>
            <w:tcW w:w="5670" w:type="dxa"/>
            <w:tcBorders>
              <w:top w:val="nil"/>
              <w:left w:val="nil"/>
              <w:bottom w:val="nil"/>
              <w:right w:val="nil"/>
            </w:tcBorders>
          </w:tcPr>
          <w:p w14:paraId="7399F5E3" w14:textId="77777777" w:rsidR="00CF1DA2" w:rsidRPr="00CF1DA2" w:rsidRDefault="00DA5D93" w:rsidP="00CF1DA2">
            <w:pPr>
              <w:autoSpaceDE w:val="0"/>
              <w:autoSpaceDN w:val="0"/>
              <w:adjustRightInd w:val="0"/>
              <w:spacing w:after="0" w:line="240" w:lineRule="auto"/>
              <w:rPr>
                <w:ins w:id="6642" w:author="Arjan" w:date="2012-12-10T16:13:00Z"/>
                <w:rFonts w:ascii="Arial" w:eastAsia="Times New Roman" w:hAnsi="Arial" w:cs="Arial"/>
                <w:color w:val="000000"/>
                <w:sz w:val="20"/>
                <w:szCs w:val="20"/>
              </w:rPr>
            </w:pPr>
            <w:ins w:id="6643"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relevant</w:t>
              </w:r>
              <w:r w:rsidRPr="00CF1DA2">
                <w:rPr>
                  <w:rFonts w:ascii="Arial" w:hAnsi="Arial" w:cs="Arial"/>
                  <w:sz w:val="20"/>
                  <w:szCs w:val="20"/>
                  <w:lang w:val="en-AU"/>
                </w:rPr>
                <w:fldChar w:fldCharType="end"/>
              </w:r>
            </w:ins>
          </w:p>
        </w:tc>
      </w:tr>
      <w:tr w:rsidR="00CF1DA2" w:rsidRPr="00CF1DA2" w14:paraId="1FFAC18C" w14:textId="77777777">
        <w:trPr>
          <w:ins w:id="6644" w:author="Arjan" w:date="2012-12-10T16:13:00Z"/>
        </w:trPr>
        <w:tc>
          <w:tcPr>
            <w:tcW w:w="3690" w:type="dxa"/>
            <w:tcBorders>
              <w:top w:val="nil"/>
              <w:left w:val="nil"/>
              <w:bottom w:val="nil"/>
              <w:right w:val="nil"/>
            </w:tcBorders>
          </w:tcPr>
          <w:p w14:paraId="2D956E74" w14:textId="77777777" w:rsidR="00CF1DA2" w:rsidRPr="00CF1DA2" w:rsidRDefault="00CF1DA2" w:rsidP="00CF1DA2">
            <w:pPr>
              <w:autoSpaceDE w:val="0"/>
              <w:autoSpaceDN w:val="0"/>
              <w:adjustRightInd w:val="0"/>
              <w:spacing w:after="0" w:line="240" w:lineRule="auto"/>
              <w:rPr>
                <w:ins w:id="6645"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58BB2EAE" w14:textId="77777777" w:rsidR="00CF1DA2" w:rsidRPr="00CF1DA2" w:rsidRDefault="00CF1DA2" w:rsidP="00CF1DA2">
            <w:pPr>
              <w:autoSpaceDE w:val="0"/>
              <w:autoSpaceDN w:val="0"/>
              <w:adjustRightInd w:val="0"/>
              <w:spacing w:after="0" w:line="240" w:lineRule="auto"/>
              <w:rPr>
                <w:ins w:id="6646" w:author="Arjan" w:date="2012-12-10T16:13:00Z"/>
                <w:rFonts w:ascii="Arial" w:eastAsia="Times New Roman" w:hAnsi="Arial" w:cs="Arial"/>
                <w:b/>
                <w:bCs/>
                <w:color w:val="000000"/>
                <w:sz w:val="20"/>
                <w:szCs w:val="20"/>
              </w:rPr>
            </w:pPr>
          </w:p>
        </w:tc>
      </w:tr>
      <w:tr w:rsidR="00CF1DA2" w:rsidRPr="00CF1DA2" w14:paraId="433C7C2D" w14:textId="77777777">
        <w:trPr>
          <w:ins w:id="6647" w:author="Arjan" w:date="2012-12-10T16:13:00Z"/>
        </w:trPr>
        <w:tc>
          <w:tcPr>
            <w:tcW w:w="3690" w:type="dxa"/>
            <w:tcBorders>
              <w:top w:val="nil"/>
              <w:left w:val="nil"/>
              <w:bottom w:val="nil"/>
              <w:right w:val="nil"/>
            </w:tcBorders>
          </w:tcPr>
          <w:p w14:paraId="71DFE6C2" w14:textId="77777777" w:rsidR="00CF1DA2" w:rsidRPr="00CF1DA2" w:rsidRDefault="00CF1DA2" w:rsidP="00CF1DA2">
            <w:pPr>
              <w:autoSpaceDE w:val="0"/>
              <w:autoSpaceDN w:val="0"/>
              <w:adjustRightInd w:val="0"/>
              <w:spacing w:after="0" w:line="240" w:lineRule="auto"/>
              <w:rPr>
                <w:ins w:id="6648" w:author="Arjan" w:date="2012-12-10T16:13:00Z"/>
                <w:rFonts w:ascii="Arial" w:eastAsia="Times New Roman" w:hAnsi="Arial" w:cs="Arial"/>
                <w:b/>
                <w:bCs/>
                <w:color w:val="000000"/>
                <w:sz w:val="20"/>
                <w:szCs w:val="20"/>
              </w:rPr>
            </w:pPr>
            <w:ins w:id="6649" w:author="Arjan" w:date="2012-12-10T16:13:00Z">
              <w:r w:rsidRPr="00CF1DA2">
                <w:rPr>
                  <w:rFonts w:ascii="Arial" w:eastAsia="Times New Roman" w:hAnsi="Arial" w:cs="Arial"/>
                  <w:b/>
                  <w:bCs/>
                  <w:color w:val="000000"/>
                  <w:sz w:val="20"/>
                  <w:szCs w:val="20"/>
                </w:rPr>
                <w:t>Gerelateerd objecttype</w:t>
              </w:r>
            </w:ins>
          </w:p>
          <w:p w14:paraId="35A48495" w14:textId="77777777" w:rsidR="00CF1DA2" w:rsidRPr="00CF1DA2" w:rsidRDefault="00CF1DA2" w:rsidP="00CF1DA2">
            <w:pPr>
              <w:autoSpaceDE w:val="0"/>
              <w:autoSpaceDN w:val="0"/>
              <w:adjustRightInd w:val="0"/>
              <w:spacing w:after="0" w:line="240" w:lineRule="auto"/>
              <w:rPr>
                <w:ins w:id="6650" w:author="Arjan" w:date="2012-12-10T16:13:00Z"/>
                <w:rFonts w:ascii="Arial" w:eastAsia="Times New Roman" w:hAnsi="Arial" w:cs="Arial"/>
                <w:b/>
                <w:bCs/>
                <w:color w:val="000000"/>
                <w:sz w:val="20"/>
                <w:szCs w:val="20"/>
              </w:rPr>
            </w:pPr>
          </w:p>
          <w:p w14:paraId="037F1562" w14:textId="77777777" w:rsidR="00CF1DA2" w:rsidRPr="00CF1DA2" w:rsidRDefault="00CF1DA2" w:rsidP="00CF1DA2">
            <w:pPr>
              <w:autoSpaceDE w:val="0"/>
              <w:autoSpaceDN w:val="0"/>
              <w:adjustRightInd w:val="0"/>
              <w:spacing w:after="0" w:line="240" w:lineRule="auto"/>
              <w:rPr>
                <w:ins w:id="6651" w:author="Arjan" w:date="2012-12-10T16:13:00Z"/>
                <w:rFonts w:ascii="Arial" w:eastAsia="Times New Roman" w:hAnsi="Arial" w:cs="Arial"/>
                <w:color w:val="000000"/>
                <w:sz w:val="20"/>
                <w:szCs w:val="20"/>
              </w:rPr>
            </w:pPr>
            <w:ins w:id="6652" w:author="Arjan" w:date="2012-12-10T16:13:00Z">
              <w:r w:rsidRPr="00CF1DA2">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3D640E7E" w14:textId="77777777" w:rsidR="00CF1DA2" w:rsidRPr="00CF1DA2" w:rsidRDefault="004903B8" w:rsidP="00CF1DA2">
            <w:pPr>
              <w:autoSpaceDE w:val="0"/>
              <w:autoSpaceDN w:val="0"/>
              <w:adjustRightInd w:val="0"/>
              <w:spacing w:after="0" w:line="240" w:lineRule="auto"/>
              <w:rPr>
                <w:ins w:id="6653" w:author="Arjan" w:date="2012-12-10T16:13:00Z"/>
                <w:rFonts w:ascii="Arial" w:eastAsia="Times New Roman" w:hAnsi="Arial" w:cs="Arial"/>
                <w:color w:val="000000"/>
                <w:sz w:val="20"/>
                <w:szCs w:val="20"/>
              </w:rPr>
            </w:pPr>
            <w:ins w:id="6654" w:author="Arjan" w:date="2014-11-18T00:13:00Z">
              <w:r>
                <w:rPr>
                  <w:rFonts w:ascii="Arial" w:hAnsi="Arial" w:cs="Arial"/>
                  <w:sz w:val="20"/>
                  <w:szCs w:val="20"/>
                  <w:lang w:val="en-AU"/>
                </w:rPr>
                <w:t>INFORMATIEOBJECT</w:t>
              </w:r>
            </w:ins>
          </w:p>
          <w:p w14:paraId="428CD2F6" w14:textId="77777777" w:rsidR="00CF1DA2" w:rsidRPr="00CF1DA2" w:rsidRDefault="00CF1DA2" w:rsidP="00CF1DA2">
            <w:pPr>
              <w:autoSpaceDE w:val="0"/>
              <w:autoSpaceDN w:val="0"/>
              <w:adjustRightInd w:val="0"/>
              <w:spacing w:after="0" w:line="240" w:lineRule="auto"/>
              <w:rPr>
                <w:ins w:id="6655" w:author="Arjan" w:date="2012-12-10T16:13:00Z"/>
                <w:rFonts w:ascii="Arial" w:eastAsia="Times New Roman" w:hAnsi="Arial" w:cs="Arial"/>
                <w:color w:val="000000"/>
                <w:sz w:val="20"/>
                <w:szCs w:val="20"/>
              </w:rPr>
            </w:pPr>
          </w:p>
          <w:p w14:paraId="2F860361" w14:textId="77777777" w:rsidR="00CF1DA2" w:rsidRPr="00CF1DA2" w:rsidRDefault="00DA5D93" w:rsidP="00CF1DA2">
            <w:pPr>
              <w:autoSpaceDE w:val="0"/>
              <w:autoSpaceDN w:val="0"/>
              <w:adjustRightInd w:val="0"/>
              <w:spacing w:after="0" w:line="240" w:lineRule="auto"/>
              <w:rPr>
                <w:ins w:id="6656" w:author="Arjan" w:date="2012-12-10T16:13:00Z"/>
                <w:rFonts w:ascii="Arial" w:eastAsia="Times New Roman" w:hAnsi="Arial" w:cs="Arial"/>
                <w:color w:val="000000"/>
                <w:sz w:val="20"/>
                <w:szCs w:val="20"/>
              </w:rPr>
            </w:pPr>
            <w:ins w:id="6657" w:author="Arjan" w:date="2012-12-10T16:13:00Z">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0..*</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r>
      <w:tr w:rsidR="00CF1DA2" w:rsidRPr="00CF1DA2" w14:paraId="509003AB" w14:textId="77777777">
        <w:trPr>
          <w:ins w:id="6658" w:author="Arjan" w:date="2012-12-10T16:13:00Z"/>
        </w:trPr>
        <w:tc>
          <w:tcPr>
            <w:tcW w:w="3690" w:type="dxa"/>
            <w:tcBorders>
              <w:top w:val="nil"/>
              <w:left w:val="nil"/>
              <w:bottom w:val="nil"/>
              <w:right w:val="nil"/>
            </w:tcBorders>
          </w:tcPr>
          <w:p w14:paraId="02749F52" w14:textId="77777777" w:rsidR="00CF1DA2" w:rsidRPr="00CF1DA2" w:rsidRDefault="00CF1DA2" w:rsidP="00CF1DA2">
            <w:pPr>
              <w:autoSpaceDE w:val="0"/>
              <w:autoSpaceDN w:val="0"/>
              <w:adjustRightInd w:val="0"/>
              <w:spacing w:after="0" w:line="240" w:lineRule="auto"/>
              <w:rPr>
                <w:ins w:id="6659"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4F10BF84" w14:textId="77777777" w:rsidR="00CF1DA2" w:rsidRPr="00CF1DA2" w:rsidRDefault="00CF1DA2" w:rsidP="00CF1DA2">
            <w:pPr>
              <w:autoSpaceDE w:val="0"/>
              <w:autoSpaceDN w:val="0"/>
              <w:adjustRightInd w:val="0"/>
              <w:spacing w:after="0" w:line="240" w:lineRule="auto"/>
              <w:rPr>
                <w:ins w:id="6660" w:author="Arjan" w:date="2012-12-10T16:13:00Z"/>
                <w:rFonts w:ascii="Arial" w:eastAsia="Times New Roman" w:hAnsi="Arial" w:cs="Arial"/>
                <w:b/>
                <w:bCs/>
                <w:color w:val="000000"/>
                <w:sz w:val="20"/>
                <w:szCs w:val="20"/>
              </w:rPr>
            </w:pPr>
          </w:p>
        </w:tc>
      </w:tr>
      <w:tr w:rsidR="00CF1DA2" w:rsidRPr="00CF1DA2" w14:paraId="710534F4" w14:textId="77777777">
        <w:trPr>
          <w:ins w:id="6661" w:author="Arjan" w:date="2012-12-10T16:13:00Z"/>
        </w:trPr>
        <w:tc>
          <w:tcPr>
            <w:tcW w:w="3690" w:type="dxa"/>
            <w:tcBorders>
              <w:top w:val="nil"/>
              <w:left w:val="nil"/>
              <w:bottom w:val="nil"/>
              <w:right w:val="nil"/>
            </w:tcBorders>
          </w:tcPr>
          <w:p w14:paraId="3FE9AA5C" w14:textId="77777777" w:rsidR="00CF1DA2" w:rsidRPr="00CF1DA2" w:rsidRDefault="00CF1DA2" w:rsidP="00CF1DA2">
            <w:pPr>
              <w:autoSpaceDE w:val="0"/>
              <w:autoSpaceDN w:val="0"/>
              <w:adjustRightInd w:val="0"/>
              <w:spacing w:after="0" w:line="240" w:lineRule="auto"/>
              <w:rPr>
                <w:ins w:id="6662" w:author="Arjan" w:date="2012-12-10T16:13:00Z"/>
                <w:rFonts w:ascii="Arial" w:eastAsia="Times New Roman" w:hAnsi="Arial" w:cs="Arial"/>
                <w:color w:val="000000"/>
                <w:sz w:val="20"/>
                <w:szCs w:val="20"/>
              </w:rPr>
            </w:pPr>
            <w:ins w:id="6663" w:author="Arjan" w:date="2012-12-10T16:13:00Z">
              <w:r w:rsidRPr="00CF1DA2">
                <w:rPr>
                  <w:rFonts w:ascii="Arial" w:eastAsia="Times New Roman" w:hAnsi="Arial" w:cs="Arial"/>
                  <w:b/>
                  <w:bCs/>
                  <w:color w:val="000000"/>
                  <w:sz w:val="20"/>
                  <w:szCs w:val="20"/>
                </w:rPr>
                <w:t>Herkomst relatiesoort</w:t>
              </w:r>
            </w:ins>
          </w:p>
        </w:tc>
        <w:tc>
          <w:tcPr>
            <w:tcW w:w="5670" w:type="dxa"/>
            <w:tcBorders>
              <w:top w:val="nil"/>
              <w:left w:val="nil"/>
              <w:bottom w:val="nil"/>
              <w:right w:val="nil"/>
            </w:tcBorders>
          </w:tcPr>
          <w:p w14:paraId="02397334" w14:textId="77777777" w:rsidR="00CF1DA2" w:rsidRPr="00CF1DA2" w:rsidRDefault="00CF1DA2" w:rsidP="00CF1DA2">
            <w:pPr>
              <w:autoSpaceDE w:val="0"/>
              <w:autoSpaceDN w:val="0"/>
              <w:adjustRightInd w:val="0"/>
              <w:spacing w:after="0" w:line="240" w:lineRule="auto"/>
              <w:rPr>
                <w:ins w:id="6664" w:author="Arjan" w:date="2012-12-10T16:13:00Z"/>
                <w:rFonts w:ascii="Arial" w:eastAsia="Times New Roman" w:hAnsi="Arial" w:cs="Arial"/>
                <w:color w:val="000000"/>
                <w:sz w:val="20"/>
                <w:szCs w:val="20"/>
              </w:rPr>
            </w:pPr>
            <w:ins w:id="6665" w:author="Arjan" w:date="2012-12-10T16:13:00Z">
              <w:r w:rsidRPr="00CF1DA2">
                <w:rPr>
                  <w:rFonts w:ascii="Arial" w:eastAsia="Times New Roman" w:hAnsi="Arial" w:cs="Arial"/>
                  <w:color w:val="000000"/>
                  <w:sz w:val="20"/>
                  <w:szCs w:val="20"/>
                </w:rPr>
                <w:t>KING</w:t>
              </w:r>
            </w:ins>
          </w:p>
        </w:tc>
      </w:tr>
      <w:tr w:rsidR="00CF1DA2" w:rsidRPr="00CF1DA2" w14:paraId="6F1CE266" w14:textId="77777777">
        <w:trPr>
          <w:trHeight w:val="230"/>
          <w:ins w:id="6666" w:author="Arjan" w:date="2012-12-10T16:13:00Z"/>
        </w:trPr>
        <w:tc>
          <w:tcPr>
            <w:tcW w:w="3690" w:type="dxa"/>
            <w:tcBorders>
              <w:top w:val="nil"/>
              <w:left w:val="nil"/>
              <w:bottom w:val="nil"/>
              <w:right w:val="nil"/>
            </w:tcBorders>
          </w:tcPr>
          <w:p w14:paraId="6FCD7524" w14:textId="77777777" w:rsidR="00CF1DA2" w:rsidRPr="00CF1DA2" w:rsidRDefault="00CF1DA2" w:rsidP="00CF1DA2">
            <w:pPr>
              <w:autoSpaceDE w:val="0"/>
              <w:autoSpaceDN w:val="0"/>
              <w:adjustRightInd w:val="0"/>
              <w:spacing w:after="0" w:line="240" w:lineRule="auto"/>
              <w:rPr>
                <w:ins w:id="6667"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3813EAA1" w14:textId="77777777" w:rsidR="00CF1DA2" w:rsidRPr="00CF1DA2" w:rsidRDefault="00CF1DA2" w:rsidP="00CF1DA2">
            <w:pPr>
              <w:autoSpaceDE w:val="0"/>
              <w:autoSpaceDN w:val="0"/>
              <w:adjustRightInd w:val="0"/>
              <w:spacing w:after="0" w:line="240" w:lineRule="auto"/>
              <w:rPr>
                <w:ins w:id="6668" w:author="Arjan" w:date="2012-12-10T16:13:00Z"/>
                <w:rFonts w:ascii="Arial" w:eastAsia="Times New Roman" w:hAnsi="Arial" w:cs="Arial"/>
                <w:b/>
                <w:bCs/>
                <w:color w:val="000000"/>
                <w:sz w:val="20"/>
                <w:szCs w:val="20"/>
              </w:rPr>
            </w:pPr>
          </w:p>
        </w:tc>
      </w:tr>
      <w:tr w:rsidR="00CF1DA2" w:rsidRPr="00CF1DA2" w14:paraId="1AF76316" w14:textId="77777777">
        <w:trPr>
          <w:trHeight w:val="230"/>
          <w:ins w:id="6669" w:author="Arjan" w:date="2012-12-10T16:13:00Z"/>
        </w:trPr>
        <w:tc>
          <w:tcPr>
            <w:tcW w:w="3690" w:type="dxa"/>
            <w:tcBorders>
              <w:top w:val="nil"/>
              <w:left w:val="nil"/>
              <w:bottom w:val="nil"/>
              <w:right w:val="nil"/>
            </w:tcBorders>
          </w:tcPr>
          <w:p w14:paraId="422660EF" w14:textId="77777777" w:rsidR="00CF1DA2" w:rsidRPr="00CF1DA2" w:rsidRDefault="00CF1DA2" w:rsidP="00CF1DA2">
            <w:pPr>
              <w:autoSpaceDE w:val="0"/>
              <w:autoSpaceDN w:val="0"/>
              <w:adjustRightInd w:val="0"/>
              <w:spacing w:after="0" w:line="240" w:lineRule="auto"/>
              <w:rPr>
                <w:ins w:id="6670" w:author="Arjan" w:date="2012-12-10T16:13:00Z"/>
                <w:rFonts w:ascii="Arial" w:eastAsia="Times New Roman" w:hAnsi="Arial" w:cs="Arial"/>
                <w:color w:val="000000"/>
                <w:sz w:val="20"/>
                <w:szCs w:val="20"/>
              </w:rPr>
            </w:pPr>
            <w:ins w:id="6671" w:author="Arjan" w:date="2012-12-10T16:13:00Z">
              <w:r w:rsidRPr="00CF1DA2">
                <w:rPr>
                  <w:rFonts w:ascii="Arial" w:eastAsia="Times New Roman" w:hAnsi="Arial" w:cs="Arial"/>
                  <w:b/>
                  <w:bCs/>
                  <w:color w:val="000000"/>
                  <w:sz w:val="20"/>
                  <w:szCs w:val="20"/>
                </w:rPr>
                <w:t>Code relatiesoort</w:t>
              </w:r>
            </w:ins>
          </w:p>
        </w:tc>
        <w:tc>
          <w:tcPr>
            <w:tcW w:w="5670" w:type="dxa"/>
            <w:tcBorders>
              <w:top w:val="nil"/>
              <w:left w:val="nil"/>
              <w:bottom w:val="nil"/>
              <w:right w:val="nil"/>
            </w:tcBorders>
          </w:tcPr>
          <w:p w14:paraId="556190A8" w14:textId="77777777" w:rsidR="00CF1DA2" w:rsidRPr="00CF1DA2" w:rsidRDefault="00CF1DA2" w:rsidP="00CF1DA2">
            <w:pPr>
              <w:autoSpaceDE w:val="0"/>
              <w:autoSpaceDN w:val="0"/>
              <w:adjustRightInd w:val="0"/>
              <w:spacing w:after="0" w:line="240" w:lineRule="auto"/>
              <w:rPr>
                <w:ins w:id="6672" w:author="Arjan" w:date="2012-12-10T16:13:00Z"/>
                <w:rFonts w:ascii="Arial" w:eastAsia="Times New Roman" w:hAnsi="Arial" w:cs="Arial"/>
                <w:color w:val="000000"/>
                <w:sz w:val="20"/>
                <w:szCs w:val="20"/>
              </w:rPr>
            </w:pPr>
          </w:p>
        </w:tc>
      </w:tr>
      <w:tr w:rsidR="00CF1DA2" w:rsidRPr="00CF1DA2" w14:paraId="40443702" w14:textId="77777777">
        <w:trPr>
          <w:trHeight w:val="230"/>
          <w:ins w:id="6673" w:author="Arjan" w:date="2012-12-10T16:13:00Z"/>
        </w:trPr>
        <w:tc>
          <w:tcPr>
            <w:tcW w:w="3690" w:type="dxa"/>
            <w:tcBorders>
              <w:top w:val="nil"/>
              <w:left w:val="nil"/>
              <w:bottom w:val="nil"/>
              <w:right w:val="nil"/>
            </w:tcBorders>
          </w:tcPr>
          <w:p w14:paraId="1FA1059B" w14:textId="77777777" w:rsidR="00CF1DA2" w:rsidRPr="00CF1DA2" w:rsidRDefault="00CF1DA2" w:rsidP="00CF1DA2">
            <w:pPr>
              <w:autoSpaceDE w:val="0"/>
              <w:autoSpaceDN w:val="0"/>
              <w:adjustRightInd w:val="0"/>
              <w:spacing w:after="0" w:line="240" w:lineRule="auto"/>
              <w:rPr>
                <w:ins w:id="6674"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7F60D123" w14:textId="77777777" w:rsidR="00CF1DA2" w:rsidRPr="00CF1DA2" w:rsidRDefault="00CF1DA2" w:rsidP="00CF1DA2">
            <w:pPr>
              <w:autoSpaceDE w:val="0"/>
              <w:autoSpaceDN w:val="0"/>
              <w:adjustRightInd w:val="0"/>
              <w:spacing w:after="0" w:line="240" w:lineRule="auto"/>
              <w:rPr>
                <w:ins w:id="6675" w:author="Arjan" w:date="2012-12-10T16:13:00Z"/>
                <w:rFonts w:ascii="Arial" w:eastAsia="Times New Roman" w:hAnsi="Arial" w:cs="Arial"/>
                <w:color w:val="000000"/>
                <w:sz w:val="20"/>
                <w:szCs w:val="20"/>
              </w:rPr>
            </w:pPr>
          </w:p>
        </w:tc>
      </w:tr>
      <w:tr w:rsidR="00CF1DA2" w:rsidRPr="005C14BE" w14:paraId="66E77717" w14:textId="77777777">
        <w:trPr>
          <w:ins w:id="6676" w:author="Arjan" w:date="2012-12-10T16:13:00Z"/>
        </w:trPr>
        <w:tc>
          <w:tcPr>
            <w:tcW w:w="3690" w:type="dxa"/>
            <w:tcBorders>
              <w:top w:val="nil"/>
              <w:left w:val="nil"/>
              <w:bottom w:val="nil"/>
              <w:right w:val="nil"/>
            </w:tcBorders>
          </w:tcPr>
          <w:p w14:paraId="13FF14FB" w14:textId="77777777" w:rsidR="00CF1DA2" w:rsidRPr="00CF1DA2" w:rsidRDefault="00CF1DA2" w:rsidP="00CF1DA2">
            <w:pPr>
              <w:autoSpaceDE w:val="0"/>
              <w:autoSpaceDN w:val="0"/>
              <w:adjustRightInd w:val="0"/>
              <w:spacing w:after="0" w:line="240" w:lineRule="auto"/>
              <w:rPr>
                <w:ins w:id="6677" w:author="Arjan" w:date="2012-12-10T16:13:00Z"/>
                <w:rFonts w:ascii="Arial" w:eastAsia="Times New Roman" w:hAnsi="Arial" w:cs="Arial"/>
                <w:b/>
                <w:bCs/>
                <w:color w:val="000000"/>
                <w:sz w:val="20"/>
                <w:szCs w:val="20"/>
              </w:rPr>
            </w:pPr>
            <w:ins w:id="6678" w:author="Arjan" w:date="2012-12-10T16:13:00Z">
              <w:r w:rsidRPr="00CF1DA2">
                <w:rPr>
                  <w:rFonts w:ascii="Arial" w:eastAsia="Times New Roman" w:hAnsi="Arial" w:cs="Arial"/>
                  <w:b/>
                  <w:bCs/>
                  <w:color w:val="000000"/>
                  <w:sz w:val="20"/>
                  <w:szCs w:val="20"/>
                </w:rPr>
                <w:t>Definitie relatiesoort</w:t>
              </w:r>
            </w:ins>
          </w:p>
        </w:tc>
        <w:tc>
          <w:tcPr>
            <w:tcW w:w="5670" w:type="dxa"/>
            <w:tcBorders>
              <w:top w:val="nil"/>
              <w:left w:val="nil"/>
              <w:bottom w:val="nil"/>
              <w:right w:val="nil"/>
            </w:tcBorders>
          </w:tcPr>
          <w:p w14:paraId="3BD49F13" w14:textId="77777777" w:rsidR="00CF1DA2" w:rsidRPr="00DD0F4F" w:rsidRDefault="00DA5D93" w:rsidP="00CF1DA2">
            <w:pPr>
              <w:autoSpaceDE w:val="0"/>
              <w:autoSpaceDN w:val="0"/>
              <w:adjustRightInd w:val="0"/>
              <w:spacing w:after="0" w:line="240" w:lineRule="auto"/>
              <w:rPr>
                <w:ins w:id="6679" w:author="Arjan" w:date="2012-12-10T16:13:00Z"/>
                <w:rFonts w:ascii="Arial" w:eastAsia="Times New Roman" w:hAnsi="Arial" w:cs="Arial"/>
                <w:color w:val="000000"/>
                <w:sz w:val="20"/>
                <w:szCs w:val="20"/>
                <w:lang w:val="nl-NL"/>
              </w:rPr>
            </w:pPr>
            <w:ins w:id="6680" w:author="Arjan" w:date="2012-12-10T16:13: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De Informatieobjecten die een rol spelen bij en/of ontvangen zijn gedurende een Klantcontact.</w:t>
              </w:r>
              <w:r w:rsidRPr="00CF1DA2">
                <w:rPr>
                  <w:rFonts w:ascii="Arial" w:hAnsi="Arial" w:cs="Arial"/>
                  <w:sz w:val="20"/>
                  <w:szCs w:val="20"/>
                  <w:lang w:val="en-AU"/>
                </w:rPr>
                <w:fldChar w:fldCharType="end"/>
              </w:r>
            </w:ins>
          </w:p>
        </w:tc>
      </w:tr>
      <w:tr w:rsidR="00CF1DA2" w:rsidRPr="005C14BE" w14:paraId="5BA69BF6" w14:textId="77777777">
        <w:trPr>
          <w:ins w:id="6681" w:author="Arjan" w:date="2012-12-10T16:13:00Z"/>
        </w:trPr>
        <w:tc>
          <w:tcPr>
            <w:tcW w:w="3690" w:type="dxa"/>
            <w:tcBorders>
              <w:top w:val="nil"/>
              <w:left w:val="nil"/>
              <w:bottom w:val="nil"/>
              <w:right w:val="nil"/>
            </w:tcBorders>
          </w:tcPr>
          <w:p w14:paraId="58D0895E" w14:textId="77777777" w:rsidR="00CF1DA2" w:rsidRPr="00DD0F4F" w:rsidRDefault="00CF1DA2" w:rsidP="00CF1DA2">
            <w:pPr>
              <w:autoSpaceDE w:val="0"/>
              <w:autoSpaceDN w:val="0"/>
              <w:adjustRightInd w:val="0"/>
              <w:spacing w:after="0" w:line="240" w:lineRule="auto"/>
              <w:rPr>
                <w:ins w:id="6682" w:author="Arjan" w:date="2012-12-10T16:1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5332B716" w14:textId="77777777" w:rsidR="00CF1DA2" w:rsidRPr="00DD0F4F" w:rsidRDefault="00CF1DA2" w:rsidP="00CF1DA2">
            <w:pPr>
              <w:autoSpaceDE w:val="0"/>
              <w:autoSpaceDN w:val="0"/>
              <w:adjustRightInd w:val="0"/>
              <w:spacing w:after="0" w:line="240" w:lineRule="auto"/>
              <w:rPr>
                <w:ins w:id="6683" w:author="Arjan" w:date="2012-12-10T16:13:00Z"/>
                <w:rFonts w:ascii="Arial" w:eastAsia="Times New Roman" w:hAnsi="Arial" w:cs="Arial"/>
                <w:color w:val="000000"/>
                <w:sz w:val="20"/>
                <w:szCs w:val="20"/>
                <w:lang w:val="nl-NL"/>
              </w:rPr>
            </w:pPr>
          </w:p>
        </w:tc>
      </w:tr>
      <w:tr w:rsidR="00CF1DA2" w:rsidRPr="00CF1DA2" w14:paraId="03436A96" w14:textId="77777777">
        <w:trPr>
          <w:ins w:id="6684" w:author="Arjan" w:date="2012-12-10T16:13:00Z"/>
        </w:trPr>
        <w:tc>
          <w:tcPr>
            <w:tcW w:w="3690" w:type="dxa"/>
            <w:tcBorders>
              <w:top w:val="nil"/>
              <w:left w:val="nil"/>
              <w:bottom w:val="nil"/>
              <w:right w:val="nil"/>
            </w:tcBorders>
          </w:tcPr>
          <w:p w14:paraId="21BA0576" w14:textId="77777777" w:rsidR="00CF1DA2" w:rsidRPr="00CF1DA2" w:rsidRDefault="00CF1DA2" w:rsidP="00CF1DA2">
            <w:pPr>
              <w:autoSpaceDE w:val="0"/>
              <w:autoSpaceDN w:val="0"/>
              <w:adjustRightInd w:val="0"/>
              <w:spacing w:after="0" w:line="240" w:lineRule="auto"/>
              <w:rPr>
                <w:ins w:id="6685" w:author="Arjan" w:date="2012-12-10T16:13:00Z"/>
                <w:rFonts w:ascii="Arial" w:eastAsia="Times New Roman" w:hAnsi="Arial" w:cs="Arial"/>
                <w:color w:val="000000"/>
                <w:sz w:val="20"/>
                <w:szCs w:val="20"/>
              </w:rPr>
            </w:pPr>
            <w:ins w:id="6686" w:author="Arjan" w:date="2012-12-10T16:13:00Z">
              <w:r w:rsidRPr="00CF1DA2">
                <w:rPr>
                  <w:rFonts w:ascii="Arial" w:eastAsia="Times New Roman" w:hAnsi="Arial" w:cs="Arial"/>
                  <w:b/>
                  <w:bCs/>
                  <w:color w:val="000000"/>
                  <w:sz w:val="20"/>
                  <w:szCs w:val="20"/>
                </w:rPr>
                <w:t>Herkomst definitie relatiesoort</w:t>
              </w:r>
            </w:ins>
          </w:p>
        </w:tc>
        <w:tc>
          <w:tcPr>
            <w:tcW w:w="5670" w:type="dxa"/>
            <w:tcBorders>
              <w:top w:val="nil"/>
              <w:left w:val="nil"/>
              <w:bottom w:val="nil"/>
              <w:right w:val="nil"/>
            </w:tcBorders>
          </w:tcPr>
          <w:p w14:paraId="78703237" w14:textId="77777777" w:rsidR="00CF1DA2" w:rsidRPr="00CF1DA2" w:rsidRDefault="00CF1DA2" w:rsidP="00CF1DA2">
            <w:pPr>
              <w:autoSpaceDE w:val="0"/>
              <w:autoSpaceDN w:val="0"/>
              <w:adjustRightInd w:val="0"/>
              <w:spacing w:after="0" w:line="240" w:lineRule="auto"/>
              <w:rPr>
                <w:ins w:id="6687" w:author="Arjan" w:date="2012-12-10T16:13:00Z"/>
                <w:rFonts w:ascii="Arial" w:eastAsia="Times New Roman" w:hAnsi="Arial" w:cs="Arial"/>
                <w:color w:val="000000"/>
                <w:sz w:val="20"/>
                <w:szCs w:val="20"/>
              </w:rPr>
            </w:pPr>
            <w:ins w:id="6688" w:author="Arjan" w:date="2012-12-10T16:13:00Z">
              <w:r w:rsidRPr="00CF1DA2">
                <w:rPr>
                  <w:rFonts w:ascii="Arial" w:eastAsia="Times New Roman" w:hAnsi="Arial" w:cs="Arial"/>
                  <w:color w:val="000000"/>
                  <w:sz w:val="20"/>
                  <w:szCs w:val="20"/>
                </w:rPr>
                <w:t>KING</w:t>
              </w:r>
            </w:ins>
          </w:p>
        </w:tc>
      </w:tr>
      <w:tr w:rsidR="00CF1DA2" w:rsidRPr="00CF1DA2" w14:paraId="7A7083E6" w14:textId="77777777">
        <w:trPr>
          <w:ins w:id="6689" w:author="Arjan" w:date="2012-12-10T16:13:00Z"/>
        </w:trPr>
        <w:tc>
          <w:tcPr>
            <w:tcW w:w="3690" w:type="dxa"/>
            <w:tcBorders>
              <w:top w:val="nil"/>
              <w:left w:val="nil"/>
              <w:bottom w:val="nil"/>
              <w:right w:val="nil"/>
            </w:tcBorders>
          </w:tcPr>
          <w:p w14:paraId="4C5CA0AF" w14:textId="77777777" w:rsidR="00CF1DA2" w:rsidRPr="00CF1DA2" w:rsidRDefault="00CF1DA2" w:rsidP="00CF1DA2">
            <w:pPr>
              <w:autoSpaceDE w:val="0"/>
              <w:autoSpaceDN w:val="0"/>
              <w:adjustRightInd w:val="0"/>
              <w:spacing w:after="0" w:line="240" w:lineRule="auto"/>
              <w:rPr>
                <w:ins w:id="6690"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188D2927" w14:textId="77777777" w:rsidR="00CF1DA2" w:rsidRPr="00CF1DA2" w:rsidRDefault="00CF1DA2" w:rsidP="00CF1DA2">
            <w:pPr>
              <w:autoSpaceDE w:val="0"/>
              <w:autoSpaceDN w:val="0"/>
              <w:adjustRightInd w:val="0"/>
              <w:spacing w:after="0" w:line="240" w:lineRule="auto"/>
              <w:rPr>
                <w:ins w:id="6691" w:author="Arjan" w:date="2012-12-10T16:13:00Z"/>
                <w:rFonts w:ascii="Arial" w:eastAsia="Times New Roman" w:hAnsi="Arial" w:cs="Arial"/>
                <w:color w:val="000000"/>
                <w:sz w:val="20"/>
                <w:szCs w:val="20"/>
              </w:rPr>
            </w:pPr>
          </w:p>
        </w:tc>
      </w:tr>
      <w:tr w:rsidR="00CF1DA2" w:rsidRPr="00CF1DA2" w14:paraId="75FEBACD" w14:textId="77777777">
        <w:trPr>
          <w:ins w:id="6692" w:author="Arjan" w:date="2012-12-10T16:13:00Z"/>
        </w:trPr>
        <w:tc>
          <w:tcPr>
            <w:tcW w:w="3690" w:type="dxa"/>
            <w:tcBorders>
              <w:top w:val="nil"/>
              <w:left w:val="nil"/>
              <w:bottom w:val="nil"/>
              <w:right w:val="nil"/>
            </w:tcBorders>
          </w:tcPr>
          <w:p w14:paraId="4980FA60" w14:textId="77777777" w:rsidR="00CF1DA2" w:rsidRPr="00CF1DA2" w:rsidRDefault="00CF1DA2" w:rsidP="00CF1DA2">
            <w:pPr>
              <w:autoSpaceDE w:val="0"/>
              <w:autoSpaceDN w:val="0"/>
              <w:adjustRightInd w:val="0"/>
              <w:spacing w:after="0" w:line="240" w:lineRule="auto"/>
              <w:rPr>
                <w:ins w:id="6693" w:author="Arjan" w:date="2012-12-10T16:13:00Z"/>
                <w:rFonts w:ascii="Arial" w:eastAsia="Times New Roman" w:hAnsi="Arial" w:cs="Arial"/>
                <w:color w:val="000000"/>
                <w:sz w:val="20"/>
                <w:szCs w:val="20"/>
              </w:rPr>
            </w:pPr>
            <w:ins w:id="6694" w:author="Arjan" w:date="2012-12-10T16:13:00Z">
              <w:r w:rsidRPr="00CF1DA2">
                <w:rPr>
                  <w:rFonts w:ascii="Arial" w:eastAsia="Times New Roman" w:hAnsi="Arial" w:cs="Arial"/>
                  <w:b/>
                  <w:bCs/>
                  <w:color w:val="000000"/>
                  <w:sz w:val="20"/>
                  <w:szCs w:val="20"/>
                </w:rPr>
                <w:t>Datum opname relatiesoort</w:t>
              </w:r>
            </w:ins>
          </w:p>
        </w:tc>
        <w:tc>
          <w:tcPr>
            <w:tcW w:w="5670" w:type="dxa"/>
            <w:tcBorders>
              <w:top w:val="nil"/>
              <w:left w:val="nil"/>
              <w:bottom w:val="nil"/>
              <w:right w:val="nil"/>
            </w:tcBorders>
          </w:tcPr>
          <w:p w14:paraId="74121D66" w14:textId="77777777" w:rsidR="00CF1DA2" w:rsidRPr="00CF1DA2" w:rsidRDefault="00CF1DA2" w:rsidP="00CF1DA2">
            <w:pPr>
              <w:autoSpaceDE w:val="0"/>
              <w:autoSpaceDN w:val="0"/>
              <w:adjustRightInd w:val="0"/>
              <w:spacing w:after="0" w:line="240" w:lineRule="auto"/>
              <w:rPr>
                <w:ins w:id="6695" w:author="Arjan" w:date="2012-12-10T16:13:00Z"/>
                <w:rFonts w:ascii="Arial" w:eastAsia="Times New Roman" w:hAnsi="Arial" w:cs="Arial"/>
                <w:color w:val="000000"/>
                <w:sz w:val="20"/>
                <w:szCs w:val="20"/>
              </w:rPr>
            </w:pPr>
            <w:ins w:id="6696" w:author="Arjan" w:date="2012-12-10T16:13:00Z">
              <w:r w:rsidRPr="00CF1DA2">
                <w:rPr>
                  <w:rFonts w:ascii="Arial" w:eastAsia="Times New Roman" w:hAnsi="Arial" w:cs="Arial"/>
                  <w:color w:val="000000"/>
                  <w:sz w:val="20"/>
                  <w:szCs w:val="20"/>
                </w:rPr>
                <w:t>1 januari 2013</w:t>
              </w:r>
            </w:ins>
          </w:p>
        </w:tc>
      </w:tr>
      <w:tr w:rsidR="00CF1DA2" w:rsidRPr="00CF1DA2" w14:paraId="71128B13" w14:textId="77777777">
        <w:trPr>
          <w:ins w:id="6697" w:author="Arjan" w:date="2012-12-10T16:13:00Z"/>
        </w:trPr>
        <w:tc>
          <w:tcPr>
            <w:tcW w:w="3690" w:type="dxa"/>
            <w:tcBorders>
              <w:top w:val="nil"/>
              <w:left w:val="nil"/>
              <w:bottom w:val="nil"/>
              <w:right w:val="nil"/>
            </w:tcBorders>
          </w:tcPr>
          <w:p w14:paraId="48514847" w14:textId="77777777" w:rsidR="00CF1DA2" w:rsidRPr="00CF1DA2" w:rsidRDefault="00CF1DA2" w:rsidP="00CF1DA2">
            <w:pPr>
              <w:autoSpaceDE w:val="0"/>
              <w:autoSpaceDN w:val="0"/>
              <w:adjustRightInd w:val="0"/>
              <w:spacing w:after="0" w:line="240" w:lineRule="auto"/>
              <w:rPr>
                <w:ins w:id="6698"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714EA4BB" w14:textId="77777777" w:rsidR="00CF1DA2" w:rsidRPr="00CF1DA2" w:rsidRDefault="00CF1DA2" w:rsidP="00CF1DA2">
            <w:pPr>
              <w:autoSpaceDE w:val="0"/>
              <w:autoSpaceDN w:val="0"/>
              <w:adjustRightInd w:val="0"/>
              <w:spacing w:after="0" w:line="240" w:lineRule="auto"/>
              <w:rPr>
                <w:ins w:id="6699" w:author="Arjan" w:date="2012-12-10T16:13:00Z"/>
                <w:rFonts w:ascii="Arial" w:eastAsia="Times New Roman" w:hAnsi="Arial" w:cs="Arial"/>
                <w:color w:val="000000"/>
                <w:sz w:val="20"/>
                <w:szCs w:val="20"/>
              </w:rPr>
            </w:pPr>
          </w:p>
        </w:tc>
      </w:tr>
      <w:tr w:rsidR="00CF1DA2" w:rsidRPr="00CF1DA2" w14:paraId="08735142" w14:textId="77777777">
        <w:trPr>
          <w:ins w:id="6700" w:author="Arjan" w:date="2012-12-10T16:13:00Z"/>
        </w:trPr>
        <w:tc>
          <w:tcPr>
            <w:tcW w:w="3690" w:type="dxa"/>
            <w:tcBorders>
              <w:top w:val="nil"/>
              <w:left w:val="nil"/>
              <w:bottom w:val="nil"/>
              <w:right w:val="nil"/>
            </w:tcBorders>
          </w:tcPr>
          <w:p w14:paraId="6F6E3C87" w14:textId="77777777" w:rsidR="00CF1DA2" w:rsidRPr="00CF1DA2" w:rsidRDefault="00CF1DA2" w:rsidP="00CF1DA2">
            <w:pPr>
              <w:autoSpaceDE w:val="0"/>
              <w:autoSpaceDN w:val="0"/>
              <w:adjustRightInd w:val="0"/>
              <w:spacing w:after="0" w:line="240" w:lineRule="auto"/>
              <w:rPr>
                <w:ins w:id="6701" w:author="Arjan" w:date="2012-12-10T16:13:00Z"/>
                <w:rFonts w:ascii="Arial" w:eastAsia="Times New Roman" w:hAnsi="Arial" w:cs="Arial"/>
                <w:color w:val="000000"/>
                <w:sz w:val="20"/>
                <w:szCs w:val="20"/>
              </w:rPr>
            </w:pPr>
            <w:ins w:id="6702" w:author="Arjan" w:date="2012-12-10T16:13:00Z">
              <w:r w:rsidRPr="00CF1DA2">
                <w:rPr>
                  <w:rFonts w:ascii="Arial" w:eastAsia="Times New Roman" w:hAnsi="Arial" w:cs="Arial"/>
                  <w:b/>
                  <w:bCs/>
                  <w:color w:val="000000"/>
                  <w:sz w:val="20"/>
                  <w:szCs w:val="20"/>
                </w:rPr>
                <w:t>Toelichting relatiesoort</w:t>
              </w:r>
            </w:ins>
          </w:p>
        </w:tc>
        <w:tc>
          <w:tcPr>
            <w:tcW w:w="5670" w:type="dxa"/>
            <w:tcBorders>
              <w:top w:val="nil"/>
              <w:left w:val="nil"/>
              <w:bottom w:val="nil"/>
              <w:right w:val="nil"/>
            </w:tcBorders>
          </w:tcPr>
          <w:p w14:paraId="73150525" w14:textId="77777777" w:rsidR="00CF1DA2" w:rsidRPr="00CF1DA2" w:rsidRDefault="00CF1DA2" w:rsidP="00CF1DA2">
            <w:pPr>
              <w:autoSpaceDE w:val="0"/>
              <w:autoSpaceDN w:val="0"/>
              <w:adjustRightInd w:val="0"/>
              <w:spacing w:after="0" w:line="240" w:lineRule="auto"/>
              <w:rPr>
                <w:ins w:id="6703" w:author="Arjan" w:date="2012-12-10T16:13:00Z"/>
                <w:rFonts w:ascii="Arial" w:eastAsia="Times New Roman" w:hAnsi="Arial" w:cs="Arial"/>
                <w:color w:val="000000"/>
                <w:sz w:val="20"/>
                <w:szCs w:val="20"/>
              </w:rPr>
            </w:pPr>
          </w:p>
        </w:tc>
      </w:tr>
      <w:tr w:rsidR="00CF1DA2" w:rsidRPr="00CF1DA2" w14:paraId="31C4BDE5" w14:textId="77777777">
        <w:trPr>
          <w:ins w:id="6704" w:author="Arjan" w:date="2012-12-10T16:13:00Z"/>
        </w:trPr>
        <w:tc>
          <w:tcPr>
            <w:tcW w:w="3690" w:type="dxa"/>
            <w:tcBorders>
              <w:top w:val="nil"/>
              <w:left w:val="nil"/>
              <w:bottom w:val="nil"/>
              <w:right w:val="nil"/>
            </w:tcBorders>
          </w:tcPr>
          <w:p w14:paraId="4B010B58" w14:textId="77777777" w:rsidR="00CF1DA2" w:rsidRPr="00CF1DA2" w:rsidRDefault="00CF1DA2" w:rsidP="00CF1DA2">
            <w:pPr>
              <w:autoSpaceDE w:val="0"/>
              <w:autoSpaceDN w:val="0"/>
              <w:adjustRightInd w:val="0"/>
              <w:spacing w:after="0" w:line="240" w:lineRule="auto"/>
              <w:rPr>
                <w:ins w:id="6705"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021D1BEB" w14:textId="77777777" w:rsidR="00CF1DA2" w:rsidRPr="00CF1DA2" w:rsidRDefault="00CF1DA2" w:rsidP="00CF1DA2">
            <w:pPr>
              <w:autoSpaceDE w:val="0"/>
              <w:autoSpaceDN w:val="0"/>
              <w:adjustRightInd w:val="0"/>
              <w:spacing w:after="0" w:line="240" w:lineRule="auto"/>
              <w:rPr>
                <w:ins w:id="6706" w:author="Arjan" w:date="2012-12-10T16:13:00Z"/>
                <w:rFonts w:ascii="Arial" w:eastAsia="Times New Roman" w:hAnsi="Arial" w:cs="Arial"/>
                <w:color w:val="000000"/>
                <w:sz w:val="20"/>
                <w:szCs w:val="20"/>
              </w:rPr>
            </w:pPr>
          </w:p>
        </w:tc>
      </w:tr>
      <w:tr w:rsidR="00CF1DA2" w:rsidRPr="00CF1DA2" w14:paraId="0F9CC817" w14:textId="77777777">
        <w:trPr>
          <w:ins w:id="6707" w:author="Arjan" w:date="2012-12-10T16:13:00Z"/>
        </w:trPr>
        <w:tc>
          <w:tcPr>
            <w:tcW w:w="3690" w:type="dxa"/>
            <w:tcBorders>
              <w:top w:val="nil"/>
              <w:left w:val="nil"/>
              <w:bottom w:val="nil"/>
              <w:right w:val="nil"/>
            </w:tcBorders>
          </w:tcPr>
          <w:p w14:paraId="63B5C485" w14:textId="77777777" w:rsidR="00CF1DA2" w:rsidRPr="00CF1DA2" w:rsidRDefault="00CF1DA2" w:rsidP="00CF1DA2">
            <w:pPr>
              <w:autoSpaceDE w:val="0"/>
              <w:autoSpaceDN w:val="0"/>
              <w:adjustRightInd w:val="0"/>
              <w:spacing w:after="0" w:line="240" w:lineRule="auto"/>
              <w:rPr>
                <w:ins w:id="6708" w:author="Arjan" w:date="2012-12-10T16:13:00Z"/>
                <w:rFonts w:ascii="Arial" w:eastAsia="Times New Roman" w:hAnsi="Arial" w:cs="Arial"/>
                <w:color w:val="000000"/>
                <w:sz w:val="20"/>
                <w:szCs w:val="20"/>
              </w:rPr>
            </w:pPr>
            <w:ins w:id="6709" w:author="Arjan" w:date="2012-12-10T16:13:00Z">
              <w:r w:rsidRPr="00CF1DA2">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14:paraId="4F411A5A" w14:textId="77777777" w:rsidR="00CF1DA2" w:rsidRPr="00CF1DA2" w:rsidRDefault="00CF1DA2" w:rsidP="00CF1DA2">
            <w:pPr>
              <w:autoSpaceDE w:val="0"/>
              <w:autoSpaceDN w:val="0"/>
              <w:adjustRightInd w:val="0"/>
              <w:spacing w:after="0" w:line="240" w:lineRule="auto"/>
              <w:rPr>
                <w:ins w:id="6710" w:author="Arjan" w:date="2012-12-10T16:13:00Z"/>
                <w:rFonts w:ascii="Arial" w:eastAsia="Times New Roman" w:hAnsi="Arial" w:cs="Arial"/>
                <w:color w:val="000000"/>
                <w:sz w:val="20"/>
                <w:szCs w:val="20"/>
              </w:rPr>
            </w:pPr>
            <w:ins w:id="6711" w:author="Arjan" w:date="2012-12-10T16:13:00Z">
              <w:r w:rsidRPr="00CF1DA2">
                <w:rPr>
                  <w:rFonts w:ascii="Arial" w:eastAsia="Times New Roman" w:hAnsi="Arial" w:cs="Arial"/>
                  <w:color w:val="000000"/>
                  <w:sz w:val="20"/>
                  <w:szCs w:val="20"/>
                </w:rPr>
                <w:t>Nee</w:t>
              </w:r>
            </w:ins>
          </w:p>
        </w:tc>
      </w:tr>
      <w:tr w:rsidR="00CF1DA2" w:rsidRPr="00CF1DA2" w14:paraId="42094D0F" w14:textId="77777777">
        <w:trPr>
          <w:trHeight w:val="230"/>
          <w:ins w:id="6712" w:author="Arjan" w:date="2012-12-10T16:13:00Z"/>
        </w:trPr>
        <w:tc>
          <w:tcPr>
            <w:tcW w:w="3690" w:type="dxa"/>
            <w:tcBorders>
              <w:top w:val="nil"/>
              <w:left w:val="nil"/>
              <w:bottom w:val="nil"/>
              <w:right w:val="nil"/>
            </w:tcBorders>
          </w:tcPr>
          <w:p w14:paraId="0CB4C239" w14:textId="77777777" w:rsidR="00CF1DA2" w:rsidRPr="00CF1DA2" w:rsidRDefault="00CF1DA2" w:rsidP="00CF1DA2">
            <w:pPr>
              <w:autoSpaceDE w:val="0"/>
              <w:autoSpaceDN w:val="0"/>
              <w:adjustRightInd w:val="0"/>
              <w:spacing w:after="0" w:line="240" w:lineRule="auto"/>
              <w:rPr>
                <w:ins w:id="6713"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0D8BAA1A" w14:textId="77777777" w:rsidR="00CF1DA2" w:rsidRPr="00CF1DA2" w:rsidRDefault="00CF1DA2" w:rsidP="00CF1DA2">
            <w:pPr>
              <w:autoSpaceDE w:val="0"/>
              <w:autoSpaceDN w:val="0"/>
              <w:adjustRightInd w:val="0"/>
              <w:spacing w:after="0" w:line="240" w:lineRule="auto"/>
              <w:rPr>
                <w:ins w:id="6714" w:author="Arjan" w:date="2012-12-10T16:13:00Z"/>
                <w:rFonts w:ascii="Arial" w:eastAsia="Times New Roman" w:hAnsi="Arial" w:cs="Arial"/>
                <w:color w:val="000000"/>
                <w:sz w:val="20"/>
                <w:szCs w:val="20"/>
              </w:rPr>
            </w:pPr>
          </w:p>
        </w:tc>
      </w:tr>
      <w:tr w:rsidR="00CF1DA2" w:rsidRPr="00CF1DA2" w14:paraId="0DC26CB3" w14:textId="77777777">
        <w:trPr>
          <w:trHeight w:val="230"/>
          <w:ins w:id="6715" w:author="Arjan" w:date="2012-12-10T16:13:00Z"/>
        </w:trPr>
        <w:tc>
          <w:tcPr>
            <w:tcW w:w="3690" w:type="dxa"/>
            <w:tcBorders>
              <w:top w:val="nil"/>
              <w:left w:val="nil"/>
              <w:bottom w:val="nil"/>
              <w:right w:val="nil"/>
            </w:tcBorders>
          </w:tcPr>
          <w:p w14:paraId="79DE1954" w14:textId="77777777" w:rsidR="00CF1DA2" w:rsidRPr="00CF1DA2" w:rsidRDefault="00CF1DA2" w:rsidP="00CF1DA2">
            <w:pPr>
              <w:autoSpaceDE w:val="0"/>
              <w:autoSpaceDN w:val="0"/>
              <w:adjustRightInd w:val="0"/>
              <w:spacing w:after="0" w:line="240" w:lineRule="auto"/>
              <w:rPr>
                <w:ins w:id="6716" w:author="Arjan" w:date="2012-12-10T16:13:00Z"/>
                <w:rFonts w:ascii="Arial" w:eastAsia="Times New Roman" w:hAnsi="Arial" w:cs="Arial"/>
                <w:color w:val="000000"/>
                <w:sz w:val="20"/>
                <w:szCs w:val="20"/>
              </w:rPr>
            </w:pPr>
            <w:ins w:id="6717" w:author="Arjan" w:date="2012-12-10T16:13:00Z">
              <w:r w:rsidRPr="00CF1DA2">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14:paraId="587EA666" w14:textId="77777777" w:rsidR="00CF1DA2" w:rsidRPr="00CF1DA2" w:rsidRDefault="00CF1DA2" w:rsidP="00CF1DA2">
            <w:pPr>
              <w:autoSpaceDE w:val="0"/>
              <w:autoSpaceDN w:val="0"/>
              <w:adjustRightInd w:val="0"/>
              <w:spacing w:after="0" w:line="240" w:lineRule="auto"/>
              <w:rPr>
                <w:ins w:id="6718" w:author="Arjan" w:date="2012-12-10T16:13:00Z"/>
                <w:rFonts w:ascii="Arial" w:eastAsia="Times New Roman" w:hAnsi="Arial" w:cs="Arial"/>
                <w:color w:val="000000"/>
                <w:sz w:val="20"/>
                <w:szCs w:val="20"/>
              </w:rPr>
            </w:pPr>
            <w:ins w:id="6719" w:author="Arjan" w:date="2012-12-10T16:13:00Z">
              <w:r w:rsidRPr="00CF1DA2">
                <w:rPr>
                  <w:rFonts w:ascii="Arial" w:eastAsia="Times New Roman" w:hAnsi="Arial" w:cs="Arial"/>
                  <w:color w:val="000000"/>
                  <w:sz w:val="20"/>
                  <w:szCs w:val="20"/>
                </w:rPr>
                <w:t>Nee</w:t>
              </w:r>
            </w:ins>
          </w:p>
        </w:tc>
      </w:tr>
      <w:tr w:rsidR="00CF1DA2" w:rsidRPr="00CF1DA2" w14:paraId="1339CCCC" w14:textId="77777777">
        <w:trPr>
          <w:ins w:id="6720" w:author="Arjan" w:date="2012-12-10T16:13:00Z"/>
        </w:trPr>
        <w:tc>
          <w:tcPr>
            <w:tcW w:w="3690" w:type="dxa"/>
            <w:tcBorders>
              <w:top w:val="nil"/>
              <w:left w:val="nil"/>
              <w:bottom w:val="nil"/>
              <w:right w:val="nil"/>
            </w:tcBorders>
          </w:tcPr>
          <w:p w14:paraId="76D0DA1A" w14:textId="77777777" w:rsidR="00CF1DA2" w:rsidRPr="00CF1DA2" w:rsidRDefault="00CF1DA2" w:rsidP="00CF1DA2">
            <w:pPr>
              <w:autoSpaceDE w:val="0"/>
              <w:autoSpaceDN w:val="0"/>
              <w:adjustRightInd w:val="0"/>
              <w:spacing w:after="0" w:line="240" w:lineRule="auto"/>
              <w:rPr>
                <w:ins w:id="6721"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454C17CC" w14:textId="77777777" w:rsidR="00CF1DA2" w:rsidRPr="00CF1DA2" w:rsidRDefault="00CF1DA2" w:rsidP="00CF1DA2">
            <w:pPr>
              <w:autoSpaceDE w:val="0"/>
              <w:autoSpaceDN w:val="0"/>
              <w:adjustRightInd w:val="0"/>
              <w:spacing w:after="0" w:line="240" w:lineRule="auto"/>
              <w:rPr>
                <w:ins w:id="6722" w:author="Arjan" w:date="2012-12-10T16:13:00Z"/>
                <w:rFonts w:ascii="Arial" w:eastAsia="Times New Roman" w:hAnsi="Arial" w:cs="Arial"/>
                <w:color w:val="000000"/>
                <w:sz w:val="20"/>
                <w:szCs w:val="20"/>
              </w:rPr>
            </w:pPr>
          </w:p>
        </w:tc>
      </w:tr>
      <w:tr w:rsidR="00CF1DA2" w:rsidRPr="00CF1DA2" w14:paraId="3945662A" w14:textId="77777777">
        <w:trPr>
          <w:ins w:id="6723" w:author="Arjan" w:date="2012-12-10T16:13:00Z"/>
        </w:trPr>
        <w:tc>
          <w:tcPr>
            <w:tcW w:w="3690" w:type="dxa"/>
            <w:tcBorders>
              <w:top w:val="nil"/>
              <w:left w:val="nil"/>
              <w:bottom w:val="nil"/>
              <w:right w:val="nil"/>
            </w:tcBorders>
          </w:tcPr>
          <w:p w14:paraId="2B725FDD" w14:textId="77777777" w:rsidR="00CF1DA2" w:rsidRPr="00CF1DA2" w:rsidRDefault="00CF1DA2" w:rsidP="00CF1DA2">
            <w:pPr>
              <w:autoSpaceDE w:val="0"/>
              <w:autoSpaceDN w:val="0"/>
              <w:adjustRightInd w:val="0"/>
              <w:spacing w:after="0" w:line="240" w:lineRule="auto"/>
              <w:rPr>
                <w:ins w:id="6724" w:author="Arjan" w:date="2012-12-10T16:13:00Z"/>
                <w:rFonts w:ascii="Arial" w:eastAsia="Times New Roman" w:hAnsi="Arial" w:cs="Arial"/>
                <w:color w:val="000000"/>
                <w:sz w:val="20"/>
                <w:szCs w:val="20"/>
              </w:rPr>
            </w:pPr>
            <w:ins w:id="6725" w:author="Arjan" w:date="2012-12-10T16:13:00Z">
              <w:r w:rsidRPr="00CF1DA2">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14:paraId="5DD46C23" w14:textId="77777777" w:rsidR="00CF1DA2" w:rsidRPr="00CF1DA2" w:rsidRDefault="00CF1DA2" w:rsidP="00CF1DA2">
            <w:pPr>
              <w:autoSpaceDE w:val="0"/>
              <w:autoSpaceDN w:val="0"/>
              <w:adjustRightInd w:val="0"/>
              <w:spacing w:after="0" w:line="240" w:lineRule="auto"/>
              <w:rPr>
                <w:ins w:id="6726" w:author="Arjan" w:date="2012-12-10T16:13:00Z"/>
                <w:rFonts w:ascii="Arial" w:eastAsia="Times New Roman" w:hAnsi="Arial" w:cs="Arial"/>
                <w:color w:val="000000"/>
                <w:sz w:val="20"/>
                <w:szCs w:val="20"/>
              </w:rPr>
            </w:pPr>
          </w:p>
        </w:tc>
      </w:tr>
      <w:tr w:rsidR="00CF1DA2" w:rsidRPr="00CF1DA2" w14:paraId="7EAE7205" w14:textId="77777777">
        <w:trPr>
          <w:ins w:id="6727" w:author="Arjan" w:date="2012-12-10T16:13:00Z"/>
        </w:trPr>
        <w:tc>
          <w:tcPr>
            <w:tcW w:w="3690" w:type="dxa"/>
            <w:tcBorders>
              <w:top w:val="nil"/>
              <w:left w:val="nil"/>
              <w:bottom w:val="nil"/>
              <w:right w:val="nil"/>
            </w:tcBorders>
          </w:tcPr>
          <w:p w14:paraId="366D1EDE" w14:textId="77777777" w:rsidR="00CF1DA2" w:rsidRPr="00CF1DA2" w:rsidRDefault="00CF1DA2" w:rsidP="00CF1DA2">
            <w:pPr>
              <w:autoSpaceDE w:val="0"/>
              <w:autoSpaceDN w:val="0"/>
              <w:adjustRightInd w:val="0"/>
              <w:spacing w:after="0" w:line="240" w:lineRule="auto"/>
              <w:rPr>
                <w:ins w:id="6728"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1345FAAD" w14:textId="77777777" w:rsidR="00CF1DA2" w:rsidRPr="00CF1DA2" w:rsidRDefault="00CF1DA2" w:rsidP="00CF1DA2">
            <w:pPr>
              <w:autoSpaceDE w:val="0"/>
              <w:autoSpaceDN w:val="0"/>
              <w:adjustRightInd w:val="0"/>
              <w:spacing w:after="0" w:line="240" w:lineRule="auto"/>
              <w:rPr>
                <w:ins w:id="6729" w:author="Arjan" w:date="2012-12-10T16:13:00Z"/>
                <w:rFonts w:ascii="Arial" w:eastAsia="Times New Roman" w:hAnsi="Arial" w:cs="Arial"/>
                <w:color w:val="000000"/>
                <w:sz w:val="20"/>
                <w:szCs w:val="20"/>
              </w:rPr>
            </w:pPr>
          </w:p>
        </w:tc>
      </w:tr>
      <w:tr w:rsidR="00CF1DA2" w:rsidRPr="00CF1DA2" w14:paraId="2A23CE27" w14:textId="77777777">
        <w:trPr>
          <w:ins w:id="6730" w:author="Arjan" w:date="2012-12-10T16:13:00Z"/>
        </w:trPr>
        <w:tc>
          <w:tcPr>
            <w:tcW w:w="3690" w:type="dxa"/>
            <w:tcBorders>
              <w:top w:val="nil"/>
              <w:left w:val="nil"/>
              <w:bottom w:val="nil"/>
              <w:right w:val="nil"/>
            </w:tcBorders>
          </w:tcPr>
          <w:p w14:paraId="05592C58" w14:textId="77777777" w:rsidR="00CF1DA2" w:rsidRPr="00CF1DA2" w:rsidRDefault="00CF1DA2" w:rsidP="00CF1DA2">
            <w:pPr>
              <w:autoSpaceDE w:val="0"/>
              <w:autoSpaceDN w:val="0"/>
              <w:adjustRightInd w:val="0"/>
              <w:spacing w:after="0" w:line="240" w:lineRule="auto"/>
              <w:rPr>
                <w:ins w:id="6731" w:author="Arjan" w:date="2012-12-10T16:13:00Z"/>
                <w:rFonts w:ascii="Arial" w:eastAsia="Times New Roman" w:hAnsi="Arial" w:cs="Arial"/>
                <w:color w:val="000000"/>
                <w:sz w:val="20"/>
                <w:szCs w:val="20"/>
              </w:rPr>
            </w:pPr>
            <w:ins w:id="6732" w:author="Arjan" w:date="2012-12-10T16:13:00Z">
              <w:r w:rsidRPr="00CF1DA2">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14:paraId="4906EFA1" w14:textId="77777777" w:rsidR="00CF1DA2" w:rsidRPr="00CF1DA2" w:rsidRDefault="00CF1DA2" w:rsidP="00CF1DA2">
            <w:pPr>
              <w:autoSpaceDE w:val="0"/>
              <w:autoSpaceDN w:val="0"/>
              <w:adjustRightInd w:val="0"/>
              <w:spacing w:after="0" w:line="240" w:lineRule="auto"/>
              <w:rPr>
                <w:ins w:id="6733" w:author="Arjan" w:date="2012-12-10T16:13:00Z"/>
                <w:rFonts w:ascii="Arial" w:eastAsia="Times New Roman" w:hAnsi="Arial" w:cs="Arial"/>
                <w:color w:val="000000"/>
                <w:sz w:val="20"/>
                <w:szCs w:val="20"/>
              </w:rPr>
            </w:pPr>
            <w:ins w:id="6734" w:author="Arjan" w:date="2012-12-10T16:13:00Z">
              <w:r w:rsidRPr="00CF1DA2">
                <w:rPr>
                  <w:rFonts w:ascii="Arial" w:eastAsia="Times New Roman" w:hAnsi="Arial" w:cs="Arial"/>
                  <w:color w:val="000000"/>
                  <w:sz w:val="20"/>
                  <w:szCs w:val="20"/>
                </w:rPr>
                <w:t>Nee</w:t>
              </w:r>
            </w:ins>
          </w:p>
        </w:tc>
      </w:tr>
      <w:tr w:rsidR="00CF1DA2" w:rsidRPr="00CF1DA2" w14:paraId="71CD5078" w14:textId="77777777">
        <w:trPr>
          <w:ins w:id="6735" w:author="Arjan" w:date="2012-12-10T16:13:00Z"/>
        </w:trPr>
        <w:tc>
          <w:tcPr>
            <w:tcW w:w="3690" w:type="dxa"/>
            <w:tcBorders>
              <w:top w:val="nil"/>
              <w:left w:val="nil"/>
              <w:bottom w:val="nil"/>
              <w:right w:val="nil"/>
            </w:tcBorders>
          </w:tcPr>
          <w:p w14:paraId="3AA87FC4" w14:textId="77777777" w:rsidR="00CF1DA2" w:rsidRPr="00CF1DA2" w:rsidRDefault="00CF1DA2" w:rsidP="00CF1DA2">
            <w:pPr>
              <w:autoSpaceDE w:val="0"/>
              <w:autoSpaceDN w:val="0"/>
              <w:adjustRightInd w:val="0"/>
              <w:spacing w:after="0" w:line="240" w:lineRule="auto"/>
              <w:rPr>
                <w:ins w:id="6736"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6D3A549F" w14:textId="77777777" w:rsidR="00CF1DA2" w:rsidRPr="00CF1DA2" w:rsidRDefault="00CF1DA2" w:rsidP="00CF1DA2">
            <w:pPr>
              <w:autoSpaceDE w:val="0"/>
              <w:autoSpaceDN w:val="0"/>
              <w:adjustRightInd w:val="0"/>
              <w:spacing w:after="0" w:line="240" w:lineRule="auto"/>
              <w:rPr>
                <w:ins w:id="6737" w:author="Arjan" w:date="2012-12-10T16:13:00Z"/>
                <w:rFonts w:ascii="Arial" w:eastAsia="Times New Roman" w:hAnsi="Arial" w:cs="Arial"/>
                <w:color w:val="000000"/>
                <w:sz w:val="20"/>
                <w:szCs w:val="20"/>
              </w:rPr>
            </w:pPr>
          </w:p>
        </w:tc>
      </w:tr>
      <w:tr w:rsidR="00CF1DA2" w:rsidRPr="00CF1DA2" w14:paraId="34F7E0FC" w14:textId="77777777">
        <w:trPr>
          <w:ins w:id="6738" w:author="Arjan" w:date="2012-12-10T16:13:00Z"/>
        </w:trPr>
        <w:tc>
          <w:tcPr>
            <w:tcW w:w="3690" w:type="dxa"/>
            <w:tcBorders>
              <w:top w:val="nil"/>
              <w:left w:val="nil"/>
              <w:bottom w:val="nil"/>
              <w:right w:val="nil"/>
            </w:tcBorders>
          </w:tcPr>
          <w:p w14:paraId="6C94FD68" w14:textId="77777777" w:rsidR="00CF1DA2" w:rsidRPr="00CF1DA2" w:rsidRDefault="00CF1DA2" w:rsidP="00CF1DA2">
            <w:pPr>
              <w:autoSpaceDE w:val="0"/>
              <w:autoSpaceDN w:val="0"/>
              <w:adjustRightInd w:val="0"/>
              <w:spacing w:after="0" w:line="240" w:lineRule="auto"/>
              <w:rPr>
                <w:ins w:id="6739" w:author="Arjan" w:date="2012-12-10T16:13:00Z"/>
                <w:rFonts w:ascii="Arial" w:eastAsia="Times New Roman" w:hAnsi="Arial" w:cs="Arial"/>
                <w:color w:val="000000"/>
                <w:sz w:val="20"/>
                <w:szCs w:val="20"/>
              </w:rPr>
            </w:pPr>
            <w:ins w:id="6740" w:author="Arjan" w:date="2012-12-10T16:13:00Z">
              <w:r w:rsidRPr="00CF1DA2">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14:paraId="2ACA7BB0" w14:textId="77777777" w:rsidR="00CF1DA2" w:rsidRPr="00CF1DA2" w:rsidRDefault="00CF1DA2" w:rsidP="00CF1DA2">
            <w:pPr>
              <w:autoSpaceDE w:val="0"/>
              <w:autoSpaceDN w:val="0"/>
              <w:adjustRightInd w:val="0"/>
              <w:spacing w:after="0" w:line="240" w:lineRule="auto"/>
              <w:rPr>
                <w:ins w:id="6741" w:author="Arjan" w:date="2012-12-10T16:13:00Z"/>
                <w:rFonts w:ascii="Arial" w:eastAsia="Times New Roman" w:hAnsi="Arial" w:cs="Arial"/>
                <w:color w:val="000000"/>
                <w:sz w:val="20"/>
                <w:szCs w:val="20"/>
              </w:rPr>
            </w:pPr>
            <w:ins w:id="6742" w:author="Arjan" w:date="2012-12-10T16:13:00Z">
              <w:r w:rsidRPr="00CF1DA2">
                <w:rPr>
                  <w:rFonts w:ascii="Arial" w:eastAsia="Times New Roman" w:hAnsi="Arial" w:cs="Arial"/>
                  <w:color w:val="000000"/>
                  <w:sz w:val="20"/>
                  <w:szCs w:val="20"/>
                </w:rPr>
                <w:t>Nee</w:t>
              </w:r>
            </w:ins>
          </w:p>
        </w:tc>
      </w:tr>
      <w:tr w:rsidR="00CF1DA2" w:rsidRPr="00CF1DA2" w14:paraId="65E4AA66" w14:textId="77777777">
        <w:trPr>
          <w:ins w:id="6743" w:author="Arjan" w:date="2012-12-10T16:13:00Z"/>
        </w:trPr>
        <w:tc>
          <w:tcPr>
            <w:tcW w:w="3690" w:type="dxa"/>
            <w:tcBorders>
              <w:top w:val="nil"/>
              <w:left w:val="nil"/>
              <w:bottom w:val="nil"/>
              <w:right w:val="nil"/>
            </w:tcBorders>
          </w:tcPr>
          <w:p w14:paraId="247EF96B" w14:textId="77777777" w:rsidR="00CF1DA2" w:rsidRPr="00CF1DA2" w:rsidRDefault="00CF1DA2" w:rsidP="00CF1DA2">
            <w:pPr>
              <w:autoSpaceDE w:val="0"/>
              <w:autoSpaceDN w:val="0"/>
              <w:adjustRightInd w:val="0"/>
              <w:spacing w:after="0" w:line="240" w:lineRule="auto"/>
              <w:rPr>
                <w:ins w:id="6744"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3633377E" w14:textId="77777777" w:rsidR="00CF1DA2" w:rsidRPr="00CF1DA2" w:rsidRDefault="00CF1DA2" w:rsidP="00CF1DA2">
            <w:pPr>
              <w:autoSpaceDE w:val="0"/>
              <w:autoSpaceDN w:val="0"/>
              <w:adjustRightInd w:val="0"/>
              <w:spacing w:after="0" w:line="240" w:lineRule="auto"/>
              <w:rPr>
                <w:ins w:id="6745" w:author="Arjan" w:date="2012-12-10T16:13:00Z"/>
                <w:rFonts w:ascii="Arial" w:eastAsia="Times New Roman" w:hAnsi="Arial" w:cs="Arial"/>
                <w:color w:val="000000"/>
                <w:sz w:val="20"/>
                <w:szCs w:val="20"/>
              </w:rPr>
            </w:pPr>
          </w:p>
        </w:tc>
      </w:tr>
      <w:tr w:rsidR="00CF1DA2" w:rsidRPr="00CF1DA2" w14:paraId="481F639E" w14:textId="77777777">
        <w:trPr>
          <w:ins w:id="6746" w:author="Arjan" w:date="2012-12-10T16:13:00Z"/>
        </w:trPr>
        <w:tc>
          <w:tcPr>
            <w:tcW w:w="3690" w:type="dxa"/>
            <w:tcBorders>
              <w:top w:val="nil"/>
              <w:left w:val="nil"/>
              <w:bottom w:val="nil"/>
              <w:right w:val="nil"/>
            </w:tcBorders>
          </w:tcPr>
          <w:p w14:paraId="1069EBCA" w14:textId="77777777" w:rsidR="00CF1DA2" w:rsidRPr="00CF1DA2" w:rsidRDefault="00CF1DA2" w:rsidP="00CF1DA2">
            <w:pPr>
              <w:autoSpaceDE w:val="0"/>
              <w:autoSpaceDN w:val="0"/>
              <w:adjustRightInd w:val="0"/>
              <w:spacing w:after="0" w:line="240" w:lineRule="auto"/>
              <w:rPr>
                <w:ins w:id="6747" w:author="Arjan" w:date="2012-12-10T16:13:00Z"/>
                <w:rFonts w:ascii="Arial" w:eastAsia="Times New Roman" w:hAnsi="Arial" w:cs="Arial"/>
                <w:color w:val="000000"/>
                <w:sz w:val="20"/>
                <w:szCs w:val="20"/>
              </w:rPr>
            </w:pPr>
            <w:ins w:id="6748" w:author="Arjan" w:date="2012-12-10T16:13:00Z">
              <w:r w:rsidRPr="00CF1DA2">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4A876AF7" w14:textId="77777777" w:rsidR="00CF1DA2" w:rsidRPr="00CF1DA2" w:rsidRDefault="00CF1DA2" w:rsidP="00CF1DA2">
            <w:pPr>
              <w:autoSpaceDE w:val="0"/>
              <w:autoSpaceDN w:val="0"/>
              <w:adjustRightInd w:val="0"/>
              <w:spacing w:after="0" w:line="240" w:lineRule="auto"/>
              <w:rPr>
                <w:ins w:id="6749" w:author="Arjan" w:date="2012-12-10T16:13:00Z"/>
                <w:rFonts w:ascii="Arial" w:eastAsia="Times New Roman" w:hAnsi="Arial" w:cs="Arial"/>
                <w:color w:val="000000"/>
                <w:sz w:val="20"/>
                <w:szCs w:val="20"/>
              </w:rPr>
            </w:pPr>
            <w:ins w:id="6750" w:author="Arjan" w:date="2012-12-10T16:13:00Z">
              <w:r w:rsidRPr="00CF1DA2">
                <w:rPr>
                  <w:rFonts w:ascii="Arial" w:eastAsia="Times New Roman" w:hAnsi="Arial" w:cs="Arial"/>
                  <w:color w:val="000000"/>
                  <w:sz w:val="20"/>
                  <w:szCs w:val="20"/>
                </w:rPr>
                <w:t>Gemeentelijk kerngegeven</w:t>
              </w:r>
            </w:ins>
          </w:p>
        </w:tc>
      </w:tr>
      <w:tr w:rsidR="00CF1DA2" w:rsidRPr="00CF1DA2" w14:paraId="10E3147B" w14:textId="77777777">
        <w:trPr>
          <w:ins w:id="6751" w:author="Arjan" w:date="2012-12-10T16:13:00Z"/>
        </w:trPr>
        <w:tc>
          <w:tcPr>
            <w:tcW w:w="3690" w:type="dxa"/>
            <w:tcBorders>
              <w:top w:val="nil"/>
              <w:left w:val="nil"/>
              <w:bottom w:val="nil"/>
              <w:right w:val="nil"/>
            </w:tcBorders>
          </w:tcPr>
          <w:p w14:paraId="773D6EB9" w14:textId="77777777" w:rsidR="00CF1DA2" w:rsidRPr="00CF1DA2" w:rsidRDefault="00CF1DA2" w:rsidP="00CF1DA2">
            <w:pPr>
              <w:autoSpaceDE w:val="0"/>
              <w:autoSpaceDN w:val="0"/>
              <w:adjustRightInd w:val="0"/>
              <w:spacing w:after="0" w:line="240" w:lineRule="auto"/>
              <w:rPr>
                <w:ins w:id="675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0ACDB69B" w14:textId="77777777" w:rsidR="00CF1DA2" w:rsidRPr="00CF1DA2" w:rsidRDefault="00CF1DA2" w:rsidP="00CF1DA2">
            <w:pPr>
              <w:autoSpaceDE w:val="0"/>
              <w:autoSpaceDN w:val="0"/>
              <w:adjustRightInd w:val="0"/>
              <w:spacing w:after="0" w:line="240" w:lineRule="auto"/>
              <w:rPr>
                <w:ins w:id="6753" w:author="Arjan" w:date="2012-12-10T16:13:00Z"/>
                <w:rFonts w:ascii="Arial" w:eastAsia="Times New Roman" w:hAnsi="Arial" w:cs="Arial"/>
                <w:color w:val="000000"/>
                <w:sz w:val="20"/>
                <w:szCs w:val="20"/>
              </w:rPr>
            </w:pPr>
          </w:p>
        </w:tc>
      </w:tr>
      <w:tr w:rsidR="00CF1DA2" w:rsidRPr="00CF1DA2" w14:paraId="2D10D620" w14:textId="77777777">
        <w:trPr>
          <w:ins w:id="6754" w:author="Arjan" w:date="2012-12-10T16:13:00Z"/>
        </w:trPr>
        <w:tc>
          <w:tcPr>
            <w:tcW w:w="3690" w:type="dxa"/>
            <w:tcBorders>
              <w:top w:val="nil"/>
              <w:left w:val="nil"/>
              <w:bottom w:val="nil"/>
              <w:right w:val="nil"/>
            </w:tcBorders>
          </w:tcPr>
          <w:p w14:paraId="729560B0" w14:textId="77777777" w:rsidR="00CF1DA2" w:rsidRPr="00CF1DA2" w:rsidRDefault="00CF1DA2" w:rsidP="00CF1DA2">
            <w:pPr>
              <w:autoSpaceDE w:val="0"/>
              <w:autoSpaceDN w:val="0"/>
              <w:adjustRightInd w:val="0"/>
              <w:spacing w:after="0" w:line="240" w:lineRule="auto"/>
              <w:rPr>
                <w:ins w:id="6755" w:author="Arjan" w:date="2012-12-10T16:13:00Z"/>
                <w:rFonts w:ascii="Arial" w:eastAsia="Times New Roman" w:hAnsi="Arial" w:cs="Arial"/>
                <w:b/>
                <w:bCs/>
                <w:color w:val="000000"/>
                <w:sz w:val="20"/>
                <w:szCs w:val="20"/>
              </w:rPr>
            </w:pPr>
            <w:ins w:id="6756" w:author="Arjan" w:date="2012-12-10T16:13:00Z">
              <w:r w:rsidRPr="00CF1DA2">
                <w:rPr>
                  <w:rFonts w:ascii="Arial" w:eastAsia="Times New Roman" w:hAnsi="Arial" w:cs="Arial"/>
                  <w:b/>
                  <w:bCs/>
                  <w:color w:val="000000"/>
                  <w:sz w:val="20"/>
                  <w:szCs w:val="20"/>
                </w:rPr>
                <w:t>Regels relatiesoort</w:t>
              </w:r>
            </w:ins>
          </w:p>
        </w:tc>
        <w:tc>
          <w:tcPr>
            <w:tcW w:w="5670" w:type="dxa"/>
            <w:tcBorders>
              <w:top w:val="nil"/>
              <w:left w:val="nil"/>
              <w:bottom w:val="nil"/>
              <w:right w:val="nil"/>
            </w:tcBorders>
          </w:tcPr>
          <w:p w14:paraId="67AB2E01" w14:textId="77777777" w:rsidR="00CF1DA2" w:rsidRPr="00CF1DA2" w:rsidRDefault="00CF1DA2" w:rsidP="00CF1DA2">
            <w:pPr>
              <w:autoSpaceDE w:val="0"/>
              <w:autoSpaceDN w:val="0"/>
              <w:adjustRightInd w:val="0"/>
              <w:spacing w:after="0" w:line="240" w:lineRule="auto"/>
              <w:rPr>
                <w:ins w:id="6757" w:author="Arjan" w:date="2012-12-10T16:13:00Z"/>
                <w:rFonts w:ascii="Arial" w:eastAsia="Times New Roman" w:hAnsi="Arial" w:cs="Arial"/>
                <w:color w:val="000000"/>
                <w:sz w:val="20"/>
                <w:szCs w:val="20"/>
              </w:rPr>
            </w:pPr>
          </w:p>
        </w:tc>
      </w:tr>
      <w:tr w:rsidR="00CF1DA2" w:rsidRPr="00CF1DA2" w14:paraId="5FB2E111" w14:textId="77777777">
        <w:trPr>
          <w:ins w:id="6758" w:author="Arjan" w:date="2012-12-10T16:13:00Z"/>
        </w:trPr>
        <w:tc>
          <w:tcPr>
            <w:tcW w:w="3690" w:type="dxa"/>
            <w:tcBorders>
              <w:top w:val="nil"/>
              <w:left w:val="nil"/>
              <w:bottom w:val="nil"/>
              <w:right w:val="nil"/>
            </w:tcBorders>
          </w:tcPr>
          <w:p w14:paraId="79F34377" w14:textId="77777777" w:rsidR="00CF1DA2" w:rsidRPr="00CF1DA2" w:rsidRDefault="00CF1DA2" w:rsidP="00CF1DA2">
            <w:pPr>
              <w:autoSpaceDE w:val="0"/>
              <w:autoSpaceDN w:val="0"/>
              <w:adjustRightInd w:val="0"/>
              <w:spacing w:after="0" w:line="240" w:lineRule="auto"/>
              <w:rPr>
                <w:ins w:id="6759"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04703521" w14:textId="77777777" w:rsidR="00CF1DA2" w:rsidRPr="00CF1DA2" w:rsidRDefault="00CF1DA2" w:rsidP="00CF1DA2">
            <w:pPr>
              <w:autoSpaceDE w:val="0"/>
              <w:autoSpaceDN w:val="0"/>
              <w:adjustRightInd w:val="0"/>
              <w:spacing w:after="0" w:line="240" w:lineRule="auto"/>
              <w:rPr>
                <w:ins w:id="6760" w:author="Arjan" w:date="2012-12-10T16:13:00Z"/>
                <w:rFonts w:ascii="Arial" w:eastAsia="Times New Roman" w:hAnsi="Arial" w:cs="Arial"/>
                <w:b/>
                <w:bCs/>
                <w:color w:val="000000"/>
                <w:sz w:val="20"/>
                <w:szCs w:val="20"/>
              </w:rPr>
            </w:pPr>
          </w:p>
        </w:tc>
      </w:tr>
    </w:tbl>
    <w:p w14:paraId="6C713E36" w14:textId="77777777" w:rsidR="00CF1DA2" w:rsidRPr="00CF1DA2" w:rsidRDefault="00DA5D93" w:rsidP="00CF1DA2">
      <w:pPr>
        <w:autoSpaceDE w:val="0"/>
        <w:autoSpaceDN w:val="0"/>
        <w:adjustRightInd w:val="0"/>
        <w:spacing w:before="240" w:after="60" w:line="240" w:lineRule="auto"/>
        <w:outlineLvl w:val="3"/>
        <w:rPr>
          <w:ins w:id="6761" w:author="Arjan" w:date="2012-12-10T16:13:00Z"/>
          <w:rFonts w:ascii="Arial" w:eastAsia="Times New Roman" w:hAnsi="Arial" w:cs="Arial"/>
          <w:b/>
          <w:bCs/>
          <w:color w:val="004080"/>
          <w:sz w:val="24"/>
          <w:szCs w:val="24"/>
        </w:rPr>
      </w:pPr>
      <w:ins w:id="6762"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«Relatiesoort»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is gevoerd door</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CF1DA2" w:rsidRPr="00CF1DA2" w14:paraId="1142A428" w14:textId="77777777">
        <w:trPr>
          <w:trHeight w:val="230"/>
          <w:ins w:id="6763" w:author="Arjan" w:date="2012-12-10T16:13:00Z"/>
        </w:trPr>
        <w:tc>
          <w:tcPr>
            <w:tcW w:w="3690" w:type="dxa"/>
            <w:tcBorders>
              <w:top w:val="nil"/>
              <w:left w:val="nil"/>
              <w:bottom w:val="nil"/>
              <w:right w:val="nil"/>
            </w:tcBorders>
          </w:tcPr>
          <w:p w14:paraId="4F6C932E" w14:textId="77777777" w:rsidR="00CF1DA2" w:rsidRPr="00CF1DA2" w:rsidRDefault="00CF1DA2" w:rsidP="00CF1DA2">
            <w:pPr>
              <w:autoSpaceDE w:val="0"/>
              <w:autoSpaceDN w:val="0"/>
              <w:adjustRightInd w:val="0"/>
              <w:spacing w:after="0" w:line="240" w:lineRule="auto"/>
              <w:rPr>
                <w:ins w:id="6764" w:author="Arjan" w:date="2012-12-10T16:13:00Z"/>
                <w:rFonts w:ascii="Arial" w:eastAsia="Times New Roman" w:hAnsi="Arial" w:cs="Arial"/>
                <w:color w:val="000000"/>
                <w:sz w:val="20"/>
                <w:szCs w:val="20"/>
              </w:rPr>
            </w:pPr>
            <w:ins w:id="6765" w:author="Arjan" w:date="2012-12-10T16:13:00Z">
              <w:r w:rsidRPr="00CF1DA2">
                <w:rPr>
                  <w:rFonts w:ascii="Arial" w:eastAsia="Times New Roman" w:hAnsi="Arial" w:cs="Arial"/>
                  <w:b/>
                  <w:bCs/>
                  <w:color w:val="000000"/>
                  <w:sz w:val="20"/>
                  <w:szCs w:val="20"/>
                </w:rPr>
                <w:lastRenderedPageBreak/>
                <w:t>Naam relatiesoort</w:t>
              </w:r>
            </w:ins>
          </w:p>
        </w:tc>
        <w:tc>
          <w:tcPr>
            <w:tcW w:w="5670" w:type="dxa"/>
            <w:tcBorders>
              <w:top w:val="nil"/>
              <w:left w:val="nil"/>
              <w:bottom w:val="nil"/>
              <w:right w:val="nil"/>
            </w:tcBorders>
          </w:tcPr>
          <w:p w14:paraId="13572567" w14:textId="77777777" w:rsidR="00CF1DA2" w:rsidRPr="00CF1DA2" w:rsidRDefault="00DA5D93" w:rsidP="00CF1DA2">
            <w:pPr>
              <w:autoSpaceDE w:val="0"/>
              <w:autoSpaceDN w:val="0"/>
              <w:adjustRightInd w:val="0"/>
              <w:spacing w:after="0" w:line="240" w:lineRule="auto"/>
              <w:rPr>
                <w:ins w:id="6766" w:author="Arjan" w:date="2012-12-10T16:13:00Z"/>
                <w:rFonts w:ascii="Arial" w:eastAsia="Times New Roman" w:hAnsi="Arial" w:cs="Arial"/>
                <w:color w:val="000000"/>
                <w:sz w:val="20"/>
                <w:szCs w:val="20"/>
              </w:rPr>
            </w:pPr>
            <w:ins w:id="6767"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is gevoerd door</w:t>
              </w:r>
              <w:r w:rsidRPr="00CF1DA2">
                <w:rPr>
                  <w:rFonts w:ascii="Arial" w:hAnsi="Arial" w:cs="Arial"/>
                  <w:sz w:val="20"/>
                  <w:szCs w:val="20"/>
                  <w:lang w:val="en-AU"/>
                </w:rPr>
                <w:fldChar w:fldCharType="end"/>
              </w:r>
            </w:ins>
          </w:p>
        </w:tc>
      </w:tr>
      <w:tr w:rsidR="00CF1DA2" w:rsidRPr="00CF1DA2" w14:paraId="1D740313" w14:textId="77777777">
        <w:trPr>
          <w:ins w:id="6768" w:author="Arjan" w:date="2012-12-10T16:13:00Z"/>
        </w:trPr>
        <w:tc>
          <w:tcPr>
            <w:tcW w:w="3690" w:type="dxa"/>
            <w:tcBorders>
              <w:top w:val="nil"/>
              <w:left w:val="nil"/>
              <w:bottom w:val="nil"/>
              <w:right w:val="nil"/>
            </w:tcBorders>
          </w:tcPr>
          <w:p w14:paraId="44A04DCD" w14:textId="77777777" w:rsidR="00CF1DA2" w:rsidRPr="00CF1DA2" w:rsidRDefault="00CF1DA2" w:rsidP="00CF1DA2">
            <w:pPr>
              <w:autoSpaceDE w:val="0"/>
              <w:autoSpaceDN w:val="0"/>
              <w:adjustRightInd w:val="0"/>
              <w:spacing w:after="0" w:line="240" w:lineRule="auto"/>
              <w:rPr>
                <w:ins w:id="6769"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54D57EF3" w14:textId="77777777" w:rsidR="00CF1DA2" w:rsidRPr="00CF1DA2" w:rsidRDefault="00CF1DA2" w:rsidP="00CF1DA2">
            <w:pPr>
              <w:autoSpaceDE w:val="0"/>
              <w:autoSpaceDN w:val="0"/>
              <w:adjustRightInd w:val="0"/>
              <w:spacing w:after="0" w:line="240" w:lineRule="auto"/>
              <w:rPr>
                <w:ins w:id="6770" w:author="Arjan" w:date="2012-12-10T16:13:00Z"/>
                <w:rFonts w:ascii="Arial" w:eastAsia="Times New Roman" w:hAnsi="Arial" w:cs="Arial"/>
                <w:b/>
                <w:bCs/>
                <w:color w:val="000000"/>
                <w:sz w:val="20"/>
                <w:szCs w:val="20"/>
              </w:rPr>
            </w:pPr>
          </w:p>
        </w:tc>
      </w:tr>
      <w:tr w:rsidR="00CF1DA2" w:rsidRPr="00CF1DA2" w14:paraId="60D2C518" w14:textId="77777777">
        <w:trPr>
          <w:ins w:id="6771" w:author="Arjan" w:date="2012-12-10T16:13:00Z"/>
        </w:trPr>
        <w:tc>
          <w:tcPr>
            <w:tcW w:w="3690" w:type="dxa"/>
            <w:tcBorders>
              <w:top w:val="nil"/>
              <w:left w:val="nil"/>
              <w:bottom w:val="nil"/>
              <w:right w:val="nil"/>
            </w:tcBorders>
          </w:tcPr>
          <w:p w14:paraId="06A6BEBB" w14:textId="77777777" w:rsidR="00CF1DA2" w:rsidRPr="00CF1DA2" w:rsidRDefault="00CF1DA2" w:rsidP="00CF1DA2">
            <w:pPr>
              <w:autoSpaceDE w:val="0"/>
              <w:autoSpaceDN w:val="0"/>
              <w:adjustRightInd w:val="0"/>
              <w:spacing w:after="0" w:line="240" w:lineRule="auto"/>
              <w:rPr>
                <w:ins w:id="6772" w:author="Arjan" w:date="2012-12-10T16:13:00Z"/>
                <w:rFonts w:ascii="Arial" w:eastAsia="Times New Roman" w:hAnsi="Arial" w:cs="Arial"/>
                <w:b/>
                <w:bCs/>
                <w:color w:val="000000"/>
                <w:sz w:val="20"/>
                <w:szCs w:val="20"/>
              </w:rPr>
            </w:pPr>
            <w:ins w:id="6773" w:author="Arjan" w:date="2012-12-10T16:13:00Z">
              <w:r w:rsidRPr="00CF1DA2">
                <w:rPr>
                  <w:rFonts w:ascii="Arial" w:eastAsia="Times New Roman" w:hAnsi="Arial" w:cs="Arial"/>
                  <w:b/>
                  <w:bCs/>
                  <w:color w:val="000000"/>
                  <w:sz w:val="20"/>
                  <w:szCs w:val="20"/>
                </w:rPr>
                <w:t>Gerelateerd objecttype</w:t>
              </w:r>
            </w:ins>
          </w:p>
          <w:p w14:paraId="45EFC2B5" w14:textId="77777777" w:rsidR="00CF1DA2" w:rsidRPr="00CF1DA2" w:rsidRDefault="00CF1DA2" w:rsidP="00CF1DA2">
            <w:pPr>
              <w:autoSpaceDE w:val="0"/>
              <w:autoSpaceDN w:val="0"/>
              <w:adjustRightInd w:val="0"/>
              <w:spacing w:after="0" w:line="240" w:lineRule="auto"/>
              <w:rPr>
                <w:ins w:id="6774" w:author="Arjan" w:date="2012-12-10T16:13:00Z"/>
                <w:rFonts w:ascii="Arial" w:eastAsia="Times New Roman" w:hAnsi="Arial" w:cs="Arial"/>
                <w:b/>
                <w:bCs/>
                <w:color w:val="000000"/>
                <w:sz w:val="20"/>
                <w:szCs w:val="20"/>
              </w:rPr>
            </w:pPr>
          </w:p>
          <w:p w14:paraId="1A0D6B21" w14:textId="77777777" w:rsidR="00CF1DA2" w:rsidRPr="00CF1DA2" w:rsidRDefault="00CF1DA2" w:rsidP="00CF1DA2">
            <w:pPr>
              <w:autoSpaceDE w:val="0"/>
              <w:autoSpaceDN w:val="0"/>
              <w:adjustRightInd w:val="0"/>
              <w:spacing w:after="0" w:line="240" w:lineRule="auto"/>
              <w:rPr>
                <w:ins w:id="6775" w:author="Arjan" w:date="2012-12-10T16:13:00Z"/>
                <w:rFonts w:ascii="Arial" w:eastAsia="Times New Roman" w:hAnsi="Arial" w:cs="Arial"/>
                <w:color w:val="000000"/>
                <w:sz w:val="20"/>
                <w:szCs w:val="20"/>
              </w:rPr>
            </w:pPr>
            <w:ins w:id="6776" w:author="Arjan" w:date="2012-12-10T16:13:00Z">
              <w:r w:rsidRPr="00CF1DA2">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0FD38E82" w14:textId="77777777" w:rsidR="00CF1DA2" w:rsidRPr="00CF1DA2" w:rsidRDefault="00DA5D93" w:rsidP="00CF1DA2">
            <w:pPr>
              <w:autoSpaceDE w:val="0"/>
              <w:autoSpaceDN w:val="0"/>
              <w:adjustRightInd w:val="0"/>
              <w:spacing w:after="0" w:line="240" w:lineRule="auto"/>
              <w:rPr>
                <w:ins w:id="6777" w:author="Arjan" w:date="2012-12-10T16:13:00Z"/>
                <w:rFonts w:ascii="Arial" w:eastAsia="Times New Roman" w:hAnsi="Arial" w:cs="Arial"/>
                <w:color w:val="000000"/>
                <w:sz w:val="20"/>
                <w:szCs w:val="20"/>
              </w:rPr>
            </w:pPr>
            <w:ins w:id="6778"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MEDEWERKER</w:t>
              </w:r>
              <w:r w:rsidRPr="00CF1DA2">
                <w:rPr>
                  <w:rFonts w:ascii="Arial" w:hAnsi="Arial" w:cs="Arial"/>
                  <w:sz w:val="20"/>
                  <w:szCs w:val="20"/>
                  <w:lang w:val="en-AU"/>
                </w:rPr>
                <w:fldChar w:fldCharType="end"/>
              </w:r>
            </w:ins>
          </w:p>
          <w:p w14:paraId="420EC993" w14:textId="77777777" w:rsidR="00CF1DA2" w:rsidRPr="00CF1DA2" w:rsidRDefault="00CF1DA2" w:rsidP="00CF1DA2">
            <w:pPr>
              <w:autoSpaceDE w:val="0"/>
              <w:autoSpaceDN w:val="0"/>
              <w:adjustRightInd w:val="0"/>
              <w:spacing w:after="0" w:line="240" w:lineRule="auto"/>
              <w:rPr>
                <w:ins w:id="6779" w:author="Arjan" w:date="2012-12-10T16:13:00Z"/>
                <w:rFonts w:ascii="Arial" w:eastAsia="Times New Roman" w:hAnsi="Arial" w:cs="Arial"/>
                <w:color w:val="000000"/>
                <w:sz w:val="20"/>
                <w:szCs w:val="20"/>
              </w:rPr>
            </w:pPr>
          </w:p>
          <w:p w14:paraId="4C57D6A8" w14:textId="77777777" w:rsidR="00CF1DA2" w:rsidRPr="00CF1DA2" w:rsidRDefault="00DA5D93" w:rsidP="00CF1DA2">
            <w:pPr>
              <w:autoSpaceDE w:val="0"/>
              <w:autoSpaceDN w:val="0"/>
              <w:adjustRightInd w:val="0"/>
              <w:spacing w:after="0" w:line="240" w:lineRule="auto"/>
              <w:rPr>
                <w:ins w:id="6780" w:author="Arjan" w:date="2012-12-10T16:13:00Z"/>
                <w:rFonts w:ascii="Arial" w:eastAsia="Times New Roman" w:hAnsi="Arial" w:cs="Arial"/>
                <w:color w:val="000000"/>
                <w:sz w:val="20"/>
                <w:szCs w:val="20"/>
              </w:rPr>
            </w:pPr>
            <w:ins w:id="6781" w:author="Arjan" w:date="2012-12-10T16:13:00Z">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r>
      <w:tr w:rsidR="00CF1DA2" w:rsidRPr="00CF1DA2" w14:paraId="25CB3C91" w14:textId="77777777">
        <w:trPr>
          <w:ins w:id="6782" w:author="Arjan" w:date="2012-12-10T16:13:00Z"/>
        </w:trPr>
        <w:tc>
          <w:tcPr>
            <w:tcW w:w="3690" w:type="dxa"/>
            <w:tcBorders>
              <w:top w:val="nil"/>
              <w:left w:val="nil"/>
              <w:bottom w:val="nil"/>
              <w:right w:val="nil"/>
            </w:tcBorders>
          </w:tcPr>
          <w:p w14:paraId="10E0104C" w14:textId="77777777" w:rsidR="00CF1DA2" w:rsidRPr="00CF1DA2" w:rsidRDefault="00CF1DA2" w:rsidP="00CF1DA2">
            <w:pPr>
              <w:autoSpaceDE w:val="0"/>
              <w:autoSpaceDN w:val="0"/>
              <w:adjustRightInd w:val="0"/>
              <w:spacing w:after="0" w:line="240" w:lineRule="auto"/>
              <w:rPr>
                <w:ins w:id="6783"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7EDE00A2" w14:textId="77777777" w:rsidR="00CF1DA2" w:rsidRPr="00CF1DA2" w:rsidRDefault="00CF1DA2" w:rsidP="00CF1DA2">
            <w:pPr>
              <w:autoSpaceDE w:val="0"/>
              <w:autoSpaceDN w:val="0"/>
              <w:adjustRightInd w:val="0"/>
              <w:spacing w:after="0" w:line="240" w:lineRule="auto"/>
              <w:rPr>
                <w:ins w:id="6784" w:author="Arjan" w:date="2012-12-10T16:13:00Z"/>
                <w:rFonts w:ascii="Arial" w:eastAsia="Times New Roman" w:hAnsi="Arial" w:cs="Arial"/>
                <w:b/>
                <w:bCs/>
                <w:color w:val="000000"/>
                <w:sz w:val="20"/>
                <w:szCs w:val="20"/>
              </w:rPr>
            </w:pPr>
          </w:p>
        </w:tc>
      </w:tr>
      <w:tr w:rsidR="00CF1DA2" w:rsidRPr="00CF1DA2" w14:paraId="3BBD1C61" w14:textId="77777777">
        <w:trPr>
          <w:ins w:id="6785" w:author="Arjan" w:date="2012-12-10T16:13:00Z"/>
        </w:trPr>
        <w:tc>
          <w:tcPr>
            <w:tcW w:w="3690" w:type="dxa"/>
            <w:tcBorders>
              <w:top w:val="nil"/>
              <w:left w:val="nil"/>
              <w:bottom w:val="nil"/>
              <w:right w:val="nil"/>
            </w:tcBorders>
          </w:tcPr>
          <w:p w14:paraId="00DF47F1" w14:textId="77777777" w:rsidR="00CF1DA2" w:rsidRPr="00CF1DA2" w:rsidRDefault="00CF1DA2" w:rsidP="00CF1DA2">
            <w:pPr>
              <w:autoSpaceDE w:val="0"/>
              <w:autoSpaceDN w:val="0"/>
              <w:adjustRightInd w:val="0"/>
              <w:spacing w:after="0" w:line="240" w:lineRule="auto"/>
              <w:rPr>
                <w:ins w:id="6786" w:author="Arjan" w:date="2012-12-10T16:13:00Z"/>
                <w:rFonts w:ascii="Arial" w:eastAsia="Times New Roman" w:hAnsi="Arial" w:cs="Arial"/>
                <w:color w:val="000000"/>
                <w:sz w:val="20"/>
                <w:szCs w:val="20"/>
              </w:rPr>
            </w:pPr>
            <w:ins w:id="6787" w:author="Arjan" w:date="2012-12-10T16:13:00Z">
              <w:r w:rsidRPr="00CF1DA2">
                <w:rPr>
                  <w:rFonts w:ascii="Arial" w:eastAsia="Times New Roman" w:hAnsi="Arial" w:cs="Arial"/>
                  <w:b/>
                  <w:bCs/>
                  <w:color w:val="000000"/>
                  <w:sz w:val="20"/>
                  <w:szCs w:val="20"/>
                </w:rPr>
                <w:t>Herkomst relatiesoort</w:t>
              </w:r>
            </w:ins>
          </w:p>
        </w:tc>
        <w:tc>
          <w:tcPr>
            <w:tcW w:w="5670" w:type="dxa"/>
            <w:tcBorders>
              <w:top w:val="nil"/>
              <w:left w:val="nil"/>
              <w:bottom w:val="nil"/>
              <w:right w:val="nil"/>
            </w:tcBorders>
          </w:tcPr>
          <w:p w14:paraId="10D7A40C" w14:textId="77777777" w:rsidR="00CF1DA2" w:rsidRPr="00CF1DA2" w:rsidRDefault="00CF1DA2" w:rsidP="00CF1DA2">
            <w:pPr>
              <w:autoSpaceDE w:val="0"/>
              <w:autoSpaceDN w:val="0"/>
              <w:adjustRightInd w:val="0"/>
              <w:spacing w:after="0" w:line="240" w:lineRule="auto"/>
              <w:rPr>
                <w:ins w:id="6788" w:author="Arjan" w:date="2012-12-10T16:13:00Z"/>
                <w:rFonts w:ascii="Arial" w:eastAsia="Times New Roman" w:hAnsi="Arial" w:cs="Arial"/>
                <w:color w:val="000000"/>
                <w:sz w:val="20"/>
                <w:szCs w:val="20"/>
              </w:rPr>
            </w:pPr>
            <w:ins w:id="6789" w:author="Arjan" w:date="2012-12-10T16:13:00Z">
              <w:r w:rsidRPr="00CF1DA2">
                <w:rPr>
                  <w:rFonts w:ascii="Arial" w:eastAsia="Times New Roman" w:hAnsi="Arial" w:cs="Arial"/>
                  <w:color w:val="000000"/>
                  <w:sz w:val="20"/>
                  <w:szCs w:val="20"/>
                </w:rPr>
                <w:t>KING</w:t>
              </w:r>
            </w:ins>
          </w:p>
        </w:tc>
      </w:tr>
      <w:tr w:rsidR="00CF1DA2" w:rsidRPr="00CF1DA2" w14:paraId="30F2942E" w14:textId="77777777">
        <w:trPr>
          <w:trHeight w:val="230"/>
          <w:ins w:id="6790" w:author="Arjan" w:date="2012-12-10T16:13:00Z"/>
        </w:trPr>
        <w:tc>
          <w:tcPr>
            <w:tcW w:w="3690" w:type="dxa"/>
            <w:tcBorders>
              <w:top w:val="nil"/>
              <w:left w:val="nil"/>
              <w:bottom w:val="nil"/>
              <w:right w:val="nil"/>
            </w:tcBorders>
          </w:tcPr>
          <w:p w14:paraId="60F6872C" w14:textId="77777777" w:rsidR="00CF1DA2" w:rsidRPr="00CF1DA2" w:rsidRDefault="00CF1DA2" w:rsidP="00CF1DA2">
            <w:pPr>
              <w:autoSpaceDE w:val="0"/>
              <w:autoSpaceDN w:val="0"/>
              <w:adjustRightInd w:val="0"/>
              <w:spacing w:after="0" w:line="240" w:lineRule="auto"/>
              <w:rPr>
                <w:ins w:id="6791"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6CAC818B" w14:textId="77777777" w:rsidR="00CF1DA2" w:rsidRPr="00CF1DA2" w:rsidRDefault="00CF1DA2" w:rsidP="00CF1DA2">
            <w:pPr>
              <w:autoSpaceDE w:val="0"/>
              <w:autoSpaceDN w:val="0"/>
              <w:adjustRightInd w:val="0"/>
              <w:spacing w:after="0" w:line="240" w:lineRule="auto"/>
              <w:rPr>
                <w:ins w:id="6792" w:author="Arjan" w:date="2012-12-10T16:13:00Z"/>
                <w:rFonts w:ascii="Arial" w:eastAsia="Times New Roman" w:hAnsi="Arial" w:cs="Arial"/>
                <w:b/>
                <w:bCs/>
                <w:color w:val="000000"/>
                <w:sz w:val="20"/>
                <w:szCs w:val="20"/>
              </w:rPr>
            </w:pPr>
          </w:p>
        </w:tc>
      </w:tr>
      <w:tr w:rsidR="00CF1DA2" w:rsidRPr="00CF1DA2" w14:paraId="1B1A8619" w14:textId="77777777">
        <w:trPr>
          <w:trHeight w:val="230"/>
          <w:ins w:id="6793" w:author="Arjan" w:date="2012-12-10T16:13:00Z"/>
        </w:trPr>
        <w:tc>
          <w:tcPr>
            <w:tcW w:w="3690" w:type="dxa"/>
            <w:tcBorders>
              <w:top w:val="nil"/>
              <w:left w:val="nil"/>
              <w:bottom w:val="nil"/>
              <w:right w:val="nil"/>
            </w:tcBorders>
          </w:tcPr>
          <w:p w14:paraId="652B64BA" w14:textId="77777777" w:rsidR="00CF1DA2" w:rsidRPr="00CF1DA2" w:rsidRDefault="00CF1DA2" w:rsidP="00CF1DA2">
            <w:pPr>
              <w:autoSpaceDE w:val="0"/>
              <w:autoSpaceDN w:val="0"/>
              <w:adjustRightInd w:val="0"/>
              <w:spacing w:after="0" w:line="240" w:lineRule="auto"/>
              <w:rPr>
                <w:ins w:id="6794" w:author="Arjan" w:date="2012-12-10T16:13:00Z"/>
                <w:rFonts w:ascii="Arial" w:eastAsia="Times New Roman" w:hAnsi="Arial" w:cs="Arial"/>
                <w:color w:val="000000"/>
                <w:sz w:val="20"/>
                <w:szCs w:val="20"/>
              </w:rPr>
            </w:pPr>
            <w:ins w:id="6795" w:author="Arjan" w:date="2012-12-10T16:13:00Z">
              <w:r w:rsidRPr="00CF1DA2">
                <w:rPr>
                  <w:rFonts w:ascii="Arial" w:eastAsia="Times New Roman" w:hAnsi="Arial" w:cs="Arial"/>
                  <w:b/>
                  <w:bCs/>
                  <w:color w:val="000000"/>
                  <w:sz w:val="20"/>
                  <w:szCs w:val="20"/>
                </w:rPr>
                <w:t>Code relatiesoort</w:t>
              </w:r>
            </w:ins>
          </w:p>
        </w:tc>
        <w:tc>
          <w:tcPr>
            <w:tcW w:w="5670" w:type="dxa"/>
            <w:tcBorders>
              <w:top w:val="nil"/>
              <w:left w:val="nil"/>
              <w:bottom w:val="nil"/>
              <w:right w:val="nil"/>
            </w:tcBorders>
          </w:tcPr>
          <w:p w14:paraId="4CC4205E" w14:textId="77777777" w:rsidR="00CF1DA2" w:rsidRPr="00CF1DA2" w:rsidRDefault="00CF1DA2" w:rsidP="00CF1DA2">
            <w:pPr>
              <w:autoSpaceDE w:val="0"/>
              <w:autoSpaceDN w:val="0"/>
              <w:adjustRightInd w:val="0"/>
              <w:spacing w:after="0" w:line="240" w:lineRule="auto"/>
              <w:rPr>
                <w:ins w:id="6796" w:author="Arjan" w:date="2012-12-10T16:13:00Z"/>
                <w:rFonts w:ascii="Arial" w:eastAsia="Times New Roman" w:hAnsi="Arial" w:cs="Arial"/>
                <w:color w:val="000000"/>
                <w:sz w:val="20"/>
                <w:szCs w:val="20"/>
              </w:rPr>
            </w:pPr>
          </w:p>
        </w:tc>
      </w:tr>
      <w:tr w:rsidR="00CF1DA2" w:rsidRPr="00CF1DA2" w14:paraId="745D58C6" w14:textId="77777777">
        <w:trPr>
          <w:trHeight w:val="230"/>
          <w:ins w:id="6797" w:author="Arjan" w:date="2012-12-10T16:13:00Z"/>
        </w:trPr>
        <w:tc>
          <w:tcPr>
            <w:tcW w:w="3690" w:type="dxa"/>
            <w:tcBorders>
              <w:top w:val="nil"/>
              <w:left w:val="nil"/>
              <w:bottom w:val="nil"/>
              <w:right w:val="nil"/>
            </w:tcBorders>
          </w:tcPr>
          <w:p w14:paraId="63973FA7" w14:textId="77777777" w:rsidR="00CF1DA2" w:rsidRPr="00CF1DA2" w:rsidRDefault="00CF1DA2" w:rsidP="00CF1DA2">
            <w:pPr>
              <w:autoSpaceDE w:val="0"/>
              <w:autoSpaceDN w:val="0"/>
              <w:adjustRightInd w:val="0"/>
              <w:spacing w:after="0" w:line="240" w:lineRule="auto"/>
              <w:rPr>
                <w:ins w:id="6798"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3C71C9F4" w14:textId="77777777" w:rsidR="00CF1DA2" w:rsidRPr="00CF1DA2" w:rsidRDefault="00CF1DA2" w:rsidP="00CF1DA2">
            <w:pPr>
              <w:autoSpaceDE w:val="0"/>
              <w:autoSpaceDN w:val="0"/>
              <w:adjustRightInd w:val="0"/>
              <w:spacing w:after="0" w:line="240" w:lineRule="auto"/>
              <w:rPr>
                <w:ins w:id="6799" w:author="Arjan" w:date="2012-12-10T16:13:00Z"/>
                <w:rFonts w:ascii="Arial" w:eastAsia="Times New Roman" w:hAnsi="Arial" w:cs="Arial"/>
                <w:color w:val="000000"/>
                <w:sz w:val="20"/>
                <w:szCs w:val="20"/>
              </w:rPr>
            </w:pPr>
          </w:p>
        </w:tc>
      </w:tr>
      <w:tr w:rsidR="00CF1DA2" w:rsidRPr="005C14BE" w14:paraId="5A29736F" w14:textId="77777777">
        <w:trPr>
          <w:ins w:id="6800" w:author="Arjan" w:date="2012-12-10T16:13:00Z"/>
        </w:trPr>
        <w:tc>
          <w:tcPr>
            <w:tcW w:w="3690" w:type="dxa"/>
            <w:tcBorders>
              <w:top w:val="nil"/>
              <w:left w:val="nil"/>
              <w:bottom w:val="nil"/>
              <w:right w:val="nil"/>
            </w:tcBorders>
          </w:tcPr>
          <w:p w14:paraId="3C239A8B" w14:textId="77777777" w:rsidR="00CF1DA2" w:rsidRPr="00CF1DA2" w:rsidRDefault="00CF1DA2" w:rsidP="00CF1DA2">
            <w:pPr>
              <w:autoSpaceDE w:val="0"/>
              <w:autoSpaceDN w:val="0"/>
              <w:adjustRightInd w:val="0"/>
              <w:spacing w:after="0" w:line="240" w:lineRule="auto"/>
              <w:rPr>
                <w:ins w:id="6801" w:author="Arjan" w:date="2012-12-10T16:13:00Z"/>
                <w:rFonts w:ascii="Arial" w:eastAsia="Times New Roman" w:hAnsi="Arial" w:cs="Arial"/>
                <w:b/>
                <w:bCs/>
                <w:color w:val="000000"/>
                <w:sz w:val="20"/>
                <w:szCs w:val="20"/>
              </w:rPr>
            </w:pPr>
            <w:ins w:id="6802" w:author="Arjan" w:date="2012-12-10T16:13:00Z">
              <w:r w:rsidRPr="00CF1DA2">
                <w:rPr>
                  <w:rFonts w:ascii="Arial" w:eastAsia="Times New Roman" w:hAnsi="Arial" w:cs="Arial"/>
                  <w:b/>
                  <w:bCs/>
                  <w:color w:val="000000"/>
                  <w:sz w:val="20"/>
                  <w:szCs w:val="20"/>
                </w:rPr>
                <w:t>Definitie relatiesoort</w:t>
              </w:r>
            </w:ins>
          </w:p>
        </w:tc>
        <w:tc>
          <w:tcPr>
            <w:tcW w:w="5670" w:type="dxa"/>
            <w:tcBorders>
              <w:top w:val="nil"/>
              <w:left w:val="nil"/>
              <w:bottom w:val="nil"/>
              <w:right w:val="nil"/>
            </w:tcBorders>
          </w:tcPr>
          <w:p w14:paraId="3CEC8EA7" w14:textId="77777777" w:rsidR="00CF1DA2" w:rsidRPr="00DD0F4F" w:rsidRDefault="00DA5D93" w:rsidP="00CF1DA2">
            <w:pPr>
              <w:autoSpaceDE w:val="0"/>
              <w:autoSpaceDN w:val="0"/>
              <w:adjustRightInd w:val="0"/>
              <w:spacing w:after="0" w:line="240" w:lineRule="auto"/>
              <w:rPr>
                <w:ins w:id="6803" w:author="Arjan" w:date="2012-12-10T16:13:00Z"/>
                <w:rFonts w:ascii="Arial" w:eastAsia="Times New Roman" w:hAnsi="Arial" w:cs="Arial"/>
                <w:color w:val="000000"/>
                <w:sz w:val="20"/>
                <w:szCs w:val="20"/>
                <w:lang w:val="nl-NL"/>
              </w:rPr>
            </w:pPr>
            <w:ins w:id="6804" w:author="Arjan" w:date="2012-12-10T16:13:00Z">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 xml:space="preserve">De Medewerker die het individuele contact met 'de klant' over een Zaak heeft gehad. </w:t>
              </w:r>
              <w:r w:rsidRPr="00CF1DA2">
                <w:rPr>
                  <w:rFonts w:ascii="Arial" w:hAnsi="Arial" w:cs="Arial"/>
                  <w:sz w:val="20"/>
                  <w:szCs w:val="20"/>
                  <w:lang w:val="en-AU"/>
                </w:rPr>
                <w:fldChar w:fldCharType="end"/>
              </w:r>
            </w:ins>
          </w:p>
        </w:tc>
      </w:tr>
      <w:tr w:rsidR="00CF1DA2" w:rsidRPr="005C14BE" w14:paraId="3B7F43D4" w14:textId="77777777">
        <w:trPr>
          <w:ins w:id="6805" w:author="Arjan" w:date="2012-12-10T16:13:00Z"/>
        </w:trPr>
        <w:tc>
          <w:tcPr>
            <w:tcW w:w="3690" w:type="dxa"/>
            <w:tcBorders>
              <w:top w:val="nil"/>
              <w:left w:val="nil"/>
              <w:bottom w:val="nil"/>
              <w:right w:val="nil"/>
            </w:tcBorders>
          </w:tcPr>
          <w:p w14:paraId="033E5034" w14:textId="77777777" w:rsidR="00CF1DA2" w:rsidRPr="00DD0F4F" w:rsidRDefault="00CF1DA2" w:rsidP="00CF1DA2">
            <w:pPr>
              <w:autoSpaceDE w:val="0"/>
              <w:autoSpaceDN w:val="0"/>
              <w:adjustRightInd w:val="0"/>
              <w:spacing w:after="0" w:line="240" w:lineRule="auto"/>
              <w:rPr>
                <w:ins w:id="6806" w:author="Arjan" w:date="2012-12-10T16:1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08979D6E" w14:textId="77777777" w:rsidR="00CF1DA2" w:rsidRPr="00DD0F4F" w:rsidRDefault="00CF1DA2" w:rsidP="00CF1DA2">
            <w:pPr>
              <w:autoSpaceDE w:val="0"/>
              <w:autoSpaceDN w:val="0"/>
              <w:adjustRightInd w:val="0"/>
              <w:spacing w:after="0" w:line="240" w:lineRule="auto"/>
              <w:rPr>
                <w:ins w:id="6807" w:author="Arjan" w:date="2012-12-10T16:13:00Z"/>
                <w:rFonts w:ascii="Arial" w:eastAsia="Times New Roman" w:hAnsi="Arial" w:cs="Arial"/>
                <w:color w:val="000000"/>
                <w:sz w:val="20"/>
                <w:szCs w:val="20"/>
                <w:lang w:val="nl-NL"/>
              </w:rPr>
            </w:pPr>
          </w:p>
        </w:tc>
      </w:tr>
      <w:tr w:rsidR="00CF1DA2" w:rsidRPr="00CF1DA2" w14:paraId="4E078FDA" w14:textId="77777777">
        <w:trPr>
          <w:ins w:id="6808" w:author="Arjan" w:date="2012-12-10T16:13:00Z"/>
        </w:trPr>
        <w:tc>
          <w:tcPr>
            <w:tcW w:w="3690" w:type="dxa"/>
            <w:tcBorders>
              <w:top w:val="nil"/>
              <w:left w:val="nil"/>
              <w:bottom w:val="nil"/>
              <w:right w:val="nil"/>
            </w:tcBorders>
          </w:tcPr>
          <w:p w14:paraId="1C59F5B3" w14:textId="77777777" w:rsidR="00CF1DA2" w:rsidRPr="00CF1DA2" w:rsidRDefault="00CF1DA2" w:rsidP="00CF1DA2">
            <w:pPr>
              <w:autoSpaceDE w:val="0"/>
              <w:autoSpaceDN w:val="0"/>
              <w:adjustRightInd w:val="0"/>
              <w:spacing w:after="0" w:line="240" w:lineRule="auto"/>
              <w:rPr>
                <w:ins w:id="6809" w:author="Arjan" w:date="2012-12-10T16:13:00Z"/>
                <w:rFonts w:ascii="Arial" w:eastAsia="Times New Roman" w:hAnsi="Arial" w:cs="Arial"/>
                <w:color w:val="000000"/>
                <w:sz w:val="20"/>
                <w:szCs w:val="20"/>
              </w:rPr>
            </w:pPr>
            <w:ins w:id="6810" w:author="Arjan" w:date="2012-12-10T16:13:00Z">
              <w:r w:rsidRPr="00CF1DA2">
                <w:rPr>
                  <w:rFonts w:ascii="Arial" w:eastAsia="Times New Roman" w:hAnsi="Arial" w:cs="Arial"/>
                  <w:b/>
                  <w:bCs/>
                  <w:color w:val="000000"/>
                  <w:sz w:val="20"/>
                  <w:szCs w:val="20"/>
                </w:rPr>
                <w:t>Herkomst definitie relatiesoort</w:t>
              </w:r>
            </w:ins>
          </w:p>
        </w:tc>
        <w:tc>
          <w:tcPr>
            <w:tcW w:w="5670" w:type="dxa"/>
            <w:tcBorders>
              <w:top w:val="nil"/>
              <w:left w:val="nil"/>
              <w:bottom w:val="nil"/>
              <w:right w:val="nil"/>
            </w:tcBorders>
          </w:tcPr>
          <w:p w14:paraId="4233887A" w14:textId="77777777" w:rsidR="00CF1DA2" w:rsidRPr="00CF1DA2" w:rsidRDefault="00CF1DA2" w:rsidP="00CF1DA2">
            <w:pPr>
              <w:autoSpaceDE w:val="0"/>
              <w:autoSpaceDN w:val="0"/>
              <w:adjustRightInd w:val="0"/>
              <w:spacing w:after="0" w:line="240" w:lineRule="auto"/>
              <w:rPr>
                <w:ins w:id="6811" w:author="Arjan" w:date="2012-12-10T16:13:00Z"/>
                <w:rFonts w:ascii="Arial" w:eastAsia="Times New Roman" w:hAnsi="Arial" w:cs="Arial"/>
                <w:color w:val="000000"/>
                <w:sz w:val="20"/>
                <w:szCs w:val="20"/>
              </w:rPr>
            </w:pPr>
            <w:ins w:id="6812" w:author="Arjan" w:date="2012-12-10T16:13:00Z">
              <w:r w:rsidRPr="00CF1DA2">
                <w:rPr>
                  <w:rFonts w:ascii="Arial" w:eastAsia="Times New Roman" w:hAnsi="Arial" w:cs="Arial"/>
                  <w:color w:val="000000"/>
                  <w:sz w:val="20"/>
                  <w:szCs w:val="20"/>
                </w:rPr>
                <w:t>KING</w:t>
              </w:r>
            </w:ins>
          </w:p>
        </w:tc>
      </w:tr>
      <w:tr w:rsidR="00CF1DA2" w:rsidRPr="00CF1DA2" w14:paraId="06B5C5D1" w14:textId="77777777">
        <w:trPr>
          <w:ins w:id="6813" w:author="Arjan" w:date="2012-12-10T16:13:00Z"/>
        </w:trPr>
        <w:tc>
          <w:tcPr>
            <w:tcW w:w="3690" w:type="dxa"/>
            <w:tcBorders>
              <w:top w:val="nil"/>
              <w:left w:val="nil"/>
              <w:bottom w:val="nil"/>
              <w:right w:val="nil"/>
            </w:tcBorders>
          </w:tcPr>
          <w:p w14:paraId="13268EBE" w14:textId="77777777" w:rsidR="00CF1DA2" w:rsidRPr="00CF1DA2" w:rsidRDefault="00CF1DA2" w:rsidP="00CF1DA2">
            <w:pPr>
              <w:autoSpaceDE w:val="0"/>
              <w:autoSpaceDN w:val="0"/>
              <w:adjustRightInd w:val="0"/>
              <w:spacing w:after="0" w:line="240" w:lineRule="auto"/>
              <w:rPr>
                <w:ins w:id="6814"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493EBBC1" w14:textId="77777777" w:rsidR="00CF1DA2" w:rsidRPr="00CF1DA2" w:rsidRDefault="00CF1DA2" w:rsidP="00CF1DA2">
            <w:pPr>
              <w:autoSpaceDE w:val="0"/>
              <w:autoSpaceDN w:val="0"/>
              <w:adjustRightInd w:val="0"/>
              <w:spacing w:after="0" w:line="240" w:lineRule="auto"/>
              <w:rPr>
                <w:ins w:id="6815" w:author="Arjan" w:date="2012-12-10T16:13:00Z"/>
                <w:rFonts w:ascii="Arial" w:eastAsia="Times New Roman" w:hAnsi="Arial" w:cs="Arial"/>
                <w:color w:val="000000"/>
                <w:sz w:val="20"/>
                <w:szCs w:val="20"/>
              </w:rPr>
            </w:pPr>
          </w:p>
        </w:tc>
      </w:tr>
      <w:tr w:rsidR="00CF1DA2" w:rsidRPr="00CF1DA2" w14:paraId="6846E1FC" w14:textId="77777777">
        <w:trPr>
          <w:ins w:id="6816" w:author="Arjan" w:date="2012-12-10T16:13:00Z"/>
        </w:trPr>
        <w:tc>
          <w:tcPr>
            <w:tcW w:w="3690" w:type="dxa"/>
            <w:tcBorders>
              <w:top w:val="nil"/>
              <w:left w:val="nil"/>
              <w:bottom w:val="nil"/>
              <w:right w:val="nil"/>
            </w:tcBorders>
          </w:tcPr>
          <w:p w14:paraId="06728938" w14:textId="77777777" w:rsidR="00CF1DA2" w:rsidRPr="00CF1DA2" w:rsidRDefault="00CF1DA2" w:rsidP="00CF1DA2">
            <w:pPr>
              <w:autoSpaceDE w:val="0"/>
              <w:autoSpaceDN w:val="0"/>
              <w:adjustRightInd w:val="0"/>
              <w:spacing w:after="0" w:line="240" w:lineRule="auto"/>
              <w:rPr>
                <w:ins w:id="6817" w:author="Arjan" w:date="2012-12-10T16:13:00Z"/>
                <w:rFonts w:ascii="Arial" w:eastAsia="Times New Roman" w:hAnsi="Arial" w:cs="Arial"/>
                <w:color w:val="000000"/>
                <w:sz w:val="20"/>
                <w:szCs w:val="20"/>
              </w:rPr>
            </w:pPr>
            <w:ins w:id="6818" w:author="Arjan" w:date="2012-12-10T16:13:00Z">
              <w:r w:rsidRPr="00CF1DA2">
                <w:rPr>
                  <w:rFonts w:ascii="Arial" w:eastAsia="Times New Roman" w:hAnsi="Arial" w:cs="Arial"/>
                  <w:b/>
                  <w:bCs/>
                  <w:color w:val="000000"/>
                  <w:sz w:val="20"/>
                  <w:szCs w:val="20"/>
                </w:rPr>
                <w:t>Datum opname relatiesoort</w:t>
              </w:r>
            </w:ins>
          </w:p>
        </w:tc>
        <w:tc>
          <w:tcPr>
            <w:tcW w:w="5670" w:type="dxa"/>
            <w:tcBorders>
              <w:top w:val="nil"/>
              <w:left w:val="nil"/>
              <w:bottom w:val="nil"/>
              <w:right w:val="nil"/>
            </w:tcBorders>
          </w:tcPr>
          <w:p w14:paraId="7306D5D9" w14:textId="77777777" w:rsidR="00CF1DA2" w:rsidRPr="00CF1DA2" w:rsidRDefault="00CF1DA2" w:rsidP="00CF1DA2">
            <w:pPr>
              <w:autoSpaceDE w:val="0"/>
              <w:autoSpaceDN w:val="0"/>
              <w:adjustRightInd w:val="0"/>
              <w:spacing w:after="0" w:line="240" w:lineRule="auto"/>
              <w:rPr>
                <w:ins w:id="6819" w:author="Arjan" w:date="2012-12-10T16:13:00Z"/>
                <w:rFonts w:ascii="Arial" w:eastAsia="Times New Roman" w:hAnsi="Arial" w:cs="Arial"/>
                <w:color w:val="000000"/>
                <w:sz w:val="20"/>
                <w:szCs w:val="20"/>
              </w:rPr>
            </w:pPr>
            <w:ins w:id="6820" w:author="Arjan" w:date="2012-12-10T16:13:00Z">
              <w:r w:rsidRPr="00CF1DA2">
                <w:rPr>
                  <w:rFonts w:ascii="Arial" w:eastAsia="Times New Roman" w:hAnsi="Arial" w:cs="Arial"/>
                  <w:color w:val="000000"/>
                  <w:sz w:val="20"/>
                  <w:szCs w:val="20"/>
                </w:rPr>
                <w:t>1 januari 2013</w:t>
              </w:r>
            </w:ins>
          </w:p>
        </w:tc>
      </w:tr>
      <w:tr w:rsidR="00CF1DA2" w:rsidRPr="00CF1DA2" w14:paraId="04DF40B9" w14:textId="77777777">
        <w:trPr>
          <w:ins w:id="6821" w:author="Arjan" w:date="2012-12-10T16:13:00Z"/>
        </w:trPr>
        <w:tc>
          <w:tcPr>
            <w:tcW w:w="3690" w:type="dxa"/>
            <w:tcBorders>
              <w:top w:val="nil"/>
              <w:left w:val="nil"/>
              <w:bottom w:val="nil"/>
              <w:right w:val="nil"/>
            </w:tcBorders>
          </w:tcPr>
          <w:p w14:paraId="02588001" w14:textId="77777777" w:rsidR="00CF1DA2" w:rsidRPr="00CF1DA2" w:rsidRDefault="00CF1DA2" w:rsidP="00CF1DA2">
            <w:pPr>
              <w:autoSpaceDE w:val="0"/>
              <w:autoSpaceDN w:val="0"/>
              <w:adjustRightInd w:val="0"/>
              <w:spacing w:after="0" w:line="240" w:lineRule="auto"/>
              <w:rPr>
                <w:ins w:id="682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183358B8" w14:textId="77777777" w:rsidR="00CF1DA2" w:rsidRPr="00CF1DA2" w:rsidRDefault="00CF1DA2" w:rsidP="00CF1DA2">
            <w:pPr>
              <w:autoSpaceDE w:val="0"/>
              <w:autoSpaceDN w:val="0"/>
              <w:adjustRightInd w:val="0"/>
              <w:spacing w:after="0" w:line="240" w:lineRule="auto"/>
              <w:rPr>
                <w:ins w:id="6823" w:author="Arjan" w:date="2012-12-10T16:13:00Z"/>
                <w:rFonts w:ascii="Arial" w:eastAsia="Times New Roman" w:hAnsi="Arial" w:cs="Arial"/>
                <w:color w:val="000000"/>
                <w:sz w:val="20"/>
                <w:szCs w:val="20"/>
              </w:rPr>
            </w:pPr>
          </w:p>
        </w:tc>
      </w:tr>
      <w:tr w:rsidR="00CF1DA2" w:rsidRPr="00CF1DA2" w14:paraId="34CA8620" w14:textId="77777777">
        <w:trPr>
          <w:ins w:id="6824" w:author="Arjan" w:date="2012-12-10T16:13:00Z"/>
        </w:trPr>
        <w:tc>
          <w:tcPr>
            <w:tcW w:w="3690" w:type="dxa"/>
            <w:tcBorders>
              <w:top w:val="nil"/>
              <w:left w:val="nil"/>
              <w:bottom w:val="nil"/>
              <w:right w:val="nil"/>
            </w:tcBorders>
          </w:tcPr>
          <w:p w14:paraId="03C2B454" w14:textId="77777777" w:rsidR="00CF1DA2" w:rsidRPr="00CF1DA2" w:rsidRDefault="00CF1DA2" w:rsidP="00CF1DA2">
            <w:pPr>
              <w:autoSpaceDE w:val="0"/>
              <w:autoSpaceDN w:val="0"/>
              <w:adjustRightInd w:val="0"/>
              <w:spacing w:after="0" w:line="240" w:lineRule="auto"/>
              <w:rPr>
                <w:ins w:id="6825" w:author="Arjan" w:date="2012-12-10T16:13:00Z"/>
                <w:rFonts w:ascii="Arial" w:eastAsia="Times New Roman" w:hAnsi="Arial" w:cs="Arial"/>
                <w:color w:val="000000"/>
                <w:sz w:val="20"/>
                <w:szCs w:val="20"/>
              </w:rPr>
            </w:pPr>
            <w:ins w:id="6826" w:author="Arjan" w:date="2012-12-10T16:13:00Z">
              <w:r w:rsidRPr="00CF1DA2">
                <w:rPr>
                  <w:rFonts w:ascii="Arial" w:eastAsia="Times New Roman" w:hAnsi="Arial" w:cs="Arial"/>
                  <w:b/>
                  <w:bCs/>
                  <w:color w:val="000000"/>
                  <w:sz w:val="20"/>
                  <w:szCs w:val="20"/>
                </w:rPr>
                <w:t>Toelichting relatiesoort</w:t>
              </w:r>
            </w:ins>
          </w:p>
        </w:tc>
        <w:tc>
          <w:tcPr>
            <w:tcW w:w="5670" w:type="dxa"/>
            <w:tcBorders>
              <w:top w:val="nil"/>
              <w:left w:val="nil"/>
              <w:bottom w:val="nil"/>
              <w:right w:val="nil"/>
            </w:tcBorders>
          </w:tcPr>
          <w:p w14:paraId="5F8CBA0E" w14:textId="77777777" w:rsidR="00CF1DA2" w:rsidRPr="00CF1DA2" w:rsidRDefault="00CF1DA2" w:rsidP="00CF1DA2">
            <w:pPr>
              <w:autoSpaceDE w:val="0"/>
              <w:autoSpaceDN w:val="0"/>
              <w:adjustRightInd w:val="0"/>
              <w:spacing w:after="0" w:line="240" w:lineRule="auto"/>
              <w:rPr>
                <w:ins w:id="6827" w:author="Arjan" w:date="2012-12-10T16:13:00Z"/>
                <w:rFonts w:ascii="Arial" w:eastAsia="Times New Roman" w:hAnsi="Arial" w:cs="Arial"/>
                <w:color w:val="000000"/>
                <w:sz w:val="20"/>
                <w:szCs w:val="20"/>
              </w:rPr>
            </w:pPr>
          </w:p>
        </w:tc>
      </w:tr>
      <w:tr w:rsidR="00CF1DA2" w:rsidRPr="00CF1DA2" w14:paraId="7616FF78" w14:textId="77777777">
        <w:trPr>
          <w:ins w:id="6828" w:author="Arjan" w:date="2012-12-10T16:13:00Z"/>
        </w:trPr>
        <w:tc>
          <w:tcPr>
            <w:tcW w:w="3690" w:type="dxa"/>
            <w:tcBorders>
              <w:top w:val="nil"/>
              <w:left w:val="nil"/>
              <w:bottom w:val="nil"/>
              <w:right w:val="nil"/>
            </w:tcBorders>
          </w:tcPr>
          <w:p w14:paraId="588847B3" w14:textId="77777777" w:rsidR="00CF1DA2" w:rsidRPr="00CF1DA2" w:rsidRDefault="00CF1DA2" w:rsidP="00CF1DA2">
            <w:pPr>
              <w:autoSpaceDE w:val="0"/>
              <w:autoSpaceDN w:val="0"/>
              <w:adjustRightInd w:val="0"/>
              <w:spacing w:after="0" w:line="240" w:lineRule="auto"/>
              <w:rPr>
                <w:ins w:id="6829"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7F338234" w14:textId="77777777" w:rsidR="00CF1DA2" w:rsidRPr="00CF1DA2" w:rsidRDefault="00CF1DA2" w:rsidP="00CF1DA2">
            <w:pPr>
              <w:autoSpaceDE w:val="0"/>
              <w:autoSpaceDN w:val="0"/>
              <w:adjustRightInd w:val="0"/>
              <w:spacing w:after="0" w:line="240" w:lineRule="auto"/>
              <w:rPr>
                <w:ins w:id="6830" w:author="Arjan" w:date="2012-12-10T16:13:00Z"/>
                <w:rFonts w:ascii="Arial" w:eastAsia="Times New Roman" w:hAnsi="Arial" w:cs="Arial"/>
                <w:color w:val="000000"/>
                <w:sz w:val="20"/>
                <w:szCs w:val="20"/>
              </w:rPr>
            </w:pPr>
          </w:p>
        </w:tc>
      </w:tr>
      <w:tr w:rsidR="00CF1DA2" w:rsidRPr="00CF1DA2" w14:paraId="7C0A75CE" w14:textId="77777777">
        <w:trPr>
          <w:ins w:id="6831" w:author="Arjan" w:date="2012-12-10T16:13:00Z"/>
        </w:trPr>
        <w:tc>
          <w:tcPr>
            <w:tcW w:w="3690" w:type="dxa"/>
            <w:tcBorders>
              <w:top w:val="nil"/>
              <w:left w:val="nil"/>
              <w:bottom w:val="nil"/>
              <w:right w:val="nil"/>
            </w:tcBorders>
          </w:tcPr>
          <w:p w14:paraId="6B53A516" w14:textId="77777777" w:rsidR="00CF1DA2" w:rsidRPr="00CF1DA2" w:rsidRDefault="00CF1DA2" w:rsidP="00CF1DA2">
            <w:pPr>
              <w:autoSpaceDE w:val="0"/>
              <w:autoSpaceDN w:val="0"/>
              <w:adjustRightInd w:val="0"/>
              <w:spacing w:after="0" w:line="240" w:lineRule="auto"/>
              <w:rPr>
                <w:ins w:id="6832" w:author="Arjan" w:date="2012-12-10T16:13:00Z"/>
                <w:rFonts w:ascii="Arial" w:eastAsia="Times New Roman" w:hAnsi="Arial" w:cs="Arial"/>
                <w:color w:val="000000"/>
                <w:sz w:val="20"/>
                <w:szCs w:val="20"/>
              </w:rPr>
            </w:pPr>
            <w:ins w:id="6833" w:author="Arjan" w:date="2012-12-10T16:13:00Z">
              <w:r w:rsidRPr="00CF1DA2">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14:paraId="02F13EFF" w14:textId="77777777" w:rsidR="00CF1DA2" w:rsidRPr="00CF1DA2" w:rsidRDefault="00CF1DA2" w:rsidP="00CF1DA2">
            <w:pPr>
              <w:autoSpaceDE w:val="0"/>
              <w:autoSpaceDN w:val="0"/>
              <w:adjustRightInd w:val="0"/>
              <w:spacing w:after="0" w:line="240" w:lineRule="auto"/>
              <w:rPr>
                <w:ins w:id="6834" w:author="Arjan" w:date="2012-12-10T16:13:00Z"/>
                <w:rFonts w:ascii="Arial" w:eastAsia="Times New Roman" w:hAnsi="Arial" w:cs="Arial"/>
                <w:color w:val="000000"/>
                <w:sz w:val="20"/>
                <w:szCs w:val="20"/>
              </w:rPr>
            </w:pPr>
          </w:p>
        </w:tc>
      </w:tr>
      <w:tr w:rsidR="00CF1DA2" w:rsidRPr="00CF1DA2" w14:paraId="2BFC3BBF" w14:textId="77777777">
        <w:trPr>
          <w:trHeight w:val="230"/>
          <w:ins w:id="6835" w:author="Arjan" w:date="2012-12-10T16:13:00Z"/>
        </w:trPr>
        <w:tc>
          <w:tcPr>
            <w:tcW w:w="3690" w:type="dxa"/>
            <w:tcBorders>
              <w:top w:val="nil"/>
              <w:left w:val="nil"/>
              <w:bottom w:val="nil"/>
              <w:right w:val="nil"/>
            </w:tcBorders>
          </w:tcPr>
          <w:p w14:paraId="38565062" w14:textId="77777777" w:rsidR="00CF1DA2" w:rsidRPr="00CF1DA2" w:rsidRDefault="00CF1DA2" w:rsidP="00CF1DA2">
            <w:pPr>
              <w:autoSpaceDE w:val="0"/>
              <w:autoSpaceDN w:val="0"/>
              <w:adjustRightInd w:val="0"/>
              <w:spacing w:after="0" w:line="240" w:lineRule="auto"/>
              <w:rPr>
                <w:ins w:id="6836"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62568369" w14:textId="77777777" w:rsidR="00CF1DA2" w:rsidRPr="00CF1DA2" w:rsidRDefault="00CF1DA2" w:rsidP="00CF1DA2">
            <w:pPr>
              <w:autoSpaceDE w:val="0"/>
              <w:autoSpaceDN w:val="0"/>
              <w:adjustRightInd w:val="0"/>
              <w:spacing w:after="0" w:line="240" w:lineRule="auto"/>
              <w:rPr>
                <w:ins w:id="6837" w:author="Arjan" w:date="2012-12-10T16:13:00Z"/>
                <w:rFonts w:ascii="Arial" w:eastAsia="Times New Roman" w:hAnsi="Arial" w:cs="Arial"/>
                <w:color w:val="000000"/>
                <w:sz w:val="20"/>
                <w:szCs w:val="20"/>
              </w:rPr>
            </w:pPr>
          </w:p>
        </w:tc>
      </w:tr>
      <w:tr w:rsidR="00CF1DA2" w:rsidRPr="00CF1DA2" w14:paraId="22ACB478" w14:textId="77777777">
        <w:trPr>
          <w:trHeight w:val="230"/>
          <w:ins w:id="6838" w:author="Arjan" w:date="2012-12-10T16:13:00Z"/>
        </w:trPr>
        <w:tc>
          <w:tcPr>
            <w:tcW w:w="3690" w:type="dxa"/>
            <w:tcBorders>
              <w:top w:val="nil"/>
              <w:left w:val="nil"/>
              <w:bottom w:val="nil"/>
              <w:right w:val="nil"/>
            </w:tcBorders>
          </w:tcPr>
          <w:p w14:paraId="068CD7BF" w14:textId="77777777" w:rsidR="00CF1DA2" w:rsidRPr="00CF1DA2" w:rsidRDefault="00CF1DA2" w:rsidP="00CF1DA2">
            <w:pPr>
              <w:autoSpaceDE w:val="0"/>
              <w:autoSpaceDN w:val="0"/>
              <w:adjustRightInd w:val="0"/>
              <w:spacing w:after="0" w:line="240" w:lineRule="auto"/>
              <w:rPr>
                <w:ins w:id="6839" w:author="Arjan" w:date="2012-12-10T16:13:00Z"/>
                <w:rFonts w:ascii="Arial" w:eastAsia="Times New Roman" w:hAnsi="Arial" w:cs="Arial"/>
                <w:color w:val="000000"/>
                <w:sz w:val="20"/>
                <w:szCs w:val="20"/>
              </w:rPr>
            </w:pPr>
            <w:ins w:id="6840" w:author="Arjan" w:date="2012-12-10T16:13:00Z">
              <w:r w:rsidRPr="00CF1DA2">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14:paraId="643D6731" w14:textId="77777777" w:rsidR="00CF1DA2" w:rsidRPr="00CF1DA2" w:rsidRDefault="00CF1DA2" w:rsidP="00CF1DA2">
            <w:pPr>
              <w:autoSpaceDE w:val="0"/>
              <w:autoSpaceDN w:val="0"/>
              <w:adjustRightInd w:val="0"/>
              <w:spacing w:after="0" w:line="240" w:lineRule="auto"/>
              <w:rPr>
                <w:ins w:id="6841" w:author="Arjan" w:date="2012-12-10T16:13:00Z"/>
                <w:rFonts w:ascii="Arial" w:eastAsia="Times New Roman" w:hAnsi="Arial" w:cs="Arial"/>
                <w:color w:val="000000"/>
                <w:sz w:val="20"/>
                <w:szCs w:val="20"/>
              </w:rPr>
            </w:pPr>
          </w:p>
        </w:tc>
      </w:tr>
      <w:tr w:rsidR="00CF1DA2" w:rsidRPr="00CF1DA2" w14:paraId="41E40B48" w14:textId="77777777">
        <w:trPr>
          <w:ins w:id="6842" w:author="Arjan" w:date="2012-12-10T16:13:00Z"/>
        </w:trPr>
        <w:tc>
          <w:tcPr>
            <w:tcW w:w="3690" w:type="dxa"/>
            <w:tcBorders>
              <w:top w:val="nil"/>
              <w:left w:val="nil"/>
              <w:bottom w:val="nil"/>
              <w:right w:val="nil"/>
            </w:tcBorders>
          </w:tcPr>
          <w:p w14:paraId="56942820" w14:textId="77777777" w:rsidR="00CF1DA2" w:rsidRPr="00CF1DA2" w:rsidRDefault="00CF1DA2" w:rsidP="00CF1DA2">
            <w:pPr>
              <w:autoSpaceDE w:val="0"/>
              <w:autoSpaceDN w:val="0"/>
              <w:adjustRightInd w:val="0"/>
              <w:spacing w:after="0" w:line="240" w:lineRule="auto"/>
              <w:rPr>
                <w:ins w:id="6843"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0CD426E0" w14:textId="77777777" w:rsidR="00CF1DA2" w:rsidRPr="00CF1DA2" w:rsidRDefault="00CF1DA2" w:rsidP="00CF1DA2">
            <w:pPr>
              <w:autoSpaceDE w:val="0"/>
              <w:autoSpaceDN w:val="0"/>
              <w:adjustRightInd w:val="0"/>
              <w:spacing w:after="0" w:line="240" w:lineRule="auto"/>
              <w:rPr>
                <w:ins w:id="6844" w:author="Arjan" w:date="2012-12-10T16:13:00Z"/>
                <w:rFonts w:ascii="Arial" w:eastAsia="Times New Roman" w:hAnsi="Arial" w:cs="Arial"/>
                <w:color w:val="000000"/>
                <w:sz w:val="20"/>
                <w:szCs w:val="20"/>
              </w:rPr>
            </w:pPr>
          </w:p>
        </w:tc>
      </w:tr>
      <w:tr w:rsidR="00CF1DA2" w:rsidRPr="00CF1DA2" w14:paraId="42EE4561" w14:textId="77777777">
        <w:trPr>
          <w:ins w:id="6845" w:author="Arjan" w:date="2012-12-10T16:13:00Z"/>
        </w:trPr>
        <w:tc>
          <w:tcPr>
            <w:tcW w:w="3690" w:type="dxa"/>
            <w:tcBorders>
              <w:top w:val="nil"/>
              <w:left w:val="nil"/>
              <w:bottom w:val="nil"/>
              <w:right w:val="nil"/>
            </w:tcBorders>
          </w:tcPr>
          <w:p w14:paraId="6491B3ED" w14:textId="77777777" w:rsidR="00CF1DA2" w:rsidRPr="00CF1DA2" w:rsidRDefault="00CF1DA2" w:rsidP="00CF1DA2">
            <w:pPr>
              <w:autoSpaceDE w:val="0"/>
              <w:autoSpaceDN w:val="0"/>
              <w:adjustRightInd w:val="0"/>
              <w:spacing w:after="0" w:line="240" w:lineRule="auto"/>
              <w:rPr>
                <w:ins w:id="6846" w:author="Arjan" w:date="2012-12-10T16:13:00Z"/>
                <w:rFonts w:ascii="Arial" w:eastAsia="Times New Roman" w:hAnsi="Arial" w:cs="Arial"/>
                <w:color w:val="000000"/>
                <w:sz w:val="20"/>
                <w:szCs w:val="20"/>
              </w:rPr>
            </w:pPr>
            <w:ins w:id="6847" w:author="Arjan" w:date="2012-12-10T16:13:00Z">
              <w:r w:rsidRPr="00CF1DA2">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14:paraId="44B08515" w14:textId="77777777" w:rsidR="00CF1DA2" w:rsidRPr="00CF1DA2" w:rsidRDefault="00CF1DA2" w:rsidP="00CF1DA2">
            <w:pPr>
              <w:autoSpaceDE w:val="0"/>
              <w:autoSpaceDN w:val="0"/>
              <w:adjustRightInd w:val="0"/>
              <w:spacing w:after="0" w:line="240" w:lineRule="auto"/>
              <w:rPr>
                <w:ins w:id="6848" w:author="Arjan" w:date="2012-12-10T16:13:00Z"/>
                <w:rFonts w:ascii="Arial" w:eastAsia="Times New Roman" w:hAnsi="Arial" w:cs="Arial"/>
                <w:color w:val="000000"/>
                <w:sz w:val="20"/>
                <w:szCs w:val="20"/>
              </w:rPr>
            </w:pPr>
          </w:p>
        </w:tc>
      </w:tr>
      <w:tr w:rsidR="00CF1DA2" w:rsidRPr="00CF1DA2" w14:paraId="5E7C2FEF" w14:textId="77777777">
        <w:trPr>
          <w:ins w:id="6849" w:author="Arjan" w:date="2012-12-10T16:13:00Z"/>
        </w:trPr>
        <w:tc>
          <w:tcPr>
            <w:tcW w:w="3690" w:type="dxa"/>
            <w:tcBorders>
              <w:top w:val="nil"/>
              <w:left w:val="nil"/>
              <w:bottom w:val="nil"/>
              <w:right w:val="nil"/>
            </w:tcBorders>
          </w:tcPr>
          <w:p w14:paraId="49E87068" w14:textId="77777777" w:rsidR="00CF1DA2" w:rsidRPr="00CF1DA2" w:rsidRDefault="00CF1DA2" w:rsidP="00CF1DA2">
            <w:pPr>
              <w:autoSpaceDE w:val="0"/>
              <w:autoSpaceDN w:val="0"/>
              <w:adjustRightInd w:val="0"/>
              <w:spacing w:after="0" w:line="240" w:lineRule="auto"/>
              <w:rPr>
                <w:ins w:id="6850"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752D1B46" w14:textId="77777777" w:rsidR="00CF1DA2" w:rsidRPr="00CF1DA2" w:rsidRDefault="00CF1DA2" w:rsidP="00CF1DA2">
            <w:pPr>
              <w:autoSpaceDE w:val="0"/>
              <w:autoSpaceDN w:val="0"/>
              <w:adjustRightInd w:val="0"/>
              <w:spacing w:after="0" w:line="240" w:lineRule="auto"/>
              <w:rPr>
                <w:ins w:id="6851" w:author="Arjan" w:date="2012-12-10T16:13:00Z"/>
                <w:rFonts w:ascii="Arial" w:eastAsia="Times New Roman" w:hAnsi="Arial" w:cs="Arial"/>
                <w:color w:val="000000"/>
                <w:sz w:val="20"/>
                <w:szCs w:val="20"/>
              </w:rPr>
            </w:pPr>
          </w:p>
        </w:tc>
      </w:tr>
      <w:tr w:rsidR="00CF1DA2" w:rsidRPr="00CF1DA2" w14:paraId="1CD34D1B" w14:textId="77777777">
        <w:trPr>
          <w:ins w:id="6852" w:author="Arjan" w:date="2012-12-10T16:13:00Z"/>
        </w:trPr>
        <w:tc>
          <w:tcPr>
            <w:tcW w:w="3690" w:type="dxa"/>
            <w:tcBorders>
              <w:top w:val="nil"/>
              <w:left w:val="nil"/>
              <w:bottom w:val="nil"/>
              <w:right w:val="nil"/>
            </w:tcBorders>
          </w:tcPr>
          <w:p w14:paraId="5D47C60E" w14:textId="77777777" w:rsidR="00CF1DA2" w:rsidRPr="00CF1DA2" w:rsidRDefault="00CF1DA2" w:rsidP="00CF1DA2">
            <w:pPr>
              <w:autoSpaceDE w:val="0"/>
              <w:autoSpaceDN w:val="0"/>
              <w:adjustRightInd w:val="0"/>
              <w:spacing w:after="0" w:line="240" w:lineRule="auto"/>
              <w:rPr>
                <w:ins w:id="6853" w:author="Arjan" w:date="2012-12-10T16:13:00Z"/>
                <w:rFonts w:ascii="Arial" w:eastAsia="Times New Roman" w:hAnsi="Arial" w:cs="Arial"/>
                <w:color w:val="000000"/>
                <w:sz w:val="20"/>
                <w:szCs w:val="20"/>
              </w:rPr>
            </w:pPr>
            <w:ins w:id="6854" w:author="Arjan" w:date="2012-12-10T16:13:00Z">
              <w:r w:rsidRPr="00CF1DA2">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14:paraId="2585E5F2" w14:textId="77777777" w:rsidR="00CF1DA2" w:rsidRPr="00CF1DA2" w:rsidRDefault="00CF1DA2" w:rsidP="00CF1DA2">
            <w:pPr>
              <w:autoSpaceDE w:val="0"/>
              <w:autoSpaceDN w:val="0"/>
              <w:adjustRightInd w:val="0"/>
              <w:spacing w:after="0" w:line="240" w:lineRule="auto"/>
              <w:rPr>
                <w:ins w:id="6855" w:author="Arjan" w:date="2012-12-10T16:13:00Z"/>
                <w:rFonts w:ascii="Arial" w:eastAsia="Times New Roman" w:hAnsi="Arial" w:cs="Arial"/>
                <w:color w:val="000000"/>
                <w:sz w:val="20"/>
                <w:szCs w:val="20"/>
              </w:rPr>
            </w:pPr>
          </w:p>
        </w:tc>
      </w:tr>
      <w:tr w:rsidR="00CF1DA2" w:rsidRPr="00CF1DA2" w14:paraId="2858A8FC" w14:textId="77777777">
        <w:trPr>
          <w:ins w:id="6856" w:author="Arjan" w:date="2012-12-10T16:13:00Z"/>
        </w:trPr>
        <w:tc>
          <w:tcPr>
            <w:tcW w:w="3690" w:type="dxa"/>
            <w:tcBorders>
              <w:top w:val="nil"/>
              <w:left w:val="nil"/>
              <w:bottom w:val="nil"/>
              <w:right w:val="nil"/>
            </w:tcBorders>
          </w:tcPr>
          <w:p w14:paraId="7141D6A1" w14:textId="77777777" w:rsidR="00CF1DA2" w:rsidRPr="00CF1DA2" w:rsidRDefault="00CF1DA2" w:rsidP="00CF1DA2">
            <w:pPr>
              <w:autoSpaceDE w:val="0"/>
              <w:autoSpaceDN w:val="0"/>
              <w:adjustRightInd w:val="0"/>
              <w:spacing w:after="0" w:line="240" w:lineRule="auto"/>
              <w:rPr>
                <w:ins w:id="6857"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05D3C5D1" w14:textId="77777777" w:rsidR="00CF1DA2" w:rsidRPr="00CF1DA2" w:rsidRDefault="00CF1DA2" w:rsidP="00CF1DA2">
            <w:pPr>
              <w:autoSpaceDE w:val="0"/>
              <w:autoSpaceDN w:val="0"/>
              <w:adjustRightInd w:val="0"/>
              <w:spacing w:after="0" w:line="240" w:lineRule="auto"/>
              <w:rPr>
                <w:ins w:id="6858" w:author="Arjan" w:date="2012-12-10T16:13:00Z"/>
                <w:rFonts w:ascii="Arial" w:eastAsia="Times New Roman" w:hAnsi="Arial" w:cs="Arial"/>
                <w:color w:val="000000"/>
                <w:sz w:val="20"/>
                <w:szCs w:val="20"/>
              </w:rPr>
            </w:pPr>
          </w:p>
        </w:tc>
      </w:tr>
      <w:tr w:rsidR="00CF1DA2" w:rsidRPr="00CF1DA2" w14:paraId="523B55F9" w14:textId="77777777">
        <w:trPr>
          <w:ins w:id="6859" w:author="Arjan" w:date="2012-12-10T16:13:00Z"/>
        </w:trPr>
        <w:tc>
          <w:tcPr>
            <w:tcW w:w="3690" w:type="dxa"/>
            <w:tcBorders>
              <w:top w:val="nil"/>
              <w:left w:val="nil"/>
              <w:bottom w:val="nil"/>
              <w:right w:val="nil"/>
            </w:tcBorders>
          </w:tcPr>
          <w:p w14:paraId="6C579F04" w14:textId="77777777" w:rsidR="00CF1DA2" w:rsidRPr="00CF1DA2" w:rsidRDefault="00CF1DA2" w:rsidP="00CF1DA2">
            <w:pPr>
              <w:autoSpaceDE w:val="0"/>
              <w:autoSpaceDN w:val="0"/>
              <w:adjustRightInd w:val="0"/>
              <w:spacing w:after="0" w:line="240" w:lineRule="auto"/>
              <w:rPr>
                <w:ins w:id="6860" w:author="Arjan" w:date="2012-12-10T16:13:00Z"/>
                <w:rFonts w:ascii="Arial" w:eastAsia="Times New Roman" w:hAnsi="Arial" w:cs="Arial"/>
                <w:color w:val="000000"/>
                <w:sz w:val="20"/>
                <w:szCs w:val="20"/>
              </w:rPr>
            </w:pPr>
            <w:ins w:id="6861" w:author="Arjan" w:date="2012-12-10T16:13:00Z">
              <w:r w:rsidRPr="00CF1DA2">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14:paraId="787C43A0" w14:textId="77777777" w:rsidR="00CF1DA2" w:rsidRPr="00CF1DA2" w:rsidRDefault="00CF1DA2" w:rsidP="00CF1DA2">
            <w:pPr>
              <w:autoSpaceDE w:val="0"/>
              <w:autoSpaceDN w:val="0"/>
              <w:adjustRightInd w:val="0"/>
              <w:spacing w:after="0" w:line="240" w:lineRule="auto"/>
              <w:rPr>
                <w:ins w:id="6862" w:author="Arjan" w:date="2012-12-10T16:13:00Z"/>
                <w:rFonts w:ascii="Arial" w:eastAsia="Times New Roman" w:hAnsi="Arial" w:cs="Arial"/>
                <w:color w:val="000000"/>
                <w:sz w:val="20"/>
                <w:szCs w:val="20"/>
              </w:rPr>
            </w:pPr>
          </w:p>
        </w:tc>
      </w:tr>
      <w:tr w:rsidR="00CF1DA2" w:rsidRPr="00CF1DA2" w14:paraId="7BDD48B3" w14:textId="77777777">
        <w:trPr>
          <w:ins w:id="6863" w:author="Arjan" w:date="2012-12-10T16:13:00Z"/>
        </w:trPr>
        <w:tc>
          <w:tcPr>
            <w:tcW w:w="3690" w:type="dxa"/>
            <w:tcBorders>
              <w:top w:val="nil"/>
              <w:left w:val="nil"/>
              <w:bottom w:val="nil"/>
              <w:right w:val="nil"/>
            </w:tcBorders>
          </w:tcPr>
          <w:p w14:paraId="495E0D3E" w14:textId="77777777" w:rsidR="00CF1DA2" w:rsidRPr="00CF1DA2" w:rsidRDefault="00CF1DA2" w:rsidP="00CF1DA2">
            <w:pPr>
              <w:autoSpaceDE w:val="0"/>
              <w:autoSpaceDN w:val="0"/>
              <w:adjustRightInd w:val="0"/>
              <w:spacing w:after="0" w:line="240" w:lineRule="auto"/>
              <w:rPr>
                <w:ins w:id="6864"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14:paraId="382EF0EB" w14:textId="77777777" w:rsidR="00CF1DA2" w:rsidRPr="00CF1DA2" w:rsidRDefault="00CF1DA2" w:rsidP="00CF1DA2">
            <w:pPr>
              <w:autoSpaceDE w:val="0"/>
              <w:autoSpaceDN w:val="0"/>
              <w:adjustRightInd w:val="0"/>
              <w:spacing w:after="0" w:line="240" w:lineRule="auto"/>
              <w:rPr>
                <w:ins w:id="6865" w:author="Arjan" w:date="2012-12-10T16:13:00Z"/>
                <w:rFonts w:ascii="Arial" w:eastAsia="Times New Roman" w:hAnsi="Arial" w:cs="Arial"/>
                <w:color w:val="000000"/>
                <w:sz w:val="20"/>
                <w:szCs w:val="20"/>
              </w:rPr>
            </w:pPr>
          </w:p>
        </w:tc>
      </w:tr>
      <w:tr w:rsidR="00CF1DA2" w:rsidRPr="005C14BE" w14:paraId="0A571A57" w14:textId="77777777">
        <w:trPr>
          <w:ins w:id="6866" w:author="Arjan" w:date="2012-12-10T16:13:00Z"/>
        </w:trPr>
        <w:tc>
          <w:tcPr>
            <w:tcW w:w="3690" w:type="dxa"/>
            <w:tcBorders>
              <w:top w:val="nil"/>
              <w:left w:val="nil"/>
              <w:bottom w:val="nil"/>
              <w:right w:val="nil"/>
            </w:tcBorders>
          </w:tcPr>
          <w:p w14:paraId="733AF95B" w14:textId="77777777" w:rsidR="00CF1DA2" w:rsidRPr="00CF1DA2" w:rsidRDefault="00CF1DA2" w:rsidP="00CF1DA2">
            <w:pPr>
              <w:autoSpaceDE w:val="0"/>
              <w:autoSpaceDN w:val="0"/>
              <w:adjustRightInd w:val="0"/>
              <w:spacing w:after="0" w:line="240" w:lineRule="auto"/>
              <w:rPr>
                <w:ins w:id="6867" w:author="Arjan" w:date="2012-12-10T16:13:00Z"/>
                <w:rFonts w:ascii="Arial" w:eastAsia="Times New Roman" w:hAnsi="Arial" w:cs="Arial"/>
                <w:color w:val="000000"/>
                <w:sz w:val="20"/>
                <w:szCs w:val="20"/>
              </w:rPr>
            </w:pPr>
            <w:ins w:id="6868" w:author="Arjan" w:date="2012-12-10T16:13:00Z">
              <w:r w:rsidRPr="00CF1DA2">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387CFB7D" w14:textId="77777777" w:rsidR="00CF1DA2" w:rsidRPr="00DD0F4F" w:rsidRDefault="00CF1DA2" w:rsidP="00CF1DA2">
            <w:pPr>
              <w:autoSpaceDE w:val="0"/>
              <w:autoSpaceDN w:val="0"/>
              <w:adjustRightInd w:val="0"/>
              <w:spacing w:after="0" w:line="240" w:lineRule="auto"/>
              <w:rPr>
                <w:ins w:id="6869" w:author="Arjan" w:date="2012-12-10T16:13:00Z"/>
                <w:rFonts w:ascii="Arial" w:eastAsia="Times New Roman" w:hAnsi="Arial" w:cs="Arial"/>
                <w:color w:val="000000"/>
                <w:sz w:val="20"/>
                <w:szCs w:val="20"/>
                <w:lang w:val="nl-NL"/>
              </w:rPr>
            </w:pPr>
            <w:ins w:id="6870" w:author="Arjan" w:date="2012-12-10T16:13:00Z">
              <w:r w:rsidRPr="00DD0F4F">
                <w:rPr>
                  <w:rFonts w:ascii="Arial" w:eastAsia="Times New Roman" w:hAnsi="Arial" w:cs="Arial"/>
                  <w:color w:val="000000"/>
                  <w:sz w:val="20"/>
                  <w:szCs w:val="20"/>
                  <w:lang w:val="nl-NL"/>
                </w:rPr>
                <w:t>Aanduiding of de attribuutsoort waarvan de relatiesoort is afgeleid, een authentiek gegeven (attribuutsoort) betreft.</w:t>
              </w:r>
            </w:ins>
          </w:p>
          <w:p w14:paraId="2DC8C5C0" w14:textId="77777777" w:rsidR="00CF1DA2" w:rsidRPr="00DD0F4F" w:rsidRDefault="00CF1DA2" w:rsidP="00CF1DA2">
            <w:pPr>
              <w:autoSpaceDE w:val="0"/>
              <w:autoSpaceDN w:val="0"/>
              <w:adjustRightInd w:val="0"/>
              <w:spacing w:after="0" w:line="240" w:lineRule="auto"/>
              <w:rPr>
                <w:ins w:id="6871" w:author="Arjan" w:date="2012-12-10T16:13:00Z"/>
                <w:rFonts w:ascii="Arial" w:eastAsia="Times New Roman" w:hAnsi="Arial" w:cs="Arial"/>
                <w:color w:val="000000"/>
                <w:sz w:val="20"/>
                <w:szCs w:val="20"/>
                <w:lang w:val="nl-NL"/>
              </w:rPr>
            </w:pPr>
          </w:p>
        </w:tc>
      </w:tr>
      <w:tr w:rsidR="00CF1DA2" w:rsidRPr="005C14BE" w14:paraId="74C31A53" w14:textId="77777777">
        <w:trPr>
          <w:ins w:id="6872" w:author="Arjan" w:date="2012-12-10T16:13:00Z"/>
        </w:trPr>
        <w:tc>
          <w:tcPr>
            <w:tcW w:w="3690" w:type="dxa"/>
            <w:tcBorders>
              <w:top w:val="nil"/>
              <w:left w:val="nil"/>
              <w:bottom w:val="nil"/>
              <w:right w:val="nil"/>
            </w:tcBorders>
          </w:tcPr>
          <w:p w14:paraId="4A9A28F0" w14:textId="77777777" w:rsidR="00CF1DA2" w:rsidRPr="00DD0F4F" w:rsidRDefault="00CF1DA2" w:rsidP="00CF1DA2">
            <w:pPr>
              <w:autoSpaceDE w:val="0"/>
              <w:autoSpaceDN w:val="0"/>
              <w:adjustRightInd w:val="0"/>
              <w:spacing w:after="0" w:line="240" w:lineRule="auto"/>
              <w:rPr>
                <w:ins w:id="6873" w:author="Arjan" w:date="2012-12-10T16:1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172154E9" w14:textId="77777777" w:rsidR="00CF1DA2" w:rsidRPr="00DD0F4F" w:rsidRDefault="00CF1DA2" w:rsidP="00CF1DA2">
            <w:pPr>
              <w:autoSpaceDE w:val="0"/>
              <w:autoSpaceDN w:val="0"/>
              <w:adjustRightInd w:val="0"/>
              <w:spacing w:after="0" w:line="240" w:lineRule="auto"/>
              <w:rPr>
                <w:ins w:id="6874" w:author="Arjan" w:date="2012-12-10T16:13:00Z"/>
                <w:rFonts w:ascii="Arial" w:eastAsia="Times New Roman" w:hAnsi="Arial" w:cs="Arial"/>
                <w:color w:val="000000"/>
                <w:sz w:val="20"/>
                <w:szCs w:val="20"/>
                <w:lang w:val="nl-NL"/>
              </w:rPr>
            </w:pPr>
          </w:p>
        </w:tc>
      </w:tr>
      <w:tr w:rsidR="00CF1DA2" w:rsidRPr="00CF1DA2" w14:paraId="4D3748EF" w14:textId="77777777">
        <w:trPr>
          <w:ins w:id="6875" w:author="Arjan" w:date="2012-12-10T16:13:00Z"/>
        </w:trPr>
        <w:tc>
          <w:tcPr>
            <w:tcW w:w="3690" w:type="dxa"/>
            <w:tcBorders>
              <w:top w:val="nil"/>
              <w:left w:val="nil"/>
              <w:bottom w:val="nil"/>
              <w:right w:val="nil"/>
            </w:tcBorders>
          </w:tcPr>
          <w:p w14:paraId="7BD5DE61" w14:textId="77777777" w:rsidR="00CF1DA2" w:rsidRPr="00CF1DA2" w:rsidRDefault="00CF1DA2" w:rsidP="00CF1DA2">
            <w:pPr>
              <w:autoSpaceDE w:val="0"/>
              <w:autoSpaceDN w:val="0"/>
              <w:adjustRightInd w:val="0"/>
              <w:spacing w:after="0" w:line="240" w:lineRule="auto"/>
              <w:rPr>
                <w:ins w:id="6876" w:author="Arjan" w:date="2012-12-10T16:13:00Z"/>
                <w:rFonts w:ascii="Arial" w:eastAsia="Times New Roman" w:hAnsi="Arial" w:cs="Arial"/>
                <w:b/>
                <w:bCs/>
                <w:color w:val="000000"/>
                <w:sz w:val="20"/>
                <w:szCs w:val="20"/>
              </w:rPr>
            </w:pPr>
            <w:ins w:id="6877" w:author="Arjan" w:date="2012-12-10T16:13:00Z">
              <w:r w:rsidRPr="00CF1DA2">
                <w:rPr>
                  <w:rFonts w:ascii="Arial" w:eastAsia="Times New Roman" w:hAnsi="Arial" w:cs="Arial"/>
                  <w:b/>
                  <w:bCs/>
                  <w:color w:val="000000"/>
                  <w:sz w:val="20"/>
                  <w:szCs w:val="20"/>
                </w:rPr>
                <w:t>Regels relatiesoort</w:t>
              </w:r>
            </w:ins>
          </w:p>
        </w:tc>
        <w:tc>
          <w:tcPr>
            <w:tcW w:w="5670" w:type="dxa"/>
            <w:tcBorders>
              <w:top w:val="nil"/>
              <w:left w:val="nil"/>
              <w:bottom w:val="nil"/>
              <w:right w:val="nil"/>
            </w:tcBorders>
          </w:tcPr>
          <w:p w14:paraId="56C135BC" w14:textId="77777777" w:rsidR="00CF1DA2" w:rsidRPr="00CF1DA2" w:rsidRDefault="00CF1DA2" w:rsidP="00CF1DA2">
            <w:pPr>
              <w:autoSpaceDE w:val="0"/>
              <w:autoSpaceDN w:val="0"/>
              <w:adjustRightInd w:val="0"/>
              <w:spacing w:after="0" w:line="240" w:lineRule="auto"/>
              <w:rPr>
                <w:ins w:id="6878" w:author="Arjan" w:date="2012-12-10T16:13:00Z"/>
                <w:rFonts w:ascii="Arial" w:eastAsia="Times New Roman" w:hAnsi="Arial" w:cs="Arial"/>
                <w:color w:val="000000"/>
                <w:sz w:val="20"/>
                <w:szCs w:val="20"/>
              </w:rPr>
            </w:pPr>
          </w:p>
        </w:tc>
      </w:tr>
    </w:tbl>
    <w:p w14:paraId="5CF5D848" w14:textId="77777777" w:rsidR="00CF1DA2" w:rsidRDefault="00CF1DA2" w:rsidP="0044638F"/>
    <w:p w14:paraId="5E772BBB" w14:textId="77777777" w:rsidR="00D30F71" w:rsidRPr="00CF1DA2" w:rsidRDefault="00DA5D93" w:rsidP="00D30F71">
      <w:pPr>
        <w:autoSpaceDE w:val="0"/>
        <w:autoSpaceDN w:val="0"/>
        <w:adjustRightInd w:val="0"/>
        <w:spacing w:before="240" w:after="60" w:line="240" w:lineRule="auto"/>
        <w:outlineLvl w:val="3"/>
        <w:rPr>
          <w:ins w:id="6879" w:author="Arjan" w:date="2012-12-10T16:17:00Z"/>
          <w:rFonts w:ascii="Arial" w:eastAsia="Times New Roman" w:hAnsi="Arial" w:cs="Arial"/>
          <w:b/>
          <w:bCs/>
          <w:color w:val="004080"/>
          <w:sz w:val="24"/>
          <w:szCs w:val="24"/>
        </w:rPr>
      </w:pPr>
      <w:ins w:id="6880" w:author="Arjan" w:date="2012-12-10T16:17:00Z">
        <w:r w:rsidRPr="00CF1DA2">
          <w:rPr>
            <w:rFonts w:ascii="Arial" w:hAnsi="Arial" w:cs="Arial"/>
            <w:sz w:val="20"/>
            <w:szCs w:val="20"/>
            <w:lang w:val="en-AU"/>
          </w:rPr>
          <w:fldChar w:fldCharType="begin" w:fldLock="1"/>
        </w:r>
        <w:r w:rsidR="00D30F71" w:rsidRPr="00CF1DA2">
          <w:rPr>
            <w:rFonts w:ascii="Arial" w:hAnsi="Arial" w:cs="Arial"/>
            <w:sz w:val="20"/>
            <w:szCs w:val="20"/>
            <w:lang w:val="en-AU"/>
          </w:rPr>
          <w:instrText xml:space="preserve">MERGEFIELD </w:instrText>
        </w:r>
        <w:r w:rsidR="00D30F71"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D30F71" w:rsidRPr="00CF1DA2">
          <w:rPr>
            <w:rFonts w:ascii="Arial" w:eastAsia="Times New Roman" w:hAnsi="Arial" w:cs="Arial"/>
            <w:b/>
            <w:bCs/>
            <w:color w:val="004080"/>
            <w:sz w:val="24"/>
            <w:szCs w:val="24"/>
          </w:rPr>
          <w:t>«Relatie</w:t>
        </w:r>
      </w:ins>
      <w:ins w:id="6881" w:author="Arjan" w:date="2014-11-17T23:26:00Z">
        <w:r w:rsidR="001647B0">
          <w:rPr>
            <w:rFonts w:ascii="Arial" w:eastAsia="Times New Roman" w:hAnsi="Arial" w:cs="Arial"/>
            <w:b/>
            <w:bCs/>
            <w:color w:val="004080"/>
            <w:sz w:val="24"/>
            <w:szCs w:val="24"/>
          </w:rPr>
          <w:t>soort</w:t>
        </w:r>
      </w:ins>
      <w:ins w:id="6882" w:author="Arjan" w:date="2012-12-10T16:17:00Z">
        <w:r w:rsidR="00D30F71" w:rsidRPr="00CF1DA2">
          <w:rPr>
            <w:rFonts w:ascii="Arial" w:eastAsia="Times New Roman" w:hAnsi="Arial" w:cs="Arial"/>
            <w:b/>
            <w:bCs/>
            <w:color w:val="004080"/>
            <w:sz w:val="24"/>
            <w:szCs w:val="24"/>
          </w:rPr>
          <w:t>»</w:t>
        </w:r>
        <w:r w:rsidRPr="00CF1DA2">
          <w:rPr>
            <w:rFonts w:ascii="Arial" w:hAnsi="Arial" w:cs="Arial"/>
            <w:sz w:val="20"/>
            <w:szCs w:val="20"/>
            <w:lang w:val="en-AU"/>
          </w:rPr>
          <w:fldChar w:fldCharType="end"/>
        </w:r>
        <w:r w:rsidR="00D30F71"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D30F71"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D30F71" w:rsidRPr="00CF1DA2">
          <w:rPr>
            <w:rFonts w:ascii="Arial" w:eastAsia="Times New Roman" w:hAnsi="Arial" w:cs="Arial"/>
            <w:b/>
            <w:bCs/>
            <w:color w:val="004080"/>
            <w:sz w:val="24"/>
            <w:szCs w:val="24"/>
          </w:rPr>
          <w:t>heeft plaatsgevonden met</w:t>
        </w:r>
        <w:r w:rsidRPr="00CF1DA2">
          <w:rPr>
            <w:rFonts w:ascii="Arial" w:eastAsia="Times New Roman" w:hAnsi="Arial" w:cs="Arial"/>
            <w:b/>
            <w:bCs/>
            <w:color w:val="004080"/>
            <w:sz w:val="24"/>
            <w:szCs w:val="24"/>
          </w:rPr>
          <w:fldChar w:fldCharType="end"/>
        </w:r>
      </w:ins>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D30F71" w:rsidRPr="00CF1DA2" w14:paraId="7826CA29" w14:textId="77777777" w:rsidTr="00D30F71">
        <w:trPr>
          <w:trHeight w:val="230"/>
          <w:ins w:id="6883" w:author="Arjan" w:date="2012-12-10T16:17:00Z"/>
        </w:trPr>
        <w:tc>
          <w:tcPr>
            <w:tcW w:w="3690" w:type="dxa"/>
            <w:tcBorders>
              <w:top w:val="nil"/>
              <w:left w:val="nil"/>
              <w:bottom w:val="nil"/>
              <w:right w:val="nil"/>
            </w:tcBorders>
          </w:tcPr>
          <w:p w14:paraId="1CD57C27" w14:textId="77777777" w:rsidR="00D30F71" w:rsidRPr="00CF1DA2" w:rsidRDefault="00D30F71" w:rsidP="00F34B18">
            <w:pPr>
              <w:autoSpaceDE w:val="0"/>
              <w:autoSpaceDN w:val="0"/>
              <w:adjustRightInd w:val="0"/>
              <w:spacing w:after="0" w:line="240" w:lineRule="auto"/>
              <w:rPr>
                <w:ins w:id="6884" w:author="Arjan" w:date="2012-12-10T16:17:00Z"/>
                <w:rFonts w:ascii="Arial" w:eastAsia="Times New Roman" w:hAnsi="Arial" w:cs="Arial"/>
                <w:color w:val="000000"/>
                <w:sz w:val="20"/>
                <w:szCs w:val="20"/>
              </w:rPr>
            </w:pPr>
            <w:ins w:id="6885" w:author="Arjan" w:date="2012-12-10T16:17:00Z">
              <w:r w:rsidRPr="00CF1DA2">
                <w:rPr>
                  <w:rFonts w:ascii="Arial" w:eastAsia="Times New Roman" w:hAnsi="Arial" w:cs="Arial"/>
                  <w:b/>
                  <w:bCs/>
                  <w:color w:val="000000"/>
                  <w:sz w:val="20"/>
                  <w:szCs w:val="20"/>
                </w:rPr>
                <w:t>Naam relatiesoort</w:t>
              </w:r>
            </w:ins>
          </w:p>
        </w:tc>
        <w:tc>
          <w:tcPr>
            <w:tcW w:w="5670" w:type="dxa"/>
            <w:tcBorders>
              <w:top w:val="nil"/>
              <w:left w:val="nil"/>
              <w:bottom w:val="nil"/>
              <w:right w:val="nil"/>
            </w:tcBorders>
          </w:tcPr>
          <w:p w14:paraId="4508A821" w14:textId="77777777" w:rsidR="00D30F71" w:rsidRPr="00CF1DA2" w:rsidRDefault="00DA5D93" w:rsidP="00F34B18">
            <w:pPr>
              <w:autoSpaceDE w:val="0"/>
              <w:autoSpaceDN w:val="0"/>
              <w:adjustRightInd w:val="0"/>
              <w:spacing w:after="0" w:line="240" w:lineRule="auto"/>
              <w:rPr>
                <w:ins w:id="6886" w:author="Arjan" w:date="2012-12-10T16:17:00Z"/>
                <w:rFonts w:ascii="Arial" w:eastAsia="Times New Roman" w:hAnsi="Arial" w:cs="Arial"/>
                <w:color w:val="000000"/>
                <w:sz w:val="20"/>
                <w:szCs w:val="20"/>
              </w:rPr>
            </w:pPr>
            <w:ins w:id="6887" w:author="Arjan" w:date="2012-12-10T16:17:00Z">
              <w:r w:rsidRPr="00CF1DA2">
                <w:rPr>
                  <w:rFonts w:ascii="Arial" w:hAnsi="Arial" w:cs="Arial"/>
                  <w:sz w:val="20"/>
                  <w:szCs w:val="20"/>
                  <w:lang w:val="en-AU"/>
                </w:rPr>
                <w:fldChar w:fldCharType="begin" w:fldLock="1"/>
              </w:r>
              <w:r w:rsidR="00D30F71" w:rsidRPr="00CF1DA2">
                <w:rPr>
                  <w:rFonts w:ascii="Arial" w:hAnsi="Arial" w:cs="Arial"/>
                  <w:sz w:val="20"/>
                  <w:szCs w:val="20"/>
                  <w:lang w:val="en-AU"/>
                </w:rPr>
                <w:instrText xml:space="preserve">MERGEFIELD </w:instrText>
              </w:r>
              <w:r w:rsidR="00D30F71"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D30F71" w:rsidRPr="00CF1DA2">
                <w:rPr>
                  <w:rFonts w:ascii="Arial" w:eastAsia="Times New Roman" w:hAnsi="Arial" w:cs="Arial"/>
                  <w:color w:val="000000"/>
                  <w:sz w:val="20"/>
                  <w:szCs w:val="20"/>
                </w:rPr>
                <w:t>heeft plaatsgevonden met</w:t>
              </w:r>
              <w:r w:rsidRPr="00CF1DA2">
                <w:rPr>
                  <w:rFonts w:ascii="Arial" w:hAnsi="Arial" w:cs="Arial"/>
                  <w:sz w:val="20"/>
                  <w:szCs w:val="20"/>
                  <w:lang w:val="en-AU"/>
                </w:rPr>
                <w:fldChar w:fldCharType="end"/>
              </w:r>
            </w:ins>
          </w:p>
        </w:tc>
      </w:tr>
      <w:tr w:rsidR="00D30F71" w:rsidRPr="00CF1DA2" w14:paraId="62B77475" w14:textId="77777777" w:rsidTr="00D30F71">
        <w:trPr>
          <w:ins w:id="6888" w:author="Arjan" w:date="2012-12-10T16:17:00Z"/>
        </w:trPr>
        <w:tc>
          <w:tcPr>
            <w:tcW w:w="3690" w:type="dxa"/>
            <w:tcBorders>
              <w:top w:val="nil"/>
              <w:left w:val="nil"/>
              <w:bottom w:val="nil"/>
              <w:right w:val="nil"/>
            </w:tcBorders>
          </w:tcPr>
          <w:p w14:paraId="03266E60" w14:textId="77777777" w:rsidR="00D30F71" w:rsidRPr="00CF1DA2" w:rsidRDefault="00D30F71" w:rsidP="00F34B18">
            <w:pPr>
              <w:autoSpaceDE w:val="0"/>
              <w:autoSpaceDN w:val="0"/>
              <w:adjustRightInd w:val="0"/>
              <w:spacing w:after="0" w:line="240" w:lineRule="auto"/>
              <w:rPr>
                <w:ins w:id="6889" w:author="Arjan" w:date="2012-12-10T16:17:00Z"/>
                <w:rFonts w:ascii="Arial" w:eastAsia="Times New Roman" w:hAnsi="Arial" w:cs="Arial"/>
                <w:b/>
                <w:bCs/>
                <w:color w:val="000000"/>
                <w:sz w:val="20"/>
                <w:szCs w:val="20"/>
              </w:rPr>
            </w:pPr>
          </w:p>
        </w:tc>
        <w:tc>
          <w:tcPr>
            <w:tcW w:w="5670" w:type="dxa"/>
            <w:tcBorders>
              <w:top w:val="nil"/>
              <w:left w:val="nil"/>
              <w:bottom w:val="nil"/>
              <w:right w:val="nil"/>
            </w:tcBorders>
          </w:tcPr>
          <w:p w14:paraId="74650681" w14:textId="77777777" w:rsidR="00D30F71" w:rsidRPr="00CF1DA2" w:rsidRDefault="00D30F71" w:rsidP="00F34B18">
            <w:pPr>
              <w:autoSpaceDE w:val="0"/>
              <w:autoSpaceDN w:val="0"/>
              <w:adjustRightInd w:val="0"/>
              <w:spacing w:after="0" w:line="240" w:lineRule="auto"/>
              <w:rPr>
                <w:ins w:id="6890" w:author="Arjan" w:date="2012-12-10T16:17:00Z"/>
                <w:rFonts w:ascii="Arial" w:eastAsia="Times New Roman" w:hAnsi="Arial" w:cs="Arial"/>
                <w:b/>
                <w:bCs/>
                <w:color w:val="000000"/>
                <w:sz w:val="20"/>
                <w:szCs w:val="20"/>
              </w:rPr>
            </w:pPr>
          </w:p>
        </w:tc>
      </w:tr>
      <w:tr w:rsidR="00D30F71" w:rsidRPr="00CF1DA2" w14:paraId="4142F492" w14:textId="77777777" w:rsidTr="00D30F71">
        <w:trPr>
          <w:ins w:id="6891" w:author="Arjan" w:date="2012-12-10T16:17:00Z"/>
        </w:trPr>
        <w:tc>
          <w:tcPr>
            <w:tcW w:w="3690" w:type="dxa"/>
            <w:tcBorders>
              <w:top w:val="nil"/>
              <w:left w:val="nil"/>
              <w:bottom w:val="nil"/>
              <w:right w:val="nil"/>
            </w:tcBorders>
          </w:tcPr>
          <w:p w14:paraId="32FB8525" w14:textId="77777777" w:rsidR="00D30F71" w:rsidRPr="00CF1DA2" w:rsidRDefault="00D30F71" w:rsidP="00F34B18">
            <w:pPr>
              <w:autoSpaceDE w:val="0"/>
              <w:autoSpaceDN w:val="0"/>
              <w:adjustRightInd w:val="0"/>
              <w:spacing w:after="0" w:line="240" w:lineRule="auto"/>
              <w:rPr>
                <w:ins w:id="6892" w:author="Arjan" w:date="2012-12-10T16:17:00Z"/>
                <w:rFonts w:ascii="Arial" w:eastAsia="Times New Roman" w:hAnsi="Arial" w:cs="Arial"/>
                <w:b/>
                <w:bCs/>
                <w:color w:val="000000"/>
                <w:sz w:val="20"/>
                <w:szCs w:val="20"/>
              </w:rPr>
            </w:pPr>
            <w:ins w:id="6893" w:author="Arjan" w:date="2012-12-10T16:17:00Z">
              <w:r w:rsidRPr="00CF1DA2">
                <w:rPr>
                  <w:rFonts w:ascii="Arial" w:eastAsia="Times New Roman" w:hAnsi="Arial" w:cs="Arial"/>
                  <w:b/>
                  <w:bCs/>
                  <w:color w:val="000000"/>
                  <w:sz w:val="20"/>
                  <w:szCs w:val="20"/>
                </w:rPr>
                <w:t>Gerelateerd objecttype</w:t>
              </w:r>
            </w:ins>
          </w:p>
          <w:p w14:paraId="762FB1B5" w14:textId="77777777" w:rsidR="00D30F71" w:rsidRPr="00CF1DA2" w:rsidRDefault="00D30F71" w:rsidP="00F34B18">
            <w:pPr>
              <w:autoSpaceDE w:val="0"/>
              <w:autoSpaceDN w:val="0"/>
              <w:adjustRightInd w:val="0"/>
              <w:spacing w:after="0" w:line="240" w:lineRule="auto"/>
              <w:rPr>
                <w:ins w:id="6894" w:author="Arjan" w:date="2012-12-10T16:17:00Z"/>
                <w:rFonts w:ascii="Arial" w:eastAsia="Times New Roman" w:hAnsi="Arial" w:cs="Arial"/>
                <w:b/>
                <w:bCs/>
                <w:color w:val="000000"/>
                <w:sz w:val="20"/>
                <w:szCs w:val="20"/>
              </w:rPr>
            </w:pPr>
          </w:p>
          <w:p w14:paraId="1EC161B8" w14:textId="77777777" w:rsidR="00D30F71" w:rsidRPr="00CF1DA2" w:rsidRDefault="00D30F71" w:rsidP="00F34B18">
            <w:pPr>
              <w:autoSpaceDE w:val="0"/>
              <w:autoSpaceDN w:val="0"/>
              <w:adjustRightInd w:val="0"/>
              <w:spacing w:after="0" w:line="240" w:lineRule="auto"/>
              <w:rPr>
                <w:ins w:id="6895" w:author="Arjan" w:date="2012-12-10T16:17:00Z"/>
                <w:rFonts w:ascii="Arial" w:eastAsia="Times New Roman" w:hAnsi="Arial" w:cs="Arial"/>
                <w:color w:val="000000"/>
                <w:sz w:val="20"/>
                <w:szCs w:val="20"/>
              </w:rPr>
            </w:pPr>
            <w:ins w:id="6896" w:author="Arjan" w:date="2012-12-10T16:17:00Z">
              <w:r w:rsidRPr="00CF1DA2">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7BCE9825" w14:textId="77777777" w:rsidR="00D30F71" w:rsidRPr="00CF1DA2" w:rsidRDefault="00DA5D93" w:rsidP="00F34B18">
            <w:pPr>
              <w:autoSpaceDE w:val="0"/>
              <w:autoSpaceDN w:val="0"/>
              <w:adjustRightInd w:val="0"/>
              <w:spacing w:after="0" w:line="240" w:lineRule="auto"/>
              <w:rPr>
                <w:ins w:id="6897" w:author="Arjan" w:date="2012-12-10T16:17:00Z"/>
                <w:rFonts w:ascii="Arial" w:eastAsia="Times New Roman" w:hAnsi="Arial" w:cs="Arial"/>
                <w:color w:val="000000"/>
                <w:sz w:val="20"/>
                <w:szCs w:val="20"/>
              </w:rPr>
            </w:pPr>
            <w:ins w:id="6898" w:author="Arjan" w:date="2012-12-10T16:17:00Z">
              <w:r w:rsidRPr="00CF1DA2">
                <w:rPr>
                  <w:rFonts w:ascii="Arial" w:hAnsi="Arial" w:cs="Arial"/>
                  <w:sz w:val="20"/>
                  <w:szCs w:val="20"/>
                  <w:lang w:val="en-AU"/>
                </w:rPr>
                <w:fldChar w:fldCharType="begin" w:fldLock="1"/>
              </w:r>
              <w:r w:rsidR="00D30F71" w:rsidRPr="00CF1DA2">
                <w:rPr>
                  <w:rFonts w:ascii="Arial" w:hAnsi="Arial" w:cs="Arial"/>
                  <w:sz w:val="20"/>
                  <w:szCs w:val="20"/>
                  <w:lang w:val="en-AU"/>
                </w:rPr>
                <w:instrText xml:space="preserve">MERGEFIELD </w:instrText>
              </w:r>
              <w:r w:rsidR="00D30F71"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D30F71" w:rsidRPr="00CF1DA2">
                <w:rPr>
                  <w:rFonts w:ascii="Arial" w:eastAsia="Times New Roman" w:hAnsi="Arial" w:cs="Arial"/>
                  <w:color w:val="000000"/>
                  <w:sz w:val="20"/>
                  <w:szCs w:val="20"/>
                </w:rPr>
                <w:t>VESTIGING</w:t>
              </w:r>
              <w:r w:rsidRPr="00CF1DA2">
                <w:rPr>
                  <w:rFonts w:ascii="Arial" w:hAnsi="Arial" w:cs="Arial"/>
                  <w:sz w:val="20"/>
                  <w:szCs w:val="20"/>
                  <w:lang w:val="en-AU"/>
                </w:rPr>
                <w:fldChar w:fldCharType="end"/>
              </w:r>
            </w:ins>
          </w:p>
          <w:p w14:paraId="3FAFCE82" w14:textId="77777777" w:rsidR="00D30F71" w:rsidRPr="00CF1DA2" w:rsidRDefault="00D30F71" w:rsidP="00F34B18">
            <w:pPr>
              <w:autoSpaceDE w:val="0"/>
              <w:autoSpaceDN w:val="0"/>
              <w:adjustRightInd w:val="0"/>
              <w:spacing w:after="0" w:line="240" w:lineRule="auto"/>
              <w:rPr>
                <w:ins w:id="6899" w:author="Arjan" w:date="2012-12-10T16:17:00Z"/>
                <w:rFonts w:ascii="Arial" w:eastAsia="Times New Roman" w:hAnsi="Arial" w:cs="Arial"/>
                <w:color w:val="000000"/>
                <w:sz w:val="20"/>
                <w:szCs w:val="20"/>
              </w:rPr>
            </w:pPr>
          </w:p>
          <w:p w14:paraId="56922FDC" w14:textId="77777777" w:rsidR="00D30F71" w:rsidRPr="00CF1DA2" w:rsidRDefault="00DA5D93" w:rsidP="00F34B18">
            <w:pPr>
              <w:autoSpaceDE w:val="0"/>
              <w:autoSpaceDN w:val="0"/>
              <w:adjustRightInd w:val="0"/>
              <w:spacing w:after="0" w:line="240" w:lineRule="auto"/>
              <w:rPr>
                <w:ins w:id="6900" w:author="Arjan" w:date="2012-12-10T16:17:00Z"/>
                <w:rFonts w:ascii="Arial" w:eastAsia="Times New Roman" w:hAnsi="Arial" w:cs="Arial"/>
                <w:color w:val="000000"/>
                <w:sz w:val="20"/>
                <w:szCs w:val="20"/>
              </w:rPr>
            </w:pPr>
            <w:ins w:id="6901" w:author="Arjan" w:date="2012-12-10T16:17:00Z">
              <w:r w:rsidRPr="00CF1DA2">
                <w:rPr>
                  <w:rFonts w:ascii="Arial" w:eastAsia="Times New Roman" w:hAnsi="Arial" w:cs="Arial"/>
                  <w:color w:val="000000"/>
                  <w:sz w:val="20"/>
                  <w:szCs w:val="20"/>
                </w:rPr>
                <w:fldChar w:fldCharType="begin" w:fldLock="1"/>
              </w:r>
              <w:r w:rsidR="00D30F71"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D30F71" w:rsidRPr="00CF1DA2">
                <w:rPr>
                  <w:rFonts w:ascii="Arial" w:eastAsia="Times New Roman" w:hAnsi="Arial" w:cs="Arial"/>
                  <w:color w:val="000000"/>
                  <w:sz w:val="20"/>
                  <w:szCs w:val="20"/>
                </w:rPr>
                <w:t>0..1</w:t>
              </w:r>
              <w:r w:rsidRPr="00CF1DA2">
                <w:rPr>
                  <w:rFonts w:ascii="Arial" w:eastAsia="Times New Roman" w:hAnsi="Arial" w:cs="Arial"/>
                  <w:color w:val="000000"/>
                  <w:sz w:val="20"/>
                  <w:szCs w:val="20"/>
                </w:rPr>
                <w:fldChar w:fldCharType="end"/>
              </w:r>
              <w:r w:rsidR="00D30F71" w:rsidRPr="00CF1DA2">
                <w:rPr>
                  <w:rFonts w:ascii="Arial" w:eastAsia="Times New Roman" w:hAnsi="Arial" w:cs="Arial"/>
                  <w:color w:val="000000"/>
                  <w:sz w:val="20"/>
                  <w:szCs w:val="20"/>
                </w:rPr>
                <w:t xml:space="preserve"> </w:t>
              </w:r>
            </w:ins>
          </w:p>
        </w:tc>
      </w:tr>
      <w:tr w:rsidR="00D30F71" w:rsidRPr="00CF1DA2" w14:paraId="47D32631" w14:textId="77777777" w:rsidTr="00D30F71">
        <w:trPr>
          <w:ins w:id="6902" w:author="Arjan" w:date="2012-12-10T16:17:00Z"/>
        </w:trPr>
        <w:tc>
          <w:tcPr>
            <w:tcW w:w="3690" w:type="dxa"/>
            <w:tcBorders>
              <w:top w:val="nil"/>
              <w:left w:val="nil"/>
              <w:bottom w:val="nil"/>
              <w:right w:val="nil"/>
            </w:tcBorders>
          </w:tcPr>
          <w:p w14:paraId="40AD6339" w14:textId="77777777" w:rsidR="00D30F71" w:rsidRPr="00CF1DA2" w:rsidRDefault="00D30F71" w:rsidP="00F34B18">
            <w:pPr>
              <w:autoSpaceDE w:val="0"/>
              <w:autoSpaceDN w:val="0"/>
              <w:adjustRightInd w:val="0"/>
              <w:spacing w:after="0" w:line="240" w:lineRule="auto"/>
              <w:rPr>
                <w:ins w:id="6903" w:author="Arjan" w:date="2012-12-10T16:17:00Z"/>
                <w:rFonts w:ascii="Arial" w:eastAsia="Times New Roman" w:hAnsi="Arial" w:cs="Arial"/>
                <w:b/>
                <w:bCs/>
                <w:color w:val="000000"/>
                <w:sz w:val="20"/>
                <w:szCs w:val="20"/>
              </w:rPr>
            </w:pPr>
          </w:p>
        </w:tc>
        <w:tc>
          <w:tcPr>
            <w:tcW w:w="5670" w:type="dxa"/>
            <w:tcBorders>
              <w:top w:val="nil"/>
              <w:left w:val="nil"/>
              <w:bottom w:val="nil"/>
              <w:right w:val="nil"/>
            </w:tcBorders>
          </w:tcPr>
          <w:p w14:paraId="56C467E8" w14:textId="77777777" w:rsidR="00D30F71" w:rsidRPr="00CF1DA2" w:rsidRDefault="00D30F71" w:rsidP="00F34B18">
            <w:pPr>
              <w:autoSpaceDE w:val="0"/>
              <w:autoSpaceDN w:val="0"/>
              <w:adjustRightInd w:val="0"/>
              <w:spacing w:after="0" w:line="240" w:lineRule="auto"/>
              <w:rPr>
                <w:ins w:id="6904" w:author="Arjan" w:date="2012-12-10T16:17:00Z"/>
                <w:rFonts w:ascii="Arial" w:eastAsia="Times New Roman" w:hAnsi="Arial" w:cs="Arial"/>
                <w:b/>
                <w:bCs/>
                <w:color w:val="000000"/>
                <w:sz w:val="20"/>
                <w:szCs w:val="20"/>
              </w:rPr>
            </w:pPr>
          </w:p>
        </w:tc>
      </w:tr>
      <w:tr w:rsidR="00D30F71" w:rsidRPr="00CF1DA2" w14:paraId="14A32FE2" w14:textId="77777777" w:rsidTr="00D30F71">
        <w:trPr>
          <w:ins w:id="6905" w:author="Arjan" w:date="2012-12-10T16:17:00Z"/>
        </w:trPr>
        <w:tc>
          <w:tcPr>
            <w:tcW w:w="3690" w:type="dxa"/>
            <w:tcBorders>
              <w:top w:val="nil"/>
              <w:left w:val="nil"/>
              <w:bottom w:val="nil"/>
              <w:right w:val="nil"/>
            </w:tcBorders>
          </w:tcPr>
          <w:p w14:paraId="0A6D09C2" w14:textId="77777777" w:rsidR="00D30F71" w:rsidRPr="00CF1DA2" w:rsidRDefault="00D30F71" w:rsidP="00F34B18">
            <w:pPr>
              <w:autoSpaceDE w:val="0"/>
              <w:autoSpaceDN w:val="0"/>
              <w:adjustRightInd w:val="0"/>
              <w:spacing w:after="0" w:line="240" w:lineRule="auto"/>
              <w:rPr>
                <w:ins w:id="6906" w:author="Arjan" w:date="2012-12-10T16:17:00Z"/>
                <w:rFonts w:ascii="Arial" w:eastAsia="Times New Roman" w:hAnsi="Arial" w:cs="Arial"/>
                <w:color w:val="000000"/>
                <w:sz w:val="20"/>
                <w:szCs w:val="20"/>
              </w:rPr>
            </w:pPr>
            <w:ins w:id="6907" w:author="Arjan" w:date="2012-12-10T16:17:00Z">
              <w:r w:rsidRPr="00CF1DA2">
                <w:rPr>
                  <w:rFonts w:ascii="Arial" w:eastAsia="Times New Roman" w:hAnsi="Arial" w:cs="Arial"/>
                  <w:b/>
                  <w:bCs/>
                  <w:color w:val="000000"/>
                  <w:sz w:val="20"/>
                  <w:szCs w:val="20"/>
                </w:rPr>
                <w:t>Herkomst relatiesoort</w:t>
              </w:r>
            </w:ins>
          </w:p>
        </w:tc>
        <w:tc>
          <w:tcPr>
            <w:tcW w:w="5670" w:type="dxa"/>
            <w:tcBorders>
              <w:top w:val="nil"/>
              <w:left w:val="nil"/>
              <w:bottom w:val="nil"/>
              <w:right w:val="nil"/>
            </w:tcBorders>
          </w:tcPr>
          <w:p w14:paraId="141C16CB" w14:textId="77777777" w:rsidR="00D30F71" w:rsidRPr="00CF1DA2" w:rsidRDefault="00D30F71" w:rsidP="00F34B18">
            <w:pPr>
              <w:autoSpaceDE w:val="0"/>
              <w:autoSpaceDN w:val="0"/>
              <w:adjustRightInd w:val="0"/>
              <w:spacing w:after="0" w:line="240" w:lineRule="auto"/>
              <w:rPr>
                <w:ins w:id="6908" w:author="Arjan" w:date="2012-12-10T16:17:00Z"/>
                <w:rFonts w:ascii="Arial" w:eastAsia="Times New Roman" w:hAnsi="Arial" w:cs="Arial"/>
                <w:color w:val="000000"/>
                <w:sz w:val="20"/>
                <w:szCs w:val="20"/>
              </w:rPr>
            </w:pPr>
            <w:ins w:id="6909" w:author="Arjan" w:date="2012-12-10T16:17:00Z">
              <w:r w:rsidRPr="00CF1DA2">
                <w:rPr>
                  <w:rFonts w:ascii="Arial" w:eastAsia="Times New Roman" w:hAnsi="Arial" w:cs="Arial"/>
                  <w:color w:val="000000"/>
                  <w:sz w:val="20"/>
                  <w:szCs w:val="20"/>
                </w:rPr>
                <w:t>KING</w:t>
              </w:r>
            </w:ins>
          </w:p>
        </w:tc>
      </w:tr>
      <w:tr w:rsidR="00D30F71" w:rsidRPr="00CF1DA2" w14:paraId="23665834" w14:textId="77777777" w:rsidTr="00D30F71">
        <w:trPr>
          <w:trHeight w:val="230"/>
          <w:ins w:id="6910" w:author="Arjan" w:date="2012-12-10T16:17:00Z"/>
        </w:trPr>
        <w:tc>
          <w:tcPr>
            <w:tcW w:w="3690" w:type="dxa"/>
            <w:tcBorders>
              <w:top w:val="nil"/>
              <w:left w:val="nil"/>
              <w:bottom w:val="nil"/>
              <w:right w:val="nil"/>
            </w:tcBorders>
          </w:tcPr>
          <w:p w14:paraId="5370A52D" w14:textId="77777777" w:rsidR="00D30F71" w:rsidRPr="00CF1DA2" w:rsidRDefault="00D30F71" w:rsidP="00F34B18">
            <w:pPr>
              <w:autoSpaceDE w:val="0"/>
              <w:autoSpaceDN w:val="0"/>
              <w:adjustRightInd w:val="0"/>
              <w:spacing w:after="0" w:line="240" w:lineRule="auto"/>
              <w:rPr>
                <w:ins w:id="6911" w:author="Arjan" w:date="2012-12-10T16:17:00Z"/>
                <w:rFonts w:ascii="Arial" w:eastAsia="Times New Roman" w:hAnsi="Arial" w:cs="Arial"/>
                <w:b/>
                <w:bCs/>
                <w:color w:val="000000"/>
                <w:sz w:val="20"/>
                <w:szCs w:val="20"/>
              </w:rPr>
            </w:pPr>
          </w:p>
        </w:tc>
        <w:tc>
          <w:tcPr>
            <w:tcW w:w="5670" w:type="dxa"/>
            <w:tcBorders>
              <w:top w:val="nil"/>
              <w:left w:val="nil"/>
              <w:bottom w:val="nil"/>
              <w:right w:val="nil"/>
            </w:tcBorders>
          </w:tcPr>
          <w:p w14:paraId="237D9268" w14:textId="77777777" w:rsidR="00D30F71" w:rsidRPr="00CF1DA2" w:rsidRDefault="00D30F71" w:rsidP="00F34B18">
            <w:pPr>
              <w:autoSpaceDE w:val="0"/>
              <w:autoSpaceDN w:val="0"/>
              <w:adjustRightInd w:val="0"/>
              <w:spacing w:after="0" w:line="240" w:lineRule="auto"/>
              <w:rPr>
                <w:ins w:id="6912" w:author="Arjan" w:date="2012-12-10T16:17:00Z"/>
                <w:rFonts w:ascii="Arial" w:eastAsia="Times New Roman" w:hAnsi="Arial" w:cs="Arial"/>
                <w:b/>
                <w:bCs/>
                <w:color w:val="000000"/>
                <w:sz w:val="20"/>
                <w:szCs w:val="20"/>
              </w:rPr>
            </w:pPr>
          </w:p>
        </w:tc>
      </w:tr>
      <w:tr w:rsidR="00D30F71" w:rsidRPr="00CF1DA2" w14:paraId="094B1947" w14:textId="77777777" w:rsidTr="00D30F71">
        <w:trPr>
          <w:trHeight w:val="230"/>
          <w:ins w:id="6913" w:author="Arjan" w:date="2012-12-10T16:17:00Z"/>
        </w:trPr>
        <w:tc>
          <w:tcPr>
            <w:tcW w:w="3690" w:type="dxa"/>
            <w:tcBorders>
              <w:top w:val="nil"/>
              <w:left w:val="nil"/>
              <w:bottom w:val="nil"/>
              <w:right w:val="nil"/>
            </w:tcBorders>
          </w:tcPr>
          <w:p w14:paraId="2852941D" w14:textId="77777777" w:rsidR="00D30F71" w:rsidRPr="00CF1DA2" w:rsidRDefault="00D30F71" w:rsidP="00F34B18">
            <w:pPr>
              <w:autoSpaceDE w:val="0"/>
              <w:autoSpaceDN w:val="0"/>
              <w:adjustRightInd w:val="0"/>
              <w:spacing w:after="0" w:line="240" w:lineRule="auto"/>
              <w:rPr>
                <w:ins w:id="6914" w:author="Arjan" w:date="2012-12-10T16:17:00Z"/>
                <w:rFonts w:ascii="Arial" w:eastAsia="Times New Roman" w:hAnsi="Arial" w:cs="Arial"/>
                <w:color w:val="000000"/>
                <w:sz w:val="20"/>
                <w:szCs w:val="20"/>
              </w:rPr>
            </w:pPr>
            <w:ins w:id="6915" w:author="Arjan" w:date="2012-12-10T16:17:00Z">
              <w:r w:rsidRPr="00CF1DA2">
                <w:rPr>
                  <w:rFonts w:ascii="Arial" w:eastAsia="Times New Roman" w:hAnsi="Arial" w:cs="Arial"/>
                  <w:b/>
                  <w:bCs/>
                  <w:color w:val="000000"/>
                  <w:sz w:val="20"/>
                  <w:szCs w:val="20"/>
                </w:rPr>
                <w:t>Code relatiesoort</w:t>
              </w:r>
            </w:ins>
          </w:p>
        </w:tc>
        <w:tc>
          <w:tcPr>
            <w:tcW w:w="5670" w:type="dxa"/>
            <w:tcBorders>
              <w:top w:val="nil"/>
              <w:left w:val="nil"/>
              <w:bottom w:val="nil"/>
              <w:right w:val="nil"/>
            </w:tcBorders>
          </w:tcPr>
          <w:p w14:paraId="0308F27B" w14:textId="77777777" w:rsidR="00D30F71" w:rsidRPr="00CF1DA2" w:rsidRDefault="00D30F71" w:rsidP="00F34B18">
            <w:pPr>
              <w:autoSpaceDE w:val="0"/>
              <w:autoSpaceDN w:val="0"/>
              <w:adjustRightInd w:val="0"/>
              <w:spacing w:after="0" w:line="240" w:lineRule="auto"/>
              <w:rPr>
                <w:ins w:id="6916" w:author="Arjan" w:date="2012-12-10T16:17:00Z"/>
                <w:rFonts w:ascii="Arial" w:eastAsia="Times New Roman" w:hAnsi="Arial" w:cs="Arial"/>
                <w:color w:val="000000"/>
                <w:sz w:val="20"/>
                <w:szCs w:val="20"/>
              </w:rPr>
            </w:pPr>
          </w:p>
        </w:tc>
      </w:tr>
      <w:tr w:rsidR="00D30F71" w:rsidRPr="00CF1DA2" w14:paraId="5C8C7035" w14:textId="77777777" w:rsidTr="00D30F71">
        <w:trPr>
          <w:trHeight w:val="230"/>
          <w:ins w:id="6917" w:author="Arjan" w:date="2012-12-10T16:17:00Z"/>
        </w:trPr>
        <w:tc>
          <w:tcPr>
            <w:tcW w:w="3690" w:type="dxa"/>
            <w:tcBorders>
              <w:top w:val="nil"/>
              <w:left w:val="nil"/>
              <w:bottom w:val="nil"/>
              <w:right w:val="nil"/>
            </w:tcBorders>
          </w:tcPr>
          <w:p w14:paraId="21155BF0" w14:textId="77777777" w:rsidR="00D30F71" w:rsidRPr="00CF1DA2" w:rsidRDefault="00D30F71" w:rsidP="00F34B18">
            <w:pPr>
              <w:autoSpaceDE w:val="0"/>
              <w:autoSpaceDN w:val="0"/>
              <w:adjustRightInd w:val="0"/>
              <w:spacing w:after="0" w:line="240" w:lineRule="auto"/>
              <w:rPr>
                <w:ins w:id="6918" w:author="Arjan" w:date="2012-12-10T16:17:00Z"/>
                <w:rFonts w:ascii="Arial" w:eastAsia="Times New Roman" w:hAnsi="Arial" w:cs="Arial"/>
                <w:b/>
                <w:bCs/>
                <w:color w:val="000000"/>
                <w:sz w:val="20"/>
                <w:szCs w:val="20"/>
              </w:rPr>
            </w:pPr>
          </w:p>
        </w:tc>
        <w:tc>
          <w:tcPr>
            <w:tcW w:w="5670" w:type="dxa"/>
            <w:tcBorders>
              <w:top w:val="nil"/>
              <w:left w:val="nil"/>
              <w:bottom w:val="nil"/>
              <w:right w:val="nil"/>
            </w:tcBorders>
          </w:tcPr>
          <w:p w14:paraId="4B74D7ED" w14:textId="77777777" w:rsidR="00D30F71" w:rsidRPr="00CF1DA2" w:rsidRDefault="00D30F71" w:rsidP="00F34B18">
            <w:pPr>
              <w:autoSpaceDE w:val="0"/>
              <w:autoSpaceDN w:val="0"/>
              <w:adjustRightInd w:val="0"/>
              <w:spacing w:after="0" w:line="240" w:lineRule="auto"/>
              <w:rPr>
                <w:ins w:id="6919" w:author="Arjan" w:date="2012-12-10T16:17:00Z"/>
                <w:rFonts w:ascii="Arial" w:eastAsia="Times New Roman" w:hAnsi="Arial" w:cs="Arial"/>
                <w:color w:val="000000"/>
                <w:sz w:val="20"/>
                <w:szCs w:val="20"/>
              </w:rPr>
            </w:pPr>
          </w:p>
        </w:tc>
      </w:tr>
      <w:tr w:rsidR="00D30F71" w:rsidRPr="005C14BE" w14:paraId="481FCD9C" w14:textId="77777777" w:rsidTr="00D30F71">
        <w:trPr>
          <w:ins w:id="6920" w:author="Arjan" w:date="2012-12-10T16:17:00Z"/>
        </w:trPr>
        <w:tc>
          <w:tcPr>
            <w:tcW w:w="3690" w:type="dxa"/>
            <w:tcBorders>
              <w:top w:val="nil"/>
              <w:left w:val="nil"/>
              <w:bottom w:val="nil"/>
              <w:right w:val="nil"/>
            </w:tcBorders>
          </w:tcPr>
          <w:p w14:paraId="12B97FF7" w14:textId="77777777" w:rsidR="00D30F71" w:rsidRPr="00CF1DA2" w:rsidRDefault="00D30F71" w:rsidP="00F34B18">
            <w:pPr>
              <w:autoSpaceDE w:val="0"/>
              <w:autoSpaceDN w:val="0"/>
              <w:adjustRightInd w:val="0"/>
              <w:spacing w:after="0" w:line="240" w:lineRule="auto"/>
              <w:rPr>
                <w:ins w:id="6921" w:author="Arjan" w:date="2012-12-10T16:17:00Z"/>
                <w:rFonts w:ascii="Arial" w:eastAsia="Times New Roman" w:hAnsi="Arial" w:cs="Arial"/>
                <w:b/>
                <w:bCs/>
                <w:color w:val="000000"/>
                <w:sz w:val="20"/>
                <w:szCs w:val="20"/>
              </w:rPr>
            </w:pPr>
            <w:ins w:id="6922" w:author="Arjan" w:date="2012-12-10T16:17:00Z">
              <w:r w:rsidRPr="00CF1DA2">
                <w:rPr>
                  <w:rFonts w:ascii="Arial" w:eastAsia="Times New Roman" w:hAnsi="Arial" w:cs="Arial"/>
                  <w:b/>
                  <w:bCs/>
                  <w:color w:val="000000"/>
                  <w:sz w:val="20"/>
                  <w:szCs w:val="20"/>
                </w:rPr>
                <w:t>Definitie relatiesoort</w:t>
              </w:r>
            </w:ins>
          </w:p>
        </w:tc>
        <w:tc>
          <w:tcPr>
            <w:tcW w:w="5670" w:type="dxa"/>
            <w:tcBorders>
              <w:top w:val="nil"/>
              <w:left w:val="nil"/>
              <w:bottom w:val="nil"/>
              <w:right w:val="nil"/>
            </w:tcBorders>
          </w:tcPr>
          <w:p w14:paraId="716EF0FB" w14:textId="77777777" w:rsidR="00D30F71" w:rsidRPr="005561F3" w:rsidRDefault="00DA5D93" w:rsidP="00355852">
            <w:pPr>
              <w:autoSpaceDE w:val="0"/>
              <w:autoSpaceDN w:val="0"/>
              <w:adjustRightInd w:val="0"/>
              <w:spacing w:after="0" w:line="240" w:lineRule="auto"/>
              <w:rPr>
                <w:ins w:id="6923" w:author="Arjan" w:date="2012-12-10T16:17:00Z"/>
                <w:rFonts w:ascii="Arial" w:eastAsia="Times New Roman" w:hAnsi="Arial" w:cs="Arial"/>
                <w:color w:val="000000"/>
                <w:sz w:val="20"/>
                <w:szCs w:val="20"/>
                <w:lang w:val="nl-NL"/>
              </w:rPr>
            </w:pPr>
            <w:ins w:id="6924" w:author="Arjan" w:date="2014-11-17T23:24:00Z">
              <w:r w:rsidRPr="00CF1DA2">
                <w:rPr>
                  <w:rFonts w:ascii="Arial" w:hAnsi="Arial" w:cs="Arial"/>
                  <w:sz w:val="20"/>
                  <w:szCs w:val="20"/>
                  <w:lang w:val="en-AU"/>
                </w:rPr>
                <w:fldChar w:fldCharType="begin" w:fldLock="1"/>
              </w:r>
              <w:r w:rsidR="00355852" w:rsidRPr="00DD0F4F">
                <w:rPr>
                  <w:rFonts w:ascii="Arial" w:hAnsi="Arial" w:cs="Arial"/>
                  <w:sz w:val="20"/>
                  <w:szCs w:val="20"/>
                  <w:lang w:val="nl-NL"/>
                </w:rPr>
                <w:instrText xml:space="preserve">MERGEFIELD </w:instrText>
              </w:r>
              <w:r w:rsidR="00355852" w:rsidRPr="00DD0F4F">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355852" w:rsidRPr="00DD0F4F">
                <w:rPr>
                  <w:rFonts w:ascii="Arial" w:eastAsia="Times New Roman" w:hAnsi="Arial" w:cs="Arial"/>
                  <w:color w:val="000000"/>
                  <w:sz w:val="20"/>
                  <w:szCs w:val="20"/>
                  <w:lang w:val="nl-NL"/>
                </w:rPr>
                <w:t xml:space="preserve">De </w:t>
              </w:r>
              <w:r w:rsidR="00355852">
                <w:rPr>
                  <w:rFonts w:ascii="Arial" w:eastAsia="Times New Roman" w:hAnsi="Arial" w:cs="Arial"/>
                  <w:color w:val="000000"/>
                  <w:sz w:val="20"/>
                  <w:szCs w:val="20"/>
                  <w:lang w:val="nl-NL"/>
                </w:rPr>
                <w:t>VESTIGING</w:t>
              </w:r>
              <w:r w:rsidR="00355852" w:rsidRPr="00DD0F4F">
                <w:rPr>
                  <w:rFonts w:ascii="Arial" w:eastAsia="Times New Roman" w:hAnsi="Arial" w:cs="Arial"/>
                  <w:color w:val="000000"/>
                  <w:sz w:val="20"/>
                  <w:szCs w:val="20"/>
                  <w:lang w:val="nl-NL"/>
                </w:rPr>
                <w:t xml:space="preserve"> waarmee een individueel contact over een ZAAK plaats heeft gevonden.</w:t>
              </w:r>
              <w:r w:rsidRPr="00CF1DA2">
                <w:rPr>
                  <w:rFonts w:ascii="Arial" w:hAnsi="Arial" w:cs="Arial"/>
                  <w:sz w:val="20"/>
                  <w:szCs w:val="20"/>
                  <w:lang w:val="en-AU"/>
                </w:rPr>
                <w:fldChar w:fldCharType="end"/>
              </w:r>
            </w:ins>
            <w:ins w:id="6925" w:author="Arjan" w:date="2012-12-10T16:17:00Z">
              <w:r w:rsidRPr="00CF1DA2">
                <w:rPr>
                  <w:rFonts w:ascii="Arial" w:hAnsi="Arial" w:cs="Arial"/>
                  <w:sz w:val="20"/>
                  <w:szCs w:val="20"/>
                  <w:lang w:val="en-AU"/>
                </w:rPr>
                <w:fldChar w:fldCharType="begin" w:fldLock="1"/>
              </w:r>
              <w:r w:rsidR="00D30F71" w:rsidRPr="005561F3">
                <w:rPr>
                  <w:rFonts w:ascii="Arial" w:hAnsi="Arial" w:cs="Arial"/>
                  <w:sz w:val="20"/>
                  <w:szCs w:val="20"/>
                  <w:lang w:val="nl-NL"/>
                </w:rPr>
                <w:instrText xml:space="preserve">MERGEFIELD </w:instrText>
              </w:r>
              <w:r w:rsidR="00D30F71" w:rsidRPr="005561F3">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end"/>
              </w:r>
            </w:ins>
          </w:p>
        </w:tc>
      </w:tr>
      <w:tr w:rsidR="00D30F71" w:rsidRPr="005C14BE" w14:paraId="6A4C5AEC" w14:textId="77777777" w:rsidTr="00D30F71">
        <w:trPr>
          <w:ins w:id="6926" w:author="Arjan" w:date="2012-12-10T16:17:00Z"/>
        </w:trPr>
        <w:tc>
          <w:tcPr>
            <w:tcW w:w="3690" w:type="dxa"/>
            <w:tcBorders>
              <w:top w:val="nil"/>
              <w:left w:val="nil"/>
              <w:bottom w:val="nil"/>
              <w:right w:val="nil"/>
            </w:tcBorders>
          </w:tcPr>
          <w:p w14:paraId="071FC067" w14:textId="77777777" w:rsidR="00D30F71" w:rsidRPr="005561F3" w:rsidRDefault="00D30F71" w:rsidP="00F34B18">
            <w:pPr>
              <w:autoSpaceDE w:val="0"/>
              <w:autoSpaceDN w:val="0"/>
              <w:adjustRightInd w:val="0"/>
              <w:spacing w:after="0" w:line="240" w:lineRule="auto"/>
              <w:rPr>
                <w:ins w:id="6927" w:author="Arjan" w:date="2012-12-10T16:17: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6824E404" w14:textId="77777777" w:rsidR="00D30F71" w:rsidRPr="005561F3" w:rsidRDefault="00D30F71" w:rsidP="00F34B18">
            <w:pPr>
              <w:autoSpaceDE w:val="0"/>
              <w:autoSpaceDN w:val="0"/>
              <w:adjustRightInd w:val="0"/>
              <w:spacing w:after="0" w:line="240" w:lineRule="auto"/>
              <w:rPr>
                <w:ins w:id="6928" w:author="Arjan" w:date="2012-12-10T16:17:00Z"/>
                <w:rFonts w:ascii="Arial" w:eastAsia="Times New Roman" w:hAnsi="Arial" w:cs="Arial"/>
                <w:color w:val="000000"/>
                <w:sz w:val="20"/>
                <w:szCs w:val="20"/>
                <w:lang w:val="nl-NL"/>
              </w:rPr>
            </w:pPr>
          </w:p>
        </w:tc>
      </w:tr>
      <w:tr w:rsidR="00D30F71" w:rsidRPr="00CF1DA2" w14:paraId="28484D31" w14:textId="77777777" w:rsidTr="00D30F71">
        <w:trPr>
          <w:ins w:id="6929" w:author="Arjan" w:date="2012-12-10T16:17:00Z"/>
        </w:trPr>
        <w:tc>
          <w:tcPr>
            <w:tcW w:w="3690" w:type="dxa"/>
            <w:tcBorders>
              <w:top w:val="nil"/>
              <w:left w:val="nil"/>
              <w:bottom w:val="nil"/>
              <w:right w:val="nil"/>
            </w:tcBorders>
          </w:tcPr>
          <w:p w14:paraId="0E48F80A" w14:textId="77777777" w:rsidR="00D30F71" w:rsidRPr="00CF1DA2" w:rsidRDefault="00D30F71" w:rsidP="00F34B18">
            <w:pPr>
              <w:autoSpaceDE w:val="0"/>
              <w:autoSpaceDN w:val="0"/>
              <w:adjustRightInd w:val="0"/>
              <w:spacing w:after="0" w:line="240" w:lineRule="auto"/>
              <w:rPr>
                <w:ins w:id="6930" w:author="Arjan" w:date="2012-12-10T16:17:00Z"/>
                <w:rFonts w:ascii="Arial" w:eastAsia="Times New Roman" w:hAnsi="Arial" w:cs="Arial"/>
                <w:color w:val="000000"/>
                <w:sz w:val="20"/>
                <w:szCs w:val="20"/>
              </w:rPr>
            </w:pPr>
            <w:ins w:id="6931" w:author="Arjan" w:date="2012-12-10T16:17:00Z">
              <w:r w:rsidRPr="00CF1DA2">
                <w:rPr>
                  <w:rFonts w:ascii="Arial" w:eastAsia="Times New Roman" w:hAnsi="Arial" w:cs="Arial"/>
                  <w:b/>
                  <w:bCs/>
                  <w:color w:val="000000"/>
                  <w:sz w:val="20"/>
                  <w:szCs w:val="20"/>
                </w:rPr>
                <w:t>Herkomst definitie relatiesoort</w:t>
              </w:r>
            </w:ins>
          </w:p>
        </w:tc>
        <w:tc>
          <w:tcPr>
            <w:tcW w:w="5670" w:type="dxa"/>
            <w:tcBorders>
              <w:top w:val="nil"/>
              <w:left w:val="nil"/>
              <w:bottom w:val="nil"/>
              <w:right w:val="nil"/>
            </w:tcBorders>
          </w:tcPr>
          <w:p w14:paraId="2060451E" w14:textId="77777777" w:rsidR="00D30F71" w:rsidRPr="00CF1DA2" w:rsidRDefault="00D30F71" w:rsidP="00F34B18">
            <w:pPr>
              <w:autoSpaceDE w:val="0"/>
              <w:autoSpaceDN w:val="0"/>
              <w:adjustRightInd w:val="0"/>
              <w:spacing w:after="0" w:line="240" w:lineRule="auto"/>
              <w:rPr>
                <w:ins w:id="6932" w:author="Arjan" w:date="2012-12-10T16:17:00Z"/>
                <w:rFonts w:ascii="Arial" w:eastAsia="Times New Roman" w:hAnsi="Arial" w:cs="Arial"/>
                <w:color w:val="000000"/>
                <w:sz w:val="20"/>
                <w:szCs w:val="20"/>
              </w:rPr>
            </w:pPr>
            <w:ins w:id="6933" w:author="Arjan" w:date="2012-12-10T16:17:00Z">
              <w:r w:rsidRPr="00CF1DA2">
                <w:rPr>
                  <w:rFonts w:ascii="Arial" w:eastAsia="Times New Roman" w:hAnsi="Arial" w:cs="Arial"/>
                  <w:color w:val="000000"/>
                  <w:sz w:val="20"/>
                  <w:szCs w:val="20"/>
                </w:rPr>
                <w:t>KING</w:t>
              </w:r>
            </w:ins>
          </w:p>
        </w:tc>
      </w:tr>
      <w:tr w:rsidR="00D30F71" w:rsidRPr="00CF1DA2" w14:paraId="4C669709" w14:textId="77777777" w:rsidTr="00D30F71">
        <w:trPr>
          <w:ins w:id="6934" w:author="Arjan" w:date="2012-12-10T16:17:00Z"/>
        </w:trPr>
        <w:tc>
          <w:tcPr>
            <w:tcW w:w="3690" w:type="dxa"/>
            <w:tcBorders>
              <w:top w:val="nil"/>
              <w:left w:val="nil"/>
              <w:bottom w:val="nil"/>
              <w:right w:val="nil"/>
            </w:tcBorders>
          </w:tcPr>
          <w:p w14:paraId="78C61A9A" w14:textId="77777777" w:rsidR="00D30F71" w:rsidRPr="00CF1DA2" w:rsidRDefault="00D30F71" w:rsidP="00F34B18">
            <w:pPr>
              <w:autoSpaceDE w:val="0"/>
              <w:autoSpaceDN w:val="0"/>
              <w:adjustRightInd w:val="0"/>
              <w:spacing w:after="0" w:line="240" w:lineRule="auto"/>
              <w:rPr>
                <w:ins w:id="6935" w:author="Arjan" w:date="2012-12-10T16:17:00Z"/>
                <w:rFonts w:ascii="Arial" w:eastAsia="Times New Roman" w:hAnsi="Arial" w:cs="Arial"/>
                <w:b/>
                <w:bCs/>
                <w:color w:val="000000"/>
                <w:sz w:val="20"/>
                <w:szCs w:val="20"/>
              </w:rPr>
            </w:pPr>
          </w:p>
        </w:tc>
        <w:tc>
          <w:tcPr>
            <w:tcW w:w="5670" w:type="dxa"/>
            <w:tcBorders>
              <w:top w:val="nil"/>
              <w:left w:val="nil"/>
              <w:bottom w:val="nil"/>
              <w:right w:val="nil"/>
            </w:tcBorders>
          </w:tcPr>
          <w:p w14:paraId="62F782ED" w14:textId="77777777" w:rsidR="00D30F71" w:rsidRPr="00CF1DA2" w:rsidRDefault="00D30F71" w:rsidP="00F34B18">
            <w:pPr>
              <w:autoSpaceDE w:val="0"/>
              <w:autoSpaceDN w:val="0"/>
              <w:adjustRightInd w:val="0"/>
              <w:spacing w:after="0" w:line="240" w:lineRule="auto"/>
              <w:rPr>
                <w:ins w:id="6936" w:author="Arjan" w:date="2012-12-10T16:17:00Z"/>
                <w:rFonts w:ascii="Arial" w:eastAsia="Times New Roman" w:hAnsi="Arial" w:cs="Arial"/>
                <w:color w:val="000000"/>
                <w:sz w:val="20"/>
                <w:szCs w:val="20"/>
              </w:rPr>
            </w:pPr>
          </w:p>
        </w:tc>
      </w:tr>
      <w:tr w:rsidR="00D30F71" w:rsidRPr="00CF1DA2" w14:paraId="4E1DF0DB" w14:textId="77777777" w:rsidTr="00D30F71">
        <w:trPr>
          <w:ins w:id="6937" w:author="Arjan" w:date="2012-12-10T16:17:00Z"/>
        </w:trPr>
        <w:tc>
          <w:tcPr>
            <w:tcW w:w="3690" w:type="dxa"/>
            <w:tcBorders>
              <w:top w:val="nil"/>
              <w:left w:val="nil"/>
              <w:bottom w:val="nil"/>
              <w:right w:val="nil"/>
            </w:tcBorders>
          </w:tcPr>
          <w:p w14:paraId="16BD256A" w14:textId="77777777" w:rsidR="00D30F71" w:rsidRPr="00CF1DA2" w:rsidRDefault="00D30F71" w:rsidP="00F34B18">
            <w:pPr>
              <w:autoSpaceDE w:val="0"/>
              <w:autoSpaceDN w:val="0"/>
              <w:adjustRightInd w:val="0"/>
              <w:spacing w:after="0" w:line="240" w:lineRule="auto"/>
              <w:rPr>
                <w:ins w:id="6938" w:author="Arjan" w:date="2012-12-10T16:17:00Z"/>
                <w:rFonts w:ascii="Arial" w:eastAsia="Times New Roman" w:hAnsi="Arial" w:cs="Arial"/>
                <w:color w:val="000000"/>
                <w:sz w:val="20"/>
                <w:szCs w:val="20"/>
              </w:rPr>
            </w:pPr>
            <w:ins w:id="6939" w:author="Arjan" w:date="2012-12-10T16:17:00Z">
              <w:r w:rsidRPr="00CF1DA2">
                <w:rPr>
                  <w:rFonts w:ascii="Arial" w:eastAsia="Times New Roman" w:hAnsi="Arial" w:cs="Arial"/>
                  <w:b/>
                  <w:bCs/>
                  <w:color w:val="000000"/>
                  <w:sz w:val="20"/>
                  <w:szCs w:val="20"/>
                </w:rPr>
                <w:t>Datum opname relatiesoort</w:t>
              </w:r>
            </w:ins>
          </w:p>
        </w:tc>
        <w:tc>
          <w:tcPr>
            <w:tcW w:w="5670" w:type="dxa"/>
            <w:tcBorders>
              <w:top w:val="nil"/>
              <w:left w:val="nil"/>
              <w:bottom w:val="nil"/>
              <w:right w:val="nil"/>
            </w:tcBorders>
          </w:tcPr>
          <w:p w14:paraId="7151119F" w14:textId="77777777" w:rsidR="00D30F71" w:rsidRPr="00CF1DA2" w:rsidRDefault="00D30F71" w:rsidP="00F34B18">
            <w:pPr>
              <w:autoSpaceDE w:val="0"/>
              <w:autoSpaceDN w:val="0"/>
              <w:adjustRightInd w:val="0"/>
              <w:spacing w:after="0" w:line="240" w:lineRule="auto"/>
              <w:rPr>
                <w:ins w:id="6940" w:author="Arjan" w:date="2012-12-10T16:17:00Z"/>
                <w:rFonts w:ascii="Arial" w:eastAsia="Times New Roman" w:hAnsi="Arial" w:cs="Arial"/>
                <w:color w:val="000000"/>
                <w:sz w:val="20"/>
                <w:szCs w:val="20"/>
              </w:rPr>
            </w:pPr>
            <w:ins w:id="6941" w:author="Arjan" w:date="2012-12-10T16:17:00Z">
              <w:r w:rsidRPr="00CF1DA2">
                <w:rPr>
                  <w:rFonts w:ascii="Arial" w:eastAsia="Times New Roman" w:hAnsi="Arial" w:cs="Arial"/>
                  <w:color w:val="000000"/>
                  <w:sz w:val="20"/>
                  <w:szCs w:val="20"/>
                </w:rPr>
                <w:t>1 januari 2013</w:t>
              </w:r>
            </w:ins>
          </w:p>
        </w:tc>
      </w:tr>
      <w:tr w:rsidR="00D30F71" w:rsidRPr="00CF1DA2" w14:paraId="6801DCFA" w14:textId="77777777" w:rsidTr="00D30F71">
        <w:trPr>
          <w:ins w:id="6942" w:author="Arjan" w:date="2012-12-10T16:17:00Z"/>
        </w:trPr>
        <w:tc>
          <w:tcPr>
            <w:tcW w:w="3690" w:type="dxa"/>
            <w:tcBorders>
              <w:top w:val="nil"/>
              <w:left w:val="nil"/>
              <w:bottom w:val="nil"/>
              <w:right w:val="nil"/>
            </w:tcBorders>
          </w:tcPr>
          <w:p w14:paraId="6DADD134" w14:textId="77777777" w:rsidR="00D30F71" w:rsidRPr="00CF1DA2" w:rsidRDefault="00D30F71" w:rsidP="00F34B18">
            <w:pPr>
              <w:autoSpaceDE w:val="0"/>
              <w:autoSpaceDN w:val="0"/>
              <w:adjustRightInd w:val="0"/>
              <w:spacing w:after="0" w:line="240" w:lineRule="auto"/>
              <w:rPr>
                <w:ins w:id="6943" w:author="Arjan" w:date="2012-12-10T16:17:00Z"/>
                <w:rFonts w:ascii="Arial" w:eastAsia="Times New Roman" w:hAnsi="Arial" w:cs="Arial"/>
                <w:b/>
                <w:bCs/>
                <w:color w:val="000000"/>
                <w:sz w:val="20"/>
                <w:szCs w:val="20"/>
              </w:rPr>
            </w:pPr>
          </w:p>
        </w:tc>
        <w:tc>
          <w:tcPr>
            <w:tcW w:w="5670" w:type="dxa"/>
            <w:tcBorders>
              <w:top w:val="nil"/>
              <w:left w:val="nil"/>
              <w:bottom w:val="nil"/>
              <w:right w:val="nil"/>
            </w:tcBorders>
          </w:tcPr>
          <w:p w14:paraId="403FBB51" w14:textId="77777777" w:rsidR="00D30F71" w:rsidRPr="00CF1DA2" w:rsidRDefault="00D30F71" w:rsidP="00F34B18">
            <w:pPr>
              <w:autoSpaceDE w:val="0"/>
              <w:autoSpaceDN w:val="0"/>
              <w:adjustRightInd w:val="0"/>
              <w:spacing w:after="0" w:line="240" w:lineRule="auto"/>
              <w:rPr>
                <w:ins w:id="6944" w:author="Arjan" w:date="2012-12-10T16:17:00Z"/>
                <w:rFonts w:ascii="Arial" w:eastAsia="Times New Roman" w:hAnsi="Arial" w:cs="Arial"/>
                <w:color w:val="000000"/>
                <w:sz w:val="20"/>
                <w:szCs w:val="20"/>
              </w:rPr>
            </w:pPr>
          </w:p>
        </w:tc>
      </w:tr>
      <w:tr w:rsidR="00D30F71" w:rsidRPr="005C14BE" w14:paraId="2A080F91" w14:textId="77777777" w:rsidTr="00D30F71">
        <w:trPr>
          <w:ins w:id="6945" w:author="Arjan" w:date="2012-12-10T16:17:00Z"/>
        </w:trPr>
        <w:tc>
          <w:tcPr>
            <w:tcW w:w="3690" w:type="dxa"/>
            <w:tcBorders>
              <w:top w:val="nil"/>
              <w:left w:val="nil"/>
              <w:bottom w:val="nil"/>
              <w:right w:val="nil"/>
            </w:tcBorders>
          </w:tcPr>
          <w:p w14:paraId="2A8758C2" w14:textId="77777777" w:rsidR="00D30F71" w:rsidRPr="00CF1DA2" w:rsidRDefault="00D30F71" w:rsidP="00F34B18">
            <w:pPr>
              <w:autoSpaceDE w:val="0"/>
              <w:autoSpaceDN w:val="0"/>
              <w:adjustRightInd w:val="0"/>
              <w:spacing w:after="0" w:line="240" w:lineRule="auto"/>
              <w:rPr>
                <w:ins w:id="6946" w:author="Arjan" w:date="2012-12-10T16:17:00Z"/>
                <w:rFonts w:ascii="Arial" w:eastAsia="Times New Roman" w:hAnsi="Arial" w:cs="Arial"/>
                <w:color w:val="000000"/>
                <w:sz w:val="20"/>
                <w:szCs w:val="20"/>
              </w:rPr>
            </w:pPr>
            <w:ins w:id="6947" w:author="Arjan" w:date="2012-12-10T16:17:00Z">
              <w:r w:rsidRPr="00CF1DA2">
                <w:rPr>
                  <w:rFonts w:ascii="Arial" w:eastAsia="Times New Roman" w:hAnsi="Arial" w:cs="Arial"/>
                  <w:b/>
                  <w:bCs/>
                  <w:color w:val="000000"/>
                  <w:sz w:val="20"/>
                  <w:szCs w:val="20"/>
                </w:rPr>
                <w:t>Toelichting relatiesoort</w:t>
              </w:r>
            </w:ins>
          </w:p>
        </w:tc>
        <w:tc>
          <w:tcPr>
            <w:tcW w:w="5670" w:type="dxa"/>
            <w:tcBorders>
              <w:top w:val="nil"/>
              <w:left w:val="nil"/>
              <w:bottom w:val="nil"/>
              <w:right w:val="nil"/>
            </w:tcBorders>
          </w:tcPr>
          <w:p w14:paraId="2564E092" w14:textId="77777777" w:rsidR="00D30F71" w:rsidRPr="005561F3" w:rsidRDefault="00355852" w:rsidP="001647B0">
            <w:pPr>
              <w:autoSpaceDE w:val="0"/>
              <w:autoSpaceDN w:val="0"/>
              <w:adjustRightInd w:val="0"/>
              <w:spacing w:after="0" w:line="240" w:lineRule="auto"/>
              <w:rPr>
                <w:ins w:id="6948" w:author="Arjan" w:date="2012-12-10T16:17:00Z"/>
                <w:rFonts w:ascii="Arial" w:eastAsia="Times New Roman" w:hAnsi="Arial" w:cs="Arial"/>
                <w:color w:val="000000"/>
                <w:sz w:val="20"/>
                <w:szCs w:val="20"/>
                <w:lang w:val="nl-NL"/>
              </w:rPr>
            </w:pPr>
            <w:ins w:id="6949" w:author="Arjan" w:date="2014-11-17T23:24:00Z">
              <w:r w:rsidRPr="005561F3">
                <w:rPr>
                  <w:rFonts w:ascii="Arial" w:eastAsia="Times New Roman" w:hAnsi="Arial" w:cs="Arial"/>
                  <w:color w:val="000000"/>
                  <w:sz w:val="20"/>
                  <w:szCs w:val="20"/>
                  <w:lang w:val="nl-NL"/>
                </w:rPr>
                <w:t xml:space="preserve">Het contact </w:t>
              </w:r>
            </w:ins>
            <w:ins w:id="6950" w:author="Arjan" w:date="2014-11-17T23:25:00Z">
              <w:r w:rsidRPr="005561F3">
                <w:rPr>
                  <w:rFonts w:ascii="Arial" w:eastAsia="Times New Roman" w:hAnsi="Arial" w:cs="Arial"/>
                  <w:color w:val="000000"/>
                  <w:sz w:val="20"/>
                  <w:szCs w:val="20"/>
                  <w:lang w:val="nl-NL"/>
                </w:rPr>
                <w:t>h</w:t>
              </w:r>
            </w:ins>
            <w:ins w:id="6951" w:author="Arjan" w:date="2014-11-18T09:42:00Z">
              <w:r w:rsidR="00E63978" w:rsidRPr="005561F3">
                <w:rPr>
                  <w:rFonts w:ascii="Arial" w:eastAsia="Times New Roman" w:hAnsi="Arial" w:cs="Arial"/>
                  <w:color w:val="000000"/>
                  <w:sz w:val="20"/>
                  <w:szCs w:val="20"/>
                  <w:lang w:val="nl-NL"/>
                </w:rPr>
                <w:t>e</w:t>
              </w:r>
            </w:ins>
            <w:ins w:id="6952" w:author="Arjan" w:date="2014-11-17T23:25:00Z">
              <w:r w:rsidRPr="005561F3">
                <w:rPr>
                  <w:rFonts w:ascii="Arial" w:eastAsia="Times New Roman" w:hAnsi="Arial" w:cs="Arial"/>
                  <w:color w:val="000000"/>
                  <w:sz w:val="20"/>
                  <w:szCs w:val="20"/>
                  <w:lang w:val="nl-NL"/>
                </w:rPr>
                <w:t xml:space="preserve">eft plaatsgevonden met een </w:t>
              </w:r>
            </w:ins>
            <w:ins w:id="6953" w:author="Arjan" w:date="2014-11-17T23:27:00Z">
              <w:r w:rsidR="001647B0" w:rsidRPr="005561F3">
                <w:rPr>
                  <w:rFonts w:ascii="Arial" w:eastAsia="Times New Roman" w:hAnsi="Arial" w:cs="Arial"/>
                  <w:color w:val="000000"/>
                  <w:sz w:val="20"/>
                  <w:szCs w:val="20"/>
                  <w:lang w:val="nl-NL"/>
                </w:rPr>
                <w:t>medewerker van</w:t>
              </w:r>
            </w:ins>
            <w:ins w:id="6954" w:author="Arjan" w:date="2014-11-17T23:25:00Z">
              <w:r w:rsidRPr="005561F3">
                <w:rPr>
                  <w:rFonts w:ascii="Arial" w:eastAsia="Times New Roman" w:hAnsi="Arial" w:cs="Arial"/>
                  <w:color w:val="000000"/>
                  <w:sz w:val="20"/>
                  <w:szCs w:val="20"/>
                  <w:lang w:val="nl-NL"/>
                </w:rPr>
                <w:t xml:space="preserve"> de vestiging. De gegevens van deze contactpersoon zijn opgenomen in de relatieklasse KLANT-CON</w:t>
              </w:r>
            </w:ins>
            <w:ins w:id="6955" w:author="Arjan" w:date="2014-11-17T23:26:00Z">
              <w:r w:rsidRPr="005561F3">
                <w:rPr>
                  <w:rFonts w:ascii="Arial" w:eastAsia="Times New Roman" w:hAnsi="Arial" w:cs="Arial"/>
                  <w:color w:val="000000"/>
                  <w:sz w:val="20"/>
                  <w:szCs w:val="20"/>
                  <w:lang w:val="nl-NL"/>
                </w:rPr>
                <w:t>TACTPERSOON.</w:t>
              </w:r>
            </w:ins>
          </w:p>
        </w:tc>
      </w:tr>
      <w:tr w:rsidR="00D30F71" w:rsidRPr="005C14BE" w14:paraId="3EC53B61" w14:textId="77777777" w:rsidTr="00D30F71">
        <w:trPr>
          <w:ins w:id="6956" w:author="Arjan" w:date="2012-12-10T16:17:00Z"/>
        </w:trPr>
        <w:tc>
          <w:tcPr>
            <w:tcW w:w="3690" w:type="dxa"/>
            <w:tcBorders>
              <w:top w:val="nil"/>
              <w:left w:val="nil"/>
              <w:bottom w:val="nil"/>
              <w:right w:val="nil"/>
            </w:tcBorders>
          </w:tcPr>
          <w:p w14:paraId="1249EEF1" w14:textId="77777777" w:rsidR="00D30F71" w:rsidRPr="005561F3" w:rsidRDefault="00D30F71" w:rsidP="00F34B18">
            <w:pPr>
              <w:autoSpaceDE w:val="0"/>
              <w:autoSpaceDN w:val="0"/>
              <w:adjustRightInd w:val="0"/>
              <w:spacing w:after="0" w:line="240" w:lineRule="auto"/>
              <w:rPr>
                <w:ins w:id="6957" w:author="Arjan" w:date="2012-12-10T16:17: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39604F0B" w14:textId="77777777" w:rsidR="00D30F71" w:rsidRPr="005561F3" w:rsidRDefault="00D30F71" w:rsidP="00F34B18">
            <w:pPr>
              <w:autoSpaceDE w:val="0"/>
              <w:autoSpaceDN w:val="0"/>
              <w:adjustRightInd w:val="0"/>
              <w:spacing w:after="0" w:line="240" w:lineRule="auto"/>
              <w:rPr>
                <w:ins w:id="6958" w:author="Arjan" w:date="2012-12-10T16:17:00Z"/>
                <w:rFonts w:ascii="Arial" w:eastAsia="Times New Roman" w:hAnsi="Arial" w:cs="Arial"/>
                <w:color w:val="000000"/>
                <w:sz w:val="20"/>
                <w:szCs w:val="20"/>
                <w:lang w:val="nl-NL"/>
              </w:rPr>
            </w:pPr>
          </w:p>
        </w:tc>
      </w:tr>
      <w:tr w:rsidR="00D30F71" w:rsidRPr="00CF1DA2" w14:paraId="061C20E6" w14:textId="77777777" w:rsidTr="00D30F71">
        <w:trPr>
          <w:ins w:id="6959" w:author="Arjan" w:date="2012-12-10T16:17:00Z"/>
        </w:trPr>
        <w:tc>
          <w:tcPr>
            <w:tcW w:w="3690" w:type="dxa"/>
            <w:tcBorders>
              <w:top w:val="nil"/>
              <w:left w:val="nil"/>
              <w:bottom w:val="nil"/>
              <w:right w:val="nil"/>
            </w:tcBorders>
          </w:tcPr>
          <w:p w14:paraId="2F83BEAC" w14:textId="77777777" w:rsidR="00D30F71" w:rsidRPr="00CF1DA2" w:rsidRDefault="00D30F71" w:rsidP="00F34B18">
            <w:pPr>
              <w:autoSpaceDE w:val="0"/>
              <w:autoSpaceDN w:val="0"/>
              <w:adjustRightInd w:val="0"/>
              <w:spacing w:after="0" w:line="240" w:lineRule="auto"/>
              <w:rPr>
                <w:ins w:id="6960" w:author="Arjan" w:date="2012-12-10T16:17:00Z"/>
                <w:rFonts w:ascii="Arial" w:eastAsia="Times New Roman" w:hAnsi="Arial" w:cs="Arial"/>
                <w:color w:val="000000"/>
                <w:sz w:val="20"/>
                <w:szCs w:val="20"/>
              </w:rPr>
            </w:pPr>
            <w:ins w:id="6961" w:author="Arjan" w:date="2012-12-10T16:17:00Z">
              <w:r w:rsidRPr="00CF1DA2">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14:paraId="6C369C6E" w14:textId="77777777" w:rsidR="00D30F71" w:rsidRPr="00CF1DA2" w:rsidRDefault="00D30F71" w:rsidP="00F34B18">
            <w:pPr>
              <w:autoSpaceDE w:val="0"/>
              <w:autoSpaceDN w:val="0"/>
              <w:adjustRightInd w:val="0"/>
              <w:spacing w:after="0" w:line="240" w:lineRule="auto"/>
              <w:rPr>
                <w:ins w:id="6962" w:author="Arjan" w:date="2012-12-10T16:17:00Z"/>
                <w:rFonts w:ascii="Arial" w:eastAsia="Times New Roman" w:hAnsi="Arial" w:cs="Arial"/>
                <w:color w:val="000000"/>
                <w:sz w:val="20"/>
                <w:szCs w:val="20"/>
              </w:rPr>
            </w:pPr>
            <w:ins w:id="6963" w:author="Arjan" w:date="2012-12-10T16:17:00Z">
              <w:r w:rsidRPr="00CF1DA2">
                <w:rPr>
                  <w:rFonts w:ascii="Arial" w:eastAsia="Times New Roman" w:hAnsi="Arial" w:cs="Arial"/>
                  <w:color w:val="000000"/>
                  <w:sz w:val="20"/>
                  <w:szCs w:val="20"/>
                </w:rPr>
                <w:t>Nee</w:t>
              </w:r>
            </w:ins>
          </w:p>
        </w:tc>
      </w:tr>
      <w:tr w:rsidR="00D30F71" w:rsidRPr="00CF1DA2" w14:paraId="235B4489" w14:textId="77777777" w:rsidTr="00D30F71">
        <w:trPr>
          <w:trHeight w:val="230"/>
          <w:ins w:id="6964" w:author="Arjan" w:date="2012-12-10T16:17:00Z"/>
        </w:trPr>
        <w:tc>
          <w:tcPr>
            <w:tcW w:w="3690" w:type="dxa"/>
            <w:tcBorders>
              <w:top w:val="nil"/>
              <w:left w:val="nil"/>
              <w:bottom w:val="nil"/>
              <w:right w:val="nil"/>
            </w:tcBorders>
          </w:tcPr>
          <w:p w14:paraId="0026D1A1" w14:textId="77777777" w:rsidR="00D30F71" w:rsidRPr="00CF1DA2" w:rsidRDefault="00D30F71" w:rsidP="00F34B18">
            <w:pPr>
              <w:autoSpaceDE w:val="0"/>
              <w:autoSpaceDN w:val="0"/>
              <w:adjustRightInd w:val="0"/>
              <w:spacing w:after="0" w:line="240" w:lineRule="auto"/>
              <w:rPr>
                <w:ins w:id="6965" w:author="Arjan" w:date="2012-12-10T16:17:00Z"/>
                <w:rFonts w:ascii="Arial" w:eastAsia="Times New Roman" w:hAnsi="Arial" w:cs="Arial"/>
                <w:b/>
                <w:bCs/>
                <w:color w:val="000000"/>
                <w:sz w:val="20"/>
                <w:szCs w:val="20"/>
              </w:rPr>
            </w:pPr>
          </w:p>
        </w:tc>
        <w:tc>
          <w:tcPr>
            <w:tcW w:w="5670" w:type="dxa"/>
            <w:tcBorders>
              <w:top w:val="nil"/>
              <w:left w:val="nil"/>
              <w:bottom w:val="nil"/>
              <w:right w:val="nil"/>
            </w:tcBorders>
          </w:tcPr>
          <w:p w14:paraId="6C44B832" w14:textId="77777777" w:rsidR="00D30F71" w:rsidRPr="00CF1DA2" w:rsidRDefault="00D30F71" w:rsidP="00F34B18">
            <w:pPr>
              <w:autoSpaceDE w:val="0"/>
              <w:autoSpaceDN w:val="0"/>
              <w:adjustRightInd w:val="0"/>
              <w:spacing w:after="0" w:line="240" w:lineRule="auto"/>
              <w:rPr>
                <w:ins w:id="6966" w:author="Arjan" w:date="2012-12-10T16:17:00Z"/>
                <w:rFonts w:ascii="Arial" w:eastAsia="Times New Roman" w:hAnsi="Arial" w:cs="Arial"/>
                <w:color w:val="000000"/>
                <w:sz w:val="20"/>
                <w:szCs w:val="20"/>
              </w:rPr>
            </w:pPr>
          </w:p>
        </w:tc>
      </w:tr>
      <w:tr w:rsidR="00D30F71" w:rsidRPr="00CF1DA2" w14:paraId="0C0CA014" w14:textId="77777777" w:rsidTr="00D30F71">
        <w:trPr>
          <w:trHeight w:val="230"/>
          <w:ins w:id="6967" w:author="Arjan" w:date="2012-12-10T16:17:00Z"/>
        </w:trPr>
        <w:tc>
          <w:tcPr>
            <w:tcW w:w="3690" w:type="dxa"/>
            <w:tcBorders>
              <w:top w:val="nil"/>
              <w:left w:val="nil"/>
              <w:bottom w:val="nil"/>
              <w:right w:val="nil"/>
            </w:tcBorders>
          </w:tcPr>
          <w:p w14:paraId="7F61130F" w14:textId="77777777" w:rsidR="00D30F71" w:rsidRPr="00CF1DA2" w:rsidRDefault="00D30F71" w:rsidP="00F34B18">
            <w:pPr>
              <w:autoSpaceDE w:val="0"/>
              <w:autoSpaceDN w:val="0"/>
              <w:adjustRightInd w:val="0"/>
              <w:spacing w:after="0" w:line="240" w:lineRule="auto"/>
              <w:rPr>
                <w:ins w:id="6968" w:author="Arjan" w:date="2012-12-10T16:17:00Z"/>
                <w:rFonts w:ascii="Arial" w:eastAsia="Times New Roman" w:hAnsi="Arial" w:cs="Arial"/>
                <w:color w:val="000000"/>
                <w:sz w:val="20"/>
                <w:szCs w:val="20"/>
              </w:rPr>
            </w:pPr>
            <w:ins w:id="6969" w:author="Arjan" w:date="2012-12-10T16:17:00Z">
              <w:r w:rsidRPr="00CF1DA2">
                <w:rPr>
                  <w:rFonts w:ascii="Arial" w:eastAsia="Times New Roman" w:hAnsi="Arial" w:cs="Arial"/>
                  <w:b/>
                  <w:bCs/>
                  <w:color w:val="000000"/>
                  <w:sz w:val="20"/>
                  <w:szCs w:val="20"/>
                </w:rPr>
                <w:lastRenderedPageBreak/>
                <w:t>Indicatie formele historie</w:t>
              </w:r>
            </w:ins>
          </w:p>
        </w:tc>
        <w:tc>
          <w:tcPr>
            <w:tcW w:w="5670" w:type="dxa"/>
            <w:tcBorders>
              <w:top w:val="nil"/>
              <w:left w:val="nil"/>
              <w:bottom w:val="nil"/>
              <w:right w:val="nil"/>
            </w:tcBorders>
          </w:tcPr>
          <w:p w14:paraId="4A2517BE" w14:textId="77777777" w:rsidR="00D30F71" w:rsidRPr="00CF1DA2" w:rsidRDefault="00D30F71" w:rsidP="00F34B18">
            <w:pPr>
              <w:autoSpaceDE w:val="0"/>
              <w:autoSpaceDN w:val="0"/>
              <w:adjustRightInd w:val="0"/>
              <w:spacing w:after="0" w:line="240" w:lineRule="auto"/>
              <w:rPr>
                <w:ins w:id="6970" w:author="Arjan" w:date="2012-12-10T16:17:00Z"/>
                <w:rFonts w:ascii="Arial" w:eastAsia="Times New Roman" w:hAnsi="Arial" w:cs="Arial"/>
                <w:color w:val="000000"/>
                <w:sz w:val="20"/>
                <w:szCs w:val="20"/>
              </w:rPr>
            </w:pPr>
            <w:ins w:id="6971" w:author="Arjan" w:date="2012-12-10T16:17:00Z">
              <w:r w:rsidRPr="00CF1DA2">
                <w:rPr>
                  <w:rFonts w:ascii="Arial" w:eastAsia="Times New Roman" w:hAnsi="Arial" w:cs="Arial"/>
                  <w:color w:val="000000"/>
                  <w:sz w:val="20"/>
                  <w:szCs w:val="20"/>
                </w:rPr>
                <w:t>Nee</w:t>
              </w:r>
            </w:ins>
          </w:p>
        </w:tc>
      </w:tr>
      <w:tr w:rsidR="00D30F71" w:rsidRPr="00CF1DA2" w14:paraId="448EA39C" w14:textId="77777777" w:rsidTr="00D30F71">
        <w:trPr>
          <w:ins w:id="6972" w:author="Arjan" w:date="2012-12-10T16:17:00Z"/>
        </w:trPr>
        <w:tc>
          <w:tcPr>
            <w:tcW w:w="3690" w:type="dxa"/>
            <w:tcBorders>
              <w:top w:val="nil"/>
              <w:left w:val="nil"/>
              <w:bottom w:val="nil"/>
              <w:right w:val="nil"/>
            </w:tcBorders>
          </w:tcPr>
          <w:p w14:paraId="5B65E0C0" w14:textId="77777777" w:rsidR="00D30F71" w:rsidRPr="00CF1DA2" w:rsidRDefault="00D30F71" w:rsidP="00F34B18">
            <w:pPr>
              <w:autoSpaceDE w:val="0"/>
              <w:autoSpaceDN w:val="0"/>
              <w:adjustRightInd w:val="0"/>
              <w:spacing w:after="0" w:line="240" w:lineRule="auto"/>
              <w:rPr>
                <w:ins w:id="6973" w:author="Arjan" w:date="2012-12-10T16:17:00Z"/>
                <w:rFonts w:ascii="Arial" w:eastAsia="Times New Roman" w:hAnsi="Arial" w:cs="Arial"/>
                <w:b/>
                <w:bCs/>
                <w:color w:val="000000"/>
                <w:sz w:val="20"/>
                <w:szCs w:val="20"/>
              </w:rPr>
            </w:pPr>
          </w:p>
        </w:tc>
        <w:tc>
          <w:tcPr>
            <w:tcW w:w="5670" w:type="dxa"/>
            <w:tcBorders>
              <w:top w:val="nil"/>
              <w:left w:val="nil"/>
              <w:bottom w:val="nil"/>
              <w:right w:val="nil"/>
            </w:tcBorders>
          </w:tcPr>
          <w:p w14:paraId="6E6C1C82" w14:textId="77777777" w:rsidR="00D30F71" w:rsidRPr="00CF1DA2" w:rsidRDefault="00D30F71" w:rsidP="00F34B18">
            <w:pPr>
              <w:autoSpaceDE w:val="0"/>
              <w:autoSpaceDN w:val="0"/>
              <w:adjustRightInd w:val="0"/>
              <w:spacing w:after="0" w:line="240" w:lineRule="auto"/>
              <w:rPr>
                <w:ins w:id="6974" w:author="Arjan" w:date="2012-12-10T16:17:00Z"/>
                <w:rFonts w:ascii="Arial" w:eastAsia="Times New Roman" w:hAnsi="Arial" w:cs="Arial"/>
                <w:color w:val="000000"/>
                <w:sz w:val="20"/>
                <w:szCs w:val="20"/>
              </w:rPr>
            </w:pPr>
          </w:p>
        </w:tc>
      </w:tr>
      <w:tr w:rsidR="00D30F71" w:rsidRPr="00CF1DA2" w14:paraId="1F3A7669" w14:textId="77777777" w:rsidTr="00D30F71">
        <w:trPr>
          <w:ins w:id="6975" w:author="Arjan" w:date="2012-12-10T16:17:00Z"/>
        </w:trPr>
        <w:tc>
          <w:tcPr>
            <w:tcW w:w="3690" w:type="dxa"/>
            <w:tcBorders>
              <w:top w:val="nil"/>
              <w:left w:val="nil"/>
              <w:bottom w:val="nil"/>
              <w:right w:val="nil"/>
            </w:tcBorders>
          </w:tcPr>
          <w:p w14:paraId="2F275F3B" w14:textId="77777777" w:rsidR="00D30F71" w:rsidRPr="00CF1DA2" w:rsidRDefault="00D30F71" w:rsidP="00F34B18">
            <w:pPr>
              <w:autoSpaceDE w:val="0"/>
              <w:autoSpaceDN w:val="0"/>
              <w:adjustRightInd w:val="0"/>
              <w:spacing w:after="0" w:line="240" w:lineRule="auto"/>
              <w:rPr>
                <w:ins w:id="6976" w:author="Arjan" w:date="2012-12-10T16:17:00Z"/>
                <w:rFonts w:ascii="Arial" w:eastAsia="Times New Roman" w:hAnsi="Arial" w:cs="Arial"/>
                <w:color w:val="000000"/>
                <w:sz w:val="20"/>
                <w:szCs w:val="20"/>
              </w:rPr>
            </w:pPr>
            <w:ins w:id="6977" w:author="Arjan" w:date="2012-12-10T16:17:00Z">
              <w:r w:rsidRPr="00CF1DA2">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14:paraId="147D1FD2" w14:textId="77777777" w:rsidR="00D30F71" w:rsidRPr="00CF1DA2" w:rsidRDefault="00D30F71" w:rsidP="00F34B18">
            <w:pPr>
              <w:autoSpaceDE w:val="0"/>
              <w:autoSpaceDN w:val="0"/>
              <w:adjustRightInd w:val="0"/>
              <w:spacing w:after="0" w:line="240" w:lineRule="auto"/>
              <w:rPr>
                <w:ins w:id="6978" w:author="Arjan" w:date="2012-12-10T16:17:00Z"/>
                <w:rFonts w:ascii="Arial" w:eastAsia="Times New Roman" w:hAnsi="Arial" w:cs="Arial"/>
                <w:color w:val="000000"/>
                <w:sz w:val="20"/>
                <w:szCs w:val="20"/>
              </w:rPr>
            </w:pPr>
          </w:p>
        </w:tc>
      </w:tr>
      <w:tr w:rsidR="00D30F71" w:rsidRPr="00CF1DA2" w14:paraId="64CE7A1C" w14:textId="77777777" w:rsidTr="00D30F71">
        <w:trPr>
          <w:ins w:id="6979" w:author="Arjan" w:date="2012-12-10T16:17:00Z"/>
        </w:trPr>
        <w:tc>
          <w:tcPr>
            <w:tcW w:w="3690" w:type="dxa"/>
            <w:tcBorders>
              <w:top w:val="nil"/>
              <w:left w:val="nil"/>
              <w:bottom w:val="nil"/>
              <w:right w:val="nil"/>
            </w:tcBorders>
          </w:tcPr>
          <w:p w14:paraId="20DD59B0" w14:textId="77777777" w:rsidR="00D30F71" w:rsidRPr="00CF1DA2" w:rsidRDefault="00D30F71" w:rsidP="00F34B18">
            <w:pPr>
              <w:autoSpaceDE w:val="0"/>
              <w:autoSpaceDN w:val="0"/>
              <w:adjustRightInd w:val="0"/>
              <w:spacing w:after="0" w:line="240" w:lineRule="auto"/>
              <w:rPr>
                <w:ins w:id="6980" w:author="Arjan" w:date="2012-12-10T16:17:00Z"/>
                <w:rFonts w:ascii="Arial" w:eastAsia="Times New Roman" w:hAnsi="Arial" w:cs="Arial"/>
                <w:b/>
                <w:bCs/>
                <w:color w:val="000000"/>
                <w:sz w:val="20"/>
                <w:szCs w:val="20"/>
              </w:rPr>
            </w:pPr>
          </w:p>
        </w:tc>
        <w:tc>
          <w:tcPr>
            <w:tcW w:w="5670" w:type="dxa"/>
            <w:tcBorders>
              <w:top w:val="nil"/>
              <w:left w:val="nil"/>
              <w:bottom w:val="nil"/>
              <w:right w:val="nil"/>
            </w:tcBorders>
          </w:tcPr>
          <w:p w14:paraId="66C6699C" w14:textId="77777777" w:rsidR="00D30F71" w:rsidRPr="00CF1DA2" w:rsidRDefault="00D30F71" w:rsidP="00F34B18">
            <w:pPr>
              <w:autoSpaceDE w:val="0"/>
              <w:autoSpaceDN w:val="0"/>
              <w:adjustRightInd w:val="0"/>
              <w:spacing w:after="0" w:line="240" w:lineRule="auto"/>
              <w:rPr>
                <w:ins w:id="6981" w:author="Arjan" w:date="2012-12-10T16:17:00Z"/>
                <w:rFonts w:ascii="Arial" w:eastAsia="Times New Roman" w:hAnsi="Arial" w:cs="Arial"/>
                <w:color w:val="000000"/>
                <w:sz w:val="20"/>
                <w:szCs w:val="20"/>
              </w:rPr>
            </w:pPr>
          </w:p>
        </w:tc>
      </w:tr>
      <w:tr w:rsidR="00D30F71" w:rsidRPr="00CF1DA2" w14:paraId="789FA923" w14:textId="77777777" w:rsidTr="00D30F71">
        <w:trPr>
          <w:ins w:id="6982" w:author="Arjan" w:date="2012-12-10T16:17:00Z"/>
        </w:trPr>
        <w:tc>
          <w:tcPr>
            <w:tcW w:w="3690" w:type="dxa"/>
            <w:tcBorders>
              <w:top w:val="nil"/>
              <w:left w:val="nil"/>
              <w:bottom w:val="nil"/>
              <w:right w:val="nil"/>
            </w:tcBorders>
          </w:tcPr>
          <w:p w14:paraId="602F6859" w14:textId="77777777" w:rsidR="00D30F71" w:rsidRPr="00CF1DA2" w:rsidRDefault="00D30F71" w:rsidP="00F34B18">
            <w:pPr>
              <w:autoSpaceDE w:val="0"/>
              <w:autoSpaceDN w:val="0"/>
              <w:adjustRightInd w:val="0"/>
              <w:spacing w:after="0" w:line="240" w:lineRule="auto"/>
              <w:rPr>
                <w:ins w:id="6983" w:author="Arjan" w:date="2012-12-10T16:17:00Z"/>
                <w:rFonts w:ascii="Arial" w:eastAsia="Times New Roman" w:hAnsi="Arial" w:cs="Arial"/>
                <w:color w:val="000000"/>
                <w:sz w:val="20"/>
                <w:szCs w:val="20"/>
              </w:rPr>
            </w:pPr>
            <w:ins w:id="6984" w:author="Arjan" w:date="2012-12-10T16:17:00Z">
              <w:r w:rsidRPr="00CF1DA2">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14:paraId="15C318EB" w14:textId="77777777" w:rsidR="00D30F71" w:rsidRPr="00CF1DA2" w:rsidRDefault="00D30F71" w:rsidP="00F34B18">
            <w:pPr>
              <w:autoSpaceDE w:val="0"/>
              <w:autoSpaceDN w:val="0"/>
              <w:adjustRightInd w:val="0"/>
              <w:spacing w:after="0" w:line="240" w:lineRule="auto"/>
              <w:rPr>
                <w:ins w:id="6985" w:author="Arjan" w:date="2012-12-10T16:17:00Z"/>
                <w:rFonts w:ascii="Arial" w:eastAsia="Times New Roman" w:hAnsi="Arial" w:cs="Arial"/>
                <w:color w:val="000000"/>
                <w:sz w:val="20"/>
                <w:szCs w:val="20"/>
              </w:rPr>
            </w:pPr>
            <w:ins w:id="6986" w:author="Arjan" w:date="2012-12-10T16:17:00Z">
              <w:r w:rsidRPr="00CF1DA2">
                <w:rPr>
                  <w:rFonts w:ascii="Arial" w:eastAsia="Times New Roman" w:hAnsi="Arial" w:cs="Arial"/>
                  <w:color w:val="000000"/>
                  <w:sz w:val="20"/>
                  <w:szCs w:val="20"/>
                </w:rPr>
                <w:t>Nee</w:t>
              </w:r>
            </w:ins>
          </w:p>
        </w:tc>
      </w:tr>
      <w:tr w:rsidR="00D30F71" w:rsidRPr="00CF1DA2" w14:paraId="6270029C" w14:textId="77777777" w:rsidTr="00D30F71">
        <w:trPr>
          <w:ins w:id="6987" w:author="Arjan" w:date="2012-12-10T16:17:00Z"/>
        </w:trPr>
        <w:tc>
          <w:tcPr>
            <w:tcW w:w="3690" w:type="dxa"/>
            <w:tcBorders>
              <w:top w:val="nil"/>
              <w:left w:val="nil"/>
              <w:bottom w:val="nil"/>
              <w:right w:val="nil"/>
            </w:tcBorders>
          </w:tcPr>
          <w:p w14:paraId="2028A5A5" w14:textId="77777777" w:rsidR="00D30F71" w:rsidRPr="00CF1DA2" w:rsidRDefault="00D30F71" w:rsidP="00F34B18">
            <w:pPr>
              <w:autoSpaceDE w:val="0"/>
              <w:autoSpaceDN w:val="0"/>
              <w:adjustRightInd w:val="0"/>
              <w:spacing w:after="0" w:line="240" w:lineRule="auto"/>
              <w:rPr>
                <w:ins w:id="6988" w:author="Arjan" w:date="2012-12-10T16:17:00Z"/>
                <w:rFonts w:ascii="Arial" w:eastAsia="Times New Roman" w:hAnsi="Arial" w:cs="Arial"/>
                <w:b/>
                <w:bCs/>
                <w:color w:val="000000"/>
                <w:sz w:val="20"/>
                <w:szCs w:val="20"/>
              </w:rPr>
            </w:pPr>
          </w:p>
        </w:tc>
        <w:tc>
          <w:tcPr>
            <w:tcW w:w="5670" w:type="dxa"/>
            <w:tcBorders>
              <w:top w:val="nil"/>
              <w:left w:val="nil"/>
              <w:bottom w:val="nil"/>
              <w:right w:val="nil"/>
            </w:tcBorders>
          </w:tcPr>
          <w:p w14:paraId="52675D38" w14:textId="77777777" w:rsidR="00D30F71" w:rsidRPr="00CF1DA2" w:rsidRDefault="00D30F71" w:rsidP="00F34B18">
            <w:pPr>
              <w:autoSpaceDE w:val="0"/>
              <w:autoSpaceDN w:val="0"/>
              <w:adjustRightInd w:val="0"/>
              <w:spacing w:after="0" w:line="240" w:lineRule="auto"/>
              <w:rPr>
                <w:ins w:id="6989" w:author="Arjan" w:date="2012-12-10T16:17:00Z"/>
                <w:rFonts w:ascii="Arial" w:eastAsia="Times New Roman" w:hAnsi="Arial" w:cs="Arial"/>
                <w:color w:val="000000"/>
                <w:sz w:val="20"/>
                <w:szCs w:val="20"/>
              </w:rPr>
            </w:pPr>
          </w:p>
        </w:tc>
      </w:tr>
      <w:tr w:rsidR="00D30F71" w:rsidRPr="00CF1DA2" w14:paraId="1E87FB27" w14:textId="77777777" w:rsidTr="00D30F71">
        <w:trPr>
          <w:ins w:id="6990" w:author="Arjan" w:date="2012-12-10T16:17:00Z"/>
        </w:trPr>
        <w:tc>
          <w:tcPr>
            <w:tcW w:w="3690" w:type="dxa"/>
            <w:tcBorders>
              <w:top w:val="nil"/>
              <w:left w:val="nil"/>
              <w:bottom w:val="nil"/>
              <w:right w:val="nil"/>
            </w:tcBorders>
          </w:tcPr>
          <w:p w14:paraId="7E210FA2" w14:textId="77777777" w:rsidR="00D30F71" w:rsidRPr="00CF1DA2" w:rsidRDefault="00D30F71" w:rsidP="00F34B18">
            <w:pPr>
              <w:autoSpaceDE w:val="0"/>
              <w:autoSpaceDN w:val="0"/>
              <w:adjustRightInd w:val="0"/>
              <w:spacing w:after="0" w:line="240" w:lineRule="auto"/>
              <w:rPr>
                <w:ins w:id="6991" w:author="Arjan" w:date="2012-12-10T16:17:00Z"/>
                <w:rFonts w:ascii="Arial" w:eastAsia="Times New Roman" w:hAnsi="Arial" w:cs="Arial"/>
                <w:color w:val="000000"/>
                <w:sz w:val="20"/>
                <w:szCs w:val="20"/>
              </w:rPr>
            </w:pPr>
            <w:ins w:id="6992" w:author="Arjan" w:date="2012-12-10T16:17:00Z">
              <w:r w:rsidRPr="00CF1DA2">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14:paraId="5561A872" w14:textId="77777777" w:rsidR="00D30F71" w:rsidRPr="00CF1DA2" w:rsidRDefault="00D30F71" w:rsidP="00F34B18">
            <w:pPr>
              <w:autoSpaceDE w:val="0"/>
              <w:autoSpaceDN w:val="0"/>
              <w:adjustRightInd w:val="0"/>
              <w:spacing w:after="0" w:line="240" w:lineRule="auto"/>
              <w:rPr>
                <w:ins w:id="6993" w:author="Arjan" w:date="2012-12-10T16:17:00Z"/>
                <w:rFonts w:ascii="Arial" w:eastAsia="Times New Roman" w:hAnsi="Arial" w:cs="Arial"/>
                <w:color w:val="000000"/>
                <w:sz w:val="20"/>
                <w:szCs w:val="20"/>
              </w:rPr>
            </w:pPr>
            <w:ins w:id="6994" w:author="Arjan" w:date="2012-12-10T16:17:00Z">
              <w:r w:rsidRPr="00CF1DA2">
                <w:rPr>
                  <w:rFonts w:ascii="Arial" w:eastAsia="Times New Roman" w:hAnsi="Arial" w:cs="Arial"/>
                  <w:color w:val="000000"/>
                  <w:sz w:val="20"/>
                  <w:szCs w:val="20"/>
                </w:rPr>
                <w:t>Nee</w:t>
              </w:r>
            </w:ins>
          </w:p>
        </w:tc>
      </w:tr>
      <w:tr w:rsidR="00D30F71" w:rsidRPr="00CF1DA2" w14:paraId="2A13226A" w14:textId="77777777" w:rsidTr="00D30F71">
        <w:trPr>
          <w:ins w:id="6995" w:author="Arjan" w:date="2012-12-10T16:17:00Z"/>
        </w:trPr>
        <w:tc>
          <w:tcPr>
            <w:tcW w:w="3690" w:type="dxa"/>
            <w:tcBorders>
              <w:top w:val="nil"/>
              <w:left w:val="nil"/>
              <w:bottom w:val="nil"/>
              <w:right w:val="nil"/>
            </w:tcBorders>
          </w:tcPr>
          <w:p w14:paraId="61BAC38F" w14:textId="77777777" w:rsidR="00D30F71" w:rsidRPr="00CF1DA2" w:rsidRDefault="00D30F71" w:rsidP="00F34B18">
            <w:pPr>
              <w:autoSpaceDE w:val="0"/>
              <w:autoSpaceDN w:val="0"/>
              <w:adjustRightInd w:val="0"/>
              <w:spacing w:after="0" w:line="240" w:lineRule="auto"/>
              <w:rPr>
                <w:ins w:id="6996" w:author="Arjan" w:date="2012-12-10T16:17:00Z"/>
                <w:rFonts w:ascii="Arial" w:eastAsia="Times New Roman" w:hAnsi="Arial" w:cs="Arial"/>
                <w:b/>
                <w:bCs/>
                <w:color w:val="000000"/>
                <w:sz w:val="20"/>
                <w:szCs w:val="20"/>
              </w:rPr>
            </w:pPr>
          </w:p>
        </w:tc>
        <w:tc>
          <w:tcPr>
            <w:tcW w:w="5670" w:type="dxa"/>
            <w:tcBorders>
              <w:top w:val="nil"/>
              <w:left w:val="nil"/>
              <w:bottom w:val="nil"/>
              <w:right w:val="nil"/>
            </w:tcBorders>
          </w:tcPr>
          <w:p w14:paraId="54ED2E39" w14:textId="77777777" w:rsidR="00D30F71" w:rsidRPr="00CF1DA2" w:rsidRDefault="00D30F71" w:rsidP="00F34B18">
            <w:pPr>
              <w:autoSpaceDE w:val="0"/>
              <w:autoSpaceDN w:val="0"/>
              <w:adjustRightInd w:val="0"/>
              <w:spacing w:after="0" w:line="240" w:lineRule="auto"/>
              <w:rPr>
                <w:ins w:id="6997" w:author="Arjan" w:date="2012-12-10T16:17:00Z"/>
                <w:rFonts w:ascii="Arial" w:eastAsia="Times New Roman" w:hAnsi="Arial" w:cs="Arial"/>
                <w:color w:val="000000"/>
                <w:sz w:val="20"/>
                <w:szCs w:val="20"/>
              </w:rPr>
            </w:pPr>
          </w:p>
        </w:tc>
      </w:tr>
      <w:tr w:rsidR="00D30F71" w:rsidRPr="00CF1DA2" w14:paraId="60FB05A0" w14:textId="77777777" w:rsidTr="00D30F71">
        <w:trPr>
          <w:ins w:id="6998" w:author="Arjan" w:date="2012-12-10T16:17:00Z"/>
        </w:trPr>
        <w:tc>
          <w:tcPr>
            <w:tcW w:w="3690" w:type="dxa"/>
            <w:tcBorders>
              <w:top w:val="nil"/>
              <w:left w:val="nil"/>
              <w:bottom w:val="nil"/>
              <w:right w:val="nil"/>
            </w:tcBorders>
          </w:tcPr>
          <w:p w14:paraId="3B1C10F4" w14:textId="77777777" w:rsidR="00D30F71" w:rsidRPr="00CF1DA2" w:rsidRDefault="00D30F71" w:rsidP="00F34B18">
            <w:pPr>
              <w:autoSpaceDE w:val="0"/>
              <w:autoSpaceDN w:val="0"/>
              <w:adjustRightInd w:val="0"/>
              <w:spacing w:after="0" w:line="240" w:lineRule="auto"/>
              <w:rPr>
                <w:ins w:id="6999" w:author="Arjan" w:date="2012-12-10T16:17:00Z"/>
                <w:rFonts w:ascii="Arial" w:eastAsia="Times New Roman" w:hAnsi="Arial" w:cs="Arial"/>
                <w:color w:val="000000"/>
                <w:sz w:val="20"/>
                <w:szCs w:val="20"/>
              </w:rPr>
            </w:pPr>
            <w:ins w:id="7000" w:author="Arjan" w:date="2012-12-10T16:17:00Z">
              <w:r w:rsidRPr="00CF1DA2">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3EC32F51" w14:textId="77777777" w:rsidR="00D30F71" w:rsidRPr="00CF1DA2" w:rsidRDefault="00D30F71" w:rsidP="00F34B18">
            <w:pPr>
              <w:autoSpaceDE w:val="0"/>
              <w:autoSpaceDN w:val="0"/>
              <w:adjustRightInd w:val="0"/>
              <w:spacing w:after="0" w:line="240" w:lineRule="auto"/>
              <w:rPr>
                <w:ins w:id="7001" w:author="Arjan" w:date="2012-12-10T16:17:00Z"/>
                <w:rFonts w:ascii="Arial" w:eastAsia="Times New Roman" w:hAnsi="Arial" w:cs="Arial"/>
                <w:color w:val="000000"/>
                <w:sz w:val="20"/>
                <w:szCs w:val="20"/>
              </w:rPr>
            </w:pPr>
            <w:ins w:id="7002" w:author="Arjan" w:date="2012-12-10T16:17:00Z">
              <w:r w:rsidRPr="00CF1DA2">
                <w:rPr>
                  <w:rFonts w:ascii="Arial" w:eastAsia="Times New Roman" w:hAnsi="Arial" w:cs="Arial"/>
                  <w:color w:val="000000"/>
                  <w:sz w:val="20"/>
                  <w:szCs w:val="20"/>
                </w:rPr>
                <w:t>Gemeentelijk kerngegeven</w:t>
              </w:r>
            </w:ins>
          </w:p>
        </w:tc>
      </w:tr>
      <w:tr w:rsidR="00D30F71" w:rsidRPr="00CF1DA2" w14:paraId="23813023" w14:textId="77777777" w:rsidTr="00D30F71">
        <w:trPr>
          <w:ins w:id="7003" w:author="Arjan" w:date="2012-12-10T16:17:00Z"/>
        </w:trPr>
        <w:tc>
          <w:tcPr>
            <w:tcW w:w="3690" w:type="dxa"/>
            <w:tcBorders>
              <w:top w:val="nil"/>
              <w:left w:val="nil"/>
              <w:bottom w:val="nil"/>
              <w:right w:val="nil"/>
            </w:tcBorders>
          </w:tcPr>
          <w:p w14:paraId="1913A4BE" w14:textId="77777777" w:rsidR="00D30F71" w:rsidRPr="00CF1DA2" w:rsidRDefault="00D30F71" w:rsidP="00F34B18">
            <w:pPr>
              <w:autoSpaceDE w:val="0"/>
              <w:autoSpaceDN w:val="0"/>
              <w:adjustRightInd w:val="0"/>
              <w:spacing w:after="0" w:line="240" w:lineRule="auto"/>
              <w:rPr>
                <w:ins w:id="7004" w:author="Arjan" w:date="2012-12-10T16:17:00Z"/>
                <w:rFonts w:ascii="Arial" w:eastAsia="Times New Roman" w:hAnsi="Arial" w:cs="Arial"/>
                <w:b/>
                <w:bCs/>
                <w:color w:val="000000"/>
                <w:sz w:val="20"/>
                <w:szCs w:val="20"/>
              </w:rPr>
            </w:pPr>
          </w:p>
        </w:tc>
        <w:tc>
          <w:tcPr>
            <w:tcW w:w="5670" w:type="dxa"/>
            <w:tcBorders>
              <w:top w:val="nil"/>
              <w:left w:val="nil"/>
              <w:bottom w:val="nil"/>
              <w:right w:val="nil"/>
            </w:tcBorders>
          </w:tcPr>
          <w:p w14:paraId="21A3C9CB" w14:textId="77777777" w:rsidR="00D30F71" w:rsidRPr="00CF1DA2" w:rsidRDefault="00D30F71" w:rsidP="00F34B18">
            <w:pPr>
              <w:autoSpaceDE w:val="0"/>
              <w:autoSpaceDN w:val="0"/>
              <w:adjustRightInd w:val="0"/>
              <w:spacing w:after="0" w:line="240" w:lineRule="auto"/>
              <w:rPr>
                <w:ins w:id="7005" w:author="Arjan" w:date="2012-12-10T16:17:00Z"/>
                <w:rFonts w:ascii="Arial" w:eastAsia="Times New Roman" w:hAnsi="Arial" w:cs="Arial"/>
                <w:color w:val="000000"/>
                <w:sz w:val="20"/>
                <w:szCs w:val="20"/>
              </w:rPr>
            </w:pPr>
          </w:p>
        </w:tc>
      </w:tr>
      <w:tr w:rsidR="00D30F71" w:rsidRPr="005C14BE" w14:paraId="7F6048F3" w14:textId="77777777" w:rsidTr="00D30F71">
        <w:trPr>
          <w:ins w:id="7006" w:author="Arjan" w:date="2012-12-10T16:17:00Z"/>
        </w:trPr>
        <w:tc>
          <w:tcPr>
            <w:tcW w:w="3690" w:type="dxa"/>
            <w:tcBorders>
              <w:top w:val="nil"/>
              <w:left w:val="nil"/>
              <w:bottom w:val="nil"/>
              <w:right w:val="nil"/>
            </w:tcBorders>
          </w:tcPr>
          <w:p w14:paraId="2E207BD1" w14:textId="77777777" w:rsidR="00D30F71" w:rsidRPr="00CF1DA2" w:rsidRDefault="00D30F71" w:rsidP="00F34B18">
            <w:pPr>
              <w:autoSpaceDE w:val="0"/>
              <w:autoSpaceDN w:val="0"/>
              <w:adjustRightInd w:val="0"/>
              <w:spacing w:after="0" w:line="240" w:lineRule="auto"/>
              <w:rPr>
                <w:ins w:id="7007" w:author="Arjan" w:date="2012-12-10T16:17:00Z"/>
                <w:rFonts w:ascii="Arial" w:eastAsia="Times New Roman" w:hAnsi="Arial" w:cs="Arial"/>
                <w:b/>
                <w:bCs/>
                <w:color w:val="000000"/>
                <w:sz w:val="20"/>
                <w:szCs w:val="20"/>
              </w:rPr>
            </w:pPr>
            <w:ins w:id="7008" w:author="Arjan" w:date="2012-12-10T16:17:00Z">
              <w:r w:rsidRPr="00CF1DA2">
                <w:rPr>
                  <w:rFonts w:ascii="Arial" w:eastAsia="Times New Roman" w:hAnsi="Arial" w:cs="Arial"/>
                  <w:b/>
                  <w:bCs/>
                  <w:color w:val="000000"/>
                  <w:sz w:val="20"/>
                  <w:szCs w:val="20"/>
                </w:rPr>
                <w:t>Regels relatiesoort</w:t>
              </w:r>
            </w:ins>
          </w:p>
        </w:tc>
        <w:tc>
          <w:tcPr>
            <w:tcW w:w="5670" w:type="dxa"/>
            <w:tcBorders>
              <w:top w:val="nil"/>
              <w:left w:val="nil"/>
              <w:bottom w:val="nil"/>
              <w:right w:val="nil"/>
            </w:tcBorders>
          </w:tcPr>
          <w:p w14:paraId="2F3AD73F" w14:textId="77777777" w:rsidR="00D30F71" w:rsidRPr="00DD0F4F" w:rsidRDefault="00D30F71" w:rsidP="00F34B18">
            <w:pPr>
              <w:autoSpaceDE w:val="0"/>
              <w:autoSpaceDN w:val="0"/>
              <w:adjustRightInd w:val="0"/>
              <w:spacing w:after="0" w:line="240" w:lineRule="auto"/>
              <w:rPr>
                <w:ins w:id="7009" w:author="Arjan" w:date="2012-12-10T16:17:00Z"/>
                <w:rFonts w:ascii="Arial" w:eastAsia="Times New Roman" w:hAnsi="Arial" w:cs="Arial"/>
                <w:color w:val="000000"/>
                <w:sz w:val="20"/>
                <w:szCs w:val="20"/>
                <w:lang w:val="nl-NL"/>
              </w:rPr>
            </w:pPr>
            <w:ins w:id="7010" w:author="Arjan" w:date="2012-12-10T16:17:00Z">
              <w:r w:rsidRPr="00DD0F4F">
                <w:rPr>
                  <w:rFonts w:ascii="Arial" w:eastAsia="Times New Roman" w:hAnsi="Arial" w:cs="Arial"/>
                  <w:color w:val="000000"/>
                  <w:sz w:val="20"/>
                  <w:szCs w:val="20"/>
                  <w:lang w:val="nl-NL"/>
                </w:rPr>
                <w:t>Bij een Klantcontact dient deze relatie aanwezig te zijn dan wel een relatie van dat Klantcontact naar een Natuurlijk persoon (één van beide).</w:t>
              </w:r>
            </w:ins>
          </w:p>
        </w:tc>
      </w:tr>
    </w:tbl>
    <w:p w14:paraId="2BDB93E8" w14:textId="77777777" w:rsidR="00D30F71" w:rsidRPr="005561F3" w:rsidRDefault="00D30F71" w:rsidP="0044638F">
      <w:pPr>
        <w:rPr>
          <w:ins w:id="7011" w:author="Arjan" w:date="2014-11-17T23:26:00Z"/>
          <w:lang w:val="nl-NL"/>
        </w:rPr>
      </w:pPr>
    </w:p>
    <w:p w14:paraId="21C5E80D" w14:textId="77777777" w:rsidR="001647B0" w:rsidRPr="001647B0" w:rsidRDefault="00DA5D93" w:rsidP="001647B0">
      <w:pPr>
        <w:autoSpaceDE w:val="0"/>
        <w:autoSpaceDN w:val="0"/>
        <w:adjustRightInd w:val="0"/>
        <w:spacing w:before="240" w:after="60" w:line="240" w:lineRule="auto"/>
        <w:outlineLvl w:val="3"/>
        <w:rPr>
          <w:ins w:id="7012" w:author="Arjan" w:date="2014-11-17T23:26:00Z"/>
          <w:rFonts w:ascii="Arial" w:eastAsia="Times New Roman" w:hAnsi="Arial" w:cs="Arial"/>
          <w:b/>
          <w:bCs/>
          <w:color w:val="004080"/>
          <w:sz w:val="24"/>
          <w:szCs w:val="24"/>
        </w:rPr>
      </w:pPr>
      <w:ins w:id="7013" w:author="Arjan" w:date="2014-11-17T23:26:00Z">
        <w:r w:rsidRPr="001647B0">
          <w:rPr>
            <w:rFonts w:ascii="Arial" w:eastAsia="Times New Roman" w:hAnsi="Arial" w:cs="Arial"/>
            <w:b/>
            <w:bCs/>
            <w:color w:val="004080"/>
            <w:sz w:val="24"/>
            <w:szCs w:val="24"/>
          </w:rPr>
          <w:fldChar w:fldCharType="begin" w:fldLock="1"/>
        </w:r>
        <w:r w:rsidR="001647B0" w:rsidRPr="001647B0">
          <w:rPr>
            <w:rFonts w:ascii="Arial" w:eastAsia="Times New Roman" w:hAnsi="Arial" w:cs="Arial"/>
            <w:b/>
            <w:bCs/>
            <w:color w:val="004080"/>
            <w:sz w:val="24"/>
            <w:szCs w:val="24"/>
          </w:rPr>
          <w:instrText>MERGEFIELD Element.Stereotype</w:instrText>
        </w:r>
        <w:r w:rsidRPr="001647B0">
          <w:rPr>
            <w:rFonts w:ascii="Arial" w:eastAsia="Times New Roman" w:hAnsi="Arial" w:cs="Arial"/>
            <w:b/>
            <w:bCs/>
            <w:color w:val="004080"/>
            <w:sz w:val="24"/>
            <w:szCs w:val="24"/>
          </w:rPr>
          <w:fldChar w:fldCharType="separate"/>
        </w:r>
        <w:r w:rsidR="001647B0" w:rsidRPr="001647B0">
          <w:rPr>
            <w:rFonts w:ascii="Arial" w:eastAsia="Times New Roman" w:hAnsi="Arial" w:cs="Arial"/>
            <w:b/>
            <w:bCs/>
            <w:color w:val="004080"/>
            <w:sz w:val="24"/>
            <w:szCs w:val="24"/>
          </w:rPr>
          <w:t>«Relatieklasse»</w:t>
        </w:r>
        <w:r w:rsidRPr="001647B0">
          <w:rPr>
            <w:rFonts w:ascii="Arial" w:eastAsia="Times New Roman" w:hAnsi="Arial" w:cs="Arial"/>
            <w:b/>
            <w:bCs/>
            <w:color w:val="004080"/>
            <w:sz w:val="24"/>
            <w:szCs w:val="24"/>
          </w:rPr>
          <w:fldChar w:fldCharType="end"/>
        </w:r>
        <w:r w:rsidR="001647B0" w:rsidRPr="001647B0">
          <w:rPr>
            <w:rFonts w:ascii="Arial" w:eastAsia="Times New Roman" w:hAnsi="Arial" w:cs="Arial"/>
            <w:b/>
            <w:bCs/>
            <w:color w:val="004080"/>
            <w:sz w:val="24"/>
            <w:szCs w:val="24"/>
          </w:rPr>
          <w:t xml:space="preserve"> </w:t>
        </w:r>
        <w:r w:rsidRPr="001647B0">
          <w:rPr>
            <w:rFonts w:ascii="Arial" w:eastAsia="Times New Roman" w:hAnsi="Arial" w:cs="Arial"/>
            <w:b/>
            <w:bCs/>
            <w:color w:val="004080"/>
            <w:sz w:val="24"/>
            <w:szCs w:val="24"/>
          </w:rPr>
          <w:fldChar w:fldCharType="begin" w:fldLock="1"/>
        </w:r>
        <w:r w:rsidR="001647B0" w:rsidRPr="001647B0">
          <w:rPr>
            <w:rFonts w:ascii="Arial" w:eastAsia="Times New Roman" w:hAnsi="Arial" w:cs="Arial"/>
            <w:b/>
            <w:bCs/>
            <w:color w:val="004080"/>
            <w:sz w:val="24"/>
            <w:szCs w:val="24"/>
          </w:rPr>
          <w:instrText>MERGEFIELD Element.Name</w:instrText>
        </w:r>
        <w:r w:rsidRPr="001647B0">
          <w:rPr>
            <w:rFonts w:ascii="Arial" w:eastAsia="Times New Roman" w:hAnsi="Arial" w:cs="Arial"/>
            <w:b/>
            <w:bCs/>
            <w:color w:val="004080"/>
            <w:sz w:val="24"/>
            <w:szCs w:val="24"/>
          </w:rPr>
          <w:fldChar w:fldCharType="separate"/>
        </w:r>
        <w:r w:rsidR="001647B0" w:rsidRPr="001647B0">
          <w:rPr>
            <w:rFonts w:ascii="Arial" w:eastAsia="Times New Roman" w:hAnsi="Arial" w:cs="Arial"/>
            <w:b/>
            <w:bCs/>
            <w:color w:val="004080"/>
            <w:sz w:val="24"/>
            <w:szCs w:val="24"/>
          </w:rPr>
          <w:t>KLANT-CONTACTPERSOON</w:t>
        </w:r>
        <w:r w:rsidRPr="001647B0">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1890"/>
        <w:gridCol w:w="900"/>
        <w:gridCol w:w="4230"/>
        <w:gridCol w:w="1080"/>
        <w:gridCol w:w="810"/>
      </w:tblGrid>
      <w:tr w:rsidR="001647B0" w14:paraId="5FEEFE88" w14:textId="77777777" w:rsidTr="00001526">
        <w:trPr>
          <w:ins w:id="7014" w:author="Arjan" w:date="2014-11-17T23:26:00Z"/>
        </w:trPr>
        <w:tc>
          <w:tcPr>
            <w:tcW w:w="2340" w:type="dxa"/>
            <w:gridSpan w:val="2"/>
            <w:tcBorders>
              <w:top w:val="nil"/>
              <w:left w:val="nil"/>
              <w:bottom w:val="nil"/>
              <w:right w:val="nil"/>
            </w:tcBorders>
          </w:tcPr>
          <w:p w14:paraId="4063FA1D" w14:textId="77777777" w:rsidR="001647B0" w:rsidRDefault="001647B0" w:rsidP="00001526">
            <w:pPr>
              <w:rPr>
                <w:ins w:id="7015" w:author="Arjan" w:date="2014-11-17T23:26:00Z"/>
                <w:rFonts w:ascii="Calibri" w:eastAsia="Times New Roman" w:hAnsi="Calibri" w:cs="Calibri"/>
                <w:b/>
                <w:bCs/>
                <w:lang w:val="nl-NL"/>
              </w:rPr>
            </w:pPr>
            <w:ins w:id="7016" w:author="Arjan" w:date="2014-11-17T23:26:00Z">
              <w:r>
                <w:rPr>
                  <w:rFonts w:ascii="Calibri" w:eastAsia="Times New Roman" w:hAnsi="Calibri" w:cs="Calibri"/>
                  <w:b/>
                  <w:bCs/>
                  <w:lang w:val="nl-NL"/>
                </w:rPr>
                <w:t xml:space="preserve">Naam </w:t>
              </w:r>
            </w:ins>
          </w:p>
        </w:tc>
        <w:tc>
          <w:tcPr>
            <w:tcW w:w="7020" w:type="dxa"/>
            <w:gridSpan w:val="4"/>
            <w:tcBorders>
              <w:top w:val="nil"/>
              <w:left w:val="nil"/>
              <w:bottom w:val="nil"/>
              <w:right w:val="nil"/>
            </w:tcBorders>
          </w:tcPr>
          <w:p w14:paraId="567EF7A3" w14:textId="77777777" w:rsidR="001647B0" w:rsidRDefault="00DA5D93" w:rsidP="00001526">
            <w:pPr>
              <w:rPr>
                <w:ins w:id="7017" w:author="Arjan" w:date="2014-11-17T23:26:00Z"/>
                <w:rFonts w:ascii="Calibri" w:eastAsia="Times New Roman" w:hAnsi="Calibri" w:cs="Calibri"/>
                <w:lang w:val="nl-NL"/>
              </w:rPr>
            </w:pPr>
            <w:ins w:id="7018" w:author="Arjan" w:date="2014-11-17T23:26:00Z">
              <w:r>
                <w:fldChar w:fldCharType="begin" w:fldLock="1"/>
              </w:r>
              <w:r w:rsidR="001647B0">
                <w:instrText xml:space="preserve">MERGEFIELD </w:instrText>
              </w:r>
              <w:r w:rsidR="001647B0">
                <w:rPr>
                  <w:rFonts w:ascii="Calibri" w:eastAsia="Times New Roman" w:hAnsi="Calibri" w:cs="Calibri"/>
                  <w:lang w:val="nl-NL"/>
                </w:rPr>
                <w:instrText>Element.Name</w:instrText>
              </w:r>
              <w:r>
                <w:fldChar w:fldCharType="separate"/>
              </w:r>
              <w:r w:rsidR="001647B0">
                <w:rPr>
                  <w:rFonts w:ascii="Calibri" w:eastAsia="Times New Roman" w:hAnsi="Calibri" w:cs="Calibri"/>
                  <w:lang w:val="nl-NL"/>
                </w:rPr>
                <w:t>KLANT-CONTACTPERSOON</w:t>
              </w:r>
              <w:r>
                <w:fldChar w:fldCharType="end"/>
              </w:r>
            </w:ins>
          </w:p>
        </w:tc>
      </w:tr>
      <w:tr w:rsidR="001647B0" w14:paraId="2DFA7C7F" w14:textId="77777777" w:rsidTr="00001526">
        <w:trPr>
          <w:trHeight w:hRule="exact" w:val="128"/>
          <w:ins w:id="7019" w:author="Arjan" w:date="2014-11-17T23:26:00Z"/>
        </w:trPr>
        <w:tc>
          <w:tcPr>
            <w:tcW w:w="2340" w:type="dxa"/>
            <w:gridSpan w:val="2"/>
            <w:tcBorders>
              <w:top w:val="nil"/>
              <w:left w:val="nil"/>
              <w:bottom w:val="nil"/>
              <w:right w:val="nil"/>
            </w:tcBorders>
          </w:tcPr>
          <w:p w14:paraId="6EA78AD5" w14:textId="77777777" w:rsidR="001647B0" w:rsidRDefault="001647B0" w:rsidP="00001526">
            <w:pPr>
              <w:rPr>
                <w:ins w:id="7020" w:author="Arjan" w:date="2014-11-17T23:26:00Z"/>
                <w:rFonts w:ascii="Calibri" w:eastAsia="Times New Roman" w:hAnsi="Calibri" w:cs="Calibri"/>
                <w:b/>
                <w:bCs/>
                <w:color w:val="0F0F0F"/>
                <w:lang w:val="nl-NL"/>
              </w:rPr>
            </w:pPr>
          </w:p>
        </w:tc>
        <w:tc>
          <w:tcPr>
            <w:tcW w:w="7020" w:type="dxa"/>
            <w:gridSpan w:val="4"/>
            <w:tcBorders>
              <w:top w:val="nil"/>
              <w:left w:val="nil"/>
              <w:bottom w:val="nil"/>
              <w:right w:val="nil"/>
            </w:tcBorders>
          </w:tcPr>
          <w:p w14:paraId="2C860F02" w14:textId="77777777" w:rsidR="001647B0" w:rsidRDefault="001647B0" w:rsidP="00001526">
            <w:pPr>
              <w:rPr>
                <w:ins w:id="7021" w:author="Arjan" w:date="2014-11-17T23:26:00Z"/>
                <w:rFonts w:ascii="Calibri" w:eastAsia="Times New Roman" w:hAnsi="Calibri" w:cs="Calibri"/>
                <w:color w:val="0F0F0F"/>
                <w:lang w:val="nl-NL"/>
              </w:rPr>
            </w:pPr>
          </w:p>
        </w:tc>
      </w:tr>
      <w:tr w:rsidR="001647B0" w14:paraId="62E4F4D5" w14:textId="77777777" w:rsidTr="00001526">
        <w:trPr>
          <w:ins w:id="7022" w:author="Arjan" w:date="2014-11-17T23:26:00Z"/>
        </w:trPr>
        <w:tc>
          <w:tcPr>
            <w:tcW w:w="2340" w:type="dxa"/>
            <w:gridSpan w:val="2"/>
            <w:tcBorders>
              <w:top w:val="nil"/>
              <w:left w:val="nil"/>
              <w:bottom w:val="nil"/>
              <w:right w:val="nil"/>
            </w:tcBorders>
          </w:tcPr>
          <w:p w14:paraId="7D86D386" w14:textId="77777777" w:rsidR="001647B0" w:rsidRDefault="001647B0" w:rsidP="00001526">
            <w:pPr>
              <w:rPr>
                <w:ins w:id="7023" w:author="Arjan" w:date="2014-11-17T23:26:00Z"/>
                <w:rFonts w:ascii="Calibri" w:eastAsia="Times New Roman" w:hAnsi="Calibri" w:cs="Calibri"/>
                <w:color w:val="0F0F0F"/>
                <w:lang w:val="nl-NL"/>
              </w:rPr>
            </w:pPr>
            <w:ins w:id="7024" w:author="Arjan" w:date="2014-11-17T23:26:00Z">
              <w:r>
                <w:rPr>
                  <w:rFonts w:ascii="Calibri" w:eastAsia="Times New Roman" w:hAnsi="Calibri" w:cs="Calibri"/>
                  <w:b/>
                  <w:bCs/>
                  <w:color w:val="0F0F0F"/>
                  <w:lang w:val="nl-NL"/>
                </w:rPr>
                <w:t>Mnemonic</w:t>
              </w:r>
            </w:ins>
          </w:p>
        </w:tc>
        <w:tc>
          <w:tcPr>
            <w:tcW w:w="7020" w:type="dxa"/>
            <w:gridSpan w:val="4"/>
            <w:tcBorders>
              <w:top w:val="nil"/>
              <w:left w:val="nil"/>
              <w:bottom w:val="nil"/>
              <w:right w:val="nil"/>
            </w:tcBorders>
          </w:tcPr>
          <w:p w14:paraId="386DAF25" w14:textId="77777777" w:rsidR="001647B0" w:rsidRDefault="001647B0" w:rsidP="00001526">
            <w:pPr>
              <w:rPr>
                <w:ins w:id="7025" w:author="Arjan" w:date="2014-11-17T23:26:00Z"/>
                <w:rFonts w:ascii="Calibri" w:eastAsia="Times New Roman" w:hAnsi="Calibri" w:cs="Calibri"/>
                <w:color w:val="0F0F0F"/>
                <w:lang w:val="nl-NL"/>
              </w:rPr>
            </w:pPr>
            <w:ins w:id="7026" w:author="Arjan" w:date="2014-11-17T23:28:00Z">
              <w:r>
                <w:t>CT</w:t>
              </w:r>
            </w:ins>
            <w:ins w:id="7027" w:author="Arjan" w:date="2014-11-17T23:29:00Z">
              <w:r>
                <w:t>P</w:t>
              </w:r>
            </w:ins>
            <w:ins w:id="7028" w:author="Arjan" w:date="2014-11-17T23:26:00Z">
              <w:r w:rsidR="00DA5D93">
                <w:fldChar w:fldCharType="begin" w:fldLock="1"/>
              </w:r>
              <w:r>
                <w:instrText xml:space="preserve">MERGEFIELD </w:instrText>
              </w:r>
              <w:r>
                <w:rPr>
                  <w:rFonts w:ascii="Calibri" w:eastAsia="Times New Roman" w:hAnsi="Calibri" w:cs="Calibri"/>
                  <w:color w:val="0F0F0F"/>
                  <w:lang w:val="nl-NL"/>
                </w:rPr>
                <w:instrText>Element.Alias</w:instrText>
              </w:r>
              <w:r w:rsidR="00DA5D93">
                <w:fldChar w:fldCharType="end"/>
              </w:r>
            </w:ins>
          </w:p>
        </w:tc>
      </w:tr>
      <w:tr w:rsidR="001647B0" w14:paraId="123FEBAF" w14:textId="77777777" w:rsidTr="00001526">
        <w:trPr>
          <w:trHeight w:hRule="exact" w:val="128"/>
          <w:ins w:id="7029" w:author="Arjan" w:date="2014-11-17T23:26:00Z"/>
        </w:trPr>
        <w:tc>
          <w:tcPr>
            <w:tcW w:w="2340" w:type="dxa"/>
            <w:gridSpan w:val="2"/>
            <w:tcBorders>
              <w:top w:val="nil"/>
              <w:left w:val="nil"/>
              <w:bottom w:val="nil"/>
              <w:right w:val="nil"/>
            </w:tcBorders>
          </w:tcPr>
          <w:p w14:paraId="049179C8" w14:textId="77777777" w:rsidR="001647B0" w:rsidRDefault="001647B0" w:rsidP="00001526">
            <w:pPr>
              <w:rPr>
                <w:ins w:id="7030" w:author="Arjan" w:date="2014-11-17T23:26:00Z"/>
                <w:rFonts w:ascii="Calibri" w:eastAsia="Times New Roman" w:hAnsi="Calibri" w:cs="Calibri"/>
                <w:b/>
                <w:bCs/>
                <w:color w:val="0F0F0F"/>
                <w:lang w:val="nl-NL"/>
              </w:rPr>
            </w:pPr>
          </w:p>
        </w:tc>
        <w:tc>
          <w:tcPr>
            <w:tcW w:w="7020" w:type="dxa"/>
            <w:gridSpan w:val="4"/>
            <w:tcBorders>
              <w:top w:val="nil"/>
              <w:left w:val="nil"/>
              <w:bottom w:val="nil"/>
              <w:right w:val="nil"/>
            </w:tcBorders>
          </w:tcPr>
          <w:p w14:paraId="5BF99E6F" w14:textId="77777777" w:rsidR="001647B0" w:rsidRDefault="001647B0" w:rsidP="00001526">
            <w:pPr>
              <w:rPr>
                <w:ins w:id="7031" w:author="Arjan" w:date="2014-11-17T23:26:00Z"/>
                <w:rFonts w:ascii="Calibri" w:eastAsia="Times New Roman" w:hAnsi="Calibri" w:cs="Calibri"/>
                <w:color w:val="0F0F0F"/>
                <w:lang w:val="nl-NL"/>
              </w:rPr>
            </w:pPr>
          </w:p>
        </w:tc>
      </w:tr>
      <w:tr w:rsidR="001647B0" w:rsidRPr="005C14BE" w14:paraId="1D97402D" w14:textId="77777777" w:rsidTr="00001526">
        <w:trPr>
          <w:trHeight w:val="230"/>
          <w:ins w:id="7032" w:author="Arjan" w:date="2014-11-17T23:26:00Z"/>
        </w:trPr>
        <w:tc>
          <w:tcPr>
            <w:tcW w:w="2340" w:type="dxa"/>
            <w:gridSpan w:val="2"/>
            <w:tcBorders>
              <w:top w:val="nil"/>
              <w:left w:val="nil"/>
              <w:bottom w:val="nil"/>
              <w:right w:val="nil"/>
            </w:tcBorders>
          </w:tcPr>
          <w:p w14:paraId="39414682" w14:textId="77777777" w:rsidR="001647B0" w:rsidRDefault="001647B0" w:rsidP="00001526">
            <w:pPr>
              <w:rPr>
                <w:ins w:id="7033" w:author="Arjan" w:date="2014-11-17T23:26:00Z"/>
                <w:rFonts w:ascii="Calibri" w:eastAsia="Times New Roman" w:hAnsi="Calibri" w:cs="Calibri"/>
                <w:b/>
                <w:bCs/>
                <w:color w:val="0F0F0F"/>
                <w:lang w:val="nl-NL"/>
              </w:rPr>
            </w:pPr>
            <w:ins w:id="7034" w:author="Arjan" w:date="2014-11-17T23:26:00Z">
              <w:r>
                <w:rPr>
                  <w:rFonts w:ascii="Calibri" w:eastAsia="Times New Roman" w:hAnsi="Calibri" w:cs="Calibri"/>
                  <w:b/>
                  <w:bCs/>
                  <w:color w:val="0F0F0F"/>
                  <w:lang w:val="nl-NL"/>
                </w:rPr>
                <w:t>Definitie</w:t>
              </w:r>
            </w:ins>
          </w:p>
        </w:tc>
        <w:tc>
          <w:tcPr>
            <w:tcW w:w="7020" w:type="dxa"/>
            <w:gridSpan w:val="4"/>
            <w:tcBorders>
              <w:top w:val="nil"/>
              <w:left w:val="nil"/>
              <w:bottom w:val="nil"/>
              <w:right w:val="nil"/>
            </w:tcBorders>
          </w:tcPr>
          <w:p w14:paraId="183AA9F8" w14:textId="77777777" w:rsidR="001647B0" w:rsidRDefault="00DA5D93" w:rsidP="00001526">
            <w:pPr>
              <w:rPr>
                <w:ins w:id="7035" w:author="Arjan" w:date="2014-11-17T23:26:00Z"/>
                <w:rFonts w:ascii="Calibri" w:eastAsia="Times New Roman" w:hAnsi="Calibri" w:cs="Calibri"/>
                <w:color w:val="0F0F0F"/>
                <w:lang w:val="nl-NL"/>
              </w:rPr>
            </w:pPr>
            <w:ins w:id="7036" w:author="Arjan" w:date="2014-11-17T23:26:00Z">
              <w:r>
                <w:fldChar w:fldCharType="begin" w:fldLock="1"/>
              </w:r>
              <w:r w:rsidR="001647B0" w:rsidRPr="005561F3">
                <w:rPr>
                  <w:lang w:val="nl-NL"/>
                </w:rPr>
                <w:instrText xml:space="preserve">MERGEFIELD </w:instrText>
              </w:r>
              <w:r w:rsidR="001647B0">
                <w:rPr>
                  <w:rFonts w:ascii="Calibri" w:eastAsia="Times New Roman" w:hAnsi="Calibri" w:cs="Calibri"/>
                  <w:color w:val="0F0F0F"/>
                  <w:lang w:val="nl-NL"/>
                </w:rPr>
                <w:instrText>Element.Notes</w:instrText>
              </w:r>
              <w:r>
                <w:fldChar w:fldCharType="separate"/>
              </w:r>
              <w:r w:rsidR="001647B0">
                <w:rPr>
                  <w:rFonts w:ascii="Calibri" w:eastAsia="Times New Roman" w:hAnsi="Calibri" w:cs="Calibri"/>
                  <w:color w:val="0F0F0F"/>
                  <w:lang w:val="nl-NL"/>
                </w:rPr>
                <w:t>De gegevens van de MEDEWERKER van een VESTIGING van een onderneming waarmee een KLANTCONTACT plaats vond.</w:t>
              </w:r>
              <w:r>
                <w:fldChar w:fldCharType="end"/>
              </w:r>
            </w:ins>
          </w:p>
        </w:tc>
      </w:tr>
      <w:tr w:rsidR="001647B0" w:rsidRPr="005C14BE" w14:paraId="62EF91F6" w14:textId="77777777" w:rsidTr="00001526">
        <w:trPr>
          <w:trHeight w:val="230"/>
          <w:ins w:id="7037" w:author="Arjan" w:date="2014-11-17T23:26:00Z"/>
        </w:trPr>
        <w:tc>
          <w:tcPr>
            <w:tcW w:w="2340" w:type="dxa"/>
            <w:gridSpan w:val="2"/>
            <w:tcBorders>
              <w:top w:val="nil"/>
              <w:left w:val="nil"/>
              <w:bottom w:val="nil"/>
              <w:right w:val="nil"/>
            </w:tcBorders>
          </w:tcPr>
          <w:p w14:paraId="4E85B0D9" w14:textId="77777777" w:rsidR="001647B0" w:rsidRDefault="001647B0" w:rsidP="00001526">
            <w:pPr>
              <w:rPr>
                <w:ins w:id="7038" w:author="Arjan" w:date="2014-11-17T23:26:00Z"/>
                <w:rFonts w:ascii="Calibri" w:eastAsia="Times New Roman" w:hAnsi="Calibri" w:cs="Calibri"/>
                <w:b/>
                <w:bCs/>
                <w:color w:val="0F0F0F"/>
                <w:lang w:val="nl-NL"/>
              </w:rPr>
            </w:pPr>
          </w:p>
        </w:tc>
        <w:tc>
          <w:tcPr>
            <w:tcW w:w="7020" w:type="dxa"/>
            <w:gridSpan w:val="4"/>
            <w:tcBorders>
              <w:top w:val="nil"/>
              <w:left w:val="nil"/>
              <w:bottom w:val="nil"/>
              <w:right w:val="nil"/>
            </w:tcBorders>
          </w:tcPr>
          <w:p w14:paraId="79DE5F01" w14:textId="77777777" w:rsidR="001647B0" w:rsidRDefault="001647B0" w:rsidP="00001526">
            <w:pPr>
              <w:rPr>
                <w:ins w:id="7039" w:author="Arjan" w:date="2014-11-17T23:26:00Z"/>
                <w:rFonts w:ascii="Calibri" w:eastAsia="Times New Roman" w:hAnsi="Calibri" w:cs="Calibri"/>
                <w:color w:val="0F0F0F"/>
                <w:lang w:val="nl-NL"/>
              </w:rPr>
            </w:pPr>
          </w:p>
        </w:tc>
      </w:tr>
      <w:tr w:rsidR="001647B0" w14:paraId="00F12391" w14:textId="77777777" w:rsidTr="00001526">
        <w:trPr>
          <w:trHeight w:val="230"/>
          <w:ins w:id="7040" w:author="Arjan" w:date="2014-11-17T23:26:00Z"/>
        </w:trPr>
        <w:tc>
          <w:tcPr>
            <w:tcW w:w="2340" w:type="dxa"/>
            <w:gridSpan w:val="2"/>
            <w:tcBorders>
              <w:top w:val="nil"/>
              <w:left w:val="nil"/>
              <w:bottom w:val="nil"/>
              <w:right w:val="nil"/>
            </w:tcBorders>
          </w:tcPr>
          <w:p w14:paraId="1BBF7A16" w14:textId="77777777" w:rsidR="001647B0" w:rsidRDefault="001647B0" w:rsidP="00001526">
            <w:pPr>
              <w:rPr>
                <w:ins w:id="7041" w:author="Arjan" w:date="2014-11-17T23:26:00Z"/>
                <w:rFonts w:ascii="Calibri" w:eastAsia="Times New Roman" w:hAnsi="Calibri" w:cs="Calibri"/>
                <w:b/>
                <w:bCs/>
                <w:color w:val="0F0F0F"/>
                <w:lang w:val="nl-NL"/>
              </w:rPr>
            </w:pPr>
            <w:ins w:id="7042" w:author="Arjan" w:date="2014-11-17T23:26:00Z">
              <w:r>
                <w:rPr>
                  <w:rFonts w:ascii="Calibri" w:eastAsia="Times New Roman" w:hAnsi="Calibri" w:cs="Calibri"/>
                  <w:b/>
                  <w:bCs/>
                  <w:lang w:val="nl-NL"/>
                </w:rPr>
                <w:t>Overzicht Attributen</w:t>
              </w:r>
            </w:ins>
          </w:p>
        </w:tc>
        <w:tc>
          <w:tcPr>
            <w:tcW w:w="7020" w:type="dxa"/>
            <w:gridSpan w:val="4"/>
            <w:tcBorders>
              <w:top w:val="nil"/>
              <w:left w:val="nil"/>
              <w:bottom w:val="nil"/>
              <w:right w:val="nil"/>
            </w:tcBorders>
          </w:tcPr>
          <w:p w14:paraId="1BBB712A" w14:textId="77777777" w:rsidR="001647B0" w:rsidRDefault="001647B0" w:rsidP="00001526">
            <w:pPr>
              <w:rPr>
                <w:ins w:id="7043" w:author="Arjan" w:date="2014-11-17T23:26:00Z"/>
                <w:rFonts w:ascii="Calibri" w:eastAsia="Times New Roman" w:hAnsi="Calibri" w:cs="Calibri"/>
                <w:color w:val="0F0F0F"/>
                <w:lang w:val="nl-NL"/>
              </w:rPr>
            </w:pPr>
          </w:p>
        </w:tc>
      </w:tr>
      <w:tr w:rsidR="001647B0" w14:paraId="013AFD0A" w14:textId="77777777" w:rsidTr="00001526">
        <w:trPr>
          <w:ins w:id="7044" w:author="Arjan" w:date="2014-11-17T23:26:00Z"/>
        </w:trPr>
        <w:tc>
          <w:tcPr>
            <w:tcW w:w="450" w:type="dxa"/>
            <w:tcBorders>
              <w:top w:val="nil"/>
              <w:left w:val="nil"/>
              <w:bottom w:val="nil"/>
              <w:right w:val="nil"/>
            </w:tcBorders>
          </w:tcPr>
          <w:p w14:paraId="3DEE13D8" w14:textId="77777777" w:rsidR="001647B0" w:rsidRDefault="001647B0" w:rsidP="00001526">
            <w:pPr>
              <w:rPr>
                <w:ins w:id="7045" w:author="Arjan" w:date="2014-11-17T23:26:00Z"/>
                <w:rFonts w:ascii="Calibri" w:eastAsia="Times New Roman" w:hAnsi="Calibri" w:cs="Calibri"/>
                <w:i/>
                <w:iCs/>
                <w:color w:val="0F0F0F"/>
                <w:lang w:val="nl-NL"/>
              </w:rPr>
            </w:pPr>
            <w:bookmarkStart w:id="7046" w:name="BKM_0F9F686C_446E_43c1_9DA1_0E1FD4639B92"/>
          </w:p>
        </w:tc>
        <w:tc>
          <w:tcPr>
            <w:tcW w:w="2790" w:type="dxa"/>
            <w:gridSpan w:val="2"/>
            <w:tcBorders>
              <w:top w:val="nil"/>
              <w:left w:val="nil"/>
              <w:bottom w:val="nil"/>
              <w:right w:val="nil"/>
            </w:tcBorders>
          </w:tcPr>
          <w:p w14:paraId="717C18B6" w14:textId="77777777" w:rsidR="001647B0" w:rsidRDefault="001647B0" w:rsidP="00001526">
            <w:pPr>
              <w:rPr>
                <w:ins w:id="7047" w:author="Arjan" w:date="2014-11-17T23:26:00Z"/>
                <w:rFonts w:ascii="Calibri" w:eastAsia="Times New Roman" w:hAnsi="Calibri" w:cs="Calibri"/>
                <w:color w:val="0F0F0F"/>
                <w:lang w:val="nl-NL"/>
              </w:rPr>
            </w:pPr>
            <w:ins w:id="7048" w:author="Arjan" w:date="2014-11-17T23:26:00Z">
              <w:r>
                <w:rPr>
                  <w:rFonts w:ascii="Calibri" w:eastAsia="Times New Roman" w:hAnsi="Calibri" w:cs="Calibri"/>
                  <w:i/>
                  <w:iCs/>
                  <w:color w:val="0F0F0F"/>
                  <w:lang w:val="nl-NL"/>
                </w:rPr>
                <w:t>Attribuutnaam</w:t>
              </w:r>
            </w:ins>
          </w:p>
        </w:tc>
        <w:tc>
          <w:tcPr>
            <w:tcW w:w="4230" w:type="dxa"/>
            <w:tcBorders>
              <w:top w:val="nil"/>
              <w:left w:val="nil"/>
              <w:bottom w:val="nil"/>
              <w:right w:val="nil"/>
            </w:tcBorders>
          </w:tcPr>
          <w:p w14:paraId="40CD0237" w14:textId="77777777" w:rsidR="001647B0" w:rsidRDefault="001647B0" w:rsidP="00001526">
            <w:pPr>
              <w:rPr>
                <w:ins w:id="7049" w:author="Arjan" w:date="2014-11-17T23:26:00Z"/>
                <w:rFonts w:ascii="Calibri" w:eastAsia="Times New Roman" w:hAnsi="Calibri" w:cs="Calibri"/>
                <w:color w:val="0F0F0F"/>
                <w:lang w:val="nl-NL"/>
              </w:rPr>
            </w:pPr>
            <w:ins w:id="7050" w:author="Arjan" w:date="2014-11-17T23:26:00Z">
              <w:r>
                <w:rPr>
                  <w:rFonts w:ascii="Calibri" w:eastAsia="Times New Roman" w:hAnsi="Calibri" w:cs="Calibri"/>
                  <w:i/>
                  <w:iCs/>
                  <w:color w:val="0F0F0F"/>
                  <w:lang w:val="nl-NL"/>
                </w:rPr>
                <w:t>Definitie</w:t>
              </w:r>
            </w:ins>
          </w:p>
        </w:tc>
        <w:tc>
          <w:tcPr>
            <w:tcW w:w="1080" w:type="dxa"/>
            <w:tcBorders>
              <w:top w:val="nil"/>
              <w:left w:val="nil"/>
              <w:bottom w:val="nil"/>
              <w:right w:val="nil"/>
            </w:tcBorders>
          </w:tcPr>
          <w:p w14:paraId="13DADAD0" w14:textId="77777777" w:rsidR="001647B0" w:rsidRDefault="001647B0" w:rsidP="00001526">
            <w:pPr>
              <w:rPr>
                <w:ins w:id="7051" w:author="Arjan" w:date="2014-11-17T23:26:00Z"/>
                <w:rFonts w:ascii="Calibri" w:eastAsia="Times New Roman" w:hAnsi="Calibri" w:cs="Calibri"/>
                <w:color w:val="0F0F0F"/>
                <w:lang w:val="nl-NL"/>
              </w:rPr>
            </w:pPr>
            <w:ins w:id="7052" w:author="Arjan" w:date="2014-11-17T23:26:00Z">
              <w:r>
                <w:rPr>
                  <w:rFonts w:ascii="Calibri" w:eastAsia="Times New Roman" w:hAnsi="Calibri" w:cs="Calibri"/>
                  <w:i/>
                  <w:iCs/>
                  <w:color w:val="0F0F0F"/>
                  <w:lang w:val="nl-NL"/>
                </w:rPr>
                <w:t>Formaat</w:t>
              </w:r>
            </w:ins>
          </w:p>
        </w:tc>
        <w:tc>
          <w:tcPr>
            <w:tcW w:w="810" w:type="dxa"/>
            <w:tcBorders>
              <w:top w:val="nil"/>
              <w:left w:val="nil"/>
              <w:bottom w:val="nil"/>
              <w:right w:val="nil"/>
            </w:tcBorders>
          </w:tcPr>
          <w:p w14:paraId="4E092771" w14:textId="77777777" w:rsidR="001647B0" w:rsidRDefault="001647B0" w:rsidP="00001526">
            <w:pPr>
              <w:rPr>
                <w:ins w:id="7053" w:author="Arjan" w:date="2014-11-17T23:26:00Z"/>
                <w:rFonts w:ascii="Calibri" w:eastAsia="Times New Roman" w:hAnsi="Calibri" w:cs="Calibri"/>
                <w:i/>
                <w:iCs/>
                <w:color w:val="0F0F0F"/>
                <w:lang w:val="nl-NL"/>
              </w:rPr>
            </w:pPr>
            <w:ins w:id="7054" w:author="Arjan" w:date="2014-11-17T23:26:00Z">
              <w:r>
                <w:rPr>
                  <w:rFonts w:ascii="Calibri" w:eastAsia="Times New Roman" w:hAnsi="Calibri" w:cs="Calibri"/>
                  <w:i/>
                  <w:iCs/>
                  <w:color w:val="0F0F0F"/>
                  <w:lang w:val="nl-NL"/>
                </w:rPr>
                <w:t>Kardi-</w:t>
              </w:r>
            </w:ins>
          </w:p>
          <w:p w14:paraId="503AF7A3" w14:textId="77777777" w:rsidR="001647B0" w:rsidRDefault="001647B0" w:rsidP="00001526">
            <w:pPr>
              <w:rPr>
                <w:ins w:id="7055" w:author="Arjan" w:date="2014-11-17T23:26:00Z"/>
                <w:rFonts w:ascii="Calibri" w:eastAsia="Times New Roman" w:hAnsi="Calibri" w:cs="Calibri"/>
                <w:color w:val="0F0F0F"/>
                <w:lang w:val="nl-NL"/>
              </w:rPr>
            </w:pPr>
            <w:ins w:id="7056" w:author="Arjan" w:date="2014-11-17T23:26:00Z">
              <w:r>
                <w:rPr>
                  <w:rFonts w:ascii="Calibri" w:eastAsia="Times New Roman" w:hAnsi="Calibri" w:cs="Calibri"/>
                  <w:i/>
                  <w:iCs/>
                  <w:color w:val="0F0F0F"/>
                  <w:lang w:val="nl-NL"/>
                </w:rPr>
                <w:t>naliteit</w:t>
              </w:r>
            </w:ins>
          </w:p>
        </w:tc>
      </w:tr>
      <w:tr w:rsidR="001647B0" w14:paraId="37B82029" w14:textId="77777777" w:rsidTr="00001526">
        <w:trPr>
          <w:ins w:id="7057" w:author="Arjan" w:date="2014-11-17T23:26:00Z"/>
        </w:trPr>
        <w:tc>
          <w:tcPr>
            <w:tcW w:w="450" w:type="dxa"/>
            <w:tcBorders>
              <w:top w:val="nil"/>
              <w:left w:val="nil"/>
              <w:bottom w:val="nil"/>
              <w:right w:val="nil"/>
            </w:tcBorders>
          </w:tcPr>
          <w:p w14:paraId="4F0A0D6C" w14:textId="77777777" w:rsidR="001647B0" w:rsidRDefault="001647B0" w:rsidP="00001526">
            <w:pPr>
              <w:rPr>
                <w:ins w:id="7058" w:author="Arjan" w:date="2014-11-17T23:26:00Z"/>
                <w:rFonts w:ascii="Calibri" w:eastAsia="Times New Roman" w:hAnsi="Calibri" w:cs="Calibri"/>
                <w:color w:val="0F0F0F"/>
                <w:lang w:val="nl-NL"/>
              </w:rPr>
            </w:pPr>
          </w:p>
        </w:tc>
        <w:tc>
          <w:tcPr>
            <w:tcW w:w="2790" w:type="dxa"/>
            <w:gridSpan w:val="2"/>
            <w:tcBorders>
              <w:top w:val="nil"/>
              <w:left w:val="nil"/>
              <w:bottom w:val="nil"/>
              <w:right w:val="nil"/>
            </w:tcBorders>
          </w:tcPr>
          <w:p w14:paraId="4FB1C931" w14:textId="77777777" w:rsidR="001647B0" w:rsidRDefault="00DA5D93" w:rsidP="00001526">
            <w:pPr>
              <w:rPr>
                <w:ins w:id="7059" w:author="Arjan" w:date="2014-11-17T23:26:00Z"/>
                <w:rFonts w:ascii="Calibri" w:eastAsia="Times New Roman" w:hAnsi="Calibri" w:cs="Calibri"/>
                <w:color w:val="0F0F0F"/>
                <w:lang w:val="nl-NL"/>
              </w:rPr>
            </w:pPr>
            <w:ins w:id="7060" w:author="Arjan" w:date="2014-11-17T23:26:00Z">
              <w:r>
                <w:fldChar w:fldCharType="begin" w:fldLock="1"/>
              </w:r>
              <w:r w:rsidR="001647B0">
                <w:instrText xml:space="preserve">MERGEFIELD </w:instrText>
              </w:r>
              <w:r w:rsidR="001647B0">
                <w:rPr>
                  <w:rFonts w:ascii="Calibri" w:eastAsia="Times New Roman" w:hAnsi="Calibri" w:cs="Calibri"/>
                  <w:color w:val="0F0F0F"/>
                  <w:lang w:val="nl-NL"/>
                </w:rPr>
                <w:instrText>Att.Name</w:instrText>
              </w:r>
              <w:r>
                <w:fldChar w:fldCharType="separate"/>
              </w:r>
              <w:r w:rsidR="001647B0">
                <w:rPr>
                  <w:rFonts w:ascii="Calibri" w:eastAsia="Times New Roman" w:hAnsi="Calibri" w:cs="Calibri"/>
                  <w:color w:val="0F0F0F"/>
                  <w:lang w:val="nl-NL"/>
                </w:rPr>
                <w:t>Contactpersoon</w:t>
              </w:r>
              <w:r>
                <w:fldChar w:fldCharType="end"/>
              </w:r>
            </w:ins>
          </w:p>
        </w:tc>
        <w:tc>
          <w:tcPr>
            <w:tcW w:w="4230" w:type="dxa"/>
            <w:tcBorders>
              <w:top w:val="nil"/>
              <w:left w:val="nil"/>
              <w:bottom w:val="nil"/>
              <w:right w:val="nil"/>
            </w:tcBorders>
          </w:tcPr>
          <w:p w14:paraId="728043C0" w14:textId="77777777" w:rsidR="001647B0" w:rsidRDefault="00DA5D93" w:rsidP="00001526">
            <w:pPr>
              <w:rPr>
                <w:ins w:id="7061" w:author="Arjan" w:date="2014-11-17T23:26:00Z"/>
                <w:rFonts w:ascii="Calibri" w:eastAsia="Times New Roman" w:hAnsi="Calibri" w:cs="Calibri"/>
                <w:color w:val="0F0F0F"/>
                <w:lang w:val="nl-NL"/>
              </w:rPr>
            </w:pPr>
            <w:ins w:id="7062" w:author="Arjan" w:date="2014-11-17T23:26:00Z">
              <w:r>
                <w:fldChar w:fldCharType="begin" w:fldLock="1"/>
              </w:r>
              <w:r w:rsidR="001647B0" w:rsidRPr="005561F3">
                <w:rPr>
                  <w:lang w:val="nl-NL"/>
                </w:rPr>
                <w:instrText xml:space="preserve">MERGEFIELD </w:instrText>
              </w:r>
              <w:r w:rsidR="001647B0">
                <w:rPr>
                  <w:rFonts w:ascii="Calibri" w:eastAsia="Times New Roman" w:hAnsi="Calibri" w:cs="Calibri"/>
                  <w:color w:val="0F0F0F"/>
                  <w:lang w:val="nl-NL"/>
                </w:rPr>
                <w:instrText>Att.Notes</w:instrText>
              </w:r>
              <w:r>
                <w:fldChar w:fldCharType="end"/>
              </w:r>
              <w:r w:rsidR="001647B0">
                <w:rPr>
                  <w:rFonts w:ascii="Calibri" w:eastAsia="Times New Roman" w:hAnsi="Calibri" w:cs="Calibri"/>
                  <w:color w:val="610E6A"/>
                  <w:lang w:val="nl-NL"/>
                </w:rPr>
                <w:t>De gegevens van de persoon zijnde een MEDEWERKER van de VESTIGING waarmee het KLANTCONTACT plaats vond.</w:t>
              </w:r>
            </w:ins>
          </w:p>
        </w:tc>
        <w:tc>
          <w:tcPr>
            <w:tcW w:w="1080" w:type="dxa"/>
            <w:tcBorders>
              <w:top w:val="nil"/>
              <w:left w:val="nil"/>
              <w:bottom w:val="nil"/>
              <w:right w:val="nil"/>
            </w:tcBorders>
          </w:tcPr>
          <w:p w14:paraId="3DB40C9E" w14:textId="77777777" w:rsidR="001647B0" w:rsidRDefault="00DA5D93" w:rsidP="00001526">
            <w:pPr>
              <w:rPr>
                <w:ins w:id="7063" w:author="Arjan" w:date="2014-11-17T23:26:00Z"/>
                <w:rFonts w:ascii="Calibri" w:eastAsia="Times New Roman" w:hAnsi="Calibri" w:cs="Calibri"/>
                <w:color w:val="0F0F0F"/>
                <w:lang w:val="nl-NL"/>
              </w:rPr>
            </w:pPr>
            <w:ins w:id="7064" w:author="Arjan" w:date="2014-11-17T23:26:00Z">
              <w:r>
                <w:fldChar w:fldCharType="begin" w:fldLock="1"/>
              </w:r>
              <w:r w:rsidR="001647B0">
                <w:instrText xml:space="preserve">MERGEFIELD </w:instrText>
              </w:r>
              <w:r w:rsidR="001647B0">
                <w:rPr>
                  <w:rFonts w:ascii="Calibri" w:eastAsia="Times New Roman" w:hAnsi="Calibri" w:cs="Calibri"/>
                  <w:color w:val="0F0F0F"/>
                  <w:lang w:val="nl-NL"/>
                </w:rPr>
                <w:instrText>Att.Type</w:instrText>
              </w:r>
              <w:r>
                <w:fldChar w:fldCharType="separate"/>
              </w:r>
              <w:r w:rsidR="001647B0">
                <w:rPr>
                  <w:rFonts w:ascii="Calibri" w:eastAsia="Times New Roman" w:hAnsi="Calibri" w:cs="Calibri"/>
                  <w:color w:val="0F0F0F"/>
                  <w:lang w:val="nl-NL"/>
                </w:rPr>
                <w:t>Contactpersoon KLANT-CONTACTPERSOON</w:t>
              </w:r>
              <w:r>
                <w:fldChar w:fldCharType="end"/>
              </w:r>
            </w:ins>
          </w:p>
        </w:tc>
        <w:tc>
          <w:tcPr>
            <w:tcW w:w="810" w:type="dxa"/>
            <w:tcBorders>
              <w:top w:val="nil"/>
              <w:left w:val="nil"/>
              <w:bottom w:val="nil"/>
              <w:right w:val="nil"/>
            </w:tcBorders>
          </w:tcPr>
          <w:p w14:paraId="3F54EA95" w14:textId="77777777" w:rsidR="001647B0" w:rsidRDefault="00DA5D93" w:rsidP="00001526">
            <w:pPr>
              <w:rPr>
                <w:ins w:id="7065" w:author="Arjan" w:date="2014-11-17T23:26:00Z"/>
                <w:rFonts w:ascii="Calibri" w:eastAsia="Times New Roman" w:hAnsi="Calibri" w:cs="Calibri"/>
                <w:color w:val="0F0F0F"/>
                <w:lang w:val="nl-NL"/>
              </w:rPr>
            </w:pPr>
            <w:ins w:id="7066" w:author="Arjan" w:date="2014-11-17T23:26:00Z">
              <w:r>
                <w:fldChar w:fldCharType="begin" w:fldLock="1"/>
              </w:r>
              <w:r w:rsidR="001647B0">
                <w:instrText xml:space="preserve">MERGEFIELD </w:instrText>
              </w:r>
              <w:r w:rsidR="001647B0">
                <w:rPr>
                  <w:rFonts w:ascii="Calibri" w:eastAsia="Times New Roman" w:hAnsi="Calibri" w:cs="Calibri"/>
                  <w:color w:val="0F0F0F"/>
                  <w:lang w:val="nl-NL"/>
                </w:rPr>
                <w:instrText>Att.LowerBound</w:instrText>
              </w:r>
              <w:r>
                <w:fldChar w:fldCharType="separate"/>
              </w:r>
              <w:r w:rsidR="001647B0">
                <w:rPr>
                  <w:rFonts w:ascii="Calibri" w:eastAsia="Times New Roman" w:hAnsi="Calibri" w:cs="Calibri"/>
                  <w:color w:val="0F0F0F"/>
                  <w:lang w:val="nl-NL"/>
                </w:rPr>
                <w:t>1</w:t>
              </w:r>
              <w:r>
                <w:fldChar w:fldCharType="end"/>
              </w:r>
              <w:r w:rsidR="001647B0">
                <w:rPr>
                  <w:rFonts w:ascii="Calibri" w:eastAsia="Times New Roman" w:hAnsi="Calibri" w:cs="Calibri"/>
                  <w:color w:val="0F0F0F"/>
                  <w:lang w:val="nl-NL"/>
                </w:rPr>
                <w:t xml:space="preserve"> - </w:t>
              </w:r>
              <w:r>
                <w:rPr>
                  <w:rFonts w:ascii="Calibri" w:eastAsia="Times New Roman" w:hAnsi="Calibri" w:cs="Calibri"/>
                  <w:color w:val="0F0F0F"/>
                  <w:lang w:val="nl-NL"/>
                </w:rPr>
                <w:fldChar w:fldCharType="begin" w:fldLock="1"/>
              </w:r>
              <w:r w:rsidR="001647B0">
                <w:rPr>
                  <w:rFonts w:ascii="Calibri" w:eastAsia="Times New Roman" w:hAnsi="Calibri" w:cs="Calibri"/>
                  <w:color w:val="0F0F0F"/>
                  <w:lang w:val="nl-NL"/>
                </w:rPr>
                <w:instrText>MERGEFIELD Att.UpperBound</w:instrText>
              </w:r>
              <w:r>
                <w:rPr>
                  <w:rFonts w:ascii="Calibri" w:eastAsia="Times New Roman" w:hAnsi="Calibri" w:cs="Calibri"/>
                  <w:color w:val="0F0F0F"/>
                  <w:lang w:val="nl-NL"/>
                </w:rPr>
                <w:fldChar w:fldCharType="separate"/>
              </w:r>
              <w:r w:rsidR="001647B0">
                <w:rPr>
                  <w:rFonts w:ascii="Calibri" w:eastAsia="Times New Roman" w:hAnsi="Calibri" w:cs="Calibri"/>
                  <w:color w:val="0F0F0F"/>
                  <w:lang w:val="nl-NL"/>
                </w:rPr>
                <w:t>1</w:t>
              </w:r>
              <w:r>
                <w:rPr>
                  <w:rFonts w:ascii="Calibri" w:eastAsia="Times New Roman" w:hAnsi="Calibri" w:cs="Calibri"/>
                  <w:color w:val="0F0F0F"/>
                  <w:lang w:val="nl-NL"/>
                </w:rPr>
                <w:fldChar w:fldCharType="end"/>
              </w:r>
            </w:ins>
          </w:p>
        </w:tc>
        <w:bookmarkEnd w:id="7046"/>
      </w:tr>
    </w:tbl>
    <w:p w14:paraId="2DB68A0E" w14:textId="77777777" w:rsidR="001647B0" w:rsidRDefault="001647B0" w:rsidP="0044638F">
      <w:pPr>
        <w:rPr>
          <w:ins w:id="7067" w:author="Arjan" w:date="2012-12-10T16:17:00Z"/>
        </w:rPr>
      </w:pPr>
    </w:p>
    <w:bookmarkStart w:id="7068" w:name="BKM_23EA2150_5EEA_4845_9814_ABC2756C4368"/>
    <w:bookmarkEnd w:id="7068"/>
    <w:p w14:paraId="4EDB07A9" w14:textId="77777777" w:rsidR="00D30F71" w:rsidRPr="00355852" w:rsidRDefault="00DA5D93" w:rsidP="00355852">
      <w:pPr>
        <w:autoSpaceDE w:val="0"/>
        <w:autoSpaceDN w:val="0"/>
        <w:adjustRightInd w:val="0"/>
        <w:spacing w:before="240" w:after="60" w:line="240" w:lineRule="auto"/>
        <w:outlineLvl w:val="3"/>
        <w:rPr>
          <w:ins w:id="7069" w:author="Arjan" w:date="2012-12-10T16:18:00Z"/>
          <w:rFonts w:ascii="Arial" w:eastAsia="Times New Roman" w:hAnsi="Arial" w:cs="Arial"/>
          <w:b/>
          <w:bCs/>
          <w:color w:val="004080"/>
          <w:sz w:val="24"/>
          <w:szCs w:val="24"/>
        </w:rPr>
      </w:pPr>
      <w:r w:rsidRPr="00355852">
        <w:rPr>
          <w:rFonts w:ascii="Arial" w:eastAsia="Times New Roman" w:hAnsi="Arial" w:cs="Arial"/>
          <w:b/>
          <w:bCs/>
          <w:color w:val="004080"/>
          <w:sz w:val="24"/>
          <w:szCs w:val="24"/>
        </w:rPr>
        <w:fldChar w:fldCharType="begin" w:fldLock="1"/>
      </w:r>
      <w:r w:rsidR="00D30F71" w:rsidRPr="00355852">
        <w:rPr>
          <w:rFonts w:ascii="Arial" w:eastAsia="Times New Roman" w:hAnsi="Arial" w:cs="Arial"/>
          <w:b/>
          <w:bCs/>
          <w:color w:val="004080"/>
          <w:sz w:val="24"/>
          <w:szCs w:val="24"/>
        </w:rPr>
        <w:instrText>MERGEFIELD Element.Stereotype</w:instrText>
      </w:r>
      <w:r w:rsidRPr="00355852">
        <w:rPr>
          <w:rFonts w:ascii="Arial" w:eastAsia="Times New Roman" w:hAnsi="Arial" w:cs="Arial"/>
          <w:b/>
          <w:bCs/>
          <w:color w:val="004080"/>
          <w:sz w:val="24"/>
          <w:szCs w:val="24"/>
        </w:rPr>
        <w:fldChar w:fldCharType="separate"/>
      </w:r>
      <w:ins w:id="7070" w:author="Arjan" w:date="2012-12-10T16:18:00Z">
        <w:r w:rsidR="00D30F71" w:rsidRPr="00355852">
          <w:rPr>
            <w:rFonts w:ascii="Arial" w:eastAsia="Times New Roman" w:hAnsi="Arial" w:cs="Arial"/>
            <w:b/>
            <w:bCs/>
            <w:color w:val="004080"/>
            <w:sz w:val="24"/>
            <w:szCs w:val="24"/>
          </w:rPr>
          <w:t>«Groepattribuutsoort»</w:t>
        </w:r>
        <w:r w:rsidRPr="00355852">
          <w:rPr>
            <w:rFonts w:ascii="Arial" w:eastAsia="Times New Roman" w:hAnsi="Arial" w:cs="Arial"/>
            <w:b/>
            <w:bCs/>
            <w:color w:val="004080"/>
            <w:sz w:val="24"/>
            <w:szCs w:val="24"/>
          </w:rPr>
          <w:fldChar w:fldCharType="end"/>
        </w:r>
        <w:r w:rsidR="00D30F71" w:rsidRPr="00355852">
          <w:rPr>
            <w:rFonts w:ascii="Arial" w:eastAsia="Times New Roman" w:hAnsi="Arial" w:cs="Arial"/>
            <w:b/>
            <w:bCs/>
            <w:color w:val="004080"/>
            <w:sz w:val="24"/>
            <w:szCs w:val="24"/>
          </w:rPr>
          <w:t xml:space="preserve"> </w:t>
        </w:r>
        <w:r w:rsidRPr="00355852">
          <w:rPr>
            <w:rFonts w:ascii="Arial" w:eastAsia="Times New Roman" w:hAnsi="Arial" w:cs="Arial"/>
            <w:b/>
            <w:bCs/>
            <w:color w:val="004080"/>
            <w:sz w:val="24"/>
            <w:szCs w:val="24"/>
          </w:rPr>
          <w:fldChar w:fldCharType="begin" w:fldLock="1"/>
        </w:r>
        <w:r w:rsidR="00D30F71" w:rsidRPr="00355852">
          <w:rPr>
            <w:rFonts w:ascii="Arial" w:eastAsia="Times New Roman" w:hAnsi="Arial" w:cs="Arial"/>
            <w:b/>
            <w:bCs/>
            <w:color w:val="004080"/>
            <w:sz w:val="24"/>
            <w:szCs w:val="24"/>
          </w:rPr>
          <w:instrText>MERGEFIELD Element.Name</w:instrText>
        </w:r>
        <w:r w:rsidRPr="00355852">
          <w:rPr>
            <w:rFonts w:ascii="Arial" w:eastAsia="Times New Roman" w:hAnsi="Arial" w:cs="Arial"/>
            <w:b/>
            <w:bCs/>
            <w:color w:val="004080"/>
            <w:sz w:val="24"/>
            <w:szCs w:val="24"/>
          </w:rPr>
          <w:fldChar w:fldCharType="separate"/>
        </w:r>
        <w:r w:rsidR="00D30F71" w:rsidRPr="00355852">
          <w:rPr>
            <w:rFonts w:ascii="Arial" w:eastAsia="Times New Roman" w:hAnsi="Arial" w:cs="Arial"/>
            <w:b/>
            <w:bCs/>
            <w:color w:val="004080"/>
            <w:sz w:val="24"/>
            <w:szCs w:val="24"/>
          </w:rPr>
          <w:t>Contactpersoon KLANT-</w:t>
        </w:r>
      </w:ins>
      <w:ins w:id="7071" w:author="Arjan" w:date="2012-12-10T16:19:00Z">
        <w:r w:rsidR="00D30F71" w:rsidRPr="00355852">
          <w:rPr>
            <w:rFonts w:ascii="Arial" w:eastAsia="Times New Roman" w:hAnsi="Arial" w:cs="Arial"/>
            <w:b/>
            <w:bCs/>
            <w:color w:val="004080"/>
            <w:sz w:val="24"/>
            <w:szCs w:val="24"/>
          </w:rPr>
          <w:t>C</w:t>
        </w:r>
      </w:ins>
      <w:ins w:id="7072" w:author="Arjan" w:date="2012-12-10T16:18:00Z">
        <w:r w:rsidR="00D30F71" w:rsidRPr="00355852">
          <w:rPr>
            <w:rFonts w:ascii="Arial" w:eastAsia="Times New Roman" w:hAnsi="Arial" w:cs="Arial"/>
            <w:b/>
            <w:bCs/>
            <w:color w:val="004080"/>
            <w:sz w:val="24"/>
            <w:szCs w:val="24"/>
          </w:rPr>
          <w:t>ONTACTPERSOON</w:t>
        </w:r>
        <w:r w:rsidRPr="00355852">
          <w:rPr>
            <w:rFonts w:ascii="Arial" w:eastAsia="Times New Roman" w:hAnsi="Arial" w:cs="Arial"/>
            <w:b/>
            <w:bCs/>
            <w:color w:val="004080"/>
            <w:sz w:val="24"/>
            <w:szCs w:val="24"/>
          </w:rPr>
          <w:fldChar w:fldCharType="end"/>
        </w:r>
      </w:ins>
    </w:p>
    <w:tbl>
      <w:tblPr>
        <w:tblW w:w="9360" w:type="dxa"/>
        <w:tblInd w:w="60" w:type="dxa"/>
        <w:tblLayout w:type="fixed"/>
        <w:tblCellMar>
          <w:left w:w="60" w:type="dxa"/>
          <w:right w:w="60" w:type="dxa"/>
        </w:tblCellMar>
        <w:tblLook w:val="0000" w:firstRow="0" w:lastRow="0" w:firstColumn="0" w:lastColumn="0" w:noHBand="0" w:noVBand="0"/>
      </w:tblPr>
      <w:tblGrid>
        <w:gridCol w:w="3600"/>
        <w:gridCol w:w="90"/>
        <w:gridCol w:w="990"/>
        <w:gridCol w:w="3330"/>
        <w:gridCol w:w="1350"/>
      </w:tblGrid>
      <w:tr w:rsidR="00D30F71" w:rsidRPr="00D30F71" w14:paraId="1C615858" w14:textId="77777777" w:rsidTr="00D30F71">
        <w:trPr>
          <w:trHeight w:val="230"/>
          <w:ins w:id="7073" w:author="Arjan" w:date="2012-12-10T16:23:00Z"/>
        </w:trPr>
        <w:tc>
          <w:tcPr>
            <w:tcW w:w="3690" w:type="dxa"/>
            <w:gridSpan w:val="2"/>
            <w:tcBorders>
              <w:top w:val="nil"/>
              <w:left w:val="nil"/>
              <w:bottom w:val="nil"/>
              <w:right w:val="nil"/>
            </w:tcBorders>
          </w:tcPr>
          <w:p w14:paraId="43C1D0A9" w14:textId="77777777" w:rsidR="00D30F71" w:rsidRPr="00D30F71" w:rsidRDefault="00D30F71" w:rsidP="00D30F71">
            <w:pPr>
              <w:autoSpaceDE w:val="0"/>
              <w:autoSpaceDN w:val="0"/>
              <w:adjustRightInd w:val="0"/>
              <w:spacing w:after="0" w:line="240" w:lineRule="auto"/>
              <w:rPr>
                <w:ins w:id="7074" w:author="Arjan" w:date="2012-12-10T16:23:00Z"/>
                <w:rFonts w:ascii="Arial" w:eastAsia="Times New Roman" w:hAnsi="Arial" w:cs="Arial"/>
                <w:color w:val="000000"/>
                <w:sz w:val="20"/>
                <w:szCs w:val="20"/>
              </w:rPr>
            </w:pPr>
            <w:bookmarkStart w:id="7075" w:name="BKM_1E57BA48_D14D_4c46_B0DD_81DD16BABE99"/>
            <w:bookmarkStart w:id="7076" w:name="BKM_43782CB6_AD0D_4183_9383_05E37CEE3A70"/>
            <w:bookmarkStart w:id="7077" w:name="BKM_94682650_BA8E_4d06_8A3C_7FB57CD27B3F"/>
            <w:bookmarkStart w:id="7078" w:name="BKM_81E3B162_CCAB_4a28_9E84_BBD29D059E9B"/>
            <w:bookmarkEnd w:id="7075"/>
            <w:bookmarkEnd w:id="7076"/>
            <w:bookmarkEnd w:id="7077"/>
            <w:bookmarkEnd w:id="7078"/>
            <w:ins w:id="7079" w:author="Arjan" w:date="2012-12-10T16:23:00Z">
              <w:r w:rsidRPr="00D30F71">
                <w:rPr>
                  <w:rFonts w:ascii="Arial" w:eastAsia="Times New Roman" w:hAnsi="Arial" w:cs="Arial"/>
                  <w:b/>
                  <w:bCs/>
                  <w:color w:val="000000"/>
                  <w:sz w:val="20"/>
                  <w:szCs w:val="20"/>
                </w:rPr>
                <w:t>Naam groepattribuutsoort</w:t>
              </w:r>
            </w:ins>
          </w:p>
        </w:tc>
        <w:tc>
          <w:tcPr>
            <w:tcW w:w="5670" w:type="dxa"/>
            <w:gridSpan w:val="3"/>
            <w:tcBorders>
              <w:top w:val="nil"/>
              <w:left w:val="nil"/>
              <w:bottom w:val="nil"/>
              <w:right w:val="nil"/>
            </w:tcBorders>
          </w:tcPr>
          <w:p w14:paraId="7D6EBD4E" w14:textId="77777777" w:rsidR="00D30F71" w:rsidRPr="00D30F71" w:rsidRDefault="00DA5D93" w:rsidP="00D30F71">
            <w:pPr>
              <w:autoSpaceDE w:val="0"/>
              <w:autoSpaceDN w:val="0"/>
              <w:adjustRightInd w:val="0"/>
              <w:spacing w:after="0" w:line="240" w:lineRule="auto"/>
              <w:rPr>
                <w:ins w:id="7080" w:author="Arjan" w:date="2012-12-10T16:23:00Z"/>
                <w:rFonts w:ascii="Arial" w:eastAsia="Times New Roman" w:hAnsi="Arial" w:cs="Arial"/>
                <w:color w:val="000000"/>
                <w:sz w:val="20"/>
                <w:szCs w:val="20"/>
              </w:rPr>
            </w:pPr>
            <w:ins w:id="7081" w:author="Arjan" w:date="2012-12-10T16:23: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Element.Name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KLANT-CONTACTPERSOON</w:t>
              </w:r>
              <w:r w:rsidRPr="00D30F71">
                <w:rPr>
                  <w:rFonts w:ascii="Arial" w:hAnsi="Arial" w:cs="Arial"/>
                  <w:sz w:val="20"/>
                  <w:szCs w:val="20"/>
                  <w:lang w:val="en-AU"/>
                </w:rPr>
                <w:fldChar w:fldCharType="end"/>
              </w:r>
            </w:ins>
          </w:p>
        </w:tc>
      </w:tr>
      <w:tr w:rsidR="00D30F71" w:rsidRPr="00D30F71" w14:paraId="704731F0" w14:textId="77777777" w:rsidTr="00D30F71">
        <w:trPr>
          <w:ins w:id="7082" w:author="Arjan" w:date="2012-12-10T16:23:00Z"/>
        </w:trPr>
        <w:tc>
          <w:tcPr>
            <w:tcW w:w="3690" w:type="dxa"/>
            <w:gridSpan w:val="2"/>
            <w:tcBorders>
              <w:top w:val="nil"/>
              <w:left w:val="nil"/>
              <w:bottom w:val="nil"/>
              <w:right w:val="nil"/>
            </w:tcBorders>
          </w:tcPr>
          <w:p w14:paraId="5D86D6F3" w14:textId="77777777" w:rsidR="00D30F71" w:rsidRPr="00D30F71" w:rsidRDefault="00D30F71" w:rsidP="00D30F71">
            <w:pPr>
              <w:autoSpaceDE w:val="0"/>
              <w:autoSpaceDN w:val="0"/>
              <w:adjustRightInd w:val="0"/>
              <w:spacing w:after="0" w:line="240" w:lineRule="auto"/>
              <w:rPr>
                <w:ins w:id="7083"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18F0FDD9" w14:textId="77777777" w:rsidR="00D30F71" w:rsidRPr="00D30F71" w:rsidRDefault="00D30F71" w:rsidP="00D30F71">
            <w:pPr>
              <w:autoSpaceDE w:val="0"/>
              <w:autoSpaceDN w:val="0"/>
              <w:adjustRightInd w:val="0"/>
              <w:spacing w:after="0" w:line="240" w:lineRule="auto"/>
              <w:rPr>
                <w:ins w:id="7084" w:author="Arjan" w:date="2012-12-10T16:23:00Z"/>
                <w:rFonts w:ascii="Arial" w:eastAsia="Times New Roman" w:hAnsi="Arial" w:cs="Arial"/>
                <w:b/>
                <w:bCs/>
                <w:color w:val="000000"/>
                <w:sz w:val="20"/>
                <w:szCs w:val="20"/>
              </w:rPr>
            </w:pPr>
          </w:p>
        </w:tc>
      </w:tr>
      <w:tr w:rsidR="00D30F71" w:rsidRPr="00D30F71" w14:paraId="1DE1273C" w14:textId="77777777" w:rsidTr="00D30F71">
        <w:trPr>
          <w:ins w:id="7085" w:author="Arjan" w:date="2012-12-10T16:23:00Z"/>
        </w:trPr>
        <w:tc>
          <w:tcPr>
            <w:tcW w:w="3690" w:type="dxa"/>
            <w:gridSpan w:val="2"/>
            <w:tcBorders>
              <w:top w:val="nil"/>
              <w:left w:val="nil"/>
              <w:bottom w:val="nil"/>
              <w:right w:val="nil"/>
            </w:tcBorders>
          </w:tcPr>
          <w:p w14:paraId="7653C8A8" w14:textId="77777777" w:rsidR="00D30F71" w:rsidRPr="00D30F71" w:rsidRDefault="00D30F71" w:rsidP="00D30F71">
            <w:pPr>
              <w:autoSpaceDE w:val="0"/>
              <w:autoSpaceDN w:val="0"/>
              <w:adjustRightInd w:val="0"/>
              <w:spacing w:after="0" w:line="240" w:lineRule="auto"/>
              <w:rPr>
                <w:ins w:id="7086" w:author="Arjan" w:date="2012-12-10T16:23:00Z"/>
                <w:rFonts w:ascii="Arial" w:eastAsia="Times New Roman" w:hAnsi="Arial" w:cs="Arial"/>
                <w:color w:val="000000"/>
                <w:sz w:val="20"/>
                <w:szCs w:val="20"/>
              </w:rPr>
            </w:pPr>
            <w:ins w:id="7087" w:author="Arjan" w:date="2012-12-10T16:23:00Z">
              <w:r w:rsidRPr="00D30F71">
                <w:rPr>
                  <w:rFonts w:ascii="Arial" w:eastAsia="Times New Roman" w:hAnsi="Arial" w:cs="Arial"/>
                  <w:b/>
                  <w:bCs/>
                  <w:color w:val="000000"/>
                  <w:sz w:val="20"/>
                  <w:szCs w:val="20"/>
                </w:rPr>
                <w:t>Herkomst groepattribuutsoort</w:t>
              </w:r>
            </w:ins>
          </w:p>
        </w:tc>
        <w:tc>
          <w:tcPr>
            <w:tcW w:w="5670" w:type="dxa"/>
            <w:gridSpan w:val="3"/>
            <w:tcBorders>
              <w:top w:val="nil"/>
              <w:left w:val="nil"/>
              <w:bottom w:val="nil"/>
              <w:right w:val="nil"/>
            </w:tcBorders>
          </w:tcPr>
          <w:p w14:paraId="0745DAA2" w14:textId="77777777" w:rsidR="00D30F71" w:rsidRPr="00D30F71" w:rsidRDefault="00D30F71" w:rsidP="00D30F71">
            <w:pPr>
              <w:autoSpaceDE w:val="0"/>
              <w:autoSpaceDN w:val="0"/>
              <w:adjustRightInd w:val="0"/>
              <w:spacing w:after="0" w:line="240" w:lineRule="auto"/>
              <w:rPr>
                <w:ins w:id="7088" w:author="Arjan" w:date="2012-12-10T16:23:00Z"/>
                <w:rFonts w:ascii="Arial" w:eastAsia="Times New Roman" w:hAnsi="Arial" w:cs="Arial"/>
                <w:color w:val="000000"/>
                <w:sz w:val="20"/>
                <w:szCs w:val="20"/>
              </w:rPr>
            </w:pPr>
            <w:ins w:id="7089" w:author="Arjan" w:date="2012-12-10T16:23:00Z">
              <w:r w:rsidRPr="00D30F71">
                <w:rPr>
                  <w:rFonts w:ascii="Arial" w:eastAsia="Times New Roman" w:hAnsi="Arial" w:cs="Arial"/>
                  <w:color w:val="000000"/>
                  <w:sz w:val="20"/>
                  <w:szCs w:val="20"/>
                </w:rPr>
                <w:t>KING</w:t>
              </w:r>
            </w:ins>
          </w:p>
        </w:tc>
      </w:tr>
      <w:tr w:rsidR="00D30F71" w:rsidRPr="00D30F71" w14:paraId="6F2B6B73" w14:textId="77777777" w:rsidTr="00D30F71">
        <w:trPr>
          <w:trHeight w:val="230"/>
          <w:ins w:id="7090" w:author="Arjan" w:date="2012-12-10T16:23:00Z"/>
        </w:trPr>
        <w:tc>
          <w:tcPr>
            <w:tcW w:w="3690" w:type="dxa"/>
            <w:gridSpan w:val="2"/>
            <w:tcBorders>
              <w:top w:val="nil"/>
              <w:left w:val="nil"/>
              <w:bottom w:val="nil"/>
              <w:right w:val="nil"/>
            </w:tcBorders>
          </w:tcPr>
          <w:p w14:paraId="61AAECFB" w14:textId="77777777" w:rsidR="00D30F71" w:rsidRPr="00D30F71" w:rsidRDefault="00D30F71" w:rsidP="00D30F71">
            <w:pPr>
              <w:autoSpaceDE w:val="0"/>
              <w:autoSpaceDN w:val="0"/>
              <w:adjustRightInd w:val="0"/>
              <w:spacing w:after="0" w:line="240" w:lineRule="auto"/>
              <w:rPr>
                <w:ins w:id="7091"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75523E42" w14:textId="77777777" w:rsidR="00D30F71" w:rsidRPr="00D30F71" w:rsidRDefault="00D30F71" w:rsidP="00D30F71">
            <w:pPr>
              <w:autoSpaceDE w:val="0"/>
              <w:autoSpaceDN w:val="0"/>
              <w:adjustRightInd w:val="0"/>
              <w:spacing w:after="0" w:line="240" w:lineRule="auto"/>
              <w:rPr>
                <w:ins w:id="7092" w:author="Arjan" w:date="2012-12-10T16:23:00Z"/>
                <w:rFonts w:ascii="Arial" w:eastAsia="Times New Roman" w:hAnsi="Arial" w:cs="Arial"/>
                <w:b/>
                <w:bCs/>
                <w:color w:val="000000"/>
                <w:sz w:val="20"/>
                <w:szCs w:val="20"/>
              </w:rPr>
            </w:pPr>
          </w:p>
        </w:tc>
      </w:tr>
      <w:tr w:rsidR="00D30F71" w:rsidRPr="00D30F71" w14:paraId="50F871E4" w14:textId="77777777" w:rsidTr="00D30F71">
        <w:trPr>
          <w:trHeight w:val="230"/>
          <w:ins w:id="7093" w:author="Arjan" w:date="2012-12-10T16:23:00Z"/>
        </w:trPr>
        <w:tc>
          <w:tcPr>
            <w:tcW w:w="3690" w:type="dxa"/>
            <w:gridSpan w:val="2"/>
            <w:tcBorders>
              <w:top w:val="nil"/>
              <w:left w:val="nil"/>
              <w:bottom w:val="nil"/>
              <w:right w:val="nil"/>
            </w:tcBorders>
          </w:tcPr>
          <w:p w14:paraId="6FC6162F" w14:textId="77777777" w:rsidR="00D30F71" w:rsidRPr="00D30F71" w:rsidRDefault="00D30F71" w:rsidP="00D30F71">
            <w:pPr>
              <w:autoSpaceDE w:val="0"/>
              <w:autoSpaceDN w:val="0"/>
              <w:adjustRightInd w:val="0"/>
              <w:spacing w:after="0" w:line="240" w:lineRule="auto"/>
              <w:rPr>
                <w:ins w:id="7094" w:author="Arjan" w:date="2012-12-10T16:23:00Z"/>
                <w:rFonts w:ascii="Arial" w:eastAsia="Times New Roman" w:hAnsi="Arial" w:cs="Arial"/>
                <w:color w:val="000000"/>
                <w:sz w:val="20"/>
                <w:szCs w:val="20"/>
              </w:rPr>
            </w:pPr>
            <w:ins w:id="7095" w:author="Arjan" w:date="2012-12-10T16:23:00Z">
              <w:r w:rsidRPr="00D30F71">
                <w:rPr>
                  <w:rFonts w:ascii="Arial" w:eastAsia="Times New Roman" w:hAnsi="Arial" w:cs="Arial"/>
                  <w:b/>
                  <w:bCs/>
                  <w:color w:val="000000"/>
                  <w:sz w:val="20"/>
                  <w:szCs w:val="20"/>
                </w:rPr>
                <w:t>Code groepattribuutsoort</w:t>
              </w:r>
            </w:ins>
          </w:p>
        </w:tc>
        <w:tc>
          <w:tcPr>
            <w:tcW w:w="5670" w:type="dxa"/>
            <w:gridSpan w:val="3"/>
            <w:tcBorders>
              <w:top w:val="nil"/>
              <w:left w:val="nil"/>
              <w:bottom w:val="nil"/>
              <w:right w:val="nil"/>
            </w:tcBorders>
          </w:tcPr>
          <w:p w14:paraId="1D4DE936" w14:textId="77777777" w:rsidR="00D30F71" w:rsidRPr="00D30F71" w:rsidRDefault="00D30F71" w:rsidP="00D30F71">
            <w:pPr>
              <w:autoSpaceDE w:val="0"/>
              <w:autoSpaceDN w:val="0"/>
              <w:adjustRightInd w:val="0"/>
              <w:spacing w:after="0" w:line="240" w:lineRule="auto"/>
              <w:rPr>
                <w:ins w:id="7096" w:author="Arjan" w:date="2012-12-10T16:23:00Z"/>
                <w:rFonts w:ascii="Arial" w:eastAsia="Times New Roman" w:hAnsi="Arial" w:cs="Arial"/>
                <w:color w:val="000000"/>
                <w:sz w:val="20"/>
                <w:szCs w:val="20"/>
              </w:rPr>
            </w:pPr>
          </w:p>
        </w:tc>
      </w:tr>
      <w:tr w:rsidR="00D30F71" w:rsidRPr="00D30F71" w14:paraId="5589B0EF" w14:textId="77777777" w:rsidTr="00D30F71">
        <w:trPr>
          <w:ins w:id="7097" w:author="Arjan" w:date="2012-12-10T16:23:00Z"/>
        </w:trPr>
        <w:tc>
          <w:tcPr>
            <w:tcW w:w="3690" w:type="dxa"/>
            <w:gridSpan w:val="2"/>
            <w:tcBorders>
              <w:top w:val="nil"/>
              <w:left w:val="nil"/>
              <w:bottom w:val="nil"/>
              <w:right w:val="nil"/>
            </w:tcBorders>
          </w:tcPr>
          <w:p w14:paraId="66361749" w14:textId="77777777" w:rsidR="00D30F71" w:rsidRPr="00D30F71" w:rsidRDefault="00D30F71" w:rsidP="00D30F71">
            <w:pPr>
              <w:autoSpaceDE w:val="0"/>
              <w:autoSpaceDN w:val="0"/>
              <w:adjustRightInd w:val="0"/>
              <w:spacing w:after="0" w:line="240" w:lineRule="auto"/>
              <w:rPr>
                <w:ins w:id="7098"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44283518" w14:textId="77777777" w:rsidR="00D30F71" w:rsidRPr="00D30F71" w:rsidRDefault="00D30F71" w:rsidP="00D30F71">
            <w:pPr>
              <w:autoSpaceDE w:val="0"/>
              <w:autoSpaceDN w:val="0"/>
              <w:adjustRightInd w:val="0"/>
              <w:spacing w:after="0" w:line="240" w:lineRule="auto"/>
              <w:rPr>
                <w:ins w:id="7099" w:author="Arjan" w:date="2012-12-10T16:23:00Z"/>
                <w:rFonts w:ascii="Arial" w:eastAsia="Times New Roman" w:hAnsi="Arial" w:cs="Arial"/>
                <w:b/>
                <w:bCs/>
                <w:color w:val="000000"/>
                <w:sz w:val="20"/>
                <w:szCs w:val="20"/>
              </w:rPr>
            </w:pPr>
          </w:p>
        </w:tc>
      </w:tr>
      <w:tr w:rsidR="00355852" w:rsidRPr="00D30F71" w14:paraId="55937E4C" w14:textId="77777777" w:rsidTr="00D30F71">
        <w:trPr>
          <w:ins w:id="7100" w:author="Arjan" w:date="2014-11-17T23:16:00Z"/>
        </w:trPr>
        <w:tc>
          <w:tcPr>
            <w:tcW w:w="3690" w:type="dxa"/>
            <w:gridSpan w:val="2"/>
            <w:tcBorders>
              <w:top w:val="nil"/>
              <w:left w:val="nil"/>
              <w:bottom w:val="nil"/>
              <w:right w:val="nil"/>
            </w:tcBorders>
          </w:tcPr>
          <w:p w14:paraId="1E55AB26" w14:textId="77777777" w:rsidR="00355852" w:rsidRPr="00D30F71" w:rsidRDefault="00355852" w:rsidP="00D30F71">
            <w:pPr>
              <w:autoSpaceDE w:val="0"/>
              <w:autoSpaceDN w:val="0"/>
              <w:adjustRightInd w:val="0"/>
              <w:spacing w:after="0" w:line="240" w:lineRule="auto"/>
              <w:rPr>
                <w:ins w:id="7101" w:author="Arjan" w:date="2014-11-17T23:16:00Z"/>
                <w:rFonts w:ascii="Arial" w:eastAsia="Times New Roman" w:hAnsi="Arial" w:cs="Arial"/>
                <w:b/>
                <w:bCs/>
                <w:color w:val="000000"/>
                <w:sz w:val="20"/>
                <w:szCs w:val="20"/>
              </w:rPr>
            </w:pPr>
            <w:ins w:id="7102" w:author="Arjan" w:date="2014-11-17T23:16:00Z">
              <w:r w:rsidRPr="008F7B24">
                <w:rPr>
                  <w:rFonts w:ascii="Arial" w:eastAsia="Times New Roman" w:hAnsi="Arial" w:cs="Arial"/>
                  <w:b/>
                  <w:bCs/>
                  <w:color w:val="000000"/>
                  <w:sz w:val="20"/>
                  <w:szCs w:val="20"/>
                </w:rPr>
                <w:t>XML-tag attribuutsoort</w:t>
              </w:r>
            </w:ins>
          </w:p>
        </w:tc>
        <w:tc>
          <w:tcPr>
            <w:tcW w:w="5670" w:type="dxa"/>
            <w:gridSpan w:val="3"/>
            <w:tcBorders>
              <w:top w:val="nil"/>
              <w:left w:val="nil"/>
              <w:bottom w:val="nil"/>
              <w:right w:val="nil"/>
            </w:tcBorders>
          </w:tcPr>
          <w:p w14:paraId="5793A0FA" w14:textId="77777777" w:rsidR="00355852" w:rsidRPr="00355852" w:rsidRDefault="00355852" w:rsidP="00D30F71">
            <w:pPr>
              <w:autoSpaceDE w:val="0"/>
              <w:autoSpaceDN w:val="0"/>
              <w:adjustRightInd w:val="0"/>
              <w:spacing w:after="0" w:line="240" w:lineRule="auto"/>
              <w:rPr>
                <w:ins w:id="7103" w:author="Arjan" w:date="2014-11-17T23:16:00Z"/>
                <w:rFonts w:ascii="Arial" w:eastAsia="Times New Roman" w:hAnsi="Arial" w:cs="Arial"/>
                <w:bCs/>
                <w:color w:val="000000"/>
                <w:sz w:val="20"/>
                <w:szCs w:val="20"/>
              </w:rPr>
            </w:pPr>
            <w:ins w:id="7104" w:author="Arjan" w:date="2014-11-17T23:16:00Z">
              <w:r w:rsidRPr="00355852">
                <w:rPr>
                  <w:rFonts w:ascii="Arial" w:eastAsia="Times New Roman" w:hAnsi="Arial" w:cs="Arial"/>
                  <w:bCs/>
                  <w:color w:val="000000"/>
                  <w:sz w:val="20"/>
                  <w:szCs w:val="20"/>
                </w:rPr>
                <w:t>contactpersoon</w:t>
              </w:r>
            </w:ins>
          </w:p>
        </w:tc>
      </w:tr>
      <w:tr w:rsidR="00355852" w:rsidRPr="00D30F71" w14:paraId="519E7BCE" w14:textId="77777777" w:rsidTr="00D30F71">
        <w:trPr>
          <w:ins w:id="7105" w:author="Arjan" w:date="2014-11-17T23:16:00Z"/>
        </w:trPr>
        <w:tc>
          <w:tcPr>
            <w:tcW w:w="3690" w:type="dxa"/>
            <w:gridSpan w:val="2"/>
            <w:tcBorders>
              <w:top w:val="nil"/>
              <w:left w:val="nil"/>
              <w:bottom w:val="nil"/>
              <w:right w:val="nil"/>
            </w:tcBorders>
          </w:tcPr>
          <w:p w14:paraId="1660FD88" w14:textId="77777777" w:rsidR="00355852" w:rsidRPr="00D30F71" w:rsidRDefault="00355852" w:rsidP="00D30F71">
            <w:pPr>
              <w:autoSpaceDE w:val="0"/>
              <w:autoSpaceDN w:val="0"/>
              <w:adjustRightInd w:val="0"/>
              <w:spacing w:after="0" w:line="240" w:lineRule="auto"/>
              <w:rPr>
                <w:ins w:id="7106" w:author="Arjan" w:date="2014-11-17T23:16: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21EB0EAB" w14:textId="77777777" w:rsidR="00355852" w:rsidRPr="00D30F71" w:rsidRDefault="00355852" w:rsidP="00D30F71">
            <w:pPr>
              <w:autoSpaceDE w:val="0"/>
              <w:autoSpaceDN w:val="0"/>
              <w:adjustRightInd w:val="0"/>
              <w:spacing w:after="0" w:line="240" w:lineRule="auto"/>
              <w:rPr>
                <w:ins w:id="7107" w:author="Arjan" w:date="2014-11-17T23:16:00Z"/>
                <w:rFonts w:ascii="Arial" w:eastAsia="Times New Roman" w:hAnsi="Arial" w:cs="Arial"/>
                <w:b/>
                <w:bCs/>
                <w:color w:val="000000"/>
                <w:sz w:val="20"/>
                <w:szCs w:val="20"/>
              </w:rPr>
            </w:pPr>
          </w:p>
        </w:tc>
      </w:tr>
      <w:tr w:rsidR="00D30F71" w:rsidRPr="005C14BE" w14:paraId="074FF4DD" w14:textId="77777777" w:rsidTr="00D30F71">
        <w:trPr>
          <w:ins w:id="7108" w:author="Arjan" w:date="2012-12-10T16:23:00Z"/>
        </w:trPr>
        <w:tc>
          <w:tcPr>
            <w:tcW w:w="3690" w:type="dxa"/>
            <w:gridSpan w:val="2"/>
            <w:tcBorders>
              <w:top w:val="nil"/>
              <w:left w:val="nil"/>
              <w:bottom w:val="nil"/>
              <w:right w:val="nil"/>
            </w:tcBorders>
          </w:tcPr>
          <w:p w14:paraId="480064D4" w14:textId="77777777" w:rsidR="00D30F71" w:rsidRPr="00D30F71" w:rsidRDefault="00D30F71" w:rsidP="00D30F71">
            <w:pPr>
              <w:autoSpaceDE w:val="0"/>
              <w:autoSpaceDN w:val="0"/>
              <w:adjustRightInd w:val="0"/>
              <w:spacing w:after="0" w:line="240" w:lineRule="auto"/>
              <w:rPr>
                <w:ins w:id="7109" w:author="Arjan" w:date="2012-12-10T16:23:00Z"/>
                <w:rFonts w:ascii="Arial" w:eastAsia="Times New Roman" w:hAnsi="Arial" w:cs="Arial"/>
                <w:color w:val="000000"/>
                <w:sz w:val="20"/>
                <w:szCs w:val="20"/>
              </w:rPr>
            </w:pPr>
            <w:ins w:id="7110" w:author="Arjan" w:date="2012-12-10T16:23:00Z">
              <w:r w:rsidRPr="00D30F71">
                <w:rPr>
                  <w:rFonts w:ascii="Arial" w:eastAsia="Times New Roman" w:hAnsi="Arial" w:cs="Arial"/>
                  <w:b/>
                  <w:bCs/>
                  <w:color w:val="000000"/>
                  <w:sz w:val="20"/>
                  <w:szCs w:val="20"/>
                </w:rPr>
                <w:t>Definitie groepattribuutsoort</w:t>
              </w:r>
            </w:ins>
          </w:p>
        </w:tc>
        <w:tc>
          <w:tcPr>
            <w:tcW w:w="5670" w:type="dxa"/>
            <w:gridSpan w:val="3"/>
            <w:tcBorders>
              <w:top w:val="nil"/>
              <w:left w:val="nil"/>
              <w:bottom w:val="nil"/>
              <w:right w:val="nil"/>
            </w:tcBorders>
          </w:tcPr>
          <w:p w14:paraId="5228EE6F" w14:textId="77777777" w:rsidR="00D30F71" w:rsidRPr="00DD0F4F" w:rsidRDefault="00DA5D93" w:rsidP="00D30F71">
            <w:pPr>
              <w:autoSpaceDE w:val="0"/>
              <w:autoSpaceDN w:val="0"/>
              <w:adjustRightInd w:val="0"/>
              <w:spacing w:after="0" w:line="240" w:lineRule="auto"/>
              <w:rPr>
                <w:ins w:id="7111" w:author="Arjan" w:date="2012-12-10T16:23:00Z"/>
                <w:rFonts w:ascii="Arial" w:eastAsia="Times New Roman" w:hAnsi="Arial" w:cs="Arial"/>
                <w:color w:val="000000"/>
                <w:sz w:val="20"/>
                <w:szCs w:val="20"/>
                <w:lang w:val="nl-NL"/>
              </w:rPr>
            </w:pPr>
            <w:ins w:id="7112" w:author="Arjan" w:date="2012-12-10T16:23:00Z">
              <w:r w:rsidRPr="00D30F71">
                <w:rPr>
                  <w:rFonts w:ascii="Arial" w:hAnsi="Arial" w:cs="Arial"/>
                  <w:sz w:val="20"/>
                  <w:szCs w:val="20"/>
                  <w:lang w:val="en-AU"/>
                </w:rPr>
                <w:fldChar w:fldCharType="begin" w:fldLock="1"/>
              </w:r>
              <w:r w:rsidR="00D30F71" w:rsidRPr="00DD0F4F">
                <w:rPr>
                  <w:rFonts w:ascii="Arial" w:hAnsi="Arial" w:cs="Arial"/>
                  <w:sz w:val="20"/>
                  <w:szCs w:val="20"/>
                  <w:lang w:val="nl-NL"/>
                </w:rPr>
                <w:instrText xml:space="preserve">MERGEFIELD </w:instrText>
              </w:r>
              <w:r w:rsidR="00D30F71" w:rsidRPr="00DD0F4F">
                <w:rPr>
                  <w:rFonts w:ascii="Arial" w:eastAsia="Times New Roman" w:hAnsi="Arial" w:cs="Arial"/>
                  <w:color w:val="000000"/>
                  <w:sz w:val="20"/>
                  <w:szCs w:val="20"/>
                  <w:lang w:val="nl-NL"/>
                </w:rPr>
                <w:instrText>Element.Notes</w:instrText>
              </w:r>
              <w:r w:rsidRPr="00D30F71">
                <w:rPr>
                  <w:rFonts w:ascii="Arial" w:hAnsi="Arial" w:cs="Arial"/>
                  <w:sz w:val="20"/>
                  <w:szCs w:val="20"/>
                  <w:lang w:val="en-AU"/>
                </w:rPr>
                <w:fldChar w:fldCharType="end"/>
              </w:r>
              <w:r w:rsidR="00D30F71" w:rsidRPr="00DD0F4F">
                <w:rPr>
                  <w:rFonts w:ascii="Arial" w:eastAsia="Times New Roman" w:hAnsi="Arial" w:cs="Arial"/>
                  <w:color w:val="610E6A"/>
                  <w:sz w:val="20"/>
                  <w:szCs w:val="20"/>
                  <w:lang w:val="nl-NL"/>
                </w:rPr>
                <w:t xml:space="preserve">De gegevens van de persoon zijnde een </w:t>
              </w:r>
              <w:r w:rsidR="004903B8" w:rsidRPr="00DD0F4F">
                <w:rPr>
                  <w:rFonts w:ascii="Arial" w:eastAsia="Times New Roman" w:hAnsi="Arial" w:cs="Arial"/>
                  <w:color w:val="610E6A"/>
                  <w:sz w:val="20"/>
                  <w:szCs w:val="20"/>
                  <w:lang w:val="nl-NL"/>
                </w:rPr>
                <w:t>MEDEWERKER</w:t>
              </w:r>
              <w:r w:rsidR="00D30F71" w:rsidRPr="00DD0F4F">
                <w:rPr>
                  <w:rFonts w:ascii="Arial" w:eastAsia="Times New Roman" w:hAnsi="Arial" w:cs="Arial"/>
                  <w:color w:val="610E6A"/>
                  <w:sz w:val="20"/>
                  <w:szCs w:val="20"/>
                  <w:lang w:val="nl-NL"/>
                </w:rPr>
                <w:t xml:space="preserve"> van de </w:t>
              </w:r>
              <w:r w:rsidR="004903B8" w:rsidRPr="00DD0F4F">
                <w:rPr>
                  <w:rFonts w:ascii="Arial" w:eastAsia="Times New Roman" w:hAnsi="Arial" w:cs="Arial"/>
                  <w:color w:val="610E6A"/>
                  <w:sz w:val="20"/>
                  <w:szCs w:val="20"/>
                  <w:lang w:val="nl-NL"/>
                </w:rPr>
                <w:t>VESTIGING</w:t>
              </w:r>
              <w:r w:rsidR="00D30F71" w:rsidRPr="00DD0F4F">
                <w:rPr>
                  <w:rFonts w:ascii="Arial" w:eastAsia="Times New Roman" w:hAnsi="Arial" w:cs="Arial"/>
                  <w:color w:val="610E6A"/>
                  <w:sz w:val="20"/>
                  <w:szCs w:val="20"/>
                  <w:lang w:val="nl-NL"/>
                </w:rPr>
                <w:t xml:space="preserve"> waarmee het </w:t>
              </w:r>
              <w:r w:rsidR="004903B8" w:rsidRPr="00DD0F4F">
                <w:rPr>
                  <w:rFonts w:ascii="Arial" w:eastAsia="Times New Roman" w:hAnsi="Arial" w:cs="Arial"/>
                  <w:color w:val="610E6A"/>
                  <w:sz w:val="20"/>
                  <w:szCs w:val="20"/>
                  <w:lang w:val="nl-NL"/>
                </w:rPr>
                <w:t>KLANTCONTACT</w:t>
              </w:r>
              <w:r w:rsidR="00D30F71" w:rsidRPr="00DD0F4F">
                <w:rPr>
                  <w:rFonts w:ascii="Arial" w:eastAsia="Times New Roman" w:hAnsi="Arial" w:cs="Arial"/>
                  <w:color w:val="610E6A"/>
                  <w:sz w:val="20"/>
                  <w:szCs w:val="20"/>
                  <w:lang w:val="nl-NL"/>
                </w:rPr>
                <w:t xml:space="preserve"> plaats vond.</w:t>
              </w:r>
            </w:ins>
          </w:p>
        </w:tc>
      </w:tr>
      <w:tr w:rsidR="00D30F71" w:rsidRPr="005C14BE" w14:paraId="77470DB8" w14:textId="77777777" w:rsidTr="00D30F71">
        <w:trPr>
          <w:ins w:id="7113" w:author="Arjan" w:date="2012-12-10T16:23:00Z"/>
        </w:trPr>
        <w:tc>
          <w:tcPr>
            <w:tcW w:w="3690" w:type="dxa"/>
            <w:gridSpan w:val="2"/>
            <w:tcBorders>
              <w:top w:val="nil"/>
              <w:left w:val="nil"/>
              <w:bottom w:val="nil"/>
              <w:right w:val="nil"/>
            </w:tcBorders>
          </w:tcPr>
          <w:p w14:paraId="21718247" w14:textId="77777777" w:rsidR="00D30F71" w:rsidRPr="00DD0F4F" w:rsidRDefault="00D30F71" w:rsidP="00D30F71">
            <w:pPr>
              <w:autoSpaceDE w:val="0"/>
              <w:autoSpaceDN w:val="0"/>
              <w:adjustRightInd w:val="0"/>
              <w:spacing w:after="0" w:line="240" w:lineRule="auto"/>
              <w:rPr>
                <w:ins w:id="7114" w:author="Arjan" w:date="2012-12-10T16:23:00Z"/>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14:paraId="1A9F95EB" w14:textId="77777777" w:rsidR="00D30F71" w:rsidRPr="00DD0F4F" w:rsidRDefault="00D30F71" w:rsidP="00D30F71">
            <w:pPr>
              <w:autoSpaceDE w:val="0"/>
              <w:autoSpaceDN w:val="0"/>
              <w:adjustRightInd w:val="0"/>
              <w:spacing w:after="0" w:line="240" w:lineRule="auto"/>
              <w:rPr>
                <w:ins w:id="7115" w:author="Arjan" w:date="2012-12-10T16:23:00Z"/>
                <w:rFonts w:ascii="Arial" w:eastAsia="Times New Roman" w:hAnsi="Arial" w:cs="Arial"/>
                <w:b/>
                <w:bCs/>
                <w:color w:val="000000"/>
                <w:sz w:val="20"/>
                <w:szCs w:val="20"/>
                <w:lang w:val="nl-NL"/>
              </w:rPr>
            </w:pPr>
          </w:p>
        </w:tc>
      </w:tr>
      <w:tr w:rsidR="00D30F71" w:rsidRPr="00D30F71" w14:paraId="6E23B3DA" w14:textId="77777777" w:rsidTr="00D30F71">
        <w:trPr>
          <w:ins w:id="7116" w:author="Arjan" w:date="2012-12-10T16:23:00Z"/>
        </w:trPr>
        <w:tc>
          <w:tcPr>
            <w:tcW w:w="3690" w:type="dxa"/>
            <w:gridSpan w:val="2"/>
            <w:tcBorders>
              <w:top w:val="nil"/>
              <w:left w:val="nil"/>
              <w:bottom w:val="nil"/>
              <w:right w:val="nil"/>
            </w:tcBorders>
          </w:tcPr>
          <w:p w14:paraId="7BE63244" w14:textId="77777777" w:rsidR="00D30F71" w:rsidRPr="00D30F71" w:rsidRDefault="00D30F71" w:rsidP="00D30F71">
            <w:pPr>
              <w:autoSpaceDE w:val="0"/>
              <w:autoSpaceDN w:val="0"/>
              <w:adjustRightInd w:val="0"/>
              <w:spacing w:after="0" w:line="240" w:lineRule="auto"/>
              <w:rPr>
                <w:ins w:id="7117" w:author="Arjan" w:date="2012-12-10T16:23:00Z"/>
                <w:rFonts w:ascii="Arial" w:eastAsia="Times New Roman" w:hAnsi="Arial" w:cs="Arial"/>
                <w:color w:val="000000"/>
                <w:sz w:val="20"/>
                <w:szCs w:val="20"/>
              </w:rPr>
            </w:pPr>
            <w:ins w:id="7118" w:author="Arjan" w:date="2012-12-10T16:23:00Z">
              <w:r w:rsidRPr="00D30F71">
                <w:rPr>
                  <w:rFonts w:ascii="Arial" w:eastAsia="Times New Roman" w:hAnsi="Arial" w:cs="Arial"/>
                  <w:b/>
                  <w:bCs/>
                  <w:color w:val="000000"/>
                  <w:sz w:val="20"/>
                  <w:szCs w:val="20"/>
                </w:rPr>
                <w:t>Datum opname groepattribuutsoort</w:t>
              </w:r>
            </w:ins>
          </w:p>
        </w:tc>
        <w:tc>
          <w:tcPr>
            <w:tcW w:w="5670" w:type="dxa"/>
            <w:gridSpan w:val="3"/>
            <w:tcBorders>
              <w:top w:val="nil"/>
              <w:left w:val="nil"/>
              <w:bottom w:val="nil"/>
              <w:right w:val="nil"/>
            </w:tcBorders>
          </w:tcPr>
          <w:p w14:paraId="49236698" w14:textId="77777777" w:rsidR="00D30F71" w:rsidRPr="00D30F71" w:rsidRDefault="00D30F71" w:rsidP="00D30F71">
            <w:pPr>
              <w:autoSpaceDE w:val="0"/>
              <w:autoSpaceDN w:val="0"/>
              <w:adjustRightInd w:val="0"/>
              <w:spacing w:after="0" w:line="240" w:lineRule="auto"/>
              <w:rPr>
                <w:ins w:id="7119" w:author="Arjan" w:date="2012-12-10T16:23:00Z"/>
                <w:rFonts w:ascii="Arial" w:eastAsia="Times New Roman" w:hAnsi="Arial" w:cs="Arial"/>
                <w:color w:val="000000"/>
                <w:sz w:val="20"/>
                <w:szCs w:val="20"/>
              </w:rPr>
            </w:pPr>
            <w:ins w:id="7120" w:author="Arjan" w:date="2012-12-10T16:23:00Z">
              <w:r w:rsidRPr="00D30F71">
                <w:rPr>
                  <w:rFonts w:ascii="Arial" w:eastAsia="Times New Roman" w:hAnsi="Arial" w:cs="Arial"/>
                  <w:color w:val="000000"/>
                  <w:sz w:val="20"/>
                  <w:szCs w:val="20"/>
                </w:rPr>
                <w:t>1 januari 2013</w:t>
              </w:r>
            </w:ins>
          </w:p>
        </w:tc>
      </w:tr>
      <w:tr w:rsidR="00D30F71" w:rsidRPr="00D30F71" w14:paraId="2E1A2B9D" w14:textId="77777777" w:rsidTr="00D30F71">
        <w:trPr>
          <w:trHeight w:val="215"/>
          <w:ins w:id="7121" w:author="Arjan" w:date="2012-12-10T16:23:00Z"/>
        </w:trPr>
        <w:tc>
          <w:tcPr>
            <w:tcW w:w="3690" w:type="dxa"/>
            <w:gridSpan w:val="2"/>
            <w:tcBorders>
              <w:top w:val="nil"/>
              <w:left w:val="nil"/>
              <w:bottom w:val="nil"/>
              <w:right w:val="nil"/>
            </w:tcBorders>
          </w:tcPr>
          <w:p w14:paraId="6AB79BD8" w14:textId="77777777" w:rsidR="00D30F71" w:rsidRPr="00D30F71" w:rsidRDefault="00D30F71" w:rsidP="00D30F71">
            <w:pPr>
              <w:autoSpaceDE w:val="0"/>
              <w:autoSpaceDN w:val="0"/>
              <w:adjustRightInd w:val="0"/>
              <w:spacing w:after="0" w:line="240" w:lineRule="auto"/>
              <w:rPr>
                <w:ins w:id="7122"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20E28BCE" w14:textId="77777777" w:rsidR="00D30F71" w:rsidRPr="00D30F71" w:rsidRDefault="00D30F71" w:rsidP="00D30F71">
            <w:pPr>
              <w:autoSpaceDE w:val="0"/>
              <w:autoSpaceDN w:val="0"/>
              <w:adjustRightInd w:val="0"/>
              <w:spacing w:after="0" w:line="240" w:lineRule="auto"/>
              <w:rPr>
                <w:ins w:id="7123" w:author="Arjan" w:date="2012-12-10T16:23:00Z"/>
                <w:rFonts w:ascii="Arial" w:eastAsia="Times New Roman" w:hAnsi="Arial" w:cs="Arial"/>
                <w:b/>
                <w:bCs/>
                <w:color w:val="000000"/>
                <w:sz w:val="20"/>
                <w:szCs w:val="20"/>
              </w:rPr>
            </w:pPr>
          </w:p>
        </w:tc>
      </w:tr>
      <w:tr w:rsidR="00D30F71" w:rsidRPr="005C14BE" w14:paraId="24C80956" w14:textId="77777777" w:rsidTr="00D30F71">
        <w:trPr>
          <w:trHeight w:val="215"/>
          <w:ins w:id="7124" w:author="Arjan" w:date="2012-12-10T16:23:00Z"/>
        </w:trPr>
        <w:tc>
          <w:tcPr>
            <w:tcW w:w="3690" w:type="dxa"/>
            <w:gridSpan w:val="2"/>
            <w:tcBorders>
              <w:top w:val="nil"/>
              <w:left w:val="nil"/>
              <w:bottom w:val="nil"/>
              <w:right w:val="nil"/>
            </w:tcBorders>
          </w:tcPr>
          <w:p w14:paraId="3D07EE57" w14:textId="77777777" w:rsidR="00D30F71" w:rsidRPr="00D30F71" w:rsidRDefault="00D30F71" w:rsidP="00D30F71">
            <w:pPr>
              <w:autoSpaceDE w:val="0"/>
              <w:autoSpaceDN w:val="0"/>
              <w:adjustRightInd w:val="0"/>
              <w:spacing w:after="0" w:line="240" w:lineRule="auto"/>
              <w:rPr>
                <w:ins w:id="7125" w:author="Arjan" w:date="2012-12-10T16:23:00Z"/>
                <w:rFonts w:ascii="Arial" w:eastAsia="Times New Roman" w:hAnsi="Arial" w:cs="Arial"/>
                <w:color w:val="000000"/>
                <w:sz w:val="20"/>
                <w:szCs w:val="20"/>
              </w:rPr>
            </w:pPr>
            <w:ins w:id="7126" w:author="Arjan" w:date="2012-12-10T16:23:00Z">
              <w:r w:rsidRPr="00D30F71">
                <w:rPr>
                  <w:rFonts w:ascii="Arial" w:eastAsia="Times New Roman" w:hAnsi="Arial" w:cs="Arial"/>
                  <w:b/>
                  <w:bCs/>
                  <w:color w:val="000000"/>
                  <w:sz w:val="20"/>
                  <w:szCs w:val="20"/>
                </w:rPr>
                <w:t>Toelichting groepattribuutsoort</w:t>
              </w:r>
            </w:ins>
          </w:p>
        </w:tc>
        <w:tc>
          <w:tcPr>
            <w:tcW w:w="5670" w:type="dxa"/>
            <w:gridSpan w:val="3"/>
            <w:tcBorders>
              <w:top w:val="nil"/>
              <w:left w:val="nil"/>
              <w:bottom w:val="nil"/>
              <w:right w:val="nil"/>
            </w:tcBorders>
          </w:tcPr>
          <w:p w14:paraId="744F644E" w14:textId="77777777" w:rsidR="00D30F71" w:rsidRPr="00DD0F4F" w:rsidRDefault="00D30F71" w:rsidP="00D30F71">
            <w:pPr>
              <w:autoSpaceDE w:val="0"/>
              <w:autoSpaceDN w:val="0"/>
              <w:adjustRightInd w:val="0"/>
              <w:spacing w:after="0" w:line="240" w:lineRule="auto"/>
              <w:rPr>
                <w:ins w:id="7127" w:author="Arjan" w:date="2012-12-10T16:23:00Z"/>
                <w:rFonts w:ascii="Arial" w:eastAsia="Times New Roman" w:hAnsi="Arial" w:cs="Arial"/>
                <w:color w:val="000000"/>
                <w:sz w:val="20"/>
                <w:szCs w:val="20"/>
                <w:lang w:val="nl-NL"/>
              </w:rPr>
            </w:pPr>
            <w:ins w:id="7128" w:author="Arjan" w:date="2012-12-10T16:23:00Z">
              <w:r w:rsidRPr="00DD0F4F">
                <w:rPr>
                  <w:rFonts w:ascii="Arial" w:eastAsia="Times New Roman" w:hAnsi="Arial" w:cs="Arial"/>
                  <w:color w:val="000000"/>
                  <w:sz w:val="20"/>
                  <w:szCs w:val="20"/>
                  <w:lang w:val="nl-NL"/>
                </w:rPr>
                <w:t xml:space="preserve">Het betreft een groepattribuutsoort met gegevens van de </w:t>
              </w:r>
              <w:r w:rsidRPr="00DD0F4F">
                <w:rPr>
                  <w:rFonts w:ascii="Arial" w:eastAsia="Times New Roman" w:hAnsi="Arial" w:cs="Arial"/>
                  <w:color w:val="000000"/>
                  <w:sz w:val="20"/>
                  <w:szCs w:val="20"/>
                  <w:lang w:val="nl-NL"/>
                </w:rPr>
                <w:lastRenderedPageBreak/>
                <w:t xml:space="preserve">contactpersonen die namens de </w:t>
              </w:r>
            </w:ins>
            <w:ins w:id="7129" w:author="Arjan" w:date="2014-11-18T00:15:00Z">
              <w:r w:rsidR="004903B8">
                <w:rPr>
                  <w:rFonts w:ascii="Arial" w:eastAsia="Times New Roman" w:hAnsi="Arial" w:cs="Arial"/>
                  <w:color w:val="000000"/>
                  <w:sz w:val="20"/>
                  <w:szCs w:val="20"/>
                  <w:lang w:val="nl-NL"/>
                </w:rPr>
                <w:t>v</w:t>
              </w:r>
            </w:ins>
            <w:ins w:id="7130" w:author="Arjan" w:date="2012-12-10T16:23:00Z">
              <w:r w:rsidRPr="00DD0F4F">
                <w:rPr>
                  <w:rFonts w:ascii="Arial" w:eastAsia="Times New Roman" w:hAnsi="Arial" w:cs="Arial"/>
                  <w:color w:val="000000"/>
                  <w:sz w:val="20"/>
                  <w:szCs w:val="20"/>
                  <w:lang w:val="nl-NL"/>
                </w:rPr>
                <w:t>estiging van een onderneming het klantcontact voerde.</w:t>
              </w:r>
            </w:ins>
          </w:p>
        </w:tc>
      </w:tr>
      <w:tr w:rsidR="00D30F71" w:rsidRPr="005C14BE" w14:paraId="48B9992A" w14:textId="77777777" w:rsidTr="00D30F71">
        <w:trPr>
          <w:ins w:id="7131" w:author="Arjan" w:date="2012-12-10T16:23:00Z"/>
        </w:trPr>
        <w:tc>
          <w:tcPr>
            <w:tcW w:w="3690" w:type="dxa"/>
            <w:gridSpan w:val="2"/>
            <w:tcBorders>
              <w:top w:val="nil"/>
              <w:left w:val="nil"/>
              <w:bottom w:val="nil"/>
              <w:right w:val="nil"/>
            </w:tcBorders>
          </w:tcPr>
          <w:p w14:paraId="291AEB9B" w14:textId="77777777" w:rsidR="00D30F71" w:rsidRPr="00DD0F4F" w:rsidRDefault="00D30F71" w:rsidP="00D30F71">
            <w:pPr>
              <w:autoSpaceDE w:val="0"/>
              <w:autoSpaceDN w:val="0"/>
              <w:adjustRightInd w:val="0"/>
              <w:spacing w:after="0" w:line="240" w:lineRule="auto"/>
              <w:rPr>
                <w:ins w:id="7132" w:author="Arjan" w:date="2012-12-10T16:23:00Z"/>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14:paraId="08CD581A" w14:textId="77777777" w:rsidR="00D30F71" w:rsidRPr="00DD0F4F" w:rsidRDefault="00D30F71" w:rsidP="00D30F71">
            <w:pPr>
              <w:autoSpaceDE w:val="0"/>
              <w:autoSpaceDN w:val="0"/>
              <w:adjustRightInd w:val="0"/>
              <w:spacing w:after="0" w:line="240" w:lineRule="auto"/>
              <w:rPr>
                <w:ins w:id="7133" w:author="Arjan" w:date="2012-12-10T16:23:00Z"/>
                <w:rFonts w:ascii="Arial" w:eastAsia="Times New Roman" w:hAnsi="Arial" w:cs="Arial"/>
                <w:b/>
                <w:bCs/>
                <w:color w:val="000000"/>
                <w:sz w:val="20"/>
                <w:szCs w:val="20"/>
                <w:lang w:val="nl-NL"/>
              </w:rPr>
            </w:pPr>
          </w:p>
        </w:tc>
      </w:tr>
      <w:tr w:rsidR="00D30F71" w:rsidRPr="00D30F71" w14:paraId="2853E684" w14:textId="77777777" w:rsidTr="00D30F71">
        <w:trPr>
          <w:ins w:id="7134" w:author="Arjan" w:date="2012-12-10T16:23:00Z"/>
        </w:trPr>
        <w:tc>
          <w:tcPr>
            <w:tcW w:w="3690" w:type="dxa"/>
            <w:gridSpan w:val="2"/>
            <w:tcBorders>
              <w:top w:val="nil"/>
              <w:left w:val="nil"/>
              <w:bottom w:val="nil"/>
              <w:right w:val="nil"/>
            </w:tcBorders>
          </w:tcPr>
          <w:p w14:paraId="1335B12F" w14:textId="77777777" w:rsidR="00D30F71" w:rsidRPr="00D30F71" w:rsidRDefault="00D30F71" w:rsidP="00D30F71">
            <w:pPr>
              <w:autoSpaceDE w:val="0"/>
              <w:autoSpaceDN w:val="0"/>
              <w:adjustRightInd w:val="0"/>
              <w:spacing w:after="0" w:line="240" w:lineRule="auto"/>
              <w:rPr>
                <w:ins w:id="7135" w:author="Arjan" w:date="2012-12-10T16:23:00Z"/>
                <w:rFonts w:ascii="Arial" w:eastAsia="Times New Roman" w:hAnsi="Arial" w:cs="Arial"/>
                <w:color w:val="000000"/>
                <w:sz w:val="20"/>
                <w:szCs w:val="20"/>
              </w:rPr>
            </w:pPr>
            <w:ins w:id="7136" w:author="Arjan" w:date="2012-12-10T16:23:00Z">
              <w:r w:rsidRPr="00D30F71">
                <w:rPr>
                  <w:rFonts w:ascii="Arial" w:eastAsia="Times New Roman" w:hAnsi="Arial" w:cs="Arial"/>
                  <w:b/>
                  <w:bCs/>
                  <w:color w:val="000000"/>
                  <w:sz w:val="20"/>
                  <w:szCs w:val="20"/>
                </w:rPr>
                <w:t>Indicatie materiële historie</w:t>
              </w:r>
            </w:ins>
          </w:p>
        </w:tc>
        <w:tc>
          <w:tcPr>
            <w:tcW w:w="5670" w:type="dxa"/>
            <w:gridSpan w:val="3"/>
            <w:tcBorders>
              <w:top w:val="nil"/>
              <w:left w:val="nil"/>
              <w:bottom w:val="nil"/>
              <w:right w:val="nil"/>
            </w:tcBorders>
          </w:tcPr>
          <w:p w14:paraId="0DDB1226" w14:textId="77777777" w:rsidR="00D30F71" w:rsidRPr="00D30F71" w:rsidRDefault="00D30F71" w:rsidP="00D30F71">
            <w:pPr>
              <w:autoSpaceDE w:val="0"/>
              <w:autoSpaceDN w:val="0"/>
              <w:adjustRightInd w:val="0"/>
              <w:spacing w:after="0" w:line="240" w:lineRule="auto"/>
              <w:rPr>
                <w:ins w:id="7137" w:author="Arjan" w:date="2012-12-10T16:23:00Z"/>
                <w:rFonts w:ascii="Arial" w:eastAsia="Times New Roman" w:hAnsi="Arial" w:cs="Arial"/>
                <w:color w:val="000000"/>
                <w:sz w:val="20"/>
                <w:szCs w:val="20"/>
              </w:rPr>
            </w:pPr>
            <w:ins w:id="7138" w:author="Arjan" w:date="2012-12-10T16:23:00Z">
              <w:r w:rsidRPr="00D30F71">
                <w:rPr>
                  <w:rFonts w:ascii="Arial" w:eastAsia="Times New Roman" w:hAnsi="Arial" w:cs="Arial"/>
                  <w:color w:val="000000"/>
                  <w:sz w:val="20"/>
                  <w:szCs w:val="20"/>
                </w:rPr>
                <w:t>Nee</w:t>
              </w:r>
            </w:ins>
          </w:p>
        </w:tc>
      </w:tr>
      <w:tr w:rsidR="00D30F71" w:rsidRPr="00D30F71" w14:paraId="49388048" w14:textId="77777777" w:rsidTr="00D30F71">
        <w:trPr>
          <w:ins w:id="7139" w:author="Arjan" w:date="2012-12-10T16:23:00Z"/>
        </w:trPr>
        <w:tc>
          <w:tcPr>
            <w:tcW w:w="3690" w:type="dxa"/>
            <w:gridSpan w:val="2"/>
            <w:tcBorders>
              <w:top w:val="nil"/>
              <w:left w:val="nil"/>
              <w:bottom w:val="nil"/>
              <w:right w:val="nil"/>
            </w:tcBorders>
          </w:tcPr>
          <w:p w14:paraId="35BF1DF6" w14:textId="77777777" w:rsidR="00D30F71" w:rsidRPr="00D30F71" w:rsidRDefault="00D30F71" w:rsidP="00D30F71">
            <w:pPr>
              <w:autoSpaceDE w:val="0"/>
              <w:autoSpaceDN w:val="0"/>
              <w:adjustRightInd w:val="0"/>
              <w:spacing w:after="0" w:line="240" w:lineRule="auto"/>
              <w:rPr>
                <w:ins w:id="7140"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7FED2F32" w14:textId="77777777" w:rsidR="00D30F71" w:rsidRPr="00D30F71" w:rsidRDefault="00D30F71" w:rsidP="00D30F71">
            <w:pPr>
              <w:autoSpaceDE w:val="0"/>
              <w:autoSpaceDN w:val="0"/>
              <w:adjustRightInd w:val="0"/>
              <w:spacing w:after="0" w:line="240" w:lineRule="auto"/>
              <w:rPr>
                <w:ins w:id="7141" w:author="Arjan" w:date="2012-12-10T16:23:00Z"/>
                <w:rFonts w:ascii="Arial" w:eastAsia="Times New Roman" w:hAnsi="Arial" w:cs="Arial"/>
                <w:b/>
                <w:bCs/>
                <w:color w:val="000000"/>
                <w:sz w:val="20"/>
                <w:szCs w:val="20"/>
              </w:rPr>
            </w:pPr>
          </w:p>
        </w:tc>
      </w:tr>
      <w:tr w:rsidR="00D30F71" w:rsidRPr="00D30F71" w14:paraId="2CA27E19" w14:textId="77777777" w:rsidTr="00D30F71">
        <w:trPr>
          <w:ins w:id="7142" w:author="Arjan" w:date="2012-12-10T16:23:00Z"/>
        </w:trPr>
        <w:tc>
          <w:tcPr>
            <w:tcW w:w="3690" w:type="dxa"/>
            <w:gridSpan w:val="2"/>
            <w:tcBorders>
              <w:top w:val="nil"/>
              <w:left w:val="nil"/>
              <w:bottom w:val="nil"/>
              <w:right w:val="nil"/>
            </w:tcBorders>
          </w:tcPr>
          <w:p w14:paraId="179E3262" w14:textId="77777777" w:rsidR="00D30F71" w:rsidRPr="00D30F71" w:rsidRDefault="00D30F71" w:rsidP="00D30F71">
            <w:pPr>
              <w:autoSpaceDE w:val="0"/>
              <w:autoSpaceDN w:val="0"/>
              <w:adjustRightInd w:val="0"/>
              <w:spacing w:after="0" w:line="240" w:lineRule="auto"/>
              <w:rPr>
                <w:ins w:id="7143" w:author="Arjan" w:date="2012-12-10T16:23:00Z"/>
                <w:rFonts w:ascii="Arial" w:eastAsia="Times New Roman" w:hAnsi="Arial" w:cs="Arial"/>
                <w:color w:val="000000"/>
                <w:sz w:val="20"/>
                <w:szCs w:val="20"/>
              </w:rPr>
            </w:pPr>
            <w:ins w:id="7144" w:author="Arjan" w:date="2012-12-10T16:23:00Z">
              <w:r w:rsidRPr="00D30F71">
                <w:rPr>
                  <w:rFonts w:ascii="Arial" w:eastAsia="Times New Roman" w:hAnsi="Arial" w:cs="Arial"/>
                  <w:b/>
                  <w:bCs/>
                  <w:color w:val="000000"/>
                  <w:sz w:val="20"/>
                  <w:szCs w:val="20"/>
                </w:rPr>
                <w:t>Indicatie formele historie</w:t>
              </w:r>
            </w:ins>
          </w:p>
        </w:tc>
        <w:tc>
          <w:tcPr>
            <w:tcW w:w="5670" w:type="dxa"/>
            <w:gridSpan w:val="3"/>
            <w:tcBorders>
              <w:top w:val="nil"/>
              <w:left w:val="nil"/>
              <w:bottom w:val="nil"/>
              <w:right w:val="nil"/>
            </w:tcBorders>
          </w:tcPr>
          <w:p w14:paraId="2AFFA67B" w14:textId="77777777" w:rsidR="00D30F71" w:rsidRPr="00D30F71" w:rsidRDefault="00D30F71" w:rsidP="00D30F71">
            <w:pPr>
              <w:autoSpaceDE w:val="0"/>
              <w:autoSpaceDN w:val="0"/>
              <w:adjustRightInd w:val="0"/>
              <w:spacing w:after="0" w:line="240" w:lineRule="auto"/>
              <w:rPr>
                <w:ins w:id="7145" w:author="Arjan" w:date="2012-12-10T16:23:00Z"/>
                <w:rFonts w:ascii="Arial" w:eastAsia="Times New Roman" w:hAnsi="Arial" w:cs="Arial"/>
                <w:color w:val="000000"/>
                <w:sz w:val="20"/>
                <w:szCs w:val="20"/>
              </w:rPr>
            </w:pPr>
            <w:ins w:id="7146" w:author="Arjan" w:date="2012-12-10T16:23:00Z">
              <w:r w:rsidRPr="00D30F71">
                <w:rPr>
                  <w:rFonts w:ascii="Arial" w:eastAsia="Times New Roman" w:hAnsi="Arial" w:cs="Arial"/>
                  <w:color w:val="000000"/>
                  <w:sz w:val="20"/>
                  <w:szCs w:val="20"/>
                </w:rPr>
                <w:t>Nee</w:t>
              </w:r>
            </w:ins>
          </w:p>
        </w:tc>
      </w:tr>
      <w:tr w:rsidR="00D30F71" w:rsidRPr="00D30F71" w14:paraId="6036BA30" w14:textId="77777777" w:rsidTr="00D30F71">
        <w:trPr>
          <w:trHeight w:val="230"/>
          <w:ins w:id="7147" w:author="Arjan" w:date="2012-12-10T16:23:00Z"/>
        </w:trPr>
        <w:tc>
          <w:tcPr>
            <w:tcW w:w="3690" w:type="dxa"/>
            <w:gridSpan w:val="2"/>
            <w:tcBorders>
              <w:top w:val="nil"/>
              <w:left w:val="nil"/>
              <w:bottom w:val="nil"/>
              <w:right w:val="nil"/>
            </w:tcBorders>
          </w:tcPr>
          <w:p w14:paraId="70CC4E82" w14:textId="77777777" w:rsidR="00D30F71" w:rsidRPr="00D30F71" w:rsidRDefault="00D30F71" w:rsidP="00D30F71">
            <w:pPr>
              <w:autoSpaceDE w:val="0"/>
              <w:autoSpaceDN w:val="0"/>
              <w:adjustRightInd w:val="0"/>
              <w:spacing w:after="0" w:line="240" w:lineRule="auto"/>
              <w:rPr>
                <w:ins w:id="7148"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68ECD1BA" w14:textId="77777777" w:rsidR="00D30F71" w:rsidRPr="00D30F71" w:rsidRDefault="00D30F71" w:rsidP="00D30F71">
            <w:pPr>
              <w:autoSpaceDE w:val="0"/>
              <w:autoSpaceDN w:val="0"/>
              <w:adjustRightInd w:val="0"/>
              <w:spacing w:after="0" w:line="240" w:lineRule="auto"/>
              <w:rPr>
                <w:ins w:id="7149" w:author="Arjan" w:date="2012-12-10T16:23:00Z"/>
                <w:rFonts w:ascii="Arial" w:eastAsia="Times New Roman" w:hAnsi="Arial" w:cs="Arial"/>
                <w:b/>
                <w:bCs/>
                <w:color w:val="000000"/>
                <w:sz w:val="20"/>
                <w:szCs w:val="20"/>
              </w:rPr>
            </w:pPr>
          </w:p>
        </w:tc>
      </w:tr>
      <w:tr w:rsidR="00D30F71" w:rsidRPr="00D30F71" w14:paraId="647E392E" w14:textId="77777777" w:rsidTr="00D30F71">
        <w:trPr>
          <w:ins w:id="7150" w:author="Arjan" w:date="2012-12-10T16:23:00Z"/>
        </w:trPr>
        <w:tc>
          <w:tcPr>
            <w:tcW w:w="3690" w:type="dxa"/>
            <w:gridSpan w:val="2"/>
            <w:tcBorders>
              <w:top w:val="nil"/>
              <w:left w:val="nil"/>
              <w:bottom w:val="nil"/>
              <w:right w:val="nil"/>
            </w:tcBorders>
          </w:tcPr>
          <w:p w14:paraId="2E91B9AD" w14:textId="77777777" w:rsidR="00D30F71" w:rsidRPr="00D30F71" w:rsidRDefault="00D30F71" w:rsidP="00D30F71">
            <w:pPr>
              <w:autoSpaceDE w:val="0"/>
              <w:autoSpaceDN w:val="0"/>
              <w:adjustRightInd w:val="0"/>
              <w:spacing w:after="0" w:line="240" w:lineRule="auto"/>
              <w:rPr>
                <w:ins w:id="7151" w:author="Arjan" w:date="2012-12-10T16:23:00Z"/>
                <w:rFonts w:ascii="Arial" w:eastAsia="Times New Roman" w:hAnsi="Arial" w:cs="Arial"/>
                <w:color w:val="000000"/>
                <w:sz w:val="20"/>
                <w:szCs w:val="20"/>
              </w:rPr>
            </w:pPr>
            <w:ins w:id="7152" w:author="Arjan" w:date="2012-12-10T16:23:00Z">
              <w:r w:rsidRPr="00D30F71">
                <w:rPr>
                  <w:rFonts w:ascii="Arial" w:eastAsia="Times New Roman" w:hAnsi="Arial" w:cs="Arial"/>
                  <w:b/>
                  <w:bCs/>
                  <w:color w:val="000000"/>
                  <w:sz w:val="20"/>
                  <w:szCs w:val="20"/>
                </w:rPr>
                <w:t>Aanduiding brondocument</w:t>
              </w:r>
            </w:ins>
          </w:p>
        </w:tc>
        <w:tc>
          <w:tcPr>
            <w:tcW w:w="5670" w:type="dxa"/>
            <w:gridSpan w:val="3"/>
            <w:tcBorders>
              <w:top w:val="nil"/>
              <w:left w:val="nil"/>
              <w:bottom w:val="nil"/>
              <w:right w:val="nil"/>
            </w:tcBorders>
          </w:tcPr>
          <w:p w14:paraId="278CED74" w14:textId="77777777" w:rsidR="00D30F71" w:rsidRPr="00D30F71" w:rsidRDefault="00D30F71" w:rsidP="00D30F71">
            <w:pPr>
              <w:autoSpaceDE w:val="0"/>
              <w:autoSpaceDN w:val="0"/>
              <w:adjustRightInd w:val="0"/>
              <w:spacing w:after="0" w:line="240" w:lineRule="auto"/>
              <w:rPr>
                <w:ins w:id="7153" w:author="Arjan" w:date="2012-12-10T16:23:00Z"/>
                <w:rFonts w:ascii="Arial" w:eastAsia="Times New Roman" w:hAnsi="Arial" w:cs="Arial"/>
                <w:color w:val="000000"/>
                <w:sz w:val="20"/>
                <w:szCs w:val="20"/>
              </w:rPr>
            </w:pPr>
          </w:p>
        </w:tc>
      </w:tr>
      <w:tr w:rsidR="00D30F71" w:rsidRPr="00D30F71" w14:paraId="0651C148" w14:textId="77777777" w:rsidTr="00D30F71">
        <w:trPr>
          <w:ins w:id="7154" w:author="Arjan" w:date="2012-12-10T16:23:00Z"/>
        </w:trPr>
        <w:tc>
          <w:tcPr>
            <w:tcW w:w="3690" w:type="dxa"/>
            <w:gridSpan w:val="2"/>
            <w:tcBorders>
              <w:top w:val="nil"/>
              <w:left w:val="nil"/>
              <w:bottom w:val="nil"/>
              <w:right w:val="nil"/>
            </w:tcBorders>
          </w:tcPr>
          <w:p w14:paraId="596482D6" w14:textId="77777777" w:rsidR="00D30F71" w:rsidRPr="00D30F71" w:rsidRDefault="00D30F71" w:rsidP="00D30F71">
            <w:pPr>
              <w:autoSpaceDE w:val="0"/>
              <w:autoSpaceDN w:val="0"/>
              <w:adjustRightInd w:val="0"/>
              <w:spacing w:after="0" w:line="240" w:lineRule="auto"/>
              <w:rPr>
                <w:ins w:id="7155"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7FFC1F82" w14:textId="77777777" w:rsidR="00D30F71" w:rsidRPr="00D30F71" w:rsidRDefault="00D30F71" w:rsidP="00D30F71">
            <w:pPr>
              <w:autoSpaceDE w:val="0"/>
              <w:autoSpaceDN w:val="0"/>
              <w:adjustRightInd w:val="0"/>
              <w:spacing w:after="0" w:line="240" w:lineRule="auto"/>
              <w:rPr>
                <w:ins w:id="7156" w:author="Arjan" w:date="2012-12-10T16:23:00Z"/>
                <w:rFonts w:ascii="Arial" w:eastAsia="Times New Roman" w:hAnsi="Arial" w:cs="Arial"/>
                <w:b/>
                <w:bCs/>
                <w:color w:val="000000"/>
                <w:sz w:val="20"/>
                <w:szCs w:val="20"/>
              </w:rPr>
            </w:pPr>
          </w:p>
        </w:tc>
      </w:tr>
      <w:tr w:rsidR="00D30F71" w:rsidRPr="00D30F71" w14:paraId="5AD03558" w14:textId="77777777" w:rsidTr="00D30F71">
        <w:trPr>
          <w:ins w:id="7157" w:author="Arjan" w:date="2012-12-10T16:23:00Z"/>
        </w:trPr>
        <w:tc>
          <w:tcPr>
            <w:tcW w:w="3690" w:type="dxa"/>
            <w:gridSpan w:val="2"/>
            <w:tcBorders>
              <w:top w:val="nil"/>
              <w:left w:val="nil"/>
              <w:bottom w:val="nil"/>
              <w:right w:val="nil"/>
            </w:tcBorders>
          </w:tcPr>
          <w:p w14:paraId="09708ECC" w14:textId="77777777" w:rsidR="00D30F71" w:rsidRPr="00D30F71" w:rsidRDefault="00D30F71" w:rsidP="00D30F71">
            <w:pPr>
              <w:autoSpaceDE w:val="0"/>
              <w:autoSpaceDN w:val="0"/>
              <w:adjustRightInd w:val="0"/>
              <w:spacing w:after="0" w:line="240" w:lineRule="auto"/>
              <w:rPr>
                <w:ins w:id="7158" w:author="Arjan" w:date="2012-12-10T16:23:00Z"/>
                <w:rFonts w:ascii="Arial" w:eastAsia="Times New Roman" w:hAnsi="Arial" w:cs="Arial"/>
                <w:color w:val="000000"/>
                <w:sz w:val="20"/>
                <w:szCs w:val="20"/>
              </w:rPr>
            </w:pPr>
            <w:ins w:id="7159" w:author="Arjan" w:date="2012-12-10T16:23:00Z">
              <w:r w:rsidRPr="00D30F71">
                <w:rPr>
                  <w:rFonts w:ascii="Arial" w:eastAsia="Times New Roman" w:hAnsi="Arial" w:cs="Arial"/>
                  <w:b/>
                  <w:bCs/>
                  <w:color w:val="000000"/>
                  <w:sz w:val="20"/>
                  <w:szCs w:val="20"/>
                </w:rPr>
                <w:t>Indicatie in onderzoek</w:t>
              </w:r>
            </w:ins>
          </w:p>
        </w:tc>
        <w:tc>
          <w:tcPr>
            <w:tcW w:w="5670" w:type="dxa"/>
            <w:gridSpan w:val="3"/>
            <w:tcBorders>
              <w:top w:val="nil"/>
              <w:left w:val="nil"/>
              <w:bottom w:val="nil"/>
              <w:right w:val="nil"/>
            </w:tcBorders>
          </w:tcPr>
          <w:p w14:paraId="3E22DEF5" w14:textId="77777777" w:rsidR="00D30F71" w:rsidRPr="00D30F71" w:rsidRDefault="00D30F71" w:rsidP="00D30F71">
            <w:pPr>
              <w:autoSpaceDE w:val="0"/>
              <w:autoSpaceDN w:val="0"/>
              <w:adjustRightInd w:val="0"/>
              <w:spacing w:after="0" w:line="240" w:lineRule="auto"/>
              <w:rPr>
                <w:ins w:id="7160" w:author="Arjan" w:date="2012-12-10T16:23:00Z"/>
                <w:rFonts w:ascii="Arial" w:eastAsia="Times New Roman" w:hAnsi="Arial" w:cs="Arial"/>
                <w:color w:val="000000"/>
                <w:sz w:val="20"/>
                <w:szCs w:val="20"/>
              </w:rPr>
            </w:pPr>
            <w:ins w:id="7161" w:author="Arjan" w:date="2012-12-10T16:23:00Z">
              <w:r w:rsidRPr="00D30F71">
                <w:rPr>
                  <w:rFonts w:ascii="Arial" w:eastAsia="Times New Roman" w:hAnsi="Arial" w:cs="Arial"/>
                  <w:color w:val="000000"/>
                  <w:sz w:val="20"/>
                  <w:szCs w:val="20"/>
                </w:rPr>
                <w:t>Nee</w:t>
              </w:r>
            </w:ins>
          </w:p>
        </w:tc>
      </w:tr>
      <w:tr w:rsidR="00D30F71" w:rsidRPr="00D30F71" w14:paraId="5928C9C3" w14:textId="77777777" w:rsidTr="00D30F71">
        <w:trPr>
          <w:trHeight w:val="250"/>
          <w:ins w:id="7162" w:author="Arjan" w:date="2012-12-10T16:23:00Z"/>
        </w:trPr>
        <w:tc>
          <w:tcPr>
            <w:tcW w:w="3690" w:type="dxa"/>
            <w:gridSpan w:val="2"/>
            <w:tcBorders>
              <w:top w:val="nil"/>
              <w:left w:val="nil"/>
              <w:bottom w:val="nil"/>
              <w:right w:val="nil"/>
            </w:tcBorders>
          </w:tcPr>
          <w:p w14:paraId="009B50BB" w14:textId="77777777" w:rsidR="00D30F71" w:rsidRPr="00D30F71" w:rsidRDefault="00D30F71" w:rsidP="00D30F71">
            <w:pPr>
              <w:autoSpaceDE w:val="0"/>
              <w:autoSpaceDN w:val="0"/>
              <w:adjustRightInd w:val="0"/>
              <w:spacing w:after="0" w:line="240" w:lineRule="auto"/>
              <w:rPr>
                <w:ins w:id="7163"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6174CEA7" w14:textId="77777777" w:rsidR="00D30F71" w:rsidRPr="00D30F71" w:rsidRDefault="00D30F71" w:rsidP="00D30F71">
            <w:pPr>
              <w:autoSpaceDE w:val="0"/>
              <w:autoSpaceDN w:val="0"/>
              <w:adjustRightInd w:val="0"/>
              <w:spacing w:after="0" w:line="240" w:lineRule="auto"/>
              <w:rPr>
                <w:ins w:id="7164" w:author="Arjan" w:date="2012-12-10T16:23:00Z"/>
                <w:rFonts w:ascii="Arial" w:eastAsia="Times New Roman" w:hAnsi="Arial" w:cs="Arial"/>
                <w:b/>
                <w:bCs/>
                <w:color w:val="000000"/>
                <w:sz w:val="20"/>
                <w:szCs w:val="20"/>
              </w:rPr>
            </w:pPr>
          </w:p>
        </w:tc>
      </w:tr>
      <w:tr w:rsidR="00D30F71" w:rsidRPr="00D30F71" w14:paraId="1F662986" w14:textId="77777777" w:rsidTr="00D30F71">
        <w:trPr>
          <w:trHeight w:val="371"/>
          <w:ins w:id="7165" w:author="Arjan" w:date="2012-12-10T16:23:00Z"/>
        </w:trPr>
        <w:tc>
          <w:tcPr>
            <w:tcW w:w="3690" w:type="dxa"/>
            <w:gridSpan w:val="2"/>
            <w:tcBorders>
              <w:top w:val="nil"/>
              <w:left w:val="nil"/>
              <w:bottom w:val="nil"/>
              <w:right w:val="nil"/>
            </w:tcBorders>
          </w:tcPr>
          <w:p w14:paraId="0CD13521" w14:textId="77777777" w:rsidR="00D30F71" w:rsidRPr="00D30F71" w:rsidRDefault="00D30F71" w:rsidP="00D30F71">
            <w:pPr>
              <w:autoSpaceDE w:val="0"/>
              <w:autoSpaceDN w:val="0"/>
              <w:adjustRightInd w:val="0"/>
              <w:spacing w:after="0" w:line="240" w:lineRule="auto"/>
              <w:rPr>
                <w:ins w:id="7166" w:author="Arjan" w:date="2012-12-10T16:23:00Z"/>
                <w:rFonts w:ascii="Arial" w:eastAsia="Times New Roman" w:hAnsi="Arial" w:cs="Arial"/>
                <w:color w:val="000000"/>
                <w:sz w:val="20"/>
                <w:szCs w:val="20"/>
              </w:rPr>
            </w:pPr>
            <w:ins w:id="7167" w:author="Arjan" w:date="2012-12-10T16:23:00Z">
              <w:r w:rsidRPr="00D30F71">
                <w:rPr>
                  <w:rFonts w:ascii="Arial" w:eastAsia="Times New Roman" w:hAnsi="Arial" w:cs="Arial"/>
                  <w:b/>
                  <w:bCs/>
                  <w:color w:val="000000"/>
                  <w:sz w:val="20"/>
                  <w:szCs w:val="20"/>
                </w:rPr>
                <w:t>Aanduiding strijdigheid/nietigheid</w:t>
              </w:r>
            </w:ins>
          </w:p>
        </w:tc>
        <w:tc>
          <w:tcPr>
            <w:tcW w:w="5670" w:type="dxa"/>
            <w:gridSpan w:val="3"/>
            <w:tcBorders>
              <w:top w:val="nil"/>
              <w:left w:val="nil"/>
              <w:bottom w:val="nil"/>
              <w:right w:val="nil"/>
            </w:tcBorders>
          </w:tcPr>
          <w:p w14:paraId="50EFED0F" w14:textId="77777777" w:rsidR="00D30F71" w:rsidRPr="00D30F71" w:rsidRDefault="00D30F71" w:rsidP="00D30F71">
            <w:pPr>
              <w:autoSpaceDE w:val="0"/>
              <w:autoSpaceDN w:val="0"/>
              <w:adjustRightInd w:val="0"/>
              <w:spacing w:after="0" w:line="240" w:lineRule="auto"/>
              <w:rPr>
                <w:ins w:id="7168" w:author="Arjan" w:date="2012-12-10T16:23:00Z"/>
                <w:rFonts w:ascii="Arial" w:eastAsia="Times New Roman" w:hAnsi="Arial" w:cs="Arial"/>
                <w:color w:val="000000"/>
                <w:sz w:val="20"/>
                <w:szCs w:val="20"/>
              </w:rPr>
            </w:pPr>
            <w:ins w:id="7169" w:author="Arjan" w:date="2012-12-10T16:23:00Z">
              <w:r w:rsidRPr="00D30F71">
                <w:rPr>
                  <w:rFonts w:ascii="Arial" w:eastAsia="Times New Roman" w:hAnsi="Arial" w:cs="Arial"/>
                  <w:color w:val="000000"/>
                  <w:sz w:val="20"/>
                  <w:szCs w:val="20"/>
                </w:rPr>
                <w:t>Nee</w:t>
              </w:r>
            </w:ins>
          </w:p>
        </w:tc>
      </w:tr>
      <w:tr w:rsidR="00D30F71" w:rsidRPr="00D30F71" w14:paraId="33935F53" w14:textId="77777777" w:rsidTr="00D30F71">
        <w:trPr>
          <w:trHeight w:val="185"/>
          <w:ins w:id="7170" w:author="Arjan" w:date="2012-12-10T16:23:00Z"/>
        </w:trPr>
        <w:tc>
          <w:tcPr>
            <w:tcW w:w="3690" w:type="dxa"/>
            <w:gridSpan w:val="2"/>
            <w:tcBorders>
              <w:top w:val="nil"/>
              <w:left w:val="nil"/>
              <w:bottom w:val="nil"/>
              <w:right w:val="nil"/>
            </w:tcBorders>
          </w:tcPr>
          <w:p w14:paraId="2D53C1B0" w14:textId="77777777" w:rsidR="00D30F71" w:rsidRPr="00D30F71" w:rsidRDefault="00D30F71" w:rsidP="00D30F71">
            <w:pPr>
              <w:autoSpaceDE w:val="0"/>
              <w:autoSpaceDN w:val="0"/>
              <w:adjustRightInd w:val="0"/>
              <w:spacing w:after="0" w:line="240" w:lineRule="auto"/>
              <w:rPr>
                <w:ins w:id="7171"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013A45C6" w14:textId="77777777" w:rsidR="00D30F71" w:rsidRPr="00D30F71" w:rsidRDefault="00D30F71" w:rsidP="00D30F71">
            <w:pPr>
              <w:autoSpaceDE w:val="0"/>
              <w:autoSpaceDN w:val="0"/>
              <w:adjustRightInd w:val="0"/>
              <w:spacing w:after="0" w:line="240" w:lineRule="auto"/>
              <w:rPr>
                <w:ins w:id="7172" w:author="Arjan" w:date="2012-12-10T16:23:00Z"/>
                <w:rFonts w:ascii="Arial" w:eastAsia="Times New Roman" w:hAnsi="Arial" w:cs="Arial"/>
                <w:b/>
                <w:bCs/>
                <w:color w:val="000000"/>
                <w:sz w:val="20"/>
                <w:szCs w:val="20"/>
              </w:rPr>
            </w:pPr>
          </w:p>
        </w:tc>
      </w:tr>
      <w:tr w:rsidR="00D30F71" w:rsidRPr="00D30F71" w14:paraId="1F597B97" w14:textId="77777777" w:rsidTr="00D30F71">
        <w:trPr>
          <w:trHeight w:val="185"/>
          <w:ins w:id="7173" w:author="Arjan" w:date="2012-12-10T16:23:00Z"/>
        </w:trPr>
        <w:tc>
          <w:tcPr>
            <w:tcW w:w="3690" w:type="dxa"/>
            <w:gridSpan w:val="2"/>
            <w:tcBorders>
              <w:top w:val="nil"/>
              <w:left w:val="nil"/>
              <w:bottom w:val="nil"/>
              <w:right w:val="nil"/>
            </w:tcBorders>
          </w:tcPr>
          <w:p w14:paraId="37BCB4F1" w14:textId="77777777" w:rsidR="00D30F71" w:rsidRPr="00D30F71" w:rsidRDefault="00D30F71" w:rsidP="00D30F71">
            <w:pPr>
              <w:autoSpaceDE w:val="0"/>
              <w:autoSpaceDN w:val="0"/>
              <w:adjustRightInd w:val="0"/>
              <w:spacing w:after="0" w:line="240" w:lineRule="auto"/>
              <w:rPr>
                <w:ins w:id="7174" w:author="Arjan" w:date="2012-12-10T16:23:00Z"/>
                <w:rFonts w:ascii="Arial" w:eastAsia="Times New Roman" w:hAnsi="Arial" w:cs="Arial"/>
                <w:color w:val="000000"/>
                <w:sz w:val="20"/>
                <w:szCs w:val="20"/>
              </w:rPr>
            </w:pPr>
            <w:ins w:id="7175" w:author="Arjan" w:date="2012-12-10T16:23:00Z">
              <w:r w:rsidRPr="00D30F71">
                <w:rPr>
                  <w:rFonts w:ascii="Arial" w:eastAsia="Times New Roman" w:hAnsi="Arial" w:cs="Arial"/>
                  <w:b/>
                  <w:bCs/>
                  <w:color w:val="000000"/>
                  <w:sz w:val="20"/>
                  <w:szCs w:val="20"/>
                </w:rPr>
                <w:t>Indicatie kardinaliteit</w:t>
              </w:r>
            </w:ins>
          </w:p>
        </w:tc>
        <w:tc>
          <w:tcPr>
            <w:tcW w:w="5670" w:type="dxa"/>
            <w:gridSpan w:val="3"/>
            <w:tcBorders>
              <w:top w:val="nil"/>
              <w:left w:val="nil"/>
              <w:bottom w:val="nil"/>
              <w:right w:val="nil"/>
            </w:tcBorders>
          </w:tcPr>
          <w:p w14:paraId="5D7652F5" w14:textId="77777777" w:rsidR="00D30F71" w:rsidRPr="00D30F71" w:rsidRDefault="00DA5D93" w:rsidP="00D30F71">
            <w:pPr>
              <w:autoSpaceDE w:val="0"/>
              <w:autoSpaceDN w:val="0"/>
              <w:adjustRightInd w:val="0"/>
              <w:spacing w:after="0" w:line="240" w:lineRule="auto"/>
              <w:rPr>
                <w:ins w:id="7176" w:author="Arjan" w:date="2012-12-10T16:23:00Z"/>
                <w:rFonts w:ascii="Arial" w:eastAsia="Times New Roman" w:hAnsi="Arial" w:cs="Arial"/>
                <w:color w:val="000000"/>
                <w:sz w:val="20"/>
                <w:szCs w:val="20"/>
              </w:rPr>
            </w:pPr>
            <w:ins w:id="7177" w:author="Arjan" w:date="2012-12-10T16:23: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Element.Multiplicity</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0,1</w:t>
              </w:r>
              <w:r w:rsidRPr="00D30F71">
                <w:rPr>
                  <w:rFonts w:ascii="Arial" w:hAnsi="Arial" w:cs="Arial"/>
                  <w:sz w:val="20"/>
                  <w:szCs w:val="20"/>
                  <w:lang w:val="en-AU"/>
                </w:rPr>
                <w:fldChar w:fldCharType="end"/>
              </w:r>
            </w:ins>
          </w:p>
        </w:tc>
      </w:tr>
      <w:tr w:rsidR="00D30F71" w:rsidRPr="00D30F71" w14:paraId="6331AA6D" w14:textId="77777777" w:rsidTr="00D30F71">
        <w:trPr>
          <w:trHeight w:val="230"/>
          <w:ins w:id="7178" w:author="Arjan" w:date="2012-12-10T16:23:00Z"/>
        </w:trPr>
        <w:tc>
          <w:tcPr>
            <w:tcW w:w="3690" w:type="dxa"/>
            <w:gridSpan w:val="2"/>
            <w:tcBorders>
              <w:top w:val="nil"/>
              <w:left w:val="nil"/>
              <w:bottom w:val="nil"/>
              <w:right w:val="nil"/>
            </w:tcBorders>
          </w:tcPr>
          <w:p w14:paraId="46E709A0" w14:textId="77777777" w:rsidR="00D30F71" w:rsidRPr="00D30F71" w:rsidRDefault="00D30F71" w:rsidP="00D30F71">
            <w:pPr>
              <w:autoSpaceDE w:val="0"/>
              <w:autoSpaceDN w:val="0"/>
              <w:adjustRightInd w:val="0"/>
              <w:spacing w:after="0" w:line="240" w:lineRule="auto"/>
              <w:rPr>
                <w:ins w:id="7179"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28691AB0" w14:textId="77777777" w:rsidR="00D30F71" w:rsidRPr="00D30F71" w:rsidRDefault="00D30F71" w:rsidP="00D30F71">
            <w:pPr>
              <w:autoSpaceDE w:val="0"/>
              <w:autoSpaceDN w:val="0"/>
              <w:adjustRightInd w:val="0"/>
              <w:spacing w:after="0" w:line="240" w:lineRule="auto"/>
              <w:rPr>
                <w:ins w:id="7180" w:author="Arjan" w:date="2012-12-10T16:23:00Z"/>
                <w:rFonts w:ascii="Arial" w:eastAsia="Times New Roman" w:hAnsi="Arial" w:cs="Arial"/>
                <w:b/>
                <w:bCs/>
                <w:color w:val="000000"/>
                <w:sz w:val="20"/>
                <w:szCs w:val="20"/>
              </w:rPr>
            </w:pPr>
          </w:p>
        </w:tc>
      </w:tr>
      <w:tr w:rsidR="00D30F71" w:rsidRPr="00D30F71" w14:paraId="42006AD6" w14:textId="77777777" w:rsidTr="00D30F71">
        <w:trPr>
          <w:trHeight w:val="230"/>
          <w:ins w:id="7181" w:author="Arjan" w:date="2012-12-10T16:23:00Z"/>
        </w:trPr>
        <w:tc>
          <w:tcPr>
            <w:tcW w:w="3690" w:type="dxa"/>
            <w:gridSpan w:val="2"/>
            <w:tcBorders>
              <w:top w:val="nil"/>
              <w:left w:val="nil"/>
              <w:bottom w:val="nil"/>
              <w:right w:val="nil"/>
            </w:tcBorders>
          </w:tcPr>
          <w:p w14:paraId="0364054C" w14:textId="77777777" w:rsidR="00D30F71" w:rsidRPr="00D30F71" w:rsidRDefault="00D30F71" w:rsidP="00D30F71">
            <w:pPr>
              <w:autoSpaceDE w:val="0"/>
              <w:autoSpaceDN w:val="0"/>
              <w:adjustRightInd w:val="0"/>
              <w:spacing w:after="0" w:line="240" w:lineRule="auto"/>
              <w:rPr>
                <w:ins w:id="7182" w:author="Arjan" w:date="2012-12-10T16:23:00Z"/>
                <w:rFonts w:ascii="Arial" w:eastAsia="Times New Roman" w:hAnsi="Arial" w:cs="Arial"/>
                <w:color w:val="000000"/>
                <w:sz w:val="20"/>
                <w:szCs w:val="20"/>
              </w:rPr>
            </w:pPr>
            <w:ins w:id="7183" w:author="Arjan" w:date="2012-12-10T16:23:00Z">
              <w:r w:rsidRPr="00D30F71">
                <w:rPr>
                  <w:rFonts w:ascii="Arial" w:eastAsia="Times New Roman" w:hAnsi="Arial" w:cs="Arial"/>
                  <w:b/>
                  <w:bCs/>
                  <w:color w:val="000000"/>
                  <w:sz w:val="20"/>
                  <w:szCs w:val="20"/>
                </w:rPr>
                <w:t>Indicatie authentiek</w:t>
              </w:r>
            </w:ins>
          </w:p>
        </w:tc>
        <w:tc>
          <w:tcPr>
            <w:tcW w:w="5670" w:type="dxa"/>
            <w:gridSpan w:val="3"/>
            <w:tcBorders>
              <w:top w:val="nil"/>
              <w:left w:val="nil"/>
              <w:bottom w:val="nil"/>
              <w:right w:val="nil"/>
            </w:tcBorders>
          </w:tcPr>
          <w:p w14:paraId="2F2BE517" w14:textId="77777777" w:rsidR="00D30F71" w:rsidRPr="00D30F71" w:rsidRDefault="00D30F71" w:rsidP="00D30F71">
            <w:pPr>
              <w:autoSpaceDE w:val="0"/>
              <w:autoSpaceDN w:val="0"/>
              <w:adjustRightInd w:val="0"/>
              <w:spacing w:after="0" w:line="240" w:lineRule="auto"/>
              <w:rPr>
                <w:ins w:id="7184" w:author="Arjan" w:date="2012-12-10T16:23:00Z"/>
                <w:rFonts w:ascii="Arial" w:eastAsia="Times New Roman" w:hAnsi="Arial" w:cs="Arial"/>
                <w:color w:val="000000"/>
                <w:sz w:val="20"/>
                <w:szCs w:val="20"/>
              </w:rPr>
            </w:pPr>
            <w:ins w:id="7185" w:author="Arjan" w:date="2012-12-10T16:23:00Z">
              <w:r w:rsidRPr="00D30F71">
                <w:rPr>
                  <w:rFonts w:ascii="Arial" w:eastAsia="Times New Roman" w:hAnsi="Arial" w:cs="Arial"/>
                  <w:color w:val="000000"/>
                  <w:sz w:val="20"/>
                  <w:szCs w:val="20"/>
                </w:rPr>
                <w:t>Gemeentelijk kerngegeven</w:t>
              </w:r>
            </w:ins>
          </w:p>
        </w:tc>
      </w:tr>
      <w:tr w:rsidR="00D30F71" w:rsidRPr="00D30F71" w14:paraId="622BFBE6" w14:textId="77777777" w:rsidTr="00D30F71">
        <w:trPr>
          <w:trHeight w:val="230"/>
          <w:ins w:id="7186" w:author="Arjan" w:date="2012-12-10T16:23:00Z"/>
        </w:trPr>
        <w:tc>
          <w:tcPr>
            <w:tcW w:w="3690" w:type="dxa"/>
            <w:gridSpan w:val="2"/>
            <w:tcBorders>
              <w:top w:val="nil"/>
              <w:left w:val="nil"/>
              <w:bottom w:val="nil"/>
              <w:right w:val="nil"/>
            </w:tcBorders>
          </w:tcPr>
          <w:p w14:paraId="250F7886" w14:textId="77777777" w:rsidR="00D30F71" w:rsidRPr="00D30F71" w:rsidRDefault="00D30F71" w:rsidP="00D30F71">
            <w:pPr>
              <w:autoSpaceDE w:val="0"/>
              <w:autoSpaceDN w:val="0"/>
              <w:adjustRightInd w:val="0"/>
              <w:spacing w:after="0" w:line="240" w:lineRule="auto"/>
              <w:rPr>
                <w:ins w:id="7187"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5D8F6BEB" w14:textId="77777777" w:rsidR="00D30F71" w:rsidRPr="00D30F71" w:rsidRDefault="00D30F71" w:rsidP="00D30F71">
            <w:pPr>
              <w:autoSpaceDE w:val="0"/>
              <w:autoSpaceDN w:val="0"/>
              <w:adjustRightInd w:val="0"/>
              <w:spacing w:after="0" w:line="240" w:lineRule="auto"/>
              <w:rPr>
                <w:ins w:id="7188" w:author="Arjan" w:date="2012-12-10T16:23:00Z"/>
                <w:rFonts w:ascii="Arial" w:eastAsia="Times New Roman" w:hAnsi="Arial" w:cs="Arial"/>
                <w:b/>
                <w:bCs/>
                <w:color w:val="000000"/>
                <w:sz w:val="20"/>
                <w:szCs w:val="20"/>
              </w:rPr>
            </w:pPr>
          </w:p>
        </w:tc>
      </w:tr>
      <w:tr w:rsidR="00D30F71" w:rsidRPr="00D30F71" w14:paraId="1BB5FC4A" w14:textId="77777777" w:rsidTr="00D30F71">
        <w:trPr>
          <w:trHeight w:val="230"/>
          <w:ins w:id="7189" w:author="Arjan" w:date="2012-12-10T16:23:00Z"/>
        </w:trPr>
        <w:tc>
          <w:tcPr>
            <w:tcW w:w="3690" w:type="dxa"/>
            <w:gridSpan w:val="2"/>
            <w:tcBorders>
              <w:top w:val="nil"/>
              <w:left w:val="nil"/>
              <w:bottom w:val="nil"/>
              <w:right w:val="nil"/>
            </w:tcBorders>
          </w:tcPr>
          <w:p w14:paraId="4C6B851D" w14:textId="77777777" w:rsidR="00D30F71" w:rsidRPr="00D30F71" w:rsidRDefault="00D30F71" w:rsidP="00D30F71">
            <w:pPr>
              <w:autoSpaceDE w:val="0"/>
              <w:autoSpaceDN w:val="0"/>
              <w:adjustRightInd w:val="0"/>
              <w:spacing w:after="0" w:line="240" w:lineRule="auto"/>
              <w:rPr>
                <w:ins w:id="7190" w:author="Arjan" w:date="2012-12-10T16:23:00Z"/>
                <w:rFonts w:ascii="Arial" w:eastAsia="Times New Roman" w:hAnsi="Arial" w:cs="Arial"/>
                <w:color w:val="000000"/>
                <w:sz w:val="20"/>
                <w:szCs w:val="20"/>
              </w:rPr>
            </w:pPr>
            <w:ins w:id="7191" w:author="Arjan" w:date="2012-12-10T16:23:00Z">
              <w:r w:rsidRPr="00D30F71">
                <w:rPr>
                  <w:rFonts w:ascii="Arial" w:eastAsia="Times New Roman" w:hAnsi="Arial" w:cs="Arial"/>
                  <w:b/>
                  <w:bCs/>
                  <w:color w:val="000000"/>
                  <w:sz w:val="20"/>
                  <w:szCs w:val="20"/>
                </w:rPr>
                <w:t>Regels attribuutsoort</w:t>
              </w:r>
            </w:ins>
          </w:p>
        </w:tc>
        <w:tc>
          <w:tcPr>
            <w:tcW w:w="5670" w:type="dxa"/>
            <w:gridSpan w:val="3"/>
            <w:tcBorders>
              <w:top w:val="nil"/>
              <w:left w:val="nil"/>
              <w:bottom w:val="nil"/>
              <w:right w:val="nil"/>
            </w:tcBorders>
          </w:tcPr>
          <w:p w14:paraId="53DE8C37" w14:textId="77777777" w:rsidR="00D30F71" w:rsidRPr="00D30F71" w:rsidRDefault="00D30F71" w:rsidP="00D30F71">
            <w:pPr>
              <w:autoSpaceDE w:val="0"/>
              <w:autoSpaceDN w:val="0"/>
              <w:adjustRightInd w:val="0"/>
              <w:spacing w:after="0" w:line="240" w:lineRule="auto"/>
              <w:rPr>
                <w:ins w:id="7192" w:author="Arjan" w:date="2012-12-10T16:23:00Z"/>
                <w:rFonts w:ascii="Arial" w:eastAsia="Times New Roman" w:hAnsi="Arial" w:cs="Arial"/>
                <w:color w:val="000000"/>
                <w:sz w:val="20"/>
                <w:szCs w:val="20"/>
              </w:rPr>
            </w:pPr>
          </w:p>
        </w:tc>
      </w:tr>
      <w:tr w:rsidR="00D30F71" w:rsidRPr="00D30F71" w14:paraId="49FC759D" w14:textId="77777777" w:rsidTr="00D30F71">
        <w:trPr>
          <w:trHeight w:val="230"/>
          <w:ins w:id="7193" w:author="Arjan" w:date="2012-12-10T16:24:00Z"/>
        </w:trPr>
        <w:tc>
          <w:tcPr>
            <w:tcW w:w="3690" w:type="dxa"/>
            <w:gridSpan w:val="2"/>
            <w:tcBorders>
              <w:top w:val="nil"/>
              <w:left w:val="nil"/>
              <w:bottom w:val="nil"/>
              <w:right w:val="nil"/>
            </w:tcBorders>
          </w:tcPr>
          <w:p w14:paraId="2F9C6259" w14:textId="77777777" w:rsidR="00D30F71" w:rsidRPr="00D30F71" w:rsidRDefault="00D30F71" w:rsidP="00D30F71">
            <w:pPr>
              <w:autoSpaceDE w:val="0"/>
              <w:autoSpaceDN w:val="0"/>
              <w:adjustRightInd w:val="0"/>
              <w:spacing w:after="0" w:line="240" w:lineRule="auto"/>
              <w:rPr>
                <w:ins w:id="7194" w:author="Arjan" w:date="2012-12-10T16:24: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1D75C467" w14:textId="77777777" w:rsidR="00D30F71" w:rsidRPr="00D30F71" w:rsidRDefault="00D30F71" w:rsidP="00D30F71">
            <w:pPr>
              <w:autoSpaceDE w:val="0"/>
              <w:autoSpaceDN w:val="0"/>
              <w:adjustRightInd w:val="0"/>
              <w:spacing w:after="0" w:line="240" w:lineRule="auto"/>
              <w:rPr>
                <w:ins w:id="7195" w:author="Arjan" w:date="2012-12-10T16:24:00Z"/>
                <w:rFonts w:ascii="Arial" w:eastAsia="Times New Roman" w:hAnsi="Arial" w:cs="Arial"/>
                <w:color w:val="000000"/>
                <w:sz w:val="20"/>
                <w:szCs w:val="20"/>
              </w:rPr>
            </w:pPr>
          </w:p>
        </w:tc>
      </w:tr>
      <w:tr w:rsidR="00D30F71" w:rsidRPr="00D30F71" w14:paraId="427C248A" w14:textId="77777777" w:rsidTr="00D30F71">
        <w:trPr>
          <w:ins w:id="7196" w:author="Arjan" w:date="2012-12-10T16:24:00Z"/>
        </w:trPr>
        <w:tc>
          <w:tcPr>
            <w:tcW w:w="3600" w:type="dxa"/>
            <w:tcBorders>
              <w:top w:val="nil"/>
              <w:left w:val="nil"/>
              <w:bottom w:val="nil"/>
              <w:right w:val="nil"/>
            </w:tcBorders>
          </w:tcPr>
          <w:p w14:paraId="7538EBD6" w14:textId="77777777" w:rsidR="00D30F71" w:rsidRPr="00D30F71" w:rsidRDefault="00D30F71" w:rsidP="00D30F71">
            <w:pPr>
              <w:autoSpaceDE w:val="0"/>
              <w:autoSpaceDN w:val="0"/>
              <w:adjustRightInd w:val="0"/>
              <w:spacing w:after="0" w:line="240" w:lineRule="auto"/>
              <w:rPr>
                <w:ins w:id="7197" w:author="Arjan" w:date="2012-12-10T16:24:00Z"/>
                <w:rFonts w:ascii="Arial" w:eastAsia="Times New Roman" w:hAnsi="Arial" w:cs="Arial"/>
                <w:color w:val="000000"/>
                <w:sz w:val="20"/>
                <w:szCs w:val="20"/>
              </w:rPr>
            </w:pPr>
            <w:ins w:id="7198" w:author="Arjan" w:date="2012-12-10T16:24:00Z">
              <w:r w:rsidRPr="00D30F71">
                <w:rPr>
                  <w:rFonts w:ascii="Arial" w:eastAsia="Times New Roman" w:hAnsi="Arial" w:cs="Arial"/>
                  <w:b/>
                  <w:bCs/>
                  <w:color w:val="000000"/>
                  <w:sz w:val="20"/>
                  <w:szCs w:val="20"/>
                </w:rPr>
                <w:t>Overzicht Attributen</w:t>
              </w:r>
            </w:ins>
          </w:p>
        </w:tc>
        <w:tc>
          <w:tcPr>
            <w:tcW w:w="1080" w:type="dxa"/>
            <w:gridSpan w:val="2"/>
            <w:tcBorders>
              <w:top w:val="nil"/>
              <w:left w:val="nil"/>
              <w:bottom w:val="nil"/>
              <w:right w:val="nil"/>
            </w:tcBorders>
          </w:tcPr>
          <w:p w14:paraId="23BC6ED9" w14:textId="77777777" w:rsidR="00D30F71" w:rsidRPr="00D30F71" w:rsidRDefault="00D30F71" w:rsidP="00D30F71">
            <w:pPr>
              <w:autoSpaceDE w:val="0"/>
              <w:autoSpaceDN w:val="0"/>
              <w:adjustRightInd w:val="0"/>
              <w:spacing w:after="0" w:line="240" w:lineRule="auto"/>
              <w:rPr>
                <w:ins w:id="7199" w:author="Arjan" w:date="2012-12-10T16:24:00Z"/>
                <w:rFonts w:ascii="Arial" w:eastAsia="Times New Roman" w:hAnsi="Arial" w:cs="Arial"/>
                <w:color w:val="000000"/>
                <w:sz w:val="20"/>
                <w:szCs w:val="20"/>
              </w:rPr>
            </w:pPr>
            <w:ins w:id="7200" w:author="Arjan" w:date="2012-12-10T16:24:00Z">
              <w:r w:rsidRPr="00D30F71">
                <w:rPr>
                  <w:rFonts w:ascii="Arial" w:eastAsia="Times New Roman" w:hAnsi="Arial" w:cs="Arial"/>
                  <w:i/>
                  <w:iCs/>
                  <w:color w:val="000000"/>
                  <w:sz w:val="20"/>
                  <w:szCs w:val="20"/>
                </w:rPr>
                <w:t>Code</w:t>
              </w:r>
            </w:ins>
          </w:p>
        </w:tc>
        <w:tc>
          <w:tcPr>
            <w:tcW w:w="3330" w:type="dxa"/>
            <w:tcBorders>
              <w:top w:val="nil"/>
              <w:left w:val="nil"/>
              <w:bottom w:val="nil"/>
              <w:right w:val="nil"/>
            </w:tcBorders>
          </w:tcPr>
          <w:p w14:paraId="0EF54949" w14:textId="77777777" w:rsidR="00D30F71" w:rsidRPr="00D30F71" w:rsidRDefault="00D30F71" w:rsidP="00D30F71">
            <w:pPr>
              <w:autoSpaceDE w:val="0"/>
              <w:autoSpaceDN w:val="0"/>
              <w:adjustRightInd w:val="0"/>
              <w:spacing w:after="0" w:line="240" w:lineRule="auto"/>
              <w:rPr>
                <w:ins w:id="7201" w:author="Arjan" w:date="2012-12-10T16:24:00Z"/>
                <w:rFonts w:ascii="Arial" w:eastAsia="Times New Roman" w:hAnsi="Arial" w:cs="Arial"/>
                <w:color w:val="000000"/>
                <w:sz w:val="20"/>
                <w:szCs w:val="20"/>
              </w:rPr>
            </w:pPr>
            <w:ins w:id="7202" w:author="Arjan" w:date="2012-12-10T16:24:00Z">
              <w:r w:rsidRPr="00D30F71">
                <w:rPr>
                  <w:rFonts w:ascii="Arial" w:eastAsia="Times New Roman" w:hAnsi="Arial" w:cs="Arial"/>
                  <w:i/>
                  <w:iCs/>
                  <w:color w:val="000000"/>
                  <w:sz w:val="20"/>
                  <w:szCs w:val="20"/>
                </w:rPr>
                <w:t>Gegevensnaam</w:t>
              </w:r>
            </w:ins>
          </w:p>
        </w:tc>
        <w:tc>
          <w:tcPr>
            <w:tcW w:w="1346" w:type="dxa"/>
            <w:tcBorders>
              <w:top w:val="nil"/>
              <w:left w:val="nil"/>
              <w:bottom w:val="nil"/>
              <w:right w:val="nil"/>
            </w:tcBorders>
          </w:tcPr>
          <w:p w14:paraId="73092FD0" w14:textId="77777777" w:rsidR="00D30F71" w:rsidRPr="00D30F71" w:rsidRDefault="00D30F71" w:rsidP="00D30F71">
            <w:pPr>
              <w:autoSpaceDE w:val="0"/>
              <w:autoSpaceDN w:val="0"/>
              <w:adjustRightInd w:val="0"/>
              <w:spacing w:after="0" w:line="240" w:lineRule="auto"/>
              <w:rPr>
                <w:ins w:id="7203" w:author="Arjan" w:date="2012-12-10T16:24:00Z"/>
                <w:rFonts w:ascii="Arial" w:eastAsia="Times New Roman" w:hAnsi="Arial" w:cs="Arial"/>
                <w:color w:val="000000"/>
                <w:sz w:val="20"/>
                <w:szCs w:val="20"/>
              </w:rPr>
            </w:pPr>
            <w:ins w:id="7204" w:author="Arjan" w:date="2012-12-10T16:24:00Z">
              <w:r w:rsidRPr="00D30F71">
                <w:rPr>
                  <w:rFonts w:ascii="Arial" w:eastAsia="Times New Roman" w:hAnsi="Arial" w:cs="Arial"/>
                  <w:i/>
                  <w:iCs/>
                  <w:color w:val="000000"/>
                  <w:sz w:val="20"/>
                  <w:szCs w:val="20"/>
                </w:rPr>
                <w:t>Herkomst</w:t>
              </w:r>
            </w:ins>
          </w:p>
        </w:tc>
      </w:tr>
      <w:tr w:rsidR="00D30F71" w:rsidRPr="00D30F71" w14:paraId="20835E93" w14:textId="77777777" w:rsidTr="00D30F71">
        <w:trPr>
          <w:ins w:id="7205" w:author="Arjan" w:date="2012-12-10T16:24:00Z"/>
        </w:trPr>
        <w:tc>
          <w:tcPr>
            <w:tcW w:w="3600" w:type="dxa"/>
            <w:tcBorders>
              <w:top w:val="nil"/>
              <w:left w:val="nil"/>
              <w:bottom w:val="nil"/>
              <w:right w:val="nil"/>
            </w:tcBorders>
          </w:tcPr>
          <w:p w14:paraId="2F92A437" w14:textId="77777777" w:rsidR="00D30F71" w:rsidRPr="00D30F71" w:rsidRDefault="00D30F71" w:rsidP="00D30F71">
            <w:pPr>
              <w:autoSpaceDE w:val="0"/>
              <w:autoSpaceDN w:val="0"/>
              <w:adjustRightInd w:val="0"/>
              <w:spacing w:after="0" w:line="240" w:lineRule="auto"/>
              <w:rPr>
                <w:ins w:id="7206" w:author="Arjan" w:date="2012-12-10T16:24:00Z"/>
                <w:rFonts w:ascii="Arial" w:eastAsia="Times New Roman" w:hAnsi="Arial" w:cs="Arial"/>
                <w:color w:val="000000"/>
                <w:sz w:val="20"/>
                <w:szCs w:val="20"/>
              </w:rPr>
            </w:pPr>
          </w:p>
        </w:tc>
        <w:tc>
          <w:tcPr>
            <w:tcW w:w="1080" w:type="dxa"/>
            <w:gridSpan w:val="2"/>
            <w:tcBorders>
              <w:top w:val="nil"/>
              <w:left w:val="nil"/>
              <w:bottom w:val="nil"/>
              <w:right w:val="nil"/>
            </w:tcBorders>
          </w:tcPr>
          <w:p w14:paraId="27B2A2E8" w14:textId="77777777" w:rsidR="00D30F71" w:rsidRPr="00D30F71" w:rsidRDefault="00D30F71" w:rsidP="00D30F71">
            <w:pPr>
              <w:autoSpaceDE w:val="0"/>
              <w:autoSpaceDN w:val="0"/>
              <w:adjustRightInd w:val="0"/>
              <w:spacing w:after="0" w:line="240" w:lineRule="auto"/>
              <w:rPr>
                <w:ins w:id="7207" w:author="Arjan" w:date="2012-12-10T16:24:00Z"/>
                <w:rFonts w:ascii="Arial" w:eastAsia="Times New Roman" w:hAnsi="Arial" w:cs="Arial"/>
                <w:color w:val="000000"/>
                <w:sz w:val="20"/>
                <w:szCs w:val="20"/>
              </w:rPr>
            </w:pPr>
          </w:p>
        </w:tc>
        <w:tc>
          <w:tcPr>
            <w:tcW w:w="3330" w:type="dxa"/>
            <w:tcBorders>
              <w:top w:val="nil"/>
              <w:left w:val="nil"/>
              <w:bottom w:val="nil"/>
              <w:right w:val="nil"/>
            </w:tcBorders>
          </w:tcPr>
          <w:p w14:paraId="0B20585B" w14:textId="77777777" w:rsidR="00D30F71" w:rsidRPr="00D30F71" w:rsidRDefault="00DA5D93" w:rsidP="00D30F71">
            <w:pPr>
              <w:autoSpaceDE w:val="0"/>
              <w:autoSpaceDN w:val="0"/>
              <w:adjustRightInd w:val="0"/>
              <w:spacing w:after="0" w:line="240" w:lineRule="auto"/>
              <w:rPr>
                <w:ins w:id="7208" w:author="Arjan" w:date="2012-12-10T16:24:00Z"/>
                <w:rFonts w:ascii="Arial" w:eastAsia="Times New Roman" w:hAnsi="Arial" w:cs="Arial"/>
                <w:color w:val="000000"/>
                <w:sz w:val="20"/>
                <w:szCs w:val="20"/>
              </w:rPr>
            </w:pPr>
            <w:ins w:id="7209" w:author="Arjan" w:date="2012-12-10T16:24: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Contactpersoonnaam</w:t>
              </w:r>
              <w:r w:rsidRPr="00D30F71">
                <w:rPr>
                  <w:rFonts w:ascii="Arial" w:hAnsi="Arial" w:cs="Arial"/>
                  <w:sz w:val="20"/>
                  <w:szCs w:val="20"/>
                  <w:lang w:val="en-AU"/>
                </w:rPr>
                <w:fldChar w:fldCharType="end"/>
              </w:r>
            </w:ins>
          </w:p>
        </w:tc>
        <w:tc>
          <w:tcPr>
            <w:tcW w:w="1346" w:type="dxa"/>
            <w:tcBorders>
              <w:top w:val="nil"/>
              <w:left w:val="nil"/>
              <w:bottom w:val="nil"/>
              <w:right w:val="nil"/>
            </w:tcBorders>
          </w:tcPr>
          <w:p w14:paraId="72EA45C4" w14:textId="77777777" w:rsidR="00D30F71" w:rsidRPr="00D30F71" w:rsidRDefault="00D30F71" w:rsidP="00D30F71">
            <w:pPr>
              <w:autoSpaceDE w:val="0"/>
              <w:autoSpaceDN w:val="0"/>
              <w:adjustRightInd w:val="0"/>
              <w:spacing w:after="0" w:line="240" w:lineRule="auto"/>
              <w:rPr>
                <w:ins w:id="7210" w:author="Arjan" w:date="2012-12-10T16:24:00Z"/>
                <w:rFonts w:ascii="Arial" w:eastAsia="Times New Roman" w:hAnsi="Arial" w:cs="Arial"/>
                <w:color w:val="000000"/>
                <w:sz w:val="20"/>
                <w:szCs w:val="20"/>
              </w:rPr>
            </w:pPr>
            <w:ins w:id="7211" w:author="Arjan" w:date="2012-12-10T16:24:00Z">
              <w:r w:rsidRPr="00D30F71">
                <w:rPr>
                  <w:rFonts w:ascii="Arial" w:eastAsia="Times New Roman" w:hAnsi="Arial" w:cs="Arial"/>
                  <w:color w:val="000000"/>
                  <w:sz w:val="20"/>
                  <w:szCs w:val="20"/>
                </w:rPr>
                <w:t>KING</w:t>
              </w:r>
            </w:ins>
          </w:p>
        </w:tc>
      </w:tr>
      <w:tr w:rsidR="00D30F71" w:rsidRPr="00D30F71" w14:paraId="03D608ED" w14:textId="77777777" w:rsidTr="00D30F71">
        <w:trPr>
          <w:ins w:id="7212" w:author="Arjan" w:date="2012-12-10T16:24:00Z"/>
        </w:trPr>
        <w:tc>
          <w:tcPr>
            <w:tcW w:w="3600" w:type="dxa"/>
            <w:tcBorders>
              <w:top w:val="nil"/>
              <w:left w:val="nil"/>
              <w:bottom w:val="nil"/>
              <w:right w:val="nil"/>
            </w:tcBorders>
          </w:tcPr>
          <w:p w14:paraId="6ACFF64E" w14:textId="77777777" w:rsidR="00D30F71" w:rsidRPr="00D30F71" w:rsidRDefault="00D30F71" w:rsidP="00D30F71">
            <w:pPr>
              <w:autoSpaceDE w:val="0"/>
              <w:autoSpaceDN w:val="0"/>
              <w:adjustRightInd w:val="0"/>
              <w:spacing w:after="0" w:line="240" w:lineRule="auto"/>
              <w:rPr>
                <w:ins w:id="7213" w:author="Arjan" w:date="2012-12-10T16:24:00Z"/>
                <w:rFonts w:ascii="Arial" w:eastAsia="Times New Roman" w:hAnsi="Arial" w:cs="Arial"/>
                <w:color w:val="000000"/>
                <w:sz w:val="20"/>
                <w:szCs w:val="20"/>
              </w:rPr>
            </w:pPr>
          </w:p>
        </w:tc>
        <w:tc>
          <w:tcPr>
            <w:tcW w:w="1080" w:type="dxa"/>
            <w:gridSpan w:val="2"/>
            <w:tcBorders>
              <w:top w:val="nil"/>
              <w:left w:val="nil"/>
              <w:bottom w:val="nil"/>
              <w:right w:val="nil"/>
            </w:tcBorders>
          </w:tcPr>
          <w:p w14:paraId="4729046C" w14:textId="77777777" w:rsidR="00D30F71" w:rsidRPr="00D30F71" w:rsidRDefault="00D30F71" w:rsidP="00D30F71">
            <w:pPr>
              <w:autoSpaceDE w:val="0"/>
              <w:autoSpaceDN w:val="0"/>
              <w:adjustRightInd w:val="0"/>
              <w:spacing w:after="0" w:line="240" w:lineRule="auto"/>
              <w:rPr>
                <w:ins w:id="7214" w:author="Arjan" w:date="2012-12-10T16:24:00Z"/>
                <w:rFonts w:ascii="Arial" w:eastAsia="Times New Roman" w:hAnsi="Arial" w:cs="Arial"/>
                <w:color w:val="000000"/>
                <w:sz w:val="20"/>
                <w:szCs w:val="20"/>
              </w:rPr>
            </w:pPr>
          </w:p>
        </w:tc>
        <w:tc>
          <w:tcPr>
            <w:tcW w:w="3330" w:type="dxa"/>
            <w:tcBorders>
              <w:top w:val="nil"/>
              <w:left w:val="nil"/>
              <w:bottom w:val="nil"/>
              <w:right w:val="nil"/>
            </w:tcBorders>
          </w:tcPr>
          <w:p w14:paraId="0B9B8744" w14:textId="77777777" w:rsidR="00D30F71" w:rsidRPr="00D30F71" w:rsidRDefault="00DA5D93" w:rsidP="00D30F71">
            <w:pPr>
              <w:autoSpaceDE w:val="0"/>
              <w:autoSpaceDN w:val="0"/>
              <w:adjustRightInd w:val="0"/>
              <w:spacing w:after="0" w:line="240" w:lineRule="auto"/>
              <w:rPr>
                <w:ins w:id="7215" w:author="Arjan" w:date="2012-12-10T16:24:00Z"/>
                <w:rFonts w:ascii="Arial" w:eastAsia="Times New Roman" w:hAnsi="Arial" w:cs="Arial"/>
                <w:color w:val="000000"/>
                <w:sz w:val="20"/>
                <w:szCs w:val="20"/>
              </w:rPr>
            </w:pPr>
            <w:ins w:id="7216" w:author="Arjan" w:date="2012-12-10T16:24: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functie</w:t>
              </w:r>
              <w:r w:rsidRPr="00D30F71">
                <w:rPr>
                  <w:rFonts w:ascii="Arial" w:hAnsi="Arial" w:cs="Arial"/>
                  <w:sz w:val="20"/>
                  <w:szCs w:val="20"/>
                  <w:lang w:val="en-AU"/>
                </w:rPr>
                <w:fldChar w:fldCharType="end"/>
              </w:r>
            </w:ins>
          </w:p>
        </w:tc>
        <w:tc>
          <w:tcPr>
            <w:tcW w:w="1346" w:type="dxa"/>
            <w:tcBorders>
              <w:top w:val="nil"/>
              <w:left w:val="nil"/>
              <w:bottom w:val="nil"/>
              <w:right w:val="nil"/>
            </w:tcBorders>
          </w:tcPr>
          <w:p w14:paraId="68A101FC" w14:textId="77777777" w:rsidR="00D30F71" w:rsidRPr="00D30F71" w:rsidRDefault="00D30F71" w:rsidP="00D30F71">
            <w:pPr>
              <w:autoSpaceDE w:val="0"/>
              <w:autoSpaceDN w:val="0"/>
              <w:adjustRightInd w:val="0"/>
              <w:spacing w:after="0" w:line="240" w:lineRule="auto"/>
              <w:rPr>
                <w:ins w:id="7217" w:author="Arjan" w:date="2012-12-10T16:24:00Z"/>
                <w:rFonts w:ascii="Arial" w:eastAsia="Times New Roman" w:hAnsi="Arial" w:cs="Arial"/>
                <w:color w:val="000000"/>
                <w:sz w:val="20"/>
                <w:szCs w:val="20"/>
              </w:rPr>
            </w:pPr>
            <w:ins w:id="7218" w:author="Arjan" w:date="2012-12-10T16:24:00Z">
              <w:r w:rsidRPr="00D30F71">
                <w:rPr>
                  <w:rFonts w:ascii="Arial" w:eastAsia="Times New Roman" w:hAnsi="Arial" w:cs="Arial"/>
                  <w:color w:val="000000"/>
                  <w:sz w:val="20"/>
                  <w:szCs w:val="20"/>
                </w:rPr>
                <w:t>KING</w:t>
              </w:r>
            </w:ins>
          </w:p>
        </w:tc>
      </w:tr>
      <w:tr w:rsidR="00D30F71" w:rsidRPr="00D30F71" w14:paraId="3E1E2A82" w14:textId="77777777" w:rsidTr="00D30F71">
        <w:trPr>
          <w:ins w:id="7219" w:author="Arjan" w:date="2012-12-10T16:24:00Z"/>
        </w:trPr>
        <w:tc>
          <w:tcPr>
            <w:tcW w:w="3600" w:type="dxa"/>
            <w:tcBorders>
              <w:top w:val="nil"/>
              <w:left w:val="nil"/>
              <w:bottom w:val="nil"/>
              <w:right w:val="nil"/>
            </w:tcBorders>
          </w:tcPr>
          <w:p w14:paraId="4521208C" w14:textId="77777777" w:rsidR="00D30F71" w:rsidRPr="00D30F71" w:rsidRDefault="00D30F71" w:rsidP="00D30F71">
            <w:pPr>
              <w:autoSpaceDE w:val="0"/>
              <w:autoSpaceDN w:val="0"/>
              <w:adjustRightInd w:val="0"/>
              <w:spacing w:after="0" w:line="240" w:lineRule="auto"/>
              <w:rPr>
                <w:ins w:id="7220" w:author="Arjan" w:date="2012-12-10T16:24:00Z"/>
                <w:rFonts w:ascii="Arial" w:eastAsia="Times New Roman" w:hAnsi="Arial" w:cs="Arial"/>
                <w:color w:val="000000"/>
                <w:sz w:val="20"/>
                <w:szCs w:val="20"/>
              </w:rPr>
            </w:pPr>
          </w:p>
        </w:tc>
        <w:tc>
          <w:tcPr>
            <w:tcW w:w="1080" w:type="dxa"/>
            <w:gridSpan w:val="2"/>
            <w:tcBorders>
              <w:top w:val="nil"/>
              <w:left w:val="nil"/>
              <w:bottom w:val="nil"/>
              <w:right w:val="nil"/>
            </w:tcBorders>
          </w:tcPr>
          <w:p w14:paraId="22EA7A65" w14:textId="77777777" w:rsidR="00D30F71" w:rsidRPr="00D30F71" w:rsidRDefault="00D30F71" w:rsidP="00D30F71">
            <w:pPr>
              <w:autoSpaceDE w:val="0"/>
              <w:autoSpaceDN w:val="0"/>
              <w:adjustRightInd w:val="0"/>
              <w:spacing w:after="0" w:line="240" w:lineRule="auto"/>
              <w:rPr>
                <w:ins w:id="7221" w:author="Arjan" w:date="2012-12-10T16:24:00Z"/>
                <w:rFonts w:ascii="Arial" w:eastAsia="Times New Roman" w:hAnsi="Arial" w:cs="Arial"/>
                <w:color w:val="000000"/>
                <w:sz w:val="20"/>
                <w:szCs w:val="20"/>
              </w:rPr>
            </w:pPr>
          </w:p>
        </w:tc>
        <w:tc>
          <w:tcPr>
            <w:tcW w:w="3330" w:type="dxa"/>
            <w:tcBorders>
              <w:top w:val="nil"/>
              <w:left w:val="nil"/>
              <w:bottom w:val="nil"/>
              <w:right w:val="nil"/>
            </w:tcBorders>
          </w:tcPr>
          <w:p w14:paraId="18663EE0" w14:textId="77777777" w:rsidR="00D30F71" w:rsidRPr="00D30F71" w:rsidRDefault="00DA5D93" w:rsidP="00D30F71">
            <w:pPr>
              <w:autoSpaceDE w:val="0"/>
              <w:autoSpaceDN w:val="0"/>
              <w:adjustRightInd w:val="0"/>
              <w:spacing w:after="0" w:line="240" w:lineRule="auto"/>
              <w:rPr>
                <w:ins w:id="7222" w:author="Arjan" w:date="2012-12-10T16:24:00Z"/>
                <w:rFonts w:ascii="Arial" w:eastAsia="Times New Roman" w:hAnsi="Arial" w:cs="Arial"/>
                <w:color w:val="000000"/>
                <w:sz w:val="20"/>
                <w:szCs w:val="20"/>
              </w:rPr>
            </w:pPr>
            <w:ins w:id="7223" w:author="Arjan" w:date="2012-12-10T16:24: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telefoonnummer</w:t>
              </w:r>
              <w:r w:rsidRPr="00D30F71">
                <w:rPr>
                  <w:rFonts w:ascii="Arial" w:hAnsi="Arial" w:cs="Arial"/>
                  <w:sz w:val="20"/>
                  <w:szCs w:val="20"/>
                  <w:lang w:val="en-AU"/>
                </w:rPr>
                <w:fldChar w:fldCharType="end"/>
              </w:r>
            </w:ins>
          </w:p>
        </w:tc>
        <w:tc>
          <w:tcPr>
            <w:tcW w:w="1346" w:type="dxa"/>
            <w:tcBorders>
              <w:top w:val="nil"/>
              <w:left w:val="nil"/>
              <w:bottom w:val="nil"/>
              <w:right w:val="nil"/>
            </w:tcBorders>
          </w:tcPr>
          <w:p w14:paraId="2586C41C" w14:textId="77777777" w:rsidR="00D30F71" w:rsidRPr="00D30F71" w:rsidRDefault="00D30F71" w:rsidP="00D30F71">
            <w:pPr>
              <w:autoSpaceDE w:val="0"/>
              <w:autoSpaceDN w:val="0"/>
              <w:adjustRightInd w:val="0"/>
              <w:spacing w:after="0" w:line="240" w:lineRule="auto"/>
              <w:rPr>
                <w:ins w:id="7224" w:author="Arjan" w:date="2012-12-10T16:24:00Z"/>
                <w:rFonts w:ascii="Arial" w:eastAsia="Times New Roman" w:hAnsi="Arial" w:cs="Arial"/>
                <w:color w:val="000000"/>
                <w:sz w:val="20"/>
                <w:szCs w:val="20"/>
              </w:rPr>
            </w:pPr>
            <w:ins w:id="7225" w:author="Arjan" w:date="2012-12-10T16:24:00Z">
              <w:r w:rsidRPr="00D30F71">
                <w:rPr>
                  <w:rFonts w:ascii="Arial" w:eastAsia="Times New Roman" w:hAnsi="Arial" w:cs="Arial"/>
                  <w:color w:val="000000"/>
                  <w:sz w:val="20"/>
                  <w:szCs w:val="20"/>
                </w:rPr>
                <w:t>KING</w:t>
              </w:r>
            </w:ins>
          </w:p>
        </w:tc>
      </w:tr>
      <w:tr w:rsidR="00D30F71" w:rsidRPr="00D30F71" w14:paraId="30C469A2" w14:textId="77777777" w:rsidTr="00D30F71">
        <w:trPr>
          <w:ins w:id="7226" w:author="Arjan" w:date="2012-12-10T16:24:00Z"/>
        </w:trPr>
        <w:tc>
          <w:tcPr>
            <w:tcW w:w="3600" w:type="dxa"/>
            <w:tcBorders>
              <w:top w:val="nil"/>
              <w:left w:val="nil"/>
              <w:bottom w:val="nil"/>
              <w:right w:val="nil"/>
            </w:tcBorders>
          </w:tcPr>
          <w:p w14:paraId="265189E1" w14:textId="77777777" w:rsidR="00D30F71" w:rsidRPr="00D30F71" w:rsidRDefault="00D30F71" w:rsidP="00D30F71">
            <w:pPr>
              <w:autoSpaceDE w:val="0"/>
              <w:autoSpaceDN w:val="0"/>
              <w:adjustRightInd w:val="0"/>
              <w:spacing w:after="0" w:line="240" w:lineRule="auto"/>
              <w:rPr>
                <w:ins w:id="7227" w:author="Arjan" w:date="2012-12-10T16:24:00Z"/>
                <w:rFonts w:ascii="Arial" w:eastAsia="Times New Roman" w:hAnsi="Arial" w:cs="Arial"/>
                <w:color w:val="000000"/>
                <w:sz w:val="20"/>
                <w:szCs w:val="20"/>
              </w:rPr>
            </w:pPr>
          </w:p>
        </w:tc>
        <w:tc>
          <w:tcPr>
            <w:tcW w:w="1080" w:type="dxa"/>
            <w:gridSpan w:val="2"/>
            <w:tcBorders>
              <w:top w:val="nil"/>
              <w:left w:val="nil"/>
              <w:bottom w:val="nil"/>
              <w:right w:val="nil"/>
            </w:tcBorders>
          </w:tcPr>
          <w:p w14:paraId="21234F9C" w14:textId="77777777" w:rsidR="00D30F71" w:rsidRPr="00D30F71" w:rsidRDefault="00D30F71" w:rsidP="00D30F71">
            <w:pPr>
              <w:autoSpaceDE w:val="0"/>
              <w:autoSpaceDN w:val="0"/>
              <w:adjustRightInd w:val="0"/>
              <w:spacing w:after="0" w:line="240" w:lineRule="auto"/>
              <w:rPr>
                <w:ins w:id="7228" w:author="Arjan" w:date="2012-12-10T16:24:00Z"/>
                <w:rFonts w:ascii="Arial" w:eastAsia="Times New Roman" w:hAnsi="Arial" w:cs="Arial"/>
                <w:color w:val="000000"/>
                <w:sz w:val="20"/>
                <w:szCs w:val="20"/>
              </w:rPr>
            </w:pPr>
          </w:p>
        </w:tc>
        <w:tc>
          <w:tcPr>
            <w:tcW w:w="3330" w:type="dxa"/>
            <w:tcBorders>
              <w:top w:val="nil"/>
              <w:left w:val="nil"/>
              <w:bottom w:val="nil"/>
              <w:right w:val="nil"/>
            </w:tcBorders>
          </w:tcPr>
          <w:p w14:paraId="62B1E977" w14:textId="77777777" w:rsidR="00D30F71" w:rsidRPr="00D30F71" w:rsidRDefault="00DA5D93" w:rsidP="00D30F71">
            <w:pPr>
              <w:autoSpaceDE w:val="0"/>
              <w:autoSpaceDN w:val="0"/>
              <w:adjustRightInd w:val="0"/>
              <w:spacing w:after="0" w:line="240" w:lineRule="auto"/>
              <w:rPr>
                <w:ins w:id="7229" w:author="Arjan" w:date="2012-12-10T16:24:00Z"/>
                <w:rFonts w:ascii="Arial" w:eastAsia="Times New Roman" w:hAnsi="Arial" w:cs="Arial"/>
                <w:color w:val="000000"/>
                <w:sz w:val="20"/>
                <w:szCs w:val="20"/>
              </w:rPr>
            </w:pPr>
            <w:ins w:id="7230" w:author="Arjan" w:date="2012-12-10T16:24: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emailadres</w:t>
              </w:r>
              <w:r w:rsidRPr="00D30F71">
                <w:rPr>
                  <w:rFonts w:ascii="Arial" w:hAnsi="Arial" w:cs="Arial"/>
                  <w:sz w:val="20"/>
                  <w:szCs w:val="20"/>
                  <w:lang w:val="en-AU"/>
                </w:rPr>
                <w:fldChar w:fldCharType="end"/>
              </w:r>
            </w:ins>
          </w:p>
        </w:tc>
        <w:tc>
          <w:tcPr>
            <w:tcW w:w="1346" w:type="dxa"/>
            <w:tcBorders>
              <w:top w:val="nil"/>
              <w:left w:val="nil"/>
              <w:bottom w:val="nil"/>
              <w:right w:val="nil"/>
            </w:tcBorders>
          </w:tcPr>
          <w:p w14:paraId="5E56533E" w14:textId="77777777" w:rsidR="00D30F71" w:rsidRPr="00D30F71" w:rsidRDefault="00D30F71" w:rsidP="00D30F71">
            <w:pPr>
              <w:autoSpaceDE w:val="0"/>
              <w:autoSpaceDN w:val="0"/>
              <w:adjustRightInd w:val="0"/>
              <w:spacing w:after="0" w:line="240" w:lineRule="auto"/>
              <w:rPr>
                <w:ins w:id="7231" w:author="Arjan" w:date="2012-12-10T16:24:00Z"/>
                <w:rFonts w:ascii="Arial" w:eastAsia="Times New Roman" w:hAnsi="Arial" w:cs="Arial"/>
                <w:color w:val="000000"/>
                <w:sz w:val="20"/>
                <w:szCs w:val="20"/>
              </w:rPr>
            </w:pPr>
            <w:ins w:id="7232" w:author="Arjan" w:date="2012-12-10T16:24:00Z">
              <w:r w:rsidRPr="00D30F71">
                <w:rPr>
                  <w:rFonts w:ascii="Arial" w:eastAsia="Times New Roman" w:hAnsi="Arial" w:cs="Arial"/>
                  <w:color w:val="000000"/>
                  <w:sz w:val="20"/>
                  <w:szCs w:val="20"/>
                </w:rPr>
                <w:t>KING</w:t>
              </w:r>
            </w:ins>
          </w:p>
        </w:tc>
      </w:tr>
    </w:tbl>
    <w:p w14:paraId="7A154C35" w14:textId="77777777" w:rsidR="00D30F71" w:rsidRPr="00D30F71" w:rsidRDefault="00DA5D93" w:rsidP="00D30F71">
      <w:pPr>
        <w:autoSpaceDE w:val="0"/>
        <w:autoSpaceDN w:val="0"/>
        <w:adjustRightInd w:val="0"/>
        <w:spacing w:before="240" w:after="60" w:line="240" w:lineRule="auto"/>
        <w:outlineLvl w:val="3"/>
        <w:rPr>
          <w:ins w:id="7233" w:author="Arjan" w:date="2012-12-10T16:22:00Z"/>
          <w:rFonts w:ascii="Arial" w:eastAsia="Times New Roman" w:hAnsi="Arial" w:cs="Arial"/>
          <w:b/>
          <w:bCs/>
          <w:color w:val="004080"/>
          <w:sz w:val="24"/>
          <w:szCs w:val="24"/>
        </w:rPr>
      </w:pPr>
      <w:ins w:id="7234"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b/>
            <w:bCs/>
            <w:color w:val="004080"/>
            <w:sz w:val="24"/>
            <w:szCs w:val="24"/>
          </w:rPr>
          <w:instrText>Att.Stereotype</w:instrText>
        </w:r>
        <w:r w:rsidRPr="00D30F71">
          <w:rPr>
            <w:rFonts w:ascii="Arial" w:hAnsi="Arial" w:cs="Arial"/>
            <w:sz w:val="20"/>
            <w:szCs w:val="20"/>
            <w:lang w:val="en-AU"/>
          </w:rPr>
          <w:fldChar w:fldCharType="separate"/>
        </w:r>
        <w:r w:rsidR="00D30F71" w:rsidRPr="00D30F71">
          <w:rPr>
            <w:rFonts w:ascii="Arial" w:eastAsia="Times New Roman" w:hAnsi="Arial" w:cs="Arial"/>
            <w:b/>
            <w:bCs/>
            <w:color w:val="004080"/>
            <w:sz w:val="24"/>
            <w:szCs w:val="24"/>
          </w:rPr>
          <w:t>«Attribuutsoort»</w:t>
        </w:r>
        <w:r w:rsidRPr="00D30F71">
          <w:rPr>
            <w:rFonts w:ascii="Arial" w:hAnsi="Arial" w:cs="Arial"/>
            <w:sz w:val="20"/>
            <w:szCs w:val="20"/>
            <w:lang w:val="en-AU"/>
          </w:rPr>
          <w:fldChar w:fldCharType="end"/>
        </w:r>
        <w:r w:rsidR="00D30F71" w:rsidRPr="00D30F71">
          <w:rPr>
            <w:rFonts w:ascii="Arial" w:eastAsia="Times New Roman" w:hAnsi="Arial" w:cs="Arial"/>
            <w:b/>
            <w:bCs/>
            <w:color w:val="004080"/>
            <w:sz w:val="24"/>
            <w:szCs w:val="24"/>
          </w:rPr>
          <w:t xml:space="preserve"> </w:t>
        </w:r>
        <w:r w:rsidRPr="00D30F71">
          <w:rPr>
            <w:rFonts w:ascii="Arial" w:eastAsia="Times New Roman" w:hAnsi="Arial" w:cs="Arial"/>
            <w:b/>
            <w:bCs/>
            <w:color w:val="004080"/>
            <w:sz w:val="24"/>
            <w:szCs w:val="24"/>
          </w:rPr>
          <w:fldChar w:fldCharType="begin" w:fldLock="1"/>
        </w:r>
        <w:r w:rsidR="00D30F71" w:rsidRPr="00D30F71">
          <w:rPr>
            <w:rFonts w:ascii="Arial" w:eastAsia="Times New Roman" w:hAnsi="Arial" w:cs="Arial"/>
            <w:b/>
            <w:bCs/>
            <w:color w:val="004080"/>
            <w:sz w:val="24"/>
            <w:szCs w:val="24"/>
          </w:rPr>
          <w:instrText>MERGEFIELD Att.Name</w:instrText>
        </w:r>
        <w:r w:rsidRPr="00D30F71">
          <w:rPr>
            <w:rFonts w:ascii="Arial" w:eastAsia="Times New Roman" w:hAnsi="Arial" w:cs="Arial"/>
            <w:b/>
            <w:bCs/>
            <w:color w:val="004080"/>
            <w:sz w:val="24"/>
            <w:szCs w:val="24"/>
          </w:rPr>
          <w:fldChar w:fldCharType="separate"/>
        </w:r>
        <w:r w:rsidR="00D30F71" w:rsidRPr="00D30F71">
          <w:rPr>
            <w:rFonts w:ascii="Arial" w:eastAsia="Times New Roman" w:hAnsi="Arial" w:cs="Arial"/>
            <w:b/>
            <w:bCs/>
            <w:color w:val="004080"/>
            <w:sz w:val="24"/>
            <w:szCs w:val="24"/>
          </w:rPr>
          <w:t>Contactpersoonnaam</w:t>
        </w:r>
        <w:r w:rsidRPr="00D30F71">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D30F71" w:rsidRPr="00D30F71" w14:paraId="32DF0192" w14:textId="77777777">
        <w:trPr>
          <w:trHeight w:val="230"/>
          <w:ins w:id="7235" w:author="Arjan" w:date="2012-12-10T16:22:00Z"/>
        </w:trPr>
        <w:tc>
          <w:tcPr>
            <w:tcW w:w="3690" w:type="dxa"/>
            <w:tcBorders>
              <w:top w:val="nil"/>
              <w:left w:val="nil"/>
              <w:bottom w:val="nil"/>
              <w:right w:val="nil"/>
            </w:tcBorders>
          </w:tcPr>
          <w:p w14:paraId="1E197DB9" w14:textId="77777777" w:rsidR="00D30F71" w:rsidRPr="00D30F71" w:rsidRDefault="00D30F71" w:rsidP="00D30F71">
            <w:pPr>
              <w:autoSpaceDE w:val="0"/>
              <w:autoSpaceDN w:val="0"/>
              <w:adjustRightInd w:val="0"/>
              <w:spacing w:after="0" w:line="240" w:lineRule="auto"/>
              <w:rPr>
                <w:ins w:id="7236" w:author="Arjan" w:date="2012-12-10T16:22:00Z"/>
                <w:rFonts w:ascii="Arial" w:eastAsia="Times New Roman" w:hAnsi="Arial" w:cs="Arial"/>
                <w:color w:val="000000"/>
                <w:sz w:val="20"/>
                <w:szCs w:val="20"/>
              </w:rPr>
            </w:pPr>
            <w:ins w:id="7237" w:author="Arjan" w:date="2012-12-10T16:22:00Z">
              <w:r w:rsidRPr="00D30F71">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52F8EE69" w14:textId="77777777" w:rsidR="00D30F71" w:rsidRPr="00D30F71" w:rsidRDefault="00DA5D93" w:rsidP="00D30F71">
            <w:pPr>
              <w:autoSpaceDE w:val="0"/>
              <w:autoSpaceDN w:val="0"/>
              <w:adjustRightInd w:val="0"/>
              <w:spacing w:after="0" w:line="240" w:lineRule="auto"/>
              <w:rPr>
                <w:ins w:id="7238" w:author="Arjan" w:date="2012-12-10T16:22:00Z"/>
                <w:rFonts w:ascii="Arial" w:eastAsia="Times New Roman" w:hAnsi="Arial" w:cs="Arial"/>
                <w:color w:val="000000"/>
                <w:sz w:val="20"/>
                <w:szCs w:val="20"/>
              </w:rPr>
            </w:pPr>
            <w:ins w:id="7239"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Contactpersoonnaam</w:t>
              </w:r>
              <w:r w:rsidRPr="00D30F71">
                <w:rPr>
                  <w:rFonts w:ascii="Arial" w:hAnsi="Arial" w:cs="Arial"/>
                  <w:sz w:val="20"/>
                  <w:szCs w:val="20"/>
                  <w:lang w:val="en-AU"/>
                </w:rPr>
                <w:fldChar w:fldCharType="end"/>
              </w:r>
            </w:ins>
          </w:p>
        </w:tc>
      </w:tr>
      <w:tr w:rsidR="00D30F71" w:rsidRPr="00D30F71" w14:paraId="7C29CB56" w14:textId="77777777">
        <w:trPr>
          <w:ins w:id="7240" w:author="Arjan" w:date="2012-12-10T16:22:00Z"/>
        </w:trPr>
        <w:tc>
          <w:tcPr>
            <w:tcW w:w="3690" w:type="dxa"/>
            <w:tcBorders>
              <w:top w:val="nil"/>
              <w:left w:val="nil"/>
              <w:bottom w:val="nil"/>
              <w:right w:val="nil"/>
            </w:tcBorders>
          </w:tcPr>
          <w:p w14:paraId="304C0632" w14:textId="77777777" w:rsidR="00D30F71" w:rsidRPr="00D30F71" w:rsidRDefault="00D30F71" w:rsidP="00D30F71">
            <w:pPr>
              <w:autoSpaceDE w:val="0"/>
              <w:autoSpaceDN w:val="0"/>
              <w:adjustRightInd w:val="0"/>
              <w:spacing w:after="0" w:line="240" w:lineRule="auto"/>
              <w:rPr>
                <w:ins w:id="7241"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6F9682EE" w14:textId="77777777" w:rsidR="00D30F71" w:rsidRPr="00D30F71" w:rsidRDefault="00D30F71" w:rsidP="00D30F71">
            <w:pPr>
              <w:autoSpaceDE w:val="0"/>
              <w:autoSpaceDN w:val="0"/>
              <w:adjustRightInd w:val="0"/>
              <w:spacing w:after="0" w:line="240" w:lineRule="auto"/>
              <w:rPr>
                <w:ins w:id="7242" w:author="Arjan" w:date="2012-12-10T16:22:00Z"/>
                <w:rFonts w:ascii="Arial" w:eastAsia="Times New Roman" w:hAnsi="Arial" w:cs="Arial"/>
                <w:b/>
                <w:bCs/>
                <w:color w:val="000000"/>
                <w:sz w:val="20"/>
                <w:szCs w:val="20"/>
              </w:rPr>
            </w:pPr>
          </w:p>
        </w:tc>
      </w:tr>
      <w:tr w:rsidR="00D30F71" w:rsidRPr="00D30F71" w14:paraId="0148E827" w14:textId="77777777">
        <w:trPr>
          <w:ins w:id="7243" w:author="Arjan" w:date="2012-12-10T16:22:00Z"/>
        </w:trPr>
        <w:tc>
          <w:tcPr>
            <w:tcW w:w="3690" w:type="dxa"/>
            <w:tcBorders>
              <w:top w:val="nil"/>
              <w:left w:val="nil"/>
              <w:bottom w:val="nil"/>
              <w:right w:val="nil"/>
            </w:tcBorders>
          </w:tcPr>
          <w:p w14:paraId="6A6A8B37" w14:textId="77777777" w:rsidR="00D30F71" w:rsidRPr="00D30F71" w:rsidRDefault="00D30F71" w:rsidP="00D30F71">
            <w:pPr>
              <w:autoSpaceDE w:val="0"/>
              <w:autoSpaceDN w:val="0"/>
              <w:adjustRightInd w:val="0"/>
              <w:spacing w:after="0" w:line="240" w:lineRule="auto"/>
              <w:rPr>
                <w:ins w:id="7244" w:author="Arjan" w:date="2012-12-10T16:22:00Z"/>
                <w:rFonts w:ascii="Arial" w:eastAsia="Times New Roman" w:hAnsi="Arial" w:cs="Arial"/>
                <w:color w:val="000000"/>
                <w:sz w:val="20"/>
                <w:szCs w:val="20"/>
              </w:rPr>
            </w:pPr>
            <w:ins w:id="7245" w:author="Arjan" w:date="2012-12-10T16:22:00Z">
              <w:r w:rsidRPr="00D30F71">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146BA941" w14:textId="77777777" w:rsidR="00D30F71" w:rsidRPr="00D30F71" w:rsidRDefault="00D30F71" w:rsidP="00D30F71">
            <w:pPr>
              <w:autoSpaceDE w:val="0"/>
              <w:autoSpaceDN w:val="0"/>
              <w:adjustRightInd w:val="0"/>
              <w:spacing w:after="0" w:line="240" w:lineRule="auto"/>
              <w:rPr>
                <w:ins w:id="7246" w:author="Arjan" w:date="2012-12-10T16:22:00Z"/>
                <w:rFonts w:ascii="Arial" w:eastAsia="Times New Roman" w:hAnsi="Arial" w:cs="Arial"/>
                <w:color w:val="000000"/>
                <w:sz w:val="20"/>
                <w:szCs w:val="20"/>
              </w:rPr>
            </w:pPr>
            <w:ins w:id="7247" w:author="Arjan" w:date="2012-12-10T16:22:00Z">
              <w:r w:rsidRPr="00D30F71">
                <w:rPr>
                  <w:rFonts w:ascii="Arial" w:eastAsia="Times New Roman" w:hAnsi="Arial" w:cs="Arial"/>
                  <w:color w:val="000000"/>
                  <w:sz w:val="20"/>
                  <w:szCs w:val="20"/>
                </w:rPr>
                <w:t>KING</w:t>
              </w:r>
            </w:ins>
          </w:p>
        </w:tc>
      </w:tr>
      <w:tr w:rsidR="00D30F71" w:rsidRPr="00D30F71" w14:paraId="67A7EE61" w14:textId="77777777">
        <w:trPr>
          <w:ins w:id="7248" w:author="Arjan" w:date="2012-12-10T16:22:00Z"/>
        </w:trPr>
        <w:tc>
          <w:tcPr>
            <w:tcW w:w="3690" w:type="dxa"/>
            <w:tcBorders>
              <w:top w:val="nil"/>
              <w:left w:val="nil"/>
              <w:bottom w:val="nil"/>
              <w:right w:val="nil"/>
            </w:tcBorders>
          </w:tcPr>
          <w:p w14:paraId="64FEC2DC" w14:textId="77777777" w:rsidR="00D30F71" w:rsidRPr="00D30F71" w:rsidRDefault="00D30F71" w:rsidP="00D30F71">
            <w:pPr>
              <w:autoSpaceDE w:val="0"/>
              <w:autoSpaceDN w:val="0"/>
              <w:adjustRightInd w:val="0"/>
              <w:spacing w:after="0" w:line="240" w:lineRule="auto"/>
              <w:rPr>
                <w:ins w:id="7249"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1C864F96" w14:textId="77777777" w:rsidR="00D30F71" w:rsidRPr="00D30F71" w:rsidRDefault="00D30F71" w:rsidP="00D30F71">
            <w:pPr>
              <w:autoSpaceDE w:val="0"/>
              <w:autoSpaceDN w:val="0"/>
              <w:adjustRightInd w:val="0"/>
              <w:spacing w:after="0" w:line="240" w:lineRule="auto"/>
              <w:rPr>
                <w:ins w:id="7250" w:author="Arjan" w:date="2012-12-10T16:22:00Z"/>
                <w:rFonts w:ascii="Arial" w:eastAsia="Times New Roman" w:hAnsi="Arial" w:cs="Arial"/>
                <w:b/>
                <w:bCs/>
                <w:color w:val="000000"/>
                <w:sz w:val="20"/>
                <w:szCs w:val="20"/>
              </w:rPr>
            </w:pPr>
          </w:p>
        </w:tc>
      </w:tr>
      <w:tr w:rsidR="00D30F71" w:rsidRPr="00D30F71" w14:paraId="5EFA74BD" w14:textId="77777777">
        <w:trPr>
          <w:ins w:id="7251" w:author="Arjan" w:date="2012-12-10T16:22:00Z"/>
        </w:trPr>
        <w:tc>
          <w:tcPr>
            <w:tcW w:w="3690" w:type="dxa"/>
            <w:tcBorders>
              <w:top w:val="nil"/>
              <w:left w:val="nil"/>
              <w:bottom w:val="nil"/>
              <w:right w:val="nil"/>
            </w:tcBorders>
          </w:tcPr>
          <w:p w14:paraId="3070E49E" w14:textId="77777777" w:rsidR="00D30F71" w:rsidRPr="00D30F71" w:rsidRDefault="00D30F71" w:rsidP="00D30F71">
            <w:pPr>
              <w:autoSpaceDE w:val="0"/>
              <w:autoSpaceDN w:val="0"/>
              <w:adjustRightInd w:val="0"/>
              <w:spacing w:after="0" w:line="240" w:lineRule="auto"/>
              <w:rPr>
                <w:ins w:id="7252" w:author="Arjan" w:date="2012-12-10T16:22:00Z"/>
                <w:rFonts w:ascii="Arial" w:eastAsia="Times New Roman" w:hAnsi="Arial" w:cs="Arial"/>
                <w:color w:val="000000"/>
                <w:sz w:val="20"/>
                <w:szCs w:val="20"/>
              </w:rPr>
            </w:pPr>
            <w:ins w:id="7253" w:author="Arjan" w:date="2012-12-10T16:22:00Z">
              <w:r w:rsidRPr="00D30F71">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75FF5205" w14:textId="77777777" w:rsidR="00D30F71" w:rsidRPr="00D30F71" w:rsidRDefault="00D30F71" w:rsidP="00D30F71">
            <w:pPr>
              <w:autoSpaceDE w:val="0"/>
              <w:autoSpaceDN w:val="0"/>
              <w:adjustRightInd w:val="0"/>
              <w:spacing w:after="0" w:line="240" w:lineRule="auto"/>
              <w:rPr>
                <w:ins w:id="7254" w:author="Arjan" w:date="2012-12-10T16:22:00Z"/>
                <w:rFonts w:ascii="Arial" w:eastAsia="Times New Roman" w:hAnsi="Arial" w:cs="Arial"/>
                <w:color w:val="000000"/>
                <w:sz w:val="20"/>
                <w:szCs w:val="20"/>
              </w:rPr>
            </w:pPr>
          </w:p>
        </w:tc>
      </w:tr>
      <w:tr w:rsidR="00D30F71" w:rsidRPr="00D30F71" w14:paraId="30A24601" w14:textId="77777777">
        <w:trPr>
          <w:ins w:id="7255" w:author="Arjan" w:date="2012-12-10T16:22:00Z"/>
        </w:trPr>
        <w:tc>
          <w:tcPr>
            <w:tcW w:w="3690" w:type="dxa"/>
            <w:tcBorders>
              <w:top w:val="nil"/>
              <w:left w:val="nil"/>
              <w:bottom w:val="nil"/>
              <w:right w:val="nil"/>
            </w:tcBorders>
          </w:tcPr>
          <w:p w14:paraId="495D584B" w14:textId="77777777" w:rsidR="00D30F71" w:rsidRPr="00D30F71" w:rsidRDefault="00D30F71" w:rsidP="00D30F71">
            <w:pPr>
              <w:autoSpaceDE w:val="0"/>
              <w:autoSpaceDN w:val="0"/>
              <w:adjustRightInd w:val="0"/>
              <w:spacing w:after="0" w:line="240" w:lineRule="auto"/>
              <w:rPr>
                <w:ins w:id="7256"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1D1102B9" w14:textId="77777777" w:rsidR="00D30F71" w:rsidRPr="00D30F71" w:rsidRDefault="00D30F71" w:rsidP="00D30F71">
            <w:pPr>
              <w:autoSpaceDE w:val="0"/>
              <w:autoSpaceDN w:val="0"/>
              <w:adjustRightInd w:val="0"/>
              <w:spacing w:after="0" w:line="240" w:lineRule="auto"/>
              <w:rPr>
                <w:ins w:id="7257" w:author="Arjan" w:date="2012-12-10T16:22:00Z"/>
                <w:rFonts w:ascii="Arial" w:eastAsia="Times New Roman" w:hAnsi="Arial" w:cs="Arial"/>
                <w:b/>
                <w:bCs/>
                <w:color w:val="000000"/>
                <w:sz w:val="20"/>
                <w:szCs w:val="20"/>
              </w:rPr>
            </w:pPr>
          </w:p>
        </w:tc>
      </w:tr>
      <w:tr w:rsidR="00D30F71" w:rsidRPr="00D30F71" w14:paraId="7068A9C6" w14:textId="77777777">
        <w:trPr>
          <w:trHeight w:val="335"/>
          <w:ins w:id="7258" w:author="Arjan" w:date="2012-12-10T16:22:00Z"/>
        </w:trPr>
        <w:tc>
          <w:tcPr>
            <w:tcW w:w="3690" w:type="dxa"/>
            <w:tcBorders>
              <w:top w:val="nil"/>
              <w:left w:val="nil"/>
              <w:bottom w:val="nil"/>
              <w:right w:val="nil"/>
            </w:tcBorders>
          </w:tcPr>
          <w:p w14:paraId="5C646330" w14:textId="77777777" w:rsidR="00D30F71" w:rsidRPr="00D30F71" w:rsidRDefault="00D30F71" w:rsidP="00D30F71">
            <w:pPr>
              <w:autoSpaceDE w:val="0"/>
              <w:autoSpaceDN w:val="0"/>
              <w:adjustRightInd w:val="0"/>
              <w:spacing w:after="0" w:line="240" w:lineRule="auto"/>
              <w:rPr>
                <w:ins w:id="7259" w:author="Arjan" w:date="2012-12-10T16:22:00Z"/>
                <w:rFonts w:ascii="Arial" w:eastAsia="Times New Roman" w:hAnsi="Arial" w:cs="Arial"/>
                <w:color w:val="000000"/>
                <w:sz w:val="20"/>
                <w:szCs w:val="20"/>
              </w:rPr>
            </w:pPr>
            <w:ins w:id="7260" w:author="Arjan" w:date="2012-12-10T16:22:00Z">
              <w:r w:rsidRPr="00D30F71">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123E0594" w14:textId="77777777" w:rsidR="00D30F71" w:rsidRPr="00D30F71" w:rsidRDefault="00DA5D93" w:rsidP="00D30F71">
            <w:pPr>
              <w:autoSpaceDE w:val="0"/>
              <w:autoSpaceDN w:val="0"/>
              <w:adjustRightInd w:val="0"/>
              <w:spacing w:after="0" w:line="240" w:lineRule="auto"/>
              <w:rPr>
                <w:ins w:id="7261" w:author="Arjan" w:date="2012-12-10T16:22:00Z"/>
                <w:rFonts w:ascii="Arial" w:eastAsia="Times New Roman" w:hAnsi="Arial" w:cs="Arial"/>
                <w:color w:val="000000"/>
                <w:sz w:val="20"/>
                <w:szCs w:val="20"/>
              </w:rPr>
            </w:pPr>
            <w:ins w:id="7262"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Att.Alias</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contactpersoon.naam</w:t>
              </w:r>
              <w:r w:rsidRPr="00D30F71">
                <w:rPr>
                  <w:rFonts w:ascii="Arial" w:hAnsi="Arial" w:cs="Arial"/>
                  <w:sz w:val="20"/>
                  <w:szCs w:val="20"/>
                  <w:lang w:val="en-AU"/>
                </w:rPr>
                <w:fldChar w:fldCharType="end"/>
              </w:r>
            </w:ins>
          </w:p>
        </w:tc>
      </w:tr>
      <w:tr w:rsidR="00D30F71" w:rsidRPr="00D30F71" w14:paraId="2FE69FD8" w14:textId="77777777">
        <w:trPr>
          <w:trHeight w:val="215"/>
          <w:ins w:id="7263" w:author="Arjan" w:date="2012-12-10T16:22:00Z"/>
        </w:trPr>
        <w:tc>
          <w:tcPr>
            <w:tcW w:w="3690" w:type="dxa"/>
            <w:tcBorders>
              <w:top w:val="nil"/>
              <w:left w:val="nil"/>
              <w:bottom w:val="nil"/>
              <w:right w:val="nil"/>
            </w:tcBorders>
          </w:tcPr>
          <w:p w14:paraId="7A45F4CE" w14:textId="77777777" w:rsidR="00D30F71" w:rsidRPr="00D30F71" w:rsidRDefault="00D30F71" w:rsidP="00D30F71">
            <w:pPr>
              <w:autoSpaceDE w:val="0"/>
              <w:autoSpaceDN w:val="0"/>
              <w:adjustRightInd w:val="0"/>
              <w:spacing w:after="0" w:line="240" w:lineRule="auto"/>
              <w:rPr>
                <w:ins w:id="726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68CD87FB" w14:textId="77777777" w:rsidR="00D30F71" w:rsidRPr="00D30F71" w:rsidRDefault="00D30F71" w:rsidP="00D30F71">
            <w:pPr>
              <w:autoSpaceDE w:val="0"/>
              <w:autoSpaceDN w:val="0"/>
              <w:adjustRightInd w:val="0"/>
              <w:spacing w:after="0" w:line="240" w:lineRule="auto"/>
              <w:rPr>
                <w:ins w:id="7265" w:author="Arjan" w:date="2012-12-10T16:22:00Z"/>
                <w:rFonts w:ascii="Arial" w:eastAsia="Times New Roman" w:hAnsi="Arial" w:cs="Arial"/>
                <w:b/>
                <w:bCs/>
                <w:color w:val="000000"/>
                <w:sz w:val="20"/>
                <w:szCs w:val="20"/>
              </w:rPr>
            </w:pPr>
          </w:p>
        </w:tc>
      </w:tr>
      <w:tr w:rsidR="00D30F71" w:rsidRPr="005C14BE" w14:paraId="6ED9266A" w14:textId="77777777">
        <w:trPr>
          <w:trHeight w:val="215"/>
          <w:ins w:id="7266" w:author="Arjan" w:date="2012-12-10T16:22:00Z"/>
        </w:trPr>
        <w:tc>
          <w:tcPr>
            <w:tcW w:w="3690" w:type="dxa"/>
            <w:tcBorders>
              <w:top w:val="nil"/>
              <w:left w:val="nil"/>
              <w:bottom w:val="nil"/>
              <w:right w:val="nil"/>
            </w:tcBorders>
          </w:tcPr>
          <w:p w14:paraId="3D8EFE61" w14:textId="77777777" w:rsidR="00D30F71" w:rsidRPr="00D30F71" w:rsidRDefault="00D30F71" w:rsidP="00D30F71">
            <w:pPr>
              <w:autoSpaceDE w:val="0"/>
              <w:autoSpaceDN w:val="0"/>
              <w:adjustRightInd w:val="0"/>
              <w:spacing w:after="0" w:line="240" w:lineRule="auto"/>
              <w:rPr>
                <w:ins w:id="7267" w:author="Arjan" w:date="2012-12-10T16:22:00Z"/>
                <w:rFonts w:ascii="Arial" w:eastAsia="Times New Roman" w:hAnsi="Arial" w:cs="Arial"/>
                <w:color w:val="000000"/>
                <w:sz w:val="20"/>
                <w:szCs w:val="20"/>
              </w:rPr>
            </w:pPr>
            <w:ins w:id="7268" w:author="Arjan" w:date="2012-12-10T16:22:00Z">
              <w:r w:rsidRPr="00D30F71">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31C1B212" w14:textId="77777777" w:rsidR="00D30F71" w:rsidRPr="00DD0F4F" w:rsidRDefault="00DA5D93" w:rsidP="00D30F71">
            <w:pPr>
              <w:autoSpaceDE w:val="0"/>
              <w:autoSpaceDN w:val="0"/>
              <w:adjustRightInd w:val="0"/>
              <w:spacing w:after="0" w:line="240" w:lineRule="auto"/>
              <w:rPr>
                <w:ins w:id="7269" w:author="Arjan" w:date="2012-12-10T16:22:00Z"/>
                <w:rFonts w:ascii="Arial" w:eastAsia="Times New Roman" w:hAnsi="Arial" w:cs="Arial"/>
                <w:color w:val="000000"/>
                <w:sz w:val="20"/>
                <w:szCs w:val="20"/>
                <w:lang w:val="nl-NL"/>
              </w:rPr>
            </w:pPr>
            <w:ins w:id="7270" w:author="Arjan" w:date="2012-12-10T16:22:00Z">
              <w:r w:rsidRPr="00D30F71">
                <w:rPr>
                  <w:rFonts w:ascii="Arial" w:hAnsi="Arial" w:cs="Arial"/>
                  <w:sz w:val="20"/>
                  <w:szCs w:val="20"/>
                  <w:lang w:val="en-AU"/>
                </w:rPr>
                <w:fldChar w:fldCharType="begin" w:fldLock="1"/>
              </w:r>
              <w:r w:rsidR="00D30F71" w:rsidRPr="00DD0F4F">
                <w:rPr>
                  <w:rFonts w:ascii="Arial" w:hAnsi="Arial" w:cs="Arial"/>
                  <w:sz w:val="20"/>
                  <w:szCs w:val="20"/>
                  <w:lang w:val="nl-NL"/>
                </w:rPr>
                <w:instrText xml:space="preserve">MERGEFIELD </w:instrText>
              </w:r>
              <w:r w:rsidR="00D30F71" w:rsidRPr="00DD0F4F">
                <w:rPr>
                  <w:rFonts w:ascii="Arial" w:eastAsia="Times New Roman" w:hAnsi="Arial" w:cs="Arial"/>
                  <w:color w:val="000000"/>
                  <w:sz w:val="20"/>
                  <w:szCs w:val="20"/>
                  <w:lang w:val="nl-NL"/>
                </w:rPr>
                <w:instrText>Att.Notes</w:instrText>
              </w:r>
              <w:r w:rsidRPr="00D30F71">
                <w:rPr>
                  <w:rFonts w:ascii="Arial" w:hAnsi="Arial" w:cs="Arial"/>
                  <w:sz w:val="20"/>
                  <w:szCs w:val="20"/>
                  <w:lang w:val="en-AU"/>
                </w:rPr>
                <w:fldChar w:fldCharType="end"/>
              </w:r>
              <w:r w:rsidR="00D30F71" w:rsidRPr="00DD0F4F">
                <w:rPr>
                  <w:rFonts w:ascii="Arial" w:eastAsia="Times New Roman" w:hAnsi="Arial" w:cs="Arial"/>
                  <w:color w:val="610E6A"/>
                  <w:sz w:val="20"/>
                  <w:szCs w:val="20"/>
                  <w:lang w:val="nl-NL"/>
                </w:rPr>
                <w:t>De opgemaakte naam van de contactpersoon.</w:t>
              </w:r>
            </w:ins>
          </w:p>
        </w:tc>
      </w:tr>
      <w:tr w:rsidR="00D30F71" w:rsidRPr="005C14BE" w14:paraId="525E382D" w14:textId="77777777">
        <w:trPr>
          <w:trHeight w:val="230"/>
          <w:ins w:id="7271" w:author="Arjan" w:date="2012-12-10T16:22:00Z"/>
        </w:trPr>
        <w:tc>
          <w:tcPr>
            <w:tcW w:w="3690" w:type="dxa"/>
            <w:tcBorders>
              <w:top w:val="nil"/>
              <w:left w:val="nil"/>
              <w:bottom w:val="nil"/>
              <w:right w:val="nil"/>
            </w:tcBorders>
          </w:tcPr>
          <w:p w14:paraId="1BA3B476" w14:textId="77777777" w:rsidR="00D30F71" w:rsidRPr="00DD0F4F" w:rsidRDefault="00D30F71" w:rsidP="00D30F71">
            <w:pPr>
              <w:autoSpaceDE w:val="0"/>
              <w:autoSpaceDN w:val="0"/>
              <w:adjustRightInd w:val="0"/>
              <w:spacing w:after="0" w:line="240" w:lineRule="auto"/>
              <w:rPr>
                <w:ins w:id="7272" w:author="Arjan" w:date="2012-12-10T16:22: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724EC165" w14:textId="77777777" w:rsidR="00D30F71" w:rsidRPr="00DD0F4F" w:rsidRDefault="00D30F71" w:rsidP="00D30F71">
            <w:pPr>
              <w:autoSpaceDE w:val="0"/>
              <w:autoSpaceDN w:val="0"/>
              <w:adjustRightInd w:val="0"/>
              <w:spacing w:after="0" w:line="240" w:lineRule="auto"/>
              <w:rPr>
                <w:ins w:id="7273" w:author="Arjan" w:date="2012-12-10T16:22:00Z"/>
                <w:rFonts w:ascii="Arial" w:eastAsia="Times New Roman" w:hAnsi="Arial" w:cs="Arial"/>
                <w:b/>
                <w:bCs/>
                <w:color w:val="000000"/>
                <w:sz w:val="20"/>
                <w:szCs w:val="20"/>
                <w:lang w:val="nl-NL"/>
              </w:rPr>
            </w:pPr>
          </w:p>
        </w:tc>
      </w:tr>
      <w:tr w:rsidR="00D30F71" w:rsidRPr="00D30F71" w14:paraId="25FA1E31" w14:textId="77777777">
        <w:trPr>
          <w:trHeight w:val="230"/>
          <w:ins w:id="7274" w:author="Arjan" w:date="2012-12-10T16:22:00Z"/>
        </w:trPr>
        <w:tc>
          <w:tcPr>
            <w:tcW w:w="3690" w:type="dxa"/>
            <w:tcBorders>
              <w:top w:val="nil"/>
              <w:left w:val="nil"/>
              <w:bottom w:val="nil"/>
              <w:right w:val="nil"/>
            </w:tcBorders>
          </w:tcPr>
          <w:p w14:paraId="039DF330" w14:textId="77777777" w:rsidR="00D30F71" w:rsidRPr="00D30F71" w:rsidRDefault="00D30F71" w:rsidP="00D30F71">
            <w:pPr>
              <w:autoSpaceDE w:val="0"/>
              <w:autoSpaceDN w:val="0"/>
              <w:adjustRightInd w:val="0"/>
              <w:spacing w:after="0" w:line="240" w:lineRule="auto"/>
              <w:rPr>
                <w:ins w:id="7275" w:author="Arjan" w:date="2012-12-10T16:22:00Z"/>
                <w:rFonts w:ascii="Arial" w:eastAsia="Times New Roman" w:hAnsi="Arial" w:cs="Arial"/>
                <w:color w:val="000000"/>
                <w:sz w:val="20"/>
                <w:szCs w:val="20"/>
              </w:rPr>
            </w:pPr>
            <w:ins w:id="7276" w:author="Arjan" w:date="2012-12-10T16:22:00Z">
              <w:r w:rsidRPr="00D30F71">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5D872DEF" w14:textId="77777777" w:rsidR="00D30F71" w:rsidRPr="00D30F71" w:rsidRDefault="00D30F71" w:rsidP="00D30F71">
            <w:pPr>
              <w:autoSpaceDE w:val="0"/>
              <w:autoSpaceDN w:val="0"/>
              <w:adjustRightInd w:val="0"/>
              <w:spacing w:after="0" w:line="240" w:lineRule="auto"/>
              <w:rPr>
                <w:ins w:id="7277" w:author="Arjan" w:date="2012-12-10T16:22:00Z"/>
                <w:rFonts w:ascii="Arial" w:eastAsia="Times New Roman" w:hAnsi="Arial" w:cs="Arial"/>
                <w:color w:val="000000"/>
                <w:sz w:val="20"/>
                <w:szCs w:val="20"/>
              </w:rPr>
            </w:pPr>
            <w:ins w:id="7278" w:author="Arjan" w:date="2012-12-10T16:22:00Z">
              <w:r w:rsidRPr="00D30F71">
                <w:rPr>
                  <w:rFonts w:ascii="Arial" w:eastAsia="Times New Roman" w:hAnsi="Arial" w:cs="Arial"/>
                  <w:color w:val="000000"/>
                  <w:sz w:val="20"/>
                  <w:szCs w:val="20"/>
                </w:rPr>
                <w:t>KING</w:t>
              </w:r>
            </w:ins>
          </w:p>
        </w:tc>
      </w:tr>
      <w:tr w:rsidR="00D30F71" w:rsidRPr="00D30F71" w14:paraId="739105B2" w14:textId="77777777">
        <w:trPr>
          <w:ins w:id="7279" w:author="Arjan" w:date="2012-12-10T16:22:00Z"/>
        </w:trPr>
        <w:tc>
          <w:tcPr>
            <w:tcW w:w="3690" w:type="dxa"/>
            <w:tcBorders>
              <w:top w:val="nil"/>
              <w:left w:val="nil"/>
              <w:bottom w:val="nil"/>
              <w:right w:val="nil"/>
            </w:tcBorders>
          </w:tcPr>
          <w:p w14:paraId="0764F4A7" w14:textId="77777777" w:rsidR="00D30F71" w:rsidRPr="00D30F71" w:rsidRDefault="00D30F71" w:rsidP="00D30F71">
            <w:pPr>
              <w:autoSpaceDE w:val="0"/>
              <w:autoSpaceDN w:val="0"/>
              <w:adjustRightInd w:val="0"/>
              <w:spacing w:after="0" w:line="240" w:lineRule="auto"/>
              <w:rPr>
                <w:ins w:id="728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470A5CA5" w14:textId="77777777" w:rsidR="00D30F71" w:rsidRPr="00D30F71" w:rsidRDefault="00D30F71" w:rsidP="00D30F71">
            <w:pPr>
              <w:autoSpaceDE w:val="0"/>
              <w:autoSpaceDN w:val="0"/>
              <w:adjustRightInd w:val="0"/>
              <w:spacing w:after="0" w:line="240" w:lineRule="auto"/>
              <w:rPr>
                <w:ins w:id="7281" w:author="Arjan" w:date="2012-12-10T16:22:00Z"/>
                <w:rFonts w:ascii="Arial" w:eastAsia="Times New Roman" w:hAnsi="Arial" w:cs="Arial"/>
                <w:b/>
                <w:bCs/>
                <w:color w:val="000000"/>
                <w:sz w:val="20"/>
                <w:szCs w:val="20"/>
              </w:rPr>
            </w:pPr>
          </w:p>
        </w:tc>
      </w:tr>
      <w:tr w:rsidR="00D30F71" w:rsidRPr="00D30F71" w14:paraId="163E1A66" w14:textId="77777777">
        <w:trPr>
          <w:ins w:id="7282" w:author="Arjan" w:date="2012-12-10T16:22:00Z"/>
        </w:trPr>
        <w:tc>
          <w:tcPr>
            <w:tcW w:w="3690" w:type="dxa"/>
            <w:tcBorders>
              <w:top w:val="nil"/>
              <w:left w:val="nil"/>
              <w:bottom w:val="nil"/>
              <w:right w:val="nil"/>
            </w:tcBorders>
          </w:tcPr>
          <w:p w14:paraId="1D94831D" w14:textId="77777777" w:rsidR="00D30F71" w:rsidRPr="00D30F71" w:rsidRDefault="00D30F71" w:rsidP="00D30F71">
            <w:pPr>
              <w:autoSpaceDE w:val="0"/>
              <w:autoSpaceDN w:val="0"/>
              <w:adjustRightInd w:val="0"/>
              <w:spacing w:after="0" w:line="240" w:lineRule="auto"/>
              <w:rPr>
                <w:ins w:id="7283" w:author="Arjan" w:date="2012-12-10T16:22:00Z"/>
                <w:rFonts w:ascii="Arial" w:eastAsia="Times New Roman" w:hAnsi="Arial" w:cs="Arial"/>
                <w:color w:val="000000"/>
                <w:sz w:val="20"/>
                <w:szCs w:val="20"/>
              </w:rPr>
            </w:pPr>
            <w:ins w:id="7284" w:author="Arjan" w:date="2012-12-10T16:22:00Z">
              <w:r w:rsidRPr="00D30F71">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6576B657" w14:textId="77777777" w:rsidR="00D30F71" w:rsidRPr="00D30F71" w:rsidRDefault="00D30F71" w:rsidP="00D30F71">
            <w:pPr>
              <w:autoSpaceDE w:val="0"/>
              <w:autoSpaceDN w:val="0"/>
              <w:adjustRightInd w:val="0"/>
              <w:spacing w:after="0" w:line="240" w:lineRule="auto"/>
              <w:rPr>
                <w:ins w:id="7285" w:author="Arjan" w:date="2012-12-10T16:22:00Z"/>
                <w:rFonts w:ascii="Arial" w:eastAsia="Times New Roman" w:hAnsi="Arial" w:cs="Arial"/>
                <w:color w:val="000000"/>
                <w:sz w:val="20"/>
                <w:szCs w:val="20"/>
              </w:rPr>
            </w:pPr>
            <w:ins w:id="7286" w:author="Arjan" w:date="2012-12-10T16:22:00Z">
              <w:r w:rsidRPr="00D30F71">
                <w:rPr>
                  <w:rFonts w:ascii="Arial" w:eastAsia="Times New Roman" w:hAnsi="Arial" w:cs="Arial"/>
                  <w:color w:val="000000"/>
                  <w:sz w:val="20"/>
                  <w:szCs w:val="20"/>
                </w:rPr>
                <w:t>1 januari 2013</w:t>
              </w:r>
            </w:ins>
          </w:p>
        </w:tc>
      </w:tr>
      <w:tr w:rsidR="00D30F71" w:rsidRPr="00D30F71" w14:paraId="09BEA65A" w14:textId="77777777">
        <w:trPr>
          <w:ins w:id="7287" w:author="Arjan" w:date="2012-12-10T16:22:00Z"/>
        </w:trPr>
        <w:tc>
          <w:tcPr>
            <w:tcW w:w="3690" w:type="dxa"/>
            <w:tcBorders>
              <w:top w:val="nil"/>
              <w:left w:val="nil"/>
              <w:bottom w:val="nil"/>
              <w:right w:val="nil"/>
            </w:tcBorders>
          </w:tcPr>
          <w:p w14:paraId="67877905" w14:textId="77777777" w:rsidR="00D30F71" w:rsidRPr="00D30F71" w:rsidRDefault="00D30F71" w:rsidP="00D30F71">
            <w:pPr>
              <w:autoSpaceDE w:val="0"/>
              <w:autoSpaceDN w:val="0"/>
              <w:adjustRightInd w:val="0"/>
              <w:spacing w:after="0" w:line="240" w:lineRule="auto"/>
              <w:rPr>
                <w:ins w:id="728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533A96F9" w14:textId="77777777" w:rsidR="00D30F71" w:rsidRPr="00D30F71" w:rsidRDefault="00D30F71" w:rsidP="00D30F71">
            <w:pPr>
              <w:autoSpaceDE w:val="0"/>
              <w:autoSpaceDN w:val="0"/>
              <w:adjustRightInd w:val="0"/>
              <w:spacing w:after="0" w:line="240" w:lineRule="auto"/>
              <w:rPr>
                <w:ins w:id="7289" w:author="Arjan" w:date="2012-12-10T16:22:00Z"/>
                <w:rFonts w:ascii="Arial" w:eastAsia="Times New Roman" w:hAnsi="Arial" w:cs="Arial"/>
                <w:b/>
                <w:bCs/>
                <w:color w:val="000000"/>
                <w:sz w:val="20"/>
                <w:szCs w:val="20"/>
              </w:rPr>
            </w:pPr>
          </w:p>
        </w:tc>
      </w:tr>
      <w:tr w:rsidR="00D30F71" w:rsidRPr="005C14BE" w14:paraId="6B45BFE3" w14:textId="77777777">
        <w:trPr>
          <w:ins w:id="7290" w:author="Arjan" w:date="2012-12-10T16:22:00Z"/>
        </w:trPr>
        <w:tc>
          <w:tcPr>
            <w:tcW w:w="3690" w:type="dxa"/>
            <w:tcBorders>
              <w:top w:val="nil"/>
              <w:left w:val="nil"/>
              <w:bottom w:val="nil"/>
              <w:right w:val="nil"/>
            </w:tcBorders>
          </w:tcPr>
          <w:p w14:paraId="720080A4" w14:textId="77777777" w:rsidR="00D30F71" w:rsidRPr="00D30F71" w:rsidRDefault="00D30F71" w:rsidP="00D30F71">
            <w:pPr>
              <w:autoSpaceDE w:val="0"/>
              <w:autoSpaceDN w:val="0"/>
              <w:adjustRightInd w:val="0"/>
              <w:spacing w:after="0" w:line="240" w:lineRule="auto"/>
              <w:rPr>
                <w:ins w:id="7291" w:author="Arjan" w:date="2012-12-10T16:22:00Z"/>
                <w:rFonts w:ascii="Arial" w:eastAsia="Times New Roman" w:hAnsi="Arial" w:cs="Arial"/>
                <w:color w:val="000000"/>
                <w:sz w:val="20"/>
                <w:szCs w:val="20"/>
              </w:rPr>
            </w:pPr>
            <w:ins w:id="7292" w:author="Arjan" w:date="2012-12-10T16:22:00Z">
              <w:r w:rsidRPr="00D30F71">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18540B64" w14:textId="77777777" w:rsidR="00D30F71" w:rsidRPr="00DD0F4F" w:rsidRDefault="00D30F71" w:rsidP="00D30F71">
            <w:pPr>
              <w:autoSpaceDE w:val="0"/>
              <w:autoSpaceDN w:val="0"/>
              <w:adjustRightInd w:val="0"/>
              <w:spacing w:after="0" w:line="240" w:lineRule="auto"/>
              <w:rPr>
                <w:ins w:id="7293" w:author="Arjan" w:date="2012-12-10T16:22:00Z"/>
                <w:rFonts w:ascii="Arial" w:eastAsia="Times New Roman" w:hAnsi="Arial" w:cs="Arial"/>
                <w:color w:val="000000"/>
                <w:sz w:val="20"/>
                <w:szCs w:val="20"/>
                <w:lang w:val="nl-NL"/>
              </w:rPr>
            </w:pPr>
            <w:ins w:id="7294" w:author="Arjan" w:date="2012-12-10T16:22:00Z">
              <w:r w:rsidRPr="00DD0F4F">
                <w:rPr>
                  <w:rFonts w:ascii="Arial" w:eastAsia="Times New Roman" w:hAnsi="Arial" w:cs="Arial"/>
                  <w:color w:val="000000"/>
                  <w:sz w:val="20"/>
                  <w:szCs w:val="20"/>
                  <w:lang w:val="nl-NL"/>
                </w:rPr>
                <w:t>Het attribuutsoort maakt deel uit van het groepattribuutsoort Contactpersoon.</w:t>
              </w:r>
            </w:ins>
          </w:p>
        </w:tc>
      </w:tr>
      <w:tr w:rsidR="00D30F71" w:rsidRPr="005C14BE" w14:paraId="0AE1C3AD" w14:textId="77777777">
        <w:trPr>
          <w:ins w:id="7295" w:author="Arjan" w:date="2012-12-10T16:22:00Z"/>
        </w:trPr>
        <w:tc>
          <w:tcPr>
            <w:tcW w:w="3690" w:type="dxa"/>
            <w:tcBorders>
              <w:top w:val="nil"/>
              <w:left w:val="nil"/>
              <w:bottom w:val="nil"/>
              <w:right w:val="nil"/>
            </w:tcBorders>
          </w:tcPr>
          <w:p w14:paraId="6DDF4905" w14:textId="77777777" w:rsidR="00D30F71" w:rsidRPr="00DD0F4F" w:rsidRDefault="00D30F71" w:rsidP="00D30F71">
            <w:pPr>
              <w:autoSpaceDE w:val="0"/>
              <w:autoSpaceDN w:val="0"/>
              <w:adjustRightInd w:val="0"/>
              <w:spacing w:after="0" w:line="240" w:lineRule="auto"/>
              <w:rPr>
                <w:ins w:id="7296" w:author="Arjan" w:date="2012-12-10T16:22: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2A0131D7" w14:textId="77777777" w:rsidR="00D30F71" w:rsidRPr="00DD0F4F" w:rsidRDefault="00D30F71" w:rsidP="00D30F71">
            <w:pPr>
              <w:autoSpaceDE w:val="0"/>
              <w:autoSpaceDN w:val="0"/>
              <w:adjustRightInd w:val="0"/>
              <w:spacing w:after="0" w:line="240" w:lineRule="auto"/>
              <w:rPr>
                <w:ins w:id="7297" w:author="Arjan" w:date="2012-12-10T16:22:00Z"/>
                <w:rFonts w:ascii="Arial" w:eastAsia="Times New Roman" w:hAnsi="Arial" w:cs="Arial"/>
                <w:b/>
                <w:bCs/>
                <w:color w:val="000000"/>
                <w:sz w:val="20"/>
                <w:szCs w:val="20"/>
                <w:lang w:val="nl-NL"/>
              </w:rPr>
            </w:pPr>
          </w:p>
        </w:tc>
      </w:tr>
      <w:tr w:rsidR="00D30F71" w:rsidRPr="00D30F71" w14:paraId="6BB79C84" w14:textId="77777777">
        <w:trPr>
          <w:ins w:id="7298" w:author="Arjan" w:date="2012-12-10T16:22:00Z"/>
        </w:trPr>
        <w:tc>
          <w:tcPr>
            <w:tcW w:w="3690" w:type="dxa"/>
            <w:tcBorders>
              <w:top w:val="nil"/>
              <w:left w:val="nil"/>
              <w:bottom w:val="nil"/>
              <w:right w:val="nil"/>
            </w:tcBorders>
          </w:tcPr>
          <w:p w14:paraId="121C6AAA" w14:textId="77777777" w:rsidR="00D30F71" w:rsidRPr="00D30F71" w:rsidRDefault="00D30F71" w:rsidP="00D30F71">
            <w:pPr>
              <w:autoSpaceDE w:val="0"/>
              <w:autoSpaceDN w:val="0"/>
              <w:adjustRightInd w:val="0"/>
              <w:spacing w:after="0" w:line="240" w:lineRule="auto"/>
              <w:rPr>
                <w:ins w:id="7299" w:author="Arjan" w:date="2012-12-10T16:22:00Z"/>
                <w:rFonts w:ascii="Arial" w:eastAsia="Times New Roman" w:hAnsi="Arial" w:cs="Arial"/>
                <w:color w:val="000000"/>
                <w:sz w:val="20"/>
                <w:szCs w:val="20"/>
              </w:rPr>
            </w:pPr>
            <w:ins w:id="7300" w:author="Arjan" w:date="2012-12-10T16:22:00Z">
              <w:r w:rsidRPr="00D30F71">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6734B2AE" w14:textId="77777777" w:rsidR="00D30F71" w:rsidRPr="00D30F71" w:rsidRDefault="00DA5D93" w:rsidP="00D30F71">
            <w:pPr>
              <w:autoSpaceDE w:val="0"/>
              <w:autoSpaceDN w:val="0"/>
              <w:adjustRightInd w:val="0"/>
              <w:spacing w:after="0" w:line="240" w:lineRule="auto"/>
              <w:rPr>
                <w:ins w:id="7301" w:author="Arjan" w:date="2012-12-10T16:22:00Z"/>
                <w:rFonts w:ascii="Arial" w:eastAsia="Times New Roman" w:hAnsi="Arial" w:cs="Arial"/>
                <w:color w:val="000000"/>
                <w:sz w:val="20"/>
                <w:szCs w:val="20"/>
              </w:rPr>
            </w:pPr>
            <w:ins w:id="7302"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Att.Type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AN40</w:t>
              </w:r>
              <w:r w:rsidRPr="00D30F71">
                <w:rPr>
                  <w:rFonts w:ascii="Arial" w:hAnsi="Arial" w:cs="Arial"/>
                  <w:sz w:val="20"/>
                  <w:szCs w:val="20"/>
                  <w:lang w:val="en-AU"/>
                </w:rPr>
                <w:fldChar w:fldCharType="end"/>
              </w:r>
            </w:ins>
          </w:p>
        </w:tc>
      </w:tr>
      <w:tr w:rsidR="00D30F71" w:rsidRPr="00D30F71" w14:paraId="6B421599" w14:textId="77777777">
        <w:trPr>
          <w:trHeight w:val="230"/>
          <w:ins w:id="7303" w:author="Arjan" w:date="2012-12-10T16:22:00Z"/>
        </w:trPr>
        <w:tc>
          <w:tcPr>
            <w:tcW w:w="3690" w:type="dxa"/>
            <w:tcBorders>
              <w:top w:val="nil"/>
              <w:left w:val="nil"/>
              <w:bottom w:val="nil"/>
              <w:right w:val="nil"/>
            </w:tcBorders>
          </w:tcPr>
          <w:p w14:paraId="7DFC75F3" w14:textId="77777777" w:rsidR="00D30F71" w:rsidRPr="00D30F71" w:rsidRDefault="00D30F71" w:rsidP="00D30F71">
            <w:pPr>
              <w:autoSpaceDE w:val="0"/>
              <w:autoSpaceDN w:val="0"/>
              <w:adjustRightInd w:val="0"/>
              <w:spacing w:after="0" w:line="240" w:lineRule="auto"/>
              <w:rPr>
                <w:ins w:id="730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5945F12C" w14:textId="77777777" w:rsidR="00D30F71" w:rsidRPr="00D30F71" w:rsidRDefault="00D30F71" w:rsidP="00D30F71">
            <w:pPr>
              <w:autoSpaceDE w:val="0"/>
              <w:autoSpaceDN w:val="0"/>
              <w:adjustRightInd w:val="0"/>
              <w:spacing w:after="0" w:line="240" w:lineRule="auto"/>
              <w:rPr>
                <w:ins w:id="7305" w:author="Arjan" w:date="2012-12-10T16:22:00Z"/>
                <w:rFonts w:ascii="Arial" w:eastAsia="Times New Roman" w:hAnsi="Arial" w:cs="Arial"/>
                <w:b/>
                <w:bCs/>
                <w:color w:val="000000"/>
                <w:sz w:val="20"/>
                <w:szCs w:val="20"/>
              </w:rPr>
            </w:pPr>
          </w:p>
        </w:tc>
      </w:tr>
      <w:tr w:rsidR="00D30F71" w:rsidRPr="00D30F71" w14:paraId="541A0B1A" w14:textId="77777777">
        <w:trPr>
          <w:trHeight w:val="230"/>
          <w:ins w:id="7306" w:author="Arjan" w:date="2012-12-10T16:22:00Z"/>
        </w:trPr>
        <w:tc>
          <w:tcPr>
            <w:tcW w:w="3690" w:type="dxa"/>
            <w:tcBorders>
              <w:top w:val="nil"/>
              <w:left w:val="nil"/>
              <w:bottom w:val="nil"/>
              <w:right w:val="nil"/>
            </w:tcBorders>
          </w:tcPr>
          <w:p w14:paraId="61438F02" w14:textId="77777777" w:rsidR="00D30F71" w:rsidRPr="00D30F71" w:rsidRDefault="00D30F71" w:rsidP="00D30F71">
            <w:pPr>
              <w:autoSpaceDE w:val="0"/>
              <w:autoSpaceDN w:val="0"/>
              <w:adjustRightInd w:val="0"/>
              <w:spacing w:after="0" w:line="240" w:lineRule="auto"/>
              <w:rPr>
                <w:ins w:id="7307" w:author="Arjan" w:date="2012-12-10T16:22:00Z"/>
                <w:rFonts w:ascii="Arial" w:eastAsia="Times New Roman" w:hAnsi="Arial" w:cs="Arial"/>
                <w:color w:val="000000"/>
                <w:sz w:val="20"/>
                <w:szCs w:val="20"/>
              </w:rPr>
            </w:pPr>
            <w:ins w:id="7308" w:author="Arjan" w:date="2012-12-10T16:22:00Z">
              <w:r w:rsidRPr="00D30F71">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77D22673" w14:textId="77777777" w:rsidR="00D30F71" w:rsidRPr="00D30F71" w:rsidRDefault="00D30F71" w:rsidP="00D30F71">
            <w:pPr>
              <w:autoSpaceDE w:val="0"/>
              <w:autoSpaceDN w:val="0"/>
              <w:adjustRightInd w:val="0"/>
              <w:spacing w:after="0" w:line="240" w:lineRule="auto"/>
              <w:rPr>
                <w:ins w:id="7309" w:author="Arjan" w:date="2012-12-10T16:22:00Z"/>
                <w:rFonts w:ascii="Arial" w:eastAsia="Times New Roman" w:hAnsi="Arial" w:cs="Arial"/>
                <w:color w:val="000000"/>
                <w:sz w:val="20"/>
                <w:szCs w:val="20"/>
              </w:rPr>
            </w:pPr>
            <w:ins w:id="7310" w:author="Arjan" w:date="2012-12-10T16:22:00Z">
              <w:r w:rsidRPr="00D30F71">
                <w:rPr>
                  <w:rFonts w:ascii="Arial" w:eastAsia="Times New Roman" w:hAnsi="Arial" w:cs="Arial"/>
                  <w:color w:val="000000"/>
                  <w:sz w:val="20"/>
                  <w:szCs w:val="20"/>
                </w:rPr>
                <w:t>alle alfanumerieke tekens</w:t>
              </w:r>
            </w:ins>
          </w:p>
        </w:tc>
      </w:tr>
      <w:tr w:rsidR="00D30F71" w:rsidRPr="00D30F71" w14:paraId="5E620C53" w14:textId="77777777">
        <w:trPr>
          <w:trHeight w:val="230"/>
          <w:ins w:id="7311" w:author="Arjan" w:date="2012-12-10T16:22:00Z"/>
        </w:trPr>
        <w:tc>
          <w:tcPr>
            <w:tcW w:w="3690" w:type="dxa"/>
            <w:tcBorders>
              <w:top w:val="nil"/>
              <w:left w:val="nil"/>
              <w:bottom w:val="nil"/>
              <w:right w:val="nil"/>
            </w:tcBorders>
          </w:tcPr>
          <w:p w14:paraId="0628D212" w14:textId="77777777" w:rsidR="00D30F71" w:rsidRPr="00D30F71" w:rsidRDefault="00D30F71" w:rsidP="00D30F71">
            <w:pPr>
              <w:autoSpaceDE w:val="0"/>
              <w:autoSpaceDN w:val="0"/>
              <w:adjustRightInd w:val="0"/>
              <w:spacing w:after="0" w:line="240" w:lineRule="auto"/>
              <w:rPr>
                <w:ins w:id="731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670FA60C" w14:textId="77777777" w:rsidR="00D30F71" w:rsidRPr="00D30F71" w:rsidRDefault="00D30F71" w:rsidP="00D30F71">
            <w:pPr>
              <w:autoSpaceDE w:val="0"/>
              <w:autoSpaceDN w:val="0"/>
              <w:adjustRightInd w:val="0"/>
              <w:spacing w:after="0" w:line="240" w:lineRule="auto"/>
              <w:rPr>
                <w:ins w:id="7313" w:author="Arjan" w:date="2012-12-10T16:22:00Z"/>
                <w:rFonts w:ascii="Arial" w:eastAsia="Times New Roman" w:hAnsi="Arial" w:cs="Arial"/>
                <w:b/>
                <w:bCs/>
                <w:color w:val="000000"/>
                <w:sz w:val="20"/>
                <w:szCs w:val="20"/>
              </w:rPr>
            </w:pPr>
          </w:p>
        </w:tc>
      </w:tr>
      <w:tr w:rsidR="00D30F71" w:rsidRPr="00D30F71" w14:paraId="04E4B9F7" w14:textId="77777777">
        <w:trPr>
          <w:trHeight w:val="230"/>
          <w:ins w:id="7314" w:author="Arjan" w:date="2012-12-10T16:22:00Z"/>
        </w:trPr>
        <w:tc>
          <w:tcPr>
            <w:tcW w:w="3690" w:type="dxa"/>
            <w:tcBorders>
              <w:top w:val="nil"/>
              <w:left w:val="nil"/>
              <w:bottom w:val="nil"/>
              <w:right w:val="nil"/>
            </w:tcBorders>
          </w:tcPr>
          <w:p w14:paraId="727FB08E" w14:textId="77777777" w:rsidR="00D30F71" w:rsidRPr="00D30F71" w:rsidRDefault="00D30F71" w:rsidP="00D30F71">
            <w:pPr>
              <w:autoSpaceDE w:val="0"/>
              <w:autoSpaceDN w:val="0"/>
              <w:adjustRightInd w:val="0"/>
              <w:spacing w:after="0" w:line="240" w:lineRule="auto"/>
              <w:rPr>
                <w:ins w:id="7315" w:author="Arjan" w:date="2012-12-10T16:22:00Z"/>
                <w:rFonts w:ascii="Arial" w:eastAsia="Times New Roman" w:hAnsi="Arial" w:cs="Arial"/>
                <w:b/>
                <w:bCs/>
                <w:color w:val="000000"/>
                <w:sz w:val="20"/>
                <w:szCs w:val="20"/>
              </w:rPr>
            </w:pPr>
            <w:ins w:id="7316" w:author="Arjan" w:date="2012-12-10T16:22:00Z">
              <w:r w:rsidRPr="00D30F71">
                <w:rPr>
                  <w:rFonts w:ascii="Arial" w:eastAsia="Times New Roman" w:hAnsi="Arial" w:cs="Arial"/>
                  <w:b/>
                  <w:bCs/>
                  <w:color w:val="000000"/>
                  <w:sz w:val="20"/>
                  <w:szCs w:val="20"/>
                </w:rPr>
                <w:t xml:space="preserve">Indicatie </w:t>
              </w:r>
              <w:r w:rsidRPr="00D30F71">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14:paraId="27A520B6" w14:textId="77777777" w:rsidR="00D30F71" w:rsidRPr="00D30F71" w:rsidRDefault="00D30F71" w:rsidP="00D30F71">
            <w:pPr>
              <w:autoSpaceDE w:val="0"/>
              <w:autoSpaceDN w:val="0"/>
              <w:adjustRightInd w:val="0"/>
              <w:spacing w:after="0" w:line="240" w:lineRule="auto"/>
              <w:rPr>
                <w:ins w:id="7317" w:author="Arjan" w:date="2012-12-10T16:22:00Z"/>
                <w:rFonts w:ascii="Arial" w:eastAsia="Times New Roman" w:hAnsi="Arial" w:cs="Arial"/>
                <w:color w:val="000000"/>
                <w:sz w:val="20"/>
                <w:szCs w:val="20"/>
              </w:rPr>
            </w:pPr>
            <w:ins w:id="7318" w:author="Arjan" w:date="2012-12-10T16:22:00Z">
              <w:r w:rsidRPr="00D30F71">
                <w:rPr>
                  <w:rFonts w:ascii="Arial" w:eastAsia="Times New Roman" w:hAnsi="Arial" w:cs="Arial"/>
                  <w:color w:val="000000"/>
                  <w:sz w:val="20"/>
                  <w:szCs w:val="20"/>
                </w:rPr>
                <w:t>zie groep</w:t>
              </w:r>
            </w:ins>
          </w:p>
        </w:tc>
      </w:tr>
      <w:tr w:rsidR="00D30F71" w:rsidRPr="00D30F71" w14:paraId="4FB2532A" w14:textId="77777777">
        <w:trPr>
          <w:trHeight w:val="275"/>
          <w:ins w:id="7319" w:author="Arjan" w:date="2012-12-10T16:22:00Z"/>
        </w:trPr>
        <w:tc>
          <w:tcPr>
            <w:tcW w:w="3690" w:type="dxa"/>
            <w:tcBorders>
              <w:top w:val="nil"/>
              <w:left w:val="nil"/>
              <w:bottom w:val="nil"/>
              <w:right w:val="nil"/>
            </w:tcBorders>
          </w:tcPr>
          <w:p w14:paraId="55BEF605" w14:textId="77777777" w:rsidR="00D30F71" w:rsidRPr="00D30F71" w:rsidRDefault="00D30F71" w:rsidP="00D30F71">
            <w:pPr>
              <w:autoSpaceDE w:val="0"/>
              <w:autoSpaceDN w:val="0"/>
              <w:adjustRightInd w:val="0"/>
              <w:spacing w:after="0" w:line="240" w:lineRule="auto"/>
              <w:rPr>
                <w:ins w:id="732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19F10DFD" w14:textId="77777777" w:rsidR="00D30F71" w:rsidRPr="00D30F71" w:rsidRDefault="00D30F71" w:rsidP="00D30F71">
            <w:pPr>
              <w:autoSpaceDE w:val="0"/>
              <w:autoSpaceDN w:val="0"/>
              <w:adjustRightInd w:val="0"/>
              <w:spacing w:after="0" w:line="240" w:lineRule="auto"/>
              <w:rPr>
                <w:ins w:id="7321" w:author="Arjan" w:date="2012-12-10T16:22:00Z"/>
                <w:rFonts w:ascii="Arial" w:eastAsia="Times New Roman" w:hAnsi="Arial" w:cs="Arial"/>
                <w:color w:val="000000"/>
                <w:sz w:val="20"/>
                <w:szCs w:val="20"/>
              </w:rPr>
            </w:pPr>
          </w:p>
        </w:tc>
      </w:tr>
      <w:tr w:rsidR="00D30F71" w:rsidRPr="00D30F71" w14:paraId="01EDCAD2" w14:textId="77777777">
        <w:trPr>
          <w:trHeight w:val="230"/>
          <w:ins w:id="7322" w:author="Arjan" w:date="2012-12-10T16:22:00Z"/>
        </w:trPr>
        <w:tc>
          <w:tcPr>
            <w:tcW w:w="3690" w:type="dxa"/>
            <w:tcBorders>
              <w:top w:val="nil"/>
              <w:left w:val="nil"/>
              <w:bottom w:val="nil"/>
              <w:right w:val="nil"/>
            </w:tcBorders>
          </w:tcPr>
          <w:p w14:paraId="072D4B34" w14:textId="77777777" w:rsidR="00D30F71" w:rsidRPr="00D30F71" w:rsidRDefault="00D30F71" w:rsidP="00D30F71">
            <w:pPr>
              <w:autoSpaceDE w:val="0"/>
              <w:autoSpaceDN w:val="0"/>
              <w:adjustRightInd w:val="0"/>
              <w:spacing w:after="0" w:line="240" w:lineRule="auto"/>
              <w:rPr>
                <w:ins w:id="7323" w:author="Arjan" w:date="2012-12-10T16:22:00Z"/>
                <w:rFonts w:ascii="Arial" w:eastAsia="Times New Roman" w:hAnsi="Arial" w:cs="Arial"/>
                <w:b/>
                <w:bCs/>
                <w:color w:val="000000"/>
                <w:sz w:val="20"/>
                <w:szCs w:val="20"/>
              </w:rPr>
            </w:pPr>
            <w:ins w:id="7324" w:author="Arjan" w:date="2012-12-10T16:22:00Z">
              <w:r w:rsidRPr="00D30F71">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14:paraId="6FAAAE4E" w14:textId="77777777" w:rsidR="00D30F71" w:rsidRPr="00D30F71" w:rsidRDefault="00D30F71" w:rsidP="00D30F71">
            <w:pPr>
              <w:autoSpaceDE w:val="0"/>
              <w:autoSpaceDN w:val="0"/>
              <w:adjustRightInd w:val="0"/>
              <w:spacing w:after="0" w:line="240" w:lineRule="auto"/>
              <w:rPr>
                <w:ins w:id="7325" w:author="Arjan" w:date="2012-12-10T16:22:00Z"/>
                <w:rFonts w:ascii="Arial" w:eastAsia="Times New Roman" w:hAnsi="Arial" w:cs="Arial"/>
                <w:color w:val="000000"/>
                <w:sz w:val="20"/>
                <w:szCs w:val="20"/>
              </w:rPr>
            </w:pPr>
            <w:ins w:id="7326" w:author="Arjan" w:date="2012-12-10T16:22:00Z">
              <w:r w:rsidRPr="00D30F71">
                <w:rPr>
                  <w:rFonts w:ascii="Arial" w:eastAsia="Times New Roman" w:hAnsi="Arial" w:cs="Arial"/>
                  <w:color w:val="000000"/>
                  <w:sz w:val="20"/>
                  <w:szCs w:val="20"/>
                </w:rPr>
                <w:t>zie groep</w:t>
              </w:r>
            </w:ins>
          </w:p>
        </w:tc>
      </w:tr>
      <w:tr w:rsidR="00D30F71" w:rsidRPr="00D30F71" w14:paraId="61A7222A" w14:textId="77777777">
        <w:trPr>
          <w:trHeight w:val="230"/>
          <w:ins w:id="7327" w:author="Arjan" w:date="2012-12-10T16:22:00Z"/>
        </w:trPr>
        <w:tc>
          <w:tcPr>
            <w:tcW w:w="3690" w:type="dxa"/>
            <w:tcBorders>
              <w:top w:val="nil"/>
              <w:left w:val="nil"/>
              <w:bottom w:val="nil"/>
              <w:right w:val="nil"/>
            </w:tcBorders>
          </w:tcPr>
          <w:p w14:paraId="1A8A7DBC" w14:textId="77777777" w:rsidR="00D30F71" w:rsidRPr="00D30F71" w:rsidRDefault="00D30F71" w:rsidP="00D30F71">
            <w:pPr>
              <w:autoSpaceDE w:val="0"/>
              <w:autoSpaceDN w:val="0"/>
              <w:adjustRightInd w:val="0"/>
              <w:spacing w:after="0" w:line="240" w:lineRule="auto"/>
              <w:rPr>
                <w:ins w:id="732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4E06458D" w14:textId="77777777" w:rsidR="00D30F71" w:rsidRPr="00D30F71" w:rsidRDefault="00D30F71" w:rsidP="00D30F71">
            <w:pPr>
              <w:autoSpaceDE w:val="0"/>
              <w:autoSpaceDN w:val="0"/>
              <w:adjustRightInd w:val="0"/>
              <w:spacing w:after="0" w:line="240" w:lineRule="auto"/>
              <w:rPr>
                <w:ins w:id="7329" w:author="Arjan" w:date="2012-12-10T16:22:00Z"/>
                <w:rFonts w:ascii="Arial" w:eastAsia="Times New Roman" w:hAnsi="Arial" w:cs="Arial"/>
                <w:color w:val="000000"/>
                <w:sz w:val="20"/>
                <w:szCs w:val="20"/>
              </w:rPr>
            </w:pPr>
          </w:p>
        </w:tc>
      </w:tr>
      <w:tr w:rsidR="00D30F71" w:rsidRPr="00D30F71" w14:paraId="3DFD63BB" w14:textId="77777777">
        <w:trPr>
          <w:trHeight w:val="230"/>
          <w:ins w:id="7330" w:author="Arjan" w:date="2012-12-10T16:22:00Z"/>
        </w:trPr>
        <w:tc>
          <w:tcPr>
            <w:tcW w:w="3690" w:type="dxa"/>
            <w:tcBorders>
              <w:top w:val="nil"/>
              <w:left w:val="nil"/>
              <w:bottom w:val="nil"/>
              <w:right w:val="nil"/>
            </w:tcBorders>
          </w:tcPr>
          <w:p w14:paraId="63D68D55" w14:textId="77777777" w:rsidR="00D30F71" w:rsidRPr="00D30F71" w:rsidRDefault="00D30F71" w:rsidP="00D30F71">
            <w:pPr>
              <w:autoSpaceDE w:val="0"/>
              <w:autoSpaceDN w:val="0"/>
              <w:adjustRightInd w:val="0"/>
              <w:spacing w:after="0" w:line="240" w:lineRule="auto"/>
              <w:rPr>
                <w:ins w:id="7331" w:author="Arjan" w:date="2012-12-10T16:22:00Z"/>
                <w:rFonts w:ascii="Arial" w:eastAsia="Times New Roman" w:hAnsi="Arial" w:cs="Arial"/>
                <w:b/>
                <w:bCs/>
                <w:color w:val="000000"/>
                <w:sz w:val="20"/>
                <w:szCs w:val="20"/>
              </w:rPr>
            </w:pPr>
            <w:ins w:id="7332" w:author="Arjan" w:date="2012-12-10T16:22:00Z">
              <w:r w:rsidRPr="00D30F71">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14:paraId="38F8DB2F" w14:textId="77777777" w:rsidR="00D30F71" w:rsidRPr="00D30F71" w:rsidRDefault="00D30F71" w:rsidP="00D30F71">
            <w:pPr>
              <w:autoSpaceDE w:val="0"/>
              <w:autoSpaceDN w:val="0"/>
              <w:adjustRightInd w:val="0"/>
              <w:spacing w:after="0" w:line="240" w:lineRule="auto"/>
              <w:rPr>
                <w:ins w:id="7333" w:author="Arjan" w:date="2012-12-10T16:22:00Z"/>
                <w:rFonts w:ascii="Arial" w:eastAsia="Times New Roman" w:hAnsi="Arial" w:cs="Arial"/>
                <w:color w:val="000000"/>
                <w:sz w:val="20"/>
                <w:szCs w:val="20"/>
              </w:rPr>
            </w:pPr>
            <w:ins w:id="7334" w:author="Arjan" w:date="2012-12-10T16:22:00Z">
              <w:r w:rsidRPr="00D30F71">
                <w:rPr>
                  <w:rFonts w:ascii="Arial" w:eastAsia="Times New Roman" w:hAnsi="Arial" w:cs="Arial"/>
                  <w:color w:val="000000"/>
                  <w:sz w:val="20"/>
                  <w:szCs w:val="20"/>
                </w:rPr>
                <w:t>zie groep</w:t>
              </w:r>
            </w:ins>
          </w:p>
        </w:tc>
      </w:tr>
      <w:tr w:rsidR="00D30F71" w:rsidRPr="00D30F71" w14:paraId="4829A35F" w14:textId="77777777">
        <w:trPr>
          <w:trHeight w:val="230"/>
          <w:ins w:id="7335" w:author="Arjan" w:date="2012-12-10T16:22:00Z"/>
        </w:trPr>
        <w:tc>
          <w:tcPr>
            <w:tcW w:w="3690" w:type="dxa"/>
            <w:tcBorders>
              <w:top w:val="nil"/>
              <w:left w:val="nil"/>
              <w:bottom w:val="nil"/>
              <w:right w:val="nil"/>
            </w:tcBorders>
          </w:tcPr>
          <w:p w14:paraId="3CE7C59D" w14:textId="77777777" w:rsidR="00D30F71" w:rsidRPr="00D30F71" w:rsidRDefault="00D30F71" w:rsidP="00D30F71">
            <w:pPr>
              <w:autoSpaceDE w:val="0"/>
              <w:autoSpaceDN w:val="0"/>
              <w:adjustRightInd w:val="0"/>
              <w:spacing w:after="0" w:line="240" w:lineRule="auto"/>
              <w:rPr>
                <w:ins w:id="7336"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2294F938" w14:textId="77777777" w:rsidR="00D30F71" w:rsidRPr="00D30F71" w:rsidRDefault="00D30F71" w:rsidP="00D30F71">
            <w:pPr>
              <w:autoSpaceDE w:val="0"/>
              <w:autoSpaceDN w:val="0"/>
              <w:adjustRightInd w:val="0"/>
              <w:spacing w:after="0" w:line="240" w:lineRule="auto"/>
              <w:rPr>
                <w:ins w:id="7337" w:author="Arjan" w:date="2012-12-10T16:22:00Z"/>
                <w:rFonts w:ascii="Arial" w:eastAsia="Times New Roman" w:hAnsi="Arial" w:cs="Arial"/>
                <w:color w:val="000000"/>
                <w:sz w:val="20"/>
                <w:szCs w:val="20"/>
              </w:rPr>
            </w:pPr>
          </w:p>
        </w:tc>
      </w:tr>
      <w:tr w:rsidR="00D30F71" w:rsidRPr="00D30F71" w14:paraId="7ED158BB" w14:textId="77777777">
        <w:trPr>
          <w:trHeight w:val="230"/>
          <w:ins w:id="7338" w:author="Arjan" w:date="2012-12-10T16:22:00Z"/>
        </w:trPr>
        <w:tc>
          <w:tcPr>
            <w:tcW w:w="3690" w:type="dxa"/>
            <w:tcBorders>
              <w:top w:val="nil"/>
              <w:left w:val="nil"/>
              <w:bottom w:val="nil"/>
              <w:right w:val="nil"/>
            </w:tcBorders>
          </w:tcPr>
          <w:p w14:paraId="006D5F0A" w14:textId="77777777" w:rsidR="00D30F71" w:rsidRPr="00D30F71" w:rsidRDefault="00D30F71" w:rsidP="00D30F71">
            <w:pPr>
              <w:autoSpaceDE w:val="0"/>
              <w:autoSpaceDN w:val="0"/>
              <w:adjustRightInd w:val="0"/>
              <w:spacing w:after="0" w:line="240" w:lineRule="auto"/>
              <w:rPr>
                <w:ins w:id="7339" w:author="Arjan" w:date="2012-12-10T16:22:00Z"/>
                <w:rFonts w:ascii="Arial" w:eastAsia="Times New Roman" w:hAnsi="Arial" w:cs="Arial"/>
                <w:b/>
                <w:bCs/>
                <w:color w:val="000000"/>
                <w:sz w:val="20"/>
                <w:szCs w:val="20"/>
              </w:rPr>
            </w:pPr>
            <w:ins w:id="7340" w:author="Arjan" w:date="2012-12-10T16:22:00Z">
              <w:r w:rsidRPr="00D30F71">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14:paraId="7EE3A8D8" w14:textId="77777777" w:rsidR="00D30F71" w:rsidRPr="00D30F71" w:rsidRDefault="00D30F71" w:rsidP="00D30F71">
            <w:pPr>
              <w:autoSpaceDE w:val="0"/>
              <w:autoSpaceDN w:val="0"/>
              <w:adjustRightInd w:val="0"/>
              <w:spacing w:after="0" w:line="240" w:lineRule="auto"/>
              <w:rPr>
                <w:ins w:id="7341" w:author="Arjan" w:date="2012-12-10T16:22:00Z"/>
                <w:rFonts w:ascii="Arial" w:eastAsia="Times New Roman" w:hAnsi="Arial" w:cs="Arial"/>
                <w:color w:val="000000"/>
                <w:sz w:val="20"/>
                <w:szCs w:val="20"/>
              </w:rPr>
            </w:pPr>
            <w:ins w:id="7342" w:author="Arjan" w:date="2012-12-10T16:22:00Z">
              <w:r w:rsidRPr="00D30F71">
                <w:rPr>
                  <w:rFonts w:ascii="Arial" w:eastAsia="Times New Roman" w:hAnsi="Arial" w:cs="Arial"/>
                  <w:color w:val="000000"/>
                  <w:sz w:val="20"/>
                  <w:szCs w:val="20"/>
                </w:rPr>
                <w:t>zie groep</w:t>
              </w:r>
            </w:ins>
          </w:p>
        </w:tc>
      </w:tr>
      <w:tr w:rsidR="00D30F71" w:rsidRPr="00D30F71" w14:paraId="7771542A" w14:textId="77777777">
        <w:trPr>
          <w:trHeight w:val="230"/>
          <w:ins w:id="7343" w:author="Arjan" w:date="2012-12-10T16:22:00Z"/>
        </w:trPr>
        <w:tc>
          <w:tcPr>
            <w:tcW w:w="3690" w:type="dxa"/>
            <w:tcBorders>
              <w:top w:val="nil"/>
              <w:left w:val="nil"/>
              <w:bottom w:val="nil"/>
              <w:right w:val="nil"/>
            </w:tcBorders>
          </w:tcPr>
          <w:p w14:paraId="404609D3" w14:textId="77777777" w:rsidR="00D30F71" w:rsidRPr="00D30F71" w:rsidRDefault="00D30F71" w:rsidP="00D30F71">
            <w:pPr>
              <w:autoSpaceDE w:val="0"/>
              <w:autoSpaceDN w:val="0"/>
              <w:adjustRightInd w:val="0"/>
              <w:spacing w:after="0" w:line="240" w:lineRule="auto"/>
              <w:rPr>
                <w:ins w:id="734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59F3C249" w14:textId="77777777" w:rsidR="00D30F71" w:rsidRPr="00D30F71" w:rsidRDefault="00D30F71" w:rsidP="00D30F71">
            <w:pPr>
              <w:autoSpaceDE w:val="0"/>
              <w:autoSpaceDN w:val="0"/>
              <w:adjustRightInd w:val="0"/>
              <w:spacing w:after="0" w:line="240" w:lineRule="auto"/>
              <w:rPr>
                <w:ins w:id="7345" w:author="Arjan" w:date="2012-12-10T16:22:00Z"/>
                <w:rFonts w:ascii="Arial" w:eastAsia="Times New Roman" w:hAnsi="Arial" w:cs="Arial"/>
                <w:color w:val="000000"/>
                <w:sz w:val="20"/>
                <w:szCs w:val="20"/>
              </w:rPr>
            </w:pPr>
          </w:p>
        </w:tc>
      </w:tr>
      <w:tr w:rsidR="00D30F71" w:rsidRPr="00D30F71" w14:paraId="08886C0E" w14:textId="77777777">
        <w:trPr>
          <w:trHeight w:val="230"/>
          <w:ins w:id="7346" w:author="Arjan" w:date="2012-12-10T16:22:00Z"/>
        </w:trPr>
        <w:tc>
          <w:tcPr>
            <w:tcW w:w="3690" w:type="dxa"/>
            <w:tcBorders>
              <w:top w:val="nil"/>
              <w:left w:val="nil"/>
              <w:bottom w:val="nil"/>
              <w:right w:val="nil"/>
            </w:tcBorders>
          </w:tcPr>
          <w:p w14:paraId="51B6D3CE" w14:textId="77777777" w:rsidR="00D30F71" w:rsidRPr="00D30F71" w:rsidRDefault="00D30F71" w:rsidP="00D30F71">
            <w:pPr>
              <w:autoSpaceDE w:val="0"/>
              <w:autoSpaceDN w:val="0"/>
              <w:adjustRightInd w:val="0"/>
              <w:spacing w:after="0" w:line="240" w:lineRule="auto"/>
              <w:rPr>
                <w:ins w:id="7347" w:author="Arjan" w:date="2012-12-10T16:22:00Z"/>
                <w:rFonts w:ascii="Arial" w:eastAsia="Times New Roman" w:hAnsi="Arial" w:cs="Arial"/>
                <w:b/>
                <w:bCs/>
                <w:color w:val="000000"/>
                <w:sz w:val="20"/>
                <w:szCs w:val="20"/>
              </w:rPr>
            </w:pPr>
            <w:ins w:id="7348" w:author="Arjan" w:date="2012-12-10T16:22:00Z">
              <w:r w:rsidRPr="00D30F71">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14:paraId="6DE86C1C" w14:textId="77777777" w:rsidR="00D30F71" w:rsidRPr="00D30F71" w:rsidRDefault="00D30F71" w:rsidP="00D30F71">
            <w:pPr>
              <w:autoSpaceDE w:val="0"/>
              <w:autoSpaceDN w:val="0"/>
              <w:adjustRightInd w:val="0"/>
              <w:spacing w:after="0" w:line="240" w:lineRule="auto"/>
              <w:rPr>
                <w:ins w:id="7349" w:author="Arjan" w:date="2012-12-10T16:22:00Z"/>
                <w:rFonts w:ascii="Arial" w:eastAsia="Times New Roman" w:hAnsi="Arial" w:cs="Arial"/>
                <w:color w:val="000000"/>
                <w:sz w:val="20"/>
                <w:szCs w:val="20"/>
              </w:rPr>
            </w:pPr>
            <w:ins w:id="7350" w:author="Arjan" w:date="2012-12-10T16:22:00Z">
              <w:r w:rsidRPr="00D30F71">
                <w:rPr>
                  <w:rFonts w:ascii="Arial" w:eastAsia="Times New Roman" w:hAnsi="Arial" w:cs="Arial"/>
                  <w:color w:val="000000"/>
                  <w:sz w:val="20"/>
                  <w:szCs w:val="20"/>
                </w:rPr>
                <w:t>zie groep</w:t>
              </w:r>
            </w:ins>
          </w:p>
        </w:tc>
      </w:tr>
      <w:tr w:rsidR="00D30F71" w:rsidRPr="00D30F71" w14:paraId="29F4AD57" w14:textId="77777777">
        <w:trPr>
          <w:trHeight w:val="230"/>
          <w:ins w:id="7351" w:author="Arjan" w:date="2012-12-10T16:22:00Z"/>
        </w:trPr>
        <w:tc>
          <w:tcPr>
            <w:tcW w:w="3690" w:type="dxa"/>
            <w:tcBorders>
              <w:top w:val="nil"/>
              <w:left w:val="nil"/>
              <w:bottom w:val="nil"/>
              <w:right w:val="nil"/>
            </w:tcBorders>
          </w:tcPr>
          <w:p w14:paraId="74A60E8E" w14:textId="77777777" w:rsidR="00D30F71" w:rsidRPr="00D30F71" w:rsidRDefault="00D30F71" w:rsidP="00D30F71">
            <w:pPr>
              <w:autoSpaceDE w:val="0"/>
              <w:autoSpaceDN w:val="0"/>
              <w:adjustRightInd w:val="0"/>
              <w:spacing w:after="0" w:line="240" w:lineRule="auto"/>
              <w:rPr>
                <w:ins w:id="735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218943A4" w14:textId="77777777" w:rsidR="00D30F71" w:rsidRPr="00D30F71" w:rsidRDefault="00D30F71" w:rsidP="00D30F71">
            <w:pPr>
              <w:autoSpaceDE w:val="0"/>
              <w:autoSpaceDN w:val="0"/>
              <w:adjustRightInd w:val="0"/>
              <w:spacing w:after="0" w:line="240" w:lineRule="auto"/>
              <w:rPr>
                <w:ins w:id="7353" w:author="Arjan" w:date="2012-12-10T16:22:00Z"/>
                <w:rFonts w:ascii="Arial" w:eastAsia="Times New Roman" w:hAnsi="Arial" w:cs="Arial"/>
                <w:b/>
                <w:bCs/>
                <w:color w:val="000000"/>
                <w:sz w:val="20"/>
                <w:szCs w:val="20"/>
              </w:rPr>
            </w:pPr>
          </w:p>
        </w:tc>
      </w:tr>
      <w:tr w:rsidR="00D30F71" w:rsidRPr="00D30F71" w14:paraId="51C92B3D" w14:textId="77777777">
        <w:trPr>
          <w:trHeight w:val="230"/>
          <w:ins w:id="7354" w:author="Arjan" w:date="2012-12-10T16:22:00Z"/>
        </w:trPr>
        <w:tc>
          <w:tcPr>
            <w:tcW w:w="3690" w:type="dxa"/>
            <w:tcBorders>
              <w:top w:val="nil"/>
              <w:left w:val="nil"/>
              <w:bottom w:val="nil"/>
              <w:right w:val="nil"/>
            </w:tcBorders>
          </w:tcPr>
          <w:p w14:paraId="2AAAB660" w14:textId="77777777" w:rsidR="00D30F71" w:rsidRPr="00D30F71" w:rsidRDefault="00D30F71" w:rsidP="00D30F71">
            <w:pPr>
              <w:autoSpaceDE w:val="0"/>
              <w:autoSpaceDN w:val="0"/>
              <w:adjustRightInd w:val="0"/>
              <w:spacing w:after="0" w:line="240" w:lineRule="auto"/>
              <w:rPr>
                <w:ins w:id="7355" w:author="Arjan" w:date="2012-12-10T16:22:00Z"/>
                <w:rFonts w:ascii="Arial" w:eastAsia="Times New Roman" w:hAnsi="Arial" w:cs="Arial"/>
                <w:color w:val="000000"/>
                <w:sz w:val="20"/>
                <w:szCs w:val="20"/>
              </w:rPr>
            </w:pPr>
            <w:ins w:id="7356" w:author="Arjan" w:date="2012-12-10T16:22:00Z">
              <w:r w:rsidRPr="00D30F71">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72235D8F" w14:textId="77777777" w:rsidR="00D30F71" w:rsidRPr="00D30F71" w:rsidRDefault="00DA5D93" w:rsidP="00D30F71">
            <w:pPr>
              <w:autoSpaceDE w:val="0"/>
              <w:autoSpaceDN w:val="0"/>
              <w:adjustRightInd w:val="0"/>
              <w:spacing w:after="0" w:line="240" w:lineRule="auto"/>
              <w:rPr>
                <w:ins w:id="7357" w:author="Arjan" w:date="2012-12-10T16:22:00Z"/>
                <w:rFonts w:ascii="Arial" w:eastAsia="Times New Roman" w:hAnsi="Arial" w:cs="Arial"/>
                <w:color w:val="000000"/>
                <w:sz w:val="20"/>
                <w:szCs w:val="20"/>
              </w:rPr>
            </w:pPr>
            <w:ins w:id="7358"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Att.LowerBound</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1</w:t>
              </w:r>
              <w:r w:rsidRPr="00D30F71">
                <w:rPr>
                  <w:rFonts w:ascii="Arial" w:hAnsi="Arial" w:cs="Arial"/>
                  <w:sz w:val="20"/>
                  <w:szCs w:val="20"/>
                  <w:lang w:val="en-AU"/>
                </w:rPr>
                <w:fldChar w:fldCharType="end"/>
              </w:r>
              <w:r w:rsidR="00D30F71" w:rsidRPr="00D30F71">
                <w:rPr>
                  <w:rFonts w:ascii="Arial" w:eastAsia="Times New Roman" w:hAnsi="Arial" w:cs="Arial"/>
                  <w:color w:val="000000"/>
                  <w:sz w:val="20"/>
                  <w:szCs w:val="20"/>
                </w:rPr>
                <w:t xml:space="preserve"> - </w:t>
              </w:r>
              <w:r w:rsidRPr="00D30F71">
                <w:rPr>
                  <w:rFonts w:ascii="Arial" w:eastAsia="Times New Roman" w:hAnsi="Arial" w:cs="Arial"/>
                  <w:color w:val="000000"/>
                  <w:sz w:val="20"/>
                  <w:szCs w:val="20"/>
                </w:rPr>
                <w:fldChar w:fldCharType="begin" w:fldLock="1"/>
              </w:r>
              <w:r w:rsidR="00D30F71" w:rsidRPr="00D30F71">
                <w:rPr>
                  <w:rFonts w:ascii="Arial" w:eastAsia="Times New Roman" w:hAnsi="Arial" w:cs="Arial"/>
                  <w:color w:val="000000"/>
                  <w:sz w:val="20"/>
                  <w:szCs w:val="20"/>
                </w:rPr>
                <w:instrText>MERGEFIELD Att.UpperBound</w:instrText>
              </w:r>
              <w:r w:rsidRPr="00D30F71">
                <w:rPr>
                  <w:rFonts w:ascii="Arial" w:eastAsia="Times New Roman" w:hAnsi="Arial" w:cs="Arial"/>
                  <w:color w:val="000000"/>
                  <w:sz w:val="20"/>
                  <w:szCs w:val="20"/>
                </w:rPr>
                <w:fldChar w:fldCharType="separate"/>
              </w:r>
              <w:r w:rsidR="00D30F71" w:rsidRPr="00D30F71">
                <w:rPr>
                  <w:rFonts w:ascii="Arial" w:eastAsia="Times New Roman" w:hAnsi="Arial" w:cs="Arial"/>
                  <w:color w:val="000000"/>
                  <w:sz w:val="20"/>
                  <w:szCs w:val="20"/>
                </w:rPr>
                <w:t>1</w:t>
              </w:r>
              <w:r w:rsidRPr="00D30F71">
                <w:rPr>
                  <w:rFonts w:ascii="Arial" w:eastAsia="Times New Roman" w:hAnsi="Arial" w:cs="Arial"/>
                  <w:color w:val="000000"/>
                  <w:sz w:val="20"/>
                  <w:szCs w:val="20"/>
                </w:rPr>
                <w:fldChar w:fldCharType="end"/>
              </w:r>
            </w:ins>
          </w:p>
        </w:tc>
      </w:tr>
      <w:tr w:rsidR="00D30F71" w:rsidRPr="00D30F71" w14:paraId="5EF0F71F" w14:textId="77777777">
        <w:trPr>
          <w:trHeight w:val="200"/>
          <w:ins w:id="7359" w:author="Arjan" w:date="2012-12-10T16:22:00Z"/>
        </w:trPr>
        <w:tc>
          <w:tcPr>
            <w:tcW w:w="3690" w:type="dxa"/>
            <w:tcBorders>
              <w:top w:val="nil"/>
              <w:left w:val="nil"/>
              <w:bottom w:val="nil"/>
              <w:right w:val="nil"/>
            </w:tcBorders>
          </w:tcPr>
          <w:p w14:paraId="2D8C9967" w14:textId="77777777" w:rsidR="00D30F71" w:rsidRPr="00D30F71" w:rsidRDefault="00D30F71" w:rsidP="00D30F71">
            <w:pPr>
              <w:autoSpaceDE w:val="0"/>
              <w:autoSpaceDN w:val="0"/>
              <w:adjustRightInd w:val="0"/>
              <w:spacing w:after="0" w:line="240" w:lineRule="auto"/>
              <w:rPr>
                <w:ins w:id="736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05E5E0E2" w14:textId="77777777" w:rsidR="00D30F71" w:rsidRPr="00D30F71" w:rsidRDefault="00D30F71" w:rsidP="00D30F71">
            <w:pPr>
              <w:autoSpaceDE w:val="0"/>
              <w:autoSpaceDN w:val="0"/>
              <w:adjustRightInd w:val="0"/>
              <w:spacing w:after="0" w:line="240" w:lineRule="auto"/>
              <w:rPr>
                <w:ins w:id="7361" w:author="Arjan" w:date="2012-12-10T16:22:00Z"/>
                <w:rFonts w:ascii="Arial" w:eastAsia="Times New Roman" w:hAnsi="Arial" w:cs="Arial"/>
                <w:b/>
                <w:bCs/>
                <w:color w:val="000000"/>
                <w:sz w:val="20"/>
                <w:szCs w:val="20"/>
              </w:rPr>
            </w:pPr>
          </w:p>
        </w:tc>
      </w:tr>
      <w:tr w:rsidR="00D30F71" w:rsidRPr="00D30F71" w14:paraId="6EA8C27E" w14:textId="77777777">
        <w:trPr>
          <w:trHeight w:val="200"/>
          <w:ins w:id="7362" w:author="Arjan" w:date="2012-12-10T16:22:00Z"/>
        </w:trPr>
        <w:tc>
          <w:tcPr>
            <w:tcW w:w="3690" w:type="dxa"/>
            <w:tcBorders>
              <w:top w:val="nil"/>
              <w:left w:val="nil"/>
              <w:bottom w:val="nil"/>
              <w:right w:val="nil"/>
            </w:tcBorders>
          </w:tcPr>
          <w:p w14:paraId="5D4542DE" w14:textId="77777777" w:rsidR="00D30F71" w:rsidRPr="00D30F71" w:rsidRDefault="00D30F71" w:rsidP="00D30F71">
            <w:pPr>
              <w:autoSpaceDE w:val="0"/>
              <w:autoSpaceDN w:val="0"/>
              <w:adjustRightInd w:val="0"/>
              <w:spacing w:after="0" w:line="240" w:lineRule="auto"/>
              <w:rPr>
                <w:ins w:id="7363" w:author="Arjan" w:date="2012-12-10T16:22:00Z"/>
                <w:rFonts w:ascii="Arial" w:eastAsia="Times New Roman" w:hAnsi="Arial" w:cs="Arial"/>
                <w:color w:val="000000"/>
                <w:sz w:val="20"/>
                <w:szCs w:val="20"/>
              </w:rPr>
            </w:pPr>
            <w:ins w:id="7364" w:author="Arjan" w:date="2012-12-10T16:22:00Z">
              <w:r w:rsidRPr="00D30F71">
                <w:rPr>
                  <w:rFonts w:ascii="Arial" w:eastAsia="Times New Roman" w:hAnsi="Arial" w:cs="Arial"/>
                  <w:b/>
                  <w:bCs/>
                  <w:color w:val="000000"/>
                  <w:sz w:val="20"/>
                  <w:szCs w:val="20"/>
                </w:rPr>
                <w:lastRenderedPageBreak/>
                <w:t>Indicatie authentiek</w:t>
              </w:r>
            </w:ins>
          </w:p>
        </w:tc>
        <w:tc>
          <w:tcPr>
            <w:tcW w:w="5670" w:type="dxa"/>
            <w:tcBorders>
              <w:top w:val="nil"/>
              <w:left w:val="nil"/>
              <w:bottom w:val="nil"/>
              <w:right w:val="nil"/>
            </w:tcBorders>
          </w:tcPr>
          <w:p w14:paraId="452319FC" w14:textId="77777777" w:rsidR="00D30F71" w:rsidRPr="00D30F71" w:rsidRDefault="00D30F71" w:rsidP="00D30F71">
            <w:pPr>
              <w:autoSpaceDE w:val="0"/>
              <w:autoSpaceDN w:val="0"/>
              <w:adjustRightInd w:val="0"/>
              <w:spacing w:after="0" w:line="240" w:lineRule="auto"/>
              <w:rPr>
                <w:ins w:id="7365" w:author="Arjan" w:date="2012-12-10T16:22:00Z"/>
                <w:rFonts w:ascii="Arial" w:eastAsia="Times New Roman" w:hAnsi="Arial" w:cs="Arial"/>
                <w:color w:val="000000"/>
                <w:sz w:val="20"/>
                <w:szCs w:val="20"/>
              </w:rPr>
            </w:pPr>
            <w:ins w:id="7366" w:author="Arjan" w:date="2012-12-10T16:22:00Z">
              <w:r w:rsidRPr="00D30F71">
                <w:rPr>
                  <w:rFonts w:ascii="Arial" w:eastAsia="Times New Roman" w:hAnsi="Arial" w:cs="Arial"/>
                  <w:color w:val="000000"/>
                  <w:sz w:val="20"/>
                  <w:szCs w:val="20"/>
                </w:rPr>
                <w:t>Gemeentelijk kerngegeven</w:t>
              </w:r>
            </w:ins>
          </w:p>
        </w:tc>
      </w:tr>
      <w:tr w:rsidR="00D30F71" w:rsidRPr="00D30F71" w14:paraId="3B894B00" w14:textId="77777777">
        <w:trPr>
          <w:trHeight w:val="230"/>
          <w:ins w:id="7367" w:author="Arjan" w:date="2012-12-10T16:22:00Z"/>
        </w:trPr>
        <w:tc>
          <w:tcPr>
            <w:tcW w:w="3690" w:type="dxa"/>
            <w:tcBorders>
              <w:top w:val="nil"/>
              <w:left w:val="nil"/>
              <w:bottom w:val="nil"/>
              <w:right w:val="nil"/>
            </w:tcBorders>
          </w:tcPr>
          <w:p w14:paraId="5B3A55D5" w14:textId="77777777" w:rsidR="00D30F71" w:rsidRPr="00D30F71" w:rsidRDefault="00D30F71" w:rsidP="00D30F71">
            <w:pPr>
              <w:autoSpaceDE w:val="0"/>
              <w:autoSpaceDN w:val="0"/>
              <w:adjustRightInd w:val="0"/>
              <w:spacing w:after="0" w:line="240" w:lineRule="auto"/>
              <w:rPr>
                <w:ins w:id="736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67FBA22B" w14:textId="77777777" w:rsidR="00D30F71" w:rsidRPr="00D30F71" w:rsidRDefault="00D30F71" w:rsidP="00D30F71">
            <w:pPr>
              <w:autoSpaceDE w:val="0"/>
              <w:autoSpaceDN w:val="0"/>
              <w:adjustRightInd w:val="0"/>
              <w:spacing w:after="0" w:line="240" w:lineRule="auto"/>
              <w:rPr>
                <w:ins w:id="7369" w:author="Arjan" w:date="2012-12-10T16:22:00Z"/>
                <w:rFonts w:ascii="Arial" w:eastAsia="Times New Roman" w:hAnsi="Arial" w:cs="Arial"/>
                <w:b/>
                <w:bCs/>
                <w:color w:val="000000"/>
                <w:sz w:val="20"/>
                <w:szCs w:val="20"/>
              </w:rPr>
            </w:pPr>
          </w:p>
        </w:tc>
      </w:tr>
      <w:tr w:rsidR="00D30F71" w:rsidRPr="00D30F71" w14:paraId="01BA1C7F" w14:textId="77777777">
        <w:trPr>
          <w:trHeight w:val="230"/>
          <w:ins w:id="7370" w:author="Arjan" w:date="2012-12-10T16:22:00Z"/>
        </w:trPr>
        <w:tc>
          <w:tcPr>
            <w:tcW w:w="3690" w:type="dxa"/>
            <w:tcBorders>
              <w:top w:val="nil"/>
              <w:left w:val="nil"/>
              <w:bottom w:val="nil"/>
              <w:right w:val="nil"/>
            </w:tcBorders>
          </w:tcPr>
          <w:p w14:paraId="1D0F10C0" w14:textId="77777777" w:rsidR="00D30F71" w:rsidRPr="00D30F71" w:rsidRDefault="00D30F71" w:rsidP="00D30F71">
            <w:pPr>
              <w:autoSpaceDE w:val="0"/>
              <w:autoSpaceDN w:val="0"/>
              <w:adjustRightInd w:val="0"/>
              <w:spacing w:after="0" w:line="240" w:lineRule="auto"/>
              <w:rPr>
                <w:ins w:id="7371" w:author="Arjan" w:date="2012-12-10T16:22:00Z"/>
                <w:rFonts w:ascii="Arial" w:eastAsia="Times New Roman" w:hAnsi="Arial" w:cs="Arial"/>
                <w:color w:val="000000"/>
                <w:sz w:val="20"/>
                <w:szCs w:val="20"/>
              </w:rPr>
            </w:pPr>
            <w:ins w:id="7372" w:author="Arjan" w:date="2012-12-10T16:22:00Z">
              <w:r w:rsidRPr="00D30F71">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66024FBE" w14:textId="77777777" w:rsidR="00D30F71" w:rsidRPr="00D30F71" w:rsidRDefault="00D30F71" w:rsidP="00D30F71">
            <w:pPr>
              <w:autoSpaceDE w:val="0"/>
              <w:autoSpaceDN w:val="0"/>
              <w:adjustRightInd w:val="0"/>
              <w:spacing w:after="0" w:line="240" w:lineRule="auto"/>
              <w:rPr>
                <w:ins w:id="7373" w:author="Arjan" w:date="2012-12-10T16:22:00Z"/>
                <w:rFonts w:ascii="Arial" w:eastAsia="Times New Roman" w:hAnsi="Arial" w:cs="Arial"/>
                <w:color w:val="000000"/>
                <w:sz w:val="20"/>
                <w:szCs w:val="20"/>
              </w:rPr>
            </w:pPr>
          </w:p>
        </w:tc>
      </w:tr>
    </w:tbl>
    <w:p w14:paraId="5BE3D9E6" w14:textId="77777777" w:rsidR="00D30F71" w:rsidRPr="00D30F71" w:rsidRDefault="00DA5D93" w:rsidP="00D30F71">
      <w:pPr>
        <w:autoSpaceDE w:val="0"/>
        <w:autoSpaceDN w:val="0"/>
        <w:adjustRightInd w:val="0"/>
        <w:spacing w:before="240" w:after="60" w:line="240" w:lineRule="auto"/>
        <w:outlineLvl w:val="3"/>
        <w:rPr>
          <w:ins w:id="7374" w:author="Arjan" w:date="2012-12-10T16:22:00Z"/>
          <w:rFonts w:ascii="Arial" w:eastAsia="Times New Roman" w:hAnsi="Arial" w:cs="Arial"/>
          <w:b/>
          <w:bCs/>
          <w:color w:val="004080"/>
          <w:sz w:val="24"/>
          <w:szCs w:val="24"/>
        </w:rPr>
      </w:pPr>
      <w:ins w:id="7375"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b/>
            <w:bCs/>
            <w:color w:val="004080"/>
            <w:sz w:val="24"/>
            <w:szCs w:val="24"/>
          </w:rPr>
          <w:instrText>Att.Stereotype</w:instrText>
        </w:r>
        <w:r w:rsidRPr="00D30F71">
          <w:rPr>
            <w:rFonts w:ascii="Arial" w:hAnsi="Arial" w:cs="Arial"/>
            <w:sz w:val="20"/>
            <w:szCs w:val="20"/>
            <w:lang w:val="en-AU"/>
          </w:rPr>
          <w:fldChar w:fldCharType="separate"/>
        </w:r>
        <w:r w:rsidR="00D30F71" w:rsidRPr="00D30F71">
          <w:rPr>
            <w:rFonts w:ascii="Arial" w:eastAsia="Times New Roman" w:hAnsi="Arial" w:cs="Arial"/>
            <w:b/>
            <w:bCs/>
            <w:color w:val="004080"/>
            <w:sz w:val="24"/>
            <w:szCs w:val="24"/>
          </w:rPr>
          <w:t>«Attribuutsoort»</w:t>
        </w:r>
        <w:r w:rsidRPr="00D30F71">
          <w:rPr>
            <w:rFonts w:ascii="Arial" w:hAnsi="Arial" w:cs="Arial"/>
            <w:sz w:val="20"/>
            <w:szCs w:val="20"/>
            <w:lang w:val="en-AU"/>
          </w:rPr>
          <w:fldChar w:fldCharType="end"/>
        </w:r>
        <w:r w:rsidR="00D30F71" w:rsidRPr="00D30F71">
          <w:rPr>
            <w:rFonts w:ascii="Arial" w:eastAsia="Times New Roman" w:hAnsi="Arial" w:cs="Arial"/>
            <w:b/>
            <w:bCs/>
            <w:color w:val="004080"/>
            <w:sz w:val="24"/>
            <w:szCs w:val="24"/>
          </w:rPr>
          <w:t xml:space="preserve"> </w:t>
        </w:r>
        <w:r w:rsidRPr="00D30F71">
          <w:rPr>
            <w:rFonts w:ascii="Arial" w:eastAsia="Times New Roman" w:hAnsi="Arial" w:cs="Arial"/>
            <w:b/>
            <w:bCs/>
            <w:color w:val="004080"/>
            <w:sz w:val="24"/>
            <w:szCs w:val="24"/>
          </w:rPr>
          <w:fldChar w:fldCharType="begin" w:fldLock="1"/>
        </w:r>
        <w:r w:rsidR="00D30F71" w:rsidRPr="00D30F71">
          <w:rPr>
            <w:rFonts w:ascii="Arial" w:eastAsia="Times New Roman" w:hAnsi="Arial" w:cs="Arial"/>
            <w:b/>
            <w:bCs/>
            <w:color w:val="004080"/>
            <w:sz w:val="24"/>
            <w:szCs w:val="24"/>
          </w:rPr>
          <w:instrText>MERGEFIELD Att.Name</w:instrText>
        </w:r>
        <w:r w:rsidRPr="00D30F71">
          <w:rPr>
            <w:rFonts w:ascii="Arial" w:eastAsia="Times New Roman" w:hAnsi="Arial" w:cs="Arial"/>
            <w:b/>
            <w:bCs/>
            <w:color w:val="004080"/>
            <w:sz w:val="24"/>
            <w:szCs w:val="24"/>
          </w:rPr>
          <w:fldChar w:fldCharType="separate"/>
        </w:r>
        <w:r w:rsidR="00D30F71" w:rsidRPr="00D30F71">
          <w:rPr>
            <w:rFonts w:ascii="Arial" w:eastAsia="Times New Roman" w:hAnsi="Arial" w:cs="Arial"/>
            <w:b/>
            <w:bCs/>
            <w:color w:val="004080"/>
            <w:sz w:val="24"/>
            <w:szCs w:val="24"/>
          </w:rPr>
          <w:t>Contactpersoon functie</w:t>
        </w:r>
        <w:r w:rsidRPr="00D30F71">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D30F71" w:rsidRPr="00D30F71" w14:paraId="18DF8CDC" w14:textId="77777777">
        <w:trPr>
          <w:trHeight w:val="230"/>
          <w:ins w:id="7376" w:author="Arjan" w:date="2012-12-10T16:22:00Z"/>
        </w:trPr>
        <w:tc>
          <w:tcPr>
            <w:tcW w:w="3690" w:type="dxa"/>
            <w:tcBorders>
              <w:top w:val="nil"/>
              <w:left w:val="nil"/>
              <w:bottom w:val="nil"/>
              <w:right w:val="nil"/>
            </w:tcBorders>
          </w:tcPr>
          <w:p w14:paraId="4F2B3B60" w14:textId="77777777" w:rsidR="00D30F71" w:rsidRPr="00D30F71" w:rsidRDefault="00D30F71" w:rsidP="00D30F71">
            <w:pPr>
              <w:autoSpaceDE w:val="0"/>
              <w:autoSpaceDN w:val="0"/>
              <w:adjustRightInd w:val="0"/>
              <w:spacing w:after="0" w:line="240" w:lineRule="auto"/>
              <w:rPr>
                <w:ins w:id="7377" w:author="Arjan" w:date="2012-12-10T16:22:00Z"/>
                <w:rFonts w:ascii="Arial" w:eastAsia="Times New Roman" w:hAnsi="Arial" w:cs="Arial"/>
                <w:color w:val="000000"/>
                <w:sz w:val="20"/>
                <w:szCs w:val="20"/>
              </w:rPr>
            </w:pPr>
            <w:ins w:id="7378" w:author="Arjan" w:date="2012-12-10T16:22:00Z">
              <w:r w:rsidRPr="00D30F71">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4891B528" w14:textId="77777777" w:rsidR="00D30F71" w:rsidRPr="00D30F71" w:rsidRDefault="00DA5D93" w:rsidP="00D30F71">
            <w:pPr>
              <w:autoSpaceDE w:val="0"/>
              <w:autoSpaceDN w:val="0"/>
              <w:adjustRightInd w:val="0"/>
              <w:spacing w:after="0" w:line="240" w:lineRule="auto"/>
              <w:rPr>
                <w:ins w:id="7379" w:author="Arjan" w:date="2012-12-10T16:22:00Z"/>
                <w:rFonts w:ascii="Arial" w:eastAsia="Times New Roman" w:hAnsi="Arial" w:cs="Arial"/>
                <w:color w:val="000000"/>
                <w:sz w:val="20"/>
                <w:szCs w:val="20"/>
              </w:rPr>
            </w:pPr>
            <w:ins w:id="7380"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functie</w:t>
              </w:r>
              <w:r w:rsidRPr="00D30F71">
                <w:rPr>
                  <w:rFonts w:ascii="Arial" w:hAnsi="Arial" w:cs="Arial"/>
                  <w:sz w:val="20"/>
                  <w:szCs w:val="20"/>
                  <w:lang w:val="en-AU"/>
                </w:rPr>
                <w:fldChar w:fldCharType="end"/>
              </w:r>
            </w:ins>
          </w:p>
        </w:tc>
      </w:tr>
      <w:tr w:rsidR="00D30F71" w:rsidRPr="00D30F71" w14:paraId="38E22098" w14:textId="77777777">
        <w:trPr>
          <w:ins w:id="7381" w:author="Arjan" w:date="2012-12-10T16:22:00Z"/>
        </w:trPr>
        <w:tc>
          <w:tcPr>
            <w:tcW w:w="3690" w:type="dxa"/>
            <w:tcBorders>
              <w:top w:val="nil"/>
              <w:left w:val="nil"/>
              <w:bottom w:val="nil"/>
              <w:right w:val="nil"/>
            </w:tcBorders>
          </w:tcPr>
          <w:p w14:paraId="532B98C8" w14:textId="77777777" w:rsidR="00D30F71" w:rsidRPr="00D30F71" w:rsidRDefault="00D30F71" w:rsidP="00D30F71">
            <w:pPr>
              <w:autoSpaceDE w:val="0"/>
              <w:autoSpaceDN w:val="0"/>
              <w:adjustRightInd w:val="0"/>
              <w:spacing w:after="0" w:line="240" w:lineRule="auto"/>
              <w:rPr>
                <w:ins w:id="738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4A9107B9" w14:textId="77777777" w:rsidR="00D30F71" w:rsidRPr="00D30F71" w:rsidRDefault="00D30F71" w:rsidP="00D30F71">
            <w:pPr>
              <w:autoSpaceDE w:val="0"/>
              <w:autoSpaceDN w:val="0"/>
              <w:adjustRightInd w:val="0"/>
              <w:spacing w:after="0" w:line="240" w:lineRule="auto"/>
              <w:rPr>
                <w:ins w:id="7383" w:author="Arjan" w:date="2012-12-10T16:22:00Z"/>
                <w:rFonts w:ascii="Arial" w:eastAsia="Times New Roman" w:hAnsi="Arial" w:cs="Arial"/>
                <w:b/>
                <w:bCs/>
                <w:color w:val="000000"/>
                <w:sz w:val="20"/>
                <w:szCs w:val="20"/>
              </w:rPr>
            </w:pPr>
          </w:p>
        </w:tc>
      </w:tr>
      <w:tr w:rsidR="00D30F71" w:rsidRPr="00D30F71" w14:paraId="5E17D8BA" w14:textId="77777777">
        <w:trPr>
          <w:ins w:id="7384" w:author="Arjan" w:date="2012-12-10T16:22:00Z"/>
        </w:trPr>
        <w:tc>
          <w:tcPr>
            <w:tcW w:w="3690" w:type="dxa"/>
            <w:tcBorders>
              <w:top w:val="nil"/>
              <w:left w:val="nil"/>
              <w:bottom w:val="nil"/>
              <w:right w:val="nil"/>
            </w:tcBorders>
          </w:tcPr>
          <w:p w14:paraId="56093FA2" w14:textId="77777777" w:rsidR="00D30F71" w:rsidRPr="00D30F71" w:rsidRDefault="00D30F71" w:rsidP="00D30F71">
            <w:pPr>
              <w:autoSpaceDE w:val="0"/>
              <w:autoSpaceDN w:val="0"/>
              <w:adjustRightInd w:val="0"/>
              <w:spacing w:after="0" w:line="240" w:lineRule="auto"/>
              <w:rPr>
                <w:ins w:id="7385" w:author="Arjan" w:date="2012-12-10T16:22:00Z"/>
                <w:rFonts w:ascii="Arial" w:eastAsia="Times New Roman" w:hAnsi="Arial" w:cs="Arial"/>
                <w:color w:val="000000"/>
                <w:sz w:val="20"/>
                <w:szCs w:val="20"/>
              </w:rPr>
            </w:pPr>
            <w:ins w:id="7386" w:author="Arjan" w:date="2012-12-10T16:22:00Z">
              <w:r w:rsidRPr="00D30F71">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3BDB1094" w14:textId="77777777" w:rsidR="00D30F71" w:rsidRPr="00D30F71" w:rsidRDefault="00D30F71" w:rsidP="00D30F71">
            <w:pPr>
              <w:autoSpaceDE w:val="0"/>
              <w:autoSpaceDN w:val="0"/>
              <w:adjustRightInd w:val="0"/>
              <w:spacing w:after="0" w:line="240" w:lineRule="auto"/>
              <w:rPr>
                <w:ins w:id="7387" w:author="Arjan" w:date="2012-12-10T16:22:00Z"/>
                <w:rFonts w:ascii="Arial" w:eastAsia="Times New Roman" w:hAnsi="Arial" w:cs="Arial"/>
                <w:color w:val="000000"/>
                <w:sz w:val="20"/>
                <w:szCs w:val="20"/>
              </w:rPr>
            </w:pPr>
            <w:ins w:id="7388" w:author="Arjan" w:date="2012-12-10T16:22:00Z">
              <w:r w:rsidRPr="00D30F71">
                <w:rPr>
                  <w:rFonts w:ascii="Arial" w:eastAsia="Times New Roman" w:hAnsi="Arial" w:cs="Arial"/>
                  <w:color w:val="000000"/>
                  <w:sz w:val="20"/>
                  <w:szCs w:val="20"/>
                </w:rPr>
                <w:t>KING</w:t>
              </w:r>
            </w:ins>
          </w:p>
        </w:tc>
      </w:tr>
      <w:tr w:rsidR="00D30F71" w:rsidRPr="00D30F71" w14:paraId="774F3CAA" w14:textId="77777777">
        <w:trPr>
          <w:ins w:id="7389" w:author="Arjan" w:date="2012-12-10T16:22:00Z"/>
        </w:trPr>
        <w:tc>
          <w:tcPr>
            <w:tcW w:w="3690" w:type="dxa"/>
            <w:tcBorders>
              <w:top w:val="nil"/>
              <w:left w:val="nil"/>
              <w:bottom w:val="nil"/>
              <w:right w:val="nil"/>
            </w:tcBorders>
          </w:tcPr>
          <w:p w14:paraId="53E2450A" w14:textId="77777777" w:rsidR="00D30F71" w:rsidRPr="00D30F71" w:rsidRDefault="00D30F71" w:rsidP="00D30F71">
            <w:pPr>
              <w:autoSpaceDE w:val="0"/>
              <w:autoSpaceDN w:val="0"/>
              <w:adjustRightInd w:val="0"/>
              <w:spacing w:after="0" w:line="240" w:lineRule="auto"/>
              <w:rPr>
                <w:ins w:id="739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2A7F78EF" w14:textId="77777777" w:rsidR="00D30F71" w:rsidRPr="00D30F71" w:rsidRDefault="00D30F71" w:rsidP="00D30F71">
            <w:pPr>
              <w:autoSpaceDE w:val="0"/>
              <w:autoSpaceDN w:val="0"/>
              <w:adjustRightInd w:val="0"/>
              <w:spacing w:after="0" w:line="240" w:lineRule="auto"/>
              <w:rPr>
                <w:ins w:id="7391" w:author="Arjan" w:date="2012-12-10T16:22:00Z"/>
                <w:rFonts w:ascii="Arial" w:eastAsia="Times New Roman" w:hAnsi="Arial" w:cs="Arial"/>
                <w:b/>
                <w:bCs/>
                <w:color w:val="000000"/>
                <w:sz w:val="20"/>
                <w:szCs w:val="20"/>
              </w:rPr>
            </w:pPr>
          </w:p>
        </w:tc>
      </w:tr>
      <w:tr w:rsidR="00D30F71" w:rsidRPr="00D30F71" w14:paraId="79190870" w14:textId="77777777">
        <w:trPr>
          <w:ins w:id="7392" w:author="Arjan" w:date="2012-12-10T16:22:00Z"/>
        </w:trPr>
        <w:tc>
          <w:tcPr>
            <w:tcW w:w="3690" w:type="dxa"/>
            <w:tcBorders>
              <w:top w:val="nil"/>
              <w:left w:val="nil"/>
              <w:bottom w:val="nil"/>
              <w:right w:val="nil"/>
            </w:tcBorders>
          </w:tcPr>
          <w:p w14:paraId="35D74FC7" w14:textId="77777777" w:rsidR="00D30F71" w:rsidRPr="00D30F71" w:rsidRDefault="00D30F71" w:rsidP="00D30F71">
            <w:pPr>
              <w:autoSpaceDE w:val="0"/>
              <w:autoSpaceDN w:val="0"/>
              <w:adjustRightInd w:val="0"/>
              <w:spacing w:after="0" w:line="240" w:lineRule="auto"/>
              <w:rPr>
                <w:ins w:id="7393" w:author="Arjan" w:date="2012-12-10T16:22:00Z"/>
                <w:rFonts w:ascii="Arial" w:eastAsia="Times New Roman" w:hAnsi="Arial" w:cs="Arial"/>
                <w:color w:val="000000"/>
                <w:sz w:val="20"/>
                <w:szCs w:val="20"/>
              </w:rPr>
            </w:pPr>
            <w:ins w:id="7394" w:author="Arjan" w:date="2012-12-10T16:22:00Z">
              <w:r w:rsidRPr="00D30F71">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201C4F40" w14:textId="77777777" w:rsidR="00D30F71" w:rsidRPr="00D30F71" w:rsidRDefault="00D30F71" w:rsidP="00D30F71">
            <w:pPr>
              <w:autoSpaceDE w:val="0"/>
              <w:autoSpaceDN w:val="0"/>
              <w:adjustRightInd w:val="0"/>
              <w:spacing w:after="0" w:line="240" w:lineRule="auto"/>
              <w:rPr>
                <w:ins w:id="7395" w:author="Arjan" w:date="2012-12-10T16:22:00Z"/>
                <w:rFonts w:ascii="Arial" w:eastAsia="Times New Roman" w:hAnsi="Arial" w:cs="Arial"/>
                <w:color w:val="000000"/>
                <w:sz w:val="20"/>
                <w:szCs w:val="20"/>
              </w:rPr>
            </w:pPr>
          </w:p>
        </w:tc>
      </w:tr>
      <w:tr w:rsidR="00D30F71" w:rsidRPr="00D30F71" w14:paraId="69D52D19" w14:textId="77777777">
        <w:trPr>
          <w:ins w:id="7396" w:author="Arjan" w:date="2012-12-10T16:22:00Z"/>
        </w:trPr>
        <w:tc>
          <w:tcPr>
            <w:tcW w:w="3690" w:type="dxa"/>
            <w:tcBorders>
              <w:top w:val="nil"/>
              <w:left w:val="nil"/>
              <w:bottom w:val="nil"/>
              <w:right w:val="nil"/>
            </w:tcBorders>
          </w:tcPr>
          <w:p w14:paraId="5065A7BF" w14:textId="77777777" w:rsidR="00D30F71" w:rsidRPr="00D30F71" w:rsidRDefault="00D30F71" w:rsidP="00D30F71">
            <w:pPr>
              <w:autoSpaceDE w:val="0"/>
              <w:autoSpaceDN w:val="0"/>
              <w:adjustRightInd w:val="0"/>
              <w:spacing w:after="0" w:line="240" w:lineRule="auto"/>
              <w:rPr>
                <w:ins w:id="7397"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66E13C5A" w14:textId="77777777" w:rsidR="00D30F71" w:rsidRPr="00D30F71" w:rsidRDefault="00D30F71" w:rsidP="00D30F71">
            <w:pPr>
              <w:autoSpaceDE w:val="0"/>
              <w:autoSpaceDN w:val="0"/>
              <w:adjustRightInd w:val="0"/>
              <w:spacing w:after="0" w:line="240" w:lineRule="auto"/>
              <w:rPr>
                <w:ins w:id="7398" w:author="Arjan" w:date="2012-12-10T16:22:00Z"/>
                <w:rFonts w:ascii="Arial" w:eastAsia="Times New Roman" w:hAnsi="Arial" w:cs="Arial"/>
                <w:b/>
                <w:bCs/>
                <w:color w:val="000000"/>
                <w:sz w:val="20"/>
                <w:szCs w:val="20"/>
              </w:rPr>
            </w:pPr>
          </w:p>
        </w:tc>
      </w:tr>
      <w:tr w:rsidR="00D30F71" w:rsidRPr="00D30F71" w14:paraId="1E451CDE" w14:textId="77777777">
        <w:trPr>
          <w:trHeight w:val="335"/>
          <w:ins w:id="7399" w:author="Arjan" w:date="2012-12-10T16:22:00Z"/>
        </w:trPr>
        <w:tc>
          <w:tcPr>
            <w:tcW w:w="3690" w:type="dxa"/>
            <w:tcBorders>
              <w:top w:val="nil"/>
              <w:left w:val="nil"/>
              <w:bottom w:val="nil"/>
              <w:right w:val="nil"/>
            </w:tcBorders>
          </w:tcPr>
          <w:p w14:paraId="32300135" w14:textId="77777777" w:rsidR="00D30F71" w:rsidRPr="00D30F71" w:rsidRDefault="00D30F71" w:rsidP="00D30F71">
            <w:pPr>
              <w:autoSpaceDE w:val="0"/>
              <w:autoSpaceDN w:val="0"/>
              <w:adjustRightInd w:val="0"/>
              <w:spacing w:after="0" w:line="240" w:lineRule="auto"/>
              <w:rPr>
                <w:ins w:id="7400" w:author="Arjan" w:date="2012-12-10T16:22:00Z"/>
                <w:rFonts w:ascii="Arial" w:eastAsia="Times New Roman" w:hAnsi="Arial" w:cs="Arial"/>
                <w:color w:val="000000"/>
                <w:sz w:val="20"/>
                <w:szCs w:val="20"/>
              </w:rPr>
            </w:pPr>
            <w:ins w:id="7401" w:author="Arjan" w:date="2012-12-10T16:22:00Z">
              <w:r w:rsidRPr="00D30F71">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76AB2205" w14:textId="77777777" w:rsidR="00D30F71" w:rsidRPr="00D30F71" w:rsidRDefault="00DA5D93" w:rsidP="00D30F71">
            <w:pPr>
              <w:autoSpaceDE w:val="0"/>
              <w:autoSpaceDN w:val="0"/>
              <w:adjustRightInd w:val="0"/>
              <w:spacing w:after="0" w:line="240" w:lineRule="auto"/>
              <w:rPr>
                <w:ins w:id="7402" w:author="Arjan" w:date="2012-12-10T16:22:00Z"/>
                <w:rFonts w:ascii="Arial" w:eastAsia="Times New Roman" w:hAnsi="Arial" w:cs="Arial"/>
                <w:color w:val="000000"/>
                <w:sz w:val="20"/>
                <w:szCs w:val="20"/>
              </w:rPr>
            </w:pPr>
            <w:ins w:id="7403"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Att.Alias</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contactpersoon.functie</w:t>
              </w:r>
              <w:r w:rsidRPr="00D30F71">
                <w:rPr>
                  <w:rFonts w:ascii="Arial" w:hAnsi="Arial" w:cs="Arial"/>
                  <w:sz w:val="20"/>
                  <w:szCs w:val="20"/>
                  <w:lang w:val="en-AU"/>
                </w:rPr>
                <w:fldChar w:fldCharType="end"/>
              </w:r>
            </w:ins>
          </w:p>
        </w:tc>
      </w:tr>
      <w:tr w:rsidR="00D30F71" w:rsidRPr="00D30F71" w14:paraId="0393F74C" w14:textId="77777777">
        <w:trPr>
          <w:trHeight w:val="215"/>
          <w:ins w:id="7404" w:author="Arjan" w:date="2012-12-10T16:22:00Z"/>
        </w:trPr>
        <w:tc>
          <w:tcPr>
            <w:tcW w:w="3690" w:type="dxa"/>
            <w:tcBorders>
              <w:top w:val="nil"/>
              <w:left w:val="nil"/>
              <w:bottom w:val="nil"/>
              <w:right w:val="nil"/>
            </w:tcBorders>
          </w:tcPr>
          <w:p w14:paraId="5C713EA6" w14:textId="77777777" w:rsidR="00D30F71" w:rsidRPr="00D30F71" w:rsidRDefault="00D30F71" w:rsidP="00D30F71">
            <w:pPr>
              <w:autoSpaceDE w:val="0"/>
              <w:autoSpaceDN w:val="0"/>
              <w:adjustRightInd w:val="0"/>
              <w:spacing w:after="0" w:line="240" w:lineRule="auto"/>
              <w:rPr>
                <w:ins w:id="7405"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7F7D4383" w14:textId="77777777" w:rsidR="00D30F71" w:rsidRPr="00D30F71" w:rsidRDefault="00D30F71" w:rsidP="00D30F71">
            <w:pPr>
              <w:autoSpaceDE w:val="0"/>
              <w:autoSpaceDN w:val="0"/>
              <w:adjustRightInd w:val="0"/>
              <w:spacing w:after="0" w:line="240" w:lineRule="auto"/>
              <w:rPr>
                <w:ins w:id="7406" w:author="Arjan" w:date="2012-12-10T16:22:00Z"/>
                <w:rFonts w:ascii="Arial" w:eastAsia="Times New Roman" w:hAnsi="Arial" w:cs="Arial"/>
                <w:b/>
                <w:bCs/>
                <w:color w:val="000000"/>
                <w:sz w:val="20"/>
                <w:szCs w:val="20"/>
              </w:rPr>
            </w:pPr>
          </w:p>
        </w:tc>
      </w:tr>
      <w:tr w:rsidR="00D30F71" w:rsidRPr="005C14BE" w14:paraId="4210D567" w14:textId="77777777">
        <w:trPr>
          <w:trHeight w:val="215"/>
          <w:ins w:id="7407" w:author="Arjan" w:date="2012-12-10T16:22:00Z"/>
        </w:trPr>
        <w:tc>
          <w:tcPr>
            <w:tcW w:w="3690" w:type="dxa"/>
            <w:tcBorders>
              <w:top w:val="nil"/>
              <w:left w:val="nil"/>
              <w:bottom w:val="nil"/>
              <w:right w:val="nil"/>
            </w:tcBorders>
          </w:tcPr>
          <w:p w14:paraId="5E82D814" w14:textId="77777777" w:rsidR="00D30F71" w:rsidRPr="00D30F71" w:rsidRDefault="00D30F71" w:rsidP="00D30F71">
            <w:pPr>
              <w:autoSpaceDE w:val="0"/>
              <w:autoSpaceDN w:val="0"/>
              <w:adjustRightInd w:val="0"/>
              <w:spacing w:after="0" w:line="240" w:lineRule="auto"/>
              <w:rPr>
                <w:ins w:id="7408" w:author="Arjan" w:date="2012-12-10T16:22:00Z"/>
                <w:rFonts w:ascii="Arial" w:eastAsia="Times New Roman" w:hAnsi="Arial" w:cs="Arial"/>
                <w:color w:val="000000"/>
                <w:sz w:val="20"/>
                <w:szCs w:val="20"/>
              </w:rPr>
            </w:pPr>
            <w:ins w:id="7409" w:author="Arjan" w:date="2012-12-10T16:22:00Z">
              <w:r w:rsidRPr="00D30F71">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5CA85D51" w14:textId="77777777" w:rsidR="00D30F71" w:rsidRPr="00DD0F4F" w:rsidRDefault="00DA5D93" w:rsidP="00D30F71">
            <w:pPr>
              <w:autoSpaceDE w:val="0"/>
              <w:autoSpaceDN w:val="0"/>
              <w:adjustRightInd w:val="0"/>
              <w:spacing w:after="0" w:line="240" w:lineRule="auto"/>
              <w:rPr>
                <w:ins w:id="7410" w:author="Arjan" w:date="2012-12-10T16:22:00Z"/>
                <w:rFonts w:ascii="Arial" w:eastAsia="Times New Roman" w:hAnsi="Arial" w:cs="Arial"/>
                <w:color w:val="000000"/>
                <w:sz w:val="20"/>
                <w:szCs w:val="20"/>
                <w:lang w:val="nl-NL"/>
              </w:rPr>
            </w:pPr>
            <w:ins w:id="7411" w:author="Arjan" w:date="2012-12-10T16:22:00Z">
              <w:r w:rsidRPr="00D30F71">
                <w:rPr>
                  <w:rFonts w:ascii="Arial" w:hAnsi="Arial" w:cs="Arial"/>
                  <w:sz w:val="20"/>
                  <w:szCs w:val="20"/>
                  <w:lang w:val="en-AU"/>
                </w:rPr>
                <w:fldChar w:fldCharType="begin" w:fldLock="1"/>
              </w:r>
              <w:r w:rsidR="00D30F71" w:rsidRPr="00DD0F4F">
                <w:rPr>
                  <w:rFonts w:ascii="Arial" w:hAnsi="Arial" w:cs="Arial"/>
                  <w:sz w:val="20"/>
                  <w:szCs w:val="20"/>
                  <w:lang w:val="nl-NL"/>
                </w:rPr>
                <w:instrText xml:space="preserve">MERGEFIELD </w:instrText>
              </w:r>
              <w:r w:rsidR="00D30F71" w:rsidRPr="00DD0F4F">
                <w:rPr>
                  <w:rFonts w:ascii="Arial" w:eastAsia="Times New Roman" w:hAnsi="Arial" w:cs="Arial"/>
                  <w:color w:val="000000"/>
                  <w:sz w:val="20"/>
                  <w:szCs w:val="20"/>
                  <w:lang w:val="nl-NL"/>
                </w:rPr>
                <w:instrText>Att.Notes</w:instrText>
              </w:r>
              <w:r w:rsidRPr="00D30F71">
                <w:rPr>
                  <w:rFonts w:ascii="Arial" w:hAnsi="Arial" w:cs="Arial"/>
                  <w:sz w:val="20"/>
                  <w:szCs w:val="20"/>
                  <w:lang w:val="en-AU"/>
                </w:rPr>
                <w:fldChar w:fldCharType="end"/>
              </w:r>
              <w:r w:rsidR="00D30F71" w:rsidRPr="00DD0F4F">
                <w:rPr>
                  <w:rFonts w:ascii="Arial" w:eastAsia="Times New Roman" w:hAnsi="Arial" w:cs="Arial"/>
                  <w:color w:val="610E6A"/>
                  <w:sz w:val="20"/>
                  <w:szCs w:val="20"/>
                  <w:lang w:val="nl-NL"/>
                </w:rPr>
                <w:t xml:space="preserve">De aanduiding van de taken, rechten en plichten die de contactpersoon heeft binnen de </w:t>
              </w:r>
              <w:r w:rsidR="004903B8" w:rsidRPr="00DD0F4F">
                <w:rPr>
                  <w:rFonts w:ascii="Arial" w:eastAsia="Times New Roman" w:hAnsi="Arial" w:cs="Arial"/>
                  <w:color w:val="610E6A"/>
                  <w:sz w:val="20"/>
                  <w:szCs w:val="20"/>
                  <w:lang w:val="nl-NL"/>
                </w:rPr>
                <w:t>VESTIGING</w:t>
              </w:r>
              <w:r w:rsidR="00D30F71" w:rsidRPr="00DD0F4F">
                <w:rPr>
                  <w:rFonts w:ascii="Arial" w:eastAsia="Times New Roman" w:hAnsi="Arial" w:cs="Arial"/>
                  <w:color w:val="610E6A"/>
                  <w:sz w:val="20"/>
                  <w:szCs w:val="20"/>
                  <w:lang w:val="nl-NL"/>
                </w:rPr>
                <w:t>.</w:t>
              </w:r>
            </w:ins>
          </w:p>
        </w:tc>
      </w:tr>
      <w:tr w:rsidR="00D30F71" w:rsidRPr="005C14BE" w14:paraId="6FA983E2" w14:textId="77777777">
        <w:trPr>
          <w:trHeight w:val="230"/>
          <w:ins w:id="7412" w:author="Arjan" w:date="2012-12-10T16:22:00Z"/>
        </w:trPr>
        <w:tc>
          <w:tcPr>
            <w:tcW w:w="3690" w:type="dxa"/>
            <w:tcBorders>
              <w:top w:val="nil"/>
              <w:left w:val="nil"/>
              <w:bottom w:val="nil"/>
              <w:right w:val="nil"/>
            </w:tcBorders>
          </w:tcPr>
          <w:p w14:paraId="1AD79641" w14:textId="77777777" w:rsidR="00D30F71" w:rsidRPr="00DD0F4F" w:rsidRDefault="00D30F71" w:rsidP="00D30F71">
            <w:pPr>
              <w:autoSpaceDE w:val="0"/>
              <w:autoSpaceDN w:val="0"/>
              <w:adjustRightInd w:val="0"/>
              <w:spacing w:after="0" w:line="240" w:lineRule="auto"/>
              <w:rPr>
                <w:ins w:id="7413" w:author="Arjan" w:date="2012-12-10T16:22: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5BABFA2D" w14:textId="77777777" w:rsidR="00D30F71" w:rsidRPr="00DD0F4F" w:rsidRDefault="00D30F71" w:rsidP="00D30F71">
            <w:pPr>
              <w:autoSpaceDE w:val="0"/>
              <w:autoSpaceDN w:val="0"/>
              <w:adjustRightInd w:val="0"/>
              <w:spacing w:after="0" w:line="240" w:lineRule="auto"/>
              <w:rPr>
                <w:ins w:id="7414" w:author="Arjan" w:date="2012-12-10T16:22:00Z"/>
                <w:rFonts w:ascii="Arial" w:eastAsia="Times New Roman" w:hAnsi="Arial" w:cs="Arial"/>
                <w:b/>
                <w:bCs/>
                <w:color w:val="000000"/>
                <w:sz w:val="20"/>
                <w:szCs w:val="20"/>
                <w:lang w:val="nl-NL"/>
              </w:rPr>
            </w:pPr>
          </w:p>
        </w:tc>
      </w:tr>
      <w:tr w:rsidR="00D30F71" w:rsidRPr="00D30F71" w14:paraId="104423F6" w14:textId="77777777">
        <w:trPr>
          <w:trHeight w:val="230"/>
          <w:ins w:id="7415" w:author="Arjan" w:date="2012-12-10T16:22:00Z"/>
        </w:trPr>
        <w:tc>
          <w:tcPr>
            <w:tcW w:w="3690" w:type="dxa"/>
            <w:tcBorders>
              <w:top w:val="nil"/>
              <w:left w:val="nil"/>
              <w:bottom w:val="nil"/>
              <w:right w:val="nil"/>
            </w:tcBorders>
          </w:tcPr>
          <w:p w14:paraId="553578C0" w14:textId="77777777" w:rsidR="00D30F71" w:rsidRPr="00D30F71" w:rsidRDefault="00D30F71" w:rsidP="00D30F71">
            <w:pPr>
              <w:autoSpaceDE w:val="0"/>
              <w:autoSpaceDN w:val="0"/>
              <w:adjustRightInd w:val="0"/>
              <w:spacing w:after="0" w:line="240" w:lineRule="auto"/>
              <w:rPr>
                <w:ins w:id="7416" w:author="Arjan" w:date="2012-12-10T16:22:00Z"/>
                <w:rFonts w:ascii="Arial" w:eastAsia="Times New Roman" w:hAnsi="Arial" w:cs="Arial"/>
                <w:color w:val="000000"/>
                <w:sz w:val="20"/>
                <w:szCs w:val="20"/>
              </w:rPr>
            </w:pPr>
            <w:ins w:id="7417" w:author="Arjan" w:date="2012-12-10T16:22:00Z">
              <w:r w:rsidRPr="00D30F71">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7F663D21" w14:textId="77777777" w:rsidR="00D30F71" w:rsidRPr="00D30F71" w:rsidRDefault="00D30F71" w:rsidP="00D30F71">
            <w:pPr>
              <w:autoSpaceDE w:val="0"/>
              <w:autoSpaceDN w:val="0"/>
              <w:adjustRightInd w:val="0"/>
              <w:spacing w:after="0" w:line="240" w:lineRule="auto"/>
              <w:rPr>
                <w:ins w:id="7418" w:author="Arjan" w:date="2012-12-10T16:22:00Z"/>
                <w:rFonts w:ascii="Arial" w:eastAsia="Times New Roman" w:hAnsi="Arial" w:cs="Arial"/>
                <w:color w:val="000000"/>
                <w:sz w:val="20"/>
                <w:szCs w:val="20"/>
              </w:rPr>
            </w:pPr>
            <w:ins w:id="7419" w:author="Arjan" w:date="2012-12-10T16:22:00Z">
              <w:r w:rsidRPr="00D30F71">
                <w:rPr>
                  <w:rFonts w:ascii="Arial" w:eastAsia="Times New Roman" w:hAnsi="Arial" w:cs="Arial"/>
                  <w:color w:val="000000"/>
                  <w:sz w:val="20"/>
                  <w:szCs w:val="20"/>
                </w:rPr>
                <w:t>KING</w:t>
              </w:r>
            </w:ins>
          </w:p>
        </w:tc>
      </w:tr>
      <w:tr w:rsidR="00D30F71" w:rsidRPr="00D30F71" w14:paraId="1403B349" w14:textId="77777777">
        <w:trPr>
          <w:ins w:id="7420" w:author="Arjan" w:date="2012-12-10T16:22:00Z"/>
        </w:trPr>
        <w:tc>
          <w:tcPr>
            <w:tcW w:w="3690" w:type="dxa"/>
            <w:tcBorders>
              <w:top w:val="nil"/>
              <w:left w:val="nil"/>
              <w:bottom w:val="nil"/>
              <w:right w:val="nil"/>
            </w:tcBorders>
          </w:tcPr>
          <w:p w14:paraId="21244958" w14:textId="77777777" w:rsidR="00D30F71" w:rsidRPr="00D30F71" w:rsidRDefault="00D30F71" w:rsidP="00D30F71">
            <w:pPr>
              <w:autoSpaceDE w:val="0"/>
              <w:autoSpaceDN w:val="0"/>
              <w:adjustRightInd w:val="0"/>
              <w:spacing w:after="0" w:line="240" w:lineRule="auto"/>
              <w:rPr>
                <w:ins w:id="7421"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081E788F" w14:textId="77777777" w:rsidR="00D30F71" w:rsidRPr="00D30F71" w:rsidRDefault="00D30F71" w:rsidP="00D30F71">
            <w:pPr>
              <w:autoSpaceDE w:val="0"/>
              <w:autoSpaceDN w:val="0"/>
              <w:adjustRightInd w:val="0"/>
              <w:spacing w:after="0" w:line="240" w:lineRule="auto"/>
              <w:rPr>
                <w:ins w:id="7422" w:author="Arjan" w:date="2012-12-10T16:22:00Z"/>
                <w:rFonts w:ascii="Arial" w:eastAsia="Times New Roman" w:hAnsi="Arial" w:cs="Arial"/>
                <w:b/>
                <w:bCs/>
                <w:color w:val="000000"/>
                <w:sz w:val="20"/>
                <w:szCs w:val="20"/>
              </w:rPr>
            </w:pPr>
          </w:p>
        </w:tc>
      </w:tr>
      <w:tr w:rsidR="00D30F71" w:rsidRPr="00D30F71" w14:paraId="0582522E" w14:textId="77777777">
        <w:trPr>
          <w:ins w:id="7423" w:author="Arjan" w:date="2012-12-10T16:22:00Z"/>
        </w:trPr>
        <w:tc>
          <w:tcPr>
            <w:tcW w:w="3690" w:type="dxa"/>
            <w:tcBorders>
              <w:top w:val="nil"/>
              <w:left w:val="nil"/>
              <w:bottom w:val="nil"/>
              <w:right w:val="nil"/>
            </w:tcBorders>
          </w:tcPr>
          <w:p w14:paraId="6D01A6DF" w14:textId="77777777" w:rsidR="00D30F71" w:rsidRPr="00D30F71" w:rsidRDefault="00D30F71" w:rsidP="00D30F71">
            <w:pPr>
              <w:autoSpaceDE w:val="0"/>
              <w:autoSpaceDN w:val="0"/>
              <w:adjustRightInd w:val="0"/>
              <w:spacing w:after="0" w:line="240" w:lineRule="auto"/>
              <w:rPr>
                <w:ins w:id="7424" w:author="Arjan" w:date="2012-12-10T16:22:00Z"/>
                <w:rFonts w:ascii="Arial" w:eastAsia="Times New Roman" w:hAnsi="Arial" w:cs="Arial"/>
                <w:color w:val="000000"/>
                <w:sz w:val="20"/>
                <w:szCs w:val="20"/>
              </w:rPr>
            </w:pPr>
            <w:ins w:id="7425" w:author="Arjan" w:date="2012-12-10T16:22:00Z">
              <w:r w:rsidRPr="00D30F71">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736BB16B" w14:textId="77777777" w:rsidR="00D30F71" w:rsidRPr="00D30F71" w:rsidRDefault="00D30F71" w:rsidP="00D30F71">
            <w:pPr>
              <w:autoSpaceDE w:val="0"/>
              <w:autoSpaceDN w:val="0"/>
              <w:adjustRightInd w:val="0"/>
              <w:spacing w:after="0" w:line="240" w:lineRule="auto"/>
              <w:rPr>
                <w:ins w:id="7426" w:author="Arjan" w:date="2012-12-10T16:22:00Z"/>
                <w:rFonts w:ascii="Arial" w:eastAsia="Times New Roman" w:hAnsi="Arial" w:cs="Arial"/>
                <w:color w:val="000000"/>
                <w:sz w:val="20"/>
                <w:szCs w:val="20"/>
              </w:rPr>
            </w:pPr>
            <w:ins w:id="7427" w:author="Arjan" w:date="2012-12-10T16:22:00Z">
              <w:r w:rsidRPr="00D30F71">
                <w:rPr>
                  <w:rFonts w:ascii="Arial" w:eastAsia="Times New Roman" w:hAnsi="Arial" w:cs="Arial"/>
                  <w:color w:val="000000"/>
                  <w:sz w:val="20"/>
                  <w:szCs w:val="20"/>
                </w:rPr>
                <w:t>1 januari 2013</w:t>
              </w:r>
            </w:ins>
          </w:p>
        </w:tc>
      </w:tr>
      <w:tr w:rsidR="00D30F71" w:rsidRPr="00D30F71" w14:paraId="5D66E177" w14:textId="77777777">
        <w:trPr>
          <w:ins w:id="7428" w:author="Arjan" w:date="2012-12-10T16:22:00Z"/>
        </w:trPr>
        <w:tc>
          <w:tcPr>
            <w:tcW w:w="3690" w:type="dxa"/>
            <w:tcBorders>
              <w:top w:val="nil"/>
              <w:left w:val="nil"/>
              <w:bottom w:val="nil"/>
              <w:right w:val="nil"/>
            </w:tcBorders>
          </w:tcPr>
          <w:p w14:paraId="73976F5F" w14:textId="77777777" w:rsidR="00D30F71" w:rsidRPr="00D30F71" w:rsidRDefault="00D30F71" w:rsidP="00D30F71">
            <w:pPr>
              <w:autoSpaceDE w:val="0"/>
              <w:autoSpaceDN w:val="0"/>
              <w:adjustRightInd w:val="0"/>
              <w:spacing w:after="0" w:line="240" w:lineRule="auto"/>
              <w:rPr>
                <w:ins w:id="7429"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1398865A" w14:textId="77777777" w:rsidR="00D30F71" w:rsidRPr="00D30F71" w:rsidRDefault="00D30F71" w:rsidP="00D30F71">
            <w:pPr>
              <w:autoSpaceDE w:val="0"/>
              <w:autoSpaceDN w:val="0"/>
              <w:adjustRightInd w:val="0"/>
              <w:spacing w:after="0" w:line="240" w:lineRule="auto"/>
              <w:rPr>
                <w:ins w:id="7430" w:author="Arjan" w:date="2012-12-10T16:22:00Z"/>
                <w:rFonts w:ascii="Arial" w:eastAsia="Times New Roman" w:hAnsi="Arial" w:cs="Arial"/>
                <w:b/>
                <w:bCs/>
                <w:color w:val="000000"/>
                <w:sz w:val="20"/>
                <w:szCs w:val="20"/>
              </w:rPr>
            </w:pPr>
          </w:p>
        </w:tc>
      </w:tr>
      <w:tr w:rsidR="00D30F71" w:rsidRPr="005C14BE" w14:paraId="4623BB62" w14:textId="77777777">
        <w:trPr>
          <w:ins w:id="7431" w:author="Arjan" w:date="2012-12-10T16:22:00Z"/>
        </w:trPr>
        <w:tc>
          <w:tcPr>
            <w:tcW w:w="3690" w:type="dxa"/>
            <w:tcBorders>
              <w:top w:val="nil"/>
              <w:left w:val="nil"/>
              <w:bottom w:val="nil"/>
              <w:right w:val="nil"/>
            </w:tcBorders>
          </w:tcPr>
          <w:p w14:paraId="4EE489F7" w14:textId="77777777" w:rsidR="00D30F71" w:rsidRPr="00D30F71" w:rsidRDefault="00D30F71" w:rsidP="00D30F71">
            <w:pPr>
              <w:autoSpaceDE w:val="0"/>
              <w:autoSpaceDN w:val="0"/>
              <w:adjustRightInd w:val="0"/>
              <w:spacing w:after="0" w:line="240" w:lineRule="auto"/>
              <w:rPr>
                <w:ins w:id="7432" w:author="Arjan" w:date="2012-12-10T16:22:00Z"/>
                <w:rFonts w:ascii="Arial" w:eastAsia="Times New Roman" w:hAnsi="Arial" w:cs="Arial"/>
                <w:color w:val="000000"/>
                <w:sz w:val="20"/>
                <w:szCs w:val="20"/>
              </w:rPr>
            </w:pPr>
            <w:ins w:id="7433" w:author="Arjan" w:date="2012-12-10T16:22:00Z">
              <w:r w:rsidRPr="00D30F71">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308DAC9C" w14:textId="77777777" w:rsidR="00D30F71" w:rsidRPr="00DD0F4F" w:rsidRDefault="00D30F71" w:rsidP="00D30F71">
            <w:pPr>
              <w:autoSpaceDE w:val="0"/>
              <w:autoSpaceDN w:val="0"/>
              <w:adjustRightInd w:val="0"/>
              <w:spacing w:after="0" w:line="240" w:lineRule="auto"/>
              <w:rPr>
                <w:ins w:id="7434" w:author="Arjan" w:date="2012-12-10T16:22:00Z"/>
                <w:rFonts w:ascii="Arial" w:eastAsia="Times New Roman" w:hAnsi="Arial" w:cs="Arial"/>
                <w:color w:val="000000"/>
                <w:sz w:val="20"/>
                <w:szCs w:val="20"/>
                <w:lang w:val="nl-NL"/>
              </w:rPr>
            </w:pPr>
            <w:ins w:id="7435" w:author="Arjan" w:date="2012-12-10T16:22:00Z">
              <w:r w:rsidRPr="00DD0F4F">
                <w:rPr>
                  <w:rFonts w:ascii="Arial" w:eastAsia="Times New Roman" w:hAnsi="Arial" w:cs="Arial"/>
                  <w:color w:val="000000"/>
                  <w:sz w:val="20"/>
                  <w:szCs w:val="20"/>
                  <w:lang w:val="nl-NL"/>
                </w:rPr>
                <w:t>Het attribuutsoort maakt deel uit van het groepattribuutsoort Contactpersoon.</w:t>
              </w:r>
            </w:ins>
          </w:p>
        </w:tc>
      </w:tr>
      <w:tr w:rsidR="00D30F71" w:rsidRPr="005C14BE" w14:paraId="03CF8158" w14:textId="77777777">
        <w:trPr>
          <w:ins w:id="7436" w:author="Arjan" w:date="2012-12-10T16:22:00Z"/>
        </w:trPr>
        <w:tc>
          <w:tcPr>
            <w:tcW w:w="3690" w:type="dxa"/>
            <w:tcBorders>
              <w:top w:val="nil"/>
              <w:left w:val="nil"/>
              <w:bottom w:val="nil"/>
              <w:right w:val="nil"/>
            </w:tcBorders>
          </w:tcPr>
          <w:p w14:paraId="63D868DB" w14:textId="77777777" w:rsidR="00D30F71" w:rsidRPr="00DD0F4F" w:rsidRDefault="00D30F71" w:rsidP="00D30F71">
            <w:pPr>
              <w:autoSpaceDE w:val="0"/>
              <w:autoSpaceDN w:val="0"/>
              <w:adjustRightInd w:val="0"/>
              <w:spacing w:after="0" w:line="240" w:lineRule="auto"/>
              <w:rPr>
                <w:ins w:id="7437" w:author="Arjan" w:date="2012-12-10T16:22: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003B73A0" w14:textId="77777777" w:rsidR="00D30F71" w:rsidRPr="00DD0F4F" w:rsidRDefault="00D30F71" w:rsidP="00D30F71">
            <w:pPr>
              <w:autoSpaceDE w:val="0"/>
              <w:autoSpaceDN w:val="0"/>
              <w:adjustRightInd w:val="0"/>
              <w:spacing w:after="0" w:line="240" w:lineRule="auto"/>
              <w:rPr>
                <w:ins w:id="7438" w:author="Arjan" w:date="2012-12-10T16:22:00Z"/>
                <w:rFonts w:ascii="Arial" w:eastAsia="Times New Roman" w:hAnsi="Arial" w:cs="Arial"/>
                <w:b/>
                <w:bCs/>
                <w:color w:val="000000"/>
                <w:sz w:val="20"/>
                <w:szCs w:val="20"/>
                <w:lang w:val="nl-NL"/>
              </w:rPr>
            </w:pPr>
          </w:p>
        </w:tc>
      </w:tr>
      <w:tr w:rsidR="00D30F71" w:rsidRPr="00D30F71" w14:paraId="0215724F" w14:textId="77777777">
        <w:trPr>
          <w:ins w:id="7439" w:author="Arjan" w:date="2012-12-10T16:22:00Z"/>
        </w:trPr>
        <w:tc>
          <w:tcPr>
            <w:tcW w:w="3690" w:type="dxa"/>
            <w:tcBorders>
              <w:top w:val="nil"/>
              <w:left w:val="nil"/>
              <w:bottom w:val="nil"/>
              <w:right w:val="nil"/>
            </w:tcBorders>
          </w:tcPr>
          <w:p w14:paraId="4AA1B3A2" w14:textId="77777777" w:rsidR="00D30F71" w:rsidRPr="00D30F71" w:rsidRDefault="00D30F71" w:rsidP="00D30F71">
            <w:pPr>
              <w:autoSpaceDE w:val="0"/>
              <w:autoSpaceDN w:val="0"/>
              <w:adjustRightInd w:val="0"/>
              <w:spacing w:after="0" w:line="240" w:lineRule="auto"/>
              <w:rPr>
                <w:ins w:id="7440" w:author="Arjan" w:date="2012-12-10T16:22:00Z"/>
                <w:rFonts w:ascii="Arial" w:eastAsia="Times New Roman" w:hAnsi="Arial" w:cs="Arial"/>
                <w:color w:val="000000"/>
                <w:sz w:val="20"/>
                <w:szCs w:val="20"/>
              </w:rPr>
            </w:pPr>
            <w:ins w:id="7441" w:author="Arjan" w:date="2012-12-10T16:22:00Z">
              <w:r w:rsidRPr="00D30F71">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38752B93" w14:textId="77777777" w:rsidR="00D30F71" w:rsidRPr="00D30F71" w:rsidRDefault="00DA5D93" w:rsidP="00D30F71">
            <w:pPr>
              <w:autoSpaceDE w:val="0"/>
              <w:autoSpaceDN w:val="0"/>
              <w:adjustRightInd w:val="0"/>
              <w:spacing w:after="0" w:line="240" w:lineRule="auto"/>
              <w:rPr>
                <w:ins w:id="7442" w:author="Arjan" w:date="2012-12-10T16:22:00Z"/>
                <w:rFonts w:ascii="Arial" w:eastAsia="Times New Roman" w:hAnsi="Arial" w:cs="Arial"/>
                <w:color w:val="000000"/>
                <w:sz w:val="20"/>
                <w:szCs w:val="20"/>
              </w:rPr>
            </w:pPr>
            <w:ins w:id="7443"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Att.Type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AN50</w:t>
              </w:r>
              <w:r w:rsidRPr="00D30F71">
                <w:rPr>
                  <w:rFonts w:ascii="Arial" w:hAnsi="Arial" w:cs="Arial"/>
                  <w:sz w:val="20"/>
                  <w:szCs w:val="20"/>
                  <w:lang w:val="en-AU"/>
                </w:rPr>
                <w:fldChar w:fldCharType="end"/>
              </w:r>
            </w:ins>
          </w:p>
        </w:tc>
      </w:tr>
      <w:tr w:rsidR="00D30F71" w:rsidRPr="00D30F71" w14:paraId="6270FE17" w14:textId="77777777">
        <w:trPr>
          <w:trHeight w:val="230"/>
          <w:ins w:id="7444" w:author="Arjan" w:date="2012-12-10T16:22:00Z"/>
        </w:trPr>
        <w:tc>
          <w:tcPr>
            <w:tcW w:w="3690" w:type="dxa"/>
            <w:tcBorders>
              <w:top w:val="nil"/>
              <w:left w:val="nil"/>
              <w:bottom w:val="nil"/>
              <w:right w:val="nil"/>
            </w:tcBorders>
          </w:tcPr>
          <w:p w14:paraId="0BCEF441" w14:textId="77777777" w:rsidR="00D30F71" w:rsidRPr="00D30F71" w:rsidRDefault="00D30F71" w:rsidP="00D30F71">
            <w:pPr>
              <w:autoSpaceDE w:val="0"/>
              <w:autoSpaceDN w:val="0"/>
              <w:adjustRightInd w:val="0"/>
              <w:spacing w:after="0" w:line="240" w:lineRule="auto"/>
              <w:rPr>
                <w:ins w:id="7445"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1D7D13E5" w14:textId="77777777" w:rsidR="00D30F71" w:rsidRPr="00D30F71" w:rsidRDefault="00D30F71" w:rsidP="00D30F71">
            <w:pPr>
              <w:autoSpaceDE w:val="0"/>
              <w:autoSpaceDN w:val="0"/>
              <w:adjustRightInd w:val="0"/>
              <w:spacing w:after="0" w:line="240" w:lineRule="auto"/>
              <w:rPr>
                <w:ins w:id="7446" w:author="Arjan" w:date="2012-12-10T16:22:00Z"/>
                <w:rFonts w:ascii="Arial" w:eastAsia="Times New Roman" w:hAnsi="Arial" w:cs="Arial"/>
                <w:b/>
                <w:bCs/>
                <w:color w:val="000000"/>
                <w:sz w:val="20"/>
                <w:szCs w:val="20"/>
              </w:rPr>
            </w:pPr>
          </w:p>
        </w:tc>
      </w:tr>
      <w:tr w:rsidR="00D30F71" w:rsidRPr="00D30F71" w14:paraId="252632F8" w14:textId="77777777">
        <w:trPr>
          <w:trHeight w:val="230"/>
          <w:ins w:id="7447" w:author="Arjan" w:date="2012-12-10T16:22:00Z"/>
        </w:trPr>
        <w:tc>
          <w:tcPr>
            <w:tcW w:w="3690" w:type="dxa"/>
            <w:tcBorders>
              <w:top w:val="nil"/>
              <w:left w:val="nil"/>
              <w:bottom w:val="nil"/>
              <w:right w:val="nil"/>
            </w:tcBorders>
          </w:tcPr>
          <w:p w14:paraId="23D09502" w14:textId="77777777" w:rsidR="00D30F71" w:rsidRPr="00D30F71" w:rsidRDefault="00D30F71" w:rsidP="00D30F71">
            <w:pPr>
              <w:autoSpaceDE w:val="0"/>
              <w:autoSpaceDN w:val="0"/>
              <w:adjustRightInd w:val="0"/>
              <w:spacing w:after="0" w:line="240" w:lineRule="auto"/>
              <w:rPr>
                <w:ins w:id="7448" w:author="Arjan" w:date="2012-12-10T16:22:00Z"/>
                <w:rFonts w:ascii="Arial" w:eastAsia="Times New Roman" w:hAnsi="Arial" w:cs="Arial"/>
                <w:color w:val="000000"/>
                <w:sz w:val="20"/>
                <w:szCs w:val="20"/>
              </w:rPr>
            </w:pPr>
            <w:ins w:id="7449" w:author="Arjan" w:date="2012-12-10T16:22:00Z">
              <w:r w:rsidRPr="00D30F71">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13F12507" w14:textId="77777777" w:rsidR="00D30F71" w:rsidRPr="00D30F71" w:rsidRDefault="00D30F71" w:rsidP="00D30F71">
            <w:pPr>
              <w:autoSpaceDE w:val="0"/>
              <w:autoSpaceDN w:val="0"/>
              <w:adjustRightInd w:val="0"/>
              <w:spacing w:after="0" w:line="240" w:lineRule="auto"/>
              <w:rPr>
                <w:ins w:id="7450" w:author="Arjan" w:date="2012-12-10T16:22:00Z"/>
                <w:rFonts w:ascii="Arial" w:eastAsia="Times New Roman" w:hAnsi="Arial" w:cs="Arial"/>
                <w:color w:val="000000"/>
                <w:sz w:val="20"/>
                <w:szCs w:val="20"/>
              </w:rPr>
            </w:pPr>
            <w:ins w:id="7451" w:author="Arjan" w:date="2012-12-10T16:22:00Z">
              <w:r w:rsidRPr="00D30F71">
                <w:rPr>
                  <w:rFonts w:ascii="Arial" w:eastAsia="Times New Roman" w:hAnsi="Arial" w:cs="Arial"/>
                  <w:color w:val="000000"/>
                  <w:sz w:val="20"/>
                  <w:szCs w:val="20"/>
                </w:rPr>
                <w:t>alle alfanumerieke tekens</w:t>
              </w:r>
            </w:ins>
          </w:p>
        </w:tc>
      </w:tr>
      <w:tr w:rsidR="00D30F71" w:rsidRPr="00D30F71" w14:paraId="5F173DF8" w14:textId="77777777">
        <w:trPr>
          <w:trHeight w:val="230"/>
          <w:ins w:id="7452" w:author="Arjan" w:date="2012-12-10T16:22:00Z"/>
        </w:trPr>
        <w:tc>
          <w:tcPr>
            <w:tcW w:w="3690" w:type="dxa"/>
            <w:tcBorders>
              <w:top w:val="nil"/>
              <w:left w:val="nil"/>
              <w:bottom w:val="nil"/>
              <w:right w:val="nil"/>
            </w:tcBorders>
          </w:tcPr>
          <w:p w14:paraId="457E1B20" w14:textId="77777777" w:rsidR="00D30F71" w:rsidRPr="00D30F71" w:rsidRDefault="00D30F71" w:rsidP="00D30F71">
            <w:pPr>
              <w:autoSpaceDE w:val="0"/>
              <w:autoSpaceDN w:val="0"/>
              <w:adjustRightInd w:val="0"/>
              <w:spacing w:after="0" w:line="240" w:lineRule="auto"/>
              <w:rPr>
                <w:ins w:id="7453"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11E37BF6" w14:textId="77777777" w:rsidR="00D30F71" w:rsidRPr="00D30F71" w:rsidRDefault="00D30F71" w:rsidP="00D30F71">
            <w:pPr>
              <w:autoSpaceDE w:val="0"/>
              <w:autoSpaceDN w:val="0"/>
              <w:adjustRightInd w:val="0"/>
              <w:spacing w:after="0" w:line="240" w:lineRule="auto"/>
              <w:rPr>
                <w:ins w:id="7454" w:author="Arjan" w:date="2012-12-10T16:22:00Z"/>
                <w:rFonts w:ascii="Arial" w:eastAsia="Times New Roman" w:hAnsi="Arial" w:cs="Arial"/>
                <w:b/>
                <w:bCs/>
                <w:color w:val="000000"/>
                <w:sz w:val="20"/>
                <w:szCs w:val="20"/>
              </w:rPr>
            </w:pPr>
          </w:p>
        </w:tc>
      </w:tr>
      <w:tr w:rsidR="00D30F71" w:rsidRPr="00D30F71" w14:paraId="481665C0" w14:textId="77777777">
        <w:trPr>
          <w:trHeight w:val="230"/>
          <w:ins w:id="7455" w:author="Arjan" w:date="2012-12-10T16:22:00Z"/>
        </w:trPr>
        <w:tc>
          <w:tcPr>
            <w:tcW w:w="3690" w:type="dxa"/>
            <w:tcBorders>
              <w:top w:val="nil"/>
              <w:left w:val="nil"/>
              <w:bottom w:val="nil"/>
              <w:right w:val="nil"/>
            </w:tcBorders>
          </w:tcPr>
          <w:p w14:paraId="19B13660" w14:textId="77777777" w:rsidR="00D30F71" w:rsidRPr="00D30F71" w:rsidRDefault="00D30F71" w:rsidP="00D30F71">
            <w:pPr>
              <w:autoSpaceDE w:val="0"/>
              <w:autoSpaceDN w:val="0"/>
              <w:adjustRightInd w:val="0"/>
              <w:spacing w:after="0" w:line="240" w:lineRule="auto"/>
              <w:rPr>
                <w:ins w:id="7456" w:author="Arjan" w:date="2012-12-10T16:22:00Z"/>
                <w:rFonts w:ascii="Arial" w:eastAsia="Times New Roman" w:hAnsi="Arial" w:cs="Arial"/>
                <w:b/>
                <w:bCs/>
                <w:color w:val="000000"/>
                <w:sz w:val="20"/>
                <w:szCs w:val="20"/>
              </w:rPr>
            </w:pPr>
            <w:ins w:id="7457" w:author="Arjan" w:date="2012-12-10T16:22:00Z">
              <w:r w:rsidRPr="00D30F71">
                <w:rPr>
                  <w:rFonts w:ascii="Arial" w:eastAsia="Times New Roman" w:hAnsi="Arial" w:cs="Arial"/>
                  <w:b/>
                  <w:bCs/>
                  <w:color w:val="000000"/>
                  <w:sz w:val="20"/>
                  <w:szCs w:val="20"/>
                </w:rPr>
                <w:t xml:space="preserve">Indicatie </w:t>
              </w:r>
              <w:r w:rsidRPr="00D30F71">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14:paraId="3E7FCE34" w14:textId="77777777" w:rsidR="00D30F71" w:rsidRPr="00D30F71" w:rsidRDefault="00D30F71" w:rsidP="00D30F71">
            <w:pPr>
              <w:autoSpaceDE w:val="0"/>
              <w:autoSpaceDN w:val="0"/>
              <w:adjustRightInd w:val="0"/>
              <w:spacing w:after="0" w:line="240" w:lineRule="auto"/>
              <w:rPr>
                <w:ins w:id="7458" w:author="Arjan" w:date="2012-12-10T16:22:00Z"/>
                <w:rFonts w:ascii="Arial" w:eastAsia="Times New Roman" w:hAnsi="Arial" w:cs="Arial"/>
                <w:color w:val="000000"/>
                <w:sz w:val="20"/>
                <w:szCs w:val="20"/>
              </w:rPr>
            </w:pPr>
            <w:ins w:id="7459" w:author="Arjan" w:date="2012-12-10T16:22:00Z">
              <w:r w:rsidRPr="00D30F71">
                <w:rPr>
                  <w:rFonts w:ascii="Arial" w:eastAsia="Times New Roman" w:hAnsi="Arial" w:cs="Arial"/>
                  <w:color w:val="000000"/>
                  <w:sz w:val="20"/>
                  <w:szCs w:val="20"/>
                </w:rPr>
                <w:t>zie groep</w:t>
              </w:r>
            </w:ins>
          </w:p>
        </w:tc>
      </w:tr>
      <w:tr w:rsidR="00D30F71" w:rsidRPr="00D30F71" w14:paraId="1F29007B" w14:textId="77777777">
        <w:trPr>
          <w:trHeight w:val="275"/>
          <w:ins w:id="7460" w:author="Arjan" w:date="2012-12-10T16:22:00Z"/>
        </w:trPr>
        <w:tc>
          <w:tcPr>
            <w:tcW w:w="3690" w:type="dxa"/>
            <w:tcBorders>
              <w:top w:val="nil"/>
              <w:left w:val="nil"/>
              <w:bottom w:val="nil"/>
              <w:right w:val="nil"/>
            </w:tcBorders>
          </w:tcPr>
          <w:p w14:paraId="1E4A4DD2" w14:textId="77777777" w:rsidR="00D30F71" w:rsidRPr="00D30F71" w:rsidRDefault="00D30F71" w:rsidP="00D30F71">
            <w:pPr>
              <w:autoSpaceDE w:val="0"/>
              <w:autoSpaceDN w:val="0"/>
              <w:adjustRightInd w:val="0"/>
              <w:spacing w:after="0" w:line="240" w:lineRule="auto"/>
              <w:rPr>
                <w:ins w:id="7461"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23982750" w14:textId="77777777" w:rsidR="00D30F71" w:rsidRPr="00D30F71" w:rsidRDefault="00D30F71" w:rsidP="00D30F71">
            <w:pPr>
              <w:autoSpaceDE w:val="0"/>
              <w:autoSpaceDN w:val="0"/>
              <w:adjustRightInd w:val="0"/>
              <w:spacing w:after="0" w:line="240" w:lineRule="auto"/>
              <w:rPr>
                <w:ins w:id="7462" w:author="Arjan" w:date="2012-12-10T16:22:00Z"/>
                <w:rFonts w:ascii="Arial" w:eastAsia="Times New Roman" w:hAnsi="Arial" w:cs="Arial"/>
                <w:color w:val="000000"/>
                <w:sz w:val="20"/>
                <w:szCs w:val="20"/>
              </w:rPr>
            </w:pPr>
          </w:p>
        </w:tc>
      </w:tr>
      <w:tr w:rsidR="00D30F71" w:rsidRPr="00D30F71" w14:paraId="2231C944" w14:textId="77777777">
        <w:trPr>
          <w:trHeight w:val="230"/>
          <w:ins w:id="7463" w:author="Arjan" w:date="2012-12-10T16:22:00Z"/>
        </w:trPr>
        <w:tc>
          <w:tcPr>
            <w:tcW w:w="3690" w:type="dxa"/>
            <w:tcBorders>
              <w:top w:val="nil"/>
              <w:left w:val="nil"/>
              <w:bottom w:val="nil"/>
              <w:right w:val="nil"/>
            </w:tcBorders>
          </w:tcPr>
          <w:p w14:paraId="03042F0D" w14:textId="77777777" w:rsidR="00D30F71" w:rsidRPr="00D30F71" w:rsidRDefault="00D30F71" w:rsidP="00D30F71">
            <w:pPr>
              <w:autoSpaceDE w:val="0"/>
              <w:autoSpaceDN w:val="0"/>
              <w:adjustRightInd w:val="0"/>
              <w:spacing w:after="0" w:line="240" w:lineRule="auto"/>
              <w:rPr>
                <w:ins w:id="7464" w:author="Arjan" w:date="2012-12-10T16:22:00Z"/>
                <w:rFonts w:ascii="Arial" w:eastAsia="Times New Roman" w:hAnsi="Arial" w:cs="Arial"/>
                <w:b/>
                <w:bCs/>
                <w:color w:val="000000"/>
                <w:sz w:val="20"/>
                <w:szCs w:val="20"/>
              </w:rPr>
            </w:pPr>
            <w:ins w:id="7465" w:author="Arjan" w:date="2012-12-10T16:22:00Z">
              <w:r w:rsidRPr="00D30F71">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14:paraId="528DBA52" w14:textId="77777777" w:rsidR="00D30F71" w:rsidRPr="00D30F71" w:rsidRDefault="00D30F71" w:rsidP="00D30F71">
            <w:pPr>
              <w:autoSpaceDE w:val="0"/>
              <w:autoSpaceDN w:val="0"/>
              <w:adjustRightInd w:val="0"/>
              <w:spacing w:after="0" w:line="240" w:lineRule="auto"/>
              <w:rPr>
                <w:ins w:id="7466" w:author="Arjan" w:date="2012-12-10T16:22:00Z"/>
                <w:rFonts w:ascii="Arial" w:eastAsia="Times New Roman" w:hAnsi="Arial" w:cs="Arial"/>
                <w:color w:val="000000"/>
                <w:sz w:val="20"/>
                <w:szCs w:val="20"/>
              </w:rPr>
            </w:pPr>
            <w:ins w:id="7467" w:author="Arjan" w:date="2012-12-10T16:22:00Z">
              <w:r w:rsidRPr="00D30F71">
                <w:rPr>
                  <w:rFonts w:ascii="Arial" w:eastAsia="Times New Roman" w:hAnsi="Arial" w:cs="Arial"/>
                  <w:color w:val="000000"/>
                  <w:sz w:val="20"/>
                  <w:szCs w:val="20"/>
                </w:rPr>
                <w:t>zie groep</w:t>
              </w:r>
            </w:ins>
          </w:p>
        </w:tc>
      </w:tr>
      <w:tr w:rsidR="00D30F71" w:rsidRPr="00D30F71" w14:paraId="3549A174" w14:textId="77777777">
        <w:trPr>
          <w:trHeight w:val="230"/>
          <w:ins w:id="7468" w:author="Arjan" w:date="2012-12-10T16:22:00Z"/>
        </w:trPr>
        <w:tc>
          <w:tcPr>
            <w:tcW w:w="3690" w:type="dxa"/>
            <w:tcBorders>
              <w:top w:val="nil"/>
              <w:left w:val="nil"/>
              <w:bottom w:val="nil"/>
              <w:right w:val="nil"/>
            </w:tcBorders>
          </w:tcPr>
          <w:p w14:paraId="6B02E847" w14:textId="77777777" w:rsidR="00D30F71" w:rsidRPr="00D30F71" w:rsidRDefault="00D30F71" w:rsidP="00D30F71">
            <w:pPr>
              <w:autoSpaceDE w:val="0"/>
              <w:autoSpaceDN w:val="0"/>
              <w:adjustRightInd w:val="0"/>
              <w:spacing w:after="0" w:line="240" w:lineRule="auto"/>
              <w:rPr>
                <w:ins w:id="7469"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6995DCEF" w14:textId="77777777" w:rsidR="00D30F71" w:rsidRPr="00D30F71" w:rsidRDefault="00D30F71" w:rsidP="00D30F71">
            <w:pPr>
              <w:autoSpaceDE w:val="0"/>
              <w:autoSpaceDN w:val="0"/>
              <w:adjustRightInd w:val="0"/>
              <w:spacing w:after="0" w:line="240" w:lineRule="auto"/>
              <w:rPr>
                <w:ins w:id="7470" w:author="Arjan" w:date="2012-12-10T16:22:00Z"/>
                <w:rFonts w:ascii="Arial" w:eastAsia="Times New Roman" w:hAnsi="Arial" w:cs="Arial"/>
                <w:color w:val="000000"/>
                <w:sz w:val="20"/>
                <w:szCs w:val="20"/>
              </w:rPr>
            </w:pPr>
          </w:p>
        </w:tc>
      </w:tr>
      <w:tr w:rsidR="00D30F71" w:rsidRPr="00D30F71" w14:paraId="5F5D1A1E" w14:textId="77777777">
        <w:trPr>
          <w:trHeight w:val="230"/>
          <w:ins w:id="7471" w:author="Arjan" w:date="2012-12-10T16:22:00Z"/>
        </w:trPr>
        <w:tc>
          <w:tcPr>
            <w:tcW w:w="3690" w:type="dxa"/>
            <w:tcBorders>
              <w:top w:val="nil"/>
              <w:left w:val="nil"/>
              <w:bottom w:val="nil"/>
              <w:right w:val="nil"/>
            </w:tcBorders>
          </w:tcPr>
          <w:p w14:paraId="64C3B6CE" w14:textId="77777777" w:rsidR="00D30F71" w:rsidRPr="00D30F71" w:rsidRDefault="00D30F71" w:rsidP="00D30F71">
            <w:pPr>
              <w:autoSpaceDE w:val="0"/>
              <w:autoSpaceDN w:val="0"/>
              <w:adjustRightInd w:val="0"/>
              <w:spacing w:after="0" w:line="240" w:lineRule="auto"/>
              <w:rPr>
                <w:ins w:id="7472" w:author="Arjan" w:date="2012-12-10T16:22:00Z"/>
                <w:rFonts w:ascii="Arial" w:eastAsia="Times New Roman" w:hAnsi="Arial" w:cs="Arial"/>
                <w:b/>
                <w:bCs/>
                <w:color w:val="000000"/>
                <w:sz w:val="20"/>
                <w:szCs w:val="20"/>
              </w:rPr>
            </w:pPr>
            <w:ins w:id="7473" w:author="Arjan" w:date="2012-12-10T16:22:00Z">
              <w:r w:rsidRPr="00D30F71">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14:paraId="4348EA9B" w14:textId="77777777" w:rsidR="00D30F71" w:rsidRPr="00D30F71" w:rsidRDefault="00D30F71" w:rsidP="00D30F71">
            <w:pPr>
              <w:autoSpaceDE w:val="0"/>
              <w:autoSpaceDN w:val="0"/>
              <w:adjustRightInd w:val="0"/>
              <w:spacing w:after="0" w:line="240" w:lineRule="auto"/>
              <w:rPr>
                <w:ins w:id="7474" w:author="Arjan" w:date="2012-12-10T16:22:00Z"/>
                <w:rFonts w:ascii="Arial" w:eastAsia="Times New Roman" w:hAnsi="Arial" w:cs="Arial"/>
                <w:color w:val="000000"/>
                <w:sz w:val="20"/>
                <w:szCs w:val="20"/>
              </w:rPr>
            </w:pPr>
            <w:ins w:id="7475" w:author="Arjan" w:date="2012-12-10T16:22:00Z">
              <w:r w:rsidRPr="00D30F71">
                <w:rPr>
                  <w:rFonts w:ascii="Arial" w:eastAsia="Times New Roman" w:hAnsi="Arial" w:cs="Arial"/>
                  <w:color w:val="000000"/>
                  <w:sz w:val="20"/>
                  <w:szCs w:val="20"/>
                </w:rPr>
                <w:t>zie groep</w:t>
              </w:r>
            </w:ins>
          </w:p>
        </w:tc>
      </w:tr>
      <w:tr w:rsidR="00D30F71" w:rsidRPr="00D30F71" w14:paraId="246AF517" w14:textId="77777777">
        <w:trPr>
          <w:trHeight w:val="230"/>
          <w:ins w:id="7476" w:author="Arjan" w:date="2012-12-10T16:22:00Z"/>
        </w:trPr>
        <w:tc>
          <w:tcPr>
            <w:tcW w:w="3690" w:type="dxa"/>
            <w:tcBorders>
              <w:top w:val="nil"/>
              <w:left w:val="nil"/>
              <w:bottom w:val="nil"/>
              <w:right w:val="nil"/>
            </w:tcBorders>
          </w:tcPr>
          <w:p w14:paraId="11BFDAA0" w14:textId="77777777" w:rsidR="00D30F71" w:rsidRPr="00D30F71" w:rsidRDefault="00D30F71" w:rsidP="00D30F71">
            <w:pPr>
              <w:autoSpaceDE w:val="0"/>
              <w:autoSpaceDN w:val="0"/>
              <w:adjustRightInd w:val="0"/>
              <w:spacing w:after="0" w:line="240" w:lineRule="auto"/>
              <w:rPr>
                <w:ins w:id="7477"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0832EAEB" w14:textId="77777777" w:rsidR="00D30F71" w:rsidRPr="00D30F71" w:rsidRDefault="00D30F71" w:rsidP="00D30F71">
            <w:pPr>
              <w:autoSpaceDE w:val="0"/>
              <w:autoSpaceDN w:val="0"/>
              <w:adjustRightInd w:val="0"/>
              <w:spacing w:after="0" w:line="240" w:lineRule="auto"/>
              <w:rPr>
                <w:ins w:id="7478" w:author="Arjan" w:date="2012-12-10T16:22:00Z"/>
                <w:rFonts w:ascii="Arial" w:eastAsia="Times New Roman" w:hAnsi="Arial" w:cs="Arial"/>
                <w:color w:val="000000"/>
                <w:sz w:val="20"/>
                <w:szCs w:val="20"/>
              </w:rPr>
            </w:pPr>
          </w:p>
        </w:tc>
      </w:tr>
      <w:tr w:rsidR="00D30F71" w:rsidRPr="00D30F71" w14:paraId="62F2DA24" w14:textId="77777777">
        <w:trPr>
          <w:trHeight w:val="230"/>
          <w:ins w:id="7479" w:author="Arjan" w:date="2012-12-10T16:22:00Z"/>
        </w:trPr>
        <w:tc>
          <w:tcPr>
            <w:tcW w:w="3690" w:type="dxa"/>
            <w:tcBorders>
              <w:top w:val="nil"/>
              <w:left w:val="nil"/>
              <w:bottom w:val="nil"/>
              <w:right w:val="nil"/>
            </w:tcBorders>
          </w:tcPr>
          <w:p w14:paraId="36494447" w14:textId="77777777" w:rsidR="00D30F71" w:rsidRPr="00D30F71" w:rsidRDefault="00D30F71" w:rsidP="00D30F71">
            <w:pPr>
              <w:autoSpaceDE w:val="0"/>
              <w:autoSpaceDN w:val="0"/>
              <w:adjustRightInd w:val="0"/>
              <w:spacing w:after="0" w:line="240" w:lineRule="auto"/>
              <w:rPr>
                <w:ins w:id="7480" w:author="Arjan" w:date="2012-12-10T16:22:00Z"/>
                <w:rFonts w:ascii="Arial" w:eastAsia="Times New Roman" w:hAnsi="Arial" w:cs="Arial"/>
                <w:b/>
                <w:bCs/>
                <w:color w:val="000000"/>
                <w:sz w:val="20"/>
                <w:szCs w:val="20"/>
              </w:rPr>
            </w:pPr>
            <w:ins w:id="7481" w:author="Arjan" w:date="2012-12-10T16:22:00Z">
              <w:r w:rsidRPr="00D30F71">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14:paraId="33CD383A" w14:textId="77777777" w:rsidR="00D30F71" w:rsidRPr="00D30F71" w:rsidRDefault="00D30F71" w:rsidP="00D30F71">
            <w:pPr>
              <w:autoSpaceDE w:val="0"/>
              <w:autoSpaceDN w:val="0"/>
              <w:adjustRightInd w:val="0"/>
              <w:spacing w:after="0" w:line="240" w:lineRule="auto"/>
              <w:rPr>
                <w:ins w:id="7482" w:author="Arjan" w:date="2012-12-10T16:22:00Z"/>
                <w:rFonts w:ascii="Arial" w:eastAsia="Times New Roman" w:hAnsi="Arial" w:cs="Arial"/>
                <w:color w:val="000000"/>
                <w:sz w:val="20"/>
                <w:szCs w:val="20"/>
              </w:rPr>
            </w:pPr>
            <w:ins w:id="7483" w:author="Arjan" w:date="2012-12-10T16:22:00Z">
              <w:r w:rsidRPr="00D30F71">
                <w:rPr>
                  <w:rFonts w:ascii="Arial" w:eastAsia="Times New Roman" w:hAnsi="Arial" w:cs="Arial"/>
                  <w:color w:val="000000"/>
                  <w:sz w:val="20"/>
                  <w:szCs w:val="20"/>
                </w:rPr>
                <w:t>zie groep</w:t>
              </w:r>
            </w:ins>
          </w:p>
        </w:tc>
      </w:tr>
      <w:tr w:rsidR="00D30F71" w:rsidRPr="00D30F71" w14:paraId="765C0A6D" w14:textId="77777777">
        <w:trPr>
          <w:trHeight w:val="230"/>
          <w:ins w:id="7484" w:author="Arjan" w:date="2012-12-10T16:22:00Z"/>
        </w:trPr>
        <w:tc>
          <w:tcPr>
            <w:tcW w:w="3690" w:type="dxa"/>
            <w:tcBorders>
              <w:top w:val="nil"/>
              <w:left w:val="nil"/>
              <w:bottom w:val="nil"/>
              <w:right w:val="nil"/>
            </w:tcBorders>
          </w:tcPr>
          <w:p w14:paraId="19A78573" w14:textId="77777777" w:rsidR="00D30F71" w:rsidRPr="00D30F71" w:rsidRDefault="00D30F71" w:rsidP="00D30F71">
            <w:pPr>
              <w:autoSpaceDE w:val="0"/>
              <w:autoSpaceDN w:val="0"/>
              <w:adjustRightInd w:val="0"/>
              <w:spacing w:after="0" w:line="240" w:lineRule="auto"/>
              <w:rPr>
                <w:ins w:id="7485"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4AB7559B" w14:textId="77777777" w:rsidR="00D30F71" w:rsidRPr="00D30F71" w:rsidRDefault="00D30F71" w:rsidP="00D30F71">
            <w:pPr>
              <w:autoSpaceDE w:val="0"/>
              <w:autoSpaceDN w:val="0"/>
              <w:adjustRightInd w:val="0"/>
              <w:spacing w:after="0" w:line="240" w:lineRule="auto"/>
              <w:rPr>
                <w:ins w:id="7486" w:author="Arjan" w:date="2012-12-10T16:22:00Z"/>
                <w:rFonts w:ascii="Arial" w:eastAsia="Times New Roman" w:hAnsi="Arial" w:cs="Arial"/>
                <w:color w:val="000000"/>
                <w:sz w:val="20"/>
                <w:szCs w:val="20"/>
              </w:rPr>
            </w:pPr>
          </w:p>
        </w:tc>
      </w:tr>
      <w:tr w:rsidR="00D30F71" w:rsidRPr="00D30F71" w14:paraId="7C7F6EAA" w14:textId="77777777">
        <w:trPr>
          <w:trHeight w:val="230"/>
          <w:ins w:id="7487" w:author="Arjan" w:date="2012-12-10T16:22:00Z"/>
        </w:trPr>
        <w:tc>
          <w:tcPr>
            <w:tcW w:w="3690" w:type="dxa"/>
            <w:tcBorders>
              <w:top w:val="nil"/>
              <w:left w:val="nil"/>
              <w:bottom w:val="nil"/>
              <w:right w:val="nil"/>
            </w:tcBorders>
          </w:tcPr>
          <w:p w14:paraId="4408DFC0" w14:textId="77777777" w:rsidR="00D30F71" w:rsidRPr="00D30F71" w:rsidRDefault="00D30F71" w:rsidP="00D30F71">
            <w:pPr>
              <w:autoSpaceDE w:val="0"/>
              <w:autoSpaceDN w:val="0"/>
              <w:adjustRightInd w:val="0"/>
              <w:spacing w:after="0" w:line="240" w:lineRule="auto"/>
              <w:rPr>
                <w:ins w:id="7488" w:author="Arjan" w:date="2012-12-10T16:22:00Z"/>
                <w:rFonts w:ascii="Arial" w:eastAsia="Times New Roman" w:hAnsi="Arial" w:cs="Arial"/>
                <w:b/>
                <w:bCs/>
                <w:color w:val="000000"/>
                <w:sz w:val="20"/>
                <w:szCs w:val="20"/>
              </w:rPr>
            </w:pPr>
            <w:ins w:id="7489" w:author="Arjan" w:date="2012-12-10T16:22:00Z">
              <w:r w:rsidRPr="00D30F71">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14:paraId="237C8ECF" w14:textId="77777777" w:rsidR="00D30F71" w:rsidRPr="00D30F71" w:rsidRDefault="00D30F71" w:rsidP="00D30F71">
            <w:pPr>
              <w:autoSpaceDE w:val="0"/>
              <w:autoSpaceDN w:val="0"/>
              <w:adjustRightInd w:val="0"/>
              <w:spacing w:after="0" w:line="240" w:lineRule="auto"/>
              <w:rPr>
                <w:ins w:id="7490" w:author="Arjan" w:date="2012-12-10T16:22:00Z"/>
                <w:rFonts w:ascii="Arial" w:eastAsia="Times New Roman" w:hAnsi="Arial" w:cs="Arial"/>
                <w:color w:val="000000"/>
                <w:sz w:val="20"/>
                <w:szCs w:val="20"/>
              </w:rPr>
            </w:pPr>
            <w:ins w:id="7491" w:author="Arjan" w:date="2012-12-10T16:22:00Z">
              <w:r w:rsidRPr="00D30F71">
                <w:rPr>
                  <w:rFonts w:ascii="Arial" w:eastAsia="Times New Roman" w:hAnsi="Arial" w:cs="Arial"/>
                  <w:color w:val="000000"/>
                  <w:sz w:val="20"/>
                  <w:szCs w:val="20"/>
                </w:rPr>
                <w:t>zie groep</w:t>
              </w:r>
            </w:ins>
          </w:p>
        </w:tc>
      </w:tr>
      <w:tr w:rsidR="00D30F71" w:rsidRPr="00D30F71" w14:paraId="2F04936F" w14:textId="77777777">
        <w:trPr>
          <w:trHeight w:val="230"/>
          <w:ins w:id="7492" w:author="Arjan" w:date="2012-12-10T16:22:00Z"/>
        </w:trPr>
        <w:tc>
          <w:tcPr>
            <w:tcW w:w="3690" w:type="dxa"/>
            <w:tcBorders>
              <w:top w:val="nil"/>
              <w:left w:val="nil"/>
              <w:bottom w:val="nil"/>
              <w:right w:val="nil"/>
            </w:tcBorders>
          </w:tcPr>
          <w:p w14:paraId="3FC57D4C" w14:textId="77777777" w:rsidR="00D30F71" w:rsidRPr="00D30F71" w:rsidRDefault="00D30F71" w:rsidP="00D30F71">
            <w:pPr>
              <w:autoSpaceDE w:val="0"/>
              <w:autoSpaceDN w:val="0"/>
              <w:adjustRightInd w:val="0"/>
              <w:spacing w:after="0" w:line="240" w:lineRule="auto"/>
              <w:rPr>
                <w:ins w:id="7493"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1664AB19" w14:textId="77777777" w:rsidR="00D30F71" w:rsidRPr="00D30F71" w:rsidRDefault="00D30F71" w:rsidP="00D30F71">
            <w:pPr>
              <w:autoSpaceDE w:val="0"/>
              <w:autoSpaceDN w:val="0"/>
              <w:adjustRightInd w:val="0"/>
              <w:spacing w:after="0" w:line="240" w:lineRule="auto"/>
              <w:rPr>
                <w:ins w:id="7494" w:author="Arjan" w:date="2012-12-10T16:22:00Z"/>
                <w:rFonts w:ascii="Arial" w:eastAsia="Times New Roman" w:hAnsi="Arial" w:cs="Arial"/>
                <w:b/>
                <w:bCs/>
                <w:color w:val="000000"/>
                <w:sz w:val="20"/>
                <w:szCs w:val="20"/>
              </w:rPr>
            </w:pPr>
          </w:p>
        </w:tc>
      </w:tr>
      <w:tr w:rsidR="00D30F71" w:rsidRPr="00D30F71" w14:paraId="524CA076" w14:textId="77777777">
        <w:trPr>
          <w:trHeight w:val="230"/>
          <w:ins w:id="7495" w:author="Arjan" w:date="2012-12-10T16:22:00Z"/>
        </w:trPr>
        <w:tc>
          <w:tcPr>
            <w:tcW w:w="3690" w:type="dxa"/>
            <w:tcBorders>
              <w:top w:val="nil"/>
              <w:left w:val="nil"/>
              <w:bottom w:val="nil"/>
              <w:right w:val="nil"/>
            </w:tcBorders>
          </w:tcPr>
          <w:p w14:paraId="5D98C963" w14:textId="77777777" w:rsidR="00D30F71" w:rsidRPr="00D30F71" w:rsidRDefault="00D30F71" w:rsidP="00D30F71">
            <w:pPr>
              <w:autoSpaceDE w:val="0"/>
              <w:autoSpaceDN w:val="0"/>
              <w:adjustRightInd w:val="0"/>
              <w:spacing w:after="0" w:line="240" w:lineRule="auto"/>
              <w:rPr>
                <w:ins w:id="7496" w:author="Arjan" w:date="2012-12-10T16:22:00Z"/>
                <w:rFonts w:ascii="Arial" w:eastAsia="Times New Roman" w:hAnsi="Arial" w:cs="Arial"/>
                <w:color w:val="000000"/>
                <w:sz w:val="20"/>
                <w:szCs w:val="20"/>
              </w:rPr>
            </w:pPr>
            <w:ins w:id="7497" w:author="Arjan" w:date="2012-12-10T16:22:00Z">
              <w:r w:rsidRPr="00D30F71">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4972C06B" w14:textId="77777777" w:rsidR="00D30F71" w:rsidRPr="00D30F71" w:rsidRDefault="00DA5D93" w:rsidP="00D30F71">
            <w:pPr>
              <w:autoSpaceDE w:val="0"/>
              <w:autoSpaceDN w:val="0"/>
              <w:adjustRightInd w:val="0"/>
              <w:spacing w:after="0" w:line="240" w:lineRule="auto"/>
              <w:rPr>
                <w:ins w:id="7498" w:author="Arjan" w:date="2012-12-10T16:22:00Z"/>
                <w:rFonts w:ascii="Arial" w:eastAsia="Times New Roman" w:hAnsi="Arial" w:cs="Arial"/>
                <w:color w:val="000000"/>
                <w:sz w:val="20"/>
                <w:szCs w:val="20"/>
              </w:rPr>
            </w:pPr>
            <w:ins w:id="7499"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Att.LowerBound</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0</w:t>
              </w:r>
              <w:r w:rsidRPr="00D30F71">
                <w:rPr>
                  <w:rFonts w:ascii="Arial" w:hAnsi="Arial" w:cs="Arial"/>
                  <w:sz w:val="20"/>
                  <w:szCs w:val="20"/>
                  <w:lang w:val="en-AU"/>
                </w:rPr>
                <w:fldChar w:fldCharType="end"/>
              </w:r>
              <w:r w:rsidR="00D30F71" w:rsidRPr="00D30F71">
                <w:rPr>
                  <w:rFonts w:ascii="Arial" w:eastAsia="Times New Roman" w:hAnsi="Arial" w:cs="Arial"/>
                  <w:color w:val="000000"/>
                  <w:sz w:val="20"/>
                  <w:szCs w:val="20"/>
                </w:rPr>
                <w:t xml:space="preserve"> - </w:t>
              </w:r>
              <w:r w:rsidRPr="00D30F71">
                <w:rPr>
                  <w:rFonts w:ascii="Arial" w:eastAsia="Times New Roman" w:hAnsi="Arial" w:cs="Arial"/>
                  <w:color w:val="000000"/>
                  <w:sz w:val="20"/>
                  <w:szCs w:val="20"/>
                </w:rPr>
                <w:fldChar w:fldCharType="begin" w:fldLock="1"/>
              </w:r>
              <w:r w:rsidR="00D30F71" w:rsidRPr="00D30F71">
                <w:rPr>
                  <w:rFonts w:ascii="Arial" w:eastAsia="Times New Roman" w:hAnsi="Arial" w:cs="Arial"/>
                  <w:color w:val="000000"/>
                  <w:sz w:val="20"/>
                  <w:szCs w:val="20"/>
                </w:rPr>
                <w:instrText>MERGEFIELD Att.UpperBound</w:instrText>
              </w:r>
              <w:r w:rsidRPr="00D30F71">
                <w:rPr>
                  <w:rFonts w:ascii="Arial" w:eastAsia="Times New Roman" w:hAnsi="Arial" w:cs="Arial"/>
                  <w:color w:val="000000"/>
                  <w:sz w:val="20"/>
                  <w:szCs w:val="20"/>
                </w:rPr>
                <w:fldChar w:fldCharType="separate"/>
              </w:r>
              <w:r w:rsidR="00D30F71" w:rsidRPr="00D30F71">
                <w:rPr>
                  <w:rFonts w:ascii="Arial" w:eastAsia="Times New Roman" w:hAnsi="Arial" w:cs="Arial"/>
                  <w:color w:val="000000"/>
                  <w:sz w:val="20"/>
                  <w:szCs w:val="20"/>
                </w:rPr>
                <w:t>1</w:t>
              </w:r>
              <w:r w:rsidRPr="00D30F71">
                <w:rPr>
                  <w:rFonts w:ascii="Arial" w:eastAsia="Times New Roman" w:hAnsi="Arial" w:cs="Arial"/>
                  <w:color w:val="000000"/>
                  <w:sz w:val="20"/>
                  <w:szCs w:val="20"/>
                </w:rPr>
                <w:fldChar w:fldCharType="end"/>
              </w:r>
            </w:ins>
          </w:p>
        </w:tc>
      </w:tr>
      <w:tr w:rsidR="00D30F71" w:rsidRPr="00D30F71" w14:paraId="11DB3313" w14:textId="77777777">
        <w:trPr>
          <w:trHeight w:val="200"/>
          <w:ins w:id="7500" w:author="Arjan" w:date="2012-12-10T16:22:00Z"/>
        </w:trPr>
        <w:tc>
          <w:tcPr>
            <w:tcW w:w="3690" w:type="dxa"/>
            <w:tcBorders>
              <w:top w:val="nil"/>
              <w:left w:val="nil"/>
              <w:bottom w:val="nil"/>
              <w:right w:val="nil"/>
            </w:tcBorders>
          </w:tcPr>
          <w:p w14:paraId="60B4B5AB" w14:textId="77777777" w:rsidR="00D30F71" w:rsidRPr="00D30F71" w:rsidRDefault="00D30F71" w:rsidP="00D30F71">
            <w:pPr>
              <w:autoSpaceDE w:val="0"/>
              <w:autoSpaceDN w:val="0"/>
              <w:adjustRightInd w:val="0"/>
              <w:spacing w:after="0" w:line="240" w:lineRule="auto"/>
              <w:rPr>
                <w:ins w:id="7501"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0FAA430E" w14:textId="77777777" w:rsidR="00D30F71" w:rsidRPr="00D30F71" w:rsidRDefault="00D30F71" w:rsidP="00D30F71">
            <w:pPr>
              <w:autoSpaceDE w:val="0"/>
              <w:autoSpaceDN w:val="0"/>
              <w:adjustRightInd w:val="0"/>
              <w:spacing w:after="0" w:line="240" w:lineRule="auto"/>
              <w:rPr>
                <w:ins w:id="7502" w:author="Arjan" w:date="2012-12-10T16:22:00Z"/>
                <w:rFonts w:ascii="Arial" w:eastAsia="Times New Roman" w:hAnsi="Arial" w:cs="Arial"/>
                <w:b/>
                <w:bCs/>
                <w:color w:val="000000"/>
                <w:sz w:val="20"/>
                <w:szCs w:val="20"/>
              </w:rPr>
            </w:pPr>
          </w:p>
        </w:tc>
      </w:tr>
      <w:tr w:rsidR="00D30F71" w:rsidRPr="00D30F71" w14:paraId="1DA24763" w14:textId="77777777">
        <w:trPr>
          <w:trHeight w:val="200"/>
          <w:ins w:id="7503" w:author="Arjan" w:date="2012-12-10T16:22:00Z"/>
        </w:trPr>
        <w:tc>
          <w:tcPr>
            <w:tcW w:w="3690" w:type="dxa"/>
            <w:tcBorders>
              <w:top w:val="nil"/>
              <w:left w:val="nil"/>
              <w:bottom w:val="nil"/>
              <w:right w:val="nil"/>
            </w:tcBorders>
          </w:tcPr>
          <w:p w14:paraId="21432237" w14:textId="77777777" w:rsidR="00D30F71" w:rsidRPr="00D30F71" w:rsidRDefault="00D30F71" w:rsidP="00D30F71">
            <w:pPr>
              <w:autoSpaceDE w:val="0"/>
              <w:autoSpaceDN w:val="0"/>
              <w:adjustRightInd w:val="0"/>
              <w:spacing w:after="0" w:line="240" w:lineRule="auto"/>
              <w:rPr>
                <w:ins w:id="7504" w:author="Arjan" w:date="2012-12-10T16:22:00Z"/>
                <w:rFonts w:ascii="Arial" w:eastAsia="Times New Roman" w:hAnsi="Arial" w:cs="Arial"/>
                <w:color w:val="000000"/>
                <w:sz w:val="20"/>
                <w:szCs w:val="20"/>
              </w:rPr>
            </w:pPr>
            <w:ins w:id="7505" w:author="Arjan" w:date="2012-12-10T16:22:00Z">
              <w:r w:rsidRPr="00D30F71">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2784684E" w14:textId="77777777" w:rsidR="00D30F71" w:rsidRPr="00D30F71" w:rsidRDefault="00D30F71" w:rsidP="00D30F71">
            <w:pPr>
              <w:autoSpaceDE w:val="0"/>
              <w:autoSpaceDN w:val="0"/>
              <w:adjustRightInd w:val="0"/>
              <w:spacing w:after="0" w:line="240" w:lineRule="auto"/>
              <w:rPr>
                <w:ins w:id="7506" w:author="Arjan" w:date="2012-12-10T16:22:00Z"/>
                <w:rFonts w:ascii="Arial" w:eastAsia="Times New Roman" w:hAnsi="Arial" w:cs="Arial"/>
                <w:color w:val="000000"/>
                <w:sz w:val="20"/>
                <w:szCs w:val="20"/>
              </w:rPr>
            </w:pPr>
            <w:ins w:id="7507" w:author="Arjan" w:date="2012-12-10T16:22:00Z">
              <w:r w:rsidRPr="00D30F71">
                <w:rPr>
                  <w:rFonts w:ascii="Arial" w:eastAsia="Times New Roman" w:hAnsi="Arial" w:cs="Arial"/>
                  <w:color w:val="000000"/>
                  <w:sz w:val="20"/>
                  <w:szCs w:val="20"/>
                </w:rPr>
                <w:t>Gemeentelijk kerngegeven</w:t>
              </w:r>
            </w:ins>
          </w:p>
        </w:tc>
      </w:tr>
      <w:tr w:rsidR="00D30F71" w:rsidRPr="00D30F71" w14:paraId="36B5E15B" w14:textId="77777777">
        <w:trPr>
          <w:trHeight w:val="230"/>
          <w:ins w:id="7508" w:author="Arjan" w:date="2012-12-10T16:22:00Z"/>
        </w:trPr>
        <w:tc>
          <w:tcPr>
            <w:tcW w:w="3690" w:type="dxa"/>
            <w:tcBorders>
              <w:top w:val="nil"/>
              <w:left w:val="nil"/>
              <w:bottom w:val="nil"/>
              <w:right w:val="nil"/>
            </w:tcBorders>
          </w:tcPr>
          <w:p w14:paraId="75996CA4" w14:textId="77777777" w:rsidR="00D30F71" w:rsidRPr="00D30F71" w:rsidRDefault="00D30F71" w:rsidP="00D30F71">
            <w:pPr>
              <w:autoSpaceDE w:val="0"/>
              <w:autoSpaceDN w:val="0"/>
              <w:adjustRightInd w:val="0"/>
              <w:spacing w:after="0" w:line="240" w:lineRule="auto"/>
              <w:rPr>
                <w:ins w:id="7509"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19E9BAF4" w14:textId="77777777" w:rsidR="00D30F71" w:rsidRPr="00D30F71" w:rsidRDefault="00D30F71" w:rsidP="00D30F71">
            <w:pPr>
              <w:autoSpaceDE w:val="0"/>
              <w:autoSpaceDN w:val="0"/>
              <w:adjustRightInd w:val="0"/>
              <w:spacing w:after="0" w:line="240" w:lineRule="auto"/>
              <w:rPr>
                <w:ins w:id="7510" w:author="Arjan" w:date="2012-12-10T16:22:00Z"/>
                <w:rFonts w:ascii="Arial" w:eastAsia="Times New Roman" w:hAnsi="Arial" w:cs="Arial"/>
                <w:b/>
                <w:bCs/>
                <w:color w:val="000000"/>
                <w:sz w:val="20"/>
                <w:szCs w:val="20"/>
              </w:rPr>
            </w:pPr>
          </w:p>
        </w:tc>
      </w:tr>
      <w:tr w:rsidR="00D30F71" w:rsidRPr="00D30F71" w14:paraId="4872D8AD" w14:textId="77777777">
        <w:trPr>
          <w:trHeight w:val="230"/>
          <w:ins w:id="7511" w:author="Arjan" w:date="2012-12-10T16:22:00Z"/>
        </w:trPr>
        <w:tc>
          <w:tcPr>
            <w:tcW w:w="3690" w:type="dxa"/>
            <w:tcBorders>
              <w:top w:val="nil"/>
              <w:left w:val="nil"/>
              <w:bottom w:val="nil"/>
              <w:right w:val="nil"/>
            </w:tcBorders>
          </w:tcPr>
          <w:p w14:paraId="7A933B2B" w14:textId="77777777" w:rsidR="00D30F71" w:rsidRPr="00D30F71" w:rsidRDefault="00D30F71" w:rsidP="00D30F71">
            <w:pPr>
              <w:autoSpaceDE w:val="0"/>
              <w:autoSpaceDN w:val="0"/>
              <w:adjustRightInd w:val="0"/>
              <w:spacing w:after="0" w:line="240" w:lineRule="auto"/>
              <w:rPr>
                <w:ins w:id="7512" w:author="Arjan" w:date="2012-12-10T16:22:00Z"/>
                <w:rFonts w:ascii="Arial" w:eastAsia="Times New Roman" w:hAnsi="Arial" w:cs="Arial"/>
                <w:color w:val="000000"/>
                <w:sz w:val="20"/>
                <w:szCs w:val="20"/>
              </w:rPr>
            </w:pPr>
            <w:ins w:id="7513" w:author="Arjan" w:date="2012-12-10T16:22:00Z">
              <w:r w:rsidRPr="00D30F71">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7D51DC06" w14:textId="77777777" w:rsidR="00D30F71" w:rsidRPr="00D30F71" w:rsidRDefault="00D30F71" w:rsidP="00D30F71">
            <w:pPr>
              <w:autoSpaceDE w:val="0"/>
              <w:autoSpaceDN w:val="0"/>
              <w:adjustRightInd w:val="0"/>
              <w:spacing w:after="0" w:line="240" w:lineRule="auto"/>
              <w:rPr>
                <w:ins w:id="7514" w:author="Arjan" w:date="2012-12-10T16:22:00Z"/>
                <w:rFonts w:ascii="Arial" w:eastAsia="Times New Roman" w:hAnsi="Arial" w:cs="Arial"/>
                <w:color w:val="000000"/>
                <w:sz w:val="20"/>
                <w:szCs w:val="20"/>
              </w:rPr>
            </w:pPr>
          </w:p>
        </w:tc>
      </w:tr>
    </w:tbl>
    <w:p w14:paraId="78EF407B" w14:textId="77777777" w:rsidR="00D30F71" w:rsidRPr="00D30F71" w:rsidRDefault="00DA5D93" w:rsidP="00D30F71">
      <w:pPr>
        <w:autoSpaceDE w:val="0"/>
        <w:autoSpaceDN w:val="0"/>
        <w:adjustRightInd w:val="0"/>
        <w:spacing w:before="240" w:after="60" w:line="240" w:lineRule="auto"/>
        <w:outlineLvl w:val="3"/>
        <w:rPr>
          <w:ins w:id="7515" w:author="Arjan" w:date="2012-12-10T16:22:00Z"/>
          <w:rFonts w:ascii="Arial" w:eastAsia="Times New Roman" w:hAnsi="Arial" w:cs="Arial"/>
          <w:b/>
          <w:bCs/>
          <w:color w:val="004080"/>
          <w:sz w:val="24"/>
          <w:szCs w:val="24"/>
        </w:rPr>
      </w:pPr>
      <w:ins w:id="7516"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b/>
            <w:bCs/>
            <w:color w:val="004080"/>
            <w:sz w:val="24"/>
            <w:szCs w:val="24"/>
          </w:rPr>
          <w:instrText>Att.Stereotype</w:instrText>
        </w:r>
        <w:r w:rsidRPr="00D30F71">
          <w:rPr>
            <w:rFonts w:ascii="Arial" w:hAnsi="Arial" w:cs="Arial"/>
            <w:sz w:val="20"/>
            <w:szCs w:val="20"/>
            <w:lang w:val="en-AU"/>
          </w:rPr>
          <w:fldChar w:fldCharType="separate"/>
        </w:r>
        <w:r w:rsidR="00D30F71" w:rsidRPr="00D30F71">
          <w:rPr>
            <w:rFonts w:ascii="Arial" w:eastAsia="Times New Roman" w:hAnsi="Arial" w:cs="Arial"/>
            <w:b/>
            <w:bCs/>
            <w:color w:val="004080"/>
            <w:sz w:val="24"/>
            <w:szCs w:val="24"/>
          </w:rPr>
          <w:t>«Attribuutsoort»</w:t>
        </w:r>
        <w:r w:rsidRPr="00D30F71">
          <w:rPr>
            <w:rFonts w:ascii="Arial" w:hAnsi="Arial" w:cs="Arial"/>
            <w:sz w:val="20"/>
            <w:szCs w:val="20"/>
            <w:lang w:val="en-AU"/>
          </w:rPr>
          <w:fldChar w:fldCharType="end"/>
        </w:r>
        <w:r w:rsidR="00D30F71" w:rsidRPr="00D30F71">
          <w:rPr>
            <w:rFonts w:ascii="Arial" w:eastAsia="Times New Roman" w:hAnsi="Arial" w:cs="Arial"/>
            <w:b/>
            <w:bCs/>
            <w:color w:val="004080"/>
            <w:sz w:val="24"/>
            <w:szCs w:val="24"/>
          </w:rPr>
          <w:t xml:space="preserve"> </w:t>
        </w:r>
        <w:r w:rsidRPr="00D30F71">
          <w:rPr>
            <w:rFonts w:ascii="Arial" w:eastAsia="Times New Roman" w:hAnsi="Arial" w:cs="Arial"/>
            <w:b/>
            <w:bCs/>
            <w:color w:val="004080"/>
            <w:sz w:val="24"/>
            <w:szCs w:val="24"/>
          </w:rPr>
          <w:fldChar w:fldCharType="begin" w:fldLock="1"/>
        </w:r>
        <w:r w:rsidR="00D30F71" w:rsidRPr="00D30F71">
          <w:rPr>
            <w:rFonts w:ascii="Arial" w:eastAsia="Times New Roman" w:hAnsi="Arial" w:cs="Arial"/>
            <w:b/>
            <w:bCs/>
            <w:color w:val="004080"/>
            <w:sz w:val="24"/>
            <w:szCs w:val="24"/>
          </w:rPr>
          <w:instrText>MERGEFIELD Att.Name</w:instrText>
        </w:r>
        <w:r w:rsidRPr="00D30F71">
          <w:rPr>
            <w:rFonts w:ascii="Arial" w:eastAsia="Times New Roman" w:hAnsi="Arial" w:cs="Arial"/>
            <w:b/>
            <w:bCs/>
            <w:color w:val="004080"/>
            <w:sz w:val="24"/>
            <w:szCs w:val="24"/>
          </w:rPr>
          <w:fldChar w:fldCharType="separate"/>
        </w:r>
        <w:r w:rsidR="00D30F71" w:rsidRPr="00D30F71">
          <w:rPr>
            <w:rFonts w:ascii="Arial" w:eastAsia="Times New Roman" w:hAnsi="Arial" w:cs="Arial"/>
            <w:b/>
            <w:bCs/>
            <w:color w:val="004080"/>
            <w:sz w:val="24"/>
            <w:szCs w:val="24"/>
          </w:rPr>
          <w:t>Contactpersoon telefoonnummer</w:t>
        </w:r>
        <w:r w:rsidRPr="00D30F71">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D30F71" w:rsidRPr="00D30F71" w14:paraId="561039A5" w14:textId="77777777">
        <w:trPr>
          <w:trHeight w:val="230"/>
          <w:ins w:id="7517" w:author="Arjan" w:date="2012-12-10T16:22:00Z"/>
        </w:trPr>
        <w:tc>
          <w:tcPr>
            <w:tcW w:w="3690" w:type="dxa"/>
            <w:tcBorders>
              <w:top w:val="nil"/>
              <w:left w:val="nil"/>
              <w:bottom w:val="nil"/>
              <w:right w:val="nil"/>
            </w:tcBorders>
          </w:tcPr>
          <w:p w14:paraId="0D89B482" w14:textId="77777777" w:rsidR="00D30F71" w:rsidRPr="00D30F71" w:rsidRDefault="00D30F71" w:rsidP="00D30F71">
            <w:pPr>
              <w:autoSpaceDE w:val="0"/>
              <w:autoSpaceDN w:val="0"/>
              <w:adjustRightInd w:val="0"/>
              <w:spacing w:after="0" w:line="240" w:lineRule="auto"/>
              <w:rPr>
                <w:ins w:id="7518" w:author="Arjan" w:date="2012-12-10T16:22:00Z"/>
                <w:rFonts w:ascii="Arial" w:eastAsia="Times New Roman" w:hAnsi="Arial" w:cs="Arial"/>
                <w:color w:val="000000"/>
                <w:sz w:val="20"/>
                <w:szCs w:val="20"/>
              </w:rPr>
            </w:pPr>
            <w:ins w:id="7519" w:author="Arjan" w:date="2012-12-10T16:22:00Z">
              <w:r w:rsidRPr="00D30F71">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76DEA296" w14:textId="77777777" w:rsidR="00D30F71" w:rsidRPr="00D30F71" w:rsidRDefault="00DA5D93" w:rsidP="00D30F71">
            <w:pPr>
              <w:autoSpaceDE w:val="0"/>
              <w:autoSpaceDN w:val="0"/>
              <w:adjustRightInd w:val="0"/>
              <w:spacing w:after="0" w:line="240" w:lineRule="auto"/>
              <w:rPr>
                <w:ins w:id="7520" w:author="Arjan" w:date="2012-12-10T16:22:00Z"/>
                <w:rFonts w:ascii="Arial" w:eastAsia="Times New Roman" w:hAnsi="Arial" w:cs="Arial"/>
                <w:color w:val="000000"/>
                <w:sz w:val="20"/>
                <w:szCs w:val="20"/>
              </w:rPr>
            </w:pPr>
            <w:ins w:id="7521"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telefoonnummer</w:t>
              </w:r>
              <w:r w:rsidRPr="00D30F71">
                <w:rPr>
                  <w:rFonts w:ascii="Arial" w:hAnsi="Arial" w:cs="Arial"/>
                  <w:sz w:val="20"/>
                  <w:szCs w:val="20"/>
                  <w:lang w:val="en-AU"/>
                </w:rPr>
                <w:fldChar w:fldCharType="end"/>
              </w:r>
            </w:ins>
          </w:p>
        </w:tc>
      </w:tr>
      <w:tr w:rsidR="00D30F71" w:rsidRPr="00D30F71" w14:paraId="234FADA9" w14:textId="77777777">
        <w:trPr>
          <w:ins w:id="7522" w:author="Arjan" w:date="2012-12-10T16:22:00Z"/>
        </w:trPr>
        <w:tc>
          <w:tcPr>
            <w:tcW w:w="3690" w:type="dxa"/>
            <w:tcBorders>
              <w:top w:val="nil"/>
              <w:left w:val="nil"/>
              <w:bottom w:val="nil"/>
              <w:right w:val="nil"/>
            </w:tcBorders>
          </w:tcPr>
          <w:p w14:paraId="4780512C" w14:textId="77777777" w:rsidR="00D30F71" w:rsidRPr="00D30F71" w:rsidRDefault="00D30F71" w:rsidP="00D30F71">
            <w:pPr>
              <w:autoSpaceDE w:val="0"/>
              <w:autoSpaceDN w:val="0"/>
              <w:adjustRightInd w:val="0"/>
              <w:spacing w:after="0" w:line="240" w:lineRule="auto"/>
              <w:rPr>
                <w:ins w:id="7523"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20B6E3D9" w14:textId="77777777" w:rsidR="00D30F71" w:rsidRPr="00D30F71" w:rsidRDefault="00D30F71" w:rsidP="00D30F71">
            <w:pPr>
              <w:autoSpaceDE w:val="0"/>
              <w:autoSpaceDN w:val="0"/>
              <w:adjustRightInd w:val="0"/>
              <w:spacing w:after="0" w:line="240" w:lineRule="auto"/>
              <w:rPr>
                <w:ins w:id="7524" w:author="Arjan" w:date="2012-12-10T16:22:00Z"/>
                <w:rFonts w:ascii="Arial" w:eastAsia="Times New Roman" w:hAnsi="Arial" w:cs="Arial"/>
                <w:b/>
                <w:bCs/>
                <w:color w:val="000000"/>
                <w:sz w:val="20"/>
                <w:szCs w:val="20"/>
              </w:rPr>
            </w:pPr>
          </w:p>
        </w:tc>
      </w:tr>
      <w:tr w:rsidR="00D30F71" w:rsidRPr="00D30F71" w14:paraId="313F7BAF" w14:textId="77777777">
        <w:trPr>
          <w:ins w:id="7525" w:author="Arjan" w:date="2012-12-10T16:22:00Z"/>
        </w:trPr>
        <w:tc>
          <w:tcPr>
            <w:tcW w:w="3690" w:type="dxa"/>
            <w:tcBorders>
              <w:top w:val="nil"/>
              <w:left w:val="nil"/>
              <w:bottom w:val="nil"/>
              <w:right w:val="nil"/>
            </w:tcBorders>
          </w:tcPr>
          <w:p w14:paraId="42C5FE37" w14:textId="77777777" w:rsidR="00D30F71" w:rsidRPr="00D30F71" w:rsidRDefault="00D30F71" w:rsidP="00D30F71">
            <w:pPr>
              <w:autoSpaceDE w:val="0"/>
              <w:autoSpaceDN w:val="0"/>
              <w:adjustRightInd w:val="0"/>
              <w:spacing w:after="0" w:line="240" w:lineRule="auto"/>
              <w:rPr>
                <w:ins w:id="7526" w:author="Arjan" w:date="2012-12-10T16:22:00Z"/>
                <w:rFonts w:ascii="Arial" w:eastAsia="Times New Roman" w:hAnsi="Arial" w:cs="Arial"/>
                <w:color w:val="000000"/>
                <w:sz w:val="20"/>
                <w:szCs w:val="20"/>
              </w:rPr>
            </w:pPr>
            <w:ins w:id="7527" w:author="Arjan" w:date="2012-12-10T16:22:00Z">
              <w:r w:rsidRPr="00D30F71">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40B66B4F" w14:textId="77777777" w:rsidR="00D30F71" w:rsidRPr="00D30F71" w:rsidRDefault="00D30F71" w:rsidP="00D30F71">
            <w:pPr>
              <w:autoSpaceDE w:val="0"/>
              <w:autoSpaceDN w:val="0"/>
              <w:adjustRightInd w:val="0"/>
              <w:spacing w:after="0" w:line="240" w:lineRule="auto"/>
              <w:rPr>
                <w:ins w:id="7528" w:author="Arjan" w:date="2012-12-10T16:22:00Z"/>
                <w:rFonts w:ascii="Arial" w:eastAsia="Times New Roman" w:hAnsi="Arial" w:cs="Arial"/>
                <w:color w:val="000000"/>
                <w:sz w:val="20"/>
                <w:szCs w:val="20"/>
              </w:rPr>
            </w:pPr>
            <w:ins w:id="7529" w:author="Arjan" w:date="2012-12-10T16:22:00Z">
              <w:r w:rsidRPr="00D30F71">
                <w:rPr>
                  <w:rFonts w:ascii="Arial" w:eastAsia="Times New Roman" w:hAnsi="Arial" w:cs="Arial"/>
                  <w:color w:val="000000"/>
                  <w:sz w:val="20"/>
                  <w:szCs w:val="20"/>
                </w:rPr>
                <w:t>KING</w:t>
              </w:r>
            </w:ins>
          </w:p>
        </w:tc>
      </w:tr>
      <w:tr w:rsidR="00D30F71" w:rsidRPr="00D30F71" w14:paraId="514DD390" w14:textId="77777777">
        <w:trPr>
          <w:ins w:id="7530" w:author="Arjan" w:date="2012-12-10T16:22:00Z"/>
        </w:trPr>
        <w:tc>
          <w:tcPr>
            <w:tcW w:w="3690" w:type="dxa"/>
            <w:tcBorders>
              <w:top w:val="nil"/>
              <w:left w:val="nil"/>
              <w:bottom w:val="nil"/>
              <w:right w:val="nil"/>
            </w:tcBorders>
          </w:tcPr>
          <w:p w14:paraId="6B78B513" w14:textId="77777777" w:rsidR="00D30F71" w:rsidRPr="00D30F71" w:rsidRDefault="00D30F71" w:rsidP="00D30F71">
            <w:pPr>
              <w:autoSpaceDE w:val="0"/>
              <w:autoSpaceDN w:val="0"/>
              <w:adjustRightInd w:val="0"/>
              <w:spacing w:after="0" w:line="240" w:lineRule="auto"/>
              <w:rPr>
                <w:ins w:id="7531"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10C78534" w14:textId="77777777" w:rsidR="00D30F71" w:rsidRPr="00D30F71" w:rsidRDefault="00D30F71" w:rsidP="00D30F71">
            <w:pPr>
              <w:autoSpaceDE w:val="0"/>
              <w:autoSpaceDN w:val="0"/>
              <w:adjustRightInd w:val="0"/>
              <w:spacing w:after="0" w:line="240" w:lineRule="auto"/>
              <w:rPr>
                <w:ins w:id="7532" w:author="Arjan" w:date="2012-12-10T16:22:00Z"/>
                <w:rFonts w:ascii="Arial" w:eastAsia="Times New Roman" w:hAnsi="Arial" w:cs="Arial"/>
                <w:b/>
                <w:bCs/>
                <w:color w:val="000000"/>
                <w:sz w:val="20"/>
                <w:szCs w:val="20"/>
              </w:rPr>
            </w:pPr>
          </w:p>
        </w:tc>
      </w:tr>
      <w:tr w:rsidR="00D30F71" w:rsidRPr="00D30F71" w14:paraId="41DF43CB" w14:textId="77777777">
        <w:trPr>
          <w:ins w:id="7533" w:author="Arjan" w:date="2012-12-10T16:22:00Z"/>
        </w:trPr>
        <w:tc>
          <w:tcPr>
            <w:tcW w:w="3690" w:type="dxa"/>
            <w:tcBorders>
              <w:top w:val="nil"/>
              <w:left w:val="nil"/>
              <w:bottom w:val="nil"/>
              <w:right w:val="nil"/>
            </w:tcBorders>
          </w:tcPr>
          <w:p w14:paraId="31BA1394" w14:textId="77777777" w:rsidR="00D30F71" w:rsidRPr="00D30F71" w:rsidRDefault="00D30F71" w:rsidP="00D30F71">
            <w:pPr>
              <w:autoSpaceDE w:val="0"/>
              <w:autoSpaceDN w:val="0"/>
              <w:adjustRightInd w:val="0"/>
              <w:spacing w:after="0" w:line="240" w:lineRule="auto"/>
              <w:rPr>
                <w:ins w:id="7534" w:author="Arjan" w:date="2012-12-10T16:22:00Z"/>
                <w:rFonts w:ascii="Arial" w:eastAsia="Times New Roman" w:hAnsi="Arial" w:cs="Arial"/>
                <w:color w:val="000000"/>
                <w:sz w:val="20"/>
                <w:szCs w:val="20"/>
              </w:rPr>
            </w:pPr>
            <w:ins w:id="7535" w:author="Arjan" w:date="2012-12-10T16:22:00Z">
              <w:r w:rsidRPr="00D30F71">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4A8DED8E" w14:textId="77777777" w:rsidR="00D30F71" w:rsidRPr="00D30F71" w:rsidRDefault="00D30F71" w:rsidP="00D30F71">
            <w:pPr>
              <w:autoSpaceDE w:val="0"/>
              <w:autoSpaceDN w:val="0"/>
              <w:adjustRightInd w:val="0"/>
              <w:spacing w:after="0" w:line="240" w:lineRule="auto"/>
              <w:rPr>
                <w:ins w:id="7536" w:author="Arjan" w:date="2012-12-10T16:22:00Z"/>
                <w:rFonts w:ascii="Arial" w:eastAsia="Times New Roman" w:hAnsi="Arial" w:cs="Arial"/>
                <w:color w:val="000000"/>
                <w:sz w:val="20"/>
                <w:szCs w:val="20"/>
              </w:rPr>
            </w:pPr>
          </w:p>
        </w:tc>
      </w:tr>
      <w:tr w:rsidR="00D30F71" w:rsidRPr="00D30F71" w14:paraId="6548B113" w14:textId="77777777">
        <w:trPr>
          <w:ins w:id="7537" w:author="Arjan" w:date="2012-12-10T16:22:00Z"/>
        </w:trPr>
        <w:tc>
          <w:tcPr>
            <w:tcW w:w="3690" w:type="dxa"/>
            <w:tcBorders>
              <w:top w:val="nil"/>
              <w:left w:val="nil"/>
              <w:bottom w:val="nil"/>
              <w:right w:val="nil"/>
            </w:tcBorders>
          </w:tcPr>
          <w:p w14:paraId="2D38891B" w14:textId="77777777" w:rsidR="00D30F71" w:rsidRPr="00D30F71" w:rsidRDefault="00D30F71" w:rsidP="00D30F71">
            <w:pPr>
              <w:autoSpaceDE w:val="0"/>
              <w:autoSpaceDN w:val="0"/>
              <w:adjustRightInd w:val="0"/>
              <w:spacing w:after="0" w:line="240" w:lineRule="auto"/>
              <w:rPr>
                <w:ins w:id="753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6CF099C9" w14:textId="77777777" w:rsidR="00D30F71" w:rsidRPr="00D30F71" w:rsidRDefault="00D30F71" w:rsidP="00D30F71">
            <w:pPr>
              <w:autoSpaceDE w:val="0"/>
              <w:autoSpaceDN w:val="0"/>
              <w:adjustRightInd w:val="0"/>
              <w:spacing w:after="0" w:line="240" w:lineRule="auto"/>
              <w:rPr>
                <w:ins w:id="7539" w:author="Arjan" w:date="2012-12-10T16:22:00Z"/>
                <w:rFonts w:ascii="Arial" w:eastAsia="Times New Roman" w:hAnsi="Arial" w:cs="Arial"/>
                <w:b/>
                <w:bCs/>
                <w:color w:val="000000"/>
                <w:sz w:val="20"/>
                <w:szCs w:val="20"/>
              </w:rPr>
            </w:pPr>
          </w:p>
        </w:tc>
      </w:tr>
      <w:tr w:rsidR="00D30F71" w:rsidRPr="00D30F71" w14:paraId="38218A17" w14:textId="77777777">
        <w:trPr>
          <w:trHeight w:val="335"/>
          <w:ins w:id="7540" w:author="Arjan" w:date="2012-12-10T16:22:00Z"/>
        </w:trPr>
        <w:tc>
          <w:tcPr>
            <w:tcW w:w="3690" w:type="dxa"/>
            <w:tcBorders>
              <w:top w:val="nil"/>
              <w:left w:val="nil"/>
              <w:bottom w:val="nil"/>
              <w:right w:val="nil"/>
            </w:tcBorders>
          </w:tcPr>
          <w:p w14:paraId="30BE05E3" w14:textId="77777777" w:rsidR="00D30F71" w:rsidRPr="00D30F71" w:rsidRDefault="00D30F71" w:rsidP="00D30F71">
            <w:pPr>
              <w:autoSpaceDE w:val="0"/>
              <w:autoSpaceDN w:val="0"/>
              <w:adjustRightInd w:val="0"/>
              <w:spacing w:after="0" w:line="240" w:lineRule="auto"/>
              <w:rPr>
                <w:ins w:id="7541" w:author="Arjan" w:date="2012-12-10T16:22:00Z"/>
                <w:rFonts w:ascii="Arial" w:eastAsia="Times New Roman" w:hAnsi="Arial" w:cs="Arial"/>
                <w:color w:val="000000"/>
                <w:sz w:val="20"/>
                <w:szCs w:val="20"/>
              </w:rPr>
            </w:pPr>
            <w:ins w:id="7542" w:author="Arjan" w:date="2012-12-10T16:22:00Z">
              <w:r w:rsidRPr="00D30F71">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04F4A318" w14:textId="77777777" w:rsidR="00D30F71" w:rsidRPr="00D30F71" w:rsidRDefault="00DA5D93" w:rsidP="00D30F71">
            <w:pPr>
              <w:autoSpaceDE w:val="0"/>
              <w:autoSpaceDN w:val="0"/>
              <w:adjustRightInd w:val="0"/>
              <w:spacing w:after="0" w:line="240" w:lineRule="auto"/>
              <w:rPr>
                <w:ins w:id="7543" w:author="Arjan" w:date="2012-12-10T16:22:00Z"/>
                <w:rFonts w:ascii="Arial" w:eastAsia="Times New Roman" w:hAnsi="Arial" w:cs="Arial"/>
                <w:color w:val="000000"/>
                <w:sz w:val="20"/>
                <w:szCs w:val="20"/>
              </w:rPr>
            </w:pPr>
            <w:ins w:id="7544"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Att.Alias</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contactpersoon.telefoonnummer</w:t>
              </w:r>
              <w:r w:rsidRPr="00D30F71">
                <w:rPr>
                  <w:rFonts w:ascii="Arial" w:hAnsi="Arial" w:cs="Arial"/>
                  <w:sz w:val="20"/>
                  <w:szCs w:val="20"/>
                  <w:lang w:val="en-AU"/>
                </w:rPr>
                <w:fldChar w:fldCharType="end"/>
              </w:r>
            </w:ins>
          </w:p>
        </w:tc>
      </w:tr>
      <w:tr w:rsidR="00D30F71" w:rsidRPr="00D30F71" w14:paraId="46F6AE4E" w14:textId="77777777">
        <w:trPr>
          <w:trHeight w:val="215"/>
          <w:ins w:id="7545" w:author="Arjan" w:date="2012-12-10T16:22:00Z"/>
        </w:trPr>
        <w:tc>
          <w:tcPr>
            <w:tcW w:w="3690" w:type="dxa"/>
            <w:tcBorders>
              <w:top w:val="nil"/>
              <w:left w:val="nil"/>
              <w:bottom w:val="nil"/>
              <w:right w:val="nil"/>
            </w:tcBorders>
          </w:tcPr>
          <w:p w14:paraId="79BB5AEF" w14:textId="77777777" w:rsidR="00D30F71" w:rsidRPr="00D30F71" w:rsidRDefault="00D30F71" w:rsidP="00D30F71">
            <w:pPr>
              <w:autoSpaceDE w:val="0"/>
              <w:autoSpaceDN w:val="0"/>
              <w:adjustRightInd w:val="0"/>
              <w:spacing w:after="0" w:line="240" w:lineRule="auto"/>
              <w:rPr>
                <w:ins w:id="7546"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239C8713" w14:textId="77777777" w:rsidR="00D30F71" w:rsidRPr="00D30F71" w:rsidRDefault="00D30F71" w:rsidP="00D30F71">
            <w:pPr>
              <w:autoSpaceDE w:val="0"/>
              <w:autoSpaceDN w:val="0"/>
              <w:adjustRightInd w:val="0"/>
              <w:spacing w:after="0" w:line="240" w:lineRule="auto"/>
              <w:rPr>
                <w:ins w:id="7547" w:author="Arjan" w:date="2012-12-10T16:22:00Z"/>
                <w:rFonts w:ascii="Arial" w:eastAsia="Times New Roman" w:hAnsi="Arial" w:cs="Arial"/>
                <w:b/>
                <w:bCs/>
                <w:color w:val="000000"/>
                <w:sz w:val="20"/>
                <w:szCs w:val="20"/>
              </w:rPr>
            </w:pPr>
          </w:p>
        </w:tc>
      </w:tr>
      <w:tr w:rsidR="00D30F71" w:rsidRPr="005C14BE" w14:paraId="216CD68B" w14:textId="77777777">
        <w:trPr>
          <w:trHeight w:val="215"/>
          <w:ins w:id="7548" w:author="Arjan" w:date="2012-12-10T16:22:00Z"/>
        </w:trPr>
        <w:tc>
          <w:tcPr>
            <w:tcW w:w="3690" w:type="dxa"/>
            <w:tcBorders>
              <w:top w:val="nil"/>
              <w:left w:val="nil"/>
              <w:bottom w:val="nil"/>
              <w:right w:val="nil"/>
            </w:tcBorders>
          </w:tcPr>
          <w:p w14:paraId="0089CE57" w14:textId="77777777" w:rsidR="00D30F71" w:rsidRPr="00D30F71" w:rsidRDefault="00D30F71" w:rsidP="00D30F71">
            <w:pPr>
              <w:autoSpaceDE w:val="0"/>
              <w:autoSpaceDN w:val="0"/>
              <w:adjustRightInd w:val="0"/>
              <w:spacing w:after="0" w:line="240" w:lineRule="auto"/>
              <w:rPr>
                <w:ins w:id="7549" w:author="Arjan" w:date="2012-12-10T16:22:00Z"/>
                <w:rFonts w:ascii="Arial" w:eastAsia="Times New Roman" w:hAnsi="Arial" w:cs="Arial"/>
                <w:color w:val="000000"/>
                <w:sz w:val="20"/>
                <w:szCs w:val="20"/>
              </w:rPr>
            </w:pPr>
            <w:ins w:id="7550" w:author="Arjan" w:date="2012-12-10T16:22:00Z">
              <w:r w:rsidRPr="00D30F71">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41BD9794" w14:textId="77777777" w:rsidR="00D30F71" w:rsidRPr="00DD0F4F" w:rsidRDefault="00DA5D93" w:rsidP="00D30F71">
            <w:pPr>
              <w:autoSpaceDE w:val="0"/>
              <w:autoSpaceDN w:val="0"/>
              <w:adjustRightInd w:val="0"/>
              <w:spacing w:after="0" w:line="240" w:lineRule="auto"/>
              <w:rPr>
                <w:ins w:id="7551" w:author="Arjan" w:date="2012-12-10T16:22:00Z"/>
                <w:rFonts w:ascii="Arial" w:eastAsia="Times New Roman" w:hAnsi="Arial" w:cs="Arial"/>
                <w:color w:val="000000"/>
                <w:sz w:val="20"/>
                <w:szCs w:val="20"/>
                <w:lang w:val="nl-NL"/>
              </w:rPr>
            </w:pPr>
            <w:ins w:id="7552" w:author="Arjan" w:date="2012-12-10T16:22:00Z">
              <w:r w:rsidRPr="00D30F71">
                <w:rPr>
                  <w:rFonts w:ascii="Arial" w:hAnsi="Arial" w:cs="Arial"/>
                  <w:sz w:val="20"/>
                  <w:szCs w:val="20"/>
                  <w:lang w:val="en-AU"/>
                </w:rPr>
                <w:fldChar w:fldCharType="begin" w:fldLock="1"/>
              </w:r>
              <w:r w:rsidR="00D30F71" w:rsidRPr="00DD0F4F">
                <w:rPr>
                  <w:rFonts w:ascii="Arial" w:hAnsi="Arial" w:cs="Arial"/>
                  <w:sz w:val="20"/>
                  <w:szCs w:val="20"/>
                  <w:lang w:val="nl-NL"/>
                </w:rPr>
                <w:instrText xml:space="preserve">MERGEFIELD </w:instrText>
              </w:r>
              <w:r w:rsidR="00D30F71" w:rsidRPr="00DD0F4F">
                <w:rPr>
                  <w:rFonts w:ascii="Arial" w:eastAsia="Times New Roman" w:hAnsi="Arial" w:cs="Arial"/>
                  <w:color w:val="000000"/>
                  <w:sz w:val="20"/>
                  <w:szCs w:val="20"/>
                  <w:lang w:val="nl-NL"/>
                </w:rPr>
                <w:instrText>Att.Notes</w:instrText>
              </w:r>
              <w:r w:rsidRPr="00D30F71">
                <w:rPr>
                  <w:rFonts w:ascii="Arial" w:hAnsi="Arial" w:cs="Arial"/>
                  <w:sz w:val="20"/>
                  <w:szCs w:val="20"/>
                  <w:lang w:val="en-AU"/>
                </w:rPr>
                <w:fldChar w:fldCharType="end"/>
              </w:r>
              <w:r w:rsidR="00D30F71" w:rsidRPr="00DD0F4F">
                <w:rPr>
                  <w:rFonts w:ascii="Arial" w:eastAsia="Times New Roman" w:hAnsi="Arial" w:cs="Arial"/>
                  <w:color w:val="610E6A"/>
                  <w:sz w:val="20"/>
                  <w:szCs w:val="20"/>
                  <w:lang w:val="nl-NL"/>
                </w:rPr>
                <w:t>Telefoonnummer waaronder de contactpersoon in de regel bereikbaar is.</w:t>
              </w:r>
            </w:ins>
          </w:p>
        </w:tc>
      </w:tr>
      <w:tr w:rsidR="00D30F71" w:rsidRPr="005C14BE" w14:paraId="6D2E9940" w14:textId="77777777">
        <w:trPr>
          <w:trHeight w:val="230"/>
          <w:ins w:id="7553" w:author="Arjan" w:date="2012-12-10T16:22:00Z"/>
        </w:trPr>
        <w:tc>
          <w:tcPr>
            <w:tcW w:w="3690" w:type="dxa"/>
            <w:tcBorders>
              <w:top w:val="nil"/>
              <w:left w:val="nil"/>
              <w:bottom w:val="nil"/>
              <w:right w:val="nil"/>
            </w:tcBorders>
          </w:tcPr>
          <w:p w14:paraId="676F6644" w14:textId="77777777" w:rsidR="00D30F71" w:rsidRPr="00DD0F4F" w:rsidRDefault="00D30F71" w:rsidP="00D30F71">
            <w:pPr>
              <w:autoSpaceDE w:val="0"/>
              <w:autoSpaceDN w:val="0"/>
              <w:adjustRightInd w:val="0"/>
              <w:spacing w:after="0" w:line="240" w:lineRule="auto"/>
              <w:rPr>
                <w:ins w:id="7554" w:author="Arjan" w:date="2012-12-10T16:22: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37B31B64" w14:textId="77777777" w:rsidR="00D30F71" w:rsidRPr="00DD0F4F" w:rsidRDefault="00D30F71" w:rsidP="00D30F71">
            <w:pPr>
              <w:autoSpaceDE w:val="0"/>
              <w:autoSpaceDN w:val="0"/>
              <w:adjustRightInd w:val="0"/>
              <w:spacing w:after="0" w:line="240" w:lineRule="auto"/>
              <w:rPr>
                <w:ins w:id="7555" w:author="Arjan" w:date="2012-12-10T16:22:00Z"/>
                <w:rFonts w:ascii="Arial" w:eastAsia="Times New Roman" w:hAnsi="Arial" w:cs="Arial"/>
                <w:b/>
                <w:bCs/>
                <w:color w:val="000000"/>
                <w:sz w:val="20"/>
                <w:szCs w:val="20"/>
                <w:lang w:val="nl-NL"/>
              </w:rPr>
            </w:pPr>
          </w:p>
        </w:tc>
      </w:tr>
      <w:tr w:rsidR="00D30F71" w:rsidRPr="00D30F71" w14:paraId="032E1D13" w14:textId="77777777">
        <w:trPr>
          <w:trHeight w:val="230"/>
          <w:ins w:id="7556" w:author="Arjan" w:date="2012-12-10T16:22:00Z"/>
        </w:trPr>
        <w:tc>
          <w:tcPr>
            <w:tcW w:w="3690" w:type="dxa"/>
            <w:tcBorders>
              <w:top w:val="nil"/>
              <w:left w:val="nil"/>
              <w:bottom w:val="nil"/>
              <w:right w:val="nil"/>
            </w:tcBorders>
          </w:tcPr>
          <w:p w14:paraId="2FBA28DB" w14:textId="77777777" w:rsidR="00D30F71" w:rsidRPr="00D30F71" w:rsidRDefault="00D30F71" w:rsidP="00D30F71">
            <w:pPr>
              <w:autoSpaceDE w:val="0"/>
              <w:autoSpaceDN w:val="0"/>
              <w:adjustRightInd w:val="0"/>
              <w:spacing w:after="0" w:line="240" w:lineRule="auto"/>
              <w:rPr>
                <w:ins w:id="7557" w:author="Arjan" w:date="2012-12-10T16:22:00Z"/>
                <w:rFonts w:ascii="Arial" w:eastAsia="Times New Roman" w:hAnsi="Arial" w:cs="Arial"/>
                <w:color w:val="000000"/>
                <w:sz w:val="20"/>
                <w:szCs w:val="20"/>
              </w:rPr>
            </w:pPr>
            <w:ins w:id="7558" w:author="Arjan" w:date="2012-12-10T16:22:00Z">
              <w:r w:rsidRPr="00D30F71">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13BE3619" w14:textId="77777777" w:rsidR="00D30F71" w:rsidRPr="00D30F71" w:rsidRDefault="00D30F71" w:rsidP="00D30F71">
            <w:pPr>
              <w:autoSpaceDE w:val="0"/>
              <w:autoSpaceDN w:val="0"/>
              <w:adjustRightInd w:val="0"/>
              <w:spacing w:after="0" w:line="240" w:lineRule="auto"/>
              <w:rPr>
                <w:ins w:id="7559" w:author="Arjan" w:date="2012-12-10T16:22:00Z"/>
                <w:rFonts w:ascii="Arial" w:eastAsia="Times New Roman" w:hAnsi="Arial" w:cs="Arial"/>
                <w:color w:val="000000"/>
                <w:sz w:val="20"/>
                <w:szCs w:val="20"/>
              </w:rPr>
            </w:pPr>
            <w:ins w:id="7560" w:author="Arjan" w:date="2012-12-10T16:22:00Z">
              <w:r w:rsidRPr="00D30F71">
                <w:rPr>
                  <w:rFonts w:ascii="Arial" w:eastAsia="Times New Roman" w:hAnsi="Arial" w:cs="Arial"/>
                  <w:color w:val="000000"/>
                  <w:sz w:val="20"/>
                  <w:szCs w:val="20"/>
                </w:rPr>
                <w:t>KING</w:t>
              </w:r>
            </w:ins>
          </w:p>
        </w:tc>
      </w:tr>
      <w:tr w:rsidR="00D30F71" w:rsidRPr="00D30F71" w14:paraId="63A8AF42" w14:textId="77777777">
        <w:trPr>
          <w:ins w:id="7561" w:author="Arjan" w:date="2012-12-10T16:22:00Z"/>
        </w:trPr>
        <w:tc>
          <w:tcPr>
            <w:tcW w:w="3690" w:type="dxa"/>
            <w:tcBorders>
              <w:top w:val="nil"/>
              <w:left w:val="nil"/>
              <w:bottom w:val="nil"/>
              <w:right w:val="nil"/>
            </w:tcBorders>
          </w:tcPr>
          <w:p w14:paraId="1B1E1A07" w14:textId="77777777" w:rsidR="00D30F71" w:rsidRPr="00D30F71" w:rsidRDefault="00D30F71" w:rsidP="00D30F71">
            <w:pPr>
              <w:autoSpaceDE w:val="0"/>
              <w:autoSpaceDN w:val="0"/>
              <w:adjustRightInd w:val="0"/>
              <w:spacing w:after="0" w:line="240" w:lineRule="auto"/>
              <w:rPr>
                <w:ins w:id="756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6CD933E4" w14:textId="77777777" w:rsidR="00D30F71" w:rsidRPr="00D30F71" w:rsidRDefault="00D30F71" w:rsidP="00D30F71">
            <w:pPr>
              <w:autoSpaceDE w:val="0"/>
              <w:autoSpaceDN w:val="0"/>
              <w:adjustRightInd w:val="0"/>
              <w:spacing w:after="0" w:line="240" w:lineRule="auto"/>
              <w:rPr>
                <w:ins w:id="7563" w:author="Arjan" w:date="2012-12-10T16:22:00Z"/>
                <w:rFonts w:ascii="Arial" w:eastAsia="Times New Roman" w:hAnsi="Arial" w:cs="Arial"/>
                <w:b/>
                <w:bCs/>
                <w:color w:val="000000"/>
                <w:sz w:val="20"/>
                <w:szCs w:val="20"/>
              </w:rPr>
            </w:pPr>
          </w:p>
        </w:tc>
      </w:tr>
      <w:tr w:rsidR="00D30F71" w:rsidRPr="00D30F71" w14:paraId="12AC320A" w14:textId="77777777">
        <w:trPr>
          <w:ins w:id="7564" w:author="Arjan" w:date="2012-12-10T16:22:00Z"/>
        </w:trPr>
        <w:tc>
          <w:tcPr>
            <w:tcW w:w="3690" w:type="dxa"/>
            <w:tcBorders>
              <w:top w:val="nil"/>
              <w:left w:val="nil"/>
              <w:bottom w:val="nil"/>
              <w:right w:val="nil"/>
            </w:tcBorders>
          </w:tcPr>
          <w:p w14:paraId="59585383" w14:textId="77777777" w:rsidR="00D30F71" w:rsidRPr="00D30F71" w:rsidRDefault="00D30F71" w:rsidP="00D30F71">
            <w:pPr>
              <w:autoSpaceDE w:val="0"/>
              <w:autoSpaceDN w:val="0"/>
              <w:adjustRightInd w:val="0"/>
              <w:spacing w:after="0" w:line="240" w:lineRule="auto"/>
              <w:rPr>
                <w:ins w:id="7565" w:author="Arjan" w:date="2012-12-10T16:22:00Z"/>
                <w:rFonts w:ascii="Arial" w:eastAsia="Times New Roman" w:hAnsi="Arial" w:cs="Arial"/>
                <w:color w:val="000000"/>
                <w:sz w:val="20"/>
                <w:szCs w:val="20"/>
              </w:rPr>
            </w:pPr>
            <w:ins w:id="7566" w:author="Arjan" w:date="2012-12-10T16:22:00Z">
              <w:r w:rsidRPr="00D30F71">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2C88AEF2" w14:textId="77777777" w:rsidR="00D30F71" w:rsidRPr="00D30F71" w:rsidRDefault="00D30F71" w:rsidP="00D30F71">
            <w:pPr>
              <w:autoSpaceDE w:val="0"/>
              <w:autoSpaceDN w:val="0"/>
              <w:adjustRightInd w:val="0"/>
              <w:spacing w:after="0" w:line="240" w:lineRule="auto"/>
              <w:rPr>
                <w:ins w:id="7567" w:author="Arjan" w:date="2012-12-10T16:22:00Z"/>
                <w:rFonts w:ascii="Arial" w:eastAsia="Times New Roman" w:hAnsi="Arial" w:cs="Arial"/>
                <w:color w:val="000000"/>
                <w:sz w:val="20"/>
                <w:szCs w:val="20"/>
              </w:rPr>
            </w:pPr>
            <w:ins w:id="7568" w:author="Arjan" w:date="2012-12-10T16:22:00Z">
              <w:r w:rsidRPr="00D30F71">
                <w:rPr>
                  <w:rFonts w:ascii="Arial" w:eastAsia="Times New Roman" w:hAnsi="Arial" w:cs="Arial"/>
                  <w:color w:val="000000"/>
                  <w:sz w:val="20"/>
                  <w:szCs w:val="20"/>
                </w:rPr>
                <w:t>1 januari 2013</w:t>
              </w:r>
            </w:ins>
          </w:p>
        </w:tc>
      </w:tr>
      <w:tr w:rsidR="00D30F71" w:rsidRPr="00D30F71" w14:paraId="1CE7AB34" w14:textId="77777777">
        <w:trPr>
          <w:ins w:id="7569" w:author="Arjan" w:date="2012-12-10T16:22:00Z"/>
        </w:trPr>
        <w:tc>
          <w:tcPr>
            <w:tcW w:w="3690" w:type="dxa"/>
            <w:tcBorders>
              <w:top w:val="nil"/>
              <w:left w:val="nil"/>
              <w:bottom w:val="nil"/>
              <w:right w:val="nil"/>
            </w:tcBorders>
          </w:tcPr>
          <w:p w14:paraId="73085EFB" w14:textId="77777777" w:rsidR="00D30F71" w:rsidRPr="00D30F71" w:rsidRDefault="00D30F71" w:rsidP="00D30F71">
            <w:pPr>
              <w:autoSpaceDE w:val="0"/>
              <w:autoSpaceDN w:val="0"/>
              <w:adjustRightInd w:val="0"/>
              <w:spacing w:after="0" w:line="240" w:lineRule="auto"/>
              <w:rPr>
                <w:ins w:id="757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2330A99D" w14:textId="77777777" w:rsidR="00D30F71" w:rsidRPr="00D30F71" w:rsidRDefault="00D30F71" w:rsidP="00D30F71">
            <w:pPr>
              <w:autoSpaceDE w:val="0"/>
              <w:autoSpaceDN w:val="0"/>
              <w:adjustRightInd w:val="0"/>
              <w:spacing w:after="0" w:line="240" w:lineRule="auto"/>
              <w:rPr>
                <w:ins w:id="7571" w:author="Arjan" w:date="2012-12-10T16:22:00Z"/>
                <w:rFonts w:ascii="Arial" w:eastAsia="Times New Roman" w:hAnsi="Arial" w:cs="Arial"/>
                <w:b/>
                <w:bCs/>
                <w:color w:val="000000"/>
                <w:sz w:val="20"/>
                <w:szCs w:val="20"/>
              </w:rPr>
            </w:pPr>
          </w:p>
        </w:tc>
      </w:tr>
      <w:tr w:rsidR="00D30F71" w:rsidRPr="005C14BE" w14:paraId="7ACB90DD" w14:textId="77777777">
        <w:trPr>
          <w:ins w:id="7572" w:author="Arjan" w:date="2012-12-10T16:22:00Z"/>
        </w:trPr>
        <w:tc>
          <w:tcPr>
            <w:tcW w:w="3690" w:type="dxa"/>
            <w:tcBorders>
              <w:top w:val="nil"/>
              <w:left w:val="nil"/>
              <w:bottom w:val="nil"/>
              <w:right w:val="nil"/>
            </w:tcBorders>
          </w:tcPr>
          <w:p w14:paraId="7E9FA215" w14:textId="77777777" w:rsidR="00D30F71" w:rsidRPr="00D30F71" w:rsidRDefault="00D30F71" w:rsidP="00D30F71">
            <w:pPr>
              <w:autoSpaceDE w:val="0"/>
              <w:autoSpaceDN w:val="0"/>
              <w:adjustRightInd w:val="0"/>
              <w:spacing w:after="0" w:line="240" w:lineRule="auto"/>
              <w:rPr>
                <w:ins w:id="7573" w:author="Arjan" w:date="2012-12-10T16:22:00Z"/>
                <w:rFonts w:ascii="Arial" w:eastAsia="Times New Roman" w:hAnsi="Arial" w:cs="Arial"/>
                <w:color w:val="000000"/>
                <w:sz w:val="20"/>
                <w:szCs w:val="20"/>
              </w:rPr>
            </w:pPr>
            <w:ins w:id="7574" w:author="Arjan" w:date="2012-12-10T16:22:00Z">
              <w:r w:rsidRPr="00D30F71">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4D1A08AC" w14:textId="77777777" w:rsidR="00D30F71" w:rsidRPr="00DD0F4F" w:rsidRDefault="00D30F71" w:rsidP="00D30F71">
            <w:pPr>
              <w:autoSpaceDE w:val="0"/>
              <w:autoSpaceDN w:val="0"/>
              <w:adjustRightInd w:val="0"/>
              <w:spacing w:after="0" w:line="240" w:lineRule="auto"/>
              <w:rPr>
                <w:ins w:id="7575" w:author="Arjan" w:date="2012-12-10T16:22:00Z"/>
                <w:rFonts w:ascii="Arial" w:eastAsia="Times New Roman" w:hAnsi="Arial" w:cs="Arial"/>
                <w:color w:val="000000"/>
                <w:sz w:val="20"/>
                <w:szCs w:val="20"/>
                <w:lang w:val="nl-NL"/>
              </w:rPr>
            </w:pPr>
            <w:ins w:id="7576" w:author="Arjan" w:date="2012-12-10T16:22:00Z">
              <w:r w:rsidRPr="00DD0F4F">
                <w:rPr>
                  <w:rFonts w:ascii="Arial" w:eastAsia="Times New Roman" w:hAnsi="Arial" w:cs="Arial"/>
                  <w:color w:val="000000"/>
                  <w:sz w:val="20"/>
                  <w:szCs w:val="20"/>
                  <w:lang w:val="nl-NL"/>
                </w:rPr>
                <w:t>Het attribuutsoort maakt deel uit van het groepattribuutsoort Contactpersoon.</w:t>
              </w:r>
            </w:ins>
          </w:p>
        </w:tc>
      </w:tr>
      <w:tr w:rsidR="00D30F71" w:rsidRPr="005C14BE" w14:paraId="770C7469" w14:textId="77777777">
        <w:trPr>
          <w:ins w:id="7577" w:author="Arjan" w:date="2012-12-10T16:22:00Z"/>
        </w:trPr>
        <w:tc>
          <w:tcPr>
            <w:tcW w:w="3690" w:type="dxa"/>
            <w:tcBorders>
              <w:top w:val="nil"/>
              <w:left w:val="nil"/>
              <w:bottom w:val="nil"/>
              <w:right w:val="nil"/>
            </w:tcBorders>
          </w:tcPr>
          <w:p w14:paraId="6E815B14" w14:textId="77777777" w:rsidR="00D30F71" w:rsidRPr="00DD0F4F" w:rsidRDefault="00D30F71" w:rsidP="00D30F71">
            <w:pPr>
              <w:autoSpaceDE w:val="0"/>
              <w:autoSpaceDN w:val="0"/>
              <w:adjustRightInd w:val="0"/>
              <w:spacing w:after="0" w:line="240" w:lineRule="auto"/>
              <w:rPr>
                <w:ins w:id="7578" w:author="Arjan" w:date="2012-12-10T16:22: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73900493" w14:textId="77777777" w:rsidR="00D30F71" w:rsidRPr="00DD0F4F" w:rsidRDefault="00D30F71" w:rsidP="00D30F71">
            <w:pPr>
              <w:autoSpaceDE w:val="0"/>
              <w:autoSpaceDN w:val="0"/>
              <w:adjustRightInd w:val="0"/>
              <w:spacing w:after="0" w:line="240" w:lineRule="auto"/>
              <w:rPr>
                <w:ins w:id="7579" w:author="Arjan" w:date="2012-12-10T16:22:00Z"/>
                <w:rFonts w:ascii="Arial" w:eastAsia="Times New Roman" w:hAnsi="Arial" w:cs="Arial"/>
                <w:b/>
                <w:bCs/>
                <w:color w:val="000000"/>
                <w:sz w:val="20"/>
                <w:szCs w:val="20"/>
                <w:lang w:val="nl-NL"/>
              </w:rPr>
            </w:pPr>
          </w:p>
        </w:tc>
      </w:tr>
      <w:tr w:rsidR="00D30F71" w:rsidRPr="00D30F71" w14:paraId="4068F3EC" w14:textId="77777777">
        <w:trPr>
          <w:ins w:id="7580" w:author="Arjan" w:date="2012-12-10T16:22:00Z"/>
        </w:trPr>
        <w:tc>
          <w:tcPr>
            <w:tcW w:w="3690" w:type="dxa"/>
            <w:tcBorders>
              <w:top w:val="nil"/>
              <w:left w:val="nil"/>
              <w:bottom w:val="nil"/>
              <w:right w:val="nil"/>
            </w:tcBorders>
          </w:tcPr>
          <w:p w14:paraId="33DAC779" w14:textId="77777777" w:rsidR="00D30F71" w:rsidRPr="00D30F71" w:rsidRDefault="00D30F71" w:rsidP="00D30F71">
            <w:pPr>
              <w:autoSpaceDE w:val="0"/>
              <w:autoSpaceDN w:val="0"/>
              <w:adjustRightInd w:val="0"/>
              <w:spacing w:after="0" w:line="240" w:lineRule="auto"/>
              <w:rPr>
                <w:ins w:id="7581" w:author="Arjan" w:date="2012-12-10T16:22:00Z"/>
                <w:rFonts w:ascii="Arial" w:eastAsia="Times New Roman" w:hAnsi="Arial" w:cs="Arial"/>
                <w:color w:val="000000"/>
                <w:sz w:val="20"/>
                <w:szCs w:val="20"/>
              </w:rPr>
            </w:pPr>
            <w:ins w:id="7582" w:author="Arjan" w:date="2012-12-10T16:22:00Z">
              <w:r w:rsidRPr="00D30F71">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6B233303" w14:textId="77777777" w:rsidR="00D30F71" w:rsidRPr="00D30F71" w:rsidRDefault="00DA5D93" w:rsidP="00D30F71">
            <w:pPr>
              <w:autoSpaceDE w:val="0"/>
              <w:autoSpaceDN w:val="0"/>
              <w:adjustRightInd w:val="0"/>
              <w:spacing w:after="0" w:line="240" w:lineRule="auto"/>
              <w:rPr>
                <w:ins w:id="7583" w:author="Arjan" w:date="2012-12-10T16:22:00Z"/>
                <w:rFonts w:ascii="Arial" w:eastAsia="Times New Roman" w:hAnsi="Arial" w:cs="Arial"/>
                <w:color w:val="000000"/>
                <w:sz w:val="20"/>
                <w:szCs w:val="20"/>
              </w:rPr>
            </w:pPr>
            <w:ins w:id="7584"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Att.Type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AN20</w:t>
              </w:r>
              <w:r w:rsidRPr="00D30F71">
                <w:rPr>
                  <w:rFonts w:ascii="Arial" w:hAnsi="Arial" w:cs="Arial"/>
                  <w:sz w:val="20"/>
                  <w:szCs w:val="20"/>
                  <w:lang w:val="en-AU"/>
                </w:rPr>
                <w:fldChar w:fldCharType="end"/>
              </w:r>
            </w:ins>
          </w:p>
        </w:tc>
      </w:tr>
      <w:tr w:rsidR="00D30F71" w:rsidRPr="00D30F71" w14:paraId="2FCBE99D" w14:textId="77777777">
        <w:trPr>
          <w:trHeight w:val="230"/>
          <w:ins w:id="7585" w:author="Arjan" w:date="2012-12-10T16:22:00Z"/>
        </w:trPr>
        <w:tc>
          <w:tcPr>
            <w:tcW w:w="3690" w:type="dxa"/>
            <w:tcBorders>
              <w:top w:val="nil"/>
              <w:left w:val="nil"/>
              <w:bottom w:val="nil"/>
              <w:right w:val="nil"/>
            </w:tcBorders>
          </w:tcPr>
          <w:p w14:paraId="15628C10" w14:textId="77777777" w:rsidR="00D30F71" w:rsidRPr="00D30F71" w:rsidRDefault="00D30F71" w:rsidP="00D30F71">
            <w:pPr>
              <w:autoSpaceDE w:val="0"/>
              <w:autoSpaceDN w:val="0"/>
              <w:adjustRightInd w:val="0"/>
              <w:spacing w:after="0" w:line="240" w:lineRule="auto"/>
              <w:rPr>
                <w:ins w:id="7586"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00A407CD" w14:textId="77777777" w:rsidR="00D30F71" w:rsidRPr="00D30F71" w:rsidRDefault="00D30F71" w:rsidP="00D30F71">
            <w:pPr>
              <w:autoSpaceDE w:val="0"/>
              <w:autoSpaceDN w:val="0"/>
              <w:adjustRightInd w:val="0"/>
              <w:spacing w:after="0" w:line="240" w:lineRule="auto"/>
              <w:rPr>
                <w:ins w:id="7587" w:author="Arjan" w:date="2012-12-10T16:22:00Z"/>
                <w:rFonts w:ascii="Arial" w:eastAsia="Times New Roman" w:hAnsi="Arial" w:cs="Arial"/>
                <w:b/>
                <w:bCs/>
                <w:color w:val="000000"/>
                <w:sz w:val="20"/>
                <w:szCs w:val="20"/>
              </w:rPr>
            </w:pPr>
          </w:p>
        </w:tc>
      </w:tr>
      <w:tr w:rsidR="00D30F71" w:rsidRPr="00D30F71" w14:paraId="43095E71" w14:textId="77777777">
        <w:trPr>
          <w:trHeight w:val="230"/>
          <w:ins w:id="7588" w:author="Arjan" w:date="2012-12-10T16:22:00Z"/>
        </w:trPr>
        <w:tc>
          <w:tcPr>
            <w:tcW w:w="3690" w:type="dxa"/>
            <w:tcBorders>
              <w:top w:val="nil"/>
              <w:left w:val="nil"/>
              <w:bottom w:val="nil"/>
              <w:right w:val="nil"/>
            </w:tcBorders>
          </w:tcPr>
          <w:p w14:paraId="3CCDF0F9" w14:textId="77777777" w:rsidR="00D30F71" w:rsidRPr="00D30F71" w:rsidRDefault="00D30F71" w:rsidP="00D30F71">
            <w:pPr>
              <w:autoSpaceDE w:val="0"/>
              <w:autoSpaceDN w:val="0"/>
              <w:adjustRightInd w:val="0"/>
              <w:spacing w:after="0" w:line="240" w:lineRule="auto"/>
              <w:rPr>
                <w:ins w:id="7589" w:author="Arjan" w:date="2012-12-10T16:22:00Z"/>
                <w:rFonts w:ascii="Arial" w:eastAsia="Times New Roman" w:hAnsi="Arial" w:cs="Arial"/>
                <w:color w:val="000000"/>
                <w:sz w:val="20"/>
                <w:szCs w:val="20"/>
              </w:rPr>
            </w:pPr>
            <w:ins w:id="7590" w:author="Arjan" w:date="2012-12-10T16:22:00Z">
              <w:r w:rsidRPr="00D30F71">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43A243A1" w14:textId="77777777" w:rsidR="00D30F71" w:rsidRPr="00D30F71" w:rsidRDefault="00D30F71" w:rsidP="00D30F71">
            <w:pPr>
              <w:autoSpaceDE w:val="0"/>
              <w:autoSpaceDN w:val="0"/>
              <w:adjustRightInd w:val="0"/>
              <w:spacing w:after="0" w:line="240" w:lineRule="auto"/>
              <w:rPr>
                <w:ins w:id="7591" w:author="Arjan" w:date="2012-12-10T16:22:00Z"/>
                <w:rFonts w:ascii="Arial" w:eastAsia="Times New Roman" w:hAnsi="Arial" w:cs="Arial"/>
                <w:color w:val="000000"/>
                <w:sz w:val="20"/>
                <w:szCs w:val="20"/>
              </w:rPr>
            </w:pPr>
            <w:ins w:id="7592" w:author="Arjan" w:date="2012-12-10T16:22:00Z">
              <w:r w:rsidRPr="00D30F71">
                <w:rPr>
                  <w:rFonts w:ascii="Arial" w:eastAsia="Times New Roman" w:hAnsi="Arial" w:cs="Arial"/>
                  <w:color w:val="000000"/>
                  <w:sz w:val="20"/>
                  <w:szCs w:val="20"/>
                </w:rPr>
                <w:t>alle alfanumerieke tekens</w:t>
              </w:r>
            </w:ins>
          </w:p>
        </w:tc>
      </w:tr>
      <w:tr w:rsidR="00D30F71" w:rsidRPr="00D30F71" w14:paraId="264C45BA" w14:textId="77777777">
        <w:trPr>
          <w:trHeight w:val="230"/>
          <w:ins w:id="7593" w:author="Arjan" w:date="2012-12-10T16:22:00Z"/>
        </w:trPr>
        <w:tc>
          <w:tcPr>
            <w:tcW w:w="3690" w:type="dxa"/>
            <w:tcBorders>
              <w:top w:val="nil"/>
              <w:left w:val="nil"/>
              <w:bottom w:val="nil"/>
              <w:right w:val="nil"/>
            </w:tcBorders>
          </w:tcPr>
          <w:p w14:paraId="5978DE8E" w14:textId="77777777" w:rsidR="00D30F71" w:rsidRPr="00D30F71" w:rsidRDefault="00D30F71" w:rsidP="00D30F71">
            <w:pPr>
              <w:autoSpaceDE w:val="0"/>
              <w:autoSpaceDN w:val="0"/>
              <w:adjustRightInd w:val="0"/>
              <w:spacing w:after="0" w:line="240" w:lineRule="auto"/>
              <w:rPr>
                <w:ins w:id="759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0CFECEB2" w14:textId="77777777" w:rsidR="00D30F71" w:rsidRPr="00D30F71" w:rsidRDefault="00D30F71" w:rsidP="00D30F71">
            <w:pPr>
              <w:autoSpaceDE w:val="0"/>
              <w:autoSpaceDN w:val="0"/>
              <w:adjustRightInd w:val="0"/>
              <w:spacing w:after="0" w:line="240" w:lineRule="auto"/>
              <w:rPr>
                <w:ins w:id="7595" w:author="Arjan" w:date="2012-12-10T16:22:00Z"/>
                <w:rFonts w:ascii="Arial" w:eastAsia="Times New Roman" w:hAnsi="Arial" w:cs="Arial"/>
                <w:b/>
                <w:bCs/>
                <w:color w:val="000000"/>
                <w:sz w:val="20"/>
                <w:szCs w:val="20"/>
              </w:rPr>
            </w:pPr>
          </w:p>
        </w:tc>
      </w:tr>
      <w:tr w:rsidR="00D30F71" w:rsidRPr="00D30F71" w14:paraId="1DA3947B" w14:textId="77777777">
        <w:trPr>
          <w:trHeight w:val="230"/>
          <w:ins w:id="7596" w:author="Arjan" w:date="2012-12-10T16:22:00Z"/>
        </w:trPr>
        <w:tc>
          <w:tcPr>
            <w:tcW w:w="3690" w:type="dxa"/>
            <w:tcBorders>
              <w:top w:val="nil"/>
              <w:left w:val="nil"/>
              <w:bottom w:val="nil"/>
              <w:right w:val="nil"/>
            </w:tcBorders>
          </w:tcPr>
          <w:p w14:paraId="571BB9D9" w14:textId="77777777" w:rsidR="00D30F71" w:rsidRPr="00D30F71" w:rsidRDefault="00D30F71" w:rsidP="00D30F71">
            <w:pPr>
              <w:autoSpaceDE w:val="0"/>
              <w:autoSpaceDN w:val="0"/>
              <w:adjustRightInd w:val="0"/>
              <w:spacing w:after="0" w:line="240" w:lineRule="auto"/>
              <w:rPr>
                <w:ins w:id="7597" w:author="Arjan" w:date="2012-12-10T16:22:00Z"/>
                <w:rFonts w:ascii="Arial" w:eastAsia="Times New Roman" w:hAnsi="Arial" w:cs="Arial"/>
                <w:b/>
                <w:bCs/>
                <w:color w:val="000000"/>
                <w:sz w:val="20"/>
                <w:szCs w:val="20"/>
              </w:rPr>
            </w:pPr>
            <w:ins w:id="7598" w:author="Arjan" w:date="2012-12-10T16:22:00Z">
              <w:r w:rsidRPr="00D30F71">
                <w:rPr>
                  <w:rFonts w:ascii="Arial" w:eastAsia="Times New Roman" w:hAnsi="Arial" w:cs="Arial"/>
                  <w:b/>
                  <w:bCs/>
                  <w:color w:val="000000"/>
                  <w:sz w:val="20"/>
                  <w:szCs w:val="20"/>
                </w:rPr>
                <w:t xml:space="preserve">Indicatie </w:t>
              </w:r>
              <w:r w:rsidRPr="00D30F71">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14:paraId="5DB5AC65" w14:textId="77777777" w:rsidR="00D30F71" w:rsidRPr="00D30F71" w:rsidRDefault="00D30F71" w:rsidP="00D30F71">
            <w:pPr>
              <w:autoSpaceDE w:val="0"/>
              <w:autoSpaceDN w:val="0"/>
              <w:adjustRightInd w:val="0"/>
              <w:spacing w:after="0" w:line="240" w:lineRule="auto"/>
              <w:rPr>
                <w:ins w:id="7599" w:author="Arjan" w:date="2012-12-10T16:22:00Z"/>
                <w:rFonts w:ascii="Arial" w:eastAsia="Times New Roman" w:hAnsi="Arial" w:cs="Arial"/>
                <w:color w:val="000000"/>
                <w:sz w:val="20"/>
                <w:szCs w:val="20"/>
              </w:rPr>
            </w:pPr>
            <w:ins w:id="7600" w:author="Arjan" w:date="2012-12-10T16:22:00Z">
              <w:r w:rsidRPr="00D30F71">
                <w:rPr>
                  <w:rFonts w:ascii="Arial" w:eastAsia="Times New Roman" w:hAnsi="Arial" w:cs="Arial"/>
                  <w:color w:val="000000"/>
                  <w:sz w:val="20"/>
                  <w:szCs w:val="20"/>
                </w:rPr>
                <w:t>zie groep</w:t>
              </w:r>
            </w:ins>
          </w:p>
        </w:tc>
      </w:tr>
      <w:tr w:rsidR="00D30F71" w:rsidRPr="00D30F71" w14:paraId="26D1B1E4" w14:textId="77777777">
        <w:trPr>
          <w:trHeight w:val="275"/>
          <w:ins w:id="7601" w:author="Arjan" w:date="2012-12-10T16:22:00Z"/>
        </w:trPr>
        <w:tc>
          <w:tcPr>
            <w:tcW w:w="3690" w:type="dxa"/>
            <w:tcBorders>
              <w:top w:val="nil"/>
              <w:left w:val="nil"/>
              <w:bottom w:val="nil"/>
              <w:right w:val="nil"/>
            </w:tcBorders>
          </w:tcPr>
          <w:p w14:paraId="2783FAD7" w14:textId="77777777" w:rsidR="00D30F71" w:rsidRPr="00D30F71" w:rsidRDefault="00D30F71" w:rsidP="00D30F71">
            <w:pPr>
              <w:autoSpaceDE w:val="0"/>
              <w:autoSpaceDN w:val="0"/>
              <w:adjustRightInd w:val="0"/>
              <w:spacing w:after="0" w:line="240" w:lineRule="auto"/>
              <w:rPr>
                <w:ins w:id="760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0D3AE0E0" w14:textId="77777777" w:rsidR="00D30F71" w:rsidRPr="00D30F71" w:rsidRDefault="00D30F71" w:rsidP="00D30F71">
            <w:pPr>
              <w:autoSpaceDE w:val="0"/>
              <w:autoSpaceDN w:val="0"/>
              <w:adjustRightInd w:val="0"/>
              <w:spacing w:after="0" w:line="240" w:lineRule="auto"/>
              <w:rPr>
                <w:ins w:id="7603" w:author="Arjan" w:date="2012-12-10T16:22:00Z"/>
                <w:rFonts w:ascii="Arial" w:eastAsia="Times New Roman" w:hAnsi="Arial" w:cs="Arial"/>
                <w:color w:val="000000"/>
                <w:sz w:val="20"/>
                <w:szCs w:val="20"/>
              </w:rPr>
            </w:pPr>
          </w:p>
        </w:tc>
      </w:tr>
      <w:tr w:rsidR="00D30F71" w:rsidRPr="00D30F71" w14:paraId="369C4724" w14:textId="77777777">
        <w:trPr>
          <w:trHeight w:val="230"/>
          <w:ins w:id="7604" w:author="Arjan" w:date="2012-12-10T16:22:00Z"/>
        </w:trPr>
        <w:tc>
          <w:tcPr>
            <w:tcW w:w="3690" w:type="dxa"/>
            <w:tcBorders>
              <w:top w:val="nil"/>
              <w:left w:val="nil"/>
              <w:bottom w:val="nil"/>
              <w:right w:val="nil"/>
            </w:tcBorders>
          </w:tcPr>
          <w:p w14:paraId="55A23A5D" w14:textId="77777777" w:rsidR="00D30F71" w:rsidRPr="00D30F71" w:rsidRDefault="00D30F71" w:rsidP="00D30F71">
            <w:pPr>
              <w:autoSpaceDE w:val="0"/>
              <w:autoSpaceDN w:val="0"/>
              <w:adjustRightInd w:val="0"/>
              <w:spacing w:after="0" w:line="240" w:lineRule="auto"/>
              <w:rPr>
                <w:ins w:id="7605" w:author="Arjan" w:date="2012-12-10T16:22:00Z"/>
                <w:rFonts w:ascii="Arial" w:eastAsia="Times New Roman" w:hAnsi="Arial" w:cs="Arial"/>
                <w:b/>
                <w:bCs/>
                <w:color w:val="000000"/>
                <w:sz w:val="20"/>
                <w:szCs w:val="20"/>
              </w:rPr>
            </w:pPr>
            <w:ins w:id="7606" w:author="Arjan" w:date="2012-12-10T16:22:00Z">
              <w:r w:rsidRPr="00D30F71">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14:paraId="4BA5E703" w14:textId="77777777" w:rsidR="00D30F71" w:rsidRPr="00D30F71" w:rsidRDefault="00D30F71" w:rsidP="00D30F71">
            <w:pPr>
              <w:autoSpaceDE w:val="0"/>
              <w:autoSpaceDN w:val="0"/>
              <w:adjustRightInd w:val="0"/>
              <w:spacing w:after="0" w:line="240" w:lineRule="auto"/>
              <w:rPr>
                <w:ins w:id="7607" w:author="Arjan" w:date="2012-12-10T16:22:00Z"/>
                <w:rFonts w:ascii="Arial" w:eastAsia="Times New Roman" w:hAnsi="Arial" w:cs="Arial"/>
                <w:color w:val="000000"/>
                <w:sz w:val="20"/>
                <w:szCs w:val="20"/>
              </w:rPr>
            </w:pPr>
            <w:ins w:id="7608" w:author="Arjan" w:date="2012-12-10T16:22:00Z">
              <w:r w:rsidRPr="00D30F71">
                <w:rPr>
                  <w:rFonts w:ascii="Arial" w:eastAsia="Times New Roman" w:hAnsi="Arial" w:cs="Arial"/>
                  <w:color w:val="000000"/>
                  <w:sz w:val="20"/>
                  <w:szCs w:val="20"/>
                </w:rPr>
                <w:t>zie groep</w:t>
              </w:r>
            </w:ins>
          </w:p>
        </w:tc>
      </w:tr>
      <w:tr w:rsidR="00D30F71" w:rsidRPr="00D30F71" w14:paraId="5199DC69" w14:textId="77777777">
        <w:trPr>
          <w:trHeight w:val="230"/>
          <w:ins w:id="7609" w:author="Arjan" w:date="2012-12-10T16:22:00Z"/>
        </w:trPr>
        <w:tc>
          <w:tcPr>
            <w:tcW w:w="3690" w:type="dxa"/>
            <w:tcBorders>
              <w:top w:val="nil"/>
              <w:left w:val="nil"/>
              <w:bottom w:val="nil"/>
              <w:right w:val="nil"/>
            </w:tcBorders>
          </w:tcPr>
          <w:p w14:paraId="2461FCE2" w14:textId="77777777" w:rsidR="00D30F71" w:rsidRPr="00D30F71" w:rsidRDefault="00D30F71" w:rsidP="00D30F71">
            <w:pPr>
              <w:autoSpaceDE w:val="0"/>
              <w:autoSpaceDN w:val="0"/>
              <w:adjustRightInd w:val="0"/>
              <w:spacing w:after="0" w:line="240" w:lineRule="auto"/>
              <w:rPr>
                <w:ins w:id="761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5E2F248B" w14:textId="77777777" w:rsidR="00D30F71" w:rsidRPr="00D30F71" w:rsidRDefault="00D30F71" w:rsidP="00D30F71">
            <w:pPr>
              <w:autoSpaceDE w:val="0"/>
              <w:autoSpaceDN w:val="0"/>
              <w:adjustRightInd w:val="0"/>
              <w:spacing w:after="0" w:line="240" w:lineRule="auto"/>
              <w:rPr>
                <w:ins w:id="7611" w:author="Arjan" w:date="2012-12-10T16:22:00Z"/>
                <w:rFonts w:ascii="Arial" w:eastAsia="Times New Roman" w:hAnsi="Arial" w:cs="Arial"/>
                <w:color w:val="000000"/>
                <w:sz w:val="20"/>
                <w:szCs w:val="20"/>
              </w:rPr>
            </w:pPr>
          </w:p>
        </w:tc>
      </w:tr>
      <w:tr w:rsidR="00D30F71" w:rsidRPr="00D30F71" w14:paraId="3EA03DD8" w14:textId="77777777">
        <w:trPr>
          <w:trHeight w:val="230"/>
          <w:ins w:id="7612" w:author="Arjan" w:date="2012-12-10T16:22:00Z"/>
        </w:trPr>
        <w:tc>
          <w:tcPr>
            <w:tcW w:w="3690" w:type="dxa"/>
            <w:tcBorders>
              <w:top w:val="nil"/>
              <w:left w:val="nil"/>
              <w:bottom w:val="nil"/>
              <w:right w:val="nil"/>
            </w:tcBorders>
          </w:tcPr>
          <w:p w14:paraId="16A981E9" w14:textId="77777777" w:rsidR="00D30F71" w:rsidRPr="00D30F71" w:rsidRDefault="00D30F71" w:rsidP="00D30F71">
            <w:pPr>
              <w:autoSpaceDE w:val="0"/>
              <w:autoSpaceDN w:val="0"/>
              <w:adjustRightInd w:val="0"/>
              <w:spacing w:after="0" w:line="240" w:lineRule="auto"/>
              <w:rPr>
                <w:ins w:id="7613" w:author="Arjan" w:date="2012-12-10T16:22:00Z"/>
                <w:rFonts w:ascii="Arial" w:eastAsia="Times New Roman" w:hAnsi="Arial" w:cs="Arial"/>
                <w:b/>
                <w:bCs/>
                <w:color w:val="000000"/>
                <w:sz w:val="20"/>
                <w:szCs w:val="20"/>
              </w:rPr>
            </w:pPr>
            <w:ins w:id="7614" w:author="Arjan" w:date="2012-12-10T16:22:00Z">
              <w:r w:rsidRPr="00D30F71">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14:paraId="7FE99258" w14:textId="77777777" w:rsidR="00D30F71" w:rsidRPr="00D30F71" w:rsidRDefault="00D30F71" w:rsidP="00D30F71">
            <w:pPr>
              <w:autoSpaceDE w:val="0"/>
              <w:autoSpaceDN w:val="0"/>
              <w:adjustRightInd w:val="0"/>
              <w:spacing w:after="0" w:line="240" w:lineRule="auto"/>
              <w:rPr>
                <w:ins w:id="7615" w:author="Arjan" w:date="2012-12-10T16:22:00Z"/>
                <w:rFonts w:ascii="Arial" w:eastAsia="Times New Roman" w:hAnsi="Arial" w:cs="Arial"/>
                <w:color w:val="000000"/>
                <w:sz w:val="20"/>
                <w:szCs w:val="20"/>
              </w:rPr>
            </w:pPr>
            <w:ins w:id="7616" w:author="Arjan" w:date="2012-12-10T16:22:00Z">
              <w:r w:rsidRPr="00D30F71">
                <w:rPr>
                  <w:rFonts w:ascii="Arial" w:eastAsia="Times New Roman" w:hAnsi="Arial" w:cs="Arial"/>
                  <w:color w:val="000000"/>
                  <w:sz w:val="20"/>
                  <w:szCs w:val="20"/>
                </w:rPr>
                <w:t>zie groep</w:t>
              </w:r>
            </w:ins>
          </w:p>
        </w:tc>
      </w:tr>
      <w:tr w:rsidR="00D30F71" w:rsidRPr="00D30F71" w14:paraId="60A01865" w14:textId="77777777">
        <w:trPr>
          <w:trHeight w:val="230"/>
          <w:ins w:id="7617" w:author="Arjan" w:date="2012-12-10T16:22:00Z"/>
        </w:trPr>
        <w:tc>
          <w:tcPr>
            <w:tcW w:w="3690" w:type="dxa"/>
            <w:tcBorders>
              <w:top w:val="nil"/>
              <w:left w:val="nil"/>
              <w:bottom w:val="nil"/>
              <w:right w:val="nil"/>
            </w:tcBorders>
          </w:tcPr>
          <w:p w14:paraId="24715552" w14:textId="77777777" w:rsidR="00D30F71" w:rsidRPr="00D30F71" w:rsidRDefault="00D30F71" w:rsidP="00D30F71">
            <w:pPr>
              <w:autoSpaceDE w:val="0"/>
              <w:autoSpaceDN w:val="0"/>
              <w:adjustRightInd w:val="0"/>
              <w:spacing w:after="0" w:line="240" w:lineRule="auto"/>
              <w:rPr>
                <w:ins w:id="761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2AE2FA11" w14:textId="77777777" w:rsidR="00D30F71" w:rsidRPr="00D30F71" w:rsidRDefault="00D30F71" w:rsidP="00D30F71">
            <w:pPr>
              <w:autoSpaceDE w:val="0"/>
              <w:autoSpaceDN w:val="0"/>
              <w:adjustRightInd w:val="0"/>
              <w:spacing w:after="0" w:line="240" w:lineRule="auto"/>
              <w:rPr>
                <w:ins w:id="7619" w:author="Arjan" w:date="2012-12-10T16:22:00Z"/>
                <w:rFonts w:ascii="Arial" w:eastAsia="Times New Roman" w:hAnsi="Arial" w:cs="Arial"/>
                <w:color w:val="000000"/>
                <w:sz w:val="20"/>
                <w:szCs w:val="20"/>
              </w:rPr>
            </w:pPr>
          </w:p>
        </w:tc>
      </w:tr>
      <w:tr w:rsidR="00D30F71" w:rsidRPr="00D30F71" w14:paraId="50913E2F" w14:textId="77777777">
        <w:trPr>
          <w:trHeight w:val="230"/>
          <w:ins w:id="7620" w:author="Arjan" w:date="2012-12-10T16:22:00Z"/>
        </w:trPr>
        <w:tc>
          <w:tcPr>
            <w:tcW w:w="3690" w:type="dxa"/>
            <w:tcBorders>
              <w:top w:val="nil"/>
              <w:left w:val="nil"/>
              <w:bottom w:val="nil"/>
              <w:right w:val="nil"/>
            </w:tcBorders>
          </w:tcPr>
          <w:p w14:paraId="78D4B9B3" w14:textId="77777777" w:rsidR="00D30F71" w:rsidRPr="00D30F71" w:rsidRDefault="00D30F71" w:rsidP="00D30F71">
            <w:pPr>
              <w:autoSpaceDE w:val="0"/>
              <w:autoSpaceDN w:val="0"/>
              <w:adjustRightInd w:val="0"/>
              <w:spacing w:after="0" w:line="240" w:lineRule="auto"/>
              <w:rPr>
                <w:ins w:id="7621" w:author="Arjan" w:date="2012-12-10T16:22:00Z"/>
                <w:rFonts w:ascii="Arial" w:eastAsia="Times New Roman" w:hAnsi="Arial" w:cs="Arial"/>
                <w:b/>
                <w:bCs/>
                <w:color w:val="000000"/>
                <w:sz w:val="20"/>
                <w:szCs w:val="20"/>
              </w:rPr>
            </w:pPr>
            <w:ins w:id="7622" w:author="Arjan" w:date="2012-12-10T16:22:00Z">
              <w:r w:rsidRPr="00D30F71">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14:paraId="13E4EE28" w14:textId="77777777" w:rsidR="00D30F71" w:rsidRPr="00D30F71" w:rsidRDefault="00D30F71" w:rsidP="00D30F71">
            <w:pPr>
              <w:autoSpaceDE w:val="0"/>
              <w:autoSpaceDN w:val="0"/>
              <w:adjustRightInd w:val="0"/>
              <w:spacing w:after="0" w:line="240" w:lineRule="auto"/>
              <w:rPr>
                <w:ins w:id="7623" w:author="Arjan" w:date="2012-12-10T16:22:00Z"/>
                <w:rFonts w:ascii="Arial" w:eastAsia="Times New Roman" w:hAnsi="Arial" w:cs="Arial"/>
                <w:color w:val="000000"/>
                <w:sz w:val="20"/>
                <w:szCs w:val="20"/>
              </w:rPr>
            </w:pPr>
            <w:ins w:id="7624" w:author="Arjan" w:date="2012-12-10T16:22:00Z">
              <w:r w:rsidRPr="00D30F71">
                <w:rPr>
                  <w:rFonts w:ascii="Arial" w:eastAsia="Times New Roman" w:hAnsi="Arial" w:cs="Arial"/>
                  <w:color w:val="000000"/>
                  <w:sz w:val="20"/>
                  <w:szCs w:val="20"/>
                </w:rPr>
                <w:t>zie groep</w:t>
              </w:r>
            </w:ins>
          </w:p>
        </w:tc>
      </w:tr>
      <w:tr w:rsidR="00D30F71" w:rsidRPr="00D30F71" w14:paraId="32274FBC" w14:textId="77777777">
        <w:trPr>
          <w:trHeight w:val="230"/>
          <w:ins w:id="7625" w:author="Arjan" w:date="2012-12-10T16:22:00Z"/>
        </w:trPr>
        <w:tc>
          <w:tcPr>
            <w:tcW w:w="3690" w:type="dxa"/>
            <w:tcBorders>
              <w:top w:val="nil"/>
              <w:left w:val="nil"/>
              <w:bottom w:val="nil"/>
              <w:right w:val="nil"/>
            </w:tcBorders>
          </w:tcPr>
          <w:p w14:paraId="6F0B801E" w14:textId="77777777" w:rsidR="00D30F71" w:rsidRPr="00D30F71" w:rsidRDefault="00D30F71" w:rsidP="00D30F71">
            <w:pPr>
              <w:autoSpaceDE w:val="0"/>
              <w:autoSpaceDN w:val="0"/>
              <w:adjustRightInd w:val="0"/>
              <w:spacing w:after="0" w:line="240" w:lineRule="auto"/>
              <w:rPr>
                <w:ins w:id="7626"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273EE015" w14:textId="77777777" w:rsidR="00D30F71" w:rsidRPr="00D30F71" w:rsidRDefault="00D30F71" w:rsidP="00D30F71">
            <w:pPr>
              <w:autoSpaceDE w:val="0"/>
              <w:autoSpaceDN w:val="0"/>
              <w:adjustRightInd w:val="0"/>
              <w:spacing w:after="0" w:line="240" w:lineRule="auto"/>
              <w:rPr>
                <w:ins w:id="7627" w:author="Arjan" w:date="2012-12-10T16:22:00Z"/>
                <w:rFonts w:ascii="Arial" w:eastAsia="Times New Roman" w:hAnsi="Arial" w:cs="Arial"/>
                <w:color w:val="000000"/>
                <w:sz w:val="20"/>
                <w:szCs w:val="20"/>
              </w:rPr>
            </w:pPr>
          </w:p>
        </w:tc>
      </w:tr>
      <w:tr w:rsidR="00D30F71" w:rsidRPr="00D30F71" w14:paraId="2ED60E5D" w14:textId="77777777">
        <w:trPr>
          <w:trHeight w:val="230"/>
          <w:ins w:id="7628" w:author="Arjan" w:date="2012-12-10T16:22:00Z"/>
        </w:trPr>
        <w:tc>
          <w:tcPr>
            <w:tcW w:w="3690" w:type="dxa"/>
            <w:tcBorders>
              <w:top w:val="nil"/>
              <w:left w:val="nil"/>
              <w:bottom w:val="nil"/>
              <w:right w:val="nil"/>
            </w:tcBorders>
          </w:tcPr>
          <w:p w14:paraId="292AAB6D" w14:textId="77777777" w:rsidR="00D30F71" w:rsidRPr="00D30F71" w:rsidRDefault="00D30F71" w:rsidP="00D30F71">
            <w:pPr>
              <w:autoSpaceDE w:val="0"/>
              <w:autoSpaceDN w:val="0"/>
              <w:adjustRightInd w:val="0"/>
              <w:spacing w:after="0" w:line="240" w:lineRule="auto"/>
              <w:rPr>
                <w:ins w:id="7629" w:author="Arjan" w:date="2012-12-10T16:22:00Z"/>
                <w:rFonts w:ascii="Arial" w:eastAsia="Times New Roman" w:hAnsi="Arial" w:cs="Arial"/>
                <w:b/>
                <w:bCs/>
                <w:color w:val="000000"/>
                <w:sz w:val="20"/>
                <w:szCs w:val="20"/>
              </w:rPr>
            </w:pPr>
            <w:ins w:id="7630" w:author="Arjan" w:date="2012-12-10T16:22:00Z">
              <w:r w:rsidRPr="00D30F71">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14:paraId="64FF3D0D" w14:textId="77777777" w:rsidR="00D30F71" w:rsidRPr="00D30F71" w:rsidRDefault="00D30F71" w:rsidP="00D30F71">
            <w:pPr>
              <w:autoSpaceDE w:val="0"/>
              <w:autoSpaceDN w:val="0"/>
              <w:adjustRightInd w:val="0"/>
              <w:spacing w:after="0" w:line="240" w:lineRule="auto"/>
              <w:rPr>
                <w:ins w:id="7631" w:author="Arjan" w:date="2012-12-10T16:22:00Z"/>
                <w:rFonts w:ascii="Arial" w:eastAsia="Times New Roman" w:hAnsi="Arial" w:cs="Arial"/>
                <w:color w:val="000000"/>
                <w:sz w:val="20"/>
                <w:szCs w:val="20"/>
              </w:rPr>
            </w:pPr>
            <w:ins w:id="7632" w:author="Arjan" w:date="2012-12-10T16:22:00Z">
              <w:r w:rsidRPr="00D30F71">
                <w:rPr>
                  <w:rFonts w:ascii="Arial" w:eastAsia="Times New Roman" w:hAnsi="Arial" w:cs="Arial"/>
                  <w:color w:val="000000"/>
                  <w:sz w:val="20"/>
                  <w:szCs w:val="20"/>
                </w:rPr>
                <w:t>zie groep</w:t>
              </w:r>
            </w:ins>
          </w:p>
        </w:tc>
      </w:tr>
      <w:tr w:rsidR="00D30F71" w:rsidRPr="00D30F71" w14:paraId="518F3A87" w14:textId="77777777">
        <w:trPr>
          <w:trHeight w:val="230"/>
          <w:ins w:id="7633" w:author="Arjan" w:date="2012-12-10T16:22:00Z"/>
        </w:trPr>
        <w:tc>
          <w:tcPr>
            <w:tcW w:w="3690" w:type="dxa"/>
            <w:tcBorders>
              <w:top w:val="nil"/>
              <w:left w:val="nil"/>
              <w:bottom w:val="nil"/>
              <w:right w:val="nil"/>
            </w:tcBorders>
          </w:tcPr>
          <w:p w14:paraId="64F1DC2D" w14:textId="77777777" w:rsidR="00D30F71" w:rsidRPr="00D30F71" w:rsidRDefault="00D30F71" w:rsidP="00D30F71">
            <w:pPr>
              <w:autoSpaceDE w:val="0"/>
              <w:autoSpaceDN w:val="0"/>
              <w:adjustRightInd w:val="0"/>
              <w:spacing w:after="0" w:line="240" w:lineRule="auto"/>
              <w:rPr>
                <w:ins w:id="763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2D9894BF" w14:textId="77777777" w:rsidR="00D30F71" w:rsidRPr="00D30F71" w:rsidRDefault="00D30F71" w:rsidP="00D30F71">
            <w:pPr>
              <w:autoSpaceDE w:val="0"/>
              <w:autoSpaceDN w:val="0"/>
              <w:adjustRightInd w:val="0"/>
              <w:spacing w:after="0" w:line="240" w:lineRule="auto"/>
              <w:rPr>
                <w:ins w:id="7635" w:author="Arjan" w:date="2012-12-10T16:22:00Z"/>
                <w:rFonts w:ascii="Arial" w:eastAsia="Times New Roman" w:hAnsi="Arial" w:cs="Arial"/>
                <w:b/>
                <w:bCs/>
                <w:color w:val="000000"/>
                <w:sz w:val="20"/>
                <w:szCs w:val="20"/>
              </w:rPr>
            </w:pPr>
          </w:p>
        </w:tc>
      </w:tr>
      <w:tr w:rsidR="00D30F71" w:rsidRPr="00D30F71" w14:paraId="0DE17683" w14:textId="77777777">
        <w:trPr>
          <w:trHeight w:val="230"/>
          <w:ins w:id="7636" w:author="Arjan" w:date="2012-12-10T16:22:00Z"/>
        </w:trPr>
        <w:tc>
          <w:tcPr>
            <w:tcW w:w="3690" w:type="dxa"/>
            <w:tcBorders>
              <w:top w:val="nil"/>
              <w:left w:val="nil"/>
              <w:bottom w:val="nil"/>
              <w:right w:val="nil"/>
            </w:tcBorders>
          </w:tcPr>
          <w:p w14:paraId="7EC53065" w14:textId="77777777" w:rsidR="00D30F71" w:rsidRPr="00D30F71" w:rsidRDefault="00D30F71" w:rsidP="00D30F71">
            <w:pPr>
              <w:autoSpaceDE w:val="0"/>
              <w:autoSpaceDN w:val="0"/>
              <w:adjustRightInd w:val="0"/>
              <w:spacing w:after="0" w:line="240" w:lineRule="auto"/>
              <w:rPr>
                <w:ins w:id="7637" w:author="Arjan" w:date="2012-12-10T16:22:00Z"/>
                <w:rFonts w:ascii="Arial" w:eastAsia="Times New Roman" w:hAnsi="Arial" w:cs="Arial"/>
                <w:color w:val="000000"/>
                <w:sz w:val="20"/>
                <w:szCs w:val="20"/>
              </w:rPr>
            </w:pPr>
            <w:ins w:id="7638" w:author="Arjan" w:date="2012-12-10T16:22:00Z">
              <w:r w:rsidRPr="00D30F71">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6DDE8D59" w14:textId="77777777" w:rsidR="00D30F71" w:rsidRPr="00D30F71" w:rsidRDefault="00DA5D93" w:rsidP="00D30F71">
            <w:pPr>
              <w:autoSpaceDE w:val="0"/>
              <w:autoSpaceDN w:val="0"/>
              <w:adjustRightInd w:val="0"/>
              <w:spacing w:after="0" w:line="240" w:lineRule="auto"/>
              <w:rPr>
                <w:ins w:id="7639" w:author="Arjan" w:date="2012-12-10T16:22:00Z"/>
                <w:rFonts w:ascii="Arial" w:eastAsia="Times New Roman" w:hAnsi="Arial" w:cs="Arial"/>
                <w:color w:val="000000"/>
                <w:sz w:val="20"/>
                <w:szCs w:val="20"/>
              </w:rPr>
            </w:pPr>
            <w:ins w:id="7640"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Att.LowerBound</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0</w:t>
              </w:r>
              <w:r w:rsidRPr="00D30F71">
                <w:rPr>
                  <w:rFonts w:ascii="Arial" w:hAnsi="Arial" w:cs="Arial"/>
                  <w:sz w:val="20"/>
                  <w:szCs w:val="20"/>
                  <w:lang w:val="en-AU"/>
                </w:rPr>
                <w:fldChar w:fldCharType="end"/>
              </w:r>
              <w:r w:rsidR="00D30F71" w:rsidRPr="00D30F71">
                <w:rPr>
                  <w:rFonts w:ascii="Arial" w:eastAsia="Times New Roman" w:hAnsi="Arial" w:cs="Arial"/>
                  <w:color w:val="000000"/>
                  <w:sz w:val="20"/>
                  <w:szCs w:val="20"/>
                </w:rPr>
                <w:t xml:space="preserve"> - </w:t>
              </w:r>
              <w:r w:rsidRPr="00D30F71">
                <w:rPr>
                  <w:rFonts w:ascii="Arial" w:eastAsia="Times New Roman" w:hAnsi="Arial" w:cs="Arial"/>
                  <w:color w:val="000000"/>
                  <w:sz w:val="20"/>
                  <w:szCs w:val="20"/>
                </w:rPr>
                <w:fldChar w:fldCharType="begin" w:fldLock="1"/>
              </w:r>
              <w:r w:rsidR="00D30F71" w:rsidRPr="00D30F71">
                <w:rPr>
                  <w:rFonts w:ascii="Arial" w:eastAsia="Times New Roman" w:hAnsi="Arial" w:cs="Arial"/>
                  <w:color w:val="000000"/>
                  <w:sz w:val="20"/>
                  <w:szCs w:val="20"/>
                </w:rPr>
                <w:instrText>MERGEFIELD Att.UpperBound</w:instrText>
              </w:r>
              <w:r w:rsidRPr="00D30F71">
                <w:rPr>
                  <w:rFonts w:ascii="Arial" w:eastAsia="Times New Roman" w:hAnsi="Arial" w:cs="Arial"/>
                  <w:color w:val="000000"/>
                  <w:sz w:val="20"/>
                  <w:szCs w:val="20"/>
                </w:rPr>
                <w:fldChar w:fldCharType="separate"/>
              </w:r>
              <w:r w:rsidR="00D30F71" w:rsidRPr="00D30F71">
                <w:rPr>
                  <w:rFonts w:ascii="Arial" w:eastAsia="Times New Roman" w:hAnsi="Arial" w:cs="Arial"/>
                  <w:color w:val="000000"/>
                  <w:sz w:val="20"/>
                  <w:szCs w:val="20"/>
                </w:rPr>
                <w:t>1</w:t>
              </w:r>
              <w:r w:rsidRPr="00D30F71">
                <w:rPr>
                  <w:rFonts w:ascii="Arial" w:eastAsia="Times New Roman" w:hAnsi="Arial" w:cs="Arial"/>
                  <w:color w:val="000000"/>
                  <w:sz w:val="20"/>
                  <w:szCs w:val="20"/>
                </w:rPr>
                <w:fldChar w:fldCharType="end"/>
              </w:r>
            </w:ins>
          </w:p>
        </w:tc>
      </w:tr>
      <w:tr w:rsidR="00D30F71" w:rsidRPr="00D30F71" w14:paraId="2E58D772" w14:textId="77777777">
        <w:trPr>
          <w:trHeight w:val="200"/>
          <w:ins w:id="7641" w:author="Arjan" w:date="2012-12-10T16:22:00Z"/>
        </w:trPr>
        <w:tc>
          <w:tcPr>
            <w:tcW w:w="3690" w:type="dxa"/>
            <w:tcBorders>
              <w:top w:val="nil"/>
              <w:left w:val="nil"/>
              <w:bottom w:val="nil"/>
              <w:right w:val="nil"/>
            </w:tcBorders>
          </w:tcPr>
          <w:p w14:paraId="1D8C37B7" w14:textId="77777777" w:rsidR="00D30F71" w:rsidRPr="00D30F71" w:rsidRDefault="00D30F71" w:rsidP="00D30F71">
            <w:pPr>
              <w:autoSpaceDE w:val="0"/>
              <w:autoSpaceDN w:val="0"/>
              <w:adjustRightInd w:val="0"/>
              <w:spacing w:after="0" w:line="240" w:lineRule="auto"/>
              <w:rPr>
                <w:ins w:id="764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27421CD5" w14:textId="77777777" w:rsidR="00D30F71" w:rsidRPr="00D30F71" w:rsidRDefault="00D30F71" w:rsidP="00D30F71">
            <w:pPr>
              <w:autoSpaceDE w:val="0"/>
              <w:autoSpaceDN w:val="0"/>
              <w:adjustRightInd w:val="0"/>
              <w:spacing w:after="0" w:line="240" w:lineRule="auto"/>
              <w:rPr>
                <w:ins w:id="7643" w:author="Arjan" w:date="2012-12-10T16:22:00Z"/>
                <w:rFonts w:ascii="Arial" w:eastAsia="Times New Roman" w:hAnsi="Arial" w:cs="Arial"/>
                <w:b/>
                <w:bCs/>
                <w:color w:val="000000"/>
                <w:sz w:val="20"/>
                <w:szCs w:val="20"/>
              </w:rPr>
            </w:pPr>
          </w:p>
        </w:tc>
      </w:tr>
      <w:tr w:rsidR="00D30F71" w:rsidRPr="00D30F71" w14:paraId="3CF9EBF1" w14:textId="77777777">
        <w:trPr>
          <w:trHeight w:val="200"/>
          <w:ins w:id="7644" w:author="Arjan" w:date="2012-12-10T16:22:00Z"/>
        </w:trPr>
        <w:tc>
          <w:tcPr>
            <w:tcW w:w="3690" w:type="dxa"/>
            <w:tcBorders>
              <w:top w:val="nil"/>
              <w:left w:val="nil"/>
              <w:bottom w:val="nil"/>
              <w:right w:val="nil"/>
            </w:tcBorders>
          </w:tcPr>
          <w:p w14:paraId="214DEF82" w14:textId="77777777" w:rsidR="00D30F71" w:rsidRPr="00D30F71" w:rsidRDefault="00D30F71" w:rsidP="00D30F71">
            <w:pPr>
              <w:autoSpaceDE w:val="0"/>
              <w:autoSpaceDN w:val="0"/>
              <w:adjustRightInd w:val="0"/>
              <w:spacing w:after="0" w:line="240" w:lineRule="auto"/>
              <w:rPr>
                <w:ins w:id="7645" w:author="Arjan" w:date="2012-12-10T16:22:00Z"/>
                <w:rFonts w:ascii="Arial" w:eastAsia="Times New Roman" w:hAnsi="Arial" w:cs="Arial"/>
                <w:color w:val="000000"/>
                <w:sz w:val="20"/>
                <w:szCs w:val="20"/>
              </w:rPr>
            </w:pPr>
            <w:ins w:id="7646" w:author="Arjan" w:date="2012-12-10T16:22:00Z">
              <w:r w:rsidRPr="00D30F71">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45E9FF74" w14:textId="77777777" w:rsidR="00D30F71" w:rsidRPr="00D30F71" w:rsidRDefault="00D30F71" w:rsidP="00D30F71">
            <w:pPr>
              <w:autoSpaceDE w:val="0"/>
              <w:autoSpaceDN w:val="0"/>
              <w:adjustRightInd w:val="0"/>
              <w:spacing w:after="0" w:line="240" w:lineRule="auto"/>
              <w:rPr>
                <w:ins w:id="7647" w:author="Arjan" w:date="2012-12-10T16:22:00Z"/>
                <w:rFonts w:ascii="Arial" w:eastAsia="Times New Roman" w:hAnsi="Arial" w:cs="Arial"/>
                <w:color w:val="000000"/>
                <w:sz w:val="20"/>
                <w:szCs w:val="20"/>
              </w:rPr>
            </w:pPr>
            <w:ins w:id="7648" w:author="Arjan" w:date="2012-12-10T16:22:00Z">
              <w:r w:rsidRPr="00D30F71">
                <w:rPr>
                  <w:rFonts w:ascii="Arial" w:eastAsia="Times New Roman" w:hAnsi="Arial" w:cs="Arial"/>
                  <w:color w:val="000000"/>
                  <w:sz w:val="20"/>
                  <w:szCs w:val="20"/>
                </w:rPr>
                <w:t>Gemeentelijk kerngegeven</w:t>
              </w:r>
            </w:ins>
          </w:p>
        </w:tc>
      </w:tr>
      <w:tr w:rsidR="00D30F71" w:rsidRPr="00D30F71" w14:paraId="04B5E196" w14:textId="77777777">
        <w:trPr>
          <w:trHeight w:val="230"/>
          <w:ins w:id="7649" w:author="Arjan" w:date="2012-12-10T16:22:00Z"/>
        </w:trPr>
        <w:tc>
          <w:tcPr>
            <w:tcW w:w="3690" w:type="dxa"/>
            <w:tcBorders>
              <w:top w:val="nil"/>
              <w:left w:val="nil"/>
              <w:bottom w:val="nil"/>
              <w:right w:val="nil"/>
            </w:tcBorders>
          </w:tcPr>
          <w:p w14:paraId="5ADD5E7B" w14:textId="77777777" w:rsidR="00D30F71" w:rsidRPr="00D30F71" w:rsidRDefault="00D30F71" w:rsidP="00D30F71">
            <w:pPr>
              <w:autoSpaceDE w:val="0"/>
              <w:autoSpaceDN w:val="0"/>
              <w:adjustRightInd w:val="0"/>
              <w:spacing w:after="0" w:line="240" w:lineRule="auto"/>
              <w:rPr>
                <w:ins w:id="765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797E7E08" w14:textId="77777777" w:rsidR="00D30F71" w:rsidRPr="00D30F71" w:rsidRDefault="00D30F71" w:rsidP="00D30F71">
            <w:pPr>
              <w:autoSpaceDE w:val="0"/>
              <w:autoSpaceDN w:val="0"/>
              <w:adjustRightInd w:val="0"/>
              <w:spacing w:after="0" w:line="240" w:lineRule="auto"/>
              <w:rPr>
                <w:ins w:id="7651" w:author="Arjan" w:date="2012-12-10T16:22:00Z"/>
                <w:rFonts w:ascii="Arial" w:eastAsia="Times New Roman" w:hAnsi="Arial" w:cs="Arial"/>
                <w:b/>
                <w:bCs/>
                <w:color w:val="000000"/>
                <w:sz w:val="20"/>
                <w:szCs w:val="20"/>
              </w:rPr>
            </w:pPr>
          </w:p>
        </w:tc>
      </w:tr>
      <w:tr w:rsidR="00D30F71" w:rsidRPr="00D30F71" w14:paraId="1D19035F" w14:textId="77777777">
        <w:trPr>
          <w:trHeight w:val="230"/>
          <w:ins w:id="7652" w:author="Arjan" w:date="2012-12-10T16:22:00Z"/>
        </w:trPr>
        <w:tc>
          <w:tcPr>
            <w:tcW w:w="3690" w:type="dxa"/>
            <w:tcBorders>
              <w:top w:val="nil"/>
              <w:left w:val="nil"/>
              <w:bottom w:val="nil"/>
              <w:right w:val="nil"/>
            </w:tcBorders>
          </w:tcPr>
          <w:p w14:paraId="509BE187" w14:textId="77777777" w:rsidR="00D30F71" w:rsidRPr="00D30F71" w:rsidRDefault="00D30F71" w:rsidP="00D30F71">
            <w:pPr>
              <w:autoSpaceDE w:val="0"/>
              <w:autoSpaceDN w:val="0"/>
              <w:adjustRightInd w:val="0"/>
              <w:spacing w:after="0" w:line="240" w:lineRule="auto"/>
              <w:rPr>
                <w:ins w:id="7653" w:author="Arjan" w:date="2012-12-10T16:22:00Z"/>
                <w:rFonts w:ascii="Arial" w:eastAsia="Times New Roman" w:hAnsi="Arial" w:cs="Arial"/>
                <w:color w:val="000000"/>
                <w:sz w:val="20"/>
                <w:szCs w:val="20"/>
              </w:rPr>
            </w:pPr>
            <w:ins w:id="7654" w:author="Arjan" w:date="2012-12-10T16:22:00Z">
              <w:r w:rsidRPr="00D30F71">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0727CE10" w14:textId="77777777" w:rsidR="00D30F71" w:rsidRPr="00D30F71" w:rsidRDefault="00D30F71" w:rsidP="00D30F71">
            <w:pPr>
              <w:autoSpaceDE w:val="0"/>
              <w:autoSpaceDN w:val="0"/>
              <w:adjustRightInd w:val="0"/>
              <w:spacing w:after="0" w:line="240" w:lineRule="auto"/>
              <w:rPr>
                <w:ins w:id="7655" w:author="Arjan" w:date="2012-12-10T16:22:00Z"/>
                <w:rFonts w:ascii="Arial" w:eastAsia="Times New Roman" w:hAnsi="Arial" w:cs="Arial"/>
                <w:color w:val="000000"/>
                <w:sz w:val="20"/>
                <w:szCs w:val="20"/>
              </w:rPr>
            </w:pPr>
          </w:p>
        </w:tc>
      </w:tr>
    </w:tbl>
    <w:p w14:paraId="63A318E5" w14:textId="77777777" w:rsidR="00D30F71" w:rsidRPr="00D30F71" w:rsidRDefault="00DA5D93" w:rsidP="00D30F71">
      <w:pPr>
        <w:autoSpaceDE w:val="0"/>
        <w:autoSpaceDN w:val="0"/>
        <w:adjustRightInd w:val="0"/>
        <w:spacing w:before="240" w:after="60" w:line="240" w:lineRule="auto"/>
        <w:outlineLvl w:val="3"/>
        <w:rPr>
          <w:ins w:id="7656" w:author="Arjan" w:date="2012-12-10T16:22:00Z"/>
          <w:rFonts w:ascii="Arial" w:eastAsia="Times New Roman" w:hAnsi="Arial" w:cs="Arial"/>
          <w:b/>
          <w:bCs/>
          <w:color w:val="004080"/>
          <w:sz w:val="24"/>
          <w:szCs w:val="24"/>
        </w:rPr>
      </w:pPr>
      <w:ins w:id="7657"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b/>
            <w:bCs/>
            <w:color w:val="004080"/>
            <w:sz w:val="24"/>
            <w:szCs w:val="24"/>
          </w:rPr>
          <w:instrText>Att.Stereotype</w:instrText>
        </w:r>
        <w:r w:rsidRPr="00D30F71">
          <w:rPr>
            <w:rFonts w:ascii="Arial" w:hAnsi="Arial" w:cs="Arial"/>
            <w:sz w:val="20"/>
            <w:szCs w:val="20"/>
            <w:lang w:val="en-AU"/>
          </w:rPr>
          <w:fldChar w:fldCharType="separate"/>
        </w:r>
        <w:r w:rsidR="00D30F71" w:rsidRPr="00D30F71">
          <w:rPr>
            <w:rFonts w:ascii="Arial" w:eastAsia="Times New Roman" w:hAnsi="Arial" w:cs="Arial"/>
            <w:b/>
            <w:bCs/>
            <w:color w:val="004080"/>
            <w:sz w:val="24"/>
            <w:szCs w:val="24"/>
          </w:rPr>
          <w:t>«Attribuutsoort»</w:t>
        </w:r>
        <w:r w:rsidRPr="00D30F71">
          <w:rPr>
            <w:rFonts w:ascii="Arial" w:hAnsi="Arial" w:cs="Arial"/>
            <w:sz w:val="20"/>
            <w:szCs w:val="20"/>
            <w:lang w:val="en-AU"/>
          </w:rPr>
          <w:fldChar w:fldCharType="end"/>
        </w:r>
        <w:r w:rsidR="00D30F71" w:rsidRPr="00D30F71">
          <w:rPr>
            <w:rFonts w:ascii="Arial" w:eastAsia="Times New Roman" w:hAnsi="Arial" w:cs="Arial"/>
            <w:b/>
            <w:bCs/>
            <w:color w:val="004080"/>
            <w:sz w:val="24"/>
            <w:szCs w:val="24"/>
          </w:rPr>
          <w:t xml:space="preserve"> </w:t>
        </w:r>
        <w:r w:rsidRPr="00D30F71">
          <w:rPr>
            <w:rFonts w:ascii="Arial" w:eastAsia="Times New Roman" w:hAnsi="Arial" w:cs="Arial"/>
            <w:b/>
            <w:bCs/>
            <w:color w:val="004080"/>
            <w:sz w:val="24"/>
            <w:szCs w:val="24"/>
          </w:rPr>
          <w:fldChar w:fldCharType="begin" w:fldLock="1"/>
        </w:r>
        <w:r w:rsidR="00D30F71" w:rsidRPr="00D30F71">
          <w:rPr>
            <w:rFonts w:ascii="Arial" w:eastAsia="Times New Roman" w:hAnsi="Arial" w:cs="Arial"/>
            <w:b/>
            <w:bCs/>
            <w:color w:val="004080"/>
            <w:sz w:val="24"/>
            <w:szCs w:val="24"/>
          </w:rPr>
          <w:instrText>MERGEFIELD Att.Name</w:instrText>
        </w:r>
        <w:r w:rsidRPr="00D30F71">
          <w:rPr>
            <w:rFonts w:ascii="Arial" w:eastAsia="Times New Roman" w:hAnsi="Arial" w:cs="Arial"/>
            <w:b/>
            <w:bCs/>
            <w:color w:val="004080"/>
            <w:sz w:val="24"/>
            <w:szCs w:val="24"/>
          </w:rPr>
          <w:fldChar w:fldCharType="separate"/>
        </w:r>
        <w:r w:rsidR="00D30F71" w:rsidRPr="00D30F71">
          <w:rPr>
            <w:rFonts w:ascii="Arial" w:eastAsia="Times New Roman" w:hAnsi="Arial" w:cs="Arial"/>
            <w:b/>
            <w:bCs/>
            <w:color w:val="004080"/>
            <w:sz w:val="24"/>
            <w:szCs w:val="24"/>
          </w:rPr>
          <w:t>Contactpersoon emailadres</w:t>
        </w:r>
        <w:r w:rsidRPr="00D30F71">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D30F71" w:rsidRPr="00D30F71" w14:paraId="5897E701" w14:textId="77777777">
        <w:trPr>
          <w:trHeight w:val="230"/>
          <w:ins w:id="7658" w:author="Arjan" w:date="2012-12-10T16:22:00Z"/>
        </w:trPr>
        <w:tc>
          <w:tcPr>
            <w:tcW w:w="3690" w:type="dxa"/>
            <w:tcBorders>
              <w:top w:val="nil"/>
              <w:left w:val="nil"/>
              <w:bottom w:val="nil"/>
              <w:right w:val="nil"/>
            </w:tcBorders>
          </w:tcPr>
          <w:p w14:paraId="02FEEAAD" w14:textId="77777777" w:rsidR="00D30F71" w:rsidRPr="00D30F71" w:rsidRDefault="00D30F71" w:rsidP="00D30F71">
            <w:pPr>
              <w:autoSpaceDE w:val="0"/>
              <w:autoSpaceDN w:val="0"/>
              <w:adjustRightInd w:val="0"/>
              <w:spacing w:after="0" w:line="240" w:lineRule="auto"/>
              <w:rPr>
                <w:ins w:id="7659" w:author="Arjan" w:date="2012-12-10T16:22:00Z"/>
                <w:rFonts w:ascii="Arial" w:eastAsia="Times New Roman" w:hAnsi="Arial" w:cs="Arial"/>
                <w:color w:val="000000"/>
                <w:sz w:val="20"/>
                <w:szCs w:val="20"/>
              </w:rPr>
            </w:pPr>
            <w:ins w:id="7660" w:author="Arjan" w:date="2012-12-10T16:22:00Z">
              <w:r w:rsidRPr="00D30F71">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087DAE64" w14:textId="77777777" w:rsidR="00D30F71" w:rsidRPr="00D30F71" w:rsidRDefault="00DA5D93" w:rsidP="00D30F71">
            <w:pPr>
              <w:autoSpaceDE w:val="0"/>
              <w:autoSpaceDN w:val="0"/>
              <w:adjustRightInd w:val="0"/>
              <w:spacing w:after="0" w:line="240" w:lineRule="auto"/>
              <w:rPr>
                <w:ins w:id="7661" w:author="Arjan" w:date="2012-12-10T16:22:00Z"/>
                <w:rFonts w:ascii="Arial" w:eastAsia="Times New Roman" w:hAnsi="Arial" w:cs="Arial"/>
                <w:color w:val="000000"/>
                <w:sz w:val="20"/>
                <w:szCs w:val="20"/>
              </w:rPr>
            </w:pPr>
            <w:ins w:id="7662"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emailadres</w:t>
              </w:r>
              <w:r w:rsidRPr="00D30F71">
                <w:rPr>
                  <w:rFonts w:ascii="Arial" w:hAnsi="Arial" w:cs="Arial"/>
                  <w:sz w:val="20"/>
                  <w:szCs w:val="20"/>
                  <w:lang w:val="en-AU"/>
                </w:rPr>
                <w:fldChar w:fldCharType="end"/>
              </w:r>
            </w:ins>
          </w:p>
        </w:tc>
      </w:tr>
      <w:tr w:rsidR="00D30F71" w:rsidRPr="00D30F71" w14:paraId="32E3C71D" w14:textId="77777777">
        <w:trPr>
          <w:ins w:id="7663" w:author="Arjan" w:date="2012-12-10T16:22:00Z"/>
        </w:trPr>
        <w:tc>
          <w:tcPr>
            <w:tcW w:w="3690" w:type="dxa"/>
            <w:tcBorders>
              <w:top w:val="nil"/>
              <w:left w:val="nil"/>
              <w:bottom w:val="nil"/>
              <w:right w:val="nil"/>
            </w:tcBorders>
          </w:tcPr>
          <w:p w14:paraId="5685F66E" w14:textId="77777777" w:rsidR="00D30F71" w:rsidRPr="00D30F71" w:rsidRDefault="00D30F71" w:rsidP="00D30F71">
            <w:pPr>
              <w:autoSpaceDE w:val="0"/>
              <w:autoSpaceDN w:val="0"/>
              <w:adjustRightInd w:val="0"/>
              <w:spacing w:after="0" w:line="240" w:lineRule="auto"/>
              <w:rPr>
                <w:ins w:id="766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6C4BCC26" w14:textId="77777777" w:rsidR="00D30F71" w:rsidRPr="00D30F71" w:rsidRDefault="00D30F71" w:rsidP="00D30F71">
            <w:pPr>
              <w:autoSpaceDE w:val="0"/>
              <w:autoSpaceDN w:val="0"/>
              <w:adjustRightInd w:val="0"/>
              <w:spacing w:after="0" w:line="240" w:lineRule="auto"/>
              <w:rPr>
                <w:ins w:id="7665" w:author="Arjan" w:date="2012-12-10T16:22:00Z"/>
                <w:rFonts w:ascii="Arial" w:eastAsia="Times New Roman" w:hAnsi="Arial" w:cs="Arial"/>
                <w:b/>
                <w:bCs/>
                <w:color w:val="000000"/>
                <w:sz w:val="20"/>
                <w:szCs w:val="20"/>
              </w:rPr>
            </w:pPr>
          </w:p>
        </w:tc>
      </w:tr>
      <w:tr w:rsidR="00D30F71" w:rsidRPr="00D30F71" w14:paraId="701168DF" w14:textId="77777777">
        <w:trPr>
          <w:ins w:id="7666" w:author="Arjan" w:date="2012-12-10T16:22:00Z"/>
        </w:trPr>
        <w:tc>
          <w:tcPr>
            <w:tcW w:w="3690" w:type="dxa"/>
            <w:tcBorders>
              <w:top w:val="nil"/>
              <w:left w:val="nil"/>
              <w:bottom w:val="nil"/>
              <w:right w:val="nil"/>
            </w:tcBorders>
          </w:tcPr>
          <w:p w14:paraId="675A805F" w14:textId="77777777" w:rsidR="00D30F71" w:rsidRPr="00D30F71" w:rsidRDefault="00D30F71" w:rsidP="00D30F71">
            <w:pPr>
              <w:autoSpaceDE w:val="0"/>
              <w:autoSpaceDN w:val="0"/>
              <w:adjustRightInd w:val="0"/>
              <w:spacing w:after="0" w:line="240" w:lineRule="auto"/>
              <w:rPr>
                <w:ins w:id="7667" w:author="Arjan" w:date="2012-12-10T16:22:00Z"/>
                <w:rFonts w:ascii="Arial" w:eastAsia="Times New Roman" w:hAnsi="Arial" w:cs="Arial"/>
                <w:color w:val="000000"/>
                <w:sz w:val="20"/>
                <w:szCs w:val="20"/>
              </w:rPr>
            </w:pPr>
            <w:ins w:id="7668" w:author="Arjan" w:date="2012-12-10T16:22:00Z">
              <w:r w:rsidRPr="00D30F71">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15FB9860" w14:textId="77777777" w:rsidR="00D30F71" w:rsidRPr="00D30F71" w:rsidRDefault="00D30F71" w:rsidP="00D30F71">
            <w:pPr>
              <w:autoSpaceDE w:val="0"/>
              <w:autoSpaceDN w:val="0"/>
              <w:adjustRightInd w:val="0"/>
              <w:spacing w:after="0" w:line="240" w:lineRule="auto"/>
              <w:rPr>
                <w:ins w:id="7669" w:author="Arjan" w:date="2012-12-10T16:22:00Z"/>
                <w:rFonts w:ascii="Arial" w:eastAsia="Times New Roman" w:hAnsi="Arial" w:cs="Arial"/>
                <w:color w:val="000000"/>
                <w:sz w:val="20"/>
                <w:szCs w:val="20"/>
              </w:rPr>
            </w:pPr>
            <w:ins w:id="7670" w:author="Arjan" w:date="2012-12-10T16:22:00Z">
              <w:r w:rsidRPr="00D30F71">
                <w:rPr>
                  <w:rFonts w:ascii="Arial" w:eastAsia="Times New Roman" w:hAnsi="Arial" w:cs="Arial"/>
                  <w:color w:val="000000"/>
                  <w:sz w:val="20"/>
                  <w:szCs w:val="20"/>
                </w:rPr>
                <w:t>KING</w:t>
              </w:r>
            </w:ins>
          </w:p>
        </w:tc>
      </w:tr>
      <w:tr w:rsidR="00D30F71" w:rsidRPr="00D30F71" w14:paraId="676EFB23" w14:textId="77777777">
        <w:trPr>
          <w:ins w:id="7671" w:author="Arjan" w:date="2012-12-10T16:22:00Z"/>
        </w:trPr>
        <w:tc>
          <w:tcPr>
            <w:tcW w:w="3690" w:type="dxa"/>
            <w:tcBorders>
              <w:top w:val="nil"/>
              <w:left w:val="nil"/>
              <w:bottom w:val="nil"/>
              <w:right w:val="nil"/>
            </w:tcBorders>
          </w:tcPr>
          <w:p w14:paraId="66F13695" w14:textId="77777777" w:rsidR="00D30F71" w:rsidRPr="00D30F71" w:rsidRDefault="00D30F71" w:rsidP="00D30F71">
            <w:pPr>
              <w:autoSpaceDE w:val="0"/>
              <w:autoSpaceDN w:val="0"/>
              <w:adjustRightInd w:val="0"/>
              <w:spacing w:after="0" w:line="240" w:lineRule="auto"/>
              <w:rPr>
                <w:ins w:id="767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4EC7F0D5" w14:textId="77777777" w:rsidR="00D30F71" w:rsidRPr="00D30F71" w:rsidRDefault="00D30F71" w:rsidP="00D30F71">
            <w:pPr>
              <w:autoSpaceDE w:val="0"/>
              <w:autoSpaceDN w:val="0"/>
              <w:adjustRightInd w:val="0"/>
              <w:spacing w:after="0" w:line="240" w:lineRule="auto"/>
              <w:rPr>
                <w:ins w:id="7673" w:author="Arjan" w:date="2012-12-10T16:22:00Z"/>
                <w:rFonts w:ascii="Arial" w:eastAsia="Times New Roman" w:hAnsi="Arial" w:cs="Arial"/>
                <w:b/>
                <w:bCs/>
                <w:color w:val="000000"/>
                <w:sz w:val="20"/>
                <w:szCs w:val="20"/>
              </w:rPr>
            </w:pPr>
          </w:p>
        </w:tc>
      </w:tr>
      <w:tr w:rsidR="00D30F71" w:rsidRPr="00D30F71" w14:paraId="4CA085B6" w14:textId="77777777">
        <w:trPr>
          <w:ins w:id="7674" w:author="Arjan" w:date="2012-12-10T16:22:00Z"/>
        </w:trPr>
        <w:tc>
          <w:tcPr>
            <w:tcW w:w="3690" w:type="dxa"/>
            <w:tcBorders>
              <w:top w:val="nil"/>
              <w:left w:val="nil"/>
              <w:bottom w:val="nil"/>
              <w:right w:val="nil"/>
            </w:tcBorders>
          </w:tcPr>
          <w:p w14:paraId="27A54CCD" w14:textId="77777777" w:rsidR="00D30F71" w:rsidRPr="00D30F71" w:rsidRDefault="00D30F71" w:rsidP="00D30F71">
            <w:pPr>
              <w:autoSpaceDE w:val="0"/>
              <w:autoSpaceDN w:val="0"/>
              <w:adjustRightInd w:val="0"/>
              <w:spacing w:after="0" w:line="240" w:lineRule="auto"/>
              <w:rPr>
                <w:ins w:id="7675" w:author="Arjan" w:date="2012-12-10T16:22:00Z"/>
                <w:rFonts w:ascii="Arial" w:eastAsia="Times New Roman" w:hAnsi="Arial" w:cs="Arial"/>
                <w:color w:val="000000"/>
                <w:sz w:val="20"/>
                <w:szCs w:val="20"/>
              </w:rPr>
            </w:pPr>
            <w:ins w:id="7676" w:author="Arjan" w:date="2012-12-10T16:22:00Z">
              <w:r w:rsidRPr="00D30F71">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0B801B35" w14:textId="77777777" w:rsidR="00D30F71" w:rsidRPr="00D30F71" w:rsidRDefault="00D30F71" w:rsidP="00D30F71">
            <w:pPr>
              <w:autoSpaceDE w:val="0"/>
              <w:autoSpaceDN w:val="0"/>
              <w:adjustRightInd w:val="0"/>
              <w:spacing w:after="0" w:line="240" w:lineRule="auto"/>
              <w:rPr>
                <w:ins w:id="7677" w:author="Arjan" w:date="2012-12-10T16:22:00Z"/>
                <w:rFonts w:ascii="Arial" w:eastAsia="Times New Roman" w:hAnsi="Arial" w:cs="Arial"/>
                <w:color w:val="000000"/>
                <w:sz w:val="20"/>
                <w:szCs w:val="20"/>
              </w:rPr>
            </w:pPr>
          </w:p>
        </w:tc>
      </w:tr>
      <w:tr w:rsidR="00D30F71" w:rsidRPr="00D30F71" w14:paraId="6E65C6EA" w14:textId="77777777">
        <w:trPr>
          <w:ins w:id="7678" w:author="Arjan" w:date="2012-12-10T16:22:00Z"/>
        </w:trPr>
        <w:tc>
          <w:tcPr>
            <w:tcW w:w="3690" w:type="dxa"/>
            <w:tcBorders>
              <w:top w:val="nil"/>
              <w:left w:val="nil"/>
              <w:bottom w:val="nil"/>
              <w:right w:val="nil"/>
            </w:tcBorders>
          </w:tcPr>
          <w:p w14:paraId="45367F91" w14:textId="77777777" w:rsidR="00D30F71" w:rsidRPr="00D30F71" w:rsidRDefault="00D30F71" w:rsidP="00D30F71">
            <w:pPr>
              <w:autoSpaceDE w:val="0"/>
              <w:autoSpaceDN w:val="0"/>
              <w:adjustRightInd w:val="0"/>
              <w:spacing w:after="0" w:line="240" w:lineRule="auto"/>
              <w:rPr>
                <w:ins w:id="7679"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56C8BF75" w14:textId="77777777" w:rsidR="00D30F71" w:rsidRPr="00D30F71" w:rsidRDefault="00D30F71" w:rsidP="00D30F71">
            <w:pPr>
              <w:autoSpaceDE w:val="0"/>
              <w:autoSpaceDN w:val="0"/>
              <w:adjustRightInd w:val="0"/>
              <w:spacing w:after="0" w:line="240" w:lineRule="auto"/>
              <w:rPr>
                <w:ins w:id="7680" w:author="Arjan" w:date="2012-12-10T16:22:00Z"/>
                <w:rFonts w:ascii="Arial" w:eastAsia="Times New Roman" w:hAnsi="Arial" w:cs="Arial"/>
                <w:b/>
                <w:bCs/>
                <w:color w:val="000000"/>
                <w:sz w:val="20"/>
                <w:szCs w:val="20"/>
              </w:rPr>
            </w:pPr>
          </w:p>
        </w:tc>
      </w:tr>
      <w:tr w:rsidR="00D30F71" w:rsidRPr="00D30F71" w14:paraId="0D244A73" w14:textId="77777777">
        <w:trPr>
          <w:trHeight w:val="335"/>
          <w:ins w:id="7681" w:author="Arjan" w:date="2012-12-10T16:22:00Z"/>
        </w:trPr>
        <w:tc>
          <w:tcPr>
            <w:tcW w:w="3690" w:type="dxa"/>
            <w:tcBorders>
              <w:top w:val="nil"/>
              <w:left w:val="nil"/>
              <w:bottom w:val="nil"/>
              <w:right w:val="nil"/>
            </w:tcBorders>
          </w:tcPr>
          <w:p w14:paraId="518CEFED" w14:textId="77777777" w:rsidR="00D30F71" w:rsidRPr="00D30F71" w:rsidRDefault="00D30F71" w:rsidP="00D30F71">
            <w:pPr>
              <w:autoSpaceDE w:val="0"/>
              <w:autoSpaceDN w:val="0"/>
              <w:adjustRightInd w:val="0"/>
              <w:spacing w:after="0" w:line="240" w:lineRule="auto"/>
              <w:rPr>
                <w:ins w:id="7682" w:author="Arjan" w:date="2012-12-10T16:22:00Z"/>
                <w:rFonts w:ascii="Arial" w:eastAsia="Times New Roman" w:hAnsi="Arial" w:cs="Arial"/>
                <w:color w:val="000000"/>
                <w:sz w:val="20"/>
                <w:szCs w:val="20"/>
              </w:rPr>
            </w:pPr>
            <w:ins w:id="7683" w:author="Arjan" w:date="2012-12-10T16:22:00Z">
              <w:r w:rsidRPr="00D30F71">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26DD26C0" w14:textId="77777777" w:rsidR="00D30F71" w:rsidRPr="00D30F71" w:rsidRDefault="00DA5D93" w:rsidP="00D30F71">
            <w:pPr>
              <w:autoSpaceDE w:val="0"/>
              <w:autoSpaceDN w:val="0"/>
              <w:adjustRightInd w:val="0"/>
              <w:spacing w:after="0" w:line="240" w:lineRule="auto"/>
              <w:rPr>
                <w:ins w:id="7684" w:author="Arjan" w:date="2012-12-10T16:22:00Z"/>
                <w:rFonts w:ascii="Arial" w:eastAsia="Times New Roman" w:hAnsi="Arial" w:cs="Arial"/>
                <w:color w:val="000000"/>
                <w:sz w:val="20"/>
                <w:szCs w:val="20"/>
              </w:rPr>
            </w:pPr>
            <w:ins w:id="7685"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Att.Alias</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contactpersoon.emailadres</w:t>
              </w:r>
              <w:r w:rsidRPr="00D30F71">
                <w:rPr>
                  <w:rFonts w:ascii="Arial" w:hAnsi="Arial" w:cs="Arial"/>
                  <w:sz w:val="20"/>
                  <w:szCs w:val="20"/>
                  <w:lang w:val="en-AU"/>
                </w:rPr>
                <w:fldChar w:fldCharType="end"/>
              </w:r>
            </w:ins>
          </w:p>
        </w:tc>
      </w:tr>
      <w:tr w:rsidR="00D30F71" w:rsidRPr="00D30F71" w14:paraId="6A276873" w14:textId="77777777">
        <w:trPr>
          <w:trHeight w:val="215"/>
          <w:ins w:id="7686" w:author="Arjan" w:date="2012-12-10T16:22:00Z"/>
        </w:trPr>
        <w:tc>
          <w:tcPr>
            <w:tcW w:w="3690" w:type="dxa"/>
            <w:tcBorders>
              <w:top w:val="nil"/>
              <w:left w:val="nil"/>
              <w:bottom w:val="nil"/>
              <w:right w:val="nil"/>
            </w:tcBorders>
          </w:tcPr>
          <w:p w14:paraId="4448E82E" w14:textId="77777777" w:rsidR="00D30F71" w:rsidRPr="00D30F71" w:rsidRDefault="00D30F71" w:rsidP="00D30F71">
            <w:pPr>
              <w:autoSpaceDE w:val="0"/>
              <w:autoSpaceDN w:val="0"/>
              <w:adjustRightInd w:val="0"/>
              <w:spacing w:after="0" w:line="240" w:lineRule="auto"/>
              <w:rPr>
                <w:ins w:id="7687"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3C0014B6" w14:textId="77777777" w:rsidR="00D30F71" w:rsidRPr="00D30F71" w:rsidRDefault="00D30F71" w:rsidP="00D30F71">
            <w:pPr>
              <w:autoSpaceDE w:val="0"/>
              <w:autoSpaceDN w:val="0"/>
              <w:adjustRightInd w:val="0"/>
              <w:spacing w:after="0" w:line="240" w:lineRule="auto"/>
              <w:rPr>
                <w:ins w:id="7688" w:author="Arjan" w:date="2012-12-10T16:22:00Z"/>
                <w:rFonts w:ascii="Arial" w:eastAsia="Times New Roman" w:hAnsi="Arial" w:cs="Arial"/>
                <w:b/>
                <w:bCs/>
                <w:color w:val="000000"/>
                <w:sz w:val="20"/>
                <w:szCs w:val="20"/>
              </w:rPr>
            </w:pPr>
          </w:p>
        </w:tc>
      </w:tr>
      <w:tr w:rsidR="00D30F71" w:rsidRPr="005C14BE" w14:paraId="53DB638D" w14:textId="77777777">
        <w:trPr>
          <w:trHeight w:val="215"/>
          <w:ins w:id="7689" w:author="Arjan" w:date="2012-12-10T16:22:00Z"/>
        </w:trPr>
        <w:tc>
          <w:tcPr>
            <w:tcW w:w="3690" w:type="dxa"/>
            <w:tcBorders>
              <w:top w:val="nil"/>
              <w:left w:val="nil"/>
              <w:bottom w:val="nil"/>
              <w:right w:val="nil"/>
            </w:tcBorders>
          </w:tcPr>
          <w:p w14:paraId="04DEF7EC" w14:textId="77777777" w:rsidR="00D30F71" w:rsidRPr="00D30F71" w:rsidRDefault="00D30F71" w:rsidP="00D30F71">
            <w:pPr>
              <w:autoSpaceDE w:val="0"/>
              <w:autoSpaceDN w:val="0"/>
              <w:adjustRightInd w:val="0"/>
              <w:spacing w:after="0" w:line="240" w:lineRule="auto"/>
              <w:rPr>
                <w:ins w:id="7690" w:author="Arjan" w:date="2012-12-10T16:22:00Z"/>
                <w:rFonts w:ascii="Arial" w:eastAsia="Times New Roman" w:hAnsi="Arial" w:cs="Arial"/>
                <w:color w:val="000000"/>
                <w:sz w:val="20"/>
                <w:szCs w:val="20"/>
              </w:rPr>
            </w:pPr>
            <w:ins w:id="7691" w:author="Arjan" w:date="2012-12-10T16:22:00Z">
              <w:r w:rsidRPr="00D30F71">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78D9BAAC" w14:textId="77777777" w:rsidR="00D30F71" w:rsidRPr="00DD0F4F" w:rsidRDefault="00DA5D93" w:rsidP="00D30F71">
            <w:pPr>
              <w:autoSpaceDE w:val="0"/>
              <w:autoSpaceDN w:val="0"/>
              <w:adjustRightInd w:val="0"/>
              <w:spacing w:after="0" w:line="240" w:lineRule="auto"/>
              <w:rPr>
                <w:ins w:id="7692" w:author="Arjan" w:date="2012-12-10T16:22:00Z"/>
                <w:rFonts w:ascii="Arial" w:eastAsia="Times New Roman" w:hAnsi="Arial" w:cs="Arial"/>
                <w:color w:val="000000"/>
                <w:sz w:val="20"/>
                <w:szCs w:val="20"/>
                <w:lang w:val="nl-NL"/>
              </w:rPr>
            </w:pPr>
            <w:ins w:id="7693" w:author="Arjan" w:date="2012-12-10T16:22:00Z">
              <w:r w:rsidRPr="00D30F71">
                <w:rPr>
                  <w:rFonts w:ascii="Arial" w:hAnsi="Arial" w:cs="Arial"/>
                  <w:sz w:val="20"/>
                  <w:szCs w:val="20"/>
                  <w:lang w:val="en-AU"/>
                </w:rPr>
                <w:fldChar w:fldCharType="begin" w:fldLock="1"/>
              </w:r>
              <w:r w:rsidR="00D30F71" w:rsidRPr="00DD0F4F">
                <w:rPr>
                  <w:rFonts w:ascii="Arial" w:hAnsi="Arial" w:cs="Arial"/>
                  <w:sz w:val="20"/>
                  <w:szCs w:val="20"/>
                  <w:lang w:val="nl-NL"/>
                </w:rPr>
                <w:instrText xml:space="preserve">MERGEFIELD </w:instrText>
              </w:r>
              <w:r w:rsidR="00D30F71" w:rsidRPr="00DD0F4F">
                <w:rPr>
                  <w:rFonts w:ascii="Arial" w:eastAsia="Times New Roman" w:hAnsi="Arial" w:cs="Arial"/>
                  <w:color w:val="000000"/>
                  <w:sz w:val="20"/>
                  <w:szCs w:val="20"/>
                  <w:lang w:val="nl-NL"/>
                </w:rPr>
                <w:instrText>Att.Notes</w:instrText>
              </w:r>
              <w:r w:rsidRPr="00D30F71">
                <w:rPr>
                  <w:rFonts w:ascii="Arial" w:hAnsi="Arial" w:cs="Arial"/>
                  <w:sz w:val="20"/>
                  <w:szCs w:val="20"/>
                  <w:lang w:val="en-AU"/>
                </w:rPr>
                <w:fldChar w:fldCharType="end"/>
              </w:r>
              <w:r w:rsidR="00D30F71" w:rsidRPr="00DD0F4F">
                <w:rPr>
                  <w:rFonts w:ascii="Arial" w:eastAsia="Times New Roman" w:hAnsi="Arial" w:cs="Arial"/>
                  <w:color w:val="610E6A"/>
                  <w:sz w:val="20"/>
                  <w:szCs w:val="20"/>
                  <w:lang w:val="nl-NL"/>
                </w:rPr>
                <w:t>Elektroni</w:t>
              </w:r>
            </w:ins>
            <w:r w:rsidR="000703E2">
              <w:rPr>
                <w:rFonts w:ascii="Arial" w:eastAsia="Times New Roman" w:hAnsi="Arial" w:cs="Arial"/>
                <w:color w:val="610E6A"/>
                <w:sz w:val="20"/>
                <w:szCs w:val="20"/>
                <w:lang w:val="nl-NL"/>
              </w:rPr>
              <w:t>s</w:t>
            </w:r>
            <w:ins w:id="7694" w:author="Arjan" w:date="2012-12-10T16:22:00Z">
              <w:r w:rsidR="00D30F71" w:rsidRPr="00DD0F4F">
                <w:rPr>
                  <w:rFonts w:ascii="Arial" w:eastAsia="Times New Roman" w:hAnsi="Arial" w:cs="Arial"/>
                  <w:color w:val="610E6A"/>
                  <w:sz w:val="20"/>
                  <w:szCs w:val="20"/>
                  <w:lang w:val="nl-NL"/>
                </w:rPr>
                <w:t>ch postadres waaronder de contactpersoon in de regel bereikbaar is.</w:t>
              </w:r>
            </w:ins>
          </w:p>
        </w:tc>
      </w:tr>
      <w:tr w:rsidR="00D30F71" w:rsidRPr="005C14BE" w14:paraId="0E08E471" w14:textId="77777777">
        <w:trPr>
          <w:trHeight w:val="230"/>
          <w:ins w:id="7695" w:author="Arjan" w:date="2012-12-10T16:22:00Z"/>
        </w:trPr>
        <w:tc>
          <w:tcPr>
            <w:tcW w:w="3690" w:type="dxa"/>
            <w:tcBorders>
              <w:top w:val="nil"/>
              <w:left w:val="nil"/>
              <w:bottom w:val="nil"/>
              <w:right w:val="nil"/>
            </w:tcBorders>
          </w:tcPr>
          <w:p w14:paraId="2286F6DC" w14:textId="77777777" w:rsidR="00D30F71" w:rsidRPr="00DD0F4F" w:rsidRDefault="00D30F71" w:rsidP="00D30F71">
            <w:pPr>
              <w:autoSpaceDE w:val="0"/>
              <w:autoSpaceDN w:val="0"/>
              <w:adjustRightInd w:val="0"/>
              <w:spacing w:after="0" w:line="240" w:lineRule="auto"/>
              <w:rPr>
                <w:ins w:id="7696" w:author="Arjan" w:date="2012-12-10T16:22: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2EB91935" w14:textId="77777777" w:rsidR="00D30F71" w:rsidRPr="00DD0F4F" w:rsidRDefault="00D30F71" w:rsidP="00D30F71">
            <w:pPr>
              <w:autoSpaceDE w:val="0"/>
              <w:autoSpaceDN w:val="0"/>
              <w:adjustRightInd w:val="0"/>
              <w:spacing w:after="0" w:line="240" w:lineRule="auto"/>
              <w:rPr>
                <w:ins w:id="7697" w:author="Arjan" w:date="2012-12-10T16:22:00Z"/>
                <w:rFonts w:ascii="Arial" w:eastAsia="Times New Roman" w:hAnsi="Arial" w:cs="Arial"/>
                <w:b/>
                <w:bCs/>
                <w:color w:val="000000"/>
                <w:sz w:val="20"/>
                <w:szCs w:val="20"/>
                <w:lang w:val="nl-NL"/>
              </w:rPr>
            </w:pPr>
          </w:p>
        </w:tc>
      </w:tr>
      <w:tr w:rsidR="00D30F71" w:rsidRPr="00D30F71" w14:paraId="1E7E87D5" w14:textId="77777777">
        <w:trPr>
          <w:trHeight w:val="230"/>
          <w:ins w:id="7698" w:author="Arjan" w:date="2012-12-10T16:22:00Z"/>
        </w:trPr>
        <w:tc>
          <w:tcPr>
            <w:tcW w:w="3690" w:type="dxa"/>
            <w:tcBorders>
              <w:top w:val="nil"/>
              <w:left w:val="nil"/>
              <w:bottom w:val="nil"/>
              <w:right w:val="nil"/>
            </w:tcBorders>
          </w:tcPr>
          <w:p w14:paraId="063082E5" w14:textId="77777777" w:rsidR="00D30F71" w:rsidRPr="00D30F71" w:rsidRDefault="00D30F71" w:rsidP="00D30F71">
            <w:pPr>
              <w:autoSpaceDE w:val="0"/>
              <w:autoSpaceDN w:val="0"/>
              <w:adjustRightInd w:val="0"/>
              <w:spacing w:after="0" w:line="240" w:lineRule="auto"/>
              <w:rPr>
                <w:ins w:id="7699" w:author="Arjan" w:date="2012-12-10T16:22:00Z"/>
                <w:rFonts w:ascii="Arial" w:eastAsia="Times New Roman" w:hAnsi="Arial" w:cs="Arial"/>
                <w:color w:val="000000"/>
                <w:sz w:val="20"/>
                <w:szCs w:val="20"/>
              </w:rPr>
            </w:pPr>
            <w:ins w:id="7700" w:author="Arjan" w:date="2012-12-10T16:22:00Z">
              <w:r w:rsidRPr="00D30F71">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0E1A3561" w14:textId="77777777" w:rsidR="00D30F71" w:rsidRPr="00D30F71" w:rsidRDefault="00D30F71" w:rsidP="00D30F71">
            <w:pPr>
              <w:autoSpaceDE w:val="0"/>
              <w:autoSpaceDN w:val="0"/>
              <w:adjustRightInd w:val="0"/>
              <w:spacing w:after="0" w:line="240" w:lineRule="auto"/>
              <w:rPr>
                <w:ins w:id="7701" w:author="Arjan" w:date="2012-12-10T16:22:00Z"/>
                <w:rFonts w:ascii="Arial" w:eastAsia="Times New Roman" w:hAnsi="Arial" w:cs="Arial"/>
                <w:color w:val="000000"/>
                <w:sz w:val="20"/>
                <w:szCs w:val="20"/>
              </w:rPr>
            </w:pPr>
            <w:ins w:id="7702" w:author="Arjan" w:date="2012-12-10T16:22:00Z">
              <w:r w:rsidRPr="00D30F71">
                <w:rPr>
                  <w:rFonts w:ascii="Arial" w:eastAsia="Times New Roman" w:hAnsi="Arial" w:cs="Arial"/>
                  <w:color w:val="000000"/>
                  <w:sz w:val="20"/>
                  <w:szCs w:val="20"/>
                </w:rPr>
                <w:t>KING</w:t>
              </w:r>
            </w:ins>
          </w:p>
        </w:tc>
      </w:tr>
      <w:tr w:rsidR="00D30F71" w:rsidRPr="00D30F71" w14:paraId="2FEFF38D" w14:textId="77777777">
        <w:trPr>
          <w:ins w:id="7703" w:author="Arjan" w:date="2012-12-10T16:22:00Z"/>
        </w:trPr>
        <w:tc>
          <w:tcPr>
            <w:tcW w:w="3690" w:type="dxa"/>
            <w:tcBorders>
              <w:top w:val="nil"/>
              <w:left w:val="nil"/>
              <w:bottom w:val="nil"/>
              <w:right w:val="nil"/>
            </w:tcBorders>
          </w:tcPr>
          <w:p w14:paraId="772DB5B1" w14:textId="77777777" w:rsidR="00D30F71" w:rsidRPr="00D30F71" w:rsidRDefault="00D30F71" w:rsidP="00D30F71">
            <w:pPr>
              <w:autoSpaceDE w:val="0"/>
              <w:autoSpaceDN w:val="0"/>
              <w:adjustRightInd w:val="0"/>
              <w:spacing w:after="0" w:line="240" w:lineRule="auto"/>
              <w:rPr>
                <w:ins w:id="770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2FA033CC" w14:textId="77777777" w:rsidR="00D30F71" w:rsidRPr="00D30F71" w:rsidRDefault="00D30F71" w:rsidP="00D30F71">
            <w:pPr>
              <w:autoSpaceDE w:val="0"/>
              <w:autoSpaceDN w:val="0"/>
              <w:adjustRightInd w:val="0"/>
              <w:spacing w:after="0" w:line="240" w:lineRule="auto"/>
              <w:rPr>
                <w:ins w:id="7705" w:author="Arjan" w:date="2012-12-10T16:22:00Z"/>
                <w:rFonts w:ascii="Arial" w:eastAsia="Times New Roman" w:hAnsi="Arial" w:cs="Arial"/>
                <w:b/>
                <w:bCs/>
                <w:color w:val="000000"/>
                <w:sz w:val="20"/>
                <w:szCs w:val="20"/>
              </w:rPr>
            </w:pPr>
          </w:p>
        </w:tc>
      </w:tr>
      <w:tr w:rsidR="00D30F71" w:rsidRPr="00D30F71" w14:paraId="785653F7" w14:textId="77777777">
        <w:trPr>
          <w:ins w:id="7706" w:author="Arjan" w:date="2012-12-10T16:22:00Z"/>
        </w:trPr>
        <w:tc>
          <w:tcPr>
            <w:tcW w:w="3690" w:type="dxa"/>
            <w:tcBorders>
              <w:top w:val="nil"/>
              <w:left w:val="nil"/>
              <w:bottom w:val="nil"/>
              <w:right w:val="nil"/>
            </w:tcBorders>
          </w:tcPr>
          <w:p w14:paraId="235F24EB" w14:textId="77777777" w:rsidR="00D30F71" w:rsidRPr="00D30F71" w:rsidRDefault="00D30F71" w:rsidP="00D30F71">
            <w:pPr>
              <w:autoSpaceDE w:val="0"/>
              <w:autoSpaceDN w:val="0"/>
              <w:adjustRightInd w:val="0"/>
              <w:spacing w:after="0" w:line="240" w:lineRule="auto"/>
              <w:rPr>
                <w:ins w:id="7707" w:author="Arjan" w:date="2012-12-10T16:22:00Z"/>
                <w:rFonts w:ascii="Arial" w:eastAsia="Times New Roman" w:hAnsi="Arial" w:cs="Arial"/>
                <w:color w:val="000000"/>
                <w:sz w:val="20"/>
                <w:szCs w:val="20"/>
              </w:rPr>
            </w:pPr>
            <w:ins w:id="7708" w:author="Arjan" w:date="2012-12-10T16:22:00Z">
              <w:r w:rsidRPr="00D30F71">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141803CC" w14:textId="77777777" w:rsidR="00D30F71" w:rsidRPr="00D30F71" w:rsidRDefault="00D30F71" w:rsidP="00D30F71">
            <w:pPr>
              <w:autoSpaceDE w:val="0"/>
              <w:autoSpaceDN w:val="0"/>
              <w:adjustRightInd w:val="0"/>
              <w:spacing w:after="0" w:line="240" w:lineRule="auto"/>
              <w:rPr>
                <w:ins w:id="7709" w:author="Arjan" w:date="2012-12-10T16:22:00Z"/>
                <w:rFonts w:ascii="Arial" w:eastAsia="Times New Roman" w:hAnsi="Arial" w:cs="Arial"/>
                <w:color w:val="000000"/>
                <w:sz w:val="20"/>
                <w:szCs w:val="20"/>
              </w:rPr>
            </w:pPr>
            <w:ins w:id="7710" w:author="Arjan" w:date="2012-12-10T16:22:00Z">
              <w:r w:rsidRPr="00D30F71">
                <w:rPr>
                  <w:rFonts w:ascii="Arial" w:eastAsia="Times New Roman" w:hAnsi="Arial" w:cs="Arial"/>
                  <w:color w:val="000000"/>
                  <w:sz w:val="20"/>
                  <w:szCs w:val="20"/>
                </w:rPr>
                <w:t>1 januari 2013</w:t>
              </w:r>
            </w:ins>
          </w:p>
        </w:tc>
      </w:tr>
      <w:tr w:rsidR="00D30F71" w:rsidRPr="00D30F71" w14:paraId="048F1316" w14:textId="77777777">
        <w:trPr>
          <w:ins w:id="7711" w:author="Arjan" w:date="2012-12-10T16:22:00Z"/>
        </w:trPr>
        <w:tc>
          <w:tcPr>
            <w:tcW w:w="3690" w:type="dxa"/>
            <w:tcBorders>
              <w:top w:val="nil"/>
              <w:left w:val="nil"/>
              <w:bottom w:val="nil"/>
              <w:right w:val="nil"/>
            </w:tcBorders>
          </w:tcPr>
          <w:p w14:paraId="22E0270A" w14:textId="77777777" w:rsidR="00D30F71" w:rsidRPr="00D30F71" w:rsidRDefault="00D30F71" w:rsidP="00D30F71">
            <w:pPr>
              <w:autoSpaceDE w:val="0"/>
              <w:autoSpaceDN w:val="0"/>
              <w:adjustRightInd w:val="0"/>
              <w:spacing w:after="0" w:line="240" w:lineRule="auto"/>
              <w:rPr>
                <w:ins w:id="771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0C466B4D" w14:textId="77777777" w:rsidR="00D30F71" w:rsidRPr="00D30F71" w:rsidRDefault="00D30F71" w:rsidP="00D30F71">
            <w:pPr>
              <w:autoSpaceDE w:val="0"/>
              <w:autoSpaceDN w:val="0"/>
              <w:adjustRightInd w:val="0"/>
              <w:spacing w:after="0" w:line="240" w:lineRule="auto"/>
              <w:rPr>
                <w:ins w:id="7713" w:author="Arjan" w:date="2012-12-10T16:22:00Z"/>
                <w:rFonts w:ascii="Arial" w:eastAsia="Times New Roman" w:hAnsi="Arial" w:cs="Arial"/>
                <w:b/>
                <w:bCs/>
                <w:color w:val="000000"/>
                <w:sz w:val="20"/>
                <w:szCs w:val="20"/>
              </w:rPr>
            </w:pPr>
          </w:p>
        </w:tc>
      </w:tr>
      <w:tr w:rsidR="00D30F71" w:rsidRPr="005C14BE" w14:paraId="75B8787F" w14:textId="77777777">
        <w:trPr>
          <w:ins w:id="7714" w:author="Arjan" w:date="2012-12-10T16:22:00Z"/>
        </w:trPr>
        <w:tc>
          <w:tcPr>
            <w:tcW w:w="3690" w:type="dxa"/>
            <w:tcBorders>
              <w:top w:val="nil"/>
              <w:left w:val="nil"/>
              <w:bottom w:val="nil"/>
              <w:right w:val="nil"/>
            </w:tcBorders>
          </w:tcPr>
          <w:p w14:paraId="7FDBE99D" w14:textId="77777777" w:rsidR="00D30F71" w:rsidRPr="00D30F71" w:rsidRDefault="00D30F71" w:rsidP="00D30F71">
            <w:pPr>
              <w:autoSpaceDE w:val="0"/>
              <w:autoSpaceDN w:val="0"/>
              <w:adjustRightInd w:val="0"/>
              <w:spacing w:after="0" w:line="240" w:lineRule="auto"/>
              <w:rPr>
                <w:ins w:id="7715" w:author="Arjan" w:date="2012-12-10T16:22:00Z"/>
                <w:rFonts w:ascii="Arial" w:eastAsia="Times New Roman" w:hAnsi="Arial" w:cs="Arial"/>
                <w:color w:val="000000"/>
                <w:sz w:val="20"/>
                <w:szCs w:val="20"/>
              </w:rPr>
            </w:pPr>
            <w:ins w:id="7716" w:author="Arjan" w:date="2012-12-10T16:22:00Z">
              <w:r w:rsidRPr="00D30F71">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329E15D6" w14:textId="77777777" w:rsidR="00D30F71" w:rsidRPr="00DD0F4F" w:rsidRDefault="00D30F71" w:rsidP="00D30F71">
            <w:pPr>
              <w:autoSpaceDE w:val="0"/>
              <w:autoSpaceDN w:val="0"/>
              <w:adjustRightInd w:val="0"/>
              <w:spacing w:after="0" w:line="240" w:lineRule="auto"/>
              <w:rPr>
                <w:ins w:id="7717" w:author="Arjan" w:date="2012-12-10T16:22:00Z"/>
                <w:rFonts w:ascii="Arial" w:eastAsia="Times New Roman" w:hAnsi="Arial" w:cs="Arial"/>
                <w:color w:val="000000"/>
                <w:sz w:val="20"/>
                <w:szCs w:val="20"/>
                <w:lang w:val="nl-NL"/>
              </w:rPr>
            </w:pPr>
            <w:ins w:id="7718" w:author="Arjan" w:date="2012-12-10T16:22:00Z">
              <w:r w:rsidRPr="00DD0F4F">
                <w:rPr>
                  <w:rFonts w:ascii="Arial" w:eastAsia="Times New Roman" w:hAnsi="Arial" w:cs="Arial"/>
                  <w:color w:val="000000"/>
                  <w:sz w:val="20"/>
                  <w:szCs w:val="20"/>
                  <w:lang w:val="nl-NL"/>
                </w:rPr>
                <w:t>Het attribuutsoort maakt deel uit van het groepattribuutsoort Contactpersoon.</w:t>
              </w:r>
            </w:ins>
          </w:p>
        </w:tc>
      </w:tr>
      <w:tr w:rsidR="00D30F71" w:rsidRPr="005C14BE" w14:paraId="378D2BE9" w14:textId="77777777">
        <w:trPr>
          <w:ins w:id="7719" w:author="Arjan" w:date="2012-12-10T16:22:00Z"/>
        </w:trPr>
        <w:tc>
          <w:tcPr>
            <w:tcW w:w="3690" w:type="dxa"/>
            <w:tcBorders>
              <w:top w:val="nil"/>
              <w:left w:val="nil"/>
              <w:bottom w:val="nil"/>
              <w:right w:val="nil"/>
            </w:tcBorders>
          </w:tcPr>
          <w:p w14:paraId="40F3A476" w14:textId="77777777" w:rsidR="00D30F71" w:rsidRPr="00DD0F4F" w:rsidRDefault="00D30F71" w:rsidP="00D30F71">
            <w:pPr>
              <w:autoSpaceDE w:val="0"/>
              <w:autoSpaceDN w:val="0"/>
              <w:adjustRightInd w:val="0"/>
              <w:spacing w:after="0" w:line="240" w:lineRule="auto"/>
              <w:rPr>
                <w:ins w:id="7720" w:author="Arjan" w:date="2012-12-10T16:22: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5DF91450" w14:textId="77777777" w:rsidR="00D30F71" w:rsidRPr="00DD0F4F" w:rsidRDefault="00D30F71" w:rsidP="00D30F71">
            <w:pPr>
              <w:autoSpaceDE w:val="0"/>
              <w:autoSpaceDN w:val="0"/>
              <w:adjustRightInd w:val="0"/>
              <w:spacing w:after="0" w:line="240" w:lineRule="auto"/>
              <w:rPr>
                <w:ins w:id="7721" w:author="Arjan" w:date="2012-12-10T16:22:00Z"/>
                <w:rFonts w:ascii="Arial" w:eastAsia="Times New Roman" w:hAnsi="Arial" w:cs="Arial"/>
                <w:b/>
                <w:bCs/>
                <w:color w:val="000000"/>
                <w:sz w:val="20"/>
                <w:szCs w:val="20"/>
                <w:lang w:val="nl-NL"/>
              </w:rPr>
            </w:pPr>
          </w:p>
        </w:tc>
      </w:tr>
      <w:tr w:rsidR="00D30F71" w:rsidRPr="00D30F71" w14:paraId="16035825" w14:textId="77777777">
        <w:trPr>
          <w:ins w:id="7722" w:author="Arjan" w:date="2012-12-10T16:22:00Z"/>
        </w:trPr>
        <w:tc>
          <w:tcPr>
            <w:tcW w:w="3690" w:type="dxa"/>
            <w:tcBorders>
              <w:top w:val="nil"/>
              <w:left w:val="nil"/>
              <w:bottom w:val="nil"/>
              <w:right w:val="nil"/>
            </w:tcBorders>
          </w:tcPr>
          <w:p w14:paraId="3DDA643C" w14:textId="77777777" w:rsidR="00D30F71" w:rsidRPr="00D30F71" w:rsidRDefault="00D30F71" w:rsidP="00D30F71">
            <w:pPr>
              <w:autoSpaceDE w:val="0"/>
              <w:autoSpaceDN w:val="0"/>
              <w:adjustRightInd w:val="0"/>
              <w:spacing w:after="0" w:line="240" w:lineRule="auto"/>
              <w:rPr>
                <w:ins w:id="7723" w:author="Arjan" w:date="2012-12-10T16:22:00Z"/>
                <w:rFonts w:ascii="Arial" w:eastAsia="Times New Roman" w:hAnsi="Arial" w:cs="Arial"/>
                <w:color w:val="000000"/>
                <w:sz w:val="20"/>
                <w:szCs w:val="20"/>
              </w:rPr>
            </w:pPr>
            <w:ins w:id="7724" w:author="Arjan" w:date="2012-12-10T16:22:00Z">
              <w:r w:rsidRPr="00D30F71">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7E441C6C" w14:textId="77777777" w:rsidR="00D30F71" w:rsidRPr="00D30F71" w:rsidRDefault="00DA5D93" w:rsidP="00D30F71">
            <w:pPr>
              <w:autoSpaceDE w:val="0"/>
              <w:autoSpaceDN w:val="0"/>
              <w:adjustRightInd w:val="0"/>
              <w:spacing w:after="0" w:line="240" w:lineRule="auto"/>
              <w:rPr>
                <w:ins w:id="7725" w:author="Arjan" w:date="2012-12-10T16:22:00Z"/>
                <w:rFonts w:ascii="Arial" w:eastAsia="Times New Roman" w:hAnsi="Arial" w:cs="Arial"/>
                <w:color w:val="000000"/>
                <w:sz w:val="20"/>
                <w:szCs w:val="20"/>
              </w:rPr>
            </w:pPr>
            <w:ins w:id="7726"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Att.Type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AN254</w:t>
              </w:r>
              <w:r w:rsidRPr="00D30F71">
                <w:rPr>
                  <w:rFonts w:ascii="Arial" w:hAnsi="Arial" w:cs="Arial"/>
                  <w:sz w:val="20"/>
                  <w:szCs w:val="20"/>
                  <w:lang w:val="en-AU"/>
                </w:rPr>
                <w:fldChar w:fldCharType="end"/>
              </w:r>
            </w:ins>
          </w:p>
        </w:tc>
      </w:tr>
      <w:tr w:rsidR="00D30F71" w:rsidRPr="00D30F71" w14:paraId="5E2625C1" w14:textId="77777777">
        <w:trPr>
          <w:trHeight w:val="230"/>
          <w:ins w:id="7727" w:author="Arjan" w:date="2012-12-10T16:22:00Z"/>
        </w:trPr>
        <w:tc>
          <w:tcPr>
            <w:tcW w:w="3690" w:type="dxa"/>
            <w:tcBorders>
              <w:top w:val="nil"/>
              <w:left w:val="nil"/>
              <w:bottom w:val="nil"/>
              <w:right w:val="nil"/>
            </w:tcBorders>
          </w:tcPr>
          <w:p w14:paraId="19592F21" w14:textId="77777777" w:rsidR="00D30F71" w:rsidRPr="00D30F71" w:rsidRDefault="00D30F71" w:rsidP="00D30F71">
            <w:pPr>
              <w:autoSpaceDE w:val="0"/>
              <w:autoSpaceDN w:val="0"/>
              <w:adjustRightInd w:val="0"/>
              <w:spacing w:after="0" w:line="240" w:lineRule="auto"/>
              <w:rPr>
                <w:ins w:id="772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0D71B47F" w14:textId="77777777" w:rsidR="00D30F71" w:rsidRPr="00D30F71" w:rsidRDefault="00D30F71" w:rsidP="00D30F71">
            <w:pPr>
              <w:autoSpaceDE w:val="0"/>
              <w:autoSpaceDN w:val="0"/>
              <w:adjustRightInd w:val="0"/>
              <w:spacing w:after="0" w:line="240" w:lineRule="auto"/>
              <w:rPr>
                <w:ins w:id="7729" w:author="Arjan" w:date="2012-12-10T16:22:00Z"/>
                <w:rFonts w:ascii="Arial" w:eastAsia="Times New Roman" w:hAnsi="Arial" w:cs="Arial"/>
                <w:b/>
                <w:bCs/>
                <w:color w:val="000000"/>
                <w:sz w:val="20"/>
                <w:szCs w:val="20"/>
              </w:rPr>
            </w:pPr>
          </w:p>
        </w:tc>
      </w:tr>
      <w:tr w:rsidR="00D30F71" w:rsidRPr="005C14BE" w14:paraId="6E77325E" w14:textId="77777777">
        <w:trPr>
          <w:trHeight w:val="230"/>
          <w:ins w:id="7730" w:author="Arjan" w:date="2012-12-10T16:22:00Z"/>
        </w:trPr>
        <w:tc>
          <w:tcPr>
            <w:tcW w:w="3690" w:type="dxa"/>
            <w:tcBorders>
              <w:top w:val="nil"/>
              <w:left w:val="nil"/>
              <w:bottom w:val="nil"/>
              <w:right w:val="nil"/>
            </w:tcBorders>
          </w:tcPr>
          <w:p w14:paraId="78835119" w14:textId="77777777" w:rsidR="00D30F71" w:rsidRPr="00D30F71" w:rsidRDefault="00D30F71" w:rsidP="00D30F71">
            <w:pPr>
              <w:autoSpaceDE w:val="0"/>
              <w:autoSpaceDN w:val="0"/>
              <w:adjustRightInd w:val="0"/>
              <w:spacing w:after="0" w:line="240" w:lineRule="auto"/>
              <w:rPr>
                <w:ins w:id="7731" w:author="Arjan" w:date="2012-12-10T16:22:00Z"/>
                <w:rFonts w:ascii="Arial" w:eastAsia="Times New Roman" w:hAnsi="Arial" w:cs="Arial"/>
                <w:color w:val="000000"/>
                <w:sz w:val="20"/>
                <w:szCs w:val="20"/>
              </w:rPr>
            </w:pPr>
            <w:ins w:id="7732" w:author="Arjan" w:date="2012-12-10T16:22:00Z">
              <w:r w:rsidRPr="00D30F71">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60CB332D" w14:textId="77777777" w:rsidR="00D30F71" w:rsidRPr="00DD0F4F" w:rsidRDefault="00D30F71" w:rsidP="00D30F71">
            <w:pPr>
              <w:autoSpaceDE w:val="0"/>
              <w:autoSpaceDN w:val="0"/>
              <w:adjustRightInd w:val="0"/>
              <w:spacing w:after="0" w:line="240" w:lineRule="auto"/>
              <w:rPr>
                <w:ins w:id="7733" w:author="Arjan" w:date="2012-12-10T16:22:00Z"/>
                <w:rFonts w:ascii="Arial" w:eastAsia="Times New Roman" w:hAnsi="Arial" w:cs="Arial"/>
                <w:color w:val="000000"/>
                <w:sz w:val="20"/>
                <w:szCs w:val="20"/>
                <w:lang w:val="nl-NL"/>
              </w:rPr>
            </w:pPr>
            <w:ins w:id="7734" w:author="Arjan" w:date="2012-12-10T16:22:00Z">
              <w:r w:rsidRPr="00DD0F4F">
                <w:rPr>
                  <w:rFonts w:ascii="Arial" w:eastAsia="Times New Roman" w:hAnsi="Arial" w:cs="Arial"/>
                  <w:color w:val="000000"/>
                  <w:sz w:val="20"/>
                  <w:szCs w:val="20"/>
                  <w:lang w:val="nl-NL"/>
                </w:rPr>
                <w:t>alle bestaande alfanumerieke tekens waarin zich, evenwel niet aan het begin en aan het eind, een ‘@’ moet bevinden.</w:t>
              </w:r>
            </w:ins>
          </w:p>
        </w:tc>
      </w:tr>
      <w:tr w:rsidR="00D30F71" w:rsidRPr="005C14BE" w14:paraId="4FC44B43" w14:textId="77777777">
        <w:trPr>
          <w:trHeight w:val="230"/>
          <w:ins w:id="7735" w:author="Arjan" w:date="2012-12-10T16:22:00Z"/>
        </w:trPr>
        <w:tc>
          <w:tcPr>
            <w:tcW w:w="3690" w:type="dxa"/>
            <w:tcBorders>
              <w:top w:val="nil"/>
              <w:left w:val="nil"/>
              <w:bottom w:val="nil"/>
              <w:right w:val="nil"/>
            </w:tcBorders>
          </w:tcPr>
          <w:p w14:paraId="6DD42500" w14:textId="77777777" w:rsidR="00D30F71" w:rsidRPr="00DD0F4F" w:rsidRDefault="00D30F71" w:rsidP="00D30F71">
            <w:pPr>
              <w:autoSpaceDE w:val="0"/>
              <w:autoSpaceDN w:val="0"/>
              <w:adjustRightInd w:val="0"/>
              <w:spacing w:after="0" w:line="240" w:lineRule="auto"/>
              <w:rPr>
                <w:ins w:id="7736" w:author="Arjan" w:date="2012-12-10T16:22: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7E9C5DB8" w14:textId="77777777" w:rsidR="00D30F71" w:rsidRPr="00DD0F4F" w:rsidRDefault="00D30F71" w:rsidP="00D30F71">
            <w:pPr>
              <w:autoSpaceDE w:val="0"/>
              <w:autoSpaceDN w:val="0"/>
              <w:adjustRightInd w:val="0"/>
              <w:spacing w:after="0" w:line="240" w:lineRule="auto"/>
              <w:rPr>
                <w:ins w:id="7737" w:author="Arjan" w:date="2012-12-10T16:22:00Z"/>
                <w:rFonts w:ascii="Arial" w:eastAsia="Times New Roman" w:hAnsi="Arial" w:cs="Arial"/>
                <w:b/>
                <w:bCs/>
                <w:color w:val="000000"/>
                <w:sz w:val="20"/>
                <w:szCs w:val="20"/>
                <w:lang w:val="nl-NL"/>
              </w:rPr>
            </w:pPr>
          </w:p>
        </w:tc>
      </w:tr>
      <w:tr w:rsidR="00D30F71" w:rsidRPr="00D30F71" w14:paraId="4650A44E" w14:textId="77777777">
        <w:trPr>
          <w:trHeight w:val="230"/>
          <w:ins w:id="7738" w:author="Arjan" w:date="2012-12-10T16:22:00Z"/>
        </w:trPr>
        <w:tc>
          <w:tcPr>
            <w:tcW w:w="3690" w:type="dxa"/>
            <w:tcBorders>
              <w:top w:val="nil"/>
              <w:left w:val="nil"/>
              <w:bottom w:val="nil"/>
              <w:right w:val="nil"/>
            </w:tcBorders>
          </w:tcPr>
          <w:p w14:paraId="38882713" w14:textId="77777777" w:rsidR="00D30F71" w:rsidRPr="00D30F71" w:rsidRDefault="00D30F71" w:rsidP="00D30F71">
            <w:pPr>
              <w:autoSpaceDE w:val="0"/>
              <w:autoSpaceDN w:val="0"/>
              <w:adjustRightInd w:val="0"/>
              <w:spacing w:after="0" w:line="240" w:lineRule="auto"/>
              <w:rPr>
                <w:ins w:id="7739" w:author="Arjan" w:date="2012-12-10T16:22:00Z"/>
                <w:rFonts w:ascii="Arial" w:eastAsia="Times New Roman" w:hAnsi="Arial" w:cs="Arial"/>
                <w:b/>
                <w:bCs/>
                <w:color w:val="000000"/>
                <w:sz w:val="20"/>
                <w:szCs w:val="20"/>
              </w:rPr>
            </w:pPr>
            <w:ins w:id="7740" w:author="Arjan" w:date="2012-12-10T16:22:00Z">
              <w:r w:rsidRPr="00D30F71">
                <w:rPr>
                  <w:rFonts w:ascii="Arial" w:eastAsia="Times New Roman" w:hAnsi="Arial" w:cs="Arial"/>
                  <w:b/>
                  <w:bCs/>
                  <w:color w:val="000000"/>
                  <w:sz w:val="20"/>
                  <w:szCs w:val="20"/>
                </w:rPr>
                <w:t xml:space="preserve">Indicatie </w:t>
              </w:r>
              <w:r w:rsidRPr="00D30F71">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14:paraId="5A4FE6A8" w14:textId="77777777" w:rsidR="00D30F71" w:rsidRPr="00D30F71" w:rsidRDefault="00D30F71" w:rsidP="00D30F71">
            <w:pPr>
              <w:autoSpaceDE w:val="0"/>
              <w:autoSpaceDN w:val="0"/>
              <w:adjustRightInd w:val="0"/>
              <w:spacing w:after="0" w:line="240" w:lineRule="auto"/>
              <w:rPr>
                <w:ins w:id="7741" w:author="Arjan" w:date="2012-12-10T16:22:00Z"/>
                <w:rFonts w:ascii="Arial" w:eastAsia="Times New Roman" w:hAnsi="Arial" w:cs="Arial"/>
                <w:color w:val="000000"/>
                <w:sz w:val="20"/>
                <w:szCs w:val="20"/>
              </w:rPr>
            </w:pPr>
            <w:ins w:id="7742" w:author="Arjan" w:date="2012-12-10T16:22:00Z">
              <w:r w:rsidRPr="00D30F71">
                <w:rPr>
                  <w:rFonts w:ascii="Arial" w:eastAsia="Times New Roman" w:hAnsi="Arial" w:cs="Arial"/>
                  <w:color w:val="000000"/>
                  <w:sz w:val="20"/>
                  <w:szCs w:val="20"/>
                </w:rPr>
                <w:t>zie groep</w:t>
              </w:r>
            </w:ins>
          </w:p>
        </w:tc>
      </w:tr>
      <w:tr w:rsidR="00D30F71" w:rsidRPr="00D30F71" w14:paraId="7943E5B9" w14:textId="77777777">
        <w:trPr>
          <w:trHeight w:val="275"/>
          <w:ins w:id="7743" w:author="Arjan" w:date="2012-12-10T16:22:00Z"/>
        </w:trPr>
        <w:tc>
          <w:tcPr>
            <w:tcW w:w="3690" w:type="dxa"/>
            <w:tcBorders>
              <w:top w:val="nil"/>
              <w:left w:val="nil"/>
              <w:bottom w:val="nil"/>
              <w:right w:val="nil"/>
            </w:tcBorders>
          </w:tcPr>
          <w:p w14:paraId="1EBC260B" w14:textId="77777777" w:rsidR="00D30F71" w:rsidRPr="00D30F71" w:rsidRDefault="00D30F71" w:rsidP="00D30F71">
            <w:pPr>
              <w:autoSpaceDE w:val="0"/>
              <w:autoSpaceDN w:val="0"/>
              <w:adjustRightInd w:val="0"/>
              <w:spacing w:after="0" w:line="240" w:lineRule="auto"/>
              <w:rPr>
                <w:ins w:id="774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330C4871" w14:textId="77777777" w:rsidR="00D30F71" w:rsidRPr="00D30F71" w:rsidRDefault="00D30F71" w:rsidP="00D30F71">
            <w:pPr>
              <w:autoSpaceDE w:val="0"/>
              <w:autoSpaceDN w:val="0"/>
              <w:adjustRightInd w:val="0"/>
              <w:spacing w:after="0" w:line="240" w:lineRule="auto"/>
              <w:rPr>
                <w:ins w:id="7745" w:author="Arjan" w:date="2012-12-10T16:22:00Z"/>
                <w:rFonts w:ascii="Arial" w:eastAsia="Times New Roman" w:hAnsi="Arial" w:cs="Arial"/>
                <w:color w:val="000000"/>
                <w:sz w:val="20"/>
                <w:szCs w:val="20"/>
              </w:rPr>
            </w:pPr>
          </w:p>
        </w:tc>
      </w:tr>
      <w:tr w:rsidR="00D30F71" w:rsidRPr="00D30F71" w14:paraId="193741B7" w14:textId="77777777">
        <w:trPr>
          <w:trHeight w:val="230"/>
          <w:ins w:id="7746" w:author="Arjan" w:date="2012-12-10T16:22:00Z"/>
        </w:trPr>
        <w:tc>
          <w:tcPr>
            <w:tcW w:w="3690" w:type="dxa"/>
            <w:tcBorders>
              <w:top w:val="nil"/>
              <w:left w:val="nil"/>
              <w:bottom w:val="nil"/>
              <w:right w:val="nil"/>
            </w:tcBorders>
          </w:tcPr>
          <w:p w14:paraId="3CD0DFC5" w14:textId="77777777" w:rsidR="00D30F71" w:rsidRPr="00D30F71" w:rsidRDefault="00D30F71" w:rsidP="00D30F71">
            <w:pPr>
              <w:autoSpaceDE w:val="0"/>
              <w:autoSpaceDN w:val="0"/>
              <w:adjustRightInd w:val="0"/>
              <w:spacing w:after="0" w:line="240" w:lineRule="auto"/>
              <w:rPr>
                <w:ins w:id="7747" w:author="Arjan" w:date="2012-12-10T16:22:00Z"/>
                <w:rFonts w:ascii="Arial" w:eastAsia="Times New Roman" w:hAnsi="Arial" w:cs="Arial"/>
                <w:b/>
                <w:bCs/>
                <w:color w:val="000000"/>
                <w:sz w:val="20"/>
                <w:szCs w:val="20"/>
              </w:rPr>
            </w:pPr>
            <w:ins w:id="7748" w:author="Arjan" w:date="2012-12-10T16:22:00Z">
              <w:r w:rsidRPr="00D30F71">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14:paraId="34256242" w14:textId="77777777" w:rsidR="00D30F71" w:rsidRPr="00D30F71" w:rsidRDefault="00D30F71" w:rsidP="00D30F71">
            <w:pPr>
              <w:autoSpaceDE w:val="0"/>
              <w:autoSpaceDN w:val="0"/>
              <w:adjustRightInd w:val="0"/>
              <w:spacing w:after="0" w:line="240" w:lineRule="auto"/>
              <w:rPr>
                <w:ins w:id="7749" w:author="Arjan" w:date="2012-12-10T16:22:00Z"/>
                <w:rFonts w:ascii="Arial" w:eastAsia="Times New Roman" w:hAnsi="Arial" w:cs="Arial"/>
                <w:color w:val="000000"/>
                <w:sz w:val="20"/>
                <w:szCs w:val="20"/>
              </w:rPr>
            </w:pPr>
            <w:ins w:id="7750" w:author="Arjan" w:date="2012-12-10T16:22:00Z">
              <w:r w:rsidRPr="00D30F71">
                <w:rPr>
                  <w:rFonts w:ascii="Arial" w:eastAsia="Times New Roman" w:hAnsi="Arial" w:cs="Arial"/>
                  <w:color w:val="000000"/>
                  <w:sz w:val="20"/>
                  <w:szCs w:val="20"/>
                </w:rPr>
                <w:t>zie groep</w:t>
              </w:r>
            </w:ins>
          </w:p>
        </w:tc>
      </w:tr>
      <w:tr w:rsidR="00D30F71" w:rsidRPr="00D30F71" w14:paraId="712FCF03" w14:textId="77777777">
        <w:trPr>
          <w:trHeight w:val="230"/>
          <w:ins w:id="7751" w:author="Arjan" w:date="2012-12-10T16:22:00Z"/>
        </w:trPr>
        <w:tc>
          <w:tcPr>
            <w:tcW w:w="3690" w:type="dxa"/>
            <w:tcBorders>
              <w:top w:val="nil"/>
              <w:left w:val="nil"/>
              <w:bottom w:val="nil"/>
              <w:right w:val="nil"/>
            </w:tcBorders>
          </w:tcPr>
          <w:p w14:paraId="77E0C4BF" w14:textId="77777777" w:rsidR="00D30F71" w:rsidRPr="00D30F71" w:rsidRDefault="00D30F71" w:rsidP="00D30F71">
            <w:pPr>
              <w:autoSpaceDE w:val="0"/>
              <w:autoSpaceDN w:val="0"/>
              <w:adjustRightInd w:val="0"/>
              <w:spacing w:after="0" w:line="240" w:lineRule="auto"/>
              <w:rPr>
                <w:ins w:id="775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04E8C73B" w14:textId="77777777" w:rsidR="00D30F71" w:rsidRPr="00D30F71" w:rsidRDefault="00D30F71" w:rsidP="00D30F71">
            <w:pPr>
              <w:autoSpaceDE w:val="0"/>
              <w:autoSpaceDN w:val="0"/>
              <w:adjustRightInd w:val="0"/>
              <w:spacing w:after="0" w:line="240" w:lineRule="auto"/>
              <w:rPr>
                <w:ins w:id="7753" w:author="Arjan" w:date="2012-12-10T16:22:00Z"/>
                <w:rFonts w:ascii="Arial" w:eastAsia="Times New Roman" w:hAnsi="Arial" w:cs="Arial"/>
                <w:color w:val="000000"/>
                <w:sz w:val="20"/>
                <w:szCs w:val="20"/>
              </w:rPr>
            </w:pPr>
          </w:p>
        </w:tc>
      </w:tr>
      <w:tr w:rsidR="00D30F71" w:rsidRPr="00D30F71" w14:paraId="76DE5E3C" w14:textId="77777777">
        <w:trPr>
          <w:trHeight w:val="230"/>
          <w:ins w:id="7754" w:author="Arjan" w:date="2012-12-10T16:22:00Z"/>
        </w:trPr>
        <w:tc>
          <w:tcPr>
            <w:tcW w:w="3690" w:type="dxa"/>
            <w:tcBorders>
              <w:top w:val="nil"/>
              <w:left w:val="nil"/>
              <w:bottom w:val="nil"/>
              <w:right w:val="nil"/>
            </w:tcBorders>
          </w:tcPr>
          <w:p w14:paraId="5225A937" w14:textId="77777777" w:rsidR="00D30F71" w:rsidRPr="00D30F71" w:rsidRDefault="00D30F71" w:rsidP="00D30F71">
            <w:pPr>
              <w:autoSpaceDE w:val="0"/>
              <w:autoSpaceDN w:val="0"/>
              <w:adjustRightInd w:val="0"/>
              <w:spacing w:after="0" w:line="240" w:lineRule="auto"/>
              <w:rPr>
                <w:ins w:id="7755" w:author="Arjan" w:date="2012-12-10T16:22:00Z"/>
                <w:rFonts w:ascii="Arial" w:eastAsia="Times New Roman" w:hAnsi="Arial" w:cs="Arial"/>
                <w:b/>
                <w:bCs/>
                <w:color w:val="000000"/>
                <w:sz w:val="20"/>
                <w:szCs w:val="20"/>
              </w:rPr>
            </w:pPr>
            <w:ins w:id="7756" w:author="Arjan" w:date="2012-12-10T16:22:00Z">
              <w:r w:rsidRPr="00D30F71">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14:paraId="09D97807" w14:textId="77777777" w:rsidR="00D30F71" w:rsidRPr="00D30F71" w:rsidRDefault="00D30F71" w:rsidP="00D30F71">
            <w:pPr>
              <w:autoSpaceDE w:val="0"/>
              <w:autoSpaceDN w:val="0"/>
              <w:adjustRightInd w:val="0"/>
              <w:spacing w:after="0" w:line="240" w:lineRule="auto"/>
              <w:rPr>
                <w:ins w:id="7757" w:author="Arjan" w:date="2012-12-10T16:22:00Z"/>
                <w:rFonts w:ascii="Arial" w:eastAsia="Times New Roman" w:hAnsi="Arial" w:cs="Arial"/>
                <w:color w:val="000000"/>
                <w:sz w:val="20"/>
                <w:szCs w:val="20"/>
              </w:rPr>
            </w:pPr>
            <w:ins w:id="7758" w:author="Arjan" w:date="2012-12-10T16:22:00Z">
              <w:r w:rsidRPr="00D30F71">
                <w:rPr>
                  <w:rFonts w:ascii="Arial" w:eastAsia="Times New Roman" w:hAnsi="Arial" w:cs="Arial"/>
                  <w:color w:val="000000"/>
                  <w:sz w:val="20"/>
                  <w:szCs w:val="20"/>
                </w:rPr>
                <w:t>zie groep</w:t>
              </w:r>
            </w:ins>
          </w:p>
        </w:tc>
      </w:tr>
      <w:tr w:rsidR="00D30F71" w:rsidRPr="00D30F71" w14:paraId="3728BC66" w14:textId="77777777">
        <w:trPr>
          <w:trHeight w:val="230"/>
          <w:ins w:id="7759" w:author="Arjan" w:date="2012-12-10T16:22:00Z"/>
        </w:trPr>
        <w:tc>
          <w:tcPr>
            <w:tcW w:w="3690" w:type="dxa"/>
            <w:tcBorders>
              <w:top w:val="nil"/>
              <w:left w:val="nil"/>
              <w:bottom w:val="nil"/>
              <w:right w:val="nil"/>
            </w:tcBorders>
          </w:tcPr>
          <w:p w14:paraId="4BD21EC1" w14:textId="77777777" w:rsidR="00D30F71" w:rsidRPr="00D30F71" w:rsidRDefault="00D30F71" w:rsidP="00D30F71">
            <w:pPr>
              <w:autoSpaceDE w:val="0"/>
              <w:autoSpaceDN w:val="0"/>
              <w:adjustRightInd w:val="0"/>
              <w:spacing w:after="0" w:line="240" w:lineRule="auto"/>
              <w:rPr>
                <w:ins w:id="776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56F2AECC" w14:textId="77777777" w:rsidR="00D30F71" w:rsidRPr="00D30F71" w:rsidRDefault="00D30F71" w:rsidP="00D30F71">
            <w:pPr>
              <w:autoSpaceDE w:val="0"/>
              <w:autoSpaceDN w:val="0"/>
              <w:adjustRightInd w:val="0"/>
              <w:spacing w:after="0" w:line="240" w:lineRule="auto"/>
              <w:rPr>
                <w:ins w:id="7761" w:author="Arjan" w:date="2012-12-10T16:22:00Z"/>
                <w:rFonts w:ascii="Arial" w:eastAsia="Times New Roman" w:hAnsi="Arial" w:cs="Arial"/>
                <w:color w:val="000000"/>
                <w:sz w:val="20"/>
                <w:szCs w:val="20"/>
              </w:rPr>
            </w:pPr>
          </w:p>
        </w:tc>
      </w:tr>
      <w:tr w:rsidR="00D30F71" w:rsidRPr="00D30F71" w14:paraId="1401D4ED" w14:textId="77777777">
        <w:trPr>
          <w:trHeight w:val="230"/>
          <w:ins w:id="7762" w:author="Arjan" w:date="2012-12-10T16:22:00Z"/>
        </w:trPr>
        <w:tc>
          <w:tcPr>
            <w:tcW w:w="3690" w:type="dxa"/>
            <w:tcBorders>
              <w:top w:val="nil"/>
              <w:left w:val="nil"/>
              <w:bottom w:val="nil"/>
              <w:right w:val="nil"/>
            </w:tcBorders>
          </w:tcPr>
          <w:p w14:paraId="30D06B4C" w14:textId="77777777" w:rsidR="00D30F71" w:rsidRPr="00D30F71" w:rsidRDefault="00D30F71" w:rsidP="00D30F71">
            <w:pPr>
              <w:autoSpaceDE w:val="0"/>
              <w:autoSpaceDN w:val="0"/>
              <w:adjustRightInd w:val="0"/>
              <w:spacing w:after="0" w:line="240" w:lineRule="auto"/>
              <w:rPr>
                <w:ins w:id="7763" w:author="Arjan" w:date="2012-12-10T16:22:00Z"/>
                <w:rFonts w:ascii="Arial" w:eastAsia="Times New Roman" w:hAnsi="Arial" w:cs="Arial"/>
                <w:b/>
                <w:bCs/>
                <w:color w:val="000000"/>
                <w:sz w:val="20"/>
                <w:szCs w:val="20"/>
              </w:rPr>
            </w:pPr>
            <w:ins w:id="7764" w:author="Arjan" w:date="2012-12-10T16:22:00Z">
              <w:r w:rsidRPr="00D30F71">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14:paraId="46B11F12" w14:textId="77777777" w:rsidR="00D30F71" w:rsidRPr="00D30F71" w:rsidRDefault="00D30F71" w:rsidP="00D30F71">
            <w:pPr>
              <w:autoSpaceDE w:val="0"/>
              <w:autoSpaceDN w:val="0"/>
              <w:adjustRightInd w:val="0"/>
              <w:spacing w:after="0" w:line="240" w:lineRule="auto"/>
              <w:rPr>
                <w:ins w:id="7765" w:author="Arjan" w:date="2012-12-10T16:22:00Z"/>
                <w:rFonts w:ascii="Arial" w:eastAsia="Times New Roman" w:hAnsi="Arial" w:cs="Arial"/>
                <w:color w:val="000000"/>
                <w:sz w:val="20"/>
                <w:szCs w:val="20"/>
              </w:rPr>
            </w:pPr>
            <w:ins w:id="7766" w:author="Arjan" w:date="2012-12-10T16:22:00Z">
              <w:r w:rsidRPr="00D30F71">
                <w:rPr>
                  <w:rFonts w:ascii="Arial" w:eastAsia="Times New Roman" w:hAnsi="Arial" w:cs="Arial"/>
                  <w:color w:val="000000"/>
                  <w:sz w:val="20"/>
                  <w:szCs w:val="20"/>
                </w:rPr>
                <w:t>zie groep</w:t>
              </w:r>
            </w:ins>
          </w:p>
        </w:tc>
      </w:tr>
      <w:tr w:rsidR="00D30F71" w:rsidRPr="00D30F71" w14:paraId="113C3F81" w14:textId="77777777">
        <w:trPr>
          <w:trHeight w:val="230"/>
          <w:ins w:id="7767" w:author="Arjan" w:date="2012-12-10T16:22:00Z"/>
        </w:trPr>
        <w:tc>
          <w:tcPr>
            <w:tcW w:w="3690" w:type="dxa"/>
            <w:tcBorders>
              <w:top w:val="nil"/>
              <w:left w:val="nil"/>
              <w:bottom w:val="nil"/>
              <w:right w:val="nil"/>
            </w:tcBorders>
          </w:tcPr>
          <w:p w14:paraId="25524458" w14:textId="77777777" w:rsidR="00D30F71" w:rsidRPr="00D30F71" w:rsidRDefault="00D30F71" w:rsidP="00D30F71">
            <w:pPr>
              <w:autoSpaceDE w:val="0"/>
              <w:autoSpaceDN w:val="0"/>
              <w:adjustRightInd w:val="0"/>
              <w:spacing w:after="0" w:line="240" w:lineRule="auto"/>
              <w:rPr>
                <w:ins w:id="776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601498F1" w14:textId="77777777" w:rsidR="00D30F71" w:rsidRPr="00D30F71" w:rsidRDefault="00D30F71" w:rsidP="00D30F71">
            <w:pPr>
              <w:autoSpaceDE w:val="0"/>
              <w:autoSpaceDN w:val="0"/>
              <w:adjustRightInd w:val="0"/>
              <w:spacing w:after="0" w:line="240" w:lineRule="auto"/>
              <w:rPr>
                <w:ins w:id="7769" w:author="Arjan" w:date="2012-12-10T16:22:00Z"/>
                <w:rFonts w:ascii="Arial" w:eastAsia="Times New Roman" w:hAnsi="Arial" w:cs="Arial"/>
                <w:color w:val="000000"/>
                <w:sz w:val="20"/>
                <w:szCs w:val="20"/>
              </w:rPr>
            </w:pPr>
          </w:p>
        </w:tc>
      </w:tr>
      <w:tr w:rsidR="00D30F71" w:rsidRPr="00D30F71" w14:paraId="35E3A426" w14:textId="77777777">
        <w:trPr>
          <w:trHeight w:val="230"/>
          <w:ins w:id="7770" w:author="Arjan" w:date="2012-12-10T16:22:00Z"/>
        </w:trPr>
        <w:tc>
          <w:tcPr>
            <w:tcW w:w="3690" w:type="dxa"/>
            <w:tcBorders>
              <w:top w:val="nil"/>
              <w:left w:val="nil"/>
              <w:bottom w:val="nil"/>
              <w:right w:val="nil"/>
            </w:tcBorders>
          </w:tcPr>
          <w:p w14:paraId="4F5CE532" w14:textId="77777777" w:rsidR="00D30F71" w:rsidRPr="00D30F71" w:rsidRDefault="00D30F71" w:rsidP="00D30F71">
            <w:pPr>
              <w:autoSpaceDE w:val="0"/>
              <w:autoSpaceDN w:val="0"/>
              <w:adjustRightInd w:val="0"/>
              <w:spacing w:after="0" w:line="240" w:lineRule="auto"/>
              <w:rPr>
                <w:ins w:id="7771" w:author="Arjan" w:date="2012-12-10T16:22:00Z"/>
                <w:rFonts w:ascii="Arial" w:eastAsia="Times New Roman" w:hAnsi="Arial" w:cs="Arial"/>
                <w:b/>
                <w:bCs/>
                <w:color w:val="000000"/>
                <w:sz w:val="20"/>
                <w:szCs w:val="20"/>
              </w:rPr>
            </w:pPr>
            <w:ins w:id="7772" w:author="Arjan" w:date="2012-12-10T16:22:00Z">
              <w:r w:rsidRPr="00D30F71">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14:paraId="39D184E2" w14:textId="77777777" w:rsidR="00D30F71" w:rsidRPr="00D30F71" w:rsidRDefault="00D30F71" w:rsidP="00D30F71">
            <w:pPr>
              <w:autoSpaceDE w:val="0"/>
              <w:autoSpaceDN w:val="0"/>
              <w:adjustRightInd w:val="0"/>
              <w:spacing w:after="0" w:line="240" w:lineRule="auto"/>
              <w:rPr>
                <w:ins w:id="7773" w:author="Arjan" w:date="2012-12-10T16:22:00Z"/>
                <w:rFonts w:ascii="Arial" w:eastAsia="Times New Roman" w:hAnsi="Arial" w:cs="Arial"/>
                <w:color w:val="000000"/>
                <w:sz w:val="20"/>
                <w:szCs w:val="20"/>
              </w:rPr>
            </w:pPr>
            <w:ins w:id="7774" w:author="Arjan" w:date="2012-12-10T16:22:00Z">
              <w:r w:rsidRPr="00D30F71">
                <w:rPr>
                  <w:rFonts w:ascii="Arial" w:eastAsia="Times New Roman" w:hAnsi="Arial" w:cs="Arial"/>
                  <w:color w:val="000000"/>
                  <w:sz w:val="20"/>
                  <w:szCs w:val="20"/>
                </w:rPr>
                <w:t>zie groep</w:t>
              </w:r>
            </w:ins>
          </w:p>
        </w:tc>
      </w:tr>
      <w:tr w:rsidR="00D30F71" w:rsidRPr="00D30F71" w14:paraId="6E964A4B" w14:textId="77777777">
        <w:trPr>
          <w:trHeight w:val="230"/>
          <w:ins w:id="7775" w:author="Arjan" w:date="2012-12-10T16:22:00Z"/>
        </w:trPr>
        <w:tc>
          <w:tcPr>
            <w:tcW w:w="3690" w:type="dxa"/>
            <w:tcBorders>
              <w:top w:val="nil"/>
              <w:left w:val="nil"/>
              <w:bottom w:val="nil"/>
              <w:right w:val="nil"/>
            </w:tcBorders>
          </w:tcPr>
          <w:p w14:paraId="791D1BAB" w14:textId="77777777" w:rsidR="00D30F71" w:rsidRPr="00D30F71" w:rsidRDefault="00D30F71" w:rsidP="00D30F71">
            <w:pPr>
              <w:autoSpaceDE w:val="0"/>
              <w:autoSpaceDN w:val="0"/>
              <w:adjustRightInd w:val="0"/>
              <w:spacing w:after="0" w:line="240" w:lineRule="auto"/>
              <w:rPr>
                <w:ins w:id="7776"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6CBB7577" w14:textId="77777777" w:rsidR="00D30F71" w:rsidRPr="00D30F71" w:rsidRDefault="00D30F71" w:rsidP="00D30F71">
            <w:pPr>
              <w:autoSpaceDE w:val="0"/>
              <w:autoSpaceDN w:val="0"/>
              <w:adjustRightInd w:val="0"/>
              <w:spacing w:after="0" w:line="240" w:lineRule="auto"/>
              <w:rPr>
                <w:ins w:id="7777" w:author="Arjan" w:date="2012-12-10T16:22:00Z"/>
                <w:rFonts w:ascii="Arial" w:eastAsia="Times New Roman" w:hAnsi="Arial" w:cs="Arial"/>
                <w:b/>
                <w:bCs/>
                <w:color w:val="000000"/>
                <w:sz w:val="20"/>
                <w:szCs w:val="20"/>
              </w:rPr>
            </w:pPr>
          </w:p>
        </w:tc>
      </w:tr>
      <w:tr w:rsidR="00D30F71" w:rsidRPr="00D30F71" w14:paraId="3C1F2CAF" w14:textId="77777777">
        <w:trPr>
          <w:trHeight w:val="230"/>
          <w:ins w:id="7778" w:author="Arjan" w:date="2012-12-10T16:22:00Z"/>
        </w:trPr>
        <w:tc>
          <w:tcPr>
            <w:tcW w:w="3690" w:type="dxa"/>
            <w:tcBorders>
              <w:top w:val="nil"/>
              <w:left w:val="nil"/>
              <w:bottom w:val="nil"/>
              <w:right w:val="nil"/>
            </w:tcBorders>
          </w:tcPr>
          <w:p w14:paraId="16AD0706" w14:textId="77777777" w:rsidR="00D30F71" w:rsidRPr="00D30F71" w:rsidRDefault="00D30F71" w:rsidP="00D30F71">
            <w:pPr>
              <w:autoSpaceDE w:val="0"/>
              <w:autoSpaceDN w:val="0"/>
              <w:adjustRightInd w:val="0"/>
              <w:spacing w:after="0" w:line="240" w:lineRule="auto"/>
              <w:rPr>
                <w:ins w:id="7779" w:author="Arjan" w:date="2012-12-10T16:22:00Z"/>
                <w:rFonts w:ascii="Arial" w:eastAsia="Times New Roman" w:hAnsi="Arial" w:cs="Arial"/>
                <w:color w:val="000000"/>
                <w:sz w:val="20"/>
                <w:szCs w:val="20"/>
              </w:rPr>
            </w:pPr>
            <w:ins w:id="7780" w:author="Arjan" w:date="2012-12-10T16:22:00Z">
              <w:r w:rsidRPr="00D30F71">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06F33AB0" w14:textId="77777777" w:rsidR="00D30F71" w:rsidRPr="00D30F71" w:rsidRDefault="00DA5D93" w:rsidP="00D30F71">
            <w:pPr>
              <w:autoSpaceDE w:val="0"/>
              <w:autoSpaceDN w:val="0"/>
              <w:adjustRightInd w:val="0"/>
              <w:spacing w:after="0" w:line="240" w:lineRule="auto"/>
              <w:rPr>
                <w:ins w:id="7781" w:author="Arjan" w:date="2012-12-10T16:22:00Z"/>
                <w:rFonts w:ascii="Arial" w:eastAsia="Times New Roman" w:hAnsi="Arial" w:cs="Arial"/>
                <w:color w:val="000000"/>
                <w:sz w:val="20"/>
                <w:szCs w:val="20"/>
              </w:rPr>
            </w:pPr>
            <w:ins w:id="7782"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Att.LowerBound</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0</w:t>
              </w:r>
              <w:r w:rsidRPr="00D30F71">
                <w:rPr>
                  <w:rFonts w:ascii="Arial" w:hAnsi="Arial" w:cs="Arial"/>
                  <w:sz w:val="20"/>
                  <w:szCs w:val="20"/>
                  <w:lang w:val="en-AU"/>
                </w:rPr>
                <w:fldChar w:fldCharType="end"/>
              </w:r>
              <w:r w:rsidR="00D30F71" w:rsidRPr="00D30F71">
                <w:rPr>
                  <w:rFonts w:ascii="Arial" w:eastAsia="Times New Roman" w:hAnsi="Arial" w:cs="Arial"/>
                  <w:color w:val="000000"/>
                  <w:sz w:val="20"/>
                  <w:szCs w:val="20"/>
                </w:rPr>
                <w:t xml:space="preserve"> - </w:t>
              </w:r>
              <w:r w:rsidRPr="00D30F71">
                <w:rPr>
                  <w:rFonts w:ascii="Arial" w:eastAsia="Times New Roman" w:hAnsi="Arial" w:cs="Arial"/>
                  <w:color w:val="000000"/>
                  <w:sz w:val="20"/>
                  <w:szCs w:val="20"/>
                </w:rPr>
                <w:fldChar w:fldCharType="begin" w:fldLock="1"/>
              </w:r>
              <w:r w:rsidR="00D30F71" w:rsidRPr="00D30F71">
                <w:rPr>
                  <w:rFonts w:ascii="Arial" w:eastAsia="Times New Roman" w:hAnsi="Arial" w:cs="Arial"/>
                  <w:color w:val="000000"/>
                  <w:sz w:val="20"/>
                  <w:szCs w:val="20"/>
                </w:rPr>
                <w:instrText>MERGEFIELD Att.UpperBound</w:instrText>
              </w:r>
              <w:r w:rsidRPr="00D30F71">
                <w:rPr>
                  <w:rFonts w:ascii="Arial" w:eastAsia="Times New Roman" w:hAnsi="Arial" w:cs="Arial"/>
                  <w:color w:val="000000"/>
                  <w:sz w:val="20"/>
                  <w:szCs w:val="20"/>
                </w:rPr>
                <w:fldChar w:fldCharType="separate"/>
              </w:r>
              <w:r w:rsidR="00D30F71" w:rsidRPr="00D30F71">
                <w:rPr>
                  <w:rFonts w:ascii="Arial" w:eastAsia="Times New Roman" w:hAnsi="Arial" w:cs="Arial"/>
                  <w:color w:val="000000"/>
                  <w:sz w:val="20"/>
                  <w:szCs w:val="20"/>
                </w:rPr>
                <w:t>1</w:t>
              </w:r>
              <w:r w:rsidRPr="00D30F71">
                <w:rPr>
                  <w:rFonts w:ascii="Arial" w:eastAsia="Times New Roman" w:hAnsi="Arial" w:cs="Arial"/>
                  <w:color w:val="000000"/>
                  <w:sz w:val="20"/>
                  <w:szCs w:val="20"/>
                </w:rPr>
                <w:fldChar w:fldCharType="end"/>
              </w:r>
            </w:ins>
          </w:p>
        </w:tc>
      </w:tr>
      <w:tr w:rsidR="00D30F71" w:rsidRPr="00D30F71" w14:paraId="664C2A56" w14:textId="77777777">
        <w:trPr>
          <w:trHeight w:val="200"/>
          <w:ins w:id="7783" w:author="Arjan" w:date="2012-12-10T16:22:00Z"/>
        </w:trPr>
        <w:tc>
          <w:tcPr>
            <w:tcW w:w="3690" w:type="dxa"/>
            <w:tcBorders>
              <w:top w:val="nil"/>
              <w:left w:val="nil"/>
              <w:bottom w:val="nil"/>
              <w:right w:val="nil"/>
            </w:tcBorders>
          </w:tcPr>
          <w:p w14:paraId="1301F8A3" w14:textId="77777777" w:rsidR="00D30F71" w:rsidRPr="00D30F71" w:rsidRDefault="00D30F71" w:rsidP="00D30F71">
            <w:pPr>
              <w:autoSpaceDE w:val="0"/>
              <w:autoSpaceDN w:val="0"/>
              <w:adjustRightInd w:val="0"/>
              <w:spacing w:after="0" w:line="240" w:lineRule="auto"/>
              <w:rPr>
                <w:ins w:id="778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4DAC4E7F" w14:textId="77777777" w:rsidR="00D30F71" w:rsidRPr="00D30F71" w:rsidRDefault="00D30F71" w:rsidP="00D30F71">
            <w:pPr>
              <w:autoSpaceDE w:val="0"/>
              <w:autoSpaceDN w:val="0"/>
              <w:adjustRightInd w:val="0"/>
              <w:spacing w:after="0" w:line="240" w:lineRule="auto"/>
              <w:rPr>
                <w:ins w:id="7785" w:author="Arjan" w:date="2012-12-10T16:22:00Z"/>
                <w:rFonts w:ascii="Arial" w:eastAsia="Times New Roman" w:hAnsi="Arial" w:cs="Arial"/>
                <w:b/>
                <w:bCs/>
                <w:color w:val="000000"/>
                <w:sz w:val="20"/>
                <w:szCs w:val="20"/>
              </w:rPr>
            </w:pPr>
          </w:p>
        </w:tc>
      </w:tr>
      <w:tr w:rsidR="00D30F71" w:rsidRPr="00D30F71" w14:paraId="64329E94" w14:textId="77777777">
        <w:trPr>
          <w:trHeight w:val="200"/>
          <w:ins w:id="7786" w:author="Arjan" w:date="2012-12-10T16:22:00Z"/>
        </w:trPr>
        <w:tc>
          <w:tcPr>
            <w:tcW w:w="3690" w:type="dxa"/>
            <w:tcBorders>
              <w:top w:val="nil"/>
              <w:left w:val="nil"/>
              <w:bottom w:val="nil"/>
              <w:right w:val="nil"/>
            </w:tcBorders>
          </w:tcPr>
          <w:p w14:paraId="13011B08" w14:textId="77777777" w:rsidR="00D30F71" w:rsidRPr="00D30F71" w:rsidRDefault="00D30F71" w:rsidP="00D30F71">
            <w:pPr>
              <w:autoSpaceDE w:val="0"/>
              <w:autoSpaceDN w:val="0"/>
              <w:adjustRightInd w:val="0"/>
              <w:spacing w:after="0" w:line="240" w:lineRule="auto"/>
              <w:rPr>
                <w:ins w:id="7787" w:author="Arjan" w:date="2012-12-10T16:22:00Z"/>
                <w:rFonts w:ascii="Arial" w:eastAsia="Times New Roman" w:hAnsi="Arial" w:cs="Arial"/>
                <w:color w:val="000000"/>
                <w:sz w:val="20"/>
                <w:szCs w:val="20"/>
              </w:rPr>
            </w:pPr>
            <w:ins w:id="7788" w:author="Arjan" w:date="2012-12-10T16:22:00Z">
              <w:r w:rsidRPr="00D30F71">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2C76CA10" w14:textId="77777777" w:rsidR="00D30F71" w:rsidRPr="00D30F71" w:rsidRDefault="00D30F71" w:rsidP="00D30F71">
            <w:pPr>
              <w:autoSpaceDE w:val="0"/>
              <w:autoSpaceDN w:val="0"/>
              <w:adjustRightInd w:val="0"/>
              <w:spacing w:after="0" w:line="240" w:lineRule="auto"/>
              <w:rPr>
                <w:ins w:id="7789" w:author="Arjan" w:date="2012-12-10T16:22:00Z"/>
                <w:rFonts w:ascii="Arial" w:eastAsia="Times New Roman" w:hAnsi="Arial" w:cs="Arial"/>
                <w:color w:val="000000"/>
                <w:sz w:val="20"/>
                <w:szCs w:val="20"/>
              </w:rPr>
            </w:pPr>
            <w:ins w:id="7790" w:author="Arjan" w:date="2012-12-10T16:22:00Z">
              <w:r w:rsidRPr="00D30F71">
                <w:rPr>
                  <w:rFonts w:ascii="Arial" w:eastAsia="Times New Roman" w:hAnsi="Arial" w:cs="Arial"/>
                  <w:color w:val="000000"/>
                  <w:sz w:val="20"/>
                  <w:szCs w:val="20"/>
                </w:rPr>
                <w:t>Gemeentelijk kerngegeven</w:t>
              </w:r>
            </w:ins>
          </w:p>
        </w:tc>
      </w:tr>
      <w:tr w:rsidR="00D30F71" w:rsidRPr="00D30F71" w14:paraId="62E1038C" w14:textId="77777777">
        <w:trPr>
          <w:trHeight w:val="230"/>
          <w:ins w:id="7791" w:author="Arjan" w:date="2012-12-10T16:22:00Z"/>
        </w:trPr>
        <w:tc>
          <w:tcPr>
            <w:tcW w:w="3690" w:type="dxa"/>
            <w:tcBorders>
              <w:top w:val="nil"/>
              <w:left w:val="nil"/>
              <w:bottom w:val="nil"/>
              <w:right w:val="nil"/>
            </w:tcBorders>
          </w:tcPr>
          <w:p w14:paraId="04FA7AA5" w14:textId="77777777" w:rsidR="00D30F71" w:rsidRPr="00D30F71" w:rsidRDefault="00D30F71" w:rsidP="00D30F71">
            <w:pPr>
              <w:autoSpaceDE w:val="0"/>
              <w:autoSpaceDN w:val="0"/>
              <w:adjustRightInd w:val="0"/>
              <w:spacing w:after="0" w:line="240" w:lineRule="auto"/>
              <w:rPr>
                <w:ins w:id="779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14:paraId="183FCE7B" w14:textId="77777777" w:rsidR="00D30F71" w:rsidRPr="00D30F71" w:rsidRDefault="00D30F71" w:rsidP="00D30F71">
            <w:pPr>
              <w:autoSpaceDE w:val="0"/>
              <w:autoSpaceDN w:val="0"/>
              <w:adjustRightInd w:val="0"/>
              <w:spacing w:after="0" w:line="240" w:lineRule="auto"/>
              <w:rPr>
                <w:ins w:id="7793" w:author="Arjan" w:date="2012-12-10T16:22:00Z"/>
                <w:rFonts w:ascii="Arial" w:eastAsia="Times New Roman" w:hAnsi="Arial" w:cs="Arial"/>
                <w:b/>
                <w:bCs/>
                <w:color w:val="000000"/>
                <w:sz w:val="20"/>
                <w:szCs w:val="20"/>
              </w:rPr>
            </w:pPr>
          </w:p>
        </w:tc>
      </w:tr>
      <w:tr w:rsidR="00D30F71" w:rsidRPr="00D30F71" w14:paraId="718CBB4B" w14:textId="77777777">
        <w:trPr>
          <w:trHeight w:val="230"/>
          <w:ins w:id="7794" w:author="Arjan" w:date="2012-12-10T16:22:00Z"/>
        </w:trPr>
        <w:tc>
          <w:tcPr>
            <w:tcW w:w="3690" w:type="dxa"/>
            <w:tcBorders>
              <w:top w:val="nil"/>
              <w:left w:val="nil"/>
              <w:bottom w:val="nil"/>
              <w:right w:val="nil"/>
            </w:tcBorders>
          </w:tcPr>
          <w:p w14:paraId="6D51FAE8" w14:textId="77777777" w:rsidR="00D30F71" w:rsidRPr="00D30F71" w:rsidRDefault="00D30F71" w:rsidP="00D30F71">
            <w:pPr>
              <w:autoSpaceDE w:val="0"/>
              <w:autoSpaceDN w:val="0"/>
              <w:adjustRightInd w:val="0"/>
              <w:spacing w:after="0" w:line="240" w:lineRule="auto"/>
              <w:rPr>
                <w:ins w:id="7795" w:author="Arjan" w:date="2012-12-10T16:22:00Z"/>
                <w:rFonts w:ascii="Arial" w:eastAsia="Times New Roman" w:hAnsi="Arial" w:cs="Arial"/>
                <w:color w:val="000000"/>
                <w:sz w:val="20"/>
                <w:szCs w:val="20"/>
              </w:rPr>
            </w:pPr>
            <w:ins w:id="7796" w:author="Arjan" w:date="2012-12-10T16:22:00Z">
              <w:r w:rsidRPr="00D30F71">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7D138971" w14:textId="77777777" w:rsidR="00D30F71" w:rsidRPr="00D30F71" w:rsidRDefault="00D30F71" w:rsidP="00D30F71">
            <w:pPr>
              <w:autoSpaceDE w:val="0"/>
              <w:autoSpaceDN w:val="0"/>
              <w:adjustRightInd w:val="0"/>
              <w:spacing w:after="0" w:line="240" w:lineRule="auto"/>
              <w:rPr>
                <w:ins w:id="7797" w:author="Arjan" w:date="2012-12-10T16:22:00Z"/>
                <w:rFonts w:ascii="Arial" w:eastAsia="Times New Roman" w:hAnsi="Arial" w:cs="Arial"/>
                <w:color w:val="000000"/>
                <w:sz w:val="20"/>
                <w:szCs w:val="20"/>
              </w:rPr>
            </w:pPr>
          </w:p>
        </w:tc>
      </w:tr>
    </w:tbl>
    <w:p w14:paraId="3EFA2734" w14:textId="77777777" w:rsidR="00D30F71" w:rsidRDefault="00D30F71" w:rsidP="0044638F">
      <w:pPr>
        <w:rPr>
          <w:ins w:id="7798" w:author="Arjan" w:date="2013-07-09T10:07:00Z"/>
        </w:rPr>
      </w:pPr>
    </w:p>
    <w:p w14:paraId="1DBED294" w14:textId="77777777" w:rsidR="00152AF9" w:rsidRDefault="00152AF9" w:rsidP="00152AF9">
      <w:pPr>
        <w:pStyle w:val="Kop2"/>
      </w:pPr>
      <w:bookmarkStart w:id="7799" w:name="_Toc493812434"/>
      <w:r>
        <w:t>MEDEWERKER</w:t>
      </w:r>
      <w:bookmarkEnd w:id="7799"/>
    </w:p>
    <w:p w14:paraId="3CA145B1" w14:textId="3AF42E35" w:rsidR="00152AF9" w:rsidRPr="00DD0F4F" w:rsidRDefault="00152AF9" w:rsidP="00152AF9">
      <w:pPr>
        <w:rPr>
          <w:lang w:val="nl-NL"/>
        </w:rPr>
      </w:pPr>
      <w:r w:rsidRPr="00DD0F4F">
        <w:rPr>
          <w:lang w:val="nl-NL"/>
        </w:rPr>
        <w:t xml:space="preserve">De unieke aanduiding van een MEDEWERKER wordt nu gevormd door Medewerkeridentificatie. Dit geeft  een unieke aanduiding binnen één organisatie (of eigenlijk binnen een registratie van zaken met bijbehorende gegevens). Als door organisaties samengewerkt wordt in een keten, is deze aanduiding pas uniek als daarover goede afspraken gemaakt worden en er conform die afspraken gewerkt wordt. Dit levert geen garantie op unieke aanduidingen van medewerkers. Een unieke aanduiding wordt wel verkregen indien we de Medewerkeridentificatie combineren met een unieke aanduiding voor de organisatie waarvan de medewerker deel uit maakt. We maken hiervoor gebruik van de </w:t>
      </w:r>
      <w:r w:rsidR="005E1944" w:rsidRPr="00DD0F4F">
        <w:rPr>
          <w:lang w:val="nl-NL"/>
        </w:rPr>
        <w:t xml:space="preserve">Organisatie-identificatie </w:t>
      </w:r>
      <w:r w:rsidR="004B6915">
        <w:rPr>
          <w:lang w:val="nl-NL"/>
        </w:rPr>
        <w:t>ook deel uitmaakt</w:t>
      </w:r>
      <w:r w:rsidR="005E1944" w:rsidRPr="00DD0F4F">
        <w:rPr>
          <w:lang w:val="nl-NL"/>
        </w:rPr>
        <w:t xml:space="preserve">van de </w:t>
      </w:r>
      <w:r w:rsidRPr="00DD0F4F">
        <w:rPr>
          <w:lang w:val="nl-NL"/>
        </w:rPr>
        <w:t>unieke aanduiding van de ORGANISATORISCHE EENHEID waartoe de MEDEWERKER ‘behoort’.</w:t>
      </w:r>
    </w:p>
    <w:tbl>
      <w:tblPr>
        <w:tblW w:w="0" w:type="auto"/>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152AF9" w:rsidRPr="00152AF9" w14:paraId="07701B64" w14:textId="77777777">
        <w:tc>
          <w:tcPr>
            <w:tcW w:w="3600" w:type="dxa"/>
            <w:tcBorders>
              <w:top w:val="nil"/>
              <w:left w:val="nil"/>
              <w:bottom w:val="nil"/>
              <w:right w:val="nil"/>
            </w:tcBorders>
          </w:tcPr>
          <w:p w14:paraId="11FB6D8C"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b/>
                <w:bCs/>
                <w:color w:val="000000"/>
                <w:sz w:val="20"/>
                <w:szCs w:val="20"/>
              </w:rPr>
              <w:t>Naam objecttype</w:t>
            </w:r>
          </w:p>
        </w:tc>
        <w:tc>
          <w:tcPr>
            <w:tcW w:w="5760" w:type="dxa"/>
            <w:gridSpan w:val="3"/>
            <w:tcBorders>
              <w:top w:val="nil"/>
              <w:left w:val="nil"/>
              <w:bottom w:val="nil"/>
              <w:right w:val="nil"/>
            </w:tcBorders>
          </w:tcPr>
          <w:p w14:paraId="75A649F4"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Element.Name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MEDEWERKER</w:t>
            </w:r>
            <w:r w:rsidRPr="00152AF9">
              <w:rPr>
                <w:rFonts w:ascii="Arial" w:hAnsi="Arial" w:cs="Arial"/>
                <w:sz w:val="20"/>
                <w:szCs w:val="20"/>
                <w:lang w:val="en-AU"/>
              </w:rPr>
              <w:fldChar w:fldCharType="end"/>
            </w:r>
          </w:p>
        </w:tc>
      </w:tr>
      <w:tr w:rsidR="00152AF9" w:rsidRPr="00152AF9" w14:paraId="0FCC01B8" w14:textId="77777777">
        <w:tc>
          <w:tcPr>
            <w:tcW w:w="3600" w:type="dxa"/>
            <w:tcBorders>
              <w:top w:val="nil"/>
              <w:left w:val="nil"/>
              <w:bottom w:val="nil"/>
              <w:right w:val="nil"/>
            </w:tcBorders>
          </w:tcPr>
          <w:p w14:paraId="72D787A5"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517BA73F"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14:paraId="4D2278AD" w14:textId="77777777">
        <w:tc>
          <w:tcPr>
            <w:tcW w:w="3600" w:type="dxa"/>
            <w:tcBorders>
              <w:top w:val="nil"/>
              <w:left w:val="nil"/>
              <w:bottom w:val="nil"/>
              <w:right w:val="nil"/>
            </w:tcBorders>
          </w:tcPr>
          <w:p w14:paraId="206A9D8D"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14:paraId="352AFC6C"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Element.Alias</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MDW</w:t>
            </w:r>
            <w:r w:rsidRPr="00152AF9">
              <w:rPr>
                <w:rFonts w:ascii="Arial" w:hAnsi="Arial" w:cs="Arial"/>
                <w:sz w:val="20"/>
                <w:szCs w:val="20"/>
                <w:lang w:val="en-AU"/>
              </w:rPr>
              <w:fldChar w:fldCharType="end"/>
            </w:r>
          </w:p>
        </w:tc>
      </w:tr>
      <w:tr w:rsidR="00152AF9" w:rsidRPr="00152AF9" w14:paraId="3CFF4020" w14:textId="77777777">
        <w:tc>
          <w:tcPr>
            <w:tcW w:w="3600" w:type="dxa"/>
            <w:tcBorders>
              <w:top w:val="nil"/>
              <w:left w:val="nil"/>
              <w:bottom w:val="nil"/>
              <w:right w:val="nil"/>
            </w:tcBorders>
          </w:tcPr>
          <w:p w14:paraId="3E7C5C97"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3F8DB3B"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14:paraId="2C798C90" w14:textId="77777777">
        <w:tc>
          <w:tcPr>
            <w:tcW w:w="3600" w:type="dxa"/>
            <w:tcBorders>
              <w:top w:val="nil"/>
              <w:left w:val="nil"/>
              <w:bottom w:val="nil"/>
              <w:right w:val="nil"/>
            </w:tcBorders>
          </w:tcPr>
          <w:p w14:paraId="274BCF5D"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14:paraId="225EDE0E"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3B2DAEC6" w14:textId="77777777">
        <w:trPr>
          <w:trHeight w:val="230"/>
        </w:trPr>
        <w:tc>
          <w:tcPr>
            <w:tcW w:w="3600" w:type="dxa"/>
            <w:tcBorders>
              <w:top w:val="nil"/>
              <w:left w:val="nil"/>
              <w:bottom w:val="nil"/>
              <w:right w:val="nil"/>
            </w:tcBorders>
          </w:tcPr>
          <w:p w14:paraId="4E12431C"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2DA557FF"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14:paraId="4AB4ADE8" w14:textId="77777777">
        <w:trPr>
          <w:trHeight w:val="230"/>
        </w:trPr>
        <w:tc>
          <w:tcPr>
            <w:tcW w:w="3600" w:type="dxa"/>
            <w:tcBorders>
              <w:top w:val="nil"/>
              <w:left w:val="nil"/>
              <w:bottom w:val="nil"/>
              <w:right w:val="nil"/>
            </w:tcBorders>
          </w:tcPr>
          <w:p w14:paraId="6296B34D"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14:paraId="4A6974DA"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14:paraId="048EEDF6" w14:textId="77777777">
        <w:trPr>
          <w:trHeight w:val="230"/>
        </w:trPr>
        <w:tc>
          <w:tcPr>
            <w:tcW w:w="3600" w:type="dxa"/>
            <w:tcBorders>
              <w:top w:val="nil"/>
              <w:left w:val="nil"/>
              <w:bottom w:val="nil"/>
              <w:right w:val="nil"/>
            </w:tcBorders>
          </w:tcPr>
          <w:p w14:paraId="1080678A"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2910CCD6"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5C14BE" w14:paraId="7EC0A43C" w14:textId="77777777">
        <w:trPr>
          <w:trHeight w:val="230"/>
        </w:trPr>
        <w:tc>
          <w:tcPr>
            <w:tcW w:w="3600" w:type="dxa"/>
            <w:tcBorders>
              <w:top w:val="nil"/>
              <w:left w:val="nil"/>
              <w:bottom w:val="nil"/>
              <w:right w:val="nil"/>
            </w:tcBorders>
          </w:tcPr>
          <w:p w14:paraId="7A4B9D07"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14:paraId="41D40B41" w14:textId="77777777" w:rsidR="00152AF9" w:rsidRPr="00DD0F4F" w:rsidRDefault="00DA5D93" w:rsidP="00152AF9">
            <w:pPr>
              <w:autoSpaceDE w:val="0"/>
              <w:autoSpaceDN w:val="0"/>
              <w:adjustRightInd w:val="0"/>
              <w:spacing w:after="0" w:line="240" w:lineRule="auto"/>
              <w:rPr>
                <w:rFonts w:ascii="Arial" w:eastAsia="Times New Roman" w:hAnsi="Arial" w:cs="Arial"/>
                <w:color w:val="000000"/>
                <w:sz w:val="20"/>
                <w:szCs w:val="20"/>
                <w:lang w:val="nl-NL"/>
              </w:rPr>
            </w:pPr>
            <w:r w:rsidRPr="00152AF9">
              <w:rPr>
                <w:rFonts w:ascii="Arial" w:hAnsi="Arial" w:cs="Arial"/>
                <w:sz w:val="20"/>
                <w:szCs w:val="20"/>
                <w:lang w:val="en-AU"/>
              </w:rPr>
              <w:fldChar w:fldCharType="begin" w:fldLock="1"/>
            </w:r>
            <w:r w:rsidR="00152AF9" w:rsidRPr="00DD0F4F">
              <w:rPr>
                <w:rFonts w:ascii="Arial" w:hAnsi="Arial" w:cs="Arial"/>
                <w:sz w:val="20"/>
                <w:szCs w:val="20"/>
                <w:lang w:val="nl-NL"/>
              </w:rPr>
              <w:instrText xml:space="preserve">MERGEFIELD </w:instrText>
            </w:r>
            <w:r w:rsidR="00152AF9" w:rsidRPr="00DD0F4F">
              <w:rPr>
                <w:rFonts w:ascii="Arial" w:eastAsia="Times New Roman" w:hAnsi="Arial" w:cs="Arial"/>
                <w:color w:val="000000"/>
                <w:sz w:val="20"/>
                <w:szCs w:val="20"/>
                <w:lang w:val="nl-NL"/>
              </w:rPr>
              <w:instrText>Element.Notes</w:instrText>
            </w:r>
            <w:r w:rsidRPr="00152AF9">
              <w:rPr>
                <w:rFonts w:ascii="Arial" w:hAnsi="Arial" w:cs="Arial"/>
                <w:sz w:val="20"/>
                <w:szCs w:val="20"/>
                <w:lang w:val="en-AU"/>
              </w:rPr>
              <w:fldChar w:fldCharType="end"/>
            </w:r>
            <w:r w:rsidR="00152AF9" w:rsidRPr="00DD0F4F">
              <w:rPr>
                <w:rFonts w:ascii="Arial" w:eastAsia="Times New Roman" w:hAnsi="Arial" w:cs="Arial"/>
                <w:color w:val="610E6A"/>
                <w:sz w:val="20"/>
                <w:szCs w:val="20"/>
                <w:lang w:val="nl-NL"/>
              </w:rPr>
              <w:t>Een medewerker van de organisatie die zaken behandelt uit hoofde van zijn of haar functie binnen een ORGANISATORISCHE EENHEID.</w:t>
            </w:r>
          </w:p>
        </w:tc>
      </w:tr>
      <w:tr w:rsidR="00152AF9" w:rsidRPr="005C14BE" w14:paraId="15F630EB" w14:textId="77777777">
        <w:tc>
          <w:tcPr>
            <w:tcW w:w="3600" w:type="dxa"/>
            <w:tcBorders>
              <w:top w:val="nil"/>
              <w:left w:val="nil"/>
              <w:bottom w:val="nil"/>
              <w:right w:val="nil"/>
            </w:tcBorders>
          </w:tcPr>
          <w:p w14:paraId="3F699A04" w14:textId="77777777" w:rsidR="00152AF9" w:rsidRPr="00DD0F4F" w:rsidRDefault="00152AF9" w:rsidP="00152AF9">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51466DFC" w14:textId="77777777"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p>
        </w:tc>
      </w:tr>
      <w:tr w:rsidR="00152AF9" w:rsidRPr="005C14BE" w14:paraId="254FC4BC" w14:textId="77777777">
        <w:tc>
          <w:tcPr>
            <w:tcW w:w="3600" w:type="dxa"/>
            <w:tcBorders>
              <w:top w:val="nil"/>
              <w:left w:val="nil"/>
              <w:bottom w:val="nil"/>
              <w:right w:val="nil"/>
            </w:tcBorders>
          </w:tcPr>
          <w:p w14:paraId="20BF6F14"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14:paraId="6B152595" w14:textId="77777777"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het GFO Zaken 2004</w:t>
            </w:r>
          </w:p>
        </w:tc>
      </w:tr>
      <w:tr w:rsidR="00152AF9" w:rsidRPr="005C14BE" w14:paraId="57D96687" w14:textId="77777777">
        <w:trPr>
          <w:trHeight w:val="230"/>
        </w:trPr>
        <w:tc>
          <w:tcPr>
            <w:tcW w:w="3600" w:type="dxa"/>
            <w:tcBorders>
              <w:top w:val="nil"/>
              <w:left w:val="nil"/>
              <w:bottom w:val="nil"/>
              <w:right w:val="nil"/>
            </w:tcBorders>
          </w:tcPr>
          <w:p w14:paraId="003B20AA" w14:textId="77777777" w:rsidR="00152AF9" w:rsidRPr="00DD0F4F" w:rsidRDefault="00152AF9" w:rsidP="00152AF9">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7760CE5B" w14:textId="77777777"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p>
        </w:tc>
      </w:tr>
      <w:tr w:rsidR="00152AF9" w:rsidRPr="00152AF9" w14:paraId="74F1741D" w14:textId="77777777">
        <w:tc>
          <w:tcPr>
            <w:tcW w:w="3600" w:type="dxa"/>
            <w:tcBorders>
              <w:top w:val="nil"/>
              <w:left w:val="nil"/>
              <w:bottom w:val="nil"/>
              <w:right w:val="nil"/>
            </w:tcBorders>
          </w:tcPr>
          <w:p w14:paraId="4A3F3FCE"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14:paraId="777F97DA"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1 juni 2008</w:t>
            </w:r>
          </w:p>
        </w:tc>
      </w:tr>
      <w:tr w:rsidR="00152AF9" w:rsidRPr="00152AF9" w14:paraId="278363F5" w14:textId="77777777">
        <w:trPr>
          <w:trHeight w:val="260"/>
        </w:trPr>
        <w:tc>
          <w:tcPr>
            <w:tcW w:w="3600" w:type="dxa"/>
            <w:tcBorders>
              <w:top w:val="nil"/>
              <w:left w:val="nil"/>
              <w:bottom w:val="nil"/>
              <w:right w:val="nil"/>
            </w:tcBorders>
          </w:tcPr>
          <w:p w14:paraId="6E00685B"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20B05396"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14:paraId="426796D6" w14:textId="77777777">
        <w:tc>
          <w:tcPr>
            <w:tcW w:w="3600" w:type="dxa"/>
            <w:tcBorders>
              <w:top w:val="nil"/>
              <w:left w:val="nil"/>
              <w:bottom w:val="nil"/>
              <w:right w:val="nil"/>
            </w:tcBorders>
          </w:tcPr>
          <w:p w14:paraId="769E65E6"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14:paraId="35B815BA" w14:textId="77777777"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Alleen medewerkers van organisatorische eenheden van de organisatie(s) die zaken behandelen, worden hier bedoeld. Dus niet medewerkers van andere organisaties zoals de externe initiatoren van zaken. Overigens kan een dergelijke medewerker wel (interne) zaken initiëren. We beperken ons tot het aangeven welke medewerker betrokken is bij een zaak en welke gegevens van die medewerker vanuit het oogpunt van een zaak relevant zijn.</w:t>
            </w:r>
          </w:p>
          <w:p w14:paraId="72264D12"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DD0F4F">
              <w:rPr>
                <w:rFonts w:ascii="Arial" w:eastAsia="Times New Roman" w:hAnsi="Arial" w:cs="Arial"/>
                <w:color w:val="000000"/>
                <w:sz w:val="20"/>
                <w:szCs w:val="20"/>
                <w:lang w:val="nl-NL"/>
              </w:rPr>
              <w:t xml:space="preserve">In de hier toegepaste modellering heeft een medewerker slechts één functie en behoort hij/zij bij slechts één organisatorische eenheid. Dat betekent dat een medewerker die meerdere functies heeft en/of voor of bij meer dan één organisatorische eenheid werkt, meerdere keren kan voorkomen, met op onderdelen verschillende gegevenswaarden, zoals functie. </w:t>
            </w:r>
            <w:r w:rsidRPr="00152AF9">
              <w:rPr>
                <w:rFonts w:ascii="Arial" w:eastAsia="Times New Roman" w:hAnsi="Arial" w:cs="Arial"/>
                <w:color w:val="000000"/>
                <w:sz w:val="20"/>
                <w:szCs w:val="20"/>
              </w:rPr>
              <w:t>MEDEWERKER is een specialisatie ('subtype') van BETROKKENE.</w:t>
            </w:r>
          </w:p>
        </w:tc>
      </w:tr>
      <w:tr w:rsidR="00152AF9" w:rsidRPr="00152AF9" w14:paraId="7DCE9DBC" w14:textId="77777777">
        <w:tc>
          <w:tcPr>
            <w:tcW w:w="3600" w:type="dxa"/>
            <w:tcBorders>
              <w:top w:val="nil"/>
              <w:left w:val="nil"/>
              <w:bottom w:val="nil"/>
              <w:right w:val="nil"/>
            </w:tcBorders>
          </w:tcPr>
          <w:p w14:paraId="1B126DC8"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2D0A438F"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5C14BE" w14:paraId="6195C2C8" w14:textId="77777777">
        <w:tc>
          <w:tcPr>
            <w:tcW w:w="3600" w:type="dxa"/>
            <w:tcBorders>
              <w:top w:val="nil"/>
              <w:left w:val="nil"/>
              <w:bottom w:val="nil"/>
              <w:right w:val="nil"/>
            </w:tcBorders>
          </w:tcPr>
          <w:p w14:paraId="7A863EDD"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14:paraId="0B269102" w14:textId="0107D40F" w:rsidR="00152AF9" w:rsidRPr="00DD0F4F" w:rsidRDefault="00152AF9" w:rsidP="005E1944">
            <w:pPr>
              <w:autoSpaceDE w:val="0"/>
              <w:autoSpaceDN w:val="0"/>
              <w:adjustRightInd w:val="0"/>
              <w:spacing w:after="0" w:line="240" w:lineRule="auto"/>
              <w:rPr>
                <w:rFonts w:ascii="Arial" w:eastAsia="Times New Roman" w:hAnsi="Arial" w:cs="Arial"/>
                <w:color w:val="000000"/>
                <w:sz w:val="20"/>
                <w:szCs w:val="20"/>
                <w:lang w:val="nl-NL"/>
              </w:rPr>
            </w:pPr>
            <w:ins w:id="7800" w:author="Arjan" w:date="2013-07-09T10:13:00Z">
              <w:r w:rsidRPr="00DD0F4F">
                <w:rPr>
                  <w:rFonts w:ascii="Arial" w:eastAsia="Times New Roman" w:hAnsi="Arial" w:cs="Arial"/>
                  <w:color w:val="000000"/>
                  <w:sz w:val="20"/>
                  <w:szCs w:val="20"/>
                  <w:lang w:val="nl-NL"/>
                </w:rPr>
                <w:t xml:space="preserve">Combinatie van </w:t>
              </w:r>
            </w:ins>
            <w:ins w:id="7801" w:author="Arjan" w:date="2014-09-07T17:53:00Z">
              <w:r w:rsidR="005E1944" w:rsidRPr="00DD0F4F">
                <w:rPr>
                  <w:rFonts w:ascii="Arial" w:eastAsia="Times New Roman" w:hAnsi="Arial" w:cs="Arial"/>
                  <w:color w:val="000000"/>
                  <w:sz w:val="20"/>
                  <w:szCs w:val="20"/>
                  <w:lang w:val="nl-NL"/>
                </w:rPr>
                <w:t>Or</w:t>
              </w:r>
            </w:ins>
            <w:ins w:id="7802" w:author="Arjan" w:date="2014-09-07T17:54:00Z">
              <w:r w:rsidR="005E1944" w:rsidRPr="00DD0F4F">
                <w:rPr>
                  <w:rFonts w:ascii="Arial" w:eastAsia="Times New Roman" w:hAnsi="Arial" w:cs="Arial"/>
                  <w:color w:val="000000"/>
                  <w:sz w:val="20"/>
                  <w:szCs w:val="20"/>
                  <w:lang w:val="nl-NL"/>
                </w:rPr>
                <w:t xml:space="preserve">ganisatie-identificatie </w:t>
              </w:r>
            </w:ins>
            <w:ins w:id="7803" w:author="Arjan" w:date="2013-07-09T10:13:00Z">
              <w:r w:rsidRPr="00DD0F4F">
                <w:rPr>
                  <w:rFonts w:ascii="Arial" w:eastAsia="Times New Roman" w:hAnsi="Arial" w:cs="Arial"/>
                  <w:color w:val="000000"/>
                  <w:sz w:val="20"/>
                  <w:szCs w:val="20"/>
                  <w:lang w:val="nl-NL"/>
                </w:rPr>
                <w:t xml:space="preserve">met </w:t>
              </w:r>
            </w:ins>
            <w:r w:rsidRPr="00DD0F4F">
              <w:rPr>
                <w:rFonts w:ascii="Arial" w:eastAsia="Times New Roman" w:hAnsi="Arial" w:cs="Arial"/>
                <w:color w:val="000000"/>
                <w:sz w:val="20"/>
                <w:szCs w:val="20"/>
                <w:lang w:val="nl-NL"/>
              </w:rPr>
              <w:t>Medewerkeridentificatie</w:t>
            </w:r>
          </w:p>
        </w:tc>
      </w:tr>
      <w:tr w:rsidR="00152AF9" w:rsidRPr="005C14BE" w14:paraId="15207804" w14:textId="77777777">
        <w:tc>
          <w:tcPr>
            <w:tcW w:w="3600" w:type="dxa"/>
            <w:tcBorders>
              <w:top w:val="nil"/>
              <w:left w:val="nil"/>
              <w:bottom w:val="nil"/>
              <w:right w:val="nil"/>
            </w:tcBorders>
          </w:tcPr>
          <w:p w14:paraId="495E5051" w14:textId="77777777" w:rsidR="00152AF9" w:rsidRPr="00DD0F4F" w:rsidRDefault="00152AF9" w:rsidP="00152AF9">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423C0F37" w14:textId="77777777"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p>
        </w:tc>
      </w:tr>
      <w:tr w:rsidR="00152AF9" w:rsidRPr="005C14BE" w14:paraId="33875ECF" w14:textId="77777777">
        <w:tc>
          <w:tcPr>
            <w:tcW w:w="3600" w:type="dxa"/>
            <w:tcBorders>
              <w:top w:val="nil"/>
              <w:left w:val="nil"/>
              <w:bottom w:val="nil"/>
              <w:right w:val="nil"/>
            </w:tcBorders>
          </w:tcPr>
          <w:p w14:paraId="19A8EC6D"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14:paraId="0082C334" w14:textId="77777777"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medewerkers van organisatorische eenheden (van de zaakbehandelende organisatie(s)) die een rol kunnen spelen bij de behandeling van geimplementeerde zaaktypen.</w:t>
            </w:r>
          </w:p>
        </w:tc>
      </w:tr>
      <w:tr w:rsidR="00152AF9" w:rsidRPr="005C14BE" w14:paraId="78460C3E" w14:textId="77777777">
        <w:tc>
          <w:tcPr>
            <w:tcW w:w="3600" w:type="dxa"/>
            <w:tcBorders>
              <w:top w:val="nil"/>
              <w:left w:val="nil"/>
              <w:bottom w:val="nil"/>
              <w:right w:val="nil"/>
            </w:tcBorders>
          </w:tcPr>
          <w:p w14:paraId="6B4CF886" w14:textId="77777777" w:rsidR="00152AF9" w:rsidRPr="00DD0F4F" w:rsidRDefault="00152AF9" w:rsidP="00152AF9">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02E72368" w14:textId="77777777"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p>
        </w:tc>
      </w:tr>
      <w:tr w:rsidR="00152AF9" w:rsidRPr="00152AF9" w14:paraId="414C4580" w14:textId="77777777">
        <w:tc>
          <w:tcPr>
            <w:tcW w:w="3600" w:type="dxa"/>
            <w:tcBorders>
              <w:top w:val="nil"/>
              <w:left w:val="nil"/>
              <w:bottom w:val="nil"/>
              <w:right w:val="nil"/>
            </w:tcBorders>
          </w:tcPr>
          <w:p w14:paraId="3250A0F6"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lastRenderedPageBreak/>
              <w:t>Kwaliteitsbegrip objecttype</w:t>
            </w:r>
          </w:p>
        </w:tc>
        <w:tc>
          <w:tcPr>
            <w:tcW w:w="5760" w:type="dxa"/>
            <w:gridSpan w:val="3"/>
            <w:tcBorders>
              <w:top w:val="nil"/>
              <w:left w:val="nil"/>
              <w:bottom w:val="nil"/>
              <w:right w:val="nil"/>
            </w:tcBorders>
          </w:tcPr>
          <w:p w14:paraId="5A3BC047"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14:paraId="6BA3E50D" w14:textId="77777777">
        <w:tc>
          <w:tcPr>
            <w:tcW w:w="3600" w:type="dxa"/>
            <w:tcBorders>
              <w:top w:val="nil"/>
              <w:left w:val="nil"/>
              <w:bottom w:val="nil"/>
              <w:right w:val="nil"/>
            </w:tcBorders>
          </w:tcPr>
          <w:p w14:paraId="261313F2"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4F0F997" w14:textId="77777777"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r>
      <w:tr w:rsidR="00152AF9" w:rsidRPr="00152AF9" w14:paraId="5C6A7814" w14:textId="77777777">
        <w:tc>
          <w:tcPr>
            <w:tcW w:w="3600" w:type="dxa"/>
            <w:tcBorders>
              <w:top w:val="nil"/>
              <w:left w:val="nil"/>
              <w:bottom w:val="nil"/>
              <w:right w:val="nil"/>
            </w:tcBorders>
          </w:tcPr>
          <w:p w14:paraId="099723B4"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7804" w:name="BKM_FF819D54_0C4A_4cf7_A828_6587669A8702"/>
            <w:bookmarkEnd w:id="7804"/>
            <w:r w:rsidRPr="00152AF9">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14:paraId="06416D29"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Code</w:t>
            </w:r>
          </w:p>
        </w:tc>
        <w:tc>
          <w:tcPr>
            <w:tcW w:w="3330" w:type="dxa"/>
            <w:tcBorders>
              <w:top w:val="nil"/>
              <w:left w:val="nil"/>
              <w:bottom w:val="nil"/>
              <w:right w:val="nil"/>
            </w:tcBorders>
          </w:tcPr>
          <w:p w14:paraId="17057D49"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Gegevensnaam</w:t>
            </w:r>
          </w:p>
        </w:tc>
        <w:tc>
          <w:tcPr>
            <w:tcW w:w="1350" w:type="dxa"/>
            <w:tcBorders>
              <w:top w:val="nil"/>
              <w:left w:val="nil"/>
              <w:bottom w:val="nil"/>
              <w:right w:val="nil"/>
            </w:tcBorders>
          </w:tcPr>
          <w:p w14:paraId="48A4269F"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Herkomst</w:t>
            </w:r>
          </w:p>
        </w:tc>
      </w:tr>
      <w:tr w:rsidR="00152AF9" w:rsidRPr="00152AF9" w14:paraId="4D2AE5A0" w14:textId="77777777">
        <w:tc>
          <w:tcPr>
            <w:tcW w:w="3600" w:type="dxa"/>
            <w:tcBorders>
              <w:top w:val="nil"/>
              <w:left w:val="nil"/>
              <w:bottom w:val="nil"/>
              <w:right w:val="nil"/>
            </w:tcBorders>
          </w:tcPr>
          <w:p w14:paraId="7B8D7AB1"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7DA8D9EC"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0001</w:t>
            </w:r>
          </w:p>
        </w:tc>
        <w:tc>
          <w:tcPr>
            <w:tcW w:w="3330" w:type="dxa"/>
            <w:tcBorders>
              <w:top w:val="nil"/>
              <w:left w:val="nil"/>
              <w:bottom w:val="nil"/>
              <w:right w:val="nil"/>
            </w:tcBorders>
          </w:tcPr>
          <w:p w14:paraId="51BD3C3A"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Medewerkeridentificatie</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63BC62E5"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551C68" w:rsidRPr="00152AF9" w14:paraId="75FB5C8D" w14:textId="77777777">
        <w:tc>
          <w:tcPr>
            <w:tcW w:w="3600" w:type="dxa"/>
            <w:tcBorders>
              <w:top w:val="nil"/>
              <w:left w:val="nil"/>
              <w:bottom w:val="nil"/>
              <w:right w:val="nil"/>
            </w:tcBorders>
          </w:tcPr>
          <w:p w14:paraId="7C2E6099" w14:textId="77777777" w:rsidR="00551C68" w:rsidRPr="00152AF9" w:rsidRDefault="00551C68" w:rsidP="00152AF9">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A3CD189" w14:textId="77777777" w:rsidR="00551C68" w:rsidRPr="00152AF9" w:rsidRDefault="00551C68" w:rsidP="00152AF9">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2A3F234D" w14:textId="22735E96" w:rsidR="00551C68" w:rsidRPr="00152AF9" w:rsidRDefault="00551C68" w:rsidP="00152AF9">
            <w:pPr>
              <w:autoSpaceDE w:val="0"/>
              <w:autoSpaceDN w:val="0"/>
              <w:adjustRightInd w:val="0"/>
              <w:spacing w:after="0" w:line="240" w:lineRule="auto"/>
              <w:rPr>
                <w:rFonts w:ascii="Arial" w:hAnsi="Arial" w:cs="Arial"/>
                <w:sz w:val="20"/>
                <w:szCs w:val="20"/>
                <w:lang w:val="en-AU"/>
              </w:rPr>
            </w:pPr>
            <w:ins w:id="7805" w:author="Arjan Kloosterboer" w:date="2017-03-13T11:02:00Z">
              <w:r w:rsidRPr="00DD0F4F">
                <w:rPr>
                  <w:rFonts w:ascii="Arial" w:eastAsia="Times New Roman" w:hAnsi="Arial" w:cs="Arial"/>
                  <w:color w:val="000000"/>
                  <w:sz w:val="20"/>
                  <w:szCs w:val="20"/>
                  <w:lang w:val="nl-NL"/>
                </w:rPr>
                <w:t>Organisatie-identificatie</w:t>
              </w:r>
            </w:ins>
          </w:p>
        </w:tc>
        <w:tc>
          <w:tcPr>
            <w:tcW w:w="1350" w:type="dxa"/>
            <w:tcBorders>
              <w:top w:val="nil"/>
              <w:left w:val="nil"/>
              <w:bottom w:val="nil"/>
              <w:right w:val="nil"/>
            </w:tcBorders>
          </w:tcPr>
          <w:p w14:paraId="533A1318" w14:textId="48C616D4" w:rsidR="00551C68" w:rsidRPr="00152AF9" w:rsidRDefault="00551C68" w:rsidP="00152AF9">
            <w:pPr>
              <w:autoSpaceDE w:val="0"/>
              <w:autoSpaceDN w:val="0"/>
              <w:adjustRightInd w:val="0"/>
              <w:spacing w:after="0" w:line="240" w:lineRule="auto"/>
              <w:rPr>
                <w:rFonts w:ascii="Arial" w:eastAsia="Times New Roman" w:hAnsi="Arial" w:cs="Arial"/>
                <w:color w:val="000000"/>
                <w:sz w:val="20"/>
                <w:szCs w:val="20"/>
              </w:rPr>
            </w:pPr>
            <w:ins w:id="7806" w:author="Arjan Kloosterboer" w:date="2017-03-13T11:02:00Z">
              <w:r>
                <w:rPr>
                  <w:rFonts w:ascii="Arial" w:eastAsia="Times New Roman" w:hAnsi="Arial" w:cs="Arial"/>
                  <w:color w:val="000000"/>
                  <w:sz w:val="20"/>
                  <w:szCs w:val="20"/>
                </w:rPr>
                <w:t>KING</w:t>
              </w:r>
            </w:ins>
          </w:p>
        </w:tc>
      </w:tr>
      <w:tr w:rsidR="00152AF9" w:rsidRPr="00152AF9" w14:paraId="334C0A09" w14:textId="77777777">
        <w:tc>
          <w:tcPr>
            <w:tcW w:w="3600" w:type="dxa"/>
            <w:tcBorders>
              <w:top w:val="nil"/>
              <w:left w:val="nil"/>
              <w:bottom w:val="nil"/>
              <w:right w:val="nil"/>
            </w:tcBorders>
          </w:tcPr>
          <w:p w14:paraId="01B7FD53"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7807" w:name="BKM_79457AE1_2585_4ce0_A864_D4ADE30A2135"/>
            <w:bookmarkEnd w:id="7807"/>
          </w:p>
        </w:tc>
        <w:tc>
          <w:tcPr>
            <w:tcW w:w="1080" w:type="dxa"/>
            <w:tcBorders>
              <w:top w:val="nil"/>
              <w:left w:val="nil"/>
              <w:bottom w:val="nil"/>
              <w:right w:val="nil"/>
            </w:tcBorders>
          </w:tcPr>
          <w:p w14:paraId="0A7E1699"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0003</w:t>
            </w:r>
          </w:p>
        </w:tc>
        <w:tc>
          <w:tcPr>
            <w:tcW w:w="3330" w:type="dxa"/>
            <w:tcBorders>
              <w:top w:val="nil"/>
              <w:left w:val="nil"/>
              <w:bottom w:val="nil"/>
              <w:right w:val="nil"/>
            </w:tcBorders>
          </w:tcPr>
          <w:p w14:paraId="22359CF7"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Achternaam</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7DD36EBB"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6AB5B38C" w14:textId="77777777">
        <w:tc>
          <w:tcPr>
            <w:tcW w:w="3600" w:type="dxa"/>
            <w:tcBorders>
              <w:top w:val="nil"/>
              <w:left w:val="nil"/>
              <w:bottom w:val="nil"/>
              <w:right w:val="nil"/>
            </w:tcBorders>
          </w:tcPr>
          <w:p w14:paraId="0729D483"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7808" w:name="BKM_AE3CF305_B845_40cf_A9E3_2DE97CB31F46"/>
            <w:bookmarkEnd w:id="7808"/>
          </w:p>
        </w:tc>
        <w:tc>
          <w:tcPr>
            <w:tcW w:w="1080" w:type="dxa"/>
            <w:tcBorders>
              <w:top w:val="nil"/>
              <w:left w:val="nil"/>
              <w:bottom w:val="nil"/>
              <w:right w:val="nil"/>
            </w:tcBorders>
          </w:tcPr>
          <w:p w14:paraId="6ACA65E0"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0006</w:t>
            </w:r>
          </w:p>
        </w:tc>
        <w:tc>
          <w:tcPr>
            <w:tcW w:w="3330" w:type="dxa"/>
            <w:tcBorders>
              <w:top w:val="nil"/>
              <w:left w:val="nil"/>
              <w:bottom w:val="nil"/>
              <w:right w:val="nil"/>
            </w:tcBorders>
          </w:tcPr>
          <w:p w14:paraId="71B33CBB"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Datum uit dienst</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042DC39B"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61EA6258" w14:textId="77777777">
        <w:tc>
          <w:tcPr>
            <w:tcW w:w="3600" w:type="dxa"/>
            <w:tcBorders>
              <w:top w:val="nil"/>
              <w:left w:val="nil"/>
              <w:bottom w:val="nil"/>
              <w:right w:val="nil"/>
            </w:tcBorders>
          </w:tcPr>
          <w:p w14:paraId="57B6026F"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7809" w:name="BKM_2EEFDDE3_164E_4dc6_8573_205834C1AF47"/>
            <w:bookmarkEnd w:id="7809"/>
          </w:p>
        </w:tc>
        <w:tc>
          <w:tcPr>
            <w:tcW w:w="1080" w:type="dxa"/>
            <w:tcBorders>
              <w:top w:val="nil"/>
              <w:left w:val="nil"/>
              <w:bottom w:val="nil"/>
              <w:right w:val="nil"/>
            </w:tcBorders>
          </w:tcPr>
          <w:p w14:paraId="7C8850D6"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9516</w:t>
            </w:r>
          </w:p>
        </w:tc>
        <w:tc>
          <w:tcPr>
            <w:tcW w:w="3330" w:type="dxa"/>
            <w:tcBorders>
              <w:top w:val="nil"/>
              <w:left w:val="nil"/>
              <w:bottom w:val="nil"/>
              <w:right w:val="nil"/>
            </w:tcBorders>
          </w:tcPr>
          <w:p w14:paraId="14920CE5"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E-mail adres</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42055714"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6F5B552C" w14:textId="77777777">
        <w:tc>
          <w:tcPr>
            <w:tcW w:w="3600" w:type="dxa"/>
            <w:tcBorders>
              <w:top w:val="nil"/>
              <w:left w:val="nil"/>
              <w:bottom w:val="nil"/>
              <w:right w:val="nil"/>
            </w:tcBorders>
          </w:tcPr>
          <w:p w14:paraId="77CBC021"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7810" w:name="BKM_F17EE707_8A6A_483b_9ED7_204707E1F384"/>
            <w:bookmarkEnd w:id="7810"/>
          </w:p>
        </w:tc>
        <w:tc>
          <w:tcPr>
            <w:tcW w:w="1080" w:type="dxa"/>
            <w:tcBorders>
              <w:top w:val="nil"/>
              <w:left w:val="nil"/>
              <w:bottom w:val="nil"/>
              <w:right w:val="nil"/>
            </w:tcBorders>
          </w:tcPr>
          <w:p w14:paraId="5E969CFC"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0002</w:t>
            </w:r>
          </w:p>
        </w:tc>
        <w:tc>
          <w:tcPr>
            <w:tcW w:w="3330" w:type="dxa"/>
            <w:tcBorders>
              <w:top w:val="nil"/>
              <w:left w:val="nil"/>
              <w:bottom w:val="nil"/>
              <w:right w:val="nil"/>
            </w:tcBorders>
          </w:tcPr>
          <w:p w14:paraId="53115812"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Functie</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5B6C934A"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04812476" w14:textId="77777777">
        <w:tc>
          <w:tcPr>
            <w:tcW w:w="3600" w:type="dxa"/>
            <w:tcBorders>
              <w:top w:val="nil"/>
              <w:left w:val="nil"/>
              <w:bottom w:val="nil"/>
              <w:right w:val="nil"/>
            </w:tcBorders>
          </w:tcPr>
          <w:p w14:paraId="1DDF6A47"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7811" w:name="BKM_AA40C186_C355_457e_99D9_24BE43B05301"/>
            <w:bookmarkEnd w:id="7811"/>
          </w:p>
        </w:tc>
        <w:tc>
          <w:tcPr>
            <w:tcW w:w="1080" w:type="dxa"/>
            <w:tcBorders>
              <w:top w:val="nil"/>
              <w:left w:val="nil"/>
              <w:bottom w:val="nil"/>
              <w:right w:val="nil"/>
            </w:tcBorders>
          </w:tcPr>
          <w:p w14:paraId="1EFCF1D9"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0410</w:t>
            </w:r>
          </w:p>
        </w:tc>
        <w:tc>
          <w:tcPr>
            <w:tcW w:w="3330" w:type="dxa"/>
            <w:tcBorders>
              <w:top w:val="nil"/>
              <w:left w:val="nil"/>
              <w:bottom w:val="nil"/>
              <w:right w:val="nil"/>
            </w:tcBorders>
          </w:tcPr>
          <w:p w14:paraId="68D6D351"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Geslachtsaanduiding</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1475C131"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5D650E81" w14:textId="77777777">
        <w:tc>
          <w:tcPr>
            <w:tcW w:w="3600" w:type="dxa"/>
            <w:tcBorders>
              <w:top w:val="nil"/>
              <w:left w:val="nil"/>
              <w:bottom w:val="nil"/>
              <w:right w:val="nil"/>
            </w:tcBorders>
          </w:tcPr>
          <w:p w14:paraId="6960640F"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7812" w:name="BKM_C59B1A14_1E2F_4a54_B273_6D4C84713390"/>
            <w:bookmarkEnd w:id="7812"/>
          </w:p>
        </w:tc>
        <w:tc>
          <w:tcPr>
            <w:tcW w:w="1080" w:type="dxa"/>
            <w:tcBorders>
              <w:top w:val="nil"/>
              <w:left w:val="nil"/>
              <w:bottom w:val="nil"/>
              <w:right w:val="nil"/>
            </w:tcBorders>
          </w:tcPr>
          <w:p w14:paraId="31EB7F33"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0007</w:t>
            </w:r>
          </w:p>
        </w:tc>
        <w:tc>
          <w:tcPr>
            <w:tcW w:w="3330" w:type="dxa"/>
            <w:tcBorders>
              <w:top w:val="nil"/>
              <w:left w:val="nil"/>
              <w:bottom w:val="nil"/>
              <w:right w:val="nil"/>
            </w:tcBorders>
          </w:tcPr>
          <w:p w14:paraId="327B82A6"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Medewerkertoelichting</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474FD9D8"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2AC579B9" w14:textId="77777777">
        <w:tc>
          <w:tcPr>
            <w:tcW w:w="3600" w:type="dxa"/>
            <w:tcBorders>
              <w:top w:val="nil"/>
              <w:left w:val="nil"/>
              <w:bottom w:val="nil"/>
              <w:right w:val="nil"/>
            </w:tcBorders>
          </w:tcPr>
          <w:p w14:paraId="08EA5F4E"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7813" w:name="BKM_A7726010_7E58_40b6_9523_A4CC9844F5DD"/>
            <w:bookmarkEnd w:id="7813"/>
          </w:p>
        </w:tc>
        <w:tc>
          <w:tcPr>
            <w:tcW w:w="1080" w:type="dxa"/>
            <w:tcBorders>
              <w:top w:val="nil"/>
              <w:left w:val="nil"/>
              <w:bottom w:val="nil"/>
              <w:right w:val="nil"/>
            </w:tcBorders>
          </w:tcPr>
          <w:p w14:paraId="2256F127"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0005</w:t>
            </w:r>
          </w:p>
        </w:tc>
        <w:tc>
          <w:tcPr>
            <w:tcW w:w="3330" w:type="dxa"/>
            <w:tcBorders>
              <w:top w:val="nil"/>
              <w:left w:val="nil"/>
              <w:bottom w:val="nil"/>
              <w:right w:val="nil"/>
            </w:tcBorders>
          </w:tcPr>
          <w:p w14:paraId="7C6E3962"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Roepnaam</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2B9C6B19"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2081FA23" w14:textId="77777777">
        <w:tc>
          <w:tcPr>
            <w:tcW w:w="3600" w:type="dxa"/>
            <w:tcBorders>
              <w:top w:val="nil"/>
              <w:left w:val="nil"/>
              <w:bottom w:val="nil"/>
              <w:right w:val="nil"/>
            </w:tcBorders>
          </w:tcPr>
          <w:p w14:paraId="74DB674D"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7814" w:name="BKM_0BE56460_275E_4dcb_9946_5B88658BF3BD"/>
            <w:bookmarkEnd w:id="7814"/>
          </w:p>
        </w:tc>
        <w:tc>
          <w:tcPr>
            <w:tcW w:w="1080" w:type="dxa"/>
            <w:tcBorders>
              <w:top w:val="nil"/>
              <w:left w:val="nil"/>
              <w:bottom w:val="nil"/>
              <w:right w:val="nil"/>
            </w:tcBorders>
          </w:tcPr>
          <w:p w14:paraId="2016DE8D"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9580</w:t>
            </w:r>
          </w:p>
        </w:tc>
        <w:tc>
          <w:tcPr>
            <w:tcW w:w="3330" w:type="dxa"/>
            <w:tcBorders>
              <w:top w:val="nil"/>
              <w:left w:val="nil"/>
              <w:bottom w:val="nil"/>
              <w:right w:val="nil"/>
            </w:tcBorders>
          </w:tcPr>
          <w:p w14:paraId="28647827"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Telefoonnummer</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31623B19"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387683B4" w14:textId="77777777">
        <w:tc>
          <w:tcPr>
            <w:tcW w:w="3600" w:type="dxa"/>
            <w:tcBorders>
              <w:top w:val="nil"/>
              <w:left w:val="nil"/>
              <w:bottom w:val="nil"/>
              <w:right w:val="nil"/>
            </w:tcBorders>
          </w:tcPr>
          <w:p w14:paraId="3565D234"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7815" w:name="BKM_65D1582C_5922_4ebb_8CE6_3B0F1BBD0941"/>
            <w:bookmarkEnd w:id="7815"/>
          </w:p>
        </w:tc>
        <w:tc>
          <w:tcPr>
            <w:tcW w:w="1080" w:type="dxa"/>
            <w:tcBorders>
              <w:top w:val="nil"/>
              <w:left w:val="nil"/>
              <w:bottom w:val="nil"/>
              <w:right w:val="nil"/>
            </w:tcBorders>
          </w:tcPr>
          <w:p w14:paraId="1E3DE54B"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0211</w:t>
            </w:r>
          </w:p>
        </w:tc>
        <w:tc>
          <w:tcPr>
            <w:tcW w:w="3330" w:type="dxa"/>
            <w:tcBorders>
              <w:top w:val="nil"/>
              <w:left w:val="nil"/>
              <w:bottom w:val="nil"/>
              <w:right w:val="nil"/>
            </w:tcBorders>
          </w:tcPr>
          <w:p w14:paraId="47921DE6"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Voorletters</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4B91EE79"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5AB8755F" w14:textId="77777777">
        <w:tc>
          <w:tcPr>
            <w:tcW w:w="3600" w:type="dxa"/>
            <w:tcBorders>
              <w:top w:val="nil"/>
              <w:left w:val="nil"/>
              <w:bottom w:val="nil"/>
              <w:right w:val="nil"/>
            </w:tcBorders>
          </w:tcPr>
          <w:p w14:paraId="35A771E0"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7816" w:name="BKM_01234EAF_833A_4cd6_8EA0_045F889301FF"/>
            <w:bookmarkEnd w:id="7816"/>
          </w:p>
        </w:tc>
        <w:tc>
          <w:tcPr>
            <w:tcW w:w="1080" w:type="dxa"/>
            <w:tcBorders>
              <w:top w:val="nil"/>
              <w:left w:val="nil"/>
              <w:bottom w:val="nil"/>
              <w:right w:val="nil"/>
            </w:tcBorders>
          </w:tcPr>
          <w:p w14:paraId="73C85DE9"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0004</w:t>
            </w:r>
          </w:p>
        </w:tc>
        <w:tc>
          <w:tcPr>
            <w:tcW w:w="3330" w:type="dxa"/>
            <w:tcBorders>
              <w:top w:val="nil"/>
              <w:left w:val="nil"/>
              <w:bottom w:val="nil"/>
              <w:right w:val="nil"/>
            </w:tcBorders>
          </w:tcPr>
          <w:p w14:paraId="68C7B50B"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Voorvoegsel achternaam</w:t>
            </w:r>
            <w:r w:rsidRPr="00152AF9">
              <w:rPr>
                <w:rFonts w:ascii="Arial" w:hAnsi="Arial" w:cs="Arial"/>
                <w:sz w:val="20"/>
                <w:szCs w:val="20"/>
                <w:lang w:val="en-AU"/>
              </w:rPr>
              <w:fldChar w:fldCharType="end"/>
            </w:r>
          </w:p>
        </w:tc>
        <w:tc>
          <w:tcPr>
            <w:tcW w:w="1350" w:type="dxa"/>
            <w:tcBorders>
              <w:top w:val="nil"/>
              <w:left w:val="nil"/>
              <w:bottom w:val="nil"/>
              <w:right w:val="nil"/>
            </w:tcBorders>
          </w:tcPr>
          <w:p w14:paraId="50795B82"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7EE32DD0" w14:textId="77777777">
        <w:tc>
          <w:tcPr>
            <w:tcW w:w="3600" w:type="dxa"/>
            <w:tcBorders>
              <w:top w:val="nil"/>
              <w:left w:val="nil"/>
              <w:bottom w:val="nil"/>
              <w:right w:val="nil"/>
            </w:tcBorders>
          </w:tcPr>
          <w:p w14:paraId="717BB3F8"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b/>
                <w:bCs/>
                <w:color w:val="000000"/>
                <w:sz w:val="20"/>
                <w:szCs w:val="20"/>
              </w:rPr>
              <w:t>Overzicht relaties</w:t>
            </w:r>
          </w:p>
        </w:tc>
        <w:tc>
          <w:tcPr>
            <w:tcW w:w="4410" w:type="dxa"/>
            <w:gridSpan w:val="2"/>
            <w:tcBorders>
              <w:top w:val="nil"/>
              <w:left w:val="nil"/>
              <w:bottom w:val="nil"/>
              <w:right w:val="nil"/>
            </w:tcBorders>
          </w:tcPr>
          <w:p w14:paraId="31B437F7"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14:paraId="69D3D6C5"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Herkomst</w:t>
            </w:r>
          </w:p>
        </w:tc>
      </w:tr>
      <w:tr w:rsidR="00152AF9" w:rsidRPr="00152AF9" w14:paraId="5375B040" w14:textId="77777777">
        <w:tc>
          <w:tcPr>
            <w:tcW w:w="3600" w:type="dxa"/>
            <w:tcBorders>
              <w:top w:val="nil"/>
              <w:left w:val="nil"/>
              <w:bottom w:val="nil"/>
              <w:right w:val="nil"/>
            </w:tcBorders>
          </w:tcPr>
          <w:p w14:paraId="6C617421"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71B101A8"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Connector.Name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hoort bij</w:t>
            </w:r>
            <w:r w:rsidRPr="00152AF9">
              <w:rPr>
                <w:rFonts w:ascii="Arial" w:hAnsi="Arial" w:cs="Arial"/>
                <w:sz w:val="20"/>
                <w:szCs w:val="20"/>
                <w:lang w:val="en-AU"/>
              </w:rPr>
              <w:fldChar w:fldCharType="end"/>
            </w:r>
            <w:r w:rsidR="00152AF9" w:rsidRPr="00152AF9">
              <w:rPr>
                <w:rFonts w:ascii="Arial" w:eastAsia="Times New Roman" w:hAnsi="Arial" w:cs="Arial"/>
                <w:color w:val="000000"/>
                <w:sz w:val="20"/>
                <w:szCs w:val="20"/>
              </w:rPr>
              <w:t xml:space="preserve">   </w:t>
            </w:r>
            <w:r w:rsidRPr="00152AF9">
              <w:rPr>
                <w:rFonts w:ascii="Arial" w:eastAsia="Times New Roman" w:hAnsi="Arial" w:cs="Arial"/>
                <w:color w:val="000000"/>
                <w:sz w:val="20"/>
                <w:szCs w:val="20"/>
              </w:rPr>
              <w:fldChar w:fldCharType="begin" w:fldLock="1"/>
            </w:r>
            <w:r w:rsidR="00152AF9" w:rsidRPr="00152AF9">
              <w:rPr>
                <w:rFonts w:ascii="Arial" w:eastAsia="Times New Roman" w:hAnsi="Arial" w:cs="Arial"/>
                <w:color w:val="000000"/>
                <w:sz w:val="20"/>
                <w:szCs w:val="20"/>
              </w:rPr>
              <w:instrText>MERGEFIELD Element.Name</w:instrText>
            </w:r>
            <w:r w:rsidRPr="00152AF9">
              <w:rPr>
                <w:rFonts w:ascii="Arial" w:eastAsia="Times New Roman" w:hAnsi="Arial" w:cs="Arial"/>
                <w:color w:val="000000"/>
                <w:sz w:val="20"/>
                <w:szCs w:val="20"/>
              </w:rPr>
              <w:fldChar w:fldCharType="separate"/>
            </w:r>
            <w:r w:rsidR="00152AF9" w:rsidRPr="00152AF9">
              <w:rPr>
                <w:rFonts w:ascii="Arial" w:eastAsia="Times New Roman" w:hAnsi="Arial" w:cs="Arial"/>
                <w:color w:val="000000"/>
                <w:sz w:val="20"/>
                <w:szCs w:val="20"/>
              </w:rPr>
              <w:t>ORGANISATORISCHE EENHEID</w:t>
            </w:r>
            <w:r w:rsidRPr="00152AF9">
              <w:rPr>
                <w:rFonts w:ascii="Arial" w:eastAsia="Times New Roman" w:hAnsi="Arial" w:cs="Arial"/>
                <w:color w:val="000000"/>
                <w:sz w:val="20"/>
                <w:szCs w:val="20"/>
              </w:rPr>
              <w:fldChar w:fldCharType="end"/>
            </w:r>
            <w:r w:rsidR="00152AF9" w:rsidRPr="00152AF9">
              <w:rPr>
                <w:rFonts w:ascii="Arial" w:eastAsia="Times New Roman" w:hAnsi="Arial" w:cs="Arial"/>
                <w:color w:val="000000"/>
                <w:sz w:val="20"/>
                <w:szCs w:val="20"/>
              </w:rPr>
              <w:t xml:space="preserve">  </w:t>
            </w:r>
          </w:p>
        </w:tc>
        <w:tc>
          <w:tcPr>
            <w:tcW w:w="1350" w:type="dxa"/>
            <w:tcBorders>
              <w:top w:val="nil"/>
              <w:left w:val="nil"/>
              <w:bottom w:val="nil"/>
              <w:right w:val="nil"/>
            </w:tcBorders>
          </w:tcPr>
          <w:p w14:paraId="2E998AFC"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4E6C72FD" w14:textId="77777777">
        <w:tc>
          <w:tcPr>
            <w:tcW w:w="3600" w:type="dxa"/>
            <w:tcBorders>
              <w:top w:val="nil"/>
              <w:left w:val="nil"/>
              <w:bottom w:val="nil"/>
              <w:right w:val="nil"/>
            </w:tcBorders>
          </w:tcPr>
          <w:p w14:paraId="64F764C2"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01E15AB2" w14:textId="77777777" w:rsidR="00152AF9" w:rsidRPr="00DD0F4F" w:rsidRDefault="00DA5D93" w:rsidP="00152AF9">
            <w:pPr>
              <w:autoSpaceDE w:val="0"/>
              <w:autoSpaceDN w:val="0"/>
              <w:adjustRightInd w:val="0"/>
              <w:spacing w:after="0" w:line="240" w:lineRule="auto"/>
              <w:rPr>
                <w:rFonts w:ascii="Arial" w:eastAsia="Times New Roman" w:hAnsi="Arial" w:cs="Arial"/>
                <w:color w:val="000000"/>
                <w:sz w:val="20"/>
                <w:szCs w:val="20"/>
                <w:lang w:val="nl-NL"/>
              </w:rPr>
            </w:pPr>
            <w:r w:rsidRPr="00152AF9">
              <w:rPr>
                <w:rFonts w:ascii="Arial" w:hAnsi="Arial" w:cs="Arial"/>
                <w:sz w:val="20"/>
                <w:szCs w:val="20"/>
                <w:lang w:val="en-AU"/>
              </w:rPr>
              <w:fldChar w:fldCharType="begin" w:fldLock="1"/>
            </w:r>
            <w:r w:rsidR="00152AF9" w:rsidRPr="00DD0F4F">
              <w:rPr>
                <w:rFonts w:ascii="Arial" w:hAnsi="Arial" w:cs="Arial"/>
                <w:sz w:val="20"/>
                <w:szCs w:val="20"/>
                <w:lang w:val="nl-NL"/>
              </w:rPr>
              <w:instrText xml:space="preserve">MERGEFIELD </w:instrText>
            </w:r>
            <w:r w:rsidR="00152AF9" w:rsidRPr="00DD0F4F">
              <w:rPr>
                <w:rFonts w:ascii="Arial" w:eastAsia="Times New Roman" w:hAnsi="Arial" w:cs="Arial"/>
                <w:color w:val="000000"/>
                <w:sz w:val="20"/>
                <w:szCs w:val="20"/>
                <w:lang w:val="nl-NL"/>
              </w:rPr>
              <w:instrText>Connector.Name</w:instrText>
            </w:r>
            <w:r w:rsidRPr="00152AF9">
              <w:rPr>
                <w:rFonts w:ascii="Arial" w:hAnsi="Arial" w:cs="Arial"/>
                <w:sz w:val="20"/>
                <w:szCs w:val="20"/>
                <w:lang w:val="en-AU"/>
              </w:rPr>
              <w:fldChar w:fldCharType="separate"/>
            </w:r>
            <w:r w:rsidR="00152AF9" w:rsidRPr="00DD0F4F">
              <w:rPr>
                <w:rFonts w:ascii="Arial" w:eastAsia="Times New Roman" w:hAnsi="Arial" w:cs="Arial"/>
                <w:color w:val="000000"/>
                <w:sz w:val="20"/>
                <w:szCs w:val="20"/>
                <w:lang w:val="nl-NL"/>
              </w:rPr>
              <w:t>is contactpersoon voor</w:t>
            </w:r>
            <w:r w:rsidRPr="00152AF9">
              <w:rPr>
                <w:rFonts w:ascii="Arial" w:hAnsi="Arial" w:cs="Arial"/>
                <w:sz w:val="20"/>
                <w:szCs w:val="20"/>
                <w:lang w:val="en-AU"/>
              </w:rPr>
              <w:fldChar w:fldCharType="end"/>
            </w:r>
            <w:r w:rsidR="00152AF9" w:rsidRPr="00DD0F4F">
              <w:rPr>
                <w:rFonts w:ascii="Arial" w:eastAsia="Times New Roman" w:hAnsi="Arial" w:cs="Arial"/>
                <w:color w:val="000000"/>
                <w:sz w:val="20"/>
                <w:szCs w:val="20"/>
                <w:lang w:val="nl-NL"/>
              </w:rPr>
              <w:t xml:space="preserve">   </w:t>
            </w:r>
            <w:r w:rsidRPr="00152AF9">
              <w:rPr>
                <w:rFonts w:ascii="Arial" w:eastAsia="Times New Roman" w:hAnsi="Arial" w:cs="Arial"/>
                <w:color w:val="000000"/>
                <w:sz w:val="20"/>
                <w:szCs w:val="20"/>
              </w:rPr>
              <w:fldChar w:fldCharType="begin" w:fldLock="1"/>
            </w:r>
            <w:r w:rsidR="00152AF9" w:rsidRPr="00DD0F4F">
              <w:rPr>
                <w:rFonts w:ascii="Arial" w:eastAsia="Times New Roman" w:hAnsi="Arial" w:cs="Arial"/>
                <w:color w:val="000000"/>
                <w:sz w:val="20"/>
                <w:szCs w:val="20"/>
                <w:lang w:val="nl-NL"/>
              </w:rPr>
              <w:instrText>MERGEFIELD Element.Name</w:instrText>
            </w:r>
            <w:r w:rsidRPr="00152AF9">
              <w:rPr>
                <w:rFonts w:ascii="Arial" w:eastAsia="Times New Roman" w:hAnsi="Arial" w:cs="Arial"/>
                <w:color w:val="000000"/>
                <w:sz w:val="20"/>
                <w:szCs w:val="20"/>
              </w:rPr>
              <w:fldChar w:fldCharType="separate"/>
            </w:r>
            <w:r w:rsidR="00152AF9" w:rsidRPr="00DD0F4F">
              <w:rPr>
                <w:rFonts w:ascii="Arial" w:eastAsia="Times New Roman" w:hAnsi="Arial" w:cs="Arial"/>
                <w:color w:val="000000"/>
                <w:sz w:val="20"/>
                <w:szCs w:val="20"/>
                <w:lang w:val="nl-NL"/>
              </w:rPr>
              <w:t>ORGANISATORISCHE EENHEID</w:t>
            </w:r>
            <w:r w:rsidRPr="00152AF9">
              <w:rPr>
                <w:rFonts w:ascii="Arial" w:eastAsia="Times New Roman" w:hAnsi="Arial" w:cs="Arial"/>
                <w:color w:val="000000"/>
                <w:sz w:val="20"/>
                <w:szCs w:val="20"/>
              </w:rPr>
              <w:fldChar w:fldCharType="end"/>
            </w:r>
            <w:r w:rsidR="00152AF9" w:rsidRPr="00DD0F4F">
              <w:rPr>
                <w:rFonts w:ascii="Arial" w:eastAsia="Times New Roman" w:hAnsi="Arial" w:cs="Arial"/>
                <w:color w:val="000000"/>
                <w:sz w:val="20"/>
                <w:szCs w:val="20"/>
                <w:lang w:val="nl-NL"/>
              </w:rPr>
              <w:t xml:space="preserve">  </w:t>
            </w:r>
          </w:p>
        </w:tc>
        <w:tc>
          <w:tcPr>
            <w:tcW w:w="1350" w:type="dxa"/>
            <w:tcBorders>
              <w:top w:val="nil"/>
              <w:left w:val="nil"/>
              <w:bottom w:val="nil"/>
              <w:right w:val="nil"/>
            </w:tcBorders>
          </w:tcPr>
          <w:p w14:paraId="3D610793"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14:paraId="063584C7" w14:textId="77777777">
        <w:tc>
          <w:tcPr>
            <w:tcW w:w="3600" w:type="dxa"/>
            <w:tcBorders>
              <w:top w:val="nil"/>
              <w:left w:val="nil"/>
              <w:bottom w:val="nil"/>
              <w:right w:val="nil"/>
            </w:tcBorders>
          </w:tcPr>
          <w:p w14:paraId="3184238F"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35550203" w14:textId="77777777" w:rsidR="00152AF9" w:rsidRPr="00DD0F4F" w:rsidRDefault="00DA5D93" w:rsidP="00152AF9">
            <w:pPr>
              <w:autoSpaceDE w:val="0"/>
              <w:autoSpaceDN w:val="0"/>
              <w:adjustRightInd w:val="0"/>
              <w:spacing w:after="0" w:line="240" w:lineRule="auto"/>
              <w:rPr>
                <w:rFonts w:ascii="Arial" w:eastAsia="Times New Roman" w:hAnsi="Arial" w:cs="Arial"/>
                <w:color w:val="000000"/>
                <w:sz w:val="20"/>
                <w:szCs w:val="20"/>
                <w:lang w:val="nl-NL"/>
              </w:rPr>
            </w:pPr>
            <w:r w:rsidRPr="00152AF9">
              <w:rPr>
                <w:rFonts w:ascii="Arial" w:hAnsi="Arial" w:cs="Arial"/>
                <w:sz w:val="20"/>
                <w:szCs w:val="20"/>
                <w:lang w:val="en-AU"/>
              </w:rPr>
              <w:fldChar w:fldCharType="begin" w:fldLock="1"/>
            </w:r>
            <w:r w:rsidR="00152AF9" w:rsidRPr="00DD0F4F">
              <w:rPr>
                <w:rFonts w:ascii="Arial" w:hAnsi="Arial" w:cs="Arial"/>
                <w:sz w:val="20"/>
                <w:szCs w:val="20"/>
                <w:lang w:val="nl-NL"/>
              </w:rPr>
              <w:instrText xml:space="preserve">MERGEFIELD </w:instrText>
            </w:r>
            <w:r w:rsidR="00152AF9" w:rsidRPr="00DD0F4F">
              <w:rPr>
                <w:rFonts w:ascii="Arial" w:eastAsia="Times New Roman" w:hAnsi="Arial" w:cs="Arial"/>
                <w:color w:val="000000"/>
                <w:sz w:val="20"/>
                <w:szCs w:val="20"/>
                <w:lang w:val="nl-NL"/>
              </w:rPr>
              <w:instrText>Connector.Name</w:instrText>
            </w:r>
            <w:r w:rsidRPr="00152AF9">
              <w:rPr>
                <w:rFonts w:ascii="Arial" w:hAnsi="Arial" w:cs="Arial"/>
                <w:sz w:val="20"/>
                <w:szCs w:val="20"/>
                <w:lang w:val="en-AU"/>
              </w:rPr>
              <w:fldChar w:fldCharType="separate"/>
            </w:r>
            <w:r w:rsidR="00152AF9" w:rsidRPr="00DD0F4F">
              <w:rPr>
                <w:rFonts w:ascii="Arial" w:eastAsia="Times New Roman" w:hAnsi="Arial" w:cs="Arial"/>
                <w:color w:val="000000"/>
                <w:sz w:val="20"/>
                <w:szCs w:val="20"/>
                <w:lang w:val="nl-NL"/>
              </w:rPr>
              <w:t>is verantwoordelijk voor</w:t>
            </w:r>
            <w:r w:rsidRPr="00152AF9">
              <w:rPr>
                <w:rFonts w:ascii="Arial" w:hAnsi="Arial" w:cs="Arial"/>
                <w:sz w:val="20"/>
                <w:szCs w:val="20"/>
                <w:lang w:val="en-AU"/>
              </w:rPr>
              <w:fldChar w:fldCharType="end"/>
            </w:r>
            <w:r w:rsidR="00152AF9" w:rsidRPr="00DD0F4F">
              <w:rPr>
                <w:rFonts w:ascii="Arial" w:eastAsia="Times New Roman" w:hAnsi="Arial" w:cs="Arial"/>
                <w:color w:val="000000"/>
                <w:sz w:val="20"/>
                <w:szCs w:val="20"/>
                <w:lang w:val="nl-NL"/>
              </w:rPr>
              <w:t xml:space="preserve">   </w:t>
            </w:r>
            <w:r w:rsidRPr="00152AF9">
              <w:rPr>
                <w:rFonts w:ascii="Arial" w:eastAsia="Times New Roman" w:hAnsi="Arial" w:cs="Arial"/>
                <w:color w:val="000000"/>
                <w:sz w:val="20"/>
                <w:szCs w:val="20"/>
              </w:rPr>
              <w:fldChar w:fldCharType="begin" w:fldLock="1"/>
            </w:r>
            <w:r w:rsidR="00152AF9" w:rsidRPr="00DD0F4F">
              <w:rPr>
                <w:rFonts w:ascii="Arial" w:eastAsia="Times New Roman" w:hAnsi="Arial" w:cs="Arial"/>
                <w:color w:val="000000"/>
                <w:sz w:val="20"/>
                <w:szCs w:val="20"/>
                <w:lang w:val="nl-NL"/>
              </w:rPr>
              <w:instrText>MERGEFIELD Element.Name</w:instrText>
            </w:r>
            <w:r w:rsidRPr="00152AF9">
              <w:rPr>
                <w:rFonts w:ascii="Arial" w:eastAsia="Times New Roman" w:hAnsi="Arial" w:cs="Arial"/>
                <w:color w:val="000000"/>
                <w:sz w:val="20"/>
                <w:szCs w:val="20"/>
              </w:rPr>
              <w:fldChar w:fldCharType="separate"/>
            </w:r>
            <w:r w:rsidR="00152AF9" w:rsidRPr="00DD0F4F">
              <w:rPr>
                <w:rFonts w:ascii="Arial" w:eastAsia="Times New Roman" w:hAnsi="Arial" w:cs="Arial"/>
                <w:color w:val="000000"/>
                <w:sz w:val="20"/>
                <w:szCs w:val="20"/>
                <w:lang w:val="nl-NL"/>
              </w:rPr>
              <w:t>ORGANISATORISCHE EENHEID</w:t>
            </w:r>
            <w:r w:rsidRPr="00152AF9">
              <w:rPr>
                <w:rFonts w:ascii="Arial" w:eastAsia="Times New Roman" w:hAnsi="Arial" w:cs="Arial"/>
                <w:color w:val="000000"/>
                <w:sz w:val="20"/>
                <w:szCs w:val="20"/>
              </w:rPr>
              <w:fldChar w:fldCharType="end"/>
            </w:r>
            <w:r w:rsidR="00152AF9" w:rsidRPr="00DD0F4F">
              <w:rPr>
                <w:rFonts w:ascii="Arial" w:eastAsia="Times New Roman" w:hAnsi="Arial" w:cs="Arial"/>
                <w:color w:val="000000"/>
                <w:sz w:val="20"/>
                <w:szCs w:val="20"/>
                <w:lang w:val="nl-NL"/>
              </w:rPr>
              <w:t xml:space="preserve">  </w:t>
            </w:r>
          </w:p>
        </w:tc>
        <w:tc>
          <w:tcPr>
            <w:tcW w:w="1350" w:type="dxa"/>
            <w:tcBorders>
              <w:top w:val="nil"/>
              <w:left w:val="nil"/>
              <w:bottom w:val="nil"/>
              <w:right w:val="nil"/>
            </w:tcBorders>
          </w:tcPr>
          <w:p w14:paraId="193AF77F"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5C14BE" w14:paraId="7392509C" w14:textId="77777777">
        <w:tc>
          <w:tcPr>
            <w:tcW w:w="3600" w:type="dxa"/>
            <w:tcBorders>
              <w:top w:val="nil"/>
              <w:left w:val="nil"/>
              <w:bottom w:val="nil"/>
              <w:right w:val="nil"/>
            </w:tcBorders>
          </w:tcPr>
          <w:p w14:paraId="4E337E44" w14:textId="77777777"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287FC47B" w14:textId="77777777" w:rsidR="00152AF9" w:rsidRPr="00152AF9" w:rsidRDefault="00DA5D93"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Connector.Name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is verantwoordelijke voor</w:t>
            </w:r>
            <w:r w:rsidRPr="00152AF9">
              <w:rPr>
                <w:rFonts w:ascii="Arial" w:hAnsi="Arial" w:cs="Arial"/>
                <w:sz w:val="20"/>
                <w:szCs w:val="20"/>
                <w:lang w:val="en-AU"/>
              </w:rPr>
              <w:fldChar w:fldCharType="end"/>
            </w:r>
            <w:r w:rsidR="00152AF9" w:rsidRPr="00152AF9">
              <w:rPr>
                <w:rFonts w:ascii="Arial" w:eastAsia="Times New Roman" w:hAnsi="Arial" w:cs="Arial"/>
                <w:color w:val="000000"/>
                <w:sz w:val="20"/>
                <w:szCs w:val="20"/>
              </w:rPr>
              <w:t xml:space="preserve">   </w:t>
            </w:r>
            <w:r w:rsidRPr="00152AF9">
              <w:rPr>
                <w:rFonts w:ascii="Arial" w:eastAsia="Times New Roman" w:hAnsi="Arial" w:cs="Arial"/>
                <w:color w:val="000000"/>
                <w:sz w:val="20"/>
                <w:szCs w:val="20"/>
              </w:rPr>
              <w:fldChar w:fldCharType="begin" w:fldLock="1"/>
            </w:r>
            <w:r w:rsidR="00152AF9" w:rsidRPr="00152AF9">
              <w:rPr>
                <w:rFonts w:ascii="Arial" w:eastAsia="Times New Roman" w:hAnsi="Arial" w:cs="Arial"/>
                <w:color w:val="000000"/>
                <w:sz w:val="20"/>
                <w:szCs w:val="20"/>
              </w:rPr>
              <w:instrText>MERGEFIELD Element.Name</w:instrText>
            </w:r>
            <w:r w:rsidRPr="00152AF9">
              <w:rPr>
                <w:rFonts w:ascii="Arial" w:eastAsia="Times New Roman" w:hAnsi="Arial" w:cs="Arial"/>
                <w:color w:val="000000"/>
                <w:sz w:val="20"/>
                <w:szCs w:val="20"/>
              </w:rPr>
              <w:fldChar w:fldCharType="separate"/>
            </w:r>
            <w:r w:rsidR="00152AF9" w:rsidRPr="00152AF9">
              <w:rPr>
                <w:rFonts w:ascii="Arial" w:eastAsia="Times New Roman" w:hAnsi="Arial" w:cs="Arial"/>
                <w:color w:val="000000"/>
                <w:sz w:val="20"/>
                <w:szCs w:val="20"/>
              </w:rPr>
              <w:t>ZAAKTYPE</w:t>
            </w:r>
            <w:r w:rsidRPr="00152AF9">
              <w:rPr>
                <w:rFonts w:ascii="Arial" w:eastAsia="Times New Roman" w:hAnsi="Arial" w:cs="Arial"/>
                <w:color w:val="000000"/>
                <w:sz w:val="20"/>
                <w:szCs w:val="20"/>
              </w:rPr>
              <w:fldChar w:fldCharType="end"/>
            </w:r>
            <w:r w:rsidR="00152AF9" w:rsidRPr="00152AF9">
              <w:rPr>
                <w:rFonts w:ascii="Arial" w:eastAsia="Times New Roman" w:hAnsi="Arial" w:cs="Arial"/>
                <w:color w:val="000000"/>
                <w:sz w:val="20"/>
                <w:szCs w:val="20"/>
              </w:rPr>
              <w:t xml:space="preserve">  </w:t>
            </w:r>
          </w:p>
        </w:tc>
        <w:tc>
          <w:tcPr>
            <w:tcW w:w="1350" w:type="dxa"/>
            <w:tcBorders>
              <w:top w:val="nil"/>
              <w:left w:val="nil"/>
              <w:bottom w:val="nil"/>
              <w:right w:val="nil"/>
            </w:tcBorders>
          </w:tcPr>
          <w:p w14:paraId="48A16AFD" w14:textId="77777777"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GFO Zaken 2004</w:t>
            </w:r>
          </w:p>
        </w:tc>
      </w:tr>
    </w:tbl>
    <w:p w14:paraId="4F2B75AB" w14:textId="77777777" w:rsidR="00152AF9" w:rsidRPr="00DD0F4F" w:rsidRDefault="00152AF9" w:rsidP="0044638F">
      <w:pPr>
        <w:rPr>
          <w:ins w:id="7817" w:author="Arjan" w:date="2014-09-07T17:50:00Z"/>
          <w:lang w:val="nl-NL"/>
        </w:rPr>
      </w:pPr>
    </w:p>
    <w:p w14:paraId="514E0AD8" w14:textId="77777777" w:rsidR="005E1944" w:rsidRPr="005E1944" w:rsidRDefault="005E1944" w:rsidP="005E1944">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953">
        <w:rPr>
          <w:rFonts w:ascii="Arial" w:eastAsia="Times New Roman" w:hAnsi="Arial" w:cs="Arial"/>
          <w:b/>
          <w:bCs/>
          <w:color w:val="004080"/>
          <w:sz w:val="24"/>
          <w:szCs w:val="24"/>
        </w:rPr>
        <w:t>«</w:t>
      </w:r>
      <w:r w:rsidRPr="00A87CAE">
        <w:rPr>
          <w:rFonts w:ascii="Arial" w:eastAsia="Times New Roman" w:hAnsi="Arial" w:cs="Arial"/>
          <w:b/>
          <w:color w:val="004080"/>
          <w:sz w:val="24"/>
          <w:szCs w:val="24"/>
          <w:lang w:eastAsia="nl-NL"/>
        </w:rPr>
        <w:t>Attribuutsoort</w:t>
      </w:r>
      <w:r w:rsidRPr="00CF1953">
        <w:rPr>
          <w:rFonts w:ascii="Arial" w:eastAsia="Times New Roman" w:hAnsi="Arial" w:cs="Arial"/>
          <w:b/>
          <w:bCs/>
          <w:color w:val="004080"/>
          <w:sz w:val="24"/>
          <w:szCs w:val="24"/>
        </w:rPr>
        <w:t>»</w:t>
      </w:r>
      <w:r w:rsidRPr="00A87CAE">
        <w:rPr>
          <w:rFonts w:ascii="Arial" w:eastAsia="Times New Roman" w:hAnsi="Arial" w:cs="Arial"/>
          <w:b/>
          <w:color w:val="004080"/>
          <w:sz w:val="24"/>
          <w:szCs w:val="24"/>
          <w:lang w:eastAsia="nl-NL"/>
        </w:rPr>
        <w:t xml:space="preserve"> </w:t>
      </w:r>
      <w:r w:rsidRPr="005E1944">
        <w:rPr>
          <w:rFonts w:ascii="Arial" w:eastAsia="Times New Roman" w:hAnsi="Arial" w:cs="Arial"/>
          <w:b/>
          <w:bCs/>
          <w:color w:val="004080"/>
          <w:sz w:val="24"/>
          <w:szCs w:val="24"/>
        </w:rPr>
        <w:t>Medewerkeridentificatie</w:t>
      </w:r>
    </w:p>
    <w:tbl>
      <w:tblPr>
        <w:tblW w:w="9464" w:type="dxa"/>
        <w:tblLayout w:type="fixed"/>
        <w:tblCellMar>
          <w:top w:w="113" w:type="dxa"/>
        </w:tblCellMar>
        <w:tblLook w:val="0000" w:firstRow="0" w:lastRow="0" w:firstColumn="0" w:lastColumn="0" w:noHBand="0" w:noVBand="0"/>
      </w:tblPr>
      <w:tblGrid>
        <w:gridCol w:w="3510"/>
        <w:gridCol w:w="5954"/>
      </w:tblGrid>
      <w:tr w:rsidR="005E1944" w14:paraId="74B7BD63" w14:textId="77777777" w:rsidTr="005E1944">
        <w:trPr>
          <w:cantSplit/>
        </w:trPr>
        <w:tc>
          <w:tcPr>
            <w:tcW w:w="3510" w:type="dxa"/>
            <w:shd w:val="clear" w:color="auto" w:fill="auto"/>
          </w:tcPr>
          <w:p w14:paraId="3A02E59F"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Naam attribuutsoort</w:t>
            </w:r>
          </w:p>
        </w:tc>
        <w:tc>
          <w:tcPr>
            <w:tcW w:w="5954" w:type="dxa"/>
            <w:shd w:val="clear" w:color="auto" w:fill="auto"/>
          </w:tcPr>
          <w:p w14:paraId="1C2FE6D8"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Medewerkeridentificatie</w:t>
            </w:r>
          </w:p>
        </w:tc>
      </w:tr>
      <w:tr w:rsidR="005E1944" w14:paraId="4F586AE2" w14:textId="77777777" w:rsidTr="005E1944">
        <w:trPr>
          <w:cantSplit/>
        </w:trPr>
        <w:tc>
          <w:tcPr>
            <w:tcW w:w="3510" w:type="dxa"/>
            <w:shd w:val="clear" w:color="auto" w:fill="auto"/>
          </w:tcPr>
          <w:p w14:paraId="47E985C3"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Herkomst attribuutsoort</w:t>
            </w:r>
          </w:p>
        </w:tc>
        <w:tc>
          <w:tcPr>
            <w:tcW w:w="5954" w:type="dxa"/>
            <w:shd w:val="clear" w:color="auto" w:fill="auto"/>
          </w:tcPr>
          <w:p w14:paraId="64BD5AFC"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GFO Zaken 2004</w:t>
            </w:r>
          </w:p>
        </w:tc>
      </w:tr>
      <w:tr w:rsidR="005E1944" w14:paraId="2DEC1AF3" w14:textId="77777777" w:rsidTr="005E1944">
        <w:trPr>
          <w:cantSplit/>
        </w:trPr>
        <w:tc>
          <w:tcPr>
            <w:tcW w:w="3510" w:type="dxa"/>
            <w:shd w:val="clear" w:color="auto" w:fill="auto"/>
          </w:tcPr>
          <w:p w14:paraId="0E094B2D"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 xml:space="preserve">Code attribuutsoort </w:t>
            </w:r>
          </w:p>
        </w:tc>
        <w:tc>
          <w:tcPr>
            <w:tcW w:w="5954" w:type="dxa"/>
            <w:shd w:val="clear" w:color="auto" w:fill="auto"/>
          </w:tcPr>
          <w:p w14:paraId="1595C67B"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0001</w:t>
            </w:r>
          </w:p>
        </w:tc>
      </w:tr>
      <w:tr w:rsidR="005E1944" w14:paraId="4121B199" w14:textId="77777777" w:rsidTr="005E1944">
        <w:trPr>
          <w:cantSplit/>
        </w:trPr>
        <w:tc>
          <w:tcPr>
            <w:tcW w:w="3510" w:type="dxa"/>
            <w:shd w:val="clear" w:color="auto" w:fill="auto"/>
          </w:tcPr>
          <w:p w14:paraId="55D2B3F1"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XML-tag attribuutsoort</w:t>
            </w:r>
          </w:p>
        </w:tc>
        <w:tc>
          <w:tcPr>
            <w:tcW w:w="5954" w:type="dxa"/>
            <w:shd w:val="clear" w:color="auto" w:fill="auto"/>
          </w:tcPr>
          <w:p w14:paraId="0F4E1253"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identificatie</w:t>
            </w:r>
          </w:p>
        </w:tc>
      </w:tr>
      <w:tr w:rsidR="005E1944" w:rsidRPr="005C14BE" w14:paraId="41FB027E" w14:textId="77777777" w:rsidTr="005E1944">
        <w:trPr>
          <w:cantSplit/>
        </w:trPr>
        <w:tc>
          <w:tcPr>
            <w:tcW w:w="3510" w:type="dxa"/>
            <w:shd w:val="clear" w:color="auto" w:fill="auto"/>
          </w:tcPr>
          <w:p w14:paraId="44A7244E"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Definitie attribuutsoort</w:t>
            </w:r>
          </w:p>
        </w:tc>
        <w:tc>
          <w:tcPr>
            <w:tcW w:w="5954" w:type="dxa"/>
            <w:shd w:val="clear" w:color="auto" w:fill="auto"/>
          </w:tcPr>
          <w:p w14:paraId="5B28A97D" w14:textId="77777777" w:rsidR="005E1944" w:rsidRPr="00DD0F4F" w:rsidRDefault="005E1944" w:rsidP="005E194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Een korte unieke aanduiding van de medewerker.</w:t>
            </w:r>
          </w:p>
        </w:tc>
      </w:tr>
      <w:tr w:rsidR="005E1944" w:rsidRPr="005C14BE" w14:paraId="61209527" w14:textId="77777777" w:rsidTr="005E1944">
        <w:trPr>
          <w:cantSplit/>
        </w:trPr>
        <w:tc>
          <w:tcPr>
            <w:tcW w:w="3510" w:type="dxa"/>
            <w:shd w:val="clear" w:color="auto" w:fill="auto"/>
          </w:tcPr>
          <w:p w14:paraId="559B6CB2"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Herkomst definitie attribuutsoort</w:t>
            </w:r>
          </w:p>
        </w:tc>
        <w:tc>
          <w:tcPr>
            <w:tcW w:w="5954" w:type="dxa"/>
            <w:shd w:val="clear" w:color="auto" w:fill="auto"/>
          </w:tcPr>
          <w:p w14:paraId="46A5C919" w14:textId="77777777" w:rsidR="005E1944" w:rsidRPr="00DD0F4F" w:rsidRDefault="005E1944" w:rsidP="005E194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GFO Zaken 2004</w:t>
            </w:r>
          </w:p>
        </w:tc>
      </w:tr>
      <w:tr w:rsidR="005E1944" w14:paraId="6ED4097C" w14:textId="77777777" w:rsidTr="005E1944">
        <w:trPr>
          <w:cantSplit/>
        </w:trPr>
        <w:tc>
          <w:tcPr>
            <w:tcW w:w="3510" w:type="dxa"/>
            <w:shd w:val="clear" w:color="auto" w:fill="auto"/>
          </w:tcPr>
          <w:p w14:paraId="3A06E78A"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Datum opname attribuutsoort</w:t>
            </w:r>
          </w:p>
        </w:tc>
        <w:tc>
          <w:tcPr>
            <w:tcW w:w="5954" w:type="dxa"/>
            <w:shd w:val="clear" w:color="auto" w:fill="auto"/>
          </w:tcPr>
          <w:p w14:paraId="35ED61F7"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1 juni 2008</w:t>
            </w:r>
          </w:p>
        </w:tc>
      </w:tr>
      <w:tr w:rsidR="005E1944" w:rsidRPr="005C14BE" w14:paraId="037821F7" w14:textId="77777777" w:rsidTr="005E1944">
        <w:trPr>
          <w:cantSplit/>
        </w:trPr>
        <w:tc>
          <w:tcPr>
            <w:tcW w:w="3510" w:type="dxa"/>
            <w:shd w:val="clear" w:color="auto" w:fill="auto"/>
          </w:tcPr>
          <w:p w14:paraId="577CC232"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Toelichting attribuutsoort</w:t>
            </w:r>
          </w:p>
        </w:tc>
        <w:tc>
          <w:tcPr>
            <w:tcW w:w="5954" w:type="dxa"/>
            <w:shd w:val="clear" w:color="auto" w:fill="auto"/>
          </w:tcPr>
          <w:p w14:paraId="6832E495" w14:textId="77777777" w:rsidR="005E1944" w:rsidRPr="00DD0F4F" w:rsidRDefault="005E1944" w:rsidP="005E194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zaakbehandelende organisatie(s) kan hier zelf een classificatie voor definiëren.</w:t>
            </w:r>
          </w:p>
        </w:tc>
      </w:tr>
      <w:tr w:rsidR="005E1944" w:rsidRPr="005C14BE" w14:paraId="460980A6" w14:textId="77777777" w:rsidTr="005E1944">
        <w:trPr>
          <w:cantSplit/>
        </w:trPr>
        <w:tc>
          <w:tcPr>
            <w:tcW w:w="3510" w:type="dxa"/>
            <w:shd w:val="clear" w:color="auto" w:fill="auto"/>
          </w:tcPr>
          <w:p w14:paraId="32BBC18B"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Domein attribuutsoort</w:t>
            </w:r>
          </w:p>
        </w:tc>
        <w:tc>
          <w:tcPr>
            <w:tcW w:w="5954" w:type="dxa"/>
            <w:shd w:val="clear" w:color="auto" w:fill="auto"/>
          </w:tcPr>
          <w:p w14:paraId="67FCCFE7" w14:textId="77777777" w:rsidR="005E1944" w:rsidRPr="00DD0F4F" w:rsidRDefault="005E1944" w:rsidP="005E194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Formaat:</w:t>
            </w:r>
            <w:r w:rsidRPr="00DD0F4F">
              <w:rPr>
                <w:rFonts w:ascii="Arial" w:eastAsia="Times New Roman" w:hAnsi="Arial" w:cs="Arial"/>
                <w:color w:val="000000"/>
                <w:sz w:val="20"/>
                <w:szCs w:val="20"/>
                <w:lang w:val="nl-NL"/>
              </w:rPr>
              <w:tab/>
              <w:t>AN24</w:t>
            </w:r>
            <w:r w:rsidRPr="00DD0F4F">
              <w:rPr>
                <w:rFonts w:ascii="Arial" w:eastAsia="Times New Roman" w:hAnsi="Arial" w:cs="Arial"/>
                <w:color w:val="000000"/>
                <w:sz w:val="20"/>
                <w:szCs w:val="20"/>
                <w:lang w:val="nl-NL"/>
              </w:rPr>
              <w:tab/>
            </w:r>
          </w:p>
          <w:p w14:paraId="68C0CC06" w14:textId="77777777" w:rsidR="005E1944" w:rsidRPr="00DD0F4F" w:rsidDel="005E1944" w:rsidRDefault="005E1944" w:rsidP="005E1944">
            <w:pPr>
              <w:autoSpaceDE w:val="0"/>
              <w:autoSpaceDN w:val="0"/>
              <w:adjustRightInd w:val="0"/>
              <w:spacing w:after="0" w:line="240" w:lineRule="auto"/>
              <w:ind w:left="1872" w:hanging="1872"/>
              <w:rPr>
                <w:del w:id="7818" w:author="Arjan" w:date="2014-09-07T17:55:00Z"/>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Waardenverzameling: </w:t>
            </w:r>
            <w:r w:rsidRPr="00DD0F4F">
              <w:rPr>
                <w:rFonts w:ascii="Arial" w:eastAsia="Times New Roman" w:hAnsi="Arial" w:cs="Arial"/>
                <w:color w:val="000000"/>
                <w:sz w:val="20"/>
                <w:szCs w:val="20"/>
                <w:lang w:val="nl-NL"/>
              </w:rPr>
              <w:tab/>
            </w:r>
            <w:del w:id="7819" w:author="Arjan" w:date="2014-09-07T17:55:00Z">
              <w:r w:rsidRPr="00DD0F4F" w:rsidDel="005E1944">
                <w:rPr>
                  <w:rFonts w:ascii="Arial" w:eastAsia="Times New Roman" w:hAnsi="Arial" w:cs="Arial"/>
                  <w:color w:val="000000"/>
                  <w:sz w:val="20"/>
                  <w:szCs w:val="20"/>
                  <w:lang w:val="nl-NL"/>
                </w:rPr>
                <w:delText>1e 4 posities: gemeentecode van de gemeente zijnde de zaakbehandelende organisatie;</w:delText>
              </w:r>
            </w:del>
          </w:p>
          <w:p w14:paraId="475FECBA" w14:textId="77777777" w:rsidR="00391858" w:rsidRPr="00DD0F4F" w:rsidRDefault="005E1944">
            <w:pPr>
              <w:autoSpaceDE w:val="0"/>
              <w:autoSpaceDN w:val="0"/>
              <w:adjustRightInd w:val="0"/>
              <w:spacing w:after="0" w:line="240" w:lineRule="auto"/>
              <w:ind w:left="1872" w:hanging="1872"/>
              <w:rPr>
                <w:rFonts w:ascii="Arial" w:eastAsia="Times New Roman" w:hAnsi="Arial" w:cs="Arial"/>
                <w:color w:val="000000"/>
                <w:sz w:val="20"/>
                <w:szCs w:val="20"/>
                <w:lang w:val="nl-NL"/>
              </w:rPr>
            </w:pPr>
            <w:del w:id="7820" w:author="Arjan" w:date="2014-09-07T17:55:00Z">
              <w:r w:rsidRPr="00DD0F4F" w:rsidDel="005E1944">
                <w:rPr>
                  <w:rFonts w:ascii="Arial" w:eastAsia="Times New Roman" w:hAnsi="Arial" w:cs="Arial"/>
                  <w:color w:val="000000"/>
                  <w:sz w:val="20"/>
                  <w:szCs w:val="20"/>
                  <w:lang w:val="nl-NL"/>
                </w:rPr>
                <w:tab/>
                <w:delText xml:space="preserve">pos. 5 – 24: classificatie bestaande uit </w:delText>
              </w:r>
            </w:del>
            <w:r w:rsidRPr="00DD0F4F">
              <w:rPr>
                <w:rFonts w:ascii="Arial" w:eastAsia="Times New Roman" w:hAnsi="Arial" w:cs="Arial"/>
                <w:color w:val="000000"/>
                <w:sz w:val="20"/>
                <w:szCs w:val="20"/>
                <w:lang w:val="nl-NL"/>
              </w:rPr>
              <w:t>alle alfanumerieke tekens m,u.v. diacrieten</w:t>
            </w:r>
          </w:p>
        </w:tc>
      </w:tr>
      <w:tr w:rsidR="005E1944" w14:paraId="38588D24" w14:textId="77777777" w:rsidTr="005E1944">
        <w:trPr>
          <w:cantSplit/>
        </w:trPr>
        <w:tc>
          <w:tcPr>
            <w:tcW w:w="3510" w:type="dxa"/>
            <w:shd w:val="clear" w:color="auto" w:fill="auto"/>
          </w:tcPr>
          <w:p w14:paraId="75993B6A"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lastRenderedPageBreak/>
              <w:t>Indicatie materiële historie</w:t>
            </w:r>
          </w:p>
        </w:tc>
        <w:tc>
          <w:tcPr>
            <w:tcW w:w="5954" w:type="dxa"/>
            <w:shd w:val="clear" w:color="auto" w:fill="auto"/>
          </w:tcPr>
          <w:p w14:paraId="12894CEB"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Nee</w:t>
            </w:r>
          </w:p>
        </w:tc>
      </w:tr>
      <w:tr w:rsidR="005E1944" w14:paraId="7F26B6DE" w14:textId="77777777" w:rsidTr="005E1944">
        <w:trPr>
          <w:cantSplit/>
        </w:trPr>
        <w:tc>
          <w:tcPr>
            <w:tcW w:w="3510" w:type="dxa"/>
            <w:shd w:val="clear" w:color="auto" w:fill="auto"/>
          </w:tcPr>
          <w:p w14:paraId="382B79A4"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Indicatie formele historie</w:t>
            </w:r>
          </w:p>
        </w:tc>
        <w:tc>
          <w:tcPr>
            <w:tcW w:w="5954" w:type="dxa"/>
            <w:shd w:val="clear" w:color="auto" w:fill="auto"/>
          </w:tcPr>
          <w:p w14:paraId="76E66111"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Nee</w:t>
            </w:r>
          </w:p>
        </w:tc>
      </w:tr>
      <w:tr w:rsidR="005E1944" w14:paraId="77977047" w14:textId="77777777" w:rsidTr="005E1944">
        <w:trPr>
          <w:cantSplit/>
        </w:trPr>
        <w:tc>
          <w:tcPr>
            <w:tcW w:w="3510" w:type="dxa"/>
            <w:shd w:val="clear" w:color="auto" w:fill="auto"/>
          </w:tcPr>
          <w:p w14:paraId="0B425FDB"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Aanduiding gebeurtenis</w:t>
            </w:r>
          </w:p>
        </w:tc>
        <w:tc>
          <w:tcPr>
            <w:tcW w:w="5954" w:type="dxa"/>
            <w:shd w:val="clear" w:color="auto" w:fill="auto"/>
          </w:tcPr>
          <w:p w14:paraId="0C641C1E"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Nee</w:t>
            </w:r>
          </w:p>
        </w:tc>
      </w:tr>
      <w:tr w:rsidR="005E1944" w14:paraId="4B3ED3CE" w14:textId="77777777" w:rsidTr="005E1944">
        <w:trPr>
          <w:cantSplit/>
        </w:trPr>
        <w:tc>
          <w:tcPr>
            <w:tcW w:w="3510" w:type="dxa"/>
            <w:shd w:val="clear" w:color="auto" w:fill="auto"/>
          </w:tcPr>
          <w:p w14:paraId="07BB5BA4"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Aanduiding brondocument</w:t>
            </w:r>
          </w:p>
        </w:tc>
        <w:tc>
          <w:tcPr>
            <w:tcW w:w="5954" w:type="dxa"/>
            <w:shd w:val="clear" w:color="auto" w:fill="auto"/>
          </w:tcPr>
          <w:p w14:paraId="39B76231"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Nee</w:t>
            </w:r>
          </w:p>
        </w:tc>
      </w:tr>
      <w:tr w:rsidR="005E1944" w14:paraId="4D297BE8" w14:textId="77777777" w:rsidTr="005E1944">
        <w:trPr>
          <w:cantSplit/>
        </w:trPr>
        <w:tc>
          <w:tcPr>
            <w:tcW w:w="3510" w:type="dxa"/>
            <w:shd w:val="clear" w:color="auto" w:fill="auto"/>
          </w:tcPr>
          <w:p w14:paraId="44507627"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Indicatie in onderzoek</w:t>
            </w:r>
          </w:p>
        </w:tc>
        <w:tc>
          <w:tcPr>
            <w:tcW w:w="5954" w:type="dxa"/>
            <w:shd w:val="clear" w:color="auto" w:fill="auto"/>
          </w:tcPr>
          <w:p w14:paraId="5DD19AB8"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Nee</w:t>
            </w:r>
          </w:p>
        </w:tc>
      </w:tr>
      <w:tr w:rsidR="005E1944" w14:paraId="6E73FC18" w14:textId="77777777" w:rsidTr="005E1944">
        <w:trPr>
          <w:cantSplit/>
        </w:trPr>
        <w:tc>
          <w:tcPr>
            <w:tcW w:w="3510" w:type="dxa"/>
            <w:shd w:val="clear" w:color="auto" w:fill="auto"/>
          </w:tcPr>
          <w:p w14:paraId="4B833ECF"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Aanduiding strijdigheid/nietigheid</w:t>
            </w:r>
          </w:p>
        </w:tc>
        <w:tc>
          <w:tcPr>
            <w:tcW w:w="5954" w:type="dxa"/>
            <w:shd w:val="clear" w:color="auto" w:fill="auto"/>
          </w:tcPr>
          <w:p w14:paraId="050D68A4"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Nee</w:t>
            </w:r>
          </w:p>
        </w:tc>
      </w:tr>
      <w:tr w:rsidR="005E1944" w14:paraId="78561384" w14:textId="77777777" w:rsidTr="005E1944">
        <w:trPr>
          <w:cantSplit/>
        </w:trPr>
        <w:tc>
          <w:tcPr>
            <w:tcW w:w="3510" w:type="dxa"/>
            <w:shd w:val="clear" w:color="auto" w:fill="auto"/>
          </w:tcPr>
          <w:p w14:paraId="729B1E79"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Indicatie kardinaliteit</w:t>
            </w:r>
          </w:p>
        </w:tc>
        <w:tc>
          <w:tcPr>
            <w:tcW w:w="5954" w:type="dxa"/>
            <w:shd w:val="clear" w:color="auto" w:fill="auto"/>
          </w:tcPr>
          <w:p w14:paraId="43ED0E9A"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1-1</w:t>
            </w:r>
          </w:p>
        </w:tc>
      </w:tr>
      <w:tr w:rsidR="005E1944" w14:paraId="2215211C" w14:textId="77777777" w:rsidTr="005E1944">
        <w:trPr>
          <w:cantSplit/>
        </w:trPr>
        <w:tc>
          <w:tcPr>
            <w:tcW w:w="3510" w:type="dxa"/>
            <w:shd w:val="clear" w:color="auto" w:fill="auto"/>
          </w:tcPr>
          <w:p w14:paraId="1937AC89"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Indicatie authentiek</w:t>
            </w:r>
          </w:p>
        </w:tc>
        <w:tc>
          <w:tcPr>
            <w:tcW w:w="5954" w:type="dxa"/>
            <w:shd w:val="clear" w:color="auto" w:fill="auto"/>
          </w:tcPr>
          <w:p w14:paraId="07E2C7BC"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Gemeentelijk basisgegeven</w:t>
            </w:r>
          </w:p>
        </w:tc>
      </w:tr>
      <w:tr w:rsidR="005E1944" w14:paraId="69BF574F" w14:textId="77777777" w:rsidTr="005E1944">
        <w:trPr>
          <w:cantSplit/>
        </w:trPr>
        <w:tc>
          <w:tcPr>
            <w:tcW w:w="3510" w:type="dxa"/>
            <w:shd w:val="clear" w:color="auto" w:fill="auto"/>
          </w:tcPr>
          <w:p w14:paraId="1FA3F049" w14:textId="77777777"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Regels attribuutsoort</w:t>
            </w:r>
          </w:p>
        </w:tc>
        <w:tc>
          <w:tcPr>
            <w:tcW w:w="5954" w:type="dxa"/>
            <w:shd w:val="clear" w:color="auto" w:fill="auto"/>
          </w:tcPr>
          <w:p w14:paraId="6F45F470" w14:textId="77777777"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w:t>
            </w:r>
          </w:p>
        </w:tc>
      </w:tr>
    </w:tbl>
    <w:p w14:paraId="6C855DD1" w14:textId="3AF0D627" w:rsidR="005E1944" w:rsidRDefault="005E1944" w:rsidP="0044638F">
      <w:pPr>
        <w:rPr>
          <w:ins w:id="7821" w:author="Arjan Kloosterboer" w:date="2017-03-13T11:03:00Z"/>
        </w:rPr>
      </w:pPr>
    </w:p>
    <w:p w14:paraId="6668314F" w14:textId="77777777" w:rsidR="00551C68" w:rsidRPr="0083120B" w:rsidRDefault="00551C68" w:rsidP="00551C68">
      <w:pPr>
        <w:widowControl w:val="0"/>
        <w:autoSpaceDE w:val="0"/>
        <w:autoSpaceDN w:val="0"/>
        <w:adjustRightInd w:val="0"/>
        <w:spacing w:before="240" w:after="60" w:line="240" w:lineRule="auto"/>
        <w:outlineLvl w:val="3"/>
        <w:rPr>
          <w:ins w:id="7822" w:author="Arjan Kloosterboer" w:date="2017-03-13T11:03:00Z"/>
          <w:rFonts w:ascii="Arial" w:eastAsia="Times New Roman" w:hAnsi="Arial" w:cs="Arial"/>
          <w:b/>
          <w:color w:val="004080"/>
          <w:sz w:val="24"/>
          <w:szCs w:val="24"/>
          <w:lang w:eastAsia="nl-NL"/>
        </w:rPr>
      </w:pPr>
      <w:ins w:id="7823" w:author="Arjan Kloosterboer" w:date="2017-03-13T11:03:00Z">
        <w:r w:rsidRPr="00CF1953">
          <w:rPr>
            <w:rFonts w:ascii="Arial" w:eastAsia="Times New Roman" w:hAnsi="Arial" w:cs="Arial"/>
            <w:b/>
            <w:bCs/>
            <w:color w:val="004080"/>
            <w:sz w:val="24"/>
            <w:szCs w:val="24"/>
          </w:rPr>
          <w:t>«</w:t>
        </w:r>
        <w:r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Organisatie-identificatie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551C68" w:rsidRPr="00CD63CD" w14:paraId="27DDD2C9" w14:textId="77777777" w:rsidTr="00FD22CE">
        <w:trPr>
          <w:trHeight w:val="232"/>
          <w:ins w:id="7824" w:author="Arjan Kloosterboer" w:date="2017-03-13T11:03:00Z"/>
        </w:trPr>
        <w:tc>
          <w:tcPr>
            <w:tcW w:w="3780" w:type="dxa"/>
            <w:tcBorders>
              <w:top w:val="single" w:sz="4" w:space="0" w:color="auto"/>
              <w:left w:val="nil"/>
              <w:bottom w:val="nil"/>
              <w:right w:val="nil"/>
            </w:tcBorders>
          </w:tcPr>
          <w:p w14:paraId="46389058" w14:textId="77777777" w:rsidR="00551C68" w:rsidRPr="00CD63CD" w:rsidRDefault="00551C68" w:rsidP="00FD22CE">
            <w:pPr>
              <w:autoSpaceDE w:val="0"/>
              <w:autoSpaceDN w:val="0"/>
              <w:adjustRightInd w:val="0"/>
              <w:spacing w:after="0" w:line="240" w:lineRule="auto"/>
              <w:rPr>
                <w:ins w:id="7825" w:author="Arjan Kloosterboer" w:date="2017-03-13T11:03:00Z"/>
                <w:rFonts w:ascii="Arial" w:eastAsia="Times New Roman" w:hAnsi="Arial" w:cs="Arial"/>
                <w:color w:val="000000"/>
                <w:sz w:val="20"/>
                <w:szCs w:val="20"/>
              </w:rPr>
            </w:pPr>
            <w:ins w:id="7826" w:author="Arjan Kloosterboer" w:date="2017-03-13T11:03:00Z">
              <w:r w:rsidRPr="00CD63C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03066859" w14:textId="77777777" w:rsidR="00551C68" w:rsidRPr="00CD63CD" w:rsidRDefault="00551C68" w:rsidP="00FD22CE">
            <w:pPr>
              <w:autoSpaceDE w:val="0"/>
              <w:autoSpaceDN w:val="0"/>
              <w:adjustRightInd w:val="0"/>
              <w:spacing w:after="0" w:line="240" w:lineRule="auto"/>
              <w:rPr>
                <w:ins w:id="7827" w:author="Arjan Kloosterboer" w:date="2017-03-13T11:03:00Z"/>
                <w:rFonts w:ascii="Arial" w:eastAsia="Times New Roman" w:hAnsi="Arial" w:cs="Arial"/>
                <w:color w:val="000000"/>
                <w:sz w:val="20"/>
                <w:szCs w:val="20"/>
              </w:rPr>
            </w:pPr>
            <w:ins w:id="7828" w:author="Arjan Kloosterboer" w:date="2017-03-13T11:03:00Z">
              <w:r>
                <w:rPr>
                  <w:rFonts w:ascii="Arial" w:hAnsi="Arial" w:cs="Arial"/>
                  <w:sz w:val="20"/>
                  <w:szCs w:val="20"/>
                  <w:lang w:val="en-AU"/>
                </w:rPr>
                <w:t>Organisatie-identificatie</w:t>
              </w:r>
            </w:ins>
          </w:p>
        </w:tc>
      </w:tr>
      <w:tr w:rsidR="00551C68" w:rsidRPr="00CD63CD" w14:paraId="395B9794" w14:textId="77777777" w:rsidTr="00FD22CE">
        <w:trPr>
          <w:trHeight w:val="232"/>
          <w:ins w:id="7829" w:author="Arjan Kloosterboer" w:date="2017-03-13T11:03:00Z"/>
        </w:trPr>
        <w:tc>
          <w:tcPr>
            <w:tcW w:w="3780" w:type="dxa"/>
            <w:tcBorders>
              <w:top w:val="nil"/>
              <w:left w:val="nil"/>
              <w:bottom w:val="nil"/>
              <w:right w:val="nil"/>
            </w:tcBorders>
          </w:tcPr>
          <w:p w14:paraId="03EC2232" w14:textId="77777777" w:rsidR="00551C68" w:rsidRPr="00CD63CD" w:rsidRDefault="00551C68" w:rsidP="00FD22CE">
            <w:pPr>
              <w:autoSpaceDE w:val="0"/>
              <w:autoSpaceDN w:val="0"/>
              <w:adjustRightInd w:val="0"/>
              <w:spacing w:after="0" w:line="240" w:lineRule="auto"/>
              <w:rPr>
                <w:ins w:id="7830" w:author="Arjan Kloosterboer" w:date="2017-03-13T11:03:00Z"/>
                <w:rFonts w:ascii="Arial" w:eastAsia="Times New Roman" w:hAnsi="Arial" w:cs="Arial"/>
                <w:b/>
                <w:bCs/>
                <w:color w:val="000000"/>
                <w:sz w:val="20"/>
                <w:szCs w:val="20"/>
              </w:rPr>
            </w:pPr>
          </w:p>
        </w:tc>
        <w:tc>
          <w:tcPr>
            <w:tcW w:w="5580" w:type="dxa"/>
            <w:tcBorders>
              <w:top w:val="nil"/>
              <w:left w:val="nil"/>
              <w:bottom w:val="nil"/>
              <w:right w:val="nil"/>
            </w:tcBorders>
          </w:tcPr>
          <w:p w14:paraId="14E892FC" w14:textId="77777777" w:rsidR="00551C68" w:rsidRPr="00CD63CD" w:rsidRDefault="00551C68" w:rsidP="00FD22CE">
            <w:pPr>
              <w:autoSpaceDE w:val="0"/>
              <w:autoSpaceDN w:val="0"/>
              <w:adjustRightInd w:val="0"/>
              <w:spacing w:after="0" w:line="240" w:lineRule="auto"/>
              <w:rPr>
                <w:ins w:id="7831" w:author="Arjan Kloosterboer" w:date="2017-03-13T11:03:00Z"/>
                <w:rFonts w:ascii="Arial" w:eastAsia="Times New Roman" w:hAnsi="Arial" w:cs="Arial"/>
                <w:color w:val="000000"/>
                <w:sz w:val="20"/>
                <w:szCs w:val="20"/>
              </w:rPr>
            </w:pPr>
          </w:p>
        </w:tc>
      </w:tr>
      <w:tr w:rsidR="00551C68" w:rsidRPr="00CD63CD" w14:paraId="726FBDBF" w14:textId="77777777" w:rsidTr="00FD22CE">
        <w:trPr>
          <w:trHeight w:val="232"/>
          <w:ins w:id="7832" w:author="Arjan Kloosterboer" w:date="2017-03-13T11:03:00Z"/>
        </w:trPr>
        <w:tc>
          <w:tcPr>
            <w:tcW w:w="3780" w:type="dxa"/>
            <w:tcBorders>
              <w:top w:val="nil"/>
              <w:left w:val="nil"/>
              <w:bottom w:val="nil"/>
              <w:right w:val="nil"/>
            </w:tcBorders>
          </w:tcPr>
          <w:p w14:paraId="09D2CDEE" w14:textId="77777777" w:rsidR="00551C68" w:rsidRPr="00CD63CD" w:rsidRDefault="00551C68" w:rsidP="00FD22CE">
            <w:pPr>
              <w:autoSpaceDE w:val="0"/>
              <w:autoSpaceDN w:val="0"/>
              <w:adjustRightInd w:val="0"/>
              <w:spacing w:after="0" w:line="240" w:lineRule="auto"/>
              <w:rPr>
                <w:ins w:id="7833" w:author="Arjan Kloosterboer" w:date="2017-03-13T11:03:00Z"/>
                <w:rFonts w:ascii="Arial" w:eastAsia="Times New Roman" w:hAnsi="Arial" w:cs="Arial"/>
                <w:color w:val="000000"/>
                <w:sz w:val="20"/>
                <w:szCs w:val="20"/>
              </w:rPr>
            </w:pPr>
            <w:ins w:id="7834" w:author="Arjan Kloosterboer" w:date="2017-03-13T11:03:00Z">
              <w:r w:rsidRPr="00CD63C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7732C9AC" w14:textId="77777777" w:rsidR="00551C68" w:rsidRPr="00CD63CD" w:rsidRDefault="00551C68" w:rsidP="00FD22CE">
            <w:pPr>
              <w:autoSpaceDE w:val="0"/>
              <w:autoSpaceDN w:val="0"/>
              <w:adjustRightInd w:val="0"/>
              <w:spacing w:after="0" w:line="240" w:lineRule="auto"/>
              <w:rPr>
                <w:ins w:id="7835" w:author="Arjan Kloosterboer" w:date="2017-03-13T11:03:00Z"/>
                <w:rFonts w:ascii="Arial" w:eastAsia="Times New Roman" w:hAnsi="Arial" w:cs="Arial"/>
                <w:color w:val="000000"/>
                <w:sz w:val="20"/>
                <w:szCs w:val="20"/>
              </w:rPr>
            </w:pPr>
            <w:ins w:id="7836" w:author="Arjan Kloosterboer" w:date="2017-03-13T11:03:00Z">
              <w:r>
                <w:rPr>
                  <w:rFonts w:ascii="Arial" w:eastAsia="Times New Roman" w:hAnsi="Arial" w:cs="Arial"/>
                  <w:color w:val="000000"/>
                  <w:sz w:val="20"/>
                  <w:szCs w:val="20"/>
                </w:rPr>
                <w:t>KING</w:t>
              </w:r>
            </w:ins>
          </w:p>
        </w:tc>
      </w:tr>
      <w:tr w:rsidR="00551C68" w:rsidRPr="00CD63CD" w14:paraId="1464BA16" w14:textId="77777777" w:rsidTr="00FD22CE">
        <w:trPr>
          <w:trHeight w:val="232"/>
          <w:ins w:id="7837" w:author="Arjan Kloosterboer" w:date="2017-03-13T11:03:00Z"/>
        </w:trPr>
        <w:tc>
          <w:tcPr>
            <w:tcW w:w="3780" w:type="dxa"/>
            <w:tcBorders>
              <w:top w:val="nil"/>
              <w:left w:val="nil"/>
              <w:bottom w:val="nil"/>
              <w:right w:val="nil"/>
            </w:tcBorders>
          </w:tcPr>
          <w:p w14:paraId="43CF48BD" w14:textId="77777777" w:rsidR="00551C68" w:rsidRPr="00CD63CD" w:rsidRDefault="00551C68" w:rsidP="00FD22CE">
            <w:pPr>
              <w:autoSpaceDE w:val="0"/>
              <w:autoSpaceDN w:val="0"/>
              <w:adjustRightInd w:val="0"/>
              <w:spacing w:after="0" w:line="240" w:lineRule="auto"/>
              <w:rPr>
                <w:ins w:id="7838" w:author="Arjan Kloosterboer" w:date="2017-03-13T11:03:00Z"/>
                <w:rFonts w:ascii="Arial" w:eastAsia="Times New Roman" w:hAnsi="Arial" w:cs="Arial"/>
                <w:b/>
                <w:bCs/>
                <w:color w:val="000000"/>
                <w:sz w:val="20"/>
                <w:szCs w:val="20"/>
              </w:rPr>
            </w:pPr>
          </w:p>
        </w:tc>
        <w:tc>
          <w:tcPr>
            <w:tcW w:w="5580" w:type="dxa"/>
            <w:tcBorders>
              <w:top w:val="nil"/>
              <w:left w:val="nil"/>
              <w:bottom w:val="nil"/>
              <w:right w:val="nil"/>
            </w:tcBorders>
          </w:tcPr>
          <w:p w14:paraId="02265A59" w14:textId="77777777" w:rsidR="00551C68" w:rsidRPr="00CD63CD" w:rsidRDefault="00551C68" w:rsidP="00FD22CE">
            <w:pPr>
              <w:autoSpaceDE w:val="0"/>
              <w:autoSpaceDN w:val="0"/>
              <w:adjustRightInd w:val="0"/>
              <w:spacing w:after="0" w:line="240" w:lineRule="auto"/>
              <w:rPr>
                <w:ins w:id="7839" w:author="Arjan Kloosterboer" w:date="2017-03-13T11:03:00Z"/>
                <w:rFonts w:ascii="Arial" w:eastAsia="Times New Roman" w:hAnsi="Arial" w:cs="Arial"/>
                <w:color w:val="000000"/>
                <w:sz w:val="20"/>
                <w:szCs w:val="20"/>
              </w:rPr>
            </w:pPr>
          </w:p>
        </w:tc>
      </w:tr>
      <w:tr w:rsidR="00551C68" w:rsidRPr="00CD63CD" w14:paraId="2612E25A" w14:textId="77777777" w:rsidTr="00FD22CE">
        <w:trPr>
          <w:trHeight w:val="232"/>
          <w:ins w:id="7840" w:author="Arjan Kloosterboer" w:date="2017-03-13T11:03:00Z"/>
        </w:trPr>
        <w:tc>
          <w:tcPr>
            <w:tcW w:w="3780" w:type="dxa"/>
            <w:tcBorders>
              <w:top w:val="nil"/>
              <w:left w:val="nil"/>
              <w:bottom w:val="nil"/>
              <w:right w:val="nil"/>
            </w:tcBorders>
          </w:tcPr>
          <w:p w14:paraId="7743A8D8" w14:textId="77777777" w:rsidR="00551C68" w:rsidRPr="00CD63CD" w:rsidRDefault="00551C68" w:rsidP="00FD22CE">
            <w:pPr>
              <w:autoSpaceDE w:val="0"/>
              <w:autoSpaceDN w:val="0"/>
              <w:adjustRightInd w:val="0"/>
              <w:spacing w:after="0" w:line="240" w:lineRule="auto"/>
              <w:rPr>
                <w:ins w:id="7841" w:author="Arjan Kloosterboer" w:date="2017-03-13T11:03:00Z"/>
                <w:rFonts w:ascii="Arial" w:eastAsia="Times New Roman" w:hAnsi="Arial" w:cs="Arial"/>
                <w:color w:val="000000"/>
                <w:sz w:val="20"/>
                <w:szCs w:val="20"/>
              </w:rPr>
            </w:pPr>
            <w:ins w:id="7842" w:author="Arjan Kloosterboer" w:date="2017-03-13T11:03:00Z">
              <w:r w:rsidRPr="00CD63C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79B168EA" w14:textId="77777777" w:rsidR="00551C68" w:rsidRPr="00CD63CD" w:rsidRDefault="00551C68" w:rsidP="00FD22CE">
            <w:pPr>
              <w:autoSpaceDE w:val="0"/>
              <w:autoSpaceDN w:val="0"/>
              <w:adjustRightInd w:val="0"/>
              <w:spacing w:after="0" w:line="240" w:lineRule="auto"/>
              <w:rPr>
                <w:ins w:id="7843" w:author="Arjan Kloosterboer" w:date="2017-03-13T11:03:00Z"/>
                <w:rFonts w:ascii="Arial" w:eastAsia="Times New Roman" w:hAnsi="Arial" w:cs="Arial"/>
                <w:color w:val="000000"/>
                <w:sz w:val="20"/>
                <w:szCs w:val="20"/>
              </w:rPr>
            </w:pPr>
          </w:p>
        </w:tc>
      </w:tr>
      <w:tr w:rsidR="00551C68" w:rsidRPr="00CD63CD" w14:paraId="5E644C48" w14:textId="77777777" w:rsidTr="00FD22CE">
        <w:trPr>
          <w:trHeight w:val="232"/>
          <w:ins w:id="7844" w:author="Arjan Kloosterboer" w:date="2017-03-13T11:03:00Z"/>
        </w:trPr>
        <w:tc>
          <w:tcPr>
            <w:tcW w:w="3780" w:type="dxa"/>
            <w:tcBorders>
              <w:top w:val="nil"/>
              <w:left w:val="nil"/>
              <w:bottom w:val="nil"/>
              <w:right w:val="nil"/>
            </w:tcBorders>
          </w:tcPr>
          <w:p w14:paraId="3D826E96" w14:textId="77777777" w:rsidR="00551C68" w:rsidRPr="00CD63CD" w:rsidRDefault="00551C68" w:rsidP="00FD22CE">
            <w:pPr>
              <w:autoSpaceDE w:val="0"/>
              <w:autoSpaceDN w:val="0"/>
              <w:adjustRightInd w:val="0"/>
              <w:spacing w:after="0" w:line="240" w:lineRule="auto"/>
              <w:rPr>
                <w:ins w:id="7845" w:author="Arjan Kloosterboer" w:date="2017-03-13T11:03:00Z"/>
                <w:rFonts w:ascii="Arial" w:eastAsia="Times New Roman" w:hAnsi="Arial" w:cs="Arial"/>
                <w:b/>
                <w:bCs/>
                <w:color w:val="000000"/>
                <w:sz w:val="20"/>
                <w:szCs w:val="20"/>
              </w:rPr>
            </w:pPr>
          </w:p>
        </w:tc>
        <w:tc>
          <w:tcPr>
            <w:tcW w:w="5580" w:type="dxa"/>
            <w:tcBorders>
              <w:top w:val="nil"/>
              <w:left w:val="nil"/>
              <w:bottom w:val="nil"/>
              <w:right w:val="nil"/>
            </w:tcBorders>
          </w:tcPr>
          <w:p w14:paraId="4FD94CCE" w14:textId="77777777" w:rsidR="00551C68" w:rsidRPr="00CD63CD" w:rsidRDefault="00551C68" w:rsidP="00FD22CE">
            <w:pPr>
              <w:autoSpaceDE w:val="0"/>
              <w:autoSpaceDN w:val="0"/>
              <w:adjustRightInd w:val="0"/>
              <w:spacing w:after="0" w:line="240" w:lineRule="auto"/>
              <w:rPr>
                <w:ins w:id="7846" w:author="Arjan Kloosterboer" w:date="2017-03-13T11:03:00Z"/>
                <w:rFonts w:ascii="Arial" w:eastAsia="Times New Roman" w:hAnsi="Arial" w:cs="Arial"/>
                <w:color w:val="000000"/>
                <w:sz w:val="20"/>
                <w:szCs w:val="20"/>
              </w:rPr>
            </w:pPr>
          </w:p>
        </w:tc>
      </w:tr>
      <w:tr w:rsidR="00551C68" w:rsidRPr="00CD63CD" w14:paraId="057DF446" w14:textId="77777777" w:rsidTr="00FD22CE">
        <w:trPr>
          <w:trHeight w:val="232"/>
          <w:ins w:id="7847" w:author="Arjan Kloosterboer" w:date="2017-03-13T11:03:00Z"/>
        </w:trPr>
        <w:tc>
          <w:tcPr>
            <w:tcW w:w="3780" w:type="dxa"/>
            <w:tcBorders>
              <w:top w:val="nil"/>
              <w:left w:val="nil"/>
              <w:bottom w:val="nil"/>
              <w:right w:val="nil"/>
            </w:tcBorders>
          </w:tcPr>
          <w:p w14:paraId="48CF5101" w14:textId="77777777" w:rsidR="00551C68" w:rsidRPr="00CD63CD" w:rsidRDefault="00551C68" w:rsidP="00FD22CE">
            <w:pPr>
              <w:autoSpaceDE w:val="0"/>
              <w:autoSpaceDN w:val="0"/>
              <w:adjustRightInd w:val="0"/>
              <w:spacing w:after="0" w:line="240" w:lineRule="auto"/>
              <w:rPr>
                <w:ins w:id="7848" w:author="Arjan Kloosterboer" w:date="2017-03-13T11:03:00Z"/>
                <w:rFonts w:ascii="Arial" w:eastAsia="Times New Roman" w:hAnsi="Arial" w:cs="Arial"/>
                <w:color w:val="000000"/>
                <w:sz w:val="20"/>
                <w:szCs w:val="20"/>
              </w:rPr>
            </w:pPr>
            <w:ins w:id="7849" w:author="Arjan Kloosterboer" w:date="2017-03-13T11:03:00Z">
              <w:r w:rsidRPr="00CD63C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54636DF3" w14:textId="77777777" w:rsidR="00551C68" w:rsidRPr="00CD63CD" w:rsidRDefault="00551C68" w:rsidP="00FD22CE">
            <w:pPr>
              <w:autoSpaceDE w:val="0"/>
              <w:autoSpaceDN w:val="0"/>
              <w:adjustRightInd w:val="0"/>
              <w:spacing w:after="0" w:line="240" w:lineRule="auto"/>
              <w:rPr>
                <w:ins w:id="7850" w:author="Arjan Kloosterboer" w:date="2017-03-13T11:03:00Z"/>
                <w:rFonts w:ascii="Arial" w:eastAsia="Times New Roman" w:hAnsi="Arial" w:cs="Arial"/>
                <w:color w:val="000000"/>
                <w:sz w:val="20"/>
                <w:szCs w:val="20"/>
              </w:rPr>
            </w:pPr>
            <w:ins w:id="7851" w:author="Arjan Kloosterboer" w:date="2017-03-13T11:03:00Z">
              <w:r>
                <w:rPr>
                  <w:rFonts w:ascii="Arial" w:hAnsi="Arial" w:cs="Arial"/>
                  <w:sz w:val="20"/>
                  <w:szCs w:val="20"/>
                  <w:lang w:val="en-AU"/>
                </w:rPr>
                <w:t>organisatieId</w:t>
              </w:r>
            </w:ins>
          </w:p>
        </w:tc>
      </w:tr>
      <w:tr w:rsidR="00551C68" w:rsidRPr="00CD63CD" w14:paraId="6938CBD7" w14:textId="77777777" w:rsidTr="00FD22CE">
        <w:trPr>
          <w:trHeight w:val="232"/>
          <w:ins w:id="7852" w:author="Arjan Kloosterboer" w:date="2017-03-13T11:03:00Z"/>
        </w:trPr>
        <w:tc>
          <w:tcPr>
            <w:tcW w:w="3780" w:type="dxa"/>
            <w:tcBorders>
              <w:top w:val="nil"/>
              <w:left w:val="nil"/>
              <w:bottom w:val="nil"/>
              <w:right w:val="nil"/>
            </w:tcBorders>
          </w:tcPr>
          <w:p w14:paraId="4C10D19C" w14:textId="77777777" w:rsidR="00551C68" w:rsidRPr="00CD63CD" w:rsidRDefault="00551C68" w:rsidP="00FD22CE">
            <w:pPr>
              <w:autoSpaceDE w:val="0"/>
              <w:autoSpaceDN w:val="0"/>
              <w:adjustRightInd w:val="0"/>
              <w:spacing w:after="0" w:line="240" w:lineRule="auto"/>
              <w:rPr>
                <w:ins w:id="7853" w:author="Arjan Kloosterboer" w:date="2017-03-13T11:03:00Z"/>
                <w:rFonts w:ascii="Arial" w:eastAsia="Times New Roman" w:hAnsi="Arial" w:cs="Arial"/>
                <w:b/>
                <w:bCs/>
                <w:color w:val="000000"/>
                <w:sz w:val="20"/>
                <w:szCs w:val="20"/>
              </w:rPr>
            </w:pPr>
          </w:p>
        </w:tc>
        <w:tc>
          <w:tcPr>
            <w:tcW w:w="5580" w:type="dxa"/>
            <w:tcBorders>
              <w:top w:val="nil"/>
              <w:left w:val="nil"/>
              <w:bottom w:val="nil"/>
              <w:right w:val="nil"/>
            </w:tcBorders>
          </w:tcPr>
          <w:p w14:paraId="3C461FA5" w14:textId="77777777" w:rsidR="00551C68" w:rsidRPr="00CD63CD" w:rsidRDefault="00551C68" w:rsidP="00FD22CE">
            <w:pPr>
              <w:autoSpaceDE w:val="0"/>
              <w:autoSpaceDN w:val="0"/>
              <w:adjustRightInd w:val="0"/>
              <w:spacing w:after="0" w:line="240" w:lineRule="auto"/>
              <w:rPr>
                <w:ins w:id="7854" w:author="Arjan Kloosterboer" w:date="2017-03-13T11:03:00Z"/>
                <w:rFonts w:ascii="Arial" w:eastAsia="Times New Roman" w:hAnsi="Arial" w:cs="Arial"/>
                <w:color w:val="000000"/>
                <w:sz w:val="20"/>
                <w:szCs w:val="20"/>
              </w:rPr>
            </w:pPr>
          </w:p>
        </w:tc>
      </w:tr>
      <w:tr w:rsidR="00551C68" w:rsidRPr="005C14BE" w14:paraId="5167EFE7" w14:textId="77777777" w:rsidTr="00FD22CE">
        <w:trPr>
          <w:trHeight w:val="232"/>
          <w:ins w:id="7855" w:author="Arjan Kloosterboer" w:date="2017-03-13T11:03:00Z"/>
        </w:trPr>
        <w:tc>
          <w:tcPr>
            <w:tcW w:w="3780" w:type="dxa"/>
            <w:tcBorders>
              <w:top w:val="nil"/>
              <w:left w:val="nil"/>
              <w:bottom w:val="nil"/>
              <w:right w:val="nil"/>
            </w:tcBorders>
          </w:tcPr>
          <w:p w14:paraId="42F0DB36" w14:textId="77777777" w:rsidR="00551C68" w:rsidRPr="00CD63CD" w:rsidRDefault="00551C68" w:rsidP="00FD22CE">
            <w:pPr>
              <w:autoSpaceDE w:val="0"/>
              <w:autoSpaceDN w:val="0"/>
              <w:adjustRightInd w:val="0"/>
              <w:spacing w:after="0" w:line="240" w:lineRule="auto"/>
              <w:rPr>
                <w:ins w:id="7856" w:author="Arjan Kloosterboer" w:date="2017-03-13T11:03:00Z"/>
                <w:rFonts w:ascii="Arial" w:eastAsia="Times New Roman" w:hAnsi="Arial" w:cs="Arial"/>
                <w:color w:val="000000"/>
                <w:sz w:val="20"/>
                <w:szCs w:val="20"/>
              </w:rPr>
            </w:pPr>
            <w:ins w:id="7857" w:author="Arjan Kloosterboer" w:date="2017-03-13T11:03:00Z">
              <w:r w:rsidRPr="00CD63C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2D1673DF" w14:textId="6A154C5D" w:rsidR="00551C68" w:rsidRPr="00DD0F4F" w:rsidRDefault="00551C68" w:rsidP="00FD22CE">
            <w:pPr>
              <w:autoSpaceDE w:val="0"/>
              <w:autoSpaceDN w:val="0"/>
              <w:adjustRightInd w:val="0"/>
              <w:spacing w:after="0" w:line="240" w:lineRule="auto"/>
              <w:rPr>
                <w:ins w:id="7858" w:author="Arjan Kloosterboer" w:date="2017-03-13T11:03:00Z"/>
                <w:rFonts w:ascii="Arial" w:eastAsia="Times New Roman" w:hAnsi="Arial" w:cs="Arial"/>
                <w:color w:val="000000"/>
                <w:sz w:val="20"/>
                <w:szCs w:val="20"/>
                <w:lang w:val="nl-NL"/>
              </w:rPr>
            </w:pPr>
            <w:ins w:id="7859" w:author="Arjan Kloosterboer" w:date="2017-03-13T11:03:00Z">
              <w:r w:rsidRPr="00717312">
                <w:rPr>
                  <w:rFonts w:ascii="Arial" w:hAnsi="Arial" w:cs="Arial"/>
                  <w:sz w:val="20"/>
                  <w:szCs w:val="20"/>
                  <w:lang w:val="en-AU"/>
                </w:rPr>
                <w:fldChar w:fldCharType="begin" w:fldLock="1"/>
              </w:r>
              <w:r w:rsidRPr="00DD0F4F">
                <w:rPr>
                  <w:rFonts w:ascii="Arial" w:hAnsi="Arial" w:cs="Arial"/>
                  <w:sz w:val="20"/>
                  <w:szCs w:val="20"/>
                  <w:lang w:val="nl-NL"/>
                </w:rPr>
                <w:instrText xml:space="preserve">MERGEFIELD </w:instrText>
              </w:r>
              <w:r w:rsidRPr="00DD0F4F">
                <w:rPr>
                  <w:rFonts w:ascii="Arial" w:eastAsia="Times New Roman" w:hAnsi="Arial" w:cs="Arial"/>
                  <w:color w:val="000000"/>
                  <w:sz w:val="20"/>
                  <w:szCs w:val="20"/>
                  <w:lang w:val="nl-NL"/>
                </w:rPr>
                <w:instrText>Att.Notes</w:instrText>
              </w:r>
              <w:r w:rsidRPr="00717312">
                <w:rPr>
                  <w:rFonts w:ascii="Arial" w:hAnsi="Arial" w:cs="Arial"/>
                  <w:sz w:val="20"/>
                  <w:szCs w:val="20"/>
                  <w:lang w:val="en-AU"/>
                </w:rPr>
                <w:fldChar w:fldCharType="separate"/>
              </w:r>
              <w:r w:rsidRPr="00DD0F4F">
                <w:rPr>
                  <w:rFonts w:ascii="Arial" w:eastAsia="Times New Roman" w:hAnsi="Arial" w:cs="Arial"/>
                  <w:color w:val="000000"/>
                  <w:sz w:val="20"/>
                  <w:szCs w:val="20"/>
                  <w:lang w:val="nl-NL"/>
                </w:rPr>
                <w:t xml:space="preserve">Het RSIN van de organisatie zijnde een Niet-natuurlijk persoon  waarvan de </w:t>
              </w:r>
              <w:r>
                <w:rPr>
                  <w:rFonts w:ascii="Arial" w:eastAsia="Times New Roman" w:hAnsi="Arial" w:cs="Arial"/>
                  <w:color w:val="000000"/>
                  <w:sz w:val="20"/>
                  <w:szCs w:val="20"/>
                  <w:lang w:val="nl-NL"/>
                </w:rPr>
                <w:t>MEDEWERKER</w:t>
              </w:r>
              <w:r w:rsidRPr="00DD0F4F">
                <w:rPr>
                  <w:rFonts w:ascii="Arial" w:eastAsia="Times New Roman" w:hAnsi="Arial" w:cs="Arial"/>
                  <w:color w:val="000000"/>
                  <w:sz w:val="20"/>
                  <w:szCs w:val="20"/>
                  <w:lang w:val="nl-NL"/>
                </w:rPr>
                <w:t xml:space="preserve"> deel uit maakt.</w:t>
              </w:r>
              <w:r w:rsidRPr="00717312">
                <w:rPr>
                  <w:rFonts w:ascii="Arial" w:hAnsi="Arial" w:cs="Arial"/>
                  <w:sz w:val="20"/>
                  <w:szCs w:val="20"/>
                  <w:lang w:val="en-AU"/>
                </w:rPr>
                <w:fldChar w:fldCharType="end"/>
              </w:r>
            </w:ins>
          </w:p>
        </w:tc>
      </w:tr>
      <w:tr w:rsidR="00551C68" w:rsidRPr="005C14BE" w14:paraId="64F4EB39" w14:textId="77777777" w:rsidTr="00FD22CE">
        <w:trPr>
          <w:trHeight w:val="232"/>
          <w:ins w:id="7860" w:author="Arjan Kloosterboer" w:date="2017-03-13T11:03:00Z"/>
        </w:trPr>
        <w:tc>
          <w:tcPr>
            <w:tcW w:w="3780" w:type="dxa"/>
            <w:tcBorders>
              <w:top w:val="nil"/>
              <w:left w:val="nil"/>
              <w:bottom w:val="nil"/>
              <w:right w:val="nil"/>
            </w:tcBorders>
          </w:tcPr>
          <w:p w14:paraId="1B6B4C1C" w14:textId="77777777" w:rsidR="00551C68" w:rsidRPr="00DD0F4F" w:rsidRDefault="00551C68" w:rsidP="00FD22CE">
            <w:pPr>
              <w:autoSpaceDE w:val="0"/>
              <w:autoSpaceDN w:val="0"/>
              <w:adjustRightInd w:val="0"/>
              <w:spacing w:after="0" w:line="240" w:lineRule="auto"/>
              <w:rPr>
                <w:ins w:id="7861" w:author="Arjan Kloosterboer" w:date="2017-03-13T11:0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E5383D1" w14:textId="77777777" w:rsidR="00551C68" w:rsidRPr="00DD0F4F" w:rsidRDefault="00551C68" w:rsidP="00FD22CE">
            <w:pPr>
              <w:autoSpaceDE w:val="0"/>
              <w:autoSpaceDN w:val="0"/>
              <w:adjustRightInd w:val="0"/>
              <w:spacing w:after="0" w:line="240" w:lineRule="auto"/>
              <w:rPr>
                <w:ins w:id="7862" w:author="Arjan Kloosterboer" w:date="2017-03-13T11:03:00Z"/>
                <w:rFonts w:ascii="Arial" w:eastAsia="Times New Roman" w:hAnsi="Arial" w:cs="Arial"/>
                <w:color w:val="000000"/>
                <w:sz w:val="20"/>
                <w:szCs w:val="20"/>
                <w:lang w:val="nl-NL"/>
              </w:rPr>
            </w:pPr>
          </w:p>
        </w:tc>
      </w:tr>
      <w:tr w:rsidR="00551C68" w:rsidRPr="00CD63CD" w14:paraId="21E9C0D1" w14:textId="77777777" w:rsidTr="00FD22CE">
        <w:trPr>
          <w:trHeight w:val="232"/>
          <w:ins w:id="7863" w:author="Arjan Kloosterboer" w:date="2017-03-13T11:03:00Z"/>
        </w:trPr>
        <w:tc>
          <w:tcPr>
            <w:tcW w:w="3780" w:type="dxa"/>
            <w:tcBorders>
              <w:top w:val="nil"/>
              <w:left w:val="nil"/>
              <w:bottom w:val="nil"/>
              <w:right w:val="nil"/>
            </w:tcBorders>
          </w:tcPr>
          <w:p w14:paraId="22F0E51E" w14:textId="77777777" w:rsidR="00551C68" w:rsidRPr="00CD63CD" w:rsidRDefault="00551C68" w:rsidP="00FD22CE">
            <w:pPr>
              <w:autoSpaceDE w:val="0"/>
              <w:autoSpaceDN w:val="0"/>
              <w:adjustRightInd w:val="0"/>
              <w:spacing w:after="0" w:line="240" w:lineRule="auto"/>
              <w:rPr>
                <w:ins w:id="7864" w:author="Arjan Kloosterboer" w:date="2017-03-13T11:03:00Z"/>
                <w:rFonts w:ascii="Arial" w:eastAsia="Times New Roman" w:hAnsi="Arial" w:cs="Arial"/>
                <w:color w:val="000000"/>
                <w:sz w:val="20"/>
                <w:szCs w:val="20"/>
              </w:rPr>
            </w:pPr>
            <w:ins w:id="7865" w:author="Arjan Kloosterboer" w:date="2017-03-13T11:03:00Z">
              <w:r w:rsidRPr="00CD63C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0E926999" w14:textId="77777777" w:rsidR="00551C68" w:rsidRPr="00CD63CD" w:rsidRDefault="00551C68" w:rsidP="00FD22CE">
            <w:pPr>
              <w:autoSpaceDE w:val="0"/>
              <w:autoSpaceDN w:val="0"/>
              <w:adjustRightInd w:val="0"/>
              <w:spacing w:after="0" w:line="240" w:lineRule="auto"/>
              <w:rPr>
                <w:ins w:id="7866" w:author="Arjan Kloosterboer" w:date="2017-03-13T11:03:00Z"/>
                <w:rFonts w:ascii="Arial" w:eastAsia="Times New Roman" w:hAnsi="Arial" w:cs="Arial"/>
                <w:color w:val="000000"/>
                <w:sz w:val="20"/>
                <w:szCs w:val="20"/>
              </w:rPr>
            </w:pPr>
            <w:ins w:id="7867" w:author="Arjan Kloosterboer" w:date="2017-03-13T11:03:00Z">
              <w:r w:rsidRPr="00717312">
                <w:rPr>
                  <w:rFonts w:ascii="Arial" w:eastAsia="Times New Roman" w:hAnsi="Arial" w:cs="Arial"/>
                  <w:color w:val="000000"/>
                  <w:sz w:val="20"/>
                  <w:szCs w:val="20"/>
                </w:rPr>
                <w:t xml:space="preserve">KING </w:t>
              </w:r>
            </w:ins>
          </w:p>
        </w:tc>
      </w:tr>
      <w:tr w:rsidR="00551C68" w:rsidRPr="00CD63CD" w14:paraId="2DF8E3B3" w14:textId="77777777" w:rsidTr="00FD22CE">
        <w:trPr>
          <w:trHeight w:val="232"/>
          <w:ins w:id="7868" w:author="Arjan Kloosterboer" w:date="2017-03-13T11:03:00Z"/>
        </w:trPr>
        <w:tc>
          <w:tcPr>
            <w:tcW w:w="3780" w:type="dxa"/>
            <w:tcBorders>
              <w:top w:val="nil"/>
              <w:left w:val="nil"/>
              <w:bottom w:val="nil"/>
              <w:right w:val="nil"/>
            </w:tcBorders>
          </w:tcPr>
          <w:p w14:paraId="1F96C82D" w14:textId="77777777" w:rsidR="00551C68" w:rsidRPr="00CD63CD" w:rsidRDefault="00551C68" w:rsidP="00FD22CE">
            <w:pPr>
              <w:autoSpaceDE w:val="0"/>
              <w:autoSpaceDN w:val="0"/>
              <w:adjustRightInd w:val="0"/>
              <w:spacing w:after="0" w:line="240" w:lineRule="auto"/>
              <w:rPr>
                <w:ins w:id="7869" w:author="Arjan Kloosterboer" w:date="2017-03-13T11:03:00Z"/>
                <w:rFonts w:ascii="Arial" w:eastAsia="Times New Roman" w:hAnsi="Arial" w:cs="Arial"/>
                <w:b/>
                <w:bCs/>
                <w:color w:val="000000"/>
                <w:sz w:val="20"/>
                <w:szCs w:val="20"/>
              </w:rPr>
            </w:pPr>
          </w:p>
        </w:tc>
        <w:tc>
          <w:tcPr>
            <w:tcW w:w="5580" w:type="dxa"/>
            <w:tcBorders>
              <w:top w:val="nil"/>
              <w:left w:val="nil"/>
              <w:bottom w:val="nil"/>
              <w:right w:val="nil"/>
            </w:tcBorders>
          </w:tcPr>
          <w:p w14:paraId="768A2D4D" w14:textId="77777777" w:rsidR="00551C68" w:rsidRPr="00CD63CD" w:rsidRDefault="00551C68" w:rsidP="00FD22CE">
            <w:pPr>
              <w:autoSpaceDE w:val="0"/>
              <w:autoSpaceDN w:val="0"/>
              <w:adjustRightInd w:val="0"/>
              <w:spacing w:after="0" w:line="240" w:lineRule="auto"/>
              <w:rPr>
                <w:ins w:id="7870" w:author="Arjan Kloosterboer" w:date="2017-03-13T11:03:00Z"/>
                <w:rFonts w:ascii="Arial" w:eastAsia="Times New Roman" w:hAnsi="Arial" w:cs="Arial"/>
                <w:color w:val="000000"/>
                <w:sz w:val="20"/>
                <w:szCs w:val="20"/>
              </w:rPr>
            </w:pPr>
          </w:p>
        </w:tc>
      </w:tr>
      <w:tr w:rsidR="00551C68" w:rsidRPr="00CD63CD" w14:paraId="7B3ED8AD" w14:textId="77777777" w:rsidTr="00FD22CE">
        <w:trPr>
          <w:trHeight w:val="232"/>
          <w:ins w:id="7871" w:author="Arjan Kloosterboer" w:date="2017-03-13T11:03:00Z"/>
        </w:trPr>
        <w:tc>
          <w:tcPr>
            <w:tcW w:w="3780" w:type="dxa"/>
            <w:tcBorders>
              <w:top w:val="nil"/>
              <w:left w:val="nil"/>
              <w:bottom w:val="nil"/>
              <w:right w:val="nil"/>
            </w:tcBorders>
          </w:tcPr>
          <w:p w14:paraId="40442644" w14:textId="77777777" w:rsidR="00551C68" w:rsidRPr="00CD63CD" w:rsidRDefault="00551C68" w:rsidP="00FD22CE">
            <w:pPr>
              <w:autoSpaceDE w:val="0"/>
              <w:autoSpaceDN w:val="0"/>
              <w:adjustRightInd w:val="0"/>
              <w:spacing w:after="0" w:line="240" w:lineRule="auto"/>
              <w:rPr>
                <w:ins w:id="7872" w:author="Arjan Kloosterboer" w:date="2017-03-13T11:03:00Z"/>
                <w:rFonts w:ascii="Arial" w:eastAsia="Times New Roman" w:hAnsi="Arial" w:cs="Arial"/>
                <w:color w:val="000000"/>
                <w:sz w:val="20"/>
                <w:szCs w:val="20"/>
              </w:rPr>
            </w:pPr>
            <w:ins w:id="7873" w:author="Arjan Kloosterboer" w:date="2017-03-13T11:03:00Z">
              <w:r w:rsidRPr="00CD63C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117CC92F" w14:textId="77777777" w:rsidR="00551C68" w:rsidRPr="00CD63CD" w:rsidRDefault="00551C68" w:rsidP="00FD22CE">
            <w:pPr>
              <w:autoSpaceDE w:val="0"/>
              <w:autoSpaceDN w:val="0"/>
              <w:adjustRightInd w:val="0"/>
              <w:spacing w:after="0" w:line="240" w:lineRule="auto"/>
              <w:rPr>
                <w:ins w:id="7874" w:author="Arjan Kloosterboer" w:date="2017-03-13T11:03:00Z"/>
                <w:rFonts w:ascii="Arial" w:eastAsia="Times New Roman" w:hAnsi="Arial" w:cs="Arial"/>
                <w:color w:val="000000"/>
                <w:sz w:val="20"/>
                <w:szCs w:val="20"/>
              </w:rPr>
            </w:pPr>
            <w:ins w:id="7875" w:author="Arjan Kloosterboer" w:date="2017-03-13T11:03:00Z">
              <w:r w:rsidRPr="00717312">
                <w:rPr>
                  <w:rFonts w:ascii="Arial" w:eastAsia="Times New Roman" w:hAnsi="Arial" w:cs="Arial"/>
                  <w:color w:val="000000"/>
                  <w:sz w:val="20"/>
                  <w:szCs w:val="20"/>
                </w:rPr>
                <w:t>1-</w:t>
              </w:r>
              <w:r>
                <w:rPr>
                  <w:rFonts w:ascii="Arial" w:eastAsia="Times New Roman" w:hAnsi="Arial" w:cs="Arial"/>
                  <w:color w:val="000000"/>
                  <w:sz w:val="20"/>
                  <w:szCs w:val="20"/>
                </w:rPr>
                <w:t>9</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ins>
          </w:p>
        </w:tc>
      </w:tr>
      <w:tr w:rsidR="00551C68" w:rsidRPr="00CD63CD" w14:paraId="32748E89" w14:textId="77777777" w:rsidTr="00FD22CE">
        <w:trPr>
          <w:trHeight w:val="232"/>
          <w:ins w:id="7876" w:author="Arjan Kloosterboer" w:date="2017-03-13T11:03:00Z"/>
        </w:trPr>
        <w:tc>
          <w:tcPr>
            <w:tcW w:w="3780" w:type="dxa"/>
            <w:tcBorders>
              <w:top w:val="nil"/>
              <w:left w:val="nil"/>
              <w:bottom w:val="nil"/>
              <w:right w:val="nil"/>
            </w:tcBorders>
          </w:tcPr>
          <w:p w14:paraId="350B656D" w14:textId="77777777" w:rsidR="00551C68" w:rsidRPr="00CD63CD" w:rsidRDefault="00551C68" w:rsidP="00FD22CE">
            <w:pPr>
              <w:autoSpaceDE w:val="0"/>
              <w:autoSpaceDN w:val="0"/>
              <w:adjustRightInd w:val="0"/>
              <w:spacing w:after="0" w:line="240" w:lineRule="auto"/>
              <w:rPr>
                <w:ins w:id="7877" w:author="Arjan Kloosterboer" w:date="2017-03-13T11:03:00Z"/>
                <w:rFonts w:ascii="Arial" w:eastAsia="Times New Roman" w:hAnsi="Arial" w:cs="Arial"/>
                <w:b/>
                <w:bCs/>
                <w:color w:val="000000"/>
                <w:sz w:val="20"/>
                <w:szCs w:val="20"/>
              </w:rPr>
            </w:pPr>
          </w:p>
        </w:tc>
        <w:tc>
          <w:tcPr>
            <w:tcW w:w="5580" w:type="dxa"/>
            <w:tcBorders>
              <w:top w:val="nil"/>
              <w:left w:val="nil"/>
              <w:bottom w:val="nil"/>
              <w:right w:val="nil"/>
            </w:tcBorders>
          </w:tcPr>
          <w:p w14:paraId="113ED4C0" w14:textId="77777777" w:rsidR="00551C68" w:rsidRPr="00CD63CD" w:rsidRDefault="00551C68" w:rsidP="00FD22CE">
            <w:pPr>
              <w:autoSpaceDE w:val="0"/>
              <w:autoSpaceDN w:val="0"/>
              <w:adjustRightInd w:val="0"/>
              <w:spacing w:after="0" w:line="240" w:lineRule="auto"/>
              <w:rPr>
                <w:ins w:id="7878" w:author="Arjan Kloosterboer" w:date="2017-03-13T11:03:00Z"/>
                <w:rFonts w:ascii="Arial" w:eastAsia="Times New Roman" w:hAnsi="Arial" w:cs="Arial"/>
                <w:color w:val="000000"/>
                <w:sz w:val="20"/>
                <w:szCs w:val="20"/>
              </w:rPr>
            </w:pPr>
          </w:p>
        </w:tc>
      </w:tr>
      <w:tr w:rsidR="00551C68" w:rsidRPr="005C14BE" w14:paraId="5F333749" w14:textId="77777777" w:rsidTr="00FD22CE">
        <w:trPr>
          <w:trHeight w:val="232"/>
          <w:ins w:id="7879" w:author="Arjan Kloosterboer" w:date="2017-03-13T11:03:00Z"/>
        </w:trPr>
        <w:tc>
          <w:tcPr>
            <w:tcW w:w="3780" w:type="dxa"/>
            <w:tcBorders>
              <w:top w:val="nil"/>
              <w:left w:val="nil"/>
              <w:bottom w:val="nil"/>
              <w:right w:val="nil"/>
            </w:tcBorders>
          </w:tcPr>
          <w:p w14:paraId="3C8CEDDE" w14:textId="77777777" w:rsidR="00551C68" w:rsidRPr="00CD63CD" w:rsidRDefault="00551C68" w:rsidP="00FD22CE">
            <w:pPr>
              <w:autoSpaceDE w:val="0"/>
              <w:autoSpaceDN w:val="0"/>
              <w:adjustRightInd w:val="0"/>
              <w:spacing w:after="0" w:line="240" w:lineRule="auto"/>
              <w:rPr>
                <w:ins w:id="7880" w:author="Arjan Kloosterboer" w:date="2017-03-13T11:03:00Z"/>
                <w:rFonts w:ascii="Arial" w:eastAsia="Times New Roman" w:hAnsi="Arial" w:cs="Arial"/>
                <w:color w:val="000000"/>
                <w:sz w:val="20"/>
                <w:szCs w:val="20"/>
              </w:rPr>
            </w:pPr>
            <w:ins w:id="7881" w:author="Arjan Kloosterboer" w:date="2017-03-13T11:03:00Z">
              <w:r w:rsidRPr="00CD63C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058E3E29" w14:textId="77777777" w:rsidR="00551C68" w:rsidRPr="00DD0F4F" w:rsidRDefault="00551C68" w:rsidP="00FD22CE">
            <w:pPr>
              <w:autoSpaceDE w:val="0"/>
              <w:autoSpaceDN w:val="0"/>
              <w:adjustRightInd w:val="0"/>
              <w:spacing w:after="0" w:line="240" w:lineRule="auto"/>
              <w:rPr>
                <w:ins w:id="7882" w:author="Arjan Kloosterboer" w:date="2017-03-13T11:03:00Z"/>
                <w:rFonts w:ascii="Arial" w:eastAsia="Times New Roman" w:hAnsi="Arial" w:cs="Arial"/>
                <w:color w:val="000000"/>
                <w:sz w:val="20"/>
                <w:szCs w:val="20"/>
                <w:lang w:val="nl-NL"/>
              </w:rPr>
            </w:pPr>
            <w:ins w:id="7883" w:author="Arjan Kloosterboer" w:date="2017-03-13T11:03:00Z">
              <w:r w:rsidRPr="00DD0F4F">
                <w:rPr>
                  <w:rFonts w:ascii="Arial" w:eastAsia="Times New Roman" w:hAnsi="Arial" w:cs="Arial"/>
                  <w:color w:val="000000"/>
                  <w:sz w:val="20"/>
                  <w:szCs w:val="20"/>
                  <w:lang w:val="nl-NL"/>
                </w:rPr>
                <w:t>Het betreft het RSIN (Rechtspersonen en Samenwerkingsverbanden InformatieNummer) zoals dat door de KvK in het NHR aan elk rechtspersoon en samenwerkingsverband is toegekend. Dit identificeert uniek de zaakbehandelende organisatie, zijnde een rechtspersoon of samenwerkingsverband. Het RSIN staat in het Handelsregister (NHR) en op het daaraan te ontlenen uittreksel.</w:t>
              </w:r>
            </w:ins>
          </w:p>
          <w:p w14:paraId="3CF35C93" w14:textId="36510F86" w:rsidR="00551C68" w:rsidRPr="00DD0F4F" w:rsidRDefault="00551C68" w:rsidP="00FD22CE">
            <w:pPr>
              <w:autoSpaceDE w:val="0"/>
              <w:autoSpaceDN w:val="0"/>
              <w:adjustRightInd w:val="0"/>
              <w:spacing w:after="0" w:line="240" w:lineRule="auto"/>
              <w:rPr>
                <w:ins w:id="7884" w:author="Arjan Kloosterboer" w:date="2017-03-13T11:03:00Z"/>
                <w:rFonts w:ascii="Arial" w:eastAsia="Times New Roman" w:hAnsi="Arial" w:cs="Arial"/>
                <w:color w:val="000000"/>
                <w:sz w:val="20"/>
                <w:szCs w:val="20"/>
                <w:lang w:val="nl-NL"/>
              </w:rPr>
            </w:pPr>
            <w:ins w:id="7885" w:author="Arjan Kloosterboer" w:date="2017-03-13T11:03:00Z">
              <w:r w:rsidRPr="00DD0F4F">
                <w:rPr>
                  <w:rFonts w:ascii="Arial" w:eastAsia="Times New Roman" w:hAnsi="Arial" w:cs="Arial"/>
                  <w:color w:val="000000"/>
                  <w:sz w:val="20"/>
                  <w:szCs w:val="20"/>
                  <w:lang w:val="nl-NL"/>
                </w:rPr>
                <w:t xml:space="preserve">Deze attribuutsoort vormt tezamen met de </w:t>
              </w:r>
            </w:ins>
            <w:ins w:id="7886" w:author="Arjan Kloosterboer" w:date="2017-03-13T11:04:00Z">
              <w:r>
                <w:rPr>
                  <w:rFonts w:ascii="Arial" w:eastAsia="Times New Roman" w:hAnsi="Arial" w:cs="Arial"/>
                  <w:color w:val="000000"/>
                  <w:sz w:val="20"/>
                  <w:szCs w:val="20"/>
                  <w:lang w:val="nl-NL"/>
                </w:rPr>
                <w:t>Medewerkeri</w:t>
              </w:r>
            </w:ins>
            <w:ins w:id="7887" w:author="Arjan Kloosterboer" w:date="2017-03-13T11:03:00Z">
              <w:r w:rsidRPr="00DD0F4F">
                <w:rPr>
                  <w:rFonts w:ascii="Arial" w:eastAsia="Times New Roman" w:hAnsi="Arial" w:cs="Arial"/>
                  <w:color w:val="000000"/>
                  <w:sz w:val="20"/>
                  <w:szCs w:val="20"/>
                  <w:lang w:val="nl-NL"/>
                </w:rPr>
                <w:t xml:space="preserve">dentificatie de unieke aanduiding van een </w:t>
              </w:r>
            </w:ins>
            <w:ins w:id="7888" w:author="Arjan Kloosterboer" w:date="2017-03-13T11:04:00Z">
              <w:r>
                <w:rPr>
                  <w:rFonts w:ascii="Arial" w:eastAsia="Times New Roman" w:hAnsi="Arial" w:cs="Arial"/>
                  <w:color w:val="000000"/>
                  <w:sz w:val="20"/>
                  <w:szCs w:val="20"/>
                  <w:lang w:val="nl-NL"/>
                </w:rPr>
                <w:t>Medewerker</w:t>
              </w:r>
            </w:ins>
            <w:ins w:id="7889" w:author="Arjan Kloosterboer" w:date="2017-03-13T11:03:00Z">
              <w:r w:rsidRPr="00DD0F4F">
                <w:rPr>
                  <w:rFonts w:ascii="Arial" w:eastAsia="Times New Roman" w:hAnsi="Arial" w:cs="Arial"/>
                  <w:color w:val="000000"/>
                  <w:sz w:val="20"/>
                  <w:szCs w:val="20"/>
                  <w:lang w:val="nl-NL"/>
                </w:rPr>
                <w:t xml:space="preserve"> voor geheel Nederland.</w:t>
              </w:r>
            </w:ins>
            <w:ins w:id="7890" w:author="Arjan Kloosterboer" w:date="2017-03-13T11:05:00Z">
              <w:r>
                <w:rPr>
                  <w:rFonts w:ascii="Arial" w:eastAsia="Times New Roman" w:hAnsi="Arial" w:cs="Arial"/>
                  <w:color w:val="000000"/>
                  <w:sz w:val="20"/>
                  <w:szCs w:val="20"/>
                  <w:lang w:val="nl-NL"/>
                </w:rPr>
                <w:t xml:space="preserve"> </w:t>
              </w:r>
              <w:r w:rsidRPr="00551C68">
                <w:rPr>
                  <w:rFonts w:ascii="Arial" w:eastAsia="Times New Roman" w:hAnsi="Arial" w:cs="Arial"/>
                  <w:color w:val="000000"/>
                  <w:sz w:val="20"/>
                  <w:szCs w:val="20"/>
                  <w:lang w:val="nl-NL"/>
                </w:rPr>
                <w:t>De waarde van deze attribuutsoort is dezelfde als de waarde van de gelijknamige attribuutsoort bij de Organisatorische eenheid waartoe de medewerker behoort.</w:t>
              </w:r>
            </w:ins>
          </w:p>
        </w:tc>
      </w:tr>
      <w:tr w:rsidR="00551C68" w:rsidRPr="005C14BE" w14:paraId="12486267" w14:textId="77777777" w:rsidTr="00FD22CE">
        <w:trPr>
          <w:trHeight w:val="232"/>
          <w:ins w:id="7891" w:author="Arjan Kloosterboer" w:date="2017-03-13T11:03:00Z"/>
        </w:trPr>
        <w:tc>
          <w:tcPr>
            <w:tcW w:w="3780" w:type="dxa"/>
            <w:tcBorders>
              <w:top w:val="nil"/>
              <w:left w:val="nil"/>
              <w:bottom w:val="nil"/>
              <w:right w:val="nil"/>
            </w:tcBorders>
          </w:tcPr>
          <w:p w14:paraId="4ADCDB16" w14:textId="77777777" w:rsidR="00551C68" w:rsidRPr="00DD0F4F" w:rsidRDefault="00551C68" w:rsidP="00FD22CE">
            <w:pPr>
              <w:autoSpaceDE w:val="0"/>
              <w:autoSpaceDN w:val="0"/>
              <w:adjustRightInd w:val="0"/>
              <w:spacing w:after="0" w:line="240" w:lineRule="auto"/>
              <w:rPr>
                <w:ins w:id="7892" w:author="Arjan Kloosterboer" w:date="2017-03-13T11:0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5CDC698" w14:textId="77777777" w:rsidR="00551C68" w:rsidRPr="00DD0F4F" w:rsidRDefault="00551C68" w:rsidP="00FD22CE">
            <w:pPr>
              <w:autoSpaceDE w:val="0"/>
              <w:autoSpaceDN w:val="0"/>
              <w:adjustRightInd w:val="0"/>
              <w:spacing w:after="0" w:line="240" w:lineRule="auto"/>
              <w:rPr>
                <w:ins w:id="7893" w:author="Arjan Kloosterboer" w:date="2017-03-13T11:03:00Z"/>
                <w:rFonts w:ascii="Arial" w:eastAsia="Times New Roman" w:hAnsi="Arial" w:cs="Arial"/>
                <w:color w:val="000000"/>
                <w:sz w:val="20"/>
                <w:szCs w:val="20"/>
                <w:lang w:val="nl-NL"/>
              </w:rPr>
            </w:pPr>
          </w:p>
        </w:tc>
      </w:tr>
      <w:tr w:rsidR="00551C68" w:rsidRPr="00CD63CD" w14:paraId="510E061E" w14:textId="77777777" w:rsidTr="00FD22CE">
        <w:trPr>
          <w:trHeight w:val="232"/>
          <w:ins w:id="7894" w:author="Arjan Kloosterboer" w:date="2017-03-13T11:03:00Z"/>
        </w:trPr>
        <w:tc>
          <w:tcPr>
            <w:tcW w:w="3780" w:type="dxa"/>
            <w:tcBorders>
              <w:top w:val="nil"/>
              <w:left w:val="nil"/>
              <w:bottom w:val="nil"/>
              <w:right w:val="nil"/>
            </w:tcBorders>
          </w:tcPr>
          <w:p w14:paraId="7DF3D132" w14:textId="77777777" w:rsidR="00551C68" w:rsidRPr="00CD63CD" w:rsidRDefault="00551C68" w:rsidP="00FD22CE">
            <w:pPr>
              <w:autoSpaceDE w:val="0"/>
              <w:autoSpaceDN w:val="0"/>
              <w:adjustRightInd w:val="0"/>
              <w:spacing w:after="0" w:line="240" w:lineRule="auto"/>
              <w:rPr>
                <w:ins w:id="7895" w:author="Arjan Kloosterboer" w:date="2017-03-13T11:03:00Z"/>
                <w:rFonts w:ascii="Arial" w:eastAsia="Times New Roman" w:hAnsi="Arial" w:cs="Arial"/>
                <w:color w:val="000000"/>
                <w:sz w:val="20"/>
                <w:szCs w:val="20"/>
              </w:rPr>
            </w:pPr>
            <w:ins w:id="7896" w:author="Arjan Kloosterboer" w:date="2017-03-13T11:03:00Z">
              <w:r w:rsidRPr="00CD63C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0DAD6BD2" w14:textId="77777777" w:rsidR="00551C68" w:rsidRPr="00CD63CD" w:rsidRDefault="00551C68" w:rsidP="00FD22CE">
            <w:pPr>
              <w:autoSpaceDE w:val="0"/>
              <w:autoSpaceDN w:val="0"/>
              <w:adjustRightInd w:val="0"/>
              <w:spacing w:after="0" w:line="240" w:lineRule="auto"/>
              <w:rPr>
                <w:ins w:id="7897" w:author="Arjan Kloosterboer" w:date="2017-03-13T11:03:00Z"/>
                <w:rFonts w:ascii="Arial" w:eastAsia="Times New Roman" w:hAnsi="Arial" w:cs="Arial"/>
                <w:color w:val="000000"/>
                <w:sz w:val="20"/>
                <w:szCs w:val="20"/>
              </w:rPr>
            </w:pPr>
            <w:ins w:id="7898" w:author="Arjan Kloosterboer" w:date="2017-03-13T11:03:00Z">
              <w:r>
                <w:rPr>
                  <w:rFonts w:ascii="Arial" w:hAnsi="Arial" w:cs="Arial"/>
                  <w:sz w:val="20"/>
                  <w:szCs w:val="20"/>
                  <w:lang w:val="en-AU"/>
                </w:rPr>
                <w:t>N9</w:t>
              </w:r>
            </w:ins>
          </w:p>
        </w:tc>
      </w:tr>
      <w:tr w:rsidR="00551C68" w:rsidRPr="00CD63CD" w14:paraId="26ED24DC" w14:textId="77777777" w:rsidTr="00FD22CE">
        <w:trPr>
          <w:trHeight w:val="232"/>
          <w:ins w:id="7899" w:author="Arjan Kloosterboer" w:date="2017-03-13T11:03:00Z"/>
        </w:trPr>
        <w:tc>
          <w:tcPr>
            <w:tcW w:w="3780" w:type="dxa"/>
            <w:tcBorders>
              <w:top w:val="nil"/>
              <w:left w:val="nil"/>
              <w:bottom w:val="nil"/>
              <w:right w:val="nil"/>
            </w:tcBorders>
          </w:tcPr>
          <w:p w14:paraId="220D9AE5" w14:textId="77777777" w:rsidR="00551C68" w:rsidRPr="00CD63CD" w:rsidRDefault="00551C68" w:rsidP="00FD22CE">
            <w:pPr>
              <w:autoSpaceDE w:val="0"/>
              <w:autoSpaceDN w:val="0"/>
              <w:adjustRightInd w:val="0"/>
              <w:spacing w:after="0" w:line="240" w:lineRule="auto"/>
              <w:rPr>
                <w:ins w:id="7900" w:author="Arjan Kloosterboer" w:date="2017-03-13T11:03:00Z"/>
                <w:rFonts w:ascii="Arial" w:eastAsia="Times New Roman" w:hAnsi="Arial" w:cs="Arial"/>
                <w:b/>
                <w:bCs/>
                <w:color w:val="000000"/>
                <w:sz w:val="20"/>
                <w:szCs w:val="20"/>
              </w:rPr>
            </w:pPr>
          </w:p>
        </w:tc>
        <w:tc>
          <w:tcPr>
            <w:tcW w:w="5580" w:type="dxa"/>
            <w:tcBorders>
              <w:top w:val="nil"/>
              <w:left w:val="nil"/>
              <w:bottom w:val="nil"/>
              <w:right w:val="nil"/>
            </w:tcBorders>
          </w:tcPr>
          <w:p w14:paraId="7EFC0F8A" w14:textId="77777777" w:rsidR="00551C68" w:rsidRPr="00CD63CD" w:rsidRDefault="00551C68" w:rsidP="00FD22CE">
            <w:pPr>
              <w:autoSpaceDE w:val="0"/>
              <w:autoSpaceDN w:val="0"/>
              <w:adjustRightInd w:val="0"/>
              <w:spacing w:after="0" w:line="240" w:lineRule="auto"/>
              <w:rPr>
                <w:ins w:id="7901" w:author="Arjan Kloosterboer" w:date="2017-03-13T11:03:00Z"/>
                <w:rFonts w:ascii="Arial" w:eastAsia="Times New Roman" w:hAnsi="Arial" w:cs="Arial"/>
                <w:color w:val="000000"/>
                <w:sz w:val="20"/>
                <w:szCs w:val="20"/>
              </w:rPr>
            </w:pPr>
          </w:p>
        </w:tc>
      </w:tr>
      <w:tr w:rsidR="00551C68" w:rsidRPr="005C14BE" w14:paraId="544B9FBD" w14:textId="77777777" w:rsidTr="00FD22CE">
        <w:trPr>
          <w:trHeight w:val="232"/>
          <w:ins w:id="7902" w:author="Arjan Kloosterboer" w:date="2017-03-13T11:03:00Z"/>
        </w:trPr>
        <w:tc>
          <w:tcPr>
            <w:tcW w:w="3780" w:type="dxa"/>
            <w:tcBorders>
              <w:top w:val="nil"/>
              <w:left w:val="nil"/>
              <w:bottom w:val="nil"/>
              <w:right w:val="nil"/>
            </w:tcBorders>
          </w:tcPr>
          <w:p w14:paraId="72ABCBFC" w14:textId="77777777" w:rsidR="00551C68" w:rsidRPr="00CD63CD" w:rsidRDefault="00551C68" w:rsidP="00FD22CE">
            <w:pPr>
              <w:autoSpaceDE w:val="0"/>
              <w:autoSpaceDN w:val="0"/>
              <w:adjustRightInd w:val="0"/>
              <w:spacing w:after="0" w:line="240" w:lineRule="auto"/>
              <w:rPr>
                <w:ins w:id="7903" w:author="Arjan Kloosterboer" w:date="2017-03-13T11:03:00Z"/>
                <w:rFonts w:ascii="Arial" w:eastAsia="Times New Roman" w:hAnsi="Arial" w:cs="Arial"/>
                <w:color w:val="000000"/>
                <w:sz w:val="20"/>
                <w:szCs w:val="20"/>
              </w:rPr>
            </w:pPr>
            <w:ins w:id="7904" w:author="Arjan Kloosterboer" w:date="2017-03-13T11:03:00Z">
              <w:r w:rsidRPr="00CD63C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43BD6800" w14:textId="77777777" w:rsidR="00551C68" w:rsidRPr="00DD0F4F" w:rsidRDefault="00551C68" w:rsidP="00FD22CE">
            <w:pPr>
              <w:autoSpaceDE w:val="0"/>
              <w:autoSpaceDN w:val="0"/>
              <w:adjustRightInd w:val="0"/>
              <w:spacing w:after="0" w:line="240" w:lineRule="auto"/>
              <w:rPr>
                <w:ins w:id="7905" w:author="Arjan Kloosterboer" w:date="2017-03-13T11:03:00Z"/>
                <w:rFonts w:ascii="Arial" w:eastAsia="Times New Roman" w:hAnsi="Arial" w:cs="Arial"/>
                <w:color w:val="000000"/>
                <w:sz w:val="20"/>
                <w:szCs w:val="20"/>
                <w:lang w:val="nl-NL"/>
              </w:rPr>
            </w:pPr>
            <w:ins w:id="7906" w:author="Arjan Kloosterboer" w:date="2017-03-13T11:03:00Z">
              <w:r w:rsidRPr="00DD0F4F">
                <w:rPr>
                  <w:rFonts w:ascii="Arial" w:eastAsia="Times New Roman" w:hAnsi="Arial" w:cs="Arial"/>
                  <w:color w:val="000000"/>
                  <w:sz w:val="20"/>
                  <w:szCs w:val="20"/>
                  <w:lang w:val="nl-NL"/>
                </w:rPr>
                <w:t>De in het NHR voorkomende unieke identificaties van rechtspersonen en samenwerkingsverbanden.</w:t>
              </w:r>
            </w:ins>
          </w:p>
        </w:tc>
      </w:tr>
      <w:tr w:rsidR="00551C68" w:rsidRPr="005C14BE" w14:paraId="2DF39733" w14:textId="77777777" w:rsidTr="00FD22CE">
        <w:trPr>
          <w:trHeight w:val="232"/>
          <w:ins w:id="7907" w:author="Arjan Kloosterboer" w:date="2017-03-13T11:03:00Z"/>
        </w:trPr>
        <w:tc>
          <w:tcPr>
            <w:tcW w:w="3780" w:type="dxa"/>
            <w:tcBorders>
              <w:top w:val="nil"/>
              <w:left w:val="nil"/>
              <w:bottom w:val="nil"/>
              <w:right w:val="nil"/>
            </w:tcBorders>
          </w:tcPr>
          <w:p w14:paraId="743C0A65" w14:textId="77777777" w:rsidR="00551C68" w:rsidRPr="00DD0F4F" w:rsidRDefault="00551C68" w:rsidP="00FD22CE">
            <w:pPr>
              <w:autoSpaceDE w:val="0"/>
              <w:autoSpaceDN w:val="0"/>
              <w:adjustRightInd w:val="0"/>
              <w:spacing w:after="0" w:line="240" w:lineRule="auto"/>
              <w:rPr>
                <w:ins w:id="7908" w:author="Arjan Kloosterboer" w:date="2017-03-13T11:03: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3E67C4BF" w14:textId="77777777" w:rsidR="00551C68" w:rsidRPr="00DD0F4F" w:rsidRDefault="00551C68" w:rsidP="00FD22CE">
            <w:pPr>
              <w:autoSpaceDE w:val="0"/>
              <w:autoSpaceDN w:val="0"/>
              <w:adjustRightInd w:val="0"/>
              <w:spacing w:after="0" w:line="240" w:lineRule="auto"/>
              <w:rPr>
                <w:ins w:id="7909" w:author="Arjan Kloosterboer" w:date="2017-03-13T11:03:00Z"/>
                <w:rFonts w:ascii="Arial" w:eastAsia="Times New Roman" w:hAnsi="Arial" w:cs="Arial"/>
                <w:color w:val="000000"/>
                <w:sz w:val="20"/>
                <w:szCs w:val="20"/>
                <w:lang w:val="nl-NL"/>
              </w:rPr>
            </w:pPr>
          </w:p>
        </w:tc>
      </w:tr>
      <w:tr w:rsidR="00551C68" w:rsidRPr="00CD63CD" w14:paraId="506ED232" w14:textId="77777777" w:rsidTr="00FD22CE">
        <w:trPr>
          <w:trHeight w:val="232"/>
          <w:ins w:id="7910" w:author="Arjan Kloosterboer" w:date="2017-03-13T11:03:00Z"/>
        </w:trPr>
        <w:tc>
          <w:tcPr>
            <w:tcW w:w="3780" w:type="dxa"/>
            <w:tcBorders>
              <w:top w:val="nil"/>
              <w:left w:val="nil"/>
              <w:bottom w:val="nil"/>
              <w:right w:val="nil"/>
            </w:tcBorders>
          </w:tcPr>
          <w:p w14:paraId="74FC41C3" w14:textId="77777777" w:rsidR="00551C68" w:rsidRPr="00CD63CD" w:rsidRDefault="00551C68" w:rsidP="00FD22CE">
            <w:pPr>
              <w:autoSpaceDE w:val="0"/>
              <w:autoSpaceDN w:val="0"/>
              <w:adjustRightInd w:val="0"/>
              <w:spacing w:after="0" w:line="240" w:lineRule="auto"/>
              <w:rPr>
                <w:ins w:id="7911" w:author="Arjan Kloosterboer" w:date="2017-03-13T11:03:00Z"/>
                <w:rFonts w:ascii="Arial" w:eastAsia="Times New Roman" w:hAnsi="Arial" w:cs="Arial"/>
                <w:color w:val="000000"/>
                <w:sz w:val="20"/>
                <w:szCs w:val="20"/>
              </w:rPr>
            </w:pPr>
            <w:ins w:id="7912" w:author="Arjan Kloosterboer" w:date="2017-03-13T11:03:00Z">
              <w:r w:rsidRPr="00CD63C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0C73C590" w14:textId="77777777" w:rsidR="00551C68" w:rsidRPr="00CD63CD" w:rsidRDefault="00551C68" w:rsidP="00FD22CE">
            <w:pPr>
              <w:autoSpaceDE w:val="0"/>
              <w:autoSpaceDN w:val="0"/>
              <w:adjustRightInd w:val="0"/>
              <w:spacing w:after="0" w:line="240" w:lineRule="auto"/>
              <w:rPr>
                <w:ins w:id="7913" w:author="Arjan Kloosterboer" w:date="2017-03-13T11:03:00Z"/>
                <w:rFonts w:ascii="Arial" w:eastAsia="Times New Roman" w:hAnsi="Arial" w:cs="Arial"/>
                <w:color w:val="000000"/>
                <w:sz w:val="20"/>
                <w:szCs w:val="20"/>
              </w:rPr>
            </w:pPr>
            <w:ins w:id="7914" w:author="Arjan Kloosterboer" w:date="2017-03-13T11:03:00Z">
              <w:r w:rsidRPr="00CD63CD">
                <w:rPr>
                  <w:rFonts w:ascii="Arial" w:eastAsia="Times New Roman" w:hAnsi="Arial" w:cs="Arial"/>
                  <w:color w:val="000000"/>
                  <w:sz w:val="20"/>
                  <w:szCs w:val="20"/>
                </w:rPr>
                <w:t>Nee</w:t>
              </w:r>
            </w:ins>
          </w:p>
        </w:tc>
      </w:tr>
      <w:tr w:rsidR="00551C68" w:rsidRPr="00CD63CD" w14:paraId="05F7B5B5" w14:textId="77777777" w:rsidTr="00FD22CE">
        <w:trPr>
          <w:trHeight w:val="232"/>
          <w:ins w:id="7915" w:author="Arjan Kloosterboer" w:date="2017-03-13T11:03:00Z"/>
        </w:trPr>
        <w:tc>
          <w:tcPr>
            <w:tcW w:w="3780" w:type="dxa"/>
            <w:tcBorders>
              <w:top w:val="nil"/>
              <w:left w:val="nil"/>
              <w:bottom w:val="nil"/>
              <w:right w:val="nil"/>
            </w:tcBorders>
          </w:tcPr>
          <w:p w14:paraId="46829A6F" w14:textId="77777777" w:rsidR="00551C68" w:rsidRPr="00CD63CD" w:rsidRDefault="00551C68" w:rsidP="00FD22CE">
            <w:pPr>
              <w:autoSpaceDE w:val="0"/>
              <w:autoSpaceDN w:val="0"/>
              <w:adjustRightInd w:val="0"/>
              <w:spacing w:after="0" w:line="240" w:lineRule="auto"/>
              <w:rPr>
                <w:ins w:id="7916" w:author="Arjan Kloosterboer" w:date="2017-03-13T11:03:00Z"/>
                <w:rFonts w:ascii="Arial" w:eastAsia="Times New Roman" w:hAnsi="Arial" w:cs="Arial"/>
                <w:b/>
                <w:bCs/>
                <w:color w:val="000000"/>
                <w:sz w:val="20"/>
                <w:szCs w:val="20"/>
              </w:rPr>
            </w:pPr>
          </w:p>
        </w:tc>
        <w:tc>
          <w:tcPr>
            <w:tcW w:w="5580" w:type="dxa"/>
            <w:tcBorders>
              <w:top w:val="nil"/>
              <w:left w:val="nil"/>
              <w:bottom w:val="nil"/>
              <w:right w:val="nil"/>
            </w:tcBorders>
          </w:tcPr>
          <w:p w14:paraId="1B6B7F19" w14:textId="77777777" w:rsidR="00551C68" w:rsidRPr="00CD63CD" w:rsidRDefault="00551C68" w:rsidP="00FD22CE">
            <w:pPr>
              <w:autoSpaceDE w:val="0"/>
              <w:autoSpaceDN w:val="0"/>
              <w:adjustRightInd w:val="0"/>
              <w:spacing w:after="0" w:line="240" w:lineRule="auto"/>
              <w:rPr>
                <w:ins w:id="7917" w:author="Arjan Kloosterboer" w:date="2017-03-13T11:03:00Z"/>
                <w:rFonts w:ascii="Arial" w:eastAsia="Times New Roman" w:hAnsi="Arial" w:cs="Arial"/>
                <w:color w:val="000000"/>
                <w:sz w:val="20"/>
                <w:szCs w:val="20"/>
              </w:rPr>
            </w:pPr>
          </w:p>
        </w:tc>
      </w:tr>
      <w:tr w:rsidR="00551C68" w:rsidRPr="00CD63CD" w14:paraId="609A4661" w14:textId="77777777" w:rsidTr="00FD22CE">
        <w:trPr>
          <w:trHeight w:val="232"/>
          <w:ins w:id="7918" w:author="Arjan Kloosterboer" w:date="2017-03-13T11:03:00Z"/>
        </w:trPr>
        <w:tc>
          <w:tcPr>
            <w:tcW w:w="3780" w:type="dxa"/>
            <w:tcBorders>
              <w:top w:val="nil"/>
              <w:left w:val="nil"/>
              <w:bottom w:val="nil"/>
              <w:right w:val="nil"/>
            </w:tcBorders>
          </w:tcPr>
          <w:p w14:paraId="0B028925" w14:textId="77777777" w:rsidR="00551C68" w:rsidRPr="00CD63CD" w:rsidRDefault="00551C68" w:rsidP="00FD22CE">
            <w:pPr>
              <w:autoSpaceDE w:val="0"/>
              <w:autoSpaceDN w:val="0"/>
              <w:adjustRightInd w:val="0"/>
              <w:spacing w:after="0" w:line="240" w:lineRule="auto"/>
              <w:rPr>
                <w:ins w:id="7919" w:author="Arjan Kloosterboer" w:date="2017-03-13T11:03:00Z"/>
                <w:rFonts w:ascii="Arial" w:eastAsia="Times New Roman" w:hAnsi="Arial" w:cs="Arial"/>
                <w:color w:val="000000"/>
                <w:sz w:val="20"/>
                <w:szCs w:val="20"/>
              </w:rPr>
            </w:pPr>
            <w:ins w:id="7920" w:author="Arjan Kloosterboer" w:date="2017-03-13T11:03:00Z">
              <w:r w:rsidRPr="00CD63C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7B54003E" w14:textId="77777777" w:rsidR="00551C68" w:rsidRPr="00CD63CD" w:rsidRDefault="00551C68" w:rsidP="00FD22CE">
            <w:pPr>
              <w:autoSpaceDE w:val="0"/>
              <w:autoSpaceDN w:val="0"/>
              <w:adjustRightInd w:val="0"/>
              <w:spacing w:after="0" w:line="240" w:lineRule="auto"/>
              <w:rPr>
                <w:ins w:id="7921" w:author="Arjan Kloosterboer" w:date="2017-03-13T11:03:00Z"/>
                <w:rFonts w:ascii="Arial" w:eastAsia="Times New Roman" w:hAnsi="Arial" w:cs="Arial"/>
                <w:color w:val="000000"/>
                <w:sz w:val="20"/>
                <w:szCs w:val="20"/>
              </w:rPr>
            </w:pPr>
            <w:ins w:id="7922" w:author="Arjan Kloosterboer" w:date="2017-03-13T11:03:00Z">
              <w:r>
                <w:rPr>
                  <w:rFonts w:ascii="Arial" w:eastAsia="Times New Roman" w:hAnsi="Arial" w:cs="Arial"/>
                  <w:color w:val="000000"/>
                  <w:sz w:val="20"/>
                  <w:szCs w:val="20"/>
                </w:rPr>
                <w:t>Nee</w:t>
              </w:r>
            </w:ins>
          </w:p>
        </w:tc>
      </w:tr>
      <w:tr w:rsidR="00551C68" w:rsidRPr="00CD63CD" w14:paraId="41DC3F5D" w14:textId="77777777" w:rsidTr="00FD22CE">
        <w:trPr>
          <w:trHeight w:val="232"/>
          <w:ins w:id="7923" w:author="Arjan Kloosterboer" w:date="2017-03-13T11:03:00Z"/>
        </w:trPr>
        <w:tc>
          <w:tcPr>
            <w:tcW w:w="3780" w:type="dxa"/>
            <w:tcBorders>
              <w:top w:val="nil"/>
              <w:left w:val="nil"/>
              <w:bottom w:val="nil"/>
              <w:right w:val="nil"/>
            </w:tcBorders>
          </w:tcPr>
          <w:p w14:paraId="198ADAD2" w14:textId="77777777" w:rsidR="00551C68" w:rsidRPr="00CD63CD" w:rsidRDefault="00551C68" w:rsidP="00FD22CE">
            <w:pPr>
              <w:autoSpaceDE w:val="0"/>
              <w:autoSpaceDN w:val="0"/>
              <w:adjustRightInd w:val="0"/>
              <w:spacing w:after="0" w:line="240" w:lineRule="auto"/>
              <w:rPr>
                <w:ins w:id="7924" w:author="Arjan Kloosterboer" w:date="2017-03-13T11:03:00Z"/>
                <w:rFonts w:ascii="Arial" w:eastAsia="Times New Roman" w:hAnsi="Arial" w:cs="Arial"/>
                <w:b/>
                <w:bCs/>
                <w:color w:val="000000"/>
                <w:sz w:val="20"/>
                <w:szCs w:val="20"/>
              </w:rPr>
            </w:pPr>
          </w:p>
        </w:tc>
        <w:tc>
          <w:tcPr>
            <w:tcW w:w="5580" w:type="dxa"/>
            <w:tcBorders>
              <w:top w:val="nil"/>
              <w:left w:val="nil"/>
              <w:bottom w:val="nil"/>
              <w:right w:val="nil"/>
            </w:tcBorders>
          </w:tcPr>
          <w:p w14:paraId="7EF96D1F" w14:textId="77777777" w:rsidR="00551C68" w:rsidRPr="00CD63CD" w:rsidRDefault="00551C68" w:rsidP="00FD22CE">
            <w:pPr>
              <w:autoSpaceDE w:val="0"/>
              <w:autoSpaceDN w:val="0"/>
              <w:adjustRightInd w:val="0"/>
              <w:spacing w:after="0" w:line="240" w:lineRule="auto"/>
              <w:rPr>
                <w:ins w:id="7925" w:author="Arjan Kloosterboer" w:date="2017-03-13T11:03:00Z"/>
                <w:rFonts w:ascii="Arial" w:eastAsia="Times New Roman" w:hAnsi="Arial" w:cs="Arial"/>
                <w:color w:val="000000"/>
                <w:sz w:val="20"/>
                <w:szCs w:val="20"/>
              </w:rPr>
            </w:pPr>
          </w:p>
        </w:tc>
      </w:tr>
      <w:tr w:rsidR="00551C68" w:rsidRPr="00CD63CD" w14:paraId="5636983F" w14:textId="77777777" w:rsidTr="00FD22CE">
        <w:trPr>
          <w:trHeight w:val="232"/>
          <w:ins w:id="7926" w:author="Arjan Kloosterboer" w:date="2017-03-13T11:03:00Z"/>
        </w:trPr>
        <w:tc>
          <w:tcPr>
            <w:tcW w:w="3780" w:type="dxa"/>
            <w:tcBorders>
              <w:top w:val="nil"/>
              <w:left w:val="nil"/>
              <w:bottom w:val="nil"/>
              <w:right w:val="nil"/>
            </w:tcBorders>
          </w:tcPr>
          <w:p w14:paraId="3977AB6D" w14:textId="77777777" w:rsidR="00551C68" w:rsidRPr="00CD63CD" w:rsidRDefault="00551C68" w:rsidP="00FD22CE">
            <w:pPr>
              <w:autoSpaceDE w:val="0"/>
              <w:autoSpaceDN w:val="0"/>
              <w:adjustRightInd w:val="0"/>
              <w:spacing w:after="0" w:line="240" w:lineRule="auto"/>
              <w:rPr>
                <w:ins w:id="7927" w:author="Arjan Kloosterboer" w:date="2017-03-13T11:03:00Z"/>
                <w:rFonts w:ascii="Arial" w:eastAsia="Times New Roman" w:hAnsi="Arial" w:cs="Arial"/>
                <w:color w:val="000000"/>
                <w:sz w:val="20"/>
                <w:szCs w:val="20"/>
              </w:rPr>
            </w:pPr>
            <w:ins w:id="7928" w:author="Arjan Kloosterboer" w:date="2017-03-13T11:03:00Z">
              <w:r w:rsidRPr="00CD63C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3EF849DE" w14:textId="77777777" w:rsidR="00551C68" w:rsidRPr="00CD63CD" w:rsidRDefault="00551C68" w:rsidP="00FD22CE">
            <w:pPr>
              <w:autoSpaceDE w:val="0"/>
              <w:autoSpaceDN w:val="0"/>
              <w:adjustRightInd w:val="0"/>
              <w:spacing w:after="0" w:line="240" w:lineRule="auto"/>
              <w:rPr>
                <w:ins w:id="7929" w:author="Arjan Kloosterboer" w:date="2017-03-13T11:03:00Z"/>
                <w:rFonts w:ascii="Arial" w:eastAsia="Times New Roman" w:hAnsi="Arial" w:cs="Arial"/>
                <w:color w:val="000000"/>
                <w:sz w:val="20"/>
                <w:szCs w:val="20"/>
              </w:rPr>
            </w:pPr>
          </w:p>
        </w:tc>
      </w:tr>
      <w:tr w:rsidR="00551C68" w:rsidRPr="00CD63CD" w14:paraId="624816A0" w14:textId="77777777" w:rsidTr="00FD22CE">
        <w:trPr>
          <w:trHeight w:val="232"/>
          <w:ins w:id="7930" w:author="Arjan Kloosterboer" w:date="2017-03-13T11:03:00Z"/>
        </w:trPr>
        <w:tc>
          <w:tcPr>
            <w:tcW w:w="3780" w:type="dxa"/>
            <w:tcBorders>
              <w:top w:val="nil"/>
              <w:left w:val="nil"/>
              <w:bottom w:val="nil"/>
              <w:right w:val="nil"/>
            </w:tcBorders>
          </w:tcPr>
          <w:p w14:paraId="077B977C" w14:textId="77777777" w:rsidR="00551C68" w:rsidRPr="00CD63CD" w:rsidRDefault="00551C68" w:rsidP="00FD22CE">
            <w:pPr>
              <w:autoSpaceDE w:val="0"/>
              <w:autoSpaceDN w:val="0"/>
              <w:adjustRightInd w:val="0"/>
              <w:spacing w:after="0" w:line="240" w:lineRule="auto"/>
              <w:rPr>
                <w:ins w:id="7931" w:author="Arjan Kloosterboer" w:date="2017-03-13T11:03:00Z"/>
                <w:rFonts w:ascii="Arial" w:eastAsia="Times New Roman" w:hAnsi="Arial" w:cs="Arial"/>
                <w:b/>
                <w:bCs/>
                <w:color w:val="000000"/>
                <w:sz w:val="20"/>
                <w:szCs w:val="20"/>
              </w:rPr>
            </w:pPr>
          </w:p>
        </w:tc>
        <w:tc>
          <w:tcPr>
            <w:tcW w:w="5580" w:type="dxa"/>
            <w:tcBorders>
              <w:top w:val="nil"/>
              <w:left w:val="nil"/>
              <w:bottom w:val="nil"/>
              <w:right w:val="nil"/>
            </w:tcBorders>
          </w:tcPr>
          <w:p w14:paraId="2B6F276C" w14:textId="77777777" w:rsidR="00551C68" w:rsidRPr="00CD63CD" w:rsidRDefault="00551C68" w:rsidP="00FD22CE">
            <w:pPr>
              <w:autoSpaceDE w:val="0"/>
              <w:autoSpaceDN w:val="0"/>
              <w:adjustRightInd w:val="0"/>
              <w:spacing w:after="0" w:line="240" w:lineRule="auto"/>
              <w:rPr>
                <w:ins w:id="7932" w:author="Arjan Kloosterboer" w:date="2017-03-13T11:03:00Z"/>
                <w:rFonts w:ascii="Arial" w:eastAsia="Times New Roman" w:hAnsi="Arial" w:cs="Arial"/>
                <w:color w:val="000000"/>
                <w:sz w:val="20"/>
                <w:szCs w:val="20"/>
              </w:rPr>
            </w:pPr>
          </w:p>
        </w:tc>
      </w:tr>
      <w:tr w:rsidR="00551C68" w:rsidRPr="00CD63CD" w14:paraId="69C6F849" w14:textId="77777777" w:rsidTr="00FD22CE">
        <w:trPr>
          <w:trHeight w:val="232"/>
          <w:ins w:id="7933" w:author="Arjan Kloosterboer" w:date="2017-03-13T11:03:00Z"/>
        </w:trPr>
        <w:tc>
          <w:tcPr>
            <w:tcW w:w="3780" w:type="dxa"/>
            <w:tcBorders>
              <w:top w:val="nil"/>
              <w:left w:val="nil"/>
              <w:bottom w:val="nil"/>
              <w:right w:val="nil"/>
            </w:tcBorders>
          </w:tcPr>
          <w:p w14:paraId="0298E167" w14:textId="77777777" w:rsidR="00551C68" w:rsidRPr="00CD63CD" w:rsidRDefault="00551C68" w:rsidP="00FD22CE">
            <w:pPr>
              <w:autoSpaceDE w:val="0"/>
              <w:autoSpaceDN w:val="0"/>
              <w:adjustRightInd w:val="0"/>
              <w:spacing w:after="0" w:line="240" w:lineRule="auto"/>
              <w:rPr>
                <w:ins w:id="7934" w:author="Arjan Kloosterboer" w:date="2017-03-13T11:03:00Z"/>
                <w:rFonts w:ascii="Arial" w:eastAsia="Times New Roman" w:hAnsi="Arial" w:cs="Arial"/>
                <w:color w:val="000000"/>
                <w:sz w:val="20"/>
                <w:szCs w:val="20"/>
              </w:rPr>
            </w:pPr>
            <w:ins w:id="7935" w:author="Arjan Kloosterboer" w:date="2017-03-13T11:03:00Z">
              <w:r w:rsidRPr="00CD63C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3E0BE7C3" w14:textId="77777777" w:rsidR="00551C68" w:rsidRPr="00CD63CD" w:rsidRDefault="00551C68" w:rsidP="00FD22CE">
            <w:pPr>
              <w:autoSpaceDE w:val="0"/>
              <w:autoSpaceDN w:val="0"/>
              <w:adjustRightInd w:val="0"/>
              <w:spacing w:after="0" w:line="240" w:lineRule="auto"/>
              <w:rPr>
                <w:ins w:id="7936" w:author="Arjan Kloosterboer" w:date="2017-03-13T11:03:00Z"/>
                <w:rFonts w:ascii="Arial" w:eastAsia="Times New Roman" w:hAnsi="Arial" w:cs="Arial"/>
                <w:color w:val="000000"/>
                <w:sz w:val="20"/>
                <w:szCs w:val="20"/>
              </w:rPr>
            </w:pPr>
            <w:ins w:id="7937" w:author="Arjan Kloosterboer" w:date="2017-03-13T11:03:00Z">
              <w:r w:rsidRPr="00CD63CD">
                <w:rPr>
                  <w:rFonts w:ascii="Arial" w:eastAsia="Times New Roman" w:hAnsi="Arial" w:cs="Arial"/>
                  <w:color w:val="000000"/>
                  <w:sz w:val="20"/>
                  <w:szCs w:val="20"/>
                </w:rPr>
                <w:t>Nee</w:t>
              </w:r>
            </w:ins>
          </w:p>
        </w:tc>
      </w:tr>
      <w:tr w:rsidR="00551C68" w:rsidRPr="00CD63CD" w14:paraId="6CA48DD5" w14:textId="77777777" w:rsidTr="00FD22CE">
        <w:trPr>
          <w:trHeight w:val="232"/>
          <w:ins w:id="7938" w:author="Arjan Kloosterboer" w:date="2017-03-13T11:03:00Z"/>
        </w:trPr>
        <w:tc>
          <w:tcPr>
            <w:tcW w:w="3780" w:type="dxa"/>
            <w:tcBorders>
              <w:top w:val="nil"/>
              <w:left w:val="nil"/>
              <w:bottom w:val="nil"/>
              <w:right w:val="nil"/>
            </w:tcBorders>
          </w:tcPr>
          <w:p w14:paraId="112FEE33" w14:textId="77777777" w:rsidR="00551C68" w:rsidRPr="00CD63CD" w:rsidRDefault="00551C68" w:rsidP="00FD22CE">
            <w:pPr>
              <w:autoSpaceDE w:val="0"/>
              <w:autoSpaceDN w:val="0"/>
              <w:adjustRightInd w:val="0"/>
              <w:spacing w:after="0" w:line="240" w:lineRule="auto"/>
              <w:rPr>
                <w:ins w:id="7939" w:author="Arjan Kloosterboer" w:date="2017-03-13T11:03:00Z"/>
                <w:rFonts w:ascii="Arial" w:eastAsia="Times New Roman" w:hAnsi="Arial" w:cs="Arial"/>
                <w:b/>
                <w:bCs/>
                <w:color w:val="000000"/>
                <w:sz w:val="20"/>
                <w:szCs w:val="20"/>
              </w:rPr>
            </w:pPr>
          </w:p>
        </w:tc>
        <w:tc>
          <w:tcPr>
            <w:tcW w:w="5580" w:type="dxa"/>
            <w:tcBorders>
              <w:top w:val="nil"/>
              <w:left w:val="nil"/>
              <w:bottom w:val="nil"/>
              <w:right w:val="nil"/>
            </w:tcBorders>
          </w:tcPr>
          <w:p w14:paraId="76D1E0A8" w14:textId="77777777" w:rsidR="00551C68" w:rsidRPr="00CD63CD" w:rsidRDefault="00551C68" w:rsidP="00FD22CE">
            <w:pPr>
              <w:autoSpaceDE w:val="0"/>
              <w:autoSpaceDN w:val="0"/>
              <w:adjustRightInd w:val="0"/>
              <w:spacing w:after="0" w:line="240" w:lineRule="auto"/>
              <w:rPr>
                <w:ins w:id="7940" w:author="Arjan Kloosterboer" w:date="2017-03-13T11:03:00Z"/>
                <w:rFonts w:ascii="Arial" w:eastAsia="Times New Roman" w:hAnsi="Arial" w:cs="Arial"/>
                <w:color w:val="000000"/>
                <w:sz w:val="20"/>
                <w:szCs w:val="20"/>
              </w:rPr>
            </w:pPr>
          </w:p>
        </w:tc>
      </w:tr>
      <w:tr w:rsidR="00551C68" w:rsidRPr="00CD63CD" w14:paraId="44DAA93B" w14:textId="77777777" w:rsidTr="00FD22CE">
        <w:trPr>
          <w:trHeight w:val="232"/>
          <w:ins w:id="7941" w:author="Arjan Kloosterboer" w:date="2017-03-13T11:03:00Z"/>
        </w:trPr>
        <w:tc>
          <w:tcPr>
            <w:tcW w:w="3780" w:type="dxa"/>
            <w:tcBorders>
              <w:top w:val="nil"/>
              <w:left w:val="nil"/>
              <w:bottom w:val="nil"/>
              <w:right w:val="nil"/>
            </w:tcBorders>
          </w:tcPr>
          <w:p w14:paraId="7FE20781" w14:textId="77777777" w:rsidR="00551C68" w:rsidRPr="00CD63CD" w:rsidRDefault="00551C68" w:rsidP="00FD22CE">
            <w:pPr>
              <w:autoSpaceDE w:val="0"/>
              <w:autoSpaceDN w:val="0"/>
              <w:adjustRightInd w:val="0"/>
              <w:spacing w:after="0" w:line="240" w:lineRule="auto"/>
              <w:rPr>
                <w:ins w:id="7942" w:author="Arjan Kloosterboer" w:date="2017-03-13T11:03:00Z"/>
                <w:rFonts w:ascii="Arial" w:eastAsia="Times New Roman" w:hAnsi="Arial" w:cs="Arial"/>
                <w:color w:val="000000"/>
                <w:sz w:val="20"/>
                <w:szCs w:val="20"/>
              </w:rPr>
            </w:pPr>
            <w:ins w:id="7943" w:author="Arjan Kloosterboer" w:date="2017-03-13T11:03:00Z">
              <w:r w:rsidRPr="00CD63CD">
                <w:rPr>
                  <w:rFonts w:ascii="Arial" w:eastAsia="Times New Roman" w:hAnsi="Arial" w:cs="Arial"/>
                  <w:b/>
                  <w:bCs/>
                  <w:color w:val="000000"/>
                  <w:sz w:val="20"/>
                  <w:szCs w:val="20"/>
                </w:rPr>
                <w:lastRenderedPageBreak/>
                <w:t>Aanduiding strijdigheid/nietigheid</w:t>
              </w:r>
            </w:ins>
          </w:p>
        </w:tc>
        <w:tc>
          <w:tcPr>
            <w:tcW w:w="5580" w:type="dxa"/>
            <w:tcBorders>
              <w:top w:val="nil"/>
              <w:left w:val="nil"/>
              <w:bottom w:val="nil"/>
              <w:right w:val="nil"/>
            </w:tcBorders>
          </w:tcPr>
          <w:p w14:paraId="1D46EC0E" w14:textId="77777777" w:rsidR="00551C68" w:rsidRPr="00CD63CD" w:rsidRDefault="00551C68" w:rsidP="00FD22CE">
            <w:pPr>
              <w:autoSpaceDE w:val="0"/>
              <w:autoSpaceDN w:val="0"/>
              <w:adjustRightInd w:val="0"/>
              <w:spacing w:after="0" w:line="240" w:lineRule="auto"/>
              <w:rPr>
                <w:ins w:id="7944" w:author="Arjan Kloosterboer" w:date="2017-03-13T11:03:00Z"/>
                <w:rFonts w:ascii="Arial" w:eastAsia="Times New Roman" w:hAnsi="Arial" w:cs="Arial"/>
                <w:color w:val="000000"/>
                <w:sz w:val="20"/>
                <w:szCs w:val="20"/>
              </w:rPr>
            </w:pPr>
            <w:ins w:id="7945" w:author="Arjan Kloosterboer" w:date="2017-03-13T11:03:00Z">
              <w:r w:rsidRPr="00CD63CD">
                <w:rPr>
                  <w:rFonts w:ascii="Arial" w:eastAsia="Times New Roman" w:hAnsi="Arial" w:cs="Arial"/>
                  <w:color w:val="000000"/>
                  <w:sz w:val="20"/>
                  <w:szCs w:val="20"/>
                </w:rPr>
                <w:t>Nee</w:t>
              </w:r>
            </w:ins>
          </w:p>
        </w:tc>
      </w:tr>
      <w:tr w:rsidR="00551C68" w:rsidRPr="00CD63CD" w14:paraId="55CAFED1" w14:textId="77777777" w:rsidTr="00FD22CE">
        <w:trPr>
          <w:trHeight w:val="232"/>
          <w:ins w:id="7946" w:author="Arjan Kloosterboer" w:date="2017-03-13T11:03:00Z"/>
        </w:trPr>
        <w:tc>
          <w:tcPr>
            <w:tcW w:w="3780" w:type="dxa"/>
            <w:tcBorders>
              <w:top w:val="nil"/>
              <w:left w:val="nil"/>
              <w:bottom w:val="nil"/>
              <w:right w:val="nil"/>
            </w:tcBorders>
          </w:tcPr>
          <w:p w14:paraId="139B159A" w14:textId="77777777" w:rsidR="00551C68" w:rsidRPr="00CD63CD" w:rsidRDefault="00551C68" w:rsidP="00FD22CE">
            <w:pPr>
              <w:autoSpaceDE w:val="0"/>
              <w:autoSpaceDN w:val="0"/>
              <w:adjustRightInd w:val="0"/>
              <w:spacing w:after="0" w:line="240" w:lineRule="auto"/>
              <w:rPr>
                <w:ins w:id="7947" w:author="Arjan Kloosterboer" w:date="2017-03-13T11:03:00Z"/>
                <w:rFonts w:ascii="Arial" w:eastAsia="Times New Roman" w:hAnsi="Arial" w:cs="Arial"/>
                <w:b/>
                <w:bCs/>
                <w:color w:val="000000"/>
                <w:sz w:val="20"/>
                <w:szCs w:val="20"/>
              </w:rPr>
            </w:pPr>
          </w:p>
        </w:tc>
        <w:tc>
          <w:tcPr>
            <w:tcW w:w="5580" w:type="dxa"/>
            <w:tcBorders>
              <w:top w:val="nil"/>
              <w:left w:val="nil"/>
              <w:bottom w:val="nil"/>
              <w:right w:val="nil"/>
            </w:tcBorders>
          </w:tcPr>
          <w:p w14:paraId="3F986E44" w14:textId="77777777" w:rsidR="00551C68" w:rsidRPr="00CD63CD" w:rsidRDefault="00551C68" w:rsidP="00FD22CE">
            <w:pPr>
              <w:autoSpaceDE w:val="0"/>
              <w:autoSpaceDN w:val="0"/>
              <w:adjustRightInd w:val="0"/>
              <w:spacing w:after="0" w:line="240" w:lineRule="auto"/>
              <w:rPr>
                <w:ins w:id="7948" w:author="Arjan Kloosterboer" w:date="2017-03-13T11:03:00Z"/>
                <w:rFonts w:ascii="Arial" w:eastAsia="Times New Roman" w:hAnsi="Arial" w:cs="Arial"/>
                <w:color w:val="000000"/>
                <w:sz w:val="20"/>
                <w:szCs w:val="20"/>
              </w:rPr>
            </w:pPr>
          </w:p>
        </w:tc>
      </w:tr>
      <w:tr w:rsidR="00551C68" w:rsidRPr="00CD63CD" w14:paraId="4646A1A7" w14:textId="77777777" w:rsidTr="00FD22CE">
        <w:trPr>
          <w:trHeight w:val="232"/>
          <w:ins w:id="7949" w:author="Arjan Kloosterboer" w:date="2017-03-13T11:03:00Z"/>
        </w:trPr>
        <w:tc>
          <w:tcPr>
            <w:tcW w:w="3780" w:type="dxa"/>
            <w:tcBorders>
              <w:top w:val="nil"/>
              <w:left w:val="nil"/>
              <w:bottom w:val="nil"/>
              <w:right w:val="nil"/>
            </w:tcBorders>
          </w:tcPr>
          <w:p w14:paraId="679E8924" w14:textId="77777777" w:rsidR="00551C68" w:rsidRPr="00CD63CD" w:rsidRDefault="00551C68" w:rsidP="00FD22CE">
            <w:pPr>
              <w:autoSpaceDE w:val="0"/>
              <w:autoSpaceDN w:val="0"/>
              <w:adjustRightInd w:val="0"/>
              <w:spacing w:after="0" w:line="240" w:lineRule="auto"/>
              <w:rPr>
                <w:ins w:id="7950" w:author="Arjan Kloosterboer" w:date="2017-03-13T11:03:00Z"/>
                <w:rFonts w:ascii="Arial" w:eastAsia="Times New Roman" w:hAnsi="Arial" w:cs="Arial"/>
                <w:color w:val="000000"/>
                <w:sz w:val="20"/>
                <w:szCs w:val="20"/>
              </w:rPr>
            </w:pPr>
            <w:ins w:id="7951" w:author="Arjan Kloosterboer" w:date="2017-03-13T11:03:00Z">
              <w:r w:rsidRPr="00CD63C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48001586" w14:textId="77777777" w:rsidR="00551C68" w:rsidRPr="00CD63CD" w:rsidRDefault="00551C68" w:rsidP="00FD22CE">
            <w:pPr>
              <w:autoSpaceDE w:val="0"/>
              <w:autoSpaceDN w:val="0"/>
              <w:adjustRightInd w:val="0"/>
              <w:spacing w:after="0" w:line="240" w:lineRule="auto"/>
              <w:rPr>
                <w:ins w:id="7952" w:author="Arjan Kloosterboer" w:date="2017-03-13T11:03:00Z"/>
                <w:rFonts w:ascii="Arial" w:eastAsia="Times New Roman" w:hAnsi="Arial" w:cs="Arial"/>
                <w:color w:val="000000"/>
                <w:sz w:val="20"/>
                <w:szCs w:val="20"/>
              </w:rPr>
            </w:pPr>
            <w:ins w:id="7953" w:author="Arjan Kloosterboer" w:date="2017-03-13T11:03:00Z">
              <w:r w:rsidRPr="00CD63CD">
                <w:rPr>
                  <w:rFonts w:ascii="Arial" w:hAnsi="Arial" w:cs="Arial"/>
                  <w:sz w:val="20"/>
                  <w:szCs w:val="20"/>
                  <w:lang w:val="en-AU"/>
                </w:rPr>
                <w:fldChar w:fldCharType="begin" w:fldLock="1"/>
              </w:r>
              <w:r w:rsidRPr="00CD63CD">
                <w:rPr>
                  <w:rFonts w:ascii="Arial" w:hAnsi="Arial" w:cs="Arial"/>
                  <w:sz w:val="20"/>
                  <w:szCs w:val="20"/>
                  <w:lang w:val="en-AU"/>
                </w:rPr>
                <w:instrText xml:space="preserve">MERGEFIELD </w:instrText>
              </w:r>
              <w:r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ins>
          </w:p>
        </w:tc>
      </w:tr>
      <w:tr w:rsidR="00551C68" w:rsidRPr="00CD63CD" w14:paraId="7A70C244" w14:textId="77777777" w:rsidTr="00FD22CE">
        <w:trPr>
          <w:trHeight w:val="232"/>
          <w:ins w:id="7954" w:author="Arjan Kloosterboer" w:date="2017-03-13T11:03:00Z"/>
        </w:trPr>
        <w:tc>
          <w:tcPr>
            <w:tcW w:w="3780" w:type="dxa"/>
            <w:tcBorders>
              <w:top w:val="nil"/>
              <w:left w:val="nil"/>
              <w:bottom w:val="nil"/>
              <w:right w:val="nil"/>
            </w:tcBorders>
          </w:tcPr>
          <w:p w14:paraId="1EB453B2" w14:textId="77777777" w:rsidR="00551C68" w:rsidRPr="00CD63CD" w:rsidRDefault="00551C68" w:rsidP="00FD22CE">
            <w:pPr>
              <w:autoSpaceDE w:val="0"/>
              <w:autoSpaceDN w:val="0"/>
              <w:adjustRightInd w:val="0"/>
              <w:spacing w:after="0" w:line="240" w:lineRule="auto"/>
              <w:rPr>
                <w:ins w:id="7955" w:author="Arjan Kloosterboer" w:date="2017-03-13T11:03:00Z"/>
                <w:rFonts w:ascii="Arial" w:eastAsia="Times New Roman" w:hAnsi="Arial" w:cs="Arial"/>
                <w:b/>
                <w:bCs/>
                <w:color w:val="000000"/>
                <w:sz w:val="20"/>
                <w:szCs w:val="20"/>
              </w:rPr>
            </w:pPr>
          </w:p>
        </w:tc>
        <w:tc>
          <w:tcPr>
            <w:tcW w:w="5580" w:type="dxa"/>
            <w:tcBorders>
              <w:top w:val="nil"/>
              <w:left w:val="nil"/>
              <w:bottom w:val="nil"/>
              <w:right w:val="nil"/>
            </w:tcBorders>
          </w:tcPr>
          <w:p w14:paraId="06FB86D8" w14:textId="77777777" w:rsidR="00551C68" w:rsidRPr="00CD63CD" w:rsidRDefault="00551C68" w:rsidP="00FD22CE">
            <w:pPr>
              <w:autoSpaceDE w:val="0"/>
              <w:autoSpaceDN w:val="0"/>
              <w:adjustRightInd w:val="0"/>
              <w:spacing w:after="0" w:line="240" w:lineRule="auto"/>
              <w:rPr>
                <w:ins w:id="7956" w:author="Arjan Kloosterboer" w:date="2017-03-13T11:03:00Z"/>
                <w:rFonts w:ascii="Arial" w:eastAsia="Times New Roman" w:hAnsi="Arial" w:cs="Arial"/>
                <w:color w:val="000000"/>
                <w:sz w:val="20"/>
                <w:szCs w:val="20"/>
              </w:rPr>
            </w:pPr>
          </w:p>
        </w:tc>
      </w:tr>
      <w:tr w:rsidR="00551C68" w:rsidRPr="00CD63CD" w14:paraId="430CA17C" w14:textId="77777777" w:rsidTr="00FD22CE">
        <w:trPr>
          <w:trHeight w:val="232"/>
          <w:ins w:id="7957" w:author="Arjan Kloosterboer" w:date="2017-03-13T11:03:00Z"/>
        </w:trPr>
        <w:tc>
          <w:tcPr>
            <w:tcW w:w="3780" w:type="dxa"/>
            <w:tcBorders>
              <w:top w:val="nil"/>
              <w:left w:val="nil"/>
              <w:bottom w:val="nil"/>
              <w:right w:val="nil"/>
            </w:tcBorders>
          </w:tcPr>
          <w:p w14:paraId="52D99493" w14:textId="77777777" w:rsidR="00551C68" w:rsidRPr="00CD63CD" w:rsidRDefault="00551C68" w:rsidP="00FD22CE">
            <w:pPr>
              <w:autoSpaceDE w:val="0"/>
              <w:autoSpaceDN w:val="0"/>
              <w:adjustRightInd w:val="0"/>
              <w:spacing w:after="0" w:line="240" w:lineRule="auto"/>
              <w:rPr>
                <w:ins w:id="7958" w:author="Arjan Kloosterboer" w:date="2017-03-13T11:03:00Z"/>
                <w:rFonts w:ascii="Arial" w:eastAsia="Times New Roman" w:hAnsi="Arial" w:cs="Arial"/>
                <w:color w:val="000000"/>
                <w:sz w:val="20"/>
                <w:szCs w:val="20"/>
              </w:rPr>
            </w:pPr>
            <w:ins w:id="7959" w:author="Arjan Kloosterboer" w:date="2017-03-13T11:03:00Z">
              <w:r w:rsidRPr="00CD63C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0025BE92" w14:textId="77777777" w:rsidR="00551C68" w:rsidRPr="00CD63CD" w:rsidRDefault="00551C68" w:rsidP="00FD22CE">
            <w:pPr>
              <w:autoSpaceDE w:val="0"/>
              <w:autoSpaceDN w:val="0"/>
              <w:adjustRightInd w:val="0"/>
              <w:spacing w:after="0" w:line="240" w:lineRule="auto"/>
              <w:rPr>
                <w:ins w:id="7960" w:author="Arjan Kloosterboer" w:date="2017-03-13T11:03:00Z"/>
                <w:rFonts w:ascii="Arial" w:eastAsia="Times New Roman" w:hAnsi="Arial" w:cs="Arial"/>
                <w:color w:val="000000"/>
                <w:sz w:val="20"/>
                <w:szCs w:val="20"/>
              </w:rPr>
            </w:pPr>
            <w:ins w:id="7961" w:author="Arjan Kloosterboer" w:date="2017-03-13T11:03:00Z">
              <w:r w:rsidRPr="00CD63CD">
                <w:rPr>
                  <w:rFonts w:ascii="Arial" w:eastAsia="Times New Roman" w:hAnsi="Arial" w:cs="Arial"/>
                  <w:color w:val="000000"/>
                  <w:sz w:val="20"/>
                  <w:szCs w:val="20"/>
                </w:rPr>
                <w:t>Gemeentelijk basisgegeven</w:t>
              </w:r>
            </w:ins>
          </w:p>
        </w:tc>
      </w:tr>
      <w:tr w:rsidR="00551C68" w:rsidRPr="00CD63CD" w14:paraId="3DD06A35" w14:textId="77777777" w:rsidTr="00FD22CE">
        <w:trPr>
          <w:trHeight w:val="232"/>
          <w:ins w:id="7962" w:author="Arjan Kloosterboer" w:date="2017-03-13T11:03:00Z"/>
        </w:trPr>
        <w:tc>
          <w:tcPr>
            <w:tcW w:w="3780" w:type="dxa"/>
            <w:tcBorders>
              <w:top w:val="nil"/>
              <w:left w:val="nil"/>
              <w:right w:val="nil"/>
            </w:tcBorders>
          </w:tcPr>
          <w:p w14:paraId="569BDF99" w14:textId="77777777" w:rsidR="00551C68" w:rsidRPr="00CD63CD" w:rsidRDefault="00551C68" w:rsidP="00FD22CE">
            <w:pPr>
              <w:autoSpaceDE w:val="0"/>
              <w:autoSpaceDN w:val="0"/>
              <w:adjustRightInd w:val="0"/>
              <w:spacing w:after="0" w:line="240" w:lineRule="auto"/>
              <w:rPr>
                <w:ins w:id="7963" w:author="Arjan Kloosterboer" w:date="2017-03-13T11:03:00Z"/>
                <w:rFonts w:ascii="Arial" w:eastAsia="Times New Roman" w:hAnsi="Arial" w:cs="Arial"/>
                <w:b/>
                <w:bCs/>
                <w:color w:val="000000"/>
                <w:sz w:val="20"/>
                <w:szCs w:val="20"/>
              </w:rPr>
            </w:pPr>
          </w:p>
        </w:tc>
        <w:tc>
          <w:tcPr>
            <w:tcW w:w="5580" w:type="dxa"/>
            <w:tcBorders>
              <w:top w:val="nil"/>
              <w:left w:val="nil"/>
              <w:right w:val="nil"/>
            </w:tcBorders>
          </w:tcPr>
          <w:p w14:paraId="34DDD8BC" w14:textId="77777777" w:rsidR="00551C68" w:rsidRPr="00CD63CD" w:rsidRDefault="00551C68" w:rsidP="00FD22CE">
            <w:pPr>
              <w:autoSpaceDE w:val="0"/>
              <w:autoSpaceDN w:val="0"/>
              <w:adjustRightInd w:val="0"/>
              <w:spacing w:after="0" w:line="240" w:lineRule="auto"/>
              <w:rPr>
                <w:ins w:id="7964" w:author="Arjan Kloosterboer" w:date="2017-03-13T11:03:00Z"/>
                <w:rFonts w:ascii="Arial" w:eastAsia="Times New Roman" w:hAnsi="Arial" w:cs="Arial"/>
                <w:color w:val="000000"/>
                <w:sz w:val="20"/>
                <w:szCs w:val="20"/>
              </w:rPr>
            </w:pPr>
          </w:p>
        </w:tc>
      </w:tr>
      <w:tr w:rsidR="00551C68" w:rsidRPr="005C14BE" w14:paraId="1B58B46D" w14:textId="77777777" w:rsidTr="00FD22CE">
        <w:trPr>
          <w:trHeight w:val="232"/>
          <w:ins w:id="7965" w:author="Arjan Kloosterboer" w:date="2017-03-13T11:03:00Z"/>
        </w:trPr>
        <w:tc>
          <w:tcPr>
            <w:tcW w:w="3780" w:type="dxa"/>
            <w:tcBorders>
              <w:top w:val="nil"/>
              <w:left w:val="nil"/>
              <w:bottom w:val="single" w:sz="4" w:space="0" w:color="auto"/>
              <w:right w:val="nil"/>
            </w:tcBorders>
          </w:tcPr>
          <w:p w14:paraId="7F8738C9" w14:textId="77777777" w:rsidR="00551C68" w:rsidRPr="00CD63CD" w:rsidRDefault="00551C68" w:rsidP="00FD22CE">
            <w:pPr>
              <w:autoSpaceDE w:val="0"/>
              <w:autoSpaceDN w:val="0"/>
              <w:adjustRightInd w:val="0"/>
              <w:spacing w:after="0" w:line="240" w:lineRule="auto"/>
              <w:rPr>
                <w:ins w:id="7966" w:author="Arjan Kloosterboer" w:date="2017-03-13T11:03:00Z"/>
                <w:rFonts w:ascii="Arial" w:eastAsia="Times New Roman" w:hAnsi="Arial" w:cs="Arial"/>
                <w:b/>
                <w:bCs/>
                <w:color w:val="000000"/>
                <w:sz w:val="20"/>
                <w:szCs w:val="20"/>
              </w:rPr>
            </w:pPr>
            <w:ins w:id="7967" w:author="Arjan Kloosterboer" w:date="2017-03-13T11:03:00Z">
              <w:r w:rsidRPr="00CD63C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019A6671" w14:textId="6B545979" w:rsidR="00551C68" w:rsidRPr="00551C68" w:rsidRDefault="00551C68" w:rsidP="00FD22CE">
            <w:pPr>
              <w:autoSpaceDE w:val="0"/>
              <w:autoSpaceDN w:val="0"/>
              <w:adjustRightInd w:val="0"/>
              <w:spacing w:after="0" w:line="240" w:lineRule="auto"/>
              <w:rPr>
                <w:ins w:id="7968" w:author="Arjan Kloosterboer" w:date="2017-03-13T11:03:00Z"/>
                <w:rFonts w:ascii="Arial" w:eastAsia="Times New Roman" w:hAnsi="Arial" w:cs="Arial"/>
                <w:color w:val="000000"/>
                <w:sz w:val="20"/>
                <w:szCs w:val="20"/>
                <w:lang w:val="nl-NL"/>
              </w:rPr>
            </w:pPr>
            <w:ins w:id="7969" w:author="Arjan Kloosterboer" w:date="2017-03-13T11:06:00Z">
              <w:r w:rsidRPr="00551C68">
                <w:rPr>
                  <w:rFonts w:ascii="Arial" w:eastAsia="Times New Roman" w:hAnsi="Arial" w:cs="Arial"/>
                  <w:color w:val="000000"/>
                  <w:sz w:val="20"/>
                  <w:szCs w:val="20"/>
                  <w:lang w:val="nl-NL"/>
                </w:rPr>
                <w:t>1) De waarde van het attribuut is gelijk aan de waarde van het attribuut Organisatie-identificatie van de ORGANISATORISCHE EENHEID die d.m.v. de relatiesoort 'MEDEWERKER hoort bij ORGANISATORISCHE EENHEID' aan de MEDEWERKER is gerelateerd.</w:t>
              </w:r>
            </w:ins>
          </w:p>
        </w:tc>
      </w:tr>
    </w:tbl>
    <w:p w14:paraId="474E8006" w14:textId="77777777" w:rsidR="00073CA5" w:rsidRPr="00551C68" w:rsidRDefault="00073CA5" w:rsidP="00073CA5">
      <w:pPr>
        <w:rPr>
          <w:lang w:val="nl-NL"/>
        </w:rPr>
      </w:pPr>
    </w:p>
    <w:p w14:paraId="2992506E" w14:textId="70E5DD2A" w:rsidR="00073CA5" w:rsidRDefault="00073CA5" w:rsidP="00073CA5">
      <w:pPr>
        <w:pStyle w:val="Kop2"/>
      </w:pPr>
      <w:bookmarkStart w:id="7970" w:name="_Ref477362184"/>
      <w:bookmarkStart w:id="7971" w:name="_Toc493812435"/>
      <w:r>
        <w:t>OBJECT</w:t>
      </w:r>
      <w:bookmarkEnd w:id="7970"/>
      <w:bookmarkEnd w:id="7971"/>
    </w:p>
    <w:p w14:paraId="22BD0132" w14:textId="146ED547" w:rsidR="00273F7D" w:rsidRDefault="007D699F" w:rsidP="0044638F">
      <w:pPr>
        <w:rPr>
          <w:lang w:val="nl-NL"/>
        </w:rPr>
      </w:pPr>
      <w:r>
        <w:rPr>
          <w:lang w:val="nl-NL"/>
        </w:rPr>
        <w:t xml:space="preserve">Het objecttype OBJECT betreft de objecten waarop zaken betrekking kunnen hebben. Dit is uitgewerkt in de </w:t>
      </w:r>
      <w:r w:rsidR="00434476">
        <w:rPr>
          <w:lang w:val="nl-NL"/>
        </w:rPr>
        <w:t>‘</w:t>
      </w:r>
      <w:r>
        <w:rPr>
          <w:lang w:val="nl-NL"/>
        </w:rPr>
        <w:t>specialisaties</w:t>
      </w:r>
      <w:r w:rsidR="00434476">
        <w:rPr>
          <w:lang w:val="nl-NL"/>
        </w:rPr>
        <w:t>’</w:t>
      </w:r>
      <w:r>
        <w:rPr>
          <w:lang w:val="nl-NL"/>
        </w:rPr>
        <w:t xml:space="preserve"> van dit objecttype. Hierop zijn enkele aanpassingen doorgevoerd. D</w:t>
      </w:r>
      <w:r w:rsidR="00273F7D">
        <w:rPr>
          <w:lang w:val="nl-NL"/>
        </w:rPr>
        <w:t>i</w:t>
      </w:r>
      <w:r>
        <w:rPr>
          <w:lang w:val="nl-NL"/>
        </w:rPr>
        <w:t xml:space="preserve">t betreft </w:t>
      </w:r>
      <w:r w:rsidR="00A441EF">
        <w:rPr>
          <w:lang w:val="nl-NL"/>
        </w:rPr>
        <w:t xml:space="preserve">de toevoeging van de attribuutsoort ‘Object-URI’, </w:t>
      </w:r>
      <w:r w:rsidR="00465C73">
        <w:rPr>
          <w:lang w:val="nl-NL"/>
        </w:rPr>
        <w:t xml:space="preserve">het vervallen van de attribuutsoorten ‘Identificatie’ en ‘Objecttype’, </w:t>
      </w:r>
      <w:r>
        <w:rPr>
          <w:lang w:val="nl-NL"/>
        </w:rPr>
        <w:t xml:space="preserve">de onderscheiden </w:t>
      </w:r>
      <w:r w:rsidR="00434476">
        <w:rPr>
          <w:lang w:val="nl-NL"/>
        </w:rPr>
        <w:t>‘</w:t>
      </w:r>
      <w:r>
        <w:rPr>
          <w:lang w:val="nl-NL"/>
        </w:rPr>
        <w:t>specialisaties</w:t>
      </w:r>
      <w:r w:rsidR="00434476">
        <w:rPr>
          <w:lang w:val="nl-NL"/>
        </w:rPr>
        <w:t>’</w:t>
      </w:r>
      <w:r>
        <w:rPr>
          <w:lang w:val="nl-NL"/>
        </w:rPr>
        <w:t xml:space="preserve">, de naamgeving daarvan, de attribuutsoorten daarvan en </w:t>
      </w:r>
      <w:r w:rsidR="00273F7D">
        <w:rPr>
          <w:lang w:val="nl-NL"/>
        </w:rPr>
        <w:t xml:space="preserve">de relatie van de de </w:t>
      </w:r>
      <w:r w:rsidR="00434476">
        <w:rPr>
          <w:lang w:val="nl-NL"/>
        </w:rPr>
        <w:t>‘</w:t>
      </w:r>
      <w:r w:rsidR="00273F7D">
        <w:rPr>
          <w:lang w:val="nl-NL"/>
        </w:rPr>
        <w:t>specialisaties</w:t>
      </w:r>
      <w:r w:rsidR="00434476">
        <w:rPr>
          <w:lang w:val="nl-NL"/>
        </w:rPr>
        <w:t>’</w:t>
      </w:r>
      <w:r w:rsidR="00273F7D">
        <w:rPr>
          <w:lang w:val="nl-NL"/>
        </w:rPr>
        <w:t xml:space="preserve"> zijnde RGBZ-objecttypen tot die objecttypen.</w:t>
      </w:r>
    </w:p>
    <w:tbl>
      <w:tblPr>
        <w:tblW w:w="0" w:type="auto"/>
        <w:tblLayout w:type="fixed"/>
        <w:tblCellMar>
          <w:top w:w="113" w:type="dxa"/>
        </w:tblCellMar>
        <w:tblLook w:val="0000" w:firstRow="0" w:lastRow="0" w:firstColumn="0" w:lastColumn="0" w:noHBand="0" w:noVBand="0"/>
      </w:tblPr>
      <w:tblGrid>
        <w:gridCol w:w="2573"/>
        <w:gridCol w:w="6355"/>
      </w:tblGrid>
      <w:tr w:rsidR="00D35168" w14:paraId="3FA81BE6" w14:textId="77777777" w:rsidTr="003641CC">
        <w:trPr>
          <w:cantSplit/>
        </w:trPr>
        <w:tc>
          <w:tcPr>
            <w:tcW w:w="2573" w:type="dxa"/>
            <w:shd w:val="clear" w:color="auto" w:fill="auto"/>
          </w:tcPr>
          <w:p w14:paraId="0C826C37" w14:textId="77777777" w:rsidR="00D35168" w:rsidRPr="00D35168" w:rsidRDefault="00D35168" w:rsidP="003641CC">
            <w:pPr>
              <w:snapToGrid w:val="0"/>
              <w:spacing w:after="120"/>
              <w:rPr>
                <w:rFonts w:ascii="Arial" w:eastAsia="Batang" w:hAnsi="Arial" w:cs="Arial"/>
                <w:b/>
                <w:sz w:val="20"/>
                <w:szCs w:val="20"/>
              </w:rPr>
            </w:pPr>
            <w:r w:rsidRPr="00D35168">
              <w:rPr>
                <w:rFonts w:ascii="Arial" w:eastAsia="Batang" w:hAnsi="Arial" w:cs="Arial"/>
                <w:b/>
                <w:sz w:val="20"/>
                <w:szCs w:val="20"/>
              </w:rPr>
              <w:t>Naam objecttype</w:t>
            </w:r>
          </w:p>
        </w:tc>
        <w:tc>
          <w:tcPr>
            <w:tcW w:w="6355" w:type="dxa"/>
            <w:shd w:val="clear" w:color="auto" w:fill="auto"/>
          </w:tcPr>
          <w:p w14:paraId="027E3AF3" w14:textId="77777777" w:rsidR="00D35168" w:rsidRPr="00D35168" w:rsidRDefault="00D35168" w:rsidP="003641CC">
            <w:pPr>
              <w:tabs>
                <w:tab w:val="left" w:pos="947"/>
                <w:tab w:val="left" w:pos="3927"/>
              </w:tabs>
              <w:snapToGrid w:val="0"/>
              <w:rPr>
                <w:rFonts w:ascii="Arial" w:eastAsia="Batang" w:hAnsi="Arial" w:cs="Arial"/>
                <w:sz w:val="20"/>
                <w:szCs w:val="20"/>
              </w:rPr>
            </w:pPr>
            <w:r w:rsidRPr="00D35168">
              <w:rPr>
                <w:rFonts w:ascii="Arial" w:eastAsia="Batang" w:hAnsi="Arial" w:cs="Arial"/>
                <w:sz w:val="20"/>
                <w:szCs w:val="20"/>
              </w:rPr>
              <w:t>OBJECT</w:t>
            </w:r>
          </w:p>
        </w:tc>
      </w:tr>
      <w:tr w:rsidR="00D35168" w14:paraId="7B4B64EE" w14:textId="77777777" w:rsidTr="003641CC">
        <w:trPr>
          <w:cantSplit/>
        </w:trPr>
        <w:tc>
          <w:tcPr>
            <w:tcW w:w="2573" w:type="dxa"/>
            <w:shd w:val="clear" w:color="auto" w:fill="auto"/>
          </w:tcPr>
          <w:p w14:paraId="2F43130F" w14:textId="77777777" w:rsidR="00D35168" w:rsidRPr="00D35168" w:rsidRDefault="00D35168" w:rsidP="003641CC">
            <w:pPr>
              <w:snapToGrid w:val="0"/>
              <w:spacing w:after="120"/>
              <w:rPr>
                <w:rFonts w:ascii="Arial" w:eastAsia="Batang" w:hAnsi="Arial" w:cs="Arial"/>
                <w:b/>
                <w:sz w:val="20"/>
                <w:szCs w:val="20"/>
              </w:rPr>
            </w:pPr>
            <w:r w:rsidRPr="00D35168">
              <w:rPr>
                <w:rFonts w:ascii="Arial" w:eastAsia="Batang" w:hAnsi="Arial" w:cs="Arial"/>
                <w:b/>
                <w:sz w:val="20"/>
                <w:szCs w:val="20"/>
              </w:rPr>
              <w:t>Mnemonic objecttype</w:t>
            </w:r>
          </w:p>
        </w:tc>
        <w:tc>
          <w:tcPr>
            <w:tcW w:w="6355" w:type="dxa"/>
            <w:shd w:val="clear" w:color="auto" w:fill="auto"/>
          </w:tcPr>
          <w:p w14:paraId="3B3F0263" w14:textId="77777777" w:rsidR="00D35168" w:rsidRPr="00D35168" w:rsidRDefault="00D35168" w:rsidP="003641CC">
            <w:pPr>
              <w:snapToGrid w:val="0"/>
              <w:rPr>
                <w:rFonts w:ascii="Arial" w:eastAsia="Batang" w:hAnsi="Arial" w:cs="Arial"/>
                <w:sz w:val="20"/>
                <w:szCs w:val="20"/>
              </w:rPr>
            </w:pPr>
            <w:r w:rsidRPr="00D35168">
              <w:rPr>
                <w:rFonts w:ascii="Arial" w:eastAsia="Batang" w:hAnsi="Arial" w:cs="Arial"/>
                <w:sz w:val="20"/>
                <w:szCs w:val="20"/>
              </w:rPr>
              <w:t>OBJ</w:t>
            </w:r>
          </w:p>
        </w:tc>
      </w:tr>
      <w:tr w:rsidR="00D35168" w14:paraId="2FBBBF51" w14:textId="77777777" w:rsidTr="003641CC">
        <w:trPr>
          <w:cantSplit/>
        </w:trPr>
        <w:tc>
          <w:tcPr>
            <w:tcW w:w="2573" w:type="dxa"/>
            <w:shd w:val="clear" w:color="auto" w:fill="auto"/>
          </w:tcPr>
          <w:p w14:paraId="166BFDEB" w14:textId="77777777" w:rsidR="00D35168" w:rsidRPr="00D35168" w:rsidRDefault="00D35168" w:rsidP="003641CC">
            <w:pPr>
              <w:snapToGrid w:val="0"/>
              <w:spacing w:after="120"/>
              <w:rPr>
                <w:rFonts w:ascii="Arial" w:eastAsia="Batang" w:hAnsi="Arial" w:cs="Arial"/>
                <w:b/>
                <w:sz w:val="20"/>
                <w:szCs w:val="20"/>
              </w:rPr>
            </w:pPr>
            <w:r w:rsidRPr="00D35168">
              <w:rPr>
                <w:rFonts w:ascii="Arial" w:eastAsia="Batang" w:hAnsi="Arial" w:cs="Arial"/>
                <w:b/>
                <w:sz w:val="20"/>
                <w:szCs w:val="20"/>
              </w:rPr>
              <w:t>Herkomst objecttype</w:t>
            </w:r>
          </w:p>
        </w:tc>
        <w:tc>
          <w:tcPr>
            <w:tcW w:w="6355" w:type="dxa"/>
            <w:shd w:val="clear" w:color="auto" w:fill="auto"/>
          </w:tcPr>
          <w:p w14:paraId="47F8D2CC" w14:textId="77777777" w:rsidR="00D35168" w:rsidRPr="00D35168" w:rsidRDefault="00D35168" w:rsidP="003641CC">
            <w:pPr>
              <w:tabs>
                <w:tab w:val="left" w:pos="947"/>
                <w:tab w:val="left" w:pos="3927"/>
              </w:tabs>
              <w:snapToGrid w:val="0"/>
              <w:rPr>
                <w:rFonts w:ascii="Arial" w:eastAsia="Batang" w:hAnsi="Arial" w:cs="Arial"/>
                <w:sz w:val="20"/>
                <w:szCs w:val="20"/>
              </w:rPr>
            </w:pPr>
            <w:r w:rsidRPr="00D35168">
              <w:rPr>
                <w:rFonts w:ascii="Arial" w:eastAsia="Batang" w:hAnsi="Arial" w:cs="Arial"/>
                <w:sz w:val="20"/>
                <w:szCs w:val="20"/>
              </w:rPr>
              <w:t>KING</w:t>
            </w:r>
          </w:p>
        </w:tc>
      </w:tr>
      <w:tr w:rsidR="00D35168" w:rsidRPr="005C14BE" w14:paraId="6289CAB1" w14:textId="77777777" w:rsidTr="003641CC">
        <w:trPr>
          <w:cantSplit/>
        </w:trPr>
        <w:tc>
          <w:tcPr>
            <w:tcW w:w="2573" w:type="dxa"/>
            <w:shd w:val="clear" w:color="auto" w:fill="auto"/>
          </w:tcPr>
          <w:p w14:paraId="50A74CC8" w14:textId="77777777" w:rsidR="00D35168" w:rsidRPr="00D35168" w:rsidRDefault="00D35168" w:rsidP="003641CC">
            <w:pPr>
              <w:snapToGrid w:val="0"/>
              <w:spacing w:after="120"/>
              <w:rPr>
                <w:rFonts w:ascii="Arial" w:eastAsia="Batang" w:hAnsi="Arial" w:cs="Arial"/>
                <w:b/>
                <w:sz w:val="20"/>
                <w:szCs w:val="20"/>
              </w:rPr>
            </w:pPr>
            <w:r w:rsidRPr="00D35168">
              <w:rPr>
                <w:rFonts w:ascii="Arial" w:eastAsia="Batang" w:hAnsi="Arial" w:cs="Arial"/>
                <w:b/>
                <w:sz w:val="20"/>
                <w:szCs w:val="20"/>
              </w:rPr>
              <w:t>Definitie objecttype</w:t>
            </w:r>
          </w:p>
        </w:tc>
        <w:tc>
          <w:tcPr>
            <w:tcW w:w="6355" w:type="dxa"/>
            <w:shd w:val="clear" w:color="auto" w:fill="auto"/>
          </w:tcPr>
          <w:p w14:paraId="3D398400" w14:textId="77777777" w:rsidR="00D35168" w:rsidRPr="00D35168" w:rsidRDefault="00D35168" w:rsidP="003641CC">
            <w:pPr>
              <w:tabs>
                <w:tab w:val="left" w:pos="947"/>
                <w:tab w:val="left" w:pos="3927"/>
              </w:tabs>
              <w:snapToGrid w:val="0"/>
              <w:rPr>
                <w:rFonts w:ascii="Arial" w:eastAsia="Batang" w:hAnsi="Arial" w:cs="Arial"/>
                <w:sz w:val="20"/>
                <w:szCs w:val="20"/>
                <w:lang w:val="nl-NL"/>
              </w:rPr>
            </w:pPr>
            <w:r w:rsidRPr="00D35168">
              <w:rPr>
                <w:rFonts w:ascii="Arial" w:eastAsia="Batang" w:hAnsi="Arial" w:cs="Arial"/>
                <w:sz w:val="20"/>
                <w:szCs w:val="20"/>
                <w:lang w:val="nl-NL"/>
              </w:rPr>
              <w:t>Het OBJECT waarop een ZAAK betrekking kan hebben zijnde één of meer voorkomens van de in het RSGB en het RGBZ onderscheiden objecttypen.</w:t>
            </w:r>
          </w:p>
        </w:tc>
      </w:tr>
      <w:tr w:rsidR="00D35168" w14:paraId="1D5E1049" w14:textId="77777777" w:rsidTr="003641CC">
        <w:trPr>
          <w:cantSplit/>
        </w:trPr>
        <w:tc>
          <w:tcPr>
            <w:tcW w:w="2573" w:type="dxa"/>
            <w:shd w:val="clear" w:color="auto" w:fill="auto"/>
          </w:tcPr>
          <w:p w14:paraId="5B31C835" w14:textId="77777777" w:rsidR="00D35168" w:rsidRPr="00D35168" w:rsidRDefault="00D35168" w:rsidP="003641CC">
            <w:pPr>
              <w:snapToGrid w:val="0"/>
              <w:spacing w:after="120"/>
              <w:rPr>
                <w:rFonts w:ascii="Arial" w:eastAsia="Batang" w:hAnsi="Arial" w:cs="Arial"/>
                <w:b/>
                <w:sz w:val="20"/>
                <w:szCs w:val="20"/>
              </w:rPr>
            </w:pPr>
            <w:r w:rsidRPr="00D35168">
              <w:rPr>
                <w:rFonts w:ascii="Arial" w:eastAsia="Batang" w:hAnsi="Arial" w:cs="Arial"/>
                <w:b/>
                <w:sz w:val="20"/>
                <w:szCs w:val="20"/>
              </w:rPr>
              <w:t>Herkomst definitie objecttype</w:t>
            </w:r>
          </w:p>
        </w:tc>
        <w:tc>
          <w:tcPr>
            <w:tcW w:w="6355" w:type="dxa"/>
            <w:shd w:val="clear" w:color="auto" w:fill="auto"/>
          </w:tcPr>
          <w:p w14:paraId="1FDA8647" w14:textId="77777777" w:rsidR="00D35168" w:rsidRPr="00D35168" w:rsidRDefault="00D35168" w:rsidP="003641CC">
            <w:pPr>
              <w:tabs>
                <w:tab w:val="left" w:pos="947"/>
                <w:tab w:val="left" w:pos="3927"/>
              </w:tabs>
              <w:snapToGrid w:val="0"/>
              <w:rPr>
                <w:rFonts w:ascii="Arial" w:eastAsia="Batang" w:hAnsi="Arial" w:cs="Arial"/>
                <w:sz w:val="20"/>
                <w:szCs w:val="20"/>
              </w:rPr>
            </w:pPr>
            <w:r w:rsidRPr="00D35168">
              <w:rPr>
                <w:rFonts w:ascii="Arial" w:eastAsia="Batang" w:hAnsi="Arial" w:cs="Arial"/>
                <w:sz w:val="20"/>
                <w:szCs w:val="20"/>
              </w:rPr>
              <w:t>KING</w:t>
            </w:r>
          </w:p>
        </w:tc>
      </w:tr>
      <w:tr w:rsidR="00D35168" w14:paraId="55D24BC1" w14:textId="77777777" w:rsidTr="003641CC">
        <w:trPr>
          <w:cantSplit/>
        </w:trPr>
        <w:tc>
          <w:tcPr>
            <w:tcW w:w="2573" w:type="dxa"/>
            <w:shd w:val="clear" w:color="auto" w:fill="auto"/>
          </w:tcPr>
          <w:p w14:paraId="3CA386BA" w14:textId="77777777" w:rsidR="00D35168" w:rsidRPr="00D35168" w:rsidRDefault="00D35168" w:rsidP="003641CC">
            <w:pPr>
              <w:snapToGrid w:val="0"/>
              <w:spacing w:after="120"/>
              <w:rPr>
                <w:rFonts w:ascii="Arial" w:eastAsia="Batang" w:hAnsi="Arial" w:cs="Arial"/>
                <w:b/>
                <w:sz w:val="20"/>
                <w:szCs w:val="20"/>
              </w:rPr>
            </w:pPr>
            <w:r w:rsidRPr="00D35168">
              <w:rPr>
                <w:rFonts w:ascii="Arial" w:eastAsia="Batang" w:hAnsi="Arial" w:cs="Arial"/>
                <w:b/>
                <w:sz w:val="20"/>
                <w:szCs w:val="20"/>
              </w:rPr>
              <w:t>Datum opname objecttype</w:t>
            </w:r>
          </w:p>
        </w:tc>
        <w:tc>
          <w:tcPr>
            <w:tcW w:w="6355" w:type="dxa"/>
            <w:shd w:val="clear" w:color="auto" w:fill="auto"/>
          </w:tcPr>
          <w:p w14:paraId="68746EFA" w14:textId="77777777" w:rsidR="00D35168" w:rsidRPr="00D35168" w:rsidRDefault="00D35168" w:rsidP="003641CC">
            <w:pPr>
              <w:tabs>
                <w:tab w:val="left" w:pos="947"/>
                <w:tab w:val="left" w:pos="3927"/>
              </w:tabs>
              <w:snapToGrid w:val="0"/>
              <w:rPr>
                <w:rFonts w:ascii="Arial" w:eastAsia="Batang" w:hAnsi="Arial" w:cs="Arial"/>
                <w:sz w:val="20"/>
                <w:szCs w:val="20"/>
              </w:rPr>
            </w:pPr>
            <w:r w:rsidRPr="00D35168">
              <w:rPr>
                <w:rFonts w:ascii="Arial" w:eastAsia="Batang" w:hAnsi="Arial" w:cs="Arial"/>
                <w:sz w:val="20"/>
                <w:szCs w:val="20"/>
              </w:rPr>
              <w:t>22 mei 2009</w:t>
            </w:r>
          </w:p>
        </w:tc>
      </w:tr>
      <w:tr w:rsidR="00D35168" w:rsidRPr="005C14BE" w14:paraId="5639AAFD" w14:textId="77777777" w:rsidTr="003641CC">
        <w:trPr>
          <w:cantSplit/>
        </w:trPr>
        <w:tc>
          <w:tcPr>
            <w:tcW w:w="2573" w:type="dxa"/>
            <w:shd w:val="clear" w:color="auto" w:fill="auto"/>
          </w:tcPr>
          <w:p w14:paraId="7FB10A45" w14:textId="77777777" w:rsidR="00D35168" w:rsidRPr="00D35168" w:rsidRDefault="00D35168" w:rsidP="003641CC">
            <w:pPr>
              <w:snapToGrid w:val="0"/>
              <w:spacing w:after="120"/>
              <w:rPr>
                <w:rFonts w:ascii="Arial" w:eastAsia="Batang" w:hAnsi="Arial" w:cs="Arial"/>
                <w:b/>
                <w:sz w:val="20"/>
                <w:szCs w:val="20"/>
              </w:rPr>
            </w:pPr>
            <w:r w:rsidRPr="00D35168">
              <w:rPr>
                <w:rFonts w:ascii="Arial" w:eastAsia="Batang" w:hAnsi="Arial" w:cs="Arial"/>
                <w:b/>
                <w:sz w:val="20"/>
                <w:szCs w:val="20"/>
              </w:rPr>
              <w:lastRenderedPageBreak/>
              <w:t>Toelichting objecttype</w:t>
            </w:r>
          </w:p>
        </w:tc>
        <w:tc>
          <w:tcPr>
            <w:tcW w:w="6355" w:type="dxa"/>
            <w:shd w:val="clear" w:color="auto" w:fill="auto"/>
          </w:tcPr>
          <w:p w14:paraId="45E3ED21" w14:textId="2AE67BB5" w:rsidR="00D35168" w:rsidRPr="00D35168" w:rsidRDefault="00D35168" w:rsidP="003641CC">
            <w:pPr>
              <w:tabs>
                <w:tab w:val="left" w:pos="947"/>
                <w:tab w:val="left" w:pos="3927"/>
              </w:tabs>
              <w:snapToGrid w:val="0"/>
              <w:rPr>
                <w:rFonts w:ascii="Arial" w:eastAsia="Batang" w:hAnsi="Arial" w:cs="Arial"/>
                <w:sz w:val="20"/>
                <w:szCs w:val="20"/>
                <w:lang w:val="nl-NL"/>
              </w:rPr>
            </w:pPr>
            <w:r w:rsidRPr="00D35168">
              <w:rPr>
                <w:rFonts w:ascii="Arial" w:eastAsia="Batang" w:hAnsi="Arial" w:cs="Arial"/>
                <w:sz w:val="20"/>
                <w:szCs w:val="20"/>
                <w:lang w:val="nl-NL"/>
              </w:rPr>
              <w:t>Een zaak kan op ‘van alles en nog wat’ betrekking hebben. Voor zover dit voorkomens (objecten) van de in het RSGB of RGBZ onderscheiden objecttypen betreft, worden deze met OBJECT gemodelleerd en door middel van ZAAKOBJECT aan een zaak gerelateerd. Het OBJECT kent dan ook bijna evenzovele specialisaties (‘subtypen’) als dat er objecttypen in het RSGB en RGBZ opgenomen zijn</w:t>
            </w:r>
            <w:ins w:id="7972" w:author="Arjan Kloosterboer" w:date="2017-03-16T18:13:00Z">
              <w:r w:rsidR="00C1420D">
                <w:rPr>
                  <w:rFonts w:ascii="Arial" w:eastAsia="Batang" w:hAnsi="Arial" w:cs="Arial"/>
                  <w:sz w:val="20"/>
                  <w:szCs w:val="20"/>
                  <w:lang w:val="nl-NL"/>
                </w:rPr>
                <w:t xml:space="preserve">, </w:t>
              </w:r>
            </w:ins>
            <w:del w:id="7973" w:author="Arjan Kloosterboer" w:date="2017-03-16T18:13:00Z">
              <w:r w:rsidRPr="00D35168" w:rsidDel="00C1420D">
                <w:rPr>
                  <w:rFonts w:ascii="Arial" w:eastAsia="Batang" w:hAnsi="Arial" w:cs="Arial"/>
                  <w:sz w:val="20"/>
                  <w:szCs w:val="20"/>
                  <w:lang w:val="nl-NL"/>
                </w:rPr>
                <w:delText>. Zie ‘populatie objecttype’ voor de objecttypen die het betreft (</w:delText>
              </w:r>
            </w:del>
            <w:r w:rsidRPr="00D35168">
              <w:rPr>
                <w:rFonts w:ascii="Arial" w:eastAsia="Batang" w:hAnsi="Arial" w:cs="Arial"/>
                <w:sz w:val="20"/>
                <w:szCs w:val="20"/>
                <w:lang w:val="nl-NL"/>
              </w:rPr>
              <w:t>alleen objecttypen op het laagste specialisatie-niveau d.w.z. geen gegeneraliseerde objecttypen</w:t>
            </w:r>
            <w:del w:id="7974" w:author="Arjan Kloosterboer" w:date="2017-03-16T18:13:00Z">
              <w:r w:rsidRPr="00D35168" w:rsidDel="00C1420D">
                <w:rPr>
                  <w:rFonts w:ascii="Arial" w:eastAsia="Batang" w:hAnsi="Arial" w:cs="Arial"/>
                  <w:sz w:val="20"/>
                  <w:szCs w:val="20"/>
                  <w:lang w:val="nl-NL"/>
                </w:rPr>
                <w:delText>)</w:delText>
              </w:r>
            </w:del>
            <w:r w:rsidRPr="00D35168">
              <w:rPr>
                <w:rFonts w:ascii="Arial" w:eastAsia="Batang" w:hAnsi="Arial" w:cs="Arial"/>
                <w:sz w:val="20"/>
                <w:szCs w:val="20"/>
                <w:lang w:val="nl-NL"/>
              </w:rPr>
              <w:t xml:space="preserve">. </w:t>
            </w:r>
          </w:p>
          <w:p w14:paraId="540CF2C3" w14:textId="1BAE09EB" w:rsidR="00D35168" w:rsidRPr="00D35168" w:rsidRDefault="00D35168" w:rsidP="003641CC">
            <w:pPr>
              <w:tabs>
                <w:tab w:val="left" w:pos="947"/>
                <w:tab w:val="left" w:pos="3927"/>
              </w:tabs>
              <w:rPr>
                <w:rFonts w:ascii="Arial" w:eastAsia="Batang" w:hAnsi="Arial" w:cs="Arial"/>
                <w:sz w:val="20"/>
                <w:szCs w:val="20"/>
                <w:lang w:val="nl-NL"/>
              </w:rPr>
            </w:pPr>
            <w:r w:rsidRPr="00D35168">
              <w:rPr>
                <w:rFonts w:ascii="Arial" w:eastAsia="Batang" w:hAnsi="Arial" w:cs="Arial"/>
                <w:sz w:val="20"/>
                <w:szCs w:val="20"/>
                <w:lang w:val="nl-NL"/>
              </w:rPr>
              <w:t>Het OBJECT heeft dan ook amper attributen (alleen voor het zoeken van objecten van dit objecttype). De overige attributen specificeren we per specialisatie (‘subtype’). Deze werken we hieronder, in deze paragraaf, uit.</w:t>
            </w:r>
            <w:ins w:id="7975" w:author="Arjan Kloosterboer" w:date="2017-03-16T18:14:00Z">
              <w:r w:rsidR="00C1420D">
                <w:rPr>
                  <w:rFonts w:ascii="Arial" w:eastAsia="Batang" w:hAnsi="Arial" w:cs="Arial"/>
                  <w:sz w:val="20"/>
                  <w:szCs w:val="20"/>
                  <w:lang w:val="nl-NL"/>
                </w:rPr>
                <w:t xml:space="preserve"> Zij zijn er enkel op gericht </w:t>
              </w:r>
              <w:r w:rsidR="00C1420D">
                <w:rPr>
                  <w:lang w:val="nl-NL"/>
                </w:rPr>
                <w:t>om een dergelijk</w:t>
              </w:r>
            </w:ins>
            <w:ins w:id="7976" w:author="Arjan Kloosterboer" w:date="2017-03-16T18:15:00Z">
              <w:r w:rsidR="007E0C7C">
                <w:rPr>
                  <w:lang w:val="nl-NL"/>
                </w:rPr>
                <w:t>e</w:t>
              </w:r>
            </w:ins>
            <w:ins w:id="7977" w:author="Arjan Kloosterboer" w:date="2017-03-16T18:14:00Z">
              <w:r w:rsidR="00C1420D">
                <w:rPr>
                  <w:lang w:val="nl-NL"/>
                </w:rPr>
                <w:t xml:space="preserve"> </w:t>
              </w:r>
            </w:ins>
            <w:ins w:id="7978" w:author="Arjan Kloosterboer" w:date="2017-03-16T18:15:00Z">
              <w:r w:rsidR="007E0C7C">
                <w:rPr>
                  <w:lang w:val="nl-NL"/>
                </w:rPr>
                <w:t>specialisatie</w:t>
              </w:r>
            </w:ins>
            <w:ins w:id="7979" w:author="Arjan Kloosterboer" w:date="2017-03-16T18:14:00Z">
              <w:r w:rsidR="00C1420D">
                <w:rPr>
                  <w:lang w:val="nl-NL"/>
                </w:rPr>
                <w:t xml:space="preserve"> te kunnen duiden; welk object is het en bestaat het nog?</w:t>
              </w:r>
            </w:ins>
          </w:p>
          <w:p w14:paraId="0FCA12A3" w14:textId="77777777" w:rsidR="00D35168" w:rsidRPr="00D35168" w:rsidRDefault="00D35168" w:rsidP="003641CC">
            <w:pPr>
              <w:tabs>
                <w:tab w:val="left" w:pos="947"/>
                <w:tab w:val="left" w:pos="3927"/>
              </w:tabs>
              <w:rPr>
                <w:rFonts w:ascii="Arial" w:eastAsia="Batang" w:hAnsi="Arial" w:cs="Arial"/>
                <w:sz w:val="20"/>
                <w:szCs w:val="20"/>
                <w:lang w:val="nl-NL"/>
              </w:rPr>
            </w:pPr>
            <w:r w:rsidRPr="00D35168">
              <w:rPr>
                <w:rFonts w:ascii="Arial" w:eastAsia="Batang" w:hAnsi="Arial" w:cs="Arial"/>
                <w:sz w:val="20"/>
                <w:szCs w:val="20"/>
                <w:lang w:val="nl-NL"/>
              </w:rPr>
              <w:t>NB. ZAAKOBJECT vervangt, en is een uitbreiding op, de objecttypen VERBLIJFSOBJECT, KADASTRAAL OBJECT en ADRES van het GFO Zaken 2004.</w:t>
            </w:r>
          </w:p>
        </w:tc>
      </w:tr>
      <w:tr w:rsidR="00D35168" w:rsidRPr="005C14BE" w14:paraId="1BBC19F2" w14:textId="77777777" w:rsidTr="003641CC">
        <w:trPr>
          <w:cantSplit/>
        </w:trPr>
        <w:tc>
          <w:tcPr>
            <w:tcW w:w="2573" w:type="dxa"/>
            <w:shd w:val="clear" w:color="auto" w:fill="auto"/>
          </w:tcPr>
          <w:p w14:paraId="7D619974" w14:textId="77777777" w:rsidR="00D35168" w:rsidRPr="00D35168" w:rsidRDefault="00D35168" w:rsidP="003641CC">
            <w:pPr>
              <w:snapToGrid w:val="0"/>
              <w:spacing w:after="120"/>
              <w:rPr>
                <w:rFonts w:ascii="Arial" w:eastAsia="Batang" w:hAnsi="Arial" w:cs="Arial"/>
                <w:b/>
                <w:sz w:val="20"/>
                <w:szCs w:val="20"/>
              </w:rPr>
            </w:pPr>
            <w:r w:rsidRPr="00D35168">
              <w:rPr>
                <w:rFonts w:ascii="Arial" w:eastAsia="Batang" w:hAnsi="Arial" w:cs="Arial"/>
                <w:b/>
                <w:sz w:val="20"/>
                <w:szCs w:val="20"/>
              </w:rPr>
              <w:t>Unieke aanduiding objecttype</w:t>
            </w:r>
          </w:p>
        </w:tc>
        <w:tc>
          <w:tcPr>
            <w:tcW w:w="6355" w:type="dxa"/>
            <w:shd w:val="clear" w:color="auto" w:fill="auto"/>
          </w:tcPr>
          <w:p w14:paraId="2448E669" w14:textId="77777777" w:rsidR="00D35168" w:rsidRPr="00D35168" w:rsidRDefault="00D35168" w:rsidP="003641CC">
            <w:pPr>
              <w:snapToGrid w:val="0"/>
              <w:rPr>
                <w:rFonts w:ascii="Arial" w:eastAsia="Batang" w:hAnsi="Arial" w:cs="Arial"/>
                <w:sz w:val="20"/>
                <w:szCs w:val="20"/>
                <w:lang w:val="nl-NL"/>
              </w:rPr>
            </w:pPr>
            <w:r w:rsidRPr="00D35168">
              <w:rPr>
                <w:rFonts w:ascii="Arial" w:eastAsia="Batang" w:hAnsi="Arial" w:cs="Arial"/>
                <w:sz w:val="20"/>
                <w:szCs w:val="20"/>
                <w:lang w:val="nl-NL"/>
              </w:rPr>
              <w:t>De unieke aanduiding van de desbetreffende specialisatie (‘subtype’) van het OBJECT.</w:t>
            </w:r>
          </w:p>
        </w:tc>
      </w:tr>
      <w:tr w:rsidR="00D35168" w:rsidRPr="005C14BE" w14:paraId="1BB8D45B" w14:textId="77777777" w:rsidTr="003641CC">
        <w:trPr>
          <w:cantSplit/>
        </w:trPr>
        <w:tc>
          <w:tcPr>
            <w:tcW w:w="2573" w:type="dxa"/>
            <w:shd w:val="clear" w:color="auto" w:fill="auto"/>
          </w:tcPr>
          <w:p w14:paraId="1A3C1D8D" w14:textId="77777777" w:rsidR="00D35168" w:rsidRPr="00D35168" w:rsidRDefault="00D35168" w:rsidP="003641CC">
            <w:pPr>
              <w:snapToGrid w:val="0"/>
              <w:spacing w:after="120"/>
              <w:rPr>
                <w:rFonts w:ascii="Arial" w:eastAsia="Batang" w:hAnsi="Arial" w:cs="Arial"/>
                <w:b/>
                <w:sz w:val="20"/>
                <w:szCs w:val="20"/>
              </w:rPr>
            </w:pPr>
            <w:r w:rsidRPr="00D35168">
              <w:rPr>
                <w:rFonts w:ascii="Arial" w:eastAsia="Batang" w:hAnsi="Arial" w:cs="Arial"/>
                <w:b/>
                <w:sz w:val="20"/>
                <w:szCs w:val="20"/>
              </w:rPr>
              <w:t>Populatie objecttype</w:t>
            </w:r>
          </w:p>
        </w:tc>
        <w:tc>
          <w:tcPr>
            <w:tcW w:w="6355" w:type="dxa"/>
            <w:shd w:val="clear" w:color="auto" w:fill="auto"/>
          </w:tcPr>
          <w:p w14:paraId="0F466C63" w14:textId="3D6C8DE0" w:rsidR="00D35168" w:rsidRPr="00D35168" w:rsidRDefault="00D35168" w:rsidP="003641CC">
            <w:pPr>
              <w:snapToGrid w:val="0"/>
              <w:rPr>
                <w:rFonts w:ascii="Arial" w:eastAsia="Batang" w:hAnsi="Arial" w:cs="Arial"/>
                <w:sz w:val="20"/>
                <w:szCs w:val="20"/>
                <w:lang w:val="nl-NL"/>
              </w:rPr>
            </w:pPr>
            <w:ins w:id="7980" w:author="Arjan Kloosterboer" w:date="2017-03-15T20:51:00Z">
              <w:r>
                <w:rPr>
                  <w:rFonts w:ascii="Arial" w:eastAsia="Batang" w:hAnsi="Arial" w:cs="Arial"/>
                  <w:sz w:val="20"/>
                  <w:szCs w:val="20"/>
                  <w:lang w:val="nl-NL"/>
                </w:rPr>
                <w:t>Populatie</w:t>
              </w:r>
            </w:ins>
            <w:r w:rsidR="00D110C7">
              <w:rPr>
                <w:rFonts w:ascii="Arial" w:eastAsia="Batang" w:hAnsi="Arial" w:cs="Arial"/>
                <w:sz w:val="20"/>
                <w:szCs w:val="20"/>
                <w:lang w:val="nl-NL"/>
              </w:rPr>
              <w:t>s</w:t>
            </w:r>
            <w:ins w:id="7981" w:author="Arjan Kloosterboer" w:date="2017-03-15T20:51:00Z">
              <w:r>
                <w:rPr>
                  <w:rFonts w:ascii="Arial" w:eastAsia="Batang" w:hAnsi="Arial" w:cs="Arial"/>
                  <w:sz w:val="20"/>
                  <w:szCs w:val="20"/>
                  <w:lang w:val="nl-NL"/>
                </w:rPr>
                <w:t xml:space="preserve"> van de </w:t>
              </w:r>
            </w:ins>
            <w:del w:id="7982" w:author="Arjan Kloosterboer" w:date="2017-03-15T20:51:00Z">
              <w:r w:rsidRPr="00D35168" w:rsidDel="00D35168">
                <w:rPr>
                  <w:rFonts w:ascii="Arial" w:eastAsia="Batang" w:hAnsi="Arial" w:cs="Arial"/>
                  <w:sz w:val="20"/>
                  <w:szCs w:val="20"/>
                  <w:lang w:val="nl-NL"/>
                </w:rPr>
                <w:delText xml:space="preserve">Objecten van de volgende </w:delText>
              </w:r>
            </w:del>
            <w:r w:rsidRPr="00D35168">
              <w:rPr>
                <w:rFonts w:ascii="Arial" w:eastAsia="Batang" w:hAnsi="Arial" w:cs="Arial"/>
                <w:sz w:val="20"/>
                <w:szCs w:val="20"/>
                <w:lang w:val="nl-NL"/>
              </w:rPr>
              <w:t>objecttypen</w:t>
            </w:r>
            <w:ins w:id="7983" w:author="Arjan Kloosterboer" w:date="2017-03-15T20:51:00Z">
              <w:r>
                <w:rPr>
                  <w:rFonts w:ascii="Arial" w:eastAsia="Batang" w:hAnsi="Arial" w:cs="Arial"/>
                  <w:sz w:val="20"/>
                  <w:szCs w:val="20"/>
                  <w:lang w:val="nl-NL"/>
                </w:rPr>
                <w:t xml:space="preserve"> zijnde de specialisaties van OBJECT</w:t>
              </w:r>
            </w:ins>
            <w:del w:id="7984" w:author="Arjan Kloosterboer" w:date="2017-03-15T20:51:00Z">
              <w:r w:rsidRPr="00D35168" w:rsidDel="00D35168">
                <w:rPr>
                  <w:rFonts w:ascii="Arial" w:eastAsia="Batang" w:hAnsi="Arial" w:cs="Arial"/>
                  <w:sz w:val="20"/>
                  <w:szCs w:val="20"/>
                  <w:lang w:val="nl-NL"/>
                </w:rPr>
                <w:delText>: ANDER NATUURLIJK PERSOON, ANDER BUITENLANDS NIET-NATUURLIJK PERSOON,  APPARTEMENTSRECHT, BESLUIT, BUURT, ENKELVOUDIG DOCUMENT, GEMEENTE, GEMEENTELIJKE OPENBARE RUIMTE, HUISHOUDEN, INGESCHREVEN NIET-NATUURLIJK PERSOON, INGEZETENE, INRICHTINGSELEMENT, KADASTRAAL PERCEEL, KUNSTWERKDEEL, LIGPLAATS, MAATSCHAPPELIJKE ACTIVITEIT, MEDEWERKER, NIET-INGEZETENE, NUMMER</w:delText>
              </w:r>
              <w:r w:rsidRPr="00D35168" w:rsidDel="00D35168">
                <w:rPr>
                  <w:rFonts w:ascii="Arial" w:eastAsia="Batang" w:hAnsi="Arial" w:cs="Arial"/>
                  <w:sz w:val="20"/>
                  <w:szCs w:val="20"/>
                  <w:lang w:val="nl-NL"/>
                </w:rPr>
                <w:softHyphen/>
                <w:delText>AANDUIDING, OPENBARE RUIMTE, ORGANISATORISCHE EENHEID, OVERIGE ADRESSEERBAAR OBJECT AANDUIDING, OVERIG GEBOUWD OBJECT, OVERIG TERREIN, PAND, SAMENGESTELD DOCUMENT, SPOORBAANDEEL, STAND</w:delText>
              </w:r>
              <w:r w:rsidRPr="00D35168" w:rsidDel="00D35168">
                <w:rPr>
                  <w:rFonts w:ascii="Arial" w:eastAsia="Batang" w:hAnsi="Arial" w:cs="Arial"/>
                  <w:sz w:val="20"/>
                  <w:szCs w:val="20"/>
                  <w:lang w:val="nl-NL"/>
                </w:rPr>
                <w:softHyphen/>
                <w:delText>PLAATS, STATUS, TERREINDEEL, VERBLIJFSOBJECT, VESTIGING, WATERDEEL, WEGDEEL, WIJK, WOONPLAATS, WOZ-DEELOBJECT, WOZ-OBJECT, WOZ-WAARDE, ZAKELIJK RECHT</w:delText>
              </w:r>
            </w:del>
            <w:r w:rsidRPr="00D35168">
              <w:rPr>
                <w:rFonts w:ascii="Arial" w:eastAsia="Batang" w:hAnsi="Arial" w:cs="Arial"/>
                <w:sz w:val="20"/>
                <w:szCs w:val="20"/>
                <w:lang w:val="nl-NL"/>
              </w:rPr>
              <w:t>.</w:t>
            </w:r>
          </w:p>
        </w:tc>
      </w:tr>
      <w:tr w:rsidR="00D35168" w14:paraId="537EB728" w14:textId="77777777" w:rsidTr="003641CC">
        <w:trPr>
          <w:cantSplit/>
        </w:trPr>
        <w:tc>
          <w:tcPr>
            <w:tcW w:w="2573" w:type="dxa"/>
            <w:shd w:val="clear" w:color="auto" w:fill="auto"/>
          </w:tcPr>
          <w:p w14:paraId="1CB757FD" w14:textId="77777777" w:rsidR="00D35168" w:rsidRPr="00D35168" w:rsidRDefault="00D35168" w:rsidP="003641CC">
            <w:pPr>
              <w:snapToGrid w:val="0"/>
              <w:spacing w:after="120"/>
              <w:rPr>
                <w:rFonts w:ascii="Arial" w:eastAsia="Batang" w:hAnsi="Arial" w:cs="Arial"/>
                <w:b/>
                <w:sz w:val="20"/>
                <w:szCs w:val="20"/>
              </w:rPr>
            </w:pPr>
            <w:r w:rsidRPr="00D35168">
              <w:rPr>
                <w:rFonts w:ascii="Arial" w:eastAsia="Batang" w:hAnsi="Arial" w:cs="Arial"/>
                <w:b/>
                <w:sz w:val="20"/>
                <w:szCs w:val="20"/>
              </w:rPr>
              <w:t>Kwaliteitsbegrip objecttype</w:t>
            </w:r>
          </w:p>
        </w:tc>
        <w:tc>
          <w:tcPr>
            <w:tcW w:w="6355" w:type="dxa"/>
            <w:shd w:val="clear" w:color="auto" w:fill="auto"/>
          </w:tcPr>
          <w:p w14:paraId="40B74FD7" w14:textId="77777777" w:rsidR="00D35168" w:rsidRPr="00D35168" w:rsidRDefault="00D35168" w:rsidP="003641CC">
            <w:pPr>
              <w:snapToGrid w:val="0"/>
              <w:rPr>
                <w:rFonts w:ascii="Arial" w:eastAsia="Batang" w:hAnsi="Arial" w:cs="Arial"/>
                <w:sz w:val="20"/>
                <w:szCs w:val="20"/>
              </w:rPr>
            </w:pPr>
          </w:p>
        </w:tc>
      </w:tr>
      <w:tr w:rsidR="00D35168" w:rsidRPr="00D35168" w14:paraId="7FDF375C" w14:textId="77777777" w:rsidTr="003641CC">
        <w:tc>
          <w:tcPr>
            <w:tcW w:w="2573" w:type="dxa"/>
            <w:shd w:val="clear" w:color="auto" w:fill="auto"/>
          </w:tcPr>
          <w:p w14:paraId="3F456162" w14:textId="77777777" w:rsidR="00D35168" w:rsidRPr="00D35168" w:rsidRDefault="00D35168" w:rsidP="003641CC">
            <w:pPr>
              <w:snapToGrid w:val="0"/>
              <w:spacing w:after="120"/>
              <w:rPr>
                <w:rFonts w:ascii="Arial" w:eastAsia="Batang" w:hAnsi="Arial" w:cs="Arial"/>
                <w:b/>
                <w:sz w:val="20"/>
                <w:szCs w:val="20"/>
              </w:rPr>
            </w:pPr>
            <w:r w:rsidRPr="00D35168">
              <w:rPr>
                <w:rFonts w:ascii="Arial" w:eastAsia="Batang" w:hAnsi="Arial" w:cs="Arial"/>
                <w:b/>
                <w:sz w:val="20"/>
                <w:szCs w:val="20"/>
              </w:rPr>
              <w:t>Overzicht attributen</w:t>
            </w:r>
          </w:p>
        </w:tc>
        <w:tc>
          <w:tcPr>
            <w:tcW w:w="6355" w:type="dxa"/>
            <w:shd w:val="clear" w:color="auto" w:fill="auto"/>
          </w:tcPr>
          <w:p w14:paraId="63B5BCFF" w14:textId="77777777" w:rsidR="00D35168" w:rsidRPr="00D35168" w:rsidRDefault="00D35168" w:rsidP="003641CC">
            <w:pPr>
              <w:tabs>
                <w:tab w:val="left" w:pos="667"/>
                <w:tab w:val="left" w:pos="5167"/>
              </w:tabs>
              <w:snapToGrid w:val="0"/>
              <w:rPr>
                <w:rFonts w:ascii="Arial" w:eastAsia="Batang" w:hAnsi="Arial" w:cs="Arial"/>
                <w:i/>
                <w:sz w:val="20"/>
                <w:szCs w:val="20"/>
                <w:lang w:val="nl-NL"/>
              </w:rPr>
            </w:pPr>
            <w:r w:rsidRPr="00D35168">
              <w:rPr>
                <w:rFonts w:ascii="Arial" w:eastAsia="Batang" w:hAnsi="Arial" w:cs="Arial"/>
                <w:i/>
                <w:sz w:val="20"/>
                <w:szCs w:val="20"/>
                <w:lang w:val="nl-NL"/>
              </w:rPr>
              <w:t>Code</w:t>
            </w:r>
            <w:r w:rsidRPr="00D35168">
              <w:rPr>
                <w:rFonts w:ascii="Arial" w:eastAsia="Batang" w:hAnsi="Arial" w:cs="Arial"/>
                <w:i/>
                <w:sz w:val="20"/>
                <w:szCs w:val="20"/>
                <w:lang w:val="nl-NL"/>
              </w:rPr>
              <w:tab/>
              <w:t>Gegevensnaam</w:t>
            </w:r>
            <w:r w:rsidRPr="00D35168">
              <w:rPr>
                <w:rFonts w:ascii="Arial" w:eastAsia="Batang" w:hAnsi="Arial" w:cs="Arial"/>
                <w:i/>
                <w:sz w:val="20"/>
                <w:szCs w:val="20"/>
                <w:lang w:val="nl-NL"/>
              </w:rPr>
              <w:tab/>
              <w:t>Herkomst</w:t>
            </w:r>
          </w:p>
          <w:p w14:paraId="4E207F04" w14:textId="5A9D7583" w:rsidR="00D35168" w:rsidRPr="00D35168" w:rsidRDefault="00D35168" w:rsidP="00D35168">
            <w:pPr>
              <w:tabs>
                <w:tab w:val="left" w:pos="667"/>
                <w:tab w:val="left" w:pos="5167"/>
              </w:tabs>
              <w:spacing w:after="0"/>
              <w:rPr>
                <w:rFonts w:ascii="Arial" w:hAnsi="Arial" w:cs="Arial"/>
                <w:sz w:val="20"/>
                <w:szCs w:val="20"/>
                <w:lang w:val="nl-NL"/>
              </w:rPr>
            </w:pPr>
            <w:del w:id="7985" w:author="Arjan Kloosterboer" w:date="2017-09-21T07:59:00Z">
              <w:r w:rsidRPr="00D35168" w:rsidDel="00465C73">
                <w:rPr>
                  <w:rFonts w:ascii="Arial" w:hAnsi="Arial" w:cs="Arial"/>
                  <w:sz w:val="20"/>
                  <w:szCs w:val="20"/>
                  <w:lang w:val="nl-NL"/>
                </w:rPr>
                <w:tab/>
                <w:delText>Identificatie</w:delText>
              </w:r>
              <w:r w:rsidRPr="00D35168" w:rsidDel="00465C73">
                <w:rPr>
                  <w:rFonts w:ascii="Arial" w:hAnsi="Arial" w:cs="Arial"/>
                  <w:sz w:val="20"/>
                  <w:szCs w:val="20"/>
                  <w:lang w:val="nl-NL"/>
                </w:rPr>
                <w:tab/>
                <w:delText>KING</w:delText>
              </w:r>
            </w:del>
            <w:r w:rsidRPr="00D35168">
              <w:rPr>
                <w:rFonts w:ascii="Arial" w:hAnsi="Arial" w:cs="Arial"/>
                <w:sz w:val="20"/>
                <w:szCs w:val="20"/>
                <w:lang w:val="nl-NL"/>
              </w:rPr>
              <w:tab/>
            </w:r>
            <w:ins w:id="7986" w:author="Arjan Kloosterboer" w:date="2017-03-15T20:53:00Z">
              <w:r>
                <w:rPr>
                  <w:rFonts w:ascii="Arial" w:hAnsi="Arial" w:cs="Arial"/>
                  <w:sz w:val="20"/>
                  <w:szCs w:val="20"/>
                  <w:lang w:val="nl-NL"/>
                </w:rPr>
                <w:t>/</w:t>
              </w:r>
            </w:ins>
            <w:r w:rsidRPr="00D35168">
              <w:rPr>
                <w:rFonts w:ascii="Arial" w:hAnsi="Arial" w:cs="Arial"/>
                <w:sz w:val="20"/>
                <w:szCs w:val="20"/>
                <w:lang w:val="nl-NL"/>
              </w:rPr>
              <w:t>Naam</w:t>
            </w:r>
            <w:r w:rsidRPr="00D35168">
              <w:rPr>
                <w:rFonts w:ascii="Arial" w:hAnsi="Arial" w:cs="Arial"/>
                <w:sz w:val="20"/>
                <w:szCs w:val="20"/>
                <w:lang w:val="nl-NL"/>
              </w:rPr>
              <w:tab/>
              <w:t>KING</w:t>
            </w:r>
          </w:p>
          <w:p w14:paraId="4FB5AA5F" w14:textId="21246912" w:rsidR="00D35168" w:rsidRPr="00D35168" w:rsidRDefault="00D35168" w:rsidP="00D35168">
            <w:pPr>
              <w:tabs>
                <w:tab w:val="left" w:pos="667"/>
                <w:tab w:val="left" w:pos="5167"/>
              </w:tabs>
              <w:spacing w:after="0"/>
              <w:rPr>
                <w:rFonts w:ascii="Arial" w:hAnsi="Arial" w:cs="Arial"/>
                <w:sz w:val="20"/>
                <w:szCs w:val="20"/>
                <w:lang w:val="nl-NL"/>
              </w:rPr>
            </w:pPr>
            <w:r w:rsidRPr="00D35168">
              <w:rPr>
                <w:rFonts w:ascii="Arial" w:hAnsi="Arial" w:cs="Arial"/>
                <w:sz w:val="20"/>
                <w:szCs w:val="20"/>
                <w:lang w:val="nl-NL"/>
              </w:rPr>
              <w:tab/>
            </w:r>
            <w:ins w:id="7987" w:author="Arjan Kloosterboer" w:date="2017-03-15T20:53:00Z">
              <w:r>
                <w:rPr>
                  <w:rFonts w:ascii="Arial" w:hAnsi="Arial" w:cs="Arial"/>
                  <w:sz w:val="20"/>
                  <w:szCs w:val="20"/>
                  <w:lang w:val="nl-NL"/>
                </w:rPr>
                <w:t>/</w:t>
              </w:r>
            </w:ins>
            <w:r w:rsidRPr="00D35168">
              <w:rPr>
                <w:rFonts w:ascii="Arial" w:hAnsi="Arial" w:cs="Arial"/>
                <w:sz w:val="20"/>
                <w:szCs w:val="20"/>
                <w:lang w:val="nl-NL"/>
              </w:rPr>
              <w:t>Adres binnenland</w:t>
            </w:r>
            <w:r w:rsidRPr="00D35168">
              <w:rPr>
                <w:rFonts w:ascii="Arial" w:hAnsi="Arial" w:cs="Arial"/>
                <w:sz w:val="20"/>
                <w:szCs w:val="20"/>
                <w:lang w:val="nl-NL"/>
              </w:rPr>
              <w:tab/>
              <w:t>KING</w:t>
            </w:r>
          </w:p>
          <w:p w14:paraId="0755EA43" w14:textId="479DF82C" w:rsidR="00D35168" w:rsidRPr="00D35168" w:rsidRDefault="00D35168" w:rsidP="00D35168">
            <w:pPr>
              <w:tabs>
                <w:tab w:val="left" w:pos="667"/>
                <w:tab w:val="left" w:pos="5167"/>
              </w:tabs>
              <w:spacing w:after="0"/>
              <w:rPr>
                <w:rFonts w:ascii="Arial" w:hAnsi="Arial" w:cs="Arial"/>
                <w:sz w:val="20"/>
                <w:szCs w:val="20"/>
                <w:lang w:val="nl-NL"/>
              </w:rPr>
            </w:pPr>
            <w:r w:rsidRPr="00D35168">
              <w:rPr>
                <w:rFonts w:ascii="Arial" w:hAnsi="Arial" w:cs="Arial"/>
                <w:sz w:val="20"/>
                <w:szCs w:val="20"/>
                <w:lang w:val="nl-NL"/>
              </w:rPr>
              <w:tab/>
            </w:r>
            <w:ins w:id="7988" w:author="Arjan Kloosterboer" w:date="2017-03-15T20:53:00Z">
              <w:r>
                <w:rPr>
                  <w:rFonts w:ascii="Arial" w:hAnsi="Arial" w:cs="Arial"/>
                  <w:sz w:val="20"/>
                  <w:szCs w:val="20"/>
                  <w:lang w:val="nl-NL"/>
                </w:rPr>
                <w:t>/</w:t>
              </w:r>
            </w:ins>
            <w:r w:rsidRPr="00D35168">
              <w:rPr>
                <w:rFonts w:ascii="Arial" w:hAnsi="Arial" w:cs="Arial"/>
                <w:sz w:val="20"/>
                <w:szCs w:val="20"/>
                <w:lang w:val="nl-NL"/>
              </w:rPr>
              <w:t>Adres buitenland</w:t>
            </w:r>
            <w:r w:rsidRPr="00D35168">
              <w:rPr>
                <w:rFonts w:ascii="Arial" w:hAnsi="Arial" w:cs="Arial"/>
                <w:sz w:val="20"/>
                <w:szCs w:val="20"/>
                <w:lang w:val="nl-NL"/>
              </w:rPr>
              <w:tab/>
              <w:t>KING</w:t>
            </w:r>
          </w:p>
          <w:p w14:paraId="0608C776" w14:textId="63875144" w:rsidR="00D35168" w:rsidRPr="00D35168" w:rsidRDefault="00D35168" w:rsidP="00D35168">
            <w:pPr>
              <w:tabs>
                <w:tab w:val="left" w:pos="667"/>
                <w:tab w:val="left" w:pos="5167"/>
              </w:tabs>
              <w:spacing w:after="0"/>
              <w:rPr>
                <w:rFonts w:ascii="Arial" w:hAnsi="Arial" w:cs="Arial"/>
                <w:sz w:val="20"/>
                <w:szCs w:val="20"/>
                <w:lang w:val="nl-NL"/>
              </w:rPr>
            </w:pPr>
            <w:r w:rsidRPr="00D35168">
              <w:rPr>
                <w:rFonts w:ascii="Arial" w:hAnsi="Arial" w:cs="Arial"/>
                <w:sz w:val="20"/>
                <w:szCs w:val="20"/>
                <w:lang w:val="nl-NL"/>
              </w:rPr>
              <w:tab/>
            </w:r>
            <w:ins w:id="7989" w:author="Arjan Kloosterboer" w:date="2017-03-15T20:53:00Z">
              <w:r>
                <w:rPr>
                  <w:rFonts w:ascii="Arial" w:hAnsi="Arial" w:cs="Arial"/>
                  <w:sz w:val="20"/>
                  <w:szCs w:val="20"/>
                  <w:lang w:val="nl-NL"/>
                </w:rPr>
                <w:t>/</w:t>
              </w:r>
            </w:ins>
            <w:r w:rsidRPr="00D35168">
              <w:rPr>
                <w:rFonts w:ascii="Arial" w:hAnsi="Arial" w:cs="Arial"/>
                <w:sz w:val="20"/>
                <w:szCs w:val="20"/>
                <w:lang w:val="nl-NL"/>
              </w:rPr>
              <w:t>Kadastrale aanduiding</w:t>
            </w:r>
            <w:r w:rsidRPr="00D35168">
              <w:rPr>
                <w:rFonts w:ascii="Arial" w:hAnsi="Arial" w:cs="Arial"/>
                <w:sz w:val="20"/>
                <w:szCs w:val="20"/>
                <w:lang w:val="nl-NL"/>
              </w:rPr>
              <w:tab/>
              <w:t>KING</w:t>
            </w:r>
          </w:p>
          <w:p w14:paraId="19D8B969" w14:textId="2341040C" w:rsidR="00D35168" w:rsidRPr="00D35168" w:rsidRDefault="00D35168" w:rsidP="00D35168">
            <w:pPr>
              <w:tabs>
                <w:tab w:val="left" w:pos="667"/>
                <w:tab w:val="left" w:pos="5167"/>
              </w:tabs>
              <w:spacing w:after="0"/>
              <w:rPr>
                <w:rFonts w:ascii="Arial" w:hAnsi="Arial" w:cs="Arial"/>
                <w:sz w:val="20"/>
                <w:szCs w:val="20"/>
                <w:lang w:val="nl-NL"/>
              </w:rPr>
            </w:pPr>
            <w:r w:rsidRPr="00D35168">
              <w:rPr>
                <w:rFonts w:ascii="Arial" w:hAnsi="Arial" w:cs="Arial"/>
                <w:sz w:val="20"/>
                <w:szCs w:val="20"/>
                <w:lang w:val="nl-NL"/>
              </w:rPr>
              <w:lastRenderedPageBreak/>
              <w:tab/>
            </w:r>
            <w:ins w:id="7990" w:author="Arjan Kloosterboer" w:date="2017-03-15T20:53:00Z">
              <w:r>
                <w:rPr>
                  <w:rFonts w:ascii="Arial" w:hAnsi="Arial" w:cs="Arial"/>
                  <w:sz w:val="20"/>
                  <w:szCs w:val="20"/>
                  <w:lang w:val="nl-NL"/>
                </w:rPr>
                <w:t>/</w:t>
              </w:r>
            </w:ins>
            <w:r w:rsidRPr="00D35168">
              <w:rPr>
                <w:rFonts w:ascii="Arial" w:hAnsi="Arial" w:cs="Arial"/>
                <w:sz w:val="20"/>
                <w:szCs w:val="20"/>
                <w:lang w:val="nl-NL"/>
              </w:rPr>
              <w:t>Geometrie</w:t>
            </w:r>
            <w:r w:rsidRPr="00D35168">
              <w:rPr>
                <w:rFonts w:ascii="Arial" w:hAnsi="Arial" w:cs="Arial"/>
                <w:sz w:val="20"/>
                <w:szCs w:val="20"/>
                <w:lang w:val="nl-NL"/>
              </w:rPr>
              <w:tab/>
              <w:t>KING</w:t>
            </w:r>
          </w:p>
          <w:p w14:paraId="3C625B61" w14:textId="3EAAAE1D" w:rsidR="00D35168" w:rsidDel="00465C73" w:rsidRDefault="00D35168" w:rsidP="00D35168">
            <w:pPr>
              <w:tabs>
                <w:tab w:val="left" w:pos="667"/>
                <w:tab w:val="left" w:pos="5167"/>
              </w:tabs>
              <w:spacing w:after="0"/>
              <w:rPr>
                <w:del w:id="7991" w:author="Arjan Kloosterboer" w:date="2017-09-21T08:00:00Z"/>
                <w:rFonts w:ascii="Arial" w:hAnsi="Arial" w:cs="Arial"/>
                <w:sz w:val="20"/>
                <w:szCs w:val="20"/>
                <w:lang w:val="nl-NL"/>
              </w:rPr>
            </w:pPr>
            <w:del w:id="7992" w:author="Arjan Kloosterboer" w:date="2017-09-21T08:00:00Z">
              <w:r w:rsidRPr="00D35168" w:rsidDel="00465C73">
                <w:rPr>
                  <w:rFonts w:ascii="Arial" w:hAnsi="Arial" w:cs="Arial"/>
                  <w:sz w:val="20"/>
                  <w:szCs w:val="20"/>
                  <w:lang w:val="nl-NL"/>
                </w:rPr>
                <w:tab/>
                <w:delText>Objecttype</w:delText>
              </w:r>
              <w:r w:rsidRPr="00D35168" w:rsidDel="00465C73">
                <w:rPr>
                  <w:rFonts w:ascii="Arial" w:hAnsi="Arial" w:cs="Arial"/>
                  <w:sz w:val="20"/>
                  <w:szCs w:val="20"/>
                  <w:lang w:val="nl-NL"/>
                </w:rPr>
                <w:tab/>
                <w:delText>KING</w:delText>
              </w:r>
            </w:del>
          </w:p>
          <w:p w14:paraId="2A4DA5D2" w14:textId="374C2AFE" w:rsidR="00D35168" w:rsidRPr="00D35168" w:rsidRDefault="00D35168" w:rsidP="00D35168">
            <w:pPr>
              <w:tabs>
                <w:tab w:val="left" w:pos="667"/>
                <w:tab w:val="left" w:pos="5167"/>
              </w:tabs>
              <w:spacing w:after="0"/>
              <w:rPr>
                <w:rFonts w:ascii="Arial" w:hAnsi="Arial" w:cs="Arial"/>
                <w:sz w:val="20"/>
                <w:szCs w:val="20"/>
                <w:lang w:val="nl-NL"/>
              </w:rPr>
            </w:pPr>
            <w:r>
              <w:rPr>
                <w:rFonts w:ascii="Arial" w:hAnsi="Arial" w:cs="Arial"/>
                <w:sz w:val="20"/>
                <w:szCs w:val="20"/>
                <w:lang w:val="nl-NL"/>
              </w:rPr>
              <w:tab/>
            </w:r>
            <w:ins w:id="7993" w:author="Arjan Kloosterboer" w:date="2017-03-15T20:54:00Z">
              <w:r>
                <w:rPr>
                  <w:rFonts w:ascii="Arial" w:hAnsi="Arial" w:cs="Arial"/>
                  <w:sz w:val="20"/>
                  <w:szCs w:val="20"/>
                  <w:lang w:val="nl-NL"/>
                </w:rPr>
                <w:t>/Object-URI</w:t>
              </w:r>
              <w:r>
                <w:rPr>
                  <w:rFonts w:ascii="Arial" w:hAnsi="Arial" w:cs="Arial"/>
                  <w:sz w:val="20"/>
                  <w:szCs w:val="20"/>
                  <w:lang w:val="nl-NL"/>
                </w:rPr>
                <w:tab/>
                <w:t>KING</w:t>
              </w:r>
            </w:ins>
          </w:p>
        </w:tc>
      </w:tr>
      <w:tr w:rsidR="00D35168" w:rsidRPr="00D35168" w14:paraId="43DEB899" w14:textId="77777777" w:rsidTr="003641CC">
        <w:tc>
          <w:tcPr>
            <w:tcW w:w="2573" w:type="dxa"/>
            <w:shd w:val="clear" w:color="auto" w:fill="auto"/>
          </w:tcPr>
          <w:p w14:paraId="315BCEF7" w14:textId="77777777" w:rsidR="00D35168" w:rsidRPr="00D35168" w:rsidRDefault="00D35168" w:rsidP="003641CC">
            <w:pPr>
              <w:snapToGrid w:val="0"/>
              <w:spacing w:after="120"/>
              <w:rPr>
                <w:rFonts w:ascii="Arial" w:eastAsia="Batang" w:hAnsi="Arial" w:cs="Arial"/>
                <w:b/>
                <w:sz w:val="20"/>
                <w:szCs w:val="20"/>
              </w:rPr>
            </w:pPr>
            <w:r w:rsidRPr="00D35168">
              <w:rPr>
                <w:rFonts w:ascii="Arial" w:eastAsia="Batang" w:hAnsi="Arial" w:cs="Arial"/>
                <w:b/>
                <w:sz w:val="20"/>
                <w:szCs w:val="20"/>
              </w:rPr>
              <w:t>Overzicht relaties</w:t>
            </w:r>
          </w:p>
        </w:tc>
        <w:tc>
          <w:tcPr>
            <w:tcW w:w="6355" w:type="dxa"/>
            <w:shd w:val="clear" w:color="auto" w:fill="auto"/>
          </w:tcPr>
          <w:p w14:paraId="2A1FAE07" w14:textId="77777777" w:rsidR="00D35168" w:rsidRPr="00D35168" w:rsidRDefault="00D35168" w:rsidP="003641CC">
            <w:pPr>
              <w:tabs>
                <w:tab w:val="left" w:pos="5167"/>
              </w:tabs>
              <w:snapToGrid w:val="0"/>
              <w:rPr>
                <w:rFonts w:ascii="Arial" w:eastAsia="Batang" w:hAnsi="Arial" w:cs="Arial"/>
                <w:i/>
                <w:sz w:val="20"/>
                <w:szCs w:val="20"/>
                <w:lang w:val="nl-NL"/>
              </w:rPr>
            </w:pPr>
            <w:r w:rsidRPr="00D35168">
              <w:rPr>
                <w:rFonts w:ascii="Arial" w:eastAsia="Batang" w:hAnsi="Arial" w:cs="Arial"/>
                <w:i/>
                <w:sz w:val="20"/>
                <w:szCs w:val="20"/>
                <w:lang w:val="nl-NL"/>
              </w:rPr>
              <w:t>Relatienaam incl. gerelateerd objecttype</w:t>
            </w:r>
            <w:r w:rsidRPr="00D35168">
              <w:rPr>
                <w:rFonts w:ascii="Arial" w:eastAsia="Batang" w:hAnsi="Arial" w:cs="Arial"/>
                <w:i/>
                <w:sz w:val="20"/>
                <w:szCs w:val="20"/>
                <w:lang w:val="nl-NL"/>
              </w:rPr>
              <w:tab/>
              <w:t>Herkomst</w:t>
            </w:r>
          </w:p>
          <w:p w14:paraId="1C640349" w14:textId="40DEA9E4" w:rsidR="00D35168" w:rsidRPr="00D35168" w:rsidRDefault="00D35168" w:rsidP="003641CC">
            <w:pPr>
              <w:tabs>
                <w:tab w:val="left" w:pos="5167"/>
              </w:tabs>
              <w:rPr>
                <w:rFonts w:ascii="Arial" w:eastAsia="Batang" w:hAnsi="Arial" w:cs="Arial"/>
                <w:sz w:val="20"/>
                <w:szCs w:val="20"/>
                <w:lang w:val="nl-NL"/>
              </w:rPr>
            </w:pPr>
          </w:p>
        </w:tc>
      </w:tr>
    </w:tbl>
    <w:p w14:paraId="3DD74A65" w14:textId="77777777" w:rsidR="00D35168" w:rsidRDefault="00D35168" w:rsidP="0044638F">
      <w:pPr>
        <w:rPr>
          <w:lang w:val="nl-NL"/>
        </w:rPr>
      </w:pPr>
    </w:p>
    <w:p w14:paraId="513B91C1" w14:textId="10F623A5" w:rsidR="00273F7D" w:rsidRDefault="00273F7D" w:rsidP="00273F7D">
      <w:pPr>
        <w:pStyle w:val="Kop3"/>
        <w:rPr>
          <w:lang w:val="nl-NL"/>
        </w:rPr>
      </w:pPr>
      <w:bookmarkStart w:id="7994" w:name="_Ref477374086"/>
      <w:bookmarkStart w:id="7995" w:name="_Toc493812436"/>
      <w:r>
        <w:rPr>
          <w:lang w:val="nl-NL"/>
        </w:rPr>
        <w:t xml:space="preserve">Onderscheiden objecttypen als </w:t>
      </w:r>
      <w:r w:rsidR="00434476">
        <w:rPr>
          <w:lang w:val="nl-NL"/>
        </w:rPr>
        <w:t>‘</w:t>
      </w:r>
      <w:r>
        <w:rPr>
          <w:lang w:val="nl-NL"/>
        </w:rPr>
        <w:t>specialisaties</w:t>
      </w:r>
      <w:r w:rsidR="00434476">
        <w:rPr>
          <w:lang w:val="nl-NL"/>
        </w:rPr>
        <w:t>’</w:t>
      </w:r>
      <w:r>
        <w:rPr>
          <w:lang w:val="nl-NL"/>
        </w:rPr>
        <w:t xml:space="preserve"> van OBJECT</w:t>
      </w:r>
      <w:bookmarkEnd w:id="7994"/>
      <w:bookmarkEnd w:id="7995"/>
    </w:p>
    <w:p w14:paraId="1462661A" w14:textId="03232BD7" w:rsidR="00434476" w:rsidRDefault="00273F7D" w:rsidP="0044638F">
      <w:pPr>
        <w:rPr>
          <w:lang w:val="nl-NL"/>
        </w:rPr>
      </w:pPr>
      <w:r>
        <w:rPr>
          <w:lang w:val="nl-NL"/>
        </w:rPr>
        <w:t>D</w:t>
      </w:r>
      <w:r w:rsidR="007D699F">
        <w:rPr>
          <w:lang w:val="nl-NL"/>
        </w:rPr>
        <w:t xml:space="preserve">e </w:t>
      </w:r>
      <w:r w:rsidR="00434476">
        <w:rPr>
          <w:lang w:val="nl-NL"/>
        </w:rPr>
        <w:t>‘</w:t>
      </w:r>
      <w:r w:rsidR="007D699F">
        <w:rPr>
          <w:lang w:val="nl-NL"/>
        </w:rPr>
        <w:t>specialisaties</w:t>
      </w:r>
      <w:r w:rsidR="00434476">
        <w:rPr>
          <w:lang w:val="nl-NL"/>
        </w:rPr>
        <w:t>’</w:t>
      </w:r>
      <w:r w:rsidR="007D699F">
        <w:rPr>
          <w:lang w:val="nl-NL"/>
        </w:rPr>
        <w:t xml:space="preserve"> </w:t>
      </w:r>
      <w:r>
        <w:rPr>
          <w:lang w:val="nl-NL"/>
        </w:rPr>
        <w:t xml:space="preserve">van OBJECT zijn </w:t>
      </w:r>
      <w:r w:rsidR="007D699F">
        <w:rPr>
          <w:lang w:val="nl-NL"/>
        </w:rPr>
        <w:t xml:space="preserve">afgestemd op versie 3 van het RSGB en versie 2 van het RGBZ. Dit heeft geleid tot vervallen en nieuwe </w:t>
      </w:r>
      <w:r w:rsidR="00434476">
        <w:rPr>
          <w:lang w:val="nl-NL"/>
        </w:rPr>
        <w:t>‘</w:t>
      </w:r>
      <w:r w:rsidR="007D699F">
        <w:rPr>
          <w:lang w:val="nl-NL"/>
        </w:rPr>
        <w:t>specialisaties</w:t>
      </w:r>
      <w:r w:rsidR="00434476">
        <w:rPr>
          <w:lang w:val="nl-NL"/>
        </w:rPr>
        <w:t>’</w:t>
      </w:r>
      <w:r>
        <w:rPr>
          <w:lang w:val="nl-NL"/>
        </w:rPr>
        <w:t xml:space="preserve"> en tevens hier en daar tot naamswijziging</w:t>
      </w:r>
      <w:r w:rsidR="007D699F">
        <w:rPr>
          <w:lang w:val="nl-NL"/>
        </w:rPr>
        <w:t>.</w:t>
      </w:r>
      <w:r>
        <w:rPr>
          <w:lang w:val="nl-NL"/>
        </w:rPr>
        <w:t xml:space="preserve"> Onderstaande tabel geeft hiervan een overzicht. </w:t>
      </w:r>
      <w:r w:rsidR="007D699F">
        <w:rPr>
          <w:lang w:val="nl-NL"/>
        </w:rPr>
        <w:t xml:space="preserve"> </w:t>
      </w:r>
      <w:r w:rsidR="00434476">
        <w:rPr>
          <w:lang w:val="nl-NL"/>
        </w:rPr>
        <w:br/>
        <w:t xml:space="preserve">Deze objectypen zijn niet langer gespecificeerd als specialisaties van OBJECT maar daaraan gerelateerd d.m.v. een ‘OBJECT is [naam objecttype]’-relatiesoort. De reden hiervan is dat een dergelijk objecttype een concept in een ander domein is (RSGB) en derhalve geen specialisatie van OBJECT in het het RGBZ-domein kan zijn.  </w:t>
      </w:r>
    </w:p>
    <w:tbl>
      <w:tblPr>
        <w:tblStyle w:val="Tabelraster"/>
        <w:tblW w:w="0" w:type="auto"/>
        <w:tblLook w:val="04A0" w:firstRow="1" w:lastRow="0" w:firstColumn="1" w:lastColumn="0" w:noHBand="0" w:noVBand="1"/>
      </w:tblPr>
      <w:tblGrid>
        <w:gridCol w:w="3922"/>
        <w:gridCol w:w="2105"/>
        <w:gridCol w:w="3261"/>
      </w:tblGrid>
      <w:tr w:rsidR="00273F7D" w14:paraId="13642A98" w14:textId="77777777" w:rsidTr="00273F7D">
        <w:tc>
          <w:tcPr>
            <w:tcW w:w="3922" w:type="dxa"/>
          </w:tcPr>
          <w:p w14:paraId="0C87B884" w14:textId="1FCADF1F" w:rsidR="00273F7D" w:rsidRPr="00157223" w:rsidRDefault="00273F7D" w:rsidP="003641CC">
            <w:pPr>
              <w:rPr>
                <w:rFonts w:eastAsia="Batang"/>
                <w:b/>
                <w:sz w:val="18"/>
                <w:szCs w:val="18"/>
              </w:rPr>
            </w:pPr>
            <w:r w:rsidRPr="00157223">
              <w:rPr>
                <w:rFonts w:eastAsia="Batang"/>
                <w:b/>
                <w:sz w:val="18"/>
                <w:szCs w:val="18"/>
              </w:rPr>
              <w:t>Objecttype</w:t>
            </w:r>
            <w:r>
              <w:rPr>
                <w:rFonts w:eastAsia="Batang"/>
                <w:b/>
                <w:sz w:val="18"/>
                <w:szCs w:val="18"/>
              </w:rPr>
              <w:t xml:space="preserve"> (specialisatie)</w:t>
            </w:r>
          </w:p>
        </w:tc>
        <w:tc>
          <w:tcPr>
            <w:tcW w:w="2105" w:type="dxa"/>
          </w:tcPr>
          <w:p w14:paraId="4DBE6244" w14:textId="77777777" w:rsidR="00273F7D" w:rsidRPr="00157223" w:rsidRDefault="00273F7D" w:rsidP="003641CC">
            <w:pPr>
              <w:rPr>
                <w:rFonts w:eastAsia="Batang"/>
                <w:b/>
                <w:sz w:val="18"/>
                <w:szCs w:val="18"/>
              </w:rPr>
            </w:pPr>
            <w:r w:rsidRPr="00157223">
              <w:rPr>
                <w:rFonts w:eastAsia="Batang"/>
                <w:b/>
                <w:sz w:val="18"/>
                <w:szCs w:val="18"/>
              </w:rPr>
              <w:t>Onderdeel</w:t>
            </w:r>
          </w:p>
        </w:tc>
        <w:tc>
          <w:tcPr>
            <w:tcW w:w="3261" w:type="dxa"/>
          </w:tcPr>
          <w:p w14:paraId="1BCC9B07" w14:textId="77777777" w:rsidR="00273F7D" w:rsidRPr="00157223" w:rsidRDefault="00273F7D" w:rsidP="003641CC">
            <w:pPr>
              <w:rPr>
                <w:rFonts w:eastAsia="Batang"/>
                <w:b/>
                <w:sz w:val="18"/>
                <w:szCs w:val="18"/>
              </w:rPr>
            </w:pPr>
            <w:r w:rsidRPr="00157223">
              <w:rPr>
                <w:rFonts w:eastAsia="Batang"/>
                <w:b/>
                <w:sz w:val="18"/>
                <w:szCs w:val="18"/>
              </w:rPr>
              <w:t>Opmerking</w:t>
            </w:r>
          </w:p>
        </w:tc>
      </w:tr>
      <w:tr w:rsidR="00273F7D" w14:paraId="19652C93" w14:textId="77777777" w:rsidTr="00273F7D">
        <w:tc>
          <w:tcPr>
            <w:tcW w:w="3922" w:type="dxa"/>
          </w:tcPr>
          <w:p w14:paraId="04C2D4E6" w14:textId="77777777" w:rsidR="00273F7D" w:rsidRPr="00157223" w:rsidRDefault="00273F7D" w:rsidP="003641CC">
            <w:pPr>
              <w:rPr>
                <w:rFonts w:eastAsia="Batang"/>
                <w:sz w:val="18"/>
                <w:szCs w:val="18"/>
              </w:rPr>
            </w:pPr>
            <w:r w:rsidRPr="00157223">
              <w:rPr>
                <w:rFonts w:eastAsia="Batang"/>
                <w:sz w:val="18"/>
                <w:szCs w:val="18"/>
              </w:rPr>
              <w:t>BUURT</w:t>
            </w:r>
          </w:p>
        </w:tc>
        <w:tc>
          <w:tcPr>
            <w:tcW w:w="2105" w:type="dxa"/>
          </w:tcPr>
          <w:p w14:paraId="416E4090" w14:textId="77777777" w:rsidR="00273F7D" w:rsidRDefault="00273F7D" w:rsidP="003641CC">
            <w:pPr>
              <w:rPr>
                <w:rFonts w:eastAsia="Batang"/>
                <w:sz w:val="18"/>
                <w:szCs w:val="18"/>
              </w:rPr>
            </w:pPr>
            <w:r>
              <w:rPr>
                <w:rFonts w:eastAsia="Batang"/>
                <w:sz w:val="18"/>
                <w:szCs w:val="18"/>
              </w:rPr>
              <w:t>Adressen en gebouwen</w:t>
            </w:r>
          </w:p>
        </w:tc>
        <w:tc>
          <w:tcPr>
            <w:tcW w:w="3261" w:type="dxa"/>
          </w:tcPr>
          <w:p w14:paraId="3DAFB951" w14:textId="1974DB77" w:rsidR="00273F7D" w:rsidRDefault="00273F7D" w:rsidP="003641CC">
            <w:pPr>
              <w:rPr>
                <w:rFonts w:eastAsia="Batang"/>
                <w:sz w:val="18"/>
                <w:szCs w:val="18"/>
              </w:rPr>
            </w:pPr>
          </w:p>
        </w:tc>
      </w:tr>
      <w:tr w:rsidR="00273F7D" w14:paraId="65EBC42B" w14:textId="77777777" w:rsidTr="00273F7D">
        <w:tc>
          <w:tcPr>
            <w:tcW w:w="3922" w:type="dxa"/>
          </w:tcPr>
          <w:p w14:paraId="596BB634" w14:textId="77777777" w:rsidR="00273F7D" w:rsidRPr="00157223" w:rsidRDefault="00273F7D" w:rsidP="003641CC">
            <w:pPr>
              <w:rPr>
                <w:rFonts w:eastAsia="Batang"/>
                <w:sz w:val="18"/>
                <w:szCs w:val="18"/>
              </w:rPr>
            </w:pPr>
            <w:r w:rsidRPr="00157223">
              <w:rPr>
                <w:rFonts w:eastAsia="Batang"/>
                <w:sz w:val="18"/>
                <w:szCs w:val="18"/>
              </w:rPr>
              <w:t>GEMEENTE</w:t>
            </w:r>
          </w:p>
        </w:tc>
        <w:tc>
          <w:tcPr>
            <w:tcW w:w="2105" w:type="dxa"/>
          </w:tcPr>
          <w:p w14:paraId="1439C894" w14:textId="77777777" w:rsidR="00273F7D" w:rsidRDefault="00273F7D" w:rsidP="003641CC">
            <w:pPr>
              <w:rPr>
                <w:rFonts w:eastAsia="Batang"/>
                <w:sz w:val="18"/>
                <w:szCs w:val="18"/>
              </w:rPr>
            </w:pPr>
            <w:r>
              <w:rPr>
                <w:rFonts w:eastAsia="Batang"/>
                <w:sz w:val="18"/>
                <w:szCs w:val="18"/>
              </w:rPr>
              <w:t>Adressen en gebouwen</w:t>
            </w:r>
          </w:p>
        </w:tc>
        <w:tc>
          <w:tcPr>
            <w:tcW w:w="3261" w:type="dxa"/>
          </w:tcPr>
          <w:p w14:paraId="07D08786" w14:textId="331414B6" w:rsidR="00273F7D" w:rsidRDefault="00273F7D" w:rsidP="003641CC">
            <w:pPr>
              <w:rPr>
                <w:rFonts w:eastAsia="Batang"/>
                <w:sz w:val="18"/>
                <w:szCs w:val="18"/>
              </w:rPr>
            </w:pPr>
          </w:p>
        </w:tc>
      </w:tr>
      <w:tr w:rsidR="00273F7D" w14:paraId="4328888E" w14:textId="77777777" w:rsidTr="00273F7D">
        <w:tc>
          <w:tcPr>
            <w:tcW w:w="3922" w:type="dxa"/>
          </w:tcPr>
          <w:p w14:paraId="20D19112" w14:textId="06DDC272" w:rsidR="00273F7D" w:rsidRPr="00273F7D" w:rsidRDefault="00273F7D" w:rsidP="003641CC">
            <w:pPr>
              <w:rPr>
                <w:rFonts w:eastAsia="Batang"/>
                <w:sz w:val="18"/>
                <w:szCs w:val="18"/>
              </w:rPr>
            </w:pPr>
            <w:del w:id="7996" w:author="Arjan Kloosterboer" w:date="2017-03-15T18:02:00Z">
              <w:r w:rsidRPr="00273F7D" w:rsidDel="00273F7D">
                <w:rPr>
                  <w:rFonts w:eastAsia="Batang"/>
                  <w:sz w:val="18"/>
                  <w:szCs w:val="18"/>
                </w:rPr>
                <w:delText>GEMEENTELIJKE OPENBARE RUIMTE</w:delText>
              </w:r>
            </w:del>
          </w:p>
        </w:tc>
        <w:tc>
          <w:tcPr>
            <w:tcW w:w="2105" w:type="dxa"/>
          </w:tcPr>
          <w:p w14:paraId="22B72526" w14:textId="0F353277" w:rsidR="00273F7D" w:rsidRPr="00273F7D" w:rsidRDefault="00273F7D" w:rsidP="003641CC">
            <w:pPr>
              <w:rPr>
                <w:rFonts w:eastAsia="Batang"/>
                <w:sz w:val="18"/>
                <w:szCs w:val="18"/>
              </w:rPr>
            </w:pPr>
            <w:del w:id="7997" w:author="Arjan Kloosterboer" w:date="2017-03-15T18:02:00Z">
              <w:r w:rsidRPr="00273F7D" w:rsidDel="00273F7D">
                <w:rPr>
                  <w:rFonts w:eastAsia="Batang"/>
                  <w:sz w:val="18"/>
                  <w:szCs w:val="18"/>
                </w:rPr>
                <w:delText>Adressen en gebouwen</w:delText>
              </w:r>
            </w:del>
          </w:p>
        </w:tc>
        <w:tc>
          <w:tcPr>
            <w:tcW w:w="3261" w:type="dxa"/>
          </w:tcPr>
          <w:p w14:paraId="6718F2D3" w14:textId="77777777" w:rsidR="00273F7D" w:rsidRDefault="00273F7D" w:rsidP="003641CC">
            <w:pPr>
              <w:rPr>
                <w:rFonts w:eastAsia="Batang"/>
                <w:sz w:val="18"/>
                <w:szCs w:val="18"/>
              </w:rPr>
            </w:pPr>
            <w:r>
              <w:rPr>
                <w:rFonts w:eastAsia="Batang"/>
                <w:sz w:val="18"/>
                <w:szCs w:val="18"/>
              </w:rPr>
              <w:t>Vervallen</w:t>
            </w:r>
          </w:p>
        </w:tc>
      </w:tr>
      <w:tr w:rsidR="00273F7D" w14:paraId="39D8C904" w14:textId="77777777" w:rsidTr="00273F7D">
        <w:tc>
          <w:tcPr>
            <w:tcW w:w="3922" w:type="dxa"/>
          </w:tcPr>
          <w:p w14:paraId="050B8BC0" w14:textId="77777777" w:rsidR="00273F7D" w:rsidRPr="00157223" w:rsidRDefault="00273F7D" w:rsidP="003641CC">
            <w:pPr>
              <w:rPr>
                <w:rFonts w:eastAsia="Batang"/>
                <w:sz w:val="18"/>
                <w:szCs w:val="18"/>
              </w:rPr>
            </w:pPr>
            <w:r w:rsidRPr="00157223">
              <w:rPr>
                <w:rFonts w:eastAsia="Batang"/>
                <w:sz w:val="18"/>
                <w:szCs w:val="18"/>
              </w:rPr>
              <w:t>LIGPLAATS</w:t>
            </w:r>
          </w:p>
        </w:tc>
        <w:tc>
          <w:tcPr>
            <w:tcW w:w="2105" w:type="dxa"/>
          </w:tcPr>
          <w:p w14:paraId="26FD0843" w14:textId="77777777" w:rsidR="00273F7D" w:rsidRDefault="00273F7D" w:rsidP="003641CC">
            <w:pPr>
              <w:rPr>
                <w:rFonts w:eastAsia="Batang"/>
                <w:sz w:val="18"/>
                <w:szCs w:val="18"/>
              </w:rPr>
            </w:pPr>
            <w:r>
              <w:rPr>
                <w:rFonts w:eastAsia="Batang"/>
                <w:sz w:val="18"/>
                <w:szCs w:val="18"/>
              </w:rPr>
              <w:t>Adressen en gebouwen</w:t>
            </w:r>
          </w:p>
        </w:tc>
        <w:tc>
          <w:tcPr>
            <w:tcW w:w="3261" w:type="dxa"/>
          </w:tcPr>
          <w:p w14:paraId="5432BF11" w14:textId="650C2E17" w:rsidR="00273F7D" w:rsidRDefault="00273F7D" w:rsidP="003641CC">
            <w:pPr>
              <w:rPr>
                <w:rFonts w:eastAsia="Batang"/>
                <w:sz w:val="18"/>
                <w:szCs w:val="18"/>
              </w:rPr>
            </w:pPr>
          </w:p>
        </w:tc>
      </w:tr>
      <w:tr w:rsidR="00273F7D" w14:paraId="15B106F7" w14:textId="77777777" w:rsidTr="00273F7D">
        <w:tc>
          <w:tcPr>
            <w:tcW w:w="3922" w:type="dxa"/>
          </w:tcPr>
          <w:p w14:paraId="4CA47020" w14:textId="77777777" w:rsidR="00273F7D" w:rsidRPr="00157223" w:rsidRDefault="00273F7D" w:rsidP="003641CC">
            <w:pPr>
              <w:rPr>
                <w:rFonts w:eastAsia="Batang"/>
                <w:sz w:val="18"/>
                <w:szCs w:val="18"/>
              </w:rPr>
            </w:pPr>
            <w:r w:rsidRPr="00157223">
              <w:rPr>
                <w:rFonts w:eastAsia="Batang"/>
                <w:sz w:val="18"/>
                <w:szCs w:val="18"/>
              </w:rPr>
              <w:t>NUMMER</w:t>
            </w:r>
            <w:r w:rsidRPr="00157223">
              <w:rPr>
                <w:rFonts w:eastAsia="Batang"/>
                <w:sz w:val="18"/>
                <w:szCs w:val="18"/>
              </w:rPr>
              <w:softHyphen/>
              <w:t>AANDUIDING</w:t>
            </w:r>
          </w:p>
        </w:tc>
        <w:tc>
          <w:tcPr>
            <w:tcW w:w="2105" w:type="dxa"/>
          </w:tcPr>
          <w:p w14:paraId="5B6E5503" w14:textId="77777777" w:rsidR="00273F7D" w:rsidRDefault="00273F7D" w:rsidP="003641CC">
            <w:pPr>
              <w:rPr>
                <w:rFonts w:eastAsia="Batang"/>
                <w:sz w:val="18"/>
                <w:szCs w:val="18"/>
              </w:rPr>
            </w:pPr>
            <w:r>
              <w:rPr>
                <w:rFonts w:eastAsia="Batang"/>
                <w:sz w:val="18"/>
                <w:szCs w:val="18"/>
              </w:rPr>
              <w:t>Adressen en gebouwen</w:t>
            </w:r>
          </w:p>
        </w:tc>
        <w:tc>
          <w:tcPr>
            <w:tcW w:w="3261" w:type="dxa"/>
          </w:tcPr>
          <w:p w14:paraId="32C048AE" w14:textId="1F511D8C" w:rsidR="00273F7D" w:rsidRDefault="00273F7D" w:rsidP="003641CC">
            <w:pPr>
              <w:rPr>
                <w:rFonts w:eastAsia="Batang"/>
                <w:sz w:val="18"/>
                <w:szCs w:val="18"/>
              </w:rPr>
            </w:pPr>
          </w:p>
        </w:tc>
      </w:tr>
      <w:tr w:rsidR="00273F7D" w14:paraId="17608FF1" w14:textId="77777777" w:rsidTr="00273F7D">
        <w:tc>
          <w:tcPr>
            <w:tcW w:w="3922" w:type="dxa"/>
          </w:tcPr>
          <w:p w14:paraId="4364FDB5" w14:textId="77777777" w:rsidR="00273F7D" w:rsidRPr="00157223" w:rsidRDefault="00273F7D" w:rsidP="003641CC">
            <w:pPr>
              <w:rPr>
                <w:rFonts w:eastAsia="Batang"/>
                <w:sz w:val="18"/>
                <w:szCs w:val="18"/>
              </w:rPr>
            </w:pPr>
            <w:r w:rsidRPr="00157223">
              <w:rPr>
                <w:rFonts w:eastAsia="Batang"/>
                <w:sz w:val="18"/>
                <w:szCs w:val="18"/>
              </w:rPr>
              <w:t>OPENBARE RUIMTE</w:t>
            </w:r>
          </w:p>
        </w:tc>
        <w:tc>
          <w:tcPr>
            <w:tcW w:w="2105" w:type="dxa"/>
          </w:tcPr>
          <w:p w14:paraId="1465E9A4" w14:textId="77777777" w:rsidR="00273F7D" w:rsidRDefault="00273F7D" w:rsidP="003641CC">
            <w:pPr>
              <w:rPr>
                <w:rFonts w:eastAsia="Batang"/>
                <w:sz w:val="18"/>
                <w:szCs w:val="18"/>
              </w:rPr>
            </w:pPr>
            <w:r>
              <w:rPr>
                <w:rFonts w:eastAsia="Batang"/>
                <w:sz w:val="18"/>
                <w:szCs w:val="18"/>
              </w:rPr>
              <w:t>Adressen en gebouwen</w:t>
            </w:r>
          </w:p>
        </w:tc>
        <w:tc>
          <w:tcPr>
            <w:tcW w:w="3261" w:type="dxa"/>
          </w:tcPr>
          <w:p w14:paraId="24C0E6BC" w14:textId="05E73AA3" w:rsidR="00273F7D" w:rsidRDefault="00273F7D" w:rsidP="003641CC">
            <w:pPr>
              <w:rPr>
                <w:rFonts w:eastAsia="Batang"/>
                <w:sz w:val="18"/>
                <w:szCs w:val="18"/>
              </w:rPr>
            </w:pPr>
          </w:p>
        </w:tc>
      </w:tr>
      <w:tr w:rsidR="00273F7D" w14:paraId="7C7B177A" w14:textId="77777777" w:rsidTr="00273F7D">
        <w:tc>
          <w:tcPr>
            <w:tcW w:w="3922" w:type="dxa"/>
          </w:tcPr>
          <w:p w14:paraId="6E7EDBA0" w14:textId="77777777" w:rsidR="00273F7D" w:rsidRPr="00157223" w:rsidRDefault="00273F7D" w:rsidP="003641CC">
            <w:pPr>
              <w:rPr>
                <w:rFonts w:eastAsia="Batang"/>
                <w:sz w:val="18"/>
                <w:szCs w:val="18"/>
              </w:rPr>
            </w:pPr>
            <w:r w:rsidRPr="00157223">
              <w:rPr>
                <w:rFonts w:eastAsia="Batang"/>
                <w:sz w:val="18"/>
                <w:szCs w:val="18"/>
              </w:rPr>
              <w:t>OVERIG GEBOUWD OBJECT</w:t>
            </w:r>
          </w:p>
        </w:tc>
        <w:tc>
          <w:tcPr>
            <w:tcW w:w="2105" w:type="dxa"/>
          </w:tcPr>
          <w:p w14:paraId="13BC897B" w14:textId="77777777" w:rsidR="00273F7D" w:rsidRDefault="00273F7D" w:rsidP="003641CC">
            <w:pPr>
              <w:rPr>
                <w:rFonts w:eastAsia="Batang"/>
                <w:sz w:val="18"/>
                <w:szCs w:val="18"/>
              </w:rPr>
            </w:pPr>
            <w:r>
              <w:rPr>
                <w:rFonts w:eastAsia="Batang"/>
                <w:sz w:val="18"/>
                <w:szCs w:val="18"/>
              </w:rPr>
              <w:t>Adressen en gebouwen</w:t>
            </w:r>
          </w:p>
        </w:tc>
        <w:tc>
          <w:tcPr>
            <w:tcW w:w="3261" w:type="dxa"/>
          </w:tcPr>
          <w:p w14:paraId="42F2ED01" w14:textId="12C12A3A" w:rsidR="00273F7D" w:rsidRDefault="00273F7D" w:rsidP="003641CC">
            <w:pPr>
              <w:rPr>
                <w:rFonts w:eastAsia="Batang"/>
                <w:sz w:val="18"/>
                <w:szCs w:val="18"/>
              </w:rPr>
            </w:pPr>
          </w:p>
        </w:tc>
      </w:tr>
      <w:tr w:rsidR="00273F7D" w14:paraId="3E4ADE8E" w14:textId="77777777" w:rsidTr="00273F7D">
        <w:tc>
          <w:tcPr>
            <w:tcW w:w="3922" w:type="dxa"/>
          </w:tcPr>
          <w:p w14:paraId="1940948A" w14:textId="12AC64CE" w:rsidR="00273F7D" w:rsidRPr="00157223" w:rsidRDefault="00273F7D" w:rsidP="003641CC">
            <w:pPr>
              <w:rPr>
                <w:rFonts w:eastAsia="Batang"/>
                <w:sz w:val="18"/>
                <w:szCs w:val="18"/>
              </w:rPr>
            </w:pPr>
            <w:r w:rsidRPr="00157223">
              <w:rPr>
                <w:rFonts w:eastAsia="Batang"/>
                <w:sz w:val="18"/>
                <w:szCs w:val="18"/>
              </w:rPr>
              <w:t xml:space="preserve">OVERIG </w:t>
            </w:r>
            <w:ins w:id="7998" w:author="Arjan Kloosterboer" w:date="2017-03-15T18:02:00Z">
              <w:r w:rsidRPr="00273F7D">
                <w:rPr>
                  <w:rFonts w:eastAsia="Batang"/>
                  <w:sz w:val="18"/>
                  <w:szCs w:val="18"/>
                </w:rPr>
                <w:t>BENOEMD</w:t>
              </w:r>
              <w:r w:rsidRPr="00157223">
                <w:rPr>
                  <w:rFonts w:eastAsia="Batang"/>
                  <w:sz w:val="18"/>
                  <w:szCs w:val="18"/>
                </w:rPr>
                <w:t xml:space="preserve"> </w:t>
              </w:r>
            </w:ins>
            <w:r w:rsidRPr="00157223">
              <w:rPr>
                <w:rFonts w:eastAsia="Batang"/>
                <w:sz w:val="18"/>
                <w:szCs w:val="18"/>
              </w:rPr>
              <w:t>TERREIN</w:t>
            </w:r>
          </w:p>
        </w:tc>
        <w:tc>
          <w:tcPr>
            <w:tcW w:w="2105" w:type="dxa"/>
          </w:tcPr>
          <w:p w14:paraId="5D8F374A" w14:textId="77777777" w:rsidR="00273F7D" w:rsidRDefault="00273F7D" w:rsidP="003641CC">
            <w:pPr>
              <w:rPr>
                <w:rFonts w:eastAsia="Batang"/>
                <w:sz w:val="18"/>
                <w:szCs w:val="18"/>
              </w:rPr>
            </w:pPr>
            <w:r>
              <w:rPr>
                <w:rFonts w:eastAsia="Batang"/>
                <w:sz w:val="18"/>
                <w:szCs w:val="18"/>
              </w:rPr>
              <w:t>Adressen en gebouwen</w:t>
            </w:r>
          </w:p>
        </w:tc>
        <w:tc>
          <w:tcPr>
            <w:tcW w:w="3261" w:type="dxa"/>
          </w:tcPr>
          <w:p w14:paraId="5A4904D2" w14:textId="77777777" w:rsidR="00273F7D" w:rsidRDefault="00273F7D" w:rsidP="003641CC">
            <w:pPr>
              <w:rPr>
                <w:rFonts w:eastAsia="Batang"/>
                <w:sz w:val="18"/>
                <w:szCs w:val="18"/>
              </w:rPr>
            </w:pPr>
            <w:r>
              <w:rPr>
                <w:rFonts w:eastAsia="Batang"/>
                <w:sz w:val="18"/>
                <w:szCs w:val="18"/>
              </w:rPr>
              <w:t>Naam gewijzigd</w:t>
            </w:r>
          </w:p>
        </w:tc>
      </w:tr>
      <w:tr w:rsidR="00273F7D" w14:paraId="6E8998EE" w14:textId="77777777" w:rsidTr="00273F7D">
        <w:tc>
          <w:tcPr>
            <w:tcW w:w="3922" w:type="dxa"/>
          </w:tcPr>
          <w:p w14:paraId="5948C780" w14:textId="77777777" w:rsidR="00273F7D" w:rsidRPr="00157223" w:rsidRDefault="00273F7D" w:rsidP="003641CC">
            <w:pPr>
              <w:rPr>
                <w:rFonts w:eastAsia="Batang"/>
                <w:sz w:val="18"/>
                <w:szCs w:val="18"/>
              </w:rPr>
            </w:pPr>
            <w:r w:rsidRPr="00157223">
              <w:rPr>
                <w:rFonts w:eastAsia="Batang"/>
                <w:sz w:val="18"/>
                <w:szCs w:val="18"/>
              </w:rPr>
              <w:t>OVERIGE ADRESSEERBAAR OBJECT AANDUIDING</w:t>
            </w:r>
          </w:p>
        </w:tc>
        <w:tc>
          <w:tcPr>
            <w:tcW w:w="2105" w:type="dxa"/>
          </w:tcPr>
          <w:p w14:paraId="581A5224" w14:textId="77777777" w:rsidR="00273F7D" w:rsidRDefault="00273F7D" w:rsidP="003641CC">
            <w:pPr>
              <w:rPr>
                <w:rFonts w:eastAsia="Batang"/>
                <w:sz w:val="18"/>
                <w:szCs w:val="18"/>
              </w:rPr>
            </w:pPr>
            <w:r>
              <w:rPr>
                <w:rFonts w:eastAsia="Batang"/>
                <w:sz w:val="18"/>
                <w:szCs w:val="18"/>
              </w:rPr>
              <w:t>Adressen en gebouwen</w:t>
            </w:r>
          </w:p>
        </w:tc>
        <w:tc>
          <w:tcPr>
            <w:tcW w:w="3261" w:type="dxa"/>
          </w:tcPr>
          <w:p w14:paraId="04CE045A" w14:textId="7720FA3F" w:rsidR="00273F7D" w:rsidRDefault="00273F7D" w:rsidP="003641CC">
            <w:pPr>
              <w:rPr>
                <w:rFonts w:eastAsia="Batang"/>
                <w:sz w:val="18"/>
                <w:szCs w:val="18"/>
              </w:rPr>
            </w:pPr>
          </w:p>
        </w:tc>
      </w:tr>
      <w:tr w:rsidR="00273F7D" w14:paraId="1902D96C" w14:textId="77777777" w:rsidTr="00273F7D">
        <w:tc>
          <w:tcPr>
            <w:tcW w:w="3922" w:type="dxa"/>
          </w:tcPr>
          <w:p w14:paraId="2FBCD10E" w14:textId="77777777" w:rsidR="00273F7D" w:rsidRPr="00157223" w:rsidRDefault="00273F7D" w:rsidP="003641CC">
            <w:pPr>
              <w:rPr>
                <w:rFonts w:eastAsia="Batang"/>
                <w:sz w:val="18"/>
                <w:szCs w:val="18"/>
              </w:rPr>
            </w:pPr>
            <w:r w:rsidRPr="00157223">
              <w:rPr>
                <w:rFonts w:eastAsia="Batang"/>
                <w:sz w:val="18"/>
                <w:szCs w:val="18"/>
              </w:rPr>
              <w:t>PAND</w:t>
            </w:r>
          </w:p>
        </w:tc>
        <w:tc>
          <w:tcPr>
            <w:tcW w:w="2105" w:type="dxa"/>
          </w:tcPr>
          <w:p w14:paraId="79ACE3D1" w14:textId="77777777" w:rsidR="00273F7D" w:rsidRDefault="00273F7D" w:rsidP="003641CC">
            <w:pPr>
              <w:rPr>
                <w:rFonts w:eastAsia="Batang"/>
                <w:sz w:val="18"/>
                <w:szCs w:val="18"/>
              </w:rPr>
            </w:pPr>
            <w:r>
              <w:rPr>
                <w:rFonts w:eastAsia="Batang"/>
                <w:sz w:val="18"/>
                <w:szCs w:val="18"/>
              </w:rPr>
              <w:t>Adressen en gebouwen</w:t>
            </w:r>
          </w:p>
        </w:tc>
        <w:tc>
          <w:tcPr>
            <w:tcW w:w="3261" w:type="dxa"/>
          </w:tcPr>
          <w:p w14:paraId="78ACD20B" w14:textId="472D40B1" w:rsidR="00273F7D" w:rsidRDefault="00273F7D" w:rsidP="003641CC">
            <w:pPr>
              <w:rPr>
                <w:rFonts w:eastAsia="Batang"/>
                <w:sz w:val="18"/>
                <w:szCs w:val="18"/>
              </w:rPr>
            </w:pPr>
          </w:p>
        </w:tc>
      </w:tr>
      <w:tr w:rsidR="00273F7D" w14:paraId="468B7D5D" w14:textId="77777777" w:rsidTr="00273F7D">
        <w:tc>
          <w:tcPr>
            <w:tcW w:w="3922" w:type="dxa"/>
          </w:tcPr>
          <w:p w14:paraId="1D5BCD97" w14:textId="77777777" w:rsidR="00273F7D" w:rsidRPr="00157223" w:rsidRDefault="00273F7D" w:rsidP="003641CC">
            <w:pPr>
              <w:rPr>
                <w:rFonts w:eastAsia="Batang"/>
                <w:sz w:val="18"/>
                <w:szCs w:val="18"/>
              </w:rPr>
            </w:pPr>
            <w:r w:rsidRPr="00157223">
              <w:rPr>
                <w:rFonts w:eastAsia="Batang"/>
                <w:sz w:val="18"/>
                <w:szCs w:val="18"/>
              </w:rPr>
              <w:t>STAND</w:t>
            </w:r>
            <w:r w:rsidRPr="00157223">
              <w:rPr>
                <w:rFonts w:eastAsia="Batang"/>
                <w:sz w:val="18"/>
                <w:szCs w:val="18"/>
              </w:rPr>
              <w:softHyphen/>
              <w:t>PLAATS</w:t>
            </w:r>
          </w:p>
        </w:tc>
        <w:tc>
          <w:tcPr>
            <w:tcW w:w="2105" w:type="dxa"/>
          </w:tcPr>
          <w:p w14:paraId="65EAED06" w14:textId="77777777" w:rsidR="00273F7D" w:rsidRDefault="00273F7D" w:rsidP="003641CC">
            <w:pPr>
              <w:rPr>
                <w:rFonts w:eastAsia="Batang"/>
                <w:sz w:val="18"/>
                <w:szCs w:val="18"/>
              </w:rPr>
            </w:pPr>
            <w:r>
              <w:rPr>
                <w:rFonts w:eastAsia="Batang"/>
                <w:sz w:val="18"/>
                <w:szCs w:val="18"/>
              </w:rPr>
              <w:t>Adressen en gebouwen</w:t>
            </w:r>
          </w:p>
        </w:tc>
        <w:tc>
          <w:tcPr>
            <w:tcW w:w="3261" w:type="dxa"/>
          </w:tcPr>
          <w:p w14:paraId="0093F0DA" w14:textId="2E179F3E" w:rsidR="00273F7D" w:rsidRDefault="00273F7D" w:rsidP="003641CC">
            <w:pPr>
              <w:rPr>
                <w:rFonts w:eastAsia="Batang"/>
                <w:sz w:val="18"/>
                <w:szCs w:val="18"/>
              </w:rPr>
            </w:pPr>
          </w:p>
        </w:tc>
      </w:tr>
      <w:tr w:rsidR="00273F7D" w14:paraId="1720D007" w14:textId="77777777" w:rsidTr="00273F7D">
        <w:tc>
          <w:tcPr>
            <w:tcW w:w="3922" w:type="dxa"/>
          </w:tcPr>
          <w:p w14:paraId="70552C07" w14:textId="77777777" w:rsidR="00273F7D" w:rsidRPr="00157223" w:rsidRDefault="00273F7D" w:rsidP="003641CC">
            <w:pPr>
              <w:rPr>
                <w:rFonts w:eastAsia="Batang"/>
                <w:sz w:val="18"/>
                <w:szCs w:val="18"/>
              </w:rPr>
            </w:pPr>
            <w:r w:rsidRPr="00157223">
              <w:rPr>
                <w:rFonts w:eastAsia="Batang"/>
                <w:sz w:val="18"/>
                <w:szCs w:val="18"/>
              </w:rPr>
              <w:t>VERBLIJFSOBJECT</w:t>
            </w:r>
          </w:p>
        </w:tc>
        <w:tc>
          <w:tcPr>
            <w:tcW w:w="2105" w:type="dxa"/>
          </w:tcPr>
          <w:p w14:paraId="0E870CA5" w14:textId="77777777" w:rsidR="00273F7D" w:rsidRDefault="00273F7D" w:rsidP="003641CC">
            <w:pPr>
              <w:rPr>
                <w:rFonts w:eastAsia="Batang"/>
                <w:sz w:val="18"/>
                <w:szCs w:val="18"/>
              </w:rPr>
            </w:pPr>
            <w:r>
              <w:rPr>
                <w:rFonts w:eastAsia="Batang"/>
                <w:sz w:val="18"/>
                <w:szCs w:val="18"/>
              </w:rPr>
              <w:t>Adressen en gebouwen</w:t>
            </w:r>
          </w:p>
        </w:tc>
        <w:tc>
          <w:tcPr>
            <w:tcW w:w="3261" w:type="dxa"/>
          </w:tcPr>
          <w:p w14:paraId="6DFCD268" w14:textId="5B44D84D" w:rsidR="00273F7D" w:rsidRDefault="00273F7D" w:rsidP="003641CC">
            <w:pPr>
              <w:rPr>
                <w:rFonts w:eastAsia="Batang"/>
                <w:sz w:val="18"/>
                <w:szCs w:val="18"/>
              </w:rPr>
            </w:pPr>
          </w:p>
        </w:tc>
      </w:tr>
      <w:tr w:rsidR="00273F7D" w14:paraId="5C8EFE3D" w14:textId="77777777" w:rsidTr="00273F7D">
        <w:tc>
          <w:tcPr>
            <w:tcW w:w="3922" w:type="dxa"/>
          </w:tcPr>
          <w:p w14:paraId="60D953EA" w14:textId="77777777" w:rsidR="00273F7D" w:rsidRPr="00157223" w:rsidRDefault="00273F7D" w:rsidP="003641CC">
            <w:pPr>
              <w:rPr>
                <w:rFonts w:eastAsia="Batang"/>
                <w:sz w:val="18"/>
                <w:szCs w:val="18"/>
              </w:rPr>
            </w:pPr>
            <w:r w:rsidRPr="00157223">
              <w:rPr>
                <w:rFonts w:eastAsia="Batang"/>
                <w:sz w:val="18"/>
                <w:szCs w:val="18"/>
              </w:rPr>
              <w:t>WIJK</w:t>
            </w:r>
          </w:p>
        </w:tc>
        <w:tc>
          <w:tcPr>
            <w:tcW w:w="2105" w:type="dxa"/>
          </w:tcPr>
          <w:p w14:paraId="0C751AC4" w14:textId="77777777" w:rsidR="00273F7D" w:rsidRDefault="00273F7D" w:rsidP="003641CC">
            <w:pPr>
              <w:rPr>
                <w:rFonts w:eastAsia="Batang"/>
                <w:sz w:val="18"/>
                <w:szCs w:val="18"/>
              </w:rPr>
            </w:pPr>
            <w:r>
              <w:rPr>
                <w:rFonts w:eastAsia="Batang"/>
                <w:sz w:val="18"/>
                <w:szCs w:val="18"/>
              </w:rPr>
              <w:t>Adressen en gebouwen</w:t>
            </w:r>
          </w:p>
        </w:tc>
        <w:tc>
          <w:tcPr>
            <w:tcW w:w="3261" w:type="dxa"/>
          </w:tcPr>
          <w:p w14:paraId="0390941E" w14:textId="7B2AE673" w:rsidR="00273F7D" w:rsidRDefault="00273F7D" w:rsidP="003641CC">
            <w:pPr>
              <w:rPr>
                <w:rFonts w:eastAsia="Batang"/>
                <w:sz w:val="18"/>
                <w:szCs w:val="18"/>
              </w:rPr>
            </w:pPr>
          </w:p>
        </w:tc>
      </w:tr>
      <w:tr w:rsidR="00273F7D" w14:paraId="6A2A28A2" w14:textId="77777777" w:rsidTr="00273F7D">
        <w:tc>
          <w:tcPr>
            <w:tcW w:w="3922" w:type="dxa"/>
          </w:tcPr>
          <w:p w14:paraId="74BC64F7" w14:textId="77777777" w:rsidR="00273F7D" w:rsidRPr="00157223" w:rsidRDefault="00273F7D" w:rsidP="003641CC">
            <w:pPr>
              <w:rPr>
                <w:rFonts w:eastAsia="Batang"/>
                <w:sz w:val="18"/>
                <w:szCs w:val="18"/>
              </w:rPr>
            </w:pPr>
            <w:r w:rsidRPr="00157223">
              <w:rPr>
                <w:rFonts w:eastAsia="Batang"/>
                <w:sz w:val="18"/>
                <w:szCs w:val="18"/>
              </w:rPr>
              <w:t>WOONPLAATS</w:t>
            </w:r>
          </w:p>
        </w:tc>
        <w:tc>
          <w:tcPr>
            <w:tcW w:w="2105" w:type="dxa"/>
          </w:tcPr>
          <w:p w14:paraId="7A7A4CC4" w14:textId="77777777" w:rsidR="00273F7D" w:rsidRDefault="00273F7D" w:rsidP="003641CC">
            <w:pPr>
              <w:rPr>
                <w:rFonts w:eastAsia="Batang"/>
                <w:sz w:val="18"/>
                <w:szCs w:val="18"/>
              </w:rPr>
            </w:pPr>
            <w:r>
              <w:rPr>
                <w:rFonts w:eastAsia="Batang"/>
                <w:sz w:val="18"/>
                <w:szCs w:val="18"/>
              </w:rPr>
              <w:t>Adressen en gebouwen</w:t>
            </w:r>
          </w:p>
        </w:tc>
        <w:tc>
          <w:tcPr>
            <w:tcW w:w="3261" w:type="dxa"/>
          </w:tcPr>
          <w:p w14:paraId="40DFF0EA" w14:textId="37D7B9DF" w:rsidR="00273F7D" w:rsidRDefault="00273F7D" w:rsidP="003641CC">
            <w:pPr>
              <w:rPr>
                <w:rFonts w:eastAsia="Batang"/>
                <w:sz w:val="18"/>
                <w:szCs w:val="18"/>
              </w:rPr>
            </w:pPr>
          </w:p>
        </w:tc>
      </w:tr>
      <w:tr w:rsidR="00273F7D" w14:paraId="20BF34A0" w14:textId="77777777" w:rsidTr="00273F7D">
        <w:tc>
          <w:tcPr>
            <w:tcW w:w="3922" w:type="dxa"/>
          </w:tcPr>
          <w:p w14:paraId="6E65B0B5" w14:textId="77777777" w:rsidR="00273F7D" w:rsidRPr="00157223" w:rsidRDefault="00273F7D" w:rsidP="003641CC">
            <w:pPr>
              <w:rPr>
                <w:rFonts w:eastAsia="Batang"/>
                <w:sz w:val="18"/>
                <w:szCs w:val="18"/>
              </w:rPr>
            </w:pPr>
            <w:r w:rsidRPr="00157223">
              <w:rPr>
                <w:rFonts w:eastAsia="Batang"/>
                <w:sz w:val="18"/>
                <w:szCs w:val="18"/>
              </w:rPr>
              <w:t>APPARTEMENTSRECHT</w:t>
            </w:r>
          </w:p>
        </w:tc>
        <w:tc>
          <w:tcPr>
            <w:tcW w:w="2105" w:type="dxa"/>
          </w:tcPr>
          <w:p w14:paraId="4E38F222" w14:textId="77777777" w:rsidR="00273F7D" w:rsidRDefault="00273F7D" w:rsidP="003641CC">
            <w:pPr>
              <w:rPr>
                <w:rFonts w:eastAsia="Batang"/>
                <w:sz w:val="18"/>
                <w:szCs w:val="18"/>
              </w:rPr>
            </w:pPr>
            <w:r>
              <w:rPr>
                <w:rFonts w:eastAsia="Batang"/>
                <w:sz w:val="18"/>
                <w:szCs w:val="18"/>
              </w:rPr>
              <w:t>Kadaster</w:t>
            </w:r>
          </w:p>
        </w:tc>
        <w:tc>
          <w:tcPr>
            <w:tcW w:w="3261" w:type="dxa"/>
          </w:tcPr>
          <w:p w14:paraId="79ADEF38" w14:textId="6A026FA9" w:rsidR="00273F7D" w:rsidRDefault="00273F7D" w:rsidP="003641CC">
            <w:pPr>
              <w:rPr>
                <w:rFonts w:eastAsia="Batang"/>
                <w:sz w:val="18"/>
                <w:szCs w:val="18"/>
              </w:rPr>
            </w:pPr>
          </w:p>
        </w:tc>
      </w:tr>
      <w:tr w:rsidR="00273F7D" w14:paraId="20C92C9B" w14:textId="77777777" w:rsidTr="00273F7D">
        <w:tc>
          <w:tcPr>
            <w:tcW w:w="3922" w:type="dxa"/>
          </w:tcPr>
          <w:p w14:paraId="6252AC93" w14:textId="77777777" w:rsidR="00273F7D" w:rsidRPr="00157223" w:rsidRDefault="00273F7D" w:rsidP="003641CC">
            <w:pPr>
              <w:rPr>
                <w:rFonts w:eastAsia="Batang"/>
                <w:sz w:val="18"/>
                <w:szCs w:val="18"/>
              </w:rPr>
            </w:pPr>
            <w:r w:rsidRPr="00157223">
              <w:rPr>
                <w:rFonts w:eastAsia="Batang"/>
                <w:sz w:val="18"/>
                <w:szCs w:val="18"/>
              </w:rPr>
              <w:t>KADASTRAAL PERCEEL</w:t>
            </w:r>
          </w:p>
        </w:tc>
        <w:tc>
          <w:tcPr>
            <w:tcW w:w="2105" w:type="dxa"/>
          </w:tcPr>
          <w:p w14:paraId="18B36410" w14:textId="77777777" w:rsidR="00273F7D" w:rsidRDefault="00273F7D" w:rsidP="003641CC">
            <w:pPr>
              <w:rPr>
                <w:rFonts w:eastAsia="Batang"/>
                <w:sz w:val="18"/>
                <w:szCs w:val="18"/>
              </w:rPr>
            </w:pPr>
            <w:r>
              <w:rPr>
                <w:rFonts w:eastAsia="Batang"/>
                <w:sz w:val="18"/>
                <w:szCs w:val="18"/>
              </w:rPr>
              <w:t>Kadaster</w:t>
            </w:r>
          </w:p>
        </w:tc>
        <w:tc>
          <w:tcPr>
            <w:tcW w:w="3261" w:type="dxa"/>
          </w:tcPr>
          <w:p w14:paraId="3512796D" w14:textId="7A828374" w:rsidR="00273F7D" w:rsidRDefault="00273F7D" w:rsidP="003641CC">
            <w:pPr>
              <w:rPr>
                <w:rFonts w:eastAsia="Batang"/>
                <w:sz w:val="18"/>
                <w:szCs w:val="18"/>
              </w:rPr>
            </w:pPr>
          </w:p>
        </w:tc>
      </w:tr>
      <w:tr w:rsidR="00273F7D" w14:paraId="6AAFD15B" w14:textId="77777777" w:rsidTr="00273F7D">
        <w:tc>
          <w:tcPr>
            <w:tcW w:w="3922" w:type="dxa"/>
          </w:tcPr>
          <w:p w14:paraId="60C10043" w14:textId="77777777" w:rsidR="00273F7D" w:rsidRPr="00157223" w:rsidRDefault="00273F7D" w:rsidP="003641CC">
            <w:pPr>
              <w:rPr>
                <w:rFonts w:eastAsia="Batang"/>
                <w:sz w:val="18"/>
                <w:szCs w:val="18"/>
              </w:rPr>
            </w:pPr>
            <w:r w:rsidRPr="00157223">
              <w:rPr>
                <w:rFonts w:eastAsia="Batang"/>
                <w:sz w:val="18"/>
                <w:szCs w:val="18"/>
              </w:rPr>
              <w:t>ZAKELIJK RECHT</w:t>
            </w:r>
          </w:p>
        </w:tc>
        <w:tc>
          <w:tcPr>
            <w:tcW w:w="2105" w:type="dxa"/>
          </w:tcPr>
          <w:p w14:paraId="6733EEE4" w14:textId="77777777" w:rsidR="00273F7D" w:rsidRDefault="00273F7D" w:rsidP="003641CC">
            <w:pPr>
              <w:rPr>
                <w:rFonts w:eastAsia="Batang"/>
                <w:sz w:val="18"/>
                <w:szCs w:val="18"/>
              </w:rPr>
            </w:pPr>
            <w:r>
              <w:rPr>
                <w:rFonts w:eastAsia="Batang"/>
                <w:sz w:val="18"/>
                <w:szCs w:val="18"/>
              </w:rPr>
              <w:t>Kadaster</w:t>
            </w:r>
          </w:p>
        </w:tc>
        <w:tc>
          <w:tcPr>
            <w:tcW w:w="3261" w:type="dxa"/>
          </w:tcPr>
          <w:p w14:paraId="4E6097E3" w14:textId="7BF9E9E8" w:rsidR="00273F7D" w:rsidRDefault="00273F7D" w:rsidP="003641CC">
            <w:pPr>
              <w:rPr>
                <w:rFonts w:eastAsia="Batang"/>
                <w:sz w:val="18"/>
                <w:szCs w:val="18"/>
              </w:rPr>
            </w:pPr>
          </w:p>
        </w:tc>
      </w:tr>
      <w:tr w:rsidR="00273F7D" w14:paraId="5DCCC691" w14:textId="77777777" w:rsidTr="00273F7D">
        <w:tc>
          <w:tcPr>
            <w:tcW w:w="3922" w:type="dxa"/>
          </w:tcPr>
          <w:p w14:paraId="75FF6D7E" w14:textId="4305B6AC" w:rsidR="00273F7D" w:rsidRPr="00157223" w:rsidRDefault="00273F7D" w:rsidP="003641CC">
            <w:pPr>
              <w:rPr>
                <w:rFonts w:eastAsia="Batang"/>
                <w:sz w:val="18"/>
                <w:szCs w:val="18"/>
              </w:rPr>
            </w:pPr>
            <w:r w:rsidRPr="00157223">
              <w:rPr>
                <w:rFonts w:eastAsia="Batang"/>
                <w:sz w:val="18"/>
                <w:szCs w:val="18"/>
              </w:rPr>
              <w:t xml:space="preserve">ANDER </w:t>
            </w:r>
            <w:del w:id="7999" w:author="Arjan Kloosterboer" w:date="2017-03-15T18:02:00Z">
              <w:r w:rsidRPr="00273F7D" w:rsidDel="00273F7D">
                <w:rPr>
                  <w:rFonts w:eastAsia="Batang"/>
                  <w:sz w:val="18"/>
                  <w:szCs w:val="18"/>
                </w:rPr>
                <w:delText xml:space="preserve">BUITENLANDS </w:delText>
              </w:r>
            </w:del>
            <w:r w:rsidRPr="00157223">
              <w:rPr>
                <w:rFonts w:eastAsia="Batang"/>
                <w:sz w:val="18"/>
                <w:szCs w:val="18"/>
              </w:rPr>
              <w:t>NIET-NATUURLIJK PERSOON</w:t>
            </w:r>
          </w:p>
        </w:tc>
        <w:tc>
          <w:tcPr>
            <w:tcW w:w="2105" w:type="dxa"/>
          </w:tcPr>
          <w:p w14:paraId="63186804" w14:textId="77777777" w:rsidR="00273F7D" w:rsidRDefault="00273F7D" w:rsidP="003641CC">
            <w:pPr>
              <w:rPr>
                <w:rFonts w:eastAsia="Batang"/>
                <w:sz w:val="18"/>
                <w:szCs w:val="18"/>
              </w:rPr>
            </w:pPr>
            <w:r>
              <w:rPr>
                <w:rFonts w:eastAsia="Batang"/>
                <w:sz w:val="18"/>
                <w:szCs w:val="18"/>
              </w:rPr>
              <w:t>Subject</w:t>
            </w:r>
          </w:p>
        </w:tc>
        <w:tc>
          <w:tcPr>
            <w:tcW w:w="3261" w:type="dxa"/>
          </w:tcPr>
          <w:p w14:paraId="3A5B5B5D" w14:textId="77777777" w:rsidR="00273F7D" w:rsidRDefault="00273F7D" w:rsidP="003641CC">
            <w:pPr>
              <w:rPr>
                <w:rFonts w:eastAsia="Batang"/>
                <w:sz w:val="18"/>
                <w:szCs w:val="18"/>
              </w:rPr>
            </w:pPr>
            <w:r>
              <w:rPr>
                <w:rFonts w:eastAsia="Batang"/>
                <w:sz w:val="18"/>
                <w:szCs w:val="18"/>
              </w:rPr>
              <w:t>Naam gewijzigd</w:t>
            </w:r>
          </w:p>
        </w:tc>
      </w:tr>
      <w:tr w:rsidR="00273F7D" w14:paraId="464EC965" w14:textId="77777777" w:rsidTr="00273F7D">
        <w:tc>
          <w:tcPr>
            <w:tcW w:w="3922" w:type="dxa"/>
          </w:tcPr>
          <w:p w14:paraId="13EA82F8" w14:textId="77777777" w:rsidR="00273F7D" w:rsidRPr="00157223" w:rsidRDefault="00273F7D" w:rsidP="003641CC">
            <w:pPr>
              <w:rPr>
                <w:rFonts w:eastAsia="Batang"/>
                <w:sz w:val="18"/>
                <w:szCs w:val="18"/>
              </w:rPr>
            </w:pPr>
            <w:r w:rsidRPr="00157223">
              <w:rPr>
                <w:rFonts w:eastAsia="Batang"/>
                <w:sz w:val="18"/>
                <w:szCs w:val="18"/>
              </w:rPr>
              <w:t>ANDER NATUURLIJK PERSOON</w:t>
            </w:r>
          </w:p>
        </w:tc>
        <w:tc>
          <w:tcPr>
            <w:tcW w:w="2105" w:type="dxa"/>
          </w:tcPr>
          <w:p w14:paraId="26AF12DA" w14:textId="77777777" w:rsidR="00273F7D" w:rsidRDefault="00273F7D" w:rsidP="003641CC">
            <w:pPr>
              <w:rPr>
                <w:rFonts w:eastAsia="Batang"/>
                <w:sz w:val="18"/>
                <w:szCs w:val="18"/>
              </w:rPr>
            </w:pPr>
            <w:r>
              <w:rPr>
                <w:rFonts w:eastAsia="Batang"/>
                <w:sz w:val="18"/>
                <w:szCs w:val="18"/>
              </w:rPr>
              <w:t>Subject</w:t>
            </w:r>
          </w:p>
        </w:tc>
        <w:tc>
          <w:tcPr>
            <w:tcW w:w="3261" w:type="dxa"/>
          </w:tcPr>
          <w:p w14:paraId="2572F5DC" w14:textId="3C801359" w:rsidR="00273F7D" w:rsidRDefault="00273F7D" w:rsidP="003641CC">
            <w:pPr>
              <w:rPr>
                <w:rFonts w:eastAsia="Batang"/>
                <w:sz w:val="18"/>
                <w:szCs w:val="18"/>
              </w:rPr>
            </w:pPr>
          </w:p>
        </w:tc>
      </w:tr>
      <w:tr w:rsidR="00273F7D" w14:paraId="02D1ABDA" w14:textId="77777777" w:rsidTr="00273F7D">
        <w:tc>
          <w:tcPr>
            <w:tcW w:w="3922" w:type="dxa"/>
          </w:tcPr>
          <w:p w14:paraId="579104AD" w14:textId="1B66DDF5" w:rsidR="00273F7D" w:rsidRPr="00273F7D" w:rsidRDefault="00273F7D" w:rsidP="003641CC">
            <w:pPr>
              <w:rPr>
                <w:rFonts w:eastAsia="Batang"/>
                <w:sz w:val="18"/>
                <w:szCs w:val="18"/>
              </w:rPr>
            </w:pPr>
            <w:del w:id="8000" w:author="Arjan Kloosterboer" w:date="2017-03-15T18:03:00Z">
              <w:r w:rsidRPr="00273F7D" w:rsidDel="00273F7D">
                <w:rPr>
                  <w:rFonts w:eastAsia="Batang"/>
                  <w:sz w:val="18"/>
                  <w:szCs w:val="18"/>
                </w:rPr>
                <w:delText>HUISHOUDEN</w:delText>
              </w:r>
            </w:del>
          </w:p>
        </w:tc>
        <w:tc>
          <w:tcPr>
            <w:tcW w:w="2105" w:type="dxa"/>
          </w:tcPr>
          <w:p w14:paraId="716D4AA5" w14:textId="4B37167F" w:rsidR="00273F7D" w:rsidRPr="00273F7D" w:rsidRDefault="00273F7D" w:rsidP="003641CC">
            <w:pPr>
              <w:rPr>
                <w:rFonts w:eastAsia="Batang"/>
                <w:sz w:val="18"/>
                <w:szCs w:val="18"/>
              </w:rPr>
            </w:pPr>
            <w:del w:id="8001" w:author="Arjan Kloosterboer" w:date="2017-03-15T18:03:00Z">
              <w:r w:rsidRPr="00273F7D" w:rsidDel="00273F7D">
                <w:rPr>
                  <w:rFonts w:eastAsia="Batang"/>
                  <w:sz w:val="18"/>
                  <w:szCs w:val="18"/>
                </w:rPr>
                <w:delText>Subject</w:delText>
              </w:r>
            </w:del>
          </w:p>
        </w:tc>
        <w:tc>
          <w:tcPr>
            <w:tcW w:w="3261" w:type="dxa"/>
          </w:tcPr>
          <w:p w14:paraId="08D58811" w14:textId="77777777" w:rsidR="00273F7D" w:rsidRDefault="00273F7D" w:rsidP="003641CC">
            <w:pPr>
              <w:rPr>
                <w:rFonts w:eastAsia="Batang"/>
                <w:sz w:val="18"/>
                <w:szCs w:val="18"/>
              </w:rPr>
            </w:pPr>
            <w:r>
              <w:rPr>
                <w:rFonts w:eastAsia="Batang"/>
                <w:sz w:val="18"/>
                <w:szCs w:val="18"/>
              </w:rPr>
              <w:t>Vervallen</w:t>
            </w:r>
          </w:p>
        </w:tc>
      </w:tr>
      <w:tr w:rsidR="00273F7D" w14:paraId="2EF3F400" w14:textId="77777777" w:rsidTr="00273F7D">
        <w:tc>
          <w:tcPr>
            <w:tcW w:w="3922" w:type="dxa"/>
          </w:tcPr>
          <w:p w14:paraId="40BA7C19" w14:textId="77777777" w:rsidR="00273F7D" w:rsidRPr="00157223" w:rsidRDefault="00273F7D" w:rsidP="003641CC">
            <w:pPr>
              <w:rPr>
                <w:rFonts w:eastAsia="Batang"/>
                <w:sz w:val="18"/>
                <w:szCs w:val="18"/>
              </w:rPr>
            </w:pPr>
            <w:r w:rsidRPr="00157223">
              <w:rPr>
                <w:rFonts w:eastAsia="Batang"/>
                <w:sz w:val="18"/>
                <w:szCs w:val="18"/>
              </w:rPr>
              <w:t>INGESCHREVEN NIET-NATUURLIJK PERSOON</w:t>
            </w:r>
          </w:p>
        </w:tc>
        <w:tc>
          <w:tcPr>
            <w:tcW w:w="2105" w:type="dxa"/>
          </w:tcPr>
          <w:p w14:paraId="4D37A3E0" w14:textId="77777777" w:rsidR="00273F7D" w:rsidRDefault="00273F7D" w:rsidP="003641CC">
            <w:pPr>
              <w:rPr>
                <w:rFonts w:eastAsia="Batang"/>
                <w:sz w:val="18"/>
                <w:szCs w:val="18"/>
              </w:rPr>
            </w:pPr>
            <w:r>
              <w:rPr>
                <w:rFonts w:eastAsia="Batang"/>
                <w:sz w:val="18"/>
                <w:szCs w:val="18"/>
              </w:rPr>
              <w:t>Subject</w:t>
            </w:r>
          </w:p>
        </w:tc>
        <w:tc>
          <w:tcPr>
            <w:tcW w:w="3261" w:type="dxa"/>
          </w:tcPr>
          <w:p w14:paraId="6A969C38" w14:textId="4A6C3B60" w:rsidR="00273F7D" w:rsidRDefault="00273F7D" w:rsidP="003641CC">
            <w:pPr>
              <w:rPr>
                <w:rFonts w:eastAsia="Batang"/>
                <w:sz w:val="18"/>
                <w:szCs w:val="18"/>
              </w:rPr>
            </w:pPr>
          </w:p>
        </w:tc>
      </w:tr>
      <w:tr w:rsidR="00273F7D" w14:paraId="425D9D68" w14:textId="77777777" w:rsidTr="00273F7D">
        <w:tc>
          <w:tcPr>
            <w:tcW w:w="3922" w:type="dxa"/>
          </w:tcPr>
          <w:p w14:paraId="5FE46DCE" w14:textId="7E24FD5D" w:rsidR="00273F7D" w:rsidRPr="00273F7D" w:rsidRDefault="00273F7D" w:rsidP="003641CC">
            <w:pPr>
              <w:rPr>
                <w:rFonts w:eastAsia="Batang"/>
                <w:sz w:val="18"/>
                <w:szCs w:val="18"/>
              </w:rPr>
            </w:pPr>
            <w:del w:id="8002" w:author="Arjan Kloosterboer" w:date="2017-03-15T18:03:00Z">
              <w:r w:rsidRPr="00273F7D" w:rsidDel="00273F7D">
                <w:rPr>
                  <w:rFonts w:eastAsia="Batang"/>
                  <w:sz w:val="18"/>
                  <w:szCs w:val="18"/>
                </w:rPr>
                <w:delText>INGEZETENE</w:delText>
              </w:r>
            </w:del>
          </w:p>
        </w:tc>
        <w:tc>
          <w:tcPr>
            <w:tcW w:w="2105" w:type="dxa"/>
          </w:tcPr>
          <w:p w14:paraId="59554E74" w14:textId="627A052A" w:rsidR="00273F7D" w:rsidRPr="00273F7D" w:rsidRDefault="00273F7D" w:rsidP="003641CC">
            <w:pPr>
              <w:rPr>
                <w:rFonts w:eastAsia="Batang"/>
                <w:sz w:val="18"/>
                <w:szCs w:val="18"/>
              </w:rPr>
            </w:pPr>
            <w:del w:id="8003" w:author="Arjan Kloosterboer" w:date="2017-03-15T18:03:00Z">
              <w:r w:rsidRPr="00273F7D" w:rsidDel="00273F7D">
                <w:rPr>
                  <w:rFonts w:eastAsia="Batang"/>
                  <w:sz w:val="18"/>
                  <w:szCs w:val="18"/>
                </w:rPr>
                <w:delText>Subject</w:delText>
              </w:r>
            </w:del>
          </w:p>
        </w:tc>
        <w:tc>
          <w:tcPr>
            <w:tcW w:w="3261" w:type="dxa"/>
          </w:tcPr>
          <w:p w14:paraId="38AF9115" w14:textId="77777777" w:rsidR="00273F7D" w:rsidRDefault="00273F7D" w:rsidP="003641CC">
            <w:pPr>
              <w:rPr>
                <w:rFonts w:eastAsia="Batang"/>
                <w:sz w:val="18"/>
                <w:szCs w:val="18"/>
              </w:rPr>
            </w:pPr>
            <w:r>
              <w:rPr>
                <w:rFonts w:eastAsia="Batang"/>
                <w:sz w:val="18"/>
                <w:szCs w:val="18"/>
              </w:rPr>
              <w:t>Vervallen</w:t>
            </w:r>
          </w:p>
        </w:tc>
      </w:tr>
      <w:tr w:rsidR="00273F7D" w14:paraId="55E94B7F" w14:textId="77777777" w:rsidTr="00273F7D">
        <w:tc>
          <w:tcPr>
            <w:tcW w:w="3922" w:type="dxa"/>
          </w:tcPr>
          <w:p w14:paraId="1C6C8343" w14:textId="77777777" w:rsidR="00273F7D" w:rsidRPr="00157223" w:rsidRDefault="00273F7D" w:rsidP="003641CC">
            <w:pPr>
              <w:rPr>
                <w:rFonts w:eastAsia="Batang"/>
                <w:sz w:val="18"/>
                <w:szCs w:val="18"/>
              </w:rPr>
            </w:pPr>
            <w:r w:rsidRPr="00157223">
              <w:rPr>
                <w:rFonts w:eastAsia="Batang"/>
                <w:sz w:val="18"/>
                <w:szCs w:val="18"/>
              </w:rPr>
              <w:t>MAATSCHAPPELIJKE ACTIVITEIT</w:t>
            </w:r>
          </w:p>
        </w:tc>
        <w:tc>
          <w:tcPr>
            <w:tcW w:w="2105" w:type="dxa"/>
          </w:tcPr>
          <w:p w14:paraId="09F46B13" w14:textId="77777777" w:rsidR="00273F7D" w:rsidRDefault="00273F7D" w:rsidP="003641CC">
            <w:pPr>
              <w:rPr>
                <w:rFonts w:eastAsia="Batang"/>
                <w:sz w:val="18"/>
                <w:szCs w:val="18"/>
              </w:rPr>
            </w:pPr>
            <w:r>
              <w:rPr>
                <w:rFonts w:eastAsia="Batang"/>
                <w:sz w:val="18"/>
                <w:szCs w:val="18"/>
              </w:rPr>
              <w:t>Subject</w:t>
            </w:r>
          </w:p>
        </w:tc>
        <w:tc>
          <w:tcPr>
            <w:tcW w:w="3261" w:type="dxa"/>
          </w:tcPr>
          <w:p w14:paraId="00BC6131" w14:textId="2190AD6A" w:rsidR="00273F7D" w:rsidRDefault="00273F7D" w:rsidP="003641CC">
            <w:pPr>
              <w:rPr>
                <w:rFonts w:eastAsia="Batang"/>
                <w:sz w:val="18"/>
                <w:szCs w:val="18"/>
              </w:rPr>
            </w:pPr>
          </w:p>
        </w:tc>
      </w:tr>
      <w:tr w:rsidR="00273F7D" w14:paraId="795937AB" w14:textId="77777777" w:rsidTr="00273F7D">
        <w:tc>
          <w:tcPr>
            <w:tcW w:w="3922" w:type="dxa"/>
          </w:tcPr>
          <w:p w14:paraId="720237E7" w14:textId="4B49AC9F" w:rsidR="00273F7D" w:rsidRPr="00273F7D" w:rsidRDefault="00273F7D" w:rsidP="003641CC">
            <w:pPr>
              <w:rPr>
                <w:rFonts w:eastAsia="Batang"/>
                <w:sz w:val="18"/>
                <w:szCs w:val="18"/>
              </w:rPr>
            </w:pPr>
            <w:del w:id="8004" w:author="Arjan Kloosterboer" w:date="2017-03-15T18:03:00Z">
              <w:r w:rsidRPr="00273F7D" w:rsidDel="00273F7D">
                <w:rPr>
                  <w:rFonts w:eastAsia="Batang"/>
                  <w:sz w:val="18"/>
                  <w:szCs w:val="18"/>
                </w:rPr>
                <w:delText>NIET-INGEZETENE</w:delText>
              </w:r>
            </w:del>
          </w:p>
        </w:tc>
        <w:tc>
          <w:tcPr>
            <w:tcW w:w="2105" w:type="dxa"/>
          </w:tcPr>
          <w:p w14:paraId="5A278C62" w14:textId="4F88B9B8" w:rsidR="00273F7D" w:rsidRPr="00273F7D" w:rsidRDefault="00273F7D" w:rsidP="003641CC">
            <w:pPr>
              <w:rPr>
                <w:rFonts w:eastAsia="Batang"/>
                <w:sz w:val="18"/>
                <w:szCs w:val="18"/>
              </w:rPr>
            </w:pPr>
            <w:del w:id="8005" w:author="Arjan Kloosterboer" w:date="2017-03-15T18:03:00Z">
              <w:r w:rsidRPr="00273F7D" w:rsidDel="00273F7D">
                <w:rPr>
                  <w:rFonts w:eastAsia="Batang"/>
                  <w:sz w:val="18"/>
                  <w:szCs w:val="18"/>
                </w:rPr>
                <w:delText>Subject</w:delText>
              </w:r>
            </w:del>
          </w:p>
        </w:tc>
        <w:tc>
          <w:tcPr>
            <w:tcW w:w="3261" w:type="dxa"/>
          </w:tcPr>
          <w:p w14:paraId="3A4161FF" w14:textId="77777777" w:rsidR="00273F7D" w:rsidRDefault="00273F7D" w:rsidP="003641CC">
            <w:pPr>
              <w:rPr>
                <w:rFonts w:eastAsia="Batang"/>
                <w:sz w:val="18"/>
                <w:szCs w:val="18"/>
              </w:rPr>
            </w:pPr>
            <w:r>
              <w:rPr>
                <w:rFonts w:eastAsia="Batang"/>
                <w:sz w:val="18"/>
                <w:szCs w:val="18"/>
              </w:rPr>
              <w:t>Vervallen</w:t>
            </w:r>
          </w:p>
        </w:tc>
      </w:tr>
      <w:tr w:rsidR="00273F7D" w14:paraId="621D1EAE" w14:textId="77777777" w:rsidTr="00273F7D">
        <w:tc>
          <w:tcPr>
            <w:tcW w:w="3922" w:type="dxa"/>
          </w:tcPr>
          <w:p w14:paraId="6EB998A0" w14:textId="2627AF4B" w:rsidR="00273F7D" w:rsidRPr="00273F7D" w:rsidRDefault="00273F7D" w:rsidP="00273F7D">
            <w:pPr>
              <w:rPr>
                <w:rFonts w:eastAsia="Batang"/>
                <w:sz w:val="18"/>
                <w:szCs w:val="18"/>
              </w:rPr>
            </w:pPr>
            <w:bookmarkStart w:id="8006" w:name="_Hlk493758902"/>
            <w:ins w:id="8007" w:author="Arjan Kloosterboer" w:date="2017-03-15T18:04:00Z">
              <w:r w:rsidRPr="00273F7D">
                <w:rPr>
                  <w:rFonts w:eastAsia="Batang"/>
                  <w:sz w:val="18"/>
                  <w:szCs w:val="18"/>
                </w:rPr>
                <w:t>REISDOCUMENT</w:t>
              </w:r>
            </w:ins>
          </w:p>
        </w:tc>
        <w:tc>
          <w:tcPr>
            <w:tcW w:w="2105" w:type="dxa"/>
          </w:tcPr>
          <w:p w14:paraId="6121158E" w14:textId="5B7C963A" w:rsidR="00273F7D" w:rsidRDefault="00273F7D" w:rsidP="00273F7D">
            <w:pPr>
              <w:rPr>
                <w:rFonts w:eastAsia="Batang"/>
                <w:sz w:val="18"/>
                <w:szCs w:val="18"/>
              </w:rPr>
            </w:pPr>
            <w:ins w:id="8008" w:author="Arjan Kloosterboer" w:date="2017-03-15T18:04:00Z">
              <w:r>
                <w:rPr>
                  <w:rFonts w:eastAsia="Batang"/>
                  <w:sz w:val="18"/>
                  <w:szCs w:val="18"/>
                </w:rPr>
                <w:t>Subject</w:t>
              </w:r>
            </w:ins>
          </w:p>
        </w:tc>
        <w:tc>
          <w:tcPr>
            <w:tcW w:w="3261" w:type="dxa"/>
          </w:tcPr>
          <w:p w14:paraId="4D44C3EC" w14:textId="77777777" w:rsidR="00273F7D" w:rsidRDefault="00273F7D" w:rsidP="00273F7D">
            <w:pPr>
              <w:rPr>
                <w:rFonts w:eastAsia="Batang"/>
                <w:sz w:val="18"/>
                <w:szCs w:val="18"/>
              </w:rPr>
            </w:pPr>
            <w:r>
              <w:rPr>
                <w:rFonts w:eastAsia="Batang"/>
                <w:sz w:val="18"/>
                <w:szCs w:val="18"/>
              </w:rPr>
              <w:t>Toegevoegd</w:t>
            </w:r>
          </w:p>
        </w:tc>
      </w:tr>
      <w:tr w:rsidR="00273F7D" w14:paraId="5FDF3A0B" w14:textId="77777777" w:rsidTr="00273F7D">
        <w:tc>
          <w:tcPr>
            <w:tcW w:w="3922" w:type="dxa"/>
          </w:tcPr>
          <w:p w14:paraId="122EF346" w14:textId="77777777" w:rsidR="00273F7D" w:rsidRPr="00157223" w:rsidRDefault="00273F7D" w:rsidP="00273F7D">
            <w:pPr>
              <w:rPr>
                <w:rFonts w:eastAsia="Batang"/>
                <w:sz w:val="18"/>
                <w:szCs w:val="18"/>
              </w:rPr>
            </w:pPr>
            <w:r w:rsidRPr="00157223">
              <w:rPr>
                <w:rFonts w:eastAsia="Batang"/>
                <w:sz w:val="18"/>
                <w:szCs w:val="18"/>
              </w:rPr>
              <w:t>VESTIGING</w:t>
            </w:r>
          </w:p>
        </w:tc>
        <w:tc>
          <w:tcPr>
            <w:tcW w:w="2105" w:type="dxa"/>
          </w:tcPr>
          <w:p w14:paraId="2E3773C9" w14:textId="77777777" w:rsidR="00273F7D" w:rsidRDefault="00273F7D" w:rsidP="00273F7D">
            <w:pPr>
              <w:rPr>
                <w:rFonts w:eastAsia="Batang"/>
                <w:sz w:val="18"/>
                <w:szCs w:val="18"/>
              </w:rPr>
            </w:pPr>
            <w:r>
              <w:rPr>
                <w:rFonts w:eastAsia="Batang"/>
                <w:sz w:val="18"/>
                <w:szCs w:val="18"/>
              </w:rPr>
              <w:t>Subject</w:t>
            </w:r>
          </w:p>
        </w:tc>
        <w:tc>
          <w:tcPr>
            <w:tcW w:w="3261" w:type="dxa"/>
          </w:tcPr>
          <w:p w14:paraId="2061B811" w14:textId="37025989" w:rsidR="00273F7D" w:rsidRDefault="00273F7D" w:rsidP="00273F7D">
            <w:pPr>
              <w:rPr>
                <w:rFonts w:eastAsia="Batang"/>
                <w:sz w:val="18"/>
                <w:szCs w:val="18"/>
              </w:rPr>
            </w:pPr>
          </w:p>
        </w:tc>
      </w:tr>
      <w:tr w:rsidR="00273F7D" w14:paraId="7ABCF57A" w14:textId="77777777" w:rsidTr="00273F7D">
        <w:tc>
          <w:tcPr>
            <w:tcW w:w="3922" w:type="dxa"/>
          </w:tcPr>
          <w:p w14:paraId="11C297FB" w14:textId="43E4DFC2" w:rsidR="00273F7D" w:rsidRPr="00273F7D" w:rsidRDefault="00273F7D" w:rsidP="00273F7D">
            <w:pPr>
              <w:rPr>
                <w:rFonts w:eastAsia="Batang"/>
                <w:sz w:val="18"/>
                <w:szCs w:val="18"/>
              </w:rPr>
            </w:pPr>
            <w:ins w:id="8009" w:author="Arjan Kloosterboer" w:date="2017-03-15T18:04:00Z">
              <w:r w:rsidRPr="00273F7D">
                <w:rPr>
                  <w:rFonts w:eastAsia="Batang"/>
                  <w:sz w:val="18"/>
                  <w:szCs w:val="18"/>
                </w:rPr>
                <w:t>BEGROEID TERREINDEEL</w:t>
              </w:r>
            </w:ins>
          </w:p>
        </w:tc>
        <w:tc>
          <w:tcPr>
            <w:tcW w:w="2105" w:type="dxa"/>
          </w:tcPr>
          <w:p w14:paraId="714D45CE" w14:textId="3E68EE58" w:rsidR="00273F7D" w:rsidRDefault="00273F7D" w:rsidP="00273F7D">
            <w:pPr>
              <w:rPr>
                <w:rFonts w:eastAsia="Batang"/>
                <w:sz w:val="18"/>
                <w:szCs w:val="18"/>
              </w:rPr>
            </w:pPr>
            <w:ins w:id="8010" w:author="Arjan Kloosterboer" w:date="2017-03-15T18:04:00Z">
              <w:r>
                <w:rPr>
                  <w:rFonts w:eastAsia="Batang"/>
                  <w:sz w:val="18"/>
                  <w:szCs w:val="18"/>
                </w:rPr>
                <w:t>Topografie</w:t>
              </w:r>
            </w:ins>
          </w:p>
        </w:tc>
        <w:tc>
          <w:tcPr>
            <w:tcW w:w="3261" w:type="dxa"/>
          </w:tcPr>
          <w:p w14:paraId="3C7BF6EF" w14:textId="77777777" w:rsidR="00273F7D" w:rsidRDefault="00273F7D" w:rsidP="00273F7D">
            <w:pPr>
              <w:rPr>
                <w:rFonts w:eastAsia="Batang"/>
                <w:sz w:val="18"/>
                <w:szCs w:val="18"/>
              </w:rPr>
            </w:pPr>
            <w:r>
              <w:rPr>
                <w:rFonts w:eastAsia="Batang"/>
                <w:sz w:val="18"/>
                <w:szCs w:val="18"/>
              </w:rPr>
              <w:t>Toegevoegd</w:t>
            </w:r>
          </w:p>
        </w:tc>
      </w:tr>
      <w:tr w:rsidR="00273F7D" w14:paraId="791A3CCD" w14:textId="77777777" w:rsidTr="00273F7D">
        <w:tc>
          <w:tcPr>
            <w:tcW w:w="3922" w:type="dxa"/>
          </w:tcPr>
          <w:p w14:paraId="3E22548A" w14:textId="5A8C69C7" w:rsidR="00273F7D" w:rsidRPr="00273F7D" w:rsidRDefault="00273F7D" w:rsidP="00273F7D">
            <w:pPr>
              <w:rPr>
                <w:rFonts w:eastAsia="Batang"/>
                <w:sz w:val="18"/>
                <w:szCs w:val="18"/>
              </w:rPr>
            </w:pPr>
            <w:ins w:id="8011" w:author="Arjan Kloosterboer" w:date="2017-03-15T18:04:00Z">
              <w:r w:rsidRPr="00273F7D">
                <w:rPr>
                  <w:rFonts w:eastAsia="Batang"/>
                  <w:sz w:val="18"/>
                  <w:szCs w:val="18"/>
                </w:rPr>
                <w:t>FUNCTIONEEL GEBIED</w:t>
              </w:r>
            </w:ins>
          </w:p>
        </w:tc>
        <w:tc>
          <w:tcPr>
            <w:tcW w:w="2105" w:type="dxa"/>
          </w:tcPr>
          <w:p w14:paraId="4611F87E" w14:textId="57C2DFE4" w:rsidR="00273F7D" w:rsidRDefault="00273F7D" w:rsidP="00273F7D">
            <w:pPr>
              <w:rPr>
                <w:rFonts w:eastAsia="Batang"/>
                <w:sz w:val="18"/>
                <w:szCs w:val="18"/>
              </w:rPr>
            </w:pPr>
            <w:ins w:id="8012" w:author="Arjan Kloosterboer" w:date="2017-03-15T18:04:00Z">
              <w:r>
                <w:rPr>
                  <w:rFonts w:eastAsia="Batang"/>
                  <w:sz w:val="18"/>
                  <w:szCs w:val="18"/>
                </w:rPr>
                <w:t>Topografie</w:t>
              </w:r>
            </w:ins>
          </w:p>
        </w:tc>
        <w:tc>
          <w:tcPr>
            <w:tcW w:w="3261" w:type="dxa"/>
          </w:tcPr>
          <w:p w14:paraId="3A76C2C1" w14:textId="77777777" w:rsidR="00273F7D" w:rsidRDefault="00273F7D" w:rsidP="00273F7D">
            <w:pPr>
              <w:rPr>
                <w:rFonts w:eastAsia="Batang"/>
                <w:sz w:val="18"/>
                <w:szCs w:val="18"/>
              </w:rPr>
            </w:pPr>
            <w:r>
              <w:rPr>
                <w:rFonts w:eastAsia="Batang"/>
                <w:sz w:val="18"/>
                <w:szCs w:val="18"/>
              </w:rPr>
              <w:t>Toegevoegd</w:t>
            </w:r>
          </w:p>
        </w:tc>
      </w:tr>
      <w:tr w:rsidR="00273F7D" w14:paraId="509D3B46" w14:textId="77777777" w:rsidTr="00273F7D">
        <w:tc>
          <w:tcPr>
            <w:tcW w:w="3922" w:type="dxa"/>
          </w:tcPr>
          <w:p w14:paraId="7E9B8ABE" w14:textId="6A141D8B" w:rsidR="00273F7D" w:rsidRPr="00273F7D" w:rsidRDefault="00273F7D" w:rsidP="00273F7D">
            <w:pPr>
              <w:rPr>
                <w:rFonts w:eastAsia="Batang"/>
                <w:sz w:val="18"/>
                <w:szCs w:val="18"/>
              </w:rPr>
            </w:pPr>
            <w:ins w:id="8013" w:author="Arjan Kloosterboer" w:date="2017-03-15T18:04:00Z">
              <w:r w:rsidRPr="00273F7D">
                <w:rPr>
                  <w:rFonts w:eastAsia="Batang"/>
                  <w:sz w:val="18"/>
                  <w:szCs w:val="18"/>
                </w:rPr>
                <w:t>GEBOUWINSTALLATIE</w:t>
              </w:r>
            </w:ins>
          </w:p>
        </w:tc>
        <w:tc>
          <w:tcPr>
            <w:tcW w:w="2105" w:type="dxa"/>
          </w:tcPr>
          <w:p w14:paraId="3026880C" w14:textId="20BE5708" w:rsidR="00273F7D" w:rsidRDefault="00273F7D" w:rsidP="00273F7D">
            <w:pPr>
              <w:rPr>
                <w:rFonts w:eastAsia="Batang"/>
                <w:sz w:val="18"/>
                <w:szCs w:val="18"/>
              </w:rPr>
            </w:pPr>
            <w:ins w:id="8014" w:author="Arjan Kloosterboer" w:date="2017-03-15T18:04:00Z">
              <w:r>
                <w:rPr>
                  <w:rFonts w:eastAsia="Batang"/>
                  <w:sz w:val="18"/>
                  <w:szCs w:val="18"/>
                </w:rPr>
                <w:t>Topografie</w:t>
              </w:r>
            </w:ins>
          </w:p>
        </w:tc>
        <w:tc>
          <w:tcPr>
            <w:tcW w:w="3261" w:type="dxa"/>
          </w:tcPr>
          <w:p w14:paraId="513DF2EC" w14:textId="77777777" w:rsidR="00273F7D" w:rsidRDefault="00273F7D" w:rsidP="00273F7D">
            <w:pPr>
              <w:rPr>
                <w:rFonts w:eastAsia="Batang"/>
                <w:sz w:val="18"/>
                <w:szCs w:val="18"/>
              </w:rPr>
            </w:pPr>
            <w:r>
              <w:rPr>
                <w:rFonts w:eastAsia="Batang"/>
                <w:sz w:val="18"/>
                <w:szCs w:val="18"/>
              </w:rPr>
              <w:t>Toegevoegd</w:t>
            </w:r>
          </w:p>
        </w:tc>
      </w:tr>
      <w:tr w:rsidR="00273F7D" w14:paraId="4E7F6C46" w14:textId="77777777" w:rsidTr="00273F7D">
        <w:tc>
          <w:tcPr>
            <w:tcW w:w="3922" w:type="dxa"/>
          </w:tcPr>
          <w:p w14:paraId="3AF7C9B7" w14:textId="77777777" w:rsidR="00273F7D" w:rsidRPr="00157223" w:rsidRDefault="00273F7D" w:rsidP="00273F7D">
            <w:pPr>
              <w:rPr>
                <w:rFonts w:eastAsia="Batang"/>
                <w:sz w:val="18"/>
                <w:szCs w:val="18"/>
              </w:rPr>
            </w:pPr>
            <w:r w:rsidRPr="00157223">
              <w:rPr>
                <w:rFonts w:eastAsia="Batang"/>
                <w:sz w:val="18"/>
                <w:szCs w:val="18"/>
              </w:rPr>
              <w:t>INRICHTINGSELEMENT</w:t>
            </w:r>
          </w:p>
        </w:tc>
        <w:tc>
          <w:tcPr>
            <w:tcW w:w="2105" w:type="dxa"/>
          </w:tcPr>
          <w:p w14:paraId="4F0250CA" w14:textId="77777777" w:rsidR="00273F7D" w:rsidRDefault="00273F7D" w:rsidP="00273F7D">
            <w:pPr>
              <w:rPr>
                <w:rFonts w:eastAsia="Batang"/>
                <w:sz w:val="18"/>
                <w:szCs w:val="18"/>
              </w:rPr>
            </w:pPr>
            <w:r>
              <w:rPr>
                <w:rFonts w:eastAsia="Batang"/>
                <w:sz w:val="18"/>
                <w:szCs w:val="18"/>
              </w:rPr>
              <w:t>Topografie</w:t>
            </w:r>
          </w:p>
        </w:tc>
        <w:tc>
          <w:tcPr>
            <w:tcW w:w="3261" w:type="dxa"/>
          </w:tcPr>
          <w:p w14:paraId="26E23106" w14:textId="7E89B91C" w:rsidR="00273F7D" w:rsidRDefault="00273F7D" w:rsidP="00273F7D">
            <w:pPr>
              <w:rPr>
                <w:rFonts w:eastAsia="Batang"/>
                <w:sz w:val="18"/>
                <w:szCs w:val="18"/>
              </w:rPr>
            </w:pPr>
          </w:p>
        </w:tc>
      </w:tr>
      <w:tr w:rsidR="00273F7D" w14:paraId="52C3CE87" w14:textId="77777777" w:rsidTr="00273F7D">
        <w:tc>
          <w:tcPr>
            <w:tcW w:w="3922" w:type="dxa"/>
          </w:tcPr>
          <w:p w14:paraId="0969A302" w14:textId="77777777" w:rsidR="00273F7D" w:rsidRPr="00157223" w:rsidRDefault="00273F7D" w:rsidP="00273F7D">
            <w:pPr>
              <w:rPr>
                <w:rFonts w:eastAsia="Batang"/>
                <w:sz w:val="18"/>
                <w:szCs w:val="18"/>
              </w:rPr>
            </w:pPr>
            <w:r w:rsidRPr="00157223">
              <w:rPr>
                <w:rFonts w:eastAsia="Batang"/>
                <w:sz w:val="18"/>
                <w:szCs w:val="18"/>
              </w:rPr>
              <w:t>KUNSTWERKDEEL</w:t>
            </w:r>
          </w:p>
        </w:tc>
        <w:tc>
          <w:tcPr>
            <w:tcW w:w="2105" w:type="dxa"/>
          </w:tcPr>
          <w:p w14:paraId="349F3495" w14:textId="77777777" w:rsidR="00273F7D" w:rsidRDefault="00273F7D" w:rsidP="00273F7D">
            <w:pPr>
              <w:rPr>
                <w:rFonts w:eastAsia="Batang"/>
                <w:sz w:val="18"/>
                <w:szCs w:val="18"/>
              </w:rPr>
            </w:pPr>
            <w:r>
              <w:rPr>
                <w:rFonts w:eastAsia="Batang"/>
                <w:sz w:val="18"/>
                <w:szCs w:val="18"/>
              </w:rPr>
              <w:t>Topografie</w:t>
            </w:r>
          </w:p>
        </w:tc>
        <w:tc>
          <w:tcPr>
            <w:tcW w:w="3261" w:type="dxa"/>
          </w:tcPr>
          <w:p w14:paraId="5AB0FC16" w14:textId="6BEBA813" w:rsidR="00273F7D" w:rsidRDefault="00273F7D" w:rsidP="00273F7D">
            <w:pPr>
              <w:rPr>
                <w:rFonts w:eastAsia="Batang"/>
                <w:sz w:val="18"/>
                <w:szCs w:val="18"/>
              </w:rPr>
            </w:pPr>
          </w:p>
        </w:tc>
      </w:tr>
      <w:tr w:rsidR="00273F7D" w14:paraId="766766EA" w14:textId="77777777" w:rsidTr="00273F7D">
        <w:tc>
          <w:tcPr>
            <w:tcW w:w="3922" w:type="dxa"/>
          </w:tcPr>
          <w:p w14:paraId="3CD6F885" w14:textId="05834FA6" w:rsidR="00273F7D" w:rsidRPr="00273F7D" w:rsidRDefault="00273F7D" w:rsidP="00273F7D">
            <w:pPr>
              <w:rPr>
                <w:rFonts w:eastAsia="Batang"/>
                <w:sz w:val="18"/>
                <w:szCs w:val="18"/>
              </w:rPr>
            </w:pPr>
            <w:ins w:id="8015" w:author="Arjan Kloosterboer" w:date="2017-03-15T18:05:00Z">
              <w:r w:rsidRPr="00273F7D">
                <w:rPr>
                  <w:rFonts w:eastAsia="Batang"/>
                  <w:sz w:val="18"/>
                  <w:szCs w:val="18"/>
                </w:rPr>
                <w:t>ONBEGROEID TERREINDEEL</w:t>
              </w:r>
            </w:ins>
          </w:p>
        </w:tc>
        <w:tc>
          <w:tcPr>
            <w:tcW w:w="2105" w:type="dxa"/>
          </w:tcPr>
          <w:p w14:paraId="1E08DA3D" w14:textId="199359D1" w:rsidR="00273F7D" w:rsidRDefault="00273F7D" w:rsidP="00273F7D">
            <w:pPr>
              <w:rPr>
                <w:rFonts w:eastAsia="Batang"/>
                <w:sz w:val="18"/>
                <w:szCs w:val="18"/>
              </w:rPr>
            </w:pPr>
            <w:ins w:id="8016" w:author="Arjan Kloosterboer" w:date="2017-03-15T18:05:00Z">
              <w:r>
                <w:rPr>
                  <w:rFonts w:eastAsia="Batang"/>
                  <w:sz w:val="18"/>
                  <w:szCs w:val="18"/>
                </w:rPr>
                <w:t>Topografie</w:t>
              </w:r>
            </w:ins>
          </w:p>
        </w:tc>
        <w:tc>
          <w:tcPr>
            <w:tcW w:w="3261" w:type="dxa"/>
          </w:tcPr>
          <w:p w14:paraId="54A91A6B" w14:textId="77777777" w:rsidR="00273F7D" w:rsidRDefault="00273F7D" w:rsidP="00273F7D">
            <w:pPr>
              <w:rPr>
                <w:rFonts w:eastAsia="Batang"/>
                <w:sz w:val="18"/>
                <w:szCs w:val="18"/>
              </w:rPr>
            </w:pPr>
            <w:r>
              <w:rPr>
                <w:rFonts w:eastAsia="Batang"/>
                <w:sz w:val="18"/>
                <w:szCs w:val="18"/>
              </w:rPr>
              <w:t>Toegevoegd</w:t>
            </w:r>
          </w:p>
        </w:tc>
      </w:tr>
      <w:tr w:rsidR="00273F7D" w14:paraId="187B69B7" w14:textId="77777777" w:rsidTr="00273F7D">
        <w:tc>
          <w:tcPr>
            <w:tcW w:w="3922" w:type="dxa"/>
          </w:tcPr>
          <w:p w14:paraId="77E41C5C" w14:textId="44E9577B" w:rsidR="00273F7D" w:rsidRPr="00273F7D" w:rsidRDefault="00273F7D" w:rsidP="00273F7D">
            <w:pPr>
              <w:rPr>
                <w:rFonts w:eastAsia="Batang"/>
                <w:sz w:val="18"/>
                <w:szCs w:val="18"/>
              </w:rPr>
            </w:pPr>
            <w:ins w:id="8017" w:author="Arjan Kloosterboer" w:date="2017-03-15T18:05:00Z">
              <w:r w:rsidRPr="00273F7D">
                <w:rPr>
                  <w:rFonts w:eastAsia="Batang"/>
                  <w:sz w:val="18"/>
                  <w:szCs w:val="18"/>
                </w:rPr>
                <w:t>ONDERSTEUNEND WATERDEEL</w:t>
              </w:r>
            </w:ins>
          </w:p>
        </w:tc>
        <w:tc>
          <w:tcPr>
            <w:tcW w:w="2105" w:type="dxa"/>
          </w:tcPr>
          <w:p w14:paraId="0520F148" w14:textId="46CDD822" w:rsidR="00273F7D" w:rsidRDefault="00273F7D" w:rsidP="00273F7D">
            <w:pPr>
              <w:rPr>
                <w:rFonts w:eastAsia="Batang"/>
                <w:sz w:val="18"/>
                <w:szCs w:val="18"/>
              </w:rPr>
            </w:pPr>
            <w:ins w:id="8018" w:author="Arjan Kloosterboer" w:date="2017-03-15T18:05:00Z">
              <w:r>
                <w:rPr>
                  <w:rFonts w:eastAsia="Batang"/>
                  <w:sz w:val="18"/>
                  <w:szCs w:val="18"/>
                </w:rPr>
                <w:t>Topografie</w:t>
              </w:r>
            </w:ins>
          </w:p>
        </w:tc>
        <w:tc>
          <w:tcPr>
            <w:tcW w:w="3261" w:type="dxa"/>
          </w:tcPr>
          <w:p w14:paraId="5BD5145F" w14:textId="77777777" w:rsidR="00273F7D" w:rsidRDefault="00273F7D" w:rsidP="00273F7D">
            <w:pPr>
              <w:rPr>
                <w:rFonts w:eastAsia="Batang"/>
                <w:sz w:val="18"/>
                <w:szCs w:val="18"/>
              </w:rPr>
            </w:pPr>
            <w:r>
              <w:rPr>
                <w:rFonts w:eastAsia="Batang"/>
                <w:sz w:val="18"/>
                <w:szCs w:val="18"/>
              </w:rPr>
              <w:t>Toegevoegd</w:t>
            </w:r>
          </w:p>
        </w:tc>
      </w:tr>
      <w:tr w:rsidR="00273F7D" w14:paraId="756FBED1" w14:textId="77777777" w:rsidTr="00273F7D">
        <w:tc>
          <w:tcPr>
            <w:tcW w:w="3922" w:type="dxa"/>
          </w:tcPr>
          <w:p w14:paraId="519345DB" w14:textId="61E97102" w:rsidR="00273F7D" w:rsidRPr="00273F7D" w:rsidRDefault="00273F7D" w:rsidP="00273F7D">
            <w:pPr>
              <w:rPr>
                <w:rFonts w:eastAsia="Batang"/>
                <w:sz w:val="18"/>
                <w:szCs w:val="18"/>
              </w:rPr>
            </w:pPr>
            <w:ins w:id="8019" w:author="Arjan Kloosterboer" w:date="2017-03-15T18:05:00Z">
              <w:r w:rsidRPr="00273F7D">
                <w:rPr>
                  <w:rFonts w:eastAsia="Batang"/>
                  <w:sz w:val="18"/>
                  <w:szCs w:val="18"/>
                </w:rPr>
                <w:t>ONDERSTEUNEND WEGDEEL</w:t>
              </w:r>
            </w:ins>
          </w:p>
        </w:tc>
        <w:tc>
          <w:tcPr>
            <w:tcW w:w="2105" w:type="dxa"/>
          </w:tcPr>
          <w:p w14:paraId="19EBBB20" w14:textId="53A13FB4" w:rsidR="00273F7D" w:rsidRDefault="00273F7D" w:rsidP="00273F7D">
            <w:pPr>
              <w:rPr>
                <w:rFonts w:eastAsia="Batang"/>
                <w:sz w:val="18"/>
                <w:szCs w:val="18"/>
              </w:rPr>
            </w:pPr>
            <w:ins w:id="8020" w:author="Arjan Kloosterboer" w:date="2017-03-15T18:05:00Z">
              <w:r>
                <w:rPr>
                  <w:rFonts w:eastAsia="Batang"/>
                  <w:sz w:val="18"/>
                  <w:szCs w:val="18"/>
                </w:rPr>
                <w:t>Topografie</w:t>
              </w:r>
            </w:ins>
          </w:p>
        </w:tc>
        <w:tc>
          <w:tcPr>
            <w:tcW w:w="3261" w:type="dxa"/>
          </w:tcPr>
          <w:p w14:paraId="037688EE" w14:textId="77777777" w:rsidR="00273F7D" w:rsidRDefault="00273F7D" w:rsidP="00273F7D">
            <w:pPr>
              <w:rPr>
                <w:rFonts w:eastAsia="Batang"/>
                <w:sz w:val="18"/>
                <w:szCs w:val="18"/>
              </w:rPr>
            </w:pPr>
            <w:r>
              <w:rPr>
                <w:rFonts w:eastAsia="Batang"/>
                <w:sz w:val="18"/>
                <w:szCs w:val="18"/>
              </w:rPr>
              <w:t>Toegevoegd</w:t>
            </w:r>
          </w:p>
        </w:tc>
      </w:tr>
      <w:tr w:rsidR="00273F7D" w14:paraId="27CEF579" w14:textId="77777777" w:rsidTr="00273F7D">
        <w:tc>
          <w:tcPr>
            <w:tcW w:w="3922" w:type="dxa"/>
          </w:tcPr>
          <w:p w14:paraId="5AF84625" w14:textId="6C15BE65" w:rsidR="00273F7D" w:rsidRPr="00273F7D" w:rsidRDefault="00273F7D" w:rsidP="00273F7D">
            <w:pPr>
              <w:rPr>
                <w:rFonts w:eastAsia="Batang"/>
                <w:sz w:val="18"/>
                <w:szCs w:val="18"/>
              </w:rPr>
            </w:pPr>
            <w:ins w:id="8021" w:author="Arjan Kloosterboer" w:date="2017-03-15T18:05:00Z">
              <w:r w:rsidRPr="00273F7D">
                <w:rPr>
                  <w:rFonts w:eastAsia="Batang"/>
                  <w:sz w:val="18"/>
                  <w:szCs w:val="18"/>
                </w:rPr>
                <w:t>OVERBRUGGINGSDEEL</w:t>
              </w:r>
            </w:ins>
          </w:p>
        </w:tc>
        <w:tc>
          <w:tcPr>
            <w:tcW w:w="2105" w:type="dxa"/>
          </w:tcPr>
          <w:p w14:paraId="01A7DAC7" w14:textId="19361903" w:rsidR="00273F7D" w:rsidRDefault="00273F7D" w:rsidP="00273F7D">
            <w:pPr>
              <w:rPr>
                <w:rFonts w:eastAsia="Batang"/>
                <w:sz w:val="18"/>
                <w:szCs w:val="18"/>
              </w:rPr>
            </w:pPr>
            <w:ins w:id="8022" w:author="Arjan Kloosterboer" w:date="2017-03-15T18:05:00Z">
              <w:r>
                <w:rPr>
                  <w:rFonts w:eastAsia="Batang"/>
                  <w:sz w:val="18"/>
                  <w:szCs w:val="18"/>
                </w:rPr>
                <w:t>Topografie</w:t>
              </w:r>
            </w:ins>
          </w:p>
        </w:tc>
        <w:tc>
          <w:tcPr>
            <w:tcW w:w="3261" w:type="dxa"/>
          </w:tcPr>
          <w:p w14:paraId="1F80B5E6" w14:textId="77777777" w:rsidR="00273F7D" w:rsidRDefault="00273F7D" w:rsidP="00273F7D">
            <w:pPr>
              <w:rPr>
                <w:rFonts w:eastAsia="Batang"/>
                <w:sz w:val="18"/>
                <w:szCs w:val="18"/>
              </w:rPr>
            </w:pPr>
            <w:r>
              <w:rPr>
                <w:rFonts w:eastAsia="Batang"/>
                <w:sz w:val="18"/>
                <w:szCs w:val="18"/>
              </w:rPr>
              <w:t>Toegevoegd</w:t>
            </w:r>
          </w:p>
        </w:tc>
      </w:tr>
      <w:tr w:rsidR="00273F7D" w14:paraId="23A7C0C9" w14:textId="77777777" w:rsidTr="00273F7D">
        <w:tc>
          <w:tcPr>
            <w:tcW w:w="3922" w:type="dxa"/>
          </w:tcPr>
          <w:p w14:paraId="49ABFBC9" w14:textId="4B6A465B" w:rsidR="00273F7D" w:rsidRPr="00273F7D" w:rsidRDefault="00273F7D" w:rsidP="00273F7D">
            <w:pPr>
              <w:rPr>
                <w:rFonts w:eastAsia="Batang"/>
                <w:sz w:val="18"/>
                <w:szCs w:val="18"/>
              </w:rPr>
            </w:pPr>
            <w:ins w:id="8023" w:author="Arjan Kloosterboer" w:date="2017-03-15T18:05:00Z">
              <w:r w:rsidRPr="00273F7D">
                <w:rPr>
                  <w:rFonts w:eastAsia="Batang"/>
                  <w:sz w:val="18"/>
                  <w:szCs w:val="18"/>
                </w:rPr>
                <w:t>OVERIG BOUWWERK</w:t>
              </w:r>
            </w:ins>
          </w:p>
        </w:tc>
        <w:tc>
          <w:tcPr>
            <w:tcW w:w="2105" w:type="dxa"/>
          </w:tcPr>
          <w:p w14:paraId="65E72186" w14:textId="4719E8B9" w:rsidR="00273F7D" w:rsidRDefault="00273F7D" w:rsidP="00273F7D">
            <w:pPr>
              <w:rPr>
                <w:rFonts w:eastAsia="Batang"/>
                <w:sz w:val="18"/>
                <w:szCs w:val="18"/>
              </w:rPr>
            </w:pPr>
            <w:ins w:id="8024" w:author="Arjan Kloosterboer" w:date="2017-03-15T18:05:00Z">
              <w:r>
                <w:rPr>
                  <w:rFonts w:eastAsia="Batang"/>
                  <w:sz w:val="18"/>
                  <w:szCs w:val="18"/>
                </w:rPr>
                <w:t>Topografie</w:t>
              </w:r>
            </w:ins>
          </w:p>
        </w:tc>
        <w:tc>
          <w:tcPr>
            <w:tcW w:w="3261" w:type="dxa"/>
          </w:tcPr>
          <w:p w14:paraId="6EFE0F8F" w14:textId="77777777" w:rsidR="00273F7D" w:rsidRDefault="00273F7D" w:rsidP="00273F7D">
            <w:pPr>
              <w:rPr>
                <w:rFonts w:eastAsia="Batang"/>
                <w:sz w:val="18"/>
                <w:szCs w:val="18"/>
              </w:rPr>
            </w:pPr>
            <w:r>
              <w:rPr>
                <w:rFonts w:eastAsia="Batang"/>
                <w:sz w:val="18"/>
                <w:szCs w:val="18"/>
              </w:rPr>
              <w:t>Toegevoegd</w:t>
            </w:r>
          </w:p>
        </w:tc>
      </w:tr>
      <w:tr w:rsidR="00273F7D" w14:paraId="7C407126" w14:textId="77777777" w:rsidTr="00273F7D">
        <w:tc>
          <w:tcPr>
            <w:tcW w:w="3922" w:type="dxa"/>
          </w:tcPr>
          <w:p w14:paraId="759B9EC8" w14:textId="4801EEFA" w:rsidR="00273F7D" w:rsidRPr="00273F7D" w:rsidRDefault="00273F7D" w:rsidP="00273F7D">
            <w:pPr>
              <w:rPr>
                <w:rFonts w:eastAsia="Batang"/>
                <w:sz w:val="18"/>
                <w:szCs w:val="18"/>
              </w:rPr>
            </w:pPr>
            <w:ins w:id="8025" w:author="Arjan Kloosterboer" w:date="2017-03-15T18:05:00Z">
              <w:r w:rsidRPr="00273F7D">
                <w:rPr>
                  <w:rFonts w:eastAsia="Batang"/>
                  <w:sz w:val="18"/>
                  <w:szCs w:val="18"/>
                </w:rPr>
                <w:t>OVERIGE SCHEIDING</w:t>
              </w:r>
            </w:ins>
          </w:p>
        </w:tc>
        <w:tc>
          <w:tcPr>
            <w:tcW w:w="2105" w:type="dxa"/>
          </w:tcPr>
          <w:p w14:paraId="6E274E99" w14:textId="0D39CAA2" w:rsidR="00273F7D" w:rsidRDefault="00273F7D" w:rsidP="00273F7D">
            <w:pPr>
              <w:rPr>
                <w:rFonts w:eastAsia="Batang"/>
                <w:sz w:val="18"/>
                <w:szCs w:val="18"/>
              </w:rPr>
            </w:pPr>
            <w:ins w:id="8026" w:author="Arjan Kloosterboer" w:date="2017-03-15T18:05:00Z">
              <w:r>
                <w:rPr>
                  <w:rFonts w:eastAsia="Batang"/>
                  <w:sz w:val="18"/>
                  <w:szCs w:val="18"/>
                </w:rPr>
                <w:t>Topografie</w:t>
              </w:r>
            </w:ins>
          </w:p>
        </w:tc>
        <w:tc>
          <w:tcPr>
            <w:tcW w:w="3261" w:type="dxa"/>
          </w:tcPr>
          <w:p w14:paraId="74FF2BCE" w14:textId="77777777" w:rsidR="00273F7D" w:rsidRDefault="00273F7D" w:rsidP="00273F7D">
            <w:pPr>
              <w:rPr>
                <w:rFonts w:eastAsia="Batang"/>
                <w:sz w:val="18"/>
                <w:szCs w:val="18"/>
              </w:rPr>
            </w:pPr>
            <w:r>
              <w:rPr>
                <w:rFonts w:eastAsia="Batang"/>
                <w:sz w:val="18"/>
                <w:szCs w:val="18"/>
              </w:rPr>
              <w:t>Toegevoegd</w:t>
            </w:r>
          </w:p>
        </w:tc>
      </w:tr>
      <w:tr w:rsidR="00273F7D" w14:paraId="3773417D" w14:textId="77777777" w:rsidTr="00273F7D">
        <w:tc>
          <w:tcPr>
            <w:tcW w:w="3922" w:type="dxa"/>
          </w:tcPr>
          <w:p w14:paraId="4F41AD9F" w14:textId="7D1F6C35" w:rsidR="00273F7D" w:rsidRPr="00273F7D" w:rsidRDefault="00273F7D" w:rsidP="00273F7D">
            <w:pPr>
              <w:rPr>
                <w:rFonts w:eastAsia="Batang"/>
                <w:sz w:val="18"/>
                <w:szCs w:val="18"/>
              </w:rPr>
            </w:pPr>
            <w:ins w:id="8027" w:author="Arjan Kloosterboer" w:date="2017-03-15T18:05:00Z">
              <w:r w:rsidRPr="00273F7D">
                <w:rPr>
                  <w:rFonts w:eastAsia="Batang"/>
                  <w:sz w:val="18"/>
                  <w:szCs w:val="18"/>
                </w:rPr>
                <w:lastRenderedPageBreak/>
                <w:t>SCHEIDING</w:t>
              </w:r>
            </w:ins>
          </w:p>
        </w:tc>
        <w:tc>
          <w:tcPr>
            <w:tcW w:w="2105" w:type="dxa"/>
          </w:tcPr>
          <w:p w14:paraId="25AE9F7B" w14:textId="398738C5" w:rsidR="00273F7D" w:rsidRDefault="00273F7D" w:rsidP="00273F7D">
            <w:pPr>
              <w:rPr>
                <w:rFonts w:eastAsia="Batang"/>
                <w:sz w:val="18"/>
                <w:szCs w:val="18"/>
              </w:rPr>
            </w:pPr>
            <w:ins w:id="8028" w:author="Arjan Kloosterboer" w:date="2017-03-15T18:05:00Z">
              <w:r>
                <w:rPr>
                  <w:rFonts w:eastAsia="Batang"/>
                  <w:sz w:val="18"/>
                  <w:szCs w:val="18"/>
                </w:rPr>
                <w:t>Topografie</w:t>
              </w:r>
            </w:ins>
          </w:p>
        </w:tc>
        <w:tc>
          <w:tcPr>
            <w:tcW w:w="3261" w:type="dxa"/>
          </w:tcPr>
          <w:p w14:paraId="3728E8AF" w14:textId="77777777" w:rsidR="00273F7D" w:rsidRDefault="00273F7D" w:rsidP="00273F7D">
            <w:pPr>
              <w:rPr>
                <w:rFonts w:eastAsia="Batang"/>
                <w:sz w:val="18"/>
                <w:szCs w:val="18"/>
              </w:rPr>
            </w:pPr>
            <w:r>
              <w:rPr>
                <w:rFonts w:eastAsia="Batang"/>
                <w:sz w:val="18"/>
                <w:szCs w:val="18"/>
              </w:rPr>
              <w:t>Toegevoegd</w:t>
            </w:r>
          </w:p>
        </w:tc>
      </w:tr>
      <w:tr w:rsidR="00273F7D" w14:paraId="6C268090" w14:textId="77777777" w:rsidTr="00273F7D">
        <w:tc>
          <w:tcPr>
            <w:tcW w:w="3922" w:type="dxa"/>
          </w:tcPr>
          <w:p w14:paraId="5BA42FED" w14:textId="1399BFCD" w:rsidR="00273F7D" w:rsidRPr="00273F7D" w:rsidRDefault="00273F7D" w:rsidP="00273F7D">
            <w:pPr>
              <w:rPr>
                <w:rFonts w:eastAsia="Batang"/>
                <w:sz w:val="18"/>
                <w:szCs w:val="18"/>
              </w:rPr>
            </w:pPr>
            <w:ins w:id="8029" w:author="Arjan Kloosterboer" w:date="2017-03-15T18:05:00Z">
              <w:r w:rsidRPr="00273F7D">
                <w:rPr>
                  <w:rFonts w:eastAsia="Batang"/>
                  <w:sz w:val="18"/>
                  <w:szCs w:val="18"/>
                </w:rPr>
                <w:t>SPOOR</w:t>
              </w:r>
            </w:ins>
          </w:p>
        </w:tc>
        <w:tc>
          <w:tcPr>
            <w:tcW w:w="2105" w:type="dxa"/>
          </w:tcPr>
          <w:p w14:paraId="44CF76EE" w14:textId="0C5FD3F9" w:rsidR="00273F7D" w:rsidRDefault="00273F7D" w:rsidP="00273F7D">
            <w:pPr>
              <w:rPr>
                <w:rFonts w:eastAsia="Batang"/>
                <w:sz w:val="18"/>
                <w:szCs w:val="18"/>
              </w:rPr>
            </w:pPr>
            <w:ins w:id="8030" w:author="Arjan Kloosterboer" w:date="2017-03-15T18:05:00Z">
              <w:r>
                <w:rPr>
                  <w:rFonts w:eastAsia="Batang"/>
                  <w:sz w:val="18"/>
                  <w:szCs w:val="18"/>
                </w:rPr>
                <w:t>Topografie</w:t>
              </w:r>
            </w:ins>
          </w:p>
        </w:tc>
        <w:tc>
          <w:tcPr>
            <w:tcW w:w="3261" w:type="dxa"/>
          </w:tcPr>
          <w:p w14:paraId="66126E83" w14:textId="77777777" w:rsidR="00273F7D" w:rsidRDefault="00273F7D" w:rsidP="00273F7D">
            <w:pPr>
              <w:rPr>
                <w:rFonts w:eastAsia="Batang"/>
                <w:sz w:val="18"/>
                <w:szCs w:val="18"/>
              </w:rPr>
            </w:pPr>
            <w:r>
              <w:rPr>
                <w:rFonts w:eastAsia="Batang"/>
                <w:sz w:val="18"/>
                <w:szCs w:val="18"/>
              </w:rPr>
              <w:t>Toegevoegd</w:t>
            </w:r>
          </w:p>
        </w:tc>
      </w:tr>
      <w:tr w:rsidR="00273F7D" w14:paraId="53041C30" w14:textId="77777777" w:rsidTr="00273F7D">
        <w:tc>
          <w:tcPr>
            <w:tcW w:w="3922" w:type="dxa"/>
          </w:tcPr>
          <w:p w14:paraId="1C1F0083" w14:textId="00D73F46" w:rsidR="00273F7D" w:rsidRPr="00273F7D" w:rsidRDefault="00273F7D" w:rsidP="00273F7D">
            <w:pPr>
              <w:rPr>
                <w:rFonts w:eastAsia="Batang"/>
                <w:sz w:val="18"/>
                <w:szCs w:val="18"/>
              </w:rPr>
            </w:pPr>
            <w:del w:id="8031" w:author="Arjan Kloosterboer" w:date="2017-03-15T18:05:00Z">
              <w:r w:rsidRPr="00273F7D" w:rsidDel="00273F7D">
                <w:rPr>
                  <w:rFonts w:eastAsia="Batang"/>
                  <w:sz w:val="18"/>
                  <w:szCs w:val="18"/>
                </w:rPr>
                <w:delText>SPOORBAANDEEL</w:delText>
              </w:r>
            </w:del>
          </w:p>
        </w:tc>
        <w:tc>
          <w:tcPr>
            <w:tcW w:w="2105" w:type="dxa"/>
          </w:tcPr>
          <w:p w14:paraId="6C636027" w14:textId="4F3D61A1" w:rsidR="00273F7D" w:rsidRDefault="00273F7D" w:rsidP="00273F7D">
            <w:pPr>
              <w:rPr>
                <w:rFonts w:eastAsia="Batang"/>
                <w:sz w:val="18"/>
                <w:szCs w:val="18"/>
              </w:rPr>
            </w:pPr>
            <w:del w:id="8032" w:author="Arjan Kloosterboer" w:date="2017-03-15T18:05:00Z">
              <w:r w:rsidDel="00273F7D">
                <w:rPr>
                  <w:rFonts w:eastAsia="Batang"/>
                  <w:sz w:val="18"/>
                  <w:szCs w:val="18"/>
                </w:rPr>
                <w:delText>Topografie</w:delText>
              </w:r>
            </w:del>
          </w:p>
        </w:tc>
        <w:tc>
          <w:tcPr>
            <w:tcW w:w="3261" w:type="dxa"/>
          </w:tcPr>
          <w:p w14:paraId="3B6CABB5" w14:textId="77777777" w:rsidR="00273F7D" w:rsidRDefault="00273F7D" w:rsidP="00273F7D">
            <w:pPr>
              <w:rPr>
                <w:rFonts w:eastAsia="Batang"/>
                <w:sz w:val="18"/>
                <w:szCs w:val="18"/>
              </w:rPr>
            </w:pPr>
            <w:r>
              <w:rPr>
                <w:rFonts w:eastAsia="Batang"/>
                <w:sz w:val="18"/>
                <w:szCs w:val="18"/>
              </w:rPr>
              <w:t>Vervallen</w:t>
            </w:r>
          </w:p>
        </w:tc>
      </w:tr>
      <w:tr w:rsidR="00273F7D" w14:paraId="69B9EC80" w14:textId="77777777" w:rsidTr="00273F7D">
        <w:tc>
          <w:tcPr>
            <w:tcW w:w="3922" w:type="dxa"/>
          </w:tcPr>
          <w:p w14:paraId="5FBA4AAE" w14:textId="777BDA3C" w:rsidR="00273F7D" w:rsidRPr="00273F7D" w:rsidRDefault="00273F7D" w:rsidP="00273F7D">
            <w:pPr>
              <w:rPr>
                <w:rFonts w:eastAsia="Batang"/>
                <w:sz w:val="18"/>
                <w:szCs w:val="18"/>
              </w:rPr>
            </w:pPr>
            <w:del w:id="8033" w:author="Arjan Kloosterboer" w:date="2017-03-15T18:05:00Z">
              <w:r w:rsidRPr="00273F7D" w:rsidDel="00273F7D">
                <w:rPr>
                  <w:rFonts w:eastAsia="Batang"/>
                  <w:sz w:val="18"/>
                  <w:szCs w:val="18"/>
                </w:rPr>
                <w:delText>TERREINDEEL</w:delText>
              </w:r>
            </w:del>
          </w:p>
        </w:tc>
        <w:tc>
          <w:tcPr>
            <w:tcW w:w="2105" w:type="dxa"/>
          </w:tcPr>
          <w:p w14:paraId="08CFEEF9" w14:textId="5CA3157A" w:rsidR="00273F7D" w:rsidRDefault="00273F7D" w:rsidP="00273F7D">
            <w:pPr>
              <w:rPr>
                <w:rFonts w:eastAsia="Batang"/>
                <w:sz w:val="18"/>
                <w:szCs w:val="18"/>
              </w:rPr>
            </w:pPr>
            <w:del w:id="8034" w:author="Arjan Kloosterboer" w:date="2017-03-15T18:05:00Z">
              <w:r w:rsidDel="00273F7D">
                <w:rPr>
                  <w:rFonts w:eastAsia="Batang"/>
                  <w:sz w:val="18"/>
                  <w:szCs w:val="18"/>
                </w:rPr>
                <w:delText>Topografie</w:delText>
              </w:r>
            </w:del>
          </w:p>
        </w:tc>
        <w:tc>
          <w:tcPr>
            <w:tcW w:w="3261" w:type="dxa"/>
          </w:tcPr>
          <w:p w14:paraId="2C0F804E" w14:textId="77777777" w:rsidR="00273F7D" w:rsidRDefault="00273F7D" w:rsidP="00273F7D">
            <w:pPr>
              <w:rPr>
                <w:rFonts w:eastAsia="Batang"/>
                <w:sz w:val="18"/>
                <w:szCs w:val="18"/>
              </w:rPr>
            </w:pPr>
            <w:r>
              <w:rPr>
                <w:rFonts w:eastAsia="Batang"/>
                <w:sz w:val="18"/>
                <w:szCs w:val="18"/>
              </w:rPr>
              <w:t>Vervallen</w:t>
            </w:r>
          </w:p>
        </w:tc>
      </w:tr>
      <w:tr w:rsidR="00273F7D" w14:paraId="1EA19251" w14:textId="77777777" w:rsidTr="00273F7D">
        <w:tc>
          <w:tcPr>
            <w:tcW w:w="3922" w:type="dxa"/>
          </w:tcPr>
          <w:p w14:paraId="1CB2E53C" w14:textId="72118DF3" w:rsidR="00273F7D" w:rsidRPr="00273F7D" w:rsidRDefault="00273F7D" w:rsidP="00273F7D">
            <w:pPr>
              <w:rPr>
                <w:rFonts w:eastAsia="Batang"/>
                <w:sz w:val="18"/>
                <w:szCs w:val="18"/>
              </w:rPr>
            </w:pPr>
            <w:ins w:id="8035" w:author="Arjan Kloosterboer" w:date="2017-03-15T18:05:00Z">
              <w:r w:rsidRPr="00273F7D">
                <w:rPr>
                  <w:rFonts w:eastAsia="Batang"/>
                  <w:sz w:val="18"/>
                  <w:szCs w:val="18"/>
                </w:rPr>
                <w:t>TUNNELDEEL</w:t>
              </w:r>
            </w:ins>
          </w:p>
        </w:tc>
        <w:tc>
          <w:tcPr>
            <w:tcW w:w="2105" w:type="dxa"/>
          </w:tcPr>
          <w:p w14:paraId="1610F682" w14:textId="267F9372" w:rsidR="00273F7D" w:rsidRDefault="00273F7D" w:rsidP="00273F7D">
            <w:pPr>
              <w:rPr>
                <w:rFonts w:eastAsia="Batang"/>
                <w:sz w:val="18"/>
                <w:szCs w:val="18"/>
              </w:rPr>
            </w:pPr>
            <w:ins w:id="8036" w:author="Arjan Kloosterboer" w:date="2017-03-15T18:05:00Z">
              <w:r>
                <w:rPr>
                  <w:rFonts w:eastAsia="Batang"/>
                  <w:sz w:val="18"/>
                  <w:szCs w:val="18"/>
                </w:rPr>
                <w:t>Topografie</w:t>
              </w:r>
            </w:ins>
          </w:p>
        </w:tc>
        <w:tc>
          <w:tcPr>
            <w:tcW w:w="3261" w:type="dxa"/>
          </w:tcPr>
          <w:p w14:paraId="23CD8630" w14:textId="77777777" w:rsidR="00273F7D" w:rsidRDefault="00273F7D" w:rsidP="00273F7D">
            <w:pPr>
              <w:rPr>
                <w:rFonts w:eastAsia="Batang"/>
                <w:sz w:val="18"/>
                <w:szCs w:val="18"/>
              </w:rPr>
            </w:pPr>
            <w:r>
              <w:rPr>
                <w:rFonts w:eastAsia="Batang"/>
                <w:sz w:val="18"/>
                <w:szCs w:val="18"/>
              </w:rPr>
              <w:t>Toegevoegd</w:t>
            </w:r>
          </w:p>
        </w:tc>
      </w:tr>
      <w:tr w:rsidR="00273F7D" w14:paraId="3192AAC9" w14:textId="77777777" w:rsidTr="00273F7D">
        <w:tc>
          <w:tcPr>
            <w:tcW w:w="3922" w:type="dxa"/>
          </w:tcPr>
          <w:p w14:paraId="3776EDB7" w14:textId="0748531C" w:rsidR="00273F7D" w:rsidRPr="00273F7D" w:rsidRDefault="00273F7D" w:rsidP="00273F7D">
            <w:pPr>
              <w:rPr>
                <w:rFonts w:eastAsia="Batang"/>
                <w:sz w:val="18"/>
                <w:szCs w:val="18"/>
              </w:rPr>
            </w:pPr>
            <w:ins w:id="8037" w:author="Arjan Kloosterboer" w:date="2017-03-15T18:05:00Z">
              <w:r w:rsidRPr="00273F7D">
                <w:rPr>
                  <w:rFonts w:eastAsia="Batang"/>
                  <w:sz w:val="18"/>
                  <w:szCs w:val="18"/>
                </w:rPr>
                <w:t>VEGETATIEOBJECT</w:t>
              </w:r>
            </w:ins>
          </w:p>
        </w:tc>
        <w:tc>
          <w:tcPr>
            <w:tcW w:w="2105" w:type="dxa"/>
          </w:tcPr>
          <w:p w14:paraId="688A5979" w14:textId="7CA912B7" w:rsidR="00273F7D" w:rsidRDefault="00273F7D" w:rsidP="00273F7D">
            <w:pPr>
              <w:rPr>
                <w:rFonts w:eastAsia="Batang"/>
                <w:sz w:val="18"/>
                <w:szCs w:val="18"/>
              </w:rPr>
            </w:pPr>
            <w:ins w:id="8038" w:author="Arjan Kloosterboer" w:date="2017-03-15T18:05:00Z">
              <w:r>
                <w:rPr>
                  <w:rFonts w:eastAsia="Batang"/>
                  <w:sz w:val="18"/>
                  <w:szCs w:val="18"/>
                </w:rPr>
                <w:t>Topografie</w:t>
              </w:r>
            </w:ins>
          </w:p>
        </w:tc>
        <w:tc>
          <w:tcPr>
            <w:tcW w:w="3261" w:type="dxa"/>
          </w:tcPr>
          <w:p w14:paraId="1E97688D" w14:textId="77777777" w:rsidR="00273F7D" w:rsidRDefault="00273F7D" w:rsidP="00273F7D">
            <w:pPr>
              <w:rPr>
                <w:rFonts w:eastAsia="Batang"/>
                <w:sz w:val="18"/>
                <w:szCs w:val="18"/>
              </w:rPr>
            </w:pPr>
            <w:r>
              <w:rPr>
                <w:rFonts w:eastAsia="Batang"/>
                <w:sz w:val="18"/>
                <w:szCs w:val="18"/>
              </w:rPr>
              <w:t>Toegevoegd</w:t>
            </w:r>
          </w:p>
        </w:tc>
      </w:tr>
      <w:tr w:rsidR="00273F7D" w14:paraId="2C106B35" w14:textId="77777777" w:rsidTr="00273F7D">
        <w:tc>
          <w:tcPr>
            <w:tcW w:w="3922" w:type="dxa"/>
          </w:tcPr>
          <w:p w14:paraId="62AEB862" w14:textId="77777777" w:rsidR="00273F7D" w:rsidRPr="00157223" w:rsidRDefault="00273F7D" w:rsidP="00273F7D">
            <w:pPr>
              <w:rPr>
                <w:rFonts w:eastAsia="Batang"/>
                <w:sz w:val="18"/>
                <w:szCs w:val="18"/>
              </w:rPr>
            </w:pPr>
            <w:r w:rsidRPr="00157223">
              <w:rPr>
                <w:rFonts w:eastAsia="Batang"/>
                <w:sz w:val="18"/>
                <w:szCs w:val="18"/>
              </w:rPr>
              <w:t>WATERDEEL</w:t>
            </w:r>
          </w:p>
        </w:tc>
        <w:tc>
          <w:tcPr>
            <w:tcW w:w="2105" w:type="dxa"/>
          </w:tcPr>
          <w:p w14:paraId="63E47FDC" w14:textId="77777777" w:rsidR="00273F7D" w:rsidRDefault="00273F7D" w:rsidP="00273F7D">
            <w:pPr>
              <w:rPr>
                <w:rFonts w:eastAsia="Batang"/>
                <w:sz w:val="18"/>
                <w:szCs w:val="18"/>
              </w:rPr>
            </w:pPr>
            <w:r>
              <w:rPr>
                <w:rFonts w:eastAsia="Batang"/>
                <w:sz w:val="18"/>
                <w:szCs w:val="18"/>
              </w:rPr>
              <w:t>Topografie</w:t>
            </w:r>
          </w:p>
        </w:tc>
        <w:tc>
          <w:tcPr>
            <w:tcW w:w="3261" w:type="dxa"/>
          </w:tcPr>
          <w:p w14:paraId="500A0937" w14:textId="2290D459" w:rsidR="00273F7D" w:rsidRDefault="00273F7D" w:rsidP="00273F7D">
            <w:pPr>
              <w:rPr>
                <w:rFonts w:eastAsia="Batang"/>
                <w:sz w:val="18"/>
                <w:szCs w:val="18"/>
              </w:rPr>
            </w:pPr>
          </w:p>
        </w:tc>
      </w:tr>
      <w:tr w:rsidR="00273F7D" w14:paraId="5AEA1AFD" w14:textId="77777777" w:rsidTr="00273F7D">
        <w:tc>
          <w:tcPr>
            <w:tcW w:w="3922" w:type="dxa"/>
          </w:tcPr>
          <w:p w14:paraId="0CED9D22" w14:textId="77777777" w:rsidR="00273F7D" w:rsidRPr="00157223" w:rsidRDefault="00273F7D" w:rsidP="00273F7D">
            <w:pPr>
              <w:rPr>
                <w:rFonts w:eastAsia="Batang"/>
                <w:sz w:val="18"/>
                <w:szCs w:val="18"/>
              </w:rPr>
            </w:pPr>
            <w:r w:rsidRPr="00157223">
              <w:rPr>
                <w:rFonts w:eastAsia="Batang"/>
                <w:sz w:val="18"/>
                <w:szCs w:val="18"/>
              </w:rPr>
              <w:t>WEGDEEL</w:t>
            </w:r>
          </w:p>
        </w:tc>
        <w:tc>
          <w:tcPr>
            <w:tcW w:w="2105" w:type="dxa"/>
          </w:tcPr>
          <w:p w14:paraId="12B1E2C4" w14:textId="77777777" w:rsidR="00273F7D" w:rsidRDefault="00273F7D" w:rsidP="00273F7D">
            <w:pPr>
              <w:rPr>
                <w:rFonts w:eastAsia="Batang"/>
                <w:sz w:val="18"/>
                <w:szCs w:val="18"/>
              </w:rPr>
            </w:pPr>
            <w:r>
              <w:rPr>
                <w:rFonts w:eastAsia="Batang"/>
                <w:sz w:val="18"/>
                <w:szCs w:val="18"/>
              </w:rPr>
              <w:t>Topografie</w:t>
            </w:r>
          </w:p>
        </w:tc>
        <w:tc>
          <w:tcPr>
            <w:tcW w:w="3261" w:type="dxa"/>
          </w:tcPr>
          <w:p w14:paraId="4D5542A2" w14:textId="2C766579" w:rsidR="00273F7D" w:rsidRDefault="00273F7D" w:rsidP="00273F7D">
            <w:pPr>
              <w:rPr>
                <w:rFonts w:eastAsia="Batang"/>
                <w:sz w:val="18"/>
                <w:szCs w:val="18"/>
              </w:rPr>
            </w:pPr>
          </w:p>
        </w:tc>
      </w:tr>
      <w:tr w:rsidR="00273F7D" w14:paraId="6B54ADAD" w14:textId="77777777" w:rsidTr="00273F7D">
        <w:tc>
          <w:tcPr>
            <w:tcW w:w="3922" w:type="dxa"/>
          </w:tcPr>
          <w:p w14:paraId="621A4974" w14:textId="77777777" w:rsidR="00273F7D" w:rsidRPr="00157223" w:rsidRDefault="00273F7D" w:rsidP="00273F7D">
            <w:pPr>
              <w:rPr>
                <w:rFonts w:eastAsia="Batang"/>
                <w:sz w:val="18"/>
                <w:szCs w:val="18"/>
              </w:rPr>
            </w:pPr>
            <w:r w:rsidRPr="00157223">
              <w:rPr>
                <w:rFonts w:eastAsia="Batang"/>
                <w:sz w:val="18"/>
                <w:szCs w:val="18"/>
              </w:rPr>
              <w:t>WOZ-DEELOBJECT</w:t>
            </w:r>
          </w:p>
        </w:tc>
        <w:tc>
          <w:tcPr>
            <w:tcW w:w="2105" w:type="dxa"/>
          </w:tcPr>
          <w:p w14:paraId="2580D669" w14:textId="77777777" w:rsidR="00273F7D" w:rsidRDefault="00273F7D" w:rsidP="00273F7D">
            <w:pPr>
              <w:rPr>
                <w:rFonts w:eastAsia="Batang"/>
                <w:sz w:val="18"/>
                <w:szCs w:val="18"/>
              </w:rPr>
            </w:pPr>
            <w:r>
              <w:rPr>
                <w:rFonts w:eastAsia="Batang"/>
                <w:sz w:val="18"/>
                <w:szCs w:val="18"/>
              </w:rPr>
              <w:t>WOZ</w:t>
            </w:r>
          </w:p>
        </w:tc>
        <w:tc>
          <w:tcPr>
            <w:tcW w:w="3261" w:type="dxa"/>
          </w:tcPr>
          <w:p w14:paraId="5AAE49DE" w14:textId="3E47B0C9" w:rsidR="00273F7D" w:rsidRDefault="00273F7D" w:rsidP="00273F7D">
            <w:pPr>
              <w:rPr>
                <w:rFonts w:eastAsia="Batang"/>
                <w:sz w:val="18"/>
                <w:szCs w:val="18"/>
              </w:rPr>
            </w:pPr>
          </w:p>
        </w:tc>
      </w:tr>
      <w:tr w:rsidR="00273F7D" w14:paraId="165450B7" w14:textId="77777777" w:rsidTr="00273F7D">
        <w:tc>
          <w:tcPr>
            <w:tcW w:w="3922" w:type="dxa"/>
          </w:tcPr>
          <w:p w14:paraId="2A97B27F" w14:textId="77777777" w:rsidR="00273F7D" w:rsidRPr="00157223" w:rsidRDefault="00273F7D" w:rsidP="00273F7D">
            <w:pPr>
              <w:rPr>
                <w:rFonts w:eastAsia="Batang"/>
                <w:sz w:val="18"/>
                <w:szCs w:val="18"/>
              </w:rPr>
            </w:pPr>
            <w:r w:rsidRPr="00157223">
              <w:rPr>
                <w:rFonts w:eastAsia="Batang"/>
                <w:sz w:val="18"/>
                <w:szCs w:val="18"/>
              </w:rPr>
              <w:t>WOZ-OBJECT</w:t>
            </w:r>
          </w:p>
        </w:tc>
        <w:tc>
          <w:tcPr>
            <w:tcW w:w="2105" w:type="dxa"/>
          </w:tcPr>
          <w:p w14:paraId="18A7744D" w14:textId="77777777" w:rsidR="00273F7D" w:rsidRDefault="00273F7D" w:rsidP="00273F7D">
            <w:pPr>
              <w:rPr>
                <w:rFonts w:eastAsia="Batang"/>
                <w:sz w:val="18"/>
                <w:szCs w:val="18"/>
              </w:rPr>
            </w:pPr>
            <w:r>
              <w:rPr>
                <w:rFonts w:eastAsia="Batang"/>
                <w:sz w:val="18"/>
                <w:szCs w:val="18"/>
              </w:rPr>
              <w:t>WOZ</w:t>
            </w:r>
          </w:p>
        </w:tc>
        <w:tc>
          <w:tcPr>
            <w:tcW w:w="3261" w:type="dxa"/>
          </w:tcPr>
          <w:p w14:paraId="6B25705B" w14:textId="33D7E10E" w:rsidR="00273F7D" w:rsidRDefault="00273F7D" w:rsidP="00273F7D">
            <w:pPr>
              <w:rPr>
                <w:rFonts w:eastAsia="Batang"/>
                <w:sz w:val="18"/>
                <w:szCs w:val="18"/>
              </w:rPr>
            </w:pPr>
          </w:p>
        </w:tc>
      </w:tr>
      <w:tr w:rsidR="00273F7D" w14:paraId="3C7BF30E" w14:textId="77777777" w:rsidTr="00273F7D">
        <w:tc>
          <w:tcPr>
            <w:tcW w:w="3922" w:type="dxa"/>
          </w:tcPr>
          <w:p w14:paraId="3BA9477C" w14:textId="77777777" w:rsidR="00273F7D" w:rsidRPr="00157223" w:rsidRDefault="00273F7D" w:rsidP="00273F7D">
            <w:pPr>
              <w:rPr>
                <w:rFonts w:eastAsia="Batang"/>
                <w:sz w:val="18"/>
                <w:szCs w:val="18"/>
              </w:rPr>
            </w:pPr>
            <w:r w:rsidRPr="00157223">
              <w:rPr>
                <w:rFonts w:eastAsia="Batang"/>
                <w:sz w:val="18"/>
                <w:szCs w:val="18"/>
              </w:rPr>
              <w:t>WOZ-WAARDE</w:t>
            </w:r>
          </w:p>
        </w:tc>
        <w:tc>
          <w:tcPr>
            <w:tcW w:w="2105" w:type="dxa"/>
          </w:tcPr>
          <w:p w14:paraId="68283311" w14:textId="77777777" w:rsidR="00273F7D" w:rsidRDefault="00273F7D" w:rsidP="00273F7D">
            <w:pPr>
              <w:rPr>
                <w:rFonts w:eastAsia="Batang"/>
                <w:sz w:val="18"/>
                <w:szCs w:val="18"/>
              </w:rPr>
            </w:pPr>
            <w:r>
              <w:rPr>
                <w:rFonts w:eastAsia="Batang"/>
                <w:sz w:val="18"/>
                <w:szCs w:val="18"/>
              </w:rPr>
              <w:t>WOZ</w:t>
            </w:r>
          </w:p>
        </w:tc>
        <w:tc>
          <w:tcPr>
            <w:tcW w:w="3261" w:type="dxa"/>
          </w:tcPr>
          <w:p w14:paraId="693BF6E7" w14:textId="7D9B6B59" w:rsidR="00273F7D" w:rsidRDefault="00273F7D" w:rsidP="00273F7D">
            <w:pPr>
              <w:rPr>
                <w:rFonts w:eastAsia="Batang"/>
                <w:sz w:val="18"/>
                <w:szCs w:val="18"/>
              </w:rPr>
            </w:pPr>
          </w:p>
        </w:tc>
      </w:tr>
      <w:tr w:rsidR="00273F7D" w:rsidRPr="004924C1" w14:paraId="3D57D16F" w14:textId="77777777" w:rsidTr="00273F7D">
        <w:tc>
          <w:tcPr>
            <w:tcW w:w="3922" w:type="dxa"/>
          </w:tcPr>
          <w:p w14:paraId="7A283294" w14:textId="5B31B584" w:rsidR="00273F7D" w:rsidRPr="00157223" w:rsidRDefault="00273F7D" w:rsidP="00273F7D">
            <w:pPr>
              <w:rPr>
                <w:rFonts w:eastAsia="Batang"/>
                <w:sz w:val="18"/>
                <w:szCs w:val="18"/>
              </w:rPr>
            </w:pPr>
            <w:r w:rsidRPr="00157223">
              <w:rPr>
                <w:rFonts w:eastAsia="Batang"/>
                <w:sz w:val="18"/>
                <w:szCs w:val="18"/>
              </w:rPr>
              <w:t>BESLUIT</w:t>
            </w:r>
            <w:ins w:id="8039" w:author="Arjan Kloosterboer" w:date="2017-03-15T20:46:00Z">
              <w:r w:rsidR="00B523D4">
                <w:rPr>
                  <w:rFonts w:eastAsia="Batang"/>
                  <w:sz w:val="18"/>
                  <w:szCs w:val="18"/>
                </w:rPr>
                <w:t xml:space="preserve"> (ALS OBJECT)</w:t>
              </w:r>
            </w:ins>
          </w:p>
        </w:tc>
        <w:tc>
          <w:tcPr>
            <w:tcW w:w="2105" w:type="dxa"/>
          </w:tcPr>
          <w:p w14:paraId="73295771" w14:textId="77777777" w:rsidR="00273F7D" w:rsidRDefault="00273F7D" w:rsidP="00273F7D">
            <w:pPr>
              <w:rPr>
                <w:rFonts w:eastAsia="Batang"/>
                <w:sz w:val="18"/>
                <w:szCs w:val="18"/>
              </w:rPr>
            </w:pPr>
            <w:r>
              <w:rPr>
                <w:rFonts w:eastAsia="Batang"/>
                <w:sz w:val="18"/>
                <w:szCs w:val="18"/>
              </w:rPr>
              <w:t>Zaken</w:t>
            </w:r>
          </w:p>
        </w:tc>
        <w:tc>
          <w:tcPr>
            <w:tcW w:w="3261" w:type="dxa"/>
          </w:tcPr>
          <w:p w14:paraId="140C77AD" w14:textId="30A7A71E" w:rsidR="00273F7D" w:rsidRDefault="004924C1" w:rsidP="00273F7D">
            <w:pPr>
              <w:rPr>
                <w:rFonts w:eastAsia="Batang"/>
                <w:sz w:val="18"/>
                <w:szCs w:val="18"/>
              </w:rPr>
            </w:pPr>
            <w:r>
              <w:rPr>
                <w:rFonts w:eastAsia="Batang"/>
                <w:sz w:val="18"/>
                <w:szCs w:val="18"/>
              </w:rPr>
              <w:t xml:space="preserve">Naam gewijzigd, zie par. </w:t>
            </w:r>
            <w:r>
              <w:rPr>
                <w:rFonts w:eastAsia="Batang"/>
                <w:sz w:val="18"/>
                <w:szCs w:val="18"/>
              </w:rPr>
              <w:fldChar w:fldCharType="begin"/>
            </w:r>
            <w:r>
              <w:rPr>
                <w:rFonts w:eastAsia="Batang"/>
                <w:sz w:val="18"/>
                <w:szCs w:val="18"/>
              </w:rPr>
              <w:instrText xml:space="preserve"> REF _Ref477374205 \r \h </w:instrText>
            </w:r>
            <w:r>
              <w:rPr>
                <w:rFonts w:eastAsia="Batang"/>
                <w:sz w:val="18"/>
                <w:szCs w:val="18"/>
              </w:rPr>
            </w:r>
            <w:r>
              <w:rPr>
                <w:rFonts w:eastAsia="Batang"/>
                <w:sz w:val="18"/>
                <w:szCs w:val="18"/>
              </w:rPr>
              <w:fldChar w:fldCharType="separate"/>
            </w:r>
            <w:r w:rsidR="001D4541">
              <w:rPr>
                <w:rFonts w:eastAsia="Batang"/>
                <w:sz w:val="18"/>
                <w:szCs w:val="18"/>
              </w:rPr>
              <w:t>2.9.3</w:t>
            </w:r>
            <w:r>
              <w:rPr>
                <w:rFonts w:eastAsia="Batang"/>
                <w:sz w:val="18"/>
                <w:szCs w:val="18"/>
              </w:rPr>
              <w:fldChar w:fldCharType="end"/>
            </w:r>
          </w:p>
        </w:tc>
      </w:tr>
      <w:tr w:rsidR="00273F7D" w:rsidRPr="004924C1" w14:paraId="7F40959F" w14:textId="77777777" w:rsidTr="00273F7D">
        <w:tc>
          <w:tcPr>
            <w:tcW w:w="3922" w:type="dxa"/>
          </w:tcPr>
          <w:p w14:paraId="6D0A61E5" w14:textId="2A0DEE65" w:rsidR="00273F7D" w:rsidRPr="00157223" w:rsidRDefault="00273F7D" w:rsidP="00273F7D">
            <w:pPr>
              <w:rPr>
                <w:rFonts w:eastAsia="Batang"/>
                <w:sz w:val="18"/>
                <w:szCs w:val="18"/>
              </w:rPr>
            </w:pPr>
            <w:r w:rsidRPr="00157223">
              <w:rPr>
                <w:rFonts w:eastAsia="Batang"/>
                <w:sz w:val="18"/>
                <w:szCs w:val="18"/>
              </w:rPr>
              <w:t xml:space="preserve">ENKELVOUDIG </w:t>
            </w:r>
            <w:r>
              <w:rPr>
                <w:rFonts w:eastAsia="Batang"/>
                <w:sz w:val="18"/>
                <w:szCs w:val="18"/>
              </w:rPr>
              <w:t>INFORMATIEOBJECT</w:t>
            </w:r>
            <w:ins w:id="8040" w:author="Arjan Kloosterboer" w:date="2017-03-15T20:46:00Z">
              <w:r w:rsidR="00B523D4">
                <w:rPr>
                  <w:rFonts w:eastAsia="Batang"/>
                  <w:sz w:val="18"/>
                  <w:szCs w:val="18"/>
                </w:rPr>
                <w:t xml:space="preserve"> (ALS OBJECT)</w:t>
              </w:r>
            </w:ins>
          </w:p>
        </w:tc>
        <w:tc>
          <w:tcPr>
            <w:tcW w:w="2105" w:type="dxa"/>
          </w:tcPr>
          <w:p w14:paraId="425A6E79" w14:textId="77777777" w:rsidR="00273F7D" w:rsidRDefault="00273F7D" w:rsidP="00273F7D">
            <w:pPr>
              <w:rPr>
                <w:rFonts w:eastAsia="Batang"/>
                <w:sz w:val="18"/>
                <w:szCs w:val="18"/>
              </w:rPr>
            </w:pPr>
            <w:r>
              <w:rPr>
                <w:rFonts w:eastAsia="Batang"/>
                <w:sz w:val="18"/>
                <w:szCs w:val="18"/>
              </w:rPr>
              <w:t>Zaken</w:t>
            </w:r>
          </w:p>
        </w:tc>
        <w:tc>
          <w:tcPr>
            <w:tcW w:w="3261" w:type="dxa"/>
          </w:tcPr>
          <w:p w14:paraId="224D0188" w14:textId="11F56F11" w:rsidR="00273F7D" w:rsidRDefault="004924C1" w:rsidP="00273F7D">
            <w:pPr>
              <w:rPr>
                <w:rFonts w:eastAsia="Batang"/>
                <w:sz w:val="18"/>
                <w:szCs w:val="18"/>
              </w:rPr>
            </w:pPr>
            <w:r>
              <w:rPr>
                <w:rFonts w:eastAsia="Batang"/>
                <w:sz w:val="18"/>
                <w:szCs w:val="18"/>
              </w:rPr>
              <w:t xml:space="preserve">Naam gewijzigd, zie par. </w:t>
            </w:r>
            <w:r>
              <w:rPr>
                <w:rFonts w:eastAsia="Batang"/>
                <w:sz w:val="18"/>
                <w:szCs w:val="18"/>
              </w:rPr>
              <w:fldChar w:fldCharType="begin"/>
            </w:r>
            <w:r>
              <w:rPr>
                <w:rFonts w:eastAsia="Batang"/>
                <w:sz w:val="18"/>
                <w:szCs w:val="18"/>
              </w:rPr>
              <w:instrText xml:space="preserve"> REF _Ref477374205 \r \h </w:instrText>
            </w:r>
            <w:r>
              <w:rPr>
                <w:rFonts w:eastAsia="Batang"/>
                <w:sz w:val="18"/>
                <w:szCs w:val="18"/>
              </w:rPr>
            </w:r>
            <w:r>
              <w:rPr>
                <w:rFonts w:eastAsia="Batang"/>
                <w:sz w:val="18"/>
                <w:szCs w:val="18"/>
              </w:rPr>
              <w:fldChar w:fldCharType="separate"/>
            </w:r>
            <w:r w:rsidR="001D4541">
              <w:rPr>
                <w:rFonts w:eastAsia="Batang"/>
                <w:sz w:val="18"/>
                <w:szCs w:val="18"/>
              </w:rPr>
              <w:t>2.9.3</w:t>
            </w:r>
            <w:r>
              <w:rPr>
                <w:rFonts w:eastAsia="Batang"/>
                <w:sz w:val="18"/>
                <w:szCs w:val="18"/>
              </w:rPr>
              <w:fldChar w:fldCharType="end"/>
            </w:r>
          </w:p>
        </w:tc>
      </w:tr>
      <w:tr w:rsidR="00273F7D" w:rsidRPr="004924C1" w14:paraId="16FDCAFB" w14:textId="77777777" w:rsidTr="00273F7D">
        <w:tc>
          <w:tcPr>
            <w:tcW w:w="3922" w:type="dxa"/>
          </w:tcPr>
          <w:p w14:paraId="6BB8DF15" w14:textId="3E27243D" w:rsidR="00273F7D" w:rsidRPr="00273F7D" w:rsidRDefault="00273F7D" w:rsidP="00273F7D">
            <w:pPr>
              <w:rPr>
                <w:rFonts w:eastAsia="Batang"/>
                <w:sz w:val="18"/>
                <w:szCs w:val="18"/>
              </w:rPr>
            </w:pPr>
            <w:ins w:id="8041" w:author="Arjan Kloosterboer" w:date="2017-03-15T18:06:00Z">
              <w:r w:rsidRPr="00273F7D">
                <w:rPr>
                  <w:rFonts w:eastAsia="Batang"/>
                  <w:sz w:val="18"/>
                  <w:szCs w:val="18"/>
                </w:rPr>
                <w:t>KLANTCONTACT</w:t>
              </w:r>
            </w:ins>
            <w:ins w:id="8042" w:author="Arjan Kloosterboer" w:date="2017-03-15T20:46:00Z">
              <w:r w:rsidR="00B523D4">
                <w:rPr>
                  <w:rFonts w:eastAsia="Batang"/>
                  <w:sz w:val="18"/>
                  <w:szCs w:val="18"/>
                </w:rPr>
                <w:t xml:space="preserve"> (ALS OBJECT)</w:t>
              </w:r>
            </w:ins>
          </w:p>
        </w:tc>
        <w:tc>
          <w:tcPr>
            <w:tcW w:w="2105" w:type="dxa"/>
          </w:tcPr>
          <w:p w14:paraId="2E531F3E" w14:textId="2EF9EB3D" w:rsidR="00273F7D" w:rsidRDefault="00273F7D" w:rsidP="00273F7D">
            <w:pPr>
              <w:rPr>
                <w:rFonts w:eastAsia="Batang"/>
                <w:sz w:val="18"/>
                <w:szCs w:val="18"/>
              </w:rPr>
            </w:pPr>
            <w:ins w:id="8043" w:author="Arjan Kloosterboer" w:date="2017-03-15T18:06:00Z">
              <w:r>
                <w:rPr>
                  <w:rFonts w:eastAsia="Batang"/>
                  <w:sz w:val="18"/>
                  <w:szCs w:val="18"/>
                </w:rPr>
                <w:t>Zaken</w:t>
              </w:r>
            </w:ins>
          </w:p>
        </w:tc>
        <w:tc>
          <w:tcPr>
            <w:tcW w:w="3261" w:type="dxa"/>
          </w:tcPr>
          <w:p w14:paraId="45E255AE" w14:textId="77777777" w:rsidR="00273F7D" w:rsidRDefault="00273F7D" w:rsidP="00273F7D">
            <w:pPr>
              <w:rPr>
                <w:rFonts w:eastAsia="Batang"/>
                <w:sz w:val="18"/>
                <w:szCs w:val="18"/>
              </w:rPr>
            </w:pPr>
            <w:r>
              <w:rPr>
                <w:rFonts w:eastAsia="Batang"/>
                <w:sz w:val="18"/>
                <w:szCs w:val="18"/>
              </w:rPr>
              <w:t>Toegevoegd</w:t>
            </w:r>
          </w:p>
        </w:tc>
      </w:tr>
      <w:tr w:rsidR="00273F7D" w14:paraId="73CE442E" w14:textId="77777777" w:rsidTr="00273F7D">
        <w:tc>
          <w:tcPr>
            <w:tcW w:w="3922" w:type="dxa"/>
          </w:tcPr>
          <w:p w14:paraId="2160BFB3" w14:textId="12F42D73" w:rsidR="00273F7D" w:rsidRPr="00157223" w:rsidRDefault="00273F7D" w:rsidP="00273F7D">
            <w:pPr>
              <w:rPr>
                <w:rFonts w:eastAsia="Batang"/>
                <w:sz w:val="18"/>
                <w:szCs w:val="18"/>
              </w:rPr>
            </w:pPr>
            <w:r w:rsidRPr="00157223">
              <w:rPr>
                <w:rFonts w:eastAsia="Batang"/>
                <w:sz w:val="18"/>
                <w:szCs w:val="18"/>
              </w:rPr>
              <w:t>MEDEWERKER</w:t>
            </w:r>
            <w:ins w:id="8044" w:author="Arjan Kloosterboer" w:date="2017-03-15T20:46:00Z">
              <w:r w:rsidR="00B523D4">
                <w:rPr>
                  <w:rFonts w:eastAsia="Batang"/>
                  <w:sz w:val="18"/>
                  <w:szCs w:val="18"/>
                </w:rPr>
                <w:t xml:space="preserve"> (ALS OBJECT)</w:t>
              </w:r>
            </w:ins>
          </w:p>
        </w:tc>
        <w:tc>
          <w:tcPr>
            <w:tcW w:w="2105" w:type="dxa"/>
          </w:tcPr>
          <w:p w14:paraId="17A6F891" w14:textId="77777777" w:rsidR="00273F7D" w:rsidRDefault="00273F7D" w:rsidP="00273F7D">
            <w:pPr>
              <w:rPr>
                <w:rFonts w:eastAsia="Batang"/>
                <w:sz w:val="18"/>
                <w:szCs w:val="18"/>
              </w:rPr>
            </w:pPr>
            <w:r>
              <w:rPr>
                <w:rFonts w:eastAsia="Batang"/>
                <w:sz w:val="18"/>
                <w:szCs w:val="18"/>
              </w:rPr>
              <w:t>Zaken</w:t>
            </w:r>
          </w:p>
        </w:tc>
        <w:tc>
          <w:tcPr>
            <w:tcW w:w="3261" w:type="dxa"/>
          </w:tcPr>
          <w:p w14:paraId="7B9A918A" w14:textId="5071A52F" w:rsidR="00273F7D" w:rsidRDefault="004924C1" w:rsidP="00273F7D">
            <w:pPr>
              <w:rPr>
                <w:rFonts w:eastAsia="Batang"/>
                <w:sz w:val="18"/>
                <w:szCs w:val="18"/>
              </w:rPr>
            </w:pPr>
            <w:r>
              <w:rPr>
                <w:rFonts w:eastAsia="Batang"/>
                <w:sz w:val="18"/>
                <w:szCs w:val="18"/>
              </w:rPr>
              <w:t xml:space="preserve">Naam gewijzigd, zie par. </w:t>
            </w:r>
            <w:r>
              <w:rPr>
                <w:rFonts w:eastAsia="Batang"/>
                <w:sz w:val="18"/>
                <w:szCs w:val="18"/>
              </w:rPr>
              <w:fldChar w:fldCharType="begin"/>
            </w:r>
            <w:r>
              <w:rPr>
                <w:rFonts w:eastAsia="Batang"/>
                <w:sz w:val="18"/>
                <w:szCs w:val="18"/>
              </w:rPr>
              <w:instrText xml:space="preserve"> REF _Ref477374205 \r \h </w:instrText>
            </w:r>
            <w:r>
              <w:rPr>
                <w:rFonts w:eastAsia="Batang"/>
                <w:sz w:val="18"/>
                <w:szCs w:val="18"/>
              </w:rPr>
            </w:r>
            <w:r>
              <w:rPr>
                <w:rFonts w:eastAsia="Batang"/>
                <w:sz w:val="18"/>
                <w:szCs w:val="18"/>
              </w:rPr>
              <w:fldChar w:fldCharType="separate"/>
            </w:r>
            <w:r w:rsidR="001D4541">
              <w:rPr>
                <w:rFonts w:eastAsia="Batang"/>
                <w:sz w:val="18"/>
                <w:szCs w:val="18"/>
              </w:rPr>
              <w:t>2.9.3</w:t>
            </w:r>
            <w:r>
              <w:rPr>
                <w:rFonts w:eastAsia="Batang"/>
                <w:sz w:val="18"/>
                <w:szCs w:val="18"/>
              </w:rPr>
              <w:fldChar w:fldCharType="end"/>
            </w:r>
          </w:p>
        </w:tc>
      </w:tr>
      <w:tr w:rsidR="00273F7D" w14:paraId="4D078F2F" w14:textId="77777777" w:rsidTr="00273F7D">
        <w:tc>
          <w:tcPr>
            <w:tcW w:w="3922" w:type="dxa"/>
          </w:tcPr>
          <w:p w14:paraId="4B1A8C06" w14:textId="45684B00" w:rsidR="00273F7D" w:rsidRPr="00157223" w:rsidRDefault="00273F7D" w:rsidP="00273F7D">
            <w:pPr>
              <w:rPr>
                <w:rFonts w:eastAsia="Batang"/>
                <w:sz w:val="18"/>
                <w:szCs w:val="18"/>
              </w:rPr>
            </w:pPr>
            <w:r w:rsidRPr="00157223">
              <w:rPr>
                <w:rFonts w:eastAsia="Batang"/>
                <w:sz w:val="18"/>
                <w:szCs w:val="18"/>
              </w:rPr>
              <w:t>ORGANISATORISCHE EENHEID</w:t>
            </w:r>
            <w:ins w:id="8045" w:author="Arjan Kloosterboer" w:date="2017-03-15T20:46:00Z">
              <w:r w:rsidR="00B523D4">
                <w:rPr>
                  <w:rFonts w:eastAsia="Batang"/>
                  <w:sz w:val="18"/>
                  <w:szCs w:val="18"/>
                </w:rPr>
                <w:t xml:space="preserve"> (ALS OBJECT)</w:t>
              </w:r>
            </w:ins>
          </w:p>
        </w:tc>
        <w:tc>
          <w:tcPr>
            <w:tcW w:w="2105" w:type="dxa"/>
          </w:tcPr>
          <w:p w14:paraId="547AB0FF" w14:textId="77777777" w:rsidR="00273F7D" w:rsidRDefault="00273F7D" w:rsidP="00273F7D">
            <w:pPr>
              <w:rPr>
                <w:rFonts w:eastAsia="Batang"/>
                <w:sz w:val="18"/>
                <w:szCs w:val="18"/>
              </w:rPr>
            </w:pPr>
            <w:r>
              <w:rPr>
                <w:rFonts w:eastAsia="Batang"/>
                <w:sz w:val="18"/>
                <w:szCs w:val="18"/>
              </w:rPr>
              <w:t>Zaken</w:t>
            </w:r>
          </w:p>
        </w:tc>
        <w:tc>
          <w:tcPr>
            <w:tcW w:w="3261" w:type="dxa"/>
          </w:tcPr>
          <w:p w14:paraId="01E51948" w14:textId="1252AC67" w:rsidR="00273F7D" w:rsidRDefault="004924C1" w:rsidP="00273F7D">
            <w:pPr>
              <w:rPr>
                <w:rFonts w:eastAsia="Batang"/>
                <w:sz w:val="18"/>
                <w:szCs w:val="18"/>
              </w:rPr>
            </w:pPr>
            <w:r>
              <w:rPr>
                <w:rFonts w:eastAsia="Batang"/>
                <w:sz w:val="18"/>
                <w:szCs w:val="18"/>
              </w:rPr>
              <w:t xml:space="preserve">Naam gewijzigd, zie par. </w:t>
            </w:r>
            <w:r>
              <w:rPr>
                <w:rFonts w:eastAsia="Batang"/>
                <w:sz w:val="18"/>
                <w:szCs w:val="18"/>
              </w:rPr>
              <w:fldChar w:fldCharType="begin"/>
            </w:r>
            <w:r>
              <w:rPr>
                <w:rFonts w:eastAsia="Batang"/>
                <w:sz w:val="18"/>
                <w:szCs w:val="18"/>
              </w:rPr>
              <w:instrText xml:space="preserve"> REF _Ref477374205 \r \h </w:instrText>
            </w:r>
            <w:r>
              <w:rPr>
                <w:rFonts w:eastAsia="Batang"/>
                <w:sz w:val="18"/>
                <w:szCs w:val="18"/>
              </w:rPr>
            </w:r>
            <w:r>
              <w:rPr>
                <w:rFonts w:eastAsia="Batang"/>
                <w:sz w:val="18"/>
                <w:szCs w:val="18"/>
              </w:rPr>
              <w:fldChar w:fldCharType="separate"/>
            </w:r>
            <w:r w:rsidR="001D4541">
              <w:rPr>
                <w:rFonts w:eastAsia="Batang"/>
                <w:sz w:val="18"/>
                <w:szCs w:val="18"/>
              </w:rPr>
              <w:t>2.9.3</w:t>
            </w:r>
            <w:r>
              <w:rPr>
                <w:rFonts w:eastAsia="Batang"/>
                <w:sz w:val="18"/>
                <w:szCs w:val="18"/>
              </w:rPr>
              <w:fldChar w:fldCharType="end"/>
            </w:r>
          </w:p>
        </w:tc>
      </w:tr>
      <w:tr w:rsidR="00273F7D" w14:paraId="724C7C6A" w14:textId="77777777" w:rsidTr="00273F7D">
        <w:tc>
          <w:tcPr>
            <w:tcW w:w="3922" w:type="dxa"/>
          </w:tcPr>
          <w:p w14:paraId="360CE87A" w14:textId="2E936A97" w:rsidR="00273F7D" w:rsidRPr="00157223" w:rsidRDefault="00273F7D" w:rsidP="00273F7D">
            <w:pPr>
              <w:rPr>
                <w:rFonts w:eastAsia="Batang"/>
                <w:sz w:val="18"/>
                <w:szCs w:val="18"/>
              </w:rPr>
            </w:pPr>
            <w:r>
              <w:rPr>
                <w:rFonts w:eastAsia="Batang"/>
                <w:sz w:val="18"/>
                <w:szCs w:val="18"/>
              </w:rPr>
              <w:t>SAMENGESTELD INFORMATIEOBJECT</w:t>
            </w:r>
            <w:ins w:id="8046" w:author="Arjan Kloosterboer" w:date="2017-03-15T20:46:00Z">
              <w:r w:rsidR="00B523D4">
                <w:rPr>
                  <w:rFonts w:eastAsia="Batang"/>
                  <w:sz w:val="18"/>
                  <w:szCs w:val="18"/>
                </w:rPr>
                <w:t xml:space="preserve"> (ALS OBJECT)</w:t>
              </w:r>
            </w:ins>
          </w:p>
        </w:tc>
        <w:tc>
          <w:tcPr>
            <w:tcW w:w="2105" w:type="dxa"/>
          </w:tcPr>
          <w:p w14:paraId="283F581A" w14:textId="77777777" w:rsidR="00273F7D" w:rsidRDefault="00273F7D" w:rsidP="00273F7D">
            <w:pPr>
              <w:rPr>
                <w:rFonts w:eastAsia="Batang"/>
                <w:sz w:val="18"/>
                <w:szCs w:val="18"/>
              </w:rPr>
            </w:pPr>
            <w:r>
              <w:rPr>
                <w:rFonts w:eastAsia="Batang"/>
                <w:sz w:val="18"/>
                <w:szCs w:val="18"/>
              </w:rPr>
              <w:t>Zaken</w:t>
            </w:r>
          </w:p>
        </w:tc>
        <w:tc>
          <w:tcPr>
            <w:tcW w:w="3261" w:type="dxa"/>
          </w:tcPr>
          <w:p w14:paraId="2123B7BC" w14:textId="65189DAB" w:rsidR="00273F7D" w:rsidRDefault="004924C1" w:rsidP="00273F7D">
            <w:pPr>
              <w:rPr>
                <w:rFonts w:eastAsia="Batang"/>
                <w:sz w:val="18"/>
                <w:szCs w:val="18"/>
              </w:rPr>
            </w:pPr>
            <w:r>
              <w:rPr>
                <w:rFonts w:eastAsia="Batang"/>
                <w:sz w:val="18"/>
                <w:szCs w:val="18"/>
              </w:rPr>
              <w:t xml:space="preserve">Naam gewijzigd, zie par. </w:t>
            </w:r>
            <w:r>
              <w:rPr>
                <w:rFonts w:eastAsia="Batang"/>
                <w:sz w:val="18"/>
                <w:szCs w:val="18"/>
              </w:rPr>
              <w:fldChar w:fldCharType="begin"/>
            </w:r>
            <w:r>
              <w:rPr>
                <w:rFonts w:eastAsia="Batang"/>
                <w:sz w:val="18"/>
                <w:szCs w:val="18"/>
              </w:rPr>
              <w:instrText xml:space="preserve"> REF _Ref477374205 \r \h </w:instrText>
            </w:r>
            <w:r>
              <w:rPr>
                <w:rFonts w:eastAsia="Batang"/>
                <w:sz w:val="18"/>
                <w:szCs w:val="18"/>
              </w:rPr>
            </w:r>
            <w:r>
              <w:rPr>
                <w:rFonts w:eastAsia="Batang"/>
                <w:sz w:val="18"/>
                <w:szCs w:val="18"/>
              </w:rPr>
              <w:fldChar w:fldCharType="separate"/>
            </w:r>
            <w:r w:rsidR="001D4541">
              <w:rPr>
                <w:rFonts w:eastAsia="Batang"/>
                <w:sz w:val="18"/>
                <w:szCs w:val="18"/>
              </w:rPr>
              <w:t>2.9.3</w:t>
            </w:r>
            <w:r>
              <w:rPr>
                <w:rFonts w:eastAsia="Batang"/>
                <w:sz w:val="18"/>
                <w:szCs w:val="18"/>
              </w:rPr>
              <w:fldChar w:fldCharType="end"/>
            </w:r>
          </w:p>
        </w:tc>
      </w:tr>
      <w:tr w:rsidR="00273F7D" w14:paraId="03531ADE" w14:textId="77777777" w:rsidTr="00273F7D">
        <w:tc>
          <w:tcPr>
            <w:tcW w:w="3922" w:type="dxa"/>
          </w:tcPr>
          <w:p w14:paraId="7B4DD588" w14:textId="7C06394F" w:rsidR="00273F7D" w:rsidRPr="00157223" w:rsidRDefault="00273F7D" w:rsidP="00273F7D">
            <w:pPr>
              <w:rPr>
                <w:rFonts w:eastAsia="Batang"/>
                <w:sz w:val="18"/>
                <w:szCs w:val="18"/>
              </w:rPr>
            </w:pPr>
            <w:r w:rsidRPr="00157223">
              <w:rPr>
                <w:rFonts w:eastAsia="Batang"/>
                <w:sz w:val="18"/>
                <w:szCs w:val="18"/>
              </w:rPr>
              <w:t>STATUS</w:t>
            </w:r>
            <w:ins w:id="8047" w:author="Arjan Kloosterboer" w:date="2017-03-15T20:47:00Z">
              <w:r w:rsidR="00B523D4">
                <w:rPr>
                  <w:rFonts w:eastAsia="Batang"/>
                  <w:sz w:val="18"/>
                  <w:szCs w:val="18"/>
                </w:rPr>
                <w:t xml:space="preserve"> (ALS OBJECT)</w:t>
              </w:r>
            </w:ins>
          </w:p>
        </w:tc>
        <w:tc>
          <w:tcPr>
            <w:tcW w:w="2105" w:type="dxa"/>
          </w:tcPr>
          <w:p w14:paraId="7405B951" w14:textId="77777777" w:rsidR="00273F7D" w:rsidRDefault="00273F7D" w:rsidP="00273F7D">
            <w:pPr>
              <w:rPr>
                <w:rFonts w:eastAsia="Batang"/>
                <w:sz w:val="18"/>
                <w:szCs w:val="18"/>
              </w:rPr>
            </w:pPr>
            <w:r>
              <w:rPr>
                <w:rFonts w:eastAsia="Batang"/>
                <w:sz w:val="18"/>
                <w:szCs w:val="18"/>
              </w:rPr>
              <w:t>Zaken</w:t>
            </w:r>
          </w:p>
        </w:tc>
        <w:tc>
          <w:tcPr>
            <w:tcW w:w="3261" w:type="dxa"/>
          </w:tcPr>
          <w:p w14:paraId="1AA33C75" w14:textId="5DFEE1CC" w:rsidR="00273F7D" w:rsidRDefault="004924C1" w:rsidP="00273F7D">
            <w:pPr>
              <w:rPr>
                <w:rFonts w:eastAsia="Batang"/>
                <w:sz w:val="18"/>
                <w:szCs w:val="18"/>
              </w:rPr>
            </w:pPr>
            <w:r>
              <w:rPr>
                <w:rFonts w:eastAsia="Batang"/>
                <w:sz w:val="18"/>
                <w:szCs w:val="18"/>
              </w:rPr>
              <w:t xml:space="preserve">Naam gewijzigd, zie par. </w:t>
            </w:r>
            <w:r>
              <w:rPr>
                <w:rFonts w:eastAsia="Batang"/>
                <w:sz w:val="18"/>
                <w:szCs w:val="18"/>
              </w:rPr>
              <w:fldChar w:fldCharType="begin"/>
            </w:r>
            <w:r>
              <w:rPr>
                <w:rFonts w:eastAsia="Batang"/>
                <w:sz w:val="18"/>
                <w:szCs w:val="18"/>
              </w:rPr>
              <w:instrText xml:space="preserve"> REF _Ref477374205 \r \h </w:instrText>
            </w:r>
            <w:r>
              <w:rPr>
                <w:rFonts w:eastAsia="Batang"/>
                <w:sz w:val="18"/>
                <w:szCs w:val="18"/>
              </w:rPr>
            </w:r>
            <w:r>
              <w:rPr>
                <w:rFonts w:eastAsia="Batang"/>
                <w:sz w:val="18"/>
                <w:szCs w:val="18"/>
              </w:rPr>
              <w:fldChar w:fldCharType="separate"/>
            </w:r>
            <w:r w:rsidR="001D4541">
              <w:rPr>
                <w:rFonts w:eastAsia="Batang"/>
                <w:sz w:val="18"/>
                <w:szCs w:val="18"/>
              </w:rPr>
              <w:t>2.9.3</w:t>
            </w:r>
            <w:r>
              <w:rPr>
                <w:rFonts w:eastAsia="Batang"/>
                <w:sz w:val="18"/>
                <w:szCs w:val="18"/>
              </w:rPr>
              <w:fldChar w:fldCharType="end"/>
            </w:r>
          </w:p>
        </w:tc>
      </w:tr>
      <w:bookmarkEnd w:id="8006"/>
    </w:tbl>
    <w:p w14:paraId="2FE9B1F6" w14:textId="763CB5E2" w:rsidR="00273F7D" w:rsidRDefault="00273F7D" w:rsidP="0044638F">
      <w:pPr>
        <w:rPr>
          <w:lang w:val="nl-NL"/>
        </w:rPr>
      </w:pPr>
    </w:p>
    <w:p w14:paraId="58201C53" w14:textId="1766F28D" w:rsidR="00E96FB6" w:rsidRDefault="00E96FB6" w:rsidP="00E96FB6">
      <w:pPr>
        <w:pStyle w:val="Kop3"/>
        <w:rPr>
          <w:lang w:val="nl-NL"/>
        </w:rPr>
      </w:pPr>
      <w:bookmarkStart w:id="8048" w:name="_Toc493812437"/>
      <w:r>
        <w:rPr>
          <w:lang w:val="nl-NL"/>
        </w:rPr>
        <w:t>Attribuutsoorten van de specialisaties van OBJECT</w:t>
      </w:r>
      <w:bookmarkEnd w:id="8048"/>
    </w:p>
    <w:p w14:paraId="62EB8AE6" w14:textId="3A9F1EE1" w:rsidR="00E96FB6" w:rsidRDefault="00E96FB6" w:rsidP="00E96FB6">
      <w:pPr>
        <w:rPr>
          <w:lang w:val="nl-NL"/>
        </w:rPr>
      </w:pPr>
      <w:r>
        <w:rPr>
          <w:lang w:val="nl-NL"/>
        </w:rPr>
        <w:t xml:space="preserve">De van een specialisatie deel uitmakende attribuutsoorten zijn enkel bedoeld om een dergelijk object te kunnen duiden; welk object is het en bestaat het nog? Hiervoor volstaat de identificatie (bijvoorbeeld het BSN van een Natuurlijk persoon), eventuele secundaire identificaties (zoals naam, adres en geboortedatum van die Natuurlijk persoon) en ontstaans- en vervaldatum (zoals geboorte- en overlijdendatum van die Natuurlijk persoon). Alle specialisaties zijn hierop kritisch beschouwd en waar nodig zijn de attribuutsoorten hierop aangepast. </w:t>
      </w:r>
      <w:r w:rsidR="005F3BCC">
        <w:rPr>
          <w:lang w:val="nl-NL"/>
        </w:rPr>
        <w:t>Tevens zijn de attribuutsoorten aangepast op versie 3 van het RSGB.</w:t>
      </w:r>
      <w:r>
        <w:rPr>
          <w:lang w:val="nl-NL"/>
        </w:rPr>
        <w:t xml:space="preserve"> </w:t>
      </w:r>
    </w:p>
    <w:p w14:paraId="6F6FEA94" w14:textId="4E9E51E8" w:rsidR="00E96FB6" w:rsidRDefault="00FE351F" w:rsidP="00E96FB6">
      <w:pPr>
        <w:pStyle w:val="Kop3"/>
        <w:rPr>
          <w:lang w:val="nl-NL"/>
        </w:rPr>
      </w:pPr>
      <w:bookmarkStart w:id="8049" w:name="_Ref477374205"/>
      <w:bookmarkStart w:id="8050" w:name="_Toc493812438"/>
      <w:r>
        <w:rPr>
          <w:lang w:val="nl-NL"/>
        </w:rPr>
        <w:t>S</w:t>
      </w:r>
      <w:r w:rsidR="00E96FB6">
        <w:rPr>
          <w:lang w:val="nl-NL"/>
        </w:rPr>
        <w:t>pecialisaties van OBJECT</w:t>
      </w:r>
      <w:r>
        <w:rPr>
          <w:lang w:val="nl-NL"/>
        </w:rPr>
        <w:t xml:space="preserve"> zijnde RGBZ-objecttypen</w:t>
      </w:r>
      <w:bookmarkEnd w:id="8049"/>
      <w:bookmarkEnd w:id="8050"/>
    </w:p>
    <w:p w14:paraId="13B44706" w14:textId="3EB76B43" w:rsidR="00E96FB6" w:rsidRDefault="00A0345F" w:rsidP="00E96FB6">
      <w:pPr>
        <w:rPr>
          <w:lang w:val="nl-NL"/>
        </w:rPr>
      </w:pPr>
      <w:r>
        <w:rPr>
          <w:lang w:val="nl-NL"/>
        </w:rPr>
        <w:t xml:space="preserve">Enkele van de specialisaties van OBJECT betreffen objecttypen die ook elders in het RGBZ zijn opgenomen, zoals BESLUIT en MEDEWERKER. Deze objecttypen komen zodoende twee maal in het RGBZ </w:t>
      </w:r>
      <w:r w:rsidR="00B523D4">
        <w:rPr>
          <w:lang w:val="nl-NL"/>
        </w:rPr>
        <w:t xml:space="preserve">1.0 </w:t>
      </w:r>
      <w:r>
        <w:rPr>
          <w:lang w:val="nl-NL"/>
        </w:rPr>
        <w:t xml:space="preserve">voor: het eigenlijke objecttype </w:t>
      </w:r>
      <w:r w:rsidR="00B523D4">
        <w:rPr>
          <w:lang w:val="nl-NL"/>
        </w:rPr>
        <w:t xml:space="preserve">en als specialisatie van OBJECT, zonder enig verband tot elkaar. Dit is onwenselijk en derhalve aangpast. Het is evenwel niet mogelijk om het  eigenlijke objecttype tevens een specialisatie van OBJECT te doen zijn. In de praktijk is hiervan in de meeste gevallen geen sprake. Dit treedt pas op indien een desbetreffend object onderwerp is van een zaak. Als specialisaties van OBJECT zijn derhalve de bestaande objecttypen gehandhaafd maar met in de naam de toevoeging ‘(ALS OBJECT)’, zonder attributen en met een 1-op-1-relatie naar het eigenlijke objecttype (die gezien vanuit het eigenlijke objecttype optioneel is). Een voorbeeld is ‘BESLUIT (ALS OBJECT)’ met de relatiesoort ‘BESLUIT (ALS OBJECT) is BESLUIT’. Dit is doorgevoerd voor alle specialisaties van OBJECT die ontleend zijn aan het RGBZ (zie par. </w:t>
      </w:r>
      <w:r w:rsidR="00B523D4">
        <w:rPr>
          <w:lang w:val="nl-NL"/>
        </w:rPr>
        <w:fldChar w:fldCharType="begin"/>
      </w:r>
      <w:r w:rsidR="00B523D4">
        <w:rPr>
          <w:lang w:val="nl-NL"/>
        </w:rPr>
        <w:instrText xml:space="preserve"> REF _Ref477374086 \r \h </w:instrText>
      </w:r>
      <w:r w:rsidR="00B523D4">
        <w:rPr>
          <w:lang w:val="nl-NL"/>
        </w:rPr>
      </w:r>
      <w:r w:rsidR="00B523D4">
        <w:rPr>
          <w:lang w:val="nl-NL"/>
        </w:rPr>
        <w:fldChar w:fldCharType="separate"/>
      </w:r>
      <w:r w:rsidR="001D4541">
        <w:rPr>
          <w:lang w:val="nl-NL"/>
        </w:rPr>
        <w:t>2.9.1</w:t>
      </w:r>
      <w:r w:rsidR="00B523D4">
        <w:rPr>
          <w:lang w:val="nl-NL"/>
        </w:rPr>
        <w:fldChar w:fldCharType="end"/>
      </w:r>
      <w:r w:rsidR="00B523D4">
        <w:rPr>
          <w:lang w:val="nl-NL"/>
        </w:rPr>
        <w:t xml:space="preserve">). </w:t>
      </w:r>
    </w:p>
    <w:p w14:paraId="38184ED0" w14:textId="35188F2E" w:rsidR="00465C73" w:rsidRDefault="00465C73" w:rsidP="00465C73">
      <w:pPr>
        <w:pStyle w:val="Kop3"/>
        <w:rPr>
          <w:lang w:val="nl-NL"/>
        </w:rPr>
      </w:pPr>
      <w:bookmarkStart w:id="8051" w:name="_Toc493812439"/>
      <w:r>
        <w:rPr>
          <w:lang w:val="nl-NL"/>
        </w:rPr>
        <w:t>Toegevoegde en vervallen attribuutsoorten</w:t>
      </w:r>
      <w:bookmarkEnd w:id="8051"/>
    </w:p>
    <w:p w14:paraId="7C42B90D" w14:textId="58AD3B96" w:rsidR="00571D75" w:rsidRDefault="00465C73" w:rsidP="00E96FB6">
      <w:pPr>
        <w:rPr>
          <w:lang w:val="nl-NL"/>
        </w:rPr>
      </w:pPr>
      <w:r>
        <w:rPr>
          <w:lang w:val="nl-NL"/>
        </w:rPr>
        <w:t xml:space="preserve">Toegevoegd is de attribuutsoort ‘Object-URI’ en vervallen zijn de attribuutsoorten ‘Identificatie’ en ‘Objecttype’. </w:t>
      </w:r>
      <w:r w:rsidR="00571D75">
        <w:rPr>
          <w:lang w:val="nl-NL"/>
        </w:rPr>
        <w:br/>
        <w:t xml:space="preserve">De attribuutsoort ‘Object-URI’ is toegevoegd om het mogelijk te maken m.b.v. Linked-Data-technieken </w:t>
      </w:r>
      <w:r w:rsidR="00571D75" w:rsidRPr="00571D75">
        <w:rPr>
          <w:lang w:val="nl-NL"/>
        </w:rPr>
        <w:t>informatie over het object te verkrijgen, ongeacht waar d</w:t>
      </w:r>
      <w:r w:rsidR="00571D75">
        <w:rPr>
          <w:lang w:val="nl-NL"/>
        </w:rPr>
        <w:t>eze informatie</w:t>
      </w:r>
      <w:r w:rsidR="00571D75" w:rsidRPr="00571D75">
        <w:rPr>
          <w:lang w:val="nl-NL"/>
        </w:rPr>
        <w:t xml:space="preserve"> zich bevindt</w:t>
      </w:r>
      <w:r w:rsidR="00571D75">
        <w:rPr>
          <w:lang w:val="nl-NL"/>
        </w:rPr>
        <w:t>.</w:t>
      </w:r>
      <w:r w:rsidR="00571D75">
        <w:rPr>
          <w:lang w:val="nl-NL"/>
        </w:rPr>
        <w:br/>
      </w:r>
      <w:r w:rsidR="00C43973">
        <w:rPr>
          <w:lang w:val="nl-NL"/>
        </w:rPr>
        <w:t xml:space="preserve">De attribuutsoorten ‘Identificatie’ en ‘Objecttype’ waren zgn. afgeleide attributen. </w:t>
      </w:r>
      <w:r w:rsidR="00DB2DB2">
        <w:rPr>
          <w:lang w:val="nl-NL"/>
        </w:rPr>
        <w:t xml:space="preserve">Deze passen we alleen toe als er een functionele behoefte is aan een dergelijk gegeven en de afleiding daarvan complex is. Dit is niet van toepassing op de vervallen attribuutsoorten. </w:t>
      </w:r>
      <w:r w:rsidR="007805D0">
        <w:rPr>
          <w:lang w:val="nl-NL"/>
        </w:rPr>
        <w:t xml:space="preserve">De attribuutsoort </w:t>
      </w:r>
      <w:r w:rsidR="007805D0">
        <w:rPr>
          <w:lang w:val="nl-NL"/>
        </w:rPr>
        <w:lastRenderedPageBreak/>
        <w:t>‘Identificatie’ representeerde de unieke aanduiding van de ‘specialisaties’. Deze is overbodig, de unieke aanduiding van OBJECT is de unieke aanduiding van de desbetreffende ‘specialisatie’.</w:t>
      </w:r>
    </w:p>
    <w:p w14:paraId="4AD875A3" w14:textId="77777777" w:rsidR="00DB2DB2" w:rsidRPr="00B209BD" w:rsidRDefault="00DB2DB2" w:rsidP="00DB2DB2">
      <w:pPr>
        <w:widowControl w:val="0"/>
        <w:autoSpaceDE w:val="0"/>
        <w:autoSpaceDN w:val="0"/>
        <w:adjustRightInd w:val="0"/>
        <w:spacing w:before="240" w:after="60" w:line="240" w:lineRule="auto"/>
        <w:outlineLvl w:val="3"/>
        <w:rPr>
          <w:ins w:id="8052" w:author="Arjan Kloosterboer" w:date="2017-09-21T08:24:00Z"/>
          <w:rFonts w:ascii="Arial" w:eastAsia="Times New Roman" w:hAnsi="Arial" w:cs="Arial"/>
          <w:b/>
          <w:color w:val="000000"/>
          <w:sz w:val="24"/>
          <w:szCs w:val="24"/>
        </w:rPr>
      </w:pPr>
      <w:bookmarkStart w:id="8053" w:name="BKM_D1E33A47_6322_4B28_B353_9C2F42235200"/>
      <w:ins w:id="8054" w:author="Arjan Kloosterboer" w:date="2017-09-21T08:24:00Z">
        <w:r w:rsidRPr="00B209BD">
          <w:rPr>
            <w:rFonts w:ascii="Arial" w:eastAsia="Times New Roman" w:hAnsi="Arial" w:cs="Arial"/>
            <w:b/>
            <w:color w:val="000000"/>
            <w:sz w:val="24"/>
            <w:szCs w:val="24"/>
          </w:rPr>
          <w:t>«Attribuutsoort» Object-URI</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DB2DB2" w14:paraId="63ECA0E3" w14:textId="77777777" w:rsidTr="0081002A">
        <w:trPr>
          <w:trHeight w:val="230"/>
          <w:ins w:id="8055" w:author="Arjan Kloosterboer" w:date="2017-09-21T08:24:00Z"/>
        </w:trPr>
        <w:tc>
          <w:tcPr>
            <w:tcW w:w="3330" w:type="dxa"/>
            <w:gridSpan w:val="2"/>
            <w:tcBorders>
              <w:top w:val="nil"/>
              <w:left w:val="nil"/>
              <w:bottom w:val="nil"/>
              <w:right w:val="nil"/>
            </w:tcBorders>
            <w:tcMar>
              <w:top w:w="0" w:type="dxa"/>
              <w:left w:w="60" w:type="dxa"/>
              <w:bottom w:w="0" w:type="dxa"/>
              <w:right w:w="60" w:type="dxa"/>
            </w:tcMar>
          </w:tcPr>
          <w:p w14:paraId="6D25D8AF" w14:textId="77777777" w:rsidR="00DB2DB2" w:rsidRDefault="00DB2DB2" w:rsidP="00DB2DB2">
            <w:pPr>
              <w:spacing w:after="0"/>
              <w:rPr>
                <w:ins w:id="8056" w:author="Arjan Kloosterboer" w:date="2017-09-21T08:24:00Z"/>
                <w:rFonts w:ascii="Calibri" w:eastAsia="Times New Roman" w:hAnsi="Calibri" w:cs="Calibri"/>
                <w:color w:val="000000"/>
              </w:rPr>
            </w:pPr>
            <w:ins w:id="8057" w:author="Arjan Kloosterboer" w:date="2017-09-21T08:24:00Z">
              <w:r>
                <w:rPr>
                  <w:rFonts w:ascii="Calibri" w:eastAsia="Times New Roman" w:hAnsi="Calibri" w:cs="Calibri"/>
                  <w:b/>
                  <w:bCs/>
                  <w:color w:val="000000"/>
                </w:rPr>
                <w:t xml:space="preserve">Naam </w:t>
              </w:r>
            </w:ins>
          </w:p>
        </w:tc>
        <w:tc>
          <w:tcPr>
            <w:tcW w:w="4320" w:type="dxa"/>
            <w:tcBorders>
              <w:top w:val="nil"/>
              <w:left w:val="nil"/>
              <w:bottom w:val="nil"/>
              <w:right w:val="nil"/>
            </w:tcBorders>
            <w:tcMar>
              <w:top w:w="0" w:type="dxa"/>
              <w:left w:w="60" w:type="dxa"/>
              <w:bottom w:w="0" w:type="dxa"/>
              <w:right w:w="60" w:type="dxa"/>
            </w:tcMar>
          </w:tcPr>
          <w:p w14:paraId="5FF6B60C" w14:textId="77777777" w:rsidR="00DB2DB2" w:rsidRDefault="00DB2DB2" w:rsidP="00DB2DB2">
            <w:pPr>
              <w:spacing w:after="0"/>
              <w:rPr>
                <w:ins w:id="8058" w:author="Arjan Kloosterboer" w:date="2017-09-21T08:24:00Z"/>
                <w:rFonts w:ascii="Calibri" w:eastAsia="Times New Roman" w:hAnsi="Calibri" w:cs="Calibri"/>
                <w:color w:val="0F0F0F"/>
              </w:rPr>
            </w:pPr>
            <w:ins w:id="8059" w:author="Arjan Kloosterboer" w:date="2017-09-21T08:24:00Z">
              <w:r>
                <w:rPr>
                  <w:rFonts w:ascii="Calibri" w:eastAsia="Times New Roman" w:hAnsi="Calibri" w:cs="Calibri"/>
                  <w:color w:val="0F0F0F"/>
                </w:rPr>
                <w:t>Object-URI</w:t>
              </w:r>
            </w:ins>
          </w:p>
        </w:tc>
        <w:tc>
          <w:tcPr>
            <w:tcW w:w="1710" w:type="dxa"/>
            <w:tcBorders>
              <w:top w:val="nil"/>
              <w:left w:val="nil"/>
              <w:bottom w:val="nil"/>
              <w:right w:val="nil"/>
            </w:tcBorders>
            <w:tcMar>
              <w:top w:w="0" w:type="dxa"/>
              <w:left w:w="60" w:type="dxa"/>
              <w:bottom w:w="0" w:type="dxa"/>
              <w:right w:w="60" w:type="dxa"/>
            </w:tcMar>
          </w:tcPr>
          <w:p w14:paraId="16B2C999" w14:textId="6A9D03C5" w:rsidR="00DB2DB2" w:rsidRDefault="00DB2DB2" w:rsidP="00DB2DB2">
            <w:pPr>
              <w:spacing w:after="0"/>
              <w:jc w:val="right"/>
              <w:rPr>
                <w:ins w:id="8060" w:author="Arjan Kloosterboer" w:date="2017-09-21T08:24:00Z"/>
                <w:rFonts w:ascii="Calibri" w:eastAsia="Times New Roman" w:hAnsi="Calibri" w:cs="Calibri"/>
                <w:color w:val="0F0F0F"/>
              </w:rPr>
            </w:pPr>
          </w:p>
        </w:tc>
      </w:tr>
      <w:tr w:rsidR="00DB2DB2" w14:paraId="5A5393E7" w14:textId="77777777" w:rsidTr="0081002A">
        <w:trPr>
          <w:ins w:id="8061" w:author="Arjan Kloosterboer" w:date="2017-09-21T08:24:00Z"/>
        </w:trPr>
        <w:tc>
          <w:tcPr>
            <w:tcW w:w="3330" w:type="dxa"/>
            <w:gridSpan w:val="2"/>
            <w:tcBorders>
              <w:top w:val="nil"/>
              <w:left w:val="nil"/>
              <w:bottom w:val="nil"/>
              <w:right w:val="nil"/>
            </w:tcBorders>
            <w:tcMar>
              <w:top w:w="0" w:type="dxa"/>
              <w:left w:w="60" w:type="dxa"/>
              <w:bottom w:w="0" w:type="dxa"/>
              <w:right w:w="60" w:type="dxa"/>
            </w:tcMar>
          </w:tcPr>
          <w:p w14:paraId="07E5080C" w14:textId="77777777" w:rsidR="00DB2DB2" w:rsidRDefault="00DB2DB2" w:rsidP="00DB2DB2">
            <w:pPr>
              <w:spacing w:after="0"/>
              <w:rPr>
                <w:ins w:id="8062" w:author="Arjan Kloosterboer" w:date="2017-09-21T08:24:00Z"/>
                <w:rFonts w:ascii="Calibri" w:eastAsia="Times New Roman" w:hAnsi="Calibri" w:cs="Calibri"/>
                <w:color w:val="000000"/>
              </w:rPr>
            </w:pPr>
            <w:ins w:id="8063" w:author="Arjan Kloosterboer" w:date="2017-09-21T08:24:00Z">
              <w:r>
                <w:rPr>
                  <w:rFonts w:ascii="Calibri" w:eastAsia="Times New Roman" w:hAnsi="Calibri" w:cs="Calibri"/>
                  <w:b/>
                  <w:bCs/>
                  <w:color w:val="000000"/>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78727731" w14:textId="77777777" w:rsidR="00DB2DB2" w:rsidRDefault="00DB2DB2" w:rsidP="00DB2DB2">
            <w:pPr>
              <w:spacing w:after="0"/>
              <w:rPr>
                <w:ins w:id="8064" w:author="Arjan Kloosterboer" w:date="2017-09-21T08:24:00Z"/>
                <w:rFonts w:ascii="Calibri" w:eastAsia="Times New Roman" w:hAnsi="Calibri" w:cs="Calibri"/>
                <w:color w:val="0F0F0F"/>
              </w:rPr>
            </w:pPr>
            <w:ins w:id="8065" w:author="Arjan Kloosterboer" w:date="2017-09-21T08:24:00Z">
              <w:r>
                <w:rPr>
                  <w:rFonts w:ascii="Calibri" w:eastAsia="Times New Roman" w:hAnsi="Calibri" w:cs="Calibri"/>
                  <w:color w:val="0F0F0F"/>
                </w:rPr>
                <w:t>KING</w:t>
              </w:r>
            </w:ins>
          </w:p>
        </w:tc>
      </w:tr>
      <w:tr w:rsidR="00DB2DB2" w14:paraId="30550EF2" w14:textId="77777777" w:rsidTr="0081002A">
        <w:trPr>
          <w:ins w:id="8066" w:author="Arjan Kloosterboer" w:date="2017-09-21T08:24:00Z"/>
        </w:trPr>
        <w:tc>
          <w:tcPr>
            <w:tcW w:w="3330" w:type="dxa"/>
            <w:gridSpan w:val="2"/>
            <w:tcBorders>
              <w:top w:val="nil"/>
              <w:left w:val="nil"/>
              <w:bottom w:val="nil"/>
              <w:right w:val="nil"/>
            </w:tcBorders>
            <w:tcMar>
              <w:top w:w="0" w:type="dxa"/>
              <w:left w:w="60" w:type="dxa"/>
              <w:bottom w:w="0" w:type="dxa"/>
              <w:right w:w="60" w:type="dxa"/>
            </w:tcMar>
          </w:tcPr>
          <w:p w14:paraId="535DDD8F" w14:textId="77777777" w:rsidR="00DB2DB2" w:rsidRDefault="00DB2DB2" w:rsidP="00DB2DB2">
            <w:pPr>
              <w:spacing w:after="0"/>
              <w:rPr>
                <w:ins w:id="8067" w:author="Arjan Kloosterboer" w:date="2017-09-21T08:24:00Z"/>
                <w:rFonts w:ascii="Calibri" w:eastAsia="Times New Roman" w:hAnsi="Calibri" w:cs="Calibri"/>
                <w:color w:val="000000"/>
              </w:rPr>
            </w:pPr>
            <w:ins w:id="8068" w:author="Arjan Kloosterboer" w:date="2017-09-21T08:24:00Z">
              <w:r>
                <w:rPr>
                  <w:rFonts w:ascii="Calibri" w:eastAsia="Times New Roman" w:hAnsi="Calibri" w:cs="Calibri"/>
                  <w:b/>
                  <w:bCs/>
                  <w:color w:val="000000"/>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53098C37" w14:textId="77777777" w:rsidR="00DB2DB2" w:rsidRDefault="00DB2DB2" w:rsidP="00DB2DB2">
            <w:pPr>
              <w:spacing w:after="0"/>
              <w:rPr>
                <w:ins w:id="8069" w:author="Arjan Kloosterboer" w:date="2017-09-21T08:24:00Z"/>
                <w:rFonts w:ascii="Calibri" w:eastAsia="Times New Roman" w:hAnsi="Calibri" w:cs="Calibri"/>
                <w:color w:val="0F0F0F"/>
              </w:rPr>
            </w:pPr>
          </w:p>
        </w:tc>
      </w:tr>
      <w:tr w:rsidR="00DB2DB2" w:rsidRPr="005C14BE" w14:paraId="1E51781B" w14:textId="77777777" w:rsidTr="0081002A">
        <w:trPr>
          <w:ins w:id="8070" w:author="Arjan Kloosterboer" w:date="2017-09-21T08:24:00Z"/>
        </w:trPr>
        <w:tc>
          <w:tcPr>
            <w:tcW w:w="3330" w:type="dxa"/>
            <w:gridSpan w:val="2"/>
            <w:tcBorders>
              <w:top w:val="nil"/>
              <w:left w:val="nil"/>
              <w:bottom w:val="nil"/>
              <w:right w:val="nil"/>
            </w:tcBorders>
            <w:tcMar>
              <w:top w:w="0" w:type="dxa"/>
              <w:left w:w="60" w:type="dxa"/>
              <w:bottom w:w="0" w:type="dxa"/>
              <w:right w:w="60" w:type="dxa"/>
            </w:tcMar>
          </w:tcPr>
          <w:p w14:paraId="4A2B2225" w14:textId="77777777" w:rsidR="00DB2DB2" w:rsidRDefault="00DB2DB2" w:rsidP="00DB2DB2">
            <w:pPr>
              <w:spacing w:after="0"/>
              <w:rPr>
                <w:ins w:id="8071" w:author="Arjan Kloosterboer" w:date="2017-09-21T08:24:00Z"/>
                <w:rFonts w:ascii="Calibri" w:eastAsia="Times New Roman" w:hAnsi="Calibri" w:cs="Calibri"/>
                <w:color w:val="000000"/>
              </w:rPr>
            </w:pPr>
            <w:ins w:id="8072" w:author="Arjan Kloosterboer" w:date="2017-09-21T08:24:00Z">
              <w:r>
                <w:rPr>
                  <w:rFonts w:ascii="Calibri" w:eastAsia="Times New Roman" w:hAnsi="Calibri" w:cs="Calibri"/>
                  <w:b/>
                  <w:bCs/>
                  <w:color w:val="000000"/>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73C9C32D" w14:textId="77777777" w:rsidR="00DB2DB2" w:rsidRPr="00DB2DB2" w:rsidRDefault="00DB2DB2" w:rsidP="00DB2DB2">
            <w:pPr>
              <w:spacing w:after="0"/>
              <w:rPr>
                <w:ins w:id="8073" w:author="Arjan Kloosterboer" w:date="2017-09-21T08:24:00Z"/>
                <w:rFonts w:ascii="Calibri" w:eastAsia="Times New Roman" w:hAnsi="Calibri" w:cs="Calibri"/>
                <w:color w:val="0F0F0F"/>
                <w:lang w:val="nl-NL"/>
              </w:rPr>
            </w:pPr>
            <w:ins w:id="8074" w:author="Arjan Kloosterboer" w:date="2017-09-21T08:24:00Z">
              <w:r w:rsidRPr="00DB2DB2">
                <w:rPr>
                  <w:rFonts w:ascii="Calibri" w:eastAsia="Times New Roman" w:hAnsi="Calibri" w:cs="Calibri"/>
                  <w:color w:val="000000"/>
                  <w:lang w:val="nl-NL"/>
                </w:rPr>
                <w:t>Benaming van de locatie op het internet waar informatie over het object beschikbaar is.</w:t>
              </w:r>
            </w:ins>
          </w:p>
        </w:tc>
      </w:tr>
      <w:tr w:rsidR="00DB2DB2" w14:paraId="56380372" w14:textId="77777777" w:rsidTr="0081002A">
        <w:trPr>
          <w:trHeight w:val="230"/>
          <w:ins w:id="8075" w:author="Arjan Kloosterboer" w:date="2017-09-21T08:24:00Z"/>
        </w:trPr>
        <w:tc>
          <w:tcPr>
            <w:tcW w:w="3330" w:type="dxa"/>
            <w:gridSpan w:val="2"/>
            <w:tcBorders>
              <w:top w:val="nil"/>
              <w:left w:val="nil"/>
              <w:bottom w:val="nil"/>
              <w:right w:val="nil"/>
            </w:tcBorders>
            <w:tcMar>
              <w:top w:w="0" w:type="dxa"/>
              <w:left w:w="60" w:type="dxa"/>
              <w:bottom w:w="0" w:type="dxa"/>
              <w:right w:w="60" w:type="dxa"/>
            </w:tcMar>
          </w:tcPr>
          <w:p w14:paraId="367966DF" w14:textId="77777777" w:rsidR="00DB2DB2" w:rsidRDefault="00DB2DB2" w:rsidP="00DB2DB2">
            <w:pPr>
              <w:spacing w:after="0"/>
              <w:rPr>
                <w:ins w:id="8076" w:author="Arjan Kloosterboer" w:date="2017-09-21T08:24:00Z"/>
                <w:rFonts w:ascii="Calibri" w:eastAsia="Times New Roman" w:hAnsi="Calibri" w:cs="Calibri"/>
                <w:color w:val="000000"/>
              </w:rPr>
            </w:pPr>
            <w:ins w:id="8077" w:author="Arjan Kloosterboer" w:date="2017-09-21T08:24:00Z">
              <w:r>
                <w:rPr>
                  <w:rFonts w:ascii="Calibri" w:eastAsia="Times New Roman" w:hAnsi="Calibri" w:cs="Calibri"/>
                  <w:b/>
                  <w:bCs/>
                  <w:color w:val="000000"/>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6A6C424A" w14:textId="77777777" w:rsidR="00DB2DB2" w:rsidRDefault="00DB2DB2" w:rsidP="00DB2DB2">
            <w:pPr>
              <w:spacing w:after="0"/>
              <w:rPr>
                <w:ins w:id="8078" w:author="Arjan Kloosterboer" w:date="2017-09-21T08:24:00Z"/>
                <w:rFonts w:ascii="Calibri" w:eastAsia="Times New Roman" w:hAnsi="Calibri" w:cs="Calibri"/>
                <w:color w:val="0F0F0F"/>
              </w:rPr>
            </w:pPr>
            <w:ins w:id="8079" w:author="Arjan Kloosterboer" w:date="2017-09-21T08:24:00Z">
              <w:r>
                <w:rPr>
                  <w:rFonts w:ascii="Calibri" w:eastAsia="Times New Roman" w:hAnsi="Calibri" w:cs="Calibri"/>
                  <w:color w:val="0F0F0F"/>
                </w:rPr>
                <w:t>KING</w:t>
              </w:r>
            </w:ins>
          </w:p>
        </w:tc>
      </w:tr>
      <w:tr w:rsidR="00DB2DB2" w14:paraId="177FBC21" w14:textId="77777777" w:rsidTr="0081002A">
        <w:trPr>
          <w:ins w:id="8080" w:author="Arjan Kloosterboer" w:date="2017-09-21T08:24:00Z"/>
        </w:trPr>
        <w:tc>
          <w:tcPr>
            <w:tcW w:w="3330" w:type="dxa"/>
            <w:gridSpan w:val="2"/>
            <w:tcBorders>
              <w:top w:val="nil"/>
              <w:left w:val="nil"/>
              <w:bottom w:val="nil"/>
              <w:right w:val="nil"/>
            </w:tcBorders>
            <w:tcMar>
              <w:top w:w="0" w:type="dxa"/>
              <w:left w:w="60" w:type="dxa"/>
              <w:bottom w:w="0" w:type="dxa"/>
              <w:right w:w="60" w:type="dxa"/>
            </w:tcMar>
          </w:tcPr>
          <w:p w14:paraId="3DE92234" w14:textId="77777777" w:rsidR="00DB2DB2" w:rsidRDefault="00DB2DB2" w:rsidP="00DB2DB2">
            <w:pPr>
              <w:spacing w:after="0"/>
              <w:rPr>
                <w:ins w:id="8081" w:author="Arjan Kloosterboer" w:date="2017-09-21T08:24:00Z"/>
                <w:rFonts w:ascii="Calibri" w:eastAsia="Times New Roman" w:hAnsi="Calibri" w:cs="Calibri"/>
                <w:color w:val="000000"/>
              </w:rPr>
            </w:pPr>
            <w:ins w:id="8082" w:author="Arjan Kloosterboer" w:date="2017-09-21T08:24:00Z">
              <w:r>
                <w:rPr>
                  <w:rFonts w:ascii="Calibri" w:eastAsia="Times New Roman" w:hAnsi="Calibri" w:cs="Calibri"/>
                  <w:b/>
                  <w:bCs/>
                  <w:color w:val="000000"/>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33D1ED0C" w14:textId="77777777" w:rsidR="00DB2DB2" w:rsidRDefault="00DB2DB2" w:rsidP="00DB2DB2">
            <w:pPr>
              <w:spacing w:after="0"/>
              <w:rPr>
                <w:ins w:id="8083" w:author="Arjan Kloosterboer" w:date="2017-09-21T08:24:00Z"/>
                <w:rFonts w:ascii="Calibri" w:eastAsia="Times New Roman" w:hAnsi="Calibri" w:cs="Calibri"/>
                <w:color w:val="0F0F0F"/>
              </w:rPr>
            </w:pPr>
            <w:ins w:id="8084" w:author="Arjan Kloosterboer" w:date="2017-09-21T08:24:00Z">
              <w:r>
                <w:rPr>
                  <w:rFonts w:ascii="Calibri" w:eastAsia="Times New Roman" w:hAnsi="Calibri" w:cs="Calibri"/>
                  <w:color w:val="0F0F0F"/>
                </w:rPr>
                <w:t>15-3-2017</w:t>
              </w:r>
            </w:ins>
          </w:p>
        </w:tc>
      </w:tr>
      <w:tr w:rsidR="00DB2DB2" w14:paraId="0CDBF749" w14:textId="77777777" w:rsidTr="0081002A">
        <w:trPr>
          <w:ins w:id="8085" w:author="Arjan Kloosterboer" w:date="2017-09-21T08:24:00Z"/>
        </w:trPr>
        <w:tc>
          <w:tcPr>
            <w:tcW w:w="3330" w:type="dxa"/>
            <w:gridSpan w:val="2"/>
            <w:tcBorders>
              <w:top w:val="nil"/>
              <w:left w:val="nil"/>
              <w:bottom w:val="nil"/>
              <w:right w:val="nil"/>
            </w:tcBorders>
            <w:tcMar>
              <w:top w:w="0" w:type="dxa"/>
              <w:left w:w="60" w:type="dxa"/>
              <w:bottom w:w="0" w:type="dxa"/>
              <w:right w:w="60" w:type="dxa"/>
            </w:tcMar>
          </w:tcPr>
          <w:p w14:paraId="1A60FE81" w14:textId="77777777" w:rsidR="00DB2DB2" w:rsidRDefault="00DB2DB2" w:rsidP="00DB2DB2">
            <w:pPr>
              <w:spacing w:after="0"/>
              <w:rPr>
                <w:ins w:id="8086" w:author="Arjan Kloosterboer" w:date="2017-09-21T08:24:00Z"/>
                <w:rFonts w:ascii="Calibri" w:eastAsia="Times New Roman" w:hAnsi="Calibri" w:cs="Calibri"/>
                <w:color w:val="000000"/>
              </w:rPr>
            </w:pPr>
            <w:ins w:id="8087" w:author="Arjan Kloosterboer" w:date="2017-09-21T08:24:00Z">
              <w:r>
                <w:rPr>
                  <w:rFonts w:ascii="Calibri" w:eastAsia="Times New Roman" w:hAnsi="Calibri" w:cs="Calibri"/>
                  <w:b/>
                  <w:bCs/>
                  <w:color w:val="000000"/>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16105D67" w14:textId="77777777" w:rsidR="00DB2DB2" w:rsidRDefault="00DB2DB2" w:rsidP="00DB2DB2">
            <w:pPr>
              <w:spacing w:after="0"/>
              <w:rPr>
                <w:ins w:id="8088" w:author="Arjan Kloosterboer" w:date="2017-09-21T08:24:00Z"/>
                <w:rFonts w:ascii="Calibri" w:eastAsia="Times New Roman" w:hAnsi="Calibri" w:cs="Calibri"/>
                <w:color w:val="0F0F0F"/>
              </w:rPr>
            </w:pPr>
            <w:ins w:id="8089" w:author="Arjan Kloosterboer" w:date="2017-09-21T08:24:00Z">
              <w:r>
                <w:rPr>
                  <w:rFonts w:ascii="Calibri" w:eastAsia="Times New Roman" w:hAnsi="Calibri" w:cs="Calibri"/>
                  <w:color w:val="0F0F0F"/>
                </w:rPr>
                <w:t>URI</w:t>
              </w:r>
            </w:ins>
          </w:p>
        </w:tc>
      </w:tr>
      <w:tr w:rsidR="00DB2DB2" w14:paraId="05D25DF9" w14:textId="77777777" w:rsidTr="0081002A">
        <w:trPr>
          <w:trHeight w:val="230"/>
          <w:ins w:id="8090" w:author="Arjan Kloosterboer" w:date="2017-09-21T08:24:00Z"/>
        </w:trPr>
        <w:tc>
          <w:tcPr>
            <w:tcW w:w="3330" w:type="dxa"/>
            <w:gridSpan w:val="2"/>
            <w:tcBorders>
              <w:top w:val="nil"/>
              <w:left w:val="nil"/>
              <w:bottom w:val="nil"/>
              <w:right w:val="nil"/>
            </w:tcBorders>
            <w:tcMar>
              <w:top w:w="0" w:type="dxa"/>
              <w:left w:w="60" w:type="dxa"/>
              <w:bottom w:w="0" w:type="dxa"/>
              <w:right w:w="60" w:type="dxa"/>
            </w:tcMar>
          </w:tcPr>
          <w:p w14:paraId="6DAA6E34" w14:textId="77777777" w:rsidR="00DB2DB2" w:rsidRDefault="00DB2DB2" w:rsidP="00DB2DB2">
            <w:pPr>
              <w:spacing w:after="0"/>
              <w:rPr>
                <w:ins w:id="8091" w:author="Arjan Kloosterboer" w:date="2017-09-21T08:24:00Z"/>
                <w:rFonts w:ascii="Calibri" w:eastAsia="Times New Roman" w:hAnsi="Calibri" w:cs="Calibri"/>
                <w:color w:val="000000"/>
              </w:rPr>
            </w:pPr>
            <w:ins w:id="8092" w:author="Arjan Kloosterboer" w:date="2017-09-21T08:24:00Z">
              <w:r>
                <w:rPr>
                  <w:rFonts w:ascii="Calibri" w:eastAsia="Times New Roman" w:hAnsi="Calibri" w:cs="Calibri"/>
                  <w:b/>
                  <w:bCs/>
                  <w:color w:val="000000"/>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3E52B40E" w14:textId="77777777" w:rsidR="00DB2DB2" w:rsidRDefault="00DB2DB2" w:rsidP="00DB2DB2">
            <w:pPr>
              <w:spacing w:after="0"/>
              <w:rPr>
                <w:ins w:id="8093" w:author="Arjan Kloosterboer" w:date="2017-09-21T08:24:00Z"/>
                <w:rFonts w:ascii="Calibri" w:eastAsia="Times New Roman" w:hAnsi="Calibri" w:cs="Calibri"/>
                <w:color w:val="0F0F0F"/>
              </w:rPr>
            </w:pPr>
          </w:p>
        </w:tc>
      </w:tr>
      <w:tr w:rsidR="00DB2DB2" w14:paraId="3E8E895D" w14:textId="77777777" w:rsidTr="0081002A">
        <w:trPr>
          <w:trHeight w:val="215"/>
          <w:ins w:id="8094" w:author="Arjan Kloosterboer" w:date="2017-09-21T08:24:00Z"/>
        </w:trPr>
        <w:tc>
          <w:tcPr>
            <w:tcW w:w="3330" w:type="dxa"/>
            <w:gridSpan w:val="2"/>
            <w:tcBorders>
              <w:top w:val="nil"/>
              <w:left w:val="nil"/>
              <w:bottom w:val="nil"/>
              <w:right w:val="nil"/>
            </w:tcBorders>
            <w:tcMar>
              <w:top w:w="0" w:type="dxa"/>
              <w:left w:w="60" w:type="dxa"/>
              <w:bottom w:w="0" w:type="dxa"/>
              <w:right w:w="60" w:type="dxa"/>
            </w:tcMar>
          </w:tcPr>
          <w:p w14:paraId="726BC79C" w14:textId="77777777" w:rsidR="00DB2DB2" w:rsidRDefault="00DB2DB2" w:rsidP="00DB2DB2">
            <w:pPr>
              <w:spacing w:after="0"/>
              <w:rPr>
                <w:ins w:id="8095" w:author="Arjan Kloosterboer" w:date="2017-09-21T08:24:00Z"/>
                <w:rFonts w:ascii="Calibri" w:eastAsia="Times New Roman" w:hAnsi="Calibri" w:cs="Calibri"/>
                <w:color w:val="000000"/>
              </w:rPr>
            </w:pPr>
            <w:ins w:id="8096" w:author="Arjan Kloosterboer" w:date="2017-09-21T08:24:00Z">
              <w:r>
                <w:rPr>
                  <w:rFonts w:ascii="Calibri" w:eastAsia="Times New Roman" w:hAnsi="Calibri" w:cs="Calibri"/>
                  <w:b/>
                  <w:bCs/>
                  <w:color w:val="000000"/>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2BD5A7AE" w14:textId="77777777" w:rsidR="00DB2DB2" w:rsidRDefault="00DB2DB2" w:rsidP="00DB2DB2">
            <w:pPr>
              <w:spacing w:after="0"/>
              <w:rPr>
                <w:ins w:id="8097" w:author="Arjan Kloosterboer" w:date="2017-09-21T08:24:00Z"/>
                <w:rFonts w:ascii="Calibri" w:eastAsia="Times New Roman" w:hAnsi="Calibri" w:cs="Calibri"/>
                <w:color w:val="0F0F0F"/>
              </w:rPr>
            </w:pPr>
            <w:ins w:id="8098" w:author="Arjan Kloosterboer" w:date="2017-09-21T08:24:00Z">
              <w:r>
                <w:rPr>
                  <w:rFonts w:ascii="Calibri" w:eastAsia="Times New Roman" w:hAnsi="Calibri" w:cs="Calibri"/>
                  <w:color w:val="0F0F0F"/>
                </w:rPr>
                <w:t>Nee</w:t>
              </w:r>
            </w:ins>
          </w:p>
        </w:tc>
      </w:tr>
      <w:tr w:rsidR="00DB2DB2" w14:paraId="5E09F42F" w14:textId="77777777" w:rsidTr="0081002A">
        <w:trPr>
          <w:trHeight w:val="230"/>
          <w:ins w:id="8099" w:author="Arjan Kloosterboer" w:date="2017-09-21T08:24:00Z"/>
        </w:trPr>
        <w:tc>
          <w:tcPr>
            <w:tcW w:w="3330" w:type="dxa"/>
            <w:gridSpan w:val="2"/>
            <w:tcBorders>
              <w:top w:val="nil"/>
              <w:left w:val="nil"/>
              <w:bottom w:val="nil"/>
              <w:right w:val="nil"/>
            </w:tcBorders>
            <w:tcMar>
              <w:top w:w="0" w:type="dxa"/>
              <w:left w:w="60" w:type="dxa"/>
              <w:bottom w:w="0" w:type="dxa"/>
              <w:right w:w="60" w:type="dxa"/>
            </w:tcMar>
          </w:tcPr>
          <w:p w14:paraId="7D3895BD" w14:textId="77777777" w:rsidR="00DB2DB2" w:rsidRDefault="00DB2DB2" w:rsidP="00DB2DB2">
            <w:pPr>
              <w:spacing w:after="0"/>
              <w:rPr>
                <w:ins w:id="8100" w:author="Arjan Kloosterboer" w:date="2017-09-21T08:24:00Z"/>
                <w:rFonts w:ascii="Calibri" w:eastAsia="Times New Roman" w:hAnsi="Calibri" w:cs="Calibri"/>
                <w:color w:val="000000"/>
              </w:rPr>
            </w:pPr>
            <w:ins w:id="8101" w:author="Arjan Kloosterboer" w:date="2017-09-21T08:24:00Z">
              <w:r>
                <w:rPr>
                  <w:rFonts w:ascii="Calibri" w:eastAsia="Times New Roman" w:hAnsi="Calibri" w:cs="Calibri"/>
                  <w:b/>
                  <w:bCs/>
                  <w:color w:val="000000"/>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7ED57582" w14:textId="77777777" w:rsidR="00DB2DB2" w:rsidRDefault="00DB2DB2" w:rsidP="00DB2DB2">
            <w:pPr>
              <w:spacing w:after="0"/>
              <w:rPr>
                <w:ins w:id="8102" w:author="Arjan Kloosterboer" w:date="2017-09-21T08:24:00Z"/>
                <w:rFonts w:ascii="Calibri" w:eastAsia="Times New Roman" w:hAnsi="Calibri" w:cs="Calibri"/>
                <w:color w:val="0F0F0F"/>
              </w:rPr>
            </w:pPr>
            <w:ins w:id="8103" w:author="Arjan Kloosterboer" w:date="2017-09-21T08:24:00Z">
              <w:r>
                <w:rPr>
                  <w:rFonts w:ascii="Calibri" w:eastAsia="Times New Roman" w:hAnsi="Calibri" w:cs="Calibri"/>
                  <w:color w:val="0F0F0F"/>
                </w:rPr>
                <w:t>Nee</w:t>
              </w:r>
            </w:ins>
          </w:p>
        </w:tc>
      </w:tr>
      <w:tr w:rsidR="00DB2DB2" w14:paraId="33BB0D56" w14:textId="77777777" w:rsidTr="0081002A">
        <w:trPr>
          <w:trHeight w:val="230"/>
          <w:ins w:id="8104" w:author="Arjan Kloosterboer" w:date="2017-09-21T08:24:00Z"/>
        </w:trPr>
        <w:tc>
          <w:tcPr>
            <w:tcW w:w="3330" w:type="dxa"/>
            <w:gridSpan w:val="2"/>
            <w:tcBorders>
              <w:top w:val="nil"/>
              <w:left w:val="nil"/>
              <w:bottom w:val="nil"/>
              <w:right w:val="nil"/>
            </w:tcBorders>
            <w:tcMar>
              <w:top w:w="0" w:type="dxa"/>
              <w:left w:w="60" w:type="dxa"/>
              <w:bottom w:w="0" w:type="dxa"/>
              <w:right w:w="60" w:type="dxa"/>
            </w:tcMar>
          </w:tcPr>
          <w:p w14:paraId="3EE9A7EF" w14:textId="77777777" w:rsidR="00DB2DB2" w:rsidRDefault="00DB2DB2" w:rsidP="00DB2DB2">
            <w:pPr>
              <w:spacing w:after="0"/>
              <w:rPr>
                <w:ins w:id="8105" w:author="Arjan Kloosterboer" w:date="2017-09-21T08:24:00Z"/>
                <w:rFonts w:ascii="Calibri" w:eastAsia="Times New Roman" w:hAnsi="Calibri" w:cs="Calibri"/>
                <w:color w:val="000000"/>
              </w:rPr>
            </w:pPr>
            <w:ins w:id="8106" w:author="Arjan Kloosterboer" w:date="2017-09-21T08:24:00Z">
              <w:r>
                <w:rPr>
                  <w:rFonts w:ascii="Calibri" w:eastAsia="Times New Roman" w:hAnsi="Calibri" w:cs="Calibri"/>
                  <w:b/>
                  <w:bCs/>
                  <w:color w:val="000000"/>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24DC5524" w14:textId="77777777" w:rsidR="00DB2DB2" w:rsidRDefault="00DB2DB2" w:rsidP="00DB2DB2">
            <w:pPr>
              <w:spacing w:after="0"/>
              <w:rPr>
                <w:ins w:id="8107" w:author="Arjan Kloosterboer" w:date="2017-09-21T08:24:00Z"/>
                <w:rFonts w:ascii="Calibri" w:eastAsia="Times New Roman" w:hAnsi="Calibri" w:cs="Calibri"/>
                <w:color w:val="0F0F0F"/>
              </w:rPr>
            </w:pPr>
            <w:ins w:id="8108" w:author="Arjan Kloosterboer" w:date="2017-09-21T08:24:00Z">
              <w:r>
                <w:rPr>
                  <w:rFonts w:ascii="Calibri" w:eastAsia="Times New Roman" w:hAnsi="Calibri" w:cs="Calibri"/>
                  <w:color w:val="0F0F0F"/>
                </w:rPr>
                <w:t>Nee</w:t>
              </w:r>
            </w:ins>
          </w:p>
        </w:tc>
      </w:tr>
      <w:tr w:rsidR="00DB2DB2" w14:paraId="2A87C0E8" w14:textId="77777777" w:rsidTr="0081002A">
        <w:trPr>
          <w:ins w:id="8109" w:author="Arjan Kloosterboer" w:date="2017-09-21T08:24:00Z"/>
        </w:trPr>
        <w:tc>
          <w:tcPr>
            <w:tcW w:w="3330" w:type="dxa"/>
            <w:gridSpan w:val="2"/>
            <w:tcBorders>
              <w:top w:val="nil"/>
              <w:left w:val="nil"/>
              <w:bottom w:val="nil"/>
              <w:right w:val="nil"/>
            </w:tcBorders>
            <w:tcMar>
              <w:top w:w="0" w:type="dxa"/>
              <w:left w:w="60" w:type="dxa"/>
              <w:bottom w:w="0" w:type="dxa"/>
              <w:right w:w="60" w:type="dxa"/>
            </w:tcMar>
          </w:tcPr>
          <w:p w14:paraId="29FB6C1E" w14:textId="77777777" w:rsidR="00DB2DB2" w:rsidRDefault="00DB2DB2" w:rsidP="00DB2DB2">
            <w:pPr>
              <w:spacing w:after="0"/>
              <w:rPr>
                <w:ins w:id="8110" w:author="Arjan Kloosterboer" w:date="2017-09-21T08:24:00Z"/>
                <w:rFonts w:ascii="Calibri" w:eastAsia="Times New Roman" w:hAnsi="Calibri" w:cs="Calibri"/>
                <w:color w:val="000000"/>
              </w:rPr>
            </w:pPr>
            <w:ins w:id="8111" w:author="Arjan Kloosterboer" w:date="2017-09-21T08:24:00Z">
              <w:r>
                <w:rPr>
                  <w:rFonts w:ascii="Calibri" w:eastAsia="Times New Roman" w:hAnsi="Calibri" w:cs="Calibri"/>
                  <w:b/>
                  <w:bCs/>
                  <w:color w:val="000000"/>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2D6F8681" w14:textId="77777777" w:rsidR="00DB2DB2" w:rsidRDefault="00DB2DB2" w:rsidP="00DB2DB2">
            <w:pPr>
              <w:spacing w:after="0"/>
              <w:rPr>
                <w:ins w:id="8112" w:author="Arjan Kloosterboer" w:date="2017-09-21T08:24:00Z"/>
                <w:rFonts w:ascii="Calibri" w:eastAsia="Times New Roman" w:hAnsi="Calibri" w:cs="Calibri"/>
                <w:color w:val="0F0F0F"/>
              </w:rPr>
            </w:pPr>
            <w:ins w:id="8113" w:author="Arjan Kloosterboer" w:date="2017-09-21T08:24:00Z">
              <w:r>
                <w:rPr>
                  <w:rFonts w:ascii="Calibri" w:eastAsia="Times New Roman" w:hAnsi="Calibri" w:cs="Calibri"/>
                  <w:color w:val="0F0F0F"/>
                </w:rPr>
                <w:t>Nee</w:t>
              </w:r>
            </w:ins>
          </w:p>
        </w:tc>
      </w:tr>
      <w:tr w:rsidR="00DB2DB2" w14:paraId="6004EFE3" w14:textId="77777777" w:rsidTr="0081002A">
        <w:trPr>
          <w:trHeight w:val="230"/>
          <w:ins w:id="8114" w:author="Arjan Kloosterboer" w:date="2017-09-21T08:24:00Z"/>
        </w:trPr>
        <w:tc>
          <w:tcPr>
            <w:tcW w:w="3330" w:type="dxa"/>
            <w:gridSpan w:val="2"/>
            <w:tcBorders>
              <w:top w:val="nil"/>
              <w:left w:val="nil"/>
              <w:bottom w:val="nil"/>
              <w:right w:val="nil"/>
            </w:tcBorders>
            <w:tcMar>
              <w:top w:w="0" w:type="dxa"/>
              <w:left w:w="60" w:type="dxa"/>
              <w:bottom w:w="0" w:type="dxa"/>
              <w:right w:w="60" w:type="dxa"/>
            </w:tcMar>
          </w:tcPr>
          <w:p w14:paraId="3500470B" w14:textId="77777777" w:rsidR="00DB2DB2" w:rsidRDefault="00DB2DB2" w:rsidP="00DB2DB2">
            <w:pPr>
              <w:spacing w:after="0"/>
              <w:rPr>
                <w:ins w:id="8115" w:author="Arjan Kloosterboer" w:date="2017-09-21T08:24:00Z"/>
                <w:rFonts w:ascii="Calibri" w:eastAsia="Times New Roman" w:hAnsi="Calibri" w:cs="Calibri"/>
                <w:color w:val="000000"/>
              </w:rPr>
            </w:pPr>
            <w:ins w:id="8116" w:author="Arjan Kloosterboer" w:date="2017-09-21T08:24:00Z">
              <w:r>
                <w:rPr>
                  <w:rFonts w:ascii="Calibri" w:eastAsia="Times New Roman" w:hAnsi="Calibri" w:cs="Calibri"/>
                  <w:b/>
                  <w:bCs/>
                  <w:color w:val="000000"/>
                </w:rPr>
                <w:t>Kardinaliteit</w:t>
              </w:r>
            </w:ins>
          </w:p>
        </w:tc>
        <w:tc>
          <w:tcPr>
            <w:tcW w:w="6030" w:type="dxa"/>
            <w:gridSpan w:val="2"/>
            <w:tcBorders>
              <w:top w:val="nil"/>
              <w:left w:val="nil"/>
              <w:bottom w:val="nil"/>
              <w:right w:val="nil"/>
            </w:tcBorders>
            <w:tcMar>
              <w:top w:w="0" w:type="dxa"/>
              <w:left w:w="60" w:type="dxa"/>
              <w:bottom w:w="0" w:type="dxa"/>
              <w:right w:w="60" w:type="dxa"/>
            </w:tcMar>
          </w:tcPr>
          <w:p w14:paraId="66B244C4" w14:textId="77777777" w:rsidR="00DB2DB2" w:rsidRDefault="00DB2DB2" w:rsidP="00DB2DB2">
            <w:pPr>
              <w:spacing w:after="0"/>
              <w:rPr>
                <w:ins w:id="8117" w:author="Arjan Kloosterboer" w:date="2017-09-21T08:24:00Z"/>
                <w:rFonts w:ascii="Calibri" w:eastAsia="Times New Roman" w:hAnsi="Calibri" w:cs="Calibri"/>
                <w:color w:val="0F0F0F"/>
              </w:rPr>
            </w:pPr>
            <w:ins w:id="8118" w:author="Arjan Kloosterboer" w:date="2017-09-21T08:24:00Z">
              <w:r>
                <w:rPr>
                  <w:rFonts w:ascii="Calibri" w:eastAsia="Times New Roman" w:hAnsi="Calibri" w:cs="Calibri"/>
                  <w:color w:val="0F0F0F"/>
                </w:rPr>
                <w:t xml:space="preserve">0 </w:t>
              </w:r>
              <w:r>
                <w:rPr>
                  <w:rFonts w:ascii="Calibri" w:hAnsi="Calibri" w:cs="Calibri"/>
                  <w:color w:val="0F0F0F"/>
                </w:rPr>
                <w:t>–</w:t>
              </w:r>
              <w:r>
                <w:rPr>
                  <w:rFonts w:ascii="Calibri" w:eastAsia="Times New Roman" w:hAnsi="Calibri" w:cs="Calibri"/>
                  <w:color w:val="0F0F0F"/>
                </w:rPr>
                <w:t xml:space="preserve"> 1</w:t>
              </w:r>
            </w:ins>
          </w:p>
        </w:tc>
      </w:tr>
      <w:tr w:rsidR="00DB2DB2" w14:paraId="70DB5C84" w14:textId="77777777" w:rsidTr="0081002A">
        <w:trPr>
          <w:trHeight w:val="230"/>
          <w:ins w:id="8119" w:author="Arjan Kloosterboer" w:date="2017-09-21T08:24:00Z"/>
        </w:trPr>
        <w:tc>
          <w:tcPr>
            <w:tcW w:w="3330" w:type="dxa"/>
            <w:gridSpan w:val="2"/>
            <w:tcBorders>
              <w:top w:val="nil"/>
              <w:left w:val="nil"/>
              <w:bottom w:val="nil"/>
              <w:right w:val="nil"/>
            </w:tcBorders>
            <w:tcMar>
              <w:top w:w="0" w:type="dxa"/>
              <w:left w:w="60" w:type="dxa"/>
              <w:bottom w:w="0" w:type="dxa"/>
              <w:right w:w="60" w:type="dxa"/>
            </w:tcMar>
          </w:tcPr>
          <w:p w14:paraId="3873CBC1" w14:textId="77777777" w:rsidR="00DB2DB2" w:rsidRDefault="00DB2DB2" w:rsidP="00DB2DB2">
            <w:pPr>
              <w:spacing w:after="0"/>
              <w:rPr>
                <w:ins w:id="8120" w:author="Arjan Kloosterboer" w:date="2017-09-21T08:24:00Z"/>
                <w:rFonts w:ascii="Calibri" w:eastAsia="Times New Roman" w:hAnsi="Calibri" w:cs="Calibri"/>
                <w:color w:val="000000"/>
              </w:rPr>
            </w:pPr>
            <w:ins w:id="8121" w:author="Arjan Kloosterboer" w:date="2017-09-21T08:24:00Z">
              <w:r>
                <w:rPr>
                  <w:rFonts w:ascii="Calibri" w:eastAsia="Times New Roman" w:hAnsi="Calibri" w:cs="Calibri"/>
                  <w:b/>
                  <w:bCs/>
                  <w:color w:val="000000"/>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4D5C815B" w14:textId="77777777" w:rsidR="00DB2DB2" w:rsidRDefault="00DB2DB2" w:rsidP="00DB2DB2">
            <w:pPr>
              <w:spacing w:after="0"/>
              <w:rPr>
                <w:ins w:id="8122" w:author="Arjan Kloosterboer" w:date="2017-09-21T08:24:00Z"/>
                <w:rFonts w:ascii="Calibri" w:eastAsia="Times New Roman" w:hAnsi="Calibri" w:cs="Calibri"/>
                <w:color w:val="0F0F0F"/>
              </w:rPr>
            </w:pPr>
            <w:ins w:id="8123" w:author="Arjan Kloosterboer" w:date="2017-09-21T08:24:00Z">
              <w:r>
                <w:rPr>
                  <w:rFonts w:ascii="Calibri" w:eastAsia="Times New Roman" w:hAnsi="Calibri" w:cs="Calibri"/>
                  <w:color w:val="0F0F0F"/>
                </w:rPr>
                <w:t>Gemeentelijk kerngegeven</w:t>
              </w:r>
            </w:ins>
          </w:p>
        </w:tc>
      </w:tr>
      <w:tr w:rsidR="00DB2DB2" w14:paraId="3CB5840F" w14:textId="77777777" w:rsidTr="0081002A">
        <w:trPr>
          <w:trHeight w:val="230"/>
          <w:ins w:id="8124" w:author="Arjan Kloosterboer" w:date="2017-09-21T08:24:00Z"/>
        </w:trPr>
        <w:tc>
          <w:tcPr>
            <w:tcW w:w="3330" w:type="dxa"/>
            <w:gridSpan w:val="2"/>
            <w:tcBorders>
              <w:top w:val="nil"/>
              <w:left w:val="nil"/>
              <w:bottom w:val="nil"/>
              <w:right w:val="nil"/>
            </w:tcBorders>
            <w:tcMar>
              <w:top w:w="0" w:type="dxa"/>
              <w:left w:w="60" w:type="dxa"/>
              <w:bottom w:w="0" w:type="dxa"/>
              <w:right w:w="60" w:type="dxa"/>
            </w:tcMar>
          </w:tcPr>
          <w:p w14:paraId="2A7939B4" w14:textId="77777777" w:rsidR="00DB2DB2" w:rsidRDefault="00DB2DB2" w:rsidP="00DB2DB2">
            <w:pPr>
              <w:spacing w:after="0"/>
              <w:rPr>
                <w:ins w:id="8125" w:author="Arjan Kloosterboer" w:date="2017-09-21T08:24:00Z"/>
                <w:rFonts w:ascii="Calibri" w:eastAsia="Times New Roman" w:hAnsi="Calibri" w:cs="Calibri"/>
                <w:b/>
                <w:bCs/>
                <w:color w:val="000000"/>
              </w:rPr>
            </w:pPr>
            <w:ins w:id="8126" w:author="Arjan Kloosterboer" w:date="2017-09-21T08:24:00Z">
              <w:r>
                <w:rPr>
                  <w:rFonts w:ascii="Calibri" w:eastAsia="Times New Roman" w:hAnsi="Calibri" w:cs="Calibri"/>
                  <w:b/>
                  <w:bCs/>
                  <w:color w:val="000000"/>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07A76AB6" w14:textId="77777777" w:rsidR="00DB2DB2" w:rsidRDefault="00DB2DB2" w:rsidP="00DB2DB2">
            <w:pPr>
              <w:spacing w:after="0"/>
              <w:rPr>
                <w:ins w:id="8127" w:author="Arjan Kloosterboer" w:date="2017-09-21T08:24:00Z"/>
                <w:rFonts w:ascii="Calibri" w:eastAsia="Times New Roman" w:hAnsi="Calibri" w:cs="Calibri"/>
                <w:color w:val="0F0F0F"/>
              </w:rPr>
            </w:pPr>
          </w:p>
        </w:tc>
      </w:tr>
      <w:tr w:rsidR="00DB2DB2" w14:paraId="580E8CDD" w14:textId="77777777" w:rsidTr="0081002A">
        <w:trPr>
          <w:ins w:id="8128" w:author="Arjan Kloosterboer" w:date="2017-09-21T08:24:00Z"/>
        </w:trPr>
        <w:tc>
          <w:tcPr>
            <w:tcW w:w="9360" w:type="dxa"/>
            <w:gridSpan w:val="4"/>
            <w:tcBorders>
              <w:top w:val="nil"/>
              <w:left w:val="nil"/>
              <w:bottom w:val="nil"/>
              <w:right w:val="nil"/>
            </w:tcBorders>
            <w:tcMar>
              <w:top w:w="0" w:type="dxa"/>
              <w:left w:w="60" w:type="dxa"/>
              <w:bottom w:w="0" w:type="dxa"/>
              <w:right w:w="60" w:type="dxa"/>
            </w:tcMar>
          </w:tcPr>
          <w:p w14:paraId="1A981948" w14:textId="77777777" w:rsidR="00DB2DB2" w:rsidRDefault="00DB2DB2" w:rsidP="00DB2DB2">
            <w:pPr>
              <w:spacing w:after="0"/>
              <w:rPr>
                <w:ins w:id="8129" w:author="Arjan Kloosterboer" w:date="2017-09-21T08:24:00Z"/>
                <w:rFonts w:ascii="Calibri" w:eastAsia="Times New Roman" w:hAnsi="Calibri" w:cs="Calibri"/>
                <w:color w:val="0F0F0F"/>
              </w:rPr>
            </w:pPr>
            <w:ins w:id="8130" w:author="Arjan Kloosterboer" w:date="2017-09-21T08:24:00Z">
              <w:r>
                <w:rPr>
                  <w:rFonts w:ascii="Calibri" w:eastAsia="Times New Roman" w:hAnsi="Calibri" w:cs="Calibri"/>
                  <w:b/>
                  <w:bCs/>
                  <w:color w:val="0F0F0F"/>
                </w:rPr>
                <w:t>Toelichting</w:t>
              </w:r>
            </w:ins>
          </w:p>
        </w:tc>
      </w:tr>
      <w:tr w:rsidR="00DB2DB2" w:rsidRPr="005C14BE" w14:paraId="38186B8B" w14:textId="77777777" w:rsidTr="0081002A">
        <w:trPr>
          <w:ins w:id="8131" w:author="Arjan Kloosterboer" w:date="2017-09-21T08:24:00Z"/>
        </w:trPr>
        <w:tc>
          <w:tcPr>
            <w:tcW w:w="450" w:type="dxa"/>
            <w:tcBorders>
              <w:top w:val="nil"/>
              <w:left w:val="nil"/>
              <w:bottom w:val="nil"/>
              <w:right w:val="nil"/>
            </w:tcBorders>
            <w:tcMar>
              <w:top w:w="0" w:type="dxa"/>
              <w:left w:w="60" w:type="dxa"/>
              <w:bottom w:w="0" w:type="dxa"/>
              <w:right w:w="60" w:type="dxa"/>
            </w:tcMar>
          </w:tcPr>
          <w:p w14:paraId="413ECC7B" w14:textId="77777777" w:rsidR="00DB2DB2" w:rsidRDefault="00DB2DB2" w:rsidP="00DB2DB2">
            <w:pPr>
              <w:spacing w:after="0"/>
              <w:rPr>
                <w:ins w:id="8132" w:author="Arjan Kloosterboer" w:date="2017-09-21T08:24:00Z"/>
                <w:rFonts w:ascii="Calibri" w:eastAsia="Times New Roman" w:hAnsi="Calibri" w:cs="Calibri"/>
                <w:b/>
                <w:bCs/>
                <w:color w:val="0F0F0F"/>
              </w:rPr>
            </w:pPr>
          </w:p>
        </w:tc>
        <w:tc>
          <w:tcPr>
            <w:tcW w:w="8910" w:type="dxa"/>
            <w:gridSpan w:val="3"/>
            <w:tcBorders>
              <w:top w:val="nil"/>
              <w:left w:val="nil"/>
              <w:bottom w:val="nil"/>
              <w:right w:val="nil"/>
            </w:tcBorders>
            <w:tcMar>
              <w:top w:w="0" w:type="dxa"/>
              <w:left w:w="60" w:type="dxa"/>
              <w:bottom w:w="0" w:type="dxa"/>
              <w:right w:w="60" w:type="dxa"/>
            </w:tcMar>
          </w:tcPr>
          <w:p w14:paraId="21376E7E" w14:textId="77777777" w:rsidR="00DB2DB2" w:rsidRPr="00DB2DB2" w:rsidRDefault="00DB2DB2" w:rsidP="00DB2DB2">
            <w:pPr>
              <w:spacing w:after="0"/>
              <w:rPr>
                <w:ins w:id="8133" w:author="Arjan Kloosterboer" w:date="2017-09-21T08:24:00Z"/>
                <w:rFonts w:ascii="Calibri" w:eastAsia="Times New Roman" w:hAnsi="Calibri" w:cs="Calibri"/>
                <w:color w:val="0F0F0F"/>
                <w:lang w:val="nl-NL"/>
              </w:rPr>
            </w:pPr>
            <w:ins w:id="8134" w:author="Arjan Kloosterboer" w:date="2017-09-21T08:24:00Z">
              <w:r w:rsidRPr="00DB2DB2">
                <w:rPr>
                  <w:rFonts w:ascii="Calibri" w:eastAsia="Times New Roman" w:hAnsi="Calibri" w:cs="Calibri"/>
                  <w:color w:val="0F0F0F"/>
                  <w:lang w:val="nl-NL"/>
                </w:rPr>
                <w:t xml:space="preserve">Een waarde van dit attribuut verwijst naar de plek op internet waar infomatie over het object te vinden is. De URI maakt het mogelijk </w:t>
              </w:r>
              <w:bookmarkStart w:id="8135" w:name="_Hlk493744952"/>
              <w:r w:rsidRPr="00DB2DB2">
                <w:rPr>
                  <w:rFonts w:ascii="Calibri" w:eastAsia="Times New Roman" w:hAnsi="Calibri" w:cs="Calibri"/>
                  <w:color w:val="0F0F0F"/>
                  <w:lang w:val="nl-NL"/>
                </w:rPr>
                <w:t>informatie over het object te verkrijgen, ongeacht waar deze zich bevindt</w:t>
              </w:r>
              <w:bookmarkEnd w:id="8135"/>
              <w:r w:rsidRPr="00DB2DB2">
                <w:rPr>
                  <w:rFonts w:ascii="Calibri" w:eastAsia="Times New Roman" w:hAnsi="Calibri" w:cs="Calibri"/>
                  <w:color w:val="0F0F0F"/>
                  <w:lang w:val="nl-NL"/>
                </w:rPr>
                <w:t>, die met linked data standaarden wordt ontsloten. De waarde van de URI is voor zowel mensen als machines leesbaar en begrijpbaar.</w:t>
              </w:r>
            </w:ins>
          </w:p>
          <w:p w14:paraId="66968926" w14:textId="77777777" w:rsidR="00DB2DB2" w:rsidRPr="00DB2DB2" w:rsidRDefault="00DB2DB2" w:rsidP="00DB2DB2">
            <w:pPr>
              <w:spacing w:after="0"/>
              <w:rPr>
                <w:ins w:id="8136" w:author="Arjan Kloosterboer" w:date="2017-09-21T08:24:00Z"/>
                <w:rFonts w:ascii="Calibri" w:eastAsia="Times New Roman" w:hAnsi="Calibri" w:cs="Calibri"/>
                <w:color w:val="0F0F0F"/>
                <w:lang w:val="nl-NL"/>
              </w:rPr>
            </w:pPr>
            <w:ins w:id="8137" w:author="Arjan Kloosterboer" w:date="2017-09-21T08:24:00Z">
              <w:r w:rsidRPr="00DB2DB2">
                <w:rPr>
                  <w:rFonts w:ascii="Calibri" w:eastAsia="Times New Roman" w:hAnsi="Calibri" w:cs="Calibri"/>
                  <w:color w:val="0F0F0F"/>
                  <w:lang w:val="nl-NL"/>
                </w:rPr>
                <w:t>Voorbeeld (fictief):  http://brp.basisregistratie.nl/id/bsn/123456789</w:t>
              </w:r>
            </w:ins>
          </w:p>
        </w:tc>
        <w:bookmarkEnd w:id="8053"/>
      </w:tr>
    </w:tbl>
    <w:p w14:paraId="6E0B7F0A" w14:textId="3A65EC34" w:rsidR="00DB2DB2" w:rsidRDefault="00DB2DB2" w:rsidP="00E96FB6">
      <w:pPr>
        <w:rPr>
          <w:lang w:val="nl-NL"/>
        </w:rPr>
      </w:pPr>
    </w:p>
    <w:p w14:paraId="536D1F40" w14:textId="77777777" w:rsidR="00974E8B" w:rsidRPr="007D699F" w:rsidRDefault="00974E8B" w:rsidP="00974E8B">
      <w:pPr>
        <w:pStyle w:val="Kop2"/>
        <w:rPr>
          <w:lang w:val="nl-NL"/>
        </w:rPr>
      </w:pPr>
      <w:bookmarkStart w:id="8138" w:name="_Toc493812440"/>
      <w:r w:rsidRPr="007D699F">
        <w:rPr>
          <w:lang w:val="nl-NL"/>
        </w:rPr>
        <w:t>ORGANISATORISCHE EENHEID</w:t>
      </w:r>
      <w:bookmarkEnd w:id="8138"/>
    </w:p>
    <w:p w14:paraId="1C54ABB3" w14:textId="77777777" w:rsidR="00974E8B" w:rsidRPr="00DD0F4F" w:rsidRDefault="00974E8B" w:rsidP="00974E8B">
      <w:pPr>
        <w:rPr>
          <w:lang w:val="nl-NL"/>
        </w:rPr>
      </w:pPr>
      <w:r w:rsidRPr="00DD0F4F">
        <w:rPr>
          <w:lang w:val="nl-NL"/>
        </w:rPr>
        <w:t xml:space="preserve">De unieke aanduiding van een ORGANISATORISCHE EENHEID wordt nu gevormd door Organisatie-eenheid-identificatie (dat nu abusievelijk Organisatieidentificatie heet). Dit geeft  een unieke aanduiding binnen één organisatie (of eigenlijk binnen een registratie van zaken met bijbehorende gegevens). Als door organisaties samengewerkt wordt in een keten, is deze aanduiding pas uniek als daarover goede afspraken gemaakt worden en er conform die afspraken gewerkt wordt. Dit levert geen garantie op unieke aanduidingen van organisatorische eenheden. Een unieke aanduiding wordt wel verkregen indien we de Organisatie-eenheid-identificatie combineren met een unieke aanduiding voor de organisatie waarvan de organisatorische eenheid deel uit maakt. We maken hiervoor gebruik van </w:t>
      </w:r>
      <w:r w:rsidR="00E15C54" w:rsidRPr="00DD0F4F">
        <w:rPr>
          <w:lang w:val="nl-NL"/>
        </w:rPr>
        <w:t xml:space="preserve">het RSIN, zijn </w:t>
      </w:r>
      <w:r w:rsidRPr="00DD0F4F">
        <w:rPr>
          <w:lang w:val="nl-NL"/>
        </w:rPr>
        <w:t xml:space="preserve">de unieke aanduiding </w:t>
      </w:r>
      <w:r w:rsidR="00E15C54" w:rsidRPr="00DD0F4F">
        <w:rPr>
          <w:lang w:val="nl-NL"/>
        </w:rPr>
        <w:t>in het NHR van Niet-natuurlijke personen. Dit betreft de Niet-natuurlijke persoon die een Maatschappelijke activiteit heeft met een Vestiging zijnde</w:t>
      </w:r>
      <w:r w:rsidRPr="00DD0F4F">
        <w:rPr>
          <w:lang w:val="nl-NL"/>
        </w:rPr>
        <w:t xml:space="preserve"> de VESTIGING VAN ZAAKBEHANDELENDE ORGANISATIE waaraan de ORGANISATORISCHE EENHEID gerelateerd is.</w:t>
      </w:r>
    </w:p>
    <w:tbl>
      <w:tblPr>
        <w:tblW w:w="0" w:type="auto"/>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974E8B" w:rsidRPr="00974E8B" w14:paraId="2218A16B" w14:textId="77777777">
        <w:tc>
          <w:tcPr>
            <w:tcW w:w="3600" w:type="dxa"/>
            <w:tcBorders>
              <w:top w:val="nil"/>
              <w:left w:val="nil"/>
              <w:bottom w:val="nil"/>
              <w:right w:val="nil"/>
            </w:tcBorders>
          </w:tcPr>
          <w:p w14:paraId="774BB682"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b/>
                <w:bCs/>
                <w:color w:val="000000"/>
                <w:sz w:val="20"/>
                <w:szCs w:val="20"/>
              </w:rPr>
              <w:t>Naam objecttype</w:t>
            </w:r>
          </w:p>
        </w:tc>
        <w:tc>
          <w:tcPr>
            <w:tcW w:w="5760" w:type="dxa"/>
            <w:gridSpan w:val="3"/>
            <w:tcBorders>
              <w:top w:val="nil"/>
              <w:left w:val="nil"/>
              <w:bottom w:val="nil"/>
              <w:right w:val="nil"/>
            </w:tcBorders>
          </w:tcPr>
          <w:p w14:paraId="2EA59A2E"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Element.Name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ORGANISATORISCHE EENHEID</w:t>
            </w:r>
            <w:r w:rsidRPr="00974E8B">
              <w:rPr>
                <w:rFonts w:ascii="Arial" w:hAnsi="Arial" w:cs="Arial"/>
                <w:sz w:val="20"/>
                <w:szCs w:val="20"/>
                <w:lang w:val="en-AU"/>
              </w:rPr>
              <w:fldChar w:fldCharType="end"/>
            </w:r>
          </w:p>
        </w:tc>
      </w:tr>
      <w:tr w:rsidR="00974E8B" w:rsidRPr="00974E8B" w14:paraId="50968D65" w14:textId="77777777">
        <w:tc>
          <w:tcPr>
            <w:tcW w:w="3600" w:type="dxa"/>
            <w:tcBorders>
              <w:top w:val="nil"/>
              <w:left w:val="nil"/>
              <w:bottom w:val="nil"/>
              <w:right w:val="nil"/>
            </w:tcBorders>
          </w:tcPr>
          <w:p w14:paraId="25F53D05"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C32B6AB"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14:paraId="069036D2" w14:textId="77777777">
        <w:tc>
          <w:tcPr>
            <w:tcW w:w="3600" w:type="dxa"/>
            <w:tcBorders>
              <w:top w:val="nil"/>
              <w:left w:val="nil"/>
              <w:bottom w:val="nil"/>
              <w:right w:val="nil"/>
            </w:tcBorders>
          </w:tcPr>
          <w:p w14:paraId="3ABB3C46"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14:paraId="3C042870"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Element.Alias</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OEH</w:t>
            </w:r>
            <w:r w:rsidRPr="00974E8B">
              <w:rPr>
                <w:rFonts w:ascii="Arial" w:hAnsi="Arial" w:cs="Arial"/>
                <w:sz w:val="20"/>
                <w:szCs w:val="20"/>
                <w:lang w:val="en-AU"/>
              </w:rPr>
              <w:fldChar w:fldCharType="end"/>
            </w:r>
          </w:p>
        </w:tc>
      </w:tr>
      <w:tr w:rsidR="00974E8B" w:rsidRPr="00974E8B" w14:paraId="165FE97E" w14:textId="77777777">
        <w:tc>
          <w:tcPr>
            <w:tcW w:w="3600" w:type="dxa"/>
            <w:tcBorders>
              <w:top w:val="nil"/>
              <w:left w:val="nil"/>
              <w:bottom w:val="nil"/>
              <w:right w:val="nil"/>
            </w:tcBorders>
          </w:tcPr>
          <w:p w14:paraId="6593B981"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6F4071F0"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14:paraId="77E2F8E8" w14:textId="77777777">
        <w:tc>
          <w:tcPr>
            <w:tcW w:w="3600" w:type="dxa"/>
            <w:tcBorders>
              <w:top w:val="nil"/>
              <w:left w:val="nil"/>
              <w:bottom w:val="nil"/>
              <w:right w:val="nil"/>
            </w:tcBorders>
          </w:tcPr>
          <w:p w14:paraId="788D506D"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14:paraId="605354A4"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14:paraId="433D9EB5" w14:textId="77777777">
        <w:trPr>
          <w:trHeight w:val="230"/>
        </w:trPr>
        <w:tc>
          <w:tcPr>
            <w:tcW w:w="3600" w:type="dxa"/>
            <w:tcBorders>
              <w:top w:val="nil"/>
              <w:left w:val="nil"/>
              <w:bottom w:val="nil"/>
              <w:right w:val="nil"/>
            </w:tcBorders>
          </w:tcPr>
          <w:p w14:paraId="5973DA9C"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C96761A"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14:paraId="171749E2" w14:textId="77777777">
        <w:trPr>
          <w:trHeight w:val="230"/>
        </w:trPr>
        <w:tc>
          <w:tcPr>
            <w:tcW w:w="3600" w:type="dxa"/>
            <w:tcBorders>
              <w:top w:val="nil"/>
              <w:left w:val="nil"/>
              <w:bottom w:val="nil"/>
              <w:right w:val="nil"/>
            </w:tcBorders>
          </w:tcPr>
          <w:p w14:paraId="2DFE68BC"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14:paraId="1404CC1E"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14:paraId="5219F762" w14:textId="77777777">
        <w:trPr>
          <w:trHeight w:val="230"/>
        </w:trPr>
        <w:tc>
          <w:tcPr>
            <w:tcW w:w="3600" w:type="dxa"/>
            <w:tcBorders>
              <w:top w:val="nil"/>
              <w:left w:val="nil"/>
              <w:bottom w:val="nil"/>
              <w:right w:val="nil"/>
            </w:tcBorders>
          </w:tcPr>
          <w:p w14:paraId="737A124E"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2D1D24CF"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5C14BE" w14:paraId="3F16F68E" w14:textId="77777777">
        <w:trPr>
          <w:trHeight w:val="230"/>
        </w:trPr>
        <w:tc>
          <w:tcPr>
            <w:tcW w:w="3600" w:type="dxa"/>
            <w:tcBorders>
              <w:top w:val="nil"/>
              <w:left w:val="nil"/>
              <w:bottom w:val="nil"/>
              <w:right w:val="nil"/>
            </w:tcBorders>
          </w:tcPr>
          <w:p w14:paraId="493450CE"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14:paraId="770CBF61" w14:textId="77777777" w:rsidR="00974E8B" w:rsidRPr="00DD0F4F" w:rsidRDefault="00DA5D93" w:rsidP="00974E8B">
            <w:pPr>
              <w:autoSpaceDE w:val="0"/>
              <w:autoSpaceDN w:val="0"/>
              <w:adjustRightInd w:val="0"/>
              <w:spacing w:after="0" w:line="240" w:lineRule="auto"/>
              <w:rPr>
                <w:rFonts w:ascii="Arial" w:eastAsia="Times New Roman" w:hAnsi="Arial" w:cs="Arial"/>
                <w:color w:val="000000"/>
                <w:sz w:val="20"/>
                <w:szCs w:val="20"/>
                <w:lang w:val="nl-NL"/>
              </w:rPr>
            </w:pPr>
            <w:r w:rsidRPr="00974E8B">
              <w:rPr>
                <w:rFonts w:ascii="Arial" w:hAnsi="Arial" w:cs="Arial"/>
                <w:sz w:val="20"/>
                <w:szCs w:val="20"/>
                <w:lang w:val="en-AU"/>
              </w:rPr>
              <w:fldChar w:fldCharType="begin" w:fldLock="1"/>
            </w:r>
            <w:r w:rsidR="00974E8B" w:rsidRPr="00DD0F4F">
              <w:rPr>
                <w:rFonts w:ascii="Arial" w:hAnsi="Arial" w:cs="Arial"/>
                <w:sz w:val="20"/>
                <w:szCs w:val="20"/>
                <w:lang w:val="nl-NL"/>
              </w:rPr>
              <w:instrText xml:space="preserve">MERGEFIELD </w:instrText>
            </w:r>
            <w:r w:rsidR="00974E8B" w:rsidRPr="00DD0F4F">
              <w:rPr>
                <w:rFonts w:ascii="Arial" w:eastAsia="Times New Roman" w:hAnsi="Arial" w:cs="Arial"/>
                <w:color w:val="000000"/>
                <w:sz w:val="20"/>
                <w:szCs w:val="20"/>
                <w:lang w:val="nl-NL"/>
              </w:rPr>
              <w:instrText>Element.Notes</w:instrText>
            </w:r>
            <w:r w:rsidRPr="00974E8B">
              <w:rPr>
                <w:rFonts w:ascii="Arial" w:hAnsi="Arial" w:cs="Arial"/>
                <w:sz w:val="20"/>
                <w:szCs w:val="20"/>
                <w:lang w:val="en-AU"/>
              </w:rPr>
              <w:fldChar w:fldCharType="end"/>
            </w:r>
            <w:r w:rsidR="00974E8B" w:rsidRPr="00DD0F4F">
              <w:rPr>
                <w:rFonts w:ascii="Arial" w:eastAsia="Times New Roman" w:hAnsi="Arial" w:cs="Arial"/>
                <w:color w:val="610E6A"/>
                <w:sz w:val="20"/>
                <w:szCs w:val="20"/>
                <w:lang w:val="nl-NL"/>
              </w:rPr>
              <w:t>Het deel van een functioneel afgebakend onderdeel binnen de organisatie dat haar activiteiten uitvoert binnen een VESTIGING VAN ZAAKBEHANDELENDE ORGANISATIE en die verantwoordelijk is voor de behandeling van zaken.</w:t>
            </w:r>
          </w:p>
        </w:tc>
      </w:tr>
      <w:tr w:rsidR="00974E8B" w:rsidRPr="005C14BE" w14:paraId="4146411D" w14:textId="77777777">
        <w:tc>
          <w:tcPr>
            <w:tcW w:w="3600" w:type="dxa"/>
            <w:tcBorders>
              <w:top w:val="nil"/>
              <w:left w:val="nil"/>
              <w:bottom w:val="nil"/>
              <w:right w:val="nil"/>
            </w:tcBorders>
          </w:tcPr>
          <w:p w14:paraId="6EFD8B69" w14:textId="77777777" w:rsidR="00974E8B" w:rsidRPr="00DD0F4F" w:rsidRDefault="00974E8B" w:rsidP="00974E8B">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0FDA3595" w14:textId="77777777"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p>
        </w:tc>
      </w:tr>
      <w:tr w:rsidR="00974E8B" w:rsidRPr="005C14BE" w14:paraId="57376A5A" w14:textId="77777777">
        <w:tc>
          <w:tcPr>
            <w:tcW w:w="3600" w:type="dxa"/>
            <w:tcBorders>
              <w:top w:val="nil"/>
              <w:left w:val="nil"/>
              <w:bottom w:val="nil"/>
              <w:right w:val="nil"/>
            </w:tcBorders>
          </w:tcPr>
          <w:p w14:paraId="3F3CC0EA"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14:paraId="18C1A082" w14:textId="77777777"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het GFO Zaken 2004</w:t>
            </w:r>
          </w:p>
        </w:tc>
      </w:tr>
      <w:tr w:rsidR="00974E8B" w:rsidRPr="005C14BE" w14:paraId="4F19FFF0" w14:textId="77777777">
        <w:trPr>
          <w:trHeight w:val="230"/>
        </w:trPr>
        <w:tc>
          <w:tcPr>
            <w:tcW w:w="3600" w:type="dxa"/>
            <w:tcBorders>
              <w:top w:val="nil"/>
              <w:left w:val="nil"/>
              <w:bottom w:val="nil"/>
              <w:right w:val="nil"/>
            </w:tcBorders>
          </w:tcPr>
          <w:p w14:paraId="03F7D158" w14:textId="77777777" w:rsidR="00974E8B" w:rsidRPr="00DD0F4F" w:rsidRDefault="00974E8B" w:rsidP="00974E8B">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5526DDDB" w14:textId="77777777"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p>
        </w:tc>
      </w:tr>
      <w:tr w:rsidR="00974E8B" w:rsidRPr="00974E8B" w14:paraId="5C98F0D1" w14:textId="77777777">
        <w:tc>
          <w:tcPr>
            <w:tcW w:w="3600" w:type="dxa"/>
            <w:tcBorders>
              <w:top w:val="nil"/>
              <w:left w:val="nil"/>
              <w:bottom w:val="nil"/>
              <w:right w:val="nil"/>
            </w:tcBorders>
          </w:tcPr>
          <w:p w14:paraId="337C6AD0"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14:paraId="471A721F"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1 juni 2008</w:t>
            </w:r>
          </w:p>
        </w:tc>
      </w:tr>
      <w:tr w:rsidR="00974E8B" w:rsidRPr="00974E8B" w14:paraId="47685DFE" w14:textId="77777777">
        <w:trPr>
          <w:trHeight w:val="260"/>
        </w:trPr>
        <w:tc>
          <w:tcPr>
            <w:tcW w:w="3600" w:type="dxa"/>
            <w:tcBorders>
              <w:top w:val="nil"/>
              <w:left w:val="nil"/>
              <w:bottom w:val="nil"/>
              <w:right w:val="nil"/>
            </w:tcBorders>
          </w:tcPr>
          <w:p w14:paraId="725B6ECB"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38B65F07"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14:paraId="2C4DC2F4" w14:textId="77777777">
        <w:tc>
          <w:tcPr>
            <w:tcW w:w="3600" w:type="dxa"/>
            <w:tcBorders>
              <w:top w:val="nil"/>
              <w:left w:val="nil"/>
              <w:bottom w:val="nil"/>
              <w:right w:val="nil"/>
            </w:tcBorders>
          </w:tcPr>
          <w:p w14:paraId="09EAB9EF"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14:paraId="0CEBC571" w14:textId="77777777"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Alleen organisatorische eenheden van de organisaties die zaken behandelen worden hier bedoeld (bijvoorbeeld afdelingen van gemeenten). Dus niet organisatorische eenheden van andere organisaties zoals de externe initiatoren van zaken (bijvoorbeeld de afdeling van een bedrijf die een vergunning aanvraagt).</w:t>
            </w:r>
          </w:p>
          <w:p w14:paraId="4C023BB1" w14:textId="77777777"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organisatorische eenheid zoals hier bedoeld is gehuisvest binnen één fysieke vestiging van de organisatie. Als een functioneel afgebakend onderdeel van de organisatie haar activiteiten uitvoert in meerdere vestigingen dan wordt die uitgewisseld als evenveel organisatorische eenheden als die vestigingen. Door de relatie naar VESTIGING VAN ZAAKBEHANDELENDE ORGANISATIE en daarmee via VESTIGING naar NIET NATUURLIJK PERSOON is bekend om welke zaakbehandelende organisatie het gaat.</w:t>
            </w:r>
          </w:p>
          <w:p w14:paraId="0CB8E59F"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DD0F4F">
              <w:rPr>
                <w:rFonts w:ascii="Arial" w:eastAsia="Times New Roman" w:hAnsi="Arial" w:cs="Arial"/>
                <w:color w:val="000000"/>
                <w:sz w:val="20"/>
                <w:szCs w:val="20"/>
                <w:lang w:val="nl-NL"/>
              </w:rPr>
              <w:t xml:space="preserve">Een organisatorische eenheid kan zowel groot als klein zijn. De ene organisatorische eenheid mag andere organisatorische eenheden bevatten, maar dit wordt niet gemodelleerd. We beperken ons tot het aangeven welke organisatorische eenheid welke rol heeft in een zaak en welke gegevens daarvan vanuit het oogpunt van een zaak relevant zijn. </w:t>
            </w:r>
            <w:r w:rsidRPr="00974E8B">
              <w:rPr>
                <w:rFonts w:ascii="Arial" w:eastAsia="Times New Roman" w:hAnsi="Arial" w:cs="Arial"/>
                <w:color w:val="000000"/>
                <w:sz w:val="20"/>
                <w:szCs w:val="20"/>
              </w:rPr>
              <w:t>ORGANISATORISCHE EENHEID is een specialisatie ('subtype') van BETROKKENE.</w:t>
            </w:r>
          </w:p>
        </w:tc>
      </w:tr>
      <w:tr w:rsidR="00974E8B" w:rsidRPr="00974E8B" w14:paraId="798949C9" w14:textId="77777777">
        <w:tc>
          <w:tcPr>
            <w:tcW w:w="3600" w:type="dxa"/>
            <w:tcBorders>
              <w:top w:val="nil"/>
              <w:left w:val="nil"/>
              <w:bottom w:val="nil"/>
              <w:right w:val="nil"/>
            </w:tcBorders>
          </w:tcPr>
          <w:p w14:paraId="3E3CDB57"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3FB76422"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5C14BE" w14:paraId="3969AC08" w14:textId="77777777">
        <w:tc>
          <w:tcPr>
            <w:tcW w:w="3600" w:type="dxa"/>
            <w:tcBorders>
              <w:top w:val="nil"/>
              <w:left w:val="nil"/>
              <w:bottom w:val="nil"/>
              <w:right w:val="nil"/>
            </w:tcBorders>
          </w:tcPr>
          <w:p w14:paraId="22E09144"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14:paraId="1C31B140" w14:textId="77777777" w:rsidR="00974E8B" w:rsidRPr="00DD0F4F" w:rsidRDefault="00FA0819" w:rsidP="00E15C54">
            <w:pPr>
              <w:autoSpaceDE w:val="0"/>
              <w:autoSpaceDN w:val="0"/>
              <w:adjustRightInd w:val="0"/>
              <w:spacing w:after="0" w:line="240" w:lineRule="auto"/>
              <w:rPr>
                <w:rFonts w:ascii="Arial" w:eastAsia="Times New Roman" w:hAnsi="Arial" w:cs="Arial"/>
                <w:color w:val="000000"/>
                <w:sz w:val="20"/>
                <w:szCs w:val="20"/>
                <w:lang w:val="nl-NL"/>
              </w:rPr>
            </w:pPr>
            <w:ins w:id="8139" w:author="Arjan" w:date="2013-07-08T16:57:00Z">
              <w:r w:rsidRPr="00DD0F4F">
                <w:rPr>
                  <w:rFonts w:ascii="Arial" w:eastAsia="Times New Roman" w:hAnsi="Arial" w:cs="Arial"/>
                  <w:color w:val="000000"/>
                  <w:sz w:val="20"/>
                  <w:szCs w:val="20"/>
                  <w:lang w:val="nl-NL"/>
                </w:rPr>
                <w:t xml:space="preserve">Combinatie </w:t>
              </w:r>
            </w:ins>
            <w:ins w:id="8140" w:author="Arjan" w:date="2013-07-08T16:58:00Z">
              <w:r w:rsidRPr="00DD0F4F">
                <w:rPr>
                  <w:rFonts w:ascii="Arial" w:eastAsia="Times New Roman" w:hAnsi="Arial" w:cs="Arial"/>
                  <w:color w:val="000000"/>
                  <w:sz w:val="20"/>
                  <w:szCs w:val="20"/>
                  <w:lang w:val="nl-NL"/>
                </w:rPr>
                <w:t xml:space="preserve">van (achtereenvolgens) de </w:t>
              </w:r>
            </w:ins>
            <w:ins w:id="8141" w:author="Arjan" w:date="2014-09-07T17:33:00Z">
              <w:r w:rsidR="00E15C54" w:rsidRPr="00DD0F4F">
                <w:rPr>
                  <w:rFonts w:ascii="Arial" w:eastAsia="Times New Roman" w:hAnsi="Arial" w:cs="Arial"/>
                  <w:color w:val="000000"/>
                  <w:sz w:val="20"/>
                  <w:szCs w:val="20"/>
                  <w:lang w:val="nl-NL"/>
                </w:rPr>
                <w:t>Organisatie-identificatie</w:t>
              </w:r>
            </w:ins>
            <w:ins w:id="8142" w:author="Arjan" w:date="2013-07-08T16:58:00Z">
              <w:r w:rsidRPr="00DD0F4F">
                <w:rPr>
                  <w:rFonts w:ascii="Arial" w:eastAsia="Times New Roman" w:hAnsi="Arial" w:cs="Arial"/>
                  <w:color w:val="000000"/>
                  <w:sz w:val="20"/>
                  <w:szCs w:val="20"/>
                  <w:lang w:val="nl-NL"/>
                </w:rPr>
                <w:t xml:space="preserve"> met</w:t>
              </w:r>
            </w:ins>
            <w:ins w:id="8143" w:author="Arjan" w:date="2013-07-08T16:59:00Z">
              <w:r w:rsidRPr="00DD0F4F">
                <w:rPr>
                  <w:rFonts w:ascii="Arial" w:eastAsia="Times New Roman" w:hAnsi="Arial" w:cs="Arial"/>
                  <w:color w:val="000000"/>
                  <w:sz w:val="20"/>
                  <w:szCs w:val="20"/>
                  <w:lang w:val="nl-NL"/>
                </w:rPr>
                <w:t xml:space="preserve"> </w:t>
              </w:r>
            </w:ins>
            <w:r w:rsidR="00974E8B" w:rsidRPr="00DD0F4F">
              <w:rPr>
                <w:rFonts w:ascii="Arial" w:eastAsia="Times New Roman" w:hAnsi="Arial" w:cs="Arial"/>
                <w:color w:val="000000"/>
                <w:sz w:val="20"/>
                <w:szCs w:val="20"/>
                <w:lang w:val="nl-NL"/>
              </w:rPr>
              <w:t>Organisatie</w:t>
            </w:r>
            <w:ins w:id="8144" w:author="Arjan" w:date="2013-07-08T16:57:00Z">
              <w:r w:rsidRPr="00DD0F4F">
                <w:rPr>
                  <w:rFonts w:ascii="Arial" w:eastAsia="Times New Roman" w:hAnsi="Arial" w:cs="Arial"/>
                  <w:color w:val="000000"/>
                  <w:sz w:val="20"/>
                  <w:szCs w:val="20"/>
                  <w:lang w:val="nl-NL"/>
                </w:rPr>
                <w:t>-eenheid-</w:t>
              </w:r>
            </w:ins>
            <w:r w:rsidR="00974E8B" w:rsidRPr="00DD0F4F">
              <w:rPr>
                <w:rFonts w:ascii="Arial" w:eastAsia="Times New Roman" w:hAnsi="Arial" w:cs="Arial"/>
                <w:color w:val="000000"/>
                <w:sz w:val="20"/>
                <w:szCs w:val="20"/>
                <w:lang w:val="nl-NL"/>
              </w:rPr>
              <w:t>identificatie</w:t>
            </w:r>
          </w:p>
        </w:tc>
      </w:tr>
      <w:tr w:rsidR="00974E8B" w:rsidRPr="005C14BE" w14:paraId="37DD692F" w14:textId="77777777">
        <w:tc>
          <w:tcPr>
            <w:tcW w:w="3600" w:type="dxa"/>
            <w:tcBorders>
              <w:top w:val="nil"/>
              <w:left w:val="nil"/>
              <w:bottom w:val="nil"/>
              <w:right w:val="nil"/>
            </w:tcBorders>
          </w:tcPr>
          <w:p w14:paraId="25F98932" w14:textId="77777777" w:rsidR="00974E8B" w:rsidRPr="00DD0F4F" w:rsidRDefault="00974E8B" w:rsidP="00974E8B">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71111848" w14:textId="77777777"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p>
        </w:tc>
      </w:tr>
      <w:tr w:rsidR="00974E8B" w:rsidRPr="005C14BE" w14:paraId="5749CD28" w14:textId="77777777">
        <w:tc>
          <w:tcPr>
            <w:tcW w:w="3600" w:type="dxa"/>
            <w:tcBorders>
              <w:top w:val="nil"/>
              <w:left w:val="nil"/>
              <w:bottom w:val="nil"/>
              <w:right w:val="nil"/>
            </w:tcBorders>
          </w:tcPr>
          <w:p w14:paraId="4419009F"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14:paraId="0E39B7B8" w14:textId="77777777"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organisatorische eenheden van de zaakbehandelende organisatie die betrokken zijn bij het zaakgericht werken betreffende geimplementeerde zaaktypen.</w:t>
            </w:r>
          </w:p>
        </w:tc>
      </w:tr>
      <w:tr w:rsidR="00974E8B" w:rsidRPr="005C14BE" w14:paraId="6155923D" w14:textId="77777777">
        <w:tc>
          <w:tcPr>
            <w:tcW w:w="3600" w:type="dxa"/>
            <w:tcBorders>
              <w:top w:val="nil"/>
              <w:left w:val="nil"/>
              <w:bottom w:val="nil"/>
              <w:right w:val="nil"/>
            </w:tcBorders>
          </w:tcPr>
          <w:p w14:paraId="45506407" w14:textId="77777777" w:rsidR="00974E8B" w:rsidRPr="00DD0F4F" w:rsidRDefault="00974E8B" w:rsidP="00974E8B">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381A3AFB" w14:textId="77777777"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p>
        </w:tc>
      </w:tr>
      <w:tr w:rsidR="00974E8B" w:rsidRPr="00974E8B" w14:paraId="5D8221A8" w14:textId="77777777">
        <w:tc>
          <w:tcPr>
            <w:tcW w:w="3600" w:type="dxa"/>
            <w:tcBorders>
              <w:top w:val="nil"/>
              <w:left w:val="nil"/>
              <w:bottom w:val="nil"/>
              <w:right w:val="nil"/>
            </w:tcBorders>
          </w:tcPr>
          <w:p w14:paraId="2AD80CF2"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14:paraId="3D757123"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14:paraId="47989CD4" w14:textId="77777777">
        <w:tc>
          <w:tcPr>
            <w:tcW w:w="3600" w:type="dxa"/>
            <w:tcBorders>
              <w:top w:val="nil"/>
              <w:left w:val="nil"/>
              <w:bottom w:val="nil"/>
              <w:right w:val="nil"/>
            </w:tcBorders>
          </w:tcPr>
          <w:p w14:paraId="645210FB"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3B625D0D" w14:textId="77777777"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r>
      <w:tr w:rsidR="00974E8B" w:rsidRPr="00974E8B" w14:paraId="5A13853E" w14:textId="77777777">
        <w:tc>
          <w:tcPr>
            <w:tcW w:w="3600" w:type="dxa"/>
            <w:tcBorders>
              <w:top w:val="nil"/>
              <w:left w:val="nil"/>
              <w:bottom w:val="nil"/>
              <w:right w:val="nil"/>
            </w:tcBorders>
          </w:tcPr>
          <w:p w14:paraId="44C55A71"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8145" w:name="BKM_59CD4AEE_EF70_4ac1_8728_80096C4DA80F"/>
            <w:bookmarkEnd w:id="8145"/>
            <w:r w:rsidRPr="00974E8B">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14:paraId="622B6A54"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Code</w:t>
            </w:r>
          </w:p>
        </w:tc>
        <w:tc>
          <w:tcPr>
            <w:tcW w:w="3330" w:type="dxa"/>
            <w:tcBorders>
              <w:top w:val="nil"/>
              <w:left w:val="nil"/>
              <w:bottom w:val="nil"/>
              <w:right w:val="nil"/>
            </w:tcBorders>
          </w:tcPr>
          <w:p w14:paraId="369B0B15"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Gegevensnaam</w:t>
            </w:r>
          </w:p>
        </w:tc>
        <w:tc>
          <w:tcPr>
            <w:tcW w:w="1350" w:type="dxa"/>
            <w:tcBorders>
              <w:top w:val="nil"/>
              <w:left w:val="nil"/>
              <w:bottom w:val="nil"/>
              <w:right w:val="nil"/>
            </w:tcBorders>
          </w:tcPr>
          <w:p w14:paraId="7504F40D"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Herkomst</w:t>
            </w:r>
          </w:p>
        </w:tc>
      </w:tr>
      <w:tr w:rsidR="00974E8B" w:rsidRPr="00974E8B" w14:paraId="2EC5E3DD" w14:textId="77777777">
        <w:tc>
          <w:tcPr>
            <w:tcW w:w="3600" w:type="dxa"/>
            <w:tcBorders>
              <w:top w:val="nil"/>
              <w:left w:val="nil"/>
              <w:bottom w:val="nil"/>
              <w:right w:val="nil"/>
            </w:tcBorders>
          </w:tcPr>
          <w:p w14:paraId="39EB725E"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88F47A2"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0001</w:t>
            </w:r>
          </w:p>
        </w:tc>
        <w:tc>
          <w:tcPr>
            <w:tcW w:w="3330" w:type="dxa"/>
            <w:tcBorders>
              <w:top w:val="nil"/>
              <w:left w:val="nil"/>
              <w:bottom w:val="nil"/>
              <w:right w:val="nil"/>
            </w:tcBorders>
          </w:tcPr>
          <w:p w14:paraId="4BBBD044"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Organisatie</w:t>
            </w:r>
            <w:ins w:id="8146" w:author="Arjan" w:date="2013-07-08T16:57:00Z">
              <w:r w:rsidR="00FA0819">
                <w:rPr>
                  <w:rFonts w:ascii="Arial" w:eastAsia="Times New Roman" w:hAnsi="Arial" w:cs="Arial"/>
                  <w:color w:val="000000"/>
                  <w:sz w:val="20"/>
                  <w:szCs w:val="20"/>
                </w:rPr>
                <w:t>-eenheid-</w:t>
              </w:r>
            </w:ins>
            <w:r w:rsidR="00974E8B" w:rsidRPr="00974E8B">
              <w:rPr>
                <w:rFonts w:ascii="Arial" w:eastAsia="Times New Roman" w:hAnsi="Arial" w:cs="Arial"/>
                <w:color w:val="000000"/>
                <w:sz w:val="20"/>
                <w:szCs w:val="20"/>
              </w:rPr>
              <w:t>identificatie</w:t>
            </w:r>
            <w:r w:rsidRPr="00974E8B">
              <w:rPr>
                <w:rFonts w:ascii="Arial" w:hAnsi="Arial" w:cs="Arial"/>
                <w:sz w:val="20"/>
                <w:szCs w:val="20"/>
                <w:lang w:val="en-AU"/>
              </w:rPr>
              <w:fldChar w:fldCharType="end"/>
            </w:r>
          </w:p>
        </w:tc>
        <w:tc>
          <w:tcPr>
            <w:tcW w:w="1350" w:type="dxa"/>
            <w:tcBorders>
              <w:top w:val="nil"/>
              <w:left w:val="nil"/>
              <w:bottom w:val="nil"/>
              <w:right w:val="nil"/>
            </w:tcBorders>
          </w:tcPr>
          <w:p w14:paraId="7F31A64D"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E15C54" w:rsidRPr="00974E8B" w14:paraId="525D7317" w14:textId="77777777">
        <w:tc>
          <w:tcPr>
            <w:tcW w:w="3600" w:type="dxa"/>
            <w:tcBorders>
              <w:top w:val="nil"/>
              <w:left w:val="nil"/>
              <w:bottom w:val="nil"/>
              <w:right w:val="nil"/>
            </w:tcBorders>
          </w:tcPr>
          <w:p w14:paraId="78C373EB" w14:textId="77777777" w:rsidR="00E15C54" w:rsidRPr="00974E8B" w:rsidRDefault="00E15C54" w:rsidP="00974E8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7D42E804" w14:textId="77777777" w:rsidR="00E15C54" w:rsidRPr="00974E8B" w:rsidRDefault="00E15C54" w:rsidP="00974E8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ACBE628" w14:textId="77777777" w:rsidR="00E15C54" w:rsidRPr="00974E8B" w:rsidRDefault="00E15C54" w:rsidP="00974E8B">
            <w:pPr>
              <w:autoSpaceDE w:val="0"/>
              <w:autoSpaceDN w:val="0"/>
              <w:adjustRightInd w:val="0"/>
              <w:spacing w:after="0" w:line="240" w:lineRule="auto"/>
              <w:rPr>
                <w:rFonts w:ascii="Arial" w:hAnsi="Arial" w:cs="Arial"/>
                <w:sz w:val="20"/>
                <w:szCs w:val="20"/>
                <w:lang w:val="en-AU"/>
              </w:rPr>
            </w:pPr>
            <w:ins w:id="8147" w:author="Arjan" w:date="2014-09-07T17:32:00Z">
              <w:r>
                <w:rPr>
                  <w:rFonts w:ascii="Arial" w:hAnsi="Arial" w:cs="Arial"/>
                  <w:sz w:val="20"/>
                  <w:szCs w:val="20"/>
                  <w:lang w:val="en-AU"/>
                </w:rPr>
                <w:t>Organisatie-identificatie</w:t>
              </w:r>
            </w:ins>
          </w:p>
        </w:tc>
        <w:tc>
          <w:tcPr>
            <w:tcW w:w="1350" w:type="dxa"/>
            <w:tcBorders>
              <w:top w:val="nil"/>
              <w:left w:val="nil"/>
              <w:bottom w:val="nil"/>
              <w:right w:val="nil"/>
            </w:tcBorders>
          </w:tcPr>
          <w:p w14:paraId="4B493405" w14:textId="77777777" w:rsidR="00E15C54" w:rsidRPr="00974E8B" w:rsidRDefault="00E15C54" w:rsidP="00974E8B">
            <w:pPr>
              <w:autoSpaceDE w:val="0"/>
              <w:autoSpaceDN w:val="0"/>
              <w:adjustRightInd w:val="0"/>
              <w:spacing w:after="0" w:line="240" w:lineRule="auto"/>
              <w:rPr>
                <w:rFonts w:ascii="Arial" w:eastAsia="Times New Roman" w:hAnsi="Arial" w:cs="Arial"/>
                <w:color w:val="000000"/>
                <w:sz w:val="20"/>
                <w:szCs w:val="20"/>
              </w:rPr>
            </w:pPr>
            <w:ins w:id="8148" w:author="Arjan" w:date="2014-09-07T17:33:00Z">
              <w:r>
                <w:rPr>
                  <w:rFonts w:ascii="Arial" w:eastAsia="Times New Roman" w:hAnsi="Arial" w:cs="Arial"/>
                  <w:color w:val="000000"/>
                  <w:sz w:val="20"/>
                  <w:szCs w:val="20"/>
                </w:rPr>
                <w:t>KING</w:t>
              </w:r>
            </w:ins>
          </w:p>
        </w:tc>
      </w:tr>
      <w:tr w:rsidR="00974E8B" w:rsidRPr="00974E8B" w14:paraId="760DCFBA" w14:textId="77777777">
        <w:tc>
          <w:tcPr>
            <w:tcW w:w="3600" w:type="dxa"/>
            <w:tcBorders>
              <w:top w:val="nil"/>
              <w:left w:val="nil"/>
              <w:bottom w:val="nil"/>
              <w:right w:val="nil"/>
            </w:tcBorders>
          </w:tcPr>
          <w:p w14:paraId="661519F0"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8149" w:name="BKM_034DF486_CDDD_4f7a_B42A_3C6A19F2903E"/>
            <w:bookmarkEnd w:id="8149"/>
          </w:p>
        </w:tc>
        <w:tc>
          <w:tcPr>
            <w:tcW w:w="1080" w:type="dxa"/>
            <w:tcBorders>
              <w:top w:val="nil"/>
              <w:left w:val="nil"/>
              <w:bottom w:val="nil"/>
              <w:right w:val="nil"/>
            </w:tcBorders>
          </w:tcPr>
          <w:p w14:paraId="5290EB32"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8120</w:t>
            </w:r>
          </w:p>
        </w:tc>
        <w:tc>
          <w:tcPr>
            <w:tcW w:w="3330" w:type="dxa"/>
            <w:tcBorders>
              <w:top w:val="nil"/>
              <w:left w:val="nil"/>
              <w:bottom w:val="nil"/>
              <w:right w:val="nil"/>
            </w:tcBorders>
          </w:tcPr>
          <w:p w14:paraId="1C9BC34B"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Datum ontstaan</w:t>
            </w:r>
            <w:r w:rsidRPr="00974E8B">
              <w:rPr>
                <w:rFonts w:ascii="Arial" w:hAnsi="Arial" w:cs="Arial"/>
                <w:sz w:val="20"/>
                <w:szCs w:val="20"/>
                <w:lang w:val="en-AU"/>
              </w:rPr>
              <w:fldChar w:fldCharType="end"/>
            </w:r>
          </w:p>
        </w:tc>
        <w:tc>
          <w:tcPr>
            <w:tcW w:w="1350" w:type="dxa"/>
            <w:tcBorders>
              <w:top w:val="nil"/>
              <w:left w:val="nil"/>
              <w:bottom w:val="nil"/>
              <w:right w:val="nil"/>
            </w:tcBorders>
          </w:tcPr>
          <w:p w14:paraId="1E9FDDD4"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14:paraId="7FBA46E0" w14:textId="77777777">
        <w:tc>
          <w:tcPr>
            <w:tcW w:w="3600" w:type="dxa"/>
            <w:tcBorders>
              <w:top w:val="nil"/>
              <w:left w:val="nil"/>
              <w:bottom w:val="nil"/>
              <w:right w:val="nil"/>
            </w:tcBorders>
          </w:tcPr>
          <w:p w14:paraId="0AE6F7E0"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8150" w:name="BKM_91E44BF9_97BF_4c2b_8835_9B5D61343BE3"/>
            <w:bookmarkEnd w:id="8150"/>
          </w:p>
        </w:tc>
        <w:tc>
          <w:tcPr>
            <w:tcW w:w="1080" w:type="dxa"/>
            <w:tcBorders>
              <w:top w:val="nil"/>
              <w:left w:val="nil"/>
              <w:bottom w:val="nil"/>
              <w:right w:val="nil"/>
            </w:tcBorders>
          </w:tcPr>
          <w:p w14:paraId="59C01607"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8130</w:t>
            </w:r>
          </w:p>
        </w:tc>
        <w:tc>
          <w:tcPr>
            <w:tcW w:w="3330" w:type="dxa"/>
            <w:tcBorders>
              <w:top w:val="nil"/>
              <w:left w:val="nil"/>
              <w:bottom w:val="nil"/>
              <w:right w:val="nil"/>
            </w:tcBorders>
          </w:tcPr>
          <w:p w14:paraId="3919F996"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Datum opheffing</w:t>
            </w:r>
            <w:r w:rsidRPr="00974E8B">
              <w:rPr>
                <w:rFonts w:ascii="Arial" w:hAnsi="Arial" w:cs="Arial"/>
                <w:sz w:val="20"/>
                <w:szCs w:val="20"/>
                <w:lang w:val="en-AU"/>
              </w:rPr>
              <w:fldChar w:fldCharType="end"/>
            </w:r>
          </w:p>
        </w:tc>
        <w:tc>
          <w:tcPr>
            <w:tcW w:w="1350" w:type="dxa"/>
            <w:tcBorders>
              <w:top w:val="nil"/>
              <w:left w:val="nil"/>
              <w:bottom w:val="nil"/>
              <w:right w:val="nil"/>
            </w:tcBorders>
          </w:tcPr>
          <w:p w14:paraId="3488D0AD"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14:paraId="672AA0E2" w14:textId="77777777">
        <w:tc>
          <w:tcPr>
            <w:tcW w:w="3600" w:type="dxa"/>
            <w:tcBorders>
              <w:top w:val="nil"/>
              <w:left w:val="nil"/>
              <w:bottom w:val="nil"/>
              <w:right w:val="nil"/>
            </w:tcBorders>
          </w:tcPr>
          <w:p w14:paraId="283DEAE6"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8151" w:name="BKM_4AE8DAEC_78F6_4b89_8FE6_2BADE0E8D539"/>
            <w:bookmarkEnd w:id="8151"/>
          </w:p>
        </w:tc>
        <w:tc>
          <w:tcPr>
            <w:tcW w:w="1080" w:type="dxa"/>
            <w:tcBorders>
              <w:top w:val="nil"/>
              <w:left w:val="nil"/>
              <w:bottom w:val="nil"/>
              <w:right w:val="nil"/>
            </w:tcBorders>
          </w:tcPr>
          <w:p w14:paraId="6A694634"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9516</w:t>
            </w:r>
          </w:p>
        </w:tc>
        <w:tc>
          <w:tcPr>
            <w:tcW w:w="3330" w:type="dxa"/>
            <w:tcBorders>
              <w:top w:val="nil"/>
              <w:left w:val="nil"/>
              <w:bottom w:val="nil"/>
              <w:right w:val="nil"/>
            </w:tcBorders>
          </w:tcPr>
          <w:p w14:paraId="63B7321F"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E-mail adres</w:t>
            </w:r>
            <w:r w:rsidRPr="00974E8B">
              <w:rPr>
                <w:rFonts w:ascii="Arial" w:hAnsi="Arial" w:cs="Arial"/>
                <w:sz w:val="20"/>
                <w:szCs w:val="20"/>
                <w:lang w:val="en-AU"/>
              </w:rPr>
              <w:fldChar w:fldCharType="end"/>
            </w:r>
          </w:p>
        </w:tc>
        <w:tc>
          <w:tcPr>
            <w:tcW w:w="1350" w:type="dxa"/>
            <w:tcBorders>
              <w:top w:val="nil"/>
              <w:left w:val="nil"/>
              <w:bottom w:val="nil"/>
              <w:right w:val="nil"/>
            </w:tcBorders>
          </w:tcPr>
          <w:p w14:paraId="060ACB6C"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14:paraId="31E47287" w14:textId="77777777">
        <w:tc>
          <w:tcPr>
            <w:tcW w:w="3600" w:type="dxa"/>
            <w:tcBorders>
              <w:top w:val="nil"/>
              <w:left w:val="nil"/>
              <w:bottom w:val="nil"/>
              <w:right w:val="nil"/>
            </w:tcBorders>
          </w:tcPr>
          <w:p w14:paraId="696AF636"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8152" w:name="BKM_8C18F19B_24D1_433d_B435_194735264036"/>
            <w:bookmarkEnd w:id="8152"/>
          </w:p>
        </w:tc>
        <w:tc>
          <w:tcPr>
            <w:tcW w:w="1080" w:type="dxa"/>
            <w:tcBorders>
              <w:top w:val="nil"/>
              <w:left w:val="nil"/>
              <w:bottom w:val="nil"/>
              <w:right w:val="nil"/>
            </w:tcBorders>
          </w:tcPr>
          <w:p w14:paraId="477455FA"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9527</w:t>
            </w:r>
          </w:p>
        </w:tc>
        <w:tc>
          <w:tcPr>
            <w:tcW w:w="3330" w:type="dxa"/>
            <w:tcBorders>
              <w:top w:val="nil"/>
              <w:left w:val="nil"/>
              <w:bottom w:val="nil"/>
              <w:right w:val="nil"/>
            </w:tcBorders>
          </w:tcPr>
          <w:p w14:paraId="551321EC"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Faxnummer</w:t>
            </w:r>
            <w:r w:rsidRPr="00974E8B">
              <w:rPr>
                <w:rFonts w:ascii="Arial" w:hAnsi="Arial" w:cs="Arial"/>
                <w:sz w:val="20"/>
                <w:szCs w:val="20"/>
                <w:lang w:val="en-AU"/>
              </w:rPr>
              <w:fldChar w:fldCharType="end"/>
            </w:r>
          </w:p>
        </w:tc>
        <w:tc>
          <w:tcPr>
            <w:tcW w:w="1350" w:type="dxa"/>
            <w:tcBorders>
              <w:top w:val="nil"/>
              <w:left w:val="nil"/>
              <w:bottom w:val="nil"/>
              <w:right w:val="nil"/>
            </w:tcBorders>
          </w:tcPr>
          <w:p w14:paraId="5A094D39"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14:paraId="137A8D7F" w14:textId="77777777">
        <w:tc>
          <w:tcPr>
            <w:tcW w:w="3600" w:type="dxa"/>
            <w:tcBorders>
              <w:top w:val="nil"/>
              <w:left w:val="nil"/>
              <w:bottom w:val="nil"/>
              <w:right w:val="nil"/>
            </w:tcBorders>
          </w:tcPr>
          <w:p w14:paraId="240A7152"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8153" w:name="BKM_62135F33_66B8_435f_804E_C86312DEFA0D"/>
            <w:bookmarkEnd w:id="8153"/>
          </w:p>
        </w:tc>
        <w:tc>
          <w:tcPr>
            <w:tcW w:w="1080" w:type="dxa"/>
            <w:tcBorders>
              <w:top w:val="nil"/>
              <w:left w:val="nil"/>
              <w:bottom w:val="nil"/>
              <w:right w:val="nil"/>
            </w:tcBorders>
          </w:tcPr>
          <w:p w14:paraId="3FAA2D2F"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0002</w:t>
            </w:r>
          </w:p>
        </w:tc>
        <w:tc>
          <w:tcPr>
            <w:tcW w:w="3330" w:type="dxa"/>
            <w:tcBorders>
              <w:top w:val="nil"/>
              <w:left w:val="nil"/>
              <w:bottom w:val="nil"/>
              <w:right w:val="nil"/>
            </w:tcBorders>
          </w:tcPr>
          <w:p w14:paraId="7E94281B"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Naam</w:t>
            </w:r>
            <w:r w:rsidRPr="00974E8B">
              <w:rPr>
                <w:rFonts w:ascii="Arial" w:hAnsi="Arial" w:cs="Arial"/>
                <w:sz w:val="20"/>
                <w:szCs w:val="20"/>
                <w:lang w:val="en-AU"/>
              </w:rPr>
              <w:fldChar w:fldCharType="end"/>
            </w:r>
          </w:p>
        </w:tc>
        <w:tc>
          <w:tcPr>
            <w:tcW w:w="1350" w:type="dxa"/>
            <w:tcBorders>
              <w:top w:val="nil"/>
              <w:left w:val="nil"/>
              <w:bottom w:val="nil"/>
              <w:right w:val="nil"/>
            </w:tcBorders>
          </w:tcPr>
          <w:p w14:paraId="14D39151"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14:paraId="5FC929E2" w14:textId="77777777">
        <w:tc>
          <w:tcPr>
            <w:tcW w:w="3600" w:type="dxa"/>
            <w:tcBorders>
              <w:top w:val="nil"/>
              <w:left w:val="nil"/>
              <w:bottom w:val="nil"/>
              <w:right w:val="nil"/>
            </w:tcBorders>
          </w:tcPr>
          <w:p w14:paraId="5F92F609"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8154" w:name="BKM_FE9B02D3_DE16_4c7f_8B02_166657BCFE77"/>
            <w:bookmarkEnd w:id="8154"/>
          </w:p>
        </w:tc>
        <w:tc>
          <w:tcPr>
            <w:tcW w:w="1080" w:type="dxa"/>
            <w:tcBorders>
              <w:top w:val="nil"/>
              <w:left w:val="nil"/>
              <w:bottom w:val="nil"/>
              <w:right w:val="nil"/>
            </w:tcBorders>
          </w:tcPr>
          <w:p w14:paraId="23F59A40"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0003</w:t>
            </w:r>
          </w:p>
        </w:tc>
        <w:tc>
          <w:tcPr>
            <w:tcW w:w="3330" w:type="dxa"/>
            <w:tcBorders>
              <w:top w:val="nil"/>
              <w:left w:val="nil"/>
              <w:bottom w:val="nil"/>
              <w:right w:val="nil"/>
            </w:tcBorders>
          </w:tcPr>
          <w:p w14:paraId="202B6111"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Naam verkort</w:t>
            </w:r>
            <w:r w:rsidRPr="00974E8B">
              <w:rPr>
                <w:rFonts w:ascii="Arial" w:hAnsi="Arial" w:cs="Arial"/>
                <w:sz w:val="20"/>
                <w:szCs w:val="20"/>
                <w:lang w:val="en-AU"/>
              </w:rPr>
              <w:fldChar w:fldCharType="end"/>
            </w:r>
          </w:p>
        </w:tc>
        <w:tc>
          <w:tcPr>
            <w:tcW w:w="1350" w:type="dxa"/>
            <w:tcBorders>
              <w:top w:val="nil"/>
              <w:left w:val="nil"/>
              <w:bottom w:val="nil"/>
              <w:right w:val="nil"/>
            </w:tcBorders>
          </w:tcPr>
          <w:p w14:paraId="3B379E85"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14:paraId="30EC2A5F" w14:textId="77777777">
        <w:tc>
          <w:tcPr>
            <w:tcW w:w="3600" w:type="dxa"/>
            <w:tcBorders>
              <w:top w:val="nil"/>
              <w:left w:val="nil"/>
              <w:bottom w:val="nil"/>
              <w:right w:val="nil"/>
            </w:tcBorders>
          </w:tcPr>
          <w:p w14:paraId="4358AD93"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8155" w:name="BKM_BE46B281_992C_4153_94DF_6E8ADEB407CC"/>
            <w:bookmarkEnd w:id="8155"/>
          </w:p>
        </w:tc>
        <w:tc>
          <w:tcPr>
            <w:tcW w:w="1080" w:type="dxa"/>
            <w:tcBorders>
              <w:top w:val="nil"/>
              <w:left w:val="nil"/>
              <w:bottom w:val="nil"/>
              <w:right w:val="nil"/>
            </w:tcBorders>
          </w:tcPr>
          <w:p w14:paraId="3C07BE83"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0004</w:t>
            </w:r>
          </w:p>
        </w:tc>
        <w:tc>
          <w:tcPr>
            <w:tcW w:w="3330" w:type="dxa"/>
            <w:tcBorders>
              <w:top w:val="nil"/>
              <w:left w:val="nil"/>
              <w:bottom w:val="nil"/>
              <w:right w:val="nil"/>
            </w:tcBorders>
          </w:tcPr>
          <w:p w14:paraId="102486D4"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Omschrijving</w:t>
            </w:r>
            <w:r w:rsidRPr="00974E8B">
              <w:rPr>
                <w:rFonts w:ascii="Arial" w:hAnsi="Arial" w:cs="Arial"/>
                <w:sz w:val="20"/>
                <w:szCs w:val="20"/>
                <w:lang w:val="en-AU"/>
              </w:rPr>
              <w:fldChar w:fldCharType="end"/>
            </w:r>
          </w:p>
        </w:tc>
        <w:tc>
          <w:tcPr>
            <w:tcW w:w="1350" w:type="dxa"/>
            <w:tcBorders>
              <w:top w:val="nil"/>
              <w:left w:val="nil"/>
              <w:bottom w:val="nil"/>
              <w:right w:val="nil"/>
            </w:tcBorders>
          </w:tcPr>
          <w:p w14:paraId="64552152"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14:paraId="508EC9C8" w14:textId="77777777">
        <w:tc>
          <w:tcPr>
            <w:tcW w:w="3600" w:type="dxa"/>
            <w:tcBorders>
              <w:top w:val="nil"/>
              <w:left w:val="nil"/>
              <w:bottom w:val="nil"/>
              <w:right w:val="nil"/>
            </w:tcBorders>
          </w:tcPr>
          <w:p w14:paraId="6F224158"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8156" w:name="BKM_7D7E7DCC_9938_43df_A3E6_CD6A6CD80564"/>
            <w:bookmarkEnd w:id="8156"/>
          </w:p>
        </w:tc>
        <w:tc>
          <w:tcPr>
            <w:tcW w:w="1080" w:type="dxa"/>
            <w:tcBorders>
              <w:top w:val="nil"/>
              <w:left w:val="nil"/>
              <w:bottom w:val="nil"/>
              <w:right w:val="nil"/>
            </w:tcBorders>
          </w:tcPr>
          <w:p w14:paraId="1031CE13"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9580</w:t>
            </w:r>
          </w:p>
        </w:tc>
        <w:tc>
          <w:tcPr>
            <w:tcW w:w="3330" w:type="dxa"/>
            <w:tcBorders>
              <w:top w:val="nil"/>
              <w:left w:val="nil"/>
              <w:bottom w:val="nil"/>
              <w:right w:val="nil"/>
            </w:tcBorders>
          </w:tcPr>
          <w:p w14:paraId="61BB612D"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Telefoonnummer</w:t>
            </w:r>
            <w:r w:rsidRPr="00974E8B">
              <w:rPr>
                <w:rFonts w:ascii="Arial" w:hAnsi="Arial" w:cs="Arial"/>
                <w:sz w:val="20"/>
                <w:szCs w:val="20"/>
                <w:lang w:val="en-AU"/>
              </w:rPr>
              <w:fldChar w:fldCharType="end"/>
            </w:r>
          </w:p>
        </w:tc>
        <w:tc>
          <w:tcPr>
            <w:tcW w:w="1350" w:type="dxa"/>
            <w:tcBorders>
              <w:top w:val="nil"/>
              <w:left w:val="nil"/>
              <w:bottom w:val="nil"/>
              <w:right w:val="nil"/>
            </w:tcBorders>
          </w:tcPr>
          <w:p w14:paraId="6C8BF6FA"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14:paraId="40D416D5" w14:textId="77777777">
        <w:tc>
          <w:tcPr>
            <w:tcW w:w="3600" w:type="dxa"/>
            <w:tcBorders>
              <w:top w:val="nil"/>
              <w:left w:val="nil"/>
              <w:bottom w:val="nil"/>
              <w:right w:val="nil"/>
            </w:tcBorders>
          </w:tcPr>
          <w:p w14:paraId="10DFEC54"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8157" w:name="BKM_F40EF4CB_AF65_4c93_8B9D_7D78F5D0A0DC"/>
            <w:bookmarkEnd w:id="8157"/>
          </w:p>
        </w:tc>
        <w:tc>
          <w:tcPr>
            <w:tcW w:w="1080" w:type="dxa"/>
            <w:tcBorders>
              <w:top w:val="nil"/>
              <w:left w:val="nil"/>
              <w:bottom w:val="nil"/>
              <w:right w:val="nil"/>
            </w:tcBorders>
          </w:tcPr>
          <w:p w14:paraId="797A10DA"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0005</w:t>
            </w:r>
          </w:p>
        </w:tc>
        <w:tc>
          <w:tcPr>
            <w:tcW w:w="3330" w:type="dxa"/>
            <w:tcBorders>
              <w:top w:val="nil"/>
              <w:left w:val="nil"/>
              <w:bottom w:val="nil"/>
              <w:right w:val="nil"/>
            </w:tcBorders>
          </w:tcPr>
          <w:p w14:paraId="5AE58031"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Toelichting</w:t>
            </w:r>
            <w:r w:rsidRPr="00974E8B">
              <w:rPr>
                <w:rFonts w:ascii="Arial" w:hAnsi="Arial" w:cs="Arial"/>
                <w:sz w:val="20"/>
                <w:szCs w:val="20"/>
                <w:lang w:val="en-AU"/>
              </w:rPr>
              <w:fldChar w:fldCharType="end"/>
            </w:r>
          </w:p>
        </w:tc>
        <w:tc>
          <w:tcPr>
            <w:tcW w:w="1350" w:type="dxa"/>
            <w:tcBorders>
              <w:top w:val="nil"/>
              <w:left w:val="nil"/>
              <w:bottom w:val="nil"/>
              <w:right w:val="nil"/>
            </w:tcBorders>
          </w:tcPr>
          <w:p w14:paraId="3173C187"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14:paraId="721341FF" w14:textId="77777777">
        <w:tc>
          <w:tcPr>
            <w:tcW w:w="3600" w:type="dxa"/>
            <w:tcBorders>
              <w:top w:val="nil"/>
              <w:left w:val="nil"/>
              <w:bottom w:val="nil"/>
              <w:right w:val="nil"/>
            </w:tcBorders>
          </w:tcPr>
          <w:p w14:paraId="237CCB76"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b/>
                <w:bCs/>
                <w:color w:val="000000"/>
                <w:sz w:val="20"/>
                <w:szCs w:val="20"/>
              </w:rPr>
              <w:t>Overzicht relaties</w:t>
            </w:r>
          </w:p>
        </w:tc>
        <w:tc>
          <w:tcPr>
            <w:tcW w:w="4410" w:type="dxa"/>
            <w:gridSpan w:val="2"/>
            <w:tcBorders>
              <w:top w:val="nil"/>
              <w:left w:val="nil"/>
              <w:bottom w:val="nil"/>
              <w:right w:val="nil"/>
            </w:tcBorders>
          </w:tcPr>
          <w:p w14:paraId="05963ECB"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14:paraId="6FF3ABD0"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Herkomst</w:t>
            </w:r>
          </w:p>
        </w:tc>
      </w:tr>
      <w:tr w:rsidR="00974E8B" w:rsidRPr="00974E8B" w14:paraId="0D05D0D7" w14:textId="77777777">
        <w:tc>
          <w:tcPr>
            <w:tcW w:w="3600" w:type="dxa"/>
            <w:tcBorders>
              <w:top w:val="nil"/>
              <w:left w:val="nil"/>
              <w:bottom w:val="nil"/>
              <w:right w:val="nil"/>
            </w:tcBorders>
          </w:tcPr>
          <w:p w14:paraId="67D7C227"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5B404F5F" w14:textId="77777777" w:rsidR="00974E8B" w:rsidRPr="00DD0F4F" w:rsidRDefault="00DA5D93" w:rsidP="00974E8B">
            <w:pPr>
              <w:autoSpaceDE w:val="0"/>
              <w:autoSpaceDN w:val="0"/>
              <w:adjustRightInd w:val="0"/>
              <w:spacing w:after="0" w:line="240" w:lineRule="auto"/>
              <w:rPr>
                <w:rFonts w:ascii="Arial" w:eastAsia="Times New Roman" w:hAnsi="Arial" w:cs="Arial"/>
                <w:color w:val="000000"/>
                <w:sz w:val="20"/>
                <w:szCs w:val="20"/>
                <w:lang w:val="nl-NL"/>
              </w:rPr>
            </w:pPr>
            <w:r w:rsidRPr="00974E8B">
              <w:rPr>
                <w:rFonts w:ascii="Arial" w:hAnsi="Arial" w:cs="Arial"/>
                <w:sz w:val="20"/>
                <w:szCs w:val="20"/>
                <w:lang w:val="en-AU"/>
              </w:rPr>
              <w:fldChar w:fldCharType="begin" w:fldLock="1"/>
            </w:r>
            <w:r w:rsidR="00974E8B" w:rsidRPr="00DD0F4F">
              <w:rPr>
                <w:rFonts w:ascii="Arial" w:hAnsi="Arial" w:cs="Arial"/>
                <w:sz w:val="20"/>
                <w:szCs w:val="20"/>
                <w:lang w:val="nl-NL"/>
              </w:rPr>
              <w:instrText xml:space="preserve">MERGEFIELD </w:instrText>
            </w:r>
            <w:r w:rsidR="00974E8B" w:rsidRPr="00DD0F4F">
              <w:rPr>
                <w:rFonts w:ascii="Arial" w:eastAsia="Times New Roman" w:hAnsi="Arial" w:cs="Arial"/>
                <w:color w:val="000000"/>
                <w:sz w:val="20"/>
                <w:szCs w:val="20"/>
                <w:lang w:val="nl-NL"/>
              </w:rPr>
              <w:instrText>Connector.Name</w:instrText>
            </w:r>
            <w:r w:rsidRPr="00974E8B">
              <w:rPr>
                <w:rFonts w:ascii="Arial" w:hAnsi="Arial" w:cs="Arial"/>
                <w:sz w:val="20"/>
                <w:szCs w:val="20"/>
                <w:lang w:val="en-AU"/>
              </w:rPr>
              <w:fldChar w:fldCharType="separate"/>
            </w:r>
            <w:r w:rsidR="00974E8B" w:rsidRPr="00DD0F4F">
              <w:rPr>
                <w:rFonts w:ascii="Arial" w:eastAsia="Times New Roman" w:hAnsi="Arial" w:cs="Arial"/>
                <w:color w:val="000000"/>
                <w:sz w:val="20"/>
                <w:szCs w:val="20"/>
                <w:lang w:val="nl-NL"/>
              </w:rPr>
              <w:t>is gehuisvest in</w:t>
            </w:r>
            <w:r w:rsidRPr="00974E8B">
              <w:rPr>
                <w:rFonts w:ascii="Arial" w:hAnsi="Arial" w:cs="Arial"/>
                <w:sz w:val="20"/>
                <w:szCs w:val="20"/>
                <w:lang w:val="en-AU"/>
              </w:rPr>
              <w:fldChar w:fldCharType="end"/>
            </w:r>
            <w:r w:rsidR="00974E8B" w:rsidRPr="00DD0F4F">
              <w:rPr>
                <w:rFonts w:ascii="Arial" w:eastAsia="Times New Roman" w:hAnsi="Arial" w:cs="Arial"/>
                <w:color w:val="000000"/>
                <w:sz w:val="20"/>
                <w:szCs w:val="20"/>
                <w:lang w:val="nl-NL"/>
              </w:rPr>
              <w:t xml:space="preserve">   </w:t>
            </w:r>
            <w:r w:rsidRPr="00974E8B">
              <w:rPr>
                <w:rFonts w:ascii="Arial" w:eastAsia="Times New Roman" w:hAnsi="Arial" w:cs="Arial"/>
                <w:color w:val="000000"/>
                <w:sz w:val="20"/>
                <w:szCs w:val="20"/>
              </w:rPr>
              <w:fldChar w:fldCharType="begin" w:fldLock="1"/>
            </w:r>
            <w:r w:rsidR="00974E8B" w:rsidRPr="00DD0F4F">
              <w:rPr>
                <w:rFonts w:ascii="Arial" w:eastAsia="Times New Roman" w:hAnsi="Arial" w:cs="Arial"/>
                <w:color w:val="000000"/>
                <w:sz w:val="20"/>
                <w:szCs w:val="20"/>
                <w:lang w:val="nl-NL"/>
              </w:rPr>
              <w:instrText>MERGEFIELD Element.Name</w:instrText>
            </w:r>
            <w:r w:rsidRPr="00974E8B">
              <w:rPr>
                <w:rFonts w:ascii="Arial" w:eastAsia="Times New Roman" w:hAnsi="Arial" w:cs="Arial"/>
                <w:color w:val="000000"/>
                <w:sz w:val="20"/>
                <w:szCs w:val="20"/>
              </w:rPr>
              <w:fldChar w:fldCharType="separate"/>
            </w:r>
            <w:r w:rsidR="00974E8B" w:rsidRPr="00DD0F4F">
              <w:rPr>
                <w:rFonts w:ascii="Arial" w:eastAsia="Times New Roman" w:hAnsi="Arial" w:cs="Arial"/>
                <w:color w:val="000000"/>
                <w:sz w:val="20"/>
                <w:szCs w:val="20"/>
                <w:lang w:val="nl-NL"/>
              </w:rPr>
              <w:t>VESTIGING VAN ZAAKBEHANDELENDE ORGANISATIE</w:t>
            </w:r>
            <w:r w:rsidRPr="00974E8B">
              <w:rPr>
                <w:rFonts w:ascii="Arial" w:eastAsia="Times New Roman" w:hAnsi="Arial" w:cs="Arial"/>
                <w:color w:val="000000"/>
                <w:sz w:val="20"/>
                <w:szCs w:val="20"/>
              </w:rPr>
              <w:fldChar w:fldCharType="end"/>
            </w:r>
            <w:r w:rsidR="00974E8B" w:rsidRPr="00DD0F4F">
              <w:rPr>
                <w:rFonts w:ascii="Arial" w:eastAsia="Times New Roman" w:hAnsi="Arial" w:cs="Arial"/>
                <w:color w:val="000000"/>
                <w:sz w:val="20"/>
                <w:szCs w:val="20"/>
                <w:lang w:val="nl-NL"/>
              </w:rPr>
              <w:t xml:space="preserve">  </w:t>
            </w:r>
          </w:p>
        </w:tc>
        <w:tc>
          <w:tcPr>
            <w:tcW w:w="1350" w:type="dxa"/>
            <w:tcBorders>
              <w:top w:val="nil"/>
              <w:left w:val="nil"/>
              <w:bottom w:val="nil"/>
              <w:right w:val="nil"/>
            </w:tcBorders>
          </w:tcPr>
          <w:p w14:paraId="4D31DD5B"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KING</w:t>
            </w:r>
          </w:p>
        </w:tc>
      </w:tr>
      <w:tr w:rsidR="00974E8B" w:rsidRPr="005C14BE" w14:paraId="1C253D59" w14:textId="77777777">
        <w:tc>
          <w:tcPr>
            <w:tcW w:w="3600" w:type="dxa"/>
            <w:tcBorders>
              <w:top w:val="nil"/>
              <w:left w:val="nil"/>
              <w:bottom w:val="nil"/>
              <w:right w:val="nil"/>
            </w:tcBorders>
          </w:tcPr>
          <w:p w14:paraId="33298759" w14:textId="77777777"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5B3A207F" w14:textId="77777777" w:rsidR="00974E8B" w:rsidRPr="00974E8B" w:rsidRDefault="00DA5D93"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Connector.Name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is verantwoordelijke voor</w:t>
            </w:r>
            <w:r w:rsidRPr="00974E8B">
              <w:rPr>
                <w:rFonts w:ascii="Arial" w:hAnsi="Arial" w:cs="Arial"/>
                <w:sz w:val="20"/>
                <w:szCs w:val="20"/>
                <w:lang w:val="en-AU"/>
              </w:rPr>
              <w:fldChar w:fldCharType="end"/>
            </w:r>
            <w:r w:rsidR="00974E8B" w:rsidRPr="00974E8B">
              <w:rPr>
                <w:rFonts w:ascii="Arial" w:eastAsia="Times New Roman" w:hAnsi="Arial" w:cs="Arial"/>
                <w:color w:val="000000"/>
                <w:sz w:val="20"/>
                <w:szCs w:val="20"/>
              </w:rPr>
              <w:t xml:space="preserve">   </w:t>
            </w:r>
            <w:r w:rsidRPr="00974E8B">
              <w:rPr>
                <w:rFonts w:ascii="Arial" w:eastAsia="Times New Roman" w:hAnsi="Arial" w:cs="Arial"/>
                <w:color w:val="000000"/>
                <w:sz w:val="20"/>
                <w:szCs w:val="20"/>
              </w:rPr>
              <w:fldChar w:fldCharType="begin" w:fldLock="1"/>
            </w:r>
            <w:r w:rsidR="00974E8B" w:rsidRPr="00974E8B">
              <w:rPr>
                <w:rFonts w:ascii="Arial" w:eastAsia="Times New Roman" w:hAnsi="Arial" w:cs="Arial"/>
                <w:color w:val="000000"/>
                <w:sz w:val="20"/>
                <w:szCs w:val="20"/>
              </w:rPr>
              <w:instrText>MERGEFIELD Element.Name</w:instrText>
            </w:r>
            <w:r w:rsidRPr="00974E8B">
              <w:rPr>
                <w:rFonts w:ascii="Arial" w:eastAsia="Times New Roman" w:hAnsi="Arial" w:cs="Arial"/>
                <w:color w:val="000000"/>
                <w:sz w:val="20"/>
                <w:szCs w:val="20"/>
              </w:rPr>
              <w:fldChar w:fldCharType="separate"/>
            </w:r>
            <w:r w:rsidR="00974E8B" w:rsidRPr="00974E8B">
              <w:rPr>
                <w:rFonts w:ascii="Arial" w:eastAsia="Times New Roman" w:hAnsi="Arial" w:cs="Arial"/>
                <w:color w:val="000000"/>
                <w:sz w:val="20"/>
                <w:szCs w:val="20"/>
              </w:rPr>
              <w:t>ZAAKTYPE</w:t>
            </w:r>
            <w:r w:rsidRPr="00974E8B">
              <w:rPr>
                <w:rFonts w:ascii="Arial" w:eastAsia="Times New Roman" w:hAnsi="Arial" w:cs="Arial"/>
                <w:color w:val="000000"/>
                <w:sz w:val="20"/>
                <w:szCs w:val="20"/>
              </w:rPr>
              <w:fldChar w:fldCharType="end"/>
            </w:r>
            <w:r w:rsidR="00974E8B" w:rsidRPr="00974E8B">
              <w:rPr>
                <w:rFonts w:ascii="Arial" w:eastAsia="Times New Roman" w:hAnsi="Arial" w:cs="Arial"/>
                <w:color w:val="000000"/>
                <w:sz w:val="20"/>
                <w:szCs w:val="20"/>
              </w:rPr>
              <w:t xml:space="preserve">  </w:t>
            </w:r>
          </w:p>
        </w:tc>
        <w:tc>
          <w:tcPr>
            <w:tcW w:w="1350" w:type="dxa"/>
            <w:tcBorders>
              <w:top w:val="nil"/>
              <w:left w:val="nil"/>
              <w:bottom w:val="nil"/>
              <w:right w:val="nil"/>
            </w:tcBorders>
          </w:tcPr>
          <w:p w14:paraId="5FFD86B2" w14:textId="77777777"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GFO Zaken 2004</w:t>
            </w:r>
          </w:p>
        </w:tc>
      </w:tr>
    </w:tbl>
    <w:p w14:paraId="5BAF3B46" w14:textId="77777777" w:rsidR="00974E8B" w:rsidRPr="00DD0F4F" w:rsidRDefault="00974E8B" w:rsidP="0044638F">
      <w:pPr>
        <w:rPr>
          <w:lang w:val="nl-NL"/>
        </w:rPr>
      </w:pPr>
    </w:p>
    <w:p w14:paraId="6C81D241" w14:textId="77777777" w:rsidR="00A87CAE" w:rsidRPr="00A87CAE" w:rsidRDefault="00A87CAE" w:rsidP="00A87CAE">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Pr="00A87CAE">
        <w:rPr>
          <w:rFonts w:ascii="Arial" w:eastAsia="Times New Roman" w:hAnsi="Arial" w:cs="Arial"/>
          <w:b/>
          <w:color w:val="004080"/>
          <w:sz w:val="24"/>
          <w:szCs w:val="24"/>
          <w:lang w:eastAsia="nl-NL"/>
        </w:rPr>
        <w:t>Attribuutsoort</w:t>
      </w:r>
      <w:r w:rsidRPr="00CF1953">
        <w:rPr>
          <w:rFonts w:ascii="Arial" w:eastAsia="Times New Roman" w:hAnsi="Arial" w:cs="Arial"/>
          <w:b/>
          <w:bCs/>
          <w:color w:val="004080"/>
          <w:sz w:val="24"/>
          <w:szCs w:val="24"/>
        </w:rPr>
        <w:t>»</w:t>
      </w:r>
      <w:r w:rsidRPr="00A87CAE">
        <w:rPr>
          <w:rFonts w:ascii="Arial" w:eastAsia="Times New Roman" w:hAnsi="Arial" w:cs="Arial"/>
          <w:b/>
          <w:color w:val="004080"/>
          <w:sz w:val="24"/>
          <w:szCs w:val="24"/>
          <w:lang w:eastAsia="nl-NL"/>
        </w:rPr>
        <w:t xml:space="preserve"> Organisatie</w:t>
      </w:r>
      <w:ins w:id="8158" w:author="Arjan" w:date="2014-09-07T17:46:00Z">
        <w:r>
          <w:rPr>
            <w:rFonts w:ascii="Arial" w:eastAsia="Times New Roman" w:hAnsi="Arial" w:cs="Arial"/>
            <w:b/>
            <w:color w:val="004080"/>
            <w:sz w:val="24"/>
            <w:szCs w:val="24"/>
            <w:lang w:eastAsia="nl-NL"/>
          </w:rPr>
          <w:t>-eenheid-</w:t>
        </w:r>
      </w:ins>
      <w:r w:rsidRPr="00A87CAE">
        <w:rPr>
          <w:rFonts w:ascii="Arial" w:eastAsia="Times New Roman" w:hAnsi="Arial" w:cs="Arial"/>
          <w:b/>
          <w:color w:val="004080"/>
          <w:sz w:val="24"/>
          <w:szCs w:val="24"/>
          <w:lang w:eastAsia="nl-NL"/>
        </w:rPr>
        <w:t>identificatie</w:t>
      </w:r>
    </w:p>
    <w:tbl>
      <w:tblPr>
        <w:tblW w:w="9464" w:type="dxa"/>
        <w:tblLayout w:type="fixed"/>
        <w:tblCellMar>
          <w:top w:w="113" w:type="dxa"/>
        </w:tblCellMar>
        <w:tblLook w:val="0000" w:firstRow="0" w:lastRow="0" w:firstColumn="0" w:lastColumn="0" w:noHBand="0" w:noVBand="0"/>
      </w:tblPr>
      <w:tblGrid>
        <w:gridCol w:w="3936"/>
        <w:gridCol w:w="5528"/>
      </w:tblGrid>
      <w:tr w:rsidR="00A87CAE" w14:paraId="0E32E323" w14:textId="77777777" w:rsidTr="00A87CAE">
        <w:trPr>
          <w:cantSplit/>
        </w:trPr>
        <w:tc>
          <w:tcPr>
            <w:tcW w:w="3936" w:type="dxa"/>
            <w:shd w:val="clear" w:color="auto" w:fill="auto"/>
          </w:tcPr>
          <w:p w14:paraId="4B6C020C"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Naam attribuutsoort</w:t>
            </w:r>
          </w:p>
        </w:tc>
        <w:tc>
          <w:tcPr>
            <w:tcW w:w="5528" w:type="dxa"/>
            <w:shd w:val="clear" w:color="auto" w:fill="auto"/>
          </w:tcPr>
          <w:p w14:paraId="099758B6"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Organisatie</w:t>
            </w:r>
            <w:ins w:id="8159" w:author="Arjan" w:date="2014-09-07T17:46:00Z">
              <w:r>
                <w:rPr>
                  <w:rFonts w:ascii="Arial" w:eastAsia="Times New Roman" w:hAnsi="Arial" w:cs="Arial"/>
                  <w:color w:val="000000"/>
                  <w:sz w:val="20"/>
                  <w:szCs w:val="20"/>
                </w:rPr>
                <w:t>-eenheid-</w:t>
              </w:r>
            </w:ins>
            <w:r w:rsidRPr="00A87CAE">
              <w:rPr>
                <w:rFonts w:ascii="Arial" w:eastAsia="Times New Roman" w:hAnsi="Arial" w:cs="Arial"/>
                <w:color w:val="000000"/>
                <w:sz w:val="20"/>
                <w:szCs w:val="20"/>
              </w:rPr>
              <w:t>identificatie</w:t>
            </w:r>
          </w:p>
        </w:tc>
      </w:tr>
      <w:tr w:rsidR="00A87CAE" w14:paraId="2DAA3C70" w14:textId="77777777" w:rsidTr="00A87CAE">
        <w:trPr>
          <w:cantSplit/>
        </w:trPr>
        <w:tc>
          <w:tcPr>
            <w:tcW w:w="3936" w:type="dxa"/>
            <w:shd w:val="clear" w:color="auto" w:fill="auto"/>
          </w:tcPr>
          <w:p w14:paraId="51405EDA"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Herkomst attribuutsoort</w:t>
            </w:r>
          </w:p>
        </w:tc>
        <w:tc>
          <w:tcPr>
            <w:tcW w:w="5528" w:type="dxa"/>
            <w:shd w:val="clear" w:color="auto" w:fill="auto"/>
          </w:tcPr>
          <w:p w14:paraId="2D83A052"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GFO Zaken 2004</w:t>
            </w:r>
          </w:p>
        </w:tc>
      </w:tr>
      <w:tr w:rsidR="00A87CAE" w14:paraId="4C6B425B" w14:textId="77777777" w:rsidTr="00A87CAE">
        <w:trPr>
          <w:cantSplit/>
        </w:trPr>
        <w:tc>
          <w:tcPr>
            <w:tcW w:w="3936" w:type="dxa"/>
            <w:shd w:val="clear" w:color="auto" w:fill="auto"/>
          </w:tcPr>
          <w:p w14:paraId="76DD5593"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 xml:space="preserve">Code attribuutsoort </w:t>
            </w:r>
          </w:p>
        </w:tc>
        <w:tc>
          <w:tcPr>
            <w:tcW w:w="5528" w:type="dxa"/>
            <w:shd w:val="clear" w:color="auto" w:fill="auto"/>
          </w:tcPr>
          <w:p w14:paraId="2428CDC8"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0001</w:t>
            </w:r>
          </w:p>
        </w:tc>
      </w:tr>
      <w:tr w:rsidR="00A87CAE" w14:paraId="428FB458" w14:textId="77777777" w:rsidTr="00A87CAE">
        <w:trPr>
          <w:cantSplit/>
        </w:trPr>
        <w:tc>
          <w:tcPr>
            <w:tcW w:w="3936" w:type="dxa"/>
            <w:shd w:val="clear" w:color="auto" w:fill="auto"/>
          </w:tcPr>
          <w:p w14:paraId="49DD6896"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XML-tag attribuutsoort</w:t>
            </w:r>
          </w:p>
        </w:tc>
        <w:tc>
          <w:tcPr>
            <w:tcW w:w="5528" w:type="dxa"/>
            <w:shd w:val="clear" w:color="auto" w:fill="auto"/>
          </w:tcPr>
          <w:p w14:paraId="4E021FED"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identificatie</w:t>
            </w:r>
          </w:p>
        </w:tc>
      </w:tr>
      <w:tr w:rsidR="00A87CAE" w:rsidRPr="005C14BE" w14:paraId="14BC04CF" w14:textId="77777777" w:rsidTr="00A87CAE">
        <w:trPr>
          <w:cantSplit/>
        </w:trPr>
        <w:tc>
          <w:tcPr>
            <w:tcW w:w="3936" w:type="dxa"/>
            <w:shd w:val="clear" w:color="auto" w:fill="auto"/>
          </w:tcPr>
          <w:p w14:paraId="1E06675E"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Definitie attribuutsoort</w:t>
            </w:r>
          </w:p>
        </w:tc>
        <w:tc>
          <w:tcPr>
            <w:tcW w:w="5528" w:type="dxa"/>
            <w:shd w:val="clear" w:color="auto" w:fill="auto"/>
          </w:tcPr>
          <w:p w14:paraId="76B83AFD" w14:textId="77777777" w:rsidR="00A87CAE" w:rsidRPr="00DD0F4F" w:rsidRDefault="00A87CAE" w:rsidP="00A87CA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Een korte identificatie van de organisatorische eenheid.</w:t>
            </w:r>
          </w:p>
        </w:tc>
      </w:tr>
      <w:tr w:rsidR="00A87CAE" w14:paraId="2F919194" w14:textId="77777777" w:rsidTr="00A87CAE">
        <w:trPr>
          <w:cantSplit/>
        </w:trPr>
        <w:tc>
          <w:tcPr>
            <w:tcW w:w="3936" w:type="dxa"/>
            <w:shd w:val="clear" w:color="auto" w:fill="auto"/>
          </w:tcPr>
          <w:p w14:paraId="0C112749"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Herkomst definitie attribuutsoort</w:t>
            </w:r>
          </w:p>
        </w:tc>
        <w:tc>
          <w:tcPr>
            <w:tcW w:w="5528" w:type="dxa"/>
            <w:shd w:val="clear" w:color="auto" w:fill="auto"/>
          </w:tcPr>
          <w:p w14:paraId="091CC3D6"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GFO Zaken 2004</w:t>
            </w:r>
          </w:p>
        </w:tc>
      </w:tr>
      <w:tr w:rsidR="00A87CAE" w14:paraId="13E48BFB" w14:textId="77777777" w:rsidTr="00A87CAE">
        <w:trPr>
          <w:cantSplit/>
        </w:trPr>
        <w:tc>
          <w:tcPr>
            <w:tcW w:w="3936" w:type="dxa"/>
            <w:shd w:val="clear" w:color="auto" w:fill="auto"/>
          </w:tcPr>
          <w:p w14:paraId="7E8AB460"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Datum opname attribuutsoort</w:t>
            </w:r>
          </w:p>
        </w:tc>
        <w:tc>
          <w:tcPr>
            <w:tcW w:w="5528" w:type="dxa"/>
            <w:shd w:val="clear" w:color="auto" w:fill="auto"/>
          </w:tcPr>
          <w:p w14:paraId="2A36D05F"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1 juni 2008</w:t>
            </w:r>
          </w:p>
        </w:tc>
      </w:tr>
      <w:tr w:rsidR="00A87CAE" w:rsidRPr="005C14BE" w14:paraId="2806324A" w14:textId="77777777" w:rsidTr="00A87CAE">
        <w:trPr>
          <w:cantSplit/>
        </w:trPr>
        <w:tc>
          <w:tcPr>
            <w:tcW w:w="3936" w:type="dxa"/>
            <w:shd w:val="clear" w:color="auto" w:fill="auto"/>
          </w:tcPr>
          <w:p w14:paraId="41DAC9E4"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Toelichting attribuutsoort</w:t>
            </w:r>
          </w:p>
        </w:tc>
        <w:tc>
          <w:tcPr>
            <w:tcW w:w="5528" w:type="dxa"/>
            <w:shd w:val="clear" w:color="auto" w:fill="auto"/>
          </w:tcPr>
          <w:p w14:paraId="01800207" w14:textId="77777777" w:rsidR="005F4985" w:rsidRPr="00DD0F4F" w:rsidRDefault="005F4985" w:rsidP="005F4985">
            <w:pPr>
              <w:autoSpaceDE w:val="0"/>
              <w:autoSpaceDN w:val="0"/>
              <w:adjustRightInd w:val="0"/>
              <w:spacing w:after="0" w:line="240" w:lineRule="auto"/>
              <w:rPr>
                <w:ins w:id="8160" w:author="Arjan" w:date="2014-09-07T17:48:00Z"/>
                <w:rFonts w:ascii="Arial" w:eastAsia="Times New Roman" w:hAnsi="Arial" w:cs="Arial"/>
                <w:color w:val="000000"/>
                <w:sz w:val="20"/>
                <w:szCs w:val="20"/>
                <w:lang w:val="nl-NL"/>
              </w:rPr>
            </w:pPr>
            <w:ins w:id="8161" w:author="Arjan" w:date="2014-09-07T17:48:00Z">
              <w:r w:rsidRPr="00DD0F4F">
                <w:rPr>
                  <w:rFonts w:ascii="Arial" w:eastAsia="Times New Roman" w:hAnsi="Arial" w:cs="Arial"/>
                  <w:color w:val="000000"/>
                  <w:sz w:val="20"/>
                  <w:szCs w:val="20"/>
                  <w:lang w:val="nl-NL"/>
                </w:rPr>
                <w:t xml:space="preserve">Deze attribuutsoort vormt tezamen met de Organisatie-dentificatie de unieke aanduiding van een Organisatorische eenheid voor geheel Nederland. </w:t>
              </w:r>
            </w:ins>
          </w:p>
          <w:p w14:paraId="26DA83FC" w14:textId="77777777" w:rsidR="00A87CAE" w:rsidRPr="00DD0F4F" w:rsidRDefault="00A87CAE" w:rsidP="005F498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zaakbehandelende organisatie kan hiervoor zelf een classificatie definiëren.</w:t>
            </w:r>
          </w:p>
        </w:tc>
      </w:tr>
      <w:tr w:rsidR="00A87CAE" w:rsidRPr="005C14BE" w14:paraId="53037147" w14:textId="77777777" w:rsidTr="00A87CAE">
        <w:trPr>
          <w:cantSplit/>
        </w:trPr>
        <w:tc>
          <w:tcPr>
            <w:tcW w:w="3936" w:type="dxa"/>
            <w:shd w:val="clear" w:color="auto" w:fill="auto"/>
          </w:tcPr>
          <w:p w14:paraId="10C41AC3"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Domein attribuutsoort</w:t>
            </w:r>
          </w:p>
        </w:tc>
        <w:tc>
          <w:tcPr>
            <w:tcW w:w="5528" w:type="dxa"/>
            <w:shd w:val="clear" w:color="auto" w:fill="auto"/>
          </w:tcPr>
          <w:p w14:paraId="4E436CD0" w14:textId="77777777" w:rsidR="00A87CAE" w:rsidRPr="00DD0F4F" w:rsidRDefault="00A87CAE" w:rsidP="00A87CA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Formaat:</w:t>
            </w:r>
            <w:r w:rsidRPr="00DD0F4F">
              <w:rPr>
                <w:rFonts w:ascii="Arial" w:eastAsia="Times New Roman" w:hAnsi="Arial" w:cs="Arial"/>
                <w:color w:val="000000"/>
                <w:sz w:val="20"/>
                <w:szCs w:val="20"/>
                <w:lang w:val="nl-NL"/>
              </w:rPr>
              <w:tab/>
              <w:t>AN24</w:t>
            </w:r>
          </w:p>
          <w:p w14:paraId="0BB25214" w14:textId="77777777" w:rsidR="00A87CAE" w:rsidRPr="00DD0F4F" w:rsidRDefault="00A87CAE" w:rsidP="00A87CAE">
            <w:pPr>
              <w:autoSpaceDE w:val="0"/>
              <w:autoSpaceDN w:val="0"/>
              <w:adjustRightInd w:val="0"/>
              <w:spacing w:after="0" w:line="240" w:lineRule="auto"/>
              <w:ind w:left="1872" w:hanging="1872"/>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Waardenverzameling: </w:t>
            </w:r>
            <w:r w:rsidRPr="00DD0F4F">
              <w:rPr>
                <w:rFonts w:ascii="Arial" w:eastAsia="Times New Roman" w:hAnsi="Arial" w:cs="Arial"/>
                <w:color w:val="000000"/>
                <w:sz w:val="20"/>
                <w:szCs w:val="20"/>
                <w:lang w:val="nl-NL"/>
              </w:rPr>
              <w:tab/>
            </w:r>
            <w:del w:id="8162" w:author="Arjan" w:date="2014-09-07T17:47:00Z">
              <w:r w:rsidRPr="00DD0F4F" w:rsidDel="00A87CAE">
                <w:rPr>
                  <w:rFonts w:ascii="Arial" w:eastAsia="Times New Roman" w:hAnsi="Arial" w:cs="Arial"/>
                  <w:color w:val="000000"/>
                  <w:sz w:val="20"/>
                  <w:szCs w:val="20"/>
                  <w:lang w:val="nl-NL"/>
                </w:rPr>
                <w:delText>1e 4 posities: gemeentecode van de gemeente zijnde de zaakbehandelende organisatie;</w:delText>
              </w:r>
              <w:r w:rsidRPr="00DD0F4F" w:rsidDel="00A87CAE">
                <w:rPr>
                  <w:rFonts w:ascii="Arial" w:eastAsia="Times New Roman" w:hAnsi="Arial" w:cs="Arial"/>
                  <w:color w:val="000000"/>
                  <w:sz w:val="20"/>
                  <w:szCs w:val="20"/>
                  <w:lang w:val="nl-NL"/>
                </w:rPr>
                <w:br/>
                <w:delText xml:space="preserve">pos. 5 – 24: classificatie bestaande uit </w:delText>
              </w:r>
            </w:del>
            <w:r w:rsidRPr="00DD0F4F">
              <w:rPr>
                <w:rFonts w:ascii="Arial" w:eastAsia="Times New Roman" w:hAnsi="Arial" w:cs="Arial"/>
                <w:color w:val="000000"/>
                <w:sz w:val="20"/>
                <w:szCs w:val="20"/>
                <w:lang w:val="nl-NL"/>
              </w:rPr>
              <w:t>alle alfanumerieke tekens m.u.v. diacrieten</w:t>
            </w:r>
          </w:p>
        </w:tc>
      </w:tr>
      <w:tr w:rsidR="00A87CAE" w14:paraId="6EB12C49" w14:textId="77777777" w:rsidTr="00A87CAE">
        <w:trPr>
          <w:cantSplit/>
        </w:trPr>
        <w:tc>
          <w:tcPr>
            <w:tcW w:w="3936" w:type="dxa"/>
            <w:shd w:val="clear" w:color="auto" w:fill="auto"/>
          </w:tcPr>
          <w:p w14:paraId="461D8A7B"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Indicatie materiële historie</w:t>
            </w:r>
          </w:p>
        </w:tc>
        <w:tc>
          <w:tcPr>
            <w:tcW w:w="5528" w:type="dxa"/>
            <w:shd w:val="clear" w:color="auto" w:fill="auto"/>
          </w:tcPr>
          <w:p w14:paraId="76567AC7"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Nee</w:t>
            </w:r>
          </w:p>
        </w:tc>
      </w:tr>
      <w:tr w:rsidR="00A87CAE" w14:paraId="321D08EE" w14:textId="77777777" w:rsidTr="00A87CAE">
        <w:trPr>
          <w:cantSplit/>
        </w:trPr>
        <w:tc>
          <w:tcPr>
            <w:tcW w:w="3936" w:type="dxa"/>
            <w:shd w:val="clear" w:color="auto" w:fill="auto"/>
          </w:tcPr>
          <w:p w14:paraId="1DFCE070"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Indicatie formele historie</w:t>
            </w:r>
          </w:p>
        </w:tc>
        <w:tc>
          <w:tcPr>
            <w:tcW w:w="5528" w:type="dxa"/>
            <w:shd w:val="clear" w:color="auto" w:fill="auto"/>
          </w:tcPr>
          <w:p w14:paraId="093ADC2B"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Nee</w:t>
            </w:r>
          </w:p>
        </w:tc>
      </w:tr>
      <w:tr w:rsidR="00A87CAE" w14:paraId="6236F2FC" w14:textId="77777777" w:rsidTr="00A87CAE">
        <w:trPr>
          <w:cantSplit/>
        </w:trPr>
        <w:tc>
          <w:tcPr>
            <w:tcW w:w="3936" w:type="dxa"/>
            <w:shd w:val="clear" w:color="auto" w:fill="auto"/>
          </w:tcPr>
          <w:p w14:paraId="1EEC6BDA"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Aanduiding gebeurtenis</w:t>
            </w:r>
          </w:p>
        </w:tc>
        <w:tc>
          <w:tcPr>
            <w:tcW w:w="5528" w:type="dxa"/>
            <w:shd w:val="clear" w:color="auto" w:fill="auto"/>
          </w:tcPr>
          <w:p w14:paraId="6EF2586B"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Nee</w:t>
            </w:r>
          </w:p>
        </w:tc>
      </w:tr>
      <w:tr w:rsidR="00A87CAE" w14:paraId="02FB9CE5" w14:textId="77777777" w:rsidTr="00A87CAE">
        <w:trPr>
          <w:cantSplit/>
        </w:trPr>
        <w:tc>
          <w:tcPr>
            <w:tcW w:w="3936" w:type="dxa"/>
            <w:shd w:val="clear" w:color="auto" w:fill="auto"/>
          </w:tcPr>
          <w:p w14:paraId="71149FF6"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Aanduiding brondocument</w:t>
            </w:r>
          </w:p>
        </w:tc>
        <w:tc>
          <w:tcPr>
            <w:tcW w:w="5528" w:type="dxa"/>
            <w:shd w:val="clear" w:color="auto" w:fill="auto"/>
          </w:tcPr>
          <w:p w14:paraId="3F498838"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Nee</w:t>
            </w:r>
          </w:p>
        </w:tc>
      </w:tr>
      <w:tr w:rsidR="00A87CAE" w14:paraId="12B2705F" w14:textId="77777777" w:rsidTr="00A87CAE">
        <w:trPr>
          <w:cantSplit/>
        </w:trPr>
        <w:tc>
          <w:tcPr>
            <w:tcW w:w="3936" w:type="dxa"/>
            <w:shd w:val="clear" w:color="auto" w:fill="auto"/>
          </w:tcPr>
          <w:p w14:paraId="09BEBAC9"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Indicatie in onderzoek</w:t>
            </w:r>
          </w:p>
        </w:tc>
        <w:tc>
          <w:tcPr>
            <w:tcW w:w="5528" w:type="dxa"/>
            <w:shd w:val="clear" w:color="auto" w:fill="auto"/>
          </w:tcPr>
          <w:p w14:paraId="75107055"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Nee</w:t>
            </w:r>
          </w:p>
        </w:tc>
      </w:tr>
      <w:tr w:rsidR="00A87CAE" w14:paraId="02D10618" w14:textId="77777777" w:rsidTr="00A87CAE">
        <w:trPr>
          <w:cantSplit/>
        </w:trPr>
        <w:tc>
          <w:tcPr>
            <w:tcW w:w="3936" w:type="dxa"/>
            <w:shd w:val="clear" w:color="auto" w:fill="auto"/>
          </w:tcPr>
          <w:p w14:paraId="628DAEAC"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Aanduiding strijdigheid/nietigheid</w:t>
            </w:r>
          </w:p>
        </w:tc>
        <w:tc>
          <w:tcPr>
            <w:tcW w:w="5528" w:type="dxa"/>
            <w:shd w:val="clear" w:color="auto" w:fill="auto"/>
          </w:tcPr>
          <w:p w14:paraId="7072E53B"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Nee</w:t>
            </w:r>
          </w:p>
        </w:tc>
      </w:tr>
      <w:tr w:rsidR="00A87CAE" w14:paraId="737E98C8" w14:textId="77777777" w:rsidTr="00A87CAE">
        <w:trPr>
          <w:cantSplit/>
        </w:trPr>
        <w:tc>
          <w:tcPr>
            <w:tcW w:w="3936" w:type="dxa"/>
            <w:shd w:val="clear" w:color="auto" w:fill="auto"/>
          </w:tcPr>
          <w:p w14:paraId="27E36B5C"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Indicatie kardinaliteit</w:t>
            </w:r>
          </w:p>
        </w:tc>
        <w:tc>
          <w:tcPr>
            <w:tcW w:w="5528" w:type="dxa"/>
            <w:shd w:val="clear" w:color="auto" w:fill="auto"/>
          </w:tcPr>
          <w:p w14:paraId="5A9A7B72"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1-1</w:t>
            </w:r>
          </w:p>
        </w:tc>
      </w:tr>
      <w:tr w:rsidR="00A87CAE" w14:paraId="0E1C1BF1" w14:textId="77777777" w:rsidTr="00A87CAE">
        <w:trPr>
          <w:cantSplit/>
        </w:trPr>
        <w:tc>
          <w:tcPr>
            <w:tcW w:w="3936" w:type="dxa"/>
            <w:shd w:val="clear" w:color="auto" w:fill="auto"/>
          </w:tcPr>
          <w:p w14:paraId="5AB81EBA"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Indicatie authentiek</w:t>
            </w:r>
          </w:p>
        </w:tc>
        <w:tc>
          <w:tcPr>
            <w:tcW w:w="5528" w:type="dxa"/>
            <w:shd w:val="clear" w:color="auto" w:fill="auto"/>
          </w:tcPr>
          <w:p w14:paraId="647F98F7"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Gemeentelijk basisgegeven</w:t>
            </w:r>
          </w:p>
        </w:tc>
      </w:tr>
      <w:tr w:rsidR="00A87CAE" w14:paraId="454058B0" w14:textId="77777777" w:rsidTr="00A87CAE">
        <w:trPr>
          <w:cantSplit/>
        </w:trPr>
        <w:tc>
          <w:tcPr>
            <w:tcW w:w="3936" w:type="dxa"/>
            <w:shd w:val="clear" w:color="auto" w:fill="auto"/>
          </w:tcPr>
          <w:p w14:paraId="6768A8B7" w14:textId="77777777"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Regels attribuutsoort</w:t>
            </w:r>
          </w:p>
        </w:tc>
        <w:tc>
          <w:tcPr>
            <w:tcW w:w="5528" w:type="dxa"/>
            <w:shd w:val="clear" w:color="auto" w:fill="auto"/>
          </w:tcPr>
          <w:p w14:paraId="351D6F37" w14:textId="77777777"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w:t>
            </w:r>
          </w:p>
        </w:tc>
      </w:tr>
    </w:tbl>
    <w:p w14:paraId="50972B42" w14:textId="77777777" w:rsidR="00A87CAE" w:rsidRDefault="00A87CAE" w:rsidP="0044638F">
      <w:pPr>
        <w:rPr>
          <w:ins w:id="8163" w:author="Arjan" w:date="2014-09-07T17:35:00Z"/>
        </w:rPr>
      </w:pPr>
    </w:p>
    <w:p w14:paraId="52635C37" w14:textId="77777777" w:rsidR="00E15C54" w:rsidRPr="0083120B" w:rsidRDefault="00E15C54" w:rsidP="00E15C54">
      <w:pPr>
        <w:widowControl w:val="0"/>
        <w:autoSpaceDE w:val="0"/>
        <w:autoSpaceDN w:val="0"/>
        <w:adjustRightInd w:val="0"/>
        <w:spacing w:before="240" w:after="60" w:line="240" w:lineRule="auto"/>
        <w:outlineLvl w:val="3"/>
        <w:rPr>
          <w:ins w:id="8164" w:author="Arjan" w:date="2014-09-07T17:35:00Z"/>
          <w:rFonts w:ascii="Arial" w:eastAsia="Times New Roman" w:hAnsi="Arial" w:cs="Arial"/>
          <w:b/>
          <w:color w:val="004080"/>
          <w:sz w:val="24"/>
          <w:szCs w:val="24"/>
          <w:lang w:eastAsia="nl-NL"/>
        </w:rPr>
      </w:pPr>
      <w:ins w:id="8165" w:author="Arjan" w:date="2014-09-07T17:35: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Organisatie-identificatie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E15C54" w:rsidRPr="00CD63CD" w14:paraId="4481D20F" w14:textId="77777777" w:rsidTr="00E15C54">
        <w:trPr>
          <w:trHeight w:val="232"/>
          <w:ins w:id="8166" w:author="Arjan" w:date="2014-09-07T17:35:00Z"/>
        </w:trPr>
        <w:tc>
          <w:tcPr>
            <w:tcW w:w="3780" w:type="dxa"/>
            <w:tcBorders>
              <w:top w:val="single" w:sz="4" w:space="0" w:color="auto"/>
              <w:left w:val="nil"/>
              <w:bottom w:val="nil"/>
              <w:right w:val="nil"/>
            </w:tcBorders>
          </w:tcPr>
          <w:p w14:paraId="48D590A2" w14:textId="77777777" w:rsidR="00E15C54" w:rsidRPr="00CD63CD" w:rsidRDefault="00E15C54" w:rsidP="00E15C54">
            <w:pPr>
              <w:autoSpaceDE w:val="0"/>
              <w:autoSpaceDN w:val="0"/>
              <w:adjustRightInd w:val="0"/>
              <w:spacing w:after="0" w:line="240" w:lineRule="auto"/>
              <w:rPr>
                <w:ins w:id="8167" w:author="Arjan" w:date="2014-09-07T17:35:00Z"/>
                <w:rFonts w:ascii="Arial" w:eastAsia="Times New Roman" w:hAnsi="Arial" w:cs="Arial"/>
                <w:color w:val="000000"/>
                <w:sz w:val="20"/>
                <w:szCs w:val="20"/>
              </w:rPr>
            </w:pPr>
            <w:ins w:id="8168" w:author="Arjan" w:date="2014-09-07T17:35:00Z">
              <w:r w:rsidRPr="00CD63C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441A6AD9" w14:textId="77777777" w:rsidR="00E15C54" w:rsidRPr="00CD63CD" w:rsidRDefault="00E15C54" w:rsidP="00E15C54">
            <w:pPr>
              <w:autoSpaceDE w:val="0"/>
              <w:autoSpaceDN w:val="0"/>
              <w:adjustRightInd w:val="0"/>
              <w:spacing w:after="0" w:line="240" w:lineRule="auto"/>
              <w:rPr>
                <w:ins w:id="8169" w:author="Arjan" w:date="2014-09-07T17:35:00Z"/>
                <w:rFonts w:ascii="Arial" w:eastAsia="Times New Roman" w:hAnsi="Arial" w:cs="Arial"/>
                <w:color w:val="000000"/>
                <w:sz w:val="20"/>
                <w:szCs w:val="20"/>
              </w:rPr>
            </w:pPr>
            <w:ins w:id="8170" w:author="Arjan" w:date="2014-09-07T17:35:00Z">
              <w:r>
                <w:rPr>
                  <w:rFonts w:ascii="Arial" w:hAnsi="Arial" w:cs="Arial"/>
                  <w:sz w:val="20"/>
                  <w:szCs w:val="20"/>
                  <w:lang w:val="en-AU"/>
                </w:rPr>
                <w:t>Organisatie-identificatie</w:t>
              </w:r>
            </w:ins>
          </w:p>
        </w:tc>
      </w:tr>
      <w:tr w:rsidR="00E15C54" w:rsidRPr="00CD63CD" w14:paraId="5EDFE76B" w14:textId="77777777" w:rsidTr="00E15C54">
        <w:trPr>
          <w:trHeight w:val="232"/>
          <w:ins w:id="8171" w:author="Arjan" w:date="2014-09-07T17:35:00Z"/>
        </w:trPr>
        <w:tc>
          <w:tcPr>
            <w:tcW w:w="3780" w:type="dxa"/>
            <w:tcBorders>
              <w:top w:val="nil"/>
              <w:left w:val="nil"/>
              <w:bottom w:val="nil"/>
              <w:right w:val="nil"/>
            </w:tcBorders>
          </w:tcPr>
          <w:p w14:paraId="43647160" w14:textId="77777777" w:rsidR="00E15C54" w:rsidRPr="00CD63CD" w:rsidRDefault="00E15C54" w:rsidP="00E15C54">
            <w:pPr>
              <w:autoSpaceDE w:val="0"/>
              <w:autoSpaceDN w:val="0"/>
              <w:adjustRightInd w:val="0"/>
              <w:spacing w:after="0" w:line="240" w:lineRule="auto"/>
              <w:rPr>
                <w:ins w:id="8172"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14:paraId="7F5E473D" w14:textId="77777777" w:rsidR="00E15C54" w:rsidRPr="00CD63CD" w:rsidRDefault="00E15C54" w:rsidP="00E15C54">
            <w:pPr>
              <w:autoSpaceDE w:val="0"/>
              <w:autoSpaceDN w:val="0"/>
              <w:adjustRightInd w:val="0"/>
              <w:spacing w:after="0" w:line="240" w:lineRule="auto"/>
              <w:rPr>
                <w:ins w:id="8173" w:author="Arjan" w:date="2014-09-07T17:35:00Z"/>
                <w:rFonts w:ascii="Arial" w:eastAsia="Times New Roman" w:hAnsi="Arial" w:cs="Arial"/>
                <w:color w:val="000000"/>
                <w:sz w:val="20"/>
                <w:szCs w:val="20"/>
              </w:rPr>
            </w:pPr>
          </w:p>
        </w:tc>
      </w:tr>
      <w:tr w:rsidR="00E15C54" w:rsidRPr="00CD63CD" w14:paraId="59E1C4D0" w14:textId="77777777" w:rsidTr="00E15C54">
        <w:trPr>
          <w:trHeight w:val="232"/>
          <w:ins w:id="8174" w:author="Arjan" w:date="2014-09-07T17:35:00Z"/>
        </w:trPr>
        <w:tc>
          <w:tcPr>
            <w:tcW w:w="3780" w:type="dxa"/>
            <w:tcBorders>
              <w:top w:val="nil"/>
              <w:left w:val="nil"/>
              <w:bottom w:val="nil"/>
              <w:right w:val="nil"/>
            </w:tcBorders>
          </w:tcPr>
          <w:p w14:paraId="4EBDE23D" w14:textId="77777777" w:rsidR="00E15C54" w:rsidRPr="00CD63CD" w:rsidRDefault="00E15C54" w:rsidP="00E15C54">
            <w:pPr>
              <w:autoSpaceDE w:val="0"/>
              <w:autoSpaceDN w:val="0"/>
              <w:adjustRightInd w:val="0"/>
              <w:spacing w:after="0" w:line="240" w:lineRule="auto"/>
              <w:rPr>
                <w:ins w:id="8175" w:author="Arjan" w:date="2014-09-07T17:35:00Z"/>
                <w:rFonts w:ascii="Arial" w:eastAsia="Times New Roman" w:hAnsi="Arial" w:cs="Arial"/>
                <w:color w:val="000000"/>
                <w:sz w:val="20"/>
                <w:szCs w:val="20"/>
              </w:rPr>
            </w:pPr>
            <w:ins w:id="8176" w:author="Arjan" w:date="2014-09-07T17:35:00Z">
              <w:r w:rsidRPr="00CD63C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659D2D5A" w14:textId="77777777" w:rsidR="00E15C54" w:rsidRPr="00CD63CD" w:rsidRDefault="00E15C54" w:rsidP="00E15C54">
            <w:pPr>
              <w:autoSpaceDE w:val="0"/>
              <w:autoSpaceDN w:val="0"/>
              <w:adjustRightInd w:val="0"/>
              <w:spacing w:after="0" w:line="240" w:lineRule="auto"/>
              <w:rPr>
                <w:ins w:id="8177" w:author="Arjan" w:date="2014-09-07T17:35:00Z"/>
                <w:rFonts w:ascii="Arial" w:eastAsia="Times New Roman" w:hAnsi="Arial" w:cs="Arial"/>
                <w:color w:val="000000"/>
                <w:sz w:val="20"/>
                <w:szCs w:val="20"/>
              </w:rPr>
            </w:pPr>
            <w:ins w:id="8178" w:author="Arjan" w:date="2014-09-07T17:35:00Z">
              <w:r>
                <w:rPr>
                  <w:rFonts w:ascii="Arial" w:eastAsia="Times New Roman" w:hAnsi="Arial" w:cs="Arial"/>
                  <w:color w:val="000000"/>
                  <w:sz w:val="20"/>
                  <w:szCs w:val="20"/>
                </w:rPr>
                <w:t>KING</w:t>
              </w:r>
            </w:ins>
          </w:p>
        </w:tc>
      </w:tr>
      <w:tr w:rsidR="00E15C54" w:rsidRPr="00CD63CD" w14:paraId="2B4CAADD" w14:textId="77777777" w:rsidTr="00E15C54">
        <w:trPr>
          <w:trHeight w:val="232"/>
          <w:ins w:id="8179" w:author="Arjan" w:date="2014-09-07T17:35:00Z"/>
        </w:trPr>
        <w:tc>
          <w:tcPr>
            <w:tcW w:w="3780" w:type="dxa"/>
            <w:tcBorders>
              <w:top w:val="nil"/>
              <w:left w:val="nil"/>
              <w:bottom w:val="nil"/>
              <w:right w:val="nil"/>
            </w:tcBorders>
          </w:tcPr>
          <w:p w14:paraId="454847B6" w14:textId="77777777" w:rsidR="00E15C54" w:rsidRPr="00CD63CD" w:rsidRDefault="00E15C54" w:rsidP="00E15C54">
            <w:pPr>
              <w:autoSpaceDE w:val="0"/>
              <w:autoSpaceDN w:val="0"/>
              <w:adjustRightInd w:val="0"/>
              <w:spacing w:after="0" w:line="240" w:lineRule="auto"/>
              <w:rPr>
                <w:ins w:id="8180"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14:paraId="00F3FD65" w14:textId="77777777" w:rsidR="00E15C54" w:rsidRPr="00CD63CD" w:rsidRDefault="00E15C54" w:rsidP="00E15C54">
            <w:pPr>
              <w:autoSpaceDE w:val="0"/>
              <w:autoSpaceDN w:val="0"/>
              <w:adjustRightInd w:val="0"/>
              <w:spacing w:after="0" w:line="240" w:lineRule="auto"/>
              <w:rPr>
                <w:ins w:id="8181" w:author="Arjan" w:date="2014-09-07T17:35:00Z"/>
                <w:rFonts w:ascii="Arial" w:eastAsia="Times New Roman" w:hAnsi="Arial" w:cs="Arial"/>
                <w:color w:val="000000"/>
                <w:sz w:val="20"/>
                <w:szCs w:val="20"/>
              </w:rPr>
            </w:pPr>
          </w:p>
        </w:tc>
      </w:tr>
      <w:tr w:rsidR="00E15C54" w:rsidRPr="00CD63CD" w14:paraId="3C67E49A" w14:textId="77777777" w:rsidTr="00E15C54">
        <w:trPr>
          <w:trHeight w:val="232"/>
          <w:ins w:id="8182" w:author="Arjan" w:date="2014-09-07T17:35:00Z"/>
        </w:trPr>
        <w:tc>
          <w:tcPr>
            <w:tcW w:w="3780" w:type="dxa"/>
            <w:tcBorders>
              <w:top w:val="nil"/>
              <w:left w:val="nil"/>
              <w:bottom w:val="nil"/>
              <w:right w:val="nil"/>
            </w:tcBorders>
          </w:tcPr>
          <w:p w14:paraId="3743A958" w14:textId="77777777" w:rsidR="00E15C54" w:rsidRPr="00CD63CD" w:rsidRDefault="00E15C54" w:rsidP="00E15C54">
            <w:pPr>
              <w:autoSpaceDE w:val="0"/>
              <w:autoSpaceDN w:val="0"/>
              <w:adjustRightInd w:val="0"/>
              <w:spacing w:after="0" w:line="240" w:lineRule="auto"/>
              <w:rPr>
                <w:ins w:id="8183" w:author="Arjan" w:date="2014-09-07T17:35:00Z"/>
                <w:rFonts w:ascii="Arial" w:eastAsia="Times New Roman" w:hAnsi="Arial" w:cs="Arial"/>
                <w:color w:val="000000"/>
                <w:sz w:val="20"/>
                <w:szCs w:val="20"/>
              </w:rPr>
            </w:pPr>
            <w:ins w:id="8184" w:author="Arjan" w:date="2014-09-07T17:35:00Z">
              <w:r w:rsidRPr="00CD63C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39C457C5" w14:textId="77777777" w:rsidR="00E15C54" w:rsidRPr="00CD63CD" w:rsidRDefault="00E15C54" w:rsidP="00E15C54">
            <w:pPr>
              <w:autoSpaceDE w:val="0"/>
              <w:autoSpaceDN w:val="0"/>
              <w:adjustRightInd w:val="0"/>
              <w:spacing w:after="0" w:line="240" w:lineRule="auto"/>
              <w:rPr>
                <w:ins w:id="8185" w:author="Arjan" w:date="2014-09-07T17:35:00Z"/>
                <w:rFonts w:ascii="Arial" w:eastAsia="Times New Roman" w:hAnsi="Arial" w:cs="Arial"/>
                <w:color w:val="000000"/>
                <w:sz w:val="20"/>
                <w:szCs w:val="20"/>
              </w:rPr>
            </w:pPr>
          </w:p>
        </w:tc>
      </w:tr>
      <w:tr w:rsidR="00E15C54" w:rsidRPr="00CD63CD" w14:paraId="43CF34C7" w14:textId="77777777" w:rsidTr="00E15C54">
        <w:trPr>
          <w:trHeight w:val="232"/>
          <w:ins w:id="8186" w:author="Arjan" w:date="2014-09-07T17:35:00Z"/>
        </w:trPr>
        <w:tc>
          <w:tcPr>
            <w:tcW w:w="3780" w:type="dxa"/>
            <w:tcBorders>
              <w:top w:val="nil"/>
              <w:left w:val="nil"/>
              <w:bottom w:val="nil"/>
              <w:right w:val="nil"/>
            </w:tcBorders>
          </w:tcPr>
          <w:p w14:paraId="78B9BF15" w14:textId="77777777" w:rsidR="00E15C54" w:rsidRPr="00CD63CD" w:rsidRDefault="00E15C54" w:rsidP="00E15C54">
            <w:pPr>
              <w:autoSpaceDE w:val="0"/>
              <w:autoSpaceDN w:val="0"/>
              <w:adjustRightInd w:val="0"/>
              <w:spacing w:after="0" w:line="240" w:lineRule="auto"/>
              <w:rPr>
                <w:ins w:id="8187"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14:paraId="08E4925A" w14:textId="77777777" w:rsidR="00E15C54" w:rsidRPr="00CD63CD" w:rsidRDefault="00E15C54" w:rsidP="00E15C54">
            <w:pPr>
              <w:autoSpaceDE w:val="0"/>
              <w:autoSpaceDN w:val="0"/>
              <w:adjustRightInd w:val="0"/>
              <w:spacing w:after="0" w:line="240" w:lineRule="auto"/>
              <w:rPr>
                <w:ins w:id="8188" w:author="Arjan" w:date="2014-09-07T17:35:00Z"/>
                <w:rFonts w:ascii="Arial" w:eastAsia="Times New Roman" w:hAnsi="Arial" w:cs="Arial"/>
                <w:color w:val="000000"/>
                <w:sz w:val="20"/>
                <w:szCs w:val="20"/>
              </w:rPr>
            </w:pPr>
          </w:p>
        </w:tc>
      </w:tr>
      <w:tr w:rsidR="00E15C54" w:rsidRPr="00CD63CD" w14:paraId="23792FF0" w14:textId="77777777" w:rsidTr="00E15C54">
        <w:trPr>
          <w:trHeight w:val="232"/>
          <w:ins w:id="8189" w:author="Arjan" w:date="2014-09-07T17:35:00Z"/>
        </w:trPr>
        <w:tc>
          <w:tcPr>
            <w:tcW w:w="3780" w:type="dxa"/>
            <w:tcBorders>
              <w:top w:val="nil"/>
              <w:left w:val="nil"/>
              <w:bottom w:val="nil"/>
              <w:right w:val="nil"/>
            </w:tcBorders>
          </w:tcPr>
          <w:p w14:paraId="7F2884F7" w14:textId="77777777" w:rsidR="00E15C54" w:rsidRPr="00CD63CD" w:rsidRDefault="00E15C54" w:rsidP="00E15C54">
            <w:pPr>
              <w:autoSpaceDE w:val="0"/>
              <w:autoSpaceDN w:val="0"/>
              <w:adjustRightInd w:val="0"/>
              <w:spacing w:after="0" w:line="240" w:lineRule="auto"/>
              <w:rPr>
                <w:ins w:id="8190" w:author="Arjan" w:date="2014-09-07T17:35:00Z"/>
                <w:rFonts w:ascii="Arial" w:eastAsia="Times New Roman" w:hAnsi="Arial" w:cs="Arial"/>
                <w:color w:val="000000"/>
                <w:sz w:val="20"/>
                <w:szCs w:val="20"/>
              </w:rPr>
            </w:pPr>
            <w:ins w:id="8191" w:author="Arjan" w:date="2014-09-07T17:35:00Z">
              <w:r w:rsidRPr="00CD63C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5081ED4B" w14:textId="77777777" w:rsidR="00E15C54" w:rsidRPr="00CD63CD" w:rsidRDefault="00E15C54" w:rsidP="00E15C54">
            <w:pPr>
              <w:autoSpaceDE w:val="0"/>
              <w:autoSpaceDN w:val="0"/>
              <w:adjustRightInd w:val="0"/>
              <w:spacing w:after="0" w:line="240" w:lineRule="auto"/>
              <w:rPr>
                <w:ins w:id="8192" w:author="Arjan" w:date="2014-09-07T17:35:00Z"/>
                <w:rFonts w:ascii="Arial" w:eastAsia="Times New Roman" w:hAnsi="Arial" w:cs="Arial"/>
                <w:color w:val="000000"/>
                <w:sz w:val="20"/>
                <w:szCs w:val="20"/>
              </w:rPr>
            </w:pPr>
            <w:ins w:id="8193" w:author="Arjan" w:date="2014-09-07T17:35:00Z">
              <w:r>
                <w:rPr>
                  <w:rFonts w:ascii="Arial" w:hAnsi="Arial" w:cs="Arial"/>
                  <w:sz w:val="20"/>
                  <w:szCs w:val="20"/>
                  <w:lang w:val="en-AU"/>
                </w:rPr>
                <w:t>organisatie</w:t>
              </w:r>
            </w:ins>
            <w:ins w:id="8194" w:author="Arjan" w:date="2014-09-07T17:36:00Z">
              <w:r>
                <w:rPr>
                  <w:rFonts w:ascii="Arial" w:hAnsi="Arial" w:cs="Arial"/>
                  <w:sz w:val="20"/>
                  <w:szCs w:val="20"/>
                  <w:lang w:val="en-AU"/>
                </w:rPr>
                <w:t>Id</w:t>
              </w:r>
            </w:ins>
          </w:p>
        </w:tc>
      </w:tr>
      <w:tr w:rsidR="00E15C54" w:rsidRPr="00CD63CD" w14:paraId="58A5BBB3" w14:textId="77777777" w:rsidTr="00E15C54">
        <w:trPr>
          <w:trHeight w:val="232"/>
          <w:ins w:id="8195" w:author="Arjan" w:date="2014-09-07T17:35:00Z"/>
        </w:trPr>
        <w:tc>
          <w:tcPr>
            <w:tcW w:w="3780" w:type="dxa"/>
            <w:tcBorders>
              <w:top w:val="nil"/>
              <w:left w:val="nil"/>
              <w:bottom w:val="nil"/>
              <w:right w:val="nil"/>
            </w:tcBorders>
          </w:tcPr>
          <w:p w14:paraId="7B30CDEB" w14:textId="77777777" w:rsidR="00E15C54" w:rsidRPr="00CD63CD" w:rsidRDefault="00E15C54" w:rsidP="00E15C54">
            <w:pPr>
              <w:autoSpaceDE w:val="0"/>
              <w:autoSpaceDN w:val="0"/>
              <w:adjustRightInd w:val="0"/>
              <w:spacing w:after="0" w:line="240" w:lineRule="auto"/>
              <w:rPr>
                <w:ins w:id="8196"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14:paraId="1A58B85E" w14:textId="77777777" w:rsidR="00E15C54" w:rsidRPr="00CD63CD" w:rsidRDefault="00E15C54" w:rsidP="00E15C54">
            <w:pPr>
              <w:autoSpaceDE w:val="0"/>
              <w:autoSpaceDN w:val="0"/>
              <w:adjustRightInd w:val="0"/>
              <w:spacing w:after="0" w:line="240" w:lineRule="auto"/>
              <w:rPr>
                <w:ins w:id="8197" w:author="Arjan" w:date="2014-09-07T17:35:00Z"/>
                <w:rFonts w:ascii="Arial" w:eastAsia="Times New Roman" w:hAnsi="Arial" w:cs="Arial"/>
                <w:color w:val="000000"/>
                <w:sz w:val="20"/>
                <w:szCs w:val="20"/>
              </w:rPr>
            </w:pPr>
          </w:p>
        </w:tc>
      </w:tr>
      <w:tr w:rsidR="00E15C54" w:rsidRPr="005C14BE" w14:paraId="2A4B6A4A" w14:textId="77777777" w:rsidTr="00E15C54">
        <w:trPr>
          <w:trHeight w:val="232"/>
          <w:ins w:id="8198" w:author="Arjan" w:date="2014-09-07T17:35:00Z"/>
        </w:trPr>
        <w:tc>
          <w:tcPr>
            <w:tcW w:w="3780" w:type="dxa"/>
            <w:tcBorders>
              <w:top w:val="nil"/>
              <w:left w:val="nil"/>
              <w:bottom w:val="nil"/>
              <w:right w:val="nil"/>
            </w:tcBorders>
          </w:tcPr>
          <w:p w14:paraId="691E9BCA" w14:textId="77777777" w:rsidR="00E15C54" w:rsidRPr="00CD63CD" w:rsidRDefault="00E15C54" w:rsidP="00E15C54">
            <w:pPr>
              <w:autoSpaceDE w:val="0"/>
              <w:autoSpaceDN w:val="0"/>
              <w:adjustRightInd w:val="0"/>
              <w:spacing w:after="0" w:line="240" w:lineRule="auto"/>
              <w:rPr>
                <w:ins w:id="8199" w:author="Arjan" w:date="2014-09-07T17:35:00Z"/>
                <w:rFonts w:ascii="Arial" w:eastAsia="Times New Roman" w:hAnsi="Arial" w:cs="Arial"/>
                <w:color w:val="000000"/>
                <w:sz w:val="20"/>
                <w:szCs w:val="20"/>
              </w:rPr>
            </w:pPr>
            <w:ins w:id="8200" w:author="Arjan" w:date="2014-09-07T17:35:00Z">
              <w:r w:rsidRPr="00CD63C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564B8573" w14:textId="77777777" w:rsidR="00E15C54" w:rsidRPr="00DD0F4F" w:rsidRDefault="00DA5D93" w:rsidP="00E15C54">
            <w:pPr>
              <w:autoSpaceDE w:val="0"/>
              <w:autoSpaceDN w:val="0"/>
              <w:adjustRightInd w:val="0"/>
              <w:spacing w:after="0" w:line="240" w:lineRule="auto"/>
              <w:rPr>
                <w:ins w:id="8201" w:author="Arjan" w:date="2014-09-07T17:35:00Z"/>
                <w:rFonts w:ascii="Arial" w:eastAsia="Times New Roman" w:hAnsi="Arial" w:cs="Arial"/>
                <w:color w:val="000000"/>
                <w:sz w:val="20"/>
                <w:szCs w:val="20"/>
                <w:lang w:val="nl-NL"/>
              </w:rPr>
            </w:pPr>
            <w:ins w:id="8202" w:author="Arjan" w:date="2014-09-07T17:35:00Z">
              <w:r w:rsidRPr="00717312">
                <w:rPr>
                  <w:rFonts w:ascii="Arial" w:hAnsi="Arial" w:cs="Arial"/>
                  <w:sz w:val="20"/>
                  <w:szCs w:val="20"/>
                  <w:lang w:val="en-AU"/>
                </w:rPr>
                <w:fldChar w:fldCharType="begin" w:fldLock="1"/>
              </w:r>
              <w:r w:rsidR="00E15C54" w:rsidRPr="00DD0F4F">
                <w:rPr>
                  <w:rFonts w:ascii="Arial" w:hAnsi="Arial" w:cs="Arial"/>
                  <w:sz w:val="20"/>
                  <w:szCs w:val="20"/>
                  <w:lang w:val="nl-NL"/>
                </w:rPr>
                <w:instrText xml:space="preserve">MERGEFIELD </w:instrText>
              </w:r>
              <w:r w:rsidR="00E15C54" w:rsidRPr="00DD0F4F">
                <w:rPr>
                  <w:rFonts w:ascii="Arial" w:eastAsia="Times New Roman" w:hAnsi="Arial" w:cs="Arial"/>
                  <w:color w:val="000000"/>
                  <w:sz w:val="20"/>
                  <w:szCs w:val="20"/>
                  <w:lang w:val="nl-NL"/>
                </w:rPr>
                <w:instrText>Att.Notes</w:instrText>
              </w:r>
              <w:r w:rsidRPr="00717312">
                <w:rPr>
                  <w:rFonts w:ascii="Arial" w:hAnsi="Arial" w:cs="Arial"/>
                  <w:sz w:val="20"/>
                  <w:szCs w:val="20"/>
                  <w:lang w:val="en-AU"/>
                </w:rPr>
                <w:fldChar w:fldCharType="separate"/>
              </w:r>
              <w:r w:rsidR="00E15C54" w:rsidRPr="00DD0F4F">
                <w:rPr>
                  <w:rFonts w:ascii="Arial" w:eastAsia="Times New Roman" w:hAnsi="Arial" w:cs="Arial"/>
                  <w:color w:val="000000"/>
                  <w:sz w:val="20"/>
                  <w:szCs w:val="20"/>
                  <w:lang w:val="nl-NL"/>
                </w:rPr>
                <w:t xml:space="preserve">Het RSIN van de </w:t>
              </w:r>
            </w:ins>
            <w:ins w:id="8203" w:author="Arjan" w:date="2014-09-07T17:37:00Z">
              <w:r w:rsidR="00E15C54" w:rsidRPr="00DD0F4F">
                <w:rPr>
                  <w:rFonts w:ascii="Arial" w:eastAsia="Times New Roman" w:hAnsi="Arial" w:cs="Arial"/>
                  <w:color w:val="000000"/>
                  <w:sz w:val="20"/>
                  <w:szCs w:val="20"/>
                  <w:lang w:val="nl-NL"/>
                </w:rPr>
                <w:t xml:space="preserve">organisatie zijnde een Niet-natuurlijk persoon </w:t>
              </w:r>
            </w:ins>
            <w:ins w:id="8204" w:author="Arjan" w:date="2014-09-07T17:35:00Z">
              <w:r w:rsidR="00E15C54" w:rsidRPr="00DD0F4F">
                <w:rPr>
                  <w:rFonts w:ascii="Arial" w:eastAsia="Times New Roman" w:hAnsi="Arial" w:cs="Arial"/>
                  <w:color w:val="000000"/>
                  <w:sz w:val="20"/>
                  <w:szCs w:val="20"/>
                  <w:lang w:val="nl-NL"/>
                </w:rPr>
                <w:t xml:space="preserve"> </w:t>
              </w:r>
            </w:ins>
            <w:ins w:id="8205" w:author="Arjan" w:date="2014-09-07T17:36:00Z">
              <w:r w:rsidR="00E15C54" w:rsidRPr="00DD0F4F">
                <w:rPr>
                  <w:rFonts w:ascii="Arial" w:eastAsia="Times New Roman" w:hAnsi="Arial" w:cs="Arial"/>
                  <w:color w:val="000000"/>
                  <w:sz w:val="20"/>
                  <w:szCs w:val="20"/>
                  <w:lang w:val="nl-NL"/>
                </w:rPr>
                <w:t xml:space="preserve">waarvan de </w:t>
              </w:r>
            </w:ins>
            <w:ins w:id="8206" w:author="Arjan" w:date="2014-09-07T17:37:00Z">
              <w:r w:rsidR="00E15C54" w:rsidRPr="00DD0F4F">
                <w:rPr>
                  <w:rFonts w:ascii="Arial" w:eastAsia="Times New Roman" w:hAnsi="Arial" w:cs="Arial"/>
                  <w:color w:val="000000"/>
                  <w:sz w:val="20"/>
                  <w:szCs w:val="20"/>
                  <w:lang w:val="nl-NL"/>
                </w:rPr>
                <w:t>ORGANISATORISCHE EENHEID deel uit maakt</w:t>
              </w:r>
            </w:ins>
            <w:ins w:id="8207" w:author="Arjan" w:date="2014-09-07T17:35:00Z">
              <w:r w:rsidR="00E15C54" w:rsidRPr="00DD0F4F">
                <w:rPr>
                  <w:rFonts w:ascii="Arial" w:eastAsia="Times New Roman" w:hAnsi="Arial" w:cs="Arial"/>
                  <w:color w:val="000000"/>
                  <w:sz w:val="20"/>
                  <w:szCs w:val="20"/>
                  <w:lang w:val="nl-NL"/>
                </w:rPr>
                <w:t>.</w:t>
              </w:r>
              <w:r w:rsidRPr="00717312">
                <w:rPr>
                  <w:rFonts w:ascii="Arial" w:hAnsi="Arial" w:cs="Arial"/>
                  <w:sz w:val="20"/>
                  <w:szCs w:val="20"/>
                  <w:lang w:val="en-AU"/>
                </w:rPr>
                <w:fldChar w:fldCharType="end"/>
              </w:r>
            </w:ins>
          </w:p>
        </w:tc>
      </w:tr>
      <w:tr w:rsidR="00E15C54" w:rsidRPr="005C14BE" w14:paraId="2FA7069F" w14:textId="77777777" w:rsidTr="00E15C54">
        <w:trPr>
          <w:trHeight w:val="232"/>
          <w:ins w:id="8208" w:author="Arjan" w:date="2014-09-07T17:35:00Z"/>
        </w:trPr>
        <w:tc>
          <w:tcPr>
            <w:tcW w:w="3780" w:type="dxa"/>
            <w:tcBorders>
              <w:top w:val="nil"/>
              <w:left w:val="nil"/>
              <w:bottom w:val="nil"/>
              <w:right w:val="nil"/>
            </w:tcBorders>
          </w:tcPr>
          <w:p w14:paraId="2A3966BC" w14:textId="77777777" w:rsidR="00E15C54" w:rsidRPr="00DD0F4F" w:rsidRDefault="00E15C54" w:rsidP="00E15C54">
            <w:pPr>
              <w:autoSpaceDE w:val="0"/>
              <w:autoSpaceDN w:val="0"/>
              <w:adjustRightInd w:val="0"/>
              <w:spacing w:after="0" w:line="240" w:lineRule="auto"/>
              <w:rPr>
                <w:ins w:id="8209" w:author="Arjan" w:date="2014-09-07T17:3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7270991" w14:textId="77777777" w:rsidR="00E15C54" w:rsidRPr="00DD0F4F" w:rsidRDefault="00E15C54" w:rsidP="00E15C54">
            <w:pPr>
              <w:autoSpaceDE w:val="0"/>
              <w:autoSpaceDN w:val="0"/>
              <w:adjustRightInd w:val="0"/>
              <w:spacing w:after="0" w:line="240" w:lineRule="auto"/>
              <w:rPr>
                <w:ins w:id="8210" w:author="Arjan" w:date="2014-09-07T17:35:00Z"/>
                <w:rFonts w:ascii="Arial" w:eastAsia="Times New Roman" w:hAnsi="Arial" w:cs="Arial"/>
                <w:color w:val="000000"/>
                <w:sz w:val="20"/>
                <w:szCs w:val="20"/>
                <w:lang w:val="nl-NL"/>
              </w:rPr>
            </w:pPr>
          </w:p>
        </w:tc>
      </w:tr>
      <w:tr w:rsidR="00E15C54" w:rsidRPr="00CD63CD" w14:paraId="45E59F22" w14:textId="77777777" w:rsidTr="00E15C54">
        <w:trPr>
          <w:trHeight w:val="232"/>
          <w:ins w:id="8211" w:author="Arjan" w:date="2014-09-07T17:35:00Z"/>
        </w:trPr>
        <w:tc>
          <w:tcPr>
            <w:tcW w:w="3780" w:type="dxa"/>
            <w:tcBorders>
              <w:top w:val="nil"/>
              <w:left w:val="nil"/>
              <w:bottom w:val="nil"/>
              <w:right w:val="nil"/>
            </w:tcBorders>
          </w:tcPr>
          <w:p w14:paraId="35B5E0D9" w14:textId="77777777" w:rsidR="00E15C54" w:rsidRPr="00CD63CD" w:rsidRDefault="00E15C54" w:rsidP="00E15C54">
            <w:pPr>
              <w:autoSpaceDE w:val="0"/>
              <w:autoSpaceDN w:val="0"/>
              <w:adjustRightInd w:val="0"/>
              <w:spacing w:after="0" w:line="240" w:lineRule="auto"/>
              <w:rPr>
                <w:ins w:id="8212" w:author="Arjan" w:date="2014-09-07T17:35:00Z"/>
                <w:rFonts w:ascii="Arial" w:eastAsia="Times New Roman" w:hAnsi="Arial" w:cs="Arial"/>
                <w:color w:val="000000"/>
                <w:sz w:val="20"/>
                <w:szCs w:val="20"/>
              </w:rPr>
            </w:pPr>
            <w:ins w:id="8213" w:author="Arjan" w:date="2014-09-07T17:35:00Z">
              <w:r w:rsidRPr="00CD63C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1D7FAB91" w14:textId="77777777" w:rsidR="00E15C54" w:rsidRPr="00CD63CD" w:rsidRDefault="00E15C54" w:rsidP="00E15C54">
            <w:pPr>
              <w:autoSpaceDE w:val="0"/>
              <w:autoSpaceDN w:val="0"/>
              <w:adjustRightInd w:val="0"/>
              <w:spacing w:after="0" w:line="240" w:lineRule="auto"/>
              <w:rPr>
                <w:ins w:id="8214" w:author="Arjan" w:date="2014-09-07T17:35:00Z"/>
                <w:rFonts w:ascii="Arial" w:eastAsia="Times New Roman" w:hAnsi="Arial" w:cs="Arial"/>
                <w:color w:val="000000"/>
                <w:sz w:val="20"/>
                <w:szCs w:val="20"/>
              </w:rPr>
            </w:pPr>
            <w:ins w:id="8215" w:author="Arjan" w:date="2014-09-07T17:35:00Z">
              <w:r w:rsidRPr="00717312">
                <w:rPr>
                  <w:rFonts w:ascii="Arial" w:eastAsia="Times New Roman" w:hAnsi="Arial" w:cs="Arial"/>
                  <w:color w:val="000000"/>
                  <w:sz w:val="20"/>
                  <w:szCs w:val="20"/>
                </w:rPr>
                <w:t xml:space="preserve">KING </w:t>
              </w:r>
            </w:ins>
          </w:p>
        </w:tc>
      </w:tr>
      <w:tr w:rsidR="00E15C54" w:rsidRPr="00CD63CD" w14:paraId="4C9FA606" w14:textId="77777777" w:rsidTr="00E15C54">
        <w:trPr>
          <w:trHeight w:val="232"/>
          <w:ins w:id="8216" w:author="Arjan" w:date="2014-09-07T17:35:00Z"/>
        </w:trPr>
        <w:tc>
          <w:tcPr>
            <w:tcW w:w="3780" w:type="dxa"/>
            <w:tcBorders>
              <w:top w:val="nil"/>
              <w:left w:val="nil"/>
              <w:bottom w:val="nil"/>
              <w:right w:val="nil"/>
            </w:tcBorders>
          </w:tcPr>
          <w:p w14:paraId="1516C3CE" w14:textId="77777777" w:rsidR="00E15C54" w:rsidRPr="00CD63CD" w:rsidRDefault="00E15C54" w:rsidP="00E15C54">
            <w:pPr>
              <w:autoSpaceDE w:val="0"/>
              <w:autoSpaceDN w:val="0"/>
              <w:adjustRightInd w:val="0"/>
              <w:spacing w:after="0" w:line="240" w:lineRule="auto"/>
              <w:rPr>
                <w:ins w:id="8217"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14:paraId="25627142" w14:textId="77777777" w:rsidR="00E15C54" w:rsidRPr="00CD63CD" w:rsidRDefault="00E15C54" w:rsidP="00E15C54">
            <w:pPr>
              <w:autoSpaceDE w:val="0"/>
              <w:autoSpaceDN w:val="0"/>
              <w:adjustRightInd w:val="0"/>
              <w:spacing w:after="0" w:line="240" w:lineRule="auto"/>
              <w:rPr>
                <w:ins w:id="8218" w:author="Arjan" w:date="2014-09-07T17:35:00Z"/>
                <w:rFonts w:ascii="Arial" w:eastAsia="Times New Roman" w:hAnsi="Arial" w:cs="Arial"/>
                <w:color w:val="000000"/>
                <w:sz w:val="20"/>
                <w:szCs w:val="20"/>
              </w:rPr>
            </w:pPr>
          </w:p>
        </w:tc>
      </w:tr>
      <w:tr w:rsidR="00E15C54" w:rsidRPr="00CD63CD" w14:paraId="4EA4A620" w14:textId="77777777" w:rsidTr="00E15C54">
        <w:trPr>
          <w:trHeight w:val="232"/>
          <w:ins w:id="8219" w:author="Arjan" w:date="2014-09-07T17:35:00Z"/>
        </w:trPr>
        <w:tc>
          <w:tcPr>
            <w:tcW w:w="3780" w:type="dxa"/>
            <w:tcBorders>
              <w:top w:val="nil"/>
              <w:left w:val="nil"/>
              <w:bottom w:val="nil"/>
              <w:right w:val="nil"/>
            </w:tcBorders>
          </w:tcPr>
          <w:p w14:paraId="23B12519" w14:textId="77777777" w:rsidR="00E15C54" w:rsidRPr="00CD63CD" w:rsidRDefault="00E15C54" w:rsidP="00E15C54">
            <w:pPr>
              <w:autoSpaceDE w:val="0"/>
              <w:autoSpaceDN w:val="0"/>
              <w:adjustRightInd w:val="0"/>
              <w:spacing w:after="0" w:line="240" w:lineRule="auto"/>
              <w:rPr>
                <w:ins w:id="8220" w:author="Arjan" w:date="2014-09-07T17:35:00Z"/>
                <w:rFonts w:ascii="Arial" w:eastAsia="Times New Roman" w:hAnsi="Arial" w:cs="Arial"/>
                <w:color w:val="000000"/>
                <w:sz w:val="20"/>
                <w:szCs w:val="20"/>
              </w:rPr>
            </w:pPr>
            <w:ins w:id="8221" w:author="Arjan" w:date="2014-09-07T17:35:00Z">
              <w:r w:rsidRPr="00CD63C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5DE8FFA8" w14:textId="77777777" w:rsidR="00E15C54" w:rsidRPr="00CD63CD" w:rsidRDefault="00E15C54" w:rsidP="00E15C54">
            <w:pPr>
              <w:autoSpaceDE w:val="0"/>
              <w:autoSpaceDN w:val="0"/>
              <w:adjustRightInd w:val="0"/>
              <w:spacing w:after="0" w:line="240" w:lineRule="auto"/>
              <w:rPr>
                <w:ins w:id="8222" w:author="Arjan" w:date="2014-09-07T17:35:00Z"/>
                <w:rFonts w:ascii="Arial" w:eastAsia="Times New Roman" w:hAnsi="Arial" w:cs="Arial"/>
                <w:color w:val="000000"/>
                <w:sz w:val="20"/>
                <w:szCs w:val="20"/>
              </w:rPr>
            </w:pPr>
            <w:ins w:id="8223" w:author="Arjan" w:date="2014-09-07T17:35:00Z">
              <w:r w:rsidRPr="00717312">
                <w:rPr>
                  <w:rFonts w:ascii="Arial" w:eastAsia="Times New Roman" w:hAnsi="Arial" w:cs="Arial"/>
                  <w:color w:val="000000"/>
                  <w:sz w:val="20"/>
                  <w:szCs w:val="20"/>
                </w:rPr>
                <w:t>1-</w:t>
              </w:r>
              <w:r>
                <w:rPr>
                  <w:rFonts w:ascii="Arial" w:eastAsia="Times New Roman" w:hAnsi="Arial" w:cs="Arial"/>
                  <w:color w:val="000000"/>
                  <w:sz w:val="20"/>
                  <w:szCs w:val="20"/>
                </w:rPr>
                <w:t>9</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ins>
          </w:p>
        </w:tc>
      </w:tr>
      <w:tr w:rsidR="00E15C54" w:rsidRPr="00CD63CD" w14:paraId="56001AD1" w14:textId="77777777" w:rsidTr="00E15C54">
        <w:trPr>
          <w:trHeight w:val="232"/>
          <w:ins w:id="8224" w:author="Arjan" w:date="2014-09-07T17:35:00Z"/>
        </w:trPr>
        <w:tc>
          <w:tcPr>
            <w:tcW w:w="3780" w:type="dxa"/>
            <w:tcBorders>
              <w:top w:val="nil"/>
              <w:left w:val="nil"/>
              <w:bottom w:val="nil"/>
              <w:right w:val="nil"/>
            </w:tcBorders>
          </w:tcPr>
          <w:p w14:paraId="1D85E827" w14:textId="77777777" w:rsidR="00E15C54" w:rsidRPr="00CD63CD" w:rsidRDefault="00E15C54" w:rsidP="00E15C54">
            <w:pPr>
              <w:autoSpaceDE w:val="0"/>
              <w:autoSpaceDN w:val="0"/>
              <w:adjustRightInd w:val="0"/>
              <w:spacing w:after="0" w:line="240" w:lineRule="auto"/>
              <w:rPr>
                <w:ins w:id="8225"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14:paraId="3527E16E" w14:textId="77777777" w:rsidR="00E15C54" w:rsidRPr="00CD63CD" w:rsidRDefault="00E15C54" w:rsidP="00E15C54">
            <w:pPr>
              <w:autoSpaceDE w:val="0"/>
              <w:autoSpaceDN w:val="0"/>
              <w:adjustRightInd w:val="0"/>
              <w:spacing w:after="0" w:line="240" w:lineRule="auto"/>
              <w:rPr>
                <w:ins w:id="8226" w:author="Arjan" w:date="2014-09-07T17:35:00Z"/>
                <w:rFonts w:ascii="Arial" w:eastAsia="Times New Roman" w:hAnsi="Arial" w:cs="Arial"/>
                <w:color w:val="000000"/>
                <w:sz w:val="20"/>
                <w:szCs w:val="20"/>
              </w:rPr>
            </w:pPr>
          </w:p>
        </w:tc>
      </w:tr>
      <w:tr w:rsidR="00E15C54" w:rsidRPr="005C14BE" w14:paraId="1B4E278C" w14:textId="77777777" w:rsidTr="00E15C54">
        <w:trPr>
          <w:trHeight w:val="232"/>
          <w:ins w:id="8227" w:author="Arjan" w:date="2014-09-07T17:35:00Z"/>
        </w:trPr>
        <w:tc>
          <w:tcPr>
            <w:tcW w:w="3780" w:type="dxa"/>
            <w:tcBorders>
              <w:top w:val="nil"/>
              <w:left w:val="nil"/>
              <w:bottom w:val="nil"/>
              <w:right w:val="nil"/>
            </w:tcBorders>
          </w:tcPr>
          <w:p w14:paraId="5D11A64E" w14:textId="77777777" w:rsidR="00E15C54" w:rsidRPr="00CD63CD" w:rsidRDefault="00E15C54" w:rsidP="00E15C54">
            <w:pPr>
              <w:autoSpaceDE w:val="0"/>
              <w:autoSpaceDN w:val="0"/>
              <w:adjustRightInd w:val="0"/>
              <w:spacing w:after="0" w:line="240" w:lineRule="auto"/>
              <w:rPr>
                <w:ins w:id="8228" w:author="Arjan" w:date="2014-09-07T17:35:00Z"/>
                <w:rFonts w:ascii="Arial" w:eastAsia="Times New Roman" w:hAnsi="Arial" w:cs="Arial"/>
                <w:color w:val="000000"/>
                <w:sz w:val="20"/>
                <w:szCs w:val="20"/>
              </w:rPr>
            </w:pPr>
            <w:ins w:id="8229" w:author="Arjan" w:date="2014-09-07T17:35:00Z">
              <w:r w:rsidRPr="00CD63C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0925EB23" w14:textId="77777777" w:rsidR="00E15C54" w:rsidRPr="00DD0F4F" w:rsidRDefault="00E15C54" w:rsidP="00E15C54">
            <w:pPr>
              <w:autoSpaceDE w:val="0"/>
              <w:autoSpaceDN w:val="0"/>
              <w:adjustRightInd w:val="0"/>
              <w:spacing w:after="0" w:line="240" w:lineRule="auto"/>
              <w:rPr>
                <w:ins w:id="8230" w:author="Arjan" w:date="2014-09-07T17:35:00Z"/>
                <w:rFonts w:ascii="Arial" w:eastAsia="Times New Roman" w:hAnsi="Arial" w:cs="Arial"/>
                <w:color w:val="000000"/>
                <w:sz w:val="20"/>
                <w:szCs w:val="20"/>
                <w:lang w:val="nl-NL"/>
              </w:rPr>
            </w:pPr>
            <w:ins w:id="8231" w:author="Arjan" w:date="2014-09-07T17:35:00Z">
              <w:r w:rsidRPr="00DD0F4F">
                <w:rPr>
                  <w:rFonts w:ascii="Arial" w:eastAsia="Times New Roman" w:hAnsi="Arial" w:cs="Arial"/>
                  <w:color w:val="000000"/>
                  <w:sz w:val="20"/>
                  <w:szCs w:val="20"/>
                  <w:lang w:val="nl-NL"/>
                </w:rPr>
                <w:t xml:space="preserve">Het betreft het RSIN (Rechtspersonen en Samenwerkingsverbanden InformatieNummer) zoals dat door de KvK in het NHR aan elk rechtspersoon en samenwerkingsverband is toegekend. Dit identificeert uniek de </w:t>
              </w:r>
            </w:ins>
            <w:ins w:id="8232" w:author="Arjan" w:date="2014-09-07T17:37:00Z">
              <w:r w:rsidRPr="00DD0F4F">
                <w:rPr>
                  <w:rFonts w:ascii="Arial" w:eastAsia="Times New Roman" w:hAnsi="Arial" w:cs="Arial"/>
                  <w:color w:val="000000"/>
                  <w:sz w:val="20"/>
                  <w:szCs w:val="20"/>
                  <w:lang w:val="nl-NL"/>
                </w:rPr>
                <w:t>zaakbe</w:t>
              </w:r>
            </w:ins>
            <w:ins w:id="8233" w:author="Arjan" w:date="2014-09-07T17:38:00Z">
              <w:r w:rsidRPr="00DD0F4F">
                <w:rPr>
                  <w:rFonts w:ascii="Arial" w:eastAsia="Times New Roman" w:hAnsi="Arial" w:cs="Arial"/>
                  <w:color w:val="000000"/>
                  <w:sz w:val="20"/>
                  <w:szCs w:val="20"/>
                  <w:lang w:val="nl-NL"/>
                </w:rPr>
                <w:t xml:space="preserve">handelende </w:t>
              </w:r>
            </w:ins>
            <w:ins w:id="8234" w:author="Arjan" w:date="2014-09-07T17:35:00Z">
              <w:r w:rsidRPr="00DD0F4F">
                <w:rPr>
                  <w:rFonts w:ascii="Arial" w:eastAsia="Times New Roman" w:hAnsi="Arial" w:cs="Arial"/>
                  <w:color w:val="000000"/>
                  <w:sz w:val="20"/>
                  <w:szCs w:val="20"/>
                  <w:lang w:val="nl-NL"/>
                </w:rPr>
                <w:t>organisatie, zijnde een rechtspersoon of samenwerkingsverband. Het RSIN staat in het Handelsregister (NHR) en op het daaraan te ontlenen uittreksel.</w:t>
              </w:r>
            </w:ins>
          </w:p>
          <w:p w14:paraId="0EBA474E" w14:textId="77777777" w:rsidR="00E15C54" w:rsidRPr="00DD0F4F" w:rsidRDefault="00E15C54" w:rsidP="00A87CAE">
            <w:pPr>
              <w:autoSpaceDE w:val="0"/>
              <w:autoSpaceDN w:val="0"/>
              <w:adjustRightInd w:val="0"/>
              <w:spacing w:after="0" w:line="240" w:lineRule="auto"/>
              <w:rPr>
                <w:ins w:id="8235" w:author="Arjan" w:date="2014-09-07T17:35:00Z"/>
                <w:rFonts w:ascii="Arial" w:eastAsia="Times New Roman" w:hAnsi="Arial" w:cs="Arial"/>
                <w:color w:val="000000"/>
                <w:sz w:val="20"/>
                <w:szCs w:val="20"/>
                <w:lang w:val="nl-NL"/>
              </w:rPr>
            </w:pPr>
            <w:ins w:id="8236" w:author="Arjan" w:date="2014-09-07T17:35:00Z">
              <w:r w:rsidRPr="00DD0F4F">
                <w:rPr>
                  <w:rFonts w:ascii="Arial" w:eastAsia="Times New Roman" w:hAnsi="Arial" w:cs="Arial"/>
                  <w:color w:val="000000"/>
                  <w:sz w:val="20"/>
                  <w:szCs w:val="20"/>
                  <w:lang w:val="nl-NL"/>
                </w:rPr>
                <w:t xml:space="preserve">Deze attribuutsoort vormt tezamen met de </w:t>
              </w:r>
            </w:ins>
            <w:ins w:id="8237" w:author="Arjan" w:date="2014-09-07T17:38:00Z">
              <w:r w:rsidR="00A87CAE" w:rsidRPr="00DD0F4F">
                <w:rPr>
                  <w:rFonts w:ascii="Arial" w:eastAsia="Times New Roman" w:hAnsi="Arial" w:cs="Arial"/>
                  <w:color w:val="000000"/>
                  <w:sz w:val="20"/>
                  <w:szCs w:val="20"/>
                  <w:lang w:val="nl-NL"/>
                </w:rPr>
                <w:t>Organisatie-eenheid-</w:t>
              </w:r>
            </w:ins>
            <w:ins w:id="8238" w:author="Arjan" w:date="2014-09-07T17:35:00Z">
              <w:r w:rsidRPr="00DD0F4F">
                <w:rPr>
                  <w:rFonts w:ascii="Arial" w:eastAsia="Times New Roman" w:hAnsi="Arial" w:cs="Arial"/>
                  <w:color w:val="000000"/>
                  <w:sz w:val="20"/>
                  <w:szCs w:val="20"/>
                  <w:lang w:val="nl-NL"/>
                </w:rPr>
                <w:t xml:space="preserve">dentificatie de unieke aanduiding van een </w:t>
              </w:r>
            </w:ins>
            <w:ins w:id="8239" w:author="Arjan" w:date="2014-09-07T17:38:00Z">
              <w:r w:rsidR="00A87CAE" w:rsidRPr="00DD0F4F">
                <w:rPr>
                  <w:rFonts w:ascii="Arial" w:eastAsia="Times New Roman" w:hAnsi="Arial" w:cs="Arial"/>
                  <w:color w:val="000000"/>
                  <w:sz w:val="20"/>
                  <w:szCs w:val="20"/>
                  <w:lang w:val="nl-NL"/>
                </w:rPr>
                <w:t>Organisatorische eenheid</w:t>
              </w:r>
            </w:ins>
            <w:ins w:id="8240" w:author="Arjan" w:date="2014-09-07T17:35:00Z">
              <w:r w:rsidRPr="00DD0F4F">
                <w:rPr>
                  <w:rFonts w:ascii="Arial" w:eastAsia="Times New Roman" w:hAnsi="Arial" w:cs="Arial"/>
                  <w:color w:val="000000"/>
                  <w:sz w:val="20"/>
                  <w:szCs w:val="20"/>
                  <w:lang w:val="nl-NL"/>
                </w:rPr>
                <w:t xml:space="preserve"> voor geheel Nederland.</w:t>
              </w:r>
            </w:ins>
          </w:p>
        </w:tc>
      </w:tr>
      <w:tr w:rsidR="00E15C54" w:rsidRPr="005C14BE" w14:paraId="08CC41FF" w14:textId="77777777" w:rsidTr="00E15C54">
        <w:trPr>
          <w:trHeight w:val="232"/>
          <w:ins w:id="8241" w:author="Arjan" w:date="2014-09-07T17:35:00Z"/>
        </w:trPr>
        <w:tc>
          <w:tcPr>
            <w:tcW w:w="3780" w:type="dxa"/>
            <w:tcBorders>
              <w:top w:val="nil"/>
              <w:left w:val="nil"/>
              <w:bottom w:val="nil"/>
              <w:right w:val="nil"/>
            </w:tcBorders>
          </w:tcPr>
          <w:p w14:paraId="204FDFC8" w14:textId="77777777" w:rsidR="00E15C54" w:rsidRPr="00DD0F4F" w:rsidRDefault="00E15C54" w:rsidP="00E15C54">
            <w:pPr>
              <w:autoSpaceDE w:val="0"/>
              <w:autoSpaceDN w:val="0"/>
              <w:adjustRightInd w:val="0"/>
              <w:spacing w:after="0" w:line="240" w:lineRule="auto"/>
              <w:rPr>
                <w:ins w:id="8242" w:author="Arjan" w:date="2014-09-07T17:3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3348BECB" w14:textId="77777777" w:rsidR="00E15C54" w:rsidRPr="00DD0F4F" w:rsidRDefault="00E15C54" w:rsidP="00E15C54">
            <w:pPr>
              <w:autoSpaceDE w:val="0"/>
              <w:autoSpaceDN w:val="0"/>
              <w:adjustRightInd w:val="0"/>
              <w:spacing w:after="0" w:line="240" w:lineRule="auto"/>
              <w:rPr>
                <w:ins w:id="8243" w:author="Arjan" w:date="2014-09-07T17:35:00Z"/>
                <w:rFonts w:ascii="Arial" w:eastAsia="Times New Roman" w:hAnsi="Arial" w:cs="Arial"/>
                <w:color w:val="000000"/>
                <w:sz w:val="20"/>
                <w:szCs w:val="20"/>
                <w:lang w:val="nl-NL"/>
              </w:rPr>
            </w:pPr>
          </w:p>
        </w:tc>
      </w:tr>
      <w:tr w:rsidR="00E15C54" w:rsidRPr="00CD63CD" w14:paraId="4BB1CB93" w14:textId="77777777" w:rsidTr="00E15C54">
        <w:trPr>
          <w:trHeight w:val="232"/>
          <w:ins w:id="8244" w:author="Arjan" w:date="2014-09-07T17:35:00Z"/>
        </w:trPr>
        <w:tc>
          <w:tcPr>
            <w:tcW w:w="3780" w:type="dxa"/>
            <w:tcBorders>
              <w:top w:val="nil"/>
              <w:left w:val="nil"/>
              <w:bottom w:val="nil"/>
              <w:right w:val="nil"/>
            </w:tcBorders>
          </w:tcPr>
          <w:p w14:paraId="1F0C9BB8" w14:textId="77777777" w:rsidR="00E15C54" w:rsidRPr="00CD63CD" w:rsidRDefault="00E15C54" w:rsidP="00E15C54">
            <w:pPr>
              <w:autoSpaceDE w:val="0"/>
              <w:autoSpaceDN w:val="0"/>
              <w:adjustRightInd w:val="0"/>
              <w:spacing w:after="0" w:line="240" w:lineRule="auto"/>
              <w:rPr>
                <w:ins w:id="8245" w:author="Arjan" w:date="2014-09-07T17:35:00Z"/>
                <w:rFonts w:ascii="Arial" w:eastAsia="Times New Roman" w:hAnsi="Arial" w:cs="Arial"/>
                <w:color w:val="000000"/>
                <w:sz w:val="20"/>
                <w:szCs w:val="20"/>
              </w:rPr>
            </w:pPr>
            <w:ins w:id="8246" w:author="Arjan" w:date="2014-09-07T17:35:00Z">
              <w:r w:rsidRPr="00CD63C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41BEB1A5" w14:textId="77777777" w:rsidR="00E15C54" w:rsidRPr="00CD63CD" w:rsidRDefault="00E15C54" w:rsidP="00E15C54">
            <w:pPr>
              <w:autoSpaceDE w:val="0"/>
              <w:autoSpaceDN w:val="0"/>
              <w:adjustRightInd w:val="0"/>
              <w:spacing w:after="0" w:line="240" w:lineRule="auto"/>
              <w:rPr>
                <w:ins w:id="8247" w:author="Arjan" w:date="2014-09-07T17:35:00Z"/>
                <w:rFonts w:ascii="Arial" w:eastAsia="Times New Roman" w:hAnsi="Arial" w:cs="Arial"/>
                <w:color w:val="000000"/>
                <w:sz w:val="20"/>
                <w:szCs w:val="20"/>
              </w:rPr>
            </w:pPr>
            <w:ins w:id="8248" w:author="Arjan" w:date="2014-09-07T17:35:00Z">
              <w:r>
                <w:rPr>
                  <w:rFonts w:ascii="Arial" w:hAnsi="Arial" w:cs="Arial"/>
                  <w:sz w:val="20"/>
                  <w:szCs w:val="20"/>
                  <w:lang w:val="en-AU"/>
                </w:rPr>
                <w:t>N9</w:t>
              </w:r>
            </w:ins>
          </w:p>
        </w:tc>
      </w:tr>
      <w:tr w:rsidR="00E15C54" w:rsidRPr="00CD63CD" w14:paraId="47BE3646" w14:textId="77777777" w:rsidTr="00E15C54">
        <w:trPr>
          <w:trHeight w:val="232"/>
          <w:ins w:id="8249" w:author="Arjan" w:date="2014-09-07T17:35:00Z"/>
        </w:trPr>
        <w:tc>
          <w:tcPr>
            <w:tcW w:w="3780" w:type="dxa"/>
            <w:tcBorders>
              <w:top w:val="nil"/>
              <w:left w:val="nil"/>
              <w:bottom w:val="nil"/>
              <w:right w:val="nil"/>
            </w:tcBorders>
          </w:tcPr>
          <w:p w14:paraId="7EDBAEEC" w14:textId="77777777" w:rsidR="00E15C54" w:rsidRPr="00CD63CD" w:rsidRDefault="00E15C54" w:rsidP="00E15C54">
            <w:pPr>
              <w:autoSpaceDE w:val="0"/>
              <w:autoSpaceDN w:val="0"/>
              <w:adjustRightInd w:val="0"/>
              <w:spacing w:after="0" w:line="240" w:lineRule="auto"/>
              <w:rPr>
                <w:ins w:id="8250"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14:paraId="4CD2A2D9" w14:textId="77777777" w:rsidR="00E15C54" w:rsidRPr="00CD63CD" w:rsidRDefault="00E15C54" w:rsidP="00E15C54">
            <w:pPr>
              <w:autoSpaceDE w:val="0"/>
              <w:autoSpaceDN w:val="0"/>
              <w:adjustRightInd w:val="0"/>
              <w:spacing w:after="0" w:line="240" w:lineRule="auto"/>
              <w:rPr>
                <w:ins w:id="8251" w:author="Arjan" w:date="2014-09-07T17:35:00Z"/>
                <w:rFonts w:ascii="Arial" w:eastAsia="Times New Roman" w:hAnsi="Arial" w:cs="Arial"/>
                <w:color w:val="000000"/>
                <w:sz w:val="20"/>
                <w:szCs w:val="20"/>
              </w:rPr>
            </w:pPr>
          </w:p>
        </w:tc>
      </w:tr>
      <w:tr w:rsidR="00E15C54" w:rsidRPr="005C14BE" w14:paraId="3564B079" w14:textId="77777777" w:rsidTr="00E15C54">
        <w:trPr>
          <w:trHeight w:val="232"/>
          <w:ins w:id="8252" w:author="Arjan" w:date="2014-09-07T17:35:00Z"/>
        </w:trPr>
        <w:tc>
          <w:tcPr>
            <w:tcW w:w="3780" w:type="dxa"/>
            <w:tcBorders>
              <w:top w:val="nil"/>
              <w:left w:val="nil"/>
              <w:bottom w:val="nil"/>
              <w:right w:val="nil"/>
            </w:tcBorders>
          </w:tcPr>
          <w:p w14:paraId="6734F44B" w14:textId="77777777" w:rsidR="00E15C54" w:rsidRPr="00CD63CD" w:rsidRDefault="00E15C54" w:rsidP="00E15C54">
            <w:pPr>
              <w:autoSpaceDE w:val="0"/>
              <w:autoSpaceDN w:val="0"/>
              <w:adjustRightInd w:val="0"/>
              <w:spacing w:after="0" w:line="240" w:lineRule="auto"/>
              <w:rPr>
                <w:ins w:id="8253" w:author="Arjan" w:date="2014-09-07T17:35:00Z"/>
                <w:rFonts w:ascii="Arial" w:eastAsia="Times New Roman" w:hAnsi="Arial" w:cs="Arial"/>
                <w:color w:val="000000"/>
                <w:sz w:val="20"/>
                <w:szCs w:val="20"/>
              </w:rPr>
            </w:pPr>
            <w:ins w:id="8254" w:author="Arjan" w:date="2014-09-07T17:35:00Z">
              <w:r w:rsidRPr="00CD63C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758CCB6B" w14:textId="77777777" w:rsidR="00E15C54" w:rsidRPr="00DD0F4F" w:rsidRDefault="00E15C54" w:rsidP="00E15C54">
            <w:pPr>
              <w:autoSpaceDE w:val="0"/>
              <w:autoSpaceDN w:val="0"/>
              <w:adjustRightInd w:val="0"/>
              <w:spacing w:after="0" w:line="240" w:lineRule="auto"/>
              <w:rPr>
                <w:ins w:id="8255" w:author="Arjan" w:date="2014-09-07T17:35:00Z"/>
                <w:rFonts w:ascii="Arial" w:eastAsia="Times New Roman" w:hAnsi="Arial" w:cs="Arial"/>
                <w:color w:val="000000"/>
                <w:sz w:val="20"/>
                <w:szCs w:val="20"/>
                <w:lang w:val="nl-NL"/>
              </w:rPr>
            </w:pPr>
            <w:ins w:id="8256" w:author="Arjan" w:date="2014-09-07T17:35:00Z">
              <w:r w:rsidRPr="00DD0F4F">
                <w:rPr>
                  <w:rFonts w:ascii="Arial" w:eastAsia="Times New Roman" w:hAnsi="Arial" w:cs="Arial"/>
                  <w:color w:val="000000"/>
                  <w:sz w:val="20"/>
                  <w:szCs w:val="20"/>
                  <w:lang w:val="nl-NL"/>
                </w:rPr>
                <w:t>De in het NHR voorkomende unieke identificaties van rechtspersonen en samenwerkingsverbanden.</w:t>
              </w:r>
            </w:ins>
          </w:p>
        </w:tc>
      </w:tr>
      <w:tr w:rsidR="00E15C54" w:rsidRPr="005C14BE" w14:paraId="5A364C40" w14:textId="77777777" w:rsidTr="00E15C54">
        <w:trPr>
          <w:trHeight w:val="232"/>
          <w:ins w:id="8257" w:author="Arjan" w:date="2014-09-07T17:35:00Z"/>
        </w:trPr>
        <w:tc>
          <w:tcPr>
            <w:tcW w:w="3780" w:type="dxa"/>
            <w:tcBorders>
              <w:top w:val="nil"/>
              <w:left w:val="nil"/>
              <w:bottom w:val="nil"/>
              <w:right w:val="nil"/>
            </w:tcBorders>
          </w:tcPr>
          <w:p w14:paraId="72D2DB4F" w14:textId="77777777" w:rsidR="00E15C54" w:rsidRPr="00DD0F4F" w:rsidRDefault="00E15C54" w:rsidP="00E15C54">
            <w:pPr>
              <w:autoSpaceDE w:val="0"/>
              <w:autoSpaceDN w:val="0"/>
              <w:adjustRightInd w:val="0"/>
              <w:spacing w:after="0" w:line="240" w:lineRule="auto"/>
              <w:rPr>
                <w:ins w:id="8258" w:author="Arjan" w:date="2014-09-07T17:3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E345F3C" w14:textId="77777777" w:rsidR="00E15C54" w:rsidRPr="00DD0F4F" w:rsidRDefault="00E15C54" w:rsidP="00E15C54">
            <w:pPr>
              <w:autoSpaceDE w:val="0"/>
              <w:autoSpaceDN w:val="0"/>
              <w:adjustRightInd w:val="0"/>
              <w:spacing w:after="0" w:line="240" w:lineRule="auto"/>
              <w:rPr>
                <w:ins w:id="8259" w:author="Arjan" w:date="2014-09-07T17:35:00Z"/>
                <w:rFonts w:ascii="Arial" w:eastAsia="Times New Roman" w:hAnsi="Arial" w:cs="Arial"/>
                <w:color w:val="000000"/>
                <w:sz w:val="20"/>
                <w:szCs w:val="20"/>
                <w:lang w:val="nl-NL"/>
              </w:rPr>
            </w:pPr>
          </w:p>
        </w:tc>
      </w:tr>
      <w:tr w:rsidR="00E15C54" w:rsidRPr="00CD63CD" w14:paraId="6F2931ED" w14:textId="77777777" w:rsidTr="00E15C54">
        <w:trPr>
          <w:trHeight w:val="232"/>
          <w:ins w:id="8260" w:author="Arjan" w:date="2014-09-07T17:35:00Z"/>
        </w:trPr>
        <w:tc>
          <w:tcPr>
            <w:tcW w:w="3780" w:type="dxa"/>
            <w:tcBorders>
              <w:top w:val="nil"/>
              <w:left w:val="nil"/>
              <w:bottom w:val="nil"/>
              <w:right w:val="nil"/>
            </w:tcBorders>
          </w:tcPr>
          <w:p w14:paraId="701809B7" w14:textId="77777777" w:rsidR="00E15C54" w:rsidRPr="00CD63CD" w:rsidRDefault="00E15C54" w:rsidP="00E15C54">
            <w:pPr>
              <w:autoSpaceDE w:val="0"/>
              <w:autoSpaceDN w:val="0"/>
              <w:adjustRightInd w:val="0"/>
              <w:spacing w:after="0" w:line="240" w:lineRule="auto"/>
              <w:rPr>
                <w:ins w:id="8261" w:author="Arjan" w:date="2014-09-07T17:35:00Z"/>
                <w:rFonts w:ascii="Arial" w:eastAsia="Times New Roman" w:hAnsi="Arial" w:cs="Arial"/>
                <w:color w:val="000000"/>
                <w:sz w:val="20"/>
                <w:szCs w:val="20"/>
              </w:rPr>
            </w:pPr>
            <w:ins w:id="8262" w:author="Arjan" w:date="2014-09-07T17:35:00Z">
              <w:r w:rsidRPr="00CD63C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6539A2D8" w14:textId="77777777" w:rsidR="00E15C54" w:rsidRPr="00CD63CD" w:rsidRDefault="00E15C54" w:rsidP="00E15C54">
            <w:pPr>
              <w:autoSpaceDE w:val="0"/>
              <w:autoSpaceDN w:val="0"/>
              <w:adjustRightInd w:val="0"/>
              <w:spacing w:after="0" w:line="240" w:lineRule="auto"/>
              <w:rPr>
                <w:ins w:id="8263" w:author="Arjan" w:date="2014-09-07T17:35:00Z"/>
                <w:rFonts w:ascii="Arial" w:eastAsia="Times New Roman" w:hAnsi="Arial" w:cs="Arial"/>
                <w:color w:val="000000"/>
                <w:sz w:val="20"/>
                <w:szCs w:val="20"/>
              </w:rPr>
            </w:pPr>
            <w:ins w:id="8264" w:author="Arjan" w:date="2014-09-07T17:35:00Z">
              <w:r w:rsidRPr="00CD63CD">
                <w:rPr>
                  <w:rFonts w:ascii="Arial" w:eastAsia="Times New Roman" w:hAnsi="Arial" w:cs="Arial"/>
                  <w:color w:val="000000"/>
                  <w:sz w:val="20"/>
                  <w:szCs w:val="20"/>
                </w:rPr>
                <w:t>Nee</w:t>
              </w:r>
            </w:ins>
          </w:p>
        </w:tc>
      </w:tr>
      <w:tr w:rsidR="00E15C54" w:rsidRPr="00CD63CD" w14:paraId="533184B6" w14:textId="77777777" w:rsidTr="00E15C54">
        <w:trPr>
          <w:trHeight w:val="232"/>
          <w:ins w:id="8265" w:author="Arjan" w:date="2014-09-07T17:35:00Z"/>
        </w:trPr>
        <w:tc>
          <w:tcPr>
            <w:tcW w:w="3780" w:type="dxa"/>
            <w:tcBorders>
              <w:top w:val="nil"/>
              <w:left w:val="nil"/>
              <w:bottom w:val="nil"/>
              <w:right w:val="nil"/>
            </w:tcBorders>
          </w:tcPr>
          <w:p w14:paraId="1A6D3BCC" w14:textId="77777777" w:rsidR="00E15C54" w:rsidRPr="00CD63CD" w:rsidRDefault="00E15C54" w:rsidP="00E15C54">
            <w:pPr>
              <w:autoSpaceDE w:val="0"/>
              <w:autoSpaceDN w:val="0"/>
              <w:adjustRightInd w:val="0"/>
              <w:spacing w:after="0" w:line="240" w:lineRule="auto"/>
              <w:rPr>
                <w:ins w:id="8266"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14:paraId="6B9BCDC2" w14:textId="77777777" w:rsidR="00E15C54" w:rsidRPr="00CD63CD" w:rsidRDefault="00E15C54" w:rsidP="00E15C54">
            <w:pPr>
              <w:autoSpaceDE w:val="0"/>
              <w:autoSpaceDN w:val="0"/>
              <w:adjustRightInd w:val="0"/>
              <w:spacing w:after="0" w:line="240" w:lineRule="auto"/>
              <w:rPr>
                <w:ins w:id="8267" w:author="Arjan" w:date="2014-09-07T17:35:00Z"/>
                <w:rFonts w:ascii="Arial" w:eastAsia="Times New Roman" w:hAnsi="Arial" w:cs="Arial"/>
                <w:color w:val="000000"/>
                <w:sz w:val="20"/>
                <w:szCs w:val="20"/>
              </w:rPr>
            </w:pPr>
          </w:p>
        </w:tc>
      </w:tr>
      <w:tr w:rsidR="00E15C54" w:rsidRPr="00CD63CD" w14:paraId="1D8296ED" w14:textId="77777777" w:rsidTr="00E15C54">
        <w:trPr>
          <w:trHeight w:val="232"/>
          <w:ins w:id="8268" w:author="Arjan" w:date="2014-09-07T17:35:00Z"/>
        </w:trPr>
        <w:tc>
          <w:tcPr>
            <w:tcW w:w="3780" w:type="dxa"/>
            <w:tcBorders>
              <w:top w:val="nil"/>
              <w:left w:val="nil"/>
              <w:bottom w:val="nil"/>
              <w:right w:val="nil"/>
            </w:tcBorders>
          </w:tcPr>
          <w:p w14:paraId="2DBD1010" w14:textId="77777777" w:rsidR="00E15C54" w:rsidRPr="00CD63CD" w:rsidRDefault="00E15C54" w:rsidP="00E15C54">
            <w:pPr>
              <w:autoSpaceDE w:val="0"/>
              <w:autoSpaceDN w:val="0"/>
              <w:adjustRightInd w:val="0"/>
              <w:spacing w:after="0" w:line="240" w:lineRule="auto"/>
              <w:rPr>
                <w:ins w:id="8269" w:author="Arjan" w:date="2014-09-07T17:35:00Z"/>
                <w:rFonts w:ascii="Arial" w:eastAsia="Times New Roman" w:hAnsi="Arial" w:cs="Arial"/>
                <w:color w:val="000000"/>
                <w:sz w:val="20"/>
                <w:szCs w:val="20"/>
              </w:rPr>
            </w:pPr>
            <w:ins w:id="8270" w:author="Arjan" w:date="2014-09-07T17:35:00Z">
              <w:r w:rsidRPr="00CD63C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491DF667" w14:textId="77777777" w:rsidR="00E15C54" w:rsidRPr="00CD63CD" w:rsidRDefault="005E1944" w:rsidP="00E15C54">
            <w:pPr>
              <w:autoSpaceDE w:val="0"/>
              <w:autoSpaceDN w:val="0"/>
              <w:adjustRightInd w:val="0"/>
              <w:spacing w:after="0" w:line="240" w:lineRule="auto"/>
              <w:rPr>
                <w:ins w:id="8271" w:author="Arjan" w:date="2014-09-07T17:35:00Z"/>
                <w:rFonts w:ascii="Arial" w:eastAsia="Times New Roman" w:hAnsi="Arial" w:cs="Arial"/>
                <w:color w:val="000000"/>
                <w:sz w:val="20"/>
                <w:szCs w:val="20"/>
              </w:rPr>
            </w:pPr>
            <w:ins w:id="8272" w:author="Arjan" w:date="2014-09-07T17:56:00Z">
              <w:r>
                <w:rPr>
                  <w:rFonts w:ascii="Arial" w:eastAsia="Times New Roman" w:hAnsi="Arial" w:cs="Arial"/>
                  <w:color w:val="000000"/>
                  <w:sz w:val="20"/>
                  <w:szCs w:val="20"/>
                </w:rPr>
                <w:t>Nee</w:t>
              </w:r>
            </w:ins>
          </w:p>
        </w:tc>
      </w:tr>
      <w:tr w:rsidR="00E15C54" w:rsidRPr="00CD63CD" w14:paraId="20CFC3B0" w14:textId="77777777" w:rsidTr="00E15C54">
        <w:trPr>
          <w:trHeight w:val="232"/>
          <w:ins w:id="8273" w:author="Arjan" w:date="2014-09-07T17:35:00Z"/>
        </w:trPr>
        <w:tc>
          <w:tcPr>
            <w:tcW w:w="3780" w:type="dxa"/>
            <w:tcBorders>
              <w:top w:val="nil"/>
              <w:left w:val="nil"/>
              <w:bottom w:val="nil"/>
              <w:right w:val="nil"/>
            </w:tcBorders>
          </w:tcPr>
          <w:p w14:paraId="35E4BCD8" w14:textId="77777777" w:rsidR="00E15C54" w:rsidRPr="00CD63CD" w:rsidRDefault="00E15C54" w:rsidP="00E15C54">
            <w:pPr>
              <w:autoSpaceDE w:val="0"/>
              <w:autoSpaceDN w:val="0"/>
              <w:adjustRightInd w:val="0"/>
              <w:spacing w:after="0" w:line="240" w:lineRule="auto"/>
              <w:rPr>
                <w:ins w:id="8274"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14:paraId="232D6D88" w14:textId="77777777" w:rsidR="00E15C54" w:rsidRPr="00CD63CD" w:rsidRDefault="00E15C54" w:rsidP="00E15C54">
            <w:pPr>
              <w:autoSpaceDE w:val="0"/>
              <w:autoSpaceDN w:val="0"/>
              <w:adjustRightInd w:val="0"/>
              <w:spacing w:after="0" w:line="240" w:lineRule="auto"/>
              <w:rPr>
                <w:ins w:id="8275" w:author="Arjan" w:date="2014-09-07T17:35:00Z"/>
                <w:rFonts w:ascii="Arial" w:eastAsia="Times New Roman" w:hAnsi="Arial" w:cs="Arial"/>
                <w:color w:val="000000"/>
                <w:sz w:val="20"/>
                <w:szCs w:val="20"/>
              </w:rPr>
            </w:pPr>
          </w:p>
        </w:tc>
      </w:tr>
      <w:tr w:rsidR="00E15C54" w:rsidRPr="00CD63CD" w14:paraId="63195C04" w14:textId="77777777" w:rsidTr="00E15C54">
        <w:trPr>
          <w:trHeight w:val="232"/>
          <w:ins w:id="8276" w:author="Arjan" w:date="2014-09-07T17:35:00Z"/>
        </w:trPr>
        <w:tc>
          <w:tcPr>
            <w:tcW w:w="3780" w:type="dxa"/>
            <w:tcBorders>
              <w:top w:val="nil"/>
              <w:left w:val="nil"/>
              <w:bottom w:val="nil"/>
              <w:right w:val="nil"/>
            </w:tcBorders>
          </w:tcPr>
          <w:p w14:paraId="5D930323" w14:textId="77777777" w:rsidR="00E15C54" w:rsidRPr="00CD63CD" w:rsidRDefault="00E15C54" w:rsidP="00E15C54">
            <w:pPr>
              <w:autoSpaceDE w:val="0"/>
              <w:autoSpaceDN w:val="0"/>
              <w:adjustRightInd w:val="0"/>
              <w:spacing w:after="0" w:line="240" w:lineRule="auto"/>
              <w:rPr>
                <w:ins w:id="8277" w:author="Arjan" w:date="2014-09-07T17:35:00Z"/>
                <w:rFonts w:ascii="Arial" w:eastAsia="Times New Roman" w:hAnsi="Arial" w:cs="Arial"/>
                <w:color w:val="000000"/>
                <w:sz w:val="20"/>
                <w:szCs w:val="20"/>
              </w:rPr>
            </w:pPr>
            <w:ins w:id="8278" w:author="Arjan" w:date="2014-09-07T17:35:00Z">
              <w:r w:rsidRPr="00CD63C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6BEC4B80" w14:textId="77777777" w:rsidR="00E15C54" w:rsidRPr="00CD63CD" w:rsidRDefault="00E15C54" w:rsidP="00E15C54">
            <w:pPr>
              <w:autoSpaceDE w:val="0"/>
              <w:autoSpaceDN w:val="0"/>
              <w:adjustRightInd w:val="0"/>
              <w:spacing w:after="0" w:line="240" w:lineRule="auto"/>
              <w:rPr>
                <w:ins w:id="8279" w:author="Arjan" w:date="2014-09-07T17:35:00Z"/>
                <w:rFonts w:ascii="Arial" w:eastAsia="Times New Roman" w:hAnsi="Arial" w:cs="Arial"/>
                <w:color w:val="000000"/>
                <w:sz w:val="20"/>
                <w:szCs w:val="20"/>
              </w:rPr>
            </w:pPr>
          </w:p>
        </w:tc>
      </w:tr>
      <w:tr w:rsidR="00E15C54" w:rsidRPr="00CD63CD" w14:paraId="62A97A27" w14:textId="77777777" w:rsidTr="00E15C54">
        <w:trPr>
          <w:trHeight w:val="232"/>
          <w:ins w:id="8280" w:author="Arjan" w:date="2014-09-07T17:35:00Z"/>
        </w:trPr>
        <w:tc>
          <w:tcPr>
            <w:tcW w:w="3780" w:type="dxa"/>
            <w:tcBorders>
              <w:top w:val="nil"/>
              <w:left w:val="nil"/>
              <w:bottom w:val="nil"/>
              <w:right w:val="nil"/>
            </w:tcBorders>
          </w:tcPr>
          <w:p w14:paraId="5EEC02A8" w14:textId="77777777" w:rsidR="00E15C54" w:rsidRPr="00CD63CD" w:rsidRDefault="00E15C54" w:rsidP="00E15C54">
            <w:pPr>
              <w:autoSpaceDE w:val="0"/>
              <w:autoSpaceDN w:val="0"/>
              <w:adjustRightInd w:val="0"/>
              <w:spacing w:after="0" w:line="240" w:lineRule="auto"/>
              <w:rPr>
                <w:ins w:id="8281"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14:paraId="1F2ED4E1" w14:textId="77777777" w:rsidR="00E15C54" w:rsidRPr="00CD63CD" w:rsidRDefault="00E15C54" w:rsidP="00E15C54">
            <w:pPr>
              <w:autoSpaceDE w:val="0"/>
              <w:autoSpaceDN w:val="0"/>
              <w:adjustRightInd w:val="0"/>
              <w:spacing w:after="0" w:line="240" w:lineRule="auto"/>
              <w:rPr>
                <w:ins w:id="8282" w:author="Arjan" w:date="2014-09-07T17:35:00Z"/>
                <w:rFonts w:ascii="Arial" w:eastAsia="Times New Roman" w:hAnsi="Arial" w:cs="Arial"/>
                <w:color w:val="000000"/>
                <w:sz w:val="20"/>
                <w:szCs w:val="20"/>
              </w:rPr>
            </w:pPr>
          </w:p>
        </w:tc>
      </w:tr>
      <w:tr w:rsidR="00E15C54" w:rsidRPr="00CD63CD" w14:paraId="423A1D47" w14:textId="77777777" w:rsidTr="00E15C54">
        <w:trPr>
          <w:trHeight w:val="232"/>
          <w:ins w:id="8283" w:author="Arjan" w:date="2014-09-07T17:35:00Z"/>
        </w:trPr>
        <w:tc>
          <w:tcPr>
            <w:tcW w:w="3780" w:type="dxa"/>
            <w:tcBorders>
              <w:top w:val="nil"/>
              <w:left w:val="nil"/>
              <w:bottom w:val="nil"/>
              <w:right w:val="nil"/>
            </w:tcBorders>
          </w:tcPr>
          <w:p w14:paraId="1AC00FC6" w14:textId="77777777" w:rsidR="00E15C54" w:rsidRPr="00CD63CD" w:rsidRDefault="00E15C54" w:rsidP="00E15C54">
            <w:pPr>
              <w:autoSpaceDE w:val="0"/>
              <w:autoSpaceDN w:val="0"/>
              <w:adjustRightInd w:val="0"/>
              <w:spacing w:after="0" w:line="240" w:lineRule="auto"/>
              <w:rPr>
                <w:ins w:id="8284" w:author="Arjan" w:date="2014-09-07T17:35:00Z"/>
                <w:rFonts w:ascii="Arial" w:eastAsia="Times New Roman" w:hAnsi="Arial" w:cs="Arial"/>
                <w:color w:val="000000"/>
                <w:sz w:val="20"/>
                <w:szCs w:val="20"/>
              </w:rPr>
            </w:pPr>
            <w:ins w:id="8285" w:author="Arjan" w:date="2014-09-07T17:35:00Z">
              <w:r w:rsidRPr="00CD63C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5529DE18" w14:textId="77777777" w:rsidR="00E15C54" w:rsidRPr="00CD63CD" w:rsidRDefault="00E15C54" w:rsidP="00E15C54">
            <w:pPr>
              <w:autoSpaceDE w:val="0"/>
              <w:autoSpaceDN w:val="0"/>
              <w:adjustRightInd w:val="0"/>
              <w:spacing w:after="0" w:line="240" w:lineRule="auto"/>
              <w:rPr>
                <w:ins w:id="8286" w:author="Arjan" w:date="2014-09-07T17:35:00Z"/>
                <w:rFonts w:ascii="Arial" w:eastAsia="Times New Roman" w:hAnsi="Arial" w:cs="Arial"/>
                <w:color w:val="000000"/>
                <w:sz w:val="20"/>
                <w:szCs w:val="20"/>
              </w:rPr>
            </w:pPr>
            <w:ins w:id="8287" w:author="Arjan" w:date="2014-09-07T17:35:00Z">
              <w:r w:rsidRPr="00CD63CD">
                <w:rPr>
                  <w:rFonts w:ascii="Arial" w:eastAsia="Times New Roman" w:hAnsi="Arial" w:cs="Arial"/>
                  <w:color w:val="000000"/>
                  <w:sz w:val="20"/>
                  <w:szCs w:val="20"/>
                </w:rPr>
                <w:t>Nee</w:t>
              </w:r>
            </w:ins>
          </w:p>
        </w:tc>
      </w:tr>
      <w:tr w:rsidR="00E15C54" w:rsidRPr="00CD63CD" w14:paraId="46242B2B" w14:textId="77777777" w:rsidTr="00E15C54">
        <w:trPr>
          <w:trHeight w:val="232"/>
          <w:ins w:id="8288" w:author="Arjan" w:date="2014-09-07T17:35:00Z"/>
        </w:trPr>
        <w:tc>
          <w:tcPr>
            <w:tcW w:w="3780" w:type="dxa"/>
            <w:tcBorders>
              <w:top w:val="nil"/>
              <w:left w:val="nil"/>
              <w:bottom w:val="nil"/>
              <w:right w:val="nil"/>
            </w:tcBorders>
          </w:tcPr>
          <w:p w14:paraId="4A820F79" w14:textId="77777777" w:rsidR="00E15C54" w:rsidRPr="00CD63CD" w:rsidRDefault="00E15C54" w:rsidP="00E15C54">
            <w:pPr>
              <w:autoSpaceDE w:val="0"/>
              <w:autoSpaceDN w:val="0"/>
              <w:adjustRightInd w:val="0"/>
              <w:spacing w:after="0" w:line="240" w:lineRule="auto"/>
              <w:rPr>
                <w:ins w:id="8289"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14:paraId="7A987742" w14:textId="77777777" w:rsidR="00E15C54" w:rsidRPr="00CD63CD" w:rsidRDefault="00E15C54" w:rsidP="00E15C54">
            <w:pPr>
              <w:autoSpaceDE w:val="0"/>
              <w:autoSpaceDN w:val="0"/>
              <w:adjustRightInd w:val="0"/>
              <w:spacing w:after="0" w:line="240" w:lineRule="auto"/>
              <w:rPr>
                <w:ins w:id="8290" w:author="Arjan" w:date="2014-09-07T17:35:00Z"/>
                <w:rFonts w:ascii="Arial" w:eastAsia="Times New Roman" w:hAnsi="Arial" w:cs="Arial"/>
                <w:color w:val="000000"/>
                <w:sz w:val="20"/>
                <w:szCs w:val="20"/>
              </w:rPr>
            </w:pPr>
          </w:p>
        </w:tc>
      </w:tr>
      <w:tr w:rsidR="00E15C54" w:rsidRPr="00CD63CD" w14:paraId="462051FB" w14:textId="77777777" w:rsidTr="00E15C54">
        <w:trPr>
          <w:trHeight w:val="232"/>
          <w:ins w:id="8291" w:author="Arjan" w:date="2014-09-07T17:35:00Z"/>
        </w:trPr>
        <w:tc>
          <w:tcPr>
            <w:tcW w:w="3780" w:type="dxa"/>
            <w:tcBorders>
              <w:top w:val="nil"/>
              <w:left w:val="nil"/>
              <w:bottom w:val="nil"/>
              <w:right w:val="nil"/>
            </w:tcBorders>
          </w:tcPr>
          <w:p w14:paraId="7498E4C3" w14:textId="77777777" w:rsidR="00E15C54" w:rsidRPr="00CD63CD" w:rsidRDefault="00E15C54" w:rsidP="00E15C54">
            <w:pPr>
              <w:autoSpaceDE w:val="0"/>
              <w:autoSpaceDN w:val="0"/>
              <w:adjustRightInd w:val="0"/>
              <w:spacing w:after="0" w:line="240" w:lineRule="auto"/>
              <w:rPr>
                <w:ins w:id="8292" w:author="Arjan" w:date="2014-09-07T17:35:00Z"/>
                <w:rFonts w:ascii="Arial" w:eastAsia="Times New Roman" w:hAnsi="Arial" w:cs="Arial"/>
                <w:color w:val="000000"/>
                <w:sz w:val="20"/>
                <w:szCs w:val="20"/>
              </w:rPr>
            </w:pPr>
            <w:ins w:id="8293" w:author="Arjan" w:date="2014-09-07T17:35:00Z">
              <w:r w:rsidRPr="00CD63C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288D0C5F" w14:textId="77777777" w:rsidR="00E15C54" w:rsidRPr="00CD63CD" w:rsidRDefault="00E15C54" w:rsidP="00E15C54">
            <w:pPr>
              <w:autoSpaceDE w:val="0"/>
              <w:autoSpaceDN w:val="0"/>
              <w:adjustRightInd w:val="0"/>
              <w:spacing w:after="0" w:line="240" w:lineRule="auto"/>
              <w:rPr>
                <w:ins w:id="8294" w:author="Arjan" w:date="2014-09-07T17:35:00Z"/>
                <w:rFonts w:ascii="Arial" w:eastAsia="Times New Roman" w:hAnsi="Arial" w:cs="Arial"/>
                <w:color w:val="000000"/>
                <w:sz w:val="20"/>
                <w:szCs w:val="20"/>
              </w:rPr>
            </w:pPr>
            <w:ins w:id="8295" w:author="Arjan" w:date="2014-09-07T17:35:00Z">
              <w:r w:rsidRPr="00CD63CD">
                <w:rPr>
                  <w:rFonts w:ascii="Arial" w:eastAsia="Times New Roman" w:hAnsi="Arial" w:cs="Arial"/>
                  <w:color w:val="000000"/>
                  <w:sz w:val="20"/>
                  <w:szCs w:val="20"/>
                </w:rPr>
                <w:t>Nee</w:t>
              </w:r>
            </w:ins>
          </w:p>
        </w:tc>
      </w:tr>
      <w:tr w:rsidR="00E15C54" w:rsidRPr="00CD63CD" w14:paraId="758C6FC3" w14:textId="77777777" w:rsidTr="00E15C54">
        <w:trPr>
          <w:trHeight w:val="232"/>
          <w:ins w:id="8296" w:author="Arjan" w:date="2014-09-07T17:35:00Z"/>
        </w:trPr>
        <w:tc>
          <w:tcPr>
            <w:tcW w:w="3780" w:type="dxa"/>
            <w:tcBorders>
              <w:top w:val="nil"/>
              <w:left w:val="nil"/>
              <w:bottom w:val="nil"/>
              <w:right w:val="nil"/>
            </w:tcBorders>
          </w:tcPr>
          <w:p w14:paraId="60F5F03C" w14:textId="77777777" w:rsidR="00E15C54" w:rsidRPr="00CD63CD" w:rsidRDefault="00E15C54" w:rsidP="00E15C54">
            <w:pPr>
              <w:autoSpaceDE w:val="0"/>
              <w:autoSpaceDN w:val="0"/>
              <w:adjustRightInd w:val="0"/>
              <w:spacing w:after="0" w:line="240" w:lineRule="auto"/>
              <w:rPr>
                <w:ins w:id="8297"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14:paraId="560E16C5" w14:textId="77777777" w:rsidR="00E15C54" w:rsidRPr="00CD63CD" w:rsidRDefault="00E15C54" w:rsidP="00E15C54">
            <w:pPr>
              <w:autoSpaceDE w:val="0"/>
              <w:autoSpaceDN w:val="0"/>
              <w:adjustRightInd w:val="0"/>
              <w:spacing w:after="0" w:line="240" w:lineRule="auto"/>
              <w:rPr>
                <w:ins w:id="8298" w:author="Arjan" w:date="2014-09-07T17:35:00Z"/>
                <w:rFonts w:ascii="Arial" w:eastAsia="Times New Roman" w:hAnsi="Arial" w:cs="Arial"/>
                <w:color w:val="000000"/>
                <w:sz w:val="20"/>
                <w:szCs w:val="20"/>
              </w:rPr>
            </w:pPr>
          </w:p>
        </w:tc>
      </w:tr>
      <w:tr w:rsidR="00E15C54" w:rsidRPr="00CD63CD" w14:paraId="4FA7F02E" w14:textId="77777777" w:rsidTr="00E15C54">
        <w:trPr>
          <w:trHeight w:val="232"/>
          <w:ins w:id="8299" w:author="Arjan" w:date="2014-09-07T17:35:00Z"/>
        </w:trPr>
        <w:tc>
          <w:tcPr>
            <w:tcW w:w="3780" w:type="dxa"/>
            <w:tcBorders>
              <w:top w:val="nil"/>
              <w:left w:val="nil"/>
              <w:bottom w:val="nil"/>
              <w:right w:val="nil"/>
            </w:tcBorders>
          </w:tcPr>
          <w:p w14:paraId="27A870C5" w14:textId="77777777" w:rsidR="00E15C54" w:rsidRPr="00CD63CD" w:rsidRDefault="00E15C54" w:rsidP="00E15C54">
            <w:pPr>
              <w:autoSpaceDE w:val="0"/>
              <w:autoSpaceDN w:val="0"/>
              <w:adjustRightInd w:val="0"/>
              <w:spacing w:after="0" w:line="240" w:lineRule="auto"/>
              <w:rPr>
                <w:ins w:id="8300" w:author="Arjan" w:date="2014-09-07T17:35:00Z"/>
                <w:rFonts w:ascii="Arial" w:eastAsia="Times New Roman" w:hAnsi="Arial" w:cs="Arial"/>
                <w:color w:val="000000"/>
                <w:sz w:val="20"/>
                <w:szCs w:val="20"/>
              </w:rPr>
            </w:pPr>
            <w:ins w:id="8301" w:author="Arjan" w:date="2014-09-07T17:35:00Z">
              <w:r w:rsidRPr="00CD63C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03FB02D2" w14:textId="77777777" w:rsidR="00E15C54" w:rsidRPr="00CD63CD" w:rsidRDefault="00DA5D93" w:rsidP="00E15C54">
            <w:pPr>
              <w:autoSpaceDE w:val="0"/>
              <w:autoSpaceDN w:val="0"/>
              <w:adjustRightInd w:val="0"/>
              <w:spacing w:after="0" w:line="240" w:lineRule="auto"/>
              <w:rPr>
                <w:ins w:id="8302" w:author="Arjan" w:date="2014-09-07T17:35:00Z"/>
                <w:rFonts w:ascii="Arial" w:eastAsia="Times New Roman" w:hAnsi="Arial" w:cs="Arial"/>
                <w:color w:val="000000"/>
                <w:sz w:val="20"/>
                <w:szCs w:val="20"/>
              </w:rPr>
            </w:pPr>
            <w:ins w:id="8303" w:author="Arjan" w:date="2014-09-07T17:35:00Z">
              <w:r w:rsidRPr="00CD63CD">
                <w:rPr>
                  <w:rFonts w:ascii="Arial" w:hAnsi="Arial" w:cs="Arial"/>
                  <w:sz w:val="20"/>
                  <w:szCs w:val="20"/>
                  <w:lang w:val="en-AU"/>
                </w:rPr>
                <w:fldChar w:fldCharType="begin" w:fldLock="1"/>
              </w:r>
              <w:r w:rsidR="00E15C54" w:rsidRPr="00CD63CD">
                <w:rPr>
                  <w:rFonts w:ascii="Arial" w:hAnsi="Arial" w:cs="Arial"/>
                  <w:sz w:val="20"/>
                  <w:szCs w:val="20"/>
                  <w:lang w:val="en-AU"/>
                </w:rPr>
                <w:instrText xml:space="preserve">MERGEFIELD </w:instrText>
              </w:r>
              <w:r w:rsidR="00E15C54"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E15C54"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E15C54"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E15C54"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E15C54"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ins>
          </w:p>
        </w:tc>
      </w:tr>
      <w:tr w:rsidR="00E15C54" w:rsidRPr="00CD63CD" w14:paraId="6AF1649C" w14:textId="77777777" w:rsidTr="00E15C54">
        <w:trPr>
          <w:trHeight w:val="232"/>
          <w:ins w:id="8304" w:author="Arjan" w:date="2014-09-07T17:35:00Z"/>
        </w:trPr>
        <w:tc>
          <w:tcPr>
            <w:tcW w:w="3780" w:type="dxa"/>
            <w:tcBorders>
              <w:top w:val="nil"/>
              <w:left w:val="nil"/>
              <w:bottom w:val="nil"/>
              <w:right w:val="nil"/>
            </w:tcBorders>
          </w:tcPr>
          <w:p w14:paraId="78B5EFE5" w14:textId="77777777" w:rsidR="00E15C54" w:rsidRPr="00CD63CD" w:rsidRDefault="00E15C54" w:rsidP="00E15C54">
            <w:pPr>
              <w:autoSpaceDE w:val="0"/>
              <w:autoSpaceDN w:val="0"/>
              <w:adjustRightInd w:val="0"/>
              <w:spacing w:after="0" w:line="240" w:lineRule="auto"/>
              <w:rPr>
                <w:ins w:id="8305" w:author="Arjan" w:date="2014-09-07T17:35:00Z"/>
                <w:rFonts w:ascii="Arial" w:eastAsia="Times New Roman" w:hAnsi="Arial" w:cs="Arial"/>
                <w:b/>
                <w:bCs/>
                <w:color w:val="000000"/>
                <w:sz w:val="20"/>
                <w:szCs w:val="20"/>
              </w:rPr>
            </w:pPr>
          </w:p>
        </w:tc>
        <w:tc>
          <w:tcPr>
            <w:tcW w:w="5580" w:type="dxa"/>
            <w:tcBorders>
              <w:top w:val="nil"/>
              <w:left w:val="nil"/>
              <w:bottom w:val="nil"/>
              <w:right w:val="nil"/>
            </w:tcBorders>
          </w:tcPr>
          <w:p w14:paraId="76C12690" w14:textId="77777777" w:rsidR="00E15C54" w:rsidRPr="00CD63CD" w:rsidRDefault="00E15C54" w:rsidP="00E15C54">
            <w:pPr>
              <w:autoSpaceDE w:val="0"/>
              <w:autoSpaceDN w:val="0"/>
              <w:adjustRightInd w:val="0"/>
              <w:spacing w:after="0" w:line="240" w:lineRule="auto"/>
              <w:rPr>
                <w:ins w:id="8306" w:author="Arjan" w:date="2014-09-07T17:35:00Z"/>
                <w:rFonts w:ascii="Arial" w:eastAsia="Times New Roman" w:hAnsi="Arial" w:cs="Arial"/>
                <w:color w:val="000000"/>
                <w:sz w:val="20"/>
                <w:szCs w:val="20"/>
              </w:rPr>
            </w:pPr>
          </w:p>
        </w:tc>
      </w:tr>
      <w:tr w:rsidR="00E15C54" w:rsidRPr="00CD63CD" w14:paraId="2F49579E" w14:textId="77777777" w:rsidTr="00E15C54">
        <w:trPr>
          <w:trHeight w:val="232"/>
          <w:ins w:id="8307" w:author="Arjan" w:date="2014-09-07T17:35:00Z"/>
        </w:trPr>
        <w:tc>
          <w:tcPr>
            <w:tcW w:w="3780" w:type="dxa"/>
            <w:tcBorders>
              <w:top w:val="nil"/>
              <w:left w:val="nil"/>
              <w:bottom w:val="nil"/>
              <w:right w:val="nil"/>
            </w:tcBorders>
          </w:tcPr>
          <w:p w14:paraId="49ADB014" w14:textId="77777777" w:rsidR="00E15C54" w:rsidRPr="00CD63CD" w:rsidRDefault="00E15C54" w:rsidP="00E15C54">
            <w:pPr>
              <w:autoSpaceDE w:val="0"/>
              <w:autoSpaceDN w:val="0"/>
              <w:adjustRightInd w:val="0"/>
              <w:spacing w:after="0" w:line="240" w:lineRule="auto"/>
              <w:rPr>
                <w:ins w:id="8308" w:author="Arjan" w:date="2014-09-07T17:35:00Z"/>
                <w:rFonts w:ascii="Arial" w:eastAsia="Times New Roman" w:hAnsi="Arial" w:cs="Arial"/>
                <w:color w:val="000000"/>
                <w:sz w:val="20"/>
                <w:szCs w:val="20"/>
              </w:rPr>
            </w:pPr>
            <w:ins w:id="8309" w:author="Arjan" w:date="2014-09-07T17:35:00Z">
              <w:r w:rsidRPr="00CD63C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2748CF67" w14:textId="77777777" w:rsidR="00E15C54" w:rsidRPr="00CD63CD" w:rsidRDefault="00E15C54" w:rsidP="00E15C54">
            <w:pPr>
              <w:autoSpaceDE w:val="0"/>
              <w:autoSpaceDN w:val="0"/>
              <w:adjustRightInd w:val="0"/>
              <w:spacing w:after="0" w:line="240" w:lineRule="auto"/>
              <w:rPr>
                <w:ins w:id="8310" w:author="Arjan" w:date="2014-09-07T17:35:00Z"/>
                <w:rFonts w:ascii="Arial" w:eastAsia="Times New Roman" w:hAnsi="Arial" w:cs="Arial"/>
                <w:color w:val="000000"/>
                <w:sz w:val="20"/>
                <w:szCs w:val="20"/>
              </w:rPr>
            </w:pPr>
            <w:ins w:id="8311" w:author="Arjan" w:date="2014-09-07T17:35:00Z">
              <w:r w:rsidRPr="00CD63CD">
                <w:rPr>
                  <w:rFonts w:ascii="Arial" w:eastAsia="Times New Roman" w:hAnsi="Arial" w:cs="Arial"/>
                  <w:color w:val="000000"/>
                  <w:sz w:val="20"/>
                  <w:szCs w:val="20"/>
                </w:rPr>
                <w:t>Gemeentelijk basisgegeven</w:t>
              </w:r>
            </w:ins>
          </w:p>
        </w:tc>
      </w:tr>
      <w:tr w:rsidR="00E15C54" w:rsidRPr="00CD63CD" w14:paraId="615105BC" w14:textId="77777777" w:rsidTr="00E15C54">
        <w:trPr>
          <w:trHeight w:val="232"/>
          <w:ins w:id="8312" w:author="Arjan" w:date="2014-09-07T17:35:00Z"/>
        </w:trPr>
        <w:tc>
          <w:tcPr>
            <w:tcW w:w="3780" w:type="dxa"/>
            <w:tcBorders>
              <w:top w:val="nil"/>
              <w:left w:val="nil"/>
              <w:right w:val="nil"/>
            </w:tcBorders>
          </w:tcPr>
          <w:p w14:paraId="2BB320E4" w14:textId="77777777" w:rsidR="00E15C54" w:rsidRPr="00CD63CD" w:rsidRDefault="00E15C54" w:rsidP="00E15C54">
            <w:pPr>
              <w:autoSpaceDE w:val="0"/>
              <w:autoSpaceDN w:val="0"/>
              <w:adjustRightInd w:val="0"/>
              <w:spacing w:after="0" w:line="240" w:lineRule="auto"/>
              <w:rPr>
                <w:ins w:id="8313" w:author="Arjan" w:date="2014-09-07T17:35:00Z"/>
                <w:rFonts w:ascii="Arial" w:eastAsia="Times New Roman" w:hAnsi="Arial" w:cs="Arial"/>
                <w:b/>
                <w:bCs/>
                <w:color w:val="000000"/>
                <w:sz w:val="20"/>
                <w:szCs w:val="20"/>
              </w:rPr>
            </w:pPr>
          </w:p>
        </w:tc>
        <w:tc>
          <w:tcPr>
            <w:tcW w:w="5580" w:type="dxa"/>
            <w:tcBorders>
              <w:top w:val="nil"/>
              <w:left w:val="nil"/>
              <w:right w:val="nil"/>
            </w:tcBorders>
          </w:tcPr>
          <w:p w14:paraId="1201922A" w14:textId="77777777" w:rsidR="00E15C54" w:rsidRPr="00CD63CD" w:rsidRDefault="00E15C54" w:rsidP="00E15C54">
            <w:pPr>
              <w:autoSpaceDE w:val="0"/>
              <w:autoSpaceDN w:val="0"/>
              <w:adjustRightInd w:val="0"/>
              <w:spacing w:after="0" w:line="240" w:lineRule="auto"/>
              <w:rPr>
                <w:ins w:id="8314" w:author="Arjan" w:date="2014-09-07T17:35:00Z"/>
                <w:rFonts w:ascii="Arial" w:eastAsia="Times New Roman" w:hAnsi="Arial" w:cs="Arial"/>
                <w:color w:val="000000"/>
                <w:sz w:val="20"/>
                <w:szCs w:val="20"/>
              </w:rPr>
            </w:pPr>
          </w:p>
        </w:tc>
      </w:tr>
      <w:tr w:rsidR="00E15C54" w:rsidRPr="00CD63CD" w14:paraId="0A9CBF3D" w14:textId="77777777" w:rsidTr="00E15C54">
        <w:trPr>
          <w:trHeight w:val="232"/>
          <w:ins w:id="8315" w:author="Arjan" w:date="2014-09-07T17:35:00Z"/>
        </w:trPr>
        <w:tc>
          <w:tcPr>
            <w:tcW w:w="3780" w:type="dxa"/>
            <w:tcBorders>
              <w:top w:val="nil"/>
              <w:left w:val="nil"/>
              <w:bottom w:val="single" w:sz="4" w:space="0" w:color="auto"/>
              <w:right w:val="nil"/>
            </w:tcBorders>
          </w:tcPr>
          <w:p w14:paraId="7C55EB23" w14:textId="77777777" w:rsidR="00E15C54" w:rsidRPr="00CD63CD" w:rsidRDefault="00E15C54" w:rsidP="00E15C54">
            <w:pPr>
              <w:autoSpaceDE w:val="0"/>
              <w:autoSpaceDN w:val="0"/>
              <w:adjustRightInd w:val="0"/>
              <w:spacing w:after="0" w:line="240" w:lineRule="auto"/>
              <w:rPr>
                <w:ins w:id="8316" w:author="Arjan" w:date="2014-09-07T17:35:00Z"/>
                <w:rFonts w:ascii="Arial" w:eastAsia="Times New Roman" w:hAnsi="Arial" w:cs="Arial"/>
                <w:b/>
                <w:bCs/>
                <w:color w:val="000000"/>
                <w:sz w:val="20"/>
                <w:szCs w:val="20"/>
              </w:rPr>
            </w:pPr>
            <w:ins w:id="8317" w:author="Arjan" w:date="2014-09-07T17:35:00Z">
              <w:r w:rsidRPr="00CD63C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072AA8DC" w14:textId="77777777" w:rsidR="00E15C54" w:rsidRPr="00CD63CD" w:rsidRDefault="00A87CAE" w:rsidP="00E15C54">
            <w:pPr>
              <w:autoSpaceDE w:val="0"/>
              <w:autoSpaceDN w:val="0"/>
              <w:adjustRightInd w:val="0"/>
              <w:spacing w:after="0" w:line="240" w:lineRule="auto"/>
              <w:rPr>
                <w:ins w:id="8318" w:author="Arjan" w:date="2014-09-07T17:35:00Z"/>
                <w:rFonts w:ascii="Arial" w:eastAsia="Times New Roman" w:hAnsi="Arial" w:cs="Arial"/>
                <w:color w:val="000000"/>
                <w:sz w:val="20"/>
                <w:szCs w:val="20"/>
              </w:rPr>
            </w:pPr>
            <w:ins w:id="8319" w:author="Arjan" w:date="2014-09-07T17:39:00Z">
              <w:r>
                <w:rPr>
                  <w:rFonts w:ascii="Arial" w:eastAsia="Times New Roman" w:hAnsi="Arial" w:cs="Arial"/>
                  <w:color w:val="000000"/>
                  <w:sz w:val="20"/>
                  <w:szCs w:val="20"/>
                </w:rPr>
                <w:t>-</w:t>
              </w:r>
            </w:ins>
          </w:p>
        </w:tc>
      </w:tr>
    </w:tbl>
    <w:p w14:paraId="3A614D4B" w14:textId="77777777" w:rsidR="00E15C54" w:rsidRPr="0044638F" w:rsidRDefault="00E15C54" w:rsidP="0044638F"/>
    <w:p w14:paraId="41DF10AF" w14:textId="77777777" w:rsidR="0038425A" w:rsidRDefault="00103274" w:rsidP="0038425A">
      <w:pPr>
        <w:pStyle w:val="Kop2"/>
        <w:rPr>
          <w:noProof/>
        </w:rPr>
      </w:pPr>
      <w:bookmarkStart w:id="8320" w:name="_Toc493812441"/>
      <w:r w:rsidRPr="00BC0BAD">
        <w:rPr>
          <w:noProof/>
        </w:rPr>
        <w:t>R</w:t>
      </w:r>
      <w:r w:rsidR="005C4949">
        <w:rPr>
          <w:noProof/>
        </w:rPr>
        <w:t>OL</w:t>
      </w:r>
      <w:bookmarkEnd w:id="8320"/>
    </w:p>
    <w:p w14:paraId="258FECA2" w14:textId="77777777" w:rsidR="002D46B6" w:rsidRPr="00DD0F4F" w:rsidRDefault="00A76CD7" w:rsidP="002D46B6">
      <w:pPr>
        <w:rPr>
          <w:lang w:val="nl-NL"/>
        </w:rPr>
      </w:pPr>
      <w:r w:rsidRPr="00DD0F4F">
        <w:rPr>
          <w:lang w:val="nl-NL"/>
        </w:rPr>
        <w:t>Het</w:t>
      </w:r>
      <w:r w:rsidR="002D46B6" w:rsidRPr="00DD0F4F">
        <w:rPr>
          <w:lang w:val="nl-NL"/>
        </w:rPr>
        <w:t xml:space="preserve"> objecttype</w:t>
      </w:r>
      <w:r w:rsidRPr="00DD0F4F">
        <w:rPr>
          <w:lang w:val="nl-NL"/>
        </w:rPr>
        <w:t xml:space="preserve"> ROL is op </w:t>
      </w:r>
      <w:r w:rsidR="005A5EDD">
        <w:rPr>
          <w:lang w:val="nl-NL"/>
        </w:rPr>
        <w:t xml:space="preserve">vijf </w:t>
      </w:r>
      <w:r w:rsidRPr="00DD0F4F">
        <w:rPr>
          <w:lang w:val="nl-NL"/>
        </w:rPr>
        <w:t xml:space="preserve">punten aangepast. Allereerst is </w:t>
      </w:r>
      <w:r w:rsidR="005A5EDD">
        <w:rPr>
          <w:lang w:val="nl-NL"/>
        </w:rPr>
        <w:t xml:space="preserve">het een relatieklasse geworden en zijn dienovereenkomstig de relaties naar ZAAK en BETROKKENE vervallen. Verder is </w:t>
      </w:r>
      <w:r w:rsidRPr="00DD0F4F">
        <w:rPr>
          <w:lang w:val="nl-NL"/>
        </w:rPr>
        <w:t xml:space="preserve">de waardenverzameling van ‘Rolomschrijving generiek’ geoptimaliseerd. Tevens is een attribuutsoort omtrent machtiging toegevoegd. </w:t>
      </w:r>
      <w:r w:rsidR="005A5EDD">
        <w:rPr>
          <w:lang w:val="nl-NL"/>
        </w:rPr>
        <w:t xml:space="preserve">En ook zijn de relatiesoorten v.w.b. de correspondentieadressen vervangen door attribuutsoorten. </w:t>
      </w:r>
      <w:r w:rsidR="003770A8">
        <w:rPr>
          <w:lang w:val="nl-NL"/>
        </w:rPr>
        <w:t xml:space="preserve">Als gevolg daarvan zijn de objecttypen ADRESSEERBAAR OBJECT AANDUIDING en LAND komen te vervallen. </w:t>
      </w:r>
      <w:r w:rsidR="003770A8">
        <w:rPr>
          <w:lang w:val="nl-NL"/>
        </w:rPr>
        <w:br/>
      </w:r>
      <w:r w:rsidRPr="00DD0F4F">
        <w:rPr>
          <w:lang w:val="nl-NL"/>
        </w:rPr>
        <w:t xml:space="preserve">De consequenties voor het objecttype zijn hieronder vermeld. In de daarop volgende paragrafen gaan we nader in op </w:t>
      </w:r>
      <w:r w:rsidR="005A5EDD">
        <w:rPr>
          <w:lang w:val="nl-NL"/>
        </w:rPr>
        <w:t>enkel</w:t>
      </w:r>
      <w:r w:rsidRPr="00DD0F4F">
        <w:rPr>
          <w:lang w:val="nl-NL"/>
        </w:rPr>
        <w:t xml:space="preserve">e </w:t>
      </w:r>
      <w:r w:rsidR="005A5EDD">
        <w:rPr>
          <w:lang w:val="nl-NL"/>
        </w:rPr>
        <w:t xml:space="preserve">van de </w:t>
      </w:r>
      <w:r w:rsidRPr="00DD0F4F">
        <w:rPr>
          <w:lang w:val="nl-NL"/>
        </w:rPr>
        <w:t xml:space="preserve">genoemde aanpassingen. </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367B3C" w14:paraId="79B0059C" w14:textId="77777777" w:rsidTr="00A76CD7">
        <w:tc>
          <w:tcPr>
            <w:tcW w:w="3600" w:type="dxa"/>
            <w:tcBorders>
              <w:top w:val="single" w:sz="4" w:space="0" w:color="auto"/>
              <w:left w:val="nil"/>
              <w:bottom w:val="nil"/>
              <w:right w:val="nil"/>
            </w:tcBorders>
          </w:tcPr>
          <w:p w14:paraId="1D75BB46" w14:textId="77777777" w:rsidR="00367B3C" w:rsidRDefault="00367B3C" w:rsidP="00367B3C">
            <w:pPr>
              <w:spacing w:after="0" w:line="240" w:lineRule="auto"/>
              <w:rPr>
                <w:rFonts w:eastAsia="Times New Roman"/>
              </w:rPr>
            </w:pPr>
            <w:bookmarkStart w:id="8321" w:name="BKM_6130C08C_49C3_4072_805C_7D095BB05857"/>
            <w:r>
              <w:rPr>
                <w:rFonts w:eastAsia="Times New Roman"/>
                <w:b/>
                <w:bCs/>
              </w:rPr>
              <w:lastRenderedPageBreak/>
              <w:t>Naam objecttype</w:t>
            </w:r>
          </w:p>
        </w:tc>
        <w:tc>
          <w:tcPr>
            <w:tcW w:w="5760" w:type="dxa"/>
            <w:gridSpan w:val="3"/>
            <w:tcBorders>
              <w:top w:val="single" w:sz="4" w:space="0" w:color="auto"/>
              <w:left w:val="nil"/>
              <w:bottom w:val="nil"/>
              <w:right w:val="nil"/>
            </w:tcBorders>
          </w:tcPr>
          <w:p w14:paraId="489E3DA7" w14:textId="77777777" w:rsidR="00367B3C" w:rsidRDefault="00DA5D93" w:rsidP="00367B3C">
            <w:pPr>
              <w:spacing w:after="0" w:line="240" w:lineRule="auto"/>
              <w:rPr>
                <w:rFonts w:eastAsia="Times New Roman"/>
              </w:rPr>
            </w:pPr>
            <w:r>
              <w:fldChar w:fldCharType="begin" w:fldLock="1"/>
            </w:r>
            <w:r w:rsidR="00367B3C">
              <w:instrText xml:space="preserve">MERGEFIELD </w:instrText>
            </w:r>
            <w:r w:rsidR="00367B3C">
              <w:rPr>
                <w:rFonts w:eastAsia="Times New Roman"/>
              </w:rPr>
              <w:instrText>Element.Name</w:instrText>
            </w:r>
            <w:r>
              <w:fldChar w:fldCharType="separate"/>
            </w:r>
            <w:r w:rsidR="00367B3C">
              <w:rPr>
                <w:rFonts w:eastAsia="Times New Roman"/>
              </w:rPr>
              <w:t>ROL</w:t>
            </w:r>
            <w:r>
              <w:fldChar w:fldCharType="end"/>
            </w:r>
          </w:p>
        </w:tc>
      </w:tr>
      <w:tr w:rsidR="00367B3C" w14:paraId="00B6706A" w14:textId="77777777" w:rsidTr="00A76CD7">
        <w:trPr>
          <w:trHeight w:val="114"/>
        </w:trPr>
        <w:tc>
          <w:tcPr>
            <w:tcW w:w="3600" w:type="dxa"/>
            <w:tcBorders>
              <w:top w:val="nil"/>
              <w:left w:val="nil"/>
              <w:bottom w:val="nil"/>
              <w:right w:val="nil"/>
            </w:tcBorders>
          </w:tcPr>
          <w:p w14:paraId="70D4189F" w14:textId="77777777" w:rsidR="00367B3C" w:rsidRDefault="00367B3C" w:rsidP="00367B3C">
            <w:pPr>
              <w:spacing w:after="0" w:line="240" w:lineRule="auto"/>
              <w:rPr>
                <w:rFonts w:eastAsia="Times New Roman"/>
                <w:b/>
                <w:bCs/>
              </w:rPr>
            </w:pPr>
          </w:p>
        </w:tc>
        <w:tc>
          <w:tcPr>
            <w:tcW w:w="5760" w:type="dxa"/>
            <w:gridSpan w:val="3"/>
            <w:tcBorders>
              <w:top w:val="nil"/>
              <w:left w:val="nil"/>
              <w:bottom w:val="nil"/>
              <w:right w:val="nil"/>
            </w:tcBorders>
          </w:tcPr>
          <w:p w14:paraId="13C17BC8" w14:textId="77777777" w:rsidR="00367B3C" w:rsidRDefault="00367B3C" w:rsidP="00367B3C">
            <w:pPr>
              <w:spacing w:after="0" w:line="240" w:lineRule="auto"/>
              <w:rPr>
                <w:rFonts w:eastAsia="Times New Roman"/>
              </w:rPr>
            </w:pPr>
          </w:p>
        </w:tc>
      </w:tr>
      <w:tr w:rsidR="00367B3C" w14:paraId="2E9E9877" w14:textId="77777777" w:rsidTr="00367B3C">
        <w:tc>
          <w:tcPr>
            <w:tcW w:w="3600" w:type="dxa"/>
            <w:tcBorders>
              <w:top w:val="nil"/>
              <w:left w:val="nil"/>
              <w:bottom w:val="nil"/>
              <w:right w:val="nil"/>
            </w:tcBorders>
          </w:tcPr>
          <w:p w14:paraId="7203544B" w14:textId="77777777" w:rsidR="00367B3C" w:rsidRDefault="00367B3C" w:rsidP="00367B3C">
            <w:pPr>
              <w:spacing w:after="0" w:line="240" w:lineRule="auto"/>
              <w:rPr>
                <w:rFonts w:eastAsia="Times New Roman"/>
              </w:rPr>
            </w:pPr>
            <w:r>
              <w:rPr>
                <w:rFonts w:eastAsia="Times New Roman"/>
                <w:b/>
                <w:bCs/>
              </w:rPr>
              <w:t>Mnemonic objecttype</w:t>
            </w:r>
          </w:p>
        </w:tc>
        <w:tc>
          <w:tcPr>
            <w:tcW w:w="5760" w:type="dxa"/>
            <w:gridSpan w:val="3"/>
            <w:tcBorders>
              <w:top w:val="nil"/>
              <w:left w:val="nil"/>
              <w:bottom w:val="nil"/>
              <w:right w:val="nil"/>
            </w:tcBorders>
          </w:tcPr>
          <w:p w14:paraId="04C5AD86" w14:textId="77777777" w:rsidR="00367B3C" w:rsidRDefault="00DA5D93" w:rsidP="00367B3C">
            <w:pPr>
              <w:spacing w:after="0" w:line="240" w:lineRule="auto"/>
              <w:rPr>
                <w:rFonts w:eastAsia="Times New Roman"/>
              </w:rPr>
            </w:pPr>
            <w:r>
              <w:fldChar w:fldCharType="begin" w:fldLock="1"/>
            </w:r>
            <w:r w:rsidR="00367B3C">
              <w:instrText xml:space="preserve">MERGEFIELD </w:instrText>
            </w:r>
            <w:r w:rsidR="00367B3C">
              <w:rPr>
                <w:rFonts w:eastAsia="Times New Roman"/>
              </w:rPr>
              <w:instrText>Element.Alias</w:instrText>
            </w:r>
            <w:r>
              <w:fldChar w:fldCharType="separate"/>
            </w:r>
            <w:r w:rsidR="00367B3C">
              <w:rPr>
                <w:rFonts w:eastAsia="Times New Roman"/>
              </w:rPr>
              <w:t>ROL</w:t>
            </w:r>
            <w:r>
              <w:fldChar w:fldCharType="end"/>
            </w:r>
          </w:p>
        </w:tc>
      </w:tr>
      <w:tr w:rsidR="00367B3C" w14:paraId="629149DC" w14:textId="77777777" w:rsidTr="00367B3C">
        <w:tc>
          <w:tcPr>
            <w:tcW w:w="3600" w:type="dxa"/>
            <w:tcBorders>
              <w:top w:val="nil"/>
              <w:left w:val="nil"/>
              <w:bottom w:val="nil"/>
              <w:right w:val="nil"/>
            </w:tcBorders>
          </w:tcPr>
          <w:p w14:paraId="154BDC35" w14:textId="77777777" w:rsidR="00367B3C" w:rsidRDefault="00367B3C" w:rsidP="00367B3C">
            <w:pPr>
              <w:spacing w:after="0" w:line="240" w:lineRule="auto"/>
              <w:rPr>
                <w:rFonts w:eastAsia="Times New Roman"/>
                <w:b/>
                <w:bCs/>
              </w:rPr>
            </w:pPr>
          </w:p>
        </w:tc>
        <w:tc>
          <w:tcPr>
            <w:tcW w:w="5760" w:type="dxa"/>
            <w:gridSpan w:val="3"/>
            <w:tcBorders>
              <w:top w:val="nil"/>
              <w:left w:val="nil"/>
              <w:bottom w:val="nil"/>
              <w:right w:val="nil"/>
            </w:tcBorders>
          </w:tcPr>
          <w:p w14:paraId="1A4BA1F7" w14:textId="77777777" w:rsidR="00367B3C" w:rsidRDefault="00367B3C" w:rsidP="00367B3C">
            <w:pPr>
              <w:spacing w:after="0" w:line="240" w:lineRule="auto"/>
              <w:rPr>
                <w:rFonts w:eastAsia="Times New Roman"/>
              </w:rPr>
            </w:pPr>
          </w:p>
        </w:tc>
      </w:tr>
      <w:tr w:rsidR="00367B3C" w14:paraId="70A23362" w14:textId="77777777" w:rsidTr="00367B3C">
        <w:tc>
          <w:tcPr>
            <w:tcW w:w="3600" w:type="dxa"/>
            <w:tcBorders>
              <w:top w:val="nil"/>
              <w:left w:val="nil"/>
              <w:bottom w:val="nil"/>
              <w:right w:val="nil"/>
            </w:tcBorders>
          </w:tcPr>
          <w:p w14:paraId="7ACB618C" w14:textId="77777777" w:rsidR="00367B3C" w:rsidRDefault="00367B3C" w:rsidP="00367B3C">
            <w:pPr>
              <w:spacing w:after="0" w:line="240" w:lineRule="auto"/>
              <w:rPr>
                <w:rFonts w:eastAsia="Times New Roman"/>
                <w:b/>
                <w:bCs/>
              </w:rPr>
            </w:pPr>
            <w:r>
              <w:rPr>
                <w:rFonts w:eastAsia="Times New Roman"/>
                <w:b/>
                <w:bCs/>
              </w:rPr>
              <w:t>Herkomst objecttype</w:t>
            </w:r>
          </w:p>
        </w:tc>
        <w:tc>
          <w:tcPr>
            <w:tcW w:w="5760" w:type="dxa"/>
            <w:gridSpan w:val="3"/>
            <w:tcBorders>
              <w:top w:val="nil"/>
              <w:left w:val="nil"/>
              <w:bottom w:val="nil"/>
              <w:right w:val="nil"/>
            </w:tcBorders>
          </w:tcPr>
          <w:p w14:paraId="676A35E3" w14:textId="77777777" w:rsidR="00367B3C" w:rsidRDefault="00367B3C" w:rsidP="00367B3C">
            <w:pPr>
              <w:spacing w:after="0" w:line="240" w:lineRule="auto"/>
              <w:rPr>
                <w:rFonts w:eastAsia="Times New Roman"/>
              </w:rPr>
            </w:pPr>
            <w:r>
              <w:rPr>
                <w:rFonts w:eastAsia="Times New Roman"/>
              </w:rPr>
              <w:t>KING</w:t>
            </w:r>
          </w:p>
        </w:tc>
      </w:tr>
      <w:tr w:rsidR="00367B3C" w14:paraId="1B007E35" w14:textId="77777777" w:rsidTr="00367B3C">
        <w:trPr>
          <w:trHeight w:val="230"/>
        </w:trPr>
        <w:tc>
          <w:tcPr>
            <w:tcW w:w="3600" w:type="dxa"/>
            <w:tcBorders>
              <w:top w:val="nil"/>
              <w:left w:val="nil"/>
              <w:bottom w:val="nil"/>
              <w:right w:val="nil"/>
            </w:tcBorders>
          </w:tcPr>
          <w:p w14:paraId="199A225A" w14:textId="77777777" w:rsidR="00367B3C" w:rsidRDefault="00367B3C" w:rsidP="00367B3C">
            <w:pPr>
              <w:spacing w:after="0" w:line="240" w:lineRule="auto"/>
              <w:rPr>
                <w:rFonts w:eastAsia="Times New Roman"/>
                <w:b/>
                <w:bCs/>
              </w:rPr>
            </w:pPr>
          </w:p>
        </w:tc>
        <w:tc>
          <w:tcPr>
            <w:tcW w:w="5760" w:type="dxa"/>
            <w:gridSpan w:val="3"/>
            <w:tcBorders>
              <w:top w:val="nil"/>
              <w:left w:val="nil"/>
              <w:bottom w:val="nil"/>
              <w:right w:val="nil"/>
            </w:tcBorders>
          </w:tcPr>
          <w:p w14:paraId="492491F7" w14:textId="77777777" w:rsidR="00367B3C" w:rsidRDefault="00367B3C" w:rsidP="00367B3C">
            <w:pPr>
              <w:spacing w:after="0" w:line="240" w:lineRule="auto"/>
              <w:rPr>
                <w:rFonts w:eastAsia="Times New Roman"/>
              </w:rPr>
            </w:pPr>
          </w:p>
        </w:tc>
      </w:tr>
      <w:tr w:rsidR="00367B3C" w14:paraId="37984EFF" w14:textId="77777777" w:rsidTr="00367B3C">
        <w:trPr>
          <w:trHeight w:val="230"/>
        </w:trPr>
        <w:tc>
          <w:tcPr>
            <w:tcW w:w="3600" w:type="dxa"/>
            <w:tcBorders>
              <w:top w:val="nil"/>
              <w:left w:val="nil"/>
              <w:bottom w:val="nil"/>
              <w:right w:val="nil"/>
            </w:tcBorders>
          </w:tcPr>
          <w:p w14:paraId="7CF68A0C" w14:textId="77777777" w:rsidR="00367B3C" w:rsidRDefault="00367B3C" w:rsidP="00367B3C">
            <w:pPr>
              <w:spacing w:after="0" w:line="240" w:lineRule="auto"/>
              <w:rPr>
                <w:rFonts w:eastAsia="Times New Roman"/>
                <w:b/>
                <w:bCs/>
              </w:rPr>
            </w:pPr>
            <w:r>
              <w:rPr>
                <w:rFonts w:eastAsia="Times New Roman"/>
                <w:b/>
                <w:bCs/>
              </w:rPr>
              <w:t>Code objecttype</w:t>
            </w:r>
          </w:p>
        </w:tc>
        <w:tc>
          <w:tcPr>
            <w:tcW w:w="5760" w:type="dxa"/>
            <w:gridSpan w:val="3"/>
            <w:tcBorders>
              <w:top w:val="nil"/>
              <w:left w:val="nil"/>
              <w:bottom w:val="nil"/>
              <w:right w:val="nil"/>
            </w:tcBorders>
          </w:tcPr>
          <w:p w14:paraId="191AE38D" w14:textId="77777777" w:rsidR="00367B3C" w:rsidRDefault="00367B3C" w:rsidP="00367B3C">
            <w:pPr>
              <w:spacing w:after="0" w:line="240" w:lineRule="auto"/>
              <w:rPr>
                <w:rFonts w:eastAsia="Times New Roman"/>
              </w:rPr>
            </w:pPr>
          </w:p>
        </w:tc>
      </w:tr>
      <w:tr w:rsidR="00367B3C" w14:paraId="40F15705" w14:textId="77777777" w:rsidTr="00367B3C">
        <w:trPr>
          <w:trHeight w:val="230"/>
        </w:trPr>
        <w:tc>
          <w:tcPr>
            <w:tcW w:w="3600" w:type="dxa"/>
            <w:tcBorders>
              <w:top w:val="nil"/>
              <w:left w:val="nil"/>
              <w:bottom w:val="nil"/>
              <w:right w:val="nil"/>
            </w:tcBorders>
          </w:tcPr>
          <w:p w14:paraId="691B5E02" w14:textId="77777777" w:rsidR="00367B3C" w:rsidRDefault="00367B3C" w:rsidP="00367B3C">
            <w:pPr>
              <w:spacing w:after="0" w:line="240" w:lineRule="auto"/>
              <w:rPr>
                <w:rFonts w:eastAsia="Times New Roman"/>
                <w:b/>
                <w:bCs/>
              </w:rPr>
            </w:pPr>
          </w:p>
        </w:tc>
        <w:tc>
          <w:tcPr>
            <w:tcW w:w="5760" w:type="dxa"/>
            <w:gridSpan w:val="3"/>
            <w:tcBorders>
              <w:top w:val="nil"/>
              <w:left w:val="nil"/>
              <w:bottom w:val="nil"/>
              <w:right w:val="nil"/>
            </w:tcBorders>
          </w:tcPr>
          <w:p w14:paraId="59F2569B" w14:textId="77777777" w:rsidR="00367B3C" w:rsidRDefault="00367B3C" w:rsidP="00367B3C">
            <w:pPr>
              <w:spacing w:after="0" w:line="240" w:lineRule="auto"/>
              <w:rPr>
                <w:rFonts w:eastAsia="Times New Roman"/>
              </w:rPr>
            </w:pPr>
          </w:p>
        </w:tc>
      </w:tr>
      <w:tr w:rsidR="00367B3C" w:rsidRPr="005C14BE" w14:paraId="76C3E385" w14:textId="77777777" w:rsidTr="00367B3C">
        <w:trPr>
          <w:trHeight w:val="230"/>
        </w:trPr>
        <w:tc>
          <w:tcPr>
            <w:tcW w:w="3600" w:type="dxa"/>
            <w:tcBorders>
              <w:top w:val="nil"/>
              <w:left w:val="nil"/>
              <w:bottom w:val="nil"/>
              <w:right w:val="nil"/>
            </w:tcBorders>
          </w:tcPr>
          <w:p w14:paraId="05A42513" w14:textId="77777777" w:rsidR="00367B3C" w:rsidRDefault="00367B3C" w:rsidP="00367B3C">
            <w:pPr>
              <w:spacing w:after="0" w:line="240" w:lineRule="auto"/>
              <w:rPr>
                <w:rFonts w:eastAsia="Times New Roman"/>
                <w:b/>
                <w:bCs/>
              </w:rPr>
            </w:pPr>
            <w:r>
              <w:rPr>
                <w:rFonts w:eastAsia="Times New Roman"/>
                <w:b/>
                <w:bCs/>
              </w:rPr>
              <w:t>Definitie objecttype</w:t>
            </w:r>
          </w:p>
        </w:tc>
        <w:tc>
          <w:tcPr>
            <w:tcW w:w="5760" w:type="dxa"/>
            <w:gridSpan w:val="3"/>
            <w:tcBorders>
              <w:top w:val="nil"/>
              <w:left w:val="nil"/>
              <w:bottom w:val="nil"/>
              <w:right w:val="nil"/>
            </w:tcBorders>
          </w:tcPr>
          <w:p w14:paraId="052EFD9B" w14:textId="77777777" w:rsidR="00367B3C" w:rsidRPr="00DD0F4F" w:rsidRDefault="00DA5D93" w:rsidP="00367B3C">
            <w:pPr>
              <w:spacing w:after="0" w:line="240" w:lineRule="auto"/>
              <w:rPr>
                <w:rFonts w:eastAsia="Times New Roman"/>
                <w:lang w:val="nl-NL"/>
              </w:rPr>
            </w:pPr>
            <w:r w:rsidRPr="00367B3C">
              <w:rPr>
                <w:rFonts w:eastAsia="Times New Roman"/>
              </w:rPr>
              <w:fldChar w:fldCharType="begin" w:fldLock="1"/>
            </w:r>
            <w:r w:rsidR="00367B3C" w:rsidRPr="00DD0F4F">
              <w:rPr>
                <w:rFonts w:eastAsia="Times New Roman"/>
                <w:lang w:val="nl-NL"/>
              </w:rPr>
              <w:instrText>MERGEFIELD Element.Notes</w:instrText>
            </w:r>
            <w:r w:rsidRPr="00367B3C">
              <w:rPr>
                <w:rFonts w:eastAsia="Times New Roman"/>
              </w:rPr>
              <w:fldChar w:fldCharType="end"/>
            </w:r>
            <w:r w:rsidR="00367B3C" w:rsidRPr="00DD0F4F">
              <w:rPr>
                <w:rFonts w:eastAsia="Times New Roman"/>
                <w:lang w:val="nl-NL"/>
              </w:rPr>
              <w:t>De taken, rechten en/of verplichtingen die een specifieke betrokkene heeft ten aanzien van een specifieke zaak</w:t>
            </w:r>
          </w:p>
        </w:tc>
      </w:tr>
      <w:tr w:rsidR="00367B3C" w:rsidRPr="005C14BE" w14:paraId="4C25B7FF" w14:textId="77777777" w:rsidTr="00367B3C">
        <w:tc>
          <w:tcPr>
            <w:tcW w:w="3600" w:type="dxa"/>
            <w:tcBorders>
              <w:top w:val="nil"/>
              <w:left w:val="nil"/>
              <w:bottom w:val="nil"/>
              <w:right w:val="nil"/>
            </w:tcBorders>
          </w:tcPr>
          <w:p w14:paraId="53FC58B5" w14:textId="77777777" w:rsidR="00367B3C" w:rsidRPr="00DD0F4F" w:rsidRDefault="00367B3C" w:rsidP="00367B3C">
            <w:pPr>
              <w:spacing w:after="0" w:line="240" w:lineRule="auto"/>
              <w:rPr>
                <w:rFonts w:eastAsia="Times New Roman"/>
                <w:b/>
                <w:bCs/>
                <w:lang w:val="nl-NL"/>
              </w:rPr>
            </w:pPr>
          </w:p>
        </w:tc>
        <w:tc>
          <w:tcPr>
            <w:tcW w:w="5760" w:type="dxa"/>
            <w:gridSpan w:val="3"/>
            <w:tcBorders>
              <w:top w:val="nil"/>
              <w:left w:val="nil"/>
              <w:bottom w:val="nil"/>
              <w:right w:val="nil"/>
            </w:tcBorders>
          </w:tcPr>
          <w:p w14:paraId="12E3E71B" w14:textId="77777777" w:rsidR="00367B3C" w:rsidRPr="00DD0F4F" w:rsidRDefault="00367B3C" w:rsidP="00367B3C">
            <w:pPr>
              <w:spacing w:after="0" w:line="240" w:lineRule="auto"/>
              <w:rPr>
                <w:rFonts w:eastAsia="Times New Roman"/>
                <w:lang w:val="nl-NL"/>
              </w:rPr>
            </w:pPr>
          </w:p>
        </w:tc>
      </w:tr>
      <w:tr w:rsidR="00367B3C" w14:paraId="61AAEC21" w14:textId="77777777" w:rsidTr="00367B3C">
        <w:tc>
          <w:tcPr>
            <w:tcW w:w="3600" w:type="dxa"/>
            <w:tcBorders>
              <w:top w:val="nil"/>
              <w:left w:val="nil"/>
              <w:bottom w:val="nil"/>
              <w:right w:val="nil"/>
            </w:tcBorders>
          </w:tcPr>
          <w:p w14:paraId="5E108C86" w14:textId="77777777" w:rsidR="00367B3C" w:rsidRDefault="00367B3C" w:rsidP="00367B3C">
            <w:pPr>
              <w:spacing w:after="0" w:line="240" w:lineRule="auto"/>
              <w:rPr>
                <w:rFonts w:eastAsia="Times New Roman"/>
                <w:b/>
                <w:bCs/>
              </w:rPr>
            </w:pPr>
            <w:r>
              <w:rPr>
                <w:rFonts w:eastAsia="Times New Roman"/>
                <w:b/>
                <w:bCs/>
              </w:rPr>
              <w:t>Herkomst definitie objecttype</w:t>
            </w:r>
          </w:p>
        </w:tc>
        <w:tc>
          <w:tcPr>
            <w:tcW w:w="5760" w:type="dxa"/>
            <w:gridSpan w:val="3"/>
            <w:tcBorders>
              <w:top w:val="nil"/>
              <w:left w:val="nil"/>
              <w:bottom w:val="nil"/>
              <w:right w:val="nil"/>
            </w:tcBorders>
          </w:tcPr>
          <w:p w14:paraId="3BEBD72F" w14:textId="77777777" w:rsidR="00367B3C" w:rsidRDefault="00367B3C" w:rsidP="00367B3C">
            <w:pPr>
              <w:spacing w:after="0" w:line="240" w:lineRule="auto"/>
              <w:rPr>
                <w:rFonts w:eastAsia="Times New Roman"/>
              </w:rPr>
            </w:pPr>
            <w:r>
              <w:rPr>
                <w:rFonts w:eastAsia="Times New Roman"/>
              </w:rPr>
              <w:t>KING</w:t>
            </w:r>
          </w:p>
        </w:tc>
      </w:tr>
      <w:tr w:rsidR="00367B3C" w14:paraId="559E55B7" w14:textId="77777777" w:rsidTr="00367B3C">
        <w:trPr>
          <w:trHeight w:val="230"/>
        </w:trPr>
        <w:tc>
          <w:tcPr>
            <w:tcW w:w="3600" w:type="dxa"/>
            <w:tcBorders>
              <w:top w:val="nil"/>
              <w:left w:val="nil"/>
              <w:bottom w:val="nil"/>
              <w:right w:val="nil"/>
            </w:tcBorders>
          </w:tcPr>
          <w:p w14:paraId="7531A7D2" w14:textId="77777777" w:rsidR="00367B3C" w:rsidRDefault="00367B3C" w:rsidP="00367B3C">
            <w:pPr>
              <w:spacing w:after="0" w:line="240" w:lineRule="auto"/>
              <w:rPr>
                <w:rFonts w:eastAsia="Times New Roman"/>
                <w:b/>
                <w:bCs/>
              </w:rPr>
            </w:pPr>
          </w:p>
        </w:tc>
        <w:tc>
          <w:tcPr>
            <w:tcW w:w="5760" w:type="dxa"/>
            <w:gridSpan w:val="3"/>
            <w:tcBorders>
              <w:top w:val="nil"/>
              <w:left w:val="nil"/>
              <w:bottom w:val="nil"/>
              <w:right w:val="nil"/>
            </w:tcBorders>
          </w:tcPr>
          <w:p w14:paraId="0D000A78" w14:textId="77777777" w:rsidR="00367B3C" w:rsidRDefault="00367B3C" w:rsidP="00367B3C">
            <w:pPr>
              <w:spacing w:after="0" w:line="240" w:lineRule="auto"/>
              <w:rPr>
                <w:rFonts w:eastAsia="Times New Roman"/>
              </w:rPr>
            </w:pPr>
          </w:p>
        </w:tc>
      </w:tr>
      <w:tr w:rsidR="00367B3C" w14:paraId="27EC4D86" w14:textId="77777777" w:rsidTr="00367B3C">
        <w:tc>
          <w:tcPr>
            <w:tcW w:w="3600" w:type="dxa"/>
            <w:tcBorders>
              <w:top w:val="nil"/>
              <w:left w:val="nil"/>
              <w:bottom w:val="nil"/>
              <w:right w:val="nil"/>
            </w:tcBorders>
          </w:tcPr>
          <w:p w14:paraId="364B2932" w14:textId="77777777" w:rsidR="00367B3C" w:rsidRDefault="00367B3C" w:rsidP="00367B3C">
            <w:pPr>
              <w:spacing w:after="0" w:line="240" w:lineRule="auto"/>
              <w:rPr>
                <w:rFonts w:eastAsia="Times New Roman"/>
                <w:b/>
                <w:bCs/>
              </w:rPr>
            </w:pPr>
            <w:r>
              <w:rPr>
                <w:rFonts w:eastAsia="Times New Roman"/>
                <w:b/>
                <w:bCs/>
              </w:rPr>
              <w:t>Datum opname objecttype</w:t>
            </w:r>
          </w:p>
        </w:tc>
        <w:tc>
          <w:tcPr>
            <w:tcW w:w="5760" w:type="dxa"/>
            <w:gridSpan w:val="3"/>
            <w:tcBorders>
              <w:top w:val="nil"/>
              <w:left w:val="nil"/>
              <w:bottom w:val="nil"/>
              <w:right w:val="nil"/>
            </w:tcBorders>
          </w:tcPr>
          <w:p w14:paraId="7C782339" w14:textId="77777777" w:rsidR="00367B3C" w:rsidRDefault="00367B3C" w:rsidP="00367B3C">
            <w:pPr>
              <w:spacing w:after="0" w:line="240" w:lineRule="auto"/>
              <w:rPr>
                <w:rFonts w:eastAsia="Times New Roman"/>
              </w:rPr>
            </w:pPr>
            <w:r>
              <w:rPr>
                <w:rFonts w:eastAsia="Times New Roman"/>
              </w:rPr>
              <w:t>1 juni 2008</w:t>
            </w:r>
          </w:p>
        </w:tc>
      </w:tr>
      <w:tr w:rsidR="00367B3C" w14:paraId="4C14F05C" w14:textId="77777777" w:rsidTr="00367B3C">
        <w:trPr>
          <w:trHeight w:val="260"/>
        </w:trPr>
        <w:tc>
          <w:tcPr>
            <w:tcW w:w="3600" w:type="dxa"/>
            <w:tcBorders>
              <w:top w:val="nil"/>
              <w:left w:val="nil"/>
              <w:bottom w:val="nil"/>
              <w:right w:val="nil"/>
            </w:tcBorders>
          </w:tcPr>
          <w:p w14:paraId="2F66E56C" w14:textId="77777777" w:rsidR="00367B3C" w:rsidRDefault="00367B3C" w:rsidP="00367B3C">
            <w:pPr>
              <w:spacing w:after="0" w:line="240" w:lineRule="auto"/>
              <w:rPr>
                <w:rFonts w:eastAsia="Times New Roman"/>
                <w:b/>
                <w:bCs/>
              </w:rPr>
            </w:pPr>
          </w:p>
        </w:tc>
        <w:tc>
          <w:tcPr>
            <w:tcW w:w="5760" w:type="dxa"/>
            <w:gridSpan w:val="3"/>
            <w:tcBorders>
              <w:top w:val="nil"/>
              <w:left w:val="nil"/>
              <w:bottom w:val="nil"/>
              <w:right w:val="nil"/>
            </w:tcBorders>
          </w:tcPr>
          <w:p w14:paraId="197C2E9D" w14:textId="77777777" w:rsidR="00367B3C" w:rsidRDefault="00367B3C" w:rsidP="00367B3C">
            <w:pPr>
              <w:spacing w:after="0" w:line="240" w:lineRule="auto"/>
              <w:rPr>
                <w:rFonts w:eastAsia="Times New Roman"/>
              </w:rPr>
            </w:pPr>
          </w:p>
        </w:tc>
      </w:tr>
      <w:tr w:rsidR="00367B3C" w:rsidRPr="005C14BE" w14:paraId="3BF5C35E" w14:textId="77777777" w:rsidTr="00367B3C">
        <w:tc>
          <w:tcPr>
            <w:tcW w:w="3600" w:type="dxa"/>
            <w:tcBorders>
              <w:top w:val="nil"/>
              <w:left w:val="nil"/>
              <w:bottom w:val="nil"/>
              <w:right w:val="nil"/>
            </w:tcBorders>
          </w:tcPr>
          <w:p w14:paraId="5A55E385" w14:textId="77777777" w:rsidR="00367B3C" w:rsidRDefault="00367B3C" w:rsidP="00367B3C">
            <w:pPr>
              <w:spacing w:after="0" w:line="240" w:lineRule="auto"/>
              <w:rPr>
                <w:rFonts w:eastAsia="Times New Roman"/>
                <w:b/>
                <w:bCs/>
              </w:rPr>
            </w:pPr>
            <w:r>
              <w:rPr>
                <w:rFonts w:eastAsia="Times New Roman"/>
                <w:b/>
                <w:bCs/>
              </w:rPr>
              <w:t>Toelichting objecttype</w:t>
            </w:r>
          </w:p>
        </w:tc>
        <w:tc>
          <w:tcPr>
            <w:tcW w:w="5760" w:type="dxa"/>
            <w:gridSpan w:val="3"/>
            <w:tcBorders>
              <w:top w:val="nil"/>
              <w:left w:val="nil"/>
              <w:bottom w:val="nil"/>
              <w:right w:val="nil"/>
            </w:tcBorders>
          </w:tcPr>
          <w:p w14:paraId="2C0646F3" w14:textId="77777777" w:rsidR="00367B3C" w:rsidRPr="00DD0F4F" w:rsidRDefault="00367B3C" w:rsidP="00367B3C">
            <w:pPr>
              <w:spacing w:after="0" w:line="240" w:lineRule="auto"/>
              <w:rPr>
                <w:rFonts w:eastAsia="Times New Roman"/>
                <w:lang w:val="nl-NL"/>
              </w:rPr>
            </w:pPr>
            <w:r w:rsidRPr="00DD0F4F">
              <w:rPr>
                <w:rFonts w:eastAsia="Times New Roman"/>
                <w:lang w:val="nl-NL"/>
              </w:rPr>
              <w:t>De ROL verbindt de zaak met de daarbij betrokken personen en organisaties. Het gaat daarbij om de aard van de betrokkenheid van zowel de, veelal externe, initiator</w:t>
            </w:r>
            <w:del w:id="8322" w:author="Arjan" w:date="2014-09-08T22:45:00Z">
              <w:r w:rsidRPr="00DD0F4F" w:rsidDel="004A56CC">
                <w:rPr>
                  <w:rFonts w:eastAsia="Times New Roman"/>
                  <w:lang w:val="nl-NL"/>
                </w:rPr>
                <w:delText>en</w:delText>
              </w:r>
            </w:del>
            <w:r w:rsidRPr="00DD0F4F">
              <w:rPr>
                <w:rFonts w:eastAsia="Times New Roman"/>
                <w:lang w:val="nl-NL"/>
              </w:rPr>
              <w:t xml:space="preserve"> van de zaak als de behandelaren van de zaak. De aard van de betrokkenheid is dan ook divers: aanvrager, behandelaar, medebehandelaar, belanghebbende, indiener namens een ander, etcetera. </w:t>
            </w:r>
          </w:p>
          <w:p w14:paraId="07DCA5C2" w14:textId="77777777" w:rsidR="00367B3C" w:rsidRPr="00DD0F4F" w:rsidRDefault="00367B3C" w:rsidP="00367B3C">
            <w:pPr>
              <w:spacing w:after="0" w:line="240" w:lineRule="auto"/>
              <w:rPr>
                <w:rFonts w:eastAsia="Times New Roman"/>
                <w:lang w:val="nl-NL"/>
              </w:rPr>
            </w:pPr>
            <w:r w:rsidRPr="00DD0F4F">
              <w:rPr>
                <w:rFonts w:eastAsia="Times New Roman"/>
                <w:lang w:val="nl-NL"/>
              </w:rPr>
              <w:t>Het is overigens  niet ondenkbaar dat één betrokkene meer dan één rol heeft in één zaak. Bijvoorbeeld als aanvrager van de zaak en als beschikkinghouder van het besluit (zoals een vergunning) dat de uitkomst is van de zaak.</w:t>
            </w:r>
          </w:p>
          <w:p w14:paraId="36CFAFE9" w14:textId="77777777" w:rsidR="00367B3C" w:rsidRPr="00DD0F4F" w:rsidRDefault="00367B3C" w:rsidP="00367B3C">
            <w:pPr>
              <w:spacing w:after="0" w:line="240" w:lineRule="auto"/>
              <w:rPr>
                <w:ins w:id="8323" w:author="Arjan" w:date="2014-09-08T22:46:00Z"/>
                <w:rFonts w:eastAsia="Times New Roman"/>
                <w:lang w:val="nl-NL"/>
              </w:rPr>
            </w:pPr>
            <w:r w:rsidRPr="00DD0F4F">
              <w:rPr>
                <w:rFonts w:eastAsia="Times New Roman"/>
                <w:lang w:val="nl-NL"/>
              </w:rPr>
              <w:t>Elke zaakbehandelende organisatie kan diverse rolbenamingen (Rolomschrijving) hanteren. Om bij uitwisseling van zaakgegevens tussen organisaties te bereiken dat rolbenamingen juist geinterpreteerd worden, hebben we Rolomschrijving generiek toegevoegd. Dit bevat de landelijk gehanteerde rolbenamingen.</w:t>
            </w:r>
          </w:p>
          <w:p w14:paraId="589C4C78" w14:textId="77777777" w:rsidR="004A56CC" w:rsidRPr="00DD0F4F" w:rsidRDefault="004A56CC" w:rsidP="00367B3C">
            <w:pPr>
              <w:spacing w:after="0" w:line="240" w:lineRule="auto"/>
              <w:rPr>
                <w:rFonts w:eastAsia="Times New Roman"/>
                <w:lang w:val="nl-NL"/>
              </w:rPr>
            </w:pPr>
            <w:ins w:id="8324" w:author="Arjan" w:date="2014-09-08T22:47:00Z">
              <w:r w:rsidRPr="00DD0F4F">
                <w:rPr>
                  <w:rFonts w:eastAsia="Times New Roman"/>
                  <w:lang w:val="nl-NL"/>
                </w:rPr>
                <w:t xml:space="preserve">Indien er sprake is van machtiging door een betrokkene van een andere betrokken bij </w:t>
              </w:r>
            </w:ins>
            <w:ins w:id="8325" w:author="Arjan" w:date="2014-09-08T22:48:00Z">
              <w:r w:rsidRPr="00DD0F4F">
                <w:rPr>
                  <w:rFonts w:eastAsia="Times New Roman"/>
                  <w:lang w:val="nl-NL"/>
                </w:rPr>
                <w:t xml:space="preserve">dezelfde zaak, dan kan dat bij de ROL gespecificeerd worden. </w:t>
              </w:r>
            </w:ins>
          </w:p>
          <w:p w14:paraId="7F2E74BA" w14:textId="77777777" w:rsidR="004A56CC" w:rsidRPr="00DD0F4F" w:rsidRDefault="00367B3C" w:rsidP="00367B3C">
            <w:pPr>
              <w:spacing w:after="0" w:line="240" w:lineRule="auto"/>
              <w:rPr>
                <w:ins w:id="8326" w:author="Arjan" w:date="2014-09-08T22:46:00Z"/>
                <w:rFonts w:eastAsia="Times New Roman"/>
                <w:lang w:val="nl-NL"/>
              </w:rPr>
            </w:pPr>
            <w:r w:rsidRPr="00DD0F4F">
              <w:rPr>
                <w:rFonts w:eastAsia="Times New Roman"/>
                <w:lang w:val="nl-NL"/>
              </w:rPr>
              <w:t xml:space="preserve">Indien de betrokkene bij een zaak een natuurlijk persoon, niet-natuurlijk persoon of vestiging (van een niet zaakbehandelende organisatie) is, kan het gewenst zijn de contactpersoon te kennen namens die betrokkene in die zaak. Deze hebben we dan ook opgenomen in ROL. </w:t>
            </w:r>
          </w:p>
          <w:p w14:paraId="3440FB4F" w14:textId="77777777" w:rsidR="00367B3C" w:rsidRPr="00DD0F4F" w:rsidRDefault="00367B3C" w:rsidP="00367B3C">
            <w:pPr>
              <w:spacing w:after="0" w:line="240" w:lineRule="auto"/>
              <w:rPr>
                <w:rFonts w:eastAsia="Times New Roman"/>
                <w:lang w:val="nl-NL"/>
              </w:rPr>
            </w:pPr>
            <w:r w:rsidRPr="00DD0F4F">
              <w:rPr>
                <w:rFonts w:eastAsia="Times New Roman"/>
                <w:lang w:val="nl-NL"/>
              </w:rPr>
              <w:t>Tevens hebben we de gegevens opgenomen van het correspondentieadres waarop de (externe) betrokkene (natuurlijk persoon,niet-natuurlijk persoon of vestiging van niet-zaakbehandelende organisatie) in zijn of haar rol bij de zaak heeft aangegeven schriftelijk te willen communiceren indien dit afwijkt van het correspondentie-adres zoals dat voor de betrokkene regulier geldt.</w:t>
            </w:r>
          </w:p>
        </w:tc>
      </w:tr>
      <w:tr w:rsidR="00367B3C" w:rsidRPr="005C14BE" w14:paraId="77469D0D" w14:textId="77777777" w:rsidTr="00367B3C">
        <w:tc>
          <w:tcPr>
            <w:tcW w:w="3600" w:type="dxa"/>
            <w:tcBorders>
              <w:top w:val="nil"/>
              <w:left w:val="nil"/>
              <w:bottom w:val="nil"/>
              <w:right w:val="nil"/>
            </w:tcBorders>
          </w:tcPr>
          <w:p w14:paraId="5E54B36E" w14:textId="77777777" w:rsidR="00367B3C" w:rsidRPr="00DD0F4F" w:rsidRDefault="00367B3C" w:rsidP="00367B3C">
            <w:pPr>
              <w:spacing w:after="0" w:line="240" w:lineRule="auto"/>
              <w:rPr>
                <w:rFonts w:eastAsia="Times New Roman"/>
                <w:b/>
                <w:bCs/>
                <w:lang w:val="nl-NL"/>
              </w:rPr>
            </w:pPr>
          </w:p>
        </w:tc>
        <w:tc>
          <w:tcPr>
            <w:tcW w:w="5760" w:type="dxa"/>
            <w:gridSpan w:val="3"/>
            <w:tcBorders>
              <w:top w:val="nil"/>
              <w:left w:val="nil"/>
              <w:bottom w:val="nil"/>
              <w:right w:val="nil"/>
            </w:tcBorders>
          </w:tcPr>
          <w:p w14:paraId="72746B55" w14:textId="77777777" w:rsidR="00367B3C" w:rsidRPr="00DD0F4F" w:rsidRDefault="00367B3C" w:rsidP="00367B3C">
            <w:pPr>
              <w:spacing w:after="0" w:line="240" w:lineRule="auto"/>
              <w:rPr>
                <w:rFonts w:eastAsia="Times New Roman"/>
                <w:lang w:val="nl-NL"/>
              </w:rPr>
            </w:pPr>
          </w:p>
        </w:tc>
      </w:tr>
      <w:bookmarkEnd w:id="8321"/>
      <w:tr w:rsidR="00BF167C" w:rsidRPr="005C14BE" w:rsidDel="00BF167C" w14:paraId="20B0A298" w14:textId="77777777" w:rsidTr="00367B3C">
        <w:trPr>
          <w:del w:id="8327" w:author="Arjan" w:date="2014-11-18T14:51:00Z"/>
        </w:trPr>
        <w:tc>
          <w:tcPr>
            <w:tcW w:w="3600" w:type="dxa"/>
            <w:tcBorders>
              <w:top w:val="nil"/>
              <w:left w:val="nil"/>
              <w:bottom w:val="nil"/>
              <w:right w:val="nil"/>
            </w:tcBorders>
          </w:tcPr>
          <w:p w14:paraId="6B04019E" w14:textId="77777777" w:rsidR="00BF167C" w:rsidRPr="005561F3" w:rsidDel="00BF167C" w:rsidRDefault="00BF167C" w:rsidP="00B718AE">
            <w:pPr>
              <w:spacing w:after="0" w:line="240" w:lineRule="auto"/>
              <w:rPr>
                <w:del w:id="8328" w:author="Arjan" w:date="2014-11-18T14:51:00Z"/>
                <w:rFonts w:eastAsia="Times New Roman"/>
                <w:b/>
                <w:bCs/>
                <w:lang w:val="nl-NL"/>
              </w:rPr>
            </w:pPr>
            <w:del w:id="8329" w:author="Arjan" w:date="2014-11-18T14:51:00Z">
              <w:r w:rsidRPr="005561F3" w:rsidDel="00BF167C">
                <w:rPr>
                  <w:rFonts w:eastAsia="Times New Roman"/>
                  <w:b/>
                  <w:bCs/>
                  <w:lang w:val="nl-NL"/>
                </w:rPr>
                <w:delText>Unieke aanduiding objecttype</w:delText>
              </w:r>
            </w:del>
          </w:p>
        </w:tc>
        <w:tc>
          <w:tcPr>
            <w:tcW w:w="5760" w:type="dxa"/>
            <w:gridSpan w:val="3"/>
            <w:tcBorders>
              <w:top w:val="nil"/>
              <w:left w:val="nil"/>
              <w:bottom w:val="nil"/>
              <w:right w:val="nil"/>
            </w:tcBorders>
          </w:tcPr>
          <w:p w14:paraId="13BEFB05" w14:textId="77777777" w:rsidR="00BF167C" w:rsidRPr="005561F3" w:rsidDel="00BF167C" w:rsidRDefault="00BF167C" w:rsidP="00B718AE">
            <w:pPr>
              <w:spacing w:after="0" w:line="240" w:lineRule="auto"/>
              <w:rPr>
                <w:del w:id="8330" w:author="Arjan" w:date="2014-11-18T14:51:00Z"/>
                <w:rFonts w:eastAsia="Times New Roman"/>
                <w:lang w:val="nl-NL"/>
              </w:rPr>
            </w:pPr>
            <w:del w:id="8331" w:author="Arjan" w:date="2014-11-18T14:51:00Z">
              <w:r w:rsidRPr="005561F3" w:rsidDel="00BF167C">
                <w:rPr>
                  <w:rFonts w:eastAsia="Times New Roman"/>
                  <w:lang w:val="nl-NL"/>
                </w:rPr>
                <w:delText>Combinatie van de unieke aanduidingen van de gerelateerde BETROKKENE en de gerelateerde ZAAK met de Rolomschrijving.</w:delText>
              </w:r>
            </w:del>
          </w:p>
        </w:tc>
      </w:tr>
      <w:tr w:rsidR="00BF167C" w:rsidRPr="005C14BE" w:rsidDel="00BF167C" w14:paraId="4D6D3FE0" w14:textId="77777777" w:rsidTr="00367B3C">
        <w:trPr>
          <w:del w:id="8332" w:author="Arjan" w:date="2014-11-18T14:51:00Z"/>
        </w:trPr>
        <w:tc>
          <w:tcPr>
            <w:tcW w:w="3600" w:type="dxa"/>
            <w:tcBorders>
              <w:top w:val="nil"/>
              <w:left w:val="nil"/>
              <w:bottom w:val="nil"/>
              <w:right w:val="nil"/>
            </w:tcBorders>
          </w:tcPr>
          <w:p w14:paraId="335A6867" w14:textId="77777777" w:rsidR="00BF167C" w:rsidRPr="005561F3" w:rsidDel="00BF167C" w:rsidRDefault="00BF167C" w:rsidP="00B718AE">
            <w:pPr>
              <w:spacing w:after="0" w:line="240" w:lineRule="auto"/>
              <w:rPr>
                <w:del w:id="8333" w:author="Arjan" w:date="2014-11-18T14:51:00Z"/>
                <w:rFonts w:eastAsia="Times New Roman"/>
                <w:b/>
                <w:bCs/>
                <w:lang w:val="nl-NL"/>
              </w:rPr>
            </w:pPr>
          </w:p>
        </w:tc>
        <w:tc>
          <w:tcPr>
            <w:tcW w:w="5760" w:type="dxa"/>
            <w:gridSpan w:val="3"/>
            <w:tcBorders>
              <w:top w:val="nil"/>
              <w:left w:val="nil"/>
              <w:bottom w:val="nil"/>
              <w:right w:val="nil"/>
            </w:tcBorders>
          </w:tcPr>
          <w:p w14:paraId="2E640053" w14:textId="77777777" w:rsidR="00BF167C" w:rsidRPr="005561F3" w:rsidDel="00BF167C" w:rsidRDefault="00BF167C" w:rsidP="00B718AE">
            <w:pPr>
              <w:spacing w:after="0" w:line="240" w:lineRule="auto"/>
              <w:rPr>
                <w:del w:id="8334" w:author="Arjan" w:date="2014-11-18T14:51:00Z"/>
                <w:rFonts w:eastAsia="Times New Roman"/>
                <w:lang w:val="nl-NL"/>
              </w:rPr>
            </w:pPr>
          </w:p>
        </w:tc>
      </w:tr>
      <w:tr w:rsidR="00BF167C" w:rsidRPr="005C14BE" w:rsidDel="00BF167C" w14:paraId="6239D256" w14:textId="77777777" w:rsidTr="00367B3C">
        <w:trPr>
          <w:del w:id="8335" w:author="Arjan" w:date="2014-11-18T14:51:00Z"/>
        </w:trPr>
        <w:tc>
          <w:tcPr>
            <w:tcW w:w="3600" w:type="dxa"/>
            <w:tcBorders>
              <w:top w:val="nil"/>
              <w:left w:val="nil"/>
              <w:bottom w:val="nil"/>
              <w:right w:val="nil"/>
            </w:tcBorders>
          </w:tcPr>
          <w:p w14:paraId="73385867" w14:textId="77777777" w:rsidR="00BF167C" w:rsidRPr="005561F3" w:rsidDel="00BF167C" w:rsidRDefault="00BF167C" w:rsidP="00B718AE">
            <w:pPr>
              <w:spacing w:after="0" w:line="240" w:lineRule="auto"/>
              <w:rPr>
                <w:del w:id="8336" w:author="Arjan" w:date="2014-11-18T14:51:00Z"/>
                <w:rFonts w:eastAsia="Times New Roman"/>
                <w:b/>
                <w:bCs/>
                <w:lang w:val="nl-NL"/>
              </w:rPr>
            </w:pPr>
            <w:del w:id="8337" w:author="Arjan" w:date="2014-11-18T14:51:00Z">
              <w:r w:rsidRPr="005561F3" w:rsidDel="00BF167C">
                <w:rPr>
                  <w:rFonts w:eastAsia="Times New Roman"/>
                  <w:b/>
                  <w:bCs/>
                  <w:lang w:val="nl-NL"/>
                </w:rPr>
                <w:lastRenderedPageBreak/>
                <w:delText>Populatie objecttype</w:delText>
              </w:r>
            </w:del>
          </w:p>
        </w:tc>
        <w:tc>
          <w:tcPr>
            <w:tcW w:w="5760" w:type="dxa"/>
            <w:gridSpan w:val="3"/>
            <w:tcBorders>
              <w:top w:val="nil"/>
              <w:left w:val="nil"/>
              <w:bottom w:val="nil"/>
              <w:right w:val="nil"/>
            </w:tcBorders>
          </w:tcPr>
          <w:p w14:paraId="53A45410" w14:textId="77777777" w:rsidR="00BF167C" w:rsidRPr="005561F3" w:rsidDel="00BF167C" w:rsidRDefault="00BF167C" w:rsidP="00B718AE">
            <w:pPr>
              <w:spacing w:after="0" w:line="240" w:lineRule="auto"/>
              <w:rPr>
                <w:del w:id="8338" w:author="Arjan" w:date="2014-11-18T14:51:00Z"/>
                <w:rFonts w:eastAsia="Times New Roman"/>
                <w:lang w:val="nl-NL"/>
              </w:rPr>
            </w:pPr>
            <w:del w:id="8339" w:author="Arjan" w:date="2014-11-18T14:51:00Z">
              <w:r w:rsidRPr="005561F3" w:rsidDel="00BF167C">
                <w:rPr>
                  <w:rFonts w:eastAsia="Times New Roman"/>
                  <w:lang w:val="nl-NL"/>
                </w:rPr>
                <w:delText>Voor alle zaken de bij een zaak betrokkenen die van belang zijn voor het tot een goed einde brengen, de inhoudelijke verantwoording (is de zaak goed afgehandeld), procesverantwoording (is de zaak op de juiste wijze afgehandeld) en/of reconstructie van de zaak.</w:delText>
              </w:r>
            </w:del>
          </w:p>
        </w:tc>
      </w:tr>
      <w:tr w:rsidR="00BF167C" w:rsidRPr="005C14BE" w:rsidDel="00BF167C" w14:paraId="7F3AED9A" w14:textId="77777777" w:rsidTr="00367B3C">
        <w:trPr>
          <w:del w:id="8340" w:author="Arjan" w:date="2014-11-18T14:51:00Z"/>
        </w:trPr>
        <w:tc>
          <w:tcPr>
            <w:tcW w:w="3600" w:type="dxa"/>
            <w:tcBorders>
              <w:top w:val="nil"/>
              <w:left w:val="nil"/>
              <w:bottom w:val="nil"/>
              <w:right w:val="nil"/>
            </w:tcBorders>
          </w:tcPr>
          <w:p w14:paraId="5F4715FE" w14:textId="77777777" w:rsidR="00BF167C" w:rsidRPr="005561F3" w:rsidDel="00BF167C" w:rsidRDefault="00BF167C" w:rsidP="00B718AE">
            <w:pPr>
              <w:spacing w:after="0" w:line="240" w:lineRule="auto"/>
              <w:rPr>
                <w:del w:id="8341" w:author="Arjan" w:date="2014-11-18T14:51:00Z"/>
                <w:rFonts w:eastAsia="Times New Roman"/>
                <w:b/>
                <w:bCs/>
                <w:lang w:val="nl-NL"/>
              </w:rPr>
            </w:pPr>
          </w:p>
        </w:tc>
        <w:tc>
          <w:tcPr>
            <w:tcW w:w="5760" w:type="dxa"/>
            <w:gridSpan w:val="3"/>
            <w:tcBorders>
              <w:top w:val="nil"/>
              <w:left w:val="nil"/>
              <w:bottom w:val="nil"/>
              <w:right w:val="nil"/>
            </w:tcBorders>
          </w:tcPr>
          <w:p w14:paraId="45238891" w14:textId="77777777" w:rsidR="00BF167C" w:rsidRPr="005561F3" w:rsidDel="00BF167C" w:rsidRDefault="00BF167C" w:rsidP="00B718AE">
            <w:pPr>
              <w:spacing w:after="0" w:line="240" w:lineRule="auto"/>
              <w:rPr>
                <w:del w:id="8342" w:author="Arjan" w:date="2014-11-18T14:51:00Z"/>
                <w:rFonts w:eastAsia="Times New Roman"/>
                <w:lang w:val="nl-NL"/>
              </w:rPr>
            </w:pPr>
          </w:p>
        </w:tc>
      </w:tr>
      <w:tr w:rsidR="00BF167C" w14:paraId="2817D1B3" w14:textId="77777777" w:rsidTr="00367B3C">
        <w:tc>
          <w:tcPr>
            <w:tcW w:w="3600" w:type="dxa"/>
            <w:tcBorders>
              <w:top w:val="nil"/>
              <w:left w:val="nil"/>
              <w:bottom w:val="nil"/>
              <w:right w:val="nil"/>
            </w:tcBorders>
          </w:tcPr>
          <w:p w14:paraId="12BA1F5D" w14:textId="77777777" w:rsidR="00BF167C" w:rsidRDefault="00BF167C" w:rsidP="00367B3C">
            <w:pPr>
              <w:spacing w:after="0" w:line="240" w:lineRule="auto"/>
              <w:rPr>
                <w:rFonts w:eastAsia="Times New Roman"/>
                <w:b/>
                <w:bCs/>
              </w:rPr>
            </w:pPr>
            <w:r>
              <w:rPr>
                <w:rFonts w:eastAsia="Times New Roman"/>
                <w:b/>
                <w:bCs/>
              </w:rPr>
              <w:t>Kwaliteitsbegrip objecttype</w:t>
            </w:r>
          </w:p>
        </w:tc>
        <w:tc>
          <w:tcPr>
            <w:tcW w:w="5760" w:type="dxa"/>
            <w:gridSpan w:val="3"/>
            <w:tcBorders>
              <w:top w:val="nil"/>
              <w:left w:val="nil"/>
              <w:bottom w:val="nil"/>
              <w:right w:val="nil"/>
            </w:tcBorders>
          </w:tcPr>
          <w:p w14:paraId="0951F45A" w14:textId="77777777" w:rsidR="00BF167C" w:rsidRDefault="00BF167C" w:rsidP="00367B3C">
            <w:pPr>
              <w:spacing w:after="0" w:line="240" w:lineRule="auto"/>
              <w:rPr>
                <w:rFonts w:eastAsia="Times New Roman"/>
              </w:rPr>
            </w:pPr>
          </w:p>
        </w:tc>
      </w:tr>
      <w:tr w:rsidR="00BF167C" w14:paraId="3FD469C5" w14:textId="77777777" w:rsidTr="00367B3C">
        <w:tc>
          <w:tcPr>
            <w:tcW w:w="3600" w:type="dxa"/>
            <w:tcBorders>
              <w:top w:val="nil"/>
              <w:left w:val="nil"/>
              <w:bottom w:val="nil"/>
              <w:right w:val="nil"/>
            </w:tcBorders>
          </w:tcPr>
          <w:p w14:paraId="34D491ED" w14:textId="77777777" w:rsidR="00BF167C" w:rsidRDefault="00BF167C" w:rsidP="00367B3C">
            <w:pPr>
              <w:spacing w:after="0" w:line="240" w:lineRule="auto"/>
              <w:rPr>
                <w:rFonts w:eastAsia="Times New Roman"/>
                <w:b/>
                <w:bCs/>
              </w:rPr>
            </w:pPr>
          </w:p>
        </w:tc>
        <w:tc>
          <w:tcPr>
            <w:tcW w:w="5760" w:type="dxa"/>
            <w:gridSpan w:val="3"/>
            <w:tcBorders>
              <w:top w:val="nil"/>
              <w:left w:val="nil"/>
              <w:bottom w:val="nil"/>
              <w:right w:val="nil"/>
            </w:tcBorders>
          </w:tcPr>
          <w:p w14:paraId="59EEF907" w14:textId="77777777" w:rsidR="00BF167C" w:rsidRDefault="00BF167C" w:rsidP="00367B3C">
            <w:pPr>
              <w:spacing w:after="0" w:line="240" w:lineRule="auto"/>
              <w:rPr>
                <w:rFonts w:eastAsia="Times New Roman"/>
                <w:b/>
                <w:bCs/>
              </w:rPr>
            </w:pPr>
          </w:p>
        </w:tc>
      </w:tr>
      <w:tr w:rsidR="00BF167C" w14:paraId="335EB4C5" w14:textId="77777777" w:rsidTr="00367B3C">
        <w:tc>
          <w:tcPr>
            <w:tcW w:w="3600" w:type="dxa"/>
            <w:tcBorders>
              <w:top w:val="nil"/>
              <w:left w:val="nil"/>
              <w:bottom w:val="nil"/>
              <w:right w:val="nil"/>
            </w:tcBorders>
          </w:tcPr>
          <w:p w14:paraId="52EA7771" w14:textId="77777777" w:rsidR="00BF167C" w:rsidRDefault="00BF167C" w:rsidP="00367B3C">
            <w:pPr>
              <w:spacing w:after="0" w:line="240" w:lineRule="auto"/>
              <w:rPr>
                <w:rFonts w:ascii="Lucida Sans" w:eastAsia="Times New Roman" w:hAnsi="Lucida Sans" w:cs="Lucida Sans"/>
              </w:rPr>
            </w:pPr>
            <w:bookmarkStart w:id="8343" w:name="BKM_BC3A5A0E_34A5_4964_81A9_F3E1C0AE9FC9"/>
            <w:r>
              <w:rPr>
                <w:rFonts w:eastAsia="Times New Roman"/>
                <w:b/>
                <w:bCs/>
              </w:rPr>
              <w:t>Overzicht Attributen</w:t>
            </w:r>
          </w:p>
        </w:tc>
        <w:tc>
          <w:tcPr>
            <w:tcW w:w="1080" w:type="dxa"/>
            <w:tcBorders>
              <w:top w:val="nil"/>
              <w:left w:val="nil"/>
              <w:bottom w:val="nil"/>
              <w:right w:val="nil"/>
            </w:tcBorders>
          </w:tcPr>
          <w:p w14:paraId="07F511D5" w14:textId="77777777" w:rsidR="00BF167C" w:rsidRDefault="00BF167C" w:rsidP="00367B3C">
            <w:pPr>
              <w:spacing w:after="0" w:line="240" w:lineRule="auto"/>
              <w:rPr>
                <w:rFonts w:ascii="Lucida Sans" w:eastAsia="Times New Roman" w:hAnsi="Lucida Sans" w:cs="Lucida Sans"/>
              </w:rPr>
            </w:pPr>
            <w:r>
              <w:rPr>
                <w:rFonts w:eastAsia="Times New Roman"/>
                <w:i/>
                <w:iCs/>
              </w:rPr>
              <w:t>Code</w:t>
            </w:r>
          </w:p>
        </w:tc>
        <w:tc>
          <w:tcPr>
            <w:tcW w:w="3330" w:type="dxa"/>
            <w:tcBorders>
              <w:top w:val="nil"/>
              <w:left w:val="nil"/>
              <w:bottom w:val="nil"/>
              <w:right w:val="nil"/>
            </w:tcBorders>
          </w:tcPr>
          <w:p w14:paraId="5FB9BB72" w14:textId="77777777" w:rsidR="00BF167C" w:rsidRDefault="00BF167C" w:rsidP="00367B3C">
            <w:pPr>
              <w:spacing w:after="0" w:line="240" w:lineRule="auto"/>
              <w:rPr>
                <w:rFonts w:ascii="Lucida Sans" w:eastAsia="Times New Roman" w:hAnsi="Lucida Sans" w:cs="Lucida Sans"/>
              </w:rPr>
            </w:pPr>
            <w:r>
              <w:rPr>
                <w:rFonts w:eastAsia="Times New Roman"/>
                <w:i/>
                <w:iCs/>
              </w:rPr>
              <w:t>Gegevensnaam</w:t>
            </w:r>
          </w:p>
        </w:tc>
        <w:tc>
          <w:tcPr>
            <w:tcW w:w="1350" w:type="dxa"/>
            <w:tcBorders>
              <w:top w:val="nil"/>
              <w:left w:val="nil"/>
              <w:bottom w:val="nil"/>
              <w:right w:val="nil"/>
            </w:tcBorders>
          </w:tcPr>
          <w:p w14:paraId="7358DE8D" w14:textId="77777777" w:rsidR="00BF167C" w:rsidRDefault="00BF167C" w:rsidP="00367B3C">
            <w:pPr>
              <w:spacing w:after="0" w:line="240" w:lineRule="auto"/>
              <w:rPr>
                <w:rFonts w:ascii="Lucida Sans" w:eastAsia="Times New Roman" w:hAnsi="Lucida Sans" w:cs="Lucida Sans"/>
              </w:rPr>
            </w:pPr>
            <w:r>
              <w:rPr>
                <w:rFonts w:eastAsia="Times New Roman"/>
                <w:i/>
                <w:iCs/>
              </w:rPr>
              <w:t>Herkomst</w:t>
            </w:r>
          </w:p>
        </w:tc>
      </w:tr>
      <w:tr w:rsidR="00BF167C" w14:paraId="616F3BF3" w14:textId="77777777" w:rsidTr="00367B3C">
        <w:tc>
          <w:tcPr>
            <w:tcW w:w="3600" w:type="dxa"/>
            <w:tcBorders>
              <w:top w:val="nil"/>
              <w:left w:val="nil"/>
              <w:bottom w:val="nil"/>
              <w:right w:val="nil"/>
            </w:tcBorders>
          </w:tcPr>
          <w:p w14:paraId="5349B29F"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4D565B6C" w14:textId="77777777" w:rsidR="00BF167C" w:rsidRDefault="00BF167C" w:rsidP="00367B3C">
            <w:pPr>
              <w:spacing w:after="0" w:line="240" w:lineRule="auto"/>
              <w:rPr>
                <w:rFonts w:eastAsia="Times New Roman"/>
              </w:rPr>
            </w:pPr>
            <w:r>
              <w:rPr>
                <w:rFonts w:eastAsia="Times New Roman"/>
              </w:rPr>
              <w:t>0002</w:t>
            </w:r>
          </w:p>
        </w:tc>
        <w:tc>
          <w:tcPr>
            <w:tcW w:w="3330" w:type="dxa"/>
            <w:tcBorders>
              <w:top w:val="nil"/>
              <w:left w:val="nil"/>
              <w:bottom w:val="nil"/>
              <w:right w:val="nil"/>
            </w:tcBorders>
          </w:tcPr>
          <w:p w14:paraId="04FE1A07" w14:textId="77777777" w:rsidR="00BF167C" w:rsidRDefault="00DA5D93" w:rsidP="00367B3C">
            <w:pPr>
              <w:spacing w:after="0" w:line="240" w:lineRule="auto"/>
              <w:rPr>
                <w:rFonts w:eastAsia="Times New Roman"/>
              </w:rPr>
            </w:pPr>
            <w:r>
              <w:fldChar w:fldCharType="begin" w:fldLock="1"/>
            </w:r>
            <w:r w:rsidR="00BF167C">
              <w:instrText xml:space="preserve">MERGEFIELD </w:instrText>
            </w:r>
            <w:r w:rsidR="00BF167C">
              <w:rPr>
                <w:rFonts w:eastAsia="Times New Roman"/>
              </w:rPr>
              <w:instrText>Att.Name</w:instrText>
            </w:r>
            <w:r>
              <w:fldChar w:fldCharType="separate"/>
            </w:r>
            <w:r w:rsidR="00BF167C">
              <w:rPr>
                <w:rFonts w:eastAsia="Times New Roman"/>
              </w:rPr>
              <w:t>Rolomschrijving</w:t>
            </w:r>
            <w:r>
              <w:fldChar w:fldCharType="end"/>
            </w:r>
          </w:p>
        </w:tc>
        <w:tc>
          <w:tcPr>
            <w:tcW w:w="1350" w:type="dxa"/>
            <w:tcBorders>
              <w:top w:val="nil"/>
              <w:left w:val="nil"/>
              <w:bottom w:val="nil"/>
              <w:right w:val="nil"/>
            </w:tcBorders>
          </w:tcPr>
          <w:p w14:paraId="23391F37" w14:textId="77777777" w:rsidR="00BF167C" w:rsidRDefault="00BF167C" w:rsidP="00367B3C">
            <w:pPr>
              <w:spacing w:after="0" w:line="240" w:lineRule="auto"/>
              <w:rPr>
                <w:rFonts w:ascii="Lucida Sans" w:eastAsia="Times New Roman" w:hAnsi="Lucida Sans" w:cs="Lucida Sans"/>
              </w:rPr>
            </w:pPr>
            <w:r>
              <w:rPr>
                <w:rFonts w:ascii="Lucida Sans" w:eastAsia="Times New Roman" w:hAnsi="Lucida Sans" w:cs="Lucida Sans"/>
              </w:rPr>
              <w:t>GFO Zaken 2004</w:t>
            </w:r>
          </w:p>
        </w:tc>
        <w:bookmarkEnd w:id="8343"/>
      </w:tr>
      <w:tr w:rsidR="00BF167C" w14:paraId="604D93F7" w14:textId="77777777" w:rsidTr="00367B3C">
        <w:tc>
          <w:tcPr>
            <w:tcW w:w="3600" w:type="dxa"/>
            <w:tcBorders>
              <w:top w:val="nil"/>
              <w:left w:val="nil"/>
              <w:bottom w:val="nil"/>
              <w:right w:val="nil"/>
            </w:tcBorders>
          </w:tcPr>
          <w:p w14:paraId="035BB13F" w14:textId="77777777" w:rsidR="00BF167C" w:rsidRDefault="00BF167C" w:rsidP="00367B3C">
            <w:pPr>
              <w:spacing w:after="0" w:line="240" w:lineRule="auto"/>
              <w:rPr>
                <w:rFonts w:ascii="Lucida Sans" w:eastAsia="Times New Roman" w:hAnsi="Lucida Sans" w:cs="Lucida Sans"/>
              </w:rPr>
            </w:pPr>
            <w:bookmarkStart w:id="8344" w:name="BKM_936A95BE_EE7B_4a29_87CF_AACFD397E8FD"/>
          </w:p>
        </w:tc>
        <w:tc>
          <w:tcPr>
            <w:tcW w:w="1080" w:type="dxa"/>
            <w:tcBorders>
              <w:top w:val="nil"/>
              <w:left w:val="nil"/>
              <w:bottom w:val="nil"/>
              <w:right w:val="nil"/>
            </w:tcBorders>
          </w:tcPr>
          <w:p w14:paraId="6FAB7ACD"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2092FE2A" w14:textId="77777777" w:rsidR="00BF167C" w:rsidRDefault="00DA5D93" w:rsidP="00367B3C">
            <w:pPr>
              <w:spacing w:after="0" w:line="240" w:lineRule="auto"/>
              <w:rPr>
                <w:rFonts w:eastAsia="Times New Roman"/>
              </w:rPr>
            </w:pPr>
            <w:r>
              <w:fldChar w:fldCharType="begin" w:fldLock="1"/>
            </w:r>
            <w:r w:rsidR="00BF167C">
              <w:instrText xml:space="preserve">MERGEFIELD </w:instrText>
            </w:r>
            <w:r w:rsidR="00BF167C">
              <w:rPr>
                <w:rFonts w:eastAsia="Times New Roman"/>
              </w:rPr>
              <w:instrText>Att.Name</w:instrText>
            </w:r>
            <w:r>
              <w:fldChar w:fldCharType="separate"/>
            </w:r>
            <w:r w:rsidR="00BF167C">
              <w:rPr>
                <w:rFonts w:eastAsia="Times New Roman"/>
              </w:rPr>
              <w:t>Rolomschrijving generiek</w:t>
            </w:r>
            <w:r>
              <w:fldChar w:fldCharType="end"/>
            </w:r>
          </w:p>
        </w:tc>
        <w:tc>
          <w:tcPr>
            <w:tcW w:w="1350" w:type="dxa"/>
            <w:tcBorders>
              <w:top w:val="nil"/>
              <w:left w:val="nil"/>
              <w:bottom w:val="nil"/>
              <w:right w:val="nil"/>
            </w:tcBorders>
          </w:tcPr>
          <w:p w14:paraId="422D561E" w14:textId="77777777" w:rsidR="00BF167C" w:rsidRDefault="00BF167C" w:rsidP="00367B3C">
            <w:pPr>
              <w:spacing w:after="0" w:line="240" w:lineRule="auto"/>
              <w:rPr>
                <w:rFonts w:ascii="Lucida Sans" w:eastAsia="Times New Roman" w:hAnsi="Lucida Sans" w:cs="Lucida Sans"/>
              </w:rPr>
            </w:pPr>
            <w:r>
              <w:rPr>
                <w:rFonts w:ascii="Lucida Sans" w:eastAsia="Times New Roman" w:hAnsi="Lucida Sans" w:cs="Lucida Sans"/>
              </w:rPr>
              <w:t>KING</w:t>
            </w:r>
          </w:p>
        </w:tc>
        <w:bookmarkEnd w:id="8344"/>
      </w:tr>
      <w:tr w:rsidR="00BF167C" w14:paraId="7A948262" w14:textId="77777777" w:rsidTr="00367B3C">
        <w:tc>
          <w:tcPr>
            <w:tcW w:w="3600" w:type="dxa"/>
            <w:tcBorders>
              <w:top w:val="nil"/>
              <w:left w:val="nil"/>
              <w:bottom w:val="nil"/>
              <w:right w:val="nil"/>
            </w:tcBorders>
          </w:tcPr>
          <w:p w14:paraId="1B32471F" w14:textId="77777777" w:rsidR="00BF167C" w:rsidRDefault="00BF167C" w:rsidP="00367B3C">
            <w:pPr>
              <w:spacing w:after="0" w:line="240" w:lineRule="auto"/>
              <w:rPr>
                <w:rFonts w:ascii="Lucida Sans" w:eastAsia="Times New Roman" w:hAnsi="Lucida Sans" w:cs="Lucida Sans"/>
              </w:rPr>
            </w:pPr>
            <w:bookmarkStart w:id="8345" w:name="BKM_8FB12A63_BE9F_457e_9B98_B110A6CE7927"/>
          </w:p>
        </w:tc>
        <w:tc>
          <w:tcPr>
            <w:tcW w:w="1080" w:type="dxa"/>
            <w:tcBorders>
              <w:top w:val="nil"/>
              <w:left w:val="nil"/>
              <w:bottom w:val="nil"/>
              <w:right w:val="nil"/>
            </w:tcBorders>
          </w:tcPr>
          <w:p w14:paraId="72DF2250" w14:textId="77777777" w:rsidR="00BF167C" w:rsidRDefault="00BF167C" w:rsidP="00367B3C">
            <w:pPr>
              <w:spacing w:after="0" w:line="240" w:lineRule="auto"/>
              <w:rPr>
                <w:rFonts w:eastAsia="Times New Roman"/>
              </w:rPr>
            </w:pPr>
            <w:r>
              <w:rPr>
                <w:rFonts w:eastAsia="Times New Roman"/>
              </w:rPr>
              <w:t>0003</w:t>
            </w:r>
          </w:p>
        </w:tc>
        <w:tc>
          <w:tcPr>
            <w:tcW w:w="3330" w:type="dxa"/>
            <w:tcBorders>
              <w:top w:val="nil"/>
              <w:left w:val="nil"/>
              <w:bottom w:val="nil"/>
              <w:right w:val="nil"/>
            </w:tcBorders>
          </w:tcPr>
          <w:p w14:paraId="75343DC9" w14:textId="77777777" w:rsidR="00BF167C" w:rsidRDefault="00DA5D93" w:rsidP="00367B3C">
            <w:pPr>
              <w:spacing w:after="0" w:line="240" w:lineRule="auto"/>
              <w:rPr>
                <w:rFonts w:eastAsia="Times New Roman"/>
              </w:rPr>
            </w:pPr>
            <w:r>
              <w:fldChar w:fldCharType="begin" w:fldLock="1"/>
            </w:r>
            <w:r w:rsidR="00BF167C">
              <w:instrText xml:space="preserve">MERGEFIELD </w:instrText>
            </w:r>
            <w:r w:rsidR="00BF167C">
              <w:rPr>
                <w:rFonts w:eastAsia="Times New Roman"/>
              </w:rPr>
              <w:instrText>Att.Name</w:instrText>
            </w:r>
            <w:r>
              <w:fldChar w:fldCharType="separate"/>
            </w:r>
            <w:r w:rsidR="00BF167C">
              <w:rPr>
                <w:rFonts w:eastAsia="Times New Roman"/>
              </w:rPr>
              <w:t>Roltoelichting</w:t>
            </w:r>
            <w:r>
              <w:fldChar w:fldCharType="end"/>
            </w:r>
          </w:p>
        </w:tc>
        <w:tc>
          <w:tcPr>
            <w:tcW w:w="1350" w:type="dxa"/>
            <w:tcBorders>
              <w:top w:val="nil"/>
              <w:left w:val="nil"/>
              <w:bottom w:val="nil"/>
              <w:right w:val="nil"/>
            </w:tcBorders>
          </w:tcPr>
          <w:p w14:paraId="7033496B" w14:textId="77777777" w:rsidR="00BF167C" w:rsidRDefault="00BF167C" w:rsidP="00367B3C">
            <w:pPr>
              <w:spacing w:after="0" w:line="240" w:lineRule="auto"/>
              <w:rPr>
                <w:rFonts w:ascii="Lucida Sans" w:eastAsia="Times New Roman" w:hAnsi="Lucida Sans" w:cs="Lucida Sans"/>
              </w:rPr>
            </w:pPr>
            <w:r>
              <w:rPr>
                <w:rFonts w:ascii="Lucida Sans" w:eastAsia="Times New Roman" w:hAnsi="Lucida Sans" w:cs="Lucida Sans"/>
              </w:rPr>
              <w:t>GFO Zaken 2004</w:t>
            </w:r>
          </w:p>
        </w:tc>
        <w:bookmarkEnd w:id="8345"/>
      </w:tr>
      <w:tr w:rsidR="00BF167C" w14:paraId="40C59281" w14:textId="77777777" w:rsidTr="00367B3C">
        <w:trPr>
          <w:ins w:id="8346" w:author="Arjan" w:date="2014-09-08T22:44:00Z"/>
        </w:trPr>
        <w:tc>
          <w:tcPr>
            <w:tcW w:w="3600" w:type="dxa"/>
            <w:tcBorders>
              <w:top w:val="nil"/>
              <w:left w:val="nil"/>
              <w:bottom w:val="nil"/>
              <w:right w:val="nil"/>
            </w:tcBorders>
          </w:tcPr>
          <w:p w14:paraId="2E5AD4D3" w14:textId="77777777" w:rsidR="00BF167C" w:rsidRDefault="00BF167C" w:rsidP="00367B3C">
            <w:pPr>
              <w:spacing w:after="0" w:line="240" w:lineRule="auto"/>
              <w:rPr>
                <w:ins w:id="8347" w:author="Arjan" w:date="2014-09-08T22:44:00Z"/>
                <w:rFonts w:ascii="Lucida Sans" w:eastAsia="Times New Roman" w:hAnsi="Lucida Sans" w:cs="Lucida Sans"/>
              </w:rPr>
            </w:pPr>
          </w:p>
        </w:tc>
        <w:tc>
          <w:tcPr>
            <w:tcW w:w="1080" w:type="dxa"/>
            <w:tcBorders>
              <w:top w:val="nil"/>
              <w:left w:val="nil"/>
              <w:bottom w:val="nil"/>
              <w:right w:val="nil"/>
            </w:tcBorders>
          </w:tcPr>
          <w:p w14:paraId="6DA379CB" w14:textId="77777777" w:rsidR="00BF167C" w:rsidRDefault="00BF167C" w:rsidP="00367B3C">
            <w:pPr>
              <w:spacing w:after="0" w:line="240" w:lineRule="auto"/>
              <w:rPr>
                <w:ins w:id="8348" w:author="Arjan" w:date="2014-09-08T22:44:00Z"/>
                <w:rFonts w:eastAsia="Times New Roman"/>
              </w:rPr>
            </w:pPr>
          </w:p>
        </w:tc>
        <w:tc>
          <w:tcPr>
            <w:tcW w:w="3330" w:type="dxa"/>
            <w:tcBorders>
              <w:top w:val="nil"/>
              <w:left w:val="nil"/>
              <w:bottom w:val="nil"/>
              <w:right w:val="nil"/>
            </w:tcBorders>
          </w:tcPr>
          <w:p w14:paraId="3384441A" w14:textId="77777777" w:rsidR="00BF167C" w:rsidRDefault="00DA5D93" w:rsidP="00367B3C">
            <w:pPr>
              <w:spacing w:after="0" w:line="240" w:lineRule="auto"/>
              <w:rPr>
                <w:ins w:id="8349" w:author="Arjan" w:date="2014-09-08T22:44:00Z"/>
              </w:rPr>
            </w:pPr>
            <w:ins w:id="8350" w:author="Arjan" w:date="2014-09-08T22:44:00Z">
              <w:r w:rsidRPr="0015040A">
                <w:rPr>
                  <w:rFonts w:ascii="Arial" w:hAnsi="Arial" w:cs="Arial"/>
                  <w:sz w:val="20"/>
                  <w:szCs w:val="20"/>
                  <w:lang w:val="en-AU"/>
                </w:rPr>
                <w:fldChar w:fldCharType="begin" w:fldLock="1"/>
              </w:r>
              <w:r w:rsidR="00BF167C" w:rsidRPr="0015040A">
                <w:rPr>
                  <w:rFonts w:ascii="Arial" w:hAnsi="Arial" w:cs="Arial"/>
                  <w:sz w:val="20"/>
                  <w:szCs w:val="20"/>
                  <w:lang w:val="en-AU"/>
                </w:rPr>
                <w:instrText xml:space="preserve">MERGEFIELD </w:instrText>
              </w:r>
              <w:r w:rsidR="00BF167C" w:rsidRPr="0015040A">
                <w:rPr>
                  <w:rFonts w:ascii="Arial" w:eastAsia="Times New Roman" w:hAnsi="Arial" w:cs="Arial"/>
                  <w:color w:val="000000"/>
                  <w:sz w:val="20"/>
                  <w:szCs w:val="20"/>
                </w:rPr>
                <w:instrText>Att.Name</w:instrText>
              </w:r>
              <w:r w:rsidRPr="0015040A">
                <w:rPr>
                  <w:rFonts w:ascii="Arial" w:hAnsi="Arial" w:cs="Arial"/>
                  <w:sz w:val="20"/>
                  <w:szCs w:val="20"/>
                  <w:lang w:val="en-AU"/>
                </w:rPr>
                <w:fldChar w:fldCharType="separate"/>
              </w:r>
              <w:r w:rsidR="00BF167C" w:rsidRPr="0015040A">
                <w:rPr>
                  <w:rFonts w:ascii="Arial" w:eastAsia="Times New Roman" w:hAnsi="Arial" w:cs="Arial"/>
                  <w:color w:val="000000"/>
                  <w:sz w:val="20"/>
                  <w:szCs w:val="20"/>
                </w:rPr>
                <w:t xml:space="preserve">Indicatie </w:t>
              </w:r>
              <w:r w:rsidR="00BF167C">
                <w:rPr>
                  <w:rFonts w:ascii="Arial" w:eastAsia="Times New Roman" w:hAnsi="Arial" w:cs="Arial"/>
                  <w:color w:val="000000"/>
                  <w:sz w:val="20"/>
                  <w:szCs w:val="20"/>
                </w:rPr>
                <w:t>machtiging</w:t>
              </w:r>
              <w:r w:rsidRPr="0015040A">
                <w:rPr>
                  <w:rFonts w:ascii="Arial" w:hAnsi="Arial" w:cs="Arial"/>
                  <w:sz w:val="20"/>
                  <w:szCs w:val="20"/>
                  <w:lang w:val="en-AU"/>
                </w:rPr>
                <w:fldChar w:fldCharType="end"/>
              </w:r>
            </w:ins>
          </w:p>
        </w:tc>
        <w:tc>
          <w:tcPr>
            <w:tcW w:w="1350" w:type="dxa"/>
            <w:tcBorders>
              <w:top w:val="nil"/>
              <w:left w:val="nil"/>
              <w:bottom w:val="nil"/>
              <w:right w:val="nil"/>
            </w:tcBorders>
          </w:tcPr>
          <w:p w14:paraId="74356DE3" w14:textId="77777777" w:rsidR="00BF167C" w:rsidRDefault="00BF167C" w:rsidP="00367B3C">
            <w:pPr>
              <w:spacing w:after="0" w:line="240" w:lineRule="auto"/>
              <w:rPr>
                <w:ins w:id="8351" w:author="Arjan" w:date="2014-09-08T22:44:00Z"/>
                <w:rFonts w:ascii="Lucida Sans" w:eastAsia="Times New Roman" w:hAnsi="Lucida Sans" w:cs="Lucida Sans"/>
              </w:rPr>
            </w:pPr>
            <w:ins w:id="8352" w:author="Arjan" w:date="2014-09-08T22:44:00Z">
              <w:r>
                <w:rPr>
                  <w:rFonts w:ascii="Lucida Sans" w:eastAsia="Times New Roman" w:hAnsi="Lucida Sans" w:cs="Lucida Sans"/>
                </w:rPr>
                <w:t>KING</w:t>
              </w:r>
            </w:ins>
          </w:p>
        </w:tc>
      </w:tr>
      <w:tr w:rsidR="00BF167C" w14:paraId="4F9C11C6" w14:textId="77777777" w:rsidTr="00367B3C">
        <w:tc>
          <w:tcPr>
            <w:tcW w:w="3600" w:type="dxa"/>
            <w:tcBorders>
              <w:top w:val="nil"/>
              <w:left w:val="nil"/>
              <w:bottom w:val="nil"/>
              <w:right w:val="nil"/>
            </w:tcBorders>
          </w:tcPr>
          <w:p w14:paraId="76922E36" w14:textId="77777777" w:rsidR="00BF167C" w:rsidRDefault="00BF167C" w:rsidP="00367B3C">
            <w:pPr>
              <w:spacing w:after="0" w:line="240" w:lineRule="auto"/>
              <w:rPr>
                <w:rFonts w:ascii="Lucida Sans" w:eastAsia="Times New Roman" w:hAnsi="Lucida Sans" w:cs="Lucida Sans"/>
              </w:rPr>
            </w:pPr>
            <w:bookmarkStart w:id="8353" w:name="BKM_E6804EDA_3B9D_46eb_858B_A5F36DCCC22C"/>
          </w:p>
        </w:tc>
        <w:tc>
          <w:tcPr>
            <w:tcW w:w="1080" w:type="dxa"/>
            <w:tcBorders>
              <w:top w:val="nil"/>
              <w:left w:val="nil"/>
              <w:bottom w:val="nil"/>
              <w:right w:val="nil"/>
            </w:tcBorders>
          </w:tcPr>
          <w:p w14:paraId="6103B52B"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664A0DA8" w14:textId="77777777" w:rsidR="00BF167C" w:rsidRDefault="00DA5D93" w:rsidP="00367B3C">
            <w:pPr>
              <w:spacing w:after="0" w:line="240" w:lineRule="auto"/>
              <w:rPr>
                <w:rFonts w:eastAsia="Times New Roman"/>
              </w:rPr>
            </w:pPr>
            <w:r>
              <w:fldChar w:fldCharType="begin" w:fldLock="1"/>
            </w:r>
            <w:r w:rsidR="00BF167C">
              <w:instrText xml:space="preserve">MERGEFIELD </w:instrText>
            </w:r>
            <w:r w:rsidR="00BF167C">
              <w:rPr>
                <w:rFonts w:eastAsia="Times New Roman"/>
              </w:rPr>
              <w:instrText>Att.Name</w:instrText>
            </w:r>
            <w:r>
              <w:fldChar w:fldCharType="separate"/>
            </w:r>
            <w:r w:rsidR="00BF167C">
              <w:rPr>
                <w:rFonts w:eastAsia="Times New Roman"/>
              </w:rPr>
              <w:t>Contactpersoon</w:t>
            </w:r>
            <w:r>
              <w:fldChar w:fldCharType="end"/>
            </w:r>
          </w:p>
        </w:tc>
        <w:tc>
          <w:tcPr>
            <w:tcW w:w="1350" w:type="dxa"/>
            <w:tcBorders>
              <w:top w:val="nil"/>
              <w:left w:val="nil"/>
              <w:bottom w:val="nil"/>
              <w:right w:val="nil"/>
            </w:tcBorders>
          </w:tcPr>
          <w:p w14:paraId="41FADA78" w14:textId="77777777" w:rsidR="00BF167C" w:rsidRDefault="00BF167C" w:rsidP="00367B3C">
            <w:pPr>
              <w:spacing w:after="0" w:line="240" w:lineRule="auto"/>
              <w:rPr>
                <w:rFonts w:ascii="Lucida Sans" w:eastAsia="Times New Roman" w:hAnsi="Lucida Sans" w:cs="Lucida Sans"/>
              </w:rPr>
            </w:pPr>
            <w:r>
              <w:rPr>
                <w:rFonts w:ascii="Lucida Sans" w:eastAsia="Times New Roman" w:hAnsi="Lucida Sans" w:cs="Lucida Sans"/>
              </w:rPr>
              <w:t>KING</w:t>
            </w:r>
          </w:p>
        </w:tc>
        <w:bookmarkEnd w:id="8353"/>
      </w:tr>
      <w:tr w:rsidR="00BF167C" w14:paraId="69D66BDA" w14:textId="77777777" w:rsidTr="00367B3C">
        <w:tc>
          <w:tcPr>
            <w:tcW w:w="3600" w:type="dxa"/>
            <w:tcBorders>
              <w:top w:val="nil"/>
              <w:left w:val="nil"/>
              <w:bottom w:val="nil"/>
              <w:right w:val="nil"/>
            </w:tcBorders>
          </w:tcPr>
          <w:p w14:paraId="3162AD26"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31996AF0"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65A854BF" w14:textId="77777777" w:rsidR="00BF167C" w:rsidRDefault="00BF167C" w:rsidP="00367B3C">
            <w:pPr>
              <w:spacing w:after="0" w:line="240" w:lineRule="auto"/>
            </w:pPr>
            <w:r>
              <w:t>- Contactpersoonnaam</w:t>
            </w:r>
          </w:p>
        </w:tc>
        <w:tc>
          <w:tcPr>
            <w:tcW w:w="1350" w:type="dxa"/>
            <w:tcBorders>
              <w:top w:val="nil"/>
              <w:left w:val="nil"/>
              <w:bottom w:val="nil"/>
              <w:right w:val="nil"/>
            </w:tcBorders>
          </w:tcPr>
          <w:p w14:paraId="05C8223F" w14:textId="77777777" w:rsidR="00BF167C" w:rsidRDefault="00BF167C" w:rsidP="00367B3C">
            <w:pPr>
              <w:spacing w:after="0" w:line="240" w:lineRule="auto"/>
              <w:rPr>
                <w:rFonts w:ascii="Lucida Sans" w:eastAsia="Times New Roman" w:hAnsi="Lucida Sans" w:cs="Lucida Sans"/>
              </w:rPr>
            </w:pPr>
          </w:p>
        </w:tc>
      </w:tr>
      <w:tr w:rsidR="00BF167C" w14:paraId="03498F16" w14:textId="77777777" w:rsidTr="00367B3C">
        <w:tc>
          <w:tcPr>
            <w:tcW w:w="3600" w:type="dxa"/>
            <w:tcBorders>
              <w:top w:val="nil"/>
              <w:left w:val="nil"/>
              <w:bottom w:val="nil"/>
              <w:right w:val="nil"/>
            </w:tcBorders>
          </w:tcPr>
          <w:p w14:paraId="61F48766"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7CFB41E5"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4E1BF955" w14:textId="77777777" w:rsidR="00BF167C" w:rsidRDefault="00BF167C" w:rsidP="00367B3C">
            <w:pPr>
              <w:spacing w:after="0" w:line="240" w:lineRule="auto"/>
            </w:pPr>
            <w:r>
              <w:t>- Contactpersoon functie</w:t>
            </w:r>
          </w:p>
        </w:tc>
        <w:tc>
          <w:tcPr>
            <w:tcW w:w="1350" w:type="dxa"/>
            <w:tcBorders>
              <w:top w:val="nil"/>
              <w:left w:val="nil"/>
              <w:bottom w:val="nil"/>
              <w:right w:val="nil"/>
            </w:tcBorders>
          </w:tcPr>
          <w:p w14:paraId="2239178F" w14:textId="77777777" w:rsidR="00BF167C" w:rsidRDefault="00BF167C" w:rsidP="00367B3C">
            <w:pPr>
              <w:spacing w:after="0" w:line="240" w:lineRule="auto"/>
              <w:rPr>
                <w:rFonts w:ascii="Lucida Sans" w:eastAsia="Times New Roman" w:hAnsi="Lucida Sans" w:cs="Lucida Sans"/>
              </w:rPr>
            </w:pPr>
          </w:p>
        </w:tc>
      </w:tr>
      <w:tr w:rsidR="00BF167C" w14:paraId="48C2420D" w14:textId="77777777" w:rsidTr="00367B3C">
        <w:tc>
          <w:tcPr>
            <w:tcW w:w="3600" w:type="dxa"/>
            <w:tcBorders>
              <w:top w:val="nil"/>
              <w:left w:val="nil"/>
              <w:bottom w:val="nil"/>
              <w:right w:val="nil"/>
            </w:tcBorders>
          </w:tcPr>
          <w:p w14:paraId="3802F311"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6433B63B"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2EE2EB39" w14:textId="77777777" w:rsidR="00BF167C" w:rsidRDefault="00BF167C" w:rsidP="00367B3C">
            <w:pPr>
              <w:spacing w:after="0" w:line="240" w:lineRule="auto"/>
            </w:pPr>
            <w:r>
              <w:t>- Contactpersoon telefoonnummer</w:t>
            </w:r>
          </w:p>
        </w:tc>
        <w:tc>
          <w:tcPr>
            <w:tcW w:w="1350" w:type="dxa"/>
            <w:tcBorders>
              <w:top w:val="nil"/>
              <w:left w:val="nil"/>
              <w:bottom w:val="nil"/>
              <w:right w:val="nil"/>
            </w:tcBorders>
          </w:tcPr>
          <w:p w14:paraId="5266B1DD" w14:textId="77777777" w:rsidR="00BF167C" w:rsidRDefault="00BF167C" w:rsidP="00367B3C">
            <w:pPr>
              <w:spacing w:after="0" w:line="240" w:lineRule="auto"/>
              <w:rPr>
                <w:rFonts w:ascii="Lucida Sans" w:eastAsia="Times New Roman" w:hAnsi="Lucida Sans" w:cs="Lucida Sans"/>
              </w:rPr>
            </w:pPr>
          </w:p>
        </w:tc>
      </w:tr>
      <w:tr w:rsidR="00BF167C" w14:paraId="675B9C69" w14:textId="77777777" w:rsidTr="00367B3C">
        <w:tc>
          <w:tcPr>
            <w:tcW w:w="3600" w:type="dxa"/>
            <w:tcBorders>
              <w:top w:val="nil"/>
              <w:left w:val="nil"/>
              <w:bottom w:val="nil"/>
              <w:right w:val="nil"/>
            </w:tcBorders>
          </w:tcPr>
          <w:p w14:paraId="5F6CD399"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6CFE7D7B"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7A20BCE9" w14:textId="77777777" w:rsidR="00BF167C" w:rsidRDefault="00BF167C" w:rsidP="00367B3C">
            <w:pPr>
              <w:spacing w:after="0" w:line="240" w:lineRule="auto"/>
            </w:pPr>
            <w:r>
              <w:t>- Contactpersoon emailadres</w:t>
            </w:r>
          </w:p>
        </w:tc>
        <w:tc>
          <w:tcPr>
            <w:tcW w:w="1350" w:type="dxa"/>
            <w:tcBorders>
              <w:top w:val="nil"/>
              <w:left w:val="nil"/>
              <w:bottom w:val="nil"/>
              <w:right w:val="nil"/>
            </w:tcBorders>
          </w:tcPr>
          <w:p w14:paraId="54FC1FC5" w14:textId="77777777" w:rsidR="00BF167C" w:rsidRDefault="00BF167C" w:rsidP="00367B3C">
            <w:pPr>
              <w:spacing w:after="0" w:line="240" w:lineRule="auto"/>
              <w:rPr>
                <w:rFonts w:ascii="Lucida Sans" w:eastAsia="Times New Roman" w:hAnsi="Lucida Sans" w:cs="Lucida Sans"/>
              </w:rPr>
            </w:pPr>
          </w:p>
        </w:tc>
      </w:tr>
      <w:tr w:rsidR="00BF167C" w14:paraId="0330C6C6" w14:textId="77777777" w:rsidTr="00367B3C">
        <w:tc>
          <w:tcPr>
            <w:tcW w:w="3600" w:type="dxa"/>
            <w:tcBorders>
              <w:top w:val="nil"/>
              <w:left w:val="nil"/>
              <w:bottom w:val="nil"/>
              <w:right w:val="nil"/>
            </w:tcBorders>
          </w:tcPr>
          <w:p w14:paraId="408C4BCD" w14:textId="77777777" w:rsidR="00BF167C" w:rsidRDefault="00BF167C" w:rsidP="00367B3C">
            <w:pPr>
              <w:spacing w:after="0" w:line="240" w:lineRule="auto"/>
              <w:rPr>
                <w:rFonts w:ascii="Lucida Sans" w:eastAsia="Times New Roman" w:hAnsi="Lucida Sans" w:cs="Lucida Sans"/>
              </w:rPr>
            </w:pPr>
            <w:bookmarkStart w:id="8354" w:name="BKM_75DED149_6BB3_44ba_AF19_C14EA48C3AFE"/>
          </w:p>
        </w:tc>
        <w:tc>
          <w:tcPr>
            <w:tcW w:w="1080" w:type="dxa"/>
            <w:tcBorders>
              <w:top w:val="nil"/>
              <w:left w:val="nil"/>
              <w:bottom w:val="nil"/>
              <w:right w:val="nil"/>
            </w:tcBorders>
          </w:tcPr>
          <w:p w14:paraId="6144C146"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25B79769" w14:textId="77777777" w:rsidR="00BF167C" w:rsidRDefault="00DA5D93" w:rsidP="007D0030">
            <w:pPr>
              <w:spacing w:after="0" w:line="240" w:lineRule="auto"/>
              <w:rPr>
                <w:rFonts w:eastAsia="Times New Roman"/>
              </w:rPr>
            </w:pPr>
            <w:ins w:id="8355" w:author="Arjan" w:date="2014-11-18T14:35:00Z">
              <w:r>
                <w:rPr>
                  <w:szCs w:val="24"/>
                </w:rPr>
                <w:fldChar w:fldCharType="begin" w:fldLock="1"/>
              </w:r>
              <w:r w:rsidR="00BF167C">
                <w:rPr>
                  <w:szCs w:val="24"/>
                </w:rPr>
                <w:instrText xml:space="preserve">MERGEFIELD </w:instrText>
              </w:r>
              <w:r w:rsidR="00BF167C">
                <w:rPr>
                  <w:rFonts w:ascii="Calibri" w:eastAsia="Times New Roman" w:hAnsi="Calibri"/>
                  <w:szCs w:val="24"/>
                  <w:lang w:val="nl-NL"/>
                </w:rPr>
                <w:instrText>Element.Name</w:instrText>
              </w:r>
              <w:r>
                <w:rPr>
                  <w:szCs w:val="24"/>
                </w:rPr>
                <w:fldChar w:fldCharType="separate"/>
              </w:r>
              <w:r w:rsidR="00BF167C">
                <w:rPr>
                  <w:rFonts w:ascii="Calibri" w:eastAsia="Times New Roman" w:hAnsi="Calibri"/>
                  <w:szCs w:val="24"/>
                  <w:lang w:val="nl-NL"/>
                </w:rPr>
                <w:t xml:space="preserve">Afwijkend binnenlands correspondentieadres </w:t>
              </w:r>
              <w:r>
                <w:rPr>
                  <w:szCs w:val="24"/>
                </w:rPr>
                <w:fldChar w:fldCharType="end"/>
              </w:r>
            </w:ins>
          </w:p>
        </w:tc>
        <w:tc>
          <w:tcPr>
            <w:tcW w:w="1350" w:type="dxa"/>
            <w:tcBorders>
              <w:top w:val="nil"/>
              <w:left w:val="nil"/>
              <w:bottom w:val="nil"/>
              <w:right w:val="nil"/>
            </w:tcBorders>
          </w:tcPr>
          <w:p w14:paraId="0F387016" w14:textId="77777777" w:rsidR="00BF167C" w:rsidRDefault="00BF167C" w:rsidP="00367B3C">
            <w:pPr>
              <w:spacing w:after="0" w:line="240" w:lineRule="auto"/>
              <w:rPr>
                <w:rFonts w:ascii="Lucida Sans" w:eastAsia="Times New Roman" w:hAnsi="Lucida Sans" w:cs="Lucida Sans"/>
              </w:rPr>
            </w:pPr>
            <w:ins w:id="8356" w:author="Arjan" w:date="2014-11-18T14:35:00Z">
              <w:r>
                <w:rPr>
                  <w:rFonts w:ascii="Lucida Sans" w:eastAsia="Times New Roman" w:hAnsi="Lucida Sans" w:cs="Lucida Sans"/>
                </w:rPr>
                <w:t>KING</w:t>
              </w:r>
            </w:ins>
          </w:p>
        </w:tc>
        <w:bookmarkEnd w:id="8354"/>
      </w:tr>
      <w:tr w:rsidR="00BF167C" w14:paraId="77E96DA4" w14:textId="77777777" w:rsidTr="00367B3C">
        <w:tc>
          <w:tcPr>
            <w:tcW w:w="3600" w:type="dxa"/>
            <w:tcBorders>
              <w:top w:val="nil"/>
              <w:left w:val="nil"/>
              <w:bottom w:val="nil"/>
              <w:right w:val="nil"/>
            </w:tcBorders>
          </w:tcPr>
          <w:p w14:paraId="0146580D"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02AC8E18"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30D3EF01" w14:textId="77777777" w:rsidR="00BF167C" w:rsidRDefault="00BF167C" w:rsidP="00367B3C">
            <w:pPr>
              <w:spacing w:after="0" w:line="240" w:lineRule="auto"/>
              <w:rPr>
                <w:szCs w:val="24"/>
              </w:rPr>
            </w:pPr>
            <w:r>
              <w:rPr>
                <w:szCs w:val="24"/>
              </w:rPr>
              <w:t xml:space="preserve">- </w:t>
            </w:r>
            <w:ins w:id="8357" w:author="Arjan" w:date="2014-11-18T14:36:00Z">
              <w:r w:rsidR="00DA5D93">
                <w:rPr>
                  <w:szCs w:val="24"/>
                </w:rPr>
                <w:fldChar w:fldCharType="begin" w:fldLock="1"/>
              </w:r>
              <w:r>
                <w:rPr>
                  <w:szCs w:val="24"/>
                </w:rPr>
                <w:instrText xml:space="preserve">MERGEFIELD </w:instrText>
              </w:r>
              <w:r>
                <w:rPr>
                  <w:rFonts w:ascii="Calibri" w:eastAsia="Times New Roman" w:hAnsi="Calibri"/>
                  <w:color w:val="0F0F0F"/>
                  <w:szCs w:val="24"/>
                  <w:lang w:val="nl-NL"/>
                </w:rPr>
                <w:instrText>Att.Name</w:instrText>
              </w:r>
              <w:r w:rsidR="00DA5D93">
                <w:rPr>
                  <w:szCs w:val="24"/>
                </w:rPr>
                <w:fldChar w:fldCharType="separate"/>
              </w:r>
              <w:r>
                <w:rPr>
                  <w:rFonts w:ascii="Calibri" w:eastAsia="Times New Roman" w:hAnsi="Calibri"/>
                  <w:color w:val="0F0F0F"/>
                  <w:szCs w:val="24"/>
                  <w:lang w:val="nl-NL"/>
                </w:rPr>
                <w:t>Huisnummer</w:t>
              </w:r>
              <w:r w:rsidR="00DA5D93">
                <w:rPr>
                  <w:szCs w:val="24"/>
                </w:rPr>
                <w:fldChar w:fldCharType="end"/>
              </w:r>
            </w:ins>
          </w:p>
        </w:tc>
        <w:tc>
          <w:tcPr>
            <w:tcW w:w="1350" w:type="dxa"/>
            <w:tcBorders>
              <w:top w:val="nil"/>
              <w:left w:val="nil"/>
              <w:bottom w:val="nil"/>
              <w:right w:val="nil"/>
            </w:tcBorders>
          </w:tcPr>
          <w:p w14:paraId="4D84BA3C" w14:textId="77777777" w:rsidR="00BF167C" w:rsidRDefault="00BF167C" w:rsidP="00367B3C">
            <w:pPr>
              <w:spacing w:after="0" w:line="240" w:lineRule="auto"/>
              <w:rPr>
                <w:rFonts w:ascii="Lucida Sans" w:eastAsia="Times New Roman" w:hAnsi="Lucida Sans" w:cs="Lucida Sans"/>
              </w:rPr>
            </w:pPr>
          </w:p>
        </w:tc>
      </w:tr>
      <w:tr w:rsidR="00BF167C" w14:paraId="25187C7E" w14:textId="77777777" w:rsidTr="00367B3C">
        <w:tc>
          <w:tcPr>
            <w:tcW w:w="3600" w:type="dxa"/>
            <w:tcBorders>
              <w:top w:val="nil"/>
              <w:left w:val="nil"/>
              <w:bottom w:val="nil"/>
              <w:right w:val="nil"/>
            </w:tcBorders>
          </w:tcPr>
          <w:p w14:paraId="51202D01"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5A6B6617"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65385B51" w14:textId="77777777" w:rsidR="00BF167C" w:rsidRDefault="00BF167C" w:rsidP="00367B3C">
            <w:pPr>
              <w:spacing w:after="0" w:line="240" w:lineRule="auto"/>
              <w:rPr>
                <w:szCs w:val="24"/>
              </w:rPr>
            </w:pPr>
            <w:ins w:id="8358" w:author="Arjan" w:date="2014-11-18T14:36:00Z">
              <w:r>
                <w:rPr>
                  <w:szCs w:val="24"/>
                </w:rPr>
                <w:t xml:space="preserve">- </w:t>
              </w:r>
              <w:r w:rsidR="00DA5D93">
                <w:rPr>
                  <w:szCs w:val="24"/>
                </w:rPr>
                <w:fldChar w:fldCharType="begin" w:fldLock="1"/>
              </w:r>
              <w:r>
                <w:rPr>
                  <w:szCs w:val="24"/>
                </w:rPr>
                <w:instrText xml:space="preserve">MERGEFIELD </w:instrText>
              </w:r>
              <w:r>
                <w:rPr>
                  <w:rFonts w:ascii="Calibri" w:eastAsia="Times New Roman" w:hAnsi="Calibri"/>
                  <w:color w:val="0F0F0F"/>
                  <w:szCs w:val="24"/>
                  <w:lang w:val="nl-NL"/>
                </w:rPr>
                <w:instrText>Att.Name</w:instrText>
              </w:r>
              <w:r w:rsidR="00DA5D93">
                <w:rPr>
                  <w:szCs w:val="24"/>
                </w:rPr>
                <w:fldChar w:fldCharType="separate"/>
              </w:r>
              <w:r>
                <w:rPr>
                  <w:rFonts w:ascii="Calibri" w:eastAsia="Times New Roman" w:hAnsi="Calibri"/>
                  <w:color w:val="0F0F0F"/>
                  <w:szCs w:val="24"/>
                  <w:lang w:val="nl-NL"/>
                </w:rPr>
                <w:t>Huisletter</w:t>
              </w:r>
              <w:r w:rsidR="00DA5D93">
                <w:rPr>
                  <w:szCs w:val="24"/>
                </w:rPr>
                <w:fldChar w:fldCharType="end"/>
              </w:r>
            </w:ins>
          </w:p>
        </w:tc>
        <w:tc>
          <w:tcPr>
            <w:tcW w:w="1350" w:type="dxa"/>
            <w:tcBorders>
              <w:top w:val="nil"/>
              <w:left w:val="nil"/>
              <w:bottom w:val="nil"/>
              <w:right w:val="nil"/>
            </w:tcBorders>
          </w:tcPr>
          <w:p w14:paraId="3E141FE5" w14:textId="77777777" w:rsidR="00BF167C" w:rsidRDefault="00BF167C" w:rsidP="00367B3C">
            <w:pPr>
              <w:spacing w:after="0" w:line="240" w:lineRule="auto"/>
              <w:rPr>
                <w:rFonts w:ascii="Lucida Sans" w:eastAsia="Times New Roman" w:hAnsi="Lucida Sans" w:cs="Lucida Sans"/>
              </w:rPr>
            </w:pPr>
          </w:p>
        </w:tc>
      </w:tr>
      <w:tr w:rsidR="00BF167C" w14:paraId="0C50235C" w14:textId="77777777" w:rsidTr="00367B3C">
        <w:tc>
          <w:tcPr>
            <w:tcW w:w="3600" w:type="dxa"/>
            <w:tcBorders>
              <w:top w:val="nil"/>
              <w:left w:val="nil"/>
              <w:bottom w:val="nil"/>
              <w:right w:val="nil"/>
            </w:tcBorders>
          </w:tcPr>
          <w:p w14:paraId="376CC19E"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624CAE0D"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32BE18E4" w14:textId="77777777" w:rsidR="00BF167C" w:rsidRDefault="00BF167C" w:rsidP="00367B3C">
            <w:pPr>
              <w:spacing w:after="0" w:line="240" w:lineRule="auto"/>
              <w:rPr>
                <w:szCs w:val="24"/>
              </w:rPr>
            </w:pPr>
            <w:ins w:id="8359" w:author="Arjan" w:date="2014-11-18T14:36:00Z">
              <w:r>
                <w:rPr>
                  <w:szCs w:val="24"/>
                </w:rPr>
                <w:t xml:space="preserve">- </w:t>
              </w:r>
              <w:r w:rsidR="00DA5D93">
                <w:rPr>
                  <w:szCs w:val="24"/>
                </w:rPr>
                <w:fldChar w:fldCharType="begin" w:fldLock="1"/>
              </w:r>
              <w:r>
                <w:rPr>
                  <w:szCs w:val="24"/>
                </w:rPr>
                <w:instrText xml:space="preserve">MERGEFIELD </w:instrText>
              </w:r>
              <w:r>
                <w:rPr>
                  <w:rFonts w:ascii="Calibri" w:eastAsia="Times New Roman" w:hAnsi="Calibri"/>
                  <w:color w:val="0F0F0F"/>
                  <w:szCs w:val="24"/>
                  <w:lang w:val="nl-NL"/>
                </w:rPr>
                <w:instrText>Att.Name</w:instrText>
              </w:r>
              <w:r w:rsidR="00DA5D93">
                <w:rPr>
                  <w:szCs w:val="24"/>
                </w:rPr>
                <w:fldChar w:fldCharType="separate"/>
              </w:r>
              <w:r>
                <w:rPr>
                  <w:rFonts w:ascii="Calibri" w:eastAsia="Times New Roman" w:hAnsi="Calibri"/>
                  <w:color w:val="0F0F0F"/>
                  <w:szCs w:val="24"/>
                  <w:lang w:val="nl-NL"/>
                </w:rPr>
                <w:t>Huisnummertoevoeging</w:t>
              </w:r>
              <w:r w:rsidR="00DA5D93">
                <w:rPr>
                  <w:szCs w:val="24"/>
                </w:rPr>
                <w:fldChar w:fldCharType="end"/>
              </w:r>
            </w:ins>
          </w:p>
        </w:tc>
        <w:tc>
          <w:tcPr>
            <w:tcW w:w="1350" w:type="dxa"/>
            <w:tcBorders>
              <w:top w:val="nil"/>
              <w:left w:val="nil"/>
              <w:bottom w:val="nil"/>
              <w:right w:val="nil"/>
            </w:tcBorders>
          </w:tcPr>
          <w:p w14:paraId="41CDB972" w14:textId="77777777" w:rsidR="00BF167C" w:rsidRDefault="00BF167C" w:rsidP="00367B3C">
            <w:pPr>
              <w:spacing w:after="0" w:line="240" w:lineRule="auto"/>
              <w:rPr>
                <w:rFonts w:ascii="Lucida Sans" w:eastAsia="Times New Roman" w:hAnsi="Lucida Sans" w:cs="Lucida Sans"/>
              </w:rPr>
            </w:pPr>
          </w:p>
        </w:tc>
      </w:tr>
      <w:tr w:rsidR="00BF167C" w14:paraId="4CD68831" w14:textId="77777777" w:rsidTr="00367B3C">
        <w:tc>
          <w:tcPr>
            <w:tcW w:w="3600" w:type="dxa"/>
            <w:tcBorders>
              <w:top w:val="nil"/>
              <w:left w:val="nil"/>
              <w:bottom w:val="nil"/>
              <w:right w:val="nil"/>
            </w:tcBorders>
          </w:tcPr>
          <w:p w14:paraId="796924D5"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51B70A38"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760FF682" w14:textId="77777777" w:rsidR="00BF167C" w:rsidRDefault="00BF167C" w:rsidP="00367B3C">
            <w:pPr>
              <w:spacing w:after="0" w:line="240" w:lineRule="auto"/>
              <w:rPr>
                <w:szCs w:val="24"/>
              </w:rPr>
            </w:pPr>
            <w:ins w:id="8360" w:author="Arjan" w:date="2014-11-18T14:36:00Z">
              <w:r>
                <w:rPr>
                  <w:szCs w:val="24"/>
                </w:rPr>
                <w:t xml:space="preserve">- </w:t>
              </w:r>
              <w:r w:rsidR="00DA5D93">
                <w:rPr>
                  <w:szCs w:val="24"/>
                </w:rPr>
                <w:fldChar w:fldCharType="begin" w:fldLock="1"/>
              </w:r>
              <w:r>
                <w:rPr>
                  <w:szCs w:val="24"/>
                </w:rPr>
                <w:instrText xml:space="preserve">MERGEFIELD </w:instrText>
              </w:r>
              <w:r>
                <w:rPr>
                  <w:rFonts w:ascii="Calibri" w:eastAsia="Times New Roman" w:hAnsi="Calibri"/>
                  <w:color w:val="0F0F0F"/>
                  <w:szCs w:val="24"/>
                  <w:lang w:val="nl-NL"/>
                </w:rPr>
                <w:instrText>Att.Name</w:instrText>
              </w:r>
              <w:r w:rsidR="00DA5D93">
                <w:rPr>
                  <w:szCs w:val="24"/>
                </w:rPr>
                <w:fldChar w:fldCharType="separate"/>
              </w:r>
              <w:r>
                <w:rPr>
                  <w:rFonts w:ascii="Calibri" w:eastAsia="Times New Roman" w:hAnsi="Calibri"/>
                  <w:color w:val="0F0F0F"/>
                  <w:szCs w:val="24"/>
                  <w:lang w:val="nl-NL"/>
                </w:rPr>
                <w:t>Naam openbare ruimte</w:t>
              </w:r>
              <w:r w:rsidR="00DA5D93">
                <w:rPr>
                  <w:szCs w:val="24"/>
                </w:rPr>
                <w:fldChar w:fldCharType="end"/>
              </w:r>
            </w:ins>
          </w:p>
        </w:tc>
        <w:tc>
          <w:tcPr>
            <w:tcW w:w="1350" w:type="dxa"/>
            <w:tcBorders>
              <w:top w:val="nil"/>
              <w:left w:val="nil"/>
              <w:bottom w:val="nil"/>
              <w:right w:val="nil"/>
            </w:tcBorders>
          </w:tcPr>
          <w:p w14:paraId="5D70D635" w14:textId="77777777" w:rsidR="00BF167C" w:rsidRDefault="00BF167C" w:rsidP="00367B3C">
            <w:pPr>
              <w:spacing w:after="0" w:line="240" w:lineRule="auto"/>
              <w:rPr>
                <w:rFonts w:ascii="Lucida Sans" w:eastAsia="Times New Roman" w:hAnsi="Lucida Sans" w:cs="Lucida Sans"/>
              </w:rPr>
            </w:pPr>
          </w:p>
        </w:tc>
      </w:tr>
      <w:tr w:rsidR="00BF167C" w14:paraId="6E2B5D58" w14:textId="77777777" w:rsidTr="00367B3C">
        <w:tc>
          <w:tcPr>
            <w:tcW w:w="3600" w:type="dxa"/>
            <w:tcBorders>
              <w:top w:val="nil"/>
              <w:left w:val="nil"/>
              <w:bottom w:val="nil"/>
              <w:right w:val="nil"/>
            </w:tcBorders>
          </w:tcPr>
          <w:p w14:paraId="5D33B0F1"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2317F208"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68ACE6A2" w14:textId="77777777" w:rsidR="00BF167C" w:rsidRDefault="00BF167C" w:rsidP="00367B3C">
            <w:pPr>
              <w:spacing w:after="0" w:line="240" w:lineRule="auto"/>
              <w:rPr>
                <w:szCs w:val="24"/>
              </w:rPr>
            </w:pPr>
            <w:ins w:id="8361" w:author="Arjan" w:date="2014-11-18T14:36:00Z">
              <w:r>
                <w:rPr>
                  <w:szCs w:val="24"/>
                </w:rPr>
                <w:t xml:space="preserve">- </w:t>
              </w:r>
              <w:r w:rsidR="00DA5D93">
                <w:rPr>
                  <w:szCs w:val="24"/>
                </w:rPr>
                <w:fldChar w:fldCharType="begin" w:fldLock="1"/>
              </w:r>
              <w:r>
                <w:rPr>
                  <w:szCs w:val="24"/>
                </w:rPr>
                <w:instrText xml:space="preserve">MERGEFIELD </w:instrText>
              </w:r>
              <w:r>
                <w:rPr>
                  <w:rFonts w:ascii="Calibri" w:eastAsia="Times New Roman" w:hAnsi="Calibri"/>
                  <w:color w:val="0F0F0F"/>
                  <w:szCs w:val="24"/>
                  <w:lang w:val="nl-NL"/>
                </w:rPr>
                <w:instrText>Att.Name</w:instrText>
              </w:r>
              <w:r w:rsidR="00DA5D93">
                <w:rPr>
                  <w:szCs w:val="24"/>
                </w:rPr>
                <w:fldChar w:fldCharType="separate"/>
              </w:r>
              <w:r>
                <w:rPr>
                  <w:rFonts w:ascii="Calibri" w:eastAsia="Times New Roman" w:hAnsi="Calibri"/>
                  <w:color w:val="0F0F0F"/>
                  <w:szCs w:val="24"/>
                  <w:lang w:val="nl-NL"/>
                </w:rPr>
                <w:t>Postcode</w:t>
              </w:r>
              <w:r w:rsidR="00DA5D93">
                <w:rPr>
                  <w:szCs w:val="24"/>
                </w:rPr>
                <w:fldChar w:fldCharType="end"/>
              </w:r>
            </w:ins>
          </w:p>
        </w:tc>
        <w:tc>
          <w:tcPr>
            <w:tcW w:w="1350" w:type="dxa"/>
            <w:tcBorders>
              <w:top w:val="nil"/>
              <w:left w:val="nil"/>
              <w:bottom w:val="nil"/>
              <w:right w:val="nil"/>
            </w:tcBorders>
          </w:tcPr>
          <w:p w14:paraId="4C18CADD" w14:textId="77777777" w:rsidR="00BF167C" w:rsidRDefault="00BF167C" w:rsidP="00367B3C">
            <w:pPr>
              <w:spacing w:after="0" w:line="240" w:lineRule="auto"/>
              <w:rPr>
                <w:rFonts w:ascii="Lucida Sans" w:eastAsia="Times New Roman" w:hAnsi="Lucida Sans" w:cs="Lucida Sans"/>
              </w:rPr>
            </w:pPr>
          </w:p>
        </w:tc>
      </w:tr>
      <w:tr w:rsidR="00BF167C" w14:paraId="3FE771CF" w14:textId="77777777" w:rsidTr="00367B3C">
        <w:tc>
          <w:tcPr>
            <w:tcW w:w="3600" w:type="dxa"/>
            <w:tcBorders>
              <w:top w:val="nil"/>
              <w:left w:val="nil"/>
              <w:bottom w:val="nil"/>
              <w:right w:val="nil"/>
            </w:tcBorders>
          </w:tcPr>
          <w:p w14:paraId="10A8E9BD"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3B1BB95F"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31A356D1" w14:textId="77777777" w:rsidR="00BF167C" w:rsidRDefault="00BF167C" w:rsidP="00367B3C">
            <w:pPr>
              <w:spacing w:after="0" w:line="240" w:lineRule="auto"/>
              <w:rPr>
                <w:szCs w:val="24"/>
              </w:rPr>
            </w:pPr>
            <w:ins w:id="8362" w:author="Arjan" w:date="2014-11-18T14:36:00Z">
              <w:r>
                <w:rPr>
                  <w:szCs w:val="24"/>
                </w:rPr>
                <w:t xml:space="preserve">- </w:t>
              </w:r>
              <w:r w:rsidR="00DA5D93">
                <w:rPr>
                  <w:szCs w:val="24"/>
                </w:rPr>
                <w:fldChar w:fldCharType="begin" w:fldLock="1"/>
              </w:r>
              <w:r>
                <w:rPr>
                  <w:szCs w:val="24"/>
                </w:rPr>
                <w:instrText xml:space="preserve">MERGEFIELD </w:instrText>
              </w:r>
              <w:r>
                <w:rPr>
                  <w:rFonts w:ascii="Calibri" w:eastAsia="Times New Roman" w:hAnsi="Calibri"/>
                  <w:color w:val="0F0F0F"/>
                  <w:szCs w:val="24"/>
                  <w:lang w:val="nl-NL"/>
                </w:rPr>
                <w:instrText>Att.Name</w:instrText>
              </w:r>
              <w:r w:rsidR="00DA5D93">
                <w:rPr>
                  <w:szCs w:val="24"/>
                </w:rPr>
                <w:fldChar w:fldCharType="separate"/>
              </w:r>
              <w:r>
                <w:rPr>
                  <w:rFonts w:ascii="Calibri" w:eastAsia="Times New Roman" w:hAnsi="Calibri"/>
                  <w:color w:val="0F0F0F"/>
                  <w:szCs w:val="24"/>
                  <w:lang w:val="nl-NL"/>
                </w:rPr>
                <w:t>Woonplaatsnaam</w:t>
              </w:r>
              <w:r w:rsidR="00DA5D93">
                <w:rPr>
                  <w:szCs w:val="24"/>
                </w:rPr>
                <w:fldChar w:fldCharType="end"/>
              </w:r>
            </w:ins>
          </w:p>
        </w:tc>
        <w:tc>
          <w:tcPr>
            <w:tcW w:w="1350" w:type="dxa"/>
            <w:tcBorders>
              <w:top w:val="nil"/>
              <w:left w:val="nil"/>
              <w:bottom w:val="nil"/>
              <w:right w:val="nil"/>
            </w:tcBorders>
          </w:tcPr>
          <w:p w14:paraId="62465994" w14:textId="77777777" w:rsidR="00BF167C" w:rsidRDefault="00BF167C" w:rsidP="00367B3C">
            <w:pPr>
              <w:spacing w:after="0" w:line="240" w:lineRule="auto"/>
              <w:rPr>
                <w:rFonts w:ascii="Lucida Sans" w:eastAsia="Times New Roman" w:hAnsi="Lucida Sans" w:cs="Lucida Sans"/>
              </w:rPr>
            </w:pPr>
          </w:p>
        </w:tc>
      </w:tr>
      <w:tr w:rsidR="00BF167C" w14:paraId="43F47B06" w14:textId="77777777" w:rsidTr="00367B3C">
        <w:tc>
          <w:tcPr>
            <w:tcW w:w="3600" w:type="dxa"/>
            <w:tcBorders>
              <w:top w:val="nil"/>
              <w:left w:val="nil"/>
              <w:bottom w:val="nil"/>
              <w:right w:val="nil"/>
            </w:tcBorders>
          </w:tcPr>
          <w:p w14:paraId="2D05F362"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5856C0A1"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1328CC03" w14:textId="77777777" w:rsidR="00BF167C" w:rsidRDefault="00DA5D93" w:rsidP="005A5EDD">
            <w:pPr>
              <w:spacing w:after="0" w:line="240" w:lineRule="auto"/>
              <w:rPr>
                <w:rFonts w:eastAsia="Times New Roman"/>
              </w:rPr>
            </w:pPr>
            <w:r>
              <w:fldChar w:fldCharType="begin" w:fldLock="1"/>
            </w:r>
            <w:r w:rsidR="00BF167C">
              <w:instrText xml:space="preserve">MERGEFIELD </w:instrText>
            </w:r>
            <w:r w:rsidR="00BF167C">
              <w:rPr>
                <w:rFonts w:eastAsia="Times New Roman"/>
              </w:rPr>
              <w:instrText>Att.Name</w:instrText>
            </w:r>
            <w:r>
              <w:fldChar w:fldCharType="separate"/>
            </w:r>
            <w:r w:rsidR="00BF167C">
              <w:rPr>
                <w:rFonts w:eastAsia="Times New Roman"/>
              </w:rPr>
              <w:t>Afwijkend correspondentie postadres</w:t>
            </w:r>
            <w:r>
              <w:fldChar w:fldCharType="end"/>
            </w:r>
          </w:p>
        </w:tc>
        <w:tc>
          <w:tcPr>
            <w:tcW w:w="1350" w:type="dxa"/>
            <w:tcBorders>
              <w:top w:val="nil"/>
              <w:left w:val="nil"/>
              <w:bottom w:val="nil"/>
              <w:right w:val="nil"/>
            </w:tcBorders>
          </w:tcPr>
          <w:p w14:paraId="1F275BAB" w14:textId="77777777" w:rsidR="00BF167C" w:rsidRDefault="00BF167C" w:rsidP="005A5EDD">
            <w:pPr>
              <w:spacing w:after="0" w:line="240" w:lineRule="auto"/>
              <w:rPr>
                <w:rFonts w:ascii="Lucida Sans" w:eastAsia="Times New Roman" w:hAnsi="Lucida Sans" w:cs="Lucida Sans"/>
              </w:rPr>
            </w:pPr>
            <w:r>
              <w:rPr>
                <w:rFonts w:ascii="Lucida Sans" w:eastAsia="Times New Roman" w:hAnsi="Lucida Sans" w:cs="Lucida Sans"/>
              </w:rPr>
              <w:t>KING</w:t>
            </w:r>
          </w:p>
        </w:tc>
      </w:tr>
      <w:tr w:rsidR="00BF167C" w14:paraId="4E3ACC26" w14:textId="77777777" w:rsidTr="00367B3C">
        <w:tc>
          <w:tcPr>
            <w:tcW w:w="3600" w:type="dxa"/>
            <w:tcBorders>
              <w:top w:val="nil"/>
              <w:left w:val="nil"/>
              <w:bottom w:val="nil"/>
              <w:right w:val="nil"/>
            </w:tcBorders>
          </w:tcPr>
          <w:p w14:paraId="15206F19"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1852C45D"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3A43D2B1" w14:textId="77777777" w:rsidR="00BF167C" w:rsidRDefault="00BF167C" w:rsidP="00367B3C">
            <w:pPr>
              <w:spacing w:after="0" w:line="240" w:lineRule="auto"/>
            </w:pPr>
            <w:r>
              <w:t>- Postadrestype</w:t>
            </w:r>
          </w:p>
        </w:tc>
        <w:tc>
          <w:tcPr>
            <w:tcW w:w="1350" w:type="dxa"/>
            <w:tcBorders>
              <w:top w:val="nil"/>
              <w:left w:val="nil"/>
              <w:bottom w:val="nil"/>
              <w:right w:val="nil"/>
            </w:tcBorders>
          </w:tcPr>
          <w:p w14:paraId="56F69EE6" w14:textId="77777777" w:rsidR="00BF167C" w:rsidRDefault="00BF167C" w:rsidP="00367B3C">
            <w:pPr>
              <w:spacing w:after="0" w:line="240" w:lineRule="auto"/>
              <w:rPr>
                <w:rFonts w:ascii="Lucida Sans" w:eastAsia="Times New Roman" w:hAnsi="Lucida Sans" w:cs="Lucida Sans"/>
              </w:rPr>
            </w:pPr>
          </w:p>
        </w:tc>
      </w:tr>
      <w:tr w:rsidR="00BF167C" w14:paraId="0AB24E99" w14:textId="77777777" w:rsidTr="00367B3C">
        <w:tc>
          <w:tcPr>
            <w:tcW w:w="3600" w:type="dxa"/>
            <w:tcBorders>
              <w:top w:val="nil"/>
              <w:left w:val="nil"/>
              <w:bottom w:val="nil"/>
              <w:right w:val="nil"/>
            </w:tcBorders>
          </w:tcPr>
          <w:p w14:paraId="40B6AB8A"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3ADFAFE4"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326B80BE" w14:textId="77777777" w:rsidR="00BF167C" w:rsidRDefault="00BF167C" w:rsidP="00367B3C">
            <w:pPr>
              <w:spacing w:after="0" w:line="240" w:lineRule="auto"/>
            </w:pPr>
            <w:r>
              <w:t>- Postbus- of antwoordnummer</w:t>
            </w:r>
          </w:p>
        </w:tc>
        <w:tc>
          <w:tcPr>
            <w:tcW w:w="1350" w:type="dxa"/>
            <w:tcBorders>
              <w:top w:val="nil"/>
              <w:left w:val="nil"/>
              <w:bottom w:val="nil"/>
              <w:right w:val="nil"/>
            </w:tcBorders>
          </w:tcPr>
          <w:p w14:paraId="6136B45D" w14:textId="77777777" w:rsidR="00BF167C" w:rsidRDefault="00BF167C" w:rsidP="00367B3C">
            <w:pPr>
              <w:spacing w:after="0" w:line="240" w:lineRule="auto"/>
              <w:rPr>
                <w:rFonts w:ascii="Lucida Sans" w:eastAsia="Times New Roman" w:hAnsi="Lucida Sans" w:cs="Lucida Sans"/>
              </w:rPr>
            </w:pPr>
          </w:p>
        </w:tc>
      </w:tr>
      <w:tr w:rsidR="00BF167C" w14:paraId="1E9DFABA" w14:textId="77777777" w:rsidTr="00367B3C">
        <w:tc>
          <w:tcPr>
            <w:tcW w:w="3600" w:type="dxa"/>
            <w:tcBorders>
              <w:top w:val="nil"/>
              <w:left w:val="nil"/>
              <w:bottom w:val="nil"/>
              <w:right w:val="nil"/>
            </w:tcBorders>
          </w:tcPr>
          <w:p w14:paraId="757DEBE4"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7ACF7F63"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0556F905" w14:textId="77777777" w:rsidR="00BF167C" w:rsidRDefault="00BF167C" w:rsidP="00367B3C">
            <w:pPr>
              <w:spacing w:after="0" w:line="240" w:lineRule="auto"/>
            </w:pPr>
            <w:r>
              <w:t>- Postadres postcode</w:t>
            </w:r>
          </w:p>
        </w:tc>
        <w:tc>
          <w:tcPr>
            <w:tcW w:w="1350" w:type="dxa"/>
            <w:tcBorders>
              <w:top w:val="nil"/>
              <w:left w:val="nil"/>
              <w:bottom w:val="nil"/>
              <w:right w:val="nil"/>
            </w:tcBorders>
          </w:tcPr>
          <w:p w14:paraId="749BF8A0" w14:textId="77777777" w:rsidR="00BF167C" w:rsidRDefault="00BF167C" w:rsidP="00367B3C">
            <w:pPr>
              <w:spacing w:after="0" w:line="240" w:lineRule="auto"/>
              <w:rPr>
                <w:rFonts w:ascii="Lucida Sans" w:eastAsia="Times New Roman" w:hAnsi="Lucida Sans" w:cs="Lucida Sans"/>
              </w:rPr>
            </w:pPr>
          </w:p>
        </w:tc>
      </w:tr>
      <w:tr w:rsidR="00BF167C" w14:paraId="7E6C493D" w14:textId="77777777" w:rsidTr="00367B3C">
        <w:tc>
          <w:tcPr>
            <w:tcW w:w="3600" w:type="dxa"/>
            <w:tcBorders>
              <w:top w:val="nil"/>
              <w:left w:val="nil"/>
              <w:bottom w:val="nil"/>
              <w:right w:val="nil"/>
            </w:tcBorders>
          </w:tcPr>
          <w:p w14:paraId="2DA87AED"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3380A945"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69EA875E" w14:textId="77777777" w:rsidR="00BF167C" w:rsidRDefault="00BF167C" w:rsidP="00367B3C">
            <w:pPr>
              <w:spacing w:after="0" w:line="240" w:lineRule="auto"/>
            </w:pPr>
            <w:ins w:id="8363" w:author="Arjan" w:date="2014-11-18T14:37:00Z">
              <w:r>
                <w:t>- W</w:t>
              </w:r>
            </w:ins>
            <w:ins w:id="8364" w:author="Arjan" w:date="2014-11-18T14:38:00Z">
              <w:r>
                <w:t>oonplaatsnaam</w:t>
              </w:r>
            </w:ins>
          </w:p>
        </w:tc>
        <w:tc>
          <w:tcPr>
            <w:tcW w:w="1350" w:type="dxa"/>
            <w:tcBorders>
              <w:top w:val="nil"/>
              <w:left w:val="nil"/>
              <w:bottom w:val="nil"/>
              <w:right w:val="nil"/>
            </w:tcBorders>
          </w:tcPr>
          <w:p w14:paraId="6558100A" w14:textId="77777777" w:rsidR="00BF167C" w:rsidRDefault="00BF167C" w:rsidP="00367B3C">
            <w:pPr>
              <w:spacing w:after="0" w:line="240" w:lineRule="auto"/>
              <w:rPr>
                <w:rFonts w:ascii="Lucida Sans" w:eastAsia="Times New Roman" w:hAnsi="Lucida Sans" w:cs="Lucida Sans"/>
              </w:rPr>
            </w:pPr>
          </w:p>
        </w:tc>
      </w:tr>
      <w:tr w:rsidR="00BF167C" w14:paraId="2F28A6C3" w14:textId="77777777" w:rsidTr="00367B3C">
        <w:tc>
          <w:tcPr>
            <w:tcW w:w="3600" w:type="dxa"/>
            <w:tcBorders>
              <w:top w:val="nil"/>
              <w:left w:val="nil"/>
              <w:bottom w:val="nil"/>
              <w:right w:val="nil"/>
            </w:tcBorders>
          </w:tcPr>
          <w:p w14:paraId="1B42A1CC" w14:textId="77777777" w:rsidR="00BF167C" w:rsidRDefault="00BF167C" w:rsidP="00367B3C">
            <w:pPr>
              <w:spacing w:after="0" w:line="240" w:lineRule="auto"/>
              <w:rPr>
                <w:rFonts w:ascii="Lucida Sans" w:eastAsia="Times New Roman" w:hAnsi="Lucida Sans" w:cs="Lucida Sans"/>
              </w:rPr>
            </w:pPr>
            <w:bookmarkStart w:id="8365" w:name="BKM_000C70FC_6312_44cc_9BAD_E2210DBA4100"/>
          </w:p>
        </w:tc>
        <w:tc>
          <w:tcPr>
            <w:tcW w:w="1080" w:type="dxa"/>
            <w:tcBorders>
              <w:top w:val="nil"/>
              <w:left w:val="nil"/>
              <w:bottom w:val="nil"/>
              <w:right w:val="nil"/>
            </w:tcBorders>
          </w:tcPr>
          <w:p w14:paraId="6645D3AB"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1FD628AE" w14:textId="77777777" w:rsidR="00BF167C" w:rsidRDefault="00DA5D93" w:rsidP="00367B3C">
            <w:pPr>
              <w:spacing w:after="0" w:line="240" w:lineRule="auto"/>
              <w:rPr>
                <w:rFonts w:eastAsia="Times New Roman"/>
              </w:rPr>
            </w:pPr>
            <w:r>
              <w:fldChar w:fldCharType="begin" w:fldLock="1"/>
            </w:r>
            <w:r w:rsidR="00BF167C">
              <w:instrText xml:space="preserve">MERGEFIELD </w:instrText>
            </w:r>
            <w:r w:rsidR="00BF167C">
              <w:rPr>
                <w:rFonts w:eastAsia="Times New Roman"/>
              </w:rPr>
              <w:instrText>Att.Name</w:instrText>
            </w:r>
            <w:r>
              <w:fldChar w:fldCharType="separate"/>
            </w:r>
            <w:r w:rsidR="00BF167C">
              <w:rPr>
                <w:rFonts w:eastAsia="Times New Roman"/>
              </w:rPr>
              <w:t>Afwijkend buitenlands correspondentieadres</w:t>
            </w:r>
            <w:r>
              <w:fldChar w:fldCharType="end"/>
            </w:r>
          </w:p>
        </w:tc>
        <w:tc>
          <w:tcPr>
            <w:tcW w:w="1350" w:type="dxa"/>
            <w:tcBorders>
              <w:top w:val="nil"/>
              <w:left w:val="nil"/>
              <w:bottom w:val="nil"/>
              <w:right w:val="nil"/>
            </w:tcBorders>
          </w:tcPr>
          <w:p w14:paraId="75E361B7" w14:textId="77777777" w:rsidR="00BF167C" w:rsidRDefault="00BF167C" w:rsidP="00367B3C">
            <w:pPr>
              <w:spacing w:after="0" w:line="240" w:lineRule="auto"/>
              <w:rPr>
                <w:rFonts w:ascii="Lucida Sans" w:eastAsia="Times New Roman" w:hAnsi="Lucida Sans" w:cs="Lucida Sans"/>
              </w:rPr>
            </w:pPr>
            <w:r>
              <w:rPr>
                <w:rFonts w:ascii="Lucida Sans" w:eastAsia="Times New Roman" w:hAnsi="Lucida Sans" w:cs="Lucida Sans"/>
              </w:rPr>
              <w:t>KING</w:t>
            </w:r>
          </w:p>
        </w:tc>
        <w:bookmarkEnd w:id="8365"/>
      </w:tr>
      <w:tr w:rsidR="00BF167C" w14:paraId="1EFB5EAB" w14:textId="77777777" w:rsidTr="00367B3C">
        <w:tc>
          <w:tcPr>
            <w:tcW w:w="3600" w:type="dxa"/>
            <w:tcBorders>
              <w:top w:val="nil"/>
              <w:left w:val="nil"/>
              <w:bottom w:val="nil"/>
              <w:right w:val="nil"/>
            </w:tcBorders>
          </w:tcPr>
          <w:p w14:paraId="4592554A"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19DED88B"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15260C1D" w14:textId="77777777" w:rsidR="00BF167C" w:rsidRDefault="00BF167C" w:rsidP="00367B3C">
            <w:pPr>
              <w:spacing w:after="0" w:line="240" w:lineRule="auto"/>
            </w:pPr>
            <w:r>
              <w:t>- Adres buitenland 1</w:t>
            </w:r>
          </w:p>
        </w:tc>
        <w:tc>
          <w:tcPr>
            <w:tcW w:w="1350" w:type="dxa"/>
            <w:tcBorders>
              <w:top w:val="nil"/>
              <w:left w:val="nil"/>
              <w:bottom w:val="nil"/>
              <w:right w:val="nil"/>
            </w:tcBorders>
          </w:tcPr>
          <w:p w14:paraId="6FAB702D" w14:textId="77777777" w:rsidR="00BF167C" w:rsidRDefault="00BF167C" w:rsidP="00367B3C">
            <w:pPr>
              <w:spacing w:after="0" w:line="240" w:lineRule="auto"/>
              <w:rPr>
                <w:rFonts w:ascii="Lucida Sans" w:eastAsia="Times New Roman" w:hAnsi="Lucida Sans" w:cs="Lucida Sans"/>
              </w:rPr>
            </w:pPr>
          </w:p>
        </w:tc>
      </w:tr>
      <w:tr w:rsidR="00BF167C" w14:paraId="341848BF" w14:textId="77777777" w:rsidTr="00367B3C">
        <w:tc>
          <w:tcPr>
            <w:tcW w:w="3600" w:type="dxa"/>
            <w:tcBorders>
              <w:top w:val="nil"/>
              <w:left w:val="nil"/>
              <w:bottom w:val="nil"/>
              <w:right w:val="nil"/>
            </w:tcBorders>
          </w:tcPr>
          <w:p w14:paraId="2C6B8463"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33C2A1A2"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4CBF8B42" w14:textId="77777777" w:rsidR="00BF167C" w:rsidRDefault="00BF167C" w:rsidP="00367B3C">
            <w:pPr>
              <w:spacing w:after="0" w:line="240" w:lineRule="auto"/>
            </w:pPr>
            <w:r>
              <w:t>- Adres buitenland 2</w:t>
            </w:r>
          </w:p>
        </w:tc>
        <w:tc>
          <w:tcPr>
            <w:tcW w:w="1350" w:type="dxa"/>
            <w:tcBorders>
              <w:top w:val="nil"/>
              <w:left w:val="nil"/>
              <w:bottom w:val="nil"/>
              <w:right w:val="nil"/>
            </w:tcBorders>
          </w:tcPr>
          <w:p w14:paraId="6B4E40C9" w14:textId="77777777" w:rsidR="00BF167C" w:rsidRDefault="00BF167C" w:rsidP="00367B3C">
            <w:pPr>
              <w:spacing w:after="0" w:line="240" w:lineRule="auto"/>
              <w:rPr>
                <w:rFonts w:ascii="Lucida Sans" w:eastAsia="Times New Roman" w:hAnsi="Lucida Sans" w:cs="Lucida Sans"/>
              </w:rPr>
            </w:pPr>
          </w:p>
        </w:tc>
      </w:tr>
      <w:tr w:rsidR="00BF167C" w14:paraId="5E626836" w14:textId="77777777" w:rsidTr="00367B3C">
        <w:tc>
          <w:tcPr>
            <w:tcW w:w="3600" w:type="dxa"/>
            <w:tcBorders>
              <w:top w:val="nil"/>
              <w:left w:val="nil"/>
              <w:bottom w:val="nil"/>
              <w:right w:val="nil"/>
            </w:tcBorders>
          </w:tcPr>
          <w:p w14:paraId="22AB8641"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294A2E4D"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1DDF0CC7" w14:textId="77777777" w:rsidR="00BF167C" w:rsidRDefault="00BF167C" w:rsidP="00367B3C">
            <w:pPr>
              <w:spacing w:after="0" w:line="240" w:lineRule="auto"/>
            </w:pPr>
            <w:r>
              <w:t>- Adres buitenland 3</w:t>
            </w:r>
          </w:p>
        </w:tc>
        <w:tc>
          <w:tcPr>
            <w:tcW w:w="1350" w:type="dxa"/>
            <w:tcBorders>
              <w:top w:val="nil"/>
              <w:left w:val="nil"/>
              <w:bottom w:val="nil"/>
              <w:right w:val="nil"/>
            </w:tcBorders>
          </w:tcPr>
          <w:p w14:paraId="10F9E8BE" w14:textId="77777777" w:rsidR="00BF167C" w:rsidRDefault="00BF167C" w:rsidP="00367B3C">
            <w:pPr>
              <w:spacing w:after="0" w:line="240" w:lineRule="auto"/>
              <w:rPr>
                <w:rFonts w:ascii="Lucida Sans" w:eastAsia="Times New Roman" w:hAnsi="Lucida Sans" w:cs="Lucida Sans"/>
              </w:rPr>
            </w:pPr>
          </w:p>
        </w:tc>
      </w:tr>
      <w:tr w:rsidR="00BF167C" w14:paraId="5BB4DA05" w14:textId="77777777" w:rsidTr="00367B3C">
        <w:tc>
          <w:tcPr>
            <w:tcW w:w="3600" w:type="dxa"/>
            <w:tcBorders>
              <w:top w:val="nil"/>
              <w:left w:val="nil"/>
              <w:bottom w:val="nil"/>
              <w:right w:val="nil"/>
            </w:tcBorders>
          </w:tcPr>
          <w:p w14:paraId="0044B963" w14:textId="77777777" w:rsidR="00BF167C" w:rsidRDefault="00BF167C" w:rsidP="00367B3C">
            <w:pPr>
              <w:spacing w:after="0" w:line="240" w:lineRule="auto"/>
              <w:rPr>
                <w:rFonts w:ascii="Lucida Sans" w:eastAsia="Times New Roman" w:hAnsi="Lucida Sans" w:cs="Lucida Sans"/>
              </w:rPr>
            </w:pPr>
          </w:p>
        </w:tc>
        <w:tc>
          <w:tcPr>
            <w:tcW w:w="1080" w:type="dxa"/>
            <w:tcBorders>
              <w:top w:val="nil"/>
              <w:left w:val="nil"/>
              <w:bottom w:val="nil"/>
              <w:right w:val="nil"/>
            </w:tcBorders>
          </w:tcPr>
          <w:p w14:paraId="6788AF4E" w14:textId="77777777" w:rsidR="00BF167C" w:rsidRDefault="00BF167C" w:rsidP="00367B3C">
            <w:pPr>
              <w:spacing w:after="0" w:line="240" w:lineRule="auto"/>
              <w:rPr>
                <w:rFonts w:eastAsia="Times New Roman"/>
              </w:rPr>
            </w:pPr>
          </w:p>
        </w:tc>
        <w:tc>
          <w:tcPr>
            <w:tcW w:w="3330" w:type="dxa"/>
            <w:tcBorders>
              <w:top w:val="nil"/>
              <w:left w:val="nil"/>
              <w:bottom w:val="nil"/>
              <w:right w:val="nil"/>
            </w:tcBorders>
          </w:tcPr>
          <w:p w14:paraId="01BA20DA" w14:textId="77777777" w:rsidR="00BF167C" w:rsidRDefault="00BF167C" w:rsidP="00367B3C">
            <w:pPr>
              <w:spacing w:after="0" w:line="240" w:lineRule="auto"/>
            </w:pPr>
            <w:ins w:id="8366" w:author="Arjan" w:date="2014-11-18T14:38:00Z">
              <w:r>
                <w:t>- Land postadres</w:t>
              </w:r>
            </w:ins>
          </w:p>
        </w:tc>
        <w:tc>
          <w:tcPr>
            <w:tcW w:w="1350" w:type="dxa"/>
            <w:tcBorders>
              <w:top w:val="nil"/>
              <w:left w:val="nil"/>
              <w:bottom w:val="nil"/>
              <w:right w:val="nil"/>
            </w:tcBorders>
          </w:tcPr>
          <w:p w14:paraId="5C8B0111" w14:textId="77777777" w:rsidR="00BF167C" w:rsidRDefault="00BF167C" w:rsidP="00367B3C">
            <w:pPr>
              <w:spacing w:after="0" w:line="240" w:lineRule="auto"/>
              <w:rPr>
                <w:rFonts w:ascii="Lucida Sans" w:eastAsia="Times New Roman" w:hAnsi="Lucida Sans" w:cs="Lucida Sans"/>
              </w:rPr>
            </w:pPr>
          </w:p>
        </w:tc>
      </w:tr>
      <w:tr w:rsidR="00BF167C" w14:paraId="6344957E" w14:textId="77777777" w:rsidTr="00A76CD7">
        <w:tc>
          <w:tcPr>
            <w:tcW w:w="3600" w:type="dxa"/>
            <w:tcBorders>
              <w:top w:val="nil"/>
              <w:left w:val="nil"/>
              <w:right w:val="nil"/>
            </w:tcBorders>
          </w:tcPr>
          <w:p w14:paraId="441CD16D" w14:textId="77777777" w:rsidR="00BF167C" w:rsidRDefault="00BF167C" w:rsidP="00367B3C">
            <w:pPr>
              <w:spacing w:after="0" w:line="240" w:lineRule="auto"/>
              <w:rPr>
                <w:rFonts w:ascii="Lucida Sans" w:eastAsia="Times New Roman" w:hAnsi="Lucida Sans" w:cs="Lucida Sans"/>
              </w:rPr>
            </w:pPr>
            <w:r>
              <w:rPr>
                <w:rFonts w:eastAsia="Times New Roman"/>
                <w:b/>
                <w:bCs/>
              </w:rPr>
              <w:t>Overzicht relaties</w:t>
            </w:r>
          </w:p>
        </w:tc>
        <w:tc>
          <w:tcPr>
            <w:tcW w:w="4410" w:type="dxa"/>
            <w:gridSpan w:val="2"/>
            <w:tcBorders>
              <w:top w:val="nil"/>
              <w:left w:val="nil"/>
              <w:right w:val="nil"/>
            </w:tcBorders>
          </w:tcPr>
          <w:p w14:paraId="209B13BF" w14:textId="77777777" w:rsidR="00BF167C" w:rsidRDefault="00BF167C" w:rsidP="00367B3C">
            <w:pPr>
              <w:spacing w:after="0" w:line="240" w:lineRule="auto"/>
              <w:rPr>
                <w:rFonts w:ascii="Lucida Sans" w:eastAsia="Times New Roman" w:hAnsi="Lucida Sans" w:cs="Lucida Sans"/>
              </w:rPr>
            </w:pPr>
            <w:r>
              <w:rPr>
                <w:rFonts w:ascii="Lucida Sans" w:eastAsia="Times New Roman" w:hAnsi="Lucida Sans" w:cs="Lucida Sans"/>
                <w:i/>
                <w:iCs/>
              </w:rPr>
              <w:t>Relatienaam incl. gerelateerd type</w:t>
            </w:r>
          </w:p>
        </w:tc>
        <w:tc>
          <w:tcPr>
            <w:tcW w:w="1350" w:type="dxa"/>
            <w:tcBorders>
              <w:top w:val="nil"/>
              <w:left w:val="nil"/>
              <w:right w:val="nil"/>
            </w:tcBorders>
          </w:tcPr>
          <w:p w14:paraId="7851555C" w14:textId="77777777" w:rsidR="00BF167C" w:rsidRDefault="00BF167C" w:rsidP="00367B3C">
            <w:pPr>
              <w:spacing w:after="0" w:line="240" w:lineRule="auto"/>
              <w:rPr>
                <w:rFonts w:ascii="Lucida Sans" w:eastAsia="Times New Roman" w:hAnsi="Lucida Sans" w:cs="Lucida Sans"/>
              </w:rPr>
            </w:pPr>
            <w:r>
              <w:rPr>
                <w:rFonts w:ascii="Lucida Sans" w:eastAsia="Times New Roman" w:hAnsi="Lucida Sans" w:cs="Lucida Sans"/>
                <w:i/>
                <w:iCs/>
              </w:rPr>
              <w:t>Herkomst</w:t>
            </w:r>
          </w:p>
        </w:tc>
      </w:tr>
      <w:tr w:rsidR="00BF167C" w14:paraId="26290D8C" w14:textId="77777777" w:rsidTr="004E2082">
        <w:tc>
          <w:tcPr>
            <w:tcW w:w="3600" w:type="dxa"/>
            <w:tcBorders>
              <w:top w:val="nil"/>
              <w:left w:val="nil"/>
              <w:bottom w:val="nil"/>
              <w:right w:val="nil"/>
            </w:tcBorders>
          </w:tcPr>
          <w:p w14:paraId="5927F257" w14:textId="77777777" w:rsidR="00BF167C" w:rsidRDefault="00BF167C" w:rsidP="00367B3C">
            <w:pPr>
              <w:spacing w:after="0" w:line="240" w:lineRule="auto"/>
              <w:rPr>
                <w:rFonts w:ascii="Lucida Sans" w:eastAsia="Times New Roman" w:hAnsi="Lucida Sans" w:cs="Lucida Sans"/>
              </w:rPr>
            </w:pPr>
          </w:p>
        </w:tc>
        <w:tc>
          <w:tcPr>
            <w:tcW w:w="4410" w:type="dxa"/>
            <w:gridSpan w:val="2"/>
            <w:tcBorders>
              <w:top w:val="nil"/>
              <w:left w:val="nil"/>
              <w:bottom w:val="nil"/>
              <w:right w:val="nil"/>
            </w:tcBorders>
          </w:tcPr>
          <w:p w14:paraId="6C88DF33" w14:textId="77777777" w:rsidR="00BF167C" w:rsidRDefault="00DA5D93" w:rsidP="00367B3C">
            <w:pPr>
              <w:spacing w:after="0" w:line="240" w:lineRule="auto"/>
              <w:rPr>
                <w:rFonts w:ascii="Lucida Sans" w:eastAsia="Times New Roman" w:hAnsi="Lucida Sans" w:cs="Lucida Sans"/>
              </w:rPr>
            </w:pPr>
            <w:r>
              <w:fldChar w:fldCharType="begin" w:fldLock="1"/>
            </w:r>
            <w:r w:rsidR="00BF167C">
              <w:instrText xml:space="preserve">MERGEFIELD </w:instrText>
            </w:r>
            <w:r w:rsidR="00BF167C">
              <w:rPr>
                <w:rFonts w:eastAsia="Times New Roman"/>
              </w:rPr>
              <w:instrText>Connector.Name</w:instrText>
            </w:r>
            <w:r>
              <w:fldChar w:fldCharType="separate"/>
            </w:r>
            <w:r w:rsidR="00BF167C">
              <w:rPr>
                <w:rFonts w:eastAsia="Times New Roman"/>
              </w:rPr>
              <w:t>zet als betrokkene</w:t>
            </w:r>
            <w:r>
              <w:fldChar w:fldCharType="end"/>
            </w:r>
            <w:r w:rsidR="00BF167C">
              <w:rPr>
                <w:rFonts w:eastAsia="Times New Roman"/>
              </w:rPr>
              <w:t xml:space="preserve">   </w:t>
            </w:r>
            <w:r>
              <w:rPr>
                <w:rFonts w:eastAsia="Times New Roman"/>
              </w:rPr>
              <w:fldChar w:fldCharType="begin" w:fldLock="1"/>
            </w:r>
            <w:r w:rsidR="00BF167C">
              <w:rPr>
                <w:rFonts w:eastAsia="Times New Roman"/>
              </w:rPr>
              <w:instrText>MERGEFIELD Element.Name</w:instrText>
            </w:r>
            <w:r>
              <w:rPr>
                <w:rFonts w:eastAsia="Times New Roman"/>
              </w:rPr>
              <w:fldChar w:fldCharType="separate"/>
            </w:r>
            <w:r w:rsidR="00BF167C">
              <w:rPr>
                <w:rFonts w:eastAsia="Times New Roman"/>
              </w:rPr>
              <w:t>STATUS</w:t>
            </w:r>
            <w:r>
              <w:rPr>
                <w:rFonts w:eastAsia="Times New Roman"/>
              </w:rPr>
              <w:fldChar w:fldCharType="end"/>
            </w:r>
            <w:r w:rsidR="00BF167C">
              <w:rPr>
                <w:rFonts w:eastAsia="Times New Roman"/>
              </w:rPr>
              <w:t xml:space="preserve"> </w:t>
            </w:r>
            <w:r w:rsidR="00BF167C">
              <w:rPr>
                <w:rFonts w:ascii="Lucida Sans" w:eastAsia="Times New Roman" w:hAnsi="Lucida Sans" w:cs="Lucida Sans"/>
              </w:rPr>
              <w:t xml:space="preserve"> </w:t>
            </w:r>
          </w:p>
        </w:tc>
        <w:tc>
          <w:tcPr>
            <w:tcW w:w="1350" w:type="dxa"/>
            <w:tcBorders>
              <w:top w:val="nil"/>
              <w:left w:val="nil"/>
              <w:bottom w:val="nil"/>
              <w:right w:val="nil"/>
            </w:tcBorders>
          </w:tcPr>
          <w:p w14:paraId="59E7A16F" w14:textId="77777777" w:rsidR="00BF167C" w:rsidRDefault="00BF167C" w:rsidP="00367B3C">
            <w:pPr>
              <w:spacing w:after="0" w:line="240" w:lineRule="auto"/>
              <w:rPr>
                <w:rFonts w:ascii="Lucida Sans" w:eastAsia="Times New Roman" w:hAnsi="Lucida Sans" w:cs="Lucida Sans"/>
              </w:rPr>
            </w:pPr>
            <w:r>
              <w:rPr>
                <w:rFonts w:ascii="Lucida Sans" w:eastAsia="Times New Roman" w:hAnsi="Lucida Sans" w:cs="Lucida Sans"/>
              </w:rPr>
              <w:t>KING</w:t>
            </w:r>
          </w:p>
        </w:tc>
      </w:tr>
      <w:tr w:rsidR="00BF167C" w:rsidDel="005A5EDD" w14:paraId="792C745A" w14:textId="77777777" w:rsidTr="005A5EDD">
        <w:trPr>
          <w:del w:id="8367" w:author="Arjan" w:date="2014-11-18T14:45:00Z"/>
        </w:trPr>
        <w:tc>
          <w:tcPr>
            <w:tcW w:w="3600" w:type="dxa"/>
            <w:tcBorders>
              <w:top w:val="nil"/>
              <w:left w:val="nil"/>
              <w:bottom w:val="nil"/>
              <w:right w:val="nil"/>
            </w:tcBorders>
          </w:tcPr>
          <w:p w14:paraId="0FF96EC2" w14:textId="77777777" w:rsidR="00BF167C" w:rsidDel="005A5EDD" w:rsidRDefault="00BF167C" w:rsidP="00367B3C">
            <w:pPr>
              <w:spacing w:after="0" w:line="240" w:lineRule="auto"/>
              <w:rPr>
                <w:del w:id="8368" w:author="Arjan" w:date="2014-11-18T14:45:00Z"/>
                <w:rFonts w:ascii="Lucida Sans" w:eastAsia="Times New Roman" w:hAnsi="Lucida Sans" w:cs="Lucida Sans"/>
              </w:rPr>
            </w:pPr>
          </w:p>
        </w:tc>
        <w:tc>
          <w:tcPr>
            <w:tcW w:w="4410" w:type="dxa"/>
            <w:gridSpan w:val="2"/>
            <w:tcBorders>
              <w:top w:val="nil"/>
              <w:left w:val="nil"/>
              <w:bottom w:val="nil"/>
              <w:right w:val="nil"/>
            </w:tcBorders>
          </w:tcPr>
          <w:p w14:paraId="6F1AB31C" w14:textId="77777777" w:rsidR="00BF167C" w:rsidDel="005A5EDD" w:rsidRDefault="00BF167C" w:rsidP="005A5EDD">
            <w:pPr>
              <w:spacing w:after="0" w:line="240" w:lineRule="auto"/>
              <w:rPr>
                <w:del w:id="8369" w:author="Arjan" w:date="2014-11-18T14:45:00Z"/>
              </w:rPr>
            </w:pPr>
            <w:del w:id="8370" w:author="Arjan" w:date="2014-11-18T14:45:00Z">
              <w:r w:rsidDel="005A5EDD">
                <w:delText xml:space="preserve">betreft ZAAK </w:delText>
              </w:r>
            </w:del>
          </w:p>
        </w:tc>
        <w:tc>
          <w:tcPr>
            <w:tcW w:w="1350" w:type="dxa"/>
            <w:tcBorders>
              <w:top w:val="nil"/>
              <w:left w:val="nil"/>
              <w:bottom w:val="nil"/>
              <w:right w:val="nil"/>
            </w:tcBorders>
          </w:tcPr>
          <w:p w14:paraId="6E562092" w14:textId="77777777" w:rsidR="00BF167C" w:rsidDel="005A5EDD" w:rsidRDefault="00BF167C" w:rsidP="00367B3C">
            <w:pPr>
              <w:spacing w:after="0" w:line="240" w:lineRule="auto"/>
              <w:rPr>
                <w:del w:id="8371" w:author="Arjan" w:date="2014-11-18T14:45:00Z"/>
                <w:rFonts w:ascii="Lucida Sans" w:eastAsia="Times New Roman" w:hAnsi="Lucida Sans" w:cs="Lucida Sans"/>
              </w:rPr>
            </w:pPr>
            <w:del w:id="8372" w:author="Arjan" w:date="2014-11-18T14:45:00Z">
              <w:r w:rsidDel="005A5EDD">
                <w:rPr>
                  <w:rFonts w:ascii="Lucida Sans" w:eastAsia="Times New Roman" w:hAnsi="Lucida Sans" w:cs="Lucida Sans"/>
                </w:rPr>
                <w:delText>KING</w:delText>
              </w:r>
            </w:del>
          </w:p>
        </w:tc>
      </w:tr>
      <w:tr w:rsidR="00BF167C" w:rsidDel="005A5EDD" w14:paraId="35D55711" w14:textId="77777777" w:rsidTr="005A5EDD">
        <w:trPr>
          <w:del w:id="8373" w:author="Arjan" w:date="2014-11-18T14:45:00Z"/>
        </w:trPr>
        <w:tc>
          <w:tcPr>
            <w:tcW w:w="3600" w:type="dxa"/>
            <w:tcBorders>
              <w:top w:val="nil"/>
              <w:left w:val="nil"/>
              <w:bottom w:val="nil"/>
              <w:right w:val="nil"/>
            </w:tcBorders>
          </w:tcPr>
          <w:p w14:paraId="39788F84" w14:textId="77777777" w:rsidR="00BF167C" w:rsidDel="005A5EDD" w:rsidRDefault="00BF167C" w:rsidP="00367B3C">
            <w:pPr>
              <w:spacing w:after="0" w:line="240" w:lineRule="auto"/>
              <w:rPr>
                <w:del w:id="8374" w:author="Arjan" w:date="2014-11-18T14:45:00Z"/>
                <w:rFonts w:ascii="Lucida Sans" w:eastAsia="Times New Roman" w:hAnsi="Lucida Sans" w:cs="Lucida Sans"/>
              </w:rPr>
            </w:pPr>
          </w:p>
        </w:tc>
        <w:tc>
          <w:tcPr>
            <w:tcW w:w="4410" w:type="dxa"/>
            <w:gridSpan w:val="2"/>
            <w:tcBorders>
              <w:top w:val="nil"/>
              <w:left w:val="nil"/>
              <w:bottom w:val="nil"/>
              <w:right w:val="nil"/>
            </w:tcBorders>
          </w:tcPr>
          <w:p w14:paraId="6126874E" w14:textId="77777777" w:rsidR="00BF167C" w:rsidDel="005A5EDD" w:rsidRDefault="00BF167C" w:rsidP="005A5EDD">
            <w:pPr>
              <w:spacing w:after="0" w:line="240" w:lineRule="auto"/>
              <w:rPr>
                <w:del w:id="8375" w:author="Arjan" w:date="2014-11-18T14:45:00Z"/>
              </w:rPr>
            </w:pPr>
            <w:del w:id="8376" w:author="Arjan" w:date="2014-11-18T14:45:00Z">
              <w:r w:rsidDel="005A5EDD">
                <w:delText xml:space="preserve">wordt uitgeoefend door BETROKKENE </w:delText>
              </w:r>
            </w:del>
          </w:p>
          <w:p w14:paraId="1E2198B3" w14:textId="77777777" w:rsidR="00BF167C" w:rsidDel="005A5EDD" w:rsidRDefault="00BF167C" w:rsidP="005A5EDD">
            <w:pPr>
              <w:spacing w:after="0" w:line="240" w:lineRule="auto"/>
              <w:rPr>
                <w:del w:id="8377" w:author="Arjan" w:date="2014-11-18T14:45:00Z"/>
              </w:rPr>
            </w:pPr>
          </w:p>
        </w:tc>
        <w:tc>
          <w:tcPr>
            <w:tcW w:w="1350" w:type="dxa"/>
            <w:tcBorders>
              <w:top w:val="nil"/>
              <w:left w:val="nil"/>
              <w:bottom w:val="nil"/>
              <w:right w:val="nil"/>
            </w:tcBorders>
          </w:tcPr>
          <w:p w14:paraId="09EBCAF2" w14:textId="77777777" w:rsidR="00BF167C" w:rsidDel="005A5EDD" w:rsidRDefault="00BF167C" w:rsidP="00367B3C">
            <w:pPr>
              <w:spacing w:after="0" w:line="240" w:lineRule="auto"/>
              <w:rPr>
                <w:del w:id="8378" w:author="Arjan" w:date="2014-11-18T14:45:00Z"/>
                <w:rFonts w:ascii="Lucida Sans" w:eastAsia="Times New Roman" w:hAnsi="Lucida Sans" w:cs="Lucida Sans"/>
              </w:rPr>
            </w:pPr>
            <w:del w:id="8379" w:author="Arjan" w:date="2014-11-18T14:45:00Z">
              <w:r w:rsidDel="005A5EDD">
                <w:rPr>
                  <w:rFonts w:ascii="Lucida Sans" w:eastAsia="Times New Roman" w:hAnsi="Lucida Sans" w:cs="Lucida Sans"/>
                </w:rPr>
                <w:delText>KING</w:delText>
              </w:r>
            </w:del>
          </w:p>
        </w:tc>
      </w:tr>
      <w:tr w:rsidR="00BF167C" w:rsidDel="005A5EDD" w14:paraId="431B0C7C" w14:textId="77777777" w:rsidTr="005A5EDD">
        <w:trPr>
          <w:del w:id="8380" w:author="Arjan" w:date="2014-11-18T14:45:00Z"/>
        </w:trPr>
        <w:tc>
          <w:tcPr>
            <w:tcW w:w="3600" w:type="dxa"/>
            <w:tcBorders>
              <w:top w:val="nil"/>
              <w:left w:val="nil"/>
              <w:bottom w:val="nil"/>
              <w:right w:val="nil"/>
            </w:tcBorders>
          </w:tcPr>
          <w:p w14:paraId="547A0702" w14:textId="77777777" w:rsidR="00BF167C" w:rsidDel="005A5EDD" w:rsidRDefault="00BF167C" w:rsidP="00367B3C">
            <w:pPr>
              <w:spacing w:after="0" w:line="240" w:lineRule="auto"/>
              <w:rPr>
                <w:del w:id="8381" w:author="Arjan" w:date="2014-11-18T14:45:00Z"/>
                <w:rFonts w:ascii="Lucida Sans" w:eastAsia="Times New Roman" w:hAnsi="Lucida Sans" w:cs="Lucida Sans"/>
              </w:rPr>
            </w:pPr>
          </w:p>
        </w:tc>
        <w:tc>
          <w:tcPr>
            <w:tcW w:w="4410" w:type="dxa"/>
            <w:gridSpan w:val="2"/>
            <w:tcBorders>
              <w:top w:val="nil"/>
              <w:left w:val="nil"/>
              <w:bottom w:val="nil"/>
              <w:right w:val="nil"/>
            </w:tcBorders>
          </w:tcPr>
          <w:p w14:paraId="686BBDC7" w14:textId="77777777" w:rsidR="00BF167C" w:rsidDel="005A5EDD" w:rsidRDefault="00BF167C" w:rsidP="005A5EDD">
            <w:pPr>
              <w:spacing w:after="0" w:line="240" w:lineRule="auto"/>
              <w:rPr>
                <w:del w:id="8382" w:author="Arjan" w:date="2014-11-18T14:45:00Z"/>
              </w:rPr>
            </w:pPr>
            <w:del w:id="8383" w:author="Arjan" w:date="2014-11-18T14:45:00Z">
              <w:r w:rsidDel="005A5EDD">
                <w:delText xml:space="preserve">van BETROKKENE met als afwijkend binnenlands correspondentieadres </w:delText>
              </w:r>
            </w:del>
          </w:p>
          <w:p w14:paraId="085C6445" w14:textId="77777777" w:rsidR="00BF167C" w:rsidDel="005A5EDD" w:rsidRDefault="00BF167C" w:rsidP="005A5EDD">
            <w:pPr>
              <w:spacing w:after="0" w:line="240" w:lineRule="auto"/>
              <w:rPr>
                <w:del w:id="8384" w:author="Arjan" w:date="2014-11-18T14:45:00Z"/>
              </w:rPr>
            </w:pPr>
            <w:del w:id="8385" w:author="Arjan" w:date="2014-11-18T14:45:00Z">
              <w:r w:rsidDel="005A5EDD">
                <w:delText xml:space="preserve">   ADRESSEERBAAR OBJECT AANDUIDING</w:delText>
              </w:r>
            </w:del>
          </w:p>
        </w:tc>
        <w:tc>
          <w:tcPr>
            <w:tcW w:w="1350" w:type="dxa"/>
            <w:tcBorders>
              <w:top w:val="nil"/>
              <w:left w:val="nil"/>
              <w:bottom w:val="nil"/>
              <w:right w:val="nil"/>
            </w:tcBorders>
          </w:tcPr>
          <w:p w14:paraId="5B7F70E6" w14:textId="77777777" w:rsidR="00BF167C" w:rsidDel="005A5EDD" w:rsidRDefault="00BF167C" w:rsidP="00367B3C">
            <w:pPr>
              <w:spacing w:after="0" w:line="240" w:lineRule="auto"/>
              <w:rPr>
                <w:del w:id="8386" w:author="Arjan" w:date="2014-11-18T14:45:00Z"/>
                <w:rFonts w:ascii="Lucida Sans" w:eastAsia="Times New Roman" w:hAnsi="Lucida Sans" w:cs="Lucida Sans"/>
              </w:rPr>
            </w:pPr>
            <w:del w:id="8387" w:author="Arjan" w:date="2014-11-18T14:45:00Z">
              <w:r w:rsidDel="005A5EDD">
                <w:rPr>
                  <w:rFonts w:ascii="Lucida Sans" w:eastAsia="Times New Roman" w:hAnsi="Lucida Sans" w:cs="Lucida Sans"/>
                </w:rPr>
                <w:delText>KING</w:delText>
              </w:r>
            </w:del>
          </w:p>
        </w:tc>
      </w:tr>
      <w:tr w:rsidR="00BF167C" w:rsidDel="005A5EDD" w14:paraId="0B5CA240" w14:textId="77777777" w:rsidTr="005A5EDD">
        <w:trPr>
          <w:del w:id="8388" w:author="Arjan" w:date="2014-11-18T14:45:00Z"/>
        </w:trPr>
        <w:tc>
          <w:tcPr>
            <w:tcW w:w="3600" w:type="dxa"/>
            <w:tcBorders>
              <w:top w:val="nil"/>
              <w:left w:val="nil"/>
              <w:bottom w:val="nil"/>
              <w:right w:val="nil"/>
            </w:tcBorders>
          </w:tcPr>
          <w:p w14:paraId="7FBABE38" w14:textId="77777777" w:rsidR="00BF167C" w:rsidDel="005A5EDD" w:rsidRDefault="00BF167C" w:rsidP="00367B3C">
            <w:pPr>
              <w:spacing w:after="0" w:line="240" w:lineRule="auto"/>
              <w:rPr>
                <w:del w:id="8389" w:author="Arjan" w:date="2014-11-18T14:45:00Z"/>
                <w:rFonts w:ascii="Lucida Sans" w:eastAsia="Times New Roman" w:hAnsi="Lucida Sans" w:cs="Lucida Sans"/>
              </w:rPr>
            </w:pPr>
          </w:p>
        </w:tc>
        <w:tc>
          <w:tcPr>
            <w:tcW w:w="4410" w:type="dxa"/>
            <w:gridSpan w:val="2"/>
            <w:tcBorders>
              <w:top w:val="nil"/>
              <w:left w:val="nil"/>
              <w:bottom w:val="nil"/>
              <w:right w:val="nil"/>
            </w:tcBorders>
          </w:tcPr>
          <w:p w14:paraId="3A206DFE" w14:textId="77777777" w:rsidR="00BF167C" w:rsidDel="005A5EDD" w:rsidRDefault="00BF167C" w:rsidP="005A5EDD">
            <w:pPr>
              <w:spacing w:after="0" w:line="240" w:lineRule="auto"/>
              <w:rPr>
                <w:del w:id="8390" w:author="Arjan" w:date="2014-11-18T14:45:00Z"/>
              </w:rPr>
            </w:pPr>
            <w:del w:id="8391" w:author="Arjan" w:date="2014-11-18T14:45:00Z">
              <w:r w:rsidDel="005A5EDD">
                <w:delText>Afwijkend correspondentie postadres:</w:delText>
              </w:r>
            </w:del>
          </w:p>
          <w:p w14:paraId="092888A9" w14:textId="77777777" w:rsidR="00BF167C" w:rsidDel="005A5EDD" w:rsidRDefault="00BF167C" w:rsidP="005A5EDD">
            <w:pPr>
              <w:spacing w:after="0" w:line="240" w:lineRule="auto"/>
              <w:rPr>
                <w:del w:id="8392" w:author="Arjan" w:date="2014-11-18T14:45:00Z"/>
              </w:rPr>
            </w:pPr>
            <w:del w:id="8393" w:author="Arjan" w:date="2014-11-18T14:45:00Z">
              <w:r w:rsidDel="005A5EDD">
                <w:delText xml:space="preserve">van BETROKKENE met afwijkend correspondentie postadres dat </w:delText>
              </w:r>
            </w:del>
          </w:p>
          <w:p w14:paraId="730F77A2" w14:textId="77777777" w:rsidR="00BF167C" w:rsidDel="005A5EDD" w:rsidRDefault="00BF167C" w:rsidP="005A5EDD">
            <w:pPr>
              <w:spacing w:after="0" w:line="240" w:lineRule="auto"/>
              <w:rPr>
                <w:del w:id="8394" w:author="Arjan" w:date="2014-11-18T14:45:00Z"/>
              </w:rPr>
            </w:pPr>
            <w:del w:id="8395" w:author="Arjan" w:date="2014-11-18T14:45:00Z">
              <w:r w:rsidDel="005A5EDD">
                <w:delText>zich bevindt in WOONPLAATS</w:delText>
              </w:r>
            </w:del>
          </w:p>
        </w:tc>
        <w:tc>
          <w:tcPr>
            <w:tcW w:w="1350" w:type="dxa"/>
            <w:tcBorders>
              <w:top w:val="nil"/>
              <w:left w:val="nil"/>
              <w:bottom w:val="nil"/>
              <w:right w:val="nil"/>
            </w:tcBorders>
          </w:tcPr>
          <w:p w14:paraId="336D838E" w14:textId="77777777" w:rsidR="00BF167C" w:rsidDel="005A5EDD" w:rsidRDefault="00BF167C" w:rsidP="00367B3C">
            <w:pPr>
              <w:spacing w:after="0" w:line="240" w:lineRule="auto"/>
              <w:rPr>
                <w:del w:id="8396" w:author="Arjan" w:date="2014-11-18T14:45:00Z"/>
                <w:rFonts w:ascii="Lucida Sans" w:eastAsia="Times New Roman" w:hAnsi="Lucida Sans" w:cs="Lucida Sans"/>
              </w:rPr>
            </w:pPr>
            <w:del w:id="8397" w:author="Arjan" w:date="2014-11-18T14:45:00Z">
              <w:r w:rsidDel="005A5EDD">
                <w:rPr>
                  <w:rFonts w:ascii="Lucida Sans" w:eastAsia="Times New Roman" w:hAnsi="Lucida Sans" w:cs="Lucida Sans"/>
                </w:rPr>
                <w:delText>KING</w:delText>
              </w:r>
            </w:del>
          </w:p>
        </w:tc>
      </w:tr>
      <w:tr w:rsidR="00BF167C" w:rsidDel="005A5EDD" w14:paraId="38C4AB5F" w14:textId="77777777" w:rsidTr="00A76CD7">
        <w:trPr>
          <w:del w:id="8398" w:author="Arjan" w:date="2014-11-18T14:45:00Z"/>
        </w:trPr>
        <w:tc>
          <w:tcPr>
            <w:tcW w:w="3600" w:type="dxa"/>
            <w:tcBorders>
              <w:top w:val="nil"/>
              <w:left w:val="nil"/>
              <w:bottom w:val="single" w:sz="4" w:space="0" w:color="auto"/>
              <w:right w:val="nil"/>
            </w:tcBorders>
          </w:tcPr>
          <w:p w14:paraId="7BC9258C" w14:textId="77777777" w:rsidR="00BF167C" w:rsidDel="005A5EDD" w:rsidRDefault="00BF167C" w:rsidP="00367B3C">
            <w:pPr>
              <w:spacing w:after="0" w:line="240" w:lineRule="auto"/>
              <w:rPr>
                <w:del w:id="8399" w:author="Arjan" w:date="2014-11-18T14:45:00Z"/>
                <w:rFonts w:ascii="Lucida Sans" w:eastAsia="Times New Roman" w:hAnsi="Lucida Sans" w:cs="Lucida Sans"/>
              </w:rPr>
            </w:pPr>
          </w:p>
        </w:tc>
        <w:tc>
          <w:tcPr>
            <w:tcW w:w="4410" w:type="dxa"/>
            <w:gridSpan w:val="2"/>
            <w:tcBorders>
              <w:top w:val="nil"/>
              <w:left w:val="nil"/>
              <w:bottom w:val="single" w:sz="4" w:space="0" w:color="auto"/>
              <w:right w:val="nil"/>
            </w:tcBorders>
          </w:tcPr>
          <w:p w14:paraId="6EB263D1" w14:textId="77777777" w:rsidR="00BF167C" w:rsidDel="005A5EDD" w:rsidRDefault="00BF167C" w:rsidP="005A5EDD">
            <w:pPr>
              <w:spacing w:after="0" w:line="240" w:lineRule="auto"/>
              <w:rPr>
                <w:del w:id="8400" w:author="Arjan" w:date="2014-11-18T14:45:00Z"/>
              </w:rPr>
            </w:pPr>
            <w:del w:id="8401" w:author="Arjan" w:date="2014-11-18T14:45:00Z">
              <w:r w:rsidDel="005A5EDD">
                <w:delText>Afwijkend buitenlands correspondentieadres:</w:delText>
              </w:r>
            </w:del>
          </w:p>
          <w:p w14:paraId="4CAC41C9" w14:textId="77777777" w:rsidR="00BF167C" w:rsidDel="005A5EDD" w:rsidRDefault="00BF167C" w:rsidP="005A5EDD">
            <w:pPr>
              <w:spacing w:after="0" w:line="240" w:lineRule="auto"/>
              <w:rPr>
                <w:del w:id="8402" w:author="Arjan" w:date="2014-11-18T14:45:00Z"/>
              </w:rPr>
            </w:pPr>
            <w:del w:id="8403" w:author="Arjan" w:date="2014-11-18T14:45:00Z">
              <w:r w:rsidDel="005A5EDD">
                <w:delText>van BETROKKENE met afwijkend buitenlands correspondentieadres dat zich bevindt in LAND</w:delText>
              </w:r>
            </w:del>
          </w:p>
        </w:tc>
        <w:tc>
          <w:tcPr>
            <w:tcW w:w="1350" w:type="dxa"/>
            <w:tcBorders>
              <w:top w:val="nil"/>
              <w:left w:val="nil"/>
              <w:bottom w:val="single" w:sz="4" w:space="0" w:color="auto"/>
              <w:right w:val="nil"/>
            </w:tcBorders>
          </w:tcPr>
          <w:p w14:paraId="0764956A" w14:textId="77777777" w:rsidR="00BF167C" w:rsidDel="005A5EDD" w:rsidRDefault="00BF167C" w:rsidP="00367B3C">
            <w:pPr>
              <w:spacing w:after="0" w:line="240" w:lineRule="auto"/>
              <w:rPr>
                <w:del w:id="8404" w:author="Arjan" w:date="2014-11-18T14:45:00Z"/>
                <w:rFonts w:ascii="Lucida Sans" w:eastAsia="Times New Roman" w:hAnsi="Lucida Sans" w:cs="Lucida Sans"/>
              </w:rPr>
            </w:pPr>
            <w:del w:id="8405" w:author="Arjan" w:date="2014-11-18T14:45:00Z">
              <w:r w:rsidDel="005A5EDD">
                <w:rPr>
                  <w:rFonts w:ascii="Lucida Sans" w:eastAsia="Times New Roman" w:hAnsi="Lucida Sans" w:cs="Lucida Sans"/>
                </w:rPr>
                <w:delText>KING</w:delText>
              </w:r>
            </w:del>
          </w:p>
        </w:tc>
      </w:tr>
    </w:tbl>
    <w:p w14:paraId="6BEF2743" w14:textId="77777777" w:rsidR="00367B3C" w:rsidRPr="002D46B6" w:rsidRDefault="00367B3C" w:rsidP="00367B3C"/>
    <w:p w14:paraId="50C227AE" w14:textId="77777777" w:rsidR="007953C3" w:rsidRDefault="007953C3" w:rsidP="007953C3">
      <w:pPr>
        <w:pStyle w:val="Kop3"/>
        <w:rPr>
          <w:noProof/>
        </w:rPr>
      </w:pPr>
      <w:bookmarkStart w:id="8406" w:name="_Ref361131915"/>
      <w:bookmarkStart w:id="8407" w:name="_Toc493812442"/>
      <w:r>
        <w:rPr>
          <w:noProof/>
        </w:rPr>
        <w:t>Meerdere initiatoren</w:t>
      </w:r>
      <w:bookmarkEnd w:id="8407"/>
    </w:p>
    <w:p w14:paraId="43791F3E" w14:textId="77777777" w:rsidR="007953C3" w:rsidRDefault="007953C3" w:rsidP="007953C3">
      <w:pPr>
        <w:rPr>
          <w:rFonts w:ascii="Arial" w:hAnsi="Arial" w:cs="Arial"/>
          <w:sz w:val="20"/>
          <w:szCs w:val="20"/>
          <w:lang w:val="nl-NL"/>
        </w:rPr>
      </w:pPr>
      <w:r w:rsidRPr="00DD0F4F">
        <w:rPr>
          <w:lang w:val="nl-NL"/>
        </w:rPr>
        <w:t>Het RGBZ staat als BETROKKENEn bij een ZAAK slechts één betrokkene toe in de rol van initiator (d.m.v. een desbetreffende regel bij de attribuutsoort ‘</w:t>
      </w:r>
      <w:r w:rsidR="00DA5D93" w:rsidRPr="003C0274">
        <w:rPr>
          <w:rFonts w:ascii="Arial" w:hAnsi="Arial" w:cs="Arial"/>
          <w:sz w:val="20"/>
          <w:szCs w:val="20"/>
        </w:rPr>
        <w:fldChar w:fldCharType="begin" w:fldLock="1"/>
      </w:r>
      <w:r w:rsidRPr="00DD0F4F">
        <w:rPr>
          <w:rFonts w:ascii="Arial" w:hAnsi="Arial" w:cs="Arial"/>
          <w:sz w:val="20"/>
          <w:szCs w:val="20"/>
          <w:lang w:val="nl-NL"/>
        </w:rPr>
        <w:instrText xml:space="preserve">MERGEFIELD </w:instrText>
      </w:r>
      <w:r w:rsidRPr="00DD0F4F">
        <w:rPr>
          <w:rFonts w:ascii="Arial" w:eastAsia="Times New Roman" w:hAnsi="Arial" w:cs="Arial"/>
          <w:color w:val="000000"/>
          <w:sz w:val="20"/>
          <w:szCs w:val="20"/>
          <w:lang w:val="nl-NL"/>
        </w:rPr>
        <w:instrText>Att.Name</w:instrText>
      </w:r>
      <w:r w:rsidR="00DA5D93" w:rsidRPr="003C0274">
        <w:rPr>
          <w:rFonts w:ascii="Arial" w:hAnsi="Arial" w:cs="Arial"/>
          <w:sz w:val="20"/>
          <w:szCs w:val="20"/>
        </w:rPr>
        <w:fldChar w:fldCharType="separate"/>
      </w:r>
      <w:r w:rsidRPr="00DD0F4F">
        <w:rPr>
          <w:rFonts w:ascii="Arial" w:eastAsia="Times New Roman" w:hAnsi="Arial" w:cs="Arial"/>
          <w:color w:val="000000"/>
          <w:sz w:val="20"/>
          <w:szCs w:val="20"/>
          <w:lang w:val="nl-NL"/>
        </w:rPr>
        <w:t>Rolomschrijving generiek</w:t>
      </w:r>
      <w:r w:rsidR="00DA5D93" w:rsidRPr="003C0274">
        <w:rPr>
          <w:rFonts w:ascii="Arial" w:hAnsi="Arial" w:cs="Arial"/>
          <w:sz w:val="20"/>
          <w:szCs w:val="20"/>
        </w:rPr>
        <w:fldChar w:fldCharType="end"/>
      </w:r>
      <w:r w:rsidRPr="00DD0F4F">
        <w:rPr>
          <w:rFonts w:ascii="Arial" w:hAnsi="Arial" w:cs="Arial"/>
          <w:sz w:val="20"/>
          <w:szCs w:val="20"/>
          <w:lang w:val="nl-NL"/>
        </w:rPr>
        <w:t xml:space="preserve">’). In de praktijk zijn er evenwel situaties waarin sprake is van meerdere initiatoren van een zaak: de huwelijksaangifte door de beide partners, een bezwaar dat door drie personen ingediend wordt, een brief van alle bewoners (met naam en adres en handtekening) van een straat, et cetera. Om in deze situaties te kunnen voorzien moet het RGBZ hierop aangepast worden. </w:t>
      </w:r>
      <w:r>
        <w:rPr>
          <w:rFonts w:ascii="Arial" w:hAnsi="Arial" w:cs="Arial"/>
          <w:sz w:val="20"/>
          <w:szCs w:val="20"/>
          <w:lang w:val="nl-NL"/>
        </w:rPr>
        <w:t xml:space="preserve">Enkele mogelijkheden zijn overwogen: het toestaan van meerdere betrokkenen in de rol van initiator, een betrokkene als een groep van subjecten (waardoor er nog steeds één betrokken bij een zaak is in de rol van initiator) en een nieuw roltype: mede-initiator. Uiteindelijk is gekozen voor de laatstgenoemde oplossing. Reden daarvoor is dat de andere oplossingen complexer zijn en daardoor een forse verandering met zich mee brengen in de informatievoorziening bij gemeenten. Geoordeeld is dat dit niet opweegt tegen het relatief kleine aantal gevallen waarin zich de situatie met meerdere initiatoren voordoet.  </w:t>
      </w:r>
    </w:p>
    <w:p w14:paraId="18B06FFB" w14:textId="77777777" w:rsidR="007953C3" w:rsidRPr="005561F3" w:rsidRDefault="007953C3" w:rsidP="007953C3">
      <w:pPr>
        <w:rPr>
          <w:lang w:val="nl-NL"/>
        </w:rPr>
      </w:pPr>
      <w:r w:rsidRPr="005561F3">
        <w:rPr>
          <w:lang w:val="nl-NL"/>
        </w:rPr>
        <w:t>De consequentie van deze wijziging, het nieuwe roltype ‘Mede-initiator’, specificeren we in de volgende paragraaf.</w:t>
      </w:r>
    </w:p>
    <w:p w14:paraId="43C4BD96" w14:textId="77777777" w:rsidR="005C4949" w:rsidRDefault="005C4949" w:rsidP="005C4949">
      <w:pPr>
        <w:pStyle w:val="Kop3"/>
        <w:rPr>
          <w:noProof/>
        </w:rPr>
      </w:pPr>
      <w:bookmarkStart w:id="8408" w:name="_Toc493812443"/>
      <w:r>
        <w:rPr>
          <w:noProof/>
        </w:rPr>
        <w:t>Roltype</w:t>
      </w:r>
      <w:r w:rsidR="00D0706E">
        <w:rPr>
          <w:noProof/>
        </w:rPr>
        <w:t xml:space="preserve"> generiek</w:t>
      </w:r>
      <w:bookmarkEnd w:id="8406"/>
      <w:bookmarkEnd w:id="8408"/>
    </w:p>
    <w:p w14:paraId="6DA9EF51" w14:textId="77777777" w:rsidR="00103274" w:rsidRPr="00DD0F4F" w:rsidRDefault="00AB3520" w:rsidP="00103274">
      <w:pPr>
        <w:rPr>
          <w:noProof/>
          <w:lang w:val="nl-NL"/>
        </w:rPr>
      </w:pPr>
      <w:r w:rsidRPr="00DD0F4F">
        <w:rPr>
          <w:noProof/>
          <w:lang w:val="nl-NL"/>
        </w:rPr>
        <w:t xml:space="preserve">Zowel in de GEMMA-procesarchitectuur als in het RGBZ komt het begrip ‘ Rol’ voor. Geconstateerd  is dat de enumeraties daarvan, de domeinwaarden, verschillen tussen beide modellen. Dit is ongewenst, het leidt tot verwarring bij gemeenten (en leveranciers) die hun processen op basis van de procesmodellen zaakgericht willen inrichten en uitvoeren. Afstemming is bovendien noodzakelijk aangezien ‘rollen’ </w:t>
      </w:r>
      <w:r w:rsidR="00313E69">
        <w:rPr>
          <w:noProof/>
          <w:lang w:val="nl-NL"/>
        </w:rPr>
        <w:t>gedefinieerd zijn</w:t>
      </w:r>
      <w:r w:rsidRPr="00DD0F4F">
        <w:rPr>
          <w:noProof/>
          <w:lang w:val="nl-NL"/>
        </w:rPr>
        <w:t xml:space="preserve"> in de ZTC2. Dit leidt tot aanpassing van de </w:t>
      </w:r>
      <w:r w:rsidR="00BC0BAD" w:rsidRPr="00DD0F4F">
        <w:rPr>
          <w:noProof/>
          <w:lang w:val="nl-NL"/>
        </w:rPr>
        <w:t>waardenverzameling van het attribuut ‘Rolomschrijving generiek’ van de relatieklasse ROL zoals hieronder vermeld.</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D56602" w:rsidRPr="00D56602" w14:paraId="28BCE037" w14:textId="77777777" w:rsidTr="00F31C58">
        <w:trPr>
          <w:trHeight w:val="215"/>
        </w:trPr>
        <w:tc>
          <w:tcPr>
            <w:tcW w:w="3690" w:type="dxa"/>
            <w:tcBorders>
              <w:top w:val="single" w:sz="4" w:space="0" w:color="auto"/>
            </w:tcBorders>
          </w:tcPr>
          <w:p w14:paraId="2B4EEFBC"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Naam attribuutsoort</w:t>
            </w:r>
          </w:p>
        </w:tc>
        <w:tc>
          <w:tcPr>
            <w:tcW w:w="5670" w:type="dxa"/>
            <w:tcBorders>
              <w:top w:val="single" w:sz="4" w:space="0" w:color="auto"/>
            </w:tcBorders>
          </w:tcPr>
          <w:p w14:paraId="0E4FDC23" w14:textId="77777777" w:rsidR="00D56602" w:rsidRPr="00D56602" w:rsidRDefault="00DA5D93"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Att.Name</w:instrText>
            </w:r>
            <w:r w:rsidRPr="00D56602">
              <w:rPr>
                <w:rFonts w:ascii="Arial" w:hAnsi="Arial" w:cs="Arial"/>
                <w:sz w:val="20"/>
                <w:szCs w:val="20"/>
                <w:lang w:val="en-AU"/>
              </w:rPr>
              <w:fldChar w:fldCharType="separate"/>
            </w:r>
            <w:r w:rsidR="00D56602" w:rsidRPr="00D56602">
              <w:rPr>
                <w:rFonts w:ascii="Arial" w:eastAsia="Times New Roman" w:hAnsi="Arial" w:cs="Arial"/>
                <w:color w:val="000000"/>
                <w:sz w:val="20"/>
                <w:szCs w:val="20"/>
              </w:rPr>
              <w:t>Rolomschrijving generiek</w:t>
            </w:r>
            <w:r w:rsidRPr="00D56602">
              <w:rPr>
                <w:rFonts w:ascii="Arial" w:hAnsi="Arial" w:cs="Arial"/>
                <w:sz w:val="20"/>
                <w:szCs w:val="20"/>
                <w:lang w:val="en-AU"/>
              </w:rPr>
              <w:fldChar w:fldCharType="end"/>
            </w:r>
          </w:p>
        </w:tc>
      </w:tr>
      <w:tr w:rsidR="00D56602" w:rsidRPr="00D56602" w14:paraId="76E35007" w14:textId="77777777" w:rsidTr="00F31C58">
        <w:tc>
          <w:tcPr>
            <w:tcW w:w="3690" w:type="dxa"/>
          </w:tcPr>
          <w:p w14:paraId="70F26BFA"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1F255966"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14:paraId="11778EF2" w14:textId="77777777" w:rsidTr="00F31C58">
        <w:tc>
          <w:tcPr>
            <w:tcW w:w="3690" w:type="dxa"/>
          </w:tcPr>
          <w:p w14:paraId="098222AB"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Herkomst attribuutsoort</w:t>
            </w:r>
          </w:p>
        </w:tc>
        <w:tc>
          <w:tcPr>
            <w:tcW w:w="5670" w:type="dxa"/>
          </w:tcPr>
          <w:p w14:paraId="6078B2FD"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KING</w:t>
            </w:r>
          </w:p>
        </w:tc>
      </w:tr>
      <w:tr w:rsidR="00D56602" w:rsidRPr="00D56602" w14:paraId="258F2A2D" w14:textId="77777777" w:rsidTr="00F31C58">
        <w:tc>
          <w:tcPr>
            <w:tcW w:w="3690" w:type="dxa"/>
          </w:tcPr>
          <w:p w14:paraId="32B39722"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2EB9B630"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14:paraId="6B51446B" w14:textId="77777777" w:rsidTr="00F31C58">
        <w:tc>
          <w:tcPr>
            <w:tcW w:w="3690" w:type="dxa"/>
          </w:tcPr>
          <w:p w14:paraId="0051D8EB"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Code attribuutsoort</w:t>
            </w:r>
          </w:p>
        </w:tc>
        <w:tc>
          <w:tcPr>
            <w:tcW w:w="5670" w:type="dxa"/>
          </w:tcPr>
          <w:p w14:paraId="5EFB574E"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p>
        </w:tc>
      </w:tr>
      <w:tr w:rsidR="00D56602" w:rsidRPr="00D56602" w14:paraId="28060CEA" w14:textId="77777777" w:rsidTr="00F31C58">
        <w:tc>
          <w:tcPr>
            <w:tcW w:w="3690" w:type="dxa"/>
          </w:tcPr>
          <w:p w14:paraId="27BAB97B"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416A59DB"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14:paraId="11753F75" w14:textId="77777777" w:rsidTr="00F31C58">
        <w:tc>
          <w:tcPr>
            <w:tcW w:w="3690" w:type="dxa"/>
          </w:tcPr>
          <w:p w14:paraId="0B2A2522"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XML-tag attribuutsoort</w:t>
            </w:r>
          </w:p>
        </w:tc>
        <w:tc>
          <w:tcPr>
            <w:tcW w:w="5670" w:type="dxa"/>
          </w:tcPr>
          <w:p w14:paraId="6ADF3EB3" w14:textId="77777777" w:rsidR="00D56602" w:rsidRPr="00D56602" w:rsidRDefault="00DA5D93"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Att.Alias</w:instrText>
            </w:r>
            <w:r w:rsidRPr="00D56602">
              <w:rPr>
                <w:rFonts w:ascii="Arial" w:hAnsi="Arial" w:cs="Arial"/>
                <w:sz w:val="20"/>
                <w:szCs w:val="20"/>
                <w:lang w:val="en-AU"/>
              </w:rPr>
              <w:fldChar w:fldCharType="separate"/>
            </w:r>
            <w:r w:rsidR="00D56602" w:rsidRPr="00D56602">
              <w:rPr>
                <w:rFonts w:ascii="Arial" w:eastAsia="Times New Roman" w:hAnsi="Arial" w:cs="Arial"/>
                <w:color w:val="000000"/>
                <w:sz w:val="20"/>
                <w:szCs w:val="20"/>
              </w:rPr>
              <w:t>rolomschrijvingGeneriek</w:t>
            </w:r>
            <w:r w:rsidRPr="00D56602">
              <w:rPr>
                <w:rFonts w:ascii="Arial" w:hAnsi="Arial" w:cs="Arial"/>
                <w:sz w:val="20"/>
                <w:szCs w:val="20"/>
                <w:lang w:val="en-AU"/>
              </w:rPr>
              <w:fldChar w:fldCharType="end"/>
            </w:r>
          </w:p>
        </w:tc>
      </w:tr>
      <w:tr w:rsidR="00D56602" w:rsidRPr="00D56602" w14:paraId="2A89B5E5" w14:textId="77777777" w:rsidTr="00F31C58">
        <w:trPr>
          <w:trHeight w:val="260"/>
        </w:trPr>
        <w:tc>
          <w:tcPr>
            <w:tcW w:w="3690" w:type="dxa"/>
          </w:tcPr>
          <w:p w14:paraId="5A102AAB"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3941C0AE"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5C14BE" w14:paraId="7CF3BCC7" w14:textId="77777777" w:rsidTr="00F31C58">
        <w:tc>
          <w:tcPr>
            <w:tcW w:w="3690" w:type="dxa"/>
          </w:tcPr>
          <w:p w14:paraId="0013CE23"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Definitie attribuutsoort</w:t>
            </w:r>
          </w:p>
        </w:tc>
        <w:tc>
          <w:tcPr>
            <w:tcW w:w="5670" w:type="dxa"/>
          </w:tcPr>
          <w:p w14:paraId="12D7D42F" w14:textId="77777777" w:rsidR="00D56602" w:rsidRPr="00DD0F4F" w:rsidRDefault="00DA5D93" w:rsidP="00D56602">
            <w:pPr>
              <w:autoSpaceDE w:val="0"/>
              <w:autoSpaceDN w:val="0"/>
              <w:adjustRightInd w:val="0"/>
              <w:spacing w:after="0" w:line="240" w:lineRule="auto"/>
              <w:rPr>
                <w:rFonts w:ascii="Arial" w:eastAsia="Times New Roman" w:hAnsi="Arial" w:cs="Arial"/>
                <w:color w:val="000000"/>
                <w:sz w:val="20"/>
                <w:szCs w:val="20"/>
                <w:lang w:val="nl-NL"/>
              </w:rPr>
            </w:pPr>
            <w:r w:rsidRPr="00D56602">
              <w:rPr>
                <w:rFonts w:ascii="Arial" w:hAnsi="Arial" w:cs="Arial"/>
                <w:sz w:val="20"/>
                <w:szCs w:val="20"/>
                <w:lang w:val="en-AU"/>
              </w:rPr>
              <w:fldChar w:fldCharType="begin" w:fldLock="1"/>
            </w:r>
            <w:r w:rsidR="00D56602" w:rsidRPr="00DD0F4F">
              <w:rPr>
                <w:rFonts w:ascii="Arial" w:hAnsi="Arial" w:cs="Arial"/>
                <w:sz w:val="20"/>
                <w:szCs w:val="20"/>
                <w:lang w:val="nl-NL"/>
              </w:rPr>
              <w:instrText xml:space="preserve">MERGEFIELD </w:instrText>
            </w:r>
            <w:r w:rsidR="00D56602" w:rsidRPr="00DD0F4F">
              <w:rPr>
                <w:rFonts w:ascii="Arial" w:eastAsia="Times New Roman" w:hAnsi="Arial" w:cs="Arial"/>
                <w:color w:val="000000"/>
                <w:sz w:val="20"/>
                <w:szCs w:val="20"/>
                <w:lang w:val="nl-NL"/>
              </w:rPr>
              <w:instrText>Att.Notes</w:instrText>
            </w:r>
            <w:r w:rsidRPr="00D56602">
              <w:rPr>
                <w:rFonts w:ascii="Arial" w:hAnsi="Arial" w:cs="Arial"/>
                <w:sz w:val="20"/>
                <w:szCs w:val="20"/>
                <w:lang w:val="en-AU"/>
              </w:rPr>
              <w:fldChar w:fldCharType="end"/>
            </w:r>
            <w:r w:rsidR="00D56602" w:rsidRPr="00DD0F4F">
              <w:rPr>
                <w:rFonts w:ascii="Arial" w:eastAsia="Times New Roman" w:hAnsi="Arial" w:cs="Arial"/>
                <w:color w:val="610E6A"/>
                <w:sz w:val="20"/>
                <w:szCs w:val="20"/>
                <w:lang w:val="nl-NL"/>
              </w:rPr>
              <w:t>Algemeen gehanteerde benaming van de aard van de ROL</w:t>
            </w:r>
          </w:p>
        </w:tc>
      </w:tr>
      <w:tr w:rsidR="00D56602" w:rsidRPr="005C14BE" w14:paraId="30D6FB17" w14:textId="77777777" w:rsidTr="00F31C58">
        <w:trPr>
          <w:trHeight w:val="230"/>
        </w:trPr>
        <w:tc>
          <w:tcPr>
            <w:tcW w:w="3690" w:type="dxa"/>
          </w:tcPr>
          <w:p w14:paraId="2D9E2482" w14:textId="77777777" w:rsidR="00D56602" w:rsidRPr="00DD0F4F"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14:paraId="26EB6D90" w14:textId="77777777" w:rsidR="00D56602" w:rsidRPr="00DD0F4F"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r>
      <w:tr w:rsidR="00D56602" w:rsidRPr="00D56602" w14:paraId="6E1D66B7" w14:textId="77777777" w:rsidTr="00F31C58">
        <w:trPr>
          <w:trHeight w:val="230"/>
        </w:trPr>
        <w:tc>
          <w:tcPr>
            <w:tcW w:w="3690" w:type="dxa"/>
          </w:tcPr>
          <w:p w14:paraId="426B69A9"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Herkomst definitie attribuutsoort</w:t>
            </w:r>
          </w:p>
        </w:tc>
        <w:tc>
          <w:tcPr>
            <w:tcW w:w="5670" w:type="dxa"/>
          </w:tcPr>
          <w:p w14:paraId="2DC15D19"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KING</w:t>
            </w:r>
          </w:p>
        </w:tc>
      </w:tr>
      <w:tr w:rsidR="00D56602" w:rsidRPr="00D56602" w14:paraId="09DE5202" w14:textId="77777777" w:rsidTr="00F31C58">
        <w:tc>
          <w:tcPr>
            <w:tcW w:w="3690" w:type="dxa"/>
          </w:tcPr>
          <w:p w14:paraId="78FA6420"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38E02453"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14:paraId="119B611F" w14:textId="77777777" w:rsidTr="00F31C58">
        <w:tc>
          <w:tcPr>
            <w:tcW w:w="3690" w:type="dxa"/>
          </w:tcPr>
          <w:p w14:paraId="30FCBFA3"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Datum opname attribuutsoort</w:t>
            </w:r>
          </w:p>
        </w:tc>
        <w:tc>
          <w:tcPr>
            <w:tcW w:w="5670" w:type="dxa"/>
          </w:tcPr>
          <w:p w14:paraId="6B50B0CC"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22-05-09</w:t>
            </w:r>
          </w:p>
        </w:tc>
      </w:tr>
      <w:tr w:rsidR="00D56602" w:rsidRPr="00D56602" w14:paraId="1EE67D57" w14:textId="77777777" w:rsidTr="00F31C58">
        <w:tc>
          <w:tcPr>
            <w:tcW w:w="3690" w:type="dxa"/>
          </w:tcPr>
          <w:p w14:paraId="10E9A207"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6DF9B01F"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5C14BE" w14:paraId="6A23B849" w14:textId="77777777" w:rsidTr="00F31C58">
        <w:tc>
          <w:tcPr>
            <w:tcW w:w="3690" w:type="dxa"/>
          </w:tcPr>
          <w:p w14:paraId="0B6331A0"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Toelichting attribuutsoort</w:t>
            </w:r>
          </w:p>
        </w:tc>
        <w:tc>
          <w:tcPr>
            <w:tcW w:w="5670" w:type="dxa"/>
          </w:tcPr>
          <w:p w14:paraId="77737162" w14:textId="77777777" w:rsidR="00D56602" w:rsidRPr="00DD0F4F" w:rsidRDefault="00D56602" w:rsidP="00D56602">
            <w:pPr>
              <w:autoSpaceDE w:val="0"/>
              <w:autoSpaceDN w:val="0"/>
              <w:adjustRightInd w:val="0"/>
              <w:spacing w:after="0" w:line="240" w:lineRule="auto"/>
              <w:rPr>
                <w:ins w:id="8409" w:author="Arjan" w:date="2012-11-13T16:53:00Z"/>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gaat hier om de benaming van een rol bij een zaak zoals deze landelijk wordt toegepast. Deze kan afwijken van de door de zaakbehandelende organisatie(s) gehanteerde benaming, de Rolomschrijving.</w:t>
            </w:r>
          </w:p>
          <w:p w14:paraId="22D1A787" w14:textId="77777777" w:rsidR="00D56602" w:rsidRPr="00DD0F4F" w:rsidRDefault="00D56602" w:rsidP="00D56602">
            <w:pPr>
              <w:autoSpaceDE w:val="0"/>
              <w:autoSpaceDN w:val="0"/>
              <w:adjustRightInd w:val="0"/>
              <w:spacing w:after="0" w:line="240" w:lineRule="auto"/>
              <w:rPr>
                <w:ins w:id="8410" w:author="Arjan" w:date="2012-11-13T16:54:00Z"/>
                <w:rFonts w:ascii="Arial" w:eastAsia="Times New Roman" w:hAnsi="Arial" w:cs="Arial"/>
                <w:color w:val="000000"/>
                <w:sz w:val="20"/>
                <w:szCs w:val="20"/>
                <w:lang w:val="nl-NL"/>
              </w:rPr>
            </w:pPr>
            <w:ins w:id="8411" w:author="Arjan" w:date="2012-11-13T16:53:00Z">
              <w:r w:rsidRPr="00DD0F4F">
                <w:rPr>
                  <w:rFonts w:ascii="Arial" w:eastAsia="Times New Roman" w:hAnsi="Arial" w:cs="Arial"/>
                  <w:color w:val="000000"/>
                  <w:sz w:val="20"/>
                  <w:szCs w:val="20"/>
                  <w:lang w:val="nl-NL"/>
                </w:rPr>
                <w:t>De ge</w:t>
              </w:r>
            </w:ins>
            <w:ins w:id="8412" w:author="Arjan" w:date="2012-11-13T16:54:00Z">
              <w:r w:rsidRPr="00DD0F4F">
                <w:rPr>
                  <w:rFonts w:ascii="Arial" w:eastAsia="Times New Roman" w:hAnsi="Arial" w:cs="Arial"/>
                  <w:color w:val="000000"/>
                  <w:sz w:val="20"/>
                  <w:szCs w:val="20"/>
                  <w:lang w:val="nl-NL"/>
                </w:rPr>
                <w:t>machtigde is niet als rol onderkend maar als eigenschap van de wijze waarop een betrokkene zijn of haar rol uitoefent.</w:t>
              </w:r>
            </w:ins>
          </w:p>
          <w:p w14:paraId="6014A14F" w14:textId="77777777" w:rsidR="00D56602" w:rsidRPr="00DD0F4F" w:rsidRDefault="00D56602" w:rsidP="00A506FA">
            <w:pPr>
              <w:autoSpaceDE w:val="0"/>
              <w:autoSpaceDN w:val="0"/>
              <w:adjustRightInd w:val="0"/>
              <w:spacing w:after="0" w:line="240" w:lineRule="auto"/>
              <w:rPr>
                <w:ins w:id="8413" w:author="Arjan" w:date="2012-11-13T16:55:00Z"/>
                <w:rFonts w:ascii="Arial" w:eastAsia="Times New Roman" w:hAnsi="Arial" w:cs="Arial"/>
                <w:color w:val="000000"/>
                <w:sz w:val="20"/>
                <w:szCs w:val="20"/>
                <w:lang w:val="nl-NL"/>
              </w:rPr>
            </w:pPr>
            <w:ins w:id="8414" w:author="Arjan" w:date="2012-11-13T16:55:00Z">
              <w:r w:rsidRPr="00DD0F4F">
                <w:rPr>
                  <w:rFonts w:ascii="Arial" w:eastAsia="Times New Roman" w:hAnsi="Arial" w:cs="Arial"/>
                  <w:color w:val="000000"/>
                  <w:sz w:val="20"/>
                  <w:szCs w:val="20"/>
                  <w:lang w:val="nl-NL"/>
                </w:rPr>
                <w:t>De formulering van de definitie van de Belanghebbende is  afgeleid van de belanghebbende in de AWB maar breder gesteld.</w:t>
              </w:r>
            </w:ins>
          </w:p>
          <w:p w14:paraId="127D478B" w14:textId="77777777" w:rsidR="00D56602" w:rsidRPr="00DD0F4F" w:rsidRDefault="00D56602" w:rsidP="00A506FA">
            <w:pPr>
              <w:autoSpaceDE w:val="0"/>
              <w:autoSpaceDN w:val="0"/>
              <w:adjustRightInd w:val="0"/>
              <w:spacing w:after="0" w:line="240" w:lineRule="auto"/>
              <w:rPr>
                <w:ins w:id="8415" w:author="Arjan" w:date="2012-11-13T16:55:00Z"/>
                <w:rFonts w:ascii="Arial" w:eastAsia="Times New Roman" w:hAnsi="Arial" w:cs="Arial"/>
                <w:color w:val="000000"/>
                <w:sz w:val="20"/>
                <w:szCs w:val="20"/>
                <w:lang w:val="nl-NL"/>
              </w:rPr>
            </w:pPr>
            <w:ins w:id="8416" w:author="Arjan" w:date="2012-11-13T16:56:00Z">
              <w:r w:rsidRPr="00DD0F4F">
                <w:rPr>
                  <w:rFonts w:ascii="Arial" w:eastAsia="Times New Roman" w:hAnsi="Arial" w:cs="Arial"/>
                  <w:color w:val="000000"/>
                  <w:sz w:val="20"/>
                  <w:szCs w:val="20"/>
                  <w:lang w:val="nl-NL"/>
                </w:rPr>
                <w:t>V.w.b. de Initiator, i</w:t>
              </w:r>
            </w:ins>
            <w:ins w:id="8417" w:author="Arjan" w:date="2012-11-13T16:55:00Z">
              <w:r w:rsidRPr="00DD0F4F">
                <w:rPr>
                  <w:rFonts w:ascii="Arial" w:eastAsia="Times New Roman" w:hAnsi="Arial" w:cs="Arial"/>
                  <w:color w:val="000000"/>
                  <w:sz w:val="20"/>
                  <w:szCs w:val="20"/>
                  <w:lang w:val="nl-NL"/>
                </w:rPr>
                <w:t xml:space="preserve">ndien het gaat om dienstverlening aan </w:t>
              </w:r>
              <w:r w:rsidRPr="00DD0F4F">
                <w:rPr>
                  <w:rFonts w:ascii="Arial" w:eastAsia="Times New Roman" w:hAnsi="Arial" w:cs="Arial"/>
                  <w:color w:val="000000"/>
                  <w:sz w:val="20"/>
                  <w:szCs w:val="20"/>
                  <w:lang w:val="nl-NL"/>
                </w:rPr>
                <w:lastRenderedPageBreak/>
                <w:t>burgers en bedrijven wordt ook wel de term ‘klant’ gehanteerd. Met het oog op andere dan dienstverleningszaken kiezen we hier</w:t>
              </w:r>
            </w:ins>
            <w:ins w:id="8418" w:author="Arjan" w:date="2012-11-13T16:56:00Z">
              <w:r w:rsidRPr="00DD0F4F">
                <w:rPr>
                  <w:rFonts w:ascii="Arial" w:eastAsia="Times New Roman" w:hAnsi="Arial" w:cs="Arial"/>
                  <w:color w:val="000000"/>
                  <w:sz w:val="20"/>
                  <w:szCs w:val="20"/>
                  <w:lang w:val="nl-NL"/>
                </w:rPr>
                <w:t xml:space="preserve"> een</w:t>
              </w:r>
            </w:ins>
            <w:ins w:id="8419" w:author="Arjan" w:date="2012-11-13T16:55:00Z">
              <w:r w:rsidRPr="00DD0F4F">
                <w:rPr>
                  <w:rFonts w:ascii="Arial" w:eastAsia="Times New Roman" w:hAnsi="Arial" w:cs="Arial"/>
                  <w:color w:val="000000"/>
                  <w:sz w:val="20"/>
                  <w:szCs w:val="20"/>
                  <w:lang w:val="nl-NL"/>
                </w:rPr>
                <w:t xml:space="preserve"> meer algemenere term.</w:t>
              </w:r>
            </w:ins>
            <w:r w:rsidR="00313E69">
              <w:rPr>
                <w:rFonts w:ascii="Arial" w:eastAsia="Times New Roman" w:hAnsi="Arial" w:cs="Arial"/>
                <w:color w:val="000000"/>
                <w:sz w:val="20"/>
                <w:szCs w:val="20"/>
                <w:lang w:val="nl-NL"/>
              </w:rPr>
              <w:t xml:space="preserve"> </w:t>
            </w:r>
            <w:ins w:id="8420" w:author="Arjan" w:date="2014-10-06T08:26:00Z">
              <w:r w:rsidR="00E25C61">
                <w:rPr>
                  <w:rFonts w:ascii="Arial" w:eastAsia="Times New Roman" w:hAnsi="Arial" w:cs="Arial"/>
                  <w:color w:val="000000"/>
                  <w:sz w:val="20"/>
                  <w:szCs w:val="20"/>
                  <w:lang w:val="nl-NL"/>
                </w:rPr>
                <w:br/>
                <w:t>Bij sommige zaken (huwelijk, bezwaar van meerdere burgers e.d.)</w:t>
              </w:r>
            </w:ins>
            <w:ins w:id="8421" w:author="Arjan" w:date="2014-10-06T08:27:00Z">
              <w:r w:rsidR="00E25C61">
                <w:rPr>
                  <w:rFonts w:ascii="Arial" w:eastAsia="Times New Roman" w:hAnsi="Arial" w:cs="Arial"/>
                  <w:color w:val="000000"/>
                  <w:sz w:val="20"/>
                  <w:szCs w:val="20"/>
                  <w:lang w:val="nl-NL"/>
                </w:rPr>
                <w:t xml:space="preserve"> </w:t>
              </w:r>
            </w:ins>
            <w:ins w:id="8422" w:author="Arjan" w:date="2014-10-06T08:26:00Z">
              <w:r w:rsidR="00E25C61">
                <w:rPr>
                  <w:rFonts w:ascii="Arial" w:eastAsia="Times New Roman" w:hAnsi="Arial" w:cs="Arial"/>
                  <w:color w:val="000000"/>
                  <w:sz w:val="20"/>
                  <w:szCs w:val="20"/>
                  <w:lang w:val="nl-NL"/>
                </w:rPr>
                <w:t>is sprake van meerdere initiatoren</w:t>
              </w:r>
            </w:ins>
            <w:ins w:id="8423" w:author="Arjan" w:date="2014-10-06T08:27:00Z">
              <w:r w:rsidR="00E25C61">
                <w:rPr>
                  <w:rFonts w:ascii="Arial" w:eastAsia="Times New Roman" w:hAnsi="Arial" w:cs="Arial"/>
                  <w:color w:val="000000"/>
                  <w:sz w:val="20"/>
                  <w:szCs w:val="20"/>
                  <w:lang w:val="nl-NL"/>
                </w:rPr>
                <w:t xml:space="preserve"> terwijl het RGBZ slechts één initiator per zaak kent. </w:t>
              </w:r>
            </w:ins>
            <w:ins w:id="8424" w:author="Arjan" w:date="2014-10-06T08:29:00Z">
              <w:r w:rsidR="00E25C61">
                <w:rPr>
                  <w:rFonts w:ascii="Arial" w:eastAsia="Times New Roman" w:hAnsi="Arial" w:cs="Arial"/>
                  <w:color w:val="000000"/>
                  <w:sz w:val="20"/>
                  <w:szCs w:val="20"/>
                  <w:lang w:val="nl-NL"/>
                </w:rPr>
                <w:t xml:space="preserve">In dergelijke situaties is voorzien doordat naast de </w:t>
              </w:r>
            </w:ins>
            <w:ins w:id="8425" w:author="Arjan" w:date="2014-10-06T08:30:00Z">
              <w:r w:rsidR="00E25C61">
                <w:rPr>
                  <w:rFonts w:ascii="Arial" w:eastAsia="Times New Roman" w:hAnsi="Arial" w:cs="Arial"/>
                  <w:color w:val="000000"/>
                  <w:sz w:val="20"/>
                  <w:szCs w:val="20"/>
                  <w:lang w:val="nl-NL"/>
                </w:rPr>
                <w:t xml:space="preserve">(ene) </w:t>
              </w:r>
            </w:ins>
            <w:ins w:id="8426" w:author="Arjan" w:date="2014-10-06T08:29:00Z">
              <w:r w:rsidR="00E25C61">
                <w:rPr>
                  <w:rFonts w:ascii="Arial" w:eastAsia="Times New Roman" w:hAnsi="Arial" w:cs="Arial"/>
                  <w:color w:val="000000"/>
                  <w:sz w:val="20"/>
                  <w:szCs w:val="20"/>
                  <w:lang w:val="nl-NL"/>
                </w:rPr>
                <w:t>initiator ook betrokkenen in de rol van ‘Me</w:t>
              </w:r>
            </w:ins>
            <w:ins w:id="8427" w:author="Arjan" w:date="2014-10-06T08:30:00Z">
              <w:r w:rsidR="00E25C61">
                <w:rPr>
                  <w:rFonts w:ascii="Arial" w:eastAsia="Times New Roman" w:hAnsi="Arial" w:cs="Arial"/>
                  <w:color w:val="000000"/>
                  <w:sz w:val="20"/>
                  <w:szCs w:val="20"/>
                  <w:lang w:val="nl-NL"/>
                </w:rPr>
                <w:t>de-initiator’ onderkend worden.</w:t>
              </w:r>
            </w:ins>
            <w:ins w:id="8428" w:author="Arjan" w:date="2014-10-06T08:26:00Z">
              <w:r w:rsidR="00E25C61">
                <w:rPr>
                  <w:rFonts w:ascii="Arial" w:eastAsia="Times New Roman" w:hAnsi="Arial" w:cs="Arial"/>
                  <w:color w:val="000000"/>
                  <w:sz w:val="20"/>
                  <w:szCs w:val="20"/>
                  <w:lang w:val="nl-NL"/>
                </w:rPr>
                <w:t xml:space="preserve">  </w:t>
              </w:r>
            </w:ins>
            <w:ins w:id="8429" w:author="Arjan" w:date="2012-11-13T16:55:00Z">
              <w:r w:rsidRPr="00DD0F4F">
                <w:rPr>
                  <w:rFonts w:ascii="Arial" w:eastAsia="Times New Roman" w:hAnsi="Arial" w:cs="Arial"/>
                  <w:color w:val="000000"/>
                  <w:sz w:val="20"/>
                  <w:szCs w:val="20"/>
                  <w:lang w:val="nl-NL"/>
                </w:rPr>
                <w:t xml:space="preserve"> </w:t>
              </w:r>
            </w:ins>
          </w:p>
          <w:p w14:paraId="6B2E4BED" w14:textId="77777777" w:rsidR="00D56602" w:rsidRPr="00DD0F4F" w:rsidRDefault="00D56602" w:rsidP="00A506FA">
            <w:pPr>
              <w:autoSpaceDE w:val="0"/>
              <w:autoSpaceDN w:val="0"/>
              <w:adjustRightInd w:val="0"/>
              <w:spacing w:after="0" w:line="240" w:lineRule="auto"/>
              <w:rPr>
                <w:rFonts w:ascii="Arial" w:eastAsia="Times New Roman" w:hAnsi="Arial" w:cs="Arial"/>
                <w:color w:val="000000"/>
                <w:sz w:val="20"/>
                <w:szCs w:val="20"/>
                <w:lang w:val="nl-NL"/>
              </w:rPr>
            </w:pPr>
            <w:ins w:id="8430" w:author="Arjan" w:date="2012-11-13T16:56:00Z">
              <w:r w:rsidRPr="00DD0F4F">
                <w:rPr>
                  <w:rFonts w:ascii="Arial" w:eastAsia="Times New Roman" w:hAnsi="Arial" w:cs="Arial"/>
                  <w:color w:val="000000"/>
                  <w:sz w:val="20"/>
                  <w:szCs w:val="20"/>
                  <w:lang w:val="nl-NL"/>
                </w:rPr>
                <w:t xml:space="preserve">V.w.b. de </w:t>
              </w:r>
            </w:ins>
            <w:ins w:id="8431" w:author="Arjan" w:date="2012-11-13T16:55:00Z">
              <w:r w:rsidRPr="00DD0F4F">
                <w:rPr>
                  <w:rFonts w:ascii="Arial" w:eastAsia="Times New Roman" w:hAnsi="Arial" w:cs="Arial"/>
                  <w:color w:val="000000"/>
                  <w:sz w:val="20"/>
                  <w:szCs w:val="20"/>
                  <w:lang w:val="nl-NL"/>
                </w:rPr>
                <w:t>Klantcontacter</w:t>
              </w:r>
            </w:ins>
            <w:ins w:id="8432" w:author="Arjan" w:date="2012-11-13T16:57:00Z">
              <w:r w:rsidRPr="00DD0F4F">
                <w:rPr>
                  <w:rFonts w:ascii="Arial" w:eastAsia="Times New Roman" w:hAnsi="Arial" w:cs="Arial"/>
                  <w:color w:val="000000"/>
                  <w:sz w:val="20"/>
                  <w:szCs w:val="20"/>
                  <w:lang w:val="nl-NL"/>
                </w:rPr>
                <w:t>, m</w:t>
              </w:r>
            </w:ins>
            <w:ins w:id="8433" w:author="Arjan" w:date="2012-11-13T16:55:00Z">
              <w:r w:rsidRPr="00DD0F4F">
                <w:rPr>
                  <w:rFonts w:ascii="Arial" w:eastAsia="Times New Roman" w:hAnsi="Arial" w:cs="Arial"/>
                  <w:color w:val="000000"/>
                  <w:sz w:val="20"/>
                  <w:szCs w:val="20"/>
                  <w:lang w:val="nl-NL"/>
                </w:rPr>
                <w:t>et betrekking tot het zaakgericht werken betreft dit veelal het verzorgen van de intake van een vraag naar een product of dienst, het informeren over de voortgang van de behandeling van de zaak en het leveren van de uitkomst van de zaak.</w:t>
              </w:r>
            </w:ins>
            <w:ins w:id="8434" w:author="Arjan" w:date="2012-11-13T16:54:00Z">
              <w:r w:rsidRPr="00DD0F4F">
                <w:rPr>
                  <w:rFonts w:ascii="Arial" w:eastAsia="Times New Roman" w:hAnsi="Arial" w:cs="Arial"/>
                  <w:color w:val="000000"/>
                  <w:sz w:val="20"/>
                  <w:szCs w:val="20"/>
                  <w:lang w:val="nl-NL"/>
                </w:rPr>
                <w:t xml:space="preserve"> </w:t>
              </w:r>
            </w:ins>
          </w:p>
        </w:tc>
      </w:tr>
      <w:tr w:rsidR="00D56602" w:rsidRPr="005C14BE" w14:paraId="09192673" w14:textId="77777777" w:rsidTr="00F31C58">
        <w:tc>
          <w:tcPr>
            <w:tcW w:w="3690" w:type="dxa"/>
          </w:tcPr>
          <w:p w14:paraId="7761A5A7" w14:textId="77777777" w:rsidR="00D56602" w:rsidRPr="00DD0F4F"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14:paraId="781CEF66" w14:textId="77777777" w:rsidR="00D56602" w:rsidRPr="00DD0F4F"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r>
      <w:tr w:rsidR="00D56602" w:rsidRPr="00D56602" w14:paraId="32F55E5B" w14:textId="77777777" w:rsidTr="00F31C58">
        <w:tc>
          <w:tcPr>
            <w:tcW w:w="3690" w:type="dxa"/>
          </w:tcPr>
          <w:p w14:paraId="24E4D023"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Formaat attribuutsoort</w:t>
            </w:r>
          </w:p>
        </w:tc>
        <w:tc>
          <w:tcPr>
            <w:tcW w:w="5670" w:type="dxa"/>
          </w:tcPr>
          <w:p w14:paraId="791197B1" w14:textId="77777777" w:rsidR="00D56602" w:rsidRPr="00D56602" w:rsidRDefault="00DA5D93"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Att.Type</w:instrText>
            </w:r>
            <w:r w:rsidRPr="00D56602">
              <w:rPr>
                <w:rFonts w:ascii="Arial" w:hAnsi="Arial" w:cs="Arial"/>
                <w:sz w:val="20"/>
                <w:szCs w:val="20"/>
                <w:lang w:val="en-AU"/>
              </w:rPr>
              <w:fldChar w:fldCharType="separate"/>
            </w:r>
            <w:r w:rsidR="00D56602" w:rsidRPr="00D56602">
              <w:rPr>
                <w:rFonts w:ascii="Arial" w:eastAsia="Times New Roman" w:hAnsi="Arial" w:cs="Arial"/>
                <w:color w:val="000000"/>
                <w:sz w:val="20"/>
                <w:szCs w:val="20"/>
              </w:rPr>
              <w:t>AN40</w:t>
            </w:r>
            <w:r w:rsidRPr="00D56602">
              <w:rPr>
                <w:rFonts w:ascii="Arial" w:hAnsi="Arial" w:cs="Arial"/>
                <w:sz w:val="20"/>
                <w:szCs w:val="20"/>
                <w:lang w:val="en-AU"/>
              </w:rPr>
              <w:fldChar w:fldCharType="end"/>
            </w:r>
          </w:p>
        </w:tc>
      </w:tr>
      <w:tr w:rsidR="00D56602" w:rsidRPr="00D56602" w14:paraId="56392C7E" w14:textId="77777777" w:rsidTr="00F31C58">
        <w:trPr>
          <w:trHeight w:val="230"/>
        </w:trPr>
        <w:tc>
          <w:tcPr>
            <w:tcW w:w="3690" w:type="dxa"/>
          </w:tcPr>
          <w:p w14:paraId="0A31A90C"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2E2ED8A0"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5C14BE" w14:paraId="60C18CED" w14:textId="77777777" w:rsidTr="00F31C58">
        <w:trPr>
          <w:trHeight w:val="230"/>
        </w:trPr>
        <w:tc>
          <w:tcPr>
            <w:tcW w:w="3690" w:type="dxa"/>
          </w:tcPr>
          <w:p w14:paraId="6A6CCAB8"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Waardenverzameling</w:t>
            </w:r>
          </w:p>
        </w:tc>
        <w:tc>
          <w:tcPr>
            <w:tcW w:w="5670" w:type="dxa"/>
          </w:tcPr>
          <w:p w14:paraId="6AA9D2BA" w14:textId="77777777" w:rsidR="00D56602" w:rsidRPr="00DD0F4F" w:rsidRDefault="00D56602" w:rsidP="00A506FA">
            <w:pPr>
              <w:pStyle w:val="Lijstalinea"/>
              <w:numPr>
                <w:ilvl w:val="0"/>
                <w:numId w:val="2"/>
              </w:numPr>
              <w:autoSpaceDE w:val="0"/>
              <w:autoSpaceDN w:val="0"/>
              <w:adjustRightInd w:val="0"/>
              <w:spacing w:after="0" w:line="240" w:lineRule="auto"/>
              <w:ind w:left="341" w:hanging="284"/>
              <w:rPr>
                <w:ins w:id="8435" w:author="Arjan" w:date="2012-11-13T16:49:00Z"/>
                <w:rFonts w:ascii="Arial" w:hAnsi="Arial" w:cs="Arial"/>
                <w:noProof/>
                <w:sz w:val="20"/>
                <w:szCs w:val="20"/>
                <w:lang w:val="nl-NL"/>
              </w:rPr>
            </w:pPr>
            <w:ins w:id="8436" w:author="Arjan" w:date="2012-11-13T16:48:00Z">
              <w:r w:rsidRPr="00DD0F4F">
                <w:rPr>
                  <w:rFonts w:ascii="Arial" w:eastAsia="Times New Roman" w:hAnsi="Arial" w:cs="Arial"/>
                  <w:i/>
                  <w:color w:val="000000"/>
                  <w:sz w:val="20"/>
                  <w:szCs w:val="20"/>
                  <w:lang w:val="nl-NL"/>
                </w:rPr>
                <w:t>Adviseur</w:t>
              </w:r>
              <w:r w:rsidRPr="00DD0F4F">
                <w:rPr>
                  <w:rFonts w:ascii="Arial" w:eastAsia="Times New Roman" w:hAnsi="Arial" w:cs="Arial"/>
                  <w:color w:val="000000"/>
                  <w:sz w:val="20"/>
                  <w:szCs w:val="20"/>
                  <w:lang w:val="nl-NL"/>
                </w:rPr>
                <w:t xml:space="preserve"> (</w:t>
              </w:r>
              <w:r w:rsidRPr="00DD0F4F">
                <w:rPr>
                  <w:rFonts w:ascii="Arial" w:hAnsi="Arial" w:cs="Arial"/>
                  <w:noProof/>
                  <w:sz w:val="20"/>
                  <w:szCs w:val="20"/>
                  <w:lang w:val="nl-NL"/>
                </w:rPr>
                <w:t>Kennis in dienst stellen van de behandeling van (een deel van) een zaak)</w:t>
              </w:r>
            </w:ins>
          </w:p>
          <w:p w14:paraId="10061A44" w14:textId="77777777" w:rsidR="00D56602" w:rsidRPr="00DD0F4F" w:rsidRDefault="00D56602" w:rsidP="00A506FA">
            <w:pPr>
              <w:pStyle w:val="Lijstalinea"/>
              <w:numPr>
                <w:ilvl w:val="0"/>
                <w:numId w:val="2"/>
              </w:numPr>
              <w:autoSpaceDE w:val="0"/>
              <w:autoSpaceDN w:val="0"/>
              <w:adjustRightInd w:val="0"/>
              <w:spacing w:after="0" w:line="240" w:lineRule="auto"/>
              <w:ind w:left="341" w:hanging="284"/>
              <w:rPr>
                <w:ins w:id="8437" w:author="Arjan" w:date="2012-11-13T16:48:00Z"/>
                <w:rFonts w:ascii="Arial" w:eastAsia="Times New Roman" w:hAnsi="Arial" w:cs="Arial"/>
                <w:color w:val="000000"/>
                <w:sz w:val="20"/>
                <w:szCs w:val="20"/>
                <w:lang w:val="nl-NL"/>
              </w:rPr>
            </w:pPr>
            <w:ins w:id="8438" w:author="Arjan" w:date="2012-11-13T16:49:00Z">
              <w:r w:rsidRPr="00DD0F4F">
                <w:rPr>
                  <w:rFonts w:ascii="Arial" w:eastAsia="Times New Roman" w:hAnsi="Arial" w:cs="Arial"/>
                  <w:i/>
                  <w:color w:val="000000"/>
                  <w:sz w:val="20"/>
                  <w:szCs w:val="20"/>
                  <w:lang w:val="nl-NL"/>
                </w:rPr>
                <w:t>Behandelaar</w:t>
              </w:r>
              <w:r w:rsidRPr="00DD0F4F">
                <w:rPr>
                  <w:rFonts w:ascii="Arial" w:hAnsi="Arial" w:cs="Arial"/>
                  <w:noProof/>
                  <w:sz w:val="20"/>
                  <w:szCs w:val="20"/>
                  <w:lang w:val="nl-NL"/>
                </w:rPr>
                <w:t xml:space="preserve"> (De vakinhoudelijke behandeling doen van (een deel van) een zaak)</w:t>
              </w:r>
            </w:ins>
          </w:p>
          <w:p w14:paraId="552A5D5F" w14:textId="77777777" w:rsidR="00D56602" w:rsidRPr="00DD0F4F" w:rsidRDefault="00D56602" w:rsidP="00A506FA">
            <w:pPr>
              <w:pStyle w:val="Lijstalinea"/>
              <w:numPr>
                <w:ilvl w:val="0"/>
                <w:numId w:val="2"/>
              </w:numPr>
              <w:autoSpaceDE w:val="0"/>
              <w:autoSpaceDN w:val="0"/>
              <w:adjustRightInd w:val="0"/>
              <w:spacing w:after="0" w:line="240" w:lineRule="auto"/>
              <w:ind w:left="341" w:hanging="284"/>
              <w:rPr>
                <w:ins w:id="8439" w:author="Arjan" w:date="2012-11-13T16:50:00Z"/>
                <w:rFonts w:ascii="Arial" w:hAnsi="Arial" w:cs="Arial"/>
                <w:noProof/>
                <w:sz w:val="20"/>
                <w:szCs w:val="20"/>
                <w:lang w:val="nl-NL"/>
              </w:rPr>
            </w:pPr>
            <w:r w:rsidRPr="00DD0F4F">
              <w:rPr>
                <w:rFonts w:ascii="Arial" w:eastAsia="Times New Roman" w:hAnsi="Arial" w:cs="Arial"/>
                <w:i/>
                <w:color w:val="000000"/>
                <w:sz w:val="20"/>
                <w:szCs w:val="20"/>
                <w:lang w:val="nl-NL"/>
              </w:rPr>
              <w:t>Belanghebbende</w:t>
            </w:r>
            <w:ins w:id="8440" w:author="Arjan" w:date="2012-11-13T16:49:00Z">
              <w:r w:rsidRPr="00DD0F4F">
                <w:rPr>
                  <w:rFonts w:ascii="Arial" w:eastAsia="Times New Roman" w:hAnsi="Arial" w:cs="Arial"/>
                  <w:color w:val="000000"/>
                  <w:sz w:val="20"/>
                  <w:szCs w:val="20"/>
                  <w:lang w:val="nl-NL"/>
                </w:rPr>
                <w:t xml:space="preserve"> (</w:t>
              </w:r>
              <w:r w:rsidRPr="00DD0F4F">
                <w:rPr>
                  <w:rFonts w:ascii="Arial" w:hAnsi="Arial" w:cs="Arial"/>
                  <w:noProof/>
                  <w:sz w:val="20"/>
                  <w:szCs w:val="20"/>
                  <w:lang w:val="nl-NL"/>
                </w:rPr>
                <w:t>Vanuit eigen en objectief belang rechtstreeks betrokken zijn bij of geïnformeerd willen worden over de behandeling en/of de uitkomst van een zaak</w:t>
              </w:r>
            </w:ins>
            <w:ins w:id="8441" w:author="Arjan" w:date="2012-11-13T16:50:00Z">
              <w:r w:rsidRPr="00DD0F4F">
                <w:rPr>
                  <w:rFonts w:ascii="Arial" w:hAnsi="Arial" w:cs="Arial"/>
                  <w:noProof/>
                  <w:sz w:val="20"/>
                  <w:szCs w:val="20"/>
                  <w:lang w:val="nl-NL"/>
                </w:rPr>
                <w:t>)</w:t>
              </w:r>
            </w:ins>
          </w:p>
          <w:p w14:paraId="554CE7F7" w14:textId="77777777" w:rsidR="00D56602" w:rsidRPr="00DD0F4F" w:rsidRDefault="00D56602" w:rsidP="00A506FA">
            <w:pPr>
              <w:pStyle w:val="Lijstalinea"/>
              <w:numPr>
                <w:ilvl w:val="0"/>
                <w:numId w:val="2"/>
              </w:numPr>
              <w:autoSpaceDE w:val="0"/>
              <w:autoSpaceDN w:val="0"/>
              <w:adjustRightInd w:val="0"/>
              <w:spacing w:after="0" w:line="240" w:lineRule="auto"/>
              <w:ind w:left="341" w:hanging="284"/>
              <w:rPr>
                <w:rFonts w:ascii="Arial" w:eastAsia="Times New Roman" w:hAnsi="Arial" w:cs="Arial"/>
                <w:color w:val="000000"/>
                <w:sz w:val="20"/>
                <w:szCs w:val="20"/>
                <w:lang w:val="nl-NL"/>
              </w:rPr>
            </w:pPr>
            <w:ins w:id="8442" w:author="Arjan" w:date="2012-11-13T16:50:00Z">
              <w:r w:rsidRPr="00DD0F4F">
                <w:rPr>
                  <w:rFonts w:ascii="Arial" w:eastAsia="Times New Roman" w:hAnsi="Arial" w:cs="Arial"/>
                  <w:i/>
                  <w:color w:val="000000"/>
                  <w:sz w:val="20"/>
                  <w:szCs w:val="20"/>
                  <w:lang w:val="nl-NL"/>
                </w:rPr>
                <w:t>Beslisser</w:t>
              </w:r>
              <w:r w:rsidRPr="00DD0F4F">
                <w:rPr>
                  <w:rFonts w:ascii="Arial" w:hAnsi="Arial" w:cs="Arial"/>
                  <w:noProof/>
                  <w:sz w:val="20"/>
                  <w:szCs w:val="20"/>
                  <w:lang w:val="nl-NL"/>
                </w:rPr>
                <w:t xml:space="preserve"> (Nemen van besluiten die voor de uitkomst van een zaak noodzakelijk zijn)</w:t>
              </w:r>
            </w:ins>
          </w:p>
          <w:p w14:paraId="026BE280" w14:textId="77777777" w:rsidR="00D56602" w:rsidRPr="00D56602" w:rsidDel="00D56602" w:rsidRDefault="00D56602" w:rsidP="00A506FA">
            <w:pPr>
              <w:autoSpaceDE w:val="0"/>
              <w:autoSpaceDN w:val="0"/>
              <w:adjustRightInd w:val="0"/>
              <w:spacing w:after="0" w:line="240" w:lineRule="auto"/>
              <w:ind w:left="341" w:hanging="284"/>
              <w:rPr>
                <w:del w:id="8443" w:author="Arjan" w:date="2012-11-13T16:51:00Z"/>
                <w:rFonts w:ascii="Arial" w:eastAsia="Times New Roman" w:hAnsi="Arial" w:cs="Arial"/>
                <w:color w:val="000000"/>
                <w:sz w:val="20"/>
                <w:szCs w:val="20"/>
              </w:rPr>
            </w:pPr>
            <w:del w:id="8444" w:author="Arjan" w:date="2012-11-13T16:51:00Z">
              <w:r w:rsidRPr="00D56602" w:rsidDel="00D56602">
                <w:rPr>
                  <w:rFonts w:ascii="Arial" w:eastAsia="Times New Roman" w:hAnsi="Arial" w:cs="Arial"/>
                  <w:color w:val="000000"/>
                  <w:sz w:val="20"/>
                  <w:szCs w:val="20"/>
                </w:rPr>
                <w:delText>Gemachtigde</w:delText>
              </w:r>
            </w:del>
          </w:p>
          <w:p w14:paraId="7FDCEDF6" w14:textId="77777777" w:rsidR="00D56602" w:rsidRPr="00DD0F4F" w:rsidRDefault="00D56602" w:rsidP="00A506FA">
            <w:pPr>
              <w:pStyle w:val="Lijstalinea"/>
              <w:numPr>
                <w:ilvl w:val="0"/>
                <w:numId w:val="2"/>
              </w:numPr>
              <w:autoSpaceDE w:val="0"/>
              <w:autoSpaceDN w:val="0"/>
              <w:adjustRightInd w:val="0"/>
              <w:spacing w:after="0" w:line="240" w:lineRule="auto"/>
              <w:ind w:left="341" w:hanging="284"/>
              <w:rPr>
                <w:ins w:id="8445" w:author="Arjan" w:date="2012-11-13T16:51:00Z"/>
                <w:rFonts w:ascii="Arial" w:hAnsi="Arial" w:cs="Arial"/>
                <w:noProof/>
                <w:sz w:val="20"/>
                <w:szCs w:val="20"/>
                <w:lang w:val="nl-NL"/>
              </w:rPr>
            </w:pPr>
            <w:r w:rsidRPr="00DD0F4F">
              <w:rPr>
                <w:rFonts w:ascii="Arial" w:eastAsia="Times New Roman" w:hAnsi="Arial" w:cs="Arial"/>
                <w:i/>
                <w:color w:val="000000"/>
                <w:sz w:val="20"/>
                <w:szCs w:val="20"/>
                <w:lang w:val="nl-NL"/>
              </w:rPr>
              <w:t>Initiator</w:t>
            </w:r>
            <w:ins w:id="8446" w:author="Arjan" w:date="2012-11-13T16:51:00Z">
              <w:r w:rsidRPr="00DD0F4F">
                <w:rPr>
                  <w:rFonts w:ascii="Arial" w:eastAsia="Times New Roman" w:hAnsi="Arial" w:cs="Arial"/>
                  <w:color w:val="000000"/>
                  <w:sz w:val="20"/>
                  <w:szCs w:val="20"/>
                  <w:lang w:val="nl-NL"/>
                </w:rPr>
                <w:t xml:space="preserve"> (</w:t>
              </w:r>
              <w:r w:rsidRPr="00DD0F4F">
                <w:rPr>
                  <w:rFonts w:ascii="Arial" w:hAnsi="Arial" w:cs="Arial"/>
                  <w:noProof/>
                  <w:sz w:val="20"/>
                  <w:szCs w:val="20"/>
                  <w:lang w:val="nl-NL"/>
                </w:rPr>
                <w:t>Aanleiding geven tot de start van een zaak)</w:t>
              </w:r>
            </w:ins>
          </w:p>
          <w:p w14:paraId="59A1EFAD" w14:textId="77777777" w:rsidR="00D56602" w:rsidRPr="00E25C61" w:rsidRDefault="00D56602" w:rsidP="00A506FA">
            <w:pPr>
              <w:pStyle w:val="Lijstalinea"/>
              <w:numPr>
                <w:ilvl w:val="0"/>
                <w:numId w:val="2"/>
              </w:numPr>
              <w:autoSpaceDE w:val="0"/>
              <w:autoSpaceDN w:val="0"/>
              <w:adjustRightInd w:val="0"/>
              <w:spacing w:after="0" w:line="240" w:lineRule="auto"/>
              <w:ind w:left="341" w:hanging="284"/>
              <w:rPr>
                <w:ins w:id="8447" w:author="Arjan" w:date="2014-10-06T08:30:00Z"/>
                <w:rFonts w:ascii="Arial" w:eastAsia="Times New Roman" w:hAnsi="Arial" w:cs="Arial"/>
                <w:color w:val="000000"/>
                <w:sz w:val="20"/>
                <w:szCs w:val="20"/>
                <w:lang w:val="nl-NL"/>
              </w:rPr>
            </w:pPr>
            <w:ins w:id="8448" w:author="Arjan" w:date="2012-11-13T16:51:00Z">
              <w:r w:rsidRPr="00DD0F4F">
                <w:rPr>
                  <w:rFonts w:ascii="Arial" w:eastAsia="Times New Roman" w:hAnsi="Arial" w:cs="Arial"/>
                  <w:i/>
                  <w:color w:val="000000"/>
                  <w:sz w:val="20"/>
                  <w:szCs w:val="20"/>
                  <w:lang w:val="nl-NL"/>
                </w:rPr>
                <w:t>Klantcon</w:t>
              </w:r>
            </w:ins>
            <w:ins w:id="8449" w:author="Arjan" w:date="2012-11-13T16:52:00Z">
              <w:r w:rsidRPr="00DD0F4F">
                <w:rPr>
                  <w:rFonts w:ascii="Arial" w:eastAsia="Times New Roman" w:hAnsi="Arial" w:cs="Arial"/>
                  <w:i/>
                  <w:color w:val="000000"/>
                  <w:sz w:val="20"/>
                  <w:szCs w:val="20"/>
                  <w:lang w:val="nl-NL"/>
                </w:rPr>
                <w:t>tacter</w:t>
              </w:r>
              <w:r w:rsidRPr="00DD0F4F">
                <w:rPr>
                  <w:rFonts w:ascii="Arial" w:hAnsi="Arial" w:cs="Arial"/>
                  <w:noProof/>
                  <w:sz w:val="20"/>
                  <w:szCs w:val="20"/>
                  <w:lang w:val="nl-NL"/>
                </w:rPr>
                <w:t xml:space="preserve"> (Het eerste aanspreekpunt zijn voor vragen van burgers en bedrijven in het kader van de dienstverlening door de organisatie aan burgers en bedrijven)</w:t>
              </w:r>
            </w:ins>
          </w:p>
          <w:p w14:paraId="3474B39D" w14:textId="77777777" w:rsidR="00E25C61" w:rsidRPr="00DD0F4F" w:rsidRDefault="00E25C61" w:rsidP="00A506FA">
            <w:pPr>
              <w:pStyle w:val="Lijstalinea"/>
              <w:numPr>
                <w:ilvl w:val="0"/>
                <w:numId w:val="2"/>
              </w:numPr>
              <w:autoSpaceDE w:val="0"/>
              <w:autoSpaceDN w:val="0"/>
              <w:adjustRightInd w:val="0"/>
              <w:spacing w:after="0" w:line="240" w:lineRule="auto"/>
              <w:ind w:left="341" w:hanging="284"/>
              <w:rPr>
                <w:rFonts w:ascii="Arial" w:eastAsia="Times New Roman" w:hAnsi="Arial" w:cs="Arial"/>
                <w:color w:val="000000"/>
                <w:sz w:val="20"/>
                <w:szCs w:val="20"/>
                <w:lang w:val="nl-NL"/>
              </w:rPr>
            </w:pPr>
            <w:ins w:id="8450" w:author="Arjan" w:date="2014-10-06T08:31:00Z">
              <w:r w:rsidRPr="00E25C61">
                <w:rPr>
                  <w:rFonts w:ascii="Arial" w:eastAsia="Times New Roman" w:hAnsi="Arial" w:cs="Arial"/>
                  <w:i/>
                  <w:color w:val="000000"/>
                  <w:sz w:val="20"/>
                  <w:szCs w:val="20"/>
                  <w:lang w:val="nl-NL"/>
                </w:rPr>
                <w:t>Mede-initiator</w:t>
              </w:r>
              <w:r>
                <w:rPr>
                  <w:rFonts w:ascii="Arial" w:eastAsia="Times New Roman" w:hAnsi="Arial" w:cs="Arial"/>
                  <w:color w:val="000000"/>
                  <w:sz w:val="20"/>
                  <w:szCs w:val="20"/>
                  <w:lang w:val="nl-NL"/>
                </w:rPr>
                <w:t xml:space="preserve"> (</w:t>
              </w:r>
              <w:r w:rsidR="00394EF5">
                <w:rPr>
                  <w:rFonts w:ascii="Arial" w:eastAsia="Times New Roman" w:hAnsi="Arial" w:cs="Arial"/>
                  <w:color w:val="000000"/>
                  <w:sz w:val="20"/>
                  <w:szCs w:val="20"/>
                  <w:lang w:val="nl-NL"/>
                </w:rPr>
                <w:t>Gez</w:t>
              </w:r>
            </w:ins>
            <w:ins w:id="8451" w:author="Arjan" w:date="2014-10-06T08:32:00Z">
              <w:r w:rsidR="00394EF5">
                <w:rPr>
                  <w:rFonts w:ascii="Arial" w:eastAsia="Times New Roman" w:hAnsi="Arial" w:cs="Arial"/>
                  <w:color w:val="000000"/>
                  <w:sz w:val="20"/>
                  <w:szCs w:val="20"/>
                  <w:lang w:val="nl-NL"/>
                </w:rPr>
                <w:t>amenlijk met anderen aan</w:t>
              </w:r>
              <w:r w:rsidR="00394EF5" w:rsidRPr="00DD0F4F">
                <w:rPr>
                  <w:rFonts w:ascii="Arial" w:hAnsi="Arial" w:cs="Arial"/>
                  <w:noProof/>
                  <w:sz w:val="20"/>
                  <w:szCs w:val="20"/>
                  <w:lang w:val="nl-NL"/>
                </w:rPr>
                <w:t>leiding geven tot de start van een zaak</w:t>
              </w:r>
              <w:r w:rsidR="00394EF5">
                <w:rPr>
                  <w:rFonts w:ascii="Arial" w:hAnsi="Arial" w:cs="Arial"/>
                  <w:noProof/>
                  <w:sz w:val="20"/>
                  <w:szCs w:val="20"/>
                  <w:lang w:val="nl-NL"/>
                </w:rPr>
                <w:t>)</w:t>
              </w:r>
            </w:ins>
          </w:p>
          <w:p w14:paraId="7C1B59DC" w14:textId="77777777" w:rsidR="00D56602" w:rsidRPr="00D56602" w:rsidDel="00D56602" w:rsidRDefault="00D56602" w:rsidP="00A506FA">
            <w:pPr>
              <w:autoSpaceDE w:val="0"/>
              <w:autoSpaceDN w:val="0"/>
              <w:adjustRightInd w:val="0"/>
              <w:spacing w:after="0" w:line="240" w:lineRule="auto"/>
              <w:ind w:left="341" w:hanging="284"/>
              <w:rPr>
                <w:del w:id="8452" w:author="Arjan" w:date="2012-11-13T16:53:00Z"/>
                <w:rFonts w:ascii="Arial" w:eastAsia="Times New Roman" w:hAnsi="Arial" w:cs="Arial"/>
                <w:color w:val="000000"/>
                <w:sz w:val="20"/>
                <w:szCs w:val="20"/>
              </w:rPr>
            </w:pPr>
            <w:del w:id="8453" w:author="Arjan" w:date="2012-11-13T16:53:00Z">
              <w:r w:rsidRPr="00D56602" w:rsidDel="00D56602">
                <w:rPr>
                  <w:rFonts w:ascii="Arial" w:eastAsia="Times New Roman" w:hAnsi="Arial" w:cs="Arial"/>
                  <w:color w:val="000000"/>
                  <w:sz w:val="20"/>
                  <w:szCs w:val="20"/>
                </w:rPr>
                <w:delText>Overig</w:delText>
              </w:r>
            </w:del>
          </w:p>
          <w:p w14:paraId="4053463B" w14:textId="77777777" w:rsidR="00D56602" w:rsidRPr="00D56602" w:rsidDel="00D56602" w:rsidRDefault="00D56602" w:rsidP="00A506FA">
            <w:pPr>
              <w:autoSpaceDE w:val="0"/>
              <w:autoSpaceDN w:val="0"/>
              <w:adjustRightInd w:val="0"/>
              <w:spacing w:after="0" w:line="240" w:lineRule="auto"/>
              <w:ind w:left="341" w:hanging="284"/>
              <w:rPr>
                <w:del w:id="8454" w:author="Arjan" w:date="2012-11-13T16:53:00Z"/>
                <w:rFonts w:ascii="Arial" w:eastAsia="Times New Roman" w:hAnsi="Arial" w:cs="Arial"/>
                <w:color w:val="000000"/>
                <w:sz w:val="20"/>
                <w:szCs w:val="20"/>
              </w:rPr>
            </w:pPr>
            <w:del w:id="8455" w:author="Arjan" w:date="2012-11-13T16:53:00Z">
              <w:r w:rsidRPr="00D56602" w:rsidDel="00D56602">
                <w:rPr>
                  <w:rFonts w:ascii="Arial" w:eastAsia="Times New Roman" w:hAnsi="Arial" w:cs="Arial"/>
                  <w:color w:val="000000"/>
                  <w:sz w:val="20"/>
                  <w:szCs w:val="20"/>
                </w:rPr>
                <w:delText>Uitvoerder</w:delText>
              </w:r>
            </w:del>
          </w:p>
          <w:p w14:paraId="55BA2245" w14:textId="77777777" w:rsidR="00D56602" w:rsidRPr="00DD0F4F" w:rsidRDefault="00D56602" w:rsidP="00A506FA">
            <w:pPr>
              <w:pStyle w:val="Lijstalinea"/>
              <w:numPr>
                <w:ilvl w:val="0"/>
                <w:numId w:val="2"/>
              </w:numPr>
              <w:autoSpaceDE w:val="0"/>
              <w:autoSpaceDN w:val="0"/>
              <w:adjustRightInd w:val="0"/>
              <w:spacing w:after="0" w:line="240" w:lineRule="auto"/>
              <w:ind w:left="341" w:hanging="284"/>
              <w:rPr>
                <w:rFonts w:ascii="Arial" w:eastAsia="Times New Roman" w:hAnsi="Arial" w:cs="Arial"/>
                <w:color w:val="000000"/>
                <w:sz w:val="20"/>
                <w:szCs w:val="20"/>
                <w:lang w:val="nl-NL"/>
              </w:rPr>
            </w:pPr>
            <w:del w:id="8456" w:author="Arjan" w:date="2012-11-13T16:53:00Z">
              <w:r w:rsidRPr="00DD0F4F" w:rsidDel="00D56602">
                <w:rPr>
                  <w:rFonts w:ascii="Arial" w:eastAsia="Times New Roman" w:hAnsi="Arial" w:cs="Arial"/>
                  <w:color w:val="000000"/>
                  <w:sz w:val="20"/>
                  <w:szCs w:val="20"/>
                  <w:lang w:val="nl-NL"/>
                </w:rPr>
                <w:delText>Verantwoordelijke</w:delText>
              </w:r>
            </w:del>
            <w:ins w:id="8457" w:author="Arjan" w:date="2012-11-13T16:53:00Z">
              <w:r w:rsidRPr="00DD0F4F">
                <w:rPr>
                  <w:rFonts w:ascii="Arial" w:eastAsia="Times New Roman" w:hAnsi="Arial" w:cs="Arial"/>
                  <w:i/>
                  <w:color w:val="000000"/>
                  <w:sz w:val="20"/>
                  <w:szCs w:val="20"/>
                  <w:lang w:val="nl-NL"/>
                </w:rPr>
                <w:t>Zaakcoördinator</w:t>
              </w:r>
              <w:r w:rsidRPr="00DD0F4F">
                <w:rPr>
                  <w:rFonts w:ascii="Arial" w:eastAsia="Times New Roman" w:hAnsi="Arial" w:cs="Arial"/>
                  <w:color w:val="000000"/>
                  <w:sz w:val="20"/>
                  <w:szCs w:val="20"/>
                  <w:lang w:val="nl-NL"/>
                </w:rPr>
                <w:t xml:space="preserve"> (</w:t>
              </w:r>
              <w:r w:rsidRPr="00DD0F4F">
                <w:rPr>
                  <w:rFonts w:ascii="Arial" w:hAnsi="Arial" w:cs="Arial"/>
                  <w:noProof/>
                  <w:sz w:val="20"/>
                  <w:szCs w:val="20"/>
                  <w:lang w:val="nl-NL"/>
                </w:rPr>
                <w:t>Er voor zorg dragen dat de behandeling van de zaak in samenhang uitgevoerd wordt conform de daarover gemaakte afspraken)</w:t>
              </w:r>
            </w:ins>
          </w:p>
        </w:tc>
      </w:tr>
      <w:tr w:rsidR="00D56602" w:rsidRPr="005C14BE" w14:paraId="24BEA79C" w14:textId="77777777" w:rsidTr="00F31C58">
        <w:trPr>
          <w:trHeight w:val="215"/>
        </w:trPr>
        <w:tc>
          <w:tcPr>
            <w:tcW w:w="3690" w:type="dxa"/>
          </w:tcPr>
          <w:p w14:paraId="7C485475" w14:textId="77777777" w:rsidR="00D56602" w:rsidRPr="00DD0F4F"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14:paraId="7DDD1013" w14:textId="77777777" w:rsidR="00D56602" w:rsidRPr="00DD0F4F"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r>
      <w:tr w:rsidR="00D56602" w:rsidRPr="00D56602" w14:paraId="5394C6F6" w14:textId="77777777" w:rsidTr="00F31C58">
        <w:trPr>
          <w:trHeight w:val="215"/>
        </w:trPr>
        <w:tc>
          <w:tcPr>
            <w:tcW w:w="3690" w:type="dxa"/>
          </w:tcPr>
          <w:p w14:paraId="4130C524"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materiële historie</w:t>
            </w:r>
          </w:p>
        </w:tc>
        <w:tc>
          <w:tcPr>
            <w:tcW w:w="5670" w:type="dxa"/>
          </w:tcPr>
          <w:p w14:paraId="0707DC22"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Nee</w:t>
            </w:r>
          </w:p>
        </w:tc>
      </w:tr>
      <w:tr w:rsidR="00D56602" w:rsidRPr="00D56602" w14:paraId="35A5BBB3" w14:textId="77777777" w:rsidTr="00F31C58">
        <w:trPr>
          <w:trHeight w:val="230"/>
        </w:trPr>
        <w:tc>
          <w:tcPr>
            <w:tcW w:w="3690" w:type="dxa"/>
          </w:tcPr>
          <w:p w14:paraId="0DA1B791"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100BF43F"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14:paraId="3A38DB26" w14:textId="77777777" w:rsidTr="00F31C58">
        <w:trPr>
          <w:trHeight w:val="230"/>
        </w:trPr>
        <w:tc>
          <w:tcPr>
            <w:tcW w:w="3690" w:type="dxa"/>
          </w:tcPr>
          <w:p w14:paraId="321E9F50"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formele historie</w:t>
            </w:r>
          </w:p>
        </w:tc>
        <w:tc>
          <w:tcPr>
            <w:tcW w:w="5670" w:type="dxa"/>
          </w:tcPr>
          <w:p w14:paraId="5BD29F5F"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Nee</w:t>
            </w:r>
          </w:p>
        </w:tc>
      </w:tr>
      <w:tr w:rsidR="00D56602" w:rsidRPr="00D56602" w14:paraId="0F6D4F3A" w14:textId="77777777" w:rsidTr="00F31C58">
        <w:trPr>
          <w:trHeight w:val="230"/>
        </w:trPr>
        <w:tc>
          <w:tcPr>
            <w:tcW w:w="3690" w:type="dxa"/>
          </w:tcPr>
          <w:p w14:paraId="323C2044"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47AE93EA"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14:paraId="39AD65E4" w14:textId="77777777" w:rsidTr="00F31C58">
        <w:trPr>
          <w:trHeight w:val="230"/>
        </w:trPr>
        <w:tc>
          <w:tcPr>
            <w:tcW w:w="3690" w:type="dxa"/>
          </w:tcPr>
          <w:p w14:paraId="6F852807"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Aanduiding brondocument</w:t>
            </w:r>
          </w:p>
        </w:tc>
        <w:tc>
          <w:tcPr>
            <w:tcW w:w="5670" w:type="dxa"/>
          </w:tcPr>
          <w:p w14:paraId="625D8B14"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p>
        </w:tc>
      </w:tr>
      <w:tr w:rsidR="00D56602" w:rsidRPr="00D56602" w14:paraId="247FB170" w14:textId="77777777" w:rsidTr="00F31C58">
        <w:trPr>
          <w:trHeight w:val="230"/>
        </w:trPr>
        <w:tc>
          <w:tcPr>
            <w:tcW w:w="3690" w:type="dxa"/>
          </w:tcPr>
          <w:p w14:paraId="4C2ABDAF"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1EBBC4F5"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14:paraId="6647AF4D" w14:textId="77777777" w:rsidTr="00F31C58">
        <w:trPr>
          <w:trHeight w:val="230"/>
        </w:trPr>
        <w:tc>
          <w:tcPr>
            <w:tcW w:w="3690" w:type="dxa"/>
          </w:tcPr>
          <w:p w14:paraId="51C6E5A3"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in onderzoek</w:t>
            </w:r>
          </w:p>
        </w:tc>
        <w:tc>
          <w:tcPr>
            <w:tcW w:w="5670" w:type="dxa"/>
          </w:tcPr>
          <w:p w14:paraId="566470C9"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Nee</w:t>
            </w:r>
          </w:p>
        </w:tc>
      </w:tr>
      <w:tr w:rsidR="00D56602" w:rsidRPr="00D56602" w14:paraId="6A765955" w14:textId="77777777" w:rsidTr="00F31C58">
        <w:trPr>
          <w:trHeight w:val="230"/>
        </w:trPr>
        <w:tc>
          <w:tcPr>
            <w:tcW w:w="3690" w:type="dxa"/>
          </w:tcPr>
          <w:p w14:paraId="671D0678"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5F8E2034"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14:paraId="4549D303" w14:textId="77777777" w:rsidTr="00F31C58">
        <w:trPr>
          <w:trHeight w:val="230"/>
        </w:trPr>
        <w:tc>
          <w:tcPr>
            <w:tcW w:w="3690" w:type="dxa"/>
          </w:tcPr>
          <w:p w14:paraId="594E080A"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Aanduiding strijdigheid/nietigheid</w:t>
            </w:r>
          </w:p>
        </w:tc>
        <w:tc>
          <w:tcPr>
            <w:tcW w:w="5670" w:type="dxa"/>
          </w:tcPr>
          <w:p w14:paraId="219752A2"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Nee</w:t>
            </w:r>
          </w:p>
        </w:tc>
      </w:tr>
      <w:tr w:rsidR="00D56602" w:rsidRPr="00D56602" w14:paraId="19A918FC" w14:textId="77777777" w:rsidTr="00F31C58">
        <w:trPr>
          <w:trHeight w:val="230"/>
        </w:trPr>
        <w:tc>
          <w:tcPr>
            <w:tcW w:w="3690" w:type="dxa"/>
          </w:tcPr>
          <w:p w14:paraId="3C3102D7"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3F46C966"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14:paraId="0B1292BA" w14:textId="77777777" w:rsidTr="00F31C58">
        <w:trPr>
          <w:trHeight w:val="230"/>
        </w:trPr>
        <w:tc>
          <w:tcPr>
            <w:tcW w:w="3690" w:type="dxa"/>
          </w:tcPr>
          <w:p w14:paraId="0730479A"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kardinaliteit</w:t>
            </w:r>
          </w:p>
        </w:tc>
        <w:tc>
          <w:tcPr>
            <w:tcW w:w="5670" w:type="dxa"/>
          </w:tcPr>
          <w:p w14:paraId="6237A06E" w14:textId="77777777" w:rsidR="00D56602" w:rsidRPr="00D56602" w:rsidRDefault="00DA5D93"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Att.LowerBound</w:instrText>
            </w:r>
            <w:r w:rsidRPr="00D56602">
              <w:rPr>
                <w:rFonts w:ascii="Arial" w:hAnsi="Arial" w:cs="Arial"/>
                <w:sz w:val="20"/>
                <w:szCs w:val="20"/>
                <w:lang w:val="en-AU"/>
              </w:rPr>
              <w:fldChar w:fldCharType="separate"/>
            </w:r>
            <w:r w:rsidR="00D56602" w:rsidRPr="00D56602">
              <w:rPr>
                <w:rFonts w:ascii="Arial" w:eastAsia="Times New Roman" w:hAnsi="Arial" w:cs="Arial"/>
                <w:color w:val="000000"/>
                <w:sz w:val="20"/>
                <w:szCs w:val="20"/>
              </w:rPr>
              <w:t>1</w:t>
            </w:r>
            <w:r w:rsidRPr="00D56602">
              <w:rPr>
                <w:rFonts w:ascii="Arial" w:hAnsi="Arial" w:cs="Arial"/>
                <w:sz w:val="20"/>
                <w:szCs w:val="20"/>
                <w:lang w:val="en-AU"/>
              </w:rPr>
              <w:fldChar w:fldCharType="end"/>
            </w:r>
            <w:r w:rsidR="00D56602" w:rsidRPr="00D56602">
              <w:rPr>
                <w:rFonts w:ascii="Arial" w:eastAsia="Times New Roman" w:hAnsi="Arial" w:cs="Arial"/>
                <w:color w:val="000000"/>
                <w:sz w:val="20"/>
                <w:szCs w:val="20"/>
              </w:rPr>
              <w:t xml:space="preserve"> - </w:t>
            </w:r>
            <w:r w:rsidRPr="00D56602">
              <w:rPr>
                <w:rFonts w:ascii="Arial" w:eastAsia="Times New Roman" w:hAnsi="Arial" w:cs="Arial"/>
                <w:color w:val="000000"/>
                <w:sz w:val="20"/>
                <w:szCs w:val="20"/>
              </w:rPr>
              <w:fldChar w:fldCharType="begin" w:fldLock="1"/>
            </w:r>
            <w:r w:rsidR="00D56602" w:rsidRPr="00D56602">
              <w:rPr>
                <w:rFonts w:ascii="Arial" w:eastAsia="Times New Roman" w:hAnsi="Arial" w:cs="Arial"/>
                <w:color w:val="000000"/>
                <w:sz w:val="20"/>
                <w:szCs w:val="20"/>
              </w:rPr>
              <w:instrText>MERGEFIELD Att.UpperBound</w:instrText>
            </w:r>
            <w:r w:rsidRPr="00D56602">
              <w:rPr>
                <w:rFonts w:ascii="Arial" w:eastAsia="Times New Roman" w:hAnsi="Arial" w:cs="Arial"/>
                <w:color w:val="000000"/>
                <w:sz w:val="20"/>
                <w:szCs w:val="20"/>
              </w:rPr>
              <w:fldChar w:fldCharType="separate"/>
            </w:r>
            <w:r w:rsidR="00D56602" w:rsidRPr="00D56602">
              <w:rPr>
                <w:rFonts w:ascii="Arial" w:eastAsia="Times New Roman" w:hAnsi="Arial" w:cs="Arial"/>
                <w:color w:val="000000"/>
                <w:sz w:val="20"/>
                <w:szCs w:val="20"/>
              </w:rPr>
              <w:t>1</w:t>
            </w:r>
            <w:r w:rsidRPr="00D56602">
              <w:rPr>
                <w:rFonts w:ascii="Arial" w:eastAsia="Times New Roman" w:hAnsi="Arial" w:cs="Arial"/>
                <w:color w:val="000000"/>
                <w:sz w:val="20"/>
                <w:szCs w:val="20"/>
              </w:rPr>
              <w:fldChar w:fldCharType="end"/>
            </w:r>
          </w:p>
        </w:tc>
      </w:tr>
      <w:tr w:rsidR="00D56602" w:rsidRPr="00D56602" w14:paraId="26999EE0" w14:textId="77777777" w:rsidTr="00F31C58">
        <w:trPr>
          <w:trHeight w:val="230"/>
        </w:trPr>
        <w:tc>
          <w:tcPr>
            <w:tcW w:w="3690" w:type="dxa"/>
          </w:tcPr>
          <w:p w14:paraId="62939939"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536A0DA0"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14:paraId="6521D4E2" w14:textId="77777777" w:rsidTr="00F31C58">
        <w:trPr>
          <w:trHeight w:val="230"/>
        </w:trPr>
        <w:tc>
          <w:tcPr>
            <w:tcW w:w="3690" w:type="dxa"/>
          </w:tcPr>
          <w:p w14:paraId="6E70B27E"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authentiek</w:t>
            </w:r>
          </w:p>
        </w:tc>
        <w:tc>
          <w:tcPr>
            <w:tcW w:w="5670" w:type="dxa"/>
          </w:tcPr>
          <w:p w14:paraId="747C71AC" w14:textId="77777777"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Gemeentelijk basisgegeven</w:t>
            </w:r>
          </w:p>
        </w:tc>
      </w:tr>
      <w:tr w:rsidR="00D56602" w:rsidRPr="00D56602" w14:paraId="1A534B2D" w14:textId="77777777" w:rsidTr="00F31C58">
        <w:trPr>
          <w:trHeight w:val="230"/>
        </w:trPr>
        <w:tc>
          <w:tcPr>
            <w:tcW w:w="3690" w:type="dxa"/>
          </w:tcPr>
          <w:p w14:paraId="5DF0D69D"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7B66302E"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5C14BE" w14:paraId="4D65BA0B" w14:textId="77777777" w:rsidTr="00F31C58">
        <w:trPr>
          <w:trHeight w:val="230"/>
        </w:trPr>
        <w:tc>
          <w:tcPr>
            <w:tcW w:w="3690" w:type="dxa"/>
            <w:tcBorders>
              <w:bottom w:val="single" w:sz="4" w:space="0" w:color="auto"/>
            </w:tcBorders>
          </w:tcPr>
          <w:p w14:paraId="0877B792" w14:textId="77777777"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r w:rsidRPr="00D56602">
              <w:rPr>
                <w:rFonts w:ascii="Arial" w:eastAsia="Times New Roman" w:hAnsi="Arial" w:cs="Arial"/>
                <w:b/>
                <w:bCs/>
                <w:color w:val="000000"/>
                <w:sz w:val="20"/>
                <w:szCs w:val="20"/>
              </w:rPr>
              <w:t>Regels attribuutsoort</w:t>
            </w:r>
          </w:p>
        </w:tc>
        <w:tc>
          <w:tcPr>
            <w:tcW w:w="5670" w:type="dxa"/>
            <w:tcBorders>
              <w:bottom w:val="single" w:sz="4" w:space="0" w:color="auto"/>
            </w:tcBorders>
          </w:tcPr>
          <w:p w14:paraId="73CA14AF" w14:textId="77777777" w:rsidR="00D56602" w:rsidRPr="00DD0F4F" w:rsidRDefault="00D56602" w:rsidP="00D5660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Bij een ZAAK kan maximaal één ROL met als Rolomschrijving generiek 'Initiator' voor</w:t>
            </w:r>
            <w:ins w:id="8458" w:author="Arjan" w:date="2012-12-11T16:37:00Z">
              <w:r w:rsidR="00334791"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komen.</w:t>
            </w:r>
          </w:p>
          <w:p w14:paraId="2A8863B4" w14:textId="77777777" w:rsidR="00D56602" w:rsidRPr="00DD0F4F" w:rsidRDefault="00D56602" w:rsidP="00A506F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Bij een ZAAK kan maximaal één ROL met als Rolomschrijving generiek '</w:t>
            </w:r>
            <w:del w:id="8459" w:author="Arjan" w:date="2012-11-13T17:08:00Z">
              <w:r w:rsidRPr="00DD0F4F" w:rsidDel="00A506FA">
                <w:rPr>
                  <w:rFonts w:ascii="Arial" w:eastAsia="Times New Roman" w:hAnsi="Arial" w:cs="Arial"/>
                  <w:color w:val="000000"/>
                  <w:sz w:val="20"/>
                  <w:szCs w:val="20"/>
                  <w:lang w:val="nl-NL"/>
                </w:rPr>
                <w:delText>Verantwoordelijke</w:delText>
              </w:r>
            </w:del>
            <w:ins w:id="8460" w:author="Arjan" w:date="2012-11-13T17:08:00Z">
              <w:r w:rsidR="00A506FA" w:rsidRPr="00DD0F4F">
                <w:rPr>
                  <w:rFonts w:ascii="Arial" w:eastAsia="Times New Roman" w:hAnsi="Arial" w:cs="Arial"/>
                  <w:color w:val="000000"/>
                  <w:sz w:val="20"/>
                  <w:szCs w:val="20"/>
                  <w:lang w:val="nl-NL"/>
                </w:rPr>
                <w:t>Zaa</w:t>
              </w:r>
            </w:ins>
            <w:ins w:id="8461" w:author="Arjan" w:date="2012-11-13T17:09:00Z">
              <w:r w:rsidR="00A506FA" w:rsidRPr="00DD0F4F">
                <w:rPr>
                  <w:rFonts w:ascii="Arial" w:eastAsia="Times New Roman" w:hAnsi="Arial" w:cs="Arial"/>
                  <w:color w:val="000000"/>
                  <w:sz w:val="20"/>
                  <w:szCs w:val="20"/>
                  <w:lang w:val="nl-NL"/>
                </w:rPr>
                <w:t>kcoördinator</w:t>
              </w:r>
            </w:ins>
            <w:r w:rsidRPr="00DD0F4F">
              <w:rPr>
                <w:rFonts w:ascii="Arial" w:eastAsia="Times New Roman" w:hAnsi="Arial" w:cs="Arial"/>
                <w:color w:val="000000"/>
                <w:sz w:val="20"/>
                <w:szCs w:val="20"/>
                <w:lang w:val="nl-NL"/>
              </w:rPr>
              <w:t>' voor</w:t>
            </w:r>
            <w:ins w:id="8462" w:author="Arjan" w:date="2012-11-13T17:09:00Z">
              <w:r w:rsidR="00A506FA"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komen.</w:t>
            </w:r>
          </w:p>
        </w:tc>
      </w:tr>
    </w:tbl>
    <w:p w14:paraId="529F270A" w14:textId="77777777" w:rsidR="00A506FA" w:rsidRPr="00DD0F4F" w:rsidRDefault="00A506FA" w:rsidP="0038425A">
      <w:pPr>
        <w:rPr>
          <w:noProof/>
          <w:lang w:val="nl-NL"/>
        </w:rPr>
      </w:pPr>
    </w:p>
    <w:p w14:paraId="3EA98BD1" w14:textId="77777777" w:rsidR="006B6D1B" w:rsidRDefault="006B6D1B" w:rsidP="006B6D1B">
      <w:pPr>
        <w:pStyle w:val="Kop3"/>
        <w:rPr>
          <w:noProof/>
        </w:rPr>
      </w:pPr>
      <w:bookmarkStart w:id="8463" w:name="_Toc493812444"/>
      <w:r>
        <w:rPr>
          <w:noProof/>
        </w:rPr>
        <w:lastRenderedPageBreak/>
        <w:t>Gemachtigde</w:t>
      </w:r>
      <w:bookmarkEnd w:id="8463"/>
    </w:p>
    <w:p w14:paraId="09659AF5" w14:textId="3C544AD3" w:rsidR="006B6D1B" w:rsidRPr="00DD0F4F" w:rsidRDefault="006B6D1B" w:rsidP="006B6D1B">
      <w:pPr>
        <w:rPr>
          <w:noProof/>
          <w:lang w:val="nl-NL"/>
        </w:rPr>
      </w:pPr>
      <w:r w:rsidRPr="00DD0F4F">
        <w:rPr>
          <w:noProof/>
          <w:lang w:val="nl-NL"/>
        </w:rPr>
        <w:t>Een betrokkene bij een zaak kan een ander machtigen om zijn of haar belangen bij de zaak voor hem of haar te waarborgen. Om informatie over gemachtigden uit te kunnen wisselen, was in een roltype ‘Gemachtigde’ voorzien. Dit roltpye is van andere aard dan de andere roltypen en verhoudt zich niet tot de roltypen in de procesarchi</w:t>
      </w:r>
      <w:r w:rsidR="003635AC">
        <w:rPr>
          <w:noProof/>
          <w:lang w:val="nl-NL"/>
        </w:rPr>
        <w:t>te</w:t>
      </w:r>
      <w:r w:rsidRPr="00DD0F4F">
        <w:rPr>
          <w:noProof/>
          <w:lang w:val="nl-NL"/>
        </w:rPr>
        <w:t>ctuur. Vandaar dat we dit roltype hebben laten vervallen en de attribuutsoort ‘Indicatie machtig</w:t>
      </w:r>
      <w:r w:rsidR="00391858" w:rsidRPr="00DD0F4F">
        <w:rPr>
          <w:noProof/>
          <w:lang w:val="nl-NL"/>
        </w:rPr>
        <w:t>ing</w:t>
      </w:r>
      <w:r w:rsidRPr="00DD0F4F">
        <w:rPr>
          <w:noProof/>
          <w:lang w:val="nl-NL"/>
        </w:rPr>
        <w:t>’ hebben toegevoegd aan het objecttype ROL.</w:t>
      </w:r>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6B6D1B" w:rsidRPr="0015040A" w14:paraId="2A3896A5" w14:textId="77777777" w:rsidTr="00372AFB">
        <w:trPr>
          <w:trHeight w:val="215"/>
        </w:trPr>
        <w:tc>
          <w:tcPr>
            <w:tcW w:w="3690" w:type="dxa"/>
            <w:tcBorders>
              <w:top w:val="single" w:sz="4" w:space="0" w:color="auto"/>
            </w:tcBorders>
          </w:tcPr>
          <w:p w14:paraId="19F66E2A"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64" w:author="Arjan" w:date="2012-11-14T15:02:00Z">
              <w:r w:rsidRPr="0015040A">
                <w:rPr>
                  <w:rFonts w:ascii="Arial" w:eastAsia="Times New Roman" w:hAnsi="Arial" w:cs="Arial"/>
                  <w:b/>
                  <w:bCs/>
                  <w:color w:val="000000"/>
                  <w:sz w:val="20"/>
                  <w:szCs w:val="20"/>
                </w:rPr>
                <w:t>Naam attribuutsoort</w:t>
              </w:r>
            </w:ins>
          </w:p>
        </w:tc>
        <w:tc>
          <w:tcPr>
            <w:tcW w:w="5670" w:type="dxa"/>
            <w:tcBorders>
              <w:top w:val="single" w:sz="4" w:space="0" w:color="auto"/>
            </w:tcBorders>
          </w:tcPr>
          <w:p w14:paraId="1DED0DD6" w14:textId="77777777" w:rsidR="006B6D1B" w:rsidRPr="0015040A" w:rsidRDefault="00DA5D93" w:rsidP="009A74DC">
            <w:pPr>
              <w:autoSpaceDE w:val="0"/>
              <w:autoSpaceDN w:val="0"/>
              <w:adjustRightInd w:val="0"/>
              <w:spacing w:after="0" w:line="240" w:lineRule="auto"/>
              <w:rPr>
                <w:rFonts w:ascii="Arial" w:eastAsia="Times New Roman" w:hAnsi="Arial" w:cs="Arial"/>
                <w:color w:val="000000"/>
                <w:sz w:val="20"/>
                <w:szCs w:val="20"/>
              </w:rPr>
            </w:pPr>
            <w:ins w:id="8465" w:author="Arjan" w:date="2012-11-14T15:02:00Z">
              <w:r w:rsidRPr="0015040A">
                <w:rPr>
                  <w:rFonts w:ascii="Arial" w:hAnsi="Arial" w:cs="Arial"/>
                  <w:sz w:val="20"/>
                  <w:szCs w:val="20"/>
                  <w:lang w:val="en-AU"/>
                </w:rPr>
                <w:fldChar w:fldCharType="begin" w:fldLock="1"/>
              </w:r>
              <w:r w:rsidR="006B6D1B" w:rsidRPr="0015040A">
                <w:rPr>
                  <w:rFonts w:ascii="Arial" w:hAnsi="Arial" w:cs="Arial"/>
                  <w:sz w:val="20"/>
                  <w:szCs w:val="20"/>
                  <w:lang w:val="en-AU"/>
                </w:rPr>
                <w:instrText xml:space="preserve">MERGEFIELD </w:instrText>
              </w:r>
              <w:r w:rsidR="006B6D1B" w:rsidRPr="0015040A">
                <w:rPr>
                  <w:rFonts w:ascii="Arial" w:eastAsia="Times New Roman" w:hAnsi="Arial" w:cs="Arial"/>
                  <w:color w:val="000000"/>
                  <w:sz w:val="20"/>
                  <w:szCs w:val="20"/>
                </w:rPr>
                <w:instrText>Att.Name</w:instrText>
              </w:r>
              <w:r w:rsidRPr="0015040A">
                <w:rPr>
                  <w:rFonts w:ascii="Arial" w:hAnsi="Arial" w:cs="Arial"/>
                  <w:sz w:val="20"/>
                  <w:szCs w:val="20"/>
                  <w:lang w:val="en-AU"/>
                </w:rPr>
                <w:fldChar w:fldCharType="separate"/>
              </w:r>
              <w:r w:rsidR="006B6D1B" w:rsidRPr="0015040A">
                <w:rPr>
                  <w:rFonts w:ascii="Arial" w:eastAsia="Times New Roman" w:hAnsi="Arial" w:cs="Arial"/>
                  <w:color w:val="000000"/>
                  <w:sz w:val="20"/>
                  <w:szCs w:val="20"/>
                </w:rPr>
                <w:t xml:space="preserve">Indicatie </w:t>
              </w:r>
            </w:ins>
            <w:ins w:id="8466" w:author="Arjan" w:date="2014-09-02T15:12:00Z">
              <w:r w:rsidR="009A74DC">
                <w:rPr>
                  <w:rFonts w:ascii="Arial" w:eastAsia="Times New Roman" w:hAnsi="Arial" w:cs="Arial"/>
                  <w:color w:val="000000"/>
                  <w:sz w:val="20"/>
                  <w:szCs w:val="20"/>
                </w:rPr>
                <w:t>machtiging</w:t>
              </w:r>
            </w:ins>
            <w:ins w:id="8467" w:author="Arjan" w:date="2012-11-14T15:02:00Z">
              <w:r w:rsidRPr="0015040A">
                <w:rPr>
                  <w:rFonts w:ascii="Arial" w:hAnsi="Arial" w:cs="Arial"/>
                  <w:sz w:val="20"/>
                  <w:szCs w:val="20"/>
                  <w:lang w:val="en-AU"/>
                </w:rPr>
                <w:fldChar w:fldCharType="end"/>
              </w:r>
            </w:ins>
          </w:p>
        </w:tc>
      </w:tr>
      <w:tr w:rsidR="006B6D1B" w:rsidRPr="0015040A" w14:paraId="273994CC" w14:textId="77777777" w:rsidTr="00372AFB">
        <w:tc>
          <w:tcPr>
            <w:tcW w:w="3690" w:type="dxa"/>
          </w:tcPr>
          <w:p w14:paraId="57F811DB"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62D1D732"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21698E12" w14:textId="77777777" w:rsidTr="00372AFB">
        <w:tc>
          <w:tcPr>
            <w:tcW w:w="3690" w:type="dxa"/>
          </w:tcPr>
          <w:p w14:paraId="670E24B5"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68" w:author="Arjan" w:date="2012-11-14T15:02:00Z">
              <w:r w:rsidRPr="0015040A">
                <w:rPr>
                  <w:rFonts w:ascii="Arial" w:eastAsia="Times New Roman" w:hAnsi="Arial" w:cs="Arial"/>
                  <w:b/>
                  <w:bCs/>
                  <w:color w:val="000000"/>
                  <w:sz w:val="20"/>
                  <w:szCs w:val="20"/>
                </w:rPr>
                <w:t>Herkomst attribuutsoort</w:t>
              </w:r>
            </w:ins>
          </w:p>
        </w:tc>
        <w:tc>
          <w:tcPr>
            <w:tcW w:w="5670" w:type="dxa"/>
          </w:tcPr>
          <w:p w14:paraId="24A3225A"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69" w:author="Arjan" w:date="2012-11-14T15:02:00Z">
              <w:r w:rsidRPr="0015040A">
                <w:rPr>
                  <w:rFonts w:ascii="Arial" w:eastAsia="Times New Roman" w:hAnsi="Arial" w:cs="Arial"/>
                  <w:color w:val="000000"/>
                  <w:sz w:val="20"/>
                  <w:szCs w:val="20"/>
                </w:rPr>
                <w:t>KING</w:t>
              </w:r>
            </w:ins>
          </w:p>
        </w:tc>
      </w:tr>
      <w:tr w:rsidR="006B6D1B" w:rsidRPr="0015040A" w14:paraId="0EF39902" w14:textId="77777777" w:rsidTr="00372AFB">
        <w:tc>
          <w:tcPr>
            <w:tcW w:w="3690" w:type="dxa"/>
          </w:tcPr>
          <w:p w14:paraId="697C04EE"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55D607BC"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08784E94" w14:textId="77777777" w:rsidTr="00372AFB">
        <w:tc>
          <w:tcPr>
            <w:tcW w:w="3690" w:type="dxa"/>
          </w:tcPr>
          <w:p w14:paraId="32418FCF"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70" w:author="Arjan" w:date="2012-11-14T15:02:00Z">
              <w:r w:rsidRPr="0015040A">
                <w:rPr>
                  <w:rFonts w:ascii="Arial" w:eastAsia="Times New Roman" w:hAnsi="Arial" w:cs="Arial"/>
                  <w:b/>
                  <w:bCs/>
                  <w:color w:val="000000"/>
                  <w:sz w:val="20"/>
                  <w:szCs w:val="20"/>
                </w:rPr>
                <w:t>Code attribuutsoort</w:t>
              </w:r>
            </w:ins>
          </w:p>
        </w:tc>
        <w:tc>
          <w:tcPr>
            <w:tcW w:w="5670" w:type="dxa"/>
          </w:tcPr>
          <w:p w14:paraId="1836C6E0"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p>
        </w:tc>
      </w:tr>
      <w:tr w:rsidR="006B6D1B" w:rsidRPr="0015040A" w14:paraId="4E3A74E2" w14:textId="77777777" w:rsidTr="00372AFB">
        <w:tc>
          <w:tcPr>
            <w:tcW w:w="3690" w:type="dxa"/>
          </w:tcPr>
          <w:p w14:paraId="0A6B3705"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4E2A7795"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3020D8AF" w14:textId="77777777" w:rsidTr="00372AFB">
        <w:tc>
          <w:tcPr>
            <w:tcW w:w="3690" w:type="dxa"/>
          </w:tcPr>
          <w:p w14:paraId="33A2CF34"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71" w:author="Arjan" w:date="2012-11-14T15:02:00Z">
              <w:r w:rsidRPr="0015040A">
                <w:rPr>
                  <w:rFonts w:ascii="Arial" w:eastAsia="Times New Roman" w:hAnsi="Arial" w:cs="Arial"/>
                  <w:b/>
                  <w:bCs/>
                  <w:color w:val="000000"/>
                  <w:sz w:val="20"/>
                  <w:szCs w:val="20"/>
                </w:rPr>
                <w:t>XML-tag attribuutsoort</w:t>
              </w:r>
            </w:ins>
          </w:p>
        </w:tc>
        <w:tc>
          <w:tcPr>
            <w:tcW w:w="5670" w:type="dxa"/>
          </w:tcPr>
          <w:p w14:paraId="07F3D436" w14:textId="77777777" w:rsidR="006B6D1B" w:rsidRPr="0015040A" w:rsidRDefault="00DA5D93" w:rsidP="009A74DC">
            <w:pPr>
              <w:autoSpaceDE w:val="0"/>
              <w:autoSpaceDN w:val="0"/>
              <w:adjustRightInd w:val="0"/>
              <w:spacing w:after="0" w:line="240" w:lineRule="auto"/>
              <w:rPr>
                <w:rFonts w:ascii="Arial" w:eastAsia="Times New Roman" w:hAnsi="Arial" w:cs="Arial"/>
                <w:color w:val="000000"/>
                <w:sz w:val="20"/>
                <w:szCs w:val="20"/>
              </w:rPr>
            </w:pPr>
            <w:ins w:id="8472" w:author="Arjan" w:date="2012-11-14T15:02:00Z">
              <w:r w:rsidRPr="0015040A">
                <w:rPr>
                  <w:rFonts w:ascii="Arial" w:hAnsi="Arial" w:cs="Arial"/>
                  <w:sz w:val="20"/>
                  <w:szCs w:val="20"/>
                  <w:lang w:val="en-AU"/>
                </w:rPr>
                <w:fldChar w:fldCharType="begin" w:fldLock="1"/>
              </w:r>
              <w:r w:rsidR="006B6D1B" w:rsidRPr="0015040A">
                <w:rPr>
                  <w:rFonts w:ascii="Arial" w:hAnsi="Arial" w:cs="Arial"/>
                  <w:sz w:val="20"/>
                  <w:szCs w:val="20"/>
                  <w:lang w:val="en-AU"/>
                </w:rPr>
                <w:instrText xml:space="preserve">MERGEFIELD </w:instrText>
              </w:r>
              <w:r w:rsidR="006B6D1B" w:rsidRPr="0015040A">
                <w:rPr>
                  <w:rFonts w:ascii="Arial" w:eastAsia="Times New Roman" w:hAnsi="Arial" w:cs="Arial"/>
                  <w:color w:val="000000"/>
                  <w:sz w:val="20"/>
                  <w:szCs w:val="20"/>
                </w:rPr>
                <w:instrText>Att.Alias</w:instrText>
              </w:r>
              <w:r w:rsidRPr="0015040A">
                <w:rPr>
                  <w:rFonts w:ascii="Arial" w:hAnsi="Arial" w:cs="Arial"/>
                  <w:sz w:val="20"/>
                  <w:szCs w:val="20"/>
                  <w:lang w:val="en-AU"/>
                </w:rPr>
                <w:fldChar w:fldCharType="separate"/>
              </w:r>
              <w:r w:rsidR="006B6D1B" w:rsidRPr="0015040A">
                <w:rPr>
                  <w:rFonts w:ascii="Arial" w:eastAsia="Times New Roman" w:hAnsi="Arial" w:cs="Arial"/>
                  <w:color w:val="000000"/>
                  <w:sz w:val="20"/>
                  <w:szCs w:val="20"/>
                </w:rPr>
                <w:t>indicatie</w:t>
              </w:r>
            </w:ins>
            <w:ins w:id="8473" w:author="Arjan" w:date="2014-09-02T15:12:00Z">
              <w:r w:rsidR="009A74DC">
                <w:rPr>
                  <w:rFonts w:ascii="Arial" w:eastAsia="Times New Roman" w:hAnsi="Arial" w:cs="Arial"/>
                  <w:color w:val="000000"/>
                  <w:sz w:val="20"/>
                  <w:szCs w:val="20"/>
                </w:rPr>
                <w:t>M</w:t>
              </w:r>
            </w:ins>
            <w:ins w:id="8474" w:author="Arjan" w:date="2012-11-14T15:02:00Z">
              <w:r w:rsidR="006B6D1B" w:rsidRPr="0015040A">
                <w:rPr>
                  <w:rFonts w:ascii="Arial" w:eastAsia="Times New Roman" w:hAnsi="Arial" w:cs="Arial"/>
                  <w:color w:val="000000"/>
                  <w:sz w:val="20"/>
                  <w:szCs w:val="20"/>
                </w:rPr>
                <w:t>achtig</w:t>
              </w:r>
              <w:r w:rsidRPr="0015040A">
                <w:rPr>
                  <w:rFonts w:ascii="Arial" w:hAnsi="Arial" w:cs="Arial"/>
                  <w:sz w:val="20"/>
                  <w:szCs w:val="20"/>
                  <w:lang w:val="en-AU"/>
                </w:rPr>
                <w:fldChar w:fldCharType="end"/>
              </w:r>
            </w:ins>
            <w:ins w:id="8475" w:author="Arjan" w:date="2014-09-02T15:12:00Z">
              <w:r w:rsidR="009A74DC">
                <w:rPr>
                  <w:rFonts w:ascii="Arial" w:hAnsi="Arial" w:cs="Arial"/>
                  <w:sz w:val="20"/>
                  <w:szCs w:val="20"/>
                  <w:lang w:val="en-AU"/>
                </w:rPr>
                <w:t>ing</w:t>
              </w:r>
            </w:ins>
          </w:p>
        </w:tc>
      </w:tr>
      <w:tr w:rsidR="006B6D1B" w:rsidRPr="0015040A" w14:paraId="5F8C2119" w14:textId="77777777" w:rsidTr="00372AFB">
        <w:trPr>
          <w:trHeight w:val="260"/>
        </w:trPr>
        <w:tc>
          <w:tcPr>
            <w:tcW w:w="3690" w:type="dxa"/>
          </w:tcPr>
          <w:p w14:paraId="77258CD5"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7698D0B8"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5C14BE" w14:paraId="3AB58F74" w14:textId="77777777" w:rsidTr="00372AFB">
        <w:tc>
          <w:tcPr>
            <w:tcW w:w="3690" w:type="dxa"/>
          </w:tcPr>
          <w:p w14:paraId="1DDE9879"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76" w:author="Arjan" w:date="2012-11-14T15:02:00Z">
              <w:r w:rsidRPr="0015040A">
                <w:rPr>
                  <w:rFonts w:ascii="Arial" w:eastAsia="Times New Roman" w:hAnsi="Arial" w:cs="Arial"/>
                  <w:b/>
                  <w:bCs/>
                  <w:color w:val="000000"/>
                  <w:sz w:val="20"/>
                  <w:szCs w:val="20"/>
                </w:rPr>
                <w:t>Definitie attribuutsoort</w:t>
              </w:r>
            </w:ins>
          </w:p>
        </w:tc>
        <w:tc>
          <w:tcPr>
            <w:tcW w:w="5670" w:type="dxa"/>
          </w:tcPr>
          <w:p w14:paraId="7F8C0C01" w14:textId="77777777" w:rsidR="006B6D1B" w:rsidRPr="00DD0F4F" w:rsidRDefault="00DA5D93" w:rsidP="00372AFB">
            <w:pPr>
              <w:autoSpaceDE w:val="0"/>
              <w:autoSpaceDN w:val="0"/>
              <w:adjustRightInd w:val="0"/>
              <w:spacing w:after="0" w:line="240" w:lineRule="auto"/>
              <w:rPr>
                <w:rFonts w:ascii="Arial" w:eastAsia="Times New Roman" w:hAnsi="Arial" w:cs="Arial"/>
                <w:color w:val="000000"/>
                <w:sz w:val="20"/>
                <w:szCs w:val="20"/>
                <w:lang w:val="nl-NL"/>
              </w:rPr>
            </w:pPr>
            <w:ins w:id="8477" w:author="Arjan" w:date="2012-11-14T15:02:00Z">
              <w:r w:rsidRPr="0015040A">
                <w:rPr>
                  <w:rFonts w:ascii="Arial" w:hAnsi="Arial" w:cs="Arial"/>
                  <w:sz w:val="20"/>
                  <w:szCs w:val="20"/>
                  <w:lang w:val="en-AU"/>
                </w:rPr>
                <w:fldChar w:fldCharType="begin" w:fldLock="1"/>
              </w:r>
              <w:r w:rsidR="006B6D1B" w:rsidRPr="00DD0F4F">
                <w:rPr>
                  <w:rFonts w:ascii="Arial" w:hAnsi="Arial" w:cs="Arial"/>
                  <w:sz w:val="20"/>
                  <w:szCs w:val="20"/>
                  <w:lang w:val="nl-NL"/>
                </w:rPr>
                <w:instrText xml:space="preserve">MERGEFIELD </w:instrText>
              </w:r>
              <w:r w:rsidR="006B6D1B" w:rsidRPr="00DD0F4F">
                <w:rPr>
                  <w:rFonts w:ascii="Arial" w:eastAsia="Times New Roman" w:hAnsi="Arial" w:cs="Arial"/>
                  <w:color w:val="000000"/>
                  <w:sz w:val="20"/>
                  <w:szCs w:val="20"/>
                  <w:lang w:val="nl-NL"/>
                </w:rPr>
                <w:instrText>Att.Notes</w:instrText>
              </w:r>
              <w:r w:rsidRPr="0015040A">
                <w:rPr>
                  <w:rFonts w:ascii="Arial" w:hAnsi="Arial" w:cs="Arial"/>
                  <w:sz w:val="20"/>
                  <w:szCs w:val="20"/>
                  <w:lang w:val="en-AU"/>
                </w:rPr>
                <w:fldChar w:fldCharType="separate"/>
              </w:r>
              <w:r w:rsidR="006B6D1B" w:rsidRPr="00DD0F4F">
                <w:rPr>
                  <w:rFonts w:ascii="Arial" w:eastAsia="Times New Roman" w:hAnsi="Arial" w:cs="Arial"/>
                  <w:color w:val="000000"/>
                  <w:sz w:val="20"/>
                  <w:szCs w:val="20"/>
                  <w:lang w:val="nl-NL"/>
                </w:rPr>
                <w:t>Indicatie of de BETROKKENE in de ROL bij de ZAAK optreedt als gemachtigde van</w:t>
              </w:r>
            </w:ins>
            <w:ins w:id="8478" w:author="Arjan" w:date="2014-09-02T15:12:00Z">
              <w:r w:rsidR="009A74DC" w:rsidRPr="00DD0F4F">
                <w:rPr>
                  <w:rFonts w:ascii="Arial" w:eastAsia="Times New Roman" w:hAnsi="Arial" w:cs="Arial"/>
                  <w:color w:val="000000"/>
                  <w:sz w:val="20"/>
                  <w:szCs w:val="20"/>
                  <w:lang w:val="nl-NL"/>
                </w:rPr>
                <w:t>, of machtiginggever aan</w:t>
              </w:r>
            </w:ins>
            <w:ins w:id="8479" w:author="Arjan" w:date="2012-11-14T15:02:00Z">
              <w:r w:rsidR="006B6D1B" w:rsidRPr="00DD0F4F">
                <w:rPr>
                  <w:rFonts w:ascii="Arial" w:eastAsia="Times New Roman" w:hAnsi="Arial" w:cs="Arial"/>
                  <w:color w:val="000000"/>
                  <w:sz w:val="20"/>
                  <w:szCs w:val="20"/>
                  <w:lang w:val="nl-NL"/>
                </w:rPr>
                <w:t xml:space="preserve"> een andere BETROKKENE bij die ZAAK</w:t>
              </w:r>
              <w:r w:rsidRPr="0015040A">
                <w:rPr>
                  <w:rFonts w:ascii="Arial" w:hAnsi="Arial" w:cs="Arial"/>
                  <w:sz w:val="20"/>
                  <w:szCs w:val="20"/>
                  <w:lang w:val="en-AU"/>
                </w:rPr>
                <w:fldChar w:fldCharType="end"/>
              </w:r>
            </w:ins>
          </w:p>
        </w:tc>
      </w:tr>
      <w:tr w:rsidR="006B6D1B" w:rsidRPr="005C14BE" w14:paraId="58C95D33" w14:textId="77777777" w:rsidTr="00372AFB">
        <w:trPr>
          <w:trHeight w:val="230"/>
        </w:trPr>
        <w:tc>
          <w:tcPr>
            <w:tcW w:w="3690" w:type="dxa"/>
          </w:tcPr>
          <w:p w14:paraId="624D302D" w14:textId="77777777" w:rsidR="006B6D1B" w:rsidRPr="00DD0F4F"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14:paraId="463E22C9" w14:textId="77777777" w:rsidR="006B6D1B" w:rsidRPr="00DD0F4F"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r>
      <w:tr w:rsidR="006B6D1B" w:rsidRPr="0015040A" w14:paraId="3D4EF5E1" w14:textId="77777777" w:rsidTr="00372AFB">
        <w:trPr>
          <w:trHeight w:val="230"/>
        </w:trPr>
        <w:tc>
          <w:tcPr>
            <w:tcW w:w="3690" w:type="dxa"/>
          </w:tcPr>
          <w:p w14:paraId="400941BF"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80" w:author="Arjan" w:date="2012-11-14T15:02:00Z">
              <w:r w:rsidRPr="0015040A">
                <w:rPr>
                  <w:rFonts w:ascii="Arial" w:eastAsia="Times New Roman" w:hAnsi="Arial" w:cs="Arial"/>
                  <w:b/>
                  <w:bCs/>
                  <w:color w:val="000000"/>
                  <w:sz w:val="20"/>
                  <w:szCs w:val="20"/>
                </w:rPr>
                <w:t>Herkomst definitie attribuutsoort</w:t>
              </w:r>
            </w:ins>
          </w:p>
        </w:tc>
        <w:tc>
          <w:tcPr>
            <w:tcW w:w="5670" w:type="dxa"/>
          </w:tcPr>
          <w:p w14:paraId="3E2C1C85"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81" w:author="Arjan" w:date="2012-11-14T15:02:00Z">
              <w:r w:rsidRPr="0015040A">
                <w:rPr>
                  <w:rFonts w:ascii="Arial" w:eastAsia="Times New Roman" w:hAnsi="Arial" w:cs="Arial"/>
                  <w:color w:val="000000"/>
                  <w:sz w:val="20"/>
                  <w:szCs w:val="20"/>
                </w:rPr>
                <w:t>KING</w:t>
              </w:r>
            </w:ins>
          </w:p>
        </w:tc>
      </w:tr>
      <w:tr w:rsidR="006B6D1B" w:rsidRPr="0015040A" w14:paraId="204A750C" w14:textId="77777777" w:rsidTr="00372AFB">
        <w:tc>
          <w:tcPr>
            <w:tcW w:w="3690" w:type="dxa"/>
          </w:tcPr>
          <w:p w14:paraId="193B913B"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1D3F4BC5"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168EA3B5" w14:textId="77777777" w:rsidTr="00372AFB">
        <w:tc>
          <w:tcPr>
            <w:tcW w:w="3690" w:type="dxa"/>
          </w:tcPr>
          <w:p w14:paraId="637914D7"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82" w:author="Arjan" w:date="2012-11-14T15:02:00Z">
              <w:r w:rsidRPr="0015040A">
                <w:rPr>
                  <w:rFonts w:ascii="Arial" w:eastAsia="Times New Roman" w:hAnsi="Arial" w:cs="Arial"/>
                  <w:b/>
                  <w:bCs/>
                  <w:color w:val="000000"/>
                  <w:sz w:val="20"/>
                  <w:szCs w:val="20"/>
                </w:rPr>
                <w:t>Datum opname attribuutsoort</w:t>
              </w:r>
            </w:ins>
          </w:p>
        </w:tc>
        <w:tc>
          <w:tcPr>
            <w:tcW w:w="5670" w:type="dxa"/>
          </w:tcPr>
          <w:p w14:paraId="372160E3"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83" w:author="Arjan" w:date="2012-11-14T15:02:00Z">
              <w:r w:rsidRPr="0015040A">
                <w:rPr>
                  <w:rFonts w:ascii="Arial" w:eastAsia="Times New Roman" w:hAnsi="Arial" w:cs="Arial"/>
                  <w:color w:val="000000"/>
                  <w:sz w:val="20"/>
                  <w:szCs w:val="20"/>
                </w:rPr>
                <w:t>1-1-2013</w:t>
              </w:r>
            </w:ins>
          </w:p>
        </w:tc>
      </w:tr>
      <w:tr w:rsidR="006B6D1B" w:rsidRPr="0015040A" w14:paraId="3B1AAB4B" w14:textId="77777777" w:rsidTr="00372AFB">
        <w:tc>
          <w:tcPr>
            <w:tcW w:w="3690" w:type="dxa"/>
          </w:tcPr>
          <w:p w14:paraId="792B15EA"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04F4B6EF"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5C14BE" w14:paraId="5BE4BED7" w14:textId="77777777" w:rsidTr="00372AFB">
        <w:tc>
          <w:tcPr>
            <w:tcW w:w="3690" w:type="dxa"/>
          </w:tcPr>
          <w:p w14:paraId="092A2621"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84" w:author="Arjan" w:date="2012-11-14T15:02:00Z">
              <w:r w:rsidRPr="0015040A">
                <w:rPr>
                  <w:rFonts w:ascii="Arial" w:eastAsia="Times New Roman" w:hAnsi="Arial" w:cs="Arial"/>
                  <w:b/>
                  <w:bCs/>
                  <w:color w:val="000000"/>
                  <w:sz w:val="20"/>
                  <w:szCs w:val="20"/>
                </w:rPr>
                <w:t>Toelichting attribuutsoort</w:t>
              </w:r>
            </w:ins>
          </w:p>
        </w:tc>
        <w:tc>
          <w:tcPr>
            <w:tcW w:w="5670" w:type="dxa"/>
          </w:tcPr>
          <w:p w14:paraId="31057736" w14:textId="77777777" w:rsidR="009A74DC" w:rsidRPr="00DD0F4F" w:rsidRDefault="006B6D1B" w:rsidP="009A74DC">
            <w:pPr>
              <w:autoSpaceDE w:val="0"/>
              <w:autoSpaceDN w:val="0"/>
              <w:adjustRightInd w:val="0"/>
              <w:spacing w:after="0" w:line="240" w:lineRule="auto"/>
              <w:rPr>
                <w:ins w:id="8485" w:author="Arjan" w:date="2014-09-02T15:17:00Z"/>
                <w:rFonts w:ascii="Arial" w:eastAsia="Times New Roman" w:hAnsi="Arial" w:cs="Arial"/>
                <w:color w:val="000000"/>
                <w:sz w:val="20"/>
                <w:szCs w:val="20"/>
                <w:lang w:val="nl-NL"/>
              </w:rPr>
            </w:pPr>
            <w:ins w:id="8486" w:author="Arjan" w:date="2012-11-14T15:02:00Z">
              <w:r w:rsidRPr="00DD0F4F">
                <w:rPr>
                  <w:rFonts w:ascii="Arial" w:eastAsia="Times New Roman" w:hAnsi="Arial" w:cs="Arial"/>
                  <w:color w:val="000000"/>
                  <w:sz w:val="20"/>
                  <w:szCs w:val="20"/>
                  <w:lang w:val="nl-NL"/>
                </w:rPr>
                <w:t xml:space="preserve">Een betrokkene bij een zaak kan een ander machtigen om zijn of haar belangen bij de zaak voor hem of haar te waarborgen. De gemachtigde wordt dan tevens een betrokkene bij de zaak. Dat kan in diverse rollen. Zo kan de gemachtigde de initiator zijn, en niet degene die eigenlijk de zaak 'had willen aanspannen' (bijvoorbeeld een bezwaarzaak) als alle communicatie via de gemachtigde loopt (hij/zij dient als gemachtigde bijvoorbeeld het bezwaar in; met hem of haar wordt over de zaak gecommuniceerd). Degene op wie het bezwaar betrekking heeft kan dan in de rol van belanghebbende aan de zaak gerelateerd worden. </w:t>
              </w:r>
            </w:ins>
          </w:p>
          <w:p w14:paraId="39BB2770" w14:textId="77777777" w:rsidR="006B6D1B" w:rsidRPr="00DD0F4F" w:rsidRDefault="006B6D1B" w:rsidP="009A74DC">
            <w:pPr>
              <w:autoSpaceDE w:val="0"/>
              <w:autoSpaceDN w:val="0"/>
              <w:adjustRightInd w:val="0"/>
              <w:spacing w:after="0" w:line="240" w:lineRule="auto"/>
              <w:rPr>
                <w:rFonts w:ascii="Arial" w:eastAsia="Times New Roman" w:hAnsi="Arial" w:cs="Arial"/>
                <w:color w:val="000000"/>
                <w:sz w:val="20"/>
                <w:szCs w:val="20"/>
                <w:lang w:val="nl-NL"/>
              </w:rPr>
            </w:pPr>
            <w:ins w:id="8487" w:author="Arjan" w:date="2012-11-14T15:02:00Z">
              <w:r w:rsidRPr="00DD0F4F">
                <w:rPr>
                  <w:rFonts w:ascii="Arial" w:eastAsia="Times New Roman" w:hAnsi="Arial" w:cs="Arial"/>
                  <w:color w:val="000000"/>
                  <w:sz w:val="20"/>
                  <w:szCs w:val="20"/>
                  <w:lang w:val="nl-NL"/>
                </w:rPr>
                <w:t xml:space="preserve">In de ROL.Toelichting kan desgewenst nadere informatie over machtiginggever </w:t>
              </w:r>
            </w:ins>
            <w:ins w:id="8488" w:author="Arjan" w:date="2014-09-02T15:13:00Z">
              <w:r w:rsidR="009A74DC" w:rsidRPr="00DD0F4F">
                <w:rPr>
                  <w:rFonts w:ascii="Arial" w:eastAsia="Times New Roman" w:hAnsi="Arial" w:cs="Arial"/>
                  <w:color w:val="000000"/>
                  <w:sz w:val="20"/>
                  <w:szCs w:val="20"/>
                  <w:lang w:val="nl-NL"/>
                </w:rPr>
                <w:t>of</w:t>
              </w:r>
            </w:ins>
            <w:ins w:id="8489" w:author="Arjan" w:date="2012-11-14T15:02:00Z">
              <w:r w:rsidRPr="00DD0F4F">
                <w:rPr>
                  <w:rFonts w:ascii="Arial" w:eastAsia="Times New Roman" w:hAnsi="Arial" w:cs="Arial"/>
                  <w:color w:val="000000"/>
                  <w:sz w:val="20"/>
                  <w:szCs w:val="20"/>
                  <w:lang w:val="nl-NL"/>
                </w:rPr>
                <w:t xml:space="preserve"> gemachtigde vermeld worden.</w:t>
              </w:r>
            </w:ins>
          </w:p>
        </w:tc>
      </w:tr>
      <w:tr w:rsidR="006B6D1B" w:rsidRPr="005C14BE" w14:paraId="160E4F93" w14:textId="77777777" w:rsidTr="00372AFB">
        <w:tc>
          <w:tcPr>
            <w:tcW w:w="3690" w:type="dxa"/>
          </w:tcPr>
          <w:p w14:paraId="717A1F0F" w14:textId="77777777" w:rsidR="006B6D1B" w:rsidRPr="00DD0F4F"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14:paraId="7506844C" w14:textId="77777777" w:rsidR="006B6D1B" w:rsidRPr="00DD0F4F"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r>
      <w:tr w:rsidR="006B6D1B" w:rsidRPr="0015040A" w14:paraId="1CFB6640" w14:textId="77777777" w:rsidTr="00372AFB">
        <w:tc>
          <w:tcPr>
            <w:tcW w:w="3690" w:type="dxa"/>
          </w:tcPr>
          <w:p w14:paraId="3E0F6689"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90" w:author="Arjan" w:date="2012-11-14T15:02:00Z">
              <w:r w:rsidRPr="0015040A">
                <w:rPr>
                  <w:rFonts w:ascii="Arial" w:eastAsia="Times New Roman" w:hAnsi="Arial" w:cs="Arial"/>
                  <w:b/>
                  <w:bCs/>
                  <w:color w:val="000000"/>
                  <w:sz w:val="20"/>
                  <w:szCs w:val="20"/>
                </w:rPr>
                <w:t>Formaat attribuutsoort</w:t>
              </w:r>
            </w:ins>
          </w:p>
        </w:tc>
        <w:tc>
          <w:tcPr>
            <w:tcW w:w="5670" w:type="dxa"/>
          </w:tcPr>
          <w:p w14:paraId="6FDD6F15" w14:textId="77777777" w:rsidR="006B6D1B" w:rsidRPr="0015040A" w:rsidRDefault="009A74DC" w:rsidP="00372AFB">
            <w:pPr>
              <w:autoSpaceDE w:val="0"/>
              <w:autoSpaceDN w:val="0"/>
              <w:adjustRightInd w:val="0"/>
              <w:spacing w:after="0" w:line="240" w:lineRule="auto"/>
              <w:rPr>
                <w:rFonts w:ascii="Arial" w:eastAsia="Times New Roman" w:hAnsi="Arial" w:cs="Arial"/>
                <w:color w:val="000000"/>
                <w:sz w:val="20"/>
                <w:szCs w:val="20"/>
              </w:rPr>
            </w:pPr>
            <w:ins w:id="8491" w:author="Arjan" w:date="2014-09-02T15:14:00Z">
              <w:r>
                <w:rPr>
                  <w:rFonts w:ascii="Arial" w:hAnsi="Arial" w:cs="Arial"/>
                  <w:sz w:val="20"/>
                  <w:szCs w:val="20"/>
                  <w:lang w:val="en-AU"/>
                </w:rPr>
                <w:t>A</w:t>
              </w:r>
            </w:ins>
            <w:ins w:id="8492" w:author="Arjan" w:date="2014-09-02T15:17:00Z">
              <w:r>
                <w:rPr>
                  <w:rFonts w:ascii="Arial" w:hAnsi="Arial" w:cs="Arial"/>
                  <w:sz w:val="20"/>
                  <w:szCs w:val="20"/>
                  <w:lang w:val="en-AU"/>
                </w:rPr>
                <w:t>15</w:t>
              </w:r>
            </w:ins>
          </w:p>
        </w:tc>
      </w:tr>
      <w:tr w:rsidR="006B6D1B" w:rsidRPr="0015040A" w14:paraId="2D64B784" w14:textId="77777777" w:rsidTr="00372AFB">
        <w:trPr>
          <w:trHeight w:val="230"/>
        </w:trPr>
        <w:tc>
          <w:tcPr>
            <w:tcW w:w="3690" w:type="dxa"/>
          </w:tcPr>
          <w:p w14:paraId="738E7532"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3B32F819"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5C14BE" w14:paraId="2D81BBD8" w14:textId="77777777" w:rsidTr="00372AFB">
        <w:trPr>
          <w:trHeight w:val="230"/>
        </w:trPr>
        <w:tc>
          <w:tcPr>
            <w:tcW w:w="3690" w:type="dxa"/>
          </w:tcPr>
          <w:p w14:paraId="0BE11407"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493" w:author="Arjan" w:date="2012-11-14T15:02:00Z">
              <w:r w:rsidRPr="0015040A">
                <w:rPr>
                  <w:rFonts w:ascii="Arial" w:eastAsia="Times New Roman" w:hAnsi="Arial" w:cs="Arial"/>
                  <w:b/>
                  <w:bCs/>
                  <w:color w:val="000000"/>
                  <w:sz w:val="20"/>
                  <w:szCs w:val="20"/>
                </w:rPr>
                <w:t>Waardenverzameling</w:t>
              </w:r>
            </w:ins>
          </w:p>
        </w:tc>
        <w:tc>
          <w:tcPr>
            <w:tcW w:w="5670" w:type="dxa"/>
          </w:tcPr>
          <w:p w14:paraId="54CA188C" w14:textId="77777777" w:rsidR="006B6D1B" w:rsidRPr="00DD0F4F" w:rsidRDefault="009A74DC" w:rsidP="00372AFB">
            <w:pPr>
              <w:autoSpaceDE w:val="0"/>
              <w:autoSpaceDN w:val="0"/>
              <w:adjustRightInd w:val="0"/>
              <w:spacing w:after="0" w:line="240" w:lineRule="auto"/>
              <w:rPr>
                <w:ins w:id="8494" w:author="Arjan" w:date="2014-09-02T15:15:00Z"/>
                <w:rFonts w:ascii="Arial" w:eastAsia="Times New Roman" w:hAnsi="Arial" w:cs="Arial"/>
                <w:color w:val="000000"/>
                <w:sz w:val="20"/>
                <w:szCs w:val="20"/>
                <w:lang w:val="nl-NL"/>
              </w:rPr>
            </w:pPr>
            <w:ins w:id="8495" w:author="Arjan" w:date="2014-09-02T15:15:00Z">
              <w:r w:rsidRPr="00DD0F4F">
                <w:rPr>
                  <w:rFonts w:ascii="Arial" w:eastAsia="Times New Roman" w:hAnsi="Arial" w:cs="Arial"/>
                  <w:color w:val="000000"/>
                  <w:sz w:val="20"/>
                  <w:szCs w:val="20"/>
                  <w:lang w:val="nl-NL"/>
                </w:rPr>
                <w:t xml:space="preserve">- </w:t>
              </w:r>
            </w:ins>
            <w:ins w:id="8496" w:author="Arjan" w:date="2014-09-02T15:14:00Z">
              <w:r w:rsidRPr="00DD0F4F">
                <w:rPr>
                  <w:rFonts w:ascii="Arial" w:eastAsia="Times New Roman" w:hAnsi="Arial" w:cs="Arial"/>
                  <w:color w:val="000000"/>
                  <w:sz w:val="20"/>
                  <w:szCs w:val="20"/>
                  <w:lang w:val="nl-NL"/>
                </w:rPr>
                <w:t>“gemachtigde” (de betrokkene in de rol bij de zaak is door een andere betrokkene bij dezelfde zaak ge</w:t>
              </w:r>
            </w:ins>
            <w:ins w:id="8497" w:author="Arjan" w:date="2014-09-02T15:15:00Z">
              <w:r w:rsidRPr="00DD0F4F">
                <w:rPr>
                  <w:rFonts w:ascii="Arial" w:eastAsia="Times New Roman" w:hAnsi="Arial" w:cs="Arial"/>
                  <w:color w:val="000000"/>
                  <w:sz w:val="20"/>
                  <w:szCs w:val="20"/>
                  <w:lang w:val="nl-NL"/>
                </w:rPr>
                <w:t>machtigd om namens hem of haar te handelen).</w:t>
              </w:r>
            </w:ins>
          </w:p>
          <w:p w14:paraId="681CA20D" w14:textId="77777777" w:rsidR="009A74DC" w:rsidRPr="00DD0F4F" w:rsidRDefault="009A74DC" w:rsidP="009A74DC">
            <w:pPr>
              <w:autoSpaceDE w:val="0"/>
              <w:autoSpaceDN w:val="0"/>
              <w:adjustRightInd w:val="0"/>
              <w:spacing w:after="0" w:line="240" w:lineRule="auto"/>
              <w:rPr>
                <w:rFonts w:ascii="Arial" w:eastAsia="Times New Roman" w:hAnsi="Arial" w:cs="Arial"/>
                <w:color w:val="000000"/>
                <w:sz w:val="20"/>
                <w:szCs w:val="20"/>
                <w:lang w:val="nl-NL"/>
              </w:rPr>
            </w:pPr>
            <w:ins w:id="8498" w:author="Arjan" w:date="2014-09-02T15:15:00Z">
              <w:r w:rsidRPr="00DD0F4F">
                <w:rPr>
                  <w:rFonts w:ascii="Arial" w:eastAsia="Times New Roman" w:hAnsi="Arial" w:cs="Arial"/>
                  <w:color w:val="000000"/>
                  <w:sz w:val="20"/>
                  <w:szCs w:val="20"/>
                  <w:lang w:val="nl-NL"/>
                </w:rPr>
                <w:t xml:space="preserve">- </w:t>
              </w:r>
            </w:ins>
            <w:ins w:id="8499" w:author="Arjan" w:date="2014-09-02T15:16:00Z">
              <w:r w:rsidRPr="00DD0F4F">
                <w:rPr>
                  <w:rFonts w:ascii="Arial" w:eastAsia="Times New Roman" w:hAnsi="Arial" w:cs="Arial"/>
                  <w:color w:val="000000"/>
                  <w:sz w:val="20"/>
                  <w:szCs w:val="20"/>
                  <w:lang w:val="nl-NL"/>
                </w:rPr>
                <w:t>“machtiginggever” (de betrokkene in de rol bij de zaak heeft een andere betrokkene bij dezelfde zaak gemachtigd om namens hem of haar te handelen)</w:t>
              </w:r>
            </w:ins>
          </w:p>
        </w:tc>
      </w:tr>
      <w:tr w:rsidR="006B6D1B" w:rsidRPr="005C14BE" w14:paraId="352EF600" w14:textId="77777777" w:rsidTr="00372AFB">
        <w:trPr>
          <w:trHeight w:val="215"/>
        </w:trPr>
        <w:tc>
          <w:tcPr>
            <w:tcW w:w="3690" w:type="dxa"/>
          </w:tcPr>
          <w:p w14:paraId="65100F41" w14:textId="77777777" w:rsidR="006B6D1B" w:rsidRPr="00DD0F4F"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14:paraId="34261CE3" w14:textId="77777777" w:rsidR="006B6D1B" w:rsidRPr="00DD0F4F"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r>
      <w:tr w:rsidR="006B6D1B" w:rsidRPr="0015040A" w14:paraId="48A6782C" w14:textId="77777777" w:rsidTr="00372AFB">
        <w:trPr>
          <w:trHeight w:val="215"/>
        </w:trPr>
        <w:tc>
          <w:tcPr>
            <w:tcW w:w="3690" w:type="dxa"/>
          </w:tcPr>
          <w:p w14:paraId="65A0270E"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500" w:author="Arjan" w:date="2012-11-14T15:02:00Z">
              <w:r w:rsidRPr="0015040A">
                <w:rPr>
                  <w:rFonts w:ascii="Arial" w:eastAsia="Times New Roman" w:hAnsi="Arial" w:cs="Arial"/>
                  <w:b/>
                  <w:bCs/>
                  <w:color w:val="000000"/>
                  <w:sz w:val="20"/>
                  <w:szCs w:val="20"/>
                </w:rPr>
                <w:t>Indicatie materiële historie</w:t>
              </w:r>
            </w:ins>
          </w:p>
        </w:tc>
        <w:tc>
          <w:tcPr>
            <w:tcW w:w="5670" w:type="dxa"/>
          </w:tcPr>
          <w:p w14:paraId="4C0721BF"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501" w:author="Arjan" w:date="2012-11-14T15:02:00Z">
              <w:r w:rsidRPr="0015040A">
                <w:rPr>
                  <w:rFonts w:ascii="Arial" w:eastAsia="Times New Roman" w:hAnsi="Arial" w:cs="Arial"/>
                  <w:color w:val="000000"/>
                  <w:sz w:val="20"/>
                  <w:szCs w:val="20"/>
                </w:rPr>
                <w:t>Ja</w:t>
              </w:r>
            </w:ins>
          </w:p>
        </w:tc>
      </w:tr>
      <w:tr w:rsidR="006B6D1B" w:rsidRPr="0015040A" w14:paraId="4D590001" w14:textId="77777777" w:rsidTr="00372AFB">
        <w:trPr>
          <w:trHeight w:val="230"/>
        </w:trPr>
        <w:tc>
          <w:tcPr>
            <w:tcW w:w="3690" w:type="dxa"/>
          </w:tcPr>
          <w:p w14:paraId="355D1D61"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503CF392"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286137ED" w14:textId="77777777" w:rsidTr="00372AFB">
        <w:trPr>
          <w:trHeight w:val="230"/>
        </w:trPr>
        <w:tc>
          <w:tcPr>
            <w:tcW w:w="3690" w:type="dxa"/>
          </w:tcPr>
          <w:p w14:paraId="6A6209A4"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502" w:author="Arjan" w:date="2012-11-14T15:02:00Z">
              <w:r w:rsidRPr="0015040A">
                <w:rPr>
                  <w:rFonts w:ascii="Arial" w:eastAsia="Times New Roman" w:hAnsi="Arial" w:cs="Arial"/>
                  <w:b/>
                  <w:bCs/>
                  <w:color w:val="000000"/>
                  <w:sz w:val="20"/>
                  <w:szCs w:val="20"/>
                </w:rPr>
                <w:t>Indicatie formele historie</w:t>
              </w:r>
            </w:ins>
          </w:p>
        </w:tc>
        <w:tc>
          <w:tcPr>
            <w:tcW w:w="5670" w:type="dxa"/>
          </w:tcPr>
          <w:p w14:paraId="4E18CC44"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503" w:author="Arjan" w:date="2012-11-14T15:02:00Z">
              <w:r w:rsidRPr="0015040A">
                <w:rPr>
                  <w:rFonts w:ascii="Arial" w:eastAsia="Times New Roman" w:hAnsi="Arial" w:cs="Arial"/>
                  <w:color w:val="000000"/>
                  <w:sz w:val="20"/>
                  <w:szCs w:val="20"/>
                </w:rPr>
                <w:t>Nee</w:t>
              </w:r>
            </w:ins>
          </w:p>
        </w:tc>
      </w:tr>
      <w:tr w:rsidR="006B6D1B" w:rsidRPr="0015040A" w14:paraId="4BE9435B" w14:textId="77777777" w:rsidTr="00372AFB">
        <w:trPr>
          <w:trHeight w:val="230"/>
        </w:trPr>
        <w:tc>
          <w:tcPr>
            <w:tcW w:w="3690" w:type="dxa"/>
          </w:tcPr>
          <w:p w14:paraId="34AB562A"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2C1565A5"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61A5DFA7" w14:textId="77777777" w:rsidTr="00372AFB">
        <w:trPr>
          <w:trHeight w:val="230"/>
        </w:trPr>
        <w:tc>
          <w:tcPr>
            <w:tcW w:w="3690" w:type="dxa"/>
          </w:tcPr>
          <w:p w14:paraId="4EC9E0C9"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504" w:author="Arjan" w:date="2012-11-14T15:02:00Z">
              <w:r w:rsidRPr="0015040A">
                <w:rPr>
                  <w:rFonts w:ascii="Arial" w:eastAsia="Times New Roman" w:hAnsi="Arial" w:cs="Arial"/>
                  <w:b/>
                  <w:bCs/>
                  <w:color w:val="000000"/>
                  <w:sz w:val="20"/>
                  <w:szCs w:val="20"/>
                </w:rPr>
                <w:t>Aanduiding brondocument</w:t>
              </w:r>
            </w:ins>
          </w:p>
        </w:tc>
        <w:tc>
          <w:tcPr>
            <w:tcW w:w="5670" w:type="dxa"/>
          </w:tcPr>
          <w:p w14:paraId="31C159FC"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p>
        </w:tc>
      </w:tr>
      <w:tr w:rsidR="006B6D1B" w:rsidRPr="0015040A" w14:paraId="16DAFCD8" w14:textId="77777777" w:rsidTr="00372AFB">
        <w:trPr>
          <w:trHeight w:val="230"/>
        </w:trPr>
        <w:tc>
          <w:tcPr>
            <w:tcW w:w="3690" w:type="dxa"/>
          </w:tcPr>
          <w:p w14:paraId="3381F1F8"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1B2C8AF1"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29237D4D" w14:textId="77777777" w:rsidTr="00372AFB">
        <w:trPr>
          <w:trHeight w:val="230"/>
        </w:trPr>
        <w:tc>
          <w:tcPr>
            <w:tcW w:w="3690" w:type="dxa"/>
          </w:tcPr>
          <w:p w14:paraId="6A22B445"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505" w:author="Arjan" w:date="2012-11-14T15:02:00Z">
              <w:r w:rsidRPr="0015040A">
                <w:rPr>
                  <w:rFonts w:ascii="Arial" w:eastAsia="Times New Roman" w:hAnsi="Arial" w:cs="Arial"/>
                  <w:b/>
                  <w:bCs/>
                  <w:color w:val="000000"/>
                  <w:sz w:val="20"/>
                  <w:szCs w:val="20"/>
                </w:rPr>
                <w:t>Indicatie in onderzoek</w:t>
              </w:r>
            </w:ins>
          </w:p>
        </w:tc>
        <w:tc>
          <w:tcPr>
            <w:tcW w:w="5670" w:type="dxa"/>
          </w:tcPr>
          <w:p w14:paraId="506AB80C"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506" w:author="Arjan" w:date="2012-11-14T15:02:00Z">
              <w:r w:rsidRPr="0015040A">
                <w:rPr>
                  <w:rFonts w:ascii="Arial" w:eastAsia="Times New Roman" w:hAnsi="Arial" w:cs="Arial"/>
                  <w:color w:val="000000"/>
                  <w:sz w:val="20"/>
                  <w:szCs w:val="20"/>
                </w:rPr>
                <w:t>Nee</w:t>
              </w:r>
            </w:ins>
          </w:p>
        </w:tc>
      </w:tr>
      <w:tr w:rsidR="006B6D1B" w:rsidRPr="0015040A" w14:paraId="1EEBC82A" w14:textId="77777777" w:rsidTr="00372AFB">
        <w:trPr>
          <w:trHeight w:val="230"/>
        </w:trPr>
        <w:tc>
          <w:tcPr>
            <w:tcW w:w="3690" w:type="dxa"/>
          </w:tcPr>
          <w:p w14:paraId="518ABDC0"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529E533A"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7659C95F" w14:textId="77777777" w:rsidTr="00372AFB">
        <w:trPr>
          <w:trHeight w:val="230"/>
        </w:trPr>
        <w:tc>
          <w:tcPr>
            <w:tcW w:w="3690" w:type="dxa"/>
          </w:tcPr>
          <w:p w14:paraId="566AC2E8"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507" w:author="Arjan" w:date="2012-11-14T15:02:00Z">
              <w:r w:rsidRPr="0015040A">
                <w:rPr>
                  <w:rFonts w:ascii="Arial" w:eastAsia="Times New Roman" w:hAnsi="Arial" w:cs="Arial"/>
                  <w:b/>
                  <w:bCs/>
                  <w:color w:val="000000"/>
                  <w:sz w:val="20"/>
                  <w:szCs w:val="20"/>
                </w:rPr>
                <w:t>Aanduiding strijdigheid/nietigheid</w:t>
              </w:r>
            </w:ins>
          </w:p>
        </w:tc>
        <w:tc>
          <w:tcPr>
            <w:tcW w:w="5670" w:type="dxa"/>
          </w:tcPr>
          <w:p w14:paraId="58C41B57"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508" w:author="Arjan" w:date="2012-11-14T15:02:00Z">
              <w:r w:rsidRPr="0015040A">
                <w:rPr>
                  <w:rFonts w:ascii="Arial" w:eastAsia="Times New Roman" w:hAnsi="Arial" w:cs="Arial"/>
                  <w:color w:val="000000"/>
                  <w:sz w:val="20"/>
                  <w:szCs w:val="20"/>
                </w:rPr>
                <w:t>Nee</w:t>
              </w:r>
            </w:ins>
          </w:p>
        </w:tc>
      </w:tr>
      <w:tr w:rsidR="006B6D1B" w:rsidRPr="0015040A" w14:paraId="1684A5F3" w14:textId="77777777" w:rsidTr="00372AFB">
        <w:trPr>
          <w:trHeight w:val="230"/>
        </w:trPr>
        <w:tc>
          <w:tcPr>
            <w:tcW w:w="3690" w:type="dxa"/>
          </w:tcPr>
          <w:p w14:paraId="6D8F2982"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283864ED"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4AE614EB" w14:textId="77777777" w:rsidTr="00372AFB">
        <w:trPr>
          <w:trHeight w:val="230"/>
        </w:trPr>
        <w:tc>
          <w:tcPr>
            <w:tcW w:w="3690" w:type="dxa"/>
          </w:tcPr>
          <w:p w14:paraId="79DF2A8C"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509" w:author="Arjan" w:date="2012-11-14T15:02:00Z">
              <w:r w:rsidRPr="0015040A">
                <w:rPr>
                  <w:rFonts w:ascii="Arial" w:eastAsia="Times New Roman" w:hAnsi="Arial" w:cs="Arial"/>
                  <w:b/>
                  <w:bCs/>
                  <w:color w:val="000000"/>
                  <w:sz w:val="20"/>
                  <w:szCs w:val="20"/>
                </w:rPr>
                <w:t>Indicatie kardinaliteit</w:t>
              </w:r>
            </w:ins>
          </w:p>
        </w:tc>
        <w:tc>
          <w:tcPr>
            <w:tcW w:w="5670" w:type="dxa"/>
          </w:tcPr>
          <w:p w14:paraId="017043CF" w14:textId="77777777" w:rsidR="006B6D1B" w:rsidRPr="0015040A" w:rsidRDefault="00AD6474" w:rsidP="00AD6474">
            <w:pPr>
              <w:autoSpaceDE w:val="0"/>
              <w:autoSpaceDN w:val="0"/>
              <w:adjustRightInd w:val="0"/>
              <w:spacing w:after="0" w:line="240" w:lineRule="auto"/>
              <w:rPr>
                <w:rFonts w:ascii="Arial" w:eastAsia="Times New Roman" w:hAnsi="Arial" w:cs="Arial"/>
                <w:color w:val="000000"/>
                <w:sz w:val="20"/>
                <w:szCs w:val="20"/>
              </w:rPr>
            </w:pPr>
            <w:ins w:id="8510" w:author="Arjan" w:date="2014-09-02T18:35:00Z">
              <w:r>
                <w:rPr>
                  <w:rFonts w:ascii="Arial" w:hAnsi="Arial" w:cs="Arial"/>
                  <w:sz w:val="20"/>
                  <w:szCs w:val="20"/>
                  <w:lang w:val="en-AU"/>
                </w:rPr>
                <w:t>0</w:t>
              </w:r>
            </w:ins>
            <w:ins w:id="8511" w:author="Arjan" w:date="2012-11-14T15:02:00Z">
              <w:r w:rsidR="006B6D1B" w:rsidRPr="0015040A">
                <w:rPr>
                  <w:rFonts w:ascii="Arial" w:eastAsia="Times New Roman" w:hAnsi="Arial" w:cs="Arial"/>
                  <w:color w:val="000000"/>
                  <w:sz w:val="20"/>
                  <w:szCs w:val="20"/>
                </w:rPr>
                <w:t xml:space="preserve"> - </w:t>
              </w:r>
              <w:r w:rsidR="00DA5D93" w:rsidRPr="0015040A">
                <w:rPr>
                  <w:rFonts w:ascii="Arial" w:eastAsia="Times New Roman" w:hAnsi="Arial" w:cs="Arial"/>
                  <w:color w:val="000000"/>
                  <w:sz w:val="20"/>
                  <w:szCs w:val="20"/>
                </w:rPr>
                <w:fldChar w:fldCharType="begin" w:fldLock="1"/>
              </w:r>
              <w:r w:rsidR="006B6D1B" w:rsidRPr="0015040A">
                <w:rPr>
                  <w:rFonts w:ascii="Arial" w:eastAsia="Times New Roman" w:hAnsi="Arial" w:cs="Arial"/>
                  <w:color w:val="000000"/>
                  <w:sz w:val="20"/>
                  <w:szCs w:val="20"/>
                </w:rPr>
                <w:instrText>MERGEFIELD Att.UpperBound</w:instrText>
              </w:r>
              <w:r w:rsidR="00DA5D93" w:rsidRPr="0015040A">
                <w:rPr>
                  <w:rFonts w:ascii="Arial" w:eastAsia="Times New Roman" w:hAnsi="Arial" w:cs="Arial"/>
                  <w:color w:val="000000"/>
                  <w:sz w:val="20"/>
                  <w:szCs w:val="20"/>
                </w:rPr>
                <w:fldChar w:fldCharType="separate"/>
              </w:r>
              <w:r w:rsidR="006B6D1B" w:rsidRPr="0015040A">
                <w:rPr>
                  <w:rFonts w:ascii="Arial" w:eastAsia="Times New Roman" w:hAnsi="Arial" w:cs="Arial"/>
                  <w:color w:val="000000"/>
                  <w:sz w:val="20"/>
                  <w:szCs w:val="20"/>
                </w:rPr>
                <w:t>1</w:t>
              </w:r>
              <w:r w:rsidR="00DA5D93" w:rsidRPr="0015040A">
                <w:rPr>
                  <w:rFonts w:ascii="Arial" w:eastAsia="Times New Roman" w:hAnsi="Arial" w:cs="Arial"/>
                  <w:color w:val="000000"/>
                  <w:sz w:val="20"/>
                  <w:szCs w:val="20"/>
                </w:rPr>
                <w:fldChar w:fldCharType="end"/>
              </w:r>
            </w:ins>
          </w:p>
        </w:tc>
      </w:tr>
      <w:tr w:rsidR="006B6D1B" w:rsidRPr="0015040A" w14:paraId="79176C62" w14:textId="77777777" w:rsidTr="00372AFB">
        <w:trPr>
          <w:trHeight w:val="230"/>
        </w:trPr>
        <w:tc>
          <w:tcPr>
            <w:tcW w:w="3690" w:type="dxa"/>
          </w:tcPr>
          <w:p w14:paraId="77BD6877"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385D9484"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07BB2227" w14:textId="77777777" w:rsidTr="00372AFB">
        <w:trPr>
          <w:trHeight w:val="230"/>
        </w:trPr>
        <w:tc>
          <w:tcPr>
            <w:tcW w:w="3690" w:type="dxa"/>
          </w:tcPr>
          <w:p w14:paraId="12A5E30A" w14:textId="77777777"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8512" w:author="Arjan" w:date="2012-11-14T15:02:00Z">
              <w:r w:rsidRPr="0015040A">
                <w:rPr>
                  <w:rFonts w:ascii="Arial" w:eastAsia="Times New Roman" w:hAnsi="Arial" w:cs="Arial"/>
                  <w:b/>
                  <w:bCs/>
                  <w:color w:val="000000"/>
                  <w:sz w:val="20"/>
                  <w:szCs w:val="20"/>
                </w:rPr>
                <w:lastRenderedPageBreak/>
                <w:t>Indicatie authentiek</w:t>
              </w:r>
            </w:ins>
          </w:p>
        </w:tc>
        <w:tc>
          <w:tcPr>
            <w:tcW w:w="5670" w:type="dxa"/>
          </w:tcPr>
          <w:p w14:paraId="0103BECB" w14:textId="77777777" w:rsidR="006B6D1B" w:rsidRPr="0015040A" w:rsidRDefault="000A1102" w:rsidP="00372AFB">
            <w:pPr>
              <w:autoSpaceDE w:val="0"/>
              <w:autoSpaceDN w:val="0"/>
              <w:adjustRightInd w:val="0"/>
              <w:spacing w:after="0" w:line="240" w:lineRule="auto"/>
              <w:rPr>
                <w:rFonts w:ascii="Arial" w:eastAsia="Times New Roman" w:hAnsi="Arial" w:cs="Arial"/>
                <w:color w:val="000000"/>
                <w:sz w:val="20"/>
                <w:szCs w:val="20"/>
              </w:rPr>
            </w:pPr>
            <w:ins w:id="8513" w:author="Arjan" w:date="2013-07-02T11:28:00Z">
              <w:r w:rsidRPr="00D56602">
                <w:rPr>
                  <w:rFonts w:ascii="Arial" w:eastAsia="Times New Roman" w:hAnsi="Arial" w:cs="Arial"/>
                  <w:color w:val="000000"/>
                  <w:sz w:val="20"/>
                  <w:szCs w:val="20"/>
                </w:rPr>
                <w:t>Gemeentelijk basisgegeven</w:t>
              </w:r>
            </w:ins>
          </w:p>
        </w:tc>
      </w:tr>
      <w:tr w:rsidR="006B6D1B" w:rsidRPr="0015040A" w14:paraId="0664E18D" w14:textId="77777777" w:rsidTr="00372AFB">
        <w:trPr>
          <w:trHeight w:val="230"/>
        </w:trPr>
        <w:tc>
          <w:tcPr>
            <w:tcW w:w="3690" w:type="dxa"/>
          </w:tcPr>
          <w:p w14:paraId="3119F2AF"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14:paraId="4B7FF19D"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14:paraId="38368C91" w14:textId="77777777" w:rsidTr="00372AFB">
        <w:trPr>
          <w:trHeight w:val="230"/>
        </w:trPr>
        <w:tc>
          <w:tcPr>
            <w:tcW w:w="3690" w:type="dxa"/>
            <w:tcBorders>
              <w:bottom w:val="single" w:sz="4" w:space="0" w:color="auto"/>
            </w:tcBorders>
          </w:tcPr>
          <w:p w14:paraId="672DA15B"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ins w:id="8514" w:author="Arjan" w:date="2012-11-14T15:02:00Z">
              <w:r w:rsidRPr="0015040A">
                <w:rPr>
                  <w:rFonts w:ascii="Arial" w:eastAsia="Times New Roman" w:hAnsi="Arial" w:cs="Arial"/>
                  <w:b/>
                  <w:bCs/>
                  <w:color w:val="000000"/>
                  <w:sz w:val="20"/>
                  <w:szCs w:val="20"/>
                </w:rPr>
                <w:t>Regels attribuutsoort</w:t>
              </w:r>
            </w:ins>
          </w:p>
        </w:tc>
        <w:tc>
          <w:tcPr>
            <w:tcW w:w="5670" w:type="dxa"/>
            <w:tcBorders>
              <w:bottom w:val="single" w:sz="4" w:space="0" w:color="auto"/>
            </w:tcBorders>
          </w:tcPr>
          <w:p w14:paraId="5C9416AB" w14:textId="77777777"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bl>
    <w:p w14:paraId="1FBB667A" w14:textId="77777777" w:rsidR="006B6D1B" w:rsidRDefault="006B6D1B" w:rsidP="0038425A">
      <w:pPr>
        <w:rPr>
          <w:ins w:id="8515" w:author="Arjan" w:date="2014-09-08T12:57:00Z"/>
          <w:noProof/>
        </w:rPr>
      </w:pPr>
    </w:p>
    <w:p w14:paraId="73571AF4" w14:textId="77777777" w:rsidR="00952560" w:rsidRDefault="00C34301" w:rsidP="00952560">
      <w:pPr>
        <w:pStyle w:val="Kop2"/>
        <w:rPr>
          <w:noProof/>
        </w:rPr>
      </w:pPr>
      <w:bookmarkStart w:id="8516" w:name="_Toc493812445"/>
      <w:r>
        <w:rPr>
          <w:noProof/>
        </w:rPr>
        <w:t>SAMENGESTELD INFORMATIE</w:t>
      </w:r>
      <w:r w:rsidR="00952560">
        <w:rPr>
          <w:noProof/>
        </w:rPr>
        <w:t>OBJECT</w:t>
      </w:r>
      <w:bookmarkEnd w:id="8516"/>
    </w:p>
    <w:p w14:paraId="6FB1EB2A" w14:textId="77777777" w:rsidR="00952560" w:rsidRDefault="00952560" w:rsidP="00952560">
      <w:r w:rsidRPr="00DD0F4F">
        <w:rPr>
          <w:lang w:val="nl-NL"/>
        </w:rPr>
        <w:t xml:space="preserve">Dit is de nieuwe naam voor het huidige objecttype SAMENGESTELD DOCUMENT. </w:t>
      </w:r>
      <w:r>
        <w:t>Zie verde</w:t>
      </w:r>
      <w:r w:rsidR="00C34301">
        <w:t>r de toelichting bij INFORMATIE</w:t>
      </w:r>
      <w:r>
        <w:t xml:space="preserve">OBJECT. </w:t>
      </w:r>
    </w:p>
    <w:tbl>
      <w:tblPr>
        <w:tblW w:w="0" w:type="auto"/>
        <w:tblInd w:w="60" w:type="dxa"/>
        <w:tblLayout w:type="fixed"/>
        <w:tblCellMar>
          <w:left w:w="60" w:type="dxa"/>
          <w:right w:w="60" w:type="dxa"/>
        </w:tblCellMar>
        <w:tblLook w:val="0000" w:firstRow="0" w:lastRow="0" w:firstColumn="0" w:lastColumn="0" w:noHBand="0" w:noVBand="0"/>
      </w:tblPr>
      <w:tblGrid>
        <w:gridCol w:w="3600"/>
        <w:gridCol w:w="4410"/>
        <w:gridCol w:w="1350"/>
      </w:tblGrid>
      <w:tr w:rsidR="00952560" w:rsidRPr="00952560" w14:paraId="6AFE5381" w14:textId="77777777" w:rsidTr="00AB019F">
        <w:tc>
          <w:tcPr>
            <w:tcW w:w="3600" w:type="dxa"/>
            <w:tcBorders>
              <w:top w:val="single" w:sz="4" w:space="0" w:color="auto"/>
              <w:left w:val="nil"/>
              <w:bottom w:val="nil"/>
              <w:right w:val="nil"/>
            </w:tcBorders>
          </w:tcPr>
          <w:p w14:paraId="17979316"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b/>
                <w:bCs/>
                <w:color w:val="000000"/>
                <w:sz w:val="20"/>
                <w:szCs w:val="20"/>
              </w:rPr>
              <w:t>Naam objecttype</w:t>
            </w:r>
          </w:p>
        </w:tc>
        <w:tc>
          <w:tcPr>
            <w:tcW w:w="5760" w:type="dxa"/>
            <w:gridSpan w:val="2"/>
            <w:tcBorders>
              <w:top w:val="single" w:sz="4" w:space="0" w:color="auto"/>
              <w:left w:val="nil"/>
              <w:bottom w:val="nil"/>
              <w:right w:val="nil"/>
            </w:tcBorders>
          </w:tcPr>
          <w:p w14:paraId="2CF26AF7" w14:textId="77777777" w:rsidR="00952560" w:rsidRPr="00952560" w:rsidRDefault="00DA5D93"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Element.Name</w:instrText>
            </w:r>
            <w:r w:rsidRPr="00952560">
              <w:rPr>
                <w:rFonts w:ascii="Arial" w:hAnsi="Arial" w:cs="Arial"/>
                <w:sz w:val="20"/>
                <w:szCs w:val="20"/>
                <w:lang w:val="en-AU"/>
              </w:rPr>
              <w:fldChar w:fldCharType="separate"/>
            </w:r>
            <w:r w:rsidR="00952560" w:rsidRPr="00952560">
              <w:rPr>
                <w:rFonts w:ascii="Arial" w:eastAsia="Times New Roman" w:hAnsi="Arial" w:cs="Arial"/>
                <w:color w:val="000000"/>
                <w:sz w:val="20"/>
                <w:szCs w:val="20"/>
              </w:rPr>
              <w:t xml:space="preserve">SAMENGESTELD </w:t>
            </w:r>
            <w:del w:id="8517" w:author="Arjan" w:date="2012-11-16T15:28:00Z">
              <w:r w:rsidR="00952560" w:rsidRPr="00952560" w:rsidDel="00952560">
                <w:rPr>
                  <w:rFonts w:ascii="Arial" w:eastAsia="Times New Roman" w:hAnsi="Arial" w:cs="Arial"/>
                  <w:color w:val="000000"/>
                  <w:sz w:val="20"/>
                  <w:szCs w:val="20"/>
                </w:rPr>
                <w:delText>DOCUMENT</w:delText>
              </w:r>
            </w:del>
            <w:r w:rsidRPr="00952560">
              <w:rPr>
                <w:rFonts w:ascii="Arial" w:hAnsi="Arial" w:cs="Arial"/>
                <w:sz w:val="20"/>
                <w:szCs w:val="20"/>
                <w:lang w:val="en-AU"/>
              </w:rPr>
              <w:fldChar w:fldCharType="end"/>
            </w:r>
            <w:ins w:id="8518" w:author="Arjan" w:date="2012-11-16T15:28:00Z">
              <w:r w:rsidR="00952560">
                <w:rPr>
                  <w:rFonts w:ascii="Arial" w:hAnsi="Arial" w:cs="Arial"/>
                  <w:sz w:val="20"/>
                  <w:szCs w:val="20"/>
                  <w:lang w:val="en-AU"/>
                </w:rPr>
                <w:t>INFORMATI</w:t>
              </w:r>
            </w:ins>
            <w:ins w:id="8519" w:author="Arjan" w:date="2012-11-16T15:29:00Z">
              <w:r w:rsidR="00952560">
                <w:rPr>
                  <w:rFonts w:ascii="Arial" w:hAnsi="Arial" w:cs="Arial"/>
                  <w:sz w:val="20"/>
                  <w:szCs w:val="20"/>
                  <w:lang w:val="en-AU"/>
                </w:rPr>
                <w:t>EOBJECT</w:t>
              </w:r>
            </w:ins>
          </w:p>
        </w:tc>
      </w:tr>
      <w:tr w:rsidR="00952560" w:rsidRPr="00952560" w14:paraId="322998AE" w14:textId="77777777">
        <w:tc>
          <w:tcPr>
            <w:tcW w:w="3600" w:type="dxa"/>
            <w:tcBorders>
              <w:top w:val="nil"/>
              <w:left w:val="nil"/>
              <w:bottom w:val="nil"/>
              <w:right w:val="nil"/>
            </w:tcBorders>
          </w:tcPr>
          <w:p w14:paraId="39D66A88"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14:paraId="71C1C82F"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69BEFC01" w14:textId="77777777">
        <w:tc>
          <w:tcPr>
            <w:tcW w:w="3600" w:type="dxa"/>
            <w:tcBorders>
              <w:top w:val="nil"/>
              <w:left w:val="nil"/>
              <w:bottom w:val="nil"/>
              <w:right w:val="nil"/>
            </w:tcBorders>
          </w:tcPr>
          <w:p w14:paraId="00D30A61"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b/>
                <w:bCs/>
                <w:color w:val="000000"/>
                <w:sz w:val="20"/>
                <w:szCs w:val="20"/>
              </w:rPr>
              <w:t>Mnemonic objecttype</w:t>
            </w:r>
          </w:p>
        </w:tc>
        <w:tc>
          <w:tcPr>
            <w:tcW w:w="5760" w:type="dxa"/>
            <w:gridSpan w:val="2"/>
            <w:tcBorders>
              <w:top w:val="nil"/>
              <w:left w:val="nil"/>
              <w:bottom w:val="nil"/>
              <w:right w:val="nil"/>
            </w:tcBorders>
          </w:tcPr>
          <w:p w14:paraId="3B41E36F" w14:textId="77777777" w:rsidR="00952560" w:rsidRPr="00952560" w:rsidRDefault="00DA5D93"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Element.Alias</w:instrText>
            </w:r>
            <w:r w:rsidRPr="00952560">
              <w:rPr>
                <w:rFonts w:ascii="Arial" w:hAnsi="Arial" w:cs="Arial"/>
                <w:sz w:val="20"/>
                <w:szCs w:val="20"/>
                <w:lang w:val="en-AU"/>
              </w:rPr>
              <w:fldChar w:fldCharType="separate"/>
            </w:r>
            <w:r w:rsidR="00952560" w:rsidRPr="00952560">
              <w:rPr>
                <w:rFonts w:ascii="Arial" w:eastAsia="Times New Roman" w:hAnsi="Arial" w:cs="Arial"/>
                <w:color w:val="000000"/>
                <w:sz w:val="20"/>
                <w:szCs w:val="20"/>
              </w:rPr>
              <w:t>SDC</w:t>
            </w:r>
            <w:r w:rsidRPr="00952560">
              <w:rPr>
                <w:rFonts w:ascii="Arial" w:hAnsi="Arial" w:cs="Arial"/>
                <w:sz w:val="20"/>
                <w:szCs w:val="20"/>
                <w:lang w:val="en-AU"/>
              </w:rPr>
              <w:fldChar w:fldCharType="end"/>
            </w:r>
          </w:p>
        </w:tc>
      </w:tr>
      <w:tr w:rsidR="00952560" w:rsidRPr="00952560" w14:paraId="65C10C9E" w14:textId="77777777">
        <w:tc>
          <w:tcPr>
            <w:tcW w:w="3600" w:type="dxa"/>
            <w:tcBorders>
              <w:top w:val="nil"/>
              <w:left w:val="nil"/>
              <w:bottom w:val="nil"/>
              <w:right w:val="nil"/>
            </w:tcBorders>
          </w:tcPr>
          <w:p w14:paraId="5ED6A022"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14:paraId="6ACA1629"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60D1E026" w14:textId="77777777">
        <w:tc>
          <w:tcPr>
            <w:tcW w:w="3600" w:type="dxa"/>
            <w:tcBorders>
              <w:top w:val="nil"/>
              <w:left w:val="nil"/>
              <w:bottom w:val="nil"/>
              <w:right w:val="nil"/>
            </w:tcBorders>
          </w:tcPr>
          <w:p w14:paraId="3A0DEEA1"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Herkomst objecttype</w:t>
            </w:r>
          </w:p>
        </w:tc>
        <w:tc>
          <w:tcPr>
            <w:tcW w:w="5760" w:type="dxa"/>
            <w:gridSpan w:val="2"/>
            <w:tcBorders>
              <w:top w:val="nil"/>
              <w:left w:val="nil"/>
              <w:bottom w:val="nil"/>
              <w:right w:val="nil"/>
            </w:tcBorders>
          </w:tcPr>
          <w:p w14:paraId="4388592D"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KING</w:t>
            </w:r>
          </w:p>
        </w:tc>
      </w:tr>
      <w:tr w:rsidR="00952560" w:rsidRPr="00952560" w14:paraId="3C45DA55" w14:textId="77777777">
        <w:trPr>
          <w:trHeight w:val="230"/>
        </w:trPr>
        <w:tc>
          <w:tcPr>
            <w:tcW w:w="3600" w:type="dxa"/>
            <w:tcBorders>
              <w:top w:val="nil"/>
              <w:left w:val="nil"/>
              <w:bottom w:val="nil"/>
              <w:right w:val="nil"/>
            </w:tcBorders>
          </w:tcPr>
          <w:p w14:paraId="6E90F29C"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14:paraId="49B83E96"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062BE744" w14:textId="77777777">
        <w:trPr>
          <w:trHeight w:val="230"/>
        </w:trPr>
        <w:tc>
          <w:tcPr>
            <w:tcW w:w="3600" w:type="dxa"/>
            <w:tcBorders>
              <w:top w:val="nil"/>
              <w:left w:val="nil"/>
              <w:bottom w:val="nil"/>
              <w:right w:val="nil"/>
            </w:tcBorders>
          </w:tcPr>
          <w:p w14:paraId="5ED5C08D"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Code objecttype</w:t>
            </w:r>
          </w:p>
        </w:tc>
        <w:tc>
          <w:tcPr>
            <w:tcW w:w="5760" w:type="dxa"/>
            <w:gridSpan w:val="2"/>
            <w:tcBorders>
              <w:top w:val="nil"/>
              <w:left w:val="nil"/>
              <w:bottom w:val="nil"/>
              <w:right w:val="nil"/>
            </w:tcBorders>
          </w:tcPr>
          <w:p w14:paraId="4948BA9D"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7A336A8B" w14:textId="77777777">
        <w:trPr>
          <w:trHeight w:val="230"/>
        </w:trPr>
        <w:tc>
          <w:tcPr>
            <w:tcW w:w="3600" w:type="dxa"/>
            <w:tcBorders>
              <w:top w:val="nil"/>
              <w:left w:val="nil"/>
              <w:bottom w:val="nil"/>
              <w:right w:val="nil"/>
            </w:tcBorders>
          </w:tcPr>
          <w:p w14:paraId="5D53C117"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14:paraId="712381B2"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5C14BE" w14:paraId="128CB1F2" w14:textId="77777777">
        <w:trPr>
          <w:trHeight w:val="230"/>
        </w:trPr>
        <w:tc>
          <w:tcPr>
            <w:tcW w:w="3600" w:type="dxa"/>
            <w:tcBorders>
              <w:top w:val="nil"/>
              <w:left w:val="nil"/>
              <w:bottom w:val="nil"/>
              <w:right w:val="nil"/>
            </w:tcBorders>
          </w:tcPr>
          <w:p w14:paraId="218B5175"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Definitie objecttype</w:t>
            </w:r>
          </w:p>
        </w:tc>
        <w:tc>
          <w:tcPr>
            <w:tcW w:w="5760" w:type="dxa"/>
            <w:gridSpan w:val="2"/>
            <w:tcBorders>
              <w:top w:val="nil"/>
              <w:left w:val="nil"/>
              <w:bottom w:val="nil"/>
              <w:right w:val="nil"/>
            </w:tcBorders>
          </w:tcPr>
          <w:p w14:paraId="78C0ABD3" w14:textId="77777777" w:rsidR="00952560" w:rsidRPr="00DD0F4F" w:rsidRDefault="00DA5D93" w:rsidP="00952560">
            <w:pPr>
              <w:autoSpaceDE w:val="0"/>
              <w:autoSpaceDN w:val="0"/>
              <w:adjustRightInd w:val="0"/>
              <w:spacing w:after="0" w:line="240" w:lineRule="auto"/>
              <w:rPr>
                <w:rFonts w:ascii="Arial" w:eastAsia="Times New Roman" w:hAnsi="Arial" w:cs="Arial"/>
                <w:color w:val="000000"/>
                <w:sz w:val="20"/>
                <w:szCs w:val="20"/>
                <w:lang w:val="nl-NL"/>
              </w:rPr>
            </w:pPr>
            <w:r w:rsidRPr="00952560">
              <w:rPr>
                <w:rFonts w:ascii="Arial" w:hAnsi="Arial" w:cs="Arial"/>
                <w:sz w:val="20"/>
                <w:szCs w:val="20"/>
                <w:lang w:val="en-AU"/>
              </w:rPr>
              <w:fldChar w:fldCharType="begin" w:fldLock="1"/>
            </w:r>
            <w:r w:rsidR="00952560" w:rsidRPr="00DD0F4F">
              <w:rPr>
                <w:rFonts w:ascii="Arial" w:hAnsi="Arial" w:cs="Arial"/>
                <w:sz w:val="20"/>
                <w:szCs w:val="20"/>
                <w:lang w:val="nl-NL"/>
              </w:rPr>
              <w:instrText xml:space="preserve">MERGEFIELD </w:instrText>
            </w:r>
            <w:r w:rsidR="00952560" w:rsidRPr="00DD0F4F">
              <w:rPr>
                <w:rFonts w:ascii="Arial" w:eastAsia="Times New Roman" w:hAnsi="Arial" w:cs="Arial"/>
                <w:color w:val="000000"/>
                <w:sz w:val="20"/>
                <w:szCs w:val="20"/>
                <w:lang w:val="nl-NL"/>
              </w:rPr>
              <w:instrText>Element.Notes</w:instrText>
            </w:r>
            <w:r w:rsidRPr="00952560">
              <w:rPr>
                <w:rFonts w:ascii="Arial" w:hAnsi="Arial" w:cs="Arial"/>
                <w:sz w:val="20"/>
                <w:szCs w:val="20"/>
                <w:lang w:val="en-AU"/>
              </w:rPr>
              <w:fldChar w:fldCharType="end"/>
            </w:r>
            <w:r w:rsidR="00952560" w:rsidRPr="00DD0F4F">
              <w:rPr>
                <w:rFonts w:ascii="Arial" w:eastAsia="Times New Roman" w:hAnsi="Arial" w:cs="Arial"/>
                <w:color w:val="610E6A"/>
                <w:sz w:val="20"/>
                <w:szCs w:val="20"/>
                <w:lang w:val="nl-NL"/>
              </w:rPr>
              <w:t xml:space="preserve">Een </w:t>
            </w:r>
            <w:del w:id="8520" w:author="Arjan" w:date="2012-11-16T15:29:00Z">
              <w:r w:rsidR="00952560" w:rsidRPr="00DD0F4F" w:rsidDel="00952560">
                <w:rPr>
                  <w:rFonts w:ascii="Arial" w:eastAsia="Times New Roman" w:hAnsi="Arial" w:cs="Arial"/>
                  <w:color w:val="610E6A"/>
                  <w:sz w:val="20"/>
                  <w:szCs w:val="20"/>
                  <w:lang w:val="nl-NL"/>
                </w:rPr>
                <w:delText xml:space="preserve">DOCUMENT </w:delText>
              </w:r>
            </w:del>
            <w:ins w:id="8521" w:author="Arjan" w:date="2012-11-16T15:29:00Z">
              <w:r w:rsidR="00952560" w:rsidRPr="00DD0F4F">
                <w:rPr>
                  <w:rFonts w:ascii="Arial" w:hAnsi="Arial" w:cs="Arial"/>
                  <w:sz w:val="20"/>
                  <w:szCs w:val="20"/>
                  <w:lang w:val="nl-NL"/>
                </w:rPr>
                <w:t>INFORMATIEOBJECT</w:t>
              </w:r>
              <w:r w:rsidR="00952560" w:rsidRPr="00DD0F4F">
                <w:rPr>
                  <w:rFonts w:ascii="Arial" w:eastAsia="Times New Roman" w:hAnsi="Arial" w:cs="Arial"/>
                  <w:color w:val="610E6A"/>
                  <w:sz w:val="20"/>
                  <w:szCs w:val="20"/>
                  <w:lang w:val="nl-NL"/>
                </w:rPr>
                <w:t xml:space="preserve"> </w:t>
              </w:r>
            </w:ins>
            <w:r w:rsidR="00952560" w:rsidRPr="00DD0F4F">
              <w:rPr>
                <w:rFonts w:ascii="Arial" w:eastAsia="Times New Roman" w:hAnsi="Arial" w:cs="Arial"/>
                <w:color w:val="610E6A"/>
                <w:sz w:val="20"/>
                <w:szCs w:val="20"/>
                <w:lang w:val="nl-NL"/>
              </w:rPr>
              <w:t xml:space="preserve">waarbinnen twee of meer ENKELVOUDIGe </w:t>
            </w:r>
            <w:del w:id="8522" w:author="Arjan" w:date="2012-11-16T15:29:00Z">
              <w:r w:rsidR="00952560" w:rsidRPr="00DD0F4F" w:rsidDel="00952560">
                <w:rPr>
                  <w:rFonts w:ascii="Arial" w:eastAsia="Times New Roman" w:hAnsi="Arial" w:cs="Arial"/>
                  <w:color w:val="610E6A"/>
                  <w:sz w:val="20"/>
                  <w:szCs w:val="20"/>
                  <w:lang w:val="nl-NL"/>
                </w:rPr>
                <w:delText>DOCUMENT</w:delText>
              </w:r>
            </w:del>
            <w:ins w:id="8523" w:author="Arjan" w:date="2012-11-16T15:29:00Z">
              <w:r w:rsidR="00952560" w:rsidRPr="00DD0F4F">
                <w:rPr>
                  <w:rFonts w:ascii="Arial" w:hAnsi="Arial" w:cs="Arial"/>
                  <w:sz w:val="20"/>
                  <w:szCs w:val="20"/>
                  <w:lang w:val="nl-NL"/>
                </w:rPr>
                <w:t xml:space="preserve"> INFORMATIEOBJECT</w:t>
              </w:r>
            </w:ins>
            <w:r w:rsidR="00952560" w:rsidRPr="00DD0F4F">
              <w:rPr>
                <w:rFonts w:ascii="Arial" w:eastAsia="Times New Roman" w:hAnsi="Arial" w:cs="Arial"/>
                <w:color w:val="610E6A"/>
                <w:sz w:val="20"/>
                <w:szCs w:val="20"/>
                <w:lang w:val="nl-NL"/>
              </w:rPr>
              <w:t>en onderscheiden worden die vanwege gezamenlijke vervaardiging en/of ontvangst en/of vanwege aard en/of omvang als één geheel beschouwd moeten worden dan wel behandeld worden.,</w:t>
            </w:r>
          </w:p>
        </w:tc>
      </w:tr>
      <w:tr w:rsidR="00952560" w:rsidRPr="005C14BE" w14:paraId="5A5B38A3" w14:textId="77777777">
        <w:tc>
          <w:tcPr>
            <w:tcW w:w="3600" w:type="dxa"/>
            <w:tcBorders>
              <w:top w:val="nil"/>
              <w:left w:val="nil"/>
              <w:bottom w:val="nil"/>
              <w:right w:val="nil"/>
            </w:tcBorders>
          </w:tcPr>
          <w:p w14:paraId="3A9340CB" w14:textId="77777777" w:rsidR="00952560" w:rsidRPr="00DD0F4F" w:rsidRDefault="00952560" w:rsidP="00952560">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2"/>
            <w:tcBorders>
              <w:top w:val="nil"/>
              <w:left w:val="nil"/>
              <w:bottom w:val="nil"/>
              <w:right w:val="nil"/>
            </w:tcBorders>
          </w:tcPr>
          <w:p w14:paraId="3E298835" w14:textId="77777777" w:rsidR="00952560" w:rsidRPr="00DD0F4F" w:rsidRDefault="00952560" w:rsidP="00952560">
            <w:pPr>
              <w:autoSpaceDE w:val="0"/>
              <w:autoSpaceDN w:val="0"/>
              <w:adjustRightInd w:val="0"/>
              <w:spacing w:after="0" w:line="240" w:lineRule="auto"/>
              <w:rPr>
                <w:rFonts w:ascii="Arial" w:eastAsia="Times New Roman" w:hAnsi="Arial" w:cs="Arial"/>
                <w:color w:val="000000"/>
                <w:sz w:val="20"/>
                <w:szCs w:val="20"/>
                <w:lang w:val="nl-NL"/>
              </w:rPr>
            </w:pPr>
          </w:p>
        </w:tc>
      </w:tr>
      <w:tr w:rsidR="00952560" w:rsidRPr="00952560" w14:paraId="0AB72A27" w14:textId="77777777">
        <w:tc>
          <w:tcPr>
            <w:tcW w:w="3600" w:type="dxa"/>
            <w:tcBorders>
              <w:top w:val="nil"/>
              <w:left w:val="nil"/>
              <w:bottom w:val="nil"/>
              <w:right w:val="nil"/>
            </w:tcBorders>
          </w:tcPr>
          <w:p w14:paraId="7898A7D1"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Herkomst definitie objecttype</w:t>
            </w:r>
          </w:p>
        </w:tc>
        <w:tc>
          <w:tcPr>
            <w:tcW w:w="5760" w:type="dxa"/>
            <w:gridSpan w:val="2"/>
            <w:tcBorders>
              <w:top w:val="nil"/>
              <w:left w:val="nil"/>
              <w:bottom w:val="nil"/>
              <w:right w:val="nil"/>
            </w:tcBorders>
          </w:tcPr>
          <w:p w14:paraId="136AFEA1"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KING</w:t>
            </w:r>
          </w:p>
        </w:tc>
      </w:tr>
      <w:tr w:rsidR="00952560" w:rsidRPr="00952560" w14:paraId="5B026138" w14:textId="77777777">
        <w:trPr>
          <w:trHeight w:val="230"/>
        </w:trPr>
        <w:tc>
          <w:tcPr>
            <w:tcW w:w="3600" w:type="dxa"/>
            <w:tcBorders>
              <w:top w:val="nil"/>
              <w:left w:val="nil"/>
              <w:bottom w:val="nil"/>
              <w:right w:val="nil"/>
            </w:tcBorders>
          </w:tcPr>
          <w:p w14:paraId="2FD8CE78"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14:paraId="2B75A331"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27A262BB" w14:textId="77777777">
        <w:tc>
          <w:tcPr>
            <w:tcW w:w="3600" w:type="dxa"/>
            <w:tcBorders>
              <w:top w:val="nil"/>
              <w:left w:val="nil"/>
              <w:bottom w:val="nil"/>
              <w:right w:val="nil"/>
            </w:tcBorders>
          </w:tcPr>
          <w:p w14:paraId="05589A0F"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Datum opname objecttype</w:t>
            </w:r>
          </w:p>
        </w:tc>
        <w:tc>
          <w:tcPr>
            <w:tcW w:w="5760" w:type="dxa"/>
            <w:gridSpan w:val="2"/>
            <w:tcBorders>
              <w:top w:val="nil"/>
              <w:left w:val="nil"/>
              <w:bottom w:val="nil"/>
              <w:right w:val="nil"/>
            </w:tcBorders>
          </w:tcPr>
          <w:p w14:paraId="331AD677"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1 oktober 2008</w:t>
            </w:r>
          </w:p>
        </w:tc>
      </w:tr>
      <w:tr w:rsidR="00952560" w:rsidRPr="00952560" w14:paraId="784230F8" w14:textId="77777777">
        <w:trPr>
          <w:trHeight w:val="260"/>
        </w:trPr>
        <w:tc>
          <w:tcPr>
            <w:tcW w:w="3600" w:type="dxa"/>
            <w:tcBorders>
              <w:top w:val="nil"/>
              <w:left w:val="nil"/>
              <w:bottom w:val="nil"/>
              <w:right w:val="nil"/>
            </w:tcBorders>
          </w:tcPr>
          <w:p w14:paraId="1BB26F0F"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14:paraId="275B6519"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2C7B998F" w14:textId="77777777">
        <w:tc>
          <w:tcPr>
            <w:tcW w:w="3600" w:type="dxa"/>
            <w:tcBorders>
              <w:top w:val="nil"/>
              <w:left w:val="nil"/>
              <w:bottom w:val="nil"/>
              <w:right w:val="nil"/>
            </w:tcBorders>
          </w:tcPr>
          <w:p w14:paraId="1E5D7F79"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Toelichting objecttype</w:t>
            </w:r>
          </w:p>
        </w:tc>
        <w:tc>
          <w:tcPr>
            <w:tcW w:w="5760" w:type="dxa"/>
            <w:gridSpan w:val="2"/>
            <w:tcBorders>
              <w:top w:val="nil"/>
              <w:left w:val="nil"/>
              <w:bottom w:val="nil"/>
              <w:right w:val="nil"/>
            </w:tcBorders>
          </w:tcPr>
          <w:p w14:paraId="03F015A9"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DD0F4F">
              <w:rPr>
                <w:rFonts w:ascii="Arial" w:eastAsia="Times New Roman" w:hAnsi="Arial" w:cs="Arial"/>
                <w:color w:val="000000"/>
                <w:sz w:val="20"/>
                <w:szCs w:val="20"/>
                <w:lang w:val="nl-NL"/>
              </w:rPr>
              <w:t xml:space="preserve">Een SAMENGESTELD </w:t>
            </w:r>
            <w:ins w:id="8524" w:author="Arjan" w:date="2012-11-16T15:29:00Z">
              <w:r w:rsidRPr="00DD0F4F">
                <w:rPr>
                  <w:rFonts w:ascii="Arial" w:hAnsi="Arial" w:cs="Arial"/>
                  <w:sz w:val="20"/>
                  <w:szCs w:val="20"/>
                  <w:lang w:val="nl-NL"/>
                </w:rPr>
                <w:t>INFORMATIEOBJECT</w:t>
              </w:r>
            </w:ins>
            <w:del w:id="8525" w:author="Arjan" w:date="2012-11-16T15:29:00Z">
              <w:r w:rsidRPr="00DD0F4F" w:rsidDel="00952560">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is een specialisatie van </w:t>
            </w:r>
            <w:ins w:id="8526" w:author="Arjan" w:date="2012-11-16T15:29:00Z">
              <w:r w:rsidRPr="00DD0F4F">
                <w:rPr>
                  <w:rFonts w:ascii="Arial" w:hAnsi="Arial" w:cs="Arial"/>
                  <w:sz w:val="20"/>
                  <w:szCs w:val="20"/>
                  <w:lang w:val="nl-NL"/>
                </w:rPr>
                <w:t>INFORMATIEOBJECT</w:t>
              </w:r>
            </w:ins>
            <w:del w:id="8527" w:author="Arjan" w:date="2012-11-16T15:29:00Z">
              <w:r w:rsidRPr="00DD0F4F" w:rsidDel="00952560">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w:t>
            </w:r>
            <w:r w:rsidRPr="00952560">
              <w:rPr>
                <w:rFonts w:ascii="Arial" w:eastAsia="Times New Roman" w:hAnsi="Arial" w:cs="Arial"/>
                <w:color w:val="000000"/>
                <w:sz w:val="20"/>
                <w:szCs w:val="20"/>
              </w:rPr>
              <w:t>Zie de toelichting bij dat objecttype.</w:t>
            </w:r>
          </w:p>
        </w:tc>
      </w:tr>
      <w:tr w:rsidR="00952560" w:rsidRPr="00952560" w14:paraId="2A9AE43B" w14:textId="77777777">
        <w:tc>
          <w:tcPr>
            <w:tcW w:w="3600" w:type="dxa"/>
            <w:tcBorders>
              <w:top w:val="nil"/>
              <w:left w:val="nil"/>
              <w:bottom w:val="nil"/>
              <w:right w:val="nil"/>
            </w:tcBorders>
          </w:tcPr>
          <w:p w14:paraId="1CBEE063"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14:paraId="61B2FCD8"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12AB3F86" w14:textId="77777777">
        <w:tc>
          <w:tcPr>
            <w:tcW w:w="3600" w:type="dxa"/>
            <w:tcBorders>
              <w:top w:val="nil"/>
              <w:left w:val="nil"/>
              <w:bottom w:val="nil"/>
              <w:right w:val="nil"/>
            </w:tcBorders>
          </w:tcPr>
          <w:p w14:paraId="13326548"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Unieke aanduiding objecttype</w:t>
            </w:r>
          </w:p>
        </w:tc>
        <w:tc>
          <w:tcPr>
            <w:tcW w:w="5760" w:type="dxa"/>
            <w:gridSpan w:val="2"/>
            <w:tcBorders>
              <w:top w:val="nil"/>
              <w:left w:val="nil"/>
              <w:bottom w:val="nil"/>
              <w:right w:val="nil"/>
            </w:tcBorders>
          </w:tcPr>
          <w:p w14:paraId="0F643754"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del w:id="8528" w:author="Arjan" w:date="2012-11-16T15:29:00Z">
              <w:r w:rsidRPr="00952560" w:rsidDel="00952560">
                <w:rPr>
                  <w:rFonts w:ascii="Arial" w:eastAsia="Times New Roman" w:hAnsi="Arial" w:cs="Arial"/>
                  <w:color w:val="000000"/>
                  <w:sz w:val="20"/>
                  <w:szCs w:val="20"/>
                </w:rPr>
                <w:delText>DOCUMENT</w:delText>
              </w:r>
            </w:del>
            <w:del w:id="8529" w:author="Arjan" w:date="2014-11-17T23:34:00Z">
              <w:r w:rsidRPr="00952560" w:rsidDel="001647B0">
                <w:rPr>
                  <w:rFonts w:ascii="Arial" w:eastAsia="Times New Roman" w:hAnsi="Arial" w:cs="Arial"/>
                  <w:color w:val="000000"/>
                  <w:sz w:val="20"/>
                  <w:szCs w:val="20"/>
                </w:rPr>
                <w:delText>.</w:delText>
              </w:r>
            </w:del>
            <w:del w:id="8530" w:author="Arjan" w:date="2012-11-16T15:30:00Z">
              <w:r w:rsidRPr="00952560" w:rsidDel="00952560">
                <w:rPr>
                  <w:rFonts w:ascii="Arial" w:eastAsia="Times New Roman" w:hAnsi="Arial" w:cs="Arial"/>
                  <w:color w:val="000000"/>
                  <w:sz w:val="20"/>
                  <w:szCs w:val="20"/>
                </w:rPr>
                <w:delText>Document</w:delText>
              </w:r>
            </w:del>
            <w:del w:id="8531" w:author="Arjan" w:date="2014-11-17T23:34:00Z">
              <w:r w:rsidRPr="00952560" w:rsidDel="001647B0">
                <w:rPr>
                  <w:rFonts w:ascii="Arial" w:eastAsia="Times New Roman" w:hAnsi="Arial" w:cs="Arial"/>
                  <w:color w:val="000000"/>
                  <w:sz w:val="20"/>
                  <w:szCs w:val="20"/>
                </w:rPr>
                <w:delText>identificatie</w:delText>
              </w:r>
            </w:del>
            <w:ins w:id="8532" w:author="Arjan" w:date="2014-11-17T23:34:00Z">
              <w:r w:rsidR="001647B0">
                <w:rPr>
                  <w:rFonts w:ascii="Arial" w:eastAsia="Times New Roman" w:hAnsi="Arial" w:cs="Arial"/>
                  <w:color w:val="000000"/>
                  <w:sz w:val="20"/>
                  <w:szCs w:val="20"/>
                </w:rPr>
                <w:t xml:space="preserve">Unieke aanduiding </w:t>
              </w:r>
            </w:ins>
            <w:ins w:id="8533" w:author="Arjan" w:date="2014-11-17T23:35:00Z">
              <w:r w:rsidR="001647B0">
                <w:rPr>
                  <w:rFonts w:ascii="Arial" w:hAnsi="Arial" w:cs="Arial"/>
                  <w:sz w:val="20"/>
                  <w:szCs w:val="20"/>
                  <w:lang w:val="en-AU"/>
                </w:rPr>
                <w:t>INFORMATIEOBJECT</w:t>
              </w:r>
            </w:ins>
          </w:p>
        </w:tc>
      </w:tr>
      <w:tr w:rsidR="00952560" w:rsidRPr="00952560" w14:paraId="560325C2" w14:textId="77777777">
        <w:tc>
          <w:tcPr>
            <w:tcW w:w="3600" w:type="dxa"/>
            <w:tcBorders>
              <w:top w:val="nil"/>
              <w:left w:val="nil"/>
              <w:bottom w:val="nil"/>
              <w:right w:val="nil"/>
            </w:tcBorders>
          </w:tcPr>
          <w:p w14:paraId="4EB0BF63"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14:paraId="6DAB0C48"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3BECC3AB" w14:textId="77777777">
        <w:tc>
          <w:tcPr>
            <w:tcW w:w="3600" w:type="dxa"/>
            <w:tcBorders>
              <w:top w:val="nil"/>
              <w:left w:val="nil"/>
              <w:bottom w:val="nil"/>
              <w:right w:val="nil"/>
            </w:tcBorders>
          </w:tcPr>
          <w:p w14:paraId="51CC6A34"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Populatie objecttype</w:t>
            </w:r>
          </w:p>
        </w:tc>
        <w:tc>
          <w:tcPr>
            <w:tcW w:w="5760" w:type="dxa"/>
            <w:gridSpan w:val="2"/>
            <w:tcBorders>
              <w:top w:val="nil"/>
              <w:left w:val="nil"/>
              <w:bottom w:val="nil"/>
              <w:right w:val="nil"/>
            </w:tcBorders>
          </w:tcPr>
          <w:p w14:paraId="2A1327DB"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 xml:space="preserve">Zie </w:t>
            </w:r>
            <w:ins w:id="8534" w:author="Arjan" w:date="2012-11-16T15:30:00Z">
              <w:r>
                <w:rPr>
                  <w:rFonts w:ascii="Arial" w:hAnsi="Arial" w:cs="Arial"/>
                  <w:sz w:val="20"/>
                  <w:szCs w:val="20"/>
                  <w:lang w:val="en-AU"/>
                </w:rPr>
                <w:t>INFORMATIEOBJECT</w:t>
              </w:r>
            </w:ins>
            <w:del w:id="8535" w:author="Arjan" w:date="2012-11-16T15:30:00Z">
              <w:r w:rsidRPr="00952560" w:rsidDel="00952560">
                <w:rPr>
                  <w:rFonts w:ascii="Arial" w:eastAsia="Times New Roman" w:hAnsi="Arial" w:cs="Arial"/>
                  <w:color w:val="000000"/>
                  <w:sz w:val="20"/>
                  <w:szCs w:val="20"/>
                </w:rPr>
                <w:delText>DOCUMENT</w:delText>
              </w:r>
            </w:del>
          </w:p>
        </w:tc>
      </w:tr>
      <w:tr w:rsidR="00952560" w:rsidRPr="00952560" w14:paraId="4ED8C8E6" w14:textId="77777777">
        <w:tc>
          <w:tcPr>
            <w:tcW w:w="3600" w:type="dxa"/>
            <w:tcBorders>
              <w:top w:val="nil"/>
              <w:left w:val="nil"/>
              <w:bottom w:val="nil"/>
              <w:right w:val="nil"/>
            </w:tcBorders>
          </w:tcPr>
          <w:p w14:paraId="051B3910"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14:paraId="0068C84C"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6F0918C2" w14:textId="77777777">
        <w:tc>
          <w:tcPr>
            <w:tcW w:w="3600" w:type="dxa"/>
            <w:tcBorders>
              <w:top w:val="nil"/>
              <w:left w:val="nil"/>
              <w:bottom w:val="nil"/>
              <w:right w:val="nil"/>
            </w:tcBorders>
          </w:tcPr>
          <w:p w14:paraId="6DA00FB9"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Kwaliteitsbegrip objecttype</w:t>
            </w:r>
          </w:p>
        </w:tc>
        <w:tc>
          <w:tcPr>
            <w:tcW w:w="5760" w:type="dxa"/>
            <w:gridSpan w:val="2"/>
            <w:tcBorders>
              <w:top w:val="nil"/>
              <w:left w:val="nil"/>
              <w:bottom w:val="nil"/>
              <w:right w:val="nil"/>
            </w:tcBorders>
          </w:tcPr>
          <w:p w14:paraId="30881136"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3CF32C38" w14:textId="77777777">
        <w:tc>
          <w:tcPr>
            <w:tcW w:w="3600" w:type="dxa"/>
            <w:tcBorders>
              <w:top w:val="nil"/>
              <w:left w:val="nil"/>
              <w:bottom w:val="nil"/>
              <w:right w:val="nil"/>
            </w:tcBorders>
          </w:tcPr>
          <w:p w14:paraId="4B07CA01"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14:paraId="04DD6833" w14:textId="77777777"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r>
      <w:tr w:rsidR="00952560" w:rsidRPr="00952560" w14:paraId="05BAF7AA" w14:textId="77777777">
        <w:tc>
          <w:tcPr>
            <w:tcW w:w="3600" w:type="dxa"/>
            <w:tcBorders>
              <w:top w:val="nil"/>
              <w:left w:val="nil"/>
              <w:bottom w:val="nil"/>
              <w:right w:val="nil"/>
            </w:tcBorders>
          </w:tcPr>
          <w:p w14:paraId="57F422F4"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b/>
                <w:bCs/>
                <w:color w:val="000000"/>
                <w:sz w:val="20"/>
                <w:szCs w:val="20"/>
              </w:rPr>
              <w:t>Overzicht relaties</w:t>
            </w:r>
          </w:p>
        </w:tc>
        <w:tc>
          <w:tcPr>
            <w:tcW w:w="4410" w:type="dxa"/>
            <w:tcBorders>
              <w:top w:val="nil"/>
              <w:left w:val="nil"/>
              <w:bottom w:val="nil"/>
              <w:right w:val="nil"/>
            </w:tcBorders>
          </w:tcPr>
          <w:p w14:paraId="4BEDD6D6"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14:paraId="7E57B4AB"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i/>
                <w:iCs/>
                <w:color w:val="000000"/>
                <w:sz w:val="20"/>
                <w:szCs w:val="20"/>
              </w:rPr>
              <w:t>Herkomst</w:t>
            </w:r>
          </w:p>
        </w:tc>
      </w:tr>
      <w:tr w:rsidR="00952560" w:rsidRPr="00952560" w14:paraId="2F106E53" w14:textId="77777777" w:rsidTr="00AB019F">
        <w:tc>
          <w:tcPr>
            <w:tcW w:w="3600" w:type="dxa"/>
            <w:tcBorders>
              <w:top w:val="nil"/>
              <w:left w:val="nil"/>
              <w:right w:val="nil"/>
            </w:tcBorders>
          </w:tcPr>
          <w:p w14:paraId="70BBEBD4"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c>
          <w:tcPr>
            <w:tcW w:w="4410" w:type="dxa"/>
            <w:tcBorders>
              <w:top w:val="nil"/>
              <w:left w:val="nil"/>
              <w:right w:val="nil"/>
            </w:tcBorders>
          </w:tcPr>
          <w:p w14:paraId="74531142" w14:textId="77777777" w:rsidR="00952560" w:rsidRPr="00952560" w:rsidRDefault="00DA5D93"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Connector.Name</w:instrText>
            </w:r>
            <w:r w:rsidRPr="00952560">
              <w:rPr>
                <w:rFonts w:ascii="Arial" w:hAnsi="Arial" w:cs="Arial"/>
                <w:sz w:val="20"/>
                <w:szCs w:val="20"/>
                <w:lang w:val="en-AU"/>
              </w:rPr>
              <w:fldChar w:fldCharType="separate"/>
            </w:r>
            <w:r w:rsidR="00952560" w:rsidRPr="00952560">
              <w:rPr>
                <w:rFonts w:ascii="Arial" w:eastAsia="Times New Roman" w:hAnsi="Arial" w:cs="Arial"/>
                <w:color w:val="000000"/>
                <w:sz w:val="20"/>
                <w:szCs w:val="20"/>
              </w:rPr>
              <w:t>is specialisatie van</w:t>
            </w:r>
            <w:r w:rsidRPr="00952560">
              <w:rPr>
                <w:rFonts w:ascii="Arial" w:hAnsi="Arial" w:cs="Arial"/>
                <w:sz w:val="20"/>
                <w:szCs w:val="20"/>
                <w:lang w:val="en-AU"/>
              </w:rPr>
              <w:fldChar w:fldCharType="end"/>
            </w:r>
            <w:r w:rsidR="00952560" w:rsidRPr="00952560">
              <w:rPr>
                <w:rFonts w:ascii="Arial" w:eastAsia="Times New Roman" w:hAnsi="Arial" w:cs="Arial"/>
                <w:color w:val="000000"/>
                <w:sz w:val="20"/>
                <w:szCs w:val="20"/>
              </w:rPr>
              <w:t xml:space="preserve">   </w:t>
            </w:r>
            <w:del w:id="8536" w:author="Arjan" w:date="2012-11-16T15:30:00Z">
              <w:r w:rsidRPr="00952560" w:rsidDel="00952560">
                <w:rPr>
                  <w:rFonts w:ascii="Arial" w:eastAsia="Times New Roman" w:hAnsi="Arial" w:cs="Arial"/>
                  <w:color w:val="000000"/>
                  <w:sz w:val="20"/>
                  <w:szCs w:val="20"/>
                </w:rPr>
                <w:fldChar w:fldCharType="begin" w:fldLock="1"/>
              </w:r>
              <w:r w:rsidR="00952560" w:rsidRPr="00952560" w:rsidDel="00952560">
                <w:rPr>
                  <w:rFonts w:ascii="Arial" w:eastAsia="Times New Roman" w:hAnsi="Arial" w:cs="Arial"/>
                  <w:color w:val="000000"/>
                  <w:sz w:val="20"/>
                  <w:szCs w:val="20"/>
                </w:rPr>
                <w:delInstrText>MERGEFIELD Element.Name</w:delInstrText>
              </w:r>
              <w:r w:rsidRPr="00952560" w:rsidDel="00952560">
                <w:rPr>
                  <w:rFonts w:ascii="Arial" w:eastAsia="Times New Roman" w:hAnsi="Arial" w:cs="Arial"/>
                  <w:color w:val="000000"/>
                  <w:sz w:val="20"/>
                  <w:szCs w:val="20"/>
                </w:rPr>
                <w:fldChar w:fldCharType="separate"/>
              </w:r>
              <w:r w:rsidR="00952560" w:rsidRPr="00952560" w:rsidDel="00952560">
                <w:rPr>
                  <w:rFonts w:ascii="Arial" w:eastAsia="Times New Roman" w:hAnsi="Arial" w:cs="Arial"/>
                  <w:color w:val="000000"/>
                  <w:sz w:val="20"/>
                  <w:szCs w:val="20"/>
                </w:rPr>
                <w:delText>DOCUMENT</w:delText>
              </w:r>
              <w:r w:rsidRPr="00952560" w:rsidDel="00952560">
                <w:rPr>
                  <w:rFonts w:ascii="Arial" w:eastAsia="Times New Roman" w:hAnsi="Arial" w:cs="Arial"/>
                  <w:color w:val="000000"/>
                  <w:sz w:val="20"/>
                  <w:szCs w:val="20"/>
                </w:rPr>
                <w:fldChar w:fldCharType="end"/>
              </w:r>
            </w:del>
            <w:ins w:id="8537" w:author="Arjan" w:date="2012-11-16T15:30:00Z">
              <w:r w:rsidR="00952560">
                <w:rPr>
                  <w:rFonts w:ascii="Arial" w:hAnsi="Arial" w:cs="Arial"/>
                  <w:sz w:val="20"/>
                  <w:szCs w:val="20"/>
                  <w:lang w:val="en-AU"/>
                </w:rPr>
                <w:t xml:space="preserve"> INFORMATIEOBJECT</w:t>
              </w:r>
            </w:ins>
            <w:del w:id="8538" w:author="Arjan" w:date="2012-11-16T15:30:00Z">
              <w:r w:rsidR="00952560" w:rsidRPr="00952560" w:rsidDel="00952560">
                <w:rPr>
                  <w:rFonts w:ascii="Arial" w:eastAsia="Times New Roman" w:hAnsi="Arial" w:cs="Arial"/>
                  <w:color w:val="000000"/>
                  <w:sz w:val="20"/>
                  <w:szCs w:val="20"/>
                </w:rPr>
                <w:delText xml:space="preserve">  </w:delText>
              </w:r>
            </w:del>
          </w:p>
        </w:tc>
        <w:tc>
          <w:tcPr>
            <w:tcW w:w="1350" w:type="dxa"/>
            <w:tcBorders>
              <w:top w:val="nil"/>
              <w:left w:val="nil"/>
              <w:right w:val="nil"/>
            </w:tcBorders>
          </w:tcPr>
          <w:p w14:paraId="31CA0AE3"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14:paraId="7A6287D1" w14:textId="77777777" w:rsidTr="00AB019F">
        <w:tc>
          <w:tcPr>
            <w:tcW w:w="3600" w:type="dxa"/>
            <w:tcBorders>
              <w:top w:val="nil"/>
              <w:left w:val="nil"/>
              <w:bottom w:val="single" w:sz="4" w:space="0" w:color="auto"/>
              <w:right w:val="nil"/>
            </w:tcBorders>
          </w:tcPr>
          <w:p w14:paraId="2465210C"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c>
          <w:tcPr>
            <w:tcW w:w="4410" w:type="dxa"/>
            <w:tcBorders>
              <w:top w:val="nil"/>
              <w:left w:val="nil"/>
              <w:bottom w:val="single" w:sz="4" w:space="0" w:color="auto"/>
              <w:right w:val="nil"/>
            </w:tcBorders>
          </w:tcPr>
          <w:p w14:paraId="56B19A5B" w14:textId="77777777" w:rsidR="00952560" w:rsidRPr="00952560" w:rsidRDefault="00DA5D93"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Connector.Name</w:instrText>
            </w:r>
            <w:r w:rsidRPr="00952560">
              <w:rPr>
                <w:rFonts w:ascii="Arial" w:hAnsi="Arial" w:cs="Arial"/>
                <w:sz w:val="20"/>
                <w:szCs w:val="20"/>
                <w:lang w:val="en-AU"/>
              </w:rPr>
              <w:fldChar w:fldCharType="separate"/>
            </w:r>
            <w:r w:rsidR="00952560" w:rsidRPr="00952560">
              <w:rPr>
                <w:rFonts w:ascii="Arial" w:eastAsia="Times New Roman" w:hAnsi="Arial" w:cs="Arial"/>
                <w:color w:val="000000"/>
                <w:sz w:val="20"/>
                <w:szCs w:val="20"/>
              </w:rPr>
              <w:t>omvat</w:t>
            </w:r>
            <w:r w:rsidRPr="00952560">
              <w:rPr>
                <w:rFonts w:ascii="Arial" w:hAnsi="Arial" w:cs="Arial"/>
                <w:sz w:val="20"/>
                <w:szCs w:val="20"/>
                <w:lang w:val="en-AU"/>
              </w:rPr>
              <w:fldChar w:fldCharType="end"/>
            </w:r>
            <w:r w:rsidR="00952560" w:rsidRPr="00952560">
              <w:rPr>
                <w:rFonts w:ascii="Arial" w:eastAsia="Times New Roman" w:hAnsi="Arial" w:cs="Arial"/>
                <w:color w:val="000000"/>
                <w:sz w:val="20"/>
                <w:szCs w:val="20"/>
              </w:rPr>
              <w:t xml:space="preserve">   </w:t>
            </w:r>
            <w:r w:rsidRPr="00952560">
              <w:rPr>
                <w:rFonts w:ascii="Arial" w:eastAsia="Times New Roman" w:hAnsi="Arial" w:cs="Arial"/>
                <w:color w:val="000000"/>
                <w:sz w:val="20"/>
                <w:szCs w:val="20"/>
              </w:rPr>
              <w:fldChar w:fldCharType="begin" w:fldLock="1"/>
            </w:r>
            <w:r w:rsidR="00952560" w:rsidRPr="00952560">
              <w:rPr>
                <w:rFonts w:ascii="Arial" w:eastAsia="Times New Roman" w:hAnsi="Arial" w:cs="Arial"/>
                <w:color w:val="000000"/>
                <w:sz w:val="20"/>
                <w:szCs w:val="20"/>
              </w:rPr>
              <w:instrText>MERGEFIELD Element.Name</w:instrText>
            </w:r>
            <w:r w:rsidRPr="00952560">
              <w:rPr>
                <w:rFonts w:ascii="Arial" w:eastAsia="Times New Roman" w:hAnsi="Arial" w:cs="Arial"/>
                <w:color w:val="000000"/>
                <w:sz w:val="20"/>
                <w:szCs w:val="20"/>
              </w:rPr>
              <w:fldChar w:fldCharType="separate"/>
            </w:r>
            <w:r w:rsidR="00952560" w:rsidRPr="00952560">
              <w:rPr>
                <w:rFonts w:ascii="Arial" w:eastAsia="Times New Roman" w:hAnsi="Arial" w:cs="Arial"/>
                <w:color w:val="000000"/>
                <w:sz w:val="20"/>
                <w:szCs w:val="20"/>
              </w:rPr>
              <w:t xml:space="preserve">ENKELVOUDIG </w:t>
            </w:r>
            <w:del w:id="8539" w:author="Arjan" w:date="2012-11-16T15:30:00Z">
              <w:r w:rsidR="00952560" w:rsidRPr="00952560" w:rsidDel="00952560">
                <w:rPr>
                  <w:rFonts w:ascii="Arial" w:eastAsia="Times New Roman" w:hAnsi="Arial" w:cs="Arial"/>
                  <w:color w:val="000000"/>
                  <w:sz w:val="20"/>
                  <w:szCs w:val="20"/>
                </w:rPr>
                <w:delText>DOCUMENT</w:delText>
              </w:r>
            </w:del>
            <w:r w:rsidRPr="00952560">
              <w:rPr>
                <w:rFonts w:ascii="Arial" w:eastAsia="Times New Roman" w:hAnsi="Arial" w:cs="Arial"/>
                <w:color w:val="000000"/>
                <w:sz w:val="20"/>
                <w:szCs w:val="20"/>
              </w:rPr>
              <w:fldChar w:fldCharType="end"/>
            </w:r>
            <w:ins w:id="8540" w:author="Arjan" w:date="2012-11-16T15:30:00Z">
              <w:r w:rsidR="00952560">
                <w:rPr>
                  <w:rFonts w:ascii="Arial" w:hAnsi="Arial" w:cs="Arial"/>
                  <w:sz w:val="20"/>
                  <w:szCs w:val="20"/>
                  <w:lang w:val="en-AU"/>
                </w:rPr>
                <w:t xml:space="preserve"> INFORMATIEOBJECT</w:t>
              </w:r>
            </w:ins>
            <w:r w:rsidR="00952560" w:rsidRPr="00952560">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14:paraId="767B7C75" w14:textId="77777777"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KING</w:t>
            </w:r>
          </w:p>
        </w:tc>
      </w:tr>
    </w:tbl>
    <w:p w14:paraId="31014BBF" w14:textId="77777777" w:rsidR="00952560" w:rsidRDefault="00952560" w:rsidP="0038425A">
      <w:pPr>
        <w:rPr>
          <w:noProof/>
        </w:rPr>
      </w:pPr>
    </w:p>
    <w:p w14:paraId="19C3AABE" w14:textId="77777777" w:rsidR="003616C8" w:rsidRDefault="003616C8" w:rsidP="003616C8">
      <w:pPr>
        <w:pStyle w:val="Kop2"/>
        <w:rPr>
          <w:noProof/>
        </w:rPr>
      </w:pPr>
      <w:bookmarkStart w:id="8541" w:name="_Toc493812446"/>
      <w:r>
        <w:rPr>
          <w:noProof/>
        </w:rPr>
        <w:t>STATUSTYPE</w:t>
      </w:r>
      <w:bookmarkEnd w:id="8541"/>
    </w:p>
    <w:p w14:paraId="0279F206" w14:textId="77777777" w:rsidR="006B01A0" w:rsidRPr="00DD0F4F" w:rsidRDefault="006B01A0" w:rsidP="006B01A0">
      <w:pPr>
        <w:rPr>
          <w:lang w:val="nl-NL"/>
        </w:rPr>
      </w:pPr>
      <w:r w:rsidRPr="00DD0F4F">
        <w:rPr>
          <w:lang w:val="nl-NL"/>
        </w:rPr>
        <w:t xml:space="preserve">In deze paragraaf benoemen we de wijzigingen op het objecttype </w:t>
      </w:r>
      <w:r>
        <w:rPr>
          <w:lang w:val="nl-NL"/>
        </w:rPr>
        <w:t>STATUSTYPE</w:t>
      </w:r>
      <w:r w:rsidRPr="00DD0F4F">
        <w:rPr>
          <w:lang w:val="nl-NL"/>
        </w:rPr>
        <w:t xml:space="preserve">. De consequenties hiervan op het niveau van het objecttype specificeren we hieronder. De consequenties voor de attribuut- en relatiesoorten specificeren we in de volgende paragrafen, bij de beschrijvingen van de wijzigingen.  </w:t>
      </w:r>
    </w:p>
    <w:tbl>
      <w:tblPr>
        <w:tblW w:w="0" w:type="auto"/>
        <w:tblLayout w:type="fixed"/>
        <w:tblCellMar>
          <w:top w:w="113" w:type="dxa"/>
        </w:tblCellMar>
        <w:tblLook w:val="0000" w:firstRow="0" w:lastRow="0" w:firstColumn="0" w:lastColumn="0" w:noHBand="0" w:noVBand="0"/>
      </w:tblPr>
      <w:tblGrid>
        <w:gridCol w:w="2573"/>
        <w:gridCol w:w="6355"/>
      </w:tblGrid>
      <w:tr w:rsidR="006B01A0" w14:paraId="5365B4A2" w14:textId="77777777" w:rsidTr="006B01A0">
        <w:trPr>
          <w:cantSplit/>
        </w:trPr>
        <w:tc>
          <w:tcPr>
            <w:tcW w:w="2573" w:type="dxa"/>
            <w:tcBorders>
              <w:top w:val="single" w:sz="4" w:space="0" w:color="auto"/>
            </w:tcBorders>
            <w:shd w:val="clear" w:color="auto" w:fill="auto"/>
          </w:tcPr>
          <w:p w14:paraId="1B469019"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Naam objecttype</w:t>
            </w:r>
          </w:p>
        </w:tc>
        <w:tc>
          <w:tcPr>
            <w:tcW w:w="6355" w:type="dxa"/>
            <w:tcBorders>
              <w:top w:val="single" w:sz="4" w:space="0" w:color="auto"/>
            </w:tcBorders>
            <w:shd w:val="clear" w:color="auto" w:fill="auto"/>
          </w:tcPr>
          <w:p w14:paraId="7D12C03C" w14:textId="77777777"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STATUSTYPE</w:t>
            </w:r>
          </w:p>
        </w:tc>
      </w:tr>
      <w:tr w:rsidR="006B01A0" w14:paraId="4DE39C2F" w14:textId="77777777" w:rsidTr="00A044C0">
        <w:trPr>
          <w:cantSplit/>
        </w:trPr>
        <w:tc>
          <w:tcPr>
            <w:tcW w:w="2573" w:type="dxa"/>
            <w:shd w:val="clear" w:color="auto" w:fill="auto"/>
          </w:tcPr>
          <w:p w14:paraId="7FCF87FC"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Mnemonic objecttype</w:t>
            </w:r>
          </w:p>
        </w:tc>
        <w:tc>
          <w:tcPr>
            <w:tcW w:w="6355" w:type="dxa"/>
            <w:shd w:val="clear" w:color="auto" w:fill="auto"/>
          </w:tcPr>
          <w:p w14:paraId="57A0C648" w14:textId="77777777"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STT</w:t>
            </w:r>
          </w:p>
        </w:tc>
      </w:tr>
      <w:tr w:rsidR="006B01A0" w14:paraId="2F65E928" w14:textId="77777777" w:rsidTr="00A044C0">
        <w:trPr>
          <w:cantSplit/>
        </w:trPr>
        <w:tc>
          <w:tcPr>
            <w:tcW w:w="2573" w:type="dxa"/>
            <w:shd w:val="clear" w:color="auto" w:fill="auto"/>
          </w:tcPr>
          <w:p w14:paraId="2FEBA3B9"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Herkomst objecttype</w:t>
            </w:r>
          </w:p>
        </w:tc>
        <w:tc>
          <w:tcPr>
            <w:tcW w:w="6355" w:type="dxa"/>
            <w:shd w:val="clear" w:color="auto" w:fill="auto"/>
          </w:tcPr>
          <w:p w14:paraId="7DF4B237" w14:textId="77777777"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KING</w:t>
            </w:r>
          </w:p>
        </w:tc>
      </w:tr>
      <w:tr w:rsidR="006B01A0" w:rsidRPr="005C14BE" w14:paraId="1E2C8F4E" w14:textId="77777777" w:rsidTr="00A044C0">
        <w:trPr>
          <w:cantSplit/>
        </w:trPr>
        <w:tc>
          <w:tcPr>
            <w:tcW w:w="2573" w:type="dxa"/>
            <w:shd w:val="clear" w:color="auto" w:fill="auto"/>
          </w:tcPr>
          <w:p w14:paraId="73AE8310"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lastRenderedPageBreak/>
              <w:t>Definitie objecttype</w:t>
            </w:r>
          </w:p>
        </w:tc>
        <w:tc>
          <w:tcPr>
            <w:tcW w:w="6355" w:type="dxa"/>
            <w:shd w:val="clear" w:color="auto" w:fill="auto"/>
          </w:tcPr>
          <w:p w14:paraId="08E6ED5C"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Generieke aanduiding van de aard van een STATUS</w:t>
            </w:r>
          </w:p>
        </w:tc>
      </w:tr>
      <w:tr w:rsidR="006B01A0" w14:paraId="747E473F" w14:textId="77777777" w:rsidTr="00A044C0">
        <w:trPr>
          <w:cantSplit/>
        </w:trPr>
        <w:tc>
          <w:tcPr>
            <w:tcW w:w="2573" w:type="dxa"/>
            <w:shd w:val="clear" w:color="auto" w:fill="auto"/>
          </w:tcPr>
          <w:p w14:paraId="2E82759C"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Herkomst definitie objecttype</w:t>
            </w:r>
          </w:p>
        </w:tc>
        <w:tc>
          <w:tcPr>
            <w:tcW w:w="6355" w:type="dxa"/>
            <w:shd w:val="clear" w:color="auto" w:fill="auto"/>
          </w:tcPr>
          <w:p w14:paraId="5DE6A614" w14:textId="77777777"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KING</w:t>
            </w:r>
          </w:p>
        </w:tc>
      </w:tr>
      <w:tr w:rsidR="006B01A0" w14:paraId="31575DFC" w14:textId="77777777" w:rsidTr="00A044C0">
        <w:trPr>
          <w:cantSplit/>
        </w:trPr>
        <w:tc>
          <w:tcPr>
            <w:tcW w:w="2573" w:type="dxa"/>
            <w:shd w:val="clear" w:color="auto" w:fill="auto"/>
          </w:tcPr>
          <w:p w14:paraId="2B803100"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Datum opname objecttype</w:t>
            </w:r>
          </w:p>
        </w:tc>
        <w:tc>
          <w:tcPr>
            <w:tcW w:w="6355" w:type="dxa"/>
            <w:shd w:val="clear" w:color="auto" w:fill="auto"/>
          </w:tcPr>
          <w:p w14:paraId="6FE4A33D" w14:textId="77777777"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1 juni 2008</w:t>
            </w:r>
          </w:p>
        </w:tc>
      </w:tr>
      <w:tr w:rsidR="006B01A0" w:rsidRPr="005C14BE" w14:paraId="4F2422AF" w14:textId="77777777" w:rsidTr="00A044C0">
        <w:trPr>
          <w:cantSplit/>
        </w:trPr>
        <w:tc>
          <w:tcPr>
            <w:tcW w:w="2573" w:type="dxa"/>
            <w:shd w:val="clear" w:color="auto" w:fill="auto"/>
          </w:tcPr>
          <w:p w14:paraId="7FBD6C14"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Toelichting objecttype</w:t>
            </w:r>
          </w:p>
        </w:tc>
        <w:tc>
          <w:tcPr>
            <w:tcW w:w="6355" w:type="dxa"/>
            <w:shd w:val="clear" w:color="auto" w:fill="auto"/>
          </w:tcPr>
          <w:p w14:paraId="20E82BCF"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 xml:space="preserve">Zaken van eenzelfde zaaktype doorlopen alle dezelfde statussen, tenzij de zaak voortijdig beeindigd wordt. Met STATUSTYPE worden deze statussen benoemd bij het desbetreffende zaaktype. </w:t>
            </w:r>
          </w:p>
          <w:p w14:paraId="05E57773"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 xml:space="preserve">De attribuutsoort ‘Doorlooptijd status’ is niet bedoeld om daarmee voor een individuele zaak de statussen te plannen maar om geïnteresseerden informatie te verschaffen over de termijn waarop normaliter een volgende status bereikt wordt.  </w:t>
            </w:r>
          </w:p>
        </w:tc>
      </w:tr>
      <w:tr w:rsidR="006B01A0" w:rsidRPr="005C14BE" w14:paraId="355C3264" w14:textId="77777777" w:rsidTr="00A044C0">
        <w:trPr>
          <w:cantSplit/>
        </w:trPr>
        <w:tc>
          <w:tcPr>
            <w:tcW w:w="2573" w:type="dxa"/>
            <w:shd w:val="clear" w:color="auto" w:fill="auto"/>
          </w:tcPr>
          <w:p w14:paraId="38537E59"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Unieke aanduiding objecttype</w:t>
            </w:r>
          </w:p>
        </w:tc>
        <w:tc>
          <w:tcPr>
            <w:tcW w:w="6355" w:type="dxa"/>
            <w:shd w:val="clear" w:color="auto" w:fill="auto"/>
          </w:tcPr>
          <w:p w14:paraId="7622EFF3"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Combinatie van de unieke aanduiding van het gerelateerde ZAAKTYPE met het Statustypevolgnummer</w:t>
            </w:r>
          </w:p>
        </w:tc>
      </w:tr>
      <w:tr w:rsidR="006B01A0" w14:paraId="678B92E2" w14:textId="77777777" w:rsidTr="00A044C0">
        <w:trPr>
          <w:cantSplit/>
        </w:trPr>
        <w:tc>
          <w:tcPr>
            <w:tcW w:w="2573" w:type="dxa"/>
            <w:shd w:val="clear" w:color="auto" w:fill="auto"/>
          </w:tcPr>
          <w:p w14:paraId="2D05FC92"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Populatie objecttype</w:t>
            </w:r>
          </w:p>
        </w:tc>
        <w:tc>
          <w:tcPr>
            <w:tcW w:w="6355" w:type="dxa"/>
            <w:shd w:val="clear" w:color="auto" w:fill="auto"/>
          </w:tcPr>
          <w:p w14:paraId="59B74980" w14:textId="77777777"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p>
        </w:tc>
      </w:tr>
      <w:tr w:rsidR="006B01A0" w14:paraId="69172560" w14:textId="77777777" w:rsidTr="00A044C0">
        <w:trPr>
          <w:cantSplit/>
        </w:trPr>
        <w:tc>
          <w:tcPr>
            <w:tcW w:w="2573" w:type="dxa"/>
            <w:shd w:val="clear" w:color="auto" w:fill="auto"/>
          </w:tcPr>
          <w:p w14:paraId="708ECAB4"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Kwaliteitsbegrip objecttype</w:t>
            </w:r>
          </w:p>
        </w:tc>
        <w:tc>
          <w:tcPr>
            <w:tcW w:w="6355" w:type="dxa"/>
            <w:shd w:val="clear" w:color="auto" w:fill="auto"/>
          </w:tcPr>
          <w:p w14:paraId="31035D18" w14:textId="77777777"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p>
        </w:tc>
      </w:tr>
      <w:tr w:rsidR="006B01A0" w:rsidRPr="005C14BE" w14:paraId="6534C883" w14:textId="77777777" w:rsidTr="006B01A0">
        <w:tc>
          <w:tcPr>
            <w:tcW w:w="2573" w:type="dxa"/>
            <w:shd w:val="clear" w:color="auto" w:fill="auto"/>
          </w:tcPr>
          <w:p w14:paraId="3801D4E7"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Overzicht attributen</w:t>
            </w:r>
          </w:p>
        </w:tc>
        <w:tc>
          <w:tcPr>
            <w:tcW w:w="6355" w:type="dxa"/>
            <w:shd w:val="clear" w:color="auto" w:fill="auto"/>
          </w:tcPr>
          <w:p w14:paraId="39517384"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Code</w:t>
            </w:r>
            <w:r w:rsidRPr="005561F3">
              <w:rPr>
                <w:rFonts w:ascii="Arial" w:eastAsia="Times New Roman" w:hAnsi="Arial" w:cs="Arial"/>
                <w:color w:val="000000"/>
                <w:sz w:val="20"/>
                <w:szCs w:val="20"/>
                <w:lang w:val="nl-NL"/>
              </w:rPr>
              <w:tab/>
              <w:t>Gegevensnaam</w:t>
            </w:r>
            <w:r w:rsidRPr="005561F3">
              <w:rPr>
                <w:rFonts w:ascii="Arial" w:eastAsia="Times New Roman" w:hAnsi="Arial" w:cs="Arial"/>
                <w:color w:val="000000"/>
                <w:sz w:val="20"/>
                <w:szCs w:val="20"/>
                <w:lang w:val="nl-NL"/>
              </w:rPr>
              <w:tab/>
            </w:r>
            <w:ins w:id="8542" w:author="Arjan" w:date="2014-11-11T16:39:00Z">
              <w:r w:rsidR="00946F5C" w:rsidRPr="005561F3">
                <w:rPr>
                  <w:rFonts w:ascii="Arial" w:eastAsia="Times New Roman" w:hAnsi="Arial" w:cs="Arial"/>
                  <w:color w:val="000000"/>
                  <w:sz w:val="20"/>
                  <w:szCs w:val="20"/>
                  <w:lang w:val="nl-NL"/>
                </w:rPr>
                <w:tab/>
              </w:r>
              <w:r w:rsidR="00946F5C" w:rsidRPr="005561F3">
                <w:rPr>
                  <w:rFonts w:ascii="Arial" w:eastAsia="Times New Roman" w:hAnsi="Arial" w:cs="Arial"/>
                  <w:color w:val="000000"/>
                  <w:sz w:val="20"/>
                  <w:szCs w:val="20"/>
                  <w:lang w:val="nl-NL"/>
                </w:rPr>
                <w:tab/>
              </w:r>
              <w:r w:rsidR="00946F5C" w:rsidRPr="005561F3">
                <w:rPr>
                  <w:rFonts w:ascii="Arial" w:eastAsia="Times New Roman" w:hAnsi="Arial" w:cs="Arial"/>
                  <w:color w:val="000000"/>
                  <w:sz w:val="20"/>
                  <w:szCs w:val="20"/>
                  <w:lang w:val="nl-NL"/>
                </w:rPr>
                <w:tab/>
              </w:r>
            </w:ins>
            <w:r w:rsidRPr="005561F3">
              <w:rPr>
                <w:rFonts w:ascii="Arial" w:eastAsia="Times New Roman" w:hAnsi="Arial" w:cs="Arial"/>
                <w:color w:val="000000"/>
                <w:sz w:val="20"/>
                <w:szCs w:val="20"/>
                <w:lang w:val="nl-NL"/>
              </w:rPr>
              <w:t>Herkomst</w:t>
            </w:r>
          </w:p>
          <w:p w14:paraId="04C96161"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0002</w:t>
            </w:r>
            <w:r w:rsidRPr="005561F3">
              <w:rPr>
                <w:rFonts w:ascii="Arial" w:eastAsia="Times New Roman" w:hAnsi="Arial" w:cs="Arial"/>
                <w:color w:val="000000"/>
                <w:sz w:val="20"/>
                <w:szCs w:val="20"/>
                <w:lang w:val="nl-NL"/>
              </w:rPr>
              <w:tab/>
              <w:t>Statustype-omschrijving</w:t>
            </w:r>
            <w:r w:rsidRPr="005561F3">
              <w:rPr>
                <w:rFonts w:ascii="Arial" w:eastAsia="Times New Roman" w:hAnsi="Arial" w:cs="Arial"/>
                <w:color w:val="000000"/>
                <w:sz w:val="20"/>
                <w:szCs w:val="20"/>
                <w:lang w:val="nl-NL"/>
              </w:rPr>
              <w:tab/>
            </w:r>
            <w:ins w:id="8543" w:author="Arjan" w:date="2014-11-11T16:39:00Z">
              <w:r w:rsidR="00946F5C" w:rsidRPr="005561F3">
                <w:rPr>
                  <w:rFonts w:ascii="Arial" w:eastAsia="Times New Roman" w:hAnsi="Arial" w:cs="Arial"/>
                  <w:color w:val="000000"/>
                  <w:sz w:val="20"/>
                  <w:szCs w:val="20"/>
                  <w:lang w:val="nl-NL"/>
                </w:rPr>
                <w:tab/>
              </w:r>
              <w:r w:rsidR="00946F5C" w:rsidRPr="005561F3">
                <w:rPr>
                  <w:rFonts w:ascii="Arial" w:eastAsia="Times New Roman" w:hAnsi="Arial" w:cs="Arial"/>
                  <w:color w:val="000000"/>
                  <w:sz w:val="20"/>
                  <w:szCs w:val="20"/>
                  <w:lang w:val="nl-NL"/>
                </w:rPr>
                <w:tab/>
              </w:r>
            </w:ins>
            <w:r w:rsidRPr="005561F3">
              <w:rPr>
                <w:rFonts w:ascii="Arial" w:eastAsia="Times New Roman" w:hAnsi="Arial" w:cs="Arial"/>
                <w:color w:val="000000"/>
                <w:sz w:val="20"/>
                <w:szCs w:val="20"/>
                <w:lang w:val="nl-NL"/>
              </w:rPr>
              <w:t>GFO Zaken</w:t>
            </w:r>
          </w:p>
          <w:p w14:paraId="3CA97239"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0001</w:t>
            </w:r>
            <w:r w:rsidRPr="005561F3">
              <w:rPr>
                <w:rFonts w:ascii="Arial" w:eastAsia="Times New Roman" w:hAnsi="Arial" w:cs="Arial"/>
                <w:color w:val="000000"/>
                <w:sz w:val="20"/>
                <w:szCs w:val="20"/>
                <w:lang w:val="nl-NL"/>
              </w:rPr>
              <w:tab/>
              <w:t>Statustypevolgnummer</w:t>
            </w:r>
            <w:r w:rsidRPr="005561F3">
              <w:rPr>
                <w:rFonts w:ascii="Arial" w:eastAsia="Times New Roman" w:hAnsi="Arial" w:cs="Arial"/>
                <w:color w:val="000000"/>
                <w:sz w:val="20"/>
                <w:szCs w:val="20"/>
                <w:lang w:val="nl-NL"/>
              </w:rPr>
              <w:tab/>
            </w:r>
            <w:ins w:id="8544" w:author="Arjan" w:date="2014-11-11T16:39:00Z">
              <w:r w:rsidR="00946F5C" w:rsidRPr="005561F3">
                <w:rPr>
                  <w:rFonts w:ascii="Arial" w:eastAsia="Times New Roman" w:hAnsi="Arial" w:cs="Arial"/>
                  <w:color w:val="000000"/>
                  <w:sz w:val="20"/>
                  <w:szCs w:val="20"/>
                  <w:lang w:val="nl-NL"/>
                </w:rPr>
                <w:tab/>
              </w:r>
              <w:r w:rsidR="00946F5C" w:rsidRPr="005561F3">
                <w:rPr>
                  <w:rFonts w:ascii="Arial" w:eastAsia="Times New Roman" w:hAnsi="Arial" w:cs="Arial"/>
                  <w:color w:val="000000"/>
                  <w:sz w:val="20"/>
                  <w:szCs w:val="20"/>
                  <w:lang w:val="nl-NL"/>
                </w:rPr>
                <w:tab/>
              </w:r>
            </w:ins>
            <w:r w:rsidRPr="005561F3">
              <w:rPr>
                <w:rFonts w:ascii="Arial" w:eastAsia="Times New Roman" w:hAnsi="Arial" w:cs="Arial"/>
                <w:color w:val="000000"/>
                <w:sz w:val="20"/>
                <w:szCs w:val="20"/>
                <w:lang w:val="nl-NL"/>
              </w:rPr>
              <w:t>GFO Zaken</w:t>
            </w:r>
          </w:p>
          <w:p w14:paraId="4B8FC016" w14:textId="77777777" w:rsidR="006B01A0" w:rsidRPr="005561F3" w:rsidRDefault="006B01A0" w:rsidP="006B01A0">
            <w:pPr>
              <w:autoSpaceDE w:val="0"/>
              <w:autoSpaceDN w:val="0"/>
              <w:adjustRightInd w:val="0"/>
              <w:spacing w:after="0" w:line="240" w:lineRule="auto"/>
              <w:rPr>
                <w:ins w:id="8545" w:author="Arjan" w:date="2014-11-11T16:38:00Z"/>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ab/>
              <w:t>Doorlooptijd status</w:t>
            </w:r>
            <w:r w:rsidRPr="005561F3">
              <w:rPr>
                <w:rFonts w:ascii="Arial" w:eastAsia="Times New Roman" w:hAnsi="Arial" w:cs="Arial"/>
                <w:color w:val="000000"/>
                <w:sz w:val="20"/>
                <w:szCs w:val="20"/>
                <w:lang w:val="nl-NL"/>
              </w:rPr>
              <w:tab/>
            </w:r>
            <w:ins w:id="8546" w:author="Arjan" w:date="2014-11-11T16:39:00Z">
              <w:r w:rsidR="00946F5C" w:rsidRPr="005561F3">
                <w:rPr>
                  <w:rFonts w:ascii="Arial" w:eastAsia="Times New Roman" w:hAnsi="Arial" w:cs="Arial"/>
                  <w:color w:val="000000"/>
                  <w:sz w:val="20"/>
                  <w:szCs w:val="20"/>
                  <w:lang w:val="nl-NL"/>
                </w:rPr>
                <w:tab/>
              </w:r>
              <w:r w:rsidR="00946F5C" w:rsidRPr="005561F3">
                <w:rPr>
                  <w:rFonts w:ascii="Arial" w:eastAsia="Times New Roman" w:hAnsi="Arial" w:cs="Arial"/>
                  <w:color w:val="000000"/>
                  <w:sz w:val="20"/>
                  <w:szCs w:val="20"/>
                  <w:lang w:val="nl-NL"/>
                </w:rPr>
                <w:tab/>
              </w:r>
            </w:ins>
            <w:r w:rsidRPr="005561F3">
              <w:rPr>
                <w:rFonts w:ascii="Arial" w:eastAsia="Times New Roman" w:hAnsi="Arial" w:cs="Arial"/>
                <w:color w:val="000000"/>
                <w:sz w:val="20"/>
                <w:szCs w:val="20"/>
                <w:lang w:val="nl-NL"/>
              </w:rPr>
              <w:t>KING</w:t>
            </w:r>
          </w:p>
          <w:p w14:paraId="64C8DB7D" w14:textId="77777777" w:rsidR="00946F5C" w:rsidRPr="005561F3" w:rsidRDefault="00946F5C" w:rsidP="006B01A0">
            <w:pPr>
              <w:autoSpaceDE w:val="0"/>
              <w:autoSpaceDN w:val="0"/>
              <w:adjustRightInd w:val="0"/>
              <w:spacing w:after="0" w:line="240" w:lineRule="auto"/>
              <w:rPr>
                <w:ins w:id="8547" w:author="Arjan" w:date="2014-11-11T21:43:00Z"/>
                <w:rFonts w:ascii="Arial" w:eastAsia="Times New Roman" w:hAnsi="Arial" w:cs="Arial"/>
                <w:color w:val="000000"/>
                <w:sz w:val="20"/>
                <w:szCs w:val="20"/>
                <w:lang w:val="nl-NL"/>
              </w:rPr>
            </w:pPr>
            <w:ins w:id="8548" w:author="Arjan" w:date="2014-11-11T16:39:00Z">
              <w:r w:rsidRPr="005561F3">
                <w:rPr>
                  <w:rFonts w:ascii="Arial" w:eastAsia="Times New Roman" w:hAnsi="Arial" w:cs="Arial"/>
                  <w:color w:val="000000"/>
                  <w:sz w:val="20"/>
                  <w:szCs w:val="20"/>
                  <w:lang w:val="nl-NL"/>
                </w:rPr>
                <w:tab/>
              </w:r>
            </w:ins>
            <w:ins w:id="8549" w:author="Arjan" w:date="2014-11-11T21:42:00Z">
              <w:r w:rsidR="005C5A75" w:rsidRPr="005561F3">
                <w:rPr>
                  <w:rFonts w:ascii="Arial" w:eastAsia="Times New Roman" w:hAnsi="Arial" w:cs="Arial"/>
                  <w:color w:val="000000"/>
                  <w:sz w:val="20"/>
                  <w:szCs w:val="20"/>
                  <w:lang w:val="nl-NL"/>
                </w:rPr>
                <w:t>- Periodeduur</w:t>
              </w:r>
            </w:ins>
            <w:ins w:id="8550" w:author="Arjan" w:date="2014-11-11T21:43:00Z">
              <w:r w:rsidR="005C5A75" w:rsidRPr="005561F3">
                <w:rPr>
                  <w:rFonts w:ascii="Arial" w:eastAsia="Times New Roman" w:hAnsi="Arial" w:cs="Arial"/>
                  <w:color w:val="000000"/>
                  <w:sz w:val="20"/>
                  <w:szCs w:val="20"/>
                  <w:lang w:val="nl-NL"/>
                </w:rPr>
                <w:tab/>
              </w:r>
            </w:ins>
            <w:ins w:id="8551" w:author="Arjan" w:date="2014-11-11T16:39:00Z">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ZTC</w:t>
              </w:r>
            </w:ins>
          </w:p>
          <w:p w14:paraId="08993FE7" w14:textId="77777777" w:rsidR="005C5A75" w:rsidRPr="005561F3" w:rsidRDefault="005C5A75" w:rsidP="006B01A0">
            <w:pPr>
              <w:autoSpaceDE w:val="0"/>
              <w:autoSpaceDN w:val="0"/>
              <w:adjustRightInd w:val="0"/>
              <w:spacing w:after="0" w:line="240" w:lineRule="auto"/>
              <w:rPr>
                <w:rFonts w:ascii="Arial" w:eastAsia="Times New Roman" w:hAnsi="Arial" w:cs="Arial"/>
                <w:color w:val="000000"/>
                <w:sz w:val="20"/>
                <w:szCs w:val="20"/>
                <w:lang w:val="nl-NL"/>
              </w:rPr>
            </w:pPr>
            <w:ins w:id="8552" w:author="Arjan" w:date="2014-11-11T21:43:00Z">
              <w:r w:rsidRPr="005561F3">
                <w:rPr>
                  <w:rFonts w:ascii="Arial" w:eastAsia="Times New Roman" w:hAnsi="Arial" w:cs="Arial"/>
                  <w:color w:val="000000"/>
                  <w:sz w:val="20"/>
                  <w:szCs w:val="20"/>
                  <w:lang w:val="nl-NL"/>
                </w:rPr>
                <w:tab/>
                <w:t>- Periode-eenheid</w:t>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r>
              <w:r w:rsidRPr="005561F3">
                <w:rPr>
                  <w:rFonts w:ascii="Arial" w:eastAsia="Times New Roman" w:hAnsi="Arial" w:cs="Arial"/>
                  <w:color w:val="000000"/>
                  <w:sz w:val="20"/>
                  <w:szCs w:val="20"/>
                  <w:lang w:val="nl-NL"/>
                </w:rPr>
                <w:tab/>
                <w:t>ZTC</w:t>
              </w:r>
            </w:ins>
          </w:p>
          <w:p w14:paraId="7A352D33"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ab/>
              <w:t>Statustype-omschrijving generiek</w:t>
            </w:r>
            <w:r w:rsidRPr="005561F3">
              <w:rPr>
                <w:rFonts w:ascii="Arial" w:eastAsia="Times New Roman" w:hAnsi="Arial" w:cs="Arial"/>
                <w:color w:val="000000"/>
                <w:sz w:val="20"/>
                <w:szCs w:val="20"/>
                <w:lang w:val="nl-NL"/>
              </w:rPr>
              <w:tab/>
              <w:t>KING</w:t>
            </w:r>
          </w:p>
          <w:p w14:paraId="6513E4C7"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ab/>
              <w:t>Datum begin geldigheid statustype</w:t>
            </w:r>
            <w:r w:rsidRPr="005561F3">
              <w:rPr>
                <w:rFonts w:ascii="Arial" w:eastAsia="Times New Roman" w:hAnsi="Arial" w:cs="Arial"/>
                <w:color w:val="000000"/>
                <w:sz w:val="20"/>
                <w:szCs w:val="20"/>
                <w:lang w:val="nl-NL"/>
              </w:rPr>
              <w:tab/>
              <w:t>KING</w:t>
            </w:r>
          </w:p>
          <w:p w14:paraId="473C8BD2"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ab/>
              <w:t>Datum einde geldigheid statustype</w:t>
            </w:r>
            <w:r w:rsidRPr="005561F3">
              <w:rPr>
                <w:rFonts w:ascii="Arial" w:eastAsia="Times New Roman" w:hAnsi="Arial" w:cs="Arial"/>
                <w:color w:val="000000"/>
                <w:sz w:val="20"/>
                <w:szCs w:val="20"/>
                <w:lang w:val="nl-NL"/>
              </w:rPr>
              <w:tab/>
              <w:t>KING</w:t>
            </w:r>
          </w:p>
          <w:p w14:paraId="78CCD5D8"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p>
        </w:tc>
      </w:tr>
      <w:tr w:rsidR="006B01A0" w14:paraId="24A24571" w14:textId="77777777" w:rsidTr="006B01A0">
        <w:tc>
          <w:tcPr>
            <w:tcW w:w="2573" w:type="dxa"/>
            <w:tcBorders>
              <w:bottom w:val="single" w:sz="4" w:space="0" w:color="auto"/>
            </w:tcBorders>
            <w:shd w:val="clear" w:color="auto" w:fill="auto"/>
          </w:tcPr>
          <w:p w14:paraId="34FD2BF9" w14:textId="77777777"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Overzicht relaties</w:t>
            </w:r>
          </w:p>
        </w:tc>
        <w:tc>
          <w:tcPr>
            <w:tcW w:w="6355" w:type="dxa"/>
            <w:tcBorders>
              <w:bottom w:val="single" w:sz="4" w:space="0" w:color="auto"/>
            </w:tcBorders>
            <w:shd w:val="clear" w:color="auto" w:fill="auto"/>
          </w:tcPr>
          <w:p w14:paraId="6F8CB5E3"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Relatienaam incl. gerelateerd objecttype</w:t>
            </w:r>
            <w:r w:rsidRPr="005561F3">
              <w:rPr>
                <w:rFonts w:ascii="Arial" w:eastAsia="Times New Roman" w:hAnsi="Arial" w:cs="Arial"/>
                <w:color w:val="000000"/>
                <w:sz w:val="20"/>
                <w:szCs w:val="20"/>
                <w:lang w:val="nl-NL"/>
              </w:rPr>
              <w:tab/>
              <w:t>Herkomst</w:t>
            </w:r>
          </w:p>
          <w:p w14:paraId="042ABBC8" w14:textId="77777777" w:rsidR="006B01A0" w:rsidRPr="005561F3" w:rsidRDefault="006B01A0" w:rsidP="006B01A0">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heeft STATUSsen</w:t>
            </w:r>
            <w:r w:rsidRPr="005561F3">
              <w:rPr>
                <w:rFonts w:ascii="Arial" w:eastAsia="Times New Roman" w:hAnsi="Arial" w:cs="Arial"/>
                <w:color w:val="000000"/>
                <w:sz w:val="20"/>
                <w:szCs w:val="20"/>
                <w:lang w:val="nl-NL"/>
              </w:rPr>
              <w:tab/>
              <w:t>KING</w:t>
            </w:r>
          </w:p>
          <w:p w14:paraId="767293F0" w14:textId="77777777"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is van ZAAKTYPE</w:t>
            </w:r>
            <w:r w:rsidRPr="006B01A0">
              <w:rPr>
                <w:rFonts w:ascii="Arial" w:eastAsia="Times New Roman" w:hAnsi="Arial" w:cs="Arial"/>
                <w:color w:val="000000"/>
                <w:sz w:val="20"/>
                <w:szCs w:val="20"/>
              </w:rPr>
              <w:tab/>
              <w:t>KING</w:t>
            </w:r>
          </w:p>
        </w:tc>
      </w:tr>
    </w:tbl>
    <w:p w14:paraId="004EBF38" w14:textId="77777777" w:rsidR="006B01A0" w:rsidRDefault="006B01A0" w:rsidP="006B01A0">
      <w:pPr>
        <w:spacing w:before="120"/>
        <w:rPr>
          <w:lang w:val="nl-NL"/>
        </w:rPr>
      </w:pPr>
      <w:r w:rsidRPr="0047625A">
        <w:rPr>
          <w:lang w:val="nl-NL"/>
        </w:rPr>
        <w:t xml:space="preserve">Zie </w:t>
      </w:r>
      <w:r>
        <w:rPr>
          <w:lang w:val="nl-NL"/>
        </w:rPr>
        <w:t>het</w:t>
      </w:r>
      <w:r w:rsidRPr="0047625A">
        <w:rPr>
          <w:lang w:val="nl-NL"/>
        </w:rPr>
        <w:t xml:space="preserve"> </w:t>
      </w:r>
      <w:r>
        <w:rPr>
          <w:lang w:val="nl-NL"/>
        </w:rPr>
        <w:t>Im</w:t>
      </w:r>
      <w:r w:rsidRPr="0047625A">
        <w:rPr>
          <w:lang w:val="nl-NL"/>
        </w:rPr>
        <w:t>ZTC voor beschrijving van het object.</w:t>
      </w:r>
    </w:p>
    <w:p w14:paraId="680A7F8A" w14:textId="77777777" w:rsidR="006B01A0" w:rsidRPr="00862276" w:rsidRDefault="006B01A0" w:rsidP="006B01A0">
      <w:pPr>
        <w:pStyle w:val="Kop3"/>
        <w:rPr>
          <w:noProof/>
        </w:rPr>
      </w:pPr>
      <w:bookmarkStart w:id="8553" w:name="_Toc493812447"/>
      <w:r w:rsidRPr="00862276">
        <w:rPr>
          <w:noProof/>
        </w:rPr>
        <w:t>Unieke aanduiding</w:t>
      </w:r>
      <w:bookmarkEnd w:id="8553"/>
    </w:p>
    <w:p w14:paraId="75CBB3D0" w14:textId="77777777" w:rsidR="006B01A0" w:rsidRDefault="006B01A0" w:rsidP="006B01A0">
      <w:pPr>
        <w:rPr>
          <w:lang w:val="nl-NL"/>
        </w:rPr>
      </w:pPr>
      <w:r w:rsidRPr="00DD0F4F">
        <w:rPr>
          <w:lang w:val="nl-NL"/>
        </w:rPr>
        <w:t>De unieke aanduiding van een STATUSTYPE wordt gevormd door de unieke aanduiding van het gerelateerde ZAAKTYPE i.c.m. het Statustypevolgnummer. Dit blijft zo. Qua specificatie verandert er dus niets. Wel verandert de unieke aanduiding van STATUSTYPE inhoudelijk omdat de unieke aanduiding van ZAAKTYPE gewijzigd is. Deze gaat bestaan uit de combinatie van Domein (een afkorting waarmee wordt aangegeven voor welk domein in de CATALOGUS ZAAKTYPEn zijn uitgewerkt), RSIN (het door een kamer toegekend uniek nummer voor de INGESCHREVEN NIET-NATUURLIJK PERSOON die de eigenaar is van de CATALOGUS) en Zaaktype-identificatie.</w:t>
      </w:r>
    </w:p>
    <w:p w14:paraId="22BE2342" w14:textId="77777777" w:rsidR="006B01A0" w:rsidRDefault="006B01A0" w:rsidP="006B01A0">
      <w:pPr>
        <w:rPr>
          <w:lang w:val="nl-NL"/>
        </w:rPr>
      </w:pPr>
      <w:r w:rsidRPr="0047625A">
        <w:rPr>
          <w:lang w:val="nl-NL"/>
        </w:rPr>
        <w:t xml:space="preserve">Zie </w:t>
      </w:r>
      <w:r>
        <w:rPr>
          <w:lang w:val="nl-NL"/>
        </w:rPr>
        <w:t>het Im</w:t>
      </w:r>
      <w:r w:rsidRPr="0047625A">
        <w:rPr>
          <w:lang w:val="nl-NL"/>
        </w:rPr>
        <w:t xml:space="preserve"> ZTC voor beschrijving van de attributen.</w:t>
      </w:r>
    </w:p>
    <w:p w14:paraId="735B55A5" w14:textId="77777777" w:rsidR="006B01A0" w:rsidRPr="00862276" w:rsidRDefault="006B01A0" w:rsidP="006B01A0">
      <w:pPr>
        <w:pStyle w:val="Kop3"/>
        <w:rPr>
          <w:noProof/>
        </w:rPr>
      </w:pPr>
      <w:bookmarkStart w:id="8554" w:name="_Toc493812448"/>
      <w:r w:rsidRPr="00862276">
        <w:rPr>
          <w:noProof/>
        </w:rPr>
        <w:t>Termijnen</w:t>
      </w:r>
      <w:bookmarkEnd w:id="8554"/>
    </w:p>
    <w:p w14:paraId="11F17D66" w14:textId="77777777" w:rsidR="006B01A0" w:rsidRDefault="006B01A0" w:rsidP="006B01A0">
      <w:pPr>
        <w:rPr>
          <w:lang w:val="nl-NL"/>
        </w:rPr>
      </w:pPr>
      <w:r w:rsidRPr="00862276">
        <w:rPr>
          <w:lang w:val="nl-NL"/>
        </w:rPr>
        <w:t>Zowel in het RGBZ als in het ImZTC komen attributen voor waarmee de tijdsduur van een termijn aangegeven kan worden: 'Doorlooptijd status'</w:t>
      </w:r>
      <w:r>
        <w:rPr>
          <w:lang w:val="nl-NL"/>
        </w:rPr>
        <w:t xml:space="preserve"> bij Statustype (en </w:t>
      </w:r>
      <w:r w:rsidRPr="00862276">
        <w:rPr>
          <w:lang w:val="nl-NL"/>
        </w:rPr>
        <w:t>'Doorlooptijd behandeling' en 'Servicenorm behandeling' bij het Zaaktype</w:t>
      </w:r>
      <w:r>
        <w:rPr>
          <w:lang w:val="nl-NL"/>
        </w:rPr>
        <w:t>)</w:t>
      </w:r>
      <w:r w:rsidRPr="00862276">
        <w:rPr>
          <w:lang w:val="nl-NL"/>
        </w:rPr>
        <w:t xml:space="preserve">. In RGBZ 1.0 (anno 2010) zijn deze termijnen gesteld in werkbare dagen. In het ImZTC (anno 2013) zijn deze gesteld in kalenderdagen. De reden </w:t>
      </w:r>
      <w:r>
        <w:rPr>
          <w:lang w:val="nl-NL"/>
        </w:rPr>
        <w:t>voor het doorvoeren van</w:t>
      </w:r>
      <w:r w:rsidRPr="00862276">
        <w:rPr>
          <w:lang w:val="nl-NL"/>
        </w:rPr>
        <w:t xml:space="preserve"> deze wijziging (t.o.v. het RGBZ 1.0) </w:t>
      </w:r>
      <w:r>
        <w:rPr>
          <w:lang w:val="nl-NL"/>
        </w:rPr>
        <w:t>wa</w:t>
      </w:r>
      <w:r w:rsidRPr="00862276">
        <w:rPr>
          <w:lang w:val="nl-NL"/>
        </w:rPr>
        <w:t xml:space="preserve">s </w:t>
      </w:r>
      <w:r>
        <w:rPr>
          <w:lang w:val="nl-NL"/>
        </w:rPr>
        <w:t xml:space="preserve">gelegen in </w:t>
      </w:r>
      <w:r w:rsidRPr="00862276">
        <w:rPr>
          <w:lang w:val="nl-NL"/>
        </w:rPr>
        <w:t xml:space="preserve">de AWB </w:t>
      </w:r>
      <w:r>
        <w:rPr>
          <w:lang w:val="nl-NL"/>
        </w:rPr>
        <w:t xml:space="preserve">(Algemene Wet Bestuursrecht) </w:t>
      </w:r>
      <w:r w:rsidRPr="00862276">
        <w:rPr>
          <w:lang w:val="nl-NL"/>
        </w:rPr>
        <w:t xml:space="preserve">waar men het bijvoorbeeld heeft over een termijn van 6 weken (of 42 dagen). </w:t>
      </w:r>
      <w:r>
        <w:rPr>
          <w:lang w:val="nl-NL"/>
        </w:rPr>
        <w:t xml:space="preserve">In de </w:t>
      </w:r>
      <w:r>
        <w:rPr>
          <w:lang w:val="nl-NL"/>
        </w:rPr>
        <w:lastRenderedPageBreak/>
        <w:t>praktijk blijkt evenwel een</w:t>
      </w:r>
      <w:r w:rsidRPr="00862276">
        <w:rPr>
          <w:lang w:val="nl-NL"/>
        </w:rPr>
        <w:t xml:space="preserve"> behoefte om een doorlooptijd (ook) in werkbare dagen te kunnen specificeren. </w:t>
      </w:r>
      <w:r>
        <w:rPr>
          <w:lang w:val="nl-NL"/>
        </w:rPr>
        <w:t>Hiervan is sprake in bepaalde specifieke wetgeving, zoals de Wet op de lijkbezorging. Om beide varianten te kunnen ondersteunen is het noodzakelijk om van een termijn</w:t>
      </w:r>
      <w:r w:rsidRPr="00862276">
        <w:rPr>
          <w:lang w:val="nl-NL"/>
        </w:rPr>
        <w:t xml:space="preserve"> aan te kunnen geven wat de eenheid </w:t>
      </w:r>
      <w:r>
        <w:rPr>
          <w:lang w:val="nl-NL"/>
        </w:rPr>
        <w:t xml:space="preserve">daarvan </w:t>
      </w:r>
      <w:r w:rsidRPr="00862276">
        <w:rPr>
          <w:lang w:val="nl-NL"/>
        </w:rPr>
        <w:t xml:space="preserve">is: werkdagen, kalenderdagen, </w:t>
      </w:r>
      <w:r w:rsidR="00BC2154">
        <w:rPr>
          <w:lang w:val="nl-NL"/>
        </w:rPr>
        <w:t xml:space="preserve">weken, </w:t>
      </w:r>
      <w:r w:rsidRPr="00862276">
        <w:rPr>
          <w:lang w:val="nl-NL"/>
        </w:rPr>
        <w:t xml:space="preserve">maanden of jaren. </w:t>
      </w:r>
      <w:r>
        <w:rPr>
          <w:lang w:val="nl-NL"/>
        </w:rPr>
        <w:t>Dit betekent de toevoeging van een eenheid-attribuut bij elk termijn-attribuut</w:t>
      </w:r>
      <w:r w:rsidR="00D9252C">
        <w:rPr>
          <w:lang w:val="nl-NL"/>
        </w:rPr>
        <w:t xml:space="preserve"> en het onderbrengen van beide attribuutsoorten in een groepattribuutsoort</w:t>
      </w:r>
      <w:r w:rsidRPr="00862276">
        <w:rPr>
          <w:lang w:val="nl-NL"/>
        </w:rPr>
        <w:t>.</w:t>
      </w:r>
    </w:p>
    <w:p w14:paraId="78647F9A" w14:textId="77777777" w:rsidR="005C5A75" w:rsidRPr="005C5A75" w:rsidRDefault="005C5A75" w:rsidP="005C5A75">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5C5A75">
        <w:rPr>
          <w:rFonts w:ascii="Arial" w:eastAsia="Times New Roman" w:hAnsi="Arial" w:cs="Arial"/>
          <w:b/>
          <w:bCs/>
          <w:color w:val="004080"/>
          <w:sz w:val="24"/>
          <w:szCs w:val="24"/>
        </w:rPr>
        <w:t>«</w:t>
      </w:r>
      <w:del w:id="8555" w:author="Arjan" w:date="2014-11-11T21:46:00Z">
        <w:r w:rsidRPr="005C5A75" w:rsidDel="005C5A75">
          <w:rPr>
            <w:rFonts w:ascii="Arial" w:eastAsia="Times New Roman" w:hAnsi="Arial" w:cs="Arial"/>
            <w:b/>
            <w:bCs/>
            <w:color w:val="004080"/>
            <w:sz w:val="24"/>
            <w:szCs w:val="24"/>
          </w:rPr>
          <w:delText>A</w:delText>
        </w:r>
      </w:del>
      <w:ins w:id="8556" w:author="Arjan" w:date="2014-11-11T21:46:00Z">
        <w:r>
          <w:rPr>
            <w:rFonts w:ascii="Arial" w:eastAsia="Times New Roman" w:hAnsi="Arial" w:cs="Arial"/>
            <w:b/>
            <w:bCs/>
            <w:color w:val="004080"/>
            <w:sz w:val="24"/>
            <w:szCs w:val="24"/>
          </w:rPr>
          <w:t>Groepa</w:t>
        </w:r>
      </w:ins>
      <w:r w:rsidRPr="005C5A75">
        <w:rPr>
          <w:rFonts w:ascii="Arial" w:eastAsia="Times New Roman" w:hAnsi="Arial" w:cs="Arial"/>
          <w:b/>
          <w:bCs/>
          <w:color w:val="004080"/>
          <w:sz w:val="24"/>
          <w:szCs w:val="24"/>
        </w:rPr>
        <w:t>ttribuutsoort</w:t>
      </w:r>
      <w:r w:rsidR="003111A4" w:rsidRPr="005C5A75">
        <w:rPr>
          <w:rFonts w:ascii="Arial" w:eastAsia="Times New Roman" w:hAnsi="Arial" w:cs="Arial"/>
          <w:b/>
          <w:bCs/>
          <w:color w:val="004080"/>
          <w:sz w:val="24"/>
          <w:szCs w:val="24"/>
        </w:rPr>
        <w:t>»</w:t>
      </w:r>
      <w:r w:rsidRPr="005C5A75">
        <w:rPr>
          <w:rFonts w:ascii="Arial" w:eastAsia="Times New Roman" w:hAnsi="Arial" w:cs="Arial"/>
          <w:b/>
          <w:bCs/>
          <w:color w:val="004080"/>
          <w:sz w:val="24"/>
          <w:szCs w:val="24"/>
        </w:rPr>
        <w:t xml:space="preserve"> Doorlooptijd status</w:t>
      </w:r>
    </w:p>
    <w:tbl>
      <w:tblPr>
        <w:tblW w:w="0" w:type="auto"/>
        <w:tblLayout w:type="fixed"/>
        <w:tblCellMar>
          <w:top w:w="113" w:type="dxa"/>
        </w:tblCellMar>
        <w:tblLook w:val="0000" w:firstRow="0" w:lastRow="0" w:firstColumn="0" w:lastColumn="0" w:noHBand="0" w:noVBand="0"/>
      </w:tblPr>
      <w:tblGrid>
        <w:gridCol w:w="2808"/>
        <w:gridCol w:w="6120"/>
      </w:tblGrid>
      <w:tr w:rsidR="005C5A75" w14:paraId="2A503D90" w14:textId="77777777" w:rsidTr="005C5A75">
        <w:trPr>
          <w:cantSplit/>
        </w:trPr>
        <w:tc>
          <w:tcPr>
            <w:tcW w:w="2808" w:type="dxa"/>
            <w:tcBorders>
              <w:top w:val="single" w:sz="4" w:space="0" w:color="auto"/>
            </w:tcBorders>
            <w:shd w:val="clear" w:color="auto" w:fill="auto"/>
          </w:tcPr>
          <w:p w14:paraId="42803713"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Naam attribuutsoort</w:t>
            </w:r>
          </w:p>
        </w:tc>
        <w:tc>
          <w:tcPr>
            <w:tcW w:w="6120" w:type="dxa"/>
            <w:tcBorders>
              <w:top w:val="single" w:sz="4" w:space="0" w:color="auto"/>
            </w:tcBorders>
            <w:shd w:val="clear" w:color="auto" w:fill="auto"/>
          </w:tcPr>
          <w:p w14:paraId="4BCD9EC1"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Doorlooptijd status</w:t>
            </w:r>
          </w:p>
        </w:tc>
      </w:tr>
      <w:tr w:rsidR="005C5A75" w14:paraId="7D3E5703" w14:textId="77777777" w:rsidTr="00C05BD1">
        <w:trPr>
          <w:cantSplit/>
        </w:trPr>
        <w:tc>
          <w:tcPr>
            <w:tcW w:w="2808" w:type="dxa"/>
            <w:shd w:val="clear" w:color="auto" w:fill="auto"/>
          </w:tcPr>
          <w:p w14:paraId="635682EB"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Herkomst attribuutsoort</w:t>
            </w:r>
          </w:p>
        </w:tc>
        <w:tc>
          <w:tcPr>
            <w:tcW w:w="6120" w:type="dxa"/>
            <w:shd w:val="clear" w:color="auto" w:fill="auto"/>
          </w:tcPr>
          <w:p w14:paraId="08E967C3"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del w:id="8557" w:author="Arjan" w:date="2014-11-11T21:47:00Z">
              <w:r w:rsidRPr="005C5A75" w:rsidDel="005C5A75">
                <w:rPr>
                  <w:rFonts w:ascii="Arial" w:eastAsia="Times New Roman" w:hAnsi="Arial" w:cs="Arial"/>
                  <w:color w:val="000000"/>
                  <w:sz w:val="20"/>
                  <w:szCs w:val="20"/>
                </w:rPr>
                <w:delText>KING</w:delText>
              </w:r>
            </w:del>
            <w:ins w:id="8558" w:author="Arjan" w:date="2014-11-11T21:47:00Z">
              <w:r>
                <w:rPr>
                  <w:rFonts w:ascii="Arial" w:eastAsia="Times New Roman" w:hAnsi="Arial" w:cs="Arial"/>
                  <w:color w:val="000000"/>
                  <w:sz w:val="20"/>
                  <w:szCs w:val="20"/>
                </w:rPr>
                <w:t>ZTC</w:t>
              </w:r>
            </w:ins>
          </w:p>
        </w:tc>
      </w:tr>
      <w:tr w:rsidR="005C5A75" w14:paraId="3333B71D" w14:textId="77777777" w:rsidTr="00C05BD1">
        <w:trPr>
          <w:cantSplit/>
        </w:trPr>
        <w:tc>
          <w:tcPr>
            <w:tcW w:w="2808" w:type="dxa"/>
            <w:shd w:val="clear" w:color="auto" w:fill="auto"/>
          </w:tcPr>
          <w:p w14:paraId="5B9D109D"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 xml:space="preserve">Code attribuutsoort </w:t>
            </w:r>
          </w:p>
        </w:tc>
        <w:tc>
          <w:tcPr>
            <w:tcW w:w="6120" w:type="dxa"/>
            <w:shd w:val="clear" w:color="auto" w:fill="auto"/>
          </w:tcPr>
          <w:p w14:paraId="3393410F"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p>
        </w:tc>
      </w:tr>
      <w:tr w:rsidR="005C5A75" w14:paraId="17DF0D47" w14:textId="77777777" w:rsidTr="00C05BD1">
        <w:trPr>
          <w:cantSplit/>
        </w:trPr>
        <w:tc>
          <w:tcPr>
            <w:tcW w:w="2808" w:type="dxa"/>
            <w:shd w:val="clear" w:color="auto" w:fill="auto"/>
          </w:tcPr>
          <w:p w14:paraId="6204A521"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XML-tag attribuutsoort</w:t>
            </w:r>
          </w:p>
        </w:tc>
        <w:tc>
          <w:tcPr>
            <w:tcW w:w="6120" w:type="dxa"/>
            <w:shd w:val="clear" w:color="auto" w:fill="auto"/>
          </w:tcPr>
          <w:p w14:paraId="673FDBC5"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doorlooptijd</w:t>
            </w:r>
          </w:p>
        </w:tc>
      </w:tr>
      <w:tr w:rsidR="005C5A75" w:rsidRPr="005C14BE" w14:paraId="2652372C" w14:textId="77777777" w:rsidTr="00C05BD1">
        <w:trPr>
          <w:cantSplit/>
        </w:trPr>
        <w:tc>
          <w:tcPr>
            <w:tcW w:w="2808" w:type="dxa"/>
            <w:shd w:val="clear" w:color="auto" w:fill="auto"/>
          </w:tcPr>
          <w:p w14:paraId="630D282B"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Definitie attribuutsoort</w:t>
            </w:r>
          </w:p>
        </w:tc>
        <w:tc>
          <w:tcPr>
            <w:tcW w:w="6120" w:type="dxa"/>
            <w:shd w:val="clear" w:color="auto" w:fill="auto"/>
          </w:tcPr>
          <w:p w14:paraId="0ACAEF7D" w14:textId="77777777" w:rsidR="005C5A75" w:rsidRPr="005561F3" w:rsidRDefault="005C5A75" w:rsidP="005C5A75">
            <w:pPr>
              <w:autoSpaceDE w:val="0"/>
              <w:autoSpaceDN w:val="0"/>
              <w:adjustRightInd w:val="0"/>
              <w:spacing w:after="0" w:line="240" w:lineRule="auto"/>
              <w:rPr>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De door de zaakbehandelende organisatie(s) gestelde norm voor de doorlooptijd voor het bereiken van STATUSsen van dit STATUSTYPE bij het desbetreffende ZAAKTYPE.</w:t>
            </w:r>
          </w:p>
        </w:tc>
      </w:tr>
      <w:tr w:rsidR="005C5A75" w14:paraId="73BA1009" w14:textId="77777777" w:rsidTr="00C05BD1">
        <w:trPr>
          <w:cantSplit/>
        </w:trPr>
        <w:tc>
          <w:tcPr>
            <w:tcW w:w="2808" w:type="dxa"/>
            <w:shd w:val="clear" w:color="auto" w:fill="auto"/>
          </w:tcPr>
          <w:p w14:paraId="3B1B65A2"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Herkomst definitie attribuutsoort</w:t>
            </w:r>
          </w:p>
        </w:tc>
        <w:tc>
          <w:tcPr>
            <w:tcW w:w="6120" w:type="dxa"/>
            <w:shd w:val="clear" w:color="auto" w:fill="auto"/>
          </w:tcPr>
          <w:p w14:paraId="2516B8BE"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del w:id="8559" w:author="Arjan" w:date="2014-11-11T21:47:00Z">
              <w:r w:rsidRPr="005C5A75" w:rsidDel="005C5A75">
                <w:rPr>
                  <w:rFonts w:ascii="Arial" w:eastAsia="Times New Roman" w:hAnsi="Arial" w:cs="Arial"/>
                  <w:color w:val="000000"/>
                  <w:sz w:val="20"/>
                  <w:szCs w:val="20"/>
                </w:rPr>
                <w:delText>KING</w:delText>
              </w:r>
            </w:del>
            <w:ins w:id="8560" w:author="Arjan" w:date="2014-11-11T21:47:00Z">
              <w:r>
                <w:rPr>
                  <w:rFonts w:ascii="Arial" w:eastAsia="Times New Roman" w:hAnsi="Arial" w:cs="Arial"/>
                  <w:color w:val="000000"/>
                  <w:sz w:val="20"/>
                  <w:szCs w:val="20"/>
                </w:rPr>
                <w:t>ZTC</w:t>
              </w:r>
            </w:ins>
          </w:p>
        </w:tc>
      </w:tr>
      <w:tr w:rsidR="005C5A75" w14:paraId="1DBB9154" w14:textId="77777777" w:rsidTr="00C05BD1">
        <w:trPr>
          <w:cantSplit/>
        </w:trPr>
        <w:tc>
          <w:tcPr>
            <w:tcW w:w="2808" w:type="dxa"/>
            <w:shd w:val="clear" w:color="auto" w:fill="auto"/>
          </w:tcPr>
          <w:p w14:paraId="44062041"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Datum opname attribuutsoort</w:t>
            </w:r>
          </w:p>
        </w:tc>
        <w:tc>
          <w:tcPr>
            <w:tcW w:w="6120" w:type="dxa"/>
            <w:shd w:val="clear" w:color="auto" w:fill="auto"/>
          </w:tcPr>
          <w:p w14:paraId="3A104889"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1 juni 2008</w:t>
            </w:r>
          </w:p>
        </w:tc>
      </w:tr>
      <w:tr w:rsidR="005C5A75" w:rsidRPr="005C14BE" w14:paraId="27041211" w14:textId="77777777" w:rsidTr="00C05BD1">
        <w:trPr>
          <w:cantSplit/>
        </w:trPr>
        <w:tc>
          <w:tcPr>
            <w:tcW w:w="2808" w:type="dxa"/>
            <w:shd w:val="clear" w:color="auto" w:fill="auto"/>
          </w:tcPr>
          <w:p w14:paraId="3FC30A06"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Toelichting attribuutsoort</w:t>
            </w:r>
          </w:p>
        </w:tc>
        <w:tc>
          <w:tcPr>
            <w:tcW w:w="6120" w:type="dxa"/>
            <w:shd w:val="clear" w:color="auto" w:fill="auto"/>
          </w:tcPr>
          <w:p w14:paraId="38645F19" w14:textId="77777777" w:rsidR="005C5A75" w:rsidRPr="005561F3" w:rsidRDefault="005C5A75" w:rsidP="005C5A75">
            <w:pPr>
              <w:autoSpaceDE w:val="0"/>
              <w:autoSpaceDN w:val="0"/>
              <w:adjustRightInd w:val="0"/>
              <w:spacing w:after="0" w:line="240" w:lineRule="auto"/>
              <w:rPr>
                <w:ins w:id="8561" w:author="Arjan" w:date="2014-11-11T21:48:00Z"/>
                <w:rFonts w:ascii="Arial" w:eastAsia="Times New Roman" w:hAnsi="Arial" w:cs="Arial"/>
                <w:color w:val="000000"/>
                <w:sz w:val="20"/>
                <w:szCs w:val="20"/>
                <w:lang w:val="nl-NL"/>
              </w:rPr>
            </w:pPr>
            <w:r w:rsidRPr="005561F3">
              <w:rPr>
                <w:rFonts w:ascii="Arial" w:eastAsia="Times New Roman" w:hAnsi="Arial" w:cs="Arial"/>
                <w:color w:val="000000"/>
                <w:sz w:val="20"/>
                <w:szCs w:val="20"/>
                <w:lang w:val="nl-NL"/>
              </w:rPr>
              <w:t>De zaakbehandelende organisatie(s) bepaalt zelf de hardheid van deze norm: verwachting, servicenorm of harde norm.</w:t>
            </w:r>
          </w:p>
          <w:p w14:paraId="7DA11087" w14:textId="77777777" w:rsidR="005C5A75" w:rsidRPr="005561F3" w:rsidRDefault="005C5A75" w:rsidP="005C5A75">
            <w:pPr>
              <w:autoSpaceDE w:val="0"/>
              <w:autoSpaceDN w:val="0"/>
              <w:adjustRightInd w:val="0"/>
              <w:spacing w:after="0" w:line="240" w:lineRule="auto"/>
              <w:rPr>
                <w:rFonts w:ascii="Arial" w:eastAsia="Times New Roman" w:hAnsi="Arial" w:cs="Arial"/>
                <w:color w:val="000000"/>
                <w:sz w:val="20"/>
                <w:szCs w:val="20"/>
                <w:lang w:val="nl-NL"/>
              </w:rPr>
            </w:pPr>
            <w:ins w:id="8562" w:author="Arjan" w:date="2014-11-11T21:48:00Z">
              <w:r w:rsidRPr="005561F3">
                <w:rPr>
                  <w:rFonts w:ascii="Calibri" w:hAnsi="Calibri" w:cs="Arial"/>
                  <w:color w:val="0F0F0F"/>
                  <w:szCs w:val="24"/>
                  <w:lang w:val="nl-NL"/>
                </w:rPr>
                <w:t>De doorlooptijd wordt gespecificeerd met twee attribuutsoorten: voor de duur van de periode (bijvoorbeeld 3) en voor de eenheid waarin de duur gesteld is (bijvoorbeeld werkdagen).</w:t>
              </w:r>
            </w:ins>
          </w:p>
        </w:tc>
      </w:tr>
      <w:tr w:rsidR="005C5A75" w:rsidRPr="005C14BE" w:rsidDel="005C5A75" w14:paraId="6C4D051D" w14:textId="77777777" w:rsidTr="00C05BD1">
        <w:trPr>
          <w:cantSplit/>
          <w:del w:id="8563" w:author="Arjan" w:date="2014-11-11T21:47:00Z"/>
        </w:trPr>
        <w:tc>
          <w:tcPr>
            <w:tcW w:w="2808" w:type="dxa"/>
            <w:shd w:val="clear" w:color="auto" w:fill="auto"/>
          </w:tcPr>
          <w:p w14:paraId="6235D5F0" w14:textId="77777777" w:rsidR="005C5A75" w:rsidRPr="005561F3" w:rsidDel="005C5A75" w:rsidRDefault="005C5A75" w:rsidP="005C5A75">
            <w:pPr>
              <w:autoSpaceDE w:val="0"/>
              <w:autoSpaceDN w:val="0"/>
              <w:adjustRightInd w:val="0"/>
              <w:spacing w:after="0" w:line="240" w:lineRule="auto"/>
              <w:rPr>
                <w:del w:id="8564" w:author="Arjan" w:date="2014-11-11T21:47:00Z"/>
                <w:rFonts w:ascii="Arial" w:eastAsia="Times New Roman" w:hAnsi="Arial" w:cs="Arial"/>
                <w:b/>
                <w:bCs/>
                <w:color w:val="000000"/>
                <w:sz w:val="20"/>
                <w:szCs w:val="20"/>
                <w:lang w:val="nl-NL"/>
              </w:rPr>
            </w:pPr>
            <w:del w:id="8565" w:author="Arjan" w:date="2014-11-11T21:47:00Z">
              <w:r w:rsidRPr="005561F3" w:rsidDel="005C5A75">
                <w:rPr>
                  <w:rFonts w:ascii="Arial" w:eastAsia="Times New Roman" w:hAnsi="Arial" w:cs="Arial"/>
                  <w:b/>
                  <w:bCs/>
                  <w:color w:val="000000"/>
                  <w:sz w:val="20"/>
                  <w:szCs w:val="20"/>
                  <w:lang w:val="nl-NL"/>
                </w:rPr>
                <w:delText>Domein attribuutsoort</w:delText>
              </w:r>
            </w:del>
          </w:p>
        </w:tc>
        <w:tc>
          <w:tcPr>
            <w:tcW w:w="6120" w:type="dxa"/>
            <w:shd w:val="clear" w:color="auto" w:fill="auto"/>
          </w:tcPr>
          <w:p w14:paraId="465D4821" w14:textId="77777777" w:rsidR="005C5A75" w:rsidRPr="005561F3" w:rsidDel="005C5A75" w:rsidRDefault="005C5A75" w:rsidP="005C5A75">
            <w:pPr>
              <w:autoSpaceDE w:val="0"/>
              <w:autoSpaceDN w:val="0"/>
              <w:adjustRightInd w:val="0"/>
              <w:spacing w:after="0" w:line="240" w:lineRule="auto"/>
              <w:rPr>
                <w:del w:id="8566" w:author="Arjan" w:date="2014-11-11T21:47:00Z"/>
                <w:rFonts w:ascii="Arial" w:eastAsia="Times New Roman" w:hAnsi="Arial" w:cs="Arial"/>
                <w:color w:val="000000"/>
                <w:sz w:val="20"/>
                <w:szCs w:val="20"/>
                <w:lang w:val="nl-NL"/>
              </w:rPr>
            </w:pPr>
            <w:del w:id="8567" w:author="Arjan" w:date="2014-11-11T21:47:00Z">
              <w:r w:rsidRPr="005561F3" w:rsidDel="005C5A75">
                <w:rPr>
                  <w:rFonts w:ascii="Arial" w:eastAsia="Times New Roman" w:hAnsi="Arial" w:cs="Arial"/>
                  <w:color w:val="000000"/>
                  <w:sz w:val="20"/>
                  <w:szCs w:val="20"/>
                  <w:lang w:val="nl-NL"/>
                </w:rPr>
                <w:delText>Formaat:</w:delText>
              </w:r>
              <w:r w:rsidRPr="005561F3" w:rsidDel="005C5A75">
                <w:rPr>
                  <w:rFonts w:ascii="Arial" w:eastAsia="Times New Roman" w:hAnsi="Arial" w:cs="Arial"/>
                  <w:color w:val="000000"/>
                  <w:sz w:val="20"/>
                  <w:szCs w:val="20"/>
                  <w:lang w:val="nl-NL"/>
                </w:rPr>
                <w:tab/>
                <w:delText>N3 (in dagen)</w:delText>
              </w:r>
            </w:del>
          </w:p>
          <w:p w14:paraId="03A50211" w14:textId="77777777" w:rsidR="005C5A75" w:rsidRPr="005561F3" w:rsidDel="005C5A75" w:rsidRDefault="005C5A75" w:rsidP="005C5A75">
            <w:pPr>
              <w:autoSpaceDE w:val="0"/>
              <w:autoSpaceDN w:val="0"/>
              <w:adjustRightInd w:val="0"/>
              <w:spacing w:after="0" w:line="240" w:lineRule="auto"/>
              <w:rPr>
                <w:del w:id="8568" w:author="Arjan" w:date="2014-11-11T21:47:00Z"/>
                <w:rFonts w:ascii="Arial" w:eastAsia="Times New Roman" w:hAnsi="Arial" w:cs="Arial"/>
                <w:color w:val="000000"/>
                <w:sz w:val="20"/>
                <w:szCs w:val="20"/>
                <w:lang w:val="nl-NL"/>
              </w:rPr>
            </w:pPr>
            <w:del w:id="8569" w:author="Arjan" w:date="2014-11-11T21:47:00Z">
              <w:r w:rsidRPr="005561F3" w:rsidDel="005C5A75">
                <w:rPr>
                  <w:rFonts w:ascii="Arial" w:eastAsia="Times New Roman" w:hAnsi="Arial" w:cs="Arial"/>
                  <w:color w:val="000000"/>
                  <w:sz w:val="20"/>
                  <w:szCs w:val="20"/>
                  <w:lang w:val="nl-NL"/>
                </w:rPr>
                <w:delText xml:space="preserve">Waardenverzameling: </w:delText>
              </w:r>
              <w:r w:rsidRPr="005561F3" w:rsidDel="005C5A75">
                <w:rPr>
                  <w:rFonts w:ascii="Arial" w:eastAsia="Times New Roman" w:hAnsi="Arial" w:cs="Arial"/>
                  <w:color w:val="000000"/>
                  <w:sz w:val="20"/>
                  <w:szCs w:val="20"/>
                  <w:lang w:val="nl-NL"/>
                </w:rPr>
                <w:tab/>
                <w:delText>1-999 werkdagen</w:delText>
              </w:r>
            </w:del>
          </w:p>
        </w:tc>
      </w:tr>
      <w:tr w:rsidR="005C5A75" w14:paraId="27FC62C2" w14:textId="77777777" w:rsidTr="00C05BD1">
        <w:trPr>
          <w:cantSplit/>
        </w:trPr>
        <w:tc>
          <w:tcPr>
            <w:tcW w:w="2808" w:type="dxa"/>
            <w:shd w:val="clear" w:color="auto" w:fill="auto"/>
          </w:tcPr>
          <w:p w14:paraId="61CA198D"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Indicatie materiële historie</w:t>
            </w:r>
          </w:p>
        </w:tc>
        <w:tc>
          <w:tcPr>
            <w:tcW w:w="6120" w:type="dxa"/>
            <w:shd w:val="clear" w:color="auto" w:fill="auto"/>
          </w:tcPr>
          <w:p w14:paraId="21432558"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Ja</w:t>
            </w:r>
          </w:p>
        </w:tc>
      </w:tr>
      <w:tr w:rsidR="005C5A75" w14:paraId="27F9C88F" w14:textId="77777777" w:rsidTr="00C05BD1">
        <w:trPr>
          <w:cantSplit/>
        </w:trPr>
        <w:tc>
          <w:tcPr>
            <w:tcW w:w="2808" w:type="dxa"/>
            <w:shd w:val="clear" w:color="auto" w:fill="auto"/>
          </w:tcPr>
          <w:p w14:paraId="18657263"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Indicatie formele historie</w:t>
            </w:r>
          </w:p>
        </w:tc>
        <w:tc>
          <w:tcPr>
            <w:tcW w:w="6120" w:type="dxa"/>
            <w:shd w:val="clear" w:color="auto" w:fill="auto"/>
          </w:tcPr>
          <w:p w14:paraId="06E20581"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Nee</w:t>
            </w:r>
          </w:p>
        </w:tc>
      </w:tr>
      <w:tr w:rsidR="005C5A75" w14:paraId="23C944E2" w14:textId="77777777" w:rsidTr="00C05BD1">
        <w:trPr>
          <w:cantSplit/>
        </w:trPr>
        <w:tc>
          <w:tcPr>
            <w:tcW w:w="2808" w:type="dxa"/>
            <w:shd w:val="clear" w:color="auto" w:fill="auto"/>
          </w:tcPr>
          <w:p w14:paraId="348FCD3F"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Aanduiding gebeurtenis</w:t>
            </w:r>
          </w:p>
        </w:tc>
        <w:tc>
          <w:tcPr>
            <w:tcW w:w="6120" w:type="dxa"/>
            <w:shd w:val="clear" w:color="auto" w:fill="auto"/>
          </w:tcPr>
          <w:p w14:paraId="0BC1C5AD"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Nee</w:t>
            </w:r>
          </w:p>
        </w:tc>
      </w:tr>
      <w:tr w:rsidR="005C5A75" w14:paraId="1FDACF4C" w14:textId="77777777" w:rsidTr="00C05BD1">
        <w:trPr>
          <w:cantSplit/>
        </w:trPr>
        <w:tc>
          <w:tcPr>
            <w:tcW w:w="2808" w:type="dxa"/>
            <w:shd w:val="clear" w:color="auto" w:fill="auto"/>
          </w:tcPr>
          <w:p w14:paraId="7B644D11"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Aanduiding brondocument</w:t>
            </w:r>
          </w:p>
        </w:tc>
        <w:tc>
          <w:tcPr>
            <w:tcW w:w="6120" w:type="dxa"/>
            <w:shd w:val="clear" w:color="auto" w:fill="auto"/>
          </w:tcPr>
          <w:p w14:paraId="51ED8381"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Nee</w:t>
            </w:r>
          </w:p>
        </w:tc>
      </w:tr>
      <w:tr w:rsidR="005C5A75" w14:paraId="696BD211" w14:textId="77777777" w:rsidTr="00C05BD1">
        <w:trPr>
          <w:cantSplit/>
        </w:trPr>
        <w:tc>
          <w:tcPr>
            <w:tcW w:w="2808" w:type="dxa"/>
            <w:shd w:val="clear" w:color="auto" w:fill="auto"/>
          </w:tcPr>
          <w:p w14:paraId="284F4B83"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Indicatie in onderzoek</w:t>
            </w:r>
          </w:p>
        </w:tc>
        <w:tc>
          <w:tcPr>
            <w:tcW w:w="6120" w:type="dxa"/>
            <w:shd w:val="clear" w:color="auto" w:fill="auto"/>
          </w:tcPr>
          <w:p w14:paraId="05109D36"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Nee</w:t>
            </w:r>
          </w:p>
        </w:tc>
      </w:tr>
      <w:tr w:rsidR="005C5A75" w14:paraId="39B6AA98" w14:textId="77777777" w:rsidTr="00C05BD1">
        <w:trPr>
          <w:cantSplit/>
        </w:trPr>
        <w:tc>
          <w:tcPr>
            <w:tcW w:w="2808" w:type="dxa"/>
            <w:shd w:val="clear" w:color="auto" w:fill="auto"/>
          </w:tcPr>
          <w:p w14:paraId="6866D1E1"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Aanduiding strijdigheid/nietigheid</w:t>
            </w:r>
          </w:p>
        </w:tc>
        <w:tc>
          <w:tcPr>
            <w:tcW w:w="6120" w:type="dxa"/>
            <w:shd w:val="clear" w:color="auto" w:fill="auto"/>
          </w:tcPr>
          <w:p w14:paraId="4B8EA0AB"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Nee</w:t>
            </w:r>
          </w:p>
        </w:tc>
      </w:tr>
      <w:tr w:rsidR="005C5A75" w14:paraId="68F5FA6B" w14:textId="77777777" w:rsidTr="00C05BD1">
        <w:trPr>
          <w:cantSplit/>
        </w:trPr>
        <w:tc>
          <w:tcPr>
            <w:tcW w:w="2808" w:type="dxa"/>
            <w:shd w:val="clear" w:color="auto" w:fill="auto"/>
          </w:tcPr>
          <w:p w14:paraId="2FBB6754"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Indicatie kardinaliteit</w:t>
            </w:r>
          </w:p>
        </w:tc>
        <w:tc>
          <w:tcPr>
            <w:tcW w:w="6120" w:type="dxa"/>
            <w:shd w:val="clear" w:color="auto" w:fill="auto"/>
          </w:tcPr>
          <w:p w14:paraId="4377E0C0"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0-1</w:t>
            </w:r>
          </w:p>
        </w:tc>
      </w:tr>
      <w:tr w:rsidR="005C5A75" w14:paraId="6C8C938E" w14:textId="77777777" w:rsidTr="005C5A75">
        <w:trPr>
          <w:cantSplit/>
        </w:trPr>
        <w:tc>
          <w:tcPr>
            <w:tcW w:w="2808" w:type="dxa"/>
            <w:shd w:val="clear" w:color="auto" w:fill="auto"/>
          </w:tcPr>
          <w:p w14:paraId="3F94BE73"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Indicatie authentiek</w:t>
            </w:r>
          </w:p>
        </w:tc>
        <w:tc>
          <w:tcPr>
            <w:tcW w:w="6120" w:type="dxa"/>
            <w:shd w:val="clear" w:color="auto" w:fill="auto"/>
          </w:tcPr>
          <w:p w14:paraId="485B2AFA"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Gemeentelijk basisgegeven</w:t>
            </w:r>
          </w:p>
        </w:tc>
      </w:tr>
      <w:tr w:rsidR="005C5A75" w14:paraId="3C64A313" w14:textId="77777777" w:rsidTr="005C5A75">
        <w:trPr>
          <w:cantSplit/>
        </w:trPr>
        <w:tc>
          <w:tcPr>
            <w:tcW w:w="2808" w:type="dxa"/>
            <w:tcBorders>
              <w:bottom w:val="single" w:sz="4" w:space="0" w:color="auto"/>
            </w:tcBorders>
            <w:shd w:val="clear" w:color="auto" w:fill="auto"/>
          </w:tcPr>
          <w:p w14:paraId="6805AD83" w14:textId="77777777"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Regels attribuutsoort</w:t>
            </w:r>
          </w:p>
        </w:tc>
        <w:tc>
          <w:tcPr>
            <w:tcW w:w="6120" w:type="dxa"/>
            <w:tcBorders>
              <w:bottom w:val="single" w:sz="4" w:space="0" w:color="auto"/>
            </w:tcBorders>
            <w:shd w:val="clear" w:color="auto" w:fill="auto"/>
          </w:tcPr>
          <w:p w14:paraId="3CDE6F67" w14:textId="77777777"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w:t>
            </w:r>
          </w:p>
        </w:tc>
      </w:tr>
    </w:tbl>
    <w:p w14:paraId="7BD0F5E0" w14:textId="77777777" w:rsidR="005C5A75" w:rsidRPr="0083120B" w:rsidRDefault="005C5A75" w:rsidP="005C5A75">
      <w:pPr>
        <w:widowControl w:val="0"/>
        <w:autoSpaceDE w:val="0"/>
        <w:autoSpaceDN w:val="0"/>
        <w:adjustRightInd w:val="0"/>
        <w:spacing w:before="240" w:after="60" w:line="240" w:lineRule="auto"/>
        <w:outlineLvl w:val="3"/>
        <w:rPr>
          <w:ins w:id="8570" w:author="Arjan" w:date="2014-11-11T21:49:00Z"/>
          <w:rFonts w:ascii="Arial" w:eastAsia="Times New Roman" w:hAnsi="Arial" w:cs="Arial"/>
          <w:b/>
          <w:color w:val="004080"/>
          <w:sz w:val="24"/>
          <w:szCs w:val="24"/>
          <w:lang w:eastAsia="nl-NL"/>
        </w:rPr>
      </w:pPr>
      <w:ins w:id="8571" w:author="Arjan" w:date="2014-11-11T21:49: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Subattribuutsoort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Periodeduur</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5C5A75" w:rsidRPr="00CD63CD" w14:paraId="1DC2FD29" w14:textId="77777777" w:rsidTr="00C05BD1">
        <w:trPr>
          <w:trHeight w:val="232"/>
          <w:ins w:id="8572" w:author="Arjan" w:date="2014-11-11T21:49:00Z"/>
        </w:trPr>
        <w:tc>
          <w:tcPr>
            <w:tcW w:w="3780" w:type="dxa"/>
            <w:tcBorders>
              <w:top w:val="single" w:sz="4" w:space="0" w:color="auto"/>
              <w:left w:val="nil"/>
              <w:bottom w:val="nil"/>
              <w:right w:val="nil"/>
            </w:tcBorders>
          </w:tcPr>
          <w:p w14:paraId="1A759ABF" w14:textId="77777777" w:rsidR="005C5A75" w:rsidRPr="00CD63CD" w:rsidRDefault="005C5A75" w:rsidP="00C05BD1">
            <w:pPr>
              <w:autoSpaceDE w:val="0"/>
              <w:autoSpaceDN w:val="0"/>
              <w:adjustRightInd w:val="0"/>
              <w:spacing w:after="0" w:line="240" w:lineRule="auto"/>
              <w:rPr>
                <w:ins w:id="8573" w:author="Arjan" w:date="2014-11-11T21:49:00Z"/>
                <w:rFonts w:ascii="Arial" w:eastAsia="Times New Roman" w:hAnsi="Arial" w:cs="Arial"/>
                <w:color w:val="000000"/>
                <w:sz w:val="20"/>
                <w:szCs w:val="20"/>
              </w:rPr>
            </w:pPr>
            <w:ins w:id="8574" w:author="Arjan" w:date="2014-11-11T21:49:00Z">
              <w:r w:rsidRPr="00CD63C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2CBE5B58" w14:textId="77777777" w:rsidR="005C5A75" w:rsidRPr="00CD63CD" w:rsidRDefault="005C5A75" w:rsidP="00C05BD1">
            <w:pPr>
              <w:autoSpaceDE w:val="0"/>
              <w:autoSpaceDN w:val="0"/>
              <w:adjustRightInd w:val="0"/>
              <w:spacing w:after="0" w:line="240" w:lineRule="auto"/>
              <w:rPr>
                <w:ins w:id="8575" w:author="Arjan" w:date="2014-11-11T21:49:00Z"/>
                <w:rFonts w:ascii="Arial" w:eastAsia="Times New Roman" w:hAnsi="Arial" w:cs="Arial"/>
                <w:color w:val="000000"/>
                <w:sz w:val="20"/>
                <w:szCs w:val="20"/>
              </w:rPr>
            </w:pPr>
            <w:ins w:id="8576" w:author="Arjan" w:date="2014-11-11T21:49:00Z">
              <w:r>
                <w:rPr>
                  <w:rFonts w:ascii="Arial" w:hAnsi="Arial" w:cs="Arial"/>
                  <w:sz w:val="20"/>
                  <w:szCs w:val="20"/>
                  <w:lang w:val="en-AU"/>
                </w:rPr>
                <w:t>Periodeduur</w:t>
              </w:r>
            </w:ins>
          </w:p>
        </w:tc>
      </w:tr>
      <w:tr w:rsidR="005C5A75" w:rsidRPr="00CD63CD" w14:paraId="3BFBD4D3" w14:textId="77777777" w:rsidTr="00C05BD1">
        <w:trPr>
          <w:trHeight w:val="232"/>
          <w:ins w:id="8577" w:author="Arjan" w:date="2014-11-11T21:49:00Z"/>
        </w:trPr>
        <w:tc>
          <w:tcPr>
            <w:tcW w:w="3780" w:type="dxa"/>
            <w:tcBorders>
              <w:top w:val="nil"/>
              <w:left w:val="nil"/>
              <w:bottom w:val="nil"/>
              <w:right w:val="nil"/>
            </w:tcBorders>
          </w:tcPr>
          <w:p w14:paraId="5C76DE97" w14:textId="77777777" w:rsidR="005C5A75" w:rsidRPr="00CD63CD" w:rsidRDefault="005C5A75" w:rsidP="00C05BD1">
            <w:pPr>
              <w:autoSpaceDE w:val="0"/>
              <w:autoSpaceDN w:val="0"/>
              <w:adjustRightInd w:val="0"/>
              <w:spacing w:after="0" w:line="240" w:lineRule="auto"/>
              <w:rPr>
                <w:ins w:id="8578"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574638BF" w14:textId="77777777" w:rsidR="005C5A75" w:rsidRPr="00CD63CD" w:rsidRDefault="005C5A75" w:rsidP="00C05BD1">
            <w:pPr>
              <w:autoSpaceDE w:val="0"/>
              <w:autoSpaceDN w:val="0"/>
              <w:adjustRightInd w:val="0"/>
              <w:spacing w:after="0" w:line="240" w:lineRule="auto"/>
              <w:rPr>
                <w:ins w:id="8579" w:author="Arjan" w:date="2014-11-11T21:49:00Z"/>
                <w:rFonts w:ascii="Arial" w:eastAsia="Times New Roman" w:hAnsi="Arial" w:cs="Arial"/>
                <w:color w:val="000000"/>
                <w:sz w:val="20"/>
                <w:szCs w:val="20"/>
              </w:rPr>
            </w:pPr>
          </w:p>
        </w:tc>
      </w:tr>
      <w:tr w:rsidR="005C5A75" w:rsidRPr="00CD63CD" w14:paraId="06AAAB78" w14:textId="77777777" w:rsidTr="00C05BD1">
        <w:trPr>
          <w:trHeight w:val="232"/>
          <w:ins w:id="8580" w:author="Arjan" w:date="2014-11-11T21:49:00Z"/>
        </w:trPr>
        <w:tc>
          <w:tcPr>
            <w:tcW w:w="3780" w:type="dxa"/>
            <w:tcBorders>
              <w:top w:val="nil"/>
              <w:left w:val="nil"/>
              <w:bottom w:val="nil"/>
              <w:right w:val="nil"/>
            </w:tcBorders>
          </w:tcPr>
          <w:p w14:paraId="47206989" w14:textId="77777777" w:rsidR="005C5A75" w:rsidRPr="00CD63CD" w:rsidRDefault="005C5A75" w:rsidP="00C05BD1">
            <w:pPr>
              <w:autoSpaceDE w:val="0"/>
              <w:autoSpaceDN w:val="0"/>
              <w:adjustRightInd w:val="0"/>
              <w:spacing w:after="0" w:line="240" w:lineRule="auto"/>
              <w:rPr>
                <w:ins w:id="8581" w:author="Arjan" w:date="2014-11-11T21:49:00Z"/>
                <w:rFonts w:ascii="Arial" w:eastAsia="Times New Roman" w:hAnsi="Arial" w:cs="Arial"/>
                <w:color w:val="000000"/>
                <w:sz w:val="20"/>
                <w:szCs w:val="20"/>
              </w:rPr>
            </w:pPr>
            <w:ins w:id="8582" w:author="Arjan" w:date="2014-11-11T21:49:00Z">
              <w:r w:rsidRPr="00CD63C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417D802A" w14:textId="77777777" w:rsidR="005C5A75" w:rsidRPr="00CD63CD" w:rsidRDefault="005C5A75" w:rsidP="00C05BD1">
            <w:pPr>
              <w:autoSpaceDE w:val="0"/>
              <w:autoSpaceDN w:val="0"/>
              <w:adjustRightInd w:val="0"/>
              <w:spacing w:after="0" w:line="240" w:lineRule="auto"/>
              <w:rPr>
                <w:ins w:id="8583" w:author="Arjan" w:date="2014-11-11T21:49:00Z"/>
                <w:rFonts w:ascii="Arial" w:eastAsia="Times New Roman" w:hAnsi="Arial" w:cs="Arial"/>
                <w:color w:val="000000"/>
                <w:sz w:val="20"/>
                <w:szCs w:val="20"/>
              </w:rPr>
            </w:pPr>
            <w:ins w:id="8584" w:author="Arjan" w:date="2014-11-11T21:49:00Z">
              <w:r>
                <w:rPr>
                  <w:rFonts w:ascii="Arial" w:eastAsia="Times New Roman" w:hAnsi="Arial" w:cs="Arial"/>
                  <w:color w:val="000000"/>
                  <w:sz w:val="20"/>
                  <w:szCs w:val="20"/>
                </w:rPr>
                <w:t>ZTC</w:t>
              </w:r>
            </w:ins>
          </w:p>
        </w:tc>
      </w:tr>
      <w:tr w:rsidR="005C5A75" w:rsidRPr="00CD63CD" w14:paraId="206F9E53" w14:textId="77777777" w:rsidTr="00C05BD1">
        <w:trPr>
          <w:trHeight w:val="232"/>
          <w:ins w:id="8585" w:author="Arjan" w:date="2014-11-11T21:49:00Z"/>
        </w:trPr>
        <w:tc>
          <w:tcPr>
            <w:tcW w:w="3780" w:type="dxa"/>
            <w:tcBorders>
              <w:top w:val="nil"/>
              <w:left w:val="nil"/>
              <w:bottom w:val="nil"/>
              <w:right w:val="nil"/>
            </w:tcBorders>
          </w:tcPr>
          <w:p w14:paraId="5C80D6C2" w14:textId="77777777" w:rsidR="005C5A75" w:rsidRPr="00CD63CD" w:rsidRDefault="005C5A75" w:rsidP="00C05BD1">
            <w:pPr>
              <w:autoSpaceDE w:val="0"/>
              <w:autoSpaceDN w:val="0"/>
              <w:adjustRightInd w:val="0"/>
              <w:spacing w:after="0" w:line="240" w:lineRule="auto"/>
              <w:rPr>
                <w:ins w:id="8586"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55BBCB35" w14:textId="77777777" w:rsidR="005C5A75" w:rsidRPr="00CD63CD" w:rsidRDefault="005C5A75" w:rsidP="00C05BD1">
            <w:pPr>
              <w:autoSpaceDE w:val="0"/>
              <w:autoSpaceDN w:val="0"/>
              <w:adjustRightInd w:val="0"/>
              <w:spacing w:after="0" w:line="240" w:lineRule="auto"/>
              <w:rPr>
                <w:ins w:id="8587" w:author="Arjan" w:date="2014-11-11T21:49:00Z"/>
                <w:rFonts w:ascii="Arial" w:eastAsia="Times New Roman" w:hAnsi="Arial" w:cs="Arial"/>
                <w:color w:val="000000"/>
                <w:sz w:val="20"/>
                <w:szCs w:val="20"/>
              </w:rPr>
            </w:pPr>
          </w:p>
        </w:tc>
      </w:tr>
      <w:tr w:rsidR="005C5A75" w:rsidRPr="00CD63CD" w14:paraId="088244E5" w14:textId="77777777" w:rsidTr="00C05BD1">
        <w:trPr>
          <w:trHeight w:val="232"/>
          <w:ins w:id="8588" w:author="Arjan" w:date="2014-11-11T21:49:00Z"/>
        </w:trPr>
        <w:tc>
          <w:tcPr>
            <w:tcW w:w="3780" w:type="dxa"/>
            <w:tcBorders>
              <w:top w:val="nil"/>
              <w:left w:val="nil"/>
              <w:bottom w:val="nil"/>
              <w:right w:val="nil"/>
            </w:tcBorders>
          </w:tcPr>
          <w:p w14:paraId="7519A978" w14:textId="77777777" w:rsidR="005C5A75" w:rsidRPr="00CD63CD" w:rsidRDefault="005C5A75" w:rsidP="00C05BD1">
            <w:pPr>
              <w:autoSpaceDE w:val="0"/>
              <w:autoSpaceDN w:val="0"/>
              <w:adjustRightInd w:val="0"/>
              <w:spacing w:after="0" w:line="240" w:lineRule="auto"/>
              <w:rPr>
                <w:ins w:id="8589" w:author="Arjan" w:date="2014-11-11T21:49:00Z"/>
                <w:rFonts w:ascii="Arial" w:eastAsia="Times New Roman" w:hAnsi="Arial" w:cs="Arial"/>
                <w:color w:val="000000"/>
                <w:sz w:val="20"/>
                <w:szCs w:val="20"/>
              </w:rPr>
            </w:pPr>
            <w:ins w:id="8590" w:author="Arjan" w:date="2014-11-11T21:49:00Z">
              <w:r w:rsidRPr="00CD63C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74876032" w14:textId="77777777" w:rsidR="005C5A75" w:rsidRPr="00CD63CD" w:rsidRDefault="005C5A75" w:rsidP="00C05BD1">
            <w:pPr>
              <w:autoSpaceDE w:val="0"/>
              <w:autoSpaceDN w:val="0"/>
              <w:adjustRightInd w:val="0"/>
              <w:spacing w:after="0" w:line="240" w:lineRule="auto"/>
              <w:rPr>
                <w:ins w:id="8591" w:author="Arjan" w:date="2014-11-11T21:49:00Z"/>
                <w:rFonts w:ascii="Arial" w:eastAsia="Times New Roman" w:hAnsi="Arial" w:cs="Arial"/>
                <w:color w:val="000000"/>
                <w:sz w:val="20"/>
                <w:szCs w:val="20"/>
              </w:rPr>
            </w:pPr>
          </w:p>
        </w:tc>
      </w:tr>
      <w:tr w:rsidR="005C5A75" w:rsidRPr="00CD63CD" w14:paraId="16D86864" w14:textId="77777777" w:rsidTr="00C05BD1">
        <w:trPr>
          <w:trHeight w:val="232"/>
          <w:ins w:id="8592" w:author="Arjan" w:date="2014-11-11T21:49:00Z"/>
        </w:trPr>
        <w:tc>
          <w:tcPr>
            <w:tcW w:w="3780" w:type="dxa"/>
            <w:tcBorders>
              <w:top w:val="nil"/>
              <w:left w:val="nil"/>
              <w:bottom w:val="nil"/>
              <w:right w:val="nil"/>
            </w:tcBorders>
          </w:tcPr>
          <w:p w14:paraId="0899B9DF" w14:textId="77777777" w:rsidR="005C5A75" w:rsidRPr="00CD63CD" w:rsidRDefault="005C5A75" w:rsidP="00C05BD1">
            <w:pPr>
              <w:autoSpaceDE w:val="0"/>
              <w:autoSpaceDN w:val="0"/>
              <w:adjustRightInd w:val="0"/>
              <w:spacing w:after="0" w:line="240" w:lineRule="auto"/>
              <w:rPr>
                <w:ins w:id="8593"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0C7C47BA" w14:textId="77777777" w:rsidR="005C5A75" w:rsidRPr="00CD63CD" w:rsidRDefault="005C5A75" w:rsidP="00C05BD1">
            <w:pPr>
              <w:autoSpaceDE w:val="0"/>
              <w:autoSpaceDN w:val="0"/>
              <w:adjustRightInd w:val="0"/>
              <w:spacing w:after="0" w:line="240" w:lineRule="auto"/>
              <w:rPr>
                <w:ins w:id="8594" w:author="Arjan" w:date="2014-11-11T21:49:00Z"/>
                <w:rFonts w:ascii="Arial" w:eastAsia="Times New Roman" w:hAnsi="Arial" w:cs="Arial"/>
                <w:color w:val="000000"/>
                <w:sz w:val="20"/>
                <w:szCs w:val="20"/>
              </w:rPr>
            </w:pPr>
          </w:p>
        </w:tc>
      </w:tr>
      <w:tr w:rsidR="005C5A75" w:rsidRPr="00CD63CD" w14:paraId="2CE7ADD1" w14:textId="77777777" w:rsidTr="00C05BD1">
        <w:trPr>
          <w:trHeight w:val="232"/>
          <w:ins w:id="8595" w:author="Arjan" w:date="2014-11-11T21:49:00Z"/>
        </w:trPr>
        <w:tc>
          <w:tcPr>
            <w:tcW w:w="3780" w:type="dxa"/>
            <w:tcBorders>
              <w:top w:val="nil"/>
              <w:left w:val="nil"/>
              <w:bottom w:val="nil"/>
              <w:right w:val="nil"/>
            </w:tcBorders>
          </w:tcPr>
          <w:p w14:paraId="07297230" w14:textId="77777777" w:rsidR="005C5A75" w:rsidRPr="00CD63CD" w:rsidRDefault="005C5A75" w:rsidP="00C05BD1">
            <w:pPr>
              <w:autoSpaceDE w:val="0"/>
              <w:autoSpaceDN w:val="0"/>
              <w:adjustRightInd w:val="0"/>
              <w:spacing w:after="0" w:line="240" w:lineRule="auto"/>
              <w:rPr>
                <w:ins w:id="8596" w:author="Arjan" w:date="2014-11-11T21:49:00Z"/>
                <w:rFonts w:ascii="Arial" w:eastAsia="Times New Roman" w:hAnsi="Arial" w:cs="Arial"/>
                <w:color w:val="000000"/>
                <w:sz w:val="20"/>
                <w:szCs w:val="20"/>
              </w:rPr>
            </w:pPr>
            <w:ins w:id="8597" w:author="Arjan" w:date="2014-11-11T21:49:00Z">
              <w:r w:rsidRPr="00CD63C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5C0E5535" w14:textId="77777777" w:rsidR="005C5A75" w:rsidRPr="00CD63CD" w:rsidRDefault="005C5A75" w:rsidP="00C05BD1">
            <w:pPr>
              <w:autoSpaceDE w:val="0"/>
              <w:autoSpaceDN w:val="0"/>
              <w:adjustRightInd w:val="0"/>
              <w:spacing w:after="0" w:line="240" w:lineRule="auto"/>
              <w:rPr>
                <w:ins w:id="8598" w:author="Arjan" w:date="2014-11-11T21:49:00Z"/>
                <w:rFonts w:ascii="Arial" w:eastAsia="Times New Roman" w:hAnsi="Arial" w:cs="Arial"/>
                <w:color w:val="000000"/>
                <w:sz w:val="20"/>
                <w:szCs w:val="20"/>
              </w:rPr>
            </w:pPr>
            <w:ins w:id="8599" w:author="Arjan" w:date="2014-11-11T21:49:00Z">
              <w:r>
                <w:rPr>
                  <w:rFonts w:ascii="Arial" w:hAnsi="Arial" w:cs="Arial"/>
                  <w:sz w:val="20"/>
                  <w:szCs w:val="20"/>
                  <w:lang w:val="en-AU"/>
                </w:rPr>
                <w:t>duur</w:t>
              </w:r>
            </w:ins>
          </w:p>
        </w:tc>
      </w:tr>
      <w:tr w:rsidR="005C5A75" w:rsidRPr="00CD63CD" w14:paraId="78C98CBB" w14:textId="77777777" w:rsidTr="00C05BD1">
        <w:trPr>
          <w:trHeight w:val="232"/>
          <w:ins w:id="8600" w:author="Arjan" w:date="2014-11-11T21:49:00Z"/>
        </w:trPr>
        <w:tc>
          <w:tcPr>
            <w:tcW w:w="3780" w:type="dxa"/>
            <w:tcBorders>
              <w:top w:val="nil"/>
              <w:left w:val="nil"/>
              <w:bottom w:val="nil"/>
              <w:right w:val="nil"/>
            </w:tcBorders>
          </w:tcPr>
          <w:p w14:paraId="4F04036A" w14:textId="77777777" w:rsidR="005C5A75" w:rsidRPr="00CD63CD" w:rsidRDefault="005C5A75" w:rsidP="00C05BD1">
            <w:pPr>
              <w:autoSpaceDE w:val="0"/>
              <w:autoSpaceDN w:val="0"/>
              <w:adjustRightInd w:val="0"/>
              <w:spacing w:after="0" w:line="240" w:lineRule="auto"/>
              <w:rPr>
                <w:ins w:id="8601"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6803E733" w14:textId="77777777" w:rsidR="005C5A75" w:rsidRPr="00CD63CD" w:rsidRDefault="005C5A75" w:rsidP="00C05BD1">
            <w:pPr>
              <w:autoSpaceDE w:val="0"/>
              <w:autoSpaceDN w:val="0"/>
              <w:adjustRightInd w:val="0"/>
              <w:spacing w:after="0" w:line="240" w:lineRule="auto"/>
              <w:rPr>
                <w:ins w:id="8602" w:author="Arjan" w:date="2014-11-11T21:49:00Z"/>
                <w:rFonts w:ascii="Arial" w:eastAsia="Times New Roman" w:hAnsi="Arial" w:cs="Arial"/>
                <w:color w:val="000000"/>
                <w:sz w:val="20"/>
                <w:szCs w:val="20"/>
              </w:rPr>
            </w:pPr>
          </w:p>
        </w:tc>
      </w:tr>
      <w:tr w:rsidR="005C5A75" w:rsidRPr="005C14BE" w14:paraId="61A159E2" w14:textId="77777777" w:rsidTr="00C05BD1">
        <w:trPr>
          <w:trHeight w:val="232"/>
          <w:ins w:id="8603" w:author="Arjan" w:date="2014-11-11T21:49:00Z"/>
        </w:trPr>
        <w:tc>
          <w:tcPr>
            <w:tcW w:w="3780" w:type="dxa"/>
            <w:tcBorders>
              <w:top w:val="nil"/>
              <w:left w:val="nil"/>
              <w:bottom w:val="nil"/>
              <w:right w:val="nil"/>
            </w:tcBorders>
          </w:tcPr>
          <w:p w14:paraId="6728CFC7" w14:textId="77777777" w:rsidR="005C5A75" w:rsidRPr="00CD63CD" w:rsidRDefault="005C5A75" w:rsidP="00C05BD1">
            <w:pPr>
              <w:autoSpaceDE w:val="0"/>
              <w:autoSpaceDN w:val="0"/>
              <w:adjustRightInd w:val="0"/>
              <w:spacing w:after="0" w:line="240" w:lineRule="auto"/>
              <w:rPr>
                <w:ins w:id="8604" w:author="Arjan" w:date="2014-11-11T21:49:00Z"/>
                <w:rFonts w:ascii="Arial" w:eastAsia="Times New Roman" w:hAnsi="Arial" w:cs="Arial"/>
                <w:color w:val="000000"/>
                <w:sz w:val="20"/>
                <w:szCs w:val="20"/>
              </w:rPr>
            </w:pPr>
            <w:ins w:id="8605" w:author="Arjan" w:date="2014-11-11T21:49:00Z">
              <w:r w:rsidRPr="00CD63C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23B7EA39" w14:textId="77777777" w:rsidR="005C5A75" w:rsidRPr="00DD0F4F" w:rsidRDefault="005C5A75" w:rsidP="005C5A75">
            <w:pPr>
              <w:autoSpaceDE w:val="0"/>
              <w:autoSpaceDN w:val="0"/>
              <w:adjustRightInd w:val="0"/>
              <w:spacing w:after="0" w:line="240" w:lineRule="auto"/>
              <w:rPr>
                <w:ins w:id="8606" w:author="Arjan" w:date="2014-11-11T21:49:00Z"/>
                <w:rFonts w:ascii="Arial" w:eastAsia="Times New Roman" w:hAnsi="Arial" w:cs="Arial"/>
                <w:color w:val="000000"/>
                <w:sz w:val="20"/>
                <w:szCs w:val="20"/>
                <w:lang w:val="nl-NL"/>
              </w:rPr>
            </w:pPr>
            <w:ins w:id="8607" w:author="Arjan" w:date="2014-11-11T21:49:00Z">
              <w:r>
                <w:rPr>
                  <w:rFonts w:ascii="Arial" w:eastAsia="Times New Roman" w:hAnsi="Arial" w:cs="Arial"/>
                  <w:color w:val="000000"/>
                  <w:sz w:val="20"/>
                  <w:szCs w:val="20"/>
                  <w:lang w:val="nl-NL"/>
                </w:rPr>
                <w:t xml:space="preserve">Het aantal tijdseenheden van de doorlooptijd </w:t>
              </w:r>
              <w:bookmarkStart w:id="8608" w:name="OLE_LINK1"/>
              <w:bookmarkStart w:id="8609" w:name="OLE_LINK2"/>
              <w:r>
                <w:rPr>
                  <w:rFonts w:ascii="Arial" w:eastAsia="Times New Roman" w:hAnsi="Arial" w:cs="Arial"/>
                  <w:color w:val="000000"/>
                  <w:sz w:val="20"/>
                  <w:szCs w:val="20"/>
                  <w:lang w:val="nl-NL"/>
                </w:rPr>
                <w:t>v</w:t>
              </w:r>
            </w:ins>
            <w:ins w:id="8610" w:author="Arjan" w:date="2014-11-11T21:50:00Z">
              <w:r>
                <w:rPr>
                  <w:rFonts w:ascii="Arial" w:eastAsia="Times New Roman" w:hAnsi="Arial" w:cs="Arial"/>
                  <w:color w:val="000000"/>
                  <w:sz w:val="20"/>
                  <w:szCs w:val="20"/>
                  <w:lang w:val="nl-NL"/>
                </w:rPr>
                <w:t>oor het bereiken van de status</w:t>
              </w:r>
            </w:ins>
            <w:bookmarkEnd w:id="8608"/>
            <w:bookmarkEnd w:id="8609"/>
            <w:ins w:id="8611" w:author="Arjan" w:date="2014-11-11T21:49:00Z">
              <w:r>
                <w:rPr>
                  <w:rFonts w:ascii="Arial" w:eastAsia="Times New Roman" w:hAnsi="Arial" w:cs="Arial"/>
                  <w:color w:val="000000"/>
                  <w:sz w:val="20"/>
                  <w:szCs w:val="20"/>
                  <w:lang w:val="nl-NL"/>
                </w:rPr>
                <w:t>.</w:t>
              </w:r>
            </w:ins>
          </w:p>
        </w:tc>
      </w:tr>
      <w:tr w:rsidR="005C5A75" w:rsidRPr="005C14BE" w14:paraId="3E74AA11" w14:textId="77777777" w:rsidTr="00C05BD1">
        <w:trPr>
          <w:trHeight w:val="232"/>
          <w:ins w:id="8612" w:author="Arjan" w:date="2014-11-11T21:49:00Z"/>
        </w:trPr>
        <w:tc>
          <w:tcPr>
            <w:tcW w:w="3780" w:type="dxa"/>
            <w:tcBorders>
              <w:top w:val="nil"/>
              <w:left w:val="nil"/>
              <w:bottom w:val="nil"/>
              <w:right w:val="nil"/>
            </w:tcBorders>
          </w:tcPr>
          <w:p w14:paraId="06021064" w14:textId="77777777" w:rsidR="005C5A75" w:rsidRPr="00DD0F4F" w:rsidRDefault="005C5A75" w:rsidP="00C05BD1">
            <w:pPr>
              <w:autoSpaceDE w:val="0"/>
              <w:autoSpaceDN w:val="0"/>
              <w:adjustRightInd w:val="0"/>
              <w:spacing w:after="0" w:line="240" w:lineRule="auto"/>
              <w:rPr>
                <w:ins w:id="8613" w:author="Arjan" w:date="2014-11-11T21:49: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83B8547" w14:textId="77777777" w:rsidR="005C5A75" w:rsidRPr="00DD0F4F" w:rsidRDefault="005C5A75" w:rsidP="00C05BD1">
            <w:pPr>
              <w:autoSpaceDE w:val="0"/>
              <w:autoSpaceDN w:val="0"/>
              <w:adjustRightInd w:val="0"/>
              <w:spacing w:after="0" w:line="240" w:lineRule="auto"/>
              <w:rPr>
                <w:ins w:id="8614" w:author="Arjan" w:date="2014-11-11T21:49:00Z"/>
                <w:rFonts w:ascii="Arial" w:eastAsia="Times New Roman" w:hAnsi="Arial" w:cs="Arial"/>
                <w:color w:val="000000"/>
                <w:sz w:val="20"/>
                <w:szCs w:val="20"/>
                <w:lang w:val="nl-NL"/>
              </w:rPr>
            </w:pPr>
          </w:p>
        </w:tc>
      </w:tr>
      <w:tr w:rsidR="005C5A75" w:rsidRPr="00CD63CD" w14:paraId="6DF0F1D0" w14:textId="77777777" w:rsidTr="00C05BD1">
        <w:trPr>
          <w:trHeight w:val="232"/>
          <w:ins w:id="8615" w:author="Arjan" w:date="2014-11-11T21:49:00Z"/>
        </w:trPr>
        <w:tc>
          <w:tcPr>
            <w:tcW w:w="3780" w:type="dxa"/>
            <w:tcBorders>
              <w:top w:val="nil"/>
              <w:left w:val="nil"/>
              <w:bottom w:val="nil"/>
              <w:right w:val="nil"/>
            </w:tcBorders>
          </w:tcPr>
          <w:p w14:paraId="1CAD2DA3" w14:textId="77777777" w:rsidR="005C5A75" w:rsidRPr="00CD63CD" w:rsidRDefault="005C5A75" w:rsidP="00C05BD1">
            <w:pPr>
              <w:autoSpaceDE w:val="0"/>
              <w:autoSpaceDN w:val="0"/>
              <w:adjustRightInd w:val="0"/>
              <w:spacing w:after="0" w:line="240" w:lineRule="auto"/>
              <w:rPr>
                <w:ins w:id="8616" w:author="Arjan" w:date="2014-11-11T21:49:00Z"/>
                <w:rFonts w:ascii="Arial" w:eastAsia="Times New Roman" w:hAnsi="Arial" w:cs="Arial"/>
                <w:color w:val="000000"/>
                <w:sz w:val="20"/>
                <w:szCs w:val="20"/>
              </w:rPr>
            </w:pPr>
            <w:ins w:id="8617" w:author="Arjan" w:date="2014-11-11T21:49:00Z">
              <w:r w:rsidRPr="00CD63C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3ABC896D" w14:textId="77777777" w:rsidR="005C5A75" w:rsidRPr="00CD63CD" w:rsidRDefault="005C5A75" w:rsidP="00C05BD1">
            <w:pPr>
              <w:autoSpaceDE w:val="0"/>
              <w:autoSpaceDN w:val="0"/>
              <w:adjustRightInd w:val="0"/>
              <w:spacing w:after="0" w:line="240" w:lineRule="auto"/>
              <w:rPr>
                <w:ins w:id="8618" w:author="Arjan" w:date="2014-11-11T21:49:00Z"/>
                <w:rFonts w:ascii="Arial" w:eastAsia="Times New Roman" w:hAnsi="Arial" w:cs="Arial"/>
                <w:color w:val="000000"/>
                <w:sz w:val="20"/>
                <w:szCs w:val="20"/>
              </w:rPr>
            </w:pPr>
            <w:ins w:id="8619" w:author="Arjan" w:date="2014-11-11T21:49:00Z">
              <w:r>
                <w:rPr>
                  <w:rFonts w:ascii="Arial" w:eastAsia="Times New Roman" w:hAnsi="Arial" w:cs="Arial"/>
                  <w:color w:val="000000"/>
                  <w:sz w:val="20"/>
                  <w:szCs w:val="20"/>
                </w:rPr>
                <w:t>ZTC</w:t>
              </w:r>
              <w:r w:rsidRPr="00717312">
                <w:rPr>
                  <w:rFonts w:ascii="Arial" w:eastAsia="Times New Roman" w:hAnsi="Arial" w:cs="Arial"/>
                  <w:color w:val="000000"/>
                  <w:sz w:val="20"/>
                  <w:szCs w:val="20"/>
                </w:rPr>
                <w:t xml:space="preserve"> </w:t>
              </w:r>
            </w:ins>
          </w:p>
        </w:tc>
      </w:tr>
      <w:tr w:rsidR="005C5A75" w:rsidRPr="00CD63CD" w14:paraId="7FBD6A8F" w14:textId="77777777" w:rsidTr="00C05BD1">
        <w:trPr>
          <w:trHeight w:val="232"/>
          <w:ins w:id="8620" w:author="Arjan" w:date="2014-11-11T21:49:00Z"/>
        </w:trPr>
        <w:tc>
          <w:tcPr>
            <w:tcW w:w="3780" w:type="dxa"/>
            <w:tcBorders>
              <w:top w:val="nil"/>
              <w:left w:val="nil"/>
              <w:bottom w:val="nil"/>
              <w:right w:val="nil"/>
            </w:tcBorders>
          </w:tcPr>
          <w:p w14:paraId="4F79A2E3" w14:textId="77777777" w:rsidR="005C5A75" w:rsidRPr="00CD63CD" w:rsidRDefault="005C5A75" w:rsidP="00C05BD1">
            <w:pPr>
              <w:autoSpaceDE w:val="0"/>
              <w:autoSpaceDN w:val="0"/>
              <w:adjustRightInd w:val="0"/>
              <w:spacing w:after="0" w:line="240" w:lineRule="auto"/>
              <w:rPr>
                <w:ins w:id="8621"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086AAEB7" w14:textId="77777777" w:rsidR="005C5A75" w:rsidRPr="00CD63CD" w:rsidRDefault="005C5A75" w:rsidP="00C05BD1">
            <w:pPr>
              <w:autoSpaceDE w:val="0"/>
              <w:autoSpaceDN w:val="0"/>
              <w:adjustRightInd w:val="0"/>
              <w:spacing w:after="0" w:line="240" w:lineRule="auto"/>
              <w:rPr>
                <w:ins w:id="8622" w:author="Arjan" w:date="2014-11-11T21:49:00Z"/>
                <w:rFonts w:ascii="Arial" w:eastAsia="Times New Roman" w:hAnsi="Arial" w:cs="Arial"/>
                <w:color w:val="000000"/>
                <w:sz w:val="20"/>
                <w:szCs w:val="20"/>
              </w:rPr>
            </w:pPr>
          </w:p>
        </w:tc>
      </w:tr>
      <w:tr w:rsidR="005C5A75" w:rsidRPr="00CD63CD" w14:paraId="1FF35905" w14:textId="77777777" w:rsidTr="00C05BD1">
        <w:trPr>
          <w:trHeight w:val="232"/>
          <w:ins w:id="8623" w:author="Arjan" w:date="2014-11-11T21:49:00Z"/>
        </w:trPr>
        <w:tc>
          <w:tcPr>
            <w:tcW w:w="3780" w:type="dxa"/>
            <w:tcBorders>
              <w:top w:val="nil"/>
              <w:left w:val="nil"/>
              <w:bottom w:val="nil"/>
              <w:right w:val="nil"/>
            </w:tcBorders>
          </w:tcPr>
          <w:p w14:paraId="20ADE61D" w14:textId="77777777" w:rsidR="005C5A75" w:rsidRPr="00CD63CD" w:rsidRDefault="005C5A75" w:rsidP="00C05BD1">
            <w:pPr>
              <w:autoSpaceDE w:val="0"/>
              <w:autoSpaceDN w:val="0"/>
              <w:adjustRightInd w:val="0"/>
              <w:spacing w:after="0" w:line="240" w:lineRule="auto"/>
              <w:rPr>
                <w:ins w:id="8624" w:author="Arjan" w:date="2014-11-11T21:49:00Z"/>
                <w:rFonts w:ascii="Arial" w:eastAsia="Times New Roman" w:hAnsi="Arial" w:cs="Arial"/>
                <w:color w:val="000000"/>
                <w:sz w:val="20"/>
                <w:szCs w:val="20"/>
              </w:rPr>
            </w:pPr>
            <w:ins w:id="8625" w:author="Arjan" w:date="2014-11-11T21:49:00Z">
              <w:r w:rsidRPr="00CD63C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4A61AB3E" w14:textId="77777777" w:rsidR="005C5A75" w:rsidRPr="00CD63CD" w:rsidRDefault="005C5A75" w:rsidP="00C05BD1">
            <w:pPr>
              <w:autoSpaceDE w:val="0"/>
              <w:autoSpaceDN w:val="0"/>
              <w:adjustRightInd w:val="0"/>
              <w:spacing w:after="0" w:line="240" w:lineRule="auto"/>
              <w:rPr>
                <w:ins w:id="8626" w:author="Arjan" w:date="2014-11-11T21:49:00Z"/>
                <w:rFonts w:ascii="Arial" w:eastAsia="Times New Roman" w:hAnsi="Arial" w:cs="Arial"/>
                <w:color w:val="000000"/>
                <w:sz w:val="20"/>
                <w:szCs w:val="20"/>
              </w:rPr>
            </w:pPr>
            <w:ins w:id="8627" w:author="Arjan" w:date="2014-11-11T21:49:00Z">
              <w:r w:rsidRPr="00717312">
                <w:rPr>
                  <w:rFonts w:ascii="Arial" w:eastAsia="Times New Roman" w:hAnsi="Arial" w:cs="Arial"/>
                  <w:color w:val="000000"/>
                  <w:sz w:val="20"/>
                  <w:szCs w:val="20"/>
                </w:rPr>
                <w:t>1-</w:t>
              </w:r>
              <w:r>
                <w:rPr>
                  <w:rFonts w:ascii="Arial" w:eastAsia="Times New Roman" w:hAnsi="Arial" w:cs="Arial"/>
                  <w:color w:val="000000"/>
                  <w:sz w:val="20"/>
                  <w:szCs w:val="20"/>
                </w:rPr>
                <w:t>11</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ins>
          </w:p>
        </w:tc>
      </w:tr>
      <w:tr w:rsidR="005C5A75" w:rsidRPr="00CD63CD" w14:paraId="1D5BBF05" w14:textId="77777777" w:rsidTr="00C05BD1">
        <w:trPr>
          <w:trHeight w:val="232"/>
          <w:ins w:id="8628" w:author="Arjan" w:date="2014-11-11T21:49:00Z"/>
        </w:trPr>
        <w:tc>
          <w:tcPr>
            <w:tcW w:w="3780" w:type="dxa"/>
            <w:tcBorders>
              <w:top w:val="nil"/>
              <w:left w:val="nil"/>
              <w:bottom w:val="nil"/>
              <w:right w:val="nil"/>
            </w:tcBorders>
          </w:tcPr>
          <w:p w14:paraId="55AAD315" w14:textId="77777777" w:rsidR="005C5A75" w:rsidRPr="00CD63CD" w:rsidRDefault="005C5A75" w:rsidP="00C05BD1">
            <w:pPr>
              <w:autoSpaceDE w:val="0"/>
              <w:autoSpaceDN w:val="0"/>
              <w:adjustRightInd w:val="0"/>
              <w:spacing w:after="0" w:line="240" w:lineRule="auto"/>
              <w:rPr>
                <w:ins w:id="8629"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1570A44C" w14:textId="77777777" w:rsidR="005C5A75" w:rsidRPr="00CD63CD" w:rsidRDefault="005C5A75" w:rsidP="00C05BD1">
            <w:pPr>
              <w:autoSpaceDE w:val="0"/>
              <w:autoSpaceDN w:val="0"/>
              <w:adjustRightInd w:val="0"/>
              <w:spacing w:after="0" w:line="240" w:lineRule="auto"/>
              <w:rPr>
                <w:ins w:id="8630" w:author="Arjan" w:date="2014-11-11T21:49:00Z"/>
                <w:rFonts w:ascii="Arial" w:eastAsia="Times New Roman" w:hAnsi="Arial" w:cs="Arial"/>
                <w:color w:val="000000"/>
                <w:sz w:val="20"/>
                <w:szCs w:val="20"/>
              </w:rPr>
            </w:pPr>
          </w:p>
        </w:tc>
      </w:tr>
      <w:tr w:rsidR="005C5A75" w:rsidRPr="005E066D" w14:paraId="7F0E18F6" w14:textId="77777777" w:rsidTr="00C05BD1">
        <w:trPr>
          <w:trHeight w:val="232"/>
          <w:ins w:id="8631" w:author="Arjan" w:date="2014-11-11T21:49:00Z"/>
        </w:trPr>
        <w:tc>
          <w:tcPr>
            <w:tcW w:w="3780" w:type="dxa"/>
            <w:tcBorders>
              <w:top w:val="nil"/>
              <w:left w:val="nil"/>
              <w:bottom w:val="nil"/>
              <w:right w:val="nil"/>
            </w:tcBorders>
          </w:tcPr>
          <w:p w14:paraId="63BBDA43" w14:textId="77777777" w:rsidR="005C5A75" w:rsidRPr="00CD63CD" w:rsidRDefault="005C5A75" w:rsidP="00C05BD1">
            <w:pPr>
              <w:autoSpaceDE w:val="0"/>
              <w:autoSpaceDN w:val="0"/>
              <w:adjustRightInd w:val="0"/>
              <w:spacing w:after="0" w:line="240" w:lineRule="auto"/>
              <w:rPr>
                <w:ins w:id="8632" w:author="Arjan" w:date="2014-11-11T21:49:00Z"/>
                <w:rFonts w:ascii="Arial" w:eastAsia="Times New Roman" w:hAnsi="Arial" w:cs="Arial"/>
                <w:color w:val="000000"/>
                <w:sz w:val="20"/>
                <w:szCs w:val="20"/>
              </w:rPr>
            </w:pPr>
            <w:ins w:id="8633" w:author="Arjan" w:date="2014-11-11T21:49:00Z">
              <w:r w:rsidRPr="00CD63C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38B12610" w14:textId="77777777" w:rsidR="005C5A75" w:rsidRPr="00DD0F4F" w:rsidRDefault="00BC2154" w:rsidP="00BC2154">
            <w:pPr>
              <w:autoSpaceDE w:val="0"/>
              <w:autoSpaceDN w:val="0"/>
              <w:adjustRightInd w:val="0"/>
              <w:spacing w:after="0" w:line="240" w:lineRule="auto"/>
              <w:rPr>
                <w:ins w:id="8634" w:author="Arjan" w:date="2014-11-11T21:49:00Z"/>
                <w:rFonts w:ascii="Arial" w:eastAsia="Times New Roman" w:hAnsi="Arial" w:cs="Arial"/>
                <w:color w:val="000000"/>
                <w:sz w:val="20"/>
                <w:szCs w:val="20"/>
                <w:lang w:val="nl-NL"/>
              </w:rPr>
            </w:pPr>
            <w:ins w:id="8635" w:author="Arjan" w:date="2014-12-01T13:09:00Z">
              <w:r>
                <w:rPr>
                  <w:rFonts w:ascii="Arial" w:eastAsia="Times New Roman" w:hAnsi="Arial" w:cs="Arial"/>
                  <w:color w:val="000000"/>
                  <w:sz w:val="20"/>
                  <w:szCs w:val="20"/>
                  <w:lang w:val="nl-NL"/>
                </w:rPr>
                <w:t xml:space="preserve">Afhankelijk van de waarde van ‘Periode-eenheid’ betreft dit het aantal </w:t>
              </w:r>
              <w:r w:rsidRPr="00BC2154">
                <w:rPr>
                  <w:rFonts w:ascii="Arial" w:eastAsia="Times New Roman" w:hAnsi="Arial" w:cs="Arial"/>
                  <w:color w:val="000000"/>
                  <w:sz w:val="20"/>
                  <w:szCs w:val="20"/>
                  <w:lang w:val="nl-NL"/>
                </w:rPr>
                <w:t>werkdag</w:t>
              </w:r>
            </w:ins>
            <w:ins w:id="8636" w:author="Arjan" w:date="2014-12-01T13:10:00Z">
              <w:r>
                <w:rPr>
                  <w:rFonts w:ascii="Arial" w:eastAsia="Times New Roman" w:hAnsi="Arial" w:cs="Arial"/>
                  <w:color w:val="000000"/>
                  <w:sz w:val="20"/>
                  <w:szCs w:val="20"/>
                  <w:lang w:val="nl-NL"/>
                </w:rPr>
                <w:t xml:space="preserve">en, </w:t>
              </w:r>
            </w:ins>
            <w:ins w:id="8637" w:author="Arjan" w:date="2014-12-01T13:09:00Z">
              <w:r w:rsidRPr="00BC2154">
                <w:rPr>
                  <w:rFonts w:ascii="Arial" w:eastAsia="Times New Roman" w:hAnsi="Arial" w:cs="Arial"/>
                  <w:color w:val="000000"/>
                  <w:sz w:val="20"/>
                  <w:szCs w:val="20"/>
                  <w:lang w:val="nl-NL"/>
                </w:rPr>
                <w:t>kalenderdag</w:t>
              </w:r>
            </w:ins>
            <w:ins w:id="8638" w:author="Arjan" w:date="2014-12-01T13:10:00Z">
              <w:r>
                <w:rPr>
                  <w:rFonts w:ascii="Arial" w:eastAsia="Times New Roman" w:hAnsi="Arial" w:cs="Arial"/>
                  <w:color w:val="000000"/>
                  <w:sz w:val="20"/>
                  <w:szCs w:val="20"/>
                  <w:lang w:val="nl-NL"/>
                </w:rPr>
                <w:t xml:space="preserve">en , weken, </w:t>
              </w:r>
            </w:ins>
            <w:ins w:id="8639" w:author="Arjan" w:date="2014-12-01T13:09:00Z">
              <w:r w:rsidRPr="00BC2154">
                <w:rPr>
                  <w:rFonts w:ascii="Arial" w:eastAsia="Times New Roman" w:hAnsi="Arial" w:cs="Arial"/>
                  <w:color w:val="000000"/>
                  <w:sz w:val="20"/>
                  <w:szCs w:val="20"/>
                  <w:lang w:val="nl-NL"/>
                </w:rPr>
                <w:t>maand</w:t>
              </w:r>
            </w:ins>
            <w:ins w:id="8640" w:author="Arjan" w:date="2014-12-01T13:10:00Z">
              <w:r>
                <w:rPr>
                  <w:rFonts w:ascii="Arial" w:eastAsia="Times New Roman" w:hAnsi="Arial" w:cs="Arial"/>
                  <w:color w:val="000000"/>
                  <w:sz w:val="20"/>
                  <w:szCs w:val="20"/>
                  <w:lang w:val="nl-NL"/>
                </w:rPr>
                <w:t xml:space="preserve">en of </w:t>
              </w:r>
            </w:ins>
            <w:ins w:id="8641" w:author="Arjan" w:date="2014-12-01T13:09:00Z">
              <w:r w:rsidRPr="00BC2154">
                <w:rPr>
                  <w:rFonts w:ascii="Arial" w:eastAsia="Times New Roman" w:hAnsi="Arial" w:cs="Arial"/>
                  <w:color w:val="000000"/>
                  <w:sz w:val="20"/>
                  <w:szCs w:val="20"/>
                  <w:lang w:val="nl-NL"/>
                </w:rPr>
                <w:t>jar</w:t>
              </w:r>
            </w:ins>
            <w:ins w:id="8642" w:author="Arjan" w:date="2014-12-01T13:10:00Z">
              <w:r>
                <w:rPr>
                  <w:rFonts w:ascii="Arial" w:eastAsia="Times New Roman" w:hAnsi="Arial" w:cs="Arial"/>
                  <w:color w:val="000000"/>
                  <w:sz w:val="20"/>
                  <w:szCs w:val="20"/>
                  <w:lang w:val="nl-NL"/>
                </w:rPr>
                <w:t>en</w:t>
              </w:r>
            </w:ins>
            <w:ins w:id="8643" w:author="Arjan" w:date="2014-12-01T13:09:00Z">
              <w:r w:rsidRPr="00BC2154">
                <w:rPr>
                  <w:rFonts w:ascii="Arial" w:eastAsia="Times New Roman" w:hAnsi="Arial" w:cs="Arial"/>
                  <w:color w:val="000000"/>
                  <w:sz w:val="20"/>
                  <w:szCs w:val="20"/>
                  <w:lang w:val="nl-NL"/>
                </w:rPr>
                <w:t xml:space="preserve"> </w:t>
              </w:r>
            </w:ins>
            <w:ins w:id="8644" w:author="Arjan" w:date="2014-12-01T13:10:00Z">
              <w:r>
                <w:rPr>
                  <w:rFonts w:ascii="Arial" w:eastAsia="Times New Roman" w:hAnsi="Arial" w:cs="Arial"/>
                  <w:color w:val="000000"/>
                  <w:sz w:val="20"/>
                  <w:szCs w:val="20"/>
                  <w:lang w:val="nl-NL"/>
                </w:rPr>
                <w:t xml:space="preserve">van de termijn. </w:t>
              </w:r>
            </w:ins>
            <w:ins w:id="8645" w:author="Arjan" w:date="2014-12-01T13:11:00Z">
              <w:r>
                <w:rPr>
                  <w:rFonts w:ascii="Arial" w:eastAsia="Times New Roman" w:hAnsi="Arial" w:cs="Arial"/>
                  <w:color w:val="000000"/>
                  <w:sz w:val="20"/>
                  <w:szCs w:val="20"/>
                  <w:lang w:val="nl-NL"/>
                </w:rPr>
                <w:br/>
              </w:r>
            </w:ins>
            <w:ins w:id="8646" w:author="Arjan" w:date="2014-11-11T21:49:00Z">
              <w:r w:rsidR="005C5A75">
                <w:rPr>
                  <w:rFonts w:ascii="Arial" w:eastAsia="Times New Roman" w:hAnsi="Arial" w:cs="Arial"/>
                  <w:color w:val="000000"/>
                  <w:sz w:val="20"/>
                  <w:szCs w:val="20"/>
                  <w:lang w:val="nl-NL"/>
                </w:rPr>
                <w:t>Het betreft een subattribuutsoort van de groepattribuutsoort ‘</w:t>
              </w:r>
              <w:r w:rsidR="00DA5D93" w:rsidRPr="00BE10FF">
                <w:rPr>
                  <w:rFonts w:ascii="Arial" w:hAnsi="Arial" w:cs="Arial"/>
                  <w:szCs w:val="24"/>
                  <w:lang w:val="en-AU"/>
                </w:rPr>
                <w:fldChar w:fldCharType="begin" w:fldLock="1"/>
              </w:r>
              <w:r w:rsidR="005C5A75" w:rsidRPr="00BE10FF">
                <w:rPr>
                  <w:rFonts w:ascii="Arial" w:hAnsi="Arial" w:cs="Arial"/>
                  <w:szCs w:val="24"/>
                  <w:lang w:val="en-AU"/>
                </w:rPr>
                <w:instrText xml:space="preserve">MERGEFIELD </w:instrText>
              </w:r>
              <w:r w:rsidR="005C5A75" w:rsidRPr="00BE10FF">
                <w:rPr>
                  <w:rFonts w:ascii="Calibri" w:hAnsi="Calibri" w:cs="Arial"/>
                  <w:color w:val="0F0F0F"/>
                  <w:szCs w:val="24"/>
                </w:rPr>
                <w:instrText>Att.Name</w:instrText>
              </w:r>
              <w:r w:rsidR="00DA5D93" w:rsidRPr="00BE10FF">
                <w:rPr>
                  <w:rFonts w:ascii="Arial" w:hAnsi="Arial" w:cs="Arial"/>
                  <w:szCs w:val="24"/>
                  <w:lang w:val="en-AU"/>
                </w:rPr>
                <w:fldChar w:fldCharType="separate"/>
              </w:r>
              <w:r w:rsidR="005C5A75" w:rsidRPr="00BE10FF">
                <w:rPr>
                  <w:rFonts w:ascii="Calibri" w:hAnsi="Calibri" w:cs="Arial"/>
                  <w:color w:val="0F0F0F"/>
                  <w:szCs w:val="24"/>
                </w:rPr>
                <w:t xml:space="preserve">Doorlooptijd </w:t>
              </w:r>
            </w:ins>
            <w:ins w:id="8647" w:author="Arjan" w:date="2014-11-11T21:50:00Z">
              <w:r w:rsidR="005C5A75">
                <w:rPr>
                  <w:rFonts w:ascii="Calibri" w:hAnsi="Calibri" w:cs="Arial"/>
                  <w:color w:val="0F0F0F"/>
                  <w:szCs w:val="24"/>
                </w:rPr>
                <w:t>status</w:t>
              </w:r>
            </w:ins>
            <w:ins w:id="8648" w:author="Arjan" w:date="2014-11-11T21:49:00Z">
              <w:r w:rsidR="00DA5D93" w:rsidRPr="00BE10FF">
                <w:rPr>
                  <w:rFonts w:ascii="Arial" w:hAnsi="Arial" w:cs="Arial"/>
                  <w:szCs w:val="24"/>
                  <w:lang w:val="en-AU"/>
                </w:rPr>
                <w:fldChar w:fldCharType="end"/>
              </w:r>
              <w:r w:rsidR="005C5A75">
                <w:rPr>
                  <w:rFonts w:ascii="Arial" w:hAnsi="Arial" w:cs="Arial"/>
                  <w:szCs w:val="24"/>
                  <w:lang w:val="en-AU"/>
                </w:rPr>
                <w:t>’</w:t>
              </w:r>
            </w:ins>
          </w:p>
        </w:tc>
      </w:tr>
      <w:tr w:rsidR="005C5A75" w:rsidRPr="005E066D" w14:paraId="52C92659" w14:textId="77777777" w:rsidTr="00C05BD1">
        <w:trPr>
          <w:trHeight w:val="232"/>
          <w:ins w:id="8649" w:author="Arjan" w:date="2014-11-11T21:49:00Z"/>
        </w:trPr>
        <w:tc>
          <w:tcPr>
            <w:tcW w:w="3780" w:type="dxa"/>
            <w:tcBorders>
              <w:top w:val="nil"/>
              <w:left w:val="nil"/>
              <w:bottom w:val="nil"/>
              <w:right w:val="nil"/>
            </w:tcBorders>
          </w:tcPr>
          <w:p w14:paraId="5AE09DCF" w14:textId="77777777" w:rsidR="005C5A75" w:rsidRPr="00DD0F4F" w:rsidRDefault="005C5A75" w:rsidP="00C05BD1">
            <w:pPr>
              <w:autoSpaceDE w:val="0"/>
              <w:autoSpaceDN w:val="0"/>
              <w:adjustRightInd w:val="0"/>
              <w:spacing w:after="0" w:line="240" w:lineRule="auto"/>
              <w:rPr>
                <w:ins w:id="8650" w:author="Arjan" w:date="2014-11-11T21:49: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613058F" w14:textId="77777777" w:rsidR="005C5A75" w:rsidRPr="00DD0F4F" w:rsidRDefault="005C5A75" w:rsidP="00C05BD1">
            <w:pPr>
              <w:autoSpaceDE w:val="0"/>
              <w:autoSpaceDN w:val="0"/>
              <w:adjustRightInd w:val="0"/>
              <w:spacing w:after="0" w:line="240" w:lineRule="auto"/>
              <w:rPr>
                <w:ins w:id="8651" w:author="Arjan" w:date="2014-11-11T21:49:00Z"/>
                <w:rFonts w:ascii="Arial" w:eastAsia="Times New Roman" w:hAnsi="Arial" w:cs="Arial"/>
                <w:color w:val="000000"/>
                <w:sz w:val="20"/>
                <w:szCs w:val="20"/>
                <w:lang w:val="nl-NL"/>
              </w:rPr>
            </w:pPr>
          </w:p>
        </w:tc>
      </w:tr>
      <w:tr w:rsidR="005C5A75" w:rsidRPr="00CD63CD" w14:paraId="4AEB3C3F" w14:textId="77777777" w:rsidTr="00C05BD1">
        <w:trPr>
          <w:trHeight w:val="232"/>
          <w:ins w:id="8652" w:author="Arjan" w:date="2014-11-11T21:49:00Z"/>
        </w:trPr>
        <w:tc>
          <w:tcPr>
            <w:tcW w:w="3780" w:type="dxa"/>
            <w:tcBorders>
              <w:top w:val="nil"/>
              <w:left w:val="nil"/>
              <w:bottom w:val="nil"/>
              <w:right w:val="nil"/>
            </w:tcBorders>
          </w:tcPr>
          <w:p w14:paraId="09D117A6" w14:textId="77777777" w:rsidR="005C5A75" w:rsidRPr="00CD63CD" w:rsidRDefault="005C5A75" w:rsidP="00C05BD1">
            <w:pPr>
              <w:autoSpaceDE w:val="0"/>
              <w:autoSpaceDN w:val="0"/>
              <w:adjustRightInd w:val="0"/>
              <w:spacing w:after="0" w:line="240" w:lineRule="auto"/>
              <w:rPr>
                <w:ins w:id="8653" w:author="Arjan" w:date="2014-11-11T21:49:00Z"/>
                <w:rFonts w:ascii="Arial" w:eastAsia="Times New Roman" w:hAnsi="Arial" w:cs="Arial"/>
                <w:color w:val="000000"/>
                <w:sz w:val="20"/>
                <w:szCs w:val="20"/>
              </w:rPr>
            </w:pPr>
            <w:ins w:id="8654" w:author="Arjan" w:date="2014-11-11T21:49:00Z">
              <w:r w:rsidRPr="00CD63C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358503B0" w14:textId="77777777" w:rsidR="005C5A75" w:rsidRPr="00CD63CD" w:rsidRDefault="005C5A75" w:rsidP="00C05BD1">
            <w:pPr>
              <w:autoSpaceDE w:val="0"/>
              <w:autoSpaceDN w:val="0"/>
              <w:adjustRightInd w:val="0"/>
              <w:spacing w:after="0" w:line="240" w:lineRule="auto"/>
              <w:rPr>
                <w:ins w:id="8655" w:author="Arjan" w:date="2014-11-11T21:49:00Z"/>
                <w:rFonts w:ascii="Arial" w:eastAsia="Times New Roman" w:hAnsi="Arial" w:cs="Arial"/>
                <w:color w:val="000000"/>
                <w:sz w:val="20"/>
                <w:szCs w:val="20"/>
              </w:rPr>
            </w:pPr>
            <w:ins w:id="8656" w:author="Arjan" w:date="2014-11-11T21:49:00Z">
              <w:r>
                <w:rPr>
                  <w:rFonts w:ascii="Arial" w:hAnsi="Arial" w:cs="Arial"/>
                  <w:sz w:val="20"/>
                  <w:szCs w:val="20"/>
                  <w:lang w:val="en-AU"/>
                </w:rPr>
                <w:t>N3</w:t>
              </w:r>
            </w:ins>
          </w:p>
        </w:tc>
      </w:tr>
      <w:tr w:rsidR="005C5A75" w:rsidRPr="00CD63CD" w14:paraId="04386FEF" w14:textId="77777777" w:rsidTr="00C05BD1">
        <w:trPr>
          <w:trHeight w:val="232"/>
          <w:ins w:id="8657" w:author="Arjan" w:date="2014-11-11T21:49:00Z"/>
        </w:trPr>
        <w:tc>
          <w:tcPr>
            <w:tcW w:w="3780" w:type="dxa"/>
            <w:tcBorders>
              <w:top w:val="nil"/>
              <w:left w:val="nil"/>
              <w:bottom w:val="nil"/>
              <w:right w:val="nil"/>
            </w:tcBorders>
          </w:tcPr>
          <w:p w14:paraId="3D731767" w14:textId="77777777" w:rsidR="005C5A75" w:rsidRPr="00CD63CD" w:rsidRDefault="005C5A75" w:rsidP="00C05BD1">
            <w:pPr>
              <w:autoSpaceDE w:val="0"/>
              <w:autoSpaceDN w:val="0"/>
              <w:adjustRightInd w:val="0"/>
              <w:spacing w:after="0" w:line="240" w:lineRule="auto"/>
              <w:rPr>
                <w:ins w:id="8658"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03558E15" w14:textId="77777777" w:rsidR="005C5A75" w:rsidRPr="00CD63CD" w:rsidRDefault="005C5A75" w:rsidP="00C05BD1">
            <w:pPr>
              <w:autoSpaceDE w:val="0"/>
              <w:autoSpaceDN w:val="0"/>
              <w:adjustRightInd w:val="0"/>
              <w:spacing w:after="0" w:line="240" w:lineRule="auto"/>
              <w:rPr>
                <w:ins w:id="8659" w:author="Arjan" w:date="2014-11-11T21:49:00Z"/>
                <w:rFonts w:ascii="Arial" w:eastAsia="Times New Roman" w:hAnsi="Arial" w:cs="Arial"/>
                <w:color w:val="000000"/>
                <w:sz w:val="20"/>
                <w:szCs w:val="20"/>
              </w:rPr>
            </w:pPr>
          </w:p>
        </w:tc>
      </w:tr>
      <w:tr w:rsidR="005C5A75" w:rsidRPr="005E066D" w14:paraId="7D9CF15B" w14:textId="77777777" w:rsidTr="00C05BD1">
        <w:trPr>
          <w:trHeight w:val="232"/>
          <w:ins w:id="8660" w:author="Arjan" w:date="2014-11-11T21:49:00Z"/>
        </w:trPr>
        <w:tc>
          <w:tcPr>
            <w:tcW w:w="3780" w:type="dxa"/>
            <w:tcBorders>
              <w:top w:val="nil"/>
              <w:left w:val="nil"/>
              <w:bottom w:val="nil"/>
              <w:right w:val="nil"/>
            </w:tcBorders>
          </w:tcPr>
          <w:p w14:paraId="042ACF10" w14:textId="77777777" w:rsidR="005C5A75" w:rsidRPr="00CD63CD" w:rsidRDefault="005C5A75" w:rsidP="00C05BD1">
            <w:pPr>
              <w:autoSpaceDE w:val="0"/>
              <w:autoSpaceDN w:val="0"/>
              <w:adjustRightInd w:val="0"/>
              <w:spacing w:after="0" w:line="240" w:lineRule="auto"/>
              <w:rPr>
                <w:ins w:id="8661" w:author="Arjan" w:date="2014-11-11T21:49:00Z"/>
                <w:rFonts w:ascii="Arial" w:eastAsia="Times New Roman" w:hAnsi="Arial" w:cs="Arial"/>
                <w:color w:val="000000"/>
                <w:sz w:val="20"/>
                <w:szCs w:val="20"/>
              </w:rPr>
            </w:pPr>
            <w:ins w:id="8662" w:author="Arjan" w:date="2014-11-11T21:49:00Z">
              <w:r w:rsidRPr="00CD63C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795644DE" w14:textId="77777777" w:rsidR="005C5A75" w:rsidRPr="00DD0F4F" w:rsidRDefault="005C5A75" w:rsidP="00C05BD1">
            <w:pPr>
              <w:autoSpaceDE w:val="0"/>
              <w:autoSpaceDN w:val="0"/>
              <w:adjustRightInd w:val="0"/>
              <w:spacing w:after="0" w:line="240" w:lineRule="auto"/>
              <w:rPr>
                <w:ins w:id="8663" w:author="Arjan" w:date="2014-11-11T21:49:00Z"/>
                <w:rFonts w:ascii="Arial" w:eastAsia="Times New Roman" w:hAnsi="Arial" w:cs="Arial"/>
                <w:color w:val="000000"/>
                <w:sz w:val="20"/>
                <w:szCs w:val="20"/>
                <w:lang w:val="nl-NL"/>
              </w:rPr>
            </w:pPr>
            <w:ins w:id="8664" w:author="Arjan" w:date="2014-11-11T21:49:00Z">
              <w:r>
                <w:rPr>
                  <w:rFonts w:ascii="Arial" w:eastAsia="Times New Roman" w:hAnsi="Arial" w:cs="Arial"/>
                  <w:color w:val="000000"/>
                  <w:sz w:val="20"/>
                  <w:szCs w:val="20"/>
                  <w:lang w:val="nl-NL"/>
                </w:rPr>
                <w:t>1 - 999</w:t>
              </w:r>
            </w:ins>
          </w:p>
        </w:tc>
      </w:tr>
      <w:tr w:rsidR="005C5A75" w:rsidRPr="005E066D" w14:paraId="64D05D57" w14:textId="77777777" w:rsidTr="00C05BD1">
        <w:trPr>
          <w:trHeight w:val="232"/>
          <w:ins w:id="8665" w:author="Arjan" w:date="2014-11-11T21:49:00Z"/>
        </w:trPr>
        <w:tc>
          <w:tcPr>
            <w:tcW w:w="3780" w:type="dxa"/>
            <w:tcBorders>
              <w:top w:val="nil"/>
              <w:left w:val="nil"/>
              <w:bottom w:val="nil"/>
              <w:right w:val="nil"/>
            </w:tcBorders>
          </w:tcPr>
          <w:p w14:paraId="08E421E1" w14:textId="77777777" w:rsidR="005C5A75" w:rsidRPr="00DD0F4F" w:rsidRDefault="005C5A75" w:rsidP="00C05BD1">
            <w:pPr>
              <w:autoSpaceDE w:val="0"/>
              <w:autoSpaceDN w:val="0"/>
              <w:adjustRightInd w:val="0"/>
              <w:spacing w:after="0" w:line="240" w:lineRule="auto"/>
              <w:rPr>
                <w:ins w:id="8666" w:author="Arjan" w:date="2014-11-11T21:49: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32F464EB" w14:textId="77777777" w:rsidR="005C5A75" w:rsidRPr="00DD0F4F" w:rsidRDefault="005C5A75" w:rsidP="00C05BD1">
            <w:pPr>
              <w:autoSpaceDE w:val="0"/>
              <w:autoSpaceDN w:val="0"/>
              <w:adjustRightInd w:val="0"/>
              <w:spacing w:after="0" w:line="240" w:lineRule="auto"/>
              <w:rPr>
                <w:ins w:id="8667" w:author="Arjan" w:date="2014-11-11T21:49:00Z"/>
                <w:rFonts w:ascii="Arial" w:eastAsia="Times New Roman" w:hAnsi="Arial" w:cs="Arial"/>
                <w:color w:val="000000"/>
                <w:sz w:val="20"/>
                <w:szCs w:val="20"/>
                <w:lang w:val="nl-NL"/>
              </w:rPr>
            </w:pPr>
          </w:p>
        </w:tc>
      </w:tr>
      <w:tr w:rsidR="005C5A75" w:rsidRPr="00CD63CD" w14:paraId="3686805E" w14:textId="77777777" w:rsidTr="00C05BD1">
        <w:trPr>
          <w:trHeight w:val="232"/>
          <w:ins w:id="8668" w:author="Arjan" w:date="2014-11-11T21:49:00Z"/>
        </w:trPr>
        <w:tc>
          <w:tcPr>
            <w:tcW w:w="3780" w:type="dxa"/>
            <w:tcBorders>
              <w:top w:val="nil"/>
              <w:left w:val="nil"/>
              <w:bottom w:val="nil"/>
              <w:right w:val="nil"/>
            </w:tcBorders>
          </w:tcPr>
          <w:p w14:paraId="2899C7DF" w14:textId="77777777" w:rsidR="005C5A75" w:rsidRPr="00CD63CD" w:rsidRDefault="005C5A75" w:rsidP="00C05BD1">
            <w:pPr>
              <w:autoSpaceDE w:val="0"/>
              <w:autoSpaceDN w:val="0"/>
              <w:adjustRightInd w:val="0"/>
              <w:spacing w:after="0" w:line="240" w:lineRule="auto"/>
              <w:rPr>
                <w:ins w:id="8669" w:author="Arjan" w:date="2014-11-11T21:49:00Z"/>
                <w:rFonts w:ascii="Arial" w:eastAsia="Times New Roman" w:hAnsi="Arial" w:cs="Arial"/>
                <w:color w:val="000000"/>
                <w:sz w:val="20"/>
                <w:szCs w:val="20"/>
              </w:rPr>
            </w:pPr>
            <w:ins w:id="8670" w:author="Arjan" w:date="2014-11-11T21:49:00Z">
              <w:r w:rsidRPr="00CD63C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2E9573C1" w14:textId="77777777" w:rsidR="005C5A75" w:rsidRPr="00CD63CD" w:rsidRDefault="005C5A75" w:rsidP="00C05BD1">
            <w:pPr>
              <w:autoSpaceDE w:val="0"/>
              <w:autoSpaceDN w:val="0"/>
              <w:adjustRightInd w:val="0"/>
              <w:spacing w:after="0" w:line="240" w:lineRule="auto"/>
              <w:rPr>
                <w:ins w:id="8671" w:author="Arjan" w:date="2014-11-11T21:49:00Z"/>
                <w:rFonts w:ascii="Arial" w:eastAsia="Times New Roman" w:hAnsi="Arial" w:cs="Arial"/>
                <w:color w:val="000000"/>
                <w:sz w:val="20"/>
                <w:szCs w:val="20"/>
              </w:rPr>
            </w:pPr>
            <w:ins w:id="8672" w:author="Arjan" w:date="2014-11-11T21:49:00Z">
              <w:r>
                <w:rPr>
                  <w:rFonts w:ascii="Arial" w:eastAsia="Times New Roman" w:hAnsi="Arial" w:cs="Arial"/>
                  <w:color w:val="000000"/>
                  <w:sz w:val="20"/>
                  <w:szCs w:val="20"/>
                </w:rPr>
                <w:t>Zie groep</w:t>
              </w:r>
            </w:ins>
          </w:p>
        </w:tc>
      </w:tr>
      <w:tr w:rsidR="005C5A75" w:rsidRPr="00CD63CD" w14:paraId="77F3FA4C" w14:textId="77777777" w:rsidTr="00C05BD1">
        <w:trPr>
          <w:trHeight w:val="232"/>
          <w:ins w:id="8673" w:author="Arjan" w:date="2014-11-11T21:49:00Z"/>
        </w:trPr>
        <w:tc>
          <w:tcPr>
            <w:tcW w:w="3780" w:type="dxa"/>
            <w:tcBorders>
              <w:top w:val="nil"/>
              <w:left w:val="nil"/>
              <w:bottom w:val="nil"/>
              <w:right w:val="nil"/>
            </w:tcBorders>
          </w:tcPr>
          <w:p w14:paraId="60F7540A" w14:textId="77777777" w:rsidR="005C5A75" w:rsidRPr="00CD63CD" w:rsidRDefault="005C5A75" w:rsidP="00C05BD1">
            <w:pPr>
              <w:autoSpaceDE w:val="0"/>
              <w:autoSpaceDN w:val="0"/>
              <w:adjustRightInd w:val="0"/>
              <w:spacing w:after="0" w:line="240" w:lineRule="auto"/>
              <w:rPr>
                <w:ins w:id="8674"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0B5FDED3" w14:textId="77777777" w:rsidR="005C5A75" w:rsidRPr="00CD63CD" w:rsidRDefault="005C5A75" w:rsidP="00C05BD1">
            <w:pPr>
              <w:autoSpaceDE w:val="0"/>
              <w:autoSpaceDN w:val="0"/>
              <w:adjustRightInd w:val="0"/>
              <w:spacing w:after="0" w:line="240" w:lineRule="auto"/>
              <w:rPr>
                <w:ins w:id="8675" w:author="Arjan" w:date="2014-11-11T21:49:00Z"/>
                <w:rFonts w:ascii="Arial" w:eastAsia="Times New Roman" w:hAnsi="Arial" w:cs="Arial"/>
                <w:color w:val="000000"/>
                <w:sz w:val="20"/>
                <w:szCs w:val="20"/>
              </w:rPr>
            </w:pPr>
          </w:p>
        </w:tc>
      </w:tr>
      <w:tr w:rsidR="005C5A75" w:rsidRPr="00CD63CD" w14:paraId="36A5D1FF" w14:textId="77777777" w:rsidTr="00C05BD1">
        <w:trPr>
          <w:trHeight w:val="232"/>
          <w:ins w:id="8676" w:author="Arjan" w:date="2014-11-11T21:49:00Z"/>
        </w:trPr>
        <w:tc>
          <w:tcPr>
            <w:tcW w:w="3780" w:type="dxa"/>
            <w:tcBorders>
              <w:top w:val="nil"/>
              <w:left w:val="nil"/>
              <w:bottom w:val="nil"/>
              <w:right w:val="nil"/>
            </w:tcBorders>
          </w:tcPr>
          <w:p w14:paraId="65D637E8" w14:textId="77777777" w:rsidR="005C5A75" w:rsidRPr="00CD63CD" w:rsidRDefault="005C5A75" w:rsidP="00C05BD1">
            <w:pPr>
              <w:autoSpaceDE w:val="0"/>
              <w:autoSpaceDN w:val="0"/>
              <w:adjustRightInd w:val="0"/>
              <w:spacing w:after="0" w:line="240" w:lineRule="auto"/>
              <w:rPr>
                <w:ins w:id="8677" w:author="Arjan" w:date="2014-11-11T21:49:00Z"/>
                <w:rFonts w:ascii="Arial" w:eastAsia="Times New Roman" w:hAnsi="Arial" w:cs="Arial"/>
                <w:color w:val="000000"/>
                <w:sz w:val="20"/>
                <w:szCs w:val="20"/>
              </w:rPr>
            </w:pPr>
            <w:ins w:id="8678" w:author="Arjan" w:date="2014-11-11T21:49:00Z">
              <w:r w:rsidRPr="00CD63C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662BBAB0" w14:textId="77777777" w:rsidR="005C5A75" w:rsidRPr="00CD63CD" w:rsidRDefault="005C5A75" w:rsidP="00C05BD1">
            <w:pPr>
              <w:autoSpaceDE w:val="0"/>
              <w:autoSpaceDN w:val="0"/>
              <w:adjustRightInd w:val="0"/>
              <w:spacing w:after="0" w:line="240" w:lineRule="auto"/>
              <w:rPr>
                <w:ins w:id="8679" w:author="Arjan" w:date="2014-11-11T21:49:00Z"/>
                <w:rFonts w:ascii="Arial" w:eastAsia="Times New Roman" w:hAnsi="Arial" w:cs="Arial"/>
                <w:color w:val="000000"/>
                <w:sz w:val="20"/>
                <w:szCs w:val="20"/>
              </w:rPr>
            </w:pPr>
            <w:ins w:id="8680" w:author="Arjan" w:date="2014-11-11T21:49:00Z">
              <w:r>
                <w:rPr>
                  <w:rFonts w:ascii="Arial" w:eastAsia="Times New Roman" w:hAnsi="Arial" w:cs="Arial"/>
                  <w:color w:val="000000"/>
                  <w:sz w:val="20"/>
                  <w:szCs w:val="20"/>
                </w:rPr>
                <w:t>Zie groep</w:t>
              </w:r>
            </w:ins>
          </w:p>
        </w:tc>
      </w:tr>
      <w:tr w:rsidR="005C5A75" w:rsidRPr="00CD63CD" w14:paraId="4960AF51" w14:textId="77777777" w:rsidTr="00C05BD1">
        <w:trPr>
          <w:trHeight w:val="232"/>
          <w:ins w:id="8681" w:author="Arjan" w:date="2014-11-11T21:49:00Z"/>
        </w:trPr>
        <w:tc>
          <w:tcPr>
            <w:tcW w:w="3780" w:type="dxa"/>
            <w:tcBorders>
              <w:top w:val="nil"/>
              <w:left w:val="nil"/>
              <w:bottom w:val="nil"/>
              <w:right w:val="nil"/>
            </w:tcBorders>
          </w:tcPr>
          <w:p w14:paraId="1275F83C" w14:textId="77777777" w:rsidR="005C5A75" w:rsidRPr="00CD63CD" w:rsidRDefault="005C5A75" w:rsidP="00C05BD1">
            <w:pPr>
              <w:autoSpaceDE w:val="0"/>
              <w:autoSpaceDN w:val="0"/>
              <w:adjustRightInd w:val="0"/>
              <w:spacing w:after="0" w:line="240" w:lineRule="auto"/>
              <w:rPr>
                <w:ins w:id="8682"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52C0CC0B" w14:textId="77777777" w:rsidR="005C5A75" w:rsidRPr="00CD63CD" w:rsidRDefault="005C5A75" w:rsidP="00C05BD1">
            <w:pPr>
              <w:autoSpaceDE w:val="0"/>
              <w:autoSpaceDN w:val="0"/>
              <w:adjustRightInd w:val="0"/>
              <w:spacing w:after="0" w:line="240" w:lineRule="auto"/>
              <w:rPr>
                <w:ins w:id="8683" w:author="Arjan" w:date="2014-11-11T21:49:00Z"/>
                <w:rFonts w:ascii="Arial" w:eastAsia="Times New Roman" w:hAnsi="Arial" w:cs="Arial"/>
                <w:color w:val="000000"/>
                <w:sz w:val="20"/>
                <w:szCs w:val="20"/>
              </w:rPr>
            </w:pPr>
          </w:p>
        </w:tc>
      </w:tr>
      <w:tr w:rsidR="005C5A75" w:rsidRPr="00CD63CD" w14:paraId="11B2EB81" w14:textId="77777777" w:rsidTr="00C05BD1">
        <w:trPr>
          <w:trHeight w:val="232"/>
          <w:ins w:id="8684" w:author="Arjan" w:date="2014-11-11T21:49:00Z"/>
        </w:trPr>
        <w:tc>
          <w:tcPr>
            <w:tcW w:w="3780" w:type="dxa"/>
            <w:tcBorders>
              <w:top w:val="nil"/>
              <w:left w:val="nil"/>
              <w:bottom w:val="nil"/>
              <w:right w:val="nil"/>
            </w:tcBorders>
          </w:tcPr>
          <w:p w14:paraId="1D3290CB" w14:textId="77777777" w:rsidR="005C5A75" w:rsidRPr="00CD63CD" w:rsidRDefault="005C5A75" w:rsidP="00C05BD1">
            <w:pPr>
              <w:autoSpaceDE w:val="0"/>
              <w:autoSpaceDN w:val="0"/>
              <w:adjustRightInd w:val="0"/>
              <w:spacing w:after="0" w:line="240" w:lineRule="auto"/>
              <w:rPr>
                <w:ins w:id="8685" w:author="Arjan" w:date="2014-11-11T21:49:00Z"/>
                <w:rFonts w:ascii="Arial" w:eastAsia="Times New Roman" w:hAnsi="Arial" w:cs="Arial"/>
                <w:color w:val="000000"/>
                <w:sz w:val="20"/>
                <w:szCs w:val="20"/>
              </w:rPr>
            </w:pPr>
            <w:ins w:id="8686" w:author="Arjan" w:date="2014-11-11T21:49:00Z">
              <w:r w:rsidRPr="00CD63C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37E97178" w14:textId="77777777" w:rsidR="005C5A75" w:rsidRPr="00CD63CD" w:rsidRDefault="005C5A75" w:rsidP="00C05BD1">
            <w:pPr>
              <w:autoSpaceDE w:val="0"/>
              <w:autoSpaceDN w:val="0"/>
              <w:adjustRightInd w:val="0"/>
              <w:spacing w:after="0" w:line="240" w:lineRule="auto"/>
              <w:rPr>
                <w:ins w:id="8687" w:author="Arjan" w:date="2014-11-11T21:49:00Z"/>
                <w:rFonts w:ascii="Arial" w:eastAsia="Times New Roman" w:hAnsi="Arial" w:cs="Arial"/>
                <w:color w:val="000000"/>
                <w:sz w:val="20"/>
                <w:szCs w:val="20"/>
              </w:rPr>
            </w:pPr>
          </w:p>
        </w:tc>
      </w:tr>
      <w:tr w:rsidR="005C5A75" w:rsidRPr="00CD63CD" w14:paraId="5421484D" w14:textId="77777777" w:rsidTr="00C05BD1">
        <w:trPr>
          <w:trHeight w:val="232"/>
          <w:ins w:id="8688" w:author="Arjan" w:date="2014-11-11T21:49:00Z"/>
        </w:trPr>
        <w:tc>
          <w:tcPr>
            <w:tcW w:w="3780" w:type="dxa"/>
            <w:tcBorders>
              <w:top w:val="nil"/>
              <w:left w:val="nil"/>
              <w:bottom w:val="nil"/>
              <w:right w:val="nil"/>
            </w:tcBorders>
          </w:tcPr>
          <w:p w14:paraId="18015E5A" w14:textId="77777777" w:rsidR="005C5A75" w:rsidRPr="00CD63CD" w:rsidRDefault="005C5A75" w:rsidP="00C05BD1">
            <w:pPr>
              <w:autoSpaceDE w:val="0"/>
              <w:autoSpaceDN w:val="0"/>
              <w:adjustRightInd w:val="0"/>
              <w:spacing w:after="0" w:line="240" w:lineRule="auto"/>
              <w:rPr>
                <w:ins w:id="8689"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078D55CD" w14:textId="77777777" w:rsidR="005C5A75" w:rsidRPr="00CD63CD" w:rsidRDefault="005C5A75" w:rsidP="00C05BD1">
            <w:pPr>
              <w:autoSpaceDE w:val="0"/>
              <w:autoSpaceDN w:val="0"/>
              <w:adjustRightInd w:val="0"/>
              <w:spacing w:after="0" w:line="240" w:lineRule="auto"/>
              <w:rPr>
                <w:ins w:id="8690" w:author="Arjan" w:date="2014-11-11T21:49:00Z"/>
                <w:rFonts w:ascii="Arial" w:eastAsia="Times New Roman" w:hAnsi="Arial" w:cs="Arial"/>
                <w:color w:val="000000"/>
                <w:sz w:val="20"/>
                <w:szCs w:val="20"/>
              </w:rPr>
            </w:pPr>
          </w:p>
        </w:tc>
      </w:tr>
      <w:tr w:rsidR="005C5A75" w:rsidRPr="00CD63CD" w14:paraId="02BF27C7" w14:textId="77777777" w:rsidTr="00C05BD1">
        <w:trPr>
          <w:trHeight w:val="232"/>
          <w:ins w:id="8691" w:author="Arjan" w:date="2014-11-11T21:49:00Z"/>
        </w:trPr>
        <w:tc>
          <w:tcPr>
            <w:tcW w:w="3780" w:type="dxa"/>
            <w:tcBorders>
              <w:top w:val="nil"/>
              <w:left w:val="nil"/>
              <w:bottom w:val="nil"/>
              <w:right w:val="nil"/>
            </w:tcBorders>
          </w:tcPr>
          <w:p w14:paraId="1BDF9FF8" w14:textId="77777777" w:rsidR="005C5A75" w:rsidRPr="00CD63CD" w:rsidRDefault="005C5A75" w:rsidP="00C05BD1">
            <w:pPr>
              <w:autoSpaceDE w:val="0"/>
              <w:autoSpaceDN w:val="0"/>
              <w:adjustRightInd w:val="0"/>
              <w:spacing w:after="0" w:line="240" w:lineRule="auto"/>
              <w:rPr>
                <w:ins w:id="8692" w:author="Arjan" w:date="2014-11-11T21:49:00Z"/>
                <w:rFonts w:ascii="Arial" w:eastAsia="Times New Roman" w:hAnsi="Arial" w:cs="Arial"/>
                <w:color w:val="000000"/>
                <w:sz w:val="20"/>
                <w:szCs w:val="20"/>
              </w:rPr>
            </w:pPr>
            <w:ins w:id="8693" w:author="Arjan" w:date="2014-11-11T21:49:00Z">
              <w:r w:rsidRPr="00CD63C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6D08B971" w14:textId="77777777" w:rsidR="005C5A75" w:rsidRPr="00CD63CD" w:rsidRDefault="005C5A75" w:rsidP="00C05BD1">
            <w:pPr>
              <w:autoSpaceDE w:val="0"/>
              <w:autoSpaceDN w:val="0"/>
              <w:adjustRightInd w:val="0"/>
              <w:spacing w:after="0" w:line="240" w:lineRule="auto"/>
              <w:rPr>
                <w:ins w:id="8694" w:author="Arjan" w:date="2014-11-11T21:49:00Z"/>
                <w:rFonts w:ascii="Arial" w:eastAsia="Times New Roman" w:hAnsi="Arial" w:cs="Arial"/>
                <w:color w:val="000000"/>
                <w:sz w:val="20"/>
                <w:szCs w:val="20"/>
              </w:rPr>
            </w:pPr>
            <w:ins w:id="8695" w:author="Arjan" w:date="2014-11-11T21:49:00Z">
              <w:r>
                <w:rPr>
                  <w:rFonts w:ascii="Arial" w:eastAsia="Times New Roman" w:hAnsi="Arial" w:cs="Arial"/>
                  <w:color w:val="000000"/>
                  <w:sz w:val="20"/>
                  <w:szCs w:val="20"/>
                </w:rPr>
                <w:t>Zie groep</w:t>
              </w:r>
            </w:ins>
          </w:p>
        </w:tc>
      </w:tr>
      <w:tr w:rsidR="005C5A75" w:rsidRPr="00CD63CD" w14:paraId="1D5E5D43" w14:textId="77777777" w:rsidTr="00C05BD1">
        <w:trPr>
          <w:trHeight w:val="232"/>
          <w:ins w:id="8696" w:author="Arjan" w:date="2014-11-11T21:49:00Z"/>
        </w:trPr>
        <w:tc>
          <w:tcPr>
            <w:tcW w:w="3780" w:type="dxa"/>
            <w:tcBorders>
              <w:top w:val="nil"/>
              <w:left w:val="nil"/>
              <w:bottom w:val="nil"/>
              <w:right w:val="nil"/>
            </w:tcBorders>
          </w:tcPr>
          <w:p w14:paraId="7A65BD5A" w14:textId="77777777" w:rsidR="005C5A75" w:rsidRPr="00CD63CD" w:rsidRDefault="005C5A75" w:rsidP="00C05BD1">
            <w:pPr>
              <w:autoSpaceDE w:val="0"/>
              <w:autoSpaceDN w:val="0"/>
              <w:adjustRightInd w:val="0"/>
              <w:spacing w:after="0" w:line="240" w:lineRule="auto"/>
              <w:rPr>
                <w:ins w:id="8697"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2C1E3184" w14:textId="77777777" w:rsidR="005C5A75" w:rsidRPr="00CD63CD" w:rsidRDefault="005C5A75" w:rsidP="00C05BD1">
            <w:pPr>
              <w:autoSpaceDE w:val="0"/>
              <w:autoSpaceDN w:val="0"/>
              <w:adjustRightInd w:val="0"/>
              <w:spacing w:after="0" w:line="240" w:lineRule="auto"/>
              <w:rPr>
                <w:ins w:id="8698" w:author="Arjan" w:date="2014-11-11T21:49:00Z"/>
                <w:rFonts w:ascii="Arial" w:eastAsia="Times New Roman" w:hAnsi="Arial" w:cs="Arial"/>
                <w:color w:val="000000"/>
                <w:sz w:val="20"/>
                <w:szCs w:val="20"/>
              </w:rPr>
            </w:pPr>
          </w:p>
        </w:tc>
      </w:tr>
      <w:tr w:rsidR="005C5A75" w:rsidRPr="00CD63CD" w14:paraId="0123AE1F" w14:textId="77777777" w:rsidTr="00C05BD1">
        <w:trPr>
          <w:trHeight w:val="232"/>
          <w:ins w:id="8699" w:author="Arjan" w:date="2014-11-11T21:49:00Z"/>
        </w:trPr>
        <w:tc>
          <w:tcPr>
            <w:tcW w:w="3780" w:type="dxa"/>
            <w:tcBorders>
              <w:top w:val="nil"/>
              <w:left w:val="nil"/>
              <w:bottom w:val="nil"/>
              <w:right w:val="nil"/>
            </w:tcBorders>
          </w:tcPr>
          <w:p w14:paraId="482C91AE" w14:textId="77777777" w:rsidR="005C5A75" w:rsidRPr="00CD63CD" w:rsidRDefault="005C5A75" w:rsidP="00C05BD1">
            <w:pPr>
              <w:autoSpaceDE w:val="0"/>
              <w:autoSpaceDN w:val="0"/>
              <w:adjustRightInd w:val="0"/>
              <w:spacing w:after="0" w:line="240" w:lineRule="auto"/>
              <w:rPr>
                <w:ins w:id="8700" w:author="Arjan" w:date="2014-11-11T21:49:00Z"/>
                <w:rFonts w:ascii="Arial" w:eastAsia="Times New Roman" w:hAnsi="Arial" w:cs="Arial"/>
                <w:color w:val="000000"/>
                <w:sz w:val="20"/>
                <w:szCs w:val="20"/>
              </w:rPr>
            </w:pPr>
            <w:ins w:id="8701" w:author="Arjan" w:date="2014-11-11T21:49:00Z">
              <w:r w:rsidRPr="00CD63C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70DD9ED8" w14:textId="77777777" w:rsidR="005C5A75" w:rsidRPr="00CD63CD" w:rsidRDefault="005C5A75" w:rsidP="00C05BD1">
            <w:pPr>
              <w:autoSpaceDE w:val="0"/>
              <w:autoSpaceDN w:val="0"/>
              <w:adjustRightInd w:val="0"/>
              <w:spacing w:after="0" w:line="240" w:lineRule="auto"/>
              <w:rPr>
                <w:ins w:id="8702" w:author="Arjan" w:date="2014-11-11T21:49:00Z"/>
                <w:rFonts w:ascii="Arial" w:eastAsia="Times New Roman" w:hAnsi="Arial" w:cs="Arial"/>
                <w:color w:val="000000"/>
                <w:sz w:val="20"/>
                <w:szCs w:val="20"/>
              </w:rPr>
            </w:pPr>
            <w:ins w:id="8703" w:author="Arjan" w:date="2014-11-11T21:49:00Z">
              <w:r>
                <w:rPr>
                  <w:rFonts w:ascii="Arial" w:eastAsia="Times New Roman" w:hAnsi="Arial" w:cs="Arial"/>
                  <w:color w:val="000000"/>
                  <w:sz w:val="20"/>
                  <w:szCs w:val="20"/>
                </w:rPr>
                <w:t>Zie groep</w:t>
              </w:r>
            </w:ins>
          </w:p>
        </w:tc>
      </w:tr>
      <w:tr w:rsidR="005C5A75" w:rsidRPr="00CD63CD" w14:paraId="731D052B" w14:textId="77777777" w:rsidTr="00C05BD1">
        <w:trPr>
          <w:trHeight w:val="232"/>
          <w:ins w:id="8704" w:author="Arjan" w:date="2014-11-11T21:49:00Z"/>
        </w:trPr>
        <w:tc>
          <w:tcPr>
            <w:tcW w:w="3780" w:type="dxa"/>
            <w:tcBorders>
              <w:top w:val="nil"/>
              <w:left w:val="nil"/>
              <w:bottom w:val="nil"/>
              <w:right w:val="nil"/>
            </w:tcBorders>
          </w:tcPr>
          <w:p w14:paraId="50DB933C" w14:textId="77777777" w:rsidR="005C5A75" w:rsidRPr="00CD63CD" w:rsidRDefault="005C5A75" w:rsidP="00C05BD1">
            <w:pPr>
              <w:autoSpaceDE w:val="0"/>
              <w:autoSpaceDN w:val="0"/>
              <w:adjustRightInd w:val="0"/>
              <w:spacing w:after="0" w:line="240" w:lineRule="auto"/>
              <w:rPr>
                <w:ins w:id="8705"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12AC3294" w14:textId="77777777" w:rsidR="005C5A75" w:rsidRPr="00CD63CD" w:rsidRDefault="005C5A75" w:rsidP="00C05BD1">
            <w:pPr>
              <w:autoSpaceDE w:val="0"/>
              <w:autoSpaceDN w:val="0"/>
              <w:adjustRightInd w:val="0"/>
              <w:spacing w:after="0" w:line="240" w:lineRule="auto"/>
              <w:rPr>
                <w:ins w:id="8706" w:author="Arjan" w:date="2014-11-11T21:49:00Z"/>
                <w:rFonts w:ascii="Arial" w:eastAsia="Times New Roman" w:hAnsi="Arial" w:cs="Arial"/>
                <w:color w:val="000000"/>
                <w:sz w:val="20"/>
                <w:szCs w:val="20"/>
              </w:rPr>
            </w:pPr>
          </w:p>
        </w:tc>
      </w:tr>
      <w:tr w:rsidR="005C5A75" w:rsidRPr="00CD63CD" w14:paraId="677E6341" w14:textId="77777777" w:rsidTr="00C05BD1">
        <w:trPr>
          <w:trHeight w:val="232"/>
          <w:ins w:id="8707" w:author="Arjan" w:date="2014-11-11T21:49:00Z"/>
        </w:trPr>
        <w:tc>
          <w:tcPr>
            <w:tcW w:w="3780" w:type="dxa"/>
            <w:tcBorders>
              <w:top w:val="nil"/>
              <w:left w:val="nil"/>
              <w:bottom w:val="nil"/>
              <w:right w:val="nil"/>
            </w:tcBorders>
          </w:tcPr>
          <w:p w14:paraId="3B5C45AC" w14:textId="77777777" w:rsidR="005C5A75" w:rsidRPr="00CD63CD" w:rsidRDefault="005C5A75" w:rsidP="00C05BD1">
            <w:pPr>
              <w:autoSpaceDE w:val="0"/>
              <w:autoSpaceDN w:val="0"/>
              <w:adjustRightInd w:val="0"/>
              <w:spacing w:after="0" w:line="240" w:lineRule="auto"/>
              <w:rPr>
                <w:ins w:id="8708" w:author="Arjan" w:date="2014-11-11T21:49:00Z"/>
                <w:rFonts w:ascii="Arial" w:eastAsia="Times New Roman" w:hAnsi="Arial" w:cs="Arial"/>
                <w:color w:val="000000"/>
                <w:sz w:val="20"/>
                <w:szCs w:val="20"/>
              </w:rPr>
            </w:pPr>
            <w:ins w:id="8709" w:author="Arjan" w:date="2014-11-11T21:49:00Z">
              <w:r w:rsidRPr="00CD63C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5DE9A57C" w14:textId="77777777" w:rsidR="005C5A75" w:rsidRPr="00CD63CD" w:rsidRDefault="00DA5D93" w:rsidP="00C05BD1">
            <w:pPr>
              <w:autoSpaceDE w:val="0"/>
              <w:autoSpaceDN w:val="0"/>
              <w:adjustRightInd w:val="0"/>
              <w:spacing w:after="0" w:line="240" w:lineRule="auto"/>
              <w:rPr>
                <w:ins w:id="8710" w:author="Arjan" w:date="2014-11-11T21:49:00Z"/>
                <w:rFonts w:ascii="Arial" w:eastAsia="Times New Roman" w:hAnsi="Arial" w:cs="Arial"/>
                <w:color w:val="000000"/>
                <w:sz w:val="20"/>
                <w:szCs w:val="20"/>
              </w:rPr>
            </w:pPr>
            <w:ins w:id="8711" w:author="Arjan" w:date="2014-11-11T21:49:00Z">
              <w:r w:rsidRPr="00CD63CD">
                <w:rPr>
                  <w:rFonts w:ascii="Arial" w:hAnsi="Arial" w:cs="Arial"/>
                  <w:sz w:val="20"/>
                  <w:szCs w:val="20"/>
                  <w:lang w:val="en-AU"/>
                </w:rPr>
                <w:fldChar w:fldCharType="begin" w:fldLock="1"/>
              </w:r>
              <w:r w:rsidR="005C5A75" w:rsidRPr="00CD63CD">
                <w:rPr>
                  <w:rFonts w:ascii="Arial" w:hAnsi="Arial" w:cs="Arial"/>
                  <w:sz w:val="20"/>
                  <w:szCs w:val="20"/>
                  <w:lang w:val="en-AU"/>
                </w:rPr>
                <w:instrText xml:space="preserve">MERGEFIELD </w:instrText>
              </w:r>
              <w:r w:rsidR="005C5A75"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5C5A75"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5C5A75"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5C5A75"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5C5A75"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ins>
          </w:p>
        </w:tc>
      </w:tr>
      <w:tr w:rsidR="005C5A75" w:rsidRPr="00CD63CD" w14:paraId="57118C4F" w14:textId="77777777" w:rsidTr="00C05BD1">
        <w:trPr>
          <w:trHeight w:val="232"/>
          <w:ins w:id="8712" w:author="Arjan" w:date="2014-11-11T21:49:00Z"/>
        </w:trPr>
        <w:tc>
          <w:tcPr>
            <w:tcW w:w="3780" w:type="dxa"/>
            <w:tcBorders>
              <w:top w:val="nil"/>
              <w:left w:val="nil"/>
              <w:bottom w:val="nil"/>
              <w:right w:val="nil"/>
            </w:tcBorders>
          </w:tcPr>
          <w:p w14:paraId="76B2B350" w14:textId="77777777" w:rsidR="005C5A75" w:rsidRPr="00CD63CD" w:rsidRDefault="005C5A75" w:rsidP="00C05BD1">
            <w:pPr>
              <w:autoSpaceDE w:val="0"/>
              <w:autoSpaceDN w:val="0"/>
              <w:adjustRightInd w:val="0"/>
              <w:spacing w:after="0" w:line="240" w:lineRule="auto"/>
              <w:rPr>
                <w:ins w:id="8713"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40960A2F" w14:textId="77777777" w:rsidR="005C5A75" w:rsidRPr="00CD63CD" w:rsidRDefault="005C5A75" w:rsidP="00C05BD1">
            <w:pPr>
              <w:autoSpaceDE w:val="0"/>
              <w:autoSpaceDN w:val="0"/>
              <w:adjustRightInd w:val="0"/>
              <w:spacing w:after="0" w:line="240" w:lineRule="auto"/>
              <w:rPr>
                <w:ins w:id="8714" w:author="Arjan" w:date="2014-11-11T21:49:00Z"/>
                <w:rFonts w:ascii="Arial" w:eastAsia="Times New Roman" w:hAnsi="Arial" w:cs="Arial"/>
                <w:color w:val="000000"/>
                <w:sz w:val="20"/>
                <w:szCs w:val="20"/>
              </w:rPr>
            </w:pPr>
          </w:p>
        </w:tc>
      </w:tr>
      <w:tr w:rsidR="005C5A75" w:rsidRPr="00CD63CD" w14:paraId="53403CC5" w14:textId="77777777" w:rsidTr="00C05BD1">
        <w:trPr>
          <w:trHeight w:val="232"/>
          <w:ins w:id="8715" w:author="Arjan" w:date="2014-11-11T21:49:00Z"/>
        </w:trPr>
        <w:tc>
          <w:tcPr>
            <w:tcW w:w="3780" w:type="dxa"/>
            <w:tcBorders>
              <w:top w:val="nil"/>
              <w:left w:val="nil"/>
              <w:bottom w:val="nil"/>
              <w:right w:val="nil"/>
            </w:tcBorders>
          </w:tcPr>
          <w:p w14:paraId="5740875E" w14:textId="77777777" w:rsidR="005C5A75" w:rsidRPr="00CD63CD" w:rsidRDefault="005C5A75" w:rsidP="00C05BD1">
            <w:pPr>
              <w:autoSpaceDE w:val="0"/>
              <w:autoSpaceDN w:val="0"/>
              <w:adjustRightInd w:val="0"/>
              <w:spacing w:after="0" w:line="240" w:lineRule="auto"/>
              <w:rPr>
                <w:ins w:id="8716" w:author="Arjan" w:date="2014-11-11T21:49:00Z"/>
                <w:rFonts w:ascii="Arial" w:eastAsia="Times New Roman" w:hAnsi="Arial" w:cs="Arial"/>
                <w:color w:val="000000"/>
                <w:sz w:val="20"/>
                <w:szCs w:val="20"/>
              </w:rPr>
            </w:pPr>
            <w:ins w:id="8717" w:author="Arjan" w:date="2014-11-11T21:49:00Z">
              <w:r w:rsidRPr="00CD63C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619604BA" w14:textId="77777777" w:rsidR="005C5A75" w:rsidRPr="00CD63CD" w:rsidRDefault="005C5A75" w:rsidP="00C05BD1">
            <w:pPr>
              <w:autoSpaceDE w:val="0"/>
              <w:autoSpaceDN w:val="0"/>
              <w:adjustRightInd w:val="0"/>
              <w:spacing w:after="0" w:line="240" w:lineRule="auto"/>
              <w:rPr>
                <w:ins w:id="8718" w:author="Arjan" w:date="2014-11-11T21:49:00Z"/>
                <w:rFonts w:ascii="Arial" w:eastAsia="Times New Roman" w:hAnsi="Arial" w:cs="Arial"/>
                <w:color w:val="000000"/>
                <w:sz w:val="20"/>
                <w:szCs w:val="20"/>
              </w:rPr>
            </w:pPr>
            <w:ins w:id="8719" w:author="Arjan" w:date="2014-11-11T21:49:00Z">
              <w:r w:rsidRPr="00CD63CD">
                <w:rPr>
                  <w:rFonts w:ascii="Arial" w:eastAsia="Times New Roman" w:hAnsi="Arial" w:cs="Arial"/>
                  <w:color w:val="000000"/>
                  <w:sz w:val="20"/>
                  <w:szCs w:val="20"/>
                </w:rPr>
                <w:t xml:space="preserve">Gemeentelijk </w:t>
              </w:r>
              <w:r>
                <w:rPr>
                  <w:rFonts w:ascii="Arial" w:eastAsia="Times New Roman" w:hAnsi="Arial" w:cs="Arial"/>
                  <w:color w:val="000000"/>
                  <w:sz w:val="20"/>
                  <w:szCs w:val="20"/>
                </w:rPr>
                <w:t>kern</w:t>
              </w:r>
              <w:r w:rsidRPr="00CD63CD">
                <w:rPr>
                  <w:rFonts w:ascii="Arial" w:eastAsia="Times New Roman" w:hAnsi="Arial" w:cs="Arial"/>
                  <w:color w:val="000000"/>
                  <w:sz w:val="20"/>
                  <w:szCs w:val="20"/>
                </w:rPr>
                <w:t>gegeven</w:t>
              </w:r>
            </w:ins>
          </w:p>
        </w:tc>
      </w:tr>
      <w:tr w:rsidR="005C5A75" w:rsidRPr="00CD63CD" w14:paraId="178F6039" w14:textId="77777777" w:rsidTr="00C05BD1">
        <w:trPr>
          <w:trHeight w:val="232"/>
          <w:ins w:id="8720" w:author="Arjan" w:date="2014-11-11T21:49:00Z"/>
        </w:trPr>
        <w:tc>
          <w:tcPr>
            <w:tcW w:w="3780" w:type="dxa"/>
            <w:tcBorders>
              <w:top w:val="nil"/>
              <w:left w:val="nil"/>
              <w:right w:val="nil"/>
            </w:tcBorders>
          </w:tcPr>
          <w:p w14:paraId="62682C4E" w14:textId="77777777" w:rsidR="005C5A75" w:rsidRPr="00CD63CD" w:rsidRDefault="005C5A75" w:rsidP="00C05BD1">
            <w:pPr>
              <w:autoSpaceDE w:val="0"/>
              <w:autoSpaceDN w:val="0"/>
              <w:adjustRightInd w:val="0"/>
              <w:spacing w:after="0" w:line="240" w:lineRule="auto"/>
              <w:rPr>
                <w:ins w:id="8721" w:author="Arjan" w:date="2014-11-11T21:49:00Z"/>
                <w:rFonts w:ascii="Arial" w:eastAsia="Times New Roman" w:hAnsi="Arial" w:cs="Arial"/>
                <w:b/>
                <w:bCs/>
                <w:color w:val="000000"/>
                <w:sz w:val="20"/>
                <w:szCs w:val="20"/>
              </w:rPr>
            </w:pPr>
          </w:p>
        </w:tc>
        <w:tc>
          <w:tcPr>
            <w:tcW w:w="5580" w:type="dxa"/>
            <w:tcBorders>
              <w:top w:val="nil"/>
              <w:left w:val="nil"/>
              <w:right w:val="nil"/>
            </w:tcBorders>
          </w:tcPr>
          <w:p w14:paraId="517884E7" w14:textId="77777777" w:rsidR="005C5A75" w:rsidRPr="00CD63CD" w:rsidRDefault="005C5A75" w:rsidP="00C05BD1">
            <w:pPr>
              <w:autoSpaceDE w:val="0"/>
              <w:autoSpaceDN w:val="0"/>
              <w:adjustRightInd w:val="0"/>
              <w:spacing w:after="0" w:line="240" w:lineRule="auto"/>
              <w:rPr>
                <w:ins w:id="8722" w:author="Arjan" w:date="2014-11-11T21:49:00Z"/>
                <w:rFonts w:ascii="Arial" w:eastAsia="Times New Roman" w:hAnsi="Arial" w:cs="Arial"/>
                <w:color w:val="000000"/>
                <w:sz w:val="20"/>
                <w:szCs w:val="20"/>
              </w:rPr>
            </w:pPr>
          </w:p>
        </w:tc>
      </w:tr>
      <w:tr w:rsidR="005C5A75" w:rsidRPr="005E066D" w14:paraId="4527A73D" w14:textId="77777777" w:rsidTr="00C05BD1">
        <w:trPr>
          <w:trHeight w:val="232"/>
          <w:ins w:id="8723" w:author="Arjan" w:date="2014-11-11T21:49:00Z"/>
        </w:trPr>
        <w:tc>
          <w:tcPr>
            <w:tcW w:w="3780" w:type="dxa"/>
            <w:tcBorders>
              <w:top w:val="nil"/>
              <w:left w:val="nil"/>
              <w:bottom w:val="single" w:sz="4" w:space="0" w:color="auto"/>
              <w:right w:val="nil"/>
            </w:tcBorders>
          </w:tcPr>
          <w:p w14:paraId="726B1710" w14:textId="77777777" w:rsidR="005C5A75" w:rsidRPr="00CD63CD" w:rsidRDefault="005C5A75" w:rsidP="00C05BD1">
            <w:pPr>
              <w:autoSpaceDE w:val="0"/>
              <w:autoSpaceDN w:val="0"/>
              <w:adjustRightInd w:val="0"/>
              <w:spacing w:after="0" w:line="240" w:lineRule="auto"/>
              <w:rPr>
                <w:ins w:id="8724" w:author="Arjan" w:date="2014-11-11T21:49:00Z"/>
                <w:rFonts w:ascii="Arial" w:eastAsia="Times New Roman" w:hAnsi="Arial" w:cs="Arial"/>
                <w:b/>
                <w:bCs/>
                <w:color w:val="000000"/>
                <w:sz w:val="20"/>
                <w:szCs w:val="20"/>
              </w:rPr>
            </w:pPr>
            <w:ins w:id="8725" w:author="Arjan" w:date="2014-11-11T21:49:00Z">
              <w:r w:rsidRPr="00CD63C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1160AF09" w14:textId="77777777" w:rsidR="005C5A75" w:rsidRPr="00DD0F4F" w:rsidRDefault="005C5A75" w:rsidP="00C05BD1">
            <w:pPr>
              <w:autoSpaceDE w:val="0"/>
              <w:autoSpaceDN w:val="0"/>
              <w:adjustRightInd w:val="0"/>
              <w:spacing w:after="0" w:line="240" w:lineRule="auto"/>
              <w:rPr>
                <w:ins w:id="8726" w:author="Arjan" w:date="2014-11-11T21:49:00Z"/>
                <w:rFonts w:ascii="Arial" w:eastAsia="Times New Roman" w:hAnsi="Arial" w:cs="Arial"/>
                <w:color w:val="000000"/>
                <w:sz w:val="20"/>
                <w:szCs w:val="20"/>
                <w:lang w:val="nl-NL"/>
              </w:rPr>
            </w:pPr>
            <w:ins w:id="8727" w:author="Arjan" w:date="2014-11-11T21:49:00Z">
              <w:r>
                <w:rPr>
                  <w:rFonts w:ascii="Arial" w:eastAsia="Times New Roman" w:hAnsi="Arial" w:cs="Arial"/>
                  <w:color w:val="000000"/>
                  <w:sz w:val="20"/>
                  <w:szCs w:val="20"/>
                  <w:lang w:val="nl-NL"/>
                </w:rPr>
                <w:t>-</w:t>
              </w:r>
            </w:ins>
          </w:p>
        </w:tc>
      </w:tr>
    </w:tbl>
    <w:p w14:paraId="1D47A721" w14:textId="77777777" w:rsidR="005C5A75" w:rsidRPr="0083120B" w:rsidRDefault="005C5A75" w:rsidP="005C5A75">
      <w:pPr>
        <w:widowControl w:val="0"/>
        <w:autoSpaceDE w:val="0"/>
        <w:autoSpaceDN w:val="0"/>
        <w:adjustRightInd w:val="0"/>
        <w:spacing w:before="240" w:after="60" w:line="240" w:lineRule="auto"/>
        <w:outlineLvl w:val="3"/>
        <w:rPr>
          <w:ins w:id="8728" w:author="Arjan" w:date="2014-11-11T21:49:00Z"/>
          <w:rFonts w:ascii="Arial" w:eastAsia="Times New Roman" w:hAnsi="Arial" w:cs="Arial"/>
          <w:b/>
          <w:color w:val="004080"/>
          <w:sz w:val="24"/>
          <w:szCs w:val="24"/>
          <w:lang w:eastAsia="nl-NL"/>
        </w:rPr>
      </w:pPr>
      <w:ins w:id="8729" w:author="Arjan" w:date="2014-11-11T21:49: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Subattribuutsoort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Periode-</w:t>
        </w:r>
        <w:r w:rsidRPr="00910F00">
          <w:rPr>
            <w:rFonts w:ascii="Arial" w:eastAsia="Times New Roman" w:hAnsi="Arial" w:cs="Arial"/>
            <w:b/>
            <w:color w:val="004080"/>
            <w:sz w:val="24"/>
            <w:szCs w:val="24"/>
            <w:lang w:eastAsia="nl-NL"/>
          </w:rPr>
          <w:t>eenheid</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5C5A75" w:rsidRPr="00CD63CD" w14:paraId="5D27B388" w14:textId="77777777" w:rsidTr="00C05BD1">
        <w:trPr>
          <w:trHeight w:val="232"/>
          <w:ins w:id="8730" w:author="Arjan" w:date="2014-11-11T21:49:00Z"/>
        </w:trPr>
        <w:tc>
          <w:tcPr>
            <w:tcW w:w="3780" w:type="dxa"/>
            <w:tcBorders>
              <w:top w:val="single" w:sz="4" w:space="0" w:color="auto"/>
              <w:left w:val="nil"/>
              <w:bottom w:val="nil"/>
              <w:right w:val="nil"/>
            </w:tcBorders>
          </w:tcPr>
          <w:p w14:paraId="60E359E7" w14:textId="77777777" w:rsidR="005C5A75" w:rsidRPr="00CD63CD" w:rsidRDefault="005C5A75" w:rsidP="00C05BD1">
            <w:pPr>
              <w:autoSpaceDE w:val="0"/>
              <w:autoSpaceDN w:val="0"/>
              <w:adjustRightInd w:val="0"/>
              <w:spacing w:after="0" w:line="240" w:lineRule="auto"/>
              <w:rPr>
                <w:ins w:id="8731" w:author="Arjan" w:date="2014-11-11T21:49:00Z"/>
                <w:rFonts w:ascii="Arial" w:eastAsia="Times New Roman" w:hAnsi="Arial" w:cs="Arial"/>
                <w:color w:val="000000"/>
                <w:sz w:val="20"/>
                <w:szCs w:val="20"/>
              </w:rPr>
            </w:pPr>
            <w:ins w:id="8732" w:author="Arjan" w:date="2014-11-11T21:49:00Z">
              <w:r w:rsidRPr="00CD63C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0CFCE69C" w14:textId="77777777" w:rsidR="005C5A75" w:rsidRPr="00CD63CD" w:rsidRDefault="005C5A75" w:rsidP="00C05BD1">
            <w:pPr>
              <w:autoSpaceDE w:val="0"/>
              <w:autoSpaceDN w:val="0"/>
              <w:adjustRightInd w:val="0"/>
              <w:spacing w:after="0" w:line="240" w:lineRule="auto"/>
              <w:rPr>
                <w:ins w:id="8733" w:author="Arjan" w:date="2014-11-11T21:49:00Z"/>
                <w:rFonts w:ascii="Arial" w:eastAsia="Times New Roman" w:hAnsi="Arial" w:cs="Arial"/>
                <w:color w:val="000000"/>
                <w:sz w:val="20"/>
                <w:szCs w:val="20"/>
              </w:rPr>
            </w:pPr>
            <w:ins w:id="8734" w:author="Arjan" w:date="2014-11-11T21:49:00Z">
              <w:r>
                <w:rPr>
                  <w:rFonts w:ascii="Arial" w:hAnsi="Arial" w:cs="Arial"/>
                  <w:sz w:val="20"/>
                  <w:szCs w:val="20"/>
                  <w:lang w:val="en-AU"/>
                </w:rPr>
                <w:t>Periode-</w:t>
              </w:r>
              <w:r w:rsidRPr="00910F00">
                <w:rPr>
                  <w:rFonts w:ascii="Arial" w:hAnsi="Arial" w:cs="Arial"/>
                  <w:sz w:val="20"/>
                  <w:szCs w:val="20"/>
                  <w:lang w:val="en-AU"/>
                </w:rPr>
                <w:t>eenheid</w:t>
              </w:r>
            </w:ins>
          </w:p>
        </w:tc>
      </w:tr>
      <w:tr w:rsidR="005C5A75" w:rsidRPr="00CD63CD" w14:paraId="091BC563" w14:textId="77777777" w:rsidTr="00C05BD1">
        <w:trPr>
          <w:trHeight w:val="232"/>
          <w:ins w:id="8735" w:author="Arjan" w:date="2014-11-11T21:49:00Z"/>
        </w:trPr>
        <w:tc>
          <w:tcPr>
            <w:tcW w:w="3780" w:type="dxa"/>
            <w:tcBorders>
              <w:top w:val="nil"/>
              <w:left w:val="nil"/>
              <w:bottom w:val="nil"/>
              <w:right w:val="nil"/>
            </w:tcBorders>
          </w:tcPr>
          <w:p w14:paraId="571F3F79" w14:textId="77777777" w:rsidR="005C5A75" w:rsidRPr="00CD63CD" w:rsidRDefault="005C5A75" w:rsidP="00C05BD1">
            <w:pPr>
              <w:autoSpaceDE w:val="0"/>
              <w:autoSpaceDN w:val="0"/>
              <w:adjustRightInd w:val="0"/>
              <w:spacing w:after="0" w:line="240" w:lineRule="auto"/>
              <w:rPr>
                <w:ins w:id="8736"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64D2E157" w14:textId="77777777" w:rsidR="005C5A75" w:rsidRPr="00CD63CD" w:rsidRDefault="005C5A75" w:rsidP="00C05BD1">
            <w:pPr>
              <w:autoSpaceDE w:val="0"/>
              <w:autoSpaceDN w:val="0"/>
              <w:adjustRightInd w:val="0"/>
              <w:spacing w:after="0" w:line="240" w:lineRule="auto"/>
              <w:rPr>
                <w:ins w:id="8737" w:author="Arjan" w:date="2014-11-11T21:49:00Z"/>
                <w:rFonts w:ascii="Arial" w:eastAsia="Times New Roman" w:hAnsi="Arial" w:cs="Arial"/>
                <w:color w:val="000000"/>
                <w:sz w:val="20"/>
                <w:szCs w:val="20"/>
              </w:rPr>
            </w:pPr>
          </w:p>
        </w:tc>
      </w:tr>
      <w:tr w:rsidR="005C5A75" w:rsidRPr="00CD63CD" w14:paraId="08FCE1CB" w14:textId="77777777" w:rsidTr="00C05BD1">
        <w:trPr>
          <w:trHeight w:val="232"/>
          <w:ins w:id="8738" w:author="Arjan" w:date="2014-11-11T21:49:00Z"/>
        </w:trPr>
        <w:tc>
          <w:tcPr>
            <w:tcW w:w="3780" w:type="dxa"/>
            <w:tcBorders>
              <w:top w:val="nil"/>
              <w:left w:val="nil"/>
              <w:bottom w:val="nil"/>
              <w:right w:val="nil"/>
            </w:tcBorders>
          </w:tcPr>
          <w:p w14:paraId="09702755" w14:textId="77777777" w:rsidR="005C5A75" w:rsidRPr="00CD63CD" w:rsidRDefault="005C5A75" w:rsidP="00C05BD1">
            <w:pPr>
              <w:autoSpaceDE w:val="0"/>
              <w:autoSpaceDN w:val="0"/>
              <w:adjustRightInd w:val="0"/>
              <w:spacing w:after="0" w:line="240" w:lineRule="auto"/>
              <w:rPr>
                <w:ins w:id="8739" w:author="Arjan" w:date="2014-11-11T21:49:00Z"/>
                <w:rFonts w:ascii="Arial" w:eastAsia="Times New Roman" w:hAnsi="Arial" w:cs="Arial"/>
                <w:color w:val="000000"/>
                <w:sz w:val="20"/>
                <w:szCs w:val="20"/>
              </w:rPr>
            </w:pPr>
            <w:ins w:id="8740" w:author="Arjan" w:date="2014-11-11T21:49:00Z">
              <w:r w:rsidRPr="00CD63C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2EA19C7B" w14:textId="77777777" w:rsidR="005C5A75" w:rsidRPr="00CD63CD" w:rsidRDefault="005C5A75" w:rsidP="00C05BD1">
            <w:pPr>
              <w:autoSpaceDE w:val="0"/>
              <w:autoSpaceDN w:val="0"/>
              <w:adjustRightInd w:val="0"/>
              <w:spacing w:after="0" w:line="240" w:lineRule="auto"/>
              <w:rPr>
                <w:ins w:id="8741" w:author="Arjan" w:date="2014-11-11T21:49:00Z"/>
                <w:rFonts w:ascii="Arial" w:eastAsia="Times New Roman" w:hAnsi="Arial" w:cs="Arial"/>
                <w:color w:val="000000"/>
                <w:sz w:val="20"/>
                <w:szCs w:val="20"/>
              </w:rPr>
            </w:pPr>
            <w:ins w:id="8742" w:author="Arjan" w:date="2014-11-11T21:49:00Z">
              <w:r>
                <w:rPr>
                  <w:rFonts w:ascii="Arial" w:eastAsia="Times New Roman" w:hAnsi="Arial" w:cs="Arial"/>
                  <w:color w:val="000000"/>
                  <w:sz w:val="20"/>
                  <w:szCs w:val="20"/>
                </w:rPr>
                <w:t>ZTC</w:t>
              </w:r>
            </w:ins>
          </w:p>
        </w:tc>
      </w:tr>
      <w:tr w:rsidR="005C5A75" w:rsidRPr="00CD63CD" w14:paraId="3C125F87" w14:textId="77777777" w:rsidTr="00C05BD1">
        <w:trPr>
          <w:trHeight w:val="232"/>
          <w:ins w:id="8743" w:author="Arjan" w:date="2014-11-11T21:49:00Z"/>
        </w:trPr>
        <w:tc>
          <w:tcPr>
            <w:tcW w:w="3780" w:type="dxa"/>
            <w:tcBorders>
              <w:top w:val="nil"/>
              <w:left w:val="nil"/>
              <w:bottom w:val="nil"/>
              <w:right w:val="nil"/>
            </w:tcBorders>
          </w:tcPr>
          <w:p w14:paraId="686EEAAE" w14:textId="77777777" w:rsidR="005C5A75" w:rsidRPr="00CD63CD" w:rsidRDefault="005C5A75" w:rsidP="00C05BD1">
            <w:pPr>
              <w:autoSpaceDE w:val="0"/>
              <w:autoSpaceDN w:val="0"/>
              <w:adjustRightInd w:val="0"/>
              <w:spacing w:after="0" w:line="240" w:lineRule="auto"/>
              <w:rPr>
                <w:ins w:id="8744"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022E0F6C" w14:textId="77777777" w:rsidR="005C5A75" w:rsidRPr="00CD63CD" w:rsidRDefault="005C5A75" w:rsidP="00C05BD1">
            <w:pPr>
              <w:autoSpaceDE w:val="0"/>
              <w:autoSpaceDN w:val="0"/>
              <w:adjustRightInd w:val="0"/>
              <w:spacing w:after="0" w:line="240" w:lineRule="auto"/>
              <w:rPr>
                <w:ins w:id="8745" w:author="Arjan" w:date="2014-11-11T21:49:00Z"/>
                <w:rFonts w:ascii="Arial" w:eastAsia="Times New Roman" w:hAnsi="Arial" w:cs="Arial"/>
                <w:color w:val="000000"/>
                <w:sz w:val="20"/>
                <w:szCs w:val="20"/>
              </w:rPr>
            </w:pPr>
          </w:p>
        </w:tc>
      </w:tr>
      <w:tr w:rsidR="005C5A75" w:rsidRPr="00CD63CD" w14:paraId="36009B04" w14:textId="77777777" w:rsidTr="00C05BD1">
        <w:trPr>
          <w:trHeight w:val="232"/>
          <w:ins w:id="8746" w:author="Arjan" w:date="2014-11-11T21:49:00Z"/>
        </w:trPr>
        <w:tc>
          <w:tcPr>
            <w:tcW w:w="3780" w:type="dxa"/>
            <w:tcBorders>
              <w:top w:val="nil"/>
              <w:left w:val="nil"/>
              <w:bottom w:val="nil"/>
              <w:right w:val="nil"/>
            </w:tcBorders>
          </w:tcPr>
          <w:p w14:paraId="27E787DA" w14:textId="77777777" w:rsidR="005C5A75" w:rsidRPr="00CD63CD" w:rsidRDefault="005C5A75" w:rsidP="00C05BD1">
            <w:pPr>
              <w:autoSpaceDE w:val="0"/>
              <w:autoSpaceDN w:val="0"/>
              <w:adjustRightInd w:val="0"/>
              <w:spacing w:after="0" w:line="240" w:lineRule="auto"/>
              <w:rPr>
                <w:ins w:id="8747" w:author="Arjan" w:date="2014-11-11T21:49:00Z"/>
                <w:rFonts w:ascii="Arial" w:eastAsia="Times New Roman" w:hAnsi="Arial" w:cs="Arial"/>
                <w:color w:val="000000"/>
                <w:sz w:val="20"/>
                <w:szCs w:val="20"/>
              </w:rPr>
            </w:pPr>
            <w:ins w:id="8748" w:author="Arjan" w:date="2014-11-11T21:49:00Z">
              <w:r w:rsidRPr="00CD63C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78537D73" w14:textId="77777777" w:rsidR="005C5A75" w:rsidRPr="00CD63CD" w:rsidRDefault="005C5A75" w:rsidP="00C05BD1">
            <w:pPr>
              <w:autoSpaceDE w:val="0"/>
              <w:autoSpaceDN w:val="0"/>
              <w:adjustRightInd w:val="0"/>
              <w:spacing w:after="0" w:line="240" w:lineRule="auto"/>
              <w:rPr>
                <w:ins w:id="8749" w:author="Arjan" w:date="2014-11-11T21:49:00Z"/>
                <w:rFonts w:ascii="Arial" w:eastAsia="Times New Roman" w:hAnsi="Arial" w:cs="Arial"/>
                <w:color w:val="000000"/>
                <w:sz w:val="20"/>
                <w:szCs w:val="20"/>
              </w:rPr>
            </w:pPr>
          </w:p>
        </w:tc>
      </w:tr>
      <w:tr w:rsidR="005C5A75" w:rsidRPr="00CD63CD" w14:paraId="49DCB551" w14:textId="77777777" w:rsidTr="00C05BD1">
        <w:trPr>
          <w:trHeight w:val="232"/>
          <w:ins w:id="8750" w:author="Arjan" w:date="2014-11-11T21:49:00Z"/>
        </w:trPr>
        <w:tc>
          <w:tcPr>
            <w:tcW w:w="3780" w:type="dxa"/>
            <w:tcBorders>
              <w:top w:val="nil"/>
              <w:left w:val="nil"/>
              <w:bottom w:val="nil"/>
              <w:right w:val="nil"/>
            </w:tcBorders>
          </w:tcPr>
          <w:p w14:paraId="5047B434" w14:textId="77777777" w:rsidR="005C5A75" w:rsidRPr="00CD63CD" w:rsidRDefault="005C5A75" w:rsidP="00C05BD1">
            <w:pPr>
              <w:autoSpaceDE w:val="0"/>
              <w:autoSpaceDN w:val="0"/>
              <w:adjustRightInd w:val="0"/>
              <w:spacing w:after="0" w:line="240" w:lineRule="auto"/>
              <w:rPr>
                <w:ins w:id="8751"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69D9213B" w14:textId="77777777" w:rsidR="005C5A75" w:rsidRPr="00CD63CD" w:rsidRDefault="005C5A75" w:rsidP="00C05BD1">
            <w:pPr>
              <w:autoSpaceDE w:val="0"/>
              <w:autoSpaceDN w:val="0"/>
              <w:adjustRightInd w:val="0"/>
              <w:spacing w:after="0" w:line="240" w:lineRule="auto"/>
              <w:rPr>
                <w:ins w:id="8752" w:author="Arjan" w:date="2014-11-11T21:49:00Z"/>
                <w:rFonts w:ascii="Arial" w:eastAsia="Times New Roman" w:hAnsi="Arial" w:cs="Arial"/>
                <w:color w:val="000000"/>
                <w:sz w:val="20"/>
                <w:szCs w:val="20"/>
              </w:rPr>
            </w:pPr>
          </w:p>
        </w:tc>
      </w:tr>
      <w:tr w:rsidR="005C5A75" w:rsidRPr="00CD63CD" w14:paraId="515AC607" w14:textId="77777777" w:rsidTr="00C05BD1">
        <w:trPr>
          <w:trHeight w:val="232"/>
          <w:ins w:id="8753" w:author="Arjan" w:date="2014-11-11T21:49:00Z"/>
        </w:trPr>
        <w:tc>
          <w:tcPr>
            <w:tcW w:w="3780" w:type="dxa"/>
            <w:tcBorders>
              <w:top w:val="nil"/>
              <w:left w:val="nil"/>
              <w:bottom w:val="nil"/>
              <w:right w:val="nil"/>
            </w:tcBorders>
          </w:tcPr>
          <w:p w14:paraId="3324B8F2" w14:textId="77777777" w:rsidR="005C5A75" w:rsidRPr="00CD63CD" w:rsidRDefault="005C5A75" w:rsidP="00C05BD1">
            <w:pPr>
              <w:autoSpaceDE w:val="0"/>
              <w:autoSpaceDN w:val="0"/>
              <w:adjustRightInd w:val="0"/>
              <w:spacing w:after="0" w:line="240" w:lineRule="auto"/>
              <w:rPr>
                <w:ins w:id="8754" w:author="Arjan" w:date="2014-11-11T21:49:00Z"/>
                <w:rFonts w:ascii="Arial" w:eastAsia="Times New Roman" w:hAnsi="Arial" w:cs="Arial"/>
                <w:color w:val="000000"/>
                <w:sz w:val="20"/>
                <w:szCs w:val="20"/>
              </w:rPr>
            </w:pPr>
            <w:ins w:id="8755" w:author="Arjan" w:date="2014-11-11T21:49:00Z">
              <w:r w:rsidRPr="00CD63C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22D7F18F" w14:textId="77777777" w:rsidR="005C5A75" w:rsidRPr="00CD63CD" w:rsidRDefault="005C5A75" w:rsidP="00C05BD1">
            <w:pPr>
              <w:autoSpaceDE w:val="0"/>
              <w:autoSpaceDN w:val="0"/>
              <w:adjustRightInd w:val="0"/>
              <w:spacing w:after="0" w:line="240" w:lineRule="auto"/>
              <w:rPr>
                <w:ins w:id="8756" w:author="Arjan" w:date="2014-11-11T21:49:00Z"/>
                <w:rFonts w:ascii="Arial" w:eastAsia="Times New Roman" w:hAnsi="Arial" w:cs="Arial"/>
                <w:color w:val="000000"/>
                <w:sz w:val="20"/>
                <w:szCs w:val="20"/>
              </w:rPr>
            </w:pPr>
            <w:ins w:id="8757" w:author="Arjan" w:date="2014-11-11T21:49:00Z">
              <w:r>
                <w:rPr>
                  <w:rFonts w:ascii="Arial" w:hAnsi="Arial" w:cs="Arial"/>
                  <w:sz w:val="20"/>
                  <w:szCs w:val="20"/>
                  <w:lang w:val="en-AU"/>
                </w:rPr>
                <w:t>e</w:t>
              </w:r>
              <w:r w:rsidRPr="00910F00">
                <w:rPr>
                  <w:rFonts w:ascii="Arial" w:hAnsi="Arial" w:cs="Arial"/>
                  <w:sz w:val="20"/>
                  <w:szCs w:val="20"/>
                  <w:lang w:val="en-AU"/>
                </w:rPr>
                <w:t>enheid</w:t>
              </w:r>
            </w:ins>
          </w:p>
        </w:tc>
      </w:tr>
      <w:tr w:rsidR="005C5A75" w:rsidRPr="00CD63CD" w14:paraId="33F57B9A" w14:textId="77777777" w:rsidTr="00C05BD1">
        <w:trPr>
          <w:trHeight w:val="232"/>
          <w:ins w:id="8758" w:author="Arjan" w:date="2014-11-11T21:49:00Z"/>
        </w:trPr>
        <w:tc>
          <w:tcPr>
            <w:tcW w:w="3780" w:type="dxa"/>
            <w:tcBorders>
              <w:top w:val="nil"/>
              <w:left w:val="nil"/>
              <w:bottom w:val="nil"/>
              <w:right w:val="nil"/>
            </w:tcBorders>
          </w:tcPr>
          <w:p w14:paraId="226BD489" w14:textId="77777777" w:rsidR="005C5A75" w:rsidRPr="00CD63CD" w:rsidRDefault="005C5A75" w:rsidP="00C05BD1">
            <w:pPr>
              <w:autoSpaceDE w:val="0"/>
              <w:autoSpaceDN w:val="0"/>
              <w:adjustRightInd w:val="0"/>
              <w:spacing w:after="0" w:line="240" w:lineRule="auto"/>
              <w:rPr>
                <w:ins w:id="8759"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1DC54504" w14:textId="77777777" w:rsidR="005C5A75" w:rsidRPr="00CD63CD" w:rsidRDefault="005C5A75" w:rsidP="00C05BD1">
            <w:pPr>
              <w:autoSpaceDE w:val="0"/>
              <w:autoSpaceDN w:val="0"/>
              <w:adjustRightInd w:val="0"/>
              <w:spacing w:after="0" w:line="240" w:lineRule="auto"/>
              <w:rPr>
                <w:ins w:id="8760" w:author="Arjan" w:date="2014-11-11T21:49:00Z"/>
                <w:rFonts w:ascii="Arial" w:eastAsia="Times New Roman" w:hAnsi="Arial" w:cs="Arial"/>
                <w:color w:val="000000"/>
                <w:sz w:val="20"/>
                <w:szCs w:val="20"/>
              </w:rPr>
            </w:pPr>
          </w:p>
        </w:tc>
      </w:tr>
      <w:tr w:rsidR="005C5A75" w:rsidRPr="005C14BE" w14:paraId="3890119F" w14:textId="77777777" w:rsidTr="00C05BD1">
        <w:trPr>
          <w:trHeight w:val="232"/>
          <w:ins w:id="8761" w:author="Arjan" w:date="2014-11-11T21:49:00Z"/>
        </w:trPr>
        <w:tc>
          <w:tcPr>
            <w:tcW w:w="3780" w:type="dxa"/>
            <w:tcBorders>
              <w:top w:val="nil"/>
              <w:left w:val="nil"/>
              <w:bottom w:val="nil"/>
              <w:right w:val="nil"/>
            </w:tcBorders>
          </w:tcPr>
          <w:p w14:paraId="6B9391EB" w14:textId="77777777" w:rsidR="005C5A75" w:rsidRPr="00CD63CD" w:rsidRDefault="005C5A75" w:rsidP="00C05BD1">
            <w:pPr>
              <w:autoSpaceDE w:val="0"/>
              <w:autoSpaceDN w:val="0"/>
              <w:adjustRightInd w:val="0"/>
              <w:spacing w:after="0" w:line="240" w:lineRule="auto"/>
              <w:rPr>
                <w:ins w:id="8762" w:author="Arjan" w:date="2014-11-11T21:49:00Z"/>
                <w:rFonts w:ascii="Arial" w:eastAsia="Times New Roman" w:hAnsi="Arial" w:cs="Arial"/>
                <w:color w:val="000000"/>
                <w:sz w:val="20"/>
                <w:szCs w:val="20"/>
              </w:rPr>
            </w:pPr>
            <w:ins w:id="8763" w:author="Arjan" w:date="2014-11-11T21:49:00Z">
              <w:r w:rsidRPr="00CD63C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1751CF72" w14:textId="77777777" w:rsidR="005C5A75" w:rsidRPr="00DD0F4F" w:rsidRDefault="005C5A75" w:rsidP="00C05BD1">
            <w:pPr>
              <w:autoSpaceDE w:val="0"/>
              <w:autoSpaceDN w:val="0"/>
              <w:adjustRightInd w:val="0"/>
              <w:spacing w:after="0" w:line="240" w:lineRule="auto"/>
              <w:rPr>
                <w:ins w:id="8764" w:author="Arjan" w:date="2014-11-11T21:49:00Z"/>
                <w:rFonts w:ascii="Arial" w:eastAsia="Times New Roman" w:hAnsi="Arial" w:cs="Arial"/>
                <w:color w:val="000000"/>
                <w:sz w:val="20"/>
                <w:szCs w:val="20"/>
                <w:lang w:val="nl-NL"/>
              </w:rPr>
            </w:pPr>
            <w:ins w:id="8765" w:author="Arjan" w:date="2014-11-11T21:49:00Z">
              <w:r>
                <w:rPr>
                  <w:rFonts w:ascii="Arial" w:eastAsia="Times New Roman" w:hAnsi="Arial" w:cs="Arial"/>
                  <w:color w:val="000000"/>
                  <w:sz w:val="20"/>
                  <w:szCs w:val="20"/>
                  <w:lang w:val="nl-NL"/>
                </w:rPr>
                <w:t xml:space="preserve">De tijdseenheid waarin de doorlooptijd </w:t>
              </w:r>
            </w:ins>
            <w:ins w:id="8766" w:author="Arjan" w:date="2014-11-11T21:51:00Z">
              <w:r w:rsidR="00D9252C">
                <w:rPr>
                  <w:rFonts w:ascii="Arial" w:eastAsia="Times New Roman" w:hAnsi="Arial" w:cs="Arial"/>
                  <w:color w:val="000000"/>
                  <w:sz w:val="20"/>
                  <w:szCs w:val="20"/>
                  <w:lang w:val="nl-NL"/>
                </w:rPr>
                <w:t>voor het bereiken van de status</w:t>
              </w:r>
            </w:ins>
            <w:ins w:id="8767" w:author="Arjan" w:date="2014-11-11T21:49:00Z">
              <w:r>
                <w:rPr>
                  <w:rFonts w:ascii="Arial" w:eastAsia="Times New Roman" w:hAnsi="Arial" w:cs="Arial"/>
                  <w:color w:val="000000"/>
                  <w:sz w:val="20"/>
                  <w:szCs w:val="20"/>
                  <w:lang w:val="nl-NL"/>
                </w:rPr>
                <w:t xml:space="preserve"> is uitgedrukt.</w:t>
              </w:r>
            </w:ins>
          </w:p>
        </w:tc>
      </w:tr>
      <w:tr w:rsidR="005C5A75" w:rsidRPr="005C14BE" w14:paraId="772621DA" w14:textId="77777777" w:rsidTr="00C05BD1">
        <w:trPr>
          <w:trHeight w:val="232"/>
          <w:ins w:id="8768" w:author="Arjan" w:date="2014-11-11T21:49:00Z"/>
        </w:trPr>
        <w:tc>
          <w:tcPr>
            <w:tcW w:w="3780" w:type="dxa"/>
            <w:tcBorders>
              <w:top w:val="nil"/>
              <w:left w:val="nil"/>
              <w:bottom w:val="nil"/>
              <w:right w:val="nil"/>
            </w:tcBorders>
          </w:tcPr>
          <w:p w14:paraId="0A00C600" w14:textId="77777777" w:rsidR="005C5A75" w:rsidRPr="00DD0F4F" w:rsidRDefault="005C5A75" w:rsidP="00C05BD1">
            <w:pPr>
              <w:autoSpaceDE w:val="0"/>
              <w:autoSpaceDN w:val="0"/>
              <w:adjustRightInd w:val="0"/>
              <w:spacing w:after="0" w:line="240" w:lineRule="auto"/>
              <w:rPr>
                <w:ins w:id="8769" w:author="Arjan" w:date="2014-11-11T21:49: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AB89B2E" w14:textId="77777777" w:rsidR="005C5A75" w:rsidRPr="00DD0F4F" w:rsidRDefault="005C5A75" w:rsidP="00C05BD1">
            <w:pPr>
              <w:autoSpaceDE w:val="0"/>
              <w:autoSpaceDN w:val="0"/>
              <w:adjustRightInd w:val="0"/>
              <w:spacing w:after="0" w:line="240" w:lineRule="auto"/>
              <w:rPr>
                <w:ins w:id="8770" w:author="Arjan" w:date="2014-11-11T21:49:00Z"/>
                <w:rFonts w:ascii="Arial" w:eastAsia="Times New Roman" w:hAnsi="Arial" w:cs="Arial"/>
                <w:color w:val="000000"/>
                <w:sz w:val="20"/>
                <w:szCs w:val="20"/>
                <w:lang w:val="nl-NL"/>
              </w:rPr>
            </w:pPr>
          </w:p>
        </w:tc>
      </w:tr>
      <w:tr w:rsidR="005C5A75" w:rsidRPr="00CD63CD" w14:paraId="29846E2D" w14:textId="77777777" w:rsidTr="00C05BD1">
        <w:trPr>
          <w:trHeight w:val="232"/>
          <w:ins w:id="8771" w:author="Arjan" w:date="2014-11-11T21:49:00Z"/>
        </w:trPr>
        <w:tc>
          <w:tcPr>
            <w:tcW w:w="3780" w:type="dxa"/>
            <w:tcBorders>
              <w:top w:val="nil"/>
              <w:left w:val="nil"/>
              <w:bottom w:val="nil"/>
              <w:right w:val="nil"/>
            </w:tcBorders>
          </w:tcPr>
          <w:p w14:paraId="0CEDA8DA" w14:textId="77777777" w:rsidR="005C5A75" w:rsidRPr="00CD63CD" w:rsidRDefault="005C5A75" w:rsidP="00C05BD1">
            <w:pPr>
              <w:autoSpaceDE w:val="0"/>
              <w:autoSpaceDN w:val="0"/>
              <w:adjustRightInd w:val="0"/>
              <w:spacing w:after="0" w:line="240" w:lineRule="auto"/>
              <w:rPr>
                <w:ins w:id="8772" w:author="Arjan" w:date="2014-11-11T21:49:00Z"/>
                <w:rFonts w:ascii="Arial" w:eastAsia="Times New Roman" w:hAnsi="Arial" w:cs="Arial"/>
                <w:color w:val="000000"/>
                <w:sz w:val="20"/>
                <w:szCs w:val="20"/>
              </w:rPr>
            </w:pPr>
            <w:ins w:id="8773" w:author="Arjan" w:date="2014-11-11T21:49:00Z">
              <w:r w:rsidRPr="00CD63C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14736207" w14:textId="77777777" w:rsidR="005C5A75" w:rsidRPr="00CD63CD" w:rsidRDefault="005C5A75" w:rsidP="00C05BD1">
            <w:pPr>
              <w:autoSpaceDE w:val="0"/>
              <w:autoSpaceDN w:val="0"/>
              <w:adjustRightInd w:val="0"/>
              <w:spacing w:after="0" w:line="240" w:lineRule="auto"/>
              <w:rPr>
                <w:ins w:id="8774" w:author="Arjan" w:date="2014-11-11T21:49:00Z"/>
                <w:rFonts w:ascii="Arial" w:eastAsia="Times New Roman" w:hAnsi="Arial" w:cs="Arial"/>
                <w:color w:val="000000"/>
                <w:sz w:val="20"/>
                <w:szCs w:val="20"/>
              </w:rPr>
            </w:pPr>
            <w:ins w:id="8775" w:author="Arjan" w:date="2014-11-11T21:49:00Z">
              <w:r>
                <w:rPr>
                  <w:rFonts w:ascii="Arial" w:eastAsia="Times New Roman" w:hAnsi="Arial" w:cs="Arial"/>
                  <w:color w:val="000000"/>
                  <w:sz w:val="20"/>
                  <w:szCs w:val="20"/>
                </w:rPr>
                <w:t>ZTC</w:t>
              </w:r>
              <w:r w:rsidRPr="00717312">
                <w:rPr>
                  <w:rFonts w:ascii="Arial" w:eastAsia="Times New Roman" w:hAnsi="Arial" w:cs="Arial"/>
                  <w:color w:val="000000"/>
                  <w:sz w:val="20"/>
                  <w:szCs w:val="20"/>
                </w:rPr>
                <w:t xml:space="preserve"> </w:t>
              </w:r>
            </w:ins>
          </w:p>
        </w:tc>
      </w:tr>
      <w:tr w:rsidR="005C5A75" w:rsidRPr="00CD63CD" w14:paraId="71662C3D" w14:textId="77777777" w:rsidTr="00C05BD1">
        <w:trPr>
          <w:trHeight w:val="232"/>
          <w:ins w:id="8776" w:author="Arjan" w:date="2014-11-11T21:49:00Z"/>
        </w:trPr>
        <w:tc>
          <w:tcPr>
            <w:tcW w:w="3780" w:type="dxa"/>
            <w:tcBorders>
              <w:top w:val="nil"/>
              <w:left w:val="nil"/>
              <w:bottom w:val="nil"/>
              <w:right w:val="nil"/>
            </w:tcBorders>
          </w:tcPr>
          <w:p w14:paraId="588380B3" w14:textId="77777777" w:rsidR="005C5A75" w:rsidRPr="00CD63CD" w:rsidRDefault="005C5A75" w:rsidP="00C05BD1">
            <w:pPr>
              <w:autoSpaceDE w:val="0"/>
              <w:autoSpaceDN w:val="0"/>
              <w:adjustRightInd w:val="0"/>
              <w:spacing w:after="0" w:line="240" w:lineRule="auto"/>
              <w:rPr>
                <w:ins w:id="8777"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47ED3063" w14:textId="77777777" w:rsidR="005C5A75" w:rsidRPr="00CD63CD" w:rsidRDefault="005C5A75" w:rsidP="00C05BD1">
            <w:pPr>
              <w:autoSpaceDE w:val="0"/>
              <w:autoSpaceDN w:val="0"/>
              <w:adjustRightInd w:val="0"/>
              <w:spacing w:after="0" w:line="240" w:lineRule="auto"/>
              <w:rPr>
                <w:ins w:id="8778" w:author="Arjan" w:date="2014-11-11T21:49:00Z"/>
                <w:rFonts w:ascii="Arial" w:eastAsia="Times New Roman" w:hAnsi="Arial" w:cs="Arial"/>
                <w:color w:val="000000"/>
                <w:sz w:val="20"/>
                <w:szCs w:val="20"/>
              </w:rPr>
            </w:pPr>
          </w:p>
        </w:tc>
      </w:tr>
      <w:tr w:rsidR="005C5A75" w:rsidRPr="00CD63CD" w14:paraId="584ACC5B" w14:textId="77777777" w:rsidTr="00C05BD1">
        <w:trPr>
          <w:trHeight w:val="232"/>
          <w:ins w:id="8779" w:author="Arjan" w:date="2014-11-11T21:49:00Z"/>
        </w:trPr>
        <w:tc>
          <w:tcPr>
            <w:tcW w:w="3780" w:type="dxa"/>
            <w:tcBorders>
              <w:top w:val="nil"/>
              <w:left w:val="nil"/>
              <w:bottom w:val="nil"/>
              <w:right w:val="nil"/>
            </w:tcBorders>
          </w:tcPr>
          <w:p w14:paraId="77BC1E09" w14:textId="77777777" w:rsidR="005C5A75" w:rsidRPr="00CD63CD" w:rsidRDefault="005C5A75" w:rsidP="00C05BD1">
            <w:pPr>
              <w:autoSpaceDE w:val="0"/>
              <w:autoSpaceDN w:val="0"/>
              <w:adjustRightInd w:val="0"/>
              <w:spacing w:after="0" w:line="240" w:lineRule="auto"/>
              <w:rPr>
                <w:ins w:id="8780" w:author="Arjan" w:date="2014-11-11T21:49:00Z"/>
                <w:rFonts w:ascii="Arial" w:eastAsia="Times New Roman" w:hAnsi="Arial" w:cs="Arial"/>
                <w:color w:val="000000"/>
                <w:sz w:val="20"/>
                <w:szCs w:val="20"/>
              </w:rPr>
            </w:pPr>
            <w:ins w:id="8781" w:author="Arjan" w:date="2014-11-11T21:49:00Z">
              <w:r w:rsidRPr="00CD63C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06D94578" w14:textId="77777777" w:rsidR="005C5A75" w:rsidRPr="00CD63CD" w:rsidRDefault="005C5A75" w:rsidP="00C05BD1">
            <w:pPr>
              <w:autoSpaceDE w:val="0"/>
              <w:autoSpaceDN w:val="0"/>
              <w:adjustRightInd w:val="0"/>
              <w:spacing w:after="0" w:line="240" w:lineRule="auto"/>
              <w:rPr>
                <w:ins w:id="8782" w:author="Arjan" w:date="2014-11-11T21:49:00Z"/>
                <w:rFonts w:ascii="Arial" w:eastAsia="Times New Roman" w:hAnsi="Arial" w:cs="Arial"/>
                <w:color w:val="000000"/>
                <w:sz w:val="20"/>
                <w:szCs w:val="20"/>
              </w:rPr>
            </w:pPr>
            <w:ins w:id="8783" w:author="Arjan" w:date="2014-11-11T21:49:00Z">
              <w:r w:rsidRPr="00717312">
                <w:rPr>
                  <w:rFonts w:ascii="Arial" w:eastAsia="Times New Roman" w:hAnsi="Arial" w:cs="Arial"/>
                  <w:color w:val="000000"/>
                  <w:sz w:val="20"/>
                  <w:szCs w:val="20"/>
                </w:rPr>
                <w:t>1-</w:t>
              </w:r>
              <w:r>
                <w:rPr>
                  <w:rFonts w:ascii="Arial" w:eastAsia="Times New Roman" w:hAnsi="Arial" w:cs="Arial"/>
                  <w:color w:val="000000"/>
                  <w:sz w:val="20"/>
                  <w:szCs w:val="20"/>
                </w:rPr>
                <w:t>11</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ins>
          </w:p>
        </w:tc>
      </w:tr>
      <w:tr w:rsidR="005C5A75" w:rsidRPr="00CD63CD" w14:paraId="396A6D35" w14:textId="77777777" w:rsidTr="00C05BD1">
        <w:trPr>
          <w:trHeight w:val="232"/>
          <w:ins w:id="8784" w:author="Arjan" w:date="2014-11-11T21:49:00Z"/>
        </w:trPr>
        <w:tc>
          <w:tcPr>
            <w:tcW w:w="3780" w:type="dxa"/>
            <w:tcBorders>
              <w:top w:val="nil"/>
              <w:left w:val="nil"/>
              <w:bottom w:val="nil"/>
              <w:right w:val="nil"/>
            </w:tcBorders>
          </w:tcPr>
          <w:p w14:paraId="488EAF00" w14:textId="77777777" w:rsidR="005C5A75" w:rsidRPr="00CD63CD" w:rsidRDefault="005C5A75" w:rsidP="00C05BD1">
            <w:pPr>
              <w:autoSpaceDE w:val="0"/>
              <w:autoSpaceDN w:val="0"/>
              <w:adjustRightInd w:val="0"/>
              <w:spacing w:after="0" w:line="240" w:lineRule="auto"/>
              <w:rPr>
                <w:ins w:id="8785"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24DC7B14" w14:textId="77777777" w:rsidR="005C5A75" w:rsidRPr="00CD63CD" w:rsidRDefault="005C5A75" w:rsidP="00C05BD1">
            <w:pPr>
              <w:autoSpaceDE w:val="0"/>
              <w:autoSpaceDN w:val="0"/>
              <w:adjustRightInd w:val="0"/>
              <w:spacing w:after="0" w:line="240" w:lineRule="auto"/>
              <w:rPr>
                <w:ins w:id="8786" w:author="Arjan" w:date="2014-11-11T21:49:00Z"/>
                <w:rFonts w:ascii="Arial" w:eastAsia="Times New Roman" w:hAnsi="Arial" w:cs="Arial"/>
                <w:color w:val="000000"/>
                <w:sz w:val="20"/>
                <w:szCs w:val="20"/>
              </w:rPr>
            </w:pPr>
          </w:p>
        </w:tc>
      </w:tr>
      <w:tr w:rsidR="005C5A75" w:rsidRPr="005C14BE" w14:paraId="01D38357" w14:textId="77777777" w:rsidTr="00C05BD1">
        <w:trPr>
          <w:trHeight w:val="232"/>
          <w:ins w:id="8787" w:author="Arjan" w:date="2014-11-11T21:49:00Z"/>
        </w:trPr>
        <w:tc>
          <w:tcPr>
            <w:tcW w:w="3780" w:type="dxa"/>
            <w:tcBorders>
              <w:top w:val="nil"/>
              <w:left w:val="nil"/>
              <w:bottom w:val="nil"/>
              <w:right w:val="nil"/>
            </w:tcBorders>
          </w:tcPr>
          <w:p w14:paraId="42EC53E9" w14:textId="77777777" w:rsidR="005C5A75" w:rsidRPr="00CD63CD" w:rsidRDefault="005C5A75" w:rsidP="00C05BD1">
            <w:pPr>
              <w:autoSpaceDE w:val="0"/>
              <w:autoSpaceDN w:val="0"/>
              <w:adjustRightInd w:val="0"/>
              <w:spacing w:after="0" w:line="240" w:lineRule="auto"/>
              <w:rPr>
                <w:ins w:id="8788" w:author="Arjan" w:date="2014-11-11T21:49:00Z"/>
                <w:rFonts w:ascii="Arial" w:eastAsia="Times New Roman" w:hAnsi="Arial" w:cs="Arial"/>
                <w:color w:val="000000"/>
                <w:sz w:val="20"/>
                <w:szCs w:val="20"/>
              </w:rPr>
            </w:pPr>
            <w:ins w:id="8789" w:author="Arjan" w:date="2014-11-11T21:49:00Z">
              <w:r w:rsidRPr="00CD63C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7F5BDA52" w14:textId="77777777" w:rsidR="005C5A75" w:rsidRPr="00DD0F4F" w:rsidRDefault="005C5A75" w:rsidP="00D9252C">
            <w:pPr>
              <w:autoSpaceDE w:val="0"/>
              <w:autoSpaceDN w:val="0"/>
              <w:adjustRightInd w:val="0"/>
              <w:spacing w:after="0" w:line="240" w:lineRule="auto"/>
              <w:rPr>
                <w:ins w:id="8790" w:author="Arjan" w:date="2014-11-11T21:49:00Z"/>
                <w:rFonts w:ascii="Arial" w:eastAsia="Times New Roman" w:hAnsi="Arial" w:cs="Arial"/>
                <w:color w:val="000000"/>
                <w:sz w:val="20"/>
                <w:szCs w:val="20"/>
                <w:lang w:val="nl-NL"/>
              </w:rPr>
            </w:pPr>
            <w:ins w:id="8791" w:author="Arjan" w:date="2014-11-11T21:49:00Z">
              <w:r>
                <w:rPr>
                  <w:rFonts w:ascii="Arial" w:eastAsia="Times New Roman" w:hAnsi="Arial" w:cs="Arial"/>
                  <w:color w:val="000000"/>
                  <w:sz w:val="20"/>
                  <w:szCs w:val="20"/>
                  <w:lang w:val="nl-NL"/>
                </w:rPr>
                <w:t>Het betreft een subattribuutsoort van de groepattribuutsoort ‘</w:t>
              </w:r>
              <w:r w:rsidR="00DA5D93" w:rsidRPr="00BE10FF">
                <w:rPr>
                  <w:rFonts w:ascii="Arial" w:hAnsi="Arial" w:cs="Arial"/>
                  <w:szCs w:val="24"/>
                  <w:lang w:val="en-AU"/>
                </w:rPr>
                <w:fldChar w:fldCharType="begin" w:fldLock="1"/>
              </w:r>
              <w:r w:rsidRPr="005561F3">
                <w:rPr>
                  <w:rFonts w:ascii="Arial" w:hAnsi="Arial" w:cs="Arial"/>
                  <w:szCs w:val="24"/>
                  <w:lang w:val="nl-NL"/>
                </w:rPr>
                <w:instrText xml:space="preserve">MERGEFIELD </w:instrText>
              </w:r>
              <w:r w:rsidRPr="005561F3">
                <w:rPr>
                  <w:rFonts w:ascii="Calibri" w:hAnsi="Calibri" w:cs="Arial"/>
                  <w:color w:val="0F0F0F"/>
                  <w:szCs w:val="24"/>
                  <w:lang w:val="nl-NL"/>
                </w:rPr>
                <w:instrText>Att.Name</w:instrText>
              </w:r>
              <w:r w:rsidR="00DA5D93" w:rsidRPr="00BE10FF">
                <w:rPr>
                  <w:rFonts w:ascii="Arial" w:hAnsi="Arial" w:cs="Arial"/>
                  <w:szCs w:val="24"/>
                  <w:lang w:val="en-AU"/>
                </w:rPr>
                <w:fldChar w:fldCharType="separate"/>
              </w:r>
              <w:r w:rsidRPr="005561F3">
                <w:rPr>
                  <w:rFonts w:ascii="Calibri" w:hAnsi="Calibri" w:cs="Arial"/>
                  <w:color w:val="0F0F0F"/>
                  <w:szCs w:val="24"/>
                  <w:lang w:val="nl-NL"/>
                </w:rPr>
                <w:t xml:space="preserve">Doorlooptijd </w:t>
              </w:r>
            </w:ins>
            <w:ins w:id="8792" w:author="Arjan" w:date="2014-11-11T21:51:00Z">
              <w:r w:rsidR="00D9252C" w:rsidRPr="005561F3">
                <w:rPr>
                  <w:rFonts w:ascii="Calibri" w:hAnsi="Calibri" w:cs="Arial"/>
                  <w:color w:val="0F0F0F"/>
                  <w:szCs w:val="24"/>
                  <w:lang w:val="nl-NL"/>
                </w:rPr>
                <w:t>status</w:t>
              </w:r>
            </w:ins>
            <w:ins w:id="8793" w:author="Arjan" w:date="2014-11-11T21:49:00Z">
              <w:r w:rsidR="00DA5D93" w:rsidRPr="00BE10FF">
                <w:rPr>
                  <w:rFonts w:ascii="Arial" w:hAnsi="Arial" w:cs="Arial"/>
                  <w:szCs w:val="24"/>
                  <w:lang w:val="en-AU"/>
                </w:rPr>
                <w:fldChar w:fldCharType="end"/>
              </w:r>
              <w:r w:rsidRPr="005561F3">
                <w:rPr>
                  <w:rFonts w:ascii="Arial" w:hAnsi="Arial" w:cs="Arial"/>
                  <w:szCs w:val="24"/>
                  <w:lang w:val="nl-NL"/>
                </w:rPr>
                <w:t>’</w:t>
              </w:r>
            </w:ins>
          </w:p>
        </w:tc>
      </w:tr>
      <w:tr w:rsidR="005C5A75" w:rsidRPr="005C14BE" w14:paraId="64044C53" w14:textId="77777777" w:rsidTr="00C05BD1">
        <w:trPr>
          <w:trHeight w:val="232"/>
          <w:ins w:id="8794" w:author="Arjan" w:date="2014-11-11T21:49:00Z"/>
        </w:trPr>
        <w:tc>
          <w:tcPr>
            <w:tcW w:w="3780" w:type="dxa"/>
            <w:tcBorders>
              <w:top w:val="nil"/>
              <w:left w:val="nil"/>
              <w:bottom w:val="nil"/>
              <w:right w:val="nil"/>
            </w:tcBorders>
          </w:tcPr>
          <w:p w14:paraId="2A624459" w14:textId="77777777" w:rsidR="005C5A75" w:rsidRPr="00DD0F4F" w:rsidRDefault="005C5A75" w:rsidP="00C05BD1">
            <w:pPr>
              <w:autoSpaceDE w:val="0"/>
              <w:autoSpaceDN w:val="0"/>
              <w:adjustRightInd w:val="0"/>
              <w:spacing w:after="0" w:line="240" w:lineRule="auto"/>
              <w:rPr>
                <w:ins w:id="8795" w:author="Arjan" w:date="2014-11-11T21:49: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6E4D677" w14:textId="77777777" w:rsidR="005C5A75" w:rsidRPr="00DD0F4F" w:rsidRDefault="005C5A75" w:rsidP="00C05BD1">
            <w:pPr>
              <w:autoSpaceDE w:val="0"/>
              <w:autoSpaceDN w:val="0"/>
              <w:adjustRightInd w:val="0"/>
              <w:spacing w:after="0" w:line="240" w:lineRule="auto"/>
              <w:rPr>
                <w:ins w:id="8796" w:author="Arjan" w:date="2014-11-11T21:49:00Z"/>
                <w:rFonts w:ascii="Arial" w:eastAsia="Times New Roman" w:hAnsi="Arial" w:cs="Arial"/>
                <w:color w:val="000000"/>
                <w:sz w:val="20"/>
                <w:szCs w:val="20"/>
                <w:lang w:val="nl-NL"/>
              </w:rPr>
            </w:pPr>
          </w:p>
        </w:tc>
      </w:tr>
      <w:tr w:rsidR="005C5A75" w:rsidRPr="00CD63CD" w14:paraId="5C0A8457" w14:textId="77777777" w:rsidTr="00C05BD1">
        <w:trPr>
          <w:trHeight w:val="232"/>
          <w:ins w:id="8797" w:author="Arjan" w:date="2014-11-11T21:49:00Z"/>
        </w:trPr>
        <w:tc>
          <w:tcPr>
            <w:tcW w:w="3780" w:type="dxa"/>
            <w:tcBorders>
              <w:top w:val="nil"/>
              <w:left w:val="nil"/>
              <w:bottom w:val="nil"/>
              <w:right w:val="nil"/>
            </w:tcBorders>
          </w:tcPr>
          <w:p w14:paraId="13F0F5BB" w14:textId="77777777" w:rsidR="005C5A75" w:rsidRPr="00CD63CD" w:rsidRDefault="005C5A75" w:rsidP="00C05BD1">
            <w:pPr>
              <w:autoSpaceDE w:val="0"/>
              <w:autoSpaceDN w:val="0"/>
              <w:adjustRightInd w:val="0"/>
              <w:spacing w:after="0" w:line="240" w:lineRule="auto"/>
              <w:rPr>
                <w:ins w:id="8798" w:author="Arjan" w:date="2014-11-11T21:49:00Z"/>
                <w:rFonts w:ascii="Arial" w:eastAsia="Times New Roman" w:hAnsi="Arial" w:cs="Arial"/>
                <w:color w:val="000000"/>
                <w:sz w:val="20"/>
                <w:szCs w:val="20"/>
              </w:rPr>
            </w:pPr>
            <w:ins w:id="8799" w:author="Arjan" w:date="2014-11-11T21:49:00Z">
              <w:r w:rsidRPr="00CD63C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1E0FB7CA" w14:textId="77777777" w:rsidR="005C5A75" w:rsidRPr="00CD63CD" w:rsidRDefault="005C5A75" w:rsidP="00C05BD1">
            <w:pPr>
              <w:autoSpaceDE w:val="0"/>
              <w:autoSpaceDN w:val="0"/>
              <w:adjustRightInd w:val="0"/>
              <w:spacing w:after="0" w:line="240" w:lineRule="auto"/>
              <w:rPr>
                <w:ins w:id="8800" w:author="Arjan" w:date="2014-11-11T21:49:00Z"/>
                <w:rFonts w:ascii="Arial" w:eastAsia="Times New Roman" w:hAnsi="Arial" w:cs="Arial"/>
                <w:color w:val="000000"/>
                <w:sz w:val="20"/>
                <w:szCs w:val="20"/>
              </w:rPr>
            </w:pPr>
            <w:ins w:id="8801" w:author="Arjan" w:date="2014-11-11T21:49:00Z">
              <w:r>
                <w:rPr>
                  <w:rFonts w:ascii="Arial" w:hAnsi="Arial" w:cs="Arial"/>
                  <w:sz w:val="20"/>
                  <w:szCs w:val="20"/>
                  <w:lang w:val="en-AU"/>
                </w:rPr>
                <w:t>A11</w:t>
              </w:r>
            </w:ins>
          </w:p>
        </w:tc>
      </w:tr>
      <w:tr w:rsidR="005C5A75" w:rsidRPr="00CD63CD" w14:paraId="70CE4B81" w14:textId="77777777" w:rsidTr="00C05BD1">
        <w:trPr>
          <w:trHeight w:val="232"/>
          <w:ins w:id="8802" w:author="Arjan" w:date="2014-11-11T21:49:00Z"/>
        </w:trPr>
        <w:tc>
          <w:tcPr>
            <w:tcW w:w="3780" w:type="dxa"/>
            <w:tcBorders>
              <w:top w:val="nil"/>
              <w:left w:val="nil"/>
              <w:bottom w:val="nil"/>
              <w:right w:val="nil"/>
            </w:tcBorders>
          </w:tcPr>
          <w:p w14:paraId="1A83F425" w14:textId="77777777" w:rsidR="005C5A75" w:rsidRPr="00CD63CD" w:rsidRDefault="005C5A75" w:rsidP="00C05BD1">
            <w:pPr>
              <w:autoSpaceDE w:val="0"/>
              <w:autoSpaceDN w:val="0"/>
              <w:adjustRightInd w:val="0"/>
              <w:spacing w:after="0" w:line="240" w:lineRule="auto"/>
              <w:rPr>
                <w:ins w:id="8803"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5339F08E" w14:textId="77777777" w:rsidR="005C5A75" w:rsidRPr="00CD63CD" w:rsidRDefault="005C5A75" w:rsidP="00C05BD1">
            <w:pPr>
              <w:autoSpaceDE w:val="0"/>
              <w:autoSpaceDN w:val="0"/>
              <w:adjustRightInd w:val="0"/>
              <w:spacing w:after="0" w:line="240" w:lineRule="auto"/>
              <w:rPr>
                <w:ins w:id="8804" w:author="Arjan" w:date="2014-11-11T21:49:00Z"/>
                <w:rFonts w:ascii="Arial" w:eastAsia="Times New Roman" w:hAnsi="Arial" w:cs="Arial"/>
                <w:color w:val="000000"/>
                <w:sz w:val="20"/>
                <w:szCs w:val="20"/>
              </w:rPr>
            </w:pPr>
          </w:p>
        </w:tc>
      </w:tr>
      <w:tr w:rsidR="005C5A75" w:rsidRPr="005E066D" w14:paraId="7E53CE38" w14:textId="77777777" w:rsidTr="00C05BD1">
        <w:trPr>
          <w:trHeight w:val="232"/>
          <w:ins w:id="8805" w:author="Arjan" w:date="2014-11-11T21:49:00Z"/>
        </w:trPr>
        <w:tc>
          <w:tcPr>
            <w:tcW w:w="3780" w:type="dxa"/>
            <w:tcBorders>
              <w:top w:val="nil"/>
              <w:left w:val="nil"/>
              <w:bottom w:val="nil"/>
              <w:right w:val="nil"/>
            </w:tcBorders>
          </w:tcPr>
          <w:p w14:paraId="35337E7D" w14:textId="77777777" w:rsidR="005C5A75" w:rsidRPr="00CD63CD" w:rsidRDefault="005C5A75" w:rsidP="00C05BD1">
            <w:pPr>
              <w:autoSpaceDE w:val="0"/>
              <w:autoSpaceDN w:val="0"/>
              <w:adjustRightInd w:val="0"/>
              <w:spacing w:after="0" w:line="240" w:lineRule="auto"/>
              <w:rPr>
                <w:ins w:id="8806" w:author="Arjan" w:date="2014-11-11T21:49:00Z"/>
                <w:rFonts w:ascii="Arial" w:eastAsia="Times New Roman" w:hAnsi="Arial" w:cs="Arial"/>
                <w:color w:val="000000"/>
                <w:sz w:val="20"/>
                <w:szCs w:val="20"/>
              </w:rPr>
            </w:pPr>
            <w:ins w:id="8807" w:author="Arjan" w:date="2014-11-11T21:49:00Z">
              <w:r w:rsidRPr="00CD63C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1388472C" w14:textId="77777777" w:rsidR="005C5A75" w:rsidRDefault="005C5A75" w:rsidP="00C05BD1">
            <w:pPr>
              <w:autoSpaceDE w:val="0"/>
              <w:autoSpaceDN w:val="0"/>
              <w:adjustRightInd w:val="0"/>
              <w:spacing w:after="0" w:line="240" w:lineRule="auto"/>
              <w:rPr>
                <w:ins w:id="8808" w:author="Arjan" w:date="2014-11-11T21:49:00Z"/>
                <w:rFonts w:ascii="Arial" w:eastAsia="Times New Roman" w:hAnsi="Arial" w:cs="Arial"/>
                <w:color w:val="000000"/>
                <w:sz w:val="20"/>
                <w:szCs w:val="20"/>
                <w:lang w:val="nl-NL"/>
              </w:rPr>
            </w:pPr>
            <w:ins w:id="8809" w:author="Arjan" w:date="2014-11-11T21:49:00Z">
              <w:r>
                <w:rPr>
                  <w:rFonts w:ascii="Arial" w:eastAsia="Times New Roman" w:hAnsi="Arial" w:cs="Arial"/>
                  <w:color w:val="000000"/>
                  <w:sz w:val="20"/>
                  <w:szCs w:val="20"/>
                  <w:lang w:val="nl-NL"/>
                </w:rPr>
                <w:t>- “werkdag” (werkbare dagen</w:t>
              </w:r>
            </w:ins>
            <w:ins w:id="8810" w:author="Arjan" w:date="2014-11-11T22:11:00Z">
              <w:r w:rsidR="00F533C2">
                <w:rPr>
                  <w:rFonts w:ascii="Arial" w:eastAsia="Times New Roman" w:hAnsi="Arial" w:cs="Arial"/>
                  <w:color w:val="000000"/>
                  <w:sz w:val="20"/>
                  <w:szCs w:val="20"/>
                  <w:lang w:val="nl-NL"/>
                </w:rPr>
                <w:t xml:space="preserve"> d.w.z. alle dagen m.u.v. zaterdagen, zondagen en erkende feestdagen</w:t>
              </w:r>
            </w:ins>
            <w:ins w:id="8811" w:author="Arjan" w:date="2014-11-11T21:49:00Z">
              <w:r>
                <w:rPr>
                  <w:rFonts w:ascii="Arial" w:eastAsia="Times New Roman" w:hAnsi="Arial" w:cs="Arial"/>
                  <w:color w:val="000000"/>
                  <w:sz w:val="20"/>
                  <w:szCs w:val="20"/>
                  <w:lang w:val="nl-NL"/>
                </w:rPr>
                <w:t>)</w:t>
              </w:r>
            </w:ins>
          </w:p>
          <w:p w14:paraId="6E1F1A94" w14:textId="77777777" w:rsidR="005C5A75" w:rsidRDefault="005C5A75" w:rsidP="00C05BD1">
            <w:pPr>
              <w:autoSpaceDE w:val="0"/>
              <w:autoSpaceDN w:val="0"/>
              <w:adjustRightInd w:val="0"/>
              <w:spacing w:after="0" w:line="240" w:lineRule="auto"/>
              <w:rPr>
                <w:ins w:id="8812" w:author="Arjan" w:date="2014-11-11T21:49:00Z"/>
                <w:rFonts w:ascii="Arial" w:eastAsia="Times New Roman" w:hAnsi="Arial" w:cs="Arial"/>
                <w:color w:val="000000"/>
                <w:sz w:val="20"/>
                <w:szCs w:val="20"/>
                <w:lang w:val="nl-NL"/>
              </w:rPr>
            </w:pPr>
            <w:ins w:id="8813" w:author="Arjan" w:date="2014-11-11T21:49:00Z">
              <w:r>
                <w:rPr>
                  <w:rFonts w:ascii="Arial" w:eastAsia="Times New Roman" w:hAnsi="Arial" w:cs="Arial"/>
                  <w:color w:val="000000"/>
                  <w:sz w:val="20"/>
                  <w:szCs w:val="20"/>
                  <w:lang w:val="nl-NL"/>
                </w:rPr>
                <w:t>- “kalenderdag” (</w:t>
              </w:r>
              <w:r w:rsidRPr="003D5F9A">
                <w:rPr>
                  <w:rFonts w:ascii="Arial" w:eastAsia="Times New Roman" w:hAnsi="Arial" w:cs="Arial"/>
                  <w:color w:val="000000"/>
                  <w:sz w:val="20"/>
                  <w:szCs w:val="20"/>
                  <w:lang w:val="nl-NL"/>
                </w:rPr>
                <w:t>zie voor een definitie van dit begrip de AWB</w:t>
              </w:r>
              <w:r>
                <w:rPr>
                  <w:rFonts w:ascii="Arial" w:eastAsia="Times New Roman" w:hAnsi="Arial" w:cs="Arial"/>
                  <w:color w:val="000000"/>
                  <w:sz w:val="20"/>
                  <w:szCs w:val="20"/>
                  <w:lang w:val="nl-NL"/>
                </w:rPr>
                <w:t>)</w:t>
              </w:r>
            </w:ins>
          </w:p>
          <w:p w14:paraId="3A4B976D" w14:textId="77777777" w:rsidR="00072690" w:rsidRDefault="005C5A75" w:rsidP="00C05BD1">
            <w:pPr>
              <w:autoSpaceDE w:val="0"/>
              <w:autoSpaceDN w:val="0"/>
              <w:adjustRightInd w:val="0"/>
              <w:spacing w:after="0" w:line="240" w:lineRule="auto"/>
              <w:rPr>
                <w:ins w:id="8814" w:author="Arjan" w:date="2014-12-01T13:18:00Z"/>
                <w:rFonts w:ascii="Arial" w:eastAsia="Times New Roman" w:hAnsi="Arial" w:cs="Arial"/>
                <w:color w:val="000000"/>
                <w:sz w:val="20"/>
                <w:szCs w:val="20"/>
                <w:lang w:val="nl-NL"/>
              </w:rPr>
            </w:pPr>
            <w:ins w:id="8815" w:author="Arjan" w:date="2014-11-11T21:49:00Z">
              <w:r>
                <w:rPr>
                  <w:rFonts w:ascii="Arial" w:eastAsia="Times New Roman" w:hAnsi="Arial" w:cs="Arial"/>
                  <w:color w:val="000000"/>
                  <w:sz w:val="20"/>
                  <w:szCs w:val="20"/>
                  <w:lang w:val="nl-NL"/>
                </w:rPr>
                <w:t>-</w:t>
              </w:r>
            </w:ins>
            <w:ins w:id="8816" w:author="Arjan" w:date="2014-12-01T13:18:00Z">
              <w:r w:rsidR="00072690">
                <w:rPr>
                  <w:rFonts w:ascii="Arial" w:eastAsia="Times New Roman" w:hAnsi="Arial" w:cs="Arial"/>
                  <w:color w:val="000000"/>
                  <w:sz w:val="20"/>
                  <w:szCs w:val="20"/>
                  <w:lang w:val="nl-NL"/>
                </w:rPr>
                <w:t xml:space="preserve"> </w:t>
              </w:r>
            </w:ins>
            <w:ins w:id="8817" w:author="Arjan" w:date="2014-12-01T13:19:00Z">
              <w:r w:rsidR="00072690">
                <w:rPr>
                  <w:rFonts w:ascii="Arial" w:eastAsia="Times New Roman" w:hAnsi="Arial" w:cs="Arial"/>
                  <w:color w:val="000000"/>
                  <w:sz w:val="20"/>
                  <w:szCs w:val="20"/>
                  <w:lang w:val="nl-NL"/>
                </w:rPr>
                <w:t>“week” (7 kalenderdagen)</w:t>
              </w:r>
            </w:ins>
            <w:ins w:id="8818" w:author="Arjan" w:date="2014-11-11T21:49:00Z">
              <w:r>
                <w:rPr>
                  <w:rFonts w:ascii="Arial" w:eastAsia="Times New Roman" w:hAnsi="Arial" w:cs="Arial"/>
                  <w:color w:val="000000"/>
                  <w:sz w:val="20"/>
                  <w:szCs w:val="20"/>
                  <w:lang w:val="nl-NL"/>
                </w:rPr>
                <w:t xml:space="preserve"> </w:t>
              </w:r>
            </w:ins>
          </w:p>
          <w:p w14:paraId="00FD0D96" w14:textId="77777777" w:rsidR="005C5A75" w:rsidRDefault="00072690" w:rsidP="00C05BD1">
            <w:pPr>
              <w:autoSpaceDE w:val="0"/>
              <w:autoSpaceDN w:val="0"/>
              <w:adjustRightInd w:val="0"/>
              <w:spacing w:after="0" w:line="240" w:lineRule="auto"/>
              <w:rPr>
                <w:ins w:id="8819" w:author="Arjan" w:date="2014-11-11T21:49:00Z"/>
                <w:rFonts w:ascii="Arial" w:eastAsia="Times New Roman" w:hAnsi="Arial" w:cs="Arial"/>
                <w:color w:val="000000"/>
                <w:sz w:val="20"/>
                <w:szCs w:val="20"/>
                <w:lang w:val="nl-NL"/>
              </w:rPr>
            </w:pPr>
            <w:ins w:id="8820" w:author="Arjan" w:date="2014-12-01T13:19:00Z">
              <w:r>
                <w:rPr>
                  <w:rFonts w:ascii="Arial" w:eastAsia="Times New Roman" w:hAnsi="Arial" w:cs="Arial"/>
                  <w:color w:val="000000"/>
                  <w:sz w:val="20"/>
                  <w:szCs w:val="20"/>
                  <w:lang w:val="nl-NL"/>
                </w:rPr>
                <w:t xml:space="preserve">- </w:t>
              </w:r>
            </w:ins>
            <w:ins w:id="8821" w:author="Arjan" w:date="2014-11-11T21:49:00Z">
              <w:r w:rsidR="005C5A75">
                <w:rPr>
                  <w:rFonts w:ascii="Arial" w:eastAsia="Times New Roman" w:hAnsi="Arial" w:cs="Arial"/>
                  <w:color w:val="000000"/>
                  <w:sz w:val="20"/>
                  <w:szCs w:val="20"/>
                  <w:lang w:val="nl-NL"/>
                </w:rPr>
                <w:t>“maand”</w:t>
              </w:r>
            </w:ins>
            <w:ins w:id="8822" w:author="Arjan" w:date="2014-12-01T13:19:00Z">
              <w:r>
                <w:rPr>
                  <w:rFonts w:ascii="Arial" w:eastAsia="Times New Roman" w:hAnsi="Arial" w:cs="Arial"/>
                  <w:color w:val="000000"/>
                  <w:sz w:val="20"/>
                  <w:szCs w:val="20"/>
                  <w:lang w:val="nl-NL"/>
                </w:rPr>
                <w:t xml:space="preserve"> (28, 30 of 31 kalenderdagen)</w:t>
              </w:r>
            </w:ins>
          </w:p>
          <w:p w14:paraId="06FEF6EE" w14:textId="77777777" w:rsidR="005C5A75" w:rsidRPr="00DD0F4F" w:rsidRDefault="005C5A75" w:rsidP="00072690">
            <w:pPr>
              <w:autoSpaceDE w:val="0"/>
              <w:autoSpaceDN w:val="0"/>
              <w:adjustRightInd w:val="0"/>
              <w:spacing w:after="0" w:line="240" w:lineRule="auto"/>
              <w:rPr>
                <w:ins w:id="8823" w:author="Arjan" w:date="2014-11-11T21:49:00Z"/>
                <w:rFonts w:ascii="Arial" w:eastAsia="Times New Roman" w:hAnsi="Arial" w:cs="Arial"/>
                <w:color w:val="000000"/>
                <w:sz w:val="20"/>
                <w:szCs w:val="20"/>
                <w:lang w:val="nl-NL"/>
              </w:rPr>
            </w:pPr>
            <w:ins w:id="8824" w:author="Arjan" w:date="2014-11-11T21:49:00Z">
              <w:r>
                <w:rPr>
                  <w:rFonts w:ascii="Arial" w:eastAsia="Times New Roman" w:hAnsi="Arial" w:cs="Arial"/>
                  <w:color w:val="000000"/>
                  <w:sz w:val="20"/>
                  <w:szCs w:val="20"/>
                  <w:lang w:val="nl-NL"/>
                </w:rPr>
                <w:t>- “jaar”</w:t>
              </w:r>
            </w:ins>
            <w:ins w:id="8825" w:author="Arjan" w:date="2014-12-01T13:19:00Z">
              <w:r w:rsidR="00072690">
                <w:rPr>
                  <w:rFonts w:ascii="Arial" w:eastAsia="Times New Roman" w:hAnsi="Arial" w:cs="Arial"/>
                  <w:color w:val="000000"/>
                  <w:sz w:val="20"/>
                  <w:szCs w:val="20"/>
                  <w:lang w:val="nl-NL"/>
                </w:rPr>
                <w:t xml:space="preserve"> (365 of 366 kalenderdagen)</w:t>
              </w:r>
            </w:ins>
          </w:p>
        </w:tc>
      </w:tr>
      <w:tr w:rsidR="005C5A75" w:rsidRPr="005E066D" w14:paraId="2369C6FE" w14:textId="77777777" w:rsidTr="00C05BD1">
        <w:trPr>
          <w:trHeight w:val="232"/>
          <w:ins w:id="8826" w:author="Arjan" w:date="2014-11-11T21:49:00Z"/>
        </w:trPr>
        <w:tc>
          <w:tcPr>
            <w:tcW w:w="3780" w:type="dxa"/>
            <w:tcBorders>
              <w:top w:val="nil"/>
              <w:left w:val="nil"/>
              <w:bottom w:val="nil"/>
              <w:right w:val="nil"/>
            </w:tcBorders>
          </w:tcPr>
          <w:p w14:paraId="701B23CD" w14:textId="77777777" w:rsidR="005C5A75" w:rsidRPr="00DD0F4F" w:rsidRDefault="005C5A75" w:rsidP="00C05BD1">
            <w:pPr>
              <w:autoSpaceDE w:val="0"/>
              <w:autoSpaceDN w:val="0"/>
              <w:adjustRightInd w:val="0"/>
              <w:spacing w:after="0" w:line="240" w:lineRule="auto"/>
              <w:rPr>
                <w:ins w:id="8827" w:author="Arjan" w:date="2014-11-11T21:49: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C3975D1" w14:textId="77777777" w:rsidR="005C5A75" w:rsidRPr="00DD0F4F" w:rsidRDefault="005C5A75" w:rsidP="00C05BD1">
            <w:pPr>
              <w:autoSpaceDE w:val="0"/>
              <w:autoSpaceDN w:val="0"/>
              <w:adjustRightInd w:val="0"/>
              <w:spacing w:after="0" w:line="240" w:lineRule="auto"/>
              <w:rPr>
                <w:ins w:id="8828" w:author="Arjan" w:date="2014-11-11T21:49:00Z"/>
                <w:rFonts w:ascii="Arial" w:eastAsia="Times New Roman" w:hAnsi="Arial" w:cs="Arial"/>
                <w:color w:val="000000"/>
                <w:sz w:val="20"/>
                <w:szCs w:val="20"/>
                <w:lang w:val="nl-NL"/>
              </w:rPr>
            </w:pPr>
          </w:p>
        </w:tc>
      </w:tr>
      <w:tr w:rsidR="005C5A75" w:rsidRPr="00CD63CD" w14:paraId="2E186266" w14:textId="77777777" w:rsidTr="00C05BD1">
        <w:trPr>
          <w:trHeight w:val="232"/>
          <w:ins w:id="8829" w:author="Arjan" w:date="2014-11-11T21:49:00Z"/>
        </w:trPr>
        <w:tc>
          <w:tcPr>
            <w:tcW w:w="3780" w:type="dxa"/>
            <w:tcBorders>
              <w:top w:val="nil"/>
              <w:left w:val="nil"/>
              <w:bottom w:val="nil"/>
              <w:right w:val="nil"/>
            </w:tcBorders>
          </w:tcPr>
          <w:p w14:paraId="2C03BF9D" w14:textId="77777777" w:rsidR="005C5A75" w:rsidRPr="00CD63CD" w:rsidRDefault="005C5A75" w:rsidP="00C05BD1">
            <w:pPr>
              <w:autoSpaceDE w:val="0"/>
              <w:autoSpaceDN w:val="0"/>
              <w:adjustRightInd w:val="0"/>
              <w:spacing w:after="0" w:line="240" w:lineRule="auto"/>
              <w:rPr>
                <w:ins w:id="8830" w:author="Arjan" w:date="2014-11-11T21:49:00Z"/>
                <w:rFonts w:ascii="Arial" w:eastAsia="Times New Roman" w:hAnsi="Arial" w:cs="Arial"/>
                <w:color w:val="000000"/>
                <w:sz w:val="20"/>
                <w:szCs w:val="20"/>
              </w:rPr>
            </w:pPr>
            <w:ins w:id="8831" w:author="Arjan" w:date="2014-11-11T21:49:00Z">
              <w:r w:rsidRPr="00CD63CD">
                <w:rPr>
                  <w:rFonts w:ascii="Arial" w:eastAsia="Times New Roman" w:hAnsi="Arial" w:cs="Arial"/>
                  <w:b/>
                  <w:bCs/>
                  <w:color w:val="000000"/>
                  <w:sz w:val="20"/>
                  <w:szCs w:val="20"/>
                </w:rPr>
                <w:lastRenderedPageBreak/>
                <w:t>Indicatie materiële historie</w:t>
              </w:r>
            </w:ins>
          </w:p>
        </w:tc>
        <w:tc>
          <w:tcPr>
            <w:tcW w:w="5580" w:type="dxa"/>
            <w:tcBorders>
              <w:top w:val="nil"/>
              <w:left w:val="nil"/>
              <w:bottom w:val="nil"/>
              <w:right w:val="nil"/>
            </w:tcBorders>
          </w:tcPr>
          <w:p w14:paraId="26DAAC80" w14:textId="77777777" w:rsidR="005C5A75" w:rsidRPr="00CD63CD" w:rsidRDefault="005C5A75" w:rsidP="00C05BD1">
            <w:pPr>
              <w:autoSpaceDE w:val="0"/>
              <w:autoSpaceDN w:val="0"/>
              <w:adjustRightInd w:val="0"/>
              <w:spacing w:after="0" w:line="240" w:lineRule="auto"/>
              <w:rPr>
                <w:ins w:id="8832" w:author="Arjan" w:date="2014-11-11T21:49:00Z"/>
                <w:rFonts w:ascii="Arial" w:eastAsia="Times New Roman" w:hAnsi="Arial" w:cs="Arial"/>
                <w:color w:val="000000"/>
                <w:sz w:val="20"/>
                <w:szCs w:val="20"/>
              </w:rPr>
            </w:pPr>
            <w:ins w:id="8833" w:author="Arjan" w:date="2014-11-11T21:49:00Z">
              <w:r>
                <w:rPr>
                  <w:rFonts w:ascii="Arial" w:eastAsia="Times New Roman" w:hAnsi="Arial" w:cs="Arial"/>
                  <w:color w:val="000000"/>
                  <w:sz w:val="20"/>
                  <w:szCs w:val="20"/>
                </w:rPr>
                <w:t>Zie groep</w:t>
              </w:r>
            </w:ins>
          </w:p>
        </w:tc>
      </w:tr>
      <w:tr w:rsidR="005C5A75" w:rsidRPr="00CD63CD" w14:paraId="35B6DD72" w14:textId="77777777" w:rsidTr="00C05BD1">
        <w:trPr>
          <w:trHeight w:val="232"/>
          <w:ins w:id="8834" w:author="Arjan" w:date="2014-11-11T21:49:00Z"/>
        </w:trPr>
        <w:tc>
          <w:tcPr>
            <w:tcW w:w="3780" w:type="dxa"/>
            <w:tcBorders>
              <w:top w:val="nil"/>
              <w:left w:val="nil"/>
              <w:bottom w:val="nil"/>
              <w:right w:val="nil"/>
            </w:tcBorders>
          </w:tcPr>
          <w:p w14:paraId="7883A9DC" w14:textId="77777777" w:rsidR="005C5A75" w:rsidRPr="00CD63CD" w:rsidRDefault="005C5A75" w:rsidP="00C05BD1">
            <w:pPr>
              <w:autoSpaceDE w:val="0"/>
              <w:autoSpaceDN w:val="0"/>
              <w:adjustRightInd w:val="0"/>
              <w:spacing w:after="0" w:line="240" w:lineRule="auto"/>
              <w:rPr>
                <w:ins w:id="8835"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6E184FB6" w14:textId="77777777" w:rsidR="005C5A75" w:rsidRPr="00CD63CD" w:rsidRDefault="005C5A75" w:rsidP="00C05BD1">
            <w:pPr>
              <w:autoSpaceDE w:val="0"/>
              <w:autoSpaceDN w:val="0"/>
              <w:adjustRightInd w:val="0"/>
              <w:spacing w:after="0" w:line="240" w:lineRule="auto"/>
              <w:rPr>
                <w:ins w:id="8836" w:author="Arjan" w:date="2014-11-11T21:49:00Z"/>
                <w:rFonts w:ascii="Arial" w:eastAsia="Times New Roman" w:hAnsi="Arial" w:cs="Arial"/>
                <w:color w:val="000000"/>
                <w:sz w:val="20"/>
                <w:szCs w:val="20"/>
              </w:rPr>
            </w:pPr>
          </w:p>
        </w:tc>
      </w:tr>
      <w:tr w:rsidR="005C5A75" w:rsidRPr="00CD63CD" w14:paraId="4F8008AA" w14:textId="77777777" w:rsidTr="00C05BD1">
        <w:trPr>
          <w:trHeight w:val="232"/>
          <w:ins w:id="8837" w:author="Arjan" w:date="2014-11-11T21:49:00Z"/>
        </w:trPr>
        <w:tc>
          <w:tcPr>
            <w:tcW w:w="3780" w:type="dxa"/>
            <w:tcBorders>
              <w:top w:val="nil"/>
              <w:left w:val="nil"/>
              <w:bottom w:val="nil"/>
              <w:right w:val="nil"/>
            </w:tcBorders>
          </w:tcPr>
          <w:p w14:paraId="435A40A5" w14:textId="77777777" w:rsidR="005C5A75" w:rsidRPr="00CD63CD" w:rsidRDefault="005C5A75" w:rsidP="00C05BD1">
            <w:pPr>
              <w:autoSpaceDE w:val="0"/>
              <w:autoSpaceDN w:val="0"/>
              <w:adjustRightInd w:val="0"/>
              <w:spacing w:after="0" w:line="240" w:lineRule="auto"/>
              <w:rPr>
                <w:ins w:id="8838" w:author="Arjan" w:date="2014-11-11T21:49:00Z"/>
                <w:rFonts w:ascii="Arial" w:eastAsia="Times New Roman" w:hAnsi="Arial" w:cs="Arial"/>
                <w:color w:val="000000"/>
                <w:sz w:val="20"/>
                <w:szCs w:val="20"/>
              </w:rPr>
            </w:pPr>
            <w:ins w:id="8839" w:author="Arjan" w:date="2014-11-11T21:49:00Z">
              <w:r w:rsidRPr="00CD63C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786ED8CC" w14:textId="77777777" w:rsidR="005C5A75" w:rsidRPr="00CD63CD" w:rsidRDefault="005C5A75" w:rsidP="00C05BD1">
            <w:pPr>
              <w:autoSpaceDE w:val="0"/>
              <w:autoSpaceDN w:val="0"/>
              <w:adjustRightInd w:val="0"/>
              <w:spacing w:after="0" w:line="240" w:lineRule="auto"/>
              <w:rPr>
                <w:ins w:id="8840" w:author="Arjan" w:date="2014-11-11T21:49:00Z"/>
                <w:rFonts w:ascii="Arial" w:eastAsia="Times New Roman" w:hAnsi="Arial" w:cs="Arial"/>
                <w:color w:val="000000"/>
                <w:sz w:val="20"/>
                <w:szCs w:val="20"/>
              </w:rPr>
            </w:pPr>
            <w:ins w:id="8841" w:author="Arjan" w:date="2014-11-11T21:49:00Z">
              <w:r>
                <w:rPr>
                  <w:rFonts w:ascii="Arial" w:eastAsia="Times New Roman" w:hAnsi="Arial" w:cs="Arial"/>
                  <w:color w:val="000000"/>
                  <w:sz w:val="20"/>
                  <w:szCs w:val="20"/>
                </w:rPr>
                <w:t>Zie groep</w:t>
              </w:r>
            </w:ins>
          </w:p>
        </w:tc>
      </w:tr>
      <w:tr w:rsidR="005C5A75" w:rsidRPr="00CD63CD" w14:paraId="51637497" w14:textId="77777777" w:rsidTr="00C05BD1">
        <w:trPr>
          <w:trHeight w:val="232"/>
          <w:ins w:id="8842" w:author="Arjan" w:date="2014-11-11T21:49:00Z"/>
        </w:trPr>
        <w:tc>
          <w:tcPr>
            <w:tcW w:w="3780" w:type="dxa"/>
            <w:tcBorders>
              <w:top w:val="nil"/>
              <w:left w:val="nil"/>
              <w:bottom w:val="nil"/>
              <w:right w:val="nil"/>
            </w:tcBorders>
          </w:tcPr>
          <w:p w14:paraId="7DD933A7" w14:textId="77777777" w:rsidR="005C5A75" w:rsidRPr="00CD63CD" w:rsidRDefault="005C5A75" w:rsidP="00C05BD1">
            <w:pPr>
              <w:autoSpaceDE w:val="0"/>
              <w:autoSpaceDN w:val="0"/>
              <w:adjustRightInd w:val="0"/>
              <w:spacing w:after="0" w:line="240" w:lineRule="auto"/>
              <w:rPr>
                <w:ins w:id="8843"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109F7BF7" w14:textId="77777777" w:rsidR="005C5A75" w:rsidRPr="00CD63CD" w:rsidRDefault="005C5A75" w:rsidP="00C05BD1">
            <w:pPr>
              <w:autoSpaceDE w:val="0"/>
              <w:autoSpaceDN w:val="0"/>
              <w:adjustRightInd w:val="0"/>
              <w:spacing w:after="0" w:line="240" w:lineRule="auto"/>
              <w:rPr>
                <w:ins w:id="8844" w:author="Arjan" w:date="2014-11-11T21:49:00Z"/>
                <w:rFonts w:ascii="Arial" w:eastAsia="Times New Roman" w:hAnsi="Arial" w:cs="Arial"/>
                <w:color w:val="000000"/>
                <w:sz w:val="20"/>
                <w:szCs w:val="20"/>
              </w:rPr>
            </w:pPr>
          </w:p>
        </w:tc>
      </w:tr>
      <w:tr w:rsidR="005C5A75" w:rsidRPr="00CD63CD" w14:paraId="47E2C9A4" w14:textId="77777777" w:rsidTr="00C05BD1">
        <w:trPr>
          <w:trHeight w:val="232"/>
          <w:ins w:id="8845" w:author="Arjan" w:date="2014-11-11T21:49:00Z"/>
        </w:trPr>
        <w:tc>
          <w:tcPr>
            <w:tcW w:w="3780" w:type="dxa"/>
            <w:tcBorders>
              <w:top w:val="nil"/>
              <w:left w:val="nil"/>
              <w:bottom w:val="nil"/>
              <w:right w:val="nil"/>
            </w:tcBorders>
          </w:tcPr>
          <w:p w14:paraId="6F7CB818" w14:textId="77777777" w:rsidR="005C5A75" w:rsidRPr="00CD63CD" w:rsidRDefault="005C5A75" w:rsidP="00C05BD1">
            <w:pPr>
              <w:autoSpaceDE w:val="0"/>
              <w:autoSpaceDN w:val="0"/>
              <w:adjustRightInd w:val="0"/>
              <w:spacing w:after="0" w:line="240" w:lineRule="auto"/>
              <w:rPr>
                <w:ins w:id="8846" w:author="Arjan" w:date="2014-11-11T21:49:00Z"/>
                <w:rFonts w:ascii="Arial" w:eastAsia="Times New Roman" w:hAnsi="Arial" w:cs="Arial"/>
                <w:color w:val="000000"/>
                <w:sz w:val="20"/>
                <w:szCs w:val="20"/>
              </w:rPr>
            </w:pPr>
            <w:ins w:id="8847" w:author="Arjan" w:date="2014-11-11T21:49:00Z">
              <w:r w:rsidRPr="00CD63C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1EAF587F" w14:textId="77777777" w:rsidR="005C5A75" w:rsidRPr="00CD63CD" w:rsidRDefault="005C5A75" w:rsidP="00C05BD1">
            <w:pPr>
              <w:autoSpaceDE w:val="0"/>
              <w:autoSpaceDN w:val="0"/>
              <w:adjustRightInd w:val="0"/>
              <w:spacing w:after="0" w:line="240" w:lineRule="auto"/>
              <w:rPr>
                <w:ins w:id="8848" w:author="Arjan" w:date="2014-11-11T21:49:00Z"/>
                <w:rFonts w:ascii="Arial" w:eastAsia="Times New Roman" w:hAnsi="Arial" w:cs="Arial"/>
                <w:color w:val="000000"/>
                <w:sz w:val="20"/>
                <w:szCs w:val="20"/>
              </w:rPr>
            </w:pPr>
          </w:p>
        </w:tc>
      </w:tr>
      <w:tr w:rsidR="005C5A75" w:rsidRPr="00CD63CD" w14:paraId="09F88149" w14:textId="77777777" w:rsidTr="00C05BD1">
        <w:trPr>
          <w:trHeight w:val="232"/>
          <w:ins w:id="8849" w:author="Arjan" w:date="2014-11-11T21:49:00Z"/>
        </w:trPr>
        <w:tc>
          <w:tcPr>
            <w:tcW w:w="3780" w:type="dxa"/>
            <w:tcBorders>
              <w:top w:val="nil"/>
              <w:left w:val="nil"/>
              <w:bottom w:val="nil"/>
              <w:right w:val="nil"/>
            </w:tcBorders>
          </w:tcPr>
          <w:p w14:paraId="625E79AF" w14:textId="77777777" w:rsidR="005C5A75" w:rsidRPr="00CD63CD" w:rsidRDefault="005C5A75" w:rsidP="00C05BD1">
            <w:pPr>
              <w:autoSpaceDE w:val="0"/>
              <w:autoSpaceDN w:val="0"/>
              <w:adjustRightInd w:val="0"/>
              <w:spacing w:after="0" w:line="240" w:lineRule="auto"/>
              <w:rPr>
                <w:ins w:id="8850"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5D6F17FF" w14:textId="77777777" w:rsidR="005C5A75" w:rsidRPr="00CD63CD" w:rsidRDefault="005C5A75" w:rsidP="00C05BD1">
            <w:pPr>
              <w:autoSpaceDE w:val="0"/>
              <w:autoSpaceDN w:val="0"/>
              <w:adjustRightInd w:val="0"/>
              <w:spacing w:after="0" w:line="240" w:lineRule="auto"/>
              <w:rPr>
                <w:ins w:id="8851" w:author="Arjan" w:date="2014-11-11T21:49:00Z"/>
                <w:rFonts w:ascii="Arial" w:eastAsia="Times New Roman" w:hAnsi="Arial" w:cs="Arial"/>
                <w:color w:val="000000"/>
                <w:sz w:val="20"/>
                <w:szCs w:val="20"/>
              </w:rPr>
            </w:pPr>
          </w:p>
        </w:tc>
      </w:tr>
      <w:tr w:rsidR="005C5A75" w:rsidRPr="00CD63CD" w14:paraId="294BCFFD" w14:textId="77777777" w:rsidTr="00C05BD1">
        <w:trPr>
          <w:trHeight w:val="232"/>
          <w:ins w:id="8852" w:author="Arjan" w:date="2014-11-11T21:49:00Z"/>
        </w:trPr>
        <w:tc>
          <w:tcPr>
            <w:tcW w:w="3780" w:type="dxa"/>
            <w:tcBorders>
              <w:top w:val="nil"/>
              <w:left w:val="nil"/>
              <w:bottom w:val="nil"/>
              <w:right w:val="nil"/>
            </w:tcBorders>
          </w:tcPr>
          <w:p w14:paraId="1D84735C" w14:textId="77777777" w:rsidR="005C5A75" w:rsidRPr="00CD63CD" w:rsidRDefault="005C5A75" w:rsidP="00C05BD1">
            <w:pPr>
              <w:autoSpaceDE w:val="0"/>
              <w:autoSpaceDN w:val="0"/>
              <w:adjustRightInd w:val="0"/>
              <w:spacing w:after="0" w:line="240" w:lineRule="auto"/>
              <w:rPr>
                <w:ins w:id="8853" w:author="Arjan" w:date="2014-11-11T21:49:00Z"/>
                <w:rFonts w:ascii="Arial" w:eastAsia="Times New Roman" w:hAnsi="Arial" w:cs="Arial"/>
                <w:color w:val="000000"/>
                <w:sz w:val="20"/>
                <w:szCs w:val="20"/>
              </w:rPr>
            </w:pPr>
            <w:ins w:id="8854" w:author="Arjan" w:date="2014-11-11T21:49:00Z">
              <w:r w:rsidRPr="00CD63C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7D4A5FD8" w14:textId="77777777" w:rsidR="005C5A75" w:rsidRPr="00CD63CD" w:rsidRDefault="005C5A75" w:rsidP="00C05BD1">
            <w:pPr>
              <w:autoSpaceDE w:val="0"/>
              <w:autoSpaceDN w:val="0"/>
              <w:adjustRightInd w:val="0"/>
              <w:spacing w:after="0" w:line="240" w:lineRule="auto"/>
              <w:rPr>
                <w:ins w:id="8855" w:author="Arjan" w:date="2014-11-11T21:49:00Z"/>
                <w:rFonts w:ascii="Arial" w:eastAsia="Times New Roman" w:hAnsi="Arial" w:cs="Arial"/>
                <w:color w:val="000000"/>
                <w:sz w:val="20"/>
                <w:szCs w:val="20"/>
              </w:rPr>
            </w:pPr>
            <w:ins w:id="8856" w:author="Arjan" w:date="2014-11-11T21:49:00Z">
              <w:r>
                <w:rPr>
                  <w:rFonts w:ascii="Arial" w:eastAsia="Times New Roman" w:hAnsi="Arial" w:cs="Arial"/>
                  <w:color w:val="000000"/>
                  <w:sz w:val="20"/>
                  <w:szCs w:val="20"/>
                </w:rPr>
                <w:t>Zie groep</w:t>
              </w:r>
            </w:ins>
          </w:p>
        </w:tc>
      </w:tr>
      <w:tr w:rsidR="005C5A75" w:rsidRPr="00CD63CD" w14:paraId="61A77DFF" w14:textId="77777777" w:rsidTr="00C05BD1">
        <w:trPr>
          <w:trHeight w:val="232"/>
          <w:ins w:id="8857" w:author="Arjan" w:date="2014-11-11T21:49:00Z"/>
        </w:trPr>
        <w:tc>
          <w:tcPr>
            <w:tcW w:w="3780" w:type="dxa"/>
            <w:tcBorders>
              <w:top w:val="nil"/>
              <w:left w:val="nil"/>
              <w:bottom w:val="nil"/>
              <w:right w:val="nil"/>
            </w:tcBorders>
          </w:tcPr>
          <w:p w14:paraId="5C76F3C0" w14:textId="77777777" w:rsidR="005C5A75" w:rsidRPr="00CD63CD" w:rsidRDefault="005C5A75" w:rsidP="00C05BD1">
            <w:pPr>
              <w:autoSpaceDE w:val="0"/>
              <w:autoSpaceDN w:val="0"/>
              <w:adjustRightInd w:val="0"/>
              <w:spacing w:after="0" w:line="240" w:lineRule="auto"/>
              <w:rPr>
                <w:ins w:id="8858"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5A71FA98" w14:textId="77777777" w:rsidR="005C5A75" w:rsidRPr="00CD63CD" w:rsidRDefault="005C5A75" w:rsidP="00C05BD1">
            <w:pPr>
              <w:autoSpaceDE w:val="0"/>
              <w:autoSpaceDN w:val="0"/>
              <w:adjustRightInd w:val="0"/>
              <w:spacing w:after="0" w:line="240" w:lineRule="auto"/>
              <w:rPr>
                <w:ins w:id="8859" w:author="Arjan" w:date="2014-11-11T21:49:00Z"/>
                <w:rFonts w:ascii="Arial" w:eastAsia="Times New Roman" w:hAnsi="Arial" w:cs="Arial"/>
                <w:color w:val="000000"/>
                <w:sz w:val="20"/>
                <w:szCs w:val="20"/>
              </w:rPr>
            </w:pPr>
          </w:p>
        </w:tc>
      </w:tr>
      <w:tr w:rsidR="005C5A75" w:rsidRPr="00CD63CD" w14:paraId="7B38F092" w14:textId="77777777" w:rsidTr="00C05BD1">
        <w:trPr>
          <w:trHeight w:val="232"/>
          <w:ins w:id="8860" w:author="Arjan" w:date="2014-11-11T21:49:00Z"/>
        </w:trPr>
        <w:tc>
          <w:tcPr>
            <w:tcW w:w="3780" w:type="dxa"/>
            <w:tcBorders>
              <w:top w:val="nil"/>
              <w:left w:val="nil"/>
              <w:bottom w:val="nil"/>
              <w:right w:val="nil"/>
            </w:tcBorders>
          </w:tcPr>
          <w:p w14:paraId="7199853D" w14:textId="77777777" w:rsidR="005C5A75" w:rsidRPr="00CD63CD" w:rsidRDefault="005C5A75" w:rsidP="00C05BD1">
            <w:pPr>
              <w:autoSpaceDE w:val="0"/>
              <w:autoSpaceDN w:val="0"/>
              <w:adjustRightInd w:val="0"/>
              <w:spacing w:after="0" w:line="240" w:lineRule="auto"/>
              <w:rPr>
                <w:ins w:id="8861" w:author="Arjan" w:date="2014-11-11T21:49:00Z"/>
                <w:rFonts w:ascii="Arial" w:eastAsia="Times New Roman" w:hAnsi="Arial" w:cs="Arial"/>
                <w:color w:val="000000"/>
                <w:sz w:val="20"/>
                <w:szCs w:val="20"/>
              </w:rPr>
            </w:pPr>
            <w:ins w:id="8862" w:author="Arjan" w:date="2014-11-11T21:49:00Z">
              <w:r w:rsidRPr="00CD63C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29995AB1" w14:textId="77777777" w:rsidR="005C5A75" w:rsidRPr="00CD63CD" w:rsidRDefault="005C5A75" w:rsidP="00C05BD1">
            <w:pPr>
              <w:autoSpaceDE w:val="0"/>
              <w:autoSpaceDN w:val="0"/>
              <w:adjustRightInd w:val="0"/>
              <w:spacing w:after="0" w:line="240" w:lineRule="auto"/>
              <w:rPr>
                <w:ins w:id="8863" w:author="Arjan" w:date="2014-11-11T21:49:00Z"/>
                <w:rFonts w:ascii="Arial" w:eastAsia="Times New Roman" w:hAnsi="Arial" w:cs="Arial"/>
                <w:color w:val="000000"/>
                <w:sz w:val="20"/>
                <w:szCs w:val="20"/>
              </w:rPr>
            </w:pPr>
            <w:ins w:id="8864" w:author="Arjan" w:date="2014-11-11T21:49:00Z">
              <w:r>
                <w:rPr>
                  <w:rFonts w:ascii="Arial" w:eastAsia="Times New Roman" w:hAnsi="Arial" w:cs="Arial"/>
                  <w:color w:val="000000"/>
                  <w:sz w:val="20"/>
                  <w:szCs w:val="20"/>
                </w:rPr>
                <w:t>Zie groep</w:t>
              </w:r>
            </w:ins>
          </w:p>
        </w:tc>
      </w:tr>
      <w:tr w:rsidR="005C5A75" w:rsidRPr="00CD63CD" w14:paraId="329C1B35" w14:textId="77777777" w:rsidTr="00C05BD1">
        <w:trPr>
          <w:trHeight w:val="232"/>
          <w:ins w:id="8865" w:author="Arjan" w:date="2014-11-11T21:49:00Z"/>
        </w:trPr>
        <w:tc>
          <w:tcPr>
            <w:tcW w:w="3780" w:type="dxa"/>
            <w:tcBorders>
              <w:top w:val="nil"/>
              <w:left w:val="nil"/>
              <w:bottom w:val="nil"/>
              <w:right w:val="nil"/>
            </w:tcBorders>
          </w:tcPr>
          <w:p w14:paraId="5271FAB0" w14:textId="77777777" w:rsidR="005C5A75" w:rsidRPr="00CD63CD" w:rsidRDefault="005C5A75" w:rsidP="00C05BD1">
            <w:pPr>
              <w:autoSpaceDE w:val="0"/>
              <w:autoSpaceDN w:val="0"/>
              <w:adjustRightInd w:val="0"/>
              <w:spacing w:after="0" w:line="240" w:lineRule="auto"/>
              <w:rPr>
                <w:ins w:id="8866"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79AB1045" w14:textId="77777777" w:rsidR="005C5A75" w:rsidRPr="00CD63CD" w:rsidRDefault="005C5A75" w:rsidP="00C05BD1">
            <w:pPr>
              <w:autoSpaceDE w:val="0"/>
              <w:autoSpaceDN w:val="0"/>
              <w:adjustRightInd w:val="0"/>
              <w:spacing w:after="0" w:line="240" w:lineRule="auto"/>
              <w:rPr>
                <w:ins w:id="8867" w:author="Arjan" w:date="2014-11-11T21:49:00Z"/>
                <w:rFonts w:ascii="Arial" w:eastAsia="Times New Roman" w:hAnsi="Arial" w:cs="Arial"/>
                <w:color w:val="000000"/>
                <w:sz w:val="20"/>
                <w:szCs w:val="20"/>
              </w:rPr>
            </w:pPr>
          </w:p>
        </w:tc>
      </w:tr>
      <w:tr w:rsidR="005C5A75" w:rsidRPr="00CD63CD" w14:paraId="35554B16" w14:textId="77777777" w:rsidTr="00C05BD1">
        <w:trPr>
          <w:trHeight w:val="232"/>
          <w:ins w:id="8868" w:author="Arjan" w:date="2014-11-11T21:49:00Z"/>
        </w:trPr>
        <w:tc>
          <w:tcPr>
            <w:tcW w:w="3780" w:type="dxa"/>
            <w:tcBorders>
              <w:top w:val="nil"/>
              <w:left w:val="nil"/>
              <w:bottom w:val="nil"/>
              <w:right w:val="nil"/>
            </w:tcBorders>
          </w:tcPr>
          <w:p w14:paraId="29CC88B6" w14:textId="77777777" w:rsidR="005C5A75" w:rsidRPr="00CD63CD" w:rsidRDefault="005C5A75" w:rsidP="00C05BD1">
            <w:pPr>
              <w:autoSpaceDE w:val="0"/>
              <w:autoSpaceDN w:val="0"/>
              <w:adjustRightInd w:val="0"/>
              <w:spacing w:after="0" w:line="240" w:lineRule="auto"/>
              <w:rPr>
                <w:ins w:id="8869" w:author="Arjan" w:date="2014-11-11T21:49:00Z"/>
                <w:rFonts w:ascii="Arial" w:eastAsia="Times New Roman" w:hAnsi="Arial" w:cs="Arial"/>
                <w:color w:val="000000"/>
                <w:sz w:val="20"/>
                <w:szCs w:val="20"/>
              </w:rPr>
            </w:pPr>
            <w:ins w:id="8870" w:author="Arjan" w:date="2014-11-11T21:49:00Z">
              <w:r w:rsidRPr="00CD63C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26A57A65" w14:textId="77777777" w:rsidR="005C5A75" w:rsidRPr="00CD63CD" w:rsidRDefault="00DA5D93" w:rsidP="00C05BD1">
            <w:pPr>
              <w:autoSpaceDE w:val="0"/>
              <w:autoSpaceDN w:val="0"/>
              <w:adjustRightInd w:val="0"/>
              <w:spacing w:after="0" w:line="240" w:lineRule="auto"/>
              <w:rPr>
                <w:ins w:id="8871" w:author="Arjan" w:date="2014-11-11T21:49:00Z"/>
                <w:rFonts w:ascii="Arial" w:eastAsia="Times New Roman" w:hAnsi="Arial" w:cs="Arial"/>
                <w:color w:val="000000"/>
                <w:sz w:val="20"/>
                <w:szCs w:val="20"/>
              </w:rPr>
            </w:pPr>
            <w:ins w:id="8872" w:author="Arjan" w:date="2014-11-11T21:49:00Z">
              <w:r w:rsidRPr="00CD63CD">
                <w:rPr>
                  <w:rFonts w:ascii="Arial" w:hAnsi="Arial" w:cs="Arial"/>
                  <w:sz w:val="20"/>
                  <w:szCs w:val="20"/>
                  <w:lang w:val="en-AU"/>
                </w:rPr>
                <w:fldChar w:fldCharType="begin" w:fldLock="1"/>
              </w:r>
              <w:r w:rsidR="005C5A75" w:rsidRPr="00CD63CD">
                <w:rPr>
                  <w:rFonts w:ascii="Arial" w:hAnsi="Arial" w:cs="Arial"/>
                  <w:sz w:val="20"/>
                  <w:szCs w:val="20"/>
                  <w:lang w:val="en-AU"/>
                </w:rPr>
                <w:instrText xml:space="preserve">MERGEFIELD </w:instrText>
              </w:r>
              <w:r w:rsidR="005C5A75"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5C5A75"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5C5A75"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5C5A75"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5C5A75"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ins>
          </w:p>
        </w:tc>
      </w:tr>
      <w:tr w:rsidR="005C5A75" w:rsidRPr="00CD63CD" w14:paraId="08939AEF" w14:textId="77777777" w:rsidTr="00C05BD1">
        <w:trPr>
          <w:trHeight w:val="232"/>
          <w:ins w:id="8873" w:author="Arjan" w:date="2014-11-11T21:49:00Z"/>
        </w:trPr>
        <w:tc>
          <w:tcPr>
            <w:tcW w:w="3780" w:type="dxa"/>
            <w:tcBorders>
              <w:top w:val="nil"/>
              <w:left w:val="nil"/>
              <w:bottom w:val="nil"/>
              <w:right w:val="nil"/>
            </w:tcBorders>
          </w:tcPr>
          <w:p w14:paraId="242E4F07" w14:textId="77777777" w:rsidR="005C5A75" w:rsidRPr="00CD63CD" w:rsidRDefault="005C5A75" w:rsidP="00C05BD1">
            <w:pPr>
              <w:autoSpaceDE w:val="0"/>
              <w:autoSpaceDN w:val="0"/>
              <w:adjustRightInd w:val="0"/>
              <w:spacing w:after="0" w:line="240" w:lineRule="auto"/>
              <w:rPr>
                <w:ins w:id="8874" w:author="Arjan" w:date="2014-11-11T21:49:00Z"/>
                <w:rFonts w:ascii="Arial" w:eastAsia="Times New Roman" w:hAnsi="Arial" w:cs="Arial"/>
                <w:b/>
                <w:bCs/>
                <w:color w:val="000000"/>
                <w:sz w:val="20"/>
                <w:szCs w:val="20"/>
              </w:rPr>
            </w:pPr>
          </w:p>
        </w:tc>
        <w:tc>
          <w:tcPr>
            <w:tcW w:w="5580" w:type="dxa"/>
            <w:tcBorders>
              <w:top w:val="nil"/>
              <w:left w:val="nil"/>
              <w:bottom w:val="nil"/>
              <w:right w:val="nil"/>
            </w:tcBorders>
          </w:tcPr>
          <w:p w14:paraId="1F9A96B0" w14:textId="77777777" w:rsidR="005C5A75" w:rsidRPr="00CD63CD" w:rsidRDefault="005C5A75" w:rsidP="00C05BD1">
            <w:pPr>
              <w:autoSpaceDE w:val="0"/>
              <w:autoSpaceDN w:val="0"/>
              <w:adjustRightInd w:val="0"/>
              <w:spacing w:after="0" w:line="240" w:lineRule="auto"/>
              <w:rPr>
                <w:ins w:id="8875" w:author="Arjan" w:date="2014-11-11T21:49:00Z"/>
                <w:rFonts w:ascii="Arial" w:eastAsia="Times New Roman" w:hAnsi="Arial" w:cs="Arial"/>
                <w:color w:val="000000"/>
                <w:sz w:val="20"/>
                <w:szCs w:val="20"/>
              </w:rPr>
            </w:pPr>
          </w:p>
        </w:tc>
      </w:tr>
      <w:tr w:rsidR="005C5A75" w:rsidRPr="00CD63CD" w14:paraId="3FE3AC6C" w14:textId="77777777" w:rsidTr="00C05BD1">
        <w:trPr>
          <w:trHeight w:val="232"/>
          <w:ins w:id="8876" w:author="Arjan" w:date="2014-11-11T21:49:00Z"/>
        </w:trPr>
        <w:tc>
          <w:tcPr>
            <w:tcW w:w="3780" w:type="dxa"/>
            <w:tcBorders>
              <w:top w:val="nil"/>
              <w:left w:val="nil"/>
              <w:bottom w:val="nil"/>
              <w:right w:val="nil"/>
            </w:tcBorders>
          </w:tcPr>
          <w:p w14:paraId="21AB70C2" w14:textId="77777777" w:rsidR="005C5A75" w:rsidRPr="00CD63CD" w:rsidRDefault="005C5A75" w:rsidP="00C05BD1">
            <w:pPr>
              <w:autoSpaceDE w:val="0"/>
              <w:autoSpaceDN w:val="0"/>
              <w:adjustRightInd w:val="0"/>
              <w:spacing w:after="0" w:line="240" w:lineRule="auto"/>
              <w:rPr>
                <w:ins w:id="8877" w:author="Arjan" w:date="2014-11-11T21:49:00Z"/>
                <w:rFonts w:ascii="Arial" w:eastAsia="Times New Roman" w:hAnsi="Arial" w:cs="Arial"/>
                <w:color w:val="000000"/>
                <w:sz w:val="20"/>
                <w:szCs w:val="20"/>
              </w:rPr>
            </w:pPr>
            <w:ins w:id="8878" w:author="Arjan" w:date="2014-11-11T21:49:00Z">
              <w:r w:rsidRPr="00CD63C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49118337" w14:textId="77777777" w:rsidR="005C5A75" w:rsidRPr="00CD63CD" w:rsidRDefault="005C5A75" w:rsidP="00C05BD1">
            <w:pPr>
              <w:autoSpaceDE w:val="0"/>
              <w:autoSpaceDN w:val="0"/>
              <w:adjustRightInd w:val="0"/>
              <w:spacing w:after="0" w:line="240" w:lineRule="auto"/>
              <w:rPr>
                <w:ins w:id="8879" w:author="Arjan" w:date="2014-11-11T21:49:00Z"/>
                <w:rFonts w:ascii="Arial" w:eastAsia="Times New Roman" w:hAnsi="Arial" w:cs="Arial"/>
                <w:color w:val="000000"/>
                <w:sz w:val="20"/>
                <w:szCs w:val="20"/>
              </w:rPr>
            </w:pPr>
            <w:ins w:id="8880" w:author="Arjan" w:date="2014-11-11T21:49:00Z">
              <w:r w:rsidRPr="00CD63CD">
                <w:rPr>
                  <w:rFonts w:ascii="Arial" w:eastAsia="Times New Roman" w:hAnsi="Arial" w:cs="Arial"/>
                  <w:color w:val="000000"/>
                  <w:sz w:val="20"/>
                  <w:szCs w:val="20"/>
                </w:rPr>
                <w:t xml:space="preserve">Gemeentelijk </w:t>
              </w:r>
              <w:r>
                <w:rPr>
                  <w:rFonts w:ascii="Arial" w:eastAsia="Times New Roman" w:hAnsi="Arial" w:cs="Arial"/>
                  <w:color w:val="000000"/>
                  <w:sz w:val="20"/>
                  <w:szCs w:val="20"/>
                </w:rPr>
                <w:t>kern</w:t>
              </w:r>
              <w:r w:rsidRPr="00CD63CD">
                <w:rPr>
                  <w:rFonts w:ascii="Arial" w:eastAsia="Times New Roman" w:hAnsi="Arial" w:cs="Arial"/>
                  <w:color w:val="000000"/>
                  <w:sz w:val="20"/>
                  <w:szCs w:val="20"/>
                </w:rPr>
                <w:t>gegeven</w:t>
              </w:r>
            </w:ins>
          </w:p>
        </w:tc>
      </w:tr>
      <w:tr w:rsidR="005C5A75" w:rsidRPr="00CD63CD" w14:paraId="7BBFAF36" w14:textId="77777777" w:rsidTr="00C05BD1">
        <w:trPr>
          <w:trHeight w:val="232"/>
          <w:ins w:id="8881" w:author="Arjan" w:date="2014-11-11T21:49:00Z"/>
        </w:trPr>
        <w:tc>
          <w:tcPr>
            <w:tcW w:w="3780" w:type="dxa"/>
            <w:tcBorders>
              <w:top w:val="nil"/>
              <w:left w:val="nil"/>
              <w:right w:val="nil"/>
            </w:tcBorders>
          </w:tcPr>
          <w:p w14:paraId="1C5A841A" w14:textId="77777777" w:rsidR="005C5A75" w:rsidRPr="00CD63CD" w:rsidRDefault="005C5A75" w:rsidP="00C05BD1">
            <w:pPr>
              <w:autoSpaceDE w:val="0"/>
              <w:autoSpaceDN w:val="0"/>
              <w:adjustRightInd w:val="0"/>
              <w:spacing w:after="0" w:line="240" w:lineRule="auto"/>
              <w:rPr>
                <w:ins w:id="8882" w:author="Arjan" w:date="2014-11-11T21:49:00Z"/>
                <w:rFonts w:ascii="Arial" w:eastAsia="Times New Roman" w:hAnsi="Arial" w:cs="Arial"/>
                <w:b/>
                <w:bCs/>
                <w:color w:val="000000"/>
                <w:sz w:val="20"/>
                <w:szCs w:val="20"/>
              </w:rPr>
            </w:pPr>
          </w:p>
        </w:tc>
        <w:tc>
          <w:tcPr>
            <w:tcW w:w="5580" w:type="dxa"/>
            <w:tcBorders>
              <w:top w:val="nil"/>
              <w:left w:val="nil"/>
              <w:right w:val="nil"/>
            </w:tcBorders>
          </w:tcPr>
          <w:p w14:paraId="578A9D41" w14:textId="77777777" w:rsidR="005C5A75" w:rsidRPr="00CD63CD" w:rsidRDefault="005C5A75" w:rsidP="00C05BD1">
            <w:pPr>
              <w:autoSpaceDE w:val="0"/>
              <w:autoSpaceDN w:val="0"/>
              <w:adjustRightInd w:val="0"/>
              <w:spacing w:after="0" w:line="240" w:lineRule="auto"/>
              <w:rPr>
                <w:ins w:id="8883" w:author="Arjan" w:date="2014-11-11T21:49:00Z"/>
                <w:rFonts w:ascii="Arial" w:eastAsia="Times New Roman" w:hAnsi="Arial" w:cs="Arial"/>
                <w:color w:val="000000"/>
                <w:sz w:val="20"/>
                <w:szCs w:val="20"/>
              </w:rPr>
            </w:pPr>
          </w:p>
        </w:tc>
      </w:tr>
      <w:tr w:rsidR="005C5A75" w:rsidRPr="005E066D" w14:paraId="2F9E95AF" w14:textId="77777777" w:rsidTr="00C05BD1">
        <w:trPr>
          <w:trHeight w:val="232"/>
          <w:ins w:id="8884" w:author="Arjan" w:date="2014-11-11T21:49:00Z"/>
        </w:trPr>
        <w:tc>
          <w:tcPr>
            <w:tcW w:w="3780" w:type="dxa"/>
            <w:tcBorders>
              <w:top w:val="nil"/>
              <w:left w:val="nil"/>
              <w:bottom w:val="single" w:sz="4" w:space="0" w:color="auto"/>
              <w:right w:val="nil"/>
            </w:tcBorders>
          </w:tcPr>
          <w:p w14:paraId="03B19A57" w14:textId="77777777" w:rsidR="005C5A75" w:rsidRPr="00CD63CD" w:rsidRDefault="005C5A75" w:rsidP="00C05BD1">
            <w:pPr>
              <w:autoSpaceDE w:val="0"/>
              <w:autoSpaceDN w:val="0"/>
              <w:adjustRightInd w:val="0"/>
              <w:spacing w:after="0" w:line="240" w:lineRule="auto"/>
              <w:rPr>
                <w:ins w:id="8885" w:author="Arjan" w:date="2014-11-11T21:49:00Z"/>
                <w:rFonts w:ascii="Arial" w:eastAsia="Times New Roman" w:hAnsi="Arial" w:cs="Arial"/>
                <w:b/>
                <w:bCs/>
                <w:color w:val="000000"/>
                <w:sz w:val="20"/>
                <w:szCs w:val="20"/>
              </w:rPr>
            </w:pPr>
            <w:ins w:id="8886" w:author="Arjan" w:date="2014-11-11T21:49:00Z">
              <w:r w:rsidRPr="00CD63C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4F7AA87D" w14:textId="77777777" w:rsidR="005C5A75" w:rsidRPr="00DD0F4F" w:rsidRDefault="005C5A75" w:rsidP="00C05BD1">
            <w:pPr>
              <w:autoSpaceDE w:val="0"/>
              <w:autoSpaceDN w:val="0"/>
              <w:adjustRightInd w:val="0"/>
              <w:spacing w:after="0" w:line="240" w:lineRule="auto"/>
              <w:rPr>
                <w:ins w:id="8887" w:author="Arjan" w:date="2014-11-11T21:49:00Z"/>
                <w:rFonts w:ascii="Arial" w:eastAsia="Times New Roman" w:hAnsi="Arial" w:cs="Arial"/>
                <w:color w:val="000000"/>
                <w:sz w:val="20"/>
                <w:szCs w:val="20"/>
                <w:lang w:val="nl-NL"/>
              </w:rPr>
            </w:pPr>
            <w:ins w:id="8888" w:author="Arjan" w:date="2014-11-11T21:49:00Z">
              <w:r>
                <w:rPr>
                  <w:rFonts w:ascii="Calibri" w:hAnsi="Calibri" w:cs="Arial"/>
                  <w:color w:val="0F0F0F"/>
                  <w:szCs w:val="24"/>
                </w:rPr>
                <w:t>-</w:t>
              </w:r>
            </w:ins>
          </w:p>
        </w:tc>
      </w:tr>
    </w:tbl>
    <w:p w14:paraId="71E11EFB" w14:textId="77777777" w:rsidR="006B01A0" w:rsidRPr="00DD0F4F" w:rsidRDefault="006B01A0" w:rsidP="0038425A">
      <w:pPr>
        <w:rPr>
          <w:lang w:val="nl-NL"/>
        </w:rPr>
      </w:pPr>
    </w:p>
    <w:p w14:paraId="646E7D2A" w14:textId="77777777" w:rsidR="0099098F" w:rsidRDefault="0099098F" w:rsidP="0099098F">
      <w:pPr>
        <w:pStyle w:val="Kop2"/>
        <w:rPr>
          <w:noProof/>
        </w:rPr>
      </w:pPr>
      <w:bookmarkStart w:id="8889" w:name="_Toc493812449"/>
      <w:r>
        <w:rPr>
          <w:noProof/>
        </w:rPr>
        <w:t>ZAAK</w:t>
      </w:r>
      <w:bookmarkEnd w:id="8889"/>
    </w:p>
    <w:p w14:paraId="7DC4A95E" w14:textId="77777777" w:rsidR="001C7151" w:rsidRPr="00DD0F4F" w:rsidRDefault="001C7151" w:rsidP="001C7151">
      <w:pPr>
        <w:rPr>
          <w:lang w:val="nl-NL"/>
        </w:rPr>
      </w:pPr>
      <w:r w:rsidRPr="00DD0F4F">
        <w:rPr>
          <w:lang w:val="nl-NL"/>
        </w:rPr>
        <w:t xml:space="preserve">In deze paragraaf benoemen we de wijzigingen op het objecttype ZAAK. De consequenties hiervan op het niveau van het objecttype specificeren we hieronder. De consequenties voor de attribuut- en relatiesoorten specificeren we in de volgende paragrafen, bij de beschrijvingen van de wijzigingen.  </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1C7151" w:rsidRPr="00CD63CD" w14:paraId="552A53B6" w14:textId="77777777" w:rsidTr="002E7926">
        <w:tc>
          <w:tcPr>
            <w:tcW w:w="3600" w:type="dxa"/>
            <w:tcBorders>
              <w:top w:val="single" w:sz="4" w:space="0" w:color="auto"/>
              <w:left w:val="nil"/>
              <w:bottom w:val="nil"/>
              <w:right w:val="nil"/>
            </w:tcBorders>
          </w:tcPr>
          <w:p w14:paraId="7CA277AD"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14:paraId="7FD623DA"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Element.Name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ZAAK</w:t>
            </w:r>
            <w:r w:rsidRPr="00CD63CD">
              <w:rPr>
                <w:rFonts w:ascii="Arial" w:hAnsi="Arial" w:cs="Arial"/>
                <w:sz w:val="20"/>
                <w:szCs w:val="20"/>
                <w:lang w:val="en-AU"/>
              </w:rPr>
              <w:fldChar w:fldCharType="end"/>
            </w:r>
          </w:p>
        </w:tc>
      </w:tr>
      <w:tr w:rsidR="001C7151" w:rsidRPr="00CD63CD" w14:paraId="66CBD9BD" w14:textId="77777777" w:rsidTr="002E7926">
        <w:tc>
          <w:tcPr>
            <w:tcW w:w="3600" w:type="dxa"/>
            <w:tcBorders>
              <w:top w:val="nil"/>
              <w:left w:val="nil"/>
              <w:bottom w:val="nil"/>
              <w:right w:val="nil"/>
            </w:tcBorders>
          </w:tcPr>
          <w:p w14:paraId="53DA4E26"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78F4EA42"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14:paraId="4EB112BB" w14:textId="77777777" w:rsidTr="002E7926">
        <w:tc>
          <w:tcPr>
            <w:tcW w:w="3600" w:type="dxa"/>
            <w:tcBorders>
              <w:top w:val="nil"/>
              <w:left w:val="nil"/>
              <w:bottom w:val="nil"/>
              <w:right w:val="nil"/>
            </w:tcBorders>
          </w:tcPr>
          <w:p w14:paraId="356D19ED"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14:paraId="35887303"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Element.Alias</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ZAK</w:t>
            </w:r>
            <w:r w:rsidRPr="00CD63CD">
              <w:rPr>
                <w:rFonts w:ascii="Arial" w:hAnsi="Arial" w:cs="Arial"/>
                <w:sz w:val="20"/>
                <w:szCs w:val="20"/>
                <w:lang w:val="en-AU"/>
              </w:rPr>
              <w:fldChar w:fldCharType="end"/>
            </w:r>
          </w:p>
        </w:tc>
      </w:tr>
      <w:tr w:rsidR="001C7151" w:rsidRPr="00CD63CD" w14:paraId="17998C15" w14:textId="77777777" w:rsidTr="002E7926">
        <w:tc>
          <w:tcPr>
            <w:tcW w:w="3600" w:type="dxa"/>
            <w:tcBorders>
              <w:top w:val="nil"/>
              <w:left w:val="nil"/>
              <w:bottom w:val="nil"/>
              <w:right w:val="nil"/>
            </w:tcBorders>
          </w:tcPr>
          <w:p w14:paraId="7A286533"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7ABF4A7D"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14:paraId="7E3C121B" w14:textId="77777777" w:rsidTr="002E7926">
        <w:tc>
          <w:tcPr>
            <w:tcW w:w="3600" w:type="dxa"/>
            <w:tcBorders>
              <w:top w:val="nil"/>
              <w:left w:val="nil"/>
              <w:bottom w:val="nil"/>
              <w:right w:val="nil"/>
            </w:tcBorders>
          </w:tcPr>
          <w:p w14:paraId="789FC00B"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14:paraId="23974B9A"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14:paraId="0FE85B16" w14:textId="77777777" w:rsidTr="002E7926">
        <w:trPr>
          <w:trHeight w:val="230"/>
        </w:trPr>
        <w:tc>
          <w:tcPr>
            <w:tcW w:w="3600" w:type="dxa"/>
            <w:tcBorders>
              <w:top w:val="nil"/>
              <w:left w:val="nil"/>
              <w:bottom w:val="nil"/>
              <w:right w:val="nil"/>
            </w:tcBorders>
          </w:tcPr>
          <w:p w14:paraId="618F9ABB"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5D2FDAC3"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14:paraId="38EA2FA0" w14:textId="77777777" w:rsidTr="002E7926">
        <w:trPr>
          <w:trHeight w:val="230"/>
        </w:trPr>
        <w:tc>
          <w:tcPr>
            <w:tcW w:w="3600" w:type="dxa"/>
            <w:tcBorders>
              <w:top w:val="nil"/>
              <w:left w:val="nil"/>
              <w:bottom w:val="nil"/>
              <w:right w:val="nil"/>
            </w:tcBorders>
          </w:tcPr>
          <w:p w14:paraId="5FFB1236"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14:paraId="3DF69CCD"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14:paraId="08F18B6D" w14:textId="77777777" w:rsidTr="002E7926">
        <w:trPr>
          <w:trHeight w:val="230"/>
        </w:trPr>
        <w:tc>
          <w:tcPr>
            <w:tcW w:w="3600" w:type="dxa"/>
            <w:tcBorders>
              <w:top w:val="nil"/>
              <w:left w:val="nil"/>
              <w:bottom w:val="nil"/>
              <w:right w:val="nil"/>
            </w:tcBorders>
          </w:tcPr>
          <w:p w14:paraId="0B31EE16"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1587771F"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5C14BE" w14:paraId="7100FFC8" w14:textId="77777777" w:rsidTr="002E7926">
        <w:trPr>
          <w:trHeight w:val="230"/>
        </w:trPr>
        <w:tc>
          <w:tcPr>
            <w:tcW w:w="3600" w:type="dxa"/>
            <w:tcBorders>
              <w:top w:val="nil"/>
              <w:left w:val="nil"/>
              <w:bottom w:val="nil"/>
              <w:right w:val="nil"/>
            </w:tcBorders>
          </w:tcPr>
          <w:p w14:paraId="357E79B0"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14:paraId="500F2B67" w14:textId="77777777" w:rsidR="001C7151" w:rsidRPr="00DD0F4F"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DD0F4F">
              <w:rPr>
                <w:rFonts w:ascii="Arial" w:hAnsi="Arial" w:cs="Arial"/>
                <w:sz w:val="20"/>
                <w:szCs w:val="20"/>
                <w:lang w:val="nl-NL"/>
              </w:rPr>
              <w:instrText xml:space="preserve">MERGEFIELD </w:instrText>
            </w:r>
            <w:r w:rsidR="001C7151" w:rsidRPr="00DD0F4F">
              <w:rPr>
                <w:rFonts w:ascii="Arial" w:eastAsia="Times New Roman" w:hAnsi="Arial" w:cs="Arial"/>
                <w:color w:val="000000"/>
                <w:sz w:val="20"/>
                <w:szCs w:val="20"/>
                <w:lang w:val="nl-NL"/>
              </w:rPr>
              <w:instrText>Element.Notes</w:instrText>
            </w:r>
            <w:r w:rsidRPr="00CD63CD">
              <w:rPr>
                <w:rFonts w:ascii="Arial" w:hAnsi="Arial" w:cs="Arial"/>
                <w:sz w:val="20"/>
                <w:szCs w:val="20"/>
                <w:lang w:val="en-AU"/>
              </w:rPr>
              <w:fldChar w:fldCharType="end"/>
            </w:r>
            <w:r w:rsidR="001C7151" w:rsidRPr="00DD0F4F">
              <w:rPr>
                <w:rFonts w:ascii="Arial" w:eastAsia="Times New Roman" w:hAnsi="Arial" w:cs="Arial"/>
                <w:color w:val="610E6A"/>
                <w:sz w:val="20"/>
                <w:szCs w:val="20"/>
                <w:lang w:val="nl-NL"/>
              </w:rPr>
              <w:t>Een samenhangende hoeveelheid werk met een welgedefinieerde aanleiding en een welgedefinieerd eindresultaat, waarvan kwaliteit en doorlooptijd bewaakt moeten worden.</w:t>
            </w:r>
          </w:p>
        </w:tc>
      </w:tr>
      <w:tr w:rsidR="001C7151" w:rsidRPr="005C14BE" w14:paraId="52A5B48F" w14:textId="77777777" w:rsidTr="002E7926">
        <w:tc>
          <w:tcPr>
            <w:tcW w:w="3600" w:type="dxa"/>
            <w:tcBorders>
              <w:top w:val="nil"/>
              <w:left w:val="nil"/>
              <w:bottom w:val="nil"/>
              <w:right w:val="nil"/>
            </w:tcBorders>
          </w:tcPr>
          <w:p w14:paraId="4E61950A" w14:textId="77777777" w:rsidR="001C7151" w:rsidRPr="00DD0F4F" w:rsidRDefault="001C7151" w:rsidP="002E7926">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109F845E" w14:textId="77777777"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r>
      <w:tr w:rsidR="001C7151" w:rsidRPr="00CD63CD" w14:paraId="2B5D0731" w14:textId="77777777" w:rsidTr="002E7926">
        <w:tc>
          <w:tcPr>
            <w:tcW w:w="3600" w:type="dxa"/>
            <w:tcBorders>
              <w:top w:val="nil"/>
              <w:left w:val="nil"/>
              <w:bottom w:val="nil"/>
              <w:right w:val="nil"/>
            </w:tcBorders>
          </w:tcPr>
          <w:p w14:paraId="3A0CA472"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14:paraId="120D82BB"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14:paraId="3F65BA2E" w14:textId="77777777" w:rsidTr="002E7926">
        <w:trPr>
          <w:trHeight w:val="230"/>
        </w:trPr>
        <w:tc>
          <w:tcPr>
            <w:tcW w:w="3600" w:type="dxa"/>
            <w:tcBorders>
              <w:top w:val="nil"/>
              <w:left w:val="nil"/>
              <w:bottom w:val="nil"/>
              <w:right w:val="nil"/>
            </w:tcBorders>
          </w:tcPr>
          <w:p w14:paraId="2AE9B2AD"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62786273"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14:paraId="7C9F4646" w14:textId="77777777" w:rsidTr="002E7926">
        <w:tc>
          <w:tcPr>
            <w:tcW w:w="3600" w:type="dxa"/>
            <w:tcBorders>
              <w:top w:val="nil"/>
              <w:left w:val="nil"/>
              <w:bottom w:val="nil"/>
              <w:right w:val="nil"/>
            </w:tcBorders>
          </w:tcPr>
          <w:p w14:paraId="3CA45FD6"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14:paraId="08FD6884"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1 juni 2008</w:t>
            </w:r>
          </w:p>
        </w:tc>
      </w:tr>
      <w:tr w:rsidR="001C7151" w:rsidRPr="00CD63CD" w14:paraId="6AF56474" w14:textId="77777777" w:rsidTr="002E7926">
        <w:trPr>
          <w:trHeight w:val="260"/>
        </w:trPr>
        <w:tc>
          <w:tcPr>
            <w:tcW w:w="3600" w:type="dxa"/>
            <w:tcBorders>
              <w:top w:val="nil"/>
              <w:left w:val="nil"/>
              <w:bottom w:val="nil"/>
              <w:right w:val="nil"/>
            </w:tcBorders>
          </w:tcPr>
          <w:p w14:paraId="0557DFB9"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172E6C17"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5C14BE" w14:paraId="4D093351" w14:textId="77777777" w:rsidTr="002E7926">
        <w:tc>
          <w:tcPr>
            <w:tcW w:w="3600" w:type="dxa"/>
            <w:tcBorders>
              <w:top w:val="nil"/>
              <w:left w:val="nil"/>
              <w:bottom w:val="nil"/>
              <w:right w:val="nil"/>
            </w:tcBorders>
          </w:tcPr>
          <w:p w14:paraId="631B9586" w14:textId="77777777" w:rsidR="001C7151" w:rsidRDefault="001C7151" w:rsidP="002E7926">
            <w:pPr>
              <w:autoSpaceDE w:val="0"/>
              <w:autoSpaceDN w:val="0"/>
              <w:adjustRightInd w:val="0"/>
              <w:spacing w:after="0" w:line="240" w:lineRule="auto"/>
              <w:rPr>
                <w:ins w:id="8890" w:author="Arjan" w:date="2013-02-26T20:28:00Z"/>
                <w:rFonts w:ascii="Arial" w:eastAsia="Times New Roman" w:hAnsi="Arial" w:cs="Arial"/>
                <w:b/>
                <w:bCs/>
                <w:color w:val="000000"/>
                <w:sz w:val="20"/>
                <w:szCs w:val="20"/>
              </w:rPr>
            </w:pPr>
            <w:r w:rsidRPr="00CD63CD">
              <w:rPr>
                <w:rFonts w:ascii="Arial" w:eastAsia="Times New Roman" w:hAnsi="Arial" w:cs="Arial"/>
                <w:b/>
                <w:bCs/>
                <w:color w:val="000000"/>
                <w:sz w:val="20"/>
                <w:szCs w:val="20"/>
              </w:rPr>
              <w:t>Toelichting objecttype</w:t>
            </w:r>
          </w:p>
          <w:p w14:paraId="3444185C" w14:textId="77777777" w:rsidR="00256CC6" w:rsidRPr="00256CC6" w:rsidRDefault="00256CC6" w:rsidP="002E7926">
            <w:pPr>
              <w:autoSpaceDE w:val="0"/>
              <w:autoSpaceDN w:val="0"/>
              <w:adjustRightInd w:val="0"/>
              <w:spacing w:after="0" w:line="240" w:lineRule="auto"/>
              <w:rPr>
                <w:rFonts w:ascii="Arial" w:eastAsia="Times New Roman" w:hAnsi="Arial" w:cs="Arial"/>
                <w:bCs/>
                <w:color w:val="000000"/>
                <w:sz w:val="20"/>
                <w:szCs w:val="20"/>
              </w:rPr>
            </w:pPr>
          </w:p>
        </w:tc>
        <w:tc>
          <w:tcPr>
            <w:tcW w:w="5760" w:type="dxa"/>
            <w:gridSpan w:val="3"/>
            <w:tcBorders>
              <w:top w:val="nil"/>
              <w:left w:val="nil"/>
              <w:bottom w:val="nil"/>
              <w:right w:val="nil"/>
            </w:tcBorders>
          </w:tcPr>
          <w:p w14:paraId="336763BB" w14:textId="77777777"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 ZAAK vormt de kern van het zaakgericht werken. Wat in een individueel geval een zaak is, waar die begint en waar die eindigt, </w:t>
            </w:r>
            <w:del w:id="8891" w:author="Arjan" w:date="2013-02-08T12:13:00Z">
              <w:r w:rsidRPr="00DD0F4F" w:rsidDel="004F64CE">
                <w:rPr>
                  <w:rFonts w:ascii="Arial" w:eastAsia="Times New Roman" w:hAnsi="Arial" w:cs="Arial"/>
                  <w:color w:val="000000"/>
                  <w:sz w:val="20"/>
                  <w:szCs w:val="20"/>
                  <w:lang w:val="nl-NL"/>
                </w:rPr>
                <w:delText xml:space="preserve">moet </w:delText>
              </w:r>
            </w:del>
            <w:ins w:id="8892" w:author="Arjan" w:date="2013-02-08T12:13:00Z">
              <w:r w:rsidR="004F64CE" w:rsidRPr="00DD0F4F">
                <w:rPr>
                  <w:rFonts w:ascii="Arial" w:eastAsia="Times New Roman" w:hAnsi="Arial" w:cs="Arial"/>
                  <w:color w:val="000000"/>
                  <w:sz w:val="20"/>
                  <w:szCs w:val="20"/>
                  <w:lang w:val="nl-NL"/>
                </w:rPr>
                <w:t xml:space="preserve">wordt </w:t>
              </w:r>
            </w:ins>
            <w:del w:id="8893" w:author="Arjan" w:date="2013-02-08T12:13:00Z">
              <w:r w:rsidRPr="00DD0F4F" w:rsidDel="004F64CE">
                <w:rPr>
                  <w:rFonts w:ascii="Arial" w:eastAsia="Times New Roman" w:hAnsi="Arial" w:cs="Arial"/>
                  <w:color w:val="000000"/>
                  <w:sz w:val="20"/>
                  <w:szCs w:val="20"/>
                  <w:lang w:val="nl-NL"/>
                </w:rPr>
                <w:delText xml:space="preserve">vooral </w:delText>
              </w:r>
            </w:del>
            <w:r w:rsidRPr="00DD0F4F">
              <w:rPr>
                <w:rFonts w:ascii="Arial" w:eastAsia="Times New Roman" w:hAnsi="Arial" w:cs="Arial"/>
                <w:color w:val="000000"/>
                <w:sz w:val="20"/>
                <w:szCs w:val="20"/>
                <w:lang w:val="nl-NL"/>
              </w:rPr>
              <w:t xml:space="preserve">bekeken </w:t>
            </w:r>
            <w:del w:id="8894" w:author="Arjan" w:date="2013-02-08T12:13:00Z">
              <w:r w:rsidRPr="00DD0F4F" w:rsidDel="004F64CE">
                <w:rPr>
                  <w:rFonts w:ascii="Arial" w:eastAsia="Times New Roman" w:hAnsi="Arial" w:cs="Arial"/>
                  <w:color w:val="000000"/>
                  <w:sz w:val="20"/>
                  <w:szCs w:val="20"/>
                  <w:lang w:val="nl-NL"/>
                </w:rPr>
                <w:delText xml:space="preserve">worden </w:delText>
              </w:r>
            </w:del>
            <w:r w:rsidRPr="00DD0F4F">
              <w:rPr>
                <w:rFonts w:ascii="Arial" w:eastAsia="Times New Roman" w:hAnsi="Arial" w:cs="Arial"/>
                <w:color w:val="000000"/>
                <w:sz w:val="20"/>
                <w:szCs w:val="20"/>
                <w:lang w:val="nl-NL"/>
              </w:rPr>
              <w:t xml:space="preserve">vanuit het perspectief van de initiator van de zaak (burger, bedrijf, medewerker, etc.). </w:t>
            </w:r>
            <w:del w:id="8895" w:author="Arjan" w:date="2013-02-26T20:29:00Z">
              <w:r w:rsidRPr="00DD0F4F" w:rsidDel="00256CC6">
                <w:rPr>
                  <w:rFonts w:ascii="Arial" w:eastAsia="Times New Roman" w:hAnsi="Arial" w:cs="Arial"/>
                  <w:color w:val="000000"/>
                  <w:sz w:val="20"/>
                  <w:szCs w:val="20"/>
                  <w:lang w:val="nl-NL"/>
                </w:rPr>
                <w:delText xml:space="preserve">Wat door hem of haar als het eindresultaat wordt gezien definieert </w:delText>
              </w:r>
            </w:del>
            <w:ins w:id="8896" w:author="Arjan" w:date="2013-02-26T20:29:00Z">
              <w:r w:rsidR="00256CC6" w:rsidRPr="00DD0F4F">
                <w:rPr>
                  <w:rFonts w:ascii="Arial" w:eastAsia="Times New Roman" w:hAnsi="Arial" w:cs="Arial"/>
                  <w:bCs/>
                  <w:color w:val="000000"/>
                  <w:sz w:val="20"/>
                  <w:szCs w:val="20"/>
                  <w:lang w:val="nl-NL"/>
                </w:rPr>
                <w:t xml:space="preserve">Het traject van (aan)vraag cq. aanleiding voor de zaak tot en met de levering van de producten/of diensten die een passend antwoord vormen op die aanleiding, bepaalt </w:t>
              </w:r>
            </w:ins>
            <w:r w:rsidRPr="00DD0F4F">
              <w:rPr>
                <w:rFonts w:ascii="Arial" w:eastAsia="Times New Roman" w:hAnsi="Arial" w:cs="Arial"/>
                <w:color w:val="000000"/>
                <w:sz w:val="20"/>
                <w:szCs w:val="20"/>
                <w:lang w:val="nl-NL"/>
              </w:rPr>
              <w:t>de omvang en afbakening van de zaak.</w:t>
            </w:r>
            <w:ins w:id="8897" w:author="Arjan" w:date="2013-02-08T12:14:00Z">
              <w:r w:rsidR="004F64CE" w:rsidRPr="00DD0F4F">
                <w:rPr>
                  <w:rFonts w:ascii="Arial" w:eastAsia="Times New Roman" w:hAnsi="Arial" w:cs="Arial"/>
                  <w:color w:val="000000"/>
                  <w:sz w:val="20"/>
                  <w:szCs w:val="20"/>
                  <w:lang w:val="nl-NL"/>
                </w:rPr>
                <w:t xml:space="preserve"> Hiermee komt de afbakening van een zaak overeen met </w:t>
              </w:r>
            </w:ins>
            <w:ins w:id="8898" w:author="Arjan" w:date="2013-02-08T12:15:00Z">
              <w:r w:rsidR="004F64CE" w:rsidRPr="00DD0F4F">
                <w:rPr>
                  <w:rFonts w:ascii="Arial" w:eastAsia="Times New Roman" w:hAnsi="Arial" w:cs="Arial"/>
                  <w:color w:val="000000"/>
                  <w:sz w:val="20"/>
                  <w:szCs w:val="20"/>
                  <w:lang w:val="nl-NL"/>
                </w:rPr>
                <w:t xml:space="preserve">een bedrijfsproces: </w:t>
              </w:r>
            </w:ins>
            <w:ins w:id="8899" w:author="Arjan" w:date="2013-02-08T12:16:00Z">
              <w:r w:rsidR="004F64CE" w:rsidRPr="00DD0F4F">
                <w:rPr>
                  <w:rFonts w:ascii="Arial" w:eastAsia="Times New Roman" w:hAnsi="Arial" w:cs="Arial"/>
                  <w:color w:val="000000"/>
                  <w:sz w:val="20"/>
                  <w:szCs w:val="20"/>
                  <w:lang w:val="nl-NL"/>
                </w:rPr>
                <w:t xml:space="preserve">‘van klant tot klant’. </w:t>
              </w:r>
            </w:ins>
            <w:ins w:id="8900" w:author="Arjan" w:date="2013-02-26T20:30:00Z">
              <w:r w:rsidR="00256CC6" w:rsidRPr="00DD0F4F">
                <w:rPr>
                  <w:rFonts w:ascii="Arial" w:eastAsia="Times New Roman" w:hAnsi="Arial" w:cs="Arial"/>
                  <w:bCs/>
                  <w:color w:val="000000"/>
                  <w:sz w:val="20"/>
                  <w:szCs w:val="20"/>
                  <w:lang w:val="nl-NL"/>
                </w:rPr>
                <w:t>Dit betekent onder meer dat o</w:t>
              </w:r>
            </w:ins>
            <w:ins w:id="8901" w:author="Arjan" w:date="2013-02-08T12:16:00Z">
              <w:r w:rsidR="004F64CE" w:rsidRPr="00DD0F4F">
                <w:rPr>
                  <w:rFonts w:ascii="Arial" w:eastAsia="Times New Roman" w:hAnsi="Arial" w:cs="Arial"/>
                  <w:color w:val="000000"/>
                  <w:sz w:val="20"/>
                  <w:szCs w:val="20"/>
                  <w:lang w:val="nl-NL"/>
                </w:rPr>
                <w:t>nderdelen van bedrijfsprocessen geen zelfstandige zaken</w:t>
              </w:r>
            </w:ins>
            <w:ins w:id="8902" w:author="Arjan" w:date="2013-02-26T20:34:00Z">
              <w:r w:rsidR="00502AFC" w:rsidRPr="00DD0F4F">
                <w:rPr>
                  <w:rFonts w:ascii="Arial" w:eastAsia="Times New Roman" w:hAnsi="Arial" w:cs="Arial"/>
                  <w:color w:val="000000"/>
                  <w:sz w:val="20"/>
                  <w:szCs w:val="20"/>
                  <w:lang w:val="nl-NL"/>
                </w:rPr>
                <w:t xml:space="preserve"> vormen</w:t>
              </w:r>
            </w:ins>
            <w:ins w:id="8903" w:author="Arjan" w:date="2013-02-08T12:16:00Z">
              <w:r w:rsidR="004F64CE" w:rsidRPr="00DD0F4F">
                <w:rPr>
                  <w:rFonts w:ascii="Arial" w:eastAsia="Times New Roman" w:hAnsi="Arial" w:cs="Arial"/>
                  <w:color w:val="000000"/>
                  <w:sz w:val="20"/>
                  <w:szCs w:val="20"/>
                  <w:lang w:val="nl-NL"/>
                </w:rPr>
                <w:t>.</w:t>
              </w:r>
            </w:ins>
            <w:ins w:id="8904" w:author="Arjan" w:date="2013-02-26T20:34:00Z">
              <w:r w:rsidR="00502AFC" w:rsidRPr="00DD0F4F">
                <w:rPr>
                  <w:rFonts w:ascii="Arial" w:eastAsia="Times New Roman" w:hAnsi="Arial" w:cs="Arial"/>
                  <w:color w:val="000000"/>
                  <w:sz w:val="20"/>
                  <w:szCs w:val="20"/>
                  <w:lang w:val="nl-NL"/>
                </w:rPr>
                <w:t xml:space="preserve"> </w:t>
              </w:r>
              <w:r w:rsidR="00502AFC" w:rsidRPr="00DD0F4F">
                <w:rPr>
                  <w:rFonts w:ascii="Arial" w:eastAsia="Times New Roman" w:hAnsi="Arial" w:cs="Arial"/>
                  <w:bCs/>
                  <w:color w:val="000000"/>
                  <w:sz w:val="20"/>
                  <w:szCs w:val="20"/>
                  <w:lang w:val="nl-NL"/>
                </w:rPr>
                <w:t>Het betekent ook dat een aanleiding die niet leidt tot de start van de uitvoering van een bedrijfsproces, niet leidt tot een zaak (</w:t>
              </w:r>
            </w:ins>
            <w:ins w:id="8905" w:author="Arjan" w:date="2013-09-23T10:03:00Z">
              <w:r w:rsidR="00622906" w:rsidRPr="00DD0F4F">
                <w:rPr>
                  <w:rFonts w:ascii="Arial" w:eastAsia="Times New Roman" w:hAnsi="Arial" w:cs="Arial"/>
                  <w:bCs/>
                  <w:color w:val="000000"/>
                  <w:sz w:val="20"/>
                  <w:szCs w:val="20"/>
                  <w:lang w:val="nl-NL"/>
                </w:rPr>
                <w:t>deze</w:t>
              </w:r>
            </w:ins>
            <w:ins w:id="8906" w:author="Arjan" w:date="2013-02-26T20:34:00Z">
              <w:r w:rsidR="00502AFC" w:rsidRPr="00DD0F4F">
                <w:rPr>
                  <w:rFonts w:ascii="Arial" w:eastAsia="Times New Roman" w:hAnsi="Arial" w:cs="Arial"/>
                  <w:bCs/>
                  <w:color w:val="000000"/>
                  <w:sz w:val="20"/>
                  <w:szCs w:val="20"/>
                  <w:lang w:val="nl-NL"/>
                </w:rPr>
                <w:t xml:space="preserve"> wordt behandeld in het kader van een reeds lopende zaak).</w:t>
              </w:r>
            </w:ins>
          </w:p>
          <w:p w14:paraId="2069BC66" w14:textId="77777777" w:rsidR="001C7151" w:rsidRPr="00DD0F4F" w:rsidRDefault="001C7151" w:rsidP="00426DB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In de praktijk kan dit tot problemen </w:t>
            </w:r>
            <w:del w:id="8907" w:author="Arjan" w:date="2013-02-08T12:58:00Z">
              <w:r w:rsidRPr="00DD0F4F" w:rsidDel="005C3DE1">
                <w:rPr>
                  <w:rFonts w:ascii="Arial" w:eastAsia="Times New Roman" w:hAnsi="Arial" w:cs="Arial"/>
                  <w:color w:val="000000"/>
                  <w:sz w:val="20"/>
                  <w:szCs w:val="20"/>
                  <w:lang w:val="nl-NL"/>
                </w:rPr>
                <w:delText xml:space="preserve">in de behandeling </w:delText>
              </w:r>
            </w:del>
            <w:r w:rsidRPr="00DD0F4F">
              <w:rPr>
                <w:rFonts w:ascii="Arial" w:eastAsia="Times New Roman" w:hAnsi="Arial" w:cs="Arial"/>
                <w:color w:val="000000"/>
                <w:sz w:val="20"/>
                <w:szCs w:val="20"/>
                <w:lang w:val="nl-NL"/>
              </w:rPr>
              <w:t xml:space="preserve">leiden als de </w:t>
            </w:r>
            <w:del w:id="8908" w:author="Arjan" w:date="2013-02-08T13:29:00Z">
              <w:r w:rsidRPr="00DD0F4F" w:rsidDel="00426DB2">
                <w:rPr>
                  <w:rFonts w:ascii="Arial" w:eastAsia="Times New Roman" w:hAnsi="Arial" w:cs="Arial"/>
                  <w:color w:val="000000"/>
                  <w:sz w:val="20"/>
                  <w:szCs w:val="20"/>
                  <w:lang w:val="nl-NL"/>
                </w:rPr>
                <w:delText>behandel</w:delText>
              </w:r>
            </w:del>
            <w:del w:id="8909" w:author="Arjan" w:date="2013-02-08T12:58:00Z">
              <w:r w:rsidRPr="00DD0F4F" w:rsidDel="005C3DE1">
                <w:rPr>
                  <w:rFonts w:ascii="Arial" w:eastAsia="Times New Roman" w:hAnsi="Arial" w:cs="Arial"/>
                  <w:color w:val="000000"/>
                  <w:sz w:val="20"/>
                  <w:szCs w:val="20"/>
                  <w:lang w:val="nl-NL"/>
                </w:rPr>
                <w:delText>ende organisatie</w:delText>
              </w:r>
            </w:del>
            <w:del w:id="8910" w:author="Arjan" w:date="2013-02-08T12:50:00Z">
              <w:r w:rsidRPr="00DD0F4F" w:rsidDel="00696938">
                <w:rPr>
                  <w:rFonts w:ascii="Arial" w:eastAsia="Times New Roman" w:hAnsi="Arial" w:cs="Arial"/>
                  <w:color w:val="000000"/>
                  <w:sz w:val="20"/>
                  <w:szCs w:val="20"/>
                  <w:lang w:val="nl-NL"/>
                </w:rPr>
                <w:delText>(s)</w:delText>
              </w:r>
            </w:del>
            <w:del w:id="8911" w:author="Arjan" w:date="2013-02-08T12:58:00Z">
              <w:r w:rsidRPr="00DD0F4F" w:rsidDel="005C3DE1">
                <w:rPr>
                  <w:rFonts w:ascii="Arial" w:eastAsia="Times New Roman" w:hAnsi="Arial" w:cs="Arial"/>
                  <w:color w:val="000000"/>
                  <w:sz w:val="20"/>
                  <w:szCs w:val="20"/>
                  <w:lang w:val="nl-NL"/>
                </w:rPr>
                <w:delText xml:space="preserve"> niet in staat is om in één zaak naar het gewenste eindresultaat toe te werken. </w:delText>
              </w:r>
            </w:del>
            <w:ins w:id="8912" w:author="Arjan" w:date="2013-02-08T13:30:00Z">
              <w:r w:rsidR="00426DB2" w:rsidRPr="00DD0F4F">
                <w:rPr>
                  <w:rFonts w:ascii="Arial" w:eastAsia="Times New Roman" w:hAnsi="Arial" w:cs="Arial"/>
                  <w:color w:val="000000"/>
                  <w:sz w:val="20"/>
                  <w:szCs w:val="20"/>
                  <w:lang w:val="nl-NL"/>
                </w:rPr>
                <w:t>g</w:t>
              </w:r>
            </w:ins>
            <w:ins w:id="8913" w:author="Arjan" w:date="2013-02-08T13:29:00Z">
              <w:r w:rsidR="00426DB2" w:rsidRPr="00DD0F4F">
                <w:rPr>
                  <w:rFonts w:ascii="Arial" w:eastAsia="Times New Roman" w:hAnsi="Arial" w:cs="Arial"/>
                  <w:color w:val="000000"/>
                  <w:sz w:val="20"/>
                  <w:szCs w:val="20"/>
                  <w:lang w:val="nl-NL"/>
                </w:rPr>
                <w:t>ewenste</w:t>
              </w:r>
            </w:ins>
            <w:ins w:id="8914" w:author="Arjan" w:date="2013-02-08T13:30:00Z">
              <w:r w:rsidR="00426DB2" w:rsidRPr="00DD0F4F">
                <w:rPr>
                  <w:rFonts w:ascii="Arial" w:eastAsia="Times New Roman" w:hAnsi="Arial" w:cs="Arial"/>
                  <w:color w:val="000000"/>
                  <w:sz w:val="20"/>
                  <w:szCs w:val="20"/>
                  <w:lang w:val="nl-NL"/>
                </w:rPr>
                <w:t xml:space="preserve"> </w:t>
              </w:r>
              <w:r w:rsidR="00426DB2" w:rsidRPr="00DD0F4F">
                <w:rPr>
                  <w:rFonts w:ascii="Arial" w:eastAsia="Times New Roman" w:hAnsi="Arial" w:cs="Arial"/>
                  <w:color w:val="000000"/>
                  <w:sz w:val="20"/>
                  <w:szCs w:val="20"/>
                  <w:lang w:val="nl-NL"/>
                </w:rPr>
                <w:lastRenderedPageBreak/>
                <w:t xml:space="preserve">producten en diensten in verschillende bedrijfsprocessen vervaardigd worden </w:t>
              </w:r>
            </w:ins>
            <w:ins w:id="8915" w:author="Arjan" w:date="2013-02-08T13:31:00Z">
              <w:r w:rsidR="00426DB2" w:rsidRPr="00DD0F4F">
                <w:rPr>
                  <w:rFonts w:ascii="Arial" w:eastAsia="Times New Roman" w:hAnsi="Arial" w:cs="Arial"/>
                  <w:color w:val="000000"/>
                  <w:sz w:val="20"/>
                  <w:szCs w:val="20"/>
                  <w:lang w:val="nl-NL"/>
                </w:rPr>
                <w:t xml:space="preserve">d.w.z. voor elk gewenst product of dienst, of groep daarvan, </w:t>
              </w:r>
            </w:ins>
            <w:ins w:id="8916" w:author="Arjan" w:date="2013-02-08T13:32:00Z">
              <w:r w:rsidR="00426DB2" w:rsidRPr="00DD0F4F">
                <w:rPr>
                  <w:rFonts w:ascii="Arial" w:eastAsia="Times New Roman" w:hAnsi="Arial" w:cs="Arial"/>
                  <w:color w:val="000000"/>
                  <w:sz w:val="20"/>
                  <w:szCs w:val="20"/>
                  <w:lang w:val="nl-NL"/>
                </w:rPr>
                <w:t xml:space="preserve">is een zelfstandig bedrijfsproces operationeel. </w:t>
              </w:r>
            </w:ins>
            <w:ins w:id="8917" w:author="Arjan" w:date="2013-02-08T12:20:00Z">
              <w:r w:rsidR="004F64CE" w:rsidRPr="00DD0F4F">
                <w:rPr>
                  <w:rFonts w:ascii="Arial" w:eastAsia="Times New Roman" w:hAnsi="Arial" w:cs="Arial"/>
                  <w:color w:val="000000"/>
                  <w:sz w:val="20"/>
                  <w:szCs w:val="20"/>
                  <w:lang w:val="nl-NL"/>
                </w:rPr>
                <w:t xml:space="preserve">De zaak wordt dan behandeld </w:t>
              </w:r>
            </w:ins>
            <w:ins w:id="8918" w:author="Arjan" w:date="2013-02-08T12:22:00Z">
              <w:r w:rsidR="004F64CE" w:rsidRPr="00DD0F4F">
                <w:rPr>
                  <w:rFonts w:ascii="Arial" w:eastAsia="Times New Roman" w:hAnsi="Arial" w:cs="Arial"/>
                  <w:color w:val="000000"/>
                  <w:sz w:val="20"/>
                  <w:szCs w:val="20"/>
                  <w:lang w:val="nl-NL"/>
                </w:rPr>
                <w:t xml:space="preserve">in deelzaken </w:t>
              </w:r>
            </w:ins>
            <w:ins w:id="8919" w:author="Arjan" w:date="2013-02-08T12:20:00Z">
              <w:r w:rsidR="004F64CE" w:rsidRPr="00DD0F4F">
                <w:rPr>
                  <w:rFonts w:ascii="Arial" w:eastAsia="Times New Roman" w:hAnsi="Arial" w:cs="Arial"/>
                  <w:color w:val="000000"/>
                  <w:sz w:val="20"/>
                  <w:szCs w:val="20"/>
                  <w:lang w:val="nl-NL"/>
                </w:rPr>
                <w:t xml:space="preserve">door per deelzaak één bedrijfsproces uit te voeren. </w:t>
              </w:r>
            </w:ins>
            <w:ins w:id="8920" w:author="Arjan" w:date="2013-02-08T13:33:00Z">
              <w:r w:rsidR="00426DB2" w:rsidRPr="00DD0F4F">
                <w:rPr>
                  <w:rFonts w:ascii="Arial" w:eastAsia="Times New Roman" w:hAnsi="Arial" w:cs="Arial"/>
                  <w:color w:val="000000"/>
                  <w:sz w:val="20"/>
                  <w:szCs w:val="20"/>
                  <w:lang w:val="nl-NL"/>
                </w:rPr>
                <w:t xml:space="preserve">Met de ‘hoofdzaak’ wordt gecoördineerd dat </w:t>
              </w:r>
            </w:ins>
            <w:ins w:id="8921" w:author="Arjan" w:date="2013-02-08T13:34:00Z">
              <w:r w:rsidR="00426DB2" w:rsidRPr="00DD0F4F">
                <w:rPr>
                  <w:rFonts w:ascii="Arial" w:eastAsia="Times New Roman" w:hAnsi="Arial" w:cs="Arial"/>
                  <w:color w:val="000000"/>
                  <w:sz w:val="20"/>
                  <w:szCs w:val="20"/>
                  <w:lang w:val="nl-NL"/>
                </w:rPr>
                <w:t>de optelsom van de te leveren producten en diensten beantwoord aan de</w:t>
              </w:r>
            </w:ins>
            <w:ins w:id="8922" w:author="Arjan" w:date="2013-02-08T13:35:00Z">
              <w:r w:rsidR="00426DB2" w:rsidRPr="00DD0F4F">
                <w:rPr>
                  <w:rFonts w:ascii="Arial" w:eastAsia="Times New Roman" w:hAnsi="Arial" w:cs="Arial"/>
                  <w:color w:val="000000"/>
                  <w:sz w:val="20"/>
                  <w:szCs w:val="20"/>
                  <w:lang w:val="nl-NL"/>
                </w:rPr>
                <w:t xml:space="preserve"> oorspronkelijke klantvraag. </w:t>
              </w:r>
            </w:ins>
            <w:del w:id="8923" w:author="Arjan" w:date="2013-02-08T12:21:00Z">
              <w:r w:rsidRPr="00DD0F4F" w:rsidDel="004F64CE">
                <w:rPr>
                  <w:rFonts w:ascii="Arial" w:eastAsia="Times New Roman" w:hAnsi="Arial" w:cs="Arial"/>
                  <w:color w:val="000000"/>
                  <w:sz w:val="20"/>
                  <w:szCs w:val="20"/>
                  <w:lang w:val="nl-NL"/>
                </w:rPr>
                <w:delText>Het staat organisaties vrij om een zaak in ‘deelzaken’ te behandelen.</w:delText>
              </w:r>
            </w:del>
            <w:ins w:id="8924" w:author="Arjan" w:date="2013-02-08T12:21:00Z">
              <w:r w:rsidR="004F64CE" w:rsidRPr="00DD0F4F">
                <w:rPr>
                  <w:rFonts w:ascii="Arial" w:eastAsia="Times New Roman" w:hAnsi="Arial" w:cs="Arial"/>
                  <w:color w:val="000000"/>
                  <w:sz w:val="20"/>
                  <w:szCs w:val="20"/>
                  <w:lang w:val="nl-NL"/>
                </w:rPr>
                <w:t xml:space="preserve">Zowel een zaak zonder deelzaken als </w:t>
              </w:r>
            </w:ins>
            <w:ins w:id="8925" w:author="Arjan" w:date="2013-02-08T12:22:00Z">
              <w:r w:rsidR="004F64CE" w:rsidRPr="00DD0F4F">
                <w:rPr>
                  <w:rFonts w:ascii="Arial" w:eastAsia="Times New Roman" w:hAnsi="Arial" w:cs="Arial"/>
                  <w:color w:val="000000"/>
                  <w:sz w:val="20"/>
                  <w:szCs w:val="20"/>
                  <w:lang w:val="nl-NL"/>
                </w:rPr>
                <w:t>een</w:t>
              </w:r>
            </w:ins>
            <w:ins w:id="8926" w:author="Arjan" w:date="2013-02-08T12:21:00Z">
              <w:r w:rsidR="004F64CE" w:rsidRPr="00DD0F4F">
                <w:rPr>
                  <w:rFonts w:ascii="Arial" w:eastAsia="Times New Roman" w:hAnsi="Arial" w:cs="Arial"/>
                  <w:color w:val="000000"/>
                  <w:sz w:val="20"/>
                  <w:szCs w:val="20"/>
                  <w:lang w:val="nl-NL"/>
                </w:rPr>
                <w:t xml:space="preserve"> deelzaak betreft dus telkens één bedrijfsproces.</w:t>
              </w:r>
            </w:ins>
            <w:del w:id="8927" w:author="Arjan" w:date="2013-02-08T12:21:00Z">
              <w:r w:rsidRPr="00DD0F4F" w:rsidDel="004F64CE">
                <w:rPr>
                  <w:rFonts w:ascii="Arial" w:eastAsia="Times New Roman" w:hAnsi="Arial" w:cs="Arial"/>
                  <w:color w:val="000000"/>
                  <w:sz w:val="20"/>
                  <w:szCs w:val="20"/>
                  <w:lang w:val="nl-NL"/>
                </w:rPr>
                <w:delText xml:space="preserve"> </w:delText>
              </w:r>
            </w:del>
            <w:ins w:id="8928" w:author="Arjan" w:date="2013-09-23T09:49:00Z">
              <w:r w:rsidR="002408B5"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 xml:space="preserve">Ook een ‘deelzaak’ </w:t>
            </w:r>
            <w:del w:id="8929" w:author="Arjan" w:date="2013-02-08T13:35:00Z">
              <w:r w:rsidRPr="00DD0F4F" w:rsidDel="00426DB2">
                <w:rPr>
                  <w:rFonts w:ascii="Arial" w:eastAsia="Times New Roman" w:hAnsi="Arial" w:cs="Arial"/>
                  <w:color w:val="000000"/>
                  <w:sz w:val="20"/>
                  <w:szCs w:val="20"/>
                  <w:lang w:val="nl-NL"/>
                </w:rPr>
                <w:delText xml:space="preserve">is </w:delText>
              </w:r>
            </w:del>
            <w:ins w:id="8930" w:author="Arjan" w:date="2013-02-08T13:35:00Z">
              <w:r w:rsidR="00426DB2" w:rsidRPr="00DD0F4F">
                <w:rPr>
                  <w:rFonts w:ascii="Arial" w:eastAsia="Times New Roman" w:hAnsi="Arial" w:cs="Arial"/>
                  <w:color w:val="000000"/>
                  <w:sz w:val="20"/>
                  <w:szCs w:val="20"/>
                  <w:lang w:val="nl-NL"/>
                </w:rPr>
                <w:t xml:space="preserve">modelleren we als </w:t>
              </w:r>
            </w:ins>
            <w:r w:rsidRPr="00DD0F4F">
              <w:rPr>
                <w:rFonts w:ascii="Arial" w:eastAsia="Times New Roman" w:hAnsi="Arial" w:cs="Arial"/>
                <w:color w:val="000000"/>
                <w:sz w:val="20"/>
                <w:szCs w:val="20"/>
                <w:lang w:val="nl-NL"/>
              </w:rPr>
              <w:t>een ZAAK. Deze is gerelateerd aan de ‘hoofdzaak’: de ZAAK die het gevolg is van het verzoek van de initiator. Door deze onderlinge relatering cq. clustering wordt het zaakgericht werken voor de behandelende organisatie(s) beheersbaar èn blijft het mogelijk de initiator van de zaak vanuit zijn perspectief te informeren. Het relateren van hoofd- en deelzaken modelleren we met de relatiesoort 'ZAAK is deelzaak van ZAAK'</w:t>
            </w:r>
            <w:del w:id="8931" w:author="Arjan" w:date="2013-02-08T12:23:00Z">
              <w:r w:rsidRPr="00DD0F4F" w:rsidDel="004F64CE">
                <w:rPr>
                  <w:rFonts w:ascii="Arial" w:eastAsia="Times New Roman" w:hAnsi="Arial" w:cs="Arial"/>
                  <w:color w:val="000000"/>
                  <w:sz w:val="20"/>
                  <w:szCs w:val="20"/>
                  <w:lang w:val="nl-NL"/>
                </w:rPr>
                <w:delText xml:space="preserve"> en de attribuutsoorten Zaakniveau en Deelzakenindicatie</w:delText>
              </w:r>
            </w:del>
            <w:r w:rsidRPr="00DD0F4F">
              <w:rPr>
                <w:rFonts w:ascii="Arial" w:eastAsia="Times New Roman" w:hAnsi="Arial" w:cs="Arial"/>
                <w:color w:val="000000"/>
                <w:sz w:val="20"/>
                <w:szCs w:val="20"/>
                <w:lang w:val="nl-NL"/>
              </w:rPr>
              <w:t>.</w:t>
            </w:r>
          </w:p>
          <w:p w14:paraId="136D6921" w14:textId="77777777" w:rsidR="002015D0" w:rsidRPr="00DD0F4F" w:rsidRDefault="00696938" w:rsidP="002E7926">
            <w:pPr>
              <w:autoSpaceDE w:val="0"/>
              <w:autoSpaceDN w:val="0"/>
              <w:adjustRightInd w:val="0"/>
              <w:spacing w:after="0" w:line="240" w:lineRule="auto"/>
              <w:rPr>
                <w:ins w:id="8932" w:author="Arjan" w:date="2013-02-08T12:34:00Z"/>
                <w:rFonts w:ascii="Arial" w:eastAsia="Times New Roman" w:hAnsi="Arial" w:cs="Arial"/>
                <w:color w:val="000000"/>
                <w:sz w:val="20"/>
                <w:szCs w:val="20"/>
                <w:lang w:val="nl-NL"/>
              </w:rPr>
            </w:pPr>
            <w:ins w:id="8933" w:author="Arjan" w:date="2013-02-08T12:49:00Z">
              <w:r w:rsidRPr="00DD0F4F">
                <w:rPr>
                  <w:rFonts w:ascii="Arial" w:eastAsia="Times New Roman" w:hAnsi="Arial" w:cs="Arial"/>
                  <w:color w:val="000000"/>
                  <w:sz w:val="20"/>
                  <w:szCs w:val="20"/>
                  <w:lang w:val="nl-NL"/>
                </w:rPr>
                <w:t xml:space="preserve">In samenwerkingen tussen organisaties komt het steeds vaker voor dat een organisatie gevraagd wordt een bijdrage te leveren aan een zaak van een andere organisatie. Ook binnen organisaties komt dit voor. We doelen hiermee dus niet op de situatie dat meerdere organisatiedelen gezamenlijk uitvoering (zouden moeten) geven aan één bedrijfsproces cq. zaak. In dergelijke samenwerkingen is sprake van twee zelfstandige bedrijfsprocessen oftewel twee gerelateerde zaken met ieder hun eigen aanleiding (i.t.t. deelzaken bij een hoofdzaak die alle dezelfde aanleiding hebben). Van belang is dat zowel  opdrachtgever als opdrachtnemer van de andere partij weten om welke zaak het gaat. Het informatiemodel ondersteunt dit op twee wijzen. Indien opdrachtgever en opdrachtnemer </w:t>
              </w:r>
            </w:ins>
            <w:ins w:id="8934" w:author="Arjan" w:date="2013-02-08T14:44:00Z">
              <w:r w:rsidR="00BF50FF" w:rsidRPr="00DD0F4F">
                <w:rPr>
                  <w:rFonts w:ascii="Arial" w:eastAsia="Times New Roman" w:hAnsi="Arial" w:cs="Arial"/>
                  <w:color w:val="000000"/>
                  <w:sz w:val="20"/>
                  <w:szCs w:val="20"/>
                  <w:lang w:val="nl-NL"/>
                </w:rPr>
                <w:t>binnen</w:t>
              </w:r>
            </w:ins>
            <w:ins w:id="8935" w:author="Arjan" w:date="2013-02-08T12:49:00Z">
              <w:r w:rsidRPr="00DD0F4F">
                <w:rPr>
                  <w:rFonts w:ascii="Arial" w:eastAsia="Times New Roman" w:hAnsi="Arial" w:cs="Arial"/>
                  <w:color w:val="000000"/>
                  <w:sz w:val="20"/>
                  <w:szCs w:val="20"/>
                  <w:lang w:val="nl-NL"/>
                </w:rPr>
                <w:t xml:space="preserve"> hetzelfde informatiedomein </w:t>
              </w:r>
            </w:ins>
            <w:ins w:id="8936" w:author="Arjan" w:date="2013-02-08T14:44:00Z">
              <w:r w:rsidR="00BF50FF" w:rsidRPr="00DD0F4F">
                <w:rPr>
                  <w:rFonts w:ascii="Arial" w:eastAsia="Times New Roman" w:hAnsi="Arial" w:cs="Arial"/>
                  <w:color w:val="000000"/>
                  <w:sz w:val="20"/>
                  <w:szCs w:val="20"/>
                  <w:lang w:val="nl-NL"/>
                </w:rPr>
                <w:t>opereren</w:t>
              </w:r>
            </w:ins>
            <w:ins w:id="8937" w:author="Arjan" w:date="2013-02-08T12:49:00Z">
              <w:r w:rsidRPr="00DD0F4F">
                <w:rPr>
                  <w:rFonts w:ascii="Arial" w:eastAsia="Times New Roman" w:hAnsi="Arial" w:cs="Arial"/>
                  <w:color w:val="000000"/>
                  <w:sz w:val="20"/>
                  <w:szCs w:val="20"/>
                  <w:lang w:val="nl-NL"/>
                </w:rPr>
                <w:t xml:space="preserve"> voor hun zaakinformatievoorziening (‘ze kunnen bij elkaars zaken’), dan wordt gebruik gemaakt van de relatie ‘ZAAK heeft gerelateerde ZAAK’. Indien beide zaken zich binnen verschillende informatiedomein bevinden dan wordt vanuit beide zaken verwezen naar de andere zaak door middel van het groepattribuutsoort ‘Gerelateerde externe zaak’.</w:t>
              </w:r>
            </w:ins>
          </w:p>
          <w:p w14:paraId="6766C2D2" w14:textId="77777777" w:rsidR="00B0601B" w:rsidRPr="00DD0F4F" w:rsidRDefault="001C7151" w:rsidP="002E7926">
            <w:pPr>
              <w:autoSpaceDE w:val="0"/>
              <w:autoSpaceDN w:val="0"/>
              <w:adjustRightInd w:val="0"/>
              <w:spacing w:after="0" w:line="240" w:lineRule="auto"/>
              <w:rPr>
                <w:ins w:id="8938" w:author="Arjan" w:date="2013-02-08T12:28:00Z"/>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Elke zaak heeft ‘ergens betrekking op’ wat we modelleren met de relatie naar ZAAKOBJECT. In het geval dat de zaak op geen van de, met ZAAKOBJECT bedoelde, objecten betrekking heeft, wordt het object van de zaak vastgelegd met de attribuutgroep ‘Ander zaakobject’. Soms heeft de ene zaak betrekking op een andere zaak,</w:t>
            </w:r>
            <w:ins w:id="8939" w:author="Arjan" w:date="2014-01-22T19:55:00Z">
              <w:r w:rsidR="004B216A" w:rsidRPr="00DD0F4F">
                <w:rPr>
                  <w:rFonts w:ascii="Arial" w:eastAsia="Times New Roman" w:hAnsi="Arial" w:cs="Arial"/>
                  <w:color w:val="000000"/>
                  <w:sz w:val="20"/>
                  <w:szCs w:val="20"/>
                  <w:lang w:val="nl-NL"/>
                </w:rPr>
                <w:t xml:space="preserve"> zoals een </w:t>
              </w:r>
            </w:ins>
            <w:ins w:id="8940" w:author="Arjan" w:date="2014-01-22T19:56:00Z">
              <w:r w:rsidR="004B216A" w:rsidRPr="00DD0F4F">
                <w:rPr>
                  <w:rFonts w:ascii="Arial" w:eastAsia="Times New Roman" w:hAnsi="Arial" w:cs="Arial"/>
                  <w:color w:val="000000"/>
                  <w:sz w:val="20"/>
                  <w:szCs w:val="20"/>
                  <w:lang w:val="nl-NL"/>
                </w:rPr>
                <w:t>bezwaarzaak die volgt op een vergunningzaak.</w:t>
              </w:r>
            </w:ins>
            <w:r w:rsidRPr="00DD0F4F">
              <w:rPr>
                <w:rFonts w:ascii="Arial" w:eastAsia="Times New Roman" w:hAnsi="Arial" w:cs="Arial"/>
                <w:color w:val="000000"/>
                <w:sz w:val="20"/>
                <w:szCs w:val="20"/>
                <w:lang w:val="nl-NL"/>
              </w:rPr>
              <w:t xml:space="preserve"> </w:t>
            </w:r>
            <w:del w:id="8941" w:author="Arjan" w:date="2014-01-22T19:56:00Z">
              <w:r w:rsidRPr="00DD0F4F" w:rsidDel="004B216A">
                <w:rPr>
                  <w:rFonts w:ascii="Arial" w:eastAsia="Times New Roman" w:hAnsi="Arial" w:cs="Arial"/>
                  <w:color w:val="000000"/>
                  <w:sz w:val="20"/>
                  <w:szCs w:val="20"/>
                  <w:lang w:val="nl-NL"/>
                </w:rPr>
                <w:delText xml:space="preserve">wat we </w:delText>
              </w:r>
            </w:del>
            <w:ins w:id="8942" w:author="Arjan" w:date="2014-01-22T19:56:00Z">
              <w:r w:rsidR="004B216A" w:rsidRPr="00DD0F4F">
                <w:rPr>
                  <w:rFonts w:ascii="Arial" w:eastAsia="Times New Roman" w:hAnsi="Arial" w:cs="Arial"/>
                  <w:color w:val="000000"/>
                  <w:sz w:val="20"/>
                  <w:szCs w:val="20"/>
                  <w:lang w:val="nl-NL"/>
                </w:rPr>
                <w:t>Dit</w:t>
              </w:r>
            </w:ins>
            <w:ins w:id="8943" w:author="Arjan" w:date="2013-02-08T12:26:00Z">
              <w:r w:rsidR="00B0601B"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 xml:space="preserve">modelleren </w:t>
            </w:r>
            <w:ins w:id="8944" w:author="Arjan" w:date="2014-01-22T19:56:00Z">
              <w:r w:rsidR="004B216A" w:rsidRPr="00DD0F4F">
                <w:rPr>
                  <w:rFonts w:ascii="Arial" w:eastAsia="Times New Roman" w:hAnsi="Arial" w:cs="Arial"/>
                  <w:color w:val="000000"/>
                  <w:sz w:val="20"/>
                  <w:szCs w:val="20"/>
                  <w:lang w:val="nl-NL"/>
                </w:rPr>
                <w:t xml:space="preserve">we eveneens </w:t>
              </w:r>
            </w:ins>
            <w:r w:rsidRPr="00DD0F4F">
              <w:rPr>
                <w:rFonts w:ascii="Arial" w:eastAsia="Times New Roman" w:hAnsi="Arial" w:cs="Arial"/>
                <w:color w:val="000000"/>
                <w:sz w:val="20"/>
                <w:szCs w:val="20"/>
                <w:lang w:val="nl-NL"/>
              </w:rPr>
              <w:t xml:space="preserve">met de relatie ‘ZAAK </w:t>
            </w:r>
            <w:del w:id="8945" w:author="Arjan" w:date="2013-02-08T12:27:00Z">
              <w:r w:rsidRPr="00DD0F4F" w:rsidDel="00B0601B">
                <w:rPr>
                  <w:rFonts w:ascii="Arial" w:eastAsia="Times New Roman" w:hAnsi="Arial" w:cs="Arial"/>
                  <w:color w:val="000000"/>
                  <w:sz w:val="20"/>
                  <w:szCs w:val="20"/>
                  <w:lang w:val="nl-NL"/>
                </w:rPr>
                <w:delText>is</w:delText>
              </w:r>
            </w:del>
            <w:ins w:id="8946" w:author="Arjan" w:date="2013-02-08T12:27:00Z">
              <w:r w:rsidR="00B0601B" w:rsidRPr="00DD0F4F">
                <w:rPr>
                  <w:rFonts w:ascii="Arial" w:eastAsia="Times New Roman" w:hAnsi="Arial" w:cs="Arial"/>
                  <w:color w:val="000000"/>
                  <w:sz w:val="20"/>
                  <w:szCs w:val="20"/>
                  <w:lang w:val="nl-NL"/>
                </w:rPr>
                <w:t>heeft</w:t>
              </w:r>
            </w:ins>
            <w:r w:rsidRPr="00DD0F4F">
              <w:rPr>
                <w:rFonts w:ascii="Arial" w:eastAsia="Times New Roman" w:hAnsi="Arial" w:cs="Arial"/>
                <w:color w:val="000000"/>
                <w:sz w:val="20"/>
                <w:szCs w:val="20"/>
                <w:lang w:val="nl-NL"/>
              </w:rPr>
              <w:t xml:space="preserve"> gerelateerd</w:t>
            </w:r>
            <w:ins w:id="8947" w:author="Arjan" w:date="2013-02-08T12:27:00Z">
              <w:r w:rsidR="00B0601B" w:rsidRPr="00DD0F4F">
                <w:rPr>
                  <w:rFonts w:ascii="Arial" w:eastAsia="Times New Roman" w:hAnsi="Arial" w:cs="Arial"/>
                  <w:color w:val="000000"/>
                  <w:sz w:val="20"/>
                  <w:szCs w:val="20"/>
                  <w:lang w:val="nl-NL"/>
                </w:rPr>
                <w:t>e</w:t>
              </w:r>
            </w:ins>
            <w:r w:rsidRPr="00DD0F4F">
              <w:rPr>
                <w:rFonts w:ascii="Arial" w:eastAsia="Times New Roman" w:hAnsi="Arial" w:cs="Arial"/>
                <w:color w:val="000000"/>
                <w:sz w:val="20"/>
                <w:szCs w:val="20"/>
                <w:lang w:val="nl-NL"/>
              </w:rPr>
              <w:t xml:space="preserve"> </w:t>
            </w:r>
            <w:del w:id="8948" w:author="Arjan" w:date="2013-02-08T12:27:00Z">
              <w:r w:rsidRPr="00DD0F4F" w:rsidDel="00B0601B">
                <w:rPr>
                  <w:rFonts w:ascii="Arial" w:eastAsia="Times New Roman" w:hAnsi="Arial" w:cs="Arial"/>
                  <w:color w:val="000000"/>
                  <w:sz w:val="20"/>
                  <w:szCs w:val="20"/>
                  <w:lang w:val="nl-NL"/>
                </w:rPr>
                <w:delText xml:space="preserve">aan </w:delText>
              </w:r>
            </w:del>
            <w:r w:rsidRPr="00DD0F4F">
              <w:rPr>
                <w:rFonts w:ascii="Arial" w:eastAsia="Times New Roman" w:hAnsi="Arial" w:cs="Arial"/>
                <w:color w:val="000000"/>
                <w:sz w:val="20"/>
                <w:szCs w:val="20"/>
                <w:lang w:val="nl-NL"/>
              </w:rPr>
              <w:t xml:space="preserve">ZAAK’. De aard van de </w:t>
            </w:r>
            <w:del w:id="8949" w:author="Arjan" w:date="2013-02-08T12:27:00Z">
              <w:r w:rsidRPr="00DD0F4F" w:rsidDel="00B0601B">
                <w:rPr>
                  <w:rFonts w:ascii="Arial" w:eastAsia="Times New Roman" w:hAnsi="Arial" w:cs="Arial"/>
                  <w:color w:val="000000"/>
                  <w:sz w:val="20"/>
                  <w:szCs w:val="20"/>
                  <w:lang w:val="nl-NL"/>
                </w:rPr>
                <w:delText xml:space="preserve">betrekking cq. </w:delText>
              </w:r>
            </w:del>
            <w:r w:rsidRPr="00DD0F4F">
              <w:rPr>
                <w:rFonts w:ascii="Arial" w:eastAsia="Times New Roman" w:hAnsi="Arial" w:cs="Arial"/>
                <w:color w:val="000000"/>
                <w:sz w:val="20"/>
                <w:szCs w:val="20"/>
                <w:lang w:val="nl-NL"/>
              </w:rPr>
              <w:t xml:space="preserve">relatie </w:t>
            </w:r>
            <w:del w:id="8950" w:author="Arjan" w:date="2013-02-08T12:27:00Z">
              <w:r w:rsidRPr="00DD0F4F" w:rsidDel="00B0601B">
                <w:rPr>
                  <w:rFonts w:ascii="Arial" w:eastAsia="Times New Roman" w:hAnsi="Arial" w:cs="Arial"/>
                  <w:color w:val="000000"/>
                  <w:sz w:val="20"/>
                  <w:szCs w:val="20"/>
                  <w:lang w:val="nl-NL"/>
                </w:rPr>
                <w:delText>is op te maken uit de zaaktypen van beider zaken</w:delText>
              </w:r>
            </w:del>
            <w:ins w:id="8951" w:author="Arjan" w:date="2013-02-08T12:27:00Z">
              <w:r w:rsidR="00B0601B" w:rsidRPr="00DD0F4F">
                <w:rPr>
                  <w:rFonts w:ascii="Arial" w:eastAsia="Times New Roman" w:hAnsi="Arial" w:cs="Arial"/>
                  <w:color w:val="000000"/>
                  <w:sz w:val="20"/>
                  <w:szCs w:val="20"/>
                  <w:lang w:val="nl-NL"/>
                </w:rPr>
                <w:t>mode</w:t>
              </w:r>
            </w:ins>
            <w:ins w:id="8952" w:author="Arjan" w:date="2013-02-08T12:28:00Z">
              <w:r w:rsidR="00B0601B" w:rsidRPr="00DD0F4F">
                <w:rPr>
                  <w:rFonts w:ascii="Arial" w:eastAsia="Times New Roman" w:hAnsi="Arial" w:cs="Arial"/>
                  <w:color w:val="000000"/>
                  <w:sz w:val="20"/>
                  <w:szCs w:val="20"/>
                  <w:lang w:val="nl-NL"/>
                </w:rPr>
                <w:t>lleren we met de relatieklasse ZAKENRELATIE</w:t>
              </w:r>
            </w:ins>
            <w:r w:rsidRPr="00DD0F4F">
              <w:rPr>
                <w:rFonts w:ascii="Arial" w:eastAsia="Times New Roman" w:hAnsi="Arial" w:cs="Arial"/>
                <w:color w:val="000000"/>
                <w:sz w:val="20"/>
                <w:szCs w:val="20"/>
                <w:lang w:val="nl-NL"/>
              </w:rPr>
              <w:t xml:space="preserve">. </w:t>
            </w:r>
          </w:p>
          <w:p w14:paraId="6C4CD617" w14:textId="77777777"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Ook heeft elke zaak één of meer betrokkenen, wat we modelleren via de ROL.</w:t>
            </w:r>
          </w:p>
          <w:p w14:paraId="5ABE2E75" w14:textId="77777777" w:rsidR="001C7151" w:rsidRPr="00DD0F4F" w:rsidRDefault="001C7151" w:rsidP="00B0601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Een </w:t>
            </w:r>
            <w:del w:id="8953" w:author="Arjan" w:date="2013-02-08T12:30:00Z">
              <w:r w:rsidRPr="00DD0F4F" w:rsidDel="00B0601B">
                <w:rPr>
                  <w:rFonts w:ascii="Arial" w:eastAsia="Times New Roman" w:hAnsi="Arial" w:cs="Arial"/>
                  <w:color w:val="000000"/>
                  <w:sz w:val="20"/>
                  <w:szCs w:val="20"/>
                  <w:lang w:val="nl-NL"/>
                </w:rPr>
                <w:delText>zaak</w:delText>
              </w:r>
            </w:del>
            <w:ins w:id="8954" w:author="Arjan" w:date="2013-02-08T12:30:00Z">
              <w:r w:rsidR="00B0601B" w:rsidRPr="00DD0F4F">
                <w:rPr>
                  <w:rFonts w:ascii="Arial" w:eastAsia="Times New Roman" w:hAnsi="Arial" w:cs="Arial"/>
                  <w:color w:val="000000"/>
                  <w:sz w:val="20"/>
                  <w:szCs w:val="20"/>
                  <w:lang w:val="nl-NL"/>
                </w:rPr>
                <w:t>ZAAK</w:t>
              </w:r>
            </w:ins>
            <w:r w:rsidRPr="00DD0F4F">
              <w:rPr>
                <w:rFonts w:ascii="Arial" w:eastAsia="Times New Roman" w:hAnsi="Arial" w:cs="Arial"/>
                <w:color w:val="000000"/>
                <w:sz w:val="20"/>
                <w:szCs w:val="20"/>
                <w:lang w:val="nl-NL"/>
              </w:rPr>
              <w:t>, met eventuele deelzaken</w:t>
            </w:r>
            <w:ins w:id="8955" w:author="Arjan" w:date="2013-02-08T12:28:00Z">
              <w:r w:rsidR="00B0601B" w:rsidRPr="00DD0F4F">
                <w:rPr>
                  <w:rFonts w:ascii="Arial" w:eastAsia="Times New Roman" w:hAnsi="Arial" w:cs="Arial"/>
                  <w:color w:val="000000"/>
                  <w:sz w:val="20"/>
                  <w:szCs w:val="20"/>
                  <w:lang w:val="nl-NL"/>
                </w:rPr>
                <w:t xml:space="preserve"> (of alleen de </w:t>
              </w:r>
            </w:ins>
            <w:ins w:id="8956" w:author="Arjan" w:date="2013-02-08T12:29:00Z">
              <w:r w:rsidR="00B0601B" w:rsidRPr="00DD0F4F">
                <w:rPr>
                  <w:rFonts w:ascii="Arial" w:eastAsia="Times New Roman" w:hAnsi="Arial" w:cs="Arial"/>
                  <w:color w:val="000000"/>
                  <w:sz w:val="20"/>
                  <w:szCs w:val="20"/>
                  <w:lang w:val="nl-NL"/>
                </w:rPr>
                <w:t>verwijzing daarnaar)</w:t>
              </w:r>
            </w:ins>
            <w:ins w:id="8957" w:author="Arjan" w:date="2013-02-08T12:30:00Z">
              <w:r w:rsidR="00B0601B" w:rsidRPr="00DD0F4F">
                <w:rPr>
                  <w:rFonts w:ascii="Arial" w:eastAsia="Times New Roman" w:hAnsi="Arial" w:cs="Arial"/>
                  <w:color w:val="000000"/>
                  <w:sz w:val="20"/>
                  <w:szCs w:val="20"/>
                  <w:lang w:val="nl-NL"/>
                </w:rPr>
                <w:t xml:space="preserve"> </w:t>
              </w:r>
            </w:ins>
            <w:ins w:id="8958" w:author="Arjan" w:date="2013-02-08T12:31:00Z">
              <w:r w:rsidR="00B0601B" w:rsidRPr="00DD0F4F">
                <w:rPr>
                  <w:rFonts w:ascii="Arial" w:eastAsia="Times New Roman" w:hAnsi="Arial" w:cs="Arial"/>
                  <w:color w:val="000000"/>
                  <w:sz w:val="20"/>
                  <w:szCs w:val="20"/>
                  <w:lang w:val="nl-NL"/>
                </w:rPr>
                <w:t>dan wel de verwijzing naar de ‘hoofdzaak’</w:t>
              </w:r>
            </w:ins>
            <w:r w:rsidRPr="00DD0F4F">
              <w:rPr>
                <w:rFonts w:ascii="Arial" w:eastAsia="Times New Roman" w:hAnsi="Arial" w:cs="Arial"/>
                <w:color w:val="000000"/>
                <w:sz w:val="20"/>
                <w:szCs w:val="20"/>
                <w:lang w:val="nl-NL"/>
              </w:rPr>
              <w:t>, al</w:t>
            </w:r>
            <w:del w:id="8959" w:author="Arjan" w:date="2013-02-08T12:31:00Z">
              <w:r w:rsidRPr="00DD0F4F" w:rsidDel="00B0601B">
                <w:rPr>
                  <w:rFonts w:ascii="Arial" w:eastAsia="Times New Roman" w:hAnsi="Arial" w:cs="Arial"/>
                  <w:color w:val="000000"/>
                  <w:sz w:val="20"/>
                  <w:szCs w:val="20"/>
                  <w:lang w:val="nl-NL"/>
                </w:rPr>
                <w:delText xml:space="preserve"> hun</w:delText>
              </w:r>
            </w:del>
            <w:ins w:id="8960" w:author="Arjan" w:date="2013-02-08T12:31:00Z">
              <w:r w:rsidR="00B0601B" w:rsidRPr="00DD0F4F">
                <w:rPr>
                  <w:rFonts w:ascii="Arial" w:eastAsia="Times New Roman" w:hAnsi="Arial" w:cs="Arial"/>
                  <w:color w:val="000000"/>
                  <w:sz w:val="20"/>
                  <w:szCs w:val="20"/>
                  <w:lang w:val="nl-NL"/>
                </w:rPr>
                <w:t>le</w:t>
              </w:r>
            </w:ins>
            <w:r w:rsidRPr="00DD0F4F">
              <w:rPr>
                <w:rFonts w:ascii="Arial" w:eastAsia="Times New Roman" w:hAnsi="Arial" w:cs="Arial"/>
                <w:color w:val="000000"/>
                <w:sz w:val="20"/>
                <w:szCs w:val="20"/>
                <w:lang w:val="nl-NL"/>
              </w:rPr>
              <w:t xml:space="preserve"> kenmerken, alle daaraan gerelateerde documenten en alle andere gerelateerde gegevens (via ROL, ZAAKOBJECT, etc.) vormen gezamenlijk het zaakdossier. Het zaakdossier modelleren we dus niet als apart objecttype. Evenmin modelleren we een zgn. objectdossier. Dit betreft immers alle </w:t>
            </w:r>
            <w:r w:rsidRPr="00DD0F4F">
              <w:rPr>
                <w:rFonts w:ascii="Arial" w:eastAsia="Times New Roman" w:hAnsi="Arial" w:cs="Arial"/>
                <w:color w:val="000000"/>
                <w:sz w:val="20"/>
                <w:szCs w:val="20"/>
                <w:lang w:val="nl-NL"/>
              </w:rPr>
              <w:lastRenderedPageBreak/>
              <w:t>zaken, met bijbehorende kenmerken en documenten, eventueel van bepaalde zaaktypen, die gerelateerd zijn aan een bepaald OBJECT.</w:t>
            </w:r>
          </w:p>
        </w:tc>
      </w:tr>
      <w:tr w:rsidR="001C7151" w:rsidRPr="005C14BE" w14:paraId="46383E64" w14:textId="77777777" w:rsidTr="002E7926">
        <w:tc>
          <w:tcPr>
            <w:tcW w:w="3600" w:type="dxa"/>
            <w:tcBorders>
              <w:top w:val="nil"/>
              <w:left w:val="nil"/>
              <w:bottom w:val="nil"/>
              <w:right w:val="nil"/>
            </w:tcBorders>
          </w:tcPr>
          <w:p w14:paraId="75028B15" w14:textId="77777777" w:rsidR="001C7151" w:rsidRPr="00DD0F4F" w:rsidRDefault="001C7151" w:rsidP="002E7926">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7D9E8A9A" w14:textId="77777777"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r>
      <w:tr w:rsidR="001C7151" w:rsidRPr="005C14BE" w14:paraId="61F6DA89" w14:textId="77777777" w:rsidTr="002E7926">
        <w:tc>
          <w:tcPr>
            <w:tcW w:w="3600" w:type="dxa"/>
            <w:tcBorders>
              <w:top w:val="nil"/>
              <w:left w:val="nil"/>
              <w:bottom w:val="nil"/>
              <w:right w:val="nil"/>
            </w:tcBorders>
          </w:tcPr>
          <w:p w14:paraId="76BE5353"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14:paraId="7E8F7E8D" w14:textId="77777777" w:rsidR="001C7151" w:rsidRPr="00DD0F4F" w:rsidRDefault="001C7151" w:rsidP="008B745D">
            <w:pPr>
              <w:autoSpaceDE w:val="0"/>
              <w:autoSpaceDN w:val="0"/>
              <w:adjustRightInd w:val="0"/>
              <w:spacing w:after="0" w:line="240" w:lineRule="auto"/>
              <w:rPr>
                <w:rFonts w:ascii="Arial" w:eastAsia="Times New Roman" w:hAnsi="Arial" w:cs="Arial"/>
                <w:color w:val="000000"/>
                <w:sz w:val="20"/>
                <w:szCs w:val="20"/>
                <w:lang w:val="nl-NL"/>
              </w:rPr>
            </w:pPr>
            <w:ins w:id="8961" w:author="Arjan" w:date="2013-02-04T14:10:00Z">
              <w:r w:rsidRPr="00DD0F4F">
                <w:rPr>
                  <w:rFonts w:ascii="Arial" w:eastAsia="Times New Roman" w:hAnsi="Arial" w:cs="Arial"/>
                  <w:color w:val="000000"/>
                  <w:sz w:val="20"/>
                  <w:szCs w:val="20"/>
                  <w:lang w:val="nl-NL"/>
                </w:rPr>
                <w:t>De combinatie van ‘</w:t>
              </w:r>
            </w:ins>
            <w:ins w:id="8962" w:author="Arjan" w:date="2014-09-02T18:00:00Z">
              <w:r w:rsidR="008B745D" w:rsidRPr="00DD0F4F">
                <w:rPr>
                  <w:rFonts w:ascii="Arial" w:eastAsia="Times New Roman" w:hAnsi="Arial" w:cs="Arial"/>
                  <w:color w:val="000000"/>
                  <w:sz w:val="20"/>
                  <w:szCs w:val="20"/>
                  <w:lang w:val="nl-NL"/>
                </w:rPr>
                <w:t>Bron</w:t>
              </w:r>
            </w:ins>
            <w:ins w:id="8963" w:author="Arjan" w:date="2013-02-04T14:10:00Z">
              <w:r w:rsidRPr="00DD0F4F">
                <w:rPr>
                  <w:rFonts w:ascii="Arial" w:eastAsia="Times New Roman" w:hAnsi="Arial" w:cs="Arial"/>
                  <w:color w:val="000000"/>
                  <w:sz w:val="20"/>
                  <w:szCs w:val="20"/>
                  <w:lang w:val="nl-NL"/>
                </w:rPr>
                <w:t>organisatie’ en ‘</w:t>
              </w:r>
            </w:ins>
            <w:r w:rsidRPr="00DD0F4F">
              <w:rPr>
                <w:rFonts w:ascii="Arial" w:eastAsia="Times New Roman" w:hAnsi="Arial" w:cs="Arial"/>
                <w:color w:val="000000"/>
                <w:sz w:val="20"/>
                <w:szCs w:val="20"/>
                <w:lang w:val="nl-NL"/>
              </w:rPr>
              <w:t>Zaakidentificatie</w:t>
            </w:r>
            <w:ins w:id="8964" w:author="Arjan" w:date="2013-02-04T14:10:00Z">
              <w:r w:rsidRPr="00DD0F4F">
                <w:rPr>
                  <w:rFonts w:ascii="Arial" w:eastAsia="Times New Roman" w:hAnsi="Arial" w:cs="Arial"/>
                  <w:color w:val="000000"/>
                  <w:sz w:val="20"/>
                  <w:szCs w:val="20"/>
                  <w:lang w:val="nl-NL"/>
                </w:rPr>
                <w:t>’</w:t>
              </w:r>
            </w:ins>
          </w:p>
        </w:tc>
      </w:tr>
      <w:tr w:rsidR="001C7151" w:rsidRPr="005C14BE" w14:paraId="36A46FBF" w14:textId="77777777" w:rsidTr="002E7926">
        <w:tc>
          <w:tcPr>
            <w:tcW w:w="3600" w:type="dxa"/>
            <w:tcBorders>
              <w:top w:val="nil"/>
              <w:left w:val="nil"/>
              <w:bottom w:val="nil"/>
              <w:right w:val="nil"/>
            </w:tcBorders>
          </w:tcPr>
          <w:p w14:paraId="562AA896" w14:textId="77777777" w:rsidR="001C7151" w:rsidRPr="00DD0F4F" w:rsidRDefault="001C7151" w:rsidP="002E7926">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3D927522" w14:textId="77777777"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r>
      <w:tr w:rsidR="001C7151" w:rsidRPr="005C14BE" w14:paraId="070E5A3C" w14:textId="77777777" w:rsidTr="002E7926">
        <w:tc>
          <w:tcPr>
            <w:tcW w:w="3600" w:type="dxa"/>
            <w:tcBorders>
              <w:top w:val="nil"/>
              <w:left w:val="nil"/>
              <w:bottom w:val="nil"/>
              <w:right w:val="nil"/>
            </w:tcBorders>
          </w:tcPr>
          <w:p w14:paraId="5D5FB66C"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14:paraId="3BE62460" w14:textId="77777777"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zaken waarvoor de zaakbehandelende organisatie(s) het zaakgericht werken heeft ingericht.</w:t>
            </w:r>
          </w:p>
        </w:tc>
      </w:tr>
      <w:tr w:rsidR="001C7151" w:rsidRPr="005C14BE" w14:paraId="663490EC" w14:textId="77777777" w:rsidTr="002E7926">
        <w:tc>
          <w:tcPr>
            <w:tcW w:w="3600" w:type="dxa"/>
            <w:tcBorders>
              <w:top w:val="nil"/>
              <w:left w:val="nil"/>
              <w:bottom w:val="nil"/>
              <w:right w:val="nil"/>
            </w:tcBorders>
          </w:tcPr>
          <w:p w14:paraId="4CA85DBA" w14:textId="77777777" w:rsidR="001C7151" w:rsidRPr="00DD0F4F" w:rsidRDefault="001C7151" w:rsidP="002E7926">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72208FAB" w14:textId="77777777"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r>
      <w:tr w:rsidR="001C7151" w:rsidRPr="00CD63CD" w14:paraId="3E7257A0" w14:textId="77777777" w:rsidTr="002E7926">
        <w:tc>
          <w:tcPr>
            <w:tcW w:w="3600" w:type="dxa"/>
            <w:tcBorders>
              <w:top w:val="nil"/>
              <w:left w:val="nil"/>
              <w:bottom w:val="nil"/>
              <w:right w:val="nil"/>
            </w:tcBorders>
          </w:tcPr>
          <w:p w14:paraId="09A8AD0B"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14:paraId="2703236A"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14:paraId="72961950" w14:textId="77777777" w:rsidTr="002E7926">
        <w:tc>
          <w:tcPr>
            <w:tcW w:w="3600" w:type="dxa"/>
            <w:tcBorders>
              <w:top w:val="nil"/>
              <w:left w:val="nil"/>
              <w:bottom w:val="nil"/>
              <w:right w:val="nil"/>
            </w:tcBorders>
          </w:tcPr>
          <w:p w14:paraId="43985EDB"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77BC735" w14:textId="77777777"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r>
      <w:tr w:rsidR="001C7151" w:rsidRPr="00CD63CD" w14:paraId="73519666" w14:textId="77777777" w:rsidTr="002E7926">
        <w:tc>
          <w:tcPr>
            <w:tcW w:w="3600" w:type="dxa"/>
            <w:tcBorders>
              <w:top w:val="nil"/>
              <w:left w:val="nil"/>
              <w:bottom w:val="nil"/>
              <w:right w:val="nil"/>
            </w:tcBorders>
          </w:tcPr>
          <w:p w14:paraId="035602D5"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14:paraId="15B76718"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Code</w:t>
            </w:r>
          </w:p>
        </w:tc>
        <w:tc>
          <w:tcPr>
            <w:tcW w:w="3330" w:type="dxa"/>
            <w:tcBorders>
              <w:top w:val="nil"/>
              <w:left w:val="nil"/>
              <w:bottom w:val="nil"/>
              <w:right w:val="nil"/>
            </w:tcBorders>
          </w:tcPr>
          <w:p w14:paraId="37FAC2A9"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Gegevensnaam</w:t>
            </w:r>
          </w:p>
        </w:tc>
        <w:tc>
          <w:tcPr>
            <w:tcW w:w="1350" w:type="dxa"/>
            <w:tcBorders>
              <w:top w:val="nil"/>
              <w:left w:val="nil"/>
              <w:bottom w:val="nil"/>
              <w:right w:val="nil"/>
            </w:tcBorders>
          </w:tcPr>
          <w:p w14:paraId="2A0A970D"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Herkomst</w:t>
            </w:r>
          </w:p>
        </w:tc>
      </w:tr>
      <w:tr w:rsidR="001C7151" w:rsidRPr="00CD63CD" w14:paraId="4AB44BF2" w14:textId="77777777" w:rsidTr="002E7926">
        <w:tc>
          <w:tcPr>
            <w:tcW w:w="3600" w:type="dxa"/>
            <w:tcBorders>
              <w:top w:val="nil"/>
              <w:left w:val="nil"/>
              <w:bottom w:val="nil"/>
              <w:right w:val="nil"/>
            </w:tcBorders>
          </w:tcPr>
          <w:p w14:paraId="1C03CE9A"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919B40C"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0001</w:t>
            </w:r>
          </w:p>
        </w:tc>
        <w:tc>
          <w:tcPr>
            <w:tcW w:w="3330" w:type="dxa"/>
            <w:tcBorders>
              <w:top w:val="nil"/>
              <w:left w:val="nil"/>
              <w:bottom w:val="nil"/>
              <w:right w:val="nil"/>
            </w:tcBorders>
          </w:tcPr>
          <w:p w14:paraId="4A1D22D9"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Zaakidentificatie</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5ACECDA6"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8B745D" w:rsidRPr="00CD63CD" w14:paraId="238F7497" w14:textId="77777777" w:rsidTr="002E7926">
        <w:tc>
          <w:tcPr>
            <w:tcW w:w="3600" w:type="dxa"/>
            <w:tcBorders>
              <w:top w:val="nil"/>
              <w:left w:val="nil"/>
              <w:bottom w:val="nil"/>
              <w:right w:val="nil"/>
            </w:tcBorders>
          </w:tcPr>
          <w:p w14:paraId="01D2594F" w14:textId="77777777" w:rsidR="008B745D" w:rsidRPr="00CD63CD" w:rsidRDefault="008B745D"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7DB8EFBB" w14:textId="77777777" w:rsidR="008B745D" w:rsidRPr="00CD63CD" w:rsidRDefault="008B745D"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AD1D671" w14:textId="77777777" w:rsidR="008B745D" w:rsidRPr="00CD63CD" w:rsidRDefault="008B745D" w:rsidP="002E7926">
            <w:pPr>
              <w:autoSpaceDE w:val="0"/>
              <w:autoSpaceDN w:val="0"/>
              <w:adjustRightInd w:val="0"/>
              <w:spacing w:after="0" w:line="240" w:lineRule="auto"/>
              <w:rPr>
                <w:rFonts w:ascii="Arial" w:hAnsi="Arial" w:cs="Arial"/>
                <w:sz w:val="20"/>
                <w:szCs w:val="20"/>
                <w:lang w:val="en-AU"/>
              </w:rPr>
            </w:pPr>
            <w:ins w:id="8965" w:author="Arjan" w:date="2014-09-02T18:01:00Z">
              <w:r>
                <w:rPr>
                  <w:rFonts w:ascii="Arial" w:hAnsi="Arial" w:cs="Arial"/>
                  <w:sz w:val="20"/>
                  <w:szCs w:val="20"/>
                  <w:lang w:val="en-AU"/>
                </w:rPr>
                <w:t>Bronorganisatie</w:t>
              </w:r>
            </w:ins>
          </w:p>
        </w:tc>
        <w:tc>
          <w:tcPr>
            <w:tcW w:w="1350" w:type="dxa"/>
            <w:tcBorders>
              <w:top w:val="nil"/>
              <w:left w:val="nil"/>
              <w:bottom w:val="nil"/>
              <w:right w:val="nil"/>
            </w:tcBorders>
          </w:tcPr>
          <w:p w14:paraId="1F1C810C" w14:textId="77777777" w:rsidR="008B745D" w:rsidRPr="00CD63CD" w:rsidRDefault="008B745D" w:rsidP="002E7926">
            <w:pPr>
              <w:autoSpaceDE w:val="0"/>
              <w:autoSpaceDN w:val="0"/>
              <w:adjustRightInd w:val="0"/>
              <w:spacing w:after="0" w:line="240" w:lineRule="auto"/>
              <w:rPr>
                <w:rFonts w:ascii="Arial" w:eastAsia="Times New Roman" w:hAnsi="Arial" w:cs="Arial"/>
                <w:color w:val="000000"/>
                <w:sz w:val="20"/>
                <w:szCs w:val="20"/>
              </w:rPr>
            </w:pPr>
            <w:ins w:id="8966" w:author="Arjan" w:date="2014-09-02T18:01:00Z">
              <w:r>
                <w:rPr>
                  <w:rFonts w:ascii="Arial" w:eastAsia="Times New Roman" w:hAnsi="Arial" w:cs="Arial"/>
                  <w:color w:val="000000"/>
                  <w:sz w:val="20"/>
                  <w:szCs w:val="20"/>
                </w:rPr>
                <w:t>KING</w:t>
              </w:r>
            </w:ins>
          </w:p>
        </w:tc>
      </w:tr>
      <w:tr w:rsidR="001C7151" w:rsidRPr="00CD63CD" w14:paraId="2756E877" w14:textId="77777777" w:rsidTr="002E7926">
        <w:tc>
          <w:tcPr>
            <w:tcW w:w="3600" w:type="dxa"/>
            <w:tcBorders>
              <w:top w:val="nil"/>
              <w:left w:val="nil"/>
              <w:bottom w:val="nil"/>
              <w:right w:val="nil"/>
            </w:tcBorders>
          </w:tcPr>
          <w:p w14:paraId="5178866B"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7C98E3E"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0002</w:t>
            </w:r>
          </w:p>
        </w:tc>
        <w:tc>
          <w:tcPr>
            <w:tcW w:w="3330" w:type="dxa"/>
            <w:tcBorders>
              <w:top w:val="nil"/>
              <w:left w:val="nil"/>
              <w:bottom w:val="nil"/>
              <w:right w:val="nil"/>
            </w:tcBorders>
          </w:tcPr>
          <w:p w14:paraId="2A628C0F"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Omschrijving</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21A3E362"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14:paraId="2B34B78F" w14:textId="77777777" w:rsidTr="002E7926">
        <w:tc>
          <w:tcPr>
            <w:tcW w:w="3600" w:type="dxa"/>
            <w:tcBorders>
              <w:top w:val="nil"/>
              <w:left w:val="nil"/>
              <w:bottom w:val="nil"/>
              <w:right w:val="nil"/>
            </w:tcBorders>
          </w:tcPr>
          <w:p w14:paraId="4C20EA1B"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25C1F596"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0003</w:t>
            </w:r>
          </w:p>
        </w:tc>
        <w:tc>
          <w:tcPr>
            <w:tcW w:w="3330" w:type="dxa"/>
            <w:tcBorders>
              <w:top w:val="nil"/>
              <w:left w:val="nil"/>
              <w:bottom w:val="nil"/>
              <w:right w:val="nil"/>
            </w:tcBorders>
          </w:tcPr>
          <w:p w14:paraId="1CF744ED"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Toelichting</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551BEBDF"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14:paraId="1EA95A2B" w14:textId="77777777" w:rsidTr="002E7926">
        <w:tc>
          <w:tcPr>
            <w:tcW w:w="3600" w:type="dxa"/>
            <w:tcBorders>
              <w:top w:val="nil"/>
              <w:left w:val="nil"/>
              <w:bottom w:val="nil"/>
              <w:right w:val="nil"/>
            </w:tcBorders>
          </w:tcPr>
          <w:p w14:paraId="2072B1DB"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6B1DEE48"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64B242F"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Registratiedatum</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3BB80BCC"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14:paraId="356DE101" w14:textId="77777777" w:rsidTr="002E7926">
        <w:tc>
          <w:tcPr>
            <w:tcW w:w="3600" w:type="dxa"/>
            <w:tcBorders>
              <w:top w:val="nil"/>
              <w:left w:val="nil"/>
              <w:bottom w:val="nil"/>
              <w:right w:val="nil"/>
            </w:tcBorders>
          </w:tcPr>
          <w:p w14:paraId="61F4DAEB"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097F4529"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28CFCEC"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ins w:id="8967" w:author="Arjan" w:date="2013-02-04T14:11:00Z">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Verantwoordelijke organisatie</w:t>
              </w:r>
              <w:r w:rsidRPr="00CD63CD">
                <w:rPr>
                  <w:rFonts w:ascii="Arial" w:hAnsi="Arial" w:cs="Arial"/>
                  <w:sz w:val="20"/>
                  <w:szCs w:val="20"/>
                  <w:lang w:val="en-AU"/>
                </w:rPr>
                <w:fldChar w:fldCharType="end"/>
              </w:r>
            </w:ins>
          </w:p>
        </w:tc>
        <w:tc>
          <w:tcPr>
            <w:tcW w:w="1350" w:type="dxa"/>
            <w:tcBorders>
              <w:top w:val="nil"/>
              <w:left w:val="nil"/>
              <w:bottom w:val="nil"/>
              <w:right w:val="nil"/>
            </w:tcBorders>
          </w:tcPr>
          <w:p w14:paraId="25CFF16E"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ins w:id="8968" w:author="Arjan" w:date="2013-02-04T14:11:00Z">
              <w:r w:rsidRPr="00CD63CD">
                <w:rPr>
                  <w:rFonts w:ascii="Arial" w:eastAsia="Times New Roman" w:hAnsi="Arial" w:cs="Arial"/>
                  <w:color w:val="000000"/>
                  <w:sz w:val="20"/>
                  <w:szCs w:val="20"/>
                </w:rPr>
                <w:t>KING</w:t>
              </w:r>
            </w:ins>
          </w:p>
        </w:tc>
      </w:tr>
      <w:tr w:rsidR="001C7151" w:rsidRPr="00CD63CD" w14:paraId="7165331C" w14:textId="77777777" w:rsidTr="002E7926">
        <w:tc>
          <w:tcPr>
            <w:tcW w:w="3600" w:type="dxa"/>
            <w:tcBorders>
              <w:top w:val="nil"/>
              <w:left w:val="nil"/>
              <w:bottom w:val="nil"/>
              <w:right w:val="nil"/>
            </w:tcBorders>
          </w:tcPr>
          <w:p w14:paraId="535DA73F"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AE60B74"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0014</w:t>
            </w:r>
          </w:p>
        </w:tc>
        <w:tc>
          <w:tcPr>
            <w:tcW w:w="3330" w:type="dxa"/>
            <w:tcBorders>
              <w:top w:val="nil"/>
              <w:left w:val="nil"/>
              <w:bottom w:val="nil"/>
              <w:right w:val="nil"/>
            </w:tcBorders>
          </w:tcPr>
          <w:p w14:paraId="76524CBC"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Einddatum</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4E56C234"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14:paraId="6BE47315" w14:textId="77777777" w:rsidTr="002E7926">
        <w:tc>
          <w:tcPr>
            <w:tcW w:w="3600" w:type="dxa"/>
            <w:tcBorders>
              <w:top w:val="nil"/>
              <w:left w:val="nil"/>
              <w:bottom w:val="nil"/>
              <w:right w:val="nil"/>
            </w:tcBorders>
          </w:tcPr>
          <w:p w14:paraId="52669A6E"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53F3F1C"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0011</w:t>
            </w:r>
          </w:p>
        </w:tc>
        <w:tc>
          <w:tcPr>
            <w:tcW w:w="3330" w:type="dxa"/>
            <w:tcBorders>
              <w:top w:val="nil"/>
              <w:left w:val="nil"/>
              <w:bottom w:val="nil"/>
              <w:right w:val="nil"/>
            </w:tcBorders>
          </w:tcPr>
          <w:p w14:paraId="2664E426"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Startdatum</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07914A85"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14:paraId="21EAD3C0" w14:textId="77777777" w:rsidTr="002E7926">
        <w:tc>
          <w:tcPr>
            <w:tcW w:w="3600" w:type="dxa"/>
            <w:tcBorders>
              <w:top w:val="nil"/>
              <w:left w:val="nil"/>
              <w:bottom w:val="nil"/>
              <w:right w:val="nil"/>
            </w:tcBorders>
          </w:tcPr>
          <w:p w14:paraId="361FD142"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7DABA8B7"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0012</w:t>
            </w:r>
          </w:p>
        </w:tc>
        <w:tc>
          <w:tcPr>
            <w:tcW w:w="3330" w:type="dxa"/>
            <w:tcBorders>
              <w:top w:val="nil"/>
              <w:left w:val="nil"/>
              <w:bottom w:val="nil"/>
              <w:right w:val="nil"/>
            </w:tcBorders>
          </w:tcPr>
          <w:p w14:paraId="3D746938"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Einddatum gepland</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35F5632F"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14:paraId="4CCAE7D6" w14:textId="77777777" w:rsidTr="002E7926">
        <w:tc>
          <w:tcPr>
            <w:tcW w:w="3600" w:type="dxa"/>
            <w:tcBorders>
              <w:top w:val="nil"/>
              <w:left w:val="nil"/>
              <w:bottom w:val="nil"/>
              <w:right w:val="nil"/>
            </w:tcBorders>
          </w:tcPr>
          <w:p w14:paraId="48CA1FC7"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0D31E386"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0013</w:t>
            </w:r>
          </w:p>
        </w:tc>
        <w:tc>
          <w:tcPr>
            <w:tcW w:w="3330" w:type="dxa"/>
            <w:tcBorders>
              <w:top w:val="nil"/>
              <w:left w:val="nil"/>
              <w:bottom w:val="nil"/>
              <w:right w:val="nil"/>
            </w:tcBorders>
          </w:tcPr>
          <w:p w14:paraId="4DF23112"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Uiterlijke einddatum afdoening</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5F514B84"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1921FD" w14:paraId="5CC9B624" w14:textId="77777777" w:rsidTr="002E7926">
        <w:tc>
          <w:tcPr>
            <w:tcW w:w="3600" w:type="dxa"/>
            <w:tcBorders>
              <w:top w:val="nil"/>
              <w:left w:val="nil"/>
              <w:bottom w:val="nil"/>
              <w:right w:val="nil"/>
            </w:tcBorders>
          </w:tcPr>
          <w:p w14:paraId="1F2CD143"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564CCFC"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5718AAA0" w14:textId="3E5BCBE0" w:rsidR="001C7151" w:rsidRPr="001921FD"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1921FD">
              <w:rPr>
                <w:rFonts w:ascii="Arial" w:hAnsi="Arial" w:cs="Arial"/>
                <w:sz w:val="20"/>
                <w:szCs w:val="20"/>
                <w:lang w:val="nl-NL"/>
              </w:rPr>
              <w:instrText xml:space="preserve">MERGEFIELD </w:instrText>
            </w:r>
            <w:r w:rsidR="001C7151" w:rsidRPr="001921FD">
              <w:rPr>
                <w:rFonts w:ascii="Arial" w:eastAsia="Times New Roman" w:hAnsi="Arial" w:cs="Arial"/>
                <w:color w:val="000000"/>
                <w:sz w:val="20"/>
                <w:szCs w:val="20"/>
                <w:lang w:val="nl-NL"/>
              </w:rPr>
              <w:instrText>Att.Name</w:instrText>
            </w:r>
            <w:r w:rsidRPr="00CD63CD">
              <w:rPr>
                <w:rFonts w:ascii="Arial" w:hAnsi="Arial" w:cs="Arial"/>
                <w:sz w:val="20"/>
                <w:szCs w:val="20"/>
                <w:lang w:val="en-AU"/>
              </w:rPr>
              <w:fldChar w:fldCharType="separate"/>
            </w:r>
            <w:r w:rsidR="001C7151" w:rsidRPr="001921FD">
              <w:rPr>
                <w:rFonts w:ascii="Arial" w:eastAsia="Times New Roman" w:hAnsi="Arial" w:cs="Arial"/>
                <w:color w:val="000000"/>
                <w:sz w:val="20"/>
                <w:szCs w:val="20"/>
                <w:lang w:val="nl-NL"/>
              </w:rPr>
              <w:t>Kenmerken</w:t>
            </w:r>
            <w:r w:rsidRPr="00CD63CD">
              <w:rPr>
                <w:rFonts w:ascii="Arial" w:hAnsi="Arial" w:cs="Arial"/>
                <w:sz w:val="20"/>
                <w:szCs w:val="20"/>
                <w:lang w:val="en-AU"/>
              </w:rPr>
              <w:fldChar w:fldCharType="end"/>
            </w:r>
            <w:r w:rsidR="001964F1" w:rsidRPr="001921FD">
              <w:rPr>
                <w:rFonts w:ascii="Arial" w:hAnsi="Arial" w:cs="Arial"/>
                <w:sz w:val="20"/>
                <w:szCs w:val="20"/>
                <w:lang w:val="nl-NL"/>
              </w:rPr>
              <w:br/>
              <w:t xml:space="preserve">- </w:t>
            </w:r>
            <w:r w:rsidR="001921FD" w:rsidRPr="001921FD">
              <w:rPr>
                <w:rFonts w:ascii="Arial" w:hAnsi="Arial" w:cs="Arial"/>
                <w:sz w:val="20"/>
                <w:szCs w:val="20"/>
                <w:lang w:val="nl-NL"/>
              </w:rPr>
              <w:t>Kenmerk bron</w:t>
            </w:r>
            <w:r w:rsidR="001921FD" w:rsidRPr="001921FD">
              <w:rPr>
                <w:rFonts w:ascii="Arial" w:hAnsi="Arial" w:cs="Arial"/>
                <w:sz w:val="20"/>
                <w:szCs w:val="20"/>
                <w:lang w:val="nl-NL"/>
              </w:rPr>
              <w:br/>
            </w:r>
            <w:r w:rsidR="001921FD">
              <w:rPr>
                <w:rFonts w:ascii="Arial" w:hAnsi="Arial" w:cs="Arial"/>
                <w:sz w:val="20"/>
                <w:szCs w:val="20"/>
                <w:lang w:val="nl-NL"/>
              </w:rPr>
              <w:t>- Kenmerk</w:t>
            </w:r>
          </w:p>
        </w:tc>
        <w:tc>
          <w:tcPr>
            <w:tcW w:w="1350" w:type="dxa"/>
            <w:tcBorders>
              <w:top w:val="nil"/>
              <w:left w:val="nil"/>
              <w:bottom w:val="nil"/>
              <w:right w:val="nil"/>
            </w:tcBorders>
          </w:tcPr>
          <w:p w14:paraId="6856961D" w14:textId="73A7C537" w:rsidR="001C7151" w:rsidRPr="001921FD" w:rsidRDefault="001921FD" w:rsidP="002E7926">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KING</w:t>
            </w:r>
          </w:p>
        </w:tc>
      </w:tr>
      <w:tr w:rsidR="001921FD" w:rsidRPr="001921FD" w14:paraId="510B6F97" w14:textId="77777777" w:rsidTr="002E7926">
        <w:tc>
          <w:tcPr>
            <w:tcW w:w="3600" w:type="dxa"/>
            <w:tcBorders>
              <w:top w:val="nil"/>
              <w:left w:val="nil"/>
              <w:bottom w:val="nil"/>
              <w:right w:val="nil"/>
            </w:tcBorders>
          </w:tcPr>
          <w:p w14:paraId="19AE6059" w14:textId="77777777" w:rsidR="001921FD" w:rsidRPr="00CD63CD" w:rsidRDefault="001921FD"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1B2EDDA" w14:textId="77777777" w:rsidR="001921FD" w:rsidRPr="00CD63CD" w:rsidRDefault="001921FD"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585BB4E3" w14:textId="2178424A" w:rsidR="001921FD" w:rsidRPr="00CD63CD" w:rsidRDefault="001921FD" w:rsidP="002E7926">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Publicatiedatum</w:t>
            </w:r>
          </w:p>
        </w:tc>
        <w:tc>
          <w:tcPr>
            <w:tcW w:w="1350" w:type="dxa"/>
            <w:tcBorders>
              <w:top w:val="nil"/>
              <w:left w:val="nil"/>
              <w:bottom w:val="nil"/>
              <w:right w:val="nil"/>
            </w:tcBorders>
          </w:tcPr>
          <w:p w14:paraId="5137497F" w14:textId="20F823A3" w:rsidR="001921FD" w:rsidRDefault="001921FD" w:rsidP="002E7926">
            <w:pPr>
              <w:autoSpaceDE w:val="0"/>
              <w:autoSpaceDN w:val="0"/>
              <w:adjustRightInd w:val="0"/>
              <w:spacing w:after="0" w:line="240" w:lineRule="auto"/>
              <w:rPr>
                <w:rFonts w:ascii="Arial" w:eastAsia="Times New Roman" w:hAnsi="Arial" w:cs="Arial"/>
                <w:color w:val="000000"/>
                <w:sz w:val="20"/>
                <w:szCs w:val="20"/>
                <w:lang w:val="nl-NL"/>
              </w:rPr>
            </w:pPr>
            <w:r>
              <w:rPr>
                <w:rFonts w:ascii="Arial" w:eastAsia="Times New Roman" w:hAnsi="Arial" w:cs="Arial"/>
                <w:color w:val="000000"/>
                <w:sz w:val="20"/>
                <w:szCs w:val="20"/>
                <w:lang w:val="nl-NL"/>
              </w:rPr>
              <w:t>KING</w:t>
            </w:r>
          </w:p>
        </w:tc>
      </w:tr>
      <w:tr w:rsidR="0099344B" w:rsidRPr="001921FD" w14:paraId="264B04A2" w14:textId="77777777" w:rsidTr="002E7926">
        <w:tc>
          <w:tcPr>
            <w:tcW w:w="3600" w:type="dxa"/>
            <w:tcBorders>
              <w:top w:val="nil"/>
              <w:left w:val="nil"/>
              <w:bottom w:val="nil"/>
              <w:right w:val="nil"/>
            </w:tcBorders>
          </w:tcPr>
          <w:p w14:paraId="45B2AB01" w14:textId="77777777" w:rsidR="0099344B" w:rsidRPr="00CD63CD" w:rsidRDefault="0099344B"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72572FD5" w14:textId="77777777" w:rsidR="0099344B" w:rsidRPr="00CD63CD" w:rsidRDefault="0099344B"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15D302DB" w14:textId="1C3E3AB9" w:rsidR="0099344B" w:rsidRDefault="0099344B" w:rsidP="002E7926">
            <w:pPr>
              <w:autoSpaceDE w:val="0"/>
              <w:autoSpaceDN w:val="0"/>
              <w:adjustRightInd w:val="0"/>
              <w:spacing w:after="0" w:line="240" w:lineRule="auto"/>
              <w:rPr>
                <w:rFonts w:ascii="Arial" w:hAnsi="Arial" w:cs="Arial"/>
                <w:sz w:val="20"/>
                <w:szCs w:val="20"/>
                <w:lang w:val="en-AU"/>
              </w:rPr>
            </w:pPr>
            <w:ins w:id="8969" w:author="Arjan Kloosterboer" w:date="2017-09-22T01:13:00Z">
              <w:r>
                <w:rPr>
                  <w:rFonts w:ascii="Arial" w:hAnsi="Arial" w:cs="Arial"/>
                  <w:sz w:val="20"/>
                  <w:szCs w:val="20"/>
                  <w:lang w:val="en-AU"/>
                </w:rPr>
                <w:t>Product of dienst</w:t>
              </w:r>
            </w:ins>
          </w:p>
        </w:tc>
        <w:tc>
          <w:tcPr>
            <w:tcW w:w="1350" w:type="dxa"/>
            <w:tcBorders>
              <w:top w:val="nil"/>
              <w:left w:val="nil"/>
              <w:bottom w:val="nil"/>
              <w:right w:val="nil"/>
            </w:tcBorders>
          </w:tcPr>
          <w:p w14:paraId="5B21446E" w14:textId="28874F2D" w:rsidR="0099344B" w:rsidRDefault="0099344B" w:rsidP="002E7926">
            <w:pPr>
              <w:autoSpaceDE w:val="0"/>
              <w:autoSpaceDN w:val="0"/>
              <w:adjustRightInd w:val="0"/>
              <w:spacing w:after="0" w:line="240" w:lineRule="auto"/>
              <w:rPr>
                <w:rFonts w:ascii="Arial" w:eastAsia="Times New Roman" w:hAnsi="Arial" w:cs="Arial"/>
                <w:color w:val="000000"/>
                <w:sz w:val="20"/>
                <w:szCs w:val="20"/>
                <w:lang w:val="nl-NL"/>
              </w:rPr>
            </w:pPr>
            <w:ins w:id="8970" w:author="Arjan Kloosterboer" w:date="2017-09-22T01:13:00Z">
              <w:r>
                <w:rPr>
                  <w:rFonts w:ascii="Arial" w:eastAsia="Times New Roman" w:hAnsi="Arial" w:cs="Arial"/>
                  <w:color w:val="000000"/>
                  <w:sz w:val="20"/>
                  <w:szCs w:val="20"/>
                  <w:lang w:val="nl-NL"/>
                </w:rPr>
                <w:t>KING</w:t>
              </w:r>
            </w:ins>
          </w:p>
        </w:tc>
      </w:tr>
      <w:tr w:rsidR="001921FD" w:rsidRPr="001921FD" w14:paraId="1C75E6C3" w14:textId="77777777" w:rsidTr="002E7926">
        <w:tc>
          <w:tcPr>
            <w:tcW w:w="3600" w:type="dxa"/>
            <w:tcBorders>
              <w:top w:val="nil"/>
              <w:left w:val="nil"/>
              <w:bottom w:val="nil"/>
              <w:right w:val="nil"/>
            </w:tcBorders>
          </w:tcPr>
          <w:p w14:paraId="210EF726" w14:textId="77777777" w:rsidR="001921FD" w:rsidRPr="00CD63CD" w:rsidRDefault="001921FD"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62C29CC" w14:textId="77777777" w:rsidR="001921FD" w:rsidRPr="00CD63CD" w:rsidRDefault="001921FD"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74C4B67" w14:textId="4CFAEEFB" w:rsidR="001921FD" w:rsidRPr="00CD63CD" w:rsidRDefault="001921FD" w:rsidP="002E7926">
            <w:pPr>
              <w:autoSpaceDE w:val="0"/>
              <w:autoSpaceDN w:val="0"/>
              <w:adjustRightInd w:val="0"/>
              <w:spacing w:after="0" w:line="240" w:lineRule="auto"/>
              <w:rPr>
                <w:rFonts w:ascii="Arial" w:hAnsi="Arial" w:cs="Arial"/>
                <w:sz w:val="20"/>
                <w:szCs w:val="20"/>
                <w:lang w:val="en-AU"/>
              </w:rPr>
            </w:pPr>
            <w:ins w:id="8971" w:author="Arjan Kloosterboer" w:date="2017-08-10T10:40:00Z">
              <w:r>
                <w:rPr>
                  <w:rFonts w:ascii="Arial" w:hAnsi="Arial" w:cs="Arial"/>
                  <w:sz w:val="20"/>
                  <w:szCs w:val="20"/>
                  <w:lang w:val="en-AU"/>
                </w:rPr>
                <w:t>Vertrouwelijkheidaanduiding</w:t>
              </w:r>
            </w:ins>
          </w:p>
        </w:tc>
        <w:tc>
          <w:tcPr>
            <w:tcW w:w="1350" w:type="dxa"/>
            <w:tcBorders>
              <w:top w:val="nil"/>
              <w:left w:val="nil"/>
              <w:bottom w:val="nil"/>
              <w:right w:val="nil"/>
            </w:tcBorders>
          </w:tcPr>
          <w:p w14:paraId="44F59585" w14:textId="426C981B" w:rsidR="001921FD" w:rsidRDefault="001921FD" w:rsidP="002E7926">
            <w:pPr>
              <w:autoSpaceDE w:val="0"/>
              <w:autoSpaceDN w:val="0"/>
              <w:adjustRightInd w:val="0"/>
              <w:spacing w:after="0" w:line="240" w:lineRule="auto"/>
              <w:rPr>
                <w:rFonts w:ascii="Arial" w:eastAsia="Times New Roman" w:hAnsi="Arial" w:cs="Arial"/>
                <w:color w:val="000000"/>
                <w:sz w:val="20"/>
                <w:szCs w:val="20"/>
                <w:lang w:val="nl-NL"/>
              </w:rPr>
            </w:pPr>
            <w:ins w:id="8972" w:author="Arjan Kloosterboer" w:date="2017-08-10T10:40:00Z">
              <w:r>
                <w:rPr>
                  <w:rFonts w:ascii="Arial" w:eastAsia="Times New Roman" w:hAnsi="Arial" w:cs="Arial"/>
                  <w:color w:val="000000"/>
                  <w:sz w:val="20"/>
                  <w:szCs w:val="20"/>
                  <w:lang w:val="nl-NL"/>
                </w:rPr>
                <w:t>KING</w:t>
              </w:r>
            </w:ins>
          </w:p>
        </w:tc>
      </w:tr>
      <w:tr w:rsidR="001C7151" w:rsidRPr="001921FD" w14:paraId="699CDDAC" w14:textId="77777777" w:rsidTr="002E7926">
        <w:tc>
          <w:tcPr>
            <w:tcW w:w="3600" w:type="dxa"/>
            <w:tcBorders>
              <w:top w:val="nil"/>
              <w:left w:val="nil"/>
              <w:bottom w:val="nil"/>
              <w:right w:val="nil"/>
            </w:tcBorders>
          </w:tcPr>
          <w:p w14:paraId="415D7A97"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3A34C1D5"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1921FD">
              <w:rPr>
                <w:rFonts w:ascii="Arial" w:eastAsia="Times New Roman" w:hAnsi="Arial" w:cs="Arial"/>
                <w:color w:val="000000"/>
                <w:sz w:val="20"/>
                <w:szCs w:val="20"/>
                <w:lang w:val="nl-NL"/>
              </w:rPr>
              <w:t>0016</w:t>
            </w:r>
          </w:p>
        </w:tc>
        <w:tc>
          <w:tcPr>
            <w:tcW w:w="3330" w:type="dxa"/>
            <w:tcBorders>
              <w:top w:val="nil"/>
              <w:left w:val="nil"/>
              <w:bottom w:val="nil"/>
              <w:right w:val="nil"/>
            </w:tcBorders>
          </w:tcPr>
          <w:p w14:paraId="14FCCD17" w14:textId="77777777" w:rsidR="001C7151" w:rsidRPr="001921FD"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1921FD">
              <w:rPr>
                <w:rFonts w:ascii="Arial" w:hAnsi="Arial" w:cs="Arial"/>
                <w:sz w:val="20"/>
                <w:szCs w:val="20"/>
                <w:lang w:val="nl-NL"/>
              </w:rPr>
              <w:instrText xml:space="preserve">MERGEFIELD </w:instrText>
            </w:r>
            <w:r w:rsidR="001C7151" w:rsidRPr="001921FD">
              <w:rPr>
                <w:rFonts w:ascii="Arial" w:eastAsia="Times New Roman" w:hAnsi="Arial" w:cs="Arial"/>
                <w:color w:val="000000"/>
                <w:sz w:val="20"/>
                <w:szCs w:val="20"/>
                <w:lang w:val="nl-NL"/>
              </w:rPr>
              <w:instrText>Att.Name</w:instrText>
            </w:r>
            <w:r w:rsidRPr="00CD63CD">
              <w:rPr>
                <w:rFonts w:ascii="Arial" w:hAnsi="Arial" w:cs="Arial"/>
                <w:sz w:val="20"/>
                <w:szCs w:val="20"/>
                <w:lang w:val="en-AU"/>
              </w:rPr>
              <w:fldChar w:fldCharType="separate"/>
            </w:r>
            <w:r w:rsidR="001C7151" w:rsidRPr="001921FD">
              <w:rPr>
                <w:rFonts w:ascii="Arial" w:eastAsia="Times New Roman" w:hAnsi="Arial" w:cs="Arial"/>
                <w:color w:val="000000"/>
                <w:sz w:val="20"/>
                <w:szCs w:val="20"/>
                <w:lang w:val="nl-NL"/>
              </w:rPr>
              <w:t>Resultaatomschrijving</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4154B47C"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1921FD">
              <w:rPr>
                <w:rFonts w:ascii="Arial" w:eastAsia="Times New Roman" w:hAnsi="Arial" w:cs="Arial"/>
                <w:color w:val="000000"/>
                <w:sz w:val="20"/>
                <w:szCs w:val="20"/>
                <w:lang w:val="nl-NL"/>
              </w:rPr>
              <w:t>GFO Zaken 2004</w:t>
            </w:r>
          </w:p>
        </w:tc>
      </w:tr>
      <w:tr w:rsidR="001921FD" w:rsidRPr="001921FD" w14:paraId="790AC34F" w14:textId="77777777" w:rsidTr="002E7926">
        <w:tc>
          <w:tcPr>
            <w:tcW w:w="3600" w:type="dxa"/>
            <w:tcBorders>
              <w:top w:val="nil"/>
              <w:left w:val="nil"/>
              <w:bottom w:val="nil"/>
              <w:right w:val="nil"/>
            </w:tcBorders>
          </w:tcPr>
          <w:p w14:paraId="44AA25FD" w14:textId="77777777" w:rsidR="001921FD" w:rsidRPr="001921FD" w:rsidRDefault="001921FD"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4E8028E9" w14:textId="77777777" w:rsidR="001921FD" w:rsidRPr="001921FD" w:rsidRDefault="001921FD"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25AE4FDB" w14:textId="1A82924C" w:rsidR="001921FD" w:rsidRPr="00CD63CD" w:rsidRDefault="001921FD" w:rsidP="002E7926">
            <w:pPr>
              <w:autoSpaceDE w:val="0"/>
              <w:autoSpaceDN w:val="0"/>
              <w:adjustRightInd w:val="0"/>
              <w:spacing w:after="0" w:line="240" w:lineRule="auto"/>
              <w:rPr>
                <w:rFonts w:ascii="Arial" w:hAnsi="Arial" w:cs="Arial"/>
                <w:sz w:val="20"/>
                <w:szCs w:val="20"/>
                <w:lang w:val="en-AU"/>
              </w:rPr>
            </w:pPr>
            <w:ins w:id="8973" w:author="Arjan Kloosterboer" w:date="2017-08-10T10:40:00Z">
              <w:r>
                <w:rPr>
                  <w:rFonts w:ascii="Arial" w:hAnsi="Arial" w:cs="Arial"/>
                  <w:sz w:val="20"/>
                  <w:szCs w:val="20"/>
                  <w:lang w:val="en-AU"/>
                </w:rPr>
                <w:t>Procesobjectaard</w:t>
              </w:r>
            </w:ins>
          </w:p>
        </w:tc>
        <w:tc>
          <w:tcPr>
            <w:tcW w:w="1350" w:type="dxa"/>
            <w:tcBorders>
              <w:top w:val="nil"/>
              <w:left w:val="nil"/>
              <w:bottom w:val="nil"/>
              <w:right w:val="nil"/>
            </w:tcBorders>
          </w:tcPr>
          <w:p w14:paraId="2B3A5CE7" w14:textId="0F44CC35" w:rsidR="001921FD" w:rsidRPr="001921FD" w:rsidRDefault="001921FD" w:rsidP="002E7926">
            <w:pPr>
              <w:autoSpaceDE w:val="0"/>
              <w:autoSpaceDN w:val="0"/>
              <w:adjustRightInd w:val="0"/>
              <w:spacing w:after="0" w:line="240" w:lineRule="auto"/>
              <w:rPr>
                <w:rFonts w:ascii="Arial" w:eastAsia="Times New Roman" w:hAnsi="Arial" w:cs="Arial"/>
                <w:color w:val="000000"/>
                <w:sz w:val="20"/>
                <w:szCs w:val="20"/>
                <w:lang w:val="nl-NL"/>
              </w:rPr>
            </w:pPr>
            <w:ins w:id="8974" w:author="Arjan Kloosterboer" w:date="2017-08-10T10:41:00Z">
              <w:r>
                <w:rPr>
                  <w:rFonts w:ascii="Arial" w:eastAsia="Times New Roman" w:hAnsi="Arial" w:cs="Arial"/>
                  <w:color w:val="000000"/>
                  <w:sz w:val="20"/>
                  <w:szCs w:val="20"/>
                  <w:lang w:val="nl-NL"/>
                </w:rPr>
                <w:t>KING</w:t>
              </w:r>
            </w:ins>
          </w:p>
        </w:tc>
      </w:tr>
      <w:tr w:rsidR="001C7151" w:rsidRPr="00CD63CD" w14:paraId="013987B0" w14:textId="77777777" w:rsidTr="002E7926">
        <w:tc>
          <w:tcPr>
            <w:tcW w:w="3600" w:type="dxa"/>
            <w:tcBorders>
              <w:top w:val="nil"/>
              <w:left w:val="nil"/>
              <w:bottom w:val="nil"/>
              <w:right w:val="nil"/>
            </w:tcBorders>
          </w:tcPr>
          <w:p w14:paraId="41F10D84"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57A0485C"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1921FD">
              <w:rPr>
                <w:rFonts w:ascii="Arial" w:eastAsia="Times New Roman" w:hAnsi="Arial" w:cs="Arial"/>
                <w:color w:val="000000"/>
                <w:sz w:val="20"/>
                <w:szCs w:val="20"/>
                <w:lang w:val="nl-NL"/>
              </w:rPr>
              <w:t>0017</w:t>
            </w:r>
          </w:p>
        </w:tc>
        <w:tc>
          <w:tcPr>
            <w:tcW w:w="3330" w:type="dxa"/>
            <w:tcBorders>
              <w:top w:val="nil"/>
              <w:left w:val="nil"/>
              <w:bottom w:val="nil"/>
              <w:right w:val="nil"/>
            </w:tcBorders>
          </w:tcPr>
          <w:p w14:paraId="3B04CF3C" w14:textId="77777777" w:rsidR="001C7151" w:rsidRPr="001921FD"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1921FD">
              <w:rPr>
                <w:rFonts w:ascii="Arial" w:hAnsi="Arial" w:cs="Arial"/>
                <w:sz w:val="20"/>
                <w:szCs w:val="20"/>
                <w:lang w:val="nl-NL"/>
              </w:rPr>
              <w:instrText xml:space="preserve">MERGEFIELD </w:instrText>
            </w:r>
            <w:r w:rsidR="001C7151" w:rsidRPr="001921FD">
              <w:rPr>
                <w:rFonts w:ascii="Arial" w:eastAsia="Times New Roman" w:hAnsi="Arial" w:cs="Arial"/>
                <w:color w:val="000000"/>
                <w:sz w:val="20"/>
                <w:szCs w:val="20"/>
                <w:lang w:val="nl-NL"/>
              </w:rPr>
              <w:instrText>Att.Name</w:instrText>
            </w:r>
            <w:r w:rsidRPr="00CD63CD">
              <w:rPr>
                <w:rFonts w:ascii="Arial" w:hAnsi="Arial" w:cs="Arial"/>
                <w:sz w:val="20"/>
                <w:szCs w:val="20"/>
                <w:lang w:val="en-AU"/>
              </w:rPr>
              <w:fldChar w:fldCharType="separate"/>
            </w:r>
            <w:r w:rsidR="001C7151" w:rsidRPr="001921FD">
              <w:rPr>
                <w:rFonts w:ascii="Arial" w:eastAsia="Times New Roman" w:hAnsi="Arial" w:cs="Arial"/>
                <w:color w:val="000000"/>
                <w:sz w:val="20"/>
                <w:szCs w:val="20"/>
                <w:lang w:val="nl-NL"/>
              </w:rPr>
              <w:t>Resultaattoelichting</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428EF428"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1921FD">
              <w:rPr>
                <w:rFonts w:ascii="Arial" w:eastAsia="Times New Roman" w:hAnsi="Arial" w:cs="Arial"/>
                <w:color w:val="000000"/>
                <w:sz w:val="20"/>
                <w:szCs w:val="20"/>
                <w:lang w:val="nl-NL"/>
              </w:rPr>
              <w:t xml:space="preserve">GFO Zaken </w:t>
            </w:r>
            <w:r w:rsidRPr="00CD63CD">
              <w:rPr>
                <w:rFonts w:ascii="Arial" w:eastAsia="Times New Roman" w:hAnsi="Arial" w:cs="Arial"/>
                <w:color w:val="000000"/>
                <w:sz w:val="20"/>
                <w:szCs w:val="20"/>
              </w:rPr>
              <w:t>2004</w:t>
            </w:r>
          </w:p>
        </w:tc>
      </w:tr>
      <w:tr w:rsidR="001C7151" w:rsidRPr="00CD63CD" w:rsidDel="004F64CE" w14:paraId="320A21DA" w14:textId="77777777" w:rsidTr="002E7926">
        <w:trPr>
          <w:del w:id="8975" w:author="Arjan" w:date="2013-02-08T12:24:00Z"/>
        </w:trPr>
        <w:tc>
          <w:tcPr>
            <w:tcW w:w="3600" w:type="dxa"/>
            <w:tcBorders>
              <w:top w:val="nil"/>
              <w:left w:val="nil"/>
              <w:bottom w:val="nil"/>
              <w:right w:val="nil"/>
            </w:tcBorders>
          </w:tcPr>
          <w:p w14:paraId="171726A8" w14:textId="77777777" w:rsidR="001C7151" w:rsidRPr="00CD63CD" w:rsidDel="004F64CE" w:rsidRDefault="001C7151" w:rsidP="002E7926">
            <w:pPr>
              <w:autoSpaceDE w:val="0"/>
              <w:autoSpaceDN w:val="0"/>
              <w:adjustRightInd w:val="0"/>
              <w:spacing w:after="0" w:line="240" w:lineRule="auto"/>
              <w:rPr>
                <w:del w:id="8976" w:author="Arjan" w:date="2013-02-08T12:24:00Z"/>
                <w:rFonts w:ascii="Arial" w:eastAsia="Times New Roman" w:hAnsi="Arial" w:cs="Arial"/>
                <w:color w:val="000000"/>
                <w:sz w:val="20"/>
                <w:szCs w:val="20"/>
              </w:rPr>
            </w:pPr>
          </w:p>
        </w:tc>
        <w:tc>
          <w:tcPr>
            <w:tcW w:w="1080" w:type="dxa"/>
            <w:tcBorders>
              <w:top w:val="nil"/>
              <w:left w:val="nil"/>
              <w:bottom w:val="nil"/>
              <w:right w:val="nil"/>
            </w:tcBorders>
          </w:tcPr>
          <w:p w14:paraId="6E32CBF4" w14:textId="77777777" w:rsidR="001C7151" w:rsidRPr="00CD63CD" w:rsidDel="004F64CE" w:rsidRDefault="001C7151" w:rsidP="002E7926">
            <w:pPr>
              <w:autoSpaceDE w:val="0"/>
              <w:autoSpaceDN w:val="0"/>
              <w:adjustRightInd w:val="0"/>
              <w:spacing w:after="0" w:line="240" w:lineRule="auto"/>
              <w:rPr>
                <w:del w:id="8977" w:author="Arjan" w:date="2013-02-08T12:24:00Z"/>
                <w:rFonts w:ascii="Arial" w:eastAsia="Times New Roman" w:hAnsi="Arial" w:cs="Arial"/>
                <w:color w:val="000000"/>
                <w:sz w:val="20"/>
                <w:szCs w:val="20"/>
              </w:rPr>
            </w:pPr>
          </w:p>
        </w:tc>
        <w:tc>
          <w:tcPr>
            <w:tcW w:w="3330" w:type="dxa"/>
            <w:tcBorders>
              <w:top w:val="nil"/>
              <w:left w:val="nil"/>
              <w:bottom w:val="nil"/>
              <w:right w:val="nil"/>
            </w:tcBorders>
          </w:tcPr>
          <w:p w14:paraId="2DC73B94" w14:textId="77777777" w:rsidR="001C7151" w:rsidRPr="00CD63CD" w:rsidDel="004F64CE" w:rsidRDefault="00DA5D93" w:rsidP="002E7926">
            <w:pPr>
              <w:autoSpaceDE w:val="0"/>
              <w:autoSpaceDN w:val="0"/>
              <w:adjustRightInd w:val="0"/>
              <w:spacing w:after="0" w:line="240" w:lineRule="auto"/>
              <w:rPr>
                <w:del w:id="8978" w:author="Arjan" w:date="2013-02-08T12:24:00Z"/>
                <w:rFonts w:ascii="Arial" w:eastAsia="Times New Roman" w:hAnsi="Arial" w:cs="Arial"/>
                <w:color w:val="000000"/>
                <w:sz w:val="20"/>
                <w:szCs w:val="20"/>
              </w:rPr>
            </w:pPr>
            <w:del w:id="8979" w:author="Arjan" w:date="2013-02-08T12:24:00Z">
              <w:r w:rsidRPr="00CD63CD" w:rsidDel="004F64CE">
                <w:rPr>
                  <w:rFonts w:ascii="Arial" w:hAnsi="Arial" w:cs="Arial"/>
                  <w:sz w:val="20"/>
                  <w:szCs w:val="20"/>
                  <w:lang w:val="en-AU"/>
                </w:rPr>
                <w:fldChar w:fldCharType="begin" w:fldLock="1"/>
              </w:r>
              <w:r w:rsidR="001C7151" w:rsidRPr="00CD63CD" w:rsidDel="004F64CE">
                <w:rPr>
                  <w:rFonts w:ascii="Arial" w:hAnsi="Arial" w:cs="Arial"/>
                  <w:sz w:val="20"/>
                  <w:szCs w:val="20"/>
                  <w:lang w:val="en-AU"/>
                </w:rPr>
                <w:delInstrText xml:space="preserve">MERGEFIELD </w:delInstrText>
              </w:r>
              <w:r w:rsidR="001C7151" w:rsidRPr="00CD63CD" w:rsidDel="004F64CE">
                <w:rPr>
                  <w:rFonts w:ascii="Arial" w:eastAsia="Times New Roman" w:hAnsi="Arial" w:cs="Arial"/>
                  <w:color w:val="000000"/>
                  <w:sz w:val="20"/>
                  <w:szCs w:val="20"/>
                </w:rPr>
                <w:delInstrText>Att.Name</w:delInstrText>
              </w:r>
              <w:r w:rsidRPr="00CD63CD" w:rsidDel="004F64CE">
                <w:rPr>
                  <w:rFonts w:ascii="Arial" w:hAnsi="Arial" w:cs="Arial"/>
                  <w:sz w:val="20"/>
                  <w:szCs w:val="20"/>
                  <w:lang w:val="en-AU"/>
                </w:rPr>
                <w:fldChar w:fldCharType="separate"/>
              </w:r>
              <w:r w:rsidR="001C7151" w:rsidRPr="00CD63CD" w:rsidDel="004F64CE">
                <w:rPr>
                  <w:rFonts w:ascii="Arial" w:eastAsia="Times New Roman" w:hAnsi="Arial" w:cs="Arial"/>
                  <w:color w:val="000000"/>
                  <w:sz w:val="20"/>
                  <w:szCs w:val="20"/>
                </w:rPr>
                <w:delText>Zaakniveau</w:delText>
              </w:r>
              <w:r w:rsidRPr="00CD63CD" w:rsidDel="004F64CE">
                <w:rPr>
                  <w:rFonts w:ascii="Arial" w:hAnsi="Arial" w:cs="Arial"/>
                  <w:sz w:val="20"/>
                  <w:szCs w:val="20"/>
                  <w:lang w:val="en-AU"/>
                </w:rPr>
                <w:fldChar w:fldCharType="end"/>
              </w:r>
            </w:del>
          </w:p>
        </w:tc>
        <w:tc>
          <w:tcPr>
            <w:tcW w:w="1350" w:type="dxa"/>
            <w:tcBorders>
              <w:top w:val="nil"/>
              <w:left w:val="nil"/>
              <w:bottom w:val="nil"/>
              <w:right w:val="nil"/>
            </w:tcBorders>
          </w:tcPr>
          <w:p w14:paraId="4F45563C" w14:textId="77777777" w:rsidR="001C7151" w:rsidRPr="00CD63CD" w:rsidDel="004F64CE" w:rsidRDefault="001C7151" w:rsidP="002E7926">
            <w:pPr>
              <w:autoSpaceDE w:val="0"/>
              <w:autoSpaceDN w:val="0"/>
              <w:adjustRightInd w:val="0"/>
              <w:spacing w:after="0" w:line="240" w:lineRule="auto"/>
              <w:rPr>
                <w:del w:id="8980" w:author="Arjan" w:date="2013-02-08T12:24:00Z"/>
                <w:rFonts w:ascii="Arial" w:eastAsia="Times New Roman" w:hAnsi="Arial" w:cs="Arial"/>
                <w:color w:val="000000"/>
                <w:sz w:val="20"/>
                <w:szCs w:val="20"/>
              </w:rPr>
            </w:pPr>
            <w:del w:id="8981" w:author="Arjan" w:date="2013-02-08T12:24:00Z">
              <w:r w:rsidRPr="00CD63CD" w:rsidDel="004F64CE">
                <w:rPr>
                  <w:rFonts w:ascii="Arial" w:eastAsia="Times New Roman" w:hAnsi="Arial" w:cs="Arial"/>
                  <w:color w:val="000000"/>
                  <w:sz w:val="20"/>
                  <w:szCs w:val="20"/>
                </w:rPr>
                <w:delText>KING</w:delText>
              </w:r>
            </w:del>
          </w:p>
        </w:tc>
      </w:tr>
      <w:tr w:rsidR="001C7151" w:rsidRPr="00CD63CD" w:rsidDel="001C7151" w14:paraId="497C4AA8" w14:textId="77777777" w:rsidTr="002E7926">
        <w:trPr>
          <w:del w:id="8982" w:author="Arjan" w:date="2013-02-05T17:27:00Z"/>
        </w:trPr>
        <w:tc>
          <w:tcPr>
            <w:tcW w:w="3600" w:type="dxa"/>
            <w:tcBorders>
              <w:top w:val="nil"/>
              <w:left w:val="nil"/>
              <w:bottom w:val="nil"/>
              <w:right w:val="nil"/>
            </w:tcBorders>
          </w:tcPr>
          <w:p w14:paraId="49C16ACE" w14:textId="77777777" w:rsidR="001C7151" w:rsidRPr="00CD63CD" w:rsidDel="001C7151" w:rsidRDefault="001C7151" w:rsidP="002E7926">
            <w:pPr>
              <w:autoSpaceDE w:val="0"/>
              <w:autoSpaceDN w:val="0"/>
              <w:adjustRightInd w:val="0"/>
              <w:spacing w:after="0" w:line="240" w:lineRule="auto"/>
              <w:rPr>
                <w:del w:id="8983" w:author="Arjan" w:date="2013-02-05T17:27:00Z"/>
                <w:rFonts w:ascii="Arial" w:eastAsia="Times New Roman" w:hAnsi="Arial" w:cs="Arial"/>
                <w:color w:val="000000"/>
                <w:sz w:val="20"/>
                <w:szCs w:val="20"/>
              </w:rPr>
            </w:pPr>
          </w:p>
        </w:tc>
        <w:tc>
          <w:tcPr>
            <w:tcW w:w="1080" w:type="dxa"/>
            <w:tcBorders>
              <w:top w:val="nil"/>
              <w:left w:val="nil"/>
              <w:bottom w:val="nil"/>
              <w:right w:val="nil"/>
            </w:tcBorders>
          </w:tcPr>
          <w:p w14:paraId="1C2B4D09" w14:textId="77777777" w:rsidR="001C7151" w:rsidRPr="00CD63CD" w:rsidDel="001C7151" w:rsidRDefault="001C7151" w:rsidP="002E7926">
            <w:pPr>
              <w:autoSpaceDE w:val="0"/>
              <w:autoSpaceDN w:val="0"/>
              <w:adjustRightInd w:val="0"/>
              <w:spacing w:after="0" w:line="240" w:lineRule="auto"/>
              <w:rPr>
                <w:del w:id="8984" w:author="Arjan" w:date="2013-02-05T17:27:00Z"/>
                <w:rFonts w:ascii="Arial" w:eastAsia="Times New Roman" w:hAnsi="Arial" w:cs="Arial"/>
                <w:color w:val="000000"/>
                <w:sz w:val="20"/>
                <w:szCs w:val="20"/>
              </w:rPr>
            </w:pPr>
          </w:p>
        </w:tc>
        <w:tc>
          <w:tcPr>
            <w:tcW w:w="3330" w:type="dxa"/>
            <w:tcBorders>
              <w:top w:val="nil"/>
              <w:left w:val="nil"/>
              <w:bottom w:val="nil"/>
              <w:right w:val="nil"/>
            </w:tcBorders>
          </w:tcPr>
          <w:p w14:paraId="443710D6" w14:textId="77777777" w:rsidR="001C7151" w:rsidRPr="00CD63CD" w:rsidDel="001C7151" w:rsidRDefault="00DA5D93" w:rsidP="002E7926">
            <w:pPr>
              <w:autoSpaceDE w:val="0"/>
              <w:autoSpaceDN w:val="0"/>
              <w:adjustRightInd w:val="0"/>
              <w:spacing w:after="0" w:line="240" w:lineRule="auto"/>
              <w:rPr>
                <w:del w:id="8985" w:author="Arjan" w:date="2013-02-05T17:27:00Z"/>
                <w:rFonts w:ascii="Arial" w:eastAsia="Times New Roman" w:hAnsi="Arial" w:cs="Arial"/>
                <w:color w:val="000000"/>
                <w:sz w:val="20"/>
                <w:szCs w:val="20"/>
              </w:rPr>
            </w:pPr>
            <w:del w:id="8986" w:author="Arjan" w:date="2013-02-05T17:27:00Z">
              <w:r w:rsidRPr="00CD63CD" w:rsidDel="001C7151">
                <w:rPr>
                  <w:rFonts w:ascii="Arial" w:hAnsi="Arial" w:cs="Arial"/>
                  <w:sz w:val="20"/>
                  <w:szCs w:val="20"/>
                  <w:lang w:val="en-AU"/>
                </w:rPr>
                <w:fldChar w:fldCharType="begin" w:fldLock="1"/>
              </w:r>
              <w:r w:rsidR="001C7151" w:rsidRPr="00CD63CD" w:rsidDel="001C7151">
                <w:rPr>
                  <w:rFonts w:ascii="Arial" w:hAnsi="Arial" w:cs="Arial"/>
                  <w:sz w:val="20"/>
                  <w:szCs w:val="20"/>
                  <w:lang w:val="en-AU"/>
                </w:rPr>
                <w:delInstrText xml:space="preserve">MERGEFIELD </w:delInstrText>
              </w:r>
              <w:r w:rsidR="001C7151" w:rsidRPr="00CD63CD" w:rsidDel="001C7151">
                <w:rPr>
                  <w:rFonts w:ascii="Arial" w:eastAsia="Times New Roman" w:hAnsi="Arial" w:cs="Arial"/>
                  <w:color w:val="000000"/>
                  <w:sz w:val="20"/>
                  <w:szCs w:val="20"/>
                </w:rPr>
                <w:delInstrText>Att.Name</w:delInstrText>
              </w:r>
              <w:r w:rsidRPr="00CD63CD" w:rsidDel="001C7151">
                <w:rPr>
                  <w:rFonts w:ascii="Arial" w:hAnsi="Arial" w:cs="Arial"/>
                  <w:sz w:val="20"/>
                  <w:szCs w:val="20"/>
                  <w:lang w:val="en-AU"/>
                </w:rPr>
                <w:fldChar w:fldCharType="separate"/>
              </w:r>
              <w:r w:rsidR="001C7151" w:rsidRPr="00CD63CD" w:rsidDel="001C7151">
                <w:rPr>
                  <w:rFonts w:ascii="Arial" w:eastAsia="Times New Roman" w:hAnsi="Arial" w:cs="Arial"/>
                  <w:color w:val="000000"/>
                  <w:sz w:val="20"/>
                  <w:szCs w:val="20"/>
                </w:rPr>
                <w:delText>Deelzakenindicatie</w:delText>
              </w:r>
              <w:r w:rsidRPr="00CD63CD" w:rsidDel="001C7151">
                <w:rPr>
                  <w:rFonts w:ascii="Arial" w:hAnsi="Arial" w:cs="Arial"/>
                  <w:sz w:val="20"/>
                  <w:szCs w:val="20"/>
                  <w:lang w:val="en-AU"/>
                </w:rPr>
                <w:fldChar w:fldCharType="end"/>
              </w:r>
            </w:del>
          </w:p>
        </w:tc>
        <w:tc>
          <w:tcPr>
            <w:tcW w:w="1350" w:type="dxa"/>
            <w:tcBorders>
              <w:top w:val="nil"/>
              <w:left w:val="nil"/>
              <w:bottom w:val="nil"/>
              <w:right w:val="nil"/>
            </w:tcBorders>
          </w:tcPr>
          <w:p w14:paraId="0F8DAEEC" w14:textId="77777777" w:rsidR="001C7151" w:rsidRPr="00CD63CD" w:rsidDel="001C7151" w:rsidRDefault="001C7151" w:rsidP="002E7926">
            <w:pPr>
              <w:autoSpaceDE w:val="0"/>
              <w:autoSpaceDN w:val="0"/>
              <w:adjustRightInd w:val="0"/>
              <w:spacing w:after="0" w:line="240" w:lineRule="auto"/>
              <w:rPr>
                <w:del w:id="8987" w:author="Arjan" w:date="2013-02-05T17:27:00Z"/>
                <w:rFonts w:ascii="Arial" w:eastAsia="Times New Roman" w:hAnsi="Arial" w:cs="Arial"/>
                <w:color w:val="000000"/>
                <w:sz w:val="20"/>
                <w:szCs w:val="20"/>
              </w:rPr>
            </w:pPr>
            <w:del w:id="8988" w:author="Arjan" w:date="2013-02-05T17:27:00Z">
              <w:r w:rsidRPr="00CD63CD" w:rsidDel="001C7151">
                <w:rPr>
                  <w:rFonts w:ascii="Arial" w:eastAsia="Times New Roman" w:hAnsi="Arial" w:cs="Arial"/>
                  <w:color w:val="000000"/>
                  <w:sz w:val="20"/>
                  <w:szCs w:val="20"/>
                </w:rPr>
                <w:delText>KING</w:delText>
              </w:r>
            </w:del>
          </w:p>
        </w:tc>
      </w:tr>
      <w:tr w:rsidR="001C7151" w:rsidRPr="001921FD" w14:paraId="48C98FB1" w14:textId="77777777" w:rsidTr="002E7926">
        <w:tc>
          <w:tcPr>
            <w:tcW w:w="3600" w:type="dxa"/>
            <w:tcBorders>
              <w:top w:val="nil"/>
              <w:left w:val="nil"/>
              <w:bottom w:val="nil"/>
              <w:right w:val="nil"/>
            </w:tcBorders>
          </w:tcPr>
          <w:p w14:paraId="4048EE57"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8EC5B3E"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2E7538FC" w14:textId="07E46730" w:rsidR="001C7151" w:rsidRPr="001921FD" w:rsidRDefault="001921FD" w:rsidP="002E7926">
            <w:pPr>
              <w:autoSpaceDE w:val="0"/>
              <w:autoSpaceDN w:val="0"/>
              <w:adjustRightInd w:val="0"/>
              <w:spacing w:after="0" w:line="240" w:lineRule="auto"/>
              <w:rPr>
                <w:rFonts w:ascii="Arial" w:eastAsia="Times New Roman" w:hAnsi="Arial" w:cs="Arial"/>
                <w:color w:val="000000"/>
                <w:sz w:val="20"/>
                <w:szCs w:val="20"/>
                <w:lang w:val="nl-NL"/>
              </w:rPr>
            </w:pPr>
            <w:ins w:id="8989" w:author="Arjan Kloosterboer" w:date="2017-08-10T10:41:00Z">
              <w:r w:rsidRPr="001921FD">
                <w:rPr>
                  <w:rFonts w:ascii="Arial" w:eastAsia="Times New Roman" w:hAnsi="Arial" w:cs="Arial"/>
                  <w:color w:val="000000"/>
                  <w:sz w:val="20"/>
                  <w:szCs w:val="20"/>
                  <w:lang w:val="nl-NL"/>
                </w:rPr>
                <w:t>Selectielijstklasse</w:t>
              </w:r>
            </w:ins>
            <w:ins w:id="8990" w:author="Arjan Kloosterboer" w:date="2017-08-10T10:42:00Z">
              <w:r w:rsidRPr="001921FD">
                <w:rPr>
                  <w:rFonts w:ascii="Arial" w:eastAsia="Times New Roman" w:hAnsi="Arial" w:cs="Arial"/>
                  <w:color w:val="000000"/>
                  <w:sz w:val="20"/>
                  <w:szCs w:val="20"/>
                  <w:lang w:val="nl-NL"/>
                </w:rPr>
                <w:br/>
                <w:t>- Se</w:t>
              </w:r>
              <w:r>
                <w:rPr>
                  <w:rFonts w:ascii="Arial" w:eastAsia="Times New Roman" w:hAnsi="Arial" w:cs="Arial"/>
                  <w:color w:val="000000"/>
                  <w:sz w:val="20"/>
                  <w:szCs w:val="20"/>
                  <w:lang w:val="nl-NL"/>
                </w:rPr>
                <w:t>l</w:t>
              </w:r>
              <w:r w:rsidRPr="001921FD">
                <w:rPr>
                  <w:rFonts w:ascii="Arial" w:eastAsia="Times New Roman" w:hAnsi="Arial" w:cs="Arial"/>
                  <w:color w:val="000000"/>
                  <w:sz w:val="20"/>
                  <w:szCs w:val="20"/>
                  <w:lang w:val="nl-NL"/>
                </w:rPr>
                <w:t>ec</w:t>
              </w:r>
              <w:r>
                <w:rPr>
                  <w:rFonts w:ascii="Arial" w:eastAsia="Times New Roman" w:hAnsi="Arial" w:cs="Arial"/>
                  <w:color w:val="000000"/>
                  <w:sz w:val="20"/>
                  <w:szCs w:val="20"/>
                  <w:lang w:val="nl-NL"/>
                </w:rPr>
                <w:t>t</w:t>
              </w:r>
              <w:r w:rsidRPr="001921FD">
                <w:rPr>
                  <w:rFonts w:ascii="Arial" w:eastAsia="Times New Roman" w:hAnsi="Arial" w:cs="Arial"/>
                  <w:color w:val="000000"/>
                  <w:sz w:val="20"/>
                  <w:szCs w:val="20"/>
                  <w:lang w:val="nl-NL"/>
                </w:rPr>
                <w:t>ielijst</w:t>
              </w:r>
            </w:ins>
            <w:r w:rsidR="00F523A8">
              <w:rPr>
                <w:rFonts w:ascii="Arial" w:eastAsia="Times New Roman" w:hAnsi="Arial" w:cs="Arial"/>
                <w:color w:val="000000"/>
                <w:sz w:val="20"/>
                <w:szCs w:val="20"/>
                <w:lang w:val="nl-NL"/>
              </w:rPr>
              <w:t>-</w:t>
            </w:r>
            <w:ins w:id="8991" w:author="Arjan Kloosterboer" w:date="2017-09-19T18:44:00Z">
              <w:r w:rsidR="00896A28">
                <w:rPr>
                  <w:rFonts w:ascii="Arial" w:eastAsia="Times New Roman" w:hAnsi="Arial" w:cs="Arial"/>
                  <w:color w:val="000000"/>
                  <w:sz w:val="20"/>
                  <w:szCs w:val="20"/>
                  <w:lang w:val="nl-NL"/>
                </w:rPr>
                <w:t>omschrijving</w:t>
              </w:r>
            </w:ins>
            <w:ins w:id="8992" w:author="Arjan Kloosterboer" w:date="2017-08-10T10:42:00Z">
              <w:r w:rsidRPr="001921FD">
                <w:rPr>
                  <w:rFonts w:ascii="Arial" w:eastAsia="Times New Roman" w:hAnsi="Arial" w:cs="Arial"/>
                  <w:color w:val="000000"/>
                  <w:sz w:val="20"/>
                  <w:szCs w:val="20"/>
                  <w:lang w:val="nl-NL"/>
                </w:rPr>
                <w:br/>
              </w:r>
              <w:r>
                <w:rPr>
                  <w:rFonts w:ascii="Arial" w:eastAsia="Times New Roman" w:hAnsi="Arial" w:cs="Arial"/>
                  <w:color w:val="000000"/>
                  <w:sz w:val="20"/>
                  <w:szCs w:val="20"/>
                  <w:lang w:val="nl-NL"/>
                </w:rPr>
                <w:t>- Nummer klasse</w:t>
              </w:r>
            </w:ins>
          </w:p>
        </w:tc>
        <w:tc>
          <w:tcPr>
            <w:tcW w:w="1350" w:type="dxa"/>
            <w:tcBorders>
              <w:top w:val="nil"/>
              <w:left w:val="nil"/>
              <w:bottom w:val="nil"/>
              <w:right w:val="nil"/>
            </w:tcBorders>
          </w:tcPr>
          <w:p w14:paraId="6217DEC1" w14:textId="5BFFC979" w:rsidR="001C7151" w:rsidRPr="001921FD" w:rsidRDefault="001921FD" w:rsidP="002E7926">
            <w:pPr>
              <w:autoSpaceDE w:val="0"/>
              <w:autoSpaceDN w:val="0"/>
              <w:adjustRightInd w:val="0"/>
              <w:spacing w:after="0" w:line="240" w:lineRule="auto"/>
              <w:rPr>
                <w:rFonts w:ascii="Arial" w:eastAsia="Times New Roman" w:hAnsi="Arial" w:cs="Arial"/>
                <w:color w:val="000000"/>
                <w:sz w:val="20"/>
                <w:szCs w:val="20"/>
                <w:lang w:val="nl-NL"/>
              </w:rPr>
            </w:pPr>
            <w:ins w:id="8993" w:author="Arjan Kloosterboer" w:date="2017-08-10T10:41:00Z">
              <w:r w:rsidRPr="001921FD">
                <w:rPr>
                  <w:rFonts w:ascii="Arial" w:eastAsia="Times New Roman" w:hAnsi="Arial" w:cs="Arial"/>
                  <w:color w:val="000000"/>
                  <w:sz w:val="20"/>
                  <w:szCs w:val="20"/>
                  <w:lang w:val="nl-NL"/>
                </w:rPr>
                <w:t>KIN</w:t>
              </w:r>
            </w:ins>
            <w:ins w:id="8994" w:author="Arjan Kloosterboer" w:date="2017-08-10T10:42:00Z">
              <w:r w:rsidRPr="001921FD">
                <w:rPr>
                  <w:rFonts w:ascii="Arial" w:eastAsia="Times New Roman" w:hAnsi="Arial" w:cs="Arial"/>
                  <w:color w:val="000000"/>
                  <w:sz w:val="20"/>
                  <w:szCs w:val="20"/>
                  <w:lang w:val="nl-NL"/>
                </w:rPr>
                <w:t>G</w:t>
              </w:r>
            </w:ins>
          </w:p>
        </w:tc>
      </w:tr>
      <w:tr w:rsidR="001C7151" w:rsidRPr="001921FD" w14:paraId="420E73EB" w14:textId="77777777" w:rsidTr="002E7926">
        <w:tc>
          <w:tcPr>
            <w:tcW w:w="3600" w:type="dxa"/>
            <w:tcBorders>
              <w:top w:val="nil"/>
              <w:left w:val="nil"/>
              <w:bottom w:val="nil"/>
              <w:right w:val="nil"/>
            </w:tcBorders>
          </w:tcPr>
          <w:p w14:paraId="779A639F"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78ECC14C"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2DC0683D" w14:textId="77777777" w:rsidR="001C7151" w:rsidRPr="001921FD"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1921FD">
              <w:rPr>
                <w:rFonts w:ascii="Arial" w:hAnsi="Arial" w:cs="Arial"/>
                <w:sz w:val="20"/>
                <w:szCs w:val="20"/>
                <w:lang w:val="en-AU"/>
              </w:rPr>
              <w:instrText xml:space="preserve">MERGEFIELD </w:instrText>
            </w:r>
            <w:r w:rsidR="001C7151" w:rsidRPr="001921F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1921FD">
              <w:rPr>
                <w:rFonts w:ascii="Arial" w:eastAsia="Times New Roman" w:hAnsi="Arial" w:cs="Arial"/>
                <w:color w:val="000000"/>
                <w:sz w:val="20"/>
                <w:szCs w:val="20"/>
                <w:lang w:val="nl-NL"/>
              </w:rPr>
              <w:t>Archiefnominatie</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496BA7BA"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1921FD">
              <w:rPr>
                <w:rFonts w:ascii="Arial" w:eastAsia="Times New Roman" w:hAnsi="Arial" w:cs="Arial"/>
                <w:color w:val="000000"/>
                <w:sz w:val="20"/>
                <w:szCs w:val="20"/>
                <w:lang w:val="nl-NL"/>
              </w:rPr>
              <w:t>KING</w:t>
            </w:r>
          </w:p>
        </w:tc>
      </w:tr>
      <w:tr w:rsidR="001C7151" w:rsidRPr="001921FD" w14:paraId="097CFFB8" w14:textId="77777777" w:rsidTr="002E7926">
        <w:tc>
          <w:tcPr>
            <w:tcW w:w="3600" w:type="dxa"/>
            <w:tcBorders>
              <w:top w:val="nil"/>
              <w:left w:val="nil"/>
              <w:bottom w:val="nil"/>
              <w:right w:val="nil"/>
            </w:tcBorders>
          </w:tcPr>
          <w:p w14:paraId="3F81E70C"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758987AE"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382713A0" w14:textId="6F841209" w:rsidR="001C7151" w:rsidRPr="001921FD" w:rsidRDefault="001921FD" w:rsidP="002E7926">
            <w:pPr>
              <w:autoSpaceDE w:val="0"/>
              <w:autoSpaceDN w:val="0"/>
              <w:adjustRightInd w:val="0"/>
              <w:spacing w:after="0" w:line="240" w:lineRule="auto"/>
              <w:rPr>
                <w:rFonts w:ascii="Arial" w:eastAsia="Times New Roman" w:hAnsi="Arial" w:cs="Arial"/>
                <w:color w:val="000000"/>
                <w:sz w:val="20"/>
                <w:szCs w:val="20"/>
                <w:lang w:val="nl-NL"/>
              </w:rPr>
            </w:pPr>
            <w:ins w:id="8995" w:author="Arjan Kloosterboer" w:date="2017-08-10T10:44:00Z">
              <w:r>
                <w:rPr>
                  <w:rFonts w:ascii="Arial" w:eastAsia="Times New Roman" w:hAnsi="Arial" w:cs="Arial"/>
                  <w:color w:val="000000"/>
                  <w:sz w:val="20"/>
                  <w:szCs w:val="20"/>
                  <w:lang w:val="nl-NL"/>
                </w:rPr>
                <w:t>Archiefstatus</w:t>
              </w:r>
            </w:ins>
          </w:p>
        </w:tc>
        <w:tc>
          <w:tcPr>
            <w:tcW w:w="1350" w:type="dxa"/>
            <w:tcBorders>
              <w:top w:val="nil"/>
              <w:left w:val="nil"/>
              <w:bottom w:val="nil"/>
              <w:right w:val="nil"/>
            </w:tcBorders>
          </w:tcPr>
          <w:p w14:paraId="4E28ACE1"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ins w:id="8996" w:author="Arjan" w:date="2013-02-05T12:30:00Z">
              <w:r w:rsidRPr="001921FD">
                <w:rPr>
                  <w:rFonts w:ascii="Arial" w:eastAsia="Times New Roman" w:hAnsi="Arial" w:cs="Arial"/>
                  <w:color w:val="000000"/>
                  <w:sz w:val="20"/>
                  <w:szCs w:val="20"/>
                  <w:lang w:val="nl-NL"/>
                </w:rPr>
                <w:t>KING</w:t>
              </w:r>
            </w:ins>
          </w:p>
        </w:tc>
      </w:tr>
      <w:tr w:rsidR="001C7151" w:rsidRPr="00CD63CD" w14:paraId="78CEBD45" w14:textId="77777777" w:rsidTr="002E7926">
        <w:tc>
          <w:tcPr>
            <w:tcW w:w="3600" w:type="dxa"/>
            <w:tcBorders>
              <w:top w:val="nil"/>
              <w:left w:val="nil"/>
              <w:bottom w:val="nil"/>
              <w:right w:val="nil"/>
            </w:tcBorders>
          </w:tcPr>
          <w:p w14:paraId="1B6AF05E"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7093F44D"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771029FA"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1921FD">
              <w:rPr>
                <w:rFonts w:ascii="Arial" w:hAnsi="Arial" w:cs="Arial"/>
                <w:sz w:val="20"/>
                <w:szCs w:val="20"/>
                <w:lang w:val="en-AU"/>
              </w:rPr>
              <w:instrText xml:space="preserve">MERGEFIELD </w:instrText>
            </w:r>
            <w:r w:rsidR="001C7151" w:rsidRPr="001921F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del w:id="8997" w:author="Arjan" w:date="2013-02-05T12:30:00Z">
              <w:r w:rsidR="001C7151" w:rsidRPr="001921FD" w:rsidDel="005455A4">
                <w:rPr>
                  <w:rFonts w:ascii="Arial" w:eastAsia="Times New Roman" w:hAnsi="Arial" w:cs="Arial"/>
                  <w:color w:val="000000"/>
                  <w:sz w:val="20"/>
                  <w:szCs w:val="20"/>
                  <w:lang w:val="nl-NL"/>
                </w:rPr>
                <w:delText>D</w:delText>
              </w:r>
            </w:del>
            <w:ins w:id="8998" w:author="Arjan" w:date="2013-02-05T12:30:00Z">
              <w:r w:rsidR="001C7151" w:rsidRPr="001921FD">
                <w:rPr>
                  <w:rFonts w:ascii="Arial" w:eastAsia="Times New Roman" w:hAnsi="Arial" w:cs="Arial"/>
                  <w:color w:val="000000"/>
                  <w:sz w:val="20"/>
                  <w:szCs w:val="20"/>
                  <w:lang w:val="nl-NL"/>
                </w:rPr>
                <w:t>Archie</w:t>
              </w:r>
              <w:r w:rsidR="001C7151">
                <w:rPr>
                  <w:rFonts w:ascii="Arial" w:eastAsia="Times New Roman" w:hAnsi="Arial" w:cs="Arial"/>
                  <w:color w:val="000000"/>
                  <w:sz w:val="20"/>
                  <w:szCs w:val="20"/>
                </w:rPr>
                <w:t>factied</w:t>
              </w:r>
            </w:ins>
            <w:r w:rsidR="001C7151" w:rsidRPr="00CD63CD">
              <w:rPr>
                <w:rFonts w:ascii="Arial" w:eastAsia="Times New Roman" w:hAnsi="Arial" w:cs="Arial"/>
                <w:color w:val="000000"/>
                <w:sz w:val="20"/>
                <w:szCs w:val="20"/>
              </w:rPr>
              <w:t>atum</w:t>
            </w:r>
            <w:del w:id="8999" w:author="Arjan" w:date="2013-02-05T12:30:00Z">
              <w:r w:rsidR="001C7151" w:rsidRPr="00CD63CD" w:rsidDel="005455A4">
                <w:rPr>
                  <w:rFonts w:ascii="Arial" w:eastAsia="Times New Roman" w:hAnsi="Arial" w:cs="Arial"/>
                  <w:color w:val="000000"/>
                  <w:sz w:val="20"/>
                  <w:szCs w:val="20"/>
                </w:rPr>
                <w:delText xml:space="preserve"> vernietiging dossier</w:delText>
              </w:r>
            </w:del>
            <w:r w:rsidRPr="00CD63CD">
              <w:rPr>
                <w:rFonts w:ascii="Arial" w:hAnsi="Arial" w:cs="Arial"/>
                <w:sz w:val="20"/>
                <w:szCs w:val="20"/>
                <w:lang w:val="en-AU"/>
              </w:rPr>
              <w:fldChar w:fldCharType="end"/>
            </w:r>
          </w:p>
        </w:tc>
        <w:tc>
          <w:tcPr>
            <w:tcW w:w="1350" w:type="dxa"/>
            <w:tcBorders>
              <w:top w:val="nil"/>
              <w:left w:val="nil"/>
              <w:bottom w:val="nil"/>
              <w:right w:val="nil"/>
            </w:tcBorders>
          </w:tcPr>
          <w:p w14:paraId="42274D56"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921FD" w:rsidRPr="001921FD" w14:paraId="1C58C527" w14:textId="77777777" w:rsidTr="002E7926">
        <w:tc>
          <w:tcPr>
            <w:tcW w:w="3600" w:type="dxa"/>
            <w:tcBorders>
              <w:top w:val="nil"/>
              <w:left w:val="nil"/>
              <w:bottom w:val="nil"/>
              <w:right w:val="nil"/>
            </w:tcBorders>
          </w:tcPr>
          <w:p w14:paraId="7D937846" w14:textId="77777777" w:rsidR="001921FD" w:rsidRPr="00CD63CD" w:rsidRDefault="001921FD"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D7A017B" w14:textId="77777777" w:rsidR="001921FD" w:rsidRPr="00CD63CD" w:rsidRDefault="001921FD"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C977C76" w14:textId="29BE540D" w:rsidR="001921FD" w:rsidRPr="001921FD" w:rsidRDefault="001921FD" w:rsidP="002E7926">
            <w:pPr>
              <w:autoSpaceDE w:val="0"/>
              <w:autoSpaceDN w:val="0"/>
              <w:adjustRightInd w:val="0"/>
              <w:spacing w:after="0" w:line="240" w:lineRule="auto"/>
              <w:rPr>
                <w:rFonts w:ascii="Arial" w:hAnsi="Arial" w:cs="Arial"/>
                <w:sz w:val="20"/>
                <w:szCs w:val="20"/>
                <w:lang w:val="nl-NL"/>
              </w:rPr>
            </w:pPr>
            <w:ins w:id="9000" w:author="Arjan Kloosterboer" w:date="2017-08-10T10:45:00Z">
              <w:r w:rsidRPr="001921FD">
                <w:rPr>
                  <w:rFonts w:ascii="Arial" w:hAnsi="Arial" w:cs="Arial"/>
                  <w:sz w:val="20"/>
                  <w:szCs w:val="20"/>
                  <w:lang w:val="nl-NL"/>
                </w:rPr>
                <w:t>Procesobject</w:t>
              </w:r>
              <w:r w:rsidRPr="001921FD">
                <w:rPr>
                  <w:rFonts w:ascii="Arial" w:hAnsi="Arial" w:cs="Arial"/>
                  <w:sz w:val="20"/>
                  <w:szCs w:val="20"/>
                  <w:lang w:val="nl-NL"/>
                </w:rPr>
                <w:br/>
                <w:t>- Registratie</w:t>
              </w:r>
            </w:ins>
            <w:ins w:id="9001" w:author="Arjan Kloosterboer" w:date="2017-08-10T10:46:00Z">
              <w:r w:rsidRPr="001921FD">
                <w:rPr>
                  <w:rFonts w:ascii="Arial" w:hAnsi="Arial" w:cs="Arial"/>
                  <w:sz w:val="20"/>
                  <w:szCs w:val="20"/>
                  <w:lang w:val="nl-NL"/>
                </w:rPr>
                <w:br/>
                <w:t>- Objecttype</w:t>
              </w:r>
              <w:r w:rsidRPr="001921FD">
                <w:rPr>
                  <w:rFonts w:ascii="Arial" w:hAnsi="Arial" w:cs="Arial"/>
                  <w:sz w:val="20"/>
                  <w:szCs w:val="20"/>
                  <w:lang w:val="nl-NL"/>
                </w:rPr>
                <w:br/>
                <w:t xml:space="preserve">- </w:t>
              </w:r>
              <w:r>
                <w:rPr>
                  <w:rFonts w:ascii="Arial" w:hAnsi="Arial" w:cs="Arial"/>
                  <w:sz w:val="20"/>
                  <w:szCs w:val="20"/>
                  <w:lang w:val="nl-NL"/>
                </w:rPr>
                <w:t>Identificatie</w:t>
              </w:r>
              <w:r>
                <w:rPr>
                  <w:rFonts w:ascii="Arial" w:hAnsi="Arial" w:cs="Arial"/>
                  <w:sz w:val="20"/>
                  <w:szCs w:val="20"/>
                  <w:lang w:val="nl-NL"/>
                </w:rPr>
                <w:br/>
                <w:t>- Datumkenmerk</w:t>
              </w:r>
            </w:ins>
          </w:p>
        </w:tc>
        <w:tc>
          <w:tcPr>
            <w:tcW w:w="1350" w:type="dxa"/>
            <w:tcBorders>
              <w:top w:val="nil"/>
              <w:left w:val="nil"/>
              <w:bottom w:val="nil"/>
              <w:right w:val="nil"/>
            </w:tcBorders>
          </w:tcPr>
          <w:p w14:paraId="0A8E9E3A" w14:textId="49F3CF66" w:rsidR="001921FD" w:rsidRPr="001921FD" w:rsidRDefault="001921FD" w:rsidP="002E7926">
            <w:pPr>
              <w:autoSpaceDE w:val="0"/>
              <w:autoSpaceDN w:val="0"/>
              <w:adjustRightInd w:val="0"/>
              <w:spacing w:after="0" w:line="240" w:lineRule="auto"/>
              <w:rPr>
                <w:rFonts w:ascii="Arial" w:eastAsia="Times New Roman" w:hAnsi="Arial" w:cs="Arial"/>
                <w:color w:val="000000"/>
                <w:sz w:val="20"/>
                <w:szCs w:val="20"/>
                <w:lang w:val="nl-NL"/>
              </w:rPr>
            </w:pPr>
            <w:ins w:id="9002" w:author="Arjan Kloosterboer" w:date="2017-08-10T10:45:00Z">
              <w:r w:rsidRPr="001921FD">
                <w:rPr>
                  <w:rFonts w:ascii="Arial" w:eastAsia="Times New Roman" w:hAnsi="Arial" w:cs="Arial"/>
                  <w:color w:val="000000"/>
                  <w:sz w:val="20"/>
                  <w:szCs w:val="20"/>
                  <w:lang w:val="nl-NL"/>
                </w:rPr>
                <w:t>KING</w:t>
              </w:r>
            </w:ins>
          </w:p>
        </w:tc>
      </w:tr>
      <w:tr w:rsidR="001921FD" w:rsidRPr="001921FD" w14:paraId="724E7431" w14:textId="77777777" w:rsidTr="002E7926">
        <w:tc>
          <w:tcPr>
            <w:tcW w:w="3600" w:type="dxa"/>
            <w:tcBorders>
              <w:top w:val="nil"/>
              <w:left w:val="nil"/>
              <w:bottom w:val="nil"/>
              <w:right w:val="nil"/>
            </w:tcBorders>
          </w:tcPr>
          <w:p w14:paraId="0280BA8C" w14:textId="77777777" w:rsidR="001921FD" w:rsidRPr="001921FD" w:rsidRDefault="001921FD"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1F814BA7" w14:textId="77777777" w:rsidR="001921FD" w:rsidRPr="001921FD" w:rsidRDefault="001921FD"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3E400163" w14:textId="73A5C7E2" w:rsidR="001921FD" w:rsidRPr="001921FD" w:rsidRDefault="001921FD" w:rsidP="002E7926">
            <w:pPr>
              <w:autoSpaceDE w:val="0"/>
              <w:autoSpaceDN w:val="0"/>
              <w:adjustRightInd w:val="0"/>
              <w:spacing w:after="0" w:line="240" w:lineRule="auto"/>
              <w:rPr>
                <w:rFonts w:ascii="Arial" w:hAnsi="Arial" w:cs="Arial"/>
                <w:sz w:val="20"/>
                <w:szCs w:val="20"/>
                <w:lang w:val="nl-NL"/>
              </w:rPr>
            </w:pPr>
            <w:ins w:id="9003" w:author="Arjan Kloosterboer" w:date="2017-08-10T10:47:00Z">
              <w:r>
                <w:rPr>
                  <w:rFonts w:ascii="Arial" w:hAnsi="Arial" w:cs="Arial"/>
                  <w:sz w:val="20"/>
                  <w:szCs w:val="20"/>
                  <w:lang w:val="nl-NL"/>
                </w:rPr>
                <w:t>Startdatum bewaartermijn</w:t>
              </w:r>
            </w:ins>
          </w:p>
        </w:tc>
        <w:tc>
          <w:tcPr>
            <w:tcW w:w="1350" w:type="dxa"/>
            <w:tcBorders>
              <w:top w:val="nil"/>
              <w:left w:val="nil"/>
              <w:bottom w:val="nil"/>
              <w:right w:val="nil"/>
            </w:tcBorders>
          </w:tcPr>
          <w:p w14:paraId="38821AE4" w14:textId="32E87CD1" w:rsidR="001921FD" w:rsidRPr="001921FD" w:rsidRDefault="001921FD" w:rsidP="002E7926">
            <w:pPr>
              <w:autoSpaceDE w:val="0"/>
              <w:autoSpaceDN w:val="0"/>
              <w:adjustRightInd w:val="0"/>
              <w:spacing w:after="0" w:line="240" w:lineRule="auto"/>
              <w:rPr>
                <w:rFonts w:ascii="Arial" w:eastAsia="Times New Roman" w:hAnsi="Arial" w:cs="Arial"/>
                <w:color w:val="000000"/>
                <w:sz w:val="20"/>
                <w:szCs w:val="20"/>
                <w:lang w:val="nl-NL"/>
              </w:rPr>
            </w:pPr>
            <w:ins w:id="9004" w:author="Arjan Kloosterboer" w:date="2017-08-10T10:47:00Z">
              <w:r>
                <w:rPr>
                  <w:rFonts w:ascii="Arial" w:eastAsia="Times New Roman" w:hAnsi="Arial" w:cs="Arial"/>
                  <w:color w:val="000000"/>
                  <w:sz w:val="20"/>
                  <w:szCs w:val="20"/>
                  <w:lang w:val="nl-NL"/>
                </w:rPr>
                <w:t>KING</w:t>
              </w:r>
            </w:ins>
          </w:p>
        </w:tc>
      </w:tr>
      <w:tr w:rsidR="001C7151" w:rsidRPr="001921FD" w14:paraId="46A9A9F2" w14:textId="77777777" w:rsidTr="002E7926">
        <w:tc>
          <w:tcPr>
            <w:tcW w:w="3600" w:type="dxa"/>
            <w:tcBorders>
              <w:top w:val="nil"/>
              <w:left w:val="nil"/>
              <w:bottom w:val="nil"/>
              <w:right w:val="nil"/>
            </w:tcBorders>
          </w:tcPr>
          <w:p w14:paraId="2E4008E3"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69A1BA03"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7C6A0537" w14:textId="77777777" w:rsidR="001C7151" w:rsidRPr="001921FD"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1921FD">
              <w:rPr>
                <w:rFonts w:ascii="Arial" w:hAnsi="Arial" w:cs="Arial"/>
                <w:sz w:val="20"/>
                <w:szCs w:val="20"/>
                <w:lang w:val="en-AU"/>
              </w:rPr>
              <w:instrText xml:space="preserve">MERGEFIELD </w:instrText>
            </w:r>
            <w:r w:rsidR="001C7151" w:rsidRPr="001921F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1921FD">
              <w:rPr>
                <w:rFonts w:ascii="Arial" w:eastAsia="Times New Roman" w:hAnsi="Arial" w:cs="Arial"/>
                <w:color w:val="000000"/>
                <w:sz w:val="20"/>
                <w:szCs w:val="20"/>
                <w:lang w:val="nl-NL"/>
              </w:rPr>
              <w:t>Betalingsindicatie</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0A57000D"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1921FD">
              <w:rPr>
                <w:rFonts w:ascii="Arial" w:eastAsia="Times New Roman" w:hAnsi="Arial" w:cs="Arial"/>
                <w:color w:val="000000"/>
                <w:sz w:val="20"/>
                <w:szCs w:val="20"/>
                <w:lang w:val="nl-NL"/>
              </w:rPr>
              <w:t>KING</w:t>
            </w:r>
          </w:p>
        </w:tc>
      </w:tr>
      <w:tr w:rsidR="001C7151" w:rsidRPr="001921FD" w14:paraId="5A61C16E" w14:textId="77777777" w:rsidTr="002E7926">
        <w:tc>
          <w:tcPr>
            <w:tcW w:w="3600" w:type="dxa"/>
            <w:tcBorders>
              <w:top w:val="nil"/>
              <w:left w:val="nil"/>
              <w:bottom w:val="nil"/>
              <w:right w:val="nil"/>
            </w:tcBorders>
          </w:tcPr>
          <w:p w14:paraId="75E97DBB"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19896074"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4645FCCF" w14:textId="77777777" w:rsidR="001C7151" w:rsidRPr="001921FD"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1921FD">
              <w:rPr>
                <w:rFonts w:ascii="Arial" w:hAnsi="Arial" w:cs="Arial"/>
                <w:sz w:val="20"/>
                <w:szCs w:val="20"/>
                <w:lang w:val="en-AU"/>
              </w:rPr>
              <w:instrText xml:space="preserve">MERGEFIELD </w:instrText>
            </w:r>
            <w:r w:rsidR="001C7151" w:rsidRPr="001921F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1921FD">
              <w:rPr>
                <w:rFonts w:ascii="Arial" w:eastAsia="Times New Roman" w:hAnsi="Arial" w:cs="Arial"/>
                <w:color w:val="000000"/>
                <w:sz w:val="20"/>
                <w:szCs w:val="20"/>
                <w:lang w:val="nl-NL"/>
              </w:rPr>
              <w:t xml:space="preserve">Laatste betaaldatum </w:t>
            </w:r>
            <w:r w:rsidRPr="00CD63CD">
              <w:rPr>
                <w:rFonts w:ascii="Arial" w:hAnsi="Arial" w:cs="Arial"/>
                <w:sz w:val="20"/>
                <w:szCs w:val="20"/>
                <w:lang w:val="en-AU"/>
              </w:rPr>
              <w:fldChar w:fldCharType="end"/>
            </w:r>
          </w:p>
        </w:tc>
        <w:tc>
          <w:tcPr>
            <w:tcW w:w="1350" w:type="dxa"/>
            <w:tcBorders>
              <w:top w:val="nil"/>
              <w:left w:val="nil"/>
              <w:bottom w:val="nil"/>
              <w:right w:val="nil"/>
            </w:tcBorders>
          </w:tcPr>
          <w:p w14:paraId="060073A9"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1921FD">
              <w:rPr>
                <w:rFonts w:ascii="Arial" w:eastAsia="Times New Roman" w:hAnsi="Arial" w:cs="Arial"/>
                <w:color w:val="000000"/>
                <w:sz w:val="20"/>
                <w:szCs w:val="20"/>
                <w:lang w:val="nl-NL"/>
              </w:rPr>
              <w:t>KING</w:t>
            </w:r>
          </w:p>
        </w:tc>
      </w:tr>
      <w:tr w:rsidR="001C7151" w:rsidRPr="001C4BBF" w14:paraId="65A337BF" w14:textId="77777777" w:rsidTr="002E7926">
        <w:tc>
          <w:tcPr>
            <w:tcW w:w="3600" w:type="dxa"/>
            <w:tcBorders>
              <w:top w:val="nil"/>
              <w:left w:val="nil"/>
              <w:bottom w:val="nil"/>
              <w:right w:val="nil"/>
            </w:tcBorders>
          </w:tcPr>
          <w:p w14:paraId="73468B26"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74552A1C" w14:textId="77777777" w:rsidR="001C7151" w:rsidRPr="001921FD"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023D7760" w14:textId="28057AE8" w:rsidR="001C7151" w:rsidRPr="001C4BBF"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1C4BBF">
              <w:rPr>
                <w:rFonts w:ascii="Arial" w:hAnsi="Arial" w:cs="Arial"/>
                <w:sz w:val="20"/>
                <w:szCs w:val="20"/>
                <w:lang w:val="nl-NL"/>
              </w:rPr>
              <w:instrText xml:space="preserve">MERGEFIELD </w:instrText>
            </w:r>
            <w:r w:rsidR="001C7151" w:rsidRPr="001C4BBF">
              <w:rPr>
                <w:rFonts w:ascii="Arial" w:eastAsia="Times New Roman" w:hAnsi="Arial" w:cs="Arial"/>
                <w:color w:val="000000"/>
                <w:sz w:val="20"/>
                <w:szCs w:val="20"/>
                <w:lang w:val="nl-NL"/>
              </w:rPr>
              <w:instrText>Att.Name</w:instrText>
            </w:r>
            <w:r w:rsidRPr="00CD63CD">
              <w:rPr>
                <w:rFonts w:ascii="Arial" w:hAnsi="Arial" w:cs="Arial"/>
                <w:sz w:val="20"/>
                <w:szCs w:val="20"/>
                <w:lang w:val="en-AU"/>
              </w:rPr>
              <w:fldChar w:fldCharType="separate"/>
            </w:r>
            <w:r w:rsidR="001C7151" w:rsidRPr="001C4BBF">
              <w:rPr>
                <w:rFonts w:ascii="Arial" w:eastAsia="Times New Roman" w:hAnsi="Arial" w:cs="Arial"/>
                <w:color w:val="000000"/>
                <w:sz w:val="20"/>
                <w:szCs w:val="20"/>
                <w:lang w:val="nl-NL"/>
              </w:rPr>
              <w:t>Opschorting</w:t>
            </w:r>
            <w:r w:rsidRPr="00CD63CD">
              <w:rPr>
                <w:rFonts w:ascii="Arial" w:hAnsi="Arial" w:cs="Arial"/>
                <w:sz w:val="20"/>
                <w:szCs w:val="20"/>
                <w:lang w:val="en-AU"/>
              </w:rPr>
              <w:fldChar w:fldCharType="end"/>
            </w:r>
            <w:r w:rsidR="001C4BBF" w:rsidRPr="001C4BBF">
              <w:rPr>
                <w:rFonts w:ascii="Arial" w:hAnsi="Arial" w:cs="Arial"/>
                <w:sz w:val="20"/>
                <w:szCs w:val="20"/>
                <w:lang w:val="nl-NL"/>
              </w:rPr>
              <w:br/>
              <w:t>- Indicatie opschorting</w:t>
            </w:r>
            <w:r w:rsidR="001C4BBF" w:rsidRPr="001C4BBF">
              <w:rPr>
                <w:rFonts w:ascii="Arial" w:hAnsi="Arial" w:cs="Arial"/>
                <w:sz w:val="20"/>
                <w:szCs w:val="20"/>
                <w:lang w:val="nl-NL"/>
              </w:rPr>
              <w:br/>
            </w:r>
            <w:r w:rsidR="001C4BBF">
              <w:rPr>
                <w:rFonts w:ascii="Arial" w:hAnsi="Arial" w:cs="Arial"/>
                <w:sz w:val="20"/>
                <w:szCs w:val="20"/>
                <w:lang w:val="nl-NL"/>
              </w:rPr>
              <w:t>- Reden opschorting</w:t>
            </w:r>
          </w:p>
        </w:tc>
        <w:tc>
          <w:tcPr>
            <w:tcW w:w="1350" w:type="dxa"/>
            <w:tcBorders>
              <w:top w:val="nil"/>
              <w:left w:val="nil"/>
              <w:bottom w:val="nil"/>
              <w:right w:val="nil"/>
            </w:tcBorders>
          </w:tcPr>
          <w:p w14:paraId="0B195374" w14:textId="77777777" w:rsidR="001C7151" w:rsidRPr="001C4BBF" w:rsidRDefault="00851EC7" w:rsidP="002E7926">
            <w:pPr>
              <w:autoSpaceDE w:val="0"/>
              <w:autoSpaceDN w:val="0"/>
              <w:adjustRightInd w:val="0"/>
              <w:spacing w:after="0" w:line="240" w:lineRule="auto"/>
              <w:rPr>
                <w:rFonts w:ascii="Arial" w:eastAsia="Times New Roman" w:hAnsi="Arial" w:cs="Arial"/>
                <w:color w:val="000000"/>
                <w:sz w:val="20"/>
                <w:szCs w:val="20"/>
                <w:lang w:val="nl-NL"/>
              </w:rPr>
            </w:pPr>
            <w:r w:rsidRPr="001C4BBF">
              <w:rPr>
                <w:rFonts w:ascii="Arial" w:eastAsia="Times New Roman" w:hAnsi="Arial" w:cs="Arial"/>
                <w:color w:val="000000"/>
                <w:sz w:val="20"/>
                <w:szCs w:val="20"/>
                <w:lang w:val="nl-NL"/>
              </w:rPr>
              <w:t>KING</w:t>
            </w:r>
          </w:p>
        </w:tc>
      </w:tr>
      <w:tr w:rsidR="001C7151" w:rsidRPr="001C4BBF" w14:paraId="66436B62" w14:textId="77777777" w:rsidTr="002E7926">
        <w:tc>
          <w:tcPr>
            <w:tcW w:w="3600" w:type="dxa"/>
            <w:tcBorders>
              <w:top w:val="nil"/>
              <w:left w:val="nil"/>
              <w:bottom w:val="nil"/>
              <w:right w:val="nil"/>
            </w:tcBorders>
          </w:tcPr>
          <w:p w14:paraId="419E8A78"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7A330451"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123998C1" w14:textId="2752965D" w:rsidR="001C7151" w:rsidRPr="001C4BBF"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1C4BBF">
              <w:rPr>
                <w:rFonts w:ascii="Arial" w:hAnsi="Arial" w:cs="Arial"/>
                <w:sz w:val="20"/>
                <w:szCs w:val="20"/>
                <w:lang w:val="nl-NL"/>
              </w:rPr>
              <w:instrText xml:space="preserve">MERGEFIELD </w:instrText>
            </w:r>
            <w:r w:rsidR="001C7151" w:rsidRPr="001C4BBF">
              <w:rPr>
                <w:rFonts w:ascii="Arial" w:eastAsia="Times New Roman" w:hAnsi="Arial" w:cs="Arial"/>
                <w:color w:val="000000"/>
                <w:sz w:val="20"/>
                <w:szCs w:val="20"/>
                <w:lang w:val="nl-NL"/>
              </w:rPr>
              <w:instrText>Att.Name</w:instrText>
            </w:r>
            <w:r w:rsidRPr="00CD63CD">
              <w:rPr>
                <w:rFonts w:ascii="Arial" w:hAnsi="Arial" w:cs="Arial"/>
                <w:sz w:val="20"/>
                <w:szCs w:val="20"/>
                <w:lang w:val="en-AU"/>
              </w:rPr>
              <w:fldChar w:fldCharType="separate"/>
            </w:r>
            <w:r w:rsidR="001C7151" w:rsidRPr="001C4BBF">
              <w:rPr>
                <w:rFonts w:ascii="Arial" w:eastAsia="Times New Roman" w:hAnsi="Arial" w:cs="Arial"/>
                <w:color w:val="000000"/>
                <w:sz w:val="20"/>
                <w:szCs w:val="20"/>
                <w:lang w:val="nl-NL"/>
              </w:rPr>
              <w:t>Verlenging</w:t>
            </w:r>
            <w:r w:rsidRPr="00CD63CD">
              <w:rPr>
                <w:rFonts w:ascii="Arial" w:hAnsi="Arial" w:cs="Arial"/>
                <w:sz w:val="20"/>
                <w:szCs w:val="20"/>
                <w:lang w:val="en-AU"/>
              </w:rPr>
              <w:fldChar w:fldCharType="end"/>
            </w:r>
            <w:r w:rsidR="001C4BBF" w:rsidRPr="001C4BBF">
              <w:rPr>
                <w:rFonts w:ascii="Arial" w:hAnsi="Arial" w:cs="Arial"/>
                <w:sz w:val="20"/>
                <w:szCs w:val="20"/>
                <w:lang w:val="nl-NL"/>
              </w:rPr>
              <w:br/>
              <w:t>- Reden verlenging</w:t>
            </w:r>
            <w:r w:rsidR="001C4BBF" w:rsidRPr="001C4BBF">
              <w:rPr>
                <w:rFonts w:ascii="Arial" w:hAnsi="Arial" w:cs="Arial"/>
                <w:sz w:val="20"/>
                <w:szCs w:val="20"/>
                <w:lang w:val="nl-NL"/>
              </w:rPr>
              <w:br/>
              <w:t>- Duur verlenging</w:t>
            </w:r>
          </w:p>
        </w:tc>
        <w:tc>
          <w:tcPr>
            <w:tcW w:w="1350" w:type="dxa"/>
            <w:tcBorders>
              <w:top w:val="nil"/>
              <w:left w:val="nil"/>
              <w:bottom w:val="nil"/>
              <w:right w:val="nil"/>
            </w:tcBorders>
          </w:tcPr>
          <w:p w14:paraId="46A5EB5F" w14:textId="77777777" w:rsidR="001C7151" w:rsidRPr="001C4BBF" w:rsidRDefault="00851EC7" w:rsidP="002E7926">
            <w:pPr>
              <w:autoSpaceDE w:val="0"/>
              <w:autoSpaceDN w:val="0"/>
              <w:adjustRightInd w:val="0"/>
              <w:spacing w:after="0" w:line="240" w:lineRule="auto"/>
              <w:rPr>
                <w:rFonts w:ascii="Arial" w:eastAsia="Times New Roman" w:hAnsi="Arial" w:cs="Arial"/>
                <w:color w:val="000000"/>
                <w:sz w:val="20"/>
                <w:szCs w:val="20"/>
                <w:lang w:val="nl-NL"/>
              </w:rPr>
            </w:pPr>
            <w:r w:rsidRPr="001C4BBF">
              <w:rPr>
                <w:rFonts w:ascii="Arial" w:eastAsia="Times New Roman" w:hAnsi="Arial" w:cs="Arial"/>
                <w:color w:val="000000"/>
                <w:sz w:val="20"/>
                <w:szCs w:val="20"/>
                <w:lang w:val="nl-NL"/>
              </w:rPr>
              <w:t>KING</w:t>
            </w:r>
          </w:p>
        </w:tc>
      </w:tr>
      <w:tr w:rsidR="001C7151" w:rsidRPr="001C4BBF" w14:paraId="140BCEA4" w14:textId="77777777" w:rsidTr="002E7926">
        <w:tc>
          <w:tcPr>
            <w:tcW w:w="3600" w:type="dxa"/>
            <w:tcBorders>
              <w:top w:val="nil"/>
              <w:left w:val="nil"/>
              <w:bottom w:val="nil"/>
              <w:right w:val="nil"/>
            </w:tcBorders>
          </w:tcPr>
          <w:p w14:paraId="437B8091"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74001F14"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43B52B64" w14:textId="77777777" w:rsidR="001C7151" w:rsidRPr="001C4BBF"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ins w:id="9005" w:author="Arjan" w:date="2013-02-04T14:11:00Z">
              <w:r w:rsidRPr="00CD63CD">
                <w:rPr>
                  <w:rFonts w:ascii="Arial" w:hAnsi="Arial" w:cs="Arial"/>
                  <w:sz w:val="20"/>
                  <w:szCs w:val="20"/>
                  <w:lang w:val="en-AU"/>
                </w:rPr>
                <w:fldChar w:fldCharType="begin" w:fldLock="1"/>
              </w:r>
              <w:r w:rsidR="001C7151" w:rsidRPr="001C4BBF">
                <w:rPr>
                  <w:rFonts w:ascii="Arial" w:hAnsi="Arial" w:cs="Arial"/>
                  <w:sz w:val="20"/>
                  <w:szCs w:val="20"/>
                  <w:lang w:val="nl-NL"/>
                </w:rPr>
                <w:instrText xml:space="preserve">MERGEFIELD </w:instrText>
              </w:r>
              <w:r w:rsidR="001C7151" w:rsidRPr="001C4BBF">
                <w:rPr>
                  <w:rFonts w:ascii="Arial" w:eastAsia="Times New Roman" w:hAnsi="Arial" w:cs="Arial"/>
                  <w:color w:val="000000"/>
                  <w:sz w:val="20"/>
                  <w:szCs w:val="20"/>
                  <w:lang w:val="nl-NL"/>
                </w:rPr>
                <w:instrText>Att.Name</w:instrText>
              </w:r>
              <w:r w:rsidRPr="00CD63CD">
                <w:rPr>
                  <w:rFonts w:ascii="Arial" w:hAnsi="Arial" w:cs="Arial"/>
                  <w:sz w:val="20"/>
                  <w:szCs w:val="20"/>
                  <w:lang w:val="en-AU"/>
                </w:rPr>
                <w:fldChar w:fldCharType="separate"/>
              </w:r>
              <w:r w:rsidR="001C7151" w:rsidRPr="001C4BBF">
                <w:rPr>
                  <w:rFonts w:ascii="Arial" w:eastAsia="Times New Roman" w:hAnsi="Arial" w:cs="Arial"/>
                  <w:color w:val="000000"/>
                  <w:sz w:val="20"/>
                  <w:szCs w:val="20"/>
                  <w:lang w:val="nl-NL"/>
                </w:rPr>
                <w:t>Zaakgeometrie</w:t>
              </w:r>
              <w:r w:rsidRPr="00CD63CD">
                <w:rPr>
                  <w:rFonts w:ascii="Arial" w:hAnsi="Arial" w:cs="Arial"/>
                  <w:sz w:val="20"/>
                  <w:szCs w:val="20"/>
                  <w:lang w:val="en-AU"/>
                </w:rPr>
                <w:fldChar w:fldCharType="end"/>
              </w:r>
            </w:ins>
          </w:p>
        </w:tc>
        <w:tc>
          <w:tcPr>
            <w:tcW w:w="1350" w:type="dxa"/>
            <w:tcBorders>
              <w:top w:val="nil"/>
              <w:left w:val="nil"/>
              <w:bottom w:val="nil"/>
              <w:right w:val="nil"/>
            </w:tcBorders>
          </w:tcPr>
          <w:p w14:paraId="184E6F2D"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ins w:id="9006" w:author="Arjan" w:date="2013-02-04T14:11:00Z">
              <w:r w:rsidRPr="001C4BBF">
                <w:rPr>
                  <w:rFonts w:ascii="Arial" w:eastAsia="Times New Roman" w:hAnsi="Arial" w:cs="Arial"/>
                  <w:color w:val="000000"/>
                  <w:sz w:val="20"/>
                  <w:szCs w:val="20"/>
                  <w:lang w:val="nl-NL"/>
                </w:rPr>
                <w:t>KING</w:t>
              </w:r>
            </w:ins>
          </w:p>
        </w:tc>
      </w:tr>
      <w:tr w:rsidR="001C7151" w:rsidRPr="001C4BBF" w14:paraId="778A5D16" w14:textId="77777777" w:rsidTr="002E7926">
        <w:tc>
          <w:tcPr>
            <w:tcW w:w="3600" w:type="dxa"/>
            <w:tcBorders>
              <w:top w:val="nil"/>
              <w:left w:val="nil"/>
              <w:bottom w:val="nil"/>
              <w:right w:val="nil"/>
            </w:tcBorders>
          </w:tcPr>
          <w:p w14:paraId="24033362"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29D70D38"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3A22F649" w14:textId="4AB1C4BB" w:rsidR="001C7151" w:rsidRPr="001C4BBF" w:rsidRDefault="00DA5D93"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1C4BBF">
              <w:rPr>
                <w:rFonts w:ascii="Arial" w:hAnsi="Arial" w:cs="Arial"/>
                <w:sz w:val="20"/>
                <w:szCs w:val="20"/>
                <w:lang w:val="nl-NL"/>
              </w:rPr>
              <w:instrText xml:space="preserve">MERGEFIELD </w:instrText>
            </w:r>
            <w:r w:rsidR="001C7151" w:rsidRPr="001C4BBF">
              <w:rPr>
                <w:rFonts w:ascii="Arial" w:eastAsia="Times New Roman" w:hAnsi="Arial" w:cs="Arial"/>
                <w:color w:val="000000"/>
                <w:sz w:val="20"/>
                <w:szCs w:val="20"/>
                <w:lang w:val="nl-NL"/>
              </w:rPr>
              <w:instrText>Att.Name</w:instrText>
            </w:r>
            <w:r w:rsidRPr="00CD63CD">
              <w:rPr>
                <w:rFonts w:ascii="Arial" w:hAnsi="Arial" w:cs="Arial"/>
                <w:sz w:val="20"/>
                <w:szCs w:val="20"/>
                <w:lang w:val="en-AU"/>
              </w:rPr>
              <w:fldChar w:fldCharType="separate"/>
            </w:r>
            <w:r w:rsidR="001C7151" w:rsidRPr="001C4BBF">
              <w:rPr>
                <w:rFonts w:ascii="Arial" w:eastAsia="Times New Roman" w:hAnsi="Arial" w:cs="Arial"/>
                <w:color w:val="000000"/>
                <w:sz w:val="20"/>
                <w:szCs w:val="20"/>
                <w:lang w:val="nl-NL"/>
              </w:rPr>
              <w:t>Ander zaakobject</w:t>
            </w:r>
            <w:r w:rsidRPr="00CD63CD">
              <w:rPr>
                <w:rFonts w:ascii="Arial" w:hAnsi="Arial" w:cs="Arial"/>
                <w:sz w:val="20"/>
                <w:szCs w:val="20"/>
                <w:lang w:val="en-AU"/>
              </w:rPr>
              <w:fldChar w:fldCharType="end"/>
            </w:r>
            <w:r w:rsidR="001C4BBF" w:rsidRPr="001C4BBF">
              <w:rPr>
                <w:rFonts w:ascii="Arial" w:hAnsi="Arial" w:cs="Arial"/>
                <w:sz w:val="20"/>
                <w:szCs w:val="20"/>
                <w:lang w:val="nl-NL"/>
              </w:rPr>
              <w:br/>
              <w:t>- Ander zaakobject aanduding</w:t>
            </w:r>
            <w:r w:rsidR="001C4BBF" w:rsidRPr="001C4BBF">
              <w:rPr>
                <w:rFonts w:ascii="Arial" w:hAnsi="Arial" w:cs="Arial"/>
                <w:sz w:val="20"/>
                <w:szCs w:val="20"/>
                <w:lang w:val="nl-NL"/>
              </w:rPr>
              <w:br/>
            </w:r>
            <w:r w:rsidR="001C4BBF">
              <w:rPr>
                <w:rFonts w:ascii="Arial" w:eastAsia="Times New Roman" w:hAnsi="Arial" w:cs="Arial"/>
                <w:color w:val="000000"/>
                <w:sz w:val="20"/>
                <w:szCs w:val="20"/>
                <w:lang w:val="nl-NL"/>
              </w:rPr>
              <w:t xml:space="preserve">- </w:t>
            </w:r>
            <w:r w:rsidR="001C4BBF" w:rsidRPr="001C4BBF">
              <w:rPr>
                <w:rFonts w:ascii="Arial" w:hAnsi="Arial" w:cs="Arial"/>
                <w:sz w:val="20"/>
                <w:szCs w:val="20"/>
                <w:lang w:val="nl-NL"/>
              </w:rPr>
              <w:t>Ander zaakobject</w:t>
            </w:r>
            <w:r w:rsidR="001C4BBF">
              <w:rPr>
                <w:rFonts w:ascii="Arial" w:hAnsi="Arial" w:cs="Arial"/>
                <w:sz w:val="20"/>
                <w:szCs w:val="20"/>
                <w:lang w:val="nl-NL"/>
              </w:rPr>
              <w:t xml:space="preserve"> omschrijving</w:t>
            </w:r>
            <w:r w:rsidR="001C4BBF">
              <w:rPr>
                <w:rFonts w:ascii="Arial" w:hAnsi="Arial" w:cs="Arial"/>
                <w:sz w:val="20"/>
                <w:szCs w:val="20"/>
                <w:lang w:val="nl-NL"/>
              </w:rPr>
              <w:br/>
              <w:t xml:space="preserve">- </w:t>
            </w:r>
            <w:r w:rsidR="001C4BBF" w:rsidRPr="001C4BBF">
              <w:rPr>
                <w:rFonts w:ascii="Arial" w:hAnsi="Arial" w:cs="Arial"/>
                <w:sz w:val="20"/>
                <w:szCs w:val="20"/>
                <w:lang w:val="nl-NL"/>
              </w:rPr>
              <w:t>Ander zaakobject</w:t>
            </w:r>
            <w:r w:rsidR="001C4BBF">
              <w:rPr>
                <w:rFonts w:ascii="Arial" w:hAnsi="Arial" w:cs="Arial"/>
                <w:sz w:val="20"/>
                <w:szCs w:val="20"/>
                <w:lang w:val="nl-NL"/>
              </w:rPr>
              <w:t xml:space="preserve"> locatie</w:t>
            </w:r>
            <w:r w:rsidR="001C4BBF">
              <w:rPr>
                <w:rFonts w:ascii="Arial" w:hAnsi="Arial" w:cs="Arial"/>
                <w:sz w:val="20"/>
                <w:szCs w:val="20"/>
                <w:lang w:val="nl-NL"/>
              </w:rPr>
              <w:br/>
              <w:t xml:space="preserve">- </w:t>
            </w:r>
            <w:r w:rsidR="001C4BBF" w:rsidRPr="001C4BBF">
              <w:rPr>
                <w:rFonts w:ascii="Arial" w:hAnsi="Arial" w:cs="Arial"/>
                <w:sz w:val="20"/>
                <w:szCs w:val="20"/>
                <w:lang w:val="nl-NL"/>
              </w:rPr>
              <w:t>Ander zaakobject</w:t>
            </w:r>
            <w:r w:rsidR="001C4BBF">
              <w:rPr>
                <w:rFonts w:ascii="Arial" w:hAnsi="Arial" w:cs="Arial"/>
                <w:sz w:val="20"/>
                <w:szCs w:val="20"/>
                <w:lang w:val="nl-NL"/>
              </w:rPr>
              <w:t xml:space="preserve"> registratie</w:t>
            </w:r>
          </w:p>
        </w:tc>
        <w:tc>
          <w:tcPr>
            <w:tcW w:w="1350" w:type="dxa"/>
            <w:tcBorders>
              <w:top w:val="nil"/>
              <w:left w:val="nil"/>
              <w:bottom w:val="nil"/>
              <w:right w:val="nil"/>
            </w:tcBorders>
          </w:tcPr>
          <w:p w14:paraId="6A4F194C" w14:textId="77777777" w:rsidR="001C7151" w:rsidRPr="001C4BBF" w:rsidRDefault="00851EC7" w:rsidP="002E7926">
            <w:pPr>
              <w:autoSpaceDE w:val="0"/>
              <w:autoSpaceDN w:val="0"/>
              <w:adjustRightInd w:val="0"/>
              <w:spacing w:after="0" w:line="240" w:lineRule="auto"/>
              <w:rPr>
                <w:rFonts w:ascii="Arial" w:eastAsia="Times New Roman" w:hAnsi="Arial" w:cs="Arial"/>
                <w:color w:val="000000"/>
                <w:sz w:val="20"/>
                <w:szCs w:val="20"/>
                <w:lang w:val="nl-NL"/>
              </w:rPr>
            </w:pPr>
            <w:r w:rsidRPr="001C4BBF">
              <w:rPr>
                <w:rFonts w:ascii="Arial" w:eastAsia="Times New Roman" w:hAnsi="Arial" w:cs="Arial"/>
                <w:color w:val="000000"/>
                <w:sz w:val="20"/>
                <w:szCs w:val="20"/>
                <w:lang w:val="nl-NL"/>
              </w:rPr>
              <w:t>KING</w:t>
            </w:r>
          </w:p>
        </w:tc>
      </w:tr>
      <w:tr w:rsidR="00435184" w:rsidRPr="001C4BBF" w14:paraId="02D9DA30" w14:textId="77777777" w:rsidTr="002E7926">
        <w:trPr>
          <w:ins w:id="9007" w:author="Arjan" w:date="2014-01-22T17:04:00Z"/>
        </w:trPr>
        <w:tc>
          <w:tcPr>
            <w:tcW w:w="3600" w:type="dxa"/>
            <w:tcBorders>
              <w:top w:val="nil"/>
              <w:left w:val="nil"/>
              <w:bottom w:val="nil"/>
              <w:right w:val="nil"/>
            </w:tcBorders>
          </w:tcPr>
          <w:p w14:paraId="12220517" w14:textId="77777777" w:rsidR="00435184" w:rsidRPr="001C4BBF" w:rsidRDefault="00435184" w:rsidP="002E7926">
            <w:pPr>
              <w:autoSpaceDE w:val="0"/>
              <w:autoSpaceDN w:val="0"/>
              <w:adjustRightInd w:val="0"/>
              <w:spacing w:after="0" w:line="240" w:lineRule="auto"/>
              <w:rPr>
                <w:ins w:id="9008" w:author="Arjan" w:date="2014-01-22T17:04:00Z"/>
                <w:rFonts w:ascii="Arial" w:eastAsia="Times New Roman" w:hAnsi="Arial" w:cs="Arial"/>
                <w:color w:val="000000"/>
                <w:sz w:val="20"/>
                <w:szCs w:val="20"/>
                <w:lang w:val="nl-NL"/>
              </w:rPr>
            </w:pPr>
          </w:p>
        </w:tc>
        <w:tc>
          <w:tcPr>
            <w:tcW w:w="1080" w:type="dxa"/>
            <w:tcBorders>
              <w:top w:val="nil"/>
              <w:left w:val="nil"/>
              <w:bottom w:val="nil"/>
              <w:right w:val="nil"/>
            </w:tcBorders>
          </w:tcPr>
          <w:p w14:paraId="3E29ECA4" w14:textId="77777777" w:rsidR="00435184" w:rsidRPr="001C4BBF" w:rsidRDefault="00435184" w:rsidP="002E7926">
            <w:pPr>
              <w:autoSpaceDE w:val="0"/>
              <w:autoSpaceDN w:val="0"/>
              <w:adjustRightInd w:val="0"/>
              <w:spacing w:after="0" w:line="240" w:lineRule="auto"/>
              <w:rPr>
                <w:ins w:id="9009" w:author="Arjan" w:date="2014-01-22T17:04:00Z"/>
                <w:rFonts w:ascii="Arial" w:eastAsia="Times New Roman" w:hAnsi="Arial" w:cs="Arial"/>
                <w:color w:val="000000"/>
                <w:sz w:val="20"/>
                <w:szCs w:val="20"/>
                <w:lang w:val="nl-NL"/>
              </w:rPr>
            </w:pPr>
          </w:p>
        </w:tc>
        <w:tc>
          <w:tcPr>
            <w:tcW w:w="3330" w:type="dxa"/>
            <w:tcBorders>
              <w:top w:val="nil"/>
              <w:left w:val="nil"/>
              <w:bottom w:val="nil"/>
              <w:right w:val="nil"/>
            </w:tcBorders>
          </w:tcPr>
          <w:p w14:paraId="69682CA3" w14:textId="77777777" w:rsidR="00435184" w:rsidRPr="001C4BBF" w:rsidRDefault="00435184" w:rsidP="002E7926">
            <w:pPr>
              <w:autoSpaceDE w:val="0"/>
              <w:autoSpaceDN w:val="0"/>
              <w:adjustRightInd w:val="0"/>
              <w:spacing w:after="0" w:line="240" w:lineRule="auto"/>
              <w:rPr>
                <w:ins w:id="9010" w:author="Arjan" w:date="2014-01-22T17:04:00Z"/>
                <w:rFonts w:ascii="Arial" w:hAnsi="Arial" w:cs="Arial"/>
                <w:sz w:val="20"/>
                <w:szCs w:val="20"/>
                <w:lang w:val="nl-NL"/>
              </w:rPr>
            </w:pPr>
            <w:ins w:id="9011" w:author="Arjan" w:date="2014-01-22T17:04:00Z">
              <w:r w:rsidRPr="001C4BBF">
                <w:rPr>
                  <w:rFonts w:ascii="Arial" w:hAnsi="Arial" w:cs="Arial"/>
                  <w:sz w:val="20"/>
                  <w:szCs w:val="20"/>
                  <w:lang w:val="nl-NL"/>
                </w:rPr>
                <w:t>Eigenschap</w:t>
              </w:r>
            </w:ins>
          </w:p>
        </w:tc>
        <w:tc>
          <w:tcPr>
            <w:tcW w:w="1350" w:type="dxa"/>
            <w:tcBorders>
              <w:top w:val="nil"/>
              <w:left w:val="nil"/>
              <w:bottom w:val="nil"/>
              <w:right w:val="nil"/>
            </w:tcBorders>
          </w:tcPr>
          <w:p w14:paraId="5C8559FB" w14:textId="77777777" w:rsidR="00435184" w:rsidRPr="001C4BBF" w:rsidRDefault="00435184" w:rsidP="002E7926">
            <w:pPr>
              <w:autoSpaceDE w:val="0"/>
              <w:autoSpaceDN w:val="0"/>
              <w:adjustRightInd w:val="0"/>
              <w:spacing w:after="0" w:line="240" w:lineRule="auto"/>
              <w:rPr>
                <w:ins w:id="9012" w:author="Arjan" w:date="2014-01-22T17:04:00Z"/>
                <w:rFonts w:ascii="Arial" w:eastAsia="Times New Roman" w:hAnsi="Arial" w:cs="Arial"/>
                <w:color w:val="000000"/>
                <w:sz w:val="20"/>
                <w:szCs w:val="20"/>
                <w:lang w:val="nl-NL"/>
              </w:rPr>
            </w:pPr>
            <w:ins w:id="9013" w:author="Arjan" w:date="2014-01-22T17:04:00Z">
              <w:r w:rsidRPr="001C4BBF">
                <w:rPr>
                  <w:rFonts w:ascii="Arial" w:eastAsia="Times New Roman" w:hAnsi="Arial" w:cs="Arial"/>
                  <w:color w:val="000000"/>
                  <w:sz w:val="20"/>
                  <w:szCs w:val="20"/>
                  <w:lang w:val="nl-NL"/>
                </w:rPr>
                <w:t>KING</w:t>
              </w:r>
            </w:ins>
          </w:p>
        </w:tc>
      </w:tr>
      <w:tr w:rsidR="00851EC7" w:rsidRPr="001C4BBF" w14:paraId="451D0A33" w14:textId="77777777" w:rsidTr="002E7926">
        <w:tc>
          <w:tcPr>
            <w:tcW w:w="3600" w:type="dxa"/>
            <w:tcBorders>
              <w:top w:val="nil"/>
              <w:left w:val="nil"/>
              <w:bottom w:val="nil"/>
              <w:right w:val="nil"/>
            </w:tcBorders>
          </w:tcPr>
          <w:p w14:paraId="7A941B68" w14:textId="77777777" w:rsidR="00851EC7" w:rsidRPr="001C4BBF" w:rsidRDefault="00851EC7"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1EEC58ED" w14:textId="77777777" w:rsidR="00851EC7" w:rsidRPr="001C4BBF" w:rsidRDefault="00851EC7"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6C1C351E" w14:textId="21FF4293" w:rsidR="00851EC7" w:rsidRPr="001C4BBF" w:rsidRDefault="00851EC7" w:rsidP="002E7926">
            <w:pPr>
              <w:autoSpaceDE w:val="0"/>
              <w:autoSpaceDN w:val="0"/>
              <w:adjustRightInd w:val="0"/>
              <w:spacing w:after="0" w:line="240" w:lineRule="auto"/>
              <w:rPr>
                <w:rFonts w:ascii="Arial" w:hAnsi="Arial" w:cs="Arial"/>
                <w:sz w:val="20"/>
                <w:szCs w:val="20"/>
                <w:lang w:val="nl-NL"/>
              </w:rPr>
            </w:pPr>
            <w:ins w:id="9014" w:author="Arjan" w:date="2013-02-07T22:57:00Z">
              <w:r w:rsidRPr="001C4BBF">
                <w:rPr>
                  <w:rFonts w:ascii="Arial" w:hAnsi="Arial" w:cs="Arial"/>
                  <w:sz w:val="20"/>
                  <w:szCs w:val="20"/>
                  <w:lang w:val="nl-NL"/>
                </w:rPr>
                <w:t>Gerelateerde externe ZAAK</w:t>
              </w:r>
            </w:ins>
            <w:ins w:id="9015" w:author="Arjan Kloosterboer" w:date="2017-08-10T10:54:00Z">
              <w:r w:rsidR="0036790D">
                <w:rPr>
                  <w:rFonts w:ascii="Arial" w:hAnsi="Arial" w:cs="Arial"/>
                  <w:sz w:val="20"/>
                  <w:szCs w:val="20"/>
                  <w:lang w:val="nl-NL"/>
                </w:rPr>
                <w:br/>
              </w:r>
              <w:r w:rsidR="0036790D" w:rsidRPr="00EF634D">
                <w:rPr>
                  <w:lang w:val="nl-NL"/>
                </w:rPr>
                <w:t>- Aanvraagdatum</w:t>
              </w:r>
              <w:r w:rsidR="0036790D">
                <w:rPr>
                  <w:lang w:val="nl-NL"/>
                </w:rPr>
                <w:br/>
                <w:t>- Aard relatie</w:t>
              </w:r>
              <w:r w:rsidR="0036790D">
                <w:rPr>
                  <w:lang w:val="nl-NL"/>
                </w:rPr>
                <w:br/>
              </w:r>
              <w:r w:rsidR="0036790D" w:rsidRPr="00EF634D">
                <w:rPr>
                  <w:lang w:val="nl-NL"/>
                </w:rPr>
                <w:t xml:space="preserve">- Datum status gezet </w:t>
              </w:r>
              <w:r w:rsidR="0036790D">
                <w:rPr>
                  <w:lang w:val="nl-NL"/>
                </w:rPr>
                <w:br/>
              </w:r>
              <w:r w:rsidR="0036790D" w:rsidRPr="00EF634D">
                <w:rPr>
                  <w:lang w:val="nl-NL"/>
                </w:rPr>
                <w:t xml:space="preserve">- Einddatum </w:t>
              </w:r>
              <w:r w:rsidR="0036790D">
                <w:rPr>
                  <w:lang w:val="nl-NL"/>
                </w:rPr>
                <w:br/>
              </w:r>
              <w:r w:rsidR="0036790D" w:rsidRPr="00EF634D">
                <w:rPr>
                  <w:lang w:val="nl-NL"/>
                </w:rPr>
                <w:t xml:space="preserve">- Resultaatomschrijving </w:t>
              </w:r>
              <w:r w:rsidR="0036790D">
                <w:rPr>
                  <w:lang w:val="nl-NL"/>
                </w:rPr>
                <w:br/>
              </w:r>
              <w:r w:rsidR="0036790D" w:rsidRPr="00EF634D">
                <w:rPr>
                  <w:lang w:val="nl-NL"/>
                </w:rPr>
                <w:t xml:space="preserve">- Startdatum </w:t>
              </w:r>
              <w:r w:rsidR="0036790D">
                <w:rPr>
                  <w:lang w:val="nl-NL"/>
                </w:rPr>
                <w:br/>
              </w:r>
              <w:r w:rsidR="0036790D" w:rsidRPr="00EF634D">
                <w:rPr>
                  <w:lang w:val="nl-NL"/>
                </w:rPr>
                <w:t xml:space="preserve">- Status-omschrijving generiek </w:t>
              </w:r>
              <w:r w:rsidR="0036790D">
                <w:rPr>
                  <w:lang w:val="nl-NL"/>
                </w:rPr>
                <w:br/>
              </w:r>
              <w:r w:rsidR="0036790D" w:rsidRPr="00EF634D">
                <w:rPr>
                  <w:lang w:val="nl-NL"/>
                </w:rPr>
                <w:t xml:space="preserve">- Verantwoordelijke organisatie </w:t>
              </w:r>
              <w:r w:rsidR="0036790D">
                <w:rPr>
                  <w:lang w:val="nl-NL"/>
                </w:rPr>
                <w:br/>
              </w:r>
              <w:r w:rsidR="0036790D" w:rsidRPr="00EF634D">
                <w:rPr>
                  <w:lang w:val="nl-NL"/>
                </w:rPr>
                <w:t xml:space="preserve">- Zaakidentificatie </w:t>
              </w:r>
              <w:r w:rsidR="0036790D">
                <w:rPr>
                  <w:lang w:val="nl-NL"/>
                </w:rPr>
                <w:br/>
              </w:r>
              <w:r w:rsidR="0036790D" w:rsidRPr="00EF634D">
                <w:rPr>
                  <w:lang w:val="nl-NL"/>
                </w:rPr>
                <w:t xml:space="preserve">- Zaaktype-omschrijving generiek </w:t>
              </w:r>
              <w:r w:rsidR="0036790D">
                <w:rPr>
                  <w:lang w:val="nl-NL"/>
                </w:rPr>
                <w:br/>
              </w:r>
              <w:r w:rsidR="0036790D" w:rsidRPr="00EF634D">
                <w:rPr>
                  <w:lang w:val="nl-NL"/>
                </w:rPr>
                <w:t>- Zaaktypecode</w:t>
              </w:r>
            </w:ins>
          </w:p>
        </w:tc>
        <w:tc>
          <w:tcPr>
            <w:tcW w:w="1350" w:type="dxa"/>
            <w:tcBorders>
              <w:top w:val="nil"/>
              <w:left w:val="nil"/>
              <w:bottom w:val="nil"/>
              <w:right w:val="nil"/>
            </w:tcBorders>
          </w:tcPr>
          <w:p w14:paraId="112EA282" w14:textId="77777777" w:rsidR="00851EC7" w:rsidRPr="001C4BBF" w:rsidRDefault="00851EC7" w:rsidP="002E7926">
            <w:pPr>
              <w:autoSpaceDE w:val="0"/>
              <w:autoSpaceDN w:val="0"/>
              <w:adjustRightInd w:val="0"/>
              <w:spacing w:after="0" w:line="240" w:lineRule="auto"/>
              <w:rPr>
                <w:rFonts w:ascii="Arial" w:eastAsia="Times New Roman" w:hAnsi="Arial" w:cs="Arial"/>
                <w:color w:val="000000"/>
                <w:sz w:val="20"/>
                <w:szCs w:val="20"/>
                <w:lang w:val="nl-NL"/>
              </w:rPr>
            </w:pPr>
            <w:ins w:id="9016" w:author="Arjan" w:date="2013-02-07T22:57:00Z">
              <w:r w:rsidRPr="001C4BBF">
                <w:rPr>
                  <w:rFonts w:ascii="Arial" w:eastAsia="Times New Roman" w:hAnsi="Arial" w:cs="Arial"/>
                  <w:color w:val="000000"/>
                  <w:sz w:val="20"/>
                  <w:szCs w:val="20"/>
                  <w:lang w:val="nl-NL"/>
                </w:rPr>
                <w:t>KING</w:t>
              </w:r>
            </w:ins>
          </w:p>
        </w:tc>
      </w:tr>
      <w:tr w:rsidR="001C7151" w:rsidRPr="001C4BBF" w14:paraId="1099A909" w14:textId="77777777" w:rsidTr="002E7926">
        <w:tc>
          <w:tcPr>
            <w:tcW w:w="3600" w:type="dxa"/>
            <w:tcBorders>
              <w:top w:val="nil"/>
              <w:left w:val="nil"/>
              <w:bottom w:val="nil"/>
              <w:right w:val="nil"/>
            </w:tcBorders>
          </w:tcPr>
          <w:p w14:paraId="061D307B"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1C4BBF">
              <w:rPr>
                <w:rFonts w:ascii="Arial" w:eastAsia="Times New Roman" w:hAnsi="Arial" w:cs="Arial"/>
                <w:b/>
                <w:bCs/>
                <w:color w:val="000000"/>
                <w:sz w:val="20"/>
                <w:szCs w:val="20"/>
                <w:lang w:val="nl-NL"/>
              </w:rPr>
              <w:t>Overzicht relaties</w:t>
            </w:r>
          </w:p>
        </w:tc>
        <w:tc>
          <w:tcPr>
            <w:tcW w:w="4410" w:type="dxa"/>
            <w:gridSpan w:val="2"/>
            <w:tcBorders>
              <w:top w:val="nil"/>
              <w:left w:val="nil"/>
              <w:bottom w:val="nil"/>
              <w:right w:val="nil"/>
            </w:tcBorders>
          </w:tcPr>
          <w:p w14:paraId="28D98C04"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1C4BBF">
              <w:rPr>
                <w:rFonts w:ascii="Arial" w:eastAsia="Times New Roman" w:hAnsi="Arial" w:cs="Arial"/>
                <w:i/>
                <w:iCs/>
                <w:color w:val="000000"/>
                <w:sz w:val="20"/>
                <w:szCs w:val="20"/>
                <w:lang w:val="nl-NL"/>
              </w:rPr>
              <w:t>Relatienaam incl. gerelateerd type</w:t>
            </w:r>
          </w:p>
        </w:tc>
        <w:tc>
          <w:tcPr>
            <w:tcW w:w="1350" w:type="dxa"/>
            <w:tcBorders>
              <w:top w:val="nil"/>
              <w:left w:val="nil"/>
              <w:bottom w:val="nil"/>
              <w:right w:val="nil"/>
            </w:tcBorders>
          </w:tcPr>
          <w:p w14:paraId="3CDD4B2C"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1C4BBF">
              <w:rPr>
                <w:rFonts w:ascii="Arial" w:eastAsia="Times New Roman" w:hAnsi="Arial" w:cs="Arial"/>
                <w:i/>
                <w:iCs/>
                <w:color w:val="000000"/>
                <w:sz w:val="20"/>
                <w:szCs w:val="20"/>
                <w:lang w:val="nl-NL"/>
              </w:rPr>
              <w:t>Herkomst</w:t>
            </w:r>
          </w:p>
        </w:tc>
      </w:tr>
      <w:tr w:rsidR="001C7151" w:rsidRPr="00CD63CD" w14:paraId="1E7DF175" w14:textId="77777777" w:rsidTr="002E7926">
        <w:tc>
          <w:tcPr>
            <w:tcW w:w="3600" w:type="dxa"/>
            <w:tcBorders>
              <w:top w:val="nil"/>
              <w:left w:val="nil"/>
              <w:bottom w:val="nil"/>
              <w:right w:val="nil"/>
            </w:tcBorders>
          </w:tcPr>
          <w:p w14:paraId="71F66DC5" w14:textId="77777777" w:rsidR="001C7151" w:rsidRPr="001C4BB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4410" w:type="dxa"/>
            <w:gridSpan w:val="2"/>
            <w:tcBorders>
              <w:top w:val="nil"/>
              <w:left w:val="nil"/>
              <w:bottom w:val="nil"/>
              <w:right w:val="nil"/>
            </w:tcBorders>
          </w:tcPr>
          <w:p w14:paraId="15DE24EA"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1C4BBF">
              <w:rPr>
                <w:rFonts w:ascii="Arial" w:hAnsi="Arial" w:cs="Arial"/>
                <w:sz w:val="20"/>
                <w:szCs w:val="20"/>
                <w:lang w:val="nl-NL"/>
              </w:rPr>
              <w:instrText>ME</w:instrText>
            </w:r>
            <w:r w:rsidR="001C7151" w:rsidRPr="00CD63CD">
              <w:rPr>
                <w:rFonts w:ascii="Arial" w:hAnsi="Arial" w:cs="Arial"/>
                <w:sz w:val="20"/>
                <w:szCs w:val="20"/>
                <w:lang w:val="en-AU"/>
              </w:rPr>
              <w:instrText xml:space="preserv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heeft</w:t>
            </w:r>
            <w:r w:rsidRPr="00CD63CD">
              <w:rPr>
                <w:rFonts w:ascii="Arial" w:hAnsi="Arial" w:cs="Arial"/>
                <w:sz w:val="20"/>
                <w:szCs w:val="20"/>
                <w:lang w:val="en-AU"/>
              </w:rPr>
              <w:fldChar w:fldCharType="end"/>
            </w:r>
            <w:r w:rsidR="001C7151"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1C7151"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1C7151" w:rsidRPr="00CD63CD">
              <w:rPr>
                <w:rFonts w:ascii="Arial" w:eastAsia="Times New Roman" w:hAnsi="Arial" w:cs="Arial"/>
                <w:color w:val="000000"/>
                <w:sz w:val="20"/>
                <w:szCs w:val="20"/>
              </w:rPr>
              <w:t>STATUS</w:t>
            </w:r>
            <w:r w:rsidRPr="00CD63CD">
              <w:rPr>
                <w:rFonts w:ascii="Arial" w:eastAsia="Times New Roman" w:hAnsi="Arial" w:cs="Arial"/>
                <w:color w:val="000000"/>
                <w:sz w:val="20"/>
                <w:szCs w:val="20"/>
              </w:rPr>
              <w:fldChar w:fldCharType="end"/>
            </w:r>
            <w:r w:rsidR="001C7151" w:rsidRPr="00CD63CD">
              <w:rPr>
                <w:rFonts w:ascii="Arial" w:eastAsia="Times New Roman" w:hAnsi="Arial" w:cs="Arial"/>
                <w:color w:val="000000"/>
                <w:sz w:val="20"/>
                <w:szCs w:val="20"/>
              </w:rPr>
              <w:t xml:space="preserve">  </w:t>
            </w:r>
          </w:p>
        </w:tc>
        <w:tc>
          <w:tcPr>
            <w:tcW w:w="1350" w:type="dxa"/>
            <w:tcBorders>
              <w:top w:val="nil"/>
              <w:left w:val="nil"/>
              <w:bottom w:val="nil"/>
              <w:right w:val="nil"/>
            </w:tcBorders>
          </w:tcPr>
          <w:p w14:paraId="063AF2B6"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6203E1" w:rsidRPr="00CD63CD" w14:paraId="74E8E90E" w14:textId="77777777" w:rsidTr="002E7926">
        <w:tc>
          <w:tcPr>
            <w:tcW w:w="3600" w:type="dxa"/>
            <w:tcBorders>
              <w:top w:val="nil"/>
              <w:left w:val="nil"/>
              <w:bottom w:val="nil"/>
              <w:right w:val="nil"/>
            </w:tcBorders>
          </w:tcPr>
          <w:p w14:paraId="60A4D7F7" w14:textId="77777777" w:rsidR="006203E1" w:rsidRPr="00CD63CD" w:rsidRDefault="006203E1"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2EFDFCFE" w14:textId="77777777" w:rsidR="006203E1" w:rsidRPr="00CD63CD" w:rsidRDefault="006203E1" w:rsidP="002E7926">
            <w:pPr>
              <w:autoSpaceDE w:val="0"/>
              <w:autoSpaceDN w:val="0"/>
              <w:adjustRightInd w:val="0"/>
              <w:spacing w:after="0" w:line="240" w:lineRule="auto"/>
              <w:rPr>
                <w:rFonts w:ascii="Arial" w:hAnsi="Arial" w:cs="Arial"/>
                <w:sz w:val="20"/>
                <w:szCs w:val="20"/>
                <w:lang w:val="en-AU"/>
              </w:rPr>
            </w:pPr>
            <w:ins w:id="9017" w:author="Arjan" w:date="2014-11-18T17:52:00Z">
              <w:r>
                <w:rPr>
                  <w:rFonts w:ascii="Arial" w:hAnsi="Arial" w:cs="Arial"/>
                  <w:sz w:val="20"/>
                  <w:szCs w:val="20"/>
                  <w:lang w:val="en-AU"/>
                </w:rPr>
                <w:t>heeft BETROKKENE</w:t>
              </w:r>
            </w:ins>
          </w:p>
        </w:tc>
        <w:tc>
          <w:tcPr>
            <w:tcW w:w="1350" w:type="dxa"/>
            <w:tcBorders>
              <w:top w:val="nil"/>
              <w:left w:val="nil"/>
              <w:bottom w:val="nil"/>
              <w:right w:val="nil"/>
            </w:tcBorders>
          </w:tcPr>
          <w:p w14:paraId="60DF6314" w14:textId="77777777" w:rsidR="006203E1" w:rsidRPr="00CD63CD" w:rsidRDefault="006203E1" w:rsidP="002E7926">
            <w:pPr>
              <w:autoSpaceDE w:val="0"/>
              <w:autoSpaceDN w:val="0"/>
              <w:adjustRightInd w:val="0"/>
              <w:spacing w:after="0" w:line="240" w:lineRule="auto"/>
              <w:rPr>
                <w:rFonts w:ascii="Arial" w:eastAsia="Times New Roman" w:hAnsi="Arial" w:cs="Arial"/>
                <w:color w:val="000000"/>
                <w:sz w:val="20"/>
                <w:szCs w:val="20"/>
              </w:rPr>
            </w:pPr>
            <w:ins w:id="9018" w:author="Arjan" w:date="2014-11-18T17:52:00Z">
              <w:r>
                <w:rPr>
                  <w:rFonts w:ascii="Arial" w:eastAsia="Times New Roman" w:hAnsi="Arial" w:cs="Arial"/>
                  <w:color w:val="000000"/>
                  <w:sz w:val="20"/>
                  <w:szCs w:val="20"/>
                </w:rPr>
                <w:t>KING</w:t>
              </w:r>
            </w:ins>
          </w:p>
        </w:tc>
      </w:tr>
      <w:tr w:rsidR="001C7151" w:rsidRPr="005C14BE" w14:paraId="647FA181" w14:textId="77777777" w:rsidTr="002E7926">
        <w:tc>
          <w:tcPr>
            <w:tcW w:w="3600" w:type="dxa"/>
            <w:tcBorders>
              <w:top w:val="nil"/>
              <w:left w:val="nil"/>
              <w:bottom w:val="nil"/>
              <w:right w:val="nil"/>
            </w:tcBorders>
          </w:tcPr>
          <w:p w14:paraId="2641A26B"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14:paraId="3F009EBD" w14:textId="77777777" w:rsidR="001C7151" w:rsidRPr="00CD63CD" w:rsidRDefault="00DA5D93" w:rsidP="003E7E75">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 xml:space="preserve">heeft </w:t>
            </w:r>
            <w:del w:id="9019" w:author="Arjan" w:date="2013-02-08T00:32:00Z">
              <w:r w:rsidR="001C7151" w:rsidRPr="00CD63CD" w:rsidDel="003E7E75">
                <w:rPr>
                  <w:rFonts w:ascii="Arial" w:eastAsia="Times New Roman" w:hAnsi="Arial" w:cs="Arial"/>
                  <w:color w:val="000000"/>
                  <w:sz w:val="20"/>
                  <w:szCs w:val="20"/>
                </w:rPr>
                <w:delText>betrekking op andere</w:delText>
              </w:r>
            </w:del>
            <w:r w:rsidRPr="00CD63CD">
              <w:rPr>
                <w:rFonts w:ascii="Arial" w:hAnsi="Arial" w:cs="Arial"/>
                <w:sz w:val="20"/>
                <w:szCs w:val="20"/>
                <w:lang w:val="en-AU"/>
              </w:rPr>
              <w:fldChar w:fldCharType="end"/>
            </w:r>
            <w:ins w:id="9020" w:author="Arjan" w:date="2013-02-08T00:32:00Z">
              <w:r w:rsidR="003E7E75">
                <w:rPr>
                  <w:rFonts w:ascii="Arial" w:hAnsi="Arial" w:cs="Arial"/>
                  <w:sz w:val="20"/>
                  <w:szCs w:val="20"/>
                  <w:lang w:val="en-AU"/>
                </w:rPr>
                <w:t>gerelateerde</w:t>
              </w:r>
            </w:ins>
            <w:del w:id="9021" w:author="Arjan" w:date="2013-02-08T00:32:00Z">
              <w:r w:rsidR="001C7151" w:rsidRPr="00CD63CD" w:rsidDel="003E7E75">
                <w:rPr>
                  <w:rFonts w:ascii="Arial" w:eastAsia="Times New Roman" w:hAnsi="Arial" w:cs="Arial"/>
                  <w:color w:val="000000"/>
                  <w:sz w:val="20"/>
                  <w:szCs w:val="20"/>
                </w:rPr>
                <w:delText xml:space="preserve">  </w:delText>
              </w:r>
            </w:del>
            <w:r w:rsidR="001C7151"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1C7151"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1C7151" w:rsidRPr="00CD63CD">
              <w:rPr>
                <w:rFonts w:ascii="Arial" w:eastAsia="Times New Roman" w:hAnsi="Arial" w:cs="Arial"/>
                <w:color w:val="000000"/>
                <w:sz w:val="20"/>
                <w:szCs w:val="20"/>
              </w:rPr>
              <w:t>ZAAK</w:t>
            </w:r>
            <w:r w:rsidRPr="00CD63CD">
              <w:rPr>
                <w:rFonts w:ascii="Arial" w:eastAsia="Times New Roman" w:hAnsi="Arial" w:cs="Arial"/>
                <w:color w:val="000000"/>
                <w:sz w:val="20"/>
                <w:szCs w:val="20"/>
              </w:rPr>
              <w:fldChar w:fldCharType="end"/>
            </w:r>
            <w:r w:rsidR="001C7151" w:rsidRPr="00CD63CD">
              <w:rPr>
                <w:rFonts w:ascii="Arial" w:eastAsia="Times New Roman" w:hAnsi="Arial" w:cs="Arial"/>
                <w:color w:val="000000"/>
                <w:sz w:val="20"/>
                <w:szCs w:val="20"/>
              </w:rPr>
              <w:t xml:space="preserve">  </w:t>
            </w:r>
          </w:p>
        </w:tc>
        <w:tc>
          <w:tcPr>
            <w:tcW w:w="1350" w:type="dxa"/>
            <w:tcBorders>
              <w:top w:val="nil"/>
              <w:left w:val="nil"/>
              <w:bottom w:val="nil"/>
              <w:right w:val="nil"/>
            </w:tcBorders>
          </w:tcPr>
          <w:p w14:paraId="15D69786" w14:textId="77777777"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GFO Zaken 2004, aangepast door KING</w:t>
            </w:r>
          </w:p>
        </w:tc>
      </w:tr>
      <w:tr w:rsidR="001C7151" w:rsidRPr="00CD63CD" w14:paraId="2E5B183D" w14:textId="77777777" w:rsidTr="002E7926">
        <w:tc>
          <w:tcPr>
            <w:tcW w:w="3600" w:type="dxa"/>
            <w:tcBorders>
              <w:top w:val="nil"/>
              <w:left w:val="nil"/>
              <w:bottom w:val="nil"/>
              <w:right w:val="nil"/>
            </w:tcBorders>
          </w:tcPr>
          <w:p w14:paraId="0F63CA0D" w14:textId="77777777"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4410" w:type="dxa"/>
            <w:gridSpan w:val="2"/>
            <w:tcBorders>
              <w:top w:val="nil"/>
              <w:left w:val="nil"/>
              <w:bottom w:val="nil"/>
              <w:right w:val="nil"/>
            </w:tcBorders>
          </w:tcPr>
          <w:p w14:paraId="024B15B1"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is deelzaak van</w:t>
            </w:r>
            <w:r w:rsidRPr="00CD63CD">
              <w:rPr>
                <w:rFonts w:ascii="Arial" w:hAnsi="Arial" w:cs="Arial"/>
                <w:sz w:val="20"/>
                <w:szCs w:val="20"/>
                <w:lang w:val="en-AU"/>
              </w:rPr>
              <w:fldChar w:fldCharType="end"/>
            </w:r>
            <w:r w:rsidR="001C7151"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1C7151"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1C7151" w:rsidRPr="00CD63CD">
              <w:rPr>
                <w:rFonts w:ascii="Arial" w:eastAsia="Times New Roman" w:hAnsi="Arial" w:cs="Arial"/>
                <w:color w:val="000000"/>
                <w:sz w:val="20"/>
                <w:szCs w:val="20"/>
              </w:rPr>
              <w:t>ZAAK</w:t>
            </w:r>
            <w:r w:rsidRPr="00CD63CD">
              <w:rPr>
                <w:rFonts w:ascii="Arial" w:eastAsia="Times New Roman" w:hAnsi="Arial" w:cs="Arial"/>
                <w:color w:val="000000"/>
                <w:sz w:val="20"/>
                <w:szCs w:val="20"/>
              </w:rPr>
              <w:fldChar w:fldCharType="end"/>
            </w:r>
            <w:r w:rsidR="001C7151" w:rsidRPr="00CD63CD">
              <w:rPr>
                <w:rFonts w:ascii="Arial" w:eastAsia="Times New Roman" w:hAnsi="Arial" w:cs="Arial"/>
                <w:color w:val="000000"/>
                <w:sz w:val="20"/>
                <w:szCs w:val="20"/>
              </w:rPr>
              <w:t xml:space="preserve">  </w:t>
            </w:r>
          </w:p>
        </w:tc>
        <w:tc>
          <w:tcPr>
            <w:tcW w:w="1350" w:type="dxa"/>
            <w:tcBorders>
              <w:top w:val="nil"/>
              <w:left w:val="nil"/>
              <w:bottom w:val="nil"/>
              <w:right w:val="nil"/>
            </w:tcBorders>
          </w:tcPr>
          <w:p w14:paraId="158BC6EC"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14:paraId="41704F05" w14:textId="77777777" w:rsidTr="002E7926">
        <w:tc>
          <w:tcPr>
            <w:tcW w:w="3600" w:type="dxa"/>
            <w:tcBorders>
              <w:top w:val="nil"/>
              <w:left w:val="nil"/>
              <w:right w:val="nil"/>
            </w:tcBorders>
          </w:tcPr>
          <w:p w14:paraId="77BDB818"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right w:val="nil"/>
            </w:tcBorders>
          </w:tcPr>
          <w:p w14:paraId="444C6C0D"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is van</w:t>
            </w:r>
            <w:r w:rsidRPr="00CD63CD">
              <w:rPr>
                <w:rFonts w:ascii="Arial" w:hAnsi="Arial" w:cs="Arial"/>
                <w:sz w:val="20"/>
                <w:szCs w:val="20"/>
                <w:lang w:val="en-AU"/>
              </w:rPr>
              <w:fldChar w:fldCharType="end"/>
            </w:r>
            <w:r w:rsidR="001C7151"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1C7151"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1C7151" w:rsidRPr="00CD63CD">
              <w:rPr>
                <w:rFonts w:ascii="Arial" w:eastAsia="Times New Roman" w:hAnsi="Arial" w:cs="Arial"/>
                <w:color w:val="000000"/>
                <w:sz w:val="20"/>
                <w:szCs w:val="20"/>
              </w:rPr>
              <w:t>ZAAKTYPE</w:t>
            </w:r>
            <w:r w:rsidRPr="00CD63CD">
              <w:rPr>
                <w:rFonts w:ascii="Arial" w:eastAsia="Times New Roman" w:hAnsi="Arial" w:cs="Arial"/>
                <w:color w:val="000000"/>
                <w:sz w:val="20"/>
                <w:szCs w:val="20"/>
              </w:rPr>
              <w:fldChar w:fldCharType="end"/>
            </w:r>
            <w:r w:rsidR="001C7151" w:rsidRPr="00CD63CD">
              <w:rPr>
                <w:rFonts w:ascii="Arial" w:eastAsia="Times New Roman" w:hAnsi="Arial" w:cs="Arial"/>
                <w:color w:val="000000"/>
                <w:sz w:val="20"/>
                <w:szCs w:val="20"/>
              </w:rPr>
              <w:t xml:space="preserve">  </w:t>
            </w:r>
          </w:p>
        </w:tc>
        <w:tc>
          <w:tcPr>
            <w:tcW w:w="1350" w:type="dxa"/>
            <w:tcBorders>
              <w:top w:val="nil"/>
              <w:left w:val="nil"/>
              <w:right w:val="nil"/>
            </w:tcBorders>
          </w:tcPr>
          <w:p w14:paraId="42DA07F6"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14:paraId="7E2D8B10" w14:textId="77777777" w:rsidTr="002E7926">
        <w:tc>
          <w:tcPr>
            <w:tcW w:w="3600" w:type="dxa"/>
            <w:tcBorders>
              <w:top w:val="nil"/>
              <w:left w:val="nil"/>
              <w:bottom w:val="single" w:sz="4" w:space="0" w:color="auto"/>
              <w:right w:val="nil"/>
            </w:tcBorders>
          </w:tcPr>
          <w:p w14:paraId="0C9446D1"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14:paraId="2F6D64CB" w14:textId="77777777" w:rsidR="001C7151" w:rsidRPr="00CD63CD" w:rsidRDefault="00DA5D93"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kent</w:t>
            </w:r>
            <w:r w:rsidRPr="00CD63CD">
              <w:rPr>
                <w:rFonts w:ascii="Arial" w:hAnsi="Arial" w:cs="Arial"/>
                <w:sz w:val="20"/>
                <w:szCs w:val="20"/>
                <w:lang w:val="en-AU"/>
              </w:rPr>
              <w:fldChar w:fldCharType="end"/>
            </w:r>
            <w:r w:rsidR="001C7151" w:rsidRPr="00CD63CD">
              <w:rPr>
                <w:rFonts w:ascii="Arial" w:eastAsia="Times New Roman" w:hAnsi="Arial" w:cs="Arial"/>
                <w:color w:val="000000"/>
                <w:sz w:val="20"/>
                <w:szCs w:val="20"/>
              </w:rPr>
              <w:t xml:space="preserve">   </w:t>
            </w:r>
            <w:del w:id="9022" w:author="Arjan" w:date="2013-02-04T14:12:00Z">
              <w:r w:rsidRPr="00CD63CD" w:rsidDel="00CD63CD">
                <w:rPr>
                  <w:rFonts w:ascii="Arial" w:eastAsia="Times New Roman" w:hAnsi="Arial" w:cs="Arial"/>
                  <w:color w:val="000000"/>
                  <w:sz w:val="20"/>
                  <w:szCs w:val="20"/>
                </w:rPr>
                <w:fldChar w:fldCharType="begin" w:fldLock="1"/>
              </w:r>
              <w:r w:rsidR="001C7151" w:rsidRPr="00CD63CD" w:rsidDel="00CD63CD">
                <w:rPr>
                  <w:rFonts w:ascii="Arial" w:eastAsia="Times New Roman" w:hAnsi="Arial" w:cs="Arial"/>
                  <w:color w:val="000000"/>
                  <w:sz w:val="20"/>
                  <w:szCs w:val="20"/>
                </w:rPr>
                <w:delInstrText>MERGEFIELD Element.Name</w:delInstrText>
              </w:r>
              <w:r w:rsidRPr="00CD63CD" w:rsidDel="00CD63CD">
                <w:rPr>
                  <w:rFonts w:ascii="Arial" w:eastAsia="Times New Roman" w:hAnsi="Arial" w:cs="Arial"/>
                  <w:color w:val="000000"/>
                  <w:sz w:val="20"/>
                  <w:szCs w:val="20"/>
                </w:rPr>
                <w:fldChar w:fldCharType="separate"/>
              </w:r>
              <w:r w:rsidR="001C7151" w:rsidRPr="00CD63CD" w:rsidDel="00CD63CD">
                <w:rPr>
                  <w:rFonts w:ascii="Arial" w:eastAsia="Times New Roman" w:hAnsi="Arial" w:cs="Arial"/>
                  <w:color w:val="000000"/>
                  <w:sz w:val="20"/>
                  <w:szCs w:val="20"/>
                </w:rPr>
                <w:delText>DOCUMENT</w:delText>
              </w:r>
              <w:r w:rsidRPr="00CD63CD" w:rsidDel="00CD63CD">
                <w:rPr>
                  <w:rFonts w:ascii="Arial" w:eastAsia="Times New Roman" w:hAnsi="Arial" w:cs="Arial"/>
                  <w:color w:val="000000"/>
                  <w:sz w:val="20"/>
                  <w:szCs w:val="20"/>
                </w:rPr>
                <w:fldChar w:fldCharType="end"/>
              </w:r>
            </w:del>
            <w:ins w:id="9023" w:author="Arjan" w:date="2013-02-04T14:12:00Z">
              <w:r w:rsidR="001C7151">
                <w:rPr>
                  <w:rFonts w:ascii="Arial" w:eastAsia="Times New Roman" w:hAnsi="Arial" w:cs="Arial"/>
                  <w:color w:val="000000"/>
                  <w:sz w:val="20"/>
                  <w:szCs w:val="20"/>
                </w:rPr>
                <w:t>INFORMATIEOBJECT</w:t>
              </w:r>
            </w:ins>
            <w:r w:rsidR="001C7151" w:rsidRPr="00CD63CD">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14:paraId="12C08150" w14:textId="77777777"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bl>
    <w:p w14:paraId="343CDD13" w14:textId="77777777" w:rsidR="00696938" w:rsidRDefault="00696938" w:rsidP="00EE4D07"/>
    <w:p w14:paraId="1DF9E9E9" w14:textId="77777777" w:rsidR="00EE4D07" w:rsidRPr="00DD0F4F" w:rsidRDefault="00EE4D07" w:rsidP="00EE4D07">
      <w:pPr>
        <w:pStyle w:val="Kop3"/>
        <w:rPr>
          <w:noProof/>
          <w:lang w:val="nl-NL"/>
        </w:rPr>
      </w:pPr>
      <w:bookmarkStart w:id="9024" w:name="_Ref361129776"/>
      <w:bookmarkStart w:id="9025" w:name="_Toc493812450"/>
      <w:r w:rsidRPr="00DD0F4F">
        <w:rPr>
          <w:noProof/>
          <w:lang w:val="nl-NL"/>
        </w:rPr>
        <w:t>Hoofd- en deelzaken</w:t>
      </w:r>
      <w:r w:rsidR="00235FE4" w:rsidRPr="00DD0F4F">
        <w:rPr>
          <w:noProof/>
          <w:lang w:val="nl-NL"/>
        </w:rPr>
        <w:t xml:space="preserve"> en gerelateerde zaken</w:t>
      </w:r>
      <w:bookmarkEnd w:id="9024"/>
      <w:bookmarkEnd w:id="9025"/>
    </w:p>
    <w:p w14:paraId="178F587A" w14:textId="77777777" w:rsidR="00AF5C29" w:rsidRPr="00DD0F4F" w:rsidRDefault="00AF5C29" w:rsidP="00AF5C29">
      <w:pPr>
        <w:rPr>
          <w:lang w:val="nl-NL"/>
        </w:rPr>
      </w:pPr>
      <w:r w:rsidRPr="00DD0F4F">
        <w:rPr>
          <w:lang w:val="nl-NL"/>
        </w:rPr>
        <w:t xml:space="preserve">Wat een zaak is, dat weten we: “Een samenhangende hoeveelheid werk met een welgedefinieerde aanleiding en een welgedefinieerd eindresultaat, waarvan kwaliteit en doorlooptijd bewaakt moeten worden”. Maar hoe ver gaat dit, wat scharen we allemaal onder één zaak? Hoe verhoudt een zaak zich tot de aanleiding? Is er per aanleiding altijd één zaak of kunnen dit er toch meer zijn? Wat te doen als  het niet lukt om hetgeen gevraagd is te produceren vanuit één zaak? Zijn deelzaken dan een oplossing? </w:t>
      </w:r>
      <w:r w:rsidR="00367362" w:rsidRPr="00DD0F4F">
        <w:rPr>
          <w:lang w:val="nl-NL"/>
        </w:rPr>
        <w:t xml:space="preserve">Of gerelateerde zaken? </w:t>
      </w:r>
      <w:r w:rsidRPr="00DD0F4F">
        <w:rPr>
          <w:lang w:val="nl-NL"/>
        </w:rPr>
        <w:t>In de praktijk is het niet eenduidig wat het begin en einde van een zaak vormt</w:t>
      </w:r>
      <w:r w:rsidR="00367362" w:rsidRPr="00DD0F4F">
        <w:rPr>
          <w:lang w:val="nl-NL"/>
        </w:rPr>
        <w:t>,</w:t>
      </w:r>
      <w:r w:rsidRPr="00DD0F4F">
        <w:rPr>
          <w:lang w:val="nl-NL"/>
        </w:rPr>
        <w:t xml:space="preserve"> wanneer deelzaken toegepast worden</w:t>
      </w:r>
      <w:r w:rsidR="00367362" w:rsidRPr="00DD0F4F">
        <w:rPr>
          <w:lang w:val="nl-NL"/>
        </w:rPr>
        <w:t xml:space="preserve"> en wat de rol is van gerelateerde zaken</w:t>
      </w:r>
      <w:r w:rsidRPr="00DD0F4F">
        <w:rPr>
          <w:lang w:val="nl-NL"/>
        </w:rPr>
        <w:t xml:space="preserve">. De ene organisatie gaat daar anders mee om dan de andere. Bij het samenwerken aan zaken in ketens en bij de uitwisseling van informatie over zaken kan dit tot problemen leiden. </w:t>
      </w:r>
      <w:r w:rsidR="00924A0D" w:rsidRPr="00DD0F4F">
        <w:rPr>
          <w:lang w:val="nl-NL"/>
        </w:rPr>
        <w:br/>
      </w:r>
      <w:r w:rsidRPr="00DD0F4F">
        <w:rPr>
          <w:lang w:val="nl-NL"/>
        </w:rPr>
        <w:t>Deze onderwerpen zijn in de werkgroep uitvoerig en bij herhaling besproken. Dit leidt tot het volgende beeld aangaande de afbakening van zaken</w:t>
      </w:r>
      <w:r w:rsidR="00924A0D" w:rsidRPr="00DD0F4F">
        <w:rPr>
          <w:lang w:val="nl-NL"/>
        </w:rPr>
        <w:t>,</w:t>
      </w:r>
      <w:r w:rsidRPr="00DD0F4F">
        <w:rPr>
          <w:lang w:val="nl-NL"/>
        </w:rPr>
        <w:t xml:space="preserve"> het toepassen van deelzaken</w:t>
      </w:r>
      <w:r w:rsidR="00924A0D" w:rsidRPr="00DD0F4F">
        <w:rPr>
          <w:lang w:val="nl-NL"/>
        </w:rPr>
        <w:t xml:space="preserve"> en relaties tussen zaken</w:t>
      </w:r>
      <w:r w:rsidRPr="00DD0F4F">
        <w:rPr>
          <w:lang w:val="nl-NL"/>
        </w:rPr>
        <w:t xml:space="preserve">. </w:t>
      </w:r>
    </w:p>
    <w:p w14:paraId="71420913" w14:textId="77777777" w:rsidR="00AF5C29" w:rsidRPr="00DD0F4F" w:rsidRDefault="00AF5C29" w:rsidP="006A14EC">
      <w:pPr>
        <w:keepNext/>
        <w:autoSpaceDE w:val="0"/>
        <w:autoSpaceDN w:val="0"/>
        <w:adjustRightInd w:val="0"/>
        <w:spacing w:after="0" w:line="360" w:lineRule="auto"/>
        <w:rPr>
          <w:rFonts w:cs="ArialMT"/>
          <w:b/>
          <w:color w:val="000000"/>
          <w:lang w:val="nl-NL"/>
        </w:rPr>
      </w:pPr>
      <w:r w:rsidRPr="00DD0F4F">
        <w:rPr>
          <w:rFonts w:cs="ArialMT"/>
          <w:b/>
          <w:color w:val="000000"/>
          <w:lang w:val="nl-NL"/>
        </w:rPr>
        <w:t>Wat behoort er tot één zaak?</w:t>
      </w:r>
    </w:p>
    <w:p w14:paraId="0D63060E" w14:textId="77777777" w:rsidR="00AF5C29" w:rsidRPr="00C05E06" w:rsidRDefault="00AF5C29" w:rsidP="00C05E06">
      <w:pPr>
        <w:spacing w:after="0"/>
      </w:pPr>
      <w:r w:rsidRPr="00DD0F4F">
        <w:rPr>
          <w:lang w:val="nl-NL"/>
        </w:rPr>
        <w:t xml:space="preserve">Welke samenhangende hoeveelheid werk vormt één zaak en waar begint een volgende zaak? In de definitie van de zaak wordt begin- en eindpunt gemarkeerd met “een welgedefinieerde aanleiding” </w:t>
      </w:r>
      <w:r w:rsidRPr="00DD0F4F">
        <w:rPr>
          <w:lang w:val="nl-NL"/>
        </w:rPr>
        <w:lastRenderedPageBreak/>
        <w:t xml:space="preserve">respectievelijk “een welgedefinieerd eindresultaat”. Ook al wordt het niet eenduidig aangegeven, bedoeld is dat het resultaat teruggrijpt op die aanleiding. Het resultaat is het ‘antwoord‘ op de aanleiding, aanleiding en resultaat zijn met elkaar verbonden. Als dit niet zo zou zijn, dan is telkens de vraag welk eindresultaat het einde van de zaak markeert. Dat zou de uitvoering van de zaak onbeheersbaar maken: de zaak kan haast eindeloos duren en de doorlooptijd is amper of niet te bewaken. </w:t>
      </w:r>
      <w:r w:rsidRPr="00DD0F4F">
        <w:rPr>
          <w:lang w:val="nl-NL"/>
        </w:rPr>
        <w:br/>
      </w:r>
      <w:r w:rsidRPr="00C05E06">
        <w:t>Voorbeelden:</w:t>
      </w:r>
    </w:p>
    <w:p w14:paraId="2AEC0D25" w14:textId="77777777" w:rsidR="003D77B4" w:rsidRDefault="00AF5C29">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 xml:space="preserve">De aanvraag van een vergunning leidt tot een zaak waarin de vergunningaanvraag behandeld wordt. Deze zaak wordt beëindigd met het opleveren van de vergunning, het weigeren van de vergunning of het buiten behandeling stellen van de aanvraag (en de bijbehorende administratieve afhandeling zoals publicatie en dossier-afsluiting). </w:t>
      </w:r>
    </w:p>
    <w:p w14:paraId="3CC117E9" w14:textId="77777777" w:rsidR="003D77B4" w:rsidRDefault="00AF5C29">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 xml:space="preserve">Een aanvraag voor Algemene bijstand leidt tot een zaak waarin beoordeeld wordt of de persoon daarvoor in aanmerking komt. De zaak wordt beëindigd met de uitspraak over het al dan niet toekennen van deze bijstand. Periodieke betalingen van deze bijstand maken geen deel uit van deze zaak.   </w:t>
      </w:r>
    </w:p>
    <w:p w14:paraId="56BF2CD2" w14:textId="77777777" w:rsidR="003D77B4" w:rsidRDefault="00AF5C29">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 xml:space="preserve">Een op de verleende of geweigerde vergunning of de afgewezen bijstandsaanvraag volgend bezwaar leidt tot een nieuwe zaak, het behandelen van het bezwaar, die wordt beëindigd met de uitspraak op het bezwaar. </w:t>
      </w:r>
    </w:p>
    <w:p w14:paraId="7F2752B2" w14:textId="77777777" w:rsidR="00AF5C29" w:rsidRPr="00DD0F4F" w:rsidRDefault="00AF5C29" w:rsidP="00AF5C29">
      <w:pPr>
        <w:autoSpaceDE w:val="0"/>
        <w:autoSpaceDN w:val="0"/>
        <w:adjustRightInd w:val="0"/>
        <w:spacing w:after="0" w:line="240" w:lineRule="auto"/>
        <w:rPr>
          <w:rFonts w:ascii="ArialMT" w:hAnsi="ArialMT" w:cs="ArialMT"/>
          <w:color w:val="000000"/>
          <w:sz w:val="20"/>
          <w:szCs w:val="20"/>
          <w:lang w:val="nl-NL"/>
        </w:rPr>
      </w:pPr>
    </w:p>
    <w:p w14:paraId="229C71C6" w14:textId="77777777" w:rsidR="00BA7994" w:rsidRPr="00DD0F4F" w:rsidRDefault="00AF5C29" w:rsidP="00C05E06">
      <w:pPr>
        <w:spacing w:after="0"/>
        <w:rPr>
          <w:lang w:val="nl-NL"/>
        </w:rPr>
      </w:pPr>
      <w:r w:rsidRPr="00DD0F4F">
        <w:rPr>
          <w:lang w:val="nl-NL"/>
        </w:rPr>
        <w:t>De vraag is vervolgens welke aanleidingen tot zaken leiden en welke niet. Het zaakgericht werken is ontstaan vanuit de behoefte tot verbetering van de dienstverlening door de overheid aan de samenleving (het ‘wat’). Het is daarbij niet relevant ‘hoe’ die overheid die dienstverlening realiseert. Aanleidingen voor zaken liggen dan ook in het contact van de samenleving met die overheid: vanuit het oogpunt van dienstverlening een vraag om (een) product(en) en/of dienst(en). Een zaak loopt dus altijd ‘van klant tot klant’, ongeacht de verschillende afdelingen of zelfs ketenpartners die betrokken zijn bij de levering van een product of dienst aan een burger of bedrijf</w:t>
      </w:r>
      <w:r w:rsidR="00BA7994" w:rsidRPr="00DD0F4F">
        <w:rPr>
          <w:lang w:val="nl-NL"/>
        </w:rPr>
        <w:t xml:space="preserve"> als antwoord op de gestelde vraag</w:t>
      </w:r>
      <w:r w:rsidRPr="00DD0F4F">
        <w:rPr>
          <w:lang w:val="nl-NL"/>
        </w:rPr>
        <w:t xml:space="preserve">. De analogie voor interne dienstverlening is eenvoudig te trekken. </w:t>
      </w:r>
      <w:r w:rsidR="00C05E06" w:rsidRPr="00DD0F4F">
        <w:rPr>
          <w:lang w:val="nl-NL"/>
        </w:rPr>
        <w:br/>
      </w:r>
      <w:r w:rsidRPr="00DD0F4F">
        <w:rPr>
          <w:lang w:val="nl-NL"/>
        </w:rPr>
        <w:t xml:space="preserve">We merken hierbij het volgende op. Er zijn zaken waar geen burger of bedrijf is die hierom verzoekt, bijvoorbeeld toezicht- en handhavingszaken. De aanvrager is hier impliciet het bestuur van de overheidsorganisatie, uit hoofde van hun taakstelling cq. de toegevoegde waarde die de overheidsorganisatie levert aan de samenleving. </w:t>
      </w:r>
    </w:p>
    <w:p w14:paraId="66C57D30" w14:textId="77777777" w:rsidR="00C05E06" w:rsidRPr="00DD0F4F" w:rsidRDefault="00BA7994" w:rsidP="00C05E06">
      <w:pPr>
        <w:spacing w:after="0"/>
        <w:rPr>
          <w:lang w:val="nl-NL"/>
        </w:rPr>
      </w:pPr>
      <w:r w:rsidRPr="00DD0F4F">
        <w:rPr>
          <w:lang w:val="nl-NL"/>
        </w:rPr>
        <w:t>Speciale aandacht behoeft in dit kader</w:t>
      </w:r>
      <w:r w:rsidR="00AF5C29" w:rsidRPr="00DD0F4F">
        <w:rPr>
          <w:lang w:val="nl-NL"/>
        </w:rPr>
        <w:t xml:space="preserve"> de samenwerking in ketens, gericht op het leveren van een product of dienst aan een burger of bedrijf</w:t>
      </w:r>
      <w:r w:rsidRPr="00DD0F4F">
        <w:rPr>
          <w:lang w:val="nl-NL"/>
        </w:rPr>
        <w:t xml:space="preserve"> waarbij meerdere partijen betrokken zijn</w:t>
      </w:r>
      <w:r w:rsidR="00AF5C29" w:rsidRPr="00DD0F4F">
        <w:rPr>
          <w:lang w:val="nl-NL"/>
        </w:rPr>
        <w:t xml:space="preserve">. Elke aanvraag leidt voor de aanvragende burger of bedrijf tot één zaak, ongeacht de partijen in de keten. Deze zaak ‘loopt’ bij de overheidsorganisatie die verantwoordelijk is voor de levering van de gevraagde producten en/of diensten. Als bij de uitvoering van deze </w:t>
      </w:r>
      <w:r w:rsidRPr="00DD0F4F">
        <w:rPr>
          <w:lang w:val="nl-NL"/>
        </w:rPr>
        <w:t>‘klant</w:t>
      </w:r>
      <w:r w:rsidR="00AF5C29" w:rsidRPr="00DD0F4F">
        <w:rPr>
          <w:lang w:val="nl-NL"/>
        </w:rPr>
        <w:t>zaak</w:t>
      </w:r>
      <w:r w:rsidRPr="00DD0F4F">
        <w:rPr>
          <w:lang w:val="nl-NL"/>
        </w:rPr>
        <w:t>’</w:t>
      </w:r>
      <w:r w:rsidR="00AF5C29" w:rsidRPr="00DD0F4F">
        <w:rPr>
          <w:lang w:val="nl-NL"/>
        </w:rPr>
        <w:t xml:space="preserve"> een ketenpartner betrokken is, dan kan deze organisatie zijn bijdrage aan de ‘klantzaak’ uitvoeren als zaak voor de eigen organisatie. De naar de burger of bedrijf </w:t>
      </w:r>
      <w:r w:rsidRPr="00DD0F4F">
        <w:rPr>
          <w:lang w:val="nl-NL"/>
        </w:rPr>
        <w:t xml:space="preserve">cq. voor de ‘klantzaak’ </w:t>
      </w:r>
      <w:r w:rsidR="00AF5C29" w:rsidRPr="00DD0F4F">
        <w:rPr>
          <w:lang w:val="nl-NL"/>
        </w:rPr>
        <w:t xml:space="preserve">verantwoordelijke organisatie is dan de ‘klant’ voor de </w:t>
      </w:r>
      <w:r w:rsidRPr="00DD0F4F">
        <w:rPr>
          <w:lang w:val="nl-NL"/>
        </w:rPr>
        <w:t xml:space="preserve">zaak bij de </w:t>
      </w:r>
      <w:r w:rsidR="00AF5C29" w:rsidRPr="00DD0F4F">
        <w:rPr>
          <w:lang w:val="nl-NL"/>
        </w:rPr>
        <w:t xml:space="preserve">ketenpartner. </w:t>
      </w:r>
    </w:p>
    <w:p w14:paraId="4160867C" w14:textId="77777777" w:rsidR="00AF5C29" w:rsidRPr="00DD0F4F" w:rsidRDefault="00AF5C29" w:rsidP="00C05E06">
      <w:pPr>
        <w:spacing w:before="120" w:after="0"/>
        <w:rPr>
          <w:lang w:val="nl-NL"/>
        </w:rPr>
      </w:pPr>
      <w:r w:rsidRPr="00DD0F4F">
        <w:rPr>
          <w:lang w:val="nl-NL"/>
        </w:rPr>
        <w:t>Een en ander betekent dat een zaak behandeld worden door de uitvoering van één of meer bedrijfsprocessen zoals gedefinieerd in de GEMMA Procesarchitectuur</w:t>
      </w:r>
      <w:r w:rsidRPr="00C05E06">
        <w:rPr>
          <w:vertAlign w:val="superscript"/>
        </w:rPr>
        <w:footnoteReference w:id="1"/>
      </w:r>
      <w:r w:rsidRPr="00DD0F4F">
        <w:rPr>
          <w:lang w:val="nl-NL"/>
        </w:rPr>
        <w:t xml:space="preserve">: “een bedrijfsproces is een geordende reeks werkprocessen die binnen één organisatie wordt uitgevoerd met als doel om een (combinatie van) dienst(en) te leveren aan een burger, bedrijf of andere organisatie”. De afbakening van een zaak, het begin en het einde er van, is dus dezelfde als die van </w:t>
      </w:r>
      <w:r w:rsidR="000E4C1C" w:rsidRPr="00DD0F4F">
        <w:rPr>
          <w:lang w:val="nl-NL"/>
        </w:rPr>
        <w:t xml:space="preserve">een </w:t>
      </w:r>
      <w:r w:rsidRPr="00DD0F4F">
        <w:rPr>
          <w:lang w:val="nl-NL"/>
        </w:rPr>
        <w:t>bedrijfsproces: ‘van klant tot klant’. Onderdelen van bedrijfsprocessen vormen geen zelfstandige zaken.</w:t>
      </w:r>
    </w:p>
    <w:p w14:paraId="2F141A0A" w14:textId="77777777" w:rsidR="00AF5C29" w:rsidRPr="00DD0F4F" w:rsidRDefault="00AF5C29" w:rsidP="00C05E06">
      <w:pPr>
        <w:spacing w:after="0"/>
        <w:rPr>
          <w:lang w:val="nl-NL"/>
        </w:rPr>
      </w:pPr>
      <w:r w:rsidRPr="00DD0F4F">
        <w:rPr>
          <w:lang w:val="nl-NL"/>
        </w:rPr>
        <w:lastRenderedPageBreak/>
        <w:t xml:space="preserve">Elke zojuist onderscheiden aanleiding, de vraag van ‘een klant’, leidt tot één zaak. Dit betekent dat de ‘aanleider’ de omvang van de zaak bepaalt: hetgeen hij of zij aan </w:t>
      </w:r>
      <w:r w:rsidR="00FD22EB" w:rsidRPr="00DD0F4F">
        <w:rPr>
          <w:lang w:val="nl-NL"/>
        </w:rPr>
        <w:t xml:space="preserve">samenhangende </w:t>
      </w:r>
      <w:r w:rsidRPr="00DD0F4F">
        <w:rPr>
          <w:lang w:val="nl-NL"/>
        </w:rPr>
        <w:t>producten en/of diensten vraagt</w:t>
      </w:r>
      <w:r w:rsidR="00FD22EB" w:rsidRPr="00DD0F4F">
        <w:rPr>
          <w:lang w:val="nl-NL"/>
        </w:rPr>
        <w:t xml:space="preserve"> in relatie tot de aanleiding</w:t>
      </w:r>
      <w:r w:rsidRPr="00DD0F4F">
        <w:rPr>
          <w:lang w:val="nl-NL"/>
        </w:rPr>
        <w:t xml:space="preserve">. Elke vraag leidt aldus tot de uitvoering van één of meer bedrijfsprocessen waarmee de resultaten geleverd kunnen worden die een antwoord geven op de aanleiding voor die zaak. De zaak gaat over het ‘wat’: wat moet er gedaan worden om de resultaten te leveren die een antwoord geven op de aanleiding van de zaak, welke producten en/of diensten, binnen welke termijn, tegen welke kosten, etcetera. Een bedrijfsproces beschrijft het ‘hoe’: hoe worden die producten en diensten gemaakt, welke afdelingen zijn er bij betrokken, wie doen dat, wat doen ze, etcetera. </w:t>
      </w:r>
    </w:p>
    <w:p w14:paraId="3137C70D" w14:textId="77777777" w:rsidR="00AF5C29" w:rsidRPr="00C05E06" w:rsidRDefault="00AF5C29" w:rsidP="00C05E06">
      <w:pPr>
        <w:spacing w:after="0"/>
      </w:pPr>
      <w:r w:rsidRPr="00C05E06">
        <w:t>Voorbeelden:</w:t>
      </w:r>
    </w:p>
    <w:p w14:paraId="43DC1A42" w14:textId="77777777" w:rsidR="003D77B4" w:rsidRDefault="00AF5C29">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De aanvraag voor een vergunning, het verzoek om bijstand en het ingediende bezwaar zijn alle aanleidingen voor zaken.</w:t>
      </w:r>
    </w:p>
    <w:p w14:paraId="6DE83C53" w14:textId="77777777" w:rsidR="003D77B4" w:rsidRDefault="00AF5C29">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 xml:space="preserve">Het insturen door een burger of bedrijf van aanvullende informatie in het kader van de behandeling van de aanvraag voor een vergunning of een verzoek om bijstand leidt niet tot een nieuwe zaak (maar wordt behandeld in het kader van de reeds lopende zaak). </w:t>
      </w:r>
    </w:p>
    <w:p w14:paraId="015F4101" w14:textId="77777777" w:rsidR="003D77B4" w:rsidRDefault="00AF5C29">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 xml:space="preserve">Het gelijktijdig aanvragen van een paspoort en een verklaring van onbesproken gedrag (omdat de persoon in kwestie beide nodig heeft om toegelaten te worden tot de USA) leidt tot één zaak, ongeacht of de levering daarvan plaatst vindt door middel van de uitvoering van één of twee bedrijfsprocessen. </w:t>
      </w:r>
    </w:p>
    <w:p w14:paraId="3E4D78CA" w14:textId="77777777" w:rsidR="00AF5C29" w:rsidRPr="00DD0F4F" w:rsidRDefault="00AF5C29" w:rsidP="00AF5C29">
      <w:pPr>
        <w:autoSpaceDE w:val="0"/>
        <w:autoSpaceDN w:val="0"/>
        <w:adjustRightInd w:val="0"/>
        <w:spacing w:after="0" w:line="240" w:lineRule="auto"/>
        <w:rPr>
          <w:rFonts w:ascii="ArialMT" w:hAnsi="ArialMT" w:cs="ArialMT"/>
          <w:color w:val="000000"/>
          <w:sz w:val="20"/>
          <w:szCs w:val="20"/>
          <w:lang w:val="nl-NL"/>
        </w:rPr>
      </w:pPr>
    </w:p>
    <w:p w14:paraId="3D1FA46B" w14:textId="77777777" w:rsidR="00497649" w:rsidRPr="00DD0F4F" w:rsidRDefault="00497649" w:rsidP="00497649">
      <w:pPr>
        <w:autoSpaceDE w:val="0"/>
        <w:autoSpaceDN w:val="0"/>
        <w:adjustRightInd w:val="0"/>
        <w:spacing w:after="0" w:line="360" w:lineRule="auto"/>
        <w:rPr>
          <w:rFonts w:cs="ArialMT"/>
          <w:b/>
          <w:color w:val="000000"/>
          <w:lang w:val="nl-NL"/>
        </w:rPr>
      </w:pPr>
      <w:r w:rsidRPr="00DD0F4F">
        <w:rPr>
          <w:rFonts w:cs="ArialMT"/>
          <w:b/>
          <w:color w:val="000000"/>
          <w:lang w:val="nl-NL"/>
        </w:rPr>
        <w:t>Gebruik van deelzaken</w:t>
      </w:r>
    </w:p>
    <w:p w14:paraId="01F3634F" w14:textId="77777777" w:rsidR="00497649" w:rsidRPr="00DD0F4F" w:rsidRDefault="00497649" w:rsidP="00497649">
      <w:pPr>
        <w:spacing w:after="0"/>
        <w:rPr>
          <w:lang w:val="nl-NL"/>
        </w:rPr>
      </w:pPr>
      <w:r w:rsidRPr="00DD0F4F">
        <w:rPr>
          <w:lang w:val="nl-NL"/>
        </w:rPr>
        <w:t>Hiervoor schreven we dat een zaak zich richt op het ‘wat’ en niet op het ‘hoe’ aangaande het reageren op een aanleiding. De afbakening van zaken komt overeen met die van bedrijfsprocessen: ´van klant tot klant´. Dit sluit aan bij de insteek van zaakgericht werken: transparantie voor de ‘klant’ en de behandelende organisatie. Daarbij is het niet van belang hoe de zaak wordt uitgevoerd  maar wel wat bijvoorbeeld de voortgang is en wat de resultaten zijn. De vraag is of er dan nog zgn. deelzaken nodig zijn. In de praktijk wordt hiervan veelvuldig gebruik gemaakt. Nadere beschouwing leert dat dit gebruik vooral gericht is op de ‘hoe-vraag’ wat evenwel niet behoort tot het domein van het zaakgericht werken (wel tot de uitvoering van werkprocessen en eventueel functionaliteit van een zaaksysteem). Uitgaande van de ´wat-vraag´ ligt de enige reden om een zaak in deelzaken te behandelen in de uitvoering van meerdere bedrijfsprocessen</w:t>
      </w:r>
      <w:r w:rsidR="007B0175" w:rsidRPr="00DD0F4F">
        <w:rPr>
          <w:lang w:val="nl-NL"/>
        </w:rPr>
        <w:t xml:space="preserve"> in reactie op één aanleiding</w:t>
      </w:r>
      <w:r w:rsidRPr="00DD0F4F">
        <w:rPr>
          <w:lang w:val="nl-NL"/>
        </w:rPr>
        <w:t xml:space="preserve">. De zaak wordt dan behandeld door per deelzaak één bedrijfsproces uit te voeren. </w:t>
      </w:r>
    </w:p>
    <w:p w14:paraId="71357748" w14:textId="77777777" w:rsidR="00497649" w:rsidRPr="00497649" w:rsidRDefault="00497649" w:rsidP="00497649">
      <w:pPr>
        <w:spacing w:after="0"/>
      </w:pPr>
      <w:r w:rsidRPr="00497649">
        <w:t>Voorbeelden:</w:t>
      </w:r>
    </w:p>
    <w:p w14:paraId="2B2DFE18" w14:textId="77777777" w:rsidR="003D77B4" w:rsidRDefault="00497649">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Het gelijktijdig aanvragen van een paspoort en een verklaring van onbesproken gedrag (omdat de persoon in kwestie beide nodig heeft om toegelaten te worden tot de USA) leidt tot één zaak</w:t>
      </w:r>
      <w:r w:rsidR="00FD22EB" w:rsidRPr="00DD0F4F">
        <w:rPr>
          <w:rFonts w:cs="ArialMT"/>
          <w:color w:val="000000"/>
          <w:lang w:val="nl-NL"/>
        </w:rPr>
        <w:t xml:space="preserve"> (de ‘hoofdzaak’)</w:t>
      </w:r>
      <w:r w:rsidRPr="00DD0F4F">
        <w:rPr>
          <w:rFonts w:cs="ArialMT"/>
          <w:color w:val="000000"/>
          <w:lang w:val="nl-NL"/>
        </w:rPr>
        <w:t xml:space="preserve">, </w:t>
      </w:r>
      <w:r w:rsidR="00FD22EB" w:rsidRPr="00DD0F4F">
        <w:rPr>
          <w:rFonts w:cs="ArialMT"/>
          <w:color w:val="000000"/>
          <w:lang w:val="nl-NL"/>
        </w:rPr>
        <w:t xml:space="preserve">waarbij de </w:t>
      </w:r>
      <w:r w:rsidRPr="00DD0F4F">
        <w:rPr>
          <w:rFonts w:cs="ArialMT"/>
          <w:color w:val="000000"/>
          <w:lang w:val="nl-NL"/>
        </w:rPr>
        <w:t>behandel</w:t>
      </w:r>
      <w:r w:rsidR="00FD22EB" w:rsidRPr="00DD0F4F">
        <w:rPr>
          <w:rFonts w:cs="ArialMT"/>
          <w:color w:val="000000"/>
          <w:lang w:val="nl-NL"/>
        </w:rPr>
        <w:t>ing</w:t>
      </w:r>
      <w:r w:rsidRPr="00DD0F4F">
        <w:rPr>
          <w:rFonts w:cs="ArialMT"/>
          <w:color w:val="000000"/>
          <w:lang w:val="nl-NL"/>
        </w:rPr>
        <w:t xml:space="preserve"> </w:t>
      </w:r>
      <w:r w:rsidR="00FD22EB" w:rsidRPr="00DD0F4F">
        <w:rPr>
          <w:rFonts w:cs="ArialMT"/>
          <w:color w:val="000000"/>
          <w:lang w:val="nl-NL"/>
        </w:rPr>
        <w:t xml:space="preserve">vooral plaatsvindt </w:t>
      </w:r>
      <w:r w:rsidRPr="00DD0F4F">
        <w:rPr>
          <w:rFonts w:cs="ArialMT"/>
          <w:color w:val="000000"/>
          <w:lang w:val="nl-NL"/>
        </w:rPr>
        <w:t xml:space="preserve">in twee deelzaken omdat de levering van een paspoort geheel andere zaakeigenschappen heeft dan de verklaring van onbesproken gedrag cq. omdat het om twee verschillende bedrijfsprocessen gaat. </w:t>
      </w:r>
    </w:p>
    <w:p w14:paraId="1E79AFB8" w14:textId="77777777" w:rsidR="003D77B4" w:rsidRDefault="00497649">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De geboorte-aangifte van een drieling leidt tot één zaak zonder deelzaken. Het gaat hier immers om één bedrijfsproces</w:t>
      </w:r>
      <w:r w:rsidR="00367362" w:rsidRPr="00DD0F4F">
        <w:rPr>
          <w:rFonts w:cs="ArialMT"/>
          <w:color w:val="000000"/>
          <w:lang w:val="nl-NL"/>
        </w:rPr>
        <w:t xml:space="preserve"> voor de behandeling van de aangifte</w:t>
      </w:r>
      <w:r w:rsidR="005008FC" w:rsidRPr="00DD0F4F">
        <w:rPr>
          <w:rFonts w:cs="ArialMT"/>
          <w:color w:val="000000"/>
          <w:lang w:val="nl-NL"/>
        </w:rPr>
        <w:t xml:space="preserve"> van geboorte</w:t>
      </w:r>
      <w:r w:rsidR="00367362" w:rsidRPr="00DD0F4F">
        <w:rPr>
          <w:rFonts w:cs="ArialMT"/>
          <w:color w:val="000000"/>
          <w:lang w:val="nl-NL"/>
        </w:rPr>
        <w:t>, niet van één geborene</w:t>
      </w:r>
      <w:r w:rsidRPr="00DD0F4F">
        <w:rPr>
          <w:rFonts w:cs="ArialMT"/>
          <w:color w:val="000000"/>
          <w:lang w:val="nl-NL"/>
        </w:rPr>
        <w:t>.</w:t>
      </w:r>
    </w:p>
    <w:p w14:paraId="3D56E6E2" w14:textId="77777777" w:rsidR="003D77B4" w:rsidRDefault="00497649">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 xml:space="preserve">Het vragen van advies bij een interne afdeling of het doen paraferen door een verantwoordelijk afdelingshoofd zijn geen deelzaken. Beide (werk)processen zijn op zich voor de ‘klant’ cq. de omgeving niet relevant en worden niet uitgevoerd als bedrijfsprocessen maar zijn daarvan een onderdeel. </w:t>
      </w:r>
      <w:r w:rsidR="00367362" w:rsidRPr="00DD0F4F">
        <w:rPr>
          <w:rFonts w:cs="ArialMT"/>
          <w:color w:val="000000"/>
          <w:lang w:val="nl-NL"/>
        </w:rPr>
        <w:t xml:space="preserve">Tenzij dat advies verstrekken voor die andere afdeling een bedrijfsproces is d.w.z. ook zelfstandig uitgevoerd wordt op basis van een externe aanleiding </w:t>
      </w:r>
      <w:r w:rsidR="00367362" w:rsidRPr="00DD0F4F">
        <w:rPr>
          <w:rFonts w:cs="ArialMT"/>
          <w:color w:val="000000"/>
          <w:lang w:val="nl-NL"/>
        </w:rPr>
        <w:lastRenderedPageBreak/>
        <w:t>met externe levering van het resultaat. Dan is het evenwel geen deelzaak maar een gerelateerde zaak waarover verderop meer.</w:t>
      </w:r>
    </w:p>
    <w:p w14:paraId="49E4390D" w14:textId="77777777" w:rsidR="003D77B4" w:rsidRDefault="00497649">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Het door de gemeente, bij het behandelen van een aanvraag voor een omgevingvergunning, vragen van advies aan een externe organisatie zoals de Brandweer is voor de gemeente geen deelzaak maar maakt deel uit van de activiteiten (het ´wat´) om een volgende status te bereiken. Voor die Brandweer kan het opstellen en verstrekken van dat advies wel een zaak zijn omdat de aanleiding voor hen een vraag van een ‘klant’ (de gemeente) is en zij het uitbrengen van dat advies uitvoeren als bedrijfsproces.</w:t>
      </w:r>
      <w:r w:rsidR="00367362" w:rsidRPr="00DD0F4F">
        <w:rPr>
          <w:rFonts w:cs="ArialMT"/>
          <w:color w:val="000000"/>
          <w:lang w:val="nl-NL"/>
        </w:rPr>
        <w:t xml:space="preserve"> We spreken hier over een gerelateerde zaak waarover verderop meer.</w:t>
      </w:r>
    </w:p>
    <w:p w14:paraId="536D9677" w14:textId="77777777" w:rsidR="00855330" w:rsidRPr="00DD0F4F" w:rsidRDefault="00855330" w:rsidP="00855330">
      <w:pPr>
        <w:keepNext/>
        <w:spacing w:before="120" w:after="0" w:line="360" w:lineRule="auto"/>
        <w:rPr>
          <w:b/>
          <w:lang w:val="nl-NL"/>
        </w:rPr>
      </w:pPr>
      <w:r w:rsidRPr="00DD0F4F">
        <w:rPr>
          <w:b/>
          <w:lang w:val="nl-NL"/>
        </w:rPr>
        <w:t>Onderaanneming</w:t>
      </w:r>
    </w:p>
    <w:p w14:paraId="2E323EE7" w14:textId="77777777" w:rsidR="00855330" w:rsidRPr="00DD0F4F" w:rsidRDefault="00855330" w:rsidP="00855330">
      <w:pPr>
        <w:spacing w:after="0"/>
        <w:rPr>
          <w:lang w:val="nl-NL"/>
        </w:rPr>
      </w:pPr>
      <w:r w:rsidRPr="00DD0F4F">
        <w:rPr>
          <w:lang w:val="nl-NL"/>
        </w:rPr>
        <w:t xml:space="preserve">In samenwerkingen tussen organisaties komt het steeds vaker voor dat een organisatie gevraagd wordt een bijdrage te leveren aan een zaak van een andere organisatie. We scharen hier ook onder de situatie dat binnen een organisatie een </w:t>
      </w:r>
      <w:r w:rsidR="00877837" w:rsidRPr="00DD0F4F">
        <w:rPr>
          <w:lang w:val="nl-NL"/>
        </w:rPr>
        <w:t xml:space="preserve">deel van die organisatie </w:t>
      </w:r>
      <w:r w:rsidRPr="00DD0F4F">
        <w:rPr>
          <w:lang w:val="nl-NL"/>
        </w:rPr>
        <w:t>een bijdrage levert aan een zaak van een ander</w:t>
      </w:r>
      <w:r w:rsidR="00877837" w:rsidRPr="00DD0F4F">
        <w:rPr>
          <w:lang w:val="nl-NL"/>
        </w:rPr>
        <w:t xml:space="preserve"> deel van die organisatie</w:t>
      </w:r>
      <w:r w:rsidRPr="00DD0F4F">
        <w:rPr>
          <w:lang w:val="nl-NL"/>
        </w:rPr>
        <w:t xml:space="preserve"> waarbij </w:t>
      </w:r>
      <w:r w:rsidR="00877837" w:rsidRPr="00DD0F4F">
        <w:rPr>
          <w:lang w:val="nl-NL"/>
        </w:rPr>
        <w:t>de</w:t>
      </w:r>
      <w:r w:rsidRPr="00DD0F4F">
        <w:rPr>
          <w:lang w:val="nl-NL"/>
        </w:rPr>
        <w:t xml:space="preserve"> eerstgenoemde bijdrage een </w:t>
      </w:r>
      <w:r w:rsidR="00877837" w:rsidRPr="00DD0F4F">
        <w:rPr>
          <w:lang w:val="nl-NL"/>
        </w:rPr>
        <w:t xml:space="preserve">zelfstandig </w:t>
      </w:r>
      <w:r w:rsidRPr="00DD0F4F">
        <w:rPr>
          <w:lang w:val="nl-NL"/>
        </w:rPr>
        <w:t xml:space="preserve">bedrijfsproces betreft. </w:t>
      </w:r>
      <w:r w:rsidR="00877837" w:rsidRPr="00DD0F4F">
        <w:rPr>
          <w:lang w:val="nl-NL"/>
        </w:rPr>
        <w:t>Een voorbeeld hiervan is het behandelen van een individuele zienswijze op een (voorgenomen) besluit waarbij dat besluit tot stand komt in een op zich staand bedrijfsproces (waarin de uitkomsten van alle behandelde zienswijzen wordt meegenomen). We</w:t>
      </w:r>
      <w:r w:rsidRPr="00DD0F4F">
        <w:rPr>
          <w:lang w:val="nl-NL"/>
        </w:rPr>
        <w:t xml:space="preserve"> </w:t>
      </w:r>
      <w:r w:rsidR="00877837" w:rsidRPr="00DD0F4F">
        <w:rPr>
          <w:lang w:val="nl-NL"/>
        </w:rPr>
        <w:t>doelen hiermee dus niet op</w:t>
      </w:r>
      <w:r w:rsidRPr="00DD0F4F">
        <w:rPr>
          <w:lang w:val="nl-NL"/>
        </w:rPr>
        <w:t xml:space="preserve"> de situatie dat meerdere </w:t>
      </w:r>
      <w:r w:rsidR="00877837" w:rsidRPr="00DD0F4F">
        <w:rPr>
          <w:lang w:val="nl-NL"/>
        </w:rPr>
        <w:t>organisatiedelen</w:t>
      </w:r>
      <w:r w:rsidRPr="00DD0F4F">
        <w:rPr>
          <w:lang w:val="nl-NL"/>
        </w:rPr>
        <w:t xml:space="preserve"> gezamenlijk uitvoering </w:t>
      </w:r>
      <w:r w:rsidR="00877837" w:rsidRPr="00DD0F4F">
        <w:rPr>
          <w:lang w:val="nl-NL"/>
        </w:rPr>
        <w:t xml:space="preserve">(zouden moeten) </w:t>
      </w:r>
      <w:r w:rsidRPr="00DD0F4F">
        <w:rPr>
          <w:lang w:val="nl-NL"/>
        </w:rPr>
        <w:t>geven aan één bedrijfsproces cq. zaa</w:t>
      </w:r>
      <w:r w:rsidR="007838F4" w:rsidRPr="00DD0F4F">
        <w:rPr>
          <w:lang w:val="nl-NL"/>
        </w:rPr>
        <w:t>k</w:t>
      </w:r>
      <w:r w:rsidRPr="00DD0F4F">
        <w:rPr>
          <w:lang w:val="nl-NL"/>
        </w:rPr>
        <w:t xml:space="preserve">. </w:t>
      </w:r>
      <w:r w:rsidRPr="00DD0F4F">
        <w:rPr>
          <w:lang w:val="nl-NL"/>
        </w:rPr>
        <w:br/>
        <w:t xml:space="preserve">Uitgangspunt is dat over de wijze van samenwerken van te voren afspraken gemaakt zijn die in zaaktypen zijn vastgelegd. Een voorbeeld is de organisatie die om advies gevraagd wordt (bijv. een RUD) inzake de behandeling van een vergunningzaak door een andere organisatie (bijv. een gemeente). Voor de bevraagde organisatie </w:t>
      </w:r>
      <w:r w:rsidR="005008FC" w:rsidRPr="00DD0F4F">
        <w:rPr>
          <w:lang w:val="nl-NL"/>
        </w:rPr>
        <w:t xml:space="preserve">(de ‘opdrachtnemer’) </w:t>
      </w:r>
      <w:r w:rsidRPr="00DD0F4F">
        <w:rPr>
          <w:lang w:val="nl-NL"/>
        </w:rPr>
        <w:t>betreft het een bedrijfsproces</w:t>
      </w:r>
      <w:r w:rsidR="005008FC" w:rsidRPr="00DD0F4F">
        <w:rPr>
          <w:lang w:val="nl-NL"/>
        </w:rPr>
        <w:t>. Zij voeren</w:t>
      </w:r>
      <w:r w:rsidRPr="00DD0F4F">
        <w:rPr>
          <w:lang w:val="nl-NL"/>
        </w:rPr>
        <w:t xml:space="preserve"> d</w:t>
      </w:r>
      <w:r w:rsidR="005008FC" w:rsidRPr="00DD0F4F">
        <w:rPr>
          <w:lang w:val="nl-NL"/>
        </w:rPr>
        <w:t>i</w:t>
      </w:r>
      <w:r w:rsidRPr="00DD0F4F">
        <w:rPr>
          <w:lang w:val="nl-NL"/>
        </w:rPr>
        <w:t>t zij als (hoofd)zaak uit. Dit is evenwel geen bedrijfsproces voor de zaakbehandelende organisatie (de ‘opdrachtgever’) en kan dus geen deelzaak (van hun zaak) zijn. Hier is sprake van twee gerelateerde zaken</w:t>
      </w:r>
      <w:r w:rsidR="007B0175" w:rsidRPr="00DD0F4F">
        <w:rPr>
          <w:lang w:val="nl-NL"/>
        </w:rPr>
        <w:t xml:space="preserve"> met ieder hun eigen aanleiding (i.t.t. deelzaken bij een hoofdzaak die alle dezelfde aanleiding hebben)</w:t>
      </w:r>
      <w:r w:rsidR="005008FC" w:rsidRPr="00DD0F4F">
        <w:rPr>
          <w:lang w:val="nl-NL"/>
        </w:rPr>
        <w:t xml:space="preserve"> en eigen zaakidentificatie</w:t>
      </w:r>
      <w:r w:rsidRPr="00DD0F4F">
        <w:rPr>
          <w:lang w:val="nl-NL"/>
        </w:rPr>
        <w:t>. Van belang is dat zowel  opdrachtgever als opdrachtnemer van de andere partij wet</w:t>
      </w:r>
      <w:r w:rsidR="007838F4" w:rsidRPr="00DD0F4F">
        <w:rPr>
          <w:lang w:val="nl-NL"/>
        </w:rPr>
        <w:t>en</w:t>
      </w:r>
      <w:r w:rsidRPr="00DD0F4F">
        <w:rPr>
          <w:lang w:val="nl-NL"/>
        </w:rPr>
        <w:t xml:space="preserve"> om welke zaak het gaat</w:t>
      </w:r>
      <w:r w:rsidR="005008FC" w:rsidRPr="00DD0F4F">
        <w:rPr>
          <w:lang w:val="nl-NL"/>
        </w:rPr>
        <w:t xml:space="preserve"> (‘Uw referentie, mijn referentie’)</w:t>
      </w:r>
      <w:r w:rsidRPr="00DD0F4F">
        <w:rPr>
          <w:lang w:val="nl-NL"/>
        </w:rPr>
        <w:t xml:space="preserve">. </w:t>
      </w:r>
      <w:r w:rsidR="005008FC" w:rsidRPr="00DD0F4F">
        <w:rPr>
          <w:lang w:val="nl-NL"/>
        </w:rPr>
        <w:t>Daarmee zijn</w:t>
      </w:r>
      <w:r w:rsidRPr="00DD0F4F">
        <w:rPr>
          <w:lang w:val="nl-NL"/>
        </w:rPr>
        <w:t xml:space="preserve"> ze in staat zijn om over hun beider zaken in samenhang te communiceren</w:t>
      </w:r>
      <w:r w:rsidR="005008FC" w:rsidRPr="00DD0F4F">
        <w:rPr>
          <w:lang w:val="nl-NL"/>
        </w:rPr>
        <w:t xml:space="preserve">. Dit is een randvoorwaarde om te borgen </w:t>
      </w:r>
      <w:r w:rsidRPr="00DD0F4F">
        <w:rPr>
          <w:lang w:val="nl-NL"/>
        </w:rPr>
        <w:t xml:space="preserve">dat het resultaat van de inspanningen van de ‘opdrachtnemer’  in hun zaak leidt tot voortgang van de zaak bij de ‘opdrachtgever’. </w:t>
      </w:r>
    </w:p>
    <w:p w14:paraId="58A3FE6E" w14:textId="77777777" w:rsidR="00484C0C" w:rsidRPr="00DD0F4F" w:rsidRDefault="00484C0C" w:rsidP="00855330">
      <w:pPr>
        <w:spacing w:after="0"/>
        <w:rPr>
          <w:lang w:val="nl-NL"/>
        </w:rPr>
      </w:pPr>
      <w:r>
        <w:rPr>
          <w:noProof/>
          <w:lang w:val="nl-NL" w:eastAsia="nl-NL"/>
        </w:rPr>
        <w:lastRenderedPageBreak/>
        <w:drawing>
          <wp:anchor distT="0" distB="0" distL="114300" distR="114300" simplePos="0" relativeHeight="251658752" behindDoc="0" locked="0" layoutInCell="1" allowOverlap="1" wp14:anchorId="1D788886" wp14:editId="72904603">
            <wp:simplePos x="0" y="0"/>
            <wp:positionH relativeFrom="column">
              <wp:posOffset>-4445</wp:posOffset>
            </wp:positionH>
            <wp:positionV relativeFrom="paragraph">
              <wp:posOffset>530225</wp:posOffset>
            </wp:positionV>
            <wp:extent cx="5972175" cy="4267200"/>
            <wp:effectExtent l="19050" t="0" r="9525" b="0"/>
            <wp:wrapTopAndBottom/>
            <wp:docPr id="8"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5972175" cy="4267200"/>
                    </a:xfrm>
                    <a:prstGeom prst="rect">
                      <a:avLst/>
                    </a:prstGeom>
                    <a:noFill/>
                    <a:ln w="9525">
                      <a:noFill/>
                      <a:miter lim="800000"/>
                      <a:headEnd/>
                      <a:tailEnd/>
                    </a:ln>
                  </pic:spPr>
                </pic:pic>
              </a:graphicData>
            </a:graphic>
          </wp:anchor>
        </w:drawing>
      </w:r>
      <w:r w:rsidRPr="00DD0F4F">
        <w:rPr>
          <w:lang w:val="nl-NL"/>
        </w:rPr>
        <w:t>Het verschil tussen een zaak met deelzaken en een zaak met gerelateerde zaken visualiseren we met onderstaande figur</w:t>
      </w:r>
      <w:r w:rsidR="004165D9" w:rsidRPr="00DD0F4F">
        <w:rPr>
          <w:lang w:val="nl-NL"/>
        </w:rPr>
        <w:t>en</w:t>
      </w:r>
      <w:r w:rsidRPr="00DD0F4F">
        <w:rPr>
          <w:lang w:val="nl-NL"/>
        </w:rPr>
        <w:t>.</w:t>
      </w:r>
    </w:p>
    <w:p w14:paraId="2664ABFD" w14:textId="77777777" w:rsidR="00AF5C29" w:rsidRPr="00497649" w:rsidRDefault="00497649" w:rsidP="0009458E">
      <w:pPr>
        <w:keepNext/>
        <w:spacing w:before="120" w:after="0" w:line="360" w:lineRule="auto"/>
        <w:rPr>
          <w:b/>
        </w:rPr>
      </w:pPr>
      <w:r w:rsidRPr="00497649">
        <w:rPr>
          <w:b/>
        </w:rPr>
        <w:t>Samengevat:</w:t>
      </w:r>
    </w:p>
    <w:p w14:paraId="7F26BD35" w14:textId="77777777" w:rsidR="003D77B4" w:rsidRDefault="00497649">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Een aanleiding (verzoek e.d.) is de start van en leidt tot één zaak cq. wordt behandeld in één zaak.</w:t>
      </w:r>
    </w:p>
    <w:p w14:paraId="0C359238" w14:textId="77777777" w:rsidR="003D77B4" w:rsidRDefault="00497649">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Een aanleiding leidt niet tot meerdere zaken.</w:t>
      </w:r>
    </w:p>
    <w:p w14:paraId="7E371A79" w14:textId="77777777" w:rsidR="003D77B4" w:rsidRDefault="00497649">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Die aanleiding bepaalt wat er geleverd en gedaan moet worden en leidt tot de uitvoering van één of meer bedrijfsprocessen.</w:t>
      </w:r>
    </w:p>
    <w:p w14:paraId="22FF93A3" w14:textId="77777777" w:rsidR="003D77B4" w:rsidRDefault="00497649">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 xml:space="preserve">Een </w:t>
      </w:r>
      <w:r w:rsidR="00877837" w:rsidRPr="00DD0F4F">
        <w:rPr>
          <w:rFonts w:cs="ArialMT"/>
          <w:color w:val="000000"/>
          <w:lang w:val="nl-NL"/>
        </w:rPr>
        <w:t xml:space="preserve">(klant)contact </w:t>
      </w:r>
      <w:r w:rsidRPr="00DD0F4F">
        <w:rPr>
          <w:rFonts w:cs="ArialMT"/>
          <w:color w:val="000000"/>
          <w:lang w:val="nl-NL"/>
        </w:rPr>
        <w:t>d</w:t>
      </w:r>
      <w:r w:rsidR="00877837" w:rsidRPr="00DD0F4F">
        <w:rPr>
          <w:rFonts w:cs="ArialMT"/>
          <w:color w:val="000000"/>
          <w:lang w:val="nl-NL"/>
        </w:rPr>
        <w:t>at</w:t>
      </w:r>
      <w:r w:rsidRPr="00DD0F4F">
        <w:rPr>
          <w:rFonts w:cs="ArialMT"/>
          <w:color w:val="000000"/>
          <w:lang w:val="nl-NL"/>
        </w:rPr>
        <w:t xml:space="preserve"> niet leidt tot de start van de uitvoering van een bedrijfsproces</w:t>
      </w:r>
      <w:r w:rsidR="00877837" w:rsidRPr="00DD0F4F">
        <w:rPr>
          <w:rFonts w:cs="ArialMT"/>
          <w:color w:val="000000"/>
          <w:lang w:val="nl-NL"/>
        </w:rPr>
        <w:t>,</w:t>
      </w:r>
      <w:r w:rsidRPr="00DD0F4F">
        <w:rPr>
          <w:rFonts w:cs="ArialMT"/>
          <w:color w:val="000000"/>
          <w:lang w:val="nl-NL"/>
        </w:rPr>
        <w:t xml:space="preserve"> leidt niet tot een zaak (en wordt behandeld in het kader van een reeds lopende zaak). </w:t>
      </w:r>
    </w:p>
    <w:p w14:paraId="41CF9B79" w14:textId="77777777" w:rsidR="003D77B4" w:rsidRDefault="00497649">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De zaak wordt afgerond bij het leveren van de resultaten die een antwoord geven op de aanleiding cq. bij het afronden van de werkzaamheden die verbonden zijn met die levering.</w:t>
      </w:r>
    </w:p>
    <w:p w14:paraId="548C40D4" w14:textId="77777777" w:rsidR="003D77B4" w:rsidRDefault="00497649">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De zaak is gereed als de desbetreffende bedrijfsprocessen afgerond zijn.</w:t>
      </w:r>
    </w:p>
    <w:p w14:paraId="239FF6FC" w14:textId="77777777" w:rsidR="003D77B4" w:rsidRDefault="0009458E">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 xml:space="preserve">Aan de aanleiding wordt gevolg gegeven met: </w:t>
      </w:r>
    </w:p>
    <w:p w14:paraId="4AD2DF96" w14:textId="77777777" w:rsidR="003D77B4" w:rsidRDefault="007518F9">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e</w:t>
      </w:r>
      <w:r w:rsidR="00AC73C1" w:rsidRPr="00DD0F4F">
        <w:rPr>
          <w:rFonts w:cs="ArialMT"/>
          <w:color w:val="000000"/>
          <w:lang w:val="nl-NL"/>
        </w:rPr>
        <w:t>en zaak waarin door de uitvoering van één bedrijfsproces beantwoord wordt aan de aanleiding tot die zaak (een ‘bedrijfsproceszaak’);</w:t>
      </w:r>
    </w:p>
    <w:p w14:paraId="16D8669F" w14:textId="77777777" w:rsidR="003D77B4" w:rsidRDefault="007518F9">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e</w:t>
      </w:r>
      <w:r w:rsidR="00AC73C1" w:rsidRPr="00DD0F4F">
        <w:rPr>
          <w:rFonts w:cs="ArialMT"/>
          <w:color w:val="000000"/>
          <w:lang w:val="nl-NL"/>
        </w:rPr>
        <w:t xml:space="preserve">en zaak </w:t>
      </w:r>
      <w:r w:rsidR="00B01029" w:rsidRPr="00DD0F4F">
        <w:rPr>
          <w:rFonts w:cs="ArialMT"/>
          <w:color w:val="000000"/>
          <w:lang w:val="nl-NL"/>
        </w:rPr>
        <w:t xml:space="preserve">(de ‘samengestelde zaak’) </w:t>
      </w:r>
      <w:r w:rsidR="00AC73C1" w:rsidRPr="00DD0F4F">
        <w:rPr>
          <w:rFonts w:cs="ArialMT"/>
          <w:color w:val="000000"/>
          <w:lang w:val="nl-NL"/>
        </w:rPr>
        <w:t>waaraan</w:t>
      </w:r>
      <w:r w:rsidR="00B01029" w:rsidRPr="00DD0F4F">
        <w:rPr>
          <w:rFonts w:cs="ArialMT"/>
          <w:color w:val="000000"/>
          <w:lang w:val="nl-NL"/>
        </w:rPr>
        <w:t>, gezien de aanleiding,</w:t>
      </w:r>
      <w:r w:rsidR="00AC73C1" w:rsidRPr="00DD0F4F">
        <w:rPr>
          <w:rFonts w:cs="ArialMT"/>
          <w:color w:val="000000"/>
          <w:lang w:val="nl-NL"/>
        </w:rPr>
        <w:t xml:space="preserve"> alleen invulling gegeven kan worden door de (parallelle) uitvoering van meerdere bedrijfsprocessen </w:t>
      </w:r>
      <w:r w:rsidR="00B01029" w:rsidRPr="00DD0F4F">
        <w:rPr>
          <w:rFonts w:cs="ArialMT"/>
          <w:color w:val="000000"/>
          <w:lang w:val="nl-NL"/>
        </w:rPr>
        <w:t xml:space="preserve">in evenzoveel deelzaken </w:t>
      </w:r>
      <w:r w:rsidR="00AC73C1" w:rsidRPr="00DD0F4F">
        <w:rPr>
          <w:rFonts w:cs="ArialMT"/>
          <w:color w:val="000000"/>
          <w:lang w:val="nl-NL"/>
        </w:rPr>
        <w:t>(</w:t>
      </w:r>
      <w:r w:rsidR="00B01029" w:rsidRPr="00DD0F4F">
        <w:rPr>
          <w:rFonts w:cs="ArialMT"/>
          <w:color w:val="000000"/>
          <w:lang w:val="nl-NL"/>
        </w:rPr>
        <w:t xml:space="preserve">zijnde </w:t>
      </w:r>
      <w:r w:rsidR="00AC73C1" w:rsidRPr="00DD0F4F">
        <w:rPr>
          <w:rFonts w:cs="ArialMT"/>
          <w:color w:val="000000"/>
          <w:lang w:val="nl-NL"/>
        </w:rPr>
        <w:t>‘bedrijfsproces</w:t>
      </w:r>
      <w:r w:rsidR="00B01029" w:rsidRPr="00DD0F4F">
        <w:rPr>
          <w:rFonts w:cs="ArialMT"/>
          <w:color w:val="000000"/>
          <w:lang w:val="nl-NL"/>
        </w:rPr>
        <w:softHyphen/>
      </w:r>
      <w:r w:rsidR="00AC73C1" w:rsidRPr="00DD0F4F">
        <w:rPr>
          <w:rFonts w:cs="ArialMT"/>
          <w:color w:val="000000"/>
          <w:lang w:val="nl-NL"/>
        </w:rPr>
        <w:t xml:space="preserve">zaken’) </w:t>
      </w:r>
      <w:r w:rsidR="00B01029" w:rsidRPr="00DD0F4F">
        <w:rPr>
          <w:rFonts w:cs="ArialMT"/>
          <w:color w:val="000000"/>
          <w:lang w:val="nl-NL"/>
        </w:rPr>
        <w:t>waarbij</w:t>
      </w:r>
      <w:r w:rsidR="00AC73C1" w:rsidRPr="00DD0F4F">
        <w:rPr>
          <w:rFonts w:cs="ArialMT"/>
          <w:color w:val="000000"/>
          <w:lang w:val="nl-NL"/>
        </w:rPr>
        <w:t xml:space="preserve"> de bewaking van de samenhang tussen de uitvoering van die bedrijfsprocessen</w:t>
      </w:r>
      <w:r w:rsidR="00B01029" w:rsidRPr="00DD0F4F">
        <w:rPr>
          <w:rFonts w:cs="ArialMT"/>
          <w:color w:val="000000"/>
          <w:lang w:val="nl-NL"/>
        </w:rPr>
        <w:t xml:space="preserve"> cq. deelzaken plaats vindt in </w:t>
      </w:r>
      <w:r w:rsidR="00AC73C1" w:rsidRPr="00DD0F4F">
        <w:rPr>
          <w:rFonts w:cs="ArialMT"/>
          <w:color w:val="000000"/>
          <w:lang w:val="nl-NL"/>
        </w:rPr>
        <w:t>de ‘samengestelde zaak’.</w:t>
      </w:r>
    </w:p>
    <w:p w14:paraId="06E58F2C" w14:textId="77777777" w:rsidR="003D77B4" w:rsidRDefault="00497649">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De behandeling van een zaak kan plaatsvinden in (twee of meer) deelzaken</w:t>
      </w:r>
      <w:r w:rsidR="007F2175" w:rsidRPr="00DD0F4F">
        <w:rPr>
          <w:rFonts w:cs="ArialMT"/>
          <w:color w:val="000000"/>
          <w:lang w:val="nl-NL"/>
        </w:rPr>
        <w:t xml:space="preserve"> indien die behandeling meerdere bedrijfsprocessen betreft</w:t>
      </w:r>
      <w:r w:rsidRPr="00DD0F4F">
        <w:rPr>
          <w:rFonts w:cs="ArialMT"/>
          <w:color w:val="000000"/>
          <w:lang w:val="nl-NL"/>
        </w:rPr>
        <w:t>.</w:t>
      </w:r>
    </w:p>
    <w:p w14:paraId="2FB2414F" w14:textId="77777777" w:rsidR="003D77B4" w:rsidRDefault="00497649">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 xml:space="preserve">Een zaak die betrekking heeft op één bedrijfsproces wordt als </w:t>
      </w:r>
      <w:r w:rsidR="007F2175" w:rsidRPr="00DD0F4F">
        <w:rPr>
          <w:rFonts w:cs="ArialMT"/>
          <w:color w:val="000000"/>
          <w:lang w:val="nl-NL"/>
        </w:rPr>
        <w:t xml:space="preserve">één </w:t>
      </w:r>
      <w:r w:rsidRPr="00DD0F4F">
        <w:rPr>
          <w:rFonts w:cs="ArialMT"/>
          <w:color w:val="000000"/>
          <w:lang w:val="nl-NL"/>
        </w:rPr>
        <w:t xml:space="preserve">zaak behandeld. </w:t>
      </w:r>
    </w:p>
    <w:p w14:paraId="6480419F" w14:textId="77777777" w:rsidR="003D77B4" w:rsidRDefault="00497649">
      <w:pPr>
        <w:pStyle w:val="Lijstalinea"/>
        <w:numPr>
          <w:ilvl w:val="0"/>
          <w:numId w:val="7"/>
        </w:numPr>
        <w:autoSpaceDE w:val="0"/>
        <w:autoSpaceDN w:val="0"/>
        <w:adjustRightInd w:val="0"/>
        <w:spacing w:after="0" w:line="240" w:lineRule="auto"/>
        <w:rPr>
          <w:rFonts w:cs="ArialMT"/>
          <w:color w:val="000000"/>
        </w:rPr>
      </w:pPr>
      <w:r w:rsidRPr="00DD0F4F">
        <w:rPr>
          <w:rFonts w:cs="ArialMT"/>
          <w:color w:val="000000"/>
          <w:lang w:val="nl-NL"/>
        </w:rPr>
        <w:lastRenderedPageBreak/>
        <w:t xml:space="preserve">Een deelzaak heeft betrekking op één van de bedrijfsprocessen </w:t>
      </w:r>
      <w:r w:rsidR="00524073" w:rsidRPr="00DD0F4F">
        <w:rPr>
          <w:rFonts w:cs="ArialMT"/>
          <w:color w:val="000000"/>
          <w:lang w:val="nl-NL"/>
        </w:rPr>
        <w:t xml:space="preserve">waarmee de </w:t>
      </w:r>
      <w:r w:rsidR="007F2175" w:rsidRPr="00DD0F4F">
        <w:rPr>
          <w:rFonts w:cs="ArialMT"/>
          <w:color w:val="000000"/>
          <w:lang w:val="nl-NL"/>
        </w:rPr>
        <w:t xml:space="preserve">‘samengestelde zaak’ cq. </w:t>
      </w:r>
      <w:r w:rsidRPr="00497649">
        <w:rPr>
          <w:rFonts w:cs="ArialMT"/>
          <w:color w:val="000000"/>
        </w:rPr>
        <w:t>´hoofdzaak´</w:t>
      </w:r>
      <w:r w:rsidR="00524073">
        <w:rPr>
          <w:rFonts w:cs="ArialMT"/>
          <w:color w:val="000000"/>
        </w:rPr>
        <w:t xml:space="preserve"> behandeld wordt</w:t>
      </w:r>
      <w:r w:rsidRPr="00497649">
        <w:rPr>
          <w:rFonts w:cs="ArialMT"/>
          <w:color w:val="000000"/>
        </w:rPr>
        <w:t xml:space="preserve">. </w:t>
      </w:r>
    </w:p>
    <w:p w14:paraId="27626D5F" w14:textId="77777777" w:rsidR="003D77B4" w:rsidRDefault="00497649">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Als een ´hoofdzaak´ behandeld wordt door de uitvoering van verschillende bedrijfsprocessen, is het niet persé noodzakelijk om die bedrijfsprocessen in evenzoveel deelzaken uit te voeren.</w:t>
      </w:r>
    </w:p>
    <w:p w14:paraId="060A8B9D" w14:textId="77777777" w:rsidR="003D77B4" w:rsidRDefault="00497649">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Zaaktypen zijn er op het niveau van bedrijfsprocessen en eventueel groepen daarvan; een deelzaak is altijd van een zaaktype ter uitvoering van één bedrijfsproces.</w:t>
      </w:r>
    </w:p>
    <w:p w14:paraId="5D9ABF0E" w14:textId="77777777" w:rsidR="003D77B4" w:rsidRDefault="00497649">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 xml:space="preserve">Er bestaan geen specifieke zaaktypen die alleen als deelzaak uitgevoerd kunnen worden. Elk zaaktype is </w:t>
      </w:r>
      <w:r w:rsidR="0009458E" w:rsidRPr="00DD0F4F">
        <w:rPr>
          <w:rFonts w:cs="ArialMT"/>
          <w:color w:val="000000"/>
          <w:lang w:val="nl-NL"/>
        </w:rPr>
        <w:t xml:space="preserve">bedrijfsproces-gericht en zowel </w:t>
      </w:r>
      <w:r w:rsidRPr="00DD0F4F">
        <w:rPr>
          <w:rFonts w:cs="ArialMT"/>
          <w:color w:val="000000"/>
          <w:lang w:val="nl-NL"/>
        </w:rPr>
        <w:t>als ´hoofdzaak´ en als deelzaak uit te voeren.</w:t>
      </w:r>
    </w:p>
    <w:p w14:paraId="14A05EB2" w14:textId="77777777" w:rsidR="003D77B4" w:rsidRDefault="00497649">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 xml:space="preserve">Een deelzaak heeft dezelfde aanleiding als de ´hoofdzaak´ waar het deel van uit maakt.  </w:t>
      </w:r>
    </w:p>
    <w:p w14:paraId="675D87A3" w14:textId="77777777" w:rsidR="003D77B4" w:rsidRDefault="00497649">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Een deelzaak heeft geen eigen aanleiding.</w:t>
      </w:r>
    </w:p>
    <w:p w14:paraId="0A29622B" w14:textId="77777777" w:rsidR="003D77B4" w:rsidRDefault="00497649">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De van een deelzaak uit te wisselen informatie is van gelijke soort als van een ´hoofdzaak´.</w:t>
      </w:r>
    </w:p>
    <w:p w14:paraId="70A7B8F3" w14:textId="77777777" w:rsidR="003D77B4" w:rsidRDefault="00497649">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Zo kennen zowel een ´hoofdzaak´ als een deelzaak bijvoorbeeld statusinformatie en kunnen al deze statusovergangen teruggekoppeld worden naar bijvoorbeeld de initiator  van de (hoofd)zaak.</w:t>
      </w:r>
    </w:p>
    <w:p w14:paraId="6D6F3E5B" w14:textId="77777777" w:rsidR="003D77B4" w:rsidRDefault="00855330">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Bij ‘onderaanneming’, de situatie dat een ander organisatie-onderdeel of een andere organisatie een bijdrage levert aan de uitvoering van een zaak</w:t>
      </w:r>
      <w:r w:rsidR="00524073" w:rsidRPr="00DD0F4F">
        <w:rPr>
          <w:rFonts w:cs="ArialMT"/>
          <w:color w:val="000000"/>
          <w:lang w:val="nl-NL"/>
        </w:rPr>
        <w:t xml:space="preserve"> (van de ‘opdrachtgever’)</w:t>
      </w:r>
      <w:r w:rsidR="008B785B" w:rsidRPr="00DD0F4F">
        <w:rPr>
          <w:rFonts w:cs="ArialMT"/>
          <w:color w:val="000000"/>
          <w:lang w:val="nl-NL"/>
        </w:rPr>
        <w:t>,</w:t>
      </w:r>
      <w:r w:rsidRPr="00DD0F4F">
        <w:rPr>
          <w:rFonts w:cs="ArialMT"/>
          <w:color w:val="000000"/>
          <w:lang w:val="nl-NL"/>
        </w:rPr>
        <w:t xml:space="preserve"> waarbij die bijdrage voor de opdrachtnemer een bedrijfsproces is, is geen sprake van een deelzaak maar van een gerelateerde zaak.</w:t>
      </w:r>
    </w:p>
    <w:p w14:paraId="5FB82177" w14:textId="77777777" w:rsidR="003D77B4" w:rsidRDefault="00951BDD">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 xml:space="preserve">De zaak van de opdrachtgever en de gerelateerde zaak van de opdrachtnemer hebben een verschillende aanleiding (‘klantvraag’ respectievelijk vraag van de opdrachtgever). </w:t>
      </w:r>
    </w:p>
    <w:p w14:paraId="35E8CE8A" w14:textId="77777777" w:rsidR="003D77B4" w:rsidRDefault="00855330">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 xml:space="preserve">Opdrachtgever en – nemer zijn op de hoogte van elkaars zaak(identificatie) zodat zij effectief over hun gerelateerde zaken met elkaar kunnen communiceren. </w:t>
      </w:r>
    </w:p>
    <w:p w14:paraId="3F4844B9" w14:textId="77777777" w:rsidR="003D77B4" w:rsidRDefault="00951BDD">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De bijdrage die door een organisatie-onderdeel geleverd wordt aan een zaak van dezelfde organisatie waarbij die bijdrage geen bedrijfsproces betreft, maakt deel uit van die zaak en betreft geen zelfstandige zaak (deelzaak noch gerelateerde zaak).</w:t>
      </w:r>
    </w:p>
    <w:p w14:paraId="528136B6" w14:textId="77777777" w:rsidR="00AF5C29" w:rsidRPr="00DD0F4F" w:rsidRDefault="001B35BF" w:rsidP="00855330">
      <w:pPr>
        <w:spacing w:before="200" w:after="120"/>
        <w:rPr>
          <w:lang w:val="nl-NL"/>
        </w:rPr>
      </w:pPr>
      <w:r w:rsidRPr="00DD0F4F">
        <w:rPr>
          <w:b/>
          <w:lang w:val="nl-NL"/>
        </w:rPr>
        <w:t>Het voorafgaande heeft v</w:t>
      </w:r>
      <w:r w:rsidR="00AF5C29" w:rsidRPr="00DD0F4F">
        <w:rPr>
          <w:b/>
          <w:lang w:val="nl-NL"/>
        </w:rPr>
        <w:t xml:space="preserve">oor het </w:t>
      </w:r>
      <w:r w:rsidRPr="00DD0F4F">
        <w:rPr>
          <w:b/>
          <w:lang w:val="nl-NL"/>
        </w:rPr>
        <w:t xml:space="preserve">(gebruik van het) </w:t>
      </w:r>
      <w:r w:rsidR="00AF5C29" w:rsidRPr="00DD0F4F">
        <w:rPr>
          <w:b/>
          <w:lang w:val="nl-NL"/>
        </w:rPr>
        <w:t xml:space="preserve">RGBZ </w:t>
      </w:r>
      <w:r w:rsidRPr="00DD0F4F">
        <w:rPr>
          <w:b/>
          <w:lang w:val="nl-NL"/>
        </w:rPr>
        <w:t>de</w:t>
      </w:r>
      <w:r w:rsidR="00AF5C29" w:rsidRPr="00DD0F4F">
        <w:rPr>
          <w:b/>
          <w:lang w:val="nl-NL"/>
        </w:rPr>
        <w:t xml:space="preserve"> volgende</w:t>
      </w:r>
      <w:r w:rsidRPr="00DD0F4F">
        <w:rPr>
          <w:b/>
          <w:lang w:val="nl-NL"/>
        </w:rPr>
        <w:t xml:space="preserve"> consequenties</w:t>
      </w:r>
      <w:r w:rsidR="00AF5C29" w:rsidRPr="00DD0F4F">
        <w:rPr>
          <w:lang w:val="nl-NL"/>
        </w:rPr>
        <w:t>:</w:t>
      </w:r>
    </w:p>
    <w:p w14:paraId="421CC539" w14:textId="77777777" w:rsidR="003D77B4" w:rsidRDefault="00AF5C29">
      <w:pPr>
        <w:pStyle w:val="Lijstalinea"/>
        <w:numPr>
          <w:ilvl w:val="0"/>
          <w:numId w:val="9"/>
        </w:numPr>
        <w:spacing w:after="0"/>
        <w:ind w:left="425" w:hanging="357"/>
        <w:rPr>
          <w:lang w:val="nl-NL"/>
        </w:rPr>
      </w:pPr>
      <w:r w:rsidRPr="00DD0F4F">
        <w:rPr>
          <w:lang w:val="nl-NL"/>
        </w:rPr>
        <w:t xml:space="preserve">ZAAK kan zowel een </w:t>
      </w:r>
      <w:r w:rsidR="001C7151" w:rsidRPr="00DD0F4F">
        <w:rPr>
          <w:lang w:val="nl-NL"/>
        </w:rPr>
        <w:t>‘</w:t>
      </w:r>
      <w:r w:rsidRPr="00DD0F4F">
        <w:rPr>
          <w:lang w:val="nl-NL"/>
        </w:rPr>
        <w:t>hoofdzaak</w:t>
      </w:r>
      <w:r w:rsidR="001C7151" w:rsidRPr="00DD0F4F">
        <w:rPr>
          <w:lang w:val="nl-NL"/>
        </w:rPr>
        <w:t>’</w:t>
      </w:r>
      <w:r w:rsidRPr="00DD0F4F">
        <w:rPr>
          <w:lang w:val="nl-NL"/>
        </w:rPr>
        <w:t xml:space="preserve"> als een deelzaak betreffen.</w:t>
      </w:r>
    </w:p>
    <w:p w14:paraId="64C70521" w14:textId="77777777" w:rsidR="003D77B4" w:rsidRDefault="00AF5C29">
      <w:pPr>
        <w:pStyle w:val="Lijstalinea"/>
        <w:numPr>
          <w:ilvl w:val="0"/>
          <w:numId w:val="9"/>
        </w:numPr>
        <w:spacing w:after="0"/>
        <w:ind w:left="426"/>
      </w:pPr>
      <w:r w:rsidRPr="00DD0F4F">
        <w:rPr>
          <w:lang w:val="nl-NL"/>
        </w:rPr>
        <w:t xml:space="preserve">Een </w:t>
      </w:r>
      <w:r w:rsidR="001C7151" w:rsidRPr="00DD0F4F">
        <w:rPr>
          <w:lang w:val="nl-NL"/>
        </w:rPr>
        <w:t>‘</w:t>
      </w:r>
      <w:r w:rsidRPr="00DD0F4F">
        <w:rPr>
          <w:lang w:val="nl-NL"/>
        </w:rPr>
        <w:t>hoofdzaak</w:t>
      </w:r>
      <w:r w:rsidR="001C7151" w:rsidRPr="00DD0F4F">
        <w:rPr>
          <w:lang w:val="nl-NL"/>
        </w:rPr>
        <w:t>’</w:t>
      </w:r>
      <w:r w:rsidRPr="00DD0F4F">
        <w:rPr>
          <w:lang w:val="nl-NL"/>
        </w:rPr>
        <w:t xml:space="preserve"> kan zowel een samengestelde zaak zijn als een bedrijfsproceszaak. </w:t>
      </w:r>
      <w:r>
        <w:t>Een deelzaak is altijd een bedrijfsproceszaak.</w:t>
      </w:r>
    </w:p>
    <w:p w14:paraId="421CB2A2" w14:textId="77777777" w:rsidR="003D77B4" w:rsidRDefault="00AF5C29">
      <w:pPr>
        <w:pStyle w:val="Lijstalinea"/>
        <w:numPr>
          <w:ilvl w:val="0"/>
          <w:numId w:val="9"/>
        </w:numPr>
        <w:spacing w:after="0"/>
        <w:ind w:left="426"/>
        <w:rPr>
          <w:lang w:val="nl-NL"/>
        </w:rPr>
      </w:pPr>
      <w:r w:rsidRPr="00DD0F4F">
        <w:rPr>
          <w:lang w:val="nl-NL"/>
        </w:rPr>
        <w:t>De relatie ´ZAAK is deelzaak van ZAAK´ blijft, met dien verstande dat een zaak die een deelzaak is van een (andere) (hoofd)zaak geen hoofdzaak kan zijn voor een andere deelzaak. Feitelijk is er dus sprake van maximaal twee niveau´s</w:t>
      </w:r>
      <w:r w:rsidR="001C7151" w:rsidRPr="00DD0F4F">
        <w:rPr>
          <w:lang w:val="nl-NL"/>
        </w:rPr>
        <w:t>: ‘hoofdzaak’ met eventueel deelzaken</w:t>
      </w:r>
      <w:r w:rsidRPr="00DD0F4F">
        <w:rPr>
          <w:lang w:val="nl-NL"/>
        </w:rPr>
        <w:t>.</w:t>
      </w:r>
    </w:p>
    <w:p w14:paraId="61FDBD0D" w14:textId="77777777" w:rsidR="003D77B4" w:rsidRDefault="001C7151">
      <w:pPr>
        <w:pStyle w:val="Lijstalinea"/>
        <w:numPr>
          <w:ilvl w:val="0"/>
          <w:numId w:val="9"/>
        </w:numPr>
        <w:spacing w:after="0"/>
        <w:ind w:left="426"/>
      </w:pPr>
      <w:r w:rsidRPr="00DD0F4F">
        <w:rPr>
          <w:lang w:val="nl-NL"/>
        </w:rPr>
        <w:t>Als gevolg van het voorgaande punt verval</w:t>
      </w:r>
      <w:r w:rsidR="004F64CE" w:rsidRPr="00DD0F4F">
        <w:rPr>
          <w:lang w:val="nl-NL"/>
        </w:rPr>
        <w:t>len</w:t>
      </w:r>
      <w:r w:rsidRPr="00DD0F4F">
        <w:rPr>
          <w:lang w:val="nl-NL"/>
        </w:rPr>
        <w:t xml:space="preserve"> de attribuutsoort</w:t>
      </w:r>
      <w:r w:rsidR="004F64CE" w:rsidRPr="00DD0F4F">
        <w:rPr>
          <w:lang w:val="nl-NL"/>
        </w:rPr>
        <w:t>en</w:t>
      </w:r>
      <w:r w:rsidRPr="00DD0F4F">
        <w:rPr>
          <w:lang w:val="nl-NL"/>
        </w:rPr>
        <w:t xml:space="preserve"> </w:t>
      </w:r>
      <w:r w:rsidR="004F64CE" w:rsidRPr="00DD0F4F">
        <w:rPr>
          <w:lang w:val="nl-NL"/>
        </w:rPr>
        <w:t xml:space="preserve">Zaakniveau en </w:t>
      </w:r>
      <w:r w:rsidRPr="00DD0F4F">
        <w:rPr>
          <w:lang w:val="nl-NL"/>
        </w:rPr>
        <w:t>Deelzakenindicatie. Uit het al dan niet aanwezig zijn bij een zaa</w:t>
      </w:r>
      <w:r w:rsidR="007838F4" w:rsidRPr="00DD0F4F">
        <w:rPr>
          <w:lang w:val="nl-NL"/>
        </w:rPr>
        <w:t>k</w:t>
      </w:r>
      <w:r w:rsidRPr="00DD0F4F">
        <w:rPr>
          <w:lang w:val="nl-NL"/>
        </w:rPr>
        <w:t xml:space="preserve"> van de relatie ´ZAAK is deelzaak van ZAAK´ valt af te leiden of die zaak een deelzaak dan wel een ‘hoofdzaak’ is.  </w:t>
      </w:r>
      <w:r w:rsidR="004F64CE">
        <w:t>En er zijn slechts twee niveau’s: ‘hoofdzaak’ en deelzaak.</w:t>
      </w:r>
    </w:p>
    <w:p w14:paraId="5E4A9182" w14:textId="77777777" w:rsidR="003D77B4" w:rsidRDefault="00AF5C29">
      <w:pPr>
        <w:pStyle w:val="Lijstalinea"/>
        <w:numPr>
          <w:ilvl w:val="0"/>
          <w:numId w:val="9"/>
        </w:numPr>
        <w:spacing w:after="0"/>
        <w:ind w:left="426"/>
        <w:rPr>
          <w:lang w:val="nl-NL"/>
        </w:rPr>
      </w:pPr>
      <w:r w:rsidRPr="00DD0F4F">
        <w:rPr>
          <w:lang w:val="nl-NL"/>
        </w:rPr>
        <w:t xml:space="preserve">Een deelzaak ´overerft´ de aan de </w:t>
      </w:r>
      <w:r w:rsidR="001C7151" w:rsidRPr="00DD0F4F">
        <w:rPr>
          <w:lang w:val="nl-NL"/>
        </w:rPr>
        <w:t>‘</w:t>
      </w:r>
      <w:r w:rsidRPr="00DD0F4F">
        <w:rPr>
          <w:lang w:val="nl-NL"/>
        </w:rPr>
        <w:t>hoofdzaak</w:t>
      </w:r>
      <w:r w:rsidR="001C7151" w:rsidRPr="00DD0F4F">
        <w:rPr>
          <w:lang w:val="nl-NL"/>
        </w:rPr>
        <w:t>’</w:t>
      </w:r>
      <w:r w:rsidRPr="00DD0F4F">
        <w:rPr>
          <w:lang w:val="nl-NL"/>
        </w:rPr>
        <w:t xml:space="preserve"> gerelateerde betrokkenen, zaakobjecten en documenten. Oftewel, de aan de </w:t>
      </w:r>
      <w:r w:rsidR="001C7151" w:rsidRPr="00DD0F4F">
        <w:rPr>
          <w:lang w:val="nl-NL"/>
        </w:rPr>
        <w:t>‘</w:t>
      </w:r>
      <w:r w:rsidRPr="00DD0F4F">
        <w:rPr>
          <w:lang w:val="nl-NL"/>
        </w:rPr>
        <w:t>hoofdzaak</w:t>
      </w:r>
      <w:r w:rsidR="001C7151" w:rsidRPr="00DD0F4F">
        <w:rPr>
          <w:lang w:val="nl-NL"/>
        </w:rPr>
        <w:t>’</w:t>
      </w:r>
      <w:r w:rsidRPr="00DD0F4F">
        <w:rPr>
          <w:lang w:val="nl-NL"/>
        </w:rPr>
        <w:t xml:space="preserve"> gerelateerde betrokkenen, zaakobjecten en documenten maken ook deel uit van de zaakinformatie van de deelzaak. Aangezien er bij een zaak maar één initiator kan zijn, is hiermee de initiator van de </w:t>
      </w:r>
      <w:r w:rsidR="001C7151" w:rsidRPr="00DD0F4F">
        <w:rPr>
          <w:lang w:val="nl-NL"/>
        </w:rPr>
        <w:t>‘</w:t>
      </w:r>
      <w:r w:rsidRPr="00DD0F4F">
        <w:rPr>
          <w:lang w:val="nl-NL"/>
        </w:rPr>
        <w:t>hoofdzaak</w:t>
      </w:r>
      <w:r w:rsidR="001C7151" w:rsidRPr="00DD0F4F">
        <w:rPr>
          <w:lang w:val="nl-NL"/>
        </w:rPr>
        <w:t>’</w:t>
      </w:r>
      <w:r w:rsidRPr="00DD0F4F">
        <w:rPr>
          <w:lang w:val="nl-NL"/>
        </w:rPr>
        <w:t xml:space="preserve"> tevens die van de deelzaak.</w:t>
      </w:r>
    </w:p>
    <w:p w14:paraId="6DBD16BE" w14:textId="77777777" w:rsidR="003D77B4" w:rsidRDefault="00AF5C29">
      <w:pPr>
        <w:pStyle w:val="Lijstalinea"/>
        <w:numPr>
          <w:ilvl w:val="0"/>
          <w:numId w:val="9"/>
        </w:numPr>
        <w:spacing w:after="0"/>
        <w:ind w:left="426"/>
        <w:rPr>
          <w:lang w:val="nl-NL"/>
        </w:rPr>
      </w:pPr>
      <w:r w:rsidRPr="00DD0F4F">
        <w:rPr>
          <w:lang w:val="nl-NL"/>
        </w:rPr>
        <w:t>Aan een deelzaak kunnen , betrokkenen, zaakobjecten en documenten gerelateerd worden</w:t>
      </w:r>
      <w:r w:rsidR="006A14EC" w:rsidRPr="00DD0F4F">
        <w:rPr>
          <w:lang w:val="nl-NL"/>
        </w:rPr>
        <w:t xml:space="preserve"> in aanvulling op de informatie bij de ‘hoofdzaak’.</w:t>
      </w:r>
    </w:p>
    <w:p w14:paraId="0A1E7428" w14:textId="77777777" w:rsidR="003D77B4" w:rsidRDefault="00637B05">
      <w:pPr>
        <w:pStyle w:val="Lijstalinea"/>
        <w:numPr>
          <w:ilvl w:val="0"/>
          <w:numId w:val="9"/>
        </w:numPr>
        <w:spacing w:after="0"/>
        <w:ind w:left="426"/>
        <w:rPr>
          <w:lang w:val="nl-NL"/>
        </w:rPr>
      </w:pPr>
      <w:r w:rsidRPr="00DD0F4F">
        <w:rPr>
          <w:lang w:val="nl-NL"/>
        </w:rPr>
        <w:t xml:space="preserve">De ‘hoofdzaak’ en de bijbehorende deelzaken kunnen als één geheel gearchiveerd worden dan wel wordt elke zaak op zich gearchiveerd, inclusief verwijzingen naar ‘hoofdzaak’ of deelzaken. </w:t>
      </w:r>
      <w:r w:rsidR="00AF5C29" w:rsidRPr="00DD0F4F">
        <w:rPr>
          <w:lang w:val="nl-NL"/>
        </w:rPr>
        <w:lastRenderedPageBreak/>
        <w:t>Indien een deelzaak gearchiveerd moet worden dan betreft dat, gezien punt</w:t>
      </w:r>
      <w:r w:rsidR="00FE6A60" w:rsidRPr="00DD0F4F">
        <w:rPr>
          <w:lang w:val="nl-NL"/>
        </w:rPr>
        <w:t xml:space="preserve"> </w:t>
      </w:r>
      <w:r w:rsidR="007838F4" w:rsidRPr="00DD0F4F">
        <w:rPr>
          <w:lang w:val="nl-NL"/>
        </w:rPr>
        <w:t>5</w:t>
      </w:r>
      <w:r w:rsidR="00AF5C29" w:rsidRPr="00DD0F4F">
        <w:rPr>
          <w:lang w:val="nl-NL"/>
        </w:rPr>
        <w:t>, tevens de aan die hoofdzaak gerelateerde betrokkenen, zaakobjecten en documenten.</w:t>
      </w:r>
    </w:p>
    <w:p w14:paraId="4D5AE332" w14:textId="77777777" w:rsidR="003D77B4" w:rsidRDefault="007838F4">
      <w:pPr>
        <w:pStyle w:val="Lijstalinea"/>
        <w:numPr>
          <w:ilvl w:val="0"/>
          <w:numId w:val="9"/>
        </w:numPr>
        <w:spacing w:after="0"/>
        <w:ind w:left="426"/>
        <w:rPr>
          <w:lang w:val="nl-NL"/>
        </w:rPr>
      </w:pPr>
      <w:r w:rsidRPr="00DD0F4F">
        <w:rPr>
          <w:lang w:val="nl-NL"/>
        </w:rPr>
        <w:t xml:space="preserve">Het RGBZ voorziet weliswaar in gerelateerde zaken </w:t>
      </w:r>
      <w:r w:rsidR="00B6181D" w:rsidRPr="00DD0F4F">
        <w:rPr>
          <w:lang w:val="nl-NL"/>
        </w:rPr>
        <w:t>maar voor de informatie over de gerelateerde zaak gelden dezelfde eisen</w:t>
      </w:r>
      <w:r w:rsidR="006A14EC" w:rsidRPr="00DD0F4F">
        <w:rPr>
          <w:lang w:val="nl-NL"/>
        </w:rPr>
        <w:t>, zoals gespecificeerd in het RGBZ,</w:t>
      </w:r>
      <w:r w:rsidR="00B6181D" w:rsidRPr="00DD0F4F">
        <w:rPr>
          <w:lang w:val="nl-NL"/>
        </w:rPr>
        <w:t xml:space="preserve"> als voor willekeurig welke andere zaak. Dit stelt te zware eisen aan de informatie over gerelateerde zaken bij andere organisaties</w:t>
      </w:r>
      <w:r w:rsidR="008B785B" w:rsidRPr="00DD0F4F">
        <w:rPr>
          <w:lang w:val="nl-NL"/>
        </w:rPr>
        <w:t xml:space="preserve"> die </w:t>
      </w:r>
      <w:r w:rsidR="00BF50FF" w:rsidRPr="00DD0F4F">
        <w:rPr>
          <w:lang w:val="nl-NL"/>
        </w:rPr>
        <w:t>niet in het zelfde informatiedomein afgehandeld worden als de onderhanden zaak</w:t>
      </w:r>
      <w:r w:rsidR="00B6181D" w:rsidRPr="00DD0F4F">
        <w:rPr>
          <w:lang w:val="nl-NL"/>
        </w:rPr>
        <w:t xml:space="preserve">. Bij dergelijke zaken is slechts behoefte aan een gedeelte van de zaakinformatie. Vandaar dat we dergelijke gerelateerde zaken </w:t>
      </w:r>
      <w:r w:rsidR="001B35BF" w:rsidRPr="00DD0F4F">
        <w:rPr>
          <w:lang w:val="nl-NL"/>
        </w:rPr>
        <w:t xml:space="preserve"> modelleren met </w:t>
      </w:r>
      <w:r w:rsidR="006A14EC" w:rsidRPr="00DD0F4F">
        <w:rPr>
          <w:lang w:val="nl-NL"/>
        </w:rPr>
        <w:t xml:space="preserve">het </w:t>
      </w:r>
      <w:r w:rsidR="001B35BF" w:rsidRPr="00DD0F4F">
        <w:rPr>
          <w:lang w:val="nl-NL"/>
        </w:rPr>
        <w:t>groepattribuutsoort ‘Gerelateerde externe zaak’ bij ZAAK met</w:t>
      </w:r>
      <w:r w:rsidR="00B6181D" w:rsidRPr="00DD0F4F">
        <w:rPr>
          <w:lang w:val="nl-NL"/>
        </w:rPr>
        <w:t xml:space="preserve"> de daarvoor relevante kenmerken.</w:t>
      </w:r>
      <w:r w:rsidR="001B35BF" w:rsidRPr="00DD0F4F">
        <w:rPr>
          <w:lang w:val="nl-NL"/>
        </w:rPr>
        <w:t xml:space="preserve"> </w:t>
      </w:r>
    </w:p>
    <w:p w14:paraId="32CAC5A3" w14:textId="77777777" w:rsidR="003D77B4" w:rsidRDefault="00211C3F">
      <w:pPr>
        <w:pStyle w:val="Lijstalinea"/>
        <w:numPr>
          <w:ilvl w:val="0"/>
          <w:numId w:val="9"/>
        </w:numPr>
        <w:spacing w:after="0"/>
        <w:ind w:left="426"/>
        <w:rPr>
          <w:lang w:val="nl-NL"/>
        </w:rPr>
      </w:pPr>
      <w:r w:rsidRPr="00DD0F4F">
        <w:rPr>
          <w:lang w:val="nl-NL"/>
        </w:rPr>
        <w:t xml:space="preserve">Met de relatie ‘ZAAK heeft betrekking op andere ZAAK’ </w:t>
      </w:r>
      <w:r w:rsidR="00EE7ECE" w:rsidRPr="00DD0F4F">
        <w:rPr>
          <w:lang w:val="nl-NL"/>
        </w:rPr>
        <w:t xml:space="preserve">kunnen weliswaar zaken aan elkaar gerelateerd worden maar niet gespecificeerd kan worden wat de aard van de relatie is. Meerdere relatietypen zijn mogelijk. Eén daarvan is de ‘onderaanneming-relatie’, vergelijkbaar met de in punt 8 beschreven relatie naar </w:t>
      </w:r>
      <w:r w:rsidR="008B785B" w:rsidRPr="00DD0F4F">
        <w:rPr>
          <w:lang w:val="nl-NL"/>
        </w:rPr>
        <w:t>externe</w:t>
      </w:r>
      <w:r w:rsidR="00EE7ECE" w:rsidRPr="00DD0F4F">
        <w:rPr>
          <w:lang w:val="nl-NL"/>
        </w:rPr>
        <w:t xml:space="preserve"> zaken. Om onderscheid te kunnen maken naar type relatie voegen we een relatieklasse toe (op deze relatie) met het attribuut ‘Aard</w:t>
      </w:r>
      <w:r w:rsidR="008B785B" w:rsidRPr="00DD0F4F">
        <w:rPr>
          <w:lang w:val="nl-NL"/>
        </w:rPr>
        <w:t xml:space="preserve"> relatie</w:t>
      </w:r>
      <w:r w:rsidR="00EE7ECE" w:rsidRPr="00DD0F4F">
        <w:rPr>
          <w:lang w:val="nl-NL"/>
        </w:rPr>
        <w:t>’.</w:t>
      </w:r>
    </w:p>
    <w:p w14:paraId="280CDB34" w14:textId="77777777" w:rsidR="003D77B4" w:rsidRDefault="008B785B">
      <w:pPr>
        <w:pStyle w:val="Lijstalinea"/>
        <w:numPr>
          <w:ilvl w:val="0"/>
          <w:numId w:val="9"/>
        </w:numPr>
        <w:spacing w:after="0"/>
        <w:ind w:left="426"/>
        <w:rPr>
          <w:lang w:val="nl-NL"/>
        </w:rPr>
      </w:pPr>
      <w:r w:rsidRPr="00DD0F4F">
        <w:rPr>
          <w:lang w:val="nl-NL"/>
        </w:rPr>
        <w:t>Er zijn twee mogelijkheden om de zaak van de ‘opdrachtgever’ aan de zaak van de ‘opdrachtnemer’ te relateren</w:t>
      </w:r>
      <w:r w:rsidR="00757745" w:rsidRPr="00DD0F4F">
        <w:rPr>
          <w:lang w:val="nl-NL"/>
        </w:rPr>
        <w:t xml:space="preserve"> in het geval laatstgenoemde een bijdrage levert aan de zaak van eerstgenoemde</w:t>
      </w:r>
      <w:r w:rsidRPr="00DD0F4F">
        <w:rPr>
          <w:lang w:val="nl-NL"/>
        </w:rPr>
        <w:t>. Indien beide zaken zich binnen hetzelfde informatiedomein bevinden, dan wordt de relatie ‘ZAAK heeft gerelateerde ZAAK’ gelegd. Indien beide zaken zich binnen verschillende informatiedomein bevinden dan wordt vanuit beide zaken verwezen naar de andere zaak door middel van het groepattribuutsoort ‘Gerelateerde externe zaak’.</w:t>
      </w:r>
    </w:p>
    <w:p w14:paraId="10421D54" w14:textId="77777777" w:rsidR="006B5AB9" w:rsidRPr="00DD0F4F" w:rsidRDefault="00EE7ECE" w:rsidP="00EE4D07">
      <w:pPr>
        <w:rPr>
          <w:lang w:val="nl-NL"/>
        </w:rPr>
      </w:pPr>
      <w:r w:rsidRPr="00DD0F4F">
        <w:rPr>
          <w:lang w:val="nl-NL"/>
        </w:rPr>
        <w:t>Het voorafgaande</w:t>
      </w:r>
      <w:r w:rsidR="00041946" w:rsidRPr="00DD0F4F">
        <w:rPr>
          <w:lang w:val="nl-NL"/>
        </w:rPr>
        <w:t xml:space="preserve"> leidt tot de volgende nieuwe en gewijzigde attribuutsoorten van ZAAK.</w:t>
      </w:r>
      <w:r w:rsidR="00334E6A" w:rsidRPr="00DD0F4F">
        <w:rPr>
          <w:lang w:val="nl-NL"/>
        </w:rPr>
        <w:t xml:space="preserve"> De consequenties voor het objecttype ZAAK staan vermeld aan het begin van </w:t>
      </w:r>
      <w:r w:rsidR="00235FE4" w:rsidRPr="00DD0F4F">
        <w:rPr>
          <w:lang w:val="nl-NL"/>
        </w:rPr>
        <w:t>paragraaf 2.8</w:t>
      </w:r>
      <w:r w:rsidR="00334E6A" w:rsidRPr="00DD0F4F">
        <w:rPr>
          <w:lang w:val="nl-NL"/>
        </w:rPr>
        <w:t>.</w:t>
      </w:r>
    </w:p>
    <w:bookmarkStart w:id="9026" w:name="BKM_C0313059_6B75_4ac8_B62C_86BF6F671203"/>
    <w:bookmarkEnd w:id="9026"/>
    <w:p w14:paraId="536BE546" w14:textId="77777777" w:rsidR="006B550F" w:rsidRPr="00BC30EF" w:rsidRDefault="00DA5D93" w:rsidP="006B550F">
      <w:pPr>
        <w:autoSpaceDE w:val="0"/>
        <w:autoSpaceDN w:val="0"/>
        <w:adjustRightInd w:val="0"/>
        <w:spacing w:before="240" w:after="60" w:line="240" w:lineRule="auto"/>
        <w:outlineLvl w:val="3"/>
        <w:rPr>
          <w:ins w:id="9027" w:author="Arjan" w:date="2013-02-07T23:33:00Z"/>
          <w:rFonts w:ascii="Arial" w:eastAsia="Times New Roman" w:hAnsi="Arial" w:cs="Arial"/>
          <w:b/>
          <w:bCs/>
          <w:color w:val="0000B0"/>
          <w:sz w:val="24"/>
          <w:szCs w:val="24"/>
        </w:rPr>
      </w:pPr>
      <w:ins w:id="9028" w:author="Arjan" w:date="2013-02-07T23:33:00Z">
        <w:r w:rsidRPr="00BC30EF">
          <w:rPr>
            <w:rFonts w:ascii="Arial" w:hAnsi="Arial" w:cs="Arial"/>
            <w:sz w:val="24"/>
            <w:szCs w:val="24"/>
            <w:lang w:val="en-AU"/>
          </w:rPr>
          <w:fldChar w:fldCharType="begin" w:fldLock="1"/>
        </w:r>
        <w:r w:rsidR="006B550F" w:rsidRPr="00BC30EF">
          <w:rPr>
            <w:rFonts w:ascii="Arial" w:hAnsi="Arial" w:cs="Arial"/>
            <w:sz w:val="24"/>
            <w:szCs w:val="24"/>
            <w:lang w:val="en-AU"/>
          </w:rPr>
          <w:instrText xml:space="preserve">MERGEFIELD </w:instrText>
        </w:r>
        <w:r w:rsidR="006B550F" w:rsidRPr="00BC30EF">
          <w:rPr>
            <w:rFonts w:ascii="Arial" w:eastAsia="Times New Roman" w:hAnsi="Arial" w:cs="Arial"/>
            <w:b/>
            <w:bCs/>
            <w:color w:val="0000B0"/>
            <w:sz w:val="24"/>
            <w:szCs w:val="24"/>
          </w:rPr>
          <w:instrText>Element.Stereotype</w:instrText>
        </w:r>
        <w:r w:rsidRPr="00BC30EF">
          <w:rPr>
            <w:rFonts w:ascii="Arial" w:hAnsi="Arial" w:cs="Arial"/>
            <w:sz w:val="24"/>
            <w:szCs w:val="24"/>
            <w:lang w:val="en-AU"/>
          </w:rPr>
          <w:fldChar w:fldCharType="separate"/>
        </w:r>
        <w:r w:rsidR="006B550F" w:rsidRPr="00BC30EF">
          <w:rPr>
            <w:rFonts w:ascii="Arial" w:eastAsia="Times New Roman" w:hAnsi="Arial" w:cs="Arial"/>
            <w:b/>
            <w:bCs/>
            <w:color w:val="0000B0"/>
            <w:sz w:val="24"/>
            <w:szCs w:val="24"/>
          </w:rPr>
          <w:t>«Groepattribuutsoort»</w:t>
        </w:r>
        <w:r w:rsidRPr="00BC30EF">
          <w:rPr>
            <w:rFonts w:ascii="Arial" w:hAnsi="Arial" w:cs="Arial"/>
            <w:sz w:val="24"/>
            <w:szCs w:val="24"/>
            <w:lang w:val="en-AU"/>
          </w:rPr>
          <w:fldChar w:fldCharType="end"/>
        </w:r>
        <w:r w:rsidR="006B550F" w:rsidRPr="00BC30EF">
          <w:rPr>
            <w:rFonts w:ascii="Arial" w:eastAsia="Times New Roman" w:hAnsi="Arial" w:cs="Arial"/>
            <w:b/>
            <w:bCs/>
            <w:color w:val="0000B0"/>
            <w:sz w:val="24"/>
            <w:szCs w:val="24"/>
          </w:rPr>
          <w:t xml:space="preserve"> </w:t>
        </w:r>
        <w:r w:rsidRPr="00BC30EF">
          <w:rPr>
            <w:rFonts w:ascii="Arial" w:eastAsia="Times New Roman" w:hAnsi="Arial" w:cs="Arial"/>
            <w:b/>
            <w:bCs/>
            <w:color w:val="0000B0"/>
            <w:sz w:val="24"/>
            <w:szCs w:val="24"/>
          </w:rPr>
          <w:fldChar w:fldCharType="begin" w:fldLock="1"/>
        </w:r>
        <w:r w:rsidR="006B550F" w:rsidRPr="00BC30EF">
          <w:rPr>
            <w:rFonts w:ascii="Arial" w:eastAsia="Times New Roman" w:hAnsi="Arial" w:cs="Arial"/>
            <w:b/>
            <w:bCs/>
            <w:color w:val="0000B0"/>
            <w:sz w:val="24"/>
            <w:szCs w:val="24"/>
          </w:rPr>
          <w:instrText>MERGEFIELD Element.Name</w:instrText>
        </w:r>
        <w:r w:rsidRPr="00BC30EF">
          <w:rPr>
            <w:rFonts w:ascii="Arial" w:eastAsia="Times New Roman" w:hAnsi="Arial" w:cs="Arial"/>
            <w:b/>
            <w:bCs/>
            <w:color w:val="0000B0"/>
            <w:sz w:val="24"/>
            <w:szCs w:val="24"/>
          </w:rPr>
          <w:fldChar w:fldCharType="separate"/>
        </w:r>
        <w:r w:rsidR="006B550F" w:rsidRPr="00BC30EF">
          <w:rPr>
            <w:rFonts w:ascii="Arial" w:eastAsia="Times New Roman" w:hAnsi="Arial" w:cs="Arial"/>
            <w:b/>
            <w:bCs/>
            <w:color w:val="0000B0"/>
            <w:sz w:val="24"/>
            <w:szCs w:val="24"/>
          </w:rPr>
          <w:t>Gerelateerde externe ZAAK</w:t>
        </w:r>
        <w:r w:rsidRPr="00BC30EF">
          <w:rPr>
            <w:rFonts w:ascii="Arial" w:eastAsia="Times New Roman" w:hAnsi="Arial" w:cs="Arial"/>
            <w:b/>
            <w:bCs/>
            <w:color w:val="0000B0"/>
            <w:sz w:val="24"/>
            <w:szCs w:val="24"/>
          </w:rPr>
          <w:fldChar w:fldCharType="end"/>
        </w:r>
      </w:ins>
    </w:p>
    <w:tbl>
      <w:tblPr>
        <w:tblW w:w="9360" w:type="dxa"/>
        <w:tblInd w:w="60" w:type="dxa"/>
        <w:tblLayout w:type="fixed"/>
        <w:tblCellMar>
          <w:left w:w="60" w:type="dxa"/>
          <w:right w:w="60" w:type="dxa"/>
        </w:tblCellMar>
        <w:tblLook w:val="0000" w:firstRow="0" w:lastRow="0" w:firstColumn="0" w:lastColumn="0" w:noHBand="0" w:noVBand="0"/>
      </w:tblPr>
      <w:tblGrid>
        <w:gridCol w:w="3690"/>
        <w:gridCol w:w="988"/>
        <w:gridCol w:w="3544"/>
        <w:gridCol w:w="1138"/>
      </w:tblGrid>
      <w:tr w:rsidR="006B550F" w:rsidRPr="00F2006F" w14:paraId="28353C1D" w14:textId="77777777" w:rsidTr="00211C3F">
        <w:trPr>
          <w:trHeight w:val="230"/>
          <w:ins w:id="9029" w:author="Arjan" w:date="2013-02-07T23:33:00Z"/>
        </w:trPr>
        <w:tc>
          <w:tcPr>
            <w:tcW w:w="3690" w:type="dxa"/>
            <w:tcBorders>
              <w:top w:val="nil"/>
              <w:left w:val="nil"/>
              <w:bottom w:val="nil"/>
              <w:right w:val="nil"/>
            </w:tcBorders>
          </w:tcPr>
          <w:p w14:paraId="6D478C63" w14:textId="77777777" w:rsidR="006B550F" w:rsidRPr="00F2006F" w:rsidRDefault="006B550F" w:rsidP="00211C3F">
            <w:pPr>
              <w:autoSpaceDE w:val="0"/>
              <w:autoSpaceDN w:val="0"/>
              <w:adjustRightInd w:val="0"/>
              <w:spacing w:after="0" w:line="240" w:lineRule="auto"/>
              <w:rPr>
                <w:ins w:id="9030" w:author="Arjan" w:date="2013-02-07T23:33:00Z"/>
                <w:rFonts w:ascii="Arial" w:eastAsia="Times New Roman" w:hAnsi="Arial" w:cs="Arial"/>
                <w:color w:val="000000"/>
                <w:sz w:val="20"/>
                <w:szCs w:val="20"/>
              </w:rPr>
            </w:pPr>
            <w:ins w:id="9031" w:author="Arjan" w:date="2013-02-07T23:33:00Z">
              <w:r w:rsidRPr="00F2006F">
                <w:rPr>
                  <w:rFonts w:ascii="Arial" w:eastAsia="Times New Roman" w:hAnsi="Arial" w:cs="Arial"/>
                  <w:b/>
                  <w:bCs/>
                  <w:color w:val="000000"/>
                  <w:sz w:val="20"/>
                  <w:szCs w:val="20"/>
                </w:rPr>
                <w:t>Naam groepattribuutsoort</w:t>
              </w:r>
            </w:ins>
          </w:p>
        </w:tc>
        <w:tc>
          <w:tcPr>
            <w:tcW w:w="5670" w:type="dxa"/>
            <w:gridSpan w:val="3"/>
            <w:tcBorders>
              <w:top w:val="nil"/>
              <w:left w:val="nil"/>
              <w:bottom w:val="nil"/>
              <w:right w:val="nil"/>
            </w:tcBorders>
          </w:tcPr>
          <w:p w14:paraId="6CE1A99F" w14:textId="77777777" w:rsidR="006B550F" w:rsidRPr="00F2006F" w:rsidRDefault="00DA5D93" w:rsidP="00211C3F">
            <w:pPr>
              <w:autoSpaceDE w:val="0"/>
              <w:autoSpaceDN w:val="0"/>
              <w:adjustRightInd w:val="0"/>
              <w:spacing w:after="0" w:line="240" w:lineRule="auto"/>
              <w:rPr>
                <w:ins w:id="9032" w:author="Arjan" w:date="2013-02-07T23:33:00Z"/>
                <w:rFonts w:ascii="Arial" w:eastAsia="Times New Roman" w:hAnsi="Arial" w:cs="Arial"/>
                <w:color w:val="000000"/>
                <w:sz w:val="20"/>
                <w:szCs w:val="20"/>
              </w:rPr>
            </w:pPr>
            <w:ins w:id="9033"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Element.Name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Gerelateerde externe ZAAK</w:t>
              </w:r>
              <w:r w:rsidRPr="00F2006F">
                <w:rPr>
                  <w:rFonts w:ascii="Arial" w:hAnsi="Arial" w:cs="Arial"/>
                  <w:sz w:val="20"/>
                  <w:szCs w:val="20"/>
                  <w:lang w:val="en-AU"/>
                </w:rPr>
                <w:fldChar w:fldCharType="end"/>
              </w:r>
            </w:ins>
          </w:p>
        </w:tc>
      </w:tr>
      <w:tr w:rsidR="006B550F" w:rsidRPr="00F2006F" w14:paraId="3418E2D5" w14:textId="77777777" w:rsidTr="00211C3F">
        <w:trPr>
          <w:ins w:id="9034" w:author="Arjan" w:date="2013-02-07T23:33:00Z"/>
        </w:trPr>
        <w:tc>
          <w:tcPr>
            <w:tcW w:w="3690" w:type="dxa"/>
            <w:tcBorders>
              <w:top w:val="nil"/>
              <w:left w:val="nil"/>
              <w:bottom w:val="nil"/>
              <w:right w:val="nil"/>
            </w:tcBorders>
          </w:tcPr>
          <w:p w14:paraId="1D4FE80C" w14:textId="77777777" w:rsidR="006B550F" w:rsidRPr="00F2006F" w:rsidRDefault="006B550F" w:rsidP="00211C3F">
            <w:pPr>
              <w:autoSpaceDE w:val="0"/>
              <w:autoSpaceDN w:val="0"/>
              <w:adjustRightInd w:val="0"/>
              <w:spacing w:after="0" w:line="240" w:lineRule="auto"/>
              <w:rPr>
                <w:ins w:id="9035"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1D85E117" w14:textId="77777777" w:rsidR="006B550F" w:rsidRPr="00F2006F" w:rsidRDefault="006B550F" w:rsidP="00211C3F">
            <w:pPr>
              <w:autoSpaceDE w:val="0"/>
              <w:autoSpaceDN w:val="0"/>
              <w:adjustRightInd w:val="0"/>
              <w:spacing w:after="0" w:line="240" w:lineRule="auto"/>
              <w:rPr>
                <w:ins w:id="9036" w:author="Arjan" w:date="2013-02-07T23:33:00Z"/>
                <w:rFonts w:ascii="Arial" w:eastAsia="Times New Roman" w:hAnsi="Arial" w:cs="Arial"/>
                <w:b/>
                <w:bCs/>
                <w:color w:val="000000"/>
                <w:sz w:val="20"/>
                <w:szCs w:val="20"/>
              </w:rPr>
            </w:pPr>
          </w:p>
        </w:tc>
      </w:tr>
      <w:tr w:rsidR="006B550F" w:rsidRPr="00F2006F" w14:paraId="3D6F11C3" w14:textId="77777777" w:rsidTr="00211C3F">
        <w:trPr>
          <w:ins w:id="9037" w:author="Arjan" w:date="2013-02-07T23:33:00Z"/>
        </w:trPr>
        <w:tc>
          <w:tcPr>
            <w:tcW w:w="3690" w:type="dxa"/>
            <w:tcBorders>
              <w:top w:val="nil"/>
              <w:left w:val="nil"/>
              <w:bottom w:val="nil"/>
              <w:right w:val="nil"/>
            </w:tcBorders>
          </w:tcPr>
          <w:p w14:paraId="39C2D70D" w14:textId="77777777" w:rsidR="006B550F" w:rsidRPr="00F2006F" w:rsidRDefault="006B550F" w:rsidP="00211C3F">
            <w:pPr>
              <w:autoSpaceDE w:val="0"/>
              <w:autoSpaceDN w:val="0"/>
              <w:adjustRightInd w:val="0"/>
              <w:spacing w:after="0" w:line="240" w:lineRule="auto"/>
              <w:rPr>
                <w:ins w:id="9038" w:author="Arjan" w:date="2013-02-07T23:33:00Z"/>
                <w:rFonts w:ascii="Arial" w:eastAsia="Times New Roman" w:hAnsi="Arial" w:cs="Arial"/>
                <w:color w:val="000000"/>
                <w:sz w:val="20"/>
                <w:szCs w:val="20"/>
              </w:rPr>
            </w:pPr>
            <w:ins w:id="9039" w:author="Arjan" w:date="2013-02-07T23:33:00Z">
              <w:r w:rsidRPr="00F2006F">
                <w:rPr>
                  <w:rFonts w:ascii="Arial" w:eastAsia="Times New Roman" w:hAnsi="Arial" w:cs="Arial"/>
                  <w:b/>
                  <w:bCs/>
                  <w:color w:val="000000"/>
                  <w:sz w:val="20"/>
                  <w:szCs w:val="20"/>
                </w:rPr>
                <w:t>Herkomst groepattribuutsoort</w:t>
              </w:r>
            </w:ins>
          </w:p>
        </w:tc>
        <w:tc>
          <w:tcPr>
            <w:tcW w:w="5670" w:type="dxa"/>
            <w:gridSpan w:val="3"/>
            <w:tcBorders>
              <w:top w:val="nil"/>
              <w:left w:val="nil"/>
              <w:bottom w:val="nil"/>
              <w:right w:val="nil"/>
            </w:tcBorders>
          </w:tcPr>
          <w:p w14:paraId="02C0E71E" w14:textId="77777777" w:rsidR="006B550F" w:rsidRPr="00F2006F" w:rsidRDefault="006B550F" w:rsidP="00211C3F">
            <w:pPr>
              <w:autoSpaceDE w:val="0"/>
              <w:autoSpaceDN w:val="0"/>
              <w:adjustRightInd w:val="0"/>
              <w:spacing w:after="0" w:line="240" w:lineRule="auto"/>
              <w:rPr>
                <w:ins w:id="9040" w:author="Arjan" w:date="2013-02-07T23:33:00Z"/>
                <w:rFonts w:ascii="Arial" w:eastAsia="Times New Roman" w:hAnsi="Arial" w:cs="Arial"/>
                <w:color w:val="000000"/>
                <w:sz w:val="20"/>
                <w:szCs w:val="20"/>
              </w:rPr>
            </w:pPr>
            <w:ins w:id="9041" w:author="Arjan" w:date="2013-02-07T23:33:00Z">
              <w:r w:rsidRPr="00F2006F">
                <w:rPr>
                  <w:rFonts w:ascii="Arial" w:eastAsia="Times New Roman" w:hAnsi="Arial" w:cs="Arial"/>
                  <w:color w:val="000000"/>
                  <w:sz w:val="20"/>
                  <w:szCs w:val="20"/>
                </w:rPr>
                <w:t>KING</w:t>
              </w:r>
            </w:ins>
          </w:p>
        </w:tc>
      </w:tr>
      <w:tr w:rsidR="006B550F" w:rsidRPr="00F2006F" w14:paraId="12A9B759" w14:textId="77777777" w:rsidTr="00211C3F">
        <w:trPr>
          <w:trHeight w:val="230"/>
          <w:ins w:id="9042" w:author="Arjan" w:date="2013-02-07T23:33:00Z"/>
        </w:trPr>
        <w:tc>
          <w:tcPr>
            <w:tcW w:w="3690" w:type="dxa"/>
            <w:tcBorders>
              <w:top w:val="nil"/>
              <w:left w:val="nil"/>
              <w:bottom w:val="nil"/>
              <w:right w:val="nil"/>
            </w:tcBorders>
          </w:tcPr>
          <w:p w14:paraId="69093198" w14:textId="77777777" w:rsidR="006B550F" w:rsidRPr="00F2006F" w:rsidRDefault="006B550F" w:rsidP="00211C3F">
            <w:pPr>
              <w:autoSpaceDE w:val="0"/>
              <w:autoSpaceDN w:val="0"/>
              <w:adjustRightInd w:val="0"/>
              <w:spacing w:after="0" w:line="240" w:lineRule="auto"/>
              <w:rPr>
                <w:ins w:id="9043"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20C07734" w14:textId="77777777" w:rsidR="006B550F" w:rsidRPr="00F2006F" w:rsidRDefault="006B550F" w:rsidP="00211C3F">
            <w:pPr>
              <w:autoSpaceDE w:val="0"/>
              <w:autoSpaceDN w:val="0"/>
              <w:adjustRightInd w:val="0"/>
              <w:spacing w:after="0" w:line="240" w:lineRule="auto"/>
              <w:rPr>
                <w:ins w:id="9044" w:author="Arjan" w:date="2013-02-07T23:33:00Z"/>
                <w:rFonts w:ascii="Arial" w:eastAsia="Times New Roman" w:hAnsi="Arial" w:cs="Arial"/>
                <w:b/>
                <w:bCs/>
                <w:color w:val="000000"/>
                <w:sz w:val="20"/>
                <w:szCs w:val="20"/>
              </w:rPr>
            </w:pPr>
          </w:p>
        </w:tc>
      </w:tr>
      <w:tr w:rsidR="006B550F" w:rsidRPr="00F2006F" w14:paraId="23BCD4F7" w14:textId="77777777" w:rsidTr="00211C3F">
        <w:trPr>
          <w:trHeight w:val="230"/>
          <w:ins w:id="9045" w:author="Arjan" w:date="2013-02-07T23:33:00Z"/>
        </w:trPr>
        <w:tc>
          <w:tcPr>
            <w:tcW w:w="3690" w:type="dxa"/>
            <w:tcBorders>
              <w:top w:val="nil"/>
              <w:left w:val="nil"/>
              <w:bottom w:val="nil"/>
              <w:right w:val="nil"/>
            </w:tcBorders>
          </w:tcPr>
          <w:p w14:paraId="13EB8051" w14:textId="77777777" w:rsidR="006B550F" w:rsidRPr="00F2006F" w:rsidRDefault="006B550F" w:rsidP="00211C3F">
            <w:pPr>
              <w:autoSpaceDE w:val="0"/>
              <w:autoSpaceDN w:val="0"/>
              <w:adjustRightInd w:val="0"/>
              <w:spacing w:after="0" w:line="240" w:lineRule="auto"/>
              <w:rPr>
                <w:ins w:id="9046" w:author="Arjan" w:date="2013-02-07T23:33:00Z"/>
                <w:rFonts w:ascii="Arial" w:eastAsia="Times New Roman" w:hAnsi="Arial" w:cs="Arial"/>
                <w:color w:val="000000"/>
                <w:sz w:val="20"/>
                <w:szCs w:val="20"/>
              </w:rPr>
            </w:pPr>
            <w:ins w:id="9047" w:author="Arjan" w:date="2013-02-07T23:33:00Z">
              <w:r w:rsidRPr="00F2006F">
                <w:rPr>
                  <w:rFonts w:ascii="Arial" w:eastAsia="Times New Roman" w:hAnsi="Arial" w:cs="Arial"/>
                  <w:b/>
                  <w:bCs/>
                  <w:color w:val="000000"/>
                  <w:sz w:val="20"/>
                  <w:szCs w:val="20"/>
                </w:rPr>
                <w:t>Code groepattribuutsoort</w:t>
              </w:r>
            </w:ins>
          </w:p>
        </w:tc>
        <w:tc>
          <w:tcPr>
            <w:tcW w:w="5670" w:type="dxa"/>
            <w:gridSpan w:val="3"/>
            <w:tcBorders>
              <w:top w:val="nil"/>
              <w:left w:val="nil"/>
              <w:bottom w:val="nil"/>
              <w:right w:val="nil"/>
            </w:tcBorders>
          </w:tcPr>
          <w:p w14:paraId="4CA652A1" w14:textId="77777777" w:rsidR="006B550F" w:rsidRPr="00F2006F" w:rsidRDefault="006B550F" w:rsidP="00211C3F">
            <w:pPr>
              <w:autoSpaceDE w:val="0"/>
              <w:autoSpaceDN w:val="0"/>
              <w:adjustRightInd w:val="0"/>
              <w:spacing w:after="0" w:line="240" w:lineRule="auto"/>
              <w:rPr>
                <w:ins w:id="9048" w:author="Arjan" w:date="2013-02-07T23:33:00Z"/>
                <w:rFonts w:ascii="Arial" w:eastAsia="Times New Roman" w:hAnsi="Arial" w:cs="Arial"/>
                <w:color w:val="000000"/>
                <w:sz w:val="20"/>
                <w:szCs w:val="20"/>
              </w:rPr>
            </w:pPr>
          </w:p>
        </w:tc>
      </w:tr>
      <w:tr w:rsidR="006B550F" w:rsidRPr="00F2006F" w14:paraId="1FA83E42" w14:textId="77777777" w:rsidTr="00211C3F">
        <w:trPr>
          <w:ins w:id="9049" w:author="Arjan" w:date="2013-02-07T23:33:00Z"/>
        </w:trPr>
        <w:tc>
          <w:tcPr>
            <w:tcW w:w="3690" w:type="dxa"/>
            <w:tcBorders>
              <w:top w:val="nil"/>
              <w:left w:val="nil"/>
              <w:bottom w:val="nil"/>
              <w:right w:val="nil"/>
            </w:tcBorders>
          </w:tcPr>
          <w:p w14:paraId="1E42BF7B" w14:textId="77777777" w:rsidR="006B550F" w:rsidRPr="00F2006F" w:rsidRDefault="006B550F" w:rsidP="00211C3F">
            <w:pPr>
              <w:autoSpaceDE w:val="0"/>
              <w:autoSpaceDN w:val="0"/>
              <w:adjustRightInd w:val="0"/>
              <w:spacing w:after="0" w:line="240" w:lineRule="auto"/>
              <w:rPr>
                <w:ins w:id="9050"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01B88A8F" w14:textId="77777777" w:rsidR="006B550F" w:rsidRPr="00F2006F" w:rsidRDefault="006B550F" w:rsidP="00211C3F">
            <w:pPr>
              <w:autoSpaceDE w:val="0"/>
              <w:autoSpaceDN w:val="0"/>
              <w:adjustRightInd w:val="0"/>
              <w:spacing w:after="0" w:line="240" w:lineRule="auto"/>
              <w:rPr>
                <w:ins w:id="9051" w:author="Arjan" w:date="2013-02-07T23:33:00Z"/>
                <w:rFonts w:ascii="Arial" w:eastAsia="Times New Roman" w:hAnsi="Arial" w:cs="Arial"/>
                <w:b/>
                <w:bCs/>
                <w:color w:val="000000"/>
                <w:sz w:val="20"/>
                <w:szCs w:val="20"/>
              </w:rPr>
            </w:pPr>
          </w:p>
        </w:tc>
      </w:tr>
      <w:tr w:rsidR="006B550F" w:rsidRPr="00F2006F" w14:paraId="37DB8F09" w14:textId="77777777" w:rsidTr="00211C3F">
        <w:trPr>
          <w:ins w:id="9052" w:author="Arjan" w:date="2013-02-07T23:33:00Z"/>
        </w:trPr>
        <w:tc>
          <w:tcPr>
            <w:tcW w:w="3690" w:type="dxa"/>
            <w:tcBorders>
              <w:top w:val="nil"/>
              <w:left w:val="nil"/>
              <w:bottom w:val="nil"/>
              <w:right w:val="nil"/>
            </w:tcBorders>
          </w:tcPr>
          <w:p w14:paraId="14692733" w14:textId="77777777" w:rsidR="006B550F" w:rsidRPr="00F2006F" w:rsidRDefault="006B550F" w:rsidP="00211C3F">
            <w:pPr>
              <w:autoSpaceDE w:val="0"/>
              <w:autoSpaceDN w:val="0"/>
              <w:adjustRightInd w:val="0"/>
              <w:spacing w:after="0" w:line="240" w:lineRule="auto"/>
              <w:rPr>
                <w:ins w:id="9053" w:author="Arjan" w:date="2013-02-07T23:33:00Z"/>
                <w:rFonts w:ascii="Arial" w:eastAsia="Times New Roman" w:hAnsi="Arial" w:cs="Arial"/>
                <w:b/>
                <w:bCs/>
                <w:color w:val="000000"/>
                <w:sz w:val="20"/>
                <w:szCs w:val="20"/>
              </w:rPr>
            </w:pPr>
            <w:ins w:id="9054" w:author="Arjan" w:date="2013-02-07T23:33:00Z">
              <w:r w:rsidRPr="00F2006F">
                <w:rPr>
                  <w:rFonts w:ascii="Arial" w:eastAsia="Times New Roman" w:hAnsi="Arial" w:cs="Arial"/>
                  <w:b/>
                  <w:bCs/>
                  <w:color w:val="000000"/>
                  <w:sz w:val="20"/>
                  <w:szCs w:val="20"/>
                </w:rPr>
                <w:t xml:space="preserve">XML-tag </w:t>
              </w:r>
              <w:r>
                <w:rPr>
                  <w:rFonts w:ascii="Arial" w:eastAsia="Times New Roman" w:hAnsi="Arial" w:cs="Arial"/>
                  <w:b/>
                  <w:bCs/>
                  <w:color w:val="000000"/>
                  <w:sz w:val="20"/>
                  <w:szCs w:val="20"/>
                </w:rPr>
                <w:t>groep</w:t>
              </w:r>
              <w:r w:rsidRPr="00F2006F">
                <w:rPr>
                  <w:rFonts w:ascii="Arial" w:eastAsia="Times New Roman" w:hAnsi="Arial" w:cs="Arial"/>
                  <w:b/>
                  <w:bCs/>
                  <w:color w:val="000000"/>
                  <w:sz w:val="20"/>
                  <w:szCs w:val="20"/>
                </w:rPr>
                <w:t>attribuutsoort</w:t>
              </w:r>
            </w:ins>
          </w:p>
        </w:tc>
        <w:tc>
          <w:tcPr>
            <w:tcW w:w="5670" w:type="dxa"/>
            <w:gridSpan w:val="3"/>
            <w:tcBorders>
              <w:top w:val="nil"/>
              <w:left w:val="nil"/>
              <w:bottom w:val="nil"/>
              <w:right w:val="nil"/>
            </w:tcBorders>
          </w:tcPr>
          <w:p w14:paraId="21118301" w14:textId="77777777" w:rsidR="006B550F" w:rsidRPr="00F2006F" w:rsidRDefault="006B550F" w:rsidP="00211C3F">
            <w:pPr>
              <w:autoSpaceDE w:val="0"/>
              <w:autoSpaceDN w:val="0"/>
              <w:adjustRightInd w:val="0"/>
              <w:spacing w:after="0" w:line="240" w:lineRule="auto"/>
              <w:rPr>
                <w:ins w:id="9055" w:author="Arjan" w:date="2013-02-07T23:33:00Z"/>
                <w:rFonts w:ascii="Arial" w:eastAsia="Times New Roman" w:hAnsi="Arial" w:cs="Arial"/>
                <w:bCs/>
                <w:color w:val="000000"/>
                <w:sz w:val="20"/>
                <w:szCs w:val="20"/>
              </w:rPr>
            </w:pPr>
            <w:ins w:id="9056" w:author="Arjan" w:date="2013-02-07T23:33:00Z">
              <w:r w:rsidRPr="00F2006F">
                <w:rPr>
                  <w:rFonts w:ascii="Arial" w:eastAsia="Times New Roman" w:hAnsi="Arial" w:cs="Arial"/>
                  <w:bCs/>
                  <w:color w:val="000000"/>
                  <w:sz w:val="20"/>
                  <w:szCs w:val="20"/>
                </w:rPr>
                <w:t>gerelateerdeExterneZaak</w:t>
              </w:r>
            </w:ins>
          </w:p>
        </w:tc>
      </w:tr>
      <w:tr w:rsidR="006B550F" w:rsidRPr="00F2006F" w14:paraId="23F5A984" w14:textId="77777777" w:rsidTr="00211C3F">
        <w:trPr>
          <w:ins w:id="9057" w:author="Arjan" w:date="2013-02-07T23:33:00Z"/>
        </w:trPr>
        <w:tc>
          <w:tcPr>
            <w:tcW w:w="3690" w:type="dxa"/>
            <w:tcBorders>
              <w:top w:val="nil"/>
              <w:left w:val="nil"/>
              <w:bottom w:val="nil"/>
              <w:right w:val="nil"/>
            </w:tcBorders>
          </w:tcPr>
          <w:p w14:paraId="7D0B25A8" w14:textId="77777777" w:rsidR="006B550F" w:rsidRPr="00F2006F" w:rsidRDefault="006B550F" w:rsidP="00211C3F">
            <w:pPr>
              <w:autoSpaceDE w:val="0"/>
              <w:autoSpaceDN w:val="0"/>
              <w:adjustRightInd w:val="0"/>
              <w:spacing w:after="0" w:line="240" w:lineRule="auto"/>
              <w:rPr>
                <w:ins w:id="9058"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2FB0929F" w14:textId="77777777" w:rsidR="006B550F" w:rsidRPr="00F2006F" w:rsidRDefault="006B550F" w:rsidP="00211C3F">
            <w:pPr>
              <w:autoSpaceDE w:val="0"/>
              <w:autoSpaceDN w:val="0"/>
              <w:adjustRightInd w:val="0"/>
              <w:spacing w:after="0" w:line="240" w:lineRule="auto"/>
              <w:rPr>
                <w:ins w:id="9059" w:author="Arjan" w:date="2013-02-07T23:33:00Z"/>
                <w:rFonts w:ascii="Arial" w:eastAsia="Times New Roman" w:hAnsi="Arial" w:cs="Arial"/>
                <w:b/>
                <w:bCs/>
                <w:color w:val="000000"/>
                <w:sz w:val="20"/>
                <w:szCs w:val="20"/>
              </w:rPr>
            </w:pPr>
          </w:p>
        </w:tc>
      </w:tr>
      <w:tr w:rsidR="006B550F" w:rsidRPr="005C14BE" w14:paraId="214D3B7D" w14:textId="77777777" w:rsidTr="00211C3F">
        <w:trPr>
          <w:ins w:id="9060" w:author="Arjan" w:date="2013-02-07T23:33:00Z"/>
        </w:trPr>
        <w:tc>
          <w:tcPr>
            <w:tcW w:w="3690" w:type="dxa"/>
            <w:tcBorders>
              <w:top w:val="nil"/>
              <w:left w:val="nil"/>
              <w:bottom w:val="nil"/>
              <w:right w:val="nil"/>
            </w:tcBorders>
          </w:tcPr>
          <w:p w14:paraId="2274F8EF" w14:textId="77777777" w:rsidR="006B550F" w:rsidRPr="00F2006F" w:rsidRDefault="006B550F" w:rsidP="00211C3F">
            <w:pPr>
              <w:autoSpaceDE w:val="0"/>
              <w:autoSpaceDN w:val="0"/>
              <w:adjustRightInd w:val="0"/>
              <w:spacing w:after="0" w:line="240" w:lineRule="auto"/>
              <w:rPr>
                <w:ins w:id="9061" w:author="Arjan" w:date="2013-02-07T23:33:00Z"/>
                <w:rFonts w:ascii="Arial" w:eastAsia="Times New Roman" w:hAnsi="Arial" w:cs="Arial"/>
                <w:color w:val="000000"/>
                <w:sz w:val="20"/>
                <w:szCs w:val="20"/>
              </w:rPr>
            </w:pPr>
            <w:ins w:id="9062" w:author="Arjan" w:date="2013-02-07T23:33:00Z">
              <w:r w:rsidRPr="00F2006F">
                <w:rPr>
                  <w:rFonts w:ascii="Arial" w:eastAsia="Times New Roman" w:hAnsi="Arial" w:cs="Arial"/>
                  <w:b/>
                  <w:bCs/>
                  <w:color w:val="000000"/>
                  <w:sz w:val="20"/>
                  <w:szCs w:val="20"/>
                </w:rPr>
                <w:t>Definitie groepattribuutsoort</w:t>
              </w:r>
            </w:ins>
          </w:p>
        </w:tc>
        <w:tc>
          <w:tcPr>
            <w:tcW w:w="5670" w:type="dxa"/>
            <w:gridSpan w:val="3"/>
            <w:tcBorders>
              <w:top w:val="nil"/>
              <w:left w:val="nil"/>
              <w:bottom w:val="nil"/>
              <w:right w:val="nil"/>
            </w:tcBorders>
          </w:tcPr>
          <w:p w14:paraId="7C7EA357" w14:textId="77777777" w:rsidR="006B550F" w:rsidRPr="00DD0F4F" w:rsidRDefault="00DA5D93" w:rsidP="00211C3F">
            <w:pPr>
              <w:autoSpaceDE w:val="0"/>
              <w:autoSpaceDN w:val="0"/>
              <w:adjustRightInd w:val="0"/>
              <w:spacing w:after="0" w:line="240" w:lineRule="auto"/>
              <w:rPr>
                <w:ins w:id="9063" w:author="Arjan" w:date="2013-02-07T23:33:00Z"/>
                <w:rFonts w:ascii="Arial" w:eastAsia="Times New Roman" w:hAnsi="Arial" w:cs="Arial"/>
                <w:color w:val="000000"/>
                <w:sz w:val="20"/>
                <w:szCs w:val="20"/>
                <w:lang w:val="nl-NL"/>
              </w:rPr>
            </w:pPr>
            <w:ins w:id="9064"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Element.Notes</w:instrText>
              </w:r>
              <w:r w:rsidRPr="00F2006F">
                <w:rPr>
                  <w:rFonts w:ascii="Arial" w:hAnsi="Arial" w:cs="Arial"/>
                  <w:sz w:val="20"/>
                  <w:szCs w:val="20"/>
                  <w:lang w:val="en-AU"/>
                </w:rPr>
                <w:fldChar w:fldCharType="separate"/>
              </w:r>
              <w:r w:rsidR="006B550F" w:rsidRPr="00DD0F4F">
                <w:rPr>
                  <w:rFonts w:ascii="Arial" w:eastAsia="Times New Roman" w:hAnsi="Arial" w:cs="Arial"/>
                  <w:color w:val="000000"/>
                  <w:sz w:val="20"/>
                  <w:szCs w:val="20"/>
                  <w:lang w:val="nl-NL"/>
                </w:rPr>
                <w:t>Een zaak bij een andere organisatie waarin een bijdrage geleverd wordt aan het bereiken van de uitkomst van de onderhanden zaak.</w:t>
              </w:r>
              <w:r w:rsidRPr="00F2006F">
                <w:rPr>
                  <w:rFonts w:ascii="Arial" w:hAnsi="Arial" w:cs="Arial"/>
                  <w:sz w:val="20"/>
                  <w:szCs w:val="20"/>
                  <w:lang w:val="en-AU"/>
                </w:rPr>
                <w:fldChar w:fldCharType="end"/>
              </w:r>
            </w:ins>
          </w:p>
        </w:tc>
      </w:tr>
      <w:tr w:rsidR="006B550F" w:rsidRPr="005C14BE" w14:paraId="0BC3F940" w14:textId="77777777" w:rsidTr="00211C3F">
        <w:trPr>
          <w:ins w:id="9065" w:author="Arjan" w:date="2013-02-07T23:33:00Z"/>
        </w:trPr>
        <w:tc>
          <w:tcPr>
            <w:tcW w:w="3690" w:type="dxa"/>
            <w:tcBorders>
              <w:top w:val="nil"/>
              <w:left w:val="nil"/>
              <w:bottom w:val="nil"/>
              <w:right w:val="nil"/>
            </w:tcBorders>
          </w:tcPr>
          <w:p w14:paraId="2AF0000E" w14:textId="77777777" w:rsidR="006B550F" w:rsidRPr="00DD0F4F" w:rsidRDefault="006B550F" w:rsidP="00211C3F">
            <w:pPr>
              <w:autoSpaceDE w:val="0"/>
              <w:autoSpaceDN w:val="0"/>
              <w:adjustRightInd w:val="0"/>
              <w:spacing w:after="0" w:line="240" w:lineRule="auto"/>
              <w:rPr>
                <w:ins w:id="9066" w:author="Arjan" w:date="2013-02-07T23:33:00Z"/>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14:paraId="543EE42A" w14:textId="77777777" w:rsidR="006B550F" w:rsidRPr="00DD0F4F" w:rsidRDefault="006B550F" w:rsidP="00211C3F">
            <w:pPr>
              <w:autoSpaceDE w:val="0"/>
              <w:autoSpaceDN w:val="0"/>
              <w:adjustRightInd w:val="0"/>
              <w:spacing w:after="0" w:line="240" w:lineRule="auto"/>
              <w:rPr>
                <w:ins w:id="9067" w:author="Arjan" w:date="2013-02-07T23:33:00Z"/>
                <w:rFonts w:ascii="Arial" w:eastAsia="Times New Roman" w:hAnsi="Arial" w:cs="Arial"/>
                <w:b/>
                <w:bCs/>
                <w:color w:val="000000"/>
                <w:sz w:val="20"/>
                <w:szCs w:val="20"/>
                <w:lang w:val="nl-NL"/>
              </w:rPr>
            </w:pPr>
          </w:p>
        </w:tc>
      </w:tr>
      <w:tr w:rsidR="006B550F" w:rsidRPr="00F2006F" w14:paraId="2DD04192" w14:textId="77777777" w:rsidTr="00211C3F">
        <w:trPr>
          <w:ins w:id="9068" w:author="Arjan" w:date="2013-02-07T23:33:00Z"/>
        </w:trPr>
        <w:tc>
          <w:tcPr>
            <w:tcW w:w="3690" w:type="dxa"/>
            <w:tcBorders>
              <w:top w:val="nil"/>
              <w:left w:val="nil"/>
              <w:bottom w:val="nil"/>
              <w:right w:val="nil"/>
            </w:tcBorders>
          </w:tcPr>
          <w:p w14:paraId="783DC57E" w14:textId="77777777" w:rsidR="006B550F" w:rsidRPr="00F2006F" w:rsidRDefault="006B550F" w:rsidP="00211C3F">
            <w:pPr>
              <w:autoSpaceDE w:val="0"/>
              <w:autoSpaceDN w:val="0"/>
              <w:adjustRightInd w:val="0"/>
              <w:spacing w:after="0" w:line="240" w:lineRule="auto"/>
              <w:rPr>
                <w:ins w:id="9069" w:author="Arjan" w:date="2013-02-07T23:33:00Z"/>
                <w:rFonts w:ascii="Arial" w:eastAsia="Times New Roman" w:hAnsi="Arial" w:cs="Arial"/>
                <w:b/>
                <w:bCs/>
                <w:color w:val="000000"/>
                <w:sz w:val="20"/>
                <w:szCs w:val="20"/>
              </w:rPr>
            </w:pPr>
            <w:ins w:id="9070" w:author="Arjan" w:date="2013-02-07T23:33:00Z">
              <w:r w:rsidRPr="00F2006F">
                <w:rPr>
                  <w:rFonts w:ascii="Arial" w:eastAsia="Times New Roman" w:hAnsi="Arial" w:cs="Arial"/>
                  <w:b/>
                  <w:bCs/>
                  <w:color w:val="000000"/>
                  <w:sz w:val="20"/>
                  <w:szCs w:val="20"/>
                </w:rPr>
                <w:t xml:space="preserve">Herkomst definitie </w:t>
              </w:r>
              <w:r>
                <w:rPr>
                  <w:rFonts w:ascii="Arial" w:eastAsia="Times New Roman" w:hAnsi="Arial" w:cs="Arial"/>
                  <w:b/>
                  <w:bCs/>
                  <w:color w:val="000000"/>
                  <w:sz w:val="20"/>
                  <w:szCs w:val="20"/>
                </w:rPr>
                <w:t>groep</w:t>
              </w:r>
              <w:r w:rsidRPr="00F2006F">
                <w:rPr>
                  <w:rFonts w:ascii="Arial" w:eastAsia="Times New Roman" w:hAnsi="Arial" w:cs="Arial"/>
                  <w:b/>
                  <w:bCs/>
                  <w:color w:val="000000"/>
                  <w:sz w:val="20"/>
                  <w:szCs w:val="20"/>
                </w:rPr>
                <w:t>attribuutsoort</w:t>
              </w:r>
            </w:ins>
          </w:p>
        </w:tc>
        <w:tc>
          <w:tcPr>
            <w:tcW w:w="5670" w:type="dxa"/>
            <w:gridSpan w:val="3"/>
            <w:tcBorders>
              <w:top w:val="nil"/>
              <w:left w:val="nil"/>
              <w:bottom w:val="nil"/>
              <w:right w:val="nil"/>
            </w:tcBorders>
          </w:tcPr>
          <w:p w14:paraId="74CE6A48" w14:textId="77777777" w:rsidR="006B550F" w:rsidRPr="00F2006F" w:rsidRDefault="006B550F" w:rsidP="00211C3F">
            <w:pPr>
              <w:autoSpaceDE w:val="0"/>
              <w:autoSpaceDN w:val="0"/>
              <w:adjustRightInd w:val="0"/>
              <w:spacing w:after="0" w:line="240" w:lineRule="auto"/>
              <w:rPr>
                <w:ins w:id="9071" w:author="Arjan" w:date="2013-02-07T23:33:00Z"/>
                <w:rFonts w:ascii="Arial" w:eastAsia="Times New Roman" w:hAnsi="Arial" w:cs="Arial"/>
                <w:bCs/>
                <w:color w:val="000000"/>
                <w:sz w:val="20"/>
                <w:szCs w:val="20"/>
              </w:rPr>
            </w:pPr>
            <w:ins w:id="9072" w:author="Arjan" w:date="2013-02-07T23:33:00Z">
              <w:r w:rsidRPr="00F2006F">
                <w:rPr>
                  <w:rFonts w:ascii="Arial" w:eastAsia="Times New Roman" w:hAnsi="Arial" w:cs="Arial"/>
                  <w:bCs/>
                  <w:color w:val="000000"/>
                  <w:sz w:val="20"/>
                  <w:szCs w:val="20"/>
                </w:rPr>
                <w:t>KING</w:t>
              </w:r>
            </w:ins>
          </w:p>
        </w:tc>
      </w:tr>
      <w:tr w:rsidR="006B550F" w:rsidRPr="00F2006F" w14:paraId="4A13E617" w14:textId="77777777" w:rsidTr="00211C3F">
        <w:trPr>
          <w:ins w:id="9073" w:author="Arjan" w:date="2013-02-07T23:33:00Z"/>
        </w:trPr>
        <w:tc>
          <w:tcPr>
            <w:tcW w:w="3690" w:type="dxa"/>
            <w:tcBorders>
              <w:top w:val="nil"/>
              <w:left w:val="nil"/>
              <w:bottom w:val="nil"/>
              <w:right w:val="nil"/>
            </w:tcBorders>
          </w:tcPr>
          <w:p w14:paraId="297049CB" w14:textId="77777777" w:rsidR="006B550F" w:rsidRPr="00F2006F" w:rsidRDefault="006B550F" w:rsidP="00211C3F">
            <w:pPr>
              <w:autoSpaceDE w:val="0"/>
              <w:autoSpaceDN w:val="0"/>
              <w:adjustRightInd w:val="0"/>
              <w:spacing w:after="0" w:line="240" w:lineRule="auto"/>
              <w:rPr>
                <w:ins w:id="9074"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53CBBCB9" w14:textId="77777777" w:rsidR="006B550F" w:rsidRPr="00F2006F" w:rsidRDefault="006B550F" w:rsidP="00211C3F">
            <w:pPr>
              <w:autoSpaceDE w:val="0"/>
              <w:autoSpaceDN w:val="0"/>
              <w:adjustRightInd w:val="0"/>
              <w:spacing w:after="0" w:line="240" w:lineRule="auto"/>
              <w:rPr>
                <w:ins w:id="9075" w:author="Arjan" w:date="2013-02-07T23:33:00Z"/>
                <w:rFonts w:ascii="Arial" w:eastAsia="Times New Roman" w:hAnsi="Arial" w:cs="Arial"/>
                <w:b/>
                <w:bCs/>
                <w:color w:val="000000"/>
                <w:sz w:val="20"/>
                <w:szCs w:val="20"/>
              </w:rPr>
            </w:pPr>
          </w:p>
        </w:tc>
      </w:tr>
      <w:tr w:rsidR="006B550F" w:rsidRPr="00F2006F" w14:paraId="6BBB69F8" w14:textId="77777777" w:rsidTr="00211C3F">
        <w:trPr>
          <w:ins w:id="9076" w:author="Arjan" w:date="2013-02-07T23:33:00Z"/>
        </w:trPr>
        <w:tc>
          <w:tcPr>
            <w:tcW w:w="3690" w:type="dxa"/>
            <w:tcBorders>
              <w:top w:val="nil"/>
              <w:left w:val="nil"/>
              <w:bottom w:val="nil"/>
              <w:right w:val="nil"/>
            </w:tcBorders>
          </w:tcPr>
          <w:p w14:paraId="786ED4DF" w14:textId="77777777" w:rsidR="006B550F" w:rsidRPr="00F2006F" w:rsidRDefault="006B550F" w:rsidP="00211C3F">
            <w:pPr>
              <w:autoSpaceDE w:val="0"/>
              <w:autoSpaceDN w:val="0"/>
              <w:adjustRightInd w:val="0"/>
              <w:spacing w:after="0" w:line="240" w:lineRule="auto"/>
              <w:rPr>
                <w:ins w:id="9077" w:author="Arjan" w:date="2013-02-07T23:33:00Z"/>
                <w:rFonts w:ascii="Arial" w:eastAsia="Times New Roman" w:hAnsi="Arial" w:cs="Arial"/>
                <w:color w:val="000000"/>
                <w:sz w:val="20"/>
                <w:szCs w:val="20"/>
              </w:rPr>
            </w:pPr>
            <w:ins w:id="9078" w:author="Arjan" w:date="2013-02-07T23:33:00Z">
              <w:r w:rsidRPr="00F2006F">
                <w:rPr>
                  <w:rFonts w:ascii="Arial" w:eastAsia="Times New Roman" w:hAnsi="Arial" w:cs="Arial"/>
                  <w:b/>
                  <w:bCs/>
                  <w:color w:val="000000"/>
                  <w:sz w:val="20"/>
                  <w:szCs w:val="20"/>
                </w:rPr>
                <w:t>Datum opname groepattribuutsoort</w:t>
              </w:r>
            </w:ins>
          </w:p>
        </w:tc>
        <w:tc>
          <w:tcPr>
            <w:tcW w:w="5670" w:type="dxa"/>
            <w:gridSpan w:val="3"/>
            <w:tcBorders>
              <w:top w:val="nil"/>
              <w:left w:val="nil"/>
              <w:bottom w:val="nil"/>
              <w:right w:val="nil"/>
            </w:tcBorders>
          </w:tcPr>
          <w:p w14:paraId="4EE96B04" w14:textId="77777777" w:rsidR="006B550F" w:rsidRPr="00F2006F" w:rsidRDefault="006B550F" w:rsidP="00211C3F">
            <w:pPr>
              <w:autoSpaceDE w:val="0"/>
              <w:autoSpaceDN w:val="0"/>
              <w:adjustRightInd w:val="0"/>
              <w:spacing w:after="0" w:line="240" w:lineRule="auto"/>
              <w:rPr>
                <w:ins w:id="9079" w:author="Arjan" w:date="2013-02-07T23:33:00Z"/>
                <w:rFonts w:ascii="Arial" w:eastAsia="Times New Roman" w:hAnsi="Arial" w:cs="Arial"/>
                <w:color w:val="000000"/>
                <w:sz w:val="20"/>
                <w:szCs w:val="20"/>
              </w:rPr>
            </w:pPr>
            <w:ins w:id="9080" w:author="Arjan" w:date="2013-02-07T23:33:00Z">
              <w:r w:rsidRPr="00F2006F">
                <w:rPr>
                  <w:rFonts w:ascii="Arial" w:eastAsia="Times New Roman" w:hAnsi="Arial" w:cs="Arial"/>
                  <w:color w:val="000000"/>
                  <w:sz w:val="20"/>
                  <w:szCs w:val="20"/>
                </w:rPr>
                <w:t>1-1-2013</w:t>
              </w:r>
            </w:ins>
          </w:p>
        </w:tc>
      </w:tr>
      <w:tr w:rsidR="006B550F" w:rsidRPr="00F2006F" w14:paraId="332A2EE2" w14:textId="77777777" w:rsidTr="00211C3F">
        <w:trPr>
          <w:trHeight w:val="215"/>
          <w:ins w:id="9081" w:author="Arjan" w:date="2013-02-07T23:33:00Z"/>
        </w:trPr>
        <w:tc>
          <w:tcPr>
            <w:tcW w:w="3690" w:type="dxa"/>
            <w:tcBorders>
              <w:top w:val="nil"/>
              <w:left w:val="nil"/>
              <w:bottom w:val="nil"/>
              <w:right w:val="nil"/>
            </w:tcBorders>
          </w:tcPr>
          <w:p w14:paraId="0FDD300E" w14:textId="77777777" w:rsidR="006B550F" w:rsidRPr="00F2006F" w:rsidRDefault="006B550F" w:rsidP="00211C3F">
            <w:pPr>
              <w:autoSpaceDE w:val="0"/>
              <w:autoSpaceDN w:val="0"/>
              <w:adjustRightInd w:val="0"/>
              <w:spacing w:after="0" w:line="240" w:lineRule="auto"/>
              <w:rPr>
                <w:ins w:id="9082"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33893E5C" w14:textId="77777777" w:rsidR="006B550F" w:rsidRPr="00F2006F" w:rsidRDefault="006B550F" w:rsidP="00211C3F">
            <w:pPr>
              <w:autoSpaceDE w:val="0"/>
              <w:autoSpaceDN w:val="0"/>
              <w:adjustRightInd w:val="0"/>
              <w:spacing w:after="0" w:line="240" w:lineRule="auto"/>
              <w:rPr>
                <w:ins w:id="9083" w:author="Arjan" w:date="2013-02-07T23:33:00Z"/>
                <w:rFonts w:ascii="Arial" w:eastAsia="Times New Roman" w:hAnsi="Arial" w:cs="Arial"/>
                <w:b/>
                <w:bCs/>
                <w:color w:val="000000"/>
                <w:sz w:val="20"/>
                <w:szCs w:val="20"/>
              </w:rPr>
            </w:pPr>
          </w:p>
        </w:tc>
      </w:tr>
      <w:tr w:rsidR="006B550F" w:rsidRPr="005C14BE" w14:paraId="5F590C12" w14:textId="77777777" w:rsidTr="00211C3F">
        <w:trPr>
          <w:trHeight w:val="215"/>
          <w:ins w:id="9084" w:author="Arjan" w:date="2013-02-07T23:33:00Z"/>
        </w:trPr>
        <w:tc>
          <w:tcPr>
            <w:tcW w:w="3690" w:type="dxa"/>
            <w:tcBorders>
              <w:top w:val="nil"/>
              <w:left w:val="nil"/>
              <w:bottom w:val="nil"/>
              <w:right w:val="nil"/>
            </w:tcBorders>
          </w:tcPr>
          <w:p w14:paraId="7455574F" w14:textId="77777777" w:rsidR="006B550F" w:rsidRPr="00F2006F" w:rsidRDefault="006B550F" w:rsidP="00211C3F">
            <w:pPr>
              <w:autoSpaceDE w:val="0"/>
              <w:autoSpaceDN w:val="0"/>
              <w:adjustRightInd w:val="0"/>
              <w:spacing w:after="0" w:line="240" w:lineRule="auto"/>
              <w:rPr>
                <w:ins w:id="9085" w:author="Arjan" w:date="2013-02-07T23:33:00Z"/>
                <w:rFonts w:ascii="Arial" w:eastAsia="Times New Roman" w:hAnsi="Arial" w:cs="Arial"/>
                <w:color w:val="000000"/>
                <w:sz w:val="20"/>
                <w:szCs w:val="20"/>
              </w:rPr>
            </w:pPr>
            <w:ins w:id="9086" w:author="Arjan" w:date="2013-02-07T23:33:00Z">
              <w:r w:rsidRPr="00F2006F">
                <w:rPr>
                  <w:rFonts w:ascii="Arial" w:eastAsia="Times New Roman" w:hAnsi="Arial" w:cs="Arial"/>
                  <w:b/>
                  <w:bCs/>
                  <w:color w:val="000000"/>
                  <w:sz w:val="20"/>
                  <w:szCs w:val="20"/>
                </w:rPr>
                <w:t>Toelichting groepattribuutsoort</w:t>
              </w:r>
            </w:ins>
          </w:p>
        </w:tc>
        <w:tc>
          <w:tcPr>
            <w:tcW w:w="5670" w:type="dxa"/>
            <w:gridSpan w:val="3"/>
            <w:tcBorders>
              <w:top w:val="nil"/>
              <w:left w:val="nil"/>
              <w:bottom w:val="nil"/>
              <w:right w:val="nil"/>
            </w:tcBorders>
          </w:tcPr>
          <w:p w14:paraId="09036F48" w14:textId="77777777" w:rsidR="00484C0C" w:rsidRPr="00DD0F4F" w:rsidRDefault="00484C0C" w:rsidP="00484C0C">
            <w:pPr>
              <w:autoSpaceDE w:val="0"/>
              <w:autoSpaceDN w:val="0"/>
              <w:adjustRightInd w:val="0"/>
              <w:spacing w:after="0" w:line="240" w:lineRule="auto"/>
              <w:rPr>
                <w:ins w:id="9087" w:author="Arjan" w:date="2013-02-08T10:13:00Z"/>
                <w:rFonts w:ascii="Arial" w:eastAsia="Times New Roman" w:hAnsi="Arial" w:cs="Arial"/>
                <w:color w:val="000000"/>
                <w:sz w:val="20"/>
                <w:szCs w:val="20"/>
                <w:lang w:val="nl-NL"/>
              </w:rPr>
            </w:pPr>
            <w:ins w:id="9088" w:author="Arjan" w:date="2013-02-08T10:13:00Z">
              <w:r w:rsidRPr="00DD0F4F">
                <w:rPr>
                  <w:rFonts w:ascii="Arial" w:eastAsia="Times New Roman" w:hAnsi="Arial" w:cs="Arial"/>
                  <w:color w:val="000000"/>
                  <w:sz w:val="20"/>
                  <w:szCs w:val="20"/>
                  <w:lang w:val="nl-NL"/>
                </w:rPr>
                <w:t xml:space="preserve">Het betreft zaken waarin door andere organisaties een bijdrage geleverd wordt aan het bereiken van de uitkomst van de zaak van de zaakbehandelende organisatie waarbij voor die zaken geldt dat ze qua informatievoorziening buiten het (informatie)domein liggen van de zaakbehandelende organisatie. Het is in dergelijke situaties niet mogelijk een 'ZAAK heeft gerelateerde ZAAK'-relatie te leggen naar die gerelateerde zaak. </w:t>
              </w:r>
            </w:ins>
            <w:ins w:id="9089" w:author="Arjan" w:date="2014-01-22T19:58:00Z">
              <w:r w:rsidR="0036460B" w:rsidRPr="00DD0F4F">
                <w:rPr>
                  <w:rFonts w:ascii="Arial" w:eastAsia="Times New Roman" w:hAnsi="Arial" w:cs="Arial"/>
                  <w:color w:val="000000"/>
                  <w:sz w:val="20"/>
                  <w:szCs w:val="20"/>
                  <w:lang w:val="nl-NL"/>
                </w:rPr>
                <w:t>De zaakbehandelende organisatie heeft slechts beperkt kennis van de gerelat</w:t>
              </w:r>
            </w:ins>
            <w:ins w:id="9090" w:author="Arjan" w:date="2014-01-22T19:59:00Z">
              <w:r w:rsidR="0036460B" w:rsidRPr="00DD0F4F">
                <w:rPr>
                  <w:rFonts w:ascii="Arial" w:eastAsia="Times New Roman" w:hAnsi="Arial" w:cs="Arial"/>
                  <w:color w:val="000000"/>
                  <w:sz w:val="20"/>
                  <w:szCs w:val="20"/>
                  <w:lang w:val="nl-NL"/>
                </w:rPr>
                <w:t xml:space="preserve">eerde zaak en de behandeling van die gerelateerde zaak behoort niet tot haar domein. </w:t>
              </w:r>
            </w:ins>
            <w:ins w:id="9091" w:author="Arjan" w:date="2013-02-08T10:23:00Z">
              <w:r w:rsidR="007D0679" w:rsidRPr="00DD0F4F">
                <w:rPr>
                  <w:rFonts w:ascii="Arial" w:eastAsia="Times New Roman" w:hAnsi="Arial" w:cs="Arial"/>
                  <w:color w:val="000000"/>
                  <w:sz w:val="20"/>
                  <w:szCs w:val="20"/>
                  <w:lang w:val="nl-NL"/>
                </w:rPr>
                <w:t xml:space="preserve">Met dit groepattribuutsoort wordt de verwijzing naar </w:t>
              </w:r>
              <w:r w:rsidR="007D0679" w:rsidRPr="00DD0F4F">
                <w:rPr>
                  <w:rFonts w:ascii="Arial" w:eastAsia="Times New Roman" w:hAnsi="Arial" w:cs="Arial"/>
                  <w:color w:val="000000"/>
                  <w:sz w:val="20"/>
                  <w:szCs w:val="20"/>
                  <w:lang w:val="nl-NL"/>
                </w:rPr>
                <w:lastRenderedPageBreak/>
                <w:t xml:space="preserve">die externe zaak gespecificeerd. </w:t>
              </w:r>
            </w:ins>
            <w:ins w:id="9092" w:author="Arjan" w:date="2013-02-08T10:13:00Z">
              <w:r w:rsidRPr="00DD0F4F">
                <w:rPr>
                  <w:rFonts w:ascii="Arial" w:eastAsia="Times New Roman" w:hAnsi="Arial" w:cs="Arial"/>
                  <w:color w:val="000000"/>
                  <w:sz w:val="20"/>
                  <w:szCs w:val="20"/>
                  <w:lang w:val="nl-NL"/>
                </w:rPr>
                <w:t>Een voorbeeld is de organisatie die om advies gevraagd wordt (bijv. een RUD) inzake de behandeling van een vergunningzaak door een andere organisatie (bijv. een gemeente). Voor de bevraagde organisatie betreft het een bedrijfsproces dat zij als zaak uitvoeren. Voor de vragende organisatie is dat een gerelateerde externe zaak. Voor de bevraagde organisatie is de zaak van de vragende organisatie een gerelateerde zaak. Beide organisaties kennen aldus een ger</w:t>
              </w:r>
            </w:ins>
            <w:ins w:id="9093" w:author="Arjan" w:date="2013-02-08T10:15:00Z">
              <w:r w:rsidRPr="00DD0F4F">
                <w:rPr>
                  <w:rFonts w:ascii="Arial" w:eastAsia="Times New Roman" w:hAnsi="Arial" w:cs="Arial"/>
                  <w:color w:val="000000"/>
                  <w:sz w:val="20"/>
                  <w:szCs w:val="20"/>
                  <w:lang w:val="nl-NL"/>
                </w:rPr>
                <w:t>e</w:t>
              </w:r>
            </w:ins>
            <w:ins w:id="9094" w:author="Arjan" w:date="2013-02-08T10:13:00Z">
              <w:r w:rsidRPr="00DD0F4F">
                <w:rPr>
                  <w:rFonts w:ascii="Arial" w:eastAsia="Times New Roman" w:hAnsi="Arial" w:cs="Arial"/>
                  <w:color w:val="000000"/>
                  <w:sz w:val="20"/>
                  <w:szCs w:val="20"/>
                  <w:lang w:val="nl-NL"/>
                </w:rPr>
                <w:t xml:space="preserve">lateerde zaak waardoor communicatie tussen beide organisaties over hun (gerelateerde) zaken mogelijk is ("mijn zaak, jouw zaak").  </w:t>
              </w:r>
            </w:ins>
          </w:p>
          <w:p w14:paraId="63D0E11D" w14:textId="77777777" w:rsidR="006B550F" w:rsidRPr="00DD0F4F" w:rsidRDefault="00484C0C" w:rsidP="00484C0C">
            <w:pPr>
              <w:autoSpaceDE w:val="0"/>
              <w:autoSpaceDN w:val="0"/>
              <w:adjustRightInd w:val="0"/>
              <w:spacing w:after="0" w:line="240" w:lineRule="auto"/>
              <w:rPr>
                <w:ins w:id="9095" w:author="Arjan" w:date="2013-02-07T23:33:00Z"/>
                <w:rFonts w:ascii="Arial" w:eastAsia="Times New Roman" w:hAnsi="Arial" w:cs="Arial"/>
                <w:color w:val="000000"/>
                <w:sz w:val="20"/>
                <w:szCs w:val="20"/>
                <w:lang w:val="nl-NL"/>
              </w:rPr>
            </w:pPr>
            <w:ins w:id="9096" w:author="Arjan" w:date="2013-02-08T10:13:00Z">
              <w:r w:rsidRPr="00DD0F4F">
                <w:rPr>
                  <w:rFonts w:ascii="Arial" w:eastAsia="Times New Roman" w:hAnsi="Arial" w:cs="Arial"/>
                  <w:color w:val="000000"/>
                  <w:sz w:val="20"/>
                  <w:szCs w:val="20"/>
                  <w:lang w:val="nl-NL"/>
                </w:rPr>
                <w:t>Van belang is dat over de wijze van samenwerken tussen beide organisaties van te voren afspraken gemaakt zijn die in zaaktypen zijn vastgelegd.</w:t>
              </w:r>
            </w:ins>
          </w:p>
        </w:tc>
      </w:tr>
      <w:tr w:rsidR="006B550F" w:rsidRPr="005C14BE" w14:paraId="6938E622" w14:textId="77777777" w:rsidTr="00211C3F">
        <w:trPr>
          <w:ins w:id="9097" w:author="Arjan" w:date="2013-02-07T23:33:00Z"/>
        </w:trPr>
        <w:tc>
          <w:tcPr>
            <w:tcW w:w="3690" w:type="dxa"/>
            <w:tcBorders>
              <w:top w:val="nil"/>
              <w:left w:val="nil"/>
              <w:bottom w:val="nil"/>
              <w:right w:val="nil"/>
            </w:tcBorders>
          </w:tcPr>
          <w:p w14:paraId="7630F603" w14:textId="77777777" w:rsidR="006B550F" w:rsidRPr="00DD0F4F" w:rsidRDefault="006B550F" w:rsidP="00211C3F">
            <w:pPr>
              <w:autoSpaceDE w:val="0"/>
              <w:autoSpaceDN w:val="0"/>
              <w:adjustRightInd w:val="0"/>
              <w:spacing w:after="0" w:line="240" w:lineRule="auto"/>
              <w:rPr>
                <w:ins w:id="9098" w:author="Arjan" w:date="2013-02-07T23:33:00Z"/>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14:paraId="4F5ACB5F" w14:textId="77777777" w:rsidR="006B550F" w:rsidRPr="00DD0F4F" w:rsidRDefault="006B550F" w:rsidP="00211C3F">
            <w:pPr>
              <w:autoSpaceDE w:val="0"/>
              <w:autoSpaceDN w:val="0"/>
              <w:adjustRightInd w:val="0"/>
              <w:spacing w:after="0" w:line="240" w:lineRule="auto"/>
              <w:rPr>
                <w:ins w:id="9099" w:author="Arjan" w:date="2013-02-07T23:33:00Z"/>
                <w:rFonts w:ascii="Arial" w:eastAsia="Times New Roman" w:hAnsi="Arial" w:cs="Arial"/>
                <w:b/>
                <w:bCs/>
                <w:color w:val="000000"/>
                <w:sz w:val="20"/>
                <w:szCs w:val="20"/>
                <w:lang w:val="nl-NL"/>
              </w:rPr>
            </w:pPr>
          </w:p>
        </w:tc>
      </w:tr>
      <w:tr w:rsidR="006B550F" w:rsidRPr="00F2006F" w14:paraId="3A4E1C5E" w14:textId="77777777" w:rsidTr="00211C3F">
        <w:trPr>
          <w:ins w:id="9100" w:author="Arjan" w:date="2013-02-07T23:33:00Z"/>
        </w:trPr>
        <w:tc>
          <w:tcPr>
            <w:tcW w:w="3690" w:type="dxa"/>
            <w:tcBorders>
              <w:top w:val="nil"/>
              <w:left w:val="nil"/>
              <w:bottom w:val="nil"/>
              <w:right w:val="nil"/>
            </w:tcBorders>
          </w:tcPr>
          <w:p w14:paraId="46E19266" w14:textId="77777777" w:rsidR="006B550F" w:rsidRPr="00F2006F" w:rsidRDefault="006B550F" w:rsidP="00211C3F">
            <w:pPr>
              <w:autoSpaceDE w:val="0"/>
              <w:autoSpaceDN w:val="0"/>
              <w:adjustRightInd w:val="0"/>
              <w:spacing w:after="0" w:line="240" w:lineRule="auto"/>
              <w:rPr>
                <w:ins w:id="9101" w:author="Arjan" w:date="2013-02-07T23:33:00Z"/>
                <w:rFonts w:ascii="Arial" w:eastAsia="Times New Roman" w:hAnsi="Arial" w:cs="Arial"/>
                <w:b/>
                <w:bCs/>
                <w:color w:val="000000"/>
                <w:sz w:val="20"/>
                <w:szCs w:val="20"/>
              </w:rPr>
            </w:pPr>
            <w:ins w:id="9102" w:author="Arjan" w:date="2013-02-07T23:33:00Z">
              <w:r>
                <w:rPr>
                  <w:rFonts w:ascii="Arial" w:eastAsia="Times New Roman" w:hAnsi="Arial" w:cs="Arial"/>
                  <w:b/>
                  <w:bCs/>
                  <w:color w:val="000000"/>
                  <w:sz w:val="20"/>
                  <w:szCs w:val="20"/>
                </w:rPr>
                <w:t>Overzicht attributen</w:t>
              </w:r>
            </w:ins>
          </w:p>
        </w:tc>
        <w:tc>
          <w:tcPr>
            <w:tcW w:w="988" w:type="dxa"/>
            <w:tcBorders>
              <w:top w:val="nil"/>
              <w:left w:val="nil"/>
              <w:bottom w:val="nil"/>
              <w:right w:val="nil"/>
            </w:tcBorders>
          </w:tcPr>
          <w:p w14:paraId="56BA2A0C" w14:textId="77777777" w:rsidR="006B550F" w:rsidRPr="00F2006F" w:rsidRDefault="006B550F" w:rsidP="00211C3F">
            <w:pPr>
              <w:autoSpaceDE w:val="0"/>
              <w:autoSpaceDN w:val="0"/>
              <w:adjustRightInd w:val="0"/>
              <w:spacing w:after="0" w:line="240" w:lineRule="auto"/>
              <w:rPr>
                <w:ins w:id="9103" w:author="Arjan" w:date="2013-02-07T23:33:00Z"/>
                <w:rFonts w:ascii="Arial" w:eastAsia="Times New Roman" w:hAnsi="Arial" w:cs="Arial"/>
                <w:color w:val="000000"/>
                <w:sz w:val="20"/>
                <w:szCs w:val="20"/>
              </w:rPr>
            </w:pPr>
            <w:ins w:id="9104" w:author="Arjan" w:date="2013-02-07T23:33:00Z">
              <w:r w:rsidRPr="00F2006F">
                <w:rPr>
                  <w:rFonts w:ascii="Arial" w:eastAsia="Times New Roman" w:hAnsi="Arial" w:cs="Arial"/>
                  <w:i/>
                  <w:iCs/>
                  <w:color w:val="000000"/>
                  <w:sz w:val="20"/>
                  <w:szCs w:val="20"/>
                </w:rPr>
                <w:t>Code</w:t>
              </w:r>
            </w:ins>
          </w:p>
        </w:tc>
        <w:tc>
          <w:tcPr>
            <w:tcW w:w="3544" w:type="dxa"/>
            <w:tcBorders>
              <w:top w:val="nil"/>
              <w:left w:val="nil"/>
              <w:bottom w:val="nil"/>
              <w:right w:val="nil"/>
            </w:tcBorders>
          </w:tcPr>
          <w:p w14:paraId="3EEBE3C7" w14:textId="77777777" w:rsidR="006B550F" w:rsidRPr="00F2006F" w:rsidRDefault="006B550F" w:rsidP="00211C3F">
            <w:pPr>
              <w:autoSpaceDE w:val="0"/>
              <w:autoSpaceDN w:val="0"/>
              <w:adjustRightInd w:val="0"/>
              <w:spacing w:after="0" w:line="240" w:lineRule="auto"/>
              <w:rPr>
                <w:ins w:id="9105" w:author="Arjan" w:date="2013-02-07T23:33:00Z"/>
                <w:rFonts w:ascii="Arial" w:eastAsia="Times New Roman" w:hAnsi="Arial" w:cs="Arial"/>
                <w:color w:val="000000"/>
                <w:sz w:val="20"/>
                <w:szCs w:val="20"/>
              </w:rPr>
            </w:pPr>
            <w:ins w:id="9106" w:author="Arjan" w:date="2013-02-07T23:33:00Z">
              <w:r w:rsidRPr="00F2006F">
                <w:rPr>
                  <w:rFonts w:ascii="Arial" w:eastAsia="Times New Roman" w:hAnsi="Arial" w:cs="Arial"/>
                  <w:i/>
                  <w:iCs/>
                  <w:color w:val="000000"/>
                  <w:sz w:val="20"/>
                  <w:szCs w:val="20"/>
                </w:rPr>
                <w:t>Gegevensnaam</w:t>
              </w:r>
            </w:ins>
          </w:p>
        </w:tc>
        <w:tc>
          <w:tcPr>
            <w:tcW w:w="1138" w:type="dxa"/>
            <w:tcBorders>
              <w:top w:val="nil"/>
              <w:left w:val="nil"/>
              <w:bottom w:val="nil"/>
              <w:right w:val="nil"/>
            </w:tcBorders>
          </w:tcPr>
          <w:p w14:paraId="7A8E25D3" w14:textId="77777777" w:rsidR="006B550F" w:rsidRPr="00F2006F" w:rsidRDefault="006B550F" w:rsidP="00211C3F">
            <w:pPr>
              <w:autoSpaceDE w:val="0"/>
              <w:autoSpaceDN w:val="0"/>
              <w:adjustRightInd w:val="0"/>
              <w:spacing w:after="0" w:line="240" w:lineRule="auto"/>
              <w:rPr>
                <w:ins w:id="9107" w:author="Arjan" w:date="2013-02-07T23:33:00Z"/>
                <w:rFonts w:ascii="Arial" w:eastAsia="Times New Roman" w:hAnsi="Arial" w:cs="Arial"/>
                <w:color w:val="000000"/>
                <w:sz w:val="20"/>
                <w:szCs w:val="20"/>
              </w:rPr>
            </w:pPr>
            <w:ins w:id="9108" w:author="Arjan" w:date="2013-02-07T23:33:00Z">
              <w:r w:rsidRPr="00F2006F">
                <w:rPr>
                  <w:rFonts w:ascii="Arial" w:eastAsia="Times New Roman" w:hAnsi="Arial" w:cs="Arial"/>
                  <w:i/>
                  <w:iCs/>
                  <w:color w:val="000000"/>
                  <w:sz w:val="20"/>
                  <w:szCs w:val="20"/>
                </w:rPr>
                <w:t>Herkomst</w:t>
              </w:r>
            </w:ins>
          </w:p>
        </w:tc>
      </w:tr>
      <w:tr w:rsidR="006B550F" w:rsidRPr="00F2006F" w14:paraId="5516CADD" w14:textId="77777777" w:rsidTr="00211C3F">
        <w:trPr>
          <w:ins w:id="9109" w:author="Arjan" w:date="2013-02-07T23:33:00Z"/>
        </w:trPr>
        <w:tc>
          <w:tcPr>
            <w:tcW w:w="3690" w:type="dxa"/>
            <w:tcBorders>
              <w:top w:val="nil"/>
              <w:left w:val="nil"/>
              <w:bottom w:val="nil"/>
              <w:right w:val="nil"/>
            </w:tcBorders>
          </w:tcPr>
          <w:p w14:paraId="61A320C8" w14:textId="77777777" w:rsidR="006B550F" w:rsidRDefault="006B550F" w:rsidP="00211C3F">
            <w:pPr>
              <w:autoSpaceDE w:val="0"/>
              <w:autoSpaceDN w:val="0"/>
              <w:adjustRightInd w:val="0"/>
              <w:spacing w:after="0" w:line="240" w:lineRule="auto"/>
              <w:rPr>
                <w:ins w:id="9110"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14:paraId="4A2D824E" w14:textId="77777777" w:rsidR="006B550F" w:rsidRPr="00BC30EF" w:rsidRDefault="006B550F" w:rsidP="00211C3F">
            <w:pPr>
              <w:autoSpaceDE w:val="0"/>
              <w:autoSpaceDN w:val="0"/>
              <w:adjustRightInd w:val="0"/>
              <w:spacing w:after="0" w:line="240" w:lineRule="auto"/>
              <w:rPr>
                <w:ins w:id="9111"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14:paraId="4EECC885" w14:textId="77777777" w:rsidR="006B550F" w:rsidRPr="00F2006F" w:rsidRDefault="00DA5D93" w:rsidP="00211C3F">
            <w:pPr>
              <w:autoSpaceDE w:val="0"/>
              <w:autoSpaceDN w:val="0"/>
              <w:adjustRightInd w:val="0"/>
              <w:spacing w:after="0" w:line="240" w:lineRule="auto"/>
              <w:rPr>
                <w:ins w:id="9112" w:author="Arjan" w:date="2013-02-07T23:33:00Z"/>
                <w:rFonts w:ascii="Arial" w:eastAsia="Times New Roman" w:hAnsi="Arial" w:cs="Arial"/>
                <w:color w:val="000000"/>
                <w:sz w:val="20"/>
                <w:szCs w:val="20"/>
              </w:rPr>
            </w:pPr>
            <w:ins w:id="9113"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Verantwoordelijke organisatie</w:t>
              </w:r>
              <w:r w:rsidRPr="00F2006F">
                <w:rPr>
                  <w:rFonts w:ascii="Arial" w:hAnsi="Arial" w:cs="Arial"/>
                  <w:sz w:val="20"/>
                  <w:szCs w:val="20"/>
                  <w:lang w:val="en-AU"/>
                </w:rPr>
                <w:fldChar w:fldCharType="end"/>
              </w:r>
            </w:ins>
          </w:p>
        </w:tc>
        <w:tc>
          <w:tcPr>
            <w:tcW w:w="1138" w:type="dxa"/>
            <w:tcBorders>
              <w:top w:val="nil"/>
              <w:left w:val="nil"/>
              <w:bottom w:val="nil"/>
              <w:right w:val="nil"/>
            </w:tcBorders>
          </w:tcPr>
          <w:p w14:paraId="6CD57C84" w14:textId="77777777" w:rsidR="006B550F" w:rsidRPr="00F2006F" w:rsidRDefault="006B550F" w:rsidP="00211C3F">
            <w:pPr>
              <w:autoSpaceDE w:val="0"/>
              <w:autoSpaceDN w:val="0"/>
              <w:adjustRightInd w:val="0"/>
              <w:spacing w:after="0" w:line="240" w:lineRule="auto"/>
              <w:rPr>
                <w:ins w:id="9114" w:author="Arjan" w:date="2013-02-07T23:33:00Z"/>
                <w:rFonts w:ascii="Arial" w:eastAsia="Times New Roman" w:hAnsi="Arial" w:cs="Arial"/>
                <w:color w:val="000000"/>
                <w:sz w:val="20"/>
                <w:szCs w:val="20"/>
              </w:rPr>
            </w:pPr>
            <w:ins w:id="9115" w:author="Arjan" w:date="2013-02-07T23:33:00Z">
              <w:r w:rsidRPr="00F2006F">
                <w:rPr>
                  <w:rFonts w:ascii="Arial" w:eastAsia="Times New Roman" w:hAnsi="Arial" w:cs="Arial"/>
                  <w:color w:val="000000"/>
                  <w:sz w:val="20"/>
                  <w:szCs w:val="20"/>
                </w:rPr>
                <w:t>KING</w:t>
              </w:r>
            </w:ins>
          </w:p>
        </w:tc>
      </w:tr>
      <w:tr w:rsidR="006B550F" w:rsidRPr="00F2006F" w14:paraId="37942D02" w14:textId="77777777" w:rsidTr="00211C3F">
        <w:trPr>
          <w:ins w:id="9116" w:author="Arjan" w:date="2013-02-07T23:33:00Z"/>
        </w:trPr>
        <w:tc>
          <w:tcPr>
            <w:tcW w:w="3690" w:type="dxa"/>
            <w:tcBorders>
              <w:top w:val="nil"/>
              <w:left w:val="nil"/>
              <w:bottom w:val="nil"/>
              <w:right w:val="nil"/>
            </w:tcBorders>
          </w:tcPr>
          <w:p w14:paraId="66716450" w14:textId="77777777" w:rsidR="006B550F" w:rsidRDefault="006B550F" w:rsidP="00211C3F">
            <w:pPr>
              <w:autoSpaceDE w:val="0"/>
              <w:autoSpaceDN w:val="0"/>
              <w:adjustRightInd w:val="0"/>
              <w:spacing w:after="0" w:line="240" w:lineRule="auto"/>
              <w:rPr>
                <w:ins w:id="9117"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14:paraId="27223DB6" w14:textId="77777777" w:rsidR="006B550F" w:rsidRPr="00BC30EF" w:rsidRDefault="006B550F" w:rsidP="00211C3F">
            <w:pPr>
              <w:autoSpaceDE w:val="0"/>
              <w:autoSpaceDN w:val="0"/>
              <w:adjustRightInd w:val="0"/>
              <w:spacing w:after="0" w:line="240" w:lineRule="auto"/>
              <w:rPr>
                <w:ins w:id="9118"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14:paraId="67A63120" w14:textId="77777777" w:rsidR="006B550F" w:rsidRPr="00F2006F" w:rsidRDefault="00DA5D93" w:rsidP="00211C3F">
            <w:pPr>
              <w:autoSpaceDE w:val="0"/>
              <w:autoSpaceDN w:val="0"/>
              <w:adjustRightInd w:val="0"/>
              <w:spacing w:after="0" w:line="240" w:lineRule="auto"/>
              <w:rPr>
                <w:ins w:id="9119" w:author="Arjan" w:date="2013-02-07T23:33:00Z"/>
                <w:rFonts w:ascii="Arial" w:eastAsia="Times New Roman" w:hAnsi="Arial" w:cs="Arial"/>
                <w:color w:val="000000"/>
                <w:sz w:val="20"/>
                <w:szCs w:val="20"/>
              </w:rPr>
            </w:pPr>
            <w:ins w:id="9120"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Zaakidentificatie</w:t>
              </w:r>
              <w:r w:rsidRPr="00F2006F">
                <w:rPr>
                  <w:rFonts w:ascii="Arial" w:hAnsi="Arial" w:cs="Arial"/>
                  <w:sz w:val="20"/>
                  <w:szCs w:val="20"/>
                  <w:lang w:val="en-AU"/>
                </w:rPr>
                <w:fldChar w:fldCharType="end"/>
              </w:r>
            </w:ins>
          </w:p>
        </w:tc>
        <w:tc>
          <w:tcPr>
            <w:tcW w:w="1138" w:type="dxa"/>
            <w:tcBorders>
              <w:top w:val="nil"/>
              <w:left w:val="nil"/>
              <w:bottom w:val="nil"/>
              <w:right w:val="nil"/>
            </w:tcBorders>
          </w:tcPr>
          <w:p w14:paraId="6DB799CD" w14:textId="77777777" w:rsidR="006B550F" w:rsidRPr="00F2006F" w:rsidRDefault="006B550F" w:rsidP="00211C3F">
            <w:pPr>
              <w:autoSpaceDE w:val="0"/>
              <w:autoSpaceDN w:val="0"/>
              <w:adjustRightInd w:val="0"/>
              <w:spacing w:after="0" w:line="240" w:lineRule="auto"/>
              <w:rPr>
                <w:ins w:id="9121" w:author="Arjan" w:date="2013-02-07T23:33:00Z"/>
                <w:rFonts w:ascii="Arial" w:eastAsia="Times New Roman" w:hAnsi="Arial" w:cs="Arial"/>
                <w:color w:val="000000"/>
                <w:sz w:val="20"/>
                <w:szCs w:val="20"/>
              </w:rPr>
            </w:pPr>
            <w:ins w:id="9122" w:author="Arjan" w:date="2013-02-07T23:33:00Z">
              <w:r w:rsidRPr="00F2006F">
                <w:rPr>
                  <w:rFonts w:ascii="Arial" w:eastAsia="Times New Roman" w:hAnsi="Arial" w:cs="Arial"/>
                  <w:color w:val="000000"/>
                  <w:sz w:val="20"/>
                  <w:szCs w:val="20"/>
                </w:rPr>
                <w:t>KING</w:t>
              </w:r>
            </w:ins>
          </w:p>
        </w:tc>
      </w:tr>
      <w:tr w:rsidR="006B550F" w:rsidRPr="00F2006F" w14:paraId="2BC2AE33" w14:textId="77777777" w:rsidTr="00211C3F">
        <w:trPr>
          <w:ins w:id="9123" w:author="Arjan" w:date="2013-02-07T23:33:00Z"/>
        </w:trPr>
        <w:tc>
          <w:tcPr>
            <w:tcW w:w="3690" w:type="dxa"/>
            <w:tcBorders>
              <w:top w:val="nil"/>
              <w:left w:val="nil"/>
              <w:bottom w:val="nil"/>
              <w:right w:val="nil"/>
            </w:tcBorders>
          </w:tcPr>
          <w:p w14:paraId="4A8F6FFB" w14:textId="77777777" w:rsidR="006B550F" w:rsidRDefault="006B550F" w:rsidP="00211C3F">
            <w:pPr>
              <w:autoSpaceDE w:val="0"/>
              <w:autoSpaceDN w:val="0"/>
              <w:adjustRightInd w:val="0"/>
              <w:spacing w:after="0" w:line="240" w:lineRule="auto"/>
              <w:rPr>
                <w:ins w:id="9124"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14:paraId="7BC7CA3E" w14:textId="77777777" w:rsidR="006B550F" w:rsidRPr="00BC30EF" w:rsidRDefault="006B550F" w:rsidP="00211C3F">
            <w:pPr>
              <w:autoSpaceDE w:val="0"/>
              <w:autoSpaceDN w:val="0"/>
              <w:adjustRightInd w:val="0"/>
              <w:spacing w:after="0" w:line="240" w:lineRule="auto"/>
              <w:rPr>
                <w:ins w:id="9125"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14:paraId="3AA6B977" w14:textId="77777777" w:rsidR="006B550F" w:rsidRPr="00F2006F" w:rsidRDefault="00DA5D93" w:rsidP="00211C3F">
            <w:pPr>
              <w:autoSpaceDE w:val="0"/>
              <w:autoSpaceDN w:val="0"/>
              <w:adjustRightInd w:val="0"/>
              <w:spacing w:after="0" w:line="240" w:lineRule="auto"/>
              <w:rPr>
                <w:ins w:id="9126" w:author="Arjan" w:date="2013-02-07T23:33:00Z"/>
                <w:rFonts w:ascii="Arial" w:eastAsia="Times New Roman" w:hAnsi="Arial" w:cs="Arial"/>
                <w:color w:val="000000"/>
                <w:sz w:val="20"/>
                <w:szCs w:val="20"/>
              </w:rPr>
            </w:pPr>
            <w:ins w:id="9127"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Zaaktypecode</w:t>
              </w:r>
              <w:r w:rsidRPr="00F2006F">
                <w:rPr>
                  <w:rFonts w:ascii="Arial" w:hAnsi="Arial" w:cs="Arial"/>
                  <w:sz w:val="20"/>
                  <w:szCs w:val="20"/>
                  <w:lang w:val="en-AU"/>
                </w:rPr>
                <w:fldChar w:fldCharType="end"/>
              </w:r>
            </w:ins>
          </w:p>
        </w:tc>
        <w:tc>
          <w:tcPr>
            <w:tcW w:w="1138" w:type="dxa"/>
            <w:tcBorders>
              <w:top w:val="nil"/>
              <w:left w:val="nil"/>
              <w:bottom w:val="nil"/>
              <w:right w:val="nil"/>
            </w:tcBorders>
          </w:tcPr>
          <w:p w14:paraId="2925D755" w14:textId="77777777" w:rsidR="006B550F" w:rsidRPr="00F2006F" w:rsidRDefault="006B550F" w:rsidP="00211C3F">
            <w:pPr>
              <w:autoSpaceDE w:val="0"/>
              <w:autoSpaceDN w:val="0"/>
              <w:adjustRightInd w:val="0"/>
              <w:spacing w:after="0" w:line="240" w:lineRule="auto"/>
              <w:rPr>
                <w:ins w:id="9128" w:author="Arjan" w:date="2013-02-07T23:33:00Z"/>
                <w:rFonts w:ascii="Arial" w:eastAsia="Times New Roman" w:hAnsi="Arial" w:cs="Arial"/>
                <w:color w:val="000000"/>
                <w:sz w:val="20"/>
                <w:szCs w:val="20"/>
              </w:rPr>
            </w:pPr>
            <w:ins w:id="9129" w:author="Arjan" w:date="2013-02-07T23:33:00Z">
              <w:r w:rsidRPr="00F2006F">
                <w:rPr>
                  <w:rFonts w:ascii="Arial" w:eastAsia="Times New Roman" w:hAnsi="Arial" w:cs="Arial"/>
                  <w:color w:val="000000"/>
                  <w:sz w:val="20"/>
                  <w:szCs w:val="20"/>
                </w:rPr>
                <w:t>KING</w:t>
              </w:r>
            </w:ins>
          </w:p>
        </w:tc>
      </w:tr>
      <w:tr w:rsidR="006B550F" w:rsidRPr="00F2006F" w14:paraId="136753C0" w14:textId="77777777" w:rsidTr="00211C3F">
        <w:trPr>
          <w:ins w:id="9130" w:author="Arjan" w:date="2013-02-07T23:33:00Z"/>
        </w:trPr>
        <w:tc>
          <w:tcPr>
            <w:tcW w:w="3690" w:type="dxa"/>
            <w:tcBorders>
              <w:top w:val="nil"/>
              <w:left w:val="nil"/>
              <w:bottom w:val="nil"/>
              <w:right w:val="nil"/>
            </w:tcBorders>
          </w:tcPr>
          <w:p w14:paraId="66A19798" w14:textId="77777777" w:rsidR="006B550F" w:rsidRDefault="006B550F" w:rsidP="00211C3F">
            <w:pPr>
              <w:autoSpaceDE w:val="0"/>
              <w:autoSpaceDN w:val="0"/>
              <w:adjustRightInd w:val="0"/>
              <w:spacing w:after="0" w:line="240" w:lineRule="auto"/>
              <w:rPr>
                <w:ins w:id="9131"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14:paraId="60417D7B" w14:textId="77777777" w:rsidR="006B550F" w:rsidRPr="00BC30EF" w:rsidRDefault="006B550F" w:rsidP="00211C3F">
            <w:pPr>
              <w:autoSpaceDE w:val="0"/>
              <w:autoSpaceDN w:val="0"/>
              <w:adjustRightInd w:val="0"/>
              <w:spacing w:after="0" w:line="240" w:lineRule="auto"/>
              <w:rPr>
                <w:ins w:id="9132"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14:paraId="4B77BAAA" w14:textId="77777777" w:rsidR="006B550F" w:rsidRPr="00F2006F" w:rsidRDefault="00DA5D93" w:rsidP="00211C3F">
            <w:pPr>
              <w:autoSpaceDE w:val="0"/>
              <w:autoSpaceDN w:val="0"/>
              <w:adjustRightInd w:val="0"/>
              <w:spacing w:after="0" w:line="240" w:lineRule="auto"/>
              <w:rPr>
                <w:ins w:id="9133" w:author="Arjan" w:date="2013-02-07T23:33:00Z"/>
                <w:rFonts w:ascii="Arial" w:eastAsia="Times New Roman" w:hAnsi="Arial" w:cs="Arial"/>
                <w:color w:val="000000"/>
                <w:sz w:val="20"/>
                <w:szCs w:val="20"/>
              </w:rPr>
            </w:pPr>
            <w:ins w:id="9134"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Zaaktype-omschrijving generiek</w:t>
              </w:r>
              <w:r w:rsidRPr="00F2006F">
                <w:rPr>
                  <w:rFonts w:ascii="Arial" w:hAnsi="Arial" w:cs="Arial"/>
                  <w:sz w:val="20"/>
                  <w:szCs w:val="20"/>
                  <w:lang w:val="en-AU"/>
                </w:rPr>
                <w:fldChar w:fldCharType="end"/>
              </w:r>
            </w:ins>
          </w:p>
        </w:tc>
        <w:tc>
          <w:tcPr>
            <w:tcW w:w="1138" w:type="dxa"/>
            <w:tcBorders>
              <w:top w:val="nil"/>
              <w:left w:val="nil"/>
              <w:bottom w:val="nil"/>
              <w:right w:val="nil"/>
            </w:tcBorders>
          </w:tcPr>
          <w:p w14:paraId="4B40E393" w14:textId="77777777" w:rsidR="006B550F" w:rsidRPr="00F2006F" w:rsidRDefault="006B550F" w:rsidP="00211C3F">
            <w:pPr>
              <w:autoSpaceDE w:val="0"/>
              <w:autoSpaceDN w:val="0"/>
              <w:adjustRightInd w:val="0"/>
              <w:spacing w:after="0" w:line="240" w:lineRule="auto"/>
              <w:rPr>
                <w:ins w:id="9135" w:author="Arjan" w:date="2013-02-07T23:33:00Z"/>
                <w:rFonts w:ascii="Arial" w:eastAsia="Times New Roman" w:hAnsi="Arial" w:cs="Arial"/>
                <w:color w:val="000000"/>
                <w:sz w:val="20"/>
                <w:szCs w:val="20"/>
              </w:rPr>
            </w:pPr>
            <w:ins w:id="9136" w:author="Arjan" w:date="2013-02-07T23:33:00Z">
              <w:r w:rsidRPr="00F2006F">
                <w:rPr>
                  <w:rFonts w:ascii="Arial" w:eastAsia="Times New Roman" w:hAnsi="Arial" w:cs="Arial"/>
                  <w:color w:val="000000"/>
                  <w:sz w:val="20"/>
                  <w:szCs w:val="20"/>
                </w:rPr>
                <w:t>KING</w:t>
              </w:r>
            </w:ins>
          </w:p>
        </w:tc>
      </w:tr>
      <w:tr w:rsidR="006B550F" w:rsidRPr="00F2006F" w14:paraId="6748E9E8" w14:textId="77777777" w:rsidTr="00211C3F">
        <w:trPr>
          <w:ins w:id="9137" w:author="Arjan" w:date="2013-02-07T23:33:00Z"/>
        </w:trPr>
        <w:tc>
          <w:tcPr>
            <w:tcW w:w="3690" w:type="dxa"/>
            <w:tcBorders>
              <w:top w:val="nil"/>
              <w:left w:val="nil"/>
              <w:bottom w:val="nil"/>
              <w:right w:val="nil"/>
            </w:tcBorders>
          </w:tcPr>
          <w:p w14:paraId="7E049BF4" w14:textId="77777777" w:rsidR="006B550F" w:rsidRDefault="006B550F" w:rsidP="00211C3F">
            <w:pPr>
              <w:autoSpaceDE w:val="0"/>
              <w:autoSpaceDN w:val="0"/>
              <w:adjustRightInd w:val="0"/>
              <w:spacing w:after="0" w:line="240" w:lineRule="auto"/>
              <w:rPr>
                <w:ins w:id="9138"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14:paraId="11DFCA1E" w14:textId="77777777" w:rsidR="006B550F" w:rsidRPr="00BC30EF" w:rsidRDefault="006B550F" w:rsidP="00211C3F">
            <w:pPr>
              <w:autoSpaceDE w:val="0"/>
              <w:autoSpaceDN w:val="0"/>
              <w:adjustRightInd w:val="0"/>
              <w:spacing w:after="0" w:line="240" w:lineRule="auto"/>
              <w:rPr>
                <w:ins w:id="9139"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14:paraId="515998B8" w14:textId="77777777" w:rsidR="006B550F" w:rsidRPr="00F2006F" w:rsidRDefault="00DA5D93" w:rsidP="00211C3F">
            <w:pPr>
              <w:autoSpaceDE w:val="0"/>
              <w:autoSpaceDN w:val="0"/>
              <w:adjustRightInd w:val="0"/>
              <w:spacing w:after="0" w:line="240" w:lineRule="auto"/>
              <w:rPr>
                <w:ins w:id="9140" w:author="Arjan" w:date="2013-02-07T23:33:00Z"/>
                <w:rFonts w:ascii="Arial" w:eastAsia="Times New Roman" w:hAnsi="Arial" w:cs="Arial"/>
                <w:color w:val="000000"/>
                <w:sz w:val="20"/>
                <w:szCs w:val="20"/>
              </w:rPr>
            </w:pPr>
            <w:ins w:id="9141"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Aanvraagdatum</w:t>
              </w:r>
              <w:r w:rsidRPr="00F2006F">
                <w:rPr>
                  <w:rFonts w:ascii="Arial" w:hAnsi="Arial" w:cs="Arial"/>
                  <w:sz w:val="20"/>
                  <w:szCs w:val="20"/>
                  <w:lang w:val="en-AU"/>
                </w:rPr>
                <w:fldChar w:fldCharType="end"/>
              </w:r>
            </w:ins>
          </w:p>
        </w:tc>
        <w:tc>
          <w:tcPr>
            <w:tcW w:w="1138" w:type="dxa"/>
            <w:tcBorders>
              <w:top w:val="nil"/>
              <w:left w:val="nil"/>
              <w:bottom w:val="nil"/>
              <w:right w:val="nil"/>
            </w:tcBorders>
          </w:tcPr>
          <w:p w14:paraId="7544B10B" w14:textId="77777777" w:rsidR="006B550F" w:rsidRPr="00F2006F" w:rsidRDefault="006B550F" w:rsidP="00211C3F">
            <w:pPr>
              <w:autoSpaceDE w:val="0"/>
              <w:autoSpaceDN w:val="0"/>
              <w:adjustRightInd w:val="0"/>
              <w:spacing w:after="0" w:line="240" w:lineRule="auto"/>
              <w:rPr>
                <w:ins w:id="9142" w:author="Arjan" w:date="2013-02-07T23:33:00Z"/>
                <w:rFonts w:ascii="Arial" w:eastAsia="Times New Roman" w:hAnsi="Arial" w:cs="Arial"/>
                <w:color w:val="000000"/>
                <w:sz w:val="20"/>
                <w:szCs w:val="20"/>
              </w:rPr>
            </w:pPr>
            <w:ins w:id="9143" w:author="Arjan" w:date="2013-02-07T23:33:00Z">
              <w:r w:rsidRPr="00F2006F">
                <w:rPr>
                  <w:rFonts w:ascii="Arial" w:eastAsia="Times New Roman" w:hAnsi="Arial" w:cs="Arial"/>
                  <w:color w:val="000000"/>
                  <w:sz w:val="20"/>
                  <w:szCs w:val="20"/>
                </w:rPr>
                <w:t>KING</w:t>
              </w:r>
            </w:ins>
          </w:p>
        </w:tc>
      </w:tr>
      <w:tr w:rsidR="00F860D7" w:rsidRPr="00F2006F" w14:paraId="1FCDD1F9" w14:textId="77777777" w:rsidTr="00211C3F">
        <w:trPr>
          <w:ins w:id="9144" w:author="Arjan" w:date="2013-02-08T11:05:00Z"/>
        </w:trPr>
        <w:tc>
          <w:tcPr>
            <w:tcW w:w="3690" w:type="dxa"/>
            <w:tcBorders>
              <w:top w:val="nil"/>
              <w:left w:val="nil"/>
              <w:bottom w:val="nil"/>
              <w:right w:val="nil"/>
            </w:tcBorders>
          </w:tcPr>
          <w:p w14:paraId="73424D4F" w14:textId="77777777" w:rsidR="00F860D7" w:rsidRDefault="00F860D7" w:rsidP="00211C3F">
            <w:pPr>
              <w:autoSpaceDE w:val="0"/>
              <w:autoSpaceDN w:val="0"/>
              <w:adjustRightInd w:val="0"/>
              <w:spacing w:after="0" w:line="240" w:lineRule="auto"/>
              <w:rPr>
                <w:ins w:id="9145" w:author="Arjan" w:date="2013-02-08T11:05:00Z"/>
                <w:rFonts w:ascii="Arial" w:eastAsia="Times New Roman" w:hAnsi="Arial" w:cs="Arial"/>
                <w:b/>
                <w:bCs/>
                <w:color w:val="000000"/>
                <w:sz w:val="20"/>
                <w:szCs w:val="20"/>
              </w:rPr>
            </w:pPr>
          </w:p>
        </w:tc>
        <w:tc>
          <w:tcPr>
            <w:tcW w:w="988" w:type="dxa"/>
            <w:tcBorders>
              <w:top w:val="nil"/>
              <w:left w:val="nil"/>
              <w:bottom w:val="nil"/>
              <w:right w:val="nil"/>
            </w:tcBorders>
          </w:tcPr>
          <w:p w14:paraId="519CBC58" w14:textId="77777777" w:rsidR="00F860D7" w:rsidRPr="00BC30EF" w:rsidRDefault="00F860D7" w:rsidP="00211C3F">
            <w:pPr>
              <w:autoSpaceDE w:val="0"/>
              <w:autoSpaceDN w:val="0"/>
              <w:adjustRightInd w:val="0"/>
              <w:spacing w:after="0" w:line="240" w:lineRule="auto"/>
              <w:rPr>
                <w:ins w:id="9146" w:author="Arjan" w:date="2013-02-08T11:05:00Z"/>
                <w:rFonts w:ascii="Arial" w:eastAsia="Times New Roman" w:hAnsi="Arial" w:cs="Arial"/>
                <w:iCs/>
                <w:color w:val="000000"/>
                <w:sz w:val="20"/>
                <w:szCs w:val="20"/>
              </w:rPr>
            </w:pPr>
          </w:p>
        </w:tc>
        <w:tc>
          <w:tcPr>
            <w:tcW w:w="3544" w:type="dxa"/>
            <w:tcBorders>
              <w:top w:val="nil"/>
              <w:left w:val="nil"/>
              <w:bottom w:val="nil"/>
              <w:right w:val="nil"/>
            </w:tcBorders>
          </w:tcPr>
          <w:p w14:paraId="04F2647F" w14:textId="77777777" w:rsidR="00F860D7" w:rsidRPr="00F2006F" w:rsidRDefault="00F860D7" w:rsidP="00211C3F">
            <w:pPr>
              <w:autoSpaceDE w:val="0"/>
              <w:autoSpaceDN w:val="0"/>
              <w:adjustRightInd w:val="0"/>
              <w:spacing w:after="0" w:line="240" w:lineRule="auto"/>
              <w:rPr>
                <w:ins w:id="9147" w:author="Arjan" w:date="2013-02-08T11:05:00Z"/>
                <w:rFonts w:ascii="Arial" w:hAnsi="Arial" w:cs="Arial"/>
                <w:sz w:val="20"/>
                <w:szCs w:val="20"/>
                <w:lang w:val="en-AU"/>
              </w:rPr>
            </w:pPr>
            <w:ins w:id="9148" w:author="Arjan" w:date="2013-02-08T11:05:00Z">
              <w:r>
                <w:rPr>
                  <w:rFonts w:ascii="Arial" w:hAnsi="Arial" w:cs="Arial"/>
                  <w:sz w:val="20"/>
                  <w:szCs w:val="20"/>
                  <w:lang w:val="en-AU"/>
                </w:rPr>
                <w:t>Aard relatie</w:t>
              </w:r>
            </w:ins>
          </w:p>
        </w:tc>
        <w:tc>
          <w:tcPr>
            <w:tcW w:w="1138" w:type="dxa"/>
            <w:tcBorders>
              <w:top w:val="nil"/>
              <w:left w:val="nil"/>
              <w:bottom w:val="nil"/>
              <w:right w:val="nil"/>
            </w:tcBorders>
          </w:tcPr>
          <w:p w14:paraId="62061E85" w14:textId="77777777" w:rsidR="00F860D7" w:rsidRPr="00F2006F" w:rsidRDefault="00F860D7" w:rsidP="00211C3F">
            <w:pPr>
              <w:autoSpaceDE w:val="0"/>
              <w:autoSpaceDN w:val="0"/>
              <w:adjustRightInd w:val="0"/>
              <w:spacing w:after="0" w:line="240" w:lineRule="auto"/>
              <w:rPr>
                <w:ins w:id="9149" w:author="Arjan" w:date="2013-02-08T11:05:00Z"/>
                <w:rFonts w:ascii="Arial" w:eastAsia="Times New Roman" w:hAnsi="Arial" w:cs="Arial"/>
                <w:color w:val="000000"/>
                <w:sz w:val="20"/>
                <w:szCs w:val="20"/>
              </w:rPr>
            </w:pPr>
            <w:ins w:id="9150" w:author="Arjan" w:date="2013-02-08T11:05:00Z">
              <w:r>
                <w:rPr>
                  <w:rFonts w:ascii="Arial" w:eastAsia="Times New Roman" w:hAnsi="Arial" w:cs="Arial"/>
                  <w:color w:val="000000"/>
                  <w:sz w:val="20"/>
                  <w:szCs w:val="20"/>
                </w:rPr>
                <w:t>KING</w:t>
              </w:r>
            </w:ins>
          </w:p>
        </w:tc>
      </w:tr>
      <w:tr w:rsidR="006B550F" w:rsidRPr="00F2006F" w14:paraId="10CC7D51" w14:textId="77777777" w:rsidTr="00211C3F">
        <w:trPr>
          <w:ins w:id="9151" w:author="Arjan" w:date="2013-02-07T23:33:00Z"/>
        </w:trPr>
        <w:tc>
          <w:tcPr>
            <w:tcW w:w="3690" w:type="dxa"/>
            <w:tcBorders>
              <w:top w:val="nil"/>
              <w:left w:val="nil"/>
              <w:bottom w:val="nil"/>
              <w:right w:val="nil"/>
            </w:tcBorders>
          </w:tcPr>
          <w:p w14:paraId="35FD0863" w14:textId="77777777" w:rsidR="006B550F" w:rsidRDefault="006B550F" w:rsidP="00211C3F">
            <w:pPr>
              <w:autoSpaceDE w:val="0"/>
              <w:autoSpaceDN w:val="0"/>
              <w:adjustRightInd w:val="0"/>
              <w:spacing w:after="0" w:line="240" w:lineRule="auto"/>
              <w:rPr>
                <w:ins w:id="9152"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14:paraId="47378A04" w14:textId="77777777" w:rsidR="006B550F" w:rsidRPr="00BC30EF" w:rsidRDefault="006B550F" w:rsidP="00211C3F">
            <w:pPr>
              <w:autoSpaceDE w:val="0"/>
              <w:autoSpaceDN w:val="0"/>
              <w:adjustRightInd w:val="0"/>
              <w:spacing w:after="0" w:line="240" w:lineRule="auto"/>
              <w:rPr>
                <w:ins w:id="9153"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14:paraId="38B6A34E" w14:textId="77777777" w:rsidR="006B550F" w:rsidRPr="00F2006F" w:rsidRDefault="00DA5D93" w:rsidP="00211C3F">
            <w:pPr>
              <w:autoSpaceDE w:val="0"/>
              <w:autoSpaceDN w:val="0"/>
              <w:adjustRightInd w:val="0"/>
              <w:spacing w:after="0" w:line="240" w:lineRule="auto"/>
              <w:rPr>
                <w:ins w:id="9154" w:author="Arjan" w:date="2013-02-07T23:33:00Z"/>
                <w:rFonts w:ascii="Arial" w:eastAsia="Times New Roman" w:hAnsi="Arial" w:cs="Arial"/>
                <w:color w:val="000000"/>
                <w:sz w:val="20"/>
                <w:szCs w:val="20"/>
              </w:rPr>
            </w:pPr>
            <w:ins w:id="9155"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Startdatum</w:t>
              </w:r>
              <w:r w:rsidRPr="00F2006F">
                <w:rPr>
                  <w:rFonts w:ascii="Arial" w:hAnsi="Arial" w:cs="Arial"/>
                  <w:sz w:val="20"/>
                  <w:szCs w:val="20"/>
                  <w:lang w:val="en-AU"/>
                </w:rPr>
                <w:fldChar w:fldCharType="end"/>
              </w:r>
            </w:ins>
          </w:p>
        </w:tc>
        <w:tc>
          <w:tcPr>
            <w:tcW w:w="1138" w:type="dxa"/>
            <w:tcBorders>
              <w:top w:val="nil"/>
              <w:left w:val="nil"/>
              <w:bottom w:val="nil"/>
              <w:right w:val="nil"/>
            </w:tcBorders>
          </w:tcPr>
          <w:p w14:paraId="51A3B7BC" w14:textId="77777777" w:rsidR="006B550F" w:rsidRPr="00F2006F" w:rsidRDefault="006B550F" w:rsidP="00211C3F">
            <w:pPr>
              <w:autoSpaceDE w:val="0"/>
              <w:autoSpaceDN w:val="0"/>
              <w:adjustRightInd w:val="0"/>
              <w:spacing w:after="0" w:line="240" w:lineRule="auto"/>
              <w:rPr>
                <w:ins w:id="9156" w:author="Arjan" w:date="2013-02-07T23:33:00Z"/>
                <w:rFonts w:ascii="Arial" w:eastAsia="Times New Roman" w:hAnsi="Arial" w:cs="Arial"/>
                <w:color w:val="000000"/>
                <w:sz w:val="20"/>
                <w:szCs w:val="20"/>
              </w:rPr>
            </w:pPr>
            <w:ins w:id="9157" w:author="Arjan" w:date="2013-02-07T23:33:00Z">
              <w:r w:rsidRPr="00F2006F">
                <w:rPr>
                  <w:rFonts w:ascii="Arial" w:eastAsia="Times New Roman" w:hAnsi="Arial" w:cs="Arial"/>
                  <w:color w:val="000000"/>
                  <w:sz w:val="20"/>
                  <w:szCs w:val="20"/>
                </w:rPr>
                <w:t>KING</w:t>
              </w:r>
            </w:ins>
          </w:p>
        </w:tc>
      </w:tr>
      <w:tr w:rsidR="006B550F" w:rsidRPr="00F2006F" w14:paraId="55EFE22D" w14:textId="77777777" w:rsidTr="00211C3F">
        <w:trPr>
          <w:ins w:id="9158" w:author="Arjan" w:date="2013-02-07T23:33:00Z"/>
        </w:trPr>
        <w:tc>
          <w:tcPr>
            <w:tcW w:w="3690" w:type="dxa"/>
            <w:tcBorders>
              <w:top w:val="nil"/>
              <w:left w:val="nil"/>
              <w:bottom w:val="nil"/>
              <w:right w:val="nil"/>
            </w:tcBorders>
          </w:tcPr>
          <w:p w14:paraId="0FF053FC" w14:textId="77777777" w:rsidR="006B550F" w:rsidRDefault="006B550F" w:rsidP="00211C3F">
            <w:pPr>
              <w:autoSpaceDE w:val="0"/>
              <w:autoSpaceDN w:val="0"/>
              <w:adjustRightInd w:val="0"/>
              <w:spacing w:after="0" w:line="240" w:lineRule="auto"/>
              <w:rPr>
                <w:ins w:id="9159"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14:paraId="11D2AFEF" w14:textId="77777777" w:rsidR="006B550F" w:rsidRPr="00BC30EF" w:rsidRDefault="006B550F" w:rsidP="00211C3F">
            <w:pPr>
              <w:autoSpaceDE w:val="0"/>
              <w:autoSpaceDN w:val="0"/>
              <w:adjustRightInd w:val="0"/>
              <w:spacing w:after="0" w:line="240" w:lineRule="auto"/>
              <w:rPr>
                <w:ins w:id="9160"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14:paraId="5AB41EF1" w14:textId="77777777" w:rsidR="006B550F" w:rsidRPr="00F2006F" w:rsidRDefault="00DA5D93" w:rsidP="00211C3F">
            <w:pPr>
              <w:autoSpaceDE w:val="0"/>
              <w:autoSpaceDN w:val="0"/>
              <w:adjustRightInd w:val="0"/>
              <w:spacing w:after="0" w:line="240" w:lineRule="auto"/>
              <w:rPr>
                <w:ins w:id="9161" w:author="Arjan" w:date="2013-02-07T23:33:00Z"/>
                <w:rFonts w:ascii="Arial" w:eastAsia="Times New Roman" w:hAnsi="Arial" w:cs="Arial"/>
                <w:color w:val="000000"/>
                <w:sz w:val="20"/>
                <w:szCs w:val="20"/>
              </w:rPr>
            </w:pPr>
            <w:ins w:id="9162"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Status-omschrijving generiek</w:t>
              </w:r>
              <w:r w:rsidRPr="00F2006F">
                <w:rPr>
                  <w:rFonts w:ascii="Arial" w:hAnsi="Arial" w:cs="Arial"/>
                  <w:sz w:val="20"/>
                  <w:szCs w:val="20"/>
                  <w:lang w:val="en-AU"/>
                </w:rPr>
                <w:fldChar w:fldCharType="end"/>
              </w:r>
            </w:ins>
          </w:p>
        </w:tc>
        <w:tc>
          <w:tcPr>
            <w:tcW w:w="1138" w:type="dxa"/>
            <w:tcBorders>
              <w:top w:val="nil"/>
              <w:left w:val="nil"/>
              <w:bottom w:val="nil"/>
              <w:right w:val="nil"/>
            </w:tcBorders>
          </w:tcPr>
          <w:p w14:paraId="4B13E974" w14:textId="77777777" w:rsidR="006B550F" w:rsidRPr="00F2006F" w:rsidRDefault="006B550F" w:rsidP="00211C3F">
            <w:pPr>
              <w:autoSpaceDE w:val="0"/>
              <w:autoSpaceDN w:val="0"/>
              <w:adjustRightInd w:val="0"/>
              <w:spacing w:after="0" w:line="240" w:lineRule="auto"/>
              <w:rPr>
                <w:ins w:id="9163" w:author="Arjan" w:date="2013-02-07T23:33:00Z"/>
                <w:rFonts w:ascii="Arial" w:eastAsia="Times New Roman" w:hAnsi="Arial" w:cs="Arial"/>
                <w:color w:val="000000"/>
                <w:sz w:val="20"/>
                <w:szCs w:val="20"/>
              </w:rPr>
            </w:pPr>
            <w:ins w:id="9164" w:author="Arjan" w:date="2013-02-07T23:33:00Z">
              <w:r w:rsidRPr="00F2006F">
                <w:rPr>
                  <w:rFonts w:ascii="Arial" w:eastAsia="Times New Roman" w:hAnsi="Arial" w:cs="Arial"/>
                  <w:color w:val="000000"/>
                  <w:sz w:val="20"/>
                  <w:szCs w:val="20"/>
                </w:rPr>
                <w:t>KING</w:t>
              </w:r>
            </w:ins>
          </w:p>
        </w:tc>
      </w:tr>
      <w:tr w:rsidR="006B550F" w:rsidRPr="00F2006F" w14:paraId="2FEC29C5" w14:textId="77777777" w:rsidTr="00211C3F">
        <w:trPr>
          <w:ins w:id="9165" w:author="Arjan" w:date="2013-02-07T23:33:00Z"/>
        </w:trPr>
        <w:tc>
          <w:tcPr>
            <w:tcW w:w="3690" w:type="dxa"/>
            <w:tcBorders>
              <w:top w:val="nil"/>
              <w:left w:val="nil"/>
              <w:bottom w:val="nil"/>
              <w:right w:val="nil"/>
            </w:tcBorders>
          </w:tcPr>
          <w:p w14:paraId="6EC4CCC9" w14:textId="77777777" w:rsidR="006B550F" w:rsidRDefault="006B550F" w:rsidP="00211C3F">
            <w:pPr>
              <w:autoSpaceDE w:val="0"/>
              <w:autoSpaceDN w:val="0"/>
              <w:adjustRightInd w:val="0"/>
              <w:spacing w:after="0" w:line="240" w:lineRule="auto"/>
              <w:rPr>
                <w:ins w:id="9166"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14:paraId="0EF11F34" w14:textId="77777777" w:rsidR="006B550F" w:rsidRPr="00BC30EF" w:rsidRDefault="006B550F" w:rsidP="00211C3F">
            <w:pPr>
              <w:autoSpaceDE w:val="0"/>
              <w:autoSpaceDN w:val="0"/>
              <w:adjustRightInd w:val="0"/>
              <w:spacing w:after="0" w:line="240" w:lineRule="auto"/>
              <w:rPr>
                <w:ins w:id="9167"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14:paraId="5346BBD2" w14:textId="77777777" w:rsidR="006B550F" w:rsidRPr="00F2006F" w:rsidRDefault="00DA5D93" w:rsidP="00211C3F">
            <w:pPr>
              <w:autoSpaceDE w:val="0"/>
              <w:autoSpaceDN w:val="0"/>
              <w:adjustRightInd w:val="0"/>
              <w:spacing w:after="0" w:line="240" w:lineRule="auto"/>
              <w:rPr>
                <w:ins w:id="9168" w:author="Arjan" w:date="2013-02-07T23:33:00Z"/>
                <w:rFonts w:ascii="Arial" w:eastAsia="Times New Roman" w:hAnsi="Arial" w:cs="Arial"/>
                <w:color w:val="000000"/>
                <w:sz w:val="20"/>
                <w:szCs w:val="20"/>
              </w:rPr>
            </w:pPr>
            <w:ins w:id="916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status gezet</w:t>
              </w:r>
              <w:r w:rsidRPr="00F2006F">
                <w:rPr>
                  <w:rFonts w:ascii="Arial" w:hAnsi="Arial" w:cs="Arial"/>
                  <w:sz w:val="20"/>
                  <w:szCs w:val="20"/>
                  <w:lang w:val="en-AU"/>
                </w:rPr>
                <w:fldChar w:fldCharType="end"/>
              </w:r>
            </w:ins>
          </w:p>
        </w:tc>
        <w:tc>
          <w:tcPr>
            <w:tcW w:w="1138" w:type="dxa"/>
            <w:tcBorders>
              <w:top w:val="nil"/>
              <w:left w:val="nil"/>
              <w:bottom w:val="nil"/>
              <w:right w:val="nil"/>
            </w:tcBorders>
          </w:tcPr>
          <w:p w14:paraId="5BA04E64" w14:textId="77777777" w:rsidR="006B550F" w:rsidRPr="00F2006F" w:rsidRDefault="006B550F" w:rsidP="00211C3F">
            <w:pPr>
              <w:autoSpaceDE w:val="0"/>
              <w:autoSpaceDN w:val="0"/>
              <w:adjustRightInd w:val="0"/>
              <w:spacing w:after="0" w:line="240" w:lineRule="auto"/>
              <w:rPr>
                <w:ins w:id="9170" w:author="Arjan" w:date="2013-02-07T23:33:00Z"/>
                <w:rFonts w:ascii="Arial" w:eastAsia="Times New Roman" w:hAnsi="Arial" w:cs="Arial"/>
                <w:color w:val="000000"/>
                <w:sz w:val="20"/>
                <w:szCs w:val="20"/>
              </w:rPr>
            </w:pPr>
            <w:ins w:id="9171" w:author="Arjan" w:date="2013-02-07T23:33:00Z">
              <w:r w:rsidRPr="00F2006F">
                <w:rPr>
                  <w:rFonts w:ascii="Arial" w:eastAsia="Times New Roman" w:hAnsi="Arial" w:cs="Arial"/>
                  <w:color w:val="000000"/>
                  <w:sz w:val="20"/>
                  <w:szCs w:val="20"/>
                </w:rPr>
                <w:t>KING</w:t>
              </w:r>
            </w:ins>
          </w:p>
        </w:tc>
      </w:tr>
      <w:tr w:rsidR="006B550F" w:rsidRPr="00F2006F" w14:paraId="0EE20FCF" w14:textId="77777777" w:rsidTr="00211C3F">
        <w:trPr>
          <w:ins w:id="9172" w:author="Arjan" w:date="2013-02-07T23:33:00Z"/>
        </w:trPr>
        <w:tc>
          <w:tcPr>
            <w:tcW w:w="3690" w:type="dxa"/>
            <w:tcBorders>
              <w:top w:val="nil"/>
              <w:left w:val="nil"/>
              <w:bottom w:val="nil"/>
              <w:right w:val="nil"/>
            </w:tcBorders>
          </w:tcPr>
          <w:p w14:paraId="120B436F" w14:textId="77777777" w:rsidR="006B550F" w:rsidRDefault="006B550F" w:rsidP="00211C3F">
            <w:pPr>
              <w:autoSpaceDE w:val="0"/>
              <w:autoSpaceDN w:val="0"/>
              <w:adjustRightInd w:val="0"/>
              <w:spacing w:after="0" w:line="240" w:lineRule="auto"/>
              <w:rPr>
                <w:ins w:id="9173"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14:paraId="5526BD22" w14:textId="77777777" w:rsidR="006B550F" w:rsidRPr="00BC30EF" w:rsidRDefault="006B550F" w:rsidP="00211C3F">
            <w:pPr>
              <w:autoSpaceDE w:val="0"/>
              <w:autoSpaceDN w:val="0"/>
              <w:adjustRightInd w:val="0"/>
              <w:spacing w:after="0" w:line="240" w:lineRule="auto"/>
              <w:rPr>
                <w:ins w:id="9174"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14:paraId="4A32A9F3" w14:textId="77777777" w:rsidR="006B550F" w:rsidRPr="00F2006F" w:rsidRDefault="00DA5D93" w:rsidP="00211C3F">
            <w:pPr>
              <w:autoSpaceDE w:val="0"/>
              <w:autoSpaceDN w:val="0"/>
              <w:adjustRightInd w:val="0"/>
              <w:spacing w:after="0" w:line="240" w:lineRule="auto"/>
              <w:rPr>
                <w:ins w:id="9175" w:author="Arjan" w:date="2013-02-07T23:33:00Z"/>
                <w:rFonts w:ascii="Arial" w:eastAsia="Times New Roman" w:hAnsi="Arial" w:cs="Arial"/>
                <w:color w:val="000000"/>
                <w:sz w:val="20"/>
                <w:szCs w:val="20"/>
              </w:rPr>
            </w:pPr>
            <w:ins w:id="9176"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Einddatum</w:t>
              </w:r>
              <w:r w:rsidRPr="00F2006F">
                <w:rPr>
                  <w:rFonts w:ascii="Arial" w:hAnsi="Arial" w:cs="Arial"/>
                  <w:sz w:val="20"/>
                  <w:szCs w:val="20"/>
                  <w:lang w:val="en-AU"/>
                </w:rPr>
                <w:fldChar w:fldCharType="end"/>
              </w:r>
            </w:ins>
          </w:p>
        </w:tc>
        <w:tc>
          <w:tcPr>
            <w:tcW w:w="1138" w:type="dxa"/>
            <w:tcBorders>
              <w:top w:val="nil"/>
              <w:left w:val="nil"/>
              <w:bottom w:val="nil"/>
              <w:right w:val="nil"/>
            </w:tcBorders>
          </w:tcPr>
          <w:p w14:paraId="14AEBF00" w14:textId="77777777" w:rsidR="006B550F" w:rsidRPr="00F2006F" w:rsidRDefault="006B550F" w:rsidP="00211C3F">
            <w:pPr>
              <w:autoSpaceDE w:val="0"/>
              <w:autoSpaceDN w:val="0"/>
              <w:adjustRightInd w:val="0"/>
              <w:spacing w:after="0" w:line="240" w:lineRule="auto"/>
              <w:rPr>
                <w:ins w:id="9177" w:author="Arjan" w:date="2013-02-07T23:33:00Z"/>
                <w:rFonts w:ascii="Arial" w:eastAsia="Times New Roman" w:hAnsi="Arial" w:cs="Arial"/>
                <w:color w:val="000000"/>
                <w:sz w:val="20"/>
                <w:szCs w:val="20"/>
              </w:rPr>
            </w:pPr>
            <w:ins w:id="9178" w:author="Arjan" w:date="2013-02-07T23:33:00Z">
              <w:r w:rsidRPr="00F2006F">
                <w:rPr>
                  <w:rFonts w:ascii="Arial" w:eastAsia="Times New Roman" w:hAnsi="Arial" w:cs="Arial"/>
                  <w:color w:val="000000"/>
                  <w:sz w:val="20"/>
                  <w:szCs w:val="20"/>
                </w:rPr>
                <w:t>KING</w:t>
              </w:r>
            </w:ins>
          </w:p>
        </w:tc>
      </w:tr>
      <w:tr w:rsidR="006B550F" w:rsidRPr="00F2006F" w14:paraId="428B1947" w14:textId="77777777" w:rsidTr="00211C3F">
        <w:trPr>
          <w:ins w:id="9179" w:author="Arjan" w:date="2013-02-07T23:33:00Z"/>
        </w:trPr>
        <w:tc>
          <w:tcPr>
            <w:tcW w:w="3690" w:type="dxa"/>
            <w:tcBorders>
              <w:top w:val="nil"/>
              <w:left w:val="nil"/>
              <w:bottom w:val="nil"/>
              <w:right w:val="nil"/>
            </w:tcBorders>
          </w:tcPr>
          <w:p w14:paraId="11854381" w14:textId="77777777" w:rsidR="006B550F" w:rsidRDefault="006B550F" w:rsidP="00211C3F">
            <w:pPr>
              <w:autoSpaceDE w:val="0"/>
              <w:autoSpaceDN w:val="0"/>
              <w:adjustRightInd w:val="0"/>
              <w:spacing w:after="0" w:line="240" w:lineRule="auto"/>
              <w:rPr>
                <w:ins w:id="9180"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14:paraId="407B7465" w14:textId="77777777" w:rsidR="006B550F" w:rsidRPr="00BC30EF" w:rsidRDefault="006B550F" w:rsidP="00211C3F">
            <w:pPr>
              <w:autoSpaceDE w:val="0"/>
              <w:autoSpaceDN w:val="0"/>
              <w:adjustRightInd w:val="0"/>
              <w:spacing w:after="0" w:line="240" w:lineRule="auto"/>
              <w:rPr>
                <w:ins w:id="9181"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14:paraId="5B2D19EF" w14:textId="77777777" w:rsidR="006B550F" w:rsidRPr="00F2006F" w:rsidRDefault="00DA5D93" w:rsidP="00211C3F">
            <w:pPr>
              <w:autoSpaceDE w:val="0"/>
              <w:autoSpaceDN w:val="0"/>
              <w:adjustRightInd w:val="0"/>
              <w:spacing w:after="0" w:line="240" w:lineRule="auto"/>
              <w:rPr>
                <w:ins w:id="9182" w:author="Arjan" w:date="2013-02-07T23:33:00Z"/>
                <w:rFonts w:ascii="Arial" w:eastAsia="Times New Roman" w:hAnsi="Arial" w:cs="Arial"/>
                <w:color w:val="000000"/>
                <w:sz w:val="20"/>
                <w:szCs w:val="20"/>
              </w:rPr>
            </w:pPr>
            <w:ins w:id="9183"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Resultaatomschrijving</w:t>
              </w:r>
              <w:r w:rsidRPr="00F2006F">
                <w:rPr>
                  <w:rFonts w:ascii="Arial" w:hAnsi="Arial" w:cs="Arial"/>
                  <w:sz w:val="20"/>
                  <w:szCs w:val="20"/>
                  <w:lang w:val="en-AU"/>
                </w:rPr>
                <w:fldChar w:fldCharType="end"/>
              </w:r>
            </w:ins>
          </w:p>
        </w:tc>
        <w:tc>
          <w:tcPr>
            <w:tcW w:w="1138" w:type="dxa"/>
            <w:tcBorders>
              <w:top w:val="nil"/>
              <w:left w:val="nil"/>
              <w:bottom w:val="nil"/>
              <w:right w:val="nil"/>
            </w:tcBorders>
          </w:tcPr>
          <w:p w14:paraId="6C48DE75" w14:textId="77777777" w:rsidR="006B550F" w:rsidRPr="00F2006F" w:rsidRDefault="006B550F" w:rsidP="00211C3F">
            <w:pPr>
              <w:autoSpaceDE w:val="0"/>
              <w:autoSpaceDN w:val="0"/>
              <w:adjustRightInd w:val="0"/>
              <w:spacing w:after="0" w:line="240" w:lineRule="auto"/>
              <w:rPr>
                <w:ins w:id="9184" w:author="Arjan" w:date="2013-02-07T23:33:00Z"/>
                <w:rFonts w:ascii="Arial" w:eastAsia="Times New Roman" w:hAnsi="Arial" w:cs="Arial"/>
                <w:color w:val="000000"/>
                <w:sz w:val="20"/>
                <w:szCs w:val="20"/>
              </w:rPr>
            </w:pPr>
            <w:ins w:id="9185" w:author="Arjan" w:date="2013-02-07T23:33:00Z">
              <w:r w:rsidRPr="00F2006F">
                <w:rPr>
                  <w:rFonts w:ascii="Arial" w:eastAsia="Times New Roman" w:hAnsi="Arial" w:cs="Arial"/>
                  <w:color w:val="000000"/>
                  <w:sz w:val="20"/>
                  <w:szCs w:val="20"/>
                </w:rPr>
                <w:t>KING</w:t>
              </w:r>
            </w:ins>
          </w:p>
        </w:tc>
      </w:tr>
      <w:tr w:rsidR="006B550F" w:rsidRPr="00F2006F" w14:paraId="19965D0A" w14:textId="77777777" w:rsidTr="00211C3F">
        <w:trPr>
          <w:ins w:id="9186" w:author="Arjan" w:date="2013-02-07T23:33:00Z"/>
        </w:trPr>
        <w:tc>
          <w:tcPr>
            <w:tcW w:w="3690" w:type="dxa"/>
            <w:tcBorders>
              <w:top w:val="nil"/>
              <w:left w:val="nil"/>
              <w:bottom w:val="nil"/>
              <w:right w:val="nil"/>
            </w:tcBorders>
          </w:tcPr>
          <w:p w14:paraId="6D558C7C" w14:textId="77777777" w:rsidR="006B550F" w:rsidRPr="00F2006F" w:rsidRDefault="006B550F" w:rsidP="00211C3F">
            <w:pPr>
              <w:autoSpaceDE w:val="0"/>
              <w:autoSpaceDN w:val="0"/>
              <w:adjustRightInd w:val="0"/>
              <w:spacing w:after="0" w:line="240" w:lineRule="auto"/>
              <w:rPr>
                <w:ins w:id="9187"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05FB6D22" w14:textId="77777777" w:rsidR="006B550F" w:rsidRPr="00F2006F" w:rsidRDefault="006B550F" w:rsidP="00211C3F">
            <w:pPr>
              <w:autoSpaceDE w:val="0"/>
              <w:autoSpaceDN w:val="0"/>
              <w:adjustRightInd w:val="0"/>
              <w:spacing w:after="0" w:line="240" w:lineRule="auto"/>
              <w:rPr>
                <w:ins w:id="9188" w:author="Arjan" w:date="2013-02-07T23:33:00Z"/>
                <w:rFonts w:ascii="Arial" w:eastAsia="Times New Roman" w:hAnsi="Arial" w:cs="Arial"/>
                <w:b/>
                <w:bCs/>
                <w:color w:val="000000"/>
                <w:sz w:val="20"/>
                <w:szCs w:val="20"/>
              </w:rPr>
            </w:pPr>
          </w:p>
        </w:tc>
      </w:tr>
      <w:tr w:rsidR="006B550F" w:rsidRPr="00F2006F" w14:paraId="089E3EA8" w14:textId="77777777" w:rsidTr="00211C3F">
        <w:trPr>
          <w:ins w:id="9189" w:author="Arjan" w:date="2013-02-07T23:33:00Z"/>
        </w:trPr>
        <w:tc>
          <w:tcPr>
            <w:tcW w:w="3690" w:type="dxa"/>
            <w:tcBorders>
              <w:top w:val="nil"/>
              <w:left w:val="nil"/>
              <w:bottom w:val="nil"/>
              <w:right w:val="nil"/>
            </w:tcBorders>
          </w:tcPr>
          <w:p w14:paraId="387BF823" w14:textId="77777777" w:rsidR="006B550F" w:rsidRPr="00F2006F" w:rsidRDefault="006B550F" w:rsidP="00211C3F">
            <w:pPr>
              <w:autoSpaceDE w:val="0"/>
              <w:autoSpaceDN w:val="0"/>
              <w:adjustRightInd w:val="0"/>
              <w:spacing w:after="0" w:line="240" w:lineRule="auto"/>
              <w:rPr>
                <w:ins w:id="9190" w:author="Arjan" w:date="2013-02-07T23:33:00Z"/>
                <w:rFonts w:ascii="Arial" w:eastAsia="Times New Roman" w:hAnsi="Arial" w:cs="Arial"/>
                <w:color w:val="000000"/>
                <w:sz w:val="20"/>
                <w:szCs w:val="20"/>
              </w:rPr>
            </w:pPr>
            <w:ins w:id="9191" w:author="Arjan" w:date="2013-02-07T23:33:00Z">
              <w:r w:rsidRPr="00F2006F">
                <w:rPr>
                  <w:rFonts w:ascii="Arial" w:eastAsia="Times New Roman" w:hAnsi="Arial" w:cs="Arial"/>
                  <w:b/>
                  <w:bCs/>
                  <w:color w:val="000000"/>
                  <w:sz w:val="20"/>
                  <w:szCs w:val="20"/>
                </w:rPr>
                <w:t>Indicatie materiële historie</w:t>
              </w:r>
            </w:ins>
          </w:p>
        </w:tc>
        <w:tc>
          <w:tcPr>
            <w:tcW w:w="5670" w:type="dxa"/>
            <w:gridSpan w:val="3"/>
            <w:tcBorders>
              <w:top w:val="nil"/>
              <w:left w:val="nil"/>
              <w:bottom w:val="nil"/>
              <w:right w:val="nil"/>
            </w:tcBorders>
          </w:tcPr>
          <w:p w14:paraId="06EB36B4" w14:textId="77777777" w:rsidR="006B550F" w:rsidRPr="00F2006F" w:rsidRDefault="006B550F" w:rsidP="00211C3F">
            <w:pPr>
              <w:autoSpaceDE w:val="0"/>
              <w:autoSpaceDN w:val="0"/>
              <w:adjustRightInd w:val="0"/>
              <w:spacing w:after="0" w:line="240" w:lineRule="auto"/>
              <w:rPr>
                <w:ins w:id="9192" w:author="Arjan" w:date="2013-02-07T23:33:00Z"/>
                <w:rFonts w:ascii="Arial" w:eastAsia="Times New Roman" w:hAnsi="Arial" w:cs="Arial"/>
                <w:color w:val="000000"/>
                <w:sz w:val="20"/>
                <w:szCs w:val="20"/>
              </w:rPr>
            </w:pPr>
            <w:ins w:id="9193" w:author="Arjan" w:date="2013-02-07T23:33:00Z">
              <w:r w:rsidRPr="00F2006F">
                <w:rPr>
                  <w:rFonts w:ascii="Arial" w:eastAsia="Times New Roman" w:hAnsi="Arial" w:cs="Arial"/>
                  <w:color w:val="000000"/>
                  <w:sz w:val="20"/>
                  <w:szCs w:val="20"/>
                </w:rPr>
                <w:t>Nee</w:t>
              </w:r>
            </w:ins>
          </w:p>
        </w:tc>
      </w:tr>
      <w:tr w:rsidR="006B550F" w:rsidRPr="00F2006F" w14:paraId="2F2510E3" w14:textId="77777777" w:rsidTr="00211C3F">
        <w:trPr>
          <w:ins w:id="9194" w:author="Arjan" w:date="2013-02-07T23:33:00Z"/>
        </w:trPr>
        <w:tc>
          <w:tcPr>
            <w:tcW w:w="3690" w:type="dxa"/>
            <w:tcBorders>
              <w:top w:val="nil"/>
              <w:left w:val="nil"/>
              <w:bottom w:val="nil"/>
              <w:right w:val="nil"/>
            </w:tcBorders>
          </w:tcPr>
          <w:p w14:paraId="39D66D67" w14:textId="77777777" w:rsidR="006B550F" w:rsidRPr="00F2006F" w:rsidRDefault="006B550F" w:rsidP="00211C3F">
            <w:pPr>
              <w:autoSpaceDE w:val="0"/>
              <w:autoSpaceDN w:val="0"/>
              <w:adjustRightInd w:val="0"/>
              <w:spacing w:after="0" w:line="240" w:lineRule="auto"/>
              <w:rPr>
                <w:ins w:id="9195"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722FCEFF" w14:textId="77777777" w:rsidR="006B550F" w:rsidRPr="00F2006F" w:rsidRDefault="006B550F" w:rsidP="00211C3F">
            <w:pPr>
              <w:autoSpaceDE w:val="0"/>
              <w:autoSpaceDN w:val="0"/>
              <w:adjustRightInd w:val="0"/>
              <w:spacing w:after="0" w:line="240" w:lineRule="auto"/>
              <w:rPr>
                <w:ins w:id="9196" w:author="Arjan" w:date="2013-02-07T23:33:00Z"/>
                <w:rFonts w:ascii="Arial" w:eastAsia="Times New Roman" w:hAnsi="Arial" w:cs="Arial"/>
                <w:b/>
                <w:bCs/>
                <w:color w:val="000000"/>
                <w:sz w:val="20"/>
                <w:szCs w:val="20"/>
              </w:rPr>
            </w:pPr>
          </w:p>
        </w:tc>
      </w:tr>
      <w:tr w:rsidR="006B550F" w:rsidRPr="00F2006F" w14:paraId="7D82C8A3" w14:textId="77777777" w:rsidTr="00211C3F">
        <w:trPr>
          <w:ins w:id="9197" w:author="Arjan" w:date="2013-02-07T23:33:00Z"/>
        </w:trPr>
        <w:tc>
          <w:tcPr>
            <w:tcW w:w="3690" w:type="dxa"/>
            <w:tcBorders>
              <w:top w:val="nil"/>
              <w:left w:val="nil"/>
              <w:bottom w:val="nil"/>
              <w:right w:val="nil"/>
            </w:tcBorders>
          </w:tcPr>
          <w:p w14:paraId="3C059EDF" w14:textId="77777777" w:rsidR="006B550F" w:rsidRPr="00F2006F" w:rsidRDefault="006B550F" w:rsidP="00211C3F">
            <w:pPr>
              <w:autoSpaceDE w:val="0"/>
              <w:autoSpaceDN w:val="0"/>
              <w:adjustRightInd w:val="0"/>
              <w:spacing w:after="0" w:line="240" w:lineRule="auto"/>
              <w:rPr>
                <w:ins w:id="9198" w:author="Arjan" w:date="2013-02-07T23:33:00Z"/>
                <w:rFonts w:ascii="Arial" w:eastAsia="Times New Roman" w:hAnsi="Arial" w:cs="Arial"/>
                <w:color w:val="000000"/>
                <w:sz w:val="20"/>
                <w:szCs w:val="20"/>
              </w:rPr>
            </w:pPr>
            <w:ins w:id="9199" w:author="Arjan" w:date="2013-02-07T23:33:00Z">
              <w:r w:rsidRPr="00F2006F">
                <w:rPr>
                  <w:rFonts w:ascii="Arial" w:eastAsia="Times New Roman" w:hAnsi="Arial" w:cs="Arial"/>
                  <w:b/>
                  <w:bCs/>
                  <w:color w:val="000000"/>
                  <w:sz w:val="20"/>
                  <w:szCs w:val="20"/>
                </w:rPr>
                <w:t>Indicatie formele historie</w:t>
              </w:r>
            </w:ins>
          </w:p>
        </w:tc>
        <w:tc>
          <w:tcPr>
            <w:tcW w:w="5670" w:type="dxa"/>
            <w:gridSpan w:val="3"/>
            <w:tcBorders>
              <w:top w:val="nil"/>
              <w:left w:val="nil"/>
              <w:bottom w:val="nil"/>
              <w:right w:val="nil"/>
            </w:tcBorders>
          </w:tcPr>
          <w:p w14:paraId="3EAC92A6" w14:textId="77777777" w:rsidR="006B550F" w:rsidRPr="00F2006F" w:rsidRDefault="006B550F" w:rsidP="00211C3F">
            <w:pPr>
              <w:autoSpaceDE w:val="0"/>
              <w:autoSpaceDN w:val="0"/>
              <w:adjustRightInd w:val="0"/>
              <w:spacing w:after="0" w:line="240" w:lineRule="auto"/>
              <w:rPr>
                <w:ins w:id="9200" w:author="Arjan" w:date="2013-02-07T23:33:00Z"/>
                <w:rFonts w:ascii="Arial" w:eastAsia="Times New Roman" w:hAnsi="Arial" w:cs="Arial"/>
                <w:color w:val="000000"/>
                <w:sz w:val="20"/>
                <w:szCs w:val="20"/>
              </w:rPr>
            </w:pPr>
            <w:ins w:id="9201" w:author="Arjan" w:date="2013-02-07T23:33:00Z">
              <w:r w:rsidRPr="00F2006F">
                <w:rPr>
                  <w:rFonts w:ascii="Arial" w:eastAsia="Times New Roman" w:hAnsi="Arial" w:cs="Arial"/>
                  <w:color w:val="000000"/>
                  <w:sz w:val="20"/>
                  <w:szCs w:val="20"/>
                </w:rPr>
                <w:t>Nee</w:t>
              </w:r>
            </w:ins>
          </w:p>
        </w:tc>
      </w:tr>
      <w:tr w:rsidR="006B550F" w:rsidRPr="00F2006F" w14:paraId="1F5F843C" w14:textId="77777777" w:rsidTr="00211C3F">
        <w:trPr>
          <w:trHeight w:val="230"/>
          <w:ins w:id="9202" w:author="Arjan" w:date="2013-02-07T23:33:00Z"/>
        </w:trPr>
        <w:tc>
          <w:tcPr>
            <w:tcW w:w="3690" w:type="dxa"/>
            <w:tcBorders>
              <w:top w:val="nil"/>
              <w:left w:val="nil"/>
              <w:bottom w:val="nil"/>
              <w:right w:val="nil"/>
            </w:tcBorders>
          </w:tcPr>
          <w:p w14:paraId="1D58095B" w14:textId="77777777" w:rsidR="006B550F" w:rsidRPr="00F2006F" w:rsidRDefault="006B550F" w:rsidP="00211C3F">
            <w:pPr>
              <w:autoSpaceDE w:val="0"/>
              <w:autoSpaceDN w:val="0"/>
              <w:adjustRightInd w:val="0"/>
              <w:spacing w:after="0" w:line="240" w:lineRule="auto"/>
              <w:rPr>
                <w:ins w:id="9203"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556BB083" w14:textId="77777777" w:rsidR="006B550F" w:rsidRPr="00F2006F" w:rsidRDefault="006B550F" w:rsidP="00211C3F">
            <w:pPr>
              <w:autoSpaceDE w:val="0"/>
              <w:autoSpaceDN w:val="0"/>
              <w:adjustRightInd w:val="0"/>
              <w:spacing w:after="0" w:line="240" w:lineRule="auto"/>
              <w:rPr>
                <w:ins w:id="9204" w:author="Arjan" w:date="2013-02-07T23:33:00Z"/>
                <w:rFonts w:ascii="Arial" w:eastAsia="Times New Roman" w:hAnsi="Arial" w:cs="Arial"/>
                <w:b/>
                <w:bCs/>
                <w:color w:val="000000"/>
                <w:sz w:val="20"/>
                <w:szCs w:val="20"/>
              </w:rPr>
            </w:pPr>
          </w:p>
        </w:tc>
      </w:tr>
      <w:tr w:rsidR="006B550F" w:rsidRPr="00F2006F" w14:paraId="764DF7DC" w14:textId="77777777" w:rsidTr="00211C3F">
        <w:trPr>
          <w:ins w:id="9205" w:author="Arjan" w:date="2013-02-07T23:33:00Z"/>
        </w:trPr>
        <w:tc>
          <w:tcPr>
            <w:tcW w:w="3690" w:type="dxa"/>
            <w:tcBorders>
              <w:top w:val="nil"/>
              <w:left w:val="nil"/>
              <w:bottom w:val="nil"/>
              <w:right w:val="nil"/>
            </w:tcBorders>
          </w:tcPr>
          <w:p w14:paraId="2E60A1D4" w14:textId="77777777" w:rsidR="006B550F" w:rsidRPr="00F2006F" w:rsidRDefault="006B550F" w:rsidP="00211C3F">
            <w:pPr>
              <w:autoSpaceDE w:val="0"/>
              <w:autoSpaceDN w:val="0"/>
              <w:adjustRightInd w:val="0"/>
              <w:spacing w:after="0" w:line="240" w:lineRule="auto"/>
              <w:rPr>
                <w:ins w:id="9206" w:author="Arjan" w:date="2013-02-07T23:33:00Z"/>
                <w:rFonts w:ascii="Arial" w:eastAsia="Times New Roman" w:hAnsi="Arial" w:cs="Arial"/>
                <w:color w:val="000000"/>
                <w:sz w:val="20"/>
                <w:szCs w:val="20"/>
              </w:rPr>
            </w:pPr>
            <w:ins w:id="9207" w:author="Arjan" w:date="2013-02-07T23:33:00Z">
              <w:r w:rsidRPr="00F2006F">
                <w:rPr>
                  <w:rFonts w:ascii="Arial" w:eastAsia="Times New Roman" w:hAnsi="Arial" w:cs="Arial"/>
                  <w:b/>
                  <w:bCs/>
                  <w:color w:val="000000"/>
                  <w:sz w:val="20"/>
                  <w:szCs w:val="20"/>
                </w:rPr>
                <w:t>Aanduiding brondocument</w:t>
              </w:r>
            </w:ins>
          </w:p>
        </w:tc>
        <w:tc>
          <w:tcPr>
            <w:tcW w:w="5670" w:type="dxa"/>
            <w:gridSpan w:val="3"/>
            <w:tcBorders>
              <w:top w:val="nil"/>
              <w:left w:val="nil"/>
              <w:bottom w:val="nil"/>
              <w:right w:val="nil"/>
            </w:tcBorders>
          </w:tcPr>
          <w:p w14:paraId="4C2D060D" w14:textId="77777777" w:rsidR="006B550F" w:rsidRPr="00F2006F" w:rsidRDefault="006B550F" w:rsidP="00211C3F">
            <w:pPr>
              <w:autoSpaceDE w:val="0"/>
              <w:autoSpaceDN w:val="0"/>
              <w:adjustRightInd w:val="0"/>
              <w:spacing w:after="0" w:line="240" w:lineRule="auto"/>
              <w:rPr>
                <w:ins w:id="9208" w:author="Arjan" w:date="2013-02-07T23:33:00Z"/>
                <w:rFonts w:ascii="Arial" w:eastAsia="Times New Roman" w:hAnsi="Arial" w:cs="Arial"/>
                <w:color w:val="000000"/>
                <w:sz w:val="20"/>
                <w:szCs w:val="20"/>
              </w:rPr>
            </w:pPr>
          </w:p>
        </w:tc>
      </w:tr>
      <w:tr w:rsidR="006B550F" w:rsidRPr="00F2006F" w14:paraId="5F6E18DA" w14:textId="77777777" w:rsidTr="00211C3F">
        <w:trPr>
          <w:ins w:id="9209" w:author="Arjan" w:date="2013-02-07T23:33:00Z"/>
        </w:trPr>
        <w:tc>
          <w:tcPr>
            <w:tcW w:w="3690" w:type="dxa"/>
            <w:tcBorders>
              <w:top w:val="nil"/>
              <w:left w:val="nil"/>
              <w:bottom w:val="nil"/>
              <w:right w:val="nil"/>
            </w:tcBorders>
          </w:tcPr>
          <w:p w14:paraId="282ABCA4" w14:textId="77777777" w:rsidR="006B550F" w:rsidRPr="00F2006F" w:rsidRDefault="006B550F" w:rsidP="00211C3F">
            <w:pPr>
              <w:autoSpaceDE w:val="0"/>
              <w:autoSpaceDN w:val="0"/>
              <w:adjustRightInd w:val="0"/>
              <w:spacing w:after="0" w:line="240" w:lineRule="auto"/>
              <w:rPr>
                <w:ins w:id="9210"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0A93B407" w14:textId="77777777" w:rsidR="006B550F" w:rsidRPr="00F2006F" w:rsidRDefault="006B550F" w:rsidP="00211C3F">
            <w:pPr>
              <w:autoSpaceDE w:val="0"/>
              <w:autoSpaceDN w:val="0"/>
              <w:adjustRightInd w:val="0"/>
              <w:spacing w:after="0" w:line="240" w:lineRule="auto"/>
              <w:rPr>
                <w:ins w:id="9211" w:author="Arjan" w:date="2013-02-07T23:33:00Z"/>
                <w:rFonts w:ascii="Arial" w:eastAsia="Times New Roman" w:hAnsi="Arial" w:cs="Arial"/>
                <w:b/>
                <w:bCs/>
                <w:color w:val="000000"/>
                <w:sz w:val="20"/>
                <w:szCs w:val="20"/>
              </w:rPr>
            </w:pPr>
          </w:p>
        </w:tc>
      </w:tr>
      <w:tr w:rsidR="006B550F" w:rsidRPr="00F2006F" w14:paraId="402C297C" w14:textId="77777777" w:rsidTr="00211C3F">
        <w:trPr>
          <w:ins w:id="9212" w:author="Arjan" w:date="2013-02-07T23:33:00Z"/>
        </w:trPr>
        <w:tc>
          <w:tcPr>
            <w:tcW w:w="3690" w:type="dxa"/>
            <w:tcBorders>
              <w:top w:val="nil"/>
              <w:left w:val="nil"/>
              <w:bottom w:val="nil"/>
              <w:right w:val="nil"/>
            </w:tcBorders>
          </w:tcPr>
          <w:p w14:paraId="1DBC58C3" w14:textId="77777777" w:rsidR="006B550F" w:rsidRPr="00F2006F" w:rsidRDefault="006B550F" w:rsidP="00211C3F">
            <w:pPr>
              <w:autoSpaceDE w:val="0"/>
              <w:autoSpaceDN w:val="0"/>
              <w:adjustRightInd w:val="0"/>
              <w:spacing w:after="0" w:line="240" w:lineRule="auto"/>
              <w:rPr>
                <w:ins w:id="9213" w:author="Arjan" w:date="2013-02-07T23:33:00Z"/>
                <w:rFonts w:ascii="Arial" w:eastAsia="Times New Roman" w:hAnsi="Arial" w:cs="Arial"/>
                <w:color w:val="000000"/>
                <w:sz w:val="20"/>
                <w:szCs w:val="20"/>
              </w:rPr>
            </w:pPr>
            <w:ins w:id="9214" w:author="Arjan" w:date="2013-02-07T23:33:00Z">
              <w:r w:rsidRPr="00F2006F">
                <w:rPr>
                  <w:rFonts w:ascii="Arial" w:eastAsia="Times New Roman" w:hAnsi="Arial" w:cs="Arial"/>
                  <w:b/>
                  <w:bCs/>
                  <w:color w:val="000000"/>
                  <w:sz w:val="20"/>
                  <w:szCs w:val="20"/>
                </w:rPr>
                <w:t>Indicatie in onderzoek</w:t>
              </w:r>
            </w:ins>
          </w:p>
        </w:tc>
        <w:tc>
          <w:tcPr>
            <w:tcW w:w="5670" w:type="dxa"/>
            <w:gridSpan w:val="3"/>
            <w:tcBorders>
              <w:top w:val="nil"/>
              <w:left w:val="nil"/>
              <w:bottom w:val="nil"/>
              <w:right w:val="nil"/>
            </w:tcBorders>
          </w:tcPr>
          <w:p w14:paraId="5DA5E417" w14:textId="77777777" w:rsidR="006B550F" w:rsidRPr="00F2006F" w:rsidRDefault="006B550F" w:rsidP="00211C3F">
            <w:pPr>
              <w:autoSpaceDE w:val="0"/>
              <w:autoSpaceDN w:val="0"/>
              <w:adjustRightInd w:val="0"/>
              <w:spacing w:after="0" w:line="240" w:lineRule="auto"/>
              <w:rPr>
                <w:ins w:id="9215" w:author="Arjan" w:date="2013-02-07T23:33:00Z"/>
                <w:rFonts w:ascii="Arial" w:eastAsia="Times New Roman" w:hAnsi="Arial" w:cs="Arial"/>
                <w:color w:val="000000"/>
                <w:sz w:val="20"/>
                <w:szCs w:val="20"/>
              </w:rPr>
            </w:pPr>
            <w:ins w:id="9216" w:author="Arjan" w:date="2013-02-07T23:33:00Z">
              <w:r w:rsidRPr="00F2006F">
                <w:rPr>
                  <w:rFonts w:ascii="Arial" w:eastAsia="Times New Roman" w:hAnsi="Arial" w:cs="Arial"/>
                  <w:color w:val="000000"/>
                  <w:sz w:val="20"/>
                  <w:szCs w:val="20"/>
                </w:rPr>
                <w:t>Nee</w:t>
              </w:r>
            </w:ins>
          </w:p>
        </w:tc>
      </w:tr>
      <w:tr w:rsidR="006B550F" w:rsidRPr="00F2006F" w14:paraId="0A5DC5CC" w14:textId="77777777" w:rsidTr="00211C3F">
        <w:trPr>
          <w:trHeight w:val="250"/>
          <w:ins w:id="9217" w:author="Arjan" w:date="2013-02-07T23:33:00Z"/>
        </w:trPr>
        <w:tc>
          <w:tcPr>
            <w:tcW w:w="3690" w:type="dxa"/>
            <w:tcBorders>
              <w:top w:val="nil"/>
              <w:left w:val="nil"/>
              <w:bottom w:val="nil"/>
              <w:right w:val="nil"/>
            </w:tcBorders>
          </w:tcPr>
          <w:p w14:paraId="79405FCC" w14:textId="77777777" w:rsidR="006B550F" w:rsidRPr="00F2006F" w:rsidRDefault="006B550F" w:rsidP="00211C3F">
            <w:pPr>
              <w:autoSpaceDE w:val="0"/>
              <w:autoSpaceDN w:val="0"/>
              <w:adjustRightInd w:val="0"/>
              <w:spacing w:after="0" w:line="240" w:lineRule="auto"/>
              <w:rPr>
                <w:ins w:id="9218"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35A80893" w14:textId="77777777" w:rsidR="006B550F" w:rsidRPr="00F2006F" w:rsidRDefault="006B550F" w:rsidP="00211C3F">
            <w:pPr>
              <w:autoSpaceDE w:val="0"/>
              <w:autoSpaceDN w:val="0"/>
              <w:adjustRightInd w:val="0"/>
              <w:spacing w:after="0" w:line="240" w:lineRule="auto"/>
              <w:rPr>
                <w:ins w:id="9219" w:author="Arjan" w:date="2013-02-07T23:33:00Z"/>
                <w:rFonts w:ascii="Arial" w:eastAsia="Times New Roman" w:hAnsi="Arial" w:cs="Arial"/>
                <w:b/>
                <w:bCs/>
                <w:color w:val="000000"/>
                <w:sz w:val="20"/>
                <w:szCs w:val="20"/>
              </w:rPr>
            </w:pPr>
          </w:p>
        </w:tc>
      </w:tr>
      <w:tr w:rsidR="006B550F" w:rsidRPr="00F2006F" w14:paraId="7D9E307B" w14:textId="77777777" w:rsidTr="00211C3F">
        <w:trPr>
          <w:trHeight w:val="371"/>
          <w:ins w:id="9220" w:author="Arjan" w:date="2013-02-07T23:33:00Z"/>
        </w:trPr>
        <w:tc>
          <w:tcPr>
            <w:tcW w:w="3690" w:type="dxa"/>
            <w:tcBorders>
              <w:top w:val="nil"/>
              <w:left w:val="nil"/>
              <w:bottom w:val="nil"/>
              <w:right w:val="nil"/>
            </w:tcBorders>
          </w:tcPr>
          <w:p w14:paraId="4A79E725" w14:textId="77777777" w:rsidR="006B550F" w:rsidRPr="00F2006F" w:rsidRDefault="006B550F" w:rsidP="00211C3F">
            <w:pPr>
              <w:autoSpaceDE w:val="0"/>
              <w:autoSpaceDN w:val="0"/>
              <w:adjustRightInd w:val="0"/>
              <w:spacing w:after="0" w:line="240" w:lineRule="auto"/>
              <w:rPr>
                <w:ins w:id="9221" w:author="Arjan" w:date="2013-02-07T23:33:00Z"/>
                <w:rFonts w:ascii="Arial" w:eastAsia="Times New Roman" w:hAnsi="Arial" w:cs="Arial"/>
                <w:color w:val="000000"/>
                <w:sz w:val="20"/>
                <w:szCs w:val="20"/>
              </w:rPr>
            </w:pPr>
            <w:ins w:id="9222" w:author="Arjan" w:date="2013-02-07T23:33:00Z">
              <w:r w:rsidRPr="00F2006F">
                <w:rPr>
                  <w:rFonts w:ascii="Arial" w:eastAsia="Times New Roman" w:hAnsi="Arial" w:cs="Arial"/>
                  <w:b/>
                  <w:bCs/>
                  <w:color w:val="000000"/>
                  <w:sz w:val="20"/>
                  <w:szCs w:val="20"/>
                </w:rPr>
                <w:t>Aanduiding strijdigheid/nietigheid</w:t>
              </w:r>
            </w:ins>
          </w:p>
        </w:tc>
        <w:tc>
          <w:tcPr>
            <w:tcW w:w="5670" w:type="dxa"/>
            <w:gridSpan w:val="3"/>
            <w:tcBorders>
              <w:top w:val="nil"/>
              <w:left w:val="nil"/>
              <w:bottom w:val="nil"/>
              <w:right w:val="nil"/>
            </w:tcBorders>
          </w:tcPr>
          <w:p w14:paraId="41A54D95" w14:textId="77777777" w:rsidR="006B550F" w:rsidRPr="00F2006F" w:rsidRDefault="006B550F" w:rsidP="00211C3F">
            <w:pPr>
              <w:autoSpaceDE w:val="0"/>
              <w:autoSpaceDN w:val="0"/>
              <w:adjustRightInd w:val="0"/>
              <w:spacing w:after="0" w:line="240" w:lineRule="auto"/>
              <w:rPr>
                <w:ins w:id="9223" w:author="Arjan" w:date="2013-02-07T23:33:00Z"/>
                <w:rFonts w:ascii="Arial" w:eastAsia="Times New Roman" w:hAnsi="Arial" w:cs="Arial"/>
                <w:color w:val="000000"/>
                <w:sz w:val="20"/>
                <w:szCs w:val="20"/>
              </w:rPr>
            </w:pPr>
            <w:ins w:id="9224" w:author="Arjan" w:date="2013-02-07T23:33:00Z">
              <w:r w:rsidRPr="00F2006F">
                <w:rPr>
                  <w:rFonts w:ascii="Arial" w:eastAsia="Times New Roman" w:hAnsi="Arial" w:cs="Arial"/>
                  <w:color w:val="000000"/>
                  <w:sz w:val="20"/>
                  <w:szCs w:val="20"/>
                </w:rPr>
                <w:t>Nee</w:t>
              </w:r>
            </w:ins>
          </w:p>
        </w:tc>
      </w:tr>
      <w:tr w:rsidR="006B550F" w:rsidRPr="00F2006F" w14:paraId="39FC6811" w14:textId="77777777" w:rsidTr="00211C3F">
        <w:trPr>
          <w:trHeight w:val="185"/>
          <w:ins w:id="9225" w:author="Arjan" w:date="2013-02-07T23:33:00Z"/>
        </w:trPr>
        <w:tc>
          <w:tcPr>
            <w:tcW w:w="3690" w:type="dxa"/>
            <w:tcBorders>
              <w:top w:val="nil"/>
              <w:left w:val="nil"/>
              <w:bottom w:val="nil"/>
              <w:right w:val="nil"/>
            </w:tcBorders>
          </w:tcPr>
          <w:p w14:paraId="38B6D958" w14:textId="77777777" w:rsidR="006B550F" w:rsidRPr="00F2006F" w:rsidRDefault="006B550F" w:rsidP="00211C3F">
            <w:pPr>
              <w:autoSpaceDE w:val="0"/>
              <w:autoSpaceDN w:val="0"/>
              <w:adjustRightInd w:val="0"/>
              <w:spacing w:after="0" w:line="240" w:lineRule="auto"/>
              <w:rPr>
                <w:ins w:id="9226"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59BCC5C8" w14:textId="77777777" w:rsidR="006B550F" w:rsidRPr="00F2006F" w:rsidRDefault="006B550F" w:rsidP="00211C3F">
            <w:pPr>
              <w:autoSpaceDE w:val="0"/>
              <w:autoSpaceDN w:val="0"/>
              <w:adjustRightInd w:val="0"/>
              <w:spacing w:after="0" w:line="240" w:lineRule="auto"/>
              <w:rPr>
                <w:ins w:id="9227" w:author="Arjan" w:date="2013-02-07T23:33:00Z"/>
                <w:rFonts w:ascii="Arial" w:eastAsia="Times New Roman" w:hAnsi="Arial" w:cs="Arial"/>
                <w:b/>
                <w:bCs/>
                <w:color w:val="000000"/>
                <w:sz w:val="20"/>
                <w:szCs w:val="20"/>
              </w:rPr>
            </w:pPr>
          </w:p>
        </w:tc>
      </w:tr>
      <w:tr w:rsidR="006B550F" w:rsidRPr="00F2006F" w14:paraId="64B28173" w14:textId="77777777" w:rsidTr="00211C3F">
        <w:trPr>
          <w:trHeight w:val="185"/>
          <w:ins w:id="9228" w:author="Arjan" w:date="2013-02-07T23:33:00Z"/>
        </w:trPr>
        <w:tc>
          <w:tcPr>
            <w:tcW w:w="3690" w:type="dxa"/>
            <w:tcBorders>
              <w:top w:val="nil"/>
              <w:left w:val="nil"/>
              <w:bottom w:val="nil"/>
              <w:right w:val="nil"/>
            </w:tcBorders>
          </w:tcPr>
          <w:p w14:paraId="233128EC" w14:textId="77777777" w:rsidR="006B550F" w:rsidRPr="00F2006F" w:rsidRDefault="006B550F" w:rsidP="00211C3F">
            <w:pPr>
              <w:autoSpaceDE w:val="0"/>
              <w:autoSpaceDN w:val="0"/>
              <w:adjustRightInd w:val="0"/>
              <w:spacing w:after="0" w:line="240" w:lineRule="auto"/>
              <w:rPr>
                <w:ins w:id="9229" w:author="Arjan" w:date="2013-02-07T23:33:00Z"/>
                <w:rFonts w:ascii="Arial" w:eastAsia="Times New Roman" w:hAnsi="Arial" w:cs="Arial"/>
                <w:color w:val="000000"/>
                <w:sz w:val="20"/>
                <w:szCs w:val="20"/>
              </w:rPr>
            </w:pPr>
            <w:ins w:id="9230" w:author="Arjan" w:date="2013-02-07T23:33:00Z">
              <w:r w:rsidRPr="00F2006F">
                <w:rPr>
                  <w:rFonts w:ascii="Arial" w:eastAsia="Times New Roman" w:hAnsi="Arial" w:cs="Arial"/>
                  <w:b/>
                  <w:bCs/>
                  <w:color w:val="000000"/>
                  <w:sz w:val="20"/>
                  <w:szCs w:val="20"/>
                </w:rPr>
                <w:t>Indicatie kardinaliteit</w:t>
              </w:r>
            </w:ins>
          </w:p>
        </w:tc>
        <w:tc>
          <w:tcPr>
            <w:tcW w:w="5670" w:type="dxa"/>
            <w:gridSpan w:val="3"/>
            <w:tcBorders>
              <w:top w:val="nil"/>
              <w:left w:val="nil"/>
              <w:bottom w:val="nil"/>
              <w:right w:val="nil"/>
            </w:tcBorders>
          </w:tcPr>
          <w:p w14:paraId="2FFBA9EC" w14:textId="77777777" w:rsidR="006B550F" w:rsidRPr="00F2006F" w:rsidRDefault="006B550F" w:rsidP="00211C3F">
            <w:pPr>
              <w:autoSpaceDE w:val="0"/>
              <w:autoSpaceDN w:val="0"/>
              <w:adjustRightInd w:val="0"/>
              <w:spacing w:after="0" w:line="240" w:lineRule="auto"/>
              <w:rPr>
                <w:ins w:id="9231" w:author="Arjan" w:date="2013-02-07T23:33:00Z"/>
                <w:rFonts w:ascii="Arial" w:eastAsia="Times New Roman" w:hAnsi="Arial" w:cs="Arial"/>
                <w:color w:val="000000"/>
                <w:sz w:val="20"/>
                <w:szCs w:val="20"/>
              </w:rPr>
            </w:pPr>
            <w:ins w:id="9232" w:author="Arjan" w:date="2013-02-07T23:33:00Z">
              <w:r>
                <w:rPr>
                  <w:rFonts w:ascii="Arial" w:hAnsi="Arial" w:cs="Arial"/>
                  <w:sz w:val="20"/>
                  <w:szCs w:val="20"/>
                  <w:lang w:val="en-AU"/>
                </w:rPr>
                <w:t>0 - N</w:t>
              </w:r>
              <w:r w:rsidR="00DA5D93" w:rsidRPr="00F2006F">
                <w:rPr>
                  <w:rFonts w:ascii="Arial" w:hAnsi="Arial" w:cs="Arial"/>
                  <w:sz w:val="20"/>
                  <w:szCs w:val="20"/>
                  <w:lang w:val="en-AU"/>
                </w:rPr>
                <w:fldChar w:fldCharType="begin" w:fldLock="1"/>
              </w:r>
              <w:r w:rsidRPr="00F2006F">
                <w:rPr>
                  <w:rFonts w:ascii="Arial" w:hAnsi="Arial" w:cs="Arial"/>
                  <w:sz w:val="20"/>
                  <w:szCs w:val="20"/>
                  <w:lang w:val="en-AU"/>
                </w:rPr>
                <w:instrText xml:space="preserve">MERGEFIELD </w:instrText>
              </w:r>
              <w:r w:rsidRPr="00F2006F">
                <w:rPr>
                  <w:rFonts w:ascii="Arial" w:eastAsia="Times New Roman" w:hAnsi="Arial" w:cs="Arial"/>
                  <w:color w:val="000000"/>
                  <w:sz w:val="20"/>
                  <w:szCs w:val="20"/>
                </w:rPr>
                <w:instrText>Element.Multiplicity</w:instrText>
              </w:r>
              <w:r w:rsidR="00DA5D93" w:rsidRPr="00F2006F">
                <w:rPr>
                  <w:rFonts w:ascii="Arial" w:hAnsi="Arial" w:cs="Arial"/>
                  <w:sz w:val="20"/>
                  <w:szCs w:val="20"/>
                  <w:lang w:val="en-AU"/>
                </w:rPr>
                <w:fldChar w:fldCharType="end"/>
              </w:r>
            </w:ins>
          </w:p>
        </w:tc>
      </w:tr>
      <w:tr w:rsidR="006B550F" w:rsidRPr="00F2006F" w14:paraId="1F3CB912" w14:textId="77777777" w:rsidTr="00211C3F">
        <w:trPr>
          <w:trHeight w:val="230"/>
          <w:ins w:id="9233" w:author="Arjan" w:date="2013-02-07T23:33:00Z"/>
        </w:trPr>
        <w:tc>
          <w:tcPr>
            <w:tcW w:w="3690" w:type="dxa"/>
            <w:tcBorders>
              <w:top w:val="nil"/>
              <w:left w:val="nil"/>
              <w:bottom w:val="nil"/>
              <w:right w:val="nil"/>
            </w:tcBorders>
          </w:tcPr>
          <w:p w14:paraId="2F1CF3E4" w14:textId="77777777" w:rsidR="006B550F" w:rsidRPr="00F2006F" w:rsidRDefault="006B550F" w:rsidP="00211C3F">
            <w:pPr>
              <w:autoSpaceDE w:val="0"/>
              <w:autoSpaceDN w:val="0"/>
              <w:adjustRightInd w:val="0"/>
              <w:spacing w:after="0" w:line="240" w:lineRule="auto"/>
              <w:rPr>
                <w:ins w:id="9234"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04C546E0" w14:textId="77777777" w:rsidR="006B550F" w:rsidRPr="00F2006F" w:rsidRDefault="006B550F" w:rsidP="00211C3F">
            <w:pPr>
              <w:autoSpaceDE w:val="0"/>
              <w:autoSpaceDN w:val="0"/>
              <w:adjustRightInd w:val="0"/>
              <w:spacing w:after="0" w:line="240" w:lineRule="auto"/>
              <w:rPr>
                <w:ins w:id="9235" w:author="Arjan" w:date="2013-02-07T23:33:00Z"/>
                <w:rFonts w:ascii="Arial" w:eastAsia="Times New Roman" w:hAnsi="Arial" w:cs="Arial"/>
                <w:b/>
                <w:bCs/>
                <w:color w:val="000000"/>
                <w:sz w:val="20"/>
                <w:szCs w:val="20"/>
              </w:rPr>
            </w:pPr>
          </w:p>
        </w:tc>
      </w:tr>
      <w:tr w:rsidR="006B550F" w:rsidRPr="00F2006F" w14:paraId="11830AB1" w14:textId="77777777" w:rsidTr="00211C3F">
        <w:trPr>
          <w:trHeight w:val="230"/>
          <w:ins w:id="9236" w:author="Arjan" w:date="2013-02-07T23:33:00Z"/>
        </w:trPr>
        <w:tc>
          <w:tcPr>
            <w:tcW w:w="3690" w:type="dxa"/>
            <w:tcBorders>
              <w:top w:val="nil"/>
              <w:left w:val="nil"/>
              <w:bottom w:val="nil"/>
              <w:right w:val="nil"/>
            </w:tcBorders>
          </w:tcPr>
          <w:p w14:paraId="7794BC21" w14:textId="77777777" w:rsidR="006B550F" w:rsidRPr="00F2006F" w:rsidRDefault="006B550F" w:rsidP="00211C3F">
            <w:pPr>
              <w:autoSpaceDE w:val="0"/>
              <w:autoSpaceDN w:val="0"/>
              <w:adjustRightInd w:val="0"/>
              <w:spacing w:after="0" w:line="240" w:lineRule="auto"/>
              <w:rPr>
                <w:ins w:id="9237" w:author="Arjan" w:date="2013-02-07T23:33:00Z"/>
                <w:rFonts w:ascii="Arial" w:eastAsia="Times New Roman" w:hAnsi="Arial" w:cs="Arial"/>
                <w:color w:val="000000"/>
                <w:sz w:val="20"/>
                <w:szCs w:val="20"/>
              </w:rPr>
            </w:pPr>
            <w:ins w:id="9238" w:author="Arjan" w:date="2013-02-07T23:33:00Z">
              <w:r w:rsidRPr="00F2006F">
                <w:rPr>
                  <w:rFonts w:ascii="Arial" w:eastAsia="Times New Roman" w:hAnsi="Arial" w:cs="Arial"/>
                  <w:b/>
                  <w:bCs/>
                  <w:color w:val="000000"/>
                  <w:sz w:val="20"/>
                  <w:szCs w:val="20"/>
                </w:rPr>
                <w:t>Indicatie authentiek</w:t>
              </w:r>
            </w:ins>
          </w:p>
        </w:tc>
        <w:tc>
          <w:tcPr>
            <w:tcW w:w="5670" w:type="dxa"/>
            <w:gridSpan w:val="3"/>
            <w:tcBorders>
              <w:top w:val="nil"/>
              <w:left w:val="nil"/>
              <w:bottom w:val="nil"/>
              <w:right w:val="nil"/>
            </w:tcBorders>
          </w:tcPr>
          <w:p w14:paraId="200240F7" w14:textId="77777777" w:rsidR="006B550F" w:rsidRPr="00F2006F" w:rsidRDefault="006B550F" w:rsidP="00211C3F">
            <w:pPr>
              <w:autoSpaceDE w:val="0"/>
              <w:autoSpaceDN w:val="0"/>
              <w:adjustRightInd w:val="0"/>
              <w:spacing w:after="0" w:line="240" w:lineRule="auto"/>
              <w:rPr>
                <w:ins w:id="9239" w:author="Arjan" w:date="2013-02-07T23:33:00Z"/>
                <w:rFonts w:ascii="Arial" w:eastAsia="Times New Roman" w:hAnsi="Arial" w:cs="Arial"/>
                <w:color w:val="000000"/>
                <w:sz w:val="20"/>
                <w:szCs w:val="20"/>
              </w:rPr>
            </w:pPr>
            <w:ins w:id="9240" w:author="Arjan" w:date="2013-02-07T23:33:00Z">
              <w:r w:rsidRPr="00F2006F">
                <w:rPr>
                  <w:rFonts w:ascii="Arial" w:eastAsia="Times New Roman" w:hAnsi="Arial" w:cs="Arial"/>
                  <w:color w:val="000000"/>
                  <w:sz w:val="20"/>
                  <w:szCs w:val="20"/>
                </w:rPr>
                <w:t>Gemeentelijk basisgegeven</w:t>
              </w:r>
            </w:ins>
          </w:p>
        </w:tc>
      </w:tr>
      <w:tr w:rsidR="006B550F" w:rsidRPr="00F2006F" w14:paraId="150DEC6F" w14:textId="77777777" w:rsidTr="00211C3F">
        <w:trPr>
          <w:trHeight w:val="230"/>
          <w:ins w:id="9241" w:author="Arjan" w:date="2013-02-07T23:33:00Z"/>
        </w:trPr>
        <w:tc>
          <w:tcPr>
            <w:tcW w:w="3690" w:type="dxa"/>
            <w:tcBorders>
              <w:top w:val="nil"/>
              <w:left w:val="nil"/>
              <w:bottom w:val="nil"/>
              <w:right w:val="nil"/>
            </w:tcBorders>
          </w:tcPr>
          <w:p w14:paraId="6B3DDC4C" w14:textId="77777777" w:rsidR="006B550F" w:rsidRPr="00F2006F" w:rsidRDefault="006B550F" w:rsidP="00211C3F">
            <w:pPr>
              <w:autoSpaceDE w:val="0"/>
              <w:autoSpaceDN w:val="0"/>
              <w:adjustRightInd w:val="0"/>
              <w:spacing w:after="0" w:line="240" w:lineRule="auto"/>
              <w:rPr>
                <w:ins w:id="9242"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3F39520F" w14:textId="77777777" w:rsidR="006B550F" w:rsidRPr="00F2006F" w:rsidRDefault="006B550F" w:rsidP="00211C3F">
            <w:pPr>
              <w:autoSpaceDE w:val="0"/>
              <w:autoSpaceDN w:val="0"/>
              <w:adjustRightInd w:val="0"/>
              <w:spacing w:after="0" w:line="240" w:lineRule="auto"/>
              <w:rPr>
                <w:ins w:id="9243" w:author="Arjan" w:date="2013-02-07T23:33:00Z"/>
                <w:rFonts w:ascii="Arial" w:eastAsia="Times New Roman" w:hAnsi="Arial" w:cs="Arial"/>
                <w:b/>
                <w:bCs/>
                <w:color w:val="000000"/>
                <w:sz w:val="20"/>
                <w:szCs w:val="20"/>
              </w:rPr>
            </w:pPr>
          </w:p>
        </w:tc>
      </w:tr>
      <w:tr w:rsidR="006B550F" w:rsidRPr="005C14BE" w14:paraId="7960B4C8" w14:textId="77777777" w:rsidTr="00211C3F">
        <w:trPr>
          <w:trHeight w:val="230"/>
          <w:ins w:id="9244" w:author="Arjan" w:date="2013-02-07T23:33:00Z"/>
        </w:trPr>
        <w:tc>
          <w:tcPr>
            <w:tcW w:w="3690" w:type="dxa"/>
            <w:tcBorders>
              <w:top w:val="nil"/>
              <w:left w:val="nil"/>
              <w:bottom w:val="nil"/>
              <w:right w:val="nil"/>
            </w:tcBorders>
          </w:tcPr>
          <w:p w14:paraId="52340FC7" w14:textId="77777777" w:rsidR="006B550F" w:rsidRPr="00F2006F" w:rsidRDefault="006B550F" w:rsidP="00211C3F">
            <w:pPr>
              <w:autoSpaceDE w:val="0"/>
              <w:autoSpaceDN w:val="0"/>
              <w:adjustRightInd w:val="0"/>
              <w:spacing w:after="0" w:line="240" w:lineRule="auto"/>
              <w:rPr>
                <w:ins w:id="9245" w:author="Arjan" w:date="2013-02-07T23:33:00Z"/>
                <w:rFonts w:ascii="Arial" w:eastAsia="Times New Roman" w:hAnsi="Arial" w:cs="Arial"/>
                <w:color w:val="000000"/>
                <w:sz w:val="20"/>
                <w:szCs w:val="20"/>
              </w:rPr>
            </w:pPr>
            <w:ins w:id="9246" w:author="Arjan" w:date="2013-02-07T23:33:00Z">
              <w:r w:rsidRPr="00F2006F">
                <w:rPr>
                  <w:rFonts w:ascii="Arial" w:eastAsia="Times New Roman" w:hAnsi="Arial" w:cs="Arial"/>
                  <w:b/>
                  <w:bCs/>
                  <w:color w:val="000000"/>
                  <w:sz w:val="20"/>
                  <w:szCs w:val="20"/>
                </w:rPr>
                <w:t>Regels attribuutsoort</w:t>
              </w:r>
            </w:ins>
          </w:p>
        </w:tc>
        <w:tc>
          <w:tcPr>
            <w:tcW w:w="5670" w:type="dxa"/>
            <w:gridSpan w:val="3"/>
            <w:tcBorders>
              <w:top w:val="nil"/>
              <w:left w:val="nil"/>
              <w:bottom w:val="nil"/>
              <w:right w:val="nil"/>
            </w:tcBorders>
          </w:tcPr>
          <w:p w14:paraId="324E1AA3" w14:textId="77777777" w:rsidR="006B550F" w:rsidRPr="00DD0F4F" w:rsidRDefault="007D0679" w:rsidP="00211C3F">
            <w:pPr>
              <w:autoSpaceDE w:val="0"/>
              <w:autoSpaceDN w:val="0"/>
              <w:adjustRightInd w:val="0"/>
              <w:spacing w:after="0" w:line="240" w:lineRule="auto"/>
              <w:rPr>
                <w:ins w:id="9247" w:author="Arjan" w:date="2013-02-07T23:33:00Z"/>
                <w:rFonts w:ascii="Arial" w:eastAsia="Times New Roman" w:hAnsi="Arial" w:cs="Arial"/>
                <w:color w:val="000000"/>
                <w:sz w:val="20"/>
                <w:szCs w:val="20"/>
                <w:lang w:val="nl-NL"/>
              </w:rPr>
            </w:pPr>
            <w:ins w:id="9248" w:author="Arjan" w:date="2013-02-08T10:21:00Z">
              <w:r w:rsidRPr="00DD0F4F">
                <w:rPr>
                  <w:rFonts w:ascii="Arial" w:eastAsia="Times New Roman" w:hAnsi="Arial" w:cs="Arial"/>
                  <w:color w:val="000000"/>
                  <w:sz w:val="20"/>
                  <w:szCs w:val="20"/>
                  <w:lang w:val="nl-NL"/>
                </w:rPr>
                <w:t>De zaak waarnaar verwezen wordt cq. de unieke aanduiding daarvan mag geen deel uit maken van de verzameling ZAAKen d.w.z. er mag niet verwezen worden naar een externe zaak als die zaak deel uit maakt van het eigen informatiedomein.</w:t>
              </w:r>
            </w:ins>
          </w:p>
        </w:tc>
      </w:tr>
    </w:tbl>
    <w:p w14:paraId="0E044722" w14:textId="77777777" w:rsidR="006B550F" w:rsidRPr="00DD0F4F" w:rsidRDefault="006B550F" w:rsidP="006B550F">
      <w:pPr>
        <w:autoSpaceDE w:val="0"/>
        <w:autoSpaceDN w:val="0"/>
        <w:adjustRightInd w:val="0"/>
        <w:spacing w:after="0" w:line="240" w:lineRule="auto"/>
        <w:rPr>
          <w:ins w:id="9249" w:author="Arjan" w:date="2013-02-07T23:33:00Z"/>
          <w:rFonts w:ascii="Arial" w:eastAsia="Times New Roman" w:hAnsi="Arial" w:cs="Arial"/>
          <w:color w:val="000000"/>
          <w:sz w:val="20"/>
          <w:szCs w:val="20"/>
          <w:lang w:val="nl-NL"/>
        </w:rPr>
      </w:pPr>
    </w:p>
    <w:p w14:paraId="55299B2C" w14:textId="77777777" w:rsidR="006B550F" w:rsidRPr="00DD0F4F" w:rsidRDefault="00DA5D93" w:rsidP="006B550F">
      <w:pPr>
        <w:autoSpaceDE w:val="0"/>
        <w:autoSpaceDN w:val="0"/>
        <w:adjustRightInd w:val="0"/>
        <w:spacing w:before="240" w:after="60" w:line="240" w:lineRule="auto"/>
        <w:outlineLvl w:val="3"/>
        <w:rPr>
          <w:ins w:id="9250" w:author="Arjan" w:date="2013-02-07T23:33:00Z"/>
          <w:rFonts w:ascii="Arial" w:eastAsia="Times New Roman" w:hAnsi="Arial" w:cs="Arial"/>
          <w:b/>
          <w:bCs/>
          <w:color w:val="004080"/>
          <w:sz w:val="24"/>
          <w:szCs w:val="24"/>
          <w:lang w:val="nl-NL"/>
        </w:rPr>
      </w:pPr>
      <w:ins w:id="9251"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Verantwoordelijke organisatie</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14:paraId="7DD8F97F" w14:textId="77777777" w:rsidTr="00211C3F">
        <w:trPr>
          <w:trHeight w:val="230"/>
          <w:ins w:id="9252" w:author="Arjan" w:date="2013-02-07T23:33:00Z"/>
        </w:trPr>
        <w:tc>
          <w:tcPr>
            <w:tcW w:w="3690" w:type="dxa"/>
            <w:tcBorders>
              <w:top w:val="nil"/>
              <w:left w:val="nil"/>
              <w:bottom w:val="nil"/>
              <w:right w:val="nil"/>
            </w:tcBorders>
          </w:tcPr>
          <w:p w14:paraId="3832CD30" w14:textId="77777777" w:rsidR="006B550F" w:rsidRPr="00F2006F" w:rsidRDefault="006B550F" w:rsidP="00211C3F">
            <w:pPr>
              <w:autoSpaceDE w:val="0"/>
              <w:autoSpaceDN w:val="0"/>
              <w:adjustRightInd w:val="0"/>
              <w:spacing w:after="0" w:line="240" w:lineRule="auto"/>
              <w:rPr>
                <w:ins w:id="9253" w:author="Arjan" w:date="2013-02-07T23:33:00Z"/>
                <w:rFonts w:ascii="Arial" w:eastAsia="Times New Roman" w:hAnsi="Arial" w:cs="Arial"/>
                <w:color w:val="000000"/>
                <w:sz w:val="20"/>
                <w:szCs w:val="20"/>
              </w:rPr>
            </w:pPr>
            <w:ins w:id="9254"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0FF67AFD" w14:textId="77777777" w:rsidR="006B550F" w:rsidRPr="00F2006F" w:rsidRDefault="00DA5D93" w:rsidP="00211C3F">
            <w:pPr>
              <w:autoSpaceDE w:val="0"/>
              <w:autoSpaceDN w:val="0"/>
              <w:adjustRightInd w:val="0"/>
              <w:spacing w:after="0" w:line="240" w:lineRule="auto"/>
              <w:rPr>
                <w:ins w:id="9255" w:author="Arjan" w:date="2013-02-07T23:33:00Z"/>
                <w:rFonts w:ascii="Arial" w:eastAsia="Times New Roman" w:hAnsi="Arial" w:cs="Arial"/>
                <w:color w:val="000000"/>
                <w:sz w:val="20"/>
                <w:szCs w:val="20"/>
              </w:rPr>
            </w:pPr>
            <w:ins w:id="9256"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Verantwoordelijke organisatie</w:t>
              </w:r>
              <w:r w:rsidRPr="00F2006F">
                <w:rPr>
                  <w:rFonts w:ascii="Arial" w:hAnsi="Arial" w:cs="Arial"/>
                  <w:sz w:val="20"/>
                  <w:szCs w:val="20"/>
                  <w:lang w:val="en-AU"/>
                </w:rPr>
                <w:fldChar w:fldCharType="end"/>
              </w:r>
            </w:ins>
          </w:p>
        </w:tc>
      </w:tr>
      <w:tr w:rsidR="006B550F" w:rsidRPr="00F2006F" w14:paraId="76496BC6" w14:textId="77777777" w:rsidTr="00211C3F">
        <w:trPr>
          <w:ins w:id="9257" w:author="Arjan" w:date="2013-02-07T23:33:00Z"/>
        </w:trPr>
        <w:tc>
          <w:tcPr>
            <w:tcW w:w="3690" w:type="dxa"/>
            <w:tcBorders>
              <w:top w:val="nil"/>
              <w:left w:val="nil"/>
              <w:bottom w:val="nil"/>
              <w:right w:val="nil"/>
            </w:tcBorders>
          </w:tcPr>
          <w:p w14:paraId="07E8892E" w14:textId="77777777" w:rsidR="006B550F" w:rsidRPr="00F2006F" w:rsidRDefault="006B550F" w:rsidP="00211C3F">
            <w:pPr>
              <w:autoSpaceDE w:val="0"/>
              <w:autoSpaceDN w:val="0"/>
              <w:adjustRightInd w:val="0"/>
              <w:spacing w:after="0" w:line="240" w:lineRule="auto"/>
              <w:rPr>
                <w:ins w:id="925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EE36FEA" w14:textId="77777777" w:rsidR="006B550F" w:rsidRPr="00F2006F" w:rsidRDefault="006B550F" w:rsidP="00211C3F">
            <w:pPr>
              <w:autoSpaceDE w:val="0"/>
              <w:autoSpaceDN w:val="0"/>
              <w:adjustRightInd w:val="0"/>
              <w:spacing w:after="0" w:line="240" w:lineRule="auto"/>
              <w:rPr>
                <w:ins w:id="9259" w:author="Arjan" w:date="2013-02-07T23:33:00Z"/>
                <w:rFonts w:ascii="Arial" w:eastAsia="Times New Roman" w:hAnsi="Arial" w:cs="Arial"/>
                <w:b/>
                <w:bCs/>
                <w:color w:val="000000"/>
                <w:sz w:val="20"/>
                <w:szCs w:val="20"/>
              </w:rPr>
            </w:pPr>
          </w:p>
        </w:tc>
      </w:tr>
      <w:tr w:rsidR="006B550F" w:rsidRPr="00F2006F" w14:paraId="6986E514" w14:textId="77777777" w:rsidTr="00211C3F">
        <w:trPr>
          <w:ins w:id="9260" w:author="Arjan" w:date="2013-02-07T23:33:00Z"/>
        </w:trPr>
        <w:tc>
          <w:tcPr>
            <w:tcW w:w="3690" w:type="dxa"/>
            <w:tcBorders>
              <w:top w:val="nil"/>
              <w:left w:val="nil"/>
              <w:bottom w:val="nil"/>
              <w:right w:val="nil"/>
            </w:tcBorders>
          </w:tcPr>
          <w:p w14:paraId="79B89039" w14:textId="77777777" w:rsidR="006B550F" w:rsidRPr="00F2006F" w:rsidRDefault="006B550F" w:rsidP="00211C3F">
            <w:pPr>
              <w:autoSpaceDE w:val="0"/>
              <w:autoSpaceDN w:val="0"/>
              <w:adjustRightInd w:val="0"/>
              <w:spacing w:after="0" w:line="240" w:lineRule="auto"/>
              <w:rPr>
                <w:ins w:id="9261" w:author="Arjan" w:date="2013-02-07T23:33:00Z"/>
                <w:rFonts w:ascii="Arial" w:eastAsia="Times New Roman" w:hAnsi="Arial" w:cs="Arial"/>
                <w:color w:val="000000"/>
                <w:sz w:val="20"/>
                <w:szCs w:val="20"/>
              </w:rPr>
            </w:pPr>
            <w:ins w:id="9262"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3881E04E" w14:textId="77777777" w:rsidR="006B550F" w:rsidRPr="00F2006F" w:rsidRDefault="006B550F" w:rsidP="00211C3F">
            <w:pPr>
              <w:autoSpaceDE w:val="0"/>
              <w:autoSpaceDN w:val="0"/>
              <w:adjustRightInd w:val="0"/>
              <w:spacing w:after="0" w:line="240" w:lineRule="auto"/>
              <w:rPr>
                <w:ins w:id="9263" w:author="Arjan" w:date="2013-02-07T23:33:00Z"/>
                <w:rFonts w:ascii="Arial" w:eastAsia="Times New Roman" w:hAnsi="Arial" w:cs="Arial"/>
                <w:color w:val="000000"/>
                <w:sz w:val="20"/>
                <w:szCs w:val="20"/>
              </w:rPr>
            </w:pPr>
            <w:ins w:id="9264" w:author="Arjan" w:date="2013-02-07T23:33:00Z">
              <w:r w:rsidRPr="00F2006F">
                <w:rPr>
                  <w:rFonts w:ascii="Arial" w:eastAsia="Times New Roman" w:hAnsi="Arial" w:cs="Arial"/>
                  <w:color w:val="000000"/>
                  <w:sz w:val="20"/>
                  <w:szCs w:val="20"/>
                </w:rPr>
                <w:t>KING</w:t>
              </w:r>
            </w:ins>
          </w:p>
        </w:tc>
      </w:tr>
      <w:tr w:rsidR="006B550F" w:rsidRPr="00F2006F" w14:paraId="0B94A8C5" w14:textId="77777777" w:rsidTr="00211C3F">
        <w:trPr>
          <w:ins w:id="9265" w:author="Arjan" w:date="2013-02-07T23:33:00Z"/>
        </w:trPr>
        <w:tc>
          <w:tcPr>
            <w:tcW w:w="3690" w:type="dxa"/>
            <w:tcBorders>
              <w:top w:val="nil"/>
              <w:left w:val="nil"/>
              <w:bottom w:val="nil"/>
              <w:right w:val="nil"/>
            </w:tcBorders>
          </w:tcPr>
          <w:p w14:paraId="770F1AD0" w14:textId="77777777" w:rsidR="006B550F" w:rsidRPr="00F2006F" w:rsidRDefault="006B550F" w:rsidP="00211C3F">
            <w:pPr>
              <w:autoSpaceDE w:val="0"/>
              <w:autoSpaceDN w:val="0"/>
              <w:adjustRightInd w:val="0"/>
              <w:spacing w:after="0" w:line="240" w:lineRule="auto"/>
              <w:rPr>
                <w:ins w:id="926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198482A5" w14:textId="77777777" w:rsidR="006B550F" w:rsidRPr="00F2006F" w:rsidRDefault="006B550F" w:rsidP="00211C3F">
            <w:pPr>
              <w:autoSpaceDE w:val="0"/>
              <w:autoSpaceDN w:val="0"/>
              <w:adjustRightInd w:val="0"/>
              <w:spacing w:after="0" w:line="240" w:lineRule="auto"/>
              <w:rPr>
                <w:ins w:id="9267" w:author="Arjan" w:date="2013-02-07T23:33:00Z"/>
                <w:rFonts w:ascii="Arial" w:eastAsia="Times New Roman" w:hAnsi="Arial" w:cs="Arial"/>
                <w:b/>
                <w:bCs/>
                <w:color w:val="000000"/>
                <w:sz w:val="20"/>
                <w:szCs w:val="20"/>
              </w:rPr>
            </w:pPr>
          </w:p>
        </w:tc>
      </w:tr>
      <w:tr w:rsidR="006B550F" w:rsidRPr="00F2006F" w14:paraId="6F6EBC56" w14:textId="77777777" w:rsidTr="00211C3F">
        <w:trPr>
          <w:ins w:id="9268" w:author="Arjan" w:date="2013-02-07T23:33:00Z"/>
        </w:trPr>
        <w:tc>
          <w:tcPr>
            <w:tcW w:w="3690" w:type="dxa"/>
            <w:tcBorders>
              <w:top w:val="nil"/>
              <w:left w:val="nil"/>
              <w:bottom w:val="nil"/>
              <w:right w:val="nil"/>
            </w:tcBorders>
          </w:tcPr>
          <w:p w14:paraId="611B4337" w14:textId="77777777" w:rsidR="006B550F" w:rsidRPr="00F2006F" w:rsidRDefault="006B550F" w:rsidP="00211C3F">
            <w:pPr>
              <w:autoSpaceDE w:val="0"/>
              <w:autoSpaceDN w:val="0"/>
              <w:adjustRightInd w:val="0"/>
              <w:spacing w:after="0" w:line="240" w:lineRule="auto"/>
              <w:rPr>
                <w:ins w:id="9269" w:author="Arjan" w:date="2013-02-07T23:33:00Z"/>
                <w:rFonts w:ascii="Arial" w:eastAsia="Times New Roman" w:hAnsi="Arial" w:cs="Arial"/>
                <w:color w:val="000000"/>
                <w:sz w:val="20"/>
                <w:szCs w:val="20"/>
              </w:rPr>
            </w:pPr>
            <w:ins w:id="9270"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6DEE70EA" w14:textId="77777777" w:rsidR="006B550F" w:rsidRPr="00F2006F" w:rsidRDefault="006B550F" w:rsidP="00211C3F">
            <w:pPr>
              <w:autoSpaceDE w:val="0"/>
              <w:autoSpaceDN w:val="0"/>
              <w:adjustRightInd w:val="0"/>
              <w:spacing w:after="0" w:line="240" w:lineRule="auto"/>
              <w:rPr>
                <w:ins w:id="9271" w:author="Arjan" w:date="2013-02-07T23:33:00Z"/>
                <w:rFonts w:ascii="Arial" w:eastAsia="Times New Roman" w:hAnsi="Arial" w:cs="Arial"/>
                <w:color w:val="000000"/>
                <w:sz w:val="20"/>
                <w:szCs w:val="20"/>
              </w:rPr>
            </w:pPr>
          </w:p>
        </w:tc>
      </w:tr>
      <w:tr w:rsidR="006B550F" w:rsidRPr="00F2006F" w14:paraId="57FA8820" w14:textId="77777777" w:rsidTr="00211C3F">
        <w:trPr>
          <w:ins w:id="9272" w:author="Arjan" w:date="2013-02-07T23:33:00Z"/>
        </w:trPr>
        <w:tc>
          <w:tcPr>
            <w:tcW w:w="3690" w:type="dxa"/>
            <w:tcBorders>
              <w:top w:val="nil"/>
              <w:left w:val="nil"/>
              <w:bottom w:val="nil"/>
              <w:right w:val="nil"/>
            </w:tcBorders>
          </w:tcPr>
          <w:p w14:paraId="063C2ED9" w14:textId="77777777" w:rsidR="006B550F" w:rsidRPr="00F2006F" w:rsidRDefault="006B550F" w:rsidP="00211C3F">
            <w:pPr>
              <w:autoSpaceDE w:val="0"/>
              <w:autoSpaceDN w:val="0"/>
              <w:adjustRightInd w:val="0"/>
              <w:spacing w:after="0" w:line="240" w:lineRule="auto"/>
              <w:rPr>
                <w:ins w:id="927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4DDDFB32" w14:textId="77777777" w:rsidR="006B550F" w:rsidRPr="00F2006F" w:rsidRDefault="006B550F" w:rsidP="00211C3F">
            <w:pPr>
              <w:autoSpaceDE w:val="0"/>
              <w:autoSpaceDN w:val="0"/>
              <w:adjustRightInd w:val="0"/>
              <w:spacing w:after="0" w:line="240" w:lineRule="auto"/>
              <w:rPr>
                <w:ins w:id="9274" w:author="Arjan" w:date="2013-02-07T23:33:00Z"/>
                <w:rFonts w:ascii="Arial" w:eastAsia="Times New Roman" w:hAnsi="Arial" w:cs="Arial"/>
                <w:b/>
                <w:bCs/>
                <w:color w:val="000000"/>
                <w:sz w:val="20"/>
                <w:szCs w:val="20"/>
              </w:rPr>
            </w:pPr>
          </w:p>
        </w:tc>
      </w:tr>
      <w:tr w:rsidR="006B550F" w:rsidRPr="00F2006F" w14:paraId="4AD659A9" w14:textId="77777777" w:rsidTr="00211C3F">
        <w:trPr>
          <w:trHeight w:val="335"/>
          <w:ins w:id="9275" w:author="Arjan" w:date="2013-02-07T23:33:00Z"/>
        </w:trPr>
        <w:tc>
          <w:tcPr>
            <w:tcW w:w="3690" w:type="dxa"/>
            <w:tcBorders>
              <w:top w:val="nil"/>
              <w:left w:val="nil"/>
              <w:bottom w:val="nil"/>
              <w:right w:val="nil"/>
            </w:tcBorders>
          </w:tcPr>
          <w:p w14:paraId="41452118" w14:textId="77777777" w:rsidR="006B550F" w:rsidRPr="00F2006F" w:rsidRDefault="006B550F" w:rsidP="00211C3F">
            <w:pPr>
              <w:autoSpaceDE w:val="0"/>
              <w:autoSpaceDN w:val="0"/>
              <w:adjustRightInd w:val="0"/>
              <w:spacing w:after="0" w:line="240" w:lineRule="auto"/>
              <w:rPr>
                <w:ins w:id="9276" w:author="Arjan" w:date="2013-02-07T23:33:00Z"/>
                <w:rFonts w:ascii="Arial" w:eastAsia="Times New Roman" w:hAnsi="Arial" w:cs="Arial"/>
                <w:color w:val="000000"/>
                <w:sz w:val="20"/>
                <w:szCs w:val="20"/>
              </w:rPr>
            </w:pPr>
            <w:ins w:id="9277"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14137E06" w14:textId="77777777" w:rsidR="006B550F" w:rsidRPr="00F2006F" w:rsidRDefault="00DA5D93" w:rsidP="00211C3F">
            <w:pPr>
              <w:autoSpaceDE w:val="0"/>
              <w:autoSpaceDN w:val="0"/>
              <w:adjustRightInd w:val="0"/>
              <w:spacing w:after="0" w:line="240" w:lineRule="auto"/>
              <w:rPr>
                <w:ins w:id="9278" w:author="Arjan" w:date="2013-02-07T23:33:00Z"/>
                <w:rFonts w:ascii="Arial" w:eastAsia="Times New Roman" w:hAnsi="Arial" w:cs="Arial"/>
                <w:color w:val="000000"/>
                <w:sz w:val="20"/>
                <w:szCs w:val="20"/>
              </w:rPr>
            </w:pPr>
            <w:ins w:id="927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verantwoordelijkeOrganisatie</w:t>
              </w:r>
              <w:r w:rsidRPr="00F2006F">
                <w:rPr>
                  <w:rFonts w:ascii="Arial" w:hAnsi="Arial" w:cs="Arial"/>
                  <w:sz w:val="20"/>
                  <w:szCs w:val="20"/>
                  <w:lang w:val="en-AU"/>
                </w:rPr>
                <w:fldChar w:fldCharType="end"/>
              </w:r>
            </w:ins>
          </w:p>
        </w:tc>
      </w:tr>
      <w:tr w:rsidR="006B550F" w:rsidRPr="00F2006F" w14:paraId="76B749A8" w14:textId="77777777" w:rsidTr="00211C3F">
        <w:trPr>
          <w:trHeight w:val="215"/>
          <w:ins w:id="9280" w:author="Arjan" w:date="2013-02-07T23:33:00Z"/>
        </w:trPr>
        <w:tc>
          <w:tcPr>
            <w:tcW w:w="3690" w:type="dxa"/>
            <w:tcBorders>
              <w:top w:val="nil"/>
              <w:left w:val="nil"/>
              <w:bottom w:val="nil"/>
              <w:right w:val="nil"/>
            </w:tcBorders>
          </w:tcPr>
          <w:p w14:paraId="1C3A8C0D" w14:textId="77777777" w:rsidR="006B550F" w:rsidRPr="00F2006F" w:rsidRDefault="006B550F" w:rsidP="00211C3F">
            <w:pPr>
              <w:autoSpaceDE w:val="0"/>
              <w:autoSpaceDN w:val="0"/>
              <w:adjustRightInd w:val="0"/>
              <w:spacing w:after="0" w:line="240" w:lineRule="auto"/>
              <w:rPr>
                <w:ins w:id="928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0D1B9888" w14:textId="77777777" w:rsidR="006B550F" w:rsidRPr="00F2006F" w:rsidRDefault="006B550F" w:rsidP="00211C3F">
            <w:pPr>
              <w:autoSpaceDE w:val="0"/>
              <w:autoSpaceDN w:val="0"/>
              <w:adjustRightInd w:val="0"/>
              <w:spacing w:after="0" w:line="240" w:lineRule="auto"/>
              <w:rPr>
                <w:ins w:id="9282" w:author="Arjan" w:date="2013-02-07T23:33:00Z"/>
                <w:rFonts w:ascii="Arial" w:eastAsia="Times New Roman" w:hAnsi="Arial" w:cs="Arial"/>
                <w:b/>
                <w:bCs/>
                <w:color w:val="000000"/>
                <w:sz w:val="20"/>
                <w:szCs w:val="20"/>
              </w:rPr>
            </w:pPr>
          </w:p>
        </w:tc>
      </w:tr>
      <w:tr w:rsidR="006B550F" w:rsidRPr="005C14BE" w14:paraId="4449B33E" w14:textId="77777777" w:rsidTr="00211C3F">
        <w:trPr>
          <w:trHeight w:val="215"/>
          <w:ins w:id="9283" w:author="Arjan" w:date="2013-02-07T23:33:00Z"/>
        </w:trPr>
        <w:tc>
          <w:tcPr>
            <w:tcW w:w="3690" w:type="dxa"/>
            <w:tcBorders>
              <w:top w:val="nil"/>
              <w:left w:val="nil"/>
              <w:bottom w:val="nil"/>
              <w:right w:val="nil"/>
            </w:tcBorders>
          </w:tcPr>
          <w:p w14:paraId="7091B155" w14:textId="77777777" w:rsidR="006B550F" w:rsidRPr="00F2006F" w:rsidRDefault="006B550F" w:rsidP="00211C3F">
            <w:pPr>
              <w:autoSpaceDE w:val="0"/>
              <w:autoSpaceDN w:val="0"/>
              <w:adjustRightInd w:val="0"/>
              <w:spacing w:after="0" w:line="240" w:lineRule="auto"/>
              <w:rPr>
                <w:ins w:id="9284" w:author="Arjan" w:date="2013-02-07T23:33:00Z"/>
                <w:rFonts w:ascii="Arial" w:eastAsia="Times New Roman" w:hAnsi="Arial" w:cs="Arial"/>
                <w:color w:val="000000"/>
                <w:sz w:val="20"/>
                <w:szCs w:val="20"/>
              </w:rPr>
            </w:pPr>
            <w:ins w:id="9285" w:author="Arjan" w:date="2013-02-07T23:33:00Z">
              <w:r w:rsidRPr="00F2006F">
                <w:rPr>
                  <w:rFonts w:ascii="Arial" w:eastAsia="Times New Roman" w:hAnsi="Arial" w:cs="Arial"/>
                  <w:b/>
                  <w:bCs/>
                  <w:color w:val="000000"/>
                  <w:sz w:val="20"/>
                  <w:szCs w:val="20"/>
                </w:rPr>
                <w:lastRenderedPageBreak/>
                <w:t>Definitie attribuutsoort</w:t>
              </w:r>
            </w:ins>
          </w:p>
        </w:tc>
        <w:tc>
          <w:tcPr>
            <w:tcW w:w="5670" w:type="dxa"/>
            <w:tcBorders>
              <w:top w:val="nil"/>
              <w:left w:val="nil"/>
              <w:bottom w:val="nil"/>
              <w:right w:val="nil"/>
            </w:tcBorders>
          </w:tcPr>
          <w:p w14:paraId="204CFB19" w14:textId="77777777" w:rsidR="006B550F" w:rsidRPr="00DD0F4F" w:rsidRDefault="00DA5D93" w:rsidP="00211C3F">
            <w:pPr>
              <w:autoSpaceDE w:val="0"/>
              <w:autoSpaceDN w:val="0"/>
              <w:adjustRightInd w:val="0"/>
              <w:spacing w:after="0" w:line="240" w:lineRule="auto"/>
              <w:rPr>
                <w:ins w:id="9286" w:author="Arjan" w:date="2013-02-07T23:33:00Z"/>
                <w:rFonts w:ascii="Arial" w:eastAsia="Times New Roman" w:hAnsi="Arial" w:cs="Arial"/>
                <w:color w:val="000000"/>
                <w:sz w:val="20"/>
                <w:szCs w:val="20"/>
                <w:lang w:val="nl-NL"/>
              </w:rPr>
            </w:pPr>
            <w:ins w:id="9287"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separate"/>
              </w:r>
              <w:r w:rsidR="006B550F" w:rsidRPr="00DD0F4F">
                <w:rPr>
                  <w:rFonts w:ascii="Arial" w:eastAsia="Times New Roman" w:hAnsi="Arial" w:cs="Arial"/>
                  <w:color w:val="000000"/>
                  <w:sz w:val="20"/>
                  <w:szCs w:val="20"/>
                  <w:lang w:val="nl-NL"/>
                </w:rPr>
                <w:t>Het RSIN van de organisatie die verantwoordelijk is voor de behandeling van de gerelateerde zaak.</w:t>
              </w:r>
              <w:r w:rsidRPr="00F2006F">
                <w:rPr>
                  <w:rFonts w:ascii="Arial" w:hAnsi="Arial" w:cs="Arial"/>
                  <w:sz w:val="20"/>
                  <w:szCs w:val="20"/>
                  <w:lang w:val="en-AU"/>
                </w:rPr>
                <w:fldChar w:fldCharType="end"/>
              </w:r>
            </w:ins>
          </w:p>
        </w:tc>
      </w:tr>
      <w:tr w:rsidR="006B550F" w:rsidRPr="005C14BE" w14:paraId="190C0B40" w14:textId="77777777" w:rsidTr="00211C3F">
        <w:trPr>
          <w:trHeight w:val="230"/>
          <w:ins w:id="9288" w:author="Arjan" w:date="2013-02-07T23:33:00Z"/>
        </w:trPr>
        <w:tc>
          <w:tcPr>
            <w:tcW w:w="3690" w:type="dxa"/>
            <w:tcBorders>
              <w:top w:val="nil"/>
              <w:left w:val="nil"/>
              <w:bottom w:val="nil"/>
              <w:right w:val="nil"/>
            </w:tcBorders>
          </w:tcPr>
          <w:p w14:paraId="5A6E1E19" w14:textId="77777777" w:rsidR="006B550F" w:rsidRPr="00DD0F4F" w:rsidRDefault="006B550F" w:rsidP="00211C3F">
            <w:pPr>
              <w:autoSpaceDE w:val="0"/>
              <w:autoSpaceDN w:val="0"/>
              <w:adjustRightInd w:val="0"/>
              <w:spacing w:after="0" w:line="240" w:lineRule="auto"/>
              <w:rPr>
                <w:ins w:id="9289"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4D859759" w14:textId="77777777" w:rsidR="006B550F" w:rsidRPr="00DD0F4F" w:rsidRDefault="006B550F" w:rsidP="00211C3F">
            <w:pPr>
              <w:autoSpaceDE w:val="0"/>
              <w:autoSpaceDN w:val="0"/>
              <w:adjustRightInd w:val="0"/>
              <w:spacing w:after="0" w:line="240" w:lineRule="auto"/>
              <w:rPr>
                <w:ins w:id="9290" w:author="Arjan" w:date="2013-02-07T23:33:00Z"/>
                <w:rFonts w:ascii="Arial" w:eastAsia="Times New Roman" w:hAnsi="Arial" w:cs="Arial"/>
                <w:b/>
                <w:bCs/>
                <w:color w:val="000000"/>
                <w:sz w:val="20"/>
                <w:szCs w:val="20"/>
                <w:lang w:val="nl-NL"/>
              </w:rPr>
            </w:pPr>
          </w:p>
        </w:tc>
      </w:tr>
      <w:tr w:rsidR="006B550F" w:rsidRPr="00F2006F" w14:paraId="04B423D1" w14:textId="77777777" w:rsidTr="00211C3F">
        <w:trPr>
          <w:trHeight w:val="230"/>
          <w:ins w:id="9291" w:author="Arjan" w:date="2013-02-07T23:33:00Z"/>
        </w:trPr>
        <w:tc>
          <w:tcPr>
            <w:tcW w:w="3690" w:type="dxa"/>
            <w:tcBorders>
              <w:top w:val="nil"/>
              <w:left w:val="nil"/>
              <w:bottom w:val="nil"/>
              <w:right w:val="nil"/>
            </w:tcBorders>
          </w:tcPr>
          <w:p w14:paraId="7E184886" w14:textId="77777777" w:rsidR="006B550F" w:rsidRPr="00F2006F" w:rsidRDefault="006B550F" w:rsidP="00211C3F">
            <w:pPr>
              <w:autoSpaceDE w:val="0"/>
              <w:autoSpaceDN w:val="0"/>
              <w:adjustRightInd w:val="0"/>
              <w:spacing w:after="0" w:line="240" w:lineRule="auto"/>
              <w:rPr>
                <w:ins w:id="9292" w:author="Arjan" w:date="2013-02-07T23:33:00Z"/>
                <w:rFonts w:ascii="Arial" w:eastAsia="Times New Roman" w:hAnsi="Arial" w:cs="Arial"/>
                <w:color w:val="000000"/>
                <w:sz w:val="20"/>
                <w:szCs w:val="20"/>
              </w:rPr>
            </w:pPr>
            <w:ins w:id="9293"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04A33851" w14:textId="77777777" w:rsidR="006B550F" w:rsidRPr="00F2006F" w:rsidRDefault="006B550F" w:rsidP="00211C3F">
            <w:pPr>
              <w:autoSpaceDE w:val="0"/>
              <w:autoSpaceDN w:val="0"/>
              <w:adjustRightInd w:val="0"/>
              <w:spacing w:after="0" w:line="240" w:lineRule="auto"/>
              <w:rPr>
                <w:ins w:id="9294" w:author="Arjan" w:date="2013-02-07T23:33:00Z"/>
                <w:rFonts w:ascii="Arial" w:eastAsia="Times New Roman" w:hAnsi="Arial" w:cs="Arial"/>
                <w:color w:val="000000"/>
                <w:sz w:val="20"/>
                <w:szCs w:val="20"/>
              </w:rPr>
            </w:pPr>
            <w:ins w:id="9295" w:author="Arjan" w:date="2013-02-07T23:33:00Z">
              <w:r w:rsidRPr="00F2006F">
                <w:rPr>
                  <w:rFonts w:ascii="Arial" w:eastAsia="Times New Roman" w:hAnsi="Arial" w:cs="Arial"/>
                  <w:color w:val="000000"/>
                  <w:sz w:val="20"/>
                  <w:szCs w:val="20"/>
                </w:rPr>
                <w:t>KING</w:t>
              </w:r>
            </w:ins>
          </w:p>
        </w:tc>
      </w:tr>
      <w:tr w:rsidR="006B550F" w:rsidRPr="00F2006F" w14:paraId="469D401A" w14:textId="77777777" w:rsidTr="00211C3F">
        <w:trPr>
          <w:ins w:id="9296" w:author="Arjan" w:date="2013-02-07T23:33:00Z"/>
        </w:trPr>
        <w:tc>
          <w:tcPr>
            <w:tcW w:w="3690" w:type="dxa"/>
            <w:tcBorders>
              <w:top w:val="nil"/>
              <w:left w:val="nil"/>
              <w:bottom w:val="nil"/>
              <w:right w:val="nil"/>
            </w:tcBorders>
          </w:tcPr>
          <w:p w14:paraId="0DCEB8BC" w14:textId="77777777" w:rsidR="006B550F" w:rsidRPr="00F2006F" w:rsidRDefault="006B550F" w:rsidP="00211C3F">
            <w:pPr>
              <w:autoSpaceDE w:val="0"/>
              <w:autoSpaceDN w:val="0"/>
              <w:adjustRightInd w:val="0"/>
              <w:spacing w:after="0" w:line="240" w:lineRule="auto"/>
              <w:rPr>
                <w:ins w:id="929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4E91B36D" w14:textId="77777777" w:rsidR="006B550F" w:rsidRPr="00F2006F" w:rsidRDefault="006B550F" w:rsidP="00211C3F">
            <w:pPr>
              <w:autoSpaceDE w:val="0"/>
              <w:autoSpaceDN w:val="0"/>
              <w:adjustRightInd w:val="0"/>
              <w:spacing w:after="0" w:line="240" w:lineRule="auto"/>
              <w:rPr>
                <w:ins w:id="9298" w:author="Arjan" w:date="2013-02-07T23:33:00Z"/>
                <w:rFonts w:ascii="Arial" w:eastAsia="Times New Roman" w:hAnsi="Arial" w:cs="Arial"/>
                <w:b/>
                <w:bCs/>
                <w:color w:val="000000"/>
                <w:sz w:val="20"/>
                <w:szCs w:val="20"/>
              </w:rPr>
            </w:pPr>
          </w:p>
        </w:tc>
      </w:tr>
      <w:tr w:rsidR="006B550F" w:rsidRPr="00F2006F" w14:paraId="518B35F2" w14:textId="77777777" w:rsidTr="00211C3F">
        <w:trPr>
          <w:ins w:id="9299" w:author="Arjan" w:date="2013-02-07T23:33:00Z"/>
        </w:trPr>
        <w:tc>
          <w:tcPr>
            <w:tcW w:w="3690" w:type="dxa"/>
            <w:tcBorders>
              <w:top w:val="nil"/>
              <w:left w:val="nil"/>
              <w:bottom w:val="nil"/>
              <w:right w:val="nil"/>
            </w:tcBorders>
          </w:tcPr>
          <w:p w14:paraId="19B107AE" w14:textId="77777777" w:rsidR="006B550F" w:rsidRPr="00F2006F" w:rsidRDefault="006B550F" w:rsidP="00211C3F">
            <w:pPr>
              <w:autoSpaceDE w:val="0"/>
              <w:autoSpaceDN w:val="0"/>
              <w:adjustRightInd w:val="0"/>
              <w:spacing w:after="0" w:line="240" w:lineRule="auto"/>
              <w:rPr>
                <w:ins w:id="9300" w:author="Arjan" w:date="2013-02-07T23:33:00Z"/>
                <w:rFonts w:ascii="Arial" w:eastAsia="Times New Roman" w:hAnsi="Arial" w:cs="Arial"/>
                <w:color w:val="000000"/>
                <w:sz w:val="20"/>
                <w:szCs w:val="20"/>
              </w:rPr>
            </w:pPr>
            <w:ins w:id="9301"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378056B5" w14:textId="77777777" w:rsidR="006B550F" w:rsidRPr="00F2006F" w:rsidRDefault="006B550F" w:rsidP="00211C3F">
            <w:pPr>
              <w:autoSpaceDE w:val="0"/>
              <w:autoSpaceDN w:val="0"/>
              <w:adjustRightInd w:val="0"/>
              <w:spacing w:after="0" w:line="240" w:lineRule="auto"/>
              <w:rPr>
                <w:ins w:id="9302" w:author="Arjan" w:date="2013-02-07T23:33:00Z"/>
                <w:rFonts w:ascii="Arial" w:eastAsia="Times New Roman" w:hAnsi="Arial" w:cs="Arial"/>
                <w:color w:val="000000"/>
                <w:sz w:val="20"/>
                <w:szCs w:val="20"/>
              </w:rPr>
            </w:pPr>
            <w:ins w:id="9303" w:author="Arjan" w:date="2013-02-07T23:33:00Z">
              <w:r w:rsidRPr="00F2006F">
                <w:rPr>
                  <w:rFonts w:ascii="Arial" w:eastAsia="Times New Roman" w:hAnsi="Arial" w:cs="Arial"/>
                  <w:color w:val="000000"/>
                  <w:sz w:val="20"/>
                  <w:szCs w:val="20"/>
                </w:rPr>
                <w:t>1-1-2013</w:t>
              </w:r>
            </w:ins>
          </w:p>
        </w:tc>
      </w:tr>
      <w:tr w:rsidR="006B550F" w:rsidRPr="00F2006F" w14:paraId="5B0D2D1B" w14:textId="77777777" w:rsidTr="00211C3F">
        <w:trPr>
          <w:ins w:id="9304" w:author="Arjan" w:date="2013-02-07T23:33:00Z"/>
        </w:trPr>
        <w:tc>
          <w:tcPr>
            <w:tcW w:w="3690" w:type="dxa"/>
            <w:tcBorders>
              <w:top w:val="nil"/>
              <w:left w:val="nil"/>
              <w:bottom w:val="nil"/>
              <w:right w:val="nil"/>
            </w:tcBorders>
          </w:tcPr>
          <w:p w14:paraId="64A156BC" w14:textId="77777777" w:rsidR="006B550F" w:rsidRPr="00F2006F" w:rsidRDefault="006B550F" w:rsidP="00211C3F">
            <w:pPr>
              <w:autoSpaceDE w:val="0"/>
              <w:autoSpaceDN w:val="0"/>
              <w:adjustRightInd w:val="0"/>
              <w:spacing w:after="0" w:line="240" w:lineRule="auto"/>
              <w:rPr>
                <w:ins w:id="930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1C8951A0" w14:textId="77777777" w:rsidR="006B550F" w:rsidRPr="00F2006F" w:rsidRDefault="006B550F" w:rsidP="00211C3F">
            <w:pPr>
              <w:autoSpaceDE w:val="0"/>
              <w:autoSpaceDN w:val="0"/>
              <w:adjustRightInd w:val="0"/>
              <w:spacing w:after="0" w:line="240" w:lineRule="auto"/>
              <w:rPr>
                <w:ins w:id="9306" w:author="Arjan" w:date="2013-02-07T23:33:00Z"/>
                <w:rFonts w:ascii="Arial" w:eastAsia="Times New Roman" w:hAnsi="Arial" w:cs="Arial"/>
                <w:b/>
                <w:bCs/>
                <w:color w:val="000000"/>
                <w:sz w:val="20"/>
                <w:szCs w:val="20"/>
              </w:rPr>
            </w:pPr>
          </w:p>
        </w:tc>
      </w:tr>
      <w:tr w:rsidR="006B550F" w:rsidRPr="005C14BE" w14:paraId="2DC672B1" w14:textId="77777777" w:rsidTr="00211C3F">
        <w:trPr>
          <w:ins w:id="9307" w:author="Arjan" w:date="2013-02-07T23:33:00Z"/>
        </w:trPr>
        <w:tc>
          <w:tcPr>
            <w:tcW w:w="3690" w:type="dxa"/>
            <w:tcBorders>
              <w:top w:val="nil"/>
              <w:left w:val="nil"/>
              <w:bottom w:val="nil"/>
              <w:right w:val="nil"/>
            </w:tcBorders>
          </w:tcPr>
          <w:p w14:paraId="238857AD" w14:textId="77777777" w:rsidR="006B550F" w:rsidRPr="00F2006F" w:rsidRDefault="006B550F" w:rsidP="00211C3F">
            <w:pPr>
              <w:autoSpaceDE w:val="0"/>
              <w:autoSpaceDN w:val="0"/>
              <w:adjustRightInd w:val="0"/>
              <w:spacing w:after="0" w:line="240" w:lineRule="auto"/>
              <w:rPr>
                <w:ins w:id="9308" w:author="Arjan" w:date="2013-02-07T23:33:00Z"/>
                <w:rFonts w:ascii="Arial" w:eastAsia="Times New Roman" w:hAnsi="Arial" w:cs="Arial"/>
                <w:color w:val="000000"/>
                <w:sz w:val="20"/>
                <w:szCs w:val="20"/>
              </w:rPr>
            </w:pPr>
            <w:ins w:id="9309"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40984CC8" w14:textId="77777777" w:rsidR="006B550F" w:rsidRPr="00DD0F4F" w:rsidRDefault="006B550F" w:rsidP="00211C3F">
            <w:pPr>
              <w:autoSpaceDE w:val="0"/>
              <w:autoSpaceDN w:val="0"/>
              <w:adjustRightInd w:val="0"/>
              <w:spacing w:after="0" w:line="240" w:lineRule="auto"/>
              <w:rPr>
                <w:ins w:id="9310" w:author="Arjan" w:date="2013-02-07T23:33:00Z"/>
                <w:rFonts w:ascii="Arial" w:eastAsia="Times New Roman" w:hAnsi="Arial" w:cs="Arial"/>
                <w:color w:val="000000"/>
                <w:sz w:val="20"/>
                <w:szCs w:val="20"/>
                <w:lang w:val="nl-NL"/>
              </w:rPr>
            </w:pPr>
            <w:ins w:id="9311" w:author="Arjan" w:date="2013-02-07T23:33:00Z">
              <w:r w:rsidRPr="00DD0F4F">
                <w:rPr>
                  <w:rFonts w:ascii="Arial" w:eastAsia="Times New Roman" w:hAnsi="Arial" w:cs="Arial"/>
                  <w:color w:val="000000"/>
                  <w:sz w:val="20"/>
                  <w:szCs w:val="20"/>
                  <w:lang w:val="nl-NL"/>
                </w:rPr>
                <w:t>Het betreft het RSIN (Rechtspersonen en Samenwerkingsverbanden InformatieNummer) zoals dat door de KvK in het NHR aan elk rechtspersoon en samenwerkingsverband is toegekend. Dit identificeert uniek de organisatie, zijnde een rechtspersoon of samenwerkingsverband, dat de gerelateerde zaak (als eerste) heeft geregistreerd en verantwoordelijk is voor de afhandeling daarvan. Het RSIN staat in het Handelsregister (NHR) en op het daaraan te ontlenen uittreksel.</w:t>
              </w:r>
            </w:ins>
          </w:p>
        </w:tc>
      </w:tr>
      <w:tr w:rsidR="006B550F" w:rsidRPr="005C14BE" w14:paraId="00BF2771" w14:textId="77777777" w:rsidTr="00211C3F">
        <w:trPr>
          <w:ins w:id="9312" w:author="Arjan" w:date="2013-02-07T23:33:00Z"/>
        </w:trPr>
        <w:tc>
          <w:tcPr>
            <w:tcW w:w="3690" w:type="dxa"/>
            <w:tcBorders>
              <w:top w:val="nil"/>
              <w:left w:val="nil"/>
              <w:bottom w:val="nil"/>
              <w:right w:val="nil"/>
            </w:tcBorders>
          </w:tcPr>
          <w:p w14:paraId="312AC891" w14:textId="77777777" w:rsidR="006B550F" w:rsidRPr="00DD0F4F" w:rsidRDefault="006B550F" w:rsidP="00211C3F">
            <w:pPr>
              <w:autoSpaceDE w:val="0"/>
              <w:autoSpaceDN w:val="0"/>
              <w:adjustRightInd w:val="0"/>
              <w:spacing w:after="0" w:line="240" w:lineRule="auto"/>
              <w:rPr>
                <w:ins w:id="9313"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515D3B77" w14:textId="77777777" w:rsidR="006B550F" w:rsidRPr="00DD0F4F" w:rsidRDefault="006B550F" w:rsidP="00211C3F">
            <w:pPr>
              <w:autoSpaceDE w:val="0"/>
              <w:autoSpaceDN w:val="0"/>
              <w:adjustRightInd w:val="0"/>
              <w:spacing w:after="0" w:line="240" w:lineRule="auto"/>
              <w:rPr>
                <w:ins w:id="9314" w:author="Arjan" w:date="2013-02-07T23:33:00Z"/>
                <w:rFonts w:ascii="Arial" w:eastAsia="Times New Roman" w:hAnsi="Arial" w:cs="Arial"/>
                <w:b/>
                <w:bCs/>
                <w:color w:val="000000"/>
                <w:sz w:val="20"/>
                <w:szCs w:val="20"/>
                <w:lang w:val="nl-NL"/>
              </w:rPr>
            </w:pPr>
          </w:p>
        </w:tc>
      </w:tr>
      <w:tr w:rsidR="006B550F" w:rsidRPr="00F2006F" w14:paraId="668016C2" w14:textId="77777777" w:rsidTr="00211C3F">
        <w:trPr>
          <w:ins w:id="9315" w:author="Arjan" w:date="2013-02-07T23:33:00Z"/>
        </w:trPr>
        <w:tc>
          <w:tcPr>
            <w:tcW w:w="3690" w:type="dxa"/>
            <w:tcBorders>
              <w:top w:val="nil"/>
              <w:left w:val="nil"/>
              <w:bottom w:val="nil"/>
              <w:right w:val="nil"/>
            </w:tcBorders>
          </w:tcPr>
          <w:p w14:paraId="4058BA0C" w14:textId="77777777" w:rsidR="006B550F" w:rsidRPr="00F2006F" w:rsidRDefault="006B550F" w:rsidP="00211C3F">
            <w:pPr>
              <w:autoSpaceDE w:val="0"/>
              <w:autoSpaceDN w:val="0"/>
              <w:adjustRightInd w:val="0"/>
              <w:spacing w:after="0" w:line="240" w:lineRule="auto"/>
              <w:rPr>
                <w:ins w:id="9316" w:author="Arjan" w:date="2013-02-07T23:33:00Z"/>
                <w:rFonts w:ascii="Arial" w:eastAsia="Times New Roman" w:hAnsi="Arial" w:cs="Arial"/>
                <w:color w:val="000000"/>
                <w:sz w:val="20"/>
                <w:szCs w:val="20"/>
              </w:rPr>
            </w:pPr>
            <w:ins w:id="9317"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26E62758" w14:textId="77777777" w:rsidR="006B550F" w:rsidRPr="00F2006F" w:rsidRDefault="00DA5D93" w:rsidP="00211C3F">
            <w:pPr>
              <w:autoSpaceDE w:val="0"/>
              <w:autoSpaceDN w:val="0"/>
              <w:adjustRightInd w:val="0"/>
              <w:spacing w:after="0" w:line="240" w:lineRule="auto"/>
              <w:rPr>
                <w:ins w:id="9318" w:author="Arjan" w:date="2013-02-07T23:33:00Z"/>
                <w:rFonts w:ascii="Arial" w:eastAsia="Times New Roman" w:hAnsi="Arial" w:cs="Arial"/>
                <w:color w:val="000000"/>
                <w:sz w:val="20"/>
                <w:szCs w:val="20"/>
              </w:rPr>
            </w:pPr>
            <w:ins w:id="931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N9</w:t>
              </w:r>
              <w:r w:rsidRPr="00F2006F">
                <w:rPr>
                  <w:rFonts w:ascii="Arial" w:hAnsi="Arial" w:cs="Arial"/>
                  <w:sz w:val="20"/>
                  <w:szCs w:val="20"/>
                  <w:lang w:val="en-AU"/>
                </w:rPr>
                <w:fldChar w:fldCharType="end"/>
              </w:r>
            </w:ins>
          </w:p>
        </w:tc>
      </w:tr>
      <w:tr w:rsidR="006B550F" w:rsidRPr="00F2006F" w14:paraId="10035A56" w14:textId="77777777" w:rsidTr="00211C3F">
        <w:trPr>
          <w:trHeight w:val="230"/>
          <w:ins w:id="9320" w:author="Arjan" w:date="2013-02-07T23:33:00Z"/>
        </w:trPr>
        <w:tc>
          <w:tcPr>
            <w:tcW w:w="3690" w:type="dxa"/>
            <w:tcBorders>
              <w:top w:val="nil"/>
              <w:left w:val="nil"/>
              <w:bottom w:val="nil"/>
              <w:right w:val="nil"/>
            </w:tcBorders>
          </w:tcPr>
          <w:p w14:paraId="5AF60EBB" w14:textId="77777777" w:rsidR="006B550F" w:rsidRPr="00F2006F" w:rsidRDefault="006B550F" w:rsidP="00211C3F">
            <w:pPr>
              <w:autoSpaceDE w:val="0"/>
              <w:autoSpaceDN w:val="0"/>
              <w:adjustRightInd w:val="0"/>
              <w:spacing w:after="0" w:line="240" w:lineRule="auto"/>
              <w:rPr>
                <w:ins w:id="932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C9FF83F" w14:textId="77777777" w:rsidR="006B550F" w:rsidRPr="00F2006F" w:rsidRDefault="006B550F" w:rsidP="00211C3F">
            <w:pPr>
              <w:autoSpaceDE w:val="0"/>
              <w:autoSpaceDN w:val="0"/>
              <w:adjustRightInd w:val="0"/>
              <w:spacing w:after="0" w:line="240" w:lineRule="auto"/>
              <w:rPr>
                <w:ins w:id="9322" w:author="Arjan" w:date="2013-02-07T23:33:00Z"/>
                <w:rFonts w:ascii="Arial" w:eastAsia="Times New Roman" w:hAnsi="Arial" w:cs="Arial"/>
                <w:b/>
                <w:bCs/>
                <w:color w:val="000000"/>
                <w:sz w:val="20"/>
                <w:szCs w:val="20"/>
              </w:rPr>
            </w:pPr>
          </w:p>
        </w:tc>
      </w:tr>
      <w:tr w:rsidR="006B550F" w:rsidRPr="005C14BE" w14:paraId="714A6298" w14:textId="77777777" w:rsidTr="00211C3F">
        <w:trPr>
          <w:trHeight w:val="230"/>
          <w:ins w:id="9323" w:author="Arjan" w:date="2013-02-07T23:33:00Z"/>
        </w:trPr>
        <w:tc>
          <w:tcPr>
            <w:tcW w:w="3690" w:type="dxa"/>
            <w:tcBorders>
              <w:top w:val="nil"/>
              <w:left w:val="nil"/>
              <w:bottom w:val="nil"/>
              <w:right w:val="nil"/>
            </w:tcBorders>
          </w:tcPr>
          <w:p w14:paraId="6BAD59B9" w14:textId="77777777" w:rsidR="006B550F" w:rsidRPr="00F2006F" w:rsidRDefault="006B550F" w:rsidP="00211C3F">
            <w:pPr>
              <w:autoSpaceDE w:val="0"/>
              <w:autoSpaceDN w:val="0"/>
              <w:adjustRightInd w:val="0"/>
              <w:spacing w:after="0" w:line="240" w:lineRule="auto"/>
              <w:rPr>
                <w:ins w:id="9324" w:author="Arjan" w:date="2013-02-07T23:33:00Z"/>
                <w:rFonts w:ascii="Arial" w:eastAsia="Times New Roman" w:hAnsi="Arial" w:cs="Arial"/>
                <w:color w:val="000000"/>
                <w:sz w:val="20"/>
                <w:szCs w:val="20"/>
              </w:rPr>
            </w:pPr>
            <w:ins w:id="9325"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74580F28" w14:textId="77777777" w:rsidR="006B550F" w:rsidRPr="00DD0F4F" w:rsidRDefault="006B550F" w:rsidP="00211C3F">
            <w:pPr>
              <w:autoSpaceDE w:val="0"/>
              <w:autoSpaceDN w:val="0"/>
              <w:adjustRightInd w:val="0"/>
              <w:spacing w:after="0" w:line="240" w:lineRule="auto"/>
              <w:rPr>
                <w:ins w:id="9326" w:author="Arjan" w:date="2013-02-07T23:33:00Z"/>
                <w:rFonts w:ascii="Arial" w:eastAsia="Times New Roman" w:hAnsi="Arial" w:cs="Arial"/>
                <w:color w:val="000000"/>
                <w:sz w:val="20"/>
                <w:szCs w:val="20"/>
                <w:lang w:val="nl-NL"/>
              </w:rPr>
            </w:pPr>
            <w:ins w:id="9327" w:author="Arjan" w:date="2013-02-07T23:33:00Z">
              <w:r w:rsidRPr="00DD0F4F">
                <w:rPr>
                  <w:rFonts w:ascii="Arial" w:eastAsia="Times New Roman" w:hAnsi="Arial" w:cs="Arial"/>
                  <w:color w:val="000000"/>
                  <w:sz w:val="20"/>
                  <w:szCs w:val="20"/>
                  <w:lang w:val="nl-NL"/>
                </w:rPr>
                <w:t>De in het NHR voorkomende unieke identificaties van rechtspersonen en samenwerkingsverbanden.</w:t>
              </w:r>
            </w:ins>
          </w:p>
        </w:tc>
      </w:tr>
      <w:tr w:rsidR="006B550F" w:rsidRPr="005C14BE" w14:paraId="17825514" w14:textId="77777777" w:rsidTr="00211C3F">
        <w:trPr>
          <w:trHeight w:val="230"/>
          <w:ins w:id="9328" w:author="Arjan" w:date="2013-02-07T23:33:00Z"/>
        </w:trPr>
        <w:tc>
          <w:tcPr>
            <w:tcW w:w="3690" w:type="dxa"/>
            <w:tcBorders>
              <w:top w:val="nil"/>
              <w:left w:val="nil"/>
              <w:bottom w:val="nil"/>
              <w:right w:val="nil"/>
            </w:tcBorders>
          </w:tcPr>
          <w:p w14:paraId="4DB5652B" w14:textId="77777777" w:rsidR="006B550F" w:rsidRPr="00DD0F4F" w:rsidRDefault="006B550F" w:rsidP="00211C3F">
            <w:pPr>
              <w:autoSpaceDE w:val="0"/>
              <w:autoSpaceDN w:val="0"/>
              <w:adjustRightInd w:val="0"/>
              <w:spacing w:after="0" w:line="240" w:lineRule="auto"/>
              <w:rPr>
                <w:ins w:id="9329"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42F6F784" w14:textId="77777777" w:rsidR="006B550F" w:rsidRPr="00DD0F4F" w:rsidRDefault="006B550F" w:rsidP="00211C3F">
            <w:pPr>
              <w:autoSpaceDE w:val="0"/>
              <w:autoSpaceDN w:val="0"/>
              <w:adjustRightInd w:val="0"/>
              <w:spacing w:after="0" w:line="240" w:lineRule="auto"/>
              <w:rPr>
                <w:ins w:id="9330" w:author="Arjan" w:date="2013-02-07T23:33:00Z"/>
                <w:rFonts w:ascii="Arial" w:eastAsia="Times New Roman" w:hAnsi="Arial" w:cs="Arial"/>
                <w:b/>
                <w:bCs/>
                <w:color w:val="000000"/>
                <w:sz w:val="20"/>
                <w:szCs w:val="20"/>
                <w:lang w:val="nl-NL"/>
              </w:rPr>
            </w:pPr>
          </w:p>
        </w:tc>
      </w:tr>
      <w:tr w:rsidR="006B550F" w:rsidRPr="00F2006F" w14:paraId="4FD45ED4" w14:textId="77777777" w:rsidTr="00211C3F">
        <w:trPr>
          <w:trHeight w:val="230"/>
          <w:ins w:id="9331" w:author="Arjan" w:date="2013-02-07T23:33:00Z"/>
        </w:trPr>
        <w:tc>
          <w:tcPr>
            <w:tcW w:w="3690" w:type="dxa"/>
            <w:tcBorders>
              <w:top w:val="nil"/>
              <w:left w:val="nil"/>
              <w:bottom w:val="nil"/>
              <w:right w:val="nil"/>
            </w:tcBorders>
          </w:tcPr>
          <w:p w14:paraId="7E0696BC" w14:textId="77777777" w:rsidR="006B550F" w:rsidRPr="00F2006F" w:rsidRDefault="006B550F" w:rsidP="00211C3F">
            <w:pPr>
              <w:autoSpaceDE w:val="0"/>
              <w:autoSpaceDN w:val="0"/>
              <w:adjustRightInd w:val="0"/>
              <w:spacing w:after="0" w:line="240" w:lineRule="auto"/>
              <w:rPr>
                <w:ins w:id="9332" w:author="Arjan" w:date="2013-02-07T23:33:00Z"/>
                <w:rFonts w:ascii="Arial" w:eastAsia="Times New Roman" w:hAnsi="Arial" w:cs="Arial"/>
                <w:b/>
                <w:bCs/>
                <w:color w:val="000000"/>
                <w:sz w:val="20"/>
                <w:szCs w:val="20"/>
              </w:rPr>
            </w:pPr>
            <w:ins w:id="9333"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14:paraId="5DD1AC85" w14:textId="77777777" w:rsidR="006B550F" w:rsidRPr="00F2006F" w:rsidRDefault="006B550F" w:rsidP="00211C3F">
            <w:pPr>
              <w:autoSpaceDE w:val="0"/>
              <w:autoSpaceDN w:val="0"/>
              <w:adjustRightInd w:val="0"/>
              <w:spacing w:after="0" w:line="240" w:lineRule="auto"/>
              <w:rPr>
                <w:ins w:id="9334" w:author="Arjan" w:date="2013-02-07T23:33:00Z"/>
                <w:rFonts w:ascii="Arial" w:eastAsia="Times New Roman" w:hAnsi="Arial" w:cs="Arial"/>
                <w:color w:val="000000"/>
                <w:sz w:val="20"/>
                <w:szCs w:val="20"/>
              </w:rPr>
            </w:pPr>
            <w:ins w:id="9335" w:author="Arjan" w:date="2013-02-07T23:33:00Z">
              <w:r w:rsidRPr="00F2006F">
                <w:rPr>
                  <w:rFonts w:ascii="Arial" w:eastAsia="Times New Roman" w:hAnsi="Arial" w:cs="Arial"/>
                  <w:color w:val="000000"/>
                  <w:sz w:val="20"/>
                  <w:szCs w:val="20"/>
                </w:rPr>
                <w:t>Nee</w:t>
              </w:r>
            </w:ins>
          </w:p>
        </w:tc>
      </w:tr>
      <w:tr w:rsidR="006B550F" w:rsidRPr="00F2006F" w14:paraId="5DA95891" w14:textId="77777777" w:rsidTr="00211C3F">
        <w:trPr>
          <w:trHeight w:val="275"/>
          <w:ins w:id="9336" w:author="Arjan" w:date="2013-02-07T23:33:00Z"/>
        </w:trPr>
        <w:tc>
          <w:tcPr>
            <w:tcW w:w="3690" w:type="dxa"/>
            <w:tcBorders>
              <w:top w:val="nil"/>
              <w:left w:val="nil"/>
              <w:bottom w:val="nil"/>
              <w:right w:val="nil"/>
            </w:tcBorders>
          </w:tcPr>
          <w:p w14:paraId="2146D62A" w14:textId="77777777" w:rsidR="006B550F" w:rsidRPr="00F2006F" w:rsidRDefault="006B550F" w:rsidP="00211C3F">
            <w:pPr>
              <w:autoSpaceDE w:val="0"/>
              <w:autoSpaceDN w:val="0"/>
              <w:adjustRightInd w:val="0"/>
              <w:spacing w:after="0" w:line="240" w:lineRule="auto"/>
              <w:rPr>
                <w:ins w:id="933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592D95B" w14:textId="77777777" w:rsidR="006B550F" w:rsidRPr="00F2006F" w:rsidRDefault="006B550F" w:rsidP="00211C3F">
            <w:pPr>
              <w:autoSpaceDE w:val="0"/>
              <w:autoSpaceDN w:val="0"/>
              <w:adjustRightInd w:val="0"/>
              <w:spacing w:after="0" w:line="240" w:lineRule="auto"/>
              <w:rPr>
                <w:ins w:id="9338" w:author="Arjan" w:date="2013-02-07T23:33:00Z"/>
                <w:rFonts w:ascii="Arial" w:eastAsia="Times New Roman" w:hAnsi="Arial" w:cs="Arial"/>
                <w:color w:val="000000"/>
                <w:sz w:val="20"/>
                <w:szCs w:val="20"/>
              </w:rPr>
            </w:pPr>
          </w:p>
        </w:tc>
      </w:tr>
      <w:tr w:rsidR="006B550F" w:rsidRPr="00F2006F" w14:paraId="60916723" w14:textId="77777777" w:rsidTr="00211C3F">
        <w:trPr>
          <w:trHeight w:val="230"/>
          <w:ins w:id="9339" w:author="Arjan" w:date="2013-02-07T23:33:00Z"/>
        </w:trPr>
        <w:tc>
          <w:tcPr>
            <w:tcW w:w="3690" w:type="dxa"/>
            <w:tcBorders>
              <w:top w:val="nil"/>
              <w:left w:val="nil"/>
              <w:bottom w:val="nil"/>
              <w:right w:val="nil"/>
            </w:tcBorders>
          </w:tcPr>
          <w:p w14:paraId="44B78AB7" w14:textId="77777777" w:rsidR="006B550F" w:rsidRPr="00F2006F" w:rsidRDefault="006B550F" w:rsidP="00211C3F">
            <w:pPr>
              <w:autoSpaceDE w:val="0"/>
              <w:autoSpaceDN w:val="0"/>
              <w:adjustRightInd w:val="0"/>
              <w:spacing w:after="0" w:line="240" w:lineRule="auto"/>
              <w:rPr>
                <w:ins w:id="9340" w:author="Arjan" w:date="2013-02-07T23:33:00Z"/>
                <w:rFonts w:ascii="Arial" w:eastAsia="Times New Roman" w:hAnsi="Arial" w:cs="Arial"/>
                <w:b/>
                <w:bCs/>
                <w:color w:val="000000"/>
                <w:sz w:val="20"/>
                <w:szCs w:val="20"/>
              </w:rPr>
            </w:pPr>
            <w:ins w:id="9341"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14:paraId="505178BA" w14:textId="77777777" w:rsidR="006B550F" w:rsidRPr="00F2006F" w:rsidRDefault="006B550F" w:rsidP="00211C3F">
            <w:pPr>
              <w:autoSpaceDE w:val="0"/>
              <w:autoSpaceDN w:val="0"/>
              <w:adjustRightInd w:val="0"/>
              <w:spacing w:after="0" w:line="240" w:lineRule="auto"/>
              <w:rPr>
                <w:ins w:id="9342" w:author="Arjan" w:date="2013-02-07T23:33:00Z"/>
                <w:rFonts w:ascii="Arial" w:eastAsia="Times New Roman" w:hAnsi="Arial" w:cs="Arial"/>
                <w:color w:val="000000"/>
                <w:sz w:val="20"/>
                <w:szCs w:val="20"/>
              </w:rPr>
            </w:pPr>
            <w:ins w:id="9343" w:author="Arjan" w:date="2013-02-07T23:33:00Z">
              <w:r w:rsidRPr="00F2006F">
                <w:rPr>
                  <w:rFonts w:ascii="Arial" w:eastAsia="Times New Roman" w:hAnsi="Arial" w:cs="Arial"/>
                  <w:color w:val="000000"/>
                  <w:sz w:val="20"/>
                  <w:szCs w:val="20"/>
                </w:rPr>
                <w:t>Nee</w:t>
              </w:r>
            </w:ins>
          </w:p>
        </w:tc>
      </w:tr>
      <w:tr w:rsidR="006B550F" w:rsidRPr="00F2006F" w14:paraId="029BB575" w14:textId="77777777" w:rsidTr="00211C3F">
        <w:trPr>
          <w:trHeight w:val="230"/>
          <w:ins w:id="9344" w:author="Arjan" w:date="2013-02-07T23:33:00Z"/>
        </w:trPr>
        <w:tc>
          <w:tcPr>
            <w:tcW w:w="3690" w:type="dxa"/>
            <w:tcBorders>
              <w:top w:val="nil"/>
              <w:left w:val="nil"/>
              <w:bottom w:val="nil"/>
              <w:right w:val="nil"/>
            </w:tcBorders>
          </w:tcPr>
          <w:p w14:paraId="452E9550" w14:textId="77777777" w:rsidR="006B550F" w:rsidRPr="00F2006F" w:rsidRDefault="006B550F" w:rsidP="00211C3F">
            <w:pPr>
              <w:autoSpaceDE w:val="0"/>
              <w:autoSpaceDN w:val="0"/>
              <w:adjustRightInd w:val="0"/>
              <w:spacing w:after="0" w:line="240" w:lineRule="auto"/>
              <w:rPr>
                <w:ins w:id="934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722F19C" w14:textId="77777777" w:rsidR="006B550F" w:rsidRPr="00F2006F" w:rsidRDefault="006B550F" w:rsidP="00211C3F">
            <w:pPr>
              <w:autoSpaceDE w:val="0"/>
              <w:autoSpaceDN w:val="0"/>
              <w:adjustRightInd w:val="0"/>
              <w:spacing w:after="0" w:line="240" w:lineRule="auto"/>
              <w:rPr>
                <w:ins w:id="9346" w:author="Arjan" w:date="2013-02-07T23:33:00Z"/>
                <w:rFonts w:ascii="Arial" w:eastAsia="Times New Roman" w:hAnsi="Arial" w:cs="Arial"/>
                <w:color w:val="000000"/>
                <w:sz w:val="20"/>
                <w:szCs w:val="20"/>
              </w:rPr>
            </w:pPr>
          </w:p>
        </w:tc>
      </w:tr>
      <w:tr w:rsidR="006B550F" w:rsidRPr="00F2006F" w14:paraId="11380F4C" w14:textId="77777777" w:rsidTr="00211C3F">
        <w:trPr>
          <w:trHeight w:val="230"/>
          <w:ins w:id="9347" w:author="Arjan" w:date="2013-02-07T23:33:00Z"/>
        </w:trPr>
        <w:tc>
          <w:tcPr>
            <w:tcW w:w="3690" w:type="dxa"/>
            <w:tcBorders>
              <w:top w:val="nil"/>
              <w:left w:val="nil"/>
              <w:bottom w:val="nil"/>
              <w:right w:val="nil"/>
            </w:tcBorders>
          </w:tcPr>
          <w:p w14:paraId="2A8CFD6E" w14:textId="77777777" w:rsidR="006B550F" w:rsidRPr="00F2006F" w:rsidRDefault="006B550F" w:rsidP="00211C3F">
            <w:pPr>
              <w:autoSpaceDE w:val="0"/>
              <w:autoSpaceDN w:val="0"/>
              <w:adjustRightInd w:val="0"/>
              <w:spacing w:after="0" w:line="240" w:lineRule="auto"/>
              <w:rPr>
                <w:ins w:id="9348" w:author="Arjan" w:date="2013-02-07T23:33:00Z"/>
                <w:rFonts w:ascii="Arial" w:eastAsia="Times New Roman" w:hAnsi="Arial" w:cs="Arial"/>
                <w:b/>
                <w:bCs/>
                <w:color w:val="000000"/>
                <w:sz w:val="20"/>
                <w:szCs w:val="20"/>
              </w:rPr>
            </w:pPr>
            <w:ins w:id="9349"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14:paraId="7DE33A14" w14:textId="77777777" w:rsidR="006B550F" w:rsidRPr="00F2006F" w:rsidRDefault="006B550F" w:rsidP="00211C3F">
            <w:pPr>
              <w:autoSpaceDE w:val="0"/>
              <w:autoSpaceDN w:val="0"/>
              <w:adjustRightInd w:val="0"/>
              <w:spacing w:after="0" w:line="240" w:lineRule="auto"/>
              <w:rPr>
                <w:ins w:id="9350" w:author="Arjan" w:date="2013-02-07T23:33:00Z"/>
                <w:rFonts w:ascii="Arial" w:eastAsia="Times New Roman" w:hAnsi="Arial" w:cs="Arial"/>
                <w:color w:val="000000"/>
                <w:sz w:val="20"/>
                <w:szCs w:val="20"/>
              </w:rPr>
            </w:pPr>
          </w:p>
        </w:tc>
      </w:tr>
      <w:tr w:rsidR="006B550F" w:rsidRPr="00F2006F" w14:paraId="7CBB10D7" w14:textId="77777777" w:rsidTr="00211C3F">
        <w:trPr>
          <w:trHeight w:val="230"/>
          <w:ins w:id="9351" w:author="Arjan" w:date="2013-02-07T23:33:00Z"/>
        </w:trPr>
        <w:tc>
          <w:tcPr>
            <w:tcW w:w="3690" w:type="dxa"/>
            <w:tcBorders>
              <w:top w:val="nil"/>
              <w:left w:val="nil"/>
              <w:bottom w:val="nil"/>
              <w:right w:val="nil"/>
            </w:tcBorders>
          </w:tcPr>
          <w:p w14:paraId="2EAF9E2B" w14:textId="77777777" w:rsidR="006B550F" w:rsidRPr="00F2006F" w:rsidRDefault="006B550F" w:rsidP="00211C3F">
            <w:pPr>
              <w:autoSpaceDE w:val="0"/>
              <w:autoSpaceDN w:val="0"/>
              <w:adjustRightInd w:val="0"/>
              <w:spacing w:after="0" w:line="240" w:lineRule="auto"/>
              <w:rPr>
                <w:ins w:id="935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2539D02" w14:textId="77777777" w:rsidR="006B550F" w:rsidRPr="00F2006F" w:rsidRDefault="006B550F" w:rsidP="00211C3F">
            <w:pPr>
              <w:autoSpaceDE w:val="0"/>
              <w:autoSpaceDN w:val="0"/>
              <w:adjustRightInd w:val="0"/>
              <w:spacing w:after="0" w:line="240" w:lineRule="auto"/>
              <w:rPr>
                <w:ins w:id="9353" w:author="Arjan" w:date="2013-02-07T23:33:00Z"/>
                <w:rFonts w:ascii="Arial" w:eastAsia="Times New Roman" w:hAnsi="Arial" w:cs="Arial"/>
                <w:color w:val="000000"/>
                <w:sz w:val="20"/>
                <w:szCs w:val="20"/>
              </w:rPr>
            </w:pPr>
          </w:p>
        </w:tc>
      </w:tr>
      <w:tr w:rsidR="006B550F" w:rsidRPr="00F2006F" w14:paraId="3B48FE4C" w14:textId="77777777" w:rsidTr="00211C3F">
        <w:trPr>
          <w:trHeight w:val="230"/>
          <w:ins w:id="9354" w:author="Arjan" w:date="2013-02-07T23:33:00Z"/>
        </w:trPr>
        <w:tc>
          <w:tcPr>
            <w:tcW w:w="3690" w:type="dxa"/>
            <w:tcBorders>
              <w:top w:val="nil"/>
              <w:left w:val="nil"/>
              <w:bottom w:val="nil"/>
              <w:right w:val="nil"/>
            </w:tcBorders>
          </w:tcPr>
          <w:p w14:paraId="2F82145F" w14:textId="77777777" w:rsidR="006B550F" w:rsidRPr="00F2006F" w:rsidRDefault="006B550F" w:rsidP="00211C3F">
            <w:pPr>
              <w:autoSpaceDE w:val="0"/>
              <w:autoSpaceDN w:val="0"/>
              <w:adjustRightInd w:val="0"/>
              <w:spacing w:after="0" w:line="240" w:lineRule="auto"/>
              <w:rPr>
                <w:ins w:id="9355" w:author="Arjan" w:date="2013-02-07T23:33:00Z"/>
                <w:rFonts w:ascii="Arial" w:eastAsia="Times New Roman" w:hAnsi="Arial" w:cs="Arial"/>
                <w:b/>
                <w:bCs/>
                <w:color w:val="000000"/>
                <w:sz w:val="20"/>
                <w:szCs w:val="20"/>
              </w:rPr>
            </w:pPr>
            <w:ins w:id="9356"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14:paraId="2C545B8D" w14:textId="77777777" w:rsidR="006B550F" w:rsidRPr="00F2006F" w:rsidRDefault="006B550F" w:rsidP="00211C3F">
            <w:pPr>
              <w:autoSpaceDE w:val="0"/>
              <w:autoSpaceDN w:val="0"/>
              <w:adjustRightInd w:val="0"/>
              <w:spacing w:after="0" w:line="240" w:lineRule="auto"/>
              <w:rPr>
                <w:ins w:id="9357" w:author="Arjan" w:date="2013-02-07T23:33:00Z"/>
                <w:rFonts w:ascii="Arial" w:eastAsia="Times New Roman" w:hAnsi="Arial" w:cs="Arial"/>
                <w:color w:val="000000"/>
                <w:sz w:val="20"/>
                <w:szCs w:val="20"/>
              </w:rPr>
            </w:pPr>
            <w:ins w:id="9358" w:author="Arjan" w:date="2013-02-07T23:33:00Z">
              <w:r w:rsidRPr="00F2006F">
                <w:rPr>
                  <w:rFonts w:ascii="Arial" w:eastAsia="Times New Roman" w:hAnsi="Arial" w:cs="Arial"/>
                  <w:color w:val="000000"/>
                  <w:sz w:val="20"/>
                  <w:szCs w:val="20"/>
                </w:rPr>
                <w:t>Nee</w:t>
              </w:r>
            </w:ins>
          </w:p>
        </w:tc>
      </w:tr>
      <w:tr w:rsidR="006B550F" w:rsidRPr="00F2006F" w14:paraId="13D9BE15" w14:textId="77777777" w:rsidTr="00211C3F">
        <w:trPr>
          <w:trHeight w:val="230"/>
          <w:ins w:id="9359" w:author="Arjan" w:date="2013-02-07T23:33:00Z"/>
        </w:trPr>
        <w:tc>
          <w:tcPr>
            <w:tcW w:w="3690" w:type="dxa"/>
            <w:tcBorders>
              <w:top w:val="nil"/>
              <w:left w:val="nil"/>
              <w:bottom w:val="nil"/>
              <w:right w:val="nil"/>
            </w:tcBorders>
          </w:tcPr>
          <w:p w14:paraId="7A508DC9" w14:textId="77777777" w:rsidR="006B550F" w:rsidRPr="00F2006F" w:rsidRDefault="006B550F" w:rsidP="00211C3F">
            <w:pPr>
              <w:autoSpaceDE w:val="0"/>
              <w:autoSpaceDN w:val="0"/>
              <w:adjustRightInd w:val="0"/>
              <w:spacing w:after="0" w:line="240" w:lineRule="auto"/>
              <w:rPr>
                <w:ins w:id="936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F5C5299" w14:textId="77777777" w:rsidR="006B550F" w:rsidRPr="00F2006F" w:rsidRDefault="006B550F" w:rsidP="00211C3F">
            <w:pPr>
              <w:autoSpaceDE w:val="0"/>
              <w:autoSpaceDN w:val="0"/>
              <w:adjustRightInd w:val="0"/>
              <w:spacing w:after="0" w:line="240" w:lineRule="auto"/>
              <w:rPr>
                <w:ins w:id="9361" w:author="Arjan" w:date="2013-02-07T23:33:00Z"/>
                <w:rFonts w:ascii="Arial" w:eastAsia="Times New Roman" w:hAnsi="Arial" w:cs="Arial"/>
                <w:color w:val="000000"/>
                <w:sz w:val="20"/>
                <w:szCs w:val="20"/>
              </w:rPr>
            </w:pPr>
          </w:p>
        </w:tc>
      </w:tr>
      <w:tr w:rsidR="006B550F" w:rsidRPr="00F2006F" w14:paraId="3AFE9573" w14:textId="77777777" w:rsidTr="00211C3F">
        <w:trPr>
          <w:trHeight w:val="230"/>
          <w:ins w:id="9362" w:author="Arjan" w:date="2013-02-07T23:33:00Z"/>
        </w:trPr>
        <w:tc>
          <w:tcPr>
            <w:tcW w:w="3690" w:type="dxa"/>
            <w:tcBorders>
              <w:top w:val="nil"/>
              <w:left w:val="nil"/>
              <w:bottom w:val="nil"/>
              <w:right w:val="nil"/>
            </w:tcBorders>
          </w:tcPr>
          <w:p w14:paraId="235DE0E8" w14:textId="77777777" w:rsidR="006B550F" w:rsidRPr="00F2006F" w:rsidRDefault="006B550F" w:rsidP="00211C3F">
            <w:pPr>
              <w:autoSpaceDE w:val="0"/>
              <w:autoSpaceDN w:val="0"/>
              <w:adjustRightInd w:val="0"/>
              <w:spacing w:after="0" w:line="240" w:lineRule="auto"/>
              <w:rPr>
                <w:ins w:id="9363" w:author="Arjan" w:date="2013-02-07T23:33:00Z"/>
                <w:rFonts w:ascii="Arial" w:eastAsia="Times New Roman" w:hAnsi="Arial" w:cs="Arial"/>
                <w:b/>
                <w:bCs/>
                <w:color w:val="000000"/>
                <w:sz w:val="20"/>
                <w:szCs w:val="20"/>
              </w:rPr>
            </w:pPr>
            <w:ins w:id="9364"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14:paraId="6389DD60" w14:textId="77777777" w:rsidR="006B550F" w:rsidRPr="00F2006F" w:rsidRDefault="006B550F" w:rsidP="00211C3F">
            <w:pPr>
              <w:autoSpaceDE w:val="0"/>
              <w:autoSpaceDN w:val="0"/>
              <w:adjustRightInd w:val="0"/>
              <w:spacing w:after="0" w:line="240" w:lineRule="auto"/>
              <w:rPr>
                <w:ins w:id="9365" w:author="Arjan" w:date="2013-02-07T23:33:00Z"/>
                <w:rFonts w:ascii="Arial" w:eastAsia="Times New Roman" w:hAnsi="Arial" w:cs="Arial"/>
                <w:color w:val="000000"/>
                <w:sz w:val="20"/>
                <w:szCs w:val="20"/>
              </w:rPr>
            </w:pPr>
            <w:ins w:id="9366" w:author="Arjan" w:date="2013-02-07T23:33:00Z">
              <w:r w:rsidRPr="00F2006F">
                <w:rPr>
                  <w:rFonts w:ascii="Arial" w:eastAsia="Times New Roman" w:hAnsi="Arial" w:cs="Arial"/>
                  <w:color w:val="000000"/>
                  <w:sz w:val="20"/>
                  <w:szCs w:val="20"/>
                </w:rPr>
                <w:t>Nee</w:t>
              </w:r>
            </w:ins>
          </w:p>
        </w:tc>
      </w:tr>
      <w:tr w:rsidR="006B550F" w:rsidRPr="00F2006F" w14:paraId="540B9AC1" w14:textId="77777777" w:rsidTr="00211C3F">
        <w:trPr>
          <w:trHeight w:val="230"/>
          <w:ins w:id="9367" w:author="Arjan" w:date="2013-02-07T23:33:00Z"/>
        </w:trPr>
        <w:tc>
          <w:tcPr>
            <w:tcW w:w="3690" w:type="dxa"/>
            <w:tcBorders>
              <w:top w:val="nil"/>
              <w:left w:val="nil"/>
              <w:bottom w:val="nil"/>
              <w:right w:val="nil"/>
            </w:tcBorders>
          </w:tcPr>
          <w:p w14:paraId="53B833FE" w14:textId="77777777" w:rsidR="006B550F" w:rsidRPr="00F2006F" w:rsidRDefault="006B550F" w:rsidP="00211C3F">
            <w:pPr>
              <w:autoSpaceDE w:val="0"/>
              <w:autoSpaceDN w:val="0"/>
              <w:adjustRightInd w:val="0"/>
              <w:spacing w:after="0" w:line="240" w:lineRule="auto"/>
              <w:rPr>
                <w:ins w:id="936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CAF8198" w14:textId="77777777" w:rsidR="006B550F" w:rsidRPr="00F2006F" w:rsidRDefault="006B550F" w:rsidP="00211C3F">
            <w:pPr>
              <w:autoSpaceDE w:val="0"/>
              <w:autoSpaceDN w:val="0"/>
              <w:adjustRightInd w:val="0"/>
              <w:spacing w:after="0" w:line="240" w:lineRule="auto"/>
              <w:rPr>
                <w:ins w:id="9369" w:author="Arjan" w:date="2013-02-07T23:33:00Z"/>
                <w:rFonts w:ascii="Arial" w:eastAsia="Times New Roman" w:hAnsi="Arial" w:cs="Arial"/>
                <w:b/>
                <w:bCs/>
                <w:color w:val="000000"/>
                <w:sz w:val="20"/>
                <w:szCs w:val="20"/>
              </w:rPr>
            </w:pPr>
          </w:p>
        </w:tc>
      </w:tr>
      <w:tr w:rsidR="006B550F" w:rsidRPr="00F2006F" w14:paraId="7E6B678D" w14:textId="77777777" w:rsidTr="00211C3F">
        <w:trPr>
          <w:trHeight w:val="230"/>
          <w:ins w:id="9370" w:author="Arjan" w:date="2013-02-07T23:33:00Z"/>
        </w:trPr>
        <w:tc>
          <w:tcPr>
            <w:tcW w:w="3690" w:type="dxa"/>
            <w:tcBorders>
              <w:top w:val="nil"/>
              <w:left w:val="nil"/>
              <w:bottom w:val="nil"/>
              <w:right w:val="nil"/>
            </w:tcBorders>
          </w:tcPr>
          <w:p w14:paraId="5C3CC596" w14:textId="77777777" w:rsidR="006B550F" w:rsidRPr="00F2006F" w:rsidRDefault="006B550F" w:rsidP="00211C3F">
            <w:pPr>
              <w:autoSpaceDE w:val="0"/>
              <w:autoSpaceDN w:val="0"/>
              <w:adjustRightInd w:val="0"/>
              <w:spacing w:after="0" w:line="240" w:lineRule="auto"/>
              <w:rPr>
                <w:ins w:id="9371" w:author="Arjan" w:date="2013-02-07T23:33:00Z"/>
                <w:rFonts w:ascii="Arial" w:eastAsia="Times New Roman" w:hAnsi="Arial" w:cs="Arial"/>
                <w:color w:val="000000"/>
                <w:sz w:val="20"/>
                <w:szCs w:val="20"/>
              </w:rPr>
            </w:pPr>
            <w:ins w:id="9372"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227505C7" w14:textId="77777777" w:rsidR="006B550F" w:rsidRPr="00F2006F" w:rsidRDefault="00DA5D93" w:rsidP="00211C3F">
            <w:pPr>
              <w:autoSpaceDE w:val="0"/>
              <w:autoSpaceDN w:val="0"/>
              <w:adjustRightInd w:val="0"/>
              <w:spacing w:after="0" w:line="240" w:lineRule="auto"/>
              <w:rPr>
                <w:ins w:id="9373" w:author="Arjan" w:date="2013-02-07T23:33:00Z"/>
                <w:rFonts w:ascii="Arial" w:eastAsia="Times New Roman" w:hAnsi="Arial" w:cs="Arial"/>
                <w:color w:val="000000"/>
                <w:sz w:val="20"/>
                <w:szCs w:val="20"/>
              </w:rPr>
            </w:pPr>
            <w:ins w:id="9374"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14:paraId="4D3AC2AF" w14:textId="77777777" w:rsidTr="00211C3F">
        <w:trPr>
          <w:trHeight w:val="200"/>
          <w:ins w:id="9375" w:author="Arjan" w:date="2013-02-07T23:33:00Z"/>
        </w:trPr>
        <w:tc>
          <w:tcPr>
            <w:tcW w:w="3690" w:type="dxa"/>
            <w:tcBorders>
              <w:top w:val="nil"/>
              <w:left w:val="nil"/>
              <w:bottom w:val="nil"/>
              <w:right w:val="nil"/>
            </w:tcBorders>
          </w:tcPr>
          <w:p w14:paraId="79707844" w14:textId="77777777" w:rsidR="006B550F" w:rsidRPr="00F2006F" w:rsidRDefault="006B550F" w:rsidP="00211C3F">
            <w:pPr>
              <w:autoSpaceDE w:val="0"/>
              <w:autoSpaceDN w:val="0"/>
              <w:adjustRightInd w:val="0"/>
              <w:spacing w:after="0" w:line="240" w:lineRule="auto"/>
              <w:rPr>
                <w:ins w:id="937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6AC2C635" w14:textId="77777777" w:rsidR="006B550F" w:rsidRPr="00F2006F" w:rsidRDefault="006B550F" w:rsidP="00211C3F">
            <w:pPr>
              <w:autoSpaceDE w:val="0"/>
              <w:autoSpaceDN w:val="0"/>
              <w:adjustRightInd w:val="0"/>
              <w:spacing w:after="0" w:line="240" w:lineRule="auto"/>
              <w:rPr>
                <w:ins w:id="9377" w:author="Arjan" w:date="2013-02-07T23:33:00Z"/>
                <w:rFonts w:ascii="Arial" w:eastAsia="Times New Roman" w:hAnsi="Arial" w:cs="Arial"/>
                <w:b/>
                <w:bCs/>
                <w:color w:val="000000"/>
                <w:sz w:val="20"/>
                <w:szCs w:val="20"/>
              </w:rPr>
            </w:pPr>
          </w:p>
        </w:tc>
      </w:tr>
      <w:tr w:rsidR="006B550F" w:rsidRPr="005C14BE" w14:paraId="0D29C287" w14:textId="77777777" w:rsidTr="00211C3F">
        <w:trPr>
          <w:trHeight w:val="200"/>
          <w:ins w:id="9378" w:author="Arjan" w:date="2013-02-07T23:33:00Z"/>
        </w:trPr>
        <w:tc>
          <w:tcPr>
            <w:tcW w:w="3690" w:type="dxa"/>
            <w:tcBorders>
              <w:top w:val="nil"/>
              <w:left w:val="nil"/>
              <w:bottom w:val="nil"/>
              <w:right w:val="nil"/>
            </w:tcBorders>
          </w:tcPr>
          <w:p w14:paraId="624B8ED6" w14:textId="77777777" w:rsidR="006B550F" w:rsidRPr="00F2006F" w:rsidRDefault="006B550F" w:rsidP="00211C3F">
            <w:pPr>
              <w:autoSpaceDE w:val="0"/>
              <w:autoSpaceDN w:val="0"/>
              <w:adjustRightInd w:val="0"/>
              <w:spacing w:after="0" w:line="240" w:lineRule="auto"/>
              <w:rPr>
                <w:ins w:id="9379" w:author="Arjan" w:date="2013-02-07T23:33:00Z"/>
                <w:rFonts w:ascii="Arial" w:eastAsia="Times New Roman" w:hAnsi="Arial" w:cs="Arial"/>
                <w:color w:val="000000"/>
                <w:sz w:val="20"/>
                <w:szCs w:val="20"/>
              </w:rPr>
            </w:pPr>
            <w:ins w:id="9380"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07B38ABA" w14:textId="77777777" w:rsidR="006B550F" w:rsidRPr="00DD0F4F" w:rsidRDefault="006B550F" w:rsidP="00211C3F">
            <w:pPr>
              <w:autoSpaceDE w:val="0"/>
              <w:autoSpaceDN w:val="0"/>
              <w:adjustRightInd w:val="0"/>
              <w:spacing w:after="0" w:line="240" w:lineRule="auto"/>
              <w:rPr>
                <w:ins w:id="9381" w:author="Arjan" w:date="2013-02-07T23:33:00Z"/>
                <w:rFonts w:ascii="Arial" w:eastAsia="Times New Roman" w:hAnsi="Arial" w:cs="Arial"/>
                <w:color w:val="000000"/>
                <w:sz w:val="20"/>
                <w:szCs w:val="20"/>
                <w:lang w:val="nl-NL"/>
              </w:rPr>
            </w:pPr>
            <w:ins w:id="9382" w:author="Arjan" w:date="2013-02-07T23:33:00Z">
              <w:r w:rsidRPr="00DD0F4F">
                <w:rPr>
                  <w:rFonts w:ascii="Arial" w:eastAsia="Times New Roman" w:hAnsi="Arial" w:cs="Arial"/>
                  <w:color w:val="000000"/>
                  <w:sz w:val="20"/>
                  <w:szCs w:val="20"/>
                  <w:lang w:val="nl-NL"/>
                </w:rPr>
                <w:t>Default: &lt;memo&gt;</w:t>
              </w:r>
            </w:ins>
          </w:p>
          <w:p w14:paraId="0DDDB307" w14:textId="77777777" w:rsidR="006B550F" w:rsidRPr="00DD0F4F" w:rsidRDefault="006B550F" w:rsidP="00211C3F">
            <w:pPr>
              <w:autoSpaceDE w:val="0"/>
              <w:autoSpaceDN w:val="0"/>
              <w:adjustRightInd w:val="0"/>
              <w:spacing w:after="0" w:line="240" w:lineRule="auto"/>
              <w:rPr>
                <w:ins w:id="9383" w:author="Arjan" w:date="2013-02-07T23:33:00Z"/>
                <w:rFonts w:ascii="Arial" w:eastAsia="Times New Roman" w:hAnsi="Arial" w:cs="Arial"/>
                <w:color w:val="000000"/>
                <w:sz w:val="20"/>
                <w:szCs w:val="20"/>
                <w:lang w:val="nl-NL"/>
              </w:rPr>
            </w:pPr>
            <w:ins w:id="9384" w:author="Arjan" w:date="2013-02-07T23:33:00Z">
              <w:r w:rsidRPr="00DD0F4F">
                <w:rPr>
                  <w:rFonts w:ascii="Arial" w:eastAsia="Times New Roman" w:hAnsi="Arial" w:cs="Arial"/>
                  <w:color w:val="000000"/>
                  <w:sz w:val="20"/>
                  <w:szCs w:val="20"/>
                  <w:lang w:val="nl-NL"/>
                </w:rPr>
                <w:t>Description:Landelijk basisgegeven</w:t>
              </w:r>
            </w:ins>
          </w:p>
        </w:tc>
      </w:tr>
      <w:tr w:rsidR="006B550F" w:rsidRPr="005C14BE" w14:paraId="3AB63A88" w14:textId="77777777" w:rsidTr="00211C3F">
        <w:trPr>
          <w:trHeight w:val="230"/>
          <w:ins w:id="9385" w:author="Arjan" w:date="2013-02-07T23:33:00Z"/>
        </w:trPr>
        <w:tc>
          <w:tcPr>
            <w:tcW w:w="3690" w:type="dxa"/>
            <w:tcBorders>
              <w:top w:val="nil"/>
              <w:left w:val="nil"/>
              <w:bottom w:val="nil"/>
              <w:right w:val="nil"/>
            </w:tcBorders>
          </w:tcPr>
          <w:p w14:paraId="16186440" w14:textId="77777777" w:rsidR="006B550F" w:rsidRPr="00DD0F4F" w:rsidRDefault="006B550F" w:rsidP="00211C3F">
            <w:pPr>
              <w:autoSpaceDE w:val="0"/>
              <w:autoSpaceDN w:val="0"/>
              <w:adjustRightInd w:val="0"/>
              <w:spacing w:after="0" w:line="240" w:lineRule="auto"/>
              <w:rPr>
                <w:ins w:id="9386"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40CAAF5C" w14:textId="77777777" w:rsidR="006B550F" w:rsidRPr="00DD0F4F" w:rsidRDefault="006B550F" w:rsidP="00211C3F">
            <w:pPr>
              <w:autoSpaceDE w:val="0"/>
              <w:autoSpaceDN w:val="0"/>
              <w:adjustRightInd w:val="0"/>
              <w:spacing w:after="0" w:line="240" w:lineRule="auto"/>
              <w:rPr>
                <w:ins w:id="9387" w:author="Arjan" w:date="2013-02-07T23:33:00Z"/>
                <w:rFonts w:ascii="Arial" w:eastAsia="Times New Roman" w:hAnsi="Arial" w:cs="Arial"/>
                <w:b/>
                <w:bCs/>
                <w:color w:val="000000"/>
                <w:sz w:val="20"/>
                <w:szCs w:val="20"/>
                <w:lang w:val="nl-NL"/>
              </w:rPr>
            </w:pPr>
          </w:p>
        </w:tc>
      </w:tr>
      <w:tr w:rsidR="006B550F" w:rsidRPr="00F2006F" w14:paraId="6F577E9D" w14:textId="77777777" w:rsidTr="00211C3F">
        <w:trPr>
          <w:trHeight w:val="230"/>
          <w:ins w:id="9388" w:author="Arjan" w:date="2013-02-07T23:33:00Z"/>
        </w:trPr>
        <w:tc>
          <w:tcPr>
            <w:tcW w:w="3690" w:type="dxa"/>
            <w:tcBorders>
              <w:top w:val="nil"/>
              <w:left w:val="nil"/>
              <w:bottom w:val="nil"/>
              <w:right w:val="nil"/>
            </w:tcBorders>
          </w:tcPr>
          <w:p w14:paraId="7BF052A3" w14:textId="77777777" w:rsidR="006B550F" w:rsidRPr="00F2006F" w:rsidRDefault="006B550F" w:rsidP="00211C3F">
            <w:pPr>
              <w:autoSpaceDE w:val="0"/>
              <w:autoSpaceDN w:val="0"/>
              <w:adjustRightInd w:val="0"/>
              <w:spacing w:after="0" w:line="240" w:lineRule="auto"/>
              <w:rPr>
                <w:ins w:id="9389" w:author="Arjan" w:date="2013-02-07T23:33:00Z"/>
                <w:rFonts w:ascii="Arial" w:eastAsia="Times New Roman" w:hAnsi="Arial" w:cs="Arial"/>
                <w:color w:val="000000"/>
                <w:sz w:val="20"/>
                <w:szCs w:val="20"/>
              </w:rPr>
            </w:pPr>
            <w:ins w:id="9390"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4D9F323F" w14:textId="77777777" w:rsidR="006B550F" w:rsidRPr="00F2006F" w:rsidRDefault="006B550F" w:rsidP="00211C3F">
            <w:pPr>
              <w:autoSpaceDE w:val="0"/>
              <w:autoSpaceDN w:val="0"/>
              <w:adjustRightInd w:val="0"/>
              <w:spacing w:after="0" w:line="240" w:lineRule="auto"/>
              <w:rPr>
                <w:ins w:id="9391" w:author="Arjan" w:date="2013-02-07T23:33:00Z"/>
                <w:rFonts w:ascii="Arial" w:eastAsia="Times New Roman" w:hAnsi="Arial" w:cs="Arial"/>
                <w:color w:val="000000"/>
                <w:sz w:val="20"/>
                <w:szCs w:val="20"/>
              </w:rPr>
            </w:pPr>
            <w:ins w:id="9392" w:author="Arjan" w:date="2013-02-07T23:33:00Z">
              <w:r w:rsidRPr="00F2006F">
                <w:rPr>
                  <w:rFonts w:ascii="Arial" w:eastAsia="Times New Roman" w:hAnsi="Arial" w:cs="Arial"/>
                  <w:color w:val="000000"/>
                  <w:sz w:val="20"/>
                  <w:szCs w:val="20"/>
                </w:rPr>
                <w:t>-</w:t>
              </w:r>
            </w:ins>
          </w:p>
        </w:tc>
      </w:tr>
    </w:tbl>
    <w:p w14:paraId="0AA1442D" w14:textId="77777777" w:rsidR="006B550F" w:rsidRPr="00DD0F4F" w:rsidRDefault="00DA5D93" w:rsidP="006B550F">
      <w:pPr>
        <w:autoSpaceDE w:val="0"/>
        <w:autoSpaceDN w:val="0"/>
        <w:adjustRightInd w:val="0"/>
        <w:spacing w:before="240" w:after="60" w:line="240" w:lineRule="auto"/>
        <w:outlineLvl w:val="3"/>
        <w:rPr>
          <w:ins w:id="9393" w:author="Arjan" w:date="2013-02-07T23:33:00Z"/>
          <w:rFonts w:ascii="Arial" w:eastAsia="Times New Roman" w:hAnsi="Arial" w:cs="Arial"/>
          <w:b/>
          <w:bCs/>
          <w:color w:val="004080"/>
          <w:sz w:val="24"/>
          <w:szCs w:val="24"/>
          <w:lang w:val="nl-NL"/>
        </w:rPr>
      </w:pPr>
      <w:ins w:id="9394"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Zaakidentificatie</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14:paraId="626D5109" w14:textId="77777777" w:rsidTr="00211C3F">
        <w:trPr>
          <w:trHeight w:val="230"/>
          <w:ins w:id="9395" w:author="Arjan" w:date="2013-02-07T23:33:00Z"/>
        </w:trPr>
        <w:tc>
          <w:tcPr>
            <w:tcW w:w="3690" w:type="dxa"/>
            <w:tcBorders>
              <w:top w:val="nil"/>
              <w:left w:val="nil"/>
              <w:bottom w:val="nil"/>
              <w:right w:val="nil"/>
            </w:tcBorders>
          </w:tcPr>
          <w:p w14:paraId="67C11EA1" w14:textId="77777777" w:rsidR="006B550F" w:rsidRPr="00F2006F" w:rsidRDefault="006B550F" w:rsidP="00211C3F">
            <w:pPr>
              <w:autoSpaceDE w:val="0"/>
              <w:autoSpaceDN w:val="0"/>
              <w:adjustRightInd w:val="0"/>
              <w:spacing w:after="0" w:line="240" w:lineRule="auto"/>
              <w:rPr>
                <w:ins w:id="9396" w:author="Arjan" w:date="2013-02-07T23:33:00Z"/>
                <w:rFonts w:ascii="Arial" w:eastAsia="Times New Roman" w:hAnsi="Arial" w:cs="Arial"/>
                <w:color w:val="000000"/>
                <w:sz w:val="20"/>
                <w:szCs w:val="20"/>
              </w:rPr>
            </w:pPr>
            <w:ins w:id="9397"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76C0EDBD" w14:textId="77777777" w:rsidR="006B550F" w:rsidRPr="00F2006F" w:rsidRDefault="00DA5D93" w:rsidP="00211C3F">
            <w:pPr>
              <w:autoSpaceDE w:val="0"/>
              <w:autoSpaceDN w:val="0"/>
              <w:adjustRightInd w:val="0"/>
              <w:spacing w:after="0" w:line="240" w:lineRule="auto"/>
              <w:rPr>
                <w:ins w:id="9398" w:author="Arjan" w:date="2013-02-07T23:33:00Z"/>
                <w:rFonts w:ascii="Arial" w:eastAsia="Times New Roman" w:hAnsi="Arial" w:cs="Arial"/>
                <w:color w:val="000000"/>
                <w:sz w:val="20"/>
                <w:szCs w:val="20"/>
              </w:rPr>
            </w:pPr>
            <w:ins w:id="939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Zaakidentificatie</w:t>
              </w:r>
              <w:r w:rsidRPr="00F2006F">
                <w:rPr>
                  <w:rFonts w:ascii="Arial" w:hAnsi="Arial" w:cs="Arial"/>
                  <w:sz w:val="20"/>
                  <w:szCs w:val="20"/>
                  <w:lang w:val="en-AU"/>
                </w:rPr>
                <w:fldChar w:fldCharType="end"/>
              </w:r>
            </w:ins>
          </w:p>
        </w:tc>
      </w:tr>
      <w:tr w:rsidR="006B550F" w:rsidRPr="00F2006F" w14:paraId="534A4037" w14:textId="77777777" w:rsidTr="00211C3F">
        <w:trPr>
          <w:ins w:id="9400" w:author="Arjan" w:date="2013-02-07T23:33:00Z"/>
        </w:trPr>
        <w:tc>
          <w:tcPr>
            <w:tcW w:w="3690" w:type="dxa"/>
            <w:tcBorders>
              <w:top w:val="nil"/>
              <w:left w:val="nil"/>
              <w:bottom w:val="nil"/>
              <w:right w:val="nil"/>
            </w:tcBorders>
          </w:tcPr>
          <w:p w14:paraId="16CABD55" w14:textId="77777777" w:rsidR="006B550F" w:rsidRPr="00F2006F" w:rsidRDefault="006B550F" w:rsidP="00211C3F">
            <w:pPr>
              <w:autoSpaceDE w:val="0"/>
              <w:autoSpaceDN w:val="0"/>
              <w:adjustRightInd w:val="0"/>
              <w:spacing w:after="0" w:line="240" w:lineRule="auto"/>
              <w:rPr>
                <w:ins w:id="940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ACE3167" w14:textId="77777777" w:rsidR="006B550F" w:rsidRPr="00F2006F" w:rsidRDefault="006B550F" w:rsidP="00211C3F">
            <w:pPr>
              <w:autoSpaceDE w:val="0"/>
              <w:autoSpaceDN w:val="0"/>
              <w:adjustRightInd w:val="0"/>
              <w:spacing w:after="0" w:line="240" w:lineRule="auto"/>
              <w:rPr>
                <w:ins w:id="9402" w:author="Arjan" w:date="2013-02-07T23:33:00Z"/>
                <w:rFonts w:ascii="Arial" w:eastAsia="Times New Roman" w:hAnsi="Arial" w:cs="Arial"/>
                <w:b/>
                <w:bCs/>
                <w:color w:val="000000"/>
                <w:sz w:val="20"/>
                <w:szCs w:val="20"/>
              </w:rPr>
            </w:pPr>
          </w:p>
        </w:tc>
      </w:tr>
      <w:tr w:rsidR="006B550F" w:rsidRPr="00F2006F" w14:paraId="6D9F1654" w14:textId="77777777" w:rsidTr="00211C3F">
        <w:trPr>
          <w:ins w:id="9403" w:author="Arjan" w:date="2013-02-07T23:33:00Z"/>
        </w:trPr>
        <w:tc>
          <w:tcPr>
            <w:tcW w:w="3690" w:type="dxa"/>
            <w:tcBorders>
              <w:top w:val="nil"/>
              <w:left w:val="nil"/>
              <w:bottom w:val="nil"/>
              <w:right w:val="nil"/>
            </w:tcBorders>
          </w:tcPr>
          <w:p w14:paraId="628E6B4D" w14:textId="77777777" w:rsidR="006B550F" w:rsidRPr="00F2006F" w:rsidRDefault="006B550F" w:rsidP="00211C3F">
            <w:pPr>
              <w:autoSpaceDE w:val="0"/>
              <w:autoSpaceDN w:val="0"/>
              <w:adjustRightInd w:val="0"/>
              <w:spacing w:after="0" w:line="240" w:lineRule="auto"/>
              <w:rPr>
                <w:ins w:id="9404" w:author="Arjan" w:date="2013-02-07T23:33:00Z"/>
                <w:rFonts w:ascii="Arial" w:eastAsia="Times New Roman" w:hAnsi="Arial" w:cs="Arial"/>
                <w:color w:val="000000"/>
                <w:sz w:val="20"/>
                <w:szCs w:val="20"/>
              </w:rPr>
            </w:pPr>
            <w:ins w:id="9405"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0CB74357" w14:textId="77777777" w:rsidR="006B550F" w:rsidRPr="00F2006F" w:rsidRDefault="006B550F" w:rsidP="00211C3F">
            <w:pPr>
              <w:autoSpaceDE w:val="0"/>
              <w:autoSpaceDN w:val="0"/>
              <w:adjustRightInd w:val="0"/>
              <w:spacing w:after="0" w:line="240" w:lineRule="auto"/>
              <w:rPr>
                <w:ins w:id="9406" w:author="Arjan" w:date="2013-02-07T23:33:00Z"/>
                <w:rFonts w:ascii="Arial" w:eastAsia="Times New Roman" w:hAnsi="Arial" w:cs="Arial"/>
                <w:color w:val="000000"/>
                <w:sz w:val="20"/>
                <w:szCs w:val="20"/>
              </w:rPr>
            </w:pPr>
            <w:ins w:id="9407" w:author="Arjan" w:date="2013-02-07T23:33:00Z">
              <w:r w:rsidRPr="00F2006F">
                <w:rPr>
                  <w:rFonts w:ascii="Arial" w:eastAsia="Times New Roman" w:hAnsi="Arial" w:cs="Arial"/>
                  <w:color w:val="000000"/>
                  <w:sz w:val="20"/>
                  <w:szCs w:val="20"/>
                </w:rPr>
                <w:t>KING</w:t>
              </w:r>
            </w:ins>
          </w:p>
        </w:tc>
      </w:tr>
      <w:tr w:rsidR="006B550F" w:rsidRPr="00F2006F" w14:paraId="2E396E18" w14:textId="77777777" w:rsidTr="00211C3F">
        <w:trPr>
          <w:ins w:id="9408" w:author="Arjan" w:date="2013-02-07T23:33:00Z"/>
        </w:trPr>
        <w:tc>
          <w:tcPr>
            <w:tcW w:w="3690" w:type="dxa"/>
            <w:tcBorders>
              <w:top w:val="nil"/>
              <w:left w:val="nil"/>
              <w:bottom w:val="nil"/>
              <w:right w:val="nil"/>
            </w:tcBorders>
          </w:tcPr>
          <w:p w14:paraId="0B28776D" w14:textId="77777777" w:rsidR="006B550F" w:rsidRPr="00F2006F" w:rsidRDefault="006B550F" w:rsidP="00211C3F">
            <w:pPr>
              <w:autoSpaceDE w:val="0"/>
              <w:autoSpaceDN w:val="0"/>
              <w:adjustRightInd w:val="0"/>
              <w:spacing w:after="0" w:line="240" w:lineRule="auto"/>
              <w:rPr>
                <w:ins w:id="940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A7A3B15" w14:textId="77777777" w:rsidR="006B550F" w:rsidRPr="00F2006F" w:rsidRDefault="006B550F" w:rsidP="00211C3F">
            <w:pPr>
              <w:autoSpaceDE w:val="0"/>
              <w:autoSpaceDN w:val="0"/>
              <w:adjustRightInd w:val="0"/>
              <w:spacing w:after="0" w:line="240" w:lineRule="auto"/>
              <w:rPr>
                <w:ins w:id="9410" w:author="Arjan" w:date="2013-02-07T23:33:00Z"/>
                <w:rFonts w:ascii="Arial" w:eastAsia="Times New Roman" w:hAnsi="Arial" w:cs="Arial"/>
                <w:b/>
                <w:bCs/>
                <w:color w:val="000000"/>
                <w:sz w:val="20"/>
                <w:szCs w:val="20"/>
              </w:rPr>
            </w:pPr>
          </w:p>
        </w:tc>
      </w:tr>
      <w:tr w:rsidR="006B550F" w:rsidRPr="00F2006F" w14:paraId="380492EE" w14:textId="77777777" w:rsidTr="00211C3F">
        <w:trPr>
          <w:ins w:id="9411" w:author="Arjan" w:date="2013-02-07T23:33:00Z"/>
        </w:trPr>
        <w:tc>
          <w:tcPr>
            <w:tcW w:w="3690" w:type="dxa"/>
            <w:tcBorders>
              <w:top w:val="nil"/>
              <w:left w:val="nil"/>
              <w:bottom w:val="nil"/>
              <w:right w:val="nil"/>
            </w:tcBorders>
          </w:tcPr>
          <w:p w14:paraId="6C4163E9" w14:textId="77777777" w:rsidR="006B550F" w:rsidRPr="00F2006F" w:rsidRDefault="006B550F" w:rsidP="00211C3F">
            <w:pPr>
              <w:autoSpaceDE w:val="0"/>
              <w:autoSpaceDN w:val="0"/>
              <w:adjustRightInd w:val="0"/>
              <w:spacing w:after="0" w:line="240" w:lineRule="auto"/>
              <w:rPr>
                <w:ins w:id="9412" w:author="Arjan" w:date="2013-02-07T23:33:00Z"/>
                <w:rFonts w:ascii="Arial" w:eastAsia="Times New Roman" w:hAnsi="Arial" w:cs="Arial"/>
                <w:color w:val="000000"/>
                <w:sz w:val="20"/>
                <w:szCs w:val="20"/>
              </w:rPr>
            </w:pPr>
            <w:ins w:id="9413"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23A2CFA4" w14:textId="77777777" w:rsidR="006B550F" w:rsidRPr="00F2006F" w:rsidRDefault="006B550F" w:rsidP="00211C3F">
            <w:pPr>
              <w:autoSpaceDE w:val="0"/>
              <w:autoSpaceDN w:val="0"/>
              <w:adjustRightInd w:val="0"/>
              <w:spacing w:after="0" w:line="240" w:lineRule="auto"/>
              <w:rPr>
                <w:ins w:id="9414" w:author="Arjan" w:date="2013-02-07T23:33:00Z"/>
                <w:rFonts w:ascii="Arial" w:eastAsia="Times New Roman" w:hAnsi="Arial" w:cs="Arial"/>
                <w:color w:val="000000"/>
                <w:sz w:val="20"/>
                <w:szCs w:val="20"/>
              </w:rPr>
            </w:pPr>
          </w:p>
        </w:tc>
      </w:tr>
      <w:tr w:rsidR="006B550F" w:rsidRPr="00F2006F" w14:paraId="76209130" w14:textId="77777777" w:rsidTr="00211C3F">
        <w:trPr>
          <w:ins w:id="9415" w:author="Arjan" w:date="2013-02-07T23:33:00Z"/>
        </w:trPr>
        <w:tc>
          <w:tcPr>
            <w:tcW w:w="3690" w:type="dxa"/>
            <w:tcBorders>
              <w:top w:val="nil"/>
              <w:left w:val="nil"/>
              <w:bottom w:val="nil"/>
              <w:right w:val="nil"/>
            </w:tcBorders>
          </w:tcPr>
          <w:p w14:paraId="228591D3" w14:textId="77777777" w:rsidR="006B550F" w:rsidRPr="00F2006F" w:rsidRDefault="006B550F" w:rsidP="00211C3F">
            <w:pPr>
              <w:autoSpaceDE w:val="0"/>
              <w:autoSpaceDN w:val="0"/>
              <w:adjustRightInd w:val="0"/>
              <w:spacing w:after="0" w:line="240" w:lineRule="auto"/>
              <w:rPr>
                <w:ins w:id="941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9380B90" w14:textId="77777777" w:rsidR="006B550F" w:rsidRPr="00F2006F" w:rsidRDefault="006B550F" w:rsidP="00211C3F">
            <w:pPr>
              <w:autoSpaceDE w:val="0"/>
              <w:autoSpaceDN w:val="0"/>
              <w:adjustRightInd w:val="0"/>
              <w:spacing w:after="0" w:line="240" w:lineRule="auto"/>
              <w:rPr>
                <w:ins w:id="9417" w:author="Arjan" w:date="2013-02-07T23:33:00Z"/>
                <w:rFonts w:ascii="Arial" w:eastAsia="Times New Roman" w:hAnsi="Arial" w:cs="Arial"/>
                <w:b/>
                <w:bCs/>
                <w:color w:val="000000"/>
                <w:sz w:val="20"/>
                <w:szCs w:val="20"/>
              </w:rPr>
            </w:pPr>
          </w:p>
        </w:tc>
      </w:tr>
      <w:tr w:rsidR="006B550F" w:rsidRPr="00F2006F" w14:paraId="77A066C3" w14:textId="77777777" w:rsidTr="00211C3F">
        <w:trPr>
          <w:trHeight w:val="335"/>
          <w:ins w:id="9418" w:author="Arjan" w:date="2013-02-07T23:33:00Z"/>
        </w:trPr>
        <w:tc>
          <w:tcPr>
            <w:tcW w:w="3690" w:type="dxa"/>
            <w:tcBorders>
              <w:top w:val="nil"/>
              <w:left w:val="nil"/>
              <w:bottom w:val="nil"/>
              <w:right w:val="nil"/>
            </w:tcBorders>
          </w:tcPr>
          <w:p w14:paraId="5A6EE4A2" w14:textId="77777777" w:rsidR="006B550F" w:rsidRPr="00F2006F" w:rsidRDefault="006B550F" w:rsidP="00211C3F">
            <w:pPr>
              <w:autoSpaceDE w:val="0"/>
              <w:autoSpaceDN w:val="0"/>
              <w:adjustRightInd w:val="0"/>
              <w:spacing w:after="0" w:line="240" w:lineRule="auto"/>
              <w:rPr>
                <w:ins w:id="9419" w:author="Arjan" w:date="2013-02-07T23:33:00Z"/>
                <w:rFonts w:ascii="Arial" w:eastAsia="Times New Roman" w:hAnsi="Arial" w:cs="Arial"/>
                <w:color w:val="000000"/>
                <w:sz w:val="20"/>
                <w:szCs w:val="20"/>
              </w:rPr>
            </w:pPr>
            <w:ins w:id="9420"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6B4600FA" w14:textId="77777777" w:rsidR="006B550F" w:rsidRPr="00F2006F" w:rsidRDefault="00DA5D93" w:rsidP="00211C3F">
            <w:pPr>
              <w:autoSpaceDE w:val="0"/>
              <w:autoSpaceDN w:val="0"/>
              <w:adjustRightInd w:val="0"/>
              <w:spacing w:after="0" w:line="240" w:lineRule="auto"/>
              <w:rPr>
                <w:ins w:id="9421" w:author="Arjan" w:date="2013-02-07T23:33:00Z"/>
                <w:rFonts w:ascii="Arial" w:eastAsia="Times New Roman" w:hAnsi="Arial" w:cs="Arial"/>
                <w:color w:val="000000"/>
                <w:sz w:val="20"/>
                <w:szCs w:val="20"/>
              </w:rPr>
            </w:pPr>
            <w:ins w:id="9422"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identificatie</w:t>
              </w:r>
              <w:r w:rsidRPr="00F2006F">
                <w:rPr>
                  <w:rFonts w:ascii="Arial" w:hAnsi="Arial" w:cs="Arial"/>
                  <w:sz w:val="20"/>
                  <w:szCs w:val="20"/>
                  <w:lang w:val="en-AU"/>
                </w:rPr>
                <w:fldChar w:fldCharType="end"/>
              </w:r>
            </w:ins>
          </w:p>
        </w:tc>
      </w:tr>
      <w:tr w:rsidR="006B550F" w:rsidRPr="00F2006F" w14:paraId="7C1DF65E" w14:textId="77777777" w:rsidTr="00211C3F">
        <w:trPr>
          <w:trHeight w:val="215"/>
          <w:ins w:id="9423" w:author="Arjan" w:date="2013-02-07T23:33:00Z"/>
        </w:trPr>
        <w:tc>
          <w:tcPr>
            <w:tcW w:w="3690" w:type="dxa"/>
            <w:tcBorders>
              <w:top w:val="nil"/>
              <w:left w:val="nil"/>
              <w:bottom w:val="nil"/>
              <w:right w:val="nil"/>
            </w:tcBorders>
          </w:tcPr>
          <w:p w14:paraId="5F932F10" w14:textId="77777777" w:rsidR="006B550F" w:rsidRPr="00F2006F" w:rsidRDefault="006B550F" w:rsidP="00211C3F">
            <w:pPr>
              <w:autoSpaceDE w:val="0"/>
              <w:autoSpaceDN w:val="0"/>
              <w:adjustRightInd w:val="0"/>
              <w:spacing w:after="0" w:line="240" w:lineRule="auto"/>
              <w:rPr>
                <w:ins w:id="942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C816C21" w14:textId="77777777" w:rsidR="006B550F" w:rsidRPr="00F2006F" w:rsidRDefault="006B550F" w:rsidP="00211C3F">
            <w:pPr>
              <w:autoSpaceDE w:val="0"/>
              <w:autoSpaceDN w:val="0"/>
              <w:adjustRightInd w:val="0"/>
              <w:spacing w:after="0" w:line="240" w:lineRule="auto"/>
              <w:rPr>
                <w:ins w:id="9425" w:author="Arjan" w:date="2013-02-07T23:33:00Z"/>
                <w:rFonts w:ascii="Arial" w:eastAsia="Times New Roman" w:hAnsi="Arial" w:cs="Arial"/>
                <w:b/>
                <w:bCs/>
                <w:color w:val="000000"/>
                <w:sz w:val="20"/>
                <w:szCs w:val="20"/>
              </w:rPr>
            </w:pPr>
          </w:p>
        </w:tc>
      </w:tr>
      <w:tr w:rsidR="006B550F" w:rsidRPr="005C14BE" w14:paraId="1C2AE35F" w14:textId="77777777" w:rsidTr="00211C3F">
        <w:trPr>
          <w:trHeight w:val="215"/>
          <w:ins w:id="9426" w:author="Arjan" w:date="2013-02-07T23:33:00Z"/>
        </w:trPr>
        <w:tc>
          <w:tcPr>
            <w:tcW w:w="3690" w:type="dxa"/>
            <w:tcBorders>
              <w:top w:val="nil"/>
              <w:left w:val="nil"/>
              <w:bottom w:val="nil"/>
              <w:right w:val="nil"/>
            </w:tcBorders>
          </w:tcPr>
          <w:p w14:paraId="24815FD3" w14:textId="77777777" w:rsidR="006B550F" w:rsidRPr="00F2006F" w:rsidRDefault="006B550F" w:rsidP="00211C3F">
            <w:pPr>
              <w:autoSpaceDE w:val="0"/>
              <w:autoSpaceDN w:val="0"/>
              <w:adjustRightInd w:val="0"/>
              <w:spacing w:after="0" w:line="240" w:lineRule="auto"/>
              <w:rPr>
                <w:ins w:id="9427" w:author="Arjan" w:date="2013-02-07T23:33:00Z"/>
                <w:rFonts w:ascii="Arial" w:eastAsia="Times New Roman" w:hAnsi="Arial" w:cs="Arial"/>
                <w:color w:val="000000"/>
                <w:sz w:val="20"/>
                <w:szCs w:val="20"/>
              </w:rPr>
            </w:pPr>
            <w:ins w:id="9428"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1245D5E1" w14:textId="77777777" w:rsidR="006B550F" w:rsidRPr="00DD0F4F" w:rsidRDefault="00DA5D93" w:rsidP="00EF2016">
            <w:pPr>
              <w:autoSpaceDE w:val="0"/>
              <w:autoSpaceDN w:val="0"/>
              <w:adjustRightInd w:val="0"/>
              <w:spacing w:after="0" w:line="240" w:lineRule="auto"/>
              <w:rPr>
                <w:ins w:id="9429" w:author="Arjan" w:date="2013-02-07T23:33:00Z"/>
                <w:rFonts w:ascii="Arial" w:eastAsia="Times New Roman" w:hAnsi="Arial" w:cs="Arial"/>
                <w:color w:val="000000"/>
                <w:sz w:val="20"/>
                <w:szCs w:val="20"/>
                <w:lang w:val="nl-NL"/>
              </w:rPr>
            </w:pPr>
            <w:ins w:id="9430"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 xml:space="preserve">De unieke identificatie van de gerelateerde </w:t>
              </w:r>
            </w:ins>
            <w:ins w:id="9431" w:author="Arjan" w:date="2014-11-18T00:17:00Z">
              <w:r w:rsidR="00EF2016">
                <w:rPr>
                  <w:rFonts w:ascii="Arial" w:eastAsia="Times New Roman" w:hAnsi="Arial" w:cs="Arial"/>
                  <w:color w:val="610E6A"/>
                  <w:sz w:val="20"/>
                  <w:szCs w:val="20"/>
                  <w:lang w:val="nl-NL"/>
                </w:rPr>
                <w:t>ZAAK</w:t>
              </w:r>
            </w:ins>
            <w:ins w:id="9432" w:author="Arjan" w:date="2013-02-07T23:33:00Z">
              <w:r w:rsidR="006B550F" w:rsidRPr="00DD0F4F">
                <w:rPr>
                  <w:rFonts w:ascii="Arial" w:eastAsia="Times New Roman" w:hAnsi="Arial" w:cs="Arial"/>
                  <w:color w:val="610E6A"/>
                  <w:sz w:val="20"/>
                  <w:szCs w:val="20"/>
                  <w:lang w:val="nl-NL"/>
                </w:rPr>
                <w:t>.</w:t>
              </w:r>
            </w:ins>
          </w:p>
        </w:tc>
      </w:tr>
      <w:tr w:rsidR="006B550F" w:rsidRPr="005C14BE" w14:paraId="32FFFF55" w14:textId="77777777" w:rsidTr="00211C3F">
        <w:trPr>
          <w:trHeight w:val="230"/>
          <w:ins w:id="9433" w:author="Arjan" w:date="2013-02-07T23:33:00Z"/>
        </w:trPr>
        <w:tc>
          <w:tcPr>
            <w:tcW w:w="3690" w:type="dxa"/>
            <w:tcBorders>
              <w:top w:val="nil"/>
              <w:left w:val="nil"/>
              <w:bottom w:val="nil"/>
              <w:right w:val="nil"/>
            </w:tcBorders>
          </w:tcPr>
          <w:p w14:paraId="346163B1" w14:textId="77777777" w:rsidR="006B550F" w:rsidRPr="00DD0F4F" w:rsidRDefault="006B550F" w:rsidP="00211C3F">
            <w:pPr>
              <w:autoSpaceDE w:val="0"/>
              <w:autoSpaceDN w:val="0"/>
              <w:adjustRightInd w:val="0"/>
              <w:spacing w:after="0" w:line="240" w:lineRule="auto"/>
              <w:rPr>
                <w:ins w:id="9434"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173A4F46" w14:textId="77777777" w:rsidR="006B550F" w:rsidRPr="00DD0F4F" w:rsidRDefault="006B550F" w:rsidP="00211C3F">
            <w:pPr>
              <w:autoSpaceDE w:val="0"/>
              <w:autoSpaceDN w:val="0"/>
              <w:adjustRightInd w:val="0"/>
              <w:spacing w:after="0" w:line="240" w:lineRule="auto"/>
              <w:rPr>
                <w:ins w:id="9435" w:author="Arjan" w:date="2013-02-07T23:33:00Z"/>
                <w:rFonts w:ascii="Arial" w:eastAsia="Times New Roman" w:hAnsi="Arial" w:cs="Arial"/>
                <w:b/>
                <w:bCs/>
                <w:color w:val="000000"/>
                <w:sz w:val="20"/>
                <w:szCs w:val="20"/>
                <w:lang w:val="nl-NL"/>
              </w:rPr>
            </w:pPr>
          </w:p>
        </w:tc>
      </w:tr>
      <w:tr w:rsidR="006B550F" w:rsidRPr="00F2006F" w14:paraId="2E8C9958" w14:textId="77777777" w:rsidTr="00211C3F">
        <w:trPr>
          <w:trHeight w:val="230"/>
          <w:ins w:id="9436" w:author="Arjan" w:date="2013-02-07T23:33:00Z"/>
        </w:trPr>
        <w:tc>
          <w:tcPr>
            <w:tcW w:w="3690" w:type="dxa"/>
            <w:tcBorders>
              <w:top w:val="nil"/>
              <w:left w:val="nil"/>
              <w:bottom w:val="nil"/>
              <w:right w:val="nil"/>
            </w:tcBorders>
          </w:tcPr>
          <w:p w14:paraId="21F31D9F" w14:textId="77777777" w:rsidR="006B550F" w:rsidRPr="00F2006F" w:rsidRDefault="006B550F" w:rsidP="00211C3F">
            <w:pPr>
              <w:autoSpaceDE w:val="0"/>
              <w:autoSpaceDN w:val="0"/>
              <w:adjustRightInd w:val="0"/>
              <w:spacing w:after="0" w:line="240" w:lineRule="auto"/>
              <w:rPr>
                <w:ins w:id="9437" w:author="Arjan" w:date="2013-02-07T23:33:00Z"/>
                <w:rFonts w:ascii="Arial" w:eastAsia="Times New Roman" w:hAnsi="Arial" w:cs="Arial"/>
                <w:color w:val="000000"/>
                <w:sz w:val="20"/>
                <w:szCs w:val="20"/>
              </w:rPr>
            </w:pPr>
            <w:ins w:id="9438"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06C42A04" w14:textId="77777777" w:rsidR="006B550F" w:rsidRPr="00F2006F" w:rsidRDefault="006B550F" w:rsidP="00211C3F">
            <w:pPr>
              <w:autoSpaceDE w:val="0"/>
              <w:autoSpaceDN w:val="0"/>
              <w:adjustRightInd w:val="0"/>
              <w:spacing w:after="0" w:line="240" w:lineRule="auto"/>
              <w:rPr>
                <w:ins w:id="9439" w:author="Arjan" w:date="2013-02-07T23:33:00Z"/>
                <w:rFonts w:ascii="Arial" w:eastAsia="Times New Roman" w:hAnsi="Arial" w:cs="Arial"/>
                <w:color w:val="000000"/>
                <w:sz w:val="20"/>
                <w:szCs w:val="20"/>
              </w:rPr>
            </w:pPr>
            <w:ins w:id="9440" w:author="Arjan" w:date="2013-02-07T23:33:00Z">
              <w:r w:rsidRPr="00F2006F">
                <w:rPr>
                  <w:rFonts w:ascii="Arial" w:eastAsia="Times New Roman" w:hAnsi="Arial" w:cs="Arial"/>
                  <w:color w:val="000000"/>
                  <w:sz w:val="20"/>
                  <w:szCs w:val="20"/>
                </w:rPr>
                <w:t>KING</w:t>
              </w:r>
            </w:ins>
          </w:p>
        </w:tc>
      </w:tr>
      <w:tr w:rsidR="006B550F" w:rsidRPr="00F2006F" w14:paraId="4F2F826F" w14:textId="77777777" w:rsidTr="00211C3F">
        <w:trPr>
          <w:ins w:id="9441" w:author="Arjan" w:date="2013-02-07T23:33:00Z"/>
        </w:trPr>
        <w:tc>
          <w:tcPr>
            <w:tcW w:w="3690" w:type="dxa"/>
            <w:tcBorders>
              <w:top w:val="nil"/>
              <w:left w:val="nil"/>
              <w:bottom w:val="nil"/>
              <w:right w:val="nil"/>
            </w:tcBorders>
          </w:tcPr>
          <w:p w14:paraId="62E3A028" w14:textId="77777777" w:rsidR="006B550F" w:rsidRPr="00F2006F" w:rsidRDefault="006B550F" w:rsidP="00211C3F">
            <w:pPr>
              <w:autoSpaceDE w:val="0"/>
              <w:autoSpaceDN w:val="0"/>
              <w:adjustRightInd w:val="0"/>
              <w:spacing w:after="0" w:line="240" w:lineRule="auto"/>
              <w:rPr>
                <w:ins w:id="944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183FA8B" w14:textId="77777777" w:rsidR="006B550F" w:rsidRPr="00F2006F" w:rsidRDefault="006B550F" w:rsidP="00211C3F">
            <w:pPr>
              <w:autoSpaceDE w:val="0"/>
              <w:autoSpaceDN w:val="0"/>
              <w:adjustRightInd w:val="0"/>
              <w:spacing w:after="0" w:line="240" w:lineRule="auto"/>
              <w:rPr>
                <w:ins w:id="9443" w:author="Arjan" w:date="2013-02-07T23:33:00Z"/>
                <w:rFonts w:ascii="Arial" w:eastAsia="Times New Roman" w:hAnsi="Arial" w:cs="Arial"/>
                <w:b/>
                <w:bCs/>
                <w:color w:val="000000"/>
                <w:sz w:val="20"/>
                <w:szCs w:val="20"/>
              </w:rPr>
            </w:pPr>
          </w:p>
        </w:tc>
      </w:tr>
      <w:tr w:rsidR="006B550F" w:rsidRPr="00F2006F" w14:paraId="2998B309" w14:textId="77777777" w:rsidTr="00211C3F">
        <w:trPr>
          <w:ins w:id="9444" w:author="Arjan" w:date="2013-02-07T23:33:00Z"/>
        </w:trPr>
        <w:tc>
          <w:tcPr>
            <w:tcW w:w="3690" w:type="dxa"/>
            <w:tcBorders>
              <w:top w:val="nil"/>
              <w:left w:val="nil"/>
              <w:bottom w:val="nil"/>
              <w:right w:val="nil"/>
            </w:tcBorders>
          </w:tcPr>
          <w:p w14:paraId="6CABB14A" w14:textId="77777777" w:rsidR="006B550F" w:rsidRPr="00F2006F" w:rsidRDefault="006B550F" w:rsidP="00211C3F">
            <w:pPr>
              <w:autoSpaceDE w:val="0"/>
              <w:autoSpaceDN w:val="0"/>
              <w:adjustRightInd w:val="0"/>
              <w:spacing w:after="0" w:line="240" w:lineRule="auto"/>
              <w:rPr>
                <w:ins w:id="9445" w:author="Arjan" w:date="2013-02-07T23:33:00Z"/>
                <w:rFonts w:ascii="Arial" w:eastAsia="Times New Roman" w:hAnsi="Arial" w:cs="Arial"/>
                <w:color w:val="000000"/>
                <w:sz w:val="20"/>
                <w:szCs w:val="20"/>
              </w:rPr>
            </w:pPr>
            <w:ins w:id="9446"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11BD6357" w14:textId="77777777" w:rsidR="006B550F" w:rsidRPr="00F2006F" w:rsidRDefault="006B550F" w:rsidP="00211C3F">
            <w:pPr>
              <w:autoSpaceDE w:val="0"/>
              <w:autoSpaceDN w:val="0"/>
              <w:adjustRightInd w:val="0"/>
              <w:spacing w:after="0" w:line="240" w:lineRule="auto"/>
              <w:rPr>
                <w:ins w:id="9447" w:author="Arjan" w:date="2013-02-07T23:33:00Z"/>
                <w:rFonts w:ascii="Arial" w:eastAsia="Times New Roman" w:hAnsi="Arial" w:cs="Arial"/>
                <w:color w:val="000000"/>
                <w:sz w:val="20"/>
                <w:szCs w:val="20"/>
              </w:rPr>
            </w:pPr>
            <w:ins w:id="9448" w:author="Arjan" w:date="2013-02-07T23:33:00Z">
              <w:r w:rsidRPr="00F2006F">
                <w:rPr>
                  <w:rFonts w:ascii="Arial" w:eastAsia="Times New Roman" w:hAnsi="Arial" w:cs="Arial"/>
                  <w:color w:val="000000"/>
                  <w:sz w:val="20"/>
                  <w:szCs w:val="20"/>
                </w:rPr>
                <w:t>1 januari 2013</w:t>
              </w:r>
            </w:ins>
          </w:p>
        </w:tc>
      </w:tr>
      <w:tr w:rsidR="006B550F" w:rsidRPr="00F2006F" w14:paraId="2DFBC52C" w14:textId="77777777" w:rsidTr="00211C3F">
        <w:trPr>
          <w:ins w:id="9449" w:author="Arjan" w:date="2013-02-07T23:33:00Z"/>
        </w:trPr>
        <w:tc>
          <w:tcPr>
            <w:tcW w:w="3690" w:type="dxa"/>
            <w:tcBorders>
              <w:top w:val="nil"/>
              <w:left w:val="nil"/>
              <w:bottom w:val="nil"/>
              <w:right w:val="nil"/>
            </w:tcBorders>
          </w:tcPr>
          <w:p w14:paraId="62191D1C" w14:textId="77777777" w:rsidR="006B550F" w:rsidRPr="00F2006F" w:rsidRDefault="006B550F" w:rsidP="00211C3F">
            <w:pPr>
              <w:autoSpaceDE w:val="0"/>
              <w:autoSpaceDN w:val="0"/>
              <w:adjustRightInd w:val="0"/>
              <w:spacing w:after="0" w:line="240" w:lineRule="auto"/>
              <w:rPr>
                <w:ins w:id="945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87EA7E4" w14:textId="77777777" w:rsidR="006B550F" w:rsidRPr="00F2006F" w:rsidRDefault="006B550F" w:rsidP="00211C3F">
            <w:pPr>
              <w:autoSpaceDE w:val="0"/>
              <w:autoSpaceDN w:val="0"/>
              <w:adjustRightInd w:val="0"/>
              <w:spacing w:after="0" w:line="240" w:lineRule="auto"/>
              <w:rPr>
                <w:ins w:id="9451" w:author="Arjan" w:date="2013-02-07T23:33:00Z"/>
                <w:rFonts w:ascii="Arial" w:eastAsia="Times New Roman" w:hAnsi="Arial" w:cs="Arial"/>
                <w:b/>
                <w:bCs/>
                <w:color w:val="000000"/>
                <w:sz w:val="20"/>
                <w:szCs w:val="20"/>
              </w:rPr>
            </w:pPr>
          </w:p>
        </w:tc>
      </w:tr>
      <w:tr w:rsidR="006B550F" w:rsidRPr="005C14BE" w14:paraId="3A60FFEA" w14:textId="77777777" w:rsidTr="00211C3F">
        <w:trPr>
          <w:ins w:id="9452" w:author="Arjan" w:date="2013-02-07T23:33:00Z"/>
        </w:trPr>
        <w:tc>
          <w:tcPr>
            <w:tcW w:w="3690" w:type="dxa"/>
            <w:tcBorders>
              <w:top w:val="nil"/>
              <w:left w:val="nil"/>
              <w:bottom w:val="nil"/>
              <w:right w:val="nil"/>
            </w:tcBorders>
          </w:tcPr>
          <w:p w14:paraId="2EC7FFD4" w14:textId="77777777" w:rsidR="006B550F" w:rsidRPr="00F2006F" w:rsidRDefault="006B550F" w:rsidP="00211C3F">
            <w:pPr>
              <w:autoSpaceDE w:val="0"/>
              <w:autoSpaceDN w:val="0"/>
              <w:adjustRightInd w:val="0"/>
              <w:spacing w:after="0" w:line="240" w:lineRule="auto"/>
              <w:rPr>
                <w:ins w:id="9453" w:author="Arjan" w:date="2013-02-07T23:33:00Z"/>
                <w:rFonts w:ascii="Arial" w:eastAsia="Times New Roman" w:hAnsi="Arial" w:cs="Arial"/>
                <w:color w:val="000000"/>
                <w:sz w:val="20"/>
                <w:szCs w:val="20"/>
              </w:rPr>
            </w:pPr>
            <w:ins w:id="9454"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49AE2F7F" w14:textId="77777777" w:rsidR="006B550F" w:rsidRPr="00DD0F4F" w:rsidRDefault="006B550F" w:rsidP="00211C3F">
            <w:pPr>
              <w:autoSpaceDE w:val="0"/>
              <w:autoSpaceDN w:val="0"/>
              <w:adjustRightInd w:val="0"/>
              <w:spacing w:after="0" w:line="240" w:lineRule="auto"/>
              <w:rPr>
                <w:ins w:id="9455" w:author="Arjan" w:date="2013-02-07T23:33:00Z"/>
                <w:rFonts w:ascii="Arial" w:eastAsia="Times New Roman" w:hAnsi="Arial" w:cs="Arial"/>
                <w:color w:val="000000"/>
                <w:sz w:val="20"/>
                <w:szCs w:val="20"/>
                <w:lang w:val="nl-NL"/>
              </w:rPr>
            </w:pPr>
            <w:ins w:id="9456" w:author="Arjan" w:date="2013-02-07T23:33:00Z">
              <w:r w:rsidRPr="00DD0F4F">
                <w:rPr>
                  <w:rFonts w:ascii="Arial" w:eastAsia="Times New Roman" w:hAnsi="Arial" w:cs="Arial"/>
                  <w:color w:val="000000"/>
                  <w:sz w:val="20"/>
                  <w:szCs w:val="20"/>
                  <w:lang w:val="nl-NL"/>
                </w:rPr>
                <w:t>Het betreft de identificatie zoals die is toegekend aan de gerelateerde zaak door de organisatie die verantwoordelijk is voor die gerelateerde zaak.</w:t>
              </w:r>
            </w:ins>
          </w:p>
        </w:tc>
      </w:tr>
      <w:tr w:rsidR="006B550F" w:rsidRPr="005C14BE" w14:paraId="3D091216" w14:textId="77777777" w:rsidTr="00211C3F">
        <w:trPr>
          <w:ins w:id="9457" w:author="Arjan" w:date="2013-02-07T23:33:00Z"/>
        </w:trPr>
        <w:tc>
          <w:tcPr>
            <w:tcW w:w="3690" w:type="dxa"/>
            <w:tcBorders>
              <w:top w:val="nil"/>
              <w:left w:val="nil"/>
              <w:bottom w:val="nil"/>
              <w:right w:val="nil"/>
            </w:tcBorders>
          </w:tcPr>
          <w:p w14:paraId="3646999D" w14:textId="77777777" w:rsidR="006B550F" w:rsidRPr="00DD0F4F" w:rsidRDefault="006B550F" w:rsidP="00211C3F">
            <w:pPr>
              <w:autoSpaceDE w:val="0"/>
              <w:autoSpaceDN w:val="0"/>
              <w:adjustRightInd w:val="0"/>
              <w:spacing w:after="0" w:line="240" w:lineRule="auto"/>
              <w:rPr>
                <w:ins w:id="9458"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4D7FDB33" w14:textId="77777777" w:rsidR="006B550F" w:rsidRPr="00DD0F4F" w:rsidRDefault="006B550F" w:rsidP="00211C3F">
            <w:pPr>
              <w:autoSpaceDE w:val="0"/>
              <w:autoSpaceDN w:val="0"/>
              <w:adjustRightInd w:val="0"/>
              <w:spacing w:after="0" w:line="240" w:lineRule="auto"/>
              <w:rPr>
                <w:ins w:id="9459" w:author="Arjan" w:date="2013-02-07T23:33:00Z"/>
                <w:rFonts w:ascii="Arial" w:eastAsia="Times New Roman" w:hAnsi="Arial" w:cs="Arial"/>
                <w:b/>
                <w:bCs/>
                <w:color w:val="000000"/>
                <w:sz w:val="20"/>
                <w:szCs w:val="20"/>
                <w:lang w:val="nl-NL"/>
              </w:rPr>
            </w:pPr>
          </w:p>
        </w:tc>
      </w:tr>
      <w:tr w:rsidR="006B550F" w:rsidRPr="00F2006F" w14:paraId="560DAB36" w14:textId="77777777" w:rsidTr="00211C3F">
        <w:trPr>
          <w:ins w:id="9460" w:author="Arjan" w:date="2013-02-07T23:33:00Z"/>
        </w:trPr>
        <w:tc>
          <w:tcPr>
            <w:tcW w:w="3690" w:type="dxa"/>
            <w:tcBorders>
              <w:top w:val="nil"/>
              <w:left w:val="nil"/>
              <w:bottom w:val="nil"/>
              <w:right w:val="nil"/>
            </w:tcBorders>
          </w:tcPr>
          <w:p w14:paraId="2007B8AD" w14:textId="77777777" w:rsidR="006B550F" w:rsidRPr="00F2006F" w:rsidRDefault="006B550F" w:rsidP="00211C3F">
            <w:pPr>
              <w:autoSpaceDE w:val="0"/>
              <w:autoSpaceDN w:val="0"/>
              <w:adjustRightInd w:val="0"/>
              <w:spacing w:after="0" w:line="240" w:lineRule="auto"/>
              <w:rPr>
                <w:ins w:id="9461" w:author="Arjan" w:date="2013-02-07T23:33:00Z"/>
                <w:rFonts w:ascii="Arial" w:eastAsia="Times New Roman" w:hAnsi="Arial" w:cs="Arial"/>
                <w:color w:val="000000"/>
                <w:sz w:val="20"/>
                <w:szCs w:val="20"/>
              </w:rPr>
            </w:pPr>
            <w:ins w:id="9462" w:author="Arjan" w:date="2013-02-07T23:33:00Z">
              <w:r w:rsidRPr="00F2006F">
                <w:rPr>
                  <w:rFonts w:ascii="Arial" w:eastAsia="Times New Roman" w:hAnsi="Arial" w:cs="Arial"/>
                  <w:b/>
                  <w:bCs/>
                  <w:color w:val="000000"/>
                  <w:sz w:val="20"/>
                  <w:szCs w:val="20"/>
                </w:rPr>
                <w:lastRenderedPageBreak/>
                <w:t>Formaat attribuutsoort</w:t>
              </w:r>
            </w:ins>
          </w:p>
        </w:tc>
        <w:tc>
          <w:tcPr>
            <w:tcW w:w="5670" w:type="dxa"/>
            <w:tcBorders>
              <w:top w:val="nil"/>
              <w:left w:val="nil"/>
              <w:bottom w:val="nil"/>
              <w:right w:val="nil"/>
            </w:tcBorders>
          </w:tcPr>
          <w:p w14:paraId="634480CA" w14:textId="77777777" w:rsidR="006B550F" w:rsidRPr="00F2006F" w:rsidRDefault="00DA5D93" w:rsidP="00211C3F">
            <w:pPr>
              <w:autoSpaceDE w:val="0"/>
              <w:autoSpaceDN w:val="0"/>
              <w:adjustRightInd w:val="0"/>
              <w:spacing w:after="0" w:line="240" w:lineRule="auto"/>
              <w:rPr>
                <w:ins w:id="9463" w:author="Arjan" w:date="2013-02-07T23:33:00Z"/>
                <w:rFonts w:ascii="Arial" w:eastAsia="Times New Roman" w:hAnsi="Arial" w:cs="Arial"/>
                <w:color w:val="000000"/>
                <w:sz w:val="20"/>
                <w:szCs w:val="20"/>
              </w:rPr>
            </w:pPr>
            <w:ins w:id="9464"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AN40</w:t>
              </w:r>
              <w:r w:rsidRPr="00F2006F">
                <w:rPr>
                  <w:rFonts w:ascii="Arial" w:hAnsi="Arial" w:cs="Arial"/>
                  <w:sz w:val="20"/>
                  <w:szCs w:val="20"/>
                  <w:lang w:val="en-AU"/>
                </w:rPr>
                <w:fldChar w:fldCharType="end"/>
              </w:r>
            </w:ins>
          </w:p>
        </w:tc>
      </w:tr>
      <w:tr w:rsidR="006B550F" w:rsidRPr="00F2006F" w14:paraId="20830029" w14:textId="77777777" w:rsidTr="00211C3F">
        <w:trPr>
          <w:trHeight w:val="230"/>
          <w:ins w:id="9465" w:author="Arjan" w:date="2013-02-07T23:33:00Z"/>
        </w:trPr>
        <w:tc>
          <w:tcPr>
            <w:tcW w:w="3690" w:type="dxa"/>
            <w:tcBorders>
              <w:top w:val="nil"/>
              <w:left w:val="nil"/>
              <w:bottom w:val="nil"/>
              <w:right w:val="nil"/>
            </w:tcBorders>
          </w:tcPr>
          <w:p w14:paraId="656E0AAF" w14:textId="77777777" w:rsidR="006B550F" w:rsidRPr="00F2006F" w:rsidRDefault="006B550F" w:rsidP="00211C3F">
            <w:pPr>
              <w:autoSpaceDE w:val="0"/>
              <w:autoSpaceDN w:val="0"/>
              <w:adjustRightInd w:val="0"/>
              <w:spacing w:after="0" w:line="240" w:lineRule="auto"/>
              <w:rPr>
                <w:ins w:id="946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499CD422" w14:textId="77777777" w:rsidR="006B550F" w:rsidRPr="00F2006F" w:rsidRDefault="006B550F" w:rsidP="00211C3F">
            <w:pPr>
              <w:autoSpaceDE w:val="0"/>
              <w:autoSpaceDN w:val="0"/>
              <w:adjustRightInd w:val="0"/>
              <w:spacing w:after="0" w:line="240" w:lineRule="auto"/>
              <w:rPr>
                <w:ins w:id="9467" w:author="Arjan" w:date="2013-02-07T23:33:00Z"/>
                <w:rFonts w:ascii="Arial" w:eastAsia="Times New Roman" w:hAnsi="Arial" w:cs="Arial"/>
                <w:b/>
                <w:bCs/>
                <w:color w:val="000000"/>
                <w:sz w:val="20"/>
                <w:szCs w:val="20"/>
              </w:rPr>
            </w:pPr>
          </w:p>
        </w:tc>
      </w:tr>
      <w:tr w:rsidR="006B550F" w:rsidRPr="005C14BE" w14:paraId="361AFD87" w14:textId="77777777" w:rsidTr="00211C3F">
        <w:trPr>
          <w:trHeight w:val="230"/>
          <w:ins w:id="9468" w:author="Arjan" w:date="2013-02-07T23:33:00Z"/>
        </w:trPr>
        <w:tc>
          <w:tcPr>
            <w:tcW w:w="3690" w:type="dxa"/>
            <w:tcBorders>
              <w:top w:val="nil"/>
              <w:left w:val="nil"/>
              <w:bottom w:val="nil"/>
              <w:right w:val="nil"/>
            </w:tcBorders>
          </w:tcPr>
          <w:p w14:paraId="5CA9D645" w14:textId="77777777" w:rsidR="006B550F" w:rsidRPr="00F2006F" w:rsidRDefault="006B550F" w:rsidP="00211C3F">
            <w:pPr>
              <w:autoSpaceDE w:val="0"/>
              <w:autoSpaceDN w:val="0"/>
              <w:adjustRightInd w:val="0"/>
              <w:spacing w:after="0" w:line="240" w:lineRule="auto"/>
              <w:rPr>
                <w:ins w:id="9469" w:author="Arjan" w:date="2013-02-07T23:33:00Z"/>
                <w:rFonts w:ascii="Arial" w:eastAsia="Times New Roman" w:hAnsi="Arial" w:cs="Arial"/>
                <w:color w:val="000000"/>
                <w:sz w:val="20"/>
                <w:szCs w:val="20"/>
              </w:rPr>
            </w:pPr>
            <w:ins w:id="9470"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7A8E09CD" w14:textId="77777777" w:rsidR="006B550F" w:rsidRPr="00DD0F4F" w:rsidRDefault="006B550F" w:rsidP="00211C3F">
            <w:pPr>
              <w:autoSpaceDE w:val="0"/>
              <w:autoSpaceDN w:val="0"/>
              <w:adjustRightInd w:val="0"/>
              <w:spacing w:after="0" w:line="240" w:lineRule="auto"/>
              <w:rPr>
                <w:ins w:id="9471" w:author="Arjan" w:date="2013-02-07T23:33:00Z"/>
                <w:rFonts w:ascii="Arial" w:eastAsia="Times New Roman" w:hAnsi="Arial" w:cs="Arial"/>
                <w:color w:val="000000"/>
                <w:sz w:val="20"/>
                <w:szCs w:val="20"/>
                <w:lang w:val="nl-NL"/>
              </w:rPr>
            </w:pPr>
            <w:ins w:id="9472" w:author="Arjan" w:date="2013-02-07T23:33:00Z">
              <w:r w:rsidRPr="00DD0F4F">
                <w:rPr>
                  <w:rFonts w:ascii="Arial" w:eastAsia="Times New Roman" w:hAnsi="Arial" w:cs="Arial"/>
                  <w:color w:val="000000"/>
                  <w:sz w:val="20"/>
                  <w:szCs w:val="20"/>
                  <w:lang w:val="nl-NL"/>
                </w:rPr>
                <w:t>Alle alfanumerieke tekens m.u.v. diacrieten</w:t>
              </w:r>
            </w:ins>
          </w:p>
        </w:tc>
      </w:tr>
      <w:tr w:rsidR="006B550F" w:rsidRPr="005C14BE" w14:paraId="14282178" w14:textId="77777777" w:rsidTr="00211C3F">
        <w:trPr>
          <w:trHeight w:val="230"/>
          <w:ins w:id="9473" w:author="Arjan" w:date="2013-02-07T23:33:00Z"/>
        </w:trPr>
        <w:tc>
          <w:tcPr>
            <w:tcW w:w="3690" w:type="dxa"/>
            <w:tcBorders>
              <w:top w:val="nil"/>
              <w:left w:val="nil"/>
              <w:bottom w:val="nil"/>
              <w:right w:val="nil"/>
            </w:tcBorders>
          </w:tcPr>
          <w:p w14:paraId="447CE7DA" w14:textId="77777777" w:rsidR="006B550F" w:rsidRPr="00DD0F4F" w:rsidRDefault="006B550F" w:rsidP="00211C3F">
            <w:pPr>
              <w:autoSpaceDE w:val="0"/>
              <w:autoSpaceDN w:val="0"/>
              <w:adjustRightInd w:val="0"/>
              <w:spacing w:after="0" w:line="240" w:lineRule="auto"/>
              <w:rPr>
                <w:ins w:id="9474"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06D77ECD" w14:textId="77777777" w:rsidR="006B550F" w:rsidRPr="00DD0F4F" w:rsidRDefault="006B550F" w:rsidP="00211C3F">
            <w:pPr>
              <w:autoSpaceDE w:val="0"/>
              <w:autoSpaceDN w:val="0"/>
              <w:adjustRightInd w:val="0"/>
              <w:spacing w:after="0" w:line="240" w:lineRule="auto"/>
              <w:rPr>
                <w:ins w:id="9475" w:author="Arjan" w:date="2013-02-07T23:33:00Z"/>
                <w:rFonts w:ascii="Arial" w:eastAsia="Times New Roman" w:hAnsi="Arial" w:cs="Arial"/>
                <w:b/>
                <w:bCs/>
                <w:color w:val="000000"/>
                <w:sz w:val="20"/>
                <w:szCs w:val="20"/>
                <w:lang w:val="nl-NL"/>
              </w:rPr>
            </w:pPr>
          </w:p>
        </w:tc>
      </w:tr>
      <w:tr w:rsidR="006B550F" w:rsidRPr="00F2006F" w14:paraId="5BB020BC" w14:textId="77777777" w:rsidTr="00211C3F">
        <w:trPr>
          <w:trHeight w:val="230"/>
          <w:ins w:id="9476" w:author="Arjan" w:date="2013-02-07T23:33:00Z"/>
        </w:trPr>
        <w:tc>
          <w:tcPr>
            <w:tcW w:w="3690" w:type="dxa"/>
            <w:tcBorders>
              <w:top w:val="nil"/>
              <w:left w:val="nil"/>
              <w:bottom w:val="nil"/>
              <w:right w:val="nil"/>
            </w:tcBorders>
          </w:tcPr>
          <w:p w14:paraId="6298A566" w14:textId="77777777" w:rsidR="006B550F" w:rsidRPr="00F2006F" w:rsidRDefault="006B550F" w:rsidP="00211C3F">
            <w:pPr>
              <w:autoSpaceDE w:val="0"/>
              <w:autoSpaceDN w:val="0"/>
              <w:adjustRightInd w:val="0"/>
              <w:spacing w:after="0" w:line="240" w:lineRule="auto"/>
              <w:rPr>
                <w:ins w:id="9477" w:author="Arjan" w:date="2013-02-07T23:33:00Z"/>
                <w:rFonts w:ascii="Arial" w:eastAsia="Times New Roman" w:hAnsi="Arial" w:cs="Arial"/>
                <w:b/>
                <w:bCs/>
                <w:color w:val="000000"/>
                <w:sz w:val="20"/>
                <w:szCs w:val="20"/>
              </w:rPr>
            </w:pPr>
            <w:ins w:id="9478"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14:paraId="150E2BB9" w14:textId="77777777" w:rsidR="006B550F" w:rsidRPr="00F2006F" w:rsidRDefault="006B550F" w:rsidP="00211C3F">
            <w:pPr>
              <w:autoSpaceDE w:val="0"/>
              <w:autoSpaceDN w:val="0"/>
              <w:adjustRightInd w:val="0"/>
              <w:spacing w:after="0" w:line="240" w:lineRule="auto"/>
              <w:rPr>
                <w:ins w:id="9479" w:author="Arjan" w:date="2013-02-07T23:33:00Z"/>
                <w:rFonts w:ascii="Arial" w:eastAsia="Times New Roman" w:hAnsi="Arial" w:cs="Arial"/>
                <w:color w:val="000000"/>
                <w:sz w:val="20"/>
                <w:szCs w:val="20"/>
              </w:rPr>
            </w:pPr>
            <w:ins w:id="9480" w:author="Arjan" w:date="2013-02-07T23:33:00Z">
              <w:r w:rsidRPr="00F2006F">
                <w:rPr>
                  <w:rFonts w:ascii="Arial" w:eastAsia="Times New Roman" w:hAnsi="Arial" w:cs="Arial"/>
                  <w:color w:val="000000"/>
                  <w:sz w:val="20"/>
                  <w:szCs w:val="20"/>
                </w:rPr>
                <w:t>Nee</w:t>
              </w:r>
            </w:ins>
          </w:p>
        </w:tc>
      </w:tr>
      <w:tr w:rsidR="006B550F" w:rsidRPr="00F2006F" w14:paraId="1DBF36FF" w14:textId="77777777" w:rsidTr="00211C3F">
        <w:trPr>
          <w:trHeight w:val="275"/>
          <w:ins w:id="9481" w:author="Arjan" w:date="2013-02-07T23:33:00Z"/>
        </w:trPr>
        <w:tc>
          <w:tcPr>
            <w:tcW w:w="3690" w:type="dxa"/>
            <w:tcBorders>
              <w:top w:val="nil"/>
              <w:left w:val="nil"/>
              <w:bottom w:val="nil"/>
              <w:right w:val="nil"/>
            </w:tcBorders>
          </w:tcPr>
          <w:p w14:paraId="0EE4C5E9" w14:textId="77777777" w:rsidR="006B550F" w:rsidRPr="00F2006F" w:rsidRDefault="006B550F" w:rsidP="00211C3F">
            <w:pPr>
              <w:autoSpaceDE w:val="0"/>
              <w:autoSpaceDN w:val="0"/>
              <w:adjustRightInd w:val="0"/>
              <w:spacing w:after="0" w:line="240" w:lineRule="auto"/>
              <w:rPr>
                <w:ins w:id="948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989278D" w14:textId="77777777" w:rsidR="006B550F" w:rsidRPr="00F2006F" w:rsidRDefault="006B550F" w:rsidP="00211C3F">
            <w:pPr>
              <w:autoSpaceDE w:val="0"/>
              <w:autoSpaceDN w:val="0"/>
              <w:adjustRightInd w:val="0"/>
              <w:spacing w:after="0" w:line="240" w:lineRule="auto"/>
              <w:rPr>
                <w:ins w:id="9483" w:author="Arjan" w:date="2013-02-07T23:33:00Z"/>
                <w:rFonts w:ascii="Arial" w:eastAsia="Times New Roman" w:hAnsi="Arial" w:cs="Arial"/>
                <w:color w:val="000000"/>
                <w:sz w:val="20"/>
                <w:szCs w:val="20"/>
              </w:rPr>
            </w:pPr>
          </w:p>
        </w:tc>
      </w:tr>
      <w:tr w:rsidR="006B550F" w:rsidRPr="00F2006F" w14:paraId="377AB1A1" w14:textId="77777777" w:rsidTr="00211C3F">
        <w:trPr>
          <w:trHeight w:val="230"/>
          <w:ins w:id="9484" w:author="Arjan" w:date="2013-02-07T23:33:00Z"/>
        </w:trPr>
        <w:tc>
          <w:tcPr>
            <w:tcW w:w="3690" w:type="dxa"/>
            <w:tcBorders>
              <w:top w:val="nil"/>
              <w:left w:val="nil"/>
              <w:bottom w:val="nil"/>
              <w:right w:val="nil"/>
            </w:tcBorders>
          </w:tcPr>
          <w:p w14:paraId="4BADA855" w14:textId="77777777" w:rsidR="006B550F" w:rsidRPr="00F2006F" w:rsidRDefault="006B550F" w:rsidP="00211C3F">
            <w:pPr>
              <w:autoSpaceDE w:val="0"/>
              <w:autoSpaceDN w:val="0"/>
              <w:adjustRightInd w:val="0"/>
              <w:spacing w:after="0" w:line="240" w:lineRule="auto"/>
              <w:rPr>
                <w:ins w:id="9485" w:author="Arjan" w:date="2013-02-07T23:33:00Z"/>
                <w:rFonts w:ascii="Arial" w:eastAsia="Times New Roman" w:hAnsi="Arial" w:cs="Arial"/>
                <w:b/>
                <w:bCs/>
                <w:color w:val="000000"/>
                <w:sz w:val="20"/>
                <w:szCs w:val="20"/>
              </w:rPr>
            </w:pPr>
            <w:ins w:id="9486"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14:paraId="601F9A98" w14:textId="77777777" w:rsidR="006B550F" w:rsidRPr="00F2006F" w:rsidRDefault="006B550F" w:rsidP="00211C3F">
            <w:pPr>
              <w:autoSpaceDE w:val="0"/>
              <w:autoSpaceDN w:val="0"/>
              <w:adjustRightInd w:val="0"/>
              <w:spacing w:after="0" w:line="240" w:lineRule="auto"/>
              <w:rPr>
                <w:ins w:id="9487" w:author="Arjan" w:date="2013-02-07T23:33:00Z"/>
                <w:rFonts w:ascii="Arial" w:eastAsia="Times New Roman" w:hAnsi="Arial" w:cs="Arial"/>
                <w:color w:val="000000"/>
                <w:sz w:val="20"/>
                <w:szCs w:val="20"/>
              </w:rPr>
            </w:pPr>
            <w:ins w:id="9488" w:author="Arjan" w:date="2013-02-07T23:33:00Z">
              <w:r w:rsidRPr="00F2006F">
                <w:rPr>
                  <w:rFonts w:ascii="Arial" w:eastAsia="Times New Roman" w:hAnsi="Arial" w:cs="Arial"/>
                  <w:color w:val="000000"/>
                  <w:sz w:val="20"/>
                  <w:szCs w:val="20"/>
                </w:rPr>
                <w:t>Nee</w:t>
              </w:r>
            </w:ins>
          </w:p>
        </w:tc>
      </w:tr>
      <w:tr w:rsidR="006B550F" w:rsidRPr="00F2006F" w14:paraId="5972A5B2" w14:textId="77777777" w:rsidTr="00211C3F">
        <w:trPr>
          <w:trHeight w:val="230"/>
          <w:ins w:id="9489" w:author="Arjan" w:date="2013-02-07T23:33:00Z"/>
        </w:trPr>
        <w:tc>
          <w:tcPr>
            <w:tcW w:w="3690" w:type="dxa"/>
            <w:tcBorders>
              <w:top w:val="nil"/>
              <w:left w:val="nil"/>
              <w:bottom w:val="nil"/>
              <w:right w:val="nil"/>
            </w:tcBorders>
          </w:tcPr>
          <w:p w14:paraId="78FD435A" w14:textId="77777777" w:rsidR="006B550F" w:rsidRPr="00F2006F" w:rsidRDefault="006B550F" w:rsidP="00211C3F">
            <w:pPr>
              <w:autoSpaceDE w:val="0"/>
              <w:autoSpaceDN w:val="0"/>
              <w:adjustRightInd w:val="0"/>
              <w:spacing w:after="0" w:line="240" w:lineRule="auto"/>
              <w:rPr>
                <w:ins w:id="949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70DDA0B" w14:textId="77777777" w:rsidR="006B550F" w:rsidRPr="00F2006F" w:rsidRDefault="006B550F" w:rsidP="00211C3F">
            <w:pPr>
              <w:autoSpaceDE w:val="0"/>
              <w:autoSpaceDN w:val="0"/>
              <w:adjustRightInd w:val="0"/>
              <w:spacing w:after="0" w:line="240" w:lineRule="auto"/>
              <w:rPr>
                <w:ins w:id="9491" w:author="Arjan" w:date="2013-02-07T23:33:00Z"/>
                <w:rFonts w:ascii="Arial" w:eastAsia="Times New Roman" w:hAnsi="Arial" w:cs="Arial"/>
                <w:color w:val="000000"/>
                <w:sz w:val="20"/>
                <w:szCs w:val="20"/>
              </w:rPr>
            </w:pPr>
          </w:p>
        </w:tc>
      </w:tr>
      <w:tr w:rsidR="006B550F" w:rsidRPr="00F2006F" w14:paraId="357123EF" w14:textId="77777777" w:rsidTr="00211C3F">
        <w:trPr>
          <w:trHeight w:val="230"/>
          <w:ins w:id="9492" w:author="Arjan" w:date="2013-02-07T23:33:00Z"/>
        </w:trPr>
        <w:tc>
          <w:tcPr>
            <w:tcW w:w="3690" w:type="dxa"/>
            <w:tcBorders>
              <w:top w:val="nil"/>
              <w:left w:val="nil"/>
              <w:bottom w:val="nil"/>
              <w:right w:val="nil"/>
            </w:tcBorders>
          </w:tcPr>
          <w:p w14:paraId="1E4B855E" w14:textId="77777777" w:rsidR="006B550F" w:rsidRPr="00F2006F" w:rsidRDefault="006B550F" w:rsidP="00211C3F">
            <w:pPr>
              <w:autoSpaceDE w:val="0"/>
              <w:autoSpaceDN w:val="0"/>
              <w:adjustRightInd w:val="0"/>
              <w:spacing w:after="0" w:line="240" w:lineRule="auto"/>
              <w:rPr>
                <w:ins w:id="9493" w:author="Arjan" w:date="2013-02-07T23:33:00Z"/>
                <w:rFonts w:ascii="Arial" w:eastAsia="Times New Roman" w:hAnsi="Arial" w:cs="Arial"/>
                <w:b/>
                <w:bCs/>
                <w:color w:val="000000"/>
                <w:sz w:val="20"/>
                <w:szCs w:val="20"/>
              </w:rPr>
            </w:pPr>
            <w:ins w:id="9494"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14:paraId="5248299C" w14:textId="77777777" w:rsidR="006B550F" w:rsidRPr="00F2006F" w:rsidRDefault="006B550F" w:rsidP="00211C3F">
            <w:pPr>
              <w:autoSpaceDE w:val="0"/>
              <w:autoSpaceDN w:val="0"/>
              <w:adjustRightInd w:val="0"/>
              <w:spacing w:after="0" w:line="240" w:lineRule="auto"/>
              <w:rPr>
                <w:ins w:id="9495" w:author="Arjan" w:date="2013-02-07T23:33:00Z"/>
                <w:rFonts w:ascii="Arial" w:eastAsia="Times New Roman" w:hAnsi="Arial" w:cs="Arial"/>
                <w:color w:val="000000"/>
                <w:sz w:val="20"/>
                <w:szCs w:val="20"/>
              </w:rPr>
            </w:pPr>
          </w:p>
        </w:tc>
      </w:tr>
      <w:tr w:rsidR="006B550F" w:rsidRPr="00F2006F" w14:paraId="2190AD20" w14:textId="77777777" w:rsidTr="00211C3F">
        <w:trPr>
          <w:trHeight w:val="230"/>
          <w:ins w:id="9496" w:author="Arjan" w:date="2013-02-07T23:33:00Z"/>
        </w:trPr>
        <w:tc>
          <w:tcPr>
            <w:tcW w:w="3690" w:type="dxa"/>
            <w:tcBorders>
              <w:top w:val="nil"/>
              <w:left w:val="nil"/>
              <w:bottom w:val="nil"/>
              <w:right w:val="nil"/>
            </w:tcBorders>
          </w:tcPr>
          <w:p w14:paraId="507C4EA1" w14:textId="77777777" w:rsidR="006B550F" w:rsidRPr="00F2006F" w:rsidRDefault="006B550F" w:rsidP="00211C3F">
            <w:pPr>
              <w:autoSpaceDE w:val="0"/>
              <w:autoSpaceDN w:val="0"/>
              <w:adjustRightInd w:val="0"/>
              <w:spacing w:after="0" w:line="240" w:lineRule="auto"/>
              <w:rPr>
                <w:ins w:id="949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4BE16947" w14:textId="77777777" w:rsidR="006B550F" w:rsidRPr="00F2006F" w:rsidRDefault="006B550F" w:rsidP="00211C3F">
            <w:pPr>
              <w:autoSpaceDE w:val="0"/>
              <w:autoSpaceDN w:val="0"/>
              <w:adjustRightInd w:val="0"/>
              <w:spacing w:after="0" w:line="240" w:lineRule="auto"/>
              <w:rPr>
                <w:ins w:id="9498" w:author="Arjan" w:date="2013-02-07T23:33:00Z"/>
                <w:rFonts w:ascii="Arial" w:eastAsia="Times New Roman" w:hAnsi="Arial" w:cs="Arial"/>
                <w:color w:val="000000"/>
                <w:sz w:val="20"/>
                <w:szCs w:val="20"/>
              </w:rPr>
            </w:pPr>
          </w:p>
        </w:tc>
      </w:tr>
      <w:tr w:rsidR="006B550F" w:rsidRPr="00F2006F" w14:paraId="6E50D526" w14:textId="77777777" w:rsidTr="00211C3F">
        <w:trPr>
          <w:trHeight w:val="230"/>
          <w:ins w:id="9499" w:author="Arjan" w:date="2013-02-07T23:33:00Z"/>
        </w:trPr>
        <w:tc>
          <w:tcPr>
            <w:tcW w:w="3690" w:type="dxa"/>
            <w:tcBorders>
              <w:top w:val="nil"/>
              <w:left w:val="nil"/>
              <w:bottom w:val="nil"/>
              <w:right w:val="nil"/>
            </w:tcBorders>
          </w:tcPr>
          <w:p w14:paraId="464E606B" w14:textId="77777777" w:rsidR="006B550F" w:rsidRPr="00F2006F" w:rsidRDefault="006B550F" w:rsidP="00211C3F">
            <w:pPr>
              <w:autoSpaceDE w:val="0"/>
              <w:autoSpaceDN w:val="0"/>
              <w:adjustRightInd w:val="0"/>
              <w:spacing w:after="0" w:line="240" w:lineRule="auto"/>
              <w:rPr>
                <w:ins w:id="9500" w:author="Arjan" w:date="2013-02-07T23:33:00Z"/>
                <w:rFonts w:ascii="Arial" w:eastAsia="Times New Roman" w:hAnsi="Arial" w:cs="Arial"/>
                <w:b/>
                <w:bCs/>
                <w:color w:val="000000"/>
                <w:sz w:val="20"/>
                <w:szCs w:val="20"/>
              </w:rPr>
            </w:pPr>
            <w:ins w:id="9501"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14:paraId="47D5C0C3" w14:textId="77777777" w:rsidR="006B550F" w:rsidRPr="00F2006F" w:rsidRDefault="006B550F" w:rsidP="00211C3F">
            <w:pPr>
              <w:autoSpaceDE w:val="0"/>
              <w:autoSpaceDN w:val="0"/>
              <w:adjustRightInd w:val="0"/>
              <w:spacing w:after="0" w:line="240" w:lineRule="auto"/>
              <w:rPr>
                <w:ins w:id="9502" w:author="Arjan" w:date="2013-02-07T23:33:00Z"/>
                <w:rFonts w:ascii="Arial" w:eastAsia="Times New Roman" w:hAnsi="Arial" w:cs="Arial"/>
                <w:color w:val="000000"/>
                <w:sz w:val="20"/>
                <w:szCs w:val="20"/>
              </w:rPr>
            </w:pPr>
            <w:ins w:id="9503" w:author="Arjan" w:date="2013-02-07T23:33:00Z">
              <w:r w:rsidRPr="00F2006F">
                <w:rPr>
                  <w:rFonts w:ascii="Arial" w:eastAsia="Times New Roman" w:hAnsi="Arial" w:cs="Arial"/>
                  <w:color w:val="000000"/>
                  <w:sz w:val="20"/>
                  <w:szCs w:val="20"/>
                </w:rPr>
                <w:t>Nee</w:t>
              </w:r>
            </w:ins>
          </w:p>
        </w:tc>
      </w:tr>
      <w:tr w:rsidR="006B550F" w:rsidRPr="00F2006F" w14:paraId="5C9C7F8F" w14:textId="77777777" w:rsidTr="00211C3F">
        <w:trPr>
          <w:trHeight w:val="230"/>
          <w:ins w:id="9504" w:author="Arjan" w:date="2013-02-07T23:33:00Z"/>
        </w:trPr>
        <w:tc>
          <w:tcPr>
            <w:tcW w:w="3690" w:type="dxa"/>
            <w:tcBorders>
              <w:top w:val="nil"/>
              <w:left w:val="nil"/>
              <w:bottom w:val="nil"/>
              <w:right w:val="nil"/>
            </w:tcBorders>
          </w:tcPr>
          <w:p w14:paraId="2E0E0A9E" w14:textId="77777777" w:rsidR="006B550F" w:rsidRPr="00F2006F" w:rsidRDefault="006B550F" w:rsidP="00211C3F">
            <w:pPr>
              <w:autoSpaceDE w:val="0"/>
              <w:autoSpaceDN w:val="0"/>
              <w:adjustRightInd w:val="0"/>
              <w:spacing w:after="0" w:line="240" w:lineRule="auto"/>
              <w:rPr>
                <w:ins w:id="950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6BBA13F5" w14:textId="77777777" w:rsidR="006B550F" w:rsidRPr="00F2006F" w:rsidRDefault="006B550F" w:rsidP="00211C3F">
            <w:pPr>
              <w:autoSpaceDE w:val="0"/>
              <w:autoSpaceDN w:val="0"/>
              <w:adjustRightInd w:val="0"/>
              <w:spacing w:after="0" w:line="240" w:lineRule="auto"/>
              <w:rPr>
                <w:ins w:id="9506" w:author="Arjan" w:date="2013-02-07T23:33:00Z"/>
                <w:rFonts w:ascii="Arial" w:eastAsia="Times New Roman" w:hAnsi="Arial" w:cs="Arial"/>
                <w:color w:val="000000"/>
                <w:sz w:val="20"/>
                <w:szCs w:val="20"/>
              </w:rPr>
            </w:pPr>
          </w:p>
        </w:tc>
      </w:tr>
      <w:tr w:rsidR="006B550F" w:rsidRPr="00F2006F" w14:paraId="7A256BA2" w14:textId="77777777" w:rsidTr="00211C3F">
        <w:trPr>
          <w:trHeight w:val="230"/>
          <w:ins w:id="9507" w:author="Arjan" w:date="2013-02-07T23:33:00Z"/>
        </w:trPr>
        <w:tc>
          <w:tcPr>
            <w:tcW w:w="3690" w:type="dxa"/>
            <w:tcBorders>
              <w:top w:val="nil"/>
              <w:left w:val="nil"/>
              <w:bottom w:val="nil"/>
              <w:right w:val="nil"/>
            </w:tcBorders>
          </w:tcPr>
          <w:p w14:paraId="7AD67DF7" w14:textId="77777777" w:rsidR="006B550F" w:rsidRPr="00F2006F" w:rsidRDefault="006B550F" w:rsidP="00211C3F">
            <w:pPr>
              <w:autoSpaceDE w:val="0"/>
              <w:autoSpaceDN w:val="0"/>
              <w:adjustRightInd w:val="0"/>
              <w:spacing w:after="0" w:line="240" w:lineRule="auto"/>
              <w:rPr>
                <w:ins w:id="9508" w:author="Arjan" w:date="2013-02-07T23:33:00Z"/>
                <w:rFonts w:ascii="Arial" w:eastAsia="Times New Roman" w:hAnsi="Arial" w:cs="Arial"/>
                <w:b/>
                <w:bCs/>
                <w:color w:val="000000"/>
                <w:sz w:val="20"/>
                <w:szCs w:val="20"/>
              </w:rPr>
            </w:pPr>
            <w:ins w:id="9509"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14:paraId="11AB77F3" w14:textId="77777777" w:rsidR="006B550F" w:rsidRPr="00F2006F" w:rsidRDefault="006B550F" w:rsidP="00211C3F">
            <w:pPr>
              <w:autoSpaceDE w:val="0"/>
              <w:autoSpaceDN w:val="0"/>
              <w:adjustRightInd w:val="0"/>
              <w:spacing w:after="0" w:line="240" w:lineRule="auto"/>
              <w:rPr>
                <w:ins w:id="9510" w:author="Arjan" w:date="2013-02-07T23:33:00Z"/>
                <w:rFonts w:ascii="Arial" w:eastAsia="Times New Roman" w:hAnsi="Arial" w:cs="Arial"/>
                <w:color w:val="000000"/>
                <w:sz w:val="20"/>
                <w:szCs w:val="20"/>
              </w:rPr>
            </w:pPr>
            <w:ins w:id="9511" w:author="Arjan" w:date="2013-02-07T23:33:00Z">
              <w:r w:rsidRPr="00F2006F">
                <w:rPr>
                  <w:rFonts w:ascii="Arial" w:eastAsia="Times New Roman" w:hAnsi="Arial" w:cs="Arial"/>
                  <w:color w:val="000000"/>
                  <w:sz w:val="20"/>
                  <w:szCs w:val="20"/>
                </w:rPr>
                <w:t>Nee</w:t>
              </w:r>
            </w:ins>
          </w:p>
        </w:tc>
      </w:tr>
      <w:tr w:rsidR="006B550F" w:rsidRPr="00F2006F" w14:paraId="58767235" w14:textId="77777777" w:rsidTr="00211C3F">
        <w:trPr>
          <w:trHeight w:val="230"/>
          <w:ins w:id="9512" w:author="Arjan" w:date="2013-02-07T23:33:00Z"/>
        </w:trPr>
        <w:tc>
          <w:tcPr>
            <w:tcW w:w="3690" w:type="dxa"/>
            <w:tcBorders>
              <w:top w:val="nil"/>
              <w:left w:val="nil"/>
              <w:bottom w:val="nil"/>
              <w:right w:val="nil"/>
            </w:tcBorders>
          </w:tcPr>
          <w:p w14:paraId="089F1533" w14:textId="77777777" w:rsidR="006B550F" w:rsidRPr="00F2006F" w:rsidRDefault="006B550F" w:rsidP="00211C3F">
            <w:pPr>
              <w:autoSpaceDE w:val="0"/>
              <w:autoSpaceDN w:val="0"/>
              <w:adjustRightInd w:val="0"/>
              <w:spacing w:after="0" w:line="240" w:lineRule="auto"/>
              <w:rPr>
                <w:ins w:id="951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9FCF601" w14:textId="77777777" w:rsidR="006B550F" w:rsidRPr="00F2006F" w:rsidRDefault="006B550F" w:rsidP="00211C3F">
            <w:pPr>
              <w:autoSpaceDE w:val="0"/>
              <w:autoSpaceDN w:val="0"/>
              <w:adjustRightInd w:val="0"/>
              <w:spacing w:after="0" w:line="240" w:lineRule="auto"/>
              <w:rPr>
                <w:ins w:id="9514" w:author="Arjan" w:date="2013-02-07T23:33:00Z"/>
                <w:rFonts w:ascii="Arial" w:eastAsia="Times New Roman" w:hAnsi="Arial" w:cs="Arial"/>
                <w:b/>
                <w:bCs/>
                <w:color w:val="000000"/>
                <w:sz w:val="20"/>
                <w:szCs w:val="20"/>
              </w:rPr>
            </w:pPr>
          </w:p>
        </w:tc>
      </w:tr>
      <w:tr w:rsidR="006B550F" w:rsidRPr="00F2006F" w14:paraId="0F8958C2" w14:textId="77777777" w:rsidTr="00211C3F">
        <w:trPr>
          <w:trHeight w:val="230"/>
          <w:ins w:id="9515" w:author="Arjan" w:date="2013-02-07T23:33:00Z"/>
        </w:trPr>
        <w:tc>
          <w:tcPr>
            <w:tcW w:w="3690" w:type="dxa"/>
            <w:tcBorders>
              <w:top w:val="nil"/>
              <w:left w:val="nil"/>
              <w:bottom w:val="nil"/>
              <w:right w:val="nil"/>
            </w:tcBorders>
          </w:tcPr>
          <w:p w14:paraId="53084008" w14:textId="77777777" w:rsidR="006B550F" w:rsidRPr="00F2006F" w:rsidRDefault="006B550F" w:rsidP="00211C3F">
            <w:pPr>
              <w:autoSpaceDE w:val="0"/>
              <w:autoSpaceDN w:val="0"/>
              <w:adjustRightInd w:val="0"/>
              <w:spacing w:after="0" w:line="240" w:lineRule="auto"/>
              <w:rPr>
                <w:ins w:id="9516" w:author="Arjan" w:date="2013-02-07T23:33:00Z"/>
                <w:rFonts w:ascii="Arial" w:eastAsia="Times New Roman" w:hAnsi="Arial" w:cs="Arial"/>
                <w:color w:val="000000"/>
                <w:sz w:val="20"/>
                <w:szCs w:val="20"/>
              </w:rPr>
            </w:pPr>
            <w:ins w:id="9517"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7E8D5881" w14:textId="77777777" w:rsidR="006B550F" w:rsidRPr="00F2006F" w:rsidRDefault="00DA5D93" w:rsidP="00211C3F">
            <w:pPr>
              <w:autoSpaceDE w:val="0"/>
              <w:autoSpaceDN w:val="0"/>
              <w:adjustRightInd w:val="0"/>
              <w:spacing w:after="0" w:line="240" w:lineRule="auto"/>
              <w:rPr>
                <w:ins w:id="9518" w:author="Arjan" w:date="2013-02-07T23:33:00Z"/>
                <w:rFonts w:ascii="Arial" w:eastAsia="Times New Roman" w:hAnsi="Arial" w:cs="Arial"/>
                <w:color w:val="000000"/>
                <w:sz w:val="20"/>
                <w:szCs w:val="20"/>
              </w:rPr>
            </w:pPr>
            <w:ins w:id="951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14:paraId="29DB4E75" w14:textId="77777777" w:rsidTr="00211C3F">
        <w:trPr>
          <w:trHeight w:val="200"/>
          <w:ins w:id="9520" w:author="Arjan" w:date="2013-02-07T23:33:00Z"/>
        </w:trPr>
        <w:tc>
          <w:tcPr>
            <w:tcW w:w="3690" w:type="dxa"/>
            <w:tcBorders>
              <w:top w:val="nil"/>
              <w:left w:val="nil"/>
              <w:bottom w:val="nil"/>
              <w:right w:val="nil"/>
            </w:tcBorders>
          </w:tcPr>
          <w:p w14:paraId="231EC2C0" w14:textId="77777777" w:rsidR="006B550F" w:rsidRPr="00F2006F" w:rsidRDefault="006B550F" w:rsidP="00211C3F">
            <w:pPr>
              <w:autoSpaceDE w:val="0"/>
              <w:autoSpaceDN w:val="0"/>
              <w:adjustRightInd w:val="0"/>
              <w:spacing w:after="0" w:line="240" w:lineRule="auto"/>
              <w:rPr>
                <w:ins w:id="952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6E220308" w14:textId="77777777" w:rsidR="006B550F" w:rsidRPr="00F2006F" w:rsidRDefault="006B550F" w:rsidP="00211C3F">
            <w:pPr>
              <w:autoSpaceDE w:val="0"/>
              <w:autoSpaceDN w:val="0"/>
              <w:adjustRightInd w:val="0"/>
              <w:spacing w:after="0" w:line="240" w:lineRule="auto"/>
              <w:rPr>
                <w:ins w:id="9522" w:author="Arjan" w:date="2013-02-07T23:33:00Z"/>
                <w:rFonts w:ascii="Arial" w:eastAsia="Times New Roman" w:hAnsi="Arial" w:cs="Arial"/>
                <w:b/>
                <w:bCs/>
                <w:color w:val="000000"/>
                <w:sz w:val="20"/>
                <w:szCs w:val="20"/>
              </w:rPr>
            </w:pPr>
          </w:p>
        </w:tc>
      </w:tr>
      <w:tr w:rsidR="006B550F" w:rsidRPr="00F2006F" w14:paraId="0C0023CD" w14:textId="77777777" w:rsidTr="00211C3F">
        <w:trPr>
          <w:trHeight w:val="200"/>
          <w:ins w:id="9523" w:author="Arjan" w:date="2013-02-07T23:33:00Z"/>
        </w:trPr>
        <w:tc>
          <w:tcPr>
            <w:tcW w:w="3690" w:type="dxa"/>
            <w:tcBorders>
              <w:top w:val="nil"/>
              <w:left w:val="nil"/>
              <w:bottom w:val="nil"/>
              <w:right w:val="nil"/>
            </w:tcBorders>
          </w:tcPr>
          <w:p w14:paraId="5D5D9E6B" w14:textId="77777777" w:rsidR="006B550F" w:rsidRPr="00F2006F" w:rsidRDefault="006B550F" w:rsidP="00211C3F">
            <w:pPr>
              <w:autoSpaceDE w:val="0"/>
              <w:autoSpaceDN w:val="0"/>
              <w:adjustRightInd w:val="0"/>
              <w:spacing w:after="0" w:line="240" w:lineRule="auto"/>
              <w:rPr>
                <w:ins w:id="9524" w:author="Arjan" w:date="2013-02-07T23:33:00Z"/>
                <w:rFonts w:ascii="Arial" w:eastAsia="Times New Roman" w:hAnsi="Arial" w:cs="Arial"/>
                <w:color w:val="000000"/>
                <w:sz w:val="20"/>
                <w:szCs w:val="20"/>
              </w:rPr>
            </w:pPr>
            <w:ins w:id="9525"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6B934663" w14:textId="77777777" w:rsidR="006B550F" w:rsidRPr="00F2006F" w:rsidRDefault="006B550F" w:rsidP="00211C3F">
            <w:pPr>
              <w:autoSpaceDE w:val="0"/>
              <w:autoSpaceDN w:val="0"/>
              <w:adjustRightInd w:val="0"/>
              <w:spacing w:after="0" w:line="240" w:lineRule="auto"/>
              <w:rPr>
                <w:ins w:id="9526" w:author="Arjan" w:date="2013-02-07T23:33:00Z"/>
                <w:rFonts w:ascii="Arial" w:eastAsia="Times New Roman" w:hAnsi="Arial" w:cs="Arial"/>
                <w:color w:val="000000"/>
                <w:sz w:val="20"/>
                <w:szCs w:val="20"/>
              </w:rPr>
            </w:pPr>
            <w:ins w:id="9527" w:author="Arjan" w:date="2013-02-07T23:33:00Z">
              <w:r w:rsidRPr="00F2006F">
                <w:rPr>
                  <w:rFonts w:ascii="Arial" w:eastAsia="Times New Roman" w:hAnsi="Arial" w:cs="Arial"/>
                  <w:color w:val="000000"/>
                  <w:sz w:val="20"/>
                  <w:szCs w:val="20"/>
                </w:rPr>
                <w:t>Gemeentelijk basisgegeven</w:t>
              </w:r>
            </w:ins>
          </w:p>
        </w:tc>
      </w:tr>
      <w:tr w:rsidR="006B550F" w:rsidRPr="00F2006F" w14:paraId="58603AE2" w14:textId="77777777" w:rsidTr="00211C3F">
        <w:trPr>
          <w:trHeight w:val="230"/>
          <w:ins w:id="9528" w:author="Arjan" w:date="2013-02-07T23:33:00Z"/>
        </w:trPr>
        <w:tc>
          <w:tcPr>
            <w:tcW w:w="3690" w:type="dxa"/>
            <w:tcBorders>
              <w:top w:val="nil"/>
              <w:left w:val="nil"/>
              <w:bottom w:val="nil"/>
              <w:right w:val="nil"/>
            </w:tcBorders>
          </w:tcPr>
          <w:p w14:paraId="7C6A2F3C" w14:textId="77777777" w:rsidR="006B550F" w:rsidRPr="00F2006F" w:rsidRDefault="006B550F" w:rsidP="00211C3F">
            <w:pPr>
              <w:autoSpaceDE w:val="0"/>
              <w:autoSpaceDN w:val="0"/>
              <w:adjustRightInd w:val="0"/>
              <w:spacing w:after="0" w:line="240" w:lineRule="auto"/>
              <w:rPr>
                <w:ins w:id="952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10A300BE" w14:textId="77777777" w:rsidR="006B550F" w:rsidRPr="00F2006F" w:rsidRDefault="006B550F" w:rsidP="00211C3F">
            <w:pPr>
              <w:autoSpaceDE w:val="0"/>
              <w:autoSpaceDN w:val="0"/>
              <w:adjustRightInd w:val="0"/>
              <w:spacing w:after="0" w:line="240" w:lineRule="auto"/>
              <w:rPr>
                <w:ins w:id="9530" w:author="Arjan" w:date="2013-02-07T23:33:00Z"/>
                <w:rFonts w:ascii="Arial" w:eastAsia="Times New Roman" w:hAnsi="Arial" w:cs="Arial"/>
                <w:b/>
                <w:bCs/>
                <w:color w:val="000000"/>
                <w:sz w:val="20"/>
                <w:szCs w:val="20"/>
              </w:rPr>
            </w:pPr>
          </w:p>
        </w:tc>
      </w:tr>
      <w:tr w:rsidR="006B550F" w:rsidRPr="005C14BE" w14:paraId="598E411B" w14:textId="77777777" w:rsidTr="00211C3F">
        <w:trPr>
          <w:trHeight w:val="230"/>
          <w:ins w:id="9531" w:author="Arjan" w:date="2013-02-07T23:33:00Z"/>
        </w:trPr>
        <w:tc>
          <w:tcPr>
            <w:tcW w:w="3690" w:type="dxa"/>
            <w:tcBorders>
              <w:top w:val="nil"/>
              <w:left w:val="nil"/>
              <w:bottom w:val="nil"/>
              <w:right w:val="nil"/>
            </w:tcBorders>
          </w:tcPr>
          <w:p w14:paraId="7EBFE356" w14:textId="77777777" w:rsidR="006B550F" w:rsidRPr="00F2006F" w:rsidRDefault="006B550F" w:rsidP="00211C3F">
            <w:pPr>
              <w:autoSpaceDE w:val="0"/>
              <w:autoSpaceDN w:val="0"/>
              <w:adjustRightInd w:val="0"/>
              <w:spacing w:after="0" w:line="240" w:lineRule="auto"/>
              <w:rPr>
                <w:ins w:id="9532" w:author="Arjan" w:date="2013-02-07T23:33:00Z"/>
                <w:rFonts w:ascii="Arial" w:eastAsia="Times New Roman" w:hAnsi="Arial" w:cs="Arial"/>
                <w:color w:val="000000"/>
                <w:sz w:val="20"/>
                <w:szCs w:val="20"/>
              </w:rPr>
            </w:pPr>
            <w:ins w:id="9533"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22816862" w14:textId="77777777" w:rsidR="006B550F" w:rsidRPr="00DD0F4F" w:rsidRDefault="006B550F" w:rsidP="00211C3F">
            <w:pPr>
              <w:autoSpaceDE w:val="0"/>
              <w:autoSpaceDN w:val="0"/>
              <w:adjustRightInd w:val="0"/>
              <w:spacing w:after="0" w:line="240" w:lineRule="auto"/>
              <w:rPr>
                <w:ins w:id="9534" w:author="Arjan" w:date="2013-02-07T23:33:00Z"/>
                <w:rFonts w:ascii="Arial" w:eastAsia="Times New Roman" w:hAnsi="Arial" w:cs="Arial"/>
                <w:color w:val="000000"/>
                <w:sz w:val="20"/>
                <w:szCs w:val="20"/>
                <w:lang w:val="nl-NL"/>
              </w:rPr>
            </w:pPr>
            <w:ins w:id="9535" w:author="Arjan" w:date="2013-02-07T23:33:00Z">
              <w:r w:rsidRPr="00DD0F4F">
                <w:rPr>
                  <w:rFonts w:ascii="Arial" w:eastAsia="Times New Roman" w:hAnsi="Arial" w:cs="Arial"/>
                  <w:color w:val="000000"/>
                  <w:sz w:val="20"/>
                  <w:szCs w:val="20"/>
                  <w:lang w:val="nl-NL"/>
                </w:rPr>
                <w:t>De identificatie is van een waarde voorzien zogauw als de, voor de gerelateerde zaak verantwoordelijke, organisatie die identficatie heeft kenbaar gemaakt bij de organisatie die verantwoordelijk is voor de onderhanden zaak.</w:t>
              </w:r>
            </w:ins>
          </w:p>
        </w:tc>
      </w:tr>
    </w:tbl>
    <w:p w14:paraId="416489EA" w14:textId="77777777" w:rsidR="006B550F" w:rsidRPr="00DD0F4F" w:rsidRDefault="00DA5D93" w:rsidP="006B550F">
      <w:pPr>
        <w:autoSpaceDE w:val="0"/>
        <w:autoSpaceDN w:val="0"/>
        <w:adjustRightInd w:val="0"/>
        <w:spacing w:before="240" w:after="60" w:line="240" w:lineRule="auto"/>
        <w:outlineLvl w:val="3"/>
        <w:rPr>
          <w:ins w:id="9536" w:author="Arjan" w:date="2013-02-07T23:33:00Z"/>
          <w:rFonts w:ascii="Arial" w:eastAsia="Times New Roman" w:hAnsi="Arial" w:cs="Arial"/>
          <w:b/>
          <w:bCs/>
          <w:color w:val="004080"/>
          <w:sz w:val="24"/>
          <w:szCs w:val="24"/>
          <w:lang w:val="nl-NL"/>
        </w:rPr>
      </w:pPr>
      <w:ins w:id="9537"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Zaaktypecode</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14:paraId="59F1DC82" w14:textId="77777777" w:rsidTr="00211C3F">
        <w:trPr>
          <w:trHeight w:val="230"/>
          <w:ins w:id="9538" w:author="Arjan" w:date="2013-02-07T23:33:00Z"/>
        </w:trPr>
        <w:tc>
          <w:tcPr>
            <w:tcW w:w="3690" w:type="dxa"/>
            <w:tcBorders>
              <w:top w:val="nil"/>
              <w:left w:val="nil"/>
              <w:bottom w:val="nil"/>
              <w:right w:val="nil"/>
            </w:tcBorders>
          </w:tcPr>
          <w:p w14:paraId="490BBF6F" w14:textId="77777777" w:rsidR="006B550F" w:rsidRPr="00F2006F" w:rsidRDefault="006B550F" w:rsidP="00211C3F">
            <w:pPr>
              <w:autoSpaceDE w:val="0"/>
              <w:autoSpaceDN w:val="0"/>
              <w:adjustRightInd w:val="0"/>
              <w:spacing w:after="0" w:line="240" w:lineRule="auto"/>
              <w:rPr>
                <w:ins w:id="9539" w:author="Arjan" w:date="2013-02-07T23:33:00Z"/>
                <w:rFonts w:ascii="Arial" w:eastAsia="Times New Roman" w:hAnsi="Arial" w:cs="Arial"/>
                <w:color w:val="000000"/>
                <w:sz w:val="20"/>
                <w:szCs w:val="20"/>
              </w:rPr>
            </w:pPr>
            <w:ins w:id="9540"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62BBCE9A" w14:textId="77777777" w:rsidR="006B550F" w:rsidRPr="00F2006F" w:rsidRDefault="00DA5D93" w:rsidP="00211C3F">
            <w:pPr>
              <w:autoSpaceDE w:val="0"/>
              <w:autoSpaceDN w:val="0"/>
              <w:adjustRightInd w:val="0"/>
              <w:spacing w:after="0" w:line="240" w:lineRule="auto"/>
              <w:rPr>
                <w:ins w:id="9541" w:author="Arjan" w:date="2013-02-07T23:33:00Z"/>
                <w:rFonts w:ascii="Arial" w:eastAsia="Times New Roman" w:hAnsi="Arial" w:cs="Arial"/>
                <w:color w:val="000000"/>
                <w:sz w:val="20"/>
                <w:szCs w:val="20"/>
              </w:rPr>
            </w:pPr>
            <w:ins w:id="9542"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Zaaktypecode</w:t>
              </w:r>
              <w:r w:rsidRPr="00F2006F">
                <w:rPr>
                  <w:rFonts w:ascii="Arial" w:hAnsi="Arial" w:cs="Arial"/>
                  <w:sz w:val="20"/>
                  <w:szCs w:val="20"/>
                  <w:lang w:val="en-AU"/>
                </w:rPr>
                <w:fldChar w:fldCharType="end"/>
              </w:r>
            </w:ins>
          </w:p>
        </w:tc>
      </w:tr>
      <w:tr w:rsidR="006B550F" w:rsidRPr="00F2006F" w14:paraId="03E57971" w14:textId="77777777" w:rsidTr="00211C3F">
        <w:trPr>
          <w:ins w:id="9543" w:author="Arjan" w:date="2013-02-07T23:33:00Z"/>
        </w:trPr>
        <w:tc>
          <w:tcPr>
            <w:tcW w:w="3690" w:type="dxa"/>
            <w:tcBorders>
              <w:top w:val="nil"/>
              <w:left w:val="nil"/>
              <w:bottom w:val="nil"/>
              <w:right w:val="nil"/>
            </w:tcBorders>
          </w:tcPr>
          <w:p w14:paraId="2EA55D04" w14:textId="77777777" w:rsidR="006B550F" w:rsidRPr="00F2006F" w:rsidRDefault="006B550F" w:rsidP="00211C3F">
            <w:pPr>
              <w:autoSpaceDE w:val="0"/>
              <w:autoSpaceDN w:val="0"/>
              <w:adjustRightInd w:val="0"/>
              <w:spacing w:after="0" w:line="240" w:lineRule="auto"/>
              <w:rPr>
                <w:ins w:id="954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18EE2A9D" w14:textId="77777777" w:rsidR="006B550F" w:rsidRPr="00F2006F" w:rsidRDefault="006B550F" w:rsidP="00211C3F">
            <w:pPr>
              <w:autoSpaceDE w:val="0"/>
              <w:autoSpaceDN w:val="0"/>
              <w:adjustRightInd w:val="0"/>
              <w:spacing w:after="0" w:line="240" w:lineRule="auto"/>
              <w:rPr>
                <w:ins w:id="9545" w:author="Arjan" w:date="2013-02-07T23:33:00Z"/>
                <w:rFonts w:ascii="Arial" w:eastAsia="Times New Roman" w:hAnsi="Arial" w:cs="Arial"/>
                <w:b/>
                <w:bCs/>
                <w:color w:val="000000"/>
                <w:sz w:val="20"/>
                <w:szCs w:val="20"/>
              </w:rPr>
            </w:pPr>
          </w:p>
        </w:tc>
      </w:tr>
      <w:tr w:rsidR="006B550F" w:rsidRPr="00F2006F" w14:paraId="6FAF29D8" w14:textId="77777777" w:rsidTr="00211C3F">
        <w:trPr>
          <w:ins w:id="9546" w:author="Arjan" w:date="2013-02-07T23:33:00Z"/>
        </w:trPr>
        <w:tc>
          <w:tcPr>
            <w:tcW w:w="3690" w:type="dxa"/>
            <w:tcBorders>
              <w:top w:val="nil"/>
              <w:left w:val="nil"/>
              <w:bottom w:val="nil"/>
              <w:right w:val="nil"/>
            </w:tcBorders>
          </w:tcPr>
          <w:p w14:paraId="1570A491" w14:textId="77777777" w:rsidR="006B550F" w:rsidRPr="00F2006F" w:rsidRDefault="006B550F" w:rsidP="00211C3F">
            <w:pPr>
              <w:autoSpaceDE w:val="0"/>
              <w:autoSpaceDN w:val="0"/>
              <w:adjustRightInd w:val="0"/>
              <w:spacing w:after="0" w:line="240" w:lineRule="auto"/>
              <w:rPr>
                <w:ins w:id="9547" w:author="Arjan" w:date="2013-02-07T23:33:00Z"/>
                <w:rFonts w:ascii="Arial" w:eastAsia="Times New Roman" w:hAnsi="Arial" w:cs="Arial"/>
                <w:color w:val="000000"/>
                <w:sz w:val="20"/>
                <w:szCs w:val="20"/>
              </w:rPr>
            </w:pPr>
            <w:ins w:id="9548"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1D661137" w14:textId="77777777" w:rsidR="006B550F" w:rsidRPr="00F2006F" w:rsidRDefault="006B550F" w:rsidP="00211C3F">
            <w:pPr>
              <w:autoSpaceDE w:val="0"/>
              <w:autoSpaceDN w:val="0"/>
              <w:adjustRightInd w:val="0"/>
              <w:spacing w:after="0" w:line="240" w:lineRule="auto"/>
              <w:rPr>
                <w:ins w:id="9549" w:author="Arjan" w:date="2013-02-07T23:33:00Z"/>
                <w:rFonts w:ascii="Arial" w:eastAsia="Times New Roman" w:hAnsi="Arial" w:cs="Arial"/>
                <w:color w:val="000000"/>
                <w:sz w:val="20"/>
                <w:szCs w:val="20"/>
              </w:rPr>
            </w:pPr>
            <w:ins w:id="9550" w:author="Arjan" w:date="2013-02-07T23:33:00Z">
              <w:r w:rsidRPr="00F2006F">
                <w:rPr>
                  <w:rFonts w:ascii="Arial" w:eastAsia="Times New Roman" w:hAnsi="Arial" w:cs="Arial"/>
                  <w:color w:val="000000"/>
                  <w:sz w:val="20"/>
                  <w:szCs w:val="20"/>
                </w:rPr>
                <w:t>KING</w:t>
              </w:r>
            </w:ins>
          </w:p>
        </w:tc>
      </w:tr>
      <w:tr w:rsidR="006B550F" w:rsidRPr="00F2006F" w14:paraId="60289A72" w14:textId="77777777" w:rsidTr="00211C3F">
        <w:trPr>
          <w:ins w:id="9551" w:author="Arjan" w:date="2013-02-07T23:33:00Z"/>
        </w:trPr>
        <w:tc>
          <w:tcPr>
            <w:tcW w:w="3690" w:type="dxa"/>
            <w:tcBorders>
              <w:top w:val="nil"/>
              <w:left w:val="nil"/>
              <w:bottom w:val="nil"/>
              <w:right w:val="nil"/>
            </w:tcBorders>
          </w:tcPr>
          <w:p w14:paraId="2DE52C85" w14:textId="77777777" w:rsidR="006B550F" w:rsidRPr="00F2006F" w:rsidRDefault="006B550F" w:rsidP="00211C3F">
            <w:pPr>
              <w:autoSpaceDE w:val="0"/>
              <w:autoSpaceDN w:val="0"/>
              <w:adjustRightInd w:val="0"/>
              <w:spacing w:after="0" w:line="240" w:lineRule="auto"/>
              <w:rPr>
                <w:ins w:id="955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4BE9B744" w14:textId="77777777" w:rsidR="006B550F" w:rsidRPr="00F2006F" w:rsidRDefault="006B550F" w:rsidP="00211C3F">
            <w:pPr>
              <w:autoSpaceDE w:val="0"/>
              <w:autoSpaceDN w:val="0"/>
              <w:adjustRightInd w:val="0"/>
              <w:spacing w:after="0" w:line="240" w:lineRule="auto"/>
              <w:rPr>
                <w:ins w:id="9553" w:author="Arjan" w:date="2013-02-07T23:33:00Z"/>
                <w:rFonts w:ascii="Arial" w:eastAsia="Times New Roman" w:hAnsi="Arial" w:cs="Arial"/>
                <w:b/>
                <w:bCs/>
                <w:color w:val="000000"/>
                <w:sz w:val="20"/>
                <w:szCs w:val="20"/>
              </w:rPr>
            </w:pPr>
          </w:p>
        </w:tc>
      </w:tr>
      <w:tr w:rsidR="006B550F" w:rsidRPr="00F2006F" w14:paraId="0D08D7E4" w14:textId="77777777" w:rsidTr="00211C3F">
        <w:trPr>
          <w:ins w:id="9554" w:author="Arjan" w:date="2013-02-07T23:33:00Z"/>
        </w:trPr>
        <w:tc>
          <w:tcPr>
            <w:tcW w:w="3690" w:type="dxa"/>
            <w:tcBorders>
              <w:top w:val="nil"/>
              <w:left w:val="nil"/>
              <w:bottom w:val="nil"/>
              <w:right w:val="nil"/>
            </w:tcBorders>
          </w:tcPr>
          <w:p w14:paraId="10B9F317" w14:textId="77777777" w:rsidR="006B550F" w:rsidRPr="00F2006F" w:rsidRDefault="006B550F" w:rsidP="00211C3F">
            <w:pPr>
              <w:autoSpaceDE w:val="0"/>
              <w:autoSpaceDN w:val="0"/>
              <w:adjustRightInd w:val="0"/>
              <w:spacing w:after="0" w:line="240" w:lineRule="auto"/>
              <w:rPr>
                <w:ins w:id="9555" w:author="Arjan" w:date="2013-02-07T23:33:00Z"/>
                <w:rFonts w:ascii="Arial" w:eastAsia="Times New Roman" w:hAnsi="Arial" w:cs="Arial"/>
                <w:color w:val="000000"/>
                <w:sz w:val="20"/>
                <w:szCs w:val="20"/>
              </w:rPr>
            </w:pPr>
            <w:ins w:id="9556"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48AF6D81" w14:textId="77777777" w:rsidR="006B550F" w:rsidRPr="00F2006F" w:rsidRDefault="006B550F" w:rsidP="00211C3F">
            <w:pPr>
              <w:autoSpaceDE w:val="0"/>
              <w:autoSpaceDN w:val="0"/>
              <w:adjustRightInd w:val="0"/>
              <w:spacing w:after="0" w:line="240" w:lineRule="auto"/>
              <w:rPr>
                <w:ins w:id="9557" w:author="Arjan" w:date="2013-02-07T23:33:00Z"/>
                <w:rFonts w:ascii="Arial" w:eastAsia="Times New Roman" w:hAnsi="Arial" w:cs="Arial"/>
                <w:color w:val="000000"/>
                <w:sz w:val="20"/>
                <w:szCs w:val="20"/>
              </w:rPr>
            </w:pPr>
          </w:p>
        </w:tc>
      </w:tr>
      <w:tr w:rsidR="006B550F" w:rsidRPr="00F2006F" w14:paraId="451D6DEA" w14:textId="77777777" w:rsidTr="00211C3F">
        <w:trPr>
          <w:ins w:id="9558" w:author="Arjan" w:date="2013-02-07T23:33:00Z"/>
        </w:trPr>
        <w:tc>
          <w:tcPr>
            <w:tcW w:w="3690" w:type="dxa"/>
            <w:tcBorders>
              <w:top w:val="nil"/>
              <w:left w:val="nil"/>
              <w:bottom w:val="nil"/>
              <w:right w:val="nil"/>
            </w:tcBorders>
          </w:tcPr>
          <w:p w14:paraId="274EFA21" w14:textId="77777777" w:rsidR="006B550F" w:rsidRPr="00F2006F" w:rsidRDefault="006B550F" w:rsidP="00211C3F">
            <w:pPr>
              <w:autoSpaceDE w:val="0"/>
              <w:autoSpaceDN w:val="0"/>
              <w:adjustRightInd w:val="0"/>
              <w:spacing w:after="0" w:line="240" w:lineRule="auto"/>
              <w:rPr>
                <w:ins w:id="955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1BDE9596" w14:textId="77777777" w:rsidR="006B550F" w:rsidRPr="00F2006F" w:rsidRDefault="006B550F" w:rsidP="00211C3F">
            <w:pPr>
              <w:autoSpaceDE w:val="0"/>
              <w:autoSpaceDN w:val="0"/>
              <w:adjustRightInd w:val="0"/>
              <w:spacing w:after="0" w:line="240" w:lineRule="auto"/>
              <w:rPr>
                <w:ins w:id="9560" w:author="Arjan" w:date="2013-02-07T23:33:00Z"/>
                <w:rFonts w:ascii="Arial" w:eastAsia="Times New Roman" w:hAnsi="Arial" w:cs="Arial"/>
                <w:b/>
                <w:bCs/>
                <w:color w:val="000000"/>
                <w:sz w:val="20"/>
                <w:szCs w:val="20"/>
              </w:rPr>
            </w:pPr>
          </w:p>
        </w:tc>
      </w:tr>
      <w:tr w:rsidR="006B550F" w:rsidRPr="00F2006F" w14:paraId="1DF6EA30" w14:textId="77777777" w:rsidTr="00211C3F">
        <w:trPr>
          <w:trHeight w:val="335"/>
          <w:ins w:id="9561" w:author="Arjan" w:date="2013-02-07T23:33:00Z"/>
        </w:trPr>
        <w:tc>
          <w:tcPr>
            <w:tcW w:w="3690" w:type="dxa"/>
            <w:tcBorders>
              <w:top w:val="nil"/>
              <w:left w:val="nil"/>
              <w:bottom w:val="nil"/>
              <w:right w:val="nil"/>
            </w:tcBorders>
          </w:tcPr>
          <w:p w14:paraId="150E7C5B" w14:textId="77777777" w:rsidR="006B550F" w:rsidRPr="00F2006F" w:rsidRDefault="006B550F" w:rsidP="00211C3F">
            <w:pPr>
              <w:autoSpaceDE w:val="0"/>
              <w:autoSpaceDN w:val="0"/>
              <w:adjustRightInd w:val="0"/>
              <w:spacing w:after="0" w:line="240" w:lineRule="auto"/>
              <w:rPr>
                <w:ins w:id="9562" w:author="Arjan" w:date="2013-02-07T23:33:00Z"/>
                <w:rFonts w:ascii="Arial" w:eastAsia="Times New Roman" w:hAnsi="Arial" w:cs="Arial"/>
                <w:color w:val="000000"/>
                <w:sz w:val="20"/>
                <w:szCs w:val="20"/>
              </w:rPr>
            </w:pPr>
            <w:ins w:id="9563"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67C57A6F" w14:textId="77777777" w:rsidR="006B550F" w:rsidRPr="00F2006F" w:rsidRDefault="00DA5D93" w:rsidP="00211C3F">
            <w:pPr>
              <w:autoSpaceDE w:val="0"/>
              <w:autoSpaceDN w:val="0"/>
              <w:adjustRightInd w:val="0"/>
              <w:spacing w:after="0" w:line="240" w:lineRule="auto"/>
              <w:rPr>
                <w:ins w:id="9564" w:author="Arjan" w:date="2013-02-07T23:33:00Z"/>
                <w:rFonts w:ascii="Arial" w:eastAsia="Times New Roman" w:hAnsi="Arial" w:cs="Arial"/>
                <w:color w:val="000000"/>
                <w:sz w:val="20"/>
                <w:szCs w:val="20"/>
              </w:rPr>
            </w:pPr>
            <w:ins w:id="9565"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zaaktypecode</w:t>
              </w:r>
              <w:r w:rsidRPr="00F2006F">
                <w:rPr>
                  <w:rFonts w:ascii="Arial" w:hAnsi="Arial" w:cs="Arial"/>
                  <w:sz w:val="20"/>
                  <w:szCs w:val="20"/>
                  <w:lang w:val="en-AU"/>
                </w:rPr>
                <w:fldChar w:fldCharType="end"/>
              </w:r>
            </w:ins>
          </w:p>
        </w:tc>
      </w:tr>
      <w:tr w:rsidR="006B550F" w:rsidRPr="00F2006F" w14:paraId="732B3E41" w14:textId="77777777" w:rsidTr="00211C3F">
        <w:trPr>
          <w:trHeight w:val="215"/>
          <w:ins w:id="9566" w:author="Arjan" w:date="2013-02-07T23:33:00Z"/>
        </w:trPr>
        <w:tc>
          <w:tcPr>
            <w:tcW w:w="3690" w:type="dxa"/>
            <w:tcBorders>
              <w:top w:val="nil"/>
              <w:left w:val="nil"/>
              <w:bottom w:val="nil"/>
              <w:right w:val="nil"/>
            </w:tcBorders>
          </w:tcPr>
          <w:p w14:paraId="24830290" w14:textId="77777777" w:rsidR="006B550F" w:rsidRPr="00F2006F" w:rsidRDefault="006B550F" w:rsidP="00211C3F">
            <w:pPr>
              <w:autoSpaceDE w:val="0"/>
              <w:autoSpaceDN w:val="0"/>
              <w:adjustRightInd w:val="0"/>
              <w:spacing w:after="0" w:line="240" w:lineRule="auto"/>
              <w:rPr>
                <w:ins w:id="956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10620F5" w14:textId="77777777" w:rsidR="006B550F" w:rsidRPr="00F2006F" w:rsidRDefault="006B550F" w:rsidP="00211C3F">
            <w:pPr>
              <w:autoSpaceDE w:val="0"/>
              <w:autoSpaceDN w:val="0"/>
              <w:adjustRightInd w:val="0"/>
              <w:spacing w:after="0" w:line="240" w:lineRule="auto"/>
              <w:rPr>
                <w:ins w:id="9568" w:author="Arjan" w:date="2013-02-07T23:33:00Z"/>
                <w:rFonts w:ascii="Arial" w:eastAsia="Times New Roman" w:hAnsi="Arial" w:cs="Arial"/>
                <w:b/>
                <w:bCs/>
                <w:color w:val="000000"/>
                <w:sz w:val="20"/>
                <w:szCs w:val="20"/>
              </w:rPr>
            </w:pPr>
          </w:p>
        </w:tc>
      </w:tr>
      <w:tr w:rsidR="006B550F" w:rsidRPr="005C14BE" w14:paraId="0494E3FD" w14:textId="77777777" w:rsidTr="00211C3F">
        <w:trPr>
          <w:trHeight w:val="215"/>
          <w:ins w:id="9569" w:author="Arjan" w:date="2013-02-07T23:33:00Z"/>
        </w:trPr>
        <w:tc>
          <w:tcPr>
            <w:tcW w:w="3690" w:type="dxa"/>
            <w:tcBorders>
              <w:top w:val="nil"/>
              <w:left w:val="nil"/>
              <w:bottom w:val="nil"/>
              <w:right w:val="nil"/>
            </w:tcBorders>
          </w:tcPr>
          <w:p w14:paraId="5D0028FD" w14:textId="77777777" w:rsidR="006B550F" w:rsidRPr="00F2006F" w:rsidRDefault="006B550F" w:rsidP="00211C3F">
            <w:pPr>
              <w:autoSpaceDE w:val="0"/>
              <w:autoSpaceDN w:val="0"/>
              <w:adjustRightInd w:val="0"/>
              <w:spacing w:after="0" w:line="240" w:lineRule="auto"/>
              <w:rPr>
                <w:ins w:id="9570" w:author="Arjan" w:date="2013-02-07T23:33:00Z"/>
                <w:rFonts w:ascii="Arial" w:eastAsia="Times New Roman" w:hAnsi="Arial" w:cs="Arial"/>
                <w:color w:val="000000"/>
                <w:sz w:val="20"/>
                <w:szCs w:val="20"/>
              </w:rPr>
            </w:pPr>
            <w:ins w:id="9571"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6A3168F8" w14:textId="77777777" w:rsidR="006B550F" w:rsidRPr="00DD0F4F" w:rsidRDefault="00DA5D93" w:rsidP="00211C3F">
            <w:pPr>
              <w:autoSpaceDE w:val="0"/>
              <w:autoSpaceDN w:val="0"/>
              <w:adjustRightInd w:val="0"/>
              <w:spacing w:after="0" w:line="240" w:lineRule="auto"/>
              <w:rPr>
                <w:ins w:id="9572" w:author="Arjan" w:date="2013-02-07T23:33:00Z"/>
                <w:rFonts w:ascii="Arial" w:eastAsia="Times New Roman" w:hAnsi="Arial" w:cs="Arial"/>
                <w:color w:val="000000"/>
                <w:sz w:val="20"/>
                <w:szCs w:val="20"/>
                <w:lang w:val="nl-NL"/>
              </w:rPr>
            </w:pPr>
            <w:ins w:id="9573"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separate"/>
              </w:r>
              <w:r w:rsidR="006B550F" w:rsidRPr="00DD0F4F">
                <w:rPr>
                  <w:rFonts w:ascii="Arial" w:eastAsia="Times New Roman" w:hAnsi="Arial" w:cs="Arial"/>
                  <w:color w:val="000000"/>
                  <w:sz w:val="20"/>
                  <w:szCs w:val="20"/>
                  <w:lang w:val="nl-NL"/>
                </w:rPr>
                <w:t>De algemeen gehanteerde code van de aard van ZAAKen van het ZAAKTYPE waartoe de gerelateerde zaak behoort</w:t>
              </w:r>
              <w:r w:rsidRPr="00F2006F">
                <w:rPr>
                  <w:rFonts w:ascii="Arial" w:hAnsi="Arial" w:cs="Arial"/>
                  <w:sz w:val="20"/>
                  <w:szCs w:val="20"/>
                  <w:lang w:val="en-AU"/>
                </w:rPr>
                <w:fldChar w:fldCharType="end"/>
              </w:r>
            </w:ins>
          </w:p>
        </w:tc>
      </w:tr>
      <w:tr w:rsidR="006B550F" w:rsidRPr="005C14BE" w14:paraId="1915805C" w14:textId="77777777" w:rsidTr="00211C3F">
        <w:trPr>
          <w:trHeight w:val="230"/>
          <w:ins w:id="9574" w:author="Arjan" w:date="2013-02-07T23:33:00Z"/>
        </w:trPr>
        <w:tc>
          <w:tcPr>
            <w:tcW w:w="3690" w:type="dxa"/>
            <w:tcBorders>
              <w:top w:val="nil"/>
              <w:left w:val="nil"/>
              <w:bottom w:val="nil"/>
              <w:right w:val="nil"/>
            </w:tcBorders>
          </w:tcPr>
          <w:p w14:paraId="5EFB17FB" w14:textId="77777777" w:rsidR="006B550F" w:rsidRPr="00DD0F4F" w:rsidRDefault="006B550F" w:rsidP="00211C3F">
            <w:pPr>
              <w:autoSpaceDE w:val="0"/>
              <w:autoSpaceDN w:val="0"/>
              <w:adjustRightInd w:val="0"/>
              <w:spacing w:after="0" w:line="240" w:lineRule="auto"/>
              <w:rPr>
                <w:ins w:id="9575"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61D3E56D" w14:textId="77777777" w:rsidR="006B550F" w:rsidRPr="00DD0F4F" w:rsidRDefault="006B550F" w:rsidP="00211C3F">
            <w:pPr>
              <w:autoSpaceDE w:val="0"/>
              <w:autoSpaceDN w:val="0"/>
              <w:adjustRightInd w:val="0"/>
              <w:spacing w:after="0" w:line="240" w:lineRule="auto"/>
              <w:rPr>
                <w:ins w:id="9576" w:author="Arjan" w:date="2013-02-07T23:33:00Z"/>
                <w:rFonts w:ascii="Arial" w:eastAsia="Times New Roman" w:hAnsi="Arial" w:cs="Arial"/>
                <w:b/>
                <w:bCs/>
                <w:color w:val="000000"/>
                <w:sz w:val="20"/>
                <w:szCs w:val="20"/>
                <w:lang w:val="nl-NL"/>
              </w:rPr>
            </w:pPr>
          </w:p>
        </w:tc>
      </w:tr>
      <w:tr w:rsidR="006B550F" w:rsidRPr="00F2006F" w14:paraId="403D142B" w14:textId="77777777" w:rsidTr="00211C3F">
        <w:trPr>
          <w:trHeight w:val="230"/>
          <w:ins w:id="9577" w:author="Arjan" w:date="2013-02-07T23:33:00Z"/>
        </w:trPr>
        <w:tc>
          <w:tcPr>
            <w:tcW w:w="3690" w:type="dxa"/>
            <w:tcBorders>
              <w:top w:val="nil"/>
              <w:left w:val="nil"/>
              <w:bottom w:val="nil"/>
              <w:right w:val="nil"/>
            </w:tcBorders>
          </w:tcPr>
          <w:p w14:paraId="68EA0344" w14:textId="77777777" w:rsidR="006B550F" w:rsidRPr="00F2006F" w:rsidRDefault="006B550F" w:rsidP="00211C3F">
            <w:pPr>
              <w:autoSpaceDE w:val="0"/>
              <w:autoSpaceDN w:val="0"/>
              <w:adjustRightInd w:val="0"/>
              <w:spacing w:after="0" w:line="240" w:lineRule="auto"/>
              <w:rPr>
                <w:ins w:id="9578" w:author="Arjan" w:date="2013-02-07T23:33:00Z"/>
                <w:rFonts w:ascii="Arial" w:eastAsia="Times New Roman" w:hAnsi="Arial" w:cs="Arial"/>
                <w:color w:val="000000"/>
                <w:sz w:val="20"/>
                <w:szCs w:val="20"/>
              </w:rPr>
            </w:pPr>
            <w:ins w:id="9579"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748C2A3B" w14:textId="77777777" w:rsidR="006B550F" w:rsidRPr="00F2006F" w:rsidRDefault="006B550F" w:rsidP="00211C3F">
            <w:pPr>
              <w:autoSpaceDE w:val="0"/>
              <w:autoSpaceDN w:val="0"/>
              <w:adjustRightInd w:val="0"/>
              <w:spacing w:after="0" w:line="240" w:lineRule="auto"/>
              <w:rPr>
                <w:ins w:id="9580" w:author="Arjan" w:date="2013-02-07T23:33:00Z"/>
                <w:rFonts w:ascii="Arial" w:eastAsia="Times New Roman" w:hAnsi="Arial" w:cs="Arial"/>
                <w:color w:val="000000"/>
                <w:sz w:val="20"/>
                <w:szCs w:val="20"/>
              </w:rPr>
            </w:pPr>
            <w:ins w:id="9581" w:author="Arjan" w:date="2013-02-07T23:33:00Z">
              <w:r w:rsidRPr="00F2006F">
                <w:rPr>
                  <w:rFonts w:ascii="Arial" w:eastAsia="Times New Roman" w:hAnsi="Arial" w:cs="Arial"/>
                  <w:color w:val="000000"/>
                  <w:sz w:val="20"/>
                  <w:szCs w:val="20"/>
                </w:rPr>
                <w:t>KING</w:t>
              </w:r>
            </w:ins>
          </w:p>
        </w:tc>
      </w:tr>
      <w:tr w:rsidR="006B550F" w:rsidRPr="00F2006F" w14:paraId="048908C5" w14:textId="77777777" w:rsidTr="00211C3F">
        <w:trPr>
          <w:ins w:id="9582" w:author="Arjan" w:date="2013-02-07T23:33:00Z"/>
        </w:trPr>
        <w:tc>
          <w:tcPr>
            <w:tcW w:w="3690" w:type="dxa"/>
            <w:tcBorders>
              <w:top w:val="nil"/>
              <w:left w:val="nil"/>
              <w:bottom w:val="nil"/>
              <w:right w:val="nil"/>
            </w:tcBorders>
          </w:tcPr>
          <w:p w14:paraId="023B7D7B" w14:textId="77777777" w:rsidR="006B550F" w:rsidRPr="00F2006F" w:rsidRDefault="006B550F" w:rsidP="00211C3F">
            <w:pPr>
              <w:autoSpaceDE w:val="0"/>
              <w:autoSpaceDN w:val="0"/>
              <w:adjustRightInd w:val="0"/>
              <w:spacing w:after="0" w:line="240" w:lineRule="auto"/>
              <w:rPr>
                <w:ins w:id="958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F499294" w14:textId="77777777" w:rsidR="006B550F" w:rsidRPr="00F2006F" w:rsidRDefault="006B550F" w:rsidP="00211C3F">
            <w:pPr>
              <w:autoSpaceDE w:val="0"/>
              <w:autoSpaceDN w:val="0"/>
              <w:adjustRightInd w:val="0"/>
              <w:spacing w:after="0" w:line="240" w:lineRule="auto"/>
              <w:rPr>
                <w:ins w:id="9584" w:author="Arjan" w:date="2013-02-07T23:33:00Z"/>
                <w:rFonts w:ascii="Arial" w:eastAsia="Times New Roman" w:hAnsi="Arial" w:cs="Arial"/>
                <w:b/>
                <w:bCs/>
                <w:color w:val="000000"/>
                <w:sz w:val="20"/>
                <w:szCs w:val="20"/>
              </w:rPr>
            </w:pPr>
          </w:p>
        </w:tc>
      </w:tr>
      <w:tr w:rsidR="006B550F" w:rsidRPr="00F2006F" w14:paraId="02A0B024" w14:textId="77777777" w:rsidTr="00211C3F">
        <w:trPr>
          <w:ins w:id="9585" w:author="Arjan" w:date="2013-02-07T23:33:00Z"/>
        </w:trPr>
        <w:tc>
          <w:tcPr>
            <w:tcW w:w="3690" w:type="dxa"/>
            <w:tcBorders>
              <w:top w:val="nil"/>
              <w:left w:val="nil"/>
              <w:bottom w:val="nil"/>
              <w:right w:val="nil"/>
            </w:tcBorders>
          </w:tcPr>
          <w:p w14:paraId="18221F3F" w14:textId="77777777" w:rsidR="006B550F" w:rsidRPr="00F2006F" w:rsidRDefault="006B550F" w:rsidP="00211C3F">
            <w:pPr>
              <w:autoSpaceDE w:val="0"/>
              <w:autoSpaceDN w:val="0"/>
              <w:adjustRightInd w:val="0"/>
              <w:spacing w:after="0" w:line="240" w:lineRule="auto"/>
              <w:rPr>
                <w:ins w:id="9586" w:author="Arjan" w:date="2013-02-07T23:33:00Z"/>
                <w:rFonts w:ascii="Arial" w:eastAsia="Times New Roman" w:hAnsi="Arial" w:cs="Arial"/>
                <w:color w:val="000000"/>
                <w:sz w:val="20"/>
                <w:szCs w:val="20"/>
              </w:rPr>
            </w:pPr>
            <w:ins w:id="9587"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701577C5" w14:textId="77777777" w:rsidR="006B550F" w:rsidRPr="00F2006F" w:rsidRDefault="006B550F" w:rsidP="00211C3F">
            <w:pPr>
              <w:autoSpaceDE w:val="0"/>
              <w:autoSpaceDN w:val="0"/>
              <w:adjustRightInd w:val="0"/>
              <w:spacing w:after="0" w:line="240" w:lineRule="auto"/>
              <w:rPr>
                <w:ins w:id="9588" w:author="Arjan" w:date="2013-02-07T23:33:00Z"/>
                <w:rFonts w:ascii="Arial" w:eastAsia="Times New Roman" w:hAnsi="Arial" w:cs="Arial"/>
                <w:color w:val="000000"/>
                <w:sz w:val="20"/>
                <w:szCs w:val="20"/>
              </w:rPr>
            </w:pPr>
            <w:ins w:id="9589" w:author="Arjan" w:date="2013-02-07T23:33:00Z">
              <w:r w:rsidRPr="00F2006F">
                <w:rPr>
                  <w:rFonts w:ascii="Arial" w:eastAsia="Times New Roman" w:hAnsi="Arial" w:cs="Arial"/>
                  <w:color w:val="000000"/>
                  <w:sz w:val="20"/>
                  <w:szCs w:val="20"/>
                </w:rPr>
                <w:t>1 januari 2013</w:t>
              </w:r>
            </w:ins>
          </w:p>
        </w:tc>
      </w:tr>
      <w:tr w:rsidR="006B550F" w:rsidRPr="00F2006F" w14:paraId="2A62DB54" w14:textId="77777777" w:rsidTr="00211C3F">
        <w:trPr>
          <w:ins w:id="9590" w:author="Arjan" w:date="2013-02-07T23:33:00Z"/>
        </w:trPr>
        <w:tc>
          <w:tcPr>
            <w:tcW w:w="3690" w:type="dxa"/>
            <w:tcBorders>
              <w:top w:val="nil"/>
              <w:left w:val="nil"/>
              <w:bottom w:val="nil"/>
              <w:right w:val="nil"/>
            </w:tcBorders>
          </w:tcPr>
          <w:p w14:paraId="6991F405" w14:textId="77777777" w:rsidR="006B550F" w:rsidRPr="00F2006F" w:rsidRDefault="006B550F" w:rsidP="00211C3F">
            <w:pPr>
              <w:autoSpaceDE w:val="0"/>
              <w:autoSpaceDN w:val="0"/>
              <w:adjustRightInd w:val="0"/>
              <w:spacing w:after="0" w:line="240" w:lineRule="auto"/>
              <w:rPr>
                <w:ins w:id="959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1F4B64B3" w14:textId="77777777" w:rsidR="006B550F" w:rsidRPr="00F2006F" w:rsidRDefault="006B550F" w:rsidP="00211C3F">
            <w:pPr>
              <w:autoSpaceDE w:val="0"/>
              <w:autoSpaceDN w:val="0"/>
              <w:adjustRightInd w:val="0"/>
              <w:spacing w:after="0" w:line="240" w:lineRule="auto"/>
              <w:rPr>
                <w:ins w:id="9592" w:author="Arjan" w:date="2013-02-07T23:33:00Z"/>
                <w:rFonts w:ascii="Arial" w:eastAsia="Times New Roman" w:hAnsi="Arial" w:cs="Arial"/>
                <w:b/>
                <w:bCs/>
                <w:color w:val="000000"/>
                <w:sz w:val="20"/>
                <w:szCs w:val="20"/>
              </w:rPr>
            </w:pPr>
          </w:p>
        </w:tc>
      </w:tr>
      <w:tr w:rsidR="006B550F" w:rsidRPr="005C14BE" w14:paraId="2D6ABA5A" w14:textId="77777777" w:rsidTr="00211C3F">
        <w:trPr>
          <w:ins w:id="9593" w:author="Arjan" w:date="2013-02-07T23:33:00Z"/>
        </w:trPr>
        <w:tc>
          <w:tcPr>
            <w:tcW w:w="3690" w:type="dxa"/>
            <w:tcBorders>
              <w:top w:val="nil"/>
              <w:left w:val="nil"/>
              <w:bottom w:val="nil"/>
              <w:right w:val="nil"/>
            </w:tcBorders>
          </w:tcPr>
          <w:p w14:paraId="2D84F71D" w14:textId="77777777" w:rsidR="006B550F" w:rsidRPr="00F2006F" w:rsidRDefault="006B550F" w:rsidP="00211C3F">
            <w:pPr>
              <w:autoSpaceDE w:val="0"/>
              <w:autoSpaceDN w:val="0"/>
              <w:adjustRightInd w:val="0"/>
              <w:spacing w:after="0" w:line="240" w:lineRule="auto"/>
              <w:rPr>
                <w:ins w:id="9594" w:author="Arjan" w:date="2013-02-07T23:33:00Z"/>
                <w:rFonts w:ascii="Arial" w:eastAsia="Times New Roman" w:hAnsi="Arial" w:cs="Arial"/>
                <w:color w:val="000000"/>
                <w:sz w:val="20"/>
                <w:szCs w:val="20"/>
              </w:rPr>
            </w:pPr>
            <w:ins w:id="9595"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6108E5F4" w14:textId="77777777" w:rsidR="006B550F" w:rsidRPr="00DD0F4F" w:rsidRDefault="006B550F" w:rsidP="00211C3F">
            <w:pPr>
              <w:autoSpaceDE w:val="0"/>
              <w:autoSpaceDN w:val="0"/>
              <w:adjustRightInd w:val="0"/>
              <w:spacing w:after="0" w:line="240" w:lineRule="auto"/>
              <w:rPr>
                <w:ins w:id="9596" w:author="Arjan" w:date="2013-02-07T23:33:00Z"/>
                <w:rFonts w:ascii="Arial" w:eastAsia="Times New Roman" w:hAnsi="Arial" w:cs="Arial"/>
                <w:color w:val="000000"/>
                <w:sz w:val="20"/>
                <w:szCs w:val="20"/>
                <w:lang w:val="nl-NL"/>
              </w:rPr>
            </w:pPr>
            <w:ins w:id="9597" w:author="Arjan" w:date="2013-02-07T23:33:00Z">
              <w:r w:rsidRPr="00DD0F4F">
                <w:rPr>
                  <w:rFonts w:ascii="Arial" w:eastAsia="Times New Roman" w:hAnsi="Arial" w:cs="Arial"/>
                  <w:color w:val="000000"/>
                  <w:sz w:val="20"/>
                  <w:szCs w:val="20"/>
                  <w:lang w:val="nl-NL"/>
                </w:rPr>
                <w:t>Het gaat hier om een codering van de aard van de zaak, ook wel Zaaktype-code genoemd zoals deze wordt toegepast in de ZaakTypeCatalogus waartoe het zaaktype van de gerelateerde zaak behoort.</w:t>
              </w:r>
            </w:ins>
          </w:p>
        </w:tc>
      </w:tr>
      <w:tr w:rsidR="006B550F" w:rsidRPr="005C14BE" w14:paraId="3BEC709E" w14:textId="77777777" w:rsidTr="00211C3F">
        <w:trPr>
          <w:ins w:id="9598" w:author="Arjan" w:date="2013-02-07T23:33:00Z"/>
        </w:trPr>
        <w:tc>
          <w:tcPr>
            <w:tcW w:w="3690" w:type="dxa"/>
            <w:tcBorders>
              <w:top w:val="nil"/>
              <w:left w:val="nil"/>
              <w:bottom w:val="nil"/>
              <w:right w:val="nil"/>
            </w:tcBorders>
          </w:tcPr>
          <w:p w14:paraId="727BDA12" w14:textId="77777777" w:rsidR="006B550F" w:rsidRPr="00DD0F4F" w:rsidRDefault="006B550F" w:rsidP="00211C3F">
            <w:pPr>
              <w:autoSpaceDE w:val="0"/>
              <w:autoSpaceDN w:val="0"/>
              <w:adjustRightInd w:val="0"/>
              <w:spacing w:after="0" w:line="240" w:lineRule="auto"/>
              <w:rPr>
                <w:ins w:id="9599"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1469DA67" w14:textId="77777777" w:rsidR="006B550F" w:rsidRPr="00DD0F4F" w:rsidRDefault="006B550F" w:rsidP="00211C3F">
            <w:pPr>
              <w:autoSpaceDE w:val="0"/>
              <w:autoSpaceDN w:val="0"/>
              <w:adjustRightInd w:val="0"/>
              <w:spacing w:after="0" w:line="240" w:lineRule="auto"/>
              <w:rPr>
                <w:ins w:id="9600" w:author="Arjan" w:date="2013-02-07T23:33:00Z"/>
                <w:rFonts w:ascii="Arial" w:eastAsia="Times New Roman" w:hAnsi="Arial" w:cs="Arial"/>
                <w:b/>
                <w:bCs/>
                <w:color w:val="000000"/>
                <w:sz w:val="20"/>
                <w:szCs w:val="20"/>
                <w:lang w:val="nl-NL"/>
              </w:rPr>
            </w:pPr>
          </w:p>
        </w:tc>
      </w:tr>
      <w:tr w:rsidR="006B550F" w:rsidRPr="00F2006F" w14:paraId="1D28B72C" w14:textId="77777777" w:rsidTr="00211C3F">
        <w:trPr>
          <w:ins w:id="9601" w:author="Arjan" w:date="2013-02-07T23:33:00Z"/>
        </w:trPr>
        <w:tc>
          <w:tcPr>
            <w:tcW w:w="3690" w:type="dxa"/>
            <w:tcBorders>
              <w:top w:val="nil"/>
              <w:left w:val="nil"/>
              <w:bottom w:val="nil"/>
              <w:right w:val="nil"/>
            </w:tcBorders>
          </w:tcPr>
          <w:p w14:paraId="78A93702" w14:textId="77777777" w:rsidR="006B550F" w:rsidRPr="00F2006F" w:rsidRDefault="006B550F" w:rsidP="00211C3F">
            <w:pPr>
              <w:autoSpaceDE w:val="0"/>
              <w:autoSpaceDN w:val="0"/>
              <w:adjustRightInd w:val="0"/>
              <w:spacing w:after="0" w:line="240" w:lineRule="auto"/>
              <w:rPr>
                <w:ins w:id="9602" w:author="Arjan" w:date="2013-02-07T23:33:00Z"/>
                <w:rFonts w:ascii="Arial" w:eastAsia="Times New Roman" w:hAnsi="Arial" w:cs="Arial"/>
                <w:color w:val="000000"/>
                <w:sz w:val="20"/>
                <w:szCs w:val="20"/>
              </w:rPr>
            </w:pPr>
            <w:ins w:id="9603"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0EB05139" w14:textId="77777777" w:rsidR="006B550F" w:rsidRPr="00F2006F" w:rsidRDefault="00DA5D93" w:rsidP="00211C3F">
            <w:pPr>
              <w:autoSpaceDE w:val="0"/>
              <w:autoSpaceDN w:val="0"/>
              <w:adjustRightInd w:val="0"/>
              <w:spacing w:after="0" w:line="240" w:lineRule="auto"/>
              <w:rPr>
                <w:ins w:id="9604" w:author="Arjan" w:date="2013-02-07T23:33:00Z"/>
                <w:rFonts w:ascii="Arial" w:eastAsia="Times New Roman" w:hAnsi="Arial" w:cs="Arial"/>
                <w:color w:val="000000"/>
                <w:sz w:val="20"/>
                <w:szCs w:val="20"/>
              </w:rPr>
            </w:pPr>
            <w:ins w:id="9605"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N4</w:t>
              </w:r>
              <w:r w:rsidRPr="00F2006F">
                <w:rPr>
                  <w:rFonts w:ascii="Arial" w:hAnsi="Arial" w:cs="Arial"/>
                  <w:sz w:val="20"/>
                  <w:szCs w:val="20"/>
                  <w:lang w:val="en-AU"/>
                </w:rPr>
                <w:fldChar w:fldCharType="end"/>
              </w:r>
            </w:ins>
          </w:p>
        </w:tc>
      </w:tr>
      <w:tr w:rsidR="006B550F" w:rsidRPr="00F2006F" w14:paraId="09246BF7" w14:textId="77777777" w:rsidTr="00211C3F">
        <w:trPr>
          <w:trHeight w:val="230"/>
          <w:ins w:id="9606" w:author="Arjan" w:date="2013-02-07T23:33:00Z"/>
        </w:trPr>
        <w:tc>
          <w:tcPr>
            <w:tcW w:w="3690" w:type="dxa"/>
            <w:tcBorders>
              <w:top w:val="nil"/>
              <w:left w:val="nil"/>
              <w:bottom w:val="nil"/>
              <w:right w:val="nil"/>
            </w:tcBorders>
          </w:tcPr>
          <w:p w14:paraId="3E07E70E" w14:textId="77777777" w:rsidR="006B550F" w:rsidRPr="00F2006F" w:rsidRDefault="006B550F" w:rsidP="00211C3F">
            <w:pPr>
              <w:autoSpaceDE w:val="0"/>
              <w:autoSpaceDN w:val="0"/>
              <w:adjustRightInd w:val="0"/>
              <w:spacing w:after="0" w:line="240" w:lineRule="auto"/>
              <w:rPr>
                <w:ins w:id="960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037D648" w14:textId="77777777" w:rsidR="006B550F" w:rsidRPr="00F2006F" w:rsidRDefault="006B550F" w:rsidP="00211C3F">
            <w:pPr>
              <w:autoSpaceDE w:val="0"/>
              <w:autoSpaceDN w:val="0"/>
              <w:adjustRightInd w:val="0"/>
              <w:spacing w:after="0" w:line="240" w:lineRule="auto"/>
              <w:rPr>
                <w:ins w:id="9608" w:author="Arjan" w:date="2013-02-07T23:33:00Z"/>
                <w:rFonts w:ascii="Arial" w:eastAsia="Times New Roman" w:hAnsi="Arial" w:cs="Arial"/>
                <w:b/>
                <w:bCs/>
                <w:color w:val="000000"/>
                <w:sz w:val="20"/>
                <w:szCs w:val="20"/>
              </w:rPr>
            </w:pPr>
          </w:p>
        </w:tc>
      </w:tr>
      <w:tr w:rsidR="006B550F" w:rsidRPr="005C14BE" w14:paraId="6045088C" w14:textId="77777777" w:rsidTr="00211C3F">
        <w:trPr>
          <w:trHeight w:val="230"/>
          <w:ins w:id="9609" w:author="Arjan" w:date="2013-02-07T23:33:00Z"/>
        </w:trPr>
        <w:tc>
          <w:tcPr>
            <w:tcW w:w="3690" w:type="dxa"/>
            <w:tcBorders>
              <w:top w:val="nil"/>
              <w:left w:val="nil"/>
              <w:bottom w:val="nil"/>
              <w:right w:val="nil"/>
            </w:tcBorders>
          </w:tcPr>
          <w:p w14:paraId="554E941B" w14:textId="77777777" w:rsidR="006B550F" w:rsidRPr="00F2006F" w:rsidRDefault="006B550F" w:rsidP="00211C3F">
            <w:pPr>
              <w:autoSpaceDE w:val="0"/>
              <w:autoSpaceDN w:val="0"/>
              <w:adjustRightInd w:val="0"/>
              <w:spacing w:after="0" w:line="240" w:lineRule="auto"/>
              <w:rPr>
                <w:ins w:id="9610" w:author="Arjan" w:date="2013-02-07T23:33:00Z"/>
                <w:rFonts w:ascii="Arial" w:eastAsia="Times New Roman" w:hAnsi="Arial" w:cs="Arial"/>
                <w:color w:val="000000"/>
                <w:sz w:val="20"/>
                <w:szCs w:val="20"/>
              </w:rPr>
            </w:pPr>
            <w:ins w:id="9611"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4294C48C" w14:textId="77777777" w:rsidR="006B550F" w:rsidRPr="00DD0F4F" w:rsidRDefault="006B550F" w:rsidP="00211C3F">
            <w:pPr>
              <w:autoSpaceDE w:val="0"/>
              <w:autoSpaceDN w:val="0"/>
              <w:adjustRightInd w:val="0"/>
              <w:spacing w:after="0" w:line="240" w:lineRule="auto"/>
              <w:rPr>
                <w:ins w:id="9612" w:author="Arjan" w:date="2013-02-07T23:33:00Z"/>
                <w:rFonts w:ascii="Arial" w:eastAsia="Times New Roman" w:hAnsi="Arial" w:cs="Arial"/>
                <w:color w:val="000000"/>
                <w:sz w:val="20"/>
                <w:szCs w:val="20"/>
                <w:lang w:val="nl-NL"/>
              </w:rPr>
            </w:pPr>
            <w:ins w:id="9613" w:author="Arjan" w:date="2013-02-07T23:33:00Z">
              <w:r w:rsidRPr="00DD0F4F">
                <w:rPr>
                  <w:rFonts w:ascii="Arial" w:eastAsia="Times New Roman" w:hAnsi="Arial" w:cs="Arial"/>
                  <w:color w:val="000000"/>
                  <w:sz w:val="20"/>
                  <w:szCs w:val="20"/>
                  <w:lang w:val="nl-NL"/>
                </w:rPr>
                <w:t>Een waarde voor dit attribuutsoort in de van toepassing zijn ZaakTypeCatalogus.</w:t>
              </w:r>
            </w:ins>
          </w:p>
        </w:tc>
      </w:tr>
      <w:tr w:rsidR="006B550F" w:rsidRPr="005C14BE" w14:paraId="2F429EB1" w14:textId="77777777" w:rsidTr="00211C3F">
        <w:trPr>
          <w:trHeight w:val="230"/>
          <w:ins w:id="9614" w:author="Arjan" w:date="2013-02-07T23:33:00Z"/>
        </w:trPr>
        <w:tc>
          <w:tcPr>
            <w:tcW w:w="3690" w:type="dxa"/>
            <w:tcBorders>
              <w:top w:val="nil"/>
              <w:left w:val="nil"/>
              <w:bottom w:val="nil"/>
              <w:right w:val="nil"/>
            </w:tcBorders>
          </w:tcPr>
          <w:p w14:paraId="5365CCF5" w14:textId="77777777" w:rsidR="006B550F" w:rsidRPr="00DD0F4F" w:rsidRDefault="006B550F" w:rsidP="00211C3F">
            <w:pPr>
              <w:autoSpaceDE w:val="0"/>
              <w:autoSpaceDN w:val="0"/>
              <w:adjustRightInd w:val="0"/>
              <w:spacing w:after="0" w:line="240" w:lineRule="auto"/>
              <w:rPr>
                <w:ins w:id="9615"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0374B4A4" w14:textId="77777777" w:rsidR="006B550F" w:rsidRPr="00DD0F4F" w:rsidRDefault="006B550F" w:rsidP="00211C3F">
            <w:pPr>
              <w:autoSpaceDE w:val="0"/>
              <w:autoSpaceDN w:val="0"/>
              <w:adjustRightInd w:val="0"/>
              <w:spacing w:after="0" w:line="240" w:lineRule="auto"/>
              <w:rPr>
                <w:ins w:id="9616" w:author="Arjan" w:date="2013-02-07T23:33:00Z"/>
                <w:rFonts w:ascii="Arial" w:eastAsia="Times New Roman" w:hAnsi="Arial" w:cs="Arial"/>
                <w:b/>
                <w:bCs/>
                <w:color w:val="000000"/>
                <w:sz w:val="20"/>
                <w:szCs w:val="20"/>
                <w:lang w:val="nl-NL"/>
              </w:rPr>
            </w:pPr>
          </w:p>
        </w:tc>
      </w:tr>
      <w:tr w:rsidR="006B550F" w:rsidRPr="00F2006F" w14:paraId="5C77D16A" w14:textId="77777777" w:rsidTr="00211C3F">
        <w:trPr>
          <w:trHeight w:val="230"/>
          <w:ins w:id="9617" w:author="Arjan" w:date="2013-02-07T23:33:00Z"/>
        </w:trPr>
        <w:tc>
          <w:tcPr>
            <w:tcW w:w="3690" w:type="dxa"/>
            <w:tcBorders>
              <w:top w:val="nil"/>
              <w:left w:val="nil"/>
              <w:bottom w:val="nil"/>
              <w:right w:val="nil"/>
            </w:tcBorders>
          </w:tcPr>
          <w:p w14:paraId="29CEBF19" w14:textId="77777777" w:rsidR="006B550F" w:rsidRPr="00F2006F" w:rsidRDefault="006B550F" w:rsidP="00211C3F">
            <w:pPr>
              <w:autoSpaceDE w:val="0"/>
              <w:autoSpaceDN w:val="0"/>
              <w:adjustRightInd w:val="0"/>
              <w:spacing w:after="0" w:line="240" w:lineRule="auto"/>
              <w:rPr>
                <w:ins w:id="9618" w:author="Arjan" w:date="2013-02-07T23:33:00Z"/>
                <w:rFonts w:ascii="Arial" w:eastAsia="Times New Roman" w:hAnsi="Arial" w:cs="Arial"/>
                <w:b/>
                <w:bCs/>
                <w:color w:val="000000"/>
                <w:sz w:val="20"/>
                <w:szCs w:val="20"/>
              </w:rPr>
            </w:pPr>
            <w:ins w:id="9619"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14:paraId="7B85F0E7" w14:textId="77777777" w:rsidR="006B550F" w:rsidRPr="00F2006F" w:rsidRDefault="006B550F" w:rsidP="00211C3F">
            <w:pPr>
              <w:autoSpaceDE w:val="0"/>
              <w:autoSpaceDN w:val="0"/>
              <w:adjustRightInd w:val="0"/>
              <w:spacing w:after="0" w:line="240" w:lineRule="auto"/>
              <w:rPr>
                <w:ins w:id="9620" w:author="Arjan" w:date="2013-02-07T23:33:00Z"/>
                <w:rFonts w:ascii="Arial" w:eastAsia="Times New Roman" w:hAnsi="Arial" w:cs="Arial"/>
                <w:color w:val="000000"/>
                <w:sz w:val="20"/>
                <w:szCs w:val="20"/>
              </w:rPr>
            </w:pPr>
            <w:ins w:id="9621" w:author="Arjan" w:date="2013-02-07T23:33:00Z">
              <w:r w:rsidRPr="00F2006F">
                <w:rPr>
                  <w:rFonts w:ascii="Arial" w:eastAsia="Times New Roman" w:hAnsi="Arial" w:cs="Arial"/>
                  <w:color w:val="000000"/>
                  <w:sz w:val="20"/>
                  <w:szCs w:val="20"/>
                </w:rPr>
                <w:t>Nee</w:t>
              </w:r>
            </w:ins>
          </w:p>
        </w:tc>
      </w:tr>
      <w:tr w:rsidR="006B550F" w:rsidRPr="00F2006F" w14:paraId="147DAD2C" w14:textId="77777777" w:rsidTr="00211C3F">
        <w:trPr>
          <w:trHeight w:val="275"/>
          <w:ins w:id="9622" w:author="Arjan" w:date="2013-02-07T23:33:00Z"/>
        </w:trPr>
        <w:tc>
          <w:tcPr>
            <w:tcW w:w="3690" w:type="dxa"/>
            <w:tcBorders>
              <w:top w:val="nil"/>
              <w:left w:val="nil"/>
              <w:bottom w:val="nil"/>
              <w:right w:val="nil"/>
            </w:tcBorders>
          </w:tcPr>
          <w:p w14:paraId="7BA9C751" w14:textId="77777777" w:rsidR="006B550F" w:rsidRPr="00F2006F" w:rsidRDefault="006B550F" w:rsidP="00211C3F">
            <w:pPr>
              <w:autoSpaceDE w:val="0"/>
              <w:autoSpaceDN w:val="0"/>
              <w:adjustRightInd w:val="0"/>
              <w:spacing w:after="0" w:line="240" w:lineRule="auto"/>
              <w:rPr>
                <w:ins w:id="962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B505946" w14:textId="77777777" w:rsidR="006B550F" w:rsidRPr="00F2006F" w:rsidRDefault="006B550F" w:rsidP="00211C3F">
            <w:pPr>
              <w:autoSpaceDE w:val="0"/>
              <w:autoSpaceDN w:val="0"/>
              <w:adjustRightInd w:val="0"/>
              <w:spacing w:after="0" w:line="240" w:lineRule="auto"/>
              <w:rPr>
                <w:ins w:id="9624" w:author="Arjan" w:date="2013-02-07T23:33:00Z"/>
                <w:rFonts w:ascii="Arial" w:eastAsia="Times New Roman" w:hAnsi="Arial" w:cs="Arial"/>
                <w:color w:val="000000"/>
                <w:sz w:val="20"/>
                <w:szCs w:val="20"/>
              </w:rPr>
            </w:pPr>
          </w:p>
        </w:tc>
      </w:tr>
      <w:tr w:rsidR="006B550F" w:rsidRPr="00F2006F" w14:paraId="4BAA4361" w14:textId="77777777" w:rsidTr="00211C3F">
        <w:trPr>
          <w:trHeight w:val="230"/>
          <w:ins w:id="9625" w:author="Arjan" w:date="2013-02-07T23:33:00Z"/>
        </w:trPr>
        <w:tc>
          <w:tcPr>
            <w:tcW w:w="3690" w:type="dxa"/>
            <w:tcBorders>
              <w:top w:val="nil"/>
              <w:left w:val="nil"/>
              <w:bottom w:val="nil"/>
              <w:right w:val="nil"/>
            </w:tcBorders>
          </w:tcPr>
          <w:p w14:paraId="34692330" w14:textId="77777777" w:rsidR="006B550F" w:rsidRPr="00F2006F" w:rsidRDefault="006B550F" w:rsidP="00211C3F">
            <w:pPr>
              <w:autoSpaceDE w:val="0"/>
              <w:autoSpaceDN w:val="0"/>
              <w:adjustRightInd w:val="0"/>
              <w:spacing w:after="0" w:line="240" w:lineRule="auto"/>
              <w:rPr>
                <w:ins w:id="9626" w:author="Arjan" w:date="2013-02-07T23:33:00Z"/>
                <w:rFonts w:ascii="Arial" w:eastAsia="Times New Roman" w:hAnsi="Arial" w:cs="Arial"/>
                <w:b/>
                <w:bCs/>
                <w:color w:val="000000"/>
                <w:sz w:val="20"/>
                <w:szCs w:val="20"/>
              </w:rPr>
            </w:pPr>
            <w:ins w:id="9627"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14:paraId="4077B6BD" w14:textId="77777777" w:rsidR="006B550F" w:rsidRPr="00F2006F" w:rsidRDefault="006B550F" w:rsidP="00211C3F">
            <w:pPr>
              <w:autoSpaceDE w:val="0"/>
              <w:autoSpaceDN w:val="0"/>
              <w:adjustRightInd w:val="0"/>
              <w:spacing w:after="0" w:line="240" w:lineRule="auto"/>
              <w:rPr>
                <w:ins w:id="9628" w:author="Arjan" w:date="2013-02-07T23:33:00Z"/>
                <w:rFonts w:ascii="Arial" w:eastAsia="Times New Roman" w:hAnsi="Arial" w:cs="Arial"/>
                <w:color w:val="000000"/>
                <w:sz w:val="20"/>
                <w:szCs w:val="20"/>
              </w:rPr>
            </w:pPr>
            <w:ins w:id="9629" w:author="Arjan" w:date="2013-02-07T23:33:00Z">
              <w:r w:rsidRPr="00F2006F">
                <w:rPr>
                  <w:rFonts w:ascii="Arial" w:eastAsia="Times New Roman" w:hAnsi="Arial" w:cs="Arial"/>
                  <w:color w:val="000000"/>
                  <w:sz w:val="20"/>
                  <w:szCs w:val="20"/>
                </w:rPr>
                <w:t>Nee</w:t>
              </w:r>
            </w:ins>
          </w:p>
        </w:tc>
      </w:tr>
      <w:tr w:rsidR="006B550F" w:rsidRPr="00F2006F" w14:paraId="08E2ECD7" w14:textId="77777777" w:rsidTr="00211C3F">
        <w:trPr>
          <w:trHeight w:val="230"/>
          <w:ins w:id="9630" w:author="Arjan" w:date="2013-02-07T23:33:00Z"/>
        </w:trPr>
        <w:tc>
          <w:tcPr>
            <w:tcW w:w="3690" w:type="dxa"/>
            <w:tcBorders>
              <w:top w:val="nil"/>
              <w:left w:val="nil"/>
              <w:bottom w:val="nil"/>
              <w:right w:val="nil"/>
            </w:tcBorders>
          </w:tcPr>
          <w:p w14:paraId="5DE7CE75" w14:textId="77777777" w:rsidR="006B550F" w:rsidRPr="00F2006F" w:rsidRDefault="006B550F" w:rsidP="00211C3F">
            <w:pPr>
              <w:autoSpaceDE w:val="0"/>
              <w:autoSpaceDN w:val="0"/>
              <w:adjustRightInd w:val="0"/>
              <w:spacing w:after="0" w:line="240" w:lineRule="auto"/>
              <w:rPr>
                <w:ins w:id="963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0E83FC3" w14:textId="77777777" w:rsidR="006B550F" w:rsidRPr="00F2006F" w:rsidRDefault="006B550F" w:rsidP="00211C3F">
            <w:pPr>
              <w:autoSpaceDE w:val="0"/>
              <w:autoSpaceDN w:val="0"/>
              <w:adjustRightInd w:val="0"/>
              <w:spacing w:after="0" w:line="240" w:lineRule="auto"/>
              <w:rPr>
                <w:ins w:id="9632" w:author="Arjan" w:date="2013-02-07T23:33:00Z"/>
                <w:rFonts w:ascii="Arial" w:eastAsia="Times New Roman" w:hAnsi="Arial" w:cs="Arial"/>
                <w:color w:val="000000"/>
                <w:sz w:val="20"/>
                <w:szCs w:val="20"/>
              </w:rPr>
            </w:pPr>
          </w:p>
        </w:tc>
      </w:tr>
      <w:tr w:rsidR="006B550F" w:rsidRPr="00F2006F" w14:paraId="73C90012" w14:textId="77777777" w:rsidTr="00211C3F">
        <w:trPr>
          <w:trHeight w:val="230"/>
          <w:ins w:id="9633" w:author="Arjan" w:date="2013-02-07T23:33:00Z"/>
        </w:trPr>
        <w:tc>
          <w:tcPr>
            <w:tcW w:w="3690" w:type="dxa"/>
            <w:tcBorders>
              <w:top w:val="nil"/>
              <w:left w:val="nil"/>
              <w:bottom w:val="nil"/>
              <w:right w:val="nil"/>
            </w:tcBorders>
          </w:tcPr>
          <w:p w14:paraId="04A4B526" w14:textId="77777777" w:rsidR="006B550F" w:rsidRPr="00F2006F" w:rsidRDefault="006B550F" w:rsidP="00211C3F">
            <w:pPr>
              <w:autoSpaceDE w:val="0"/>
              <w:autoSpaceDN w:val="0"/>
              <w:adjustRightInd w:val="0"/>
              <w:spacing w:after="0" w:line="240" w:lineRule="auto"/>
              <w:rPr>
                <w:ins w:id="9634" w:author="Arjan" w:date="2013-02-07T23:33:00Z"/>
                <w:rFonts w:ascii="Arial" w:eastAsia="Times New Roman" w:hAnsi="Arial" w:cs="Arial"/>
                <w:b/>
                <w:bCs/>
                <w:color w:val="000000"/>
                <w:sz w:val="20"/>
                <w:szCs w:val="20"/>
              </w:rPr>
            </w:pPr>
            <w:ins w:id="9635"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14:paraId="3DC61965" w14:textId="77777777" w:rsidR="006B550F" w:rsidRPr="00F2006F" w:rsidRDefault="006B550F" w:rsidP="00211C3F">
            <w:pPr>
              <w:autoSpaceDE w:val="0"/>
              <w:autoSpaceDN w:val="0"/>
              <w:adjustRightInd w:val="0"/>
              <w:spacing w:after="0" w:line="240" w:lineRule="auto"/>
              <w:rPr>
                <w:ins w:id="9636" w:author="Arjan" w:date="2013-02-07T23:33:00Z"/>
                <w:rFonts w:ascii="Arial" w:eastAsia="Times New Roman" w:hAnsi="Arial" w:cs="Arial"/>
                <w:color w:val="000000"/>
                <w:sz w:val="20"/>
                <w:szCs w:val="20"/>
              </w:rPr>
            </w:pPr>
          </w:p>
        </w:tc>
      </w:tr>
      <w:tr w:rsidR="006B550F" w:rsidRPr="00F2006F" w14:paraId="0172B3E3" w14:textId="77777777" w:rsidTr="00211C3F">
        <w:trPr>
          <w:trHeight w:val="230"/>
          <w:ins w:id="9637" w:author="Arjan" w:date="2013-02-07T23:33:00Z"/>
        </w:trPr>
        <w:tc>
          <w:tcPr>
            <w:tcW w:w="3690" w:type="dxa"/>
            <w:tcBorders>
              <w:top w:val="nil"/>
              <w:left w:val="nil"/>
              <w:bottom w:val="nil"/>
              <w:right w:val="nil"/>
            </w:tcBorders>
          </w:tcPr>
          <w:p w14:paraId="01149E37" w14:textId="77777777" w:rsidR="006B550F" w:rsidRPr="00F2006F" w:rsidRDefault="006B550F" w:rsidP="00211C3F">
            <w:pPr>
              <w:autoSpaceDE w:val="0"/>
              <w:autoSpaceDN w:val="0"/>
              <w:adjustRightInd w:val="0"/>
              <w:spacing w:after="0" w:line="240" w:lineRule="auto"/>
              <w:rPr>
                <w:ins w:id="963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0F065835" w14:textId="77777777" w:rsidR="006B550F" w:rsidRPr="00F2006F" w:rsidRDefault="006B550F" w:rsidP="00211C3F">
            <w:pPr>
              <w:autoSpaceDE w:val="0"/>
              <w:autoSpaceDN w:val="0"/>
              <w:adjustRightInd w:val="0"/>
              <w:spacing w:after="0" w:line="240" w:lineRule="auto"/>
              <w:rPr>
                <w:ins w:id="9639" w:author="Arjan" w:date="2013-02-07T23:33:00Z"/>
                <w:rFonts w:ascii="Arial" w:eastAsia="Times New Roman" w:hAnsi="Arial" w:cs="Arial"/>
                <w:color w:val="000000"/>
                <w:sz w:val="20"/>
                <w:szCs w:val="20"/>
              </w:rPr>
            </w:pPr>
          </w:p>
        </w:tc>
      </w:tr>
      <w:tr w:rsidR="006B550F" w:rsidRPr="00F2006F" w14:paraId="7452BB9F" w14:textId="77777777" w:rsidTr="00211C3F">
        <w:trPr>
          <w:trHeight w:val="230"/>
          <w:ins w:id="9640" w:author="Arjan" w:date="2013-02-07T23:33:00Z"/>
        </w:trPr>
        <w:tc>
          <w:tcPr>
            <w:tcW w:w="3690" w:type="dxa"/>
            <w:tcBorders>
              <w:top w:val="nil"/>
              <w:left w:val="nil"/>
              <w:bottom w:val="nil"/>
              <w:right w:val="nil"/>
            </w:tcBorders>
          </w:tcPr>
          <w:p w14:paraId="286BC726" w14:textId="77777777" w:rsidR="006B550F" w:rsidRPr="00F2006F" w:rsidRDefault="006B550F" w:rsidP="00211C3F">
            <w:pPr>
              <w:autoSpaceDE w:val="0"/>
              <w:autoSpaceDN w:val="0"/>
              <w:adjustRightInd w:val="0"/>
              <w:spacing w:after="0" w:line="240" w:lineRule="auto"/>
              <w:rPr>
                <w:ins w:id="9641" w:author="Arjan" w:date="2013-02-07T23:33:00Z"/>
                <w:rFonts w:ascii="Arial" w:eastAsia="Times New Roman" w:hAnsi="Arial" w:cs="Arial"/>
                <w:b/>
                <w:bCs/>
                <w:color w:val="000000"/>
                <w:sz w:val="20"/>
                <w:szCs w:val="20"/>
              </w:rPr>
            </w:pPr>
            <w:ins w:id="9642"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14:paraId="49C3B710" w14:textId="77777777" w:rsidR="006B550F" w:rsidRPr="00F2006F" w:rsidRDefault="006B550F" w:rsidP="00211C3F">
            <w:pPr>
              <w:autoSpaceDE w:val="0"/>
              <w:autoSpaceDN w:val="0"/>
              <w:adjustRightInd w:val="0"/>
              <w:spacing w:after="0" w:line="240" w:lineRule="auto"/>
              <w:rPr>
                <w:ins w:id="9643" w:author="Arjan" w:date="2013-02-07T23:33:00Z"/>
                <w:rFonts w:ascii="Arial" w:eastAsia="Times New Roman" w:hAnsi="Arial" w:cs="Arial"/>
                <w:color w:val="000000"/>
                <w:sz w:val="20"/>
                <w:szCs w:val="20"/>
              </w:rPr>
            </w:pPr>
            <w:ins w:id="9644" w:author="Arjan" w:date="2013-02-07T23:33:00Z">
              <w:r w:rsidRPr="00F2006F">
                <w:rPr>
                  <w:rFonts w:ascii="Arial" w:eastAsia="Times New Roman" w:hAnsi="Arial" w:cs="Arial"/>
                  <w:color w:val="000000"/>
                  <w:sz w:val="20"/>
                  <w:szCs w:val="20"/>
                </w:rPr>
                <w:t>Nee</w:t>
              </w:r>
            </w:ins>
          </w:p>
        </w:tc>
      </w:tr>
      <w:tr w:rsidR="006B550F" w:rsidRPr="00F2006F" w14:paraId="14254B5F" w14:textId="77777777" w:rsidTr="00211C3F">
        <w:trPr>
          <w:trHeight w:val="230"/>
          <w:ins w:id="9645" w:author="Arjan" w:date="2013-02-07T23:33:00Z"/>
        </w:trPr>
        <w:tc>
          <w:tcPr>
            <w:tcW w:w="3690" w:type="dxa"/>
            <w:tcBorders>
              <w:top w:val="nil"/>
              <w:left w:val="nil"/>
              <w:bottom w:val="nil"/>
              <w:right w:val="nil"/>
            </w:tcBorders>
          </w:tcPr>
          <w:p w14:paraId="24F4C8A9" w14:textId="77777777" w:rsidR="006B550F" w:rsidRPr="00F2006F" w:rsidRDefault="006B550F" w:rsidP="00211C3F">
            <w:pPr>
              <w:autoSpaceDE w:val="0"/>
              <w:autoSpaceDN w:val="0"/>
              <w:adjustRightInd w:val="0"/>
              <w:spacing w:after="0" w:line="240" w:lineRule="auto"/>
              <w:rPr>
                <w:ins w:id="964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DC2C5A6" w14:textId="77777777" w:rsidR="006B550F" w:rsidRPr="00F2006F" w:rsidRDefault="006B550F" w:rsidP="00211C3F">
            <w:pPr>
              <w:autoSpaceDE w:val="0"/>
              <w:autoSpaceDN w:val="0"/>
              <w:adjustRightInd w:val="0"/>
              <w:spacing w:after="0" w:line="240" w:lineRule="auto"/>
              <w:rPr>
                <w:ins w:id="9647" w:author="Arjan" w:date="2013-02-07T23:33:00Z"/>
                <w:rFonts w:ascii="Arial" w:eastAsia="Times New Roman" w:hAnsi="Arial" w:cs="Arial"/>
                <w:color w:val="000000"/>
                <w:sz w:val="20"/>
                <w:szCs w:val="20"/>
              </w:rPr>
            </w:pPr>
          </w:p>
        </w:tc>
      </w:tr>
      <w:tr w:rsidR="006B550F" w:rsidRPr="00F2006F" w14:paraId="13008BEF" w14:textId="77777777" w:rsidTr="00211C3F">
        <w:trPr>
          <w:trHeight w:val="230"/>
          <w:ins w:id="9648" w:author="Arjan" w:date="2013-02-07T23:33:00Z"/>
        </w:trPr>
        <w:tc>
          <w:tcPr>
            <w:tcW w:w="3690" w:type="dxa"/>
            <w:tcBorders>
              <w:top w:val="nil"/>
              <w:left w:val="nil"/>
              <w:bottom w:val="nil"/>
              <w:right w:val="nil"/>
            </w:tcBorders>
          </w:tcPr>
          <w:p w14:paraId="75C93BB9" w14:textId="77777777" w:rsidR="006B550F" w:rsidRPr="00F2006F" w:rsidRDefault="006B550F" w:rsidP="00211C3F">
            <w:pPr>
              <w:autoSpaceDE w:val="0"/>
              <w:autoSpaceDN w:val="0"/>
              <w:adjustRightInd w:val="0"/>
              <w:spacing w:after="0" w:line="240" w:lineRule="auto"/>
              <w:rPr>
                <w:ins w:id="9649" w:author="Arjan" w:date="2013-02-07T23:33:00Z"/>
                <w:rFonts w:ascii="Arial" w:eastAsia="Times New Roman" w:hAnsi="Arial" w:cs="Arial"/>
                <w:b/>
                <w:bCs/>
                <w:color w:val="000000"/>
                <w:sz w:val="20"/>
                <w:szCs w:val="20"/>
              </w:rPr>
            </w:pPr>
            <w:ins w:id="9650"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14:paraId="44051B99" w14:textId="77777777" w:rsidR="006B550F" w:rsidRPr="00F2006F" w:rsidRDefault="006B550F" w:rsidP="00211C3F">
            <w:pPr>
              <w:autoSpaceDE w:val="0"/>
              <w:autoSpaceDN w:val="0"/>
              <w:adjustRightInd w:val="0"/>
              <w:spacing w:after="0" w:line="240" w:lineRule="auto"/>
              <w:rPr>
                <w:ins w:id="9651" w:author="Arjan" w:date="2013-02-07T23:33:00Z"/>
                <w:rFonts w:ascii="Arial" w:eastAsia="Times New Roman" w:hAnsi="Arial" w:cs="Arial"/>
                <w:color w:val="000000"/>
                <w:sz w:val="20"/>
                <w:szCs w:val="20"/>
              </w:rPr>
            </w:pPr>
            <w:ins w:id="9652" w:author="Arjan" w:date="2013-02-07T23:33:00Z">
              <w:r w:rsidRPr="00F2006F">
                <w:rPr>
                  <w:rFonts w:ascii="Arial" w:eastAsia="Times New Roman" w:hAnsi="Arial" w:cs="Arial"/>
                  <w:color w:val="000000"/>
                  <w:sz w:val="20"/>
                  <w:szCs w:val="20"/>
                </w:rPr>
                <w:t>Nee</w:t>
              </w:r>
            </w:ins>
          </w:p>
        </w:tc>
      </w:tr>
      <w:tr w:rsidR="006B550F" w:rsidRPr="00F2006F" w14:paraId="67FCAF52" w14:textId="77777777" w:rsidTr="00211C3F">
        <w:trPr>
          <w:trHeight w:val="230"/>
          <w:ins w:id="9653" w:author="Arjan" w:date="2013-02-07T23:33:00Z"/>
        </w:trPr>
        <w:tc>
          <w:tcPr>
            <w:tcW w:w="3690" w:type="dxa"/>
            <w:tcBorders>
              <w:top w:val="nil"/>
              <w:left w:val="nil"/>
              <w:bottom w:val="nil"/>
              <w:right w:val="nil"/>
            </w:tcBorders>
          </w:tcPr>
          <w:p w14:paraId="17051104" w14:textId="77777777" w:rsidR="006B550F" w:rsidRPr="00F2006F" w:rsidRDefault="006B550F" w:rsidP="00211C3F">
            <w:pPr>
              <w:autoSpaceDE w:val="0"/>
              <w:autoSpaceDN w:val="0"/>
              <w:adjustRightInd w:val="0"/>
              <w:spacing w:after="0" w:line="240" w:lineRule="auto"/>
              <w:rPr>
                <w:ins w:id="965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86A7AFB" w14:textId="77777777" w:rsidR="006B550F" w:rsidRPr="00F2006F" w:rsidRDefault="006B550F" w:rsidP="00211C3F">
            <w:pPr>
              <w:autoSpaceDE w:val="0"/>
              <w:autoSpaceDN w:val="0"/>
              <w:adjustRightInd w:val="0"/>
              <w:spacing w:after="0" w:line="240" w:lineRule="auto"/>
              <w:rPr>
                <w:ins w:id="9655" w:author="Arjan" w:date="2013-02-07T23:33:00Z"/>
                <w:rFonts w:ascii="Arial" w:eastAsia="Times New Roman" w:hAnsi="Arial" w:cs="Arial"/>
                <w:b/>
                <w:bCs/>
                <w:color w:val="000000"/>
                <w:sz w:val="20"/>
                <w:szCs w:val="20"/>
              </w:rPr>
            </w:pPr>
          </w:p>
        </w:tc>
      </w:tr>
      <w:tr w:rsidR="006B550F" w:rsidRPr="00F2006F" w14:paraId="67DC632B" w14:textId="77777777" w:rsidTr="00211C3F">
        <w:trPr>
          <w:trHeight w:val="230"/>
          <w:ins w:id="9656" w:author="Arjan" w:date="2013-02-07T23:33:00Z"/>
        </w:trPr>
        <w:tc>
          <w:tcPr>
            <w:tcW w:w="3690" w:type="dxa"/>
            <w:tcBorders>
              <w:top w:val="nil"/>
              <w:left w:val="nil"/>
              <w:bottom w:val="nil"/>
              <w:right w:val="nil"/>
            </w:tcBorders>
          </w:tcPr>
          <w:p w14:paraId="63DEC935" w14:textId="77777777" w:rsidR="006B550F" w:rsidRPr="00F2006F" w:rsidRDefault="006B550F" w:rsidP="00211C3F">
            <w:pPr>
              <w:autoSpaceDE w:val="0"/>
              <w:autoSpaceDN w:val="0"/>
              <w:adjustRightInd w:val="0"/>
              <w:spacing w:after="0" w:line="240" w:lineRule="auto"/>
              <w:rPr>
                <w:ins w:id="9657" w:author="Arjan" w:date="2013-02-07T23:33:00Z"/>
                <w:rFonts w:ascii="Arial" w:eastAsia="Times New Roman" w:hAnsi="Arial" w:cs="Arial"/>
                <w:color w:val="000000"/>
                <w:sz w:val="20"/>
                <w:szCs w:val="20"/>
              </w:rPr>
            </w:pPr>
            <w:ins w:id="9658"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74D9F016" w14:textId="77777777" w:rsidR="006B550F" w:rsidRPr="00F2006F" w:rsidRDefault="00DA5D93" w:rsidP="00211C3F">
            <w:pPr>
              <w:autoSpaceDE w:val="0"/>
              <w:autoSpaceDN w:val="0"/>
              <w:adjustRightInd w:val="0"/>
              <w:spacing w:after="0" w:line="240" w:lineRule="auto"/>
              <w:rPr>
                <w:ins w:id="9659" w:author="Arjan" w:date="2013-02-07T23:33:00Z"/>
                <w:rFonts w:ascii="Arial" w:eastAsia="Times New Roman" w:hAnsi="Arial" w:cs="Arial"/>
                <w:color w:val="000000"/>
                <w:sz w:val="20"/>
                <w:szCs w:val="20"/>
              </w:rPr>
            </w:pPr>
            <w:ins w:id="9660"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14:paraId="746E7EBE" w14:textId="77777777" w:rsidTr="00211C3F">
        <w:trPr>
          <w:trHeight w:val="200"/>
          <w:ins w:id="9661" w:author="Arjan" w:date="2013-02-07T23:33:00Z"/>
        </w:trPr>
        <w:tc>
          <w:tcPr>
            <w:tcW w:w="3690" w:type="dxa"/>
            <w:tcBorders>
              <w:top w:val="nil"/>
              <w:left w:val="nil"/>
              <w:bottom w:val="nil"/>
              <w:right w:val="nil"/>
            </w:tcBorders>
          </w:tcPr>
          <w:p w14:paraId="0CD5471C" w14:textId="77777777" w:rsidR="006B550F" w:rsidRPr="00F2006F" w:rsidRDefault="006B550F" w:rsidP="00211C3F">
            <w:pPr>
              <w:autoSpaceDE w:val="0"/>
              <w:autoSpaceDN w:val="0"/>
              <w:adjustRightInd w:val="0"/>
              <w:spacing w:after="0" w:line="240" w:lineRule="auto"/>
              <w:rPr>
                <w:ins w:id="966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6D15B285" w14:textId="77777777" w:rsidR="006B550F" w:rsidRPr="00F2006F" w:rsidRDefault="006B550F" w:rsidP="00211C3F">
            <w:pPr>
              <w:autoSpaceDE w:val="0"/>
              <w:autoSpaceDN w:val="0"/>
              <w:adjustRightInd w:val="0"/>
              <w:spacing w:after="0" w:line="240" w:lineRule="auto"/>
              <w:rPr>
                <w:ins w:id="9663" w:author="Arjan" w:date="2013-02-07T23:33:00Z"/>
                <w:rFonts w:ascii="Arial" w:eastAsia="Times New Roman" w:hAnsi="Arial" w:cs="Arial"/>
                <w:b/>
                <w:bCs/>
                <w:color w:val="000000"/>
                <w:sz w:val="20"/>
                <w:szCs w:val="20"/>
              </w:rPr>
            </w:pPr>
          </w:p>
        </w:tc>
      </w:tr>
      <w:tr w:rsidR="006B550F" w:rsidRPr="005C14BE" w14:paraId="028DA971" w14:textId="77777777" w:rsidTr="00211C3F">
        <w:trPr>
          <w:trHeight w:val="200"/>
          <w:ins w:id="9664" w:author="Arjan" w:date="2013-02-07T23:33:00Z"/>
        </w:trPr>
        <w:tc>
          <w:tcPr>
            <w:tcW w:w="3690" w:type="dxa"/>
            <w:tcBorders>
              <w:top w:val="nil"/>
              <w:left w:val="nil"/>
              <w:bottom w:val="nil"/>
              <w:right w:val="nil"/>
            </w:tcBorders>
          </w:tcPr>
          <w:p w14:paraId="4E01248D" w14:textId="77777777" w:rsidR="006B550F" w:rsidRPr="00F2006F" w:rsidRDefault="006B550F" w:rsidP="00211C3F">
            <w:pPr>
              <w:autoSpaceDE w:val="0"/>
              <w:autoSpaceDN w:val="0"/>
              <w:adjustRightInd w:val="0"/>
              <w:spacing w:after="0" w:line="240" w:lineRule="auto"/>
              <w:rPr>
                <w:ins w:id="9665" w:author="Arjan" w:date="2013-02-07T23:33:00Z"/>
                <w:rFonts w:ascii="Arial" w:eastAsia="Times New Roman" w:hAnsi="Arial" w:cs="Arial"/>
                <w:color w:val="000000"/>
                <w:sz w:val="20"/>
                <w:szCs w:val="20"/>
              </w:rPr>
            </w:pPr>
            <w:ins w:id="9666"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1CE413DC" w14:textId="77777777" w:rsidR="006B550F" w:rsidRPr="00DD0F4F" w:rsidRDefault="006B550F" w:rsidP="00211C3F">
            <w:pPr>
              <w:autoSpaceDE w:val="0"/>
              <w:autoSpaceDN w:val="0"/>
              <w:adjustRightInd w:val="0"/>
              <w:spacing w:after="0" w:line="240" w:lineRule="auto"/>
              <w:rPr>
                <w:ins w:id="9667" w:author="Arjan" w:date="2013-02-07T23:33:00Z"/>
                <w:rFonts w:ascii="Arial" w:eastAsia="Times New Roman" w:hAnsi="Arial" w:cs="Arial"/>
                <w:color w:val="000000"/>
                <w:sz w:val="20"/>
                <w:szCs w:val="20"/>
                <w:lang w:val="nl-NL"/>
              </w:rPr>
            </w:pPr>
            <w:ins w:id="9668" w:author="Arjan" w:date="2013-02-07T23:33:00Z">
              <w:r w:rsidRPr="00DD0F4F">
                <w:rPr>
                  <w:rFonts w:ascii="Arial" w:eastAsia="Times New Roman" w:hAnsi="Arial" w:cs="Arial"/>
                  <w:color w:val="000000"/>
                  <w:sz w:val="20"/>
                  <w:szCs w:val="20"/>
                  <w:lang w:val="nl-NL"/>
                </w:rPr>
                <w:t>Default: &lt;memo&gt;</w:t>
              </w:r>
            </w:ins>
          </w:p>
          <w:p w14:paraId="74DAA234" w14:textId="77777777" w:rsidR="006B550F" w:rsidRPr="00DD0F4F" w:rsidRDefault="006B550F" w:rsidP="00211C3F">
            <w:pPr>
              <w:autoSpaceDE w:val="0"/>
              <w:autoSpaceDN w:val="0"/>
              <w:adjustRightInd w:val="0"/>
              <w:spacing w:after="0" w:line="240" w:lineRule="auto"/>
              <w:rPr>
                <w:ins w:id="9669" w:author="Arjan" w:date="2013-02-07T23:33:00Z"/>
                <w:rFonts w:ascii="Arial" w:eastAsia="Times New Roman" w:hAnsi="Arial" w:cs="Arial"/>
                <w:color w:val="000000"/>
                <w:sz w:val="20"/>
                <w:szCs w:val="20"/>
                <w:lang w:val="nl-NL"/>
              </w:rPr>
            </w:pPr>
            <w:ins w:id="9670" w:author="Arjan" w:date="2013-02-07T23:33:00Z">
              <w:r w:rsidRPr="00DD0F4F">
                <w:rPr>
                  <w:rFonts w:ascii="Arial" w:eastAsia="Times New Roman" w:hAnsi="Arial" w:cs="Arial"/>
                  <w:color w:val="000000"/>
                  <w:sz w:val="20"/>
                  <w:szCs w:val="20"/>
                  <w:lang w:val="nl-NL"/>
                </w:rPr>
                <w:t>Description:Gemeentelijk basisgegeven</w:t>
              </w:r>
            </w:ins>
          </w:p>
        </w:tc>
      </w:tr>
      <w:tr w:rsidR="006B550F" w:rsidRPr="005C14BE" w14:paraId="6C44E1B8" w14:textId="77777777" w:rsidTr="00211C3F">
        <w:trPr>
          <w:trHeight w:val="230"/>
          <w:ins w:id="9671" w:author="Arjan" w:date="2013-02-07T23:33:00Z"/>
        </w:trPr>
        <w:tc>
          <w:tcPr>
            <w:tcW w:w="3690" w:type="dxa"/>
            <w:tcBorders>
              <w:top w:val="nil"/>
              <w:left w:val="nil"/>
              <w:bottom w:val="nil"/>
              <w:right w:val="nil"/>
            </w:tcBorders>
          </w:tcPr>
          <w:p w14:paraId="0FAA13F8" w14:textId="77777777" w:rsidR="006B550F" w:rsidRPr="00DD0F4F" w:rsidRDefault="006B550F" w:rsidP="00211C3F">
            <w:pPr>
              <w:autoSpaceDE w:val="0"/>
              <w:autoSpaceDN w:val="0"/>
              <w:adjustRightInd w:val="0"/>
              <w:spacing w:after="0" w:line="240" w:lineRule="auto"/>
              <w:rPr>
                <w:ins w:id="9672"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0ACCC241" w14:textId="77777777" w:rsidR="006B550F" w:rsidRPr="00DD0F4F" w:rsidRDefault="006B550F" w:rsidP="00211C3F">
            <w:pPr>
              <w:autoSpaceDE w:val="0"/>
              <w:autoSpaceDN w:val="0"/>
              <w:adjustRightInd w:val="0"/>
              <w:spacing w:after="0" w:line="240" w:lineRule="auto"/>
              <w:rPr>
                <w:ins w:id="9673" w:author="Arjan" w:date="2013-02-07T23:33:00Z"/>
                <w:rFonts w:ascii="Arial" w:eastAsia="Times New Roman" w:hAnsi="Arial" w:cs="Arial"/>
                <w:b/>
                <w:bCs/>
                <w:color w:val="000000"/>
                <w:sz w:val="20"/>
                <w:szCs w:val="20"/>
                <w:lang w:val="nl-NL"/>
              </w:rPr>
            </w:pPr>
          </w:p>
        </w:tc>
      </w:tr>
      <w:tr w:rsidR="006B550F" w:rsidRPr="00F2006F" w14:paraId="06E48194" w14:textId="77777777" w:rsidTr="00211C3F">
        <w:trPr>
          <w:trHeight w:val="230"/>
          <w:ins w:id="9674" w:author="Arjan" w:date="2013-02-07T23:33:00Z"/>
        </w:trPr>
        <w:tc>
          <w:tcPr>
            <w:tcW w:w="3690" w:type="dxa"/>
            <w:tcBorders>
              <w:top w:val="nil"/>
              <w:left w:val="nil"/>
              <w:bottom w:val="nil"/>
              <w:right w:val="nil"/>
            </w:tcBorders>
          </w:tcPr>
          <w:p w14:paraId="29945332" w14:textId="77777777" w:rsidR="006B550F" w:rsidRPr="00F2006F" w:rsidRDefault="006B550F" w:rsidP="00211C3F">
            <w:pPr>
              <w:autoSpaceDE w:val="0"/>
              <w:autoSpaceDN w:val="0"/>
              <w:adjustRightInd w:val="0"/>
              <w:spacing w:after="0" w:line="240" w:lineRule="auto"/>
              <w:rPr>
                <w:ins w:id="9675" w:author="Arjan" w:date="2013-02-07T23:33:00Z"/>
                <w:rFonts w:ascii="Arial" w:eastAsia="Times New Roman" w:hAnsi="Arial" w:cs="Arial"/>
                <w:color w:val="000000"/>
                <w:sz w:val="20"/>
                <w:szCs w:val="20"/>
              </w:rPr>
            </w:pPr>
            <w:ins w:id="9676"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3A4868AD" w14:textId="77777777" w:rsidR="006B550F" w:rsidRPr="00F2006F" w:rsidRDefault="006B550F" w:rsidP="00211C3F">
            <w:pPr>
              <w:autoSpaceDE w:val="0"/>
              <w:autoSpaceDN w:val="0"/>
              <w:adjustRightInd w:val="0"/>
              <w:spacing w:after="0" w:line="240" w:lineRule="auto"/>
              <w:rPr>
                <w:ins w:id="9677" w:author="Arjan" w:date="2013-02-07T23:33:00Z"/>
                <w:rFonts w:ascii="Arial" w:eastAsia="Times New Roman" w:hAnsi="Arial" w:cs="Arial"/>
                <w:color w:val="000000"/>
                <w:sz w:val="20"/>
                <w:szCs w:val="20"/>
              </w:rPr>
            </w:pPr>
            <w:ins w:id="9678" w:author="Arjan" w:date="2013-02-07T23:33:00Z">
              <w:r w:rsidRPr="00F2006F">
                <w:rPr>
                  <w:rFonts w:ascii="Arial" w:eastAsia="Times New Roman" w:hAnsi="Arial" w:cs="Arial"/>
                  <w:color w:val="000000"/>
                  <w:sz w:val="20"/>
                  <w:szCs w:val="20"/>
                </w:rPr>
                <w:t>-</w:t>
              </w:r>
            </w:ins>
          </w:p>
        </w:tc>
      </w:tr>
    </w:tbl>
    <w:p w14:paraId="074BBE3F" w14:textId="77777777" w:rsidR="006B550F" w:rsidRPr="00DD0F4F" w:rsidRDefault="00DA5D93" w:rsidP="006B550F">
      <w:pPr>
        <w:autoSpaceDE w:val="0"/>
        <w:autoSpaceDN w:val="0"/>
        <w:adjustRightInd w:val="0"/>
        <w:spacing w:before="240" w:after="60" w:line="240" w:lineRule="auto"/>
        <w:outlineLvl w:val="3"/>
        <w:rPr>
          <w:ins w:id="9679" w:author="Arjan" w:date="2013-02-07T23:33:00Z"/>
          <w:rFonts w:ascii="Arial" w:eastAsia="Times New Roman" w:hAnsi="Arial" w:cs="Arial"/>
          <w:b/>
          <w:bCs/>
          <w:color w:val="004080"/>
          <w:sz w:val="24"/>
          <w:szCs w:val="24"/>
          <w:lang w:val="nl-NL"/>
        </w:rPr>
      </w:pPr>
      <w:ins w:id="9680"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Zaaktype-omschrijving generiek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14:paraId="5C6262E2" w14:textId="77777777" w:rsidTr="00211C3F">
        <w:trPr>
          <w:trHeight w:val="230"/>
          <w:ins w:id="9681" w:author="Arjan" w:date="2013-02-07T23:33:00Z"/>
        </w:trPr>
        <w:tc>
          <w:tcPr>
            <w:tcW w:w="3690" w:type="dxa"/>
            <w:tcBorders>
              <w:top w:val="nil"/>
              <w:left w:val="nil"/>
              <w:bottom w:val="nil"/>
              <w:right w:val="nil"/>
            </w:tcBorders>
          </w:tcPr>
          <w:p w14:paraId="7FCE2231" w14:textId="77777777" w:rsidR="006B550F" w:rsidRPr="00F2006F" w:rsidRDefault="006B550F" w:rsidP="00211C3F">
            <w:pPr>
              <w:autoSpaceDE w:val="0"/>
              <w:autoSpaceDN w:val="0"/>
              <w:adjustRightInd w:val="0"/>
              <w:spacing w:after="0" w:line="240" w:lineRule="auto"/>
              <w:rPr>
                <w:ins w:id="9682" w:author="Arjan" w:date="2013-02-07T23:33:00Z"/>
                <w:rFonts w:ascii="Arial" w:eastAsia="Times New Roman" w:hAnsi="Arial" w:cs="Arial"/>
                <w:color w:val="000000"/>
                <w:sz w:val="20"/>
                <w:szCs w:val="20"/>
              </w:rPr>
            </w:pPr>
            <w:ins w:id="9683"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2202B18E" w14:textId="77777777" w:rsidR="006B550F" w:rsidRPr="00F2006F" w:rsidRDefault="00DA5D93" w:rsidP="00211C3F">
            <w:pPr>
              <w:autoSpaceDE w:val="0"/>
              <w:autoSpaceDN w:val="0"/>
              <w:adjustRightInd w:val="0"/>
              <w:spacing w:after="0" w:line="240" w:lineRule="auto"/>
              <w:rPr>
                <w:ins w:id="9684" w:author="Arjan" w:date="2013-02-07T23:33:00Z"/>
                <w:rFonts w:ascii="Arial" w:eastAsia="Times New Roman" w:hAnsi="Arial" w:cs="Arial"/>
                <w:color w:val="000000"/>
                <w:sz w:val="20"/>
                <w:szCs w:val="20"/>
              </w:rPr>
            </w:pPr>
            <w:ins w:id="9685"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Zaaktype-omschrijving generiek</w:t>
              </w:r>
              <w:r w:rsidRPr="00F2006F">
                <w:rPr>
                  <w:rFonts w:ascii="Arial" w:hAnsi="Arial" w:cs="Arial"/>
                  <w:sz w:val="20"/>
                  <w:szCs w:val="20"/>
                  <w:lang w:val="en-AU"/>
                </w:rPr>
                <w:fldChar w:fldCharType="end"/>
              </w:r>
            </w:ins>
          </w:p>
        </w:tc>
      </w:tr>
      <w:tr w:rsidR="006B550F" w:rsidRPr="00F2006F" w14:paraId="2E4D4C81" w14:textId="77777777" w:rsidTr="00211C3F">
        <w:trPr>
          <w:ins w:id="9686" w:author="Arjan" w:date="2013-02-07T23:33:00Z"/>
        </w:trPr>
        <w:tc>
          <w:tcPr>
            <w:tcW w:w="3690" w:type="dxa"/>
            <w:tcBorders>
              <w:top w:val="nil"/>
              <w:left w:val="nil"/>
              <w:bottom w:val="nil"/>
              <w:right w:val="nil"/>
            </w:tcBorders>
          </w:tcPr>
          <w:p w14:paraId="45787130" w14:textId="77777777" w:rsidR="006B550F" w:rsidRPr="00F2006F" w:rsidRDefault="006B550F" w:rsidP="00211C3F">
            <w:pPr>
              <w:autoSpaceDE w:val="0"/>
              <w:autoSpaceDN w:val="0"/>
              <w:adjustRightInd w:val="0"/>
              <w:spacing w:after="0" w:line="240" w:lineRule="auto"/>
              <w:rPr>
                <w:ins w:id="968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89B064B" w14:textId="77777777" w:rsidR="006B550F" w:rsidRPr="00F2006F" w:rsidRDefault="006B550F" w:rsidP="00211C3F">
            <w:pPr>
              <w:autoSpaceDE w:val="0"/>
              <w:autoSpaceDN w:val="0"/>
              <w:adjustRightInd w:val="0"/>
              <w:spacing w:after="0" w:line="240" w:lineRule="auto"/>
              <w:rPr>
                <w:ins w:id="9688" w:author="Arjan" w:date="2013-02-07T23:33:00Z"/>
                <w:rFonts w:ascii="Arial" w:eastAsia="Times New Roman" w:hAnsi="Arial" w:cs="Arial"/>
                <w:b/>
                <w:bCs/>
                <w:color w:val="000000"/>
                <w:sz w:val="20"/>
                <w:szCs w:val="20"/>
              </w:rPr>
            </w:pPr>
          </w:p>
        </w:tc>
      </w:tr>
      <w:tr w:rsidR="006B550F" w:rsidRPr="00F2006F" w14:paraId="5B4DC91A" w14:textId="77777777" w:rsidTr="00211C3F">
        <w:trPr>
          <w:ins w:id="9689" w:author="Arjan" w:date="2013-02-07T23:33:00Z"/>
        </w:trPr>
        <w:tc>
          <w:tcPr>
            <w:tcW w:w="3690" w:type="dxa"/>
            <w:tcBorders>
              <w:top w:val="nil"/>
              <w:left w:val="nil"/>
              <w:bottom w:val="nil"/>
              <w:right w:val="nil"/>
            </w:tcBorders>
          </w:tcPr>
          <w:p w14:paraId="667CC1DC" w14:textId="77777777" w:rsidR="006B550F" w:rsidRPr="00F2006F" w:rsidRDefault="006B550F" w:rsidP="00211C3F">
            <w:pPr>
              <w:autoSpaceDE w:val="0"/>
              <w:autoSpaceDN w:val="0"/>
              <w:adjustRightInd w:val="0"/>
              <w:spacing w:after="0" w:line="240" w:lineRule="auto"/>
              <w:rPr>
                <w:ins w:id="9690" w:author="Arjan" w:date="2013-02-07T23:33:00Z"/>
                <w:rFonts w:ascii="Arial" w:eastAsia="Times New Roman" w:hAnsi="Arial" w:cs="Arial"/>
                <w:color w:val="000000"/>
                <w:sz w:val="20"/>
                <w:szCs w:val="20"/>
              </w:rPr>
            </w:pPr>
            <w:ins w:id="9691"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5B25FC52" w14:textId="77777777" w:rsidR="006B550F" w:rsidRPr="00F2006F" w:rsidRDefault="006B550F" w:rsidP="00211C3F">
            <w:pPr>
              <w:autoSpaceDE w:val="0"/>
              <w:autoSpaceDN w:val="0"/>
              <w:adjustRightInd w:val="0"/>
              <w:spacing w:after="0" w:line="240" w:lineRule="auto"/>
              <w:rPr>
                <w:ins w:id="9692" w:author="Arjan" w:date="2013-02-07T23:33:00Z"/>
                <w:rFonts w:ascii="Arial" w:eastAsia="Times New Roman" w:hAnsi="Arial" w:cs="Arial"/>
                <w:color w:val="000000"/>
                <w:sz w:val="20"/>
                <w:szCs w:val="20"/>
              </w:rPr>
            </w:pPr>
            <w:ins w:id="9693" w:author="Arjan" w:date="2013-02-07T23:33:00Z">
              <w:r w:rsidRPr="00F2006F">
                <w:rPr>
                  <w:rFonts w:ascii="Arial" w:eastAsia="Times New Roman" w:hAnsi="Arial" w:cs="Arial"/>
                  <w:color w:val="000000"/>
                  <w:sz w:val="20"/>
                  <w:szCs w:val="20"/>
                </w:rPr>
                <w:t>KING</w:t>
              </w:r>
            </w:ins>
          </w:p>
        </w:tc>
      </w:tr>
      <w:tr w:rsidR="006B550F" w:rsidRPr="00F2006F" w14:paraId="7EF4F6AF" w14:textId="77777777" w:rsidTr="00211C3F">
        <w:trPr>
          <w:ins w:id="9694" w:author="Arjan" w:date="2013-02-07T23:33:00Z"/>
        </w:trPr>
        <w:tc>
          <w:tcPr>
            <w:tcW w:w="3690" w:type="dxa"/>
            <w:tcBorders>
              <w:top w:val="nil"/>
              <w:left w:val="nil"/>
              <w:bottom w:val="nil"/>
              <w:right w:val="nil"/>
            </w:tcBorders>
          </w:tcPr>
          <w:p w14:paraId="5228D930" w14:textId="77777777" w:rsidR="006B550F" w:rsidRPr="00F2006F" w:rsidRDefault="006B550F" w:rsidP="00211C3F">
            <w:pPr>
              <w:autoSpaceDE w:val="0"/>
              <w:autoSpaceDN w:val="0"/>
              <w:adjustRightInd w:val="0"/>
              <w:spacing w:after="0" w:line="240" w:lineRule="auto"/>
              <w:rPr>
                <w:ins w:id="969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0420F21D" w14:textId="77777777" w:rsidR="006B550F" w:rsidRPr="00F2006F" w:rsidRDefault="006B550F" w:rsidP="00211C3F">
            <w:pPr>
              <w:autoSpaceDE w:val="0"/>
              <w:autoSpaceDN w:val="0"/>
              <w:adjustRightInd w:val="0"/>
              <w:spacing w:after="0" w:line="240" w:lineRule="auto"/>
              <w:rPr>
                <w:ins w:id="9696" w:author="Arjan" w:date="2013-02-07T23:33:00Z"/>
                <w:rFonts w:ascii="Arial" w:eastAsia="Times New Roman" w:hAnsi="Arial" w:cs="Arial"/>
                <w:b/>
                <w:bCs/>
                <w:color w:val="000000"/>
                <w:sz w:val="20"/>
                <w:szCs w:val="20"/>
              </w:rPr>
            </w:pPr>
          </w:p>
        </w:tc>
      </w:tr>
      <w:tr w:rsidR="006B550F" w:rsidRPr="00F2006F" w14:paraId="3753135B" w14:textId="77777777" w:rsidTr="00211C3F">
        <w:trPr>
          <w:ins w:id="9697" w:author="Arjan" w:date="2013-02-07T23:33:00Z"/>
        </w:trPr>
        <w:tc>
          <w:tcPr>
            <w:tcW w:w="3690" w:type="dxa"/>
            <w:tcBorders>
              <w:top w:val="nil"/>
              <w:left w:val="nil"/>
              <w:bottom w:val="nil"/>
              <w:right w:val="nil"/>
            </w:tcBorders>
          </w:tcPr>
          <w:p w14:paraId="16A8819A" w14:textId="77777777" w:rsidR="006B550F" w:rsidRPr="00F2006F" w:rsidRDefault="006B550F" w:rsidP="00211C3F">
            <w:pPr>
              <w:autoSpaceDE w:val="0"/>
              <w:autoSpaceDN w:val="0"/>
              <w:adjustRightInd w:val="0"/>
              <w:spacing w:after="0" w:line="240" w:lineRule="auto"/>
              <w:rPr>
                <w:ins w:id="9698" w:author="Arjan" w:date="2013-02-07T23:33:00Z"/>
                <w:rFonts w:ascii="Arial" w:eastAsia="Times New Roman" w:hAnsi="Arial" w:cs="Arial"/>
                <w:color w:val="000000"/>
                <w:sz w:val="20"/>
                <w:szCs w:val="20"/>
              </w:rPr>
            </w:pPr>
            <w:ins w:id="9699"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5980A552" w14:textId="77777777" w:rsidR="006B550F" w:rsidRPr="00F2006F" w:rsidRDefault="006B550F" w:rsidP="00211C3F">
            <w:pPr>
              <w:autoSpaceDE w:val="0"/>
              <w:autoSpaceDN w:val="0"/>
              <w:adjustRightInd w:val="0"/>
              <w:spacing w:after="0" w:line="240" w:lineRule="auto"/>
              <w:rPr>
                <w:ins w:id="9700" w:author="Arjan" w:date="2013-02-07T23:33:00Z"/>
                <w:rFonts w:ascii="Arial" w:eastAsia="Times New Roman" w:hAnsi="Arial" w:cs="Arial"/>
                <w:color w:val="000000"/>
                <w:sz w:val="20"/>
                <w:szCs w:val="20"/>
              </w:rPr>
            </w:pPr>
          </w:p>
        </w:tc>
      </w:tr>
      <w:tr w:rsidR="006B550F" w:rsidRPr="00F2006F" w14:paraId="278C174D" w14:textId="77777777" w:rsidTr="00211C3F">
        <w:trPr>
          <w:ins w:id="9701" w:author="Arjan" w:date="2013-02-07T23:33:00Z"/>
        </w:trPr>
        <w:tc>
          <w:tcPr>
            <w:tcW w:w="3690" w:type="dxa"/>
            <w:tcBorders>
              <w:top w:val="nil"/>
              <w:left w:val="nil"/>
              <w:bottom w:val="nil"/>
              <w:right w:val="nil"/>
            </w:tcBorders>
          </w:tcPr>
          <w:p w14:paraId="091A585D" w14:textId="77777777" w:rsidR="006B550F" w:rsidRPr="00F2006F" w:rsidRDefault="006B550F" w:rsidP="00211C3F">
            <w:pPr>
              <w:autoSpaceDE w:val="0"/>
              <w:autoSpaceDN w:val="0"/>
              <w:adjustRightInd w:val="0"/>
              <w:spacing w:after="0" w:line="240" w:lineRule="auto"/>
              <w:rPr>
                <w:ins w:id="970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2BC9424" w14:textId="77777777" w:rsidR="006B550F" w:rsidRPr="00F2006F" w:rsidRDefault="006B550F" w:rsidP="00211C3F">
            <w:pPr>
              <w:autoSpaceDE w:val="0"/>
              <w:autoSpaceDN w:val="0"/>
              <w:adjustRightInd w:val="0"/>
              <w:spacing w:after="0" w:line="240" w:lineRule="auto"/>
              <w:rPr>
                <w:ins w:id="9703" w:author="Arjan" w:date="2013-02-07T23:33:00Z"/>
                <w:rFonts w:ascii="Arial" w:eastAsia="Times New Roman" w:hAnsi="Arial" w:cs="Arial"/>
                <w:b/>
                <w:bCs/>
                <w:color w:val="000000"/>
                <w:sz w:val="20"/>
                <w:szCs w:val="20"/>
              </w:rPr>
            </w:pPr>
          </w:p>
        </w:tc>
      </w:tr>
      <w:tr w:rsidR="006B550F" w:rsidRPr="00F2006F" w14:paraId="6AF71957" w14:textId="77777777" w:rsidTr="00211C3F">
        <w:trPr>
          <w:trHeight w:val="335"/>
          <w:ins w:id="9704" w:author="Arjan" w:date="2013-02-07T23:33:00Z"/>
        </w:trPr>
        <w:tc>
          <w:tcPr>
            <w:tcW w:w="3690" w:type="dxa"/>
            <w:tcBorders>
              <w:top w:val="nil"/>
              <w:left w:val="nil"/>
              <w:bottom w:val="nil"/>
              <w:right w:val="nil"/>
            </w:tcBorders>
          </w:tcPr>
          <w:p w14:paraId="44669FDE" w14:textId="77777777" w:rsidR="006B550F" w:rsidRPr="00F2006F" w:rsidRDefault="006B550F" w:rsidP="00211C3F">
            <w:pPr>
              <w:autoSpaceDE w:val="0"/>
              <w:autoSpaceDN w:val="0"/>
              <w:adjustRightInd w:val="0"/>
              <w:spacing w:after="0" w:line="240" w:lineRule="auto"/>
              <w:rPr>
                <w:ins w:id="9705" w:author="Arjan" w:date="2013-02-07T23:33:00Z"/>
                <w:rFonts w:ascii="Arial" w:eastAsia="Times New Roman" w:hAnsi="Arial" w:cs="Arial"/>
                <w:color w:val="000000"/>
                <w:sz w:val="20"/>
                <w:szCs w:val="20"/>
              </w:rPr>
            </w:pPr>
            <w:ins w:id="9706"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300FD8A6" w14:textId="77777777" w:rsidR="006B550F" w:rsidRPr="00F2006F" w:rsidRDefault="00DA5D93" w:rsidP="00211C3F">
            <w:pPr>
              <w:autoSpaceDE w:val="0"/>
              <w:autoSpaceDN w:val="0"/>
              <w:adjustRightInd w:val="0"/>
              <w:spacing w:after="0" w:line="240" w:lineRule="auto"/>
              <w:rPr>
                <w:ins w:id="9707" w:author="Arjan" w:date="2013-02-07T23:33:00Z"/>
                <w:rFonts w:ascii="Arial" w:eastAsia="Times New Roman" w:hAnsi="Arial" w:cs="Arial"/>
                <w:color w:val="000000"/>
                <w:sz w:val="20"/>
                <w:szCs w:val="20"/>
              </w:rPr>
            </w:pPr>
            <w:ins w:id="9708"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omschrijvingGeneriek</w:t>
              </w:r>
              <w:r w:rsidRPr="00F2006F">
                <w:rPr>
                  <w:rFonts w:ascii="Arial" w:hAnsi="Arial" w:cs="Arial"/>
                  <w:sz w:val="20"/>
                  <w:szCs w:val="20"/>
                  <w:lang w:val="en-AU"/>
                </w:rPr>
                <w:fldChar w:fldCharType="end"/>
              </w:r>
            </w:ins>
          </w:p>
        </w:tc>
      </w:tr>
      <w:tr w:rsidR="006B550F" w:rsidRPr="00F2006F" w14:paraId="59044B14" w14:textId="77777777" w:rsidTr="00211C3F">
        <w:trPr>
          <w:trHeight w:val="215"/>
          <w:ins w:id="9709" w:author="Arjan" w:date="2013-02-07T23:33:00Z"/>
        </w:trPr>
        <w:tc>
          <w:tcPr>
            <w:tcW w:w="3690" w:type="dxa"/>
            <w:tcBorders>
              <w:top w:val="nil"/>
              <w:left w:val="nil"/>
              <w:bottom w:val="nil"/>
              <w:right w:val="nil"/>
            </w:tcBorders>
          </w:tcPr>
          <w:p w14:paraId="249411EC" w14:textId="77777777" w:rsidR="006B550F" w:rsidRPr="00F2006F" w:rsidRDefault="006B550F" w:rsidP="00211C3F">
            <w:pPr>
              <w:autoSpaceDE w:val="0"/>
              <w:autoSpaceDN w:val="0"/>
              <w:adjustRightInd w:val="0"/>
              <w:spacing w:after="0" w:line="240" w:lineRule="auto"/>
              <w:rPr>
                <w:ins w:id="971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F805330" w14:textId="77777777" w:rsidR="006B550F" w:rsidRPr="00F2006F" w:rsidRDefault="006B550F" w:rsidP="00211C3F">
            <w:pPr>
              <w:autoSpaceDE w:val="0"/>
              <w:autoSpaceDN w:val="0"/>
              <w:adjustRightInd w:val="0"/>
              <w:spacing w:after="0" w:line="240" w:lineRule="auto"/>
              <w:rPr>
                <w:ins w:id="9711" w:author="Arjan" w:date="2013-02-07T23:33:00Z"/>
                <w:rFonts w:ascii="Arial" w:eastAsia="Times New Roman" w:hAnsi="Arial" w:cs="Arial"/>
                <w:b/>
                <w:bCs/>
                <w:color w:val="000000"/>
                <w:sz w:val="20"/>
                <w:szCs w:val="20"/>
              </w:rPr>
            </w:pPr>
          </w:p>
        </w:tc>
      </w:tr>
      <w:tr w:rsidR="006B550F" w:rsidRPr="005C14BE" w14:paraId="62BA621A" w14:textId="77777777" w:rsidTr="00211C3F">
        <w:trPr>
          <w:trHeight w:val="215"/>
          <w:ins w:id="9712" w:author="Arjan" w:date="2013-02-07T23:33:00Z"/>
        </w:trPr>
        <w:tc>
          <w:tcPr>
            <w:tcW w:w="3690" w:type="dxa"/>
            <w:tcBorders>
              <w:top w:val="nil"/>
              <w:left w:val="nil"/>
              <w:bottom w:val="nil"/>
              <w:right w:val="nil"/>
            </w:tcBorders>
          </w:tcPr>
          <w:p w14:paraId="14C114A9" w14:textId="77777777" w:rsidR="006B550F" w:rsidRPr="00F2006F" w:rsidRDefault="006B550F" w:rsidP="00211C3F">
            <w:pPr>
              <w:autoSpaceDE w:val="0"/>
              <w:autoSpaceDN w:val="0"/>
              <w:adjustRightInd w:val="0"/>
              <w:spacing w:after="0" w:line="240" w:lineRule="auto"/>
              <w:rPr>
                <w:ins w:id="9713" w:author="Arjan" w:date="2013-02-07T23:33:00Z"/>
                <w:rFonts w:ascii="Arial" w:eastAsia="Times New Roman" w:hAnsi="Arial" w:cs="Arial"/>
                <w:color w:val="000000"/>
                <w:sz w:val="20"/>
                <w:szCs w:val="20"/>
              </w:rPr>
            </w:pPr>
            <w:ins w:id="9714"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4E425B6E" w14:textId="77777777" w:rsidR="006B550F" w:rsidRPr="00DD0F4F" w:rsidRDefault="00DA5D93" w:rsidP="00211C3F">
            <w:pPr>
              <w:autoSpaceDE w:val="0"/>
              <w:autoSpaceDN w:val="0"/>
              <w:adjustRightInd w:val="0"/>
              <w:spacing w:after="0" w:line="240" w:lineRule="auto"/>
              <w:rPr>
                <w:ins w:id="9715" w:author="Arjan" w:date="2013-02-07T23:33:00Z"/>
                <w:rFonts w:ascii="Arial" w:eastAsia="Times New Roman" w:hAnsi="Arial" w:cs="Arial"/>
                <w:color w:val="000000"/>
                <w:sz w:val="20"/>
                <w:szCs w:val="20"/>
                <w:lang w:val="nl-NL"/>
              </w:rPr>
            </w:pPr>
            <w:ins w:id="9716"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Algemeen gehanteerde omschrijving van de aard van ZAAKen van het ZAAKTYPE waartoe de gerelateerde zaak behoort.</w:t>
              </w:r>
            </w:ins>
          </w:p>
        </w:tc>
      </w:tr>
      <w:tr w:rsidR="006B550F" w:rsidRPr="005C14BE" w14:paraId="1CCD144F" w14:textId="77777777" w:rsidTr="00211C3F">
        <w:trPr>
          <w:trHeight w:val="230"/>
          <w:ins w:id="9717" w:author="Arjan" w:date="2013-02-07T23:33:00Z"/>
        </w:trPr>
        <w:tc>
          <w:tcPr>
            <w:tcW w:w="3690" w:type="dxa"/>
            <w:tcBorders>
              <w:top w:val="nil"/>
              <w:left w:val="nil"/>
              <w:bottom w:val="nil"/>
              <w:right w:val="nil"/>
            </w:tcBorders>
          </w:tcPr>
          <w:p w14:paraId="235262CD" w14:textId="77777777" w:rsidR="006B550F" w:rsidRPr="00DD0F4F" w:rsidRDefault="006B550F" w:rsidP="00211C3F">
            <w:pPr>
              <w:autoSpaceDE w:val="0"/>
              <w:autoSpaceDN w:val="0"/>
              <w:adjustRightInd w:val="0"/>
              <w:spacing w:after="0" w:line="240" w:lineRule="auto"/>
              <w:rPr>
                <w:ins w:id="9718"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2AA526C5" w14:textId="77777777" w:rsidR="006B550F" w:rsidRPr="00DD0F4F" w:rsidRDefault="006B550F" w:rsidP="00211C3F">
            <w:pPr>
              <w:autoSpaceDE w:val="0"/>
              <w:autoSpaceDN w:val="0"/>
              <w:adjustRightInd w:val="0"/>
              <w:spacing w:after="0" w:line="240" w:lineRule="auto"/>
              <w:rPr>
                <w:ins w:id="9719" w:author="Arjan" w:date="2013-02-07T23:33:00Z"/>
                <w:rFonts w:ascii="Arial" w:eastAsia="Times New Roman" w:hAnsi="Arial" w:cs="Arial"/>
                <w:b/>
                <w:bCs/>
                <w:color w:val="000000"/>
                <w:sz w:val="20"/>
                <w:szCs w:val="20"/>
                <w:lang w:val="nl-NL"/>
              </w:rPr>
            </w:pPr>
          </w:p>
        </w:tc>
      </w:tr>
      <w:tr w:rsidR="006B550F" w:rsidRPr="00F2006F" w14:paraId="2D836AB5" w14:textId="77777777" w:rsidTr="00211C3F">
        <w:trPr>
          <w:trHeight w:val="230"/>
          <w:ins w:id="9720" w:author="Arjan" w:date="2013-02-07T23:33:00Z"/>
        </w:trPr>
        <w:tc>
          <w:tcPr>
            <w:tcW w:w="3690" w:type="dxa"/>
            <w:tcBorders>
              <w:top w:val="nil"/>
              <w:left w:val="nil"/>
              <w:bottom w:val="nil"/>
              <w:right w:val="nil"/>
            </w:tcBorders>
          </w:tcPr>
          <w:p w14:paraId="0290CBC8" w14:textId="77777777" w:rsidR="006B550F" w:rsidRPr="00F2006F" w:rsidRDefault="006B550F" w:rsidP="00211C3F">
            <w:pPr>
              <w:autoSpaceDE w:val="0"/>
              <w:autoSpaceDN w:val="0"/>
              <w:adjustRightInd w:val="0"/>
              <w:spacing w:after="0" w:line="240" w:lineRule="auto"/>
              <w:rPr>
                <w:ins w:id="9721" w:author="Arjan" w:date="2013-02-07T23:33:00Z"/>
                <w:rFonts w:ascii="Arial" w:eastAsia="Times New Roman" w:hAnsi="Arial" w:cs="Arial"/>
                <w:color w:val="000000"/>
                <w:sz w:val="20"/>
                <w:szCs w:val="20"/>
              </w:rPr>
            </w:pPr>
            <w:ins w:id="9722"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07E66A29" w14:textId="77777777" w:rsidR="006B550F" w:rsidRPr="00F2006F" w:rsidRDefault="006B550F" w:rsidP="00211C3F">
            <w:pPr>
              <w:autoSpaceDE w:val="0"/>
              <w:autoSpaceDN w:val="0"/>
              <w:adjustRightInd w:val="0"/>
              <w:spacing w:after="0" w:line="240" w:lineRule="auto"/>
              <w:rPr>
                <w:ins w:id="9723" w:author="Arjan" w:date="2013-02-07T23:33:00Z"/>
                <w:rFonts w:ascii="Arial" w:eastAsia="Times New Roman" w:hAnsi="Arial" w:cs="Arial"/>
                <w:color w:val="000000"/>
                <w:sz w:val="20"/>
                <w:szCs w:val="20"/>
              </w:rPr>
            </w:pPr>
            <w:ins w:id="9724" w:author="Arjan" w:date="2013-02-07T23:33:00Z">
              <w:r w:rsidRPr="00F2006F">
                <w:rPr>
                  <w:rFonts w:ascii="Arial" w:eastAsia="Times New Roman" w:hAnsi="Arial" w:cs="Arial"/>
                  <w:color w:val="000000"/>
                  <w:sz w:val="20"/>
                  <w:szCs w:val="20"/>
                </w:rPr>
                <w:t>KING</w:t>
              </w:r>
            </w:ins>
          </w:p>
        </w:tc>
      </w:tr>
      <w:tr w:rsidR="006B550F" w:rsidRPr="00F2006F" w14:paraId="484A0ED7" w14:textId="77777777" w:rsidTr="00211C3F">
        <w:trPr>
          <w:ins w:id="9725" w:author="Arjan" w:date="2013-02-07T23:33:00Z"/>
        </w:trPr>
        <w:tc>
          <w:tcPr>
            <w:tcW w:w="3690" w:type="dxa"/>
            <w:tcBorders>
              <w:top w:val="nil"/>
              <w:left w:val="nil"/>
              <w:bottom w:val="nil"/>
              <w:right w:val="nil"/>
            </w:tcBorders>
          </w:tcPr>
          <w:p w14:paraId="25A17AFC" w14:textId="77777777" w:rsidR="006B550F" w:rsidRPr="00F2006F" w:rsidRDefault="006B550F" w:rsidP="00211C3F">
            <w:pPr>
              <w:autoSpaceDE w:val="0"/>
              <w:autoSpaceDN w:val="0"/>
              <w:adjustRightInd w:val="0"/>
              <w:spacing w:after="0" w:line="240" w:lineRule="auto"/>
              <w:rPr>
                <w:ins w:id="972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EF7ECF3" w14:textId="77777777" w:rsidR="006B550F" w:rsidRPr="00F2006F" w:rsidRDefault="006B550F" w:rsidP="00211C3F">
            <w:pPr>
              <w:autoSpaceDE w:val="0"/>
              <w:autoSpaceDN w:val="0"/>
              <w:adjustRightInd w:val="0"/>
              <w:spacing w:after="0" w:line="240" w:lineRule="auto"/>
              <w:rPr>
                <w:ins w:id="9727" w:author="Arjan" w:date="2013-02-07T23:33:00Z"/>
                <w:rFonts w:ascii="Arial" w:eastAsia="Times New Roman" w:hAnsi="Arial" w:cs="Arial"/>
                <w:b/>
                <w:bCs/>
                <w:color w:val="000000"/>
                <w:sz w:val="20"/>
                <w:szCs w:val="20"/>
              </w:rPr>
            </w:pPr>
          </w:p>
        </w:tc>
      </w:tr>
      <w:tr w:rsidR="006B550F" w:rsidRPr="00F2006F" w14:paraId="21610716" w14:textId="77777777" w:rsidTr="00211C3F">
        <w:trPr>
          <w:ins w:id="9728" w:author="Arjan" w:date="2013-02-07T23:33:00Z"/>
        </w:trPr>
        <w:tc>
          <w:tcPr>
            <w:tcW w:w="3690" w:type="dxa"/>
            <w:tcBorders>
              <w:top w:val="nil"/>
              <w:left w:val="nil"/>
              <w:bottom w:val="nil"/>
              <w:right w:val="nil"/>
            </w:tcBorders>
          </w:tcPr>
          <w:p w14:paraId="5C28271E" w14:textId="77777777" w:rsidR="006B550F" w:rsidRPr="00F2006F" w:rsidRDefault="006B550F" w:rsidP="00211C3F">
            <w:pPr>
              <w:autoSpaceDE w:val="0"/>
              <w:autoSpaceDN w:val="0"/>
              <w:adjustRightInd w:val="0"/>
              <w:spacing w:after="0" w:line="240" w:lineRule="auto"/>
              <w:rPr>
                <w:ins w:id="9729" w:author="Arjan" w:date="2013-02-07T23:33:00Z"/>
                <w:rFonts w:ascii="Arial" w:eastAsia="Times New Roman" w:hAnsi="Arial" w:cs="Arial"/>
                <w:color w:val="000000"/>
                <w:sz w:val="20"/>
                <w:szCs w:val="20"/>
              </w:rPr>
            </w:pPr>
            <w:ins w:id="9730"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0B71A203" w14:textId="77777777" w:rsidR="006B550F" w:rsidRPr="00F2006F" w:rsidRDefault="006B550F" w:rsidP="00211C3F">
            <w:pPr>
              <w:autoSpaceDE w:val="0"/>
              <w:autoSpaceDN w:val="0"/>
              <w:adjustRightInd w:val="0"/>
              <w:spacing w:after="0" w:line="240" w:lineRule="auto"/>
              <w:rPr>
                <w:ins w:id="9731" w:author="Arjan" w:date="2013-02-07T23:33:00Z"/>
                <w:rFonts w:ascii="Arial" w:eastAsia="Times New Roman" w:hAnsi="Arial" w:cs="Arial"/>
                <w:color w:val="000000"/>
                <w:sz w:val="20"/>
                <w:szCs w:val="20"/>
              </w:rPr>
            </w:pPr>
            <w:ins w:id="9732" w:author="Arjan" w:date="2013-02-07T23:33:00Z">
              <w:r w:rsidRPr="00F2006F">
                <w:rPr>
                  <w:rFonts w:ascii="Arial" w:eastAsia="Times New Roman" w:hAnsi="Arial" w:cs="Arial"/>
                  <w:color w:val="000000"/>
                  <w:sz w:val="20"/>
                  <w:szCs w:val="20"/>
                </w:rPr>
                <w:t>1 januari 2013</w:t>
              </w:r>
            </w:ins>
          </w:p>
        </w:tc>
      </w:tr>
      <w:tr w:rsidR="006B550F" w:rsidRPr="00F2006F" w14:paraId="27F5C813" w14:textId="77777777" w:rsidTr="00211C3F">
        <w:trPr>
          <w:ins w:id="9733" w:author="Arjan" w:date="2013-02-07T23:33:00Z"/>
        </w:trPr>
        <w:tc>
          <w:tcPr>
            <w:tcW w:w="3690" w:type="dxa"/>
            <w:tcBorders>
              <w:top w:val="nil"/>
              <w:left w:val="nil"/>
              <w:bottom w:val="nil"/>
              <w:right w:val="nil"/>
            </w:tcBorders>
          </w:tcPr>
          <w:p w14:paraId="2259A119" w14:textId="77777777" w:rsidR="006B550F" w:rsidRPr="00F2006F" w:rsidRDefault="006B550F" w:rsidP="00211C3F">
            <w:pPr>
              <w:autoSpaceDE w:val="0"/>
              <w:autoSpaceDN w:val="0"/>
              <w:adjustRightInd w:val="0"/>
              <w:spacing w:after="0" w:line="240" w:lineRule="auto"/>
              <w:rPr>
                <w:ins w:id="973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63860835" w14:textId="77777777" w:rsidR="006B550F" w:rsidRPr="00F2006F" w:rsidRDefault="006B550F" w:rsidP="00211C3F">
            <w:pPr>
              <w:autoSpaceDE w:val="0"/>
              <w:autoSpaceDN w:val="0"/>
              <w:adjustRightInd w:val="0"/>
              <w:spacing w:after="0" w:line="240" w:lineRule="auto"/>
              <w:rPr>
                <w:ins w:id="9735" w:author="Arjan" w:date="2013-02-07T23:33:00Z"/>
                <w:rFonts w:ascii="Arial" w:eastAsia="Times New Roman" w:hAnsi="Arial" w:cs="Arial"/>
                <w:b/>
                <w:bCs/>
                <w:color w:val="000000"/>
                <w:sz w:val="20"/>
                <w:szCs w:val="20"/>
              </w:rPr>
            </w:pPr>
          </w:p>
        </w:tc>
      </w:tr>
      <w:tr w:rsidR="006B550F" w:rsidRPr="005C14BE" w14:paraId="6A2433D7" w14:textId="77777777" w:rsidTr="00211C3F">
        <w:trPr>
          <w:ins w:id="9736" w:author="Arjan" w:date="2013-02-07T23:33:00Z"/>
        </w:trPr>
        <w:tc>
          <w:tcPr>
            <w:tcW w:w="3690" w:type="dxa"/>
            <w:tcBorders>
              <w:top w:val="nil"/>
              <w:left w:val="nil"/>
              <w:bottom w:val="nil"/>
              <w:right w:val="nil"/>
            </w:tcBorders>
          </w:tcPr>
          <w:p w14:paraId="1B094D2F" w14:textId="77777777" w:rsidR="006B550F" w:rsidRPr="00F2006F" w:rsidRDefault="006B550F" w:rsidP="00211C3F">
            <w:pPr>
              <w:autoSpaceDE w:val="0"/>
              <w:autoSpaceDN w:val="0"/>
              <w:adjustRightInd w:val="0"/>
              <w:spacing w:after="0" w:line="240" w:lineRule="auto"/>
              <w:rPr>
                <w:ins w:id="9737" w:author="Arjan" w:date="2013-02-07T23:33:00Z"/>
                <w:rFonts w:ascii="Arial" w:eastAsia="Times New Roman" w:hAnsi="Arial" w:cs="Arial"/>
                <w:color w:val="000000"/>
                <w:sz w:val="20"/>
                <w:szCs w:val="20"/>
              </w:rPr>
            </w:pPr>
            <w:ins w:id="9738"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4EE2B41A" w14:textId="77777777" w:rsidR="006B550F" w:rsidRPr="00DD0F4F" w:rsidRDefault="006B550F" w:rsidP="00211C3F">
            <w:pPr>
              <w:autoSpaceDE w:val="0"/>
              <w:autoSpaceDN w:val="0"/>
              <w:adjustRightInd w:val="0"/>
              <w:spacing w:after="0" w:line="240" w:lineRule="auto"/>
              <w:rPr>
                <w:ins w:id="9739" w:author="Arjan" w:date="2013-02-07T23:33:00Z"/>
                <w:rFonts w:ascii="Arial" w:eastAsia="Times New Roman" w:hAnsi="Arial" w:cs="Arial"/>
                <w:color w:val="000000"/>
                <w:sz w:val="20"/>
                <w:szCs w:val="20"/>
                <w:lang w:val="nl-NL"/>
              </w:rPr>
            </w:pPr>
            <w:ins w:id="9740" w:author="Arjan" w:date="2013-02-07T23:33:00Z">
              <w:r w:rsidRPr="00DD0F4F">
                <w:rPr>
                  <w:rFonts w:ascii="Arial" w:eastAsia="Times New Roman" w:hAnsi="Arial" w:cs="Arial"/>
                  <w:color w:val="000000"/>
                  <w:sz w:val="20"/>
                  <w:szCs w:val="20"/>
                  <w:lang w:val="nl-NL"/>
                </w:rPr>
                <w:t>Het gaat hier om een korte omschrijving van de aard van de zaak, ook wel zaaknaam genoemd, zoals deze wordt toegepast in de ZaaktypeCatalogus voor het domein waarvan het zaaktype deel uit maakt. Deze kan afwijken van de door de zaakbehandelende organisatie(s) gehanteerde naam, de Zaaktype-omschrijving. De domeinwaarden van de zaaktype-code en bijbehorende zaaktype-omschrijving generiek  zijn opgenomen in de desbetreffende ZaakTypeCatalogus.</w:t>
              </w:r>
            </w:ins>
          </w:p>
        </w:tc>
      </w:tr>
      <w:tr w:rsidR="006B550F" w:rsidRPr="005C14BE" w14:paraId="7E7F30D5" w14:textId="77777777" w:rsidTr="00211C3F">
        <w:trPr>
          <w:ins w:id="9741" w:author="Arjan" w:date="2013-02-07T23:33:00Z"/>
        </w:trPr>
        <w:tc>
          <w:tcPr>
            <w:tcW w:w="3690" w:type="dxa"/>
            <w:tcBorders>
              <w:top w:val="nil"/>
              <w:left w:val="nil"/>
              <w:bottom w:val="nil"/>
              <w:right w:val="nil"/>
            </w:tcBorders>
          </w:tcPr>
          <w:p w14:paraId="09E5BC9D" w14:textId="77777777" w:rsidR="006B550F" w:rsidRPr="00DD0F4F" w:rsidRDefault="006B550F" w:rsidP="00211C3F">
            <w:pPr>
              <w:autoSpaceDE w:val="0"/>
              <w:autoSpaceDN w:val="0"/>
              <w:adjustRightInd w:val="0"/>
              <w:spacing w:after="0" w:line="240" w:lineRule="auto"/>
              <w:rPr>
                <w:ins w:id="9742"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4D819007" w14:textId="77777777" w:rsidR="006B550F" w:rsidRPr="00DD0F4F" w:rsidRDefault="006B550F" w:rsidP="00211C3F">
            <w:pPr>
              <w:autoSpaceDE w:val="0"/>
              <w:autoSpaceDN w:val="0"/>
              <w:adjustRightInd w:val="0"/>
              <w:spacing w:after="0" w:line="240" w:lineRule="auto"/>
              <w:rPr>
                <w:ins w:id="9743" w:author="Arjan" w:date="2013-02-07T23:33:00Z"/>
                <w:rFonts w:ascii="Arial" w:eastAsia="Times New Roman" w:hAnsi="Arial" w:cs="Arial"/>
                <w:b/>
                <w:bCs/>
                <w:color w:val="000000"/>
                <w:sz w:val="20"/>
                <w:szCs w:val="20"/>
                <w:lang w:val="nl-NL"/>
              </w:rPr>
            </w:pPr>
          </w:p>
        </w:tc>
      </w:tr>
      <w:tr w:rsidR="006B550F" w:rsidRPr="00F2006F" w14:paraId="27DCAC96" w14:textId="77777777" w:rsidTr="00211C3F">
        <w:trPr>
          <w:ins w:id="9744" w:author="Arjan" w:date="2013-02-07T23:33:00Z"/>
        </w:trPr>
        <w:tc>
          <w:tcPr>
            <w:tcW w:w="3690" w:type="dxa"/>
            <w:tcBorders>
              <w:top w:val="nil"/>
              <w:left w:val="nil"/>
              <w:bottom w:val="nil"/>
              <w:right w:val="nil"/>
            </w:tcBorders>
          </w:tcPr>
          <w:p w14:paraId="708168D7" w14:textId="77777777" w:rsidR="006B550F" w:rsidRPr="00F2006F" w:rsidRDefault="006B550F" w:rsidP="00211C3F">
            <w:pPr>
              <w:autoSpaceDE w:val="0"/>
              <w:autoSpaceDN w:val="0"/>
              <w:adjustRightInd w:val="0"/>
              <w:spacing w:after="0" w:line="240" w:lineRule="auto"/>
              <w:rPr>
                <w:ins w:id="9745" w:author="Arjan" w:date="2013-02-07T23:33:00Z"/>
                <w:rFonts w:ascii="Arial" w:eastAsia="Times New Roman" w:hAnsi="Arial" w:cs="Arial"/>
                <w:color w:val="000000"/>
                <w:sz w:val="20"/>
                <w:szCs w:val="20"/>
              </w:rPr>
            </w:pPr>
            <w:ins w:id="9746"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2F9FFDE9" w14:textId="77777777" w:rsidR="006B550F" w:rsidRPr="00F2006F" w:rsidRDefault="00DA5D93" w:rsidP="00211C3F">
            <w:pPr>
              <w:autoSpaceDE w:val="0"/>
              <w:autoSpaceDN w:val="0"/>
              <w:adjustRightInd w:val="0"/>
              <w:spacing w:after="0" w:line="240" w:lineRule="auto"/>
              <w:rPr>
                <w:ins w:id="9747" w:author="Arjan" w:date="2013-02-07T23:33:00Z"/>
                <w:rFonts w:ascii="Arial" w:eastAsia="Times New Roman" w:hAnsi="Arial" w:cs="Arial"/>
                <w:color w:val="000000"/>
                <w:sz w:val="20"/>
                <w:szCs w:val="20"/>
              </w:rPr>
            </w:pPr>
            <w:ins w:id="9748"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AN80</w:t>
              </w:r>
              <w:r w:rsidRPr="00F2006F">
                <w:rPr>
                  <w:rFonts w:ascii="Arial" w:hAnsi="Arial" w:cs="Arial"/>
                  <w:sz w:val="20"/>
                  <w:szCs w:val="20"/>
                  <w:lang w:val="en-AU"/>
                </w:rPr>
                <w:fldChar w:fldCharType="end"/>
              </w:r>
            </w:ins>
          </w:p>
        </w:tc>
      </w:tr>
      <w:tr w:rsidR="006B550F" w:rsidRPr="00F2006F" w14:paraId="2AA5BC97" w14:textId="77777777" w:rsidTr="00211C3F">
        <w:trPr>
          <w:trHeight w:val="230"/>
          <w:ins w:id="9749" w:author="Arjan" w:date="2013-02-07T23:33:00Z"/>
        </w:trPr>
        <w:tc>
          <w:tcPr>
            <w:tcW w:w="3690" w:type="dxa"/>
            <w:tcBorders>
              <w:top w:val="nil"/>
              <w:left w:val="nil"/>
              <w:bottom w:val="nil"/>
              <w:right w:val="nil"/>
            </w:tcBorders>
          </w:tcPr>
          <w:p w14:paraId="57D5C145" w14:textId="77777777" w:rsidR="006B550F" w:rsidRPr="00F2006F" w:rsidRDefault="006B550F" w:rsidP="00211C3F">
            <w:pPr>
              <w:autoSpaceDE w:val="0"/>
              <w:autoSpaceDN w:val="0"/>
              <w:adjustRightInd w:val="0"/>
              <w:spacing w:after="0" w:line="240" w:lineRule="auto"/>
              <w:rPr>
                <w:ins w:id="975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E64588C" w14:textId="77777777" w:rsidR="006B550F" w:rsidRPr="00F2006F" w:rsidRDefault="006B550F" w:rsidP="00211C3F">
            <w:pPr>
              <w:autoSpaceDE w:val="0"/>
              <w:autoSpaceDN w:val="0"/>
              <w:adjustRightInd w:val="0"/>
              <w:spacing w:after="0" w:line="240" w:lineRule="auto"/>
              <w:rPr>
                <w:ins w:id="9751" w:author="Arjan" w:date="2013-02-07T23:33:00Z"/>
                <w:rFonts w:ascii="Arial" w:eastAsia="Times New Roman" w:hAnsi="Arial" w:cs="Arial"/>
                <w:b/>
                <w:bCs/>
                <w:color w:val="000000"/>
                <w:sz w:val="20"/>
                <w:szCs w:val="20"/>
              </w:rPr>
            </w:pPr>
          </w:p>
        </w:tc>
      </w:tr>
      <w:tr w:rsidR="006B550F" w:rsidRPr="005C14BE" w14:paraId="09C7B781" w14:textId="77777777" w:rsidTr="00211C3F">
        <w:trPr>
          <w:trHeight w:val="230"/>
          <w:ins w:id="9752" w:author="Arjan" w:date="2013-02-07T23:33:00Z"/>
        </w:trPr>
        <w:tc>
          <w:tcPr>
            <w:tcW w:w="3690" w:type="dxa"/>
            <w:tcBorders>
              <w:top w:val="nil"/>
              <w:left w:val="nil"/>
              <w:bottom w:val="nil"/>
              <w:right w:val="nil"/>
            </w:tcBorders>
          </w:tcPr>
          <w:p w14:paraId="3340BC81" w14:textId="77777777" w:rsidR="006B550F" w:rsidRPr="00F2006F" w:rsidRDefault="006B550F" w:rsidP="00211C3F">
            <w:pPr>
              <w:autoSpaceDE w:val="0"/>
              <w:autoSpaceDN w:val="0"/>
              <w:adjustRightInd w:val="0"/>
              <w:spacing w:after="0" w:line="240" w:lineRule="auto"/>
              <w:rPr>
                <w:ins w:id="9753" w:author="Arjan" w:date="2013-02-07T23:33:00Z"/>
                <w:rFonts w:ascii="Arial" w:eastAsia="Times New Roman" w:hAnsi="Arial" w:cs="Arial"/>
                <w:color w:val="000000"/>
                <w:sz w:val="20"/>
                <w:szCs w:val="20"/>
              </w:rPr>
            </w:pPr>
            <w:ins w:id="9754"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558C7DEC" w14:textId="77777777" w:rsidR="006B550F" w:rsidRPr="00DD0F4F" w:rsidRDefault="006B550F" w:rsidP="00211C3F">
            <w:pPr>
              <w:autoSpaceDE w:val="0"/>
              <w:autoSpaceDN w:val="0"/>
              <w:adjustRightInd w:val="0"/>
              <w:spacing w:after="0" w:line="240" w:lineRule="auto"/>
              <w:rPr>
                <w:ins w:id="9755" w:author="Arjan" w:date="2013-02-07T23:33:00Z"/>
                <w:rFonts w:ascii="Arial" w:eastAsia="Times New Roman" w:hAnsi="Arial" w:cs="Arial"/>
                <w:color w:val="000000"/>
                <w:sz w:val="20"/>
                <w:szCs w:val="20"/>
                <w:lang w:val="nl-NL"/>
              </w:rPr>
            </w:pPr>
            <w:ins w:id="9756" w:author="Arjan" w:date="2013-02-07T23:33:00Z">
              <w:r w:rsidRPr="00DD0F4F">
                <w:rPr>
                  <w:rFonts w:ascii="Arial" w:eastAsia="Times New Roman" w:hAnsi="Arial" w:cs="Arial"/>
                  <w:color w:val="000000"/>
                  <w:sz w:val="20"/>
                  <w:szCs w:val="20"/>
                  <w:lang w:val="nl-NL"/>
                </w:rPr>
                <w:t>Een waarde voor dit attribuutsoort in de van toepassing zijn ZaakTypeCatalogus.</w:t>
              </w:r>
            </w:ins>
          </w:p>
        </w:tc>
      </w:tr>
      <w:tr w:rsidR="006B550F" w:rsidRPr="005C14BE" w14:paraId="2AE71485" w14:textId="77777777" w:rsidTr="00211C3F">
        <w:trPr>
          <w:trHeight w:val="230"/>
          <w:ins w:id="9757" w:author="Arjan" w:date="2013-02-07T23:33:00Z"/>
        </w:trPr>
        <w:tc>
          <w:tcPr>
            <w:tcW w:w="3690" w:type="dxa"/>
            <w:tcBorders>
              <w:top w:val="nil"/>
              <w:left w:val="nil"/>
              <w:bottom w:val="nil"/>
              <w:right w:val="nil"/>
            </w:tcBorders>
          </w:tcPr>
          <w:p w14:paraId="4DD79180" w14:textId="77777777" w:rsidR="006B550F" w:rsidRPr="00DD0F4F" w:rsidRDefault="006B550F" w:rsidP="00211C3F">
            <w:pPr>
              <w:autoSpaceDE w:val="0"/>
              <w:autoSpaceDN w:val="0"/>
              <w:adjustRightInd w:val="0"/>
              <w:spacing w:after="0" w:line="240" w:lineRule="auto"/>
              <w:rPr>
                <w:ins w:id="9758"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61F5B9D5" w14:textId="77777777" w:rsidR="006B550F" w:rsidRPr="00DD0F4F" w:rsidRDefault="006B550F" w:rsidP="00211C3F">
            <w:pPr>
              <w:autoSpaceDE w:val="0"/>
              <w:autoSpaceDN w:val="0"/>
              <w:adjustRightInd w:val="0"/>
              <w:spacing w:after="0" w:line="240" w:lineRule="auto"/>
              <w:rPr>
                <w:ins w:id="9759" w:author="Arjan" w:date="2013-02-07T23:33:00Z"/>
                <w:rFonts w:ascii="Arial" w:eastAsia="Times New Roman" w:hAnsi="Arial" w:cs="Arial"/>
                <w:b/>
                <w:bCs/>
                <w:color w:val="000000"/>
                <w:sz w:val="20"/>
                <w:szCs w:val="20"/>
                <w:lang w:val="nl-NL"/>
              </w:rPr>
            </w:pPr>
          </w:p>
        </w:tc>
      </w:tr>
      <w:tr w:rsidR="006B550F" w:rsidRPr="00F2006F" w14:paraId="01F5D5DE" w14:textId="77777777" w:rsidTr="00211C3F">
        <w:trPr>
          <w:trHeight w:val="230"/>
          <w:ins w:id="9760" w:author="Arjan" w:date="2013-02-07T23:33:00Z"/>
        </w:trPr>
        <w:tc>
          <w:tcPr>
            <w:tcW w:w="3690" w:type="dxa"/>
            <w:tcBorders>
              <w:top w:val="nil"/>
              <w:left w:val="nil"/>
              <w:bottom w:val="nil"/>
              <w:right w:val="nil"/>
            </w:tcBorders>
          </w:tcPr>
          <w:p w14:paraId="7E0AFA9E" w14:textId="77777777" w:rsidR="006B550F" w:rsidRPr="00F2006F" w:rsidRDefault="006B550F" w:rsidP="00211C3F">
            <w:pPr>
              <w:autoSpaceDE w:val="0"/>
              <w:autoSpaceDN w:val="0"/>
              <w:adjustRightInd w:val="0"/>
              <w:spacing w:after="0" w:line="240" w:lineRule="auto"/>
              <w:rPr>
                <w:ins w:id="9761" w:author="Arjan" w:date="2013-02-07T23:33:00Z"/>
                <w:rFonts w:ascii="Arial" w:eastAsia="Times New Roman" w:hAnsi="Arial" w:cs="Arial"/>
                <w:b/>
                <w:bCs/>
                <w:color w:val="000000"/>
                <w:sz w:val="20"/>
                <w:szCs w:val="20"/>
              </w:rPr>
            </w:pPr>
            <w:ins w:id="9762"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14:paraId="063D8A78" w14:textId="77777777" w:rsidR="006B550F" w:rsidRPr="00F2006F" w:rsidRDefault="006B550F" w:rsidP="00211C3F">
            <w:pPr>
              <w:autoSpaceDE w:val="0"/>
              <w:autoSpaceDN w:val="0"/>
              <w:adjustRightInd w:val="0"/>
              <w:spacing w:after="0" w:line="240" w:lineRule="auto"/>
              <w:rPr>
                <w:ins w:id="9763" w:author="Arjan" w:date="2013-02-07T23:33:00Z"/>
                <w:rFonts w:ascii="Arial" w:eastAsia="Times New Roman" w:hAnsi="Arial" w:cs="Arial"/>
                <w:color w:val="000000"/>
                <w:sz w:val="20"/>
                <w:szCs w:val="20"/>
              </w:rPr>
            </w:pPr>
            <w:ins w:id="9764" w:author="Arjan" w:date="2013-02-07T23:33:00Z">
              <w:r w:rsidRPr="00F2006F">
                <w:rPr>
                  <w:rFonts w:ascii="Arial" w:eastAsia="Times New Roman" w:hAnsi="Arial" w:cs="Arial"/>
                  <w:color w:val="000000"/>
                  <w:sz w:val="20"/>
                  <w:szCs w:val="20"/>
                </w:rPr>
                <w:t>Nee</w:t>
              </w:r>
            </w:ins>
          </w:p>
        </w:tc>
      </w:tr>
      <w:tr w:rsidR="006B550F" w:rsidRPr="00F2006F" w14:paraId="683A84EE" w14:textId="77777777" w:rsidTr="00211C3F">
        <w:trPr>
          <w:trHeight w:val="275"/>
          <w:ins w:id="9765" w:author="Arjan" w:date="2013-02-07T23:33:00Z"/>
        </w:trPr>
        <w:tc>
          <w:tcPr>
            <w:tcW w:w="3690" w:type="dxa"/>
            <w:tcBorders>
              <w:top w:val="nil"/>
              <w:left w:val="nil"/>
              <w:bottom w:val="nil"/>
              <w:right w:val="nil"/>
            </w:tcBorders>
          </w:tcPr>
          <w:p w14:paraId="4F1A68EF" w14:textId="77777777" w:rsidR="006B550F" w:rsidRPr="00F2006F" w:rsidRDefault="006B550F" w:rsidP="00211C3F">
            <w:pPr>
              <w:autoSpaceDE w:val="0"/>
              <w:autoSpaceDN w:val="0"/>
              <w:adjustRightInd w:val="0"/>
              <w:spacing w:after="0" w:line="240" w:lineRule="auto"/>
              <w:rPr>
                <w:ins w:id="976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43387703" w14:textId="77777777" w:rsidR="006B550F" w:rsidRPr="00F2006F" w:rsidRDefault="006B550F" w:rsidP="00211C3F">
            <w:pPr>
              <w:autoSpaceDE w:val="0"/>
              <w:autoSpaceDN w:val="0"/>
              <w:adjustRightInd w:val="0"/>
              <w:spacing w:after="0" w:line="240" w:lineRule="auto"/>
              <w:rPr>
                <w:ins w:id="9767" w:author="Arjan" w:date="2013-02-07T23:33:00Z"/>
                <w:rFonts w:ascii="Arial" w:eastAsia="Times New Roman" w:hAnsi="Arial" w:cs="Arial"/>
                <w:color w:val="000000"/>
                <w:sz w:val="20"/>
                <w:szCs w:val="20"/>
              </w:rPr>
            </w:pPr>
          </w:p>
        </w:tc>
      </w:tr>
      <w:tr w:rsidR="006B550F" w:rsidRPr="00F2006F" w14:paraId="46C14B23" w14:textId="77777777" w:rsidTr="00211C3F">
        <w:trPr>
          <w:trHeight w:val="230"/>
          <w:ins w:id="9768" w:author="Arjan" w:date="2013-02-07T23:33:00Z"/>
        </w:trPr>
        <w:tc>
          <w:tcPr>
            <w:tcW w:w="3690" w:type="dxa"/>
            <w:tcBorders>
              <w:top w:val="nil"/>
              <w:left w:val="nil"/>
              <w:bottom w:val="nil"/>
              <w:right w:val="nil"/>
            </w:tcBorders>
          </w:tcPr>
          <w:p w14:paraId="280A8C4F" w14:textId="77777777" w:rsidR="006B550F" w:rsidRPr="00F2006F" w:rsidRDefault="006B550F" w:rsidP="00211C3F">
            <w:pPr>
              <w:autoSpaceDE w:val="0"/>
              <w:autoSpaceDN w:val="0"/>
              <w:adjustRightInd w:val="0"/>
              <w:spacing w:after="0" w:line="240" w:lineRule="auto"/>
              <w:rPr>
                <w:ins w:id="9769" w:author="Arjan" w:date="2013-02-07T23:33:00Z"/>
                <w:rFonts w:ascii="Arial" w:eastAsia="Times New Roman" w:hAnsi="Arial" w:cs="Arial"/>
                <w:b/>
                <w:bCs/>
                <w:color w:val="000000"/>
                <w:sz w:val="20"/>
                <w:szCs w:val="20"/>
              </w:rPr>
            </w:pPr>
            <w:ins w:id="9770"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14:paraId="37B5711E" w14:textId="77777777" w:rsidR="006B550F" w:rsidRPr="00F2006F" w:rsidRDefault="006B550F" w:rsidP="00211C3F">
            <w:pPr>
              <w:autoSpaceDE w:val="0"/>
              <w:autoSpaceDN w:val="0"/>
              <w:adjustRightInd w:val="0"/>
              <w:spacing w:after="0" w:line="240" w:lineRule="auto"/>
              <w:rPr>
                <w:ins w:id="9771" w:author="Arjan" w:date="2013-02-07T23:33:00Z"/>
                <w:rFonts w:ascii="Arial" w:eastAsia="Times New Roman" w:hAnsi="Arial" w:cs="Arial"/>
                <w:color w:val="000000"/>
                <w:sz w:val="20"/>
                <w:szCs w:val="20"/>
              </w:rPr>
            </w:pPr>
            <w:ins w:id="9772" w:author="Arjan" w:date="2013-02-07T23:33:00Z">
              <w:r w:rsidRPr="00F2006F">
                <w:rPr>
                  <w:rFonts w:ascii="Arial" w:eastAsia="Times New Roman" w:hAnsi="Arial" w:cs="Arial"/>
                  <w:color w:val="000000"/>
                  <w:sz w:val="20"/>
                  <w:szCs w:val="20"/>
                </w:rPr>
                <w:t>Nee</w:t>
              </w:r>
            </w:ins>
          </w:p>
        </w:tc>
      </w:tr>
      <w:tr w:rsidR="006B550F" w:rsidRPr="00F2006F" w14:paraId="7363A84F" w14:textId="77777777" w:rsidTr="00211C3F">
        <w:trPr>
          <w:trHeight w:val="230"/>
          <w:ins w:id="9773" w:author="Arjan" w:date="2013-02-07T23:33:00Z"/>
        </w:trPr>
        <w:tc>
          <w:tcPr>
            <w:tcW w:w="3690" w:type="dxa"/>
            <w:tcBorders>
              <w:top w:val="nil"/>
              <w:left w:val="nil"/>
              <w:bottom w:val="nil"/>
              <w:right w:val="nil"/>
            </w:tcBorders>
          </w:tcPr>
          <w:p w14:paraId="006C633F" w14:textId="77777777" w:rsidR="006B550F" w:rsidRPr="00F2006F" w:rsidRDefault="006B550F" w:rsidP="00211C3F">
            <w:pPr>
              <w:autoSpaceDE w:val="0"/>
              <w:autoSpaceDN w:val="0"/>
              <w:adjustRightInd w:val="0"/>
              <w:spacing w:after="0" w:line="240" w:lineRule="auto"/>
              <w:rPr>
                <w:ins w:id="977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9282015" w14:textId="77777777" w:rsidR="006B550F" w:rsidRPr="00F2006F" w:rsidRDefault="006B550F" w:rsidP="00211C3F">
            <w:pPr>
              <w:autoSpaceDE w:val="0"/>
              <w:autoSpaceDN w:val="0"/>
              <w:adjustRightInd w:val="0"/>
              <w:spacing w:after="0" w:line="240" w:lineRule="auto"/>
              <w:rPr>
                <w:ins w:id="9775" w:author="Arjan" w:date="2013-02-07T23:33:00Z"/>
                <w:rFonts w:ascii="Arial" w:eastAsia="Times New Roman" w:hAnsi="Arial" w:cs="Arial"/>
                <w:color w:val="000000"/>
                <w:sz w:val="20"/>
                <w:szCs w:val="20"/>
              </w:rPr>
            </w:pPr>
          </w:p>
        </w:tc>
      </w:tr>
      <w:tr w:rsidR="006B550F" w:rsidRPr="00F2006F" w14:paraId="68E23A03" w14:textId="77777777" w:rsidTr="00211C3F">
        <w:trPr>
          <w:trHeight w:val="230"/>
          <w:ins w:id="9776" w:author="Arjan" w:date="2013-02-07T23:33:00Z"/>
        </w:trPr>
        <w:tc>
          <w:tcPr>
            <w:tcW w:w="3690" w:type="dxa"/>
            <w:tcBorders>
              <w:top w:val="nil"/>
              <w:left w:val="nil"/>
              <w:bottom w:val="nil"/>
              <w:right w:val="nil"/>
            </w:tcBorders>
          </w:tcPr>
          <w:p w14:paraId="513CCC78" w14:textId="77777777" w:rsidR="006B550F" w:rsidRPr="00F2006F" w:rsidRDefault="006B550F" w:rsidP="00211C3F">
            <w:pPr>
              <w:autoSpaceDE w:val="0"/>
              <w:autoSpaceDN w:val="0"/>
              <w:adjustRightInd w:val="0"/>
              <w:spacing w:after="0" w:line="240" w:lineRule="auto"/>
              <w:rPr>
                <w:ins w:id="9777" w:author="Arjan" w:date="2013-02-07T23:33:00Z"/>
                <w:rFonts w:ascii="Arial" w:eastAsia="Times New Roman" w:hAnsi="Arial" w:cs="Arial"/>
                <w:b/>
                <w:bCs/>
                <w:color w:val="000000"/>
                <w:sz w:val="20"/>
                <w:szCs w:val="20"/>
              </w:rPr>
            </w:pPr>
            <w:ins w:id="9778"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14:paraId="247CF57B" w14:textId="77777777" w:rsidR="006B550F" w:rsidRPr="00F2006F" w:rsidRDefault="006B550F" w:rsidP="00211C3F">
            <w:pPr>
              <w:autoSpaceDE w:val="0"/>
              <w:autoSpaceDN w:val="0"/>
              <w:adjustRightInd w:val="0"/>
              <w:spacing w:after="0" w:line="240" w:lineRule="auto"/>
              <w:rPr>
                <w:ins w:id="9779" w:author="Arjan" w:date="2013-02-07T23:33:00Z"/>
                <w:rFonts w:ascii="Arial" w:eastAsia="Times New Roman" w:hAnsi="Arial" w:cs="Arial"/>
                <w:color w:val="000000"/>
                <w:sz w:val="20"/>
                <w:szCs w:val="20"/>
              </w:rPr>
            </w:pPr>
          </w:p>
        </w:tc>
      </w:tr>
      <w:tr w:rsidR="006B550F" w:rsidRPr="00F2006F" w14:paraId="62C6813E" w14:textId="77777777" w:rsidTr="00211C3F">
        <w:trPr>
          <w:trHeight w:val="230"/>
          <w:ins w:id="9780" w:author="Arjan" w:date="2013-02-07T23:33:00Z"/>
        </w:trPr>
        <w:tc>
          <w:tcPr>
            <w:tcW w:w="3690" w:type="dxa"/>
            <w:tcBorders>
              <w:top w:val="nil"/>
              <w:left w:val="nil"/>
              <w:bottom w:val="nil"/>
              <w:right w:val="nil"/>
            </w:tcBorders>
          </w:tcPr>
          <w:p w14:paraId="49D8661F" w14:textId="77777777" w:rsidR="006B550F" w:rsidRPr="00F2006F" w:rsidRDefault="006B550F" w:rsidP="00211C3F">
            <w:pPr>
              <w:autoSpaceDE w:val="0"/>
              <w:autoSpaceDN w:val="0"/>
              <w:adjustRightInd w:val="0"/>
              <w:spacing w:after="0" w:line="240" w:lineRule="auto"/>
              <w:rPr>
                <w:ins w:id="978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0DD295B9" w14:textId="77777777" w:rsidR="006B550F" w:rsidRPr="00F2006F" w:rsidRDefault="006B550F" w:rsidP="00211C3F">
            <w:pPr>
              <w:autoSpaceDE w:val="0"/>
              <w:autoSpaceDN w:val="0"/>
              <w:adjustRightInd w:val="0"/>
              <w:spacing w:after="0" w:line="240" w:lineRule="auto"/>
              <w:rPr>
                <w:ins w:id="9782" w:author="Arjan" w:date="2013-02-07T23:33:00Z"/>
                <w:rFonts w:ascii="Arial" w:eastAsia="Times New Roman" w:hAnsi="Arial" w:cs="Arial"/>
                <w:color w:val="000000"/>
                <w:sz w:val="20"/>
                <w:szCs w:val="20"/>
              </w:rPr>
            </w:pPr>
          </w:p>
        </w:tc>
      </w:tr>
      <w:tr w:rsidR="006B550F" w:rsidRPr="00F2006F" w14:paraId="3A7FB66F" w14:textId="77777777" w:rsidTr="00211C3F">
        <w:trPr>
          <w:trHeight w:val="230"/>
          <w:ins w:id="9783" w:author="Arjan" w:date="2013-02-07T23:33:00Z"/>
        </w:trPr>
        <w:tc>
          <w:tcPr>
            <w:tcW w:w="3690" w:type="dxa"/>
            <w:tcBorders>
              <w:top w:val="nil"/>
              <w:left w:val="nil"/>
              <w:bottom w:val="nil"/>
              <w:right w:val="nil"/>
            </w:tcBorders>
          </w:tcPr>
          <w:p w14:paraId="745919B6" w14:textId="77777777" w:rsidR="006B550F" w:rsidRPr="00F2006F" w:rsidRDefault="006B550F" w:rsidP="00211C3F">
            <w:pPr>
              <w:autoSpaceDE w:val="0"/>
              <w:autoSpaceDN w:val="0"/>
              <w:adjustRightInd w:val="0"/>
              <w:spacing w:after="0" w:line="240" w:lineRule="auto"/>
              <w:rPr>
                <w:ins w:id="9784" w:author="Arjan" w:date="2013-02-07T23:33:00Z"/>
                <w:rFonts w:ascii="Arial" w:eastAsia="Times New Roman" w:hAnsi="Arial" w:cs="Arial"/>
                <w:b/>
                <w:bCs/>
                <w:color w:val="000000"/>
                <w:sz w:val="20"/>
                <w:szCs w:val="20"/>
              </w:rPr>
            </w:pPr>
            <w:ins w:id="9785"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14:paraId="193C546E" w14:textId="77777777" w:rsidR="006B550F" w:rsidRPr="00F2006F" w:rsidRDefault="006B550F" w:rsidP="00211C3F">
            <w:pPr>
              <w:autoSpaceDE w:val="0"/>
              <w:autoSpaceDN w:val="0"/>
              <w:adjustRightInd w:val="0"/>
              <w:spacing w:after="0" w:line="240" w:lineRule="auto"/>
              <w:rPr>
                <w:ins w:id="9786" w:author="Arjan" w:date="2013-02-07T23:33:00Z"/>
                <w:rFonts w:ascii="Arial" w:eastAsia="Times New Roman" w:hAnsi="Arial" w:cs="Arial"/>
                <w:color w:val="000000"/>
                <w:sz w:val="20"/>
                <w:szCs w:val="20"/>
              </w:rPr>
            </w:pPr>
            <w:ins w:id="9787" w:author="Arjan" w:date="2013-02-07T23:33:00Z">
              <w:r w:rsidRPr="00F2006F">
                <w:rPr>
                  <w:rFonts w:ascii="Arial" w:eastAsia="Times New Roman" w:hAnsi="Arial" w:cs="Arial"/>
                  <w:color w:val="000000"/>
                  <w:sz w:val="20"/>
                  <w:szCs w:val="20"/>
                </w:rPr>
                <w:t>Nee</w:t>
              </w:r>
            </w:ins>
          </w:p>
        </w:tc>
      </w:tr>
      <w:tr w:rsidR="006B550F" w:rsidRPr="00F2006F" w14:paraId="6817C4E5" w14:textId="77777777" w:rsidTr="00211C3F">
        <w:trPr>
          <w:trHeight w:val="230"/>
          <w:ins w:id="9788" w:author="Arjan" w:date="2013-02-07T23:33:00Z"/>
        </w:trPr>
        <w:tc>
          <w:tcPr>
            <w:tcW w:w="3690" w:type="dxa"/>
            <w:tcBorders>
              <w:top w:val="nil"/>
              <w:left w:val="nil"/>
              <w:bottom w:val="nil"/>
              <w:right w:val="nil"/>
            </w:tcBorders>
          </w:tcPr>
          <w:p w14:paraId="50869C30" w14:textId="77777777" w:rsidR="006B550F" w:rsidRPr="00F2006F" w:rsidRDefault="006B550F" w:rsidP="00211C3F">
            <w:pPr>
              <w:autoSpaceDE w:val="0"/>
              <w:autoSpaceDN w:val="0"/>
              <w:adjustRightInd w:val="0"/>
              <w:spacing w:after="0" w:line="240" w:lineRule="auto"/>
              <w:rPr>
                <w:ins w:id="978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722AB70" w14:textId="77777777" w:rsidR="006B550F" w:rsidRPr="00F2006F" w:rsidRDefault="006B550F" w:rsidP="00211C3F">
            <w:pPr>
              <w:autoSpaceDE w:val="0"/>
              <w:autoSpaceDN w:val="0"/>
              <w:adjustRightInd w:val="0"/>
              <w:spacing w:after="0" w:line="240" w:lineRule="auto"/>
              <w:rPr>
                <w:ins w:id="9790" w:author="Arjan" w:date="2013-02-07T23:33:00Z"/>
                <w:rFonts w:ascii="Arial" w:eastAsia="Times New Roman" w:hAnsi="Arial" w:cs="Arial"/>
                <w:color w:val="000000"/>
                <w:sz w:val="20"/>
                <w:szCs w:val="20"/>
              </w:rPr>
            </w:pPr>
          </w:p>
        </w:tc>
      </w:tr>
      <w:tr w:rsidR="006B550F" w:rsidRPr="00F2006F" w14:paraId="58849483" w14:textId="77777777" w:rsidTr="00211C3F">
        <w:trPr>
          <w:trHeight w:val="230"/>
          <w:ins w:id="9791" w:author="Arjan" w:date="2013-02-07T23:33:00Z"/>
        </w:trPr>
        <w:tc>
          <w:tcPr>
            <w:tcW w:w="3690" w:type="dxa"/>
            <w:tcBorders>
              <w:top w:val="nil"/>
              <w:left w:val="nil"/>
              <w:bottom w:val="nil"/>
              <w:right w:val="nil"/>
            </w:tcBorders>
          </w:tcPr>
          <w:p w14:paraId="72E983E4" w14:textId="77777777" w:rsidR="006B550F" w:rsidRPr="00F2006F" w:rsidRDefault="006B550F" w:rsidP="00211C3F">
            <w:pPr>
              <w:autoSpaceDE w:val="0"/>
              <w:autoSpaceDN w:val="0"/>
              <w:adjustRightInd w:val="0"/>
              <w:spacing w:after="0" w:line="240" w:lineRule="auto"/>
              <w:rPr>
                <w:ins w:id="9792" w:author="Arjan" w:date="2013-02-07T23:33:00Z"/>
                <w:rFonts w:ascii="Arial" w:eastAsia="Times New Roman" w:hAnsi="Arial" w:cs="Arial"/>
                <w:b/>
                <w:bCs/>
                <w:color w:val="000000"/>
                <w:sz w:val="20"/>
                <w:szCs w:val="20"/>
              </w:rPr>
            </w:pPr>
            <w:ins w:id="9793"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14:paraId="0375C7F4" w14:textId="77777777" w:rsidR="006B550F" w:rsidRPr="00F2006F" w:rsidRDefault="006B550F" w:rsidP="00211C3F">
            <w:pPr>
              <w:autoSpaceDE w:val="0"/>
              <w:autoSpaceDN w:val="0"/>
              <w:adjustRightInd w:val="0"/>
              <w:spacing w:after="0" w:line="240" w:lineRule="auto"/>
              <w:rPr>
                <w:ins w:id="9794" w:author="Arjan" w:date="2013-02-07T23:33:00Z"/>
                <w:rFonts w:ascii="Arial" w:eastAsia="Times New Roman" w:hAnsi="Arial" w:cs="Arial"/>
                <w:color w:val="000000"/>
                <w:sz w:val="20"/>
                <w:szCs w:val="20"/>
              </w:rPr>
            </w:pPr>
            <w:ins w:id="9795" w:author="Arjan" w:date="2013-02-07T23:33:00Z">
              <w:r w:rsidRPr="00F2006F">
                <w:rPr>
                  <w:rFonts w:ascii="Arial" w:eastAsia="Times New Roman" w:hAnsi="Arial" w:cs="Arial"/>
                  <w:color w:val="000000"/>
                  <w:sz w:val="20"/>
                  <w:szCs w:val="20"/>
                </w:rPr>
                <w:t>Nee</w:t>
              </w:r>
            </w:ins>
          </w:p>
        </w:tc>
      </w:tr>
      <w:tr w:rsidR="006B550F" w:rsidRPr="00F2006F" w14:paraId="6BC405DC" w14:textId="77777777" w:rsidTr="00211C3F">
        <w:trPr>
          <w:trHeight w:val="230"/>
          <w:ins w:id="9796" w:author="Arjan" w:date="2013-02-07T23:33:00Z"/>
        </w:trPr>
        <w:tc>
          <w:tcPr>
            <w:tcW w:w="3690" w:type="dxa"/>
            <w:tcBorders>
              <w:top w:val="nil"/>
              <w:left w:val="nil"/>
              <w:bottom w:val="nil"/>
              <w:right w:val="nil"/>
            </w:tcBorders>
          </w:tcPr>
          <w:p w14:paraId="71423A42" w14:textId="77777777" w:rsidR="006B550F" w:rsidRPr="00F2006F" w:rsidRDefault="006B550F" w:rsidP="00211C3F">
            <w:pPr>
              <w:autoSpaceDE w:val="0"/>
              <w:autoSpaceDN w:val="0"/>
              <w:adjustRightInd w:val="0"/>
              <w:spacing w:after="0" w:line="240" w:lineRule="auto"/>
              <w:rPr>
                <w:ins w:id="979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14C1D98F" w14:textId="77777777" w:rsidR="006B550F" w:rsidRPr="00F2006F" w:rsidRDefault="006B550F" w:rsidP="00211C3F">
            <w:pPr>
              <w:autoSpaceDE w:val="0"/>
              <w:autoSpaceDN w:val="0"/>
              <w:adjustRightInd w:val="0"/>
              <w:spacing w:after="0" w:line="240" w:lineRule="auto"/>
              <w:rPr>
                <w:ins w:id="9798" w:author="Arjan" w:date="2013-02-07T23:33:00Z"/>
                <w:rFonts w:ascii="Arial" w:eastAsia="Times New Roman" w:hAnsi="Arial" w:cs="Arial"/>
                <w:b/>
                <w:bCs/>
                <w:color w:val="000000"/>
                <w:sz w:val="20"/>
                <w:szCs w:val="20"/>
              </w:rPr>
            </w:pPr>
          </w:p>
        </w:tc>
      </w:tr>
      <w:tr w:rsidR="006B550F" w:rsidRPr="00F2006F" w14:paraId="68C5BD7F" w14:textId="77777777" w:rsidTr="00211C3F">
        <w:trPr>
          <w:trHeight w:val="230"/>
          <w:ins w:id="9799" w:author="Arjan" w:date="2013-02-07T23:33:00Z"/>
        </w:trPr>
        <w:tc>
          <w:tcPr>
            <w:tcW w:w="3690" w:type="dxa"/>
            <w:tcBorders>
              <w:top w:val="nil"/>
              <w:left w:val="nil"/>
              <w:bottom w:val="nil"/>
              <w:right w:val="nil"/>
            </w:tcBorders>
          </w:tcPr>
          <w:p w14:paraId="5A21AAA1" w14:textId="77777777" w:rsidR="006B550F" w:rsidRPr="00F2006F" w:rsidRDefault="006B550F" w:rsidP="00211C3F">
            <w:pPr>
              <w:autoSpaceDE w:val="0"/>
              <w:autoSpaceDN w:val="0"/>
              <w:adjustRightInd w:val="0"/>
              <w:spacing w:after="0" w:line="240" w:lineRule="auto"/>
              <w:rPr>
                <w:ins w:id="9800" w:author="Arjan" w:date="2013-02-07T23:33:00Z"/>
                <w:rFonts w:ascii="Arial" w:eastAsia="Times New Roman" w:hAnsi="Arial" w:cs="Arial"/>
                <w:color w:val="000000"/>
                <w:sz w:val="20"/>
                <w:szCs w:val="20"/>
              </w:rPr>
            </w:pPr>
            <w:ins w:id="9801"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589BB6EE" w14:textId="77777777" w:rsidR="006B550F" w:rsidRPr="00F2006F" w:rsidRDefault="00DA5D93" w:rsidP="00211C3F">
            <w:pPr>
              <w:autoSpaceDE w:val="0"/>
              <w:autoSpaceDN w:val="0"/>
              <w:adjustRightInd w:val="0"/>
              <w:spacing w:after="0" w:line="240" w:lineRule="auto"/>
              <w:rPr>
                <w:ins w:id="9802" w:author="Arjan" w:date="2013-02-07T23:33:00Z"/>
                <w:rFonts w:ascii="Arial" w:eastAsia="Times New Roman" w:hAnsi="Arial" w:cs="Arial"/>
                <w:color w:val="000000"/>
                <w:sz w:val="20"/>
                <w:szCs w:val="20"/>
              </w:rPr>
            </w:pPr>
            <w:ins w:id="9803"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14:paraId="578248B5" w14:textId="77777777" w:rsidTr="00211C3F">
        <w:trPr>
          <w:trHeight w:val="200"/>
          <w:ins w:id="9804" w:author="Arjan" w:date="2013-02-07T23:33:00Z"/>
        </w:trPr>
        <w:tc>
          <w:tcPr>
            <w:tcW w:w="3690" w:type="dxa"/>
            <w:tcBorders>
              <w:top w:val="nil"/>
              <w:left w:val="nil"/>
              <w:bottom w:val="nil"/>
              <w:right w:val="nil"/>
            </w:tcBorders>
          </w:tcPr>
          <w:p w14:paraId="0503A6B4" w14:textId="77777777" w:rsidR="006B550F" w:rsidRPr="00F2006F" w:rsidRDefault="006B550F" w:rsidP="00211C3F">
            <w:pPr>
              <w:autoSpaceDE w:val="0"/>
              <w:autoSpaceDN w:val="0"/>
              <w:adjustRightInd w:val="0"/>
              <w:spacing w:after="0" w:line="240" w:lineRule="auto"/>
              <w:rPr>
                <w:ins w:id="980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81EFAA3" w14:textId="77777777" w:rsidR="006B550F" w:rsidRPr="00F2006F" w:rsidRDefault="006B550F" w:rsidP="00211C3F">
            <w:pPr>
              <w:autoSpaceDE w:val="0"/>
              <w:autoSpaceDN w:val="0"/>
              <w:adjustRightInd w:val="0"/>
              <w:spacing w:after="0" w:line="240" w:lineRule="auto"/>
              <w:rPr>
                <w:ins w:id="9806" w:author="Arjan" w:date="2013-02-07T23:33:00Z"/>
                <w:rFonts w:ascii="Arial" w:eastAsia="Times New Roman" w:hAnsi="Arial" w:cs="Arial"/>
                <w:b/>
                <w:bCs/>
                <w:color w:val="000000"/>
                <w:sz w:val="20"/>
                <w:szCs w:val="20"/>
              </w:rPr>
            </w:pPr>
          </w:p>
        </w:tc>
      </w:tr>
      <w:tr w:rsidR="006B550F" w:rsidRPr="00F2006F" w14:paraId="1DB253BA" w14:textId="77777777" w:rsidTr="00211C3F">
        <w:trPr>
          <w:trHeight w:val="200"/>
          <w:ins w:id="9807" w:author="Arjan" w:date="2013-02-07T23:33:00Z"/>
        </w:trPr>
        <w:tc>
          <w:tcPr>
            <w:tcW w:w="3690" w:type="dxa"/>
            <w:tcBorders>
              <w:top w:val="nil"/>
              <w:left w:val="nil"/>
              <w:bottom w:val="nil"/>
              <w:right w:val="nil"/>
            </w:tcBorders>
          </w:tcPr>
          <w:p w14:paraId="3C2C2D95" w14:textId="77777777" w:rsidR="006B550F" w:rsidRPr="00F2006F" w:rsidRDefault="006B550F" w:rsidP="00211C3F">
            <w:pPr>
              <w:autoSpaceDE w:val="0"/>
              <w:autoSpaceDN w:val="0"/>
              <w:adjustRightInd w:val="0"/>
              <w:spacing w:after="0" w:line="240" w:lineRule="auto"/>
              <w:rPr>
                <w:ins w:id="9808" w:author="Arjan" w:date="2013-02-07T23:33:00Z"/>
                <w:rFonts w:ascii="Arial" w:eastAsia="Times New Roman" w:hAnsi="Arial" w:cs="Arial"/>
                <w:color w:val="000000"/>
                <w:sz w:val="20"/>
                <w:szCs w:val="20"/>
              </w:rPr>
            </w:pPr>
            <w:ins w:id="9809"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05DD8134" w14:textId="77777777" w:rsidR="006B550F" w:rsidRPr="00F2006F" w:rsidRDefault="006B550F" w:rsidP="00211C3F">
            <w:pPr>
              <w:autoSpaceDE w:val="0"/>
              <w:autoSpaceDN w:val="0"/>
              <w:adjustRightInd w:val="0"/>
              <w:spacing w:after="0" w:line="240" w:lineRule="auto"/>
              <w:rPr>
                <w:ins w:id="9810" w:author="Arjan" w:date="2013-02-07T23:33:00Z"/>
                <w:rFonts w:ascii="Arial" w:eastAsia="Times New Roman" w:hAnsi="Arial" w:cs="Arial"/>
                <w:color w:val="000000"/>
                <w:sz w:val="20"/>
                <w:szCs w:val="20"/>
              </w:rPr>
            </w:pPr>
            <w:ins w:id="9811" w:author="Arjan" w:date="2013-02-07T23:33:00Z">
              <w:r w:rsidRPr="00F2006F">
                <w:rPr>
                  <w:rFonts w:ascii="Arial" w:eastAsia="Times New Roman" w:hAnsi="Arial" w:cs="Arial"/>
                  <w:color w:val="000000"/>
                  <w:sz w:val="20"/>
                  <w:szCs w:val="20"/>
                </w:rPr>
                <w:t>Gemeentelijk basisgegeven</w:t>
              </w:r>
            </w:ins>
          </w:p>
        </w:tc>
      </w:tr>
      <w:tr w:rsidR="006B550F" w:rsidRPr="00F2006F" w14:paraId="281C7FC1" w14:textId="77777777" w:rsidTr="00211C3F">
        <w:trPr>
          <w:trHeight w:val="230"/>
          <w:ins w:id="9812" w:author="Arjan" w:date="2013-02-07T23:33:00Z"/>
        </w:trPr>
        <w:tc>
          <w:tcPr>
            <w:tcW w:w="3690" w:type="dxa"/>
            <w:tcBorders>
              <w:top w:val="nil"/>
              <w:left w:val="nil"/>
              <w:bottom w:val="nil"/>
              <w:right w:val="nil"/>
            </w:tcBorders>
          </w:tcPr>
          <w:p w14:paraId="5D42C403" w14:textId="77777777" w:rsidR="006B550F" w:rsidRPr="00F2006F" w:rsidRDefault="006B550F" w:rsidP="00211C3F">
            <w:pPr>
              <w:autoSpaceDE w:val="0"/>
              <w:autoSpaceDN w:val="0"/>
              <w:adjustRightInd w:val="0"/>
              <w:spacing w:after="0" w:line="240" w:lineRule="auto"/>
              <w:rPr>
                <w:ins w:id="981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65667ED4" w14:textId="77777777" w:rsidR="006B550F" w:rsidRPr="00F2006F" w:rsidRDefault="006B550F" w:rsidP="00211C3F">
            <w:pPr>
              <w:autoSpaceDE w:val="0"/>
              <w:autoSpaceDN w:val="0"/>
              <w:adjustRightInd w:val="0"/>
              <w:spacing w:after="0" w:line="240" w:lineRule="auto"/>
              <w:rPr>
                <w:ins w:id="9814" w:author="Arjan" w:date="2013-02-07T23:33:00Z"/>
                <w:rFonts w:ascii="Arial" w:eastAsia="Times New Roman" w:hAnsi="Arial" w:cs="Arial"/>
                <w:b/>
                <w:bCs/>
                <w:color w:val="000000"/>
                <w:sz w:val="20"/>
                <w:szCs w:val="20"/>
              </w:rPr>
            </w:pPr>
          </w:p>
        </w:tc>
      </w:tr>
      <w:tr w:rsidR="006B550F" w:rsidRPr="005C14BE" w14:paraId="520BC4AB" w14:textId="77777777" w:rsidTr="00211C3F">
        <w:trPr>
          <w:trHeight w:val="230"/>
          <w:ins w:id="9815" w:author="Arjan" w:date="2013-02-07T23:33:00Z"/>
        </w:trPr>
        <w:tc>
          <w:tcPr>
            <w:tcW w:w="3690" w:type="dxa"/>
            <w:tcBorders>
              <w:top w:val="nil"/>
              <w:left w:val="nil"/>
              <w:bottom w:val="nil"/>
              <w:right w:val="nil"/>
            </w:tcBorders>
          </w:tcPr>
          <w:p w14:paraId="685DE8CD" w14:textId="77777777" w:rsidR="006B550F" w:rsidRPr="00F2006F" w:rsidRDefault="006B550F" w:rsidP="00211C3F">
            <w:pPr>
              <w:autoSpaceDE w:val="0"/>
              <w:autoSpaceDN w:val="0"/>
              <w:adjustRightInd w:val="0"/>
              <w:spacing w:after="0" w:line="240" w:lineRule="auto"/>
              <w:rPr>
                <w:ins w:id="9816" w:author="Arjan" w:date="2013-02-07T23:33:00Z"/>
                <w:rFonts w:ascii="Arial" w:eastAsia="Times New Roman" w:hAnsi="Arial" w:cs="Arial"/>
                <w:color w:val="000000"/>
                <w:sz w:val="20"/>
                <w:szCs w:val="20"/>
              </w:rPr>
            </w:pPr>
            <w:ins w:id="9817"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75B8EA91" w14:textId="77777777" w:rsidR="006B550F" w:rsidRPr="00DD0F4F" w:rsidRDefault="006B550F" w:rsidP="00211C3F">
            <w:pPr>
              <w:autoSpaceDE w:val="0"/>
              <w:autoSpaceDN w:val="0"/>
              <w:adjustRightInd w:val="0"/>
              <w:spacing w:after="0" w:line="240" w:lineRule="auto"/>
              <w:rPr>
                <w:ins w:id="9818" w:author="Arjan" w:date="2013-02-07T23:33:00Z"/>
                <w:rFonts w:ascii="Arial" w:eastAsia="Times New Roman" w:hAnsi="Arial" w:cs="Arial"/>
                <w:color w:val="000000"/>
                <w:sz w:val="20"/>
                <w:szCs w:val="20"/>
                <w:lang w:val="nl-NL"/>
              </w:rPr>
            </w:pPr>
            <w:ins w:id="9819" w:author="Arjan" w:date="2013-02-07T23:33:00Z">
              <w:r w:rsidRPr="00DD0F4F">
                <w:rPr>
                  <w:rFonts w:ascii="Arial" w:eastAsia="Times New Roman" w:hAnsi="Arial" w:cs="Arial"/>
                  <w:color w:val="000000"/>
                  <w:sz w:val="20"/>
                  <w:szCs w:val="20"/>
                  <w:lang w:val="nl-NL"/>
                </w:rPr>
                <w:t>De waarde van Zaaktype-omschrijvng generiek moet corresponderen met de waarde van de Zaaktypecode in de van toepassing zijnde ZaakTypeCatalogus.</w:t>
              </w:r>
            </w:ins>
          </w:p>
        </w:tc>
      </w:tr>
    </w:tbl>
    <w:p w14:paraId="2884C809" w14:textId="77777777" w:rsidR="006B550F" w:rsidRPr="00DD0F4F" w:rsidRDefault="00DA5D93" w:rsidP="006B550F">
      <w:pPr>
        <w:autoSpaceDE w:val="0"/>
        <w:autoSpaceDN w:val="0"/>
        <w:adjustRightInd w:val="0"/>
        <w:spacing w:before="240" w:after="60" w:line="240" w:lineRule="auto"/>
        <w:outlineLvl w:val="3"/>
        <w:rPr>
          <w:ins w:id="9820" w:author="Arjan" w:date="2013-02-07T23:33:00Z"/>
          <w:rFonts w:ascii="Arial" w:eastAsia="Times New Roman" w:hAnsi="Arial" w:cs="Arial"/>
          <w:b/>
          <w:bCs/>
          <w:color w:val="004080"/>
          <w:sz w:val="24"/>
          <w:szCs w:val="24"/>
          <w:lang w:val="nl-NL"/>
        </w:rPr>
      </w:pPr>
      <w:ins w:id="9821"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Aanvraagdatum</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ins>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14:paraId="2E2BD7F8" w14:textId="77777777" w:rsidTr="00F860D7">
        <w:trPr>
          <w:trHeight w:val="230"/>
          <w:ins w:id="9822" w:author="Arjan" w:date="2013-02-07T23:33:00Z"/>
        </w:trPr>
        <w:tc>
          <w:tcPr>
            <w:tcW w:w="3690" w:type="dxa"/>
            <w:tcBorders>
              <w:top w:val="nil"/>
              <w:left w:val="nil"/>
              <w:bottom w:val="nil"/>
              <w:right w:val="nil"/>
            </w:tcBorders>
          </w:tcPr>
          <w:p w14:paraId="08FADB0A" w14:textId="77777777" w:rsidR="006B550F" w:rsidRPr="00F2006F" w:rsidRDefault="006B550F" w:rsidP="00211C3F">
            <w:pPr>
              <w:autoSpaceDE w:val="0"/>
              <w:autoSpaceDN w:val="0"/>
              <w:adjustRightInd w:val="0"/>
              <w:spacing w:after="0" w:line="240" w:lineRule="auto"/>
              <w:rPr>
                <w:ins w:id="9823" w:author="Arjan" w:date="2013-02-07T23:33:00Z"/>
                <w:rFonts w:ascii="Arial" w:eastAsia="Times New Roman" w:hAnsi="Arial" w:cs="Arial"/>
                <w:color w:val="000000"/>
                <w:sz w:val="20"/>
                <w:szCs w:val="20"/>
              </w:rPr>
            </w:pPr>
            <w:ins w:id="9824" w:author="Arjan" w:date="2013-02-07T23:33:00Z">
              <w:r w:rsidRPr="00F2006F">
                <w:rPr>
                  <w:rFonts w:ascii="Arial" w:eastAsia="Times New Roman" w:hAnsi="Arial" w:cs="Arial"/>
                  <w:b/>
                  <w:bCs/>
                  <w:color w:val="000000"/>
                  <w:sz w:val="20"/>
                  <w:szCs w:val="20"/>
                </w:rPr>
                <w:lastRenderedPageBreak/>
                <w:t>Naam attribuutsoort</w:t>
              </w:r>
            </w:ins>
          </w:p>
        </w:tc>
        <w:tc>
          <w:tcPr>
            <w:tcW w:w="5670" w:type="dxa"/>
            <w:tcBorders>
              <w:top w:val="nil"/>
              <w:left w:val="nil"/>
              <w:bottom w:val="nil"/>
              <w:right w:val="nil"/>
            </w:tcBorders>
          </w:tcPr>
          <w:p w14:paraId="1AB1B2FA" w14:textId="77777777" w:rsidR="006B550F" w:rsidRPr="00F2006F" w:rsidRDefault="00DA5D93" w:rsidP="00211C3F">
            <w:pPr>
              <w:autoSpaceDE w:val="0"/>
              <w:autoSpaceDN w:val="0"/>
              <w:adjustRightInd w:val="0"/>
              <w:spacing w:after="0" w:line="240" w:lineRule="auto"/>
              <w:rPr>
                <w:ins w:id="9825" w:author="Arjan" w:date="2013-02-07T23:33:00Z"/>
                <w:rFonts w:ascii="Arial" w:eastAsia="Times New Roman" w:hAnsi="Arial" w:cs="Arial"/>
                <w:color w:val="000000"/>
                <w:sz w:val="20"/>
                <w:szCs w:val="20"/>
              </w:rPr>
            </w:pPr>
            <w:ins w:id="9826"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Aanvraagdatum</w:t>
              </w:r>
              <w:r w:rsidRPr="00F2006F">
                <w:rPr>
                  <w:rFonts w:ascii="Arial" w:hAnsi="Arial" w:cs="Arial"/>
                  <w:sz w:val="20"/>
                  <w:szCs w:val="20"/>
                  <w:lang w:val="en-AU"/>
                </w:rPr>
                <w:fldChar w:fldCharType="end"/>
              </w:r>
            </w:ins>
          </w:p>
        </w:tc>
      </w:tr>
      <w:tr w:rsidR="006B550F" w:rsidRPr="00F2006F" w14:paraId="27231B06" w14:textId="77777777" w:rsidTr="00F860D7">
        <w:trPr>
          <w:ins w:id="9827" w:author="Arjan" w:date="2013-02-07T23:33:00Z"/>
        </w:trPr>
        <w:tc>
          <w:tcPr>
            <w:tcW w:w="3690" w:type="dxa"/>
            <w:tcBorders>
              <w:top w:val="nil"/>
              <w:left w:val="nil"/>
              <w:bottom w:val="nil"/>
              <w:right w:val="nil"/>
            </w:tcBorders>
          </w:tcPr>
          <w:p w14:paraId="630912F1" w14:textId="77777777" w:rsidR="006B550F" w:rsidRPr="00F2006F" w:rsidRDefault="006B550F" w:rsidP="00211C3F">
            <w:pPr>
              <w:autoSpaceDE w:val="0"/>
              <w:autoSpaceDN w:val="0"/>
              <w:adjustRightInd w:val="0"/>
              <w:spacing w:after="0" w:line="240" w:lineRule="auto"/>
              <w:rPr>
                <w:ins w:id="982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6E289D30" w14:textId="77777777" w:rsidR="006B550F" w:rsidRPr="00F2006F" w:rsidRDefault="006B550F" w:rsidP="00211C3F">
            <w:pPr>
              <w:autoSpaceDE w:val="0"/>
              <w:autoSpaceDN w:val="0"/>
              <w:adjustRightInd w:val="0"/>
              <w:spacing w:after="0" w:line="240" w:lineRule="auto"/>
              <w:rPr>
                <w:ins w:id="9829" w:author="Arjan" w:date="2013-02-07T23:33:00Z"/>
                <w:rFonts w:ascii="Arial" w:eastAsia="Times New Roman" w:hAnsi="Arial" w:cs="Arial"/>
                <w:b/>
                <w:bCs/>
                <w:color w:val="000000"/>
                <w:sz w:val="20"/>
                <w:szCs w:val="20"/>
              </w:rPr>
            </w:pPr>
          </w:p>
        </w:tc>
      </w:tr>
      <w:tr w:rsidR="006B550F" w:rsidRPr="00F2006F" w14:paraId="2353B521" w14:textId="77777777" w:rsidTr="00F860D7">
        <w:trPr>
          <w:ins w:id="9830" w:author="Arjan" w:date="2013-02-07T23:33:00Z"/>
        </w:trPr>
        <w:tc>
          <w:tcPr>
            <w:tcW w:w="3690" w:type="dxa"/>
            <w:tcBorders>
              <w:top w:val="nil"/>
              <w:left w:val="nil"/>
              <w:bottom w:val="nil"/>
              <w:right w:val="nil"/>
            </w:tcBorders>
          </w:tcPr>
          <w:p w14:paraId="08D06DE7" w14:textId="77777777" w:rsidR="006B550F" w:rsidRPr="00F2006F" w:rsidRDefault="006B550F" w:rsidP="00211C3F">
            <w:pPr>
              <w:autoSpaceDE w:val="0"/>
              <w:autoSpaceDN w:val="0"/>
              <w:adjustRightInd w:val="0"/>
              <w:spacing w:after="0" w:line="240" w:lineRule="auto"/>
              <w:rPr>
                <w:ins w:id="9831" w:author="Arjan" w:date="2013-02-07T23:33:00Z"/>
                <w:rFonts w:ascii="Arial" w:eastAsia="Times New Roman" w:hAnsi="Arial" w:cs="Arial"/>
                <w:color w:val="000000"/>
                <w:sz w:val="20"/>
                <w:szCs w:val="20"/>
              </w:rPr>
            </w:pPr>
            <w:ins w:id="9832"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3F14FDA7" w14:textId="77777777" w:rsidR="006B550F" w:rsidRPr="00F2006F" w:rsidRDefault="006B550F" w:rsidP="00211C3F">
            <w:pPr>
              <w:autoSpaceDE w:val="0"/>
              <w:autoSpaceDN w:val="0"/>
              <w:adjustRightInd w:val="0"/>
              <w:spacing w:after="0" w:line="240" w:lineRule="auto"/>
              <w:rPr>
                <w:ins w:id="9833" w:author="Arjan" w:date="2013-02-07T23:33:00Z"/>
                <w:rFonts w:ascii="Arial" w:eastAsia="Times New Roman" w:hAnsi="Arial" w:cs="Arial"/>
                <w:color w:val="000000"/>
                <w:sz w:val="20"/>
                <w:szCs w:val="20"/>
              </w:rPr>
            </w:pPr>
            <w:ins w:id="9834" w:author="Arjan" w:date="2013-02-07T23:33:00Z">
              <w:r w:rsidRPr="00F2006F">
                <w:rPr>
                  <w:rFonts w:ascii="Arial" w:eastAsia="Times New Roman" w:hAnsi="Arial" w:cs="Arial"/>
                  <w:color w:val="000000"/>
                  <w:sz w:val="20"/>
                  <w:szCs w:val="20"/>
                </w:rPr>
                <w:t>KING</w:t>
              </w:r>
            </w:ins>
          </w:p>
        </w:tc>
      </w:tr>
      <w:tr w:rsidR="006B550F" w:rsidRPr="00F2006F" w14:paraId="294E83FD" w14:textId="77777777" w:rsidTr="00F860D7">
        <w:trPr>
          <w:ins w:id="9835" w:author="Arjan" w:date="2013-02-07T23:33:00Z"/>
        </w:trPr>
        <w:tc>
          <w:tcPr>
            <w:tcW w:w="3690" w:type="dxa"/>
            <w:tcBorders>
              <w:top w:val="nil"/>
              <w:left w:val="nil"/>
              <w:bottom w:val="nil"/>
              <w:right w:val="nil"/>
            </w:tcBorders>
          </w:tcPr>
          <w:p w14:paraId="5D587513" w14:textId="77777777" w:rsidR="006B550F" w:rsidRPr="00F2006F" w:rsidRDefault="006B550F" w:rsidP="00211C3F">
            <w:pPr>
              <w:autoSpaceDE w:val="0"/>
              <w:autoSpaceDN w:val="0"/>
              <w:adjustRightInd w:val="0"/>
              <w:spacing w:after="0" w:line="240" w:lineRule="auto"/>
              <w:rPr>
                <w:ins w:id="983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5903BB0" w14:textId="77777777" w:rsidR="006B550F" w:rsidRPr="00F2006F" w:rsidRDefault="006B550F" w:rsidP="00211C3F">
            <w:pPr>
              <w:autoSpaceDE w:val="0"/>
              <w:autoSpaceDN w:val="0"/>
              <w:adjustRightInd w:val="0"/>
              <w:spacing w:after="0" w:line="240" w:lineRule="auto"/>
              <w:rPr>
                <w:ins w:id="9837" w:author="Arjan" w:date="2013-02-07T23:33:00Z"/>
                <w:rFonts w:ascii="Arial" w:eastAsia="Times New Roman" w:hAnsi="Arial" w:cs="Arial"/>
                <w:b/>
                <w:bCs/>
                <w:color w:val="000000"/>
                <w:sz w:val="20"/>
                <w:szCs w:val="20"/>
              </w:rPr>
            </w:pPr>
          </w:p>
        </w:tc>
      </w:tr>
      <w:tr w:rsidR="006B550F" w:rsidRPr="00F2006F" w14:paraId="35392BEE" w14:textId="77777777" w:rsidTr="00F860D7">
        <w:trPr>
          <w:ins w:id="9838" w:author="Arjan" w:date="2013-02-07T23:33:00Z"/>
        </w:trPr>
        <w:tc>
          <w:tcPr>
            <w:tcW w:w="3690" w:type="dxa"/>
            <w:tcBorders>
              <w:top w:val="nil"/>
              <w:left w:val="nil"/>
              <w:bottom w:val="nil"/>
              <w:right w:val="nil"/>
            </w:tcBorders>
          </w:tcPr>
          <w:p w14:paraId="442A4B77" w14:textId="77777777" w:rsidR="006B550F" w:rsidRPr="00F2006F" w:rsidRDefault="006B550F" w:rsidP="00211C3F">
            <w:pPr>
              <w:autoSpaceDE w:val="0"/>
              <w:autoSpaceDN w:val="0"/>
              <w:adjustRightInd w:val="0"/>
              <w:spacing w:after="0" w:line="240" w:lineRule="auto"/>
              <w:rPr>
                <w:ins w:id="9839" w:author="Arjan" w:date="2013-02-07T23:33:00Z"/>
                <w:rFonts w:ascii="Arial" w:eastAsia="Times New Roman" w:hAnsi="Arial" w:cs="Arial"/>
                <w:color w:val="000000"/>
                <w:sz w:val="20"/>
                <w:szCs w:val="20"/>
              </w:rPr>
            </w:pPr>
            <w:ins w:id="9840"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259DE3CE" w14:textId="77777777" w:rsidR="006B550F" w:rsidRPr="00F2006F" w:rsidRDefault="006B550F" w:rsidP="00211C3F">
            <w:pPr>
              <w:autoSpaceDE w:val="0"/>
              <w:autoSpaceDN w:val="0"/>
              <w:adjustRightInd w:val="0"/>
              <w:spacing w:after="0" w:line="240" w:lineRule="auto"/>
              <w:rPr>
                <w:ins w:id="9841" w:author="Arjan" w:date="2013-02-07T23:33:00Z"/>
                <w:rFonts w:ascii="Arial" w:eastAsia="Times New Roman" w:hAnsi="Arial" w:cs="Arial"/>
                <w:color w:val="000000"/>
                <w:sz w:val="20"/>
                <w:szCs w:val="20"/>
              </w:rPr>
            </w:pPr>
          </w:p>
        </w:tc>
      </w:tr>
      <w:tr w:rsidR="006B550F" w:rsidRPr="00F2006F" w14:paraId="5039A7EA" w14:textId="77777777" w:rsidTr="00F860D7">
        <w:trPr>
          <w:ins w:id="9842" w:author="Arjan" w:date="2013-02-07T23:33:00Z"/>
        </w:trPr>
        <w:tc>
          <w:tcPr>
            <w:tcW w:w="3690" w:type="dxa"/>
            <w:tcBorders>
              <w:top w:val="nil"/>
              <w:left w:val="nil"/>
              <w:bottom w:val="nil"/>
              <w:right w:val="nil"/>
            </w:tcBorders>
          </w:tcPr>
          <w:p w14:paraId="6D5717FC" w14:textId="77777777" w:rsidR="006B550F" w:rsidRPr="00F2006F" w:rsidRDefault="006B550F" w:rsidP="00211C3F">
            <w:pPr>
              <w:autoSpaceDE w:val="0"/>
              <w:autoSpaceDN w:val="0"/>
              <w:adjustRightInd w:val="0"/>
              <w:spacing w:after="0" w:line="240" w:lineRule="auto"/>
              <w:rPr>
                <w:ins w:id="984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4140062C" w14:textId="77777777" w:rsidR="006B550F" w:rsidRPr="00F2006F" w:rsidRDefault="006B550F" w:rsidP="00211C3F">
            <w:pPr>
              <w:autoSpaceDE w:val="0"/>
              <w:autoSpaceDN w:val="0"/>
              <w:adjustRightInd w:val="0"/>
              <w:spacing w:after="0" w:line="240" w:lineRule="auto"/>
              <w:rPr>
                <w:ins w:id="9844" w:author="Arjan" w:date="2013-02-07T23:33:00Z"/>
                <w:rFonts w:ascii="Arial" w:eastAsia="Times New Roman" w:hAnsi="Arial" w:cs="Arial"/>
                <w:b/>
                <w:bCs/>
                <w:color w:val="000000"/>
                <w:sz w:val="20"/>
                <w:szCs w:val="20"/>
              </w:rPr>
            </w:pPr>
          </w:p>
        </w:tc>
      </w:tr>
      <w:tr w:rsidR="006B550F" w:rsidRPr="00F2006F" w14:paraId="6F45089E" w14:textId="77777777" w:rsidTr="00F860D7">
        <w:trPr>
          <w:trHeight w:val="335"/>
          <w:ins w:id="9845" w:author="Arjan" w:date="2013-02-07T23:33:00Z"/>
        </w:trPr>
        <w:tc>
          <w:tcPr>
            <w:tcW w:w="3690" w:type="dxa"/>
            <w:tcBorders>
              <w:top w:val="nil"/>
              <w:left w:val="nil"/>
              <w:bottom w:val="nil"/>
              <w:right w:val="nil"/>
            </w:tcBorders>
          </w:tcPr>
          <w:p w14:paraId="4EEBA55B" w14:textId="77777777" w:rsidR="006B550F" w:rsidRPr="00F2006F" w:rsidRDefault="006B550F" w:rsidP="00211C3F">
            <w:pPr>
              <w:autoSpaceDE w:val="0"/>
              <w:autoSpaceDN w:val="0"/>
              <w:adjustRightInd w:val="0"/>
              <w:spacing w:after="0" w:line="240" w:lineRule="auto"/>
              <w:rPr>
                <w:ins w:id="9846" w:author="Arjan" w:date="2013-02-07T23:33:00Z"/>
                <w:rFonts w:ascii="Arial" w:eastAsia="Times New Roman" w:hAnsi="Arial" w:cs="Arial"/>
                <w:color w:val="000000"/>
                <w:sz w:val="20"/>
                <w:szCs w:val="20"/>
              </w:rPr>
            </w:pPr>
            <w:ins w:id="9847"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41337CBC" w14:textId="77777777" w:rsidR="006B550F" w:rsidRPr="00F2006F" w:rsidRDefault="00DA5D93" w:rsidP="00211C3F">
            <w:pPr>
              <w:autoSpaceDE w:val="0"/>
              <w:autoSpaceDN w:val="0"/>
              <w:adjustRightInd w:val="0"/>
              <w:spacing w:after="0" w:line="240" w:lineRule="auto"/>
              <w:rPr>
                <w:ins w:id="9848" w:author="Arjan" w:date="2013-02-07T23:33:00Z"/>
                <w:rFonts w:ascii="Arial" w:eastAsia="Times New Roman" w:hAnsi="Arial" w:cs="Arial"/>
                <w:color w:val="000000"/>
                <w:sz w:val="20"/>
                <w:szCs w:val="20"/>
              </w:rPr>
            </w:pPr>
            <w:ins w:id="984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aanvraagdatum</w:t>
              </w:r>
              <w:r w:rsidRPr="00F2006F">
                <w:rPr>
                  <w:rFonts w:ascii="Arial" w:hAnsi="Arial" w:cs="Arial"/>
                  <w:sz w:val="20"/>
                  <w:szCs w:val="20"/>
                  <w:lang w:val="en-AU"/>
                </w:rPr>
                <w:fldChar w:fldCharType="end"/>
              </w:r>
            </w:ins>
          </w:p>
        </w:tc>
      </w:tr>
      <w:tr w:rsidR="006B550F" w:rsidRPr="00F2006F" w14:paraId="6CB20467" w14:textId="77777777" w:rsidTr="00F860D7">
        <w:trPr>
          <w:trHeight w:val="215"/>
          <w:ins w:id="9850" w:author="Arjan" w:date="2013-02-07T23:33:00Z"/>
        </w:trPr>
        <w:tc>
          <w:tcPr>
            <w:tcW w:w="3690" w:type="dxa"/>
            <w:tcBorders>
              <w:top w:val="nil"/>
              <w:left w:val="nil"/>
              <w:bottom w:val="nil"/>
              <w:right w:val="nil"/>
            </w:tcBorders>
          </w:tcPr>
          <w:p w14:paraId="46688AD0" w14:textId="77777777" w:rsidR="006B550F" w:rsidRPr="00F2006F" w:rsidRDefault="006B550F" w:rsidP="00211C3F">
            <w:pPr>
              <w:autoSpaceDE w:val="0"/>
              <w:autoSpaceDN w:val="0"/>
              <w:adjustRightInd w:val="0"/>
              <w:spacing w:after="0" w:line="240" w:lineRule="auto"/>
              <w:rPr>
                <w:ins w:id="985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3A21951" w14:textId="77777777" w:rsidR="006B550F" w:rsidRPr="00F2006F" w:rsidRDefault="006B550F" w:rsidP="00211C3F">
            <w:pPr>
              <w:autoSpaceDE w:val="0"/>
              <w:autoSpaceDN w:val="0"/>
              <w:adjustRightInd w:val="0"/>
              <w:spacing w:after="0" w:line="240" w:lineRule="auto"/>
              <w:rPr>
                <w:ins w:id="9852" w:author="Arjan" w:date="2013-02-07T23:33:00Z"/>
                <w:rFonts w:ascii="Arial" w:eastAsia="Times New Roman" w:hAnsi="Arial" w:cs="Arial"/>
                <w:b/>
                <w:bCs/>
                <w:color w:val="000000"/>
                <w:sz w:val="20"/>
                <w:szCs w:val="20"/>
              </w:rPr>
            </w:pPr>
          </w:p>
        </w:tc>
      </w:tr>
      <w:tr w:rsidR="006B550F" w:rsidRPr="005C14BE" w14:paraId="6FD5A149" w14:textId="77777777" w:rsidTr="00F860D7">
        <w:trPr>
          <w:trHeight w:val="215"/>
          <w:ins w:id="9853" w:author="Arjan" w:date="2013-02-07T23:33:00Z"/>
        </w:trPr>
        <w:tc>
          <w:tcPr>
            <w:tcW w:w="3690" w:type="dxa"/>
            <w:tcBorders>
              <w:top w:val="nil"/>
              <w:left w:val="nil"/>
              <w:bottom w:val="nil"/>
              <w:right w:val="nil"/>
            </w:tcBorders>
          </w:tcPr>
          <w:p w14:paraId="045FC44E" w14:textId="77777777" w:rsidR="006B550F" w:rsidRPr="00F2006F" w:rsidRDefault="006B550F" w:rsidP="00211C3F">
            <w:pPr>
              <w:autoSpaceDE w:val="0"/>
              <w:autoSpaceDN w:val="0"/>
              <w:adjustRightInd w:val="0"/>
              <w:spacing w:after="0" w:line="240" w:lineRule="auto"/>
              <w:rPr>
                <w:ins w:id="9854" w:author="Arjan" w:date="2013-02-07T23:33:00Z"/>
                <w:rFonts w:ascii="Arial" w:eastAsia="Times New Roman" w:hAnsi="Arial" w:cs="Arial"/>
                <w:color w:val="000000"/>
                <w:sz w:val="20"/>
                <w:szCs w:val="20"/>
              </w:rPr>
            </w:pPr>
            <w:ins w:id="9855"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68FA9291" w14:textId="77777777" w:rsidR="006B550F" w:rsidRPr="00DD0F4F" w:rsidRDefault="00DA5D93" w:rsidP="00211C3F">
            <w:pPr>
              <w:autoSpaceDE w:val="0"/>
              <w:autoSpaceDN w:val="0"/>
              <w:adjustRightInd w:val="0"/>
              <w:spacing w:after="0" w:line="240" w:lineRule="auto"/>
              <w:rPr>
                <w:ins w:id="9856" w:author="Arjan" w:date="2013-02-07T23:33:00Z"/>
                <w:rFonts w:ascii="Arial" w:eastAsia="Times New Roman" w:hAnsi="Arial" w:cs="Arial"/>
                <w:color w:val="000000"/>
                <w:sz w:val="20"/>
                <w:szCs w:val="20"/>
                <w:lang w:val="nl-NL"/>
              </w:rPr>
            </w:pPr>
            <w:ins w:id="9857"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separate"/>
              </w:r>
              <w:r w:rsidR="006B550F" w:rsidRPr="00DD0F4F">
                <w:rPr>
                  <w:rFonts w:ascii="Arial" w:eastAsia="Times New Roman" w:hAnsi="Arial" w:cs="Arial"/>
                  <w:color w:val="000000"/>
                  <w:sz w:val="20"/>
                  <w:szCs w:val="20"/>
                  <w:lang w:val="nl-NL"/>
                </w:rPr>
                <w:t>De datum waarop verzocht is om de behandeling van de gerelateerde zaak uit te gaan voeren.</w:t>
              </w:r>
              <w:r w:rsidRPr="00F2006F">
                <w:rPr>
                  <w:rFonts w:ascii="Arial" w:hAnsi="Arial" w:cs="Arial"/>
                  <w:sz w:val="20"/>
                  <w:szCs w:val="20"/>
                  <w:lang w:val="en-AU"/>
                </w:rPr>
                <w:fldChar w:fldCharType="end"/>
              </w:r>
            </w:ins>
          </w:p>
        </w:tc>
      </w:tr>
      <w:tr w:rsidR="006B550F" w:rsidRPr="005C14BE" w14:paraId="3A06EBA0" w14:textId="77777777" w:rsidTr="00F860D7">
        <w:trPr>
          <w:trHeight w:val="230"/>
          <w:ins w:id="9858" w:author="Arjan" w:date="2013-02-07T23:33:00Z"/>
        </w:trPr>
        <w:tc>
          <w:tcPr>
            <w:tcW w:w="3690" w:type="dxa"/>
            <w:tcBorders>
              <w:top w:val="nil"/>
              <w:left w:val="nil"/>
              <w:bottom w:val="nil"/>
              <w:right w:val="nil"/>
            </w:tcBorders>
          </w:tcPr>
          <w:p w14:paraId="71995AD6" w14:textId="77777777" w:rsidR="006B550F" w:rsidRPr="00DD0F4F" w:rsidRDefault="006B550F" w:rsidP="00211C3F">
            <w:pPr>
              <w:autoSpaceDE w:val="0"/>
              <w:autoSpaceDN w:val="0"/>
              <w:adjustRightInd w:val="0"/>
              <w:spacing w:after="0" w:line="240" w:lineRule="auto"/>
              <w:rPr>
                <w:ins w:id="9859"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233EC48C" w14:textId="77777777" w:rsidR="006B550F" w:rsidRPr="00DD0F4F" w:rsidRDefault="006B550F" w:rsidP="00211C3F">
            <w:pPr>
              <w:autoSpaceDE w:val="0"/>
              <w:autoSpaceDN w:val="0"/>
              <w:adjustRightInd w:val="0"/>
              <w:spacing w:after="0" w:line="240" w:lineRule="auto"/>
              <w:rPr>
                <w:ins w:id="9860" w:author="Arjan" w:date="2013-02-07T23:33:00Z"/>
                <w:rFonts w:ascii="Arial" w:eastAsia="Times New Roman" w:hAnsi="Arial" w:cs="Arial"/>
                <w:b/>
                <w:bCs/>
                <w:color w:val="000000"/>
                <w:sz w:val="20"/>
                <w:szCs w:val="20"/>
                <w:lang w:val="nl-NL"/>
              </w:rPr>
            </w:pPr>
          </w:p>
        </w:tc>
      </w:tr>
      <w:tr w:rsidR="006B550F" w:rsidRPr="00F2006F" w14:paraId="06FBB06D" w14:textId="77777777" w:rsidTr="00F860D7">
        <w:trPr>
          <w:trHeight w:val="230"/>
          <w:ins w:id="9861" w:author="Arjan" w:date="2013-02-07T23:33:00Z"/>
        </w:trPr>
        <w:tc>
          <w:tcPr>
            <w:tcW w:w="3690" w:type="dxa"/>
            <w:tcBorders>
              <w:top w:val="nil"/>
              <w:left w:val="nil"/>
              <w:bottom w:val="nil"/>
              <w:right w:val="nil"/>
            </w:tcBorders>
          </w:tcPr>
          <w:p w14:paraId="368A3EE1" w14:textId="77777777" w:rsidR="006B550F" w:rsidRPr="00F2006F" w:rsidRDefault="006B550F" w:rsidP="00211C3F">
            <w:pPr>
              <w:autoSpaceDE w:val="0"/>
              <w:autoSpaceDN w:val="0"/>
              <w:adjustRightInd w:val="0"/>
              <w:spacing w:after="0" w:line="240" w:lineRule="auto"/>
              <w:rPr>
                <w:ins w:id="9862" w:author="Arjan" w:date="2013-02-07T23:33:00Z"/>
                <w:rFonts w:ascii="Arial" w:eastAsia="Times New Roman" w:hAnsi="Arial" w:cs="Arial"/>
                <w:color w:val="000000"/>
                <w:sz w:val="20"/>
                <w:szCs w:val="20"/>
              </w:rPr>
            </w:pPr>
            <w:ins w:id="9863"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709B0AD6" w14:textId="77777777" w:rsidR="006B550F" w:rsidRPr="00F2006F" w:rsidRDefault="006B550F" w:rsidP="00211C3F">
            <w:pPr>
              <w:autoSpaceDE w:val="0"/>
              <w:autoSpaceDN w:val="0"/>
              <w:adjustRightInd w:val="0"/>
              <w:spacing w:after="0" w:line="240" w:lineRule="auto"/>
              <w:rPr>
                <w:ins w:id="9864" w:author="Arjan" w:date="2013-02-07T23:33:00Z"/>
                <w:rFonts w:ascii="Arial" w:eastAsia="Times New Roman" w:hAnsi="Arial" w:cs="Arial"/>
                <w:color w:val="000000"/>
                <w:sz w:val="20"/>
                <w:szCs w:val="20"/>
              </w:rPr>
            </w:pPr>
            <w:ins w:id="9865" w:author="Arjan" w:date="2013-02-07T23:33:00Z">
              <w:r w:rsidRPr="00F2006F">
                <w:rPr>
                  <w:rFonts w:ascii="Arial" w:eastAsia="Times New Roman" w:hAnsi="Arial" w:cs="Arial"/>
                  <w:color w:val="000000"/>
                  <w:sz w:val="20"/>
                  <w:szCs w:val="20"/>
                </w:rPr>
                <w:t>KING</w:t>
              </w:r>
            </w:ins>
          </w:p>
        </w:tc>
      </w:tr>
      <w:tr w:rsidR="006B550F" w:rsidRPr="00F2006F" w14:paraId="2B2015CD" w14:textId="77777777" w:rsidTr="00F860D7">
        <w:trPr>
          <w:ins w:id="9866" w:author="Arjan" w:date="2013-02-07T23:33:00Z"/>
        </w:trPr>
        <w:tc>
          <w:tcPr>
            <w:tcW w:w="3690" w:type="dxa"/>
            <w:tcBorders>
              <w:top w:val="nil"/>
              <w:left w:val="nil"/>
              <w:bottom w:val="nil"/>
              <w:right w:val="nil"/>
            </w:tcBorders>
          </w:tcPr>
          <w:p w14:paraId="00AC02AB" w14:textId="77777777" w:rsidR="006B550F" w:rsidRPr="00F2006F" w:rsidRDefault="006B550F" w:rsidP="00211C3F">
            <w:pPr>
              <w:autoSpaceDE w:val="0"/>
              <w:autoSpaceDN w:val="0"/>
              <w:adjustRightInd w:val="0"/>
              <w:spacing w:after="0" w:line="240" w:lineRule="auto"/>
              <w:rPr>
                <w:ins w:id="986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61EF0F05" w14:textId="77777777" w:rsidR="006B550F" w:rsidRPr="00F2006F" w:rsidRDefault="006B550F" w:rsidP="00211C3F">
            <w:pPr>
              <w:autoSpaceDE w:val="0"/>
              <w:autoSpaceDN w:val="0"/>
              <w:adjustRightInd w:val="0"/>
              <w:spacing w:after="0" w:line="240" w:lineRule="auto"/>
              <w:rPr>
                <w:ins w:id="9868" w:author="Arjan" w:date="2013-02-07T23:33:00Z"/>
                <w:rFonts w:ascii="Arial" w:eastAsia="Times New Roman" w:hAnsi="Arial" w:cs="Arial"/>
                <w:b/>
                <w:bCs/>
                <w:color w:val="000000"/>
                <w:sz w:val="20"/>
                <w:szCs w:val="20"/>
              </w:rPr>
            </w:pPr>
          </w:p>
        </w:tc>
      </w:tr>
      <w:tr w:rsidR="006B550F" w:rsidRPr="00F2006F" w14:paraId="009C3CE5" w14:textId="77777777" w:rsidTr="00F860D7">
        <w:trPr>
          <w:ins w:id="9869" w:author="Arjan" w:date="2013-02-07T23:33:00Z"/>
        </w:trPr>
        <w:tc>
          <w:tcPr>
            <w:tcW w:w="3690" w:type="dxa"/>
            <w:tcBorders>
              <w:top w:val="nil"/>
              <w:left w:val="nil"/>
              <w:bottom w:val="nil"/>
              <w:right w:val="nil"/>
            </w:tcBorders>
          </w:tcPr>
          <w:p w14:paraId="08F11665" w14:textId="77777777" w:rsidR="006B550F" w:rsidRPr="00F2006F" w:rsidRDefault="006B550F" w:rsidP="00211C3F">
            <w:pPr>
              <w:autoSpaceDE w:val="0"/>
              <w:autoSpaceDN w:val="0"/>
              <w:adjustRightInd w:val="0"/>
              <w:spacing w:after="0" w:line="240" w:lineRule="auto"/>
              <w:rPr>
                <w:ins w:id="9870" w:author="Arjan" w:date="2013-02-07T23:33:00Z"/>
                <w:rFonts w:ascii="Arial" w:eastAsia="Times New Roman" w:hAnsi="Arial" w:cs="Arial"/>
                <w:color w:val="000000"/>
                <w:sz w:val="20"/>
                <w:szCs w:val="20"/>
              </w:rPr>
            </w:pPr>
            <w:ins w:id="9871"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23F4C7A8" w14:textId="77777777" w:rsidR="006B550F" w:rsidRPr="00F2006F" w:rsidRDefault="006B550F" w:rsidP="00211C3F">
            <w:pPr>
              <w:autoSpaceDE w:val="0"/>
              <w:autoSpaceDN w:val="0"/>
              <w:adjustRightInd w:val="0"/>
              <w:spacing w:after="0" w:line="240" w:lineRule="auto"/>
              <w:rPr>
                <w:ins w:id="9872" w:author="Arjan" w:date="2013-02-07T23:33:00Z"/>
                <w:rFonts w:ascii="Arial" w:eastAsia="Times New Roman" w:hAnsi="Arial" w:cs="Arial"/>
                <w:color w:val="000000"/>
                <w:sz w:val="20"/>
                <w:szCs w:val="20"/>
              </w:rPr>
            </w:pPr>
            <w:ins w:id="9873" w:author="Arjan" w:date="2013-02-07T23:33:00Z">
              <w:r w:rsidRPr="00F2006F">
                <w:rPr>
                  <w:rFonts w:ascii="Arial" w:eastAsia="Times New Roman" w:hAnsi="Arial" w:cs="Arial"/>
                  <w:color w:val="000000"/>
                  <w:sz w:val="20"/>
                  <w:szCs w:val="20"/>
                </w:rPr>
                <w:t>1 januari 2013</w:t>
              </w:r>
            </w:ins>
          </w:p>
        </w:tc>
      </w:tr>
      <w:tr w:rsidR="006B550F" w:rsidRPr="00F2006F" w14:paraId="4C865FAD" w14:textId="77777777" w:rsidTr="00F860D7">
        <w:trPr>
          <w:ins w:id="9874" w:author="Arjan" w:date="2013-02-07T23:33:00Z"/>
        </w:trPr>
        <w:tc>
          <w:tcPr>
            <w:tcW w:w="3690" w:type="dxa"/>
            <w:tcBorders>
              <w:top w:val="nil"/>
              <w:left w:val="nil"/>
              <w:bottom w:val="nil"/>
              <w:right w:val="nil"/>
            </w:tcBorders>
          </w:tcPr>
          <w:p w14:paraId="04D8CDE6" w14:textId="77777777" w:rsidR="006B550F" w:rsidRPr="00F2006F" w:rsidRDefault="006B550F" w:rsidP="00211C3F">
            <w:pPr>
              <w:autoSpaceDE w:val="0"/>
              <w:autoSpaceDN w:val="0"/>
              <w:adjustRightInd w:val="0"/>
              <w:spacing w:after="0" w:line="240" w:lineRule="auto"/>
              <w:rPr>
                <w:ins w:id="987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0C5FA695" w14:textId="77777777" w:rsidR="006B550F" w:rsidRPr="00F2006F" w:rsidRDefault="006B550F" w:rsidP="00211C3F">
            <w:pPr>
              <w:autoSpaceDE w:val="0"/>
              <w:autoSpaceDN w:val="0"/>
              <w:adjustRightInd w:val="0"/>
              <w:spacing w:after="0" w:line="240" w:lineRule="auto"/>
              <w:rPr>
                <w:ins w:id="9876" w:author="Arjan" w:date="2013-02-07T23:33:00Z"/>
                <w:rFonts w:ascii="Arial" w:eastAsia="Times New Roman" w:hAnsi="Arial" w:cs="Arial"/>
                <w:b/>
                <w:bCs/>
                <w:color w:val="000000"/>
                <w:sz w:val="20"/>
                <w:szCs w:val="20"/>
              </w:rPr>
            </w:pPr>
          </w:p>
        </w:tc>
      </w:tr>
      <w:tr w:rsidR="006B550F" w:rsidRPr="005C14BE" w14:paraId="34B77C79" w14:textId="77777777" w:rsidTr="00F860D7">
        <w:trPr>
          <w:ins w:id="9877" w:author="Arjan" w:date="2013-02-07T23:33:00Z"/>
        </w:trPr>
        <w:tc>
          <w:tcPr>
            <w:tcW w:w="3690" w:type="dxa"/>
            <w:tcBorders>
              <w:top w:val="nil"/>
              <w:left w:val="nil"/>
              <w:bottom w:val="nil"/>
              <w:right w:val="nil"/>
            </w:tcBorders>
          </w:tcPr>
          <w:p w14:paraId="5A115D99" w14:textId="77777777" w:rsidR="006B550F" w:rsidRPr="00F2006F" w:rsidRDefault="006B550F" w:rsidP="00211C3F">
            <w:pPr>
              <w:autoSpaceDE w:val="0"/>
              <w:autoSpaceDN w:val="0"/>
              <w:adjustRightInd w:val="0"/>
              <w:spacing w:after="0" w:line="240" w:lineRule="auto"/>
              <w:rPr>
                <w:ins w:id="9878" w:author="Arjan" w:date="2013-02-07T23:33:00Z"/>
                <w:rFonts w:ascii="Arial" w:eastAsia="Times New Roman" w:hAnsi="Arial" w:cs="Arial"/>
                <w:color w:val="000000"/>
                <w:sz w:val="20"/>
                <w:szCs w:val="20"/>
              </w:rPr>
            </w:pPr>
            <w:ins w:id="9879"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67409C42" w14:textId="77777777" w:rsidR="006B550F" w:rsidRPr="00DD0F4F" w:rsidRDefault="006B550F" w:rsidP="00211C3F">
            <w:pPr>
              <w:autoSpaceDE w:val="0"/>
              <w:autoSpaceDN w:val="0"/>
              <w:adjustRightInd w:val="0"/>
              <w:spacing w:after="0" w:line="240" w:lineRule="auto"/>
              <w:rPr>
                <w:ins w:id="9880" w:author="Arjan" w:date="2013-02-07T23:33:00Z"/>
                <w:rFonts w:ascii="Arial" w:eastAsia="Times New Roman" w:hAnsi="Arial" w:cs="Arial"/>
                <w:color w:val="000000"/>
                <w:sz w:val="20"/>
                <w:szCs w:val="20"/>
                <w:lang w:val="nl-NL"/>
              </w:rPr>
            </w:pPr>
            <w:ins w:id="9881" w:author="Arjan" w:date="2013-02-07T23:33:00Z">
              <w:r w:rsidRPr="00DD0F4F">
                <w:rPr>
                  <w:rFonts w:ascii="Arial" w:eastAsia="Times New Roman" w:hAnsi="Arial" w:cs="Arial"/>
                  <w:color w:val="000000"/>
                  <w:sz w:val="20"/>
                  <w:szCs w:val="20"/>
                  <w:lang w:val="nl-NL"/>
                </w:rPr>
                <w:t>De aanvraagdatum markeert het verzoek de gerelateerde zaak op te starten. Dit is met name relevant zolang er nog geen informatie bekend is over het daadwerkelijk opgestart zijn van de gerelateerde zaak.</w:t>
              </w:r>
            </w:ins>
          </w:p>
        </w:tc>
      </w:tr>
      <w:tr w:rsidR="006B550F" w:rsidRPr="005C14BE" w14:paraId="60EA9752" w14:textId="77777777" w:rsidTr="00F860D7">
        <w:trPr>
          <w:ins w:id="9882" w:author="Arjan" w:date="2013-02-07T23:33:00Z"/>
        </w:trPr>
        <w:tc>
          <w:tcPr>
            <w:tcW w:w="3690" w:type="dxa"/>
            <w:tcBorders>
              <w:top w:val="nil"/>
              <w:left w:val="nil"/>
              <w:bottom w:val="nil"/>
              <w:right w:val="nil"/>
            </w:tcBorders>
          </w:tcPr>
          <w:p w14:paraId="7E2F0864" w14:textId="77777777" w:rsidR="006B550F" w:rsidRPr="00DD0F4F" w:rsidRDefault="006B550F" w:rsidP="00211C3F">
            <w:pPr>
              <w:autoSpaceDE w:val="0"/>
              <w:autoSpaceDN w:val="0"/>
              <w:adjustRightInd w:val="0"/>
              <w:spacing w:after="0" w:line="240" w:lineRule="auto"/>
              <w:rPr>
                <w:ins w:id="9883"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6D61EDBF" w14:textId="77777777" w:rsidR="006B550F" w:rsidRPr="00DD0F4F" w:rsidRDefault="006B550F" w:rsidP="00211C3F">
            <w:pPr>
              <w:autoSpaceDE w:val="0"/>
              <w:autoSpaceDN w:val="0"/>
              <w:adjustRightInd w:val="0"/>
              <w:spacing w:after="0" w:line="240" w:lineRule="auto"/>
              <w:rPr>
                <w:ins w:id="9884" w:author="Arjan" w:date="2013-02-07T23:33:00Z"/>
                <w:rFonts w:ascii="Arial" w:eastAsia="Times New Roman" w:hAnsi="Arial" w:cs="Arial"/>
                <w:b/>
                <w:bCs/>
                <w:color w:val="000000"/>
                <w:sz w:val="20"/>
                <w:szCs w:val="20"/>
                <w:lang w:val="nl-NL"/>
              </w:rPr>
            </w:pPr>
          </w:p>
        </w:tc>
      </w:tr>
      <w:tr w:rsidR="006B550F" w:rsidRPr="00F2006F" w14:paraId="09591E6A" w14:textId="77777777" w:rsidTr="00F860D7">
        <w:trPr>
          <w:ins w:id="9885" w:author="Arjan" w:date="2013-02-07T23:33:00Z"/>
        </w:trPr>
        <w:tc>
          <w:tcPr>
            <w:tcW w:w="3690" w:type="dxa"/>
            <w:tcBorders>
              <w:top w:val="nil"/>
              <w:left w:val="nil"/>
              <w:bottom w:val="nil"/>
              <w:right w:val="nil"/>
            </w:tcBorders>
          </w:tcPr>
          <w:p w14:paraId="22BC0406" w14:textId="77777777" w:rsidR="006B550F" w:rsidRPr="00F2006F" w:rsidRDefault="006B550F" w:rsidP="00211C3F">
            <w:pPr>
              <w:autoSpaceDE w:val="0"/>
              <w:autoSpaceDN w:val="0"/>
              <w:adjustRightInd w:val="0"/>
              <w:spacing w:after="0" w:line="240" w:lineRule="auto"/>
              <w:rPr>
                <w:ins w:id="9886" w:author="Arjan" w:date="2013-02-07T23:33:00Z"/>
                <w:rFonts w:ascii="Arial" w:eastAsia="Times New Roman" w:hAnsi="Arial" w:cs="Arial"/>
                <w:color w:val="000000"/>
                <w:sz w:val="20"/>
                <w:szCs w:val="20"/>
              </w:rPr>
            </w:pPr>
            <w:ins w:id="9887"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21F32EDA" w14:textId="77777777" w:rsidR="006B550F" w:rsidRPr="00F2006F" w:rsidRDefault="00DA5D93" w:rsidP="00211C3F">
            <w:pPr>
              <w:autoSpaceDE w:val="0"/>
              <w:autoSpaceDN w:val="0"/>
              <w:adjustRightInd w:val="0"/>
              <w:spacing w:after="0" w:line="240" w:lineRule="auto"/>
              <w:rPr>
                <w:ins w:id="9888" w:author="Arjan" w:date="2013-02-07T23:33:00Z"/>
                <w:rFonts w:ascii="Arial" w:eastAsia="Times New Roman" w:hAnsi="Arial" w:cs="Arial"/>
                <w:color w:val="000000"/>
                <w:sz w:val="20"/>
                <w:szCs w:val="20"/>
              </w:rPr>
            </w:pPr>
            <w:ins w:id="988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(JJJJMMDD)</w:t>
              </w:r>
              <w:r w:rsidRPr="00F2006F">
                <w:rPr>
                  <w:rFonts w:ascii="Arial" w:hAnsi="Arial" w:cs="Arial"/>
                  <w:sz w:val="20"/>
                  <w:szCs w:val="20"/>
                  <w:lang w:val="en-AU"/>
                </w:rPr>
                <w:fldChar w:fldCharType="end"/>
              </w:r>
            </w:ins>
          </w:p>
        </w:tc>
      </w:tr>
      <w:tr w:rsidR="006B550F" w:rsidRPr="00F2006F" w14:paraId="6395BD51" w14:textId="77777777" w:rsidTr="00F860D7">
        <w:trPr>
          <w:trHeight w:val="230"/>
          <w:ins w:id="9890" w:author="Arjan" w:date="2013-02-07T23:33:00Z"/>
        </w:trPr>
        <w:tc>
          <w:tcPr>
            <w:tcW w:w="3690" w:type="dxa"/>
            <w:tcBorders>
              <w:top w:val="nil"/>
              <w:left w:val="nil"/>
              <w:bottom w:val="nil"/>
              <w:right w:val="nil"/>
            </w:tcBorders>
          </w:tcPr>
          <w:p w14:paraId="3AF08B58" w14:textId="77777777" w:rsidR="006B550F" w:rsidRPr="00F2006F" w:rsidRDefault="006B550F" w:rsidP="00211C3F">
            <w:pPr>
              <w:autoSpaceDE w:val="0"/>
              <w:autoSpaceDN w:val="0"/>
              <w:adjustRightInd w:val="0"/>
              <w:spacing w:after="0" w:line="240" w:lineRule="auto"/>
              <w:rPr>
                <w:ins w:id="989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91E89B5" w14:textId="77777777" w:rsidR="006B550F" w:rsidRPr="00F2006F" w:rsidRDefault="006B550F" w:rsidP="00211C3F">
            <w:pPr>
              <w:autoSpaceDE w:val="0"/>
              <w:autoSpaceDN w:val="0"/>
              <w:adjustRightInd w:val="0"/>
              <w:spacing w:after="0" w:line="240" w:lineRule="auto"/>
              <w:rPr>
                <w:ins w:id="9892" w:author="Arjan" w:date="2013-02-07T23:33:00Z"/>
                <w:rFonts w:ascii="Arial" w:eastAsia="Times New Roman" w:hAnsi="Arial" w:cs="Arial"/>
                <w:b/>
                <w:bCs/>
                <w:color w:val="000000"/>
                <w:sz w:val="20"/>
                <w:szCs w:val="20"/>
              </w:rPr>
            </w:pPr>
          </w:p>
        </w:tc>
      </w:tr>
      <w:tr w:rsidR="006B550F" w:rsidRPr="005C14BE" w14:paraId="44376120" w14:textId="77777777" w:rsidTr="00F860D7">
        <w:trPr>
          <w:trHeight w:val="230"/>
          <w:ins w:id="9893" w:author="Arjan" w:date="2013-02-07T23:33:00Z"/>
        </w:trPr>
        <w:tc>
          <w:tcPr>
            <w:tcW w:w="3690" w:type="dxa"/>
            <w:tcBorders>
              <w:top w:val="nil"/>
              <w:left w:val="nil"/>
              <w:bottom w:val="nil"/>
              <w:right w:val="nil"/>
            </w:tcBorders>
          </w:tcPr>
          <w:p w14:paraId="028CC118" w14:textId="77777777" w:rsidR="006B550F" w:rsidRPr="00F2006F" w:rsidRDefault="006B550F" w:rsidP="00211C3F">
            <w:pPr>
              <w:autoSpaceDE w:val="0"/>
              <w:autoSpaceDN w:val="0"/>
              <w:adjustRightInd w:val="0"/>
              <w:spacing w:after="0" w:line="240" w:lineRule="auto"/>
              <w:rPr>
                <w:ins w:id="9894" w:author="Arjan" w:date="2013-02-07T23:33:00Z"/>
                <w:rFonts w:ascii="Arial" w:eastAsia="Times New Roman" w:hAnsi="Arial" w:cs="Arial"/>
                <w:color w:val="000000"/>
                <w:sz w:val="20"/>
                <w:szCs w:val="20"/>
              </w:rPr>
            </w:pPr>
            <w:ins w:id="9895"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6CD86213" w14:textId="77777777" w:rsidR="006B550F" w:rsidRPr="00DD0F4F" w:rsidRDefault="006B550F" w:rsidP="00211C3F">
            <w:pPr>
              <w:autoSpaceDE w:val="0"/>
              <w:autoSpaceDN w:val="0"/>
              <w:adjustRightInd w:val="0"/>
              <w:spacing w:after="0" w:line="240" w:lineRule="auto"/>
              <w:rPr>
                <w:ins w:id="9896" w:author="Arjan" w:date="2013-02-07T23:33:00Z"/>
                <w:rFonts w:ascii="Arial" w:eastAsia="Times New Roman" w:hAnsi="Arial" w:cs="Arial"/>
                <w:color w:val="000000"/>
                <w:sz w:val="20"/>
                <w:szCs w:val="20"/>
                <w:lang w:val="nl-NL"/>
              </w:rPr>
            </w:pPr>
            <w:ins w:id="9897" w:author="Arjan" w:date="2013-02-07T23:33:00Z">
              <w:r w:rsidRPr="00DD0F4F">
                <w:rPr>
                  <w:rFonts w:ascii="Arial" w:eastAsia="Times New Roman" w:hAnsi="Arial" w:cs="Arial"/>
                  <w:color w:val="000000"/>
                  <w:sz w:val="20"/>
                  <w:szCs w:val="20"/>
                  <w:lang w:val="nl-NL"/>
                </w:rPr>
                <w:t>Alle geldige datums op of voor de huidige datum.</w:t>
              </w:r>
            </w:ins>
          </w:p>
        </w:tc>
      </w:tr>
      <w:tr w:rsidR="006B550F" w:rsidRPr="005C14BE" w14:paraId="47565EE6" w14:textId="77777777" w:rsidTr="00F860D7">
        <w:trPr>
          <w:trHeight w:val="230"/>
          <w:ins w:id="9898" w:author="Arjan" w:date="2013-02-07T23:33:00Z"/>
        </w:trPr>
        <w:tc>
          <w:tcPr>
            <w:tcW w:w="3690" w:type="dxa"/>
            <w:tcBorders>
              <w:top w:val="nil"/>
              <w:left w:val="nil"/>
              <w:bottom w:val="nil"/>
              <w:right w:val="nil"/>
            </w:tcBorders>
          </w:tcPr>
          <w:p w14:paraId="1B95DA86" w14:textId="77777777" w:rsidR="006B550F" w:rsidRPr="00DD0F4F" w:rsidRDefault="006B550F" w:rsidP="00211C3F">
            <w:pPr>
              <w:autoSpaceDE w:val="0"/>
              <w:autoSpaceDN w:val="0"/>
              <w:adjustRightInd w:val="0"/>
              <w:spacing w:after="0" w:line="240" w:lineRule="auto"/>
              <w:rPr>
                <w:ins w:id="9899"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5EED0E9C" w14:textId="77777777" w:rsidR="006B550F" w:rsidRPr="00DD0F4F" w:rsidRDefault="006B550F" w:rsidP="00211C3F">
            <w:pPr>
              <w:autoSpaceDE w:val="0"/>
              <w:autoSpaceDN w:val="0"/>
              <w:adjustRightInd w:val="0"/>
              <w:spacing w:after="0" w:line="240" w:lineRule="auto"/>
              <w:rPr>
                <w:ins w:id="9900" w:author="Arjan" w:date="2013-02-07T23:33:00Z"/>
                <w:rFonts w:ascii="Arial" w:eastAsia="Times New Roman" w:hAnsi="Arial" w:cs="Arial"/>
                <w:b/>
                <w:bCs/>
                <w:color w:val="000000"/>
                <w:sz w:val="20"/>
                <w:szCs w:val="20"/>
                <w:lang w:val="nl-NL"/>
              </w:rPr>
            </w:pPr>
          </w:p>
        </w:tc>
      </w:tr>
      <w:tr w:rsidR="006B550F" w:rsidRPr="00F2006F" w14:paraId="22F84D18" w14:textId="77777777" w:rsidTr="00F860D7">
        <w:trPr>
          <w:trHeight w:val="230"/>
          <w:ins w:id="9901" w:author="Arjan" w:date="2013-02-07T23:33:00Z"/>
        </w:trPr>
        <w:tc>
          <w:tcPr>
            <w:tcW w:w="3690" w:type="dxa"/>
            <w:tcBorders>
              <w:top w:val="nil"/>
              <w:left w:val="nil"/>
              <w:bottom w:val="nil"/>
              <w:right w:val="nil"/>
            </w:tcBorders>
          </w:tcPr>
          <w:p w14:paraId="57836A6E" w14:textId="77777777" w:rsidR="006B550F" w:rsidRPr="00F2006F" w:rsidRDefault="006B550F" w:rsidP="00211C3F">
            <w:pPr>
              <w:autoSpaceDE w:val="0"/>
              <w:autoSpaceDN w:val="0"/>
              <w:adjustRightInd w:val="0"/>
              <w:spacing w:after="0" w:line="240" w:lineRule="auto"/>
              <w:rPr>
                <w:ins w:id="9902" w:author="Arjan" w:date="2013-02-07T23:33:00Z"/>
                <w:rFonts w:ascii="Arial" w:eastAsia="Times New Roman" w:hAnsi="Arial" w:cs="Arial"/>
                <w:b/>
                <w:bCs/>
                <w:color w:val="000000"/>
                <w:sz w:val="20"/>
                <w:szCs w:val="20"/>
              </w:rPr>
            </w:pPr>
            <w:ins w:id="9903"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14:paraId="6796E5BC" w14:textId="77777777" w:rsidR="006B550F" w:rsidRPr="00F2006F" w:rsidRDefault="006B550F" w:rsidP="00211C3F">
            <w:pPr>
              <w:autoSpaceDE w:val="0"/>
              <w:autoSpaceDN w:val="0"/>
              <w:adjustRightInd w:val="0"/>
              <w:spacing w:after="0" w:line="240" w:lineRule="auto"/>
              <w:rPr>
                <w:ins w:id="9904" w:author="Arjan" w:date="2013-02-07T23:33:00Z"/>
                <w:rFonts w:ascii="Arial" w:eastAsia="Times New Roman" w:hAnsi="Arial" w:cs="Arial"/>
                <w:color w:val="000000"/>
                <w:sz w:val="20"/>
                <w:szCs w:val="20"/>
              </w:rPr>
            </w:pPr>
            <w:ins w:id="9905" w:author="Arjan" w:date="2013-02-07T23:33:00Z">
              <w:r w:rsidRPr="00F2006F">
                <w:rPr>
                  <w:rFonts w:ascii="Arial" w:eastAsia="Times New Roman" w:hAnsi="Arial" w:cs="Arial"/>
                  <w:color w:val="000000"/>
                  <w:sz w:val="20"/>
                  <w:szCs w:val="20"/>
                </w:rPr>
                <w:t>Nee</w:t>
              </w:r>
            </w:ins>
          </w:p>
        </w:tc>
      </w:tr>
      <w:tr w:rsidR="006B550F" w:rsidRPr="00F2006F" w14:paraId="4C4A72B2" w14:textId="77777777" w:rsidTr="00F860D7">
        <w:trPr>
          <w:trHeight w:val="275"/>
          <w:ins w:id="9906" w:author="Arjan" w:date="2013-02-07T23:33:00Z"/>
        </w:trPr>
        <w:tc>
          <w:tcPr>
            <w:tcW w:w="3690" w:type="dxa"/>
            <w:tcBorders>
              <w:top w:val="nil"/>
              <w:left w:val="nil"/>
              <w:bottom w:val="nil"/>
              <w:right w:val="nil"/>
            </w:tcBorders>
          </w:tcPr>
          <w:p w14:paraId="2AB2457F" w14:textId="77777777" w:rsidR="006B550F" w:rsidRPr="00F2006F" w:rsidRDefault="006B550F" w:rsidP="00211C3F">
            <w:pPr>
              <w:autoSpaceDE w:val="0"/>
              <w:autoSpaceDN w:val="0"/>
              <w:adjustRightInd w:val="0"/>
              <w:spacing w:after="0" w:line="240" w:lineRule="auto"/>
              <w:rPr>
                <w:ins w:id="990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1420E052" w14:textId="77777777" w:rsidR="006B550F" w:rsidRPr="00F2006F" w:rsidRDefault="006B550F" w:rsidP="00211C3F">
            <w:pPr>
              <w:autoSpaceDE w:val="0"/>
              <w:autoSpaceDN w:val="0"/>
              <w:adjustRightInd w:val="0"/>
              <w:spacing w:after="0" w:line="240" w:lineRule="auto"/>
              <w:rPr>
                <w:ins w:id="9908" w:author="Arjan" w:date="2013-02-07T23:33:00Z"/>
                <w:rFonts w:ascii="Arial" w:eastAsia="Times New Roman" w:hAnsi="Arial" w:cs="Arial"/>
                <w:color w:val="000000"/>
                <w:sz w:val="20"/>
                <w:szCs w:val="20"/>
              </w:rPr>
            </w:pPr>
          </w:p>
        </w:tc>
      </w:tr>
      <w:tr w:rsidR="006B550F" w:rsidRPr="00F2006F" w14:paraId="2ACBC7EC" w14:textId="77777777" w:rsidTr="00F860D7">
        <w:trPr>
          <w:trHeight w:val="230"/>
          <w:ins w:id="9909" w:author="Arjan" w:date="2013-02-07T23:33:00Z"/>
        </w:trPr>
        <w:tc>
          <w:tcPr>
            <w:tcW w:w="3690" w:type="dxa"/>
            <w:tcBorders>
              <w:top w:val="nil"/>
              <w:left w:val="nil"/>
              <w:bottom w:val="nil"/>
              <w:right w:val="nil"/>
            </w:tcBorders>
          </w:tcPr>
          <w:p w14:paraId="5F1EE663" w14:textId="77777777" w:rsidR="006B550F" w:rsidRPr="00F2006F" w:rsidRDefault="006B550F" w:rsidP="00211C3F">
            <w:pPr>
              <w:autoSpaceDE w:val="0"/>
              <w:autoSpaceDN w:val="0"/>
              <w:adjustRightInd w:val="0"/>
              <w:spacing w:after="0" w:line="240" w:lineRule="auto"/>
              <w:rPr>
                <w:ins w:id="9910" w:author="Arjan" w:date="2013-02-07T23:33:00Z"/>
                <w:rFonts w:ascii="Arial" w:eastAsia="Times New Roman" w:hAnsi="Arial" w:cs="Arial"/>
                <w:b/>
                <w:bCs/>
                <w:color w:val="000000"/>
                <w:sz w:val="20"/>
                <w:szCs w:val="20"/>
              </w:rPr>
            </w:pPr>
            <w:ins w:id="9911"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14:paraId="3F7947FF" w14:textId="77777777" w:rsidR="006B550F" w:rsidRPr="00F2006F" w:rsidRDefault="006B550F" w:rsidP="00211C3F">
            <w:pPr>
              <w:autoSpaceDE w:val="0"/>
              <w:autoSpaceDN w:val="0"/>
              <w:adjustRightInd w:val="0"/>
              <w:spacing w:after="0" w:line="240" w:lineRule="auto"/>
              <w:rPr>
                <w:ins w:id="9912" w:author="Arjan" w:date="2013-02-07T23:33:00Z"/>
                <w:rFonts w:ascii="Arial" w:eastAsia="Times New Roman" w:hAnsi="Arial" w:cs="Arial"/>
                <w:color w:val="000000"/>
                <w:sz w:val="20"/>
                <w:szCs w:val="20"/>
              </w:rPr>
            </w:pPr>
            <w:ins w:id="9913" w:author="Arjan" w:date="2013-02-07T23:33:00Z">
              <w:r w:rsidRPr="00F2006F">
                <w:rPr>
                  <w:rFonts w:ascii="Arial" w:eastAsia="Times New Roman" w:hAnsi="Arial" w:cs="Arial"/>
                  <w:color w:val="000000"/>
                  <w:sz w:val="20"/>
                  <w:szCs w:val="20"/>
                </w:rPr>
                <w:t>Nee</w:t>
              </w:r>
            </w:ins>
          </w:p>
        </w:tc>
      </w:tr>
      <w:tr w:rsidR="006B550F" w:rsidRPr="00F2006F" w14:paraId="30601010" w14:textId="77777777" w:rsidTr="00F860D7">
        <w:trPr>
          <w:trHeight w:val="230"/>
          <w:ins w:id="9914" w:author="Arjan" w:date="2013-02-07T23:33:00Z"/>
        </w:trPr>
        <w:tc>
          <w:tcPr>
            <w:tcW w:w="3690" w:type="dxa"/>
            <w:tcBorders>
              <w:top w:val="nil"/>
              <w:left w:val="nil"/>
              <w:bottom w:val="nil"/>
              <w:right w:val="nil"/>
            </w:tcBorders>
          </w:tcPr>
          <w:p w14:paraId="66C16ABF" w14:textId="77777777" w:rsidR="006B550F" w:rsidRPr="00F2006F" w:rsidRDefault="006B550F" w:rsidP="00211C3F">
            <w:pPr>
              <w:autoSpaceDE w:val="0"/>
              <w:autoSpaceDN w:val="0"/>
              <w:adjustRightInd w:val="0"/>
              <w:spacing w:after="0" w:line="240" w:lineRule="auto"/>
              <w:rPr>
                <w:ins w:id="991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528FC34" w14:textId="77777777" w:rsidR="006B550F" w:rsidRPr="00F2006F" w:rsidRDefault="006B550F" w:rsidP="00211C3F">
            <w:pPr>
              <w:autoSpaceDE w:val="0"/>
              <w:autoSpaceDN w:val="0"/>
              <w:adjustRightInd w:val="0"/>
              <w:spacing w:after="0" w:line="240" w:lineRule="auto"/>
              <w:rPr>
                <w:ins w:id="9916" w:author="Arjan" w:date="2013-02-07T23:33:00Z"/>
                <w:rFonts w:ascii="Arial" w:eastAsia="Times New Roman" w:hAnsi="Arial" w:cs="Arial"/>
                <w:color w:val="000000"/>
                <w:sz w:val="20"/>
                <w:szCs w:val="20"/>
              </w:rPr>
            </w:pPr>
          </w:p>
        </w:tc>
      </w:tr>
      <w:tr w:rsidR="006B550F" w:rsidRPr="00F2006F" w14:paraId="3E48AEEC" w14:textId="77777777" w:rsidTr="00F860D7">
        <w:trPr>
          <w:trHeight w:val="230"/>
          <w:ins w:id="9917" w:author="Arjan" w:date="2013-02-07T23:33:00Z"/>
        </w:trPr>
        <w:tc>
          <w:tcPr>
            <w:tcW w:w="3690" w:type="dxa"/>
            <w:tcBorders>
              <w:top w:val="nil"/>
              <w:left w:val="nil"/>
              <w:bottom w:val="nil"/>
              <w:right w:val="nil"/>
            </w:tcBorders>
          </w:tcPr>
          <w:p w14:paraId="7054FFFD" w14:textId="77777777" w:rsidR="006B550F" w:rsidRPr="00F2006F" w:rsidRDefault="006B550F" w:rsidP="00211C3F">
            <w:pPr>
              <w:autoSpaceDE w:val="0"/>
              <w:autoSpaceDN w:val="0"/>
              <w:adjustRightInd w:val="0"/>
              <w:spacing w:after="0" w:line="240" w:lineRule="auto"/>
              <w:rPr>
                <w:ins w:id="9918" w:author="Arjan" w:date="2013-02-07T23:33:00Z"/>
                <w:rFonts w:ascii="Arial" w:eastAsia="Times New Roman" w:hAnsi="Arial" w:cs="Arial"/>
                <w:b/>
                <w:bCs/>
                <w:color w:val="000000"/>
                <w:sz w:val="20"/>
                <w:szCs w:val="20"/>
              </w:rPr>
            </w:pPr>
            <w:ins w:id="9919"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14:paraId="07ED865F" w14:textId="77777777" w:rsidR="006B550F" w:rsidRPr="00F2006F" w:rsidRDefault="006B550F" w:rsidP="00211C3F">
            <w:pPr>
              <w:autoSpaceDE w:val="0"/>
              <w:autoSpaceDN w:val="0"/>
              <w:adjustRightInd w:val="0"/>
              <w:spacing w:after="0" w:line="240" w:lineRule="auto"/>
              <w:rPr>
                <w:ins w:id="9920" w:author="Arjan" w:date="2013-02-07T23:33:00Z"/>
                <w:rFonts w:ascii="Arial" w:eastAsia="Times New Roman" w:hAnsi="Arial" w:cs="Arial"/>
                <w:color w:val="000000"/>
                <w:sz w:val="20"/>
                <w:szCs w:val="20"/>
              </w:rPr>
            </w:pPr>
          </w:p>
        </w:tc>
      </w:tr>
      <w:tr w:rsidR="006B550F" w:rsidRPr="00F2006F" w14:paraId="45EBC75E" w14:textId="77777777" w:rsidTr="00F860D7">
        <w:trPr>
          <w:trHeight w:val="230"/>
          <w:ins w:id="9921" w:author="Arjan" w:date="2013-02-07T23:33:00Z"/>
        </w:trPr>
        <w:tc>
          <w:tcPr>
            <w:tcW w:w="3690" w:type="dxa"/>
            <w:tcBorders>
              <w:top w:val="nil"/>
              <w:left w:val="nil"/>
              <w:bottom w:val="nil"/>
              <w:right w:val="nil"/>
            </w:tcBorders>
          </w:tcPr>
          <w:p w14:paraId="056B675C" w14:textId="77777777" w:rsidR="006B550F" w:rsidRPr="00F2006F" w:rsidRDefault="006B550F" w:rsidP="00211C3F">
            <w:pPr>
              <w:autoSpaceDE w:val="0"/>
              <w:autoSpaceDN w:val="0"/>
              <w:adjustRightInd w:val="0"/>
              <w:spacing w:after="0" w:line="240" w:lineRule="auto"/>
              <w:rPr>
                <w:ins w:id="992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0468DCD0" w14:textId="77777777" w:rsidR="006B550F" w:rsidRPr="00F2006F" w:rsidRDefault="006B550F" w:rsidP="00211C3F">
            <w:pPr>
              <w:autoSpaceDE w:val="0"/>
              <w:autoSpaceDN w:val="0"/>
              <w:adjustRightInd w:val="0"/>
              <w:spacing w:after="0" w:line="240" w:lineRule="auto"/>
              <w:rPr>
                <w:ins w:id="9923" w:author="Arjan" w:date="2013-02-07T23:33:00Z"/>
                <w:rFonts w:ascii="Arial" w:eastAsia="Times New Roman" w:hAnsi="Arial" w:cs="Arial"/>
                <w:color w:val="000000"/>
                <w:sz w:val="20"/>
                <w:szCs w:val="20"/>
              </w:rPr>
            </w:pPr>
          </w:p>
        </w:tc>
      </w:tr>
      <w:tr w:rsidR="006B550F" w:rsidRPr="00F2006F" w14:paraId="1A0AA8DD" w14:textId="77777777" w:rsidTr="00F860D7">
        <w:trPr>
          <w:trHeight w:val="230"/>
          <w:ins w:id="9924" w:author="Arjan" w:date="2013-02-07T23:33:00Z"/>
        </w:trPr>
        <w:tc>
          <w:tcPr>
            <w:tcW w:w="3690" w:type="dxa"/>
            <w:tcBorders>
              <w:top w:val="nil"/>
              <w:left w:val="nil"/>
              <w:bottom w:val="nil"/>
              <w:right w:val="nil"/>
            </w:tcBorders>
          </w:tcPr>
          <w:p w14:paraId="014C36A5" w14:textId="77777777" w:rsidR="006B550F" w:rsidRPr="00F2006F" w:rsidRDefault="006B550F" w:rsidP="00211C3F">
            <w:pPr>
              <w:autoSpaceDE w:val="0"/>
              <w:autoSpaceDN w:val="0"/>
              <w:adjustRightInd w:val="0"/>
              <w:spacing w:after="0" w:line="240" w:lineRule="auto"/>
              <w:rPr>
                <w:ins w:id="9925" w:author="Arjan" w:date="2013-02-07T23:33:00Z"/>
                <w:rFonts w:ascii="Arial" w:eastAsia="Times New Roman" w:hAnsi="Arial" w:cs="Arial"/>
                <w:b/>
                <w:bCs/>
                <w:color w:val="000000"/>
                <w:sz w:val="20"/>
                <w:szCs w:val="20"/>
              </w:rPr>
            </w:pPr>
            <w:ins w:id="9926"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14:paraId="63D91515" w14:textId="77777777" w:rsidR="006B550F" w:rsidRPr="00F2006F" w:rsidRDefault="006B550F" w:rsidP="00211C3F">
            <w:pPr>
              <w:autoSpaceDE w:val="0"/>
              <w:autoSpaceDN w:val="0"/>
              <w:adjustRightInd w:val="0"/>
              <w:spacing w:after="0" w:line="240" w:lineRule="auto"/>
              <w:rPr>
                <w:ins w:id="9927" w:author="Arjan" w:date="2013-02-07T23:33:00Z"/>
                <w:rFonts w:ascii="Arial" w:eastAsia="Times New Roman" w:hAnsi="Arial" w:cs="Arial"/>
                <w:color w:val="000000"/>
                <w:sz w:val="20"/>
                <w:szCs w:val="20"/>
              </w:rPr>
            </w:pPr>
            <w:ins w:id="9928" w:author="Arjan" w:date="2013-02-07T23:33:00Z">
              <w:r w:rsidRPr="00F2006F">
                <w:rPr>
                  <w:rFonts w:ascii="Arial" w:eastAsia="Times New Roman" w:hAnsi="Arial" w:cs="Arial"/>
                  <w:color w:val="000000"/>
                  <w:sz w:val="20"/>
                  <w:szCs w:val="20"/>
                </w:rPr>
                <w:t>Nee</w:t>
              </w:r>
            </w:ins>
          </w:p>
        </w:tc>
      </w:tr>
      <w:tr w:rsidR="006B550F" w:rsidRPr="00F2006F" w14:paraId="62207DEC" w14:textId="77777777" w:rsidTr="00F860D7">
        <w:trPr>
          <w:trHeight w:val="230"/>
          <w:ins w:id="9929" w:author="Arjan" w:date="2013-02-07T23:33:00Z"/>
        </w:trPr>
        <w:tc>
          <w:tcPr>
            <w:tcW w:w="3690" w:type="dxa"/>
            <w:tcBorders>
              <w:top w:val="nil"/>
              <w:left w:val="nil"/>
              <w:bottom w:val="nil"/>
              <w:right w:val="nil"/>
            </w:tcBorders>
          </w:tcPr>
          <w:p w14:paraId="25FCEA3F" w14:textId="77777777" w:rsidR="006B550F" w:rsidRPr="00F2006F" w:rsidRDefault="006B550F" w:rsidP="00211C3F">
            <w:pPr>
              <w:autoSpaceDE w:val="0"/>
              <w:autoSpaceDN w:val="0"/>
              <w:adjustRightInd w:val="0"/>
              <w:spacing w:after="0" w:line="240" w:lineRule="auto"/>
              <w:rPr>
                <w:ins w:id="993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2B3430F" w14:textId="77777777" w:rsidR="006B550F" w:rsidRPr="00F2006F" w:rsidRDefault="006B550F" w:rsidP="00211C3F">
            <w:pPr>
              <w:autoSpaceDE w:val="0"/>
              <w:autoSpaceDN w:val="0"/>
              <w:adjustRightInd w:val="0"/>
              <w:spacing w:after="0" w:line="240" w:lineRule="auto"/>
              <w:rPr>
                <w:ins w:id="9931" w:author="Arjan" w:date="2013-02-07T23:33:00Z"/>
                <w:rFonts w:ascii="Arial" w:eastAsia="Times New Roman" w:hAnsi="Arial" w:cs="Arial"/>
                <w:color w:val="000000"/>
                <w:sz w:val="20"/>
                <w:szCs w:val="20"/>
              </w:rPr>
            </w:pPr>
          </w:p>
        </w:tc>
      </w:tr>
      <w:tr w:rsidR="006B550F" w:rsidRPr="00F2006F" w14:paraId="640EABD6" w14:textId="77777777" w:rsidTr="00F860D7">
        <w:trPr>
          <w:trHeight w:val="230"/>
          <w:ins w:id="9932" w:author="Arjan" w:date="2013-02-07T23:33:00Z"/>
        </w:trPr>
        <w:tc>
          <w:tcPr>
            <w:tcW w:w="3690" w:type="dxa"/>
            <w:tcBorders>
              <w:top w:val="nil"/>
              <w:left w:val="nil"/>
              <w:bottom w:val="nil"/>
              <w:right w:val="nil"/>
            </w:tcBorders>
          </w:tcPr>
          <w:p w14:paraId="138BC118" w14:textId="77777777" w:rsidR="006B550F" w:rsidRPr="00F2006F" w:rsidRDefault="006B550F" w:rsidP="00211C3F">
            <w:pPr>
              <w:autoSpaceDE w:val="0"/>
              <w:autoSpaceDN w:val="0"/>
              <w:adjustRightInd w:val="0"/>
              <w:spacing w:after="0" w:line="240" w:lineRule="auto"/>
              <w:rPr>
                <w:ins w:id="9933" w:author="Arjan" w:date="2013-02-07T23:33:00Z"/>
                <w:rFonts w:ascii="Arial" w:eastAsia="Times New Roman" w:hAnsi="Arial" w:cs="Arial"/>
                <w:b/>
                <w:bCs/>
                <w:color w:val="000000"/>
                <w:sz w:val="20"/>
                <w:szCs w:val="20"/>
              </w:rPr>
            </w:pPr>
            <w:ins w:id="9934"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14:paraId="737B80F2" w14:textId="77777777" w:rsidR="006B550F" w:rsidRPr="00F2006F" w:rsidRDefault="006B550F" w:rsidP="00211C3F">
            <w:pPr>
              <w:autoSpaceDE w:val="0"/>
              <w:autoSpaceDN w:val="0"/>
              <w:adjustRightInd w:val="0"/>
              <w:spacing w:after="0" w:line="240" w:lineRule="auto"/>
              <w:rPr>
                <w:ins w:id="9935" w:author="Arjan" w:date="2013-02-07T23:33:00Z"/>
                <w:rFonts w:ascii="Arial" w:eastAsia="Times New Roman" w:hAnsi="Arial" w:cs="Arial"/>
                <w:color w:val="000000"/>
                <w:sz w:val="20"/>
                <w:szCs w:val="20"/>
              </w:rPr>
            </w:pPr>
            <w:ins w:id="9936" w:author="Arjan" w:date="2013-02-07T23:33:00Z">
              <w:r w:rsidRPr="00F2006F">
                <w:rPr>
                  <w:rFonts w:ascii="Arial" w:eastAsia="Times New Roman" w:hAnsi="Arial" w:cs="Arial"/>
                  <w:color w:val="000000"/>
                  <w:sz w:val="20"/>
                  <w:szCs w:val="20"/>
                </w:rPr>
                <w:t>Nee</w:t>
              </w:r>
            </w:ins>
          </w:p>
        </w:tc>
      </w:tr>
      <w:tr w:rsidR="006B550F" w:rsidRPr="00F2006F" w14:paraId="22196862" w14:textId="77777777" w:rsidTr="00F860D7">
        <w:trPr>
          <w:trHeight w:val="230"/>
          <w:ins w:id="9937" w:author="Arjan" w:date="2013-02-07T23:33:00Z"/>
        </w:trPr>
        <w:tc>
          <w:tcPr>
            <w:tcW w:w="3690" w:type="dxa"/>
            <w:tcBorders>
              <w:top w:val="nil"/>
              <w:left w:val="nil"/>
              <w:bottom w:val="nil"/>
              <w:right w:val="nil"/>
            </w:tcBorders>
          </w:tcPr>
          <w:p w14:paraId="21E32E8D" w14:textId="77777777" w:rsidR="006B550F" w:rsidRPr="00F2006F" w:rsidRDefault="006B550F" w:rsidP="00211C3F">
            <w:pPr>
              <w:autoSpaceDE w:val="0"/>
              <w:autoSpaceDN w:val="0"/>
              <w:adjustRightInd w:val="0"/>
              <w:spacing w:after="0" w:line="240" w:lineRule="auto"/>
              <w:rPr>
                <w:ins w:id="993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37D89BA" w14:textId="77777777" w:rsidR="006B550F" w:rsidRPr="00F2006F" w:rsidRDefault="006B550F" w:rsidP="00211C3F">
            <w:pPr>
              <w:autoSpaceDE w:val="0"/>
              <w:autoSpaceDN w:val="0"/>
              <w:adjustRightInd w:val="0"/>
              <w:spacing w:after="0" w:line="240" w:lineRule="auto"/>
              <w:rPr>
                <w:ins w:id="9939" w:author="Arjan" w:date="2013-02-07T23:33:00Z"/>
                <w:rFonts w:ascii="Arial" w:eastAsia="Times New Roman" w:hAnsi="Arial" w:cs="Arial"/>
                <w:b/>
                <w:bCs/>
                <w:color w:val="000000"/>
                <w:sz w:val="20"/>
                <w:szCs w:val="20"/>
              </w:rPr>
            </w:pPr>
          </w:p>
        </w:tc>
      </w:tr>
      <w:tr w:rsidR="006B550F" w:rsidRPr="00F2006F" w14:paraId="3E55A00A" w14:textId="77777777" w:rsidTr="00F860D7">
        <w:trPr>
          <w:trHeight w:val="230"/>
          <w:ins w:id="9940" w:author="Arjan" w:date="2013-02-07T23:33:00Z"/>
        </w:trPr>
        <w:tc>
          <w:tcPr>
            <w:tcW w:w="3690" w:type="dxa"/>
            <w:tcBorders>
              <w:top w:val="nil"/>
              <w:left w:val="nil"/>
              <w:bottom w:val="nil"/>
              <w:right w:val="nil"/>
            </w:tcBorders>
          </w:tcPr>
          <w:p w14:paraId="43C639D7" w14:textId="77777777" w:rsidR="006B550F" w:rsidRPr="00F2006F" w:rsidRDefault="006B550F" w:rsidP="00211C3F">
            <w:pPr>
              <w:autoSpaceDE w:val="0"/>
              <w:autoSpaceDN w:val="0"/>
              <w:adjustRightInd w:val="0"/>
              <w:spacing w:after="0" w:line="240" w:lineRule="auto"/>
              <w:rPr>
                <w:ins w:id="9941" w:author="Arjan" w:date="2013-02-07T23:33:00Z"/>
                <w:rFonts w:ascii="Arial" w:eastAsia="Times New Roman" w:hAnsi="Arial" w:cs="Arial"/>
                <w:color w:val="000000"/>
                <w:sz w:val="20"/>
                <w:szCs w:val="20"/>
              </w:rPr>
            </w:pPr>
            <w:ins w:id="9942"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26A5B676" w14:textId="77777777" w:rsidR="006B550F" w:rsidRPr="00F2006F" w:rsidRDefault="00DA5D93" w:rsidP="00211C3F">
            <w:pPr>
              <w:autoSpaceDE w:val="0"/>
              <w:autoSpaceDN w:val="0"/>
              <w:adjustRightInd w:val="0"/>
              <w:spacing w:after="0" w:line="240" w:lineRule="auto"/>
              <w:rPr>
                <w:ins w:id="9943" w:author="Arjan" w:date="2013-02-07T23:33:00Z"/>
                <w:rFonts w:ascii="Arial" w:eastAsia="Times New Roman" w:hAnsi="Arial" w:cs="Arial"/>
                <w:color w:val="000000"/>
                <w:sz w:val="20"/>
                <w:szCs w:val="20"/>
              </w:rPr>
            </w:pPr>
            <w:ins w:id="9944"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14:paraId="35BE0317" w14:textId="77777777" w:rsidTr="00F860D7">
        <w:trPr>
          <w:trHeight w:val="200"/>
          <w:ins w:id="9945" w:author="Arjan" w:date="2013-02-07T23:33:00Z"/>
        </w:trPr>
        <w:tc>
          <w:tcPr>
            <w:tcW w:w="3690" w:type="dxa"/>
            <w:tcBorders>
              <w:top w:val="nil"/>
              <w:left w:val="nil"/>
              <w:bottom w:val="nil"/>
              <w:right w:val="nil"/>
            </w:tcBorders>
          </w:tcPr>
          <w:p w14:paraId="75E96AEF" w14:textId="77777777" w:rsidR="006B550F" w:rsidRPr="00F2006F" w:rsidRDefault="006B550F" w:rsidP="00211C3F">
            <w:pPr>
              <w:autoSpaceDE w:val="0"/>
              <w:autoSpaceDN w:val="0"/>
              <w:adjustRightInd w:val="0"/>
              <w:spacing w:after="0" w:line="240" w:lineRule="auto"/>
              <w:rPr>
                <w:ins w:id="994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16B841B9" w14:textId="77777777" w:rsidR="006B550F" w:rsidRPr="00F2006F" w:rsidRDefault="006B550F" w:rsidP="00211C3F">
            <w:pPr>
              <w:autoSpaceDE w:val="0"/>
              <w:autoSpaceDN w:val="0"/>
              <w:adjustRightInd w:val="0"/>
              <w:spacing w:after="0" w:line="240" w:lineRule="auto"/>
              <w:rPr>
                <w:ins w:id="9947" w:author="Arjan" w:date="2013-02-07T23:33:00Z"/>
                <w:rFonts w:ascii="Arial" w:eastAsia="Times New Roman" w:hAnsi="Arial" w:cs="Arial"/>
                <w:b/>
                <w:bCs/>
                <w:color w:val="000000"/>
                <w:sz w:val="20"/>
                <w:szCs w:val="20"/>
              </w:rPr>
            </w:pPr>
          </w:p>
        </w:tc>
      </w:tr>
      <w:tr w:rsidR="006B550F" w:rsidRPr="005C14BE" w14:paraId="24759719" w14:textId="77777777" w:rsidTr="00F860D7">
        <w:trPr>
          <w:trHeight w:val="200"/>
          <w:ins w:id="9948" w:author="Arjan" w:date="2013-02-07T23:33:00Z"/>
        </w:trPr>
        <w:tc>
          <w:tcPr>
            <w:tcW w:w="3690" w:type="dxa"/>
            <w:tcBorders>
              <w:top w:val="nil"/>
              <w:left w:val="nil"/>
              <w:bottom w:val="nil"/>
              <w:right w:val="nil"/>
            </w:tcBorders>
          </w:tcPr>
          <w:p w14:paraId="55895BA0" w14:textId="77777777" w:rsidR="006B550F" w:rsidRPr="00F2006F" w:rsidRDefault="006B550F" w:rsidP="00211C3F">
            <w:pPr>
              <w:autoSpaceDE w:val="0"/>
              <w:autoSpaceDN w:val="0"/>
              <w:adjustRightInd w:val="0"/>
              <w:spacing w:after="0" w:line="240" w:lineRule="auto"/>
              <w:rPr>
                <w:ins w:id="9949" w:author="Arjan" w:date="2013-02-07T23:33:00Z"/>
                <w:rFonts w:ascii="Arial" w:eastAsia="Times New Roman" w:hAnsi="Arial" w:cs="Arial"/>
                <w:color w:val="000000"/>
                <w:sz w:val="20"/>
                <w:szCs w:val="20"/>
              </w:rPr>
            </w:pPr>
            <w:ins w:id="9950"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118CF3E7" w14:textId="77777777" w:rsidR="006B550F" w:rsidRPr="00DD0F4F" w:rsidRDefault="006B550F" w:rsidP="00211C3F">
            <w:pPr>
              <w:autoSpaceDE w:val="0"/>
              <w:autoSpaceDN w:val="0"/>
              <w:adjustRightInd w:val="0"/>
              <w:spacing w:after="0" w:line="240" w:lineRule="auto"/>
              <w:rPr>
                <w:ins w:id="9951" w:author="Arjan" w:date="2013-02-07T23:33:00Z"/>
                <w:rFonts w:ascii="Arial" w:eastAsia="Times New Roman" w:hAnsi="Arial" w:cs="Arial"/>
                <w:color w:val="000000"/>
                <w:sz w:val="20"/>
                <w:szCs w:val="20"/>
                <w:lang w:val="nl-NL"/>
              </w:rPr>
            </w:pPr>
            <w:ins w:id="9952" w:author="Arjan" w:date="2013-02-07T23:33:00Z">
              <w:r w:rsidRPr="00DD0F4F">
                <w:rPr>
                  <w:rFonts w:ascii="Arial" w:eastAsia="Times New Roman" w:hAnsi="Arial" w:cs="Arial"/>
                  <w:color w:val="000000"/>
                  <w:sz w:val="20"/>
                  <w:szCs w:val="20"/>
                  <w:lang w:val="nl-NL"/>
                </w:rPr>
                <w:t>Default: &lt;memo&gt;</w:t>
              </w:r>
            </w:ins>
          </w:p>
          <w:p w14:paraId="6775922C" w14:textId="77777777" w:rsidR="006B550F" w:rsidRPr="00DD0F4F" w:rsidRDefault="006B550F" w:rsidP="00211C3F">
            <w:pPr>
              <w:autoSpaceDE w:val="0"/>
              <w:autoSpaceDN w:val="0"/>
              <w:adjustRightInd w:val="0"/>
              <w:spacing w:after="0" w:line="240" w:lineRule="auto"/>
              <w:rPr>
                <w:ins w:id="9953" w:author="Arjan" w:date="2013-02-07T23:33:00Z"/>
                <w:rFonts w:ascii="Arial" w:eastAsia="Times New Roman" w:hAnsi="Arial" w:cs="Arial"/>
                <w:color w:val="000000"/>
                <w:sz w:val="20"/>
                <w:szCs w:val="20"/>
                <w:lang w:val="nl-NL"/>
              </w:rPr>
            </w:pPr>
            <w:ins w:id="9954" w:author="Arjan" w:date="2013-02-07T23:33:00Z">
              <w:r w:rsidRPr="00DD0F4F">
                <w:rPr>
                  <w:rFonts w:ascii="Arial" w:eastAsia="Times New Roman" w:hAnsi="Arial" w:cs="Arial"/>
                  <w:color w:val="000000"/>
                  <w:sz w:val="20"/>
                  <w:szCs w:val="20"/>
                  <w:lang w:val="nl-NL"/>
                </w:rPr>
                <w:t>Description:Gemeentelijk basisgegeven</w:t>
              </w:r>
            </w:ins>
          </w:p>
        </w:tc>
      </w:tr>
      <w:tr w:rsidR="006B550F" w:rsidRPr="005C14BE" w14:paraId="78A08886" w14:textId="77777777" w:rsidTr="00F860D7">
        <w:trPr>
          <w:trHeight w:val="230"/>
          <w:ins w:id="9955" w:author="Arjan" w:date="2013-02-07T23:33:00Z"/>
        </w:trPr>
        <w:tc>
          <w:tcPr>
            <w:tcW w:w="3690" w:type="dxa"/>
            <w:tcBorders>
              <w:top w:val="nil"/>
              <w:left w:val="nil"/>
              <w:bottom w:val="nil"/>
              <w:right w:val="nil"/>
            </w:tcBorders>
          </w:tcPr>
          <w:p w14:paraId="4E327040" w14:textId="77777777" w:rsidR="006B550F" w:rsidRPr="00DD0F4F" w:rsidRDefault="006B550F" w:rsidP="00211C3F">
            <w:pPr>
              <w:autoSpaceDE w:val="0"/>
              <w:autoSpaceDN w:val="0"/>
              <w:adjustRightInd w:val="0"/>
              <w:spacing w:after="0" w:line="240" w:lineRule="auto"/>
              <w:rPr>
                <w:ins w:id="9956"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00091CBF" w14:textId="77777777" w:rsidR="006B550F" w:rsidRPr="00DD0F4F" w:rsidRDefault="006B550F" w:rsidP="00211C3F">
            <w:pPr>
              <w:autoSpaceDE w:val="0"/>
              <w:autoSpaceDN w:val="0"/>
              <w:adjustRightInd w:val="0"/>
              <w:spacing w:after="0" w:line="240" w:lineRule="auto"/>
              <w:rPr>
                <w:ins w:id="9957" w:author="Arjan" w:date="2013-02-07T23:33:00Z"/>
                <w:rFonts w:ascii="Arial" w:eastAsia="Times New Roman" w:hAnsi="Arial" w:cs="Arial"/>
                <w:b/>
                <w:bCs/>
                <w:color w:val="000000"/>
                <w:sz w:val="20"/>
                <w:szCs w:val="20"/>
                <w:lang w:val="nl-NL"/>
              </w:rPr>
            </w:pPr>
          </w:p>
        </w:tc>
      </w:tr>
      <w:tr w:rsidR="006B550F" w:rsidRPr="00F2006F" w14:paraId="2C15D069" w14:textId="77777777" w:rsidTr="00F860D7">
        <w:trPr>
          <w:trHeight w:val="230"/>
          <w:ins w:id="9958" w:author="Arjan" w:date="2013-02-07T23:33:00Z"/>
        </w:trPr>
        <w:tc>
          <w:tcPr>
            <w:tcW w:w="3690" w:type="dxa"/>
            <w:tcBorders>
              <w:top w:val="nil"/>
              <w:left w:val="nil"/>
              <w:bottom w:val="nil"/>
              <w:right w:val="nil"/>
            </w:tcBorders>
          </w:tcPr>
          <w:p w14:paraId="41A28547" w14:textId="77777777" w:rsidR="006B550F" w:rsidRPr="00F2006F" w:rsidRDefault="006B550F" w:rsidP="00211C3F">
            <w:pPr>
              <w:autoSpaceDE w:val="0"/>
              <w:autoSpaceDN w:val="0"/>
              <w:adjustRightInd w:val="0"/>
              <w:spacing w:after="0" w:line="240" w:lineRule="auto"/>
              <w:rPr>
                <w:ins w:id="9959" w:author="Arjan" w:date="2013-02-07T23:33:00Z"/>
                <w:rFonts w:ascii="Arial" w:eastAsia="Times New Roman" w:hAnsi="Arial" w:cs="Arial"/>
                <w:color w:val="000000"/>
                <w:sz w:val="20"/>
                <w:szCs w:val="20"/>
              </w:rPr>
            </w:pPr>
            <w:ins w:id="9960"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12DFBB01" w14:textId="77777777" w:rsidR="006B550F" w:rsidRPr="00F2006F" w:rsidRDefault="006B550F" w:rsidP="00211C3F">
            <w:pPr>
              <w:autoSpaceDE w:val="0"/>
              <w:autoSpaceDN w:val="0"/>
              <w:adjustRightInd w:val="0"/>
              <w:spacing w:after="0" w:line="240" w:lineRule="auto"/>
              <w:rPr>
                <w:ins w:id="9961" w:author="Arjan" w:date="2013-02-07T23:33:00Z"/>
                <w:rFonts w:ascii="Arial" w:eastAsia="Times New Roman" w:hAnsi="Arial" w:cs="Arial"/>
                <w:color w:val="000000"/>
                <w:sz w:val="20"/>
                <w:szCs w:val="20"/>
              </w:rPr>
            </w:pPr>
            <w:ins w:id="9962" w:author="Arjan" w:date="2013-02-07T23:33:00Z">
              <w:r w:rsidRPr="00F2006F">
                <w:rPr>
                  <w:rFonts w:ascii="Arial" w:eastAsia="Times New Roman" w:hAnsi="Arial" w:cs="Arial"/>
                  <w:color w:val="000000"/>
                  <w:sz w:val="20"/>
                  <w:szCs w:val="20"/>
                </w:rPr>
                <w:t>-</w:t>
              </w:r>
            </w:ins>
          </w:p>
        </w:tc>
      </w:tr>
    </w:tbl>
    <w:bookmarkStart w:id="9963" w:name="BKM_4F35E96B_5DC6_421d_BFDF_08D3DC684440"/>
    <w:bookmarkEnd w:id="9963"/>
    <w:p w14:paraId="5BE904B7" w14:textId="77777777" w:rsidR="00F860D7" w:rsidRPr="00DD0F4F" w:rsidRDefault="00DA5D93" w:rsidP="00F860D7">
      <w:pPr>
        <w:autoSpaceDE w:val="0"/>
        <w:autoSpaceDN w:val="0"/>
        <w:adjustRightInd w:val="0"/>
        <w:spacing w:before="240" w:after="60" w:line="240" w:lineRule="auto"/>
        <w:outlineLvl w:val="3"/>
        <w:rPr>
          <w:ins w:id="9964" w:author="Arjan" w:date="2013-02-08T11:04:00Z"/>
          <w:rFonts w:ascii="Arial" w:eastAsia="Times New Roman" w:hAnsi="Arial" w:cs="Arial"/>
          <w:b/>
          <w:bCs/>
          <w:color w:val="004080"/>
          <w:sz w:val="24"/>
          <w:szCs w:val="24"/>
          <w:lang w:val="nl-NL"/>
        </w:rPr>
      </w:pPr>
      <w:ins w:id="9965" w:author="Arjan" w:date="2013-02-08T11:04:00Z">
        <w:r w:rsidRPr="00F860D7">
          <w:rPr>
            <w:rFonts w:ascii="Arial" w:hAnsi="Arial" w:cs="Arial"/>
            <w:sz w:val="20"/>
            <w:szCs w:val="20"/>
            <w:lang w:val="en-AU"/>
          </w:rPr>
          <w:fldChar w:fldCharType="begin" w:fldLock="1"/>
        </w:r>
        <w:r w:rsidR="00F860D7" w:rsidRPr="00DD0F4F">
          <w:rPr>
            <w:rFonts w:ascii="Arial" w:hAnsi="Arial" w:cs="Arial"/>
            <w:sz w:val="20"/>
            <w:szCs w:val="20"/>
            <w:lang w:val="nl-NL"/>
          </w:rPr>
          <w:instrText xml:space="preserve">MERGEFIELD </w:instrText>
        </w:r>
        <w:r w:rsidR="00F860D7" w:rsidRPr="00DD0F4F">
          <w:rPr>
            <w:rFonts w:ascii="Arial" w:eastAsia="Times New Roman" w:hAnsi="Arial" w:cs="Arial"/>
            <w:b/>
            <w:bCs/>
            <w:color w:val="004080"/>
            <w:sz w:val="24"/>
            <w:szCs w:val="24"/>
            <w:lang w:val="nl-NL"/>
          </w:rPr>
          <w:instrText>Att.Stereotype</w:instrText>
        </w:r>
        <w:r w:rsidRPr="00F860D7">
          <w:rPr>
            <w:rFonts w:ascii="Arial" w:hAnsi="Arial" w:cs="Arial"/>
            <w:sz w:val="20"/>
            <w:szCs w:val="20"/>
            <w:lang w:val="en-AU"/>
          </w:rPr>
          <w:fldChar w:fldCharType="separate"/>
        </w:r>
        <w:r w:rsidR="00F860D7" w:rsidRPr="00DD0F4F">
          <w:rPr>
            <w:rFonts w:ascii="Arial" w:eastAsia="Times New Roman" w:hAnsi="Arial" w:cs="Arial"/>
            <w:b/>
            <w:bCs/>
            <w:color w:val="004080"/>
            <w:sz w:val="24"/>
            <w:szCs w:val="24"/>
            <w:lang w:val="nl-NL"/>
          </w:rPr>
          <w:t>«Attribuutsoort»</w:t>
        </w:r>
        <w:r w:rsidRPr="00F860D7">
          <w:rPr>
            <w:rFonts w:ascii="Arial" w:hAnsi="Arial" w:cs="Arial"/>
            <w:sz w:val="20"/>
            <w:szCs w:val="20"/>
            <w:lang w:val="en-AU"/>
          </w:rPr>
          <w:fldChar w:fldCharType="end"/>
        </w:r>
        <w:r w:rsidR="00F860D7" w:rsidRPr="00DD0F4F">
          <w:rPr>
            <w:rFonts w:ascii="Arial" w:eastAsia="Times New Roman" w:hAnsi="Arial" w:cs="Arial"/>
            <w:b/>
            <w:bCs/>
            <w:color w:val="004080"/>
            <w:sz w:val="24"/>
            <w:szCs w:val="24"/>
            <w:lang w:val="nl-NL"/>
          </w:rPr>
          <w:t xml:space="preserve"> '</w:t>
        </w:r>
        <w:r w:rsidRPr="00F860D7">
          <w:rPr>
            <w:rFonts w:ascii="Arial" w:eastAsia="Times New Roman" w:hAnsi="Arial" w:cs="Arial"/>
            <w:b/>
            <w:bCs/>
            <w:color w:val="004080"/>
            <w:sz w:val="24"/>
            <w:szCs w:val="24"/>
          </w:rPr>
          <w:fldChar w:fldCharType="begin" w:fldLock="1"/>
        </w:r>
        <w:r w:rsidR="00F860D7" w:rsidRPr="00DD0F4F">
          <w:rPr>
            <w:rFonts w:ascii="Arial" w:eastAsia="Times New Roman" w:hAnsi="Arial" w:cs="Arial"/>
            <w:b/>
            <w:bCs/>
            <w:color w:val="004080"/>
            <w:sz w:val="24"/>
            <w:szCs w:val="24"/>
            <w:lang w:val="nl-NL"/>
          </w:rPr>
          <w:instrText>MERGEFIELD Att.Name</w:instrText>
        </w:r>
        <w:r w:rsidRPr="00F860D7">
          <w:rPr>
            <w:rFonts w:ascii="Arial" w:eastAsia="Times New Roman" w:hAnsi="Arial" w:cs="Arial"/>
            <w:b/>
            <w:bCs/>
            <w:color w:val="004080"/>
            <w:sz w:val="24"/>
            <w:szCs w:val="24"/>
          </w:rPr>
          <w:fldChar w:fldCharType="separate"/>
        </w:r>
        <w:r w:rsidR="00F860D7" w:rsidRPr="00DD0F4F">
          <w:rPr>
            <w:rFonts w:ascii="Arial" w:eastAsia="Times New Roman" w:hAnsi="Arial" w:cs="Arial"/>
            <w:b/>
            <w:bCs/>
            <w:color w:val="004080"/>
            <w:sz w:val="24"/>
            <w:szCs w:val="24"/>
            <w:lang w:val="nl-NL"/>
          </w:rPr>
          <w:t>Aard relatie</w:t>
        </w:r>
        <w:r w:rsidRPr="00F860D7">
          <w:rPr>
            <w:rFonts w:ascii="Arial" w:eastAsia="Times New Roman" w:hAnsi="Arial" w:cs="Arial"/>
            <w:b/>
            <w:bCs/>
            <w:color w:val="004080"/>
            <w:sz w:val="24"/>
            <w:szCs w:val="24"/>
          </w:rPr>
          <w:fldChar w:fldCharType="end"/>
        </w:r>
        <w:r w:rsidR="00F860D7" w:rsidRPr="00DD0F4F">
          <w:rPr>
            <w:rFonts w:ascii="Arial" w:eastAsia="Times New Roman" w:hAnsi="Arial" w:cs="Arial"/>
            <w:b/>
            <w:bCs/>
            <w:color w:val="004080"/>
            <w:sz w:val="24"/>
            <w:szCs w:val="24"/>
            <w:lang w:val="nl-NL"/>
          </w:rPr>
          <w:t>' van groepattribuutsoort '</w:t>
        </w:r>
        <w:r w:rsidRPr="00F860D7">
          <w:rPr>
            <w:rFonts w:ascii="Arial" w:eastAsia="Times New Roman" w:hAnsi="Arial" w:cs="Arial"/>
            <w:b/>
            <w:bCs/>
            <w:color w:val="004080"/>
            <w:sz w:val="24"/>
            <w:szCs w:val="24"/>
          </w:rPr>
          <w:fldChar w:fldCharType="begin" w:fldLock="1"/>
        </w:r>
        <w:r w:rsidR="00F860D7" w:rsidRPr="00DD0F4F">
          <w:rPr>
            <w:rFonts w:ascii="Arial" w:eastAsia="Times New Roman" w:hAnsi="Arial" w:cs="Arial"/>
            <w:b/>
            <w:bCs/>
            <w:color w:val="004080"/>
            <w:sz w:val="24"/>
            <w:szCs w:val="24"/>
            <w:lang w:val="nl-NL"/>
          </w:rPr>
          <w:instrText>MERGEFIELD Att.ParentElement</w:instrText>
        </w:r>
        <w:r w:rsidRPr="00F860D7">
          <w:rPr>
            <w:rFonts w:ascii="Arial" w:eastAsia="Times New Roman" w:hAnsi="Arial" w:cs="Arial"/>
            <w:b/>
            <w:bCs/>
            <w:color w:val="004080"/>
            <w:sz w:val="24"/>
            <w:szCs w:val="24"/>
          </w:rPr>
          <w:fldChar w:fldCharType="separate"/>
        </w:r>
        <w:r w:rsidR="00F860D7" w:rsidRPr="00DD0F4F">
          <w:rPr>
            <w:rFonts w:ascii="Arial" w:eastAsia="Times New Roman" w:hAnsi="Arial" w:cs="Arial"/>
            <w:b/>
            <w:bCs/>
            <w:color w:val="004080"/>
            <w:sz w:val="24"/>
            <w:szCs w:val="24"/>
            <w:lang w:val="nl-NL"/>
          </w:rPr>
          <w:t>Gerelateerde externe ZAAK</w:t>
        </w:r>
        <w:r w:rsidRPr="00F860D7">
          <w:rPr>
            <w:rFonts w:ascii="Arial" w:eastAsia="Times New Roman" w:hAnsi="Arial" w:cs="Arial"/>
            <w:b/>
            <w:bCs/>
            <w:color w:val="004080"/>
            <w:sz w:val="24"/>
            <w:szCs w:val="24"/>
          </w:rPr>
          <w:fldChar w:fldCharType="end"/>
        </w:r>
        <w:r w:rsidR="00F860D7" w:rsidRPr="00DD0F4F">
          <w:rPr>
            <w:rFonts w:ascii="Arial" w:eastAsia="Times New Roman" w:hAnsi="Arial" w:cs="Arial"/>
            <w:b/>
            <w:bCs/>
            <w:color w:val="004080"/>
            <w:sz w:val="24"/>
            <w:szCs w:val="24"/>
            <w:lang w:val="nl-NL"/>
          </w:rPr>
          <w:t>'</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F860D7" w:rsidRPr="00F860D7" w14:paraId="2DC0BF7F" w14:textId="77777777">
        <w:trPr>
          <w:trHeight w:val="230"/>
          <w:ins w:id="9966" w:author="Arjan" w:date="2013-02-08T11:04:00Z"/>
        </w:trPr>
        <w:tc>
          <w:tcPr>
            <w:tcW w:w="3690" w:type="dxa"/>
            <w:tcBorders>
              <w:top w:val="nil"/>
              <w:left w:val="nil"/>
              <w:bottom w:val="nil"/>
              <w:right w:val="nil"/>
            </w:tcBorders>
          </w:tcPr>
          <w:p w14:paraId="1566BFA4" w14:textId="77777777" w:rsidR="00F860D7" w:rsidRPr="00F860D7" w:rsidRDefault="00F860D7" w:rsidP="00F860D7">
            <w:pPr>
              <w:autoSpaceDE w:val="0"/>
              <w:autoSpaceDN w:val="0"/>
              <w:adjustRightInd w:val="0"/>
              <w:spacing w:after="0" w:line="240" w:lineRule="auto"/>
              <w:rPr>
                <w:ins w:id="9967" w:author="Arjan" w:date="2013-02-08T11:04:00Z"/>
                <w:rFonts w:ascii="Arial" w:eastAsia="Times New Roman" w:hAnsi="Arial" w:cs="Arial"/>
                <w:color w:val="000000"/>
                <w:sz w:val="20"/>
                <w:szCs w:val="20"/>
              </w:rPr>
            </w:pPr>
            <w:ins w:id="9968" w:author="Arjan" w:date="2013-02-08T11:04:00Z">
              <w:r w:rsidRPr="00F860D7">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21D2C448" w14:textId="77777777" w:rsidR="00F860D7" w:rsidRPr="00F860D7" w:rsidRDefault="00DA5D93" w:rsidP="00F860D7">
            <w:pPr>
              <w:autoSpaceDE w:val="0"/>
              <w:autoSpaceDN w:val="0"/>
              <w:adjustRightInd w:val="0"/>
              <w:spacing w:after="0" w:line="240" w:lineRule="auto"/>
              <w:rPr>
                <w:ins w:id="9969" w:author="Arjan" w:date="2013-02-08T11:04:00Z"/>
                <w:rFonts w:ascii="Arial" w:eastAsia="Times New Roman" w:hAnsi="Arial" w:cs="Arial"/>
                <w:color w:val="000000"/>
                <w:sz w:val="20"/>
                <w:szCs w:val="20"/>
              </w:rPr>
            </w:pPr>
            <w:ins w:id="9970" w:author="Arjan" w:date="2013-02-08T11:04:00Z">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Att.Name</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Aard relatie</w:t>
              </w:r>
              <w:r w:rsidRPr="00F860D7">
                <w:rPr>
                  <w:rFonts w:ascii="Arial" w:hAnsi="Arial" w:cs="Arial"/>
                  <w:sz w:val="20"/>
                  <w:szCs w:val="20"/>
                  <w:lang w:val="en-AU"/>
                </w:rPr>
                <w:fldChar w:fldCharType="end"/>
              </w:r>
            </w:ins>
          </w:p>
        </w:tc>
      </w:tr>
      <w:tr w:rsidR="00F860D7" w:rsidRPr="00F860D7" w14:paraId="28633947" w14:textId="77777777">
        <w:trPr>
          <w:ins w:id="9971" w:author="Arjan" w:date="2013-02-08T11:04:00Z"/>
        </w:trPr>
        <w:tc>
          <w:tcPr>
            <w:tcW w:w="3690" w:type="dxa"/>
            <w:tcBorders>
              <w:top w:val="nil"/>
              <w:left w:val="nil"/>
              <w:bottom w:val="nil"/>
              <w:right w:val="nil"/>
            </w:tcBorders>
          </w:tcPr>
          <w:p w14:paraId="567F2D99" w14:textId="77777777" w:rsidR="00F860D7" w:rsidRPr="00F860D7" w:rsidRDefault="00F860D7" w:rsidP="00F860D7">
            <w:pPr>
              <w:autoSpaceDE w:val="0"/>
              <w:autoSpaceDN w:val="0"/>
              <w:adjustRightInd w:val="0"/>
              <w:spacing w:after="0" w:line="240" w:lineRule="auto"/>
              <w:rPr>
                <w:ins w:id="9972"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14:paraId="680524D7" w14:textId="77777777" w:rsidR="00F860D7" w:rsidRPr="00F860D7" w:rsidRDefault="00F860D7" w:rsidP="00F860D7">
            <w:pPr>
              <w:autoSpaceDE w:val="0"/>
              <w:autoSpaceDN w:val="0"/>
              <w:adjustRightInd w:val="0"/>
              <w:spacing w:after="0" w:line="240" w:lineRule="auto"/>
              <w:rPr>
                <w:ins w:id="9973" w:author="Arjan" w:date="2013-02-08T11:04:00Z"/>
                <w:rFonts w:ascii="Arial" w:eastAsia="Times New Roman" w:hAnsi="Arial" w:cs="Arial"/>
                <w:b/>
                <w:bCs/>
                <w:color w:val="000000"/>
                <w:sz w:val="20"/>
                <w:szCs w:val="20"/>
              </w:rPr>
            </w:pPr>
          </w:p>
        </w:tc>
      </w:tr>
      <w:tr w:rsidR="00F860D7" w:rsidRPr="00F860D7" w14:paraId="0720DDA5" w14:textId="77777777">
        <w:trPr>
          <w:ins w:id="9974" w:author="Arjan" w:date="2013-02-08T11:04:00Z"/>
        </w:trPr>
        <w:tc>
          <w:tcPr>
            <w:tcW w:w="3690" w:type="dxa"/>
            <w:tcBorders>
              <w:top w:val="nil"/>
              <w:left w:val="nil"/>
              <w:bottom w:val="nil"/>
              <w:right w:val="nil"/>
            </w:tcBorders>
          </w:tcPr>
          <w:p w14:paraId="01992539" w14:textId="77777777" w:rsidR="00F860D7" w:rsidRPr="00F860D7" w:rsidRDefault="00F860D7" w:rsidP="00F860D7">
            <w:pPr>
              <w:autoSpaceDE w:val="0"/>
              <w:autoSpaceDN w:val="0"/>
              <w:adjustRightInd w:val="0"/>
              <w:spacing w:after="0" w:line="240" w:lineRule="auto"/>
              <w:rPr>
                <w:ins w:id="9975" w:author="Arjan" w:date="2013-02-08T11:04:00Z"/>
                <w:rFonts w:ascii="Arial" w:eastAsia="Times New Roman" w:hAnsi="Arial" w:cs="Arial"/>
                <w:color w:val="000000"/>
                <w:sz w:val="20"/>
                <w:szCs w:val="20"/>
              </w:rPr>
            </w:pPr>
            <w:ins w:id="9976" w:author="Arjan" w:date="2013-02-08T11:04:00Z">
              <w:r w:rsidRPr="00F860D7">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6B35B9AC" w14:textId="77777777" w:rsidR="00F860D7" w:rsidRPr="00F860D7" w:rsidRDefault="00F860D7" w:rsidP="00F860D7">
            <w:pPr>
              <w:autoSpaceDE w:val="0"/>
              <w:autoSpaceDN w:val="0"/>
              <w:adjustRightInd w:val="0"/>
              <w:spacing w:after="0" w:line="240" w:lineRule="auto"/>
              <w:rPr>
                <w:ins w:id="9977" w:author="Arjan" w:date="2013-02-08T11:04:00Z"/>
                <w:rFonts w:ascii="Arial" w:eastAsia="Times New Roman" w:hAnsi="Arial" w:cs="Arial"/>
                <w:color w:val="000000"/>
                <w:sz w:val="20"/>
                <w:szCs w:val="20"/>
              </w:rPr>
            </w:pPr>
            <w:ins w:id="9978" w:author="Arjan" w:date="2013-02-08T11:04:00Z">
              <w:r w:rsidRPr="00F860D7">
                <w:rPr>
                  <w:rFonts w:ascii="Arial" w:eastAsia="Times New Roman" w:hAnsi="Arial" w:cs="Arial"/>
                  <w:color w:val="000000"/>
                  <w:sz w:val="20"/>
                  <w:szCs w:val="20"/>
                </w:rPr>
                <w:t>KING</w:t>
              </w:r>
            </w:ins>
          </w:p>
        </w:tc>
      </w:tr>
      <w:tr w:rsidR="00F860D7" w:rsidRPr="00F860D7" w14:paraId="1C55B7E5" w14:textId="77777777">
        <w:trPr>
          <w:ins w:id="9979" w:author="Arjan" w:date="2013-02-08T11:04:00Z"/>
        </w:trPr>
        <w:tc>
          <w:tcPr>
            <w:tcW w:w="3690" w:type="dxa"/>
            <w:tcBorders>
              <w:top w:val="nil"/>
              <w:left w:val="nil"/>
              <w:bottom w:val="nil"/>
              <w:right w:val="nil"/>
            </w:tcBorders>
          </w:tcPr>
          <w:p w14:paraId="12E3C003" w14:textId="77777777" w:rsidR="00F860D7" w:rsidRPr="00F860D7" w:rsidRDefault="00F860D7" w:rsidP="00F860D7">
            <w:pPr>
              <w:autoSpaceDE w:val="0"/>
              <w:autoSpaceDN w:val="0"/>
              <w:adjustRightInd w:val="0"/>
              <w:spacing w:after="0" w:line="240" w:lineRule="auto"/>
              <w:rPr>
                <w:ins w:id="9980"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14:paraId="4649E7FD" w14:textId="77777777" w:rsidR="00F860D7" w:rsidRPr="00F860D7" w:rsidRDefault="00F860D7" w:rsidP="00F860D7">
            <w:pPr>
              <w:autoSpaceDE w:val="0"/>
              <w:autoSpaceDN w:val="0"/>
              <w:adjustRightInd w:val="0"/>
              <w:spacing w:after="0" w:line="240" w:lineRule="auto"/>
              <w:rPr>
                <w:ins w:id="9981" w:author="Arjan" w:date="2013-02-08T11:04:00Z"/>
                <w:rFonts w:ascii="Arial" w:eastAsia="Times New Roman" w:hAnsi="Arial" w:cs="Arial"/>
                <w:b/>
                <w:bCs/>
                <w:color w:val="000000"/>
                <w:sz w:val="20"/>
                <w:szCs w:val="20"/>
              </w:rPr>
            </w:pPr>
          </w:p>
        </w:tc>
      </w:tr>
      <w:tr w:rsidR="00F860D7" w:rsidRPr="00F860D7" w14:paraId="6EFDDE16" w14:textId="77777777">
        <w:trPr>
          <w:ins w:id="9982" w:author="Arjan" w:date="2013-02-08T11:04:00Z"/>
        </w:trPr>
        <w:tc>
          <w:tcPr>
            <w:tcW w:w="3690" w:type="dxa"/>
            <w:tcBorders>
              <w:top w:val="nil"/>
              <w:left w:val="nil"/>
              <w:bottom w:val="nil"/>
              <w:right w:val="nil"/>
            </w:tcBorders>
          </w:tcPr>
          <w:p w14:paraId="1F7C7DA5" w14:textId="77777777" w:rsidR="00F860D7" w:rsidRPr="00F860D7" w:rsidRDefault="00F860D7" w:rsidP="00F860D7">
            <w:pPr>
              <w:autoSpaceDE w:val="0"/>
              <w:autoSpaceDN w:val="0"/>
              <w:adjustRightInd w:val="0"/>
              <w:spacing w:after="0" w:line="240" w:lineRule="auto"/>
              <w:rPr>
                <w:ins w:id="9983" w:author="Arjan" w:date="2013-02-08T11:04:00Z"/>
                <w:rFonts w:ascii="Arial" w:eastAsia="Times New Roman" w:hAnsi="Arial" w:cs="Arial"/>
                <w:color w:val="000000"/>
                <w:sz w:val="20"/>
                <w:szCs w:val="20"/>
              </w:rPr>
            </w:pPr>
            <w:ins w:id="9984" w:author="Arjan" w:date="2013-02-08T11:04:00Z">
              <w:r w:rsidRPr="00F860D7">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05ECF84A" w14:textId="77777777" w:rsidR="00F860D7" w:rsidRPr="00F860D7" w:rsidRDefault="00F860D7" w:rsidP="00F860D7">
            <w:pPr>
              <w:autoSpaceDE w:val="0"/>
              <w:autoSpaceDN w:val="0"/>
              <w:adjustRightInd w:val="0"/>
              <w:spacing w:after="0" w:line="240" w:lineRule="auto"/>
              <w:rPr>
                <w:ins w:id="9985" w:author="Arjan" w:date="2013-02-08T11:04:00Z"/>
                <w:rFonts w:ascii="Arial" w:eastAsia="Times New Roman" w:hAnsi="Arial" w:cs="Arial"/>
                <w:color w:val="000000"/>
                <w:sz w:val="20"/>
                <w:szCs w:val="20"/>
              </w:rPr>
            </w:pPr>
          </w:p>
        </w:tc>
      </w:tr>
      <w:tr w:rsidR="00F860D7" w:rsidRPr="00F860D7" w14:paraId="7FD38BB5" w14:textId="77777777">
        <w:trPr>
          <w:ins w:id="9986" w:author="Arjan" w:date="2013-02-08T11:04:00Z"/>
        </w:trPr>
        <w:tc>
          <w:tcPr>
            <w:tcW w:w="3690" w:type="dxa"/>
            <w:tcBorders>
              <w:top w:val="nil"/>
              <w:left w:val="nil"/>
              <w:bottom w:val="nil"/>
              <w:right w:val="nil"/>
            </w:tcBorders>
          </w:tcPr>
          <w:p w14:paraId="1C3DDC78" w14:textId="77777777" w:rsidR="00F860D7" w:rsidRPr="00F860D7" w:rsidRDefault="00F860D7" w:rsidP="00F860D7">
            <w:pPr>
              <w:autoSpaceDE w:val="0"/>
              <w:autoSpaceDN w:val="0"/>
              <w:adjustRightInd w:val="0"/>
              <w:spacing w:after="0" w:line="240" w:lineRule="auto"/>
              <w:rPr>
                <w:ins w:id="9987"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14:paraId="0C3F9F6B" w14:textId="77777777" w:rsidR="00F860D7" w:rsidRPr="00F860D7" w:rsidRDefault="00F860D7" w:rsidP="00F860D7">
            <w:pPr>
              <w:autoSpaceDE w:val="0"/>
              <w:autoSpaceDN w:val="0"/>
              <w:adjustRightInd w:val="0"/>
              <w:spacing w:after="0" w:line="240" w:lineRule="auto"/>
              <w:rPr>
                <w:ins w:id="9988" w:author="Arjan" w:date="2013-02-08T11:04:00Z"/>
                <w:rFonts w:ascii="Arial" w:eastAsia="Times New Roman" w:hAnsi="Arial" w:cs="Arial"/>
                <w:b/>
                <w:bCs/>
                <w:color w:val="000000"/>
                <w:sz w:val="20"/>
                <w:szCs w:val="20"/>
              </w:rPr>
            </w:pPr>
          </w:p>
        </w:tc>
      </w:tr>
      <w:tr w:rsidR="00F860D7" w:rsidRPr="00F860D7" w14:paraId="5359D1BD" w14:textId="77777777">
        <w:trPr>
          <w:trHeight w:val="335"/>
          <w:ins w:id="9989" w:author="Arjan" w:date="2013-02-08T11:04:00Z"/>
        </w:trPr>
        <w:tc>
          <w:tcPr>
            <w:tcW w:w="3690" w:type="dxa"/>
            <w:tcBorders>
              <w:top w:val="nil"/>
              <w:left w:val="nil"/>
              <w:bottom w:val="nil"/>
              <w:right w:val="nil"/>
            </w:tcBorders>
          </w:tcPr>
          <w:p w14:paraId="71A395AA" w14:textId="77777777" w:rsidR="00F860D7" w:rsidRPr="00F860D7" w:rsidRDefault="00F860D7" w:rsidP="00F860D7">
            <w:pPr>
              <w:autoSpaceDE w:val="0"/>
              <w:autoSpaceDN w:val="0"/>
              <w:adjustRightInd w:val="0"/>
              <w:spacing w:after="0" w:line="240" w:lineRule="auto"/>
              <w:rPr>
                <w:ins w:id="9990" w:author="Arjan" w:date="2013-02-08T11:04:00Z"/>
                <w:rFonts w:ascii="Arial" w:eastAsia="Times New Roman" w:hAnsi="Arial" w:cs="Arial"/>
                <w:color w:val="000000"/>
                <w:sz w:val="20"/>
                <w:szCs w:val="20"/>
              </w:rPr>
            </w:pPr>
            <w:ins w:id="9991" w:author="Arjan" w:date="2013-02-08T11:04:00Z">
              <w:r w:rsidRPr="00F860D7">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2BB17ECA" w14:textId="77777777" w:rsidR="00F860D7" w:rsidRPr="00F860D7" w:rsidRDefault="00DA5D93" w:rsidP="00F860D7">
            <w:pPr>
              <w:autoSpaceDE w:val="0"/>
              <w:autoSpaceDN w:val="0"/>
              <w:adjustRightInd w:val="0"/>
              <w:spacing w:after="0" w:line="240" w:lineRule="auto"/>
              <w:rPr>
                <w:ins w:id="9992" w:author="Arjan" w:date="2013-02-08T11:04:00Z"/>
                <w:rFonts w:ascii="Arial" w:eastAsia="Times New Roman" w:hAnsi="Arial" w:cs="Arial"/>
                <w:color w:val="000000"/>
                <w:sz w:val="20"/>
                <w:szCs w:val="20"/>
              </w:rPr>
            </w:pPr>
            <w:ins w:id="9993" w:author="Arjan" w:date="2013-02-08T11:04:00Z">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Att.Alias</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aard</w:t>
              </w:r>
              <w:r w:rsidRPr="00F860D7">
                <w:rPr>
                  <w:rFonts w:ascii="Arial" w:hAnsi="Arial" w:cs="Arial"/>
                  <w:sz w:val="20"/>
                  <w:szCs w:val="20"/>
                  <w:lang w:val="en-AU"/>
                </w:rPr>
                <w:fldChar w:fldCharType="end"/>
              </w:r>
            </w:ins>
          </w:p>
        </w:tc>
      </w:tr>
      <w:tr w:rsidR="00F860D7" w:rsidRPr="00F860D7" w14:paraId="727CC8FE" w14:textId="77777777">
        <w:trPr>
          <w:trHeight w:val="215"/>
          <w:ins w:id="9994" w:author="Arjan" w:date="2013-02-08T11:04:00Z"/>
        </w:trPr>
        <w:tc>
          <w:tcPr>
            <w:tcW w:w="3690" w:type="dxa"/>
            <w:tcBorders>
              <w:top w:val="nil"/>
              <w:left w:val="nil"/>
              <w:bottom w:val="nil"/>
              <w:right w:val="nil"/>
            </w:tcBorders>
          </w:tcPr>
          <w:p w14:paraId="37D02F01" w14:textId="77777777" w:rsidR="00F860D7" w:rsidRPr="00F860D7" w:rsidRDefault="00F860D7" w:rsidP="00F860D7">
            <w:pPr>
              <w:autoSpaceDE w:val="0"/>
              <w:autoSpaceDN w:val="0"/>
              <w:adjustRightInd w:val="0"/>
              <w:spacing w:after="0" w:line="240" w:lineRule="auto"/>
              <w:rPr>
                <w:ins w:id="9995"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14:paraId="48A8100E" w14:textId="77777777" w:rsidR="00F860D7" w:rsidRPr="00F860D7" w:rsidRDefault="00F860D7" w:rsidP="00F860D7">
            <w:pPr>
              <w:autoSpaceDE w:val="0"/>
              <w:autoSpaceDN w:val="0"/>
              <w:adjustRightInd w:val="0"/>
              <w:spacing w:after="0" w:line="240" w:lineRule="auto"/>
              <w:rPr>
                <w:ins w:id="9996" w:author="Arjan" w:date="2013-02-08T11:04:00Z"/>
                <w:rFonts w:ascii="Arial" w:eastAsia="Times New Roman" w:hAnsi="Arial" w:cs="Arial"/>
                <w:b/>
                <w:bCs/>
                <w:color w:val="000000"/>
                <w:sz w:val="20"/>
                <w:szCs w:val="20"/>
              </w:rPr>
            </w:pPr>
          </w:p>
        </w:tc>
      </w:tr>
      <w:tr w:rsidR="00F860D7" w:rsidRPr="005C14BE" w14:paraId="5B657286" w14:textId="77777777">
        <w:trPr>
          <w:trHeight w:val="215"/>
          <w:ins w:id="9997" w:author="Arjan" w:date="2013-02-08T11:04:00Z"/>
        </w:trPr>
        <w:tc>
          <w:tcPr>
            <w:tcW w:w="3690" w:type="dxa"/>
            <w:tcBorders>
              <w:top w:val="nil"/>
              <w:left w:val="nil"/>
              <w:bottom w:val="nil"/>
              <w:right w:val="nil"/>
            </w:tcBorders>
          </w:tcPr>
          <w:p w14:paraId="3837A54B" w14:textId="77777777" w:rsidR="00F860D7" w:rsidRPr="00F860D7" w:rsidRDefault="00F860D7" w:rsidP="00F860D7">
            <w:pPr>
              <w:autoSpaceDE w:val="0"/>
              <w:autoSpaceDN w:val="0"/>
              <w:adjustRightInd w:val="0"/>
              <w:spacing w:after="0" w:line="240" w:lineRule="auto"/>
              <w:rPr>
                <w:ins w:id="9998" w:author="Arjan" w:date="2013-02-08T11:04:00Z"/>
                <w:rFonts w:ascii="Arial" w:eastAsia="Times New Roman" w:hAnsi="Arial" w:cs="Arial"/>
                <w:color w:val="000000"/>
                <w:sz w:val="20"/>
                <w:szCs w:val="20"/>
              </w:rPr>
            </w:pPr>
            <w:ins w:id="9999" w:author="Arjan" w:date="2013-02-08T11:04:00Z">
              <w:r w:rsidRPr="00F860D7">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49CD132D" w14:textId="77777777" w:rsidR="00F860D7" w:rsidRPr="00DD0F4F" w:rsidRDefault="00DA5D93" w:rsidP="00F860D7">
            <w:pPr>
              <w:autoSpaceDE w:val="0"/>
              <w:autoSpaceDN w:val="0"/>
              <w:adjustRightInd w:val="0"/>
              <w:spacing w:after="0" w:line="240" w:lineRule="auto"/>
              <w:rPr>
                <w:ins w:id="10000" w:author="Arjan" w:date="2013-02-08T11:04:00Z"/>
                <w:rFonts w:ascii="Arial" w:eastAsia="Times New Roman" w:hAnsi="Arial" w:cs="Arial"/>
                <w:color w:val="000000"/>
                <w:sz w:val="20"/>
                <w:szCs w:val="20"/>
                <w:lang w:val="nl-NL"/>
              </w:rPr>
            </w:pPr>
            <w:ins w:id="10001" w:author="Arjan" w:date="2013-02-08T11:04:00Z">
              <w:r w:rsidRPr="00F860D7">
                <w:rPr>
                  <w:rFonts w:ascii="Arial" w:hAnsi="Arial" w:cs="Arial"/>
                  <w:sz w:val="20"/>
                  <w:szCs w:val="20"/>
                  <w:lang w:val="en-AU"/>
                </w:rPr>
                <w:fldChar w:fldCharType="begin" w:fldLock="1"/>
              </w:r>
              <w:r w:rsidR="00F860D7" w:rsidRPr="00DD0F4F">
                <w:rPr>
                  <w:rFonts w:ascii="Arial" w:hAnsi="Arial" w:cs="Arial"/>
                  <w:sz w:val="20"/>
                  <w:szCs w:val="20"/>
                  <w:lang w:val="nl-NL"/>
                </w:rPr>
                <w:instrText xml:space="preserve">MERGEFIELD </w:instrText>
              </w:r>
              <w:r w:rsidR="00F860D7" w:rsidRPr="00DD0F4F">
                <w:rPr>
                  <w:rFonts w:ascii="Arial" w:eastAsia="Times New Roman" w:hAnsi="Arial" w:cs="Arial"/>
                  <w:color w:val="000000"/>
                  <w:sz w:val="20"/>
                  <w:szCs w:val="20"/>
                  <w:lang w:val="nl-NL"/>
                </w:rPr>
                <w:instrText>Att.Notes</w:instrText>
              </w:r>
              <w:r w:rsidRPr="00F860D7">
                <w:rPr>
                  <w:rFonts w:ascii="Arial" w:hAnsi="Arial" w:cs="Arial"/>
                  <w:sz w:val="20"/>
                  <w:szCs w:val="20"/>
                  <w:lang w:val="en-AU"/>
                </w:rPr>
                <w:fldChar w:fldCharType="separate"/>
              </w:r>
              <w:r w:rsidR="00F860D7" w:rsidRPr="00DD0F4F">
                <w:rPr>
                  <w:rFonts w:ascii="Arial" w:eastAsia="Times New Roman" w:hAnsi="Arial" w:cs="Arial"/>
                  <w:color w:val="000000"/>
                  <w:sz w:val="20"/>
                  <w:szCs w:val="20"/>
                  <w:lang w:val="nl-NL"/>
                </w:rPr>
                <w:t xml:space="preserve">Aanduiding van de rol van de gerelateerde zaak ten aanzien van de onderhanden ZAAK </w:t>
              </w:r>
              <w:r w:rsidRPr="00F860D7">
                <w:rPr>
                  <w:rFonts w:ascii="Arial" w:hAnsi="Arial" w:cs="Arial"/>
                  <w:sz w:val="20"/>
                  <w:szCs w:val="20"/>
                  <w:lang w:val="en-AU"/>
                </w:rPr>
                <w:fldChar w:fldCharType="end"/>
              </w:r>
            </w:ins>
          </w:p>
        </w:tc>
      </w:tr>
      <w:tr w:rsidR="00F860D7" w:rsidRPr="005C14BE" w14:paraId="51B54545" w14:textId="77777777">
        <w:trPr>
          <w:trHeight w:val="230"/>
          <w:ins w:id="10002" w:author="Arjan" w:date="2013-02-08T11:04:00Z"/>
        </w:trPr>
        <w:tc>
          <w:tcPr>
            <w:tcW w:w="3690" w:type="dxa"/>
            <w:tcBorders>
              <w:top w:val="nil"/>
              <w:left w:val="nil"/>
              <w:bottom w:val="nil"/>
              <w:right w:val="nil"/>
            </w:tcBorders>
          </w:tcPr>
          <w:p w14:paraId="5DE75BF7" w14:textId="77777777" w:rsidR="00F860D7" w:rsidRPr="00DD0F4F" w:rsidRDefault="00F860D7" w:rsidP="00F860D7">
            <w:pPr>
              <w:autoSpaceDE w:val="0"/>
              <w:autoSpaceDN w:val="0"/>
              <w:adjustRightInd w:val="0"/>
              <w:spacing w:after="0" w:line="240" w:lineRule="auto"/>
              <w:rPr>
                <w:ins w:id="10003" w:author="Arjan" w:date="2013-02-08T11:04: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0FBFF20B" w14:textId="77777777" w:rsidR="00F860D7" w:rsidRPr="00DD0F4F" w:rsidRDefault="00F860D7" w:rsidP="00F860D7">
            <w:pPr>
              <w:autoSpaceDE w:val="0"/>
              <w:autoSpaceDN w:val="0"/>
              <w:adjustRightInd w:val="0"/>
              <w:spacing w:after="0" w:line="240" w:lineRule="auto"/>
              <w:rPr>
                <w:ins w:id="10004" w:author="Arjan" w:date="2013-02-08T11:04:00Z"/>
                <w:rFonts w:ascii="Arial" w:eastAsia="Times New Roman" w:hAnsi="Arial" w:cs="Arial"/>
                <w:b/>
                <w:bCs/>
                <w:color w:val="000000"/>
                <w:sz w:val="20"/>
                <w:szCs w:val="20"/>
                <w:lang w:val="nl-NL"/>
              </w:rPr>
            </w:pPr>
          </w:p>
        </w:tc>
      </w:tr>
      <w:tr w:rsidR="00F860D7" w:rsidRPr="00F860D7" w14:paraId="235099D5" w14:textId="77777777">
        <w:trPr>
          <w:trHeight w:val="230"/>
          <w:ins w:id="10005" w:author="Arjan" w:date="2013-02-08T11:04:00Z"/>
        </w:trPr>
        <w:tc>
          <w:tcPr>
            <w:tcW w:w="3690" w:type="dxa"/>
            <w:tcBorders>
              <w:top w:val="nil"/>
              <w:left w:val="nil"/>
              <w:bottom w:val="nil"/>
              <w:right w:val="nil"/>
            </w:tcBorders>
          </w:tcPr>
          <w:p w14:paraId="322F4787" w14:textId="77777777" w:rsidR="00F860D7" w:rsidRPr="00F860D7" w:rsidRDefault="00F860D7" w:rsidP="00F860D7">
            <w:pPr>
              <w:autoSpaceDE w:val="0"/>
              <w:autoSpaceDN w:val="0"/>
              <w:adjustRightInd w:val="0"/>
              <w:spacing w:after="0" w:line="240" w:lineRule="auto"/>
              <w:rPr>
                <w:ins w:id="10006" w:author="Arjan" w:date="2013-02-08T11:04:00Z"/>
                <w:rFonts w:ascii="Arial" w:eastAsia="Times New Roman" w:hAnsi="Arial" w:cs="Arial"/>
                <w:color w:val="000000"/>
                <w:sz w:val="20"/>
                <w:szCs w:val="20"/>
              </w:rPr>
            </w:pPr>
            <w:ins w:id="10007" w:author="Arjan" w:date="2013-02-08T11:04:00Z">
              <w:r w:rsidRPr="00F860D7">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5AD7C941" w14:textId="77777777" w:rsidR="00F860D7" w:rsidRPr="00F860D7" w:rsidRDefault="00F860D7" w:rsidP="00F860D7">
            <w:pPr>
              <w:autoSpaceDE w:val="0"/>
              <w:autoSpaceDN w:val="0"/>
              <w:adjustRightInd w:val="0"/>
              <w:spacing w:after="0" w:line="240" w:lineRule="auto"/>
              <w:rPr>
                <w:ins w:id="10008" w:author="Arjan" w:date="2013-02-08T11:04:00Z"/>
                <w:rFonts w:ascii="Arial" w:eastAsia="Times New Roman" w:hAnsi="Arial" w:cs="Arial"/>
                <w:color w:val="000000"/>
                <w:sz w:val="20"/>
                <w:szCs w:val="20"/>
              </w:rPr>
            </w:pPr>
            <w:ins w:id="10009" w:author="Arjan" w:date="2013-02-08T11:04:00Z">
              <w:r w:rsidRPr="00F860D7">
                <w:rPr>
                  <w:rFonts w:ascii="Arial" w:eastAsia="Times New Roman" w:hAnsi="Arial" w:cs="Arial"/>
                  <w:color w:val="000000"/>
                  <w:sz w:val="20"/>
                  <w:szCs w:val="20"/>
                </w:rPr>
                <w:t>KING</w:t>
              </w:r>
            </w:ins>
          </w:p>
        </w:tc>
      </w:tr>
      <w:tr w:rsidR="00F860D7" w:rsidRPr="00F860D7" w14:paraId="7127F2C4" w14:textId="77777777">
        <w:trPr>
          <w:ins w:id="10010" w:author="Arjan" w:date="2013-02-08T11:04:00Z"/>
        </w:trPr>
        <w:tc>
          <w:tcPr>
            <w:tcW w:w="3690" w:type="dxa"/>
            <w:tcBorders>
              <w:top w:val="nil"/>
              <w:left w:val="nil"/>
              <w:bottom w:val="nil"/>
              <w:right w:val="nil"/>
            </w:tcBorders>
          </w:tcPr>
          <w:p w14:paraId="662A4456" w14:textId="77777777" w:rsidR="00F860D7" w:rsidRPr="00F860D7" w:rsidRDefault="00F860D7" w:rsidP="00F860D7">
            <w:pPr>
              <w:autoSpaceDE w:val="0"/>
              <w:autoSpaceDN w:val="0"/>
              <w:adjustRightInd w:val="0"/>
              <w:spacing w:after="0" w:line="240" w:lineRule="auto"/>
              <w:rPr>
                <w:ins w:id="10011"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14:paraId="7E8C8DC6" w14:textId="77777777" w:rsidR="00F860D7" w:rsidRPr="00F860D7" w:rsidRDefault="00F860D7" w:rsidP="00F860D7">
            <w:pPr>
              <w:autoSpaceDE w:val="0"/>
              <w:autoSpaceDN w:val="0"/>
              <w:adjustRightInd w:val="0"/>
              <w:spacing w:after="0" w:line="240" w:lineRule="auto"/>
              <w:rPr>
                <w:ins w:id="10012" w:author="Arjan" w:date="2013-02-08T11:04:00Z"/>
                <w:rFonts w:ascii="Arial" w:eastAsia="Times New Roman" w:hAnsi="Arial" w:cs="Arial"/>
                <w:b/>
                <w:bCs/>
                <w:color w:val="000000"/>
                <w:sz w:val="20"/>
                <w:szCs w:val="20"/>
              </w:rPr>
            </w:pPr>
          </w:p>
        </w:tc>
      </w:tr>
      <w:tr w:rsidR="00F860D7" w:rsidRPr="00F860D7" w14:paraId="708793ED" w14:textId="77777777">
        <w:trPr>
          <w:ins w:id="10013" w:author="Arjan" w:date="2013-02-08T11:04:00Z"/>
        </w:trPr>
        <w:tc>
          <w:tcPr>
            <w:tcW w:w="3690" w:type="dxa"/>
            <w:tcBorders>
              <w:top w:val="nil"/>
              <w:left w:val="nil"/>
              <w:bottom w:val="nil"/>
              <w:right w:val="nil"/>
            </w:tcBorders>
          </w:tcPr>
          <w:p w14:paraId="24994390" w14:textId="77777777" w:rsidR="00F860D7" w:rsidRPr="00F860D7" w:rsidRDefault="00F860D7" w:rsidP="00F860D7">
            <w:pPr>
              <w:autoSpaceDE w:val="0"/>
              <w:autoSpaceDN w:val="0"/>
              <w:adjustRightInd w:val="0"/>
              <w:spacing w:after="0" w:line="240" w:lineRule="auto"/>
              <w:rPr>
                <w:ins w:id="10014" w:author="Arjan" w:date="2013-02-08T11:04:00Z"/>
                <w:rFonts w:ascii="Arial" w:eastAsia="Times New Roman" w:hAnsi="Arial" w:cs="Arial"/>
                <w:color w:val="000000"/>
                <w:sz w:val="20"/>
                <w:szCs w:val="20"/>
              </w:rPr>
            </w:pPr>
            <w:ins w:id="10015" w:author="Arjan" w:date="2013-02-08T11:04:00Z">
              <w:r w:rsidRPr="00F860D7">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26C1B69E" w14:textId="77777777" w:rsidR="00F860D7" w:rsidRPr="00F860D7" w:rsidRDefault="00F860D7" w:rsidP="00F860D7">
            <w:pPr>
              <w:autoSpaceDE w:val="0"/>
              <w:autoSpaceDN w:val="0"/>
              <w:adjustRightInd w:val="0"/>
              <w:spacing w:after="0" w:line="240" w:lineRule="auto"/>
              <w:rPr>
                <w:ins w:id="10016" w:author="Arjan" w:date="2013-02-08T11:04:00Z"/>
                <w:rFonts w:ascii="Arial" w:eastAsia="Times New Roman" w:hAnsi="Arial" w:cs="Arial"/>
                <w:color w:val="000000"/>
                <w:sz w:val="20"/>
                <w:szCs w:val="20"/>
              </w:rPr>
            </w:pPr>
            <w:ins w:id="10017" w:author="Arjan" w:date="2013-02-08T11:04:00Z">
              <w:r w:rsidRPr="00F860D7">
                <w:rPr>
                  <w:rFonts w:ascii="Arial" w:eastAsia="Times New Roman" w:hAnsi="Arial" w:cs="Arial"/>
                  <w:color w:val="000000"/>
                  <w:sz w:val="20"/>
                  <w:szCs w:val="20"/>
                </w:rPr>
                <w:t>1 januari 2013</w:t>
              </w:r>
            </w:ins>
          </w:p>
        </w:tc>
      </w:tr>
      <w:tr w:rsidR="00F860D7" w:rsidRPr="00F860D7" w14:paraId="15589ED3" w14:textId="77777777">
        <w:trPr>
          <w:ins w:id="10018" w:author="Arjan" w:date="2013-02-08T11:04:00Z"/>
        </w:trPr>
        <w:tc>
          <w:tcPr>
            <w:tcW w:w="3690" w:type="dxa"/>
            <w:tcBorders>
              <w:top w:val="nil"/>
              <w:left w:val="nil"/>
              <w:bottom w:val="nil"/>
              <w:right w:val="nil"/>
            </w:tcBorders>
          </w:tcPr>
          <w:p w14:paraId="1C42E4B5" w14:textId="77777777" w:rsidR="00F860D7" w:rsidRPr="00F860D7" w:rsidRDefault="00F860D7" w:rsidP="00F860D7">
            <w:pPr>
              <w:autoSpaceDE w:val="0"/>
              <w:autoSpaceDN w:val="0"/>
              <w:adjustRightInd w:val="0"/>
              <w:spacing w:after="0" w:line="240" w:lineRule="auto"/>
              <w:rPr>
                <w:ins w:id="10019"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14:paraId="4D4CC61A" w14:textId="77777777" w:rsidR="00F860D7" w:rsidRPr="00F860D7" w:rsidRDefault="00F860D7" w:rsidP="00F860D7">
            <w:pPr>
              <w:autoSpaceDE w:val="0"/>
              <w:autoSpaceDN w:val="0"/>
              <w:adjustRightInd w:val="0"/>
              <w:spacing w:after="0" w:line="240" w:lineRule="auto"/>
              <w:rPr>
                <w:ins w:id="10020" w:author="Arjan" w:date="2013-02-08T11:04:00Z"/>
                <w:rFonts w:ascii="Arial" w:eastAsia="Times New Roman" w:hAnsi="Arial" w:cs="Arial"/>
                <w:b/>
                <w:bCs/>
                <w:color w:val="000000"/>
                <w:sz w:val="20"/>
                <w:szCs w:val="20"/>
              </w:rPr>
            </w:pPr>
          </w:p>
        </w:tc>
      </w:tr>
      <w:tr w:rsidR="00F860D7" w:rsidRPr="005C14BE" w14:paraId="4AEC2EE4" w14:textId="77777777">
        <w:trPr>
          <w:ins w:id="10021" w:author="Arjan" w:date="2013-02-08T11:04:00Z"/>
        </w:trPr>
        <w:tc>
          <w:tcPr>
            <w:tcW w:w="3690" w:type="dxa"/>
            <w:tcBorders>
              <w:top w:val="nil"/>
              <w:left w:val="nil"/>
              <w:bottom w:val="nil"/>
              <w:right w:val="nil"/>
            </w:tcBorders>
          </w:tcPr>
          <w:p w14:paraId="03D1D428" w14:textId="77777777" w:rsidR="00F860D7" w:rsidRPr="00F860D7" w:rsidRDefault="00F860D7" w:rsidP="00F860D7">
            <w:pPr>
              <w:autoSpaceDE w:val="0"/>
              <w:autoSpaceDN w:val="0"/>
              <w:adjustRightInd w:val="0"/>
              <w:spacing w:after="0" w:line="240" w:lineRule="auto"/>
              <w:rPr>
                <w:ins w:id="10022" w:author="Arjan" w:date="2013-02-08T11:04:00Z"/>
                <w:rFonts w:ascii="Arial" w:eastAsia="Times New Roman" w:hAnsi="Arial" w:cs="Arial"/>
                <w:color w:val="000000"/>
                <w:sz w:val="20"/>
                <w:szCs w:val="20"/>
              </w:rPr>
            </w:pPr>
            <w:ins w:id="10023" w:author="Arjan" w:date="2013-02-08T11:04:00Z">
              <w:r w:rsidRPr="00F860D7">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23C4AB4B" w14:textId="77777777" w:rsidR="00F860D7" w:rsidRPr="00DD0F4F" w:rsidRDefault="00F860D7" w:rsidP="00F860D7">
            <w:pPr>
              <w:autoSpaceDE w:val="0"/>
              <w:autoSpaceDN w:val="0"/>
              <w:adjustRightInd w:val="0"/>
              <w:spacing w:after="0" w:line="240" w:lineRule="auto"/>
              <w:rPr>
                <w:ins w:id="10024" w:author="Arjan" w:date="2013-02-08T11:04:00Z"/>
                <w:rFonts w:ascii="Arial" w:eastAsia="Times New Roman" w:hAnsi="Arial" w:cs="Arial"/>
                <w:color w:val="000000"/>
                <w:sz w:val="20"/>
                <w:szCs w:val="20"/>
                <w:lang w:val="nl-NL"/>
              </w:rPr>
            </w:pPr>
            <w:ins w:id="10025" w:author="Arjan" w:date="2013-02-08T11:04:00Z">
              <w:r w:rsidRPr="00DD0F4F">
                <w:rPr>
                  <w:rFonts w:ascii="Arial" w:eastAsia="Times New Roman" w:hAnsi="Arial" w:cs="Arial"/>
                  <w:color w:val="000000"/>
                  <w:sz w:val="20"/>
                  <w:szCs w:val="20"/>
                  <w:lang w:val="nl-NL"/>
                </w:rPr>
                <w:t xml:space="preserve">Met dit attribuutsoort wordt gespecificeerd of het </w:t>
              </w:r>
              <w:r w:rsidRPr="00DD0F4F">
                <w:rPr>
                  <w:rFonts w:ascii="Arial" w:eastAsia="Times New Roman" w:hAnsi="Arial" w:cs="Arial"/>
                  <w:color w:val="000000"/>
                  <w:sz w:val="20"/>
                  <w:szCs w:val="20"/>
                  <w:lang w:val="nl-NL"/>
                </w:rPr>
                <w:lastRenderedPageBreak/>
                <w:t>groepattribuut de verwijzing is naar de zaak van 'de opdrachtgever' (de zaakbehandelende organisatie is de 'opdrachtnemer') dan wel 'de opdrachtnemer' (de zaakbehandelende organisatie is de 'opdrachtgever').</w:t>
              </w:r>
            </w:ins>
          </w:p>
        </w:tc>
      </w:tr>
      <w:tr w:rsidR="00F860D7" w:rsidRPr="005C14BE" w14:paraId="368F6691" w14:textId="77777777">
        <w:trPr>
          <w:ins w:id="10026" w:author="Arjan" w:date="2013-02-08T11:04:00Z"/>
        </w:trPr>
        <w:tc>
          <w:tcPr>
            <w:tcW w:w="3690" w:type="dxa"/>
            <w:tcBorders>
              <w:top w:val="nil"/>
              <w:left w:val="nil"/>
              <w:bottom w:val="nil"/>
              <w:right w:val="nil"/>
            </w:tcBorders>
          </w:tcPr>
          <w:p w14:paraId="61CFC814" w14:textId="77777777" w:rsidR="00F860D7" w:rsidRPr="00DD0F4F" w:rsidRDefault="00F860D7" w:rsidP="00F860D7">
            <w:pPr>
              <w:autoSpaceDE w:val="0"/>
              <w:autoSpaceDN w:val="0"/>
              <w:adjustRightInd w:val="0"/>
              <w:spacing w:after="0" w:line="240" w:lineRule="auto"/>
              <w:rPr>
                <w:ins w:id="10027" w:author="Arjan" w:date="2013-02-08T11:04: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7B3B8CA4" w14:textId="77777777" w:rsidR="00F860D7" w:rsidRPr="00DD0F4F" w:rsidRDefault="00F860D7" w:rsidP="00F860D7">
            <w:pPr>
              <w:autoSpaceDE w:val="0"/>
              <w:autoSpaceDN w:val="0"/>
              <w:adjustRightInd w:val="0"/>
              <w:spacing w:after="0" w:line="240" w:lineRule="auto"/>
              <w:rPr>
                <w:ins w:id="10028" w:author="Arjan" w:date="2013-02-08T11:04:00Z"/>
                <w:rFonts w:ascii="Arial" w:eastAsia="Times New Roman" w:hAnsi="Arial" w:cs="Arial"/>
                <w:b/>
                <w:bCs/>
                <w:color w:val="000000"/>
                <w:sz w:val="20"/>
                <w:szCs w:val="20"/>
                <w:lang w:val="nl-NL"/>
              </w:rPr>
            </w:pPr>
          </w:p>
        </w:tc>
      </w:tr>
      <w:tr w:rsidR="00F860D7" w:rsidRPr="00F860D7" w14:paraId="627C2190" w14:textId="77777777">
        <w:trPr>
          <w:ins w:id="10029" w:author="Arjan" w:date="2013-02-08T11:04:00Z"/>
        </w:trPr>
        <w:tc>
          <w:tcPr>
            <w:tcW w:w="3690" w:type="dxa"/>
            <w:tcBorders>
              <w:top w:val="nil"/>
              <w:left w:val="nil"/>
              <w:bottom w:val="nil"/>
              <w:right w:val="nil"/>
            </w:tcBorders>
          </w:tcPr>
          <w:p w14:paraId="365E8D3C" w14:textId="77777777" w:rsidR="00F860D7" w:rsidRPr="00F860D7" w:rsidRDefault="00F860D7" w:rsidP="00F860D7">
            <w:pPr>
              <w:autoSpaceDE w:val="0"/>
              <w:autoSpaceDN w:val="0"/>
              <w:adjustRightInd w:val="0"/>
              <w:spacing w:after="0" w:line="240" w:lineRule="auto"/>
              <w:rPr>
                <w:ins w:id="10030" w:author="Arjan" w:date="2013-02-08T11:04:00Z"/>
                <w:rFonts w:ascii="Arial" w:eastAsia="Times New Roman" w:hAnsi="Arial" w:cs="Arial"/>
                <w:color w:val="000000"/>
                <w:sz w:val="20"/>
                <w:szCs w:val="20"/>
              </w:rPr>
            </w:pPr>
            <w:ins w:id="10031" w:author="Arjan" w:date="2013-02-08T11:04:00Z">
              <w:r w:rsidRPr="00F860D7">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645D185A" w14:textId="77777777" w:rsidR="00F860D7" w:rsidRPr="00F860D7" w:rsidRDefault="00DA5D93" w:rsidP="00F860D7">
            <w:pPr>
              <w:autoSpaceDE w:val="0"/>
              <w:autoSpaceDN w:val="0"/>
              <w:adjustRightInd w:val="0"/>
              <w:spacing w:after="0" w:line="240" w:lineRule="auto"/>
              <w:rPr>
                <w:ins w:id="10032" w:author="Arjan" w:date="2013-02-08T11:04:00Z"/>
                <w:rFonts w:ascii="Arial" w:eastAsia="Times New Roman" w:hAnsi="Arial" w:cs="Arial"/>
                <w:color w:val="000000"/>
                <w:sz w:val="20"/>
                <w:szCs w:val="20"/>
              </w:rPr>
            </w:pPr>
            <w:ins w:id="10033" w:author="Arjan" w:date="2013-02-08T11:04:00Z">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Att.Type</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AN15</w:t>
              </w:r>
              <w:r w:rsidRPr="00F860D7">
                <w:rPr>
                  <w:rFonts w:ascii="Arial" w:hAnsi="Arial" w:cs="Arial"/>
                  <w:sz w:val="20"/>
                  <w:szCs w:val="20"/>
                  <w:lang w:val="en-AU"/>
                </w:rPr>
                <w:fldChar w:fldCharType="end"/>
              </w:r>
            </w:ins>
          </w:p>
        </w:tc>
      </w:tr>
      <w:tr w:rsidR="00F860D7" w:rsidRPr="00F860D7" w14:paraId="5A971FC7" w14:textId="77777777">
        <w:trPr>
          <w:trHeight w:val="230"/>
          <w:ins w:id="10034" w:author="Arjan" w:date="2013-02-08T11:04:00Z"/>
        </w:trPr>
        <w:tc>
          <w:tcPr>
            <w:tcW w:w="3690" w:type="dxa"/>
            <w:tcBorders>
              <w:top w:val="nil"/>
              <w:left w:val="nil"/>
              <w:bottom w:val="nil"/>
              <w:right w:val="nil"/>
            </w:tcBorders>
          </w:tcPr>
          <w:p w14:paraId="4F208E98" w14:textId="77777777" w:rsidR="00F860D7" w:rsidRPr="00F860D7" w:rsidRDefault="00F860D7" w:rsidP="00F860D7">
            <w:pPr>
              <w:autoSpaceDE w:val="0"/>
              <w:autoSpaceDN w:val="0"/>
              <w:adjustRightInd w:val="0"/>
              <w:spacing w:after="0" w:line="240" w:lineRule="auto"/>
              <w:rPr>
                <w:ins w:id="10035"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14:paraId="2F0B2BAC" w14:textId="77777777" w:rsidR="00F860D7" w:rsidRPr="00F860D7" w:rsidRDefault="00F860D7" w:rsidP="00F860D7">
            <w:pPr>
              <w:autoSpaceDE w:val="0"/>
              <w:autoSpaceDN w:val="0"/>
              <w:adjustRightInd w:val="0"/>
              <w:spacing w:after="0" w:line="240" w:lineRule="auto"/>
              <w:rPr>
                <w:ins w:id="10036" w:author="Arjan" w:date="2013-02-08T11:04:00Z"/>
                <w:rFonts w:ascii="Arial" w:eastAsia="Times New Roman" w:hAnsi="Arial" w:cs="Arial"/>
                <w:b/>
                <w:bCs/>
                <w:color w:val="000000"/>
                <w:sz w:val="20"/>
                <w:szCs w:val="20"/>
              </w:rPr>
            </w:pPr>
          </w:p>
        </w:tc>
      </w:tr>
      <w:tr w:rsidR="00F860D7" w:rsidRPr="005C14BE" w14:paraId="65A7381C" w14:textId="77777777">
        <w:trPr>
          <w:trHeight w:val="230"/>
          <w:ins w:id="10037" w:author="Arjan" w:date="2013-02-08T11:04:00Z"/>
        </w:trPr>
        <w:tc>
          <w:tcPr>
            <w:tcW w:w="3690" w:type="dxa"/>
            <w:tcBorders>
              <w:top w:val="nil"/>
              <w:left w:val="nil"/>
              <w:bottom w:val="nil"/>
              <w:right w:val="nil"/>
            </w:tcBorders>
          </w:tcPr>
          <w:p w14:paraId="72AAFB45" w14:textId="77777777" w:rsidR="00F860D7" w:rsidRPr="00F860D7" w:rsidRDefault="00F860D7" w:rsidP="00F860D7">
            <w:pPr>
              <w:autoSpaceDE w:val="0"/>
              <w:autoSpaceDN w:val="0"/>
              <w:adjustRightInd w:val="0"/>
              <w:spacing w:after="0" w:line="240" w:lineRule="auto"/>
              <w:rPr>
                <w:ins w:id="10038" w:author="Arjan" w:date="2013-02-08T11:04:00Z"/>
                <w:rFonts w:ascii="Arial" w:eastAsia="Times New Roman" w:hAnsi="Arial" w:cs="Arial"/>
                <w:color w:val="000000"/>
                <w:sz w:val="20"/>
                <w:szCs w:val="20"/>
              </w:rPr>
            </w:pPr>
            <w:ins w:id="10039" w:author="Arjan" w:date="2013-02-08T11:04:00Z">
              <w:r w:rsidRPr="00F860D7">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24766813" w14:textId="77777777" w:rsidR="00F860D7" w:rsidRPr="00DD0F4F" w:rsidRDefault="00F860D7" w:rsidP="00F860D7">
            <w:pPr>
              <w:autoSpaceDE w:val="0"/>
              <w:autoSpaceDN w:val="0"/>
              <w:adjustRightInd w:val="0"/>
              <w:spacing w:after="0" w:line="240" w:lineRule="auto"/>
              <w:rPr>
                <w:ins w:id="10040" w:author="Arjan" w:date="2013-02-08T11:04:00Z"/>
                <w:rFonts w:ascii="Arial" w:eastAsia="Times New Roman" w:hAnsi="Arial" w:cs="Arial"/>
                <w:color w:val="000000"/>
                <w:sz w:val="20"/>
                <w:szCs w:val="20"/>
                <w:lang w:val="nl-NL"/>
              </w:rPr>
            </w:pPr>
            <w:ins w:id="10041" w:author="Arjan" w:date="2013-02-08T11:04:00Z">
              <w:r w:rsidRPr="00DD0F4F">
                <w:rPr>
                  <w:rFonts w:ascii="Arial" w:eastAsia="Times New Roman" w:hAnsi="Arial" w:cs="Arial"/>
                  <w:color w:val="000000"/>
                  <w:sz w:val="20"/>
                  <w:szCs w:val="20"/>
                  <w:lang w:val="nl-NL"/>
                </w:rPr>
                <w:t>- "opdracht</w:t>
              </w:r>
            </w:ins>
            <w:ins w:id="10042" w:author="Arjan" w:date="2013-07-09T15:11:00Z">
              <w:r w:rsidR="0054461D" w:rsidRPr="00DD0F4F">
                <w:rPr>
                  <w:rFonts w:ascii="Arial" w:eastAsia="Times New Roman" w:hAnsi="Arial" w:cs="Arial"/>
                  <w:color w:val="000000"/>
                  <w:sz w:val="20"/>
                  <w:szCs w:val="20"/>
                  <w:lang w:val="nl-NL"/>
                </w:rPr>
                <w:t>gev</w:t>
              </w:r>
            </w:ins>
            <w:ins w:id="10043" w:author="Arjan" w:date="2013-02-08T11:04:00Z">
              <w:r w:rsidRPr="00DD0F4F">
                <w:rPr>
                  <w:rFonts w:ascii="Arial" w:eastAsia="Times New Roman" w:hAnsi="Arial" w:cs="Arial"/>
                  <w:color w:val="000000"/>
                  <w:sz w:val="20"/>
                  <w:szCs w:val="20"/>
                  <w:lang w:val="nl-NL"/>
                </w:rPr>
                <w:t xml:space="preserve">er" (de </w:t>
              </w:r>
            </w:ins>
            <w:ins w:id="10044" w:author="Arjan" w:date="2013-07-09T15:12:00Z">
              <w:r w:rsidR="0054461D" w:rsidRPr="00DD0F4F">
                <w:rPr>
                  <w:rFonts w:ascii="Arial" w:eastAsia="Times New Roman" w:hAnsi="Arial" w:cs="Arial"/>
                  <w:color w:val="000000"/>
                  <w:sz w:val="20"/>
                  <w:szCs w:val="20"/>
                  <w:lang w:val="nl-NL"/>
                </w:rPr>
                <w:t>gerelateerde</w:t>
              </w:r>
            </w:ins>
            <w:ins w:id="10045" w:author="Arjan" w:date="2013-02-08T11:04:00Z">
              <w:r w:rsidRPr="00DD0F4F">
                <w:rPr>
                  <w:rFonts w:ascii="Arial" w:eastAsia="Times New Roman" w:hAnsi="Arial" w:cs="Arial"/>
                  <w:color w:val="000000"/>
                  <w:sz w:val="20"/>
                  <w:szCs w:val="20"/>
                  <w:lang w:val="nl-NL"/>
                </w:rPr>
                <w:t xml:space="preserve"> zaak levert een bijdrage aan het bereiken van de uitkomst van de onderhanden zaak)</w:t>
              </w:r>
            </w:ins>
          </w:p>
          <w:p w14:paraId="6D836ADB" w14:textId="77777777" w:rsidR="00F860D7" w:rsidRPr="00DD0F4F" w:rsidRDefault="00F860D7" w:rsidP="0054461D">
            <w:pPr>
              <w:autoSpaceDE w:val="0"/>
              <w:autoSpaceDN w:val="0"/>
              <w:adjustRightInd w:val="0"/>
              <w:spacing w:after="0" w:line="240" w:lineRule="auto"/>
              <w:rPr>
                <w:ins w:id="10046" w:author="Arjan" w:date="2013-02-08T11:04:00Z"/>
                <w:rFonts w:ascii="Arial" w:eastAsia="Times New Roman" w:hAnsi="Arial" w:cs="Arial"/>
                <w:color w:val="000000"/>
                <w:sz w:val="20"/>
                <w:szCs w:val="20"/>
                <w:lang w:val="nl-NL"/>
              </w:rPr>
            </w:pPr>
            <w:ins w:id="10047" w:author="Arjan" w:date="2013-02-08T11:04:00Z">
              <w:r w:rsidRPr="00DD0F4F">
                <w:rPr>
                  <w:rFonts w:ascii="Arial" w:eastAsia="Times New Roman" w:hAnsi="Arial" w:cs="Arial"/>
                  <w:color w:val="000000"/>
                  <w:sz w:val="20"/>
                  <w:szCs w:val="20"/>
                  <w:lang w:val="nl-NL"/>
                </w:rPr>
                <w:t>- "opdracht</w:t>
              </w:r>
            </w:ins>
            <w:ins w:id="10048" w:author="Arjan" w:date="2013-07-09T15:11:00Z">
              <w:r w:rsidR="0054461D" w:rsidRPr="00DD0F4F">
                <w:rPr>
                  <w:rFonts w:ascii="Arial" w:eastAsia="Times New Roman" w:hAnsi="Arial" w:cs="Arial"/>
                  <w:color w:val="000000"/>
                  <w:sz w:val="20"/>
                  <w:szCs w:val="20"/>
                  <w:lang w:val="nl-NL"/>
                </w:rPr>
                <w:t>nem</w:t>
              </w:r>
            </w:ins>
            <w:ins w:id="10049" w:author="Arjan" w:date="2013-02-08T11:04:00Z">
              <w:r w:rsidRPr="00DD0F4F">
                <w:rPr>
                  <w:rFonts w:ascii="Arial" w:eastAsia="Times New Roman" w:hAnsi="Arial" w:cs="Arial"/>
                  <w:color w:val="000000"/>
                  <w:sz w:val="20"/>
                  <w:szCs w:val="20"/>
                  <w:lang w:val="nl-NL"/>
                </w:rPr>
                <w:t>er" (</w:t>
              </w:r>
            </w:ins>
            <w:ins w:id="10050" w:author="Arjan" w:date="2013-07-09T15:12:00Z">
              <w:r w:rsidR="0054461D" w:rsidRPr="00DD0F4F">
                <w:rPr>
                  <w:rFonts w:ascii="Arial" w:eastAsia="Times New Roman" w:hAnsi="Arial" w:cs="Arial"/>
                  <w:color w:val="000000"/>
                  <w:sz w:val="20"/>
                  <w:szCs w:val="20"/>
                  <w:lang w:val="nl-NL"/>
                </w:rPr>
                <w:t xml:space="preserve">aan het bereiken van de uitkomst van de gerelateerde zaak levert </w:t>
              </w:r>
            </w:ins>
            <w:ins w:id="10051" w:author="Arjan" w:date="2013-02-08T11:04:00Z">
              <w:r w:rsidRPr="00DD0F4F">
                <w:rPr>
                  <w:rFonts w:ascii="Arial" w:eastAsia="Times New Roman" w:hAnsi="Arial" w:cs="Arial"/>
                  <w:color w:val="000000"/>
                  <w:sz w:val="20"/>
                  <w:szCs w:val="20"/>
                  <w:lang w:val="nl-NL"/>
                </w:rPr>
                <w:t>de onderhanden zaak een bijdrage)</w:t>
              </w:r>
            </w:ins>
          </w:p>
        </w:tc>
      </w:tr>
      <w:tr w:rsidR="00F860D7" w:rsidRPr="005C14BE" w14:paraId="55286F5E" w14:textId="77777777">
        <w:trPr>
          <w:trHeight w:val="230"/>
          <w:ins w:id="10052" w:author="Arjan" w:date="2013-02-08T11:04:00Z"/>
        </w:trPr>
        <w:tc>
          <w:tcPr>
            <w:tcW w:w="3690" w:type="dxa"/>
            <w:tcBorders>
              <w:top w:val="nil"/>
              <w:left w:val="nil"/>
              <w:bottom w:val="nil"/>
              <w:right w:val="nil"/>
            </w:tcBorders>
          </w:tcPr>
          <w:p w14:paraId="5B208162" w14:textId="77777777" w:rsidR="00F860D7" w:rsidRPr="00DD0F4F" w:rsidRDefault="00F860D7" w:rsidP="00F860D7">
            <w:pPr>
              <w:autoSpaceDE w:val="0"/>
              <w:autoSpaceDN w:val="0"/>
              <w:adjustRightInd w:val="0"/>
              <w:spacing w:after="0" w:line="240" w:lineRule="auto"/>
              <w:rPr>
                <w:ins w:id="10053" w:author="Arjan" w:date="2013-02-08T11:04: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09106612" w14:textId="77777777" w:rsidR="00F860D7" w:rsidRPr="00DD0F4F" w:rsidRDefault="00F860D7" w:rsidP="00F860D7">
            <w:pPr>
              <w:autoSpaceDE w:val="0"/>
              <w:autoSpaceDN w:val="0"/>
              <w:adjustRightInd w:val="0"/>
              <w:spacing w:after="0" w:line="240" w:lineRule="auto"/>
              <w:rPr>
                <w:ins w:id="10054" w:author="Arjan" w:date="2013-02-08T11:04:00Z"/>
                <w:rFonts w:ascii="Arial" w:eastAsia="Times New Roman" w:hAnsi="Arial" w:cs="Arial"/>
                <w:b/>
                <w:bCs/>
                <w:color w:val="000000"/>
                <w:sz w:val="20"/>
                <w:szCs w:val="20"/>
                <w:lang w:val="nl-NL"/>
              </w:rPr>
            </w:pPr>
          </w:p>
        </w:tc>
      </w:tr>
      <w:tr w:rsidR="00F860D7" w:rsidRPr="00F860D7" w14:paraId="1D6B331C" w14:textId="77777777">
        <w:trPr>
          <w:trHeight w:val="230"/>
          <w:ins w:id="10055" w:author="Arjan" w:date="2013-02-08T11:04:00Z"/>
        </w:trPr>
        <w:tc>
          <w:tcPr>
            <w:tcW w:w="3690" w:type="dxa"/>
            <w:tcBorders>
              <w:top w:val="nil"/>
              <w:left w:val="nil"/>
              <w:bottom w:val="nil"/>
              <w:right w:val="nil"/>
            </w:tcBorders>
          </w:tcPr>
          <w:p w14:paraId="0B455726" w14:textId="77777777" w:rsidR="00F860D7" w:rsidRPr="00F860D7" w:rsidRDefault="00F860D7" w:rsidP="00F860D7">
            <w:pPr>
              <w:autoSpaceDE w:val="0"/>
              <w:autoSpaceDN w:val="0"/>
              <w:adjustRightInd w:val="0"/>
              <w:spacing w:after="0" w:line="240" w:lineRule="auto"/>
              <w:rPr>
                <w:ins w:id="10056" w:author="Arjan" w:date="2013-02-08T11:04:00Z"/>
                <w:rFonts w:ascii="Arial" w:eastAsia="Times New Roman" w:hAnsi="Arial" w:cs="Arial"/>
                <w:b/>
                <w:bCs/>
                <w:color w:val="000000"/>
                <w:sz w:val="20"/>
                <w:szCs w:val="20"/>
              </w:rPr>
            </w:pPr>
            <w:ins w:id="10057" w:author="Arjan" w:date="2013-02-08T11:04:00Z">
              <w:r w:rsidRPr="00F860D7">
                <w:rPr>
                  <w:rFonts w:ascii="Arial" w:eastAsia="Times New Roman" w:hAnsi="Arial" w:cs="Arial"/>
                  <w:b/>
                  <w:bCs/>
                  <w:color w:val="000000"/>
                  <w:sz w:val="20"/>
                  <w:szCs w:val="20"/>
                </w:rPr>
                <w:t xml:space="preserve">Indicatie </w:t>
              </w:r>
              <w:r w:rsidRPr="00F860D7">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14:paraId="7E2CF2CA" w14:textId="77777777" w:rsidR="00F860D7" w:rsidRPr="00F860D7" w:rsidRDefault="00F860D7" w:rsidP="00F860D7">
            <w:pPr>
              <w:autoSpaceDE w:val="0"/>
              <w:autoSpaceDN w:val="0"/>
              <w:adjustRightInd w:val="0"/>
              <w:spacing w:after="0" w:line="240" w:lineRule="auto"/>
              <w:rPr>
                <w:ins w:id="10058" w:author="Arjan" w:date="2013-02-08T11:04:00Z"/>
                <w:rFonts w:ascii="Arial" w:eastAsia="Times New Roman" w:hAnsi="Arial" w:cs="Arial"/>
                <w:color w:val="000000"/>
                <w:sz w:val="20"/>
                <w:szCs w:val="20"/>
              </w:rPr>
            </w:pPr>
            <w:ins w:id="10059" w:author="Arjan" w:date="2013-02-08T11:04:00Z">
              <w:r w:rsidRPr="00F860D7">
                <w:rPr>
                  <w:rFonts w:ascii="Arial" w:eastAsia="Times New Roman" w:hAnsi="Arial" w:cs="Arial"/>
                  <w:color w:val="000000"/>
                  <w:sz w:val="20"/>
                  <w:szCs w:val="20"/>
                </w:rPr>
                <w:t>Nee</w:t>
              </w:r>
            </w:ins>
          </w:p>
        </w:tc>
      </w:tr>
      <w:tr w:rsidR="00F860D7" w:rsidRPr="00F860D7" w14:paraId="5EA3E6D7" w14:textId="77777777">
        <w:trPr>
          <w:trHeight w:val="275"/>
          <w:ins w:id="10060" w:author="Arjan" w:date="2013-02-08T11:04:00Z"/>
        </w:trPr>
        <w:tc>
          <w:tcPr>
            <w:tcW w:w="3690" w:type="dxa"/>
            <w:tcBorders>
              <w:top w:val="nil"/>
              <w:left w:val="nil"/>
              <w:bottom w:val="nil"/>
              <w:right w:val="nil"/>
            </w:tcBorders>
          </w:tcPr>
          <w:p w14:paraId="3494793D" w14:textId="77777777" w:rsidR="00F860D7" w:rsidRPr="00F860D7" w:rsidRDefault="00F860D7" w:rsidP="00F860D7">
            <w:pPr>
              <w:autoSpaceDE w:val="0"/>
              <w:autoSpaceDN w:val="0"/>
              <w:adjustRightInd w:val="0"/>
              <w:spacing w:after="0" w:line="240" w:lineRule="auto"/>
              <w:rPr>
                <w:ins w:id="10061"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14:paraId="3EFBD840" w14:textId="77777777" w:rsidR="00F860D7" w:rsidRPr="00F860D7" w:rsidRDefault="00F860D7" w:rsidP="00F860D7">
            <w:pPr>
              <w:autoSpaceDE w:val="0"/>
              <w:autoSpaceDN w:val="0"/>
              <w:adjustRightInd w:val="0"/>
              <w:spacing w:after="0" w:line="240" w:lineRule="auto"/>
              <w:rPr>
                <w:ins w:id="10062" w:author="Arjan" w:date="2013-02-08T11:04:00Z"/>
                <w:rFonts w:ascii="Arial" w:eastAsia="Times New Roman" w:hAnsi="Arial" w:cs="Arial"/>
                <w:color w:val="000000"/>
                <w:sz w:val="20"/>
                <w:szCs w:val="20"/>
              </w:rPr>
            </w:pPr>
          </w:p>
        </w:tc>
      </w:tr>
      <w:tr w:rsidR="00F860D7" w:rsidRPr="00F860D7" w14:paraId="0C7E5AF8" w14:textId="77777777">
        <w:trPr>
          <w:trHeight w:val="230"/>
          <w:ins w:id="10063" w:author="Arjan" w:date="2013-02-08T11:04:00Z"/>
        </w:trPr>
        <w:tc>
          <w:tcPr>
            <w:tcW w:w="3690" w:type="dxa"/>
            <w:tcBorders>
              <w:top w:val="nil"/>
              <w:left w:val="nil"/>
              <w:bottom w:val="nil"/>
              <w:right w:val="nil"/>
            </w:tcBorders>
          </w:tcPr>
          <w:p w14:paraId="50DBACE8" w14:textId="77777777" w:rsidR="00F860D7" w:rsidRPr="00F860D7" w:rsidRDefault="00F860D7" w:rsidP="00F860D7">
            <w:pPr>
              <w:autoSpaceDE w:val="0"/>
              <w:autoSpaceDN w:val="0"/>
              <w:adjustRightInd w:val="0"/>
              <w:spacing w:after="0" w:line="240" w:lineRule="auto"/>
              <w:rPr>
                <w:ins w:id="10064" w:author="Arjan" w:date="2013-02-08T11:04:00Z"/>
                <w:rFonts w:ascii="Arial" w:eastAsia="Times New Roman" w:hAnsi="Arial" w:cs="Arial"/>
                <w:b/>
                <w:bCs/>
                <w:color w:val="000000"/>
                <w:sz w:val="20"/>
                <w:szCs w:val="20"/>
              </w:rPr>
            </w:pPr>
            <w:ins w:id="10065" w:author="Arjan" w:date="2013-02-08T11:04:00Z">
              <w:r w:rsidRPr="00F860D7">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14:paraId="16852237" w14:textId="77777777" w:rsidR="00F860D7" w:rsidRPr="00F860D7" w:rsidRDefault="00F860D7" w:rsidP="00F860D7">
            <w:pPr>
              <w:autoSpaceDE w:val="0"/>
              <w:autoSpaceDN w:val="0"/>
              <w:adjustRightInd w:val="0"/>
              <w:spacing w:after="0" w:line="240" w:lineRule="auto"/>
              <w:rPr>
                <w:ins w:id="10066" w:author="Arjan" w:date="2013-02-08T11:04:00Z"/>
                <w:rFonts w:ascii="Arial" w:eastAsia="Times New Roman" w:hAnsi="Arial" w:cs="Arial"/>
                <w:color w:val="000000"/>
                <w:sz w:val="20"/>
                <w:szCs w:val="20"/>
              </w:rPr>
            </w:pPr>
            <w:ins w:id="10067" w:author="Arjan" w:date="2013-02-08T11:04:00Z">
              <w:r w:rsidRPr="00F860D7">
                <w:rPr>
                  <w:rFonts w:ascii="Arial" w:eastAsia="Times New Roman" w:hAnsi="Arial" w:cs="Arial"/>
                  <w:color w:val="000000"/>
                  <w:sz w:val="20"/>
                  <w:szCs w:val="20"/>
                </w:rPr>
                <w:t>Nee</w:t>
              </w:r>
            </w:ins>
          </w:p>
        </w:tc>
      </w:tr>
      <w:tr w:rsidR="00F860D7" w:rsidRPr="00F860D7" w14:paraId="17BBF6DC" w14:textId="77777777">
        <w:trPr>
          <w:trHeight w:val="230"/>
          <w:ins w:id="10068" w:author="Arjan" w:date="2013-02-08T11:04:00Z"/>
        </w:trPr>
        <w:tc>
          <w:tcPr>
            <w:tcW w:w="3690" w:type="dxa"/>
            <w:tcBorders>
              <w:top w:val="nil"/>
              <w:left w:val="nil"/>
              <w:bottom w:val="nil"/>
              <w:right w:val="nil"/>
            </w:tcBorders>
          </w:tcPr>
          <w:p w14:paraId="66749E67" w14:textId="77777777" w:rsidR="00F860D7" w:rsidRPr="00F860D7" w:rsidRDefault="00F860D7" w:rsidP="00F860D7">
            <w:pPr>
              <w:autoSpaceDE w:val="0"/>
              <w:autoSpaceDN w:val="0"/>
              <w:adjustRightInd w:val="0"/>
              <w:spacing w:after="0" w:line="240" w:lineRule="auto"/>
              <w:rPr>
                <w:ins w:id="10069"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14:paraId="22EDCC1B" w14:textId="77777777" w:rsidR="00F860D7" w:rsidRPr="00F860D7" w:rsidRDefault="00F860D7" w:rsidP="00F860D7">
            <w:pPr>
              <w:autoSpaceDE w:val="0"/>
              <w:autoSpaceDN w:val="0"/>
              <w:adjustRightInd w:val="0"/>
              <w:spacing w:after="0" w:line="240" w:lineRule="auto"/>
              <w:rPr>
                <w:ins w:id="10070" w:author="Arjan" w:date="2013-02-08T11:04:00Z"/>
                <w:rFonts w:ascii="Arial" w:eastAsia="Times New Roman" w:hAnsi="Arial" w:cs="Arial"/>
                <w:color w:val="000000"/>
                <w:sz w:val="20"/>
                <w:szCs w:val="20"/>
              </w:rPr>
            </w:pPr>
          </w:p>
        </w:tc>
      </w:tr>
      <w:tr w:rsidR="00F860D7" w:rsidRPr="00F860D7" w14:paraId="7707D6A4" w14:textId="77777777">
        <w:trPr>
          <w:trHeight w:val="230"/>
          <w:ins w:id="10071" w:author="Arjan" w:date="2013-02-08T11:04:00Z"/>
        </w:trPr>
        <w:tc>
          <w:tcPr>
            <w:tcW w:w="3690" w:type="dxa"/>
            <w:tcBorders>
              <w:top w:val="nil"/>
              <w:left w:val="nil"/>
              <w:bottom w:val="nil"/>
              <w:right w:val="nil"/>
            </w:tcBorders>
          </w:tcPr>
          <w:p w14:paraId="20FA219A" w14:textId="77777777" w:rsidR="00F860D7" w:rsidRPr="00F860D7" w:rsidRDefault="00F860D7" w:rsidP="00F860D7">
            <w:pPr>
              <w:autoSpaceDE w:val="0"/>
              <w:autoSpaceDN w:val="0"/>
              <w:adjustRightInd w:val="0"/>
              <w:spacing w:after="0" w:line="240" w:lineRule="auto"/>
              <w:rPr>
                <w:ins w:id="10072" w:author="Arjan" w:date="2013-02-08T11:04:00Z"/>
                <w:rFonts w:ascii="Arial" w:eastAsia="Times New Roman" w:hAnsi="Arial" w:cs="Arial"/>
                <w:b/>
                <w:bCs/>
                <w:color w:val="000000"/>
                <w:sz w:val="20"/>
                <w:szCs w:val="20"/>
              </w:rPr>
            </w:pPr>
            <w:ins w:id="10073" w:author="Arjan" w:date="2013-02-08T11:04:00Z">
              <w:r w:rsidRPr="00F860D7">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14:paraId="36E7D5F5" w14:textId="77777777" w:rsidR="00F860D7" w:rsidRPr="00F860D7" w:rsidRDefault="00F860D7" w:rsidP="00F860D7">
            <w:pPr>
              <w:autoSpaceDE w:val="0"/>
              <w:autoSpaceDN w:val="0"/>
              <w:adjustRightInd w:val="0"/>
              <w:spacing w:after="0" w:line="240" w:lineRule="auto"/>
              <w:rPr>
                <w:ins w:id="10074" w:author="Arjan" w:date="2013-02-08T11:04:00Z"/>
                <w:rFonts w:ascii="Arial" w:eastAsia="Times New Roman" w:hAnsi="Arial" w:cs="Arial"/>
                <w:color w:val="000000"/>
                <w:sz w:val="20"/>
                <w:szCs w:val="20"/>
              </w:rPr>
            </w:pPr>
          </w:p>
        </w:tc>
      </w:tr>
      <w:tr w:rsidR="00F860D7" w:rsidRPr="00F860D7" w14:paraId="261ADB17" w14:textId="77777777">
        <w:trPr>
          <w:trHeight w:val="230"/>
          <w:ins w:id="10075" w:author="Arjan" w:date="2013-02-08T11:04:00Z"/>
        </w:trPr>
        <w:tc>
          <w:tcPr>
            <w:tcW w:w="3690" w:type="dxa"/>
            <w:tcBorders>
              <w:top w:val="nil"/>
              <w:left w:val="nil"/>
              <w:bottom w:val="nil"/>
              <w:right w:val="nil"/>
            </w:tcBorders>
          </w:tcPr>
          <w:p w14:paraId="02C24C17" w14:textId="77777777" w:rsidR="00F860D7" w:rsidRPr="00F860D7" w:rsidRDefault="00F860D7" w:rsidP="00F860D7">
            <w:pPr>
              <w:autoSpaceDE w:val="0"/>
              <w:autoSpaceDN w:val="0"/>
              <w:adjustRightInd w:val="0"/>
              <w:spacing w:after="0" w:line="240" w:lineRule="auto"/>
              <w:rPr>
                <w:ins w:id="10076"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14:paraId="72EDC13B" w14:textId="77777777" w:rsidR="00F860D7" w:rsidRPr="00F860D7" w:rsidRDefault="00F860D7" w:rsidP="00F860D7">
            <w:pPr>
              <w:autoSpaceDE w:val="0"/>
              <w:autoSpaceDN w:val="0"/>
              <w:adjustRightInd w:val="0"/>
              <w:spacing w:after="0" w:line="240" w:lineRule="auto"/>
              <w:rPr>
                <w:ins w:id="10077" w:author="Arjan" w:date="2013-02-08T11:04:00Z"/>
                <w:rFonts w:ascii="Arial" w:eastAsia="Times New Roman" w:hAnsi="Arial" w:cs="Arial"/>
                <w:color w:val="000000"/>
                <w:sz w:val="20"/>
                <w:szCs w:val="20"/>
              </w:rPr>
            </w:pPr>
          </w:p>
        </w:tc>
      </w:tr>
      <w:tr w:rsidR="00F860D7" w:rsidRPr="00F860D7" w14:paraId="323CEBF7" w14:textId="77777777">
        <w:trPr>
          <w:trHeight w:val="230"/>
          <w:ins w:id="10078" w:author="Arjan" w:date="2013-02-08T11:04:00Z"/>
        </w:trPr>
        <w:tc>
          <w:tcPr>
            <w:tcW w:w="3690" w:type="dxa"/>
            <w:tcBorders>
              <w:top w:val="nil"/>
              <w:left w:val="nil"/>
              <w:bottom w:val="nil"/>
              <w:right w:val="nil"/>
            </w:tcBorders>
          </w:tcPr>
          <w:p w14:paraId="6F53C610" w14:textId="77777777" w:rsidR="00F860D7" w:rsidRPr="00F860D7" w:rsidRDefault="00F860D7" w:rsidP="00F860D7">
            <w:pPr>
              <w:autoSpaceDE w:val="0"/>
              <w:autoSpaceDN w:val="0"/>
              <w:adjustRightInd w:val="0"/>
              <w:spacing w:after="0" w:line="240" w:lineRule="auto"/>
              <w:rPr>
                <w:ins w:id="10079" w:author="Arjan" w:date="2013-02-08T11:04:00Z"/>
                <w:rFonts w:ascii="Arial" w:eastAsia="Times New Roman" w:hAnsi="Arial" w:cs="Arial"/>
                <w:b/>
                <w:bCs/>
                <w:color w:val="000000"/>
                <w:sz w:val="20"/>
                <w:szCs w:val="20"/>
              </w:rPr>
            </w:pPr>
            <w:ins w:id="10080" w:author="Arjan" w:date="2013-02-08T11:04:00Z">
              <w:r w:rsidRPr="00F860D7">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14:paraId="7BE2434D" w14:textId="77777777" w:rsidR="00F860D7" w:rsidRPr="00F860D7" w:rsidRDefault="00F860D7" w:rsidP="00F860D7">
            <w:pPr>
              <w:autoSpaceDE w:val="0"/>
              <w:autoSpaceDN w:val="0"/>
              <w:adjustRightInd w:val="0"/>
              <w:spacing w:after="0" w:line="240" w:lineRule="auto"/>
              <w:rPr>
                <w:ins w:id="10081" w:author="Arjan" w:date="2013-02-08T11:04:00Z"/>
                <w:rFonts w:ascii="Arial" w:eastAsia="Times New Roman" w:hAnsi="Arial" w:cs="Arial"/>
                <w:color w:val="000000"/>
                <w:sz w:val="20"/>
                <w:szCs w:val="20"/>
              </w:rPr>
            </w:pPr>
            <w:ins w:id="10082" w:author="Arjan" w:date="2013-02-08T11:04:00Z">
              <w:r w:rsidRPr="00F860D7">
                <w:rPr>
                  <w:rFonts w:ascii="Arial" w:eastAsia="Times New Roman" w:hAnsi="Arial" w:cs="Arial"/>
                  <w:color w:val="000000"/>
                  <w:sz w:val="20"/>
                  <w:szCs w:val="20"/>
                </w:rPr>
                <w:t>Nee</w:t>
              </w:r>
            </w:ins>
          </w:p>
        </w:tc>
      </w:tr>
      <w:tr w:rsidR="00F860D7" w:rsidRPr="00F860D7" w14:paraId="5E935091" w14:textId="77777777">
        <w:trPr>
          <w:trHeight w:val="230"/>
          <w:ins w:id="10083" w:author="Arjan" w:date="2013-02-08T11:04:00Z"/>
        </w:trPr>
        <w:tc>
          <w:tcPr>
            <w:tcW w:w="3690" w:type="dxa"/>
            <w:tcBorders>
              <w:top w:val="nil"/>
              <w:left w:val="nil"/>
              <w:bottom w:val="nil"/>
              <w:right w:val="nil"/>
            </w:tcBorders>
          </w:tcPr>
          <w:p w14:paraId="66353A78" w14:textId="77777777" w:rsidR="00F860D7" w:rsidRPr="00F860D7" w:rsidRDefault="00F860D7" w:rsidP="00F860D7">
            <w:pPr>
              <w:autoSpaceDE w:val="0"/>
              <w:autoSpaceDN w:val="0"/>
              <w:adjustRightInd w:val="0"/>
              <w:spacing w:after="0" w:line="240" w:lineRule="auto"/>
              <w:rPr>
                <w:ins w:id="10084"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14:paraId="23110256" w14:textId="77777777" w:rsidR="00F860D7" w:rsidRPr="00F860D7" w:rsidRDefault="00F860D7" w:rsidP="00F860D7">
            <w:pPr>
              <w:autoSpaceDE w:val="0"/>
              <w:autoSpaceDN w:val="0"/>
              <w:adjustRightInd w:val="0"/>
              <w:spacing w:after="0" w:line="240" w:lineRule="auto"/>
              <w:rPr>
                <w:ins w:id="10085" w:author="Arjan" w:date="2013-02-08T11:04:00Z"/>
                <w:rFonts w:ascii="Arial" w:eastAsia="Times New Roman" w:hAnsi="Arial" w:cs="Arial"/>
                <w:color w:val="000000"/>
                <w:sz w:val="20"/>
                <w:szCs w:val="20"/>
              </w:rPr>
            </w:pPr>
          </w:p>
        </w:tc>
      </w:tr>
      <w:tr w:rsidR="00F860D7" w:rsidRPr="00F860D7" w14:paraId="672CEEC9" w14:textId="77777777">
        <w:trPr>
          <w:trHeight w:val="230"/>
          <w:ins w:id="10086" w:author="Arjan" w:date="2013-02-08T11:04:00Z"/>
        </w:trPr>
        <w:tc>
          <w:tcPr>
            <w:tcW w:w="3690" w:type="dxa"/>
            <w:tcBorders>
              <w:top w:val="nil"/>
              <w:left w:val="nil"/>
              <w:bottom w:val="nil"/>
              <w:right w:val="nil"/>
            </w:tcBorders>
          </w:tcPr>
          <w:p w14:paraId="5486B4C6" w14:textId="77777777" w:rsidR="00F860D7" w:rsidRPr="00F860D7" w:rsidRDefault="00F860D7" w:rsidP="00F860D7">
            <w:pPr>
              <w:autoSpaceDE w:val="0"/>
              <w:autoSpaceDN w:val="0"/>
              <w:adjustRightInd w:val="0"/>
              <w:spacing w:after="0" w:line="240" w:lineRule="auto"/>
              <w:rPr>
                <w:ins w:id="10087" w:author="Arjan" w:date="2013-02-08T11:04:00Z"/>
                <w:rFonts w:ascii="Arial" w:eastAsia="Times New Roman" w:hAnsi="Arial" w:cs="Arial"/>
                <w:b/>
                <w:bCs/>
                <w:color w:val="000000"/>
                <w:sz w:val="20"/>
                <w:szCs w:val="20"/>
              </w:rPr>
            </w:pPr>
            <w:ins w:id="10088" w:author="Arjan" w:date="2013-02-08T11:04:00Z">
              <w:r w:rsidRPr="00F860D7">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14:paraId="4ED1F190" w14:textId="77777777" w:rsidR="00F860D7" w:rsidRPr="00F860D7" w:rsidRDefault="00F860D7" w:rsidP="00F860D7">
            <w:pPr>
              <w:autoSpaceDE w:val="0"/>
              <w:autoSpaceDN w:val="0"/>
              <w:adjustRightInd w:val="0"/>
              <w:spacing w:after="0" w:line="240" w:lineRule="auto"/>
              <w:rPr>
                <w:ins w:id="10089" w:author="Arjan" w:date="2013-02-08T11:04:00Z"/>
                <w:rFonts w:ascii="Arial" w:eastAsia="Times New Roman" w:hAnsi="Arial" w:cs="Arial"/>
                <w:color w:val="000000"/>
                <w:sz w:val="20"/>
                <w:szCs w:val="20"/>
              </w:rPr>
            </w:pPr>
            <w:ins w:id="10090" w:author="Arjan" w:date="2013-02-08T11:04:00Z">
              <w:r w:rsidRPr="00F860D7">
                <w:rPr>
                  <w:rFonts w:ascii="Arial" w:eastAsia="Times New Roman" w:hAnsi="Arial" w:cs="Arial"/>
                  <w:color w:val="000000"/>
                  <w:sz w:val="20"/>
                  <w:szCs w:val="20"/>
                </w:rPr>
                <w:t>Nee</w:t>
              </w:r>
            </w:ins>
          </w:p>
        </w:tc>
      </w:tr>
      <w:tr w:rsidR="00F860D7" w:rsidRPr="00F860D7" w14:paraId="3339E9E8" w14:textId="77777777">
        <w:trPr>
          <w:trHeight w:val="230"/>
          <w:ins w:id="10091" w:author="Arjan" w:date="2013-02-08T11:04:00Z"/>
        </w:trPr>
        <w:tc>
          <w:tcPr>
            <w:tcW w:w="3690" w:type="dxa"/>
            <w:tcBorders>
              <w:top w:val="nil"/>
              <w:left w:val="nil"/>
              <w:bottom w:val="nil"/>
              <w:right w:val="nil"/>
            </w:tcBorders>
          </w:tcPr>
          <w:p w14:paraId="41D18E2E" w14:textId="77777777" w:rsidR="00F860D7" w:rsidRPr="00F860D7" w:rsidRDefault="00F860D7" w:rsidP="00F860D7">
            <w:pPr>
              <w:autoSpaceDE w:val="0"/>
              <w:autoSpaceDN w:val="0"/>
              <w:adjustRightInd w:val="0"/>
              <w:spacing w:after="0" w:line="240" w:lineRule="auto"/>
              <w:rPr>
                <w:ins w:id="10092"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14:paraId="1F48498A" w14:textId="77777777" w:rsidR="00F860D7" w:rsidRPr="00F860D7" w:rsidRDefault="00F860D7" w:rsidP="00F860D7">
            <w:pPr>
              <w:autoSpaceDE w:val="0"/>
              <w:autoSpaceDN w:val="0"/>
              <w:adjustRightInd w:val="0"/>
              <w:spacing w:after="0" w:line="240" w:lineRule="auto"/>
              <w:rPr>
                <w:ins w:id="10093" w:author="Arjan" w:date="2013-02-08T11:04:00Z"/>
                <w:rFonts w:ascii="Arial" w:eastAsia="Times New Roman" w:hAnsi="Arial" w:cs="Arial"/>
                <w:b/>
                <w:bCs/>
                <w:color w:val="000000"/>
                <w:sz w:val="20"/>
                <w:szCs w:val="20"/>
              </w:rPr>
            </w:pPr>
          </w:p>
        </w:tc>
      </w:tr>
      <w:tr w:rsidR="00F860D7" w:rsidRPr="00F860D7" w14:paraId="062A6593" w14:textId="77777777">
        <w:trPr>
          <w:trHeight w:val="230"/>
          <w:ins w:id="10094" w:author="Arjan" w:date="2013-02-08T11:04:00Z"/>
        </w:trPr>
        <w:tc>
          <w:tcPr>
            <w:tcW w:w="3690" w:type="dxa"/>
            <w:tcBorders>
              <w:top w:val="nil"/>
              <w:left w:val="nil"/>
              <w:bottom w:val="nil"/>
              <w:right w:val="nil"/>
            </w:tcBorders>
          </w:tcPr>
          <w:p w14:paraId="4FCF3AA7" w14:textId="77777777" w:rsidR="00F860D7" w:rsidRPr="00F860D7" w:rsidRDefault="00F860D7" w:rsidP="00F860D7">
            <w:pPr>
              <w:autoSpaceDE w:val="0"/>
              <w:autoSpaceDN w:val="0"/>
              <w:adjustRightInd w:val="0"/>
              <w:spacing w:after="0" w:line="240" w:lineRule="auto"/>
              <w:rPr>
                <w:ins w:id="10095" w:author="Arjan" w:date="2013-02-08T11:04:00Z"/>
                <w:rFonts w:ascii="Arial" w:eastAsia="Times New Roman" w:hAnsi="Arial" w:cs="Arial"/>
                <w:color w:val="000000"/>
                <w:sz w:val="20"/>
                <w:szCs w:val="20"/>
              </w:rPr>
            </w:pPr>
            <w:ins w:id="10096" w:author="Arjan" w:date="2013-02-08T11:04:00Z">
              <w:r w:rsidRPr="00F860D7">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5C09FC8C" w14:textId="77777777" w:rsidR="00F860D7" w:rsidRPr="00F860D7" w:rsidRDefault="00DA5D93" w:rsidP="00F860D7">
            <w:pPr>
              <w:autoSpaceDE w:val="0"/>
              <w:autoSpaceDN w:val="0"/>
              <w:adjustRightInd w:val="0"/>
              <w:spacing w:after="0" w:line="240" w:lineRule="auto"/>
              <w:rPr>
                <w:ins w:id="10097" w:author="Arjan" w:date="2013-02-08T11:04:00Z"/>
                <w:rFonts w:ascii="Arial" w:eastAsia="Times New Roman" w:hAnsi="Arial" w:cs="Arial"/>
                <w:color w:val="000000"/>
                <w:sz w:val="20"/>
                <w:szCs w:val="20"/>
              </w:rPr>
            </w:pPr>
            <w:ins w:id="10098" w:author="Arjan" w:date="2013-02-08T11:04:00Z">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Att.LowerBound</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1</w:t>
              </w:r>
              <w:r w:rsidRPr="00F860D7">
                <w:rPr>
                  <w:rFonts w:ascii="Arial" w:hAnsi="Arial" w:cs="Arial"/>
                  <w:sz w:val="20"/>
                  <w:szCs w:val="20"/>
                  <w:lang w:val="en-AU"/>
                </w:rPr>
                <w:fldChar w:fldCharType="end"/>
              </w:r>
              <w:r w:rsidR="00F860D7" w:rsidRPr="00F860D7">
                <w:rPr>
                  <w:rFonts w:ascii="Arial" w:eastAsia="Times New Roman" w:hAnsi="Arial" w:cs="Arial"/>
                  <w:color w:val="000000"/>
                  <w:sz w:val="20"/>
                  <w:szCs w:val="20"/>
                </w:rPr>
                <w:t xml:space="preserve"> - </w:t>
              </w:r>
              <w:r w:rsidRPr="00F860D7">
                <w:rPr>
                  <w:rFonts w:ascii="Arial" w:eastAsia="Times New Roman" w:hAnsi="Arial" w:cs="Arial"/>
                  <w:color w:val="000000"/>
                  <w:sz w:val="20"/>
                  <w:szCs w:val="20"/>
                </w:rPr>
                <w:fldChar w:fldCharType="begin" w:fldLock="1"/>
              </w:r>
              <w:r w:rsidR="00F860D7" w:rsidRPr="00F860D7">
                <w:rPr>
                  <w:rFonts w:ascii="Arial" w:eastAsia="Times New Roman" w:hAnsi="Arial" w:cs="Arial"/>
                  <w:color w:val="000000"/>
                  <w:sz w:val="20"/>
                  <w:szCs w:val="20"/>
                </w:rPr>
                <w:instrText>MERGEFIELD Att.UpperBound</w:instrText>
              </w:r>
              <w:r w:rsidRPr="00F860D7">
                <w:rPr>
                  <w:rFonts w:ascii="Arial" w:eastAsia="Times New Roman" w:hAnsi="Arial" w:cs="Arial"/>
                  <w:color w:val="000000"/>
                  <w:sz w:val="20"/>
                  <w:szCs w:val="20"/>
                </w:rPr>
                <w:fldChar w:fldCharType="separate"/>
              </w:r>
              <w:r w:rsidR="00F860D7" w:rsidRPr="00F860D7">
                <w:rPr>
                  <w:rFonts w:ascii="Arial" w:eastAsia="Times New Roman" w:hAnsi="Arial" w:cs="Arial"/>
                  <w:color w:val="000000"/>
                  <w:sz w:val="20"/>
                  <w:szCs w:val="20"/>
                </w:rPr>
                <w:t>1</w:t>
              </w:r>
              <w:r w:rsidRPr="00F860D7">
                <w:rPr>
                  <w:rFonts w:ascii="Arial" w:eastAsia="Times New Roman" w:hAnsi="Arial" w:cs="Arial"/>
                  <w:color w:val="000000"/>
                  <w:sz w:val="20"/>
                  <w:szCs w:val="20"/>
                </w:rPr>
                <w:fldChar w:fldCharType="end"/>
              </w:r>
            </w:ins>
          </w:p>
        </w:tc>
      </w:tr>
      <w:tr w:rsidR="00F860D7" w:rsidRPr="00F860D7" w14:paraId="7E765446" w14:textId="77777777">
        <w:trPr>
          <w:trHeight w:val="200"/>
          <w:ins w:id="10099" w:author="Arjan" w:date="2013-02-08T11:04:00Z"/>
        </w:trPr>
        <w:tc>
          <w:tcPr>
            <w:tcW w:w="3690" w:type="dxa"/>
            <w:tcBorders>
              <w:top w:val="nil"/>
              <w:left w:val="nil"/>
              <w:bottom w:val="nil"/>
              <w:right w:val="nil"/>
            </w:tcBorders>
          </w:tcPr>
          <w:p w14:paraId="23875C4C" w14:textId="77777777" w:rsidR="00F860D7" w:rsidRPr="00F860D7" w:rsidRDefault="00F860D7" w:rsidP="00F860D7">
            <w:pPr>
              <w:autoSpaceDE w:val="0"/>
              <w:autoSpaceDN w:val="0"/>
              <w:adjustRightInd w:val="0"/>
              <w:spacing w:after="0" w:line="240" w:lineRule="auto"/>
              <w:rPr>
                <w:ins w:id="10100"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14:paraId="1AEC8350" w14:textId="77777777" w:rsidR="00F860D7" w:rsidRPr="00F860D7" w:rsidRDefault="00F860D7" w:rsidP="00F860D7">
            <w:pPr>
              <w:autoSpaceDE w:val="0"/>
              <w:autoSpaceDN w:val="0"/>
              <w:adjustRightInd w:val="0"/>
              <w:spacing w:after="0" w:line="240" w:lineRule="auto"/>
              <w:rPr>
                <w:ins w:id="10101" w:author="Arjan" w:date="2013-02-08T11:04:00Z"/>
                <w:rFonts w:ascii="Arial" w:eastAsia="Times New Roman" w:hAnsi="Arial" w:cs="Arial"/>
                <w:b/>
                <w:bCs/>
                <w:color w:val="000000"/>
                <w:sz w:val="20"/>
                <w:szCs w:val="20"/>
              </w:rPr>
            </w:pPr>
          </w:p>
        </w:tc>
      </w:tr>
      <w:tr w:rsidR="00F860D7" w:rsidRPr="005C14BE" w14:paraId="02BC4118" w14:textId="77777777">
        <w:trPr>
          <w:trHeight w:val="200"/>
          <w:ins w:id="10102" w:author="Arjan" w:date="2013-02-08T11:04:00Z"/>
        </w:trPr>
        <w:tc>
          <w:tcPr>
            <w:tcW w:w="3690" w:type="dxa"/>
            <w:tcBorders>
              <w:top w:val="nil"/>
              <w:left w:val="nil"/>
              <w:bottom w:val="nil"/>
              <w:right w:val="nil"/>
            </w:tcBorders>
          </w:tcPr>
          <w:p w14:paraId="1C8BF4D2" w14:textId="77777777" w:rsidR="00F860D7" w:rsidRPr="00F860D7" w:rsidRDefault="00F860D7" w:rsidP="00F860D7">
            <w:pPr>
              <w:autoSpaceDE w:val="0"/>
              <w:autoSpaceDN w:val="0"/>
              <w:adjustRightInd w:val="0"/>
              <w:spacing w:after="0" w:line="240" w:lineRule="auto"/>
              <w:rPr>
                <w:ins w:id="10103" w:author="Arjan" w:date="2013-02-08T11:04:00Z"/>
                <w:rFonts w:ascii="Arial" w:eastAsia="Times New Roman" w:hAnsi="Arial" w:cs="Arial"/>
                <w:color w:val="000000"/>
                <w:sz w:val="20"/>
                <w:szCs w:val="20"/>
              </w:rPr>
            </w:pPr>
            <w:ins w:id="10104" w:author="Arjan" w:date="2013-02-08T11:04:00Z">
              <w:r w:rsidRPr="00F860D7">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403BEBA3" w14:textId="77777777" w:rsidR="00F860D7" w:rsidRPr="00DD0F4F" w:rsidRDefault="00F860D7" w:rsidP="00F860D7">
            <w:pPr>
              <w:autoSpaceDE w:val="0"/>
              <w:autoSpaceDN w:val="0"/>
              <w:adjustRightInd w:val="0"/>
              <w:spacing w:after="0" w:line="240" w:lineRule="auto"/>
              <w:rPr>
                <w:ins w:id="10105" w:author="Arjan" w:date="2013-02-08T11:04:00Z"/>
                <w:rFonts w:ascii="Arial" w:eastAsia="Times New Roman" w:hAnsi="Arial" w:cs="Arial"/>
                <w:color w:val="000000"/>
                <w:sz w:val="20"/>
                <w:szCs w:val="20"/>
                <w:lang w:val="nl-NL"/>
              </w:rPr>
            </w:pPr>
            <w:ins w:id="10106" w:author="Arjan" w:date="2013-02-08T11:04:00Z">
              <w:r w:rsidRPr="00DD0F4F">
                <w:rPr>
                  <w:rFonts w:ascii="Arial" w:eastAsia="Times New Roman" w:hAnsi="Arial" w:cs="Arial"/>
                  <w:color w:val="000000"/>
                  <w:sz w:val="20"/>
                  <w:szCs w:val="20"/>
                  <w:lang w:val="nl-NL"/>
                </w:rPr>
                <w:t>Default: &lt;memo&gt;</w:t>
              </w:r>
            </w:ins>
          </w:p>
          <w:p w14:paraId="55CBB3C4" w14:textId="77777777" w:rsidR="00F860D7" w:rsidRPr="00DD0F4F" w:rsidRDefault="00F860D7" w:rsidP="00F860D7">
            <w:pPr>
              <w:autoSpaceDE w:val="0"/>
              <w:autoSpaceDN w:val="0"/>
              <w:adjustRightInd w:val="0"/>
              <w:spacing w:after="0" w:line="240" w:lineRule="auto"/>
              <w:rPr>
                <w:ins w:id="10107" w:author="Arjan" w:date="2013-02-08T11:04:00Z"/>
                <w:rFonts w:ascii="Arial" w:eastAsia="Times New Roman" w:hAnsi="Arial" w:cs="Arial"/>
                <w:color w:val="000000"/>
                <w:sz w:val="20"/>
                <w:szCs w:val="20"/>
                <w:lang w:val="nl-NL"/>
              </w:rPr>
            </w:pPr>
            <w:ins w:id="10108" w:author="Arjan" w:date="2013-02-08T11:04:00Z">
              <w:r w:rsidRPr="00DD0F4F">
                <w:rPr>
                  <w:rFonts w:ascii="Arial" w:eastAsia="Times New Roman" w:hAnsi="Arial" w:cs="Arial"/>
                  <w:color w:val="000000"/>
                  <w:sz w:val="20"/>
                  <w:szCs w:val="20"/>
                  <w:lang w:val="nl-NL"/>
                </w:rPr>
                <w:t>Description:Gemeentelijk basisgegeven</w:t>
              </w:r>
            </w:ins>
          </w:p>
        </w:tc>
      </w:tr>
      <w:tr w:rsidR="00F860D7" w:rsidRPr="005C14BE" w14:paraId="71208DA5" w14:textId="77777777">
        <w:trPr>
          <w:trHeight w:val="230"/>
          <w:ins w:id="10109" w:author="Arjan" w:date="2013-02-08T11:04:00Z"/>
        </w:trPr>
        <w:tc>
          <w:tcPr>
            <w:tcW w:w="3690" w:type="dxa"/>
            <w:tcBorders>
              <w:top w:val="nil"/>
              <w:left w:val="nil"/>
              <w:bottom w:val="nil"/>
              <w:right w:val="nil"/>
            </w:tcBorders>
          </w:tcPr>
          <w:p w14:paraId="0B19F5DC" w14:textId="77777777" w:rsidR="00F860D7" w:rsidRPr="00DD0F4F" w:rsidRDefault="00F860D7" w:rsidP="00F860D7">
            <w:pPr>
              <w:autoSpaceDE w:val="0"/>
              <w:autoSpaceDN w:val="0"/>
              <w:adjustRightInd w:val="0"/>
              <w:spacing w:after="0" w:line="240" w:lineRule="auto"/>
              <w:rPr>
                <w:ins w:id="10110" w:author="Arjan" w:date="2013-02-08T11:04: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7DF9BEFB" w14:textId="77777777" w:rsidR="00F860D7" w:rsidRPr="00DD0F4F" w:rsidRDefault="00F860D7" w:rsidP="00F860D7">
            <w:pPr>
              <w:autoSpaceDE w:val="0"/>
              <w:autoSpaceDN w:val="0"/>
              <w:adjustRightInd w:val="0"/>
              <w:spacing w:after="0" w:line="240" w:lineRule="auto"/>
              <w:rPr>
                <w:ins w:id="10111" w:author="Arjan" w:date="2013-02-08T11:04:00Z"/>
                <w:rFonts w:ascii="Arial" w:eastAsia="Times New Roman" w:hAnsi="Arial" w:cs="Arial"/>
                <w:b/>
                <w:bCs/>
                <w:color w:val="000000"/>
                <w:sz w:val="20"/>
                <w:szCs w:val="20"/>
                <w:lang w:val="nl-NL"/>
              </w:rPr>
            </w:pPr>
          </w:p>
        </w:tc>
      </w:tr>
      <w:tr w:rsidR="00F860D7" w:rsidRPr="00F860D7" w14:paraId="122141C3" w14:textId="77777777">
        <w:trPr>
          <w:trHeight w:val="230"/>
          <w:ins w:id="10112" w:author="Arjan" w:date="2013-02-08T11:04:00Z"/>
        </w:trPr>
        <w:tc>
          <w:tcPr>
            <w:tcW w:w="3690" w:type="dxa"/>
            <w:tcBorders>
              <w:top w:val="nil"/>
              <w:left w:val="nil"/>
              <w:bottom w:val="nil"/>
              <w:right w:val="nil"/>
            </w:tcBorders>
          </w:tcPr>
          <w:p w14:paraId="08E6E835" w14:textId="77777777" w:rsidR="00F860D7" w:rsidRPr="00F860D7" w:rsidRDefault="00F860D7" w:rsidP="00F860D7">
            <w:pPr>
              <w:autoSpaceDE w:val="0"/>
              <w:autoSpaceDN w:val="0"/>
              <w:adjustRightInd w:val="0"/>
              <w:spacing w:after="0" w:line="240" w:lineRule="auto"/>
              <w:rPr>
                <w:ins w:id="10113" w:author="Arjan" w:date="2013-02-08T11:04:00Z"/>
                <w:rFonts w:ascii="Arial" w:eastAsia="Times New Roman" w:hAnsi="Arial" w:cs="Arial"/>
                <w:color w:val="000000"/>
                <w:sz w:val="20"/>
                <w:szCs w:val="20"/>
              </w:rPr>
            </w:pPr>
            <w:ins w:id="10114" w:author="Arjan" w:date="2013-02-08T11:04:00Z">
              <w:r w:rsidRPr="00F860D7">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1D66F712" w14:textId="77777777" w:rsidR="00F860D7" w:rsidRPr="00F860D7" w:rsidRDefault="00F860D7" w:rsidP="00F860D7">
            <w:pPr>
              <w:autoSpaceDE w:val="0"/>
              <w:autoSpaceDN w:val="0"/>
              <w:adjustRightInd w:val="0"/>
              <w:spacing w:after="0" w:line="240" w:lineRule="auto"/>
              <w:rPr>
                <w:ins w:id="10115" w:author="Arjan" w:date="2013-02-08T11:04:00Z"/>
                <w:rFonts w:ascii="Arial" w:eastAsia="Times New Roman" w:hAnsi="Arial" w:cs="Arial"/>
                <w:color w:val="000000"/>
                <w:sz w:val="20"/>
                <w:szCs w:val="20"/>
              </w:rPr>
            </w:pPr>
            <w:ins w:id="10116" w:author="Arjan" w:date="2013-02-08T11:04:00Z">
              <w:r w:rsidRPr="00F860D7">
                <w:rPr>
                  <w:rFonts w:ascii="Arial" w:eastAsia="Times New Roman" w:hAnsi="Arial" w:cs="Arial"/>
                  <w:color w:val="000000"/>
                  <w:sz w:val="20"/>
                  <w:szCs w:val="20"/>
                </w:rPr>
                <w:t>-</w:t>
              </w:r>
            </w:ins>
          </w:p>
        </w:tc>
      </w:tr>
    </w:tbl>
    <w:p w14:paraId="20E48F9D" w14:textId="77777777" w:rsidR="006B550F" w:rsidRPr="00DD0F4F" w:rsidRDefault="00DA5D93" w:rsidP="006B550F">
      <w:pPr>
        <w:autoSpaceDE w:val="0"/>
        <w:autoSpaceDN w:val="0"/>
        <w:adjustRightInd w:val="0"/>
        <w:spacing w:before="240" w:after="60" w:line="240" w:lineRule="auto"/>
        <w:outlineLvl w:val="3"/>
        <w:rPr>
          <w:ins w:id="10117" w:author="Arjan" w:date="2013-02-07T23:33:00Z"/>
          <w:rFonts w:ascii="Arial" w:eastAsia="Times New Roman" w:hAnsi="Arial" w:cs="Arial"/>
          <w:b/>
          <w:bCs/>
          <w:color w:val="004080"/>
          <w:sz w:val="24"/>
          <w:szCs w:val="24"/>
          <w:lang w:val="nl-NL"/>
        </w:rPr>
      </w:pPr>
      <w:ins w:id="10118"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Startdatum</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14:paraId="14B8834B" w14:textId="77777777" w:rsidTr="00211C3F">
        <w:trPr>
          <w:trHeight w:val="230"/>
          <w:ins w:id="10119" w:author="Arjan" w:date="2013-02-07T23:33:00Z"/>
        </w:trPr>
        <w:tc>
          <w:tcPr>
            <w:tcW w:w="3690" w:type="dxa"/>
            <w:tcBorders>
              <w:top w:val="nil"/>
              <w:left w:val="nil"/>
              <w:bottom w:val="nil"/>
              <w:right w:val="nil"/>
            </w:tcBorders>
          </w:tcPr>
          <w:p w14:paraId="7B662F3B" w14:textId="77777777" w:rsidR="006B550F" w:rsidRPr="00F2006F" w:rsidRDefault="006B550F" w:rsidP="00211C3F">
            <w:pPr>
              <w:autoSpaceDE w:val="0"/>
              <w:autoSpaceDN w:val="0"/>
              <w:adjustRightInd w:val="0"/>
              <w:spacing w:after="0" w:line="240" w:lineRule="auto"/>
              <w:rPr>
                <w:ins w:id="10120" w:author="Arjan" w:date="2013-02-07T23:33:00Z"/>
                <w:rFonts w:ascii="Arial" w:eastAsia="Times New Roman" w:hAnsi="Arial" w:cs="Arial"/>
                <w:color w:val="000000"/>
                <w:sz w:val="20"/>
                <w:szCs w:val="20"/>
              </w:rPr>
            </w:pPr>
            <w:ins w:id="10121"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1A2EE94A" w14:textId="77777777" w:rsidR="006B550F" w:rsidRPr="00F2006F" w:rsidRDefault="00DA5D93" w:rsidP="00211C3F">
            <w:pPr>
              <w:autoSpaceDE w:val="0"/>
              <w:autoSpaceDN w:val="0"/>
              <w:adjustRightInd w:val="0"/>
              <w:spacing w:after="0" w:line="240" w:lineRule="auto"/>
              <w:rPr>
                <w:ins w:id="10122" w:author="Arjan" w:date="2013-02-07T23:33:00Z"/>
                <w:rFonts w:ascii="Arial" w:eastAsia="Times New Roman" w:hAnsi="Arial" w:cs="Arial"/>
                <w:color w:val="000000"/>
                <w:sz w:val="20"/>
                <w:szCs w:val="20"/>
              </w:rPr>
            </w:pPr>
            <w:ins w:id="10123"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Startdatum</w:t>
              </w:r>
              <w:r w:rsidRPr="00F2006F">
                <w:rPr>
                  <w:rFonts w:ascii="Arial" w:hAnsi="Arial" w:cs="Arial"/>
                  <w:sz w:val="20"/>
                  <w:szCs w:val="20"/>
                  <w:lang w:val="en-AU"/>
                </w:rPr>
                <w:fldChar w:fldCharType="end"/>
              </w:r>
            </w:ins>
          </w:p>
        </w:tc>
      </w:tr>
      <w:tr w:rsidR="006B550F" w:rsidRPr="00F2006F" w14:paraId="5AE69E55" w14:textId="77777777" w:rsidTr="00211C3F">
        <w:trPr>
          <w:ins w:id="10124" w:author="Arjan" w:date="2013-02-07T23:33:00Z"/>
        </w:trPr>
        <w:tc>
          <w:tcPr>
            <w:tcW w:w="3690" w:type="dxa"/>
            <w:tcBorders>
              <w:top w:val="nil"/>
              <w:left w:val="nil"/>
              <w:bottom w:val="nil"/>
              <w:right w:val="nil"/>
            </w:tcBorders>
          </w:tcPr>
          <w:p w14:paraId="05918BB2" w14:textId="77777777" w:rsidR="006B550F" w:rsidRPr="00F2006F" w:rsidRDefault="006B550F" w:rsidP="00211C3F">
            <w:pPr>
              <w:autoSpaceDE w:val="0"/>
              <w:autoSpaceDN w:val="0"/>
              <w:adjustRightInd w:val="0"/>
              <w:spacing w:after="0" w:line="240" w:lineRule="auto"/>
              <w:rPr>
                <w:ins w:id="1012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BA8EF06" w14:textId="77777777" w:rsidR="006B550F" w:rsidRPr="00F2006F" w:rsidRDefault="006B550F" w:rsidP="00211C3F">
            <w:pPr>
              <w:autoSpaceDE w:val="0"/>
              <w:autoSpaceDN w:val="0"/>
              <w:adjustRightInd w:val="0"/>
              <w:spacing w:after="0" w:line="240" w:lineRule="auto"/>
              <w:rPr>
                <w:ins w:id="10126" w:author="Arjan" w:date="2013-02-07T23:33:00Z"/>
                <w:rFonts w:ascii="Arial" w:eastAsia="Times New Roman" w:hAnsi="Arial" w:cs="Arial"/>
                <w:b/>
                <w:bCs/>
                <w:color w:val="000000"/>
                <w:sz w:val="20"/>
                <w:szCs w:val="20"/>
              </w:rPr>
            </w:pPr>
          </w:p>
        </w:tc>
      </w:tr>
      <w:tr w:rsidR="006B550F" w:rsidRPr="00F2006F" w14:paraId="1AAC5151" w14:textId="77777777" w:rsidTr="00211C3F">
        <w:trPr>
          <w:ins w:id="10127" w:author="Arjan" w:date="2013-02-07T23:33:00Z"/>
        </w:trPr>
        <w:tc>
          <w:tcPr>
            <w:tcW w:w="3690" w:type="dxa"/>
            <w:tcBorders>
              <w:top w:val="nil"/>
              <w:left w:val="nil"/>
              <w:bottom w:val="nil"/>
              <w:right w:val="nil"/>
            </w:tcBorders>
          </w:tcPr>
          <w:p w14:paraId="5C5504F5" w14:textId="77777777" w:rsidR="006B550F" w:rsidRPr="00F2006F" w:rsidRDefault="006B550F" w:rsidP="00211C3F">
            <w:pPr>
              <w:autoSpaceDE w:val="0"/>
              <w:autoSpaceDN w:val="0"/>
              <w:adjustRightInd w:val="0"/>
              <w:spacing w:after="0" w:line="240" w:lineRule="auto"/>
              <w:rPr>
                <w:ins w:id="10128" w:author="Arjan" w:date="2013-02-07T23:33:00Z"/>
                <w:rFonts w:ascii="Arial" w:eastAsia="Times New Roman" w:hAnsi="Arial" w:cs="Arial"/>
                <w:color w:val="000000"/>
                <w:sz w:val="20"/>
                <w:szCs w:val="20"/>
              </w:rPr>
            </w:pPr>
            <w:ins w:id="10129"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44AC224A" w14:textId="77777777" w:rsidR="006B550F" w:rsidRPr="00F2006F" w:rsidRDefault="006B550F" w:rsidP="00211C3F">
            <w:pPr>
              <w:autoSpaceDE w:val="0"/>
              <w:autoSpaceDN w:val="0"/>
              <w:adjustRightInd w:val="0"/>
              <w:spacing w:after="0" w:line="240" w:lineRule="auto"/>
              <w:rPr>
                <w:ins w:id="10130" w:author="Arjan" w:date="2013-02-07T23:33:00Z"/>
                <w:rFonts w:ascii="Arial" w:eastAsia="Times New Roman" w:hAnsi="Arial" w:cs="Arial"/>
                <w:color w:val="000000"/>
                <w:sz w:val="20"/>
                <w:szCs w:val="20"/>
              </w:rPr>
            </w:pPr>
            <w:ins w:id="10131" w:author="Arjan" w:date="2013-02-07T23:33:00Z">
              <w:r w:rsidRPr="00F2006F">
                <w:rPr>
                  <w:rFonts w:ascii="Arial" w:eastAsia="Times New Roman" w:hAnsi="Arial" w:cs="Arial"/>
                  <w:color w:val="000000"/>
                  <w:sz w:val="20"/>
                  <w:szCs w:val="20"/>
                </w:rPr>
                <w:t>KING</w:t>
              </w:r>
            </w:ins>
          </w:p>
        </w:tc>
      </w:tr>
      <w:tr w:rsidR="006B550F" w:rsidRPr="00F2006F" w14:paraId="5AA1CB0E" w14:textId="77777777" w:rsidTr="00211C3F">
        <w:trPr>
          <w:ins w:id="10132" w:author="Arjan" w:date="2013-02-07T23:33:00Z"/>
        </w:trPr>
        <w:tc>
          <w:tcPr>
            <w:tcW w:w="3690" w:type="dxa"/>
            <w:tcBorders>
              <w:top w:val="nil"/>
              <w:left w:val="nil"/>
              <w:bottom w:val="nil"/>
              <w:right w:val="nil"/>
            </w:tcBorders>
          </w:tcPr>
          <w:p w14:paraId="5FB8617F" w14:textId="77777777" w:rsidR="006B550F" w:rsidRPr="00F2006F" w:rsidRDefault="006B550F" w:rsidP="00211C3F">
            <w:pPr>
              <w:autoSpaceDE w:val="0"/>
              <w:autoSpaceDN w:val="0"/>
              <w:adjustRightInd w:val="0"/>
              <w:spacing w:after="0" w:line="240" w:lineRule="auto"/>
              <w:rPr>
                <w:ins w:id="1013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F813382" w14:textId="77777777" w:rsidR="006B550F" w:rsidRPr="00F2006F" w:rsidRDefault="006B550F" w:rsidP="00211C3F">
            <w:pPr>
              <w:autoSpaceDE w:val="0"/>
              <w:autoSpaceDN w:val="0"/>
              <w:adjustRightInd w:val="0"/>
              <w:spacing w:after="0" w:line="240" w:lineRule="auto"/>
              <w:rPr>
                <w:ins w:id="10134" w:author="Arjan" w:date="2013-02-07T23:33:00Z"/>
                <w:rFonts w:ascii="Arial" w:eastAsia="Times New Roman" w:hAnsi="Arial" w:cs="Arial"/>
                <w:b/>
                <w:bCs/>
                <w:color w:val="000000"/>
                <w:sz w:val="20"/>
                <w:szCs w:val="20"/>
              </w:rPr>
            </w:pPr>
          </w:p>
        </w:tc>
      </w:tr>
      <w:tr w:rsidR="006B550F" w:rsidRPr="00F2006F" w14:paraId="509BB1E7" w14:textId="77777777" w:rsidTr="00211C3F">
        <w:trPr>
          <w:ins w:id="10135" w:author="Arjan" w:date="2013-02-07T23:33:00Z"/>
        </w:trPr>
        <w:tc>
          <w:tcPr>
            <w:tcW w:w="3690" w:type="dxa"/>
            <w:tcBorders>
              <w:top w:val="nil"/>
              <w:left w:val="nil"/>
              <w:bottom w:val="nil"/>
              <w:right w:val="nil"/>
            </w:tcBorders>
          </w:tcPr>
          <w:p w14:paraId="0BF7C735" w14:textId="77777777" w:rsidR="006B550F" w:rsidRPr="00F2006F" w:rsidRDefault="006B550F" w:rsidP="00211C3F">
            <w:pPr>
              <w:autoSpaceDE w:val="0"/>
              <w:autoSpaceDN w:val="0"/>
              <w:adjustRightInd w:val="0"/>
              <w:spacing w:after="0" w:line="240" w:lineRule="auto"/>
              <w:rPr>
                <w:ins w:id="10136" w:author="Arjan" w:date="2013-02-07T23:33:00Z"/>
                <w:rFonts w:ascii="Arial" w:eastAsia="Times New Roman" w:hAnsi="Arial" w:cs="Arial"/>
                <w:color w:val="000000"/>
                <w:sz w:val="20"/>
                <w:szCs w:val="20"/>
              </w:rPr>
            </w:pPr>
            <w:ins w:id="10137"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3BA1FE0B" w14:textId="77777777" w:rsidR="006B550F" w:rsidRPr="00F2006F" w:rsidRDefault="006B550F" w:rsidP="00211C3F">
            <w:pPr>
              <w:autoSpaceDE w:val="0"/>
              <w:autoSpaceDN w:val="0"/>
              <w:adjustRightInd w:val="0"/>
              <w:spacing w:after="0" w:line="240" w:lineRule="auto"/>
              <w:rPr>
                <w:ins w:id="10138" w:author="Arjan" w:date="2013-02-07T23:33:00Z"/>
                <w:rFonts w:ascii="Arial" w:eastAsia="Times New Roman" w:hAnsi="Arial" w:cs="Arial"/>
                <w:color w:val="000000"/>
                <w:sz w:val="20"/>
                <w:szCs w:val="20"/>
              </w:rPr>
            </w:pPr>
          </w:p>
        </w:tc>
      </w:tr>
      <w:tr w:rsidR="006B550F" w:rsidRPr="00F2006F" w14:paraId="45DDF2D8" w14:textId="77777777" w:rsidTr="00211C3F">
        <w:trPr>
          <w:ins w:id="10139" w:author="Arjan" w:date="2013-02-07T23:33:00Z"/>
        </w:trPr>
        <w:tc>
          <w:tcPr>
            <w:tcW w:w="3690" w:type="dxa"/>
            <w:tcBorders>
              <w:top w:val="nil"/>
              <w:left w:val="nil"/>
              <w:bottom w:val="nil"/>
              <w:right w:val="nil"/>
            </w:tcBorders>
          </w:tcPr>
          <w:p w14:paraId="0004D6D2" w14:textId="77777777" w:rsidR="006B550F" w:rsidRPr="00F2006F" w:rsidRDefault="006B550F" w:rsidP="00211C3F">
            <w:pPr>
              <w:autoSpaceDE w:val="0"/>
              <w:autoSpaceDN w:val="0"/>
              <w:adjustRightInd w:val="0"/>
              <w:spacing w:after="0" w:line="240" w:lineRule="auto"/>
              <w:rPr>
                <w:ins w:id="1014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4B1D8FB" w14:textId="77777777" w:rsidR="006B550F" w:rsidRPr="00F2006F" w:rsidRDefault="006B550F" w:rsidP="00211C3F">
            <w:pPr>
              <w:autoSpaceDE w:val="0"/>
              <w:autoSpaceDN w:val="0"/>
              <w:adjustRightInd w:val="0"/>
              <w:spacing w:after="0" w:line="240" w:lineRule="auto"/>
              <w:rPr>
                <w:ins w:id="10141" w:author="Arjan" w:date="2013-02-07T23:33:00Z"/>
                <w:rFonts w:ascii="Arial" w:eastAsia="Times New Roman" w:hAnsi="Arial" w:cs="Arial"/>
                <w:b/>
                <w:bCs/>
                <w:color w:val="000000"/>
                <w:sz w:val="20"/>
                <w:szCs w:val="20"/>
              </w:rPr>
            </w:pPr>
          </w:p>
        </w:tc>
      </w:tr>
      <w:tr w:rsidR="006B550F" w:rsidRPr="00F2006F" w14:paraId="394816E8" w14:textId="77777777" w:rsidTr="00211C3F">
        <w:trPr>
          <w:trHeight w:val="335"/>
          <w:ins w:id="10142" w:author="Arjan" w:date="2013-02-07T23:33:00Z"/>
        </w:trPr>
        <w:tc>
          <w:tcPr>
            <w:tcW w:w="3690" w:type="dxa"/>
            <w:tcBorders>
              <w:top w:val="nil"/>
              <w:left w:val="nil"/>
              <w:bottom w:val="nil"/>
              <w:right w:val="nil"/>
            </w:tcBorders>
          </w:tcPr>
          <w:p w14:paraId="6EBA321D" w14:textId="77777777" w:rsidR="006B550F" w:rsidRPr="00F2006F" w:rsidRDefault="006B550F" w:rsidP="00211C3F">
            <w:pPr>
              <w:autoSpaceDE w:val="0"/>
              <w:autoSpaceDN w:val="0"/>
              <w:adjustRightInd w:val="0"/>
              <w:spacing w:after="0" w:line="240" w:lineRule="auto"/>
              <w:rPr>
                <w:ins w:id="10143" w:author="Arjan" w:date="2013-02-07T23:33:00Z"/>
                <w:rFonts w:ascii="Arial" w:eastAsia="Times New Roman" w:hAnsi="Arial" w:cs="Arial"/>
                <w:color w:val="000000"/>
                <w:sz w:val="20"/>
                <w:szCs w:val="20"/>
              </w:rPr>
            </w:pPr>
            <w:ins w:id="10144"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78218715" w14:textId="77777777" w:rsidR="006B550F" w:rsidRPr="00F2006F" w:rsidRDefault="00DA5D93" w:rsidP="00211C3F">
            <w:pPr>
              <w:autoSpaceDE w:val="0"/>
              <w:autoSpaceDN w:val="0"/>
              <w:adjustRightInd w:val="0"/>
              <w:spacing w:after="0" w:line="240" w:lineRule="auto"/>
              <w:rPr>
                <w:ins w:id="10145" w:author="Arjan" w:date="2013-02-07T23:33:00Z"/>
                <w:rFonts w:ascii="Arial" w:eastAsia="Times New Roman" w:hAnsi="Arial" w:cs="Arial"/>
                <w:color w:val="000000"/>
                <w:sz w:val="20"/>
                <w:szCs w:val="20"/>
              </w:rPr>
            </w:pPr>
            <w:ins w:id="10146"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startdatum</w:t>
              </w:r>
              <w:r w:rsidRPr="00F2006F">
                <w:rPr>
                  <w:rFonts w:ascii="Arial" w:hAnsi="Arial" w:cs="Arial"/>
                  <w:sz w:val="20"/>
                  <w:szCs w:val="20"/>
                  <w:lang w:val="en-AU"/>
                </w:rPr>
                <w:fldChar w:fldCharType="end"/>
              </w:r>
            </w:ins>
          </w:p>
        </w:tc>
      </w:tr>
      <w:tr w:rsidR="006B550F" w:rsidRPr="00F2006F" w14:paraId="0F6D9B7F" w14:textId="77777777" w:rsidTr="00211C3F">
        <w:trPr>
          <w:trHeight w:val="215"/>
          <w:ins w:id="10147" w:author="Arjan" w:date="2013-02-07T23:33:00Z"/>
        </w:trPr>
        <w:tc>
          <w:tcPr>
            <w:tcW w:w="3690" w:type="dxa"/>
            <w:tcBorders>
              <w:top w:val="nil"/>
              <w:left w:val="nil"/>
              <w:bottom w:val="nil"/>
              <w:right w:val="nil"/>
            </w:tcBorders>
          </w:tcPr>
          <w:p w14:paraId="1DA399E0" w14:textId="77777777" w:rsidR="006B550F" w:rsidRPr="00F2006F" w:rsidRDefault="006B550F" w:rsidP="00211C3F">
            <w:pPr>
              <w:autoSpaceDE w:val="0"/>
              <w:autoSpaceDN w:val="0"/>
              <w:adjustRightInd w:val="0"/>
              <w:spacing w:after="0" w:line="240" w:lineRule="auto"/>
              <w:rPr>
                <w:ins w:id="1014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852E6D1" w14:textId="77777777" w:rsidR="006B550F" w:rsidRPr="00F2006F" w:rsidRDefault="006B550F" w:rsidP="00211C3F">
            <w:pPr>
              <w:autoSpaceDE w:val="0"/>
              <w:autoSpaceDN w:val="0"/>
              <w:adjustRightInd w:val="0"/>
              <w:spacing w:after="0" w:line="240" w:lineRule="auto"/>
              <w:rPr>
                <w:ins w:id="10149" w:author="Arjan" w:date="2013-02-07T23:33:00Z"/>
                <w:rFonts w:ascii="Arial" w:eastAsia="Times New Roman" w:hAnsi="Arial" w:cs="Arial"/>
                <w:b/>
                <w:bCs/>
                <w:color w:val="000000"/>
                <w:sz w:val="20"/>
                <w:szCs w:val="20"/>
              </w:rPr>
            </w:pPr>
          </w:p>
        </w:tc>
      </w:tr>
      <w:tr w:rsidR="006B550F" w:rsidRPr="005C14BE" w14:paraId="74906A95" w14:textId="77777777" w:rsidTr="00211C3F">
        <w:trPr>
          <w:trHeight w:val="215"/>
          <w:ins w:id="10150" w:author="Arjan" w:date="2013-02-07T23:33:00Z"/>
        </w:trPr>
        <w:tc>
          <w:tcPr>
            <w:tcW w:w="3690" w:type="dxa"/>
            <w:tcBorders>
              <w:top w:val="nil"/>
              <w:left w:val="nil"/>
              <w:bottom w:val="nil"/>
              <w:right w:val="nil"/>
            </w:tcBorders>
          </w:tcPr>
          <w:p w14:paraId="7AF31A1F" w14:textId="77777777" w:rsidR="006B550F" w:rsidRPr="00F2006F" w:rsidRDefault="006B550F" w:rsidP="00211C3F">
            <w:pPr>
              <w:autoSpaceDE w:val="0"/>
              <w:autoSpaceDN w:val="0"/>
              <w:adjustRightInd w:val="0"/>
              <w:spacing w:after="0" w:line="240" w:lineRule="auto"/>
              <w:rPr>
                <w:ins w:id="10151" w:author="Arjan" w:date="2013-02-07T23:33:00Z"/>
                <w:rFonts w:ascii="Arial" w:eastAsia="Times New Roman" w:hAnsi="Arial" w:cs="Arial"/>
                <w:color w:val="000000"/>
                <w:sz w:val="20"/>
                <w:szCs w:val="20"/>
              </w:rPr>
            </w:pPr>
            <w:ins w:id="10152"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5B3DFFEF" w14:textId="77777777" w:rsidR="006B550F" w:rsidRPr="00DD0F4F" w:rsidRDefault="00DA5D93" w:rsidP="00211C3F">
            <w:pPr>
              <w:autoSpaceDE w:val="0"/>
              <w:autoSpaceDN w:val="0"/>
              <w:adjustRightInd w:val="0"/>
              <w:spacing w:after="0" w:line="240" w:lineRule="auto"/>
              <w:rPr>
                <w:ins w:id="10153" w:author="Arjan" w:date="2013-02-07T23:33:00Z"/>
                <w:rFonts w:ascii="Arial" w:eastAsia="Times New Roman" w:hAnsi="Arial" w:cs="Arial"/>
                <w:color w:val="000000"/>
                <w:sz w:val="20"/>
                <w:szCs w:val="20"/>
                <w:lang w:val="nl-NL"/>
              </w:rPr>
            </w:pPr>
            <w:ins w:id="10154"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De datum waarop met de uitvoering van de gerelateerde zaak is gestart</w:t>
              </w:r>
            </w:ins>
          </w:p>
        </w:tc>
      </w:tr>
      <w:tr w:rsidR="006B550F" w:rsidRPr="005C14BE" w14:paraId="4DDA7E30" w14:textId="77777777" w:rsidTr="00211C3F">
        <w:trPr>
          <w:trHeight w:val="230"/>
          <w:ins w:id="10155" w:author="Arjan" w:date="2013-02-07T23:33:00Z"/>
        </w:trPr>
        <w:tc>
          <w:tcPr>
            <w:tcW w:w="3690" w:type="dxa"/>
            <w:tcBorders>
              <w:top w:val="nil"/>
              <w:left w:val="nil"/>
              <w:bottom w:val="nil"/>
              <w:right w:val="nil"/>
            </w:tcBorders>
          </w:tcPr>
          <w:p w14:paraId="6355D282" w14:textId="77777777" w:rsidR="006B550F" w:rsidRPr="00DD0F4F" w:rsidRDefault="006B550F" w:rsidP="00211C3F">
            <w:pPr>
              <w:autoSpaceDE w:val="0"/>
              <w:autoSpaceDN w:val="0"/>
              <w:adjustRightInd w:val="0"/>
              <w:spacing w:after="0" w:line="240" w:lineRule="auto"/>
              <w:rPr>
                <w:ins w:id="10156"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6E79B325" w14:textId="77777777" w:rsidR="006B550F" w:rsidRPr="00DD0F4F" w:rsidRDefault="006B550F" w:rsidP="00211C3F">
            <w:pPr>
              <w:autoSpaceDE w:val="0"/>
              <w:autoSpaceDN w:val="0"/>
              <w:adjustRightInd w:val="0"/>
              <w:spacing w:after="0" w:line="240" w:lineRule="auto"/>
              <w:rPr>
                <w:ins w:id="10157" w:author="Arjan" w:date="2013-02-07T23:33:00Z"/>
                <w:rFonts w:ascii="Arial" w:eastAsia="Times New Roman" w:hAnsi="Arial" w:cs="Arial"/>
                <w:b/>
                <w:bCs/>
                <w:color w:val="000000"/>
                <w:sz w:val="20"/>
                <w:szCs w:val="20"/>
                <w:lang w:val="nl-NL"/>
              </w:rPr>
            </w:pPr>
          </w:p>
        </w:tc>
      </w:tr>
      <w:tr w:rsidR="006B550F" w:rsidRPr="00F2006F" w14:paraId="102D4D41" w14:textId="77777777" w:rsidTr="00211C3F">
        <w:trPr>
          <w:trHeight w:val="230"/>
          <w:ins w:id="10158" w:author="Arjan" w:date="2013-02-07T23:33:00Z"/>
        </w:trPr>
        <w:tc>
          <w:tcPr>
            <w:tcW w:w="3690" w:type="dxa"/>
            <w:tcBorders>
              <w:top w:val="nil"/>
              <w:left w:val="nil"/>
              <w:bottom w:val="nil"/>
              <w:right w:val="nil"/>
            </w:tcBorders>
          </w:tcPr>
          <w:p w14:paraId="5227D911" w14:textId="77777777" w:rsidR="006B550F" w:rsidRPr="00F2006F" w:rsidRDefault="006B550F" w:rsidP="00211C3F">
            <w:pPr>
              <w:autoSpaceDE w:val="0"/>
              <w:autoSpaceDN w:val="0"/>
              <w:adjustRightInd w:val="0"/>
              <w:spacing w:after="0" w:line="240" w:lineRule="auto"/>
              <w:rPr>
                <w:ins w:id="10159" w:author="Arjan" w:date="2013-02-07T23:33:00Z"/>
                <w:rFonts w:ascii="Arial" w:eastAsia="Times New Roman" w:hAnsi="Arial" w:cs="Arial"/>
                <w:color w:val="000000"/>
                <w:sz w:val="20"/>
                <w:szCs w:val="20"/>
              </w:rPr>
            </w:pPr>
            <w:ins w:id="10160"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5DBF5503" w14:textId="77777777" w:rsidR="006B550F" w:rsidRPr="00F2006F" w:rsidRDefault="006B550F" w:rsidP="00211C3F">
            <w:pPr>
              <w:autoSpaceDE w:val="0"/>
              <w:autoSpaceDN w:val="0"/>
              <w:adjustRightInd w:val="0"/>
              <w:spacing w:after="0" w:line="240" w:lineRule="auto"/>
              <w:rPr>
                <w:ins w:id="10161" w:author="Arjan" w:date="2013-02-07T23:33:00Z"/>
                <w:rFonts w:ascii="Arial" w:eastAsia="Times New Roman" w:hAnsi="Arial" w:cs="Arial"/>
                <w:color w:val="000000"/>
                <w:sz w:val="20"/>
                <w:szCs w:val="20"/>
              </w:rPr>
            </w:pPr>
            <w:ins w:id="10162" w:author="Arjan" w:date="2013-02-07T23:33:00Z">
              <w:r w:rsidRPr="00F2006F">
                <w:rPr>
                  <w:rFonts w:ascii="Arial" w:eastAsia="Times New Roman" w:hAnsi="Arial" w:cs="Arial"/>
                  <w:color w:val="000000"/>
                  <w:sz w:val="20"/>
                  <w:szCs w:val="20"/>
                </w:rPr>
                <w:t>KING</w:t>
              </w:r>
            </w:ins>
          </w:p>
        </w:tc>
      </w:tr>
      <w:tr w:rsidR="006B550F" w:rsidRPr="00F2006F" w14:paraId="58B60601" w14:textId="77777777" w:rsidTr="00211C3F">
        <w:trPr>
          <w:ins w:id="10163" w:author="Arjan" w:date="2013-02-07T23:33:00Z"/>
        </w:trPr>
        <w:tc>
          <w:tcPr>
            <w:tcW w:w="3690" w:type="dxa"/>
            <w:tcBorders>
              <w:top w:val="nil"/>
              <w:left w:val="nil"/>
              <w:bottom w:val="nil"/>
              <w:right w:val="nil"/>
            </w:tcBorders>
          </w:tcPr>
          <w:p w14:paraId="34F95F13" w14:textId="77777777" w:rsidR="006B550F" w:rsidRPr="00F2006F" w:rsidRDefault="006B550F" w:rsidP="00211C3F">
            <w:pPr>
              <w:autoSpaceDE w:val="0"/>
              <w:autoSpaceDN w:val="0"/>
              <w:adjustRightInd w:val="0"/>
              <w:spacing w:after="0" w:line="240" w:lineRule="auto"/>
              <w:rPr>
                <w:ins w:id="1016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DC13909" w14:textId="77777777" w:rsidR="006B550F" w:rsidRPr="00F2006F" w:rsidRDefault="006B550F" w:rsidP="00211C3F">
            <w:pPr>
              <w:autoSpaceDE w:val="0"/>
              <w:autoSpaceDN w:val="0"/>
              <w:adjustRightInd w:val="0"/>
              <w:spacing w:after="0" w:line="240" w:lineRule="auto"/>
              <w:rPr>
                <w:ins w:id="10165" w:author="Arjan" w:date="2013-02-07T23:33:00Z"/>
                <w:rFonts w:ascii="Arial" w:eastAsia="Times New Roman" w:hAnsi="Arial" w:cs="Arial"/>
                <w:b/>
                <w:bCs/>
                <w:color w:val="000000"/>
                <w:sz w:val="20"/>
                <w:szCs w:val="20"/>
              </w:rPr>
            </w:pPr>
          </w:p>
        </w:tc>
      </w:tr>
      <w:tr w:rsidR="006B550F" w:rsidRPr="00F2006F" w14:paraId="7215A50C" w14:textId="77777777" w:rsidTr="00211C3F">
        <w:trPr>
          <w:ins w:id="10166" w:author="Arjan" w:date="2013-02-07T23:33:00Z"/>
        </w:trPr>
        <w:tc>
          <w:tcPr>
            <w:tcW w:w="3690" w:type="dxa"/>
            <w:tcBorders>
              <w:top w:val="nil"/>
              <w:left w:val="nil"/>
              <w:bottom w:val="nil"/>
              <w:right w:val="nil"/>
            </w:tcBorders>
          </w:tcPr>
          <w:p w14:paraId="5A11383E" w14:textId="77777777" w:rsidR="006B550F" w:rsidRPr="00F2006F" w:rsidRDefault="006B550F" w:rsidP="00211C3F">
            <w:pPr>
              <w:autoSpaceDE w:val="0"/>
              <w:autoSpaceDN w:val="0"/>
              <w:adjustRightInd w:val="0"/>
              <w:spacing w:after="0" w:line="240" w:lineRule="auto"/>
              <w:rPr>
                <w:ins w:id="10167" w:author="Arjan" w:date="2013-02-07T23:33:00Z"/>
                <w:rFonts w:ascii="Arial" w:eastAsia="Times New Roman" w:hAnsi="Arial" w:cs="Arial"/>
                <w:color w:val="000000"/>
                <w:sz w:val="20"/>
                <w:szCs w:val="20"/>
              </w:rPr>
            </w:pPr>
            <w:ins w:id="10168"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61A7813B" w14:textId="77777777" w:rsidR="006B550F" w:rsidRPr="00F2006F" w:rsidRDefault="006B550F" w:rsidP="00211C3F">
            <w:pPr>
              <w:autoSpaceDE w:val="0"/>
              <w:autoSpaceDN w:val="0"/>
              <w:adjustRightInd w:val="0"/>
              <w:spacing w:after="0" w:line="240" w:lineRule="auto"/>
              <w:rPr>
                <w:ins w:id="10169" w:author="Arjan" w:date="2013-02-07T23:33:00Z"/>
                <w:rFonts w:ascii="Arial" w:eastAsia="Times New Roman" w:hAnsi="Arial" w:cs="Arial"/>
                <w:color w:val="000000"/>
                <w:sz w:val="20"/>
                <w:szCs w:val="20"/>
              </w:rPr>
            </w:pPr>
            <w:ins w:id="10170" w:author="Arjan" w:date="2013-02-07T23:33:00Z">
              <w:r w:rsidRPr="00F2006F">
                <w:rPr>
                  <w:rFonts w:ascii="Arial" w:eastAsia="Times New Roman" w:hAnsi="Arial" w:cs="Arial"/>
                  <w:color w:val="000000"/>
                  <w:sz w:val="20"/>
                  <w:szCs w:val="20"/>
                </w:rPr>
                <w:t>1 januari 2013</w:t>
              </w:r>
            </w:ins>
          </w:p>
        </w:tc>
      </w:tr>
      <w:tr w:rsidR="006B550F" w:rsidRPr="00F2006F" w14:paraId="5E16B059" w14:textId="77777777" w:rsidTr="00211C3F">
        <w:trPr>
          <w:ins w:id="10171" w:author="Arjan" w:date="2013-02-07T23:33:00Z"/>
        </w:trPr>
        <w:tc>
          <w:tcPr>
            <w:tcW w:w="3690" w:type="dxa"/>
            <w:tcBorders>
              <w:top w:val="nil"/>
              <w:left w:val="nil"/>
              <w:bottom w:val="nil"/>
              <w:right w:val="nil"/>
            </w:tcBorders>
          </w:tcPr>
          <w:p w14:paraId="4369BDC9" w14:textId="77777777" w:rsidR="006B550F" w:rsidRPr="00F2006F" w:rsidRDefault="006B550F" w:rsidP="00211C3F">
            <w:pPr>
              <w:autoSpaceDE w:val="0"/>
              <w:autoSpaceDN w:val="0"/>
              <w:adjustRightInd w:val="0"/>
              <w:spacing w:after="0" w:line="240" w:lineRule="auto"/>
              <w:rPr>
                <w:ins w:id="1017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4AA2AEBF" w14:textId="77777777" w:rsidR="006B550F" w:rsidRPr="00F2006F" w:rsidRDefault="006B550F" w:rsidP="00211C3F">
            <w:pPr>
              <w:autoSpaceDE w:val="0"/>
              <w:autoSpaceDN w:val="0"/>
              <w:adjustRightInd w:val="0"/>
              <w:spacing w:after="0" w:line="240" w:lineRule="auto"/>
              <w:rPr>
                <w:ins w:id="10173" w:author="Arjan" w:date="2013-02-07T23:33:00Z"/>
                <w:rFonts w:ascii="Arial" w:eastAsia="Times New Roman" w:hAnsi="Arial" w:cs="Arial"/>
                <w:b/>
                <w:bCs/>
                <w:color w:val="000000"/>
                <w:sz w:val="20"/>
                <w:szCs w:val="20"/>
              </w:rPr>
            </w:pPr>
          </w:p>
        </w:tc>
      </w:tr>
      <w:tr w:rsidR="006B550F" w:rsidRPr="00F2006F" w14:paraId="3BCAAAC6" w14:textId="77777777" w:rsidTr="00211C3F">
        <w:trPr>
          <w:ins w:id="10174" w:author="Arjan" w:date="2013-02-07T23:33:00Z"/>
        </w:trPr>
        <w:tc>
          <w:tcPr>
            <w:tcW w:w="3690" w:type="dxa"/>
            <w:tcBorders>
              <w:top w:val="nil"/>
              <w:left w:val="nil"/>
              <w:bottom w:val="nil"/>
              <w:right w:val="nil"/>
            </w:tcBorders>
          </w:tcPr>
          <w:p w14:paraId="277833CE" w14:textId="77777777" w:rsidR="006B550F" w:rsidRPr="00F2006F" w:rsidRDefault="006B550F" w:rsidP="00211C3F">
            <w:pPr>
              <w:autoSpaceDE w:val="0"/>
              <w:autoSpaceDN w:val="0"/>
              <w:adjustRightInd w:val="0"/>
              <w:spacing w:after="0" w:line="240" w:lineRule="auto"/>
              <w:rPr>
                <w:ins w:id="10175" w:author="Arjan" w:date="2013-02-07T23:33:00Z"/>
                <w:rFonts w:ascii="Arial" w:eastAsia="Times New Roman" w:hAnsi="Arial" w:cs="Arial"/>
                <w:color w:val="000000"/>
                <w:sz w:val="20"/>
                <w:szCs w:val="20"/>
              </w:rPr>
            </w:pPr>
            <w:ins w:id="10176"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496827C6" w14:textId="77777777" w:rsidR="006B550F" w:rsidRPr="00F2006F" w:rsidRDefault="006B550F" w:rsidP="00211C3F">
            <w:pPr>
              <w:autoSpaceDE w:val="0"/>
              <w:autoSpaceDN w:val="0"/>
              <w:adjustRightInd w:val="0"/>
              <w:spacing w:after="0" w:line="240" w:lineRule="auto"/>
              <w:rPr>
                <w:ins w:id="10177" w:author="Arjan" w:date="2013-02-07T23:33:00Z"/>
                <w:rFonts w:ascii="Arial" w:eastAsia="Times New Roman" w:hAnsi="Arial" w:cs="Arial"/>
                <w:color w:val="000000"/>
                <w:sz w:val="20"/>
                <w:szCs w:val="20"/>
              </w:rPr>
            </w:pPr>
          </w:p>
        </w:tc>
      </w:tr>
      <w:tr w:rsidR="006B550F" w:rsidRPr="00F2006F" w14:paraId="41C2873A" w14:textId="77777777" w:rsidTr="00211C3F">
        <w:trPr>
          <w:ins w:id="10178" w:author="Arjan" w:date="2013-02-07T23:33:00Z"/>
        </w:trPr>
        <w:tc>
          <w:tcPr>
            <w:tcW w:w="3690" w:type="dxa"/>
            <w:tcBorders>
              <w:top w:val="nil"/>
              <w:left w:val="nil"/>
              <w:bottom w:val="nil"/>
              <w:right w:val="nil"/>
            </w:tcBorders>
          </w:tcPr>
          <w:p w14:paraId="69065195" w14:textId="77777777" w:rsidR="006B550F" w:rsidRPr="00F2006F" w:rsidRDefault="006B550F" w:rsidP="00211C3F">
            <w:pPr>
              <w:autoSpaceDE w:val="0"/>
              <w:autoSpaceDN w:val="0"/>
              <w:adjustRightInd w:val="0"/>
              <w:spacing w:after="0" w:line="240" w:lineRule="auto"/>
              <w:rPr>
                <w:ins w:id="1017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274B14C" w14:textId="77777777" w:rsidR="006B550F" w:rsidRPr="00F2006F" w:rsidRDefault="006B550F" w:rsidP="00211C3F">
            <w:pPr>
              <w:autoSpaceDE w:val="0"/>
              <w:autoSpaceDN w:val="0"/>
              <w:adjustRightInd w:val="0"/>
              <w:spacing w:after="0" w:line="240" w:lineRule="auto"/>
              <w:rPr>
                <w:ins w:id="10180" w:author="Arjan" w:date="2013-02-07T23:33:00Z"/>
                <w:rFonts w:ascii="Arial" w:eastAsia="Times New Roman" w:hAnsi="Arial" w:cs="Arial"/>
                <w:b/>
                <w:bCs/>
                <w:color w:val="000000"/>
                <w:sz w:val="20"/>
                <w:szCs w:val="20"/>
              </w:rPr>
            </w:pPr>
          </w:p>
        </w:tc>
      </w:tr>
      <w:tr w:rsidR="006B550F" w:rsidRPr="00F2006F" w14:paraId="0E1B4F21" w14:textId="77777777" w:rsidTr="00211C3F">
        <w:trPr>
          <w:ins w:id="10181" w:author="Arjan" w:date="2013-02-07T23:33:00Z"/>
        </w:trPr>
        <w:tc>
          <w:tcPr>
            <w:tcW w:w="3690" w:type="dxa"/>
            <w:tcBorders>
              <w:top w:val="nil"/>
              <w:left w:val="nil"/>
              <w:bottom w:val="nil"/>
              <w:right w:val="nil"/>
            </w:tcBorders>
          </w:tcPr>
          <w:p w14:paraId="5ECA9502" w14:textId="77777777" w:rsidR="006B550F" w:rsidRPr="00F2006F" w:rsidRDefault="006B550F" w:rsidP="00211C3F">
            <w:pPr>
              <w:autoSpaceDE w:val="0"/>
              <w:autoSpaceDN w:val="0"/>
              <w:adjustRightInd w:val="0"/>
              <w:spacing w:after="0" w:line="240" w:lineRule="auto"/>
              <w:rPr>
                <w:ins w:id="10182" w:author="Arjan" w:date="2013-02-07T23:33:00Z"/>
                <w:rFonts w:ascii="Arial" w:eastAsia="Times New Roman" w:hAnsi="Arial" w:cs="Arial"/>
                <w:color w:val="000000"/>
                <w:sz w:val="20"/>
                <w:szCs w:val="20"/>
              </w:rPr>
            </w:pPr>
            <w:ins w:id="10183"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1CC35EDF" w14:textId="77777777" w:rsidR="006B550F" w:rsidRPr="00F2006F" w:rsidRDefault="00DA5D93" w:rsidP="00211C3F">
            <w:pPr>
              <w:autoSpaceDE w:val="0"/>
              <w:autoSpaceDN w:val="0"/>
              <w:adjustRightInd w:val="0"/>
              <w:spacing w:after="0" w:line="240" w:lineRule="auto"/>
              <w:rPr>
                <w:ins w:id="10184" w:author="Arjan" w:date="2013-02-07T23:33:00Z"/>
                <w:rFonts w:ascii="Arial" w:eastAsia="Times New Roman" w:hAnsi="Arial" w:cs="Arial"/>
                <w:color w:val="000000"/>
                <w:sz w:val="20"/>
                <w:szCs w:val="20"/>
              </w:rPr>
            </w:pPr>
            <w:ins w:id="10185"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(JJJJMMDD)</w:t>
              </w:r>
              <w:r w:rsidRPr="00F2006F">
                <w:rPr>
                  <w:rFonts w:ascii="Arial" w:hAnsi="Arial" w:cs="Arial"/>
                  <w:sz w:val="20"/>
                  <w:szCs w:val="20"/>
                  <w:lang w:val="en-AU"/>
                </w:rPr>
                <w:fldChar w:fldCharType="end"/>
              </w:r>
            </w:ins>
          </w:p>
        </w:tc>
      </w:tr>
      <w:tr w:rsidR="006B550F" w:rsidRPr="00F2006F" w14:paraId="0D92B6D6" w14:textId="77777777" w:rsidTr="00211C3F">
        <w:trPr>
          <w:trHeight w:val="230"/>
          <w:ins w:id="10186" w:author="Arjan" w:date="2013-02-07T23:33:00Z"/>
        </w:trPr>
        <w:tc>
          <w:tcPr>
            <w:tcW w:w="3690" w:type="dxa"/>
            <w:tcBorders>
              <w:top w:val="nil"/>
              <w:left w:val="nil"/>
              <w:bottom w:val="nil"/>
              <w:right w:val="nil"/>
            </w:tcBorders>
          </w:tcPr>
          <w:p w14:paraId="48B76EB8" w14:textId="77777777" w:rsidR="006B550F" w:rsidRPr="00F2006F" w:rsidRDefault="006B550F" w:rsidP="00211C3F">
            <w:pPr>
              <w:autoSpaceDE w:val="0"/>
              <w:autoSpaceDN w:val="0"/>
              <w:adjustRightInd w:val="0"/>
              <w:spacing w:after="0" w:line="240" w:lineRule="auto"/>
              <w:rPr>
                <w:ins w:id="1018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401F587E" w14:textId="77777777" w:rsidR="006B550F" w:rsidRPr="00F2006F" w:rsidRDefault="006B550F" w:rsidP="00211C3F">
            <w:pPr>
              <w:autoSpaceDE w:val="0"/>
              <w:autoSpaceDN w:val="0"/>
              <w:adjustRightInd w:val="0"/>
              <w:spacing w:after="0" w:line="240" w:lineRule="auto"/>
              <w:rPr>
                <w:ins w:id="10188" w:author="Arjan" w:date="2013-02-07T23:33:00Z"/>
                <w:rFonts w:ascii="Arial" w:eastAsia="Times New Roman" w:hAnsi="Arial" w:cs="Arial"/>
                <w:b/>
                <w:bCs/>
                <w:color w:val="000000"/>
                <w:sz w:val="20"/>
                <w:szCs w:val="20"/>
              </w:rPr>
            </w:pPr>
          </w:p>
        </w:tc>
      </w:tr>
      <w:tr w:rsidR="006B550F" w:rsidRPr="005C14BE" w14:paraId="2A95DE63" w14:textId="77777777" w:rsidTr="00211C3F">
        <w:trPr>
          <w:trHeight w:val="230"/>
          <w:ins w:id="10189" w:author="Arjan" w:date="2013-02-07T23:33:00Z"/>
        </w:trPr>
        <w:tc>
          <w:tcPr>
            <w:tcW w:w="3690" w:type="dxa"/>
            <w:tcBorders>
              <w:top w:val="nil"/>
              <w:left w:val="nil"/>
              <w:bottom w:val="nil"/>
              <w:right w:val="nil"/>
            </w:tcBorders>
          </w:tcPr>
          <w:p w14:paraId="507CFA25" w14:textId="77777777" w:rsidR="006B550F" w:rsidRPr="00F2006F" w:rsidRDefault="006B550F" w:rsidP="00211C3F">
            <w:pPr>
              <w:autoSpaceDE w:val="0"/>
              <w:autoSpaceDN w:val="0"/>
              <w:adjustRightInd w:val="0"/>
              <w:spacing w:after="0" w:line="240" w:lineRule="auto"/>
              <w:rPr>
                <w:ins w:id="10190" w:author="Arjan" w:date="2013-02-07T23:33:00Z"/>
                <w:rFonts w:ascii="Arial" w:eastAsia="Times New Roman" w:hAnsi="Arial" w:cs="Arial"/>
                <w:color w:val="000000"/>
                <w:sz w:val="20"/>
                <w:szCs w:val="20"/>
              </w:rPr>
            </w:pPr>
            <w:ins w:id="10191"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65954571" w14:textId="77777777" w:rsidR="006B550F" w:rsidRPr="00DD0F4F" w:rsidRDefault="006B550F" w:rsidP="00211C3F">
            <w:pPr>
              <w:autoSpaceDE w:val="0"/>
              <w:autoSpaceDN w:val="0"/>
              <w:adjustRightInd w:val="0"/>
              <w:spacing w:after="0" w:line="240" w:lineRule="auto"/>
              <w:rPr>
                <w:ins w:id="10192" w:author="Arjan" w:date="2013-02-07T23:33:00Z"/>
                <w:rFonts w:ascii="Arial" w:eastAsia="Times New Roman" w:hAnsi="Arial" w:cs="Arial"/>
                <w:color w:val="000000"/>
                <w:sz w:val="20"/>
                <w:szCs w:val="20"/>
                <w:lang w:val="nl-NL"/>
              </w:rPr>
            </w:pPr>
            <w:ins w:id="10193" w:author="Arjan" w:date="2013-02-07T23:33:00Z">
              <w:r w:rsidRPr="00DD0F4F">
                <w:rPr>
                  <w:rFonts w:ascii="Arial" w:eastAsia="Times New Roman" w:hAnsi="Arial" w:cs="Arial"/>
                  <w:color w:val="000000"/>
                  <w:sz w:val="20"/>
                  <w:szCs w:val="20"/>
                  <w:lang w:val="nl-NL"/>
                </w:rPr>
                <w:t>Alle geldige datums gelegen op, voor of na de huidige datum en tijd</w:t>
              </w:r>
            </w:ins>
          </w:p>
        </w:tc>
      </w:tr>
      <w:tr w:rsidR="006B550F" w:rsidRPr="005C14BE" w14:paraId="4A236938" w14:textId="77777777" w:rsidTr="00211C3F">
        <w:trPr>
          <w:trHeight w:val="230"/>
          <w:ins w:id="10194" w:author="Arjan" w:date="2013-02-07T23:33:00Z"/>
        </w:trPr>
        <w:tc>
          <w:tcPr>
            <w:tcW w:w="3690" w:type="dxa"/>
            <w:tcBorders>
              <w:top w:val="nil"/>
              <w:left w:val="nil"/>
              <w:bottom w:val="nil"/>
              <w:right w:val="nil"/>
            </w:tcBorders>
          </w:tcPr>
          <w:p w14:paraId="528149BD" w14:textId="77777777" w:rsidR="006B550F" w:rsidRPr="00DD0F4F" w:rsidRDefault="006B550F" w:rsidP="00211C3F">
            <w:pPr>
              <w:autoSpaceDE w:val="0"/>
              <w:autoSpaceDN w:val="0"/>
              <w:adjustRightInd w:val="0"/>
              <w:spacing w:after="0" w:line="240" w:lineRule="auto"/>
              <w:rPr>
                <w:ins w:id="10195"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44F6C654" w14:textId="77777777" w:rsidR="006B550F" w:rsidRPr="00DD0F4F" w:rsidRDefault="006B550F" w:rsidP="00211C3F">
            <w:pPr>
              <w:autoSpaceDE w:val="0"/>
              <w:autoSpaceDN w:val="0"/>
              <w:adjustRightInd w:val="0"/>
              <w:spacing w:after="0" w:line="240" w:lineRule="auto"/>
              <w:rPr>
                <w:ins w:id="10196" w:author="Arjan" w:date="2013-02-07T23:33:00Z"/>
                <w:rFonts w:ascii="Arial" w:eastAsia="Times New Roman" w:hAnsi="Arial" w:cs="Arial"/>
                <w:b/>
                <w:bCs/>
                <w:color w:val="000000"/>
                <w:sz w:val="20"/>
                <w:szCs w:val="20"/>
                <w:lang w:val="nl-NL"/>
              </w:rPr>
            </w:pPr>
          </w:p>
        </w:tc>
      </w:tr>
      <w:tr w:rsidR="006B550F" w:rsidRPr="00F2006F" w14:paraId="51CF98C7" w14:textId="77777777" w:rsidTr="00211C3F">
        <w:trPr>
          <w:trHeight w:val="230"/>
          <w:ins w:id="10197" w:author="Arjan" w:date="2013-02-07T23:33:00Z"/>
        </w:trPr>
        <w:tc>
          <w:tcPr>
            <w:tcW w:w="3690" w:type="dxa"/>
            <w:tcBorders>
              <w:top w:val="nil"/>
              <w:left w:val="nil"/>
              <w:bottom w:val="nil"/>
              <w:right w:val="nil"/>
            </w:tcBorders>
          </w:tcPr>
          <w:p w14:paraId="4B8867FA" w14:textId="77777777" w:rsidR="006B550F" w:rsidRPr="00F2006F" w:rsidRDefault="006B550F" w:rsidP="00211C3F">
            <w:pPr>
              <w:autoSpaceDE w:val="0"/>
              <w:autoSpaceDN w:val="0"/>
              <w:adjustRightInd w:val="0"/>
              <w:spacing w:after="0" w:line="240" w:lineRule="auto"/>
              <w:rPr>
                <w:ins w:id="10198" w:author="Arjan" w:date="2013-02-07T23:33:00Z"/>
                <w:rFonts w:ascii="Arial" w:eastAsia="Times New Roman" w:hAnsi="Arial" w:cs="Arial"/>
                <w:b/>
                <w:bCs/>
                <w:color w:val="000000"/>
                <w:sz w:val="20"/>
                <w:szCs w:val="20"/>
              </w:rPr>
            </w:pPr>
            <w:ins w:id="10199"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14:paraId="4B09CB78" w14:textId="77777777" w:rsidR="006B550F" w:rsidRPr="00F2006F" w:rsidRDefault="006B550F" w:rsidP="00211C3F">
            <w:pPr>
              <w:autoSpaceDE w:val="0"/>
              <w:autoSpaceDN w:val="0"/>
              <w:adjustRightInd w:val="0"/>
              <w:spacing w:after="0" w:line="240" w:lineRule="auto"/>
              <w:rPr>
                <w:ins w:id="10200" w:author="Arjan" w:date="2013-02-07T23:33:00Z"/>
                <w:rFonts w:ascii="Arial" w:eastAsia="Times New Roman" w:hAnsi="Arial" w:cs="Arial"/>
                <w:color w:val="000000"/>
                <w:sz w:val="20"/>
                <w:szCs w:val="20"/>
              </w:rPr>
            </w:pPr>
            <w:ins w:id="10201" w:author="Arjan" w:date="2013-02-07T23:33:00Z">
              <w:r w:rsidRPr="00F2006F">
                <w:rPr>
                  <w:rFonts w:ascii="Arial" w:eastAsia="Times New Roman" w:hAnsi="Arial" w:cs="Arial"/>
                  <w:color w:val="000000"/>
                  <w:sz w:val="20"/>
                  <w:szCs w:val="20"/>
                </w:rPr>
                <w:t>Nee</w:t>
              </w:r>
            </w:ins>
          </w:p>
        </w:tc>
      </w:tr>
      <w:tr w:rsidR="006B550F" w:rsidRPr="00F2006F" w14:paraId="65F90587" w14:textId="77777777" w:rsidTr="00211C3F">
        <w:trPr>
          <w:trHeight w:val="275"/>
          <w:ins w:id="10202" w:author="Arjan" w:date="2013-02-07T23:33:00Z"/>
        </w:trPr>
        <w:tc>
          <w:tcPr>
            <w:tcW w:w="3690" w:type="dxa"/>
            <w:tcBorders>
              <w:top w:val="nil"/>
              <w:left w:val="nil"/>
              <w:bottom w:val="nil"/>
              <w:right w:val="nil"/>
            </w:tcBorders>
          </w:tcPr>
          <w:p w14:paraId="2424F07F" w14:textId="77777777" w:rsidR="006B550F" w:rsidRPr="00F2006F" w:rsidRDefault="006B550F" w:rsidP="00211C3F">
            <w:pPr>
              <w:autoSpaceDE w:val="0"/>
              <w:autoSpaceDN w:val="0"/>
              <w:adjustRightInd w:val="0"/>
              <w:spacing w:after="0" w:line="240" w:lineRule="auto"/>
              <w:rPr>
                <w:ins w:id="1020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82B08AF" w14:textId="77777777" w:rsidR="006B550F" w:rsidRPr="00F2006F" w:rsidRDefault="006B550F" w:rsidP="00211C3F">
            <w:pPr>
              <w:autoSpaceDE w:val="0"/>
              <w:autoSpaceDN w:val="0"/>
              <w:adjustRightInd w:val="0"/>
              <w:spacing w:after="0" w:line="240" w:lineRule="auto"/>
              <w:rPr>
                <w:ins w:id="10204" w:author="Arjan" w:date="2013-02-07T23:33:00Z"/>
                <w:rFonts w:ascii="Arial" w:eastAsia="Times New Roman" w:hAnsi="Arial" w:cs="Arial"/>
                <w:color w:val="000000"/>
                <w:sz w:val="20"/>
                <w:szCs w:val="20"/>
              </w:rPr>
            </w:pPr>
          </w:p>
        </w:tc>
      </w:tr>
      <w:tr w:rsidR="006B550F" w:rsidRPr="00F2006F" w14:paraId="4611400B" w14:textId="77777777" w:rsidTr="00211C3F">
        <w:trPr>
          <w:trHeight w:val="230"/>
          <w:ins w:id="10205" w:author="Arjan" w:date="2013-02-07T23:33:00Z"/>
        </w:trPr>
        <w:tc>
          <w:tcPr>
            <w:tcW w:w="3690" w:type="dxa"/>
            <w:tcBorders>
              <w:top w:val="nil"/>
              <w:left w:val="nil"/>
              <w:bottom w:val="nil"/>
              <w:right w:val="nil"/>
            </w:tcBorders>
          </w:tcPr>
          <w:p w14:paraId="1D55F1B9" w14:textId="77777777" w:rsidR="006B550F" w:rsidRPr="00F2006F" w:rsidRDefault="006B550F" w:rsidP="00211C3F">
            <w:pPr>
              <w:autoSpaceDE w:val="0"/>
              <w:autoSpaceDN w:val="0"/>
              <w:adjustRightInd w:val="0"/>
              <w:spacing w:after="0" w:line="240" w:lineRule="auto"/>
              <w:rPr>
                <w:ins w:id="10206" w:author="Arjan" w:date="2013-02-07T23:33:00Z"/>
                <w:rFonts w:ascii="Arial" w:eastAsia="Times New Roman" w:hAnsi="Arial" w:cs="Arial"/>
                <w:b/>
                <w:bCs/>
                <w:color w:val="000000"/>
                <w:sz w:val="20"/>
                <w:szCs w:val="20"/>
              </w:rPr>
            </w:pPr>
            <w:ins w:id="10207"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14:paraId="05270C58" w14:textId="77777777" w:rsidR="006B550F" w:rsidRPr="00F2006F" w:rsidRDefault="006B550F" w:rsidP="00211C3F">
            <w:pPr>
              <w:autoSpaceDE w:val="0"/>
              <w:autoSpaceDN w:val="0"/>
              <w:adjustRightInd w:val="0"/>
              <w:spacing w:after="0" w:line="240" w:lineRule="auto"/>
              <w:rPr>
                <w:ins w:id="10208" w:author="Arjan" w:date="2013-02-07T23:33:00Z"/>
                <w:rFonts w:ascii="Arial" w:eastAsia="Times New Roman" w:hAnsi="Arial" w:cs="Arial"/>
                <w:color w:val="000000"/>
                <w:sz w:val="20"/>
                <w:szCs w:val="20"/>
              </w:rPr>
            </w:pPr>
            <w:ins w:id="10209" w:author="Arjan" w:date="2013-02-07T23:33:00Z">
              <w:r w:rsidRPr="00F2006F">
                <w:rPr>
                  <w:rFonts w:ascii="Arial" w:eastAsia="Times New Roman" w:hAnsi="Arial" w:cs="Arial"/>
                  <w:color w:val="000000"/>
                  <w:sz w:val="20"/>
                  <w:szCs w:val="20"/>
                </w:rPr>
                <w:t>Nee</w:t>
              </w:r>
            </w:ins>
          </w:p>
        </w:tc>
      </w:tr>
      <w:tr w:rsidR="006B550F" w:rsidRPr="00F2006F" w14:paraId="6B6D0A72" w14:textId="77777777" w:rsidTr="00211C3F">
        <w:trPr>
          <w:trHeight w:val="230"/>
          <w:ins w:id="10210" w:author="Arjan" w:date="2013-02-07T23:33:00Z"/>
        </w:trPr>
        <w:tc>
          <w:tcPr>
            <w:tcW w:w="3690" w:type="dxa"/>
            <w:tcBorders>
              <w:top w:val="nil"/>
              <w:left w:val="nil"/>
              <w:bottom w:val="nil"/>
              <w:right w:val="nil"/>
            </w:tcBorders>
          </w:tcPr>
          <w:p w14:paraId="1ED2C90E" w14:textId="77777777" w:rsidR="006B550F" w:rsidRPr="00F2006F" w:rsidRDefault="006B550F" w:rsidP="00211C3F">
            <w:pPr>
              <w:autoSpaceDE w:val="0"/>
              <w:autoSpaceDN w:val="0"/>
              <w:adjustRightInd w:val="0"/>
              <w:spacing w:after="0" w:line="240" w:lineRule="auto"/>
              <w:rPr>
                <w:ins w:id="1021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1777D682" w14:textId="77777777" w:rsidR="006B550F" w:rsidRPr="00F2006F" w:rsidRDefault="006B550F" w:rsidP="00211C3F">
            <w:pPr>
              <w:autoSpaceDE w:val="0"/>
              <w:autoSpaceDN w:val="0"/>
              <w:adjustRightInd w:val="0"/>
              <w:spacing w:after="0" w:line="240" w:lineRule="auto"/>
              <w:rPr>
                <w:ins w:id="10212" w:author="Arjan" w:date="2013-02-07T23:33:00Z"/>
                <w:rFonts w:ascii="Arial" w:eastAsia="Times New Roman" w:hAnsi="Arial" w:cs="Arial"/>
                <w:color w:val="000000"/>
                <w:sz w:val="20"/>
                <w:szCs w:val="20"/>
              </w:rPr>
            </w:pPr>
          </w:p>
        </w:tc>
      </w:tr>
      <w:tr w:rsidR="006B550F" w:rsidRPr="00F2006F" w14:paraId="2DF1BB7C" w14:textId="77777777" w:rsidTr="00211C3F">
        <w:trPr>
          <w:trHeight w:val="230"/>
          <w:ins w:id="10213" w:author="Arjan" w:date="2013-02-07T23:33:00Z"/>
        </w:trPr>
        <w:tc>
          <w:tcPr>
            <w:tcW w:w="3690" w:type="dxa"/>
            <w:tcBorders>
              <w:top w:val="nil"/>
              <w:left w:val="nil"/>
              <w:bottom w:val="nil"/>
              <w:right w:val="nil"/>
            </w:tcBorders>
          </w:tcPr>
          <w:p w14:paraId="5136B3B8" w14:textId="77777777" w:rsidR="006B550F" w:rsidRPr="00F2006F" w:rsidRDefault="006B550F" w:rsidP="00211C3F">
            <w:pPr>
              <w:autoSpaceDE w:val="0"/>
              <w:autoSpaceDN w:val="0"/>
              <w:adjustRightInd w:val="0"/>
              <w:spacing w:after="0" w:line="240" w:lineRule="auto"/>
              <w:rPr>
                <w:ins w:id="10214" w:author="Arjan" w:date="2013-02-07T23:33:00Z"/>
                <w:rFonts w:ascii="Arial" w:eastAsia="Times New Roman" w:hAnsi="Arial" w:cs="Arial"/>
                <w:b/>
                <w:bCs/>
                <w:color w:val="000000"/>
                <w:sz w:val="20"/>
                <w:szCs w:val="20"/>
              </w:rPr>
            </w:pPr>
            <w:ins w:id="10215"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14:paraId="3A9980DF" w14:textId="77777777" w:rsidR="006B550F" w:rsidRPr="00F2006F" w:rsidRDefault="006B550F" w:rsidP="00211C3F">
            <w:pPr>
              <w:autoSpaceDE w:val="0"/>
              <w:autoSpaceDN w:val="0"/>
              <w:adjustRightInd w:val="0"/>
              <w:spacing w:after="0" w:line="240" w:lineRule="auto"/>
              <w:rPr>
                <w:ins w:id="10216" w:author="Arjan" w:date="2013-02-07T23:33:00Z"/>
                <w:rFonts w:ascii="Arial" w:eastAsia="Times New Roman" w:hAnsi="Arial" w:cs="Arial"/>
                <w:color w:val="000000"/>
                <w:sz w:val="20"/>
                <w:szCs w:val="20"/>
              </w:rPr>
            </w:pPr>
          </w:p>
        </w:tc>
      </w:tr>
      <w:tr w:rsidR="006B550F" w:rsidRPr="00F2006F" w14:paraId="791B3A82" w14:textId="77777777" w:rsidTr="00211C3F">
        <w:trPr>
          <w:trHeight w:val="230"/>
          <w:ins w:id="10217" w:author="Arjan" w:date="2013-02-07T23:33:00Z"/>
        </w:trPr>
        <w:tc>
          <w:tcPr>
            <w:tcW w:w="3690" w:type="dxa"/>
            <w:tcBorders>
              <w:top w:val="nil"/>
              <w:left w:val="nil"/>
              <w:bottom w:val="nil"/>
              <w:right w:val="nil"/>
            </w:tcBorders>
          </w:tcPr>
          <w:p w14:paraId="2DB26109" w14:textId="77777777" w:rsidR="006B550F" w:rsidRPr="00F2006F" w:rsidRDefault="006B550F" w:rsidP="00211C3F">
            <w:pPr>
              <w:autoSpaceDE w:val="0"/>
              <w:autoSpaceDN w:val="0"/>
              <w:adjustRightInd w:val="0"/>
              <w:spacing w:after="0" w:line="240" w:lineRule="auto"/>
              <w:rPr>
                <w:ins w:id="1021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F4159B5" w14:textId="77777777" w:rsidR="006B550F" w:rsidRPr="00F2006F" w:rsidRDefault="006B550F" w:rsidP="00211C3F">
            <w:pPr>
              <w:autoSpaceDE w:val="0"/>
              <w:autoSpaceDN w:val="0"/>
              <w:adjustRightInd w:val="0"/>
              <w:spacing w:after="0" w:line="240" w:lineRule="auto"/>
              <w:rPr>
                <w:ins w:id="10219" w:author="Arjan" w:date="2013-02-07T23:33:00Z"/>
                <w:rFonts w:ascii="Arial" w:eastAsia="Times New Roman" w:hAnsi="Arial" w:cs="Arial"/>
                <w:color w:val="000000"/>
                <w:sz w:val="20"/>
                <w:szCs w:val="20"/>
              </w:rPr>
            </w:pPr>
          </w:p>
        </w:tc>
      </w:tr>
      <w:tr w:rsidR="006B550F" w:rsidRPr="00F2006F" w14:paraId="7C864DF7" w14:textId="77777777" w:rsidTr="00211C3F">
        <w:trPr>
          <w:trHeight w:val="230"/>
          <w:ins w:id="10220" w:author="Arjan" w:date="2013-02-07T23:33:00Z"/>
        </w:trPr>
        <w:tc>
          <w:tcPr>
            <w:tcW w:w="3690" w:type="dxa"/>
            <w:tcBorders>
              <w:top w:val="nil"/>
              <w:left w:val="nil"/>
              <w:bottom w:val="nil"/>
              <w:right w:val="nil"/>
            </w:tcBorders>
          </w:tcPr>
          <w:p w14:paraId="24A0918D" w14:textId="77777777" w:rsidR="006B550F" w:rsidRPr="00F2006F" w:rsidRDefault="006B550F" w:rsidP="00211C3F">
            <w:pPr>
              <w:autoSpaceDE w:val="0"/>
              <w:autoSpaceDN w:val="0"/>
              <w:adjustRightInd w:val="0"/>
              <w:spacing w:after="0" w:line="240" w:lineRule="auto"/>
              <w:rPr>
                <w:ins w:id="10221" w:author="Arjan" w:date="2013-02-07T23:33:00Z"/>
                <w:rFonts w:ascii="Arial" w:eastAsia="Times New Roman" w:hAnsi="Arial" w:cs="Arial"/>
                <w:b/>
                <w:bCs/>
                <w:color w:val="000000"/>
                <w:sz w:val="20"/>
                <w:szCs w:val="20"/>
              </w:rPr>
            </w:pPr>
            <w:ins w:id="10222" w:author="Arjan" w:date="2013-02-07T23:33:00Z">
              <w:r w:rsidRPr="00F2006F">
                <w:rPr>
                  <w:rFonts w:ascii="Arial" w:eastAsia="Times New Roman" w:hAnsi="Arial" w:cs="Arial"/>
                  <w:b/>
                  <w:bCs/>
                  <w:color w:val="000000"/>
                  <w:sz w:val="20"/>
                  <w:szCs w:val="20"/>
                  <w:lang w:val="en-AU"/>
                </w:rPr>
                <w:lastRenderedPageBreak/>
                <w:t>Indicatie in onderzoek</w:t>
              </w:r>
            </w:ins>
          </w:p>
        </w:tc>
        <w:tc>
          <w:tcPr>
            <w:tcW w:w="5670" w:type="dxa"/>
            <w:tcBorders>
              <w:top w:val="nil"/>
              <w:left w:val="nil"/>
              <w:bottom w:val="nil"/>
              <w:right w:val="nil"/>
            </w:tcBorders>
          </w:tcPr>
          <w:p w14:paraId="3EFC9FAC" w14:textId="77777777" w:rsidR="006B550F" w:rsidRPr="00F2006F" w:rsidRDefault="006B550F" w:rsidP="00211C3F">
            <w:pPr>
              <w:autoSpaceDE w:val="0"/>
              <w:autoSpaceDN w:val="0"/>
              <w:adjustRightInd w:val="0"/>
              <w:spacing w:after="0" w:line="240" w:lineRule="auto"/>
              <w:rPr>
                <w:ins w:id="10223" w:author="Arjan" w:date="2013-02-07T23:33:00Z"/>
                <w:rFonts w:ascii="Arial" w:eastAsia="Times New Roman" w:hAnsi="Arial" w:cs="Arial"/>
                <w:color w:val="000000"/>
                <w:sz w:val="20"/>
                <w:szCs w:val="20"/>
              </w:rPr>
            </w:pPr>
            <w:ins w:id="10224" w:author="Arjan" w:date="2013-02-07T23:33:00Z">
              <w:r w:rsidRPr="00F2006F">
                <w:rPr>
                  <w:rFonts w:ascii="Arial" w:eastAsia="Times New Roman" w:hAnsi="Arial" w:cs="Arial"/>
                  <w:color w:val="000000"/>
                  <w:sz w:val="20"/>
                  <w:szCs w:val="20"/>
                </w:rPr>
                <w:t>Nee</w:t>
              </w:r>
            </w:ins>
          </w:p>
        </w:tc>
      </w:tr>
      <w:tr w:rsidR="006B550F" w:rsidRPr="00F2006F" w14:paraId="57DC9A4D" w14:textId="77777777" w:rsidTr="00211C3F">
        <w:trPr>
          <w:trHeight w:val="230"/>
          <w:ins w:id="10225" w:author="Arjan" w:date="2013-02-07T23:33:00Z"/>
        </w:trPr>
        <w:tc>
          <w:tcPr>
            <w:tcW w:w="3690" w:type="dxa"/>
            <w:tcBorders>
              <w:top w:val="nil"/>
              <w:left w:val="nil"/>
              <w:bottom w:val="nil"/>
              <w:right w:val="nil"/>
            </w:tcBorders>
          </w:tcPr>
          <w:p w14:paraId="4769FDAF" w14:textId="77777777" w:rsidR="006B550F" w:rsidRPr="00F2006F" w:rsidRDefault="006B550F" w:rsidP="00211C3F">
            <w:pPr>
              <w:autoSpaceDE w:val="0"/>
              <w:autoSpaceDN w:val="0"/>
              <w:adjustRightInd w:val="0"/>
              <w:spacing w:after="0" w:line="240" w:lineRule="auto"/>
              <w:rPr>
                <w:ins w:id="1022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4835ED47" w14:textId="77777777" w:rsidR="006B550F" w:rsidRPr="00F2006F" w:rsidRDefault="006B550F" w:rsidP="00211C3F">
            <w:pPr>
              <w:autoSpaceDE w:val="0"/>
              <w:autoSpaceDN w:val="0"/>
              <w:adjustRightInd w:val="0"/>
              <w:spacing w:after="0" w:line="240" w:lineRule="auto"/>
              <w:rPr>
                <w:ins w:id="10227" w:author="Arjan" w:date="2013-02-07T23:33:00Z"/>
                <w:rFonts w:ascii="Arial" w:eastAsia="Times New Roman" w:hAnsi="Arial" w:cs="Arial"/>
                <w:color w:val="000000"/>
                <w:sz w:val="20"/>
                <w:szCs w:val="20"/>
              </w:rPr>
            </w:pPr>
          </w:p>
        </w:tc>
      </w:tr>
      <w:tr w:rsidR="006B550F" w:rsidRPr="00F2006F" w14:paraId="444C16B3" w14:textId="77777777" w:rsidTr="00211C3F">
        <w:trPr>
          <w:trHeight w:val="230"/>
          <w:ins w:id="10228" w:author="Arjan" w:date="2013-02-07T23:33:00Z"/>
        </w:trPr>
        <w:tc>
          <w:tcPr>
            <w:tcW w:w="3690" w:type="dxa"/>
            <w:tcBorders>
              <w:top w:val="nil"/>
              <w:left w:val="nil"/>
              <w:bottom w:val="nil"/>
              <w:right w:val="nil"/>
            </w:tcBorders>
          </w:tcPr>
          <w:p w14:paraId="45187030" w14:textId="77777777" w:rsidR="006B550F" w:rsidRPr="00F2006F" w:rsidRDefault="006B550F" w:rsidP="00211C3F">
            <w:pPr>
              <w:autoSpaceDE w:val="0"/>
              <w:autoSpaceDN w:val="0"/>
              <w:adjustRightInd w:val="0"/>
              <w:spacing w:after="0" w:line="240" w:lineRule="auto"/>
              <w:rPr>
                <w:ins w:id="10229" w:author="Arjan" w:date="2013-02-07T23:33:00Z"/>
                <w:rFonts w:ascii="Arial" w:eastAsia="Times New Roman" w:hAnsi="Arial" w:cs="Arial"/>
                <w:b/>
                <w:bCs/>
                <w:color w:val="000000"/>
                <w:sz w:val="20"/>
                <w:szCs w:val="20"/>
              </w:rPr>
            </w:pPr>
            <w:ins w:id="10230"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14:paraId="5594B0B6" w14:textId="77777777" w:rsidR="006B550F" w:rsidRPr="00F2006F" w:rsidRDefault="006B550F" w:rsidP="00211C3F">
            <w:pPr>
              <w:autoSpaceDE w:val="0"/>
              <w:autoSpaceDN w:val="0"/>
              <w:adjustRightInd w:val="0"/>
              <w:spacing w:after="0" w:line="240" w:lineRule="auto"/>
              <w:rPr>
                <w:ins w:id="10231" w:author="Arjan" w:date="2013-02-07T23:33:00Z"/>
                <w:rFonts w:ascii="Arial" w:eastAsia="Times New Roman" w:hAnsi="Arial" w:cs="Arial"/>
                <w:color w:val="000000"/>
                <w:sz w:val="20"/>
                <w:szCs w:val="20"/>
              </w:rPr>
            </w:pPr>
            <w:ins w:id="10232" w:author="Arjan" w:date="2013-02-07T23:33:00Z">
              <w:r w:rsidRPr="00F2006F">
                <w:rPr>
                  <w:rFonts w:ascii="Arial" w:eastAsia="Times New Roman" w:hAnsi="Arial" w:cs="Arial"/>
                  <w:color w:val="000000"/>
                  <w:sz w:val="20"/>
                  <w:szCs w:val="20"/>
                </w:rPr>
                <w:t>Nee</w:t>
              </w:r>
            </w:ins>
          </w:p>
        </w:tc>
      </w:tr>
      <w:tr w:rsidR="006B550F" w:rsidRPr="00F2006F" w14:paraId="63E425A2" w14:textId="77777777" w:rsidTr="00211C3F">
        <w:trPr>
          <w:trHeight w:val="230"/>
          <w:ins w:id="10233" w:author="Arjan" w:date="2013-02-07T23:33:00Z"/>
        </w:trPr>
        <w:tc>
          <w:tcPr>
            <w:tcW w:w="3690" w:type="dxa"/>
            <w:tcBorders>
              <w:top w:val="nil"/>
              <w:left w:val="nil"/>
              <w:bottom w:val="nil"/>
              <w:right w:val="nil"/>
            </w:tcBorders>
          </w:tcPr>
          <w:p w14:paraId="360FB00A" w14:textId="77777777" w:rsidR="006B550F" w:rsidRPr="00F2006F" w:rsidRDefault="006B550F" w:rsidP="00211C3F">
            <w:pPr>
              <w:autoSpaceDE w:val="0"/>
              <w:autoSpaceDN w:val="0"/>
              <w:adjustRightInd w:val="0"/>
              <w:spacing w:after="0" w:line="240" w:lineRule="auto"/>
              <w:rPr>
                <w:ins w:id="1023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12E12F66" w14:textId="77777777" w:rsidR="006B550F" w:rsidRPr="00F2006F" w:rsidRDefault="006B550F" w:rsidP="00211C3F">
            <w:pPr>
              <w:autoSpaceDE w:val="0"/>
              <w:autoSpaceDN w:val="0"/>
              <w:adjustRightInd w:val="0"/>
              <w:spacing w:after="0" w:line="240" w:lineRule="auto"/>
              <w:rPr>
                <w:ins w:id="10235" w:author="Arjan" w:date="2013-02-07T23:33:00Z"/>
                <w:rFonts w:ascii="Arial" w:eastAsia="Times New Roman" w:hAnsi="Arial" w:cs="Arial"/>
                <w:b/>
                <w:bCs/>
                <w:color w:val="000000"/>
                <w:sz w:val="20"/>
                <w:szCs w:val="20"/>
              </w:rPr>
            </w:pPr>
          </w:p>
        </w:tc>
      </w:tr>
      <w:tr w:rsidR="006B550F" w:rsidRPr="00F2006F" w14:paraId="6FCC3512" w14:textId="77777777" w:rsidTr="00211C3F">
        <w:trPr>
          <w:trHeight w:val="230"/>
          <w:ins w:id="10236" w:author="Arjan" w:date="2013-02-07T23:33:00Z"/>
        </w:trPr>
        <w:tc>
          <w:tcPr>
            <w:tcW w:w="3690" w:type="dxa"/>
            <w:tcBorders>
              <w:top w:val="nil"/>
              <w:left w:val="nil"/>
              <w:bottom w:val="nil"/>
              <w:right w:val="nil"/>
            </w:tcBorders>
          </w:tcPr>
          <w:p w14:paraId="42849FED" w14:textId="77777777" w:rsidR="006B550F" w:rsidRPr="00F2006F" w:rsidRDefault="006B550F" w:rsidP="00211C3F">
            <w:pPr>
              <w:autoSpaceDE w:val="0"/>
              <w:autoSpaceDN w:val="0"/>
              <w:adjustRightInd w:val="0"/>
              <w:spacing w:after="0" w:line="240" w:lineRule="auto"/>
              <w:rPr>
                <w:ins w:id="10237" w:author="Arjan" w:date="2013-02-07T23:33:00Z"/>
                <w:rFonts w:ascii="Arial" w:eastAsia="Times New Roman" w:hAnsi="Arial" w:cs="Arial"/>
                <w:color w:val="000000"/>
                <w:sz w:val="20"/>
                <w:szCs w:val="20"/>
              </w:rPr>
            </w:pPr>
            <w:ins w:id="10238"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74F82C66" w14:textId="77777777" w:rsidR="006B550F" w:rsidRPr="00F2006F" w:rsidRDefault="00DA5D93" w:rsidP="00211C3F">
            <w:pPr>
              <w:autoSpaceDE w:val="0"/>
              <w:autoSpaceDN w:val="0"/>
              <w:adjustRightInd w:val="0"/>
              <w:spacing w:after="0" w:line="240" w:lineRule="auto"/>
              <w:rPr>
                <w:ins w:id="10239" w:author="Arjan" w:date="2013-02-07T23:33:00Z"/>
                <w:rFonts w:ascii="Arial" w:eastAsia="Times New Roman" w:hAnsi="Arial" w:cs="Arial"/>
                <w:color w:val="000000"/>
                <w:sz w:val="20"/>
                <w:szCs w:val="20"/>
              </w:rPr>
            </w:pPr>
            <w:ins w:id="10240"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14:paraId="6E91C3DA" w14:textId="77777777" w:rsidTr="00211C3F">
        <w:trPr>
          <w:trHeight w:val="200"/>
          <w:ins w:id="10241" w:author="Arjan" w:date="2013-02-07T23:33:00Z"/>
        </w:trPr>
        <w:tc>
          <w:tcPr>
            <w:tcW w:w="3690" w:type="dxa"/>
            <w:tcBorders>
              <w:top w:val="nil"/>
              <w:left w:val="nil"/>
              <w:bottom w:val="nil"/>
              <w:right w:val="nil"/>
            </w:tcBorders>
          </w:tcPr>
          <w:p w14:paraId="081CE2A9" w14:textId="77777777" w:rsidR="006B550F" w:rsidRPr="00F2006F" w:rsidRDefault="006B550F" w:rsidP="00211C3F">
            <w:pPr>
              <w:autoSpaceDE w:val="0"/>
              <w:autoSpaceDN w:val="0"/>
              <w:adjustRightInd w:val="0"/>
              <w:spacing w:after="0" w:line="240" w:lineRule="auto"/>
              <w:rPr>
                <w:ins w:id="1024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7302F41" w14:textId="77777777" w:rsidR="006B550F" w:rsidRPr="00F2006F" w:rsidRDefault="006B550F" w:rsidP="00211C3F">
            <w:pPr>
              <w:autoSpaceDE w:val="0"/>
              <w:autoSpaceDN w:val="0"/>
              <w:adjustRightInd w:val="0"/>
              <w:spacing w:after="0" w:line="240" w:lineRule="auto"/>
              <w:rPr>
                <w:ins w:id="10243" w:author="Arjan" w:date="2013-02-07T23:33:00Z"/>
                <w:rFonts w:ascii="Arial" w:eastAsia="Times New Roman" w:hAnsi="Arial" w:cs="Arial"/>
                <w:b/>
                <w:bCs/>
                <w:color w:val="000000"/>
                <w:sz w:val="20"/>
                <w:szCs w:val="20"/>
              </w:rPr>
            </w:pPr>
          </w:p>
        </w:tc>
      </w:tr>
      <w:tr w:rsidR="006B550F" w:rsidRPr="00F2006F" w14:paraId="17DD447A" w14:textId="77777777" w:rsidTr="00211C3F">
        <w:trPr>
          <w:trHeight w:val="200"/>
          <w:ins w:id="10244" w:author="Arjan" w:date="2013-02-07T23:33:00Z"/>
        </w:trPr>
        <w:tc>
          <w:tcPr>
            <w:tcW w:w="3690" w:type="dxa"/>
            <w:tcBorders>
              <w:top w:val="nil"/>
              <w:left w:val="nil"/>
              <w:bottom w:val="nil"/>
              <w:right w:val="nil"/>
            </w:tcBorders>
          </w:tcPr>
          <w:p w14:paraId="691369F8" w14:textId="77777777" w:rsidR="006B550F" w:rsidRPr="00F2006F" w:rsidRDefault="006B550F" w:rsidP="00211C3F">
            <w:pPr>
              <w:autoSpaceDE w:val="0"/>
              <w:autoSpaceDN w:val="0"/>
              <w:adjustRightInd w:val="0"/>
              <w:spacing w:after="0" w:line="240" w:lineRule="auto"/>
              <w:rPr>
                <w:ins w:id="10245" w:author="Arjan" w:date="2013-02-07T23:33:00Z"/>
                <w:rFonts w:ascii="Arial" w:eastAsia="Times New Roman" w:hAnsi="Arial" w:cs="Arial"/>
                <w:color w:val="000000"/>
                <w:sz w:val="20"/>
                <w:szCs w:val="20"/>
              </w:rPr>
            </w:pPr>
            <w:ins w:id="10246"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28D53EF7" w14:textId="77777777" w:rsidR="006B550F" w:rsidRPr="00F2006F" w:rsidRDefault="006B550F" w:rsidP="00211C3F">
            <w:pPr>
              <w:autoSpaceDE w:val="0"/>
              <w:autoSpaceDN w:val="0"/>
              <w:adjustRightInd w:val="0"/>
              <w:spacing w:after="0" w:line="240" w:lineRule="auto"/>
              <w:rPr>
                <w:ins w:id="10247" w:author="Arjan" w:date="2013-02-07T23:33:00Z"/>
                <w:rFonts w:ascii="Arial" w:eastAsia="Times New Roman" w:hAnsi="Arial" w:cs="Arial"/>
                <w:color w:val="000000"/>
                <w:sz w:val="20"/>
                <w:szCs w:val="20"/>
              </w:rPr>
            </w:pPr>
            <w:ins w:id="10248" w:author="Arjan" w:date="2013-02-07T23:33:00Z">
              <w:r w:rsidRPr="00F2006F">
                <w:rPr>
                  <w:rFonts w:ascii="Arial" w:eastAsia="Times New Roman" w:hAnsi="Arial" w:cs="Arial"/>
                  <w:color w:val="000000"/>
                  <w:sz w:val="20"/>
                  <w:szCs w:val="20"/>
                </w:rPr>
                <w:t>Gemeentelijk basisgegeven</w:t>
              </w:r>
            </w:ins>
          </w:p>
        </w:tc>
      </w:tr>
      <w:tr w:rsidR="006B550F" w:rsidRPr="00F2006F" w14:paraId="53EA394E" w14:textId="77777777" w:rsidTr="00211C3F">
        <w:trPr>
          <w:trHeight w:val="230"/>
          <w:ins w:id="10249" w:author="Arjan" w:date="2013-02-07T23:33:00Z"/>
        </w:trPr>
        <w:tc>
          <w:tcPr>
            <w:tcW w:w="3690" w:type="dxa"/>
            <w:tcBorders>
              <w:top w:val="nil"/>
              <w:left w:val="nil"/>
              <w:bottom w:val="nil"/>
              <w:right w:val="nil"/>
            </w:tcBorders>
          </w:tcPr>
          <w:p w14:paraId="1E98BF62" w14:textId="77777777" w:rsidR="006B550F" w:rsidRPr="00F2006F" w:rsidRDefault="006B550F" w:rsidP="00211C3F">
            <w:pPr>
              <w:autoSpaceDE w:val="0"/>
              <w:autoSpaceDN w:val="0"/>
              <w:adjustRightInd w:val="0"/>
              <w:spacing w:after="0" w:line="240" w:lineRule="auto"/>
              <w:rPr>
                <w:ins w:id="1025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64F2DBE1" w14:textId="77777777" w:rsidR="006B550F" w:rsidRPr="00F2006F" w:rsidRDefault="006B550F" w:rsidP="00211C3F">
            <w:pPr>
              <w:autoSpaceDE w:val="0"/>
              <w:autoSpaceDN w:val="0"/>
              <w:adjustRightInd w:val="0"/>
              <w:spacing w:after="0" w:line="240" w:lineRule="auto"/>
              <w:rPr>
                <w:ins w:id="10251" w:author="Arjan" w:date="2013-02-07T23:33:00Z"/>
                <w:rFonts w:ascii="Arial" w:eastAsia="Times New Roman" w:hAnsi="Arial" w:cs="Arial"/>
                <w:b/>
                <w:bCs/>
                <w:color w:val="000000"/>
                <w:sz w:val="20"/>
                <w:szCs w:val="20"/>
              </w:rPr>
            </w:pPr>
          </w:p>
        </w:tc>
      </w:tr>
      <w:tr w:rsidR="006B550F" w:rsidRPr="00F2006F" w14:paraId="6D8EE167" w14:textId="77777777" w:rsidTr="00211C3F">
        <w:trPr>
          <w:trHeight w:val="230"/>
          <w:ins w:id="10252" w:author="Arjan" w:date="2013-02-07T23:33:00Z"/>
        </w:trPr>
        <w:tc>
          <w:tcPr>
            <w:tcW w:w="3690" w:type="dxa"/>
            <w:tcBorders>
              <w:top w:val="nil"/>
              <w:left w:val="nil"/>
              <w:bottom w:val="nil"/>
              <w:right w:val="nil"/>
            </w:tcBorders>
          </w:tcPr>
          <w:p w14:paraId="5BA534C2" w14:textId="77777777" w:rsidR="006B550F" w:rsidRPr="00F2006F" w:rsidRDefault="006B550F" w:rsidP="00211C3F">
            <w:pPr>
              <w:autoSpaceDE w:val="0"/>
              <w:autoSpaceDN w:val="0"/>
              <w:adjustRightInd w:val="0"/>
              <w:spacing w:after="0" w:line="240" w:lineRule="auto"/>
              <w:rPr>
                <w:ins w:id="10253" w:author="Arjan" w:date="2013-02-07T23:33:00Z"/>
                <w:rFonts w:ascii="Arial" w:eastAsia="Times New Roman" w:hAnsi="Arial" w:cs="Arial"/>
                <w:color w:val="000000"/>
                <w:sz w:val="20"/>
                <w:szCs w:val="20"/>
              </w:rPr>
            </w:pPr>
            <w:ins w:id="10254"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6BE5E4FE" w14:textId="77777777" w:rsidR="006B550F" w:rsidRPr="00F2006F" w:rsidRDefault="006B550F" w:rsidP="00211C3F">
            <w:pPr>
              <w:autoSpaceDE w:val="0"/>
              <w:autoSpaceDN w:val="0"/>
              <w:adjustRightInd w:val="0"/>
              <w:spacing w:after="0" w:line="240" w:lineRule="auto"/>
              <w:rPr>
                <w:ins w:id="10255" w:author="Arjan" w:date="2013-02-07T23:33:00Z"/>
                <w:rFonts w:ascii="Arial" w:eastAsia="Times New Roman" w:hAnsi="Arial" w:cs="Arial"/>
                <w:color w:val="000000"/>
                <w:sz w:val="20"/>
                <w:szCs w:val="20"/>
              </w:rPr>
            </w:pPr>
            <w:ins w:id="10256" w:author="Arjan" w:date="2013-02-07T23:33:00Z">
              <w:r w:rsidRPr="00F2006F">
                <w:rPr>
                  <w:rFonts w:ascii="Arial" w:eastAsia="Times New Roman" w:hAnsi="Arial" w:cs="Arial"/>
                  <w:color w:val="000000"/>
                  <w:sz w:val="20"/>
                  <w:szCs w:val="20"/>
                </w:rPr>
                <w:t>-</w:t>
              </w:r>
            </w:ins>
          </w:p>
        </w:tc>
      </w:tr>
    </w:tbl>
    <w:p w14:paraId="1D6A1372" w14:textId="77777777" w:rsidR="006B550F" w:rsidRPr="00DD0F4F" w:rsidRDefault="00DA5D93" w:rsidP="006B550F">
      <w:pPr>
        <w:autoSpaceDE w:val="0"/>
        <w:autoSpaceDN w:val="0"/>
        <w:adjustRightInd w:val="0"/>
        <w:spacing w:before="240" w:after="60" w:line="240" w:lineRule="auto"/>
        <w:outlineLvl w:val="3"/>
        <w:rPr>
          <w:ins w:id="10257" w:author="Arjan" w:date="2013-02-07T23:33:00Z"/>
          <w:rFonts w:ascii="Arial" w:eastAsia="Times New Roman" w:hAnsi="Arial" w:cs="Arial"/>
          <w:b/>
          <w:bCs/>
          <w:color w:val="004080"/>
          <w:sz w:val="24"/>
          <w:szCs w:val="24"/>
          <w:lang w:val="nl-NL"/>
        </w:rPr>
      </w:pPr>
      <w:ins w:id="10258"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Status-omschrijving generiek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14:paraId="31467878" w14:textId="77777777" w:rsidTr="00211C3F">
        <w:trPr>
          <w:trHeight w:val="230"/>
          <w:ins w:id="10259" w:author="Arjan" w:date="2013-02-07T23:33:00Z"/>
        </w:trPr>
        <w:tc>
          <w:tcPr>
            <w:tcW w:w="3690" w:type="dxa"/>
            <w:tcBorders>
              <w:top w:val="nil"/>
              <w:left w:val="nil"/>
              <w:bottom w:val="nil"/>
              <w:right w:val="nil"/>
            </w:tcBorders>
          </w:tcPr>
          <w:p w14:paraId="0978CCF7" w14:textId="77777777" w:rsidR="006B550F" w:rsidRPr="00F2006F" w:rsidRDefault="006B550F" w:rsidP="00211C3F">
            <w:pPr>
              <w:autoSpaceDE w:val="0"/>
              <w:autoSpaceDN w:val="0"/>
              <w:adjustRightInd w:val="0"/>
              <w:spacing w:after="0" w:line="240" w:lineRule="auto"/>
              <w:rPr>
                <w:ins w:id="10260" w:author="Arjan" w:date="2013-02-07T23:33:00Z"/>
                <w:rFonts w:ascii="Arial" w:eastAsia="Times New Roman" w:hAnsi="Arial" w:cs="Arial"/>
                <w:color w:val="000000"/>
                <w:sz w:val="20"/>
                <w:szCs w:val="20"/>
              </w:rPr>
            </w:pPr>
            <w:ins w:id="10261"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7A5BDD51" w14:textId="77777777" w:rsidR="006B550F" w:rsidRPr="00F2006F" w:rsidRDefault="00DA5D93" w:rsidP="00211C3F">
            <w:pPr>
              <w:autoSpaceDE w:val="0"/>
              <w:autoSpaceDN w:val="0"/>
              <w:adjustRightInd w:val="0"/>
              <w:spacing w:after="0" w:line="240" w:lineRule="auto"/>
              <w:rPr>
                <w:ins w:id="10262" w:author="Arjan" w:date="2013-02-07T23:33:00Z"/>
                <w:rFonts w:ascii="Arial" w:eastAsia="Times New Roman" w:hAnsi="Arial" w:cs="Arial"/>
                <w:color w:val="000000"/>
                <w:sz w:val="20"/>
                <w:szCs w:val="20"/>
              </w:rPr>
            </w:pPr>
            <w:ins w:id="10263"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Status-omschrijving generiek</w:t>
              </w:r>
              <w:r w:rsidRPr="00F2006F">
                <w:rPr>
                  <w:rFonts w:ascii="Arial" w:hAnsi="Arial" w:cs="Arial"/>
                  <w:sz w:val="20"/>
                  <w:szCs w:val="20"/>
                  <w:lang w:val="en-AU"/>
                </w:rPr>
                <w:fldChar w:fldCharType="end"/>
              </w:r>
            </w:ins>
          </w:p>
        </w:tc>
      </w:tr>
      <w:tr w:rsidR="006B550F" w:rsidRPr="00F2006F" w14:paraId="5D7E0CAC" w14:textId="77777777" w:rsidTr="00211C3F">
        <w:trPr>
          <w:ins w:id="10264" w:author="Arjan" w:date="2013-02-07T23:33:00Z"/>
        </w:trPr>
        <w:tc>
          <w:tcPr>
            <w:tcW w:w="3690" w:type="dxa"/>
            <w:tcBorders>
              <w:top w:val="nil"/>
              <w:left w:val="nil"/>
              <w:bottom w:val="nil"/>
              <w:right w:val="nil"/>
            </w:tcBorders>
          </w:tcPr>
          <w:p w14:paraId="778859CC" w14:textId="77777777" w:rsidR="006B550F" w:rsidRPr="00F2006F" w:rsidRDefault="006B550F" w:rsidP="00211C3F">
            <w:pPr>
              <w:autoSpaceDE w:val="0"/>
              <w:autoSpaceDN w:val="0"/>
              <w:adjustRightInd w:val="0"/>
              <w:spacing w:after="0" w:line="240" w:lineRule="auto"/>
              <w:rPr>
                <w:ins w:id="1026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44E9EEE1" w14:textId="77777777" w:rsidR="006B550F" w:rsidRPr="00F2006F" w:rsidRDefault="006B550F" w:rsidP="00211C3F">
            <w:pPr>
              <w:autoSpaceDE w:val="0"/>
              <w:autoSpaceDN w:val="0"/>
              <w:adjustRightInd w:val="0"/>
              <w:spacing w:after="0" w:line="240" w:lineRule="auto"/>
              <w:rPr>
                <w:ins w:id="10266" w:author="Arjan" w:date="2013-02-07T23:33:00Z"/>
                <w:rFonts w:ascii="Arial" w:eastAsia="Times New Roman" w:hAnsi="Arial" w:cs="Arial"/>
                <w:b/>
                <w:bCs/>
                <w:color w:val="000000"/>
                <w:sz w:val="20"/>
                <w:szCs w:val="20"/>
              </w:rPr>
            </w:pPr>
          </w:p>
        </w:tc>
      </w:tr>
      <w:tr w:rsidR="006B550F" w:rsidRPr="00F2006F" w14:paraId="2ED04F48" w14:textId="77777777" w:rsidTr="00211C3F">
        <w:trPr>
          <w:ins w:id="10267" w:author="Arjan" w:date="2013-02-07T23:33:00Z"/>
        </w:trPr>
        <w:tc>
          <w:tcPr>
            <w:tcW w:w="3690" w:type="dxa"/>
            <w:tcBorders>
              <w:top w:val="nil"/>
              <w:left w:val="nil"/>
              <w:bottom w:val="nil"/>
              <w:right w:val="nil"/>
            </w:tcBorders>
          </w:tcPr>
          <w:p w14:paraId="47B901A5" w14:textId="77777777" w:rsidR="006B550F" w:rsidRPr="00F2006F" w:rsidRDefault="006B550F" w:rsidP="00211C3F">
            <w:pPr>
              <w:autoSpaceDE w:val="0"/>
              <w:autoSpaceDN w:val="0"/>
              <w:adjustRightInd w:val="0"/>
              <w:spacing w:after="0" w:line="240" w:lineRule="auto"/>
              <w:rPr>
                <w:ins w:id="10268" w:author="Arjan" w:date="2013-02-07T23:33:00Z"/>
                <w:rFonts w:ascii="Arial" w:eastAsia="Times New Roman" w:hAnsi="Arial" w:cs="Arial"/>
                <w:color w:val="000000"/>
                <w:sz w:val="20"/>
                <w:szCs w:val="20"/>
              </w:rPr>
            </w:pPr>
            <w:ins w:id="10269"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1F80E4A5" w14:textId="77777777" w:rsidR="006B550F" w:rsidRPr="00F2006F" w:rsidRDefault="006B550F" w:rsidP="00211C3F">
            <w:pPr>
              <w:autoSpaceDE w:val="0"/>
              <w:autoSpaceDN w:val="0"/>
              <w:adjustRightInd w:val="0"/>
              <w:spacing w:after="0" w:line="240" w:lineRule="auto"/>
              <w:rPr>
                <w:ins w:id="10270" w:author="Arjan" w:date="2013-02-07T23:33:00Z"/>
                <w:rFonts w:ascii="Arial" w:eastAsia="Times New Roman" w:hAnsi="Arial" w:cs="Arial"/>
                <w:color w:val="000000"/>
                <w:sz w:val="20"/>
                <w:szCs w:val="20"/>
              </w:rPr>
            </w:pPr>
            <w:ins w:id="10271" w:author="Arjan" w:date="2013-02-07T23:33:00Z">
              <w:r w:rsidRPr="00F2006F">
                <w:rPr>
                  <w:rFonts w:ascii="Arial" w:eastAsia="Times New Roman" w:hAnsi="Arial" w:cs="Arial"/>
                  <w:color w:val="000000"/>
                  <w:sz w:val="20"/>
                  <w:szCs w:val="20"/>
                </w:rPr>
                <w:t>KING</w:t>
              </w:r>
            </w:ins>
          </w:p>
        </w:tc>
      </w:tr>
      <w:tr w:rsidR="006B550F" w:rsidRPr="00F2006F" w14:paraId="44B11034" w14:textId="77777777" w:rsidTr="00211C3F">
        <w:trPr>
          <w:ins w:id="10272" w:author="Arjan" w:date="2013-02-07T23:33:00Z"/>
        </w:trPr>
        <w:tc>
          <w:tcPr>
            <w:tcW w:w="3690" w:type="dxa"/>
            <w:tcBorders>
              <w:top w:val="nil"/>
              <w:left w:val="nil"/>
              <w:bottom w:val="nil"/>
              <w:right w:val="nil"/>
            </w:tcBorders>
          </w:tcPr>
          <w:p w14:paraId="087E3F9F" w14:textId="77777777" w:rsidR="006B550F" w:rsidRPr="00F2006F" w:rsidRDefault="006B550F" w:rsidP="00211C3F">
            <w:pPr>
              <w:autoSpaceDE w:val="0"/>
              <w:autoSpaceDN w:val="0"/>
              <w:adjustRightInd w:val="0"/>
              <w:spacing w:after="0" w:line="240" w:lineRule="auto"/>
              <w:rPr>
                <w:ins w:id="1027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6E5B6EA8" w14:textId="77777777" w:rsidR="006B550F" w:rsidRPr="00F2006F" w:rsidRDefault="006B550F" w:rsidP="00211C3F">
            <w:pPr>
              <w:autoSpaceDE w:val="0"/>
              <w:autoSpaceDN w:val="0"/>
              <w:adjustRightInd w:val="0"/>
              <w:spacing w:after="0" w:line="240" w:lineRule="auto"/>
              <w:rPr>
                <w:ins w:id="10274" w:author="Arjan" w:date="2013-02-07T23:33:00Z"/>
                <w:rFonts w:ascii="Arial" w:eastAsia="Times New Roman" w:hAnsi="Arial" w:cs="Arial"/>
                <w:b/>
                <w:bCs/>
                <w:color w:val="000000"/>
                <w:sz w:val="20"/>
                <w:szCs w:val="20"/>
              </w:rPr>
            </w:pPr>
          </w:p>
        </w:tc>
      </w:tr>
      <w:tr w:rsidR="006B550F" w:rsidRPr="00F2006F" w14:paraId="142CA22A" w14:textId="77777777" w:rsidTr="00211C3F">
        <w:trPr>
          <w:ins w:id="10275" w:author="Arjan" w:date="2013-02-07T23:33:00Z"/>
        </w:trPr>
        <w:tc>
          <w:tcPr>
            <w:tcW w:w="3690" w:type="dxa"/>
            <w:tcBorders>
              <w:top w:val="nil"/>
              <w:left w:val="nil"/>
              <w:bottom w:val="nil"/>
              <w:right w:val="nil"/>
            </w:tcBorders>
          </w:tcPr>
          <w:p w14:paraId="57C76764" w14:textId="77777777" w:rsidR="006B550F" w:rsidRPr="00F2006F" w:rsidRDefault="006B550F" w:rsidP="00211C3F">
            <w:pPr>
              <w:autoSpaceDE w:val="0"/>
              <w:autoSpaceDN w:val="0"/>
              <w:adjustRightInd w:val="0"/>
              <w:spacing w:after="0" w:line="240" w:lineRule="auto"/>
              <w:rPr>
                <w:ins w:id="10276" w:author="Arjan" w:date="2013-02-07T23:33:00Z"/>
                <w:rFonts w:ascii="Arial" w:eastAsia="Times New Roman" w:hAnsi="Arial" w:cs="Arial"/>
                <w:color w:val="000000"/>
                <w:sz w:val="20"/>
                <w:szCs w:val="20"/>
              </w:rPr>
            </w:pPr>
            <w:ins w:id="10277"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17D652A1" w14:textId="77777777" w:rsidR="006B550F" w:rsidRPr="00F2006F" w:rsidRDefault="006B550F" w:rsidP="00211C3F">
            <w:pPr>
              <w:autoSpaceDE w:val="0"/>
              <w:autoSpaceDN w:val="0"/>
              <w:adjustRightInd w:val="0"/>
              <w:spacing w:after="0" w:line="240" w:lineRule="auto"/>
              <w:rPr>
                <w:ins w:id="10278" w:author="Arjan" w:date="2013-02-07T23:33:00Z"/>
                <w:rFonts w:ascii="Arial" w:eastAsia="Times New Roman" w:hAnsi="Arial" w:cs="Arial"/>
                <w:color w:val="000000"/>
                <w:sz w:val="20"/>
                <w:szCs w:val="20"/>
              </w:rPr>
            </w:pPr>
          </w:p>
        </w:tc>
      </w:tr>
      <w:tr w:rsidR="006B550F" w:rsidRPr="00F2006F" w14:paraId="15BBD4C8" w14:textId="77777777" w:rsidTr="00211C3F">
        <w:trPr>
          <w:ins w:id="10279" w:author="Arjan" w:date="2013-02-07T23:33:00Z"/>
        </w:trPr>
        <w:tc>
          <w:tcPr>
            <w:tcW w:w="3690" w:type="dxa"/>
            <w:tcBorders>
              <w:top w:val="nil"/>
              <w:left w:val="nil"/>
              <w:bottom w:val="nil"/>
              <w:right w:val="nil"/>
            </w:tcBorders>
          </w:tcPr>
          <w:p w14:paraId="0F55D72A" w14:textId="77777777" w:rsidR="006B550F" w:rsidRPr="00F2006F" w:rsidRDefault="006B550F" w:rsidP="00211C3F">
            <w:pPr>
              <w:autoSpaceDE w:val="0"/>
              <w:autoSpaceDN w:val="0"/>
              <w:adjustRightInd w:val="0"/>
              <w:spacing w:after="0" w:line="240" w:lineRule="auto"/>
              <w:rPr>
                <w:ins w:id="1028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6B2C18AF" w14:textId="77777777" w:rsidR="006B550F" w:rsidRPr="00F2006F" w:rsidRDefault="006B550F" w:rsidP="00211C3F">
            <w:pPr>
              <w:autoSpaceDE w:val="0"/>
              <w:autoSpaceDN w:val="0"/>
              <w:adjustRightInd w:val="0"/>
              <w:spacing w:after="0" w:line="240" w:lineRule="auto"/>
              <w:rPr>
                <w:ins w:id="10281" w:author="Arjan" w:date="2013-02-07T23:33:00Z"/>
                <w:rFonts w:ascii="Arial" w:eastAsia="Times New Roman" w:hAnsi="Arial" w:cs="Arial"/>
                <w:b/>
                <w:bCs/>
                <w:color w:val="000000"/>
                <w:sz w:val="20"/>
                <w:szCs w:val="20"/>
              </w:rPr>
            </w:pPr>
          </w:p>
        </w:tc>
      </w:tr>
      <w:tr w:rsidR="006B550F" w:rsidRPr="00F2006F" w14:paraId="36642E04" w14:textId="77777777" w:rsidTr="00211C3F">
        <w:trPr>
          <w:trHeight w:val="335"/>
          <w:ins w:id="10282" w:author="Arjan" w:date="2013-02-07T23:33:00Z"/>
        </w:trPr>
        <w:tc>
          <w:tcPr>
            <w:tcW w:w="3690" w:type="dxa"/>
            <w:tcBorders>
              <w:top w:val="nil"/>
              <w:left w:val="nil"/>
              <w:bottom w:val="nil"/>
              <w:right w:val="nil"/>
            </w:tcBorders>
          </w:tcPr>
          <w:p w14:paraId="61DEC303" w14:textId="77777777" w:rsidR="006B550F" w:rsidRPr="00F2006F" w:rsidRDefault="006B550F" w:rsidP="00211C3F">
            <w:pPr>
              <w:autoSpaceDE w:val="0"/>
              <w:autoSpaceDN w:val="0"/>
              <w:adjustRightInd w:val="0"/>
              <w:spacing w:after="0" w:line="240" w:lineRule="auto"/>
              <w:rPr>
                <w:ins w:id="10283" w:author="Arjan" w:date="2013-02-07T23:33:00Z"/>
                <w:rFonts w:ascii="Arial" w:eastAsia="Times New Roman" w:hAnsi="Arial" w:cs="Arial"/>
                <w:color w:val="000000"/>
                <w:sz w:val="20"/>
                <w:szCs w:val="20"/>
              </w:rPr>
            </w:pPr>
            <w:ins w:id="10284"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39EC396F" w14:textId="77777777" w:rsidR="006B550F" w:rsidRPr="00F2006F" w:rsidRDefault="00DA5D93" w:rsidP="00211C3F">
            <w:pPr>
              <w:autoSpaceDE w:val="0"/>
              <w:autoSpaceDN w:val="0"/>
              <w:adjustRightInd w:val="0"/>
              <w:spacing w:after="0" w:line="240" w:lineRule="auto"/>
              <w:rPr>
                <w:ins w:id="10285" w:author="Arjan" w:date="2013-02-07T23:33:00Z"/>
                <w:rFonts w:ascii="Arial" w:eastAsia="Times New Roman" w:hAnsi="Arial" w:cs="Arial"/>
                <w:color w:val="000000"/>
                <w:sz w:val="20"/>
                <w:szCs w:val="20"/>
              </w:rPr>
            </w:pPr>
            <w:ins w:id="10286"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statusomschrijvingGeneriek</w:t>
              </w:r>
              <w:r w:rsidRPr="00F2006F">
                <w:rPr>
                  <w:rFonts w:ascii="Arial" w:hAnsi="Arial" w:cs="Arial"/>
                  <w:sz w:val="20"/>
                  <w:szCs w:val="20"/>
                  <w:lang w:val="en-AU"/>
                </w:rPr>
                <w:fldChar w:fldCharType="end"/>
              </w:r>
            </w:ins>
          </w:p>
        </w:tc>
      </w:tr>
      <w:tr w:rsidR="006B550F" w:rsidRPr="00F2006F" w14:paraId="1FA3D8E8" w14:textId="77777777" w:rsidTr="00211C3F">
        <w:trPr>
          <w:trHeight w:val="215"/>
          <w:ins w:id="10287" w:author="Arjan" w:date="2013-02-07T23:33:00Z"/>
        </w:trPr>
        <w:tc>
          <w:tcPr>
            <w:tcW w:w="3690" w:type="dxa"/>
            <w:tcBorders>
              <w:top w:val="nil"/>
              <w:left w:val="nil"/>
              <w:bottom w:val="nil"/>
              <w:right w:val="nil"/>
            </w:tcBorders>
          </w:tcPr>
          <w:p w14:paraId="3C462F5D" w14:textId="77777777" w:rsidR="006B550F" w:rsidRPr="00F2006F" w:rsidRDefault="006B550F" w:rsidP="00211C3F">
            <w:pPr>
              <w:autoSpaceDE w:val="0"/>
              <w:autoSpaceDN w:val="0"/>
              <w:adjustRightInd w:val="0"/>
              <w:spacing w:after="0" w:line="240" w:lineRule="auto"/>
              <w:rPr>
                <w:ins w:id="1028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6B93C971" w14:textId="77777777" w:rsidR="006B550F" w:rsidRPr="00F2006F" w:rsidRDefault="006B550F" w:rsidP="00211C3F">
            <w:pPr>
              <w:autoSpaceDE w:val="0"/>
              <w:autoSpaceDN w:val="0"/>
              <w:adjustRightInd w:val="0"/>
              <w:spacing w:after="0" w:line="240" w:lineRule="auto"/>
              <w:rPr>
                <w:ins w:id="10289" w:author="Arjan" w:date="2013-02-07T23:33:00Z"/>
                <w:rFonts w:ascii="Arial" w:eastAsia="Times New Roman" w:hAnsi="Arial" w:cs="Arial"/>
                <w:b/>
                <w:bCs/>
                <w:color w:val="000000"/>
                <w:sz w:val="20"/>
                <w:szCs w:val="20"/>
              </w:rPr>
            </w:pPr>
          </w:p>
        </w:tc>
      </w:tr>
      <w:tr w:rsidR="006B550F" w:rsidRPr="005C14BE" w14:paraId="118542CB" w14:textId="77777777" w:rsidTr="00211C3F">
        <w:trPr>
          <w:trHeight w:val="215"/>
          <w:ins w:id="10290" w:author="Arjan" w:date="2013-02-07T23:33:00Z"/>
        </w:trPr>
        <w:tc>
          <w:tcPr>
            <w:tcW w:w="3690" w:type="dxa"/>
            <w:tcBorders>
              <w:top w:val="nil"/>
              <w:left w:val="nil"/>
              <w:bottom w:val="nil"/>
              <w:right w:val="nil"/>
            </w:tcBorders>
          </w:tcPr>
          <w:p w14:paraId="6BC502A3" w14:textId="77777777" w:rsidR="006B550F" w:rsidRPr="00F2006F" w:rsidRDefault="006B550F" w:rsidP="00211C3F">
            <w:pPr>
              <w:autoSpaceDE w:val="0"/>
              <w:autoSpaceDN w:val="0"/>
              <w:adjustRightInd w:val="0"/>
              <w:spacing w:after="0" w:line="240" w:lineRule="auto"/>
              <w:rPr>
                <w:ins w:id="10291" w:author="Arjan" w:date="2013-02-07T23:33:00Z"/>
                <w:rFonts w:ascii="Arial" w:eastAsia="Times New Roman" w:hAnsi="Arial" w:cs="Arial"/>
                <w:color w:val="000000"/>
                <w:sz w:val="20"/>
                <w:szCs w:val="20"/>
              </w:rPr>
            </w:pPr>
            <w:ins w:id="10292"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00031690" w14:textId="77777777" w:rsidR="006B550F" w:rsidRPr="00DD0F4F" w:rsidRDefault="00DA5D93" w:rsidP="00211C3F">
            <w:pPr>
              <w:autoSpaceDE w:val="0"/>
              <w:autoSpaceDN w:val="0"/>
              <w:adjustRightInd w:val="0"/>
              <w:spacing w:after="0" w:line="240" w:lineRule="auto"/>
              <w:rPr>
                <w:ins w:id="10293" w:author="Arjan" w:date="2013-02-07T23:33:00Z"/>
                <w:rFonts w:ascii="Arial" w:eastAsia="Times New Roman" w:hAnsi="Arial" w:cs="Arial"/>
                <w:color w:val="000000"/>
                <w:sz w:val="20"/>
                <w:szCs w:val="20"/>
                <w:lang w:val="nl-NL"/>
              </w:rPr>
            </w:pPr>
            <w:ins w:id="10294"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 xml:space="preserve">Algemeen gehanteerde omschrijving van de aard van de laatst bekende status van de gerelateerde zaak. </w:t>
              </w:r>
            </w:ins>
          </w:p>
        </w:tc>
      </w:tr>
      <w:tr w:rsidR="006B550F" w:rsidRPr="005C14BE" w14:paraId="47F13889" w14:textId="77777777" w:rsidTr="00211C3F">
        <w:trPr>
          <w:trHeight w:val="230"/>
          <w:ins w:id="10295" w:author="Arjan" w:date="2013-02-07T23:33:00Z"/>
        </w:trPr>
        <w:tc>
          <w:tcPr>
            <w:tcW w:w="3690" w:type="dxa"/>
            <w:tcBorders>
              <w:top w:val="nil"/>
              <w:left w:val="nil"/>
              <w:bottom w:val="nil"/>
              <w:right w:val="nil"/>
            </w:tcBorders>
          </w:tcPr>
          <w:p w14:paraId="40602D3B" w14:textId="77777777" w:rsidR="006B550F" w:rsidRPr="00DD0F4F" w:rsidRDefault="006B550F" w:rsidP="00211C3F">
            <w:pPr>
              <w:autoSpaceDE w:val="0"/>
              <w:autoSpaceDN w:val="0"/>
              <w:adjustRightInd w:val="0"/>
              <w:spacing w:after="0" w:line="240" w:lineRule="auto"/>
              <w:rPr>
                <w:ins w:id="10296"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44B3FCAC" w14:textId="77777777" w:rsidR="006B550F" w:rsidRPr="00DD0F4F" w:rsidRDefault="006B550F" w:rsidP="00211C3F">
            <w:pPr>
              <w:autoSpaceDE w:val="0"/>
              <w:autoSpaceDN w:val="0"/>
              <w:adjustRightInd w:val="0"/>
              <w:spacing w:after="0" w:line="240" w:lineRule="auto"/>
              <w:rPr>
                <w:ins w:id="10297" w:author="Arjan" w:date="2013-02-07T23:33:00Z"/>
                <w:rFonts w:ascii="Arial" w:eastAsia="Times New Roman" w:hAnsi="Arial" w:cs="Arial"/>
                <w:b/>
                <w:bCs/>
                <w:color w:val="000000"/>
                <w:sz w:val="20"/>
                <w:szCs w:val="20"/>
                <w:lang w:val="nl-NL"/>
              </w:rPr>
            </w:pPr>
          </w:p>
        </w:tc>
      </w:tr>
      <w:tr w:rsidR="006B550F" w:rsidRPr="00F2006F" w14:paraId="2E840246" w14:textId="77777777" w:rsidTr="00211C3F">
        <w:trPr>
          <w:trHeight w:val="230"/>
          <w:ins w:id="10298" w:author="Arjan" w:date="2013-02-07T23:33:00Z"/>
        </w:trPr>
        <w:tc>
          <w:tcPr>
            <w:tcW w:w="3690" w:type="dxa"/>
            <w:tcBorders>
              <w:top w:val="nil"/>
              <w:left w:val="nil"/>
              <w:bottom w:val="nil"/>
              <w:right w:val="nil"/>
            </w:tcBorders>
          </w:tcPr>
          <w:p w14:paraId="0C12C8BF" w14:textId="77777777" w:rsidR="006B550F" w:rsidRPr="00F2006F" w:rsidRDefault="006B550F" w:rsidP="00211C3F">
            <w:pPr>
              <w:autoSpaceDE w:val="0"/>
              <w:autoSpaceDN w:val="0"/>
              <w:adjustRightInd w:val="0"/>
              <w:spacing w:after="0" w:line="240" w:lineRule="auto"/>
              <w:rPr>
                <w:ins w:id="10299" w:author="Arjan" w:date="2013-02-07T23:33:00Z"/>
                <w:rFonts w:ascii="Arial" w:eastAsia="Times New Roman" w:hAnsi="Arial" w:cs="Arial"/>
                <w:color w:val="000000"/>
                <w:sz w:val="20"/>
                <w:szCs w:val="20"/>
              </w:rPr>
            </w:pPr>
            <w:ins w:id="10300"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47AC0D38" w14:textId="77777777" w:rsidR="006B550F" w:rsidRPr="00F2006F" w:rsidRDefault="006B550F" w:rsidP="00211C3F">
            <w:pPr>
              <w:autoSpaceDE w:val="0"/>
              <w:autoSpaceDN w:val="0"/>
              <w:adjustRightInd w:val="0"/>
              <w:spacing w:after="0" w:line="240" w:lineRule="auto"/>
              <w:rPr>
                <w:ins w:id="10301" w:author="Arjan" w:date="2013-02-07T23:33:00Z"/>
                <w:rFonts w:ascii="Arial" w:eastAsia="Times New Roman" w:hAnsi="Arial" w:cs="Arial"/>
                <w:color w:val="000000"/>
                <w:sz w:val="20"/>
                <w:szCs w:val="20"/>
              </w:rPr>
            </w:pPr>
            <w:ins w:id="10302" w:author="Arjan" w:date="2013-02-07T23:33:00Z">
              <w:r w:rsidRPr="00F2006F">
                <w:rPr>
                  <w:rFonts w:ascii="Arial" w:eastAsia="Times New Roman" w:hAnsi="Arial" w:cs="Arial"/>
                  <w:color w:val="000000"/>
                  <w:sz w:val="20"/>
                  <w:szCs w:val="20"/>
                </w:rPr>
                <w:t>KING</w:t>
              </w:r>
            </w:ins>
          </w:p>
        </w:tc>
      </w:tr>
      <w:tr w:rsidR="006B550F" w:rsidRPr="00F2006F" w14:paraId="2FB92587" w14:textId="77777777" w:rsidTr="00211C3F">
        <w:trPr>
          <w:ins w:id="10303" w:author="Arjan" w:date="2013-02-07T23:33:00Z"/>
        </w:trPr>
        <w:tc>
          <w:tcPr>
            <w:tcW w:w="3690" w:type="dxa"/>
            <w:tcBorders>
              <w:top w:val="nil"/>
              <w:left w:val="nil"/>
              <w:bottom w:val="nil"/>
              <w:right w:val="nil"/>
            </w:tcBorders>
          </w:tcPr>
          <w:p w14:paraId="1958049C" w14:textId="77777777" w:rsidR="006B550F" w:rsidRPr="00F2006F" w:rsidRDefault="006B550F" w:rsidP="00211C3F">
            <w:pPr>
              <w:autoSpaceDE w:val="0"/>
              <w:autoSpaceDN w:val="0"/>
              <w:adjustRightInd w:val="0"/>
              <w:spacing w:after="0" w:line="240" w:lineRule="auto"/>
              <w:rPr>
                <w:ins w:id="1030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60B58B98" w14:textId="77777777" w:rsidR="006B550F" w:rsidRPr="00F2006F" w:rsidRDefault="006B550F" w:rsidP="00211C3F">
            <w:pPr>
              <w:autoSpaceDE w:val="0"/>
              <w:autoSpaceDN w:val="0"/>
              <w:adjustRightInd w:val="0"/>
              <w:spacing w:after="0" w:line="240" w:lineRule="auto"/>
              <w:rPr>
                <w:ins w:id="10305" w:author="Arjan" w:date="2013-02-07T23:33:00Z"/>
                <w:rFonts w:ascii="Arial" w:eastAsia="Times New Roman" w:hAnsi="Arial" w:cs="Arial"/>
                <w:b/>
                <w:bCs/>
                <w:color w:val="000000"/>
                <w:sz w:val="20"/>
                <w:szCs w:val="20"/>
              </w:rPr>
            </w:pPr>
          </w:p>
        </w:tc>
      </w:tr>
      <w:tr w:rsidR="006B550F" w:rsidRPr="00F2006F" w14:paraId="76F672D8" w14:textId="77777777" w:rsidTr="00211C3F">
        <w:trPr>
          <w:ins w:id="10306" w:author="Arjan" w:date="2013-02-07T23:33:00Z"/>
        </w:trPr>
        <w:tc>
          <w:tcPr>
            <w:tcW w:w="3690" w:type="dxa"/>
            <w:tcBorders>
              <w:top w:val="nil"/>
              <w:left w:val="nil"/>
              <w:bottom w:val="nil"/>
              <w:right w:val="nil"/>
            </w:tcBorders>
          </w:tcPr>
          <w:p w14:paraId="6CE187AE" w14:textId="77777777" w:rsidR="006B550F" w:rsidRPr="00F2006F" w:rsidRDefault="006B550F" w:rsidP="00211C3F">
            <w:pPr>
              <w:autoSpaceDE w:val="0"/>
              <w:autoSpaceDN w:val="0"/>
              <w:adjustRightInd w:val="0"/>
              <w:spacing w:after="0" w:line="240" w:lineRule="auto"/>
              <w:rPr>
                <w:ins w:id="10307" w:author="Arjan" w:date="2013-02-07T23:33:00Z"/>
                <w:rFonts w:ascii="Arial" w:eastAsia="Times New Roman" w:hAnsi="Arial" w:cs="Arial"/>
                <w:color w:val="000000"/>
                <w:sz w:val="20"/>
                <w:szCs w:val="20"/>
              </w:rPr>
            </w:pPr>
            <w:ins w:id="10308"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231EFDAC" w14:textId="77777777" w:rsidR="006B550F" w:rsidRPr="00F2006F" w:rsidRDefault="006B550F" w:rsidP="00211C3F">
            <w:pPr>
              <w:autoSpaceDE w:val="0"/>
              <w:autoSpaceDN w:val="0"/>
              <w:adjustRightInd w:val="0"/>
              <w:spacing w:after="0" w:line="240" w:lineRule="auto"/>
              <w:rPr>
                <w:ins w:id="10309" w:author="Arjan" w:date="2013-02-07T23:33:00Z"/>
                <w:rFonts w:ascii="Arial" w:eastAsia="Times New Roman" w:hAnsi="Arial" w:cs="Arial"/>
                <w:color w:val="000000"/>
                <w:sz w:val="20"/>
                <w:szCs w:val="20"/>
              </w:rPr>
            </w:pPr>
            <w:ins w:id="10310" w:author="Arjan" w:date="2013-02-07T23:33:00Z">
              <w:r w:rsidRPr="00F2006F">
                <w:rPr>
                  <w:rFonts w:ascii="Arial" w:eastAsia="Times New Roman" w:hAnsi="Arial" w:cs="Arial"/>
                  <w:color w:val="000000"/>
                  <w:sz w:val="20"/>
                  <w:szCs w:val="20"/>
                </w:rPr>
                <w:t>1 januari 2013</w:t>
              </w:r>
            </w:ins>
          </w:p>
        </w:tc>
      </w:tr>
      <w:tr w:rsidR="006B550F" w:rsidRPr="00F2006F" w14:paraId="7A478521" w14:textId="77777777" w:rsidTr="00211C3F">
        <w:trPr>
          <w:ins w:id="10311" w:author="Arjan" w:date="2013-02-07T23:33:00Z"/>
        </w:trPr>
        <w:tc>
          <w:tcPr>
            <w:tcW w:w="3690" w:type="dxa"/>
            <w:tcBorders>
              <w:top w:val="nil"/>
              <w:left w:val="nil"/>
              <w:bottom w:val="nil"/>
              <w:right w:val="nil"/>
            </w:tcBorders>
          </w:tcPr>
          <w:p w14:paraId="67A0AD9F" w14:textId="77777777" w:rsidR="006B550F" w:rsidRPr="00F2006F" w:rsidRDefault="006B550F" w:rsidP="00211C3F">
            <w:pPr>
              <w:autoSpaceDE w:val="0"/>
              <w:autoSpaceDN w:val="0"/>
              <w:adjustRightInd w:val="0"/>
              <w:spacing w:after="0" w:line="240" w:lineRule="auto"/>
              <w:rPr>
                <w:ins w:id="1031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1A318EFF" w14:textId="77777777" w:rsidR="006B550F" w:rsidRPr="00F2006F" w:rsidRDefault="006B550F" w:rsidP="00211C3F">
            <w:pPr>
              <w:autoSpaceDE w:val="0"/>
              <w:autoSpaceDN w:val="0"/>
              <w:adjustRightInd w:val="0"/>
              <w:spacing w:after="0" w:line="240" w:lineRule="auto"/>
              <w:rPr>
                <w:ins w:id="10313" w:author="Arjan" w:date="2013-02-07T23:33:00Z"/>
                <w:rFonts w:ascii="Arial" w:eastAsia="Times New Roman" w:hAnsi="Arial" w:cs="Arial"/>
                <w:b/>
                <w:bCs/>
                <w:color w:val="000000"/>
                <w:sz w:val="20"/>
                <w:szCs w:val="20"/>
              </w:rPr>
            </w:pPr>
          </w:p>
        </w:tc>
      </w:tr>
      <w:tr w:rsidR="006B550F" w:rsidRPr="005C14BE" w14:paraId="668C419F" w14:textId="77777777" w:rsidTr="00211C3F">
        <w:trPr>
          <w:ins w:id="10314" w:author="Arjan" w:date="2013-02-07T23:33:00Z"/>
        </w:trPr>
        <w:tc>
          <w:tcPr>
            <w:tcW w:w="3690" w:type="dxa"/>
            <w:tcBorders>
              <w:top w:val="nil"/>
              <w:left w:val="nil"/>
              <w:bottom w:val="nil"/>
              <w:right w:val="nil"/>
            </w:tcBorders>
          </w:tcPr>
          <w:p w14:paraId="24CB418B" w14:textId="77777777" w:rsidR="006B550F" w:rsidRPr="00F2006F" w:rsidRDefault="006B550F" w:rsidP="00211C3F">
            <w:pPr>
              <w:autoSpaceDE w:val="0"/>
              <w:autoSpaceDN w:val="0"/>
              <w:adjustRightInd w:val="0"/>
              <w:spacing w:after="0" w:line="240" w:lineRule="auto"/>
              <w:rPr>
                <w:ins w:id="10315" w:author="Arjan" w:date="2013-02-07T23:33:00Z"/>
                <w:rFonts w:ascii="Arial" w:eastAsia="Times New Roman" w:hAnsi="Arial" w:cs="Arial"/>
                <w:color w:val="000000"/>
                <w:sz w:val="20"/>
                <w:szCs w:val="20"/>
              </w:rPr>
            </w:pPr>
            <w:ins w:id="10316"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249E4365" w14:textId="77777777" w:rsidR="006B550F" w:rsidRPr="00DD0F4F" w:rsidRDefault="006B550F" w:rsidP="00211C3F">
            <w:pPr>
              <w:autoSpaceDE w:val="0"/>
              <w:autoSpaceDN w:val="0"/>
              <w:adjustRightInd w:val="0"/>
              <w:spacing w:after="0" w:line="240" w:lineRule="auto"/>
              <w:rPr>
                <w:ins w:id="10317" w:author="Arjan" w:date="2013-02-07T23:33:00Z"/>
                <w:rFonts w:ascii="Arial" w:eastAsia="Times New Roman" w:hAnsi="Arial" w:cs="Arial"/>
                <w:color w:val="000000"/>
                <w:sz w:val="20"/>
                <w:szCs w:val="20"/>
                <w:lang w:val="nl-NL"/>
              </w:rPr>
            </w:pPr>
            <w:ins w:id="10318" w:author="Arjan" w:date="2013-02-07T23:33:00Z">
              <w:r w:rsidRPr="00DD0F4F">
                <w:rPr>
                  <w:rFonts w:ascii="Arial" w:eastAsia="Times New Roman" w:hAnsi="Arial" w:cs="Arial"/>
                  <w:color w:val="000000"/>
                  <w:sz w:val="20"/>
                  <w:szCs w:val="20"/>
                  <w:lang w:val="nl-NL"/>
                </w:rPr>
                <w:t>Het gaat hier om de generieke omschrijving van het statustype van de laatst bekende status van de gerelateerde zaak. De generieke omschrijving is de aard van de status zoals deze landelijk wordt toegepast. Deze kan afwijken van de door de zaakbehandelende organisatie gehanteerde naam, de Statustypeomschrijving.</w:t>
              </w:r>
            </w:ins>
          </w:p>
        </w:tc>
      </w:tr>
      <w:tr w:rsidR="006B550F" w:rsidRPr="005C14BE" w14:paraId="1D063CCC" w14:textId="77777777" w:rsidTr="00211C3F">
        <w:trPr>
          <w:ins w:id="10319" w:author="Arjan" w:date="2013-02-07T23:33:00Z"/>
        </w:trPr>
        <w:tc>
          <w:tcPr>
            <w:tcW w:w="3690" w:type="dxa"/>
            <w:tcBorders>
              <w:top w:val="nil"/>
              <w:left w:val="nil"/>
              <w:bottom w:val="nil"/>
              <w:right w:val="nil"/>
            </w:tcBorders>
          </w:tcPr>
          <w:p w14:paraId="2DBE58FD" w14:textId="77777777" w:rsidR="006B550F" w:rsidRPr="00DD0F4F" w:rsidRDefault="006B550F" w:rsidP="00211C3F">
            <w:pPr>
              <w:autoSpaceDE w:val="0"/>
              <w:autoSpaceDN w:val="0"/>
              <w:adjustRightInd w:val="0"/>
              <w:spacing w:after="0" w:line="240" w:lineRule="auto"/>
              <w:rPr>
                <w:ins w:id="10320"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7A68AEC9" w14:textId="77777777" w:rsidR="006B550F" w:rsidRPr="00DD0F4F" w:rsidRDefault="006B550F" w:rsidP="00211C3F">
            <w:pPr>
              <w:autoSpaceDE w:val="0"/>
              <w:autoSpaceDN w:val="0"/>
              <w:adjustRightInd w:val="0"/>
              <w:spacing w:after="0" w:line="240" w:lineRule="auto"/>
              <w:rPr>
                <w:ins w:id="10321" w:author="Arjan" w:date="2013-02-07T23:33:00Z"/>
                <w:rFonts w:ascii="Arial" w:eastAsia="Times New Roman" w:hAnsi="Arial" w:cs="Arial"/>
                <w:b/>
                <w:bCs/>
                <w:color w:val="000000"/>
                <w:sz w:val="20"/>
                <w:szCs w:val="20"/>
                <w:lang w:val="nl-NL"/>
              </w:rPr>
            </w:pPr>
          </w:p>
        </w:tc>
      </w:tr>
      <w:tr w:rsidR="006B550F" w:rsidRPr="00F2006F" w14:paraId="7EF4B580" w14:textId="77777777" w:rsidTr="00211C3F">
        <w:trPr>
          <w:ins w:id="10322" w:author="Arjan" w:date="2013-02-07T23:33:00Z"/>
        </w:trPr>
        <w:tc>
          <w:tcPr>
            <w:tcW w:w="3690" w:type="dxa"/>
            <w:tcBorders>
              <w:top w:val="nil"/>
              <w:left w:val="nil"/>
              <w:bottom w:val="nil"/>
              <w:right w:val="nil"/>
            </w:tcBorders>
          </w:tcPr>
          <w:p w14:paraId="1357279E" w14:textId="77777777" w:rsidR="006B550F" w:rsidRPr="00F2006F" w:rsidRDefault="006B550F" w:rsidP="00211C3F">
            <w:pPr>
              <w:autoSpaceDE w:val="0"/>
              <w:autoSpaceDN w:val="0"/>
              <w:adjustRightInd w:val="0"/>
              <w:spacing w:after="0" w:line="240" w:lineRule="auto"/>
              <w:rPr>
                <w:ins w:id="10323" w:author="Arjan" w:date="2013-02-07T23:33:00Z"/>
                <w:rFonts w:ascii="Arial" w:eastAsia="Times New Roman" w:hAnsi="Arial" w:cs="Arial"/>
                <w:color w:val="000000"/>
                <w:sz w:val="20"/>
                <w:szCs w:val="20"/>
              </w:rPr>
            </w:pPr>
            <w:ins w:id="10324"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11979325" w14:textId="77777777" w:rsidR="006B550F" w:rsidRPr="00F2006F" w:rsidRDefault="00DA5D93" w:rsidP="00211C3F">
            <w:pPr>
              <w:autoSpaceDE w:val="0"/>
              <w:autoSpaceDN w:val="0"/>
              <w:adjustRightInd w:val="0"/>
              <w:spacing w:after="0" w:line="240" w:lineRule="auto"/>
              <w:rPr>
                <w:ins w:id="10325" w:author="Arjan" w:date="2013-02-07T23:33:00Z"/>
                <w:rFonts w:ascii="Arial" w:eastAsia="Times New Roman" w:hAnsi="Arial" w:cs="Arial"/>
                <w:color w:val="000000"/>
                <w:sz w:val="20"/>
                <w:szCs w:val="20"/>
              </w:rPr>
            </w:pPr>
            <w:ins w:id="10326"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AN80</w:t>
              </w:r>
              <w:r w:rsidRPr="00F2006F">
                <w:rPr>
                  <w:rFonts w:ascii="Arial" w:hAnsi="Arial" w:cs="Arial"/>
                  <w:sz w:val="20"/>
                  <w:szCs w:val="20"/>
                  <w:lang w:val="en-AU"/>
                </w:rPr>
                <w:fldChar w:fldCharType="end"/>
              </w:r>
            </w:ins>
          </w:p>
        </w:tc>
      </w:tr>
      <w:tr w:rsidR="006B550F" w:rsidRPr="00F2006F" w14:paraId="654BFB1B" w14:textId="77777777" w:rsidTr="00211C3F">
        <w:trPr>
          <w:trHeight w:val="230"/>
          <w:ins w:id="10327" w:author="Arjan" w:date="2013-02-07T23:33:00Z"/>
        </w:trPr>
        <w:tc>
          <w:tcPr>
            <w:tcW w:w="3690" w:type="dxa"/>
            <w:tcBorders>
              <w:top w:val="nil"/>
              <w:left w:val="nil"/>
              <w:bottom w:val="nil"/>
              <w:right w:val="nil"/>
            </w:tcBorders>
          </w:tcPr>
          <w:p w14:paraId="0CE3DF26" w14:textId="77777777" w:rsidR="006B550F" w:rsidRPr="00F2006F" w:rsidRDefault="006B550F" w:rsidP="00211C3F">
            <w:pPr>
              <w:autoSpaceDE w:val="0"/>
              <w:autoSpaceDN w:val="0"/>
              <w:adjustRightInd w:val="0"/>
              <w:spacing w:after="0" w:line="240" w:lineRule="auto"/>
              <w:rPr>
                <w:ins w:id="1032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1CF45ACC" w14:textId="77777777" w:rsidR="006B550F" w:rsidRPr="00F2006F" w:rsidRDefault="006B550F" w:rsidP="00211C3F">
            <w:pPr>
              <w:autoSpaceDE w:val="0"/>
              <w:autoSpaceDN w:val="0"/>
              <w:adjustRightInd w:val="0"/>
              <w:spacing w:after="0" w:line="240" w:lineRule="auto"/>
              <w:rPr>
                <w:ins w:id="10329" w:author="Arjan" w:date="2013-02-07T23:33:00Z"/>
                <w:rFonts w:ascii="Arial" w:eastAsia="Times New Roman" w:hAnsi="Arial" w:cs="Arial"/>
                <w:b/>
                <w:bCs/>
                <w:color w:val="000000"/>
                <w:sz w:val="20"/>
                <w:szCs w:val="20"/>
              </w:rPr>
            </w:pPr>
          </w:p>
        </w:tc>
      </w:tr>
      <w:tr w:rsidR="006B550F" w:rsidRPr="005C14BE" w14:paraId="5DBAFB0F" w14:textId="77777777" w:rsidTr="00211C3F">
        <w:trPr>
          <w:trHeight w:val="230"/>
          <w:ins w:id="10330" w:author="Arjan" w:date="2013-02-07T23:33:00Z"/>
        </w:trPr>
        <w:tc>
          <w:tcPr>
            <w:tcW w:w="3690" w:type="dxa"/>
            <w:tcBorders>
              <w:top w:val="nil"/>
              <w:left w:val="nil"/>
              <w:bottom w:val="nil"/>
              <w:right w:val="nil"/>
            </w:tcBorders>
          </w:tcPr>
          <w:p w14:paraId="2EED2116" w14:textId="77777777" w:rsidR="006B550F" w:rsidRPr="00F2006F" w:rsidRDefault="006B550F" w:rsidP="00211C3F">
            <w:pPr>
              <w:autoSpaceDE w:val="0"/>
              <w:autoSpaceDN w:val="0"/>
              <w:adjustRightInd w:val="0"/>
              <w:spacing w:after="0" w:line="240" w:lineRule="auto"/>
              <w:rPr>
                <w:ins w:id="10331" w:author="Arjan" w:date="2013-02-07T23:33:00Z"/>
                <w:rFonts w:ascii="Arial" w:eastAsia="Times New Roman" w:hAnsi="Arial" w:cs="Arial"/>
                <w:color w:val="000000"/>
                <w:sz w:val="20"/>
                <w:szCs w:val="20"/>
              </w:rPr>
            </w:pPr>
            <w:ins w:id="10332"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5A1B2082" w14:textId="77777777" w:rsidR="006B550F" w:rsidRPr="00DD0F4F" w:rsidRDefault="006B550F" w:rsidP="00211C3F">
            <w:pPr>
              <w:autoSpaceDE w:val="0"/>
              <w:autoSpaceDN w:val="0"/>
              <w:adjustRightInd w:val="0"/>
              <w:spacing w:after="0" w:line="240" w:lineRule="auto"/>
              <w:rPr>
                <w:ins w:id="10333" w:author="Arjan" w:date="2013-02-07T23:33:00Z"/>
                <w:rFonts w:ascii="Arial" w:eastAsia="Times New Roman" w:hAnsi="Arial" w:cs="Arial"/>
                <w:color w:val="000000"/>
                <w:sz w:val="20"/>
                <w:szCs w:val="20"/>
                <w:lang w:val="nl-NL"/>
              </w:rPr>
            </w:pPr>
            <w:ins w:id="10334" w:author="Arjan" w:date="2013-02-07T23:33:00Z">
              <w:r w:rsidRPr="00DD0F4F">
                <w:rPr>
                  <w:rFonts w:ascii="Arial" w:eastAsia="Times New Roman" w:hAnsi="Arial" w:cs="Arial"/>
                  <w:color w:val="000000"/>
                  <w:sz w:val="20"/>
                  <w:szCs w:val="20"/>
                  <w:lang w:val="nl-NL"/>
                </w:rPr>
                <w:t>Ontlenen aan het tussen beide organisaties afgesproken zaaktype in de van toepassing zijn ZaakTypeCatalogus.</w:t>
              </w:r>
            </w:ins>
          </w:p>
        </w:tc>
      </w:tr>
      <w:tr w:rsidR="006B550F" w:rsidRPr="005C14BE" w14:paraId="0B255D28" w14:textId="77777777" w:rsidTr="00211C3F">
        <w:trPr>
          <w:trHeight w:val="230"/>
          <w:ins w:id="10335" w:author="Arjan" w:date="2013-02-07T23:33:00Z"/>
        </w:trPr>
        <w:tc>
          <w:tcPr>
            <w:tcW w:w="3690" w:type="dxa"/>
            <w:tcBorders>
              <w:top w:val="nil"/>
              <w:left w:val="nil"/>
              <w:bottom w:val="nil"/>
              <w:right w:val="nil"/>
            </w:tcBorders>
          </w:tcPr>
          <w:p w14:paraId="693E5480" w14:textId="77777777" w:rsidR="006B550F" w:rsidRPr="00DD0F4F" w:rsidRDefault="006B550F" w:rsidP="00211C3F">
            <w:pPr>
              <w:autoSpaceDE w:val="0"/>
              <w:autoSpaceDN w:val="0"/>
              <w:adjustRightInd w:val="0"/>
              <w:spacing w:after="0" w:line="240" w:lineRule="auto"/>
              <w:rPr>
                <w:ins w:id="10336"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173C9B7A" w14:textId="77777777" w:rsidR="006B550F" w:rsidRPr="00DD0F4F" w:rsidRDefault="006B550F" w:rsidP="00211C3F">
            <w:pPr>
              <w:autoSpaceDE w:val="0"/>
              <w:autoSpaceDN w:val="0"/>
              <w:adjustRightInd w:val="0"/>
              <w:spacing w:after="0" w:line="240" w:lineRule="auto"/>
              <w:rPr>
                <w:ins w:id="10337" w:author="Arjan" w:date="2013-02-07T23:33:00Z"/>
                <w:rFonts w:ascii="Arial" w:eastAsia="Times New Roman" w:hAnsi="Arial" w:cs="Arial"/>
                <w:b/>
                <w:bCs/>
                <w:color w:val="000000"/>
                <w:sz w:val="20"/>
                <w:szCs w:val="20"/>
                <w:lang w:val="nl-NL"/>
              </w:rPr>
            </w:pPr>
          </w:p>
        </w:tc>
      </w:tr>
      <w:tr w:rsidR="006B550F" w:rsidRPr="00F2006F" w14:paraId="0E83D344" w14:textId="77777777" w:rsidTr="00211C3F">
        <w:trPr>
          <w:trHeight w:val="230"/>
          <w:ins w:id="10338" w:author="Arjan" w:date="2013-02-07T23:33:00Z"/>
        </w:trPr>
        <w:tc>
          <w:tcPr>
            <w:tcW w:w="3690" w:type="dxa"/>
            <w:tcBorders>
              <w:top w:val="nil"/>
              <w:left w:val="nil"/>
              <w:bottom w:val="nil"/>
              <w:right w:val="nil"/>
            </w:tcBorders>
          </w:tcPr>
          <w:p w14:paraId="33738619" w14:textId="77777777" w:rsidR="006B550F" w:rsidRPr="00F2006F" w:rsidRDefault="006B550F" w:rsidP="00211C3F">
            <w:pPr>
              <w:autoSpaceDE w:val="0"/>
              <w:autoSpaceDN w:val="0"/>
              <w:adjustRightInd w:val="0"/>
              <w:spacing w:after="0" w:line="240" w:lineRule="auto"/>
              <w:rPr>
                <w:ins w:id="10339" w:author="Arjan" w:date="2013-02-07T23:33:00Z"/>
                <w:rFonts w:ascii="Arial" w:eastAsia="Times New Roman" w:hAnsi="Arial" w:cs="Arial"/>
                <w:b/>
                <w:bCs/>
                <w:color w:val="000000"/>
                <w:sz w:val="20"/>
                <w:szCs w:val="20"/>
              </w:rPr>
            </w:pPr>
            <w:ins w:id="10340"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14:paraId="71EC3A41" w14:textId="77777777" w:rsidR="006B550F" w:rsidRPr="00F2006F" w:rsidRDefault="006B550F" w:rsidP="00211C3F">
            <w:pPr>
              <w:autoSpaceDE w:val="0"/>
              <w:autoSpaceDN w:val="0"/>
              <w:adjustRightInd w:val="0"/>
              <w:spacing w:after="0" w:line="240" w:lineRule="auto"/>
              <w:rPr>
                <w:ins w:id="10341" w:author="Arjan" w:date="2013-02-07T23:33:00Z"/>
                <w:rFonts w:ascii="Arial" w:eastAsia="Times New Roman" w:hAnsi="Arial" w:cs="Arial"/>
                <w:color w:val="000000"/>
                <w:sz w:val="20"/>
                <w:szCs w:val="20"/>
              </w:rPr>
            </w:pPr>
            <w:ins w:id="10342" w:author="Arjan" w:date="2013-02-07T23:33:00Z">
              <w:r w:rsidRPr="00F2006F">
                <w:rPr>
                  <w:rFonts w:ascii="Arial" w:eastAsia="Times New Roman" w:hAnsi="Arial" w:cs="Arial"/>
                  <w:color w:val="000000"/>
                  <w:sz w:val="20"/>
                  <w:szCs w:val="20"/>
                </w:rPr>
                <w:t>Nee</w:t>
              </w:r>
            </w:ins>
          </w:p>
        </w:tc>
      </w:tr>
      <w:tr w:rsidR="006B550F" w:rsidRPr="00F2006F" w14:paraId="345B65E7" w14:textId="77777777" w:rsidTr="00211C3F">
        <w:trPr>
          <w:trHeight w:val="275"/>
          <w:ins w:id="10343" w:author="Arjan" w:date="2013-02-07T23:33:00Z"/>
        </w:trPr>
        <w:tc>
          <w:tcPr>
            <w:tcW w:w="3690" w:type="dxa"/>
            <w:tcBorders>
              <w:top w:val="nil"/>
              <w:left w:val="nil"/>
              <w:bottom w:val="nil"/>
              <w:right w:val="nil"/>
            </w:tcBorders>
          </w:tcPr>
          <w:p w14:paraId="724C90B9" w14:textId="77777777" w:rsidR="006B550F" w:rsidRPr="00F2006F" w:rsidRDefault="006B550F" w:rsidP="00211C3F">
            <w:pPr>
              <w:autoSpaceDE w:val="0"/>
              <w:autoSpaceDN w:val="0"/>
              <w:adjustRightInd w:val="0"/>
              <w:spacing w:after="0" w:line="240" w:lineRule="auto"/>
              <w:rPr>
                <w:ins w:id="1034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E58EBCF" w14:textId="77777777" w:rsidR="006B550F" w:rsidRPr="00F2006F" w:rsidRDefault="006B550F" w:rsidP="00211C3F">
            <w:pPr>
              <w:autoSpaceDE w:val="0"/>
              <w:autoSpaceDN w:val="0"/>
              <w:adjustRightInd w:val="0"/>
              <w:spacing w:after="0" w:line="240" w:lineRule="auto"/>
              <w:rPr>
                <w:ins w:id="10345" w:author="Arjan" w:date="2013-02-07T23:33:00Z"/>
                <w:rFonts w:ascii="Arial" w:eastAsia="Times New Roman" w:hAnsi="Arial" w:cs="Arial"/>
                <w:color w:val="000000"/>
                <w:sz w:val="20"/>
                <w:szCs w:val="20"/>
              </w:rPr>
            </w:pPr>
          </w:p>
        </w:tc>
      </w:tr>
      <w:tr w:rsidR="006B550F" w:rsidRPr="00F2006F" w14:paraId="07885790" w14:textId="77777777" w:rsidTr="00211C3F">
        <w:trPr>
          <w:trHeight w:val="230"/>
          <w:ins w:id="10346" w:author="Arjan" w:date="2013-02-07T23:33:00Z"/>
        </w:trPr>
        <w:tc>
          <w:tcPr>
            <w:tcW w:w="3690" w:type="dxa"/>
            <w:tcBorders>
              <w:top w:val="nil"/>
              <w:left w:val="nil"/>
              <w:bottom w:val="nil"/>
              <w:right w:val="nil"/>
            </w:tcBorders>
          </w:tcPr>
          <w:p w14:paraId="31611294" w14:textId="77777777" w:rsidR="006B550F" w:rsidRPr="00F2006F" w:rsidRDefault="006B550F" w:rsidP="00211C3F">
            <w:pPr>
              <w:autoSpaceDE w:val="0"/>
              <w:autoSpaceDN w:val="0"/>
              <w:adjustRightInd w:val="0"/>
              <w:spacing w:after="0" w:line="240" w:lineRule="auto"/>
              <w:rPr>
                <w:ins w:id="10347" w:author="Arjan" w:date="2013-02-07T23:33:00Z"/>
                <w:rFonts w:ascii="Arial" w:eastAsia="Times New Roman" w:hAnsi="Arial" w:cs="Arial"/>
                <w:b/>
                <w:bCs/>
                <w:color w:val="000000"/>
                <w:sz w:val="20"/>
                <w:szCs w:val="20"/>
              </w:rPr>
            </w:pPr>
            <w:ins w:id="10348"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14:paraId="7412926D" w14:textId="77777777" w:rsidR="006B550F" w:rsidRPr="00F2006F" w:rsidRDefault="006B550F" w:rsidP="00211C3F">
            <w:pPr>
              <w:autoSpaceDE w:val="0"/>
              <w:autoSpaceDN w:val="0"/>
              <w:adjustRightInd w:val="0"/>
              <w:spacing w:after="0" w:line="240" w:lineRule="auto"/>
              <w:rPr>
                <w:ins w:id="10349" w:author="Arjan" w:date="2013-02-07T23:33:00Z"/>
                <w:rFonts w:ascii="Arial" w:eastAsia="Times New Roman" w:hAnsi="Arial" w:cs="Arial"/>
                <w:color w:val="000000"/>
                <w:sz w:val="20"/>
                <w:szCs w:val="20"/>
              </w:rPr>
            </w:pPr>
            <w:ins w:id="10350" w:author="Arjan" w:date="2013-02-07T23:33:00Z">
              <w:r w:rsidRPr="00F2006F">
                <w:rPr>
                  <w:rFonts w:ascii="Arial" w:eastAsia="Times New Roman" w:hAnsi="Arial" w:cs="Arial"/>
                  <w:color w:val="000000"/>
                  <w:sz w:val="20"/>
                  <w:szCs w:val="20"/>
                </w:rPr>
                <w:t>Nee</w:t>
              </w:r>
            </w:ins>
          </w:p>
        </w:tc>
      </w:tr>
      <w:tr w:rsidR="006B550F" w:rsidRPr="00F2006F" w14:paraId="1C223631" w14:textId="77777777" w:rsidTr="00211C3F">
        <w:trPr>
          <w:trHeight w:val="230"/>
          <w:ins w:id="10351" w:author="Arjan" w:date="2013-02-07T23:33:00Z"/>
        </w:trPr>
        <w:tc>
          <w:tcPr>
            <w:tcW w:w="3690" w:type="dxa"/>
            <w:tcBorders>
              <w:top w:val="nil"/>
              <w:left w:val="nil"/>
              <w:bottom w:val="nil"/>
              <w:right w:val="nil"/>
            </w:tcBorders>
          </w:tcPr>
          <w:p w14:paraId="1493DB73" w14:textId="77777777" w:rsidR="006B550F" w:rsidRPr="00F2006F" w:rsidRDefault="006B550F" w:rsidP="00211C3F">
            <w:pPr>
              <w:autoSpaceDE w:val="0"/>
              <w:autoSpaceDN w:val="0"/>
              <w:adjustRightInd w:val="0"/>
              <w:spacing w:after="0" w:line="240" w:lineRule="auto"/>
              <w:rPr>
                <w:ins w:id="1035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07567DBB" w14:textId="77777777" w:rsidR="006B550F" w:rsidRPr="00F2006F" w:rsidRDefault="006B550F" w:rsidP="00211C3F">
            <w:pPr>
              <w:autoSpaceDE w:val="0"/>
              <w:autoSpaceDN w:val="0"/>
              <w:adjustRightInd w:val="0"/>
              <w:spacing w:after="0" w:line="240" w:lineRule="auto"/>
              <w:rPr>
                <w:ins w:id="10353" w:author="Arjan" w:date="2013-02-07T23:33:00Z"/>
                <w:rFonts w:ascii="Arial" w:eastAsia="Times New Roman" w:hAnsi="Arial" w:cs="Arial"/>
                <w:color w:val="000000"/>
                <w:sz w:val="20"/>
                <w:szCs w:val="20"/>
              </w:rPr>
            </w:pPr>
          </w:p>
        </w:tc>
      </w:tr>
      <w:tr w:rsidR="006B550F" w:rsidRPr="00F2006F" w14:paraId="3CF7A52F" w14:textId="77777777" w:rsidTr="00211C3F">
        <w:trPr>
          <w:trHeight w:val="230"/>
          <w:ins w:id="10354" w:author="Arjan" w:date="2013-02-07T23:33:00Z"/>
        </w:trPr>
        <w:tc>
          <w:tcPr>
            <w:tcW w:w="3690" w:type="dxa"/>
            <w:tcBorders>
              <w:top w:val="nil"/>
              <w:left w:val="nil"/>
              <w:bottom w:val="nil"/>
              <w:right w:val="nil"/>
            </w:tcBorders>
          </w:tcPr>
          <w:p w14:paraId="6785C5AC" w14:textId="77777777" w:rsidR="006B550F" w:rsidRPr="00F2006F" w:rsidRDefault="006B550F" w:rsidP="00211C3F">
            <w:pPr>
              <w:autoSpaceDE w:val="0"/>
              <w:autoSpaceDN w:val="0"/>
              <w:adjustRightInd w:val="0"/>
              <w:spacing w:after="0" w:line="240" w:lineRule="auto"/>
              <w:rPr>
                <w:ins w:id="10355" w:author="Arjan" w:date="2013-02-07T23:33:00Z"/>
                <w:rFonts w:ascii="Arial" w:eastAsia="Times New Roman" w:hAnsi="Arial" w:cs="Arial"/>
                <w:b/>
                <w:bCs/>
                <w:color w:val="000000"/>
                <w:sz w:val="20"/>
                <w:szCs w:val="20"/>
              </w:rPr>
            </w:pPr>
            <w:ins w:id="10356"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14:paraId="11FD4974" w14:textId="77777777" w:rsidR="006B550F" w:rsidRPr="00F2006F" w:rsidRDefault="006B550F" w:rsidP="00211C3F">
            <w:pPr>
              <w:autoSpaceDE w:val="0"/>
              <w:autoSpaceDN w:val="0"/>
              <w:adjustRightInd w:val="0"/>
              <w:spacing w:after="0" w:line="240" w:lineRule="auto"/>
              <w:rPr>
                <w:ins w:id="10357" w:author="Arjan" w:date="2013-02-07T23:33:00Z"/>
                <w:rFonts w:ascii="Arial" w:eastAsia="Times New Roman" w:hAnsi="Arial" w:cs="Arial"/>
                <w:color w:val="000000"/>
                <w:sz w:val="20"/>
                <w:szCs w:val="20"/>
              </w:rPr>
            </w:pPr>
          </w:p>
        </w:tc>
      </w:tr>
      <w:tr w:rsidR="006B550F" w:rsidRPr="00F2006F" w14:paraId="2110DD47" w14:textId="77777777" w:rsidTr="00211C3F">
        <w:trPr>
          <w:trHeight w:val="230"/>
          <w:ins w:id="10358" w:author="Arjan" w:date="2013-02-07T23:33:00Z"/>
        </w:trPr>
        <w:tc>
          <w:tcPr>
            <w:tcW w:w="3690" w:type="dxa"/>
            <w:tcBorders>
              <w:top w:val="nil"/>
              <w:left w:val="nil"/>
              <w:bottom w:val="nil"/>
              <w:right w:val="nil"/>
            </w:tcBorders>
          </w:tcPr>
          <w:p w14:paraId="0388BED7" w14:textId="77777777" w:rsidR="006B550F" w:rsidRPr="00F2006F" w:rsidRDefault="006B550F" w:rsidP="00211C3F">
            <w:pPr>
              <w:autoSpaceDE w:val="0"/>
              <w:autoSpaceDN w:val="0"/>
              <w:adjustRightInd w:val="0"/>
              <w:spacing w:after="0" w:line="240" w:lineRule="auto"/>
              <w:rPr>
                <w:ins w:id="1035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00DEB83" w14:textId="77777777" w:rsidR="006B550F" w:rsidRPr="00F2006F" w:rsidRDefault="006B550F" w:rsidP="00211C3F">
            <w:pPr>
              <w:autoSpaceDE w:val="0"/>
              <w:autoSpaceDN w:val="0"/>
              <w:adjustRightInd w:val="0"/>
              <w:spacing w:after="0" w:line="240" w:lineRule="auto"/>
              <w:rPr>
                <w:ins w:id="10360" w:author="Arjan" w:date="2013-02-07T23:33:00Z"/>
                <w:rFonts w:ascii="Arial" w:eastAsia="Times New Roman" w:hAnsi="Arial" w:cs="Arial"/>
                <w:color w:val="000000"/>
                <w:sz w:val="20"/>
                <w:szCs w:val="20"/>
              </w:rPr>
            </w:pPr>
          </w:p>
        </w:tc>
      </w:tr>
      <w:tr w:rsidR="006B550F" w:rsidRPr="00F2006F" w14:paraId="54255774" w14:textId="77777777" w:rsidTr="00211C3F">
        <w:trPr>
          <w:trHeight w:val="230"/>
          <w:ins w:id="10361" w:author="Arjan" w:date="2013-02-07T23:33:00Z"/>
        </w:trPr>
        <w:tc>
          <w:tcPr>
            <w:tcW w:w="3690" w:type="dxa"/>
            <w:tcBorders>
              <w:top w:val="nil"/>
              <w:left w:val="nil"/>
              <w:bottom w:val="nil"/>
              <w:right w:val="nil"/>
            </w:tcBorders>
          </w:tcPr>
          <w:p w14:paraId="1F05BAB9" w14:textId="77777777" w:rsidR="006B550F" w:rsidRPr="00F2006F" w:rsidRDefault="006B550F" w:rsidP="00211C3F">
            <w:pPr>
              <w:autoSpaceDE w:val="0"/>
              <w:autoSpaceDN w:val="0"/>
              <w:adjustRightInd w:val="0"/>
              <w:spacing w:after="0" w:line="240" w:lineRule="auto"/>
              <w:rPr>
                <w:ins w:id="10362" w:author="Arjan" w:date="2013-02-07T23:33:00Z"/>
                <w:rFonts w:ascii="Arial" w:eastAsia="Times New Roman" w:hAnsi="Arial" w:cs="Arial"/>
                <w:b/>
                <w:bCs/>
                <w:color w:val="000000"/>
                <w:sz w:val="20"/>
                <w:szCs w:val="20"/>
              </w:rPr>
            </w:pPr>
            <w:ins w:id="10363"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14:paraId="39D8FB16" w14:textId="77777777" w:rsidR="006B550F" w:rsidRPr="00F2006F" w:rsidRDefault="006B550F" w:rsidP="00211C3F">
            <w:pPr>
              <w:autoSpaceDE w:val="0"/>
              <w:autoSpaceDN w:val="0"/>
              <w:adjustRightInd w:val="0"/>
              <w:spacing w:after="0" w:line="240" w:lineRule="auto"/>
              <w:rPr>
                <w:ins w:id="10364" w:author="Arjan" w:date="2013-02-07T23:33:00Z"/>
                <w:rFonts w:ascii="Arial" w:eastAsia="Times New Roman" w:hAnsi="Arial" w:cs="Arial"/>
                <w:color w:val="000000"/>
                <w:sz w:val="20"/>
                <w:szCs w:val="20"/>
              </w:rPr>
            </w:pPr>
            <w:ins w:id="10365" w:author="Arjan" w:date="2013-02-07T23:33:00Z">
              <w:r w:rsidRPr="00F2006F">
                <w:rPr>
                  <w:rFonts w:ascii="Arial" w:eastAsia="Times New Roman" w:hAnsi="Arial" w:cs="Arial"/>
                  <w:color w:val="000000"/>
                  <w:sz w:val="20"/>
                  <w:szCs w:val="20"/>
                </w:rPr>
                <w:t>Nee</w:t>
              </w:r>
            </w:ins>
          </w:p>
        </w:tc>
      </w:tr>
      <w:tr w:rsidR="006B550F" w:rsidRPr="00F2006F" w14:paraId="002C42DD" w14:textId="77777777" w:rsidTr="00211C3F">
        <w:trPr>
          <w:trHeight w:val="230"/>
          <w:ins w:id="10366" w:author="Arjan" w:date="2013-02-07T23:33:00Z"/>
        </w:trPr>
        <w:tc>
          <w:tcPr>
            <w:tcW w:w="3690" w:type="dxa"/>
            <w:tcBorders>
              <w:top w:val="nil"/>
              <w:left w:val="nil"/>
              <w:bottom w:val="nil"/>
              <w:right w:val="nil"/>
            </w:tcBorders>
          </w:tcPr>
          <w:p w14:paraId="3798DC86" w14:textId="77777777" w:rsidR="006B550F" w:rsidRPr="00F2006F" w:rsidRDefault="006B550F" w:rsidP="00211C3F">
            <w:pPr>
              <w:autoSpaceDE w:val="0"/>
              <w:autoSpaceDN w:val="0"/>
              <w:adjustRightInd w:val="0"/>
              <w:spacing w:after="0" w:line="240" w:lineRule="auto"/>
              <w:rPr>
                <w:ins w:id="1036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E50E348" w14:textId="77777777" w:rsidR="006B550F" w:rsidRPr="00F2006F" w:rsidRDefault="006B550F" w:rsidP="00211C3F">
            <w:pPr>
              <w:autoSpaceDE w:val="0"/>
              <w:autoSpaceDN w:val="0"/>
              <w:adjustRightInd w:val="0"/>
              <w:spacing w:after="0" w:line="240" w:lineRule="auto"/>
              <w:rPr>
                <w:ins w:id="10368" w:author="Arjan" w:date="2013-02-07T23:33:00Z"/>
                <w:rFonts w:ascii="Arial" w:eastAsia="Times New Roman" w:hAnsi="Arial" w:cs="Arial"/>
                <w:color w:val="000000"/>
                <w:sz w:val="20"/>
                <w:szCs w:val="20"/>
              </w:rPr>
            </w:pPr>
          </w:p>
        </w:tc>
      </w:tr>
      <w:tr w:rsidR="006B550F" w:rsidRPr="00F2006F" w14:paraId="492B1EBB" w14:textId="77777777" w:rsidTr="00211C3F">
        <w:trPr>
          <w:trHeight w:val="230"/>
          <w:ins w:id="10369" w:author="Arjan" w:date="2013-02-07T23:33:00Z"/>
        </w:trPr>
        <w:tc>
          <w:tcPr>
            <w:tcW w:w="3690" w:type="dxa"/>
            <w:tcBorders>
              <w:top w:val="nil"/>
              <w:left w:val="nil"/>
              <w:bottom w:val="nil"/>
              <w:right w:val="nil"/>
            </w:tcBorders>
          </w:tcPr>
          <w:p w14:paraId="3D0DB595" w14:textId="77777777" w:rsidR="006B550F" w:rsidRPr="00F2006F" w:rsidRDefault="006B550F" w:rsidP="00211C3F">
            <w:pPr>
              <w:autoSpaceDE w:val="0"/>
              <w:autoSpaceDN w:val="0"/>
              <w:adjustRightInd w:val="0"/>
              <w:spacing w:after="0" w:line="240" w:lineRule="auto"/>
              <w:rPr>
                <w:ins w:id="10370" w:author="Arjan" w:date="2013-02-07T23:33:00Z"/>
                <w:rFonts w:ascii="Arial" w:eastAsia="Times New Roman" w:hAnsi="Arial" w:cs="Arial"/>
                <w:b/>
                <w:bCs/>
                <w:color w:val="000000"/>
                <w:sz w:val="20"/>
                <w:szCs w:val="20"/>
              </w:rPr>
            </w:pPr>
            <w:ins w:id="10371"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14:paraId="51FBEFCB" w14:textId="77777777" w:rsidR="006B550F" w:rsidRPr="00F2006F" w:rsidRDefault="006B550F" w:rsidP="00211C3F">
            <w:pPr>
              <w:autoSpaceDE w:val="0"/>
              <w:autoSpaceDN w:val="0"/>
              <w:adjustRightInd w:val="0"/>
              <w:spacing w:after="0" w:line="240" w:lineRule="auto"/>
              <w:rPr>
                <w:ins w:id="10372" w:author="Arjan" w:date="2013-02-07T23:33:00Z"/>
                <w:rFonts w:ascii="Arial" w:eastAsia="Times New Roman" w:hAnsi="Arial" w:cs="Arial"/>
                <w:color w:val="000000"/>
                <w:sz w:val="20"/>
                <w:szCs w:val="20"/>
              </w:rPr>
            </w:pPr>
            <w:ins w:id="10373" w:author="Arjan" w:date="2013-02-07T23:33:00Z">
              <w:r w:rsidRPr="00F2006F">
                <w:rPr>
                  <w:rFonts w:ascii="Arial" w:eastAsia="Times New Roman" w:hAnsi="Arial" w:cs="Arial"/>
                  <w:color w:val="000000"/>
                  <w:sz w:val="20"/>
                  <w:szCs w:val="20"/>
                </w:rPr>
                <w:t>Nee</w:t>
              </w:r>
            </w:ins>
          </w:p>
        </w:tc>
      </w:tr>
      <w:tr w:rsidR="006B550F" w:rsidRPr="00F2006F" w14:paraId="494D9728" w14:textId="77777777" w:rsidTr="00211C3F">
        <w:trPr>
          <w:trHeight w:val="230"/>
          <w:ins w:id="10374" w:author="Arjan" w:date="2013-02-07T23:33:00Z"/>
        </w:trPr>
        <w:tc>
          <w:tcPr>
            <w:tcW w:w="3690" w:type="dxa"/>
            <w:tcBorders>
              <w:top w:val="nil"/>
              <w:left w:val="nil"/>
              <w:bottom w:val="nil"/>
              <w:right w:val="nil"/>
            </w:tcBorders>
          </w:tcPr>
          <w:p w14:paraId="1646B990" w14:textId="77777777" w:rsidR="006B550F" w:rsidRPr="00F2006F" w:rsidRDefault="006B550F" w:rsidP="00211C3F">
            <w:pPr>
              <w:autoSpaceDE w:val="0"/>
              <w:autoSpaceDN w:val="0"/>
              <w:adjustRightInd w:val="0"/>
              <w:spacing w:after="0" w:line="240" w:lineRule="auto"/>
              <w:rPr>
                <w:ins w:id="1037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24983AF" w14:textId="77777777" w:rsidR="006B550F" w:rsidRPr="00F2006F" w:rsidRDefault="006B550F" w:rsidP="00211C3F">
            <w:pPr>
              <w:autoSpaceDE w:val="0"/>
              <w:autoSpaceDN w:val="0"/>
              <w:adjustRightInd w:val="0"/>
              <w:spacing w:after="0" w:line="240" w:lineRule="auto"/>
              <w:rPr>
                <w:ins w:id="10376" w:author="Arjan" w:date="2013-02-07T23:33:00Z"/>
                <w:rFonts w:ascii="Arial" w:eastAsia="Times New Roman" w:hAnsi="Arial" w:cs="Arial"/>
                <w:b/>
                <w:bCs/>
                <w:color w:val="000000"/>
                <w:sz w:val="20"/>
                <w:szCs w:val="20"/>
              </w:rPr>
            </w:pPr>
          </w:p>
        </w:tc>
      </w:tr>
      <w:tr w:rsidR="006B550F" w:rsidRPr="00F2006F" w14:paraId="0F95DB90" w14:textId="77777777" w:rsidTr="00211C3F">
        <w:trPr>
          <w:trHeight w:val="230"/>
          <w:ins w:id="10377" w:author="Arjan" w:date="2013-02-07T23:33:00Z"/>
        </w:trPr>
        <w:tc>
          <w:tcPr>
            <w:tcW w:w="3690" w:type="dxa"/>
            <w:tcBorders>
              <w:top w:val="nil"/>
              <w:left w:val="nil"/>
              <w:bottom w:val="nil"/>
              <w:right w:val="nil"/>
            </w:tcBorders>
          </w:tcPr>
          <w:p w14:paraId="40ACB76B" w14:textId="77777777" w:rsidR="006B550F" w:rsidRPr="00F2006F" w:rsidRDefault="006B550F" w:rsidP="00211C3F">
            <w:pPr>
              <w:autoSpaceDE w:val="0"/>
              <w:autoSpaceDN w:val="0"/>
              <w:adjustRightInd w:val="0"/>
              <w:spacing w:after="0" w:line="240" w:lineRule="auto"/>
              <w:rPr>
                <w:ins w:id="10378" w:author="Arjan" w:date="2013-02-07T23:33:00Z"/>
                <w:rFonts w:ascii="Arial" w:eastAsia="Times New Roman" w:hAnsi="Arial" w:cs="Arial"/>
                <w:color w:val="000000"/>
                <w:sz w:val="20"/>
                <w:szCs w:val="20"/>
              </w:rPr>
            </w:pPr>
            <w:ins w:id="10379"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3D054E33" w14:textId="77777777" w:rsidR="006B550F" w:rsidRPr="00F2006F" w:rsidRDefault="00DA5D93" w:rsidP="00211C3F">
            <w:pPr>
              <w:autoSpaceDE w:val="0"/>
              <w:autoSpaceDN w:val="0"/>
              <w:adjustRightInd w:val="0"/>
              <w:spacing w:after="0" w:line="240" w:lineRule="auto"/>
              <w:rPr>
                <w:ins w:id="10380" w:author="Arjan" w:date="2013-02-07T23:33:00Z"/>
                <w:rFonts w:ascii="Arial" w:eastAsia="Times New Roman" w:hAnsi="Arial" w:cs="Arial"/>
                <w:color w:val="000000"/>
                <w:sz w:val="20"/>
                <w:szCs w:val="20"/>
              </w:rPr>
            </w:pPr>
            <w:ins w:id="10381"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14:paraId="601BE4E7" w14:textId="77777777" w:rsidTr="00211C3F">
        <w:trPr>
          <w:trHeight w:val="200"/>
          <w:ins w:id="10382" w:author="Arjan" w:date="2013-02-07T23:33:00Z"/>
        </w:trPr>
        <w:tc>
          <w:tcPr>
            <w:tcW w:w="3690" w:type="dxa"/>
            <w:tcBorders>
              <w:top w:val="nil"/>
              <w:left w:val="nil"/>
              <w:bottom w:val="nil"/>
              <w:right w:val="nil"/>
            </w:tcBorders>
          </w:tcPr>
          <w:p w14:paraId="0314DF69" w14:textId="77777777" w:rsidR="006B550F" w:rsidRPr="00F2006F" w:rsidRDefault="006B550F" w:rsidP="00211C3F">
            <w:pPr>
              <w:autoSpaceDE w:val="0"/>
              <w:autoSpaceDN w:val="0"/>
              <w:adjustRightInd w:val="0"/>
              <w:spacing w:after="0" w:line="240" w:lineRule="auto"/>
              <w:rPr>
                <w:ins w:id="1038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2CB662E" w14:textId="77777777" w:rsidR="006B550F" w:rsidRPr="00F2006F" w:rsidRDefault="006B550F" w:rsidP="00211C3F">
            <w:pPr>
              <w:autoSpaceDE w:val="0"/>
              <w:autoSpaceDN w:val="0"/>
              <w:adjustRightInd w:val="0"/>
              <w:spacing w:after="0" w:line="240" w:lineRule="auto"/>
              <w:rPr>
                <w:ins w:id="10384" w:author="Arjan" w:date="2013-02-07T23:33:00Z"/>
                <w:rFonts w:ascii="Arial" w:eastAsia="Times New Roman" w:hAnsi="Arial" w:cs="Arial"/>
                <w:b/>
                <w:bCs/>
                <w:color w:val="000000"/>
                <w:sz w:val="20"/>
                <w:szCs w:val="20"/>
              </w:rPr>
            </w:pPr>
          </w:p>
        </w:tc>
      </w:tr>
      <w:tr w:rsidR="006B550F" w:rsidRPr="00F2006F" w14:paraId="111030B1" w14:textId="77777777" w:rsidTr="00211C3F">
        <w:trPr>
          <w:trHeight w:val="200"/>
          <w:ins w:id="10385" w:author="Arjan" w:date="2013-02-07T23:33:00Z"/>
        </w:trPr>
        <w:tc>
          <w:tcPr>
            <w:tcW w:w="3690" w:type="dxa"/>
            <w:tcBorders>
              <w:top w:val="nil"/>
              <w:left w:val="nil"/>
              <w:bottom w:val="nil"/>
              <w:right w:val="nil"/>
            </w:tcBorders>
          </w:tcPr>
          <w:p w14:paraId="29295BDE" w14:textId="77777777" w:rsidR="006B550F" w:rsidRPr="00F2006F" w:rsidRDefault="006B550F" w:rsidP="00211C3F">
            <w:pPr>
              <w:autoSpaceDE w:val="0"/>
              <w:autoSpaceDN w:val="0"/>
              <w:adjustRightInd w:val="0"/>
              <w:spacing w:after="0" w:line="240" w:lineRule="auto"/>
              <w:rPr>
                <w:ins w:id="10386" w:author="Arjan" w:date="2013-02-07T23:33:00Z"/>
                <w:rFonts w:ascii="Arial" w:eastAsia="Times New Roman" w:hAnsi="Arial" w:cs="Arial"/>
                <w:color w:val="000000"/>
                <w:sz w:val="20"/>
                <w:szCs w:val="20"/>
              </w:rPr>
            </w:pPr>
            <w:ins w:id="10387"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32B62758" w14:textId="77777777" w:rsidR="006B550F" w:rsidRPr="00F2006F" w:rsidRDefault="006B550F" w:rsidP="00211C3F">
            <w:pPr>
              <w:autoSpaceDE w:val="0"/>
              <w:autoSpaceDN w:val="0"/>
              <w:adjustRightInd w:val="0"/>
              <w:spacing w:after="0" w:line="240" w:lineRule="auto"/>
              <w:rPr>
                <w:ins w:id="10388" w:author="Arjan" w:date="2013-02-07T23:33:00Z"/>
                <w:rFonts w:ascii="Arial" w:eastAsia="Times New Roman" w:hAnsi="Arial" w:cs="Arial"/>
                <w:color w:val="000000"/>
                <w:sz w:val="20"/>
                <w:szCs w:val="20"/>
              </w:rPr>
            </w:pPr>
            <w:ins w:id="10389" w:author="Arjan" w:date="2013-02-07T23:33:00Z">
              <w:r w:rsidRPr="00F2006F">
                <w:rPr>
                  <w:rFonts w:ascii="Arial" w:eastAsia="Times New Roman" w:hAnsi="Arial" w:cs="Arial"/>
                  <w:color w:val="000000"/>
                  <w:sz w:val="20"/>
                  <w:szCs w:val="20"/>
                </w:rPr>
                <w:t>Gemeentelijk basisgegeven</w:t>
              </w:r>
            </w:ins>
          </w:p>
        </w:tc>
      </w:tr>
      <w:tr w:rsidR="006B550F" w:rsidRPr="00F2006F" w14:paraId="59F7C07D" w14:textId="77777777" w:rsidTr="00211C3F">
        <w:trPr>
          <w:trHeight w:val="230"/>
          <w:ins w:id="10390" w:author="Arjan" w:date="2013-02-07T23:33:00Z"/>
        </w:trPr>
        <w:tc>
          <w:tcPr>
            <w:tcW w:w="3690" w:type="dxa"/>
            <w:tcBorders>
              <w:top w:val="nil"/>
              <w:left w:val="nil"/>
              <w:bottom w:val="nil"/>
              <w:right w:val="nil"/>
            </w:tcBorders>
          </w:tcPr>
          <w:p w14:paraId="3528A1FC" w14:textId="77777777" w:rsidR="006B550F" w:rsidRPr="00F2006F" w:rsidRDefault="006B550F" w:rsidP="00211C3F">
            <w:pPr>
              <w:autoSpaceDE w:val="0"/>
              <w:autoSpaceDN w:val="0"/>
              <w:adjustRightInd w:val="0"/>
              <w:spacing w:after="0" w:line="240" w:lineRule="auto"/>
              <w:rPr>
                <w:ins w:id="1039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2DB1669" w14:textId="77777777" w:rsidR="006B550F" w:rsidRPr="00F2006F" w:rsidRDefault="006B550F" w:rsidP="00211C3F">
            <w:pPr>
              <w:autoSpaceDE w:val="0"/>
              <w:autoSpaceDN w:val="0"/>
              <w:adjustRightInd w:val="0"/>
              <w:spacing w:after="0" w:line="240" w:lineRule="auto"/>
              <w:rPr>
                <w:ins w:id="10392" w:author="Arjan" w:date="2013-02-07T23:33:00Z"/>
                <w:rFonts w:ascii="Arial" w:eastAsia="Times New Roman" w:hAnsi="Arial" w:cs="Arial"/>
                <w:b/>
                <w:bCs/>
                <w:color w:val="000000"/>
                <w:sz w:val="20"/>
                <w:szCs w:val="20"/>
              </w:rPr>
            </w:pPr>
          </w:p>
        </w:tc>
      </w:tr>
      <w:tr w:rsidR="006B550F" w:rsidRPr="00F2006F" w14:paraId="61AC81DB" w14:textId="77777777" w:rsidTr="00211C3F">
        <w:trPr>
          <w:trHeight w:val="230"/>
          <w:ins w:id="10393" w:author="Arjan" w:date="2013-02-07T23:33:00Z"/>
        </w:trPr>
        <w:tc>
          <w:tcPr>
            <w:tcW w:w="3690" w:type="dxa"/>
            <w:tcBorders>
              <w:top w:val="nil"/>
              <w:left w:val="nil"/>
              <w:bottom w:val="nil"/>
              <w:right w:val="nil"/>
            </w:tcBorders>
          </w:tcPr>
          <w:p w14:paraId="10A06F7A" w14:textId="77777777" w:rsidR="006B550F" w:rsidRPr="00F2006F" w:rsidRDefault="006B550F" w:rsidP="00211C3F">
            <w:pPr>
              <w:autoSpaceDE w:val="0"/>
              <w:autoSpaceDN w:val="0"/>
              <w:adjustRightInd w:val="0"/>
              <w:spacing w:after="0" w:line="240" w:lineRule="auto"/>
              <w:rPr>
                <w:ins w:id="10394" w:author="Arjan" w:date="2013-02-07T23:33:00Z"/>
                <w:rFonts w:ascii="Arial" w:eastAsia="Times New Roman" w:hAnsi="Arial" w:cs="Arial"/>
                <w:color w:val="000000"/>
                <w:sz w:val="20"/>
                <w:szCs w:val="20"/>
              </w:rPr>
            </w:pPr>
            <w:ins w:id="10395"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75E15CA8" w14:textId="77777777" w:rsidR="006B550F" w:rsidRPr="00F2006F" w:rsidRDefault="006B550F" w:rsidP="00211C3F">
            <w:pPr>
              <w:autoSpaceDE w:val="0"/>
              <w:autoSpaceDN w:val="0"/>
              <w:adjustRightInd w:val="0"/>
              <w:spacing w:after="0" w:line="240" w:lineRule="auto"/>
              <w:rPr>
                <w:ins w:id="10396" w:author="Arjan" w:date="2013-02-07T23:33:00Z"/>
                <w:rFonts w:ascii="Arial" w:eastAsia="Times New Roman" w:hAnsi="Arial" w:cs="Arial"/>
                <w:color w:val="000000"/>
                <w:sz w:val="20"/>
                <w:szCs w:val="20"/>
              </w:rPr>
            </w:pPr>
            <w:ins w:id="10397" w:author="Arjan" w:date="2013-02-07T23:33:00Z">
              <w:r w:rsidRPr="00F2006F">
                <w:rPr>
                  <w:rFonts w:ascii="Arial" w:eastAsia="Times New Roman" w:hAnsi="Arial" w:cs="Arial"/>
                  <w:color w:val="000000"/>
                  <w:sz w:val="20"/>
                  <w:szCs w:val="20"/>
                </w:rPr>
                <w:t>-</w:t>
              </w:r>
            </w:ins>
          </w:p>
        </w:tc>
      </w:tr>
    </w:tbl>
    <w:p w14:paraId="31FE8CE5" w14:textId="77777777" w:rsidR="006B550F" w:rsidRPr="00DD0F4F" w:rsidRDefault="00DA5D93" w:rsidP="006B550F">
      <w:pPr>
        <w:autoSpaceDE w:val="0"/>
        <w:autoSpaceDN w:val="0"/>
        <w:adjustRightInd w:val="0"/>
        <w:spacing w:before="240" w:after="60" w:line="240" w:lineRule="auto"/>
        <w:outlineLvl w:val="3"/>
        <w:rPr>
          <w:ins w:id="10398" w:author="Arjan" w:date="2013-02-07T23:33:00Z"/>
          <w:rFonts w:ascii="Arial" w:eastAsia="Times New Roman" w:hAnsi="Arial" w:cs="Arial"/>
          <w:b/>
          <w:bCs/>
          <w:color w:val="004080"/>
          <w:sz w:val="24"/>
          <w:szCs w:val="24"/>
          <w:lang w:val="nl-NL"/>
        </w:rPr>
      </w:pPr>
      <w:ins w:id="10399"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Datum status gezet</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14:paraId="24AA61C3" w14:textId="77777777" w:rsidTr="00211C3F">
        <w:trPr>
          <w:trHeight w:val="230"/>
          <w:ins w:id="10400" w:author="Arjan" w:date="2013-02-07T23:33:00Z"/>
        </w:trPr>
        <w:tc>
          <w:tcPr>
            <w:tcW w:w="3690" w:type="dxa"/>
            <w:tcBorders>
              <w:top w:val="nil"/>
              <w:left w:val="nil"/>
              <w:bottom w:val="nil"/>
              <w:right w:val="nil"/>
            </w:tcBorders>
          </w:tcPr>
          <w:p w14:paraId="0D6FFAF8" w14:textId="77777777" w:rsidR="006B550F" w:rsidRPr="00F2006F" w:rsidRDefault="006B550F" w:rsidP="00211C3F">
            <w:pPr>
              <w:autoSpaceDE w:val="0"/>
              <w:autoSpaceDN w:val="0"/>
              <w:adjustRightInd w:val="0"/>
              <w:spacing w:after="0" w:line="240" w:lineRule="auto"/>
              <w:rPr>
                <w:ins w:id="10401" w:author="Arjan" w:date="2013-02-07T23:33:00Z"/>
                <w:rFonts w:ascii="Arial" w:eastAsia="Times New Roman" w:hAnsi="Arial" w:cs="Arial"/>
                <w:color w:val="000000"/>
                <w:sz w:val="20"/>
                <w:szCs w:val="20"/>
              </w:rPr>
            </w:pPr>
            <w:ins w:id="10402"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1BFBC467" w14:textId="77777777" w:rsidR="006B550F" w:rsidRPr="00F2006F" w:rsidRDefault="00DA5D93" w:rsidP="00211C3F">
            <w:pPr>
              <w:autoSpaceDE w:val="0"/>
              <w:autoSpaceDN w:val="0"/>
              <w:adjustRightInd w:val="0"/>
              <w:spacing w:after="0" w:line="240" w:lineRule="auto"/>
              <w:rPr>
                <w:ins w:id="10403" w:author="Arjan" w:date="2013-02-07T23:33:00Z"/>
                <w:rFonts w:ascii="Arial" w:eastAsia="Times New Roman" w:hAnsi="Arial" w:cs="Arial"/>
                <w:color w:val="000000"/>
                <w:sz w:val="20"/>
                <w:szCs w:val="20"/>
              </w:rPr>
            </w:pPr>
            <w:ins w:id="10404"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status gezet</w:t>
              </w:r>
              <w:r w:rsidRPr="00F2006F">
                <w:rPr>
                  <w:rFonts w:ascii="Arial" w:hAnsi="Arial" w:cs="Arial"/>
                  <w:sz w:val="20"/>
                  <w:szCs w:val="20"/>
                  <w:lang w:val="en-AU"/>
                </w:rPr>
                <w:fldChar w:fldCharType="end"/>
              </w:r>
            </w:ins>
          </w:p>
        </w:tc>
      </w:tr>
      <w:tr w:rsidR="006B550F" w:rsidRPr="00F2006F" w14:paraId="5A5C4379" w14:textId="77777777" w:rsidTr="00211C3F">
        <w:trPr>
          <w:ins w:id="10405" w:author="Arjan" w:date="2013-02-07T23:33:00Z"/>
        </w:trPr>
        <w:tc>
          <w:tcPr>
            <w:tcW w:w="3690" w:type="dxa"/>
            <w:tcBorders>
              <w:top w:val="nil"/>
              <w:left w:val="nil"/>
              <w:bottom w:val="nil"/>
              <w:right w:val="nil"/>
            </w:tcBorders>
          </w:tcPr>
          <w:p w14:paraId="37752E1D" w14:textId="77777777" w:rsidR="006B550F" w:rsidRPr="00F2006F" w:rsidRDefault="006B550F" w:rsidP="00211C3F">
            <w:pPr>
              <w:autoSpaceDE w:val="0"/>
              <w:autoSpaceDN w:val="0"/>
              <w:adjustRightInd w:val="0"/>
              <w:spacing w:after="0" w:line="240" w:lineRule="auto"/>
              <w:rPr>
                <w:ins w:id="1040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576D1D3" w14:textId="77777777" w:rsidR="006B550F" w:rsidRPr="00F2006F" w:rsidRDefault="006B550F" w:rsidP="00211C3F">
            <w:pPr>
              <w:autoSpaceDE w:val="0"/>
              <w:autoSpaceDN w:val="0"/>
              <w:adjustRightInd w:val="0"/>
              <w:spacing w:after="0" w:line="240" w:lineRule="auto"/>
              <w:rPr>
                <w:ins w:id="10407" w:author="Arjan" w:date="2013-02-07T23:33:00Z"/>
                <w:rFonts w:ascii="Arial" w:eastAsia="Times New Roman" w:hAnsi="Arial" w:cs="Arial"/>
                <w:b/>
                <w:bCs/>
                <w:color w:val="000000"/>
                <w:sz w:val="20"/>
                <w:szCs w:val="20"/>
              </w:rPr>
            </w:pPr>
          </w:p>
        </w:tc>
      </w:tr>
      <w:tr w:rsidR="006B550F" w:rsidRPr="00F2006F" w14:paraId="7EC96B00" w14:textId="77777777" w:rsidTr="00211C3F">
        <w:trPr>
          <w:ins w:id="10408" w:author="Arjan" w:date="2013-02-07T23:33:00Z"/>
        </w:trPr>
        <w:tc>
          <w:tcPr>
            <w:tcW w:w="3690" w:type="dxa"/>
            <w:tcBorders>
              <w:top w:val="nil"/>
              <w:left w:val="nil"/>
              <w:bottom w:val="nil"/>
              <w:right w:val="nil"/>
            </w:tcBorders>
          </w:tcPr>
          <w:p w14:paraId="20955F29" w14:textId="77777777" w:rsidR="006B550F" w:rsidRPr="00F2006F" w:rsidRDefault="006B550F" w:rsidP="00211C3F">
            <w:pPr>
              <w:autoSpaceDE w:val="0"/>
              <w:autoSpaceDN w:val="0"/>
              <w:adjustRightInd w:val="0"/>
              <w:spacing w:after="0" w:line="240" w:lineRule="auto"/>
              <w:rPr>
                <w:ins w:id="10409" w:author="Arjan" w:date="2013-02-07T23:33:00Z"/>
                <w:rFonts w:ascii="Arial" w:eastAsia="Times New Roman" w:hAnsi="Arial" w:cs="Arial"/>
                <w:color w:val="000000"/>
                <w:sz w:val="20"/>
                <w:szCs w:val="20"/>
              </w:rPr>
            </w:pPr>
            <w:ins w:id="10410"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1D707872" w14:textId="77777777" w:rsidR="006B550F" w:rsidRPr="00F2006F" w:rsidRDefault="006B550F" w:rsidP="00211C3F">
            <w:pPr>
              <w:autoSpaceDE w:val="0"/>
              <w:autoSpaceDN w:val="0"/>
              <w:adjustRightInd w:val="0"/>
              <w:spacing w:after="0" w:line="240" w:lineRule="auto"/>
              <w:rPr>
                <w:ins w:id="10411" w:author="Arjan" w:date="2013-02-07T23:33:00Z"/>
                <w:rFonts w:ascii="Arial" w:eastAsia="Times New Roman" w:hAnsi="Arial" w:cs="Arial"/>
                <w:color w:val="000000"/>
                <w:sz w:val="20"/>
                <w:szCs w:val="20"/>
              </w:rPr>
            </w:pPr>
            <w:ins w:id="10412" w:author="Arjan" w:date="2013-02-07T23:33:00Z">
              <w:r w:rsidRPr="00F2006F">
                <w:rPr>
                  <w:rFonts w:ascii="Arial" w:eastAsia="Times New Roman" w:hAnsi="Arial" w:cs="Arial"/>
                  <w:color w:val="000000"/>
                  <w:sz w:val="20"/>
                  <w:szCs w:val="20"/>
                </w:rPr>
                <w:t>KING</w:t>
              </w:r>
            </w:ins>
          </w:p>
        </w:tc>
      </w:tr>
      <w:tr w:rsidR="006B550F" w:rsidRPr="00F2006F" w14:paraId="6CFB6B4C" w14:textId="77777777" w:rsidTr="00211C3F">
        <w:trPr>
          <w:ins w:id="10413" w:author="Arjan" w:date="2013-02-07T23:33:00Z"/>
        </w:trPr>
        <w:tc>
          <w:tcPr>
            <w:tcW w:w="3690" w:type="dxa"/>
            <w:tcBorders>
              <w:top w:val="nil"/>
              <w:left w:val="nil"/>
              <w:bottom w:val="nil"/>
              <w:right w:val="nil"/>
            </w:tcBorders>
          </w:tcPr>
          <w:p w14:paraId="101AEB0B" w14:textId="77777777" w:rsidR="006B550F" w:rsidRPr="00F2006F" w:rsidRDefault="006B550F" w:rsidP="00211C3F">
            <w:pPr>
              <w:autoSpaceDE w:val="0"/>
              <w:autoSpaceDN w:val="0"/>
              <w:adjustRightInd w:val="0"/>
              <w:spacing w:after="0" w:line="240" w:lineRule="auto"/>
              <w:rPr>
                <w:ins w:id="1041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3B7CB33" w14:textId="77777777" w:rsidR="006B550F" w:rsidRPr="00F2006F" w:rsidRDefault="006B550F" w:rsidP="00211C3F">
            <w:pPr>
              <w:autoSpaceDE w:val="0"/>
              <w:autoSpaceDN w:val="0"/>
              <w:adjustRightInd w:val="0"/>
              <w:spacing w:after="0" w:line="240" w:lineRule="auto"/>
              <w:rPr>
                <w:ins w:id="10415" w:author="Arjan" w:date="2013-02-07T23:33:00Z"/>
                <w:rFonts w:ascii="Arial" w:eastAsia="Times New Roman" w:hAnsi="Arial" w:cs="Arial"/>
                <w:b/>
                <w:bCs/>
                <w:color w:val="000000"/>
                <w:sz w:val="20"/>
                <w:szCs w:val="20"/>
              </w:rPr>
            </w:pPr>
          </w:p>
        </w:tc>
      </w:tr>
      <w:tr w:rsidR="006B550F" w:rsidRPr="00F2006F" w14:paraId="213FCA9B" w14:textId="77777777" w:rsidTr="00211C3F">
        <w:trPr>
          <w:ins w:id="10416" w:author="Arjan" w:date="2013-02-07T23:33:00Z"/>
        </w:trPr>
        <w:tc>
          <w:tcPr>
            <w:tcW w:w="3690" w:type="dxa"/>
            <w:tcBorders>
              <w:top w:val="nil"/>
              <w:left w:val="nil"/>
              <w:bottom w:val="nil"/>
              <w:right w:val="nil"/>
            </w:tcBorders>
          </w:tcPr>
          <w:p w14:paraId="0450218C" w14:textId="77777777" w:rsidR="006B550F" w:rsidRPr="00F2006F" w:rsidRDefault="006B550F" w:rsidP="00211C3F">
            <w:pPr>
              <w:autoSpaceDE w:val="0"/>
              <w:autoSpaceDN w:val="0"/>
              <w:adjustRightInd w:val="0"/>
              <w:spacing w:after="0" w:line="240" w:lineRule="auto"/>
              <w:rPr>
                <w:ins w:id="10417" w:author="Arjan" w:date="2013-02-07T23:33:00Z"/>
                <w:rFonts w:ascii="Arial" w:eastAsia="Times New Roman" w:hAnsi="Arial" w:cs="Arial"/>
                <w:color w:val="000000"/>
                <w:sz w:val="20"/>
                <w:szCs w:val="20"/>
              </w:rPr>
            </w:pPr>
            <w:ins w:id="10418"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1123B0BC" w14:textId="77777777" w:rsidR="006B550F" w:rsidRPr="00F2006F" w:rsidRDefault="006B550F" w:rsidP="00211C3F">
            <w:pPr>
              <w:autoSpaceDE w:val="0"/>
              <w:autoSpaceDN w:val="0"/>
              <w:adjustRightInd w:val="0"/>
              <w:spacing w:after="0" w:line="240" w:lineRule="auto"/>
              <w:rPr>
                <w:ins w:id="10419" w:author="Arjan" w:date="2013-02-07T23:33:00Z"/>
                <w:rFonts w:ascii="Arial" w:eastAsia="Times New Roman" w:hAnsi="Arial" w:cs="Arial"/>
                <w:color w:val="000000"/>
                <w:sz w:val="20"/>
                <w:szCs w:val="20"/>
              </w:rPr>
            </w:pPr>
          </w:p>
        </w:tc>
      </w:tr>
      <w:tr w:rsidR="006B550F" w:rsidRPr="00F2006F" w14:paraId="7B5F5C79" w14:textId="77777777" w:rsidTr="00211C3F">
        <w:trPr>
          <w:ins w:id="10420" w:author="Arjan" w:date="2013-02-07T23:33:00Z"/>
        </w:trPr>
        <w:tc>
          <w:tcPr>
            <w:tcW w:w="3690" w:type="dxa"/>
            <w:tcBorders>
              <w:top w:val="nil"/>
              <w:left w:val="nil"/>
              <w:bottom w:val="nil"/>
              <w:right w:val="nil"/>
            </w:tcBorders>
          </w:tcPr>
          <w:p w14:paraId="274C5987" w14:textId="77777777" w:rsidR="006B550F" w:rsidRPr="00F2006F" w:rsidRDefault="006B550F" w:rsidP="00211C3F">
            <w:pPr>
              <w:autoSpaceDE w:val="0"/>
              <w:autoSpaceDN w:val="0"/>
              <w:adjustRightInd w:val="0"/>
              <w:spacing w:after="0" w:line="240" w:lineRule="auto"/>
              <w:rPr>
                <w:ins w:id="1042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71352E1" w14:textId="77777777" w:rsidR="006B550F" w:rsidRPr="00F2006F" w:rsidRDefault="006B550F" w:rsidP="00211C3F">
            <w:pPr>
              <w:autoSpaceDE w:val="0"/>
              <w:autoSpaceDN w:val="0"/>
              <w:adjustRightInd w:val="0"/>
              <w:spacing w:after="0" w:line="240" w:lineRule="auto"/>
              <w:rPr>
                <w:ins w:id="10422" w:author="Arjan" w:date="2013-02-07T23:33:00Z"/>
                <w:rFonts w:ascii="Arial" w:eastAsia="Times New Roman" w:hAnsi="Arial" w:cs="Arial"/>
                <w:b/>
                <w:bCs/>
                <w:color w:val="000000"/>
                <w:sz w:val="20"/>
                <w:szCs w:val="20"/>
              </w:rPr>
            </w:pPr>
          </w:p>
        </w:tc>
      </w:tr>
      <w:tr w:rsidR="006B550F" w:rsidRPr="00F2006F" w14:paraId="512B27AA" w14:textId="77777777" w:rsidTr="00211C3F">
        <w:trPr>
          <w:trHeight w:val="335"/>
          <w:ins w:id="10423" w:author="Arjan" w:date="2013-02-07T23:33:00Z"/>
        </w:trPr>
        <w:tc>
          <w:tcPr>
            <w:tcW w:w="3690" w:type="dxa"/>
            <w:tcBorders>
              <w:top w:val="nil"/>
              <w:left w:val="nil"/>
              <w:bottom w:val="nil"/>
              <w:right w:val="nil"/>
            </w:tcBorders>
          </w:tcPr>
          <w:p w14:paraId="146B8CE3" w14:textId="77777777" w:rsidR="006B550F" w:rsidRPr="00F2006F" w:rsidRDefault="006B550F" w:rsidP="00211C3F">
            <w:pPr>
              <w:autoSpaceDE w:val="0"/>
              <w:autoSpaceDN w:val="0"/>
              <w:adjustRightInd w:val="0"/>
              <w:spacing w:after="0" w:line="240" w:lineRule="auto"/>
              <w:rPr>
                <w:ins w:id="10424" w:author="Arjan" w:date="2013-02-07T23:33:00Z"/>
                <w:rFonts w:ascii="Arial" w:eastAsia="Times New Roman" w:hAnsi="Arial" w:cs="Arial"/>
                <w:color w:val="000000"/>
                <w:sz w:val="20"/>
                <w:szCs w:val="20"/>
              </w:rPr>
            </w:pPr>
            <w:ins w:id="10425"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7D08AEE9" w14:textId="77777777" w:rsidR="006B550F" w:rsidRPr="00F2006F" w:rsidRDefault="00DA5D93" w:rsidP="00211C3F">
            <w:pPr>
              <w:autoSpaceDE w:val="0"/>
              <w:autoSpaceDN w:val="0"/>
              <w:adjustRightInd w:val="0"/>
              <w:spacing w:after="0" w:line="240" w:lineRule="auto"/>
              <w:rPr>
                <w:ins w:id="10426" w:author="Arjan" w:date="2013-02-07T23:33:00Z"/>
                <w:rFonts w:ascii="Arial" w:eastAsia="Times New Roman" w:hAnsi="Arial" w:cs="Arial"/>
                <w:color w:val="000000"/>
                <w:sz w:val="20"/>
                <w:szCs w:val="20"/>
              </w:rPr>
            </w:pPr>
            <w:ins w:id="10427"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datumStatusGezet</w:t>
              </w:r>
              <w:r w:rsidRPr="00F2006F">
                <w:rPr>
                  <w:rFonts w:ascii="Arial" w:hAnsi="Arial" w:cs="Arial"/>
                  <w:sz w:val="20"/>
                  <w:szCs w:val="20"/>
                  <w:lang w:val="en-AU"/>
                </w:rPr>
                <w:fldChar w:fldCharType="end"/>
              </w:r>
            </w:ins>
          </w:p>
        </w:tc>
      </w:tr>
      <w:tr w:rsidR="006B550F" w:rsidRPr="00F2006F" w14:paraId="6536BE38" w14:textId="77777777" w:rsidTr="00211C3F">
        <w:trPr>
          <w:trHeight w:val="215"/>
          <w:ins w:id="10428" w:author="Arjan" w:date="2013-02-07T23:33:00Z"/>
        </w:trPr>
        <w:tc>
          <w:tcPr>
            <w:tcW w:w="3690" w:type="dxa"/>
            <w:tcBorders>
              <w:top w:val="nil"/>
              <w:left w:val="nil"/>
              <w:bottom w:val="nil"/>
              <w:right w:val="nil"/>
            </w:tcBorders>
          </w:tcPr>
          <w:p w14:paraId="7F9D8AE2" w14:textId="77777777" w:rsidR="006B550F" w:rsidRPr="00F2006F" w:rsidRDefault="006B550F" w:rsidP="00211C3F">
            <w:pPr>
              <w:autoSpaceDE w:val="0"/>
              <w:autoSpaceDN w:val="0"/>
              <w:adjustRightInd w:val="0"/>
              <w:spacing w:after="0" w:line="240" w:lineRule="auto"/>
              <w:rPr>
                <w:ins w:id="1042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9E5F00B" w14:textId="77777777" w:rsidR="006B550F" w:rsidRPr="00F2006F" w:rsidRDefault="006B550F" w:rsidP="00211C3F">
            <w:pPr>
              <w:autoSpaceDE w:val="0"/>
              <w:autoSpaceDN w:val="0"/>
              <w:adjustRightInd w:val="0"/>
              <w:spacing w:after="0" w:line="240" w:lineRule="auto"/>
              <w:rPr>
                <w:ins w:id="10430" w:author="Arjan" w:date="2013-02-07T23:33:00Z"/>
                <w:rFonts w:ascii="Arial" w:eastAsia="Times New Roman" w:hAnsi="Arial" w:cs="Arial"/>
                <w:b/>
                <w:bCs/>
                <w:color w:val="000000"/>
                <w:sz w:val="20"/>
                <w:szCs w:val="20"/>
              </w:rPr>
            </w:pPr>
          </w:p>
        </w:tc>
      </w:tr>
      <w:tr w:rsidR="006B550F" w:rsidRPr="005C14BE" w14:paraId="783C01B6" w14:textId="77777777" w:rsidTr="00211C3F">
        <w:trPr>
          <w:trHeight w:val="215"/>
          <w:ins w:id="10431" w:author="Arjan" w:date="2013-02-07T23:33:00Z"/>
        </w:trPr>
        <w:tc>
          <w:tcPr>
            <w:tcW w:w="3690" w:type="dxa"/>
            <w:tcBorders>
              <w:top w:val="nil"/>
              <w:left w:val="nil"/>
              <w:bottom w:val="nil"/>
              <w:right w:val="nil"/>
            </w:tcBorders>
          </w:tcPr>
          <w:p w14:paraId="002C5D96" w14:textId="77777777" w:rsidR="006B550F" w:rsidRPr="00F2006F" w:rsidRDefault="006B550F" w:rsidP="00211C3F">
            <w:pPr>
              <w:autoSpaceDE w:val="0"/>
              <w:autoSpaceDN w:val="0"/>
              <w:adjustRightInd w:val="0"/>
              <w:spacing w:after="0" w:line="240" w:lineRule="auto"/>
              <w:rPr>
                <w:ins w:id="10432" w:author="Arjan" w:date="2013-02-07T23:33:00Z"/>
                <w:rFonts w:ascii="Arial" w:eastAsia="Times New Roman" w:hAnsi="Arial" w:cs="Arial"/>
                <w:color w:val="000000"/>
                <w:sz w:val="20"/>
                <w:szCs w:val="20"/>
              </w:rPr>
            </w:pPr>
            <w:ins w:id="10433"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410F04E8" w14:textId="77777777" w:rsidR="006B550F" w:rsidRPr="00DD0F4F" w:rsidRDefault="00DA5D93" w:rsidP="00211C3F">
            <w:pPr>
              <w:autoSpaceDE w:val="0"/>
              <w:autoSpaceDN w:val="0"/>
              <w:adjustRightInd w:val="0"/>
              <w:spacing w:after="0" w:line="240" w:lineRule="auto"/>
              <w:rPr>
                <w:ins w:id="10434" w:author="Arjan" w:date="2013-02-07T23:33:00Z"/>
                <w:rFonts w:ascii="Arial" w:eastAsia="Times New Roman" w:hAnsi="Arial" w:cs="Arial"/>
                <w:color w:val="000000"/>
                <w:sz w:val="20"/>
                <w:szCs w:val="20"/>
                <w:lang w:val="nl-NL"/>
              </w:rPr>
            </w:pPr>
            <w:ins w:id="10435"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De datum waarop de gerelateerde zaak de laatst bekende status heeft verkregen.</w:t>
              </w:r>
            </w:ins>
          </w:p>
        </w:tc>
      </w:tr>
      <w:tr w:rsidR="006B550F" w:rsidRPr="005C14BE" w14:paraId="63987CAD" w14:textId="77777777" w:rsidTr="00211C3F">
        <w:trPr>
          <w:trHeight w:val="230"/>
          <w:ins w:id="10436" w:author="Arjan" w:date="2013-02-07T23:33:00Z"/>
        </w:trPr>
        <w:tc>
          <w:tcPr>
            <w:tcW w:w="3690" w:type="dxa"/>
            <w:tcBorders>
              <w:top w:val="nil"/>
              <w:left w:val="nil"/>
              <w:bottom w:val="nil"/>
              <w:right w:val="nil"/>
            </w:tcBorders>
          </w:tcPr>
          <w:p w14:paraId="311A8BA5" w14:textId="77777777" w:rsidR="006B550F" w:rsidRPr="00DD0F4F" w:rsidRDefault="006B550F" w:rsidP="00211C3F">
            <w:pPr>
              <w:autoSpaceDE w:val="0"/>
              <w:autoSpaceDN w:val="0"/>
              <w:adjustRightInd w:val="0"/>
              <w:spacing w:after="0" w:line="240" w:lineRule="auto"/>
              <w:rPr>
                <w:ins w:id="10437"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626BFB67" w14:textId="77777777" w:rsidR="006B550F" w:rsidRPr="00DD0F4F" w:rsidRDefault="006B550F" w:rsidP="00211C3F">
            <w:pPr>
              <w:autoSpaceDE w:val="0"/>
              <w:autoSpaceDN w:val="0"/>
              <w:adjustRightInd w:val="0"/>
              <w:spacing w:after="0" w:line="240" w:lineRule="auto"/>
              <w:rPr>
                <w:ins w:id="10438" w:author="Arjan" w:date="2013-02-07T23:33:00Z"/>
                <w:rFonts w:ascii="Arial" w:eastAsia="Times New Roman" w:hAnsi="Arial" w:cs="Arial"/>
                <w:b/>
                <w:bCs/>
                <w:color w:val="000000"/>
                <w:sz w:val="20"/>
                <w:szCs w:val="20"/>
                <w:lang w:val="nl-NL"/>
              </w:rPr>
            </w:pPr>
          </w:p>
        </w:tc>
      </w:tr>
      <w:tr w:rsidR="006B550F" w:rsidRPr="00F2006F" w14:paraId="5F17A0DA" w14:textId="77777777" w:rsidTr="00211C3F">
        <w:trPr>
          <w:trHeight w:val="230"/>
          <w:ins w:id="10439" w:author="Arjan" w:date="2013-02-07T23:33:00Z"/>
        </w:trPr>
        <w:tc>
          <w:tcPr>
            <w:tcW w:w="3690" w:type="dxa"/>
            <w:tcBorders>
              <w:top w:val="nil"/>
              <w:left w:val="nil"/>
              <w:bottom w:val="nil"/>
              <w:right w:val="nil"/>
            </w:tcBorders>
          </w:tcPr>
          <w:p w14:paraId="6BF3E604" w14:textId="77777777" w:rsidR="006B550F" w:rsidRPr="00F2006F" w:rsidRDefault="006B550F" w:rsidP="00211C3F">
            <w:pPr>
              <w:autoSpaceDE w:val="0"/>
              <w:autoSpaceDN w:val="0"/>
              <w:adjustRightInd w:val="0"/>
              <w:spacing w:after="0" w:line="240" w:lineRule="auto"/>
              <w:rPr>
                <w:ins w:id="10440" w:author="Arjan" w:date="2013-02-07T23:33:00Z"/>
                <w:rFonts w:ascii="Arial" w:eastAsia="Times New Roman" w:hAnsi="Arial" w:cs="Arial"/>
                <w:color w:val="000000"/>
                <w:sz w:val="20"/>
                <w:szCs w:val="20"/>
              </w:rPr>
            </w:pPr>
            <w:ins w:id="10441"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06CC1A3F" w14:textId="77777777" w:rsidR="006B550F" w:rsidRPr="00F2006F" w:rsidRDefault="006B550F" w:rsidP="00211C3F">
            <w:pPr>
              <w:autoSpaceDE w:val="0"/>
              <w:autoSpaceDN w:val="0"/>
              <w:adjustRightInd w:val="0"/>
              <w:spacing w:after="0" w:line="240" w:lineRule="auto"/>
              <w:rPr>
                <w:ins w:id="10442" w:author="Arjan" w:date="2013-02-07T23:33:00Z"/>
                <w:rFonts w:ascii="Arial" w:eastAsia="Times New Roman" w:hAnsi="Arial" w:cs="Arial"/>
                <w:color w:val="000000"/>
                <w:sz w:val="20"/>
                <w:szCs w:val="20"/>
              </w:rPr>
            </w:pPr>
            <w:ins w:id="10443" w:author="Arjan" w:date="2013-02-07T23:33:00Z">
              <w:r w:rsidRPr="00F2006F">
                <w:rPr>
                  <w:rFonts w:ascii="Arial" w:eastAsia="Times New Roman" w:hAnsi="Arial" w:cs="Arial"/>
                  <w:color w:val="000000"/>
                  <w:sz w:val="20"/>
                  <w:szCs w:val="20"/>
                </w:rPr>
                <w:t>KING</w:t>
              </w:r>
            </w:ins>
          </w:p>
        </w:tc>
      </w:tr>
      <w:tr w:rsidR="006B550F" w:rsidRPr="00F2006F" w14:paraId="377EAFCE" w14:textId="77777777" w:rsidTr="00211C3F">
        <w:trPr>
          <w:ins w:id="10444" w:author="Arjan" w:date="2013-02-07T23:33:00Z"/>
        </w:trPr>
        <w:tc>
          <w:tcPr>
            <w:tcW w:w="3690" w:type="dxa"/>
            <w:tcBorders>
              <w:top w:val="nil"/>
              <w:left w:val="nil"/>
              <w:bottom w:val="nil"/>
              <w:right w:val="nil"/>
            </w:tcBorders>
          </w:tcPr>
          <w:p w14:paraId="2882AD5A" w14:textId="77777777" w:rsidR="006B550F" w:rsidRPr="00F2006F" w:rsidRDefault="006B550F" w:rsidP="00211C3F">
            <w:pPr>
              <w:autoSpaceDE w:val="0"/>
              <w:autoSpaceDN w:val="0"/>
              <w:adjustRightInd w:val="0"/>
              <w:spacing w:after="0" w:line="240" w:lineRule="auto"/>
              <w:rPr>
                <w:ins w:id="1044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8412D96" w14:textId="77777777" w:rsidR="006B550F" w:rsidRPr="00F2006F" w:rsidRDefault="006B550F" w:rsidP="00211C3F">
            <w:pPr>
              <w:autoSpaceDE w:val="0"/>
              <w:autoSpaceDN w:val="0"/>
              <w:adjustRightInd w:val="0"/>
              <w:spacing w:after="0" w:line="240" w:lineRule="auto"/>
              <w:rPr>
                <w:ins w:id="10446" w:author="Arjan" w:date="2013-02-07T23:33:00Z"/>
                <w:rFonts w:ascii="Arial" w:eastAsia="Times New Roman" w:hAnsi="Arial" w:cs="Arial"/>
                <w:b/>
                <w:bCs/>
                <w:color w:val="000000"/>
                <w:sz w:val="20"/>
                <w:szCs w:val="20"/>
              </w:rPr>
            </w:pPr>
          </w:p>
        </w:tc>
      </w:tr>
      <w:tr w:rsidR="006B550F" w:rsidRPr="00F2006F" w14:paraId="28F65CF4" w14:textId="77777777" w:rsidTr="00211C3F">
        <w:trPr>
          <w:ins w:id="10447" w:author="Arjan" w:date="2013-02-07T23:33:00Z"/>
        </w:trPr>
        <w:tc>
          <w:tcPr>
            <w:tcW w:w="3690" w:type="dxa"/>
            <w:tcBorders>
              <w:top w:val="nil"/>
              <w:left w:val="nil"/>
              <w:bottom w:val="nil"/>
              <w:right w:val="nil"/>
            </w:tcBorders>
          </w:tcPr>
          <w:p w14:paraId="122B4349" w14:textId="77777777" w:rsidR="006B550F" w:rsidRPr="00F2006F" w:rsidRDefault="006B550F" w:rsidP="00211C3F">
            <w:pPr>
              <w:autoSpaceDE w:val="0"/>
              <w:autoSpaceDN w:val="0"/>
              <w:adjustRightInd w:val="0"/>
              <w:spacing w:after="0" w:line="240" w:lineRule="auto"/>
              <w:rPr>
                <w:ins w:id="10448" w:author="Arjan" w:date="2013-02-07T23:33:00Z"/>
                <w:rFonts w:ascii="Arial" w:eastAsia="Times New Roman" w:hAnsi="Arial" w:cs="Arial"/>
                <w:color w:val="000000"/>
                <w:sz w:val="20"/>
                <w:szCs w:val="20"/>
              </w:rPr>
            </w:pPr>
            <w:ins w:id="10449"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20C10C02" w14:textId="77777777" w:rsidR="006B550F" w:rsidRPr="00F2006F" w:rsidRDefault="006B550F" w:rsidP="00211C3F">
            <w:pPr>
              <w:autoSpaceDE w:val="0"/>
              <w:autoSpaceDN w:val="0"/>
              <w:adjustRightInd w:val="0"/>
              <w:spacing w:after="0" w:line="240" w:lineRule="auto"/>
              <w:rPr>
                <w:ins w:id="10450" w:author="Arjan" w:date="2013-02-07T23:33:00Z"/>
                <w:rFonts w:ascii="Arial" w:eastAsia="Times New Roman" w:hAnsi="Arial" w:cs="Arial"/>
                <w:color w:val="000000"/>
                <w:sz w:val="20"/>
                <w:szCs w:val="20"/>
              </w:rPr>
            </w:pPr>
            <w:ins w:id="10451" w:author="Arjan" w:date="2013-02-07T23:33:00Z">
              <w:r w:rsidRPr="00F2006F">
                <w:rPr>
                  <w:rFonts w:ascii="Arial" w:eastAsia="Times New Roman" w:hAnsi="Arial" w:cs="Arial"/>
                  <w:color w:val="000000"/>
                  <w:sz w:val="20"/>
                  <w:szCs w:val="20"/>
                </w:rPr>
                <w:t>1 januari 2013</w:t>
              </w:r>
            </w:ins>
          </w:p>
        </w:tc>
      </w:tr>
      <w:tr w:rsidR="006B550F" w:rsidRPr="00F2006F" w14:paraId="2ADCCAA5" w14:textId="77777777" w:rsidTr="00211C3F">
        <w:trPr>
          <w:ins w:id="10452" w:author="Arjan" w:date="2013-02-07T23:33:00Z"/>
        </w:trPr>
        <w:tc>
          <w:tcPr>
            <w:tcW w:w="3690" w:type="dxa"/>
            <w:tcBorders>
              <w:top w:val="nil"/>
              <w:left w:val="nil"/>
              <w:bottom w:val="nil"/>
              <w:right w:val="nil"/>
            </w:tcBorders>
          </w:tcPr>
          <w:p w14:paraId="0E58C746" w14:textId="77777777" w:rsidR="006B550F" w:rsidRPr="00F2006F" w:rsidRDefault="006B550F" w:rsidP="00211C3F">
            <w:pPr>
              <w:autoSpaceDE w:val="0"/>
              <w:autoSpaceDN w:val="0"/>
              <w:adjustRightInd w:val="0"/>
              <w:spacing w:after="0" w:line="240" w:lineRule="auto"/>
              <w:rPr>
                <w:ins w:id="1045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EE1789B" w14:textId="77777777" w:rsidR="006B550F" w:rsidRPr="00F2006F" w:rsidRDefault="006B550F" w:rsidP="00211C3F">
            <w:pPr>
              <w:autoSpaceDE w:val="0"/>
              <w:autoSpaceDN w:val="0"/>
              <w:adjustRightInd w:val="0"/>
              <w:spacing w:after="0" w:line="240" w:lineRule="auto"/>
              <w:rPr>
                <w:ins w:id="10454" w:author="Arjan" w:date="2013-02-07T23:33:00Z"/>
                <w:rFonts w:ascii="Arial" w:eastAsia="Times New Roman" w:hAnsi="Arial" w:cs="Arial"/>
                <w:b/>
                <w:bCs/>
                <w:color w:val="000000"/>
                <w:sz w:val="20"/>
                <w:szCs w:val="20"/>
              </w:rPr>
            </w:pPr>
          </w:p>
        </w:tc>
      </w:tr>
      <w:tr w:rsidR="006B550F" w:rsidRPr="005C14BE" w14:paraId="592C9ECC" w14:textId="77777777" w:rsidTr="00211C3F">
        <w:trPr>
          <w:ins w:id="10455" w:author="Arjan" w:date="2013-02-07T23:33:00Z"/>
        </w:trPr>
        <w:tc>
          <w:tcPr>
            <w:tcW w:w="3690" w:type="dxa"/>
            <w:tcBorders>
              <w:top w:val="nil"/>
              <w:left w:val="nil"/>
              <w:bottom w:val="nil"/>
              <w:right w:val="nil"/>
            </w:tcBorders>
          </w:tcPr>
          <w:p w14:paraId="7356EAFD" w14:textId="77777777" w:rsidR="006B550F" w:rsidRPr="00F2006F" w:rsidRDefault="006B550F" w:rsidP="00211C3F">
            <w:pPr>
              <w:autoSpaceDE w:val="0"/>
              <w:autoSpaceDN w:val="0"/>
              <w:adjustRightInd w:val="0"/>
              <w:spacing w:after="0" w:line="240" w:lineRule="auto"/>
              <w:rPr>
                <w:ins w:id="10456" w:author="Arjan" w:date="2013-02-07T23:33:00Z"/>
                <w:rFonts w:ascii="Arial" w:eastAsia="Times New Roman" w:hAnsi="Arial" w:cs="Arial"/>
                <w:color w:val="000000"/>
                <w:sz w:val="20"/>
                <w:szCs w:val="20"/>
              </w:rPr>
            </w:pPr>
            <w:ins w:id="10457"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6881DDF3" w14:textId="77777777" w:rsidR="006B550F" w:rsidRPr="00DD0F4F" w:rsidRDefault="006B550F" w:rsidP="00211C3F">
            <w:pPr>
              <w:autoSpaceDE w:val="0"/>
              <w:autoSpaceDN w:val="0"/>
              <w:adjustRightInd w:val="0"/>
              <w:spacing w:after="0" w:line="240" w:lineRule="auto"/>
              <w:rPr>
                <w:ins w:id="10458" w:author="Arjan" w:date="2013-02-07T23:33:00Z"/>
                <w:rFonts w:ascii="Arial" w:eastAsia="Times New Roman" w:hAnsi="Arial" w:cs="Arial"/>
                <w:color w:val="000000"/>
                <w:sz w:val="20"/>
                <w:szCs w:val="20"/>
                <w:lang w:val="nl-NL"/>
              </w:rPr>
            </w:pPr>
            <w:ins w:id="10459" w:author="Arjan" w:date="2013-02-07T23:33:00Z">
              <w:r w:rsidRPr="00DD0F4F">
                <w:rPr>
                  <w:rFonts w:ascii="Arial" w:eastAsia="Times New Roman" w:hAnsi="Arial" w:cs="Arial"/>
                  <w:color w:val="000000"/>
                  <w:sz w:val="20"/>
                  <w:szCs w:val="20"/>
                  <w:lang w:val="nl-NL"/>
                </w:rPr>
                <w:t>Op één dag kan een zaak meerdere statussen doorlopen. Om te kunnen bepalen wat de laatst gezette status is of in welke volgorde de statussen bereikt zijn, wordt de datum tot op de minuut vastgelegd.</w:t>
              </w:r>
            </w:ins>
          </w:p>
        </w:tc>
      </w:tr>
      <w:tr w:rsidR="006B550F" w:rsidRPr="005C14BE" w14:paraId="245F5D0A" w14:textId="77777777" w:rsidTr="00211C3F">
        <w:trPr>
          <w:ins w:id="10460" w:author="Arjan" w:date="2013-02-07T23:33:00Z"/>
        </w:trPr>
        <w:tc>
          <w:tcPr>
            <w:tcW w:w="3690" w:type="dxa"/>
            <w:tcBorders>
              <w:top w:val="nil"/>
              <w:left w:val="nil"/>
              <w:bottom w:val="nil"/>
              <w:right w:val="nil"/>
            </w:tcBorders>
          </w:tcPr>
          <w:p w14:paraId="1FD4EB0D" w14:textId="77777777" w:rsidR="006B550F" w:rsidRPr="00DD0F4F" w:rsidRDefault="006B550F" w:rsidP="00211C3F">
            <w:pPr>
              <w:autoSpaceDE w:val="0"/>
              <w:autoSpaceDN w:val="0"/>
              <w:adjustRightInd w:val="0"/>
              <w:spacing w:after="0" w:line="240" w:lineRule="auto"/>
              <w:rPr>
                <w:ins w:id="10461"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464A1DA0" w14:textId="77777777" w:rsidR="006B550F" w:rsidRPr="00DD0F4F" w:rsidRDefault="006B550F" w:rsidP="00211C3F">
            <w:pPr>
              <w:autoSpaceDE w:val="0"/>
              <w:autoSpaceDN w:val="0"/>
              <w:adjustRightInd w:val="0"/>
              <w:spacing w:after="0" w:line="240" w:lineRule="auto"/>
              <w:rPr>
                <w:ins w:id="10462" w:author="Arjan" w:date="2013-02-07T23:33:00Z"/>
                <w:rFonts w:ascii="Arial" w:eastAsia="Times New Roman" w:hAnsi="Arial" w:cs="Arial"/>
                <w:b/>
                <w:bCs/>
                <w:color w:val="000000"/>
                <w:sz w:val="20"/>
                <w:szCs w:val="20"/>
                <w:lang w:val="nl-NL"/>
              </w:rPr>
            </w:pPr>
          </w:p>
        </w:tc>
      </w:tr>
      <w:tr w:rsidR="006B550F" w:rsidRPr="00F2006F" w14:paraId="438C54C7" w14:textId="77777777" w:rsidTr="00211C3F">
        <w:trPr>
          <w:ins w:id="10463" w:author="Arjan" w:date="2013-02-07T23:33:00Z"/>
        </w:trPr>
        <w:tc>
          <w:tcPr>
            <w:tcW w:w="3690" w:type="dxa"/>
            <w:tcBorders>
              <w:top w:val="nil"/>
              <w:left w:val="nil"/>
              <w:bottom w:val="nil"/>
              <w:right w:val="nil"/>
            </w:tcBorders>
          </w:tcPr>
          <w:p w14:paraId="79812145" w14:textId="77777777" w:rsidR="006B550F" w:rsidRPr="00F2006F" w:rsidRDefault="006B550F" w:rsidP="00211C3F">
            <w:pPr>
              <w:autoSpaceDE w:val="0"/>
              <w:autoSpaceDN w:val="0"/>
              <w:adjustRightInd w:val="0"/>
              <w:spacing w:after="0" w:line="240" w:lineRule="auto"/>
              <w:rPr>
                <w:ins w:id="10464" w:author="Arjan" w:date="2013-02-07T23:33:00Z"/>
                <w:rFonts w:ascii="Arial" w:eastAsia="Times New Roman" w:hAnsi="Arial" w:cs="Arial"/>
                <w:color w:val="000000"/>
                <w:sz w:val="20"/>
                <w:szCs w:val="20"/>
              </w:rPr>
            </w:pPr>
            <w:ins w:id="10465"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69E64FB2" w14:textId="77777777" w:rsidR="006B550F" w:rsidRPr="00F2006F" w:rsidRDefault="00DA5D93" w:rsidP="00211C3F">
            <w:pPr>
              <w:autoSpaceDE w:val="0"/>
              <w:autoSpaceDN w:val="0"/>
              <w:adjustRightInd w:val="0"/>
              <w:spacing w:after="0" w:line="240" w:lineRule="auto"/>
              <w:rPr>
                <w:ins w:id="10466" w:author="Arjan" w:date="2013-02-07T23:33:00Z"/>
                <w:rFonts w:ascii="Arial" w:eastAsia="Times New Roman" w:hAnsi="Arial" w:cs="Arial"/>
                <w:color w:val="000000"/>
                <w:sz w:val="20"/>
                <w:szCs w:val="20"/>
              </w:rPr>
            </w:pPr>
            <w:ins w:id="10467"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(JJJJMMDDUUMM)</w:t>
              </w:r>
              <w:r w:rsidRPr="00F2006F">
                <w:rPr>
                  <w:rFonts w:ascii="Arial" w:hAnsi="Arial" w:cs="Arial"/>
                  <w:sz w:val="20"/>
                  <w:szCs w:val="20"/>
                  <w:lang w:val="en-AU"/>
                </w:rPr>
                <w:fldChar w:fldCharType="end"/>
              </w:r>
            </w:ins>
          </w:p>
        </w:tc>
      </w:tr>
      <w:tr w:rsidR="006B550F" w:rsidRPr="00F2006F" w14:paraId="56AC2D00" w14:textId="77777777" w:rsidTr="00211C3F">
        <w:trPr>
          <w:trHeight w:val="230"/>
          <w:ins w:id="10468" w:author="Arjan" w:date="2013-02-07T23:33:00Z"/>
        </w:trPr>
        <w:tc>
          <w:tcPr>
            <w:tcW w:w="3690" w:type="dxa"/>
            <w:tcBorders>
              <w:top w:val="nil"/>
              <w:left w:val="nil"/>
              <w:bottom w:val="nil"/>
              <w:right w:val="nil"/>
            </w:tcBorders>
          </w:tcPr>
          <w:p w14:paraId="799D2C75" w14:textId="77777777" w:rsidR="006B550F" w:rsidRPr="00F2006F" w:rsidRDefault="006B550F" w:rsidP="00211C3F">
            <w:pPr>
              <w:autoSpaceDE w:val="0"/>
              <w:autoSpaceDN w:val="0"/>
              <w:adjustRightInd w:val="0"/>
              <w:spacing w:after="0" w:line="240" w:lineRule="auto"/>
              <w:rPr>
                <w:ins w:id="1046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1DBF805D" w14:textId="77777777" w:rsidR="006B550F" w:rsidRPr="00F2006F" w:rsidRDefault="006B550F" w:rsidP="00211C3F">
            <w:pPr>
              <w:autoSpaceDE w:val="0"/>
              <w:autoSpaceDN w:val="0"/>
              <w:adjustRightInd w:val="0"/>
              <w:spacing w:after="0" w:line="240" w:lineRule="auto"/>
              <w:rPr>
                <w:ins w:id="10470" w:author="Arjan" w:date="2013-02-07T23:33:00Z"/>
                <w:rFonts w:ascii="Arial" w:eastAsia="Times New Roman" w:hAnsi="Arial" w:cs="Arial"/>
                <w:b/>
                <w:bCs/>
                <w:color w:val="000000"/>
                <w:sz w:val="20"/>
                <w:szCs w:val="20"/>
              </w:rPr>
            </w:pPr>
          </w:p>
        </w:tc>
      </w:tr>
      <w:tr w:rsidR="006B550F" w:rsidRPr="005C14BE" w14:paraId="640FFE44" w14:textId="77777777" w:rsidTr="00211C3F">
        <w:trPr>
          <w:trHeight w:val="230"/>
          <w:ins w:id="10471" w:author="Arjan" w:date="2013-02-07T23:33:00Z"/>
        </w:trPr>
        <w:tc>
          <w:tcPr>
            <w:tcW w:w="3690" w:type="dxa"/>
            <w:tcBorders>
              <w:top w:val="nil"/>
              <w:left w:val="nil"/>
              <w:bottom w:val="nil"/>
              <w:right w:val="nil"/>
            </w:tcBorders>
          </w:tcPr>
          <w:p w14:paraId="26474234" w14:textId="77777777" w:rsidR="006B550F" w:rsidRPr="00F2006F" w:rsidRDefault="006B550F" w:rsidP="00211C3F">
            <w:pPr>
              <w:autoSpaceDE w:val="0"/>
              <w:autoSpaceDN w:val="0"/>
              <w:adjustRightInd w:val="0"/>
              <w:spacing w:after="0" w:line="240" w:lineRule="auto"/>
              <w:rPr>
                <w:ins w:id="10472" w:author="Arjan" w:date="2013-02-07T23:33:00Z"/>
                <w:rFonts w:ascii="Arial" w:eastAsia="Times New Roman" w:hAnsi="Arial" w:cs="Arial"/>
                <w:color w:val="000000"/>
                <w:sz w:val="20"/>
                <w:szCs w:val="20"/>
              </w:rPr>
            </w:pPr>
            <w:ins w:id="10473"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16C37945" w14:textId="77777777" w:rsidR="006B550F" w:rsidRPr="00DD0F4F" w:rsidRDefault="006B550F" w:rsidP="00211C3F">
            <w:pPr>
              <w:autoSpaceDE w:val="0"/>
              <w:autoSpaceDN w:val="0"/>
              <w:adjustRightInd w:val="0"/>
              <w:spacing w:after="0" w:line="240" w:lineRule="auto"/>
              <w:rPr>
                <w:ins w:id="10474" w:author="Arjan" w:date="2013-02-07T23:33:00Z"/>
                <w:rFonts w:ascii="Arial" w:eastAsia="Times New Roman" w:hAnsi="Arial" w:cs="Arial"/>
                <w:color w:val="000000"/>
                <w:sz w:val="20"/>
                <w:szCs w:val="20"/>
                <w:lang w:val="nl-NL"/>
              </w:rPr>
            </w:pPr>
            <w:ins w:id="10475" w:author="Arjan" w:date="2013-02-07T23:33:00Z">
              <w:r w:rsidRPr="00DD0F4F">
                <w:rPr>
                  <w:rFonts w:ascii="Arial" w:eastAsia="Times New Roman" w:hAnsi="Arial" w:cs="Arial"/>
                  <w:color w:val="000000"/>
                  <w:sz w:val="20"/>
                  <w:szCs w:val="20"/>
                  <w:lang w:val="nl-NL"/>
                </w:rPr>
                <w:t>Alle geldige datums gelegen op of voor de huidige datum en tijd</w:t>
              </w:r>
            </w:ins>
          </w:p>
        </w:tc>
      </w:tr>
      <w:tr w:rsidR="006B550F" w:rsidRPr="005C14BE" w14:paraId="35A17DDE" w14:textId="77777777" w:rsidTr="00211C3F">
        <w:trPr>
          <w:trHeight w:val="230"/>
          <w:ins w:id="10476" w:author="Arjan" w:date="2013-02-07T23:33:00Z"/>
        </w:trPr>
        <w:tc>
          <w:tcPr>
            <w:tcW w:w="3690" w:type="dxa"/>
            <w:tcBorders>
              <w:top w:val="nil"/>
              <w:left w:val="nil"/>
              <w:bottom w:val="nil"/>
              <w:right w:val="nil"/>
            </w:tcBorders>
          </w:tcPr>
          <w:p w14:paraId="549A6B5E" w14:textId="77777777" w:rsidR="006B550F" w:rsidRPr="00DD0F4F" w:rsidRDefault="006B550F" w:rsidP="00211C3F">
            <w:pPr>
              <w:autoSpaceDE w:val="0"/>
              <w:autoSpaceDN w:val="0"/>
              <w:adjustRightInd w:val="0"/>
              <w:spacing w:after="0" w:line="240" w:lineRule="auto"/>
              <w:rPr>
                <w:ins w:id="10477"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4315C7DF" w14:textId="77777777" w:rsidR="006B550F" w:rsidRPr="00DD0F4F" w:rsidRDefault="006B550F" w:rsidP="00211C3F">
            <w:pPr>
              <w:autoSpaceDE w:val="0"/>
              <w:autoSpaceDN w:val="0"/>
              <w:adjustRightInd w:val="0"/>
              <w:spacing w:after="0" w:line="240" w:lineRule="auto"/>
              <w:rPr>
                <w:ins w:id="10478" w:author="Arjan" w:date="2013-02-07T23:33:00Z"/>
                <w:rFonts w:ascii="Arial" w:eastAsia="Times New Roman" w:hAnsi="Arial" w:cs="Arial"/>
                <w:b/>
                <w:bCs/>
                <w:color w:val="000000"/>
                <w:sz w:val="20"/>
                <w:szCs w:val="20"/>
                <w:lang w:val="nl-NL"/>
              </w:rPr>
            </w:pPr>
          </w:p>
        </w:tc>
      </w:tr>
      <w:tr w:rsidR="006B550F" w:rsidRPr="00F2006F" w14:paraId="4BDA2A32" w14:textId="77777777" w:rsidTr="00211C3F">
        <w:trPr>
          <w:trHeight w:val="230"/>
          <w:ins w:id="10479" w:author="Arjan" w:date="2013-02-07T23:33:00Z"/>
        </w:trPr>
        <w:tc>
          <w:tcPr>
            <w:tcW w:w="3690" w:type="dxa"/>
            <w:tcBorders>
              <w:top w:val="nil"/>
              <w:left w:val="nil"/>
              <w:bottom w:val="nil"/>
              <w:right w:val="nil"/>
            </w:tcBorders>
          </w:tcPr>
          <w:p w14:paraId="0F668EE9" w14:textId="77777777" w:rsidR="006B550F" w:rsidRPr="00F2006F" w:rsidRDefault="006B550F" w:rsidP="00211C3F">
            <w:pPr>
              <w:autoSpaceDE w:val="0"/>
              <w:autoSpaceDN w:val="0"/>
              <w:adjustRightInd w:val="0"/>
              <w:spacing w:after="0" w:line="240" w:lineRule="auto"/>
              <w:rPr>
                <w:ins w:id="10480" w:author="Arjan" w:date="2013-02-07T23:33:00Z"/>
                <w:rFonts w:ascii="Arial" w:eastAsia="Times New Roman" w:hAnsi="Arial" w:cs="Arial"/>
                <w:b/>
                <w:bCs/>
                <w:color w:val="000000"/>
                <w:sz w:val="20"/>
                <w:szCs w:val="20"/>
              </w:rPr>
            </w:pPr>
            <w:ins w:id="10481"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14:paraId="6C852B47" w14:textId="77777777" w:rsidR="006B550F" w:rsidRPr="00F2006F" w:rsidRDefault="006B550F" w:rsidP="00211C3F">
            <w:pPr>
              <w:autoSpaceDE w:val="0"/>
              <w:autoSpaceDN w:val="0"/>
              <w:adjustRightInd w:val="0"/>
              <w:spacing w:after="0" w:line="240" w:lineRule="auto"/>
              <w:rPr>
                <w:ins w:id="10482" w:author="Arjan" w:date="2013-02-07T23:33:00Z"/>
                <w:rFonts w:ascii="Arial" w:eastAsia="Times New Roman" w:hAnsi="Arial" w:cs="Arial"/>
                <w:color w:val="000000"/>
                <w:sz w:val="20"/>
                <w:szCs w:val="20"/>
              </w:rPr>
            </w:pPr>
            <w:ins w:id="10483" w:author="Arjan" w:date="2013-02-07T23:33:00Z">
              <w:r w:rsidRPr="00F2006F">
                <w:rPr>
                  <w:rFonts w:ascii="Arial" w:eastAsia="Times New Roman" w:hAnsi="Arial" w:cs="Arial"/>
                  <w:color w:val="000000"/>
                  <w:sz w:val="20"/>
                  <w:szCs w:val="20"/>
                </w:rPr>
                <w:t>Nee</w:t>
              </w:r>
            </w:ins>
          </w:p>
        </w:tc>
      </w:tr>
      <w:tr w:rsidR="006B550F" w:rsidRPr="00F2006F" w14:paraId="3E490F77" w14:textId="77777777" w:rsidTr="00211C3F">
        <w:trPr>
          <w:trHeight w:val="275"/>
          <w:ins w:id="10484" w:author="Arjan" w:date="2013-02-07T23:33:00Z"/>
        </w:trPr>
        <w:tc>
          <w:tcPr>
            <w:tcW w:w="3690" w:type="dxa"/>
            <w:tcBorders>
              <w:top w:val="nil"/>
              <w:left w:val="nil"/>
              <w:bottom w:val="nil"/>
              <w:right w:val="nil"/>
            </w:tcBorders>
          </w:tcPr>
          <w:p w14:paraId="0B918D1E" w14:textId="77777777" w:rsidR="006B550F" w:rsidRPr="00F2006F" w:rsidRDefault="006B550F" w:rsidP="00211C3F">
            <w:pPr>
              <w:autoSpaceDE w:val="0"/>
              <w:autoSpaceDN w:val="0"/>
              <w:adjustRightInd w:val="0"/>
              <w:spacing w:after="0" w:line="240" w:lineRule="auto"/>
              <w:rPr>
                <w:ins w:id="1048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69DF8047" w14:textId="77777777" w:rsidR="006B550F" w:rsidRPr="00F2006F" w:rsidRDefault="006B550F" w:rsidP="00211C3F">
            <w:pPr>
              <w:autoSpaceDE w:val="0"/>
              <w:autoSpaceDN w:val="0"/>
              <w:adjustRightInd w:val="0"/>
              <w:spacing w:after="0" w:line="240" w:lineRule="auto"/>
              <w:rPr>
                <w:ins w:id="10486" w:author="Arjan" w:date="2013-02-07T23:33:00Z"/>
                <w:rFonts w:ascii="Arial" w:eastAsia="Times New Roman" w:hAnsi="Arial" w:cs="Arial"/>
                <w:color w:val="000000"/>
                <w:sz w:val="20"/>
                <w:szCs w:val="20"/>
              </w:rPr>
            </w:pPr>
          </w:p>
        </w:tc>
      </w:tr>
      <w:tr w:rsidR="006B550F" w:rsidRPr="00F2006F" w14:paraId="49395006" w14:textId="77777777" w:rsidTr="00211C3F">
        <w:trPr>
          <w:trHeight w:val="230"/>
          <w:ins w:id="10487" w:author="Arjan" w:date="2013-02-07T23:33:00Z"/>
        </w:trPr>
        <w:tc>
          <w:tcPr>
            <w:tcW w:w="3690" w:type="dxa"/>
            <w:tcBorders>
              <w:top w:val="nil"/>
              <w:left w:val="nil"/>
              <w:bottom w:val="nil"/>
              <w:right w:val="nil"/>
            </w:tcBorders>
          </w:tcPr>
          <w:p w14:paraId="13E322BF" w14:textId="77777777" w:rsidR="006B550F" w:rsidRPr="00F2006F" w:rsidRDefault="006B550F" w:rsidP="00211C3F">
            <w:pPr>
              <w:autoSpaceDE w:val="0"/>
              <w:autoSpaceDN w:val="0"/>
              <w:adjustRightInd w:val="0"/>
              <w:spacing w:after="0" w:line="240" w:lineRule="auto"/>
              <w:rPr>
                <w:ins w:id="10488" w:author="Arjan" w:date="2013-02-07T23:33:00Z"/>
                <w:rFonts w:ascii="Arial" w:eastAsia="Times New Roman" w:hAnsi="Arial" w:cs="Arial"/>
                <w:b/>
                <w:bCs/>
                <w:color w:val="000000"/>
                <w:sz w:val="20"/>
                <w:szCs w:val="20"/>
              </w:rPr>
            </w:pPr>
            <w:ins w:id="10489"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14:paraId="0BB8BD0D" w14:textId="77777777" w:rsidR="006B550F" w:rsidRPr="00F2006F" w:rsidRDefault="006B550F" w:rsidP="00211C3F">
            <w:pPr>
              <w:autoSpaceDE w:val="0"/>
              <w:autoSpaceDN w:val="0"/>
              <w:adjustRightInd w:val="0"/>
              <w:spacing w:after="0" w:line="240" w:lineRule="auto"/>
              <w:rPr>
                <w:ins w:id="10490" w:author="Arjan" w:date="2013-02-07T23:33:00Z"/>
                <w:rFonts w:ascii="Arial" w:eastAsia="Times New Roman" w:hAnsi="Arial" w:cs="Arial"/>
                <w:color w:val="000000"/>
                <w:sz w:val="20"/>
                <w:szCs w:val="20"/>
              </w:rPr>
            </w:pPr>
            <w:ins w:id="10491" w:author="Arjan" w:date="2013-02-07T23:33:00Z">
              <w:r w:rsidRPr="00F2006F">
                <w:rPr>
                  <w:rFonts w:ascii="Arial" w:eastAsia="Times New Roman" w:hAnsi="Arial" w:cs="Arial"/>
                  <w:color w:val="000000"/>
                  <w:sz w:val="20"/>
                  <w:szCs w:val="20"/>
                </w:rPr>
                <w:t>Nee</w:t>
              </w:r>
            </w:ins>
          </w:p>
        </w:tc>
      </w:tr>
      <w:tr w:rsidR="006B550F" w:rsidRPr="00F2006F" w14:paraId="597C11D3" w14:textId="77777777" w:rsidTr="00211C3F">
        <w:trPr>
          <w:trHeight w:val="230"/>
          <w:ins w:id="10492" w:author="Arjan" w:date="2013-02-07T23:33:00Z"/>
        </w:trPr>
        <w:tc>
          <w:tcPr>
            <w:tcW w:w="3690" w:type="dxa"/>
            <w:tcBorders>
              <w:top w:val="nil"/>
              <w:left w:val="nil"/>
              <w:bottom w:val="nil"/>
              <w:right w:val="nil"/>
            </w:tcBorders>
          </w:tcPr>
          <w:p w14:paraId="36BFC7C7" w14:textId="77777777" w:rsidR="006B550F" w:rsidRPr="00F2006F" w:rsidRDefault="006B550F" w:rsidP="00211C3F">
            <w:pPr>
              <w:autoSpaceDE w:val="0"/>
              <w:autoSpaceDN w:val="0"/>
              <w:adjustRightInd w:val="0"/>
              <w:spacing w:after="0" w:line="240" w:lineRule="auto"/>
              <w:rPr>
                <w:ins w:id="1049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65FEFB6" w14:textId="77777777" w:rsidR="006B550F" w:rsidRPr="00F2006F" w:rsidRDefault="006B550F" w:rsidP="00211C3F">
            <w:pPr>
              <w:autoSpaceDE w:val="0"/>
              <w:autoSpaceDN w:val="0"/>
              <w:adjustRightInd w:val="0"/>
              <w:spacing w:after="0" w:line="240" w:lineRule="auto"/>
              <w:rPr>
                <w:ins w:id="10494" w:author="Arjan" w:date="2013-02-07T23:33:00Z"/>
                <w:rFonts w:ascii="Arial" w:eastAsia="Times New Roman" w:hAnsi="Arial" w:cs="Arial"/>
                <w:color w:val="000000"/>
                <w:sz w:val="20"/>
                <w:szCs w:val="20"/>
              </w:rPr>
            </w:pPr>
          </w:p>
        </w:tc>
      </w:tr>
      <w:tr w:rsidR="006B550F" w:rsidRPr="00F2006F" w14:paraId="646EDFD0" w14:textId="77777777" w:rsidTr="00211C3F">
        <w:trPr>
          <w:trHeight w:val="230"/>
          <w:ins w:id="10495" w:author="Arjan" w:date="2013-02-07T23:33:00Z"/>
        </w:trPr>
        <w:tc>
          <w:tcPr>
            <w:tcW w:w="3690" w:type="dxa"/>
            <w:tcBorders>
              <w:top w:val="nil"/>
              <w:left w:val="nil"/>
              <w:bottom w:val="nil"/>
              <w:right w:val="nil"/>
            </w:tcBorders>
          </w:tcPr>
          <w:p w14:paraId="07C4BD79" w14:textId="77777777" w:rsidR="006B550F" w:rsidRPr="00F2006F" w:rsidRDefault="006B550F" w:rsidP="00211C3F">
            <w:pPr>
              <w:autoSpaceDE w:val="0"/>
              <w:autoSpaceDN w:val="0"/>
              <w:adjustRightInd w:val="0"/>
              <w:spacing w:after="0" w:line="240" w:lineRule="auto"/>
              <w:rPr>
                <w:ins w:id="10496" w:author="Arjan" w:date="2013-02-07T23:33:00Z"/>
                <w:rFonts w:ascii="Arial" w:eastAsia="Times New Roman" w:hAnsi="Arial" w:cs="Arial"/>
                <w:b/>
                <w:bCs/>
                <w:color w:val="000000"/>
                <w:sz w:val="20"/>
                <w:szCs w:val="20"/>
              </w:rPr>
            </w:pPr>
            <w:ins w:id="10497"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14:paraId="21A57B10" w14:textId="77777777" w:rsidR="006B550F" w:rsidRPr="00F2006F" w:rsidRDefault="006B550F" w:rsidP="00211C3F">
            <w:pPr>
              <w:autoSpaceDE w:val="0"/>
              <w:autoSpaceDN w:val="0"/>
              <w:adjustRightInd w:val="0"/>
              <w:spacing w:after="0" w:line="240" w:lineRule="auto"/>
              <w:rPr>
                <w:ins w:id="10498" w:author="Arjan" w:date="2013-02-07T23:33:00Z"/>
                <w:rFonts w:ascii="Arial" w:eastAsia="Times New Roman" w:hAnsi="Arial" w:cs="Arial"/>
                <w:color w:val="000000"/>
                <w:sz w:val="20"/>
                <w:szCs w:val="20"/>
              </w:rPr>
            </w:pPr>
          </w:p>
        </w:tc>
      </w:tr>
      <w:tr w:rsidR="006B550F" w:rsidRPr="00F2006F" w14:paraId="716954B6" w14:textId="77777777" w:rsidTr="00211C3F">
        <w:trPr>
          <w:trHeight w:val="230"/>
          <w:ins w:id="10499" w:author="Arjan" w:date="2013-02-07T23:33:00Z"/>
        </w:trPr>
        <w:tc>
          <w:tcPr>
            <w:tcW w:w="3690" w:type="dxa"/>
            <w:tcBorders>
              <w:top w:val="nil"/>
              <w:left w:val="nil"/>
              <w:bottom w:val="nil"/>
              <w:right w:val="nil"/>
            </w:tcBorders>
          </w:tcPr>
          <w:p w14:paraId="0C8D27F3" w14:textId="77777777" w:rsidR="006B550F" w:rsidRPr="00F2006F" w:rsidRDefault="006B550F" w:rsidP="00211C3F">
            <w:pPr>
              <w:autoSpaceDE w:val="0"/>
              <w:autoSpaceDN w:val="0"/>
              <w:adjustRightInd w:val="0"/>
              <w:spacing w:after="0" w:line="240" w:lineRule="auto"/>
              <w:rPr>
                <w:ins w:id="1050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1E4252A5" w14:textId="77777777" w:rsidR="006B550F" w:rsidRPr="00F2006F" w:rsidRDefault="006B550F" w:rsidP="00211C3F">
            <w:pPr>
              <w:autoSpaceDE w:val="0"/>
              <w:autoSpaceDN w:val="0"/>
              <w:adjustRightInd w:val="0"/>
              <w:spacing w:after="0" w:line="240" w:lineRule="auto"/>
              <w:rPr>
                <w:ins w:id="10501" w:author="Arjan" w:date="2013-02-07T23:33:00Z"/>
                <w:rFonts w:ascii="Arial" w:eastAsia="Times New Roman" w:hAnsi="Arial" w:cs="Arial"/>
                <w:color w:val="000000"/>
                <w:sz w:val="20"/>
                <w:szCs w:val="20"/>
              </w:rPr>
            </w:pPr>
          </w:p>
        </w:tc>
      </w:tr>
      <w:tr w:rsidR="006B550F" w:rsidRPr="00F2006F" w14:paraId="7B4947EA" w14:textId="77777777" w:rsidTr="00211C3F">
        <w:trPr>
          <w:trHeight w:val="230"/>
          <w:ins w:id="10502" w:author="Arjan" w:date="2013-02-07T23:33:00Z"/>
        </w:trPr>
        <w:tc>
          <w:tcPr>
            <w:tcW w:w="3690" w:type="dxa"/>
            <w:tcBorders>
              <w:top w:val="nil"/>
              <w:left w:val="nil"/>
              <w:bottom w:val="nil"/>
              <w:right w:val="nil"/>
            </w:tcBorders>
          </w:tcPr>
          <w:p w14:paraId="70E3C2F9" w14:textId="77777777" w:rsidR="006B550F" w:rsidRPr="00F2006F" w:rsidRDefault="006B550F" w:rsidP="00211C3F">
            <w:pPr>
              <w:autoSpaceDE w:val="0"/>
              <w:autoSpaceDN w:val="0"/>
              <w:adjustRightInd w:val="0"/>
              <w:spacing w:after="0" w:line="240" w:lineRule="auto"/>
              <w:rPr>
                <w:ins w:id="10503" w:author="Arjan" w:date="2013-02-07T23:33:00Z"/>
                <w:rFonts w:ascii="Arial" w:eastAsia="Times New Roman" w:hAnsi="Arial" w:cs="Arial"/>
                <w:b/>
                <w:bCs/>
                <w:color w:val="000000"/>
                <w:sz w:val="20"/>
                <w:szCs w:val="20"/>
              </w:rPr>
            </w:pPr>
            <w:ins w:id="10504"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14:paraId="6CBBCA35" w14:textId="77777777" w:rsidR="006B550F" w:rsidRPr="00F2006F" w:rsidRDefault="006B550F" w:rsidP="00211C3F">
            <w:pPr>
              <w:autoSpaceDE w:val="0"/>
              <w:autoSpaceDN w:val="0"/>
              <w:adjustRightInd w:val="0"/>
              <w:spacing w:after="0" w:line="240" w:lineRule="auto"/>
              <w:rPr>
                <w:ins w:id="10505" w:author="Arjan" w:date="2013-02-07T23:33:00Z"/>
                <w:rFonts w:ascii="Arial" w:eastAsia="Times New Roman" w:hAnsi="Arial" w:cs="Arial"/>
                <w:color w:val="000000"/>
                <w:sz w:val="20"/>
                <w:szCs w:val="20"/>
              </w:rPr>
            </w:pPr>
            <w:ins w:id="10506" w:author="Arjan" w:date="2013-02-07T23:33:00Z">
              <w:r w:rsidRPr="00F2006F">
                <w:rPr>
                  <w:rFonts w:ascii="Arial" w:eastAsia="Times New Roman" w:hAnsi="Arial" w:cs="Arial"/>
                  <w:color w:val="000000"/>
                  <w:sz w:val="20"/>
                  <w:szCs w:val="20"/>
                </w:rPr>
                <w:t>Nee</w:t>
              </w:r>
            </w:ins>
          </w:p>
        </w:tc>
      </w:tr>
      <w:tr w:rsidR="006B550F" w:rsidRPr="00F2006F" w14:paraId="3F9F4F6C" w14:textId="77777777" w:rsidTr="00211C3F">
        <w:trPr>
          <w:trHeight w:val="230"/>
          <w:ins w:id="10507" w:author="Arjan" w:date="2013-02-07T23:33:00Z"/>
        </w:trPr>
        <w:tc>
          <w:tcPr>
            <w:tcW w:w="3690" w:type="dxa"/>
            <w:tcBorders>
              <w:top w:val="nil"/>
              <w:left w:val="nil"/>
              <w:bottom w:val="nil"/>
              <w:right w:val="nil"/>
            </w:tcBorders>
          </w:tcPr>
          <w:p w14:paraId="4558D52B" w14:textId="77777777" w:rsidR="006B550F" w:rsidRPr="00F2006F" w:rsidRDefault="006B550F" w:rsidP="00211C3F">
            <w:pPr>
              <w:autoSpaceDE w:val="0"/>
              <w:autoSpaceDN w:val="0"/>
              <w:adjustRightInd w:val="0"/>
              <w:spacing w:after="0" w:line="240" w:lineRule="auto"/>
              <w:rPr>
                <w:ins w:id="1050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BF6A184" w14:textId="77777777" w:rsidR="006B550F" w:rsidRPr="00F2006F" w:rsidRDefault="006B550F" w:rsidP="00211C3F">
            <w:pPr>
              <w:autoSpaceDE w:val="0"/>
              <w:autoSpaceDN w:val="0"/>
              <w:adjustRightInd w:val="0"/>
              <w:spacing w:after="0" w:line="240" w:lineRule="auto"/>
              <w:rPr>
                <w:ins w:id="10509" w:author="Arjan" w:date="2013-02-07T23:33:00Z"/>
                <w:rFonts w:ascii="Arial" w:eastAsia="Times New Roman" w:hAnsi="Arial" w:cs="Arial"/>
                <w:color w:val="000000"/>
                <w:sz w:val="20"/>
                <w:szCs w:val="20"/>
              </w:rPr>
            </w:pPr>
          </w:p>
        </w:tc>
      </w:tr>
      <w:tr w:rsidR="006B550F" w:rsidRPr="00F2006F" w14:paraId="261FC12A" w14:textId="77777777" w:rsidTr="00211C3F">
        <w:trPr>
          <w:trHeight w:val="230"/>
          <w:ins w:id="10510" w:author="Arjan" w:date="2013-02-07T23:33:00Z"/>
        </w:trPr>
        <w:tc>
          <w:tcPr>
            <w:tcW w:w="3690" w:type="dxa"/>
            <w:tcBorders>
              <w:top w:val="nil"/>
              <w:left w:val="nil"/>
              <w:bottom w:val="nil"/>
              <w:right w:val="nil"/>
            </w:tcBorders>
          </w:tcPr>
          <w:p w14:paraId="5DB6AF7C" w14:textId="77777777" w:rsidR="006B550F" w:rsidRPr="00F2006F" w:rsidRDefault="006B550F" w:rsidP="00211C3F">
            <w:pPr>
              <w:autoSpaceDE w:val="0"/>
              <w:autoSpaceDN w:val="0"/>
              <w:adjustRightInd w:val="0"/>
              <w:spacing w:after="0" w:line="240" w:lineRule="auto"/>
              <w:rPr>
                <w:ins w:id="10511" w:author="Arjan" w:date="2013-02-07T23:33:00Z"/>
                <w:rFonts w:ascii="Arial" w:eastAsia="Times New Roman" w:hAnsi="Arial" w:cs="Arial"/>
                <w:b/>
                <w:bCs/>
                <w:color w:val="000000"/>
                <w:sz w:val="20"/>
                <w:szCs w:val="20"/>
              </w:rPr>
            </w:pPr>
            <w:ins w:id="10512"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14:paraId="44770C4D" w14:textId="77777777" w:rsidR="006B550F" w:rsidRPr="00F2006F" w:rsidRDefault="006B550F" w:rsidP="00211C3F">
            <w:pPr>
              <w:autoSpaceDE w:val="0"/>
              <w:autoSpaceDN w:val="0"/>
              <w:adjustRightInd w:val="0"/>
              <w:spacing w:after="0" w:line="240" w:lineRule="auto"/>
              <w:rPr>
                <w:ins w:id="10513" w:author="Arjan" w:date="2013-02-07T23:33:00Z"/>
                <w:rFonts w:ascii="Arial" w:eastAsia="Times New Roman" w:hAnsi="Arial" w:cs="Arial"/>
                <w:color w:val="000000"/>
                <w:sz w:val="20"/>
                <w:szCs w:val="20"/>
              </w:rPr>
            </w:pPr>
            <w:ins w:id="10514" w:author="Arjan" w:date="2013-02-07T23:33:00Z">
              <w:r w:rsidRPr="00F2006F">
                <w:rPr>
                  <w:rFonts w:ascii="Arial" w:eastAsia="Times New Roman" w:hAnsi="Arial" w:cs="Arial"/>
                  <w:color w:val="000000"/>
                  <w:sz w:val="20"/>
                  <w:szCs w:val="20"/>
                </w:rPr>
                <w:t>Nee</w:t>
              </w:r>
            </w:ins>
          </w:p>
        </w:tc>
      </w:tr>
      <w:tr w:rsidR="006B550F" w:rsidRPr="00F2006F" w14:paraId="76741E4F" w14:textId="77777777" w:rsidTr="00211C3F">
        <w:trPr>
          <w:trHeight w:val="230"/>
          <w:ins w:id="10515" w:author="Arjan" w:date="2013-02-07T23:33:00Z"/>
        </w:trPr>
        <w:tc>
          <w:tcPr>
            <w:tcW w:w="3690" w:type="dxa"/>
            <w:tcBorders>
              <w:top w:val="nil"/>
              <w:left w:val="nil"/>
              <w:bottom w:val="nil"/>
              <w:right w:val="nil"/>
            </w:tcBorders>
          </w:tcPr>
          <w:p w14:paraId="2B421DE8" w14:textId="77777777" w:rsidR="006B550F" w:rsidRPr="00F2006F" w:rsidRDefault="006B550F" w:rsidP="00211C3F">
            <w:pPr>
              <w:autoSpaceDE w:val="0"/>
              <w:autoSpaceDN w:val="0"/>
              <w:adjustRightInd w:val="0"/>
              <w:spacing w:after="0" w:line="240" w:lineRule="auto"/>
              <w:rPr>
                <w:ins w:id="1051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2822938" w14:textId="77777777" w:rsidR="006B550F" w:rsidRPr="00F2006F" w:rsidRDefault="006B550F" w:rsidP="00211C3F">
            <w:pPr>
              <w:autoSpaceDE w:val="0"/>
              <w:autoSpaceDN w:val="0"/>
              <w:adjustRightInd w:val="0"/>
              <w:spacing w:after="0" w:line="240" w:lineRule="auto"/>
              <w:rPr>
                <w:ins w:id="10517" w:author="Arjan" w:date="2013-02-07T23:33:00Z"/>
                <w:rFonts w:ascii="Arial" w:eastAsia="Times New Roman" w:hAnsi="Arial" w:cs="Arial"/>
                <w:b/>
                <w:bCs/>
                <w:color w:val="000000"/>
                <w:sz w:val="20"/>
                <w:szCs w:val="20"/>
              </w:rPr>
            </w:pPr>
          </w:p>
        </w:tc>
      </w:tr>
      <w:tr w:rsidR="006B550F" w:rsidRPr="00F2006F" w14:paraId="3F4E2636" w14:textId="77777777" w:rsidTr="00211C3F">
        <w:trPr>
          <w:trHeight w:val="230"/>
          <w:ins w:id="10518" w:author="Arjan" w:date="2013-02-07T23:33:00Z"/>
        </w:trPr>
        <w:tc>
          <w:tcPr>
            <w:tcW w:w="3690" w:type="dxa"/>
            <w:tcBorders>
              <w:top w:val="nil"/>
              <w:left w:val="nil"/>
              <w:bottom w:val="nil"/>
              <w:right w:val="nil"/>
            </w:tcBorders>
          </w:tcPr>
          <w:p w14:paraId="5FBBBC27" w14:textId="77777777" w:rsidR="006B550F" w:rsidRPr="00F2006F" w:rsidRDefault="006B550F" w:rsidP="00211C3F">
            <w:pPr>
              <w:autoSpaceDE w:val="0"/>
              <w:autoSpaceDN w:val="0"/>
              <w:adjustRightInd w:val="0"/>
              <w:spacing w:after="0" w:line="240" w:lineRule="auto"/>
              <w:rPr>
                <w:ins w:id="10519" w:author="Arjan" w:date="2013-02-07T23:33:00Z"/>
                <w:rFonts w:ascii="Arial" w:eastAsia="Times New Roman" w:hAnsi="Arial" w:cs="Arial"/>
                <w:color w:val="000000"/>
                <w:sz w:val="20"/>
                <w:szCs w:val="20"/>
              </w:rPr>
            </w:pPr>
            <w:ins w:id="10520"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402DFCF5" w14:textId="77777777" w:rsidR="006B550F" w:rsidRPr="00F2006F" w:rsidRDefault="00DA5D93" w:rsidP="00211C3F">
            <w:pPr>
              <w:autoSpaceDE w:val="0"/>
              <w:autoSpaceDN w:val="0"/>
              <w:adjustRightInd w:val="0"/>
              <w:spacing w:after="0" w:line="240" w:lineRule="auto"/>
              <w:rPr>
                <w:ins w:id="10521" w:author="Arjan" w:date="2013-02-07T23:33:00Z"/>
                <w:rFonts w:ascii="Arial" w:eastAsia="Times New Roman" w:hAnsi="Arial" w:cs="Arial"/>
                <w:color w:val="000000"/>
                <w:sz w:val="20"/>
                <w:szCs w:val="20"/>
              </w:rPr>
            </w:pPr>
            <w:ins w:id="10522"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14:paraId="1B87B52B" w14:textId="77777777" w:rsidTr="00211C3F">
        <w:trPr>
          <w:trHeight w:val="200"/>
          <w:ins w:id="10523" w:author="Arjan" w:date="2013-02-07T23:33:00Z"/>
        </w:trPr>
        <w:tc>
          <w:tcPr>
            <w:tcW w:w="3690" w:type="dxa"/>
            <w:tcBorders>
              <w:top w:val="nil"/>
              <w:left w:val="nil"/>
              <w:bottom w:val="nil"/>
              <w:right w:val="nil"/>
            </w:tcBorders>
          </w:tcPr>
          <w:p w14:paraId="341CABFA" w14:textId="77777777" w:rsidR="006B550F" w:rsidRPr="00F2006F" w:rsidRDefault="006B550F" w:rsidP="00211C3F">
            <w:pPr>
              <w:autoSpaceDE w:val="0"/>
              <w:autoSpaceDN w:val="0"/>
              <w:adjustRightInd w:val="0"/>
              <w:spacing w:after="0" w:line="240" w:lineRule="auto"/>
              <w:rPr>
                <w:ins w:id="1052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4AFE5ECD" w14:textId="77777777" w:rsidR="006B550F" w:rsidRPr="00F2006F" w:rsidRDefault="006B550F" w:rsidP="00211C3F">
            <w:pPr>
              <w:autoSpaceDE w:val="0"/>
              <w:autoSpaceDN w:val="0"/>
              <w:adjustRightInd w:val="0"/>
              <w:spacing w:after="0" w:line="240" w:lineRule="auto"/>
              <w:rPr>
                <w:ins w:id="10525" w:author="Arjan" w:date="2013-02-07T23:33:00Z"/>
                <w:rFonts w:ascii="Arial" w:eastAsia="Times New Roman" w:hAnsi="Arial" w:cs="Arial"/>
                <w:b/>
                <w:bCs/>
                <w:color w:val="000000"/>
                <w:sz w:val="20"/>
                <w:szCs w:val="20"/>
              </w:rPr>
            </w:pPr>
          </w:p>
        </w:tc>
      </w:tr>
      <w:tr w:rsidR="006B550F" w:rsidRPr="00F2006F" w14:paraId="073D2CA6" w14:textId="77777777" w:rsidTr="00211C3F">
        <w:trPr>
          <w:trHeight w:val="200"/>
          <w:ins w:id="10526" w:author="Arjan" w:date="2013-02-07T23:33:00Z"/>
        </w:trPr>
        <w:tc>
          <w:tcPr>
            <w:tcW w:w="3690" w:type="dxa"/>
            <w:tcBorders>
              <w:top w:val="nil"/>
              <w:left w:val="nil"/>
              <w:bottom w:val="nil"/>
              <w:right w:val="nil"/>
            </w:tcBorders>
          </w:tcPr>
          <w:p w14:paraId="403DEC2B" w14:textId="77777777" w:rsidR="006B550F" w:rsidRPr="00F2006F" w:rsidRDefault="006B550F" w:rsidP="00211C3F">
            <w:pPr>
              <w:autoSpaceDE w:val="0"/>
              <w:autoSpaceDN w:val="0"/>
              <w:adjustRightInd w:val="0"/>
              <w:spacing w:after="0" w:line="240" w:lineRule="auto"/>
              <w:rPr>
                <w:ins w:id="10527" w:author="Arjan" w:date="2013-02-07T23:33:00Z"/>
                <w:rFonts w:ascii="Arial" w:eastAsia="Times New Roman" w:hAnsi="Arial" w:cs="Arial"/>
                <w:color w:val="000000"/>
                <w:sz w:val="20"/>
                <w:szCs w:val="20"/>
              </w:rPr>
            </w:pPr>
            <w:ins w:id="10528"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2299F448" w14:textId="77777777" w:rsidR="006B550F" w:rsidRPr="00F2006F" w:rsidRDefault="006B550F" w:rsidP="00211C3F">
            <w:pPr>
              <w:autoSpaceDE w:val="0"/>
              <w:autoSpaceDN w:val="0"/>
              <w:adjustRightInd w:val="0"/>
              <w:spacing w:after="0" w:line="240" w:lineRule="auto"/>
              <w:rPr>
                <w:ins w:id="10529" w:author="Arjan" w:date="2013-02-07T23:33:00Z"/>
                <w:rFonts w:ascii="Arial" w:eastAsia="Times New Roman" w:hAnsi="Arial" w:cs="Arial"/>
                <w:color w:val="000000"/>
                <w:sz w:val="20"/>
                <w:szCs w:val="20"/>
              </w:rPr>
            </w:pPr>
            <w:ins w:id="10530" w:author="Arjan" w:date="2013-02-07T23:33:00Z">
              <w:r w:rsidRPr="00F2006F">
                <w:rPr>
                  <w:rFonts w:ascii="Arial" w:eastAsia="Times New Roman" w:hAnsi="Arial" w:cs="Arial"/>
                  <w:color w:val="000000"/>
                  <w:sz w:val="20"/>
                  <w:szCs w:val="20"/>
                </w:rPr>
                <w:t>Gemeentelijk basisgegeven</w:t>
              </w:r>
            </w:ins>
          </w:p>
        </w:tc>
      </w:tr>
      <w:tr w:rsidR="006B550F" w:rsidRPr="00F2006F" w14:paraId="71FD8191" w14:textId="77777777" w:rsidTr="00211C3F">
        <w:trPr>
          <w:trHeight w:val="230"/>
          <w:ins w:id="10531" w:author="Arjan" w:date="2013-02-07T23:33:00Z"/>
        </w:trPr>
        <w:tc>
          <w:tcPr>
            <w:tcW w:w="3690" w:type="dxa"/>
            <w:tcBorders>
              <w:top w:val="nil"/>
              <w:left w:val="nil"/>
              <w:bottom w:val="nil"/>
              <w:right w:val="nil"/>
            </w:tcBorders>
          </w:tcPr>
          <w:p w14:paraId="50E6A283" w14:textId="77777777" w:rsidR="006B550F" w:rsidRPr="00F2006F" w:rsidRDefault="006B550F" w:rsidP="00211C3F">
            <w:pPr>
              <w:autoSpaceDE w:val="0"/>
              <w:autoSpaceDN w:val="0"/>
              <w:adjustRightInd w:val="0"/>
              <w:spacing w:after="0" w:line="240" w:lineRule="auto"/>
              <w:rPr>
                <w:ins w:id="1053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AF55CFF" w14:textId="77777777" w:rsidR="006B550F" w:rsidRPr="00F2006F" w:rsidRDefault="006B550F" w:rsidP="00211C3F">
            <w:pPr>
              <w:autoSpaceDE w:val="0"/>
              <w:autoSpaceDN w:val="0"/>
              <w:adjustRightInd w:val="0"/>
              <w:spacing w:after="0" w:line="240" w:lineRule="auto"/>
              <w:rPr>
                <w:ins w:id="10533" w:author="Arjan" w:date="2013-02-07T23:33:00Z"/>
                <w:rFonts w:ascii="Arial" w:eastAsia="Times New Roman" w:hAnsi="Arial" w:cs="Arial"/>
                <w:b/>
                <w:bCs/>
                <w:color w:val="000000"/>
                <w:sz w:val="20"/>
                <w:szCs w:val="20"/>
              </w:rPr>
            </w:pPr>
          </w:p>
        </w:tc>
      </w:tr>
      <w:tr w:rsidR="006B550F" w:rsidRPr="005C14BE" w14:paraId="4A390783" w14:textId="77777777" w:rsidTr="00211C3F">
        <w:trPr>
          <w:trHeight w:val="230"/>
          <w:ins w:id="10534" w:author="Arjan" w:date="2013-02-07T23:33:00Z"/>
        </w:trPr>
        <w:tc>
          <w:tcPr>
            <w:tcW w:w="3690" w:type="dxa"/>
            <w:tcBorders>
              <w:top w:val="nil"/>
              <w:left w:val="nil"/>
              <w:bottom w:val="nil"/>
              <w:right w:val="nil"/>
            </w:tcBorders>
          </w:tcPr>
          <w:p w14:paraId="25609D33" w14:textId="77777777" w:rsidR="006B550F" w:rsidRPr="00F2006F" w:rsidRDefault="006B550F" w:rsidP="00211C3F">
            <w:pPr>
              <w:autoSpaceDE w:val="0"/>
              <w:autoSpaceDN w:val="0"/>
              <w:adjustRightInd w:val="0"/>
              <w:spacing w:after="0" w:line="240" w:lineRule="auto"/>
              <w:rPr>
                <w:ins w:id="10535" w:author="Arjan" w:date="2013-02-07T23:33:00Z"/>
                <w:rFonts w:ascii="Arial" w:eastAsia="Times New Roman" w:hAnsi="Arial" w:cs="Arial"/>
                <w:color w:val="000000"/>
                <w:sz w:val="20"/>
                <w:szCs w:val="20"/>
              </w:rPr>
            </w:pPr>
            <w:ins w:id="10536"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067B7B62" w14:textId="77777777" w:rsidR="006B550F" w:rsidRPr="00DD0F4F" w:rsidRDefault="006B550F" w:rsidP="00211C3F">
            <w:pPr>
              <w:autoSpaceDE w:val="0"/>
              <w:autoSpaceDN w:val="0"/>
              <w:adjustRightInd w:val="0"/>
              <w:spacing w:after="0" w:line="240" w:lineRule="auto"/>
              <w:rPr>
                <w:ins w:id="10537" w:author="Arjan" w:date="2013-02-07T23:33:00Z"/>
                <w:rFonts w:ascii="Arial" w:eastAsia="Times New Roman" w:hAnsi="Arial" w:cs="Arial"/>
                <w:color w:val="000000"/>
                <w:sz w:val="20"/>
                <w:szCs w:val="20"/>
                <w:lang w:val="nl-NL"/>
              </w:rPr>
            </w:pPr>
            <w:ins w:id="10538" w:author="Arjan" w:date="2013-02-07T23:33:00Z">
              <w:r w:rsidRPr="00DD0F4F">
                <w:rPr>
                  <w:rFonts w:ascii="Arial" w:eastAsia="Times New Roman" w:hAnsi="Arial" w:cs="Arial"/>
                  <w:color w:val="000000"/>
                  <w:sz w:val="20"/>
                  <w:szCs w:val="20"/>
                  <w:lang w:val="nl-NL"/>
                </w:rPr>
                <w:t>Het attribuutsoort moet van een waarde voorzien zijn indien Status-omschrijving generiek van een waarde is voorzien.</w:t>
              </w:r>
            </w:ins>
          </w:p>
        </w:tc>
      </w:tr>
    </w:tbl>
    <w:p w14:paraId="08E20D2D" w14:textId="77777777" w:rsidR="006B550F" w:rsidRPr="00DD0F4F" w:rsidRDefault="00DA5D93" w:rsidP="006B550F">
      <w:pPr>
        <w:autoSpaceDE w:val="0"/>
        <w:autoSpaceDN w:val="0"/>
        <w:adjustRightInd w:val="0"/>
        <w:spacing w:before="240" w:after="60" w:line="240" w:lineRule="auto"/>
        <w:outlineLvl w:val="3"/>
        <w:rPr>
          <w:ins w:id="10539" w:author="Arjan" w:date="2013-02-07T23:33:00Z"/>
          <w:rFonts w:ascii="Arial" w:eastAsia="Times New Roman" w:hAnsi="Arial" w:cs="Arial"/>
          <w:b/>
          <w:bCs/>
          <w:color w:val="004080"/>
          <w:sz w:val="24"/>
          <w:szCs w:val="24"/>
          <w:lang w:val="nl-NL"/>
        </w:rPr>
      </w:pPr>
      <w:ins w:id="10540"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Einddatum</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14:paraId="351B7E00" w14:textId="77777777" w:rsidTr="00211C3F">
        <w:trPr>
          <w:trHeight w:val="230"/>
          <w:ins w:id="10541" w:author="Arjan" w:date="2013-02-07T23:33:00Z"/>
        </w:trPr>
        <w:tc>
          <w:tcPr>
            <w:tcW w:w="3690" w:type="dxa"/>
            <w:tcBorders>
              <w:top w:val="nil"/>
              <w:left w:val="nil"/>
              <w:bottom w:val="nil"/>
              <w:right w:val="nil"/>
            </w:tcBorders>
          </w:tcPr>
          <w:p w14:paraId="63202FFE" w14:textId="77777777" w:rsidR="006B550F" w:rsidRPr="00F2006F" w:rsidRDefault="006B550F" w:rsidP="00211C3F">
            <w:pPr>
              <w:autoSpaceDE w:val="0"/>
              <w:autoSpaceDN w:val="0"/>
              <w:adjustRightInd w:val="0"/>
              <w:spacing w:after="0" w:line="240" w:lineRule="auto"/>
              <w:rPr>
                <w:ins w:id="10542" w:author="Arjan" w:date="2013-02-07T23:33:00Z"/>
                <w:rFonts w:ascii="Arial" w:eastAsia="Times New Roman" w:hAnsi="Arial" w:cs="Arial"/>
                <w:color w:val="000000"/>
                <w:sz w:val="20"/>
                <w:szCs w:val="20"/>
              </w:rPr>
            </w:pPr>
            <w:ins w:id="10543"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64DE0966" w14:textId="77777777" w:rsidR="006B550F" w:rsidRPr="00F2006F" w:rsidRDefault="00DA5D93" w:rsidP="00211C3F">
            <w:pPr>
              <w:autoSpaceDE w:val="0"/>
              <w:autoSpaceDN w:val="0"/>
              <w:adjustRightInd w:val="0"/>
              <w:spacing w:after="0" w:line="240" w:lineRule="auto"/>
              <w:rPr>
                <w:ins w:id="10544" w:author="Arjan" w:date="2013-02-07T23:33:00Z"/>
                <w:rFonts w:ascii="Arial" w:eastAsia="Times New Roman" w:hAnsi="Arial" w:cs="Arial"/>
                <w:color w:val="000000"/>
                <w:sz w:val="20"/>
                <w:szCs w:val="20"/>
              </w:rPr>
            </w:pPr>
            <w:ins w:id="10545"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Einddatum</w:t>
              </w:r>
              <w:r w:rsidRPr="00F2006F">
                <w:rPr>
                  <w:rFonts w:ascii="Arial" w:hAnsi="Arial" w:cs="Arial"/>
                  <w:sz w:val="20"/>
                  <w:szCs w:val="20"/>
                  <w:lang w:val="en-AU"/>
                </w:rPr>
                <w:fldChar w:fldCharType="end"/>
              </w:r>
            </w:ins>
          </w:p>
        </w:tc>
      </w:tr>
      <w:tr w:rsidR="006B550F" w:rsidRPr="00F2006F" w14:paraId="739096E3" w14:textId="77777777" w:rsidTr="00211C3F">
        <w:trPr>
          <w:ins w:id="10546" w:author="Arjan" w:date="2013-02-07T23:33:00Z"/>
        </w:trPr>
        <w:tc>
          <w:tcPr>
            <w:tcW w:w="3690" w:type="dxa"/>
            <w:tcBorders>
              <w:top w:val="nil"/>
              <w:left w:val="nil"/>
              <w:bottom w:val="nil"/>
              <w:right w:val="nil"/>
            </w:tcBorders>
          </w:tcPr>
          <w:p w14:paraId="7ABD87B5" w14:textId="77777777" w:rsidR="006B550F" w:rsidRPr="00F2006F" w:rsidRDefault="006B550F" w:rsidP="00211C3F">
            <w:pPr>
              <w:autoSpaceDE w:val="0"/>
              <w:autoSpaceDN w:val="0"/>
              <w:adjustRightInd w:val="0"/>
              <w:spacing w:after="0" w:line="240" w:lineRule="auto"/>
              <w:rPr>
                <w:ins w:id="1054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40C366B" w14:textId="77777777" w:rsidR="006B550F" w:rsidRPr="00F2006F" w:rsidRDefault="006B550F" w:rsidP="00211C3F">
            <w:pPr>
              <w:autoSpaceDE w:val="0"/>
              <w:autoSpaceDN w:val="0"/>
              <w:adjustRightInd w:val="0"/>
              <w:spacing w:after="0" w:line="240" w:lineRule="auto"/>
              <w:rPr>
                <w:ins w:id="10548" w:author="Arjan" w:date="2013-02-07T23:33:00Z"/>
                <w:rFonts w:ascii="Arial" w:eastAsia="Times New Roman" w:hAnsi="Arial" w:cs="Arial"/>
                <w:b/>
                <w:bCs/>
                <w:color w:val="000000"/>
                <w:sz w:val="20"/>
                <w:szCs w:val="20"/>
              </w:rPr>
            </w:pPr>
          </w:p>
        </w:tc>
      </w:tr>
      <w:tr w:rsidR="006B550F" w:rsidRPr="00F2006F" w14:paraId="6AD26AEA" w14:textId="77777777" w:rsidTr="00211C3F">
        <w:trPr>
          <w:ins w:id="10549" w:author="Arjan" w:date="2013-02-07T23:33:00Z"/>
        </w:trPr>
        <w:tc>
          <w:tcPr>
            <w:tcW w:w="3690" w:type="dxa"/>
            <w:tcBorders>
              <w:top w:val="nil"/>
              <w:left w:val="nil"/>
              <w:bottom w:val="nil"/>
              <w:right w:val="nil"/>
            </w:tcBorders>
          </w:tcPr>
          <w:p w14:paraId="0CF97183" w14:textId="77777777" w:rsidR="006B550F" w:rsidRPr="00F2006F" w:rsidRDefault="006B550F" w:rsidP="00211C3F">
            <w:pPr>
              <w:autoSpaceDE w:val="0"/>
              <w:autoSpaceDN w:val="0"/>
              <w:adjustRightInd w:val="0"/>
              <w:spacing w:after="0" w:line="240" w:lineRule="auto"/>
              <w:rPr>
                <w:ins w:id="10550" w:author="Arjan" w:date="2013-02-07T23:33:00Z"/>
                <w:rFonts w:ascii="Arial" w:eastAsia="Times New Roman" w:hAnsi="Arial" w:cs="Arial"/>
                <w:color w:val="000000"/>
                <w:sz w:val="20"/>
                <w:szCs w:val="20"/>
              </w:rPr>
            </w:pPr>
            <w:ins w:id="10551"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5884698F" w14:textId="77777777" w:rsidR="006B550F" w:rsidRPr="00F2006F" w:rsidRDefault="006B550F" w:rsidP="00211C3F">
            <w:pPr>
              <w:autoSpaceDE w:val="0"/>
              <w:autoSpaceDN w:val="0"/>
              <w:adjustRightInd w:val="0"/>
              <w:spacing w:after="0" w:line="240" w:lineRule="auto"/>
              <w:rPr>
                <w:ins w:id="10552" w:author="Arjan" w:date="2013-02-07T23:33:00Z"/>
                <w:rFonts w:ascii="Arial" w:eastAsia="Times New Roman" w:hAnsi="Arial" w:cs="Arial"/>
                <w:color w:val="000000"/>
                <w:sz w:val="20"/>
                <w:szCs w:val="20"/>
              </w:rPr>
            </w:pPr>
            <w:ins w:id="10553" w:author="Arjan" w:date="2013-02-07T23:33:00Z">
              <w:r w:rsidRPr="00F2006F">
                <w:rPr>
                  <w:rFonts w:ascii="Arial" w:eastAsia="Times New Roman" w:hAnsi="Arial" w:cs="Arial"/>
                  <w:color w:val="000000"/>
                  <w:sz w:val="20"/>
                  <w:szCs w:val="20"/>
                </w:rPr>
                <w:t>KING</w:t>
              </w:r>
            </w:ins>
          </w:p>
        </w:tc>
      </w:tr>
      <w:tr w:rsidR="006B550F" w:rsidRPr="00F2006F" w14:paraId="21543659" w14:textId="77777777" w:rsidTr="00211C3F">
        <w:trPr>
          <w:ins w:id="10554" w:author="Arjan" w:date="2013-02-07T23:33:00Z"/>
        </w:trPr>
        <w:tc>
          <w:tcPr>
            <w:tcW w:w="3690" w:type="dxa"/>
            <w:tcBorders>
              <w:top w:val="nil"/>
              <w:left w:val="nil"/>
              <w:bottom w:val="nil"/>
              <w:right w:val="nil"/>
            </w:tcBorders>
          </w:tcPr>
          <w:p w14:paraId="255C764A" w14:textId="77777777" w:rsidR="006B550F" w:rsidRPr="00F2006F" w:rsidRDefault="006B550F" w:rsidP="00211C3F">
            <w:pPr>
              <w:autoSpaceDE w:val="0"/>
              <w:autoSpaceDN w:val="0"/>
              <w:adjustRightInd w:val="0"/>
              <w:spacing w:after="0" w:line="240" w:lineRule="auto"/>
              <w:rPr>
                <w:ins w:id="1055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6732C248" w14:textId="77777777" w:rsidR="006B550F" w:rsidRPr="00F2006F" w:rsidRDefault="006B550F" w:rsidP="00211C3F">
            <w:pPr>
              <w:autoSpaceDE w:val="0"/>
              <w:autoSpaceDN w:val="0"/>
              <w:adjustRightInd w:val="0"/>
              <w:spacing w:after="0" w:line="240" w:lineRule="auto"/>
              <w:rPr>
                <w:ins w:id="10556" w:author="Arjan" w:date="2013-02-07T23:33:00Z"/>
                <w:rFonts w:ascii="Arial" w:eastAsia="Times New Roman" w:hAnsi="Arial" w:cs="Arial"/>
                <w:b/>
                <w:bCs/>
                <w:color w:val="000000"/>
                <w:sz w:val="20"/>
                <w:szCs w:val="20"/>
              </w:rPr>
            </w:pPr>
          </w:p>
        </w:tc>
      </w:tr>
      <w:tr w:rsidR="006B550F" w:rsidRPr="00F2006F" w14:paraId="114FDB7C" w14:textId="77777777" w:rsidTr="00211C3F">
        <w:trPr>
          <w:ins w:id="10557" w:author="Arjan" w:date="2013-02-07T23:33:00Z"/>
        </w:trPr>
        <w:tc>
          <w:tcPr>
            <w:tcW w:w="3690" w:type="dxa"/>
            <w:tcBorders>
              <w:top w:val="nil"/>
              <w:left w:val="nil"/>
              <w:bottom w:val="nil"/>
              <w:right w:val="nil"/>
            </w:tcBorders>
          </w:tcPr>
          <w:p w14:paraId="36B5C747" w14:textId="77777777" w:rsidR="006B550F" w:rsidRPr="00F2006F" w:rsidRDefault="006B550F" w:rsidP="00211C3F">
            <w:pPr>
              <w:autoSpaceDE w:val="0"/>
              <w:autoSpaceDN w:val="0"/>
              <w:adjustRightInd w:val="0"/>
              <w:spacing w:after="0" w:line="240" w:lineRule="auto"/>
              <w:rPr>
                <w:ins w:id="10558" w:author="Arjan" w:date="2013-02-07T23:33:00Z"/>
                <w:rFonts w:ascii="Arial" w:eastAsia="Times New Roman" w:hAnsi="Arial" w:cs="Arial"/>
                <w:color w:val="000000"/>
                <w:sz w:val="20"/>
                <w:szCs w:val="20"/>
              </w:rPr>
            </w:pPr>
            <w:ins w:id="10559"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76AACB8D" w14:textId="77777777" w:rsidR="006B550F" w:rsidRPr="00F2006F" w:rsidRDefault="006B550F" w:rsidP="00211C3F">
            <w:pPr>
              <w:autoSpaceDE w:val="0"/>
              <w:autoSpaceDN w:val="0"/>
              <w:adjustRightInd w:val="0"/>
              <w:spacing w:after="0" w:line="240" w:lineRule="auto"/>
              <w:rPr>
                <w:ins w:id="10560" w:author="Arjan" w:date="2013-02-07T23:33:00Z"/>
                <w:rFonts w:ascii="Arial" w:eastAsia="Times New Roman" w:hAnsi="Arial" w:cs="Arial"/>
                <w:color w:val="000000"/>
                <w:sz w:val="20"/>
                <w:szCs w:val="20"/>
              </w:rPr>
            </w:pPr>
          </w:p>
        </w:tc>
      </w:tr>
      <w:tr w:rsidR="006B550F" w:rsidRPr="00F2006F" w14:paraId="3E82823D" w14:textId="77777777" w:rsidTr="00211C3F">
        <w:trPr>
          <w:ins w:id="10561" w:author="Arjan" w:date="2013-02-07T23:33:00Z"/>
        </w:trPr>
        <w:tc>
          <w:tcPr>
            <w:tcW w:w="3690" w:type="dxa"/>
            <w:tcBorders>
              <w:top w:val="nil"/>
              <w:left w:val="nil"/>
              <w:bottom w:val="nil"/>
              <w:right w:val="nil"/>
            </w:tcBorders>
          </w:tcPr>
          <w:p w14:paraId="3FA3CFE1" w14:textId="77777777" w:rsidR="006B550F" w:rsidRPr="00F2006F" w:rsidRDefault="006B550F" w:rsidP="00211C3F">
            <w:pPr>
              <w:autoSpaceDE w:val="0"/>
              <w:autoSpaceDN w:val="0"/>
              <w:adjustRightInd w:val="0"/>
              <w:spacing w:after="0" w:line="240" w:lineRule="auto"/>
              <w:rPr>
                <w:ins w:id="1056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0A6ACE8C" w14:textId="77777777" w:rsidR="006B550F" w:rsidRPr="00F2006F" w:rsidRDefault="006B550F" w:rsidP="00211C3F">
            <w:pPr>
              <w:autoSpaceDE w:val="0"/>
              <w:autoSpaceDN w:val="0"/>
              <w:adjustRightInd w:val="0"/>
              <w:spacing w:after="0" w:line="240" w:lineRule="auto"/>
              <w:rPr>
                <w:ins w:id="10563" w:author="Arjan" w:date="2013-02-07T23:33:00Z"/>
                <w:rFonts w:ascii="Arial" w:eastAsia="Times New Roman" w:hAnsi="Arial" w:cs="Arial"/>
                <w:b/>
                <w:bCs/>
                <w:color w:val="000000"/>
                <w:sz w:val="20"/>
                <w:szCs w:val="20"/>
              </w:rPr>
            </w:pPr>
          </w:p>
        </w:tc>
      </w:tr>
      <w:tr w:rsidR="006B550F" w:rsidRPr="00F2006F" w14:paraId="44A63B9A" w14:textId="77777777" w:rsidTr="00211C3F">
        <w:trPr>
          <w:trHeight w:val="335"/>
          <w:ins w:id="10564" w:author="Arjan" w:date="2013-02-07T23:33:00Z"/>
        </w:trPr>
        <w:tc>
          <w:tcPr>
            <w:tcW w:w="3690" w:type="dxa"/>
            <w:tcBorders>
              <w:top w:val="nil"/>
              <w:left w:val="nil"/>
              <w:bottom w:val="nil"/>
              <w:right w:val="nil"/>
            </w:tcBorders>
          </w:tcPr>
          <w:p w14:paraId="2FCB2C89" w14:textId="77777777" w:rsidR="006B550F" w:rsidRPr="00F2006F" w:rsidRDefault="006B550F" w:rsidP="00211C3F">
            <w:pPr>
              <w:autoSpaceDE w:val="0"/>
              <w:autoSpaceDN w:val="0"/>
              <w:adjustRightInd w:val="0"/>
              <w:spacing w:after="0" w:line="240" w:lineRule="auto"/>
              <w:rPr>
                <w:ins w:id="10565" w:author="Arjan" w:date="2013-02-07T23:33:00Z"/>
                <w:rFonts w:ascii="Arial" w:eastAsia="Times New Roman" w:hAnsi="Arial" w:cs="Arial"/>
                <w:color w:val="000000"/>
                <w:sz w:val="20"/>
                <w:szCs w:val="20"/>
              </w:rPr>
            </w:pPr>
            <w:ins w:id="10566"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20785D76" w14:textId="77777777" w:rsidR="006B550F" w:rsidRPr="00F2006F" w:rsidRDefault="00DA5D93" w:rsidP="00211C3F">
            <w:pPr>
              <w:autoSpaceDE w:val="0"/>
              <w:autoSpaceDN w:val="0"/>
              <w:adjustRightInd w:val="0"/>
              <w:spacing w:after="0" w:line="240" w:lineRule="auto"/>
              <w:rPr>
                <w:ins w:id="10567" w:author="Arjan" w:date="2013-02-07T23:33:00Z"/>
                <w:rFonts w:ascii="Arial" w:eastAsia="Times New Roman" w:hAnsi="Arial" w:cs="Arial"/>
                <w:color w:val="000000"/>
                <w:sz w:val="20"/>
                <w:szCs w:val="20"/>
              </w:rPr>
            </w:pPr>
            <w:ins w:id="10568"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einddatum</w:t>
              </w:r>
              <w:r w:rsidRPr="00F2006F">
                <w:rPr>
                  <w:rFonts w:ascii="Arial" w:hAnsi="Arial" w:cs="Arial"/>
                  <w:sz w:val="20"/>
                  <w:szCs w:val="20"/>
                  <w:lang w:val="en-AU"/>
                </w:rPr>
                <w:fldChar w:fldCharType="end"/>
              </w:r>
            </w:ins>
          </w:p>
        </w:tc>
      </w:tr>
      <w:tr w:rsidR="006B550F" w:rsidRPr="00F2006F" w14:paraId="2480D052" w14:textId="77777777" w:rsidTr="00211C3F">
        <w:trPr>
          <w:trHeight w:val="215"/>
          <w:ins w:id="10569" w:author="Arjan" w:date="2013-02-07T23:33:00Z"/>
        </w:trPr>
        <w:tc>
          <w:tcPr>
            <w:tcW w:w="3690" w:type="dxa"/>
            <w:tcBorders>
              <w:top w:val="nil"/>
              <w:left w:val="nil"/>
              <w:bottom w:val="nil"/>
              <w:right w:val="nil"/>
            </w:tcBorders>
          </w:tcPr>
          <w:p w14:paraId="38496494" w14:textId="77777777" w:rsidR="006B550F" w:rsidRPr="00F2006F" w:rsidRDefault="006B550F" w:rsidP="00211C3F">
            <w:pPr>
              <w:autoSpaceDE w:val="0"/>
              <w:autoSpaceDN w:val="0"/>
              <w:adjustRightInd w:val="0"/>
              <w:spacing w:after="0" w:line="240" w:lineRule="auto"/>
              <w:rPr>
                <w:ins w:id="1057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2A44F3D" w14:textId="77777777" w:rsidR="006B550F" w:rsidRPr="00F2006F" w:rsidRDefault="006B550F" w:rsidP="00211C3F">
            <w:pPr>
              <w:autoSpaceDE w:val="0"/>
              <w:autoSpaceDN w:val="0"/>
              <w:adjustRightInd w:val="0"/>
              <w:spacing w:after="0" w:line="240" w:lineRule="auto"/>
              <w:rPr>
                <w:ins w:id="10571" w:author="Arjan" w:date="2013-02-07T23:33:00Z"/>
                <w:rFonts w:ascii="Arial" w:eastAsia="Times New Roman" w:hAnsi="Arial" w:cs="Arial"/>
                <w:b/>
                <w:bCs/>
                <w:color w:val="000000"/>
                <w:sz w:val="20"/>
                <w:szCs w:val="20"/>
              </w:rPr>
            </w:pPr>
          </w:p>
        </w:tc>
      </w:tr>
      <w:tr w:rsidR="006B550F" w:rsidRPr="005C14BE" w14:paraId="4ADA0F3F" w14:textId="77777777" w:rsidTr="00211C3F">
        <w:trPr>
          <w:trHeight w:val="215"/>
          <w:ins w:id="10572" w:author="Arjan" w:date="2013-02-07T23:33:00Z"/>
        </w:trPr>
        <w:tc>
          <w:tcPr>
            <w:tcW w:w="3690" w:type="dxa"/>
            <w:tcBorders>
              <w:top w:val="nil"/>
              <w:left w:val="nil"/>
              <w:bottom w:val="nil"/>
              <w:right w:val="nil"/>
            </w:tcBorders>
          </w:tcPr>
          <w:p w14:paraId="7CC4A8AF" w14:textId="77777777" w:rsidR="006B550F" w:rsidRPr="00F2006F" w:rsidRDefault="006B550F" w:rsidP="00211C3F">
            <w:pPr>
              <w:autoSpaceDE w:val="0"/>
              <w:autoSpaceDN w:val="0"/>
              <w:adjustRightInd w:val="0"/>
              <w:spacing w:after="0" w:line="240" w:lineRule="auto"/>
              <w:rPr>
                <w:ins w:id="10573" w:author="Arjan" w:date="2013-02-07T23:33:00Z"/>
                <w:rFonts w:ascii="Arial" w:eastAsia="Times New Roman" w:hAnsi="Arial" w:cs="Arial"/>
                <w:color w:val="000000"/>
                <w:sz w:val="20"/>
                <w:szCs w:val="20"/>
              </w:rPr>
            </w:pPr>
            <w:ins w:id="10574"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1F884C0B" w14:textId="77777777" w:rsidR="006B550F" w:rsidRPr="00DD0F4F" w:rsidRDefault="00DA5D93" w:rsidP="00211C3F">
            <w:pPr>
              <w:autoSpaceDE w:val="0"/>
              <w:autoSpaceDN w:val="0"/>
              <w:adjustRightInd w:val="0"/>
              <w:spacing w:after="0" w:line="240" w:lineRule="auto"/>
              <w:rPr>
                <w:ins w:id="10575" w:author="Arjan" w:date="2013-02-07T23:33:00Z"/>
                <w:rFonts w:ascii="Arial" w:eastAsia="Times New Roman" w:hAnsi="Arial" w:cs="Arial"/>
                <w:color w:val="000000"/>
                <w:sz w:val="20"/>
                <w:szCs w:val="20"/>
                <w:lang w:val="nl-NL"/>
              </w:rPr>
            </w:pPr>
            <w:ins w:id="10576"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De datum waarop de uitvoering van de gerelateerde zaak afgerond is.</w:t>
              </w:r>
            </w:ins>
          </w:p>
        </w:tc>
      </w:tr>
      <w:tr w:rsidR="006B550F" w:rsidRPr="005C14BE" w14:paraId="017C54B8" w14:textId="77777777" w:rsidTr="00211C3F">
        <w:trPr>
          <w:trHeight w:val="230"/>
          <w:ins w:id="10577" w:author="Arjan" w:date="2013-02-07T23:33:00Z"/>
        </w:trPr>
        <w:tc>
          <w:tcPr>
            <w:tcW w:w="3690" w:type="dxa"/>
            <w:tcBorders>
              <w:top w:val="nil"/>
              <w:left w:val="nil"/>
              <w:bottom w:val="nil"/>
              <w:right w:val="nil"/>
            </w:tcBorders>
          </w:tcPr>
          <w:p w14:paraId="2A87C824" w14:textId="77777777" w:rsidR="006B550F" w:rsidRPr="00DD0F4F" w:rsidRDefault="006B550F" w:rsidP="00211C3F">
            <w:pPr>
              <w:autoSpaceDE w:val="0"/>
              <w:autoSpaceDN w:val="0"/>
              <w:adjustRightInd w:val="0"/>
              <w:spacing w:after="0" w:line="240" w:lineRule="auto"/>
              <w:rPr>
                <w:ins w:id="10578"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3615E844" w14:textId="77777777" w:rsidR="006B550F" w:rsidRPr="00DD0F4F" w:rsidRDefault="006B550F" w:rsidP="00211C3F">
            <w:pPr>
              <w:autoSpaceDE w:val="0"/>
              <w:autoSpaceDN w:val="0"/>
              <w:adjustRightInd w:val="0"/>
              <w:spacing w:after="0" w:line="240" w:lineRule="auto"/>
              <w:rPr>
                <w:ins w:id="10579" w:author="Arjan" w:date="2013-02-07T23:33:00Z"/>
                <w:rFonts w:ascii="Arial" w:eastAsia="Times New Roman" w:hAnsi="Arial" w:cs="Arial"/>
                <w:b/>
                <w:bCs/>
                <w:color w:val="000000"/>
                <w:sz w:val="20"/>
                <w:szCs w:val="20"/>
                <w:lang w:val="nl-NL"/>
              </w:rPr>
            </w:pPr>
          </w:p>
        </w:tc>
      </w:tr>
      <w:tr w:rsidR="006B550F" w:rsidRPr="00F2006F" w14:paraId="6A4D91B2" w14:textId="77777777" w:rsidTr="00211C3F">
        <w:trPr>
          <w:trHeight w:val="230"/>
          <w:ins w:id="10580" w:author="Arjan" w:date="2013-02-07T23:33:00Z"/>
        </w:trPr>
        <w:tc>
          <w:tcPr>
            <w:tcW w:w="3690" w:type="dxa"/>
            <w:tcBorders>
              <w:top w:val="nil"/>
              <w:left w:val="nil"/>
              <w:bottom w:val="nil"/>
              <w:right w:val="nil"/>
            </w:tcBorders>
          </w:tcPr>
          <w:p w14:paraId="19CACC6C" w14:textId="77777777" w:rsidR="006B550F" w:rsidRPr="00F2006F" w:rsidRDefault="006B550F" w:rsidP="00211C3F">
            <w:pPr>
              <w:autoSpaceDE w:val="0"/>
              <w:autoSpaceDN w:val="0"/>
              <w:adjustRightInd w:val="0"/>
              <w:spacing w:after="0" w:line="240" w:lineRule="auto"/>
              <w:rPr>
                <w:ins w:id="10581" w:author="Arjan" w:date="2013-02-07T23:33:00Z"/>
                <w:rFonts w:ascii="Arial" w:eastAsia="Times New Roman" w:hAnsi="Arial" w:cs="Arial"/>
                <w:color w:val="000000"/>
                <w:sz w:val="20"/>
                <w:szCs w:val="20"/>
              </w:rPr>
            </w:pPr>
            <w:ins w:id="10582"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1410F9D8" w14:textId="77777777" w:rsidR="006B550F" w:rsidRPr="00F2006F" w:rsidRDefault="006B550F" w:rsidP="00211C3F">
            <w:pPr>
              <w:autoSpaceDE w:val="0"/>
              <w:autoSpaceDN w:val="0"/>
              <w:adjustRightInd w:val="0"/>
              <w:spacing w:after="0" w:line="240" w:lineRule="auto"/>
              <w:rPr>
                <w:ins w:id="10583" w:author="Arjan" w:date="2013-02-07T23:33:00Z"/>
                <w:rFonts w:ascii="Arial" w:eastAsia="Times New Roman" w:hAnsi="Arial" w:cs="Arial"/>
                <w:color w:val="000000"/>
                <w:sz w:val="20"/>
                <w:szCs w:val="20"/>
              </w:rPr>
            </w:pPr>
            <w:ins w:id="10584" w:author="Arjan" w:date="2013-02-07T23:33:00Z">
              <w:r w:rsidRPr="00F2006F">
                <w:rPr>
                  <w:rFonts w:ascii="Arial" w:eastAsia="Times New Roman" w:hAnsi="Arial" w:cs="Arial"/>
                  <w:color w:val="000000"/>
                  <w:sz w:val="20"/>
                  <w:szCs w:val="20"/>
                </w:rPr>
                <w:t>KING</w:t>
              </w:r>
            </w:ins>
          </w:p>
        </w:tc>
      </w:tr>
      <w:tr w:rsidR="006B550F" w:rsidRPr="00F2006F" w14:paraId="25D9737E" w14:textId="77777777" w:rsidTr="00211C3F">
        <w:trPr>
          <w:ins w:id="10585" w:author="Arjan" w:date="2013-02-07T23:33:00Z"/>
        </w:trPr>
        <w:tc>
          <w:tcPr>
            <w:tcW w:w="3690" w:type="dxa"/>
            <w:tcBorders>
              <w:top w:val="nil"/>
              <w:left w:val="nil"/>
              <w:bottom w:val="nil"/>
              <w:right w:val="nil"/>
            </w:tcBorders>
          </w:tcPr>
          <w:p w14:paraId="3CDB4107" w14:textId="77777777" w:rsidR="006B550F" w:rsidRPr="00F2006F" w:rsidRDefault="006B550F" w:rsidP="00211C3F">
            <w:pPr>
              <w:autoSpaceDE w:val="0"/>
              <w:autoSpaceDN w:val="0"/>
              <w:adjustRightInd w:val="0"/>
              <w:spacing w:after="0" w:line="240" w:lineRule="auto"/>
              <w:rPr>
                <w:ins w:id="1058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425A8628" w14:textId="77777777" w:rsidR="006B550F" w:rsidRPr="00F2006F" w:rsidRDefault="006B550F" w:rsidP="00211C3F">
            <w:pPr>
              <w:autoSpaceDE w:val="0"/>
              <w:autoSpaceDN w:val="0"/>
              <w:adjustRightInd w:val="0"/>
              <w:spacing w:after="0" w:line="240" w:lineRule="auto"/>
              <w:rPr>
                <w:ins w:id="10587" w:author="Arjan" w:date="2013-02-07T23:33:00Z"/>
                <w:rFonts w:ascii="Arial" w:eastAsia="Times New Roman" w:hAnsi="Arial" w:cs="Arial"/>
                <w:b/>
                <w:bCs/>
                <w:color w:val="000000"/>
                <w:sz w:val="20"/>
                <w:szCs w:val="20"/>
              </w:rPr>
            </w:pPr>
          </w:p>
        </w:tc>
      </w:tr>
      <w:tr w:rsidR="006B550F" w:rsidRPr="00F2006F" w14:paraId="7995205B" w14:textId="77777777" w:rsidTr="00211C3F">
        <w:trPr>
          <w:ins w:id="10588" w:author="Arjan" w:date="2013-02-07T23:33:00Z"/>
        </w:trPr>
        <w:tc>
          <w:tcPr>
            <w:tcW w:w="3690" w:type="dxa"/>
            <w:tcBorders>
              <w:top w:val="nil"/>
              <w:left w:val="nil"/>
              <w:bottom w:val="nil"/>
              <w:right w:val="nil"/>
            </w:tcBorders>
          </w:tcPr>
          <w:p w14:paraId="22305CC7" w14:textId="77777777" w:rsidR="006B550F" w:rsidRPr="00F2006F" w:rsidRDefault="006B550F" w:rsidP="00211C3F">
            <w:pPr>
              <w:autoSpaceDE w:val="0"/>
              <w:autoSpaceDN w:val="0"/>
              <w:adjustRightInd w:val="0"/>
              <w:spacing w:after="0" w:line="240" w:lineRule="auto"/>
              <w:rPr>
                <w:ins w:id="10589" w:author="Arjan" w:date="2013-02-07T23:33:00Z"/>
                <w:rFonts w:ascii="Arial" w:eastAsia="Times New Roman" w:hAnsi="Arial" w:cs="Arial"/>
                <w:color w:val="000000"/>
                <w:sz w:val="20"/>
                <w:szCs w:val="20"/>
              </w:rPr>
            </w:pPr>
            <w:ins w:id="10590"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3463F405" w14:textId="77777777" w:rsidR="006B550F" w:rsidRPr="00F2006F" w:rsidRDefault="006B550F" w:rsidP="00211C3F">
            <w:pPr>
              <w:autoSpaceDE w:val="0"/>
              <w:autoSpaceDN w:val="0"/>
              <w:adjustRightInd w:val="0"/>
              <w:spacing w:after="0" w:line="240" w:lineRule="auto"/>
              <w:rPr>
                <w:ins w:id="10591" w:author="Arjan" w:date="2013-02-07T23:33:00Z"/>
                <w:rFonts w:ascii="Arial" w:eastAsia="Times New Roman" w:hAnsi="Arial" w:cs="Arial"/>
                <w:color w:val="000000"/>
                <w:sz w:val="20"/>
                <w:szCs w:val="20"/>
              </w:rPr>
            </w:pPr>
            <w:ins w:id="10592" w:author="Arjan" w:date="2013-02-07T23:33:00Z">
              <w:r w:rsidRPr="00F2006F">
                <w:rPr>
                  <w:rFonts w:ascii="Arial" w:eastAsia="Times New Roman" w:hAnsi="Arial" w:cs="Arial"/>
                  <w:color w:val="000000"/>
                  <w:sz w:val="20"/>
                  <w:szCs w:val="20"/>
                </w:rPr>
                <w:t>1 januari 2013</w:t>
              </w:r>
            </w:ins>
          </w:p>
        </w:tc>
      </w:tr>
      <w:tr w:rsidR="006B550F" w:rsidRPr="00F2006F" w14:paraId="762F1078" w14:textId="77777777" w:rsidTr="00211C3F">
        <w:trPr>
          <w:ins w:id="10593" w:author="Arjan" w:date="2013-02-07T23:33:00Z"/>
        </w:trPr>
        <w:tc>
          <w:tcPr>
            <w:tcW w:w="3690" w:type="dxa"/>
            <w:tcBorders>
              <w:top w:val="nil"/>
              <w:left w:val="nil"/>
              <w:bottom w:val="nil"/>
              <w:right w:val="nil"/>
            </w:tcBorders>
          </w:tcPr>
          <w:p w14:paraId="69073A44" w14:textId="77777777" w:rsidR="006B550F" w:rsidRPr="00F2006F" w:rsidRDefault="006B550F" w:rsidP="00211C3F">
            <w:pPr>
              <w:autoSpaceDE w:val="0"/>
              <w:autoSpaceDN w:val="0"/>
              <w:adjustRightInd w:val="0"/>
              <w:spacing w:after="0" w:line="240" w:lineRule="auto"/>
              <w:rPr>
                <w:ins w:id="1059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553429B" w14:textId="77777777" w:rsidR="006B550F" w:rsidRPr="00F2006F" w:rsidRDefault="006B550F" w:rsidP="00211C3F">
            <w:pPr>
              <w:autoSpaceDE w:val="0"/>
              <w:autoSpaceDN w:val="0"/>
              <w:adjustRightInd w:val="0"/>
              <w:spacing w:after="0" w:line="240" w:lineRule="auto"/>
              <w:rPr>
                <w:ins w:id="10595" w:author="Arjan" w:date="2013-02-07T23:33:00Z"/>
                <w:rFonts w:ascii="Arial" w:eastAsia="Times New Roman" w:hAnsi="Arial" w:cs="Arial"/>
                <w:b/>
                <w:bCs/>
                <w:color w:val="000000"/>
                <w:sz w:val="20"/>
                <w:szCs w:val="20"/>
              </w:rPr>
            </w:pPr>
          </w:p>
        </w:tc>
      </w:tr>
      <w:tr w:rsidR="006B550F" w:rsidRPr="005C14BE" w14:paraId="3FB8C880" w14:textId="77777777" w:rsidTr="00211C3F">
        <w:trPr>
          <w:ins w:id="10596" w:author="Arjan" w:date="2013-02-07T23:33:00Z"/>
        </w:trPr>
        <w:tc>
          <w:tcPr>
            <w:tcW w:w="3690" w:type="dxa"/>
            <w:tcBorders>
              <w:top w:val="nil"/>
              <w:left w:val="nil"/>
              <w:bottom w:val="nil"/>
              <w:right w:val="nil"/>
            </w:tcBorders>
          </w:tcPr>
          <w:p w14:paraId="0697B579" w14:textId="77777777" w:rsidR="006B550F" w:rsidRPr="00F2006F" w:rsidRDefault="006B550F" w:rsidP="00211C3F">
            <w:pPr>
              <w:autoSpaceDE w:val="0"/>
              <w:autoSpaceDN w:val="0"/>
              <w:adjustRightInd w:val="0"/>
              <w:spacing w:after="0" w:line="240" w:lineRule="auto"/>
              <w:rPr>
                <w:ins w:id="10597" w:author="Arjan" w:date="2013-02-07T23:33:00Z"/>
                <w:rFonts w:ascii="Arial" w:eastAsia="Times New Roman" w:hAnsi="Arial" w:cs="Arial"/>
                <w:color w:val="000000"/>
                <w:sz w:val="20"/>
                <w:szCs w:val="20"/>
              </w:rPr>
            </w:pPr>
            <w:ins w:id="10598"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05198966" w14:textId="77777777" w:rsidR="006B550F" w:rsidRPr="00DD0F4F" w:rsidRDefault="006B550F" w:rsidP="00211C3F">
            <w:pPr>
              <w:autoSpaceDE w:val="0"/>
              <w:autoSpaceDN w:val="0"/>
              <w:adjustRightInd w:val="0"/>
              <w:spacing w:after="0" w:line="240" w:lineRule="auto"/>
              <w:rPr>
                <w:ins w:id="10599" w:author="Arjan" w:date="2013-02-07T23:33:00Z"/>
                <w:rFonts w:ascii="Arial" w:eastAsia="Times New Roman" w:hAnsi="Arial" w:cs="Arial"/>
                <w:color w:val="000000"/>
                <w:sz w:val="20"/>
                <w:szCs w:val="20"/>
                <w:lang w:val="nl-NL"/>
              </w:rPr>
            </w:pPr>
            <w:ins w:id="10600" w:author="Arjan" w:date="2013-02-07T23:33:00Z">
              <w:r w:rsidRPr="00DD0F4F">
                <w:rPr>
                  <w:rFonts w:ascii="Arial" w:eastAsia="Times New Roman" w:hAnsi="Arial" w:cs="Arial"/>
                  <w:color w:val="000000"/>
                  <w:sz w:val="20"/>
                  <w:szCs w:val="20"/>
                  <w:lang w:val="nl-NL"/>
                </w:rPr>
                <w:t xml:space="preserve">De periode waarin de gerelateerde zaak is uitgevoerd, is </w:t>
              </w:r>
              <w:r w:rsidRPr="00DD0F4F">
                <w:rPr>
                  <w:rFonts w:ascii="Arial" w:eastAsia="Times New Roman" w:hAnsi="Arial" w:cs="Arial"/>
                  <w:color w:val="000000"/>
                  <w:sz w:val="20"/>
                  <w:szCs w:val="20"/>
                  <w:lang w:val="nl-NL"/>
                </w:rPr>
                <w:lastRenderedPageBreak/>
                <w:t>inclusief de opgegeven datum.</w:t>
              </w:r>
            </w:ins>
          </w:p>
        </w:tc>
      </w:tr>
      <w:tr w:rsidR="006B550F" w:rsidRPr="005C14BE" w14:paraId="01CC661E" w14:textId="77777777" w:rsidTr="00211C3F">
        <w:trPr>
          <w:ins w:id="10601" w:author="Arjan" w:date="2013-02-07T23:33:00Z"/>
        </w:trPr>
        <w:tc>
          <w:tcPr>
            <w:tcW w:w="3690" w:type="dxa"/>
            <w:tcBorders>
              <w:top w:val="nil"/>
              <w:left w:val="nil"/>
              <w:bottom w:val="nil"/>
              <w:right w:val="nil"/>
            </w:tcBorders>
          </w:tcPr>
          <w:p w14:paraId="2EF0A40D" w14:textId="77777777" w:rsidR="006B550F" w:rsidRPr="00DD0F4F" w:rsidRDefault="006B550F" w:rsidP="00211C3F">
            <w:pPr>
              <w:autoSpaceDE w:val="0"/>
              <w:autoSpaceDN w:val="0"/>
              <w:adjustRightInd w:val="0"/>
              <w:spacing w:after="0" w:line="240" w:lineRule="auto"/>
              <w:rPr>
                <w:ins w:id="10602"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60D2607C" w14:textId="77777777" w:rsidR="006B550F" w:rsidRPr="00DD0F4F" w:rsidRDefault="006B550F" w:rsidP="00211C3F">
            <w:pPr>
              <w:autoSpaceDE w:val="0"/>
              <w:autoSpaceDN w:val="0"/>
              <w:adjustRightInd w:val="0"/>
              <w:spacing w:after="0" w:line="240" w:lineRule="auto"/>
              <w:rPr>
                <w:ins w:id="10603" w:author="Arjan" w:date="2013-02-07T23:33:00Z"/>
                <w:rFonts w:ascii="Arial" w:eastAsia="Times New Roman" w:hAnsi="Arial" w:cs="Arial"/>
                <w:b/>
                <w:bCs/>
                <w:color w:val="000000"/>
                <w:sz w:val="20"/>
                <w:szCs w:val="20"/>
                <w:lang w:val="nl-NL"/>
              </w:rPr>
            </w:pPr>
          </w:p>
        </w:tc>
      </w:tr>
      <w:tr w:rsidR="006B550F" w:rsidRPr="00F2006F" w14:paraId="244E53E5" w14:textId="77777777" w:rsidTr="00211C3F">
        <w:trPr>
          <w:ins w:id="10604" w:author="Arjan" w:date="2013-02-07T23:33:00Z"/>
        </w:trPr>
        <w:tc>
          <w:tcPr>
            <w:tcW w:w="3690" w:type="dxa"/>
            <w:tcBorders>
              <w:top w:val="nil"/>
              <w:left w:val="nil"/>
              <w:bottom w:val="nil"/>
              <w:right w:val="nil"/>
            </w:tcBorders>
          </w:tcPr>
          <w:p w14:paraId="1976440C" w14:textId="77777777" w:rsidR="006B550F" w:rsidRPr="00F2006F" w:rsidRDefault="006B550F" w:rsidP="00211C3F">
            <w:pPr>
              <w:autoSpaceDE w:val="0"/>
              <w:autoSpaceDN w:val="0"/>
              <w:adjustRightInd w:val="0"/>
              <w:spacing w:after="0" w:line="240" w:lineRule="auto"/>
              <w:rPr>
                <w:ins w:id="10605" w:author="Arjan" w:date="2013-02-07T23:33:00Z"/>
                <w:rFonts w:ascii="Arial" w:eastAsia="Times New Roman" w:hAnsi="Arial" w:cs="Arial"/>
                <w:color w:val="000000"/>
                <w:sz w:val="20"/>
                <w:szCs w:val="20"/>
              </w:rPr>
            </w:pPr>
            <w:ins w:id="10606"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691D4E36" w14:textId="77777777" w:rsidR="006B550F" w:rsidRPr="00F2006F" w:rsidRDefault="00DA5D93" w:rsidP="00211C3F">
            <w:pPr>
              <w:autoSpaceDE w:val="0"/>
              <w:autoSpaceDN w:val="0"/>
              <w:adjustRightInd w:val="0"/>
              <w:spacing w:after="0" w:line="240" w:lineRule="auto"/>
              <w:rPr>
                <w:ins w:id="10607" w:author="Arjan" w:date="2013-02-07T23:33:00Z"/>
                <w:rFonts w:ascii="Arial" w:eastAsia="Times New Roman" w:hAnsi="Arial" w:cs="Arial"/>
                <w:color w:val="000000"/>
                <w:sz w:val="20"/>
                <w:szCs w:val="20"/>
              </w:rPr>
            </w:pPr>
            <w:ins w:id="10608"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(JJJJMMDD)</w:t>
              </w:r>
              <w:r w:rsidRPr="00F2006F">
                <w:rPr>
                  <w:rFonts w:ascii="Arial" w:hAnsi="Arial" w:cs="Arial"/>
                  <w:sz w:val="20"/>
                  <w:szCs w:val="20"/>
                  <w:lang w:val="en-AU"/>
                </w:rPr>
                <w:fldChar w:fldCharType="end"/>
              </w:r>
            </w:ins>
          </w:p>
        </w:tc>
      </w:tr>
      <w:tr w:rsidR="006B550F" w:rsidRPr="00F2006F" w14:paraId="38730A9F" w14:textId="77777777" w:rsidTr="00211C3F">
        <w:trPr>
          <w:trHeight w:val="230"/>
          <w:ins w:id="10609" w:author="Arjan" w:date="2013-02-07T23:33:00Z"/>
        </w:trPr>
        <w:tc>
          <w:tcPr>
            <w:tcW w:w="3690" w:type="dxa"/>
            <w:tcBorders>
              <w:top w:val="nil"/>
              <w:left w:val="nil"/>
              <w:bottom w:val="nil"/>
              <w:right w:val="nil"/>
            </w:tcBorders>
          </w:tcPr>
          <w:p w14:paraId="6BF54FB5" w14:textId="77777777" w:rsidR="006B550F" w:rsidRPr="00F2006F" w:rsidRDefault="006B550F" w:rsidP="00211C3F">
            <w:pPr>
              <w:autoSpaceDE w:val="0"/>
              <w:autoSpaceDN w:val="0"/>
              <w:adjustRightInd w:val="0"/>
              <w:spacing w:after="0" w:line="240" w:lineRule="auto"/>
              <w:rPr>
                <w:ins w:id="1061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CFFB296" w14:textId="77777777" w:rsidR="006B550F" w:rsidRPr="00F2006F" w:rsidRDefault="006B550F" w:rsidP="00211C3F">
            <w:pPr>
              <w:autoSpaceDE w:val="0"/>
              <w:autoSpaceDN w:val="0"/>
              <w:adjustRightInd w:val="0"/>
              <w:spacing w:after="0" w:line="240" w:lineRule="auto"/>
              <w:rPr>
                <w:ins w:id="10611" w:author="Arjan" w:date="2013-02-07T23:33:00Z"/>
                <w:rFonts w:ascii="Arial" w:eastAsia="Times New Roman" w:hAnsi="Arial" w:cs="Arial"/>
                <w:b/>
                <w:bCs/>
                <w:color w:val="000000"/>
                <w:sz w:val="20"/>
                <w:szCs w:val="20"/>
              </w:rPr>
            </w:pPr>
          </w:p>
        </w:tc>
      </w:tr>
      <w:tr w:rsidR="006B550F" w:rsidRPr="005C14BE" w14:paraId="0010FC85" w14:textId="77777777" w:rsidTr="00211C3F">
        <w:trPr>
          <w:trHeight w:val="230"/>
          <w:ins w:id="10612" w:author="Arjan" w:date="2013-02-07T23:33:00Z"/>
        </w:trPr>
        <w:tc>
          <w:tcPr>
            <w:tcW w:w="3690" w:type="dxa"/>
            <w:tcBorders>
              <w:top w:val="nil"/>
              <w:left w:val="nil"/>
              <w:bottom w:val="nil"/>
              <w:right w:val="nil"/>
            </w:tcBorders>
          </w:tcPr>
          <w:p w14:paraId="306B3F58" w14:textId="77777777" w:rsidR="006B550F" w:rsidRPr="00F2006F" w:rsidRDefault="006B550F" w:rsidP="00211C3F">
            <w:pPr>
              <w:autoSpaceDE w:val="0"/>
              <w:autoSpaceDN w:val="0"/>
              <w:adjustRightInd w:val="0"/>
              <w:spacing w:after="0" w:line="240" w:lineRule="auto"/>
              <w:rPr>
                <w:ins w:id="10613" w:author="Arjan" w:date="2013-02-07T23:33:00Z"/>
                <w:rFonts w:ascii="Arial" w:eastAsia="Times New Roman" w:hAnsi="Arial" w:cs="Arial"/>
                <w:color w:val="000000"/>
                <w:sz w:val="20"/>
                <w:szCs w:val="20"/>
              </w:rPr>
            </w:pPr>
            <w:ins w:id="10614"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1D69D4AF" w14:textId="77777777" w:rsidR="006B550F" w:rsidRPr="00DD0F4F" w:rsidRDefault="006B550F" w:rsidP="00211C3F">
            <w:pPr>
              <w:autoSpaceDE w:val="0"/>
              <w:autoSpaceDN w:val="0"/>
              <w:adjustRightInd w:val="0"/>
              <w:spacing w:after="0" w:line="240" w:lineRule="auto"/>
              <w:rPr>
                <w:ins w:id="10615" w:author="Arjan" w:date="2013-02-07T23:33:00Z"/>
                <w:rFonts w:ascii="Arial" w:eastAsia="Times New Roman" w:hAnsi="Arial" w:cs="Arial"/>
                <w:color w:val="000000"/>
                <w:sz w:val="20"/>
                <w:szCs w:val="20"/>
                <w:lang w:val="nl-NL"/>
              </w:rPr>
            </w:pPr>
            <w:ins w:id="10616" w:author="Arjan" w:date="2013-02-07T23:33:00Z">
              <w:r w:rsidRPr="00DD0F4F">
                <w:rPr>
                  <w:rFonts w:ascii="Arial" w:eastAsia="Times New Roman" w:hAnsi="Arial" w:cs="Arial"/>
                  <w:color w:val="000000"/>
                  <w:sz w:val="20"/>
                  <w:szCs w:val="20"/>
                  <w:lang w:val="nl-NL"/>
                </w:rPr>
                <w:t>Alle geldige datums gelegen op of voor de huidige datum en tijd</w:t>
              </w:r>
            </w:ins>
          </w:p>
        </w:tc>
      </w:tr>
      <w:tr w:rsidR="006B550F" w:rsidRPr="005C14BE" w14:paraId="55271583" w14:textId="77777777" w:rsidTr="00211C3F">
        <w:trPr>
          <w:trHeight w:val="230"/>
          <w:ins w:id="10617" w:author="Arjan" w:date="2013-02-07T23:33:00Z"/>
        </w:trPr>
        <w:tc>
          <w:tcPr>
            <w:tcW w:w="3690" w:type="dxa"/>
            <w:tcBorders>
              <w:top w:val="nil"/>
              <w:left w:val="nil"/>
              <w:bottom w:val="nil"/>
              <w:right w:val="nil"/>
            </w:tcBorders>
          </w:tcPr>
          <w:p w14:paraId="26B41D9C" w14:textId="77777777" w:rsidR="006B550F" w:rsidRPr="00DD0F4F" w:rsidRDefault="006B550F" w:rsidP="00211C3F">
            <w:pPr>
              <w:autoSpaceDE w:val="0"/>
              <w:autoSpaceDN w:val="0"/>
              <w:adjustRightInd w:val="0"/>
              <w:spacing w:after="0" w:line="240" w:lineRule="auto"/>
              <w:rPr>
                <w:ins w:id="10618"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66E0B25A" w14:textId="77777777" w:rsidR="006B550F" w:rsidRPr="00DD0F4F" w:rsidRDefault="006B550F" w:rsidP="00211C3F">
            <w:pPr>
              <w:autoSpaceDE w:val="0"/>
              <w:autoSpaceDN w:val="0"/>
              <w:adjustRightInd w:val="0"/>
              <w:spacing w:after="0" w:line="240" w:lineRule="auto"/>
              <w:rPr>
                <w:ins w:id="10619" w:author="Arjan" w:date="2013-02-07T23:33:00Z"/>
                <w:rFonts w:ascii="Arial" w:eastAsia="Times New Roman" w:hAnsi="Arial" w:cs="Arial"/>
                <w:b/>
                <w:bCs/>
                <w:color w:val="000000"/>
                <w:sz w:val="20"/>
                <w:szCs w:val="20"/>
                <w:lang w:val="nl-NL"/>
              </w:rPr>
            </w:pPr>
          </w:p>
        </w:tc>
      </w:tr>
      <w:tr w:rsidR="006B550F" w:rsidRPr="00F2006F" w14:paraId="70BDFF0C" w14:textId="77777777" w:rsidTr="00211C3F">
        <w:trPr>
          <w:trHeight w:val="230"/>
          <w:ins w:id="10620" w:author="Arjan" w:date="2013-02-07T23:33:00Z"/>
        </w:trPr>
        <w:tc>
          <w:tcPr>
            <w:tcW w:w="3690" w:type="dxa"/>
            <w:tcBorders>
              <w:top w:val="nil"/>
              <w:left w:val="nil"/>
              <w:bottom w:val="nil"/>
              <w:right w:val="nil"/>
            </w:tcBorders>
          </w:tcPr>
          <w:p w14:paraId="5771353B" w14:textId="77777777" w:rsidR="006B550F" w:rsidRPr="00F2006F" w:rsidRDefault="006B550F" w:rsidP="00211C3F">
            <w:pPr>
              <w:autoSpaceDE w:val="0"/>
              <w:autoSpaceDN w:val="0"/>
              <w:adjustRightInd w:val="0"/>
              <w:spacing w:after="0" w:line="240" w:lineRule="auto"/>
              <w:rPr>
                <w:ins w:id="10621" w:author="Arjan" w:date="2013-02-07T23:33:00Z"/>
                <w:rFonts w:ascii="Arial" w:eastAsia="Times New Roman" w:hAnsi="Arial" w:cs="Arial"/>
                <w:b/>
                <w:bCs/>
                <w:color w:val="000000"/>
                <w:sz w:val="20"/>
                <w:szCs w:val="20"/>
              </w:rPr>
            </w:pPr>
            <w:ins w:id="10622"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14:paraId="2D13EED4" w14:textId="77777777" w:rsidR="006B550F" w:rsidRPr="00F2006F" w:rsidRDefault="006B550F" w:rsidP="00211C3F">
            <w:pPr>
              <w:autoSpaceDE w:val="0"/>
              <w:autoSpaceDN w:val="0"/>
              <w:adjustRightInd w:val="0"/>
              <w:spacing w:after="0" w:line="240" w:lineRule="auto"/>
              <w:rPr>
                <w:ins w:id="10623" w:author="Arjan" w:date="2013-02-07T23:33:00Z"/>
                <w:rFonts w:ascii="Arial" w:eastAsia="Times New Roman" w:hAnsi="Arial" w:cs="Arial"/>
                <w:color w:val="000000"/>
                <w:sz w:val="20"/>
                <w:szCs w:val="20"/>
              </w:rPr>
            </w:pPr>
            <w:ins w:id="10624" w:author="Arjan" w:date="2013-02-07T23:33:00Z">
              <w:r w:rsidRPr="00F2006F">
                <w:rPr>
                  <w:rFonts w:ascii="Arial" w:eastAsia="Times New Roman" w:hAnsi="Arial" w:cs="Arial"/>
                  <w:color w:val="000000"/>
                  <w:sz w:val="20"/>
                  <w:szCs w:val="20"/>
                </w:rPr>
                <w:t>Nee</w:t>
              </w:r>
            </w:ins>
          </w:p>
        </w:tc>
      </w:tr>
      <w:tr w:rsidR="006B550F" w:rsidRPr="00F2006F" w14:paraId="3EF370BE" w14:textId="77777777" w:rsidTr="00211C3F">
        <w:trPr>
          <w:trHeight w:val="275"/>
          <w:ins w:id="10625" w:author="Arjan" w:date="2013-02-07T23:33:00Z"/>
        </w:trPr>
        <w:tc>
          <w:tcPr>
            <w:tcW w:w="3690" w:type="dxa"/>
            <w:tcBorders>
              <w:top w:val="nil"/>
              <w:left w:val="nil"/>
              <w:bottom w:val="nil"/>
              <w:right w:val="nil"/>
            </w:tcBorders>
          </w:tcPr>
          <w:p w14:paraId="43EE6CDD" w14:textId="77777777" w:rsidR="006B550F" w:rsidRPr="00F2006F" w:rsidRDefault="006B550F" w:rsidP="00211C3F">
            <w:pPr>
              <w:autoSpaceDE w:val="0"/>
              <w:autoSpaceDN w:val="0"/>
              <w:adjustRightInd w:val="0"/>
              <w:spacing w:after="0" w:line="240" w:lineRule="auto"/>
              <w:rPr>
                <w:ins w:id="1062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CD33DB7" w14:textId="77777777" w:rsidR="006B550F" w:rsidRPr="00F2006F" w:rsidRDefault="006B550F" w:rsidP="00211C3F">
            <w:pPr>
              <w:autoSpaceDE w:val="0"/>
              <w:autoSpaceDN w:val="0"/>
              <w:adjustRightInd w:val="0"/>
              <w:spacing w:after="0" w:line="240" w:lineRule="auto"/>
              <w:rPr>
                <w:ins w:id="10627" w:author="Arjan" w:date="2013-02-07T23:33:00Z"/>
                <w:rFonts w:ascii="Arial" w:eastAsia="Times New Roman" w:hAnsi="Arial" w:cs="Arial"/>
                <w:color w:val="000000"/>
                <w:sz w:val="20"/>
                <w:szCs w:val="20"/>
              </w:rPr>
            </w:pPr>
          </w:p>
        </w:tc>
      </w:tr>
      <w:tr w:rsidR="006B550F" w:rsidRPr="00F2006F" w14:paraId="17266C0F" w14:textId="77777777" w:rsidTr="00211C3F">
        <w:trPr>
          <w:trHeight w:val="230"/>
          <w:ins w:id="10628" w:author="Arjan" w:date="2013-02-07T23:33:00Z"/>
        </w:trPr>
        <w:tc>
          <w:tcPr>
            <w:tcW w:w="3690" w:type="dxa"/>
            <w:tcBorders>
              <w:top w:val="nil"/>
              <w:left w:val="nil"/>
              <w:bottom w:val="nil"/>
              <w:right w:val="nil"/>
            </w:tcBorders>
          </w:tcPr>
          <w:p w14:paraId="1C390C02" w14:textId="77777777" w:rsidR="006B550F" w:rsidRPr="00F2006F" w:rsidRDefault="006B550F" w:rsidP="00211C3F">
            <w:pPr>
              <w:autoSpaceDE w:val="0"/>
              <w:autoSpaceDN w:val="0"/>
              <w:adjustRightInd w:val="0"/>
              <w:spacing w:after="0" w:line="240" w:lineRule="auto"/>
              <w:rPr>
                <w:ins w:id="10629" w:author="Arjan" w:date="2013-02-07T23:33:00Z"/>
                <w:rFonts w:ascii="Arial" w:eastAsia="Times New Roman" w:hAnsi="Arial" w:cs="Arial"/>
                <w:b/>
                <w:bCs/>
                <w:color w:val="000000"/>
                <w:sz w:val="20"/>
                <w:szCs w:val="20"/>
              </w:rPr>
            </w:pPr>
            <w:ins w:id="10630"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14:paraId="538E5A2E" w14:textId="77777777" w:rsidR="006B550F" w:rsidRPr="00F2006F" w:rsidRDefault="006B550F" w:rsidP="00211C3F">
            <w:pPr>
              <w:autoSpaceDE w:val="0"/>
              <w:autoSpaceDN w:val="0"/>
              <w:adjustRightInd w:val="0"/>
              <w:spacing w:after="0" w:line="240" w:lineRule="auto"/>
              <w:rPr>
                <w:ins w:id="10631" w:author="Arjan" w:date="2013-02-07T23:33:00Z"/>
                <w:rFonts w:ascii="Arial" w:eastAsia="Times New Roman" w:hAnsi="Arial" w:cs="Arial"/>
                <w:color w:val="000000"/>
                <w:sz w:val="20"/>
                <w:szCs w:val="20"/>
              </w:rPr>
            </w:pPr>
            <w:ins w:id="10632" w:author="Arjan" w:date="2013-02-07T23:33:00Z">
              <w:r w:rsidRPr="00F2006F">
                <w:rPr>
                  <w:rFonts w:ascii="Arial" w:eastAsia="Times New Roman" w:hAnsi="Arial" w:cs="Arial"/>
                  <w:color w:val="000000"/>
                  <w:sz w:val="20"/>
                  <w:szCs w:val="20"/>
                </w:rPr>
                <w:t>Nee</w:t>
              </w:r>
            </w:ins>
          </w:p>
        </w:tc>
      </w:tr>
      <w:tr w:rsidR="006B550F" w:rsidRPr="00F2006F" w14:paraId="6C2FCA30" w14:textId="77777777" w:rsidTr="00211C3F">
        <w:trPr>
          <w:trHeight w:val="230"/>
          <w:ins w:id="10633" w:author="Arjan" w:date="2013-02-07T23:33:00Z"/>
        </w:trPr>
        <w:tc>
          <w:tcPr>
            <w:tcW w:w="3690" w:type="dxa"/>
            <w:tcBorders>
              <w:top w:val="nil"/>
              <w:left w:val="nil"/>
              <w:bottom w:val="nil"/>
              <w:right w:val="nil"/>
            </w:tcBorders>
          </w:tcPr>
          <w:p w14:paraId="380C2AA8" w14:textId="77777777" w:rsidR="006B550F" w:rsidRPr="00F2006F" w:rsidRDefault="006B550F" w:rsidP="00211C3F">
            <w:pPr>
              <w:autoSpaceDE w:val="0"/>
              <w:autoSpaceDN w:val="0"/>
              <w:adjustRightInd w:val="0"/>
              <w:spacing w:after="0" w:line="240" w:lineRule="auto"/>
              <w:rPr>
                <w:ins w:id="1063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45CD3324" w14:textId="77777777" w:rsidR="006B550F" w:rsidRPr="00F2006F" w:rsidRDefault="006B550F" w:rsidP="00211C3F">
            <w:pPr>
              <w:autoSpaceDE w:val="0"/>
              <w:autoSpaceDN w:val="0"/>
              <w:adjustRightInd w:val="0"/>
              <w:spacing w:after="0" w:line="240" w:lineRule="auto"/>
              <w:rPr>
                <w:ins w:id="10635" w:author="Arjan" w:date="2013-02-07T23:33:00Z"/>
                <w:rFonts w:ascii="Arial" w:eastAsia="Times New Roman" w:hAnsi="Arial" w:cs="Arial"/>
                <w:color w:val="000000"/>
                <w:sz w:val="20"/>
                <w:szCs w:val="20"/>
              </w:rPr>
            </w:pPr>
          </w:p>
        </w:tc>
      </w:tr>
      <w:tr w:rsidR="006B550F" w:rsidRPr="00F2006F" w14:paraId="266D6C9F" w14:textId="77777777" w:rsidTr="00211C3F">
        <w:trPr>
          <w:trHeight w:val="230"/>
          <w:ins w:id="10636" w:author="Arjan" w:date="2013-02-07T23:33:00Z"/>
        </w:trPr>
        <w:tc>
          <w:tcPr>
            <w:tcW w:w="3690" w:type="dxa"/>
            <w:tcBorders>
              <w:top w:val="nil"/>
              <w:left w:val="nil"/>
              <w:bottom w:val="nil"/>
              <w:right w:val="nil"/>
            </w:tcBorders>
          </w:tcPr>
          <w:p w14:paraId="006C72AD" w14:textId="77777777" w:rsidR="006B550F" w:rsidRPr="00F2006F" w:rsidRDefault="006B550F" w:rsidP="00211C3F">
            <w:pPr>
              <w:autoSpaceDE w:val="0"/>
              <w:autoSpaceDN w:val="0"/>
              <w:adjustRightInd w:val="0"/>
              <w:spacing w:after="0" w:line="240" w:lineRule="auto"/>
              <w:rPr>
                <w:ins w:id="10637" w:author="Arjan" w:date="2013-02-07T23:33:00Z"/>
                <w:rFonts w:ascii="Arial" w:eastAsia="Times New Roman" w:hAnsi="Arial" w:cs="Arial"/>
                <w:b/>
                <w:bCs/>
                <w:color w:val="000000"/>
                <w:sz w:val="20"/>
                <w:szCs w:val="20"/>
              </w:rPr>
            </w:pPr>
            <w:ins w:id="10638"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14:paraId="5B78053A" w14:textId="77777777" w:rsidR="006B550F" w:rsidRPr="00F2006F" w:rsidRDefault="006B550F" w:rsidP="00211C3F">
            <w:pPr>
              <w:autoSpaceDE w:val="0"/>
              <w:autoSpaceDN w:val="0"/>
              <w:adjustRightInd w:val="0"/>
              <w:spacing w:after="0" w:line="240" w:lineRule="auto"/>
              <w:rPr>
                <w:ins w:id="10639" w:author="Arjan" w:date="2013-02-07T23:33:00Z"/>
                <w:rFonts w:ascii="Arial" w:eastAsia="Times New Roman" w:hAnsi="Arial" w:cs="Arial"/>
                <w:color w:val="000000"/>
                <w:sz w:val="20"/>
                <w:szCs w:val="20"/>
              </w:rPr>
            </w:pPr>
          </w:p>
        </w:tc>
      </w:tr>
      <w:tr w:rsidR="006B550F" w:rsidRPr="00F2006F" w14:paraId="7AB835A3" w14:textId="77777777" w:rsidTr="00211C3F">
        <w:trPr>
          <w:trHeight w:val="230"/>
          <w:ins w:id="10640" w:author="Arjan" w:date="2013-02-07T23:33:00Z"/>
        </w:trPr>
        <w:tc>
          <w:tcPr>
            <w:tcW w:w="3690" w:type="dxa"/>
            <w:tcBorders>
              <w:top w:val="nil"/>
              <w:left w:val="nil"/>
              <w:bottom w:val="nil"/>
              <w:right w:val="nil"/>
            </w:tcBorders>
          </w:tcPr>
          <w:p w14:paraId="4EECD9F1" w14:textId="77777777" w:rsidR="006B550F" w:rsidRPr="00F2006F" w:rsidRDefault="006B550F" w:rsidP="00211C3F">
            <w:pPr>
              <w:autoSpaceDE w:val="0"/>
              <w:autoSpaceDN w:val="0"/>
              <w:adjustRightInd w:val="0"/>
              <w:spacing w:after="0" w:line="240" w:lineRule="auto"/>
              <w:rPr>
                <w:ins w:id="1064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6F71C5A5" w14:textId="77777777" w:rsidR="006B550F" w:rsidRPr="00F2006F" w:rsidRDefault="006B550F" w:rsidP="00211C3F">
            <w:pPr>
              <w:autoSpaceDE w:val="0"/>
              <w:autoSpaceDN w:val="0"/>
              <w:adjustRightInd w:val="0"/>
              <w:spacing w:after="0" w:line="240" w:lineRule="auto"/>
              <w:rPr>
                <w:ins w:id="10642" w:author="Arjan" w:date="2013-02-07T23:33:00Z"/>
                <w:rFonts w:ascii="Arial" w:eastAsia="Times New Roman" w:hAnsi="Arial" w:cs="Arial"/>
                <w:color w:val="000000"/>
                <w:sz w:val="20"/>
                <w:szCs w:val="20"/>
              </w:rPr>
            </w:pPr>
          </w:p>
        </w:tc>
      </w:tr>
      <w:tr w:rsidR="006B550F" w:rsidRPr="00F2006F" w14:paraId="2F6F9100" w14:textId="77777777" w:rsidTr="00211C3F">
        <w:trPr>
          <w:trHeight w:val="230"/>
          <w:ins w:id="10643" w:author="Arjan" w:date="2013-02-07T23:33:00Z"/>
        </w:trPr>
        <w:tc>
          <w:tcPr>
            <w:tcW w:w="3690" w:type="dxa"/>
            <w:tcBorders>
              <w:top w:val="nil"/>
              <w:left w:val="nil"/>
              <w:bottom w:val="nil"/>
              <w:right w:val="nil"/>
            </w:tcBorders>
          </w:tcPr>
          <w:p w14:paraId="07EEA13C" w14:textId="77777777" w:rsidR="006B550F" w:rsidRPr="00F2006F" w:rsidRDefault="006B550F" w:rsidP="00211C3F">
            <w:pPr>
              <w:autoSpaceDE w:val="0"/>
              <w:autoSpaceDN w:val="0"/>
              <w:adjustRightInd w:val="0"/>
              <w:spacing w:after="0" w:line="240" w:lineRule="auto"/>
              <w:rPr>
                <w:ins w:id="10644" w:author="Arjan" w:date="2013-02-07T23:33:00Z"/>
                <w:rFonts w:ascii="Arial" w:eastAsia="Times New Roman" w:hAnsi="Arial" w:cs="Arial"/>
                <w:b/>
                <w:bCs/>
                <w:color w:val="000000"/>
                <w:sz w:val="20"/>
                <w:szCs w:val="20"/>
              </w:rPr>
            </w:pPr>
            <w:ins w:id="10645"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14:paraId="68AC2761" w14:textId="77777777" w:rsidR="006B550F" w:rsidRPr="00F2006F" w:rsidRDefault="006B550F" w:rsidP="00211C3F">
            <w:pPr>
              <w:autoSpaceDE w:val="0"/>
              <w:autoSpaceDN w:val="0"/>
              <w:adjustRightInd w:val="0"/>
              <w:spacing w:after="0" w:line="240" w:lineRule="auto"/>
              <w:rPr>
                <w:ins w:id="10646" w:author="Arjan" w:date="2013-02-07T23:33:00Z"/>
                <w:rFonts w:ascii="Arial" w:eastAsia="Times New Roman" w:hAnsi="Arial" w:cs="Arial"/>
                <w:color w:val="000000"/>
                <w:sz w:val="20"/>
                <w:szCs w:val="20"/>
              </w:rPr>
            </w:pPr>
            <w:ins w:id="10647" w:author="Arjan" w:date="2013-02-07T23:33:00Z">
              <w:r w:rsidRPr="00F2006F">
                <w:rPr>
                  <w:rFonts w:ascii="Arial" w:eastAsia="Times New Roman" w:hAnsi="Arial" w:cs="Arial"/>
                  <w:color w:val="000000"/>
                  <w:sz w:val="20"/>
                  <w:szCs w:val="20"/>
                </w:rPr>
                <w:t>Nee</w:t>
              </w:r>
            </w:ins>
          </w:p>
        </w:tc>
      </w:tr>
      <w:tr w:rsidR="006B550F" w:rsidRPr="00F2006F" w14:paraId="7576D9E5" w14:textId="77777777" w:rsidTr="00211C3F">
        <w:trPr>
          <w:trHeight w:val="230"/>
          <w:ins w:id="10648" w:author="Arjan" w:date="2013-02-07T23:33:00Z"/>
        </w:trPr>
        <w:tc>
          <w:tcPr>
            <w:tcW w:w="3690" w:type="dxa"/>
            <w:tcBorders>
              <w:top w:val="nil"/>
              <w:left w:val="nil"/>
              <w:bottom w:val="nil"/>
              <w:right w:val="nil"/>
            </w:tcBorders>
          </w:tcPr>
          <w:p w14:paraId="661A81E4" w14:textId="77777777" w:rsidR="006B550F" w:rsidRPr="00F2006F" w:rsidRDefault="006B550F" w:rsidP="00211C3F">
            <w:pPr>
              <w:autoSpaceDE w:val="0"/>
              <w:autoSpaceDN w:val="0"/>
              <w:adjustRightInd w:val="0"/>
              <w:spacing w:after="0" w:line="240" w:lineRule="auto"/>
              <w:rPr>
                <w:ins w:id="1064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1F60051" w14:textId="77777777" w:rsidR="006B550F" w:rsidRPr="00F2006F" w:rsidRDefault="006B550F" w:rsidP="00211C3F">
            <w:pPr>
              <w:autoSpaceDE w:val="0"/>
              <w:autoSpaceDN w:val="0"/>
              <w:adjustRightInd w:val="0"/>
              <w:spacing w:after="0" w:line="240" w:lineRule="auto"/>
              <w:rPr>
                <w:ins w:id="10650" w:author="Arjan" w:date="2013-02-07T23:33:00Z"/>
                <w:rFonts w:ascii="Arial" w:eastAsia="Times New Roman" w:hAnsi="Arial" w:cs="Arial"/>
                <w:color w:val="000000"/>
                <w:sz w:val="20"/>
                <w:szCs w:val="20"/>
              </w:rPr>
            </w:pPr>
          </w:p>
        </w:tc>
      </w:tr>
      <w:tr w:rsidR="006B550F" w:rsidRPr="00F2006F" w14:paraId="71BB2E09" w14:textId="77777777" w:rsidTr="00211C3F">
        <w:trPr>
          <w:trHeight w:val="230"/>
          <w:ins w:id="10651" w:author="Arjan" w:date="2013-02-07T23:33:00Z"/>
        </w:trPr>
        <w:tc>
          <w:tcPr>
            <w:tcW w:w="3690" w:type="dxa"/>
            <w:tcBorders>
              <w:top w:val="nil"/>
              <w:left w:val="nil"/>
              <w:bottom w:val="nil"/>
              <w:right w:val="nil"/>
            </w:tcBorders>
          </w:tcPr>
          <w:p w14:paraId="6B92286A" w14:textId="77777777" w:rsidR="006B550F" w:rsidRPr="00F2006F" w:rsidRDefault="006B550F" w:rsidP="00211C3F">
            <w:pPr>
              <w:autoSpaceDE w:val="0"/>
              <w:autoSpaceDN w:val="0"/>
              <w:adjustRightInd w:val="0"/>
              <w:spacing w:after="0" w:line="240" w:lineRule="auto"/>
              <w:rPr>
                <w:ins w:id="10652" w:author="Arjan" w:date="2013-02-07T23:33:00Z"/>
                <w:rFonts w:ascii="Arial" w:eastAsia="Times New Roman" w:hAnsi="Arial" w:cs="Arial"/>
                <w:b/>
                <w:bCs/>
                <w:color w:val="000000"/>
                <w:sz w:val="20"/>
                <w:szCs w:val="20"/>
              </w:rPr>
            </w:pPr>
            <w:ins w:id="10653"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14:paraId="61255F05" w14:textId="77777777" w:rsidR="006B550F" w:rsidRPr="00F2006F" w:rsidRDefault="006B550F" w:rsidP="00211C3F">
            <w:pPr>
              <w:autoSpaceDE w:val="0"/>
              <w:autoSpaceDN w:val="0"/>
              <w:adjustRightInd w:val="0"/>
              <w:spacing w:after="0" w:line="240" w:lineRule="auto"/>
              <w:rPr>
                <w:ins w:id="10654" w:author="Arjan" w:date="2013-02-07T23:33:00Z"/>
                <w:rFonts w:ascii="Arial" w:eastAsia="Times New Roman" w:hAnsi="Arial" w:cs="Arial"/>
                <w:color w:val="000000"/>
                <w:sz w:val="20"/>
                <w:szCs w:val="20"/>
              </w:rPr>
            </w:pPr>
            <w:ins w:id="10655" w:author="Arjan" w:date="2013-02-07T23:33:00Z">
              <w:r w:rsidRPr="00F2006F">
                <w:rPr>
                  <w:rFonts w:ascii="Arial" w:eastAsia="Times New Roman" w:hAnsi="Arial" w:cs="Arial"/>
                  <w:color w:val="000000"/>
                  <w:sz w:val="20"/>
                  <w:szCs w:val="20"/>
                </w:rPr>
                <w:t>Nee</w:t>
              </w:r>
            </w:ins>
          </w:p>
        </w:tc>
      </w:tr>
      <w:tr w:rsidR="006B550F" w:rsidRPr="00F2006F" w14:paraId="38DE79AA" w14:textId="77777777" w:rsidTr="00211C3F">
        <w:trPr>
          <w:trHeight w:val="230"/>
          <w:ins w:id="10656" w:author="Arjan" w:date="2013-02-07T23:33:00Z"/>
        </w:trPr>
        <w:tc>
          <w:tcPr>
            <w:tcW w:w="3690" w:type="dxa"/>
            <w:tcBorders>
              <w:top w:val="nil"/>
              <w:left w:val="nil"/>
              <w:bottom w:val="nil"/>
              <w:right w:val="nil"/>
            </w:tcBorders>
          </w:tcPr>
          <w:p w14:paraId="34E20CB3" w14:textId="77777777" w:rsidR="006B550F" w:rsidRPr="00F2006F" w:rsidRDefault="006B550F" w:rsidP="00211C3F">
            <w:pPr>
              <w:autoSpaceDE w:val="0"/>
              <w:autoSpaceDN w:val="0"/>
              <w:adjustRightInd w:val="0"/>
              <w:spacing w:after="0" w:line="240" w:lineRule="auto"/>
              <w:rPr>
                <w:ins w:id="1065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F0E0B90" w14:textId="77777777" w:rsidR="006B550F" w:rsidRPr="00F2006F" w:rsidRDefault="006B550F" w:rsidP="00211C3F">
            <w:pPr>
              <w:autoSpaceDE w:val="0"/>
              <w:autoSpaceDN w:val="0"/>
              <w:adjustRightInd w:val="0"/>
              <w:spacing w:after="0" w:line="240" w:lineRule="auto"/>
              <w:rPr>
                <w:ins w:id="10658" w:author="Arjan" w:date="2013-02-07T23:33:00Z"/>
                <w:rFonts w:ascii="Arial" w:eastAsia="Times New Roman" w:hAnsi="Arial" w:cs="Arial"/>
                <w:b/>
                <w:bCs/>
                <w:color w:val="000000"/>
                <w:sz w:val="20"/>
                <w:szCs w:val="20"/>
              </w:rPr>
            </w:pPr>
          </w:p>
        </w:tc>
      </w:tr>
      <w:tr w:rsidR="006B550F" w:rsidRPr="00F2006F" w14:paraId="29B9273A" w14:textId="77777777" w:rsidTr="00211C3F">
        <w:trPr>
          <w:trHeight w:val="230"/>
          <w:ins w:id="10659" w:author="Arjan" w:date="2013-02-07T23:33:00Z"/>
        </w:trPr>
        <w:tc>
          <w:tcPr>
            <w:tcW w:w="3690" w:type="dxa"/>
            <w:tcBorders>
              <w:top w:val="nil"/>
              <w:left w:val="nil"/>
              <w:bottom w:val="nil"/>
              <w:right w:val="nil"/>
            </w:tcBorders>
          </w:tcPr>
          <w:p w14:paraId="49EE4D3E" w14:textId="77777777" w:rsidR="006B550F" w:rsidRPr="00F2006F" w:rsidRDefault="006B550F" w:rsidP="00211C3F">
            <w:pPr>
              <w:autoSpaceDE w:val="0"/>
              <w:autoSpaceDN w:val="0"/>
              <w:adjustRightInd w:val="0"/>
              <w:spacing w:after="0" w:line="240" w:lineRule="auto"/>
              <w:rPr>
                <w:ins w:id="10660" w:author="Arjan" w:date="2013-02-07T23:33:00Z"/>
                <w:rFonts w:ascii="Arial" w:eastAsia="Times New Roman" w:hAnsi="Arial" w:cs="Arial"/>
                <w:color w:val="000000"/>
                <w:sz w:val="20"/>
                <w:szCs w:val="20"/>
              </w:rPr>
            </w:pPr>
            <w:ins w:id="10661"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56161F3C" w14:textId="77777777" w:rsidR="006B550F" w:rsidRPr="00F2006F" w:rsidRDefault="00DA5D93" w:rsidP="00211C3F">
            <w:pPr>
              <w:autoSpaceDE w:val="0"/>
              <w:autoSpaceDN w:val="0"/>
              <w:adjustRightInd w:val="0"/>
              <w:spacing w:after="0" w:line="240" w:lineRule="auto"/>
              <w:rPr>
                <w:ins w:id="10662" w:author="Arjan" w:date="2013-02-07T23:33:00Z"/>
                <w:rFonts w:ascii="Arial" w:eastAsia="Times New Roman" w:hAnsi="Arial" w:cs="Arial"/>
                <w:color w:val="000000"/>
                <w:sz w:val="20"/>
                <w:szCs w:val="20"/>
              </w:rPr>
            </w:pPr>
            <w:ins w:id="10663"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14:paraId="0607BADA" w14:textId="77777777" w:rsidTr="00211C3F">
        <w:trPr>
          <w:trHeight w:val="200"/>
          <w:ins w:id="10664" w:author="Arjan" w:date="2013-02-07T23:33:00Z"/>
        </w:trPr>
        <w:tc>
          <w:tcPr>
            <w:tcW w:w="3690" w:type="dxa"/>
            <w:tcBorders>
              <w:top w:val="nil"/>
              <w:left w:val="nil"/>
              <w:bottom w:val="nil"/>
              <w:right w:val="nil"/>
            </w:tcBorders>
          </w:tcPr>
          <w:p w14:paraId="3F229B29" w14:textId="77777777" w:rsidR="006B550F" w:rsidRPr="00F2006F" w:rsidRDefault="006B550F" w:rsidP="00211C3F">
            <w:pPr>
              <w:autoSpaceDE w:val="0"/>
              <w:autoSpaceDN w:val="0"/>
              <w:adjustRightInd w:val="0"/>
              <w:spacing w:after="0" w:line="240" w:lineRule="auto"/>
              <w:rPr>
                <w:ins w:id="1066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DA74B7D" w14:textId="77777777" w:rsidR="006B550F" w:rsidRPr="00F2006F" w:rsidRDefault="006B550F" w:rsidP="00211C3F">
            <w:pPr>
              <w:autoSpaceDE w:val="0"/>
              <w:autoSpaceDN w:val="0"/>
              <w:adjustRightInd w:val="0"/>
              <w:spacing w:after="0" w:line="240" w:lineRule="auto"/>
              <w:rPr>
                <w:ins w:id="10666" w:author="Arjan" w:date="2013-02-07T23:33:00Z"/>
                <w:rFonts w:ascii="Arial" w:eastAsia="Times New Roman" w:hAnsi="Arial" w:cs="Arial"/>
                <w:b/>
                <w:bCs/>
                <w:color w:val="000000"/>
                <w:sz w:val="20"/>
                <w:szCs w:val="20"/>
              </w:rPr>
            </w:pPr>
          </w:p>
        </w:tc>
      </w:tr>
      <w:tr w:rsidR="006B550F" w:rsidRPr="00F2006F" w14:paraId="24D82C44" w14:textId="77777777" w:rsidTr="00211C3F">
        <w:trPr>
          <w:trHeight w:val="200"/>
          <w:ins w:id="10667" w:author="Arjan" w:date="2013-02-07T23:33:00Z"/>
        </w:trPr>
        <w:tc>
          <w:tcPr>
            <w:tcW w:w="3690" w:type="dxa"/>
            <w:tcBorders>
              <w:top w:val="nil"/>
              <w:left w:val="nil"/>
              <w:bottom w:val="nil"/>
              <w:right w:val="nil"/>
            </w:tcBorders>
          </w:tcPr>
          <w:p w14:paraId="7197F8C3" w14:textId="77777777" w:rsidR="006B550F" w:rsidRPr="00F2006F" w:rsidRDefault="006B550F" w:rsidP="00211C3F">
            <w:pPr>
              <w:autoSpaceDE w:val="0"/>
              <w:autoSpaceDN w:val="0"/>
              <w:adjustRightInd w:val="0"/>
              <w:spacing w:after="0" w:line="240" w:lineRule="auto"/>
              <w:rPr>
                <w:ins w:id="10668" w:author="Arjan" w:date="2013-02-07T23:33:00Z"/>
                <w:rFonts w:ascii="Arial" w:eastAsia="Times New Roman" w:hAnsi="Arial" w:cs="Arial"/>
                <w:color w:val="000000"/>
                <w:sz w:val="20"/>
                <w:szCs w:val="20"/>
              </w:rPr>
            </w:pPr>
            <w:ins w:id="10669"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6E2F3A30" w14:textId="77777777" w:rsidR="006B550F" w:rsidRPr="00F2006F" w:rsidRDefault="006B550F" w:rsidP="00211C3F">
            <w:pPr>
              <w:autoSpaceDE w:val="0"/>
              <w:autoSpaceDN w:val="0"/>
              <w:adjustRightInd w:val="0"/>
              <w:spacing w:after="0" w:line="240" w:lineRule="auto"/>
              <w:rPr>
                <w:ins w:id="10670" w:author="Arjan" w:date="2013-02-07T23:33:00Z"/>
                <w:rFonts w:ascii="Arial" w:eastAsia="Times New Roman" w:hAnsi="Arial" w:cs="Arial"/>
                <w:color w:val="000000"/>
                <w:sz w:val="20"/>
                <w:szCs w:val="20"/>
              </w:rPr>
            </w:pPr>
            <w:ins w:id="10671" w:author="Arjan" w:date="2013-02-07T23:33:00Z">
              <w:r w:rsidRPr="00F2006F">
                <w:rPr>
                  <w:rFonts w:ascii="Arial" w:eastAsia="Times New Roman" w:hAnsi="Arial" w:cs="Arial"/>
                  <w:color w:val="000000"/>
                  <w:sz w:val="20"/>
                  <w:szCs w:val="20"/>
                </w:rPr>
                <w:t>Gemeentelijk basisgegeven</w:t>
              </w:r>
            </w:ins>
          </w:p>
        </w:tc>
      </w:tr>
      <w:tr w:rsidR="006B550F" w:rsidRPr="00F2006F" w14:paraId="5CAF586E" w14:textId="77777777" w:rsidTr="00211C3F">
        <w:trPr>
          <w:trHeight w:val="230"/>
          <w:ins w:id="10672" w:author="Arjan" w:date="2013-02-07T23:33:00Z"/>
        </w:trPr>
        <w:tc>
          <w:tcPr>
            <w:tcW w:w="3690" w:type="dxa"/>
            <w:tcBorders>
              <w:top w:val="nil"/>
              <w:left w:val="nil"/>
              <w:bottom w:val="nil"/>
              <w:right w:val="nil"/>
            </w:tcBorders>
          </w:tcPr>
          <w:p w14:paraId="1426E4AD" w14:textId="77777777" w:rsidR="006B550F" w:rsidRPr="00F2006F" w:rsidRDefault="006B550F" w:rsidP="00211C3F">
            <w:pPr>
              <w:autoSpaceDE w:val="0"/>
              <w:autoSpaceDN w:val="0"/>
              <w:adjustRightInd w:val="0"/>
              <w:spacing w:after="0" w:line="240" w:lineRule="auto"/>
              <w:rPr>
                <w:ins w:id="1067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331F8EA0" w14:textId="77777777" w:rsidR="006B550F" w:rsidRPr="00F2006F" w:rsidRDefault="006B550F" w:rsidP="00211C3F">
            <w:pPr>
              <w:autoSpaceDE w:val="0"/>
              <w:autoSpaceDN w:val="0"/>
              <w:adjustRightInd w:val="0"/>
              <w:spacing w:after="0" w:line="240" w:lineRule="auto"/>
              <w:rPr>
                <w:ins w:id="10674" w:author="Arjan" w:date="2013-02-07T23:33:00Z"/>
                <w:rFonts w:ascii="Arial" w:eastAsia="Times New Roman" w:hAnsi="Arial" w:cs="Arial"/>
                <w:b/>
                <w:bCs/>
                <w:color w:val="000000"/>
                <w:sz w:val="20"/>
                <w:szCs w:val="20"/>
              </w:rPr>
            </w:pPr>
          </w:p>
        </w:tc>
      </w:tr>
      <w:tr w:rsidR="006B550F" w:rsidRPr="00F2006F" w14:paraId="1736F5FB" w14:textId="77777777" w:rsidTr="00211C3F">
        <w:trPr>
          <w:trHeight w:val="230"/>
          <w:ins w:id="10675" w:author="Arjan" w:date="2013-02-07T23:33:00Z"/>
        </w:trPr>
        <w:tc>
          <w:tcPr>
            <w:tcW w:w="3690" w:type="dxa"/>
            <w:tcBorders>
              <w:top w:val="nil"/>
              <w:left w:val="nil"/>
              <w:bottom w:val="nil"/>
              <w:right w:val="nil"/>
            </w:tcBorders>
          </w:tcPr>
          <w:p w14:paraId="4DE058AA" w14:textId="77777777" w:rsidR="006B550F" w:rsidRPr="00F2006F" w:rsidRDefault="006B550F" w:rsidP="00211C3F">
            <w:pPr>
              <w:autoSpaceDE w:val="0"/>
              <w:autoSpaceDN w:val="0"/>
              <w:adjustRightInd w:val="0"/>
              <w:spacing w:after="0" w:line="240" w:lineRule="auto"/>
              <w:rPr>
                <w:ins w:id="10676" w:author="Arjan" w:date="2013-02-07T23:33:00Z"/>
                <w:rFonts w:ascii="Arial" w:eastAsia="Times New Roman" w:hAnsi="Arial" w:cs="Arial"/>
                <w:color w:val="000000"/>
                <w:sz w:val="20"/>
                <w:szCs w:val="20"/>
              </w:rPr>
            </w:pPr>
            <w:ins w:id="10677"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32B65065" w14:textId="77777777" w:rsidR="006B550F" w:rsidRPr="00F2006F" w:rsidRDefault="006B550F" w:rsidP="00211C3F">
            <w:pPr>
              <w:autoSpaceDE w:val="0"/>
              <w:autoSpaceDN w:val="0"/>
              <w:adjustRightInd w:val="0"/>
              <w:spacing w:after="0" w:line="240" w:lineRule="auto"/>
              <w:rPr>
                <w:ins w:id="10678" w:author="Arjan" w:date="2013-02-07T23:33:00Z"/>
                <w:rFonts w:ascii="Arial" w:eastAsia="Times New Roman" w:hAnsi="Arial" w:cs="Arial"/>
                <w:color w:val="000000"/>
                <w:sz w:val="20"/>
                <w:szCs w:val="20"/>
              </w:rPr>
            </w:pPr>
            <w:ins w:id="10679" w:author="Arjan" w:date="2013-02-07T23:33:00Z">
              <w:r w:rsidRPr="00F2006F">
                <w:rPr>
                  <w:rFonts w:ascii="Arial" w:eastAsia="Times New Roman" w:hAnsi="Arial" w:cs="Arial"/>
                  <w:color w:val="000000"/>
                  <w:sz w:val="20"/>
                  <w:szCs w:val="20"/>
                </w:rPr>
                <w:t>-</w:t>
              </w:r>
            </w:ins>
          </w:p>
        </w:tc>
      </w:tr>
    </w:tbl>
    <w:p w14:paraId="32875602" w14:textId="77777777" w:rsidR="006B550F" w:rsidRPr="00DD0F4F" w:rsidRDefault="00DA5D93" w:rsidP="006B550F">
      <w:pPr>
        <w:autoSpaceDE w:val="0"/>
        <w:autoSpaceDN w:val="0"/>
        <w:adjustRightInd w:val="0"/>
        <w:spacing w:before="240" w:after="60" w:line="240" w:lineRule="auto"/>
        <w:outlineLvl w:val="3"/>
        <w:rPr>
          <w:ins w:id="10680" w:author="Arjan" w:date="2013-02-07T23:33:00Z"/>
          <w:rFonts w:ascii="Arial" w:eastAsia="Times New Roman" w:hAnsi="Arial" w:cs="Arial"/>
          <w:b/>
          <w:bCs/>
          <w:color w:val="004080"/>
          <w:sz w:val="24"/>
          <w:szCs w:val="24"/>
          <w:lang w:val="nl-NL"/>
        </w:rPr>
      </w:pPr>
      <w:ins w:id="10681"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Resultaatomschrijving</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6B550F" w:rsidRPr="00F2006F" w14:paraId="043307AA" w14:textId="77777777" w:rsidTr="00211C3F">
        <w:trPr>
          <w:trHeight w:val="230"/>
          <w:ins w:id="10682" w:author="Arjan" w:date="2013-02-07T23:33:00Z"/>
        </w:trPr>
        <w:tc>
          <w:tcPr>
            <w:tcW w:w="3690" w:type="dxa"/>
            <w:tcBorders>
              <w:top w:val="nil"/>
              <w:left w:val="nil"/>
              <w:bottom w:val="nil"/>
              <w:right w:val="nil"/>
            </w:tcBorders>
          </w:tcPr>
          <w:p w14:paraId="0CFB4A92" w14:textId="77777777" w:rsidR="006B550F" w:rsidRPr="00F2006F" w:rsidRDefault="006B550F" w:rsidP="00211C3F">
            <w:pPr>
              <w:autoSpaceDE w:val="0"/>
              <w:autoSpaceDN w:val="0"/>
              <w:adjustRightInd w:val="0"/>
              <w:spacing w:after="0" w:line="240" w:lineRule="auto"/>
              <w:rPr>
                <w:ins w:id="10683" w:author="Arjan" w:date="2013-02-07T23:33:00Z"/>
                <w:rFonts w:ascii="Arial" w:eastAsia="Times New Roman" w:hAnsi="Arial" w:cs="Arial"/>
                <w:color w:val="000000"/>
                <w:sz w:val="20"/>
                <w:szCs w:val="20"/>
              </w:rPr>
            </w:pPr>
            <w:ins w:id="10684"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1F686D3A" w14:textId="77777777" w:rsidR="006B550F" w:rsidRPr="00F2006F" w:rsidRDefault="00DA5D93" w:rsidP="00211C3F">
            <w:pPr>
              <w:autoSpaceDE w:val="0"/>
              <w:autoSpaceDN w:val="0"/>
              <w:adjustRightInd w:val="0"/>
              <w:spacing w:after="0" w:line="240" w:lineRule="auto"/>
              <w:rPr>
                <w:ins w:id="10685" w:author="Arjan" w:date="2013-02-07T23:33:00Z"/>
                <w:rFonts w:ascii="Arial" w:eastAsia="Times New Roman" w:hAnsi="Arial" w:cs="Arial"/>
                <w:color w:val="000000"/>
                <w:sz w:val="20"/>
                <w:szCs w:val="20"/>
              </w:rPr>
            </w:pPr>
            <w:ins w:id="10686"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Resultaatomschrijving</w:t>
              </w:r>
              <w:r w:rsidRPr="00F2006F">
                <w:rPr>
                  <w:rFonts w:ascii="Arial" w:hAnsi="Arial" w:cs="Arial"/>
                  <w:sz w:val="20"/>
                  <w:szCs w:val="20"/>
                  <w:lang w:val="en-AU"/>
                </w:rPr>
                <w:fldChar w:fldCharType="end"/>
              </w:r>
            </w:ins>
          </w:p>
        </w:tc>
      </w:tr>
      <w:tr w:rsidR="006B550F" w:rsidRPr="00F2006F" w14:paraId="08E3DAB6" w14:textId="77777777" w:rsidTr="00211C3F">
        <w:trPr>
          <w:ins w:id="10687" w:author="Arjan" w:date="2013-02-07T23:33:00Z"/>
        </w:trPr>
        <w:tc>
          <w:tcPr>
            <w:tcW w:w="3690" w:type="dxa"/>
            <w:tcBorders>
              <w:top w:val="nil"/>
              <w:left w:val="nil"/>
              <w:bottom w:val="nil"/>
              <w:right w:val="nil"/>
            </w:tcBorders>
          </w:tcPr>
          <w:p w14:paraId="34B9C413" w14:textId="77777777" w:rsidR="006B550F" w:rsidRPr="00F2006F" w:rsidRDefault="006B550F" w:rsidP="00211C3F">
            <w:pPr>
              <w:autoSpaceDE w:val="0"/>
              <w:autoSpaceDN w:val="0"/>
              <w:adjustRightInd w:val="0"/>
              <w:spacing w:after="0" w:line="240" w:lineRule="auto"/>
              <w:rPr>
                <w:ins w:id="1068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5A3D309" w14:textId="77777777" w:rsidR="006B550F" w:rsidRPr="00F2006F" w:rsidRDefault="006B550F" w:rsidP="00211C3F">
            <w:pPr>
              <w:autoSpaceDE w:val="0"/>
              <w:autoSpaceDN w:val="0"/>
              <w:adjustRightInd w:val="0"/>
              <w:spacing w:after="0" w:line="240" w:lineRule="auto"/>
              <w:rPr>
                <w:ins w:id="10689" w:author="Arjan" w:date="2013-02-07T23:33:00Z"/>
                <w:rFonts w:ascii="Arial" w:eastAsia="Times New Roman" w:hAnsi="Arial" w:cs="Arial"/>
                <w:b/>
                <w:bCs/>
                <w:color w:val="000000"/>
                <w:sz w:val="20"/>
                <w:szCs w:val="20"/>
              </w:rPr>
            </w:pPr>
          </w:p>
        </w:tc>
      </w:tr>
      <w:tr w:rsidR="006B550F" w:rsidRPr="00F2006F" w14:paraId="347CDFC5" w14:textId="77777777" w:rsidTr="00211C3F">
        <w:trPr>
          <w:ins w:id="10690" w:author="Arjan" w:date="2013-02-07T23:33:00Z"/>
        </w:trPr>
        <w:tc>
          <w:tcPr>
            <w:tcW w:w="3690" w:type="dxa"/>
            <w:tcBorders>
              <w:top w:val="nil"/>
              <w:left w:val="nil"/>
              <w:bottom w:val="nil"/>
              <w:right w:val="nil"/>
            </w:tcBorders>
          </w:tcPr>
          <w:p w14:paraId="284A34D0" w14:textId="77777777" w:rsidR="006B550F" w:rsidRPr="00F2006F" w:rsidRDefault="006B550F" w:rsidP="00211C3F">
            <w:pPr>
              <w:autoSpaceDE w:val="0"/>
              <w:autoSpaceDN w:val="0"/>
              <w:adjustRightInd w:val="0"/>
              <w:spacing w:after="0" w:line="240" w:lineRule="auto"/>
              <w:rPr>
                <w:ins w:id="10691" w:author="Arjan" w:date="2013-02-07T23:33:00Z"/>
                <w:rFonts w:ascii="Arial" w:eastAsia="Times New Roman" w:hAnsi="Arial" w:cs="Arial"/>
                <w:color w:val="000000"/>
                <w:sz w:val="20"/>
                <w:szCs w:val="20"/>
              </w:rPr>
            </w:pPr>
            <w:ins w:id="10692"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41D8C7FC" w14:textId="77777777" w:rsidR="006B550F" w:rsidRPr="00F2006F" w:rsidRDefault="006B550F" w:rsidP="00211C3F">
            <w:pPr>
              <w:autoSpaceDE w:val="0"/>
              <w:autoSpaceDN w:val="0"/>
              <w:adjustRightInd w:val="0"/>
              <w:spacing w:after="0" w:line="240" w:lineRule="auto"/>
              <w:rPr>
                <w:ins w:id="10693" w:author="Arjan" w:date="2013-02-07T23:33:00Z"/>
                <w:rFonts w:ascii="Arial" w:eastAsia="Times New Roman" w:hAnsi="Arial" w:cs="Arial"/>
                <w:color w:val="000000"/>
                <w:sz w:val="20"/>
                <w:szCs w:val="20"/>
              </w:rPr>
            </w:pPr>
            <w:ins w:id="10694" w:author="Arjan" w:date="2013-02-07T23:33:00Z">
              <w:r w:rsidRPr="00F2006F">
                <w:rPr>
                  <w:rFonts w:ascii="Arial" w:eastAsia="Times New Roman" w:hAnsi="Arial" w:cs="Arial"/>
                  <w:color w:val="000000"/>
                  <w:sz w:val="20"/>
                  <w:szCs w:val="20"/>
                </w:rPr>
                <w:t>KING</w:t>
              </w:r>
            </w:ins>
          </w:p>
        </w:tc>
      </w:tr>
      <w:tr w:rsidR="006B550F" w:rsidRPr="00F2006F" w14:paraId="247C1638" w14:textId="77777777" w:rsidTr="00211C3F">
        <w:trPr>
          <w:ins w:id="10695" w:author="Arjan" w:date="2013-02-07T23:33:00Z"/>
        </w:trPr>
        <w:tc>
          <w:tcPr>
            <w:tcW w:w="3690" w:type="dxa"/>
            <w:tcBorders>
              <w:top w:val="nil"/>
              <w:left w:val="nil"/>
              <w:bottom w:val="nil"/>
              <w:right w:val="nil"/>
            </w:tcBorders>
          </w:tcPr>
          <w:p w14:paraId="35A15E83" w14:textId="77777777" w:rsidR="006B550F" w:rsidRPr="00F2006F" w:rsidRDefault="006B550F" w:rsidP="00211C3F">
            <w:pPr>
              <w:autoSpaceDE w:val="0"/>
              <w:autoSpaceDN w:val="0"/>
              <w:adjustRightInd w:val="0"/>
              <w:spacing w:after="0" w:line="240" w:lineRule="auto"/>
              <w:rPr>
                <w:ins w:id="1069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0AB3882E" w14:textId="77777777" w:rsidR="006B550F" w:rsidRPr="00F2006F" w:rsidRDefault="006B550F" w:rsidP="00211C3F">
            <w:pPr>
              <w:autoSpaceDE w:val="0"/>
              <w:autoSpaceDN w:val="0"/>
              <w:adjustRightInd w:val="0"/>
              <w:spacing w:after="0" w:line="240" w:lineRule="auto"/>
              <w:rPr>
                <w:ins w:id="10697" w:author="Arjan" w:date="2013-02-07T23:33:00Z"/>
                <w:rFonts w:ascii="Arial" w:eastAsia="Times New Roman" w:hAnsi="Arial" w:cs="Arial"/>
                <w:b/>
                <w:bCs/>
                <w:color w:val="000000"/>
                <w:sz w:val="20"/>
                <w:szCs w:val="20"/>
              </w:rPr>
            </w:pPr>
          </w:p>
        </w:tc>
      </w:tr>
      <w:tr w:rsidR="006B550F" w:rsidRPr="00F2006F" w14:paraId="1DF2D827" w14:textId="77777777" w:rsidTr="00211C3F">
        <w:trPr>
          <w:ins w:id="10698" w:author="Arjan" w:date="2013-02-07T23:33:00Z"/>
        </w:trPr>
        <w:tc>
          <w:tcPr>
            <w:tcW w:w="3690" w:type="dxa"/>
            <w:tcBorders>
              <w:top w:val="nil"/>
              <w:left w:val="nil"/>
              <w:bottom w:val="nil"/>
              <w:right w:val="nil"/>
            </w:tcBorders>
          </w:tcPr>
          <w:p w14:paraId="476D1D16" w14:textId="77777777" w:rsidR="006B550F" w:rsidRPr="00F2006F" w:rsidRDefault="006B550F" w:rsidP="00211C3F">
            <w:pPr>
              <w:autoSpaceDE w:val="0"/>
              <w:autoSpaceDN w:val="0"/>
              <w:adjustRightInd w:val="0"/>
              <w:spacing w:after="0" w:line="240" w:lineRule="auto"/>
              <w:rPr>
                <w:ins w:id="10699" w:author="Arjan" w:date="2013-02-07T23:33:00Z"/>
                <w:rFonts w:ascii="Arial" w:eastAsia="Times New Roman" w:hAnsi="Arial" w:cs="Arial"/>
                <w:color w:val="000000"/>
                <w:sz w:val="20"/>
                <w:szCs w:val="20"/>
              </w:rPr>
            </w:pPr>
            <w:ins w:id="10700"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4001BE6B" w14:textId="77777777" w:rsidR="006B550F" w:rsidRPr="00F2006F" w:rsidRDefault="006B550F" w:rsidP="00211C3F">
            <w:pPr>
              <w:autoSpaceDE w:val="0"/>
              <w:autoSpaceDN w:val="0"/>
              <w:adjustRightInd w:val="0"/>
              <w:spacing w:after="0" w:line="240" w:lineRule="auto"/>
              <w:rPr>
                <w:ins w:id="10701" w:author="Arjan" w:date="2013-02-07T23:33:00Z"/>
                <w:rFonts w:ascii="Arial" w:eastAsia="Times New Roman" w:hAnsi="Arial" w:cs="Arial"/>
                <w:color w:val="000000"/>
                <w:sz w:val="20"/>
                <w:szCs w:val="20"/>
              </w:rPr>
            </w:pPr>
          </w:p>
        </w:tc>
      </w:tr>
      <w:tr w:rsidR="006B550F" w:rsidRPr="00F2006F" w14:paraId="2EDABA58" w14:textId="77777777" w:rsidTr="00211C3F">
        <w:trPr>
          <w:ins w:id="10702" w:author="Arjan" w:date="2013-02-07T23:33:00Z"/>
        </w:trPr>
        <w:tc>
          <w:tcPr>
            <w:tcW w:w="3690" w:type="dxa"/>
            <w:tcBorders>
              <w:top w:val="nil"/>
              <w:left w:val="nil"/>
              <w:bottom w:val="nil"/>
              <w:right w:val="nil"/>
            </w:tcBorders>
          </w:tcPr>
          <w:p w14:paraId="085B1C60" w14:textId="77777777" w:rsidR="006B550F" w:rsidRPr="00F2006F" w:rsidRDefault="006B550F" w:rsidP="00211C3F">
            <w:pPr>
              <w:autoSpaceDE w:val="0"/>
              <w:autoSpaceDN w:val="0"/>
              <w:adjustRightInd w:val="0"/>
              <w:spacing w:after="0" w:line="240" w:lineRule="auto"/>
              <w:rPr>
                <w:ins w:id="1070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A5C37F0" w14:textId="77777777" w:rsidR="006B550F" w:rsidRPr="00F2006F" w:rsidRDefault="006B550F" w:rsidP="00211C3F">
            <w:pPr>
              <w:autoSpaceDE w:val="0"/>
              <w:autoSpaceDN w:val="0"/>
              <w:adjustRightInd w:val="0"/>
              <w:spacing w:after="0" w:line="240" w:lineRule="auto"/>
              <w:rPr>
                <w:ins w:id="10704" w:author="Arjan" w:date="2013-02-07T23:33:00Z"/>
                <w:rFonts w:ascii="Arial" w:eastAsia="Times New Roman" w:hAnsi="Arial" w:cs="Arial"/>
                <w:b/>
                <w:bCs/>
                <w:color w:val="000000"/>
                <w:sz w:val="20"/>
                <w:szCs w:val="20"/>
              </w:rPr>
            </w:pPr>
          </w:p>
        </w:tc>
      </w:tr>
      <w:tr w:rsidR="006B550F" w:rsidRPr="00F2006F" w14:paraId="2343BFE3" w14:textId="77777777" w:rsidTr="00211C3F">
        <w:trPr>
          <w:trHeight w:val="335"/>
          <w:ins w:id="10705" w:author="Arjan" w:date="2013-02-07T23:33:00Z"/>
        </w:trPr>
        <w:tc>
          <w:tcPr>
            <w:tcW w:w="3690" w:type="dxa"/>
            <w:tcBorders>
              <w:top w:val="nil"/>
              <w:left w:val="nil"/>
              <w:bottom w:val="nil"/>
              <w:right w:val="nil"/>
            </w:tcBorders>
          </w:tcPr>
          <w:p w14:paraId="182B98BD" w14:textId="77777777" w:rsidR="006B550F" w:rsidRPr="00F2006F" w:rsidRDefault="006B550F" w:rsidP="00211C3F">
            <w:pPr>
              <w:autoSpaceDE w:val="0"/>
              <w:autoSpaceDN w:val="0"/>
              <w:adjustRightInd w:val="0"/>
              <w:spacing w:after="0" w:line="240" w:lineRule="auto"/>
              <w:rPr>
                <w:ins w:id="10706" w:author="Arjan" w:date="2013-02-07T23:33:00Z"/>
                <w:rFonts w:ascii="Arial" w:eastAsia="Times New Roman" w:hAnsi="Arial" w:cs="Arial"/>
                <w:color w:val="000000"/>
                <w:sz w:val="20"/>
                <w:szCs w:val="20"/>
              </w:rPr>
            </w:pPr>
            <w:ins w:id="10707"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5B8F4B2C" w14:textId="77777777" w:rsidR="006B550F" w:rsidRPr="00F2006F" w:rsidRDefault="00DA5D93" w:rsidP="00211C3F">
            <w:pPr>
              <w:autoSpaceDE w:val="0"/>
              <w:autoSpaceDN w:val="0"/>
              <w:adjustRightInd w:val="0"/>
              <w:spacing w:after="0" w:line="240" w:lineRule="auto"/>
              <w:rPr>
                <w:ins w:id="10708" w:author="Arjan" w:date="2013-02-07T23:33:00Z"/>
                <w:rFonts w:ascii="Arial" w:eastAsia="Times New Roman" w:hAnsi="Arial" w:cs="Arial"/>
                <w:color w:val="000000"/>
                <w:sz w:val="20"/>
                <w:szCs w:val="20"/>
              </w:rPr>
            </w:pPr>
            <w:ins w:id="1070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resultaat</w:t>
              </w:r>
              <w:r w:rsidRPr="00F2006F">
                <w:rPr>
                  <w:rFonts w:ascii="Arial" w:hAnsi="Arial" w:cs="Arial"/>
                  <w:sz w:val="20"/>
                  <w:szCs w:val="20"/>
                  <w:lang w:val="en-AU"/>
                </w:rPr>
                <w:fldChar w:fldCharType="end"/>
              </w:r>
            </w:ins>
          </w:p>
        </w:tc>
      </w:tr>
      <w:tr w:rsidR="006B550F" w:rsidRPr="00F2006F" w14:paraId="217880A1" w14:textId="77777777" w:rsidTr="00211C3F">
        <w:trPr>
          <w:trHeight w:val="215"/>
          <w:ins w:id="10710" w:author="Arjan" w:date="2013-02-07T23:33:00Z"/>
        </w:trPr>
        <w:tc>
          <w:tcPr>
            <w:tcW w:w="3690" w:type="dxa"/>
            <w:tcBorders>
              <w:top w:val="nil"/>
              <w:left w:val="nil"/>
              <w:bottom w:val="nil"/>
              <w:right w:val="nil"/>
            </w:tcBorders>
          </w:tcPr>
          <w:p w14:paraId="79252654" w14:textId="77777777" w:rsidR="006B550F" w:rsidRPr="00F2006F" w:rsidRDefault="006B550F" w:rsidP="00211C3F">
            <w:pPr>
              <w:autoSpaceDE w:val="0"/>
              <w:autoSpaceDN w:val="0"/>
              <w:adjustRightInd w:val="0"/>
              <w:spacing w:after="0" w:line="240" w:lineRule="auto"/>
              <w:rPr>
                <w:ins w:id="1071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13C4D91" w14:textId="77777777" w:rsidR="006B550F" w:rsidRPr="00F2006F" w:rsidRDefault="006B550F" w:rsidP="00211C3F">
            <w:pPr>
              <w:autoSpaceDE w:val="0"/>
              <w:autoSpaceDN w:val="0"/>
              <w:adjustRightInd w:val="0"/>
              <w:spacing w:after="0" w:line="240" w:lineRule="auto"/>
              <w:rPr>
                <w:ins w:id="10712" w:author="Arjan" w:date="2013-02-07T23:33:00Z"/>
                <w:rFonts w:ascii="Arial" w:eastAsia="Times New Roman" w:hAnsi="Arial" w:cs="Arial"/>
                <w:b/>
                <w:bCs/>
                <w:color w:val="000000"/>
                <w:sz w:val="20"/>
                <w:szCs w:val="20"/>
              </w:rPr>
            </w:pPr>
          </w:p>
        </w:tc>
      </w:tr>
      <w:tr w:rsidR="006B550F" w:rsidRPr="005C14BE" w14:paraId="489D3C4D" w14:textId="77777777" w:rsidTr="00211C3F">
        <w:trPr>
          <w:trHeight w:val="215"/>
          <w:ins w:id="10713" w:author="Arjan" w:date="2013-02-07T23:33:00Z"/>
        </w:trPr>
        <w:tc>
          <w:tcPr>
            <w:tcW w:w="3690" w:type="dxa"/>
            <w:tcBorders>
              <w:top w:val="nil"/>
              <w:left w:val="nil"/>
              <w:bottom w:val="nil"/>
              <w:right w:val="nil"/>
            </w:tcBorders>
          </w:tcPr>
          <w:p w14:paraId="26EB68DF" w14:textId="77777777" w:rsidR="006B550F" w:rsidRPr="00F2006F" w:rsidRDefault="006B550F" w:rsidP="00211C3F">
            <w:pPr>
              <w:autoSpaceDE w:val="0"/>
              <w:autoSpaceDN w:val="0"/>
              <w:adjustRightInd w:val="0"/>
              <w:spacing w:after="0" w:line="240" w:lineRule="auto"/>
              <w:rPr>
                <w:ins w:id="10714" w:author="Arjan" w:date="2013-02-07T23:33:00Z"/>
                <w:rFonts w:ascii="Arial" w:eastAsia="Times New Roman" w:hAnsi="Arial" w:cs="Arial"/>
                <w:color w:val="000000"/>
                <w:sz w:val="20"/>
                <w:szCs w:val="20"/>
              </w:rPr>
            </w:pPr>
            <w:ins w:id="10715"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3022F852" w14:textId="77777777" w:rsidR="006B550F" w:rsidRPr="00DD0F4F" w:rsidRDefault="00DA5D93" w:rsidP="00211C3F">
            <w:pPr>
              <w:autoSpaceDE w:val="0"/>
              <w:autoSpaceDN w:val="0"/>
              <w:adjustRightInd w:val="0"/>
              <w:spacing w:after="0" w:line="240" w:lineRule="auto"/>
              <w:rPr>
                <w:ins w:id="10716" w:author="Arjan" w:date="2013-02-07T23:33:00Z"/>
                <w:rFonts w:ascii="Arial" w:eastAsia="Times New Roman" w:hAnsi="Arial" w:cs="Arial"/>
                <w:color w:val="000000"/>
                <w:sz w:val="20"/>
                <w:szCs w:val="20"/>
                <w:lang w:val="nl-NL"/>
              </w:rPr>
            </w:pPr>
            <w:ins w:id="10717" w:author="Arjan" w:date="2013-02-07T23:33:00Z">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Een korte omschrijving wat het resultaat van de gerelateerde zaak inhoudt.</w:t>
              </w:r>
            </w:ins>
          </w:p>
        </w:tc>
      </w:tr>
      <w:tr w:rsidR="006B550F" w:rsidRPr="005C14BE" w14:paraId="6736FF91" w14:textId="77777777" w:rsidTr="00211C3F">
        <w:trPr>
          <w:trHeight w:val="230"/>
          <w:ins w:id="10718" w:author="Arjan" w:date="2013-02-07T23:33:00Z"/>
        </w:trPr>
        <w:tc>
          <w:tcPr>
            <w:tcW w:w="3690" w:type="dxa"/>
            <w:tcBorders>
              <w:top w:val="nil"/>
              <w:left w:val="nil"/>
              <w:bottom w:val="nil"/>
              <w:right w:val="nil"/>
            </w:tcBorders>
          </w:tcPr>
          <w:p w14:paraId="531F3FFF" w14:textId="77777777" w:rsidR="006B550F" w:rsidRPr="00DD0F4F" w:rsidRDefault="006B550F" w:rsidP="00211C3F">
            <w:pPr>
              <w:autoSpaceDE w:val="0"/>
              <w:autoSpaceDN w:val="0"/>
              <w:adjustRightInd w:val="0"/>
              <w:spacing w:after="0" w:line="240" w:lineRule="auto"/>
              <w:rPr>
                <w:ins w:id="10719"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70E6F44C" w14:textId="77777777" w:rsidR="006B550F" w:rsidRPr="00DD0F4F" w:rsidRDefault="006B550F" w:rsidP="00211C3F">
            <w:pPr>
              <w:autoSpaceDE w:val="0"/>
              <w:autoSpaceDN w:val="0"/>
              <w:adjustRightInd w:val="0"/>
              <w:spacing w:after="0" w:line="240" w:lineRule="auto"/>
              <w:rPr>
                <w:ins w:id="10720" w:author="Arjan" w:date="2013-02-07T23:33:00Z"/>
                <w:rFonts w:ascii="Arial" w:eastAsia="Times New Roman" w:hAnsi="Arial" w:cs="Arial"/>
                <w:b/>
                <w:bCs/>
                <w:color w:val="000000"/>
                <w:sz w:val="20"/>
                <w:szCs w:val="20"/>
                <w:lang w:val="nl-NL"/>
              </w:rPr>
            </w:pPr>
          </w:p>
        </w:tc>
      </w:tr>
      <w:tr w:rsidR="006B550F" w:rsidRPr="00F2006F" w14:paraId="0C46D641" w14:textId="77777777" w:rsidTr="00211C3F">
        <w:trPr>
          <w:trHeight w:val="230"/>
          <w:ins w:id="10721" w:author="Arjan" w:date="2013-02-07T23:33:00Z"/>
        </w:trPr>
        <w:tc>
          <w:tcPr>
            <w:tcW w:w="3690" w:type="dxa"/>
            <w:tcBorders>
              <w:top w:val="nil"/>
              <w:left w:val="nil"/>
              <w:bottom w:val="nil"/>
              <w:right w:val="nil"/>
            </w:tcBorders>
          </w:tcPr>
          <w:p w14:paraId="43F75689" w14:textId="77777777" w:rsidR="006B550F" w:rsidRPr="00F2006F" w:rsidRDefault="006B550F" w:rsidP="00211C3F">
            <w:pPr>
              <w:autoSpaceDE w:val="0"/>
              <w:autoSpaceDN w:val="0"/>
              <w:adjustRightInd w:val="0"/>
              <w:spacing w:after="0" w:line="240" w:lineRule="auto"/>
              <w:rPr>
                <w:ins w:id="10722" w:author="Arjan" w:date="2013-02-07T23:33:00Z"/>
                <w:rFonts w:ascii="Arial" w:eastAsia="Times New Roman" w:hAnsi="Arial" w:cs="Arial"/>
                <w:color w:val="000000"/>
                <w:sz w:val="20"/>
                <w:szCs w:val="20"/>
              </w:rPr>
            </w:pPr>
            <w:ins w:id="10723"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02BF9F17" w14:textId="77777777" w:rsidR="006B550F" w:rsidRPr="00F2006F" w:rsidRDefault="006B550F" w:rsidP="00211C3F">
            <w:pPr>
              <w:autoSpaceDE w:val="0"/>
              <w:autoSpaceDN w:val="0"/>
              <w:adjustRightInd w:val="0"/>
              <w:spacing w:after="0" w:line="240" w:lineRule="auto"/>
              <w:rPr>
                <w:ins w:id="10724" w:author="Arjan" w:date="2013-02-07T23:33:00Z"/>
                <w:rFonts w:ascii="Arial" w:eastAsia="Times New Roman" w:hAnsi="Arial" w:cs="Arial"/>
                <w:color w:val="000000"/>
                <w:sz w:val="20"/>
                <w:szCs w:val="20"/>
              </w:rPr>
            </w:pPr>
            <w:ins w:id="10725" w:author="Arjan" w:date="2013-02-07T23:33:00Z">
              <w:r w:rsidRPr="00F2006F">
                <w:rPr>
                  <w:rFonts w:ascii="Arial" w:eastAsia="Times New Roman" w:hAnsi="Arial" w:cs="Arial"/>
                  <w:color w:val="000000"/>
                  <w:sz w:val="20"/>
                  <w:szCs w:val="20"/>
                </w:rPr>
                <w:t>KING</w:t>
              </w:r>
            </w:ins>
          </w:p>
        </w:tc>
      </w:tr>
      <w:tr w:rsidR="006B550F" w:rsidRPr="00F2006F" w14:paraId="2E8999CC" w14:textId="77777777" w:rsidTr="00211C3F">
        <w:trPr>
          <w:ins w:id="10726" w:author="Arjan" w:date="2013-02-07T23:33:00Z"/>
        </w:trPr>
        <w:tc>
          <w:tcPr>
            <w:tcW w:w="3690" w:type="dxa"/>
            <w:tcBorders>
              <w:top w:val="nil"/>
              <w:left w:val="nil"/>
              <w:bottom w:val="nil"/>
              <w:right w:val="nil"/>
            </w:tcBorders>
          </w:tcPr>
          <w:p w14:paraId="14962521" w14:textId="77777777" w:rsidR="006B550F" w:rsidRPr="00F2006F" w:rsidRDefault="006B550F" w:rsidP="00211C3F">
            <w:pPr>
              <w:autoSpaceDE w:val="0"/>
              <w:autoSpaceDN w:val="0"/>
              <w:adjustRightInd w:val="0"/>
              <w:spacing w:after="0" w:line="240" w:lineRule="auto"/>
              <w:rPr>
                <w:ins w:id="1072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F1B1F38" w14:textId="77777777" w:rsidR="006B550F" w:rsidRPr="00F2006F" w:rsidRDefault="006B550F" w:rsidP="00211C3F">
            <w:pPr>
              <w:autoSpaceDE w:val="0"/>
              <w:autoSpaceDN w:val="0"/>
              <w:adjustRightInd w:val="0"/>
              <w:spacing w:after="0" w:line="240" w:lineRule="auto"/>
              <w:rPr>
                <w:ins w:id="10728" w:author="Arjan" w:date="2013-02-07T23:33:00Z"/>
                <w:rFonts w:ascii="Arial" w:eastAsia="Times New Roman" w:hAnsi="Arial" w:cs="Arial"/>
                <w:b/>
                <w:bCs/>
                <w:color w:val="000000"/>
                <w:sz w:val="20"/>
                <w:szCs w:val="20"/>
              </w:rPr>
            </w:pPr>
          </w:p>
        </w:tc>
      </w:tr>
      <w:tr w:rsidR="006B550F" w:rsidRPr="00F2006F" w14:paraId="1DD02F42" w14:textId="77777777" w:rsidTr="00211C3F">
        <w:trPr>
          <w:ins w:id="10729" w:author="Arjan" w:date="2013-02-07T23:33:00Z"/>
        </w:trPr>
        <w:tc>
          <w:tcPr>
            <w:tcW w:w="3690" w:type="dxa"/>
            <w:tcBorders>
              <w:top w:val="nil"/>
              <w:left w:val="nil"/>
              <w:bottom w:val="nil"/>
              <w:right w:val="nil"/>
            </w:tcBorders>
          </w:tcPr>
          <w:p w14:paraId="6FDDFF39" w14:textId="77777777" w:rsidR="006B550F" w:rsidRPr="00F2006F" w:rsidRDefault="006B550F" w:rsidP="00211C3F">
            <w:pPr>
              <w:autoSpaceDE w:val="0"/>
              <w:autoSpaceDN w:val="0"/>
              <w:adjustRightInd w:val="0"/>
              <w:spacing w:after="0" w:line="240" w:lineRule="auto"/>
              <w:rPr>
                <w:ins w:id="10730" w:author="Arjan" w:date="2013-02-07T23:33:00Z"/>
                <w:rFonts w:ascii="Arial" w:eastAsia="Times New Roman" w:hAnsi="Arial" w:cs="Arial"/>
                <w:color w:val="000000"/>
                <w:sz w:val="20"/>
                <w:szCs w:val="20"/>
              </w:rPr>
            </w:pPr>
            <w:ins w:id="10731"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32951EED" w14:textId="77777777" w:rsidR="006B550F" w:rsidRPr="00F2006F" w:rsidRDefault="006B550F" w:rsidP="00211C3F">
            <w:pPr>
              <w:autoSpaceDE w:val="0"/>
              <w:autoSpaceDN w:val="0"/>
              <w:adjustRightInd w:val="0"/>
              <w:spacing w:after="0" w:line="240" w:lineRule="auto"/>
              <w:rPr>
                <w:ins w:id="10732" w:author="Arjan" w:date="2013-02-07T23:33:00Z"/>
                <w:rFonts w:ascii="Arial" w:eastAsia="Times New Roman" w:hAnsi="Arial" w:cs="Arial"/>
                <w:color w:val="000000"/>
                <w:sz w:val="20"/>
                <w:szCs w:val="20"/>
              </w:rPr>
            </w:pPr>
            <w:ins w:id="10733" w:author="Arjan" w:date="2013-02-07T23:33:00Z">
              <w:r w:rsidRPr="00F2006F">
                <w:rPr>
                  <w:rFonts w:ascii="Arial" w:eastAsia="Times New Roman" w:hAnsi="Arial" w:cs="Arial"/>
                  <w:color w:val="000000"/>
                  <w:sz w:val="20"/>
                  <w:szCs w:val="20"/>
                </w:rPr>
                <w:t>1 januari 2013</w:t>
              </w:r>
            </w:ins>
          </w:p>
        </w:tc>
      </w:tr>
      <w:tr w:rsidR="006B550F" w:rsidRPr="00F2006F" w14:paraId="50DB9753" w14:textId="77777777" w:rsidTr="00211C3F">
        <w:trPr>
          <w:ins w:id="10734" w:author="Arjan" w:date="2013-02-07T23:33:00Z"/>
        </w:trPr>
        <w:tc>
          <w:tcPr>
            <w:tcW w:w="3690" w:type="dxa"/>
            <w:tcBorders>
              <w:top w:val="nil"/>
              <w:left w:val="nil"/>
              <w:bottom w:val="nil"/>
              <w:right w:val="nil"/>
            </w:tcBorders>
          </w:tcPr>
          <w:p w14:paraId="56B1C38D" w14:textId="77777777" w:rsidR="006B550F" w:rsidRPr="00F2006F" w:rsidRDefault="006B550F" w:rsidP="00211C3F">
            <w:pPr>
              <w:autoSpaceDE w:val="0"/>
              <w:autoSpaceDN w:val="0"/>
              <w:adjustRightInd w:val="0"/>
              <w:spacing w:after="0" w:line="240" w:lineRule="auto"/>
              <w:rPr>
                <w:ins w:id="1073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CA7EA7C" w14:textId="77777777" w:rsidR="006B550F" w:rsidRPr="00F2006F" w:rsidRDefault="006B550F" w:rsidP="00211C3F">
            <w:pPr>
              <w:autoSpaceDE w:val="0"/>
              <w:autoSpaceDN w:val="0"/>
              <w:adjustRightInd w:val="0"/>
              <w:spacing w:after="0" w:line="240" w:lineRule="auto"/>
              <w:rPr>
                <w:ins w:id="10736" w:author="Arjan" w:date="2013-02-07T23:33:00Z"/>
                <w:rFonts w:ascii="Arial" w:eastAsia="Times New Roman" w:hAnsi="Arial" w:cs="Arial"/>
                <w:b/>
                <w:bCs/>
                <w:color w:val="000000"/>
                <w:sz w:val="20"/>
                <w:szCs w:val="20"/>
              </w:rPr>
            </w:pPr>
          </w:p>
        </w:tc>
      </w:tr>
      <w:tr w:rsidR="006B550F" w:rsidRPr="00F2006F" w14:paraId="25AD800E" w14:textId="77777777" w:rsidTr="00211C3F">
        <w:trPr>
          <w:ins w:id="10737" w:author="Arjan" w:date="2013-02-07T23:33:00Z"/>
        </w:trPr>
        <w:tc>
          <w:tcPr>
            <w:tcW w:w="3690" w:type="dxa"/>
            <w:tcBorders>
              <w:top w:val="nil"/>
              <w:left w:val="nil"/>
              <w:bottom w:val="nil"/>
              <w:right w:val="nil"/>
            </w:tcBorders>
          </w:tcPr>
          <w:p w14:paraId="134923CC" w14:textId="77777777" w:rsidR="006B550F" w:rsidRPr="00F2006F" w:rsidRDefault="006B550F" w:rsidP="00211C3F">
            <w:pPr>
              <w:autoSpaceDE w:val="0"/>
              <w:autoSpaceDN w:val="0"/>
              <w:adjustRightInd w:val="0"/>
              <w:spacing w:after="0" w:line="240" w:lineRule="auto"/>
              <w:rPr>
                <w:ins w:id="10738" w:author="Arjan" w:date="2013-02-07T23:33:00Z"/>
                <w:rFonts w:ascii="Arial" w:eastAsia="Times New Roman" w:hAnsi="Arial" w:cs="Arial"/>
                <w:color w:val="000000"/>
                <w:sz w:val="20"/>
                <w:szCs w:val="20"/>
              </w:rPr>
            </w:pPr>
            <w:ins w:id="10739"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77EEF803" w14:textId="77777777" w:rsidR="006B550F" w:rsidRPr="00F2006F" w:rsidRDefault="006B550F" w:rsidP="00211C3F">
            <w:pPr>
              <w:autoSpaceDE w:val="0"/>
              <w:autoSpaceDN w:val="0"/>
              <w:adjustRightInd w:val="0"/>
              <w:spacing w:after="0" w:line="240" w:lineRule="auto"/>
              <w:rPr>
                <w:ins w:id="10740" w:author="Arjan" w:date="2013-02-07T23:33:00Z"/>
                <w:rFonts w:ascii="Arial" w:eastAsia="Times New Roman" w:hAnsi="Arial" w:cs="Arial"/>
                <w:color w:val="000000"/>
                <w:sz w:val="20"/>
                <w:szCs w:val="20"/>
              </w:rPr>
            </w:pPr>
          </w:p>
        </w:tc>
      </w:tr>
      <w:tr w:rsidR="006B550F" w:rsidRPr="00F2006F" w14:paraId="79C3F78A" w14:textId="77777777" w:rsidTr="00211C3F">
        <w:trPr>
          <w:ins w:id="10741" w:author="Arjan" w:date="2013-02-07T23:33:00Z"/>
        </w:trPr>
        <w:tc>
          <w:tcPr>
            <w:tcW w:w="3690" w:type="dxa"/>
            <w:tcBorders>
              <w:top w:val="nil"/>
              <w:left w:val="nil"/>
              <w:bottom w:val="nil"/>
              <w:right w:val="nil"/>
            </w:tcBorders>
          </w:tcPr>
          <w:p w14:paraId="0C166165" w14:textId="77777777" w:rsidR="006B550F" w:rsidRPr="00F2006F" w:rsidRDefault="006B550F" w:rsidP="00211C3F">
            <w:pPr>
              <w:autoSpaceDE w:val="0"/>
              <w:autoSpaceDN w:val="0"/>
              <w:adjustRightInd w:val="0"/>
              <w:spacing w:after="0" w:line="240" w:lineRule="auto"/>
              <w:rPr>
                <w:ins w:id="1074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1A31E08" w14:textId="77777777" w:rsidR="006B550F" w:rsidRPr="00F2006F" w:rsidRDefault="006B550F" w:rsidP="00211C3F">
            <w:pPr>
              <w:autoSpaceDE w:val="0"/>
              <w:autoSpaceDN w:val="0"/>
              <w:adjustRightInd w:val="0"/>
              <w:spacing w:after="0" w:line="240" w:lineRule="auto"/>
              <w:rPr>
                <w:ins w:id="10743" w:author="Arjan" w:date="2013-02-07T23:33:00Z"/>
                <w:rFonts w:ascii="Arial" w:eastAsia="Times New Roman" w:hAnsi="Arial" w:cs="Arial"/>
                <w:b/>
                <w:bCs/>
                <w:color w:val="000000"/>
                <w:sz w:val="20"/>
                <w:szCs w:val="20"/>
              </w:rPr>
            </w:pPr>
          </w:p>
        </w:tc>
      </w:tr>
      <w:tr w:rsidR="006B550F" w:rsidRPr="00F2006F" w14:paraId="272CFE20" w14:textId="77777777" w:rsidTr="00211C3F">
        <w:trPr>
          <w:ins w:id="10744" w:author="Arjan" w:date="2013-02-07T23:33:00Z"/>
        </w:trPr>
        <w:tc>
          <w:tcPr>
            <w:tcW w:w="3690" w:type="dxa"/>
            <w:tcBorders>
              <w:top w:val="nil"/>
              <w:left w:val="nil"/>
              <w:bottom w:val="nil"/>
              <w:right w:val="nil"/>
            </w:tcBorders>
          </w:tcPr>
          <w:p w14:paraId="6DFC52C7" w14:textId="77777777" w:rsidR="006B550F" w:rsidRPr="00F2006F" w:rsidRDefault="006B550F" w:rsidP="00211C3F">
            <w:pPr>
              <w:autoSpaceDE w:val="0"/>
              <w:autoSpaceDN w:val="0"/>
              <w:adjustRightInd w:val="0"/>
              <w:spacing w:after="0" w:line="240" w:lineRule="auto"/>
              <w:rPr>
                <w:ins w:id="10745" w:author="Arjan" w:date="2013-02-07T23:33:00Z"/>
                <w:rFonts w:ascii="Arial" w:eastAsia="Times New Roman" w:hAnsi="Arial" w:cs="Arial"/>
                <w:color w:val="000000"/>
                <w:sz w:val="20"/>
                <w:szCs w:val="20"/>
              </w:rPr>
            </w:pPr>
            <w:ins w:id="10746"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0400A0FF" w14:textId="77777777" w:rsidR="006B550F" w:rsidRPr="00F2006F" w:rsidRDefault="00DA5D93" w:rsidP="00211C3F">
            <w:pPr>
              <w:autoSpaceDE w:val="0"/>
              <w:autoSpaceDN w:val="0"/>
              <w:adjustRightInd w:val="0"/>
              <w:spacing w:after="0" w:line="240" w:lineRule="auto"/>
              <w:rPr>
                <w:ins w:id="10747" w:author="Arjan" w:date="2013-02-07T23:33:00Z"/>
                <w:rFonts w:ascii="Arial" w:eastAsia="Times New Roman" w:hAnsi="Arial" w:cs="Arial"/>
                <w:color w:val="000000"/>
                <w:sz w:val="20"/>
                <w:szCs w:val="20"/>
              </w:rPr>
            </w:pPr>
            <w:ins w:id="10748"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AN80</w:t>
              </w:r>
              <w:r w:rsidRPr="00F2006F">
                <w:rPr>
                  <w:rFonts w:ascii="Arial" w:hAnsi="Arial" w:cs="Arial"/>
                  <w:sz w:val="20"/>
                  <w:szCs w:val="20"/>
                  <w:lang w:val="en-AU"/>
                </w:rPr>
                <w:fldChar w:fldCharType="end"/>
              </w:r>
            </w:ins>
          </w:p>
        </w:tc>
      </w:tr>
      <w:tr w:rsidR="006B550F" w:rsidRPr="00F2006F" w14:paraId="6C29F5B9" w14:textId="77777777" w:rsidTr="00211C3F">
        <w:trPr>
          <w:trHeight w:val="230"/>
          <w:ins w:id="10749" w:author="Arjan" w:date="2013-02-07T23:33:00Z"/>
        </w:trPr>
        <w:tc>
          <w:tcPr>
            <w:tcW w:w="3690" w:type="dxa"/>
            <w:tcBorders>
              <w:top w:val="nil"/>
              <w:left w:val="nil"/>
              <w:bottom w:val="nil"/>
              <w:right w:val="nil"/>
            </w:tcBorders>
          </w:tcPr>
          <w:p w14:paraId="041DE0E7" w14:textId="77777777" w:rsidR="006B550F" w:rsidRPr="00F2006F" w:rsidRDefault="006B550F" w:rsidP="00211C3F">
            <w:pPr>
              <w:autoSpaceDE w:val="0"/>
              <w:autoSpaceDN w:val="0"/>
              <w:adjustRightInd w:val="0"/>
              <w:spacing w:after="0" w:line="240" w:lineRule="auto"/>
              <w:rPr>
                <w:ins w:id="1075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0949B824" w14:textId="77777777" w:rsidR="006B550F" w:rsidRPr="00F2006F" w:rsidRDefault="006B550F" w:rsidP="00211C3F">
            <w:pPr>
              <w:autoSpaceDE w:val="0"/>
              <w:autoSpaceDN w:val="0"/>
              <w:adjustRightInd w:val="0"/>
              <w:spacing w:after="0" w:line="240" w:lineRule="auto"/>
              <w:rPr>
                <w:ins w:id="10751" w:author="Arjan" w:date="2013-02-07T23:33:00Z"/>
                <w:rFonts w:ascii="Arial" w:eastAsia="Times New Roman" w:hAnsi="Arial" w:cs="Arial"/>
                <w:b/>
                <w:bCs/>
                <w:color w:val="000000"/>
                <w:sz w:val="20"/>
                <w:szCs w:val="20"/>
              </w:rPr>
            </w:pPr>
          </w:p>
        </w:tc>
      </w:tr>
      <w:tr w:rsidR="006B550F" w:rsidRPr="005C14BE" w14:paraId="078C5C3D" w14:textId="77777777" w:rsidTr="00211C3F">
        <w:trPr>
          <w:trHeight w:val="230"/>
          <w:ins w:id="10752" w:author="Arjan" w:date="2013-02-07T23:33:00Z"/>
        </w:trPr>
        <w:tc>
          <w:tcPr>
            <w:tcW w:w="3690" w:type="dxa"/>
            <w:tcBorders>
              <w:top w:val="nil"/>
              <w:left w:val="nil"/>
              <w:bottom w:val="nil"/>
              <w:right w:val="nil"/>
            </w:tcBorders>
          </w:tcPr>
          <w:p w14:paraId="20C4A056" w14:textId="77777777" w:rsidR="006B550F" w:rsidRPr="00F2006F" w:rsidRDefault="006B550F" w:rsidP="00211C3F">
            <w:pPr>
              <w:autoSpaceDE w:val="0"/>
              <w:autoSpaceDN w:val="0"/>
              <w:adjustRightInd w:val="0"/>
              <w:spacing w:after="0" w:line="240" w:lineRule="auto"/>
              <w:rPr>
                <w:ins w:id="10753" w:author="Arjan" w:date="2013-02-07T23:33:00Z"/>
                <w:rFonts w:ascii="Arial" w:eastAsia="Times New Roman" w:hAnsi="Arial" w:cs="Arial"/>
                <w:color w:val="000000"/>
                <w:sz w:val="20"/>
                <w:szCs w:val="20"/>
              </w:rPr>
            </w:pPr>
            <w:ins w:id="10754"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3247CCE6" w14:textId="77777777" w:rsidR="006B550F" w:rsidRPr="00DD0F4F" w:rsidRDefault="006B550F" w:rsidP="00211C3F">
            <w:pPr>
              <w:autoSpaceDE w:val="0"/>
              <w:autoSpaceDN w:val="0"/>
              <w:adjustRightInd w:val="0"/>
              <w:spacing w:after="0" w:line="240" w:lineRule="auto"/>
              <w:rPr>
                <w:ins w:id="10755" w:author="Arjan" w:date="2013-02-07T23:33:00Z"/>
                <w:rFonts w:ascii="Arial" w:eastAsia="Times New Roman" w:hAnsi="Arial" w:cs="Arial"/>
                <w:color w:val="000000"/>
                <w:sz w:val="20"/>
                <w:szCs w:val="20"/>
                <w:lang w:val="nl-NL"/>
              </w:rPr>
            </w:pPr>
            <w:ins w:id="10756" w:author="Arjan" w:date="2013-02-07T23:33:00Z">
              <w:r w:rsidRPr="00DD0F4F">
                <w:rPr>
                  <w:rFonts w:ascii="Arial" w:eastAsia="Times New Roman" w:hAnsi="Arial" w:cs="Arial"/>
                  <w:color w:val="000000"/>
                  <w:sz w:val="20"/>
                  <w:szCs w:val="20"/>
                  <w:lang w:val="nl-NL"/>
                </w:rPr>
                <w:t>Het betreft één van de resultaatomschrijvingen zoals gespecificeerd bij het door beide organisaties overeengekomen zaaktype in de van toepassing zijnde ZaakTypeCatalogus.</w:t>
              </w:r>
            </w:ins>
          </w:p>
        </w:tc>
      </w:tr>
      <w:tr w:rsidR="006B550F" w:rsidRPr="005C14BE" w14:paraId="245D8824" w14:textId="77777777" w:rsidTr="00211C3F">
        <w:trPr>
          <w:trHeight w:val="230"/>
          <w:ins w:id="10757" w:author="Arjan" w:date="2013-02-07T23:33:00Z"/>
        </w:trPr>
        <w:tc>
          <w:tcPr>
            <w:tcW w:w="3690" w:type="dxa"/>
            <w:tcBorders>
              <w:top w:val="nil"/>
              <w:left w:val="nil"/>
              <w:bottom w:val="nil"/>
              <w:right w:val="nil"/>
            </w:tcBorders>
          </w:tcPr>
          <w:p w14:paraId="2EBB4AFB" w14:textId="77777777" w:rsidR="006B550F" w:rsidRPr="00DD0F4F" w:rsidRDefault="006B550F" w:rsidP="00211C3F">
            <w:pPr>
              <w:autoSpaceDE w:val="0"/>
              <w:autoSpaceDN w:val="0"/>
              <w:adjustRightInd w:val="0"/>
              <w:spacing w:after="0" w:line="240" w:lineRule="auto"/>
              <w:rPr>
                <w:ins w:id="10758" w:author="Arjan" w:date="2013-02-07T23:33: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62384936" w14:textId="77777777" w:rsidR="006B550F" w:rsidRPr="00DD0F4F" w:rsidRDefault="006B550F" w:rsidP="00211C3F">
            <w:pPr>
              <w:autoSpaceDE w:val="0"/>
              <w:autoSpaceDN w:val="0"/>
              <w:adjustRightInd w:val="0"/>
              <w:spacing w:after="0" w:line="240" w:lineRule="auto"/>
              <w:rPr>
                <w:ins w:id="10759" w:author="Arjan" w:date="2013-02-07T23:33:00Z"/>
                <w:rFonts w:ascii="Arial" w:eastAsia="Times New Roman" w:hAnsi="Arial" w:cs="Arial"/>
                <w:b/>
                <w:bCs/>
                <w:color w:val="000000"/>
                <w:sz w:val="20"/>
                <w:szCs w:val="20"/>
                <w:lang w:val="nl-NL"/>
              </w:rPr>
            </w:pPr>
          </w:p>
        </w:tc>
      </w:tr>
      <w:tr w:rsidR="006B550F" w:rsidRPr="00F2006F" w14:paraId="3954E3BD" w14:textId="77777777" w:rsidTr="00211C3F">
        <w:trPr>
          <w:trHeight w:val="230"/>
          <w:ins w:id="10760" w:author="Arjan" w:date="2013-02-07T23:33:00Z"/>
        </w:trPr>
        <w:tc>
          <w:tcPr>
            <w:tcW w:w="3690" w:type="dxa"/>
            <w:tcBorders>
              <w:top w:val="nil"/>
              <w:left w:val="nil"/>
              <w:bottom w:val="nil"/>
              <w:right w:val="nil"/>
            </w:tcBorders>
          </w:tcPr>
          <w:p w14:paraId="333C99A8" w14:textId="77777777" w:rsidR="006B550F" w:rsidRPr="00F2006F" w:rsidRDefault="006B550F" w:rsidP="00211C3F">
            <w:pPr>
              <w:autoSpaceDE w:val="0"/>
              <w:autoSpaceDN w:val="0"/>
              <w:adjustRightInd w:val="0"/>
              <w:spacing w:after="0" w:line="240" w:lineRule="auto"/>
              <w:rPr>
                <w:ins w:id="10761" w:author="Arjan" w:date="2013-02-07T23:33:00Z"/>
                <w:rFonts w:ascii="Arial" w:eastAsia="Times New Roman" w:hAnsi="Arial" w:cs="Arial"/>
                <w:b/>
                <w:bCs/>
                <w:color w:val="000000"/>
                <w:sz w:val="20"/>
                <w:szCs w:val="20"/>
              </w:rPr>
            </w:pPr>
            <w:ins w:id="10762"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14:paraId="36DF8DEF" w14:textId="77777777" w:rsidR="006B550F" w:rsidRPr="00F2006F" w:rsidRDefault="006B550F" w:rsidP="00211C3F">
            <w:pPr>
              <w:autoSpaceDE w:val="0"/>
              <w:autoSpaceDN w:val="0"/>
              <w:adjustRightInd w:val="0"/>
              <w:spacing w:after="0" w:line="240" w:lineRule="auto"/>
              <w:rPr>
                <w:ins w:id="10763" w:author="Arjan" w:date="2013-02-07T23:33:00Z"/>
                <w:rFonts w:ascii="Arial" w:eastAsia="Times New Roman" w:hAnsi="Arial" w:cs="Arial"/>
                <w:color w:val="000000"/>
                <w:sz w:val="20"/>
                <w:szCs w:val="20"/>
              </w:rPr>
            </w:pPr>
            <w:ins w:id="10764" w:author="Arjan" w:date="2013-02-07T23:33:00Z">
              <w:r w:rsidRPr="00F2006F">
                <w:rPr>
                  <w:rFonts w:ascii="Arial" w:eastAsia="Times New Roman" w:hAnsi="Arial" w:cs="Arial"/>
                  <w:color w:val="000000"/>
                  <w:sz w:val="20"/>
                  <w:szCs w:val="20"/>
                </w:rPr>
                <w:t>Nee</w:t>
              </w:r>
            </w:ins>
          </w:p>
        </w:tc>
      </w:tr>
      <w:tr w:rsidR="006B550F" w:rsidRPr="00F2006F" w14:paraId="671CCE1F" w14:textId="77777777" w:rsidTr="00211C3F">
        <w:trPr>
          <w:trHeight w:val="275"/>
          <w:ins w:id="10765" w:author="Arjan" w:date="2013-02-07T23:33:00Z"/>
        </w:trPr>
        <w:tc>
          <w:tcPr>
            <w:tcW w:w="3690" w:type="dxa"/>
            <w:tcBorders>
              <w:top w:val="nil"/>
              <w:left w:val="nil"/>
              <w:bottom w:val="nil"/>
              <w:right w:val="nil"/>
            </w:tcBorders>
          </w:tcPr>
          <w:p w14:paraId="08B1A24E" w14:textId="77777777" w:rsidR="006B550F" w:rsidRPr="00F2006F" w:rsidRDefault="006B550F" w:rsidP="00211C3F">
            <w:pPr>
              <w:autoSpaceDE w:val="0"/>
              <w:autoSpaceDN w:val="0"/>
              <w:adjustRightInd w:val="0"/>
              <w:spacing w:after="0" w:line="240" w:lineRule="auto"/>
              <w:rPr>
                <w:ins w:id="1076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1AC393E" w14:textId="77777777" w:rsidR="006B550F" w:rsidRPr="00F2006F" w:rsidRDefault="006B550F" w:rsidP="00211C3F">
            <w:pPr>
              <w:autoSpaceDE w:val="0"/>
              <w:autoSpaceDN w:val="0"/>
              <w:adjustRightInd w:val="0"/>
              <w:spacing w:after="0" w:line="240" w:lineRule="auto"/>
              <w:rPr>
                <w:ins w:id="10767" w:author="Arjan" w:date="2013-02-07T23:33:00Z"/>
                <w:rFonts w:ascii="Arial" w:eastAsia="Times New Roman" w:hAnsi="Arial" w:cs="Arial"/>
                <w:color w:val="000000"/>
                <w:sz w:val="20"/>
                <w:szCs w:val="20"/>
              </w:rPr>
            </w:pPr>
          </w:p>
        </w:tc>
      </w:tr>
      <w:tr w:rsidR="006B550F" w:rsidRPr="00F2006F" w14:paraId="787E2400" w14:textId="77777777" w:rsidTr="00211C3F">
        <w:trPr>
          <w:trHeight w:val="230"/>
          <w:ins w:id="10768" w:author="Arjan" w:date="2013-02-07T23:33:00Z"/>
        </w:trPr>
        <w:tc>
          <w:tcPr>
            <w:tcW w:w="3690" w:type="dxa"/>
            <w:tcBorders>
              <w:top w:val="nil"/>
              <w:left w:val="nil"/>
              <w:bottom w:val="nil"/>
              <w:right w:val="nil"/>
            </w:tcBorders>
          </w:tcPr>
          <w:p w14:paraId="571C69DB" w14:textId="77777777" w:rsidR="006B550F" w:rsidRPr="00F2006F" w:rsidRDefault="006B550F" w:rsidP="00211C3F">
            <w:pPr>
              <w:autoSpaceDE w:val="0"/>
              <w:autoSpaceDN w:val="0"/>
              <w:adjustRightInd w:val="0"/>
              <w:spacing w:after="0" w:line="240" w:lineRule="auto"/>
              <w:rPr>
                <w:ins w:id="10769" w:author="Arjan" w:date="2013-02-07T23:33:00Z"/>
                <w:rFonts w:ascii="Arial" w:eastAsia="Times New Roman" w:hAnsi="Arial" w:cs="Arial"/>
                <w:b/>
                <w:bCs/>
                <w:color w:val="000000"/>
                <w:sz w:val="20"/>
                <w:szCs w:val="20"/>
              </w:rPr>
            </w:pPr>
            <w:ins w:id="10770"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14:paraId="7815D44A" w14:textId="77777777" w:rsidR="006B550F" w:rsidRPr="00F2006F" w:rsidRDefault="006B550F" w:rsidP="00211C3F">
            <w:pPr>
              <w:autoSpaceDE w:val="0"/>
              <w:autoSpaceDN w:val="0"/>
              <w:adjustRightInd w:val="0"/>
              <w:spacing w:after="0" w:line="240" w:lineRule="auto"/>
              <w:rPr>
                <w:ins w:id="10771" w:author="Arjan" w:date="2013-02-07T23:33:00Z"/>
                <w:rFonts w:ascii="Arial" w:eastAsia="Times New Roman" w:hAnsi="Arial" w:cs="Arial"/>
                <w:color w:val="000000"/>
                <w:sz w:val="20"/>
                <w:szCs w:val="20"/>
              </w:rPr>
            </w:pPr>
            <w:ins w:id="10772" w:author="Arjan" w:date="2013-02-07T23:33:00Z">
              <w:r w:rsidRPr="00F2006F">
                <w:rPr>
                  <w:rFonts w:ascii="Arial" w:eastAsia="Times New Roman" w:hAnsi="Arial" w:cs="Arial"/>
                  <w:color w:val="000000"/>
                  <w:sz w:val="20"/>
                  <w:szCs w:val="20"/>
                </w:rPr>
                <w:t>Nee</w:t>
              </w:r>
            </w:ins>
          </w:p>
        </w:tc>
      </w:tr>
      <w:tr w:rsidR="006B550F" w:rsidRPr="00F2006F" w14:paraId="75F7EECF" w14:textId="77777777" w:rsidTr="00211C3F">
        <w:trPr>
          <w:trHeight w:val="230"/>
          <w:ins w:id="10773" w:author="Arjan" w:date="2013-02-07T23:33:00Z"/>
        </w:trPr>
        <w:tc>
          <w:tcPr>
            <w:tcW w:w="3690" w:type="dxa"/>
            <w:tcBorders>
              <w:top w:val="nil"/>
              <w:left w:val="nil"/>
              <w:bottom w:val="nil"/>
              <w:right w:val="nil"/>
            </w:tcBorders>
          </w:tcPr>
          <w:p w14:paraId="1A37FD6D" w14:textId="77777777" w:rsidR="006B550F" w:rsidRPr="00F2006F" w:rsidRDefault="006B550F" w:rsidP="00211C3F">
            <w:pPr>
              <w:autoSpaceDE w:val="0"/>
              <w:autoSpaceDN w:val="0"/>
              <w:adjustRightInd w:val="0"/>
              <w:spacing w:after="0" w:line="240" w:lineRule="auto"/>
              <w:rPr>
                <w:ins w:id="1077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710207F3" w14:textId="77777777" w:rsidR="006B550F" w:rsidRPr="00F2006F" w:rsidRDefault="006B550F" w:rsidP="00211C3F">
            <w:pPr>
              <w:autoSpaceDE w:val="0"/>
              <w:autoSpaceDN w:val="0"/>
              <w:adjustRightInd w:val="0"/>
              <w:spacing w:after="0" w:line="240" w:lineRule="auto"/>
              <w:rPr>
                <w:ins w:id="10775" w:author="Arjan" w:date="2013-02-07T23:33:00Z"/>
                <w:rFonts w:ascii="Arial" w:eastAsia="Times New Roman" w:hAnsi="Arial" w:cs="Arial"/>
                <w:color w:val="000000"/>
                <w:sz w:val="20"/>
                <w:szCs w:val="20"/>
              </w:rPr>
            </w:pPr>
          </w:p>
        </w:tc>
      </w:tr>
      <w:tr w:rsidR="006B550F" w:rsidRPr="00F2006F" w14:paraId="2B35F09C" w14:textId="77777777" w:rsidTr="00211C3F">
        <w:trPr>
          <w:trHeight w:val="230"/>
          <w:ins w:id="10776" w:author="Arjan" w:date="2013-02-07T23:33:00Z"/>
        </w:trPr>
        <w:tc>
          <w:tcPr>
            <w:tcW w:w="3690" w:type="dxa"/>
            <w:tcBorders>
              <w:top w:val="nil"/>
              <w:left w:val="nil"/>
              <w:bottom w:val="nil"/>
              <w:right w:val="nil"/>
            </w:tcBorders>
          </w:tcPr>
          <w:p w14:paraId="43916D04" w14:textId="77777777" w:rsidR="006B550F" w:rsidRPr="00F2006F" w:rsidRDefault="006B550F" w:rsidP="00211C3F">
            <w:pPr>
              <w:autoSpaceDE w:val="0"/>
              <w:autoSpaceDN w:val="0"/>
              <w:adjustRightInd w:val="0"/>
              <w:spacing w:after="0" w:line="240" w:lineRule="auto"/>
              <w:rPr>
                <w:ins w:id="10777" w:author="Arjan" w:date="2013-02-07T23:33:00Z"/>
                <w:rFonts w:ascii="Arial" w:eastAsia="Times New Roman" w:hAnsi="Arial" w:cs="Arial"/>
                <w:b/>
                <w:bCs/>
                <w:color w:val="000000"/>
                <w:sz w:val="20"/>
                <w:szCs w:val="20"/>
              </w:rPr>
            </w:pPr>
            <w:ins w:id="10778"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14:paraId="3D1008FF" w14:textId="77777777" w:rsidR="006B550F" w:rsidRPr="00F2006F" w:rsidRDefault="006B550F" w:rsidP="00211C3F">
            <w:pPr>
              <w:autoSpaceDE w:val="0"/>
              <w:autoSpaceDN w:val="0"/>
              <w:adjustRightInd w:val="0"/>
              <w:spacing w:after="0" w:line="240" w:lineRule="auto"/>
              <w:rPr>
                <w:ins w:id="10779" w:author="Arjan" w:date="2013-02-07T23:33:00Z"/>
                <w:rFonts w:ascii="Arial" w:eastAsia="Times New Roman" w:hAnsi="Arial" w:cs="Arial"/>
                <w:color w:val="000000"/>
                <w:sz w:val="20"/>
                <w:szCs w:val="20"/>
              </w:rPr>
            </w:pPr>
          </w:p>
        </w:tc>
      </w:tr>
      <w:tr w:rsidR="006B550F" w:rsidRPr="00F2006F" w14:paraId="029B80B2" w14:textId="77777777" w:rsidTr="00211C3F">
        <w:trPr>
          <w:trHeight w:val="230"/>
          <w:ins w:id="10780" w:author="Arjan" w:date="2013-02-07T23:33:00Z"/>
        </w:trPr>
        <w:tc>
          <w:tcPr>
            <w:tcW w:w="3690" w:type="dxa"/>
            <w:tcBorders>
              <w:top w:val="nil"/>
              <w:left w:val="nil"/>
              <w:bottom w:val="nil"/>
              <w:right w:val="nil"/>
            </w:tcBorders>
          </w:tcPr>
          <w:p w14:paraId="4F5C5F92" w14:textId="77777777" w:rsidR="006B550F" w:rsidRPr="00F2006F" w:rsidRDefault="006B550F" w:rsidP="00211C3F">
            <w:pPr>
              <w:autoSpaceDE w:val="0"/>
              <w:autoSpaceDN w:val="0"/>
              <w:adjustRightInd w:val="0"/>
              <w:spacing w:after="0" w:line="240" w:lineRule="auto"/>
              <w:rPr>
                <w:ins w:id="1078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25CB4825" w14:textId="77777777" w:rsidR="006B550F" w:rsidRPr="00F2006F" w:rsidRDefault="006B550F" w:rsidP="00211C3F">
            <w:pPr>
              <w:autoSpaceDE w:val="0"/>
              <w:autoSpaceDN w:val="0"/>
              <w:adjustRightInd w:val="0"/>
              <w:spacing w:after="0" w:line="240" w:lineRule="auto"/>
              <w:rPr>
                <w:ins w:id="10782" w:author="Arjan" w:date="2013-02-07T23:33:00Z"/>
                <w:rFonts w:ascii="Arial" w:eastAsia="Times New Roman" w:hAnsi="Arial" w:cs="Arial"/>
                <w:color w:val="000000"/>
                <w:sz w:val="20"/>
                <w:szCs w:val="20"/>
              </w:rPr>
            </w:pPr>
          </w:p>
        </w:tc>
      </w:tr>
      <w:tr w:rsidR="006B550F" w:rsidRPr="00F2006F" w14:paraId="11DAB2F3" w14:textId="77777777" w:rsidTr="00211C3F">
        <w:trPr>
          <w:trHeight w:val="230"/>
          <w:ins w:id="10783" w:author="Arjan" w:date="2013-02-07T23:33:00Z"/>
        </w:trPr>
        <w:tc>
          <w:tcPr>
            <w:tcW w:w="3690" w:type="dxa"/>
            <w:tcBorders>
              <w:top w:val="nil"/>
              <w:left w:val="nil"/>
              <w:bottom w:val="nil"/>
              <w:right w:val="nil"/>
            </w:tcBorders>
          </w:tcPr>
          <w:p w14:paraId="22A4EA8F" w14:textId="77777777" w:rsidR="006B550F" w:rsidRPr="00F2006F" w:rsidRDefault="006B550F" w:rsidP="00211C3F">
            <w:pPr>
              <w:autoSpaceDE w:val="0"/>
              <w:autoSpaceDN w:val="0"/>
              <w:adjustRightInd w:val="0"/>
              <w:spacing w:after="0" w:line="240" w:lineRule="auto"/>
              <w:rPr>
                <w:ins w:id="10784" w:author="Arjan" w:date="2013-02-07T23:33:00Z"/>
                <w:rFonts w:ascii="Arial" w:eastAsia="Times New Roman" w:hAnsi="Arial" w:cs="Arial"/>
                <w:b/>
                <w:bCs/>
                <w:color w:val="000000"/>
                <w:sz w:val="20"/>
                <w:szCs w:val="20"/>
              </w:rPr>
            </w:pPr>
            <w:ins w:id="10785"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14:paraId="2BC724C7" w14:textId="77777777" w:rsidR="006B550F" w:rsidRPr="00F2006F" w:rsidRDefault="006B550F" w:rsidP="00211C3F">
            <w:pPr>
              <w:autoSpaceDE w:val="0"/>
              <w:autoSpaceDN w:val="0"/>
              <w:adjustRightInd w:val="0"/>
              <w:spacing w:after="0" w:line="240" w:lineRule="auto"/>
              <w:rPr>
                <w:ins w:id="10786" w:author="Arjan" w:date="2013-02-07T23:33:00Z"/>
                <w:rFonts w:ascii="Arial" w:eastAsia="Times New Roman" w:hAnsi="Arial" w:cs="Arial"/>
                <w:color w:val="000000"/>
                <w:sz w:val="20"/>
                <w:szCs w:val="20"/>
              </w:rPr>
            </w:pPr>
            <w:ins w:id="10787" w:author="Arjan" w:date="2013-02-07T23:33:00Z">
              <w:r w:rsidRPr="00F2006F">
                <w:rPr>
                  <w:rFonts w:ascii="Arial" w:eastAsia="Times New Roman" w:hAnsi="Arial" w:cs="Arial"/>
                  <w:color w:val="000000"/>
                  <w:sz w:val="20"/>
                  <w:szCs w:val="20"/>
                </w:rPr>
                <w:t>Nee</w:t>
              </w:r>
            </w:ins>
          </w:p>
        </w:tc>
      </w:tr>
      <w:tr w:rsidR="006B550F" w:rsidRPr="00F2006F" w14:paraId="451C6894" w14:textId="77777777" w:rsidTr="00211C3F">
        <w:trPr>
          <w:trHeight w:val="230"/>
          <w:ins w:id="10788" w:author="Arjan" w:date="2013-02-07T23:33:00Z"/>
        </w:trPr>
        <w:tc>
          <w:tcPr>
            <w:tcW w:w="3690" w:type="dxa"/>
            <w:tcBorders>
              <w:top w:val="nil"/>
              <w:left w:val="nil"/>
              <w:bottom w:val="nil"/>
              <w:right w:val="nil"/>
            </w:tcBorders>
          </w:tcPr>
          <w:p w14:paraId="0E0FC0CA" w14:textId="77777777" w:rsidR="006B550F" w:rsidRPr="00F2006F" w:rsidRDefault="006B550F" w:rsidP="00211C3F">
            <w:pPr>
              <w:autoSpaceDE w:val="0"/>
              <w:autoSpaceDN w:val="0"/>
              <w:adjustRightInd w:val="0"/>
              <w:spacing w:after="0" w:line="240" w:lineRule="auto"/>
              <w:rPr>
                <w:ins w:id="1078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0D63B4D1" w14:textId="77777777" w:rsidR="006B550F" w:rsidRPr="00F2006F" w:rsidRDefault="006B550F" w:rsidP="00211C3F">
            <w:pPr>
              <w:autoSpaceDE w:val="0"/>
              <w:autoSpaceDN w:val="0"/>
              <w:adjustRightInd w:val="0"/>
              <w:spacing w:after="0" w:line="240" w:lineRule="auto"/>
              <w:rPr>
                <w:ins w:id="10790" w:author="Arjan" w:date="2013-02-07T23:33:00Z"/>
                <w:rFonts w:ascii="Arial" w:eastAsia="Times New Roman" w:hAnsi="Arial" w:cs="Arial"/>
                <w:color w:val="000000"/>
                <w:sz w:val="20"/>
                <w:szCs w:val="20"/>
              </w:rPr>
            </w:pPr>
          </w:p>
        </w:tc>
      </w:tr>
      <w:tr w:rsidR="006B550F" w:rsidRPr="00F2006F" w14:paraId="71B15087" w14:textId="77777777" w:rsidTr="00211C3F">
        <w:trPr>
          <w:trHeight w:val="230"/>
          <w:ins w:id="10791" w:author="Arjan" w:date="2013-02-07T23:33:00Z"/>
        </w:trPr>
        <w:tc>
          <w:tcPr>
            <w:tcW w:w="3690" w:type="dxa"/>
            <w:tcBorders>
              <w:top w:val="nil"/>
              <w:left w:val="nil"/>
              <w:bottom w:val="nil"/>
              <w:right w:val="nil"/>
            </w:tcBorders>
          </w:tcPr>
          <w:p w14:paraId="6DE4C783" w14:textId="77777777" w:rsidR="006B550F" w:rsidRPr="00F2006F" w:rsidRDefault="006B550F" w:rsidP="00211C3F">
            <w:pPr>
              <w:autoSpaceDE w:val="0"/>
              <w:autoSpaceDN w:val="0"/>
              <w:adjustRightInd w:val="0"/>
              <w:spacing w:after="0" w:line="240" w:lineRule="auto"/>
              <w:rPr>
                <w:ins w:id="10792" w:author="Arjan" w:date="2013-02-07T23:33:00Z"/>
                <w:rFonts w:ascii="Arial" w:eastAsia="Times New Roman" w:hAnsi="Arial" w:cs="Arial"/>
                <w:b/>
                <w:bCs/>
                <w:color w:val="000000"/>
                <w:sz w:val="20"/>
                <w:szCs w:val="20"/>
              </w:rPr>
            </w:pPr>
            <w:ins w:id="10793"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14:paraId="7CC6CCF2" w14:textId="77777777" w:rsidR="006B550F" w:rsidRPr="00F2006F" w:rsidRDefault="006B550F" w:rsidP="00211C3F">
            <w:pPr>
              <w:autoSpaceDE w:val="0"/>
              <w:autoSpaceDN w:val="0"/>
              <w:adjustRightInd w:val="0"/>
              <w:spacing w:after="0" w:line="240" w:lineRule="auto"/>
              <w:rPr>
                <w:ins w:id="10794" w:author="Arjan" w:date="2013-02-07T23:33:00Z"/>
                <w:rFonts w:ascii="Arial" w:eastAsia="Times New Roman" w:hAnsi="Arial" w:cs="Arial"/>
                <w:color w:val="000000"/>
                <w:sz w:val="20"/>
                <w:szCs w:val="20"/>
              </w:rPr>
            </w:pPr>
            <w:ins w:id="10795" w:author="Arjan" w:date="2013-02-07T23:33:00Z">
              <w:r w:rsidRPr="00F2006F">
                <w:rPr>
                  <w:rFonts w:ascii="Arial" w:eastAsia="Times New Roman" w:hAnsi="Arial" w:cs="Arial"/>
                  <w:color w:val="000000"/>
                  <w:sz w:val="20"/>
                  <w:szCs w:val="20"/>
                </w:rPr>
                <w:t>Nee</w:t>
              </w:r>
            </w:ins>
          </w:p>
        </w:tc>
      </w:tr>
      <w:tr w:rsidR="006B550F" w:rsidRPr="00F2006F" w14:paraId="02BDABC7" w14:textId="77777777" w:rsidTr="00211C3F">
        <w:trPr>
          <w:trHeight w:val="230"/>
          <w:ins w:id="10796" w:author="Arjan" w:date="2013-02-07T23:33:00Z"/>
        </w:trPr>
        <w:tc>
          <w:tcPr>
            <w:tcW w:w="3690" w:type="dxa"/>
            <w:tcBorders>
              <w:top w:val="nil"/>
              <w:left w:val="nil"/>
              <w:bottom w:val="nil"/>
              <w:right w:val="nil"/>
            </w:tcBorders>
          </w:tcPr>
          <w:p w14:paraId="3A6B4B8C" w14:textId="77777777" w:rsidR="006B550F" w:rsidRPr="00F2006F" w:rsidRDefault="006B550F" w:rsidP="00211C3F">
            <w:pPr>
              <w:autoSpaceDE w:val="0"/>
              <w:autoSpaceDN w:val="0"/>
              <w:adjustRightInd w:val="0"/>
              <w:spacing w:after="0" w:line="240" w:lineRule="auto"/>
              <w:rPr>
                <w:ins w:id="1079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413E011E" w14:textId="77777777" w:rsidR="006B550F" w:rsidRPr="00F2006F" w:rsidRDefault="006B550F" w:rsidP="00211C3F">
            <w:pPr>
              <w:autoSpaceDE w:val="0"/>
              <w:autoSpaceDN w:val="0"/>
              <w:adjustRightInd w:val="0"/>
              <w:spacing w:after="0" w:line="240" w:lineRule="auto"/>
              <w:rPr>
                <w:ins w:id="10798" w:author="Arjan" w:date="2013-02-07T23:33:00Z"/>
                <w:rFonts w:ascii="Arial" w:eastAsia="Times New Roman" w:hAnsi="Arial" w:cs="Arial"/>
                <w:b/>
                <w:bCs/>
                <w:color w:val="000000"/>
                <w:sz w:val="20"/>
                <w:szCs w:val="20"/>
              </w:rPr>
            </w:pPr>
          </w:p>
        </w:tc>
      </w:tr>
      <w:tr w:rsidR="006B550F" w:rsidRPr="00F2006F" w14:paraId="09FEDC55" w14:textId="77777777" w:rsidTr="00211C3F">
        <w:trPr>
          <w:trHeight w:val="230"/>
          <w:ins w:id="10799" w:author="Arjan" w:date="2013-02-07T23:33:00Z"/>
        </w:trPr>
        <w:tc>
          <w:tcPr>
            <w:tcW w:w="3690" w:type="dxa"/>
            <w:tcBorders>
              <w:top w:val="nil"/>
              <w:left w:val="nil"/>
              <w:bottom w:val="nil"/>
              <w:right w:val="nil"/>
            </w:tcBorders>
          </w:tcPr>
          <w:p w14:paraId="41739688" w14:textId="77777777" w:rsidR="006B550F" w:rsidRPr="00F2006F" w:rsidRDefault="006B550F" w:rsidP="00211C3F">
            <w:pPr>
              <w:autoSpaceDE w:val="0"/>
              <w:autoSpaceDN w:val="0"/>
              <w:adjustRightInd w:val="0"/>
              <w:spacing w:after="0" w:line="240" w:lineRule="auto"/>
              <w:rPr>
                <w:ins w:id="10800" w:author="Arjan" w:date="2013-02-07T23:33:00Z"/>
                <w:rFonts w:ascii="Arial" w:eastAsia="Times New Roman" w:hAnsi="Arial" w:cs="Arial"/>
                <w:color w:val="000000"/>
                <w:sz w:val="20"/>
                <w:szCs w:val="20"/>
              </w:rPr>
            </w:pPr>
            <w:ins w:id="10801" w:author="Arjan" w:date="2013-02-07T23:33:00Z">
              <w:r w:rsidRPr="00F2006F">
                <w:rPr>
                  <w:rFonts w:ascii="Arial" w:eastAsia="Times New Roman" w:hAnsi="Arial" w:cs="Arial"/>
                  <w:b/>
                  <w:bCs/>
                  <w:color w:val="000000"/>
                  <w:sz w:val="20"/>
                  <w:szCs w:val="20"/>
                </w:rPr>
                <w:lastRenderedPageBreak/>
                <w:t>Indicatie kardinaliteit</w:t>
              </w:r>
            </w:ins>
          </w:p>
        </w:tc>
        <w:tc>
          <w:tcPr>
            <w:tcW w:w="5670" w:type="dxa"/>
            <w:tcBorders>
              <w:top w:val="nil"/>
              <w:left w:val="nil"/>
              <w:bottom w:val="nil"/>
              <w:right w:val="nil"/>
            </w:tcBorders>
          </w:tcPr>
          <w:p w14:paraId="0A62C3D1" w14:textId="77777777" w:rsidR="006B550F" w:rsidRPr="00F2006F" w:rsidRDefault="00DA5D93" w:rsidP="00211C3F">
            <w:pPr>
              <w:autoSpaceDE w:val="0"/>
              <w:autoSpaceDN w:val="0"/>
              <w:adjustRightInd w:val="0"/>
              <w:spacing w:after="0" w:line="240" w:lineRule="auto"/>
              <w:rPr>
                <w:ins w:id="10802" w:author="Arjan" w:date="2013-02-07T23:33:00Z"/>
                <w:rFonts w:ascii="Arial" w:eastAsia="Times New Roman" w:hAnsi="Arial" w:cs="Arial"/>
                <w:color w:val="000000"/>
                <w:sz w:val="20"/>
                <w:szCs w:val="20"/>
              </w:rPr>
            </w:pPr>
            <w:ins w:id="10803"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14:paraId="1DF0B169" w14:textId="77777777" w:rsidTr="00211C3F">
        <w:trPr>
          <w:trHeight w:val="200"/>
          <w:ins w:id="10804" w:author="Arjan" w:date="2013-02-07T23:33:00Z"/>
        </w:trPr>
        <w:tc>
          <w:tcPr>
            <w:tcW w:w="3690" w:type="dxa"/>
            <w:tcBorders>
              <w:top w:val="nil"/>
              <w:left w:val="nil"/>
              <w:bottom w:val="nil"/>
              <w:right w:val="nil"/>
            </w:tcBorders>
          </w:tcPr>
          <w:p w14:paraId="11574D39" w14:textId="77777777" w:rsidR="006B550F" w:rsidRPr="00F2006F" w:rsidRDefault="006B550F" w:rsidP="00211C3F">
            <w:pPr>
              <w:autoSpaceDE w:val="0"/>
              <w:autoSpaceDN w:val="0"/>
              <w:adjustRightInd w:val="0"/>
              <w:spacing w:after="0" w:line="240" w:lineRule="auto"/>
              <w:rPr>
                <w:ins w:id="1080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5D3A3ADA" w14:textId="77777777" w:rsidR="006B550F" w:rsidRPr="00F2006F" w:rsidRDefault="006B550F" w:rsidP="00211C3F">
            <w:pPr>
              <w:autoSpaceDE w:val="0"/>
              <w:autoSpaceDN w:val="0"/>
              <w:adjustRightInd w:val="0"/>
              <w:spacing w:after="0" w:line="240" w:lineRule="auto"/>
              <w:rPr>
                <w:ins w:id="10806" w:author="Arjan" w:date="2013-02-07T23:33:00Z"/>
                <w:rFonts w:ascii="Arial" w:eastAsia="Times New Roman" w:hAnsi="Arial" w:cs="Arial"/>
                <w:b/>
                <w:bCs/>
                <w:color w:val="000000"/>
                <w:sz w:val="20"/>
                <w:szCs w:val="20"/>
              </w:rPr>
            </w:pPr>
          </w:p>
        </w:tc>
      </w:tr>
      <w:tr w:rsidR="006B550F" w:rsidRPr="00F2006F" w14:paraId="53387E26" w14:textId="77777777" w:rsidTr="00211C3F">
        <w:trPr>
          <w:trHeight w:val="200"/>
          <w:ins w:id="10807" w:author="Arjan" w:date="2013-02-07T23:33:00Z"/>
        </w:trPr>
        <w:tc>
          <w:tcPr>
            <w:tcW w:w="3690" w:type="dxa"/>
            <w:tcBorders>
              <w:top w:val="nil"/>
              <w:left w:val="nil"/>
              <w:bottom w:val="nil"/>
              <w:right w:val="nil"/>
            </w:tcBorders>
          </w:tcPr>
          <w:p w14:paraId="35D2D86B" w14:textId="77777777" w:rsidR="006B550F" w:rsidRPr="00F2006F" w:rsidRDefault="006B550F" w:rsidP="00211C3F">
            <w:pPr>
              <w:autoSpaceDE w:val="0"/>
              <w:autoSpaceDN w:val="0"/>
              <w:adjustRightInd w:val="0"/>
              <w:spacing w:after="0" w:line="240" w:lineRule="auto"/>
              <w:rPr>
                <w:ins w:id="10808" w:author="Arjan" w:date="2013-02-07T23:33:00Z"/>
                <w:rFonts w:ascii="Arial" w:eastAsia="Times New Roman" w:hAnsi="Arial" w:cs="Arial"/>
                <w:color w:val="000000"/>
                <w:sz w:val="20"/>
                <w:szCs w:val="20"/>
              </w:rPr>
            </w:pPr>
            <w:ins w:id="10809"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74C56173" w14:textId="77777777" w:rsidR="006B550F" w:rsidRPr="00F2006F" w:rsidRDefault="006B550F" w:rsidP="00211C3F">
            <w:pPr>
              <w:autoSpaceDE w:val="0"/>
              <w:autoSpaceDN w:val="0"/>
              <w:adjustRightInd w:val="0"/>
              <w:spacing w:after="0" w:line="240" w:lineRule="auto"/>
              <w:rPr>
                <w:ins w:id="10810" w:author="Arjan" w:date="2013-02-07T23:33:00Z"/>
                <w:rFonts w:ascii="Arial" w:eastAsia="Times New Roman" w:hAnsi="Arial" w:cs="Arial"/>
                <w:color w:val="000000"/>
                <w:sz w:val="20"/>
                <w:szCs w:val="20"/>
              </w:rPr>
            </w:pPr>
            <w:ins w:id="10811" w:author="Arjan" w:date="2013-02-07T23:33:00Z">
              <w:r w:rsidRPr="00F2006F">
                <w:rPr>
                  <w:rFonts w:ascii="Arial" w:eastAsia="Times New Roman" w:hAnsi="Arial" w:cs="Arial"/>
                  <w:color w:val="000000"/>
                  <w:sz w:val="20"/>
                  <w:szCs w:val="20"/>
                </w:rPr>
                <w:t>Gemeentelijk basisgegeven</w:t>
              </w:r>
            </w:ins>
          </w:p>
        </w:tc>
      </w:tr>
      <w:tr w:rsidR="006B550F" w:rsidRPr="00F2006F" w14:paraId="733E4E7E" w14:textId="77777777" w:rsidTr="00211C3F">
        <w:trPr>
          <w:trHeight w:val="230"/>
          <w:ins w:id="10812" w:author="Arjan" w:date="2013-02-07T23:33:00Z"/>
        </w:trPr>
        <w:tc>
          <w:tcPr>
            <w:tcW w:w="3690" w:type="dxa"/>
            <w:tcBorders>
              <w:top w:val="nil"/>
              <w:left w:val="nil"/>
              <w:bottom w:val="nil"/>
              <w:right w:val="nil"/>
            </w:tcBorders>
          </w:tcPr>
          <w:p w14:paraId="394C5DEF" w14:textId="77777777" w:rsidR="006B550F" w:rsidRPr="00F2006F" w:rsidRDefault="006B550F" w:rsidP="00211C3F">
            <w:pPr>
              <w:autoSpaceDE w:val="0"/>
              <w:autoSpaceDN w:val="0"/>
              <w:adjustRightInd w:val="0"/>
              <w:spacing w:after="0" w:line="240" w:lineRule="auto"/>
              <w:rPr>
                <w:ins w:id="1081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14:paraId="41BC6367" w14:textId="77777777" w:rsidR="006B550F" w:rsidRPr="00F2006F" w:rsidRDefault="006B550F" w:rsidP="00211C3F">
            <w:pPr>
              <w:autoSpaceDE w:val="0"/>
              <w:autoSpaceDN w:val="0"/>
              <w:adjustRightInd w:val="0"/>
              <w:spacing w:after="0" w:line="240" w:lineRule="auto"/>
              <w:rPr>
                <w:ins w:id="10814" w:author="Arjan" w:date="2013-02-07T23:33:00Z"/>
                <w:rFonts w:ascii="Arial" w:eastAsia="Times New Roman" w:hAnsi="Arial" w:cs="Arial"/>
                <w:b/>
                <w:bCs/>
                <w:color w:val="000000"/>
                <w:sz w:val="20"/>
                <w:szCs w:val="20"/>
              </w:rPr>
            </w:pPr>
          </w:p>
        </w:tc>
      </w:tr>
      <w:tr w:rsidR="006B550F" w:rsidRPr="00F2006F" w14:paraId="39A1936A" w14:textId="77777777" w:rsidTr="00211C3F">
        <w:trPr>
          <w:trHeight w:val="230"/>
          <w:ins w:id="10815" w:author="Arjan" w:date="2013-02-07T23:33:00Z"/>
        </w:trPr>
        <w:tc>
          <w:tcPr>
            <w:tcW w:w="3690" w:type="dxa"/>
            <w:tcBorders>
              <w:top w:val="nil"/>
              <w:left w:val="nil"/>
              <w:bottom w:val="nil"/>
              <w:right w:val="nil"/>
            </w:tcBorders>
          </w:tcPr>
          <w:p w14:paraId="38561D14" w14:textId="77777777" w:rsidR="006B550F" w:rsidRPr="00F2006F" w:rsidRDefault="006B550F" w:rsidP="00211C3F">
            <w:pPr>
              <w:autoSpaceDE w:val="0"/>
              <w:autoSpaceDN w:val="0"/>
              <w:adjustRightInd w:val="0"/>
              <w:spacing w:after="0" w:line="240" w:lineRule="auto"/>
              <w:rPr>
                <w:ins w:id="10816" w:author="Arjan" w:date="2013-02-07T23:33:00Z"/>
                <w:rFonts w:ascii="Arial" w:eastAsia="Times New Roman" w:hAnsi="Arial" w:cs="Arial"/>
                <w:color w:val="000000"/>
                <w:sz w:val="20"/>
                <w:szCs w:val="20"/>
              </w:rPr>
            </w:pPr>
            <w:ins w:id="10817"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5AA651EB" w14:textId="77777777" w:rsidR="006B550F" w:rsidRPr="00F2006F" w:rsidRDefault="006B550F" w:rsidP="00211C3F">
            <w:pPr>
              <w:autoSpaceDE w:val="0"/>
              <w:autoSpaceDN w:val="0"/>
              <w:adjustRightInd w:val="0"/>
              <w:spacing w:after="0" w:line="240" w:lineRule="auto"/>
              <w:rPr>
                <w:ins w:id="10818" w:author="Arjan" w:date="2013-02-07T23:33:00Z"/>
                <w:rFonts w:ascii="Arial" w:eastAsia="Times New Roman" w:hAnsi="Arial" w:cs="Arial"/>
                <w:color w:val="000000"/>
                <w:sz w:val="20"/>
                <w:szCs w:val="20"/>
              </w:rPr>
            </w:pPr>
            <w:ins w:id="10819" w:author="Arjan" w:date="2013-02-07T23:33:00Z">
              <w:r w:rsidRPr="00F2006F">
                <w:rPr>
                  <w:rFonts w:ascii="Arial" w:eastAsia="Times New Roman" w:hAnsi="Arial" w:cs="Arial"/>
                  <w:color w:val="000000"/>
                  <w:sz w:val="20"/>
                  <w:szCs w:val="20"/>
                </w:rPr>
                <w:t>-</w:t>
              </w:r>
            </w:ins>
          </w:p>
        </w:tc>
      </w:tr>
    </w:tbl>
    <w:p w14:paraId="06A12AB2" w14:textId="77777777" w:rsidR="00F2006F" w:rsidRDefault="00F2006F" w:rsidP="00EE4D07"/>
    <w:p w14:paraId="6FEF9254" w14:textId="77777777" w:rsidR="00B34554" w:rsidRPr="00B34554" w:rsidRDefault="00DA5D93" w:rsidP="00B34554">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B34554">
        <w:rPr>
          <w:rFonts w:ascii="Arial" w:hAnsi="Arial" w:cs="Arial"/>
          <w:sz w:val="20"/>
          <w:szCs w:val="20"/>
          <w:lang w:val="en-AU"/>
        </w:rPr>
        <w:fldChar w:fldCharType="begin" w:fldLock="1"/>
      </w:r>
      <w:r w:rsidR="00B34554" w:rsidRPr="00B34554">
        <w:rPr>
          <w:rFonts w:ascii="Arial" w:hAnsi="Arial" w:cs="Arial"/>
          <w:sz w:val="20"/>
          <w:szCs w:val="20"/>
          <w:lang w:val="en-AU"/>
        </w:rPr>
        <w:instrText xml:space="preserve">MERGEFIELD </w:instrText>
      </w:r>
      <w:r w:rsidR="00B34554" w:rsidRPr="00B34554">
        <w:rPr>
          <w:rFonts w:ascii="Arial" w:eastAsia="Times New Roman" w:hAnsi="Arial" w:cs="Arial"/>
          <w:b/>
          <w:bCs/>
          <w:color w:val="004080"/>
          <w:sz w:val="24"/>
          <w:szCs w:val="24"/>
        </w:rPr>
        <w:instrText>Connector.Stereotype</w:instrText>
      </w:r>
      <w:r w:rsidRPr="00B34554">
        <w:rPr>
          <w:rFonts w:ascii="Arial" w:hAnsi="Arial" w:cs="Arial"/>
          <w:sz w:val="20"/>
          <w:szCs w:val="20"/>
          <w:lang w:val="en-AU"/>
        </w:rPr>
        <w:fldChar w:fldCharType="separate"/>
      </w:r>
      <w:r w:rsidR="00B34554" w:rsidRPr="00B34554">
        <w:rPr>
          <w:rFonts w:ascii="Arial" w:eastAsia="Times New Roman" w:hAnsi="Arial" w:cs="Arial"/>
          <w:b/>
          <w:bCs/>
          <w:color w:val="004080"/>
          <w:sz w:val="24"/>
          <w:szCs w:val="24"/>
        </w:rPr>
        <w:t>«Relatiesoort»</w:t>
      </w:r>
      <w:r w:rsidRPr="00B34554">
        <w:rPr>
          <w:rFonts w:ascii="Arial" w:hAnsi="Arial" w:cs="Arial"/>
          <w:sz w:val="20"/>
          <w:szCs w:val="20"/>
          <w:lang w:val="en-AU"/>
        </w:rPr>
        <w:fldChar w:fldCharType="end"/>
      </w:r>
      <w:r w:rsidR="00B34554" w:rsidRPr="00B34554">
        <w:rPr>
          <w:rFonts w:ascii="Arial" w:eastAsia="Times New Roman" w:hAnsi="Arial" w:cs="Arial"/>
          <w:b/>
          <w:bCs/>
          <w:color w:val="004080"/>
          <w:sz w:val="24"/>
          <w:szCs w:val="24"/>
        </w:rPr>
        <w:t xml:space="preserve"> </w:t>
      </w:r>
      <w:r w:rsidRPr="00B34554">
        <w:rPr>
          <w:rFonts w:ascii="Arial" w:eastAsia="Times New Roman" w:hAnsi="Arial" w:cs="Arial"/>
          <w:b/>
          <w:bCs/>
          <w:color w:val="004080"/>
          <w:sz w:val="24"/>
          <w:szCs w:val="24"/>
        </w:rPr>
        <w:fldChar w:fldCharType="begin" w:fldLock="1"/>
      </w:r>
      <w:r w:rsidR="00B34554" w:rsidRPr="00B34554">
        <w:rPr>
          <w:rFonts w:ascii="Arial" w:eastAsia="Times New Roman" w:hAnsi="Arial" w:cs="Arial"/>
          <w:b/>
          <w:bCs/>
          <w:color w:val="004080"/>
          <w:sz w:val="24"/>
          <w:szCs w:val="24"/>
        </w:rPr>
        <w:instrText>MERGEFIELD Connector.Name</w:instrText>
      </w:r>
      <w:r w:rsidRPr="00B34554">
        <w:rPr>
          <w:rFonts w:ascii="Arial" w:eastAsia="Times New Roman" w:hAnsi="Arial" w:cs="Arial"/>
          <w:b/>
          <w:bCs/>
          <w:color w:val="004080"/>
          <w:sz w:val="24"/>
          <w:szCs w:val="24"/>
        </w:rPr>
        <w:fldChar w:fldCharType="separate"/>
      </w:r>
      <w:r w:rsidR="00B34554" w:rsidRPr="00B34554">
        <w:rPr>
          <w:rFonts w:ascii="Arial" w:eastAsia="Times New Roman" w:hAnsi="Arial" w:cs="Arial"/>
          <w:b/>
          <w:bCs/>
          <w:color w:val="004080"/>
          <w:sz w:val="24"/>
          <w:szCs w:val="24"/>
        </w:rPr>
        <w:t xml:space="preserve">heeft </w:t>
      </w:r>
      <w:del w:id="10820" w:author="Arjan" w:date="2013-02-08T00:02:00Z">
        <w:r w:rsidR="00B34554" w:rsidRPr="00B34554" w:rsidDel="00B34554">
          <w:rPr>
            <w:rFonts w:ascii="Arial" w:eastAsia="Times New Roman" w:hAnsi="Arial" w:cs="Arial"/>
            <w:b/>
            <w:bCs/>
            <w:color w:val="004080"/>
            <w:sz w:val="24"/>
            <w:szCs w:val="24"/>
          </w:rPr>
          <w:delText>betrekking op andere</w:delText>
        </w:r>
      </w:del>
      <w:r w:rsidRPr="00B34554">
        <w:rPr>
          <w:rFonts w:ascii="Arial" w:eastAsia="Times New Roman" w:hAnsi="Arial" w:cs="Arial"/>
          <w:b/>
          <w:bCs/>
          <w:color w:val="004080"/>
          <w:sz w:val="24"/>
          <w:szCs w:val="24"/>
        </w:rPr>
        <w:fldChar w:fldCharType="end"/>
      </w:r>
      <w:ins w:id="10821" w:author="Arjan" w:date="2013-02-08T00:02:00Z">
        <w:r w:rsidR="00B34554">
          <w:rPr>
            <w:rFonts w:ascii="Arial" w:eastAsia="Times New Roman" w:hAnsi="Arial" w:cs="Arial"/>
            <w:b/>
            <w:bCs/>
            <w:color w:val="004080"/>
            <w:sz w:val="24"/>
            <w:szCs w:val="24"/>
          </w:rPr>
          <w:t>gerelateerde</w:t>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B34554" w:rsidRPr="00B34554" w14:paraId="58504B64" w14:textId="77777777">
        <w:trPr>
          <w:trHeight w:val="230"/>
        </w:trPr>
        <w:tc>
          <w:tcPr>
            <w:tcW w:w="3690" w:type="dxa"/>
            <w:tcBorders>
              <w:top w:val="nil"/>
              <w:left w:val="nil"/>
              <w:bottom w:val="nil"/>
              <w:right w:val="nil"/>
            </w:tcBorders>
          </w:tcPr>
          <w:p w14:paraId="54CD8C09"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Naam relatiesoort</w:t>
            </w:r>
          </w:p>
        </w:tc>
        <w:tc>
          <w:tcPr>
            <w:tcW w:w="5670" w:type="dxa"/>
            <w:tcBorders>
              <w:top w:val="nil"/>
              <w:left w:val="nil"/>
              <w:bottom w:val="nil"/>
              <w:right w:val="nil"/>
            </w:tcBorders>
          </w:tcPr>
          <w:p w14:paraId="6C822848" w14:textId="77777777" w:rsidR="00B34554" w:rsidRPr="00B34554" w:rsidRDefault="00DA5D93"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hAnsi="Arial" w:cs="Arial"/>
                <w:sz w:val="20"/>
                <w:szCs w:val="20"/>
                <w:lang w:val="en-AU"/>
              </w:rPr>
              <w:fldChar w:fldCharType="begin" w:fldLock="1"/>
            </w:r>
            <w:r w:rsidR="00B34554" w:rsidRPr="00B34554">
              <w:rPr>
                <w:rFonts w:ascii="Arial" w:hAnsi="Arial" w:cs="Arial"/>
                <w:sz w:val="20"/>
                <w:szCs w:val="20"/>
                <w:lang w:val="en-AU"/>
              </w:rPr>
              <w:instrText xml:space="preserve">MERGEFIELD </w:instrText>
            </w:r>
            <w:r w:rsidR="00B34554" w:rsidRPr="00B34554">
              <w:rPr>
                <w:rFonts w:ascii="Arial" w:eastAsia="Times New Roman" w:hAnsi="Arial" w:cs="Arial"/>
                <w:color w:val="000000"/>
                <w:sz w:val="20"/>
                <w:szCs w:val="20"/>
              </w:rPr>
              <w:instrText>Connector.Name</w:instrText>
            </w:r>
            <w:r w:rsidRPr="00B34554">
              <w:rPr>
                <w:rFonts w:ascii="Arial" w:hAnsi="Arial" w:cs="Arial"/>
                <w:sz w:val="20"/>
                <w:szCs w:val="20"/>
                <w:lang w:val="en-AU"/>
              </w:rPr>
              <w:fldChar w:fldCharType="separate"/>
            </w:r>
            <w:r w:rsidR="00B34554" w:rsidRPr="00B34554">
              <w:rPr>
                <w:rFonts w:ascii="Arial" w:eastAsia="Times New Roman" w:hAnsi="Arial" w:cs="Arial"/>
                <w:color w:val="000000"/>
                <w:sz w:val="20"/>
                <w:szCs w:val="20"/>
              </w:rPr>
              <w:t xml:space="preserve">heeft </w:t>
            </w:r>
            <w:del w:id="10822" w:author="Arjan" w:date="2013-02-08T00:03:00Z">
              <w:r w:rsidR="00B34554" w:rsidRPr="00B34554" w:rsidDel="00B34554">
                <w:rPr>
                  <w:rFonts w:ascii="Arial" w:eastAsia="Times New Roman" w:hAnsi="Arial" w:cs="Arial"/>
                  <w:color w:val="000000"/>
                  <w:sz w:val="20"/>
                  <w:szCs w:val="20"/>
                </w:rPr>
                <w:delText>betrekking op andere</w:delText>
              </w:r>
            </w:del>
            <w:r w:rsidRPr="00B34554">
              <w:rPr>
                <w:rFonts w:ascii="Arial" w:hAnsi="Arial" w:cs="Arial"/>
                <w:sz w:val="20"/>
                <w:szCs w:val="20"/>
                <w:lang w:val="en-AU"/>
              </w:rPr>
              <w:fldChar w:fldCharType="end"/>
            </w:r>
            <w:ins w:id="10823" w:author="Arjan" w:date="2013-02-08T00:03:00Z">
              <w:r w:rsidR="00B34554">
                <w:rPr>
                  <w:rFonts w:ascii="Arial" w:hAnsi="Arial" w:cs="Arial"/>
                  <w:sz w:val="20"/>
                  <w:szCs w:val="20"/>
                  <w:lang w:val="en-AU"/>
                </w:rPr>
                <w:t>gerelateerde</w:t>
              </w:r>
            </w:ins>
          </w:p>
        </w:tc>
      </w:tr>
      <w:tr w:rsidR="00B34554" w:rsidRPr="00B34554" w14:paraId="2BBE6853" w14:textId="77777777">
        <w:tc>
          <w:tcPr>
            <w:tcW w:w="3690" w:type="dxa"/>
            <w:tcBorders>
              <w:top w:val="nil"/>
              <w:left w:val="nil"/>
              <w:bottom w:val="nil"/>
              <w:right w:val="nil"/>
            </w:tcBorders>
          </w:tcPr>
          <w:p w14:paraId="1B691146"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8C86B05"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r>
      <w:tr w:rsidR="00B34554" w:rsidRPr="00B34554" w14:paraId="0BE8021F" w14:textId="77777777">
        <w:tc>
          <w:tcPr>
            <w:tcW w:w="3690" w:type="dxa"/>
            <w:tcBorders>
              <w:top w:val="nil"/>
              <w:left w:val="nil"/>
              <w:bottom w:val="nil"/>
              <w:right w:val="nil"/>
            </w:tcBorders>
          </w:tcPr>
          <w:p w14:paraId="42B4F2E5"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r w:rsidRPr="00B34554">
              <w:rPr>
                <w:rFonts w:ascii="Arial" w:eastAsia="Times New Roman" w:hAnsi="Arial" w:cs="Arial"/>
                <w:b/>
                <w:bCs/>
                <w:color w:val="000000"/>
                <w:sz w:val="20"/>
                <w:szCs w:val="20"/>
              </w:rPr>
              <w:t>Gerelateerd objecttype</w:t>
            </w:r>
          </w:p>
          <w:p w14:paraId="32D7249E"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p w14:paraId="02A48AAF"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7D690169" w14:textId="77777777" w:rsidR="00B34554" w:rsidRPr="00B34554" w:rsidRDefault="00DA5D93"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hAnsi="Arial" w:cs="Arial"/>
                <w:sz w:val="20"/>
                <w:szCs w:val="20"/>
                <w:lang w:val="en-AU"/>
              </w:rPr>
              <w:fldChar w:fldCharType="begin" w:fldLock="1"/>
            </w:r>
            <w:r w:rsidR="00B34554" w:rsidRPr="00B34554">
              <w:rPr>
                <w:rFonts w:ascii="Arial" w:hAnsi="Arial" w:cs="Arial"/>
                <w:sz w:val="20"/>
                <w:szCs w:val="20"/>
                <w:lang w:val="en-AU"/>
              </w:rPr>
              <w:instrText xml:space="preserve">MERGEFIELD </w:instrText>
            </w:r>
            <w:r w:rsidR="00B34554" w:rsidRPr="00B34554">
              <w:rPr>
                <w:rFonts w:ascii="Arial" w:eastAsia="Times New Roman" w:hAnsi="Arial" w:cs="Arial"/>
                <w:color w:val="000000"/>
                <w:sz w:val="20"/>
                <w:szCs w:val="20"/>
              </w:rPr>
              <w:instrText>Element.Name</w:instrText>
            </w:r>
            <w:r w:rsidRPr="00B34554">
              <w:rPr>
                <w:rFonts w:ascii="Arial" w:hAnsi="Arial" w:cs="Arial"/>
                <w:sz w:val="20"/>
                <w:szCs w:val="20"/>
                <w:lang w:val="en-AU"/>
              </w:rPr>
              <w:fldChar w:fldCharType="separate"/>
            </w:r>
            <w:r w:rsidR="00B34554" w:rsidRPr="00B34554">
              <w:rPr>
                <w:rFonts w:ascii="Arial" w:eastAsia="Times New Roman" w:hAnsi="Arial" w:cs="Arial"/>
                <w:color w:val="000000"/>
                <w:sz w:val="20"/>
                <w:szCs w:val="20"/>
              </w:rPr>
              <w:t>ZAAK</w:t>
            </w:r>
            <w:r w:rsidRPr="00B34554">
              <w:rPr>
                <w:rFonts w:ascii="Arial" w:hAnsi="Arial" w:cs="Arial"/>
                <w:sz w:val="20"/>
                <w:szCs w:val="20"/>
                <w:lang w:val="en-AU"/>
              </w:rPr>
              <w:fldChar w:fldCharType="end"/>
            </w:r>
          </w:p>
          <w:p w14:paraId="40680EEF"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p w14:paraId="7311C60E" w14:textId="77777777" w:rsidR="00B34554" w:rsidRPr="00B34554" w:rsidRDefault="00DA5D93"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fldChar w:fldCharType="begin" w:fldLock="1"/>
            </w:r>
            <w:r w:rsidR="00B34554" w:rsidRPr="00B34554">
              <w:rPr>
                <w:rFonts w:ascii="Arial" w:eastAsia="Times New Roman" w:hAnsi="Arial" w:cs="Arial"/>
                <w:color w:val="000000"/>
                <w:sz w:val="20"/>
                <w:szCs w:val="20"/>
              </w:rPr>
              <w:instrText>MERGEFIELD ConnTarget.Cardinality</w:instrText>
            </w:r>
            <w:r w:rsidRPr="00B34554">
              <w:rPr>
                <w:rFonts w:ascii="Arial" w:eastAsia="Times New Roman" w:hAnsi="Arial" w:cs="Arial"/>
                <w:color w:val="000000"/>
                <w:sz w:val="20"/>
                <w:szCs w:val="20"/>
              </w:rPr>
              <w:fldChar w:fldCharType="separate"/>
            </w:r>
            <w:r w:rsidR="00B34554" w:rsidRPr="00B34554">
              <w:rPr>
                <w:rFonts w:ascii="Arial" w:eastAsia="Times New Roman" w:hAnsi="Arial" w:cs="Arial"/>
                <w:color w:val="000000"/>
                <w:sz w:val="20"/>
                <w:szCs w:val="20"/>
              </w:rPr>
              <w:t>0..*</w:t>
            </w:r>
            <w:r w:rsidRPr="00B34554">
              <w:rPr>
                <w:rFonts w:ascii="Arial" w:eastAsia="Times New Roman" w:hAnsi="Arial" w:cs="Arial"/>
                <w:color w:val="000000"/>
                <w:sz w:val="20"/>
                <w:szCs w:val="20"/>
              </w:rPr>
              <w:fldChar w:fldCharType="end"/>
            </w:r>
            <w:r w:rsidR="00B34554" w:rsidRPr="00B34554">
              <w:rPr>
                <w:rFonts w:ascii="Arial" w:eastAsia="Times New Roman" w:hAnsi="Arial" w:cs="Arial"/>
                <w:color w:val="000000"/>
                <w:sz w:val="20"/>
                <w:szCs w:val="20"/>
              </w:rPr>
              <w:t xml:space="preserve"> </w:t>
            </w:r>
          </w:p>
        </w:tc>
      </w:tr>
      <w:tr w:rsidR="00B34554" w:rsidRPr="00B34554" w14:paraId="4A6065D6" w14:textId="77777777">
        <w:tc>
          <w:tcPr>
            <w:tcW w:w="3690" w:type="dxa"/>
            <w:tcBorders>
              <w:top w:val="nil"/>
              <w:left w:val="nil"/>
              <w:bottom w:val="nil"/>
              <w:right w:val="nil"/>
            </w:tcBorders>
          </w:tcPr>
          <w:p w14:paraId="5EA61CA0"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5A51D43"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r>
      <w:tr w:rsidR="00B34554" w:rsidRPr="005C14BE" w14:paraId="010E99B5" w14:textId="77777777">
        <w:tc>
          <w:tcPr>
            <w:tcW w:w="3690" w:type="dxa"/>
            <w:tcBorders>
              <w:top w:val="nil"/>
              <w:left w:val="nil"/>
              <w:bottom w:val="nil"/>
              <w:right w:val="nil"/>
            </w:tcBorders>
          </w:tcPr>
          <w:p w14:paraId="6F2F9C0E"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14:paraId="1082B2B6" w14:textId="77777777" w:rsidR="00B34554" w:rsidRPr="00DD0F4F" w:rsidRDefault="00B34554" w:rsidP="00B3455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GFO Zaken 2004, aangepast door KING</w:t>
            </w:r>
          </w:p>
        </w:tc>
      </w:tr>
      <w:tr w:rsidR="00B34554" w:rsidRPr="005C14BE" w14:paraId="0E33DE4F" w14:textId="77777777">
        <w:trPr>
          <w:trHeight w:val="230"/>
        </w:trPr>
        <w:tc>
          <w:tcPr>
            <w:tcW w:w="3690" w:type="dxa"/>
            <w:tcBorders>
              <w:top w:val="nil"/>
              <w:left w:val="nil"/>
              <w:bottom w:val="nil"/>
              <w:right w:val="nil"/>
            </w:tcBorders>
          </w:tcPr>
          <w:p w14:paraId="282B60F7" w14:textId="77777777" w:rsidR="00B34554" w:rsidRPr="00DD0F4F" w:rsidRDefault="00B34554" w:rsidP="00B3455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23339DA7" w14:textId="77777777" w:rsidR="00B34554" w:rsidRPr="00DD0F4F" w:rsidRDefault="00B34554" w:rsidP="00B34554">
            <w:pPr>
              <w:autoSpaceDE w:val="0"/>
              <w:autoSpaceDN w:val="0"/>
              <w:adjustRightInd w:val="0"/>
              <w:spacing w:after="0" w:line="240" w:lineRule="auto"/>
              <w:rPr>
                <w:rFonts w:ascii="Arial" w:eastAsia="Times New Roman" w:hAnsi="Arial" w:cs="Arial"/>
                <w:b/>
                <w:bCs/>
                <w:color w:val="000000"/>
                <w:sz w:val="20"/>
                <w:szCs w:val="20"/>
                <w:lang w:val="nl-NL"/>
              </w:rPr>
            </w:pPr>
          </w:p>
        </w:tc>
      </w:tr>
      <w:tr w:rsidR="00B34554" w:rsidRPr="00B34554" w14:paraId="0CB384DE" w14:textId="77777777">
        <w:trPr>
          <w:trHeight w:val="230"/>
        </w:trPr>
        <w:tc>
          <w:tcPr>
            <w:tcW w:w="3690" w:type="dxa"/>
            <w:tcBorders>
              <w:top w:val="nil"/>
              <w:left w:val="nil"/>
              <w:bottom w:val="nil"/>
              <w:right w:val="nil"/>
            </w:tcBorders>
          </w:tcPr>
          <w:p w14:paraId="76E4353B"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14:paraId="2BDB074B"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14:paraId="063066F4" w14:textId="77777777">
        <w:trPr>
          <w:trHeight w:val="230"/>
        </w:trPr>
        <w:tc>
          <w:tcPr>
            <w:tcW w:w="3690" w:type="dxa"/>
            <w:tcBorders>
              <w:top w:val="nil"/>
              <w:left w:val="nil"/>
              <w:bottom w:val="nil"/>
              <w:right w:val="nil"/>
            </w:tcBorders>
          </w:tcPr>
          <w:p w14:paraId="5DFCEA1A"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AADBCCA"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5C14BE" w14:paraId="18E10029" w14:textId="77777777">
        <w:tc>
          <w:tcPr>
            <w:tcW w:w="3690" w:type="dxa"/>
            <w:tcBorders>
              <w:top w:val="nil"/>
              <w:left w:val="nil"/>
              <w:bottom w:val="nil"/>
              <w:right w:val="nil"/>
            </w:tcBorders>
          </w:tcPr>
          <w:p w14:paraId="09EA62C1"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r w:rsidRPr="00B34554">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14:paraId="7FDB3DDB" w14:textId="77777777" w:rsidR="00B34554" w:rsidRPr="00DD0F4F" w:rsidRDefault="00DA5D93" w:rsidP="00B34554">
            <w:pPr>
              <w:autoSpaceDE w:val="0"/>
              <w:autoSpaceDN w:val="0"/>
              <w:adjustRightInd w:val="0"/>
              <w:spacing w:after="0" w:line="240" w:lineRule="auto"/>
              <w:rPr>
                <w:rFonts w:ascii="Arial" w:eastAsia="Times New Roman" w:hAnsi="Arial" w:cs="Arial"/>
                <w:color w:val="000000"/>
                <w:sz w:val="20"/>
                <w:szCs w:val="20"/>
                <w:lang w:val="nl-NL"/>
              </w:rPr>
            </w:pPr>
            <w:r w:rsidRPr="00B34554">
              <w:rPr>
                <w:rFonts w:ascii="Arial" w:hAnsi="Arial" w:cs="Arial"/>
                <w:sz w:val="20"/>
                <w:szCs w:val="20"/>
                <w:lang w:val="en-AU"/>
              </w:rPr>
              <w:fldChar w:fldCharType="begin" w:fldLock="1"/>
            </w:r>
            <w:r w:rsidR="00B34554" w:rsidRPr="00DD0F4F">
              <w:rPr>
                <w:rFonts w:ascii="Arial" w:hAnsi="Arial" w:cs="Arial"/>
                <w:sz w:val="20"/>
                <w:szCs w:val="20"/>
                <w:lang w:val="nl-NL"/>
              </w:rPr>
              <w:instrText xml:space="preserve">MERGEFIELD </w:instrText>
            </w:r>
            <w:r w:rsidR="00B34554" w:rsidRPr="00DD0F4F">
              <w:rPr>
                <w:rFonts w:ascii="Arial" w:eastAsia="Times New Roman" w:hAnsi="Arial" w:cs="Arial"/>
                <w:color w:val="000000"/>
                <w:sz w:val="20"/>
                <w:szCs w:val="20"/>
                <w:lang w:val="nl-NL"/>
              </w:rPr>
              <w:instrText>Connector.Notes</w:instrText>
            </w:r>
            <w:r w:rsidRPr="00B34554">
              <w:rPr>
                <w:rFonts w:ascii="Arial" w:hAnsi="Arial" w:cs="Arial"/>
                <w:sz w:val="20"/>
                <w:szCs w:val="20"/>
                <w:lang w:val="en-AU"/>
              </w:rPr>
              <w:fldChar w:fldCharType="end"/>
            </w:r>
            <w:r w:rsidR="00B34554" w:rsidRPr="00DD0F4F">
              <w:rPr>
                <w:rFonts w:ascii="Arial" w:eastAsia="Times New Roman" w:hAnsi="Arial" w:cs="Arial"/>
                <w:color w:val="610E6A"/>
                <w:sz w:val="20"/>
                <w:szCs w:val="20"/>
                <w:lang w:val="nl-NL"/>
              </w:rPr>
              <w:t xml:space="preserve">De andere ZAAKen die </w:t>
            </w:r>
            <w:del w:id="10824" w:author="Arjan" w:date="2013-02-08T00:04:00Z">
              <w:r w:rsidR="00B34554" w:rsidRPr="00DD0F4F" w:rsidDel="00B34554">
                <w:rPr>
                  <w:rFonts w:ascii="Arial" w:eastAsia="Times New Roman" w:hAnsi="Arial" w:cs="Arial"/>
                  <w:color w:val="610E6A"/>
                  <w:sz w:val="20"/>
                  <w:szCs w:val="20"/>
                  <w:lang w:val="nl-NL"/>
                </w:rPr>
                <w:delText>het onderwerp</w:delText>
              </w:r>
            </w:del>
            <w:ins w:id="10825" w:author="Arjan" w:date="2013-02-08T00:04:00Z">
              <w:r w:rsidR="00B34554" w:rsidRPr="00DD0F4F">
                <w:rPr>
                  <w:rFonts w:ascii="Arial" w:eastAsia="Times New Roman" w:hAnsi="Arial" w:cs="Arial"/>
                  <w:color w:val="610E6A"/>
                  <w:sz w:val="20"/>
                  <w:szCs w:val="20"/>
                  <w:lang w:val="nl-NL"/>
                </w:rPr>
                <w:t>relevant</w:t>
              </w:r>
            </w:ins>
            <w:r w:rsidR="00B34554" w:rsidRPr="00DD0F4F">
              <w:rPr>
                <w:rFonts w:ascii="Arial" w:eastAsia="Times New Roman" w:hAnsi="Arial" w:cs="Arial"/>
                <w:color w:val="610E6A"/>
                <w:sz w:val="20"/>
                <w:szCs w:val="20"/>
                <w:lang w:val="nl-NL"/>
              </w:rPr>
              <w:t xml:space="preserve"> zijn v</w:t>
            </w:r>
            <w:del w:id="10826" w:author="Arjan" w:date="2013-02-08T00:04:00Z">
              <w:r w:rsidR="00B34554" w:rsidRPr="00DD0F4F" w:rsidDel="00B34554">
                <w:rPr>
                  <w:rFonts w:ascii="Arial" w:eastAsia="Times New Roman" w:hAnsi="Arial" w:cs="Arial"/>
                  <w:color w:val="610E6A"/>
                  <w:sz w:val="20"/>
                  <w:szCs w:val="20"/>
                  <w:lang w:val="nl-NL"/>
                </w:rPr>
                <w:delText>an</w:delText>
              </w:r>
            </w:del>
            <w:ins w:id="10827" w:author="Arjan" w:date="2013-02-08T00:04:00Z">
              <w:r w:rsidR="00B34554" w:rsidRPr="00DD0F4F">
                <w:rPr>
                  <w:rFonts w:ascii="Arial" w:eastAsia="Times New Roman" w:hAnsi="Arial" w:cs="Arial"/>
                  <w:color w:val="610E6A"/>
                  <w:sz w:val="20"/>
                  <w:szCs w:val="20"/>
                  <w:lang w:val="nl-NL"/>
                </w:rPr>
                <w:t>oor</w:t>
              </w:r>
            </w:ins>
            <w:r w:rsidR="00B34554" w:rsidRPr="00DD0F4F">
              <w:rPr>
                <w:rFonts w:ascii="Arial" w:eastAsia="Times New Roman" w:hAnsi="Arial" w:cs="Arial"/>
                <w:color w:val="610E6A"/>
                <w:sz w:val="20"/>
                <w:szCs w:val="20"/>
                <w:lang w:val="nl-NL"/>
              </w:rPr>
              <w:t xml:space="preserve"> de ZAAK.</w:t>
            </w:r>
          </w:p>
        </w:tc>
      </w:tr>
      <w:tr w:rsidR="00B34554" w:rsidRPr="005C14BE" w14:paraId="44F071E6" w14:textId="77777777">
        <w:tc>
          <w:tcPr>
            <w:tcW w:w="3690" w:type="dxa"/>
            <w:tcBorders>
              <w:top w:val="nil"/>
              <w:left w:val="nil"/>
              <w:bottom w:val="nil"/>
              <w:right w:val="nil"/>
            </w:tcBorders>
          </w:tcPr>
          <w:p w14:paraId="0ACFD347" w14:textId="77777777" w:rsidR="00B34554" w:rsidRPr="00DD0F4F" w:rsidRDefault="00B34554" w:rsidP="00B3455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61E90EFA" w14:textId="77777777" w:rsidR="00B34554" w:rsidRPr="00DD0F4F" w:rsidRDefault="00B34554" w:rsidP="00B34554">
            <w:pPr>
              <w:autoSpaceDE w:val="0"/>
              <w:autoSpaceDN w:val="0"/>
              <w:adjustRightInd w:val="0"/>
              <w:spacing w:after="0" w:line="240" w:lineRule="auto"/>
              <w:rPr>
                <w:rFonts w:ascii="Arial" w:eastAsia="Times New Roman" w:hAnsi="Arial" w:cs="Arial"/>
                <w:color w:val="000000"/>
                <w:sz w:val="20"/>
                <w:szCs w:val="20"/>
                <w:lang w:val="nl-NL"/>
              </w:rPr>
            </w:pPr>
          </w:p>
        </w:tc>
      </w:tr>
      <w:tr w:rsidR="00B34554" w:rsidRPr="00B34554" w14:paraId="77154350" w14:textId="77777777">
        <w:tc>
          <w:tcPr>
            <w:tcW w:w="3690" w:type="dxa"/>
            <w:tcBorders>
              <w:top w:val="nil"/>
              <w:left w:val="nil"/>
              <w:bottom w:val="nil"/>
              <w:right w:val="nil"/>
            </w:tcBorders>
          </w:tcPr>
          <w:p w14:paraId="574E5FAB"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14:paraId="74B8F829"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KING</w:t>
            </w:r>
          </w:p>
        </w:tc>
      </w:tr>
      <w:tr w:rsidR="00B34554" w:rsidRPr="00B34554" w14:paraId="373BA992" w14:textId="77777777">
        <w:tc>
          <w:tcPr>
            <w:tcW w:w="3690" w:type="dxa"/>
            <w:tcBorders>
              <w:top w:val="nil"/>
              <w:left w:val="nil"/>
              <w:bottom w:val="nil"/>
              <w:right w:val="nil"/>
            </w:tcBorders>
          </w:tcPr>
          <w:p w14:paraId="05C44F2C"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71E0F3E"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14:paraId="37AEF9B1" w14:textId="77777777">
        <w:tc>
          <w:tcPr>
            <w:tcW w:w="3690" w:type="dxa"/>
            <w:tcBorders>
              <w:top w:val="nil"/>
              <w:left w:val="nil"/>
              <w:bottom w:val="nil"/>
              <w:right w:val="nil"/>
            </w:tcBorders>
          </w:tcPr>
          <w:p w14:paraId="06E51D09"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14:paraId="1E979154"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1 juni 2008</w:t>
            </w:r>
          </w:p>
        </w:tc>
      </w:tr>
      <w:tr w:rsidR="00B34554" w:rsidRPr="00B34554" w14:paraId="0FA3C5DD" w14:textId="77777777">
        <w:tc>
          <w:tcPr>
            <w:tcW w:w="3690" w:type="dxa"/>
            <w:tcBorders>
              <w:top w:val="nil"/>
              <w:left w:val="nil"/>
              <w:bottom w:val="nil"/>
              <w:right w:val="nil"/>
            </w:tcBorders>
          </w:tcPr>
          <w:p w14:paraId="4EADBB4A"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9F6E45D"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5C14BE" w14:paraId="24B7238D" w14:textId="77777777">
        <w:tc>
          <w:tcPr>
            <w:tcW w:w="3690" w:type="dxa"/>
            <w:tcBorders>
              <w:top w:val="nil"/>
              <w:left w:val="nil"/>
              <w:bottom w:val="nil"/>
              <w:right w:val="nil"/>
            </w:tcBorders>
          </w:tcPr>
          <w:p w14:paraId="18EA6F5A"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14:paraId="74BE8EC8" w14:textId="77777777" w:rsidR="00275DB1" w:rsidRPr="00DD0F4F" w:rsidRDefault="00B34554" w:rsidP="00275DB1">
            <w:pPr>
              <w:autoSpaceDE w:val="0"/>
              <w:autoSpaceDN w:val="0"/>
              <w:adjustRightInd w:val="0"/>
              <w:spacing w:after="0" w:line="240" w:lineRule="auto"/>
              <w:rPr>
                <w:ins w:id="10828" w:author="Arjan" w:date="2013-02-08T00:15:00Z"/>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gaat hier om </w:t>
            </w:r>
            <w:ins w:id="10829" w:author="Arjan" w:date="2013-02-08T00:06:00Z">
              <w:r w:rsidRPr="00DD0F4F">
                <w:rPr>
                  <w:rFonts w:ascii="Arial" w:eastAsia="Times New Roman" w:hAnsi="Arial" w:cs="Arial"/>
                  <w:color w:val="000000"/>
                  <w:sz w:val="20"/>
                  <w:szCs w:val="20"/>
                  <w:lang w:val="nl-NL"/>
                </w:rPr>
                <w:t>andere zaken</w:t>
              </w:r>
            </w:ins>
            <w:ins w:id="10830" w:author="Arjan" w:date="2013-02-08T10:25:00Z">
              <w:r w:rsidR="006F5256" w:rsidRPr="00DD0F4F">
                <w:rPr>
                  <w:rFonts w:ascii="Arial" w:eastAsia="Times New Roman" w:hAnsi="Arial" w:cs="Arial"/>
                  <w:color w:val="000000"/>
                  <w:sz w:val="20"/>
                  <w:szCs w:val="20"/>
                  <w:lang w:val="nl-NL"/>
                </w:rPr>
                <w:t>, binnen het</w:t>
              </w:r>
            </w:ins>
            <w:ins w:id="10831" w:author="Arjan" w:date="2013-02-08T14:50:00Z">
              <w:r w:rsidR="00BF50FF" w:rsidRPr="00DD0F4F">
                <w:rPr>
                  <w:rFonts w:ascii="Arial" w:eastAsia="Times New Roman" w:hAnsi="Arial" w:cs="Arial"/>
                  <w:color w:val="000000"/>
                  <w:sz w:val="20"/>
                  <w:szCs w:val="20"/>
                  <w:lang w:val="nl-NL"/>
                </w:rPr>
                <w:t xml:space="preserve">zelfde </w:t>
              </w:r>
            </w:ins>
            <w:ins w:id="10832" w:author="Arjan" w:date="2013-02-08T10:25:00Z">
              <w:r w:rsidR="006F5256" w:rsidRPr="00DD0F4F">
                <w:rPr>
                  <w:rFonts w:ascii="Arial" w:eastAsia="Times New Roman" w:hAnsi="Arial" w:cs="Arial"/>
                  <w:color w:val="000000"/>
                  <w:sz w:val="20"/>
                  <w:szCs w:val="20"/>
                  <w:lang w:val="nl-NL"/>
                </w:rPr>
                <w:t xml:space="preserve"> informatiedomein</w:t>
              </w:r>
            </w:ins>
            <w:ins w:id="10833" w:author="Arjan" w:date="2013-02-08T14:50:00Z">
              <w:r w:rsidR="00BF50FF" w:rsidRPr="00DD0F4F">
                <w:rPr>
                  <w:rFonts w:ascii="Arial" w:eastAsia="Times New Roman" w:hAnsi="Arial" w:cs="Arial"/>
                  <w:color w:val="000000"/>
                  <w:sz w:val="20"/>
                  <w:szCs w:val="20"/>
                  <w:lang w:val="nl-NL"/>
                </w:rPr>
                <w:t xml:space="preserve"> als waar de onderhanden zaak wordt behandeld</w:t>
              </w:r>
            </w:ins>
            <w:ins w:id="10834" w:author="Arjan" w:date="2013-02-08T10:25:00Z">
              <w:r w:rsidR="006F5256" w:rsidRPr="00DD0F4F">
                <w:rPr>
                  <w:rFonts w:ascii="Arial" w:eastAsia="Times New Roman" w:hAnsi="Arial" w:cs="Arial"/>
                  <w:color w:val="000000"/>
                  <w:sz w:val="20"/>
                  <w:szCs w:val="20"/>
                  <w:lang w:val="nl-NL"/>
                </w:rPr>
                <w:t>,</w:t>
              </w:r>
            </w:ins>
            <w:ins w:id="10835" w:author="Arjan" w:date="2013-02-08T00:06:00Z">
              <w:r w:rsidRPr="00DD0F4F">
                <w:rPr>
                  <w:rFonts w:ascii="Arial" w:eastAsia="Times New Roman" w:hAnsi="Arial" w:cs="Arial"/>
                  <w:color w:val="000000"/>
                  <w:sz w:val="20"/>
                  <w:szCs w:val="20"/>
                  <w:lang w:val="nl-NL"/>
                </w:rPr>
                <w:t xml:space="preserve"> die op enigerlei wijze relevant zijn voor de </w:t>
              </w:r>
            </w:ins>
            <w:ins w:id="10836" w:author="Arjan" w:date="2013-02-08T00:07:00Z">
              <w:r w:rsidRPr="00DD0F4F">
                <w:rPr>
                  <w:rFonts w:ascii="Arial" w:eastAsia="Times New Roman" w:hAnsi="Arial" w:cs="Arial"/>
                  <w:color w:val="000000"/>
                  <w:sz w:val="20"/>
                  <w:szCs w:val="20"/>
                  <w:lang w:val="nl-NL"/>
                </w:rPr>
                <w:t xml:space="preserve">onderhanden zaak. Dat kunnen </w:t>
              </w:r>
            </w:ins>
            <w:r w:rsidRPr="00DD0F4F">
              <w:rPr>
                <w:rFonts w:ascii="Arial" w:eastAsia="Times New Roman" w:hAnsi="Arial" w:cs="Arial"/>
                <w:color w:val="000000"/>
                <w:sz w:val="20"/>
                <w:szCs w:val="20"/>
                <w:lang w:val="nl-NL"/>
              </w:rPr>
              <w:t xml:space="preserve">eerder in behandeling genomen en/of afgeronde zaken </w:t>
            </w:r>
            <w:ins w:id="10837" w:author="Arjan" w:date="2013-02-08T00:07:00Z">
              <w:r w:rsidRPr="00DD0F4F">
                <w:rPr>
                  <w:rFonts w:ascii="Arial" w:eastAsia="Times New Roman" w:hAnsi="Arial" w:cs="Arial"/>
                  <w:color w:val="000000"/>
                  <w:sz w:val="20"/>
                  <w:szCs w:val="20"/>
                  <w:lang w:val="nl-NL"/>
                </w:rPr>
                <w:t xml:space="preserve">zijn </w:t>
              </w:r>
            </w:ins>
            <w:r w:rsidRPr="00DD0F4F">
              <w:rPr>
                <w:rFonts w:ascii="Arial" w:eastAsia="Times New Roman" w:hAnsi="Arial" w:cs="Arial"/>
                <w:color w:val="000000"/>
                <w:sz w:val="20"/>
                <w:szCs w:val="20"/>
                <w:lang w:val="nl-NL"/>
              </w:rPr>
              <w:t>die aanleiding geven tot het verzoeken om een nieuwe zaak. Bijvoorbeeld in het geval van een bezwaar (nieuwe zaak) tegen een besluit dat is genomen in een andere zaak.</w:t>
            </w:r>
            <w:ins w:id="10838" w:author="Arjan" w:date="2013-02-08T00:07:00Z">
              <w:r w:rsidRPr="00DD0F4F">
                <w:rPr>
                  <w:rFonts w:ascii="Arial" w:eastAsia="Times New Roman" w:hAnsi="Arial" w:cs="Arial"/>
                  <w:color w:val="000000"/>
                  <w:sz w:val="20"/>
                  <w:szCs w:val="20"/>
                  <w:lang w:val="nl-NL"/>
                </w:rPr>
                <w:t xml:space="preserve"> </w:t>
              </w:r>
            </w:ins>
            <w:ins w:id="10839" w:author="Arjan" w:date="2013-02-08T00:09:00Z">
              <w:r w:rsidRPr="00DD0F4F">
                <w:rPr>
                  <w:rFonts w:ascii="Arial" w:eastAsia="Times New Roman" w:hAnsi="Arial" w:cs="Arial"/>
                  <w:color w:val="000000"/>
                  <w:sz w:val="20"/>
                  <w:szCs w:val="20"/>
                  <w:lang w:val="nl-NL"/>
                </w:rPr>
                <w:t>Het kunnen zaken zijn waarop de onderhanden zaak betrekking heeft</w:t>
              </w:r>
            </w:ins>
            <w:ins w:id="10840" w:author="Arjan" w:date="2013-02-08T00:13:00Z">
              <w:r w:rsidR="00275DB1" w:rsidRPr="00DD0F4F">
                <w:rPr>
                  <w:rFonts w:ascii="Arial" w:eastAsia="Times New Roman" w:hAnsi="Arial" w:cs="Arial"/>
                  <w:color w:val="000000"/>
                  <w:sz w:val="20"/>
                  <w:szCs w:val="20"/>
                  <w:lang w:val="nl-NL"/>
                </w:rPr>
                <w:t xml:space="preserve">, vergelijkbaar met de zaakobjecten waarop een zaak betrekking heeft. En het kunnen </w:t>
              </w:r>
            </w:ins>
            <w:ins w:id="10841" w:author="Arjan" w:date="2013-02-08T00:14:00Z">
              <w:r w:rsidR="00275DB1" w:rsidRPr="00DD0F4F">
                <w:rPr>
                  <w:rFonts w:ascii="Arial" w:eastAsia="Times New Roman" w:hAnsi="Arial" w:cs="Arial"/>
                  <w:color w:val="000000"/>
                  <w:sz w:val="20"/>
                  <w:szCs w:val="20"/>
                  <w:lang w:val="nl-NL"/>
                </w:rPr>
                <w:t>zaken zijn waarin een bijdrage geleverd wordt aan het bereiken van de uitkomst van de onderhanden zaak, vergelijkbaar met gerelat</w:t>
              </w:r>
            </w:ins>
            <w:ins w:id="10842" w:author="Arjan" w:date="2013-02-08T00:15:00Z">
              <w:r w:rsidR="00275DB1" w:rsidRPr="00DD0F4F">
                <w:rPr>
                  <w:rFonts w:ascii="Arial" w:eastAsia="Times New Roman" w:hAnsi="Arial" w:cs="Arial"/>
                  <w:color w:val="000000"/>
                  <w:sz w:val="20"/>
                  <w:szCs w:val="20"/>
                  <w:lang w:val="nl-NL"/>
                </w:rPr>
                <w:t xml:space="preserve">eerde externe zaken. </w:t>
              </w:r>
            </w:ins>
            <w:ins w:id="10843" w:author="Arjan" w:date="2013-02-08T00:39:00Z">
              <w:r w:rsidR="00A41FFB" w:rsidRPr="00DD0F4F">
                <w:rPr>
                  <w:rFonts w:ascii="Arial" w:eastAsia="Times New Roman" w:hAnsi="Arial" w:cs="Arial"/>
                  <w:color w:val="000000"/>
                  <w:sz w:val="20"/>
                  <w:szCs w:val="20"/>
                  <w:lang w:val="nl-NL"/>
                </w:rPr>
                <w:t>Een voorbeeld is het behandelen van zienswijze</w:t>
              </w:r>
            </w:ins>
            <w:ins w:id="10844" w:author="Arjan" w:date="2013-02-08T00:40:00Z">
              <w:r w:rsidR="00A41FFB" w:rsidRPr="00DD0F4F">
                <w:rPr>
                  <w:rFonts w:ascii="Arial" w:eastAsia="Times New Roman" w:hAnsi="Arial" w:cs="Arial"/>
                  <w:color w:val="000000"/>
                  <w:sz w:val="20"/>
                  <w:szCs w:val="20"/>
                  <w:lang w:val="nl-NL"/>
                </w:rPr>
                <w:t>n</w:t>
              </w:r>
            </w:ins>
            <w:ins w:id="10845" w:author="Arjan" w:date="2013-02-08T00:39:00Z">
              <w:r w:rsidR="00A41FFB" w:rsidRPr="00DD0F4F">
                <w:rPr>
                  <w:rFonts w:ascii="Arial" w:eastAsia="Times New Roman" w:hAnsi="Arial" w:cs="Arial"/>
                  <w:color w:val="000000"/>
                  <w:sz w:val="20"/>
                  <w:szCs w:val="20"/>
                  <w:lang w:val="nl-NL"/>
                </w:rPr>
                <w:t xml:space="preserve"> </w:t>
              </w:r>
            </w:ins>
            <w:ins w:id="10846" w:author="Arjan" w:date="2013-02-08T00:40:00Z">
              <w:r w:rsidR="00A41FFB" w:rsidRPr="00DD0F4F">
                <w:rPr>
                  <w:rFonts w:ascii="Arial" w:eastAsia="Times New Roman" w:hAnsi="Arial" w:cs="Arial"/>
                  <w:color w:val="000000"/>
                  <w:sz w:val="20"/>
                  <w:szCs w:val="20"/>
                  <w:lang w:val="nl-NL"/>
                </w:rPr>
                <w:t xml:space="preserve">in </w:t>
              </w:r>
            </w:ins>
            <w:ins w:id="10847" w:author="Arjan" w:date="2013-02-08T00:58:00Z">
              <w:r w:rsidR="00235FE4" w:rsidRPr="00DD0F4F">
                <w:rPr>
                  <w:rFonts w:ascii="Arial" w:eastAsia="Times New Roman" w:hAnsi="Arial" w:cs="Arial"/>
                  <w:color w:val="000000"/>
                  <w:sz w:val="20"/>
                  <w:szCs w:val="20"/>
                  <w:lang w:val="nl-NL"/>
                </w:rPr>
                <w:t xml:space="preserve">evenzovele </w:t>
              </w:r>
            </w:ins>
            <w:ins w:id="10848" w:author="Arjan" w:date="2013-02-08T00:40:00Z">
              <w:r w:rsidR="00A41FFB" w:rsidRPr="00DD0F4F">
                <w:rPr>
                  <w:rFonts w:ascii="Arial" w:eastAsia="Times New Roman" w:hAnsi="Arial" w:cs="Arial"/>
                  <w:color w:val="000000"/>
                  <w:sz w:val="20"/>
                  <w:szCs w:val="20"/>
                  <w:lang w:val="nl-NL"/>
                </w:rPr>
                <w:t>daartoe dienende zaken waarvan de uitkomst</w:t>
              </w:r>
            </w:ins>
            <w:ins w:id="10849" w:author="Arjan" w:date="2013-02-08T00:58:00Z">
              <w:r w:rsidR="00235FE4" w:rsidRPr="00DD0F4F">
                <w:rPr>
                  <w:rFonts w:ascii="Arial" w:eastAsia="Times New Roman" w:hAnsi="Arial" w:cs="Arial"/>
                  <w:color w:val="000000"/>
                  <w:sz w:val="20"/>
                  <w:szCs w:val="20"/>
                  <w:lang w:val="nl-NL"/>
                </w:rPr>
                <w:t>en</w:t>
              </w:r>
            </w:ins>
            <w:ins w:id="10850" w:author="Arjan" w:date="2013-02-08T00:40:00Z">
              <w:r w:rsidR="00A41FFB" w:rsidRPr="00DD0F4F">
                <w:rPr>
                  <w:rFonts w:ascii="Arial" w:eastAsia="Times New Roman" w:hAnsi="Arial" w:cs="Arial"/>
                  <w:color w:val="000000"/>
                  <w:sz w:val="20"/>
                  <w:szCs w:val="20"/>
                  <w:lang w:val="nl-NL"/>
                </w:rPr>
                <w:t xml:space="preserve"> relevant </w:t>
              </w:r>
            </w:ins>
            <w:ins w:id="10851" w:author="Arjan" w:date="2013-02-08T00:58:00Z">
              <w:r w:rsidR="00235FE4" w:rsidRPr="00DD0F4F">
                <w:rPr>
                  <w:rFonts w:ascii="Arial" w:eastAsia="Times New Roman" w:hAnsi="Arial" w:cs="Arial"/>
                  <w:color w:val="000000"/>
                  <w:sz w:val="20"/>
                  <w:szCs w:val="20"/>
                  <w:lang w:val="nl-NL"/>
                </w:rPr>
                <w:t>zijn</w:t>
              </w:r>
            </w:ins>
            <w:ins w:id="10852" w:author="Arjan" w:date="2013-02-08T00:40:00Z">
              <w:r w:rsidR="00A41FFB" w:rsidRPr="00DD0F4F">
                <w:rPr>
                  <w:rFonts w:ascii="Arial" w:eastAsia="Times New Roman" w:hAnsi="Arial" w:cs="Arial"/>
                  <w:color w:val="000000"/>
                  <w:sz w:val="20"/>
                  <w:szCs w:val="20"/>
                  <w:lang w:val="nl-NL"/>
                </w:rPr>
                <w:t xml:space="preserve"> voor de vergunningzaak. </w:t>
              </w:r>
            </w:ins>
            <w:ins w:id="10853" w:author="Arjan" w:date="2013-02-08T10:25:00Z">
              <w:r w:rsidR="006F5256" w:rsidRPr="00DD0F4F">
                <w:rPr>
                  <w:rFonts w:ascii="Arial" w:eastAsia="Times New Roman" w:hAnsi="Arial" w:cs="Arial"/>
                  <w:color w:val="000000"/>
                  <w:sz w:val="20"/>
                  <w:szCs w:val="20"/>
                  <w:lang w:val="nl-NL"/>
                </w:rPr>
                <w:t>Het is mogelijk dat</w:t>
              </w:r>
            </w:ins>
            <w:ins w:id="10854" w:author="Arjan" w:date="2013-02-08T10:26:00Z">
              <w:r w:rsidR="006F5256" w:rsidRPr="00DD0F4F">
                <w:rPr>
                  <w:rFonts w:ascii="Arial" w:eastAsia="Times New Roman" w:hAnsi="Arial" w:cs="Arial"/>
                  <w:color w:val="000000"/>
                  <w:sz w:val="20"/>
                  <w:szCs w:val="20"/>
                  <w:lang w:val="nl-NL"/>
                </w:rPr>
                <w:t xml:space="preserve"> een dergelijke bijdrage geleverd wordt door een organisatie buiten het eigen informatiedomein. In dat ge al is de desbetreffende zaak niet aanwezig. De </w:t>
              </w:r>
            </w:ins>
            <w:ins w:id="10855" w:author="Arjan" w:date="2013-02-08T10:27:00Z">
              <w:r w:rsidR="006F5256" w:rsidRPr="00DD0F4F">
                <w:rPr>
                  <w:rFonts w:ascii="Arial" w:eastAsia="Times New Roman" w:hAnsi="Arial" w:cs="Arial"/>
                  <w:color w:val="000000"/>
                  <w:sz w:val="20"/>
                  <w:szCs w:val="20"/>
                  <w:lang w:val="nl-NL"/>
                </w:rPr>
                <w:t>verwijzing naar een dergelijke zaak wordt gelegd met het groepattribuutsoort ‘Gerelateer</w:t>
              </w:r>
            </w:ins>
            <w:ins w:id="10856" w:author="Arjan" w:date="2013-02-08T10:28:00Z">
              <w:r w:rsidR="006F5256" w:rsidRPr="00DD0F4F">
                <w:rPr>
                  <w:rFonts w:ascii="Arial" w:eastAsia="Times New Roman" w:hAnsi="Arial" w:cs="Arial"/>
                  <w:color w:val="000000"/>
                  <w:sz w:val="20"/>
                  <w:szCs w:val="20"/>
                  <w:lang w:val="nl-NL"/>
                </w:rPr>
                <w:t>de externe zaak’.</w:t>
              </w:r>
            </w:ins>
          </w:p>
          <w:p w14:paraId="4D788C9C" w14:textId="77777777" w:rsidR="00B34554" w:rsidRPr="00DD0F4F" w:rsidRDefault="00275DB1" w:rsidP="00275DB1">
            <w:pPr>
              <w:autoSpaceDE w:val="0"/>
              <w:autoSpaceDN w:val="0"/>
              <w:adjustRightInd w:val="0"/>
              <w:spacing w:after="0" w:line="240" w:lineRule="auto"/>
              <w:rPr>
                <w:rFonts w:ascii="Arial" w:eastAsia="Times New Roman" w:hAnsi="Arial" w:cs="Arial"/>
                <w:color w:val="000000"/>
                <w:sz w:val="20"/>
                <w:szCs w:val="20"/>
                <w:lang w:val="nl-NL"/>
              </w:rPr>
            </w:pPr>
            <w:ins w:id="10857" w:author="Arjan" w:date="2013-02-08T00:15:00Z">
              <w:r w:rsidRPr="00DD0F4F">
                <w:rPr>
                  <w:rFonts w:ascii="Arial" w:eastAsia="Times New Roman" w:hAnsi="Arial" w:cs="Arial"/>
                  <w:color w:val="000000"/>
                  <w:sz w:val="20"/>
                  <w:szCs w:val="20"/>
                  <w:lang w:val="nl-NL"/>
                </w:rPr>
                <w:t>Deze relatiesoort kent eigenschappen die we modelleren met de relatieklasse ZAKENRELATIE.</w:t>
              </w:r>
            </w:ins>
            <w:ins w:id="10858" w:author="Arjan" w:date="2013-02-08T00:09:00Z">
              <w:r w:rsidR="00B34554" w:rsidRPr="00DD0F4F">
                <w:rPr>
                  <w:rFonts w:ascii="Arial" w:eastAsia="Times New Roman" w:hAnsi="Arial" w:cs="Arial"/>
                  <w:color w:val="000000"/>
                  <w:sz w:val="20"/>
                  <w:szCs w:val="20"/>
                  <w:lang w:val="nl-NL"/>
                </w:rPr>
                <w:t xml:space="preserve"> </w:t>
              </w:r>
            </w:ins>
          </w:p>
        </w:tc>
      </w:tr>
      <w:tr w:rsidR="00B34554" w:rsidRPr="005C14BE" w14:paraId="072E8772" w14:textId="77777777">
        <w:tc>
          <w:tcPr>
            <w:tcW w:w="3690" w:type="dxa"/>
            <w:tcBorders>
              <w:top w:val="nil"/>
              <w:left w:val="nil"/>
              <w:bottom w:val="nil"/>
              <w:right w:val="nil"/>
            </w:tcBorders>
          </w:tcPr>
          <w:p w14:paraId="20DB9AC3" w14:textId="77777777" w:rsidR="00B34554" w:rsidRPr="00DD0F4F" w:rsidRDefault="00B34554" w:rsidP="00B3455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23CCE9B5" w14:textId="77777777" w:rsidR="00B34554" w:rsidRPr="00DD0F4F" w:rsidRDefault="00B34554" w:rsidP="00B34554">
            <w:pPr>
              <w:autoSpaceDE w:val="0"/>
              <w:autoSpaceDN w:val="0"/>
              <w:adjustRightInd w:val="0"/>
              <w:spacing w:after="0" w:line="240" w:lineRule="auto"/>
              <w:rPr>
                <w:rFonts w:ascii="Arial" w:eastAsia="Times New Roman" w:hAnsi="Arial" w:cs="Arial"/>
                <w:color w:val="000000"/>
                <w:sz w:val="20"/>
                <w:szCs w:val="20"/>
                <w:lang w:val="nl-NL"/>
              </w:rPr>
            </w:pPr>
          </w:p>
        </w:tc>
      </w:tr>
      <w:tr w:rsidR="00B34554" w:rsidRPr="00B34554" w14:paraId="422845EA" w14:textId="77777777">
        <w:tc>
          <w:tcPr>
            <w:tcW w:w="3690" w:type="dxa"/>
            <w:tcBorders>
              <w:top w:val="nil"/>
              <w:left w:val="nil"/>
              <w:bottom w:val="nil"/>
              <w:right w:val="nil"/>
            </w:tcBorders>
          </w:tcPr>
          <w:p w14:paraId="1F0EC6DB"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14EF7A01"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Ja</w:t>
            </w:r>
          </w:p>
        </w:tc>
      </w:tr>
      <w:tr w:rsidR="00B34554" w:rsidRPr="00B34554" w14:paraId="3528155D" w14:textId="77777777">
        <w:trPr>
          <w:trHeight w:val="230"/>
        </w:trPr>
        <w:tc>
          <w:tcPr>
            <w:tcW w:w="3690" w:type="dxa"/>
            <w:tcBorders>
              <w:top w:val="nil"/>
              <w:left w:val="nil"/>
              <w:bottom w:val="nil"/>
              <w:right w:val="nil"/>
            </w:tcBorders>
          </w:tcPr>
          <w:p w14:paraId="1E0EFBC6"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FDDA5A2"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14:paraId="304635FE" w14:textId="77777777">
        <w:trPr>
          <w:trHeight w:val="230"/>
        </w:trPr>
        <w:tc>
          <w:tcPr>
            <w:tcW w:w="3690" w:type="dxa"/>
            <w:tcBorders>
              <w:top w:val="nil"/>
              <w:left w:val="nil"/>
              <w:bottom w:val="nil"/>
              <w:right w:val="nil"/>
            </w:tcBorders>
          </w:tcPr>
          <w:p w14:paraId="5DC85EA2"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6AE3627D"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Ja</w:t>
            </w:r>
          </w:p>
        </w:tc>
      </w:tr>
      <w:tr w:rsidR="00B34554" w:rsidRPr="00B34554" w14:paraId="2550C3FE" w14:textId="77777777">
        <w:tc>
          <w:tcPr>
            <w:tcW w:w="3690" w:type="dxa"/>
            <w:tcBorders>
              <w:top w:val="nil"/>
              <w:left w:val="nil"/>
              <w:bottom w:val="nil"/>
              <w:right w:val="nil"/>
            </w:tcBorders>
          </w:tcPr>
          <w:p w14:paraId="1092305C"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3560027"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14:paraId="0303764F" w14:textId="77777777">
        <w:tc>
          <w:tcPr>
            <w:tcW w:w="3690" w:type="dxa"/>
            <w:tcBorders>
              <w:top w:val="nil"/>
              <w:left w:val="nil"/>
              <w:bottom w:val="nil"/>
              <w:right w:val="nil"/>
            </w:tcBorders>
          </w:tcPr>
          <w:p w14:paraId="267BA95D"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711D1033"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14:paraId="57D44683" w14:textId="77777777">
        <w:tc>
          <w:tcPr>
            <w:tcW w:w="3690" w:type="dxa"/>
            <w:tcBorders>
              <w:top w:val="nil"/>
              <w:left w:val="nil"/>
              <w:bottom w:val="nil"/>
              <w:right w:val="nil"/>
            </w:tcBorders>
          </w:tcPr>
          <w:p w14:paraId="36DE58E4"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B04F268"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14:paraId="7C604FFF" w14:textId="77777777">
        <w:tc>
          <w:tcPr>
            <w:tcW w:w="3690" w:type="dxa"/>
            <w:tcBorders>
              <w:top w:val="nil"/>
              <w:left w:val="nil"/>
              <w:bottom w:val="nil"/>
              <w:right w:val="nil"/>
            </w:tcBorders>
          </w:tcPr>
          <w:p w14:paraId="05A1FB6A"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3236D399"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Nee</w:t>
            </w:r>
          </w:p>
        </w:tc>
      </w:tr>
      <w:tr w:rsidR="00B34554" w:rsidRPr="00B34554" w14:paraId="72509162" w14:textId="77777777">
        <w:tc>
          <w:tcPr>
            <w:tcW w:w="3690" w:type="dxa"/>
            <w:tcBorders>
              <w:top w:val="nil"/>
              <w:left w:val="nil"/>
              <w:bottom w:val="nil"/>
              <w:right w:val="nil"/>
            </w:tcBorders>
          </w:tcPr>
          <w:p w14:paraId="15E9EB6A"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9F90C10"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14:paraId="662BB1F4" w14:textId="77777777">
        <w:tc>
          <w:tcPr>
            <w:tcW w:w="3690" w:type="dxa"/>
            <w:tcBorders>
              <w:top w:val="nil"/>
              <w:left w:val="nil"/>
              <w:bottom w:val="nil"/>
              <w:right w:val="nil"/>
            </w:tcBorders>
          </w:tcPr>
          <w:p w14:paraId="17E6590F"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14:paraId="7AF3630C"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Nee</w:t>
            </w:r>
          </w:p>
        </w:tc>
      </w:tr>
      <w:tr w:rsidR="00B34554" w:rsidRPr="00B34554" w14:paraId="6E72EDC3" w14:textId="77777777">
        <w:tc>
          <w:tcPr>
            <w:tcW w:w="3690" w:type="dxa"/>
            <w:tcBorders>
              <w:top w:val="nil"/>
              <w:left w:val="nil"/>
              <w:bottom w:val="nil"/>
              <w:right w:val="nil"/>
            </w:tcBorders>
          </w:tcPr>
          <w:p w14:paraId="3556BB60"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B5F34A1"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14:paraId="12C1BD04" w14:textId="77777777">
        <w:tc>
          <w:tcPr>
            <w:tcW w:w="3690" w:type="dxa"/>
            <w:tcBorders>
              <w:top w:val="nil"/>
              <w:left w:val="nil"/>
              <w:bottom w:val="nil"/>
              <w:right w:val="nil"/>
            </w:tcBorders>
          </w:tcPr>
          <w:p w14:paraId="4A18338C"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1D7E564E"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Gemeentelijk basisgegeven</w:t>
            </w:r>
          </w:p>
        </w:tc>
      </w:tr>
      <w:tr w:rsidR="00B34554" w:rsidRPr="00B34554" w14:paraId="46059E44" w14:textId="77777777">
        <w:tc>
          <w:tcPr>
            <w:tcW w:w="3690" w:type="dxa"/>
            <w:tcBorders>
              <w:top w:val="nil"/>
              <w:left w:val="nil"/>
              <w:bottom w:val="nil"/>
              <w:right w:val="nil"/>
            </w:tcBorders>
          </w:tcPr>
          <w:p w14:paraId="2D7CEB4A"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C5B4F80" w14:textId="77777777"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5C14BE" w14:paraId="2BB14DA1" w14:textId="77777777">
        <w:tc>
          <w:tcPr>
            <w:tcW w:w="3690" w:type="dxa"/>
            <w:tcBorders>
              <w:top w:val="nil"/>
              <w:left w:val="nil"/>
              <w:bottom w:val="nil"/>
              <w:right w:val="nil"/>
            </w:tcBorders>
          </w:tcPr>
          <w:p w14:paraId="60957C74" w14:textId="77777777"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r w:rsidRPr="00B34554">
              <w:rPr>
                <w:rFonts w:ascii="Arial" w:eastAsia="Times New Roman" w:hAnsi="Arial" w:cs="Arial"/>
                <w:b/>
                <w:bCs/>
                <w:color w:val="000000"/>
                <w:sz w:val="20"/>
                <w:szCs w:val="20"/>
              </w:rPr>
              <w:t>Regels relatiesoort</w:t>
            </w:r>
          </w:p>
        </w:tc>
        <w:tc>
          <w:tcPr>
            <w:tcW w:w="5670" w:type="dxa"/>
            <w:tcBorders>
              <w:top w:val="nil"/>
              <w:left w:val="nil"/>
              <w:bottom w:val="nil"/>
              <w:right w:val="nil"/>
            </w:tcBorders>
          </w:tcPr>
          <w:p w14:paraId="61D4619A" w14:textId="77777777" w:rsidR="00B34554" w:rsidRPr="00DD0F4F" w:rsidRDefault="00B34554" w:rsidP="00B3455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Indien deze relatiesoort niet voorkomt bij een zaak, dan moet minimaal de attribuutsoort ‘Ander zaakobject’ of de attribuutsoort 'Zaakgeometrie' van een waarde voorzien zijn dan wel moet er minimaal sprake zijn van één relatiesoort ‘ZAAK heeft betrekking op OBJECTen’ of één relatiesoort ‘ZAAK is deelzaak van ZAAK’.</w:t>
            </w:r>
          </w:p>
        </w:tc>
      </w:tr>
    </w:tbl>
    <w:p w14:paraId="4BFBD68E" w14:textId="77777777" w:rsidR="00F2006F" w:rsidRPr="00DD0F4F" w:rsidRDefault="00F2006F" w:rsidP="00EE4D07">
      <w:pPr>
        <w:rPr>
          <w:ins w:id="10859" w:author="Arjan" w:date="2013-02-08T00:29:00Z"/>
          <w:lang w:val="nl-NL"/>
        </w:rPr>
      </w:pPr>
    </w:p>
    <w:bookmarkStart w:id="10860" w:name="BKM_918813B7_8301_4a58_A2DC_32CA7D59DEA5"/>
    <w:bookmarkEnd w:id="10860"/>
    <w:p w14:paraId="1762E0DA" w14:textId="77777777" w:rsidR="003E7E75" w:rsidRPr="003E7E75" w:rsidRDefault="00DA5D93" w:rsidP="003E7E75">
      <w:pPr>
        <w:autoSpaceDE w:val="0"/>
        <w:autoSpaceDN w:val="0"/>
        <w:adjustRightInd w:val="0"/>
        <w:spacing w:before="240" w:after="60" w:line="240" w:lineRule="auto"/>
        <w:outlineLvl w:val="3"/>
        <w:rPr>
          <w:ins w:id="10861" w:author="Arjan" w:date="2013-02-08T00:29:00Z"/>
          <w:rFonts w:ascii="Arial" w:eastAsia="Times New Roman" w:hAnsi="Arial" w:cs="Arial"/>
          <w:b/>
          <w:bCs/>
          <w:color w:val="004080"/>
          <w:sz w:val="24"/>
          <w:szCs w:val="24"/>
        </w:rPr>
      </w:pPr>
      <w:ins w:id="10862" w:author="Arjan" w:date="2013-02-08T00:29:00Z">
        <w:r w:rsidRPr="003E7E75">
          <w:rPr>
            <w:rFonts w:ascii="Arial" w:eastAsia="Times New Roman" w:hAnsi="Arial" w:cs="Arial"/>
            <w:b/>
            <w:bCs/>
            <w:color w:val="004080"/>
            <w:sz w:val="24"/>
            <w:szCs w:val="24"/>
          </w:rPr>
          <w:fldChar w:fldCharType="begin" w:fldLock="1"/>
        </w:r>
        <w:r w:rsidR="003E7E75" w:rsidRPr="003E7E75">
          <w:rPr>
            <w:rFonts w:ascii="Arial" w:eastAsia="Times New Roman" w:hAnsi="Arial" w:cs="Arial"/>
            <w:b/>
            <w:bCs/>
            <w:color w:val="004080"/>
            <w:sz w:val="24"/>
            <w:szCs w:val="24"/>
          </w:rPr>
          <w:instrText>MERGEFIELD Element.Stereotype</w:instrText>
        </w:r>
        <w:r w:rsidRPr="003E7E75">
          <w:rPr>
            <w:rFonts w:ascii="Arial" w:eastAsia="Times New Roman" w:hAnsi="Arial" w:cs="Arial"/>
            <w:b/>
            <w:bCs/>
            <w:color w:val="004080"/>
            <w:sz w:val="24"/>
            <w:szCs w:val="24"/>
          </w:rPr>
          <w:fldChar w:fldCharType="separate"/>
        </w:r>
        <w:r w:rsidR="003E7E75" w:rsidRPr="003E7E75">
          <w:rPr>
            <w:rFonts w:ascii="Arial" w:eastAsia="Times New Roman" w:hAnsi="Arial" w:cs="Arial"/>
            <w:b/>
            <w:bCs/>
            <w:color w:val="004080"/>
            <w:sz w:val="24"/>
            <w:szCs w:val="24"/>
          </w:rPr>
          <w:t>«Relatieklasse»</w:t>
        </w:r>
        <w:r w:rsidRPr="003E7E75">
          <w:rPr>
            <w:rFonts w:ascii="Arial" w:eastAsia="Times New Roman" w:hAnsi="Arial" w:cs="Arial"/>
            <w:b/>
            <w:bCs/>
            <w:color w:val="004080"/>
            <w:sz w:val="24"/>
            <w:szCs w:val="24"/>
          </w:rPr>
          <w:fldChar w:fldCharType="end"/>
        </w:r>
        <w:r w:rsidR="003E7E75" w:rsidRPr="003E7E75">
          <w:rPr>
            <w:rFonts w:ascii="Arial" w:eastAsia="Times New Roman" w:hAnsi="Arial" w:cs="Arial"/>
            <w:b/>
            <w:bCs/>
            <w:color w:val="004080"/>
            <w:sz w:val="24"/>
            <w:szCs w:val="24"/>
          </w:rPr>
          <w:t xml:space="preserve"> </w:t>
        </w:r>
        <w:r w:rsidRPr="003E7E75">
          <w:rPr>
            <w:rFonts w:ascii="Arial" w:eastAsia="Times New Roman" w:hAnsi="Arial" w:cs="Arial"/>
            <w:b/>
            <w:bCs/>
            <w:color w:val="004080"/>
            <w:sz w:val="24"/>
            <w:szCs w:val="24"/>
          </w:rPr>
          <w:fldChar w:fldCharType="begin" w:fldLock="1"/>
        </w:r>
        <w:r w:rsidR="003E7E75" w:rsidRPr="003E7E75">
          <w:rPr>
            <w:rFonts w:ascii="Arial" w:eastAsia="Times New Roman" w:hAnsi="Arial" w:cs="Arial"/>
            <w:b/>
            <w:bCs/>
            <w:color w:val="004080"/>
            <w:sz w:val="24"/>
            <w:szCs w:val="24"/>
          </w:rPr>
          <w:instrText>MERGEFIELD Element.Name</w:instrText>
        </w:r>
        <w:r w:rsidRPr="003E7E75">
          <w:rPr>
            <w:rFonts w:ascii="Arial" w:eastAsia="Times New Roman" w:hAnsi="Arial" w:cs="Arial"/>
            <w:b/>
            <w:bCs/>
            <w:color w:val="004080"/>
            <w:sz w:val="24"/>
            <w:szCs w:val="24"/>
          </w:rPr>
          <w:fldChar w:fldCharType="separate"/>
        </w:r>
        <w:r w:rsidR="003E7E75" w:rsidRPr="003E7E75">
          <w:rPr>
            <w:rFonts w:ascii="Arial" w:eastAsia="Times New Roman" w:hAnsi="Arial" w:cs="Arial"/>
            <w:b/>
            <w:bCs/>
            <w:color w:val="004080"/>
            <w:sz w:val="24"/>
            <w:szCs w:val="24"/>
          </w:rPr>
          <w:t>ZAKENRELATIE</w:t>
        </w:r>
        <w:r w:rsidRPr="003E7E75">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3E7E75" w:rsidRPr="003E7E75" w14:paraId="0B29B496" w14:textId="77777777">
        <w:trPr>
          <w:ins w:id="10863" w:author="Arjan" w:date="2013-02-08T00:29:00Z"/>
        </w:trPr>
        <w:tc>
          <w:tcPr>
            <w:tcW w:w="3600" w:type="dxa"/>
            <w:tcBorders>
              <w:top w:val="nil"/>
              <w:left w:val="nil"/>
              <w:bottom w:val="nil"/>
              <w:right w:val="nil"/>
            </w:tcBorders>
          </w:tcPr>
          <w:p w14:paraId="4758C7D0" w14:textId="77777777" w:rsidR="003E7E75" w:rsidRPr="003E7E75" w:rsidRDefault="003E7E75" w:rsidP="003E7E75">
            <w:pPr>
              <w:autoSpaceDE w:val="0"/>
              <w:autoSpaceDN w:val="0"/>
              <w:adjustRightInd w:val="0"/>
              <w:rPr>
                <w:ins w:id="10864" w:author="Arjan" w:date="2013-02-08T00:29:00Z"/>
                <w:rFonts w:ascii="Arial" w:eastAsia="Times New Roman" w:hAnsi="Arial" w:cs="Arial"/>
                <w:b/>
                <w:color w:val="000000"/>
                <w:sz w:val="20"/>
                <w:szCs w:val="24"/>
              </w:rPr>
            </w:pPr>
            <w:ins w:id="10865" w:author="Arjan" w:date="2013-02-08T00:29:00Z">
              <w:r w:rsidRPr="003E7E75">
                <w:rPr>
                  <w:rFonts w:ascii="Arial" w:eastAsia="Times New Roman" w:hAnsi="Arial" w:cs="Arial"/>
                  <w:b/>
                  <w:bCs/>
                  <w:color w:val="000000"/>
                  <w:sz w:val="20"/>
                  <w:szCs w:val="20"/>
                </w:rPr>
                <w:t xml:space="preserve">Naam </w:t>
              </w:r>
              <w:r w:rsidRPr="003E7E75">
                <w:rPr>
                  <w:rFonts w:ascii="Calibri" w:eastAsia="Times New Roman" w:hAnsi="Calibri" w:cs="Calibri"/>
                  <w:b/>
                  <w:bCs/>
                  <w:color w:val="000000"/>
                </w:rPr>
                <w:t>relatieklasse</w:t>
              </w:r>
            </w:ins>
          </w:p>
        </w:tc>
        <w:tc>
          <w:tcPr>
            <w:tcW w:w="5760" w:type="dxa"/>
            <w:gridSpan w:val="3"/>
            <w:tcBorders>
              <w:top w:val="nil"/>
              <w:left w:val="nil"/>
              <w:bottom w:val="nil"/>
              <w:right w:val="nil"/>
            </w:tcBorders>
          </w:tcPr>
          <w:p w14:paraId="33F64E61" w14:textId="77777777" w:rsidR="003E7E75" w:rsidRPr="003E7E75" w:rsidRDefault="00DA5D93" w:rsidP="003E7E75">
            <w:pPr>
              <w:autoSpaceDE w:val="0"/>
              <w:autoSpaceDN w:val="0"/>
              <w:adjustRightInd w:val="0"/>
              <w:spacing w:after="0" w:line="240" w:lineRule="auto"/>
              <w:rPr>
                <w:ins w:id="10866" w:author="Arjan" w:date="2013-02-08T00:29:00Z"/>
                <w:rFonts w:ascii="Arial" w:eastAsia="Times New Roman" w:hAnsi="Arial" w:cs="Arial"/>
                <w:color w:val="000000"/>
                <w:sz w:val="20"/>
                <w:szCs w:val="24"/>
              </w:rPr>
            </w:pPr>
            <w:ins w:id="10867" w:author="Arjan" w:date="2013-02-08T00:29:00Z">
              <w:r w:rsidRPr="003E7E75">
                <w:rPr>
                  <w:rFonts w:ascii="Arial" w:hAnsi="Arial" w:cs="Arial"/>
                  <w:sz w:val="20"/>
                  <w:szCs w:val="24"/>
                  <w:lang w:val="en-AU"/>
                </w:rPr>
                <w:fldChar w:fldCharType="begin" w:fldLock="1"/>
              </w:r>
              <w:r w:rsidR="003E7E75" w:rsidRPr="003E7E75">
                <w:rPr>
                  <w:rFonts w:ascii="Arial" w:hAnsi="Arial" w:cs="Arial"/>
                  <w:sz w:val="20"/>
                  <w:szCs w:val="24"/>
                  <w:lang w:val="en-AU"/>
                </w:rPr>
                <w:instrText xml:space="preserve">MERGEFIELD </w:instrText>
              </w:r>
              <w:r w:rsidR="003E7E75" w:rsidRPr="003E7E75">
                <w:rPr>
                  <w:rFonts w:ascii="Arial" w:eastAsia="Times New Roman" w:hAnsi="Arial" w:cs="Arial"/>
                  <w:color w:val="000000"/>
                  <w:sz w:val="20"/>
                  <w:szCs w:val="24"/>
                </w:rPr>
                <w:instrText>Element.Name</w:instrText>
              </w:r>
              <w:r w:rsidRPr="003E7E75">
                <w:rPr>
                  <w:rFonts w:ascii="Arial" w:hAnsi="Arial" w:cs="Arial"/>
                  <w:sz w:val="20"/>
                  <w:szCs w:val="24"/>
                  <w:lang w:val="en-AU"/>
                </w:rPr>
                <w:fldChar w:fldCharType="separate"/>
              </w:r>
              <w:r w:rsidR="003E7E75" w:rsidRPr="003E7E75">
                <w:rPr>
                  <w:rFonts w:ascii="Arial" w:eastAsia="Times New Roman" w:hAnsi="Arial" w:cs="Arial"/>
                  <w:color w:val="000000"/>
                  <w:sz w:val="20"/>
                  <w:szCs w:val="24"/>
                </w:rPr>
                <w:t>ZAKENRELATIE</w:t>
              </w:r>
              <w:r w:rsidRPr="003E7E75">
                <w:rPr>
                  <w:rFonts w:ascii="Arial" w:hAnsi="Arial" w:cs="Arial"/>
                  <w:sz w:val="20"/>
                  <w:szCs w:val="24"/>
                  <w:lang w:val="en-AU"/>
                </w:rPr>
                <w:fldChar w:fldCharType="end"/>
              </w:r>
            </w:ins>
          </w:p>
        </w:tc>
      </w:tr>
      <w:tr w:rsidR="003E7E75" w:rsidRPr="005C14BE" w14:paraId="5C2EACD3" w14:textId="77777777">
        <w:trPr>
          <w:trHeight w:val="230"/>
          <w:ins w:id="10868" w:author="Arjan" w:date="2013-02-08T00:29:00Z"/>
        </w:trPr>
        <w:tc>
          <w:tcPr>
            <w:tcW w:w="3600" w:type="dxa"/>
            <w:tcBorders>
              <w:top w:val="nil"/>
              <w:left w:val="nil"/>
              <w:bottom w:val="nil"/>
              <w:right w:val="nil"/>
            </w:tcBorders>
          </w:tcPr>
          <w:p w14:paraId="5A018DB2" w14:textId="77777777" w:rsidR="003E7E75" w:rsidRPr="003E7E75" w:rsidRDefault="003E7E75" w:rsidP="003E7E75">
            <w:pPr>
              <w:autoSpaceDE w:val="0"/>
              <w:autoSpaceDN w:val="0"/>
              <w:adjustRightInd w:val="0"/>
              <w:rPr>
                <w:ins w:id="10869" w:author="Arjan" w:date="2013-02-08T00:29:00Z"/>
                <w:rFonts w:ascii="Arial" w:eastAsia="Times New Roman" w:hAnsi="Arial" w:cs="Arial"/>
                <w:b/>
                <w:color w:val="000000"/>
                <w:sz w:val="20"/>
                <w:szCs w:val="24"/>
              </w:rPr>
            </w:pPr>
            <w:ins w:id="10870" w:author="Arjan" w:date="2013-02-08T00:29:00Z">
              <w:r w:rsidRPr="003E7E75">
                <w:rPr>
                  <w:rFonts w:ascii="Arial" w:eastAsia="Times New Roman" w:hAnsi="Arial" w:cs="Arial"/>
                  <w:b/>
                  <w:color w:val="000000"/>
                  <w:sz w:val="20"/>
                  <w:szCs w:val="24"/>
                </w:rPr>
                <w:t xml:space="preserve">Definitie </w:t>
              </w:r>
              <w:r w:rsidRPr="003E7E75">
                <w:rPr>
                  <w:rFonts w:ascii="Calibri" w:eastAsia="Times New Roman" w:hAnsi="Calibri" w:cs="Arial"/>
                  <w:b/>
                  <w:color w:val="000000"/>
                  <w:szCs w:val="24"/>
                </w:rPr>
                <w:t>relatieklasse</w:t>
              </w:r>
            </w:ins>
          </w:p>
        </w:tc>
        <w:tc>
          <w:tcPr>
            <w:tcW w:w="5760" w:type="dxa"/>
            <w:gridSpan w:val="3"/>
            <w:tcBorders>
              <w:top w:val="nil"/>
              <w:left w:val="nil"/>
              <w:bottom w:val="nil"/>
              <w:right w:val="nil"/>
            </w:tcBorders>
          </w:tcPr>
          <w:p w14:paraId="08A5D024" w14:textId="77777777" w:rsidR="003E7E75" w:rsidRPr="00DD0F4F" w:rsidRDefault="00DA5D93" w:rsidP="003E7E75">
            <w:pPr>
              <w:autoSpaceDE w:val="0"/>
              <w:autoSpaceDN w:val="0"/>
              <w:adjustRightInd w:val="0"/>
              <w:spacing w:after="0" w:line="240" w:lineRule="auto"/>
              <w:rPr>
                <w:ins w:id="10871" w:author="Arjan" w:date="2013-02-08T00:29:00Z"/>
                <w:rFonts w:ascii="Arial" w:eastAsia="Times New Roman" w:hAnsi="Arial" w:cs="Arial"/>
                <w:b/>
                <w:color w:val="000000"/>
                <w:sz w:val="20"/>
                <w:szCs w:val="24"/>
                <w:lang w:val="nl-NL"/>
              </w:rPr>
            </w:pPr>
            <w:ins w:id="10872" w:author="Arjan" w:date="2013-02-08T00:29:00Z">
              <w:r w:rsidRPr="003E7E75">
                <w:rPr>
                  <w:rFonts w:ascii="Arial" w:hAnsi="Arial" w:cs="Arial"/>
                  <w:sz w:val="20"/>
                  <w:szCs w:val="24"/>
                  <w:lang w:val="en-AU"/>
                </w:rPr>
                <w:fldChar w:fldCharType="begin" w:fldLock="1"/>
              </w:r>
              <w:r w:rsidR="003E7E75" w:rsidRPr="00DD0F4F">
                <w:rPr>
                  <w:rFonts w:ascii="Arial" w:hAnsi="Arial" w:cs="Arial"/>
                  <w:sz w:val="20"/>
                  <w:szCs w:val="24"/>
                  <w:lang w:val="nl-NL"/>
                </w:rPr>
                <w:instrText xml:space="preserve">MERGEFIELD </w:instrText>
              </w:r>
              <w:r w:rsidR="003E7E75" w:rsidRPr="00DD0F4F">
                <w:rPr>
                  <w:rFonts w:ascii="Arial" w:eastAsia="Times New Roman" w:hAnsi="Arial" w:cs="Arial"/>
                  <w:color w:val="000000"/>
                  <w:sz w:val="20"/>
                  <w:szCs w:val="24"/>
                  <w:lang w:val="nl-NL"/>
                </w:rPr>
                <w:instrText>Element.Notes</w:instrText>
              </w:r>
              <w:r w:rsidRPr="003E7E75">
                <w:rPr>
                  <w:rFonts w:ascii="Arial" w:hAnsi="Arial" w:cs="Arial"/>
                  <w:sz w:val="20"/>
                  <w:szCs w:val="24"/>
                  <w:lang w:val="en-AU"/>
                </w:rPr>
                <w:fldChar w:fldCharType="separate"/>
              </w:r>
              <w:r w:rsidR="003E7E75" w:rsidRPr="00DD0F4F">
                <w:rPr>
                  <w:rFonts w:ascii="Arial" w:eastAsia="Times New Roman" w:hAnsi="Arial" w:cs="Arial"/>
                  <w:color w:val="000000"/>
                  <w:sz w:val="20"/>
                  <w:szCs w:val="24"/>
                  <w:lang w:val="nl-NL"/>
                </w:rPr>
                <w:t>De relevantie van de andere ZAAK voor de ZAAK.</w:t>
              </w:r>
              <w:r w:rsidRPr="003E7E75">
                <w:rPr>
                  <w:rFonts w:ascii="Arial" w:hAnsi="Arial" w:cs="Arial"/>
                  <w:sz w:val="20"/>
                  <w:szCs w:val="24"/>
                  <w:lang w:val="en-AU"/>
                </w:rPr>
                <w:fldChar w:fldCharType="end"/>
              </w:r>
            </w:ins>
          </w:p>
        </w:tc>
      </w:tr>
      <w:tr w:rsidR="003E7E75" w:rsidRPr="003E7E75" w14:paraId="359F2E22" w14:textId="77777777">
        <w:trPr>
          <w:ins w:id="10873" w:author="Arjan" w:date="2013-02-08T00:29:00Z"/>
        </w:trPr>
        <w:tc>
          <w:tcPr>
            <w:tcW w:w="3600" w:type="dxa"/>
            <w:tcBorders>
              <w:top w:val="nil"/>
              <w:left w:val="nil"/>
              <w:bottom w:val="nil"/>
              <w:right w:val="nil"/>
            </w:tcBorders>
          </w:tcPr>
          <w:p w14:paraId="05A8F9E4" w14:textId="77777777" w:rsidR="003E7E75" w:rsidRPr="003E7E75" w:rsidRDefault="003E7E75" w:rsidP="003E7E75">
            <w:pPr>
              <w:autoSpaceDE w:val="0"/>
              <w:autoSpaceDN w:val="0"/>
              <w:adjustRightInd w:val="0"/>
              <w:spacing w:after="0" w:line="240" w:lineRule="auto"/>
              <w:rPr>
                <w:ins w:id="10874" w:author="Arjan" w:date="2013-02-08T00:29:00Z"/>
                <w:rFonts w:ascii="Arial" w:eastAsia="Times New Roman" w:hAnsi="Arial" w:cs="Arial"/>
                <w:color w:val="000000"/>
                <w:sz w:val="20"/>
                <w:szCs w:val="24"/>
              </w:rPr>
            </w:pPr>
            <w:bookmarkStart w:id="10875" w:name="BKM_6A57A010_824B_439d_A4C7_51AF339D31F0"/>
            <w:bookmarkEnd w:id="10875"/>
            <w:ins w:id="10876" w:author="Arjan" w:date="2013-02-08T00:29:00Z">
              <w:r w:rsidRPr="003E7E75">
                <w:rPr>
                  <w:rFonts w:ascii="Arial" w:eastAsia="Times New Roman" w:hAnsi="Arial" w:cs="Arial"/>
                  <w:b/>
                  <w:color w:val="000000"/>
                  <w:sz w:val="20"/>
                  <w:szCs w:val="24"/>
                </w:rPr>
                <w:t>Overzicht Attributen</w:t>
              </w:r>
            </w:ins>
          </w:p>
        </w:tc>
        <w:tc>
          <w:tcPr>
            <w:tcW w:w="1080" w:type="dxa"/>
            <w:tcBorders>
              <w:top w:val="nil"/>
              <w:left w:val="nil"/>
              <w:bottom w:val="nil"/>
              <w:right w:val="nil"/>
            </w:tcBorders>
          </w:tcPr>
          <w:p w14:paraId="3E874E22" w14:textId="77777777" w:rsidR="003E7E75" w:rsidRPr="003E7E75" w:rsidRDefault="003E7E75" w:rsidP="003E7E75">
            <w:pPr>
              <w:autoSpaceDE w:val="0"/>
              <w:autoSpaceDN w:val="0"/>
              <w:adjustRightInd w:val="0"/>
              <w:spacing w:after="0" w:line="240" w:lineRule="auto"/>
              <w:rPr>
                <w:ins w:id="10877" w:author="Arjan" w:date="2013-02-08T00:29:00Z"/>
                <w:rFonts w:ascii="Arial" w:eastAsia="Times New Roman" w:hAnsi="Arial" w:cs="Arial"/>
                <w:color w:val="000000"/>
                <w:sz w:val="20"/>
                <w:szCs w:val="24"/>
              </w:rPr>
            </w:pPr>
            <w:ins w:id="10878" w:author="Arjan" w:date="2013-02-08T00:29:00Z">
              <w:r w:rsidRPr="003E7E75">
                <w:rPr>
                  <w:rFonts w:ascii="Arial" w:eastAsia="Times New Roman" w:hAnsi="Arial" w:cs="Arial"/>
                  <w:i/>
                  <w:color w:val="000000"/>
                  <w:sz w:val="20"/>
                  <w:szCs w:val="24"/>
                </w:rPr>
                <w:t>Code</w:t>
              </w:r>
            </w:ins>
          </w:p>
        </w:tc>
        <w:tc>
          <w:tcPr>
            <w:tcW w:w="3330" w:type="dxa"/>
            <w:tcBorders>
              <w:top w:val="nil"/>
              <w:left w:val="nil"/>
              <w:bottom w:val="nil"/>
              <w:right w:val="nil"/>
            </w:tcBorders>
          </w:tcPr>
          <w:p w14:paraId="67CD51EE" w14:textId="77777777" w:rsidR="003E7E75" w:rsidRPr="003E7E75" w:rsidRDefault="003E7E75" w:rsidP="003E7E75">
            <w:pPr>
              <w:autoSpaceDE w:val="0"/>
              <w:autoSpaceDN w:val="0"/>
              <w:adjustRightInd w:val="0"/>
              <w:spacing w:after="0" w:line="240" w:lineRule="auto"/>
              <w:rPr>
                <w:ins w:id="10879" w:author="Arjan" w:date="2013-02-08T00:29:00Z"/>
                <w:rFonts w:ascii="Arial" w:eastAsia="Times New Roman" w:hAnsi="Arial" w:cs="Arial"/>
                <w:color w:val="000000"/>
                <w:sz w:val="20"/>
                <w:szCs w:val="24"/>
              </w:rPr>
            </w:pPr>
            <w:ins w:id="10880" w:author="Arjan" w:date="2013-02-08T00:29:00Z">
              <w:r w:rsidRPr="003E7E75">
                <w:rPr>
                  <w:rFonts w:ascii="Arial" w:eastAsia="Times New Roman" w:hAnsi="Arial" w:cs="Arial"/>
                  <w:i/>
                  <w:color w:val="000000"/>
                  <w:sz w:val="20"/>
                  <w:szCs w:val="24"/>
                </w:rPr>
                <w:t>Gegevensnaam</w:t>
              </w:r>
            </w:ins>
          </w:p>
        </w:tc>
        <w:tc>
          <w:tcPr>
            <w:tcW w:w="1350" w:type="dxa"/>
            <w:tcBorders>
              <w:top w:val="nil"/>
              <w:left w:val="nil"/>
              <w:bottom w:val="nil"/>
              <w:right w:val="nil"/>
            </w:tcBorders>
          </w:tcPr>
          <w:p w14:paraId="4ACD00A9" w14:textId="77777777" w:rsidR="003E7E75" w:rsidRPr="003E7E75" w:rsidRDefault="003E7E75" w:rsidP="003E7E75">
            <w:pPr>
              <w:autoSpaceDE w:val="0"/>
              <w:autoSpaceDN w:val="0"/>
              <w:adjustRightInd w:val="0"/>
              <w:spacing w:after="0" w:line="240" w:lineRule="auto"/>
              <w:rPr>
                <w:ins w:id="10881" w:author="Arjan" w:date="2013-02-08T00:29:00Z"/>
                <w:rFonts w:ascii="Arial" w:eastAsia="Times New Roman" w:hAnsi="Arial" w:cs="Arial"/>
                <w:color w:val="000000"/>
                <w:sz w:val="20"/>
                <w:szCs w:val="24"/>
              </w:rPr>
            </w:pPr>
            <w:ins w:id="10882" w:author="Arjan" w:date="2013-02-08T00:29:00Z">
              <w:r w:rsidRPr="003E7E75">
                <w:rPr>
                  <w:rFonts w:ascii="Arial" w:eastAsia="Times New Roman" w:hAnsi="Arial" w:cs="Arial"/>
                  <w:i/>
                  <w:color w:val="000000"/>
                  <w:sz w:val="20"/>
                  <w:szCs w:val="24"/>
                </w:rPr>
                <w:t>Herkomst</w:t>
              </w:r>
            </w:ins>
          </w:p>
        </w:tc>
      </w:tr>
      <w:tr w:rsidR="003E7E75" w:rsidRPr="003E7E75" w14:paraId="46840881" w14:textId="77777777">
        <w:trPr>
          <w:ins w:id="10883" w:author="Arjan" w:date="2013-02-08T00:29:00Z"/>
        </w:trPr>
        <w:tc>
          <w:tcPr>
            <w:tcW w:w="3600" w:type="dxa"/>
            <w:tcBorders>
              <w:top w:val="nil"/>
              <w:left w:val="nil"/>
              <w:bottom w:val="nil"/>
              <w:right w:val="nil"/>
            </w:tcBorders>
          </w:tcPr>
          <w:p w14:paraId="36B9A6EB" w14:textId="77777777" w:rsidR="003E7E75" w:rsidRPr="003E7E75" w:rsidRDefault="003E7E75" w:rsidP="003E7E75">
            <w:pPr>
              <w:autoSpaceDE w:val="0"/>
              <w:autoSpaceDN w:val="0"/>
              <w:adjustRightInd w:val="0"/>
              <w:spacing w:after="0" w:line="240" w:lineRule="auto"/>
              <w:rPr>
                <w:ins w:id="10884" w:author="Arjan" w:date="2013-02-08T00:29:00Z"/>
                <w:rFonts w:ascii="Arial" w:eastAsia="Times New Roman" w:hAnsi="Arial" w:cs="Arial"/>
                <w:color w:val="000000"/>
                <w:sz w:val="20"/>
                <w:szCs w:val="24"/>
              </w:rPr>
            </w:pPr>
          </w:p>
        </w:tc>
        <w:tc>
          <w:tcPr>
            <w:tcW w:w="1080" w:type="dxa"/>
            <w:tcBorders>
              <w:top w:val="nil"/>
              <w:left w:val="nil"/>
              <w:bottom w:val="nil"/>
              <w:right w:val="nil"/>
            </w:tcBorders>
          </w:tcPr>
          <w:p w14:paraId="0B4553AD" w14:textId="77777777" w:rsidR="003E7E75" w:rsidRPr="003E7E75" w:rsidRDefault="003E7E75" w:rsidP="003E7E75">
            <w:pPr>
              <w:autoSpaceDE w:val="0"/>
              <w:autoSpaceDN w:val="0"/>
              <w:adjustRightInd w:val="0"/>
              <w:spacing w:after="0" w:line="240" w:lineRule="auto"/>
              <w:rPr>
                <w:ins w:id="10885" w:author="Arjan" w:date="2013-02-08T00:29:00Z"/>
                <w:rFonts w:ascii="Arial" w:eastAsia="Times New Roman" w:hAnsi="Arial" w:cs="Arial"/>
                <w:color w:val="000000"/>
                <w:sz w:val="20"/>
                <w:szCs w:val="24"/>
              </w:rPr>
            </w:pPr>
          </w:p>
        </w:tc>
        <w:tc>
          <w:tcPr>
            <w:tcW w:w="3330" w:type="dxa"/>
            <w:tcBorders>
              <w:top w:val="nil"/>
              <w:left w:val="nil"/>
              <w:bottom w:val="nil"/>
              <w:right w:val="nil"/>
            </w:tcBorders>
          </w:tcPr>
          <w:p w14:paraId="7DA7C034" w14:textId="77777777" w:rsidR="003E7E75" w:rsidRPr="003E7E75" w:rsidRDefault="00DA5D93" w:rsidP="003E7E75">
            <w:pPr>
              <w:autoSpaceDE w:val="0"/>
              <w:autoSpaceDN w:val="0"/>
              <w:adjustRightInd w:val="0"/>
              <w:spacing w:after="0" w:line="240" w:lineRule="auto"/>
              <w:rPr>
                <w:ins w:id="10886" w:author="Arjan" w:date="2013-02-08T00:29:00Z"/>
                <w:rFonts w:ascii="Arial" w:eastAsia="Times New Roman" w:hAnsi="Arial" w:cs="Arial"/>
                <w:color w:val="000000"/>
                <w:sz w:val="20"/>
                <w:szCs w:val="24"/>
              </w:rPr>
            </w:pPr>
            <w:ins w:id="10887" w:author="Arjan" w:date="2013-02-08T00:29:00Z">
              <w:r w:rsidRPr="003E7E75">
                <w:rPr>
                  <w:rFonts w:ascii="Arial" w:hAnsi="Arial" w:cs="Arial"/>
                  <w:sz w:val="20"/>
                  <w:szCs w:val="24"/>
                  <w:lang w:val="en-AU"/>
                </w:rPr>
                <w:fldChar w:fldCharType="begin" w:fldLock="1"/>
              </w:r>
              <w:r w:rsidR="003E7E75" w:rsidRPr="003E7E75">
                <w:rPr>
                  <w:rFonts w:ascii="Arial" w:hAnsi="Arial" w:cs="Arial"/>
                  <w:sz w:val="20"/>
                  <w:szCs w:val="24"/>
                  <w:lang w:val="en-AU"/>
                </w:rPr>
                <w:instrText xml:space="preserve">MERGEFIELD </w:instrText>
              </w:r>
              <w:r w:rsidR="003E7E75" w:rsidRPr="003E7E75">
                <w:rPr>
                  <w:rFonts w:ascii="Arial" w:eastAsia="Times New Roman" w:hAnsi="Arial" w:cs="Arial"/>
                  <w:color w:val="000000"/>
                  <w:sz w:val="20"/>
                  <w:szCs w:val="24"/>
                </w:rPr>
                <w:instrText>Att.Name</w:instrText>
              </w:r>
              <w:r w:rsidRPr="003E7E75">
                <w:rPr>
                  <w:rFonts w:ascii="Arial" w:hAnsi="Arial" w:cs="Arial"/>
                  <w:sz w:val="20"/>
                  <w:szCs w:val="24"/>
                  <w:lang w:val="en-AU"/>
                </w:rPr>
                <w:fldChar w:fldCharType="separate"/>
              </w:r>
              <w:r w:rsidR="003E7E75" w:rsidRPr="003E7E75">
                <w:rPr>
                  <w:rFonts w:ascii="Arial" w:eastAsia="Times New Roman" w:hAnsi="Arial" w:cs="Arial"/>
                  <w:color w:val="000000"/>
                  <w:sz w:val="20"/>
                  <w:szCs w:val="24"/>
                </w:rPr>
                <w:t>Aard relatie</w:t>
              </w:r>
              <w:r w:rsidRPr="003E7E75">
                <w:rPr>
                  <w:rFonts w:ascii="Arial" w:hAnsi="Arial" w:cs="Arial"/>
                  <w:sz w:val="20"/>
                  <w:szCs w:val="24"/>
                  <w:lang w:val="en-AU"/>
                </w:rPr>
                <w:fldChar w:fldCharType="end"/>
              </w:r>
            </w:ins>
          </w:p>
        </w:tc>
        <w:tc>
          <w:tcPr>
            <w:tcW w:w="1350" w:type="dxa"/>
            <w:tcBorders>
              <w:top w:val="nil"/>
              <w:left w:val="nil"/>
              <w:bottom w:val="nil"/>
              <w:right w:val="nil"/>
            </w:tcBorders>
          </w:tcPr>
          <w:p w14:paraId="2785791D" w14:textId="77777777" w:rsidR="003E7E75" w:rsidRPr="003E7E75" w:rsidRDefault="003E7E75" w:rsidP="003E7E75">
            <w:pPr>
              <w:autoSpaceDE w:val="0"/>
              <w:autoSpaceDN w:val="0"/>
              <w:adjustRightInd w:val="0"/>
              <w:spacing w:after="0" w:line="240" w:lineRule="auto"/>
              <w:rPr>
                <w:ins w:id="10888" w:author="Arjan" w:date="2013-02-08T00:29:00Z"/>
                <w:rFonts w:ascii="Arial" w:eastAsia="Times New Roman" w:hAnsi="Arial" w:cs="Arial"/>
                <w:color w:val="000000"/>
                <w:sz w:val="20"/>
                <w:szCs w:val="24"/>
              </w:rPr>
            </w:pPr>
            <w:ins w:id="10889" w:author="Arjan" w:date="2013-02-08T00:29:00Z">
              <w:r w:rsidRPr="003E7E75">
                <w:rPr>
                  <w:rFonts w:ascii="Arial" w:eastAsia="Times New Roman" w:hAnsi="Arial" w:cs="Arial"/>
                  <w:color w:val="000000"/>
                  <w:sz w:val="20"/>
                  <w:szCs w:val="24"/>
                </w:rPr>
                <w:t>KING</w:t>
              </w:r>
            </w:ins>
          </w:p>
        </w:tc>
      </w:tr>
    </w:tbl>
    <w:p w14:paraId="524714D4" w14:textId="77777777" w:rsidR="003E7E75" w:rsidRDefault="003E7E75" w:rsidP="00EE4D07"/>
    <w:p w14:paraId="0BF6EC4D" w14:textId="77777777" w:rsidR="003E7E75" w:rsidRPr="003E7E75" w:rsidRDefault="00DA5D93" w:rsidP="003E7E75">
      <w:pPr>
        <w:autoSpaceDE w:val="0"/>
        <w:autoSpaceDN w:val="0"/>
        <w:adjustRightInd w:val="0"/>
        <w:spacing w:before="240" w:after="60" w:line="240" w:lineRule="auto"/>
        <w:outlineLvl w:val="3"/>
        <w:rPr>
          <w:ins w:id="10890" w:author="Arjan" w:date="2013-02-08T00:31:00Z"/>
          <w:rFonts w:ascii="Arial" w:eastAsia="Times New Roman" w:hAnsi="Arial" w:cs="Arial"/>
          <w:b/>
          <w:bCs/>
          <w:color w:val="004080"/>
          <w:sz w:val="24"/>
          <w:szCs w:val="24"/>
        </w:rPr>
      </w:pPr>
      <w:ins w:id="10891" w:author="Arjan" w:date="2013-02-08T00:31:00Z">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b/>
            <w:bCs/>
            <w:color w:val="004080"/>
            <w:sz w:val="24"/>
            <w:szCs w:val="24"/>
          </w:rPr>
          <w:instrText>Att.Stereotype</w:instrText>
        </w:r>
        <w:r w:rsidRPr="003E7E75">
          <w:rPr>
            <w:rFonts w:ascii="Arial" w:hAnsi="Arial" w:cs="Arial"/>
            <w:sz w:val="20"/>
            <w:szCs w:val="20"/>
            <w:lang w:val="en-AU"/>
          </w:rPr>
          <w:fldChar w:fldCharType="separate"/>
        </w:r>
        <w:r w:rsidR="003E7E75" w:rsidRPr="003E7E75">
          <w:rPr>
            <w:rFonts w:ascii="Arial" w:eastAsia="Times New Roman" w:hAnsi="Arial" w:cs="Arial"/>
            <w:b/>
            <w:bCs/>
            <w:color w:val="004080"/>
            <w:sz w:val="24"/>
            <w:szCs w:val="24"/>
          </w:rPr>
          <w:t>«Attribuutsoort»</w:t>
        </w:r>
        <w:r w:rsidRPr="003E7E75">
          <w:rPr>
            <w:rFonts w:ascii="Arial" w:hAnsi="Arial" w:cs="Arial"/>
            <w:sz w:val="20"/>
            <w:szCs w:val="20"/>
            <w:lang w:val="en-AU"/>
          </w:rPr>
          <w:fldChar w:fldCharType="end"/>
        </w:r>
        <w:r w:rsidR="003E7E75" w:rsidRPr="003E7E75">
          <w:rPr>
            <w:rFonts w:ascii="Arial" w:eastAsia="Times New Roman" w:hAnsi="Arial" w:cs="Arial"/>
            <w:b/>
            <w:bCs/>
            <w:color w:val="004080"/>
            <w:sz w:val="24"/>
            <w:szCs w:val="24"/>
          </w:rPr>
          <w:t xml:space="preserve"> </w:t>
        </w:r>
        <w:r w:rsidRPr="003E7E75">
          <w:rPr>
            <w:rFonts w:ascii="Arial" w:eastAsia="Times New Roman" w:hAnsi="Arial" w:cs="Arial"/>
            <w:b/>
            <w:bCs/>
            <w:color w:val="004080"/>
            <w:sz w:val="24"/>
            <w:szCs w:val="24"/>
          </w:rPr>
          <w:fldChar w:fldCharType="begin" w:fldLock="1"/>
        </w:r>
        <w:r w:rsidR="003E7E75" w:rsidRPr="003E7E75">
          <w:rPr>
            <w:rFonts w:ascii="Arial" w:eastAsia="Times New Roman" w:hAnsi="Arial" w:cs="Arial"/>
            <w:b/>
            <w:bCs/>
            <w:color w:val="004080"/>
            <w:sz w:val="24"/>
            <w:szCs w:val="24"/>
          </w:rPr>
          <w:instrText>MERGEFIELD Att.Name</w:instrText>
        </w:r>
        <w:r w:rsidRPr="003E7E75">
          <w:rPr>
            <w:rFonts w:ascii="Arial" w:eastAsia="Times New Roman" w:hAnsi="Arial" w:cs="Arial"/>
            <w:b/>
            <w:bCs/>
            <w:color w:val="004080"/>
            <w:sz w:val="24"/>
            <w:szCs w:val="24"/>
          </w:rPr>
          <w:fldChar w:fldCharType="separate"/>
        </w:r>
        <w:r w:rsidR="003E7E75" w:rsidRPr="003E7E75">
          <w:rPr>
            <w:rFonts w:ascii="Arial" w:eastAsia="Times New Roman" w:hAnsi="Arial" w:cs="Arial"/>
            <w:b/>
            <w:bCs/>
            <w:color w:val="004080"/>
            <w:sz w:val="24"/>
            <w:szCs w:val="24"/>
          </w:rPr>
          <w:t>Aard relatie</w:t>
        </w:r>
        <w:r w:rsidRPr="003E7E75">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3E7E75" w:rsidRPr="003E7E75" w14:paraId="514B3B6D" w14:textId="77777777">
        <w:trPr>
          <w:trHeight w:val="215"/>
          <w:ins w:id="10892" w:author="Arjan" w:date="2013-02-08T00:31:00Z"/>
        </w:trPr>
        <w:tc>
          <w:tcPr>
            <w:tcW w:w="3690" w:type="dxa"/>
            <w:tcBorders>
              <w:top w:val="nil"/>
              <w:left w:val="nil"/>
              <w:bottom w:val="nil"/>
              <w:right w:val="nil"/>
            </w:tcBorders>
          </w:tcPr>
          <w:p w14:paraId="1AD3ECF0" w14:textId="77777777" w:rsidR="003E7E75" w:rsidRPr="003E7E75" w:rsidRDefault="003E7E75" w:rsidP="003E7E75">
            <w:pPr>
              <w:autoSpaceDE w:val="0"/>
              <w:autoSpaceDN w:val="0"/>
              <w:adjustRightInd w:val="0"/>
              <w:spacing w:after="0" w:line="240" w:lineRule="auto"/>
              <w:rPr>
                <w:ins w:id="10893" w:author="Arjan" w:date="2013-02-08T00:31:00Z"/>
                <w:rFonts w:ascii="Arial" w:eastAsia="Times New Roman" w:hAnsi="Arial" w:cs="Arial"/>
                <w:color w:val="000000"/>
                <w:sz w:val="20"/>
                <w:szCs w:val="20"/>
              </w:rPr>
            </w:pPr>
            <w:ins w:id="10894" w:author="Arjan" w:date="2013-02-08T00:31:00Z">
              <w:r w:rsidRPr="003E7E75">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14:paraId="4F35780C" w14:textId="77777777" w:rsidR="003E7E75" w:rsidRPr="003E7E75" w:rsidRDefault="00DA5D93" w:rsidP="003E7E75">
            <w:pPr>
              <w:autoSpaceDE w:val="0"/>
              <w:autoSpaceDN w:val="0"/>
              <w:adjustRightInd w:val="0"/>
              <w:spacing w:after="0" w:line="240" w:lineRule="auto"/>
              <w:rPr>
                <w:ins w:id="10895" w:author="Arjan" w:date="2013-02-08T00:31:00Z"/>
                <w:rFonts w:ascii="Arial" w:eastAsia="Times New Roman" w:hAnsi="Arial" w:cs="Arial"/>
                <w:color w:val="000000"/>
                <w:sz w:val="20"/>
                <w:szCs w:val="20"/>
              </w:rPr>
            </w:pPr>
            <w:ins w:id="10896" w:author="Arjan" w:date="2013-02-08T00:31:00Z">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color w:val="000000"/>
                  <w:sz w:val="20"/>
                  <w:szCs w:val="20"/>
                </w:rPr>
                <w:instrText>Att.Name</w:instrText>
              </w:r>
              <w:r w:rsidRPr="003E7E75">
                <w:rPr>
                  <w:rFonts w:ascii="Arial" w:hAnsi="Arial" w:cs="Arial"/>
                  <w:sz w:val="20"/>
                  <w:szCs w:val="20"/>
                  <w:lang w:val="en-AU"/>
                </w:rPr>
                <w:fldChar w:fldCharType="separate"/>
              </w:r>
              <w:r w:rsidR="003E7E75" w:rsidRPr="003E7E75">
                <w:rPr>
                  <w:rFonts w:ascii="Arial" w:eastAsia="Times New Roman" w:hAnsi="Arial" w:cs="Arial"/>
                  <w:color w:val="000000"/>
                  <w:sz w:val="20"/>
                  <w:szCs w:val="20"/>
                </w:rPr>
                <w:t>Aard relatie</w:t>
              </w:r>
              <w:r w:rsidRPr="003E7E75">
                <w:rPr>
                  <w:rFonts w:ascii="Arial" w:hAnsi="Arial" w:cs="Arial"/>
                  <w:sz w:val="20"/>
                  <w:szCs w:val="20"/>
                  <w:lang w:val="en-AU"/>
                </w:rPr>
                <w:fldChar w:fldCharType="end"/>
              </w:r>
            </w:ins>
          </w:p>
        </w:tc>
      </w:tr>
      <w:tr w:rsidR="003E7E75" w:rsidRPr="003E7E75" w14:paraId="633EB318" w14:textId="77777777">
        <w:trPr>
          <w:ins w:id="10897" w:author="Arjan" w:date="2013-02-08T00:31:00Z"/>
        </w:trPr>
        <w:tc>
          <w:tcPr>
            <w:tcW w:w="3690" w:type="dxa"/>
            <w:tcBorders>
              <w:top w:val="nil"/>
              <w:left w:val="nil"/>
              <w:bottom w:val="nil"/>
              <w:right w:val="nil"/>
            </w:tcBorders>
          </w:tcPr>
          <w:p w14:paraId="4E33A0FC" w14:textId="77777777" w:rsidR="003E7E75" w:rsidRPr="003E7E75" w:rsidRDefault="003E7E75" w:rsidP="003E7E75">
            <w:pPr>
              <w:autoSpaceDE w:val="0"/>
              <w:autoSpaceDN w:val="0"/>
              <w:adjustRightInd w:val="0"/>
              <w:spacing w:after="0" w:line="240" w:lineRule="auto"/>
              <w:rPr>
                <w:ins w:id="10898"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14:paraId="2DB3BBF7" w14:textId="77777777" w:rsidR="003E7E75" w:rsidRPr="003E7E75" w:rsidRDefault="003E7E75" w:rsidP="003E7E75">
            <w:pPr>
              <w:autoSpaceDE w:val="0"/>
              <w:autoSpaceDN w:val="0"/>
              <w:adjustRightInd w:val="0"/>
              <w:spacing w:after="0" w:line="240" w:lineRule="auto"/>
              <w:rPr>
                <w:ins w:id="10899" w:author="Arjan" w:date="2013-02-08T00:31:00Z"/>
                <w:rFonts w:ascii="Arial" w:eastAsia="Times New Roman" w:hAnsi="Arial" w:cs="Arial"/>
                <w:b/>
                <w:bCs/>
                <w:color w:val="000000"/>
                <w:sz w:val="20"/>
                <w:szCs w:val="20"/>
              </w:rPr>
            </w:pPr>
          </w:p>
        </w:tc>
      </w:tr>
      <w:tr w:rsidR="003E7E75" w:rsidRPr="003E7E75" w14:paraId="6934C595" w14:textId="77777777">
        <w:trPr>
          <w:ins w:id="10900" w:author="Arjan" w:date="2013-02-08T00:31:00Z"/>
        </w:trPr>
        <w:tc>
          <w:tcPr>
            <w:tcW w:w="3690" w:type="dxa"/>
            <w:tcBorders>
              <w:top w:val="nil"/>
              <w:left w:val="nil"/>
              <w:bottom w:val="nil"/>
              <w:right w:val="nil"/>
            </w:tcBorders>
          </w:tcPr>
          <w:p w14:paraId="77697AAE" w14:textId="77777777" w:rsidR="003E7E75" w:rsidRPr="003E7E75" w:rsidRDefault="003E7E75" w:rsidP="003E7E75">
            <w:pPr>
              <w:autoSpaceDE w:val="0"/>
              <w:autoSpaceDN w:val="0"/>
              <w:adjustRightInd w:val="0"/>
              <w:spacing w:after="0" w:line="240" w:lineRule="auto"/>
              <w:rPr>
                <w:ins w:id="10901" w:author="Arjan" w:date="2013-02-08T00:31:00Z"/>
                <w:rFonts w:ascii="Arial" w:eastAsia="Times New Roman" w:hAnsi="Arial" w:cs="Arial"/>
                <w:color w:val="000000"/>
                <w:sz w:val="20"/>
                <w:szCs w:val="20"/>
              </w:rPr>
            </w:pPr>
            <w:ins w:id="10902" w:author="Arjan" w:date="2013-02-08T00:31:00Z">
              <w:r w:rsidRPr="003E7E75">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14:paraId="249452AF" w14:textId="77777777" w:rsidR="003E7E75" w:rsidRPr="003E7E75" w:rsidRDefault="003E7E75" w:rsidP="003E7E75">
            <w:pPr>
              <w:autoSpaceDE w:val="0"/>
              <w:autoSpaceDN w:val="0"/>
              <w:adjustRightInd w:val="0"/>
              <w:spacing w:after="0" w:line="240" w:lineRule="auto"/>
              <w:rPr>
                <w:ins w:id="10903" w:author="Arjan" w:date="2013-02-08T00:31:00Z"/>
                <w:rFonts w:ascii="Arial" w:eastAsia="Times New Roman" w:hAnsi="Arial" w:cs="Arial"/>
                <w:color w:val="000000"/>
                <w:sz w:val="20"/>
                <w:szCs w:val="20"/>
              </w:rPr>
            </w:pPr>
            <w:ins w:id="10904" w:author="Arjan" w:date="2013-02-08T00:31:00Z">
              <w:r w:rsidRPr="003E7E75">
                <w:rPr>
                  <w:rFonts w:ascii="Arial" w:eastAsia="Times New Roman" w:hAnsi="Arial" w:cs="Arial"/>
                  <w:color w:val="000000"/>
                  <w:sz w:val="20"/>
                  <w:szCs w:val="20"/>
                </w:rPr>
                <w:t>KING</w:t>
              </w:r>
            </w:ins>
          </w:p>
        </w:tc>
      </w:tr>
      <w:tr w:rsidR="003E7E75" w:rsidRPr="003E7E75" w14:paraId="0EC2BE32" w14:textId="77777777">
        <w:trPr>
          <w:ins w:id="10905" w:author="Arjan" w:date="2013-02-08T00:31:00Z"/>
        </w:trPr>
        <w:tc>
          <w:tcPr>
            <w:tcW w:w="3690" w:type="dxa"/>
            <w:tcBorders>
              <w:top w:val="nil"/>
              <w:left w:val="nil"/>
              <w:bottom w:val="nil"/>
              <w:right w:val="nil"/>
            </w:tcBorders>
          </w:tcPr>
          <w:p w14:paraId="288CE64F" w14:textId="77777777" w:rsidR="003E7E75" w:rsidRPr="003E7E75" w:rsidRDefault="003E7E75" w:rsidP="003E7E75">
            <w:pPr>
              <w:autoSpaceDE w:val="0"/>
              <w:autoSpaceDN w:val="0"/>
              <w:adjustRightInd w:val="0"/>
              <w:spacing w:after="0" w:line="240" w:lineRule="auto"/>
              <w:rPr>
                <w:ins w:id="10906"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14:paraId="406C1DDF" w14:textId="77777777" w:rsidR="003E7E75" w:rsidRPr="003E7E75" w:rsidRDefault="003E7E75" w:rsidP="003E7E75">
            <w:pPr>
              <w:autoSpaceDE w:val="0"/>
              <w:autoSpaceDN w:val="0"/>
              <w:adjustRightInd w:val="0"/>
              <w:spacing w:after="0" w:line="240" w:lineRule="auto"/>
              <w:rPr>
                <w:ins w:id="10907" w:author="Arjan" w:date="2013-02-08T00:31:00Z"/>
                <w:rFonts w:ascii="Arial" w:eastAsia="Times New Roman" w:hAnsi="Arial" w:cs="Arial"/>
                <w:b/>
                <w:bCs/>
                <w:color w:val="000000"/>
                <w:sz w:val="20"/>
                <w:szCs w:val="20"/>
              </w:rPr>
            </w:pPr>
          </w:p>
        </w:tc>
      </w:tr>
      <w:tr w:rsidR="003E7E75" w:rsidRPr="003E7E75" w14:paraId="022E167C" w14:textId="77777777">
        <w:trPr>
          <w:ins w:id="10908" w:author="Arjan" w:date="2013-02-08T00:31:00Z"/>
        </w:trPr>
        <w:tc>
          <w:tcPr>
            <w:tcW w:w="3690" w:type="dxa"/>
            <w:tcBorders>
              <w:top w:val="nil"/>
              <w:left w:val="nil"/>
              <w:bottom w:val="nil"/>
              <w:right w:val="nil"/>
            </w:tcBorders>
          </w:tcPr>
          <w:p w14:paraId="600730E5" w14:textId="77777777" w:rsidR="003E7E75" w:rsidRPr="003E7E75" w:rsidRDefault="003E7E75" w:rsidP="003E7E75">
            <w:pPr>
              <w:autoSpaceDE w:val="0"/>
              <w:autoSpaceDN w:val="0"/>
              <w:adjustRightInd w:val="0"/>
              <w:spacing w:after="0" w:line="240" w:lineRule="auto"/>
              <w:rPr>
                <w:ins w:id="10909" w:author="Arjan" w:date="2013-02-08T00:31:00Z"/>
                <w:rFonts w:ascii="Arial" w:eastAsia="Times New Roman" w:hAnsi="Arial" w:cs="Arial"/>
                <w:color w:val="000000"/>
                <w:sz w:val="20"/>
                <w:szCs w:val="20"/>
              </w:rPr>
            </w:pPr>
            <w:ins w:id="10910" w:author="Arjan" w:date="2013-02-08T00:31:00Z">
              <w:r w:rsidRPr="003E7E75">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14:paraId="0EEBABE5" w14:textId="77777777" w:rsidR="003E7E75" w:rsidRPr="003E7E75" w:rsidRDefault="003E7E75" w:rsidP="003E7E75">
            <w:pPr>
              <w:autoSpaceDE w:val="0"/>
              <w:autoSpaceDN w:val="0"/>
              <w:adjustRightInd w:val="0"/>
              <w:spacing w:after="0" w:line="240" w:lineRule="auto"/>
              <w:rPr>
                <w:ins w:id="10911" w:author="Arjan" w:date="2013-02-08T00:31:00Z"/>
                <w:rFonts w:ascii="Arial" w:eastAsia="Times New Roman" w:hAnsi="Arial" w:cs="Arial"/>
                <w:color w:val="000000"/>
                <w:sz w:val="20"/>
                <w:szCs w:val="20"/>
              </w:rPr>
            </w:pPr>
          </w:p>
        </w:tc>
      </w:tr>
      <w:tr w:rsidR="003E7E75" w:rsidRPr="003E7E75" w14:paraId="126B7942" w14:textId="77777777">
        <w:trPr>
          <w:ins w:id="10912" w:author="Arjan" w:date="2013-02-08T00:31:00Z"/>
        </w:trPr>
        <w:tc>
          <w:tcPr>
            <w:tcW w:w="3690" w:type="dxa"/>
            <w:tcBorders>
              <w:top w:val="nil"/>
              <w:left w:val="nil"/>
              <w:bottom w:val="nil"/>
              <w:right w:val="nil"/>
            </w:tcBorders>
          </w:tcPr>
          <w:p w14:paraId="3D213F8E" w14:textId="77777777" w:rsidR="003E7E75" w:rsidRPr="003E7E75" w:rsidRDefault="003E7E75" w:rsidP="003E7E75">
            <w:pPr>
              <w:autoSpaceDE w:val="0"/>
              <w:autoSpaceDN w:val="0"/>
              <w:adjustRightInd w:val="0"/>
              <w:spacing w:after="0" w:line="240" w:lineRule="auto"/>
              <w:rPr>
                <w:ins w:id="10913"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14:paraId="3F900062" w14:textId="77777777" w:rsidR="003E7E75" w:rsidRPr="003E7E75" w:rsidRDefault="003E7E75" w:rsidP="003E7E75">
            <w:pPr>
              <w:autoSpaceDE w:val="0"/>
              <w:autoSpaceDN w:val="0"/>
              <w:adjustRightInd w:val="0"/>
              <w:spacing w:after="0" w:line="240" w:lineRule="auto"/>
              <w:rPr>
                <w:ins w:id="10914" w:author="Arjan" w:date="2013-02-08T00:31:00Z"/>
                <w:rFonts w:ascii="Arial" w:eastAsia="Times New Roman" w:hAnsi="Arial" w:cs="Arial"/>
                <w:b/>
                <w:bCs/>
                <w:color w:val="000000"/>
                <w:sz w:val="20"/>
                <w:szCs w:val="20"/>
              </w:rPr>
            </w:pPr>
          </w:p>
        </w:tc>
      </w:tr>
      <w:tr w:rsidR="003E7E75" w:rsidRPr="003E7E75" w14:paraId="01668704" w14:textId="77777777">
        <w:trPr>
          <w:ins w:id="10915" w:author="Arjan" w:date="2013-02-08T00:31:00Z"/>
        </w:trPr>
        <w:tc>
          <w:tcPr>
            <w:tcW w:w="3690" w:type="dxa"/>
            <w:tcBorders>
              <w:top w:val="nil"/>
              <w:left w:val="nil"/>
              <w:bottom w:val="nil"/>
              <w:right w:val="nil"/>
            </w:tcBorders>
          </w:tcPr>
          <w:p w14:paraId="4017A1A8" w14:textId="77777777" w:rsidR="003E7E75" w:rsidRPr="003E7E75" w:rsidRDefault="003E7E75" w:rsidP="003E7E75">
            <w:pPr>
              <w:autoSpaceDE w:val="0"/>
              <w:autoSpaceDN w:val="0"/>
              <w:adjustRightInd w:val="0"/>
              <w:spacing w:after="0" w:line="240" w:lineRule="auto"/>
              <w:rPr>
                <w:ins w:id="10916" w:author="Arjan" w:date="2013-02-08T00:31:00Z"/>
                <w:rFonts w:ascii="Arial" w:eastAsia="Times New Roman" w:hAnsi="Arial" w:cs="Arial"/>
                <w:color w:val="000000"/>
                <w:sz w:val="20"/>
                <w:szCs w:val="20"/>
              </w:rPr>
            </w:pPr>
            <w:ins w:id="10917" w:author="Arjan" w:date="2013-02-08T00:31:00Z">
              <w:r w:rsidRPr="003E7E75">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14:paraId="65A18B36" w14:textId="77777777" w:rsidR="003E7E75" w:rsidRPr="003E7E75" w:rsidRDefault="00DA5D93" w:rsidP="003E7E75">
            <w:pPr>
              <w:autoSpaceDE w:val="0"/>
              <w:autoSpaceDN w:val="0"/>
              <w:adjustRightInd w:val="0"/>
              <w:spacing w:after="0" w:line="240" w:lineRule="auto"/>
              <w:rPr>
                <w:ins w:id="10918" w:author="Arjan" w:date="2013-02-08T00:31:00Z"/>
                <w:rFonts w:ascii="Arial" w:eastAsia="Times New Roman" w:hAnsi="Arial" w:cs="Arial"/>
                <w:color w:val="000000"/>
                <w:sz w:val="20"/>
                <w:szCs w:val="20"/>
              </w:rPr>
            </w:pPr>
            <w:ins w:id="10919" w:author="Arjan" w:date="2013-02-08T00:31:00Z">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color w:val="000000"/>
                  <w:sz w:val="20"/>
                  <w:szCs w:val="20"/>
                </w:rPr>
                <w:instrText>Att.Alias</w:instrText>
              </w:r>
              <w:r w:rsidRPr="003E7E75">
                <w:rPr>
                  <w:rFonts w:ascii="Arial" w:hAnsi="Arial" w:cs="Arial"/>
                  <w:sz w:val="20"/>
                  <w:szCs w:val="20"/>
                  <w:lang w:val="en-AU"/>
                </w:rPr>
                <w:fldChar w:fldCharType="separate"/>
              </w:r>
              <w:r w:rsidR="003E7E75" w:rsidRPr="003E7E75">
                <w:rPr>
                  <w:rFonts w:ascii="Arial" w:eastAsia="Times New Roman" w:hAnsi="Arial" w:cs="Arial"/>
                  <w:color w:val="000000"/>
                  <w:sz w:val="20"/>
                  <w:szCs w:val="20"/>
                </w:rPr>
                <w:t>aard</w:t>
              </w:r>
              <w:r w:rsidRPr="003E7E75">
                <w:rPr>
                  <w:rFonts w:ascii="Arial" w:hAnsi="Arial" w:cs="Arial"/>
                  <w:sz w:val="20"/>
                  <w:szCs w:val="20"/>
                  <w:lang w:val="en-AU"/>
                </w:rPr>
                <w:fldChar w:fldCharType="end"/>
              </w:r>
            </w:ins>
          </w:p>
        </w:tc>
      </w:tr>
      <w:tr w:rsidR="003E7E75" w:rsidRPr="003E7E75" w14:paraId="72322E61" w14:textId="77777777">
        <w:trPr>
          <w:trHeight w:val="260"/>
          <w:ins w:id="10920" w:author="Arjan" w:date="2013-02-08T00:31:00Z"/>
        </w:trPr>
        <w:tc>
          <w:tcPr>
            <w:tcW w:w="3690" w:type="dxa"/>
            <w:tcBorders>
              <w:top w:val="nil"/>
              <w:left w:val="nil"/>
              <w:bottom w:val="nil"/>
              <w:right w:val="nil"/>
            </w:tcBorders>
          </w:tcPr>
          <w:p w14:paraId="5556433F" w14:textId="77777777" w:rsidR="003E7E75" w:rsidRPr="003E7E75" w:rsidRDefault="003E7E75" w:rsidP="003E7E75">
            <w:pPr>
              <w:autoSpaceDE w:val="0"/>
              <w:autoSpaceDN w:val="0"/>
              <w:adjustRightInd w:val="0"/>
              <w:spacing w:after="0" w:line="240" w:lineRule="auto"/>
              <w:rPr>
                <w:ins w:id="10921"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14:paraId="695EBAD3" w14:textId="77777777" w:rsidR="003E7E75" w:rsidRPr="003E7E75" w:rsidRDefault="003E7E75" w:rsidP="003E7E75">
            <w:pPr>
              <w:autoSpaceDE w:val="0"/>
              <w:autoSpaceDN w:val="0"/>
              <w:adjustRightInd w:val="0"/>
              <w:spacing w:after="0" w:line="240" w:lineRule="auto"/>
              <w:rPr>
                <w:ins w:id="10922" w:author="Arjan" w:date="2013-02-08T00:31:00Z"/>
                <w:rFonts w:ascii="Arial" w:eastAsia="Times New Roman" w:hAnsi="Arial" w:cs="Arial"/>
                <w:b/>
                <w:bCs/>
                <w:color w:val="000000"/>
                <w:sz w:val="20"/>
                <w:szCs w:val="20"/>
              </w:rPr>
            </w:pPr>
          </w:p>
        </w:tc>
      </w:tr>
      <w:tr w:rsidR="003E7E75" w:rsidRPr="005C14BE" w14:paraId="6300D10E" w14:textId="77777777">
        <w:trPr>
          <w:ins w:id="10923" w:author="Arjan" w:date="2013-02-08T00:31:00Z"/>
        </w:trPr>
        <w:tc>
          <w:tcPr>
            <w:tcW w:w="3690" w:type="dxa"/>
            <w:tcBorders>
              <w:top w:val="nil"/>
              <w:left w:val="nil"/>
              <w:bottom w:val="nil"/>
              <w:right w:val="nil"/>
            </w:tcBorders>
          </w:tcPr>
          <w:p w14:paraId="0A2A3780" w14:textId="77777777" w:rsidR="003E7E75" w:rsidRPr="003E7E75" w:rsidRDefault="003E7E75" w:rsidP="003E7E75">
            <w:pPr>
              <w:autoSpaceDE w:val="0"/>
              <w:autoSpaceDN w:val="0"/>
              <w:adjustRightInd w:val="0"/>
              <w:spacing w:after="0" w:line="240" w:lineRule="auto"/>
              <w:rPr>
                <w:ins w:id="10924" w:author="Arjan" w:date="2013-02-08T00:31:00Z"/>
                <w:rFonts w:ascii="Arial" w:eastAsia="Times New Roman" w:hAnsi="Arial" w:cs="Arial"/>
                <w:color w:val="000000"/>
                <w:sz w:val="20"/>
                <w:szCs w:val="20"/>
              </w:rPr>
            </w:pPr>
            <w:ins w:id="10925" w:author="Arjan" w:date="2013-02-08T00:31:00Z">
              <w:r w:rsidRPr="003E7E75">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14:paraId="109FF182" w14:textId="77777777" w:rsidR="003E7E75" w:rsidRPr="00DD0F4F" w:rsidRDefault="00DA5D93" w:rsidP="003E7E75">
            <w:pPr>
              <w:autoSpaceDE w:val="0"/>
              <w:autoSpaceDN w:val="0"/>
              <w:adjustRightInd w:val="0"/>
              <w:spacing w:after="0" w:line="240" w:lineRule="auto"/>
              <w:rPr>
                <w:ins w:id="10926" w:author="Arjan" w:date="2013-02-08T00:31:00Z"/>
                <w:rFonts w:ascii="Arial" w:eastAsia="Times New Roman" w:hAnsi="Arial" w:cs="Arial"/>
                <w:color w:val="000000"/>
                <w:sz w:val="20"/>
                <w:szCs w:val="20"/>
                <w:lang w:val="nl-NL"/>
              </w:rPr>
            </w:pPr>
            <w:ins w:id="10927" w:author="Arjan" w:date="2013-02-08T00:31:00Z">
              <w:r w:rsidRPr="003E7E75">
                <w:rPr>
                  <w:rFonts w:ascii="Arial" w:hAnsi="Arial" w:cs="Arial"/>
                  <w:sz w:val="20"/>
                  <w:szCs w:val="20"/>
                  <w:lang w:val="en-AU"/>
                </w:rPr>
                <w:fldChar w:fldCharType="begin" w:fldLock="1"/>
              </w:r>
              <w:r w:rsidR="003E7E75" w:rsidRPr="00DD0F4F">
                <w:rPr>
                  <w:rFonts w:ascii="Arial" w:hAnsi="Arial" w:cs="Arial"/>
                  <w:sz w:val="20"/>
                  <w:szCs w:val="20"/>
                  <w:lang w:val="nl-NL"/>
                </w:rPr>
                <w:instrText xml:space="preserve">MERGEFIELD </w:instrText>
              </w:r>
              <w:r w:rsidR="003E7E75" w:rsidRPr="00DD0F4F">
                <w:rPr>
                  <w:rFonts w:ascii="Arial" w:eastAsia="Times New Roman" w:hAnsi="Arial" w:cs="Arial"/>
                  <w:color w:val="000000"/>
                  <w:sz w:val="20"/>
                  <w:szCs w:val="20"/>
                  <w:lang w:val="nl-NL"/>
                </w:rPr>
                <w:instrText>Att.Notes</w:instrText>
              </w:r>
              <w:r w:rsidRPr="003E7E75">
                <w:rPr>
                  <w:rFonts w:ascii="Arial" w:hAnsi="Arial" w:cs="Arial"/>
                  <w:sz w:val="20"/>
                  <w:szCs w:val="20"/>
                  <w:lang w:val="en-AU"/>
                </w:rPr>
                <w:fldChar w:fldCharType="separate"/>
              </w:r>
              <w:r w:rsidR="003E7E75" w:rsidRPr="00DD0F4F">
                <w:rPr>
                  <w:rFonts w:ascii="Arial" w:eastAsia="Times New Roman" w:hAnsi="Arial" w:cs="Arial"/>
                  <w:color w:val="000000"/>
                  <w:sz w:val="20"/>
                  <w:szCs w:val="20"/>
                  <w:lang w:val="nl-NL"/>
                </w:rPr>
                <w:t>Omschrijving van de aard van de relatie van de andere ZAAK tot de (onderhanden) ZAAK</w:t>
              </w:r>
              <w:r w:rsidRPr="003E7E75">
                <w:rPr>
                  <w:rFonts w:ascii="Arial" w:hAnsi="Arial" w:cs="Arial"/>
                  <w:sz w:val="20"/>
                  <w:szCs w:val="20"/>
                  <w:lang w:val="en-AU"/>
                </w:rPr>
                <w:fldChar w:fldCharType="end"/>
              </w:r>
            </w:ins>
          </w:p>
        </w:tc>
      </w:tr>
      <w:tr w:rsidR="003E7E75" w:rsidRPr="005C14BE" w14:paraId="2926CFE8" w14:textId="77777777">
        <w:trPr>
          <w:trHeight w:val="230"/>
          <w:ins w:id="10928" w:author="Arjan" w:date="2013-02-08T00:31:00Z"/>
        </w:trPr>
        <w:tc>
          <w:tcPr>
            <w:tcW w:w="3690" w:type="dxa"/>
            <w:tcBorders>
              <w:top w:val="nil"/>
              <w:left w:val="nil"/>
              <w:bottom w:val="nil"/>
              <w:right w:val="nil"/>
            </w:tcBorders>
          </w:tcPr>
          <w:p w14:paraId="3160F535" w14:textId="77777777" w:rsidR="003E7E75" w:rsidRPr="00DD0F4F" w:rsidRDefault="003E7E75" w:rsidP="003E7E75">
            <w:pPr>
              <w:autoSpaceDE w:val="0"/>
              <w:autoSpaceDN w:val="0"/>
              <w:adjustRightInd w:val="0"/>
              <w:spacing w:after="0" w:line="240" w:lineRule="auto"/>
              <w:rPr>
                <w:ins w:id="10929" w:author="Arjan" w:date="2013-02-08T00:31: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6FABB40A" w14:textId="77777777" w:rsidR="003E7E75" w:rsidRPr="00DD0F4F" w:rsidRDefault="003E7E75" w:rsidP="003E7E75">
            <w:pPr>
              <w:autoSpaceDE w:val="0"/>
              <w:autoSpaceDN w:val="0"/>
              <w:adjustRightInd w:val="0"/>
              <w:spacing w:after="0" w:line="240" w:lineRule="auto"/>
              <w:rPr>
                <w:ins w:id="10930" w:author="Arjan" w:date="2013-02-08T00:31:00Z"/>
                <w:rFonts w:ascii="Arial" w:eastAsia="Times New Roman" w:hAnsi="Arial" w:cs="Arial"/>
                <w:b/>
                <w:bCs/>
                <w:color w:val="000000"/>
                <w:sz w:val="20"/>
                <w:szCs w:val="20"/>
                <w:lang w:val="nl-NL"/>
              </w:rPr>
            </w:pPr>
          </w:p>
        </w:tc>
      </w:tr>
      <w:tr w:rsidR="003E7E75" w:rsidRPr="003E7E75" w14:paraId="584BF2BC" w14:textId="77777777">
        <w:trPr>
          <w:trHeight w:val="230"/>
          <w:ins w:id="10931" w:author="Arjan" w:date="2013-02-08T00:31:00Z"/>
        </w:trPr>
        <w:tc>
          <w:tcPr>
            <w:tcW w:w="3690" w:type="dxa"/>
            <w:tcBorders>
              <w:top w:val="nil"/>
              <w:left w:val="nil"/>
              <w:bottom w:val="nil"/>
              <w:right w:val="nil"/>
            </w:tcBorders>
          </w:tcPr>
          <w:p w14:paraId="5102BCE4" w14:textId="77777777" w:rsidR="003E7E75" w:rsidRPr="003E7E75" w:rsidRDefault="003E7E75" w:rsidP="003E7E75">
            <w:pPr>
              <w:autoSpaceDE w:val="0"/>
              <w:autoSpaceDN w:val="0"/>
              <w:adjustRightInd w:val="0"/>
              <w:spacing w:after="0" w:line="240" w:lineRule="auto"/>
              <w:rPr>
                <w:ins w:id="10932" w:author="Arjan" w:date="2013-02-08T00:31:00Z"/>
                <w:rFonts w:ascii="Arial" w:eastAsia="Times New Roman" w:hAnsi="Arial" w:cs="Arial"/>
                <w:color w:val="000000"/>
                <w:sz w:val="20"/>
                <w:szCs w:val="20"/>
              </w:rPr>
            </w:pPr>
            <w:ins w:id="10933" w:author="Arjan" w:date="2013-02-08T00:31:00Z">
              <w:r w:rsidRPr="003E7E75">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14:paraId="711546D9" w14:textId="77777777" w:rsidR="003E7E75" w:rsidRPr="003E7E75" w:rsidRDefault="003E7E75" w:rsidP="003E7E75">
            <w:pPr>
              <w:autoSpaceDE w:val="0"/>
              <w:autoSpaceDN w:val="0"/>
              <w:adjustRightInd w:val="0"/>
              <w:spacing w:after="0" w:line="240" w:lineRule="auto"/>
              <w:rPr>
                <w:ins w:id="10934" w:author="Arjan" w:date="2013-02-08T00:31:00Z"/>
                <w:rFonts w:ascii="Arial" w:eastAsia="Times New Roman" w:hAnsi="Arial" w:cs="Arial"/>
                <w:color w:val="000000"/>
                <w:sz w:val="20"/>
                <w:szCs w:val="20"/>
              </w:rPr>
            </w:pPr>
            <w:ins w:id="10935" w:author="Arjan" w:date="2013-02-08T00:31:00Z">
              <w:r w:rsidRPr="003E7E75">
                <w:rPr>
                  <w:rFonts w:ascii="Arial" w:eastAsia="Times New Roman" w:hAnsi="Arial" w:cs="Arial"/>
                  <w:color w:val="000000"/>
                  <w:sz w:val="20"/>
                  <w:szCs w:val="20"/>
                </w:rPr>
                <w:t>KING</w:t>
              </w:r>
            </w:ins>
          </w:p>
        </w:tc>
      </w:tr>
      <w:tr w:rsidR="003E7E75" w:rsidRPr="003E7E75" w14:paraId="03082C02" w14:textId="77777777">
        <w:trPr>
          <w:ins w:id="10936" w:author="Arjan" w:date="2013-02-08T00:31:00Z"/>
        </w:trPr>
        <w:tc>
          <w:tcPr>
            <w:tcW w:w="3690" w:type="dxa"/>
            <w:tcBorders>
              <w:top w:val="nil"/>
              <w:left w:val="nil"/>
              <w:bottom w:val="nil"/>
              <w:right w:val="nil"/>
            </w:tcBorders>
          </w:tcPr>
          <w:p w14:paraId="74ABF288" w14:textId="77777777" w:rsidR="003E7E75" w:rsidRPr="003E7E75" w:rsidRDefault="003E7E75" w:rsidP="003E7E75">
            <w:pPr>
              <w:autoSpaceDE w:val="0"/>
              <w:autoSpaceDN w:val="0"/>
              <w:adjustRightInd w:val="0"/>
              <w:spacing w:after="0" w:line="240" w:lineRule="auto"/>
              <w:rPr>
                <w:ins w:id="10937"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14:paraId="03843C41" w14:textId="77777777" w:rsidR="003E7E75" w:rsidRPr="003E7E75" w:rsidRDefault="003E7E75" w:rsidP="003E7E75">
            <w:pPr>
              <w:autoSpaceDE w:val="0"/>
              <w:autoSpaceDN w:val="0"/>
              <w:adjustRightInd w:val="0"/>
              <w:spacing w:after="0" w:line="240" w:lineRule="auto"/>
              <w:rPr>
                <w:ins w:id="10938" w:author="Arjan" w:date="2013-02-08T00:31:00Z"/>
                <w:rFonts w:ascii="Arial" w:eastAsia="Times New Roman" w:hAnsi="Arial" w:cs="Arial"/>
                <w:b/>
                <w:bCs/>
                <w:color w:val="000000"/>
                <w:sz w:val="20"/>
                <w:szCs w:val="20"/>
              </w:rPr>
            </w:pPr>
          </w:p>
        </w:tc>
      </w:tr>
      <w:tr w:rsidR="003E7E75" w:rsidRPr="003E7E75" w14:paraId="530E0DD2" w14:textId="77777777">
        <w:trPr>
          <w:ins w:id="10939" w:author="Arjan" w:date="2013-02-08T00:31:00Z"/>
        </w:trPr>
        <w:tc>
          <w:tcPr>
            <w:tcW w:w="3690" w:type="dxa"/>
            <w:tcBorders>
              <w:top w:val="nil"/>
              <w:left w:val="nil"/>
              <w:bottom w:val="nil"/>
              <w:right w:val="nil"/>
            </w:tcBorders>
          </w:tcPr>
          <w:p w14:paraId="6B8D0A83" w14:textId="77777777" w:rsidR="003E7E75" w:rsidRPr="003E7E75" w:rsidRDefault="003E7E75" w:rsidP="003E7E75">
            <w:pPr>
              <w:autoSpaceDE w:val="0"/>
              <w:autoSpaceDN w:val="0"/>
              <w:adjustRightInd w:val="0"/>
              <w:spacing w:after="0" w:line="240" w:lineRule="auto"/>
              <w:rPr>
                <w:ins w:id="10940" w:author="Arjan" w:date="2013-02-08T00:31:00Z"/>
                <w:rFonts w:ascii="Arial" w:eastAsia="Times New Roman" w:hAnsi="Arial" w:cs="Arial"/>
                <w:color w:val="000000"/>
                <w:sz w:val="20"/>
                <w:szCs w:val="20"/>
              </w:rPr>
            </w:pPr>
            <w:ins w:id="10941" w:author="Arjan" w:date="2013-02-08T00:31:00Z">
              <w:r w:rsidRPr="003E7E75">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14:paraId="1CD92FDE" w14:textId="77777777" w:rsidR="003E7E75" w:rsidRPr="003E7E75" w:rsidRDefault="003E7E75" w:rsidP="003E7E75">
            <w:pPr>
              <w:autoSpaceDE w:val="0"/>
              <w:autoSpaceDN w:val="0"/>
              <w:adjustRightInd w:val="0"/>
              <w:spacing w:after="0" w:line="240" w:lineRule="auto"/>
              <w:rPr>
                <w:ins w:id="10942" w:author="Arjan" w:date="2013-02-08T00:31:00Z"/>
                <w:rFonts w:ascii="Arial" w:eastAsia="Times New Roman" w:hAnsi="Arial" w:cs="Arial"/>
                <w:color w:val="000000"/>
                <w:sz w:val="20"/>
                <w:szCs w:val="20"/>
              </w:rPr>
            </w:pPr>
            <w:ins w:id="10943" w:author="Arjan" w:date="2013-02-08T00:31:00Z">
              <w:r w:rsidRPr="003E7E75">
                <w:rPr>
                  <w:rFonts w:ascii="Arial" w:eastAsia="Times New Roman" w:hAnsi="Arial" w:cs="Arial"/>
                  <w:color w:val="000000"/>
                  <w:sz w:val="20"/>
                  <w:szCs w:val="20"/>
                </w:rPr>
                <w:t>1 januari 2013</w:t>
              </w:r>
            </w:ins>
          </w:p>
        </w:tc>
      </w:tr>
      <w:tr w:rsidR="003E7E75" w:rsidRPr="003E7E75" w14:paraId="103FBA87" w14:textId="77777777">
        <w:trPr>
          <w:ins w:id="10944" w:author="Arjan" w:date="2013-02-08T00:31:00Z"/>
        </w:trPr>
        <w:tc>
          <w:tcPr>
            <w:tcW w:w="3690" w:type="dxa"/>
            <w:tcBorders>
              <w:top w:val="nil"/>
              <w:left w:val="nil"/>
              <w:bottom w:val="nil"/>
              <w:right w:val="nil"/>
            </w:tcBorders>
          </w:tcPr>
          <w:p w14:paraId="5D3517A4" w14:textId="77777777" w:rsidR="003E7E75" w:rsidRPr="003E7E75" w:rsidRDefault="003E7E75" w:rsidP="003E7E75">
            <w:pPr>
              <w:autoSpaceDE w:val="0"/>
              <w:autoSpaceDN w:val="0"/>
              <w:adjustRightInd w:val="0"/>
              <w:spacing w:after="0" w:line="240" w:lineRule="auto"/>
              <w:rPr>
                <w:ins w:id="10945"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14:paraId="58D8CD10" w14:textId="77777777" w:rsidR="003E7E75" w:rsidRPr="003E7E75" w:rsidRDefault="003E7E75" w:rsidP="003E7E75">
            <w:pPr>
              <w:autoSpaceDE w:val="0"/>
              <w:autoSpaceDN w:val="0"/>
              <w:adjustRightInd w:val="0"/>
              <w:spacing w:after="0" w:line="240" w:lineRule="auto"/>
              <w:rPr>
                <w:ins w:id="10946" w:author="Arjan" w:date="2013-02-08T00:31:00Z"/>
                <w:rFonts w:ascii="Arial" w:eastAsia="Times New Roman" w:hAnsi="Arial" w:cs="Arial"/>
                <w:b/>
                <w:bCs/>
                <w:color w:val="000000"/>
                <w:sz w:val="20"/>
                <w:szCs w:val="20"/>
              </w:rPr>
            </w:pPr>
          </w:p>
        </w:tc>
      </w:tr>
      <w:tr w:rsidR="003E7E75" w:rsidRPr="003E7E75" w14:paraId="47C72415" w14:textId="77777777">
        <w:trPr>
          <w:ins w:id="10947" w:author="Arjan" w:date="2013-02-08T00:31:00Z"/>
        </w:trPr>
        <w:tc>
          <w:tcPr>
            <w:tcW w:w="3690" w:type="dxa"/>
            <w:tcBorders>
              <w:top w:val="nil"/>
              <w:left w:val="nil"/>
              <w:bottom w:val="nil"/>
              <w:right w:val="nil"/>
            </w:tcBorders>
          </w:tcPr>
          <w:p w14:paraId="77E38D1B" w14:textId="77777777" w:rsidR="003E7E75" w:rsidRPr="003E7E75" w:rsidRDefault="003E7E75" w:rsidP="003E7E75">
            <w:pPr>
              <w:autoSpaceDE w:val="0"/>
              <w:autoSpaceDN w:val="0"/>
              <w:adjustRightInd w:val="0"/>
              <w:spacing w:after="0" w:line="240" w:lineRule="auto"/>
              <w:rPr>
                <w:ins w:id="10948" w:author="Arjan" w:date="2013-02-08T00:31:00Z"/>
                <w:rFonts w:ascii="Arial" w:eastAsia="Times New Roman" w:hAnsi="Arial" w:cs="Arial"/>
                <w:color w:val="000000"/>
                <w:sz w:val="20"/>
                <w:szCs w:val="20"/>
              </w:rPr>
            </w:pPr>
            <w:ins w:id="10949" w:author="Arjan" w:date="2013-02-08T00:31:00Z">
              <w:r w:rsidRPr="003E7E75">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14:paraId="6FA92A42" w14:textId="77777777" w:rsidR="003E7E75" w:rsidRPr="003E7E75" w:rsidRDefault="003E7E75" w:rsidP="003E7E75">
            <w:pPr>
              <w:autoSpaceDE w:val="0"/>
              <w:autoSpaceDN w:val="0"/>
              <w:adjustRightInd w:val="0"/>
              <w:spacing w:after="0" w:line="240" w:lineRule="auto"/>
              <w:rPr>
                <w:ins w:id="10950" w:author="Arjan" w:date="2013-02-08T00:31:00Z"/>
                <w:rFonts w:ascii="Arial" w:eastAsia="Times New Roman" w:hAnsi="Arial" w:cs="Arial"/>
                <w:color w:val="000000"/>
                <w:sz w:val="20"/>
                <w:szCs w:val="20"/>
              </w:rPr>
            </w:pPr>
          </w:p>
        </w:tc>
      </w:tr>
      <w:tr w:rsidR="003E7E75" w:rsidRPr="003E7E75" w14:paraId="04BC8EB7" w14:textId="77777777">
        <w:trPr>
          <w:ins w:id="10951" w:author="Arjan" w:date="2013-02-08T00:31:00Z"/>
        </w:trPr>
        <w:tc>
          <w:tcPr>
            <w:tcW w:w="3690" w:type="dxa"/>
            <w:tcBorders>
              <w:top w:val="nil"/>
              <w:left w:val="nil"/>
              <w:bottom w:val="nil"/>
              <w:right w:val="nil"/>
            </w:tcBorders>
          </w:tcPr>
          <w:p w14:paraId="3DC00814" w14:textId="77777777" w:rsidR="003E7E75" w:rsidRPr="003E7E75" w:rsidRDefault="003E7E75" w:rsidP="003E7E75">
            <w:pPr>
              <w:autoSpaceDE w:val="0"/>
              <w:autoSpaceDN w:val="0"/>
              <w:adjustRightInd w:val="0"/>
              <w:spacing w:after="0" w:line="240" w:lineRule="auto"/>
              <w:rPr>
                <w:ins w:id="10952"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14:paraId="0B02C7ED" w14:textId="77777777" w:rsidR="003E7E75" w:rsidRPr="003E7E75" w:rsidRDefault="003E7E75" w:rsidP="003E7E75">
            <w:pPr>
              <w:autoSpaceDE w:val="0"/>
              <w:autoSpaceDN w:val="0"/>
              <w:adjustRightInd w:val="0"/>
              <w:spacing w:after="0" w:line="240" w:lineRule="auto"/>
              <w:rPr>
                <w:ins w:id="10953" w:author="Arjan" w:date="2013-02-08T00:31:00Z"/>
                <w:rFonts w:ascii="Arial" w:eastAsia="Times New Roman" w:hAnsi="Arial" w:cs="Arial"/>
                <w:b/>
                <w:bCs/>
                <w:color w:val="000000"/>
                <w:sz w:val="20"/>
                <w:szCs w:val="20"/>
              </w:rPr>
            </w:pPr>
          </w:p>
        </w:tc>
      </w:tr>
      <w:tr w:rsidR="003E7E75" w:rsidRPr="003E7E75" w14:paraId="4D526152" w14:textId="77777777">
        <w:trPr>
          <w:ins w:id="10954" w:author="Arjan" w:date="2013-02-08T00:31:00Z"/>
        </w:trPr>
        <w:tc>
          <w:tcPr>
            <w:tcW w:w="3690" w:type="dxa"/>
            <w:tcBorders>
              <w:top w:val="nil"/>
              <w:left w:val="nil"/>
              <w:bottom w:val="nil"/>
              <w:right w:val="nil"/>
            </w:tcBorders>
          </w:tcPr>
          <w:p w14:paraId="50BBBE1F" w14:textId="77777777" w:rsidR="003E7E75" w:rsidRPr="003E7E75" w:rsidRDefault="003E7E75" w:rsidP="003E7E75">
            <w:pPr>
              <w:autoSpaceDE w:val="0"/>
              <w:autoSpaceDN w:val="0"/>
              <w:adjustRightInd w:val="0"/>
              <w:spacing w:after="0" w:line="240" w:lineRule="auto"/>
              <w:rPr>
                <w:ins w:id="10955" w:author="Arjan" w:date="2013-02-08T00:31:00Z"/>
                <w:rFonts w:ascii="Arial" w:eastAsia="Times New Roman" w:hAnsi="Arial" w:cs="Arial"/>
                <w:color w:val="000000"/>
                <w:sz w:val="20"/>
                <w:szCs w:val="20"/>
              </w:rPr>
            </w:pPr>
            <w:ins w:id="10956" w:author="Arjan" w:date="2013-02-08T00:31:00Z">
              <w:r w:rsidRPr="003E7E75">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14:paraId="4D799B94" w14:textId="77777777" w:rsidR="003E7E75" w:rsidRPr="003E7E75" w:rsidRDefault="007A2DE2" w:rsidP="003E7E75">
            <w:pPr>
              <w:autoSpaceDE w:val="0"/>
              <w:autoSpaceDN w:val="0"/>
              <w:adjustRightInd w:val="0"/>
              <w:spacing w:after="0" w:line="240" w:lineRule="auto"/>
              <w:rPr>
                <w:ins w:id="10957" w:author="Arjan" w:date="2013-02-08T00:31:00Z"/>
                <w:rFonts w:ascii="Arial" w:eastAsia="Times New Roman" w:hAnsi="Arial" w:cs="Arial"/>
                <w:color w:val="000000"/>
                <w:sz w:val="20"/>
                <w:szCs w:val="20"/>
              </w:rPr>
            </w:pPr>
            <w:ins w:id="10958" w:author="Arjan" w:date="2013-07-09T15:09:00Z">
              <w:r>
                <w:rPr>
                  <w:rFonts w:ascii="Arial" w:hAnsi="Arial" w:cs="Arial"/>
                  <w:sz w:val="20"/>
                  <w:szCs w:val="20"/>
                  <w:lang w:val="en-AU"/>
                </w:rPr>
                <w:t>AN10</w:t>
              </w:r>
            </w:ins>
          </w:p>
        </w:tc>
      </w:tr>
      <w:tr w:rsidR="003E7E75" w:rsidRPr="003E7E75" w14:paraId="29D3D1A0" w14:textId="77777777">
        <w:trPr>
          <w:trHeight w:val="230"/>
          <w:ins w:id="10959" w:author="Arjan" w:date="2013-02-08T00:31:00Z"/>
        </w:trPr>
        <w:tc>
          <w:tcPr>
            <w:tcW w:w="3690" w:type="dxa"/>
            <w:tcBorders>
              <w:top w:val="nil"/>
              <w:left w:val="nil"/>
              <w:bottom w:val="nil"/>
              <w:right w:val="nil"/>
            </w:tcBorders>
          </w:tcPr>
          <w:p w14:paraId="6C6C577C" w14:textId="77777777" w:rsidR="003E7E75" w:rsidRPr="003E7E75" w:rsidRDefault="003E7E75" w:rsidP="003E7E75">
            <w:pPr>
              <w:autoSpaceDE w:val="0"/>
              <w:autoSpaceDN w:val="0"/>
              <w:adjustRightInd w:val="0"/>
              <w:spacing w:after="0" w:line="240" w:lineRule="auto"/>
              <w:rPr>
                <w:ins w:id="10960"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14:paraId="136521F1" w14:textId="77777777" w:rsidR="003E7E75" w:rsidRPr="003E7E75" w:rsidRDefault="003E7E75" w:rsidP="003E7E75">
            <w:pPr>
              <w:autoSpaceDE w:val="0"/>
              <w:autoSpaceDN w:val="0"/>
              <w:adjustRightInd w:val="0"/>
              <w:spacing w:after="0" w:line="240" w:lineRule="auto"/>
              <w:rPr>
                <w:ins w:id="10961" w:author="Arjan" w:date="2013-02-08T00:31:00Z"/>
                <w:rFonts w:ascii="Arial" w:eastAsia="Times New Roman" w:hAnsi="Arial" w:cs="Arial"/>
                <w:b/>
                <w:bCs/>
                <w:color w:val="000000"/>
                <w:sz w:val="20"/>
                <w:szCs w:val="20"/>
              </w:rPr>
            </w:pPr>
          </w:p>
        </w:tc>
      </w:tr>
      <w:tr w:rsidR="003E7E75" w:rsidRPr="005C14BE" w14:paraId="04AD6100" w14:textId="77777777">
        <w:trPr>
          <w:trHeight w:val="230"/>
          <w:ins w:id="10962" w:author="Arjan" w:date="2013-02-08T00:31:00Z"/>
        </w:trPr>
        <w:tc>
          <w:tcPr>
            <w:tcW w:w="3690" w:type="dxa"/>
            <w:tcBorders>
              <w:top w:val="nil"/>
              <w:left w:val="nil"/>
              <w:bottom w:val="nil"/>
              <w:right w:val="nil"/>
            </w:tcBorders>
          </w:tcPr>
          <w:p w14:paraId="3E1DAE02" w14:textId="77777777" w:rsidR="003E7E75" w:rsidRPr="003E7E75" w:rsidRDefault="003E7E75" w:rsidP="003E7E75">
            <w:pPr>
              <w:autoSpaceDE w:val="0"/>
              <w:autoSpaceDN w:val="0"/>
              <w:adjustRightInd w:val="0"/>
              <w:spacing w:after="0" w:line="240" w:lineRule="auto"/>
              <w:rPr>
                <w:ins w:id="10963" w:author="Arjan" w:date="2013-02-08T00:31:00Z"/>
                <w:rFonts w:ascii="Arial" w:eastAsia="Times New Roman" w:hAnsi="Arial" w:cs="Arial"/>
                <w:color w:val="000000"/>
                <w:sz w:val="20"/>
                <w:szCs w:val="20"/>
              </w:rPr>
            </w:pPr>
            <w:ins w:id="10964" w:author="Arjan" w:date="2013-02-08T00:31:00Z">
              <w:r w:rsidRPr="003E7E75">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14:paraId="13A95620" w14:textId="77777777" w:rsidR="003E7E75" w:rsidRPr="00DD0F4F" w:rsidRDefault="003E7E75" w:rsidP="003E7E75">
            <w:pPr>
              <w:autoSpaceDE w:val="0"/>
              <w:autoSpaceDN w:val="0"/>
              <w:adjustRightInd w:val="0"/>
              <w:spacing w:after="0" w:line="240" w:lineRule="auto"/>
              <w:rPr>
                <w:ins w:id="10965" w:author="Arjan" w:date="2013-02-08T00:31:00Z"/>
                <w:rFonts w:ascii="Arial" w:eastAsia="Times New Roman" w:hAnsi="Arial" w:cs="Arial"/>
                <w:color w:val="000000"/>
                <w:sz w:val="20"/>
                <w:szCs w:val="20"/>
                <w:lang w:val="nl-NL"/>
              </w:rPr>
            </w:pPr>
            <w:ins w:id="10966" w:author="Arjan" w:date="2013-02-08T00:31:00Z">
              <w:r w:rsidRPr="00DD0F4F">
                <w:rPr>
                  <w:rFonts w:ascii="Arial" w:eastAsia="Times New Roman" w:hAnsi="Arial" w:cs="Arial"/>
                  <w:color w:val="000000"/>
                  <w:sz w:val="20"/>
                  <w:szCs w:val="20"/>
                  <w:lang w:val="nl-NL"/>
                </w:rPr>
                <w:t>- "vervolg" (</w:t>
              </w:r>
            </w:ins>
            <w:ins w:id="10967" w:author="Arjan" w:date="2013-07-09T15:03:00Z">
              <w:r w:rsidR="007A2DE2" w:rsidRPr="00DD0F4F">
                <w:rPr>
                  <w:rFonts w:ascii="Arial" w:eastAsia="Times New Roman" w:hAnsi="Arial" w:cs="Arial"/>
                  <w:color w:val="000000"/>
                  <w:sz w:val="20"/>
                  <w:szCs w:val="20"/>
                  <w:lang w:val="nl-NL"/>
                </w:rPr>
                <w:t>de andere zaak gaf aanleiding tot het starten van de onderhanden zaak</w:t>
              </w:r>
            </w:ins>
            <w:ins w:id="10968" w:author="Arjan" w:date="2013-02-08T00:31:00Z">
              <w:r w:rsidRPr="00DD0F4F">
                <w:rPr>
                  <w:rFonts w:ascii="Arial" w:eastAsia="Times New Roman" w:hAnsi="Arial" w:cs="Arial"/>
                  <w:color w:val="000000"/>
                  <w:sz w:val="20"/>
                  <w:szCs w:val="20"/>
                  <w:lang w:val="nl-NL"/>
                </w:rPr>
                <w:t>)</w:t>
              </w:r>
            </w:ins>
          </w:p>
          <w:p w14:paraId="6259C378" w14:textId="77777777" w:rsidR="003E7E75" w:rsidRPr="00DD0F4F" w:rsidRDefault="003E7E75" w:rsidP="003E7E75">
            <w:pPr>
              <w:autoSpaceDE w:val="0"/>
              <w:autoSpaceDN w:val="0"/>
              <w:adjustRightInd w:val="0"/>
              <w:spacing w:after="0" w:line="240" w:lineRule="auto"/>
              <w:rPr>
                <w:ins w:id="10969" w:author="Arjan" w:date="2013-02-08T00:31:00Z"/>
                <w:rFonts w:ascii="Arial" w:eastAsia="Times New Roman" w:hAnsi="Arial" w:cs="Arial"/>
                <w:color w:val="000000"/>
                <w:sz w:val="20"/>
                <w:szCs w:val="20"/>
                <w:lang w:val="nl-NL"/>
              </w:rPr>
            </w:pPr>
            <w:ins w:id="10970" w:author="Arjan" w:date="2013-02-08T00:31:00Z">
              <w:r w:rsidRPr="00DD0F4F">
                <w:rPr>
                  <w:rFonts w:ascii="Arial" w:eastAsia="Times New Roman" w:hAnsi="Arial" w:cs="Arial"/>
                  <w:color w:val="000000"/>
                  <w:sz w:val="20"/>
                  <w:szCs w:val="20"/>
                  <w:lang w:val="nl-NL"/>
                </w:rPr>
                <w:t>- "</w:t>
              </w:r>
            </w:ins>
            <w:ins w:id="10971" w:author="Arjan" w:date="2013-07-09T15:04:00Z">
              <w:r w:rsidR="007A2DE2" w:rsidRPr="00DD0F4F">
                <w:rPr>
                  <w:rFonts w:ascii="Arial" w:eastAsia="Times New Roman" w:hAnsi="Arial" w:cs="Arial"/>
                  <w:color w:val="000000"/>
                  <w:sz w:val="20"/>
                  <w:szCs w:val="20"/>
                  <w:lang w:val="nl-NL"/>
                </w:rPr>
                <w:t>onderwerp</w:t>
              </w:r>
            </w:ins>
            <w:ins w:id="10972" w:author="Arjan" w:date="2013-02-08T00:31:00Z">
              <w:r w:rsidRPr="00DD0F4F">
                <w:rPr>
                  <w:rFonts w:ascii="Arial" w:eastAsia="Times New Roman" w:hAnsi="Arial" w:cs="Arial"/>
                  <w:color w:val="000000"/>
                  <w:sz w:val="20"/>
                  <w:szCs w:val="20"/>
                  <w:lang w:val="nl-NL"/>
                </w:rPr>
                <w:t xml:space="preserve">" (de andere zaak </w:t>
              </w:r>
            </w:ins>
            <w:ins w:id="10973" w:author="Arjan" w:date="2013-07-09T15:04:00Z">
              <w:r w:rsidR="007A2DE2" w:rsidRPr="00DD0F4F">
                <w:rPr>
                  <w:rFonts w:ascii="Arial" w:eastAsia="Times New Roman" w:hAnsi="Arial" w:cs="Arial"/>
                  <w:color w:val="000000"/>
                  <w:sz w:val="20"/>
                  <w:szCs w:val="20"/>
                  <w:lang w:val="nl-NL"/>
                </w:rPr>
                <w:t xml:space="preserve">is relevant voor cq. is onderwerp van </w:t>
              </w:r>
            </w:ins>
            <w:ins w:id="10974" w:author="Arjan" w:date="2013-02-08T00:31:00Z">
              <w:r w:rsidRPr="00DD0F4F">
                <w:rPr>
                  <w:rFonts w:ascii="Arial" w:eastAsia="Times New Roman" w:hAnsi="Arial" w:cs="Arial"/>
                  <w:color w:val="000000"/>
                  <w:sz w:val="20"/>
                  <w:szCs w:val="20"/>
                  <w:lang w:val="nl-NL"/>
                </w:rPr>
                <w:t>de onderhanden zaak)</w:t>
              </w:r>
            </w:ins>
          </w:p>
          <w:p w14:paraId="28ACB520" w14:textId="77777777" w:rsidR="003E7E75" w:rsidRPr="00DD0F4F" w:rsidRDefault="003E7E75" w:rsidP="007A2DE2">
            <w:pPr>
              <w:autoSpaceDE w:val="0"/>
              <w:autoSpaceDN w:val="0"/>
              <w:adjustRightInd w:val="0"/>
              <w:spacing w:after="0" w:line="240" w:lineRule="auto"/>
              <w:rPr>
                <w:ins w:id="10975" w:author="Arjan" w:date="2013-02-08T00:31:00Z"/>
                <w:rFonts w:ascii="Arial" w:eastAsia="Times New Roman" w:hAnsi="Arial" w:cs="Arial"/>
                <w:color w:val="000000"/>
                <w:sz w:val="20"/>
                <w:szCs w:val="20"/>
                <w:lang w:val="nl-NL"/>
              </w:rPr>
            </w:pPr>
            <w:ins w:id="10976" w:author="Arjan" w:date="2013-02-08T00:31:00Z">
              <w:r w:rsidRPr="00DD0F4F">
                <w:rPr>
                  <w:rFonts w:ascii="Arial" w:eastAsia="Times New Roman" w:hAnsi="Arial" w:cs="Arial"/>
                  <w:color w:val="000000"/>
                  <w:sz w:val="20"/>
                  <w:szCs w:val="20"/>
                  <w:lang w:val="nl-NL"/>
                </w:rPr>
                <w:t>- "</w:t>
              </w:r>
            </w:ins>
            <w:ins w:id="10977" w:author="Arjan" w:date="2013-07-09T15:05:00Z">
              <w:r w:rsidR="007A2DE2" w:rsidRPr="00DD0F4F">
                <w:rPr>
                  <w:rFonts w:ascii="Arial" w:eastAsia="Times New Roman" w:hAnsi="Arial" w:cs="Arial"/>
                  <w:color w:val="000000"/>
                  <w:sz w:val="20"/>
                  <w:szCs w:val="20"/>
                  <w:lang w:val="nl-NL"/>
                </w:rPr>
                <w:t>bij</w:t>
              </w:r>
            </w:ins>
            <w:ins w:id="10978" w:author="Arjan" w:date="2013-02-08T00:31:00Z">
              <w:r w:rsidRPr="00DD0F4F">
                <w:rPr>
                  <w:rFonts w:ascii="Arial" w:eastAsia="Times New Roman" w:hAnsi="Arial" w:cs="Arial"/>
                  <w:color w:val="000000"/>
                  <w:sz w:val="20"/>
                  <w:szCs w:val="20"/>
                  <w:lang w:val="nl-NL"/>
                </w:rPr>
                <w:t>dra</w:t>
              </w:r>
            </w:ins>
            <w:ins w:id="10979" w:author="Arjan" w:date="2013-07-09T15:05:00Z">
              <w:r w:rsidR="007A2DE2" w:rsidRPr="00DD0F4F">
                <w:rPr>
                  <w:rFonts w:ascii="Arial" w:eastAsia="Times New Roman" w:hAnsi="Arial" w:cs="Arial"/>
                  <w:color w:val="000000"/>
                  <w:sz w:val="20"/>
                  <w:szCs w:val="20"/>
                  <w:lang w:val="nl-NL"/>
                </w:rPr>
                <w:t>ge</w:t>
              </w:r>
            </w:ins>
            <w:ins w:id="10980" w:author="Arjan" w:date="2013-02-08T00:31:00Z">
              <w:r w:rsidRPr="00DD0F4F">
                <w:rPr>
                  <w:rFonts w:ascii="Arial" w:eastAsia="Times New Roman" w:hAnsi="Arial" w:cs="Arial"/>
                  <w:color w:val="000000"/>
                  <w:sz w:val="20"/>
                  <w:szCs w:val="20"/>
                  <w:lang w:val="nl-NL"/>
                </w:rPr>
                <w:t>" (</w:t>
              </w:r>
            </w:ins>
            <w:ins w:id="10981" w:author="Arjan" w:date="2013-07-09T15:09:00Z">
              <w:r w:rsidR="007A2DE2" w:rsidRPr="00DD0F4F">
                <w:rPr>
                  <w:rFonts w:ascii="Arial" w:eastAsia="Times New Roman" w:hAnsi="Arial" w:cs="Arial"/>
                  <w:color w:val="000000"/>
                  <w:sz w:val="20"/>
                  <w:szCs w:val="20"/>
                  <w:lang w:val="nl-NL"/>
                </w:rPr>
                <w:t xml:space="preserve">aan het bereiken van de uitkomst van de andere zaak levert </w:t>
              </w:r>
            </w:ins>
            <w:ins w:id="10982" w:author="Arjan" w:date="2013-02-08T00:31:00Z">
              <w:r w:rsidRPr="00DD0F4F">
                <w:rPr>
                  <w:rFonts w:ascii="Arial" w:eastAsia="Times New Roman" w:hAnsi="Arial" w:cs="Arial"/>
                  <w:color w:val="000000"/>
                  <w:sz w:val="20"/>
                  <w:szCs w:val="20"/>
                  <w:lang w:val="nl-NL"/>
                </w:rPr>
                <w:t xml:space="preserve">de </w:t>
              </w:r>
            </w:ins>
            <w:ins w:id="10983" w:author="Arjan" w:date="2013-07-09T15:05:00Z">
              <w:r w:rsidR="007A2DE2" w:rsidRPr="00DD0F4F">
                <w:rPr>
                  <w:rFonts w:ascii="Arial" w:eastAsia="Times New Roman" w:hAnsi="Arial" w:cs="Arial"/>
                  <w:color w:val="000000"/>
                  <w:sz w:val="20"/>
                  <w:szCs w:val="20"/>
                  <w:lang w:val="nl-NL"/>
                </w:rPr>
                <w:t>onderhanden</w:t>
              </w:r>
            </w:ins>
            <w:ins w:id="10984" w:author="Arjan" w:date="2013-02-08T00:31:00Z">
              <w:r w:rsidRPr="00DD0F4F">
                <w:rPr>
                  <w:rFonts w:ascii="Arial" w:eastAsia="Times New Roman" w:hAnsi="Arial" w:cs="Arial"/>
                  <w:color w:val="000000"/>
                  <w:sz w:val="20"/>
                  <w:szCs w:val="20"/>
                  <w:lang w:val="nl-NL"/>
                </w:rPr>
                <w:t xml:space="preserve"> zaak een bijdrage)</w:t>
              </w:r>
            </w:ins>
          </w:p>
        </w:tc>
      </w:tr>
      <w:tr w:rsidR="003E7E75" w:rsidRPr="005C14BE" w14:paraId="7CEF551E" w14:textId="77777777">
        <w:trPr>
          <w:trHeight w:val="215"/>
          <w:ins w:id="10985" w:author="Arjan" w:date="2013-02-08T00:31:00Z"/>
        </w:trPr>
        <w:tc>
          <w:tcPr>
            <w:tcW w:w="3690" w:type="dxa"/>
            <w:tcBorders>
              <w:top w:val="nil"/>
              <w:left w:val="nil"/>
              <w:bottom w:val="nil"/>
              <w:right w:val="nil"/>
            </w:tcBorders>
          </w:tcPr>
          <w:p w14:paraId="0A6EDE59" w14:textId="77777777" w:rsidR="003E7E75" w:rsidRPr="00DD0F4F" w:rsidRDefault="003E7E75" w:rsidP="003E7E75">
            <w:pPr>
              <w:autoSpaceDE w:val="0"/>
              <w:autoSpaceDN w:val="0"/>
              <w:adjustRightInd w:val="0"/>
              <w:spacing w:after="0" w:line="240" w:lineRule="auto"/>
              <w:rPr>
                <w:ins w:id="10986" w:author="Arjan" w:date="2013-02-08T00:31:00Z"/>
                <w:rFonts w:ascii="Arial" w:eastAsia="Times New Roman" w:hAnsi="Arial" w:cs="Arial"/>
                <w:b/>
                <w:bCs/>
                <w:color w:val="000000"/>
                <w:sz w:val="20"/>
                <w:szCs w:val="20"/>
                <w:lang w:val="nl-NL"/>
              </w:rPr>
            </w:pPr>
          </w:p>
        </w:tc>
        <w:tc>
          <w:tcPr>
            <w:tcW w:w="5670" w:type="dxa"/>
            <w:tcBorders>
              <w:top w:val="nil"/>
              <w:left w:val="nil"/>
              <w:bottom w:val="nil"/>
              <w:right w:val="nil"/>
            </w:tcBorders>
          </w:tcPr>
          <w:p w14:paraId="5A54A94A" w14:textId="77777777" w:rsidR="003E7E75" w:rsidRPr="00DD0F4F" w:rsidRDefault="003E7E75" w:rsidP="003E7E75">
            <w:pPr>
              <w:autoSpaceDE w:val="0"/>
              <w:autoSpaceDN w:val="0"/>
              <w:adjustRightInd w:val="0"/>
              <w:spacing w:after="0" w:line="240" w:lineRule="auto"/>
              <w:rPr>
                <w:ins w:id="10987" w:author="Arjan" w:date="2013-02-08T00:31:00Z"/>
                <w:rFonts w:ascii="Arial" w:eastAsia="Times New Roman" w:hAnsi="Arial" w:cs="Arial"/>
                <w:b/>
                <w:bCs/>
                <w:color w:val="000000"/>
                <w:sz w:val="20"/>
                <w:szCs w:val="20"/>
                <w:lang w:val="nl-NL"/>
              </w:rPr>
            </w:pPr>
          </w:p>
        </w:tc>
      </w:tr>
      <w:tr w:rsidR="003E7E75" w:rsidRPr="003E7E75" w14:paraId="7AF0AE54" w14:textId="77777777">
        <w:trPr>
          <w:trHeight w:val="215"/>
          <w:ins w:id="10988" w:author="Arjan" w:date="2013-02-08T00:31:00Z"/>
        </w:trPr>
        <w:tc>
          <w:tcPr>
            <w:tcW w:w="3690" w:type="dxa"/>
            <w:tcBorders>
              <w:top w:val="nil"/>
              <w:left w:val="nil"/>
              <w:bottom w:val="nil"/>
              <w:right w:val="nil"/>
            </w:tcBorders>
          </w:tcPr>
          <w:p w14:paraId="04A16CEB" w14:textId="77777777" w:rsidR="003E7E75" w:rsidRPr="003E7E75" w:rsidRDefault="003E7E75" w:rsidP="003E7E75">
            <w:pPr>
              <w:autoSpaceDE w:val="0"/>
              <w:autoSpaceDN w:val="0"/>
              <w:adjustRightInd w:val="0"/>
              <w:spacing w:after="0" w:line="240" w:lineRule="auto"/>
              <w:rPr>
                <w:ins w:id="10989" w:author="Arjan" w:date="2013-02-08T00:31:00Z"/>
                <w:rFonts w:ascii="Arial" w:eastAsia="Times New Roman" w:hAnsi="Arial" w:cs="Arial"/>
                <w:color w:val="000000"/>
                <w:sz w:val="20"/>
                <w:szCs w:val="20"/>
              </w:rPr>
            </w:pPr>
            <w:ins w:id="10990" w:author="Arjan" w:date="2013-02-08T00:31:00Z">
              <w:r w:rsidRPr="003E7E75">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14:paraId="3FDC2127" w14:textId="77777777" w:rsidR="003E7E75" w:rsidRPr="003E7E75" w:rsidRDefault="003E7E75" w:rsidP="003E7E75">
            <w:pPr>
              <w:autoSpaceDE w:val="0"/>
              <w:autoSpaceDN w:val="0"/>
              <w:adjustRightInd w:val="0"/>
              <w:spacing w:after="0" w:line="240" w:lineRule="auto"/>
              <w:rPr>
                <w:ins w:id="10991" w:author="Arjan" w:date="2013-02-08T00:31:00Z"/>
                <w:rFonts w:ascii="Arial" w:eastAsia="Times New Roman" w:hAnsi="Arial" w:cs="Arial"/>
                <w:color w:val="000000"/>
                <w:sz w:val="20"/>
                <w:szCs w:val="20"/>
              </w:rPr>
            </w:pPr>
            <w:ins w:id="10992" w:author="Arjan" w:date="2013-02-08T00:31:00Z">
              <w:r w:rsidRPr="003E7E75">
                <w:rPr>
                  <w:rFonts w:ascii="Arial" w:eastAsia="Times New Roman" w:hAnsi="Arial" w:cs="Arial"/>
                  <w:color w:val="000000"/>
                  <w:sz w:val="20"/>
                  <w:szCs w:val="20"/>
                </w:rPr>
                <w:t>Nee</w:t>
              </w:r>
            </w:ins>
          </w:p>
        </w:tc>
      </w:tr>
      <w:tr w:rsidR="003E7E75" w:rsidRPr="003E7E75" w14:paraId="7E9444C2" w14:textId="77777777">
        <w:trPr>
          <w:trHeight w:val="230"/>
          <w:ins w:id="10993" w:author="Arjan" w:date="2013-02-08T00:31:00Z"/>
        </w:trPr>
        <w:tc>
          <w:tcPr>
            <w:tcW w:w="3690" w:type="dxa"/>
            <w:tcBorders>
              <w:top w:val="nil"/>
              <w:left w:val="nil"/>
              <w:bottom w:val="nil"/>
              <w:right w:val="nil"/>
            </w:tcBorders>
          </w:tcPr>
          <w:p w14:paraId="7E5CD28F" w14:textId="77777777" w:rsidR="003E7E75" w:rsidRPr="003E7E75" w:rsidRDefault="003E7E75" w:rsidP="003E7E75">
            <w:pPr>
              <w:autoSpaceDE w:val="0"/>
              <w:autoSpaceDN w:val="0"/>
              <w:adjustRightInd w:val="0"/>
              <w:spacing w:after="0" w:line="240" w:lineRule="auto"/>
              <w:rPr>
                <w:ins w:id="10994"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14:paraId="4A06B681" w14:textId="77777777" w:rsidR="003E7E75" w:rsidRPr="003E7E75" w:rsidRDefault="003E7E75" w:rsidP="003E7E75">
            <w:pPr>
              <w:autoSpaceDE w:val="0"/>
              <w:autoSpaceDN w:val="0"/>
              <w:adjustRightInd w:val="0"/>
              <w:spacing w:after="0" w:line="240" w:lineRule="auto"/>
              <w:rPr>
                <w:ins w:id="10995" w:author="Arjan" w:date="2013-02-08T00:31:00Z"/>
                <w:rFonts w:ascii="Arial" w:eastAsia="Times New Roman" w:hAnsi="Arial" w:cs="Arial"/>
                <w:b/>
                <w:bCs/>
                <w:color w:val="000000"/>
                <w:sz w:val="20"/>
                <w:szCs w:val="20"/>
              </w:rPr>
            </w:pPr>
          </w:p>
        </w:tc>
      </w:tr>
      <w:tr w:rsidR="003E7E75" w:rsidRPr="003E7E75" w14:paraId="75C2259F" w14:textId="77777777">
        <w:trPr>
          <w:trHeight w:val="230"/>
          <w:ins w:id="10996" w:author="Arjan" w:date="2013-02-08T00:31:00Z"/>
        </w:trPr>
        <w:tc>
          <w:tcPr>
            <w:tcW w:w="3690" w:type="dxa"/>
            <w:tcBorders>
              <w:top w:val="nil"/>
              <w:left w:val="nil"/>
              <w:bottom w:val="nil"/>
              <w:right w:val="nil"/>
            </w:tcBorders>
          </w:tcPr>
          <w:p w14:paraId="191EB4C6" w14:textId="77777777" w:rsidR="003E7E75" w:rsidRPr="003E7E75" w:rsidRDefault="003E7E75" w:rsidP="003E7E75">
            <w:pPr>
              <w:autoSpaceDE w:val="0"/>
              <w:autoSpaceDN w:val="0"/>
              <w:adjustRightInd w:val="0"/>
              <w:spacing w:after="0" w:line="240" w:lineRule="auto"/>
              <w:rPr>
                <w:ins w:id="10997" w:author="Arjan" w:date="2013-02-08T00:31:00Z"/>
                <w:rFonts w:ascii="Arial" w:eastAsia="Times New Roman" w:hAnsi="Arial" w:cs="Arial"/>
                <w:color w:val="000000"/>
                <w:sz w:val="20"/>
                <w:szCs w:val="20"/>
              </w:rPr>
            </w:pPr>
            <w:ins w:id="10998" w:author="Arjan" w:date="2013-02-08T00:31:00Z">
              <w:r w:rsidRPr="003E7E75">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14:paraId="4A09D1CB" w14:textId="77777777" w:rsidR="003E7E75" w:rsidRPr="003E7E75" w:rsidRDefault="003E7E75" w:rsidP="003E7E75">
            <w:pPr>
              <w:autoSpaceDE w:val="0"/>
              <w:autoSpaceDN w:val="0"/>
              <w:adjustRightInd w:val="0"/>
              <w:spacing w:after="0" w:line="240" w:lineRule="auto"/>
              <w:rPr>
                <w:ins w:id="10999" w:author="Arjan" w:date="2013-02-08T00:31:00Z"/>
                <w:rFonts w:ascii="Arial" w:eastAsia="Times New Roman" w:hAnsi="Arial" w:cs="Arial"/>
                <w:color w:val="000000"/>
                <w:sz w:val="20"/>
                <w:szCs w:val="20"/>
              </w:rPr>
            </w:pPr>
            <w:ins w:id="11000" w:author="Arjan" w:date="2013-02-08T00:31:00Z">
              <w:r w:rsidRPr="003E7E75">
                <w:rPr>
                  <w:rFonts w:ascii="Arial" w:eastAsia="Times New Roman" w:hAnsi="Arial" w:cs="Arial"/>
                  <w:color w:val="000000"/>
                  <w:sz w:val="20"/>
                  <w:szCs w:val="20"/>
                </w:rPr>
                <w:t>Nee</w:t>
              </w:r>
            </w:ins>
          </w:p>
        </w:tc>
      </w:tr>
      <w:tr w:rsidR="003E7E75" w:rsidRPr="003E7E75" w14:paraId="59901552" w14:textId="77777777">
        <w:trPr>
          <w:trHeight w:val="230"/>
          <w:ins w:id="11001" w:author="Arjan" w:date="2013-02-08T00:31:00Z"/>
        </w:trPr>
        <w:tc>
          <w:tcPr>
            <w:tcW w:w="3690" w:type="dxa"/>
            <w:tcBorders>
              <w:top w:val="nil"/>
              <w:left w:val="nil"/>
              <w:bottom w:val="nil"/>
              <w:right w:val="nil"/>
            </w:tcBorders>
          </w:tcPr>
          <w:p w14:paraId="342A2C8A" w14:textId="77777777" w:rsidR="003E7E75" w:rsidRPr="003E7E75" w:rsidRDefault="003E7E75" w:rsidP="003E7E75">
            <w:pPr>
              <w:autoSpaceDE w:val="0"/>
              <w:autoSpaceDN w:val="0"/>
              <w:adjustRightInd w:val="0"/>
              <w:spacing w:after="0" w:line="240" w:lineRule="auto"/>
              <w:rPr>
                <w:ins w:id="11002"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14:paraId="50FB73A3" w14:textId="77777777" w:rsidR="003E7E75" w:rsidRPr="003E7E75" w:rsidRDefault="003E7E75" w:rsidP="003E7E75">
            <w:pPr>
              <w:autoSpaceDE w:val="0"/>
              <w:autoSpaceDN w:val="0"/>
              <w:adjustRightInd w:val="0"/>
              <w:spacing w:after="0" w:line="240" w:lineRule="auto"/>
              <w:rPr>
                <w:ins w:id="11003" w:author="Arjan" w:date="2013-02-08T00:31:00Z"/>
                <w:rFonts w:ascii="Arial" w:eastAsia="Times New Roman" w:hAnsi="Arial" w:cs="Arial"/>
                <w:b/>
                <w:bCs/>
                <w:color w:val="000000"/>
                <w:sz w:val="20"/>
                <w:szCs w:val="20"/>
              </w:rPr>
            </w:pPr>
          </w:p>
        </w:tc>
      </w:tr>
      <w:tr w:rsidR="003E7E75" w:rsidRPr="003E7E75" w14:paraId="1E6CD58B" w14:textId="77777777">
        <w:trPr>
          <w:trHeight w:val="230"/>
          <w:ins w:id="11004" w:author="Arjan" w:date="2013-02-08T00:31:00Z"/>
        </w:trPr>
        <w:tc>
          <w:tcPr>
            <w:tcW w:w="3690" w:type="dxa"/>
            <w:tcBorders>
              <w:top w:val="nil"/>
              <w:left w:val="nil"/>
              <w:bottom w:val="nil"/>
              <w:right w:val="nil"/>
            </w:tcBorders>
          </w:tcPr>
          <w:p w14:paraId="078ED438" w14:textId="77777777" w:rsidR="003E7E75" w:rsidRPr="003E7E75" w:rsidRDefault="003E7E75" w:rsidP="003E7E75">
            <w:pPr>
              <w:autoSpaceDE w:val="0"/>
              <w:autoSpaceDN w:val="0"/>
              <w:adjustRightInd w:val="0"/>
              <w:spacing w:after="0" w:line="240" w:lineRule="auto"/>
              <w:rPr>
                <w:ins w:id="11005" w:author="Arjan" w:date="2013-02-08T00:31:00Z"/>
                <w:rFonts w:ascii="Arial" w:eastAsia="Times New Roman" w:hAnsi="Arial" w:cs="Arial"/>
                <w:color w:val="000000"/>
                <w:sz w:val="20"/>
                <w:szCs w:val="20"/>
              </w:rPr>
            </w:pPr>
            <w:ins w:id="11006" w:author="Arjan" w:date="2013-02-08T00:31:00Z">
              <w:r w:rsidRPr="003E7E75">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14:paraId="0D700B44" w14:textId="77777777" w:rsidR="003E7E75" w:rsidRPr="003E7E75" w:rsidRDefault="003E7E75" w:rsidP="003E7E75">
            <w:pPr>
              <w:autoSpaceDE w:val="0"/>
              <w:autoSpaceDN w:val="0"/>
              <w:adjustRightInd w:val="0"/>
              <w:spacing w:after="0" w:line="240" w:lineRule="auto"/>
              <w:rPr>
                <w:ins w:id="11007" w:author="Arjan" w:date="2013-02-08T00:31:00Z"/>
                <w:rFonts w:ascii="Arial" w:eastAsia="Times New Roman" w:hAnsi="Arial" w:cs="Arial"/>
                <w:color w:val="000000"/>
                <w:sz w:val="20"/>
                <w:szCs w:val="20"/>
              </w:rPr>
            </w:pPr>
          </w:p>
        </w:tc>
      </w:tr>
      <w:tr w:rsidR="003E7E75" w:rsidRPr="003E7E75" w14:paraId="0E729699" w14:textId="77777777">
        <w:trPr>
          <w:trHeight w:val="230"/>
          <w:ins w:id="11008" w:author="Arjan" w:date="2013-02-08T00:31:00Z"/>
        </w:trPr>
        <w:tc>
          <w:tcPr>
            <w:tcW w:w="3690" w:type="dxa"/>
            <w:tcBorders>
              <w:top w:val="nil"/>
              <w:left w:val="nil"/>
              <w:bottom w:val="nil"/>
              <w:right w:val="nil"/>
            </w:tcBorders>
          </w:tcPr>
          <w:p w14:paraId="504904EB" w14:textId="77777777" w:rsidR="003E7E75" w:rsidRPr="003E7E75" w:rsidRDefault="003E7E75" w:rsidP="003E7E75">
            <w:pPr>
              <w:autoSpaceDE w:val="0"/>
              <w:autoSpaceDN w:val="0"/>
              <w:adjustRightInd w:val="0"/>
              <w:spacing w:after="0" w:line="240" w:lineRule="auto"/>
              <w:rPr>
                <w:ins w:id="11009"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14:paraId="1C4E99E5" w14:textId="77777777" w:rsidR="003E7E75" w:rsidRPr="003E7E75" w:rsidRDefault="003E7E75" w:rsidP="003E7E75">
            <w:pPr>
              <w:autoSpaceDE w:val="0"/>
              <w:autoSpaceDN w:val="0"/>
              <w:adjustRightInd w:val="0"/>
              <w:spacing w:after="0" w:line="240" w:lineRule="auto"/>
              <w:rPr>
                <w:ins w:id="11010" w:author="Arjan" w:date="2013-02-08T00:31:00Z"/>
                <w:rFonts w:ascii="Arial" w:eastAsia="Times New Roman" w:hAnsi="Arial" w:cs="Arial"/>
                <w:b/>
                <w:bCs/>
                <w:color w:val="000000"/>
                <w:sz w:val="20"/>
                <w:szCs w:val="20"/>
              </w:rPr>
            </w:pPr>
          </w:p>
        </w:tc>
      </w:tr>
      <w:tr w:rsidR="003E7E75" w:rsidRPr="003E7E75" w14:paraId="4B2FFBA0" w14:textId="77777777">
        <w:trPr>
          <w:trHeight w:val="230"/>
          <w:ins w:id="11011" w:author="Arjan" w:date="2013-02-08T00:31:00Z"/>
        </w:trPr>
        <w:tc>
          <w:tcPr>
            <w:tcW w:w="3690" w:type="dxa"/>
            <w:tcBorders>
              <w:top w:val="nil"/>
              <w:left w:val="nil"/>
              <w:bottom w:val="nil"/>
              <w:right w:val="nil"/>
            </w:tcBorders>
          </w:tcPr>
          <w:p w14:paraId="5D082C18" w14:textId="77777777" w:rsidR="003E7E75" w:rsidRPr="003E7E75" w:rsidRDefault="003E7E75" w:rsidP="003E7E75">
            <w:pPr>
              <w:autoSpaceDE w:val="0"/>
              <w:autoSpaceDN w:val="0"/>
              <w:adjustRightInd w:val="0"/>
              <w:spacing w:after="0" w:line="240" w:lineRule="auto"/>
              <w:rPr>
                <w:ins w:id="11012" w:author="Arjan" w:date="2013-02-08T00:31:00Z"/>
                <w:rFonts w:ascii="Arial" w:eastAsia="Times New Roman" w:hAnsi="Arial" w:cs="Arial"/>
                <w:color w:val="000000"/>
                <w:sz w:val="20"/>
                <w:szCs w:val="20"/>
              </w:rPr>
            </w:pPr>
            <w:ins w:id="11013" w:author="Arjan" w:date="2013-02-08T00:31:00Z">
              <w:r w:rsidRPr="003E7E75">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14:paraId="1D907D9F" w14:textId="77777777" w:rsidR="003E7E75" w:rsidRPr="003E7E75" w:rsidRDefault="003E7E75" w:rsidP="003E7E75">
            <w:pPr>
              <w:autoSpaceDE w:val="0"/>
              <w:autoSpaceDN w:val="0"/>
              <w:adjustRightInd w:val="0"/>
              <w:spacing w:after="0" w:line="240" w:lineRule="auto"/>
              <w:rPr>
                <w:ins w:id="11014" w:author="Arjan" w:date="2013-02-08T00:31:00Z"/>
                <w:rFonts w:ascii="Arial" w:eastAsia="Times New Roman" w:hAnsi="Arial" w:cs="Arial"/>
                <w:color w:val="000000"/>
                <w:sz w:val="20"/>
                <w:szCs w:val="20"/>
              </w:rPr>
            </w:pPr>
            <w:ins w:id="11015" w:author="Arjan" w:date="2013-02-08T00:31:00Z">
              <w:r w:rsidRPr="003E7E75">
                <w:rPr>
                  <w:rFonts w:ascii="Arial" w:eastAsia="Times New Roman" w:hAnsi="Arial" w:cs="Arial"/>
                  <w:color w:val="000000"/>
                  <w:sz w:val="20"/>
                  <w:szCs w:val="20"/>
                </w:rPr>
                <w:t>Nee</w:t>
              </w:r>
            </w:ins>
          </w:p>
        </w:tc>
      </w:tr>
      <w:tr w:rsidR="003E7E75" w:rsidRPr="003E7E75" w14:paraId="1563339D" w14:textId="77777777">
        <w:trPr>
          <w:trHeight w:val="230"/>
          <w:ins w:id="11016" w:author="Arjan" w:date="2013-02-08T00:31:00Z"/>
        </w:trPr>
        <w:tc>
          <w:tcPr>
            <w:tcW w:w="3690" w:type="dxa"/>
            <w:tcBorders>
              <w:top w:val="nil"/>
              <w:left w:val="nil"/>
              <w:bottom w:val="nil"/>
              <w:right w:val="nil"/>
            </w:tcBorders>
          </w:tcPr>
          <w:p w14:paraId="0AD5122E" w14:textId="77777777" w:rsidR="003E7E75" w:rsidRPr="003E7E75" w:rsidRDefault="003E7E75" w:rsidP="003E7E75">
            <w:pPr>
              <w:autoSpaceDE w:val="0"/>
              <w:autoSpaceDN w:val="0"/>
              <w:adjustRightInd w:val="0"/>
              <w:spacing w:after="0" w:line="240" w:lineRule="auto"/>
              <w:rPr>
                <w:ins w:id="11017"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14:paraId="2B271527" w14:textId="77777777" w:rsidR="003E7E75" w:rsidRPr="003E7E75" w:rsidRDefault="003E7E75" w:rsidP="003E7E75">
            <w:pPr>
              <w:autoSpaceDE w:val="0"/>
              <w:autoSpaceDN w:val="0"/>
              <w:adjustRightInd w:val="0"/>
              <w:spacing w:after="0" w:line="240" w:lineRule="auto"/>
              <w:rPr>
                <w:ins w:id="11018" w:author="Arjan" w:date="2013-02-08T00:31:00Z"/>
                <w:rFonts w:ascii="Arial" w:eastAsia="Times New Roman" w:hAnsi="Arial" w:cs="Arial"/>
                <w:b/>
                <w:bCs/>
                <w:color w:val="000000"/>
                <w:sz w:val="20"/>
                <w:szCs w:val="20"/>
              </w:rPr>
            </w:pPr>
          </w:p>
        </w:tc>
      </w:tr>
      <w:tr w:rsidR="003E7E75" w:rsidRPr="003E7E75" w14:paraId="76B625AD" w14:textId="77777777">
        <w:trPr>
          <w:trHeight w:val="230"/>
          <w:ins w:id="11019" w:author="Arjan" w:date="2013-02-08T00:31:00Z"/>
        </w:trPr>
        <w:tc>
          <w:tcPr>
            <w:tcW w:w="3690" w:type="dxa"/>
            <w:tcBorders>
              <w:top w:val="nil"/>
              <w:left w:val="nil"/>
              <w:bottom w:val="nil"/>
              <w:right w:val="nil"/>
            </w:tcBorders>
          </w:tcPr>
          <w:p w14:paraId="19BFDB97" w14:textId="77777777" w:rsidR="003E7E75" w:rsidRPr="003E7E75" w:rsidRDefault="003E7E75" w:rsidP="003E7E75">
            <w:pPr>
              <w:autoSpaceDE w:val="0"/>
              <w:autoSpaceDN w:val="0"/>
              <w:adjustRightInd w:val="0"/>
              <w:spacing w:after="0" w:line="240" w:lineRule="auto"/>
              <w:rPr>
                <w:ins w:id="11020" w:author="Arjan" w:date="2013-02-08T00:31:00Z"/>
                <w:rFonts w:ascii="Arial" w:eastAsia="Times New Roman" w:hAnsi="Arial" w:cs="Arial"/>
                <w:color w:val="000000"/>
                <w:sz w:val="20"/>
                <w:szCs w:val="20"/>
              </w:rPr>
            </w:pPr>
            <w:ins w:id="11021" w:author="Arjan" w:date="2013-02-08T00:31:00Z">
              <w:r w:rsidRPr="003E7E75">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14:paraId="7057E341" w14:textId="77777777" w:rsidR="003E7E75" w:rsidRPr="003E7E75" w:rsidRDefault="003E7E75" w:rsidP="003E7E75">
            <w:pPr>
              <w:autoSpaceDE w:val="0"/>
              <w:autoSpaceDN w:val="0"/>
              <w:adjustRightInd w:val="0"/>
              <w:spacing w:after="0" w:line="240" w:lineRule="auto"/>
              <w:rPr>
                <w:ins w:id="11022" w:author="Arjan" w:date="2013-02-08T00:31:00Z"/>
                <w:rFonts w:ascii="Arial" w:eastAsia="Times New Roman" w:hAnsi="Arial" w:cs="Arial"/>
                <w:color w:val="000000"/>
                <w:sz w:val="20"/>
                <w:szCs w:val="20"/>
              </w:rPr>
            </w:pPr>
            <w:ins w:id="11023" w:author="Arjan" w:date="2013-02-08T00:31:00Z">
              <w:r w:rsidRPr="003E7E75">
                <w:rPr>
                  <w:rFonts w:ascii="Arial" w:eastAsia="Times New Roman" w:hAnsi="Arial" w:cs="Arial"/>
                  <w:color w:val="000000"/>
                  <w:sz w:val="20"/>
                  <w:szCs w:val="20"/>
                </w:rPr>
                <w:t>Nee</w:t>
              </w:r>
            </w:ins>
          </w:p>
        </w:tc>
      </w:tr>
      <w:tr w:rsidR="003E7E75" w:rsidRPr="003E7E75" w14:paraId="29548C7D" w14:textId="77777777">
        <w:trPr>
          <w:trHeight w:val="230"/>
          <w:ins w:id="11024" w:author="Arjan" w:date="2013-02-08T00:31:00Z"/>
        </w:trPr>
        <w:tc>
          <w:tcPr>
            <w:tcW w:w="3690" w:type="dxa"/>
            <w:tcBorders>
              <w:top w:val="nil"/>
              <w:left w:val="nil"/>
              <w:bottom w:val="nil"/>
              <w:right w:val="nil"/>
            </w:tcBorders>
          </w:tcPr>
          <w:p w14:paraId="44D061CC" w14:textId="77777777" w:rsidR="003E7E75" w:rsidRPr="003E7E75" w:rsidRDefault="003E7E75" w:rsidP="003E7E75">
            <w:pPr>
              <w:autoSpaceDE w:val="0"/>
              <w:autoSpaceDN w:val="0"/>
              <w:adjustRightInd w:val="0"/>
              <w:spacing w:after="0" w:line="240" w:lineRule="auto"/>
              <w:rPr>
                <w:ins w:id="11025"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14:paraId="0944A402" w14:textId="77777777" w:rsidR="003E7E75" w:rsidRPr="003E7E75" w:rsidRDefault="003E7E75" w:rsidP="003E7E75">
            <w:pPr>
              <w:autoSpaceDE w:val="0"/>
              <w:autoSpaceDN w:val="0"/>
              <w:adjustRightInd w:val="0"/>
              <w:spacing w:after="0" w:line="240" w:lineRule="auto"/>
              <w:rPr>
                <w:ins w:id="11026" w:author="Arjan" w:date="2013-02-08T00:31:00Z"/>
                <w:rFonts w:ascii="Arial" w:eastAsia="Times New Roman" w:hAnsi="Arial" w:cs="Arial"/>
                <w:b/>
                <w:bCs/>
                <w:color w:val="000000"/>
                <w:sz w:val="20"/>
                <w:szCs w:val="20"/>
              </w:rPr>
            </w:pPr>
          </w:p>
        </w:tc>
      </w:tr>
      <w:tr w:rsidR="003E7E75" w:rsidRPr="003E7E75" w14:paraId="7BC47BBA" w14:textId="77777777">
        <w:trPr>
          <w:trHeight w:val="230"/>
          <w:ins w:id="11027" w:author="Arjan" w:date="2013-02-08T00:31:00Z"/>
        </w:trPr>
        <w:tc>
          <w:tcPr>
            <w:tcW w:w="3690" w:type="dxa"/>
            <w:tcBorders>
              <w:top w:val="nil"/>
              <w:left w:val="nil"/>
              <w:bottom w:val="nil"/>
              <w:right w:val="nil"/>
            </w:tcBorders>
          </w:tcPr>
          <w:p w14:paraId="2B9E4DE2" w14:textId="77777777" w:rsidR="003E7E75" w:rsidRPr="003E7E75" w:rsidRDefault="003E7E75" w:rsidP="003E7E75">
            <w:pPr>
              <w:autoSpaceDE w:val="0"/>
              <w:autoSpaceDN w:val="0"/>
              <w:adjustRightInd w:val="0"/>
              <w:spacing w:after="0" w:line="240" w:lineRule="auto"/>
              <w:rPr>
                <w:ins w:id="11028" w:author="Arjan" w:date="2013-02-08T00:31:00Z"/>
                <w:rFonts w:ascii="Arial" w:eastAsia="Times New Roman" w:hAnsi="Arial" w:cs="Arial"/>
                <w:color w:val="000000"/>
                <w:sz w:val="20"/>
                <w:szCs w:val="20"/>
              </w:rPr>
            </w:pPr>
            <w:ins w:id="11029" w:author="Arjan" w:date="2013-02-08T00:31:00Z">
              <w:r w:rsidRPr="003E7E75">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14:paraId="731EB2F6" w14:textId="77777777" w:rsidR="003E7E75" w:rsidRPr="003E7E75" w:rsidRDefault="00DA5D93" w:rsidP="003E7E75">
            <w:pPr>
              <w:autoSpaceDE w:val="0"/>
              <w:autoSpaceDN w:val="0"/>
              <w:adjustRightInd w:val="0"/>
              <w:spacing w:after="0" w:line="240" w:lineRule="auto"/>
              <w:rPr>
                <w:ins w:id="11030" w:author="Arjan" w:date="2013-02-08T00:31:00Z"/>
                <w:rFonts w:ascii="Arial" w:eastAsia="Times New Roman" w:hAnsi="Arial" w:cs="Arial"/>
                <w:color w:val="000000"/>
                <w:sz w:val="20"/>
                <w:szCs w:val="20"/>
              </w:rPr>
            </w:pPr>
            <w:ins w:id="11031" w:author="Arjan" w:date="2013-02-08T00:31:00Z">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color w:val="000000"/>
                  <w:sz w:val="20"/>
                  <w:szCs w:val="20"/>
                </w:rPr>
                <w:instrText>Att.LowerBound</w:instrText>
              </w:r>
              <w:r w:rsidRPr="003E7E75">
                <w:rPr>
                  <w:rFonts w:ascii="Arial" w:hAnsi="Arial" w:cs="Arial"/>
                  <w:sz w:val="20"/>
                  <w:szCs w:val="20"/>
                  <w:lang w:val="en-AU"/>
                </w:rPr>
                <w:fldChar w:fldCharType="separate"/>
              </w:r>
              <w:r w:rsidR="003E7E75" w:rsidRPr="003E7E75">
                <w:rPr>
                  <w:rFonts w:ascii="Arial" w:eastAsia="Times New Roman" w:hAnsi="Arial" w:cs="Arial"/>
                  <w:color w:val="000000"/>
                  <w:sz w:val="20"/>
                  <w:szCs w:val="20"/>
                </w:rPr>
                <w:t>1</w:t>
              </w:r>
              <w:r w:rsidRPr="003E7E75">
                <w:rPr>
                  <w:rFonts w:ascii="Arial" w:hAnsi="Arial" w:cs="Arial"/>
                  <w:sz w:val="20"/>
                  <w:szCs w:val="20"/>
                  <w:lang w:val="en-AU"/>
                </w:rPr>
                <w:fldChar w:fldCharType="end"/>
              </w:r>
              <w:r w:rsidR="003E7E75" w:rsidRPr="003E7E75">
                <w:rPr>
                  <w:rFonts w:ascii="Arial" w:eastAsia="Times New Roman" w:hAnsi="Arial" w:cs="Arial"/>
                  <w:color w:val="000000"/>
                  <w:sz w:val="20"/>
                  <w:szCs w:val="20"/>
                </w:rPr>
                <w:t xml:space="preserve"> - </w:t>
              </w:r>
              <w:r w:rsidRPr="003E7E75">
                <w:rPr>
                  <w:rFonts w:ascii="Arial" w:eastAsia="Times New Roman" w:hAnsi="Arial" w:cs="Arial"/>
                  <w:color w:val="000000"/>
                  <w:sz w:val="20"/>
                  <w:szCs w:val="20"/>
                </w:rPr>
                <w:fldChar w:fldCharType="begin" w:fldLock="1"/>
              </w:r>
              <w:r w:rsidR="003E7E75" w:rsidRPr="003E7E75">
                <w:rPr>
                  <w:rFonts w:ascii="Arial" w:eastAsia="Times New Roman" w:hAnsi="Arial" w:cs="Arial"/>
                  <w:color w:val="000000"/>
                  <w:sz w:val="20"/>
                  <w:szCs w:val="20"/>
                </w:rPr>
                <w:instrText>MERGEFIELD Att.UpperBound</w:instrText>
              </w:r>
              <w:r w:rsidRPr="003E7E75">
                <w:rPr>
                  <w:rFonts w:ascii="Arial" w:eastAsia="Times New Roman" w:hAnsi="Arial" w:cs="Arial"/>
                  <w:color w:val="000000"/>
                  <w:sz w:val="20"/>
                  <w:szCs w:val="20"/>
                </w:rPr>
                <w:fldChar w:fldCharType="separate"/>
              </w:r>
              <w:r w:rsidR="003E7E75" w:rsidRPr="003E7E75">
                <w:rPr>
                  <w:rFonts w:ascii="Arial" w:eastAsia="Times New Roman" w:hAnsi="Arial" w:cs="Arial"/>
                  <w:color w:val="000000"/>
                  <w:sz w:val="20"/>
                  <w:szCs w:val="20"/>
                </w:rPr>
                <w:t>1</w:t>
              </w:r>
              <w:r w:rsidRPr="003E7E75">
                <w:rPr>
                  <w:rFonts w:ascii="Arial" w:eastAsia="Times New Roman" w:hAnsi="Arial" w:cs="Arial"/>
                  <w:color w:val="000000"/>
                  <w:sz w:val="20"/>
                  <w:szCs w:val="20"/>
                </w:rPr>
                <w:fldChar w:fldCharType="end"/>
              </w:r>
            </w:ins>
          </w:p>
        </w:tc>
      </w:tr>
      <w:tr w:rsidR="003E7E75" w:rsidRPr="003E7E75" w14:paraId="4573BB2D" w14:textId="77777777">
        <w:trPr>
          <w:trHeight w:val="230"/>
          <w:ins w:id="11032" w:author="Arjan" w:date="2013-02-08T00:31:00Z"/>
        </w:trPr>
        <w:tc>
          <w:tcPr>
            <w:tcW w:w="3690" w:type="dxa"/>
            <w:tcBorders>
              <w:top w:val="nil"/>
              <w:left w:val="nil"/>
              <w:bottom w:val="nil"/>
              <w:right w:val="nil"/>
            </w:tcBorders>
          </w:tcPr>
          <w:p w14:paraId="3BCB9238" w14:textId="77777777" w:rsidR="003E7E75" w:rsidRPr="003E7E75" w:rsidRDefault="003E7E75" w:rsidP="003E7E75">
            <w:pPr>
              <w:autoSpaceDE w:val="0"/>
              <w:autoSpaceDN w:val="0"/>
              <w:adjustRightInd w:val="0"/>
              <w:spacing w:after="0" w:line="240" w:lineRule="auto"/>
              <w:rPr>
                <w:ins w:id="11033"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14:paraId="0BB54DBB" w14:textId="77777777" w:rsidR="003E7E75" w:rsidRPr="003E7E75" w:rsidRDefault="003E7E75" w:rsidP="003E7E75">
            <w:pPr>
              <w:autoSpaceDE w:val="0"/>
              <w:autoSpaceDN w:val="0"/>
              <w:adjustRightInd w:val="0"/>
              <w:spacing w:after="0" w:line="240" w:lineRule="auto"/>
              <w:rPr>
                <w:ins w:id="11034" w:author="Arjan" w:date="2013-02-08T00:31:00Z"/>
                <w:rFonts w:ascii="Arial" w:eastAsia="Times New Roman" w:hAnsi="Arial" w:cs="Arial"/>
                <w:b/>
                <w:bCs/>
                <w:color w:val="000000"/>
                <w:sz w:val="20"/>
                <w:szCs w:val="20"/>
              </w:rPr>
            </w:pPr>
          </w:p>
        </w:tc>
      </w:tr>
      <w:tr w:rsidR="003E7E75" w:rsidRPr="003E7E75" w14:paraId="0F3D6761" w14:textId="77777777">
        <w:trPr>
          <w:trHeight w:val="230"/>
          <w:ins w:id="11035" w:author="Arjan" w:date="2013-02-08T00:31:00Z"/>
        </w:trPr>
        <w:tc>
          <w:tcPr>
            <w:tcW w:w="3690" w:type="dxa"/>
            <w:tcBorders>
              <w:top w:val="nil"/>
              <w:left w:val="nil"/>
              <w:bottom w:val="nil"/>
              <w:right w:val="nil"/>
            </w:tcBorders>
          </w:tcPr>
          <w:p w14:paraId="03E088B0" w14:textId="77777777" w:rsidR="003E7E75" w:rsidRPr="003E7E75" w:rsidRDefault="003E7E75" w:rsidP="003E7E75">
            <w:pPr>
              <w:autoSpaceDE w:val="0"/>
              <w:autoSpaceDN w:val="0"/>
              <w:adjustRightInd w:val="0"/>
              <w:spacing w:after="0" w:line="240" w:lineRule="auto"/>
              <w:rPr>
                <w:ins w:id="11036" w:author="Arjan" w:date="2013-02-08T00:31:00Z"/>
                <w:rFonts w:ascii="Arial" w:eastAsia="Times New Roman" w:hAnsi="Arial" w:cs="Arial"/>
                <w:color w:val="000000"/>
                <w:sz w:val="20"/>
                <w:szCs w:val="20"/>
              </w:rPr>
            </w:pPr>
            <w:ins w:id="11037" w:author="Arjan" w:date="2013-02-08T00:31:00Z">
              <w:r w:rsidRPr="003E7E75">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14:paraId="57E88B86" w14:textId="77777777" w:rsidR="003E7E75" w:rsidRPr="003E7E75" w:rsidRDefault="003E7E75" w:rsidP="003E7E75">
            <w:pPr>
              <w:autoSpaceDE w:val="0"/>
              <w:autoSpaceDN w:val="0"/>
              <w:adjustRightInd w:val="0"/>
              <w:spacing w:after="0" w:line="240" w:lineRule="auto"/>
              <w:rPr>
                <w:ins w:id="11038" w:author="Arjan" w:date="2013-02-08T00:31:00Z"/>
                <w:rFonts w:ascii="Arial" w:eastAsia="Times New Roman" w:hAnsi="Arial" w:cs="Arial"/>
                <w:color w:val="000000"/>
                <w:sz w:val="20"/>
                <w:szCs w:val="20"/>
              </w:rPr>
            </w:pPr>
            <w:ins w:id="11039" w:author="Arjan" w:date="2013-02-08T00:31:00Z">
              <w:r w:rsidRPr="003E7E75">
                <w:rPr>
                  <w:rFonts w:ascii="Arial" w:eastAsia="Times New Roman" w:hAnsi="Arial" w:cs="Arial"/>
                  <w:color w:val="000000"/>
                  <w:sz w:val="20"/>
                  <w:szCs w:val="20"/>
                </w:rPr>
                <w:t>Gemeentelijk basisgegeven</w:t>
              </w:r>
            </w:ins>
          </w:p>
        </w:tc>
      </w:tr>
      <w:tr w:rsidR="003E7E75" w:rsidRPr="003E7E75" w14:paraId="121D9693" w14:textId="77777777">
        <w:trPr>
          <w:trHeight w:val="230"/>
          <w:ins w:id="11040" w:author="Arjan" w:date="2013-02-08T00:31:00Z"/>
        </w:trPr>
        <w:tc>
          <w:tcPr>
            <w:tcW w:w="3690" w:type="dxa"/>
            <w:tcBorders>
              <w:top w:val="nil"/>
              <w:left w:val="nil"/>
              <w:bottom w:val="nil"/>
              <w:right w:val="nil"/>
            </w:tcBorders>
          </w:tcPr>
          <w:p w14:paraId="41B3A398" w14:textId="77777777" w:rsidR="003E7E75" w:rsidRPr="003E7E75" w:rsidRDefault="003E7E75" w:rsidP="003E7E75">
            <w:pPr>
              <w:autoSpaceDE w:val="0"/>
              <w:autoSpaceDN w:val="0"/>
              <w:adjustRightInd w:val="0"/>
              <w:spacing w:after="0" w:line="240" w:lineRule="auto"/>
              <w:rPr>
                <w:ins w:id="11041"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14:paraId="2397D044" w14:textId="77777777" w:rsidR="003E7E75" w:rsidRPr="003E7E75" w:rsidRDefault="003E7E75" w:rsidP="003E7E75">
            <w:pPr>
              <w:autoSpaceDE w:val="0"/>
              <w:autoSpaceDN w:val="0"/>
              <w:adjustRightInd w:val="0"/>
              <w:spacing w:after="0" w:line="240" w:lineRule="auto"/>
              <w:rPr>
                <w:ins w:id="11042" w:author="Arjan" w:date="2013-02-08T00:31:00Z"/>
                <w:rFonts w:ascii="Arial" w:eastAsia="Times New Roman" w:hAnsi="Arial" w:cs="Arial"/>
                <w:b/>
                <w:bCs/>
                <w:color w:val="000000"/>
                <w:sz w:val="20"/>
                <w:szCs w:val="20"/>
              </w:rPr>
            </w:pPr>
          </w:p>
        </w:tc>
      </w:tr>
      <w:tr w:rsidR="003E7E75" w:rsidRPr="003E7E75" w14:paraId="07423D92" w14:textId="77777777">
        <w:trPr>
          <w:trHeight w:val="230"/>
          <w:ins w:id="11043" w:author="Arjan" w:date="2013-02-08T00:31:00Z"/>
        </w:trPr>
        <w:tc>
          <w:tcPr>
            <w:tcW w:w="3690" w:type="dxa"/>
            <w:tcBorders>
              <w:top w:val="nil"/>
              <w:left w:val="nil"/>
              <w:bottom w:val="nil"/>
              <w:right w:val="nil"/>
            </w:tcBorders>
          </w:tcPr>
          <w:p w14:paraId="14263F06" w14:textId="77777777" w:rsidR="003E7E75" w:rsidRPr="003E7E75" w:rsidRDefault="003E7E75" w:rsidP="003E7E75">
            <w:pPr>
              <w:autoSpaceDE w:val="0"/>
              <w:autoSpaceDN w:val="0"/>
              <w:adjustRightInd w:val="0"/>
              <w:spacing w:after="0" w:line="240" w:lineRule="auto"/>
              <w:rPr>
                <w:ins w:id="11044" w:author="Arjan" w:date="2013-02-08T00:31:00Z"/>
                <w:rFonts w:ascii="Arial" w:eastAsia="Times New Roman" w:hAnsi="Arial" w:cs="Arial"/>
                <w:b/>
                <w:bCs/>
                <w:color w:val="000000"/>
                <w:sz w:val="20"/>
                <w:szCs w:val="20"/>
              </w:rPr>
            </w:pPr>
            <w:ins w:id="11045" w:author="Arjan" w:date="2013-02-08T00:31:00Z">
              <w:r w:rsidRPr="003E7E75">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14:paraId="1A4C96CF" w14:textId="77777777" w:rsidR="003E7E75" w:rsidRPr="003E7E75" w:rsidRDefault="003E7E75" w:rsidP="003E7E75">
            <w:pPr>
              <w:autoSpaceDE w:val="0"/>
              <w:autoSpaceDN w:val="0"/>
              <w:adjustRightInd w:val="0"/>
              <w:spacing w:after="0" w:line="240" w:lineRule="auto"/>
              <w:rPr>
                <w:ins w:id="11046" w:author="Arjan" w:date="2013-02-08T00:31:00Z"/>
                <w:rFonts w:ascii="Arial" w:eastAsia="Times New Roman" w:hAnsi="Arial" w:cs="Arial"/>
                <w:b/>
                <w:bCs/>
                <w:color w:val="000000"/>
                <w:sz w:val="20"/>
                <w:szCs w:val="20"/>
              </w:rPr>
            </w:pPr>
            <w:ins w:id="11047" w:author="Arjan" w:date="2013-02-08T00:31:00Z">
              <w:r w:rsidRPr="003E7E75">
                <w:rPr>
                  <w:rFonts w:ascii="Arial" w:eastAsia="Times New Roman" w:hAnsi="Arial" w:cs="Arial"/>
                  <w:b/>
                  <w:bCs/>
                  <w:color w:val="000000"/>
                  <w:sz w:val="20"/>
                  <w:szCs w:val="20"/>
                </w:rPr>
                <w:t>-</w:t>
              </w:r>
            </w:ins>
          </w:p>
        </w:tc>
      </w:tr>
    </w:tbl>
    <w:p w14:paraId="1340D0A0" w14:textId="77777777" w:rsidR="00107DE5" w:rsidRPr="00107DE5" w:rsidRDefault="00DA5D93" w:rsidP="00107DE5">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107DE5">
        <w:rPr>
          <w:rFonts w:ascii="Arial" w:hAnsi="Arial" w:cs="Arial"/>
          <w:sz w:val="20"/>
          <w:szCs w:val="20"/>
          <w:lang w:val="en-AU"/>
        </w:rPr>
        <w:fldChar w:fldCharType="begin" w:fldLock="1"/>
      </w:r>
      <w:r w:rsidR="00107DE5" w:rsidRPr="00107DE5">
        <w:rPr>
          <w:rFonts w:ascii="Arial" w:hAnsi="Arial" w:cs="Arial"/>
          <w:sz w:val="20"/>
          <w:szCs w:val="20"/>
          <w:lang w:val="en-AU"/>
        </w:rPr>
        <w:instrText xml:space="preserve">MERGEFIELD </w:instrText>
      </w:r>
      <w:r w:rsidR="00107DE5" w:rsidRPr="00107DE5">
        <w:rPr>
          <w:rFonts w:ascii="Arial" w:eastAsia="Times New Roman" w:hAnsi="Arial" w:cs="Arial"/>
          <w:b/>
          <w:bCs/>
          <w:color w:val="004080"/>
          <w:sz w:val="24"/>
          <w:szCs w:val="24"/>
        </w:rPr>
        <w:instrText>Connector.Stereotype</w:instrText>
      </w:r>
      <w:r w:rsidRPr="00107DE5">
        <w:rPr>
          <w:rFonts w:ascii="Arial" w:hAnsi="Arial" w:cs="Arial"/>
          <w:sz w:val="20"/>
          <w:szCs w:val="20"/>
          <w:lang w:val="en-AU"/>
        </w:rPr>
        <w:fldChar w:fldCharType="separate"/>
      </w:r>
      <w:r w:rsidR="00107DE5" w:rsidRPr="00107DE5">
        <w:rPr>
          <w:rFonts w:ascii="Arial" w:eastAsia="Times New Roman" w:hAnsi="Arial" w:cs="Arial"/>
          <w:b/>
          <w:bCs/>
          <w:color w:val="004080"/>
          <w:sz w:val="24"/>
          <w:szCs w:val="24"/>
        </w:rPr>
        <w:t>«Relatiesoort»</w:t>
      </w:r>
      <w:r w:rsidRPr="00107DE5">
        <w:rPr>
          <w:rFonts w:ascii="Arial" w:hAnsi="Arial" w:cs="Arial"/>
          <w:sz w:val="20"/>
          <w:szCs w:val="20"/>
          <w:lang w:val="en-AU"/>
        </w:rPr>
        <w:fldChar w:fldCharType="end"/>
      </w:r>
      <w:r w:rsidR="00107DE5" w:rsidRPr="00107DE5">
        <w:rPr>
          <w:rFonts w:ascii="Arial" w:eastAsia="Times New Roman" w:hAnsi="Arial" w:cs="Arial"/>
          <w:b/>
          <w:bCs/>
          <w:color w:val="004080"/>
          <w:sz w:val="24"/>
          <w:szCs w:val="24"/>
        </w:rPr>
        <w:t xml:space="preserve"> </w:t>
      </w:r>
      <w:r w:rsidRPr="00107DE5">
        <w:rPr>
          <w:rFonts w:ascii="Arial" w:eastAsia="Times New Roman" w:hAnsi="Arial" w:cs="Arial"/>
          <w:b/>
          <w:bCs/>
          <w:color w:val="004080"/>
          <w:sz w:val="24"/>
          <w:szCs w:val="24"/>
        </w:rPr>
        <w:fldChar w:fldCharType="begin" w:fldLock="1"/>
      </w:r>
      <w:r w:rsidR="00107DE5" w:rsidRPr="00107DE5">
        <w:rPr>
          <w:rFonts w:ascii="Arial" w:eastAsia="Times New Roman" w:hAnsi="Arial" w:cs="Arial"/>
          <w:b/>
          <w:bCs/>
          <w:color w:val="004080"/>
          <w:sz w:val="24"/>
          <w:szCs w:val="24"/>
        </w:rPr>
        <w:instrText>MERGEFIELD Connector.Name</w:instrText>
      </w:r>
      <w:r w:rsidRPr="00107DE5">
        <w:rPr>
          <w:rFonts w:ascii="Arial" w:eastAsia="Times New Roman" w:hAnsi="Arial" w:cs="Arial"/>
          <w:b/>
          <w:bCs/>
          <w:color w:val="004080"/>
          <w:sz w:val="24"/>
          <w:szCs w:val="24"/>
        </w:rPr>
        <w:fldChar w:fldCharType="separate"/>
      </w:r>
      <w:r w:rsidR="00107DE5" w:rsidRPr="00107DE5">
        <w:rPr>
          <w:rFonts w:ascii="Arial" w:eastAsia="Times New Roman" w:hAnsi="Arial" w:cs="Arial"/>
          <w:b/>
          <w:bCs/>
          <w:color w:val="004080"/>
          <w:sz w:val="24"/>
          <w:szCs w:val="24"/>
        </w:rPr>
        <w:t>is deelzaak van</w:t>
      </w:r>
      <w:r w:rsidRPr="00107DE5">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107DE5" w:rsidRPr="00107DE5" w14:paraId="774FF2E1" w14:textId="77777777">
        <w:trPr>
          <w:trHeight w:val="230"/>
        </w:trPr>
        <w:tc>
          <w:tcPr>
            <w:tcW w:w="3690" w:type="dxa"/>
            <w:tcBorders>
              <w:top w:val="nil"/>
              <w:left w:val="nil"/>
              <w:bottom w:val="nil"/>
              <w:right w:val="nil"/>
            </w:tcBorders>
          </w:tcPr>
          <w:p w14:paraId="389041A6"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Naam relatiesoort</w:t>
            </w:r>
          </w:p>
        </w:tc>
        <w:tc>
          <w:tcPr>
            <w:tcW w:w="5670" w:type="dxa"/>
            <w:tcBorders>
              <w:top w:val="nil"/>
              <w:left w:val="nil"/>
              <w:bottom w:val="nil"/>
              <w:right w:val="nil"/>
            </w:tcBorders>
          </w:tcPr>
          <w:p w14:paraId="113347A3" w14:textId="77777777" w:rsidR="00107DE5" w:rsidRPr="00107DE5" w:rsidRDefault="00DA5D93"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hAnsi="Arial" w:cs="Arial"/>
                <w:sz w:val="20"/>
                <w:szCs w:val="20"/>
                <w:lang w:val="en-AU"/>
              </w:rPr>
              <w:fldChar w:fldCharType="begin" w:fldLock="1"/>
            </w:r>
            <w:r w:rsidR="00107DE5" w:rsidRPr="00107DE5">
              <w:rPr>
                <w:rFonts w:ascii="Arial" w:hAnsi="Arial" w:cs="Arial"/>
                <w:sz w:val="20"/>
                <w:szCs w:val="20"/>
                <w:lang w:val="en-AU"/>
              </w:rPr>
              <w:instrText xml:space="preserve">MERGEFIELD </w:instrText>
            </w:r>
            <w:r w:rsidR="00107DE5" w:rsidRPr="00107DE5">
              <w:rPr>
                <w:rFonts w:ascii="Arial" w:eastAsia="Times New Roman" w:hAnsi="Arial" w:cs="Arial"/>
                <w:color w:val="000000"/>
                <w:sz w:val="20"/>
                <w:szCs w:val="20"/>
              </w:rPr>
              <w:instrText>Connector.Name</w:instrText>
            </w:r>
            <w:r w:rsidRPr="00107DE5">
              <w:rPr>
                <w:rFonts w:ascii="Arial" w:hAnsi="Arial" w:cs="Arial"/>
                <w:sz w:val="20"/>
                <w:szCs w:val="20"/>
                <w:lang w:val="en-AU"/>
              </w:rPr>
              <w:fldChar w:fldCharType="separate"/>
            </w:r>
            <w:r w:rsidR="00107DE5" w:rsidRPr="00107DE5">
              <w:rPr>
                <w:rFonts w:ascii="Arial" w:eastAsia="Times New Roman" w:hAnsi="Arial" w:cs="Arial"/>
                <w:color w:val="000000"/>
                <w:sz w:val="20"/>
                <w:szCs w:val="20"/>
              </w:rPr>
              <w:t>is deelzaak van</w:t>
            </w:r>
            <w:r w:rsidRPr="00107DE5">
              <w:rPr>
                <w:rFonts w:ascii="Arial" w:hAnsi="Arial" w:cs="Arial"/>
                <w:sz w:val="20"/>
                <w:szCs w:val="20"/>
                <w:lang w:val="en-AU"/>
              </w:rPr>
              <w:fldChar w:fldCharType="end"/>
            </w:r>
          </w:p>
        </w:tc>
      </w:tr>
      <w:tr w:rsidR="00107DE5" w:rsidRPr="00107DE5" w14:paraId="6665F143" w14:textId="77777777">
        <w:tc>
          <w:tcPr>
            <w:tcW w:w="3690" w:type="dxa"/>
            <w:tcBorders>
              <w:top w:val="nil"/>
              <w:left w:val="nil"/>
              <w:bottom w:val="nil"/>
              <w:right w:val="nil"/>
            </w:tcBorders>
          </w:tcPr>
          <w:p w14:paraId="5125AA8E"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D0CFD80"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r>
      <w:tr w:rsidR="00107DE5" w:rsidRPr="00107DE5" w14:paraId="61C3F966" w14:textId="77777777">
        <w:tc>
          <w:tcPr>
            <w:tcW w:w="3690" w:type="dxa"/>
            <w:tcBorders>
              <w:top w:val="nil"/>
              <w:left w:val="nil"/>
              <w:bottom w:val="nil"/>
              <w:right w:val="nil"/>
            </w:tcBorders>
          </w:tcPr>
          <w:p w14:paraId="6FE58867"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r w:rsidRPr="00107DE5">
              <w:rPr>
                <w:rFonts w:ascii="Arial" w:eastAsia="Times New Roman" w:hAnsi="Arial" w:cs="Arial"/>
                <w:b/>
                <w:bCs/>
                <w:color w:val="000000"/>
                <w:sz w:val="20"/>
                <w:szCs w:val="20"/>
              </w:rPr>
              <w:t>Gerelateerd objecttype</w:t>
            </w:r>
          </w:p>
          <w:p w14:paraId="53AEDB4A"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p w14:paraId="761F9A18"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3567805B" w14:textId="77777777" w:rsidR="00107DE5" w:rsidRPr="00107DE5" w:rsidRDefault="00DA5D93"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hAnsi="Arial" w:cs="Arial"/>
                <w:sz w:val="20"/>
                <w:szCs w:val="20"/>
                <w:lang w:val="en-AU"/>
              </w:rPr>
              <w:fldChar w:fldCharType="begin" w:fldLock="1"/>
            </w:r>
            <w:r w:rsidR="00107DE5" w:rsidRPr="00107DE5">
              <w:rPr>
                <w:rFonts w:ascii="Arial" w:hAnsi="Arial" w:cs="Arial"/>
                <w:sz w:val="20"/>
                <w:szCs w:val="20"/>
                <w:lang w:val="en-AU"/>
              </w:rPr>
              <w:instrText xml:space="preserve">MERGEFIELD </w:instrText>
            </w:r>
            <w:r w:rsidR="00107DE5" w:rsidRPr="00107DE5">
              <w:rPr>
                <w:rFonts w:ascii="Arial" w:eastAsia="Times New Roman" w:hAnsi="Arial" w:cs="Arial"/>
                <w:color w:val="000000"/>
                <w:sz w:val="20"/>
                <w:szCs w:val="20"/>
              </w:rPr>
              <w:instrText>Element.Name</w:instrText>
            </w:r>
            <w:r w:rsidRPr="00107DE5">
              <w:rPr>
                <w:rFonts w:ascii="Arial" w:hAnsi="Arial" w:cs="Arial"/>
                <w:sz w:val="20"/>
                <w:szCs w:val="20"/>
                <w:lang w:val="en-AU"/>
              </w:rPr>
              <w:fldChar w:fldCharType="separate"/>
            </w:r>
            <w:r w:rsidR="00107DE5" w:rsidRPr="00107DE5">
              <w:rPr>
                <w:rFonts w:ascii="Arial" w:eastAsia="Times New Roman" w:hAnsi="Arial" w:cs="Arial"/>
                <w:color w:val="000000"/>
                <w:sz w:val="20"/>
                <w:szCs w:val="20"/>
              </w:rPr>
              <w:t>ZAAK</w:t>
            </w:r>
            <w:r w:rsidRPr="00107DE5">
              <w:rPr>
                <w:rFonts w:ascii="Arial" w:hAnsi="Arial" w:cs="Arial"/>
                <w:sz w:val="20"/>
                <w:szCs w:val="20"/>
                <w:lang w:val="en-AU"/>
              </w:rPr>
              <w:fldChar w:fldCharType="end"/>
            </w:r>
          </w:p>
          <w:p w14:paraId="5EB403CA"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p w14:paraId="3B024954" w14:textId="77777777" w:rsidR="00107DE5" w:rsidRPr="00107DE5" w:rsidRDefault="00DA5D93"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fldChar w:fldCharType="begin" w:fldLock="1"/>
            </w:r>
            <w:r w:rsidR="00107DE5" w:rsidRPr="00107DE5">
              <w:rPr>
                <w:rFonts w:ascii="Arial" w:eastAsia="Times New Roman" w:hAnsi="Arial" w:cs="Arial"/>
                <w:color w:val="000000"/>
                <w:sz w:val="20"/>
                <w:szCs w:val="20"/>
              </w:rPr>
              <w:instrText>MERGEFIELD ConnTarget.Cardinality</w:instrText>
            </w:r>
            <w:r w:rsidRPr="00107DE5">
              <w:rPr>
                <w:rFonts w:ascii="Arial" w:eastAsia="Times New Roman" w:hAnsi="Arial" w:cs="Arial"/>
                <w:color w:val="000000"/>
                <w:sz w:val="20"/>
                <w:szCs w:val="20"/>
              </w:rPr>
              <w:fldChar w:fldCharType="separate"/>
            </w:r>
            <w:r w:rsidR="00107DE5" w:rsidRPr="00107DE5">
              <w:rPr>
                <w:rFonts w:ascii="Arial" w:eastAsia="Times New Roman" w:hAnsi="Arial" w:cs="Arial"/>
                <w:color w:val="000000"/>
                <w:sz w:val="20"/>
                <w:szCs w:val="20"/>
              </w:rPr>
              <w:t>0..1</w:t>
            </w:r>
            <w:r w:rsidRPr="00107DE5">
              <w:rPr>
                <w:rFonts w:ascii="Arial" w:eastAsia="Times New Roman" w:hAnsi="Arial" w:cs="Arial"/>
                <w:color w:val="000000"/>
                <w:sz w:val="20"/>
                <w:szCs w:val="20"/>
              </w:rPr>
              <w:fldChar w:fldCharType="end"/>
            </w:r>
            <w:r w:rsidR="00107DE5" w:rsidRPr="00107DE5">
              <w:rPr>
                <w:rFonts w:ascii="Arial" w:eastAsia="Times New Roman" w:hAnsi="Arial" w:cs="Arial"/>
                <w:color w:val="000000"/>
                <w:sz w:val="20"/>
                <w:szCs w:val="20"/>
              </w:rPr>
              <w:t xml:space="preserve"> </w:t>
            </w:r>
          </w:p>
        </w:tc>
      </w:tr>
      <w:tr w:rsidR="00107DE5" w:rsidRPr="00107DE5" w14:paraId="06CA0955" w14:textId="77777777">
        <w:tc>
          <w:tcPr>
            <w:tcW w:w="3690" w:type="dxa"/>
            <w:tcBorders>
              <w:top w:val="nil"/>
              <w:left w:val="nil"/>
              <w:bottom w:val="nil"/>
              <w:right w:val="nil"/>
            </w:tcBorders>
          </w:tcPr>
          <w:p w14:paraId="3643AEBF"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D93B66B"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r>
      <w:tr w:rsidR="00107DE5" w:rsidRPr="00107DE5" w14:paraId="61F77679" w14:textId="77777777">
        <w:tc>
          <w:tcPr>
            <w:tcW w:w="3690" w:type="dxa"/>
            <w:tcBorders>
              <w:top w:val="nil"/>
              <w:left w:val="nil"/>
              <w:bottom w:val="nil"/>
              <w:right w:val="nil"/>
            </w:tcBorders>
          </w:tcPr>
          <w:p w14:paraId="0FD4A8EB"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14:paraId="6C610B32"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KING</w:t>
            </w:r>
          </w:p>
        </w:tc>
      </w:tr>
      <w:tr w:rsidR="00107DE5" w:rsidRPr="00107DE5" w14:paraId="1547B5D3" w14:textId="77777777">
        <w:trPr>
          <w:trHeight w:val="230"/>
        </w:trPr>
        <w:tc>
          <w:tcPr>
            <w:tcW w:w="3690" w:type="dxa"/>
            <w:tcBorders>
              <w:top w:val="nil"/>
              <w:left w:val="nil"/>
              <w:bottom w:val="nil"/>
              <w:right w:val="nil"/>
            </w:tcBorders>
          </w:tcPr>
          <w:p w14:paraId="6D88DCCA"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68B339C"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r>
      <w:tr w:rsidR="00107DE5" w:rsidRPr="00107DE5" w14:paraId="703A7B99" w14:textId="77777777">
        <w:trPr>
          <w:trHeight w:val="230"/>
        </w:trPr>
        <w:tc>
          <w:tcPr>
            <w:tcW w:w="3690" w:type="dxa"/>
            <w:tcBorders>
              <w:top w:val="nil"/>
              <w:left w:val="nil"/>
              <w:bottom w:val="nil"/>
              <w:right w:val="nil"/>
            </w:tcBorders>
          </w:tcPr>
          <w:p w14:paraId="7B17246F"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14:paraId="41DDACC9"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1 juni 2008</w:t>
            </w:r>
          </w:p>
        </w:tc>
      </w:tr>
      <w:tr w:rsidR="00107DE5" w:rsidRPr="00107DE5" w14:paraId="7CC59625" w14:textId="77777777">
        <w:trPr>
          <w:trHeight w:val="230"/>
        </w:trPr>
        <w:tc>
          <w:tcPr>
            <w:tcW w:w="3690" w:type="dxa"/>
            <w:tcBorders>
              <w:top w:val="nil"/>
              <w:left w:val="nil"/>
              <w:bottom w:val="nil"/>
              <w:right w:val="nil"/>
            </w:tcBorders>
          </w:tcPr>
          <w:p w14:paraId="0EA4A1F5"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CE5F3C4"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5C14BE" w14:paraId="6C159F80" w14:textId="77777777">
        <w:tc>
          <w:tcPr>
            <w:tcW w:w="3690" w:type="dxa"/>
            <w:tcBorders>
              <w:top w:val="nil"/>
              <w:left w:val="nil"/>
              <w:bottom w:val="nil"/>
              <w:right w:val="nil"/>
            </w:tcBorders>
          </w:tcPr>
          <w:p w14:paraId="431DF184"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r w:rsidRPr="00107DE5">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14:paraId="6EC73A54" w14:textId="77777777" w:rsidR="00107DE5" w:rsidRPr="00DD0F4F" w:rsidRDefault="00DA5D93" w:rsidP="00107DE5">
            <w:pPr>
              <w:autoSpaceDE w:val="0"/>
              <w:autoSpaceDN w:val="0"/>
              <w:adjustRightInd w:val="0"/>
              <w:spacing w:after="0" w:line="240" w:lineRule="auto"/>
              <w:rPr>
                <w:rFonts w:ascii="Arial" w:eastAsia="Times New Roman" w:hAnsi="Arial" w:cs="Arial"/>
                <w:color w:val="000000"/>
                <w:sz w:val="20"/>
                <w:szCs w:val="20"/>
                <w:lang w:val="nl-NL"/>
              </w:rPr>
            </w:pPr>
            <w:r w:rsidRPr="00107DE5">
              <w:rPr>
                <w:rFonts w:ascii="Arial" w:hAnsi="Arial" w:cs="Arial"/>
                <w:sz w:val="20"/>
                <w:szCs w:val="20"/>
                <w:lang w:val="en-AU"/>
              </w:rPr>
              <w:fldChar w:fldCharType="begin" w:fldLock="1"/>
            </w:r>
            <w:r w:rsidR="00107DE5" w:rsidRPr="00DD0F4F">
              <w:rPr>
                <w:rFonts w:ascii="Arial" w:hAnsi="Arial" w:cs="Arial"/>
                <w:sz w:val="20"/>
                <w:szCs w:val="20"/>
                <w:lang w:val="nl-NL"/>
              </w:rPr>
              <w:instrText xml:space="preserve">MERGEFIELD </w:instrText>
            </w:r>
            <w:r w:rsidR="00107DE5" w:rsidRPr="00DD0F4F">
              <w:rPr>
                <w:rFonts w:ascii="Arial" w:eastAsia="Times New Roman" w:hAnsi="Arial" w:cs="Arial"/>
                <w:color w:val="000000"/>
                <w:sz w:val="20"/>
                <w:szCs w:val="20"/>
                <w:lang w:val="nl-NL"/>
              </w:rPr>
              <w:instrText>Connector.Notes</w:instrText>
            </w:r>
            <w:r w:rsidRPr="00107DE5">
              <w:rPr>
                <w:rFonts w:ascii="Arial" w:hAnsi="Arial" w:cs="Arial"/>
                <w:sz w:val="20"/>
                <w:szCs w:val="20"/>
                <w:lang w:val="en-AU"/>
              </w:rPr>
              <w:fldChar w:fldCharType="end"/>
            </w:r>
            <w:r w:rsidR="00107DE5" w:rsidRPr="00DD0F4F">
              <w:rPr>
                <w:rFonts w:ascii="Arial" w:eastAsia="Times New Roman" w:hAnsi="Arial" w:cs="Arial"/>
                <w:color w:val="610E6A"/>
                <w:sz w:val="20"/>
                <w:szCs w:val="20"/>
                <w:lang w:val="nl-NL"/>
              </w:rPr>
              <w:t xml:space="preserve">De verwijzing naar de ZAAK, waarom verzocht is door de initiator daarvan, die </w:t>
            </w:r>
            <w:del w:id="11048" w:author="Arjan" w:date="2013-02-08T13:43:00Z">
              <w:r w:rsidR="00107DE5" w:rsidRPr="00DD0F4F" w:rsidDel="00107DE5">
                <w:rPr>
                  <w:rFonts w:ascii="Arial" w:eastAsia="Times New Roman" w:hAnsi="Arial" w:cs="Arial"/>
                  <w:color w:val="610E6A"/>
                  <w:sz w:val="20"/>
                  <w:szCs w:val="20"/>
                  <w:lang w:val="nl-NL"/>
                </w:rPr>
                <w:delText>door de zaak</w:delText>
              </w:r>
            </w:del>
            <w:r w:rsidR="00107DE5" w:rsidRPr="00DD0F4F">
              <w:rPr>
                <w:rFonts w:ascii="Arial" w:eastAsia="Times New Roman" w:hAnsi="Arial" w:cs="Arial"/>
                <w:color w:val="610E6A"/>
                <w:sz w:val="20"/>
                <w:szCs w:val="20"/>
                <w:lang w:val="nl-NL"/>
              </w:rPr>
              <w:t>behandel</w:t>
            </w:r>
            <w:del w:id="11049" w:author="Arjan" w:date="2013-02-08T13:43:00Z">
              <w:r w:rsidR="00107DE5" w:rsidRPr="00DD0F4F" w:rsidDel="00107DE5">
                <w:rPr>
                  <w:rFonts w:ascii="Arial" w:eastAsia="Times New Roman" w:hAnsi="Arial" w:cs="Arial"/>
                  <w:color w:val="610E6A"/>
                  <w:sz w:val="20"/>
                  <w:szCs w:val="20"/>
                  <w:lang w:val="nl-NL"/>
                </w:rPr>
                <w:delText>en</w:delText>
              </w:r>
            </w:del>
            <w:r w:rsidR="00107DE5" w:rsidRPr="00DD0F4F">
              <w:rPr>
                <w:rFonts w:ascii="Arial" w:eastAsia="Times New Roman" w:hAnsi="Arial" w:cs="Arial"/>
                <w:color w:val="610E6A"/>
                <w:sz w:val="20"/>
                <w:szCs w:val="20"/>
                <w:lang w:val="nl-NL"/>
              </w:rPr>
              <w:t>d</w:t>
            </w:r>
            <w:del w:id="11050" w:author="Arjan" w:date="2013-02-08T13:43:00Z">
              <w:r w:rsidR="00107DE5" w:rsidRPr="00DD0F4F" w:rsidDel="00107DE5">
                <w:rPr>
                  <w:rFonts w:ascii="Arial" w:eastAsia="Times New Roman" w:hAnsi="Arial" w:cs="Arial"/>
                  <w:color w:val="610E6A"/>
                  <w:sz w:val="20"/>
                  <w:szCs w:val="20"/>
                  <w:lang w:val="nl-NL"/>
                </w:rPr>
                <w:delText>e</w:delText>
              </w:r>
            </w:del>
            <w:r w:rsidR="00107DE5" w:rsidRPr="00DD0F4F">
              <w:rPr>
                <w:rFonts w:ascii="Arial" w:eastAsia="Times New Roman" w:hAnsi="Arial" w:cs="Arial"/>
                <w:color w:val="610E6A"/>
                <w:sz w:val="20"/>
                <w:szCs w:val="20"/>
                <w:lang w:val="nl-NL"/>
              </w:rPr>
              <w:t xml:space="preserve"> </w:t>
            </w:r>
            <w:del w:id="11051" w:author="Arjan" w:date="2013-02-08T13:43:00Z">
              <w:r w:rsidR="00107DE5" w:rsidRPr="00DD0F4F" w:rsidDel="00107DE5">
                <w:rPr>
                  <w:rFonts w:ascii="Arial" w:eastAsia="Times New Roman" w:hAnsi="Arial" w:cs="Arial"/>
                  <w:color w:val="610E6A"/>
                  <w:sz w:val="20"/>
                  <w:szCs w:val="20"/>
                  <w:lang w:val="nl-NL"/>
                </w:rPr>
                <w:delText>organisatie is opgedeeld</w:delText>
              </w:r>
            </w:del>
            <w:ins w:id="11052" w:author="Arjan" w:date="2013-02-08T13:43:00Z">
              <w:r w:rsidR="00107DE5" w:rsidRPr="00DD0F4F">
                <w:rPr>
                  <w:rFonts w:ascii="Arial" w:eastAsia="Times New Roman" w:hAnsi="Arial" w:cs="Arial"/>
                  <w:color w:val="610E6A"/>
                  <w:sz w:val="20"/>
                  <w:szCs w:val="20"/>
                  <w:lang w:val="nl-NL"/>
                </w:rPr>
                <w:t>wordt</w:t>
              </w:r>
            </w:ins>
            <w:r w:rsidR="00107DE5" w:rsidRPr="00DD0F4F">
              <w:rPr>
                <w:rFonts w:ascii="Arial" w:eastAsia="Times New Roman" w:hAnsi="Arial" w:cs="Arial"/>
                <w:color w:val="610E6A"/>
                <w:sz w:val="20"/>
                <w:szCs w:val="20"/>
                <w:lang w:val="nl-NL"/>
              </w:rPr>
              <w:t xml:space="preserve"> in twee of meer separa</w:t>
            </w:r>
            <w:del w:id="11053" w:author="Arjan" w:date="2013-02-08T13:43:00Z">
              <w:r w:rsidR="00107DE5" w:rsidRPr="00DD0F4F" w:rsidDel="00107DE5">
                <w:rPr>
                  <w:rFonts w:ascii="Arial" w:eastAsia="Times New Roman" w:hAnsi="Arial" w:cs="Arial"/>
                  <w:color w:val="610E6A"/>
                  <w:sz w:val="20"/>
                  <w:szCs w:val="20"/>
                  <w:lang w:val="nl-NL"/>
                </w:rPr>
                <w:delText>a</w:delText>
              </w:r>
            </w:del>
            <w:r w:rsidR="00107DE5" w:rsidRPr="00DD0F4F">
              <w:rPr>
                <w:rFonts w:ascii="Arial" w:eastAsia="Times New Roman" w:hAnsi="Arial" w:cs="Arial"/>
                <w:color w:val="610E6A"/>
                <w:sz w:val="20"/>
                <w:szCs w:val="20"/>
                <w:lang w:val="nl-NL"/>
              </w:rPr>
              <w:t>t</w:t>
            </w:r>
            <w:ins w:id="11054" w:author="Arjan" w:date="2013-02-08T13:43:00Z">
              <w:r w:rsidR="00107DE5" w:rsidRPr="00DD0F4F">
                <w:rPr>
                  <w:rFonts w:ascii="Arial" w:eastAsia="Times New Roman" w:hAnsi="Arial" w:cs="Arial"/>
                  <w:color w:val="610E6A"/>
                  <w:sz w:val="20"/>
                  <w:szCs w:val="20"/>
                  <w:lang w:val="nl-NL"/>
                </w:rPr>
                <w:t>e</w:t>
              </w:r>
            </w:ins>
            <w:r w:rsidR="00107DE5" w:rsidRPr="00DD0F4F">
              <w:rPr>
                <w:rFonts w:ascii="Arial" w:eastAsia="Times New Roman" w:hAnsi="Arial" w:cs="Arial"/>
                <w:color w:val="610E6A"/>
                <w:sz w:val="20"/>
                <w:szCs w:val="20"/>
                <w:lang w:val="nl-NL"/>
              </w:rPr>
              <w:t xml:space="preserve"> </w:t>
            </w:r>
            <w:del w:id="11055" w:author="Arjan" w:date="2013-02-08T13:43:00Z">
              <w:r w:rsidR="00107DE5" w:rsidRPr="00DD0F4F" w:rsidDel="00107DE5">
                <w:rPr>
                  <w:rFonts w:ascii="Arial" w:eastAsia="Times New Roman" w:hAnsi="Arial" w:cs="Arial"/>
                  <w:color w:val="610E6A"/>
                  <w:sz w:val="20"/>
                  <w:szCs w:val="20"/>
                  <w:lang w:val="nl-NL"/>
                </w:rPr>
                <w:delText>te behandelen zak</w:delText>
              </w:r>
            </w:del>
            <w:ins w:id="11056" w:author="Arjan" w:date="2013-02-08T13:43:00Z">
              <w:r w:rsidR="00107DE5" w:rsidRPr="00DD0F4F">
                <w:rPr>
                  <w:rFonts w:ascii="Arial" w:eastAsia="Times New Roman" w:hAnsi="Arial" w:cs="Arial"/>
                  <w:color w:val="610E6A"/>
                  <w:sz w:val="20"/>
                  <w:szCs w:val="20"/>
                  <w:lang w:val="nl-NL"/>
                </w:rPr>
                <w:t>ZAAK</w:t>
              </w:r>
            </w:ins>
            <w:r w:rsidR="00107DE5" w:rsidRPr="00DD0F4F">
              <w:rPr>
                <w:rFonts w:ascii="Arial" w:eastAsia="Times New Roman" w:hAnsi="Arial" w:cs="Arial"/>
                <w:color w:val="610E6A"/>
                <w:sz w:val="20"/>
                <w:szCs w:val="20"/>
                <w:lang w:val="nl-NL"/>
              </w:rPr>
              <w:t xml:space="preserve">en waarvan de onderhavige </w:t>
            </w:r>
            <w:del w:id="11057" w:author="Arjan" w:date="2013-02-08T13:44:00Z">
              <w:r w:rsidR="00107DE5" w:rsidRPr="00DD0F4F" w:rsidDel="00107DE5">
                <w:rPr>
                  <w:rFonts w:ascii="Arial" w:eastAsia="Times New Roman" w:hAnsi="Arial" w:cs="Arial"/>
                  <w:color w:val="610E6A"/>
                  <w:sz w:val="20"/>
                  <w:szCs w:val="20"/>
                  <w:lang w:val="nl-NL"/>
                </w:rPr>
                <w:delText>zaak</w:delText>
              </w:r>
            </w:del>
            <w:ins w:id="11058" w:author="Arjan" w:date="2013-02-08T13:44:00Z">
              <w:r w:rsidR="00107DE5" w:rsidRPr="00DD0F4F">
                <w:rPr>
                  <w:rFonts w:ascii="Arial" w:eastAsia="Times New Roman" w:hAnsi="Arial" w:cs="Arial"/>
                  <w:color w:val="610E6A"/>
                  <w:sz w:val="20"/>
                  <w:szCs w:val="20"/>
                  <w:lang w:val="nl-NL"/>
                </w:rPr>
                <w:t>ZAAK</w:t>
              </w:r>
            </w:ins>
            <w:r w:rsidR="00107DE5" w:rsidRPr="00DD0F4F">
              <w:rPr>
                <w:rFonts w:ascii="Arial" w:eastAsia="Times New Roman" w:hAnsi="Arial" w:cs="Arial"/>
                <w:color w:val="610E6A"/>
                <w:sz w:val="20"/>
                <w:szCs w:val="20"/>
                <w:lang w:val="nl-NL"/>
              </w:rPr>
              <w:t xml:space="preserve"> er één is.</w:t>
            </w:r>
          </w:p>
        </w:tc>
      </w:tr>
      <w:tr w:rsidR="00107DE5" w:rsidRPr="005C14BE" w14:paraId="78699E1F" w14:textId="77777777">
        <w:tc>
          <w:tcPr>
            <w:tcW w:w="3690" w:type="dxa"/>
            <w:tcBorders>
              <w:top w:val="nil"/>
              <w:left w:val="nil"/>
              <w:bottom w:val="nil"/>
              <w:right w:val="nil"/>
            </w:tcBorders>
          </w:tcPr>
          <w:p w14:paraId="1494DC6D" w14:textId="77777777" w:rsidR="00107DE5" w:rsidRPr="00DD0F4F" w:rsidRDefault="00107DE5" w:rsidP="00107DE5">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2DD8FCDE" w14:textId="77777777" w:rsidR="00107DE5" w:rsidRPr="00DD0F4F" w:rsidRDefault="00107DE5" w:rsidP="00107DE5">
            <w:pPr>
              <w:autoSpaceDE w:val="0"/>
              <w:autoSpaceDN w:val="0"/>
              <w:adjustRightInd w:val="0"/>
              <w:spacing w:after="0" w:line="240" w:lineRule="auto"/>
              <w:rPr>
                <w:rFonts w:ascii="Arial" w:eastAsia="Times New Roman" w:hAnsi="Arial" w:cs="Arial"/>
                <w:color w:val="000000"/>
                <w:sz w:val="20"/>
                <w:szCs w:val="20"/>
                <w:lang w:val="nl-NL"/>
              </w:rPr>
            </w:pPr>
          </w:p>
        </w:tc>
      </w:tr>
      <w:tr w:rsidR="00107DE5" w:rsidRPr="00107DE5" w14:paraId="7E496674" w14:textId="77777777">
        <w:tc>
          <w:tcPr>
            <w:tcW w:w="3690" w:type="dxa"/>
            <w:tcBorders>
              <w:top w:val="nil"/>
              <w:left w:val="nil"/>
              <w:bottom w:val="nil"/>
              <w:right w:val="nil"/>
            </w:tcBorders>
          </w:tcPr>
          <w:p w14:paraId="06E4046D"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14:paraId="748A7222"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KING</w:t>
            </w:r>
          </w:p>
        </w:tc>
      </w:tr>
      <w:tr w:rsidR="00107DE5" w:rsidRPr="00107DE5" w14:paraId="29DF1C35" w14:textId="77777777">
        <w:tc>
          <w:tcPr>
            <w:tcW w:w="3690" w:type="dxa"/>
            <w:tcBorders>
              <w:top w:val="nil"/>
              <w:left w:val="nil"/>
              <w:bottom w:val="nil"/>
              <w:right w:val="nil"/>
            </w:tcBorders>
          </w:tcPr>
          <w:p w14:paraId="60EC63C1"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7BBC771"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14:paraId="7215858F" w14:textId="77777777">
        <w:tc>
          <w:tcPr>
            <w:tcW w:w="3690" w:type="dxa"/>
            <w:tcBorders>
              <w:top w:val="nil"/>
              <w:left w:val="nil"/>
              <w:bottom w:val="nil"/>
              <w:right w:val="nil"/>
            </w:tcBorders>
          </w:tcPr>
          <w:p w14:paraId="6F49F524"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14:paraId="034E68C2"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1 juni 2008</w:t>
            </w:r>
          </w:p>
        </w:tc>
      </w:tr>
      <w:tr w:rsidR="00107DE5" w:rsidRPr="00107DE5" w14:paraId="69ADE2D2" w14:textId="77777777">
        <w:tc>
          <w:tcPr>
            <w:tcW w:w="3690" w:type="dxa"/>
            <w:tcBorders>
              <w:top w:val="nil"/>
              <w:left w:val="nil"/>
              <w:bottom w:val="nil"/>
              <w:right w:val="nil"/>
            </w:tcBorders>
          </w:tcPr>
          <w:p w14:paraId="3EB1A9CD"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0CBE8C7"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5C14BE" w14:paraId="2377316D" w14:textId="77777777">
        <w:tc>
          <w:tcPr>
            <w:tcW w:w="3690" w:type="dxa"/>
            <w:tcBorders>
              <w:top w:val="nil"/>
              <w:left w:val="nil"/>
              <w:bottom w:val="nil"/>
              <w:right w:val="nil"/>
            </w:tcBorders>
          </w:tcPr>
          <w:p w14:paraId="4EE38BE6"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14:paraId="0A7AC8D4" w14:textId="77777777" w:rsidR="00107DE5" w:rsidRPr="00DD0F4F" w:rsidRDefault="00107DE5" w:rsidP="00107DE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Niet altijd is het mogelijk om een zaak, die in de ogen van de initiator daarvan als één samenhangend geheel beschouwd wordt, als één zaak binnen de organisatie te behandelen. </w:t>
            </w:r>
            <w:ins w:id="11059" w:author="Arjan" w:date="2013-02-08T13:46:00Z">
              <w:r w:rsidRPr="00DD0F4F">
                <w:rPr>
                  <w:rFonts w:ascii="Arial" w:eastAsia="Times New Roman" w:hAnsi="Arial" w:cs="Arial"/>
                  <w:color w:val="000000"/>
                  <w:sz w:val="20"/>
                  <w:szCs w:val="20"/>
                  <w:lang w:val="nl-NL"/>
                </w:rPr>
                <w:t xml:space="preserve">Dit doet zich voor als de gewenste producten en diensten in verschillende bedrijfsprocessen vervaardigd worden d.w.z. voor elk gewenst product of dienst, of groep daarvan, is een zelfstandig bedrijfsproces operationeel. </w:t>
              </w:r>
            </w:ins>
            <w:r w:rsidRPr="00DD0F4F">
              <w:rPr>
                <w:rFonts w:ascii="Arial" w:eastAsia="Times New Roman" w:hAnsi="Arial" w:cs="Arial"/>
                <w:color w:val="000000"/>
                <w:sz w:val="20"/>
                <w:szCs w:val="20"/>
                <w:lang w:val="nl-NL"/>
              </w:rPr>
              <w:t xml:space="preserve">In dat geval kan de zaakbehandelende organisatie </w:t>
            </w:r>
            <w:ins w:id="11060" w:author="Arjan" w:date="2013-02-08T13:48:00Z">
              <w:r w:rsidRPr="00DD0F4F">
                <w:rPr>
                  <w:rFonts w:ascii="Arial" w:eastAsia="Times New Roman" w:hAnsi="Arial" w:cs="Arial"/>
                  <w:color w:val="000000"/>
                  <w:sz w:val="20"/>
                  <w:szCs w:val="20"/>
                  <w:lang w:val="nl-NL"/>
                </w:rPr>
                <w:t xml:space="preserve">er voor kiezen </w:t>
              </w:r>
            </w:ins>
            <w:r w:rsidRPr="00DD0F4F">
              <w:rPr>
                <w:rFonts w:ascii="Arial" w:eastAsia="Times New Roman" w:hAnsi="Arial" w:cs="Arial"/>
                <w:color w:val="000000"/>
                <w:sz w:val="20"/>
                <w:szCs w:val="20"/>
                <w:lang w:val="nl-NL"/>
              </w:rPr>
              <w:t xml:space="preserve">de aangevraagde zaak </w:t>
            </w:r>
            <w:del w:id="11061" w:author="Arjan" w:date="2013-02-08T13:47:00Z">
              <w:r w:rsidRPr="00DD0F4F" w:rsidDel="00107DE5">
                <w:rPr>
                  <w:rFonts w:ascii="Arial" w:eastAsia="Times New Roman" w:hAnsi="Arial" w:cs="Arial"/>
                  <w:color w:val="000000"/>
                  <w:sz w:val="20"/>
                  <w:szCs w:val="20"/>
                  <w:lang w:val="nl-NL"/>
                </w:rPr>
                <w:delText xml:space="preserve">opsplitsen </w:delText>
              </w:r>
            </w:del>
            <w:ins w:id="11062" w:author="Arjan" w:date="2013-02-08T13:49:00Z">
              <w:r w:rsidRPr="00DD0F4F">
                <w:rPr>
                  <w:rFonts w:ascii="Arial" w:eastAsia="Times New Roman" w:hAnsi="Arial" w:cs="Arial"/>
                  <w:color w:val="000000"/>
                  <w:sz w:val="20"/>
                  <w:szCs w:val="20"/>
                  <w:lang w:val="nl-NL"/>
                </w:rPr>
                <w:t xml:space="preserve">te </w:t>
              </w:r>
            </w:ins>
            <w:ins w:id="11063" w:author="Arjan" w:date="2013-02-08T13:47:00Z">
              <w:r w:rsidRPr="00DD0F4F">
                <w:rPr>
                  <w:rFonts w:ascii="Arial" w:eastAsia="Times New Roman" w:hAnsi="Arial" w:cs="Arial"/>
                  <w:color w:val="000000"/>
                  <w:sz w:val="20"/>
                  <w:szCs w:val="20"/>
                  <w:lang w:val="nl-NL"/>
                </w:rPr>
                <w:t xml:space="preserve">behandelen </w:t>
              </w:r>
            </w:ins>
            <w:r w:rsidRPr="00DD0F4F">
              <w:rPr>
                <w:rFonts w:ascii="Arial" w:eastAsia="Times New Roman" w:hAnsi="Arial" w:cs="Arial"/>
                <w:color w:val="000000"/>
                <w:sz w:val="20"/>
                <w:szCs w:val="20"/>
                <w:lang w:val="nl-NL"/>
              </w:rPr>
              <w:t>in meerdere ‘deelzaken’ die ieder op zich weer een zaak vormen</w:t>
            </w:r>
            <w:ins w:id="11064" w:author="Arjan" w:date="2013-02-08T13:47:00Z">
              <w:r w:rsidRPr="00DD0F4F">
                <w:rPr>
                  <w:rFonts w:ascii="Arial" w:eastAsia="Times New Roman" w:hAnsi="Arial" w:cs="Arial"/>
                  <w:color w:val="000000"/>
                  <w:sz w:val="20"/>
                  <w:szCs w:val="20"/>
                  <w:lang w:val="nl-NL"/>
                </w:rPr>
                <w:t xml:space="preserve"> voor één bedrijfsproces</w:t>
              </w:r>
            </w:ins>
            <w:r w:rsidRPr="00DD0F4F">
              <w:rPr>
                <w:rFonts w:ascii="Arial" w:eastAsia="Times New Roman" w:hAnsi="Arial" w:cs="Arial"/>
                <w:color w:val="000000"/>
                <w:sz w:val="20"/>
                <w:szCs w:val="20"/>
                <w:lang w:val="nl-NL"/>
              </w:rPr>
              <w:t>. Voor de initiator is en blijft de zaak als geheel relevant. De zaakbehandelende organisatie richt zich meer op de deelzaken</w:t>
            </w:r>
            <w:ins w:id="11065" w:author="Arjan" w:date="2013-02-08T13:47:00Z">
              <w:r w:rsidRPr="00DD0F4F">
                <w:rPr>
                  <w:rFonts w:ascii="Arial" w:eastAsia="Times New Roman" w:hAnsi="Arial" w:cs="Arial"/>
                  <w:color w:val="000000"/>
                  <w:sz w:val="20"/>
                  <w:szCs w:val="20"/>
                  <w:lang w:val="nl-NL"/>
                </w:rPr>
                <w:t xml:space="preserve"> en de coördinatie daar</w:t>
              </w:r>
            </w:ins>
            <w:ins w:id="11066" w:author="Arjan" w:date="2013-02-08T13:48:00Z">
              <w:r w:rsidRPr="00DD0F4F">
                <w:rPr>
                  <w:rFonts w:ascii="Arial" w:eastAsia="Times New Roman" w:hAnsi="Arial" w:cs="Arial"/>
                  <w:color w:val="000000"/>
                  <w:sz w:val="20"/>
                  <w:szCs w:val="20"/>
                  <w:lang w:val="nl-NL"/>
                </w:rPr>
                <w:t>tussen (de ‘hoofdzaak’)</w:t>
              </w:r>
            </w:ins>
            <w:r w:rsidRPr="00DD0F4F">
              <w:rPr>
                <w:rFonts w:ascii="Arial" w:eastAsia="Times New Roman" w:hAnsi="Arial" w:cs="Arial"/>
                <w:color w:val="000000"/>
                <w:sz w:val="20"/>
                <w:szCs w:val="20"/>
                <w:lang w:val="nl-NL"/>
              </w:rPr>
              <w:t>. De relatiesoort brengt het verband aan tussen al deze zaken zodat alle betrokkenen juist en doelgericht geinformeerd zijn.</w:t>
            </w:r>
          </w:p>
        </w:tc>
      </w:tr>
      <w:tr w:rsidR="00107DE5" w:rsidRPr="005C14BE" w14:paraId="321C1BE3" w14:textId="77777777">
        <w:tc>
          <w:tcPr>
            <w:tcW w:w="3690" w:type="dxa"/>
            <w:tcBorders>
              <w:top w:val="nil"/>
              <w:left w:val="nil"/>
              <w:bottom w:val="nil"/>
              <w:right w:val="nil"/>
            </w:tcBorders>
          </w:tcPr>
          <w:p w14:paraId="2EAFF638" w14:textId="77777777" w:rsidR="00107DE5" w:rsidRPr="00DD0F4F" w:rsidRDefault="00107DE5" w:rsidP="00107DE5">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2F859118" w14:textId="77777777" w:rsidR="00107DE5" w:rsidRPr="00DD0F4F" w:rsidRDefault="00107DE5" w:rsidP="00107DE5">
            <w:pPr>
              <w:autoSpaceDE w:val="0"/>
              <w:autoSpaceDN w:val="0"/>
              <w:adjustRightInd w:val="0"/>
              <w:spacing w:after="0" w:line="240" w:lineRule="auto"/>
              <w:rPr>
                <w:rFonts w:ascii="Arial" w:eastAsia="Times New Roman" w:hAnsi="Arial" w:cs="Arial"/>
                <w:color w:val="000000"/>
                <w:sz w:val="20"/>
                <w:szCs w:val="20"/>
                <w:lang w:val="nl-NL"/>
              </w:rPr>
            </w:pPr>
          </w:p>
        </w:tc>
      </w:tr>
      <w:tr w:rsidR="00107DE5" w:rsidRPr="00107DE5" w14:paraId="5EA33775" w14:textId="77777777">
        <w:tc>
          <w:tcPr>
            <w:tcW w:w="3690" w:type="dxa"/>
            <w:tcBorders>
              <w:top w:val="nil"/>
              <w:left w:val="nil"/>
              <w:bottom w:val="nil"/>
              <w:right w:val="nil"/>
            </w:tcBorders>
          </w:tcPr>
          <w:p w14:paraId="7B66A8F4"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2C6CA283"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Ja</w:t>
            </w:r>
          </w:p>
        </w:tc>
      </w:tr>
      <w:tr w:rsidR="00107DE5" w:rsidRPr="00107DE5" w14:paraId="348885A5" w14:textId="77777777">
        <w:trPr>
          <w:trHeight w:val="230"/>
        </w:trPr>
        <w:tc>
          <w:tcPr>
            <w:tcW w:w="3690" w:type="dxa"/>
            <w:tcBorders>
              <w:top w:val="nil"/>
              <w:left w:val="nil"/>
              <w:bottom w:val="nil"/>
              <w:right w:val="nil"/>
            </w:tcBorders>
          </w:tcPr>
          <w:p w14:paraId="3693625D"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F3161FA"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14:paraId="58E9825B" w14:textId="77777777">
        <w:trPr>
          <w:trHeight w:val="230"/>
        </w:trPr>
        <w:tc>
          <w:tcPr>
            <w:tcW w:w="3690" w:type="dxa"/>
            <w:tcBorders>
              <w:top w:val="nil"/>
              <w:left w:val="nil"/>
              <w:bottom w:val="nil"/>
              <w:right w:val="nil"/>
            </w:tcBorders>
          </w:tcPr>
          <w:p w14:paraId="747BCBE7"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4C4A4944"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Ja</w:t>
            </w:r>
          </w:p>
        </w:tc>
      </w:tr>
      <w:tr w:rsidR="00107DE5" w:rsidRPr="00107DE5" w14:paraId="19FB7DA1" w14:textId="77777777">
        <w:tc>
          <w:tcPr>
            <w:tcW w:w="3690" w:type="dxa"/>
            <w:tcBorders>
              <w:top w:val="nil"/>
              <w:left w:val="nil"/>
              <w:bottom w:val="nil"/>
              <w:right w:val="nil"/>
            </w:tcBorders>
          </w:tcPr>
          <w:p w14:paraId="113AAFEF"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37C1342"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14:paraId="5835E1A2" w14:textId="77777777">
        <w:tc>
          <w:tcPr>
            <w:tcW w:w="3690" w:type="dxa"/>
            <w:tcBorders>
              <w:top w:val="nil"/>
              <w:left w:val="nil"/>
              <w:bottom w:val="nil"/>
              <w:right w:val="nil"/>
            </w:tcBorders>
          </w:tcPr>
          <w:p w14:paraId="600F5B3C"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482BED28"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14:paraId="64805FDF" w14:textId="77777777">
        <w:tc>
          <w:tcPr>
            <w:tcW w:w="3690" w:type="dxa"/>
            <w:tcBorders>
              <w:top w:val="nil"/>
              <w:left w:val="nil"/>
              <w:bottom w:val="nil"/>
              <w:right w:val="nil"/>
            </w:tcBorders>
          </w:tcPr>
          <w:p w14:paraId="261DF658"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680566C"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14:paraId="408A2A16" w14:textId="77777777">
        <w:tc>
          <w:tcPr>
            <w:tcW w:w="3690" w:type="dxa"/>
            <w:tcBorders>
              <w:top w:val="nil"/>
              <w:left w:val="nil"/>
              <w:bottom w:val="nil"/>
              <w:right w:val="nil"/>
            </w:tcBorders>
          </w:tcPr>
          <w:p w14:paraId="2BEAEAC5"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6E3D4B99"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Nee</w:t>
            </w:r>
          </w:p>
        </w:tc>
      </w:tr>
      <w:tr w:rsidR="00107DE5" w:rsidRPr="00107DE5" w14:paraId="5913461E" w14:textId="77777777">
        <w:tc>
          <w:tcPr>
            <w:tcW w:w="3690" w:type="dxa"/>
            <w:tcBorders>
              <w:top w:val="nil"/>
              <w:left w:val="nil"/>
              <w:bottom w:val="nil"/>
              <w:right w:val="nil"/>
            </w:tcBorders>
          </w:tcPr>
          <w:p w14:paraId="0F7D716D"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A75177F"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14:paraId="279CF539" w14:textId="77777777">
        <w:tc>
          <w:tcPr>
            <w:tcW w:w="3690" w:type="dxa"/>
            <w:tcBorders>
              <w:top w:val="nil"/>
              <w:left w:val="nil"/>
              <w:bottom w:val="nil"/>
              <w:right w:val="nil"/>
            </w:tcBorders>
          </w:tcPr>
          <w:p w14:paraId="5375C4B7"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14:paraId="680875D2"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Nee</w:t>
            </w:r>
          </w:p>
        </w:tc>
      </w:tr>
      <w:tr w:rsidR="00107DE5" w:rsidRPr="00107DE5" w14:paraId="0E04AF82" w14:textId="77777777">
        <w:tc>
          <w:tcPr>
            <w:tcW w:w="3690" w:type="dxa"/>
            <w:tcBorders>
              <w:top w:val="nil"/>
              <w:left w:val="nil"/>
              <w:bottom w:val="nil"/>
              <w:right w:val="nil"/>
            </w:tcBorders>
          </w:tcPr>
          <w:p w14:paraId="4B784FD1"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19AE309"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14:paraId="33B4FCBF" w14:textId="77777777">
        <w:tc>
          <w:tcPr>
            <w:tcW w:w="3690" w:type="dxa"/>
            <w:tcBorders>
              <w:top w:val="nil"/>
              <w:left w:val="nil"/>
              <w:bottom w:val="nil"/>
              <w:right w:val="nil"/>
            </w:tcBorders>
          </w:tcPr>
          <w:p w14:paraId="64CDBC88"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43C690FC"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Gemeentelijk basisgegeven</w:t>
            </w:r>
          </w:p>
        </w:tc>
      </w:tr>
      <w:tr w:rsidR="00107DE5" w:rsidRPr="00107DE5" w14:paraId="22E0701A" w14:textId="77777777">
        <w:tc>
          <w:tcPr>
            <w:tcW w:w="3690" w:type="dxa"/>
            <w:tcBorders>
              <w:top w:val="nil"/>
              <w:left w:val="nil"/>
              <w:bottom w:val="nil"/>
              <w:right w:val="nil"/>
            </w:tcBorders>
          </w:tcPr>
          <w:p w14:paraId="41510620"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C64D230" w14:textId="77777777"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5C14BE" w14:paraId="21EE9C3F" w14:textId="77777777">
        <w:tc>
          <w:tcPr>
            <w:tcW w:w="3690" w:type="dxa"/>
            <w:tcBorders>
              <w:top w:val="nil"/>
              <w:left w:val="nil"/>
              <w:bottom w:val="nil"/>
              <w:right w:val="nil"/>
            </w:tcBorders>
          </w:tcPr>
          <w:p w14:paraId="1739682B" w14:textId="77777777"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r w:rsidRPr="00107DE5">
              <w:rPr>
                <w:rFonts w:ascii="Arial" w:eastAsia="Times New Roman" w:hAnsi="Arial" w:cs="Arial"/>
                <w:b/>
                <w:bCs/>
                <w:color w:val="000000"/>
                <w:sz w:val="20"/>
                <w:szCs w:val="20"/>
              </w:rPr>
              <w:t>Regels relatiesoort</w:t>
            </w:r>
          </w:p>
        </w:tc>
        <w:tc>
          <w:tcPr>
            <w:tcW w:w="5670" w:type="dxa"/>
            <w:tcBorders>
              <w:top w:val="nil"/>
              <w:left w:val="nil"/>
              <w:bottom w:val="nil"/>
              <w:right w:val="nil"/>
            </w:tcBorders>
          </w:tcPr>
          <w:p w14:paraId="105E017B" w14:textId="77777777" w:rsidR="00B5226F" w:rsidRDefault="00107DE5" w:rsidP="00107DE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 relatie vanuit een zaak mag niet verwijzen naar dezelfde zaak d.w.z. moet verwijzen naar een andere zaak. </w:t>
            </w:r>
          </w:p>
          <w:p w14:paraId="016B8695" w14:textId="77777777" w:rsidR="00B5226F" w:rsidRDefault="00B5226F" w:rsidP="00107DE5">
            <w:pPr>
              <w:autoSpaceDE w:val="0"/>
              <w:autoSpaceDN w:val="0"/>
              <w:adjustRightInd w:val="0"/>
              <w:spacing w:after="0" w:line="240" w:lineRule="auto"/>
              <w:rPr>
                <w:ins w:id="11067" w:author="Arjan" w:date="2014-11-11T22:01:00Z"/>
                <w:rFonts w:ascii="Arial" w:eastAsia="Times New Roman" w:hAnsi="Arial" w:cs="Arial"/>
                <w:color w:val="000000"/>
                <w:sz w:val="20"/>
                <w:szCs w:val="20"/>
                <w:lang w:val="nl-NL"/>
              </w:rPr>
            </w:pPr>
            <w:ins w:id="11068" w:author="Arjan" w:date="2014-11-11T22:01:00Z">
              <w:r>
                <w:rPr>
                  <w:rFonts w:ascii="Arial" w:eastAsia="Times New Roman" w:hAnsi="Arial" w:cs="Arial"/>
                  <w:color w:val="000000"/>
                  <w:sz w:val="20"/>
                  <w:szCs w:val="20"/>
                  <w:lang w:val="nl-NL"/>
                </w:rPr>
                <w:t xml:space="preserve">Die andere zaak mag </w:t>
              </w:r>
            </w:ins>
            <w:ins w:id="11069" w:author="Arjan" w:date="2014-11-11T22:02:00Z">
              <w:r>
                <w:rPr>
                  <w:rFonts w:ascii="Arial" w:eastAsia="Times New Roman" w:hAnsi="Arial" w:cs="Arial"/>
                  <w:color w:val="000000"/>
                  <w:sz w:val="20"/>
                  <w:szCs w:val="20"/>
                  <w:lang w:val="nl-NL"/>
                </w:rPr>
                <w:t xml:space="preserve">geen relatie ‘is deelzaak van’ hebben (d.w.z. </w:t>
              </w:r>
            </w:ins>
            <w:ins w:id="11070" w:author="Arjan" w:date="2014-11-11T22:03:00Z">
              <w:r>
                <w:rPr>
                  <w:rFonts w:ascii="Arial" w:eastAsia="Times New Roman" w:hAnsi="Arial" w:cs="Arial"/>
                  <w:color w:val="000000"/>
                  <w:sz w:val="20"/>
                  <w:szCs w:val="20"/>
                  <w:lang w:val="nl-NL"/>
                </w:rPr>
                <w:t xml:space="preserve">deelzaken van deelzaken worden niet ondersteund). </w:t>
              </w:r>
            </w:ins>
          </w:p>
          <w:p w14:paraId="1516ACC4" w14:textId="77777777" w:rsidR="00107DE5" w:rsidRPr="00DD0F4F" w:rsidRDefault="00107DE5" w:rsidP="00107DE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Indien deze relatiesoort niet voorkomt bij een zaak, dan moet minimaal de attribuutsoort ‘Ander zaakobject’ of de attribuutsoort 'Zaakgeometrie' van een waarde voorzien zijn dan wel moet er minimaal sprake zijn van één relatiesoort ‘ZAAK heeft betrekking op ZAAKOBJECTen’ of één </w:t>
            </w:r>
            <w:r w:rsidRPr="00DD0F4F">
              <w:rPr>
                <w:rFonts w:ascii="Arial" w:eastAsia="Times New Roman" w:hAnsi="Arial" w:cs="Arial"/>
                <w:color w:val="000000"/>
                <w:sz w:val="20"/>
                <w:szCs w:val="20"/>
                <w:lang w:val="nl-NL"/>
              </w:rPr>
              <w:lastRenderedPageBreak/>
              <w:t>relatiesoort ‘ZAAK heeft betrekking op andere ZAAK’.</w:t>
            </w:r>
          </w:p>
        </w:tc>
      </w:tr>
    </w:tbl>
    <w:p w14:paraId="59ECCEFA" w14:textId="77777777" w:rsidR="00107DE5" w:rsidRPr="00DD0F4F" w:rsidRDefault="00107DE5" w:rsidP="00EE4D07">
      <w:pPr>
        <w:rPr>
          <w:lang w:val="nl-NL"/>
        </w:rPr>
      </w:pPr>
    </w:p>
    <w:p w14:paraId="6CCD23D9" w14:textId="517DF11C" w:rsidR="0099098F" w:rsidRPr="00A8560B" w:rsidRDefault="00533859" w:rsidP="0099098F">
      <w:pPr>
        <w:pStyle w:val="Kop3"/>
        <w:rPr>
          <w:noProof/>
          <w:lang w:val="nl-NL"/>
        </w:rPr>
      </w:pPr>
      <w:bookmarkStart w:id="11071" w:name="_Ref361133953"/>
      <w:bookmarkStart w:id="11072" w:name="_Toc493812451"/>
      <w:r w:rsidRPr="00A8560B">
        <w:rPr>
          <w:noProof/>
          <w:lang w:val="nl-NL"/>
        </w:rPr>
        <w:t>Archi</w:t>
      </w:r>
      <w:r w:rsidR="00677DE9">
        <w:rPr>
          <w:noProof/>
          <w:lang w:val="nl-NL"/>
        </w:rPr>
        <w:t>verings</w:t>
      </w:r>
      <w:bookmarkEnd w:id="11071"/>
      <w:r w:rsidR="00677DE9">
        <w:rPr>
          <w:noProof/>
          <w:lang w:val="nl-NL"/>
        </w:rPr>
        <w:t>k</w:t>
      </w:r>
      <w:r w:rsidR="00426C98">
        <w:rPr>
          <w:noProof/>
          <w:lang w:val="nl-NL"/>
        </w:rPr>
        <w:t>enmerken</w:t>
      </w:r>
      <w:bookmarkEnd w:id="11072"/>
    </w:p>
    <w:p w14:paraId="5F6661C9" w14:textId="4679DF9D" w:rsidR="00426C98" w:rsidRDefault="0099098F" w:rsidP="00334791">
      <w:pPr>
        <w:spacing w:after="0"/>
        <w:rPr>
          <w:noProof/>
          <w:lang w:val="nl-NL"/>
        </w:rPr>
      </w:pPr>
      <w:r w:rsidRPr="00DD0F4F">
        <w:rPr>
          <w:noProof/>
          <w:lang w:val="nl-NL"/>
        </w:rPr>
        <w:t xml:space="preserve">Het </w:t>
      </w:r>
      <w:r w:rsidR="004F6790" w:rsidRPr="00DD0F4F">
        <w:rPr>
          <w:noProof/>
          <w:lang w:val="nl-NL"/>
        </w:rPr>
        <w:t>zaak</w:t>
      </w:r>
      <w:r w:rsidRPr="00DD0F4F">
        <w:rPr>
          <w:noProof/>
          <w:lang w:val="nl-NL"/>
        </w:rPr>
        <w:t xml:space="preserve">attribuut Archiefnominatie kent de waarden: Ja en Nee. </w:t>
      </w:r>
      <w:r w:rsidR="00D23062">
        <w:rPr>
          <w:noProof/>
          <w:lang w:val="nl-NL"/>
        </w:rPr>
        <w:t>In de ZTC</w:t>
      </w:r>
      <w:r w:rsidR="00334791" w:rsidRPr="00DD0F4F">
        <w:rPr>
          <w:noProof/>
          <w:lang w:val="nl-NL"/>
        </w:rPr>
        <w:t>2</w:t>
      </w:r>
      <w:r w:rsidR="00D23062">
        <w:rPr>
          <w:noProof/>
          <w:lang w:val="nl-NL"/>
        </w:rPr>
        <w:t xml:space="preserve"> (versie 2.2)</w:t>
      </w:r>
      <w:r w:rsidR="00334791" w:rsidRPr="00DD0F4F">
        <w:rPr>
          <w:noProof/>
          <w:lang w:val="nl-NL"/>
        </w:rPr>
        <w:t xml:space="preserve"> kent het gelijknamige attribiuutsoort de waarden ‘Blijvend bewaren’</w:t>
      </w:r>
      <w:r w:rsidR="00D23062">
        <w:rPr>
          <w:noProof/>
          <w:lang w:val="nl-NL"/>
        </w:rPr>
        <w:t xml:space="preserve"> en</w:t>
      </w:r>
      <w:r w:rsidR="00334791" w:rsidRPr="00DD0F4F">
        <w:rPr>
          <w:noProof/>
          <w:lang w:val="nl-NL"/>
        </w:rPr>
        <w:t xml:space="preserve"> ‘Vernietigen’. </w:t>
      </w:r>
      <w:r w:rsidRPr="00DD0F4F">
        <w:rPr>
          <w:noProof/>
          <w:lang w:val="nl-NL"/>
        </w:rPr>
        <w:t>Volgens de Baseline Informatiehuishouding moet ook aangegeven kunnen worden dat het zaakdossier gearchiveerd is.</w:t>
      </w:r>
      <w:r w:rsidR="00334791" w:rsidRPr="00DD0F4F">
        <w:rPr>
          <w:noProof/>
          <w:lang w:val="nl-NL"/>
        </w:rPr>
        <w:t xml:space="preserve"> </w:t>
      </w:r>
    </w:p>
    <w:p w14:paraId="37978C5F" w14:textId="56831C29" w:rsidR="00426C98" w:rsidRDefault="00334791" w:rsidP="00334791">
      <w:pPr>
        <w:spacing w:after="0"/>
        <w:rPr>
          <w:noProof/>
          <w:lang w:val="nl-NL"/>
        </w:rPr>
      </w:pPr>
      <w:r w:rsidRPr="00DD0F4F">
        <w:rPr>
          <w:noProof/>
          <w:lang w:val="nl-NL"/>
        </w:rPr>
        <w:t>Van belang is tevens te weten dat het zaakdossier overgebracht is en wanneer dit dient te geschieden. ZAAK kent nu alleen een datum voor vernietiging van het dossier.</w:t>
      </w:r>
      <w:r w:rsidR="0099098F" w:rsidRPr="00DD0F4F">
        <w:rPr>
          <w:noProof/>
          <w:lang w:val="nl-NL"/>
        </w:rPr>
        <w:t xml:space="preserve"> </w:t>
      </w:r>
      <w:r w:rsidR="003814DB">
        <w:rPr>
          <w:noProof/>
          <w:lang w:val="nl-NL"/>
        </w:rPr>
        <w:t>Deze hernoemen we naar ‘Archiefactiedatum’.</w:t>
      </w:r>
      <w:r w:rsidRPr="00DD0F4F">
        <w:rPr>
          <w:noProof/>
          <w:lang w:val="nl-NL"/>
        </w:rPr>
        <w:t xml:space="preserve"> </w:t>
      </w:r>
    </w:p>
    <w:p w14:paraId="2A5E508F" w14:textId="066A0CE6" w:rsidR="00D23062" w:rsidRDefault="005B0D73" w:rsidP="005B0D73">
      <w:pPr>
        <w:spacing w:after="0"/>
        <w:rPr>
          <w:noProof/>
          <w:lang w:val="nl-NL"/>
        </w:rPr>
      </w:pPr>
      <w:r>
        <w:rPr>
          <w:noProof/>
          <w:lang w:val="nl-NL"/>
        </w:rPr>
        <w:t xml:space="preserve">Medio 2017 is </w:t>
      </w:r>
      <w:r w:rsidRPr="005B0D73">
        <w:rPr>
          <w:lang w:val="nl-NL"/>
        </w:rPr>
        <w:t>de ‘</w:t>
      </w:r>
      <w:hyperlink r:id="rId18" w:history="1">
        <w:r w:rsidRPr="005B0D73">
          <w:rPr>
            <w:rStyle w:val="Hyperlink"/>
            <w:lang w:val="nl-NL"/>
          </w:rPr>
          <w:t>Selectielijst gemeenten en intergemeentelijke organen 2017</w:t>
        </w:r>
      </w:hyperlink>
      <w:r w:rsidRPr="005B0D73">
        <w:rPr>
          <w:lang w:val="nl-NL"/>
        </w:rPr>
        <w:t xml:space="preserve">’ gepubliceerd. De Selectielijst specificeert de bewaar- en vernietigingstermijnen van archiefbescheiden. Deze versie heeft een andere opzet dan de voorgaande: zij is afgestemd op het zaakgericht werken en de ZTC2. In </w:t>
      </w:r>
      <w:r w:rsidR="003814DB">
        <w:rPr>
          <w:lang w:val="nl-NL"/>
        </w:rPr>
        <w:t>het</w:t>
      </w:r>
      <w:r w:rsidRPr="005B0D73">
        <w:rPr>
          <w:lang w:val="nl-NL"/>
        </w:rPr>
        <w:t xml:space="preserve"> RGBZ zijn gegevens opgenomen die de archiveringskenmerken van een zaakdossier bepalen. De nieuwe Selectielijst heeft hiervoor consequenties. </w:t>
      </w:r>
      <w:r w:rsidR="003814DB">
        <w:rPr>
          <w:lang w:val="nl-NL"/>
        </w:rPr>
        <w:t>Zie ook het wijzigingsvoorstel voor versie 2.2 van de ZTC2</w:t>
      </w:r>
      <w:r w:rsidR="00963185">
        <w:rPr>
          <w:lang w:val="nl-NL"/>
        </w:rPr>
        <w:t xml:space="preserve"> (ImZTC 2.2)</w:t>
      </w:r>
      <w:r w:rsidR="003814DB">
        <w:rPr>
          <w:lang w:val="nl-NL"/>
        </w:rPr>
        <w:t>.</w:t>
      </w:r>
    </w:p>
    <w:p w14:paraId="29B0D87C" w14:textId="05364243" w:rsidR="00D23062" w:rsidRDefault="00D23062" w:rsidP="005B0D73">
      <w:pPr>
        <w:spacing w:after="0"/>
        <w:rPr>
          <w:lang w:val="nl-NL"/>
        </w:rPr>
      </w:pPr>
      <w:r w:rsidRPr="00D23062">
        <w:rPr>
          <w:lang w:val="nl-NL"/>
        </w:rPr>
        <w:t>Het RGBZ kent nu als gegevens, in dit kader, onder meer het resultaat van de zaak (‘Resultaatomschrijving’) en de ‘Archiefactiedatum’ (datum van vernietiging dan wel overbrenging). Het resultaat was nodig om, in combinatie met het zaaktype, het archiefregime (waardering) en de archiefactiedatum te kunnen bepalen. In de Selectielijst is het archiefregime evenwel tevens afhankelijk van de aard van het procesobject</w:t>
      </w:r>
      <w:r w:rsidR="003814DB">
        <w:rPr>
          <w:lang w:val="nl-NL"/>
        </w:rPr>
        <w:t xml:space="preserve"> (het object waarop het selectielijstproces cq. de zaak betrekking heeft)</w:t>
      </w:r>
      <w:r w:rsidRPr="00D23062">
        <w:rPr>
          <w:lang w:val="nl-NL"/>
        </w:rPr>
        <w:t xml:space="preserve">. </w:t>
      </w:r>
      <w:r w:rsidR="003814DB">
        <w:rPr>
          <w:lang w:val="nl-NL"/>
        </w:rPr>
        <w:t>In het ImZTC 2.2 wordt het Resultaattype dientengevolge geidentificeerd met de combinatie van Resultaatomschrijving en Procesobjectaard. A</w:t>
      </w:r>
      <w:r w:rsidRPr="00D23062">
        <w:rPr>
          <w:lang w:val="nl-NL"/>
        </w:rPr>
        <w:t xml:space="preserve">an ZAAK </w:t>
      </w:r>
      <w:r w:rsidR="003814DB">
        <w:rPr>
          <w:lang w:val="nl-NL"/>
        </w:rPr>
        <w:t xml:space="preserve">voegen we derhalve </w:t>
      </w:r>
      <w:r w:rsidRPr="00D23062">
        <w:rPr>
          <w:lang w:val="nl-NL"/>
        </w:rPr>
        <w:t>de attribuutsoort ‘Procesobjectaard</w:t>
      </w:r>
      <w:r w:rsidR="003814DB">
        <w:rPr>
          <w:lang w:val="nl-NL"/>
        </w:rPr>
        <w:t>’ toe</w:t>
      </w:r>
      <w:r w:rsidRPr="00D23062">
        <w:rPr>
          <w:lang w:val="nl-NL"/>
        </w:rPr>
        <w:t xml:space="preserve">. </w:t>
      </w:r>
    </w:p>
    <w:p w14:paraId="006DD3EF" w14:textId="605ACE93" w:rsidR="00D23062" w:rsidRDefault="00D23062" w:rsidP="005B0D73">
      <w:pPr>
        <w:spacing w:after="0"/>
        <w:rPr>
          <w:lang w:val="nl-NL"/>
        </w:rPr>
      </w:pPr>
      <w:r w:rsidRPr="00D23062">
        <w:rPr>
          <w:lang w:val="nl-NL"/>
        </w:rPr>
        <w:t>Op basis van waarden van deze attribuutsoorten bij een Zaak kan, bij afronding van die zaak, weliswaar het van toepassing zijnde Resultaattype (en dus archiefregime: bewaren of vernietigen) bepaald worden maar nog niet altijd</w:t>
      </w:r>
      <w:r w:rsidR="007F6122">
        <w:rPr>
          <w:lang w:val="nl-NL"/>
        </w:rPr>
        <w:t>, in het geval van de waardering ‘vernietigen’,</w:t>
      </w:r>
      <w:r w:rsidRPr="00D23062">
        <w:rPr>
          <w:lang w:val="nl-NL"/>
        </w:rPr>
        <w:t xml:space="preserve"> de vernietigingsdatum. Deze is afhankelijk van </w:t>
      </w:r>
      <w:r w:rsidR="00963185">
        <w:rPr>
          <w:lang w:val="nl-NL"/>
        </w:rPr>
        <w:t>periode waarin het procesobject van belang is voor de bedrijfsvoering (de in de Selectielijst genoemde ‘Procestermijn’)</w:t>
      </w:r>
      <w:r w:rsidRPr="00D23062">
        <w:rPr>
          <w:lang w:val="nl-NL"/>
        </w:rPr>
        <w:t xml:space="preserve"> en de einddatum daarvan is niet altijd bekend bij afronding van de zaak. Om van een gearchiveerde zaak periodiek te kunnen bepalen of de procestermijn inmiddels beëindigd is, </w:t>
      </w:r>
      <w:r w:rsidR="00EA30BD">
        <w:rPr>
          <w:lang w:val="nl-NL"/>
        </w:rPr>
        <w:t>neme we</w:t>
      </w:r>
      <w:r w:rsidRPr="00D23062">
        <w:rPr>
          <w:lang w:val="nl-NL"/>
        </w:rPr>
        <w:t xml:space="preserve"> attribuutsoorten bij ZAAK op die het datumkenmerk van het procesobject identificeren waarmee het einde van de geldigheid van het procesobject wordt vastgelegd</w:t>
      </w:r>
      <w:r w:rsidR="00EA30BD">
        <w:rPr>
          <w:lang w:val="nl-NL"/>
        </w:rPr>
        <w:t xml:space="preserve"> (bijvoorbeeld de overlijdensdatum van een natuurlijk persoon)</w:t>
      </w:r>
      <w:r w:rsidRPr="00D23062">
        <w:rPr>
          <w:lang w:val="nl-NL"/>
        </w:rPr>
        <w:t xml:space="preserve">. Dit betreft het groepattribuutsoort ‘Procesobject’ met als attribuutsoorten ‘Registratie’, ‘Objecttype’, ‘Identificatie’ en ‘Datumkenmerk’. Om aan te geven dat de zaak weliswaar gearchiveerd is maar dat de vernietigingsdatum nog niet vastgesteld is omdat de einddatum van de procestermijn nog niet bepaald kan worden, </w:t>
      </w:r>
      <w:r w:rsidR="00EA30BD">
        <w:rPr>
          <w:lang w:val="nl-NL"/>
        </w:rPr>
        <w:t>breiden we</w:t>
      </w:r>
      <w:r w:rsidRPr="00D23062">
        <w:rPr>
          <w:lang w:val="nl-NL"/>
        </w:rPr>
        <w:t xml:space="preserve"> de enumeratie van de attribuutsoort ‘Archiefstatus’ uit met de waarde “gearchiveerd (procestermijn onbekend)”. </w:t>
      </w:r>
    </w:p>
    <w:p w14:paraId="49C12530" w14:textId="77777777" w:rsidR="007F6122" w:rsidRDefault="00D23062" w:rsidP="005B0D73">
      <w:pPr>
        <w:spacing w:after="0"/>
        <w:rPr>
          <w:lang w:val="nl-NL"/>
        </w:rPr>
      </w:pPr>
      <w:r w:rsidRPr="00D23062">
        <w:rPr>
          <w:lang w:val="nl-NL"/>
        </w:rPr>
        <w:t xml:space="preserve">In andere gevallen is de vernietigingsdatum weliswaar te bepalen, maar niet altijd op basis van een RGBZ-gegeven. Indien gedurende de behandeling van de zaak de einddatum van het procesobject bekend wordt, dan zal deze onderdeel uit moeten maken van het RGBZ om de vernietigingsdatum te kunnen bepalen en eenduidig te maken op welke datum de start van de bewaartermijn gebaseerd is. We </w:t>
      </w:r>
      <w:r w:rsidR="007F6122">
        <w:rPr>
          <w:lang w:val="nl-NL"/>
        </w:rPr>
        <w:t>voegen</w:t>
      </w:r>
      <w:r w:rsidRPr="00D23062">
        <w:rPr>
          <w:lang w:val="nl-NL"/>
        </w:rPr>
        <w:t xml:space="preserve"> hiertoe de attribuutsoort ‘Startdatum bewaartermijn’ toe.</w:t>
      </w:r>
    </w:p>
    <w:p w14:paraId="065AC5C6" w14:textId="33A7E5B6" w:rsidR="00D23062" w:rsidRPr="00D23062" w:rsidRDefault="00D23062" w:rsidP="005B0D73">
      <w:pPr>
        <w:spacing w:after="0"/>
        <w:rPr>
          <w:lang w:val="nl-NL"/>
        </w:rPr>
      </w:pPr>
      <w:r w:rsidRPr="00D23062">
        <w:rPr>
          <w:lang w:val="nl-NL"/>
        </w:rPr>
        <w:t xml:space="preserve">Verder </w:t>
      </w:r>
      <w:r w:rsidR="007F6122">
        <w:rPr>
          <w:lang w:val="nl-NL"/>
        </w:rPr>
        <w:t>voegen</w:t>
      </w:r>
      <w:r w:rsidRPr="00D23062">
        <w:rPr>
          <w:lang w:val="nl-NL"/>
        </w:rPr>
        <w:t xml:space="preserve"> we de groepattribuutsoort ‘Selectielijstklasse’ toe met de attribuutsoorten ‘Selectielijst-omschrijving’ en ‘Nummer klasse’. Hiermee kan ondubbelzinnig de relatie gelegd </w:t>
      </w:r>
      <w:r w:rsidRPr="00D23062">
        <w:rPr>
          <w:lang w:val="nl-NL"/>
        </w:rPr>
        <w:lastRenderedPageBreak/>
        <w:t xml:space="preserve">worden naar de selectielijstklasse in de gehanteerde selectielijst waarop het archiefregime gebaseerd is, onafhankelijk van de beschikbaarheid van het zaaktype.   </w:t>
      </w:r>
    </w:p>
    <w:p w14:paraId="638E0BF0" w14:textId="77777777" w:rsidR="00D23062" w:rsidRDefault="00D23062" w:rsidP="00334791">
      <w:pPr>
        <w:spacing w:after="0"/>
        <w:rPr>
          <w:noProof/>
          <w:lang w:val="nl-NL"/>
        </w:rPr>
      </w:pPr>
    </w:p>
    <w:p w14:paraId="14E527E2" w14:textId="3317EACD" w:rsidR="00334791" w:rsidRPr="00426C98" w:rsidRDefault="0099098F" w:rsidP="00334791">
      <w:pPr>
        <w:spacing w:after="0"/>
        <w:rPr>
          <w:noProof/>
          <w:lang w:val="nl-NL"/>
        </w:rPr>
      </w:pPr>
      <w:r w:rsidRPr="00426C98">
        <w:rPr>
          <w:noProof/>
          <w:lang w:val="nl-NL"/>
        </w:rPr>
        <w:t xml:space="preserve">Om dit </w:t>
      </w:r>
      <w:r w:rsidR="00334791" w:rsidRPr="00426C98">
        <w:rPr>
          <w:noProof/>
          <w:lang w:val="nl-NL"/>
        </w:rPr>
        <w:t xml:space="preserve">alles </w:t>
      </w:r>
      <w:r w:rsidRPr="00426C98">
        <w:rPr>
          <w:noProof/>
          <w:lang w:val="nl-NL"/>
        </w:rPr>
        <w:t>mogelijk te maken</w:t>
      </w:r>
      <w:r w:rsidR="00334791" w:rsidRPr="00426C98">
        <w:rPr>
          <w:noProof/>
          <w:lang w:val="nl-NL"/>
        </w:rPr>
        <w:t>:</w:t>
      </w:r>
    </w:p>
    <w:p w14:paraId="3637B9E1" w14:textId="77777777" w:rsidR="003D77B4" w:rsidRDefault="00334791">
      <w:pPr>
        <w:pStyle w:val="Lijstalinea"/>
        <w:numPr>
          <w:ilvl w:val="0"/>
          <w:numId w:val="6"/>
        </w:numPr>
        <w:spacing w:after="0"/>
        <w:ind w:left="714" w:hanging="357"/>
        <w:rPr>
          <w:noProof/>
          <w:lang w:val="nl-NL"/>
        </w:rPr>
      </w:pPr>
      <w:r w:rsidRPr="00DD0F4F">
        <w:rPr>
          <w:noProof/>
          <w:lang w:val="nl-NL"/>
        </w:rPr>
        <w:t>geven</w:t>
      </w:r>
      <w:r w:rsidR="0099098F" w:rsidRPr="00DD0F4F">
        <w:rPr>
          <w:noProof/>
          <w:lang w:val="nl-NL"/>
        </w:rPr>
        <w:t xml:space="preserve"> we de attribuutsoort </w:t>
      </w:r>
      <w:r w:rsidRPr="00DD0F4F">
        <w:rPr>
          <w:noProof/>
          <w:lang w:val="nl-NL"/>
        </w:rPr>
        <w:t>´Archiefnominatie</w:t>
      </w:r>
      <w:r w:rsidR="0099098F" w:rsidRPr="00DD0F4F">
        <w:rPr>
          <w:noProof/>
          <w:lang w:val="nl-NL"/>
        </w:rPr>
        <w:t>´ e</w:t>
      </w:r>
      <w:r w:rsidRPr="00DD0F4F">
        <w:rPr>
          <w:noProof/>
          <w:lang w:val="nl-NL"/>
        </w:rPr>
        <w:t>e</w:t>
      </w:r>
      <w:r w:rsidR="0099098F" w:rsidRPr="00DD0F4F">
        <w:rPr>
          <w:noProof/>
          <w:lang w:val="nl-NL"/>
        </w:rPr>
        <w:t xml:space="preserve">n </w:t>
      </w:r>
      <w:r w:rsidRPr="00DD0F4F">
        <w:rPr>
          <w:noProof/>
          <w:lang w:val="nl-NL"/>
        </w:rPr>
        <w:t>betekenis en</w:t>
      </w:r>
      <w:r w:rsidR="0099098F" w:rsidRPr="00DD0F4F">
        <w:rPr>
          <w:noProof/>
          <w:lang w:val="nl-NL"/>
        </w:rPr>
        <w:t xml:space="preserve"> waardenverzameling </w:t>
      </w:r>
      <w:r w:rsidRPr="00DD0F4F">
        <w:rPr>
          <w:noProof/>
          <w:lang w:val="nl-NL"/>
        </w:rPr>
        <w:t>waaruit blijkt wat er met het dossier moet gebeuren na afronding van de zaak (bewaren en daarna vernietigen dan wel overbrengen) ;</w:t>
      </w:r>
    </w:p>
    <w:p w14:paraId="12E2D019" w14:textId="77777777" w:rsidR="003D77B4" w:rsidRDefault="00743406">
      <w:pPr>
        <w:pStyle w:val="Lijstalinea"/>
        <w:numPr>
          <w:ilvl w:val="0"/>
          <w:numId w:val="6"/>
        </w:numPr>
        <w:spacing w:after="0"/>
        <w:ind w:left="714" w:hanging="357"/>
        <w:rPr>
          <w:noProof/>
          <w:lang w:val="nl-NL"/>
        </w:rPr>
      </w:pPr>
      <w:r w:rsidRPr="00DD0F4F">
        <w:rPr>
          <w:noProof/>
          <w:lang w:val="nl-NL"/>
        </w:rPr>
        <w:t>hernoemen we de ‘Datum vernietiging dossier’ in ‘</w:t>
      </w:r>
      <w:r w:rsidR="006B5AB9" w:rsidRPr="00DD0F4F">
        <w:rPr>
          <w:noProof/>
          <w:lang w:val="nl-NL"/>
        </w:rPr>
        <w:t>A</w:t>
      </w:r>
      <w:r w:rsidRPr="00DD0F4F">
        <w:rPr>
          <w:noProof/>
          <w:lang w:val="nl-NL"/>
        </w:rPr>
        <w:t>rchiefactie</w:t>
      </w:r>
      <w:r w:rsidR="006B5AB9" w:rsidRPr="00DD0F4F">
        <w:rPr>
          <w:noProof/>
          <w:lang w:val="nl-NL"/>
        </w:rPr>
        <w:t>datum</w:t>
      </w:r>
      <w:r w:rsidRPr="00DD0F4F">
        <w:rPr>
          <w:noProof/>
          <w:lang w:val="nl-NL"/>
        </w:rPr>
        <w:t>’ wat, afhankelijk van de waarde van Archiefnominatie, vermeld wanneer het zaakdossier vernietigd dan wel overgedragen moet worden;</w:t>
      </w:r>
    </w:p>
    <w:p w14:paraId="2255FD04" w14:textId="004F155E" w:rsidR="003D77B4" w:rsidRDefault="00743406">
      <w:pPr>
        <w:pStyle w:val="Lijstalinea"/>
        <w:numPr>
          <w:ilvl w:val="0"/>
          <w:numId w:val="6"/>
        </w:numPr>
        <w:spacing w:after="0"/>
        <w:ind w:left="714" w:hanging="357"/>
        <w:rPr>
          <w:noProof/>
          <w:lang w:val="nl-NL"/>
        </w:rPr>
      </w:pPr>
      <w:r w:rsidRPr="00DD0F4F">
        <w:rPr>
          <w:noProof/>
          <w:lang w:val="nl-NL"/>
        </w:rPr>
        <w:t>voegen we de attribuutsoort ‘Archiefstatus’  toe dat de status van archivering van het zaakdossier betreft.</w:t>
      </w:r>
    </w:p>
    <w:p w14:paraId="74F371E4" w14:textId="36EFCDFA" w:rsidR="00963185" w:rsidRDefault="00963185">
      <w:pPr>
        <w:pStyle w:val="Lijstalinea"/>
        <w:numPr>
          <w:ilvl w:val="0"/>
          <w:numId w:val="6"/>
        </w:numPr>
        <w:spacing w:after="0"/>
        <w:ind w:left="714" w:hanging="357"/>
        <w:rPr>
          <w:noProof/>
          <w:lang w:val="nl-NL"/>
        </w:rPr>
      </w:pPr>
      <w:r>
        <w:rPr>
          <w:noProof/>
          <w:lang w:val="nl-NL"/>
        </w:rPr>
        <w:t>voegen we attribuutsoort ‘Procesobjectaard’ toe dat tesamen met ‘Resultaatomschrijving’ verwijst naar het van toepassing zijnde Resultaatttpe in ImZTC</w:t>
      </w:r>
      <w:r w:rsidR="006940C5">
        <w:rPr>
          <w:noProof/>
          <w:lang w:val="nl-NL"/>
        </w:rPr>
        <w:t xml:space="preserve"> 2.2.</w:t>
      </w:r>
    </w:p>
    <w:p w14:paraId="1DDA770B" w14:textId="25C2DCAD" w:rsidR="006940C5" w:rsidRDefault="006940C5">
      <w:pPr>
        <w:pStyle w:val="Lijstalinea"/>
        <w:numPr>
          <w:ilvl w:val="0"/>
          <w:numId w:val="6"/>
        </w:numPr>
        <w:spacing w:after="0"/>
        <w:ind w:left="714" w:hanging="357"/>
        <w:rPr>
          <w:noProof/>
          <w:lang w:val="nl-NL"/>
        </w:rPr>
      </w:pPr>
      <w:r>
        <w:rPr>
          <w:noProof/>
          <w:lang w:val="nl-NL"/>
        </w:rPr>
        <w:t xml:space="preserve">voegen de de groepattribuutsoort ‘Procesobject’ toe dat het datumkenmerk van het object identificeert dat bepalend is voor de start van de bewaartermijn van de gearchiveerde zaak. </w:t>
      </w:r>
    </w:p>
    <w:p w14:paraId="3F9890E5" w14:textId="08A61A3C" w:rsidR="007F6122" w:rsidRDefault="007F6122">
      <w:pPr>
        <w:pStyle w:val="Lijstalinea"/>
        <w:numPr>
          <w:ilvl w:val="0"/>
          <w:numId w:val="6"/>
        </w:numPr>
        <w:spacing w:after="0"/>
        <w:ind w:left="714" w:hanging="357"/>
        <w:rPr>
          <w:noProof/>
          <w:lang w:val="nl-NL"/>
        </w:rPr>
      </w:pPr>
      <w:r>
        <w:rPr>
          <w:noProof/>
          <w:lang w:val="nl-NL"/>
        </w:rPr>
        <w:t>voegen we de attribuutsoort ‘Startdatum bewaartermijn’ toe om de mogelijkheid te gevem deze expliciet vast te leggen, vooral in de gevallen dat deze afgeleid is van een datumkenmerk dat geen deel uit maakt van het RGBZ.</w:t>
      </w:r>
    </w:p>
    <w:p w14:paraId="67491A81" w14:textId="0A076E2E" w:rsidR="007F6122" w:rsidRDefault="007F6122">
      <w:pPr>
        <w:pStyle w:val="Lijstalinea"/>
        <w:numPr>
          <w:ilvl w:val="0"/>
          <w:numId w:val="6"/>
        </w:numPr>
        <w:spacing w:after="0"/>
        <w:ind w:left="714" w:hanging="357"/>
        <w:rPr>
          <w:noProof/>
          <w:lang w:val="nl-NL"/>
        </w:rPr>
      </w:pPr>
      <w:r>
        <w:rPr>
          <w:noProof/>
          <w:lang w:val="nl-NL"/>
        </w:rPr>
        <w:t xml:space="preserve">Voegen de de groepattribuutsoort ‘Selectielijstklasse’ toe om aan te geven op welje </w:t>
      </w:r>
      <w:r w:rsidRPr="00D23062">
        <w:rPr>
          <w:lang w:val="nl-NL"/>
        </w:rPr>
        <w:t xml:space="preserve">selectielijstklasse in </w:t>
      </w:r>
      <w:r>
        <w:rPr>
          <w:lang w:val="nl-NL"/>
        </w:rPr>
        <w:t>welke</w:t>
      </w:r>
      <w:r w:rsidRPr="00D23062">
        <w:rPr>
          <w:lang w:val="nl-NL"/>
        </w:rPr>
        <w:t xml:space="preserve"> selectielijst het archiefregime </w:t>
      </w:r>
      <w:r>
        <w:rPr>
          <w:lang w:val="nl-NL"/>
        </w:rPr>
        <w:t xml:space="preserve">van de zaak </w:t>
      </w:r>
      <w:r w:rsidRPr="00D23062">
        <w:rPr>
          <w:lang w:val="nl-NL"/>
        </w:rPr>
        <w:t>gebaseerd is</w:t>
      </w:r>
      <w:r>
        <w:rPr>
          <w:lang w:val="nl-NL"/>
        </w:rPr>
        <w:t>.</w:t>
      </w:r>
    </w:p>
    <w:p w14:paraId="57D84331" w14:textId="77777777" w:rsidR="00524AB8" w:rsidRPr="00524AB8" w:rsidRDefault="00524AB8" w:rsidP="00524AB8">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524AB8">
        <w:rPr>
          <w:rFonts w:ascii="Arial" w:eastAsia="Times New Roman" w:hAnsi="Arial" w:cs="Arial"/>
          <w:b/>
          <w:color w:val="004080"/>
          <w:sz w:val="24"/>
          <w:szCs w:val="24"/>
          <w:lang w:eastAsia="nl-NL"/>
        </w:rPr>
        <w:t>Archiefnominatie</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954A12" w:rsidRPr="00954A12" w14:paraId="5A75AD23" w14:textId="77777777" w:rsidTr="00524AB8">
        <w:trPr>
          <w:trHeight w:val="230"/>
        </w:trPr>
        <w:tc>
          <w:tcPr>
            <w:tcW w:w="3780" w:type="dxa"/>
            <w:tcBorders>
              <w:top w:val="single" w:sz="4" w:space="0" w:color="auto"/>
              <w:left w:val="nil"/>
              <w:bottom w:val="nil"/>
              <w:right w:val="nil"/>
            </w:tcBorders>
          </w:tcPr>
          <w:p w14:paraId="1E96863F"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bookmarkStart w:id="11073" w:name="_Hlk493665936"/>
            <w:r w:rsidRPr="00954A12">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0FA8D164" w14:textId="77777777" w:rsidR="00954A12" w:rsidRPr="00954A12" w:rsidRDefault="00DA5D93"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hAnsi="Arial" w:cs="Arial"/>
                <w:sz w:val="20"/>
                <w:szCs w:val="20"/>
                <w:lang w:val="en-AU"/>
              </w:rPr>
              <w:fldChar w:fldCharType="begin" w:fldLock="1"/>
            </w:r>
            <w:r w:rsidR="00954A12" w:rsidRPr="00954A12">
              <w:rPr>
                <w:rFonts w:ascii="Arial" w:hAnsi="Arial" w:cs="Arial"/>
                <w:sz w:val="20"/>
                <w:szCs w:val="20"/>
                <w:lang w:val="en-AU"/>
              </w:rPr>
              <w:instrText xml:space="preserve">MERGEFIELD </w:instrText>
            </w:r>
            <w:r w:rsidR="00954A12" w:rsidRPr="00954A12">
              <w:rPr>
                <w:rFonts w:ascii="Arial" w:eastAsia="Times New Roman" w:hAnsi="Arial" w:cs="Arial"/>
                <w:color w:val="000000"/>
                <w:sz w:val="20"/>
                <w:szCs w:val="20"/>
              </w:rPr>
              <w:instrText>Att.Name</w:instrText>
            </w:r>
            <w:r w:rsidRPr="00954A12">
              <w:rPr>
                <w:rFonts w:ascii="Arial" w:hAnsi="Arial" w:cs="Arial"/>
                <w:sz w:val="20"/>
                <w:szCs w:val="20"/>
                <w:lang w:val="en-AU"/>
              </w:rPr>
              <w:fldChar w:fldCharType="separate"/>
            </w:r>
            <w:r w:rsidR="00954A12" w:rsidRPr="00954A12">
              <w:rPr>
                <w:rFonts w:ascii="Arial" w:eastAsia="Times New Roman" w:hAnsi="Arial" w:cs="Arial"/>
                <w:color w:val="000000"/>
                <w:sz w:val="20"/>
                <w:szCs w:val="20"/>
              </w:rPr>
              <w:t>Archiefnominatie</w:t>
            </w:r>
            <w:r w:rsidRPr="00954A12">
              <w:rPr>
                <w:rFonts w:ascii="Arial" w:hAnsi="Arial" w:cs="Arial"/>
                <w:sz w:val="20"/>
                <w:szCs w:val="20"/>
                <w:lang w:val="en-AU"/>
              </w:rPr>
              <w:fldChar w:fldCharType="end"/>
            </w:r>
          </w:p>
        </w:tc>
      </w:tr>
      <w:tr w:rsidR="00954A12" w:rsidRPr="00954A12" w14:paraId="31C087E7" w14:textId="77777777" w:rsidTr="00524AB8">
        <w:tc>
          <w:tcPr>
            <w:tcW w:w="3780" w:type="dxa"/>
            <w:tcBorders>
              <w:top w:val="nil"/>
              <w:left w:val="nil"/>
              <w:bottom w:val="nil"/>
              <w:right w:val="nil"/>
            </w:tcBorders>
          </w:tcPr>
          <w:p w14:paraId="6F800050"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C98ECC8"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02B4AA3E" w14:textId="77777777" w:rsidTr="00524AB8">
        <w:tc>
          <w:tcPr>
            <w:tcW w:w="3780" w:type="dxa"/>
            <w:tcBorders>
              <w:top w:val="nil"/>
              <w:left w:val="nil"/>
              <w:bottom w:val="nil"/>
              <w:right w:val="nil"/>
            </w:tcBorders>
          </w:tcPr>
          <w:p w14:paraId="422A7B30"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72C4CB35"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KING</w:t>
            </w:r>
          </w:p>
        </w:tc>
      </w:tr>
      <w:tr w:rsidR="00954A12" w:rsidRPr="00954A12" w14:paraId="68412C0E" w14:textId="77777777" w:rsidTr="00524AB8">
        <w:tc>
          <w:tcPr>
            <w:tcW w:w="3780" w:type="dxa"/>
            <w:tcBorders>
              <w:top w:val="nil"/>
              <w:left w:val="nil"/>
              <w:bottom w:val="nil"/>
              <w:right w:val="nil"/>
            </w:tcBorders>
          </w:tcPr>
          <w:p w14:paraId="67F3B4E8"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B7024D1"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346A351A" w14:textId="77777777" w:rsidTr="00524AB8">
        <w:tc>
          <w:tcPr>
            <w:tcW w:w="3780" w:type="dxa"/>
            <w:tcBorders>
              <w:top w:val="nil"/>
              <w:left w:val="nil"/>
              <w:bottom w:val="nil"/>
              <w:right w:val="nil"/>
            </w:tcBorders>
          </w:tcPr>
          <w:p w14:paraId="274415E4"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7A088884"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2ACA83A8" w14:textId="77777777" w:rsidTr="00524AB8">
        <w:tc>
          <w:tcPr>
            <w:tcW w:w="3780" w:type="dxa"/>
            <w:tcBorders>
              <w:top w:val="nil"/>
              <w:left w:val="nil"/>
              <w:bottom w:val="nil"/>
              <w:right w:val="nil"/>
            </w:tcBorders>
          </w:tcPr>
          <w:p w14:paraId="6983F7BE"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6C410F0"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79DA0940" w14:textId="77777777" w:rsidTr="00524AB8">
        <w:tc>
          <w:tcPr>
            <w:tcW w:w="3780" w:type="dxa"/>
            <w:tcBorders>
              <w:top w:val="nil"/>
              <w:left w:val="nil"/>
              <w:bottom w:val="nil"/>
              <w:right w:val="nil"/>
            </w:tcBorders>
          </w:tcPr>
          <w:p w14:paraId="36298DE9"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7336013A" w14:textId="77777777" w:rsidR="00954A12" w:rsidRPr="00954A12" w:rsidRDefault="00DA5D93"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hAnsi="Arial" w:cs="Arial"/>
                <w:sz w:val="20"/>
                <w:szCs w:val="20"/>
                <w:lang w:val="en-AU"/>
              </w:rPr>
              <w:fldChar w:fldCharType="begin" w:fldLock="1"/>
            </w:r>
            <w:r w:rsidR="00954A12" w:rsidRPr="00954A12">
              <w:rPr>
                <w:rFonts w:ascii="Arial" w:hAnsi="Arial" w:cs="Arial"/>
                <w:sz w:val="20"/>
                <w:szCs w:val="20"/>
                <w:lang w:val="en-AU"/>
              </w:rPr>
              <w:instrText xml:space="preserve">MERGEFIELD </w:instrText>
            </w:r>
            <w:r w:rsidR="00954A12" w:rsidRPr="00954A12">
              <w:rPr>
                <w:rFonts w:ascii="Arial" w:eastAsia="Times New Roman" w:hAnsi="Arial" w:cs="Arial"/>
                <w:color w:val="000000"/>
                <w:sz w:val="20"/>
                <w:szCs w:val="20"/>
              </w:rPr>
              <w:instrText>Att.Alias</w:instrText>
            </w:r>
            <w:r w:rsidRPr="00954A12">
              <w:rPr>
                <w:rFonts w:ascii="Arial" w:hAnsi="Arial" w:cs="Arial"/>
                <w:sz w:val="20"/>
                <w:szCs w:val="20"/>
                <w:lang w:val="en-AU"/>
              </w:rPr>
              <w:fldChar w:fldCharType="separate"/>
            </w:r>
            <w:r w:rsidR="00954A12" w:rsidRPr="00954A12">
              <w:rPr>
                <w:rFonts w:ascii="Arial" w:eastAsia="Times New Roman" w:hAnsi="Arial" w:cs="Arial"/>
                <w:color w:val="000000"/>
                <w:sz w:val="20"/>
                <w:szCs w:val="20"/>
              </w:rPr>
              <w:t>archiefnominatie</w:t>
            </w:r>
            <w:r w:rsidRPr="00954A12">
              <w:rPr>
                <w:rFonts w:ascii="Arial" w:hAnsi="Arial" w:cs="Arial"/>
                <w:sz w:val="20"/>
                <w:szCs w:val="20"/>
                <w:lang w:val="en-AU"/>
              </w:rPr>
              <w:fldChar w:fldCharType="end"/>
            </w:r>
          </w:p>
        </w:tc>
      </w:tr>
      <w:tr w:rsidR="00954A12" w:rsidRPr="00954A12" w14:paraId="41521541" w14:textId="77777777" w:rsidTr="00524AB8">
        <w:tc>
          <w:tcPr>
            <w:tcW w:w="3780" w:type="dxa"/>
            <w:tcBorders>
              <w:top w:val="nil"/>
              <w:left w:val="nil"/>
              <w:bottom w:val="nil"/>
              <w:right w:val="nil"/>
            </w:tcBorders>
          </w:tcPr>
          <w:p w14:paraId="3CA1CDC4"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65FB93D"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5C14BE" w14:paraId="4047DA1A" w14:textId="77777777" w:rsidTr="00524AB8">
        <w:tc>
          <w:tcPr>
            <w:tcW w:w="3780" w:type="dxa"/>
            <w:tcBorders>
              <w:top w:val="nil"/>
              <w:left w:val="nil"/>
              <w:bottom w:val="nil"/>
              <w:right w:val="nil"/>
            </w:tcBorders>
          </w:tcPr>
          <w:p w14:paraId="05062C05"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58D36148" w14:textId="77777777" w:rsidR="00954A12" w:rsidRPr="00DD0F4F" w:rsidRDefault="00DA5D93" w:rsidP="00DB7C93">
            <w:pPr>
              <w:autoSpaceDE w:val="0"/>
              <w:autoSpaceDN w:val="0"/>
              <w:adjustRightInd w:val="0"/>
              <w:spacing w:after="0" w:line="240" w:lineRule="auto"/>
              <w:rPr>
                <w:rFonts w:ascii="Arial" w:eastAsia="Times New Roman" w:hAnsi="Arial" w:cs="Arial"/>
                <w:color w:val="000000"/>
                <w:sz w:val="20"/>
                <w:szCs w:val="20"/>
                <w:lang w:val="nl-NL"/>
              </w:rPr>
            </w:pPr>
            <w:r w:rsidRPr="00954A12">
              <w:rPr>
                <w:rFonts w:ascii="Arial" w:hAnsi="Arial" w:cs="Arial"/>
                <w:sz w:val="20"/>
                <w:szCs w:val="20"/>
                <w:lang w:val="en-AU"/>
              </w:rPr>
              <w:fldChar w:fldCharType="begin" w:fldLock="1"/>
            </w:r>
            <w:r w:rsidR="00954A12" w:rsidRPr="00DD0F4F">
              <w:rPr>
                <w:rFonts w:ascii="Arial" w:hAnsi="Arial" w:cs="Arial"/>
                <w:sz w:val="20"/>
                <w:szCs w:val="20"/>
                <w:lang w:val="nl-NL"/>
              </w:rPr>
              <w:instrText xml:space="preserve">MERGEFIELD </w:instrText>
            </w:r>
            <w:r w:rsidR="00954A12" w:rsidRPr="00DD0F4F">
              <w:rPr>
                <w:rFonts w:ascii="Arial" w:eastAsia="Times New Roman" w:hAnsi="Arial" w:cs="Arial"/>
                <w:color w:val="000000"/>
                <w:sz w:val="20"/>
                <w:szCs w:val="20"/>
                <w:lang w:val="nl-NL"/>
              </w:rPr>
              <w:instrText>Att.Notes</w:instrText>
            </w:r>
            <w:r w:rsidRPr="00954A12">
              <w:rPr>
                <w:rFonts w:ascii="Arial" w:hAnsi="Arial" w:cs="Arial"/>
                <w:sz w:val="20"/>
                <w:szCs w:val="20"/>
                <w:lang w:val="en-AU"/>
              </w:rPr>
              <w:fldChar w:fldCharType="end"/>
            </w:r>
            <w:del w:id="11074" w:author="Arjan" w:date="2013-02-05T15:03:00Z">
              <w:r w:rsidR="00954A12" w:rsidRPr="00DD0F4F" w:rsidDel="00DB7C93">
                <w:rPr>
                  <w:rFonts w:ascii="Arial" w:eastAsia="Times New Roman" w:hAnsi="Arial" w:cs="Arial"/>
                  <w:color w:val="610E6A"/>
                  <w:sz w:val="20"/>
                  <w:szCs w:val="20"/>
                  <w:lang w:val="nl-NL"/>
                </w:rPr>
                <w:delText>Indicatie</w:delText>
              </w:r>
            </w:del>
            <w:ins w:id="11075" w:author="Arjan" w:date="2013-02-05T15:03:00Z">
              <w:r w:rsidR="00DB7C93" w:rsidRPr="00DD0F4F">
                <w:rPr>
                  <w:rFonts w:ascii="Arial" w:eastAsia="Times New Roman" w:hAnsi="Arial" w:cs="Arial"/>
                  <w:color w:val="610E6A"/>
                  <w:sz w:val="20"/>
                  <w:szCs w:val="20"/>
                  <w:lang w:val="nl-NL"/>
                </w:rPr>
                <w:t>Aanduiding</w:t>
              </w:r>
            </w:ins>
            <w:r w:rsidR="00954A12" w:rsidRPr="00DD0F4F">
              <w:rPr>
                <w:rFonts w:ascii="Arial" w:eastAsia="Times New Roman" w:hAnsi="Arial" w:cs="Arial"/>
                <w:color w:val="610E6A"/>
                <w:sz w:val="20"/>
                <w:szCs w:val="20"/>
                <w:lang w:val="nl-NL"/>
              </w:rPr>
              <w:t xml:space="preserve"> of het zaakdossier </w:t>
            </w:r>
            <w:del w:id="11076" w:author="Arjan" w:date="2012-12-12T09:48:00Z">
              <w:r w:rsidR="00954A12" w:rsidRPr="00DD0F4F" w:rsidDel="00D54BC0">
                <w:rPr>
                  <w:rFonts w:ascii="Arial" w:eastAsia="Times New Roman" w:hAnsi="Arial" w:cs="Arial"/>
                  <w:color w:val="610E6A"/>
                  <w:sz w:val="20"/>
                  <w:szCs w:val="20"/>
                  <w:lang w:val="nl-NL"/>
                </w:rPr>
                <w:delText xml:space="preserve">(de ZAAK met alle bijbehorende </w:delText>
              </w:r>
            </w:del>
            <w:del w:id="11077" w:author="Arjan" w:date="2012-11-14T15:46:00Z">
              <w:r w:rsidR="00954A12" w:rsidRPr="00DD0F4F" w:rsidDel="00F64D19">
                <w:rPr>
                  <w:rFonts w:ascii="Arial" w:eastAsia="Times New Roman" w:hAnsi="Arial" w:cs="Arial"/>
                  <w:color w:val="610E6A"/>
                  <w:sz w:val="20"/>
                  <w:szCs w:val="20"/>
                  <w:lang w:val="nl-NL"/>
                </w:rPr>
                <w:delText>DOCUMENT</w:delText>
              </w:r>
            </w:del>
            <w:del w:id="11078" w:author="Arjan" w:date="2012-12-12T09:48:00Z">
              <w:r w:rsidR="00954A12" w:rsidRPr="00DD0F4F" w:rsidDel="00D54BC0">
                <w:rPr>
                  <w:rFonts w:ascii="Arial" w:eastAsia="Times New Roman" w:hAnsi="Arial" w:cs="Arial"/>
                  <w:color w:val="610E6A"/>
                  <w:sz w:val="20"/>
                  <w:szCs w:val="20"/>
                  <w:lang w:val="nl-NL"/>
                </w:rPr>
                <w:delText>en)</w:delText>
              </w:r>
            </w:del>
            <w:ins w:id="11079" w:author="Arjan" w:date="2013-02-05T10:19:00Z">
              <w:r w:rsidR="00515E1F" w:rsidRPr="00DD0F4F">
                <w:rPr>
                  <w:rFonts w:ascii="Arial" w:eastAsia="Times New Roman" w:hAnsi="Arial" w:cs="Arial"/>
                  <w:color w:val="610E6A"/>
                  <w:sz w:val="20"/>
                  <w:szCs w:val="20"/>
                  <w:lang w:val="nl-NL"/>
                </w:rPr>
                <w:t xml:space="preserve">blijvend bewaard of </w:t>
              </w:r>
            </w:ins>
            <w:ins w:id="11080" w:author="Arjan" w:date="2012-12-11T23:49:00Z">
              <w:r w:rsidR="00743406" w:rsidRPr="00DD0F4F">
                <w:rPr>
                  <w:lang w:val="nl-NL"/>
                </w:rPr>
                <w:t>na een bepaalde termijn</w:t>
              </w:r>
            </w:ins>
            <w:r w:rsidR="00954A12" w:rsidRPr="00DD0F4F">
              <w:rPr>
                <w:rFonts w:ascii="Arial" w:eastAsia="Times New Roman" w:hAnsi="Arial" w:cs="Arial"/>
                <w:color w:val="610E6A"/>
                <w:sz w:val="20"/>
                <w:szCs w:val="20"/>
                <w:lang w:val="nl-NL"/>
              </w:rPr>
              <w:t xml:space="preserve"> </w:t>
            </w:r>
            <w:del w:id="11081" w:author="Arjan" w:date="2012-12-11T23:38:00Z">
              <w:r w:rsidR="00954A12" w:rsidRPr="00DD0F4F" w:rsidDel="00743406">
                <w:rPr>
                  <w:rFonts w:ascii="Arial" w:eastAsia="Times New Roman" w:hAnsi="Arial" w:cs="Arial"/>
                  <w:color w:val="610E6A"/>
                  <w:sz w:val="20"/>
                  <w:szCs w:val="20"/>
                  <w:lang w:val="nl-NL"/>
                </w:rPr>
                <w:delText>gearchiveerd dient te worden</w:delText>
              </w:r>
            </w:del>
            <w:ins w:id="11082" w:author="Arjan" w:date="2012-12-11T23:38:00Z">
              <w:r w:rsidR="00743406" w:rsidRPr="00DD0F4F">
                <w:rPr>
                  <w:lang w:val="nl-NL"/>
                </w:rPr>
                <w:t xml:space="preserve">vernietigd </w:t>
              </w:r>
            </w:ins>
            <w:ins w:id="11083" w:author="Arjan" w:date="2013-02-05T10:17:00Z">
              <w:r w:rsidR="00515E1F" w:rsidRPr="00DD0F4F">
                <w:rPr>
                  <w:lang w:val="nl-NL"/>
                </w:rPr>
                <w:t>moet worden</w:t>
              </w:r>
            </w:ins>
            <w:ins w:id="11084" w:author="Arjan" w:date="2013-02-05T10:19:00Z">
              <w:r w:rsidR="00515E1F" w:rsidRPr="00DD0F4F">
                <w:rPr>
                  <w:lang w:val="nl-NL"/>
                </w:rPr>
                <w:t>.</w:t>
              </w:r>
            </w:ins>
          </w:p>
        </w:tc>
      </w:tr>
      <w:tr w:rsidR="00954A12" w:rsidRPr="005C14BE" w14:paraId="761C05EC" w14:textId="77777777" w:rsidTr="00524AB8">
        <w:trPr>
          <w:trHeight w:val="230"/>
        </w:trPr>
        <w:tc>
          <w:tcPr>
            <w:tcW w:w="3780" w:type="dxa"/>
            <w:tcBorders>
              <w:top w:val="nil"/>
              <w:left w:val="nil"/>
              <w:bottom w:val="nil"/>
              <w:right w:val="nil"/>
            </w:tcBorders>
          </w:tcPr>
          <w:p w14:paraId="1F86F435" w14:textId="77777777" w:rsidR="00954A12" w:rsidRPr="00DD0F4F" w:rsidRDefault="00954A12" w:rsidP="00954A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17536A27" w14:textId="77777777" w:rsidR="00954A12" w:rsidRPr="00DD0F4F" w:rsidRDefault="00954A12" w:rsidP="00954A12">
            <w:pPr>
              <w:autoSpaceDE w:val="0"/>
              <w:autoSpaceDN w:val="0"/>
              <w:adjustRightInd w:val="0"/>
              <w:spacing w:after="0" w:line="240" w:lineRule="auto"/>
              <w:rPr>
                <w:rFonts w:ascii="Arial" w:eastAsia="Times New Roman" w:hAnsi="Arial" w:cs="Arial"/>
                <w:color w:val="000000"/>
                <w:sz w:val="20"/>
                <w:szCs w:val="20"/>
                <w:lang w:val="nl-NL"/>
              </w:rPr>
            </w:pPr>
          </w:p>
        </w:tc>
      </w:tr>
      <w:tr w:rsidR="00954A12" w:rsidRPr="00954A12" w14:paraId="36B002CF" w14:textId="77777777" w:rsidTr="00524AB8">
        <w:trPr>
          <w:trHeight w:val="230"/>
        </w:trPr>
        <w:tc>
          <w:tcPr>
            <w:tcW w:w="3780" w:type="dxa"/>
            <w:tcBorders>
              <w:top w:val="nil"/>
              <w:left w:val="nil"/>
              <w:bottom w:val="nil"/>
              <w:right w:val="nil"/>
            </w:tcBorders>
          </w:tcPr>
          <w:p w14:paraId="2C1C31EF"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50B479C3"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 xml:space="preserve">KING </w:t>
            </w:r>
          </w:p>
        </w:tc>
      </w:tr>
      <w:tr w:rsidR="00954A12" w:rsidRPr="00954A12" w14:paraId="13A6F4D2" w14:textId="77777777" w:rsidTr="00524AB8">
        <w:tc>
          <w:tcPr>
            <w:tcW w:w="3780" w:type="dxa"/>
            <w:tcBorders>
              <w:top w:val="nil"/>
              <w:left w:val="nil"/>
              <w:bottom w:val="nil"/>
              <w:right w:val="nil"/>
            </w:tcBorders>
          </w:tcPr>
          <w:p w14:paraId="1968984B"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CA72799"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6E625E32" w14:textId="77777777" w:rsidTr="00524AB8">
        <w:tc>
          <w:tcPr>
            <w:tcW w:w="3780" w:type="dxa"/>
            <w:tcBorders>
              <w:top w:val="nil"/>
              <w:left w:val="nil"/>
              <w:bottom w:val="nil"/>
              <w:right w:val="nil"/>
            </w:tcBorders>
          </w:tcPr>
          <w:p w14:paraId="070AE6C6"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4843DC2C"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1 juni 2008</w:t>
            </w:r>
          </w:p>
        </w:tc>
      </w:tr>
      <w:tr w:rsidR="00954A12" w:rsidRPr="00954A12" w14:paraId="20CF599C" w14:textId="77777777" w:rsidTr="00524AB8">
        <w:tc>
          <w:tcPr>
            <w:tcW w:w="3780" w:type="dxa"/>
            <w:tcBorders>
              <w:top w:val="nil"/>
              <w:left w:val="nil"/>
              <w:bottom w:val="nil"/>
              <w:right w:val="nil"/>
            </w:tcBorders>
          </w:tcPr>
          <w:p w14:paraId="4EC498AD"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7221011"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5C14BE" w14:paraId="79520B44" w14:textId="77777777" w:rsidTr="00524AB8">
        <w:tc>
          <w:tcPr>
            <w:tcW w:w="3780" w:type="dxa"/>
            <w:tcBorders>
              <w:top w:val="nil"/>
              <w:left w:val="nil"/>
              <w:bottom w:val="nil"/>
              <w:right w:val="nil"/>
            </w:tcBorders>
          </w:tcPr>
          <w:p w14:paraId="4DAD6BB2"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11096415" w14:textId="77777777" w:rsidR="00743406" w:rsidRPr="00DD0F4F" w:rsidRDefault="00954A12" w:rsidP="00743406">
            <w:pPr>
              <w:autoSpaceDE w:val="0"/>
              <w:autoSpaceDN w:val="0"/>
              <w:adjustRightInd w:val="0"/>
              <w:spacing w:after="0" w:line="240" w:lineRule="auto"/>
              <w:rPr>
                <w:ins w:id="11085" w:author="Arjan" w:date="2012-12-12T00:01:00Z"/>
                <w:rFonts w:ascii="Arial" w:eastAsia="Times New Roman" w:hAnsi="Arial" w:cs="Arial"/>
                <w:color w:val="000000"/>
                <w:sz w:val="20"/>
                <w:szCs w:val="20"/>
                <w:lang w:val="nl-NL"/>
              </w:rPr>
            </w:pPr>
            <w:del w:id="11086" w:author="Arjan" w:date="2012-12-11T23:51:00Z">
              <w:r w:rsidRPr="00DD0F4F" w:rsidDel="00743406">
                <w:rPr>
                  <w:rFonts w:ascii="Arial" w:eastAsia="Times New Roman" w:hAnsi="Arial" w:cs="Arial"/>
                  <w:color w:val="000000"/>
                  <w:sz w:val="20"/>
                  <w:szCs w:val="20"/>
                  <w:lang w:val="nl-NL"/>
                </w:rPr>
                <w:delText>Of e</w:delText>
              </w:r>
            </w:del>
            <w:ins w:id="11087" w:author="Arjan" w:date="2012-12-11T23:51:00Z">
              <w:r w:rsidR="00743406" w:rsidRPr="00DD0F4F">
                <w:rPr>
                  <w:rFonts w:ascii="Arial" w:eastAsia="Times New Roman" w:hAnsi="Arial" w:cs="Arial"/>
                  <w:color w:val="000000"/>
                  <w:sz w:val="20"/>
                  <w:szCs w:val="20"/>
                  <w:lang w:val="nl-NL"/>
                </w:rPr>
                <w:t>E</w:t>
              </w:r>
            </w:ins>
            <w:r w:rsidRPr="00DD0F4F">
              <w:rPr>
                <w:rFonts w:ascii="Arial" w:eastAsia="Times New Roman" w:hAnsi="Arial" w:cs="Arial"/>
                <w:color w:val="000000"/>
                <w:sz w:val="20"/>
                <w:szCs w:val="20"/>
                <w:lang w:val="nl-NL"/>
              </w:rPr>
              <w:t xml:space="preserve">en </w:t>
            </w:r>
            <w:ins w:id="11088" w:author="Arjan" w:date="2012-12-11T23:51:00Z">
              <w:r w:rsidR="00743406" w:rsidRPr="00DD0F4F">
                <w:rPr>
                  <w:rFonts w:ascii="Arial" w:eastAsia="Times New Roman" w:hAnsi="Arial" w:cs="Arial"/>
                  <w:color w:val="000000"/>
                  <w:sz w:val="20"/>
                  <w:szCs w:val="20"/>
                  <w:lang w:val="nl-NL"/>
                </w:rPr>
                <w:t xml:space="preserve">gearchiveerd </w:t>
              </w:r>
            </w:ins>
            <w:r w:rsidRPr="00DD0F4F">
              <w:rPr>
                <w:rFonts w:ascii="Arial" w:eastAsia="Times New Roman" w:hAnsi="Arial" w:cs="Arial"/>
                <w:color w:val="000000"/>
                <w:sz w:val="20"/>
                <w:szCs w:val="20"/>
                <w:lang w:val="nl-NL"/>
              </w:rPr>
              <w:t>zaak</w:t>
            </w:r>
            <w:ins w:id="11089" w:author="Arjan" w:date="2012-12-11T23:42:00Z">
              <w:r w:rsidR="00743406" w:rsidRPr="00DD0F4F">
                <w:rPr>
                  <w:rFonts w:ascii="Arial" w:eastAsia="Times New Roman" w:hAnsi="Arial" w:cs="Arial"/>
                  <w:color w:val="000000"/>
                  <w:sz w:val="20"/>
                  <w:szCs w:val="20"/>
                  <w:lang w:val="nl-NL"/>
                </w:rPr>
                <w:t>dossier</w:t>
              </w:r>
            </w:ins>
            <w:ins w:id="11090" w:author="Arjan" w:date="2012-12-11T23:51:00Z">
              <w:r w:rsidR="00743406" w:rsidRPr="00DD0F4F">
                <w:rPr>
                  <w:rFonts w:ascii="Arial" w:eastAsia="Times New Roman" w:hAnsi="Arial" w:cs="Arial"/>
                  <w:color w:val="000000"/>
                  <w:sz w:val="20"/>
                  <w:szCs w:val="20"/>
                  <w:lang w:val="nl-NL"/>
                </w:rPr>
                <w:t xml:space="preserve"> moet</w:t>
              </w:r>
            </w:ins>
            <w:ins w:id="11091" w:author="Arjan" w:date="2013-02-05T10:19:00Z">
              <w:r w:rsidR="00515E1F" w:rsidRPr="00DD0F4F">
                <w:rPr>
                  <w:rFonts w:ascii="Arial" w:eastAsia="Times New Roman" w:hAnsi="Arial" w:cs="Arial"/>
                  <w:color w:val="000000"/>
                  <w:sz w:val="20"/>
                  <w:szCs w:val="20"/>
                  <w:lang w:val="nl-NL"/>
                </w:rPr>
                <w:t xml:space="preserve"> blijvend bew</w:t>
              </w:r>
            </w:ins>
            <w:ins w:id="11092" w:author="Arjan" w:date="2013-02-05T10:20:00Z">
              <w:r w:rsidR="00515E1F" w:rsidRPr="00DD0F4F">
                <w:rPr>
                  <w:rFonts w:ascii="Arial" w:eastAsia="Times New Roman" w:hAnsi="Arial" w:cs="Arial"/>
                  <w:color w:val="000000"/>
                  <w:sz w:val="20"/>
                  <w:szCs w:val="20"/>
                  <w:lang w:val="nl-NL"/>
                </w:rPr>
                <w:t>aard worden dan wel</w:t>
              </w:r>
            </w:ins>
            <w:ins w:id="11093" w:author="Arjan" w:date="2012-12-11T23:42:00Z">
              <w:r w:rsidR="00743406" w:rsidRPr="00DD0F4F">
                <w:rPr>
                  <w:rFonts w:ascii="Arial" w:eastAsia="Times New Roman" w:hAnsi="Arial" w:cs="Arial"/>
                  <w:color w:val="000000"/>
                  <w:sz w:val="20"/>
                  <w:szCs w:val="20"/>
                  <w:lang w:val="nl-NL"/>
                </w:rPr>
                <w:t xml:space="preserve">, na enige tijd bewaard </w:t>
              </w:r>
            </w:ins>
            <w:del w:id="11094" w:author="Arjan" w:date="2012-12-11T23:51:00Z">
              <w:r w:rsidR="00743406" w:rsidRPr="00DD0F4F" w:rsidDel="00743406">
                <w:rPr>
                  <w:rFonts w:ascii="Arial" w:eastAsia="Times New Roman" w:hAnsi="Arial" w:cs="Arial"/>
                  <w:color w:val="000000"/>
                  <w:sz w:val="20"/>
                  <w:szCs w:val="20"/>
                  <w:lang w:val="nl-NL"/>
                </w:rPr>
                <w:delText>gearchiveerd</w:delText>
              </w:r>
            </w:del>
            <w:ins w:id="11095" w:author="Arjan" w:date="2012-12-11T23:42:00Z">
              <w:r w:rsidR="00743406" w:rsidRPr="00DD0F4F">
                <w:rPr>
                  <w:rFonts w:ascii="Arial" w:eastAsia="Times New Roman" w:hAnsi="Arial" w:cs="Arial"/>
                  <w:color w:val="000000"/>
                  <w:sz w:val="20"/>
                  <w:szCs w:val="20"/>
                  <w:lang w:val="nl-NL"/>
                </w:rPr>
                <w:t>te zijn</w:t>
              </w:r>
            </w:ins>
            <w:ins w:id="11096" w:author="Arjan" w:date="2012-12-11T23:48:00Z">
              <w:r w:rsidR="00743406" w:rsidRPr="00DD0F4F">
                <w:rPr>
                  <w:rFonts w:ascii="Arial" w:eastAsia="Times New Roman" w:hAnsi="Arial" w:cs="Arial"/>
                  <w:color w:val="000000"/>
                  <w:sz w:val="20"/>
                  <w:szCs w:val="20"/>
                  <w:lang w:val="nl-NL"/>
                </w:rPr>
                <w:t>,</w:t>
              </w:r>
            </w:ins>
            <w:ins w:id="11097" w:author="Arjan" w:date="2012-12-11T23:43:00Z">
              <w:r w:rsidR="00743406"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 xml:space="preserve"> </w:t>
            </w:r>
            <w:del w:id="11098" w:author="Arjan" w:date="2012-12-11T23:51:00Z">
              <w:r w:rsidRPr="00DD0F4F" w:rsidDel="00743406">
                <w:rPr>
                  <w:rFonts w:ascii="Arial" w:eastAsia="Times New Roman" w:hAnsi="Arial" w:cs="Arial"/>
                  <w:color w:val="000000"/>
                  <w:sz w:val="20"/>
                  <w:szCs w:val="20"/>
                  <w:lang w:val="nl-NL"/>
                </w:rPr>
                <w:delText xml:space="preserve">moet </w:delText>
              </w:r>
            </w:del>
            <w:r w:rsidRPr="00DD0F4F">
              <w:rPr>
                <w:rFonts w:ascii="Arial" w:eastAsia="Times New Roman" w:hAnsi="Arial" w:cs="Arial"/>
                <w:color w:val="000000"/>
                <w:sz w:val="20"/>
                <w:szCs w:val="20"/>
                <w:lang w:val="nl-NL"/>
              </w:rPr>
              <w:t xml:space="preserve">worden </w:t>
            </w:r>
            <w:ins w:id="11099" w:author="Arjan" w:date="2012-12-11T23:46:00Z">
              <w:r w:rsidR="00743406" w:rsidRPr="00DD0F4F">
                <w:rPr>
                  <w:rFonts w:ascii="Arial" w:eastAsia="Times New Roman" w:hAnsi="Arial" w:cs="Arial"/>
                  <w:color w:val="000000"/>
                  <w:sz w:val="20"/>
                  <w:szCs w:val="20"/>
                  <w:lang w:val="nl-NL"/>
                </w:rPr>
                <w:t>vernietigd</w:t>
              </w:r>
            </w:ins>
            <w:ins w:id="11100" w:author="Arjan" w:date="2013-02-05T10:20:00Z">
              <w:r w:rsidR="00515E1F" w:rsidRPr="00DD0F4F">
                <w:rPr>
                  <w:rFonts w:ascii="Arial" w:eastAsia="Times New Roman" w:hAnsi="Arial" w:cs="Arial"/>
                  <w:color w:val="000000"/>
                  <w:sz w:val="20"/>
                  <w:szCs w:val="20"/>
                  <w:lang w:val="nl-NL"/>
                </w:rPr>
                <w:t xml:space="preserve">. </w:t>
              </w:r>
            </w:ins>
            <w:ins w:id="11101" w:author="Arjan" w:date="2012-12-11T23:46:00Z">
              <w:r w:rsidR="00743406" w:rsidRPr="00DD0F4F">
                <w:rPr>
                  <w:rFonts w:ascii="Arial" w:eastAsia="Times New Roman" w:hAnsi="Arial" w:cs="Arial"/>
                  <w:color w:val="000000"/>
                  <w:sz w:val="20"/>
                  <w:szCs w:val="20"/>
                  <w:lang w:val="nl-NL"/>
                </w:rPr>
                <w:t xml:space="preserve"> </w:t>
              </w:r>
            </w:ins>
            <w:ins w:id="11102" w:author="Arjan" w:date="2013-02-05T10:21:00Z">
              <w:r w:rsidR="00515E1F" w:rsidRPr="00DD0F4F">
                <w:rPr>
                  <w:rFonts w:ascii="Arial" w:eastAsia="Times New Roman" w:hAnsi="Arial" w:cs="Arial"/>
                  <w:color w:val="000000"/>
                  <w:sz w:val="20"/>
                  <w:szCs w:val="20"/>
                  <w:lang w:val="nl-NL"/>
                </w:rPr>
                <w:t xml:space="preserve">In het geval van blijvend bewaren </w:t>
              </w:r>
            </w:ins>
            <w:ins w:id="11103" w:author="Arjan" w:date="2013-02-05T10:22:00Z">
              <w:r w:rsidR="00515E1F" w:rsidRPr="00DD0F4F">
                <w:rPr>
                  <w:rFonts w:ascii="Arial" w:eastAsia="Times New Roman" w:hAnsi="Arial" w:cs="Arial"/>
                  <w:color w:val="000000"/>
                  <w:sz w:val="20"/>
                  <w:szCs w:val="20"/>
                  <w:lang w:val="nl-NL"/>
                </w:rPr>
                <w:t xml:space="preserve">vindt na enige tijd </w:t>
              </w:r>
            </w:ins>
            <w:ins w:id="11104" w:author="Arjan" w:date="2012-12-11T23:47:00Z">
              <w:r w:rsidR="00743406" w:rsidRPr="00DD0F4F">
                <w:rPr>
                  <w:rFonts w:ascii="Arial" w:eastAsia="Times New Roman" w:hAnsi="Arial" w:cs="Arial"/>
                  <w:color w:val="000000"/>
                  <w:sz w:val="20"/>
                  <w:szCs w:val="20"/>
                  <w:lang w:val="nl-NL"/>
                </w:rPr>
                <w:t>over</w:t>
              </w:r>
            </w:ins>
            <w:ins w:id="11105" w:author="Arjan" w:date="2013-02-05T10:22:00Z">
              <w:r w:rsidR="00515E1F" w:rsidRPr="00DD0F4F">
                <w:rPr>
                  <w:rFonts w:ascii="Arial" w:eastAsia="Times New Roman" w:hAnsi="Arial" w:cs="Arial"/>
                  <w:color w:val="000000"/>
                  <w:sz w:val="20"/>
                  <w:szCs w:val="20"/>
                  <w:lang w:val="nl-NL"/>
                </w:rPr>
                <w:t>brenging</w:t>
              </w:r>
            </w:ins>
            <w:ins w:id="11106" w:author="Arjan" w:date="2012-12-11T23:47:00Z">
              <w:r w:rsidR="00743406" w:rsidRPr="00DD0F4F">
                <w:rPr>
                  <w:rFonts w:ascii="Arial" w:eastAsia="Times New Roman" w:hAnsi="Arial" w:cs="Arial"/>
                  <w:color w:val="000000"/>
                  <w:sz w:val="20"/>
                  <w:szCs w:val="20"/>
                  <w:lang w:val="nl-NL"/>
                </w:rPr>
                <w:t xml:space="preserve"> </w:t>
              </w:r>
            </w:ins>
            <w:ins w:id="11107" w:author="Arjan" w:date="2013-02-05T10:22:00Z">
              <w:r w:rsidR="00515E1F" w:rsidRPr="00DD0F4F">
                <w:rPr>
                  <w:rFonts w:ascii="Arial" w:eastAsia="Times New Roman" w:hAnsi="Arial" w:cs="Arial"/>
                  <w:color w:val="000000"/>
                  <w:sz w:val="20"/>
                  <w:szCs w:val="20"/>
                  <w:lang w:val="nl-NL"/>
                </w:rPr>
                <w:t xml:space="preserve">plaats </w:t>
              </w:r>
            </w:ins>
            <w:ins w:id="11108" w:author="Arjan" w:date="2012-12-11T23:47:00Z">
              <w:r w:rsidR="00743406" w:rsidRPr="00DD0F4F">
                <w:rPr>
                  <w:rFonts w:ascii="Arial" w:eastAsia="Times New Roman" w:hAnsi="Arial" w:cs="Arial"/>
                  <w:color w:val="000000"/>
                  <w:sz w:val="20"/>
                  <w:szCs w:val="20"/>
                  <w:lang w:val="nl-NL"/>
                </w:rPr>
                <w:t>naar een archiefbewaarplaats</w:t>
              </w:r>
            </w:ins>
            <w:ins w:id="11109" w:author="Arjan" w:date="2012-12-11T23:52:00Z">
              <w:r w:rsidR="00743406" w:rsidRPr="00DD0F4F">
                <w:rPr>
                  <w:rFonts w:ascii="Arial" w:eastAsia="Times New Roman" w:hAnsi="Arial" w:cs="Arial"/>
                  <w:color w:val="000000"/>
                  <w:sz w:val="20"/>
                  <w:szCs w:val="20"/>
                  <w:lang w:val="nl-NL"/>
                </w:rPr>
                <w:t xml:space="preserve">. </w:t>
              </w:r>
            </w:ins>
            <w:ins w:id="11110" w:author="Arjan" w:date="2013-02-05T10:27:00Z">
              <w:r w:rsidR="00C5049E" w:rsidRPr="00DD0F4F">
                <w:rPr>
                  <w:rFonts w:ascii="Arial" w:eastAsia="Times New Roman" w:hAnsi="Arial" w:cs="Arial"/>
                  <w:color w:val="000000"/>
                  <w:sz w:val="20"/>
                  <w:szCs w:val="20"/>
                  <w:lang w:val="nl-NL"/>
                </w:rPr>
                <w:br/>
              </w:r>
            </w:ins>
            <w:ins w:id="11111" w:author="Arjan" w:date="2012-12-11T23:52:00Z">
              <w:r w:rsidR="00743406" w:rsidRPr="00DD0F4F">
                <w:rPr>
                  <w:rFonts w:ascii="Arial" w:eastAsia="Times New Roman" w:hAnsi="Arial" w:cs="Arial"/>
                  <w:color w:val="000000"/>
                  <w:sz w:val="20"/>
                  <w:szCs w:val="20"/>
                  <w:lang w:val="nl-NL"/>
                </w:rPr>
                <w:t xml:space="preserve">Van welke van de twee </w:t>
              </w:r>
            </w:ins>
            <w:ins w:id="11112" w:author="Arjan" w:date="2013-02-05T10:20:00Z">
              <w:r w:rsidR="00515E1F" w:rsidRPr="00DD0F4F">
                <w:rPr>
                  <w:rFonts w:ascii="Arial" w:eastAsia="Times New Roman" w:hAnsi="Arial" w:cs="Arial"/>
                  <w:color w:val="000000"/>
                  <w:sz w:val="20"/>
                  <w:szCs w:val="20"/>
                  <w:lang w:val="nl-NL"/>
                </w:rPr>
                <w:t xml:space="preserve">situaties </w:t>
              </w:r>
            </w:ins>
            <w:ins w:id="11113" w:author="Arjan" w:date="2012-12-11T23:52:00Z">
              <w:r w:rsidR="00743406" w:rsidRPr="00DD0F4F">
                <w:rPr>
                  <w:rFonts w:ascii="Arial" w:eastAsia="Times New Roman" w:hAnsi="Arial" w:cs="Arial"/>
                  <w:color w:val="000000"/>
                  <w:sz w:val="20"/>
                  <w:szCs w:val="20"/>
                  <w:lang w:val="nl-NL"/>
                </w:rPr>
                <w:t>sprake is,</w:t>
              </w:r>
            </w:ins>
            <w:ins w:id="11114" w:author="Arjan" w:date="2012-12-11T23:47:00Z">
              <w:r w:rsidR="00743406"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 xml:space="preserve">hangt af van het zaaktype, het resultaat van de zaak en </w:t>
            </w:r>
            <w:ins w:id="11115" w:author="Arjan" w:date="2012-12-11T23:50:00Z">
              <w:r w:rsidR="00743406" w:rsidRPr="00DD0F4F">
                <w:rPr>
                  <w:rFonts w:ascii="Arial" w:eastAsia="Times New Roman" w:hAnsi="Arial" w:cs="Arial"/>
                  <w:color w:val="000000"/>
                  <w:sz w:val="20"/>
                  <w:szCs w:val="20"/>
                  <w:lang w:val="nl-NL"/>
                </w:rPr>
                <w:t xml:space="preserve">de resultaten van </w:t>
              </w:r>
            </w:ins>
            <w:r w:rsidRPr="00DD0F4F">
              <w:rPr>
                <w:rFonts w:ascii="Arial" w:eastAsia="Times New Roman" w:hAnsi="Arial" w:cs="Arial"/>
                <w:color w:val="000000"/>
                <w:sz w:val="20"/>
                <w:szCs w:val="20"/>
                <w:lang w:val="nl-NL"/>
              </w:rPr>
              <w:t>eventuele andere gerelateerde zaken.</w:t>
            </w:r>
            <w:ins w:id="11116" w:author="Arjan" w:date="2012-12-11T23:58:00Z">
              <w:r w:rsidR="00743406" w:rsidRPr="00DD0F4F">
                <w:rPr>
                  <w:rFonts w:ascii="Arial" w:eastAsia="Times New Roman" w:hAnsi="Arial" w:cs="Arial"/>
                  <w:color w:val="000000"/>
                  <w:sz w:val="20"/>
                  <w:szCs w:val="20"/>
                  <w:lang w:val="nl-NL"/>
                </w:rPr>
                <w:t xml:space="preserve"> </w:t>
              </w:r>
            </w:ins>
          </w:p>
          <w:p w14:paraId="305139FE" w14:textId="77777777" w:rsidR="00954A12" w:rsidRPr="00DD0F4F" w:rsidRDefault="00743406" w:rsidP="00743406">
            <w:pPr>
              <w:autoSpaceDE w:val="0"/>
              <w:autoSpaceDN w:val="0"/>
              <w:adjustRightInd w:val="0"/>
              <w:spacing w:after="0" w:line="240" w:lineRule="auto"/>
              <w:rPr>
                <w:ins w:id="11117" w:author="Arjan" w:date="2012-12-12T09:48:00Z"/>
                <w:rFonts w:ascii="Arial" w:eastAsia="Times New Roman" w:hAnsi="Arial" w:cs="Arial"/>
                <w:color w:val="000000"/>
                <w:sz w:val="20"/>
                <w:szCs w:val="20"/>
                <w:lang w:val="nl-NL"/>
              </w:rPr>
            </w:pPr>
            <w:ins w:id="11118" w:author="Arjan" w:date="2012-12-11T23:58:00Z">
              <w:r w:rsidRPr="00DD0F4F">
                <w:rPr>
                  <w:rFonts w:ascii="Arial" w:eastAsia="Times New Roman" w:hAnsi="Arial" w:cs="Arial"/>
                  <w:color w:val="000000"/>
                  <w:sz w:val="20"/>
                  <w:szCs w:val="20"/>
                  <w:lang w:val="nl-NL"/>
                </w:rPr>
                <w:t>De archiefnominatie van een gearchiveerd z</w:t>
              </w:r>
            </w:ins>
            <w:ins w:id="11119" w:author="Arjan" w:date="2012-12-11T23:59:00Z">
              <w:r w:rsidRPr="00DD0F4F">
                <w:rPr>
                  <w:rFonts w:ascii="Arial" w:eastAsia="Times New Roman" w:hAnsi="Arial" w:cs="Arial"/>
                  <w:color w:val="000000"/>
                  <w:sz w:val="20"/>
                  <w:szCs w:val="20"/>
                  <w:lang w:val="nl-NL"/>
                </w:rPr>
                <w:t>aakdossier kan derhalve wijzigen als gevolg van resultaten van gerelateerde zaken. Voorbeelden zijn een vergunning</w:t>
              </w:r>
            </w:ins>
            <w:ins w:id="11120" w:author="Arjan" w:date="2012-12-12T00:00:00Z">
              <w:r w:rsidRPr="00DD0F4F">
                <w:rPr>
                  <w:rFonts w:ascii="Arial" w:eastAsia="Times New Roman" w:hAnsi="Arial" w:cs="Arial"/>
                  <w:color w:val="000000"/>
                  <w:sz w:val="20"/>
                  <w:szCs w:val="20"/>
                  <w:lang w:val="nl-NL"/>
                </w:rPr>
                <w:t>zaak</w:t>
              </w:r>
            </w:ins>
            <w:ins w:id="11121" w:author="Arjan" w:date="2012-12-11T23:59:00Z">
              <w:r w:rsidRPr="00DD0F4F">
                <w:rPr>
                  <w:rFonts w:ascii="Arial" w:eastAsia="Times New Roman" w:hAnsi="Arial" w:cs="Arial"/>
                  <w:color w:val="000000"/>
                  <w:sz w:val="20"/>
                  <w:szCs w:val="20"/>
                  <w:lang w:val="nl-NL"/>
                </w:rPr>
                <w:t xml:space="preserve"> </w:t>
              </w:r>
            </w:ins>
            <w:ins w:id="11122" w:author="Arjan" w:date="2012-12-12T00:00:00Z">
              <w:r w:rsidRPr="00DD0F4F">
                <w:rPr>
                  <w:rFonts w:ascii="Arial" w:eastAsia="Times New Roman" w:hAnsi="Arial" w:cs="Arial"/>
                  <w:color w:val="000000"/>
                  <w:sz w:val="20"/>
                  <w:szCs w:val="20"/>
                  <w:lang w:val="nl-NL"/>
                </w:rPr>
                <w:t xml:space="preserve">met als resultaat een verleende vergunning, </w:t>
              </w:r>
            </w:ins>
            <w:ins w:id="11123" w:author="Arjan" w:date="2012-12-11T23:59:00Z">
              <w:r w:rsidRPr="00DD0F4F">
                <w:rPr>
                  <w:rFonts w:ascii="Arial" w:eastAsia="Times New Roman" w:hAnsi="Arial" w:cs="Arial"/>
                  <w:color w:val="000000"/>
                  <w:sz w:val="20"/>
                  <w:szCs w:val="20"/>
                  <w:lang w:val="nl-NL"/>
                </w:rPr>
                <w:t xml:space="preserve">gevolgd </w:t>
              </w:r>
            </w:ins>
            <w:ins w:id="11124" w:author="Arjan" w:date="2012-12-12T00:00:00Z">
              <w:r w:rsidRPr="00DD0F4F">
                <w:rPr>
                  <w:rFonts w:ascii="Arial" w:eastAsia="Times New Roman" w:hAnsi="Arial" w:cs="Arial"/>
                  <w:color w:val="000000"/>
                  <w:sz w:val="20"/>
                  <w:szCs w:val="20"/>
                  <w:lang w:val="nl-NL"/>
                </w:rPr>
                <w:t xml:space="preserve">door een </w:t>
              </w:r>
              <w:r w:rsidRPr="00DD0F4F">
                <w:rPr>
                  <w:rFonts w:ascii="Arial" w:eastAsia="Times New Roman" w:hAnsi="Arial" w:cs="Arial"/>
                  <w:color w:val="000000"/>
                  <w:sz w:val="20"/>
                  <w:szCs w:val="20"/>
                  <w:lang w:val="nl-NL"/>
                </w:rPr>
                <w:lastRenderedPageBreak/>
                <w:t xml:space="preserve">bezwaarzaak met als resultaat het nietig verklaren van de </w:t>
              </w:r>
            </w:ins>
            <w:ins w:id="11125" w:author="Arjan" w:date="2012-12-12T00:01:00Z">
              <w:r w:rsidRPr="00DD0F4F">
                <w:rPr>
                  <w:rFonts w:ascii="Arial" w:eastAsia="Times New Roman" w:hAnsi="Arial" w:cs="Arial"/>
                  <w:color w:val="000000"/>
                  <w:sz w:val="20"/>
                  <w:szCs w:val="20"/>
                  <w:lang w:val="nl-NL"/>
                </w:rPr>
                <w:t>eerder verleende vergunning.</w:t>
              </w:r>
            </w:ins>
          </w:p>
          <w:p w14:paraId="372AA03D" w14:textId="77777777" w:rsidR="00D54BC0" w:rsidRPr="00DD0F4F" w:rsidRDefault="00D54BC0" w:rsidP="00743406">
            <w:pPr>
              <w:autoSpaceDE w:val="0"/>
              <w:autoSpaceDN w:val="0"/>
              <w:adjustRightInd w:val="0"/>
              <w:spacing w:after="0" w:line="240" w:lineRule="auto"/>
              <w:rPr>
                <w:rFonts w:ascii="Arial" w:eastAsia="Times New Roman" w:hAnsi="Arial" w:cs="Arial"/>
                <w:color w:val="000000"/>
                <w:sz w:val="20"/>
                <w:szCs w:val="20"/>
                <w:lang w:val="nl-NL"/>
              </w:rPr>
            </w:pPr>
            <w:ins w:id="11126" w:author="Arjan" w:date="2012-12-12T09:48:00Z">
              <w:r w:rsidRPr="00DD0F4F">
                <w:rPr>
                  <w:rFonts w:ascii="Arial" w:eastAsia="Times New Roman" w:hAnsi="Arial" w:cs="Arial"/>
                  <w:color w:val="000000"/>
                  <w:sz w:val="20"/>
                  <w:szCs w:val="20"/>
                  <w:lang w:val="nl-NL"/>
                </w:rPr>
                <w:t xml:space="preserve">Zie voor een toelichting op de term ‘zaakdossier’ </w:t>
              </w:r>
            </w:ins>
            <w:ins w:id="11127" w:author="Arjan" w:date="2012-12-12T09:49:00Z">
              <w:r w:rsidRPr="00DD0F4F">
                <w:rPr>
                  <w:rFonts w:ascii="Arial" w:eastAsia="Times New Roman" w:hAnsi="Arial" w:cs="Arial"/>
                  <w:color w:val="000000"/>
                  <w:sz w:val="20"/>
                  <w:szCs w:val="20"/>
                  <w:lang w:val="nl-NL"/>
                </w:rPr>
                <w:t xml:space="preserve">de attribuutsoort ‘Archiefstatus’. </w:t>
              </w:r>
            </w:ins>
          </w:p>
        </w:tc>
      </w:tr>
      <w:tr w:rsidR="00954A12" w:rsidRPr="005C14BE" w14:paraId="5DB17EE8" w14:textId="77777777" w:rsidTr="00524AB8">
        <w:tc>
          <w:tcPr>
            <w:tcW w:w="3780" w:type="dxa"/>
            <w:tcBorders>
              <w:top w:val="nil"/>
              <w:left w:val="nil"/>
              <w:bottom w:val="nil"/>
              <w:right w:val="nil"/>
            </w:tcBorders>
          </w:tcPr>
          <w:p w14:paraId="5B871800" w14:textId="77777777" w:rsidR="00954A12" w:rsidRPr="00DD0F4F" w:rsidRDefault="00954A12" w:rsidP="00954A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68B0B235" w14:textId="77777777" w:rsidR="00954A12" w:rsidRPr="00DD0F4F" w:rsidRDefault="00954A12" w:rsidP="00954A12">
            <w:pPr>
              <w:autoSpaceDE w:val="0"/>
              <w:autoSpaceDN w:val="0"/>
              <w:adjustRightInd w:val="0"/>
              <w:spacing w:after="0" w:line="240" w:lineRule="auto"/>
              <w:rPr>
                <w:rFonts w:ascii="Arial" w:eastAsia="Times New Roman" w:hAnsi="Arial" w:cs="Arial"/>
                <w:color w:val="000000"/>
                <w:sz w:val="20"/>
                <w:szCs w:val="20"/>
                <w:lang w:val="nl-NL"/>
              </w:rPr>
            </w:pPr>
          </w:p>
        </w:tc>
      </w:tr>
      <w:tr w:rsidR="00954A12" w:rsidRPr="00954A12" w14:paraId="20F44FA2" w14:textId="77777777" w:rsidTr="00524AB8">
        <w:tc>
          <w:tcPr>
            <w:tcW w:w="3780" w:type="dxa"/>
            <w:tcBorders>
              <w:top w:val="nil"/>
              <w:left w:val="nil"/>
              <w:bottom w:val="nil"/>
              <w:right w:val="nil"/>
            </w:tcBorders>
          </w:tcPr>
          <w:p w14:paraId="7D5E7A72"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2C8C6465" w14:textId="77777777" w:rsidR="00954A12" w:rsidRPr="00954A12" w:rsidRDefault="00DA5D93"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hAnsi="Arial" w:cs="Arial"/>
                <w:sz w:val="20"/>
                <w:szCs w:val="20"/>
                <w:lang w:val="en-AU"/>
              </w:rPr>
              <w:fldChar w:fldCharType="begin" w:fldLock="1"/>
            </w:r>
            <w:r w:rsidR="00954A12" w:rsidRPr="00954A12">
              <w:rPr>
                <w:rFonts w:ascii="Arial" w:hAnsi="Arial" w:cs="Arial"/>
                <w:sz w:val="20"/>
                <w:szCs w:val="20"/>
                <w:lang w:val="en-AU"/>
              </w:rPr>
              <w:instrText xml:space="preserve">MERGEFIELD </w:instrText>
            </w:r>
            <w:r w:rsidR="00954A12" w:rsidRPr="00954A12">
              <w:rPr>
                <w:rFonts w:ascii="Arial" w:eastAsia="Times New Roman" w:hAnsi="Arial" w:cs="Arial"/>
                <w:color w:val="000000"/>
                <w:sz w:val="20"/>
                <w:szCs w:val="20"/>
              </w:rPr>
              <w:instrText>Att.Type</w:instrText>
            </w:r>
            <w:r w:rsidRPr="00954A12">
              <w:rPr>
                <w:rFonts w:ascii="Arial" w:hAnsi="Arial" w:cs="Arial"/>
                <w:sz w:val="20"/>
                <w:szCs w:val="20"/>
                <w:lang w:val="en-AU"/>
              </w:rPr>
              <w:fldChar w:fldCharType="separate"/>
            </w:r>
            <w:r w:rsidR="00954A12" w:rsidRPr="00954A12">
              <w:rPr>
                <w:rFonts w:ascii="Arial" w:eastAsia="Times New Roman" w:hAnsi="Arial" w:cs="Arial"/>
                <w:color w:val="000000"/>
                <w:sz w:val="20"/>
                <w:szCs w:val="20"/>
              </w:rPr>
              <w:t>AN1</w:t>
            </w:r>
            <w:r w:rsidRPr="00954A12">
              <w:rPr>
                <w:rFonts w:ascii="Arial" w:hAnsi="Arial" w:cs="Arial"/>
                <w:sz w:val="20"/>
                <w:szCs w:val="20"/>
                <w:lang w:val="en-AU"/>
              </w:rPr>
              <w:fldChar w:fldCharType="end"/>
            </w:r>
            <w:ins w:id="11128" w:author="Arjan" w:date="2013-02-05T10:23:00Z">
              <w:r w:rsidR="00515E1F">
                <w:rPr>
                  <w:rFonts w:ascii="Arial" w:hAnsi="Arial" w:cs="Arial"/>
                  <w:sz w:val="20"/>
                  <w:szCs w:val="20"/>
                  <w:lang w:val="en-AU"/>
                </w:rPr>
                <w:t>6</w:t>
              </w:r>
            </w:ins>
          </w:p>
        </w:tc>
      </w:tr>
      <w:tr w:rsidR="00954A12" w:rsidRPr="00954A12" w14:paraId="72614BD2" w14:textId="77777777" w:rsidTr="00524AB8">
        <w:trPr>
          <w:trHeight w:val="230"/>
        </w:trPr>
        <w:tc>
          <w:tcPr>
            <w:tcW w:w="3780" w:type="dxa"/>
            <w:tcBorders>
              <w:top w:val="nil"/>
              <w:left w:val="nil"/>
              <w:bottom w:val="nil"/>
              <w:right w:val="nil"/>
            </w:tcBorders>
          </w:tcPr>
          <w:p w14:paraId="579FC4A1"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74738F8"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5C14BE" w14:paraId="685F0F60" w14:textId="77777777" w:rsidTr="00524AB8">
        <w:trPr>
          <w:trHeight w:val="230"/>
        </w:trPr>
        <w:tc>
          <w:tcPr>
            <w:tcW w:w="3780" w:type="dxa"/>
            <w:tcBorders>
              <w:top w:val="nil"/>
              <w:left w:val="nil"/>
              <w:bottom w:val="nil"/>
              <w:right w:val="nil"/>
            </w:tcBorders>
          </w:tcPr>
          <w:p w14:paraId="19A6AD4E"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2A53401C" w14:textId="78A9A9D9" w:rsidR="00E61F2B" w:rsidRPr="00DD0F4F" w:rsidRDefault="00954A12" w:rsidP="00E61F2B">
            <w:pPr>
              <w:autoSpaceDE w:val="0"/>
              <w:autoSpaceDN w:val="0"/>
              <w:adjustRightInd w:val="0"/>
              <w:spacing w:after="0" w:line="240" w:lineRule="auto"/>
              <w:rPr>
                <w:ins w:id="11129" w:author="Arjan" w:date="2014-11-18T13:34:00Z"/>
                <w:rFonts w:ascii="Arial" w:eastAsia="Times New Roman" w:hAnsi="Arial" w:cs="Arial"/>
                <w:color w:val="000000"/>
                <w:sz w:val="20"/>
                <w:szCs w:val="20"/>
                <w:lang w:val="nl-NL"/>
              </w:rPr>
            </w:pPr>
            <w:del w:id="11130" w:author="Arjan" w:date="2012-11-14T15:35:00Z">
              <w:r w:rsidRPr="005561F3" w:rsidDel="00954A12">
                <w:rPr>
                  <w:rFonts w:ascii="Arial" w:eastAsia="Times New Roman" w:hAnsi="Arial" w:cs="Arial"/>
                  <w:color w:val="000000"/>
                  <w:sz w:val="20"/>
                  <w:szCs w:val="20"/>
                  <w:lang w:val="nl-NL"/>
                </w:rPr>
                <w:delText>J, N</w:delText>
              </w:r>
            </w:del>
            <w:ins w:id="11131" w:author="Arjan" w:date="2014-11-18T13:34:00Z">
              <w:r w:rsidR="00E61F2B" w:rsidRPr="00DD0F4F">
                <w:rPr>
                  <w:rFonts w:ascii="Arial" w:eastAsia="Times New Roman" w:hAnsi="Arial" w:cs="Arial"/>
                  <w:color w:val="000000"/>
                  <w:sz w:val="20"/>
                  <w:szCs w:val="20"/>
                  <w:lang w:val="nl-NL"/>
                </w:rPr>
                <w:t>- “</w:t>
              </w:r>
            </w:ins>
            <w:ins w:id="11132" w:author="Arjan Kloosterboer" w:date="2017-09-20T10:13:00Z">
              <w:r w:rsidR="005B0D73">
                <w:rPr>
                  <w:rFonts w:ascii="Arial" w:eastAsia="Times New Roman" w:hAnsi="Arial" w:cs="Arial"/>
                  <w:color w:val="000000"/>
                  <w:sz w:val="20"/>
                  <w:szCs w:val="20"/>
                  <w:lang w:val="nl-NL"/>
                </w:rPr>
                <w:t>V</w:t>
              </w:r>
            </w:ins>
            <w:ins w:id="11133" w:author="Arjan" w:date="2014-11-18T13:34:00Z">
              <w:r w:rsidR="00E61F2B" w:rsidRPr="00DD0F4F">
                <w:rPr>
                  <w:rFonts w:ascii="Arial" w:eastAsia="Times New Roman" w:hAnsi="Arial" w:cs="Arial"/>
                  <w:color w:val="000000"/>
                  <w:sz w:val="20"/>
                  <w:szCs w:val="20"/>
                  <w:lang w:val="nl-NL"/>
                </w:rPr>
                <w:t>ernietigen” (het</w:t>
              </w:r>
            </w:ins>
            <w:ins w:id="11134" w:author="Arjan" w:date="2014-11-18T15:41:00Z">
              <w:r w:rsidR="00E61F2B">
                <w:rPr>
                  <w:rFonts w:ascii="Arial" w:eastAsia="Times New Roman" w:hAnsi="Arial" w:cs="Arial"/>
                  <w:color w:val="000000"/>
                  <w:sz w:val="20"/>
                  <w:szCs w:val="20"/>
                  <w:lang w:val="nl-NL"/>
                </w:rPr>
                <w:t xml:space="preserve"> zaakdossier</w:t>
              </w:r>
            </w:ins>
            <w:ins w:id="11135" w:author="Arjan" w:date="2014-11-18T13:34:00Z">
              <w:r w:rsidR="00E61F2B" w:rsidRPr="00DD0F4F">
                <w:rPr>
                  <w:rFonts w:ascii="Arial" w:eastAsia="Times New Roman" w:hAnsi="Arial" w:cs="Arial"/>
                  <w:color w:val="000000"/>
                  <w:sz w:val="20"/>
                  <w:szCs w:val="20"/>
                  <w:lang w:val="nl-NL"/>
                </w:rPr>
                <w:t xml:space="preserve"> moet </w:t>
              </w:r>
            </w:ins>
            <w:ins w:id="11136" w:author="Arjan" w:date="2014-11-18T15:47:00Z">
              <w:r w:rsidR="00B66147">
                <w:rPr>
                  <w:rFonts w:ascii="Arial" w:eastAsia="Times New Roman" w:hAnsi="Arial" w:cs="Arial"/>
                  <w:color w:val="000000"/>
                  <w:sz w:val="20"/>
                  <w:szCs w:val="20"/>
                  <w:lang w:val="nl-NL"/>
                </w:rPr>
                <w:t xml:space="preserve">op of </w:t>
              </w:r>
            </w:ins>
            <w:ins w:id="11137" w:author="Arjan" w:date="2014-11-18T13:34:00Z">
              <w:r w:rsidR="00E61F2B" w:rsidRPr="00DD0F4F">
                <w:rPr>
                  <w:rFonts w:ascii="Arial" w:eastAsia="Times New Roman" w:hAnsi="Arial" w:cs="Arial"/>
                  <w:color w:val="000000"/>
                  <w:sz w:val="20"/>
                  <w:szCs w:val="20"/>
                  <w:lang w:val="nl-NL"/>
                </w:rPr>
                <w:t>na de Archiefactie</w:t>
              </w:r>
            </w:ins>
            <w:ins w:id="11138" w:author="Arjan" w:date="2014-11-18T15:47:00Z">
              <w:r w:rsidR="00B66147">
                <w:rPr>
                  <w:rFonts w:ascii="Arial" w:eastAsia="Times New Roman" w:hAnsi="Arial" w:cs="Arial"/>
                  <w:color w:val="000000"/>
                  <w:sz w:val="20"/>
                  <w:szCs w:val="20"/>
                  <w:lang w:val="nl-NL"/>
                </w:rPr>
                <w:t>datum</w:t>
              </w:r>
            </w:ins>
            <w:ins w:id="11139" w:author="Arjan" w:date="2014-11-18T13:34:00Z">
              <w:r w:rsidR="00E61F2B" w:rsidRPr="00DD0F4F">
                <w:rPr>
                  <w:rFonts w:ascii="Arial" w:eastAsia="Times New Roman" w:hAnsi="Arial" w:cs="Arial"/>
                  <w:color w:val="000000"/>
                  <w:sz w:val="20"/>
                  <w:szCs w:val="20"/>
                  <w:lang w:val="nl-NL"/>
                </w:rPr>
                <w:t xml:space="preserve"> vernietigd worden)</w:t>
              </w:r>
            </w:ins>
          </w:p>
          <w:p w14:paraId="56CF438B" w14:textId="3854E189" w:rsidR="00954A12" w:rsidRPr="005561F3" w:rsidRDefault="00E61F2B" w:rsidP="00B66147">
            <w:pPr>
              <w:autoSpaceDE w:val="0"/>
              <w:autoSpaceDN w:val="0"/>
              <w:adjustRightInd w:val="0"/>
              <w:spacing w:after="0" w:line="240" w:lineRule="auto"/>
              <w:rPr>
                <w:rFonts w:ascii="Arial" w:eastAsia="Times New Roman" w:hAnsi="Arial" w:cs="Arial"/>
                <w:color w:val="000000"/>
                <w:sz w:val="20"/>
                <w:szCs w:val="20"/>
                <w:lang w:val="nl-NL"/>
              </w:rPr>
            </w:pPr>
            <w:ins w:id="11140" w:author="Arjan" w:date="2014-11-18T13:34:00Z">
              <w:r w:rsidRPr="00DD0F4F">
                <w:rPr>
                  <w:rFonts w:ascii="Arial" w:eastAsia="Times New Roman" w:hAnsi="Arial" w:cs="Arial"/>
                  <w:color w:val="000000"/>
                  <w:sz w:val="20"/>
                  <w:szCs w:val="20"/>
                  <w:lang w:val="nl-NL"/>
                </w:rPr>
                <w:t>- “</w:t>
              </w:r>
            </w:ins>
            <w:ins w:id="11141" w:author="Arjan Kloosterboer" w:date="2017-09-20T10:14:00Z">
              <w:r w:rsidR="005B0D73">
                <w:rPr>
                  <w:rFonts w:ascii="Arial" w:eastAsia="Times New Roman" w:hAnsi="Arial" w:cs="Arial"/>
                  <w:color w:val="000000"/>
                  <w:sz w:val="20"/>
                  <w:szCs w:val="20"/>
                  <w:lang w:val="nl-NL"/>
                </w:rPr>
                <w:t>B</w:t>
              </w:r>
            </w:ins>
            <w:ins w:id="11142" w:author="Arjan" w:date="2014-11-18T13:34:00Z">
              <w:r w:rsidRPr="00DD0F4F">
                <w:rPr>
                  <w:rFonts w:ascii="Arial" w:eastAsia="Times New Roman" w:hAnsi="Arial" w:cs="Arial"/>
                  <w:color w:val="000000"/>
                  <w:sz w:val="20"/>
                  <w:szCs w:val="20"/>
                  <w:lang w:val="nl-NL"/>
                </w:rPr>
                <w:t xml:space="preserve">lijvend bewaren” (het </w:t>
              </w:r>
            </w:ins>
            <w:ins w:id="11143" w:author="Arjan" w:date="2014-11-18T15:42:00Z">
              <w:r>
                <w:rPr>
                  <w:rFonts w:ascii="Arial" w:eastAsia="Times New Roman" w:hAnsi="Arial" w:cs="Arial"/>
                  <w:color w:val="000000"/>
                  <w:sz w:val="20"/>
                  <w:szCs w:val="20"/>
                  <w:lang w:val="nl-NL"/>
                </w:rPr>
                <w:t>zaakdossier</w:t>
              </w:r>
            </w:ins>
            <w:ins w:id="11144" w:author="Arjan" w:date="2014-11-18T13:34:00Z">
              <w:r w:rsidRPr="00DD0F4F">
                <w:rPr>
                  <w:rFonts w:ascii="Arial" w:eastAsia="Times New Roman" w:hAnsi="Arial" w:cs="Arial"/>
                  <w:color w:val="000000"/>
                  <w:sz w:val="20"/>
                  <w:szCs w:val="20"/>
                  <w:lang w:val="nl-NL"/>
                </w:rPr>
                <w:t xml:space="preserve"> moet bewaard blijven en </w:t>
              </w:r>
            </w:ins>
            <w:ins w:id="11145" w:author="Arjan" w:date="2014-11-18T15:42:00Z">
              <w:r>
                <w:rPr>
                  <w:rFonts w:ascii="Arial" w:eastAsia="Times New Roman" w:hAnsi="Arial" w:cs="Arial"/>
                  <w:color w:val="000000"/>
                  <w:sz w:val="20"/>
                  <w:szCs w:val="20"/>
                  <w:lang w:val="nl-NL"/>
                </w:rPr>
                <w:t>op</w:t>
              </w:r>
            </w:ins>
            <w:ins w:id="11146" w:author="Arjan" w:date="2014-11-18T13:34:00Z">
              <w:r w:rsidRPr="00DD0F4F">
                <w:rPr>
                  <w:rFonts w:ascii="Arial" w:eastAsia="Times New Roman" w:hAnsi="Arial" w:cs="Arial"/>
                  <w:color w:val="000000"/>
                  <w:sz w:val="20"/>
                  <w:szCs w:val="20"/>
                  <w:lang w:val="nl-NL"/>
                </w:rPr>
                <w:t xml:space="preserve"> de Archiefactie</w:t>
              </w:r>
            </w:ins>
            <w:ins w:id="11147" w:author="Arjan" w:date="2014-11-18T15:47:00Z">
              <w:r w:rsidR="00B66147">
                <w:rPr>
                  <w:rFonts w:ascii="Arial" w:eastAsia="Times New Roman" w:hAnsi="Arial" w:cs="Arial"/>
                  <w:color w:val="000000"/>
                  <w:sz w:val="20"/>
                  <w:szCs w:val="20"/>
                  <w:lang w:val="nl-NL"/>
                </w:rPr>
                <w:t>datum</w:t>
              </w:r>
            </w:ins>
            <w:ins w:id="11148" w:author="Arjan" w:date="2014-11-18T13:34:00Z">
              <w:r w:rsidRPr="00DD0F4F">
                <w:rPr>
                  <w:rFonts w:ascii="Arial" w:eastAsia="Times New Roman" w:hAnsi="Arial" w:cs="Arial"/>
                  <w:color w:val="000000"/>
                  <w:sz w:val="20"/>
                  <w:szCs w:val="20"/>
                  <w:lang w:val="nl-NL"/>
                </w:rPr>
                <w:t xml:space="preserve"> overgedragen worden naar een archiefbewaarplaats)</w:t>
              </w:r>
            </w:ins>
          </w:p>
        </w:tc>
      </w:tr>
      <w:tr w:rsidR="00954A12" w:rsidRPr="005C14BE" w14:paraId="44078173" w14:textId="77777777" w:rsidTr="00524AB8">
        <w:trPr>
          <w:trHeight w:val="215"/>
        </w:trPr>
        <w:tc>
          <w:tcPr>
            <w:tcW w:w="3780" w:type="dxa"/>
            <w:tcBorders>
              <w:top w:val="nil"/>
              <w:left w:val="nil"/>
              <w:bottom w:val="nil"/>
              <w:right w:val="nil"/>
            </w:tcBorders>
          </w:tcPr>
          <w:p w14:paraId="21DDB496" w14:textId="77777777" w:rsidR="00954A12" w:rsidRPr="005561F3" w:rsidRDefault="00954A12" w:rsidP="00954A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5165A8BF" w14:textId="77777777" w:rsidR="00954A12" w:rsidRPr="005561F3" w:rsidRDefault="00954A12" w:rsidP="00954A12">
            <w:pPr>
              <w:autoSpaceDE w:val="0"/>
              <w:autoSpaceDN w:val="0"/>
              <w:adjustRightInd w:val="0"/>
              <w:spacing w:after="0" w:line="240" w:lineRule="auto"/>
              <w:rPr>
                <w:rFonts w:ascii="Arial" w:eastAsia="Times New Roman" w:hAnsi="Arial" w:cs="Arial"/>
                <w:color w:val="000000"/>
                <w:sz w:val="20"/>
                <w:szCs w:val="20"/>
                <w:lang w:val="nl-NL"/>
              </w:rPr>
            </w:pPr>
          </w:p>
        </w:tc>
      </w:tr>
      <w:tr w:rsidR="00954A12" w:rsidRPr="00954A12" w14:paraId="4BFB0257" w14:textId="77777777" w:rsidTr="00524AB8">
        <w:trPr>
          <w:trHeight w:val="215"/>
        </w:trPr>
        <w:tc>
          <w:tcPr>
            <w:tcW w:w="3780" w:type="dxa"/>
            <w:tcBorders>
              <w:top w:val="nil"/>
              <w:left w:val="nil"/>
              <w:bottom w:val="nil"/>
              <w:right w:val="nil"/>
            </w:tcBorders>
          </w:tcPr>
          <w:p w14:paraId="6EFDFF5A"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213A1316"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Ja</w:t>
            </w:r>
          </w:p>
        </w:tc>
      </w:tr>
      <w:tr w:rsidR="00954A12" w:rsidRPr="00954A12" w14:paraId="35EE0773" w14:textId="77777777" w:rsidTr="00524AB8">
        <w:trPr>
          <w:trHeight w:val="230"/>
        </w:trPr>
        <w:tc>
          <w:tcPr>
            <w:tcW w:w="3780" w:type="dxa"/>
            <w:tcBorders>
              <w:top w:val="nil"/>
              <w:left w:val="nil"/>
              <w:bottom w:val="nil"/>
              <w:right w:val="nil"/>
            </w:tcBorders>
          </w:tcPr>
          <w:p w14:paraId="7795AB27"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3D3F86B"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2C6093A0" w14:textId="77777777" w:rsidTr="00524AB8">
        <w:trPr>
          <w:trHeight w:val="230"/>
        </w:trPr>
        <w:tc>
          <w:tcPr>
            <w:tcW w:w="3780" w:type="dxa"/>
            <w:tcBorders>
              <w:top w:val="nil"/>
              <w:left w:val="nil"/>
              <w:bottom w:val="nil"/>
              <w:right w:val="nil"/>
            </w:tcBorders>
          </w:tcPr>
          <w:p w14:paraId="07A093CF"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36531530"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Ja</w:t>
            </w:r>
          </w:p>
        </w:tc>
      </w:tr>
      <w:tr w:rsidR="00954A12" w:rsidRPr="00954A12" w14:paraId="5019FE47" w14:textId="77777777" w:rsidTr="00524AB8">
        <w:trPr>
          <w:trHeight w:val="230"/>
        </w:trPr>
        <w:tc>
          <w:tcPr>
            <w:tcW w:w="3780" w:type="dxa"/>
            <w:tcBorders>
              <w:top w:val="nil"/>
              <w:left w:val="nil"/>
              <w:bottom w:val="nil"/>
              <w:right w:val="nil"/>
            </w:tcBorders>
          </w:tcPr>
          <w:p w14:paraId="100C3C04"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0672598"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7475985C" w14:textId="77777777" w:rsidTr="00524AB8">
        <w:trPr>
          <w:trHeight w:val="230"/>
        </w:trPr>
        <w:tc>
          <w:tcPr>
            <w:tcW w:w="3780" w:type="dxa"/>
            <w:tcBorders>
              <w:top w:val="nil"/>
              <w:left w:val="nil"/>
              <w:bottom w:val="nil"/>
              <w:right w:val="nil"/>
            </w:tcBorders>
          </w:tcPr>
          <w:p w14:paraId="103CBD44"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05359A85"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1572B2CF" w14:textId="77777777" w:rsidTr="00524AB8">
        <w:trPr>
          <w:trHeight w:val="230"/>
        </w:trPr>
        <w:tc>
          <w:tcPr>
            <w:tcW w:w="3780" w:type="dxa"/>
            <w:tcBorders>
              <w:top w:val="nil"/>
              <w:left w:val="nil"/>
              <w:bottom w:val="nil"/>
              <w:right w:val="nil"/>
            </w:tcBorders>
          </w:tcPr>
          <w:p w14:paraId="5E62FC87"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67EB1AB"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7A6D07DB" w14:textId="77777777" w:rsidTr="00524AB8">
        <w:trPr>
          <w:trHeight w:val="230"/>
        </w:trPr>
        <w:tc>
          <w:tcPr>
            <w:tcW w:w="3780" w:type="dxa"/>
            <w:tcBorders>
              <w:top w:val="nil"/>
              <w:left w:val="nil"/>
              <w:bottom w:val="nil"/>
              <w:right w:val="nil"/>
            </w:tcBorders>
          </w:tcPr>
          <w:p w14:paraId="6C425FD3"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49631D6F"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Nee</w:t>
            </w:r>
          </w:p>
        </w:tc>
      </w:tr>
      <w:tr w:rsidR="00954A12" w:rsidRPr="00954A12" w14:paraId="16B62C77" w14:textId="77777777" w:rsidTr="00524AB8">
        <w:trPr>
          <w:trHeight w:val="230"/>
        </w:trPr>
        <w:tc>
          <w:tcPr>
            <w:tcW w:w="3780" w:type="dxa"/>
            <w:tcBorders>
              <w:top w:val="nil"/>
              <w:left w:val="nil"/>
              <w:bottom w:val="nil"/>
              <w:right w:val="nil"/>
            </w:tcBorders>
          </w:tcPr>
          <w:p w14:paraId="43D36946"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07A8111"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37A95DA5" w14:textId="77777777" w:rsidTr="00524AB8">
        <w:trPr>
          <w:trHeight w:val="411"/>
        </w:trPr>
        <w:tc>
          <w:tcPr>
            <w:tcW w:w="3780" w:type="dxa"/>
            <w:tcBorders>
              <w:top w:val="nil"/>
              <w:left w:val="nil"/>
              <w:bottom w:val="nil"/>
              <w:right w:val="nil"/>
            </w:tcBorders>
          </w:tcPr>
          <w:p w14:paraId="65D4890D"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259A9DED"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Nee</w:t>
            </w:r>
          </w:p>
        </w:tc>
      </w:tr>
      <w:tr w:rsidR="00954A12" w:rsidRPr="00954A12" w14:paraId="43C0E538" w14:textId="77777777" w:rsidTr="00524AB8">
        <w:trPr>
          <w:trHeight w:val="245"/>
        </w:trPr>
        <w:tc>
          <w:tcPr>
            <w:tcW w:w="3780" w:type="dxa"/>
            <w:tcBorders>
              <w:top w:val="nil"/>
              <w:left w:val="nil"/>
              <w:bottom w:val="nil"/>
              <w:right w:val="nil"/>
            </w:tcBorders>
          </w:tcPr>
          <w:p w14:paraId="777A66E5"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DCA44DF"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5EF052BB" w14:textId="77777777" w:rsidTr="00524AB8">
        <w:trPr>
          <w:trHeight w:val="230"/>
        </w:trPr>
        <w:tc>
          <w:tcPr>
            <w:tcW w:w="3780" w:type="dxa"/>
            <w:tcBorders>
              <w:top w:val="nil"/>
              <w:left w:val="nil"/>
              <w:bottom w:val="nil"/>
              <w:right w:val="nil"/>
            </w:tcBorders>
          </w:tcPr>
          <w:p w14:paraId="5A2676C0"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10A682B0" w14:textId="77777777" w:rsidR="00954A12" w:rsidRPr="00954A12" w:rsidRDefault="00DA5D93" w:rsidP="00954A12">
            <w:pPr>
              <w:autoSpaceDE w:val="0"/>
              <w:autoSpaceDN w:val="0"/>
              <w:adjustRightInd w:val="0"/>
              <w:spacing w:after="0" w:line="240" w:lineRule="auto"/>
              <w:rPr>
                <w:rFonts w:ascii="Arial" w:eastAsia="Times New Roman" w:hAnsi="Arial" w:cs="Arial"/>
                <w:color w:val="000000"/>
                <w:sz w:val="20"/>
                <w:szCs w:val="20"/>
              </w:rPr>
            </w:pPr>
            <w:del w:id="11149" w:author="Arjan" w:date="2012-12-11T23:57:00Z">
              <w:r w:rsidRPr="00954A12" w:rsidDel="00743406">
                <w:rPr>
                  <w:rFonts w:ascii="Arial" w:hAnsi="Arial" w:cs="Arial"/>
                  <w:sz w:val="20"/>
                  <w:szCs w:val="20"/>
                  <w:lang w:val="en-AU"/>
                </w:rPr>
                <w:fldChar w:fldCharType="begin" w:fldLock="1"/>
              </w:r>
              <w:r w:rsidR="00954A12" w:rsidRPr="00954A12" w:rsidDel="00743406">
                <w:rPr>
                  <w:rFonts w:ascii="Arial" w:hAnsi="Arial" w:cs="Arial"/>
                  <w:sz w:val="20"/>
                  <w:szCs w:val="20"/>
                  <w:lang w:val="en-AU"/>
                </w:rPr>
                <w:delInstrText xml:space="preserve">MERGEFIELD </w:delInstrText>
              </w:r>
              <w:r w:rsidR="00954A12" w:rsidRPr="00954A12" w:rsidDel="00743406">
                <w:rPr>
                  <w:rFonts w:ascii="Arial" w:eastAsia="Times New Roman" w:hAnsi="Arial" w:cs="Arial"/>
                  <w:color w:val="000000"/>
                  <w:sz w:val="20"/>
                  <w:szCs w:val="20"/>
                </w:rPr>
                <w:delInstrText>Att.LowerBound</w:delInstrText>
              </w:r>
              <w:r w:rsidRPr="00954A12" w:rsidDel="00743406">
                <w:rPr>
                  <w:rFonts w:ascii="Arial" w:hAnsi="Arial" w:cs="Arial"/>
                  <w:sz w:val="20"/>
                  <w:szCs w:val="20"/>
                  <w:lang w:val="en-AU"/>
                </w:rPr>
                <w:fldChar w:fldCharType="separate"/>
              </w:r>
              <w:r w:rsidR="00954A12" w:rsidRPr="00954A12" w:rsidDel="00743406">
                <w:rPr>
                  <w:rFonts w:ascii="Arial" w:eastAsia="Times New Roman" w:hAnsi="Arial" w:cs="Arial"/>
                  <w:color w:val="000000"/>
                  <w:sz w:val="20"/>
                  <w:szCs w:val="20"/>
                </w:rPr>
                <w:delText>1</w:delText>
              </w:r>
              <w:r w:rsidRPr="00954A12" w:rsidDel="00743406">
                <w:rPr>
                  <w:rFonts w:ascii="Arial" w:hAnsi="Arial" w:cs="Arial"/>
                  <w:sz w:val="20"/>
                  <w:szCs w:val="20"/>
                  <w:lang w:val="en-AU"/>
                </w:rPr>
                <w:fldChar w:fldCharType="end"/>
              </w:r>
              <w:r w:rsidR="00954A12" w:rsidRPr="00954A12" w:rsidDel="00743406">
                <w:rPr>
                  <w:rFonts w:ascii="Arial" w:eastAsia="Times New Roman" w:hAnsi="Arial" w:cs="Arial"/>
                  <w:color w:val="000000"/>
                  <w:sz w:val="20"/>
                  <w:szCs w:val="20"/>
                </w:rPr>
                <w:delText xml:space="preserve"> </w:delText>
              </w:r>
            </w:del>
            <w:ins w:id="11150" w:author="Arjan" w:date="2012-12-11T23:57:00Z">
              <w:r w:rsidR="00743406">
                <w:rPr>
                  <w:rFonts w:ascii="Arial" w:eastAsia="Times New Roman" w:hAnsi="Arial" w:cs="Arial"/>
                  <w:color w:val="000000"/>
                  <w:sz w:val="20"/>
                  <w:szCs w:val="20"/>
                </w:rPr>
                <w:t xml:space="preserve">0 </w:t>
              </w:r>
            </w:ins>
            <w:r w:rsidR="00954A12" w:rsidRPr="00954A12">
              <w:rPr>
                <w:rFonts w:ascii="Arial" w:eastAsia="Times New Roman" w:hAnsi="Arial" w:cs="Arial"/>
                <w:color w:val="000000"/>
                <w:sz w:val="20"/>
                <w:szCs w:val="20"/>
              </w:rPr>
              <w:t xml:space="preserve">- </w:t>
            </w:r>
            <w:r w:rsidRPr="00954A12">
              <w:rPr>
                <w:rFonts w:ascii="Arial" w:eastAsia="Times New Roman" w:hAnsi="Arial" w:cs="Arial"/>
                <w:color w:val="000000"/>
                <w:sz w:val="20"/>
                <w:szCs w:val="20"/>
              </w:rPr>
              <w:fldChar w:fldCharType="begin" w:fldLock="1"/>
            </w:r>
            <w:r w:rsidR="00954A12" w:rsidRPr="00954A12">
              <w:rPr>
                <w:rFonts w:ascii="Arial" w:eastAsia="Times New Roman" w:hAnsi="Arial" w:cs="Arial"/>
                <w:color w:val="000000"/>
                <w:sz w:val="20"/>
                <w:szCs w:val="20"/>
              </w:rPr>
              <w:instrText>MERGEFIELD Att.UpperBound</w:instrText>
            </w:r>
            <w:r w:rsidRPr="00954A12">
              <w:rPr>
                <w:rFonts w:ascii="Arial" w:eastAsia="Times New Roman" w:hAnsi="Arial" w:cs="Arial"/>
                <w:color w:val="000000"/>
                <w:sz w:val="20"/>
                <w:szCs w:val="20"/>
              </w:rPr>
              <w:fldChar w:fldCharType="separate"/>
            </w:r>
            <w:r w:rsidR="00954A12" w:rsidRPr="00954A12">
              <w:rPr>
                <w:rFonts w:ascii="Arial" w:eastAsia="Times New Roman" w:hAnsi="Arial" w:cs="Arial"/>
                <w:color w:val="000000"/>
                <w:sz w:val="20"/>
                <w:szCs w:val="20"/>
              </w:rPr>
              <w:t>1</w:t>
            </w:r>
            <w:r w:rsidRPr="00954A12">
              <w:rPr>
                <w:rFonts w:ascii="Arial" w:eastAsia="Times New Roman" w:hAnsi="Arial" w:cs="Arial"/>
                <w:color w:val="000000"/>
                <w:sz w:val="20"/>
                <w:szCs w:val="20"/>
              </w:rPr>
              <w:fldChar w:fldCharType="end"/>
            </w:r>
          </w:p>
        </w:tc>
      </w:tr>
      <w:tr w:rsidR="00954A12" w:rsidRPr="00954A12" w14:paraId="1DE1CD12" w14:textId="77777777" w:rsidTr="00524AB8">
        <w:trPr>
          <w:trHeight w:val="230"/>
        </w:trPr>
        <w:tc>
          <w:tcPr>
            <w:tcW w:w="3780" w:type="dxa"/>
            <w:tcBorders>
              <w:top w:val="nil"/>
              <w:left w:val="nil"/>
              <w:bottom w:val="nil"/>
              <w:right w:val="nil"/>
            </w:tcBorders>
          </w:tcPr>
          <w:p w14:paraId="44A2C3FF"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345F557"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14:paraId="030402A4" w14:textId="77777777" w:rsidTr="00524AB8">
        <w:trPr>
          <w:trHeight w:val="230"/>
        </w:trPr>
        <w:tc>
          <w:tcPr>
            <w:tcW w:w="3780" w:type="dxa"/>
            <w:tcBorders>
              <w:top w:val="nil"/>
              <w:left w:val="nil"/>
              <w:bottom w:val="nil"/>
              <w:right w:val="nil"/>
            </w:tcBorders>
          </w:tcPr>
          <w:p w14:paraId="7A84E36F"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5716067E"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Gemeentelijk basisgegeven</w:t>
            </w:r>
          </w:p>
        </w:tc>
      </w:tr>
      <w:tr w:rsidR="00954A12" w:rsidRPr="00954A12" w14:paraId="29BB2E65" w14:textId="77777777" w:rsidTr="00524AB8">
        <w:trPr>
          <w:trHeight w:val="230"/>
        </w:trPr>
        <w:tc>
          <w:tcPr>
            <w:tcW w:w="3780" w:type="dxa"/>
            <w:tcBorders>
              <w:top w:val="nil"/>
              <w:left w:val="nil"/>
              <w:right w:val="nil"/>
            </w:tcBorders>
          </w:tcPr>
          <w:p w14:paraId="4BE61283"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546109A0" w14:textId="77777777"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5C14BE" w14:paraId="292C4A6B" w14:textId="77777777" w:rsidTr="00524AB8">
        <w:trPr>
          <w:trHeight w:val="230"/>
        </w:trPr>
        <w:tc>
          <w:tcPr>
            <w:tcW w:w="3780" w:type="dxa"/>
            <w:tcBorders>
              <w:top w:val="nil"/>
              <w:left w:val="nil"/>
              <w:bottom w:val="single" w:sz="4" w:space="0" w:color="auto"/>
              <w:right w:val="nil"/>
            </w:tcBorders>
          </w:tcPr>
          <w:p w14:paraId="0CEFA86B" w14:textId="77777777"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r w:rsidRPr="00954A12">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611CCE89" w14:textId="2426CF01" w:rsidR="00954A12" w:rsidRPr="00DD0F4F" w:rsidRDefault="00954A12" w:rsidP="006B5AB9">
            <w:pPr>
              <w:autoSpaceDE w:val="0"/>
              <w:autoSpaceDN w:val="0"/>
              <w:adjustRightInd w:val="0"/>
              <w:spacing w:after="0" w:line="240" w:lineRule="auto"/>
              <w:rPr>
                <w:rFonts w:ascii="Arial" w:eastAsia="Times New Roman" w:hAnsi="Arial" w:cs="Arial"/>
                <w:color w:val="000000"/>
                <w:sz w:val="20"/>
                <w:szCs w:val="20"/>
                <w:lang w:val="nl-NL"/>
              </w:rPr>
            </w:pPr>
            <w:del w:id="11151" w:author="Arjan" w:date="2012-12-12T00:32:00Z">
              <w:r w:rsidRPr="00DD0F4F" w:rsidDel="00E4465F">
                <w:rPr>
                  <w:rFonts w:ascii="Arial" w:eastAsia="Times New Roman" w:hAnsi="Arial" w:cs="Arial"/>
                  <w:color w:val="000000"/>
                  <w:sz w:val="20"/>
                  <w:szCs w:val="20"/>
                  <w:lang w:val="nl-NL"/>
                </w:rPr>
                <w:delText>-</w:delText>
              </w:r>
            </w:del>
            <w:ins w:id="11152" w:author="Arjan Kloosterboer" w:date="2017-08-08T21:27:00Z">
              <w:r w:rsidR="000D16DD" w:rsidRPr="000D16DD">
                <w:rPr>
                  <w:lang w:val="nl-NL"/>
                </w:rPr>
                <w:t xml:space="preserve"> </w:t>
              </w:r>
              <w:r w:rsidR="000D16DD" w:rsidRPr="000D16DD">
                <w:rPr>
                  <w:rFonts w:ascii="Arial" w:eastAsia="Times New Roman" w:hAnsi="Arial" w:cs="Arial"/>
                  <w:color w:val="000000"/>
                  <w:sz w:val="20"/>
                  <w:szCs w:val="20"/>
                  <w:lang w:val="nl-NL"/>
                </w:rPr>
                <w:t>1) Dit attribuutsoort moet van een waarde voorzien zijn als de attribuutsoort ‘Archiefstatus’ een waarde ongelijk "Nog te archiveren" heeft.</w:t>
              </w:r>
            </w:ins>
            <w:ins w:id="11153" w:author="Arjan" w:date="2012-12-12T00:33:00Z">
              <w:r w:rsidR="00E4465F" w:rsidRPr="00DD0F4F">
                <w:rPr>
                  <w:rFonts w:ascii="Arial" w:eastAsia="Times New Roman" w:hAnsi="Arial" w:cs="Arial"/>
                  <w:color w:val="000000"/>
                  <w:sz w:val="20"/>
                  <w:szCs w:val="20"/>
                  <w:lang w:val="nl-NL"/>
                </w:rPr>
                <w:t xml:space="preserve">. </w:t>
              </w:r>
            </w:ins>
            <w:ins w:id="11154" w:author="Arjan" w:date="2012-12-11T16:32:00Z">
              <w:r w:rsidR="002E42B6" w:rsidRPr="00DD0F4F">
                <w:rPr>
                  <w:rFonts w:ascii="Arial" w:eastAsia="Times New Roman" w:hAnsi="Arial" w:cs="Arial"/>
                  <w:color w:val="000000"/>
                  <w:sz w:val="20"/>
                  <w:szCs w:val="20"/>
                  <w:lang w:val="nl-NL"/>
                </w:rPr>
                <w:t xml:space="preserve"> </w:t>
              </w:r>
            </w:ins>
          </w:p>
        </w:tc>
      </w:tr>
    </w:tbl>
    <w:bookmarkEnd w:id="11073"/>
    <w:p w14:paraId="232FACE3" w14:textId="77777777" w:rsidR="0099098F" w:rsidRPr="00524AB8" w:rsidRDefault="00524AB8" w:rsidP="00524AB8">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del w:id="11155" w:author="Arjan" w:date="2014-01-22T14:08:00Z">
        <w:r w:rsidDel="00524AB8">
          <w:rPr>
            <w:rFonts w:ascii="Arial" w:eastAsia="Times New Roman" w:hAnsi="Arial" w:cs="Arial"/>
            <w:b/>
            <w:color w:val="004080"/>
            <w:sz w:val="24"/>
            <w:szCs w:val="24"/>
            <w:lang w:eastAsia="nl-NL"/>
          </w:rPr>
          <w:delText>Datum vernietiging dossier</w:delText>
        </w:r>
      </w:del>
      <w:ins w:id="11156" w:author="Arjan" w:date="2014-01-22T14:08:00Z">
        <w:r>
          <w:rPr>
            <w:rFonts w:ascii="Arial" w:eastAsia="Times New Roman" w:hAnsi="Arial" w:cs="Arial"/>
            <w:b/>
            <w:color w:val="004080"/>
            <w:sz w:val="24"/>
            <w:szCs w:val="24"/>
            <w:lang w:eastAsia="nl-NL"/>
          </w:rPr>
          <w:t>Archiefactiedatum</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547E22" w:rsidRPr="00547E22" w14:paraId="6900A2BF" w14:textId="77777777" w:rsidTr="00547E22">
        <w:trPr>
          <w:trHeight w:val="230"/>
        </w:trPr>
        <w:tc>
          <w:tcPr>
            <w:tcW w:w="3780" w:type="dxa"/>
            <w:tcBorders>
              <w:top w:val="single" w:sz="4" w:space="0" w:color="auto"/>
              <w:left w:val="nil"/>
              <w:bottom w:val="nil"/>
              <w:right w:val="nil"/>
            </w:tcBorders>
          </w:tcPr>
          <w:p w14:paraId="770834E9"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bookmarkStart w:id="11157" w:name="BKM_95D1CF5F_7994_46f6_84FF_0EC1C5E55606"/>
            <w:bookmarkEnd w:id="11157"/>
            <w:r w:rsidRPr="00547E22">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10E2D48B" w14:textId="77777777" w:rsidR="00547E22" w:rsidRPr="00547E22" w:rsidRDefault="00DA5D93" w:rsidP="006B5AB9">
            <w:pPr>
              <w:autoSpaceDE w:val="0"/>
              <w:autoSpaceDN w:val="0"/>
              <w:adjustRightInd w:val="0"/>
              <w:spacing w:after="0" w:line="240" w:lineRule="auto"/>
              <w:rPr>
                <w:rFonts w:ascii="Arial" w:eastAsia="Times New Roman" w:hAnsi="Arial" w:cs="Arial"/>
                <w:color w:val="000000"/>
                <w:sz w:val="20"/>
                <w:szCs w:val="20"/>
              </w:rPr>
            </w:pPr>
            <w:del w:id="11158" w:author="Arjan" w:date="2013-02-05T12:24:00Z">
              <w:r w:rsidRPr="00547E22" w:rsidDel="006B5AB9">
                <w:rPr>
                  <w:rFonts w:ascii="Arial" w:hAnsi="Arial" w:cs="Arial"/>
                  <w:sz w:val="20"/>
                  <w:szCs w:val="20"/>
                  <w:lang w:val="en-AU"/>
                </w:rPr>
                <w:fldChar w:fldCharType="begin" w:fldLock="1"/>
              </w:r>
              <w:r w:rsidR="00547E22" w:rsidRPr="00547E22" w:rsidDel="006B5AB9">
                <w:rPr>
                  <w:rFonts w:ascii="Arial" w:hAnsi="Arial" w:cs="Arial"/>
                  <w:sz w:val="20"/>
                  <w:szCs w:val="20"/>
                  <w:lang w:val="en-AU"/>
                </w:rPr>
                <w:delInstrText xml:space="preserve">MERGEFIELD </w:delInstrText>
              </w:r>
              <w:r w:rsidR="00547E22" w:rsidRPr="00547E22" w:rsidDel="006B5AB9">
                <w:rPr>
                  <w:rFonts w:ascii="Arial" w:eastAsia="Times New Roman" w:hAnsi="Arial" w:cs="Arial"/>
                  <w:color w:val="000000"/>
                  <w:sz w:val="20"/>
                  <w:szCs w:val="20"/>
                </w:rPr>
                <w:delInstrText>Att.Name</w:delInstrText>
              </w:r>
              <w:r w:rsidRPr="00547E22" w:rsidDel="006B5AB9">
                <w:rPr>
                  <w:rFonts w:ascii="Arial" w:hAnsi="Arial" w:cs="Arial"/>
                  <w:sz w:val="20"/>
                  <w:szCs w:val="20"/>
                  <w:lang w:val="en-AU"/>
                </w:rPr>
                <w:fldChar w:fldCharType="separate"/>
              </w:r>
              <w:r w:rsidR="00547E22" w:rsidRPr="00547E22" w:rsidDel="006B5AB9">
                <w:rPr>
                  <w:rFonts w:ascii="Arial" w:eastAsia="Times New Roman" w:hAnsi="Arial" w:cs="Arial"/>
                  <w:color w:val="000000"/>
                  <w:sz w:val="20"/>
                  <w:szCs w:val="20"/>
                </w:rPr>
                <w:delText xml:space="preserve">Datum </w:delText>
              </w:r>
            </w:del>
            <w:del w:id="11159" w:author="Arjan" w:date="2012-12-12T00:09:00Z">
              <w:r w:rsidR="00547E22" w:rsidRPr="00547E22" w:rsidDel="00547E22">
                <w:rPr>
                  <w:rFonts w:ascii="Arial" w:eastAsia="Times New Roman" w:hAnsi="Arial" w:cs="Arial"/>
                  <w:color w:val="000000"/>
                  <w:sz w:val="20"/>
                  <w:szCs w:val="20"/>
                </w:rPr>
                <w:delText>vernietiging dossier</w:delText>
              </w:r>
            </w:del>
            <w:del w:id="11160" w:author="Arjan" w:date="2013-02-05T12:24:00Z">
              <w:r w:rsidRPr="00547E22" w:rsidDel="006B5AB9">
                <w:rPr>
                  <w:rFonts w:ascii="Arial" w:hAnsi="Arial" w:cs="Arial"/>
                  <w:sz w:val="20"/>
                  <w:szCs w:val="20"/>
                  <w:lang w:val="en-AU"/>
                </w:rPr>
                <w:fldChar w:fldCharType="end"/>
              </w:r>
            </w:del>
            <w:ins w:id="11161" w:author="Arjan" w:date="2013-02-05T12:24:00Z">
              <w:r w:rsidR="006B5AB9">
                <w:rPr>
                  <w:rFonts w:ascii="Arial" w:hAnsi="Arial" w:cs="Arial"/>
                  <w:sz w:val="20"/>
                  <w:szCs w:val="20"/>
                  <w:lang w:val="en-AU"/>
                </w:rPr>
                <w:t>A</w:t>
              </w:r>
            </w:ins>
            <w:ins w:id="11162" w:author="Arjan" w:date="2012-12-12T00:09:00Z">
              <w:r w:rsidR="00547E22">
                <w:rPr>
                  <w:rFonts w:ascii="Arial" w:hAnsi="Arial" w:cs="Arial"/>
                  <w:sz w:val="20"/>
                  <w:szCs w:val="20"/>
                  <w:lang w:val="en-AU"/>
                </w:rPr>
                <w:t>rchiefactie</w:t>
              </w:r>
            </w:ins>
            <w:ins w:id="11163" w:author="Arjan" w:date="2013-02-05T12:24:00Z">
              <w:r w:rsidR="006B5AB9">
                <w:rPr>
                  <w:rFonts w:ascii="Arial" w:hAnsi="Arial" w:cs="Arial"/>
                  <w:sz w:val="20"/>
                  <w:szCs w:val="20"/>
                  <w:lang w:val="en-AU"/>
                </w:rPr>
                <w:t>datum</w:t>
              </w:r>
            </w:ins>
          </w:p>
        </w:tc>
      </w:tr>
      <w:tr w:rsidR="00547E22" w:rsidRPr="00547E22" w14:paraId="4564BD1B" w14:textId="77777777" w:rsidTr="00547E22">
        <w:tc>
          <w:tcPr>
            <w:tcW w:w="3780" w:type="dxa"/>
            <w:tcBorders>
              <w:top w:val="nil"/>
              <w:left w:val="nil"/>
              <w:bottom w:val="nil"/>
              <w:right w:val="nil"/>
            </w:tcBorders>
          </w:tcPr>
          <w:p w14:paraId="587079D0"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DFE0723"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2B9C3285" w14:textId="77777777" w:rsidTr="00547E22">
        <w:tc>
          <w:tcPr>
            <w:tcW w:w="3780" w:type="dxa"/>
            <w:tcBorders>
              <w:top w:val="nil"/>
              <w:left w:val="nil"/>
              <w:bottom w:val="nil"/>
              <w:right w:val="nil"/>
            </w:tcBorders>
          </w:tcPr>
          <w:p w14:paraId="44B78428"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4F55DA15"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KING</w:t>
            </w:r>
          </w:p>
        </w:tc>
      </w:tr>
      <w:tr w:rsidR="00547E22" w:rsidRPr="00547E22" w14:paraId="4AF455C8" w14:textId="77777777" w:rsidTr="00547E22">
        <w:tc>
          <w:tcPr>
            <w:tcW w:w="3780" w:type="dxa"/>
            <w:tcBorders>
              <w:top w:val="nil"/>
              <w:left w:val="nil"/>
              <w:bottom w:val="nil"/>
              <w:right w:val="nil"/>
            </w:tcBorders>
          </w:tcPr>
          <w:p w14:paraId="224AD875"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C5EC690"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64BFDF20" w14:textId="77777777" w:rsidTr="00547E22">
        <w:tc>
          <w:tcPr>
            <w:tcW w:w="3780" w:type="dxa"/>
            <w:tcBorders>
              <w:top w:val="nil"/>
              <w:left w:val="nil"/>
              <w:bottom w:val="nil"/>
              <w:right w:val="nil"/>
            </w:tcBorders>
          </w:tcPr>
          <w:p w14:paraId="1A8BC0D6"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7E7189C9"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0D3554D2" w14:textId="77777777" w:rsidTr="00547E22">
        <w:tc>
          <w:tcPr>
            <w:tcW w:w="3780" w:type="dxa"/>
            <w:tcBorders>
              <w:top w:val="nil"/>
              <w:left w:val="nil"/>
              <w:bottom w:val="nil"/>
              <w:right w:val="nil"/>
            </w:tcBorders>
          </w:tcPr>
          <w:p w14:paraId="2FDFB940"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4D291EF"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007EDA38" w14:textId="77777777" w:rsidTr="00547E22">
        <w:tc>
          <w:tcPr>
            <w:tcW w:w="3780" w:type="dxa"/>
            <w:tcBorders>
              <w:top w:val="nil"/>
              <w:left w:val="nil"/>
              <w:bottom w:val="nil"/>
              <w:right w:val="nil"/>
            </w:tcBorders>
          </w:tcPr>
          <w:p w14:paraId="5203AB58"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71D12B81" w14:textId="77777777" w:rsidR="00547E22" w:rsidRPr="00547E22" w:rsidRDefault="00DA5D93"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hAnsi="Arial" w:cs="Arial"/>
                <w:sz w:val="20"/>
                <w:szCs w:val="20"/>
                <w:lang w:val="en-AU"/>
              </w:rPr>
              <w:fldChar w:fldCharType="begin" w:fldLock="1"/>
            </w:r>
            <w:r w:rsidR="00547E22" w:rsidRPr="00547E22">
              <w:rPr>
                <w:rFonts w:ascii="Arial" w:hAnsi="Arial" w:cs="Arial"/>
                <w:sz w:val="20"/>
                <w:szCs w:val="20"/>
                <w:lang w:val="en-AU"/>
              </w:rPr>
              <w:instrText xml:space="preserve">MERGEFIELD </w:instrText>
            </w:r>
            <w:r w:rsidR="00547E22" w:rsidRPr="00547E22">
              <w:rPr>
                <w:rFonts w:ascii="Arial" w:eastAsia="Times New Roman" w:hAnsi="Arial" w:cs="Arial"/>
                <w:color w:val="000000"/>
                <w:sz w:val="20"/>
                <w:szCs w:val="20"/>
              </w:rPr>
              <w:instrText>Att.Alias</w:instrText>
            </w:r>
            <w:r w:rsidRPr="00547E22">
              <w:rPr>
                <w:rFonts w:ascii="Arial" w:hAnsi="Arial" w:cs="Arial"/>
                <w:sz w:val="20"/>
                <w:szCs w:val="20"/>
                <w:lang w:val="en-AU"/>
              </w:rPr>
              <w:fldChar w:fldCharType="separate"/>
            </w:r>
            <w:r w:rsidR="00547E22" w:rsidRPr="00547E22">
              <w:rPr>
                <w:rFonts w:ascii="Arial" w:eastAsia="Times New Roman" w:hAnsi="Arial" w:cs="Arial"/>
                <w:color w:val="000000"/>
                <w:sz w:val="20"/>
                <w:szCs w:val="20"/>
              </w:rPr>
              <w:t>datum</w:t>
            </w:r>
            <w:del w:id="11164" w:author="Arjan" w:date="2012-12-12T00:09:00Z">
              <w:r w:rsidR="00547E22" w:rsidRPr="00547E22" w:rsidDel="00547E22">
                <w:rPr>
                  <w:rFonts w:ascii="Arial" w:eastAsia="Times New Roman" w:hAnsi="Arial" w:cs="Arial"/>
                  <w:color w:val="000000"/>
                  <w:sz w:val="20"/>
                  <w:szCs w:val="20"/>
                </w:rPr>
                <w:delText>VernietigingDossier</w:delText>
              </w:r>
            </w:del>
            <w:r w:rsidRPr="00547E22">
              <w:rPr>
                <w:rFonts w:ascii="Arial" w:hAnsi="Arial" w:cs="Arial"/>
                <w:sz w:val="20"/>
                <w:szCs w:val="20"/>
                <w:lang w:val="en-AU"/>
              </w:rPr>
              <w:fldChar w:fldCharType="end"/>
            </w:r>
            <w:ins w:id="11165" w:author="Arjan" w:date="2012-12-12T00:09:00Z">
              <w:r w:rsidR="00547E22">
                <w:rPr>
                  <w:rFonts w:ascii="Arial" w:hAnsi="Arial" w:cs="Arial"/>
                  <w:sz w:val="20"/>
                  <w:szCs w:val="20"/>
                  <w:lang w:val="en-AU"/>
                </w:rPr>
                <w:t>Archiefactie</w:t>
              </w:r>
            </w:ins>
          </w:p>
        </w:tc>
      </w:tr>
      <w:tr w:rsidR="00547E22" w:rsidRPr="00547E22" w14:paraId="680D1142" w14:textId="77777777" w:rsidTr="00547E22">
        <w:tc>
          <w:tcPr>
            <w:tcW w:w="3780" w:type="dxa"/>
            <w:tcBorders>
              <w:top w:val="nil"/>
              <w:left w:val="nil"/>
              <w:bottom w:val="nil"/>
              <w:right w:val="nil"/>
            </w:tcBorders>
          </w:tcPr>
          <w:p w14:paraId="1D864E9E"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482C6AF"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C14BE" w14:paraId="5A968A80" w14:textId="77777777" w:rsidTr="00547E22">
        <w:tc>
          <w:tcPr>
            <w:tcW w:w="3780" w:type="dxa"/>
            <w:tcBorders>
              <w:top w:val="nil"/>
              <w:left w:val="nil"/>
              <w:bottom w:val="nil"/>
              <w:right w:val="nil"/>
            </w:tcBorders>
          </w:tcPr>
          <w:p w14:paraId="585C05DD"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5D59D6E9" w14:textId="77777777" w:rsidR="00547E22" w:rsidRPr="00DD0F4F" w:rsidRDefault="00DA5D93" w:rsidP="00D54BC0">
            <w:pPr>
              <w:autoSpaceDE w:val="0"/>
              <w:autoSpaceDN w:val="0"/>
              <w:adjustRightInd w:val="0"/>
              <w:spacing w:after="0" w:line="240" w:lineRule="auto"/>
              <w:rPr>
                <w:rFonts w:ascii="Arial" w:eastAsia="Times New Roman" w:hAnsi="Arial" w:cs="Arial"/>
                <w:color w:val="000000"/>
                <w:sz w:val="20"/>
                <w:szCs w:val="20"/>
                <w:lang w:val="nl-NL"/>
              </w:rPr>
            </w:pPr>
            <w:r w:rsidRPr="00547E22">
              <w:rPr>
                <w:rFonts w:ascii="Arial" w:hAnsi="Arial" w:cs="Arial"/>
                <w:sz w:val="20"/>
                <w:szCs w:val="20"/>
                <w:lang w:val="en-AU"/>
              </w:rPr>
              <w:fldChar w:fldCharType="begin" w:fldLock="1"/>
            </w:r>
            <w:r w:rsidR="00547E22" w:rsidRPr="00DD0F4F">
              <w:rPr>
                <w:rFonts w:ascii="Arial" w:hAnsi="Arial" w:cs="Arial"/>
                <w:sz w:val="20"/>
                <w:szCs w:val="20"/>
                <w:lang w:val="nl-NL"/>
              </w:rPr>
              <w:instrText xml:space="preserve">MERGEFIELD </w:instrText>
            </w:r>
            <w:r w:rsidR="00547E22" w:rsidRPr="00DD0F4F">
              <w:rPr>
                <w:rFonts w:ascii="Arial" w:eastAsia="Times New Roman" w:hAnsi="Arial" w:cs="Arial"/>
                <w:color w:val="000000"/>
                <w:sz w:val="20"/>
                <w:szCs w:val="20"/>
                <w:lang w:val="nl-NL"/>
              </w:rPr>
              <w:instrText>Att.Notes</w:instrText>
            </w:r>
            <w:r w:rsidRPr="00547E22">
              <w:rPr>
                <w:rFonts w:ascii="Arial" w:hAnsi="Arial" w:cs="Arial"/>
                <w:sz w:val="20"/>
                <w:szCs w:val="20"/>
                <w:lang w:val="en-AU"/>
              </w:rPr>
              <w:fldChar w:fldCharType="end"/>
            </w:r>
            <w:r w:rsidR="00547E22" w:rsidRPr="00DD0F4F">
              <w:rPr>
                <w:rFonts w:ascii="Arial" w:eastAsia="Times New Roman" w:hAnsi="Arial" w:cs="Arial"/>
                <w:color w:val="610E6A"/>
                <w:sz w:val="20"/>
                <w:szCs w:val="20"/>
                <w:lang w:val="nl-NL"/>
              </w:rPr>
              <w:t>De datum waarop het</w:t>
            </w:r>
            <w:del w:id="11166" w:author="Arjan" w:date="2012-12-12T00:10:00Z">
              <w:r w:rsidR="00547E22" w:rsidRPr="00DD0F4F" w:rsidDel="00547E22">
                <w:rPr>
                  <w:rFonts w:ascii="Arial" w:eastAsia="Times New Roman" w:hAnsi="Arial" w:cs="Arial"/>
                  <w:color w:val="610E6A"/>
                  <w:sz w:val="20"/>
                  <w:szCs w:val="20"/>
                  <w:lang w:val="nl-NL"/>
                </w:rPr>
                <w:delText>, al dan niet</w:delText>
              </w:r>
            </w:del>
            <w:r w:rsidR="00547E22" w:rsidRPr="00DD0F4F">
              <w:rPr>
                <w:rFonts w:ascii="Arial" w:eastAsia="Times New Roman" w:hAnsi="Arial" w:cs="Arial"/>
                <w:color w:val="610E6A"/>
                <w:sz w:val="20"/>
                <w:szCs w:val="20"/>
                <w:lang w:val="nl-NL"/>
              </w:rPr>
              <w:t xml:space="preserve"> gearchiveerde</w:t>
            </w:r>
            <w:del w:id="11167" w:author="Arjan" w:date="2012-12-12T00:10:00Z">
              <w:r w:rsidR="00547E22" w:rsidRPr="00DD0F4F" w:rsidDel="00547E22">
                <w:rPr>
                  <w:rFonts w:ascii="Arial" w:eastAsia="Times New Roman" w:hAnsi="Arial" w:cs="Arial"/>
                  <w:color w:val="610E6A"/>
                  <w:sz w:val="20"/>
                  <w:szCs w:val="20"/>
                  <w:lang w:val="nl-NL"/>
                </w:rPr>
                <w:delText>,</w:delText>
              </w:r>
            </w:del>
            <w:r w:rsidR="00547E22" w:rsidRPr="00DD0F4F">
              <w:rPr>
                <w:rFonts w:ascii="Arial" w:eastAsia="Times New Roman" w:hAnsi="Arial" w:cs="Arial"/>
                <w:color w:val="610E6A"/>
                <w:sz w:val="20"/>
                <w:szCs w:val="20"/>
                <w:lang w:val="nl-NL"/>
              </w:rPr>
              <w:t xml:space="preserve"> zaakdossier </w:t>
            </w:r>
            <w:del w:id="11168" w:author="Arjan" w:date="2012-12-12T09:50:00Z">
              <w:r w:rsidR="00547E22" w:rsidRPr="00DD0F4F" w:rsidDel="00D54BC0">
                <w:rPr>
                  <w:rFonts w:ascii="Arial" w:eastAsia="Times New Roman" w:hAnsi="Arial" w:cs="Arial"/>
                  <w:color w:val="610E6A"/>
                  <w:sz w:val="20"/>
                  <w:szCs w:val="20"/>
                  <w:lang w:val="nl-NL"/>
                </w:rPr>
                <w:delText>(de ZAAK met alle bijbehorende DOCUMENTen)</w:delText>
              </w:r>
            </w:del>
            <w:r w:rsidR="00547E22" w:rsidRPr="00DD0F4F">
              <w:rPr>
                <w:rFonts w:ascii="Arial" w:eastAsia="Times New Roman" w:hAnsi="Arial" w:cs="Arial"/>
                <w:color w:val="610E6A"/>
                <w:sz w:val="20"/>
                <w:szCs w:val="20"/>
                <w:lang w:val="nl-NL"/>
              </w:rPr>
              <w:t xml:space="preserve"> vernietigd m</w:t>
            </w:r>
            <w:del w:id="11169" w:author="Arjan" w:date="2012-12-12T00:10:00Z">
              <w:r w:rsidR="00547E22" w:rsidRPr="00DD0F4F" w:rsidDel="00547E22">
                <w:rPr>
                  <w:rFonts w:ascii="Arial" w:eastAsia="Times New Roman" w:hAnsi="Arial" w:cs="Arial"/>
                  <w:color w:val="610E6A"/>
                  <w:sz w:val="20"/>
                  <w:szCs w:val="20"/>
                  <w:lang w:val="nl-NL"/>
                </w:rPr>
                <w:delText>ag</w:delText>
              </w:r>
            </w:del>
            <w:ins w:id="11170" w:author="Arjan" w:date="2012-12-12T00:10:00Z">
              <w:r w:rsidR="00547E22" w:rsidRPr="00DD0F4F">
                <w:rPr>
                  <w:rFonts w:ascii="Arial" w:eastAsia="Times New Roman" w:hAnsi="Arial" w:cs="Arial"/>
                  <w:color w:val="610E6A"/>
                  <w:sz w:val="20"/>
                  <w:szCs w:val="20"/>
                  <w:lang w:val="nl-NL"/>
                </w:rPr>
                <w:t>oet</w:t>
              </w:r>
            </w:ins>
            <w:r w:rsidR="00547E22" w:rsidRPr="00DD0F4F">
              <w:rPr>
                <w:rFonts w:ascii="Arial" w:eastAsia="Times New Roman" w:hAnsi="Arial" w:cs="Arial"/>
                <w:color w:val="610E6A"/>
                <w:sz w:val="20"/>
                <w:szCs w:val="20"/>
                <w:lang w:val="nl-NL"/>
              </w:rPr>
              <w:t xml:space="preserve"> worden</w:t>
            </w:r>
            <w:ins w:id="11171" w:author="Arjan" w:date="2012-12-12T00:10:00Z">
              <w:r w:rsidR="00547E22" w:rsidRPr="00DD0F4F">
                <w:rPr>
                  <w:rFonts w:ascii="Arial" w:eastAsia="Times New Roman" w:hAnsi="Arial" w:cs="Arial"/>
                  <w:color w:val="610E6A"/>
                  <w:sz w:val="20"/>
                  <w:szCs w:val="20"/>
                  <w:lang w:val="nl-NL"/>
                </w:rPr>
                <w:t xml:space="preserve"> dan wel overgebracht m</w:t>
              </w:r>
            </w:ins>
            <w:ins w:id="11172" w:author="Arjan" w:date="2012-12-12T00:11:00Z">
              <w:r w:rsidR="00547E22" w:rsidRPr="00DD0F4F">
                <w:rPr>
                  <w:rFonts w:ascii="Arial" w:eastAsia="Times New Roman" w:hAnsi="Arial" w:cs="Arial"/>
                  <w:color w:val="610E6A"/>
                  <w:sz w:val="20"/>
                  <w:szCs w:val="20"/>
                  <w:lang w:val="nl-NL"/>
                </w:rPr>
                <w:t>oet worden naar een archiefbewaarplaats</w:t>
              </w:r>
            </w:ins>
            <w:r w:rsidR="00547E22" w:rsidRPr="00DD0F4F">
              <w:rPr>
                <w:rFonts w:ascii="Arial" w:eastAsia="Times New Roman" w:hAnsi="Arial" w:cs="Arial"/>
                <w:color w:val="610E6A"/>
                <w:sz w:val="20"/>
                <w:szCs w:val="20"/>
                <w:lang w:val="nl-NL"/>
              </w:rPr>
              <w:t>.</w:t>
            </w:r>
          </w:p>
        </w:tc>
      </w:tr>
      <w:tr w:rsidR="00547E22" w:rsidRPr="005C14BE" w14:paraId="6E282DB7" w14:textId="77777777" w:rsidTr="00547E22">
        <w:trPr>
          <w:trHeight w:val="230"/>
        </w:trPr>
        <w:tc>
          <w:tcPr>
            <w:tcW w:w="3780" w:type="dxa"/>
            <w:tcBorders>
              <w:top w:val="nil"/>
              <w:left w:val="nil"/>
              <w:bottom w:val="nil"/>
              <w:right w:val="nil"/>
            </w:tcBorders>
          </w:tcPr>
          <w:p w14:paraId="5C4C32E1" w14:textId="77777777" w:rsidR="00547E22" w:rsidRPr="00DD0F4F" w:rsidRDefault="00547E22" w:rsidP="00547E2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248CE88" w14:textId="77777777" w:rsidR="00547E22" w:rsidRPr="00DD0F4F" w:rsidRDefault="00547E22" w:rsidP="00547E22">
            <w:pPr>
              <w:autoSpaceDE w:val="0"/>
              <w:autoSpaceDN w:val="0"/>
              <w:adjustRightInd w:val="0"/>
              <w:spacing w:after="0" w:line="240" w:lineRule="auto"/>
              <w:rPr>
                <w:rFonts w:ascii="Arial" w:eastAsia="Times New Roman" w:hAnsi="Arial" w:cs="Arial"/>
                <w:color w:val="000000"/>
                <w:sz w:val="20"/>
                <w:szCs w:val="20"/>
                <w:lang w:val="nl-NL"/>
              </w:rPr>
            </w:pPr>
          </w:p>
        </w:tc>
      </w:tr>
      <w:tr w:rsidR="00547E22" w:rsidRPr="00547E22" w14:paraId="48EC20A5" w14:textId="77777777" w:rsidTr="00547E22">
        <w:trPr>
          <w:trHeight w:val="230"/>
        </w:trPr>
        <w:tc>
          <w:tcPr>
            <w:tcW w:w="3780" w:type="dxa"/>
            <w:tcBorders>
              <w:top w:val="nil"/>
              <w:left w:val="nil"/>
              <w:bottom w:val="nil"/>
              <w:right w:val="nil"/>
            </w:tcBorders>
          </w:tcPr>
          <w:p w14:paraId="166EBE7E"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318EA8BD"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 xml:space="preserve">KING </w:t>
            </w:r>
          </w:p>
        </w:tc>
      </w:tr>
      <w:tr w:rsidR="00547E22" w:rsidRPr="00547E22" w14:paraId="274F3C5E" w14:textId="77777777" w:rsidTr="00547E22">
        <w:tc>
          <w:tcPr>
            <w:tcW w:w="3780" w:type="dxa"/>
            <w:tcBorders>
              <w:top w:val="nil"/>
              <w:left w:val="nil"/>
              <w:bottom w:val="nil"/>
              <w:right w:val="nil"/>
            </w:tcBorders>
          </w:tcPr>
          <w:p w14:paraId="25AD2672"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EA8A858"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01D7A9B6" w14:textId="77777777" w:rsidTr="00547E22">
        <w:tc>
          <w:tcPr>
            <w:tcW w:w="3780" w:type="dxa"/>
            <w:tcBorders>
              <w:top w:val="nil"/>
              <w:left w:val="nil"/>
              <w:bottom w:val="nil"/>
              <w:right w:val="nil"/>
            </w:tcBorders>
          </w:tcPr>
          <w:p w14:paraId="25CBBA7E"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13BE2D2C"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1 juni 2008</w:t>
            </w:r>
          </w:p>
        </w:tc>
      </w:tr>
      <w:tr w:rsidR="00547E22" w:rsidRPr="00547E22" w14:paraId="53FFA71A" w14:textId="77777777" w:rsidTr="00547E22">
        <w:tc>
          <w:tcPr>
            <w:tcW w:w="3780" w:type="dxa"/>
            <w:tcBorders>
              <w:top w:val="nil"/>
              <w:left w:val="nil"/>
              <w:bottom w:val="nil"/>
              <w:right w:val="nil"/>
            </w:tcBorders>
          </w:tcPr>
          <w:p w14:paraId="49964B7C"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5DABFDF"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C14BE" w14:paraId="7C7BD4C2" w14:textId="77777777" w:rsidTr="00547E22">
        <w:tc>
          <w:tcPr>
            <w:tcW w:w="3780" w:type="dxa"/>
            <w:tcBorders>
              <w:top w:val="nil"/>
              <w:left w:val="nil"/>
              <w:bottom w:val="nil"/>
              <w:right w:val="nil"/>
            </w:tcBorders>
          </w:tcPr>
          <w:p w14:paraId="11BA692A"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37612622" w14:textId="77777777" w:rsidR="00547E22" w:rsidRPr="00DD0F4F" w:rsidRDefault="00547E22" w:rsidP="00547E22">
            <w:pPr>
              <w:autoSpaceDE w:val="0"/>
              <w:autoSpaceDN w:val="0"/>
              <w:adjustRightInd w:val="0"/>
              <w:spacing w:after="0" w:line="240" w:lineRule="auto"/>
              <w:rPr>
                <w:ins w:id="11173" w:author="Arjan" w:date="2012-12-12T00:27:00Z"/>
                <w:rFonts w:ascii="Arial" w:eastAsia="Times New Roman" w:hAnsi="Arial" w:cs="Arial"/>
                <w:color w:val="000000"/>
                <w:sz w:val="20"/>
                <w:szCs w:val="20"/>
                <w:lang w:val="nl-NL"/>
              </w:rPr>
            </w:pPr>
            <w:del w:id="11174" w:author="Arjan" w:date="2012-12-12T00:13:00Z">
              <w:r w:rsidRPr="00DD0F4F" w:rsidDel="00547E22">
                <w:rPr>
                  <w:rFonts w:ascii="Arial" w:eastAsia="Times New Roman" w:hAnsi="Arial" w:cs="Arial"/>
                  <w:color w:val="000000"/>
                  <w:sz w:val="20"/>
                  <w:szCs w:val="20"/>
                  <w:lang w:val="nl-NL"/>
                </w:rPr>
                <w:delText xml:space="preserve">Met vernietigen wordt hier vooral bedoeld dat het zaakdossier uit het archief verwijderd wordt. </w:delText>
              </w:r>
            </w:del>
            <w:ins w:id="11175" w:author="Arjan" w:date="2012-12-12T00:15:00Z">
              <w:r w:rsidRPr="00DD0F4F">
                <w:rPr>
                  <w:rFonts w:ascii="Arial" w:eastAsia="Times New Roman" w:hAnsi="Arial" w:cs="Arial"/>
                  <w:color w:val="000000"/>
                  <w:sz w:val="20"/>
                  <w:szCs w:val="20"/>
                  <w:lang w:val="nl-NL"/>
                </w:rPr>
                <w:t>Voor elk zaakdossier</w:t>
              </w:r>
            </w:ins>
            <w:ins w:id="11176" w:author="Arjan" w:date="2012-12-12T00:27:00Z">
              <w:r w:rsidRPr="00DD0F4F">
                <w:rPr>
                  <w:rFonts w:ascii="Arial" w:eastAsia="Times New Roman" w:hAnsi="Arial" w:cs="Arial"/>
                  <w:color w:val="000000"/>
                  <w:sz w:val="20"/>
                  <w:szCs w:val="20"/>
                  <w:lang w:val="nl-NL"/>
                </w:rPr>
                <w:t>,</w:t>
              </w:r>
            </w:ins>
            <w:ins w:id="11177" w:author="Arjan" w:date="2012-12-12T00:15:00Z">
              <w:r w:rsidRPr="00DD0F4F">
                <w:rPr>
                  <w:rFonts w:ascii="Arial" w:eastAsia="Times New Roman" w:hAnsi="Arial" w:cs="Arial"/>
                  <w:color w:val="000000"/>
                  <w:sz w:val="20"/>
                  <w:szCs w:val="20"/>
                  <w:lang w:val="nl-NL"/>
                </w:rPr>
                <w:t xml:space="preserve"> dat gevormd is bij beëindiging van de zaak, geldt dat dit </w:t>
              </w:r>
            </w:ins>
            <w:ins w:id="11178" w:author="Arjan" w:date="2013-02-05T08:16:00Z">
              <w:r w:rsidR="00DF5AA6" w:rsidRPr="00DD0F4F">
                <w:rPr>
                  <w:rFonts w:ascii="Arial" w:eastAsia="Times New Roman" w:hAnsi="Arial" w:cs="Arial"/>
                  <w:color w:val="000000"/>
                  <w:sz w:val="20"/>
                  <w:szCs w:val="20"/>
                  <w:lang w:val="nl-NL"/>
                </w:rPr>
                <w:t xml:space="preserve">veelal </w:t>
              </w:r>
            </w:ins>
            <w:ins w:id="11179" w:author="Arjan" w:date="2013-02-05T08:14:00Z">
              <w:r w:rsidR="00DF5AA6" w:rsidRPr="00DD0F4F">
                <w:rPr>
                  <w:rFonts w:ascii="Arial" w:eastAsia="Times New Roman" w:hAnsi="Arial" w:cs="Arial"/>
                  <w:color w:val="000000"/>
                  <w:sz w:val="20"/>
                  <w:szCs w:val="20"/>
                  <w:lang w:val="nl-NL"/>
                </w:rPr>
                <w:t xml:space="preserve">gearchiveerd wordt en </w:t>
              </w:r>
            </w:ins>
            <w:ins w:id="11180" w:author="Arjan" w:date="2012-12-12T00:16:00Z">
              <w:r w:rsidRPr="00DD0F4F">
                <w:rPr>
                  <w:rFonts w:ascii="Arial" w:eastAsia="Times New Roman" w:hAnsi="Arial" w:cs="Arial"/>
                  <w:color w:val="000000"/>
                  <w:sz w:val="20"/>
                  <w:szCs w:val="20"/>
                  <w:lang w:val="nl-NL"/>
                </w:rPr>
                <w:t xml:space="preserve">na een bepaalde termijn vernietigd of overgebracht moet worden. </w:t>
              </w:r>
            </w:ins>
            <w:ins w:id="11181" w:author="Arjan" w:date="2012-12-12T00:17:00Z">
              <w:r w:rsidRPr="00DD0F4F">
                <w:rPr>
                  <w:rFonts w:ascii="Arial" w:eastAsia="Times New Roman" w:hAnsi="Arial" w:cs="Arial"/>
                  <w:color w:val="000000"/>
                  <w:sz w:val="20"/>
                  <w:szCs w:val="20"/>
                  <w:lang w:val="nl-NL"/>
                </w:rPr>
                <w:t xml:space="preserve">Die termijn eindigt met de </w:t>
              </w:r>
            </w:ins>
            <w:ins w:id="11182" w:author="Arjan" w:date="2013-02-05T12:25:00Z">
              <w:r w:rsidR="006B5AB9" w:rsidRPr="00DD0F4F">
                <w:rPr>
                  <w:rFonts w:ascii="Arial" w:eastAsia="Times New Roman" w:hAnsi="Arial" w:cs="Arial"/>
                  <w:color w:val="000000"/>
                  <w:sz w:val="20"/>
                  <w:szCs w:val="20"/>
                  <w:lang w:val="nl-NL"/>
                </w:rPr>
                <w:t>A</w:t>
              </w:r>
            </w:ins>
            <w:ins w:id="11183" w:author="Arjan" w:date="2012-12-12T00:17:00Z">
              <w:r w:rsidRPr="00DD0F4F">
                <w:rPr>
                  <w:rFonts w:ascii="Arial" w:eastAsia="Times New Roman" w:hAnsi="Arial" w:cs="Arial"/>
                  <w:color w:val="000000"/>
                  <w:sz w:val="20"/>
                  <w:szCs w:val="20"/>
                  <w:lang w:val="nl-NL"/>
                </w:rPr>
                <w:t>rchiefactie</w:t>
              </w:r>
            </w:ins>
            <w:ins w:id="11184" w:author="Arjan" w:date="2013-02-05T12:25:00Z">
              <w:r w:rsidR="006B5AB9" w:rsidRPr="00DD0F4F">
                <w:rPr>
                  <w:rFonts w:ascii="Arial" w:eastAsia="Times New Roman" w:hAnsi="Arial" w:cs="Arial"/>
                  <w:color w:val="000000"/>
                  <w:sz w:val="20"/>
                  <w:szCs w:val="20"/>
                  <w:lang w:val="nl-NL"/>
                </w:rPr>
                <w:t>datum</w:t>
              </w:r>
            </w:ins>
            <w:ins w:id="11185" w:author="Arjan" w:date="2012-12-12T00:17:00Z">
              <w:r w:rsidRPr="00DD0F4F">
                <w:rPr>
                  <w:rFonts w:ascii="Arial" w:eastAsia="Times New Roman" w:hAnsi="Arial" w:cs="Arial"/>
                  <w:color w:val="000000"/>
                  <w:sz w:val="20"/>
                  <w:szCs w:val="20"/>
                  <w:lang w:val="nl-NL"/>
                </w:rPr>
                <w:t>.</w:t>
              </w:r>
            </w:ins>
            <w:ins w:id="11186" w:author="Arjan" w:date="2012-12-12T00:13:00Z">
              <w:r w:rsidRPr="00DD0F4F">
                <w:rPr>
                  <w:rFonts w:ascii="Arial" w:eastAsia="Times New Roman" w:hAnsi="Arial" w:cs="Arial"/>
                  <w:color w:val="000000"/>
                  <w:sz w:val="20"/>
                  <w:szCs w:val="20"/>
                  <w:lang w:val="nl-NL"/>
                </w:rPr>
                <w:t xml:space="preserve"> </w:t>
              </w:r>
            </w:ins>
            <w:ins w:id="11187" w:author="Arjan" w:date="2012-12-12T00:28:00Z">
              <w:r w:rsidRPr="00DD0F4F">
                <w:rPr>
                  <w:rFonts w:ascii="Arial" w:eastAsia="Times New Roman" w:hAnsi="Arial" w:cs="Arial"/>
                  <w:color w:val="000000"/>
                  <w:sz w:val="20"/>
                  <w:szCs w:val="20"/>
                  <w:lang w:val="nl-NL"/>
                </w:rPr>
                <w:t xml:space="preserve">Van welke van deze acties sprake is, blijkt uit de waarde van Archiefnominatie. </w:t>
              </w:r>
            </w:ins>
            <w:r w:rsidRPr="00DD0F4F">
              <w:rPr>
                <w:rFonts w:ascii="Arial" w:eastAsia="Times New Roman" w:hAnsi="Arial" w:cs="Arial"/>
                <w:color w:val="000000"/>
                <w:sz w:val="20"/>
                <w:szCs w:val="20"/>
                <w:lang w:val="nl-NL"/>
              </w:rPr>
              <w:t xml:space="preserve">De </w:t>
            </w:r>
            <w:ins w:id="11188" w:author="Arjan" w:date="2012-12-12T00:29:00Z">
              <w:r w:rsidRPr="00DD0F4F">
                <w:rPr>
                  <w:rFonts w:ascii="Arial" w:eastAsia="Times New Roman" w:hAnsi="Arial" w:cs="Arial"/>
                  <w:color w:val="000000"/>
                  <w:sz w:val="20"/>
                  <w:szCs w:val="20"/>
                  <w:lang w:val="nl-NL"/>
                </w:rPr>
                <w:t xml:space="preserve">voor de zaak geldende </w:t>
              </w:r>
            </w:ins>
            <w:ins w:id="11189" w:author="Arjan" w:date="2013-02-05T12:25:00Z">
              <w:r w:rsidR="006B5AB9" w:rsidRPr="00DD0F4F">
                <w:rPr>
                  <w:rFonts w:ascii="Arial" w:eastAsia="Times New Roman" w:hAnsi="Arial" w:cs="Arial"/>
                  <w:color w:val="000000"/>
                  <w:sz w:val="20"/>
                  <w:szCs w:val="20"/>
                  <w:lang w:val="nl-NL"/>
                </w:rPr>
                <w:t>Archiefactie</w:t>
              </w:r>
            </w:ins>
            <w:r w:rsidRPr="00DD0F4F">
              <w:rPr>
                <w:rFonts w:ascii="Arial" w:eastAsia="Times New Roman" w:hAnsi="Arial" w:cs="Arial"/>
                <w:color w:val="000000"/>
                <w:sz w:val="20"/>
                <w:szCs w:val="20"/>
                <w:lang w:val="nl-NL"/>
              </w:rPr>
              <w:t xml:space="preserve">datum </w:t>
            </w:r>
            <w:del w:id="11190" w:author="Arjan" w:date="2012-12-12T00:17:00Z">
              <w:r w:rsidRPr="00DD0F4F" w:rsidDel="00547E22">
                <w:rPr>
                  <w:rFonts w:ascii="Arial" w:eastAsia="Times New Roman" w:hAnsi="Arial" w:cs="Arial"/>
                  <w:color w:val="000000"/>
                  <w:sz w:val="20"/>
                  <w:szCs w:val="20"/>
                  <w:lang w:val="nl-NL"/>
                </w:rPr>
                <w:delText xml:space="preserve">waarop dit mag plaatsvinden </w:delText>
              </w:r>
            </w:del>
            <w:r w:rsidRPr="00DD0F4F">
              <w:rPr>
                <w:rFonts w:ascii="Arial" w:eastAsia="Times New Roman" w:hAnsi="Arial" w:cs="Arial"/>
                <w:color w:val="000000"/>
                <w:sz w:val="20"/>
                <w:szCs w:val="20"/>
                <w:lang w:val="nl-NL"/>
              </w:rPr>
              <w:t xml:space="preserve">hangt af van </w:t>
            </w:r>
            <w:del w:id="11191" w:author="Arjan" w:date="2012-12-12T00:18:00Z">
              <w:r w:rsidRPr="00DD0F4F" w:rsidDel="00547E22">
                <w:rPr>
                  <w:rFonts w:ascii="Arial" w:eastAsia="Times New Roman" w:hAnsi="Arial" w:cs="Arial"/>
                  <w:color w:val="000000"/>
                  <w:sz w:val="20"/>
                  <w:szCs w:val="20"/>
                  <w:lang w:val="nl-NL"/>
                </w:rPr>
                <w:delText xml:space="preserve">de datums van besluiten die het gevolg zijn van de zaak, van </w:delText>
              </w:r>
            </w:del>
            <w:r w:rsidRPr="00DD0F4F">
              <w:rPr>
                <w:rFonts w:ascii="Arial" w:eastAsia="Times New Roman" w:hAnsi="Arial" w:cs="Arial"/>
                <w:color w:val="000000"/>
                <w:sz w:val="20"/>
                <w:szCs w:val="20"/>
                <w:lang w:val="nl-NL"/>
              </w:rPr>
              <w:t xml:space="preserve">het zaaktype, van het resultaat van de zaak en </w:t>
            </w:r>
            <w:r w:rsidRPr="00DD0F4F">
              <w:rPr>
                <w:rFonts w:ascii="Arial" w:eastAsia="Times New Roman" w:hAnsi="Arial" w:cs="Arial"/>
                <w:color w:val="000000"/>
                <w:sz w:val="20"/>
                <w:szCs w:val="20"/>
                <w:lang w:val="nl-NL"/>
              </w:rPr>
              <w:lastRenderedPageBreak/>
              <w:t xml:space="preserve">van </w:t>
            </w:r>
            <w:ins w:id="11192" w:author="Arjan" w:date="2012-12-12T00:20:00Z">
              <w:r w:rsidRPr="00DD0F4F">
                <w:rPr>
                  <w:rFonts w:ascii="Arial" w:eastAsia="Times New Roman" w:hAnsi="Arial" w:cs="Arial"/>
                  <w:color w:val="000000"/>
                  <w:sz w:val="20"/>
                  <w:szCs w:val="20"/>
                  <w:lang w:val="nl-NL"/>
                </w:rPr>
                <w:t xml:space="preserve">de resultaten van </w:t>
              </w:r>
            </w:ins>
            <w:r w:rsidRPr="00DD0F4F">
              <w:rPr>
                <w:rFonts w:ascii="Arial" w:eastAsia="Times New Roman" w:hAnsi="Arial" w:cs="Arial"/>
                <w:color w:val="000000"/>
                <w:sz w:val="20"/>
                <w:szCs w:val="20"/>
                <w:lang w:val="nl-NL"/>
              </w:rPr>
              <w:t>eventuele andere gerelateerde zaken.</w:t>
            </w:r>
            <w:ins w:id="11193" w:author="Arjan" w:date="2012-12-12T00:18:00Z">
              <w:r w:rsidRPr="00DD0F4F">
                <w:rPr>
                  <w:rFonts w:ascii="Arial" w:eastAsia="Times New Roman" w:hAnsi="Arial" w:cs="Arial"/>
                  <w:color w:val="000000"/>
                  <w:sz w:val="20"/>
                  <w:szCs w:val="20"/>
                  <w:lang w:val="nl-NL"/>
                </w:rPr>
                <w:t xml:space="preserve"> </w:t>
              </w:r>
            </w:ins>
            <w:ins w:id="11194" w:author="Arjan" w:date="2013-02-05T08:19:00Z">
              <w:r w:rsidR="00DF5AA6" w:rsidRPr="00DD0F4F">
                <w:rPr>
                  <w:rFonts w:ascii="Arial" w:eastAsia="Times New Roman" w:hAnsi="Arial" w:cs="Arial"/>
                  <w:color w:val="000000"/>
                  <w:sz w:val="20"/>
                  <w:szCs w:val="20"/>
                  <w:lang w:val="nl-NL"/>
                </w:rPr>
                <w:t xml:space="preserve">De mogelijke bewaartermijnen </w:t>
              </w:r>
            </w:ins>
            <w:ins w:id="11195" w:author="Arjan" w:date="2013-02-05T08:20:00Z">
              <w:r w:rsidR="00DF5AA6" w:rsidRPr="00DD0F4F">
                <w:rPr>
                  <w:rFonts w:ascii="Arial" w:eastAsia="Times New Roman" w:hAnsi="Arial" w:cs="Arial"/>
                  <w:color w:val="000000"/>
                  <w:sz w:val="20"/>
                  <w:szCs w:val="20"/>
                  <w:lang w:val="nl-NL"/>
                </w:rPr>
                <w:t>zijn per resultaat gespecificeerd bij het zaaktype in de van toepassing zijnde zaaktype</w:t>
              </w:r>
            </w:ins>
            <w:ins w:id="11196" w:author="Arjan" w:date="2013-02-05T08:21:00Z">
              <w:r w:rsidR="00DF5AA6" w:rsidRPr="00DD0F4F">
                <w:rPr>
                  <w:rFonts w:ascii="Arial" w:eastAsia="Times New Roman" w:hAnsi="Arial" w:cs="Arial"/>
                  <w:color w:val="000000"/>
                  <w:sz w:val="20"/>
                  <w:szCs w:val="20"/>
                  <w:lang w:val="nl-NL"/>
                </w:rPr>
                <w:softHyphen/>
              </w:r>
            </w:ins>
            <w:ins w:id="11197" w:author="Arjan" w:date="2013-02-05T08:20:00Z">
              <w:r w:rsidR="00DF5AA6" w:rsidRPr="00DD0F4F">
                <w:rPr>
                  <w:rFonts w:ascii="Arial" w:eastAsia="Times New Roman" w:hAnsi="Arial" w:cs="Arial"/>
                  <w:color w:val="000000"/>
                  <w:sz w:val="20"/>
                  <w:szCs w:val="20"/>
                  <w:lang w:val="nl-NL"/>
                </w:rPr>
                <w:t>catalogus.</w:t>
              </w:r>
            </w:ins>
          </w:p>
          <w:p w14:paraId="2500B0D5" w14:textId="77777777" w:rsidR="00D54BC0" w:rsidRPr="00DD0F4F" w:rsidRDefault="00547E22" w:rsidP="00D54BC0">
            <w:pPr>
              <w:autoSpaceDE w:val="0"/>
              <w:autoSpaceDN w:val="0"/>
              <w:adjustRightInd w:val="0"/>
              <w:spacing w:after="0" w:line="240" w:lineRule="auto"/>
              <w:rPr>
                <w:ins w:id="11198" w:author="Arjan" w:date="2012-12-12T09:50:00Z"/>
                <w:rFonts w:ascii="Arial" w:eastAsia="Times New Roman" w:hAnsi="Arial" w:cs="Arial"/>
                <w:color w:val="000000"/>
                <w:sz w:val="20"/>
                <w:szCs w:val="20"/>
                <w:lang w:val="nl-NL"/>
              </w:rPr>
            </w:pPr>
            <w:ins w:id="11199" w:author="Arjan" w:date="2012-12-12T00:18:00Z">
              <w:r w:rsidRPr="00DD0F4F">
                <w:rPr>
                  <w:rFonts w:ascii="Arial" w:eastAsia="Times New Roman" w:hAnsi="Arial" w:cs="Arial"/>
                  <w:color w:val="000000"/>
                  <w:sz w:val="20"/>
                  <w:szCs w:val="20"/>
                  <w:lang w:val="nl-NL"/>
                </w:rPr>
                <w:t xml:space="preserve">Voor een niet te archiveren zaakdossier is de termijn nul dagen en is de </w:t>
              </w:r>
            </w:ins>
            <w:ins w:id="11200" w:author="Arjan" w:date="2013-02-05T12:25:00Z">
              <w:r w:rsidR="006B5AB9" w:rsidRPr="00DD0F4F">
                <w:rPr>
                  <w:rFonts w:ascii="Arial" w:eastAsia="Times New Roman" w:hAnsi="Arial" w:cs="Arial"/>
                  <w:color w:val="000000"/>
                  <w:sz w:val="20"/>
                  <w:szCs w:val="20"/>
                  <w:lang w:val="nl-NL"/>
                </w:rPr>
                <w:t>A</w:t>
              </w:r>
            </w:ins>
            <w:ins w:id="11201" w:author="Arjan" w:date="2012-12-12T00:18:00Z">
              <w:r w:rsidRPr="00DD0F4F">
                <w:rPr>
                  <w:rFonts w:ascii="Arial" w:eastAsia="Times New Roman" w:hAnsi="Arial" w:cs="Arial"/>
                  <w:color w:val="000000"/>
                  <w:sz w:val="20"/>
                  <w:szCs w:val="20"/>
                  <w:lang w:val="nl-NL"/>
                </w:rPr>
                <w:t>rchiefactie</w:t>
              </w:r>
            </w:ins>
            <w:ins w:id="11202" w:author="Arjan" w:date="2013-02-05T12:25:00Z">
              <w:r w:rsidR="006B5AB9" w:rsidRPr="00DD0F4F">
                <w:rPr>
                  <w:rFonts w:ascii="Arial" w:eastAsia="Times New Roman" w:hAnsi="Arial" w:cs="Arial"/>
                  <w:color w:val="000000"/>
                  <w:sz w:val="20"/>
                  <w:szCs w:val="20"/>
                  <w:lang w:val="nl-NL"/>
                </w:rPr>
                <w:t>datum</w:t>
              </w:r>
            </w:ins>
            <w:ins w:id="11203" w:author="Arjan" w:date="2012-12-12T00:18:00Z">
              <w:r w:rsidRPr="00DD0F4F">
                <w:rPr>
                  <w:rFonts w:ascii="Arial" w:eastAsia="Times New Roman" w:hAnsi="Arial" w:cs="Arial"/>
                  <w:color w:val="000000"/>
                  <w:sz w:val="20"/>
                  <w:szCs w:val="20"/>
                  <w:lang w:val="nl-NL"/>
                </w:rPr>
                <w:t xml:space="preserve"> gelijk aan de </w:t>
              </w:r>
            </w:ins>
            <w:ins w:id="11204" w:author="Arjan" w:date="2012-12-12T00:19:00Z">
              <w:r w:rsidRPr="00DD0F4F">
                <w:rPr>
                  <w:rFonts w:ascii="Arial" w:eastAsia="Times New Roman" w:hAnsi="Arial" w:cs="Arial"/>
                  <w:color w:val="000000"/>
                  <w:sz w:val="20"/>
                  <w:szCs w:val="20"/>
                  <w:lang w:val="nl-NL"/>
                </w:rPr>
                <w:t>Einddatum van de zaak.</w:t>
              </w:r>
            </w:ins>
            <w:ins w:id="11205" w:author="Arjan" w:date="2012-12-12T09:50:00Z">
              <w:r w:rsidR="00D54BC0" w:rsidRPr="00DD0F4F">
                <w:rPr>
                  <w:rFonts w:ascii="Arial" w:eastAsia="Times New Roman" w:hAnsi="Arial" w:cs="Arial"/>
                  <w:color w:val="000000"/>
                  <w:sz w:val="20"/>
                  <w:szCs w:val="20"/>
                  <w:lang w:val="nl-NL"/>
                </w:rPr>
                <w:t xml:space="preserve"> </w:t>
              </w:r>
            </w:ins>
          </w:p>
          <w:p w14:paraId="268CA3FC" w14:textId="77777777" w:rsidR="00547E22" w:rsidRPr="00DD0F4F" w:rsidRDefault="00D54BC0" w:rsidP="00D54BC0">
            <w:pPr>
              <w:autoSpaceDE w:val="0"/>
              <w:autoSpaceDN w:val="0"/>
              <w:adjustRightInd w:val="0"/>
              <w:spacing w:after="0" w:line="240" w:lineRule="auto"/>
              <w:rPr>
                <w:rFonts w:ascii="Arial" w:eastAsia="Times New Roman" w:hAnsi="Arial" w:cs="Arial"/>
                <w:color w:val="000000"/>
                <w:sz w:val="20"/>
                <w:szCs w:val="20"/>
                <w:lang w:val="nl-NL"/>
              </w:rPr>
            </w:pPr>
            <w:ins w:id="11206" w:author="Arjan" w:date="2012-12-12T09:50:00Z">
              <w:r w:rsidRPr="00DD0F4F">
                <w:rPr>
                  <w:rFonts w:ascii="Arial" w:eastAsia="Times New Roman" w:hAnsi="Arial" w:cs="Arial"/>
                  <w:color w:val="000000"/>
                  <w:sz w:val="20"/>
                  <w:szCs w:val="20"/>
                  <w:lang w:val="nl-NL"/>
                </w:rPr>
                <w:t>Zie voor een toelichting op de term ‘zaakdossier’ de attribuutsoort ‘Archiefstatus’.</w:t>
              </w:r>
            </w:ins>
          </w:p>
        </w:tc>
      </w:tr>
      <w:tr w:rsidR="00547E22" w:rsidRPr="005C14BE" w14:paraId="449F2A6B" w14:textId="77777777" w:rsidTr="00547E22">
        <w:tc>
          <w:tcPr>
            <w:tcW w:w="3780" w:type="dxa"/>
            <w:tcBorders>
              <w:top w:val="nil"/>
              <w:left w:val="nil"/>
              <w:bottom w:val="nil"/>
              <w:right w:val="nil"/>
            </w:tcBorders>
          </w:tcPr>
          <w:p w14:paraId="359E0AFE" w14:textId="77777777" w:rsidR="00547E22" w:rsidRPr="00DD0F4F" w:rsidRDefault="00547E22" w:rsidP="00547E2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0B187723" w14:textId="77777777" w:rsidR="00547E22" w:rsidRPr="00DD0F4F" w:rsidRDefault="00547E22" w:rsidP="00547E22">
            <w:pPr>
              <w:autoSpaceDE w:val="0"/>
              <w:autoSpaceDN w:val="0"/>
              <w:adjustRightInd w:val="0"/>
              <w:spacing w:after="0" w:line="240" w:lineRule="auto"/>
              <w:rPr>
                <w:rFonts w:ascii="Arial" w:eastAsia="Times New Roman" w:hAnsi="Arial" w:cs="Arial"/>
                <w:color w:val="000000"/>
                <w:sz w:val="20"/>
                <w:szCs w:val="20"/>
                <w:lang w:val="nl-NL"/>
              </w:rPr>
            </w:pPr>
          </w:p>
        </w:tc>
      </w:tr>
      <w:tr w:rsidR="00547E22" w:rsidRPr="00547E22" w14:paraId="19F2CE0F" w14:textId="77777777" w:rsidTr="00547E22">
        <w:tc>
          <w:tcPr>
            <w:tcW w:w="3780" w:type="dxa"/>
            <w:tcBorders>
              <w:top w:val="nil"/>
              <w:left w:val="nil"/>
              <w:bottom w:val="nil"/>
              <w:right w:val="nil"/>
            </w:tcBorders>
          </w:tcPr>
          <w:p w14:paraId="292B2742"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778DE764" w14:textId="77777777" w:rsidR="00547E22" w:rsidRPr="00547E22" w:rsidRDefault="00DA5D93"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hAnsi="Arial" w:cs="Arial"/>
                <w:sz w:val="20"/>
                <w:szCs w:val="20"/>
                <w:lang w:val="en-AU"/>
              </w:rPr>
              <w:fldChar w:fldCharType="begin" w:fldLock="1"/>
            </w:r>
            <w:r w:rsidR="00547E22" w:rsidRPr="00547E22">
              <w:rPr>
                <w:rFonts w:ascii="Arial" w:hAnsi="Arial" w:cs="Arial"/>
                <w:sz w:val="20"/>
                <w:szCs w:val="20"/>
                <w:lang w:val="en-AU"/>
              </w:rPr>
              <w:instrText xml:space="preserve">MERGEFIELD </w:instrText>
            </w:r>
            <w:r w:rsidR="00547E22" w:rsidRPr="00547E22">
              <w:rPr>
                <w:rFonts w:ascii="Arial" w:eastAsia="Times New Roman" w:hAnsi="Arial" w:cs="Arial"/>
                <w:color w:val="000000"/>
                <w:sz w:val="20"/>
                <w:szCs w:val="20"/>
              </w:rPr>
              <w:instrText>Att.Type</w:instrText>
            </w:r>
            <w:r w:rsidRPr="00547E22">
              <w:rPr>
                <w:rFonts w:ascii="Arial" w:hAnsi="Arial" w:cs="Arial"/>
                <w:sz w:val="20"/>
                <w:szCs w:val="20"/>
                <w:lang w:val="en-AU"/>
              </w:rPr>
              <w:fldChar w:fldCharType="separate"/>
            </w:r>
            <w:r w:rsidR="00547E22" w:rsidRPr="00547E22">
              <w:rPr>
                <w:rFonts w:ascii="Arial" w:eastAsia="Times New Roman" w:hAnsi="Arial" w:cs="Arial"/>
                <w:color w:val="000000"/>
                <w:sz w:val="20"/>
                <w:szCs w:val="20"/>
              </w:rPr>
              <w:t>datum (JJJJMMDD)</w:t>
            </w:r>
            <w:r w:rsidRPr="00547E22">
              <w:rPr>
                <w:rFonts w:ascii="Arial" w:hAnsi="Arial" w:cs="Arial"/>
                <w:sz w:val="20"/>
                <w:szCs w:val="20"/>
                <w:lang w:val="en-AU"/>
              </w:rPr>
              <w:fldChar w:fldCharType="end"/>
            </w:r>
          </w:p>
        </w:tc>
      </w:tr>
      <w:tr w:rsidR="00547E22" w:rsidRPr="00547E22" w14:paraId="5ED1E634" w14:textId="77777777" w:rsidTr="00547E22">
        <w:trPr>
          <w:trHeight w:val="230"/>
        </w:trPr>
        <w:tc>
          <w:tcPr>
            <w:tcW w:w="3780" w:type="dxa"/>
            <w:tcBorders>
              <w:top w:val="nil"/>
              <w:left w:val="nil"/>
              <w:bottom w:val="nil"/>
              <w:right w:val="nil"/>
            </w:tcBorders>
          </w:tcPr>
          <w:p w14:paraId="12D7CA20"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B71FBB2"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C14BE" w14:paraId="796F9CCE" w14:textId="77777777" w:rsidTr="00547E22">
        <w:trPr>
          <w:trHeight w:val="230"/>
        </w:trPr>
        <w:tc>
          <w:tcPr>
            <w:tcW w:w="3780" w:type="dxa"/>
            <w:tcBorders>
              <w:top w:val="nil"/>
              <w:left w:val="nil"/>
              <w:bottom w:val="nil"/>
              <w:right w:val="nil"/>
            </w:tcBorders>
          </w:tcPr>
          <w:p w14:paraId="3579538D"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0A8708F7" w14:textId="77777777" w:rsidR="00547E22" w:rsidRPr="00DD0F4F" w:rsidRDefault="00547E22" w:rsidP="00547E2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geldige datums gelegen op, voor of na de huidige datum en tijd</w:t>
            </w:r>
          </w:p>
        </w:tc>
      </w:tr>
      <w:tr w:rsidR="00547E22" w:rsidRPr="005C14BE" w14:paraId="34E778E4" w14:textId="77777777" w:rsidTr="00547E22">
        <w:trPr>
          <w:trHeight w:val="215"/>
        </w:trPr>
        <w:tc>
          <w:tcPr>
            <w:tcW w:w="3780" w:type="dxa"/>
            <w:tcBorders>
              <w:top w:val="nil"/>
              <w:left w:val="nil"/>
              <w:bottom w:val="nil"/>
              <w:right w:val="nil"/>
            </w:tcBorders>
          </w:tcPr>
          <w:p w14:paraId="49DF8A10" w14:textId="77777777" w:rsidR="00547E22" w:rsidRPr="00DD0F4F" w:rsidRDefault="00547E22" w:rsidP="00547E2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1FC07223" w14:textId="77777777" w:rsidR="00547E22" w:rsidRPr="00DD0F4F" w:rsidRDefault="00547E22" w:rsidP="00547E22">
            <w:pPr>
              <w:autoSpaceDE w:val="0"/>
              <w:autoSpaceDN w:val="0"/>
              <w:adjustRightInd w:val="0"/>
              <w:spacing w:after="0" w:line="240" w:lineRule="auto"/>
              <w:rPr>
                <w:rFonts w:ascii="Arial" w:eastAsia="Times New Roman" w:hAnsi="Arial" w:cs="Arial"/>
                <w:color w:val="000000"/>
                <w:sz w:val="20"/>
                <w:szCs w:val="20"/>
                <w:lang w:val="nl-NL"/>
              </w:rPr>
            </w:pPr>
          </w:p>
        </w:tc>
      </w:tr>
      <w:tr w:rsidR="00547E22" w:rsidRPr="00547E22" w14:paraId="56474E37" w14:textId="77777777" w:rsidTr="00547E22">
        <w:trPr>
          <w:trHeight w:val="215"/>
        </w:trPr>
        <w:tc>
          <w:tcPr>
            <w:tcW w:w="3780" w:type="dxa"/>
            <w:tcBorders>
              <w:top w:val="nil"/>
              <w:left w:val="nil"/>
              <w:bottom w:val="nil"/>
              <w:right w:val="nil"/>
            </w:tcBorders>
          </w:tcPr>
          <w:p w14:paraId="2F1583F1"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67738878"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Nee</w:t>
            </w:r>
          </w:p>
        </w:tc>
      </w:tr>
      <w:tr w:rsidR="00547E22" w:rsidRPr="00547E22" w14:paraId="66D35430" w14:textId="77777777" w:rsidTr="00547E22">
        <w:trPr>
          <w:trHeight w:val="230"/>
        </w:trPr>
        <w:tc>
          <w:tcPr>
            <w:tcW w:w="3780" w:type="dxa"/>
            <w:tcBorders>
              <w:top w:val="nil"/>
              <w:left w:val="nil"/>
              <w:bottom w:val="nil"/>
              <w:right w:val="nil"/>
            </w:tcBorders>
          </w:tcPr>
          <w:p w14:paraId="08908008"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A8C6389"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0B855AB0" w14:textId="77777777" w:rsidTr="00547E22">
        <w:trPr>
          <w:trHeight w:val="230"/>
        </w:trPr>
        <w:tc>
          <w:tcPr>
            <w:tcW w:w="3780" w:type="dxa"/>
            <w:tcBorders>
              <w:top w:val="nil"/>
              <w:left w:val="nil"/>
              <w:bottom w:val="nil"/>
              <w:right w:val="nil"/>
            </w:tcBorders>
          </w:tcPr>
          <w:p w14:paraId="545191F9"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5859E3CF"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Ja</w:t>
            </w:r>
          </w:p>
        </w:tc>
      </w:tr>
      <w:tr w:rsidR="00547E22" w:rsidRPr="00547E22" w14:paraId="69B9265D" w14:textId="77777777" w:rsidTr="00547E22">
        <w:trPr>
          <w:trHeight w:val="230"/>
        </w:trPr>
        <w:tc>
          <w:tcPr>
            <w:tcW w:w="3780" w:type="dxa"/>
            <w:tcBorders>
              <w:top w:val="nil"/>
              <w:left w:val="nil"/>
              <w:bottom w:val="nil"/>
              <w:right w:val="nil"/>
            </w:tcBorders>
          </w:tcPr>
          <w:p w14:paraId="15F4C74A"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A8E21F2"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1BF918CD" w14:textId="77777777" w:rsidTr="00547E22">
        <w:trPr>
          <w:trHeight w:val="230"/>
        </w:trPr>
        <w:tc>
          <w:tcPr>
            <w:tcW w:w="3780" w:type="dxa"/>
            <w:tcBorders>
              <w:top w:val="nil"/>
              <w:left w:val="nil"/>
              <w:bottom w:val="nil"/>
              <w:right w:val="nil"/>
            </w:tcBorders>
          </w:tcPr>
          <w:p w14:paraId="7F01BBBC"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008C2877"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1E320939" w14:textId="77777777" w:rsidTr="00547E22">
        <w:trPr>
          <w:trHeight w:val="230"/>
        </w:trPr>
        <w:tc>
          <w:tcPr>
            <w:tcW w:w="3780" w:type="dxa"/>
            <w:tcBorders>
              <w:top w:val="nil"/>
              <w:left w:val="nil"/>
              <w:bottom w:val="nil"/>
              <w:right w:val="nil"/>
            </w:tcBorders>
          </w:tcPr>
          <w:p w14:paraId="3E393376"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37803AE"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569A15D8" w14:textId="77777777" w:rsidTr="00547E22">
        <w:trPr>
          <w:trHeight w:val="230"/>
        </w:trPr>
        <w:tc>
          <w:tcPr>
            <w:tcW w:w="3780" w:type="dxa"/>
            <w:tcBorders>
              <w:top w:val="nil"/>
              <w:left w:val="nil"/>
              <w:bottom w:val="nil"/>
              <w:right w:val="nil"/>
            </w:tcBorders>
          </w:tcPr>
          <w:p w14:paraId="00988F7A"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77C4DE89"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Nee</w:t>
            </w:r>
          </w:p>
        </w:tc>
      </w:tr>
      <w:tr w:rsidR="00547E22" w:rsidRPr="00547E22" w14:paraId="29FAE560" w14:textId="77777777" w:rsidTr="00547E22">
        <w:trPr>
          <w:trHeight w:val="230"/>
        </w:trPr>
        <w:tc>
          <w:tcPr>
            <w:tcW w:w="3780" w:type="dxa"/>
            <w:tcBorders>
              <w:top w:val="nil"/>
              <w:left w:val="nil"/>
              <w:bottom w:val="nil"/>
              <w:right w:val="nil"/>
            </w:tcBorders>
          </w:tcPr>
          <w:p w14:paraId="7044F062"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FC6D58A"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410246BB" w14:textId="77777777" w:rsidTr="00547E22">
        <w:trPr>
          <w:trHeight w:val="411"/>
        </w:trPr>
        <w:tc>
          <w:tcPr>
            <w:tcW w:w="3780" w:type="dxa"/>
            <w:tcBorders>
              <w:top w:val="nil"/>
              <w:left w:val="nil"/>
              <w:bottom w:val="nil"/>
              <w:right w:val="nil"/>
            </w:tcBorders>
          </w:tcPr>
          <w:p w14:paraId="193E7057"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0B6872A1"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Nee</w:t>
            </w:r>
          </w:p>
        </w:tc>
      </w:tr>
      <w:tr w:rsidR="00547E22" w:rsidRPr="00547E22" w14:paraId="04171127" w14:textId="77777777" w:rsidTr="00547E22">
        <w:trPr>
          <w:trHeight w:val="245"/>
        </w:trPr>
        <w:tc>
          <w:tcPr>
            <w:tcW w:w="3780" w:type="dxa"/>
            <w:tcBorders>
              <w:top w:val="nil"/>
              <w:left w:val="nil"/>
              <w:bottom w:val="nil"/>
              <w:right w:val="nil"/>
            </w:tcBorders>
          </w:tcPr>
          <w:p w14:paraId="0F604F46"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CCDF403"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0B790155" w14:textId="77777777" w:rsidTr="00547E22">
        <w:trPr>
          <w:trHeight w:val="230"/>
        </w:trPr>
        <w:tc>
          <w:tcPr>
            <w:tcW w:w="3780" w:type="dxa"/>
            <w:tcBorders>
              <w:top w:val="nil"/>
              <w:left w:val="nil"/>
              <w:bottom w:val="nil"/>
              <w:right w:val="nil"/>
            </w:tcBorders>
          </w:tcPr>
          <w:p w14:paraId="03F9B49A"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1D922A99" w14:textId="77777777" w:rsidR="00547E22" w:rsidRPr="00547E22" w:rsidRDefault="00DA5D93"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hAnsi="Arial" w:cs="Arial"/>
                <w:sz w:val="20"/>
                <w:szCs w:val="20"/>
                <w:lang w:val="en-AU"/>
              </w:rPr>
              <w:fldChar w:fldCharType="begin" w:fldLock="1"/>
            </w:r>
            <w:r w:rsidR="00547E22" w:rsidRPr="00547E22">
              <w:rPr>
                <w:rFonts w:ascii="Arial" w:hAnsi="Arial" w:cs="Arial"/>
                <w:sz w:val="20"/>
                <w:szCs w:val="20"/>
                <w:lang w:val="en-AU"/>
              </w:rPr>
              <w:instrText xml:space="preserve">MERGEFIELD </w:instrText>
            </w:r>
            <w:r w:rsidR="00547E22" w:rsidRPr="00547E22">
              <w:rPr>
                <w:rFonts w:ascii="Arial" w:eastAsia="Times New Roman" w:hAnsi="Arial" w:cs="Arial"/>
                <w:color w:val="000000"/>
                <w:sz w:val="20"/>
                <w:szCs w:val="20"/>
              </w:rPr>
              <w:instrText>Att.LowerBound</w:instrText>
            </w:r>
            <w:r w:rsidRPr="00547E22">
              <w:rPr>
                <w:rFonts w:ascii="Arial" w:hAnsi="Arial" w:cs="Arial"/>
                <w:sz w:val="20"/>
                <w:szCs w:val="20"/>
                <w:lang w:val="en-AU"/>
              </w:rPr>
              <w:fldChar w:fldCharType="separate"/>
            </w:r>
            <w:r w:rsidR="00547E22" w:rsidRPr="00547E22">
              <w:rPr>
                <w:rFonts w:ascii="Arial" w:eastAsia="Times New Roman" w:hAnsi="Arial" w:cs="Arial"/>
                <w:color w:val="000000"/>
                <w:sz w:val="20"/>
                <w:szCs w:val="20"/>
              </w:rPr>
              <w:t>0</w:t>
            </w:r>
            <w:r w:rsidRPr="00547E22">
              <w:rPr>
                <w:rFonts w:ascii="Arial" w:hAnsi="Arial" w:cs="Arial"/>
                <w:sz w:val="20"/>
                <w:szCs w:val="20"/>
                <w:lang w:val="en-AU"/>
              </w:rPr>
              <w:fldChar w:fldCharType="end"/>
            </w:r>
            <w:r w:rsidR="00547E22" w:rsidRPr="00547E22">
              <w:rPr>
                <w:rFonts w:ascii="Arial" w:eastAsia="Times New Roman" w:hAnsi="Arial" w:cs="Arial"/>
                <w:color w:val="000000"/>
                <w:sz w:val="20"/>
                <w:szCs w:val="20"/>
              </w:rPr>
              <w:t xml:space="preserve"> - </w:t>
            </w:r>
            <w:r w:rsidRPr="00547E22">
              <w:rPr>
                <w:rFonts w:ascii="Arial" w:eastAsia="Times New Roman" w:hAnsi="Arial" w:cs="Arial"/>
                <w:color w:val="000000"/>
                <w:sz w:val="20"/>
                <w:szCs w:val="20"/>
              </w:rPr>
              <w:fldChar w:fldCharType="begin" w:fldLock="1"/>
            </w:r>
            <w:r w:rsidR="00547E22" w:rsidRPr="00547E22">
              <w:rPr>
                <w:rFonts w:ascii="Arial" w:eastAsia="Times New Roman" w:hAnsi="Arial" w:cs="Arial"/>
                <w:color w:val="000000"/>
                <w:sz w:val="20"/>
                <w:szCs w:val="20"/>
              </w:rPr>
              <w:instrText>MERGEFIELD Att.UpperBound</w:instrText>
            </w:r>
            <w:r w:rsidRPr="00547E22">
              <w:rPr>
                <w:rFonts w:ascii="Arial" w:eastAsia="Times New Roman" w:hAnsi="Arial" w:cs="Arial"/>
                <w:color w:val="000000"/>
                <w:sz w:val="20"/>
                <w:szCs w:val="20"/>
              </w:rPr>
              <w:fldChar w:fldCharType="separate"/>
            </w:r>
            <w:r w:rsidR="00547E22" w:rsidRPr="00547E22">
              <w:rPr>
                <w:rFonts w:ascii="Arial" w:eastAsia="Times New Roman" w:hAnsi="Arial" w:cs="Arial"/>
                <w:color w:val="000000"/>
                <w:sz w:val="20"/>
                <w:szCs w:val="20"/>
              </w:rPr>
              <w:t>1</w:t>
            </w:r>
            <w:r w:rsidRPr="00547E22">
              <w:rPr>
                <w:rFonts w:ascii="Arial" w:eastAsia="Times New Roman" w:hAnsi="Arial" w:cs="Arial"/>
                <w:color w:val="000000"/>
                <w:sz w:val="20"/>
                <w:szCs w:val="20"/>
              </w:rPr>
              <w:fldChar w:fldCharType="end"/>
            </w:r>
          </w:p>
        </w:tc>
      </w:tr>
      <w:tr w:rsidR="00547E22" w:rsidRPr="00547E22" w14:paraId="0EB8F4D0" w14:textId="77777777" w:rsidTr="00547E22">
        <w:trPr>
          <w:trHeight w:val="230"/>
        </w:trPr>
        <w:tc>
          <w:tcPr>
            <w:tcW w:w="3780" w:type="dxa"/>
            <w:tcBorders>
              <w:top w:val="nil"/>
              <w:left w:val="nil"/>
              <w:bottom w:val="nil"/>
              <w:right w:val="nil"/>
            </w:tcBorders>
          </w:tcPr>
          <w:p w14:paraId="3C34D3E0"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1B1027A"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14:paraId="2AA7A31D" w14:textId="77777777" w:rsidTr="00547E22">
        <w:trPr>
          <w:trHeight w:val="230"/>
        </w:trPr>
        <w:tc>
          <w:tcPr>
            <w:tcW w:w="3780" w:type="dxa"/>
            <w:tcBorders>
              <w:top w:val="nil"/>
              <w:left w:val="nil"/>
              <w:bottom w:val="nil"/>
              <w:right w:val="nil"/>
            </w:tcBorders>
          </w:tcPr>
          <w:p w14:paraId="68949804"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2798C418"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Gemeentelijk basisgegeven</w:t>
            </w:r>
          </w:p>
        </w:tc>
      </w:tr>
      <w:tr w:rsidR="00547E22" w:rsidRPr="00547E22" w14:paraId="09B9CB25" w14:textId="77777777" w:rsidTr="00547E22">
        <w:trPr>
          <w:trHeight w:val="230"/>
        </w:trPr>
        <w:tc>
          <w:tcPr>
            <w:tcW w:w="3780" w:type="dxa"/>
            <w:tcBorders>
              <w:top w:val="nil"/>
              <w:left w:val="nil"/>
              <w:right w:val="nil"/>
            </w:tcBorders>
          </w:tcPr>
          <w:p w14:paraId="7C295391"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5877DF2E" w14:textId="77777777"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C14BE" w14:paraId="6F63454E" w14:textId="77777777" w:rsidTr="00547E22">
        <w:trPr>
          <w:trHeight w:val="230"/>
        </w:trPr>
        <w:tc>
          <w:tcPr>
            <w:tcW w:w="3780" w:type="dxa"/>
            <w:tcBorders>
              <w:top w:val="nil"/>
              <w:left w:val="nil"/>
              <w:bottom w:val="single" w:sz="4" w:space="0" w:color="auto"/>
              <w:right w:val="nil"/>
            </w:tcBorders>
          </w:tcPr>
          <w:p w14:paraId="37B2FF57" w14:textId="77777777"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r w:rsidRPr="00547E22">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68FA8F95" w14:textId="15AD2DB6" w:rsidR="00547E22" w:rsidRPr="00DD0F4F" w:rsidRDefault="00547E22" w:rsidP="00547E22">
            <w:pPr>
              <w:autoSpaceDE w:val="0"/>
              <w:autoSpaceDN w:val="0"/>
              <w:adjustRightInd w:val="0"/>
              <w:spacing w:after="0" w:line="240" w:lineRule="auto"/>
              <w:rPr>
                <w:rFonts w:ascii="Arial" w:eastAsia="Times New Roman" w:hAnsi="Arial" w:cs="Arial"/>
                <w:color w:val="000000"/>
                <w:sz w:val="20"/>
                <w:szCs w:val="20"/>
                <w:lang w:val="nl-NL"/>
              </w:rPr>
            </w:pPr>
            <w:del w:id="11207" w:author="Arjan" w:date="2012-12-12T09:39:00Z">
              <w:r w:rsidRPr="00DD0F4F" w:rsidDel="008C517A">
                <w:rPr>
                  <w:rFonts w:ascii="Arial" w:eastAsia="Times New Roman" w:hAnsi="Arial" w:cs="Arial"/>
                  <w:color w:val="000000"/>
                  <w:sz w:val="20"/>
                  <w:szCs w:val="20"/>
                  <w:lang w:val="nl-NL"/>
                </w:rPr>
                <w:delText>-</w:delText>
              </w:r>
            </w:del>
            <w:ins w:id="11208" w:author="Arjan Kloosterboer" w:date="2017-08-08T21:34:00Z">
              <w:r w:rsidR="00371F37">
                <w:rPr>
                  <w:rFonts w:ascii="Arial" w:eastAsia="Times New Roman" w:hAnsi="Arial" w:cs="Arial"/>
                  <w:color w:val="000000"/>
                  <w:sz w:val="20"/>
                  <w:szCs w:val="20"/>
                  <w:lang w:val="nl-NL"/>
                </w:rPr>
                <w:t xml:space="preserve">1) </w:t>
              </w:r>
            </w:ins>
            <w:ins w:id="11209" w:author="Arjan" w:date="2012-12-12T09:39:00Z">
              <w:r w:rsidR="008C517A" w:rsidRPr="00DD0F4F">
                <w:rPr>
                  <w:rFonts w:ascii="Arial" w:eastAsia="Times New Roman" w:hAnsi="Arial" w:cs="Arial"/>
                  <w:color w:val="000000"/>
                  <w:sz w:val="20"/>
                  <w:szCs w:val="20"/>
                  <w:lang w:val="nl-NL"/>
                </w:rPr>
                <w:t xml:space="preserve">Dit attribuutsoort moet van een waarde voorzien zijn als de attribuutsoort </w:t>
              </w:r>
            </w:ins>
            <w:ins w:id="11210" w:author="Arjan" w:date="2012-12-12T09:40:00Z">
              <w:r w:rsidR="008C517A" w:rsidRPr="00DD0F4F">
                <w:rPr>
                  <w:rFonts w:ascii="Arial" w:eastAsia="Times New Roman" w:hAnsi="Arial" w:cs="Arial"/>
                  <w:color w:val="000000"/>
                  <w:sz w:val="20"/>
                  <w:szCs w:val="20"/>
                  <w:lang w:val="nl-NL"/>
                </w:rPr>
                <w:t>‘A</w:t>
              </w:r>
            </w:ins>
            <w:ins w:id="11211" w:author="Arjan" w:date="2012-12-12T09:50:00Z">
              <w:r w:rsidR="00D54BC0" w:rsidRPr="00DD0F4F">
                <w:rPr>
                  <w:rFonts w:ascii="Arial" w:eastAsia="Times New Roman" w:hAnsi="Arial" w:cs="Arial"/>
                  <w:color w:val="000000"/>
                  <w:sz w:val="20"/>
                  <w:szCs w:val="20"/>
                  <w:lang w:val="nl-NL"/>
                </w:rPr>
                <w:t>r</w:t>
              </w:r>
            </w:ins>
            <w:ins w:id="11212" w:author="Arjan" w:date="2012-12-12T09:40:00Z">
              <w:r w:rsidR="008C517A" w:rsidRPr="00DD0F4F">
                <w:rPr>
                  <w:rFonts w:ascii="Arial" w:eastAsia="Times New Roman" w:hAnsi="Arial" w:cs="Arial"/>
                  <w:color w:val="000000"/>
                  <w:sz w:val="20"/>
                  <w:szCs w:val="20"/>
                  <w:lang w:val="nl-NL"/>
                </w:rPr>
                <w:t>chiefstatus’ een waarde ongelijk "</w:t>
              </w:r>
            </w:ins>
            <w:ins w:id="11213" w:author="Arjan Kloosterboer" w:date="2017-08-08T21:34:00Z">
              <w:r w:rsidR="00371F37">
                <w:rPr>
                  <w:rFonts w:ascii="Arial" w:eastAsia="Times New Roman" w:hAnsi="Arial" w:cs="Arial"/>
                  <w:color w:val="000000"/>
                  <w:sz w:val="20"/>
                  <w:szCs w:val="20"/>
                  <w:lang w:val="nl-NL"/>
                </w:rPr>
                <w:t>n</w:t>
              </w:r>
            </w:ins>
            <w:ins w:id="11214" w:author="Arjan" w:date="2012-12-12T09:40:00Z">
              <w:r w:rsidR="008C517A" w:rsidRPr="00DD0F4F">
                <w:rPr>
                  <w:rFonts w:ascii="Arial" w:eastAsia="Times New Roman" w:hAnsi="Arial" w:cs="Arial"/>
                  <w:color w:val="000000"/>
                  <w:sz w:val="20"/>
                  <w:szCs w:val="20"/>
                  <w:lang w:val="nl-NL"/>
                </w:rPr>
                <w:t xml:space="preserve">og te archiveren" </w:t>
              </w:r>
            </w:ins>
            <w:ins w:id="11215" w:author="Arjan Kloosterboer" w:date="2017-08-08T21:34:00Z">
              <w:r w:rsidR="00371F37" w:rsidRPr="00371F37">
                <w:rPr>
                  <w:rFonts w:ascii="Arial" w:eastAsia="Times New Roman" w:hAnsi="Arial" w:cs="Arial"/>
                  <w:color w:val="000000"/>
                  <w:sz w:val="20"/>
                  <w:szCs w:val="20"/>
                  <w:lang w:val="nl-NL"/>
                </w:rPr>
                <w:t>en "gearchiveerd (procestermijn onbekend)"</w:t>
              </w:r>
              <w:r w:rsidR="00371F37">
                <w:rPr>
                  <w:rFonts w:ascii="Arial" w:eastAsia="Times New Roman" w:hAnsi="Arial" w:cs="Arial"/>
                  <w:color w:val="000000"/>
                  <w:sz w:val="20"/>
                  <w:szCs w:val="20"/>
                  <w:lang w:val="nl-NL"/>
                </w:rPr>
                <w:t xml:space="preserve"> </w:t>
              </w:r>
            </w:ins>
            <w:ins w:id="11216" w:author="Arjan" w:date="2012-12-12T09:40:00Z">
              <w:r w:rsidR="008C517A" w:rsidRPr="00DD0F4F">
                <w:rPr>
                  <w:rFonts w:ascii="Arial" w:eastAsia="Times New Roman" w:hAnsi="Arial" w:cs="Arial"/>
                  <w:color w:val="000000"/>
                  <w:sz w:val="20"/>
                  <w:szCs w:val="20"/>
                  <w:lang w:val="nl-NL"/>
                </w:rPr>
                <w:t>heeft.</w:t>
              </w:r>
            </w:ins>
          </w:p>
        </w:tc>
      </w:tr>
    </w:tbl>
    <w:p w14:paraId="4E66BD0B" w14:textId="77777777" w:rsidR="003465FF" w:rsidRPr="00524AB8" w:rsidRDefault="00524AB8" w:rsidP="00524AB8">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ins w:id="11217" w:author="Arjan" w:date="2014-01-22T14:08: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524AB8">
          <w:rPr>
            <w:rFonts w:ascii="Arial" w:eastAsia="Times New Roman" w:hAnsi="Arial" w:cs="Arial"/>
            <w:b/>
            <w:color w:val="004080"/>
            <w:sz w:val="24"/>
            <w:szCs w:val="24"/>
            <w:lang w:eastAsia="nl-NL"/>
          </w:rPr>
          <w:t>Archief</w:t>
        </w:r>
        <w:r>
          <w:rPr>
            <w:rFonts w:ascii="Arial" w:eastAsia="Times New Roman" w:hAnsi="Arial" w:cs="Arial"/>
            <w:b/>
            <w:color w:val="004080"/>
            <w:sz w:val="24"/>
            <w:szCs w:val="24"/>
            <w:lang w:eastAsia="nl-NL"/>
          </w:rPr>
          <w:t>status</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E10437" w:rsidRPr="008C517A" w14:paraId="4A847105" w14:textId="77777777" w:rsidTr="00E10437">
        <w:trPr>
          <w:trHeight w:val="230"/>
        </w:trPr>
        <w:tc>
          <w:tcPr>
            <w:tcW w:w="3780" w:type="dxa"/>
            <w:tcBorders>
              <w:top w:val="single" w:sz="4" w:space="0" w:color="auto"/>
              <w:left w:val="nil"/>
              <w:bottom w:val="nil"/>
              <w:right w:val="nil"/>
            </w:tcBorders>
          </w:tcPr>
          <w:p w14:paraId="566F24A3"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218" w:author="Arjan" w:date="2013-02-04T21:39:00Z">
              <w:r w:rsidRPr="008C517A">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00DD72A9" w14:textId="77777777" w:rsidR="00E10437" w:rsidRPr="008C517A" w:rsidRDefault="00DA5D93" w:rsidP="008C517A">
            <w:pPr>
              <w:autoSpaceDE w:val="0"/>
              <w:autoSpaceDN w:val="0"/>
              <w:adjustRightInd w:val="0"/>
              <w:spacing w:after="0" w:line="240" w:lineRule="auto"/>
              <w:rPr>
                <w:rFonts w:ascii="Arial" w:eastAsia="Times New Roman" w:hAnsi="Arial" w:cs="Arial"/>
                <w:color w:val="000000"/>
                <w:sz w:val="20"/>
                <w:szCs w:val="20"/>
              </w:rPr>
            </w:pPr>
            <w:ins w:id="11219" w:author="Arjan" w:date="2013-02-04T21:39:00Z">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Att.Name</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Archiefstatus</w:t>
              </w:r>
              <w:r w:rsidRPr="008C517A">
                <w:rPr>
                  <w:rFonts w:ascii="Arial" w:hAnsi="Arial" w:cs="Arial"/>
                  <w:sz w:val="20"/>
                  <w:szCs w:val="20"/>
                  <w:lang w:val="en-AU"/>
                </w:rPr>
                <w:fldChar w:fldCharType="end"/>
              </w:r>
            </w:ins>
          </w:p>
        </w:tc>
      </w:tr>
      <w:tr w:rsidR="00E10437" w:rsidRPr="008C517A" w14:paraId="470F1493" w14:textId="77777777" w:rsidTr="00E10437">
        <w:tc>
          <w:tcPr>
            <w:tcW w:w="3780" w:type="dxa"/>
            <w:tcBorders>
              <w:top w:val="nil"/>
              <w:left w:val="nil"/>
              <w:bottom w:val="nil"/>
              <w:right w:val="nil"/>
            </w:tcBorders>
          </w:tcPr>
          <w:p w14:paraId="55F0AC6D"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D13AE36"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529C75CA" w14:textId="77777777" w:rsidTr="00E10437">
        <w:tc>
          <w:tcPr>
            <w:tcW w:w="3780" w:type="dxa"/>
            <w:tcBorders>
              <w:top w:val="nil"/>
              <w:left w:val="nil"/>
              <w:bottom w:val="nil"/>
              <w:right w:val="nil"/>
            </w:tcBorders>
          </w:tcPr>
          <w:p w14:paraId="289525C5"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220" w:author="Arjan" w:date="2013-02-04T21:39:00Z">
              <w:r w:rsidRPr="008C517A">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7CD6AC49"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221" w:author="Arjan" w:date="2013-02-04T21:39:00Z">
              <w:r w:rsidRPr="008C517A">
                <w:rPr>
                  <w:rFonts w:ascii="Arial" w:eastAsia="Times New Roman" w:hAnsi="Arial" w:cs="Arial"/>
                  <w:color w:val="000000"/>
                  <w:sz w:val="20"/>
                  <w:szCs w:val="20"/>
                </w:rPr>
                <w:t>KING</w:t>
              </w:r>
            </w:ins>
          </w:p>
        </w:tc>
      </w:tr>
      <w:tr w:rsidR="00E10437" w:rsidRPr="008C517A" w14:paraId="7FB8CBBF" w14:textId="77777777" w:rsidTr="00E10437">
        <w:tc>
          <w:tcPr>
            <w:tcW w:w="3780" w:type="dxa"/>
            <w:tcBorders>
              <w:top w:val="nil"/>
              <w:left w:val="nil"/>
              <w:bottom w:val="nil"/>
              <w:right w:val="nil"/>
            </w:tcBorders>
          </w:tcPr>
          <w:p w14:paraId="575F973B"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9398BE7"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6A5BC913" w14:textId="77777777" w:rsidTr="00E10437">
        <w:tc>
          <w:tcPr>
            <w:tcW w:w="3780" w:type="dxa"/>
            <w:tcBorders>
              <w:top w:val="nil"/>
              <w:left w:val="nil"/>
              <w:bottom w:val="nil"/>
              <w:right w:val="nil"/>
            </w:tcBorders>
          </w:tcPr>
          <w:p w14:paraId="6F6D4C61"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222" w:author="Arjan" w:date="2013-02-04T21:39:00Z">
              <w:r w:rsidRPr="008C517A">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4F1817F4"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42F038BC" w14:textId="77777777" w:rsidTr="00E10437">
        <w:tc>
          <w:tcPr>
            <w:tcW w:w="3780" w:type="dxa"/>
            <w:tcBorders>
              <w:top w:val="nil"/>
              <w:left w:val="nil"/>
              <w:bottom w:val="nil"/>
              <w:right w:val="nil"/>
            </w:tcBorders>
          </w:tcPr>
          <w:p w14:paraId="5E3DCB25"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3A74434"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500848AC" w14:textId="77777777" w:rsidTr="00E10437">
        <w:tc>
          <w:tcPr>
            <w:tcW w:w="3780" w:type="dxa"/>
            <w:tcBorders>
              <w:top w:val="nil"/>
              <w:left w:val="nil"/>
              <w:bottom w:val="nil"/>
              <w:right w:val="nil"/>
            </w:tcBorders>
          </w:tcPr>
          <w:p w14:paraId="14BD66D5"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223" w:author="Arjan" w:date="2013-02-04T21:39:00Z">
              <w:r w:rsidRPr="008C517A">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411EA763" w14:textId="77777777" w:rsidR="00E10437" w:rsidRPr="008C517A" w:rsidRDefault="00DA5D93" w:rsidP="008C517A">
            <w:pPr>
              <w:autoSpaceDE w:val="0"/>
              <w:autoSpaceDN w:val="0"/>
              <w:adjustRightInd w:val="0"/>
              <w:spacing w:after="0" w:line="240" w:lineRule="auto"/>
              <w:rPr>
                <w:rFonts w:ascii="Arial" w:eastAsia="Times New Roman" w:hAnsi="Arial" w:cs="Arial"/>
                <w:color w:val="000000"/>
                <w:sz w:val="20"/>
                <w:szCs w:val="20"/>
              </w:rPr>
            </w:pPr>
            <w:ins w:id="11224" w:author="Arjan" w:date="2013-02-04T21:39:00Z">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Att.Alias</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archiefstatus</w:t>
              </w:r>
              <w:r w:rsidRPr="008C517A">
                <w:rPr>
                  <w:rFonts w:ascii="Arial" w:hAnsi="Arial" w:cs="Arial"/>
                  <w:sz w:val="20"/>
                  <w:szCs w:val="20"/>
                  <w:lang w:val="en-AU"/>
                </w:rPr>
                <w:fldChar w:fldCharType="end"/>
              </w:r>
            </w:ins>
          </w:p>
        </w:tc>
      </w:tr>
      <w:tr w:rsidR="00E10437" w:rsidRPr="008C517A" w14:paraId="4EEE208E" w14:textId="77777777" w:rsidTr="00E10437">
        <w:tc>
          <w:tcPr>
            <w:tcW w:w="3780" w:type="dxa"/>
            <w:tcBorders>
              <w:top w:val="nil"/>
              <w:left w:val="nil"/>
              <w:bottom w:val="nil"/>
              <w:right w:val="nil"/>
            </w:tcBorders>
          </w:tcPr>
          <w:p w14:paraId="68D8C1CD"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E8FD513"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5C14BE" w14:paraId="41D3A0FC" w14:textId="77777777" w:rsidTr="00E10437">
        <w:tc>
          <w:tcPr>
            <w:tcW w:w="3780" w:type="dxa"/>
            <w:tcBorders>
              <w:top w:val="nil"/>
              <w:left w:val="nil"/>
              <w:bottom w:val="nil"/>
              <w:right w:val="nil"/>
            </w:tcBorders>
          </w:tcPr>
          <w:p w14:paraId="2063BB95"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225" w:author="Arjan" w:date="2013-02-04T21:39:00Z">
              <w:r w:rsidRPr="008C517A">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2D200E5C" w14:textId="77777777" w:rsidR="00E10437" w:rsidRPr="00DD0F4F" w:rsidRDefault="00DA5D93" w:rsidP="008C517A">
            <w:pPr>
              <w:autoSpaceDE w:val="0"/>
              <w:autoSpaceDN w:val="0"/>
              <w:adjustRightInd w:val="0"/>
              <w:spacing w:after="0" w:line="240" w:lineRule="auto"/>
              <w:rPr>
                <w:rFonts w:ascii="Arial" w:eastAsia="Times New Roman" w:hAnsi="Arial" w:cs="Arial"/>
                <w:color w:val="000000"/>
                <w:sz w:val="20"/>
                <w:szCs w:val="20"/>
                <w:lang w:val="nl-NL"/>
              </w:rPr>
            </w:pPr>
            <w:ins w:id="11226" w:author="Arjan" w:date="2013-02-04T21:39:00Z">
              <w:r w:rsidRPr="008C517A">
                <w:rPr>
                  <w:rFonts w:ascii="Arial" w:hAnsi="Arial" w:cs="Arial"/>
                  <w:sz w:val="20"/>
                  <w:szCs w:val="20"/>
                  <w:lang w:val="en-AU"/>
                </w:rPr>
                <w:fldChar w:fldCharType="begin" w:fldLock="1"/>
              </w:r>
              <w:r w:rsidR="00E10437" w:rsidRPr="00DD0F4F">
                <w:rPr>
                  <w:rFonts w:ascii="Arial" w:hAnsi="Arial" w:cs="Arial"/>
                  <w:sz w:val="20"/>
                  <w:szCs w:val="20"/>
                  <w:lang w:val="nl-NL"/>
                </w:rPr>
                <w:instrText xml:space="preserve">MERGEFIELD </w:instrText>
              </w:r>
              <w:r w:rsidR="00E10437" w:rsidRPr="00DD0F4F">
                <w:rPr>
                  <w:rFonts w:ascii="Arial" w:eastAsia="Times New Roman" w:hAnsi="Arial" w:cs="Arial"/>
                  <w:color w:val="000000"/>
                  <w:sz w:val="20"/>
                  <w:szCs w:val="20"/>
                  <w:lang w:val="nl-NL"/>
                </w:rPr>
                <w:instrText>Att.Notes</w:instrText>
              </w:r>
              <w:r w:rsidRPr="008C517A">
                <w:rPr>
                  <w:rFonts w:ascii="Arial" w:hAnsi="Arial" w:cs="Arial"/>
                  <w:sz w:val="20"/>
                  <w:szCs w:val="20"/>
                  <w:lang w:val="en-AU"/>
                </w:rPr>
                <w:fldChar w:fldCharType="separate"/>
              </w:r>
              <w:r w:rsidR="00E10437" w:rsidRPr="00DD0F4F">
                <w:rPr>
                  <w:rFonts w:ascii="Arial" w:eastAsia="Times New Roman" w:hAnsi="Arial" w:cs="Arial"/>
                  <w:color w:val="000000"/>
                  <w:sz w:val="20"/>
                  <w:szCs w:val="20"/>
                  <w:lang w:val="nl-NL"/>
                </w:rPr>
                <w:t>De fase waarin het zaakdossier zich qua archivering bevindt</w:t>
              </w:r>
              <w:r w:rsidRPr="008C517A">
                <w:rPr>
                  <w:rFonts w:ascii="Arial" w:hAnsi="Arial" w:cs="Arial"/>
                  <w:sz w:val="20"/>
                  <w:szCs w:val="20"/>
                  <w:lang w:val="en-AU"/>
                </w:rPr>
                <w:fldChar w:fldCharType="end"/>
              </w:r>
            </w:ins>
          </w:p>
        </w:tc>
      </w:tr>
      <w:tr w:rsidR="00E10437" w:rsidRPr="005C14BE" w14:paraId="31AFB04A" w14:textId="77777777" w:rsidTr="00E10437">
        <w:trPr>
          <w:trHeight w:val="230"/>
        </w:trPr>
        <w:tc>
          <w:tcPr>
            <w:tcW w:w="3780" w:type="dxa"/>
            <w:tcBorders>
              <w:top w:val="nil"/>
              <w:left w:val="nil"/>
              <w:bottom w:val="nil"/>
              <w:right w:val="nil"/>
            </w:tcBorders>
          </w:tcPr>
          <w:p w14:paraId="6ED3BAE9" w14:textId="77777777" w:rsidR="00E10437" w:rsidRPr="00DD0F4F" w:rsidRDefault="00E10437" w:rsidP="008C517A">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4BB674E7" w14:textId="77777777" w:rsidR="00E10437" w:rsidRPr="00DD0F4F" w:rsidRDefault="00E10437" w:rsidP="008C517A">
            <w:pPr>
              <w:autoSpaceDE w:val="0"/>
              <w:autoSpaceDN w:val="0"/>
              <w:adjustRightInd w:val="0"/>
              <w:spacing w:after="0" w:line="240" w:lineRule="auto"/>
              <w:rPr>
                <w:rFonts w:ascii="Arial" w:eastAsia="Times New Roman" w:hAnsi="Arial" w:cs="Arial"/>
                <w:color w:val="000000"/>
                <w:sz w:val="20"/>
                <w:szCs w:val="20"/>
                <w:lang w:val="nl-NL"/>
              </w:rPr>
            </w:pPr>
          </w:p>
        </w:tc>
      </w:tr>
      <w:tr w:rsidR="00E10437" w:rsidRPr="008C517A" w14:paraId="00DEADF4" w14:textId="77777777" w:rsidTr="00E10437">
        <w:trPr>
          <w:trHeight w:val="230"/>
        </w:trPr>
        <w:tc>
          <w:tcPr>
            <w:tcW w:w="3780" w:type="dxa"/>
            <w:tcBorders>
              <w:top w:val="nil"/>
              <w:left w:val="nil"/>
              <w:bottom w:val="nil"/>
              <w:right w:val="nil"/>
            </w:tcBorders>
          </w:tcPr>
          <w:p w14:paraId="3C0ACFB7"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227" w:author="Arjan" w:date="2013-02-04T21:39:00Z">
              <w:r w:rsidRPr="008C517A">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05CF683D"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228" w:author="Arjan" w:date="2013-02-04T21:39:00Z">
              <w:r w:rsidRPr="008C517A">
                <w:rPr>
                  <w:rFonts w:ascii="Arial" w:eastAsia="Times New Roman" w:hAnsi="Arial" w:cs="Arial"/>
                  <w:color w:val="000000"/>
                  <w:sz w:val="20"/>
                  <w:szCs w:val="20"/>
                </w:rPr>
                <w:t xml:space="preserve">KING </w:t>
              </w:r>
            </w:ins>
          </w:p>
        </w:tc>
      </w:tr>
      <w:tr w:rsidR="00E10437" w:rsidRPr="008C517A" w14:paraId="7486940C" w14:textId="77777777" w:rsidTr="00E10437">
        <w:tc>
          <w:tcPr>
            <w:tcW w:w="3780" w:type="dxa"/>
            <w:tcBorders>
              <w:top w:val="nil"/>
              <w:left w:val="nil"/>
              <w:bottom w:val="nil"/>
              <w:right w:val="nil"/>
            </w:tcBorders>
          </w:tcPr>
          <w:p w14:paraId="79C4092F"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0A13BF8"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35A0F5A7" w14:textId="77777777" w:rsidTr="00E10437">
        <w:tc>
          <w:tcPr>
            <w:tcW w:w="3780" w:type="dxa"/>
            <w:tcBorders>
              <w:top w:val="nil"/>
              <w:left w:val="nil"/>
              <w:bottom w:val="nil"/>
              <w:right w:val="nil"/>
            </w:tcBorders>
          </w:tcPr>
          <w:p w14:paraId="69EA9368"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229" w:author="Arjan" w:date="2013-02-04T21:39:00Z">
              <w:r w:rsidRPr="008C517A">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6725F125"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230" w:author="Arjan" w:date="2013-02-04T21:39:00Z">
              <w:r w:rsidRPr="008C517A">
                <w:rPr>
                  <w:rFonts w:ascii="Arial" w:eastAsia="Times New Roman" w:hAnsi="Arial" w:cs="Arial"/>
                  <w:color w:val="000000"/>
                  <w:sz w:val="20"/>
                  <w:szCs w:val="20"/>
                </w:rPr>
                <w:t>1 januari 2013</w:t>
              </w:r>
            </w:ins>
          </w:p>
        </w:tc>
      </w:tr>
      <w:tr w:rsidR="00E10437" w:rsidRPr="008C517A" w14:paraId="455C5048" w14:textId="77777777" w:rsidTr="00E10437">
        <w:tc>
          <w:tcPr>
            <w:tcW w:w="3780" w:type="dxa"/>
            <w:tcBorders>
              <w:top w:val="nil"/>
              <w:left w:val="nil"/>
              <w:bottom w:val="nil"/>
              <w:right w:val="nil"/>
            </w:tcBorders>
          </w:tcPr>
          <w:p w14:paraId="7AFCE001"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22A8C7C"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5C14BE" w14:paraId="55EB650E" w14:textId="77777777" w:rsidTr="00E10437">
        <w:tc>
          <w:tcPr>
            <w:tcW w:w="3780" w:type="dxa"/>
            <w:tcBorders>
              <w:top w:val="nil"/>
              <w:left w:val="nil"/>
              <w:bottom w:val="nil"/>
              <w:right w:val="nil"/>
            </w:tcBorders>
          </w:tcPr>
          <w:p w14:paraId="0180AED4"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231" w:author="Arjan" w:date="2013-02-04T21:39:00Z">
              <w:r w:rsidRPr="008C517A">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40BFB83B" w14:textId="77777777" w:rsidR="00E10437" w:rsidRPr="00DD0F4F" w:rsidRDefault="00E10437" w:rsidP="00C05E06">
            <w:pPr>
              <w:autoSpaceDE w:val="0"/>
              <w:autoSpaceDN w:val="0"/>
              <w:adjustRightInd w:val="0"/>
              <w:spacing w:after="0" w:line="240" w:lineRule="auto"/>
              <w:rPr>
                <w:ins w:id="11232" w:author="Arjan" w:date="2013-02-04T21:39:00Z"/>
                <w:rFonts w:ascii="Arial" w:eastAsia="Times New Roman" w:hAnsi="Arial" w:cs="Arial"/>
                <w:color w:val="000000"/>
                <w:sz w:val="20"/>
                <w:szCs w:val="20"/>
                <w:lang w:val="nl-NL"/>
              </w:rPr>
            </w:pPr>
            <w:ins w:id="11233" w:author="Arjan" w:date="2013-02-04T21:39:00Z">
              <w:r w:rsidRPr="00DD0F4F">
                <w:rPr>
                  <w:rFonts w:ascii="Arial" w:eastAsia="Times New Roman" w:hAnsi="Arial" w:cs="Arial"/>
                  <w:color w:val="000000"/>
                  <w:sz w:val="20"/>
                  <w:szCs w:val="20"/>
                  <w:lang w:val="nl-NL"/>
                </w:rPr>
                <w:t>Met de attribuutsoorten 'Archiefnominatie' en '</w:t>
              </w:r>
            </w:ins>
            <w:ins w:id="11234" w:author="Arjan" w:date="2013-02-05T12:26:00Z">
              <w:r w:rsidR="006B5AB9" w:rsidRPr="00DD0F4F">
                <w:rPr>
                  <w:rFonts w:ascii="Arial" w:eastAsia="Times New Roman" w:hAnsi="Arial" w:cs="Arial"/>
                  <w:color w:val="000000"/>
                  <w:sz w:val="20"/>
                  <w:szCs w:val="20"/>
                  <w:lang w:val="nl-NL"/>
                </w:rPr>
                <w:t>A</w:t>
              </w:r>
            </w:ins>
            <w:ins w:id="11235" w:author="Arjan" w:date="2013-02-04T21:39:00Z">
              <w:r w:rsidRPr="00DD0F4F">
                <w:rPr>
                  <w:rFonts w:ascii="Arial" w:eastAsia="Times New Roman" w:hAnsi="Arial" w:cs="Arial"/>
                  <w:color w:val="000000"/>
                  <w:sz w:val="20"/>
                  <w:szCs w:val="20"/>
                  <w:lang w:val="nl-NL"/>
                </w:rPr>
                <w:t>rchiefactie</w:t>
              </w:r>
            </w:ins>
            <w:ins w:id="11236" w:author="Arjan" w:date="2013-02-05T12:26:00Z">
              <w:r w:rsidR="006B5AB9" w:rsidRPr="00DD0F4F">
                <w:rPr>
                  <w:rFonts w:ascii="Arial" w:eastAsia="Times New Roman" w:hAnsi="Arial" w:cs="Arial"/>
                  <w:color w:val="000000"/>
                  <w:sz w:val="20"/>
                  <w:szCs w:val="20"/>
                  <w:lang w:val="nl-NL"/>
                </w:rPr>
                <w:t>datum</w:t>
              </w:r>
            </w:ins>
            <w:ins w:id="11237" w:author="Arjan" w:date="2013-02-04T21:39:00Z">
              <w:r w:rsidRPr="00DD0F4F">
                <w:rPr>
                  <w:rFonts w:ascii="Arial" w:eastAsia="Times New Roman" w:hAnsi="Arial" w:cs="Arial"/>
                  <w:color w:val="000000"/>
                  <w:sz w:val="20"/>
                  <w:szCs w:val="20"/>
                  <w:lang w:val="nl-NL"/>
                </w:rPr>
                <w:t xml:space="preserve">' wordt aangegeven wat er met het zaakdossier qua archivering wanneer dient te gebeuren. Het attribuutsoort 'Archiefstatus' geeft aan wat de feitelijke status is van het zaakdossier in het archiveringsproces. </w:t>
              </w:r>
            </w:ins>
          </w:p>
          <w:p w14:paraId="39B901AC" w14:textId="77777777" w:rsidR="000F25D8" w:rsidRPr="000F25D8" w:rsidRDefault="00E10437" w:rsidP="000F25D8">
            <w:pPr>
              <w:autoSpaceDE w:val="0"/>
              <w:autoSpaceDN w:val="0"/>
              <w:adjustRightInd w:val="0"/>
              <w:spacing w:after="0" w:line="240" w:lineRule="auto"/>
              <w:rPr>
                <w:ins w:id="11238" w:author="Arjan Kloosterboer" w:date="2017-08-08T21:59:00Z"/>
                <w:rFonts w:ascii="Arial" w:eastAsia="Times New Roman" w:hAnsi="Arial" w:cs="Arial"/>
                <w:color w:val="000000"/>
                <w:sz w:val="20"/>
                <w:szCs w:val="20"/>
                <w:lang w:val="nl-NL"/>
              </w:rPr>
            </w:pPr>
            <w:ins w:id="11239" w:author="Arjan" w:date="2013-02-04T21:39:00Z">
              <w:r w:rsidRPr="00DD0F4F">
                <w:rPr>
                  <w:rFonts w:ascii="Arial" w:eastAsia="Times New Roman" w:hAnsi="Arial" w:cs="Arial"/>
                  <w:color w:val="000000"/>
                  <w:sz w:val="20"/>
                  <w:szCs w:val="20"/>
                  <w:lang w:val="nl-NL"/>
                </w:rPr>
                <w:t>De defaultwaarde is 'Nog te archiveren'. Zolang het attribuutsoort deze waarde heeft, omvat het zaakdossier alle kenmerken van de zaak, inclusief alle daaraan gerelateerde betrokkenen, objecten, informatieobjecten</w:t>
              </w:r>
            </w:ins>
            <w:ins w:id="11240" w:author="Arjan" w:date="2013-02-05T12:26:00Z">
              <w:r w:rsidR="006B5AB9" w:rsidRPr="00DD0F4F">
                <w:rPr>
                  <w:rFonts w:ascii="Arial" w:eastAsia="Times New Roman" w:hAnsi="Arial" w:cs="Arial"/>
                  <w:color w:val="000000"/>
                  <w:sz w:val="20"/>
                  <w:szCs w:val="20"/>
                  <w:lang w:val="nl-NL"/>
                </w:rPr>
                <w:t>,</w:t>
              </w:r>
            </w:ins>
            <w:ins w:id="11241" w:author="Arjan" w:date="2013-02-04T21:39:00Z">
              <w:r w:rsidRPr="00DD0F4F">
                <w:rPr>
                  <w:rFonts w:ascii="Arial" w:eastAsia="Times New Roman" w:hAnsi="Arial" w:cs="Arial"/>
                  <w:color w:val="000000"/>
                  <w:sz w:val="20"/>
                  <w:szCs w:val="20"/>
                  <w:lang w:val="nl-NL"/>
                </w:rPr>
                <w:t xml:space="preserve"> etcetera. Indien het attribuutsoort een andere waarde heeft, dan betreft het </w:t>
              </w:r>
              <w:r w:rsidRPr="00DD0F4F">
                <w:rPr>
                  <w:rFonts w:ascii="Arial" w:eastAsia="Times New Roman" w:hAnsi="Arial" w:cs="Arial"/>
                  <w:color w:val="000000"/>
                  <w:sz w:val="20"/>
                  <w:szCs w:val="20"/>
                  <w:lang w:val="nl-NL"/>
                </w:rPr>
                <w:lastRenderedPageBreak/>
                <w:t xml:space="preserve">zaakdossier alle aan de zaak gerelateerde en duurzaam bewaarbaar gemaakte informatieobjecten. Alle kenmerken van de zaak, anders dan de daaraan gerelateerde informatieobjecten, zijn bij archivering van de zaak vastgelegd in een duurzaam bewaarbaar gemaakt informatieobject dat aan de zaak gerelateerd is. </w:t>
              </w:r>
            </w:ins>
          </w:p>
          <w:p w14:paraId="160B98A3" w14:textId="0981E7BF" w:rsidR="00E10437" w:rsidRPr="00DD0F4F" w:rsidRDefault="000F25D8" w:rsidP="000F25D8">
            <w:pPr>
              <w:autoSpaceDE w:val="0"/>
              <w:autoSpaceDN w:val="0"/>
              <w:adjustRightInd w:val="0"/>
              <w:spacing w:after="0" w:line="240" w:lineRule="auto"/>
              <w:rPr>
                <w:rFonts w:ascii="Arial" w:eastAsia="Times New Roman" w:hAnsi="Arial" w:cs="Arial"/>
                <w:color w:val="000000"/>
                <w:sz w:val="20"/>
                <w:szCs w:val="20"/>
                <w:lang w:val="nl-NL"/>
              </w:rPr>
            </w:pPr>
            <w:ins w:id="11242" w:author="Arjan Kloosterboer" w:date="2017-08-08T21:59:00Z">
              <w:r w:rsidRPr="000F25D8">
                <w:rPr>
                  <w:rFonts w:ascii="Arial" w:eastAsia="Times New Roman" w:hAnsi="Arial" w:cs="Arial"/>
                  <w:color w:val="000000"/>
                  <w:sz w:val="20"/>
                  <w:szCs w:val="20"/>
                  <w:lang w:val="nl-NL"/>
                </w:rPr>
                <w:t>Idealiter is bij afronding van de zaak het 'archiefregime' (waardering en, i.v.t, de vernietigingsdatum) bepaald. De vernietigingsdatum (attribuutsoort 'Archiefactiedatum') is mede afhankelijk van de datum waarop het procesobject (waarden van 'Procesobjectaard') vervalt (einde Selectielijst-procestermijn). In sommige gevallen is die datum bij afronding van de zaak nog niet te bepalen. 'Archiefstatus' krigt dan de waarde "gearchiveerd (procestermijn onbekend)". Zo gauw de vervaldatum van het procesobject bekend is, kan de vernietigingsdatum bepaald worden en krijgt 'Archiefstatus' de waarde "gearchiveerd".</w:t>
              </w:r>
            </w:ins>
          </w:p>
        </w:tc>
      </w:tr>
      <w:tr w:rsidR="00E10437" w:rsidRPr="005C14BE" w14:paraId="6722F083" w14:textId="77777777" w:rsidTr="00D16ECE">
        <w:trPr>
          <w:trHeight w:val="80"/>
        </w:trPr>
        <w:tc>
          <w:tcPr>
            <w:tcW w:w="3780" w:type="dxa"/>
            <w:tcBorders>
              <w:top w:val="nil"/>
              <w:left w:val="nil"/>
              <w:bottom w:val="nil"/>
              <w:right w:val="nil"/>
            </w:tcBorders>
          </w:tcPr>
          <w:p w14:paraId="42909AA2" w14:textId="77777777" w:rsidR="00E10437" w:rsidRPr="00DD0F4F" w:rsidRDefault="00E10437" w:rsidP="008C517A">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40891CCE" w14:textId="77777777" w:rsidR="00E10437" w:rsidRPr="00DD0F4F" w:rsidRDefault="00E10437" w:rsidP="008C517A">
            <w:pPr>
              <w:autoSpaceDE w:val="0"/>
              <w:autoSpaceDN w:val="0"/>
              <w:adjustRightInd w:val="0"/>
              <w:spacing w:after="0" w:line="240" w:lineRule="auto"/>
              <w:rPr>
                <w:rFonts w:ascii="Arial" w:eastAsia="Times New Roman" w:hAnsi="Arial" w:cs="Arial"/>
                <w:color w:val="000000"/>
                <w:sz w:val="20"/>
                <w:szCs w:val="20"/>
                <w:lang w:val="nl-NL"/>
              </w:rPr>
            </w:pPr>
          </w:p>
        </w:tc>
      </w:tr>
      <w:tr w:rsidR="00E10437" w:rsidRPr="008C517A" w14:paraId="3C335B04" w14:textId="77777777" w:rsidTr="00E10437">
        <w:tc>
          <w:tcPr>
            <w:tcW w:w="3780" w:type="dxa"/>
            <w:tcBorders>
              <w:top w:val="nil"/>
              <w:left w:val="nil"/>
              <w:bottom w:val="nil"/>
              <w:right w:val="nil"/>
            </w:tcBorders>
          </w:tcPr>
          <w:p w14:paraId="4271BE16"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243" w:author="Arjan" w:date="2013-02-04T21:39:00Z">
              <w:r w:rsidRPr="008C517A">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20962C6F" w14:textId="77777777" w:rsidR="00E10437" w:rsidRPr="008C517A" w:rsidRDefault="00DA5D93" w:rsidP="008C517A">
            <w:pPr>
              <w:autoSpaceDE w:val="0"/>
              <w:autoSpaceDN w:val="0"/>
              <w:adjustRightInd w:val="0"/>
              <w:spacing w:after="0" w:line="240" w:lineRule="auto"/>
              <w:rPr>
                <w:rFonts w:ascii="Arial" w:eastAsia="Times New Roman" w:hAnsi="Arial" w:cs="Arial"/>
                <w:color w:val="000000"/>
                <w:sz w:val="20"/>
                <w:szCs w:val="20"/>
              </w:rPr>
            </w:pPr>
            <w:ins w:id="11244" w:author="Arjan" w:date="2013-02-04T21:39:00Z">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Att.Type</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AN20</w:t>
              </w:r>
              <w:r w:rsidRPr="008C517A">
                <w:rPr>
                  <w:rFonts w:ascii="Arial" w:hAnsi="Arial" w:cs="Arial"/>
                  <w:sz w:val="20"/>
                  <w:szCs w:val="20"/>
                  <w:lang w:val="en-AU"/>
                </w:rPr>
                <w:fldChar w:fldCharType="end"/>
              </w:r>
            </w:ins>
          </w:p>
        </w:tc>
      </w:tr>
      <w:tr w:rsidR="00E10437" w:rsidRPr="008C517A" w14:paraId="38B7858C" w14:textId="77777777" w:rsidTr="00E10437">
        <w:trPr>
          <w:trHeight w:val="230"/>
        </w:trPr>
        <w:tc>
          <w:tcPr>
            <w:tcW w:w="3780" w:type="dxa"/>
            <w:tcBorders>
              <w:top w:val="nil"/>
              <w:left w:val="nil"/>
              <w:bottom w:val="nil"/>
              <w:right w:val="nil"/>
            </w:tcBorders>
          </w:tcPr>
          <w:p w14:paraId="1937873D"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24C0063"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5C14BE" w14:paraId="3BCB8288" w14:textId="77777777" w:rsidTr="00E10437">
        <w:trPr>
          <w:trHeight w:val="230"/>
        </w:trPr>
        <w:tc>
          <w:tcPr>
            <w:tcW w:w="3780" w:type="dxa"/>
            <w:tcBorders>
              <w:top w:val="nil"/>
              <w:left w:val="nil"/>
              <w:bottom w:val="nil"/>
              <w:right w:val="nil"/>
            </w:tcBorders>
          </w:tcPr>
          <w:p w14:paraId="738B0C72"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245" w:author="Arjan" w:date="2013-02-04T21:39:00Z">
              <w:r w:rsidRPr="008C517A">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38697849" w14:textId="77777777" w:rsidR="00E10437" w:rsidRPr="00DD0F4F" w:rsidRDefault="00E10437" w:rsidP="00C05E06">
            <w:pPr>
              <w:autoSpaceDE w:val="0"/>
              <w:autoSpaceDN w:val="0"/>
              <w:adjustRightInd w:val="0"/>
              <w:spacing w:after="0" w:line="240" w:lineRule="auto"/>
              <w:rPr>
                <w:ins w:id="11246" w:author="Arjan" w:date="2013-02-04T21:39:00Z"/>
                <w:rFonts w:ascii="Arial" w:eastAsia="Times New Roman" w:hAnsi="Arial" w:cs="Arial"/>
                <w:color w:val="000000"/>
                <w:sz w:val="20"/>
                <w:szCs w:val="20"/>
                <w:lang w:val="nl-NL"/>
              </w:rPr>
            </w:pPr>
            <w:ins w:id="11247" w:author="Arjan" w:date="2013-02-04T21:39:00Z">
              <w:r w:rsidRPr="00DD0F4F">
                <w:rPr>
                  <w:rFonts w:ascii="Arial" w:eastAsia="Times New Roman" w:hAnsi="Arial" w:cs="Arial"/>
                  <w:color w:val="000000"/>
                  <w:sz w:val="20"/>
                  <w:szCs w:val="20"/>
                  <w:lang w:val="nl-NL"/>
                </w:rPr>
                <w:t xml:space="preserve">- </w:t>
              </w:r>
            </w:ins>
            <w:ins w:id="11248" w:author="Arjan" w:date="2013-02-05T07:35:00Z">
              <w:r w:rsidR="00D16ECE" w:rsidRPr="00DD0F4F">
                <w:rPr>
                  <w:rFonts w:ascii="Arial" w:eastAsia="Times New Roman" w:hAnsi="Arial" w:cs="Arial"/>
                  <w:color w:val="000000"/>
                  <w:sz w:val="20"/>
                  <w:szCs w:val="20"/>
                  <w:lang w:val="nl-NL"/>
                </w:rPr>
                <w:t>“</w:t>
              </w:r>
            </w:ins>
            <w:ins w:id="11249" w:author="Arjan" w:date="2014-11-17T07:35:00Z">
              <w:r w:rsidR="001B0154">
                <w:rPr>
                  <w:rFonts w:ascii="Arial" w:eastAsia="Times New Roman" w:hAnsi="Arial" w:cs="Arial"/>
                  <w:color w:val="000000"/>
                  <w:sz w:val="20"/>
                  <w:szCs w:val="20"/>
                  <w:lang w:val="nl-NL"/>
                </w:rPr>
                <w:t>n</w:t>
              </w:r>
            </w:ins>
            <w:ins w:id="11250" w:author="Arjan" w:date="2013-02-04T21:39:00Z">
              <w:r w:rsidRPr="00DD0F4F">
                <w:rPr>
                  <w:rFonts w:ascii="Arial" w:eastAsia="Times New Roman" w:hAnsi="Arial" w:cs="Arial"/>
                  <w:color w:val="000000"/>
                  <w:sz w:val="20"/>
                  <w:szCs w:val="20"/>
                  <w:lang w:val="nl-NL"/>
                </w:rPr>
                <w:t>og te archiveren</w:t>
              </w:r>
            </w:ins>
            <w:ins w:id="11251" w:author="Arjan" w:date="2013-02-05T07:36:00Z">
              <w:r w:rsidR="00D16ECE" w:rsidRPr="00DD0F4F">
                <w:rPr>
                  <w:rFonts w:ascii="Arial" w:eastAsia="Times New Roman" w:hAnsi="Arial" w:cs="Arial"/>
                  <w:color w:val="000000"/>
                  <w:sz w:val="20"/>
                  <w:szCs w:val="20"/>
                  <w:lang w:val="nl-NL"/>
                </w:rPr>
                <w:t>”</w:t>
              </w:r>
            </w:ins>
          </w:p>
          <w:p w14:paraId="4138608F" w14:textId="77777777" w:rsidR="00E10437" w:rsidRPr="00DD0F4F" w:rsidRDefault="00E10437" w:rsidP="00C05E06">
            <w:pPr>
              <w:autoSpaceDE w:val="0"/>
              <w:autoSpaceDN w:val="0"/>
              <w:adjustRightInd w:val="0"/>
              <w:spacing w:after="0" w:line="240" w:lineRule="auto"/>
              <w:rPr>
                <w:ins w:id="11252" w:author="Arjan" w:date="2013-02-04T21:39:00Z"/>
                <w:rFonts w:ascii="Arial" w:eastAsia="Times New Roman" w:hAnsi="Arial" w:cs="Arial"/>
                <w:color w:val="000000"/>
                <w:sz w:val="20"/>
                <w:szCs w:val="20"/>
                <w:lang w:val="nl-NL"/>
              </w:rPr>
            </w:pPr>
            <w:ins w:id="11253" w:author="Arjan" w:date="2013-02-04T21:39:00Z">
              <w:r w:rsidRPr="00DD0F4F">
                <w:rPr>
                  <w:rFonts w:ascii="Arial" w:eastAsia="Times New Roman" w:hAnsi="Arial" w:cs="Arial"/>
                  <w:color w:val="000000"/>
                  <w:sz w:val="20"/>
                  <w:szCs w:val="20"/>
                  <w:lang w:val="nl-NL"/>
                </w:rPr>
                <w:t xml:space="preserve">- </w:t>
              </w:r>
            </w:ins>
            <w:ins w:id="11254" w:author="Arjan" w:date="2013-02-05T07:35:00Z">
              <w:r w:rsidR="00D16ECE" w:rsidRPr="00DD0F4F">
                <w:rPr>
                  <w:rFonts w:ascii="Arial" w:eastAsia="Times New Roman" w:hAnsi="Arial" w:cs="Arial"/>
                  <w:color w:val="000000"/>
                  <w:sz w:val="20"/>
                  <w:szCs w:val="20"/>
                  <w:lang w:val="nl-NL"/>
                </w:rPr>
                <w:t>“</w:t>
              </w:r>
            </w:ins>
            <w:ins w:id="11255" w:author="Arjan" w:date="2014-11-17T07:35:00Z">
              <w:r w:rsidR="001B0154">
                <w:rPr>
                  <w:rFonts w:ascii="Arial" w:eastAsia="Times New Roman" w:hAnsi="Arial" w:cs="Arial"/>
                  <w:color w:val="000000"/>
                  <w:sz w:val="20"/>
                  <w:szCs w:val="20"/>
                  <w:lang w:val="nl-NL"/>
                </w:rPr>
                <w:t>g</w:t>
              </w:r>
            </w:ins>
            <w:ins w:id="11256" w:author="Arjan" w:date="2013-02-04T21:39:00Z">
              <w:r w:rsidRPr="00DD0F4F">
                <w:rPr>
                  <w:rFonts w:ascii="Arial" w:eastAsia="Times New Roman" w:hAnsi="Arial" w:cs="Arial"/>
                  <w:color w:val="000000"/>
                  <w:sz w:val="20"/>
                  <w:szCs w:val="20"/>
                  <w:lang w:val="nl-NL"/>
                </w:rPr>
                <w:t>earchiveerd</w:t>
              </w:r>
            </w:ins>
            <w:ins w:id="11257" w:author="Arjan" w:date="2013-02-05T07:36:00Z">
              <w:r w:rsidR="00D16ECE" w:rsidRPr="00DD0F4F">
                <w:rPr>
                  <w:rFonts w:ascii="Arial" w:eastAsia="Times New Roman" w:hAnsi="Arial" w:cs="Arial"/>
                  <w:color w:val="000000"/>
                  <w:sz w:val="20"/>
                  <w:szCs w:val="20"/>
                  <w:lang w:val="nl-NL"/>
                </w:rPr>
                <w:t>”</w:t>
              </w:r>
            </w:ins>
            <w:ins w:id="11258" w:author="Arjan" w:date="2013-02-04T21:39:00Z">
              <w:r w:rsidRPr="00DD0F4F">
                <w:rPr>
                  <w:rFonts w:ascii="Arial" w:eastAsia="Times New Roman" w:hAnsi="Arial" w:cs="Arial"/>
                  <w:color w:val="000000"/>
                  <w:sz w:val="20"/>
                  <w:szCs w:val="20"/>
                  <w:lang w:val="nl-NL"/>
                </w:rPr>
                <w:t xml:space="preserve"> (</w:t>
              </w:r>
            </w:ins>
            <w:ins w:id="11259" w:author="Arjan" w:date="2013-02-05T10:25:00Z">
              <w:r w:rsidR="00515E1F" w:rsidRPr="00DD0F4F">
                <w:rPr>
                  <w:rFonts w:ascii="Arial" w:eastAsia="Times New Roman" w:hAnsi="Arial" w:cs="Arial"/>
                  <w:color w:val="000000"/>
                  <w:sz w:val="20"/>
                  <w:szCs w:val="20"/>
                  <w:lang w:val="nl-NL"/>
                </w:rPr>
                <w:t>niet-wijzigbaar</w:t>
              </w:r>
            </w:ins>
            <w:ins w:id="11260" w:author="Arjan" w:date="2013-02-04T21:39:00Z">
              <w:r w:rsidRPr="00DD0F4F">
                <w:rPr>
                  <w:rFonts w:ascii="Arial" w:eastAsia="Times New Roman" w:hAnsi="Arial" w:cs="Arial"/>
                  <w:color w:val="000000"/>
                  <w:sz w:val="20"/>
                  <w:szCs w:val="20"/>
                  <w:lang w:val="nl-NL"/>
                </w:rPr>
                <w:t xml:space="preserve"> bewaarbaar gemaakt)</w:t>
              </w:r>
            </w:ins>
          </w:p>
          <w:p w14:paraId="2B4F718C" w14:textId="77777777" w:rsidR="004B006B" w:rsidRDefault="004B006B" w:rsidP="00C05E06">
            <w:pPr>
              <w:autoSpaceDE w:val="0"/>
              <w:autoSpaceDN w:val="0"/>
              <w:adjustRightInd w:val="0"/>
              <w:spacing w:after="0" w:line="240" w:lineRule="auto"/>
              <w:rPr>
                <w:ins w:id="11261" w:author="Arjan Kloosterboer" w:date="2017-08-08T22:02:00Z"/>
                <w:rFonts w:ascii="Arial" w:eastAsia="Times New Roman" w:hAnsi="Arial" w:cs="Arial"/>
                <w:color w:val="000000"/>
                <w:sz w:val="20"/>
                <w:szCs w:val="20"/>
                <w:lang w:val="nl-NL"/>
              </w:rPr>
            </w:pPr>
            <w:ins w:id="11262" w:author="Arjan Kloosterboer" w:date="2017-08-08T22:02:00Z">
              <w:r w:rsidRPr="004B006B">
                <w:rPr>
                  <w:rFonts w:ascii="Arial" w:eastAsia="Times New Roman" w:hAnsi="Arial" w:cs="Arial"/>
                  <w:color w:val="000000"/>
                  <w:sz w:val="20"/>
                  <w:szCs w:val="20"/>
                  <w:lang w:val="nl-NL"/>
                </w:rPr>
                <w:t>- “gearchiveerd (procestermijn onbekend)” (de zaak cq. het zaakdossier is als geheel niet-wijzigbaar bewaarbaar gemaakt maar de vernietigingsdatum kan nog niet bepaald worden.)</w:t>
              </w:r>
            </w:ins>
          </w:p>
          <w:p w14:paraId="2ADD3833" w14:textId="02810953" w:rsidR="00E10437" w:rsidRPr="00DD0F4F" w:rsidRDefault="00E10437" w:rsidP="00C05E06">
            <w:pPr>
              <w:autoSpaceDE w:val="0"/>
              <w:autoSpaceDN w:val="0"/>
              <w:adjustRightInd w:val="0"/>
              <w:spacing w:after="0" w:line="240" w:lineRule="auto"/>
              <w:rPr>
                <w:ins w:id="11263" w:author="Arjan" w:date="2013-02-04T21:39:00Z"/>
                <w:rFonts w:ascii="Arial" w:eastAsia="Times New Roman" w:hAnsi="Arial" w:cs="Arial"/>
                <w:color w:val="000000"/>
                <w:sz w:val="20"/>
                <w:szCs w:val="20"/>
                <w:lang w:val="nl-NL"/>
              </w:rPr>
            </w:pPr>
            <w:ins w:id="11264" w:author="Arjan" w:date="2013-02-04T21:39:00Z">
              <w:r w:rsidRPr="00DD0F4F">
                <w:rPr>
                  <w:rFonts w:ascii="Arial" w:eastAsia="Times New Roman" w:hAnsi="Arial" w:cs="Arial"/>
                  <w:color w:val="000000"/>
                  <w:sz w:val="20"/>
                  <w:szCs w:val="20"/>
                  <w:lang w:val="nl-NL"/>
                </w:rPr>
                <w:t xml:space="preserve">- </w:t>
              </w:r>
            </w:ins>
            <w:ins w:id="11265" w:author="Arjan" w:date="2013-02-05T07:35:00Z">
              <w:r w:rsidR="00D16ECE" w:rsidRPr="00DD0F4F">
                <w:rPr>
                  <w:rFonts w:ascii="Arial" w:eastAsia="Times New Roman" w:hAnsi="Arial" w:cs="Arial"/>
                  <w:color w:val="000000"/>
                  <w:sz w:val="20"/>
                  <w:szCs w:val="20"/>
                  <w:lang w:val="nl-NL"/>
                </w:rPr>
                <w:t>“</w:t>
              </w:r>
            </w:ins>
            <w:ins w:id="11266" w:author="Arjan" w:date="2014-11-17T07:35:00Z">
              <w:r w:rsidR="001B0154">
                <w:rPr>
                  <w:rFonts w:ascii="Arial" w:eastAsia="Times New Roman" w:hAnsi="Arial" w:cs="Arial"/>
                  <w:color w:val="000000"/>
                  <w:sz w:val="20"/>
                  <w:szCs w:val="20"/>
                  <w:lang w:val="nl-NL"/>
                </w:rPr>
                <w:t>v</w:t>
              </w:r>
            </w:ins>
            <w:ins w:id="11267" w:author="Arjan" w:date="2013-02-04T21:39:00Z">
              <w:r w:rsidRPr="00DD0F4F">
                <w:rPr>
                  <w:rFonts w:ascii="Arial" w:eastAsia="Times New Roman" w:hAnsi="Arial" w:cs="Arial"/>
                  <w:color w:val="000000"/>
                  <w:sz w:val="20"/>
                  <w:szCs w:val="20"/>
                  <w:lang w:val="nl-NL"/>
                </w:rPr>
                <w:t>ernietigd</w:t>
              </w:r>
            </w:ins>
            <w:ins w:id="11268" w:author="Arjan" w:date="2013-02-05T07:35:00Z">
              <w:r w:rsidR="00D16ECE" w:rsidRPr="00DD0F4F">
                <w:rPr>
                  <w:rFonts w:ascii="Arial" w:eastAsia="Times New Roman" w:hAnsi="Arial" w:cs="Arial"/>
                  <w:color w:val="000000"/>
                  <w:sz w:val="20"/>
                  <w:szCs w:val="20"/>
                  <w:lang w:val="nl-NL"/>
                </w:rPr>
                <w:t>”</w:t>
              </w:r>
            </w:ins>
            <w:ins w:id="11269" w:author="Arjan" w:date="2013-02-04T21:39:00Z">
              <w:r w:rsidRPr="00DD0F4F">
                <w:rPr>
                  <w:rFonts w:ascii="Arial" w:eastAsia="Times New Roman" w:hAnsi="Arial" w:cs="Arial"/>
                  <w:color w:val="000000"/>
                  <w:sz w:val="20"/>
                  <w:szCs w:val="20"/>
                  <w:lang w:val="nl-NL"/>
                </w:rPr>
                <w:t xml:space="preserve"> </w:t>
              </w:r>
            </w:ins>
          </w:p>
          <w:p w14:paraId="03C1C5BC" w14:textId="77777777" w:rsidR="00E10437" w:rsidRPr="00DD0F4F" w:rsidRDefault="00E10437" w:rsidP="008C517A">
            <w:pPr>
              <w:autoSpaceDE w:val="0"/>
              <w:autoSpaceDN w:val="0"/>
              <w:adjustRightInd w:val="0"/>
              <w:spacing w:after="0" w:line="240" w:lineRule="auto"/>
              <w:rPr>
                <w:rFonts w:ascii="Arial" w:eastAsia="Times New Roman" w:hAnsi="Arial" w:cs="Arial"/>
                <w:color w:val="000000"/>
                <w:sz w:val="20"/>
                <w:szCs w:val="20"/>
                <w:lang w:val="nl-NL"/>
              </w:rPr>
            </w:pPr>
            <w:ins w:id="11270" w:author="Arjan" w:date="2013-02-04T21:39:00Z">
              <w:r w:rsidRPr="00DD0F4F">
                <w:rPr>
                  <w:rFonts w:ascii="Arial" w:eastAsia="Times New Roman" w:hAnsi="Arial" w:cs="Arial"/>
                  <w:color w:val="000000"/>
                  <w:sz w:val="20"/>
                  <w:szCs w:val="20"/>
                  <w:lang w:val="nl-NL"/>
                </w:rPr>
                <w:t xml:space="preserve">- </w:t>
              </w:r>
            </w:ins>
            <w:ins w:id="11271" w:author="Arjan" w:date="2013-02-05T07:35:00Z">
              <w:r w:rsidR="00D16ECE" w:rsidRPr="00DD0F4F">
                <w:rPr>
                  <w:rFonts w:ascii="Arial" w:eastAsia="Times New Roman" w:hAnsi="Arial" w:cs="Arial"/>
                  <w:color w:val="000000"/>
                  <w:sz w:val="20"/>
                  <w:szCs w:val="20"/>
                  <w:lang w:val="nl-NL"/>
                </w:rPr>
                <w:t>“</w:t>
              </w:r>
            </w:ins>
            <w:ins w:id="11272" w:author="Arjan" w:date="2014-11-17T07:35:00Z">
              <w:r w:rsidR="001B0154">
                <w:rPr>
                  <w:rFonts w:ascii="Arial" w:eastAsia="Times New Roman" w:hAnsi="Arial" w:cs="Arial"/>
                  <w:color w:val="000000"/>
                  <w:sz w:val="20"/>
                  <w:szCs w:val="20"/>
                  <w:lang w:val="nl-NL"/>
                </w:rPr>
                <w:t>o</w:t>
              </w:r>
            </w:ins>
            <w:ins w:id="11273" w:author="Arjan" w:date="2013-02-04T21:39:00Z">
              <w:r w:rsidRPr="00DD0F4F">
                <w:rPr>
                  <w:rFonts w:ascii="Arial" w:eastAsia="Times New Roman" w:hAnsi="Arial" w:cs="Arial"/>
                  <w:color w:val="000000"/>
                  <w:sz w:val="20"/>
                  <w:szCs w:val="20"/>
                  <w:lang w:val="nl-NL"/>
                </w:rPr>
                <w:t>vergedragen</w:t>
              </w:r>
            </w:ins>
            <w:ins w:id="11274" w:author="Arjan" w:date="2013-02-05T07:35:00Z">
              <w:r w:rsidR="00D16ECE" w:rsidRPr="00DD0F4F">
                <w:rPr>
                  <w:rFonts w:ascii="Arial" w:eastAsia="Times New Roman" w:hAnsi="Arial" w:cs="Arial"/>
                  <w:color w:val="000000"/>
                  <w:sz w:val="20"/>
                  <w:szCs w:val="20"/>
                  <w:lang w:val="nl-NL"/>
                </w:rPr>
                <w:t>”</w:t>
              </w:r>
            </w:ins>
            <w:ins w:id="11275" w:author="Arjan" w:date="2013-02-04T21:39:00Z">
              <w:r w:rsidRPr="00DD0F4F">
                <w:rPr>
                  <w:rFonts w:ascii="Arial" w:eastAsia="Times New Roman" w:hAnsi="Arial" w:cs="Arial"/>
                  <w:color w:val="000000"/>
                  <w:sz w:val="20"/>
                  <w:szCs w:val="20"/>
                  <w:lang w:val="nl-NL"/>
                </w:rPr>
                <w:t xml:space="preserve"> (naar een archiefbewaarplaats)</w:t>
              </w:r>
            </w:ins>
          </w:p>
        </w:tc>
      </w:tr>
      <w:tr w:rsidR="00E10437" w:rsidRPr="005C14BE" w14:paraId="3A195F86" w14:textId="77777777" w:rsidTr="00E10437">
        <w:trPr>
          <w:trHeight w:val="215"/>
        </w:trPr>
        <w:tc>
          <w:tcPr>
            <w:tcW w:w="3780" w:type="dxa"/>
            <w:tcBorders>
              <w:top w:val="nil"/>
              <w:left w:val="nil"/>
              <w:bottom w:val="nil"/>
              <w:right w:val="nil"/>
            </w:tcBorders>
          </w:tcPr>
          <w:p w14:paraId="095B6EF4" w14:textId="77777777" w:rsidR="00E10437" w:rsidRPr="00DD0F4F" w:rsidRDefault="00E10437" w:rsidP="008C517A">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13BC4E6D" w14:textId="77777777" w:rsidR="00E10437" w:rsidRPr="00DD0F4F" w:rsidRDefault="00E10437" w:rsidP="008C517A">
            <w:pPr>
              <w:autoSpaceDE w:val="0"/>
              <w:autoSpaceDN w:val="0"/>
              <w:adjustRightInd w:val="0"/>
              <w:spacing w:after="0" w:line="240" w:lineRule="auto"/>
              <w:rPr>
                <w:rFonts w:ascii="Arial" w:eastAsia="Times New Roman" w:hAnsi="Arial" w:cs="Arial"/>
                <w:color w:val="000000"/>
                <w:sz w:val="20"/>
                <w:szCs w:val="20"/>
                <w:lang w:val="nl-NL"/>
              </w:rPr>
            </w:pPr>
          </w:p>
        </w:tc>
      </w:tr>
      <w:tr w:rsidR="00E10437" w:rsidRPr="008C517A" w14:paraId="1F65D044" w14:textId="77777777" w:rsidTr="00E10437">
        <w:trPr>
          <w:trHeight w:val="215"/>
        </w:trPr>
        <w:tc>
          <w:tcPr>
            <w:tcW w:w="3780" w:type="dxa"/>
            <w:tcBorders>
              <w:top w:val="nil"/>
              <w:left w:val="nil"/>
              <w:bottom w:val="nil"/>
              <w:right w:val="nil"/>
            </w:tcBorders>
          </w:tcPr>
          <w:p w14:paraId="7A726CCC"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276" w:author="Arjan" w:date="2013-02-04T21:39:00Z">
              <w:r w:rsidRPr="008C517A">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12C4B524"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277" w:author="Arjan" w:date="2013-02-04T21:39:00Z">
              <w:r w:rsidRPr="008C517A">
                <w:rPr>
                  <w:rFonts w:ascii="Arial" w:eastAsia="Times New Roman" w:hAnsi="Arial" w:cs="Arial"/>
                  <w:color w:val="000000"/>
                  <w:sz w:val="20"/>
                  <w:szCs w:val="20"/>
                </w:rPr>
                <w:t>Ja</w:t>
              </w:r>
            </w:ins>
          </w:p>
        </w:tc>
      </w:tr>
      <w:tr w:rsidR="00E10437" w:rsidRPr="008C517A" w14:paraId="6434923B" w14:textId="77777777" w:rsidTr="004F3F32">
        <w:trPr>
          <w:trHeight w:val="80"/>
        </w:trPr>
        <w:tc>
          <w:tcPr>
            <w:tcW w:w="3780" w:type="dxa"/>
            <w:tcBorders>
              <w:top w:val="nil"/>
              <w:left w:val="nil"/>
              <w:bottom w:val="nil"/>
              <w:right w:val="nil"/>
            </w:tcBorders>
          </w:tcPr>
          <w:p w14:paraId="1FF37E4C"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B40E8EC"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0E4193F7" w14:textId="77777777" w:rsidTr="00E10437">
        <w:trPr>
          <w:trHeight w:val="230"/>
        </w:trPr>
        <w:tc>
          <w:tcPr>
            <w:tcW w:w="3780" w:type="dxa"/>
            <w:tcBorders>
              <w:top w:val="nil"/>
              <w:left w:val="nil"/>
              <w:bottom w:val="nil"/>
              <w:right w:val="nil"/>
            </w:tcBorders>
          </w:tcPr>
          <w:p w14:paraId="4FDABBDF"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278" w:author="Arjan" w:date="2013-02-04T21:39:00Z">
              <w:r w:rsidRPr="008C517A">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15663D12"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279" w:author="Arjan" w:date="2013-02-04T21:39:00Z">
              <w:r w:rsidRPr="008C517A">
                <w:rPr>
                  <w:rFonts w:ascii="Arial" w:eastAsia="Times New Roman" w:hAnsi="Arial" w:cs="Arial"/>
                  <w:color w:val="000000"/>
                  <w:sz w:val="20"/>
                  <w:szCs w:val="20"/>
                </w:rPr>
                <w:t>Nee</w:t>
              </w:r>
            </w:ins>
          </w:p>
        </w:tc>
      </w:tr>
      <w:tr w:rsidR="00E10437" w:rsidRPr="008C517A" w14:paraId="3F28D410" w14:textId="77777777" w:rsidTr="00E10437">
        <w:trPr>
          <w:trHeight w:val="230"/>
        </w:trPr>
        <w:tc>
          <w:tcPr>
            <w:tcW w:w="3780" w:type="dxa"/>
            <w:tcBorders>
              <w:top w:val="nil"/>
              <w:left w:val="nil"/>
              <w:bottom w:val="nil"/>
              <w:right w:val="nil"/>
            </w:tcBorders>
          </w:tcPr>
          <w:p w14:paraId="04D61598"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40717CD"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0CDAC9D5" w14:textId="77777777" w:rsidTr="00E10437">
        <w:trPr>
          <w:trHeight w:val="230"/>
        </w:trPr>
        <w:tc>
          <w:tcPr>
            <w:tcW w:w="3780" w:type="dxa"/>
            <w:tcBorders>
              <w:top w:val="nil"/>
              <w:left w:val="nil"/>
              <w:bottom w:val="nil"/>
              <w:right w:val="nil"/>
            </w:tcBorders>
          </w:tcPr>
          <w:p w14:paraId="1C5C3352"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280" w:author="Arjan" w:date="2013-02-04T21:39:00Z">
              <w:r w:rsidRPr="008C517A">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18298B89"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1BE24102" w14:textId="77777777" w:rsidTr="00E10437">
        <w:trPr>
          <w:trHeight w:val="230"/>
        </w:trPr>
        <w:tc>
          <w:tcPr>
            <w:tcW w:w="3780" w:type="dxa"/>
            <w:tcBorders>
              <w:top w:val="nil"/>
              <w:left w:val="nil"/>
              <w:bottom w:val="nil"/>
              <w:right w:val="nil"/>
            </w:tcBorders>
          </w:tcPr>
          <w:p w14:paraId="407DB9A9"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2485499"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1C198887" w14:textId="77777777" w:rsidTr="00E10437">
        <w:trPr>
          <w:trHeight w:val="230"/>
        </w:trPr>
        <w:tc>
          <w:tcPr>
            <w:tcW w:w="3780" w:type="dxa"/>
            <w:tcBorders>
              <w:top w:val="nil"/>
              <w:left w:val="nil"/>
              <w:bottom w:val="nil"/>
              <w:right w:val="nil"/>
            </w:tcBorders>
          </w:tcPr>
          <w:p w14:paraId="51E4B1E2"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281" w:author="Arjan" w:date="2013-02-04T21:39:00Z">
              <w:r w:rsidRPr="008C517A">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4D8901DE"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282" w:author="Arjan" w:date="2013-02-04T21:39:00Z">
              <w:r w:rsidRPr="008C517A">
                <w:rPr>
                  <w:rFonts w:ascii="Arial" w:eastAsia="Times New Roman" w:hAnsi="Arial" w:cs="Arial"/>
                  <w:color w:val="000000"/>
                  <w:sz w:val="20"/>
                  <w:szCs w:val="20"/>
                </w:rPr>
                <w:t>Nee</w:t>
              </w:r>
            </w:ins>
          </w:p>
        </w:tc>
      </w:tr>
      <w:tr w:rsidR="00E10437" w:rsidRPr="008C517A" w14:paraId="2D0BD053" w14:textId="77777777" w:rsidTr="00E10437">
        <w:trPr>
          <w:trHeight w:val="230"/>
        </w:trPr>
        <w:tc>
          <w:tcPr>
            <w:tcW w:w="3780" w:type="dxa"/>
            <w:tcBorders>
              <w:top w:val="nil"/>
              <w:left w:val="nil"/>
              <w:bottom w:val="nil"/>
              <w:right w:val="nil"/>
            </w:tcBorders>
          </w:tcPr>
          <w:p w14:paraId="1A976595"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D20C3FF"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0AB14255" w14:textId="77777777" w:rsidTr="00E10437">
        <w:trPr>
          <w:trHeight w:val="411"/>
        </w:trPr>
        <w:tc>
          <w:tcPr>
            <w:tcW w:w="3780" w:type="dxa"/>
            <w:tcBorders>
              <w:top w:val="nil"/>
              <w:left w:val="nil"/>
              <w:bottom w:val="nil"/>
              <w:right w:val="nil"/>
            </w:tcBorders>
          </w:tcPr>
          <w:p w14:paraId="3943CCF4"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283" w:author="Arjan" w:date="2013-02-04T21:39:00Z">
              <w:r w:rsidRPr="008C517A">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791A8D72"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284" w:author="Arjan" w:date="2013-02-04T21:39:00Z">
              <w:r w:rsidRPr="008C517A">
                <w:rPr>
                  <w:rFonts w:ascii="Arial" w:eastAsia="Times New Roman" w:hAnsi="Arial" w:cs="Arial"/>
                  <w:color w:val="000000"/>
                  <w:sz w:val="20"/>
                  <w:szCs w:val="20"/>
                </w:rPr>
                <w:t>Nee</w:t>
              </w:r>
            </w:ins>
          </w:p>
        </w:tc>
      </w:tr>
      <w:tr w:rsidR="00E10437" w:rsidRPr="008C517A" w14:paraId="16AC3D53" w14:textId="77777777" w:rsidTr="00E10437">
        <w:trPr>
          <w:trHeight w:val="245"/>
        </w:trPr>
        <w:tc>
          <w:tcPr>
            <w:tcW w:w="3780" w:type="dxa"/>
            <w:tcBorders>
              <w:top w:val="nil"/>
              <w:left w:val="nil"/>
              <w:bottom w:val="nil"/>
              <w:right w:val="nil"/>
            </w:tcBorders>
          </w:tcPr>
          <w:p w14:paraId="4D4A6A5B"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ADEF6BB"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76353F3F" w14:textId="77777777" w:rsidTr="00E10437">
        <w:trPr>
          <w:trHeight w:val="230"/>
        </w:trPr>
        <w:tc>
          <w:tcPr>
            <w:tcW w:w="3780" w:type="dxa"/>
            <w:tcBorders>
              <w:top w:val="nil"/>
              <w:left w:val="nil"/>
              <w:bottom w:val="nil"/>
              <w:right w:val="nil"/>
            </w:tcBorders>
          </w:tcPr>
          <w:p w14:paraId="68B96760"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285" w:author="Arjan" w:date="2013-02-04T21:39:00Z">
              <w:r w:rsidRPr="008C517A">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2BBFBFFE" w14:textId="77777777" w:rsidR="00E10437" w:rsidRPr="008C517A" w:rsidRDefault="00DA5D93" w:rsidP="008C517A">
            <w:pPr>
              <w:autoSpaceDE w:val="0"/>
              <w:autoSpaceDN w:val="0"/>
              <w:adjustRightInd w:val="0"/>
              <w:spacing w:after="0" w:line="240" w:lineRule="auto"/>
              <w:rPr>
                <w:rFonts w:ascii="Arial" w:eastAsia="Times New Roman" w:hAnsi="Arial" w:cs="Arial"/>
                <w:color w:val="000000"/>
                <w:sz w:val="20"/>
                <w:szCs w:val="20"/>
              </w:rPr>
            </w:pPr>
            <w:ins w:id="11286" w:author="Arjan" w:date="2013-02-04T21:39:00Z">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Att.LowerBound</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1</w:t>
              </w:r>
              <w:r w:rsidRPr="008C517A">
                <w:rPr>
                  <w:rFonts w:ascii="Arial" w:hAnsi="Arial" w:cs="Arial"/>
                  <w:sz w:val="20"/>
                  <w:szCs w:val="20"/>
                  <w:lang w:val="en-AU"/>
                </w:rPr>
                <w:fldChar w:fldCharType="end"/>
              </w:r>
              <w:r w:rsidR="00E10437" w:rsidRPr="008C517A">
                <w:rPr>
                  <w:rFonts w:ascii="Arial" w:eastAsia="Times New Roman" w:hAnsi="Arial" w:cs="Arial"/>
                  <w:color w:val="000000"/>
                  <w:sz w:val="20"/>
                  <w:szCs w:val="20"/>
                </w:rPr>
                <w:t xml:space="preserve"> - </w:t>
              </w:r>
              <w:r w:rsidRPr="008C517A">
                <w:rPr>
                  <w:rFonts w:ascii="Arial" w:eastAsia="Times New Roman" w:hAnsi="Arial" w:cs="Arial"/>
                  <w:color w:val="000000"/>
                  <w:sz w:val="20"/>
                  <w:szCs w:val="20"/>
                </w:rPr>
                <w:fldChar w:fldCharType="begin" w:fldLock="1"/>
              </w:r>
              <w:r w:rsidR="00E10437" w:rsidRPr="008C517A">
                <w:rPr>
                  <w:rFonts w:ascii="Arial" w:eastAsia="Times New Roman" w:hAnsi="Arial" w:cs="Arial"/>
                  <w:color w:val="000000"/>
                  <w:sz w:val="20"/>
                  <w:szCs w:val="20"/>
                </w:rPr>
                <w:instrText>MERGEFIELD Att.UpperBound</w:instrText>
              </w:r>
              <w:r w:rsidRPr="008C517A">
                <w:rPr>
                  <w:rFonts w:ascii="Arial" w:eastAsia="Times New Roman" w:hAnsi="Arial" w:cs="Arial"/>
                  <w:color w:val="000000"/>
                  <w:sz w:val="20"/>
                  <w:szCs w:val="20"/>
                </w:rPr>
                <w:fldChar w:fldCharType="separate"/>
              </w:r>
              <w:r w:rsidR="00E10437" w:rsidRPr="008C517A">
                <w:rPr>
                  <w:rFonts w:ascii="Arial" w:eastAsia="Times New Roman" w:hAnsi="Arial" w:cs="Arial"/>
                  <w:color w:val="000000"/>
                  <w:sz w:val="20"/>
                  <w:szCs w:val="20"/>
                </w:rPr>
                <w:t>1</w:t>
              </w:r>
              <w:r w:rsidRPr="008C517A">
                <w:rPr>
                  <w:rFonts w:ascii="Arial" w:eastAsia="Times New Roman" w:hAnsi="Arial" w:cs="Arial"/>
                  <w:color w:val="000000"/>
                  <w:sz w:val="20"/>
                  <w:szCs w:val="20"/>
                </w:rPr>
                <w:fldChar w:fldCharType="end"/>
              </w:r>
            </w:ins>
          </w:p>
        </w:tc>
      </w:tr>
      <w:tr w:rsidR="00E10437" w:rsidRPr="008C517A" w14:paraId="523A4F99" w14:textId="77777777" w:rsidTr="00E10437">
        <w:trPr>
          <w:trHeight w:val="230"/>
        </w:trPr>
        <w:tc>
          <w:tcPr>
            <w:tcW w:w="3780" w:type="dxa"/>
            <w:tcBorders>
              <w:top w:val="nil"/>
              <w:left w:val="nil"/>
              <w:bottom w:val="nil"/>
              <w:right w:val="nil"/>
            </w:tcBorders>
          </w:tcPr>
          <w:p w14:paraId="73C85B21"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85CFBF2"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14:paraId="49AE6B13" w14:textId="77777777" w:rsidTr="00E10437">
        <w:trPr>
          <w:trHeight w:val="230"/>
        </w:trPr>
        <w:tc>
          <w:tcPr>
            <w:tcW w:w="3780" w:type="dxa"/>
            <w:tcBorders>
              <w:top w:val="nil"/>
              <w:left w:val="nil"/>
              <w:bottom w:val="nil"/>
              <w:right w:val="nil"/>
            </w:tcBorders>
          </w:tcPr>
          <w:p w14:paraId="220C94DF"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287" w:author="Arjan" w:date="2013-02-04T21:39:00Z">
              <w:r w:rsidRPr="008C517A">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57B80541"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11288" w:author="Arjan" w:date="2013-02-04T21:39:00Z">
              <w:r w:rsidRPr="008C517A">
                <w:rPr>
                  <w:rFonts w:ascii="Arial" w:eastAsia="Times New Roman" w:hAnsi="Arial" w:cs="Arial"/>
                  <w:color w:val="000000"/>
                  <w:sz w:val="20"/>
                  <w:szCs w:val="20"/>
                </w:rPr>
                <w:t>Gemeentelijk kerngegeven</w:t>
              </w:r>
            </w:ins>
          </w:p>
        </w:tc>
      </w:tr>
      <w:tr w:rsidR="00E10437" w:rsidRPr="008C517A" w14:paraId="033ADCF7" w14:textId="77777777" w:rsidTr="00E10437">
        <w:trPr>
          <w:trHeight w:val="230"/>
        </w:trPr>
        <w:tc>
          <w:tcPr>
            <w:tcW w:w="3780" w:type="dxa"/>
            <w:tcBorders>
              <w:top w:val="nil"/>
              <w:left w:val="nil"/>
              <w:right w:val="nil"/>
            </w:tcBorders>
          </w:tcPr>
          <w:p w14:paraId="434E9749"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390EAE20" w14:textId="77777777"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5C14BE" w14:paraId="1AD3D7FA" w14:textId="77777777" w:rsidTr="00E10437">
        <w:trPr>
          <w:trHeight w:val="230"/>
        </w:trPr>
        <w:tc>
          <w:tcPr>
            <w:tcW w:w="3780" w:type="dxa"/>
            <w:tcBorders>
              <w:top w:val="nil"/>
              <w:left w:val="nil"/>
              <w:bottom w:val="single" w:sz="4" w:space="0" w:color="auto"/>
              <w:right w:val="nil"/>
            </w:tcBorders>
          </w:tcPr>
          <w:p w14:paraId="043BB352" w14:textId="77777777"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ins w:id="11289" w:author="Arjan" w:date="2013-02-04T21:39:00Z">
              <w:r w:rsidRPr="008C517A">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015AFE21" w14:textId="77777777" w:rsidR="00E10437" w:rsidRPr="00DD0F4F" w:rsidRDefault="00E10437" w:rsidP="008C517A">
            <w:pPr>
              <w:autoSpaceDE w:val="0"/>
              <w:autoSpaceDN w:val="0"/>
              <w:adjustRightInd w:val="0"/>
              <w:spacing w:after="0" w:line="240" w:lineRule="auto"/>
              <w:rPr>
                <w:rFonts w:ascii="Arial" w:eastAsia="Times New Roman" w:hAnsi="Arial" w:cs="Arial"/>
                <w:color w:val="000000"/>
                <w:sz w:val="20"/>
                <w:szCs w:val="20"/>
                <w:lang w:val="nl-NL"/>
              </w:rPr>
            </w:pPr>
            <w:ins w:id="11290" w:author="Arjan" w:date="2013-02-04T21:39:00Z">
              <w:r w:rsidRPr="00DD0F4F">
                <w:rPr>
                  <w:rFonts w:ascii="Arial" w:eastAsia="Times New Roman" w:hAnsi="Arial" w:cs="Arial"/>
                  <w:color w:val="000000"/>
                  <w:sz w:val="20"/>
                  <w:szCs w:val="20"/>
                  <w:lang w:val="nl-NL"/>
                </w:rPr>
                <w:t>Indien het attribuutsoort een waarde ongelijk "Nog te archiveren" heeft, dan moet van alle ENKELVOUDIGE INFORMATIEOBJECTen die via INFORMATIEOBJECT en de ZAAK-INFORMATIEOBJECT-relatie aan de zaak gerelateerd zijn, het attribuutsoort 'Status' de waarde "Gearchiveerd" hebben.</w:t>
              </w:r>
            </w:ins>
          </w:p>
        </w:tc>
      </w:tr>
    </w:tbl>
    <w:p w14:paraId="34E16647" w14:textId="77777777" w:rsidR="00963185" w:rsidRPr="008E0ED5" w:rsidRDefault="00963185" w:rsidP="00963185">
      <w:pPr>
        <w:widowControl w:val="0"/>
        <w:autoSpaceDE w:val="0"/>
        <w:autoSpaceDN w:val="0"/>
        <w:adjustRightInd w:val="0"/>
        <w:spacing w:before="240" w:after="60" w:line="240" w:lineRule="auto"/>
        <w:outlineLvl w:val="3"/>
        <w:rPr>
          <w:ins w:id="11291" w:author="Arjan Kloosterboer" w:date="2017-09-20T10:29:00Z"/>
          <w:rFonts w:ascii="Arial" w:hAnsi="Arial" w:cs="Arial"/>
          <w:b/>
          <w:color w:val="000000"/>
          <w:sz w:val="24"/>
          <w:szCs w:val="24"/>
        </w:rPr>
      </w:pPr>
      <w:bookmarkStart w:id="11292" w:name="BKM_5D43BAC8_A996_4977_9237_30AC5506E2B1"/>
      <w:ins w:id="11293" w:author="Arjan Kloosterboer" w:date="2017-09-20T10:29:00Z">
        <w:r w:rsidRPr="008E0ED5">
          <w:rPr>
            <w:rFonts w:ascii="Arial" w:hAnsi="Arial" w:cs="Arial"/>
            <w:b/>
            <w:color w:val="000000"/>
            <w:sz w:val="24"/>
            <w:szCs w:val="24"/>
          </w:rPr>
          <w:t>«Attribuutsoort» Procesobjectaard</w:t>
        </w:r>
      </w:ins>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963185" w14:paraId="058EC6A7" w14:textId="77777777" w:rsidTr="006940C5">
        <w:trPr>
          <w:trHeight w:val="230"/>
          <w:ins w:id="11294" w:author="Arjan Kloosterboer" w:date="2017-09-20T10:29:00Z"/>
        </w:trPr>
        <w:tc>
          <w:tcPr>
            <w:tcW w:w="3330" w:type="dxa"/>
            <w:gridSpan w:val="2"/>
            <w:tcBorders>
              <w:top w:val="nil"/>
              <w:left w:val="nil"/>
              <w:bottom w:val="nil"/>
              <w:right w:val="nil"/>
            </w:tcBorders>
            <w:tcMar>
              <w:top w:w="0" w:type="dxa"/>
              <w:left w:w="60" w:type="dxa"/>
              <w:bottom w:w="0" w:type="dxa"/>
              <w:right w:w="60" w:type="dxa"/>
            </w:tcMar>
          </w:tcPr>
          <w:p w14:paraId="461D8BEF" w14:textId="77777777" w:rsidR="00963185" w:rsidRDefault="00963185" w:rsidP="00963185">
            <w:pPr>
              <w:spacing w:after="0"/>
              <w:rPr>
                <w:ins w:id="11295" w:author="Arjan Kloosterboer" w:date="2017-09-20T10:29:00Z"/>
                <w:rFonts w:ascii="Calibri" w:hAnsi="Calibri" w:cs="Calibri"/>
                <w:color w:val="000000"/>
              </w:rPr>
            </w:pPr>
            <w:ins w:id="11296" w:author="Arjan Kloosterboer" w:date="2017-09-20T10:29:00Z">
              <w:r>
                <w:rPr>
                  <w:rFonts w:ascii="Calibri" w:hAnsi="Calibri" w:cs="Calibri"/>
                  <w:b/>
                  <w:bCs/>
                  <w:color w:val="000000"/>
                </w:rPr>
                <w:t xml:space="preserve">Naam </w:t>
              </w:r>
            </w:ins>
          </w:p>
        </w:tc>
        <w:tc>
          <w:tcPr>
            <w:tcW w:w="4320" w:type="dxa"/>
            <w:tcBorders>
              <w:top w:val="nil"/>
              <w:left w:val="nil"/>
              <w:bottom w:val="nil"/>
              <w:right w:val="nil"/>
            </w:tcBorders>
            <w:tcMar>
              <w:top w:w="0" w:type="dxa"/>
              <w:left w:w="60" w:type="dxa"/>
              <w:bottom w:w="0" w:type="dxa"/>
              <w:right w:w="60" w:type="dxa"/>
            </w:tcMar>
          </w:tcPr>
          <w:p w14:paraId="768E1701" w14:textId="77777777" w:rsidR="00963185" w:rsidRDefault="00963185" w:rsidP="00963185">
            <w:pPr>
              <w:spacing w:after="0"/>
              <w:rPr>
                <w:ins w:id="11297" w:author="Arjan Kloosterboer" w:date="2017-09-20T10:29:00Z"/>
                <w:rFonts w:ascii="Calibri" w:hAnsi="Calibri" w:cs="Calibri"/>
                <w:color w:val="0F0F0F"/>
              </w:rPr>
            </w:pPr>
            <w:ins w:id="11298" w:author="Arjan Kloosterboer" w:date="2017-09-20T10:29:00Z">
              <w:r>
                <w:rPr>
                  <w:rFonts w:ascii="Calibri" w:hAnsi="Calibri" w:cs="Calibri"/>
                  <w:color w:val="0F0F0F"/>
                </w:rPr>
                <w:t>Procesobjectaard</w:t>
              </w:r>
            </w:ins>
          </w:p>
        </w:tc>
        <w:tc>
          <w:tcPr>
            <w:tcW w:w="1710" w:type="dxa"/>
            <w:tcBorders>
              <w:top w:val="nil"/>
              <w:left w:val="nil"/>
              <w:bottom w:val="nil"/>
              <w:right w:val="nil"/>
            </w:tcBorders>
            <w:tcMar>
              <w:top w:w="0" w:type="dxa"/>
              <w:left w:w="60" w:type="dxa"/>
              <w:bottom w:w="0" w:type="dxa"/>
              <w:right w:w="60" w:type="dxa"/>
            </w:tcMar>
          </w:tcPr>
          <w:p w14:paraId="441570A2" w14:textId="630FE9E6" w:rsidR="00963185" w:rsidRDefault="00963185" w:rsidP="00963185">
            <w:pPr>
              <w:spacing w:after="0"/>
              <w:jc w:val="right"/>
              <w:rPr>
                <w:ins w:id="11299" w:author="Arjan Kloosterboer" w:date="2017-09-20T10:29:00Z"/>
                <w:rFonts w:ascii="Calibri" w:hAnsi="Calibri" w:cs="Calibri"/>
                <w:color w:val="0F0F0F"/>
              </w:rPr>
            </w:pPr>
          </w:p>
        </w:tc>
      </w:tr>
      <w:tr w:rsidR="00963185" w14:paraId="18F29BE4" w14:textId="77777777" w:rsidTr="006940C5">
        <w:trPr>
          <w:ins w:id="11300" w:author="Arjan Kloosterboer" w:date="2017-09-20T10:29:00Z"/>
        </w:trPr>
        <w:tc>
          <w:tcPr>
            <w:tcW w:w="3330" w:type="dxa"/>
            <w:gridSpan w:val="2"/>
            <w:tcBorders>
              <w:top w:val="nil"/>
              <w:left w:val="nil"/>
              <w:bottom w:val="nil"/>
              <w:right w:val="nil"/>
            </w:tcBorders>
            <w:tcMar>
              <w:top w:w="0" w:type="dxa"/>
              <w:left w:w="60" w:type="dxa"/>
              <w:bottom w:w="0" w:type="dxa"/>
              <w:right w:w="60" w:type="dxa"/>
            </w:tcMar>
          </w:tcPr>
          <w:p w14:paraId="5167B94D" w14:textId="77777777" w:rsidR="00963185" w:rsidRDefault="00963185" w:rsidP="00963185">
            <w:pPr>
              <w:spacing w:after="0"/>
              <w:rPr>
                <w:ins w:id="11301" w:author="Arjan Kloosterboer" w:date="2017-09-20T10:29:00Z"/>
                <w:rFonts w:ascii="Calibri" w:hAnsi="Calibri" w:cs="Calibri"/>
                <w:color w:val="000000"/>
              </w:rPr>
            </w:pPr>
            <w:ins w:id="11302" w:author="Arjan Kloosterboer" w:date="2017-09-20T10:29:00Z">
              <w:r>
                <w:rPr>
                  <w:rFonts w:ascii="Calibri" w:hAnsi="Calibri" w:cs="Calibri"/>
                  <w:b/>
                  <w:bCs/>
                  <w:color w:val="000000"/>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133CA780" w14:textId="77777777" w:rsidR="00963185" w:rsidRDefault="00963185" w:rsidP="00963185">
            <w:pPr>
              <w:spacing w:after="0"/>
              <w:rPr>
                <w:ins w:id="11303" w:author="Arjan Kloosterboer" w:date="2017-09-20T10:29:00Z"/>
                <w:rFonts w:ascii="Calibri" w:hAnsi="Calibri" w:cs="Calibri"/>
                <w:color w:val="0F0F0F"/>
              </w:rPr>
            </w:pPr>
            <w:ins w:id="11304" w:author="Arjan Kloosterboer" w:date="2017-09-20T10:29:00Z">
              <w:r>
                <w:rPr>
                  <w:rFonts w:ascii="Calibri" w:hAnsi="Calibri" w:cs="Calibri"/>
                  <w:color w:val="0F0F0F"/>
                </w:rPr>
                <w:t>KING</w:t>
              </w:r>
            </w:ins>
          </w:p>
        </w:tc>
      </w:tr>
      <w:tr w:rsidR="00963185" w14:paraId="4B6DA4D5" w14:textId="77777777" w:rsidTr="006940C5">
        <w:trPr>
          <w:ins w:id="11305" w:author="Arjan Kloosterboer" w:date="2017-09-20T10:29:00Z"/>
        </w:trPr>
        <w:tc>
          <w:tcPr>
            <w:tcW w:w="3330" w:type="dxa"/>
            <w:gridSpan w:val="2"/>
            <w:tcBorders>
              <w:top w:val="nil"/>
              <w:left w:val="nil"/>
              <w:bottom w:val="nil"/>
              <w:right w:val="nil"/>
            </w:tcBorders>
            <w:tcMar>
              <w:top w:w="0" w:type="dxa"/>
              <w:left w:w="60" w:type="dxa"/>
              <w:bottom w:w="0" w:type="dxa"/>
              <w:right w:w="60" w:type="dxa"/>
            </w:tcMar>
          </w:tcPr>
          <w:p w14:paraId="2E532AC2" w14:textId="77777777" w:rsidR="00963185" w:rsidRDefault="00963185" w:rsidP="00963185">
            <w:pPr>
              <w:spacing w:after="0"/>
              <w:rPr>
                <w:ins w:id="11306" w:author="Arjan Kloosterboer" w:date="2017-09-20T10:29:00Z"/>
                <w:rFonts w:ascii="Calibri" w:hAnsi="Calibri" w:cs="Calibri"/>
                <w:color w:val="000000"/>
              </w:rPr>
            </w:pPr>
            <w:ins w:id="11307" w:author="Arjan Kloosterboer" w:date="2017-09-20T10:29:00Z">
              <w:r>
                <w:rPr>
                  <w:rFonts w:ascii="Calibri" w:hAnsi="Calibri" w:cs="Calibri"/>
                  <w:b/>
                  <w:bCs/>
                  <w:color w:val="000000"/>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479C1F68" w14:textId="77777777" w:rsidR="00963185" w:rsidRDefault="00963185" w:rsidP="00963185">
            <w:pPr>
              <w:spacing w:after="0"/>
              <w:rPr>
                <w:ins w:id="11308" w:author="Arjan Kloosterboer" w:date="2017-09-20T10:29:00Z"/>
                <w:rFonts w:ascii="Calibri" w:hAnsi="Calibri" w:cs="Calibri"/>
                <w:color w:val="0F0F0F"/>
              </w:rPr>
            </w:pPr>
          </w:p>
        </w:tc>
      </w:tr>
      <w:tr w:rsidR="00963185" w:rsidRPr="005C14BE" w14:paraId="51114B65" w14:textId="77777777" w:rsidTr="006940C5">
        <w:trPr>
          <w:ins w:id="11309" w:author="Arjan Kloosterboer" w:date="2017-09-20T10:29:00Z"/>
        </w:trPr>
        <w:tc>
          <w:tcPr>
            <w:tcW w:w="3330" w:type="dxa"/>
            <w:gridSpan w:val="2"/>
            <w:tcBorders>
              <w:top w:val="nil"/>
              <w:left w:val="nil"/>
              <w:bottom w:val="nil"/>
              <w:right w:val="nil"/>
            </w:tcBorders>
            <w:tcMar>
              <w:top w:w="0" w:type="dxa"/>
              <w:left w:w="60" w:type="dxa"/>
              <w:bottom w:w="0" w:type="dxa"/>
              <w:right w:w="60" w:type="dxa"/>
            </w:tcMar>
          </w:tcPr>
          <w:p w14:paraId="4859673B" w14:textId="77777777" w:rsidR="00963185" w:rsidRDefault="00963185" w:rsidP="00963185">
            <w:pPr>
              <w:spacing w:after="0"/>
              <w:rPr>
                <w:ins w:id="11310" w:author="Arjan Kloosterboer" w:date="2017-09-20T10:29:00Z"/>
                <w:rFonts w:ascii="Calibri" w:hAnsi="Calibri" w:cs="Calibri"/>
                <w:color w:val="000000"/>
              </w:rPr>
            </w:pPr>
            <w:ins w:id="11311" w:author="Arjan Kloosterboer" w:date="2017-09-20T10:29:00Z">
              <w:r>
                <w:rPr>
                  <w:rFonts w:ascii="Calibri" w:hAnsi="Calibri" w:cs="Calibri"/>
                  <w:b/>
                  <w:bCs/>
                  <w:color w:val="000000"/>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28DA12D5" w14:textId="77777777" w:rsidR="00963185" w:rsidRPr="00963185" w:rsidRDefault="00963185" w:rsidP="00963185">
            <w:pPr>
              <w:spacing w:after="0"/>
              <w:rPr>
                <w:ins w:id="11312" w:author="Arjan Kloosterboer" w:date="2017-09-20T10:29:00Z"/>
                <w:rFonts w:ascii="Calibri" w:hAnsi="Calibri" w:cs="Calibri"/>
                <w:color w:val="0F0F0F"/>
                <w:lang w:val="nl-NL"/>
              </w:rPr>
            </w:pPr>
            <w:ins w:id="11313" w:author="Arjan Kloosterboer" w:date="2017-09-20T10:29:00Z">
              <w:r w:rsidRPr="00963185">
                <w:rPr>
                  <w:rFonts w:ascii="Calibri" w:hAnsi="Calibri" w:cs="Calibri"/>
                  <w:color w:val="0F0F0F"/>
                  <w:lang w:val="nl-NL"/>
                </w:rPr>
                <w:t>Omschrijving van het object, subject of gebeurtenis waarop, vanuit archiveringsoptiek, de zaak betrekking heeft</w:t>
              </w:r>
            </w:ins>
          </w:p>
        </w:tc>
      </w:tr>
      <w:tr w:rsidR="00963185" w14:paraId="345B8D5B" w14:textId="77777777" w:rsidTr="006940C5">
        <w:trPr>
          <w:trHeight w:val="230"/>
          <w:ins w:id="11314" w:author="Arjan Kloosterboer" w:date="2017-09-20T10:29:00Z"/>
        </w:trPr>
        <w:tc>
          <w:tcPr>
            <w:tcW w:w="3330" w:type="dxa"/>
            <w:gridSpan w:val="2"/>
            <w:tcBorders>
              <w:top w:val="nil"/>
              <w:left w:val="nil"/>
              <w:bottom w:val="nil"/>
              <w:right w:val="nil"/>
            </w:tcBorders>
            <w:tcMar>
              <w:top w:w="0" w:type="dxa"/>
              <w:left w:w="60" w:type="dxa"/>
              <w:bottom w:w="0" w:type="dxa"/>
              <w:right w:w="60" w:type="dxa"/>
            </w:tcMar>
          </w:tcPr>
          <w:p w14:paraId="1F864F9D" w14:textId="77777777" w:rsidR="00963185" w:rsidRDefault="00963185" w:rsidP="00963185">
            <w:pPr>
              <w:spacing w:after="0"/>
              <w:rPr>
                <w:ins w:id="11315" w:author="Arjan Kloosterboer" w:date="2017-09-20T10:29:00Z"/>
                <w:rFonts w:ascii="Calibri" w:hAnsi="Calibri" w:cs="Calibri"/>
                <w:color w:val="000000"/>
              </w:rPr>
            </w:pPr>
            <w:ins w:id="11316" w:author="Arjan Kloosterboer" w:date="2017-09-20T10:29:00Z">
              <w:r>
                <w:rPr>
                  <w:rFonts w:ascii="Calibri" w:hAnsi="Calibri" w:cs="Calibri"/>
                  <w:b/>
                  <w:bCs/>
                  <w:color w:val="000000"/>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7EA8FF6A" w14:textId="77777777" w:rsidR="00963185" w:rsidRDefault="00963185" w:rsidP="00963185">
            <w:pPr>
              <w:spacing w:after="0"/>
              <w:rPr>
                <w:ins w:id="11317" w:author="Arjan Kloosterboer" w:date="2017-09-20T10:29:00Z"/>
                <w:rFonts w:ascii="Calibri" w:hAnsi="Calibri" w:cs="Calibri"/>
                <w:color w:val="0F0F0F"/>
              </w:rPr>
            </w:pPr>
            <w:ins w:id="11318" w:author="Arjan Kloosterboer" w:date="2017-09-20T10:29:00Z">
              <w:r>
                <w:rPr>
                  <w:rFonts w:ascii="Calibri" w:hAnsi="Calibri" w:cs="Calibri"/>
                  <w:color w:val="0F0F0F"/>
                </w:rPr>
                <w:t>KING</w:t>
              </w:r>
            </w:ins>
          </w:p>
        </w:tc>
      </w:tr>
      <w:tr w:rsidR="00963185" w14:paraId="581D66BA" w14:textId="77777777" w:rsidTr="006940C5">
        <w:trPr>
          <w:ins w:id="11319" w:author="Arjan Kloosterboer" w:date="2017-09-20T10:29:00Z"/>
        </w:trPr>
        <w:tc>
          <w:tcPr>
            <w:tcW w:w="3330" w:type="dxa"/>
            <w:gridSpan w:val="2"/>
            <w:tcBorders>
              <w:top w:val="nil"/>
              <w:left w:val="nil"/>
              <w:bottom w:val="nil"/>
              <w:right w:val="nil"/>
            </w:tcBorders>
            <w:tcMar>
              <w:top w:w="0" w:type="dxa"/>
              <w:left w:w="60" w:type="dxa"/>
              <w:bottom w:w="0" w:type="dxa"/>
              <w:right w:w="60" w:type="dxa"/>
            </w:tcMar>
          </w:tcPr>
          <w:p w14:paraId="374A9BAC" w14:textId="77777777" w:rsidR="00963185" w:rsidRDefault="00963185" w:rsidP="00963185">
            <w:pPr>
              <w:spacing w:after="0"/>
              <w:rPr>
                <w:ins w:id="11320" w:author="Arjan Kloosterboer" w:date="2017-09-20T10:29:00Z"/>
                <w:rFonts w:ascii="Calibri" w:hAnsi="Calibri" w:cs="Calibri"/>
                <w:color w:val="000000"/>
              </w:rPr>
            </w:pPr>
            <w:ins w:id="11321" w:author="Arjan Kloosterboer" w:date="2017-09-20T10:29:00Z">
              <w:r>
                <w:rPr>
                  <w:rFonts w:ascii="Calibri" w:hAnsi="Calibri" w:cs="Calibri"/>
                  <w:b/>
                  <w:bCs/>
                  <w:color w:val="000000"/>
                </w:rPr>
                <w:lastRenderedPageBreak/>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4442F77E" w14:textId="77777777" w:rsidR="00963185" w:rsidRDefault="00963185" w:rsidP="00963185">
            <w:pPr>
              <w:spacing w:after="0"/>
              <w:rPr>
                <w:ins w:id="11322" w:author="Arjan Kloosterboer" w:date="2017-09-20T10:29:00Z"/>
                <w:rFonts w:ascii="Calibri" w:hAnsi="Calibri" w:cs="Calibri"/>
                <w:color w:val="0F0F0F"/>
              </w:rPr>
            </w:pPr>
            <w:ins w:id="11323" w:author="Arjan Kloosterboer" w:date="2017-09-20T10:29:00Z">
              <w:r>
                <w:rPr>
                  <w:rFonts w:ascii="Calibri" w:hAnsi="Calibri" w:cs="Calibri"/>
                  <w:color w:val="0F0F0F"/>
                </w:rPr>
                <w:t>1-2-2017</w:t>
              </w:r>
            </w:ins>
          </w:p>
        </w:tc>
      </w:tr>
      <w:tr w:rsidR="00963185" w14:paraId="779FC9C0" w14:textId="77777777" w:rsidTr="006940C5">
        <w:trPr>
          <w:ins w:id="11324" w:author="Arjan Kloosterboer" w:date="2017-09-20T10:29:00Z"/>
        </w:trPr>
        <w:tc>
          <w:tcPr>
            <w:tcW w:w="3330" w:type="dxa"/>
            <w:gridSpan w:val="2"/>
            <w:tcBorders>
              <w:top w:val="nil"/>
              <w:left w:val="nil"/>
              <w:bottom w:val="nil"/>
              <w:right w:val="nil"/>
            </w:tcBorders>
            <w:tcMar>
              <w:top w:w="0" w:type="dxa"/>
              <w:left w:w="60" w:type="dxa"/>
              <w:bottom w:w="0" w:type="dxa"/>
              <w:right w:w="60" w:type="dxa"/>
            </w:tcMar>
          </w:tcPr>
          <w:p w14:paraId="7AFAD21F" w14:textId="77777777" w:rsidR="00963185" w:rsidRDefault="00963185" w:rsidP="00963185">
            <w:pPr>
              <w:spacing w:after="0"/>
              <w:rPr>
                <w:ins w:id="11325" w:author="Arjan Kloosterboer" w:date="2017-09-20T10:29:00Z"/>
                <w:rFonts w:ascii="Calibri" w:hAnsi="Calibri" w:cs="Calibri"/>
                <w:color w:val="000000"/>
              </w:rPr>
            </w:pPr>
            <w:ins w:id="11326" w:author="Arjan Kloosterboer" w:date="2017-09-20T10:29:00Z">
              <w:r>
                <w:rPr>
                  <w:rFonts w:ascii="Calibri" w:hAnsi="Calibri" w:cs="Calibri"/>
                  <w:b/>
                  <w:bCs/>
                  <w:color w:val="000000"/>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035BE654" w14:textId="77777777" w:rsidR="00963185" w:rsidRDefault="00963185" w:rsidP="00963185">
            <w:pPr>
              <w:spacing w:after="0"/>
              <w:rPr>
                <w:ins w:id="11327" w:author="Arjan Kloosterboer" w:date="2017-09-20T10:29:00Z"/>
                <w:rFonts w:ascii="Calibri" w:hAnsi="Calibri" w:cs="Calibri"/>
                <w:color w:val="0F0F0F"/>
              </w:rPr>
            </w:pPr>
            <w:ins w:id="11328" w:author="Arjan Kloosterboer" w:date="2017-09-20T10:29:00Z">
              <w:r>
                <w:rPr>
                  <w:rFonts w:ascii="Calibri" w:hAnsi="Calibri" w:cs="Calibri"/>
                  <w:color w:val="0F0F0F"/>
                </w:rPr>
                <w:t>AN200</w:t>
              </w:r>
            </w:ins>
          </w:p>
        </w:tc>
      </w:tr>
      <w:tr w:rsidR="00963185" w14:paraId="08C15D0A" w14:textId="77777777" w:rsidTr="006940C5">
        <w:trPr>
          <w:trHeight w:val="230"/>
          <w:ins w:id="11329" w:author="Arjan Kloosterboer" w:date="2017-09-20T10:29:00Z"/>
        </w:trPr>
        <w:tc>
          <w:tcPr>
            <w:tcW w:w="3330" w:type="dxa"/>
            <w:gridSpan w:val="2"/>
            <w:tcBorders>
              <w:top w:val="nil"/>
              <w:left w:val="nil"/>
              <w:bottom w:val="nil"/>
              <w:right w:val="nil"/>
            </w:tcBorders>
            <w:tcMar>
              <w:top w:w="0" w:type="dxa"/>
              <w:left w:w="60" w:type="dxa"/>
              <w:bottom w:w="0" w:type="dxa"/>
              <w:right w:w="60" w:type="dxa"/>
            </w:tcMar>
          </w:tcPr>
          <w:p w14:paraId="480BD584" w14:textId="77777777" w:rsidR="00963185" w:rsidRDefault="00963185" w:rsidP="00963185">
            <w:pPr>
              <w:spacing w:after="0"/>
              <w:rPr>
                <w:ins w:id="11330" w:author="Arjan Kloosterboer" w:date="2017-09-20T10:29:00Z"/>
                <w:rFonts w:ascii="Calibri" w:hAnsi="Calibri" w:cs="Calibri"/>
                <w:color w:val="000000"/>
              </w:rPr>
            </w:pPr>
            <w:ins w:id="11331" w:author="Arjan Kloosterboer" w:date="2017-09-20T10:29:00Z">
              <w:r>
                <w:rPr>
                  <w:rFonts w:ascii="Calibri" w:hAnsi="Calibri" w:cs="Calibri"/>
                  <w:b/>
                  <w:bCs/>
                  <w:color w:val="000000"/>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090B1215" w14:textId="77777777" w:rsidR="00963185" w:rsidRDefault="00963185" w:rsidP="00963185">
            <w:pPr>
              <w:spacing w:after="0"/>
              <w:rPr>
                <w:ins w:id="11332" w:author="Arjan Kloosterboer" w:date="2017-09-20T10:29:00Z"/>
                <w:rFonts w:ascii="Calibri" w:hAnsi="Calibri" w:cs="Calibri"/>
                <w:color w:val="0F0F0F"/>
              </w:rPr>
            </w:pPr>
          </w:p>
        </w:tc>
      </w:tr>
      <w:tr w:rsidR="00963185" w14:paraId="7F7CE2B3" w14:textId="77777777" w:rsidTr="006940C5">
        <w:trPr>
          <w:trHeight w:val="215"/>
          <w:ins w:id="11333" w:author="Arjan Kloosterboer" w:date="2017-09-20T10:29:00Z"/>
        </w:trPr>
        <w:tc>
          <w:tcPr>
            <w:tcW w:w="3330" w:type="dxa"/>
            <w:gridSpan w:val="2"/>
            <w:tcBorders>
              <w:top w:val="nil"/>
              <w:left w:val="nil"/>
              <w:bottom w:val="nil"/>
              <w:right w:val="nil"/>
            </w:tcBorders>
            <w:tcMar>
              <w:top w:w="0" w:type="dxa"/>
              <w:left w:w="60" w:type="dxa"/>
              <w:bottom w:w="0" w:type="dxa"/>
              <w:right w:w="60" w:type="dxa"/>
            </w:tcMar>
          </w:tcPr>
          <w:p w14:paraId="7D1AFEF4" w14:textId="77777777" w:rsidR="00963185" w:rsidRDefault="00963185" w:rsidP="00963185">
            <w:pPr>
              <w:spacing w:after="0"/>
              <w:rPr>
                <w:ins w:id="11334" w:author="Arjan Kloosterboer" w:date="2017-09-20T10:29:00Z"/>
                <w:rFonts w:ascii="Calibri" w:hAnsi="Calibri" w:cs="Calibri"/>
                <w:color w:val="000000"/>
              </w:rPr>
            </w:pPr>
            <w:ins w:id="11335" w:author="Arjan Kloosterboer" w:date="2017-09-20T10:29:00Z">
              <w:r>
                <w:rPr>
                  <w:rFonts w:ascii="Calibri" w:hAnsi="Calibri" w:cs="Calibri"/>
                  <w:b/>
                  <w:bCs/>
                  <w:color w:val="000000"/>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0FB3CAEF" w14:textId="77777777" w:rsidR="00963185" w:rsidRDefault="00963185" w:rsidP="00963185">
            <w:pPr>
              <w:spacing w:after="0"/>
              <w:rPr>
                <w:ins w:id="11336" w:author="Arjan Kloosterboer" w:date="2017-09-20T10:29:00Z"/>
                <w:rFonts w:ascii="Calibri" w:hAnsi="Calibri" w:cs="Calibri"/>
                <w:color w:val="0F0F0F"/>
              </w:rPr>
            </w:pPr>
            <w:ins w:id="11337" w:author="Arjan Kloosterboer" w:date="2017-09-20T10:29:00Z">
              <w:r>
                <w:rPr>
                  <w:rFonts w:ascii="Calibri" w:hAnsi="Calibri" w:cs="Calibri"/>
                  <w:color w:val="0F0F0F"/>
                </w:rPr>
                <w:t>Nee</w:t>
              </w:r>
            </w:ins>
          </w:p>
        </w:tc>
      </w:tr>
      <w:tr w:rsidR="00963185" w14:paraId="36B79930" w14:textId="77777777" w:rsidTr="006940C5">
        <w:trPr>
          <w:trHeight w:val="230"/>
          <w:ins w:id="11338" w:author="Arjan Kloosterboer" w:date="2017-09-20T10:29:00Z"/>
        </w:trPr>
        <w:tc>
          <w:tcPr>
            <w:tcW w:w="3330" w:type="dxa"/>
            <w:gridSpan w:val="2"/>
            <w:tcBorders>
              <w:top w:val="nil"/>
              <w:left w:val="nil"/>
              <w:bottom w:val="nil"/>
              <w:right w:val="nil"/>
            </w:tcBorders>
            <w:tcMar>
              <w:top w:w="0" w:type="dxa"/>
              <w:left w:w="60" w:type="dxa"/>
              <w:bottom w:w="0" w:type="dxa"/>
              <w:right w:w="60" w:type="dxa"/>
            </w:tcMar>
          </w:tcPr>
          <w:p w14:paraId="7511EFD9" w14:textId="77777777" w:rsidR="00963185" w:rsidRDefault="00963185" w:rsidP="00963185">
            <w:pPr>
              <w:spacing w:after="0"/>
              <w:rPr>
                <w:ins w:id="11339" w:author="Arjan Kloosterboer" w:date="2017-09-20T10:29:00Z"/>
                <w:rFonts w:ascii="Calibri" w:hAnsi="Calibri" w:cs="Calibri"/>
                <w:color w:val="000000"/>
              </w:rPr>
            </w:pPr>
            <w:ins w:id="11340" w:author="Arjan Kloosterboer" w:date="2017-09-20T10:29:00Z">
              <w:r>
                <w:rPr>
                  <w:rFonts w:ascii="Calibri" w:hAnsi="Calibri" w:cs="Calibri"/>
                  <w:b/>
                  <w:bCs/>
                  <w:color w:val="000000"/>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4C2B5DBA" w14:textId="77777777" w:rsidR="00963185" w:rsidRDefault="00963185" w:rsidP="00963185">
            <w:pPr>
              <w:spacing w:after="0"/>
              <w:rPr>
                <w:ins w:id="11341" w:author="Arjan Kloosterboer" w:date="2017-09-20T10:29:00Z"/>
                <w:rFonts w:ascii="Calibri" w:hAnsi="Calibri" w:cs="Calibri"/>
                <w:color w:val="0F0F0F"/>
              </w:rPr>
            </w:pPr>
            <w:ins w:id="11342" w:author="Arjan Kloosterboer" w:date="2017-09-20T10:29:00Z">
              <w:r>
                <w:rPr>
                  <w:rFonts w:ascii="Calibri" w:hAnsi="Calibri" w:cs="Calibri"/>
                  <w:color w:val="0F0F0F"/>
                </w:rPr>
                <w:t>Ja</w:t>
              </w:r>
            </w:ins>
          </w:p>
        </w:tc>
      </w:tr>
      <w:tr w:rsidR="00963185" w14:paraId="18CF0D4B" w14:textId="77777777" w:rsidTr="006940C5">
        <w:trPr>
          <w:trHeight w:val="230"/>
          <w:ins w:id="11343" w:author="Arjan Kloosterboer" w:date="2017-09-20T10:29:00Z"/>
        </w:trPr>
        <w:tc>
          <w:tcPr>
            <w:tcW w:w="3330" w:type="dxa"/>
            <w:gridSpan w:val="2"/>
            <w:tcBorders>
              <w:top w:val="nil"/>
              <w:left w:val="nil"/>
              <w:bottom w:val="nil"/>
              <w:right w:val="nil"/>
            </w:tcBorders>
            <w:tcMar>
              <w:top w:w="0" w:type="dxa"/>
              <w:left w:w="60" w:type="dxa"/>
              <w:bottom w:w="0" w:type="dxa"/>
              <w:right w:w="60" w:type="dxa"/>
            </w:tcMar>
          </w:tcPr>
          <w:p w14:paraId="3C7CA080" w14:textId="77777777" w:rsidR="00963185" w:rsidRDefault="00963185" w:rsidP="00963185">
            <w:pPr>
              <w:spacing w:after="0"/>
              <w:rPr>
                <w:ins w:id="11344" w:author="Arjan Kloosterboer" w:date="2017-09-20T10:29:00Z"/>
                <w:rFonts w:ascii="Calibri" w:hAnsi="Calibri" w:cs="Calibri"/>
                <w:color w:val="000000"/>
              </w:rPr>
            </w:pPr>
            <w:ins w:id="11345" w:author="Arjan Kloosterboer" w:date="2017-09-20T10:29:00Z">
              <w:r>
                <w:rPr>
                  <w:rFonts w:ascii="Calibri" w:hAnsi="Calibri" w:cs="Calibri"/>
                  <w:b/>
                  <w:bCs/>
                  <w:color w:val="000000"/>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14263514" w14:textId="77777777" w:rsidR="00963185" w:rsidRDefault="00963185" w:rsidP="00963185">
            <w:pPr>
              <w:spacing w:after="0"/>
              <w:rPr>
                <w:ins w:id="11346" w:author="Arjan Kloosterboer" w:date="2017-09-20T10:29:00Z"/>
                <w:rFonts w:ascii="Calibri" w:hAnsi="Calibri" w:cs="Calibri"/>
                <w:color w:val="0F0F0F"/>
              </w:rPr>
            </w:pPr>
            <w:ins w:id="11347" w:author="Arjan Kloosterboer" w:date="2017-09-20T10:29:00Z">
              <w:r>
                <w:rPr>
                  <w:rFonts w:ascii="Calibri" w:hAnsi="Calibri" w:cs="Calibri"/>
                  <w:color w:val="0F0F0F"/>
                </w:rPr>
                <w:t>Nee</w:t>
              </w:r>
            </w:ins>
          </w:p>
        </w:tc>
      </w:tr>
      <w:tr w:rsidR="00963185" w14:paraId="32E54375" w14:textId="77777777" w:rsidTr="006940C5">
        <w:trPr>
          <w:ins w:id="11348" w:author="Arjan Kloosterboer" w:date="2017-09-20T10:29:00Z"/>
        </w:trPr>
        <w:tc>
          <w:tcPr>
            <w:tcW w:w="3330" w:type="dxa"/>
            <w:gridSpan w:val="2"/>
            <w:tcBorders>
              <w:top w:val="nil"/>
              <w:left w:val="nil"/>
              <w:bottom w:val="nil"/>
              <w:right w:val="nil"/>
            </w:tcBorders>
            <w:tcMar>
              <w:top w:w="0" w:type="dxa"/>
              <w:left w:w="60" w:type="dxa"/>
              <w:bottom w:w="0" w:type="dxa"/>
              <w:right w:w="60" w:type="dxa"/>
            </w:tcMar>
          </w:tcPr>
          <w:p w14:paraId="5A3DC598" w14:textId="77777777" w:rsidR="00963185" w:rsidRDefault="00963185" w:rsidP="00963185">
            <w:pPr>
              <w:spacing w:after="0"/>
              <w:rPr>
                <w:ins w:id="11349" w:author="Arjan Kloosterboer" w:date="2017-09-20T10:29:00Z"/>
                <w:rFonts w:ascii="Calibri" w:hAnsi="Calibri" w:cs="Calibri"/>
                <w:color w:val="000000"/>
              </w:rPr>
            </w:pPr>
            <w:ins w:id="11350" w:author="Arjan Kloosterboer" w:date="2017-09-20T10:29:00Z">
              <w:r>
                <w:rPr>
                  <w:rFonts w:ascii="Calibri" w:hAnsi="Calibri" w:cs="Calibri"/>
                  <w:b/>
                  <w:bCs/>
                  <w:color w:val="000000"/>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0ED23FC6" w14:textId="77777777" w:rsidR="00963185" w:rsidRDefault="00963185" w:rsidP="00963185">
            <w:pPr>
              <w:spacing w:after="0"/>
              <w:rPr>
                <w:ins w:id="11351" w:author="Arjan Kloosterboer" w:date="2017-09-20T10:29:00Z"/>
                <w:rFonts w:ascii="Calibri" w:hAnsi="Calibri" w:cs="Calibri"/>
                <w:color w:val="0F0F0F"/>
              </w:rPr>
            </w:pPr>
            <w:ins w:id="11352" w:author="Arjan Kloosterboer" w:date="2017-09-20T10:29:00Z">
              <w:r>
                <w:rPr>
                  <w:rFonts w:ascii="Calibri" w:hAnsi="Calibri" w:cs="Calibri"/>
                  <w:color w:val="0F0F0F"/>
                </w:rPr>
                <w:t>Nee</w:t>
              </w:r>
            </w:ins>
          </w:p>
        </w:tc>
      </w:tr>
      <w:tr w:rsidR="00963185" w14:paraId="3A6D2A79" w14:textId="77777777" w:rsidTr="006940C5">
        <w:trPr>
          <w:trHeight w:val="230"/>
          <w:ins w:id="11353" w:author="Arjan Kloosterboer" w:date="2017-09-20T10:29:00Z"/>
        </w:trPr>
        <w:tc>
          <w:tcPr>
            <w:tcW w:w="3330" w:type="dxa"/>
            <w:gridSpan w:val="2"/>
            <w:tcBorders>
              <w:top w:val="nil"/>
              <w:left w:val="nil"/>
              <w:bottom w:val="nil"/>
              <w:right w:val="nil"/>
            </w:tcBorders>
            <w:tcMar>
              <w:top w:w="0" w:type="dxa"/>
              <w:left w:w="60" w:type="dxa"/>
              <w:bottom w:w="0" w:type="dxa"/>
              <w:right w:w="60" w:type="dxa"/>
            </w:tcMar>
          </w:tcPr>
          <w:p w14:paraId="20599FA5" w14:textId="77777777" w:rsidR="00963185" w:rsidRDefault="00963185" w:rsidP="00963185">
            <w:pPr>
              <w:spacing w:after="0"/>
              <w:rPr>
                <w:ins w:id="11354" w:author="Arjan Kloosterboer" w:date="2017-09-20T10:29:00Z"/>
                <w:rFonts w:ascii="Calibri" w:hAnsi="Calibri" w:cs="Calibri"/>
                <w:color w:val="000000"/>
              </w:rPr>
            </w:pPr>
            <w:ins w:id="11355" w:author="Arjan Kloosterboer" w:date="2017-09-20T10:29:00Z">
              <w:r>
                <w:rPr>
                  <w:rFonts w:ascii="Calibri" w:hAnsi="Calibri" w:cs="Calibri"/>
                  <w:b/>
                  <w:bCs/>
                  <w:color w:val="000000"/>
                </w:rPr>
                <w:t>Kardinaliteit</w:t>
              </w:r>
            </w:ins>
          </w:p>
        </w:tc>
        <w:tc>
          <w:tcPr>
            <w:tcW w:w="6030" w:type="dxa"/>
            <w:gridSpan w:val="2"/>
            <w:tcBorders>
              <w:top w:val="nil"/>
              <w:left w:val="nil"/>
              <w:bottom w:val="nil"/>
              <w:right w:val="nil"/>
            </w:tcBorders>
            <w:tcMar>
              <w:top w:w="0" w:type="dxa"/>
              <w:left w:w="60" w:type="dxa"/>
              <w:bottom w:w="0" w:type="dxa"/>
              <w:right w:w="60" w:type="dxa"/>
            </w:tcMar>
          </w:tcPr>
          <w:p w14:paraId="294E4300" w14:textId="77777777" w:rsidR="00963185" w:rsidRDefault="00963185" w:rsidP="00963185">
            <w:pPr>
              <w:spacing w:after="0"/>
              <w:rPr>
                <w:ins w:id="11356" w:author="Arjan Kloosterboer" w:date="2017-09-20T10:29:00Z"/>
                <w:rFonts w:ascii="Calibri" w:hAnsi="Calibri" w:cs="Calibri"/>
                <w:color w:val="0F0F0F"/>
              </w:rPr>
            </w:pPr>
            <w:ins w:id="11357" w:author="Arjan Kloosterboer" w:date="2017-09-20T10:29:00Z">
              <w:r>
                <w:rPr>
                  <w:rFonts w:ascii="Calibri" w:hAnsi="Calibri" w:cs="Calibri"/>
                  <w:color w:val="0F0F0F"/>
                </w:rPr>
                <w:t>0 - 1</w:t>
              </w:r>
            </w:ins>
          </w:p>
        </w:tc>
      </w:tr>
      <w:tr w:rsidR="00963185" w14:paraId="05558691" w14:textId="77777777" w:rsidTr="006940C5">
        <w:trPr>
          <w:trHeight w:val="230"/>
          <w:ins w:id="11358" w:author="Arjan Kloosterboer" w:date="2017-09-20T10:29:00Z"/>
        </w:trPr>
        <w:tc>
          <w:tcPr>
            <w:tcW w:w="3330" w:type="dxa"/>
            <w:gridSpan w:val="2"/>
            <w:tcBorders>
              <w:top w:val="nil"/>
              <w:left w:val="nil"/>
              <w:bottom w:val="nil"/>
              <w:right w:val="nil"/>
            </w:tcBorders>
            <w:tcMar>
              <w:top w:w="0" w:type="dxa"/>
              <w:left w:w="60" w:type="dxa"/>
              <w:bottom w:w="0" w:type="dxa"/>
              <w:right w:w="60" w:type="dxa"/>
            </w:tcMar>
          </w:tcPr>
          <w:p w14:paraId="090324C6" w14:textId="77777777" w:rsidR="00963185" w:rsidRDefault="00963185" w:rsidP="00963185">
            <w:pPr>
              <w:spacing w:after="0"/>
              <w:rPr>
                <w:ins w:id="11359" w:author="Arjan Kloosterboer" w:date="2017-09-20T10:29:00Z"/>
                <w:rFonts w:ascii="Calibri" w:hAnsi="Calibri" w:cs="Calibri"/>
                <w:color w:val="000000"/>
              </w:rPr>
            </w:pPr>
            <w:ins w:id="11360" w:author="Arjan Kloosterboer" w:date="2017-09-20T10:29:00Z">
              <w:r>
                <w:rPr>
                  <w:rFonts w:ascii="Calibri" w:hAnsi="Calibri" w:cs="Calibri"/>
                  <w:b/>
                  <w:bCs/>
                  <w:color w:val="000000"/>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58A677FA" w14:textId="77777777" w:rsidR="00963185" w:rsidRDefault="00963185" w:rsidP="00963185">
            <w:pPr>
              <w:spacing w:after="0"/>
              <w:rPr>
                <w:ins w:id="11361" w:author="Arjan Kloosterboer" w:date="2017-09-20T10:29:00Z"/>
                <w:rFonts w:ascii="Calibri" w:hAnsi="Calibri" w:cs="Calibri"/>
                <w:color w:val="0F0F0F"/>
              </w:rPr>
            </w:pPr>
            <w:ins w:id="11362" w:author="Arjan Kloosterboer" w:date="2017-09-20T10:29:00Z">
              <w:r>
                <w:rPr>
                  <w:rFonts w:ascii="Calibri" w:hAnsi="Calibri" w:cs="Calibri"/>
                  <w:color w:val="0F0F0F"/>
                </w:rPr>
                <w:t>Gemeentelijk kerngegeven</w:t>
              </w:r>
            </w:ins>
          </w:p>
        </w:tc>
      </w:tr>
      <w:tr w:rsidR="00963185" w14:paraId="6DFAB01C" w14:textId="77777777" w:rsidTr="006940C5">
        <w:trPr>
          <w:trHeight w:val="230"/>
          <w:ins w:id="11363" w:author="Arjan Kloosterboer" w:date="2017-09-20T10:29:00Z"/>
        </w:trPr>
        <w:tc>
          <w:tcPr>
            <w:tcW w:w="3330" w:type="dxa"/>
            <w:gridSpan w:val="2"/>
            <w:tcBorders>
              <w:top w:val="nil"/>
              <w:left w:val="nil"/>
              <w:bottom w:val="nil"/>
              <w:right w:val="nil"/>
            </w:tcBorders>
            <w:tcMar>
              <w:top w:w="0" w:type="dxa"/>
              <w:left w:w="60" w:type="dxa"/>
              <w:bottom w:w="0" w:type="dxa"/>
              <w:right w:w="60" w:type="dxa"/>
            </w:tcMar>
          </w:tcPr>
          <w:p w14:paraId="3D182CDC" w14:textId="77777777" w:rsidR="00963185" w:rsidRDefault="00963185" w:rsidP="00963185">
            <w:pPr>
              <w:spacing w:after="0"/>
              <w:rPr>
                <w:ins w:id="11364" w:author="Arjan Kloosterboer" w:date="2017-09-20T10:29:00Z"/>
                <w:rFonts w:ascii="Calibri" w:hAnsi="Calibri" w:cs="Calibri"/>
                <w:b/>
                <w:bCs/>
                <w:color w:val="000000"/>
              </w:rPr>
            </w:pPr>
            <w:ins w:id="11365" w:author="Arjan Kloosterboer" w:date="2017-09-20T10:29:00Z">
              <w:r>
                <w:rPr>
                  <w:rFonts w:ascii="Calibri" w:hAnsi="Calibri" w:cs="Calibri"/>
                  <w:b/>
                  <w:bCs/>
                  <w:color w:val="000000"/>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637DD900" w14:textId="77777777" w:rsidR="00963185" w:rsidRDefault="00963185" w:rsidP="00963185">
            <w:pPr>
              <w:spacing w:after="0"/>
              <w:rPr>
                <w:ins w:id="11366" w:author="Arjan Kloosterboer" w:date="2017-09-20T10:29:00Z"/>
                <w:rFonts w:ascii="Calibri" w:hAnsi="Calibri" w:cs="Calibri"/>
                <w:color w:val="0F0F0F"/>
              </w:rPr>
            </w:pPr>
            <w:ins w:id="11367" w:author="Arjan Kloosterboer" w:date="2017-09-20T10:29:00Z">
              <w:r>
                <w:rPr>
                  <w:rFonts w:ascii="Calibri" w:hAnsi="Calibri" w:cs="Calibri"/>
                  <w:color w:val="0F0F0F"/>
                </w:rPr>
                <w:t>-</w:t>
              </w:r>
            </w:ins>
          </w:p>
        </w:tc>
      </w:tr>
      <w:tr w:rsidR="00963185" w14:paraId="3AD296E6" w14:textId="77777777" w:rsidTr="006940C5">
        <w:trPr>
          <w:ins w:id="11368" w:author="Arjan Kloosterboer" w:date="2017-09-20T10:29:00Z"/>
        </w:trPr>
        <w:tc>
          <w:tcPr>
            <w:tcW w:w="9360" w:type="dxa"/>
            <w:gridSpan w:val="4"/>
            <w:tcBorders>
              <w:top w:val="nil"/>
              <w:left w:val="nil"/>
              <w:bottom w:val="nil"/>
              <w:right w:val="nil"/>
            </w:tcBorders>
            <w:tcMar>
              <w:top w:w="0" w:type="dxa"/>
              <w:left w:w="60" w:type="dxa"/>
              <w:bottom w:w="0" w:type="dxa"/>
              <w:right w:w="60" w:type="dxa"/>
            </w:tcMar>
          </w:tcPr>
          <w:p w14:paraId="45431D94" w14:textId="77777777" w:rsidR="00963185" w:rsidRDefault="00963185" w:rsidP="00963185">
            <w:pPr>
              <w:spacing w:after="0"/>
              <w:rPr>
                <w:ins w:id="11369" w:author="Arjan Kloosterboer" w:date="2017-09-20T10:29:00Z"/>
                <w:rFonts w:ascii="Calibri" w:hAnsi="Calibri" w:cs="Calibri"/>
                <w:color w:val="0F0F0F"/>
              </w:rPr>
            </w:pPr>
            <w:ins w:id="11370" w:author="Arjan Kloosterboer" w:date="2017-09-20T10:29:00Z">
              <w:r>
                <w:rPr>
                  <w:rFonts w:ascii="Calibri" w:hAnsi="Calibri" w:cs="Calibri"/>
                  <w:b/>
                  <w:bCs/>
                  <w:color w:val="0F0F0F"/>
                </w:rPr>
                <w:t>Toelichting</w:t>
              </w:r>
            </w:ins>
          </w:p>
        </w:tc>
      </w:tr>
      <w:tr w:rsidR="00963185" w:rsidRPr="005C14BE" w14:paraId="5A659CA4" w14:textId="77777777" w:rsidTr="006940C5">
        <w:trPr>
          <w:ins w:id="11371" w:author="Arjan Kloosterboer" w:date="2017-09-20T10:29:00Z"/>
        </w:trPr>
        <w:tc>
          <w:tcPr>
            <w:tcW w:w="450" w:type="dxa"/>
            <w:tcBorders>
              <w:top w:val="nil"/>
              <w:left w:val="nil"/>
              <w:bottom w:val="nil"/>
              <w:right w:val="nil"/>
            </w:tcBorders>
            <w:tcMar>
              <w:top w:w="0" w:type="dxa"/>
              <w:left w:w="60" w:type="dxa"/>
              <w:bottom w:w="0" w:type="dxa"/>
              <w:right w:w="60" w:type="dxa"/>
            </w:tcMar>
          </w:tcPr>
          <w:p w14:paraId="3BF3D11E" w14:textId="77777777" w:rsidR="00963185" w:rsidRDefault="00963185" w:rsidP="00963185">
            <w:pPr>
              <w:spacing w:after="0"/>
              <w:rPr>
                <w:ins w:id="11372" w:author="Arjan Kloosterboer" w:date="2017-09-20T10:29:00Z"/>
                <w:rFonts w:ascii="Calibri" w:hAnsi="Calibri" w:cs="Calibri"/>
                <w:b/>
                <w:bCs/>
                <w:color w:val="0F0F0F"/>
              </w:rPr>
            </w:pPr>
          </w:p>
        </w:tc>
        <w:tc>
          <w:tcPr>
            <w:tcW w:w="8910" w:type="dxa"/>
            <w:gridSpan w:val="3"/>
            <w:tcBorders>
              <w:top w:val="nil"/>
              <w:left w:val="nil"/>
              <w:bottom w:val="nil"/>
              <w:right w:val="nil"/>
            </w:tcBorders>
            <w:tcMar>
              <w:top w:w="0" w:type="dxa"/>
              <w:left w:w="60" w:type="dxa"/>
              <w:bottom w:w="0" w:type="dxa"/>
              <w:right w:w="60" w:type="dxa"/>
            </w:tcMar>
          </w:tcPr>
          <w:p w14:paraId="13AA4464" w14:textId="77777777" w:rsidR="00963185" w:rsidRPr="00963185" w:rsidRDefault="00963185" w:rsidP="00963185">
            <w:pPr>
              <w:spacing w:after="0"/>
              <w:rPr>
                <w:ins w:id="11373" w:author="Arjan Kloosterboer" w:date="2017-09-20T10:29:00Z"/>
                <w:rFonts w:ascii="Calibri" w:hAnsi="Calibri" w:cs="Calibri"/>
                <w:color w:val="0F0F0F"/>
                <w:lang w:val="nl-NL"/>
              </w:rPr>
            </w:pPr>
            <w:ins w:id="11374" w:author="Arjan Kloosterboer" w:date="2017-09-20T10:29:00Z">
              <w:r w:rsidRPr="00963185">
                <w:rPr>
                  <w:rFonts w:ascii="Calibri" w:hAnsi="Calibri" w:cs="Calibri"/>
                  <w:color w:val="0F0F0F"/>
                  <w:lang w:val="nl-NL"/>
                </w:rPr>
                <w:t xml:space="preserve">De attribuutsoort is ontleend aan de Gemeentelijke Selectielijst 2017. 'Procesobject' is daarin omschreven als "Het onderwerp waarop een zaak betrekking heeft en wat verandert door het proces. Dit onderwerp is een object, subject of gebeurtenis ten aanzien waarvan een verandering plaatsvindt en dat gemonitord kan worden." Met de attribuutsoort 'Procesobjectaard' wordt het soort object gespecificeerd dat invulling geeft aan het zojuist genoemde object, siubject en gebeurtenis. In de Selectielijst betreft dit de vermeldingen in de kolom 'Omschrijving' (van procesobject). </w:t>
              </w:r>
            </w:ins>
          </w:p>
          <w:p w14:paraId="060E77AA" w14:textId="77777777" w:rsidR="00963185" w:rsidRPr="00963185" w:rsidRDefault="00963185" w:rsidP="00963185">
            <w:pPr>
              <w:spacing w:after="0"/>
              <w:rPr>
                <w:ins w:id="11375" w:author="Arjan Kloosterboer" w:date="2017-09-20T10:29:00Z"/>
                <w:rFonts w:ascii="Calibri" w:hAnsi="Calibri" w:cs="Calibri"/>
                <w:color w:val="0F0F0F"/>
                <w:lang w:val="nl-NL"/>
              </w:rPr>
            </w:pPr>
            <w:ins w:id="11376" w:author="Arjan Kloosterboer" w:date="2017-09-20T10:29:00Z">
              <w:r w:rsidRPr="00963185">
                <w:rPr>
                  <w:rFonts w:ascii="Calibri" w:hAnsi="Calibri" w:cs="Calibri"/>
                  <w:color w:val="0F0F0F"/>
                  <w:lang w:val="nl-NL"/>
                </w:rPr>
                <w:t xml:space="preserve">Tesamen met 'Resultaatomschrijving' identificeert het uniek een Resultaattype (in ImZTC) bij een Zaaktype. Bij dat resultaattype zijn in een van toepassing zijnde zaaktypecatalogis de archiveringskenmerken (waardering, bewaartermijn) gespecificeerd die van toepassing zijn op de zaak cq. het zaakdossier. </w:t>
              </w:r>
            </w:ins>
          </w:p>
          <w:p w14:paraId="7411653C" w14:textId="77777777" w:rsidR="00963185" w:rsidRPr="00963185" w:rsidRDefault="00963185" w:rsidP="00963185">
            <w:pPr>
              <w:spacing w:after="0"/>
              <w:rPr>
                <w:ins w:id="11377" w:author="Arjan Kloosterboer" w:date="2017-09-20T10:29:00Z"/>
                <w:rFonts w:ascii="Calibri" w:hAnsi="Calibri" w:cs="Calibri"/>
                <w:color w:val="0F0F0F"/>
                <w:lang w:val="nl-NL"/>
              </w:rPr>
            </w:pPr>
            <w:ins w:id="11378" w:author="Arjan Kloosterboer" w:date="2017-09-20T10:29:00Z">
              <w:r w:rsidRPr="00963185">
                <w:rPr>
                  <w:rFonts w:ascii="Calibri" w:hAnsi="Calibri" w:cs="Calibri"/>
                  <w:color w:val="0F0F0F"/>
                  <w:lang w:val="nl-NL"/>
                </w:rPr>
                <w:t>V.w.b. waarden van de attribuutsoort, idealiter zijn dat de combinaties met waarden van Resultaatomschrijving zoals die als Resultaattype bij het Zaaktype (van de Zaak) opgenomen zijn in een op het ImZTC gebaseerde zaaktypecatalogus.</w:t>
              </w:r>
            </w:ins>
          </w:p>
        </w:tc>
        <w:bookmarkEnd w:id="11292"/>
      </w:tr>
    </w:tbl>
    <w:p w14:paraId="13E8FA65" w14:textId="77777777" w:rsidR="006940C5" w:rsidRPr="008E0ED5" w:rsidRDefault="006940C5" w:rsidP="006940C5">
      <w:pPr>
        <w:widowControl w:val="0"/>
        <w:autoSpaceDE w:val="0"/>
        <w:autoSpaceDN w:val="0"/>
        <w:adjustRightInd w:val="0"/>
        <w:spacing w:before="240" w:after="60" w:line="240" w:lineRule="auto"/>
        <w:outlineLvl w:val="3"/>
        <w:rPr>
          <w:ins w:id="11379" w:author="Arjan Kloosterboer" w:date="2017-09-20T10:45:00Z"/>
          <w:rFonts w:ascii="Arial" w:hAnsi="Arial" w:cs="Arial"/>
          <w:b/>
          <w:color w:val="000000"/>
          <w:sz w:val="24"/>
          <w:szCs w:val="24"/>
        </w:rPr>
      </w:pPr>
      <w:bookmarkStart w:id="11380" w:name="BKM_5380E6B2_9FB0_462D_AB43_0B4301303BDD"/>
      <w:ins w:id="11381" w:author="Arjan Kloosterboer" w:date="2017-09-20T10:45:00Z">
        <w:r w:rsidRPr="008E0ED5">
          <w:rPr>
            <w:rFonts w:ascii="Arial" w:hAnsi="Arial" w:cs="Arial"/>
            <w:b/>
            <w:color w:val="000000"/>
            <w:sz w:val="24"/>
            <w:szCs w:val="24"/>
          </w:rPr>
          <w:t>«Gegevensgroeptype» Procesobject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6940C5" w14:paraId="165341EB" w14:textId="77777777" w:rsidTr="007F6122">
        <w:trPr>
          <w:ins w:id="11382"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6BDAAC23" w14:textId="77777777" w:rsidR="006940C5" w:rsidRDefault="006940C5" w:rsidP="006940C5">
            <w:pPr>
              <w:spacing w:after="0"/>
              <w:rPr>
                <w:ins w:id="11383" w:author="Arjan Kloosterboer" w:date="2017-09-20T10:45:00Z"/>
                <w:rFonts w:ascii="Calibri" w:hAnsi="Calibri" w:cs="Calibri"/>
                <w:color w:val="000000"/>
              </w:rPr>
            </w:pPr>
            <w:ins w:id="11384" w:author="Arjan Kloosterboer" w:date="2017-09-20T10:45:00Z">
              <w:r>
                <w:rPr>
                  <w:rFonts w:ascii="Calibri" w:hAnsi="Calibri" w:cs="Calibri"/>
                  <w:b/>
                  <w:bCs/>
                  <w:color w:val="000000"/>
                </w:rPr>
                <w:t xml:space="preserve">Naam </w:t>
              </w:r>
            </w:ins>
          </w:p>
        </w:tc>
        <w:tc>
          <w:tcPr>
            <w:tcW w:w="5670" w:type="dxa"/>
            <w:tcBorders>
              <w:top w:val="nil"/>
              <w:left w:val="nil"/>
              <w:bottom w:val="nil"/>
              <w:right w:val="nil"/>
            </w:tcBorders>
            <w:tcMar>
              <w:top w:w="0" w:type="dxa"/>
              <w:left w:w="60" w:type="dxa"/>
              <w:bottom w:w="0" w:type="dxa"/>
              <w:right w:w="60" w:type="dxa"/>
            </w:tcMar>
          </w:tcPr>
          <w:p w14:paraId="3F0AA470" w14:textId="77777777" w:rsidR="006940C5" w:rsidRDefault="006940C5" w:rsidP="006940C5">
            <w:pPr>
              <w:spacing w:after="0"/>
              <w:rPr>
                <w:ins w:id="11385" w:author="Arjan Kloosterboer" w:date="2017-09-20T10:45:00Z"/>
                <w:rFonts w:ascii="Calibri" w:hAnsi="Calibri" w:cs="Calibri"/>
                <w:color w:val="000000"/>
              </w:rPr>
            </w:pPr>
            <w:ins w:id="11386" w:author="Arjan Kloosterboer" w:date="2017-09-20T10:45:00Z">
              <w:r>
                <w:rPr>
                  <w:rFonts w:ascii="Calibri" w:hAnsi="Calibri" w:cs="Calibri"/>
                  <w:color w:val="000000"/>
                </w:rPr>
                <w:t>Procesobject</w:t>
              </w:r>
            </w:ins>
          </w:p>
        </w:tc>
      </w:tr>
      <w:tr w:rsidR="006940C5" w14:paraId="02FB6310" w14:textId="77777777" w:rsidTr="007F6122">
        <w:trPr>
          <w:ins w:id="11387"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1314970F" w14:textId="77777777" w:rsidR="006940C5" w:rsidRDefault="006940C5" w:rsidP="006940C5">
            <w:pPr>
              <w:spacing w:after="0"/>
              <w:rPr>
                <w:ins w:id="11388" w:author="Arjan Kloosterboer" w:date="2017-09-20T10:45:00Z"/>
                <w:rFonts w:ascii="Calibri" w:hAnsi="Calibri" w:cs="Calibri"/>
                <w:color w:val="000000"/>
              </w:rPr>
            </w:pPr>
            <w:ins w:id="11389" w:author="Arjan Kloosterboer" w:date="2017-09-20T10:45:00Z">
              <w:r>
                <w:rPr>
                  <w:rFonts w:ascii="Calibri" w:hAnsi="Calibri" w:cs="Calibri"/>
                  <w:b/>
                  <w:bCs/>
                  <w:color w:val="000000"/>
                </w:rPr>
                <w:t xml:space="preserve">Herkomst </w:t>
              </w:r>
            </w:ins>
          </w:p>
        </w:tc>
        <w:tc>
          <w:tcPr>
            <w:tcW w:w="5670" w:type="dxa"/>
            <w:tcBorders>
              <w:top w:val="nil"/>
              <w:left w:val="nil"/>
              <w:bottom w:val="nil"/>
              <w:right w:val="nil"/>
            </w:tcBorders>
            <w:tcMar>
              <w:top w:w="0" w:type="dxa"/>
              <w:left w:w="60" w:type="dxa"/>
              <w:bottom w:w="0" w:type="dxa"/>
              <w:right w:w="60" w:type="dxa"/>
            </w:tcMar>
          </w:tcPr>
          <w:p w14:paraId="17F3E741" w14:textId="77777777" w:rsidR="006940C5" w:rsidRDefault="006940C5" w:rsidP="006940C5">
            <w:pPr>
              <w:spacing w:after="0"/>
              <w:rPr>
                <w:ins w:id="11390" w:author="Arjan Kloosterboer" w:date="2017-09-20T10:45:00Z"/>
                <w:rFonts w:ascii="Calibri" w:hAnsi="Calibri" w:cs="Calibri"/>
                <w:color w:val="000000"/>
              </w:rPr>
            </w:pPr>
            <w:ins w:id="11391" w:author="Arjan Kloosterboer" w:date="2017-09-20T10:45:00Z">
              <w:r>
                <w:rPr>
                  <w:rFonts w:ascii="Calibri" w:hAnsi="Calibri" w:cs="Calibri"/>
                  <w:color w:val="000000"/>
                </w:rPr>
                <w:t>KING</w:t>
              </w:r>
            </w:ins>
          </w:p>
        </w:tc>
      </w:tr>
      <w:tr w:rsidR="006940C5" w14:paraId="72B639E7" w14:textId="77777777" w:rsidTr="007F6122">
        <w:trPr>
          <w:ins w:id="11392"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01140401" w14:textId="77777777" w:rsidR="006940C5" w:rsidRDefault="006940C5" w:rsidP="006940C5">
            <w:pPr>
              <w:spacing w:after="0"/>
              <w:rPr>
                <w:ins w:id="11393" w:author="Arjan Kloosterboer" w:date="2017-09-20T10:45:00Z"/>
                <w:rFonts w:ascii="Calibri" w:hAnsi="Calibri" w:cs="Calibri"/>
                <w:color w:val="000000"/>
              </w:rPr>
            </w:pPr>
            <w:ins w:id="11394" w:author="Arjan Kloosterboer" w:date="2017-09-20T10:45:00Z">
              <w:r>
                <w:rPr>
                  <w:rFonts w:ascii="Calibri" w:hAnsi="Calibri" w:cs="Calibri"/>
                  <w:b/>
                  <w:bCs/>
                  <w:color w:val="000000"/>
                </w:rPr>
                <w:t xml:space="preserve">Code </w:t>
              </w:r>
            </w:ins>
          </w:p>
        </w:tc>
        <w:tc>
          <w:tcPr>
            <w:tcW w:w="5670" w:type="dxa"/>
            <w:tcBorders>
              <w:top w:val="nil"/>
              <w:left w:val="nil"/>
              <w:bottom w:val="nil"/>
              <w:right w:val="nil"/>
            </w:tcBorders>
            <w:tcMar>
              <w:top w:w="0" w:type="dxa"/>
              <w:left w:w="60" w:type="dxa"/>
              <w:bottom w:w="0" w:type="dxa"/>
              <w:right w:w="60" w:type="dxa"/>
            </w:tcMar>
          </w:tcPr>
          <w:p w14:paraId="77EA4DC3" w14:textId="77777777" w:rsidR="006940C5" w:rsidRDefault="006940C5" w:rsidP="006940C5">
            <w:pPr>
              <w:spacing w:after="0"/>
              <w:rPr>
                <w:ins w:id="11395" w:author="Arjan Kloosterboer" w:date="2017-09-20T10:45:00Z"/>
                <w:rFonts w:ascii="Calibri" w:hAnsi="Calibri" w:cs="Calibri"/>
                <w:color w:val="000000"/>
              </w:rPr>
            </w:pPr>
          </w:p>
        </w:tc>
      </w:tr>
      <w:tr w:rsidR="006940C5" w:rsidRPr="005C14BE" w14:paraId="1184BABB" w14:textId="77777777" w:rsidTr="007F6122">
        <w:trPr>
          <w:ins w:id="11396"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53D83AB1" w14:textId="77777777" w:rsidR="006940C5" w:rsidRDefault="006940C5" w:rsidP="006940C5">
            <w:pPr>
              <w:spacing w:after="0"/>
              <w:rPr>
                <w:ins w:id="11397" w:author="Arjan Kloosterboer" w:date="2017-09-20T10:45:00Z"/>
                <w:rFonts w:ascii="Calibri" w:hAnsi="Calibri" w:cs="Calibri"/>
                <w:color w:val="000000"/>
              </w:rPr>
            </w:pPr>
            <w:ins w:id="11398" w:author="Arjan Kloosterboer" w:date="2017-09-20T10:45:00Z">
              <w:r>
                <w:rPr>
                  <w:rFonts w:ascii="Calibri" w:hAnsi="Calibri" w:cs="Calibri"/>
                  <w:b/>
                  <w:bCs/>
                  <w:color w:val="000000"/>
                </w:rPr>
                <w:t xml:space="preserve">Definitie </w:t>
              </w:r>
            </w:ins>
          </w:p>
        </w:tc>
        <w:tc>
          <w:tcPr>
            <w:tcW w:w="5670" w:type="dxa"/>
            <w:tcBorders>
              <w:top w:val="nil"/>
              <w:left w:val="nil"/>
              <w:bottom w:val="nil"/>
              <w:right w:val="nil"/>
            </w:tcBorders>
            <w:tcMar>
              <w:top w:w="0" w:type="dxa"/>
              <w:left w:w="60" w:type="dxa"/>
              <w:bottom w:w="0" w:type="dxa"/>
              <w:right w:w="60" w:type="dxa"/>
            </w:tcMar>
          </w:tcPr>
          <w:p w14:paraId="2950882C" w14:textId="77777777" w:rsidR="006940C5" w:rsidRPr="006940C5" w:rsidRDefault="006940C5" w:rsidP="006940C5">
            <w:pPr>
              <w:spacing w:after="0"/>
              <w:rPr>
                <w:ins w:id="11399" w:author="Arjan Kloosterboer" w:date="2017-09-20T10:45:00Z"/>
                <w:rFonts w:ascii="Calibri" w:hAnsi="Calibri" w:cs="Calibri"/>
                <w:color w:val="000000"/>
                <w:lang w:val="nl-NL"/>
              </w:rPr>
            </w:pPr>
            <w:ins w:id="11400" w:author="Arjan Kloosterboer" w:date="2017-09-20T10:45:00Z">
              <w:r w:rsidRPr="006940C5">
                <w:rPr>
                  <w:rFonts w:ascii="Calibri" w:hAnsi="Calibri" w:cs="Calibri"/>
                  <w:color w:val="0F0F0F"/>
                  <w:lang w:val="nl-NL"/>
                </w:rPr>
                <w:t>Specificatie van de attribuutsoort van het object, subject of gebeurtenis waarop, vanuit archiveringsoptiek, de zaak betrekking heeft en dat bepalend is voor de start van de archiefactietermijn.</w:t>
              </w:r>
            </w:ins>
          </w:p>
        </w:tc>
      </w:tr>
      <w:tr w:rsidR="006940C5" w14:paraId="0C255094" w14:textId="77777777" w:rsidTr="007F6122">
        <w:trPr>
          <w:ins w:id="11401"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2BFC5AFF" w14:textId="77777777" w:rsidR="006940C5" w:rsidRDefault="006940C5" w:rsidP="006940C5">
            <w:pPr>
              <w:spacing w:after="0"/>
              <w:rPr>
                <w:ins w:id="11402" w:author="Arjan Kloosterboer" w:date="2017-09-20T10:45:00Z"/>
                <w:rFonts w:ascii="Calibri" w:hAnsi="Calibri" w:cs="Calibri"/>
                <w:color w:val="000000"/>
              </w:rPr>
            </w:pPr>
            <w:ins w:id="11403" w:author="Arjan Kloosterboer" w:date="2017-09-20T10:45:00Z">
              <w:r>
                <w:rPr>
                  <w:rFonts w:ascii="Calibri" w:hAnsi="Calibri" w:cs="Calibri"/>
                  <w:b/>
                  <w:bCs/>
                  <w:color w:val="000000"/>
                </w:rPr>
                <w:t>Herkomst definitie</w:t>
              </w:r>
            </w:ins>
          </w:p>
        </w:tc>
        <w:tc>
          <w:tcPr>
            <w:tcW w:w="5670" w:type="dxa"/>
            <w:tcBorders>
              <w:top w:val="nil"/>
              <w:left w:val="nil"/>
              <w:bottom w:val="nil"/>
              <w:right w:val="nil"/>
            </w:tcBorders>
            <w:tcMar>
              <w:top w:w="0" w:type="dxa"/>
              <w:left w:w="60" w:type="dxa"/>
              <w:bottom w:w="0" w:type="dxa"/>
              <w:right w:w="60" w:type="dxa"/>
            </w:tcMar>
          </w:tcPr>
          <w:p w14:paraId="0B3BB1EC" w14:textId="77777777" w:rsidR="006940C5" w:rsidRDefault="006940C5" w:rsidP="006940C5">
            <w:pPr>
              <w:spacing w:after="0"/>
              <w:rPr>
                <w:ins w:id="11404" w:author="Arjan Kloosterboer" w:date="2017-09-20T10:45:00Z"/>
                <w:rFonts w:ascii="Calibri" w:hAnsi="Calibri" w:cs="Calibri"/>
                <w:color w:val="000000"/>
              </w:rPr>
            </w:pPr>
            <w:ins w:id="11405" w:author="Arjan Kloosterboer" w:date="2017-09-20T10:45:00Z">
              <w:r>
                <w:rPr>
                  <w:rFonts w:ascii="Calibri" w:hAnsi="Calibri" w:cs="Calibri"/>
                  <w:color w:val="000000"/>
                </w:rPr>
                <w:t>KING</w:t>
              </w:r>
            </w:ins>
          </w:p>
        </w:tc>
      </w:tr>
      <w:tr w:rsidR="006940C5" w14:paraId="1AC33DC1" w14:textId="77777777" w:rsidTr="007F6122">
        <w:trPr>
          <w:ins w:id="11406"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0E90E6D4" w14:textId="77777777" w:rsidR="006940C5" w:rsidRDefault="006940C5" w:rsidP="006940C5">
            <w:pPr>
              <w:spacing w:after="0"/>
              <w:rPr>
                <w:ins w:id="11407" w:author="Arjan Kloosterboer" w:date="2017-09-20T10:45:00Z"/>
                <w:rFonts w:ascii="Calibri" w:hAnsi="Calibri" w:cs="Calibri"/>
                <w:color w:val="000000"/>
              </w:rPr>
            </w:pPr>
            <w:ins w:id="11408" w:author="Arjan Kloosterboer" w:date="2017-09-20T10:45:00Z">
              <w:r>
                <w:rPr>
                  <w:rFonts w:ascii="Calibri" w:hAnsi="Calibri" w:cs="Calibri"/>
                  <w:b/>
                  <w:bCs/>
                  <w:color w:val="000000"/>
                </w:rPr>
                <w:t xml:space="preserve">Datum opname </w:t>
              </w:r>
            </w:ins>
          </w:p>
        </w:tc>
        <w:tc>
          <w:tcPr>
            <w:tcW w:w="5670" w:type="dxa"/>
            <w:tcBorders>
              <w:top w:val="nil"/>
              <w:left w:val="nil"/>
              <w:bottom w:val="nil"/>
              <w:right w:val="nil"/>
            </w:tcBorders>
            <w:tcMar>
              <w:top w:w="0" w:type="dxa"/>
              <w:left w:w="60" w:type="dxa"/>
              <w:bottom w:w="0" w:type="dxa"/>
              <w:right w:w="60" w:type="dxa"/>
            </w:tcMar>
          </w:tcPr>
          <w:p w14:paraId="67F41B2B" w14:textId="77777777" w:rsidR="006940C5" w:rsidRDefault="006940C5" w:rsidP="006940C5">
            <w:pPr>
              <w:spacing w:after="0"/>
              <w:rPr>
                <w:ins w:id="11409" w:author="Arjan Kloosterboer" w:date="2017-09-20T10:45:00Z"/>
                <w:rFonts w:ascii="Calibri" w:hAnsi="Calibri" w:cs="Calibri"/>
                <w:color w:val="000000"/>
              </w:rPr>
            </w:pPr>
            <w:ins w:id="11410" w:author="Arjan Kloosterboer" w:date="2017-09-20T10:45:00Z">
              <w:r>
                <w:rPr>
                  <w:rFonts w:ascii="Calibri" w:hAnsi="Calibri" w:cs="Calibri"/>
                  <w:color w:val="000000"/>
                </w:rPr>
                <w:t>1-2-2017</w:t>
              </w:r>
            </w:ins>
          </w:p>
        </w:tc>
      </w:tr>
      <w:tr w:rsidR="006940C5" w14:paraId="31527F69" w14:textId="77777777" w:rsidTr="007F6122">
        <w:trPr>
          <w:ins w:id="11411"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4F24D5A0" w14:textId="77777777" w:rsidR="006940C5" w:rsidRDefault="006940C5" w:rsidP="006940C5">
            <w:pPr>
              <w:spacing w:after="0"/>
              <w:rPr>
                <w:ins w:id="11412" w:author="Arjan Kloosterboer" w:date="2017-09-20T10:45:00Z"/>
                <w:rFonts w:ascii="Calibri" w:hAnsi="Calibri" w:cs="Calibri"/>
                <w:color w:val="000000"/>
              </w:rPr>
            </w:pPr>
            <w:ins w:id="11413" w:author="Arjan Kloosterboer" w:date="2017-09-20T10:45:00Z">
              <w:r>
                <w:rPr>
                  <w:rFonts w:ascii="Calibri" w:hAnsi="Calibri" w:cs="Calibri"/>
                  <w:b/>
                  <w:bCs/>
                  <w:color w:val="000000"/>
                </w:rPr>
                <w:t>Indicatie materiële historie</w:t>
              </w:r>
            </w:ins>
          </w:p>
        </w:tc>
        <w:tc>
          <w:tcPr>
            <w:tcW w:w="5670" w:type="dxa"/>
            <w:tcBorders>
              <w:top w:val="nil"/>
              <w:left w:val="nil"/>
              <w:bottom w:val="nil"/>
              <w:right w:val="nil"/>
            </w:tcBorders>
            <w:tcMar>
              <w:top w:w="0" w:type="dxa"/>
              <w:left w:w="60" w:type="dxa"/>
              <w:bottom w:w="0" w:type="dxa"/>
              <w:right w:w="60" w:type="dxa"/>
            </w:tcMar>
          </w:tcPr>
          <w:p w14:paraId="53244406" w14:textId="77777777" w:rsidR="006940C5" w:rsidRDefault="006940C5" w:rsidP="006940C5">
            <w:pPr>
              <w:spacing w:after="0"/>
              <w:rPr>
                <w:ins w:id="11414" w:author="Arjan Kloosterboer" w:date="2017-09-20T10:45:00Z"/>
                <w:rFonts w:ascii="Calibri" w:hAnsi="Calibri" w:cs="Calibri"/>
                <w:color w:val="000000"/>
              </w:rPr>
            </w:pPr>
            <w:ins w:id="11415" w:author="Arjan Kloosterboer" w:date="2017-09-20T10:45:00Z">
              <w:r>
                <w:rPr>
                  <w:rFonts w:ascii="Calibri" w:hAnsi="Calibri" w:cs="Calibri"/>
                  <w:color w:val="000000"/>
                </w:rPr>
                <w:t>Nee</w:t>
              </w:r>
            </w:ins>
          </w:p>
        </w:tc>
      </w:tr>
      <w:tr w:rsidR="006940C5" w14:paraId="08DC0686" w14:textId="77777777" w:rsidTr="007F6122">
        <w:trPr>
          <w:ins w:id="11416"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44EEA1D5" w14:textId="77777777" w:rsidR="006940C5" w:rsidRDefault="006940C5" w:rsidP="006940C5">
            <w:pPr>
              <w:spacing w:after="0"/>
              <w:rPr>
                <w:ins w:id="11417" w:author="Arjan Kloosterboer" w:date="2017-09-20T10:45:00Z"/>
                <w:rFonts w:ascii="Calibri" w:hAnsi="Calibri" w:cs="Calibri"/>
                <w:color w:val="000000"/>
              </w:rPr>
            </w:pPr>
            <w:ins w:id="11418" w:author="Arjan Kloosterboer" w:date="2017-09-20T10:45:00Z">
              <w:r>
                <w:rPr>
                  <w:rFonts w:ascii="Calibri" w:hAnsi="Calibri" w:cs="Calibri"/>
                  <w:b/>
                  <w:bCs/>
                  <w:color w:val="000000"/>
                </w:rPr>
                <w:t>Indicatie formele historie</w:t>
              </w:r>
            </w:ins>
          </w:p>
        </w:tc>
        <w:tc>
          <w:tcPr>
            <w:tcW w:w="5670" w:type="dxa"/>
            <w:tcBorders>
              <w:top w:val="nil"/>
              <w:left w:val="nil"/>
              <w:bottom w:val="nil"/>
              <w:right w:val="nil"/>
            </w:tcBorders>
            <w:tcMar>
              <w:top w:w="0" w:type="dxa"/>
              <w:left w:w="60" w:type="dxa"/>
              <w:bottom w:w="0" w:type="dxa"/>
              <w:right w:w="60" w:type="dxa"/>
            </w:tcMar>
          </w:tcPr>
          <w:p w14:paraId="11C3352F" w14:textId="77777777" w:rsidR="006940C5" w:rsidRDefault="006940C5" w:rsidP="006940C5">
            <w:pPr>
              <w:spacing w:after="0"/>
              <w:rPr>
                <w:ins w:id="11419" w:author="Arjan Kloosterboer" w:date="2017-09-20T10:45:00Z"/>
                <w:rFonts w:ascii="Calibri" w:hAnsi="Calibri" w:cs="Calibri"/>
                <w:color w:val="000000"/>
              </w:rPr>
            </w:pPr>
            <w:ins w:id="11420" w:author="Arjan Kloosterboer" w:date="2017-09-20T10:45:00Z">
              <w:r>
                <w:rPr>
                  <w:rFonts w:ascii="Calibri" w:hAnsi="Calibri" w:cs="Calibri"/>
                  <w:color w:val="000000"/>
                </w:rPr>
                <w:t>Ja</w:t>
              </w:r>
            </w:ins>
          </w:p>
        </w:tc>
      </w:tr>
      <w:tr w:rsidR="006940C5" w14:paraId="520F845C" w14:textId="77777777" w:rsidTr="007F6122">
        <w:trPr>
          <w:ins w:id="11421"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7BF2E9DD" w14:textId="77777777" w:rsidR="006940C5" w:rsidRDefault="006940C5" w:rsidP="006940C5">
            <w:pPr>
              <w:spacing w:after="0"/>
              <w:rPr>
                <w:ins w:id="11422" w:author="Arjan Kloosterboer" w:date="2017-09-20T10:45:00Z"/>
                <w:rFonts w:ascii="Calibri" w:hAnsi="Calibri" w:cs="Calibri"/>
                <w:color w:val="000000"/>
              </w:rPr>
            </w:pPr>
            <w:ins w:id="11423" w:author="Arjan Kloosterboer" w:date="2017-09-20T10:45:00Z">
              <w:r>
                <w:rPr>
                  <w:rFonts w:ascii="Calibri" w:hAnsi="Calibri" w:cs="Calibri"/>
                  <w:b/>
                  <w:bCs/>
                  <w:color w:val="000000"/>
                </w:rPr>
                <w:t>Indicatie in onderzoek</w:t>
              </w:r>
            </w:ins>
          </w:p>
        </w:tc>
        <w:tc>
          <w:tcPr>
            <w:tcW w:w="5670" w:type="dxa"/>
            <w:tcBorders>
              <w:top w:val="nil"/>
              <w:left w:val="nil"/>
              <w:bottom w:val="nil"/>
              <w:right w:val="nil"/>
            </w:tcBorders>
            <w:tcMar>
              <w:top w:w="0" w:type="dxa"/>
              <w:left w:w="60" w:type="dxa"/>
              <w:bottom w:w="0" w:type="dxa"/>
              <w:right w:w="60" w:type="dxa"/>
            </w:tcMar>
          </w:tcPr>
          <w:p w14:paraId="3102C36A" w14:textId="77777777" w:rsidR="006940C5" w:rsidRDefault="006940C5" w:rsidP="006940C5">
            <w:pPr>
              <w:spacing w:after="0"/>
              <w:rPr>
                <w:ins w:id="11424" w:author="Arjan Kloosterboer" w:date="2017-09-20T10:45:00Z"/>
                <w:rFonts w:ascii="Calibri" w:hAnsi="Calibri" w:cs="Calibri"/>
                <w:color w:val="000000"/>
              </w:rPr>
            </w:pPr>
            <w:ins w:id="11425" w:author="Arjan Kloosterboer" w:date="2017-09-20T10:45:00Z">
              <w:r>
                <w:rPr>
                  <w:rFonts w:ascii="Calibri" w:hAnsi="Calibri" w:cs="Calibri"/>
                  <w:color w:val="000000"/>
                </w:rPr>
                <w:t>Nee</w:t>
              </w:r>
            </w:ins>
          </w:p>
        </w:tc>
      </w:tr>
      <w:tr w:rsidR="006940C5" w14:paraId="2654FBC9" w14:textId="77777777" w:rsidTr="007F6122">
        <w:trPr>
          <w:ins w:id="11426"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3855A8DF" w14:textId="77777777" w:rsidR="006940C5" w:rsidRDefault="006940C5" w:rsidP="006940C5">
            <w:pPr>
              <w:spacing w:after="0"/>
              <w:rPr>
                <w:ins w:id="11427" w:author="Arjan Kloosterboer" w:date="2017-09-20T10:45:00Z"/>
                <w:rFonts w:ascii="Calibri" w:hAnsi="Calibri" w:cs="Calibri"/>
                <w:color w:val="000000"/>
              </w:rPr>
            </w:pPr>
            <w:ins w:id="11428" w:author="Arjan Kloosterboer" w:date="2017-09-20T10:45:00Z">
              <w:r>
                <w:rPr>
                  <w:rFonts w:ascii="Calibri" w:hAnsi="Calibri" w:cs="Calibri"/>
                  <w:b/>
                  <w:bCs/>
                  <w:color w:val="000000"/>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493C389F" w14:textId="77777777" w:rsidR="006940C5" w:rsidRDefault="006940C5" w:rsidP="006940C5">
            <w:pPr>
              <w:spacing w:after="0"/>
              <w:rPr>
                <w:ins w:id="11429" w:author="Arjan Kloosterboer" w:date="2017-09-20T10:45:00Z"/>
                <w:rFonts w:ascii="Calibri" w:hAnsi="Calibri" w:cs="Calibri"/>
                <w:color w:val="000000"/>
              </w:rPr>
            </w:pPr>
            <w:ins w:id="11430" w:author="Arjan Kloosterboer" w:date="2017-09-20T10:45:00Z">
              <w:r>
                <w:rPr>
                  <w:rFonts w:ascii="Calibri" w:hAnsi="Calibri" w:cs="Calibri"/>
                  <w:color w:val="000000"/>
                </w:rPr>
                <w:t>Nee</w:t>
              </w:r>
            </w:ins>
          </w:p>
        </w:tc>
      </w:tr>
      <w:tr w:rsidR="006940C5" w14:paraId="28179D0C" w14:textId="77777777" w:rsidTr="007F6122">
        <w:trPr>
          <w:ins w:id="11431"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254C2790" w14:textId="77777777" w:rsidR="006940C5" w:rsidRDefault="006940C5" w:rsidP="006940C5">
            <w:pPr>
              <w:spacing w:after="0"/>
              <w:rPr>
                <w:ins w:id="11432" w:author="Arjan Kloosterboer" w:date="2017-09-20T10:45:00Z"/>
                <w:rFonts w:ascii="Calibri" w:hAnsi="Calibri" w:cs="Calibri"/>
                <w:color w:val="000000"/>
              </w:rPr>
            </w:pPr>
            <w:ins w:id="11433" w:author="Arjan Kloosterboer" w:date="2017-09-20T10:45:00Z">
              <w:r>
                <w:rPr>
                  <w:rFonts w:ascii="Calibri" w:hAnsi="Calibri" w:cs="Calibri"/>
                  <w:b/>
                  <w:bCs/>
                  <w:color w:val="000000"/>
                </w:rPr>
                <w:t>Indicatie kardinaliteit</w:t>
              </w:r>
            </w:ins>
          </w:p>
        </w:tc>
        <w:tc>
          <w:tcPr>
            <w:tcW w:w="5670" w:type="dxa"/>
            <w:tcBorders>
              <w:top w:val="nil"/>
              <w:left w:val="nil"/>
              <w:bottom w:val="nil"/>
              <w:right w:val="nil"/>
            </w:tcBorders>
            <w:tcMar>
              <w:top w:w="0" w:type="dxa"/>
              <w:left w:w="60" w:type="dxa"/>
              <w:bottom w:w="0" w:type="dxa"/>
              <w:right w:w="60" w:type="dxa"/>
            </w:tcMar>
          </w:tcPr>
          <w:p w14:paraId="7596751C" w14:textId="77777777" w:rsidR="006940C5" w:rsidRDefault="006940C5" w:rsidP="006940C5">
            <w:pPr>
              <w:spacing w:after="0"/>
              <w:rPr>
                <w:ins w:id="11434" w:author="Arjan Kloosterboer" w:date="2017-09-20T10:45:00Z"/>
                <w:rFonts w:ascii="Calibri" w:hAnsi="Calibri" w:cs="Calibri"/>
                <w:color w:val="000000"/>
              </w:rPr>
            </w:pPr>
            <w:ins w:id="11435" w:author="Arjan Kloosterboer" w:date="2017-09-20T10:45:00Z">
              <w:r>
                <w:rPr>
                  <w:rFonts w:ascii="Calibri" w:hAnsi="Calibri" w:cs="Calibri"/>
                  <w:color w:val="000000"/>
                  <w:sz w:val="20"/>
                  <w:szCs w:val="20"/>
                </w:rPr>
                <w:t xml:space="preserve">0 -1 </w:t>
              </w:r>
            </w:ins>
          </w:p>
        </w:tc>
      </w:tr>
      <w:tr w:rsidR="006940C5" w14:paraId="1257C9F2" w14:textId="77777777" w:rsidTr="007F6122">
        <w:trPr>
          <w:ins w:id="11436"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2CF0A22A" w14:textId="77777777" w:rsidR="006940C5" w:rsidRDefault="006940C5" w:rsidP="006940C5">
            <w:pPr>
              <w:spacing w:after="0"/>
              <w:rPr>
                <w:ins w:id="11437" w:author="Arjan Kloosterboer" w:date="2017-09-20T10:45:00Z"/>
                <w:rFonts w:ascii="Calibri" w:hAnsi="Calibri" w:cs="Calibri"/>
                <w:color w:val="000000"/>
              </w:rPr>
            </w:pPr>
            <w:ins w:id="11438" w:author="Arjan Kloosterboer" w:date="2017-09-20T10:45:00Z">
              <w:r>
                <w:rPr>
                  <w:rFonts w:ascii="Calibri" w:hAnsi="Calibri" w:cs="Calibri"/>
                  <w:b/>
                  <w:bCs/>
                  <w:color w:val="000000"/>
                </w:rPr>
                <w:t>Indicatie authentiek</w:t>
              </w:r>
            </w:ins>
          </w:p>
        </w:tc>
        <w:tc>
          <w:tcPr>
            <w:tcW w:w="5670" w:type="dxa"/>
            <w:tcBorders>
              <w:top w:val="nil"/>
              <w:left w:val="nil"/>
              <w:bottom w:val="nil"/>
              <w:right w:val="nil"/>
            </w:tcBorders>
            <w:tcMar>
              <w:top w:w="0" w:type="dxa"/>
              <w:left w:w="60" w:type="dxa"/>
              <w:bottom w:w="0" w:type="dxa"/>
              <w:right w:w="60" w:type="dxa"/>
            </w:tcMar>
          </w:tcPr>
          <w:p w14:paraId="2689DFB4" w14:textId="77777777" w:rsidR="006940C5" w:rsidRDefault="006940C5" w:rsidP="006940C5">
            <w:pPr>
              <w:spacing w:after="0"/>
              <w:rPr>
                <w:ins w:id="11439" w:author="Arjan Kloosterboer" w:date="2017-09-20T10:45:00Z"/>
                <w:rFonts w:ascii="Calibri" w:hAnsi="Calibri" w:cs="Calibri"/>
                <w:color w:val="000000"/>
              </w:rPr>
            </w:pPr>
            <w:ins w:id="11440" w:author="Arjan Kloosterboer" w:date="2017-09-20T10:45:00Z">
              <w:r>
                <w:rPr>
                  <w:rFonts w:ascii="Calibri" w:hAnsi="Calibri" w:cs="Calibri"/>
                  <w:color w:val="000000"/>
                </w:rPr>
                <w:t>Gemeentelijk kerngegeven</w:t>
              </w:r>
            </w:ins>
          </w:p>
        </w:tc>
      </w:tr>
      <w:tr w:rsidR="006940C5" w:rsidRPr="005C14BE" w14:paraId="0B002181" w14:textId="77777777" w:rsidTr="007F6122">
        <w:trPr>
          <w:ins w:id="11441"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4CEAFC50" w14:textId="77777777" w:rsidR="006940C5" w:rsidRDefault="006940C5" w:rsidP="006940C5">
            <w:pPr>
              <w:spacing w:after="0"/>
              <w:rPr>
                <w:ins w:id="11442" w:author="Arjan Kloosterboer" w:date="2017-09-20T10:45:00Z"/>
                <w:rFonts w:ascii="Calibri" w:hAnsi="Calibri" w:cs="Calibri"/>
                <w:color w:val="000000"/>
              </w:rPr>
            </w:pPr>
            <w:ins w:id="11443" w:author="Arjan Kloosterboer" w:date="2017-09-20T10:45:00Z">
              <w:r>
                <w:rPr>
                  <w:rFonts w:ascii="Calibri" w:hAnsi="Calibri" w:cs="Calibri"/>
                  <w:b/>
                  <w:bCs/>
                  <w:color w:val="000000"/>
                </w:rPr>
                <w:t xml:space="preserve">Regels </w:t>
              </w:r>
            </w:ins>
          </w:p>
        </w:tc>
        <w:tc>
          <w:tcPr>
            <w:tcW w:w="5670" w:type="dxa"/>
            <w:tcBorders>
              <w:top w:val="nil"/>
              <w:left w:val="nil"/>
              <w:bottom w:val="nil"/>
              <w:right w:val="nil"/>
            </w:tcBorders>
            <w:tcMar>
              <w:top w:w="0" w:type="dxa"/>
              <w:left w:w="60" w:type="dxa"/>
              <w:bottom w:w="0" w:type="dxa"/>
              <w:right w:w="60" w:type="dxa"/>
            </w:tcMar>
          </w:tcPr>
          <w:p w14:paraId="6DDE7A20" w14:textId="77777777" w:rsidR="006940C5" w:rsidRPr="006940C5" w:rsidRDefault="006940C5" w:rsidP="006940C5">
            <w:pPr>
              <w:spacing w:after="0"/>
              <w:rPr>
                <w:ins w:id="11444" w:author="Arjan Kloosterboer" w:date="2017-09-20T10:45:00Z"/>
                <w:rFonts w:ascii="Calibri" w:hAnsi="Calibri" w:cs="Calibri"/>
                <w:color w:val="000000"/>
                <w:lang w:val="nl-NL"/>
              </w:rPr>
            </w:pPr>
            <w:ins w:id="11445" w:author="Arjan Kloosterboer" w:date="2017-09-20T10:45:00Z">
              <w:r w:rsidRPr="006940C5">
                <w:rPr>
                  <w:rFonts w:ascii="Calibri" w:hAnsi="Calibri" w:cs="Calibri"/>
                  <w:color w:val="000000"/>
                  <w:lang w:val="nl-NL"/>
                </w:rPr>
                <w:t>1) De groepattribuutsoort moet van waarden zijn voorzien indien de attribuutsoort 'Archiefstatus' de waarde "gearchiveerd (procestermijn onbekend)" heeft.</w:t>
              </w:r>
            </w:ins>
          </w:p>
        </w:tc>
      </w:tr>
      <w:tr w:rsidR="006940C5" w14:paraId="0F97C0F9" w14:textId="77777777" w:rsidTr="007F6122">
        <w:trPr>
          <w:ins w:id="11446" w:author="Arjan Kloosterboer" w:date="2017-09-20T10:45:00Z"/>
        </w:trPr>
        <w:tc>
          <w:tcPr>
            <w:tcW w:w="9360" w:type="dxa"/>
            <w:gridSpan w:val="3"/>
            <w:tcBorders>
              <w:top w:val="nil"/>
              <w:left w:val="nil"/>
              <w:bottom w:val="nil"/>
              <w:right w:val="nil"/>
            </w:tcBorders>
            <w:tcMar>
              <w:top w:w="0" w:type="dxa"/>
              <w:left w:w="60" w:type="dxa"/>
              <w:bottom w:w="0" w:type="dxa"/>
              <w:right w:w="60" w:type="dxa"/>
            </w:tcMar>
          </w:tcPr>
          <w:p w14:paraId="1F11F95A" w14:textId="77777777" w:rsidR="006940C5" w:rsidRDefault="006940C5" w:rsidP="006940C5">
            <w:pPr>
              <w:spacing w:after="0"/>
              <w:rPr>
                <w:ins w:id="11447" w:author="Arjan Kloosterboer" w:date="2017-09-20T10:45:00Z"/>
                <w:rFonts w:ascii="Calibri" w:hAnsi="Calibri" w:cs="Calibri"/>
                <w:color w:val="0F0F0F"/>
              </w:rPr>
            </w:pPr>
            <w:ins w:id="11448" w:author="Arjan Kloosterboer" w:date="2017-09-20T10:45:00Z">
              <w:r>
                <w:rPr>
                  <w:rFonts w:ascii="Calibri" w:hAnsi="Calibri" w:cs="Calibri"/>
                  <w:b/>
                  <w:bCs/>
                  <w:color w:val="0F0F0F"/>
                </w:rPr>
                <w:lastRenderedPageBreak/>
                <w:t>Toelichting</w:t>
              </w:r>
            </w:ins>
          </w:p>
        </w:tc>
      </w:tr>
      <w:tr w:rsidR="006940C5" w:rsidRPr="005C14BE" w14:paraId="552EF997" w14:textId="77777777" w:rsidTr="007F6122">
        <w:trPr>
          <w:ins w:id="11449" w:author="Arjan Kloosterboer" w:date="2017-09-20T10:45:00Z"/>
        </w:trPr>
        <w:tc>
          <w:tcPr>
            <w:tcW w:w="450" w:type="dxa"/>
            <w:tcBorders>
              <w:top w:val="nil"/>
              <w:left w:val="nil"/>
              <w:bottom w:val="nil"/>
              <w:right w:val="nil"/>
            </w:tcBorders>
            <w:tcMar>
              <w:top w:w="0" w:type="dxa"/>
              <w:left w:w="60" w:type="dxa"/>
              <w:bottom w:w="0" w:type="dxa"/>
              <w:right w:w="60" w:type="dxa"/>
            </w:tcMar>
          </w:tcPr>
          <w:p w14:paraId="4BD2CAAD" w14:textId="77777777" w:rsidR="006940C5" w:rsidRDefault="006940C5" w:rsidP="006940C5">
            <w:pPr>
              <w:spacing w:after="0"/>
              <w:rPr>
                <w:ins w:id="11450" w:author="Arjan Kloosterboer" w:date="2017-09-20T10:45:00Z"/>
                <w:rFonts w:ascii="Calibri" w:hAnsi="Calibri" w:cs="Calibri"/>
                <w:b/>
                <w:bCs/>
                <w:color w:val="0F0F0F"/>
              </w:rPr>
            </w:pPr>
          </w:p>
        </w:tc>
        <w:tc>
          <w:tcPr>
            <w:tcW w:w="8910" w:type="dxa"/>
            <w:gridSpan w:val="2"/>
            <w:tcBorders>
              <w:top w:val="nil"/>
              <w:left w:val="nil"/>
              <w:bottom w:val="nil"/>
              <w:right w:val="nil"/>
            </w:tcBorders>
            <w:tcMar>
              <w:top w:w="0" w:type="dxa"/>
              <w:left w:w="60" w:type="dxa"/>
              <w:bottom w:w="0" w:type="dxa"/>
              <w:right w:w="60" w:type="dxa"/>
            </w:tcMar>
          </w:tcPr>
          <w:p w14:paraId="70B62DDB" w14:textId="77777777" w:rsidR="006940C5" w:rsidRPr="006940C5" w:rsidRDefault="006940C5" w:rsidP="006940C5">
            <w:pPr>
              <w:spacing w:after="0"/>
              <w:rPr>
                <w:ins w:id="11451" w:author="Arjan Kloosterboer" w:date="2017-09-20T10:45:00Z"/>
                <w:rFonts w:ascii="Calibri" w:hAnsi="Calibri" w:cs="Calibri"/>
                <w:color w:val="0F0F0F"/>
                <w:lang w:val="nl-NL"/>
              </w:rPr>
            </w:pPr>
            <w:ins w:id="11452" w:author="Arjan Kloosterboer" w:date="2017-09-20T10:45:00Z">
              <w:r w:rsidRPr="006940C5">
                <w:rPr>
                  <w:rFonts w:ascii="Calibri" w:hAnsi="Calibri" w:cs="Calibri"/>
                  <w:color w:val="0F0F0F"/>
                  <w:lang w:val="nl-NL"/>
                </w:rPr>
                <w:t xml:space="preserve">Dit groepattribuutsoort maakt het mogelijk het object te duiden waarvan de vervaldatum bepalend is voor de vernietigingsdatum van het zaakdossier. </w:t>
              </w:r>
            </w:ins>
          </w:p>
          <w:p w14:paraId="180A10B0" w14:textId="77777777" w:rsidR="006940C5" w:rsidRPr="006940C5" w:rsidRDefault="006940C5" w:rsidP="006940C5">
            <w:pPr>
              <w:spacing w:after="0"/>
              <w:rPr>
                <w:ins w:id="11453" w:author="Arjan Kloosterboer" w:date="2017-09-20T10:45:00Z"/>
                <w:rFonts w:ascii="Calibri" w:hAnsi="Calibri" w:cs="Calibri"/>
                <w:color w:val="0F0F0F"/>
                <w:lang w:val="nl-NL"/>
              </w:rPr>
            </w:pPr>
            <w:ins w:id="11454" w:author="Arjan Kloosterboer" w:date="2017-09-20T10:45:00Z">
              <w:r w:rsidRPr="006940C5">
                <w:rPr>
                  <w:rFonts w:ascii="Calibri" w:hAnsi="Calibri" w:cs="Calibri"/>
                  <w:color w:val="0F0F0F"/>
                  <w:lang w:val="nl-NL"/>
                </w:rPr>
                <w:t>Op basis van waarden van de attribuutsoorten Resultaatomschrijving en Procesobjectaard kan, bij afronding van de zaak, het archiefregime (waarderen en, i.v.t., de bewaartermijn) bepaald worden maar nog niet altijd de vernietigingsdatum (i.v.t.). Deze is afhankelijk van het einde van de geldigheid van het procesobject. De einddatum daarvan is niet altijd bekend bij afronding van de zaak. Om van een gearchiveerde zaak periodiek te kunnen bepalen of het procesobject inmiddels beëindigd is, wordt met dit groepattribuutsoort het desbetreffende procesobject geidentificeerd en het datumkenmerk daarvan gespecificeerd dat de vervaldatum van dat object representeert. De waarden van de attribuutsoorten worden deels ontleend aan het van toepassing zijnde Resultaattype bij het Zaaktype.</w:t>
              </w:r>
            </w:ins>
          </w:p>
        </w:tc>
      </w:tr>
    </w:tbl>
    <w:p w14:paraId="062A04E7" w14:textId="77777777" w:rsidR="006940C5" w:rsidRPr="008E0ED5" w:rsidRDefault="006940C5" w:rsidP="006940C5">
      <w:pPr>
        <w:widowControl w:val="0"/>
        <w:autoSpaceDE w:val="0"/>
        <w:autoSpaceDN w:val="0"/>
        <w:adjustRightInd w:val="0"/>
        <w:spacing w:before="240" w:after="60" w:line="240" w:lineRule="auto"/>
        <w:outlineLvl w:val="3"/>
        <w:rPr>
          <w:ins w:id="11455" w:author="Arjan Kloosterboer" w:date="2017-09-20T10:45:00Z"/>
          <w:rFonts w:ascii="Arial" w:hAnsi="Arial" w:cs="Arial"/>
          <w:b/>
          <w:color w:val="000000"/>
          <w:sz w:val="24"/>
          <w:szCs w:val="24"/>
        </w:rPr>
      </w:pPr>
      <w:bookmarkStart w:id="11456" w:name="BKM_E24BAF57_018E_42D7_B072_EA52D862D5C9"/>
      <w:ins w:id="11457" w:author="Arjan Kloosterboer" w:date="2017-09-20T10:45:00Z">
        <w:r w:rsidRPr="008E0ED5">
          <w:rPr>
            <w:rFonts w:ascii="Arial" w:hAnsi="Arial" w:cs="Arial"/>
            <w:b/>
            <w:color w:val="000000"/>
            <w:sz w:val="24"/>
            <w:szCs w:val="24"/>
          </w:rPr>
          <w:t>«Attribuutsoort» 'Registratie' van gegevensgroeptype 'Procesobject'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6940C5" w14:paraId="4554A376" w14:textId="77777777" w:rsidTr="007F6122">
        <w:trPr>
          <w:ins w:id="11458"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150ACCBD" w14:textId="77777777" w:rsidR="006940C5" w:rsidRDefault="006940C5" w:rsidP="006940C5">
            <w:pPr>
              <w:spacing w:after="0"/>
              <w:rPr>
                <w:ins w:id="11459" w:author="Arjan Kloosterboer" w:date="2017-09-20T10:45:00Z"/>
                <w:rFonts w:ascii="Calibri" w:hAnsi="Calibri" w:cs="Calibri"/>
                <w:color w:val="000000"/>
              </w:rPr>
            </w:pPr>
            <w:ins w:id="11460" w:author="Arjan Kloosterboer" w:date="2017-09-20T10:45:00Z">
              <w:r>
                <w:rPr>
                  <w:rFonts w:ascii="Calibri" w:hAnsi="Calibri" w:cs="Calibri"/>
                  <w:b/>
                  <w:bCs/>
                  <w:color w:val="000000"/>
                </w:rPr>
                <w:t xml:space="preserve">Naam </w:t>
              </w:r>
            </w:ins>
          </w:p>
        </w:tc>
        <w:tc>
          <w:tcPr>
            <w:tcW w:w="5670" w:type="dxa"/>
            <w:tcBorders>
              <w:top w:val="nil"/>
              <w:left w:val="nil"/>
              <w:bottom w:val="nil"/>
              <w:right w:val="nil"/>
            </w:tcBorders>
            <w:tcMar>
              <w:top w:w="0" w:type="dxa"/>
              <w:left w:w="60" w:type="dxa"/>
              <w:bottom w:w="0" w:type="dxa"/>
              <w:right w:w="60" w:type="dxa"/>
            </w:tcMar>
          </w:tcPr>
          <w:p w14:paraId="5A5D38B0" w14:textId="77777777" w:rsidR="006940C5" w:rsidRDefault="006940C5" w:rsidP="006940C5">
            <w:pPr>
              <w:spacing w:after="0"/>
              <w:rPr>
                <w:ins w:id="11461" w:author="Arjan Kloosterboer" w:date="2017-09-20T10:45:00Z"/>
                <w:rFonts w:ascii="Calibri" w:hAnsi="Calibri" w:cs="Calibri"/>
                <w:color w:val="000000"/>
              </w:rPr>
            </w:pPr>
            <w:ins w:id="11462" w:author="Arjan Kloosterboer" w:date="2017-09-20T10:45:00Z">
              <w:r>
                <w:rPr>
                  <w:rFonts w:ascii="Calibri" w:hAnsi="Calibri" w:cs="Calibri"/>
                  <w:color w:val="000000"/>
                </w:rPr>
                <w:t>Registratie</w:t>
              </w:r>
            </w:ins>
          </w:p>
        </w:tc>
      </w:tr>
      <w:tr w:rsidR="006940C5" w14:paraId="48167C57" w14:textId="77777777" w:rsidTr="007F6122">
        <w:trPr>
          <w:ins w:id="11463"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5B0FB271" w14:textId="77777777" w:rsidR="006940C5" w:rsidRDefault="006940C5" w:rsidP="006940C5">
            <w:pPr>
              <w:spacing w:after="0"/>
              <w:rPr>
                <w:ins w:id="11464" w:author="Arjan Kloosterboer" w:date="2017-09-20T10:45:00Z"/>
                <w:rFonts w:ascii="Calibri" w:hAnsi="Calibri" w:cs="Calibri"/>
                <w:color w:val="000000"/>
              </w:rPr>
            </w:pPr>
            <w:ins w:id="11465" w:author="Arjan Kloosterboer" w:date="2017-09-20T10:45:00Z">
              <w:r>
                <w:rPr>
                  <w:rFonts w:ascii="Calibri" w:hAnsi="Calibri" w:cs="Calibri"/>
                  <w:b/>
                  <w:bCs/>
                  <w:color w:val="000000"/>
                </w:rPr>
                <w:t xml:space="preserve">Herkomst </w:t>
              </w:r>
            </w:ins>
          </w:p>
        </w:tc>
        <w:tc>
          <w:tcPr>
            <w:tcW w:w="5670" w:type="dxa"/>
            <w:tcBorders>
              <w:top w:val="nil"/>
              <w:left w:val="nil"/>
              <w:bottom w:val="nil"/>
              <w:right w:val="nil"/>
            </w:tcBorders>
            <w:tcMar>
              <w:top w:w="0" w:type="dxa"/>
              <w:left w:w="60" w:type="dxa"/>
              <w:bottom w:w="0" w:type="dxa"/>
              <w:right w:w="60" w:type="dxa"/>
            </w:tcMar>
          </w:tcPr>
          <w:p w14:paraId="043D8B52" w14:textId="77777777" w:rsidR="006940C5" w:rsidRDefault="006940C5" w:rsidP="006940C5">
            <w:pPr>
              <w:spacing w:after="0"/>
              <w:rPr>
                <w:ins w:id="11466" w:author="Arjan Kloosterboer" w:date="2017-09-20T10:45:00Z"/>
                <w:rFonts w:ascii="Calibri" w:hAnsi="Calibri" w:cs="Calibri"/>
                <w:color w:val="000000"/>
              </w:rPr>
            </w:pPr>
            <w:ins w:id="11467" w:author="Arjan Kloosterboer" w:date="2017-09-20T10:45:00Z">
              <w:r>
                <w:rPr>
                  <w:rFonts w:ascii="Calibri" w:hAnsi="Calibri" w:cs="Calibri"/>
                  <w:color w:val="000000"/>
                </w:rPr>
                <w:t>KING</w:t>
              </w:r>
            </w:ins>
          </w:p>
        </w:tc>
      </w:tr>
      <w:tr w:rsidR="006940C5" w14:paraId="6F0B1921" w14:textId="77777777" w:rsidTr="007F6122">
        <w:trPr>
          <w:trHeight w:val="268"/>
          <w:ins w:id="11468"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21ACEE3F" w14:textId="77777777" w:rsidR="006940C5" w:rsidRDefault="006940C5" w:rsidP="006940C5">
            <w:pPr>
              <w:spacing w:after="0"/>
              <w:rPr>
                <w:ins w:id="11469" w:author="Arjan Kloosterboer" w:date="2017-09-20T10:45:00Z"/>
                <w:rFonts w:ascii="Calibri" w:hAnsi="Calibri" w:cs="Calibri"/>
                <w:color w:val="000000"/>
              </w:rPr>
            </w:pPr>
            <w:ins w:id="11470" w:author="Arjan Kloosterboer" w:date="2017-09-20T10:45:00Z">
              <w:r>
                <w:rPr>
                  <w:rFonts w:ascii="Calibri" w:hAnsi="Calibri" w:cs="Calibri"/>
                  <w:b/>
                  <w:bCs/>
                  <w:color w:val="000000"/>
                </w:rPr>
                <w:t xml:space="preserve">Code </w:t>
              </w:r>
            </w:ins>
          </w:p>
        </w:tc>
        <w:tc>
          <w:tcPr>
            <w:tcW w:w="5670" w:type="dxa"/>
            <w:tcBorders>
              <w:top w:val="nil"/>
              <w:left w:val="nil"/>
              <w:bottom w:val="nil"/>
              <w:right w:val="nil"/>
            </w:tcBorders>
            <w:tcMar>
              <w:top w:w="0" w:type="dxa"/>
              <w:left w:w="60" w:type="dxa"/>
              <w:bottom w:w="0" w:type="dxa"/>
              <w:right w:w="60" w:type="dxa"/>
            </w:tcMar>
          </w:tcPr>
          <w:p w14:paraId="023CBC29" w14:textId="77777777" w:rsidR="006940C5" w:rsidRDefault="006940C5" w:rsidP="006940C5">
            <w:pPr>
              <w:spacing w:after="0"/>
              <w:rPr>
                <w:ins w:id="11471" w:author="Arjan Kloosterboer" w:date="2017-09-20T10:45:00Z"/>
                <w:rFonts w:ascii="Calibri" w:hAnsi="Calibri" w:cs="Calibri"/>
                <w:color w:val="000000"/>
              </w:rPr>
            </w:pPr>
          </w:p>
        </w:tc>
      </w:tr>
      <w:tr w:rsidR="006940C5" w:rsidRPr="005C14BE" w14:paraId="38DA8336" w14:textId="77777777" w:rsidTr="007F6122">
        <w:trPr>
          <w:ins w:id="11472"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17CFF596" w14:textId="77777777" w:rsidR="006940C5" w:rsidRDefault="006940C5" w:rsidP="006940C5">
            <w:pPr>
              <w:spacing w:after="0"/>
              <w:rPr>
                <w:ins w:id="11473" w:author="Arjan Kloosterboer" w:date="2017-09-20T10:45:00Z"/>
                <w:rFonts w:ascii="Calibri" w:hAnsi="Calibri" w:cs="Calibri"/>
                <w:color w:val="000000"/>
              </w:rPr>
            </w:pPr>
            <w:ins w:id="11474" w:author="Arjan Kloosterboer" w:date="2017-09-20T10:45:00Z">
              <w:r>
                <w:rPr>
                  <w:rFonts w:ascii="Calibri" w:hAnsi="Calibri" w:cs="Calibri"/>
                  <w:b/>
                  <w:bCs/>
                  <w:color w:val="000000"/>
                </w:rPr>
                <w:t xml:space="preserve">Definitie </w:t>
              </w:r>
            </w:ins>
          </w:p>
        </w:tc>
        <w:tc>
          <w:tcPr>
            <w:tcW w:w="5670" w:type="dxa"/>
            <w:tcBorders>
              <w:top w:val="nil"/>
              <w:left w:val="nil"/>
              <w:bottom w:val="nil"/>
              <w:right w:val="nil"/>
            </w:tcBorders>
            <w:tcMar>
              <w:top w:w="0" w:type="dxa"/>
              <w:left w:w="60" w:type="dxa"/>
              <w:bottom w:w="0" w:type="dxa"/>
              <w:right w:w="60" w:type="dxa"/>
            </w:tcMar>
          </w:tcPr>
          <w:p w14:paraId="200D49F2" w14:textId="77777777" w:rsidR="006940C5" w:rsidRPr="006940C5" w:rsidRDefault="006940C5" w:rsidP="006940C5">
            <w:pPr>
              <w:spacing w:after="0"/>
              <w:rPr>
                <w:ins w:id="11475" w:author="Arjan Kloosterboer" w:date="2017-09-20T10:45:00Z"/>
                <w:rFonts w:ascii="Calibri" w:hAnsi="Calibri" w:cs="Calibri"/>
                <w:color w:val="000000"/>
                <w:lang w:val="nl-NL"/>
              </w:rPr>
            </w:pPr>
            <w:ins w:id="11476" w:author="Arjan Kloosterboer" w:date="2017-09-20T10:45:00Z">
              <w:r w:rsidRPr="006940C5">
                <w:rPr>
                  <w:rFonts w:ascii="Calibri" w:hAnsi="Calibri" w:cs="Calibri"/>
                  <w:color w:val="0F0F0F"/>
                  <w:lang w:val="nl-NL"/>
                </w:rPr>
                <w:t>De naam van de registratie waarvan het procesobject deel uit maakt</w:t>
              </w:r>
              <w:r w:rsidRPr="006940C5">
                <w:rPr>
                  <w:rFonts w:ascii="Calibri" w:hAnsi="Calibri" w:cs="Calibri"/>
                  <w:color w:val="000000"/>
                  <w:lang w:val="nl-NL"/>
                </w:rPr>
                <w:t>.</w:t>
              </w:r>
            </w:ins>
          </w:p>
        </w:tc>
      </w:tr>
      <w:tr w:rsidR="006940C5" w14:paraId="062C4C02" w14:textId="77777777" w:rsidTr="007F6122">
        <w:trPr>
          <w:ins w:id="11477"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31E86E3C" w14:textId="77777777" w:rsidR="006940C5" w:rsidRDefault="006940C5" w:rsidP="006940C5">
            <w:pPr>
              <w:spacing w:after="0"/>
              <w:rPr>
                <w:ins w:id="11478" w:author="Arjan Kloosterboer" w:date="2017-09-20T10:45:00Z"/>
                <w:rFonts w:ascii="Calibri" w:hAnsi="Calibri" w:cs="Calibri"/>
                <w:color w:val="000000"/>
              </w:rPr>
            </w:pPr>
            <w:ins w:id="11479" w:author="Arjan Kloosterboer" w:date="2017-09-20T10:45:00Z">
              <w:r>
                <w:rPr>
                  <w:rFonts w:ascii="Calibri" w:hAnsi="Calibri" w:cs="Calibri"/>
                  <w:b/>
                  <w:bCs/>
                  <w:color w:val="000000"/>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3CD9AF71" w14:textId="77777777" w:rsidR="006940C5" w:rsidRDefault="006940C5" w:rsidP="006940C5">
            <w:pPr>
              <w:spacing w:after="0"/>
              <w:rPr>
                <w:ins w:id="11480" w:author="Arjan Kloosterboer" w:date="2017-09-20T10:45:00Z"/>
                <w:rFonts w:ascii="Calibri" w:hAnsi="Calibri" w:cs="Calibri"/>
                <w:color w:val="000000"/>
              </w:rPr>
            </w:pPr>
            <w:ins w:id="11481" w:author="Arjan Kloosterboer" w:date="2017-09-20T10:45:00Z">
              <w:r>
                <w:rPr>
                  <w:rFonts w:ascii="Calibri" w:hAnsi="Calibri" w:cs="Calibri"/>
                  <w:color w:val="000000"/>
                </w:rPr>
                <w:t>KING</w:t>
              </w:r>
            </w:ins>
          </w:p>
        </w:tc>
      </w:tr>
      <w:tr w:rsidR="006940C5" w14:paraId="4E8EBC24" w14:textId="77777777" w:rsidTr="007F6122">
        <w:trPr>
          <w:ins w:id="11482"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6C6CA6EA" w14:textId="77777777" w:rsidR="006940C5" w:rsidRDefault="006940C5" w:rsidP="006940C5">
            <w:pPr>
              <w:spacing w:after="0"/>
              <w:rPr>
                <w:ins w:id="11483" w:author="Arjan Kloosterboer" w:date="2017-09-20T10:45:00Z"/>
                <w:rFonts w:ascii="Calibri" w:hAnsi="Calibri" w:cs="Calibri"/>
                <w:color w:val="000000"/>
              </w:rPr>
            </w:pPr>
            <w:ins w:id="11484" w:author="Arjan Kloosterboer" w:date="2017-09-20T10:45:00Z">
              <w:r>
                <w:rPr>
                  <w:rFonts w:ascii="Calibri" w:hAnsi="Calibri" w:cs="Calibri"/>
                  <w:b/>
                  <w:bCs/>
                  <w:color w:val="000000"/>
                </w:rPr>
                <w:t xml:space="preserve">Datum opname </w:t>
              </w:r>
            </w:ins>
          </w:p>
        </w:tc>
        <w:tc>
          <w:tcPr>
            <w:tcW w:w="5670" w:type="dxa"/>
            <w:tcBorders>
              <w:top w:val="nil"/>
              <w:left w:val="nil"/>
              <w:bottom w:val="nil"/>
              <w:right w:val="nil"/>
            </w:tcBorders>
            <w:tcMar>
              <w:top w:w="0" w:type="dxa"/>
              <w:left w:w="60" w:type="dxa"/>
              <w:bottom w:w="0" w:type="dxa"/>
              <w:right w:w="60" w:type="dxa"/>
            </w:tcMar>
          </w:tcPr>
          <w:p w14:paraId="1F4C5612" w14:textId="77777777" w:rsidR="006940C5" w:rsidRDefault="006940C5" w:rsidP="006940C5">
            <w:pPr>
              <w:spacing w:after="0"/>
              <w:rPr>
                <w:ins w:id="11485" w:author="Arjan Kloosterboer" w:date="2017-09-20T10:45:00Z"/>
                <w:rFonts w:ascii="Calibri" w:hAnsi="Calibri" w:cs="Calibri"/>
                <w:color w:val="000000"/>
              </w:rPr>
            </w:pPr>
            <w:ins w:id="11486" w:author="Arjan Kloosterboer" w:date="2017-09-20T10:45:00Z">
              <w:r>
                <w:rPr>
                  <w:rFonts w:ascii="Calibri" w:hAnsi="Calibri" w:cs="Calibri"/>
                  <w:color w:val="000000"/>
                </w:rPr>
                <w:t>1-2-2017</w:t>
              </w:r>
            </w:ins>
          </w:p>
        </w:tc>
      </w:tr>
      <w:tr w:rsidR="006940C5" w14:paraId="546270F8" w14:textId="77777777" w:rsidTr="007F6122">
        <w:trPr>
          <w:ins w:id="11487"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54D4957B" w14:textId="77777777" w:rsidR="006940C5" w:rsidRDefault="006940C5" w:rsidP="006940C5">
            <w:pPr>
              <w:spacing w:after="0"/>
              <w:rPr>
                <w:ins w:id="11488" w:author="Arjan Kloosterboer" w:date="2017-09-20T10:45:00Z"/>
                <w:rFonts w:ascii="Calibri" w:hAnsi="Calibri" w:cs="Calibri"/>
                <w:color w:val="000000"/>
              </w:rPr>
            </w:pPr>
            <w:ins w:id="11489" w:author="Arjan Kloosterboer" w:date="2017-09-20T10:45:00Z">
              <w:r>
                <w:rPr>
                  <w:rFonts w:ascii="Calibri" w:hAnsi="Calibri" w:cs="Calibri"/>
                  <w:b/>
                  <w:bCs/>
                  <w:color w:val="000000"/>
                </w:rPr>
                <w:t xml:space="preserve">Formaat </w:t>
              </w:r>
            </w:ins>
          </w:p>
        </w:tc>
        <w:tc>
          <w:tcPr>
            <w:tcW w:w="5670" w:type="dxa"/>
            <w:tcBorders>
              <w:top w:val="nil"/>
              <w:left w:val="nil"/>
              <w:bottom w:val="nil"/>
              <w:right w:val="nil"/>
            </w:tcBorders>
            <w:tcMar>
              <w:top w:w="0" w:type="dxa"/>
              <w:left w:w="60" w:type="dxa"/>
              <w:bottom w:w="0" w:type="dxa"/>
              <w:right w:w="60" w:type="dxa"/>
            </w:tcMar>
          </w:tcPr>
          <w:p w14:paraId="7A7778CE" w14:textId="77777777" w:rsidR="006940C5" w:rsidRDefault="006940C5" w:rsidP="006940C5">
            <w:pPr>
              <w:spacing w:after="0"/>
              <w:rPr>
                <w:ins w:id="11490" w:author="Arjan Kloosterboer" w:date="2017-09-20T10:45:00Z"/>
                <w:rFonts w:ascii="Calibri" w:hAnsi="Calibri" w:cs="Calibri"/>
                <w:color w:val="000000"/>
              </w:rPr>
            </w:pPr>
            <w:ins w:id="11491" w:author="Arjan Kloosterboer" w:date="2017-09-20T10:45:00Z">
              <w:r>
                <w:rPr>
                  <w:rFonts w:ascii="Calibri" w:hAnsi="Calibri" w:cs="Calibri"/>
                  <w:color w:val="000000"/>
                </w:rPr>
                <w:t>AN80</w:t>
              </w:r>
            </w:ins>
          </w:p>
        </w:tc>
      </w:tr>
      <w:tr w:rsidR="006940C5" w14:paraId="4FBED227" w14:textId="77777777" w:rsidTr="007F6122">
        <w:trPr>
          <w:ins w:id="11492"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5F94B6EE" w14:textId="77777777" w:rsidR="006940C5" w:rsidRDefault="006940C5" w:rsidP="006940C5">
            <w:pPr>
              <w:spacing w:after="0"/>
              <w:rPr>
                <w:ins w:id="11493" w:author="Arjan Kloosterboer" w:date="2017-09-20T10:45:00Z"/>
                <w:rFonts w:ascii="Calibri" w:hAnsi="Calibri" w:cs="Calibri"/>
                <w:color w:val="000000"/>
              </w:rPr>
            </w:pPr>
            <w:ins w:id="11494" w:author="Arjan Kloosterboer" w:date="2017-09-20T10:45:00Z">
              <w:r>
                <w:rPr>
                  <w:rFonts w:ascii="Calibri" w:hAnsi="Calibri" w:cs="Calibri"/>
                  <w:b/>
                  <w:bCs/>
                  <w:color w:val="000000"/>
                </w:rPr>
                <w:t>Waardenverzameling</w:t>
              </w:r>
            </w:ins>
          </w:p>
        </w:tc>
        <w:tc>
          <w:tcPr>
            <w:tcW w:w="5670" w:type="dxa"/>
            <w:tcBorders>
              <w:top w:val="nil"/>
              <w:left w:val="nil"/>
              <w:bottom w:val="nil"/>
              <w:right w:val="nil"/>
            </w:tcBorders>
            <w:tcMar>
              <w:top w:w="0" w:type="dxa"/>
              <w:left w:w="60" w:type="dxa"/>
              <w:bottom w:w="0" w:type="dxa"/>
              <w:right w:w="60" w:type="dxa"/>
            </w:tcMar>
          </w:tcPr>
          <w:p w14:paraId="673AA452" w14:textId="77777777" w:rsidR="006940C5" w:rsidRDefault="006940C5" w:rsidP="006940C5">
            <w:pPr>
              <w:spacing w:after="0"/>
              <w:rPr>
                <w:ins w:id="11495" w:author="Arjan Kloosterboer" w:date="2017-09-20T10:45:00Z"/>
                <w:rFonts w:ascii="Calibri" w:hAnsi="Calibri" w:cs="Calibri"/>
                <w:color w:val="000000"/>
              </w:rPr>
            </w:pPr>
          </w:p>
        </w:tc>
      </w:tr>
      <w:tr w:rsidR="006940C5" w14:paraId="59968186" w14:textId="77777777" w:rsidTr="007F6122">
        <w:trPr>
          <w:ins w:id="11496"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6690FF60" w14:textId="77777777" w:rsidR="006940C5" w:rsidRDefault="006940C5" w:rsidP="006940C5">
            <w:pPr>
              <w:spacing w:after="0"/>
              <w:rPr>
                <w:ins w:id="11497" w:author="Arjan Kloosterboer" w:date="2017-09-20T10:45:00Z"/>
                <w:rFonts w:ascii="Calibri" w:hAnsi="Calibri" w:cs="Calibri"/>
                <w:b/>
                <w:bCs/>
                <w:color w:val="000000"/>
              </w:rPr>
            </w:pPr>
            <w:ins w:id="11498" w:author="Arjan Kloosterboer" w:date="2017-09-20T10:45:00Z">
              <w:r>
                <w:rPr>
                  <w:rFonts w:ascii="Calibri" w:hAnsi="Calibri" w:cs="Calibri"/>
                  <w:b/>
                  <w:bCs/>
                  <w:color w:val="000000"/>
                </w:rPr>
                <w:t xml:space="preserve">Indicatie </w:t>
              </w:r>
              <w:r>
                <w:rPr>
                  <w:rFonts w:ascii="Calibri" w:hAnsi="Calibri" w:cs="Calibri"/>
                  <w:b/>
                  <w:bCs/>
                  <w:color w:val="000000"/>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63A20494" w14:textId="77777777" w:rsidR="006940C5" w:rsidRDefault="006940C5" w:rsidP="006940C5">
            <w:pPr>
              <w:spacing w:after="0"/>
              <w:rPr>
                <w:ins w:id="11499" w:author="Arjan Kloosterboer" w:date="2017-09-20T10:45:00Z"/>
                <w:rFonts w:ascii="Calibri" w:hAnsi="Calibri" w:cs="Calibri"/>
                <w:color w:val="000000"/>
              </w:rPr>
            </w:pPr>
            <w:ins w:id="11500" w:author="Arjan Kloosterboer" w:date="2017-09-20T10:45:00Z">
              <w:r>
                <w:rPr>
                  <w:rFonts w:ascii="Calibri" w:hAnsi="Calibri" w:cs="Calibri"/>
                  <w:color w:val="000000"/>
                </w:rPr>
                <w:t>Zie groep</w:t>
              </w:r>
            </w:ins>
          </w:p>
        </w:tc>
      </w:tr>
      <w:tr w:rsidR="006940C5" w14:paraId="4FFC7DA5" w14:textId="77777777" w:rsidTr="007F6122">
        <w:trPr>
          <w:ins w:id="11501"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7DF3D0C3" w14:textId="77777777" w:rsidR="006940C5" w:rsidRDefault="006940C5" w:rsidP="006940C5">
            <w:pPr>
              <w:spacing w:after="0"/>
              <w:rPr>
                <w:ins w:id="11502" w:author="Arjan Kloosterboer" w:date="2017-09-20T10:45:00Z"/>
                <w:rFonts w:ascii="Calibri" w:hAnsi="Calibri" w:cs="Calibri"/>
                <w:b/>
                <w:bCs/>
                <w:color w:val="000000"/>
              </w:rPr>
            </w:pPr>
            <w:ins w:id="11503" w:author="Arjan Kloosterboer" w:date="2017-09-20T10:45:00Z">
              <w:r>
                <w:rPr>
                  <w:rFonts w:ascii="Calibri" w:hAnsi="Calibri" w:cs="Calibri"/>
                  <w:b/>
                  <w:bCs/>
                  <w:color w:val="000000"/>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0D9CB5F0" w14:textId="77777777" w:rsidR="006940C5" w:rsidRDefault="006940C5" w:rsidP="006940C5">
            <w:pPr>
              <w:spacing w:after="0"/>
              <w:rPr>
                <w:ins w:id="11504" w:author="Arjan Kloosterboer" w:date="2017-09-20T10:45:00Z"/>
                <w:rFonts w:ascii="Calibri" w:hAnsi="Calibri" w:cs="Calibri"/>
                <w:color w:val="000000"/>
              </w:rPr>
            </w:pPr>
            <w:ins w:id="11505" w:author="Arjan Kloosterboer" w:date="2017-09-20T10:45:00Z">
              <w:r>
                <w:rPr>
                  <w:rFonts w:ascii="Calibri" w:hAnsi="Calibri" w:cs="Calibri"/>
                  <w:color w:val="000000"/>
                </w:rPr>
                <w:t>Zie groep</w:t>
              </w:r>
            </w:ins>
          </w:p>
        </w:tc>
      </w:tr>
      <w:tr w:rsidR="006940C5" w14:paraId="66E15695" w14:textId="77777777" w:rsidTr="007F6122">
        <w:trPr>
          <w:ins w:id="11506"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246D0B65" w14:textId="77777777" w:rsidR="006940C5" w:rsidRDefault="006940C5" w:rsidP="006940C5">
            <w:pPr>
              <w:spacing w:after="0"/>
              <w:rPr>
                <w:ins w:id="11507" w:author="Arjan Kloosterboer" w:date="2017-09-20T10:45:00Z"/>
                <w:rFonts w:ascii="Calibri" w:hAnsi="Calibri" w:cs="Calibri"/>
                <w:b/>
                <w:bCs/>
                <w:color w:val="000000"/>
              </w:rPr>
            </w:pPr>
            <w:ins w:id="11508" w:author="Arjan Kloosterboer" w:date="2017-09-20T10:45:00Z">
              <w:r>
                <w:rPr>
                  <w:rFonts w:ascii="Calibri" w:hAnsi="Calibri" w:cs="Calibri"/>
                  <w:b/>
                  <w:bCs/>
                  <w:color w:val="000000"/>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065ADD1D" w14:textId="77777777" w:rsidR="006940C5" w:rsidRDefault="006940C5" w:rsidP="006940C5">
            <w:pPr>
              <w:spacing w:after="0"/>
              <w:rPr>
                <w:ins w:id="11509" w:author="Arjan Kloosterboer" w:date="2017-09-20T10:45:00Z"/>
                <w:rFonts w:ascii="Calibri" w:hAnsi="Calibri" w:cs="Calibri"/>
                <w:color w:val="000000"/>
              </w:rPr>
            </w:pPr>
            <w:ins w:id="11510" w:author="Arjan Kloosterboer" w:date="2017-09-20T10:45:00Z">
              <w:r>
                <w:rPr>
                  <w:rFonts w:ascii="Calibri" w:hAnsi="Calibri" w:cs="Calibri"/>
                  <w:color w:val="000000"/>
                </w:rPr>
                <w:t>Nee</w:t>
              </w:r>
            </w:ins>
          </w:p>
        </w:tc>
      </w:tr>
      <w:tr w:rsidR="006940C5" w14:paraId="5DB9D111" w14:textId="77777777" w:rsidTr="007F6122">
        <w:trPr>
          <w:ins w:id="11511"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6DC3830B" w14:textId="77777777" w:rsidR="006940C5" w:rsidRDefault="006940C5" w:rsidP="006940C5">
            <w:pPr>
              <w:spacing w:after="0"/>
              <w:rPr>
                <w:ins w:id="11512" w:author="Arjan Kloosterboer" w:date="2017-09-20T10:45:00Z"/>
                <w:rFonts w:ascii="Calibri" w:hAnsi="Calibri" w:cs="Calibri"/>
                <w:b/>
                <w:bCs/>
                <w:color w:val="000000"/>
              </w:rPr>
            </w:pPr>
            <w:ins w:id="11513" w:author="Arjan Kloosterboer" w:date="2017-09-20T10:45:00Z">
              <w:r>
                <w:rPr>
                  <w:rFonts w:ascii="Calibri" w:hAnsi="Calibri" w:cs="Calibri"/>
                  <w:b/>
                  <w:bCs/>
                  <w:color w:val="000000"/>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008732F0" w14:textId="77777777" w:rsidR="006940C5" w:rsidRDefault="006940C5" w:rsidP="006940C5">
            <w:pPr>
              <w:spacing w:after="0"/>
              <w:rPr>
                <w:ins w:id="11514" w:author="Arjan Kloosterboer" w:date="2017-09-20T10:45:00Z"/>
                <w:rFonts w:ascii="Calibri" w:hAnsi="Calibri" w:cs="Calibri"/>
                <w:color w:val="000000"/>
              </w:rPr>
            </w:pPr>
            <w:ins w:id="11515" w:author="Arjan Kloosterboer" w:date="2017-09-20T10:45:00Z">
              <w:r>
                <w:rPr>
                  <w:rFonts w:ascii="Calibri" w:hAnsi="Calibri" w:cs="Calibri"/>
                  <w:color w:val="000000"/>
                </w:rPr>
                <w:t>Nee</w:t>
              </w:r>
            </w:ins>
          </w:p>
        </w:tc>
      </w:tr>
      <w:tr w:rsidR="006940C5" w14:paraId="7C79F566" w14:textId="77777777" w:rsidTr="007F6122">
        <w:trPr>
          <w:ins w:id="11516"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3C9655A4" w14:textId="77777777" w:rsidR="006940C5" w:rsidRDefault="006940C5" w:rsidP="006940C5">
            <w:pPr>
              <w:spacing w:after="0"/>
              <w:rPr>
                <w:ins w:id="11517" w:author="Arjan Kloosterboer" w:date="2017-09-20T10:45:00Z"/>
                <w:rFonts w:ascii="Calibri" w:hAnsi="Calibri" w:cs="Calibri"/>
                <w:color w:val="000000"/>
              </w:rPr>
            </w:pPr>
            <w:ins w:id="11518" w:author="Arjan Kloosterboer" w:date="2017-09-20T10:45:00Z">
              <w:r>
                <w:rPr>
                  <w:rFonts w:ascii="Calibri" w:hAnsi="Calibri" w:cs="Calibri"/>
                  <w:b/>
                  <w:bCs/>
                  <w:color w:val="000000"/>
                </w:rPr>
                <w:t>Indicatie kardinaliteit</w:t>
              </w:r>
            </w:ins>
          </w:p>
        </w:tc>
        <w:tc>
          <w:tcPr>
            <w:tcW w:w="5670" w:type="dxa"/>
            <w:tcBorders>
              <w:top w:val="nil"/>
              <w:left w:val="nil"/>
              <w:bottom w:val="nil"/>
              <w:right w:val="nil"/>
            </w:tcBorders>
            <w:tcMar>
              <w:top w:w="0" w:type="dxa"/>
              <w:left w:w="60" w:type="dxa"/>
              <w:bottom w:w="0" w:type="dxa"/>
              <w:right w:w="60" w:type="dxa"/>
            </w:tcMar>
          </w:tcPr>
          <w:p w14:paraId="6E60390F" w14:textId="77777777" w:rsidR="006940C5" w:rsidRDefault="006940C5" w:rsidP="006940C5">
            <w:pPr>
              <w:spacing w:after="0"/>
              <w:rPr>
                <w:ins w:id="11519" w:author="Arjan Kloosterboer" w:date="2017-09-20T10:45:00Z"/>
                <w:rFonts w:ascii="Calibri" w:hAnsi="Calibri" w:cs="Calibri"/>
                <w:color w:val="000000"/>
              </w:rPr>
            </w:pPr>
            <w:ins w:id="11520" w:author="Arjan Kloosterboer" w:date="2017-09-20T10:45:00Z">
              <w:r>
                <w:rPr>
                  <w:rFonts w:ascii="Calibri" w:hAnsi="Calibri" w:cs="Calibri"/>
                  <w:color w:val="000000"/>
                </w:rPr>
                <w:t>1 - 1</w:t>
              </w:r>
            </w:ins>
          </w:p>
        </w:tc>
      </w:tr>
      <w:tr w:rsidR="006940C5" w14:paraId="149AE6BB" w14:textId="77777777" w:rsidTr="007F6122">
        <w:trPr>
          <w:ins w:id="11521"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6DC83B1E" w14:textId="77777777" w:rsidR="006940C5" w:rsidRDefault="006940C5" w:rsidP="006940C5">
            <w:pPr>
              <w:spacing w:after="0"/>
              <w:rPr>
                <w:ins w:id="11522" w:author="Arjan Kloosterboer" w:date="2017-09-20T10:45:00Z"/>
                <w:rFonts w:ascii="Calibri" w:hAnsi="Calibri" w:cs="Calibri"/>
                <w:color w:val="000000"/>
              </w:rPr>
            </w:pPr>
            <w:ins w:id="11523" w:author="Arjan Kloosterboer" w:date="2017-09-20T10:45:00Z">
              <w:r>
                <w:rPr>
                  <w:rFonts w:ascii="Calibri" w:hAnsi="Calibri" w:cs="Calibri"/>
                  <w:b/>
                  <w:bCs/>
                  <w:color w:val="000000"/>
                </w:rPr>
                <w:t>Indicatie authentiek</w:t>
              </w:r>
            </w:ins>
          </w:p>
        </w:tc>
        <w:tc>
          <w:tcPr>
            <w:tcW w:w="5670" w:type="dxa"/>
            <w:tcBorders>
              <w:top w:val="nil"/>
              <w:left w:val="nil"/>
              <w:bottom w:val="nil"/>
              <w:right w:val="nil"/>
            </w:tcBorders>
            <w:tcMar>
              <w:top w:w="0" w:type="dxa"/>
              <w:left w:w="60" w:type="dxa"/>
              <w:bottom w:w="0" w:type="dxa"/>
              <w:right w:w="60" w:type="dxa"/>
            </w:tcMar>
          </w:tcPr>
          <w:p w14:paraId="3590F1D9" w14:textId="77777777" w:rsidR="006940C5" w:rsidRDefault="006940C5" w:rsidP="006940C5">
            <w:pPr>
              <w:spacing w:after="0"/>
              <w:rPr>
                <w:ins w:id="11524" w:author="Arjan Kloosterboer" w:date="2017-09-20T10:45:00Z"/>
                <w:rFonts w:ascii="Calibri" w:hAnsi="Calibri" w:cs="Calibri"/>
                <w:color w:val="000000"/>
              </w:rPr>
            </w:pPr>
            <w:ins w:id="11525" w:author="Arjan Kloosterboer" w:date="2017-09-20T10:45:00Z">
              <w:r>
                <w:rPr>
                  <w:rFonts w:ascii="Calibri" w:hAnsi="Calibri" w:cs="Calibri"/>
                  <w:color w:val="000000"/>
                </w:rPr>
                <w:t>Gemeentelijk kerngegeven</w:t>
              </w:r>
            </w:ins>
          </w:p>
        </w:tc>
      </w:tr>
      <w:tr w:rsidR="006940C5" w14:paraId="3A698894" w14:textId="77777777" w:rsidTr="007F6122">
        <w:trPr>
          <w:ins w:id="11526"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15923FB2" w14:textId="77777777" w:rsidR="006940C5" w:rsidRDefault="006940C5" w:rsidP="006940C5">
            <w:pPr>
              <w:spacing w:after="0"/>
              <w:rPr>
                <w:ins w:id="11527" w:author="Arjan Kloosterboer" w:date="2017-09-20T10:45:00Z"/>
                <w:rFonts w:ascii="Calibri" w:hAnsi="Calibri" w:cs="Calibri"/>
                <w:color w:val="000000"/>
              </w:rPr>
            </w:pPr>
            <w:ins w:id="11528" w:author="Arjan Kloosterboer" w:date="2017-09-20T10:45:00Z">
              <w:r>
                <w:rPr>
                  <w:rFonts w:ascii="Calibri" w:hAnsi="Calibri" w:cs="Calibri"/>
                  <w:b/>
                  <w:bCs/>
                  <w:color w:val="000000"/>
                </w:rPr>
                <w:t xml:space="preserve">Regels </w:t>
              </w:r>
            </w:ins>
          </w:p>
        </w:tc>
        <w:tc>
          <w:tcPr>
            <w:tcW w:w="5670" w:type="dxa"/>
            <w:tcBorders>
              <w:top w:val="nil"/>
              <w:left w:val="nil"/>
              <w:bottom w:val="nil"/>
              <w:right w:val="nil"/>
            </w:tcBorders>
            <w:tcMar>
              <w:top w:w="0" w:type="dxa"/>
              <w:left w:w="60" w:type="dxa"/>
              <w:bottom w:w="0" w:type="dxa"/>
              <w:right w:w="60" w:type="dxa"/>
            </w:tcMar>
          </w:tcPr>
          <w:p w14:paraId="26A24624" w14:textId="77777777" w:rsidR="006940C5" w:rsidRDefault="006940C5" w:rsidP="006940C5">
            <w:pPr>
              <w:spacing w:after="0"/>
              <w:rPr>
                <w:ins w:id="11529" w:author="Arjan Kloosterboer" w:date="2017-09-20T10:45:00Z"/>
                <w:rFonts w:ascii="Calibri" w:hAnsi="Calibri" w:cs="Calibri"/>
                <w:color w:val="000000"/>
              </w:rPr>
            </w:pPr>
          </w:p>
        </w:tc>
      </w:tr>
      <w:tr w:rsidR="006940C5" w14:paraId="66653369" w14:textId="77777777" w:rsidTr="007F6122">
        <w:trPr>
          <w:ins w:id="11530" w:author="Arjan Kloosterboer" w:date="2017-09-20T10:45:00Z"/>
        </w:trPr>
        <w:tc>
          <w:tcPr>
            <w:tcW w:w="9360" w:type="dxa"/>
            <w:gridSpan w:val="3"/>
            <w:tcBorders>
              <w:top w:val="nil"/>
              <w:left w:val="nil"/>
              <w:bottom w:val="nil"/>
              <w:right w:val="nil"/>
            </w:tcBorders>
            <w:tcMar>
              <w:top w:w="0" w:type="dxa"/>
              <w:left w:w="60" w:type="dxa"/>
              <w:bottom w:w="0" w:type="dxa"/>
              <w:right w:w="60" w:type="dxa"/>
            </w:tcMar>
          </w:tcPr>
          <w:p w14:paraId="7DA963C3" w14:textId="77777777" w:rsidR="006940C5" w:rsidRDefault="006940C5" w:rsidP="006940C5">
            <w:pPr>
              <w:spacing w:after="0"/>
              <w:rPr>
                <w:ins w:id="11531" w:author="Arjan Kloosterboer" w:date="2017-09-20T10:45:00Z"/>
                <w:rFonts w:ascii="Calibri" w:hAnsi="Calibri" w:cs="Calibri"/>
                <w:color w:val="0F0F0F"/>
              </w:rPr>
            </w:pPr>
            <w:ins w:id="11532" w:author="Arjan Kloosterboer" w:date="2017-09-20T10:45:00Z">
              <w:r>
                <w:rPr>
                  <w:rFonts w:ascii="Calibri" w:hAnsi="Calibri" w:cs="Calibri"/>
                  <w:b/>
                  <w:bCs/>
                  <w:color w:val="0F0F0F"/>
                </w:rPr>
                <w:t>Toelichting</w:t>
              </w:r>
            </w:ins>
          </w:p>
        </w:tc>
      </w:tr>
      <w:tr w:rsidR="006940C5" w:rsidRPr="005C14BE" w14:paraId="152ADCF1" w14:textId="77777777" w:rsidTr="007F6122">
        <w:trPr>
          <w:ins w:id="11533" w:author="Arjan Kloosterboer" w:date="2017-09-20T10:45:00Z"/>
        </w:trPr>
        <w:tc>
          <w:tcPr>
            <w:tcW w:w="450" w:type="dxa"/>
            <w:tcBorders>
              <w:top w:val="nil"/>
              <w:left w:val="nil"/>
              <w:bottom w:val="nil"/>
              <w:right w:val="nil"/>
            </w:tcBorders>
            <w:tcMar>
              <w:top w:w="0" w:type="dxa"/>
              <w:left w:w="60" w:type="dxa"/>
              <w:bottom w:w="0" w:type="dxa"/>
              <w:right w:w="60" w:type="dxa"/>
            </w:tcMar>
          </w:tcPr>
          <w:p w14:paraId="537241D9" w14:textId="77777777" w:rsidR="006940C5" w:rsidRDefault="006940C5" w:rsidP="006940C5">
            <w:pPr>
              <w:spacing w:after="0"/>
              <w:rPr>
                <w:ins w:id="11534" w:author="Arjan Kloosterboer" w:date="2017-09-20T10:45:00Z"/>
                <w:rFonts w:ascii="Calibri" w:hAnsi="Calibri" w:cs="Calibri"/>
                <w:b/>
                <w:bCs/>
                <w:color w:val="0F0F0F"/>
              </w:rPr>
            </w:pPr>
          </w:p>
        </w:tc>
        <w:tc>
          <w:tcPr>
            <w:tcW w:w="8910" w:type="dxa"/>
            <w:gridSpan w:val="2"/>
            <w:tcBorders>
              <w:top w:val="nil"/>
              <w:left w:val="nil"/>
              <w:bottom w:val="nil"/>
              <w:right w:val="nil"/>
            </w:tcBorders>
            <w:tcMar>
              <w:top w:w="0" w:type="dxa"/>
              <w:left w:w="60" w:type="dxa"/>
              <w:bottom w:w="0" w:type="dxa"/>
              <w:right w:w="60" w:type="dxa"/>
            </w:tcMar>
          </w:tcPr>
          <w:p w14:paraId="61550197" w14:textId="77777777" w:rsidR="006940C5" w:rsidRPr="006940C5" w:rsidRDefault="006940C5" w:rsidP="006940C5">
            <w:pPr>
              <w:spacing w:after="0"/>
              <w:rPr>
                <w:ins w:id="11535" w:author="Arjan Kloosterboer" w:date="2017-09-20T10:45:00Z"/>
                <w:rFonts w:ascii="Calibri" w:hAnsi="Calibri" w:cs="Calibri"/>
                <w:color w:val="0F0F0F"/>
                <w:lang w:val="nl-NL"/>
              </w:rPr>
            </w:pPr>
            <w:ins w:id="11536" w:author="Arjan Kloosterboer" w:date="2017-09-20T10:45:00Z">
              <w:r w:rsidRPr="006940C5">
                <w:rPr>
                  <w:rFonts w:ascii="Calibri" w:hAnsi="Calibri" w:cs="Calibri"/>
                  <w:color w:val="0F0F0F"/>
                  <w:lang w:val="nl-NL"/>
                </w:rPr>
                <w:t>Met een waarde van deze attribuutsoort wordt de naam van de registratie (applicatie, database, ...) gespecificeerd waarin zich het procesobject bevindt. Voorbeelden: 'BasisRegistratie Personen (BRP)', 'Basisregistratie Adressen en Gebouwen (BAG)'. De waarde wordt zoveel mogelijk ontleend aan het van toepassing zijnde Resultaattype bij het Zaaktype in de van toepassing zijnde zaaktypecatalogus.</w:t>
              </w:r>
            </w:ins>
          </w:p>
        </w:tc>
        <w:bookmarkEnd w:id="11456"/>
      </w:tr>
    </w:tbl>
    <w:p w14:paraId="286AD049" w14:textId="77777777" w:rsidR="006940C5" w:rsidRPr="008E0ED5" w:rsidRDefault="006940C5" w:rsidP="006940C5">
      <w:pPr>
        <w:widowControl w:val="0"/>
        <w:autoSpaceDE w:val="0"/>
        <w:autoSpaceDN w:val="0"/>
        <w:adjustRightInd w:val="0"/>
        <w:spacing w:before="240" w:after="60" w:line="240" w:lineRule="auto"/>
        <w:outlineLvl w:val="3"/>
        <w:rPr>
          <w:ins w:id="11537" w:author="Arjan Kloosterboer" w:date="2017-09-20T10:45:00Z"/>
          <w:rFonts w:ascii="Arial" w:hAnsi="Arial" w:cs="Arial"/>
          <w:b/>
          <w:color w:val="000000"/>
          <w:sz w:val="24"/>
          <w:szCs w:val="24"/>
        </w:rPr>
      </w:pPr>
      <w:bookmarkStart w:id="11538" w:name="BKM_22C7B134_F6F0_48F5_BA07_4D4B8969A5D6"/>
      <w:ins w:id="11539" w:author="Arjan Kloosterboer" w:date="2017-09-20T10:45:00Z">
        <w:r w:rsidRPr="008E0ED5">
          <w:rPr>
            <w:rFonts w:ascii="Arial" w:hAnsi="Arial" w:cs="Arial"/>
            <w:b/>
            <w:color w:val="000000"/>
            <w:sz w:val="24"/>
            <w:szCs w:val="24"/>
          </w:rPr>
          <w:t>«Attribuutsoort» 'Objecttype' van gegevensgroeptype 'Procesobject'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6940C5" w14:paraId="7451E8D8" w14:textId="77777777" w:rsidTr="007F6122">
        <w:trPr>
          <w:ins w:id="11540"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24C545FB" w14:textId="77777777" w:rsidR="006940C5" w:rsidRDefault="006940C5" w:rsidP="006940C5">
            <w:pPr>
              <w:spacing w:after="0"/>
              <w:rPr>
                <w:ins w:id="11541" w:author="Arjan Kloosterboer" w:date="2017-09-20T10:45:00Z"/>
                <w:rFonts w:ascii="Calibri" w:hAnsi="Calibri" w:cs="Calibri"/>
                <w:color w:val="000000"/>
              </w:rPr>
            </w:pPr>
            <w:ins w:id="11542" w:author="Arjan Kloosterboer" w:date="2017-09-20T10:45:00Z">
              <w:r>
                <w:rPr>
                  <w:rFonts w:ascii="Calibri" w:hAnsi="Calibri" w:cs="Calibri"/>
                  <w:b/>
                  <w:bCs/>
                  <w:color w:val="000000"/>
                </w:rPr>
                <w:t xml:space="preserve">Naam </w:t>
              </w:r>
            </w:ins>
          </w:p>
        </w:tc>
        <w:tc>
          <w:tcPr>
            <w:tcW w:w="5670" w:type="dxa"/>
            <w:tcBorders>
              <w:top w:val="nil"/>
              <w:left w:val="nil"/>
              <w:bottom w:val="nil"/>
              <w:right w:val="nil"/>
            </w:tcBorders>
            <w:tcMar>
              <w:top w:w="0" w:type="dxa"/>
              <w:left w:w="60" w:type="dxa"/>
              <w:bottom w:w="0" w:type="dxa"/>
              <w:right w:w="60" w:type="dxa"/>
            </w:tcMar>
          </w:tcPr>
          <w:p w14:paraId="3F1A7045" w14:textId="77777777" w:rsidR="006940C5" w:rsidRDefault="006940C5" w:rsidP="006940C5">
            <w:pPr>
              <w:spacing w:after="0"/>
              <w:rPr>
                <w:ins w:id="11543" w:author="Arjan Kloosterboer" w:date="2017-09-20T10:45:00Z"/>
                <w:rFonts w:ascii="Calibri" w:hAnsi="Calibri" w:cs="Calibri"/>
                <w:color w:val="000000"/>
              </w:rPr>
            </w:pPr>
            <w:ins w:id="11544" w:author="Arjan Kloosterboer" w:date="2017-09-20T10:45:00Z">
              <w:r>
                <w:rPr>
                  <w:rFonts w:ascii="Calibri" w:hAnsi="Calibri" w:cs="Calibri"/>
                  <w:color w:val="000000"/>
                </w:rPr>
                <w:t>Objecttype</w:t>
              </w:r>
            </w:ins>
          </w:p>
        </w:tc>
      </w:tr>
      <w:tr w:rsidR="006940C5" w14:paraId="304D15A0" w14:textId="77777777" w:rsidTr="007F6122">
        <w:trPr>
          <w:ins w:id="11545"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055EA840" w14:textId="77777777" w:rsidR="006940C5" w:rsidRDefault="006940C5" w:rsidP="006940C5">
            <w:pPr>
              <w:spacing w:after="0"/>
              <w:rPr>
                <w:ins w:id="11546" w:author="Arjan Kloosterboer" w:date="2017-09-20T10:45:00Z"/>
                <w:rFonts w:ascii="Calibri" w:hAnsi="Calibri" w:cs="Calibri"/>
                <w:color w:val="000000"/>
              </w:rPr>
            </w:pPr>
            <w:ins w:id="11547" w:author="Arjan Kloosterboer" w:date="2017-09-20T10:45:00Z">
              <w:r>
                <w:rPr>
                  <w:rFonts w:ascii="Calibri" w:hAnsi="Calibri" w:cs="Calibri"/>
                  <w:b/>
                  <w:bCs/>
                  <w:color w:val="000000"/>
                </w:rPr>
                <w:t xml:space="preserve">Herkomst </w:t>
              </w:r>
            </w:ins>
          </w:p>
        </w:tc>
        <w:tc>
          <w:tcPr>
            <w:tcW w:w="5670" w:type="dxa"/>
            <w:tcBorders>
              <w:top w:val="nil"/>
              <w:left w:val="nil"/>
              <w:bottom w:val="nil"/>
              <w:right w:val="nil"/>
            </w:tcBorders>
            <w:tcMar>
              <w:top w:w="0" w:type="dxa"/>
              <w:left w:w="60" w:type="dxa"/>
              <w:bottom w:w="0" w:type="dxa"/>
              <w:right w:w="60" w:type="dxa"/>
            </w:tcMar>
          </w:tcPr>
          <w:p w14:paraId="1B694371" w14:textId="77777777" w:rsidR="006940C5" w:rsidRDefault="006940C5" w:rsidP="006940C5">
            <w:pPr>
              <w:spacing w:after="0"/>
              <w:rPr>
                <w:ins w:id="11548" w:author="Arjan Kloosterboer" w:date="2017-09-20T10:45:00Z"/>
                <w:rFonts w:ascii="Calibri" w:hAnsi="Calibri" w:cs="Calibri"/>
                <w:color w:val="000000"/>
              </w:rPr>
            </w:pPr>
            <w:ins w:id="11549" w:author="Arjan Kloosterboer" w:date="2017-09-20T10:45:00Z">
              <w:r>
                <w:rPr>
                  <w:rFonts w:ascii="Calibri" w:hAnsi="Calibri" w:cs="Calibri"/>
                  <w:color w:val="000000"/>
                </w:rPr>
                <w:t>KING</w:t>
              </w:r>
            </w:ins>
          </w:p>
        </w:tc>
      </w:tr>
      <w:tr w:rsidR="006940C5" w14:paraId="3DAE0F46" w14:textId="77777777" w:rsidTr="007F6122">
        <w:trPr>
          <w:trHeight w:val="268"/>
          <w:ins w:id="11550"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18437138" w14:textId="77777777" w:rsidR="006940C5" w:rsidRDefault="006940C5" w:rsidP="006940C5">
            <w:pPr>
              <w:spacing w:after="0"/>
              <w:rPr>
                <w:ins w:id="11551" w:author="Arjan Kloosterboer" w:date="2017-09-20T10:45:00Z"/>
                <w:rFonts w:ascii="Calibri" w:hAnsi="Calibri" w:cs="Calibri"/>
                <w:color w:val="000000"/>
              </w:rPr>
            </w:pPr>
            <w:ins w:id="11552" w:author="Arjan Kloosterboer" w:date="2017-09-20T10:45:00Z">
              <w:r>
                <w:rPr>
                  <w:rFonts w:ascii="Calibri" w:hAnsi="Calibri" w:cs="Calibri"/>
                  <w:b/>
                  <w:bCs/>
                  <w:color w:val="000000"/>
                </w:rPr>
                <w:t xml:space="preserve">Code </w:t>
              </w:r>
            </w:ins>
          </w:p>
        </w:tc>
        <w:tc>
          <w:tcPr>
            <w:tcW w:w="5670" w:type="dxa"/>
            <w:tcBorders>
              <w:top w:val="nil"/>
              <w:left w:val="nil"/>
              <w:bottom w:val="nil"/>
              <w:right w:val="nil"/>
            </w:tcBorders>
            <w:tcMar>
              <w:top w:w="0" w:type="dxa"/>
              <w:left w:w="60" w:type="dxa"/>
              <w:bottom w:w="0" w:type="dxa"/>
              <w:right w:w="60" w:type="dxa"/>
            </w:tcMar>
          </w:tcPr>
          <w:p w14:paraId="6E5B3FDE" w14:textId="77777777" w:rsidR="006940C5" w:rsidRDefault="006940C5" w:rsidP="006940C5">
            <w:pPr>
              <w:spacing w:after="0"/>
              <w:rPr>
                <w:ins w:id="11553" w:author="Arjan Kloosterboer" w:date="2017-09-20T10:45:00Z"/>
                <w:rFonts w:ascii="Calibri" w:hAnsi="Calibri" w:cs="Calibri"/>
                <w:color w:val="000000"/>
              </w:rPr>
            </w:pPr>
          </w:p>
        </w:tc>
      </w:tr>
      <w:tr w:rsidR="006940C5" w:rsidRPr="005C14BE" w14:paraId="5EE3FA3D" w14:textId="77777777" w:rsidTr="007F6122">
        <w:trPr>
          <w:ins w:id="11554"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598CD25C" w14:textId="77777777" w:rsidR="006940C5" w:rsidRDefault="006940C5" w:rsidP="006940C5">
            <w:pPr>
              <w:spacing w:after="0"/>
              <w:rPr>
                <w:ins w:id="11555" w:author="Arjan Kloosterboer" w:date="2017-09-20T10:45:00Z"/>
                <w:rFonts w:ascii="Calibri" w:hAnsi="Calibri" w:cs="Calibri"/>
                <w:color w:val="000000"/>
              </w:rPr>
            </w:pPr>
            <w:ins w:id="11556" w:author="Arjan Kloosterboer" w:date="2017-09-20T10:45:00Z">
              <w:r>
                <w:rPr>
                  <w:rFonts w:ascii="Calibri" w:hAnsi="Calibri" w:cs="Calibri"/>
                  <w:b/>
                  <w:bCs/>
                  <w:color w:val="000000"/>
                </w:rPr>
                <w:t xml:space="preserve">Definitie </w:t>
              </w:r>
            </w:ins>
          </w:p>
        </w:tc>
        <w:tc>
          <w:tcPr>
            <w:tcW w:w="5670" w:type="dxa"/>
            <w:tcBorders>
              <w:top w:val="nil"/>
              <w:left w:val="nil"/>
              <w:bottom w:val="nil"/>
              <w:right w:val="nil"/>
            </w:tcBorders>
            <w:tcMar>
              <w:top w:w="0" w:type="dxa"/>
              <w:left w:w="60" w:type="dxa"/>
              <w:bottom w:w="0" w:type="dxa"/>
              <w:right w:w="60" w:type="dxa"/>
            </w:tcMar>
          </w:tcPr>
          <w:p w14:paraId="0A6EFCC6" w14:textId="77777777" w:rsidR="006940C5" w:rsidRPr="006940C5" w:rsidRDefault="006940C5" w:rsidP="006940C5">
            <w:pPr>
              <w:spacing w:after="0"/>
              <w:rPr>
                <w:ins w:id="11557" w:author="Arjan Kloosterboer" w:date="2017-09-20T10:45:00Z"/>
                <w:rFonts w:ascii="Calibri" w:hAnsi="Calibri" w:cs="Calibri"/>
                <w:color w:val="000000"/>
                <w:lang w:val="nl-NL"/>
              </w:rPr>
            </w:pPr>
            <w:ins w:id="11558" w:author="Arjan Kloosterboer" w:date="2017-09-20T10:45:00Z">
              <w:r w:rsidRPr="006940C5">
                <w:rPr>
                  <w:rFonts w:ascii="Calibri" w:hAnsi="Calibri" w:cs="Calibri"/>
                  <w:color w:val="000000"/>
                  <w:lang w:val="nl-NL"/>
                </w:rPr>
                <w:t>Het soort object dat het procesobject representeert.</w:t>
              </w:r>
            </w:ins>
          </w:p>
        </w:tc>
      </w:tr>
      <w:tr w:rsidR="006940C5" w14:paraId="34481CDB" w14:textId="77777777" w:rsidTr="007F6122">
        <w:trPr>
          <w:ins w:id="11559"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6B03ECD8" w14:textId="77777777" w:rsidR="006940C5" w:rsidRDefault="006940C5" w:rsidP="006940C5">
            <w:pPr>
              <w:spacing w:after="0"/>
              <w:rPr>
                <w:ins w:id="11560" w:author="Arjan Kloosterboer" w:date="2017-09-20T10:45:00Z"/>
                <w:rFonts w:ascii="Calibri" w:hAnsi="Calibri" w:cs="Calibri"/>
                <w:color w:val="000000"/>
              </w:rPr>
            </w:pPr>
            <w:ins w:id="11561" w:author="Arjan Kloosterboer" w:date="2017-09-20T10:45:00Z">
              <w:r>
                <w:rPr>
                  <w:rFonts w:ascii="Calibri" w:hAnsi="Calibri" w:cs="Calibri"/>
                  <w:b/>
                  <w:bCs/>
                  <w:color w:val="000000"/>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10A20FE2" w14:textId="77777777" w:rsidR="006940C5" w:rsidRDefault="006940C5" w:rsidP="006940C5">
            <w:pPr>
              <w:spacing w:after="0"/>
              <w:rPr>
                <w:ins w:id="11562" w:author="Arjan Kloosterboer" w:date="2017-09-20T10:45:00Z"/>
                <w:rFonts w:ascii="Calibri" w:hAnsi="Calibri" w:cs="Calibri"/>
                <w:color w:val="000000"/>
              </w:rPr>
            </w:pPr>
            <w:ins w:id="11563" w:author="Arjan Kloosterboer" w:date="2017-09-20T10:45:00Z">
              <w:r>
                <w:rPr>
                  <w:rFonts w:ascii="Calibri" w:hAnsi="Calibri" w:cs="Calibri"/>
                  <w:color w:val="000000"/>
                </w:rPr>
                <w:t>KING</w:t>
              </w:r>
            </w:ins>
          </w:p>
        </w:tc>
      </w:tr>
      <w:tr w:rsidR="006940C5" w14:paraId="01BA7431" w14:textId="77777777" w:rsidTr="007F6122">
        <w:trPr>
          <w:ins w:id="11564"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4D87C989" w14:textId="77777777" w:rsidR="006940C5" w:rsidRDefault="006940C5" w:rsidP="006940C5">
            <w:pPr>
              <w:spacing w:after="0"/>
              <w:rPr>
                <w:ins w:id="11565" w:author="Arjan Kloosterboer" w:date="2017-09-20T10:45:00Z"/>
                <w:rFonts w:ascii="Calibri" w:hAnsi="Calibri" w:cs="Calibri"/>
                <w:color w:val="000000"/>
              </w:rPr>
            </w:pPr>
            <w:ins w:id="11566" w:author="Arjan Kloosterboer" w:date="2017-09-20T10:45:00Z">
              <w:r>
                <w:rPr>
                  <w:rFonts w:ascii="Calibri" w:hAnsi="Calibri" w:cs="Calibri"/>
                  <w:b/>
                  <w:bCs/>
                  <w:color w:val="000000"/>
                </w:rPr>
                <w:t xml:space="preserve">Datum opname </w:t>
              </w:r>
            </w:ins>
          </w:p>
        </w:tc>
        <w:tc>
          <w:tcPr>
            <w:tcW w:w="5670" w:type="dxa"/>
            <w:tcBorders>
              <w:top w:val="nil"/>
              <w:left w:val="nil"/>
              <w:bottom w:val="nil"/>
              <w:right w:val="nil"/>
            </w:tcBorders>
            <w:tcMar>
              <w:top w:w="0" w:type="dxa"/>
              <w:left w:w="60" w:type="dxa"/>
              <w:bottom w:w="0" w:type="dxa"/>
              <w:right w:w="60" w:type="dxa"/>
            </w:tcMar>
          </w:tcPr>
          <w:p w14:paraId="6D4B6DA6" w14:textId="77777777" w:rsidR="006940C5" w:rsidRDefault="006940C5" w:rsidP="006940C5">
            <w:pPr>
              <w:spacing w:after="0"/>
              <w:rPr>
                <w:ins w:id="11567" w:author="Arjan Kloosterboer" w:date="2017-09-20T10:45:00Z"/>
                <w:rFonts w:ascii="Calibri" w:hAnsi="Calibri" w:cs="Calibri"/>
                <w:color w:val="000000"/>
              </w:rPr>
            </w:pPr>
            <w:ins w:id="11568" w:author="Arjan Kloosterboer" w:date="2017-09-20T10:45:00Z">
              <w:r>
                <w:rPr>
                  <w:rFonts w:ascii="Calibri" w:hAnsi="Calibri" w:cs="Calibri"/>
                  <w:color w:val="000000"/>
                </w:rPr>
                <w:t>1-2-2017</w:t>
              </w:r>
            </w:ins>
          </w:p>
        </w:tc>
      </w:tr>
      <w:tr w:rsidR="006940C5" w14:paraId="61BB03BE" w14:textId="77777777" w:rsidTr="007F6122">
        <w:trPr>
          <w:ins w:id="11569"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69082B14" w14:textId="77777777" w:rsidR="006940C5" w:rsidRDefault="006940C5" w:rsidP="006940C5">
            <w:pPr>
              <w:spacing w:after="0"/>
              <w:rPr>
                <w:ins w:id="11570" w:author="Arjan Kloosterboer" w:date="2017-09-20T10:45:00Z"/>
                <w:rFonts w:ascii="Calibri" w:hAnsi="Calibri" w:cs="Calibri"/>
                <w:color w:val="000000"/>
              </w:rPr>
            </w:pPr>
            <w:ins w:id="11571" w:author="Arjan Kloosterboer" w:date="2017-09-20T10:45:00Z">
              <w:r>
                <w:rPr>
                  <w:rFonts w:ascii="Calibri" w:hAnsi="Calibri" w:cs="Calibri"/>
                  <w:b/>
                  <w:bCs/>
                  <w:color w:val="000000"/>
                </w:rPr>
                <w:t xml:space="preserve">Formaat </w:t>
              </w:r>
            </w:ins>
          </w:p>
        </w:tc>
        <w:tc>
          <w:tcPr>
            <w:tcW w:w="5670" w:type="dxa"/>
            <w:tcBorders>
              <w:top w:val="nil"/>
              <w:left w:val="nil"/>
              <w:bottom w:val="nil"/>
              <w:right w:val="nil"/>
            </w:tcBorders>
            <w:tcMar>
              <w:top w:w="0" w:type="dxa"/>
              <w:left w:w="60" w:type="dxa"/>
              <w:bottom w:w="0" w:type="dxa"/>
              <w:right w:w="60" w:type="dxa"/>
            </w:tcMar>
          </w:tcPr>
          <w:p w14:paraId="79698FB5" w14:textId="77777777" w:rsidR="006940C5" w:rsidRDefault="006940C5" w:rsidP="006940C5">
            <w:pPr>
              <w:spacing w:after="0"/>
              <w:rPr>
                <w:ins w:id="11572" w:author="Arjan Kloosterboer" w:date="2017-09-20T10:45:00Z"/>
                <w:rFonts w:ascii="Calibri" w:hAnsi="Calibri" w:cs="Calibri"/>
                <w:color w:val="000000"/>
              </w:rPr>
            </w:pPr>
            <w:ins w:id="11573" w:author="Arjan Kloosterboer" w:date="2017-09-20T10:45:00Z">
              <w:r>
                <w:rPr>
                  <w:rFonts w:ascii="Calibri" w:hAnsi="Calibri" w:cs="Calibri"/>
                  <w:color w:val="000000"/>
                </w:rPr>
                <w:t>AN80</w:t>
              </w:r>
            </w:ins>
          </w:p>
        </w:tc>
      </w:tr>
      <w:tr w:rsidR="006940C5" w14:paraId="640F6939" w14:textId="77777777" w:rsidTr="007F6122">
        <w:trPr>
          <w:ins w:id="11574"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5E8B8CED" w14:textId="77777777" w:rsidR="006940C5" w:rsidRDefault="006940C5" w:rsidP="006940C5">
            <w:pPr>
              <w:spacing w:after="0"/>
              <w:rPr>
                <w:ins w:id="11575" w:author="Arjan Kloosterboer" w:date="2017-09-20T10:45:00Z"/>
                <w:rFonts w:ascii="Calibri" w:hAnsi="Calibri" w:cs="Calibri"/>
                <w:color w:val="000000"/>
              </w:rPr>
            </w:pPr>
            <w:ins w:id="11576" w:author="Arjan Kloosterboer" w:date="2017-09-20T10:45:00Z">
              <w:r>
                <w:rPr>
                  <w:rFonts w:ascii="Calibri" w:hAnsi="Calibri" w:cs="Calibri"/>
                  <w:b/>
                  <w:bCs/>
                  <w:color w:val="000000"/>
                </w:rPr>
                <w:lastRenderedPageBreak/>
                <w:t>Waardenverzameling</w:t>
              </w:r>
            </w:ins>
          </w:p>
        </w:tc>
        <w:tc>
          <w:tcPr>
            <w:tcW w:w="5670" w:type="dxa"/>
            <w:tcBorders>
              <w:top w:val="nil"/>
              <w:left w:val="nil"/>
              <w:bottom w:val="nil"/>
              <w:right w:val="nil"/>
            </w:tcBorders>
            <w:tcMar>
              <w:top w:w="0" w:type="dxa"/>
              <w:left w:w="60" w:type="dxa"/>
              <w:bottom w:w="0" w:type="dxa"/>
              <w:right w:w="60" w:type="dxa"/>
            </w:tcMar>
          </w:tcPr>
          <w:p w14:paraId="2AAA586F" w14:textId="77777777" w:rsidR="006940C5" w:rsidRDefault="006940C5" w:rsidP="006940C5">
            <w:pPr>
              <w:spacing w:after="0"/>
              <w:rPr>
                <w:ins w:id="11577" w:author="Arjan Kloosterboer" w:date="2017-09-20T10:45:00Z"/>
                <w:rFonts w:ascii="Calibri" w:hAnsi="Calibri" w:cs="Calibri"/>
                <w:color w:val="000000"/>
              </w:rPr>
            </w:pPr>
          </w:p>
        </w:tc>
      </w:tr>
      <w:tr w:rsidR="006940C5" w14:paraId="325392D1" w14:textId="77777777" w:rsidTr="007F6122">
        <w:trPr>
          <w:ins w:id="11578"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3E4493D0" w14:textId="77777777" w:rsidR="006940C5" w:rsidRDefault="006940C5" w:rsidP="006940C5">
            <w:pPr>
              <w:spacing w:after="0"/>
              <w:rPr>
                <w:ins w:id="11579" w:author="Arjan Kloosterboer" w:date="2017-09-20T10:45:00Z"/>
                <w:rFonts w:ascii="Calibri" w:hAnsi="Calibri" w:cs="Calibri"/>
                <w:b/>
                <w:bCs/>
                <w:color w:val="000000"/>
              </w:rPr>
            </w:pPr>
            <w:ins w:id="11580" w:author="Arjan Kloosterboer" w:date="2017-09-20T10:45:00Z">
              <w:r>
                <w:rPr>
                  <w:rFonts w:ascii="Calibri" w:hAnsi="Calibri" w:cs="Calibri"/>
                  <w:b/>
                  <w:bCs/>
                  <w:color w:val="000000"/>
                </w:rPr>
                <w:t xml:space="preserve">Indicatie </w:t>
              </w:r>
              <w:r>
                <w:rPr>
                  <w:rFonts w:ascii="Calibri" w:hAnsi="Calibri" w:cs="Calibri"/>
                  <w:b/>
                  <w:bCs/>
                  <w:color w:val="000000"/>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67E75FD0" w14:textId="77777777" w:rsidR="006940C5" w:rsidRDefault="006940C5" w:rsidP="006940C5">
            <w:pPr>
              <w:spacing w:after="0"/>
              <w:rPr>
                <w:ins w:id="11581" w:author="Arjan Kloosterboer" w:date="2017-09-20T10:45:00Z"/>
                <w:rFonts w:ascii="Calibri" w:hAnsi="Calibri" w:cs="Calibri"/>
                <w:color w:val="000000"/>
              </w:rPr>
            </w:pPr>
            <w:ins w:id="11582" w:author="Arjan Kloosterboer" w:date="2017-09-20T10:45:00Z">
              <w:r>
                <w:rPr>
                  <w:rFonts w:ascii="Calibri" w:hAnsi="Calibri" w:cs="Calibri"/>
                  <w:color w:val="000000"/>
                </w:rPr>
                <w:t>Zie groep</w:t>
              </w:r>
            </w:ins>
          </w:p>
        </w:tc>
      </w:tr>
      <w:tr w:rsidR="006940C5" w14:paraId="1FB3E9CC" w14:textId="77777777" w:rsidTr="007F6122">
        <w:trPr>
          <w:ins w:id="11583"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4B34371D" w14:textId="77777777" w:rsidR="006940C5" w:rsidRDefault="006940C5" w:rsidP="006940C5">
            <w:pPr>
              <w:spacing w:after="0"/>
              <w:rPr>
                <w:ins w:id="11584" w:author="Arjan Kloosterboer" w:date="2017-09-20T10:45:00Z"/>
                <w:rFonts w:ascii="Calibri" w:hAnsi="Calibri" w:cs="Calibri"/>
                <w:b/>
                <w:bCs/>
                <w:color w:val="000000"/>
              </w:rPr>
            </w:pPr>
            <w:ins w:id="11585" w:author="Arjan Kloosterboer" w:date="2017-09-20T10:45:00Z">
              <w:r>
                <w:rPr>
                  <w:rFonts w:ascii="Calibri" w:hAnsi="Calibri" w:cs="Calibri"/>
                  <w:b/>
                  <w:bCs/>
                  <w:color w:val="000000"/>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2D332F8C" w14:textId="77777777" w:rsidR="006940C5" w:rsidRDefault="006940C5" w:rsidP="006940C5">
            <w:pPr>
              <w:spacing w:after="0"/>
              <w:rPr>
                <w:ins w:id="11586" w:author="Arjan Kloosterboer" w:date="2017-09-20T10:45:00Z"/>
                <w:rFonts w:ascii="Calibri" w:hAnsi="Calibri" w:cs="Calibri"/>
                <w:color w:val="000000"/>
              </w:rPr>
            </w:pPr>
            <w:ins w:id="11587" w:author="Arjan Kloosterboer" w:date="2017-09-20T10:45:00Z">
              <w:r>
                <w:rPr>
                  <w:rFonts w:ascii="Calibri" w:hAnsi="Calibri" w:cs="Calibri"/>
                  <w:color w:val="000000"/>
                </w:rPr>
                <w:t>Zie groep</w:t>
              </w:r>
            </w:ins>
          </w:p>
        </w:tc>
      </w:tr>
      <w:tr w:rsidR="006940C5" w14:paraId="3A965FC6" w14:textId="77777777" w:rsidTr="007F6122">
        <w:trPr>
          <w:ins w:id="11588"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541D0C14" w14:textId="77777777" w:rsidR="006940C5" w:rsidRDefault="006940C5" w:rsidP="006940C5">
            <w:pPr>
              <w:spacing w:after="0"/>
              <w:rPr>
                <w:ins w:id="11589" w:author="Arjan Kloosterboer" w:date="2017-09-20T10:45:00Z"/>
                <w:rFonts w:ascii="Calibri" w:hAnsi="Calibri" w:cs="Calibri"/>
                <w:b/>
                <w:bCs/>
                <w:color w:val="000000"/>
              </w:rPr>
            </w:pPr>
            <w:ins w:id="11590" w:author="Arjan Kloosterboer" w:date="2017-09-20T10:45:00Z">
              <w:r>
                <w:rPr>
                  <w:rFonts w:ascii="Calibri" w:hAnsi="Calibri" w:cs="Calibri"/>
                  <w:b/>
                  <w:bCs/>
                  <w:color w:val="000000"/>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7965345A" w14:textId="77777777" w:rsidR="006940C5" w:rsidRDefault="006940C5" w:rsidP="006940C5">
            <w:pPr>
              <w:spacing w:after="0"/>
              <w:rPr>
                <w:ins w:id="11591" w:author="Arjan Kloosterboer" w:date="2017-09-20T10:45:00Z"/>
                <w:rFonts w:ascii="Calibri" w:hAnsi="Calibri" w:cs="Calibri"/>
                <w:color w:val="000000"/>
              </w:rPr>
            </w:pPr>
            <w:ins w:id="11592" w:author="Arjan Kloosterboer" w:date="2017-09-20T10:45:00Z">
              <w:r>
                <w:rPr>
                  <w:rFonts w:ascii="Calibri" w:hAnsi="Calibri" w:cs="Calibri"/>
                  <w:color w:val="000000"/>
                </w:rPr>
                <w:t>Nee</w:t>
              </w:r>
            </w:ins>
          </w:p>
        </w:tc>
      </w:tr>
      <w:tr w:rsidR="006940C5" w14:paraId="6AEA1D0C" w14:textId="77777777" w:rsidTr="007F6122">
        <w:trPr>
          <w:ins w:id="11593"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35E50B2B" w14:textId="77777777" w:rsidR="006940C5" w:rsidRDefault="006940C5" w:rsidP="006940C5">
            <w:pPr>
              <w:spacing w:after="0"/>
              <w:rPr>
                <w:ins w:id="11594" w:author="Arjan Kloosterboer" w:date="2017-09-20T10:45:00Z"/>
                <w:rFonts w:ascii="Calibri" w:hAnsi="Calibri" w:cs="Calibri"/>
                <w:b/>
                <w:bCs/>
                <w:color w:val="000000"/>
              </w:rPr>
            </w:pPr>
            <w:ins w:id="11595" w:author="Arjan Kloosterboer" w:date="2017-09-20T10:45:00Z">
              <w:r>
                <w:rPr>
                  <w:rFonts w:ascii="Calibri" w:hAnsi="Calibri" w:cs="Calibri"/>
                  <w:b/>
                  <w:bCs/>
                  <w:color w:val="000000"/>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2EEA3B1A" w14:textId="77777777" w:rsidR="006940C5" w:rsidRDefault="006940C5" w:rsidP="006940C5">
            <w:pPr>
              <w:spacing w:after="0"/>
              <w:rPr>
                <w:ins w:id="11596" w:author="Arjan Kloosterboer" w:date="2017-09-20T10:45:00Z"/>
                <w:rFonts w:ascii="Calibri" w:hAnsi="Calibri" w:cs="Calibri"/>
                <w:color w:val="000000"/>
              </w:rPr>
            </w:pPr>
            <w:ins w:id="11597" w:author="Arjan Kloosterboer" w:date="2017-09-20T10:45:00Z">
              <w:r>
                <w:rPr>
                  <w:rFonts w:ascii="Calibri" w:hAnsi="Calibri" w:cs="Calibri"/>
                  <w:color w:val="000000"/>
                </w:rPr>
                <w:t>Nee</w:t>
              </w:r>
            </w:ins>
          </w:p>
        </w:tc>
      </w:tr>
      <w:tr w:rsidR="006940C5" w14:paraId="7C841C63" w14:textId="77777777" w:rsidTr="007F6122">
        <w:trPr>
          <w:ins w:id="11598"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326955F0" w14:textId="77777777" w:rsidR="006940C5" w:rsidRDefault="006940C5" w:rsidP="006940C5">
            <w:pPr>
              <w:spacing w:after="0"/>
              <w:rPr>
                <w:ins w:id="11599" w:author="Arjan Kloosterboer" w:date="2017-09-20T10:45:00Z"/>
                <w:rFonts w:ascii="Calibri" w:hAnsi="Calibri" w:cs="Calibri"/>
                <w:color w:val="000000"/>
              </w:rPr>
            </w:pPr>
            <w:ins w:id="11600" w:author="Arjan Kloosterboer" w:date="2017-09-20T10:45:00Z">
              <w:r>
                <w:rPr>
                  <w:rFonts w:ascii="Calibri" w:hAnsi="Calibri" w:cs="Calibri"/>
                  <w:b/>
                  <w:bCs/>
                  <w:color w:val="000000"/>
                </w:rPr>
                <w:t>Indicatie kardinaliteit</w:t>
              </w:r>
            </w:ins>
          </w:p>
        </w:tc>
        <w:tc>
          <w:tcPr>
            <w:tcW w:w="5670" w:type="dxa"/>
            <w:tcBorders>
              <w:top w:val="nil"/>
              <w:left w:val="nil"/>
              <w:bottom w:val="nil"/>
              <w:right w:val="nil"/>
            </w:tcBorders>
            <w:tcMar>
              <w:top w:w="0" w:type="dxa"/>
              <w:left w:w="60" w:type="dxa"/>
              <w:bottom w:w="0" w:type="dxa"/>
              <w:right w:w="60" w:type="dxa"/>
            </w:tcMar>
          </w:tcPr>
          <w:p w14:paraId="0E12A657" w14:textId="77777777" w:rsidR="006940C5" w:rsidRDefault="006940C5" w:rsidP="006940C5">
            <w:pPr>
              <w:spacing w:after="0"/>
              <w:rPr>
                <w:ins w:id="11601" w:author="Arjan Kloosterboer" w:date="2017-09-20T10:45:00Z"/>
                <w:rFonts w:ascii="Calibri" w:hAnsi="Calibri" w:cs="Calibri"/>
                <w:color w:val="000000"/>
              </w:rPr>
            </w:pPr>
            <w:ins w:id="11602" w:author="Arjan Kloosterboer" w:date="2017-09-20T10:45:00Z">
              <w:r>
                <w:rPr>
                  <w:rFonts w:ascii="Calibri" w:hAnsi="Calibri" w:cs="Calibri"/>
                  <w:color w:val="000000"/>
                </w:rPr>
                <w:t>1 - 1</w:t>
              </w:r>
            </w:ins>
          </w:p>
        </w:tc>
      </w:tr>
      <w:tr w:rsidR="006940C5" w14:paraId="059819CD" w14:textId="77777777" w:rsidTr="007F6122">
        <w:trPr>
          <w:ins w:id="11603"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7341F86C" w14:textId="77777777" w:rsidR="006940C5" w:rsidRDefault="006940C5" w:rsidP="006940C5">
            <w:pPr>
              <w:spacing w:after="0"/>
              <w:rPr>
                <w:ins w:id="11604" w:author="Arjan Kloosterboer" w:date="2017-09-20T10:45:00Z"/>
                <w:rFonts w:ascii="Calibri" w:hAnsi="Calibri" w:cs="Calibri"/>
                <w:color w:val="000000"/>
              </w:rPr>
            </w:pPr>
            <w:ins w:id="11605" w:author="Arjan Kloosterboer" w:date="2017-09-20T10:45:00Z">
              <w:r>
                <w:rPr>
                  <w:rFonts w:ascii="Calibri" w:hAnsi="Calibri" w:cs="Calibri"/>
                  <w:b/>
                  <w:bCs/>
                  <w:color w:val="000000"/>
                </w:rPr>
                <w:t>Indicatie authentiek</w:t>
              </w:r>
            </w:ins>
          </w:p>
        </w:tc>
        <w:tc>
          <w:tcPr>
            <w:tcW w:w="5670" w:type="dxa"/>
            <w:tcBorders>
              <w:top w:val="nil"/>
              <w:left w:val="nil"/>
              <w:bottom w:val="nil"/>
              <w:right w:val="nil"/>
            </w:tcBorders>
            <w:tcMar>
              <w:top w:w="0" w:type="dxa"/>
              <w:left w:w="60" w:type="dxa"/>
              <w:bottom w:w="0" w:type="dxa"/>
              <w:right w:w="60" w:type="dxa"/>
            </w:tcMar>
          </w:tcPr>
          <w:p w14:paraId="44E44E2E" w14:textId="77777777" w:rsidR="006940C5" w:rsidRDefault="006940C5" w:rsidP="006940C5">
            <w:pPr>
              <w:spacing w:after="0"/>
              <w:rPr>
                <w:ins w:id="11606" w:author="Arjan Kloosterboer" w:date="2017-09-20T10:45:00Z"/>
                <w:rFonts w:ascii="Calibri" w:hAnsi="Calibri" w:cs="Calibri"/>
                <w:color w:val="000000"/>
              </w:rPr>
            </w:pPr>
            <w:ins w:id="11607" w:author="Arjan Kloosterboer" w:date="2017-09-20T10:45:00Z">
              <w:r>
                <w:rPr>
                  <w:rFonts w:ascii="Calibri" w:hAnsi="Calibri" w:cs="Calibri"/>
                  <w:color w:val="000000"/>
                </w:rPr>
                <w:t>Gemeentelijk kerngegeven</w:t>
              </w:r>
            </w:ins>
          </w:p>
        </w:tc>
      </w:tr>
      <w:tr w:rsidR="006940C5" w14:paraId="3548B88C" w14:textId="77777777" w:rsidTr="007F6122">
        <w:trPr>
          <w:ins w:id="11608"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37226DD8" w14:textId="77777777" w:rsidR="006940C5" w:rsidRDefault="006940C5" w:rsidP="006940C5">
            <w:pPr>
              <w:spacing w:after="0"/>
              <w:rPr>
                <w:ins w:id="11609" w:author="Arjan Kloosterboer" w:date="2017-09-20T10:45:00Z"/>
                <w:rFonts w:ascii="Calibri" w:hAnsi="Calibri" w:cs="Calibri"/>
                <w:color w:val="000000"/>
              </w:rPr>
            </w:pPr>
            <w:ins w:id="11610" w:author="Arjan Kloosterboer" w:date="2017-09-20T10:45:00Z">
              <w:r>
                <w:rPr>
                  <w:rFonts w:ascii="Calibri" w:hAnsi="Calibri" w:cs="Calibri"/>
                  <w:b/>
                  <w:bCs/>
                  <w:color w:val="000000"/>
                </w:rPr>
                <w:t xml:space="preserve">Regels </w:t>
              </w:r>
            </w:ins>
          </w:p>
        </w:tc>
        <w:tc>
          <w:tcPr>
            <w:tcW w:w="5670" w:type="dxa"/>
            <w:tcBorders>
              <w:top w:val="nil"/>
              <w:left w:val="nil"/>
              <w:bottom w:val="nil"/>
              <w:right w:val="nil"/>
            </w:tcBorders>
            <w:tcMar>
              <w:top w:w="0" w:type="dxa"/>
              <w:left w:w="60" w:type="dxa"/>
              <w:bottom w:w="0" w:type="dxa"/>
              <w:right w:w="60" w:type="dxa"/>
            </w:tcMar>
          </w:tcPr>
          <w:p w14:paraId="3EDCBCED" w14:textId="77777777" w:rsidR="006940C5" w:rsidRDefault="006940C5" w:rsidP="006940C5">
            <w:pPr>
              <w:spacing w:after="0"/>
              <w:rPr>
                <w:ins w:id="11611" w:author="Arjan Kloosterboer" w:date="2017-09-20T10:45:00Z"/>
                <w:rFonts w:ascii="Calibri" w:hAnsi="Calibri" w:cs="Calibri"/>
                <w:color w:val="000000"/>
              </w:rPr>
            </w:pPr>
          </w:p>
        </w:tc>
      </w:tr>
      <w:tr w:rsidR="006940C5" w14:paraId="4B0AD2FE" w14:textId="77777777" w:rsidTr="007F6122">
        <w:trPr>
          <w:ins w:id="11612" w:author="Arjan Kloosterboer" w:date="2017-09-20T10:45:00Z"/>
        </w:trPr>
        <w:tc>
          <w:tcPr>
            <w:tcW w:w="9360" w:type="dxa"/>
            <w:gridSpan w:val="3"/>
            <w:tcBorders>
              <w:top w:val="nil"/>
              <w:left w:val="nil"/>
              <w:bottom w:val="nil"/>
              <w:right w:val="nil"/>
            </w:tcBorders>
            <w:tcMar>
              <w:top w:w="0" w:type="dxa"/>
              <w:left w:w="60" w:type="dxa"/>
              <w:bottom w:w="0" w:type="dxa"/>
              <w:right w:w="60" w:type="dxa"/>
            </w:tcMar>
          </w:tcPr>
          <w:p w14:paraId="41DCB4A4" w14:textId="77777777" w:rsidR="006940C5" w:rsidRDefault="006940C5" w:rsidP="006940C5">
            <w:pPr>
              <w:spacing w:after="0"/>
              <w:rPr>
                <w:ins w:id="11613" w:author="Arjan Kloosterboer" w:date="2017-09-20T10:45:00Z"/>
                <w:rFonts w:ascii="Calibri" w:hAnsi="Calibri" w:cs="Calibri"/>
                <w:color w:val="0F0F0F"/>
              </w:rPr>
            </w:pPr>
            <w:ins w:id="11614" w:author="Arjan Kloosterboer" w:date="2017-09-20T10:45:00Z">
              <w:r>
                <w:rPr>
                  <w:rFonts w:ascii="Calibri" w:hAnsi="Calibri" w:cs="Calibri"/>
                  <w:b/>
                  <w:bCs/>
                  <w:color w:val="0F0F0F"/>
                </w:rPr>
                <w:t>Toelichting</w:t>
              </w:r>
            </w:ins>
          </w:p>
        </w:tc>
      </w:tr>
      <w:tr w:rsidR="006940C5" w:rsidRPr="005C14BE" w14:paraId="25727F1A" w14:textId="77777777" w:rsidTr="007F6122">
        <w:trPr>
          <w:ins w:id="11615" w:author="Arjan Kloosterboer" w:date="2017-09-20T10:45:00Z"/>
        </w:trPr>
        <w:tc>
          <w:tcPr>
            <w:tcW w:w="450" w:type="dxa"/>
            <w:tcBorders>
              <w:top w:val="nil"/>
              <w:left w:val="nil"/>
              <w:bottom w:val="nil"/>
              <w:right w:val="nil"/>
            </w:tcBorders>
            <w:tcMar>
              <w:top w:w="0" w:type="dxa"/>
              <w:left w:w="60" w:type="dxa"/>
              <w:bottom w:w="0" w:type="dxa"/>
              <w:right w:w="60" w:type="dxa"/>
            </w:tcMar>
          </w:tcPr>
          <w:p w14:paraId="794D24D3" w14:textId="77777777" w:rsidR="006940C5" w:rsidRDefault="006940C5" w:rsidP="006940C5">
            <w:pPr>
              <w:spacing w:after="0"/>
              <w:rPr>
                <w:ins w:id="11616" w:author="Arjan Kloosterboer" w:date="2017-09-20T10:45:00Z"/>
                <w:rFonts w:ascii="Calibri" w:hAnsi="Calibri" w:cs="Calibri"/>
                <w:b/>
                <w:bCs/>
                <w:color w:val="0F0F0F"/>
              </w:rPr>
            </w:pPr>
          </w:p>
        </w:tc>
        <w:tc>
          <w:tcPr>
            <w:tcW w:w="8910" w:type="dxa"/>
            <w:gridSpan w:val="2"/>
            <w:tcBorders>
              <w:top w:val="nil"/>
              <w:left w:val="nil"/>
              <w:bottom w:val="nil"/>
              <w:right w:val="nil"/>
            </w:tcBorders>
            <w:tcMar>
              <w:top w:w="0" w:type="dxa"/>
              <w:left w:w="60" w:type="dxa"/>
              <w:bottom w:w="0" w:type="dxa"/>
              <w:right w:w="60" w:type="dxa"/>
            </w:tcMar>
          </w:tcPr>
          <w:p w14:paraId="1F8AA897" w14:textId="77777777" w:rsidR="006940C5" w:rsidRPr="006940C5" w:rsidRDefault="006940C5" w:rsidP="006940C5">
            <w:pPr>
              <w:spacing w:after="0"/>
              <w:rPr>
                <w:ins w:id="11617" w:author="Arjan Kloosterboer" w:date="2017-09-20T10:45:00Z"/>
                <w:rFonts w:ascii="Calibri" w:hAnsi="Calibri" w:cs="Calibri"/>
                <w:color w:val="0F0F0F"/>
                <w:lang w:val="nl-NL"/>
              </w:rPr>
            </w:pPr>
            <w:ins w:id="11618" w:author="Arjan Kloosterboer" w:date="2017-09-20T10:45:00Z">
              <w:r w:rsidRPr="006940C5">
                <w:rPr>
                  <w:rFonts w:ascii="Calibri" w:hAnsi="Calibri" w:cs="Calibri"/>
                  <w:color w:val="0F0F0F"/>
                  <w:lang w:val="nl-NL"/>
                </w:rPr>
                <w:t>Met een waarde van deze attribuutsoort wordt de naam van het procesobjecttype gespecificeerd dat in de desbetreffende registratie het procesobject representeert. Voorbeelden: 'Persoon' (in de BRP); 'Pand' (in de BAG). De waarde wordt zoveel mogelijk ontleend aan het van toepassing zijnde Resultaattype bij het Zaaktype in de van toepassing zijnde zaaktypecatalogus.</w:t>
              </w:r>
            </w:ins>
          </w:p>
        </w:tc>
        <w:bookmarkEnd w:id="11538"/>
      </w:tr>
    </w:tbl>
    <w:p w14:paraId="3482BE8B" w14:textId="77777777" w:rsidR="006940C5" w:rsidRPr="008E0ED5" w:rsidRDefault="006940C5" w:rsidP="006940C5">
      <w:pPr>
        <w:widowControl w:val="0"/>
        <w:autoSpaceDE w:val="0"/>
        <w:autoSpaceDN w:val="0"/>
        <w:adjustRightInd w:val="0"/>
        <w:spacing w:before="240" w:after="60" w:line="240" w:lineRule="auto"/>
        <w:outlineLvl w:val="3"/>
        <w:rPr>
          <w:ins w:id="11619" w:author="Arjan Kloosterboer" w:date="2017-09-20T10:45:00Z"/>
          <w:rFonts w:ascii="Arial" w:hAnsi="Arial" w:cs="Arial"/>
          <w:b/>
          <w:color w:val="000000"/>
          <w:sz w:val="24"/>
          <w:szCs w:val="24"/>
        </w:rPr>
      </w:pPr>
      <w:bookmarkStart w:id="11620" w:name="BKM_C0C31560_3F8A_4156_AF12_522447AEE01F"/>
      <w:ins w:id="11621" w:author="Arjan Kloosterboer" w:date="2017-09-20T10:45:00Z">
        <w:r w:rsidRPr="008E0ED5">
          <w:rPr>
            <w:rFonts w:ascii="Arial" w:hAnsi="Arial" w:cs="Arial"/>
            <w:b/>
            <w:color w:val="000000"/>
            <w:sz w:val="24"/>
            <w:szCs w:val="24"/>
          </w:rPr>
          <w:t>«Attribuutsoort» 'Identificatie' van gegevensgroeptype 'Procesobject'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6940C5" w14:paraId="667E3E4E" w14:textId="77777777" w:rsidTr="007F6122">
        <w:trPr>
          <w:ins w:id="11622"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16D4B9E2" w14:textId="77777777" w:rsidR="006940C5" w:rsidRDefault="006940C5" w:rsidP="006940C5">
            <w:pPr>
              <w:spacing w:after="0"/>
              <w:rPr>
                <w:ins w:id="11623" w:author="Arjan Kloosterboer" w:date="2017-09-20T10:45:00Z"/>
                <w:rFonts w:ascii="Calibri" w:hAnsi="Calibri" w:cs="Calibri"/>
                <w:color w:val="000000"/>
              </w:rPr>
            </w:pPr>
            <w:ins w:id="11624" w:author="Arjan Kloosterboer" w:date="2017-09-20T10:45:00Z">
              <w:r>
                <w:rPr>
                  <w:rFonts w:ascii="Calibri" w:hAnsi="Calibri" w:cs="Calibri"/>
                  <w:b/>
                  <w:bCs/>
                  <w:color w:val="000000"/>
                </w:rPr>
                <w:t xml:space="preserve">Naam </w:t>
              </w:r>
            </w:ins>
          </w:p>
        </w:tc>
        <w:tc>
          <w:tcPr>
            <w:tcW w:w="5670" w:type="dxa"/>
            <w:tcBorders>
              <w:top w:val="nil"/>
              <w:left w:val="nil"/>
              <w:bottom w:val="nil"/>
              <w:right w:val="nil"/>
            </w:tcBorders>
            <w:tcMar>
              <w:top w:w="0" w:type="dxa"/>
              <w:left w:w="60" w:type="dxa"/>
              <w:bottom w:w="0" w:type="dxa"/>
              <w:right w:w="60" w:type="dxa"/>
            </w:tcMar>
          </w:tcPr>
          <w:p w14:paraId="79EBCF57" w14:textId="77777777" w:rsidR="006940C5" w:rsidRDefault="006940C5" w:rsidP="006940C5">
            <w:pPr>
              <w:spacing w:after="0"/>
              <w:rPr>
                <w:ins w:id="11625" w:author="Arjan Kloosterboer" w:date="2017-09-20T10:45:00Z"/>
                <w:rFonts w:ascii="Calibri" w:hAnsi="Calibri" w:cs="Calibri"/>
                <w:color w:val="000000"/>
              </w:rPr>
            </w:pPr>
            <w:ins w:id="11626" w:author="Arjan Kloosterboer" w:date="2017-09-20T10:45:00Z">
              <w:r>
                <w:rPr>
                  <w:rFonts w:ascii="Calibri" w:hAnsi="Calibri" w:cs="Calibri"/>
                  <w:color w:val="000000"/>
                </w:rPr>
                <w:t>Identificatie</w:t>
              </w:r>
            </w:ins>
          </w:p>
        </w:tc>
      </w:tr>
      <w:tr w:rsidR="006940C5" w14:paraId="78FFD196" w14:textId="77777777" w:rsidTr="007F6122">
        <w:trPr>
          <w:ins w:id="11627"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1429205D" w14:textId="77777777" w:rsidR="006940C5" w:rsidRDefault="006940C5" w:rsidP="006940C5">
            <w:pPr>
              <w:spacing w:after="0"/>
              <w:rPr>
                <w:ins w:id="11628" w:author="Arjan Kloosterboer" w:date="2017-09-20T10:45:00Z"/>
                <w:rFonts w:ascii="Calibri" w:hAnsi="Calibri" w:cs="Calibri"/>
                <w:color w:val="000000"/>
              </w:rPr>
            </w:pPr>
            <w:ins w:id="11629" w:author="Arjan Kloosterboer" w:date="2017-09-20T10:45:00Z">
              <w:r>
                <w:rPr>
                  <w:rFonts w:ascii="Calibri" w:hAnsi="Calibri" w:cs="Calibri"/>
                  <w:b/>
                  <w:bCs/>
                  <w:color w:val="000000"/>
                </w:rPr>
                <w:t xml:space="preserve">Herkomst </w:t>
              </w:r>
            </w:ins>
          </w:p>
        </w:tc>
        <w:tc>
          <w:tcPr>
            <w:tcW w:w="5670" w:type="dxa"/>
            <w:tcBorders>
              <w:top w:val="nil"/>
              <w:left w:val="nil"/>
              <w:bottom w:val="nil"/>
              <w:right w:val="nil"/>
            </w:tcBorders>
            <w:tcMar>
              <w:top w:w="0" w:type="dxa"/>
              <w:left w:w="60" w:type="dxa"/>
              <w:bottom w:w="0" w:type="dxa"/>
              <w:right w:w="60" w:type="dxa"/>
            </w:tcMar>
          </w:tcPr>
          <w:p w14:paraId="08CB4417" w14:textId="77777777" w:rsidR="006940C5" w:rsidRDefault="006940C5" w:rsidP="006940C5">
            <w:pPr>
              <w:spacing w:after="0"/>
              <w:rPr>
                <w:ins w:id="11630" w:author="Arjan Kloosterboer" w:date="2017-09-20T10:45:00Z"/>
                <w:rFonts w:ascii="Calibri" w:hAnsi="Calibri" w:cs="Calibri"/>
                <w:color w:val="000000"/>
              </w:rPr>
            </w:pPr>
            <w:ins w:id="11631" w:author="Arjan Kloosterboer" w:date="2017-09-20T10:45:00Z">
              <w:r>
                <w:rPr>
                  <w:rFonts w:ascii="Calibri" w:hAnsi="Calibri" w:cs="Calibri"/>
                  <w:color w:val="000000"/>
                </w:rPr>
                <w:t>KING</w:t>
              </w:r>
            </w:ins>
          </w:p>
        </w:tc>
      </w:tr>
      <w:tr w:rsidR="006940C5" w14:paraId="311F6E75" w14:textId="77777777" w:rsidTr="007F6122">
        <w:trPr>
          <w:trHeight w:val="268"/>
          <w:ins w:id="11632"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09186048" w14:textId="77777777" w:rsidR="006940C5" w:rsidRDefault="006940C5" w:rsidP="006940C5">
            <w:pPr>
              <w:spacing w:after="0"/>
              <w:rPr>
                <w:ins w:id="11633" w:author="Arjan Kloosterboer" w:date="2017-09-20T10:45:00Z"/>
                <w:rFonts w:ascii="Calibri" w:hAnsi="Calibri" w:cs="Calibri"/>
                <w:color w:val="000000"/>
              </w:rPr>
            </w:pPr>
            <w:ins w:id="11634" w:author="Arjan Kloosterboer" w:date="2017-09-20T10:45:00Z">
              <w:r>
                <w:rPr>
                  <w:rFonts w:ascii="Calibri" w:hAnsi="Calibri" w:cs="Calibri"/>
                  <w:b/>
                  <w:bCs/>
                  <w:color w:val="000000"/>
                </w:rPr>
                <w:t xml:space="preserve">Code </w:t>
              </w:r>
            </w:ins>
          </w:p>
        </w:tc>
        <w:tc>
          <w:tcPr>
            <w:tcW w:w="5670" w:type="dxa"/>
            <w:tcBorders>
              <w:top w:val="nil"/>
              <w:left w:val="nil"/>
              <w:bottom w:val="nil"/>
              <w:right w:val="nil"/>
            </w:tcBorders>
            <w:tcMar>
              <w:top w:w="0" w:type="dxa"/>
              <w:left w:w="60" w:type="dxa"/>
              <w:bottom w:w="0" w:type="dxa"/>
              <w:right w:w="60" w:type="dxa"/>
            </w:tcMar>
          </w:tcPr>
          <w:p w14:paraId="07325625" w14:textId="77777777" w:rsidR="006940C5" w:rsidRDefault="006940C5" w:rsidP="006940C5">
            <w:pPr>
              <w:spacing w:after="0"/>
              <w:rPr>
                <w:ins w:id="11635" w:author="Arjan Kloosterboer" w:date="2017-09-20T10:45:00Z"/>
                <w:rFonts w:ascii="Calibri" w:hAnsi="Calibri" w:cs="Calibri"/>
                <w:color w:val="000000"/>
              </w:rPr>
            </w:pPr>
          </w:p>
        </w:tc>
      </w:tr>
      <w:tr w:rsidR="006940C5" w:rsidRPr="005C14BE" w14:paraId="628ACD0E" w14:textId="77777777" w:rsidTr="007F6122">
        <w:trPr>
          <w:ins w:id="11636"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1DDD4E01" w14:textId="77777777" w:rsidR="006940C5" w:rsidRDefault="006940C5" w:rsidP="006940C5">
            <w:pPr>
              <w:spacing w:after="0"/>
              <w:rPr>
                <w:ins w:id="11637" w:author="Arjan Kloosterboer" w:date="2017-09-20T10:45:00Z"/>
                <w:rFonts w:ascii="Calibri" w:hAnsi="Calibri" w:cs="Calibri"/>
                <w:color w:val="000000"/>
              </w:rPr>
            </w:pPr>
            <w:ins w:id="11638" w:author="Arjan Kloosterboer" w:date="2017-09-20T10:45:00Z">
              <w:r>
                <w:rPr>
                  <w:rFonts w:ascii="Calibri" w:hAnsi="Calibri" w:cs="Calibri"/>
                  <w:b/>
                  <w:bCs/>
                  <w:color w:val="000000"/>
                </w:rPr>
                <w:t xml:space="preserve">Definitie </w:t>
              </w:r>
            </w:ins>
          </w:p>
        </w:tc>
        <w:tc>
          <w:tcPr>
            <w:tcW w:w="5670" w:type="dxa"/>
            <w:tcBorders>
              <w:top w:val="nil"/>
              <w:left w:val="nil"/>
              <w:bottom w:val="nil"/>
              <w:right w:val="nil"/>
            </w:tcBorders>
            <w:tcMar>
              <w:top w:w="0" w:type="dxa"/>
              <w:left w:w="60" w:type="dxa"/>
              <w:bottom w:w="0" w:type="dxa"/>
              <w:right w:w="60" w:type="dxa"/>
            </w:tcMar>
          </w:tcPr>
          <w:p w14:paraId="4E064B7D" w14:textId="77777777" w:rsidR="006940C5" w:rsidRPr="006940C5" w:rsidRDefault="006940C5" w:rsidP="006940C5">
            <w:pPr>
              <w:spacing w:after="0"/>
              <w:rPr>
                <w:ins w:id="11639" w:author="Arjan Kloosterboer" w:date="2017-09-20T10:45:00Z"/>
                <w:rFonts w:ascii="Calibri" w:hAnsi="Calibri" w:cs="Calibri"/>
                <w:color w:val="000000"/>
                <w:lang w:val="nl-NL"/>
              </w:rPr>
            </w:pPr>
            <w:ins w:id="11640" w:author="Arjan Kloosterboer" w:date="2017-09-20T10:45:00Z">
              <w:r w:rsidRPr="006940C5">
                <w:rPr>
                  <w:rFonts w:ascii="Calibri" w:hAnsi="Calibri" w:cs="Calibri"/>
                  <w:color w:val="0F0F0F"/>
                  <w:lang w:val="nl-NL"/>
                </w:rPr>
                <w:t>De unieke aanduiding van het procesobject.</w:t>
              </w:r>
            </w:ins>
          </w:p>
        </w:tc>
      </w:tr>
      <w:tr w:rsidR="006940C5" w14:paraId="6CD74D62" w14:textId="77777777" w:rsidTr="007F6122">
        <w:trPr>
          <w:ins w:id="11641"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01E97957" w14:textId="77777777" w:rsidR="006940C5" w:rsidRDefault="006940C5" w:rsidP="006940C5">
            <w:pPr>
              <w:spacing w:after="0"/>
              <w:rPr>
                <w:ins w:id="11642" w:author="Arjan Kloosterboer" w:date="2017-09-20T10:45:00Z"/>
                <w:rFonts w:ascii="Calibri" w:hAnsi="Calibri" w:cs="Calibri"/>
                <w:color w:val="000000"/>
              </w:rPr>
            </w:pPr>
            <w:ins w:id="11643" w:author="Arjan Kloosterboer" w:date="2017-09-20T10:45:00Z">
              <w:r>
                <w:rPr>
                  <w:rFonts w:ascii="Calibri" w:hAnsi="Calibri" w:cs="Calibri"/>
                  <w:b/>
                  <w:bCs/>
                  <w:color w:val="000000"/>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74E0BD9E" w14:textId="77777777" w:rsidR="006940C5" w:rsidRDefault="006940C5" w:rsidP="006940C5">
            <w:pPr>
              <w:spacing w:after="0"/>
              <w:rPr>
                <w:ins w:id="11644" w:author="Arjan Kloosterboer" w:date="2017-09-20T10:45:00Z"/>
                <w:rFonts w:ascii="Calibri" w:hAnsi="Calibri" w:cs="Calibri"/>
                <w:color w:val="000000"/>
              </w:rPr>
            </w:pPr>
            <w:ins w:id="11645" w:author="Arjan Kloosterboer" w:date="2017-09-20T10:45:00Z">
              <w:r>
                <w:rPr>
                  <w:rFonts w:ascii="Calibri" w:hAnsi="Calibri" w:cs="Calibri"/>
                  <w:color w:val="000000"/>
                </w:rPr>
                <w:t>KING</w:t>
              </w:r>
            </w:ins>
          </w:p>
        </w:tc>
      </w:tr>
      <w:tr w:rsidR="006940C5" w14:paraId="6207F9DC" w14:textId="77777777" w:rsidTr="007F6122">
        <w:trPr>
          <w:ins w:id="11646"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1AC0AA9B" w14:textId="77777777" w:rsidR="006940C5" w:rsidRDefault="006940C5" w:rsidP="006940C5">
            <w:pPr>
              <w:spacing w:after="0"/>
              <w:rPr>
                <w:ins w:id="11647" w:author="Arjan Kloosterboer" w:date="2017-09-20T10:45:00Z"/>
                <w:rFonts w:ascii="Calibri" w:hAnsi="Calibri" w:cs="Calibri"/>
                <w:color w:val="000000"/>
              </w:rPr>
            </w:pPr>
            <w:ins w:id="11648" w:author="Arjan Kloosterboer" w:date="2017-09-20T10:45:00Z">
              <w:r>
                <w:rPr>
                  <w:rFonts w:ascii="Calibri" w:hAnsi="Calibri" w:cs="Calibri"/>
                  <w:b/>
                  <w:bCs/>
                  <w:color w:val="000000"/>
                </w:rPr>
                <w:t xml:space="preserve">Datum opname </w:t>
              </w:r>
            </w:ins>
          </w:p>
        </w:tc>
        <w:tc>
          <w:tcPr>
            <w:tcW w:w="5670" w:type="dxa"/>
            <w:tcBorders>
              <w:top w:val="nil"/>
              <w:left w:val="nil"/>
              <w:bottom w:val="nil"/>
              <w:right w:val="nil"/>
            </w:tcBorders>
            <w:tcMar>
              <w:top w:w="0" w:type="dxa"/>
              <w:left w:w="60" w:type="dxa"/>
              <w:bottom w:w="0" w:type="dxa"/>
              <w:right w:w="60" w:type="dxa"/>
            </w:tcMar>
          </w:tcPr>
          <w:p w14:paraId="6C5DB57A" w14:textId="77777777" w:rsidR="006940C5" w:rsidRDefault="006940C5" w:rsidP="006940C5">
            <w:pPr>
              <w:spacing w:after="0"/>
              <w:rPr>
                <w:ins w:id="11649" w:author="Arjan Kloosterboer" w:date="2017-09-20T10:45:00Z"/>
                <w:rFonts w:ascii="Calibri" w:hAnsi="Calibri" w:cs="Calibri"/>
                <w:color w:val="000000"/>
              </w:rPr>
            </w:pPr>
            <w:ins w:id="11650" w:author="Arjan Kloosterboer" w:date="2017-09-20T10:45:00Z">
              <w:r>
                <w:rPr>
                  <w:rFonts w:ascii="Calibri" w:hAnsi="Calibri" w:cs="Calibri"/>
                  <w:color w:val="000000"/>
                </w:rPr>
                <w:t>1-2-2017</w:t>
              </w:r>
            </w:ins>
          </w:p>
        </w:tc>
      </w:tr>
      <w:tr w:rsidR="006940C5" w14:paraId="5477749F" w14:textId="77777777" w:rsidTr="007F6122">
        <w:trPr>
          <w:ins w:id="11651"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67096687" w14:textId="77777777" w:rsidR="006940C5" w:rsidRDefault="006940C5" w:rsidP="006940C5">
            <w:pPr>
              <w:spacing w:after="0"/>
              <w:rPr>
                <w:ins w:id="11652" w:author="Arjan Kloosterboer" w:date="2017-09-20T10:45:00Z"/>
                <w:rFonts w:ascii="Calibri" w:hAnsi="Calibri" w:cs="Calibri"/>
                <w:color w:val="000000"/>
              </w:rPr>
            </w:pPr>
            <w:ins w:id="11653" w:author="Arjan Kloosterboer" w:date="2017-09-20T10:45:00Z">
              <w:r>
                <w:rPr>
                  <w:rFonts w:ascii="Calibri" w:hAnsi="Calibri" w:cs="Calibri"/>
                  <w:b/>
                  <w:bCs/>
                  <w:color w:val="000000"/>
                </w:rPr>
                <w:t xml:space="preserve">Formaat </w:t>
              </w:r>
            </w:ins>
          </w:p>
        </w:tc>
        <w:tc>
          <w:tcPr>
            <w:tcW w:w="5670" w:type="dxa"/>
            <w:tcBorders>
              <w:top w:val="nil"/>
              <w:left w:val="nil"/>
              <w:bottom w:val="nil"/>
              <w:right w:val="nil"/>
            </w:tcBorders>
            <w:tcMar>
              <w:top w:w="0" w:type="dxa"/>
              <w:left w:w="60" w:type="dxa"/>
              <w:bottom w:w="0" w:type="dxa"/>
              <w:right w:w="60" w:type="dxa"/>
            </w:tcMar>
          </w:tcPr>
          <w:p w14:paraId="6EAF41AD" w14:textId="77777777" w:rsidR="006940C5" w:rsidRDefault="006940C5" w:rsidP="006940C5">
            <w:pPr>
              <w:spacing w:after="0"/>
              <w:rPr>
                <w:ins w:id="11654" w:author="Arjan Kloosterboer" w:date="2017-09-20T10:45:00Z"/>
                <w:rFonts w:ascii="Calibri" w:hAnsi="Calibri" w:cs="Calibri"/>
                <w:color w:val="000000"/>
              </w:rPr>
            </w:pPr>
            <w:ins w:id="11655" w:author="Arjan Kloosterboer" w:date="2017-09-20T10:45:00Z">
              <w:r>
                <w:rPr>
                  <w:rFonts w:ascii="Calibri" w:hAnsi="Calibri" w:cs="Calibri"/>
                  <w:color w:val="000000"/>
                </w:rPr>
                <w:t>AN</w:t>
              </w:r>
            </w:ins>
          </w:p>
        </w:tc>
      </w:tr>
      <w:tr w:rsidR="006940C5" w14:paraId="0418E5C2" w14:textId="77777777" w:rsidTr="007F6122">
        <w:trPr>
          <w:ins w:id="11656"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05C1CB76" w14:textId="77777777" w:rsidR="006940C5" w:rsidRDefault="006940C5" w:rsidP="006940C5">
            <w:pPr>
              <w:spacing w:after="0"/>
              <w:rPr>
                <w:ins w:id="11657" w:author="Arjan Kloosterboer" w:date="2017-09-20T10:45:00Z"/>
                <w:rFonts w:ascii="Calibri" w:hAnsi="Calibri" w:cs="Calibri"/>
                <w:color w:val="000000"/>
              </w:rPr>
            </w:pPr>
            <w:ins w:id="11658" w:author="Arjan Kloosterboer" w:date="2017-09-20T10:45:00Z">
              <w:r>
                <w:rPr>
                  <w:rFonts w:ascii="Calibri" w:hAnsi="Calibri" w:cs="Calibri"/>
                  <w:b/>
                  <w:bCs/>
                  <w:color w:val="000000"/>
                </w:rPr>
                <w:t>Waardenverzameling</w:t>
              </w:r>
            </w:ins>
          </w:p>
        </w:tc>
        <w:tc>
          <w:tcPr>
            <w:tcW w:w="5670" w:type="dxa"/>
            <w:tcBorders>
              <w:top w:val="nil"/>
              <w:left w:val="nil"/>
              <w:bottom w:val="nil"/>
              <w:right w:val="nil"/>
            </w:tcBorders>
            <w:tcMar>
              <w:top w:w="0" w:type="dxa"/>
              <w:left w:w="60" w:type="dxa"/>
              <w:bottom w:w="0" w:type="dxa"/>
              <w:right w:w="60" w:type="dxa"/>
            </w:tcMar>
          </w:tcPr>
          <w:p w14:paraId="76A71D38" w14:textId="77777777" w:rsidR="006940C5" w:rsidRDefault="006940C5" w:rsidP="006940C5">
            <w:pPr>
              <w:spacing w:after="0"/>
              <w:rPr>
                <w:ins w:id="11659" w:author="Arjan Kloosterboer" w:date="2017-09-20T10:45:00Z"/>
                <w:rFonts w:ascii="Calibri" w:hAnsi="Calibri" w:cs="Calibri"/>
                <w:color w:val="000000"/>
              </w:rPr>
            </w:pPr>
            <w:ins w:id="11660" w:author="Arjan Kloosterboer" w:date="2017-09-20T10:45:00Z">
              <w:r>
                <w:rPr>
                  <w:rFonts w:ascii="Calibri" w:hAnsi="Calibri" w:cs="Calibri"/>
                  <w:color w:val="000000"/>
                </w:rPr>
                <w:t>Notatie in XML</w:t>
              </w:r>
            </w:ins>
          </w:p>
        </w:tc>
      </w:tr>
      <w:tr w:rsidR="006940C5" w14:paraId="55E91423" w14:textId="77777777" w:rsidTr="007F6122">
        <w:trPr>
          <w:ins w:id="11661"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4A32F30E" w14:textId="77777777" w:rsidR="006940C5" w:rsidRDefault="006940C5" w:rsidP="006940C5">
            <w:pPr>
              <w:spacing w:after="0"/>
              <w:rPr>
                <w:ins w:id="11662" w:author="Arjan Kloosterboer" w:date="2017-09-20T10:45:00Z"/>
                <w:rFonts w:ascii="Calibri" w:hAnsi="Calibri" w:cs="Calibri"/>
                <w:b/>
                <w:bCs/>
                <w:color w:val="000000"/>
              </w:rPr>
            </w:pPr>
            <w:ins w:id="11663" w:author="Arjan Kloosterboer" w:date="2017-09-20T10:45:00Z">
              <w:r>
                <w:rPr>
                  <w:rFonts w:ascii="Calibri" w:hAnsi="Calibri" w:cs="Calibri"/>
                  <w:b/>
                  <w:bCs/>
                  <w:color w:val="000000"/>
                </w:rPr>
                <w:t xml:space="preserve">Indicatie </w:t>
              </w:r>
              <w:r>
                <w:rPr>
                  <w:rFonts w:ascii="Calibri" w:hAnsi="Calibri" w:cs="Calibri"/>
                  <w:b/>
                  <w:bCs/>
                  <w:color w:val="000000"/>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1FA3470A" w14:textId="77777777" w:rsidR="006940C5" w:rsidRDefault="006940C5" w:rsidP="006940C5">
            <w:pPr>
              <w:spacing w:after="0"/>
              <w:rPr>
                <w:ins w:id="11664" w:author="Arjan Kloosterboer" w:date="2017-09-20T10:45:00Z"/>
                <w:rFonts w:ascii="Calibri" w:hAnsi="Calibri" w:cs="Calibri"/>
                <w:color w:val="000000"/>
              </w:rPr>
            </w:pPr>
            <w:ins w:id="11665" w:author="Arjan Kloosterboer" w:date="2017-09-20T10:45:00Z">
              <w:r>
                <w:rPr>
                  <w:rFonts w:ascii="Calibri" w:hAnsi="Calibri" w:cs="Calibri"/>
                  <w:color w:val="000000"/>
                </w:rPr>
                <w:t>Zie groep</w:t>
              </w:r>
            </w:ins>
          </w:p>
        </w:tc>
      </w:tr>
      <w:tr w:rsidR="006940C5" w14:paraId="14F82DC3" w14:textId="77777777" w:rsidTr="007F6122">
        <w:trPr>
          <w:ins w:id="11666"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69B663D2" w14:textId="77777777" w:rsidR="006940C5" w:rsidRDefault="006940C5" w:rsidP="006940C5">
            <w:pPr>
              <w:spacing w:after="0"/>
              <w:rPr>
                <w:ins w:id="11667" w:author="Arjan Kloosterboer" w:date="2017-09-20T10:45:00Z"/>
                <w:rFonts w:ascii="Calibri" w:hAnsi="Calibri" w:cs="Calibri"/>
                <w:b/>
                <w:bCs/>
                <w:color w:val="000000"/>
              </w:rPr>
            </w:pPr>
            <w:ins w:id="11668" w:author="Arjan Kloosterboer" w:date="2017-09-20T10:45:00Z">
              <w:r>
                <w:rPr>
                  <w:rFonts w:ascii="Calibri" w:hAnsi="Calibri" w:cs="Calibri"/>
                  <w:b/>
                  <w:bCs/>
                  <w:color w:val="000000"/>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152058B7" w14:textId="77777777" w:rsidR="006940C5" w:rsidRDefault="006940C5" w:rsidP="006940C5">
            <w:pPr>
              <w:spacing w:after="0"/>
              <w:rPr>
                <w:ins w:id="11669" w:author="Arjan Kloosterboer" w:date="2017-09-20T10:45:00Z"/>
                <w:rFonts w:ascii="Calibri" w:hAnsi="Calibri" w:cs="Calibri"/>
                <w:color w:val="000000"/>
              </w:rPr>
            </w:pPr>
            <w:ins w:id="11670" w:author="Arjan Kloosterboer" w:date="2017-09-20T10:45:00Z">
              <w:r>
                <w:rPr>
                  <w:rFonts w:ascii="Calibri" w:hAnsi="Calibri" w:cs="Calibri"/>
                  <w:color w:val="000000"/>
                </w:rPr>
                <w:t>Zie groep</w:t>
              </w:r>
            </w:ins>
          </w:p>
        </w:tc>
      </w:tr>
      <w:tr w:rsidR="006940C5" w14:paraId="0C6B4665" w14:textId="77777777" w:rsidTr="007F6122">
        <w:trPr>
          <w:ins w:id="11671"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10005E0C" w14:textId="77777777" w:rsidR="006940C5" w:rsidRDefault="006940C5" w:rsidP="006940C5">
            <w:pPr>
              <w:spacing w:after="0"/>
              <w:rPr>
                <w:ins w:id="11672" w:author="Arjan Kloosterboer" w:date="2017-09-20T10:45:00Z"/>
                <w:rFonts w:ascii="Calibri" w:hAnsi="Calibri" w:cs="Calibri"/>
                <w:b/>
                <w:bCs/>
                <w:color w:val="000000"/>
              </w:rPr>
            </w:pPr>
            <w:ins w:id="11673" w:author="Arjan Kloosterboer" w:date="2017-09-20T10:45:00Z">
              <w:r>
                <w:rPr>
                  <w:rFonts w:ascii="Calibri" w:hAnsi="Calibri" w:cs="Calibri"/>
                  <w:b/>
                  <w:bCs/>
                  <w:color w:val="000000"/>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79249B6B" w14:textId="77777777" w:rsidR="006940C5" w:rsidRDefault="006940C5" w:rsidP="006940C5">
            <w:pPr>
              <w:spacing w:after="0"/>
              <w:rPr>
                <w:ins w:id="11674" w:author="Arjan Kloosterboer" w:date="2017-09-20T10:45:00Z"/>
                <w:rFonts w:ascii="Calibri" w:hAnsi="Calibri" w:cs="Calibri"/>
                <w:color w:val="000000"/>
              </w:rPr>
            </w:pPr>
            <w:ins w:id="11675" w:author="Arjan Kloosterboer" w:date="2017-09-20T10:45:00Z">
              <w:r>
                <w:rPr>
                  <w:rFonts w:ascii="Calibri" w:hAnsi="Calibri" w:cs="Calibri"/>
                  <w:color w:val="000000"/>
                </w:rPr>
                <w:t>Nee</w:t>
              </w:r>
            </w:ins>
          </w:p>
        </w:tc>
      </w:tr>
      <w:tr w:rsidR="006940C5" w14:paraId="50AA4602" w14:textId="77777777" w:rsidTr="007F6122">
        <w:trPr>
          <w:ins w:id="11676"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0A78412C" w14:textId="77777777" w:rsidR="006940C5" w:rsidRDefault="006940C5" w:rsidP="006940C5">
            <w:pPr>
              <w:spacing w:after="0"/>
              <w:rPr>
                <w:ins w:id="11677" w:author="Arjan Kloosterboer" w:date="2017-09-20T10:45:00Z"/>
                <w:rFonts w:ascii="Calibri" w:hAnsi="Calibri" w:cs="Calibri"/>
                <w:b/>
                <w:bCs/>
                <w:color w:val="000000"/>
              </w:rPr>
            </w:pPr>
            <w:ins w:id="11678" w:author="Arjan Kloosterboer" w:date="2017-09-20T10:45:00Z">
              <w:r>
                <w:rPr>
                  <w:rFonts w:ascii="Calibri" w:hAnsi="Calibri" w:cs="Calibri"/>
                  <w:b/>
                  <w:bCs/>
                  <w:color w:val="000000"/>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4268FC77" w14:textId="77777777" w:rsidR="006940C5" w:rsidRDefault="006940C5" w:rsidP="006940C5">
            <w:pPr>
              <w:spacing w:after="0"/>
              <w:rPr>
                <w:ins w:id="11679" w:author="Arjan Kloosterboer" w:date="2017-09-20T10:45:00Z"/>
                <w:rFonts w:ascii="Calibri" w:hAnsi="Calibri" w:cs="Calibri"/>
                <w:color w:val="000000"/>
              </w:rPr>
            </w:pPr>
            <w:ins w:id="11680" w:author="Arjan Kloosterboer" w:date="2017-09-20T10:45:00Z">
              <w:r>
                <w:rPr>
                  <w:rFonts w:ascii="Calibri" w:hAnsi="Calibri" w:cs="Calibri"/>
                  <w:color w:val="000000"/>
                </w:rPr>
                <w:t>Nee</w:t>
              </w:r>
            </w:ins>
          </w:p>
        </w:tc>
      </w:tr>
      <w:tr w:rsidR="006940C5" w14:paraId="5102308E" w14:textId="77777777" w:rsidTr="007F6122">
        <w:trPr>
          <w:ins w:id="11681"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2F4CA055" w14:textId="77777777" w:rsidR="006940C5" w:rsidRDefault="006940C5" w:rsidP="006940C5">
            <w:pPr>
              <w:spacing w:after="0"/>
              <w:rPr>
                <w:ins w:id="11682" w:author="Arjan Kloosterboer" w:date="2017-09-20T10:45:00Z"/>
                <w:rFonts w:ascii="Calibri" w:hAnsi="Calibri" w:cs="Calibri"/>
                <w:color w:val="000000"/>
              </w:rPr>
            </w:pPr>
            <w:ins w:id="11683" w:author="Arjan Kloosterboer" w:date="2017-09-20T10:45:00Z">
              <w:r>
                <w:rPr>
                  <w:rFonts w:ascii="Calibri" w:hAnsi="Calibri" w:cs="Calibri"/>
                  <w:b/>
                  <w:bCs/>
                  <w:color w:val="000000"/>
                </w:rPr>
                <w:t>Indicatie kardinaliteit</w:t>
              </w:r>
            </w:ins>
          </w:p>
        </w:tc>
        <w:tc>
          <w:tcPr>
            <w:tcW w:w="5670" w:type="dxa"/>
            <w:tcBorders>
              <w:top w:val="nil"/>
              <w:left w:val="nil"/>
              <w:bottom w:val="nil"/>
              <w:right w:val="nil"/>
            </w:tcBorders>
            <w:tcMar>
              <w:top w:w="0" w:type="dxa"/>
              <w:left w:w="60" w:type="dxa"/>
              <w:bottom w:w="0" w:type="dxa"/>
              <w:right w:w="60" w:type="dxa"/>
            </w:tcMar>
          </w:tcPr>
          <w:p w14:paraId="29AF9C0C" w14:textId="77777777" w:rsidR="006940C5" w:rsidRDefault="006940C5" w:rsidP="006940C5">
            <w:pPr>
              <w:spacing w:after="0"/>
              <w:rPr>
                <w:ins w:id="11684" w:author="Arjan Kloosterboer" w:date="2017-09-20T10:45:00Z"/>
                <w:rFonts w:ascii="Calibri" w:hAnsi="Calibri" w:cs="Calibri"/>
                <w:color w:val="000000"/>
              </w:rPr>
            </w:pPr>
            <w:ins w:id="11685" w:author="Arjan Kloosterboer" w:date="2017-09-20T10:45:00Z">
              <w:r>
                <w:rPr>
                  <w:rFonts w:ascii="Calibri" w:hAnsi="Calibri" w:cs="Calibri"/>
                  <w:color w:val="000000"/>
                </w:rPr>
                <w:t>1 - 1</w:t>
              </w:r>
            </w:ins>
          </w:p>
        </w:tc>
      </w:tr>
      <w:tr w:rsidR="006940C5" w14:paraId="16A1038F" w14:textId="77777777" w:rsidTr="007F6122">
        <w:trPr>
          <w:ins w:id="11686"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5C0D9A44" w14:textId="77777777" w:rsidR="006940C5" w:rsidRDefault="006940C5" w:rsidP="006940C5">
            <w:pPr>
              <w:spacing w:after="0"/>
              <w:rPr>
                <w:ins w:id="11687" w:author="Arjan Kloosterboer" w:date="2017-09-20T10:45:00Z"/>
                <w:rFonts w:ascii="Calibri" w:hAnsi="Calibri" w:cs="Calibri"/>
                <w:color w:val="000000"/>
              </w:rPr>
            </w:pPr>
            <w:ins w:id="11688" w:author="Arjan Kloosterboer" w:date="2017-09-20T10:45:00Z">
              <w:r>
                <w:rPr>
                  <w:rFonts w:ascii="Calibri" w:hAnsi="Calibri" w:cs="Calibri"/>
                  <w:b/>
                  <w:bCs/>
                  <w:color w:val="000000"/>
                </w:rPr>
                <w:t>Indicatie authentiek</w:t>
              </w:r>
            </w:ins>
          </w:p>
        </w:tc>
        <w:tc>
          <w:tcPr>
            <w:tcW w:w="5670" w:type="dxa"/>
            <w:tcBorders>
              <w:top w:val="nil"/>
              <w:left w:val="nil"/>
              <w:bottom w:val="nil"/>
              <w:right w:val="nil"/>
            </w:tcBorders>
            <w:tcMar>
              <w:top w:w="0" w:type="dxa"/>
              <w:left w:w="60" w:type="dxa"/>
              <w:bottom w:w="0" w:type="dxa"/>
              <w:right w:w="60" w:type="dxa"/>
            </w:tcMar>
          </w:tcPr>
          <w:p w14:paraId="10E40503" w14:textId="77777777" w:rsidR="006940C5" w:rsidRDefault="006940C5" w:rsidP="006940C5">
            <w:pPr>
              <w:spacing w:after="0"/>
              <w:rPr>
                <w:ins w:id="11689" w:author="Arjan Kloosterboer" w:date="2017-09-20T10:45:00Z"/>
                <w:rFonts w:ascii="Calibri" w:hAnsi="Calibri" w:cs="Calibri"/>
                <w:color w:val="000000"/>
              </w:rPr>
            </w:pPr>
            <w:ins w:id="11690" w:author="Arjan Kloosterboer" w:date="2017-09-20T10:45:00Z">
              <w:r>
                <w:rPr>
                  <w:rFonts w:ascii="Calibri" w:hAnsi="Calibri" w:cs="Calibri"/>
                  <w:color w:val="000000"/>
                </w:rPr>
                <w:t>Gemeentelijk kerngegeven</w:t>
              </w:r>
            </w:ins>
          </w:p>
        </w:tc>
      </w:tr>
      <w:tr w:rsidR="006940C5" w14:paraId="70F079DF" w14:textId="77777777" w:rsidTr="007F6122">
        <w:trPr>
          <w:ins w:id="11691"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3A1232A8" w14:textId="77777777" w:rsidR="006940C5" w:rsidRDefault="006940C5" w:rsidP="006940C5">
            <w:pPr>
              <w:spacing w:after="0"/>
              <w:rPr>
                <w:ins w:id="11692" w:author="Arjan Kloosterboer" w:date="2017-09-20T10:45:00Z"/>
                <w:rFonts w:ascii="Calibri" w:hAnsi="Calibri" w:cs="Calibri"/>
                <w:color w:val="000000"/>
              </w:rPr>
            </w:pPr>
            <w:ins w:id="11693" w:author="Arjan Kloosterboer" w:date="2017-09-20T10:45:00Z">
              <w:r>
                <w:rPr>
                  <w:rFonts w:ascii="Calibri" w:hAnsi="Calibri" w:cs="Calibri"/>
                  <w:b/>
                  <w:bCs/>
                  <w:color w:val="000000"/>
                </w:rPr>
                <w:t xml:space="preserve">Regels </w:t>
              </w:r>
            </w:ins>
          </w:p>
        </w:tc>
        <w:tc>
          <w:tcPr>
            <w:tcW w:w="5670" w:type="dxa"/>
            <w:tcBorders>
              <w:top w:val="nil"/>
              <w:left w:val="nil"/>
              <w:bottom w:val="nil"/>
              <w:right w:val="nil"/>
            </w:tcBorders>
            <w:tcMar>
              <w:top w:w="0" w:type="dxa"/>
              <w:left w:w="60" w:type="dxa"/>
              <w:bottom w:w="0" w:type="dxa"/>
              <w:right w:w="60" w:type="dxa"/>
            </w:tcMar>
          </w:tcPr>
          <w:p w14:paraId="672E293A" w14:textId="77777777" w:rsidR="006940C5" w:rsidRDefault="006940C5" w:rsidP="006940C5">
            <w:pPr>
              <w:spacing w:after="0"/>
              <w:rPr>
                <w:ins w:id="11694" w:author="Arjan Kloosterboer" w:date="2017-09-20T10:45:00Z"/>
                <w:rFonts w:ascii="Calibri" w:hAnsi="Calibri" w:cs="Calibri"/>
                <w:color w:val="000000"/>
              </w:rPr>
            </w:pPr>
            <w:ins w:id="11695" w:author="Arjan Kloosterboer" w:date="2017-09-20T10:45:00Z">
              <w:r>
                <w:rPr>
                  <w:rFonts w:ascii="Calibri" w:hAnsi="Calibri" w:cs="Calibri"/>
                  <w:color w:val="000000"/>
                </w:rPr>
                <w:t>-</w:t>
              </w:r>
            </w:ins>
          </w:p>
        </w:tc>
      </w:tr>
      <w:tr w:rsidR="006940C5" w14:paraId="5BA77359" w14:textId="77777777" w:rsidTr="007F6122">
        <w:trPr>
          <w:ins w:id="11696" w:author="Arjan Kloosterboer" w:date="2017-09-20T10:45:00Z"/>
        </w:trPr>
        <w:tc>
          <w:tcPr>
            <w:tcW w:w="9360" w:type="dxa"/>
            <w:gridSpan w:val="3"/>
            <w:tcBorders>
              <w:top w:val="nil"/>
              <w:left w:val="nil"/>
              <w:bottom w:val="nil"/>
              <w:right w:val="nil"/>
            </w:tcBorders>
            <w:tcMar>
              <w:top w:w="0" w:type="dxa"/>
              <w:left w:w="60" w:type="dxa"/>
              <w:bottom w:w="0" w:type="dxa"/>
              <w:right w:w="60" w:type="dxa"/>
            </w:tcMar>
          </w:tcPr>
          <w:p w14:paraId="54805E1D" w14:textId="77777777" w:rsidR="006940C5" w:rsidRDefault="006940C5" w:rsidP="006940C5">
            <w:pPr>
              <w:spacing w:after="0"/>
              <w:rPr>
                <w:ins w:id="11697" w:author="Arjan Kloosterboer" w:date="2017-09-20T10:45:00Z"/>
                <w:rFonts w:ascii="Calibri" w:hAnsi="Calibri" w:cs="Calibri"/>
                <w:color w:val="0F0F0F"/>
              </w:rPr>
            </w:pPr>
            <w:ins w:id="11698" w:author="Arjan Kloosterboer" w:date="2017-09-20T10:45:00Z">
              <w:r>
                <w:rPr>
                  <w:rFonts w:ascii="Calibri" w:hAnsi="Calibri" w:cs="Calibri"/>
                  <w:b/>
                  <w:bCs/>
                  <w:color w:val="0F0F0F"/>
                </w:rPr>
                <w:t>Toelichting</w:t>
              </w:r>
            </w:ins>
          </w:p>
        </w:tc>
      </w:tr>
      <w:tr w:rsidR="006940C5" w:rsidRPr="005C14BE" w14:paraId="5D3D5C32" w14:textId="77777777" w:rsidTr="007F6122">
        <w:trPr>
          <w:ins w:id="11699" w:author="Arjan Kloosterboer" w:date="2017-09-20T10:45:00Z"/>
        </w:trPr>
        <w:tc>
          <w:tcPr>
            <w:tcW w:w="450" w:type="dxa"/>
            <w:tcBorders>
              <w:top w:val="nil"/>
              <w:left w:val="nil"/>
              <w:bottom w:val="nil"/>
              <w:right w:val="nil"/>
            </w:tcBorders>
            <w:tcMar>
              <w:top w:w="0" w:type="dxa"/>
              <w:left w:w="60" w:type="dxa"/>
              <w:bottom w:w="0" w:type="dxa"/>
              <w:right w:w="60" w:type="dxa"/>
            </w:tcMar>
          </w:tcPr>
          <w:p w14:paraId="4200FDFD" w14:textId="77777777" w:rsidR="006940C5" w:rsidRDefault="006940C5" w:rsidP="006940C5">
            <w:pPr>
              <w:spacing w:after="0"/>
              <w:rPr>
                <w:ins w:id="11700" w:author="Arjan Kloosterboer" w:date="2017-09-20T10:45:00Z"/>
                <w:rFonts w:ascii="Calibri" w:hAnsi="Calibri" w:cs="Calibri"/>
                <w:b/>
                <w:bCs/>
                <w:color w:val="0F0F0F"/>
              </w:rPr>
            </w:pPr>
          </w:p>
        </w:tc>
        <w:tc>
          <w:tcPr>
            <w:tcW w:w="8910" w:type="dxa"/>
            <w:gridSpan w:val="2"/>
            <w:tcBorders>
              <w:top w:val="nil"/>
              <w:left w:val="nil"/>
              <w:bottom w:val="nil"/>
              <w:right w:val="nil"/>
            </w:tcBorders>
            <w:tcMar>
              <w:top w:w="0" w:type="dxa"/>
              <w:left w:w="60" w:type="dxa"/>
              <w:bottom w:w="0" w:type="dxa"/>
              <w:right w:w="60" w:type="dxa"/>
            </w:tcMar>
          </w:tcPr>
          <w:p w14:paraId="3B1CB8E3" w14:textId="77777777" w:rsidR="006940C5" w:rsidRPr="006940C5" w:rsidRDefault="006940C5" w:rsidP="006940C5">
            <w:pPr>
              <w:spacing w:after="0"/>
              <w:rPr>
                <w:ins w:id="11701" w:author="Arjan Kloosterboer" w:date="2017-09-20T10:45:00Z"/>
                <w:rFonts w:ascii="Calibri" w:hAnsi="Calibri" w:cs="Calibri"/>
                <w:color w:val="0F0F0F"/>
                <w:lang w:val="nl-NL"/>
              </w:rPr>
            </w:pPr>
            <w:ins w:id="11702" w:author="Arjan Kloosterboer" w:date="2017-09-20T10:45:00Z">
              <w:r w:rsidRPr="006940C5">
                <w:rPr>
                  <w:rFonts w:ascii="Calibri" w:hAnsi="Calibri" w:cs="Calibri"/>
                  <w:color w:val="0F0F0F"/>
                  <w:lang w:val="nl-NL"/>
                </w:rPr>
                <w:t xml:space="preserve">Met een waarde van deze attribuutsoort wordt de unieke aanduiding gespecificeerd van het object van het procesobjecttype dat in de desbetreffende registratie het procesobject representeert.  </w:t>
              </w:r>
            </w:ins>
          </w:p>
          <w:p w14:paraId="57EDBE78" w14:textId="77777777" w:rsidR="006940C5" w:rsidRPr="006940C5" w:rsidRDefault="006940C5" w:rsidP="006940C5">
            <w:pPr>
              <w:spacing w:after="0"/>
              <w:rPr>
                <w:ins w:id="11703" w:author="Arjan Kloosterboer" w:date="2017-09-20T10:45:00Z"/>
                <w:rFonts w:ascii="Calibri" w:hAnsi="Calibri" w:cs="Calibri"/>
                <w:color w:val="0F0F0F"/>
                <w:lang w:val="nl-NL"/>
              </w:rPr>
            </w:pPr>
            <w:ins w:id="11704" w:author="Arjan Kloosterboer" w:date="2017-09-20T10:45:00Z">
              <w:r w:rsidRPr="006940C5">
                <w:rPr>
                  <w:rFonts w:ascii="Calibri" w:hAnsi="Calibri" w:cs="Calibri"/>
                  <w:color w:val="0F0F0F"/>
                  <w:lang w:val="nl-NL"/>
                </w:rPr>
                <w:t xml:space="preserve">Voor de XML-schrijfwijze is gekozen opdat ook samengestelde identificaties (identificaties die uit meer onderdelen bestaan) eenduidig vermeld kunnen worden. </w:t>
              </w:r>
            </w:ins>
          </w:p>
          <w:p w14:paraId="56B0F1E9" w14:textId="77777777" w:rsidR="006940C5" w:rsidRPr="006940C5" w:rsidRDefault="006940C5" w:rsidP="006940C5">
            <w:pPr>
              <w:spacing w:after="0"/>
              <w:rPr>
                <w:ins w:id="11705" w:author="Arjan Kloosterboer" w:date="2017-09-20T10:45:00Z"/>
                <w:rFonts w:ascii="Calibri" w:hAnsi="Calibri" w:cs="Calibri"/>
                <w:color w:val="0F0F0F"/>
                <w:lang w:val="nl-NL"/>
              </w:rPr>
            </w:pPr>
            <w:ins w:id="11706" w:author="Arjan Kloosterboer" w:date="2017-09-20T10:45:00Z">
              <w:r w:rsidRPr="006940C5">
                <w:rPr>
                  <w:rFonts w:ascii="Calibri" w:hAnsi="Calibri" w:cs="Calibri"/>
                  <w:color w:val="0F0F0F"/>
                  <w:lang w:val="nl-NL"/>
                </w:rPr>
                <w:t>Voorbeeld voor een kadastraal object: &lt;kadastraleGemeente&gt;OTB00&lt;/kadastraleGemeente&gt;&lt;sectie&gt;A&lt;/sectie&gt;&lt;nummer&gt;1234&lt;/nummer&gt;</w:t>
              </w:r>
            </w:ins>
          </w:p>
        </w:tc>
        <w:bookmarkEnd w:id="11620"/>
      </w:tr>
    </w:tbl>
    <w:p w14:paraId="1606E13A" w14:textId="77777777" w:rsidR="006940C5" w:rsidRPr="008E0ED5" w:rsidRDefault="006940C5" w:rsidP="006940C5">
      <w:pPr>
        <w:widowControl w:val="0"/>
        <w:autoSpaceDE w:val="0"/>
        <w:autoSpaceDN w:val="0"/>
        <w:adjustRightInd w:val="0"/>
        <w:spacing w:before="240" w:after="60" w:line="240" w:lineRule="auto"/>
        <w:outlineLvl w:val="3"/>
        <w:rPr>
          <w:ins w:id="11707" w:author="Arjan Kloosterboer" w:date="2017-09-20T10:45:00Z"/>
          <w:rFonts w:ascii="Arial" w:hAnsi="Arial" w:cs="Arial"/>
          <w:b/>
          <w:color w:val="000000"/>
          <w:sz w:val="24"/>
          <w:szCs w:val="24"/>
        </w:rPr>
      </w:pPr>
      <w:bookmarkStart w:id="11708" w:name="BKM_2B1F7D03_8027_46DF_9879_6DE5AD083709"/>
      <w:ins w:id="11709" w:author="Arjan Kloosterboer" w:date="2017-09-20T10:45:00Z">
        <w:r w:rsidRPr="008E0ED5">
          <w:rPr>
            <w:rFonts w:ascii="Arial" w:hAnsi="Arial" w:cs="Arial"/>
            <w:b/>
            <w:color w:val="000000"/>
            <w:sz w:val="24"/>
            <w:szCs w:val="24"/>
          </w:rPr>
          <w:t>«Attribuutsoort» 'Datumkenmerk' van gegevensgroeptype 'Procesobject'</w:t>
        </w:r>
      </w:ins>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6940C5" w14:paraId="2C8506B3" w14:textId="77777777" w:rsidTr="007F6122">
        <w:trPr>
          <w:ins w:id="11710"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20FB399A" w14:textId="77777777" w:rsidR="006940C5" w:rsidRDefault="006940C5" w:rsidP="006940C5">
            <w:pPr>
              <w:spacing w:after="0"/>
              <w:rPr>
                <w:ins w:id="11711" w:author="Arjan Kloosterboer" w:date="2017-09-20T10:45:00Z"/>
                <w:rFonts w:ascii="Calibri" w:hAnsi="Calibri" w:cs="Calibri"/>
                <w:color w:val="000000"/>
              </w:rPr>
            </w:pPr>
            <w:ins w:id="11712" w:author="Arjan Kloosterboer" w:date="2017-09-20T10:45:00Z">
              <w:r>
                <w:rPr>
                  <w:rFonts w:ascii="Calibri" w:hAnsi="Calibri" w:cs="Calibri"/>
                  <w:b/>
                  <w:bCs/>
                  <w:color w:val="000000"/>
                </w:rPr>
                <w:t xml:space="preserve">Naam </w:t>
              </w:r>
            </w:ins>
          </w:p>
        </w:tc>
        <w:tc>
          <w:tcPr>
            <w:tcW w:w="5670" w:type="dxa"/>
            <w:tcBorders>
              <w:top w:val="nil"/>
              <w:left w:val="nil"/>
              <w:bottom w:val="nil"/>
              <w:right w:val="nil"/>
            </w:tcBorders>
            <w:tcMar>
              <w:top w:w="0" w:type="dxa"/>
              <w:left w:w="60" w:type="dxa"/>
              <w:bottom w:w="0" w:type="dxa"/>
              <w:right w:w="60" w:type="dxa"/>
            </w:tcMar>
          </w:tcPr>
          <w:p w14:paraId="60DD8004" w14:textId="77777777" w:rsidR="006940C5" w:rsidRDefault="006940C5" w:rsidP="006940C5">
            <w:pPr>
              <w:spacing w:after="0"/>
              <w:rPr>
                <w:ins w:id="11713" w:author="Arjan Kloosterboer" w:date="2017-09-20T10:45:00Z"/>
                <w:rFonts w:ascii="Calibri" w:hAnsi="Calibri" w:cs="Calibri"/>
                <w:color w:val="000000"/>
              </w:rPr>
            </w:pPr>
            <w:ins w:id="11714" w:author="Arjan Kloosterboer" w:date="2017-09-20T10:45:00Z">
              <w:r>
                <w:rPr>
                  <w:rFonts w:ascii="Calibri" w:hAnsi="Calibri" w:cs="Calibri"/>
                  <w:color w:val="000000"/>
                </w:rPr>
                <w:t>Datumkenmerk</w:t>
              </w:r>
            </w:ins>
          </w:p>
        </w:tc>
      </w:tr>
      <w:tr w:rsidR="006940C5" w14:paraId="73DEB894" w14:textId="77777777" w:rsidTr="007F6122">
        <w:trPr>
          <w:ins w:id="11715"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065ED46D" w14:textId="77777777" w:rsidR="006940C5" w:rsidRDefault="006940C5" w:rsidP="006940C5">
            <w:pPr>
              <w:spacing w:after="0"/>
              <w:rPr>
                <w:ins w:id="11716" w:author="Arjan Kloosterboer" w:date="2017-09-20T10:45:00Z"/>
                <w:rFonts w:ascii="Calibri" w:hAnsi="Calibri" w:cs="Calibri"/>
                <w:color w:val="000000"/>
              </w:rPr>
            </w:pPr>
            <w:ins w:id="11717" w:author="Arjan Kloosterboer" w:date="2017-09-20T10:45:00Z">
              <w:r>
                <w:rPr>
                  <w:rFonts w:ascii="Calibri" w:hAnsi="Calibri" w:cs="Calibri"/>
                  <w:b/>
                  <w:bCs/>
                  <w:color w:val="000000"/>
                </w:rPr>
                <w:t xml:space="preserve">Herkomst </w:t>
              </w:r>
            </w:ins>
          </w:p>
        </w:tc>
        <w:tc>
          <w:tcPr>
            <w:tcW w:w="5670" w:type="dxa"/>
            <w:tcBorders>
              <w:top w:val="nil"/>
              <w:left w:val="nil"/>
              <w:bottom w:val="nil"/>
              <w:right w:val="nil"/>
            </w:tcBorders>
            <w:tcMar>
              <w:top w:w="0" w:type="dxa"/>
              <w:left w:w="60" w:type="dxa"/>
              <w:bottom w:w="0" w:type="dxa"/>
              <w:right w:w="60" w:type="dxa"/>
            </w:tcMar>
          </w:tcPr>
          <w:p w14:paraId="7F081370" w14:textId="77777777" w:rsidR="006940C5" w:rsidRDefault="006940C5" w:rsidP="006940C5">
            <w:pPr>
              <w:spacing w:after="0"/>
              <w:rPr>
                <w:ins w:id="11718" w:author="Arjan Kloosterboer" w:date="2017-09-20T10:45:00Z"/>
                <w:rFonts w:ascii="Calibri" w:hAnsi="Calibri" w:cs="Calibri"/>
                <w:color w:val="000000"/>
              </w:rPr>
            </w:pPr>
            <w:ins w:id="11719" w:author="Arjan Kloosterboer" w:date="2017-09-20T10:45:00Z">
              <w:r>
                <w:rPr>
                  <w:rFonts w:ascii="Calibri" w:hAnsi="Calibri" w:cs="Calibri"/>
                  <w:color w:val="000000"/>
                </w:rPr>
                <w:t>KING</w:t>
              </w:r>
            </w:ins>
          </w:p>
        </w:tc>
      </w:tr>
      <w:tr w:rsidR="006940C5" w14:paraId="28BA6C56" w14:textId="77777777" w:rsidTr="007F6122">
        <w:trPr>
          <w:trHeight w:val="268"/>
          <w:ins w:id="11720"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425C0093" w14:textId="77777777" w:rsidR="006940C5" w:rsidRDefault="006940C5" w:rsidP="006940C5">
            <w:pPr>
              <w:spacing w:after="0"/>
              <w:rPr>
                <w:ins w:id="11721" w:author="Arjan Kloosterboer" w:date="2017-09-20T10:45:00Z"/>
                <w:rFonts w:ascii="Calibri" w:hAnsi="Calibri" w:cs="Calibri"/>
                <w:color w:val="000000"/>
              </w:rPr>
            </w:pPr>
            <w:ins w:id="11722" w:author="Arjan Kloosterboer" w:date="2017-09-20T10:45:00Z">
              <w:r>
                <w:rPr>
                  <w:rFonts w:ascii="Calibri" w:hAnsi="Calibri" w:cs="Calibri"/>
                  <w:b/>
                  <w:bCs/>
                  <w:color w:val="000000"/>
                </w:rPr>
                <w:t xml:space="preserve">Code </w:t>
              </w:r>
            </w:ins>
          </w:p>
        </w:tc>
        <w:tc>
          <w:tcPr>
            <w:tcW w:w="5670" w:type="dxa"/>
            <w:tcBorders>
              <w:top w:val="nil"/>
              <w:left w:val="nil"/>
              <w:bottom w:val="nil"/>
              <w:right w:val="nil"/>
            </w:tcBorders>
            <w:tcMar>
              <w:top w:w="0" w:type="dxa"/>
              <w:left w:w="60" w:type="dxa"/>
              <w:bottom w:w="0" w:type="dxa"/>
              <w:right w:w="60" w:type="dxa"/>
            </w:tcMar>
          </w:tcPr>
          <w:p w14:paraId="5E8ED627" w14:textId="77777777" w:rsidR="006940C5" w:rsidRDefault="006940C5" w:rsidP="006940C5">
            <w:pPr>
              <w:spacing w:after="0"/>
              <w:rPr>
                <w:ins w:id="11723" w:author="Arjan Kloosterboer" w:date="2017-09-20T10:45:00Z"/>
                <w:rFonts w:ascii="Calibri" w:hAnsi="Calibri" w:cs="Calibri"/>
                <w:color w:val="000000"/>
              </w:rPr>
            </w:pPr>
          </w:p>
        </w:tc>
      </w:tr>
      <w:tr w:rsidR="006940C5" w:rsidRPr="005C14BE" w14:paraId="115DA1B5" w14:textId="77777777" w:rsidTr="007F6122">
        <w:trPr>
          <w:ins w:id="11724"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12DAF4BD" w14:textId="77777777" w:rsidR="006940C5" w:rsidRDefault="006940C5" w:rsidP="006940C5">
            <w:pPr>
              <w:spacing w:after="0"/>
              <w:rPr>
                <w:ins w:id="11725" w:author="Arjan Kloosterboer" w:date="2017-09-20T10:45:00Z"/>
                <w:rFonts w:ascii="Calibri" w:hAnsi="Calibri" w:cs="Calibri"/>
                <w:color w:val="000000"/>
              </w:rPr>
            </w:pPr>
            <w:ins w:id="11726" w:author="Arjan Kloosterboer" w:date="2017-09-20T10:45:00Z">
              <w:r>
                <w:rPr>
                  <w:rFonts w:ascii="Calibri" w:hAnsi="Calibri" w:cs="Calibri"/>
                  <w:b/>
                  <w:bCs/>
                  <w:color w:val="000000"/>
                </w:rPr>
                <w:t xml:space="preserve">Definitie </w:t>
              </w:r>
            </w:ins>
          </w:p>
        </w:tc>
        <w:tc>
          <w:tcPr>
            <w:tcW w:w="5670" w:type="dxa"/>
            <w:tcBorders>
              <w:top w:val="nil"/>
              <w:left w:val="nil"/>
              <w:bottom w:val="nil"/>
              <w:right w:val="nil"/>
            </w:tcBorders>
            <w:tcMar>
              <w:top w:w="0" w:type="dxa"/>
              <w:left w:w="60" w:type="dxa"/>
              <w:bottom w:w="0" w:type="dxa"/>
              <w:right w:w="60" w:type="dxa"/>
            </w:tcMar>
          </w:tcPr>
          <w:p w14:paraId="74EBB3CC" w14:textId="77777777" w:rsidR="006940C5" w:rsidRPr="006940C5" w:rsidRDefault="006940C5" w:rsidP="006940C5">
            <w:pPr>
              <w:spacing w:after="0"/>
              <w:rPr>
                <w:ins w:id="11727" w:author="Arjan Kloosterboer" w:date="2017-09-20T10:45:00Z"/>
                <w:rFonts w:ascii="Calibri" w:hAnsi="Calibri" w:cs="Calibri"/>
                <w:color w:val="000000"/>
                <w:lang w:val="nl-NL"/>
              </w:rPr>
            </w:pPr>
            <w:ins w:id="11728" w:author="Arjan Kloosterboer" w:date="2017-09-20T10:45:00Z">
              <w:r w:rsidRPr="006940C5">
                <w:rPr>
                  <w:rFonts w:ascii="Calibri" w:hAnsi="Calibri" w:cs="Calibri"/>
                  <w:color w:val="0F0F0F"/>
                  <w:lang w:val="nl-NL"/>
                </w:rPr>
                <w:t xml:space="preserve">De naam van de attribuutsoort van het procesobject dat </w:t>
              </w:r>
              <w:r w:rsidRPr="006940C5">
                <w:rPr>
                  <w:rFonts w:ascii="Calibri" w:hAnsi="Calibri" w:cs="Calibri"/>
                  <w:color w:val="0F0F0F"/>
                  <w:lang w:val="nl-NL"/>
                </w:rPr>
                <w:lastRenderedPageBreak/>
                <w:t>bepalend is voor het einde van de procestermijn.</w:t>
              </w:r>
            </w:ins>
          </w:p>
        </w:tc>
      </w:tr>
      <w:tr w:rsidR="006940C5" w14:paraId="49613AC3" w14:textId="77777777" w:rsidTr="007F6122">
        <w:trPr>
          <w:ins w:id="11729"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50115553" w14:textId="77777777" w:rsidR="006940C5" w:rsidRDefault="006940C5" w:rsidP="006940C5">
            <w:pPr>
              <w:spacing w:after="0"/>
              <w:rPr>
                <w:ins w:id="11730" w:author="Arjan Kloosterboer" w:date="2017-09-20T10:45:00Z"/>
                <w:rFonts w:ascii="Calibri" w:hAnsi="Calibri" w:cs="Calibri"/>
                <w:color w:val="000000"/>
              </w:rPr>
            </w:pPr>
            <w:ins w:id="11731" w:author="Arjan Kloosterboer" w:date="2017-09-20T10:45:00Z">
              <w:r>
                <w:rPr>
                  <w:rFonts w:ascii="Calibri" w:hAnsi="Calibri" w:cs="Calibri"/>
                  <w:b/>
                  <w:bCs/>
                  <w:color w:val="000000"/>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44033050" w14:textId="77777777" w:rsidR="006940C5" w:rsidRDefault="006940C5" w:rsidP="006940C5">
            <w:pPr>
              <w:spacing w:after="0"/>
              <w:rPr>
                <w:ins w:id="11732" w:author="Arjan Kloosterboer" w:date="2017-09-20T10:45:00Z"/>
                <w:rFonts w:ascii="Calibri" w:hAnsi="Calibri" w:cs="Calibri"/>
                <w:color w:val="000000"/>
              </w:rPr>
            </w:pPr>
            <w:ins w:id="11733" w:author="Arjan Kloosterboer" w:date="2017-09-20T10:45:00Z">
              <w:r>
                <w:rPr>
                  <w:rFonts w:ascii="Calibri" w:hAnsi="Calibri" w:cs="Calibri"/>
                  <w:color w:val="000000"/>
                </w:rPr>
                <w:t>KING</w:t>
              </w:r>
            </w:ins>
          </w:p>
        </w:tc>
      </w:tr>
      <w:tr w:rsidR="006940C5" w14:paraId="72925543" w14:textId="77777777" w:rsidTr="007F6122">
        <w:trPr>
          <w:ins w:id="11734"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3218328B" w14:textId="77777777" w:rsidR="006940C5" w:rsidRDefault="006940C5" w:rsidP="006940C5">
            <w:pPr>
              <w:spacing w:after="0"/>
              <w:rPr>
                <w:ins w:id="11735" w:author="Arjan Kloosterboer" w:date="2017-09-20T10:45:00Z"/>
                <w:rFonts w:ascii="Calibri" w:hAnsi="Calibri" w:cs="Calibri"/>
                <w:color w:val="000000"/>
              </w:rPr>
            </w:pPr>
            <w:ins w:id="11736" w:author="Arjan Kloosterboer" w:date="2017-09-20T10:45:00Z">
              <w:r>
                <w:rPr>
                  <w:rFonts w:ascii="Calibri" w:hAnsi="Calibri" w:cs="Calibri"/>
                  <w:b/>
                  <w:bCs/>
                  <w:color w:val="000000"/>
                </w:rPr>
                <w:t xml:space="preserve">Datum opname </w:t>
              </w:r>
            </w:ins>
          </w:p>
        </w:tc>
        <w:tc>
          <w:tcPr>
            <w:tcW w:w="5670" w:type="dxa"/>
            <w:tcBorders>
              <w:top w:val="nil"/>
              <w:left w:val="nil"/>
              <w:bottom w:val="nil"/>
              <w:right w:val="nil"/>
            </w:tcBorders>
            <w:tcMar>
              <w:top w:w="0" w:type="dxa"/>
              <w:left w:w="60" w:type="dxa"/>
              <w:bottom w:w="0" w:type="dxa"/>
              <w:right w:w="60" w:type="dxa"/>
            </w:tcMar>
          </w:tcPr>
          <w:p w14:paraId="6557C0F5" w14:textId="77777777" w:rsidR="006940C5" w:rsidRDefault="006940C5" w:rsidP="006940C5">
            <w:pPr>
              <w:spacing w:after="0"/>
              <w:rPr>
                <w:ins w:id="11737" w:author="Arjan Kloosterboer" w:date="2017-09-20T10:45:00Z"/>
                <w:rFonts w:ascii="Calibri" w:hAnsi="Calibri" w:cs="Calibri"/>
                <w:color w:val="000000"/>
              </w:rPr>
            </w:pPr>
            <w:ins w:id="11738" w:author="Arjan Kloosterboer" w:date="2017-09-20T10:45:00Z">
              <w:r>
                <w:rPr>
                  <w:rFonts w:ascii="Calibri" w:hAnsi="Calibri" w:cs="Calibri"/>
                  <w:color w:val="000000"/>
                </w:rPr>
                <w:t>1-2-2017</w:t>
              </w:r>
            </w:ins>
          </w:p>
        </w:tc>
      </w:tr>
      <w:tr w:rsidR="006940C5" w14:paraId="66D2EBBA" w14:textId="77777777" w:rsidTr="007F6122">
        <w:trPr>
          <w:ins w:id="11739"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72DDD882" w14:textId="77777777" w:rsidR="006940C5" w:rsidRDefault="006940C5" w:rsidP="006940C5">
            <w:pPr>
              <w:spacing w:after="0"/>
              <w:rPr>
                <w:ins w:id="11740" w:author="Arjan Kloosterboer" w:date="2017-09-20T10:45:00Z"/>
                <w:rFonts w:ascii="Calibri" w:hAnsi="Calibri" w:cs="Calibri"/>
                <w:color w:val="000000"/>
              </w:rPr>
            </w:pPr>
            <w:ins w:id="11741" w:author="Arjan Kloosterboer" w:date="2017-09-20T10:45:00Z">
              <w:r>
                <w:rPr>
                  <w:rFonts w:ascii="Calibri" w:hAnsi="Calibri" w:cs="Calibri"/>
                  <w:b/>
                  <w:bCs/>
                  <w:color w:val="000000"/>
                </w:rPr>
                <w:t xml:space="preserve">Formaat </w:t>
              </w:r>
            </w:ins>
          </w:p>
        </w:tc>
        <w:tc>
          <w:tcPr>
            <w:tcW w:w="5670" w:type="dxa"/>
            <w:tcBorders>
              <w:top w:val="nil"/>
              <w:left w:val="nil"/>
              <w:bottom w:val="nil"/>
              <w:right w:val="nil"/>
            </w:tcBorders>
            <w:tcMar>
              <w:top w:w="0" w:type="dxa"/>
              <w:left w:w="60" w:type="dxa"/>
              <w:bottom w:w="0" w:type="dxa"/>
              <w:right w:w="60" w:type="dxa"/>
            </w:tcMar>
          </w:tcPr>
          <w:p w14:paraId="43C7E617" w14:textId="77777777" w:rsidR="006940C5" w:rsidRDefault="006940C5" w:rsidP="006940C5">
            <w:pPr>
              <w:spacing w:after="0"/>
              <w:rPr>
                <w:ins w:id="11742" w:author="Arjan Kloosterboer" w:date="2017-09-20T10:45:00Z"/>
                <w:rFonts w:ascii="Calibri" w:hAnsi="Calibri" w:cs="Calibri"/>
                <w:color w:val="000000"/>
              </w:rPr>
            </w:pPr>
            <w:ins w:id="11743" w:author="Arjan Kloosterboer" w:date="2017-09-20T10:45:00Z">
              <w:r>
                <w:rPr>
                  <w:rFonts w:ascii="Calibri" w:hAnsi="Calibri" w:cs="Calibri"/>
                  <w:color w:val="000000"/>
                </w:rPr>
                <w:t>AN80</w:t>
              </w:r>
            </w:ins>
          </w:p>
        </w:tc>
      </w:tr>
      <w:tr w:rsidR="006940C5" w14:paraId="45B9DE06" w14:textId="77777777" w:rsidTr="007F6122">
        <w:trPr>
          <w:ins w:id="11744"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44AA2393" w14:textId="77777777" w:rsidR="006940C5" w:rsidRDefault="006940C5" w:rsidP="006940C5">
            <w:pPr>
              <w:spacing w:after="0"/>
              <w:rPr>
                <w:ins w:id="11745" w:author="Arjan Kloosterboer" w:date="2017-09-20T10:45:00Z"/>
                <w:rFonts w:ascii="Calibri" w:hAnsi="Calibri" w:cs="Calibri"/>
                <w:color w:val="000000"/>
              </w:rPr>
            </w:pPr>
            <w:ins w:id="11746" w:author="Arjan Kloosterboer" w:date="2017-09-20T10:45:00Z">
              <w:r>
                <w:rPr>
                  <w:rFonts w:ascii="Calibri" w:hAnsi="Calibri" w:cs="Calibri"/>
                  <w:b/>
                  <w:bCs/>
                  <w:color w:val="000000"/>
                </w:rPr>
                <w:t>Waardenverzameling</w:t>
              </w:r>
            </w:ins>
          </w:p>
        </w:tc>
        <w:tc>
          <w:tcPr>
            <w:tcW w:w="5670" w:type="dxa"/>
            <w:tcBorders>
              <w:top w:val="nil"/>
              <w:left w:val="nil"/>
              <w:bottom w:val="nil"/>
              <w:right w:val="nil"/>
            </w:tcBorders>
            <w:tcMar>
              <w:top w:w="0" w:type="dxa"/>
              <w:left w:w="60" w:type="dxa"/>
              <w:bottom w:w="0" w:type="dxa"/>
              <w:right w:w="60" w:type="dxa"/>
            </w:tcMar>
          </w:tcPr>
          <w:p w14:paraId="4E23928C" w14:textId="77777777" w:rsidR="006940C5" w:rsidRDefault="006940C5" w:rsidP="006940C5">
            <w:pPr>
              <w:spacing w:after="0"/>
              <w:rPr>
                <w:ins w:id="11747" w:author="Arjan Kloosterboer" w:date="2017-09-20T10:45:00Z"/>
                <w:rFonts w:ascii="Calibri" w:hAnsi="Calibri" w:cs="Calibri"/>
                <w:color w:val="000000"/>
              </w:rPr>
            </w:pPr>
          </w:p>
        </w:tc>
      </w:tr>
      <w:tr w:rsidR="006940C5" w14:paraId="3CA49B46" w14:textId="77777777" w:rsidTr="007F6122">
        <w:trPr>
          <w:ins w:id="11748"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06876BDE" w14:textId="77777777" w:rsidR="006940C5" w:rsidRDefault="006940C5" w:rsidP="006940C5">
            <w:pPr>
              <w:spacing w:after="0"/>
              <w:rPr>
                <w:ins w:id="11749" w:author="Arjan Kloosterboer" w:date="2017-09-20T10:45:00Z"/>
                <w:rFonts w:ascii="Calibri" w:hAnsi="Calibri" w:cs="Calibri"/>
                <w:b/>
                <w:bCs/>
                <w:color w:val="000000"/>
              </w:rPr>
            </w:pPr>
            <w:ins w:id="11750" w:author="Arjan Kloosterboer" w:date="2017-09-20T10:45:00Z">
              <w:r>
                <w:rPr>
                  <w:rFonts w:ascii="Calibri" w:hAnsi="Calibri" w:cs="Calibri"/>
                  <w:b/>
                  <w:bCs/>
                  <w:color w:val="000000"/>
                </w:rPr>
                <w:t xml:space="preserve">Indicatie </w:t>
              </w:r>
              <w:r>
                <w:rPr>
                  <w:rFonts w:ascii="Calibri" w:hAnsi="Calibri" w:cs="Calibri"/>
                  <w:b/>
                  <w:bCs/>
                  <w:color w:val="000000"/>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1441D567" w14:textId="77777777" w:rsidR="006940C5" w:rsidRDefault="006940C5" w:rsidP="006940C5">
            <w:pPr>
              <w:spacing w:after="0"/>
              <w:rPr>
                <w:ins w:id="11751" w:author="Arjan Kloosterboer" w:date="2017-09-20T10:45:00Z"/>
                <w:rFonts w:ascii="Calibri" w:hAnsi="Calibri" w:cs="Calibri"/>
                <w:color w:val="000000"/>
              </w:rPr>
            </w:pPr>
            <w:ins w:id="11752" w:author="Arjan Kloosterboer" w:date="2017-09-20T10:45:00Z">
              <w:r>
                <w:rPr>
                  <w:rFonts w:ascii="Calibri" w:hAnsi="Calibri" w:cs="Calibri"/>
                  <w:color w:val="000000"/>
                </w:rPr>
                <w:t>Zie groep</w:t>
              </w:r>
            </w:ins>
          </w:p>
        </w:tc>
      </w:tr>
      <w:tr w:rsidR="006940C5" w14:paraId="032F7657" w14:textId="77777777" w:rsidTr="007F6122">
        <w:trPr>
          <w:ins w:id="11753"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11E59184" w14:textId="77777777" w:rsidR="006940C5" w:rsidRDefault="006940C5" w:rsidP="006940C5">
            <w:pPr>
              <w:spacing w:after="0"/>
              <w:rPr>
                <w:ins w:id="11754" w:author="Arjan Kloosterboer" w:date="2017-09-20T10:45:00Z"/>
                <w:rFonts w:ascii="Calibri" w:hAnsi="Calibri" w:cs="Calibri"/>
                <w:b/>
                <w:bCs/>
                <w:color w:val="000000"/>
              </w:rPr>
            </w:pPr>
            <w:ins w:id="11755" w:author="Arjan Kloosterboer" w:date="2017-09-20T10:45:00Z">
              <w:r>
                <w:rPr>
                  <w:rFonts w:ascii="Calibri" w:hAnsi="Calibri" w:cs="Calibri"/>
                  <w:b/>
                  <w:bCs/>
                  <w:color w:val="000000"/>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2F0C3A90" w14:textId="77777777" w:rsidR="006940C5" w:rsidRDefault="006940C5" w:rsidP="006940C5">
            <w:pPr>
              <w:spacing w:after="0"/>
              <w:rPr>
                <w:ins w:id="11756" w:author="Arjan Kloosterboer" w:date="2017-09-20T10:45:00Z"/>
                <w:rFonts w:ascii="Calibri" w:hAnsi="Calibri" w:cs="Calibri"/>
                <w:color w:val="000000"/>
              </w:rPr>
            </w:pPr>
            <w:ins w:id="11757" w:author="Arjan Kloosterboer" w:date="2017-09-20T10:45:00Z">
              <w:r>
                <w:rPr>
                  <w:rFonts w:ascii="Calibri" w:hAnsi="Calibri" w:cs="Calibri"/>
                  <w:color w:val="000000"/>
                </w:rPr>
                <w:t>Zie groep</w:t>
              </w:r>
            </w:ins>
          </w:p>
        </w:tc>
      </w:tr>
      <w:tr w:rsidR="006940C5" w14:paraId="465140CD" w14:textId="77777777" w:rsidTr="007F6122">
        <w:trPr>
          <w:ins w:id="11758"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4EDB9AC8" w14:textId="77777777" w:rsidR="006940C5" w:rsidRDefault="006940C5" w:rsidP="006940C5">
            <w:pPr>
              <w:spacing w:after="0"/>
              <w:rPr>
                <w:ins w:id="11759" w:author="Arjan Kloosterboer" w:date="2017-09-20T10:45:00Z"/>
                <w:rFonts w:ascii="Calibri" w:hAnsi="Calibri" w:cs="Calibri"/>
                <w:b/>
                <w:bCs/>
                <w:color w:val="000000"/>
              </w:rPr>
            </w:pPr>
            <w:ins w:id="11760" w:author="Arjan Kloosterboer" w:date="2017-09-20T10:45:00Z">
              <w:r>
                <w:rPr>
                  <w:rFonts w:ascii="Calibri" w:hAnsi="Calibri" w:cs="Calibri"/>
                  <w:b/>
                  <w:bCs/>
                  <w:color w:val="000000"/>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59CDC6D2" w14:textId="77777777" w:rsidR="006940C5" w:rsidRDefault="006940C5" w:rsidP="006940C5">
            <w:pPr>
              <w:spacing w:after="0"/>
              <w:rPr>
                <w:ins w:id="11761" w:author="Arjan Kloosterboer" w:date="2017-09-20T10:45:00Z"/>
                <w:rFonts w:ascii="Calibri" w:hAnsi="Calibri" w:cs="Calibri"/>
                <w:color w:val="000000"/>
              </w:rPr>
            </w:pPr>
            <w:ins w:id="11762" w:author="Arjan Kloosterboer" w:date="2017-09-20T10:45:00Z">
              <w:r>
                <w:rPr>
                  <w:rFonts w:ascii="Calibri" w:hAnsi="Calibri" w:cs="Calibri"/>
                  <w:color w:val="000000"/>
                </w:rPr>
                <w:t>Nee</w:t>
              </w:r>
            </w:ins>
          </w:p>
        </w:tc>
      </w:tr>
      <w:tr w:rsidR="006940C5" w14:paraId="34BF1612" w14:textId="77777777" w:rsidTr="007F6122">
        <w:trPr>
          <w:ins w:id="11763"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362FE27F" w14:textId="77777777" w:rsidR="006940C5" w:rsidRDefault="006940C5" w:rsidP="006940C5">
            <w:pPr>
              <w:spacing w:after="0"/>
              <w:rPr>
                <w:ins w:id="11764" w:author="Arjan Kloosterboer" w:date="2017-09-20T10:45:00Z"/>
                <w:rFonts w:ascii="Calibri" w:hAnsi="Calibri" w:cs="Calibri"/>
                <w:b/>
                <w:bCs/>
                <w:color w:val="000000"/>
              </w:rPr>
            </w:pPr>
            <w:ins w:id="11765" w:author="Arjan Kloosterboer" w:date="2017-09-20T10:45:00Z">
              <w:r>
                <w:rPr>
                  <w:rFonts w:ascii="Calibri" w:hAnsi="Calibri" w:cs="Calibri"/>
                  <w:b/>
                  <w:bCs/>
                  <w:color w:val="000000"/>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6610FCCC" w14:textId="77777777" w:rsidR="006940C5" w:rsidRDefault="006940C5" w:rsidP="006940C5">
            <w:pPr>
              <w:spacing w:after="0"/>
              <w:rPr>
                <w:ins w:id="11766" w:author="Arjan Kloosterboer" w:date="2017-09-20T10:45:00Z"/>
                <w:rFonts w:ascii="Calibri" w:hAnsi="Calibri" w:cs="Calibri"/>
                <w:color w:val="000000"/>
              </w:rPr>
            </w:pPr>
            <w:ins w:id="11767" w:author="Arjan Kloosterboer" w:date="2017-09-20T10:45:00Z">
              <w:r>
                <w:rPr>
                  <w:rFonts w:ascii="Calibri" w:hAnsi="Calibri" w:cs="Calibri"/>
                  <w:color w:val="000000"/>
                </w:rPr>
                <w:t>Nee</w:t>
              </w:r>
            </w:ins>
          </w:p>
        </w:tc>
      </w:tr>
      <w:tr w:rsidR="006940C5" w14:paraId="7EBCDCDB" w14:textId="77777777" w:rsidTr="007F6122">
        <w:trPr>
          <w:ins w:id="11768"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21BE82F6" w14:textId="77777777" w:rsidR="006940C5" w:rsidRDefault="006940C5" w:rsidP="006940C5">
            <w:pPr>
              <w:spacing w:after="0"/>
              <w:rPr>
                <w:ins w:id="11769" w:author="Arjan Kloosterboer" w:date="2017-09-20T10:45:00Z"/>
                <w:rFonts w:ascii="Calibri" w:hAnsi="Calibri" w:cs="Calibri"/>
                <w:color w:val="000000"/>
              </w:rPr>
            </w:pPr>
            <w:ins w:id="11770" w:author="Arjan Kloosterboer" w:date="2017-09-20T10:45:00Z">
              <w:r>
                <w:rPr>
                  <w:rFonts w:ascii="Calibri" w:hAnsi="Calibri" w:cs="Calibri"/>
                  <w:b/>
                  <w:bCs/>
                  <w:color w:val="000000"/>
                </w:rPr>
                <w:t>Indicatie kardinaliteit</w:t>
              </w:r>
            </w:ins>
          </w:p>
        </w:tc>
        <w:tc>
          <w:tcPr>
            <w:tcW w:w="5670" w:type="dxa"/>
            <w:tcBorders>
              <w:top w:val="nil"/>
              <w:left w:val="nil"/>
              <w:bottom w:val="nil"/>
              <w:right w:val="nil"/>
            </w:tcBorders>
            <w:tcMar>
              <w:top w:w="0" w:type="dxa"/>
              <w:left w:w="60" w:type="dxa"/>
              <w:bottom w:w="0" w:type="dxa"/>
              <w:right w:w="60" w:type="dxa"/>
            </w:tcMar>
          </w:tcPr>
          <w:p w14:paraId="24B2E9B7" w14:textId="77777777" w:rsidR="006940C5" w:rsidRDefault="006940C5" w:rsidP="006940C5">
            <w:pPr>
              <w:spacing w:after="0"/>
              <w:rPr>
                <w:ins w:id="11771" w:author="Arjan Kloosterboer" w:date="2017-09-20T10:45:00Z"/>
                <w:rFonts w:ascii="Calibri" w:hAnsi="Calibri" w:cs="Calibri"/>
                <w:color w:val="000000"/>
              </w:rPr>
            </w:pPr>
            <w:ins w:id="11772" w:author="Arjan Kloosterboer" w:date="2017-09-20T10:45:00Z">
              <w:r>
                <w:rPr>
                  <w:rFonts w:ascii="Calibri" w:hAnsi="Calibri" w:cs="Calibri"/>
                  <w:color w:val="000000"/>
                </w:rPr>
                <w:t>1 - 1</w:t>
              </w:r>
            </w:ins>
          </w:p>
        </w:tc>
      </w:tr>
      <w:tr w:rsidR="006940C5" w14:paraId="37C64CF0" w14:textId="77777777" w:rsidTr="007F6122">
        <w:trPr>
          <w:ins w:id="11773"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2E71B36C" w14:textId="77777777" w:rsidR="006940C5" w:rsidRDefault="006940C5" w:rsidP="006940C5">
            <w:pPr>
              <w:spacing w:after="0"/>
              <w:rPr>
                <w:ins w:id="11774" w:author="Arjan Kloosterboer" w:date="2017-09-20T10:45:00Z"/>
                <w:rFonts w:ascii="Calibri" w:hAnsi="Calibri" w:cs="Calibri"/>
                <w:color w:val="000000"/>
              </w:rPr>
            </w:pPr>
            <w:ins w:id="11775" w:author="Arjan Kloosterboer" w:date="2017-09-20T10:45:00Z">
              <w:r>
                <w:rPr>
                  <w:rFonts w:ascii="Calibri" w:hAnsi="Calibri" w:cs="Calibri"/>
                  <w:b/>
                  <w:bCs/>
                  <w:color w:val="000000"/>
                </w:rPr>
                <w:t>Indicatie authentiek</w:t>
              </w:r>
            </w:ins>
          </w:p>
        </w:tc>
        <w:tc>
          <w:tcPr>
            <w:tcW w:w="5670" w:type="dxa"/>
            <w:tcBorders>
              <w:top w:val="nil"/>
              <w:left w:val="nil"/>
              <w:bottom w:val="nil"/>
              <w:right w:val="nil"/>
            </w:tcBorders>
            <w:tcMar>
              <w:top w:w="0" w:type="dxa"/>
              <w:left w:w="60" w:type="dxa"/>
              <w:bottom w:w="0" w:type="dxa"/>
              <w:right w:w="60" w:type="dxa"/>
            </w:tcMar>
          </w:tcPr>
          <w:p w14:paraId="5AFD056F" w14:textId="77777777" w:rsidR="006940C5" w:rsidRDefault="006940C5" w:rsidP="006940C5">
            <w:pPr>
              <w:spacing w:after="0"/>
              <w:rPr>
                <w:ins w:id="11776" w:author="Arjan Kloosterboer" w:date="2017-09-20T10:45:00Z"/>
                <w:rFonts w:ascii="Calibri" w:hAnsi="Calibri" w:cs="Calibri"/>
                <w:color w:val="000000"/>
              </w:rPr>
            </w:pPr>
            <w:ins w:id="11777" w:author="Arjan Kloosterboer" w:date="2017-09-20T10:45:00Z">
              <w:r>
                <w:rPr>
                  <w:rFonts w:ascii="Calibri" w:hAnsi="Calibri" w:cs="Calibri"/>
                  <w:color w:val="000000"/>
                </w:rPr>
                <w:t>Gemeentelijk kerngegeven</w:t>
              </w:r>
            </w:ins>
          </w:p>
        </w:tc>
      </w:tr>
      <w:tr w:rsidR="006940C5" w14:paraId="610E9CCF" w14:textId="77777777" w:rsidTr="007F6122">
        <w:trPr>
          <w:ins w:id="11778" w:author="Arjan Kloosterboer" w:date="2017-09-20T10:45:00Z"/>
        </w:trPr>
        <w:tc>
          <w:tcPr>
            <w:tcW w:w="3690" w:type="dxa"/>
            <w:gridSpan w:val="2"/>
            <w:tcBorders>
              <w:top w:val="nil"/>
              <w:left w:val="nil"/>
              <w:bottom w:val="nil"/>
              <w:right w:val="nil"/>
            </w:tcBorders>
            <w:tcMar>
              <w:top w:w="0" w:type="dxa"/>
              <w:left w:w="60" w:type="dxa"/>
              <w:bottom w:w="0" w:type="dxa"/>
              <w:right w:w="60" w:type="dxa"/>
            </w:tcMar>
          </w:tcPr>
          <w:p w14:paraId="4D827651" w14:textId="77777777" w:rsidR="006940C5" w:rsidRDefault="006940C5" w:rsidP="006940C5">
            <w:pPr>
              <w:spacing w:after="0"/>
              <w:rPr>
                <w:ins w:id="11779" w:author="Arjan Kloosterboer" w:date="2017-09-20T10:45:00Z"/>
                <w:rFonts w:ascii="Calibri" w:hAnsi="Calibri" w:cs="Calibri"/>
                <w:color w:val="000000"/>
              </w:rPr>
            </w:pPr>
            <w:ins w:id="11780" w:author="Arjan Kloosterboer" w:date="2017-09-20T10:45:00Z">
              <w:r>
                <w:rPr>
                  <w:rFonts w:ascii="Calibri" w:hAnsi="Calibri" w:cs="Calibri"/>
                  <w:b/>
                  <w:bCs/>
                  <w:color w:val="000000"/>
                </w:rPr>
                <w:t xml:space="preserve">Regels </w:t>
              </w:r>
            </w:ins>
          </w:p>
        </w:tc>
        <w:tc>
          <w:tcPr>
            <w:tcW w:w="5670" w:type="dxa"/>
            <w:tcBorders>
              <w:top w:val="nil"/>
              <w:left w:val="nil"/>
              <w:bottom w:val="nil"/>
              <w:right w:val="nil"/>
            </w:tcBorders>
            <w:tcMar>
              <w:top w:w="0" w:type="dxa"/>
              <w:left w:w="60" w:type="dxa"/>
              <w:bottom w:w="0" w:type="dxa"/>
              <w:right w:w="60" w:type="dxa"/>
            </w:tcMar>
          </w:tcPr>
          <w:p w14:paraId="2101E72E" w14:textId="77777777" w:rsidR="006940C5" w:rsidRDefault="006940C5" w:rsidP="006940C5">
            <w:pPr>
              <w:spacing w:after="0"/>
              <w:rPr>
                <w:ins w:id="11781" w:author="Arjan Kloosterboer" w:date="2017-09-20T10:45:00Z"/>
                <w:rFonts w:ascii="Calibri" w:hAnsi="Calibri" w:cs="Calibri"/>
                <w:color w:val="000000"/>
              </w:rPr>
            </w:pPr>
          </w:p>
        </w:tc>
      </w:tr>
      <w:tr w:rsidR="006940C5" w14:paraId="63F5742B" w14:textId="77777777" w:rsidTr="007F6122">
        <w:trPr>
          <w:ins w:id="11782" w:author="Arjan Kloosterboer" w:date="2017-09-20T10:45:00Z"/>
        </w:trPr>
        <w:tc>
          <w:tcPr>
            <w:tcW w:w="9360" w:type="dxa"/>
            <w:gridSpan w:val="3"/>
            <w:tcBorders>
              <w:top w:val="nil"/>
              <w:left w:val="nil"/>
              <w:bottom w:val="nil"/>
              <w:right w:val="nil"/>
            </w:tcBorders>
            <w:tcMar>
              <w:top w:w="0" w:type="dxa"/>
              <w:left w:w="60" w:type="dxa"/>
              <w:bottom w:w="0" w:type="dxa"/>
              <w:right w:w="60" w:type="dxa"/>
            </w:tcMar>
          </w:tcPr>
          <w:p w14:paraId="08A2ADE2" w14:textId="77777777" w:rsidR="006940C5" w:rsidRDefault="006940C5" w:rsidP="006940C5">
            <w:pPr>
              <w:spacing w:after="0"/>
              <w:rPr>
                <w:ins w:id="11783" w:author="Arjan Kloosterboer" w:date="2017-09-20T10:45:00Z"/>
                <w:rFonts w:ascii="Calibri" w:hAnsi="Calibri" w:cs="Calibri"/>
                <w:color w:val="0F0F0F"/>
              </w:rPr>
            </w:pPr>
            <w:ins w:id="11784" w:author="Arjan Kloosterboer" w:date="2017-09-20T10:45:00Z">
              <w:r>
                <w:rPr>
                  <w:rFonts w:ascii="Calibri" w:hAnsi="Calibri" w:cs="Calibri"/>
                  <w:b/>
                  <w:bCs/>
                  <w:color w:val="0F0F0F"/>
                </w:rPr>
                <w:t>Toelichting</w:t>
              </w:r>
            </w:ins>
          </w:p>
        </w:tc>
      </w:tr>
      <w:tr w:rsidR="006940C5" w:rsidRPr="005C14BE" w14:paraId="73600A71" w14:textId="77777777" w:rsidTr="007F6122">
        <w:trPr>
          <w:ins w:id="11785" w:author="Arjan Kloosterboer" w:date="2017-09-20T10:45:00Z"/>
        </w:trPr>
        <w:tc>
          <w:tcPr>
            <w:tcW w:w="450" w:type="dxa"/>
            <w:tcBorders>
              <w:top w:val="nil"/>
              <w:left w:val="nil"/>
              <w:bottom w:val="nil"/>
              <w:right w:val="nil"/>
            </w:tcBorders>
            <w:tcMar>
              <w:top w:w="0" w:type="dxa"/>
              <w:left w:w="60" w:type="dxa"/>
              <w:bottom w:w="0" w:type="dxa"/>
              <w:right w:w="60" w:type="dxa"/>
            </w:tcMar>
          </w:tcPr>
          <w:p w14:paraId="5A7670E2" w14:textId="77777777" w:rsidR="006940C5" w:rsidRDefault="006940C5" w:rsidP="006940C5">
            <w:pPr>
              <w:spacing w:after="0"/>
              <w:rPr>
                <w:ins w:id="11786" w:author="Arjan Kloosterboer" w:date="2017-09-20T10:45:00Z"/>
                <w:rFonts w:ascii="Calibri" w:hAnsi="Calibri" w:cs="Calibri"/>
                <w:b/>
                <w:bCs/>
                <w:color w:val="0F0F0F"/>
              </w:rPr>
            </w:pPr>
          </w:p>
        </w:tc>
        <w:tc>
          <w:tcPr>
            <w:tcW w:w="8910" w:type="dxa"/>
            <w:gridSpan w:val="2"/>
            <w:tcBorders>
              <w:top w:val="nil"/>
              <w:left w:val="nil"/>
              <w:bottom w:val="nil"/>
              <w:right w:val="nil"/>
            </w:tcBorders>
            <w:tcMar>
              <w:top w:w="0" w:type="dxa"/>
              <w:left w:w="60" w:type="dxa"/>
              <w:bottom w:w="0" w:type="dxa"/>
              <w:right w:w="60" w:type="dxa"/>
            </w:tcMar>
          </w:tcPr>
          <w:p w14:paraId="0CD57116" w14:textId="77777777" w:rsidR="006940C5" w:rsidRPr="006940C5" w:rsidRDefault="006940C5" w:rsidP="006940C5">
            <w:pPr>
              <w:spacing w:after="0"/>
              <w:rPr>
                <w:ins w:id="11787" w:author="Arjan Kloosterboer" w:date="2017-09-20T10:45:00Z"/>
                <w:rFonts w:ascii="Calibri" w:hAnsi="Calibri" w:cs="Calibri"/>
                <w:color w:val="0F0F0F"/>
                <w:lang w:val="nl-NL"/>
              </w:rPr>
            </w:pPr>
            <w:ins w:id="11788" w:author="Arjan Kloosterboer" w:date="2017-09-20T10:45:00Z">
              <w:r w:rsidRPr="006940C5">
                <w:rPr>
                  <w:rFonts w:ascii="Calibri" w:hAnsi="Calibri" w:cs="Calibri"/>
                  <w:color w:val="0F0F0F"/>
                  <w:lang w:val="nl-NL"/>
                </w:rPr>
                <w:t>Met een waarde van deze attribuutsoort wordt de naam van de attribuutsoort gespecificeerd dat hoort bij het procesobjecttype dat in de desbetteffende registratie het procesobject representeert. Het betreft het datumkenmerk waarin de datum vastgelegd wordt waarop het procesobject is vervallen. Voorbeelden: 'Overlijdendatum (van objecttype Persoon; 'Sloopdatum' (van objecttype Pand). De waarde wordt zoveel mogelijk ontleend aan het van toepassing zijnde Resultaattype bij het Zaaktype in de van toepassing zijnde zaaktypecatalogus.</w:t>
              </w:r>
            </w:ins>
          </w:p>
        </w:tc>
        <w:bookmarkEnd w:id="11708"/>
      </w:tr>
    </w:tbl>
    <w:p w14:paraId="7AE798E6" w14:textId="77777777" w:rsidR="007F6122" w:rsidRPr="008E0ED5" w:rsidRDefault="007F6122" w:rsidP="007F6122">
      <w:pPr>
        <w:widowControl w:val="0"/>
        <w:autoSpaceDE w:val="0"/>
        <w:autoSpaceDN w:val="0"/>
        <w:adjustRightInd w:val="0"/>
        <w:spacing w:before="240" w:after="60" w:line="240" w:lineRule="auto"/>
        <w:outlineLvl w:val="3"/>
        <w:rPr>
          <w:ins w:id="11789" w:author="Arjan Kloosterboer" w:date="2017-09-20T10:54:00Z"/>
          <w:rFonts w:ascii="Arial" w:hAnsi="Arial" w:cs="Arial"/>
          <w:b/>
          <w:color w:val="000000"/>
          <w:sz w:val="24"/>
          <w:szCs w:val="24"/>
        </w:rPr>
      </w:pPr>
      <w:bookmarkStart w:id="11790" w:name="BKM_0F734979_5FD8_4CF3_A263_E59FEC1D28F9"/>
      <w:bookmarkEnd w:id="11380"/>
      <w:ins w:id="11791" w:author="Arjan Kloosterboer" w:date="2017-09-20T10:54:00Z">
        <w:r w:rsidRPr="008E0ED5">
          <w:rPr>
            <w:rFonts w:ascii="Arial" w:hAnsi="Arial" w:cs="Arial"/>
            <w:b/>
            <w:color w:val="000000"/>
            <w:sz w:val="24"/>
            <w:szCs w:val="24"/>
          </w:rPr>
          <w:t>«Attribuutsoort» Startdatum bewaartermijn</w:t>
        </w:r>
      </w:ins>
    </w:p>
    <w:tbl>
      <w:tblPr>
        <w:tblW w:w="9360" w:type="dxa"/>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7F6122" w14:paraId="39950D89" w14:textId="77777777" w:rsidTr="007F6122">
        <w:trPr>
          <w:trHeight w:val="230"/>
          <w:ins w:id="11792" w:author="Arjan Kloosterboer" w:date="2017-09-20T10:54:00Z"/>
        </w:trPr>
        <w:tc>
          <w:tcPr>
            <w:tcW w:w="3330" w:type="dxa"/>
            <w:gridSpan w:val="2"/>
            <w:tcBorders>
              <w:top w:val="nil"/>
              <w:left w:val="nil"/>
              <w:bottom w:val="nil"/>
              <w:right w:val="nil"/>
            </w:tcBorders>
            <w:tcMar>
              <w:top w:w="0" w:type="dxa"/>
              <w:left w:w="60" w:type="dxa"/>
              <w:bottom w:w="0" w:type="dxa"/>
              <w:right w:w="60" w:type="dxa"/>
            </w:tcMar>
          </w:tcPr>
          <w:p w14:paraId="21E19B87" w14:textId="77777777" w:rsidR="007F6122" w:rsidRDefault="007F6122" w:rsidP="007F6122">
            <w:pPr>
              <w:spacing w:after="0"/>
              <w:rPr>
                <w:ins w:id="11793" w:author="Arjan Kloosterboer" w:date="2017-09-20T10:54:00Z"/>
                <w:rFonts w:ascii="Calibri" w:hAnsi="Calibri" w:cs="Calibri"/>
                <w:color w:val="000000"/>
              </w:rPr>
            </w:pPr>
            <w:ins w:id="11794" w:author="Arjan Kloosterboer" w:date="2017-09-20T10:54:00Z">
              <w:r>
                <w:rPr>
                  <w:rFonts w:ascii="Calibri" w:hAnsi="Calibri" w:cs="Calibri"/>
                  <w:b/>
                  <w:bCs/>
                  <w:color w:val="000000"/>
                </w:rPr>
                <w:t xml:space="preserve">Naam </w:t>
              </w:r>
            </w:ins>
          </w:p>
        </w:tc>
        <w:tc>
          <w:tcPr>
            <w:tcW w:w="4320" w:type="dxa"/>
            <w:tcBorders>
              <w:top w:val="nil"/>
              <w:left w:val="nil"/>
              <w:bottom w:val="nil"/>
              <w:right w:val="nil"/>
            </w:tcBorders>
            <w:tcMar>
              <w:top w:w="0" w:type="dxa"/>
              <w:left w:w="60" w:type="dxa"/>
              <w:bottom w:w="0" w:type="dxa"/>
              <w:right w:w="60" w:type="dxa"/>
            </w:tcMar>
          </w:tcPr>
          <w:p w14:paraId="67185A24" w14:textId="77777777" w:rsidR="007F6122" w:rsidRDefault="007F6122" w:rsidP="007F6122">
            <w:pPr>
              <w:spacing w:after="0"/>
              <w:rPr>
                <w:ins w:id="11795" w:author="Arjan Kloosterboer" w:date="2017-09-20T10:54:00Z"/>
                <w:rFonts w:ascii="Calibri" w:hAnsi="Calibri" w:cs="Calibri"/>
                <w:color w:val="0F0F0F"/>
              </w:rPr>
            </w:pPr>
            <w:ins w:id="11796" w:author="Arjan Kloosterboer" w:date="2017-09-20T10:54:00Z">
              <w:r>
                <w:rPr>
                  <w:rFonts w:ascii="Calibri" w:hAnsi="Calibri" w:cs="Calibri"/>
                  <w:color w:val="0F0F0F"/>
                </w:rPr>
                <w:t>Startdatum bewaartermijn</w:t>
              </w:r>
            </w:ins>
          </w:p>
        </w:tc>
        <w:tc>
          <w:tcPr>
            <w:tcW w:w="1710" w:type="dxa"/>
            <w:tcBorders>
              <w:top w:val="nil"/>
              <w:left w:val="nil"/>
              <w:bottom w:val="nil"/>
              <w:right w:val="nil"/>
            </w:tcBorders>
            <w:tcMar>
              <w:top w:w="0" w:type="dxa"/>
              <w:left w:w="60" w:type="dxa"/>
              <w:bottom w:w="0" w:type="dxa"/>
              <w:right w:w="60" w:type="dxa"/>
            </w:tcMar>
          </w:tcPr>
          <w:p w14:paraId="2C46F796" w14:textId="5FF70D45" w:rsidR="007F6122" w:rsidRDefault="007F6122" w:rsidP="007F6122">
            <w:pPr>
              <w:spacing w:after="0"/>
              <w:jc w:val="right"/>
              <w:rPr>
                <w:ins w:id="11797" w:author="Arjan Kloosterboer" w:date="2017-09-20T10:54:00Z"/>
                <w:rFonts w:ascii="Calibri" w:hAnsi="Calibri" w:cs="Calibri"/>
                <w:color w:val="0F0F0F"/>
              </w:rPr>
            </w:pPr>
          </w:p>
        </w:tc>
      </w:tr>
      <w:tr w:rsidR="007F6122" w14:paraId="39F86B65" w14:textId="77777777" w:rsidTr="007F6122">
        <w:trPr>
          <w:ins w:id="11798" w:author="Arjan Kloosterboer" w:date="2017-09-20T10:54:00Z"/>
        </w:trPr>
        <w:tc>
          <w:tcPr>
            <w:tcW w:w="3330" w:type="dxa"/>
            <w:gridSpan w:val="2"/>
            <w:tcBorders>
              <w:top w:val="nil"/>
              <w:left w:val="nil"/>
              <w:bottom w:val="nil"/>
              <w:right w:val="nil"/>
            </w:tcBorders>
            <w:tcMar>
              <w:top w:w="0" w:type="dxa"/>
              <w:left w:w="60" w:type="dxa"/>
              <w:bottom w:w="0" w:type="dxa"/>
              <w:right w:w="60" w:type="dxa"/>
            </w:tcMar>
          </w:tcPr>
          <w:p w14:paraId="263504A8" w14:textId="77777777" w:rsidR="007F6122" w:rsidRDefault="007F6122" w:rsidP="007F6122">
            <w:pPr>
              <w:spacing w:after="0"/>
              <w:rPr>
                <w:ins w:id="11799" w:author="Arjan Kloosterboer" w:date="2017-09-20T10:54:00Z"/>
                <w:rFonts w:ascii="Calibri" w:hAnsi="Calibri" w:cs="Calibri"/>
                <w:color w:val="000000"/>
              </w:rPr>
            </w:pPr>
            <w:ins w:id="11800" w:author="Arjan Kloosterboer" w:date="2017-09-20T10:54:00Z">
              <w:r>
                <w:rPr>
                  <w:rFonts w:ascii="Calibri" w:hAnsi="Calibri" w:cs="Calibri"/>
                  <w:b/>
                  <w:bCs/>
                  <w:color w:val="000000"/>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5B006A3C" w14:textId="77777777" w:rsidR="007F6122" w:rsidRDefault="007F6122" w:rsidP="007F6122">
            <w:pPr>
              <w:spacing w:after="0"/>
              <w:rPr>
                <w:ins w:id="11801" w:author="Arjan Kloosterboer" w:date="2017-09-20T10:54:00Z"/>
                <w:rFonts w:ascii="Calibri" w:hAnsi="Calibri" w:cs="Calibri"/>
                <w:color w:val="0F0F0F"/>
              </w:rPr>
            </w:pPr>
            <w:ins w:id="11802" w:author="Arjan Kloosterboer" w:date="2017-09-20T10:54:00Z">
              <w:r>
                <w:rPr>
                  <w:rFonts w:ascii="Calibri" w:hAnsi="Calibri" w:cs="Calibri"/>
                  <w:color w:val="0F0F0F"/>
                </w:rPr>
                <w:t>KING</w:t>
              </w:r>
            </w:ins>
          </w:p>
        </w:tc>
      </w:tr>
      <w:tr w:rsidR="007F6122" w14:paraId="110D93D8" w14:textId="77777777" w:rsidTr="007F6122">
        <w:trPr>
          <w:ins w:id="11803" w:author="Arjan Kloosterboer" w:date="2017-09-20T10:54:00Z"/>
        </w:trPr>
        <w:tc>
          <w:tcPr>
            <w:tcW w:w="3330" w:type="dxa"/>
            <w:gridSpan w:val="2"/>
            <w:tcBorders>
              <w:top w:val="nil"/>
              <w:left w:val="nil"/>
              <w:bottom w:val="nil"/>
              <w:right w:val="nil"/>
            </w:tcBorders>
            <w:tcMar>
              <w:top w:w="0" w:type="dxa"/>
              <w:left w:w="60" w:type="dxa"/>
              <w:bottom w:w="0" w:type="dxa"/>
              <w:right w:w="60" w:type="dxa"/>
            </w:tcMar>
          </w:tcPr>
          <w:p w14:paraId="0A3CD53D" w14:textId="77777777" w:rsidR="007F6122" w:rsidRDefault="007F6122" w:rsidP="007F6122">
            <w:pPr>
              <w:spacing w:after="0"/>
              <w:rPr>
                <w:ins w:id="11804" w:author="Arjan Kloosterboer" w:date="2017-09-20T10:54:00Z"/>
                <w:rFonts w:ascii="Calibri" w:hAnsi="Calibri" w:cs="Calibri"/>
                <w:color w:val="000000"/>
              </w:rPr>
            </w:pPr>
            <w:ins w:id="11805" w:author="Arjan Kloosterboer" w:date="2017-09-20T10:54:00Z">
              <w:r>
                <w:rPr>
                  <w:rFonts w:ascii="Calibri" w:hAnsi="Calibri" w:cs="Calibri"/>
                  <w:b/>
                  <w:bCs/>
                  <w:color w:val="000000"/>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5ACD4CF1" w14:textId="77777777" w:rsidR="007F6122" w:rsidRDefault="007F6122" w:rsidP="007F6122">
            <w:pPr>
              <w:spacing w:after="0"/>
              <w:rPr>
                <w:ins w:id="11806" w:author="Arjan Kloosterboer" w:date="2017-09-20T10:54:00Z"/>
                <w:rFonts w:ascii="Calibri" w:hAnsi="Calibri" w:cs="Calibri"/>
                <w:color w:val="0F0F0F"/>
              </w:rPr>
            </w:pPr>
          </w:p>
        </w:tc>
      </w:tr>
      <w:tr w:rsidR="007F6122" w:rsidRPr="005C14BE" w14:paraId="05CD1DC6" w14:textId="77777777" w:rsidTr="007F6122">
        <w:trPr>
          <w:ins w:id="11807" w:author="Arjan Kloosterboer" w:date="2017-09-20T10:54:00Z"/>
        </w:trPr>
        <w:tc>
          <w:tcPr>
            <w:tcW w:w="3330" w:type="dxa"/>
            <w:gridSpan w:val="2"/>
            <w:tcBorders>
              <w:top w:val="nil"/>
              <w:left w:val="nil"/>
              <w:bottom w:val="nil"/>
              <w:right w:val="nil"/>
            </w:tcBorders>
            <w:tcMar>
              <w:top w:w="0" w:type="dxa"/>
              <w:left w:w="60" w:type="dxa"/>
              <w:bottom w:w="0" w:type="dxa"/>
              <w:right w:w="60" w:type="dxa"/>
            </w:tcMar>
          </w:tcPr>
          <w:p w14:paraId="50ED7439" w14:textId="77777777" w:rsidR="007F6122" w:rsidRDefault="007F6122" w:rsidP="007F6122">
            <w:pPr>
              <w:spacing w:after="0"/>
              <w:rPr>
                <w:ins w:id="11808" w:author="Arjan Kloosterboer" w:date="2017-09-20T10:54:00Z"/>
                <w:rFonts w:ascii="Calibri" w:hAnsi="Calibri" w:cs="Calibri"/>
                <w:color w:val="000000"/>
              </w:rPr>
            </w:pPr>
            <w:ins w:id="11809" w:author="Arjan Kloosterboer" w:date="2017-09-20T10:54:00Z">
              <w:r>
                <w:rPr>
                  <w:rFonts w:ascii="Calibri" w:hAnsi="Calibri" w:cs="Calibri"/>
                  <w:b/>
                  <w:bCs/>
                  <w:color w:val="000000"/>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409095BC" w14:textId="77777777" w:rsidR="007F6122" w:rsidRPr="007F6122" w:rsidRDefault="007F6122" w:rsidP="007F6122">
            <w:pPr>
              <w:spacing w:after="0"/>
              <w:rPr>
                <w:ins w:id="11810" w:author="Arjan Kloosterboer" w:date="2017-09-20T10:54:00Z"/>
                <w:rFonts w:ascii="Calibri" w:hAnsi="Calibri" w:cs="Calibri"/>
                <w:color w:val="0F0F0F"/>
                <w:lang w:val="nl-NL"/>
              </w:rPr>
            </w:pPr>
            <w:ins w:id="11811" w:author="Arjan Kloosterboer" w:date="2017-09-20T10:54:00Z">
              <w:r w:rsidRPr="007F6122">
                <w:rPr>
                  <w:rFonts w:ascii="Calibri" w:hAnsi="Calibri" w:cs="Calibri"/>
                  <w:color w:val="0F0F0F"/>
                  <w:lang w:val="nl-NL"/>
                </w:rPr>
                <w:t>De datum die de start markeert van de termijn waarop het zaakdossier vernietigd moet worden.</w:t>
              </w:r>
            </w:ins>
          </w:p>
        </w:tc>
      </w:tr>
      <w:tr w:rsidR="007F6122" w14:paraId="03582DF1" w14:textId="77777777" w:rsidTr="007F6122">
        <w:trPr>
          <w:trHeight w:val="230"/>
          <w:ins w:id="11812" w:author="Arjan Kloosterboer" w:date="2017-09-20T10:54:00Z"/>
        </w:trPr>
        <w:tc>
          <w:tcPr>
            <w:tcW w:w="3330" w:type="dxa"/>
            <w:gridSpan w:val="2"/>
            <w:tcBorders>
              <w:top w:val="nil"/>
              <w:left w:val="nil"/>
              <w:bottom w:val="nil"/>
              <w:right w:val="nil"/>
            </w:tcBorders>
            <w:tcMar>
              <w:top w:w="0" w:type="dxa"/>
              <w:left w:w="60" w:type="dxa"/>
              <w:bottom w:w="0" w:type="dxa"/>
              <w:right w:w="60" w:type="dxa"/>
            </w:tcMar>
          </w:tcPr>
          <w:p w14:paraId="28FBEB8E" w14:textId="77777777" w:rsidR="007F6122" w:rsidRDefault="007F6122" w:rsidP="007F6122">
            <w:pPr>
              <w:spacing w:after="0"/>
              <w:rPr>
                <w:ins w:id="11813" w:author="Arjan Kloosterboer" w:date="2017-09-20T10:54:00Z"/>
                <w:rFonts w:ascii="Calibri" w:hAnsi="Calibri" w:cs="Calibri"/>
                <w:color w:val="000000"/>
              </w:rPr>
            </w:pPr>
            <w:ins w:id="11814" w:author="Arjan Kloosterboer" w:date="2017-09-20T10:54:00Z">
              <w:r>
                <w:rPr>
                  <w:rFonts w:ascii="Calibri" w:hAnsi="Calibri" w:cs="Calibri"/>
                  <w:b/>
                  <w:bCs/>
                  <w:color w:val="000000"/>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63886A05" w14:textId="77777777" w:rsidR="007F6122" w:rsidRDefault="007F6122" w:rsidP="007F6122">
            <w:pPr>
              <w:spacing w:after="0"/>
              <w:rPr>
                <w:ins w:id="11815" w:author="Arjan Kloosterboer" w:date="2017-09-20T10:54:00Z"/>
                <w:rFonts w:ascii="Calibri" w:hAnsi="Calibri" w:cs="Calibri"/>
                <w:color w:val="0F0F0F"/>
              </w:rPr>
            </w:pPr>
            <w:ins w:id="11816" w:author="Arjan Kloosterboer" w:date="2017-09-20T10:54:00Z">
              <w:r>
                <w:rPr>
                  <w:rFonts w:ascii="Calibri" w:hAnsi="Calibri" w:cs="Calibri"/>
                  <w:color w:val="0F0F0F"/>
                </w:rPr>
                <w:t>KING</w:t>
              </w:r>
            </w:ins>
          </w:p>
        </w:tc>
      </w:tr>
      <w:tr w:rsidR="007F6122" w14:paraId="0CB5775C" w14:textId="77777777" w:rsidTr="007F6122">
        <w:trPr>
          <w:ins w:id="11817" w:author="Arjan Kloosterboer" w:date="2017-09-20T10:54:00Z"/>
        </w:trPr>
        <w:tc>
          <w:tcPr>
            <w:tcW w:w="3330" w:type="dxa"/>
            <w:gridSpan w:val="2"/>
            <w:tcBorders>
              <w:top w:val="nil"/>
              <w:left w:val="nil"/>
              <w:bottom w:val="nil"/>
              <w:right w:val="nil"/>
            </w:tcBorders>
            <w:tcMar>
              <w:top w:w="0" w:type="dxa"/>
              <w:left w:w="60" w:type="dxa"/>
              <w:bottom w:w="0" w:type="dxa"/>
              <w:right w:w="60" w:type="dxa"/>
            </w:tcMar>
          </w:tcPr>
          <w:p w14:paraId="68E72E25" w14:textId="77777777" w:rsidR="007F6122" w:rsidRDefault="007F6122" w:rsidP="007F6122">
            <w:pPr>
              <w:spacing w:after="0"/>
              <w:rPr>
                <w:ins w:id="11818" w:author="Arjan Kloosterboer" w:date="2017-09-20T10:54:00Z"/>
                <w:rFonts w:ascii="Calibri" w:hAnsi="Calibri" w:cs="Calibri"/>
                <w:color w:val="000000"/>
              </w:rPr>
            </w:pPr>
            <w:ins w:id="11819" w:author="Arjan Kloosterboer" w:date="2017-09-20T10:54:00Z">
              <w:r>
                <w:rPr>
                  <w:rFonts w:ascii="Calibri" w:hAnsi="Calibri" w:cs="Calibri"/>
                  <w:b/>
                  <w:bCs/>
                  <w:color w:val="000000"/>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07E2391B" w14:textId="77777777" w:rsidR="007F6122" w:rsidRDefault="007F6122" w:rsidP="007F6122">
            <w:pPr>
              <w:spacing w:after="0"/>
              <w:rPr>
                <w:ins w:id="11820" w:author="Arjan Kloosterboer" w:date="2017-09-20T10:54:00Z"/>
                <w:rFonts w:ascii="Calibri" w:hAnsi="Calibri" w:cs="Calibri"/>
                <w:color w:val="0F0F0F"/>
              </w:rPr>
            </w:pPr>
            <w:ins w:id="11821" w:author="Arjan Kloosterboer" w:date="2017-09-20T10:54:00Z">
              <w:r>
                <w:rPr>
                  <w:rFonts w:ascii="Calibri" w:hAnsi="Calibri" w:cs="Calibri"/>
                  <w:color w:val="0F0F0F"/>
                </w:rPr>
                <w:t>1-2-2017</w:t>
              </w:r>
            </w:ins>
          </w:p>
        </w:tc>
      </w:tr>
      <w:tr w:rsidR="007F6122" w14:paraId="23F56157" w14:textId="77777777" w:rsidTr="007F6122">
        <w:trPr>
          <w:ins w:id="11822" w:author="Arjan Kloosterboer" w:date="2017-09-20T10:54:00Z"/>
        </w:trPr>
        <w:tc>
          <w:tcPr>
            <w:tcW w:w="3330" w:type="dxa"/>
            <w:gridSpan w:val="2"/>
            <w:tcBorders>
              <w:top w:val="nil"/>
              <w:left w:val="nil"/>
              <w:bottom w:val="nil"/>
              <w:right w:val="nil"/>
            </w:tcBorders>
            <w:tcMar>
              <w:top w:w="0" w:type="dxa"/>
              <w:left w:w="60" w:type="dxa"/>
              <w:bottom w:w="0" w:type="dxa"/>
              <w:right w:w="60" w:type="dxa"/>
            </w:tcMar>
          </w:tcPr>
          <w:p w14:paraId="28B0C0E4" w14:textId="77777777" w:rsidR="007F6122" w:rsidRDefault="007F6122" w:rsidP="007F6122">
            <w:pPr>
              <w:spacing w:after="0"/>
              <w:rPr>
                <w:ins w:id="11823" w:author="Arjan Kloosterboer" w:date="2017-09-20T10:54:00Z"/>
                <w:rFonts w:ascii="Calibri" w:hAnsi="Calibri" w:cs="Calibri"/>
                <w:color w:val="000000"/>
              </w:rPr>
            </w:pPr>
            <w:ins w:id="11824" w:author="Arjan Kloosterboer" w:date="2017-09-20T10:54:00Z">
              <w:r>
                <w:rPr>
                  <w:rFonts w:ascii="Calibri" w:hAnsi="Calibri" w:cs="Calibri"/>
                  <w:b/>
                  <w:bCs/>
                  <w:color w:val="000000"/>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1FE4B4B6" w14:textId="77777777" w:rsidR="007F6122" w:rsidRDefault="007F6122" w:rsidP="007F6122">
            <w:pPr>
              <w:spacing w:after="0"/>
              <w:rPr>
                <w:ins w:id="11825" w:author="Arjan Kloosterboer" w:date="2017-09-20T10:54:00Z"/>
                <w:rFonts w:ascii="Calibri" w:hAnsi="Calibri" w:cs="Calibri"/>
                <w:color w:val="0F0F0F"/>
              </w:rPr>
            </w:pPr>
            <w:ins w:id="11826" w:author="Arjan Kloosterboer" w:date="2017-09-20T10:54:00Z">
              <w:r>
                <w:rPr>
                  <w:rFonts w:ascii="Calibri" w:hAnsi="Calibri" w:cs="Calibri"/>
                  <w:color w:val="0F0F0F"/>
                </w:rPr>
                <w:t>DATUM</w:t>
              </w:r>
            </w:ins>
          </w:p>
        </w:tc>
      </w:tr>
      <w:tr w:rsidR="007F6122" w14:paraId="244679B6" w14:textId="77777777" w:rsidTr="007F6122">
        <w:trPr>
          <w:trHeight w:val="230"/>
          <w:ins w:id="11827" w:author="Arjan Kloosterboer" w:date="2017-09-20T10:54:00Z"/>
        </w:trPr>
        <w:tc>
          <w:tcPr>
            <w:tcW w:w="3330" w:type="dxa"/>
            <w:gridSpan w:val="2"/>
            <w:tcBorders>
              <w:top w:val="nil"/>
              <w:left w:val="nil"/>
              <w:bottom w:val="nil"/>
              <w:right w:val="nil"/>
            </w:tcBorders>
            <w:tcMar>
              <w:top w:w="0" w:type="dxa"/>
              <w:left w:w="60" w:type="dxa"/>
              <w:bottom w:w="0" w:type="dxa"/>
              <w:right w:w="60" w:type="dxa"/>
            </w:tcMar>
          </w:tcPr>
          <w:p w14:paraId="17A41B6D" w14:textId="77777777" w:rsidR="007F6122" w:rsidRDefault="007F6122" w:rsidP="007F6122">
            <w:pPr>
              <w:spacing w:after="0"/>
              <w:rPr>
                <w:ins w:id="11828" w:author="Arjan Kloosterboer" w:date="2017-09-20T10:54:00Z"/>
                <w:rFonts w:ascii="Calibri" w:hAnsi="Calibri" w:cs="Calibri"/>
                <w:color w:val="000000"/>
              </w:rPr>
            </w:pPr>
            <w:ins w:id="11829" w:author="Arjan Kloosterboer" w:date="2017-09-20T10:54:00Z">
              <w:r>
                <w:rPr>
                  <w:rFonts w:ascii="Calibri" w:hAnsi="Calibri" w:cs="Calibri"/>
                  <w:b/>
                  <w:bCs/>
                  <w:color w:val="000000"/>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0DBCEFC1" w14:textId="77777777" w:rsidR="007F6122" w:rsidRDefault="007F6122" w:rsidP="007F6122">
            <w:pPr>
              <w:spacing w:after="0"/>
              <w:rPr>
                <w:ins w:id="11830" w:author="Arjan Kloosterboer" w:date="2017-09-20T10:54:00Z"/>
                <w:rFonts w:ascii="Calibri" w:hAnsi="Calibri" w:cs="Calibri"/>
                <w:color w:val="0F0F0F"/>
              </w:rPr>
            </w:pPr>
          </w:p>
        </w:tc>
      </w:tr>
      <w:tr w:rsidR="007F6122" w14:paraId="54DA33D0" w14:textId="77777777" w:rsidTr="007F6122">
        <w:trPr>
          <w:trHeight w:val="215"/>
          <w:ins w:id="11831" w:author="Arjan Kloosterboer" w:date="2017-09-20T10:54:00Z"/>
        </w:trPr>
        <w:tc>
          <w:tcPr>
            <w:tcW w:w="3330" w:type="dxa"/>
            <w:gridSpan w:val="2"/>
            <w:tcBorders>
              <w:top w:val="nil"/>
              <w:left w:val="nil"/>
              <w:bottom w:val="nil"/>
              <w:right w:val="nil"/>
            </w:tcBorders>
            <w:tcMar>
              <w:top w:w="0" w:type="dxa"/>
              <w:left w:w="60" w:type="dxa"/>
              <w:bottom w:w="0" w:type="dxa"/>
              <w:right w:w="60" w:type="dxa"/>
            </w:tcMar>
          </w:tcPr>
          <w:p w14:paraId="3EB7F03E" w14:textId="77777777" w:rsidR="007F6122" w:rsidRDefault="007F6122" w:rsidP="007F6122">
            <w:pPr>
              <w:spacing w:after="0"/>
              <w:rPr>
                <w:ins w:id="11832" w:author="Arjan Kloosterboer" w:date="2017-09-20T10:54:00Z"/>
                <w:rFonts w:ascii="Calibri" w:hAnsi="Calibri" w:cs="Calibri"/>
                <w:color w:val="000000"/>
              </w:rPr>
            </w:pPr>
            <w:ins w:id="11833" w:author="Arjan Kloosterboer" w:date="2017-09-20T10:54:00Z">
              <w:r>
                <w:rPr>
                  <w:rFonts w:ascii="Calibri" w:hAnsi="Calibri" w:cs="Calibri"/>
                  <w:b/>
                  <w:bCs/>
                  <w:color w:val="000000"/>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31884C0C" w14:textId="77777777" w:rsidR="007F6122" w:rsidRDefault="007F6122" w:rsidP="007F6122">
            <w:pPr>
              <w:spacing w:after="0"/>
              <w:rPr>
                <w:ins w:id="11834" w:author="Arjan Kloosterboer" w:date="2017-09-20T10:54:00Z"/>
                <w:rFonts w:ascii="Calibri" w:hAnsi="Calibri" w:cs="Calibri"/>
                <w:color w:val="0F0F0F"/>
              </w:rPr>
            </w:pPr>
            <w:ins w:id="11835" w:author="Arjan Kloosterboer" w:date="2017-09-20T10:54:00Z">
              <w:r>
                <w:rPr>
                  <w:rFonts w:ascii="Calibri" w:hAnsi="Calibri" w:cs="Calibri"/>
                  <w:color w:val="0F0F0F"/>
                </w:rPr>
                <w:t>Nee</w:t>
              </w:r>
            </w:ins>
          </w:p>
        </w:tc>
      </w:tr>
      <w:tr w:rsidR="007F6122" w14:paraId="7CF537A9" w14:textId="77777777" w:rsidTr="007F6122">
        <w:trPr>
          <w:trHeight w:val="230"/>
          <w:ins w:id="11836" w:author="Arjan Kloosterboer" w:date="2017-09-20T10:54:00Z"/>
        </w:trPr>
        <w:tc>
          <w:tcPr>
            <w:tcW w:w="3330" w:type="dxa"/>
            <w:gridSpan w:val="2"/>
            <w:tcBorders>
              <w:top w:val="nil"/>
              <w:left w:val="nil"/>
              <w:bottom w:val="nil"/>
              <w:right w:val="nil"/>
            </w:tcBorders>
            <w:tcMar>
              <w:top w:w="0" w:type="dxa"/>
              <w:left w:w="60" w:type="dxa"/>
              <w:bottom w:w="0" w:type="dxa"/>
              <w:right w:w="60" w:type="dxa"/>
            </w:tcMar>
          </w:tcPr>
          <w:p w14:paraId="52028907" w14:textId="77777777" w:rsidR="007F6122" w:rsidRDefault="007F6122" w:rsidP="007F6122">
            <w:pPr>
              <w:spacing w:after="0"/>
              <w:rPr>
                <w:ins w:id="11837" w:author="Arjan Kloosterboer" w:date="2017-09-20T10:54:00Z"/>
                <w:rFonts w:ascii="Calibri" w:hAnsi="Calibri" w:cs="Calibri"/>
                <w:color w:val="000000"/>
              </w:rPr>
            </w:pPr>
            <w:ins w:id="11838" w:author="Arjan Kloosterboer" w:date="2017-09-20T10:54:00Z">
              <w:r>
                <w:rPr>
                  <w:rFonts w:ascii="Calibri" w:hAnsi="Calibri" w:cs="Calibri"/>
                  <w:b/>
                  <w:bCs/>
                  <w:color w:val="000000"/>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464FC2E9" w14:textId="77777777" w:rsidR="007F6122" w:rsidRDefault="007F6122" w:rsidP="007F6122">
            <w:pPr>
              <w:spacing w:after="0"/>
              <w:rPr>
                <w:ins w:id="11839" w:author="Arjan Kloosterboer" w:date="2017-09-20T10:54:00Z"/>
                <w:rFonts w:ascii="Calibri" w:hAnsi="Calibri" w:cs="Calibri"/>
                <w:color w:val="0F0F0F"/>
              </w:rPr>
            </w:pPr>
            <w:ins w:id="11840" w:author="Arjan Kloosterboer" w:date="2017-09-20T10:54:00Z">
              <w:r>
                <w:rPr>
                  <w:rFonts w:ascii="Calibri" w:hAnsi="Calibri" w:cs="Calibri"/>
                  <w:color w:val="0F0F0F"/>
                </w:rPr>
                <w:t>Ja</w:t>
              </w:r>
            </w:ins>
          </w:p>
        </w:tc>
      </w:tr>
      <w:tr w:rsidR="007F6122" w14:paraId="03DEB172" w14:textId="77777777" w:rsidTr="007F6122">
        <w:trPr>
          <w:trHeight w:val="230"/>
          <w:ins w:id="11841" w:author="Arjan Kloosterboer" w:date="2017-09-20T10:54:00Z"/>
        </w:trPr>
        <w:tc>
          <w:tcPr>
            <w:tcW w:w="3330" w:type="dxa"/>
            <w:gridSpan w:val="2"/>
            <w:tcBorders>
              <w:top w:val="nil"/>
              <w:left w:val="nil"/>
              <w:bottom w:val="nil"/>
              <w:right w:val="nil"/>
            </w:tcBorders>
            <w:tcMar>
              <w:top w:w="0" w:type="dxa"/>
              <w:left w:w="60" w:type="dxa"/>
              <w:bottom w:w="0" w:type="dxa"/>
              <w:right w:w="60" w:type="dxa"/>
            </w:tcMar>
          </w:tcPr>
          <w:p w14:paraId="6665587C" w14:textId="77777777" w:rsidR="007F6122" w:rsidRDefault="007F6122" w:rsidP="007F6122">
            <w:pPr>
              <w:spacing w:after="0"/>
              <w:rPr>
                <w:ins w:id="11842" w:author="Arjan Kloosterboer" w:date="2017-09-20T10:54:00Z"/>
                <w:rFonts w:ascii="Calibri" w:hAnsi="Calibri" w:cs="Calibri"/>
                <w:color w:val="000000"/>
              </w:rPr>
            </w:pPr>
            <w:ins w:id="11843" w:author="Arjan Kloosterboer" w:date="2017-09-20T10:54:00Z">
              <w:r>
                <w:rPr>
                  <w:rFonts w:ascii="Calibri" w:hAnsi="Calibri" w:cs="Calibri"/>
                  <w:b/>
                  <w:bCs/>
                  <w:color w:val="000000"/>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59008442" w14:textId="77777777" w:rsidR="007F6122" w:rsidRDefault="007F6122" w:rsidP="007F6122">
            <w:pPr>
              <w:spacing w:after="0"/>
              <w:rPr>
                <w:ins w:id="11844" w:author="Arjan Kloosterboer" w:date="2017-09-20T10:54:00Z"/>
                <w:rFonts w:ascii="Calibri" w:hAnsi="Calibri" w:cs="Calibri"/>
                <w:color w:val="0F0F0F"/>
              </w:rPr>
            </w:pPr>
            <w:ins w:id="11845" w:author="Arjan Kloosterboer" w:date="2017-09-20T10:54:00Z">
              <w:r>
                <w:rPr>
                  <w:rFonts w:ascii="Calibri" w:hAnsi="Calibri" w:cs="Calibri"/>
                  <w:color w:val="0F0F0F"/>
                </w:rPr>
                <w:t>Nee</w:t>
              </w:r>
            </w:ins>
          </w:p>
        </w:tc>
      </w:tr>
      <w:tr w:rsidR="007F6122" w14:paraId="2F376BAB" w14:textId="77777777" w:rsidTr="007F6122">
        <w:trPr>
          <w:ins w:id="11846" w:author="Arjan Kloosterboer" w:date="2017-09-20T10:54:00Z"/>
        </w:trPr>
        <w:tc>
          <w:tcPr>
            <w:tcW w:w="3330" w:type="dxa"/>
            <w:gridSpan w:val="2"/>
            <w:tcBorders>
              <w:top w:val="nil"/>
              <w:left w:val="nil"/>
              <w:bottom w:val="nil"/>
              <w:right w:val="nil"/>
            </w:tcBorders>
            <w:tcMar>
              <w:top w:w="0" w:type="dxa"/>
              <w:left w:w="60" w:type="dxa"/>
              <w:bottom w:w="0" w:type="dxa"/>
              <w:right w:w="60" w:type="dxa"/>
            </w:tcMar>
          </w:tcPr>
          <w:p w14:paraId="114A113F" w14:textId="77777777" w:rsidR="007F6122" w:rsidRDefault="007F6122" w:rsidP="007F6122">
            <w:pPr>
              <w:spacing w:after="0"/>
              <w:rPr>
                <w:ins w:id="11847" w:author="Arjan Kloosterboer" w:date="2017-09-20T10:54:00Z"/>
                <w:rFonts w:ascii="Calibri" w:hAnsi="Calibri" w:cs="Calibri"/>
                <w:color w:val="000000"/>
              </w:rPr>
            </w:pPr>
            <w:ins w:id="11848" w:author="Arjan Kloosterboer" w:date="2017-09-20T10:54:00Z">
              <w:r>
                <w:rPr>
                  <w:rFonts w:ascii="Calibri" w:hAnsi="Calibri" w:cs="Calibri"/>
                  <w:b/>
                  <w:bCs/>
                  <w:color w:val="000000"/>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61846584" w14:textId="77777777" w:rsidR="007F6122" w:rsidRDefault="007F6122" w:rsidP="007F6122">
            <w:pPr>
              <w:spacing w:after="0"/>
              <w:rPr>
                <w:ins w:id="11849" w:author="Arjan Kloosterboer" w:date="2017-09-20T10:54:00Z"/>
                <w:rFonts w:ascii="Calibri" w:hAnsi="Calibri" w:cs="Calibri"/>
                <w:color w:val="0F0F0F"/>
              </w:rPr>
            </w:pPr>
            <w:ins w:id="11850" w:author="Arjan Kloosterboer" w:date="2017-09-20T10:54:00Z">
              <w:r>
                <w:rPr>
                  <w:rFonts w:ascii="Calibri" w:hAnsi="Calibri" w:cs="Calibri"/>
                  <w:color w:val="0F0F0F"/>
                </w:rPr>
                <w:t>Nee</w:t>
              </w:r>
            </w:ins>
          </w:p>
        </w:tc>
      </w:tr>
      <w:tr w:rsidR="007F6122" w14:paraId="033974F6" w14:textId="77777777" w:rsidTr="007F6122">
        <w:trPr>
          <w:trHeight w:val="230"/>
          <w:ins w:id="11851" w:author="Arjan Kloosterboer" w:date="2017-09-20T10:54:00Z"/>
        </w:trPr>
        <w:tc>
          <w:tcPr>
            <w:tcW w:w="3330" w:type="dxa"/>
            <w:gridSpan w:val="2"/>
            <w:tcBorders>
              <w:top w:val="nil"/>
              <w:left w:val="nil"/>
              <w:bottom w:val="nil"/>
              <w:right w:val="nil"/>
            </w:tcBorders>
            <w:tcMar>
              <w:top w:w="0" w:type="dxa"/>
              <w:left w:w="60" w:type="dxa"/>
              <w:bottom w:w="0" w:type="dxa"/>
              <w:right w:w="60" w:type="dxa"/>
            </w:tcMar>
          </w:tcPr>
          <w:p w14:paraId="7C2A5C7A" w14:textId="77777777" w:rsidR="007F6122" w:rsidRDefault="007F6122" w:rsidP="007F6122">
            <w:pPr>
              <w:spacing w:after="0"/>
              <w:rPr>
                <w:ins w:id="11852" w:author="Arjan Kloosterboer" w:date="2017-09-20T10:54:00Z"/>
                <w:rFonts w:ascii="Calibri" w:hAnsi="Calibri" w:cs="Calibri"/>
                <w:color w:val="000000"/>
              </w:rPr>
            </w:pPr>
            <w:ins w:id="11853" w:author="Arjan Kloosterboer" w:date="2017-09-20T10:54:00Z">
              <w:r>
                <w:rPr>
                  <w:rFonts w:ascii="Calibri" w:hAnsi="Calibri" w:cs="Calibri"/>
                  <w:b/>
                  <w:bCs/>
                  <w:color w:val="000000"/>
                </w:rPr>
                <w:t>Kardinaliteit</w:t>
              </w:r>
            </w:ins>
          </w:p>
        </w:tc>
        <w:tc>
          <w:tcPr>
            <w:tcW w:w="6030" w:type="dxa"/>
            <w:gridSpan w:val="2"/>
            <w:tcBorders>
              <w:top w:val="nil"/>
              <w:left w:val="nil"/>
              <w:bottom w:val="nil"/>
              <w:right w:val="nil"/>
            </w:tcBorders>
            <w:tcMar>
              <w:top w:w="0" w:type="dxa"/>
              <w:left w:w="60" w:type="dxa"/>
              <w:bottom w:w="0" w:type="dxa"/>
              <w:right w:w="60" w:type="dxa"/>
            </w:tcMar>
          </w:tcPr>
          <w:p w14:paraId="002AC0F7" w14:textId="77777777" w:rsidR="007F6122" w:rsidRDefault="007F6122" w:rsidP="007F6122">
            <w:pPr>
              <w:spacing w:after="0"/>
              <w:rPr>
                <w:ins w:id="11854" w:author="Arjan Kloosterboer" w:date="2017-09-20T10:54:00Z"/>
                <w:rFonts w:ascii="Calibri" w:hAnsi="Calibri" w:cs="Calibri"/>
                <w:color w:val="0F0F0F"/>
              </w:rPr>
            </w:pPr>
            <w:ins w:id="11855" w:author="Arjan Kloosterboer" w:date="2017-09-20T10:54:00Z">
              <w:r>
                <w:rPr>
                  <w:rFonts w:ascii="Calibri" w:hAnsi="Calibri" w:cs="Calibri"/>
                  <w:color w:val="0F0F0F"/>
                </w:rPr>
                <w:t>1 - 1</w:t>
              </w:r>
            </w:ins>
          </w:p>
        </w:tc>
      </w:tr>
      <w:tr w:rsidR="007F6122" w14:paraId="275305B5" w14:textId="77777777" w:rsidTr="007F6122">
        <w:trPr>
          <w:trHeight w:val="230"/>
          <w:ins w:id="11856" w:author="Arjan Kloosterboer" w:date="2017-09-20T10:54:00Z"/>
        </w:trPr>
        <w:tc>
          <w:tcPr>
            <w:tcW w:w="3330" w:type="dxa"/>
            <w:gridSpan w:val="2"/>
            <w:tcBorders>
              <w:top w:val="nil"/>
              <w:left w:val="nil"/>
              <w:bottom w:val="nil"/>
              <w:right w:val="nil"/>
            </w:tcBorders>
            <w:tcMar>
              <w:top w:w="0" w:type="dxa"/>
              <w:left w:w="60" w:type="dxa"/>
              <w:bottom w:w="0" w:type="dxa"/>
              <w:right w:w="60" w:type="dxa"/>
            </w:tcMar>
          </w:tcPr>
          <w:p w14:paraId="4E48C1CE" w14:textId="77777777" w:rsidR="007F6122" w:rsidRDefault="007F6122" w:rsidP="007F6122">
            <w:pPr>
              <w:spacing w:after="0"/>
              <w:rPr>
                <w:ins w:id="11857" w:author="Arjan Kloosterboer" w:date="2017-09-20T10:54:00Z"/>
                <w:rFonts w:ascii="Calibri" w:hAnsi="Calibri" w:cs="Calibri"/>
                <w:color w:val="000000"/>
              </w:rPr>
            </w:pPr>
            <w:ins w:id="11858" w:author="Arjan Kloosterboer" w:date="2017-09-20T10:54:00Z">
              <w:r>
                <w:rPr>
                  <w:rFonts w:ascii="Calibri" w:hAnsi="Calibri" w:cs="Calibri"/>
                  <w:b/>
                  <w:bCs/>
                  <w:color w:val="000000"/>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583FEC24" w14:textId="77777777" w:rsidR="007F6122" w:rsidRDefault="007F6122" w:rsidP="007F6122">
            <w:pPr>
              <w:spacing w:after="0"/>
              <w:rPr>
                <w:ins w:id="11859" w:author="Arjan Kloosterboer" w:date="2017-09-20T10:54:00Z"/>
                <w:rFonts w:ascii="Calibri" w:hAnsi="Calibri" w:cs="Calibri"/>
                <w:color w:val="0F0F0F"/>
              </w:rPr>
            </w:pPr>
            <w:ins w:id="11860" w:author="Arjan Kloosterboer" w:date="2017-09-20T10:54:00Z">
              <w:r>
                <w:rPr>
                  <w:rFonts w:ascii="Calibri" w:hAnsi="Calibri" w:cs="Calibri"/>
                  <w:color w:val="0F0F0F"/>
                </w:rPr>
                <w:t>Gemeentelijk kerngegeven</w:t>
              </w:r>
            </w:ins>
          </w:p>
        </w:tc>
      </w:tr>
      <w:tr w:rsidR="007F6122" w:rsidRPr="005C14BE" w14:paraId="1D71D764" w14:textId="77777777" w:rsidTr="007F6122">
        <w:trPr>
          <w:trHeight w:val="230"/>
          <w:ins w:id="11861" w:author="Arjan Kloosterboer" w:date="2017-09-20T10:54:00Z"/>
        </w:trPr>
        <w:tc>
          <w:tcPr>
            <w:tcW w:w="3330" w:type="dxa"/>
            <w:gridSpan w:val="2"/>
            <w:tcBorders>
              <w:top w:val="nil"/>
              <w:left w:val="nil"/>
              <w:bottom w:val="nil"/>
              <w:right w:val="nil"/>
            </w:tcBorders>
            <w:tcMar>
              <w:top w:w="0" w:type="dxa"/>
              <w:left w:w="60" w:type="dxa"/>
              <w:bottom w:w="0" w:type="dxa"/>
              <w:right w:w="60" w:type="dxa"/>
            </w:tcMar>
          </w:tcPr>
          <w:p w14:paraId="370EC86C" w14:textId="77777777" w:rsidR="007F6122" w:rsidRDefault="007F6122" w:rsidP="007F6122">
            <w:pPr>
              <w:spacing w:after="0"/>
              <w:rPr>
                <w:ins w:id="11862" w:author="Arjan Kloosterboer" w:date="2017-09-20T10:54:00Z"/>
                <w:rFonts w:ascii="Calibri" w:hAnsi="Calibri" w:cs="Calibri"/>
                <w:b/>
                <w:bCs/>
                <w:color w:val="000000"/>
              </w:rPr>
            </w:pPr>
            <w:ins w:id="11863" w:author="Arjan Kloosterboer" w:date="2017-09-20T10:54:00Z">
              <w:r>
                <w:rPr>
                  <w:rFonts w:ascii="Calibri" w:hAnsi="Calibri" w:cs="Calibri"/>
                  <w:b/>
                  <w:bCs/>
                  <w:color w:val="000000"/>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4D2B9EA4" w14:textId="77777777" w:rsidR="007F6122" w:rsidRPr="007F6122" w:rsidRDefault="007F6122" w:rsidP="007F6122">
            <w:pPr>
              <w:spacing w:after="0"/>
              <w:rPr>
                <w:ins w:id="11864" w:author="Arjan Kloosterboer" w:date="2017-09-20T10:54:00Z"/>
                <w:rFonts w:ascii="Calibri" w:hAnsi="Calibri" w:cs="Calibri"/>
                <w:color w:val="0F0F0F"/>
                <w:lang w:val="nl-NL"/>
              </w:rPr>
            </w:pPr>
            <w:ins w:id="11865" w:author="Arjan Kloosterboer" w:date="2017-09-20T10:54:00Z">
              <w:r w:rsidRPr="007F6122">
                <w:rPr>
                  <w:rFonts w:ascii="Calibri" w:hAnsi="Calibri" w:cs="Calibri"/>
                  <w:color w:val="0F0F0F"/>
                  <w:lang w:val="nl-NL"/>
                </w:rPr>
                <w:t>1) De attribuursoort is van een waarde voorzien indien de attribuutsoort 'Archiefstatus' de waarde "gearchiveerd" heeft en de attribuutsoort 'Archiefnominatie' de waarde "vernietigen" heeft.</w:t>
              </w:r>
            </w:ins>
          </w:p>
        </w:tc>
      </w:tr>
      <w:tr w:rsidR="007F6122" w14:paraId="25B27718" w14:textId="77777777" w:rsidTr="007F6122">
        <w:trPr>
          <w:ins w:id="11866" w:author="Arjan Kloosterboer" w:date="2017-09-20T10:54:00Z"/>
        </w:trPr>
        <w:tc>
          <w:tcPr>
            <w:tcW w:w="9360" w:type="dxa"/>
            <w:gridSpan w:val="4"/>
            <w:tcBorders>
              <w:top w:val="nil"/>
              <w:left w:val="nil"/>
              <w:bottom w:val="nil"/>
              <w:right w:val="nil"/>
            </w:tcBorders>
            <w:tcMar>
              <w:top w:w="0" w:type="dxa"/>
              <w:left w:w="60" w:type="dxa"/>
              <w:bottom w:w="0" w:type="dxa"/>
              <w:right w:w="60" w:type="dxa"/>
            </w:tcMar>
          </w:tcPr>
          <w:p w14:paraId="3360DAB1" w14:textId="77777777" w:rsidR="007F6122" w:rsidRDefault="007F6122" w:rsidP="007F6122">
            <w:pPr>
              <w:spacing w:after="0"/>
              <w:rPr>
                <w:ins w:id="11867" w:author="Arjan Kloosterboer" w:date="2017-09-20T10:54:00Z"/>
                <w:rFonts w:ascii="Calibri" w:hAnsi="Calibri" w:cs="Calibri"/>
                <w:color w:val="0F0F0F"/>
              </w:rPr>
            </w:pPr>
            <w:ins w:id="11868" w:author="Arjan Kloosterboer" w:date="2017-09-20T10:54:00Z">
              <w:r>
                <w:rPr>
                  <w:rFonts w:ascii="Calibri" w:hAnsi="Calibri" w:cs="Calibri"/>
                  <w:b/>
                  <w:bCs/>
                  <w:color w:val="0F0F0F"/>
                </w:rPr>
                <w:t>Toelichting</w:t>
              </w:r>
            </w:ins>
          </w:p>
        </w:tc>
      </w:tr>
      <w:tr w:rsidR="007F6122" w:rsidRPr="005C14BE" w14:paraId="4743629C" w14:textId="77777777" w:rsidTr="007F6122">
        <w:trPr>
          <w:ins w:id="11869" w:author="Arjan Kloosterboer" w:date="2017-09-20T10:54:00Z"/>
        </w:trPr>
        <w:tc>
          <w:tcPr>
            <w:tcW w:w="450" w:type="dxa"/>
            <w:tcBorders>
              <w:top w:val="nil"/>
              <w:left w:val="nil"/>
              <w:bottom w:val="nil"/>
              <w:right w:val="nil"/>
            </w:tcBorders>
            <w:tcMar>
              <w:top w:w="0" w:type="dxa"/>
              <w:left w:w="60" w:type="dxa"/>
              <w:bottom w:w="0" w:type="dxa"/>
              <w:right w:w="60" w:type="dxa"/>
            </w:tcMar>
          </w:tcPr>
          <w:p w14:paraId="4A8F8F70" w14:textId="77777777" w:rsidR="007F6122" w:rsidRDefault="007F6122" w:rsidP="007F6122">
            <w:pPr>
              <w:spacing w:after="0"/>
              <w:rPr>
                <w:ins w:id="11870" w:author="Arjan Kloosterboer" w:date="2017-09-20T10:54:00Z"/>
                <w:rFonts w:ascii="Calibri" w:hAnsi="Calibri" w:cs="Calibri"/>
                <w:b/>
                <w:bCs/>
                <w:color w:val="0F0F0F"/>
              </w:rPr>
            </w:pPr>
          </w:p>
        </w:tc>
        <w:tc>
          <w:tcPr>
            <w:tcW w:w="8910" w:type="dxa"/>
            <w:gridSpan w:val="3"/>
            <w:tcBorders>
              <w:top w:val="nil"/>
              <w:left w:val="nil"/>
              <w:bottom w:val="nil"/>
              <w:right w:val="nil"/>
            </w:tcBorders>
            <w:tcMar>
              <w:top w:w="0" w:type="dxa"/>
              <w:left w:w="60" w:type="dxa"/>
              <w:bottom w:w="0" w:type="dxa"/>
              <w:right w:w="60" w:type="dxa"/>
            </w:tcMar>
          </w:tcPr>
          <w:p w14:paraId="007E8C9D" w14:textId="77777777" w:rsidR="007F6122" w:rsidRPr="007F6122" w:rsidRDefault="007F6122" w:rsidP="007F6122">
            <w:pPr>
              <w:spacing w:after="0"/>
              <w:rPr>
                <w:ins w:id="11871" w:author="Arjan Kloosterboer" w:date="2017-09-20T10:54:00Z"/>
                <w:rFonts w:ascii="Calibri" w:hAnsi="Calibri" w:cs="Calibri"/>
                <w:color w:val="0F0F0F"/>
                <w:lang w:val="nl-NL"/>
              </w:rPr>
            </w:pPr>
            <w:ins w:id="11872" w:author="Arjan Kloosterboer" w:date="2017-09-20T10:54:00Z">
              <w:r w:rsidRPr="007F6122">
                <w:rPr>
                  <w:rFonts w:ascii="Calibri" w:hAnsi="Calibri" w:cs="Calibri"/>
                  <w:color w:val="0F0F0F"/>
                  <w:lang w:val="nl-NL"/>
                </w:rPr>
                <w:t xml:space="preserve">De 'Startdatum bewaartermijn' markeert het einde van de Selectielijst-procestermijn en het begin van de Selectielijst-bewaartermijn. De periode waarover een zaakdossier na afronding van de zaak gearchiveerd blijft, bestaat in de Selectieljst uit twee gedeelten: achtereenvolgens de Procestermijn en de Bewaartermijn. De procestermijn eindigt bij het vervallen van het </w:t>
              </w:r>
              <w:r w:rsidRPr="007F6122">
                <w:rPr>
                  <w:rFonts w:ascii="Calibri" w:hAnsi="Calibri" w:cs="Calibri"/>
                  <w:color w:val="0F0F0F"/>
                  <w:lang w:val="nl-NL"/>
                </w:rPr>
                <w:lastRenderedPageBreak/>
                <w:t xml:space="preserve">procesobject waarop de zaak betrekking heeft (zie attribuutsoort Procesobjectaard). Dit is het startmoment van de bewaartermijn d.w.z. van de periode waarover het zaakdossier vervolgens bewaard dient te blijven. </w:t>
              </w:r>
            </w:ins>
          </w:p>
          <w:p w14:paraId="11E51D1C" w14:textId="77777777" w:rsidR="007F6122" w:rsidRPr="007F6122" w:rsidRDefault="007F6122" w:rsidP="007F6122">
            <w:pPr>
              <w:spacing w:after="0"/>
              <w:rPr>
                <w:ins w:id="11873" w:author="Arjan Kloosterboer" w:date="2017-09-20T10:54:00Z"/>
                <w:rFonts w:ascii="Calibri" w:hAnsi="Calibri" w:cs="Calibri"/>
                <w:color w:val="0F0F0F"/>
                <w:lang w:val="nl-NL"/>
              </w:rPr>
            </w:pPr>
            <w:ins w:id="11874" w:author="Arjan Kloosterboer" w:date="2017-09-20T10:54:00Z">
              <w:r w:rsidRPr="007F6122">
                <w:rPr>
                  <w:rFonts w:ascii="Calibri" w:hAnsi="Calibri" w:cs="Calibri"/>
                  <w:color w:val="0F0F0F"/>
                  <w:lang w:val="nl-NL"/>
                </w:rPr>
                <w:t>De attribuutsoort wordt alleen van een waarde voorzien voor te vernietigen zaakdossiers. Voor altijd te bewaren zaakdossiers start de bewaartermijn op de datum van afronding van de zaak.</w:t>
              </w:r>
            </w:ins>
          </w:p>
          <w:p w14:paraId="1D9A65E2" w14:textId="77777777" w:rsidR="007F6122" w:rsidRPr="007F6122" w:rsidRDefault="007F6122" w:rsidP="007F6122">
            <w:pPr>
              <w:spacing w:after="0"/>
              <w:rPr>
                <w:ins w:id="11875" w:author="Arjan Kloosterboer" w:date="2017-09-20T10:54:00Z"/>
                <w:rFonts w:ascii="Calibri" w:hAnsi="Calibri" w:cs="Calibri"/>
                <w:color w:val="0F0F0F"/>
                <w:lang w:val="nl-NL"/>
              </w:rPr>
            </w:pPr>
            <w:ins w:id="11876" w:author="Arjan Kloosterboer" w:date="2017-09-20T10:54:00Z">
              <w:r w:rsidRPr="007F6122">
                <w:rPr>
                  <w:rFonts w:ascii="Calibri" w:hAnsi="Calibri" w:cs="Calibri"/>
                  <w:color w:val="0F0F0F"/>
                  <w:lang w:val="nl-NL"/>
                </w:rPr>
                <w:t>De waarde van de attribuutsoort wordt zoveel als mogelijk bepaald gedurende de behandeling van de zaak, teneinde de archiefactiedatum (cq. datum vernietiging) te kunnen bepalen bij afronding van de zaak. In sommige gevallen is evenwel van het vervallen van het procesobject pas sprake nadat de zaak afgerond is. Een dergelijk procesobject moet gevolgd worden (m.b.v. de waarden van de groepattribuutsoort 'Procesobject') teneinde het vervallen daarvan te constateren en alsnog de waarde van 'Startdatum bewaartermijn' te kunnen bepalen.</w:t>
              </w:r>
            </w:ins>
          </w:p>
        </w:tc>
        <w:bookmarkEnd w:id="11790"/>
      </w:tr>
    </w:tbl>
    <w:p w14:paraId="7E0ED0A9" w14:textId="77777777" w:rsidR="00677DE9" w:rsidRDefault="00677DE9" w:rsidP="00677DE9">
      <w:pPr>
        <w:widowControl w:val="0"/>
        <w:autoSpaceDE w:val="0"/>
        <w:autoSpaceDN w:val="0"/>
        <w:adjustRightInd w:val="0"/>
        <w:spacing w:before="240" w:after="60" w:line="240" w:lineRule="auto"/>
        <w:outlineLvl w:val="3"/>
        <w:rPr>
          <w:ins w:id="11877" w:author="Arjan Kloosterboer" w:date="2017-09-20T10:59:00Z"/>
          <w:rFonts w:ascii="Arial" w:hAnsi="Arial" w:cs="Arial"/>
          <w:b/>
          <w:color w:val="000000"/>
          <w:sz w:val="24"/>
          <w:szCs w:val="24"/>
        </w:rPr>
      </w:pPr>
      <w:bookmarkStart w:id="11878" w:name="BKM_80CCE94D_52A7_4CB6_95C8_5C89551D6FD7"/>
      <w:ins w:id="11879" w:author="Arjan Kloosterboer" w:date="2017-09-20T10:59:00Z">
        <w:r w:rsidRPr="008E0ED5">
          <w:rPr>
            <w:rFonts w:ascii="Arial" w:hAnsi="Arial" w:cs="Arial"/>
            <w:b/>
            <w:color w:val="000000"/>
            <w:sz w:val="24"/>
            <w:szCs w:val="24"/>
          </w:rPr>
          <w:t>«Gegevensgroeptype» Selectielijstklasse</w:t>
        </w:r>
      </w:ins>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677DE9" w14:paraId="533FA778" w14:textId="77777777" w:rsidTr="00C43973">
        <w:trPr>
          <w:ins w:id="11880"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1967EA0B" w14:textId="77777777" w:rsidR="00677DE9" w:rsidRDefault="00677DE9" w:rsidP="00677DE9">
            <w:pPr>
              <w:spacing w:after="0"/>
              <w:rPr>
                <w:ins w:id="11881" w:author="Arjan Kloosterboer" w:date="2017-09-20T10:59:00Z"/>
                <w:rFonts w:ascii="Calibri" w:eastAsia="Times New Roman" w:hAnsi="Calibri" w:cs="Calibri"/>
                <w:color w:val="000000"/>
              </w:rPr>
            </w:pPr>
            <w:ins w:id="11882" w:author="Arjan Kloosterboer" w:date="2017-09-20T10:59:00Z">
              <w:r>
                <w:rPr>
                  <w:rFonts w:ascii="Calibri" w:eastAsia="Times New Roman" w:hAnsi="Calibri" w:cs="Calibri"/>
                  <w:b/>
                  <w:bCs/>
                  <w:color w:val="000000"/>
                </w:rPr>
                <w:t xml:space="preserve">Naam </w:t>
              </w:r>
            </w:ins>
          </w:p>
        </w:tc>
        <w:tc>
          <w:tcPr>
            <w:tcW w:w="5670" w:type="dxa"/>
            <w:tcBorders>
              <w:top w:val="nil"/>
              <w:left w:val="nil"/>
              <w:bottom w:val="nil"/>
              <w:right w:val="nil"/>
            </w:tcBorders>
            <w:tcMar>
              <w:top w:w="0" w:type="dxa"/>
              <w:left w:w="60" w:type="dxa"/>
              <w:bottom w:w="0" w:type="dxa"/>
              <w:right w:w="60" w:type="dxa"/>
            </w:tcMar>
          </w:tcPr>
          <w:p w14:paraId="428A6B35" w14:textId="77777777" w:rsidR="00677DE9" w:rsidRDefault="00677DE9" w:rsidP="00677DE9">
            <w:pPr>
              <w:spacing w:after="0"/>
              <w:rPr>
                <w:ins w:id="11883" w:author="Arjan Kloosterboer" w:date="2017-09-20T10:59:00Z"/>
                <w:rFonts w:ascii="Calibri" w:eastAsia="Times New Roman" w:hAnsi="Calibri" w:cs="Calibri"/>
                <w:color w:val="000000"/>
              </w:rPr>
            </w:pPr>
            <w:ins w:id="11884" w:author="Arjan Kloosterboer" w:date="2017-09-20T10:59:00Z">
              <w:r>
                <w:rPr>
                  <w:rFonts w:ascii="Calibri" w:eastAsia="Times New Roman" w:hAnsi="Calibri" w:cs="Calibri"/>
                  <w:color w:val="000000"/>
                </w:rPr>
                <w:t>Selectielijstklasse</w:t>
              </w:r>
            </w:ins>
          </w:p>
        </w:tc>
      </w:tr>
      <w:tr w:rsidR="00677DE9" w14:paraId="11A756FA" w14:textId="77777777" w:rsidTr="00C43973">
        <w:trPr>
          <w:ins w:id="11885"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4C0890EB" w14:textId="77777777" w:rsidR="00677DE9" w:rsidRDefault="00677DE9" w:rsidP="00677DE9">
            <w:pPr>
              <w:spacing w:after="0"/>
              <w:rPr>
                <w:ins w:id="11886" w:author="Arjan Kloosterboer" w:date="2017-09-20T10:59:00Z"/>
                <w:rFonts w:ascii="Calibri" w:eastAsia="Times New Roman" w:hAnsi="Calibri" w:cs="Calibri"/>
                <w:color w:val="000000"/>
              </w:rPr>
            </w:pPr>
            <w:ins w:id="11887" w:author="Arjan Kloosterboer" w:date="2017-09-20T10:59:00Z">
              <w:r>
                <w:rPr>
                  <w:rFonts w:ascii="Calibri" w:eastAsia="Times New Roman" w:hAnsi="Calibri" w:cs="Calibri"/>
                  <w:b/>
                  <w:bCs/>
                  <w:color w:val="000000"/>
                </w:rPr>
                <w:t xml:space="preserve">Herkomst </w:t>
              </w:r>
            </w:ins>
          </w:p>
        </w:tc>
        <w:tc>
          <w:tcPr>
            <w:tcW w:w="5670" w:type="dxa"/>
            <w:tcBorders>
              <w:top w:val="nil"/>
              <w:left w:val="nil"/>
              <w:bottom w:val="nil"/>
              <w:right w:val="nil"/>
            </w:tcBorders>
            <w:tcMar>
              <w:top w:w="0" w:type="dxa"/>
              <w:left w:w="60" w:type="dxa"/>
              <w:bottom w:w="0" w:type="dxa"/>
              <w:right w:w="60" w:type="dxa"/>
            </w:tcMar>
          </w:tcPr>
          <w:p w14:paraId="7FAC578A" w14:textId="77777777" w:rsidR="00677DE9" w:rsidRDefault="00677DE9" w:rsidP="00677DE9">
            <w:pPr>
              <w:spacing w:after="0"/>
              <w:rPr>
                <w:ins w:id="11888" w:author="Arjan Kloosterboer" w:date="2017-09-20T10:59:00Z"/>
                <w:rFonts w:ascii="Calibri" w:eastAsia="Times New Roman" w:hAnsi="Calibri" w:cs="Calibri"/>
                <w:color w:val="000000"/>
              </w:rPr>
            </w:pPr>
            <w:ins w:id="11889" w:author="Arjan Kloosterboer" w:date="2017-09-20T10:59:00Z">
              <w:r>
                <w:rPr>
                  <w:rFonts w:ascii="Calibri" w:eastAsia="Times New Roman" w:hAnsi="Calibri" w:cs="Calibri"/>
                  <w:color w:val="000000"/>
                </w:rPr>
                <w:t>KING</w:t>
              </w:r>
            </w:ins>
          </w:p>
        </w:tc>
      </w:tr>
      <w:tr w:rsidR="00677DE9" w14:paraId="20264914" w14:textId="77777777" w:rsidTr="00C43973">
        <w:trPr>
          <w:ins w:id="11890"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5BC06273" w14:textId="77777777" w:rsidR="00677DE9" w:rsidRDefault="00677DE9" w:rsidP="00677DE9">
            <w:pPr>
              <w:spacing w:after="0"/>
              <w:rPr>
                <w:ins w:id="11891" w:author="Arjan Kloosterboer" w:date="2017-09-20T10:59:00Z"/>
                <w:rFonts w:ascii="Calibri" w:eastAsia="Times New Roman" w:hAnsi="Calibri" w:cs="Calibri"/>
                <w:color w:val="000000"/>
              </w:rPr>
            </w:pPr>
            <w:ins w:id="11892" w:author="Arjan Kloosterboer" w:date="2017-09-20T10:59:00Z">
              <w:r>
                <w:rPr>
                  <w:rFonts w:ascii="Calibri" w:eastAsia="Times New Roman" w:hAnsi="Calibri" w:cs="Calibri"/>
                  <w:b/>
                  <w:bCs/>
                  <w:color w:val="000000"/>
                </w:rPr>
                <w:t xml:space="preserve">Code </w:t>
              </w:r>
            </w:ins>
          </w:p>
        </w:tc>
        <w:tc>
          <w:tcPr>
            <w:tcW w:w="5670" w:type="dxa"/>
            <w:tcBorders>
              <w:top w:val="nil"/>
              <w:left w:val="nil"/>
              <w:bottom w:val="nil"/>
              <w:right w:val="nil"/>
            </w:tcBorders>
            <w:tcMar>
              <w:top w:w="0" w:type="dxa"/>
              <w:left w:w="60" w:type="dxa"/>
              <w:bottom w:w="0" w:type="dxa"/>
              <w:right w:w="60" w:type="dxa"/>
            </w:tcMar>
          </w:tcPr>
          <w:p w14:paraId="7E8DC75D" w14:textId="77777777" w:rsidR="00677DE9" w:rsidRDefault="00677DE9" w:rsidP="00677DE9">
            <w:pPr>
              <w:spacing w:after="0"/>
              <w:rPr>
                <w:ins w:id="11893" w:author="Arjan Kloosterboer" w:date="2017-09-20T10:59:00Z"/>
                <w:rFonts w:ascii="Calibri" w:eastAsia="Times New Roman" w:hAnsi="Calibri" w:cs="Calibri"/>
                <w:color w:val="000000"/>
              </w:rPr>
            </w:pPr>
          </w:p>
        </w:tc>
      </w:tr>
      <w:tr w:rsidR="00677DE9" w:rsidRPr="005C14BE" w14:paraId="29DA5AB4" w14:textId="77777777" w:rsidTr="00C43973">
        <w:trPr>
          <w:ins w:id="11894"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77CE3557" w14:textId="77777777" w:rsidR="00677DE9" w:rsidRDefault="00677DE9" w:rsidP="00677DE9">
            <w:pPr>
              <w:spacing w:after="0"/>
              <w:rPr>
                <w:ins w:id="11895" w:author="Arjan Kloosterboer" w:date="2017-09-20T10:59:00Z"/>
                <w:rFonts w:ascii="Calibri" w:eastAsia="Times New Roman" w:hAnsi="Calibri" w:cs="Calibri"/>
                <w:color w:val="000000"/>
              </w:rPr>
            </w:pPr>
            <w:ins w:id="11896" w:author="Arjan Kloosterboer" w:date="2017-09-20T10:59:00Z">
              <w:r>
                <w:rPr>
                  <w:rFonts w:ascii="Calibri" w:eastAsia="Times New Roman" w:hAnsi="Calibri" w:cs="Calibri"/>
                  <w:b/>
                  <w:bCs/>
                  <w:color w:val="000000"/>
                </w:rPr>
                <w:t xml:space="preserve">Definitie </w:t>
              </w:r>
            </w:ins>
          </w:p>
        </w:tc>
        <w:tc>
          <w:tcPr>
            <w:tcW w:w="5670" w:type="dxa"/>
            <w:tcBorders>
              <w:top w:val="nil"/>
              <w:left w:val="nil"/>
              <w:bottom w:val="nil"/>
              <w:right w:val="nil"/>
            </w:tcBorders>
            <w:tcMar>
              <w:top w:w="0" w:type="dxa"/>
              <w:left w:w="60" w:type="dxa"/>
              <w:bottom w:w="0" w:type="dxa"/>
              <w:right w:w="60" w:type="dxa"/>
            </w:tcMar>
          </w:tcPr>
          <w:p w14:paraId="3CE149D6" w14:textId="77777777" w:rsidR="00677DE9" w:rsidRPr="00677DE9" w:rsidRDefault="00677DE9" w:rsidP="00677DE9">
            <w:pPr>
              <w:spacing w:after="0"/>
              <w:rPr>
                <w:ins w:id="11897" w:author="Arjan Kloosterboer" w:date="2017-09-20T10:59:00Z"/>
                <w:rFonts w:ascii="Calibri" w:eastAsia="Times New Roman" w:hAnsi="Calibri" w:cs="Calibri"/>
                <w:color w:val="000000"/>
                <w:lang w:val="nl-NL"/>
              </w:rPr>
            </w:pPr>
            <w:ins w:id="11898" w:author="Arjan Kloosterboer" w:date="2017-09-20T10:59:00Z">
              <w:r w:rsidRPr="00677DE9">
                <w:rPr>
                  <w:rFonts w:ascii="Calibri" w:eastAsia="Times New Roman" w:hAnsi="Calibri" w:cs="Calibri"/>
                  <w:color w:val="0F0F0F"/>
                  <w:lang w:val="nl-NL"/>
                </w:rPr>
                <w:t xml:space="preserve">De categorie in de gehanteerde Selectielijst Archiefbescheiden die, gezien het zaaktype en het resultaattype van de zaak, bepalend is voor het archiefregime van de zaak. </w:t>
              </w:r>
            </w:ins>
          </w:p>
        </w:tc>
      </w:tr>
      <w:tr w:rsidR="00677DE9" w14:paraId="53295B4D" w14:textId="77777777" w:rsidTr="00C43973">
        <w:trPr>
          <w:ins w:id="11899"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38D67B91" w14:textId="77777777" w:rsidR="00677DE9" w:rsidRDefault="00677DE9" w:rsidP="00677DE9">
            <w:pPr>
              <w:spacing w:after="0"/>
              <w:rPr>
                <w:ins w:id="11900" w:author="Arjan Kloosterboer" w:date="2017-09-20T10:59:00Z"/>
                <w:rFonts w:ascii="Calibri" w:eastAsia="Times New Roman" w:hAnsi="Calibri" w:cs="Calibri"/>
                <w:color w:val="000000"/>
              </w:rPr>
            </w:pPr>
            <w:ins w:id="11901" w:author="Arjan Kloosterboer" w:date="2017-09-20T10:59:00Z">
              <w:r>
                <w:rPr>
                  <w:rFonts w:ascii="Calibri" w:eastAsia="Times New Roman" w:hAnsi="Calibri" w:cs="Calibri"/>
                  <w:b/>
                  <w:bCs/>
                  <w:color w:val="000000"/>
                </w:rPr>
                <w:t>Herkomst definitie</w:t>
              </w:r>
            </w:ins>
          </w:p>
        </w:tc>
        <w:tc>
          <w:tcPr>
            <w:tcW w:w="5670" w:type="dxa"/>
            <w:tcBorders>
              <w:top w:val="nil"/>
              <w:left w:val="nil"/>
              <w:bottom w:val="nil"/>
              <w:right w:val="nil"/>
            </w:tcBorders>
            <w:tcMar>
              <w:top w:w="0" w:type="dxa"/>
              <w:left w:w="60" w:type="dxa"/>
              <w:bottom w:w="0" w:type="dxa"/>
              <w:right w:w="60" w:type="dxa"/>
            </w:tcMar>
          </w:tcPr>
          <w:p w14:paraId="174F2ACB" w14:textId="77777777" w:rsidR="00677DE9" w:rsidRDefault="00677DE9" w:rsidP="00677DE9">
            <w:pPr>
              <w:spacing w:after="0"/>
              <w:rPr>
                <w:ins w:id="11902" w:author="Arjan Kloosterboer" w:date="2017-09-20T10:59:00Z"/>
                <w:rFonts w:ascii="Calibri" w:eastAsia="Times New Roman" w:hAnsi="Calibri" w:cs="Calibri"/>
                <w:color w:val="000000"/>
              </w:rPr>
            </w:pPr>
            <w:ins w:id="11903" w:author="Arjan Kloosterboer" w:date="2017-09-20T10:59:00Z">
              <w:r>
                <w:rPr>
                  <w:rFonts w:ascii="Calibri" w:eastAsia="Times New Roman" w:hAnsi="Calibri" w:cs="Calibri"/>
                  <w:color w:val="000000"/>
                </w:rPr>
                <w:t>KING</w:t>
              </w:r>
            </w:ins>
          </w:p>
        </w:tc>
      </w:tr>
      <w:tr w:rsidR="00677DE9" w14:paraId="135EE9D9" w14:textId="77777777" w:rsidTr="00C43973">
        <w:trPr>
          <w:ins w:id="11904"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74A08398" w14:textId="77777777" w:rsidR="00677DE9" w:rsidRDefault="00677DE9" w:rsidP="00677DE9">
            <w:pPr>
              <w:spacing w:after="0"/>
              <w:rPr>
                <w:ins w:id="11905" w:author="Arjan Kloosterboer" w:date="2017-09-20T10:59:00Z"/>
                <w:rFonts w:ascii="Calibri" w:eastAsia="Times New Roman" w:hAnsi="Calibri" w:cs="Calibri"/>
                <w:color w:val="000000"/>
              </w:rPr>
            </w:pPr>
            <w:ins w:id="11906" w:author="Arjan Kloosterboer" w:date="2017-09-20T10:59:00Z">
              <w:r>
                <w:rPr>
                  <w:rFonts w:ascii="Calibri" w:eastAsia="Times New Roman" w:hAnsi="Calibri" w:cs="Calibri"/>
                  <w:b/>
                  <w:bCs/>
                  <w:color w:val="000000"/>
                </w:rPr>
                <w:t xml:space="preserve">Datum opname </w:t>
              </w:r>
            </w:ins>
          </w:p>
        </w:tc>
        <w:tc>
          <w:tcPr>
            <w:tcW w:w="5670" w:type="dxa"/>
            <w:tcBorders>
              <w:top w:val="nil"/>
              <w:left w:val="nil"/>
              <w:bottom w:val="nil"/>
              <w:right w:val="nil"/>
            </w:tcBorders>
            <w:tcMar>
              <w:top w:w="0" w:type="dxa"/>
              <w:left w:w="60" w:type="dxa"/>
              <w:bottom w:w="0" w:type="dxa"/>
              <w:right w:w="60" w:type="dxa"/>
            </w:tcMar>
          </w:tcPr>
          <w:p w14:paraId="4CE54A44" w14:textId="77777777" w:rsidR="00677DE9" w:rsidRDefault="00677DE9" w:rsidP="00677DE9">
            <w:pPr>
              <w:spacing w:after="0"/>
              <w:rPr>
                <w:ins w:id="11907" w:author="Arjan Kloosterboer" w:date="2017-09-20T10:59:00Z"/>
                <w:rFonts w:ascii="Calibri" w:eastAsia="Times New Roman" w:hAnsi="Calibri" w:cs="Calibri"/>
                <w:color w:val="000000"/>
              </w:rPr>
            </w:pPr>
            <w:ins w:id="11908" w:author="Arjan Kloosterboer" w:date="2017-09-20T10:59:00Z">
              <w:r>
                <w:rPr>
                  <w:rFonts w:ascii="Calibri" w:eastAsia="Times New Roman" w:hAnsi="Calibri" w:cs="Calibri"/>
                  <w:color w:val="000000"/>
                </w:rPr>
                <w:t>1-2-2017</w:t>
              </w:r>
            </w:ins>
          </w:p>
        </w:tc>
      </w:tr>
      <w:tr w:rsidR="00677DE9" w14:paraId="63AA2B03" w14:textId="77777777" w:rsidTr="00C43973">
        <w:trPr>
          <w:ins w:id="11909"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3B3DE6D3" w14:textId="77777777" w:rsidR="00677DE9" w:rsidRDefault="00677DE9" w:rsidP="00677DE9">
            <w:pPr>
              <w:spacing w:after="0"/>
              <w:rPr>
                <w:ins w:id="11910" w:author="Arjan Kloosterboer" w:date="2017-09-20T10:59:00Z"/>
                <w:rFonts w:ascii="Calibri" w:eastAsia="Times New Roman" w:hAnsi="Calibri" w:cs="Calibri"/>
                <w:color w:val="000000"/>
              </w:rPr>
            </w:pPr>
            <w:ins w:id="11911" w:author="Arjan Kloosterboer" w:date="2017-09-20T10:59:00Z">
              <w:r>
                <w:rPr>
                  <w:rFonts w:ascii="Calibri" w:eastAsia="Times New Roman" w:hAnsi="Calibri" w:cs="Calibri"/>
                  <w:b/>
                  <w:bCs/>
                  <w:color w:val="000000"/>
                </w:rPr>
                <w:t>Indicatie materiële historie</w:t>
              </w:r>
            </w:ins>
          </w:p>
        </w:tc>
        <w:tc>
          <w:tcPr>
            <w:tcW w:w="5670" w:type="dxa"/>
            <w:tcBorders>
              <w:top w:val="nil"/>
              <w:left w:val="nil"/>
              <w:bottom w:val="nil"/>
              <w:right w:val="nil"/>
            </w:tcBorders>
            <w:tcMar>
              <w:top w:w="0" w:type="dxa"/>
              <w:left w:w="60" w:type="dxa"/>
              <w:bottom w:w="0" w:type="dxa"/>
              <w:right w:w="60" w:type="dxa"/>
            </w:tcMar>
          </w:tcPr>
          <w:p w14:paraId="50CD00F2" w14:textId="77777777" w:rsidR="00677DE9" w:rsidRDefault="00677DE9" w:rsidP="00677DE9">
            <w:pPr>
              <w:spacing w:after="0"/>
              <w:rPr>
                <w:ins w:id="11912" w:author="Arjan Kloosterboer" w:date="2017-09-20T10:59:00Z"/>
                <w:rFonts w:ascii="Calibri" w:eastAsia="Times New Roman" w:hAnsi="Calibri" w:cs="Calibri"/>
                <w:color w:val="000000"/>
              </w:rPr>
            </w:pPr>
            <w:ins w:id="11913" w:author="Arjan Kloosterboer" w:date="2017-09-20T10:59:00Z">
              <w:r>
                <w:rPr>
                  <w:rFonts w:ascii="Calibri" w:eastAsia="Times New Roman" w:hAnsi="Calibri" w:cs="Calibri"/>
                  <w:color w:val="000000"/>
                </w:rPr>
                <w:t>Nee</w:t>
              </w:r>
            </w:ins>
          </w:p>
        </w:tc>
      </w:tr>
      <w:tr w:rsidR="00677DE9" w14:paraId="09950C43" w14:textId="77777777" w:rsidTr="00C43973">
        <w:trPr>
          <w:ins w:id="11914"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12410FE6" w14:textId="77777777" w:rsidR="00677DE9" w:rsidRDefault="00677DE9" w:rsidP="00677DE9">
            <w:pPr>
              <w:spacing w:after="0"/>
              <w:rPr>
                <w:ins w:id="11915" w:author="Arjan Kloosterboer" w:date="2017-09-20T10:59:00Z"/>
                <w:rFonts w:ascii="Calibri" w:eastAsia="Times New Roman" w:hAnsi="Calibri" w:cs="Calibri"/>
                <w:color w:val="000000"/>
              </w:rPr>
            </w:pPr>
            <w:ins w:id="11916" w:author="Arjan Kloosterboer" w:date="2017-09-20T10:59:00Z">
              <w:r>
                <w:rPr>
                  <w:rFonts w:ascii="Calibri" w:eastAsia="Times New Roman" w:hAnsi="Calibri" w:cs="Calibri"/>
                  <w:b/>
                  <w:bCs/>
                  <w:color w:val="000000"/>
                </w:rPr>
                <w:t>Indicatie formele historie</w:t>
              </w:r>
            </w:ins>
          </w:p>
        </w:tc>
        <w:tc>
          <w:tcPr>
            <w:tcW w:w="5670" w:type="dxa"/>
            <w:tcBorders>
              <w:top w:val="nil"/>
              <w:left w:val="nil"/>
              <w:bottom w:val="nil"/>
              <w:right w:val="nil"/>
            </w:tcBorders>
            <w:tcMar>
              <w:top w:w="0" w:type="dxa"/>
              <w:left w:w="60" w:type="dxa"/>
              <w:bottom w:w="0" w:type="dxa"/>
              <w:right w:w="60" w:type="dxa"/>
            </w:tcMar>
          </w:tcPr>
          <w:p w14:paraId="650B9D0E" w14:textId="77777777" w:rsidR="00677DE9" w:rsidRDefault="00677DE9" w:rsidP="00677DE9">
            <w:pPr>
              <w:spacing w:after="0"/>
              <w:rPr>
                <w:ins w:id="11917" w:author="Arjan Kloosterboer" w:date="2017-09-20T10:59:00Z"/>
                <w:rFonts w:ascii="Calibri" w:eastAsia="Times New Roman" w:hAnsi="Calibri" w:cs="Calibri"/>
                <w:color w:val="000000"/>
              </w:rPr>
            </w:pPr>
            <w:ins w:id="11918" w:author="Arjan Kloosterboer" w:date="2017-09-20T10:59:00Z">
              <w:r>
                <w:rPr>
                  <w:rFonts w:ascii="Calibri" w:eastAsia="Times New Roman" w:hAnsi="Calibri" w:cs="Calibri"/>
                  <w:color w:val="000000"/>
                </w:rPr>
                <w:t>Ja</w:t>
              </w:r>
            </w:ins>
          </w:p>
        </w:tc>
      </w:tr>
      <w:tr w:rsidR="00677DE9" w14:paraId="7A3A9B6E" w14:textId="77777777" w:rsidTr="00C43973">
        <w:trPr>
          <w:ins w:id="11919"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36042894" w14:textId="77777777" w:rsidR="00677DE9" w:rsidRDefault="00677DE9" w:rsidP="00677DE9">
            <w:pPr>
              <w:spacing w:after="0"/>
              <w:rPr>
                <w:ins w:id="11920" w:author="Arjan Kloosterboer" w:date="2017-09-20T10:59:00Z"/>
                <w:rFonts w:ascii="Calibri" w:eastAsia="Times New Roman" w:hAnsi="Calibri" w:cs="Calibri"/>
                <w:color w:val="000000"/>
              </w:rPr>
            </w:pPr>
            <w:ins w:id="11921" w:author="Arjan Kloosterboer" w:date="2017-09-20T10:59:00Z">
              <w:r>
                <w:rPr>
                  <w:rFonts w:ascii="Calibri" w:eastAsia="Times New Roman" w:hAnsi="Calibri" w:cs="Calibri"/>
                  <w:b/>
                  <w:bCs/>
                  <w:color w:val="000000"/>
                </w:rPr>
                <w:t>Indicatie in onderzoek</w:t>
              </w:r>
            </w:ins>
          </w:p>
        </w:tc>
        <w:tc>
          <w:tcPr>
            <w:tcW w:w="5670" w:type="dxa"/>
            <w:tcBorders>
              <w:top w:val="nil"/>
              <w:left w:val="nil"/>
              <w:bottom w:val="nil"/>
              <w:right w:val="nil"/>
            </w:tcBorders>
            <w:tcMar>
              <w:top w:w="0" w:type="dxa"/>
              <w:left w:w="60" w:type="dxa"/>
              <w:bottom w:w="0" w:type="dxa"/>
              <w:right w:w="60" w:type="dxa"/>
            </w:tcMar>
          </w:tcPr>
          <w:p w14:paraId="58957F1F" w14:textId="77777777" w:rsidR="00677DE9" w:rsidRDefault="00677DE9" w:rsidP="00677DE9">
            <w:pPr>
              <w:spacing w:after="0"/>
              <w:rPr>
                <w:ins w:id="11922" w:author="Arjan Kloosterboer" w:date="2017-09-20T10:59:00Z"/>
                <w:rFonts w:ascii="Calibri" w:eastAsia="Times New Roman" w:hAnsi="Calibri" w:cs="Calibri"/>
                <w:color w:val="000000"/>
              </w:rPr>
            </w:pPr>
            <w:ins w:id="11923" w:author="Arjan Kloosterboer" w:date="2017-09-20T10:59:00Z">
              <w:r>
                <w:rPr>
                  <w:rFonts w:ascii="Calibri" w:eastAsia="Times New Roman" w:hAnsi="Calibri" w:cs="Calibri"/>
                  <w:color w:val="000000"/>
                </w:rPr>
                <w:t>Nee</w:t>
              </w:r>
            </w:ins>
          </w:p>
        </w:tc>
      </w:tr>
      <w:tr w:rsidR="00677DE9" w14:paraId="35DFB3EF" w14:textId="77777777" w:rsidTr="00C43973">
        <w:trPr>
          <w:ins w:id="11924"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3569BCA1" w14:textId="77777777" w:rsidR="00677DE9" w:rsidRDefault="00677DE9" w:rsidP="00677DE9">
            <w:pPr>
              <w:spacing w:after="0"/>
              <w:rPr>
                <w:ins w:id="11925" w:author="Arjan Kloosterboer" w:date="2017-09-20T10:59:00Z"/>
                <w:rFonts w:ascii="Calibri" w:eastAsia="Times New Roman" w:hAnsi="Calibri" w:cs="Calibri"/>
                <w:color w:val="000000"/>
              </w:rPr>
            </w:pPr>
            <w:ins w:id="11926" w:author="Arjan Kloosterboer" w:date="2017-09-20T10:59:00Z">
              <w:r>
                <w:rPr>
                  <w:rFonts w:ascii="Calibri" w:eastAsia="Times New Roman" w:hAnsi="Calibri" w:cs="Calibri"/>
                  <w:b/>
                  <w:bCs/>
                  <w:color w:val="000000"/>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34763518" w14:textId="77777777" w:rsidR="00677DE9" w:rsidRDefault="00677DE9" w:rsidP="00677DE9">
            <w:pPr>
              <w:spacing w:after="0"/>
              <w:rPr>
                <w:ins w:id="11927" w:author="Arjan Kloosterboer" w:date="2017-09-20T10:59:00Z"/>
                <w:rFonts w:ascii="Calibri" w:eastAsia="Times New Roman" w:hAnsi="Calibri" w:cs="Calibri"/>
                <w:color w:val="000000"/>
              </w:rPr>
            </w:pPr>
            <w:ins w:id="11928" w:author="Arjan Kloosterboer" w:date="2017-09-20T10:59:00Z">
              <w:r>
                <w:rPr>
                  <w:rFonts w:ascii="Calibri" w:eastAsia="Times New Roman" w:hAnsi="Calibri" w:cs="Calibri"/>
                  <w:color w:val="000000"/>
                </w:rPr>
                <w:t>Nee</w:t>
              </w:r>
            </w:ins>
          </w:p>
        </w:tc>
      </w:tr>
      <w:tr w:rsidR="00677DE9" w14:paraId="6B2E0668" w14:textId="77777777" w:rsidTr="00C43973">
        <w:trPr>
          <w:ins w:id="11929"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6206A5F9" w14:textId="77777777" w:rsidR="00677DE9" w:rsidRDefault="00677DE9" w:rsidP="00677DE9">
            <w:pPr>
              <w:spacing w:after="0"/>
              <w:rPr>
                <w:ins w:id="11930" w:author="Arjan Kloosterboer" w:date="2017-09-20T10:59:00Z"/>
                <w:rFonts w:ascii="Calibri" w:eastAsia="Times New Roman" w:hAnsi="Calibri" w:cs="Calibri"/>
                <w:color w:val="000000"/>
              </w:rPr>
            </w:pPr>
            <w:ins w:id="11931" w:author="Arjan Kloosterboer" w:date="2017-09-20T10:59:00Z">
              <w:r>
                <w:rPr>
                  <w:rFonts w:ascii="Calibri" w:eastAsia="Times New Roman" w:hAnsi="Calibri" w:cs="Calibri"/>
                  <w:b/>
                  <w:bCs/>
                  <w:color w:val="000000"/>
                </w:rPr>
                <w:t>Indicatie kardinaliteit</w:t>
              </w:r>
            </w:ins>
          </w:p>
        </w:tc>
        <w:tc>
          <w:tcPr>
            <w:tcW w:w="5670" w:type="dxa"/>
            <w:tcBorders>
              <w:top w:val="nil"/>
              <w:left w:val="nil"/>
              <w:bottom w:val="nil"/>
              <w:right w:val="nil"/>
            </w:tcBorders>
            <w:tcMar>
              <w:top w:w="0" w:type="dxa"/>
              <w:left w:w="60" w:type="dxa"/>
              <w:bottom w:w="0" w:type="dxa"/>
              <w:right w:w="60" w:type="dxa"/>
            </w:tcMar>
          </w:tcPr>
          <w:p w14:paraId="341A2C9B" w14:textId="77777777" w:rsidR="00677DE9" w:rsidRDefault="00677DE9" w:rsidP="00677DE9">
            <w:pPr>
              <w:spacing w:after="0"/>
              <w:rPr>
                <w:ins w:id="11932" w:author="Arjan Kloosterboer" w:date="2017-09-20T10:59:00Z"/>
                <w:rFonts w:ascii="Calibri" w:eastAsia="Times New Roman" w:hAnsi="Calibri" w:cs="Calibri"/>
                <w:color w:val="000000"/>
              </w:rPr>
            </w:pPr>
            <w:ins w:id="11933" w:author="Arjan Kloosterboer" w:date="2017-09-20T10:59:00Z">
              <w:r>
                <w:rPr>
                  <w:rFonts w:ascii="Calibri" w:eastAsia="Times New Roman" w:hAnsi="Calibri" w:cs="Calibri"/>
                  <w:color w:val="000000"/>
                  <w:sz w:val="20"/>
                  <w:szCs w:val="20"/>
                </w:rPr>
                <w:t xml:space="preserve"> </w:t>
              </w:r>
            </w:ins>
          </w:p>
        </w:tc>
      </w:tr>
      <w:tr w:rsidR="00677DE9" w14:paraId="554281FB" w14:textId="77777777" w:rsidTr="00C43973">
        <w:trPr>
          <w:ins w:id="11934"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5FB8A44A" w14:textId="77777777" w:rsidR="00677DE9" w:rsidRDefault="00677DE9" w:rsidP="00677DE9">
            <w:pPr>
              <w:spacing w:after="0"/>
              <w:rPr>
                <w:ins w:id="11935" w:author="Arjan Kloosterboer" w:date="2017-09-20T10:59:00Z"/>
                <w:rFonts w:ascii="Calibri" w:eastAsia="Times New Roman" w:hAnsi="Calibri" w:cs="Calibri"/>
                <w:color w:val="000000"/>
              </w:rPr>
            </w:pPr>
            <w:ins w:id="11936" w:author="Arjan Kloosterboer" w:date="2017-09-20T10:59:00Z">
              <w:r>
                <w:rPr>
                  <w:rFonts w:ascii="Calibri" w:eastAsia="Times New Roman" w:hAnsi="Calibri" w:cs="Calibri"/>
                  <w:b/>
                  <w:bCs/>
                  <w:color w:val="000000"/>
                </w:rPr>
                <w:t>Indicatie authentiek</w:t>
              </w:r>
            </w:ins>
          </w:p>
        </w:tc>
        <w:tc>
          <w:tcPr>
            <w:tcW w:w="5670" w:type="dxa"/>
            <w:tcBorders>
              <w:top w:val="nil"/>
              <w:left w:val="nil"/>
              <w:bottom w:val="nil"/>
              <w:right w:val="nil"/>
            </w:tcBorders>
            <w:tcMar>
              <w:top w:w="0" w:type="dxa"/>
              <w:left w:w="60" w:type="dxa"/>
              <w:bottom w:w="0" w:type="dxa"/>
              <w:right w:w="60" w:type="dxa"/>
            </w:tcMar>
          </w:tcPr>
          <w:p w14:paraId="498382EC" w14:textId="77777777" w:rsidR="00677DE9" w:rsidRDefault="00677DE9" w:rsidP="00677DE9">
            <w:pPr>
              <w:spacing w:after="0"/>
              <w:rPr>
                <w:ins w:id="11937" w:author="Arjan Kloosterboer" w:date="2017-09-20T10:59:00Z"/>
                <w:rFonts w:ascii="Calibri" w:eastAsia="Times New Roman" w:hAnsi="Calibri" w:cs="Calibri"/>
                <w:color w:val="000000"/>
              </w:rPr>
            </w:pPr>
            <w:ins w:id="11938" w:author="Arjan Kloosterboer" w:date="2017-09-20T10:59:00Z">
              <w:r>
                <w:rPr>
                  <w:rFonts w:ascii="Calibri" w:eastAsia="Times New Roman" w:hAnsi="Calibri" w:cs="Calibri"/>
                  <w:color w:val="000000"/>
                </w:rPr>
                <w:t>Gemeentelijk kerngegeven</w:t>
              </w:r>
            </w:ins>
          </w:p>
        </w:tc>
      </w:tr>
      <w:tr w:rsidR="00677DE9" w14:paraId="3BA5E7E1" w14:textId="77777777" w:rsidTr="00C43973">
        <w:trPr>
          <w:ins w:id="11939"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738169C0" w14:textId="77777777" w:rsidR="00677DE9" w:rsidRDefault="00677DE9" w:rsidP="00677DE9">
            <w:pPr>
              <w:spacing w:after="0"/>
              <w:rPr>
                <w:ins w:id="11940" w:author="Arjan Kloosterboer" w:date="2017-09-20T10:59:00Z"/>
                <w:rFonts w:ascii="Calibri" w:eastAsia="Times New Roman" w:hAnsi="Calibri" w:cs="Calibri"/>
                <w:color w:val="000000"/>
              </w:rPr>
            </w:pPr>
            <w:ins w:id="11941" w:author="Arjan Kloosterboer" w:date="2017-09-20T10:59:00Z">
              <w:r>
                <w:rPr>
                  <w:rFonts w:ascii="Calibri" w:eastAsia="Times New Roman" w:hAnsi="Calibri" w:cs="Calibri"/>
                  <w:b/>
                  <w:bCs/>
                  <w:color w:val="000000"/>
                </w:rPr>
                <w:t xml:space="preserve">Regels </w:t>
              </w:r>
            </w:ins>
          </w:p>
        </w:tc>
        <w:tc>
          <w:tcPr>
            <w:tcW w:w="5670" w:type="dxa"/>
            <w:tcBorders>
              <w:top w:val="nil"/>
              <w:left w:val="nil"/>
              <w:bottom w:val="nil"/>
              <w:right w:val="nil"/>
            </w:tcBorders>
            <w:tcMar>
              <w:top w:w="0" w:type="dxa"/>
              <w:left w:w="60" w:type="dxa"/>
              <w:bottom w:w="0" w:type="dxa"/>
              <w:right w:w="60" w:type="dxa"/>
            </w:tcMar>
          </w:tcPr>
          <w:p w14:paraId="46C2D659" w14:textId="77777777" w:rsidR="00677DE9" w:rsidRDefault="00677DE9" w:rsidP="00677DE9">
            <w:pPr>
              <w:spacing w:after="0"/>
              <w:rPr>
                <w:ins w:id="11942" w:author="Arjan Kloosterboer" w:date="2017-09-20T10:59:00Z"/>
                <w:rFonts w:ascii="Calibri" w:eastAsia="Times New Roman" w:hAnsi="Calibri" w:cs="Calibri"/>
                <w:color w:val="000000"/>
              </w:rPr>
            </w:pPr>
          </w:p>
        </w:tc>
      </w:tr>
      <w:tr w:rsidR="00677DE9" w14:paraId="0BAC4A9C" w14:textId="77777777" w:rsidTr="00C43973">
        <w:trPr>
          <w:ins w:id="11943" w:author="Arjan Kloosterboer" w:date="2017-09-20T10:59:00Z"/>
        </w:trPr>
        <w:tc>
          <w:tcPr>
            <w:tcW w:w="9360" w:type="dxa"/>
            <w:gridSpan w:val="3"/>
            <w:tcBorders>
              <w:top w:val="nil"/>
              <w:left w:val="nil"/>
              <w:bottom w:val="nil"/>
              <w:right w:val="nil"/>
            </w:tcBorders>
            <w:tcMar>
              <w:top w:w="0" w:type="dxa"/>
              <w:left w:w="60" w:type="dxa"/>
              <w:bottom w:w="0" w:type="dxa"/>
              <w:right w:w="60" w:type="dxa"/>
            </w:tcMar>
          </w:tcPr>
          <w:p w14:paraId="66BD6A84" w14:textId="77777777" w:rsidR="00677DE9" w:rsidRDefault="00677DE9" w:rsidP="00677DE9">
            <w:pPr>
              <w:spacing w:after="0"/>
              <w:rPr>
                <w:ins w:id="11944" w:author="Arjan Kloosterboer" w:date="2017-09-20T10:59:00Z"/>
                <w:rFonts w:ascii="Calibri" w:eastAsia="Times New Roman" w:hAnsi="Calibri" w:cs="Calibri"/>
                <w:color w:val="0F0F0F"/>
              </w:rPr>
            </w:pPr>
            <w:ins w:id="11945" w:author="Arjan Kloosterboer" w:date="2017-09-20T10:59:00Z">
              <w:r>
                <w:rPr>
                  <w:rFonts w:ascii="Calibri" w:eastAsia="Times New Roman" w:hAnsi="Calibri" w:cs="Calibri"/>
                  <w:b/>
                  <w:bCs/>
                  <w:color w:val="0F0F0F"/>
                </w:rPr>
                <w:t>Toelichting</w:t>
              </w:r>
            </w:ins>
          </w:p>
        </w:tc>
      </w:tr>
      <w:tr w:rsidR="00677DE9" w:rsidRPr="005C14BE" w14:paraId="3D3BCFAC" w14:textId="77777777" w:rsidTr="00C43973">
        <w:trPr>
          <w:ins w:id="11946" w:author="Arjan Kloosterboer" w:date="2017-09-20T10:59:00Z"/>
        </w:trPr>
        <w:tc>
          <w:tcPr>
            <w:tcW w:w="450" w:type="dxa"/>
            <w:tcBorders>
              <w:top w:val="nil"/>
              <w:left w:val="nil"/>
              <w:bottom w:val="nil"/>
              <w:right w:val="nil"/>
            </w:tcBorders>
            <w:tcMar>
              <w:top w:w="0" w:type="dxa"/>
              <w:left w:w="60" w:type="dxa"/>
              <w:bottom w:w="0" w:type="dxa"/>
              <w:right w:w="60" w:type="dxa"/>
            </w:tcMar>
          </w:tcPr>
          <w:p w14:paraId="6BB6F16D" w14:textId="77777777" w:rsidR="00677DE9" w:rsidRDefault="00677DE9" w:rsidP="00677DE9">
            <w:pPr>
              <w:spacing w:after="0"/>
              <w:rPr>
                <w:ins w:id="11947" w:author="Arjan Kloosterboer" w:date="2017-09-20T10:59:00Z"/>
                <w:rFonts w:ascii="Calibri" w:eastAsia="Times New Roman" w:hAnsi="Calibri" w:cs="Calibri"/>
                <w:b/>
                <w:bCs/>
                <w:color w:val="0F0F0F"/>
              </w:rPr>
            </w:pPr>
          </w:p>
        </w:tc>
        <w:tc>
          <w:tcPr>
            <w:tcW w:w="8910" w:type="dxa"/>
            <w:gridSpan w:val="2"/>
            <w:tcBorders>
              <w:top w:val="nil"/>
              <w:left w:val="nil"/>
              <w:bottom w:val="nil"/>
              <w:right w:val="nil"/>
            </w:tcBorders>
            <w:tcMar>
              <w:top w:w="0" w:type="dxa"/>
              <w:left w:w="60" w:type="dxa"/>
              <w:bottom w:w="0" w:type="dxa"/>
              <w:right w:w="60" w:type="dxa"/>
            </w:tcMar>
          </w:tcPr>
          <w:p w14:paraId="6458C99F" w14:textId="77777777" w:rsidR="00677DE9" w:rsidRPr="00677DE9" w:rsidRDefault="00677DE9" w:rsidP="00677DE9">
            <w:pPr>
              <w:spacing w:after="0"/>
              <w:rPr>
                <w:ins w:id="11948" w:author="Arjan Kloosterboer" w:date="2017-09-20T10:59:00Z"/>
                <w:rFonts w:ascii="Calibri" w:eastAsia="Times New Roman" w:hAnsi="Calibri" w:cs="Calibri"/>
                <w:color w:val="0F0F0F"/>
                <w:lang w:val="nl-NL"/>
              </w:rPr>
            </w:pPr>
            <w:ins w:id="11949" w:author="Arjan Kloosterboer" w:date="2017-09-20T10:59:00Z">
              <w:r w:rsidRPr="00677DE9">
                <w:rPr>
                  <w:rFonts w:ascii="Calibri" w:eastAsia="Times New Roman" w:hAnsi="Calibri" w:cs="Calibri"/>
                  <w:color w:val="0F0F0F"/>
                  <w:lang w:val="nl-NL"/>
                </w:rPr>
                <w:t>Bepalend voor het archiefregime (waardering, bewaartermijn) van zaken cq. zaakdossiers is de 'Selectielijst Archiefbescheiden' die door de organisatie toegepast word. Daarin is per categorie (in de gemeentelijke selectielijst bestaande uit de combinatie van selectielijsstprocestype, resultaat en procesobjectaard) vastgelegd wat voor een dergelijk dossier het archiefregime is. Met dit groepattribuutsoort wordt ondubelzinnig vastgelegd welke selectielijst en categorie daarvan van toepassing is op de zaak. De waarden worden ontleend aan het van toepassing zijnde zaaktype en resultaattype.</w:t>
              </w:r>
            </w:ins>
          </w:p>
        </w:tc>
      </w:tr>
    </w:tbl>
    <w:p w14:paraId="3A9ADD70" w14:textId="77777777" w:rsidR="00677DE9" w:rsidRPr="00677DE9" w:rsidRDefault="00677DE9" w:rsidP="00677DE9">
      <w:pPr>
        <w:widowControl w:val="0"/>
        <w:autoSpaceDE w:val="0"/>
        <w:autoSpaceDN w:val="0"/>
        <w:adjustRightInd w:val="0"/>
        <w:spacing w:before="240" w:after="60" w:line="240" w:lineRule="auto"/>
        <w:outlineLvl w:val="3"/>
        <w:rPr>
          <w:ins w:id="11950" w:author="Arjan Kloosterboer" w:date="2017-09-20T10:59:00Z"/>
          <w:rFonts w:ascii="Arial" w:eastAsia="Times New Roman" w:hAnsi="Arial" w:cs="Arial"/>
          <w:b/>
          <w:color w:val="000000"/>
          <w:sz w:val="24"/>
          <w:szCs w:val="24"/>
          <w:lang w:val="nl-NL"/>
        </w:rPr>
      </w:pPr>
      <w:bookmarkStart w:id="11951" w:name="BKM_6922B9E2_A8CF_4C42_B7C0_50002CB6718C"/>
      <w:bookmarkStart w:id="11952" w:name="BKM_2C035308_905E_4CA9_ABE2_778DDCF2323E"/>
      <w:ins w:id="11953" w:author="Arjan Kloosterboer" w:date="2017-09-20T10:59:00Z">
        <w:r w:rsidRPr="00677DE9">
          <w:rPr>
            <w:rFonts w:ascii="Arial" w:eastAsia="Times New Roman" w:hAnsi="Arial" w:cs="Arial"/>
            <w:b/>
            <w:color w:val="000000"/>
            <w:sz w:val="24"/>
            <w:szCs w:val="24"/>
            <w:lang w:val="nl-NL"/>
          </w:rPr>
          <w:t>«Attribuutsoort» 'Selectielijst-omschrijving' van gegevensgroeptype 'Selectielijstklasse'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677DE9" w14:paraId="3EF37F98" w14:textId="77777777" w:rsidTr="00C43973">
        <w:trPr>
          <w:ins w:id="11954"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622DF75D" w14:textId="77777777" w:rsidR="00677DE9" w:rsidRDefault="00677DE9" w:rsidP="00677DE9">
            <w:pPr>
              <w:spacing w:after="0"/>
              <w:rPr>
                <w:ins w:id="11955" w:author="Arjan Kloosterboer" w:date="2017-09-20T10:59:00Z"/>
                <w:rFonts w:ascii="Calibri" w:eastAsia="Times New Roman" w:hAnsi="Calibri" w:cs="Calibri"/>
                <w:color w:val="000000"/>
              </w:rPr>
            </w:pPr>
            <w:ins w:id="11956" w:author="Arjan Kloosterboer" w:date="2017-09-20T10:59:00Z">
              <w:r>
                <w:rPr>
                  <w:rFonts w:ascii="Calibri" w:eastAsia="Times New Roman" w:hAnsi="Calibri" w:cs="Calibri"/>
                  <w:b/>
                  <w:bCs/>
                  <w:color w:val="000000"/>
                </w:rPr>
                <w:t xml:space="preserve">Naam </w:t>
              </w:r>
            </w:ins>
          </w:p>
        </w:tc>
        <w:tc>
          <w:tcPr>
            <w:tcW w:w="5670" w:type="dxa"/>
            <w:tcBorders>
              <w:top w:val="nil"/>
              <w:left w:val="nil"/>
              <w:bottom w:val="nil"/>
              <w:right w:val="nil"/>
            </w:tcBorders>
            <w:tcMar>
              <w:top w:w="0" w:type="dxa"/>
              <w:left w:w="60" w:type="dxa"/>
              <w:bottom w:w="0" w:type="dxa"/>
              <w:right w:w="60" w:type="dxa"/>
            </w:tcMar>
          </w:tcPr>
          <w:p w14:paraId="18779749" w14:textId="77777777" w:rsidR="00677DE9" w:rsidRDefault="00677DE9" w:rsidP="00677DE9">
            <w:pPr>
              <w:spacing w:after="0"/>
              <w:rPr>
                <w:ins w:id="11957" w:author="Arjan Kloosterboer" w:date="2017-09-20T10:59:00Z"/>
                <w:rFonts w:ascii="Calibri" w:eastAsia="Times New Roman" w:hAnsi="Calibri" w:cs="Calibri"/>
                <w:color w:val="000000"/>
              </w:rPr>
            </w:pPr>
            <w:ins w:id="11958" w:author="Arjan Kloosterboer" w:date="2017-09-20T10:59:00Z">
              <w:r>
                <w:rPr>
                  <w:rFonts w:ascii="Calibri" w:eastAsia="Times New Roman" w:hAnsi="Calibri" w:cs="Calibri"/>
                  <w:color w:val="000000"/>
                </w:rPr>
                <w:t>Selectielijst-omschrijving</w:t>
              </w:r>
            </w:ins>
          </w:p>
        </w:tc>
      </w:tr>
      <w:tr w:rsidR="00677DE9" w14:paraId="06B57035" w14:textId="77777777" w:rsidTr="00C43973">
        <w:trPr>
          <w:ins w:id="11959"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1E72CD47" w14:textId="77777777" w:rsidR="00677DE9" w:rsidRDefault="00677DE9" w:rsidP="00677DE9">
            <w:pPr>
              <w:spacing w:after="0"/>
              <w:rPr>
                <w:ins w:id="11960" w:author="Arjan Kloosterboer" w:date="2017-09-20T10:59:00Z"/>
                <w:rFonts w:ascii="Calibri" w:eastAsia="Times New Roman" w:hAnsi="Calibri" w:cs="Calibri"/>
                <w:color w:val="000000"/>
              </w:rPr>
            </w:pPr>
            <w:ins w:id="11961" w:author="Arjan Kloosterboer" w:date="2017-09-20T10:59:00Z">
              <w:r>
                <w:rPr>
                  <w:rFonts w:ascii="Calibri" w:eastAsia="Times New Roman" w:hAnsi="Calibri" w:cs="Calibri"/>
                  <w:b/>
                  <w:bCs/>
                  <w:color w:val="000000"/>
                </w:rPr>
                <w:t xml:space="preserve">Herkomst </w:t>
              </w:r>
            </w:ins>
          </w:p>
        </w:tc>
        <w:tc>
          <w:tcPr>
            <w:tcW w:w="5670" w:type="dxa"/>
            <w:tcBorders>
              <w:top w:val="nil"/>
              <w:left w:val="nil"/>
              <w:bottom w:val="nil"/>
              <w:right w:val="nil"/>
            </w:tcBorders>
            <w:tcMar>
              <w:top w:w="0" w:type="dxa"/>
              <w:left w:w="60" w:type="dxa"/>
              <w:bottom w:w="0" w:type="dxa"/>
              <w:right w:w="60" w:type="dxa"/>
            </w:tcMar>
          </w:tcPr>
          <w:p w14:paraId="3539D537" w14:textId="77777777" w:rsidR="00677DE9" w:rsidRDefault="00677DE9" w:rsidP="00677DE9">
            <w:pPr>
              <w:spacing w:after="0"/>
              <w:rPr>
                <w:ins w:id="11962" w:author="Arjan Kloosterboer" w:date="2017-09-20T10:59:00Z"/>
                <w:rFonts w:ascii="Calibri" w:eastAsia="Times New Roman" w:hAnsi="Calibri" w:cs="Calibri"/>
                <w:color w:val="000000"/>
              </w:rPr>
            </w:pPr>
            <w:ins w:id="11963" w:author="Arjan Kloosterboer" w:date="2017-09-20T10:59:00Z">
              <w:r>
                <w:rPr>
                  <w:rFonts w:ascii="Calibri" w:eastAsia="Times New Roman" w:hAnsi="Calibri" w:cs="Calibri"/>
                  <w:color w:val="000000"/>
                </w:rPr>
                <w:t>KING</w:t>
              </w:r>
            </w:ins>
          </w:p>
        </w:tc>
      </w:tr>
      <w:tr w:rsidR="00677DE9" w14:paraId="2FEAA089" w14:textId="77777777" w:rsidTr="00C43973">
        <w:trPr>
          <w:trHeight w:val="268"/>
          <w:ins w:id="11964"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799E50D5" w14:textId="77777777" w:rsidR="00677DE9" w:rsidRDefault="00677DE9" w:rsidP="00677DE9">
            <w:pPr>
              <w:spacing w:after="0"/>
              <w:rPr>
                <w:ins w:id="11965" w:author="Arjan Kloosterboer" w:date="2017-09-20T10:59:00Z"/>
                <w:rFonts w:ascii="Calibri" w:eastAsia="Times New Roman" w:hAnsi="Calibri" w:cs="Calibri"/>
                <w:color w:val="000000"/>
              </w:rPr>
            </w:pPr>
            <w:ins w:id="11966" w:author="Arjan Kloosterboer" w:date="2017-09-20T10:59:00Z">
              <w:r>
                <w:rPr>
                  <w:rFonts w:ascii="Calibri" w:eastAsia="Times New Roman" w:hAnsi="Calibri" w:cs="Calibri"/>
                  <w:b/>
                  <w:bCs/>
                  <w:color w:val="000000"/>
                </w:rPr>
                <w:t xml:space="preserve">Code </w:t>
              </w:r>
            </w:ins>
          </w:p>
        </w:tc>
        <w:tc>
          <w:tcPr>
            <w:tcW w:w="5670" w:type="dxa"/>
            <w:tcBorders>
              <w:top w:val="nil"/>
              <w:left w:val="nil"/>
              <w:bottom w:val="nil"/>
              <w:right w:val="nil"/>
            </w:tcBorders>
            <w:tcMar>
              <w:top w:w="0" w:type="dxa"/>
              <w:left w:w="60" w:type="dxa"/>
              <w:bottom w:w="0" w:type="dxa"/>
              <w:right w:w="60" w:type="dxa"/>
            </w:tcMar>
          </w:tcPr>
          <w:p w14:paraId="498FE255" w14:textId="77777777" w:rsidR="00677DE9" w:rsidRDefault="00677DE9" w:rsidP="00677DE9">
            <w:pPr>
              <w:spacing w:after="0"/>
              <w:rPr>
                <w:ins w:id="11967" w:author="Arjan Kloosterboer" w:date="2017-09-20T10:59:00Z"/>
                <w:rFonts w:ascii="Calibri" w:eastAsia="Times New Roman" w:hAnsi="Calibri" w:cs="Calibri"/>
                <w:color w:val="000000"/>
              </w:rPr>
            </w:pPr>
          </w:p>
        </w:tc>
      </w:tr>
      <w:tr w:rsidR="00677DE9" w:rsidRPr="005C14BE" w14:paraId="1F16C366" w14:textId="77777777" w:rsidTr="00C43973">
        <w:trPr>
          <w:ins w:id="11968"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571D7073" w14:textId="77777777" w:rsidR="00677DE9" w:rsidRDefault="00677DE9" w:rsidP="00677DE9">
            <w:pPr>
              <w:spacing w:after="0"/>
              <w:rPr>
                <w:ins w:id="11969" w:author="Arjan Kloosterboer" w:date="2017-09-20T10:59:00Z"/>
                <w:rFonts w:ascii="Calibri" w:eastAsia="Times New Roman" w:hAnsi="Calibri" w:cs="Calibri"/>
                <w:color w:val="000000"/>
              </w:rPr>
            </w:pPr>
            <w:ins w:id="11970" w:author="Arjan Kloosterboer" w:date="2017-09-20T10:59:00Z">
              <w:r>
                <w:rPr>
                  <w:rFonts w:ascii="Calibri" w:eastAsia="Times New Roman" w:hAnsi="Calibri" w:cs="Calibri"/>
                  <w:b/>
                  <w:bCs/>
                  <w:color w:val="000000"/>
                </w:rPr>
                <w:t xml:space="preserve">Definitie </w:t>
              </w:r>
            </w:ins>
          </w:p>
        </w:tc>
        <w:tc>
          <w:tcPr>
            <w:tcW w:w="5670" w:type="dxa"/>
            <w:tcBorders>
              <w:top w:val="nil"/>
              <w:left w:val="nil"/>
              <w:bottom w:val="nil"/>
              <w:right w:val="nil"/>
            </w:tcBorders>
            <w:tcMar>
              <w:top w:w="0" w:type="dxa"/>
              <w:left w:w="60" w:type="dxa"/>
              <w:bottom w:w="0" w:type="dxa"/>
              <w:right w:w="60" w:type="dxa"/>
            </w:tcMar>
          </w:tcPr>
          <w:p w14:paraId="1F6FCCF6" w14:textId="77777777" w:rsidR="00677DE9" w:rsidRPr="00677DE9" w:rsidRDefault="00677DE9" w:rsidP="00677DE9">
            <w:pPr>
              <w:spacing w:after="0"/>
              <w:rPr>
                <w:ins w:id="11971" w:author="Arjan Kloosterboer" w:date="2017-09-20T10:59:00Z"/>
                <w:rFonts w:ascii="Calibri" w:eastAsia="Times New Roman" w:hAnsi="Calibri" w:cs="Calibri"/>
                <w:color w:val="000000"/>
                <w:lang w:val="nl-NL"/>
              </w:rPr>
            </w:pPr>
            <w:ins w:id="11972" w:author="Arjan Kloosterboer" w:date="2017-09-20T10:59:00Z">
              <w:r w:rsidRPr="00677DE9">
                <w:rPr>
                  <w:rFonts w:ascii="Calibri" w:eastAsia="Times New Roman" w:hAnsi="Calibri" w:cs="Calibri"/>
                  <w:color w:val="000000"/>
                  <w:lang w:val="nl-NL"/>
                </w:rPr>
                <w:t xml:space="preserve">Benaming en versie-aanduiding van de selectielijst archiefbescheiden die geldend is voor (archivering van) de </w:t>
              </w:r>
              <w:r w:rsidRPr="00677DE9">
                <w:rPr>
                  <w:rFonts w:ascii="Calibri" w:eastAsia="Times New Roman" w:hAnsi="Calibri" w:cs="Calibri"/>
                  <w:color w:val="000000"/>
                  <w:lang w:val="nl-NL"/>
                </w:rPr>
                <w:lastRenderedPageBreak/>
                <w:t xml:space="preserve">zaak. </w:t>
              </w:r>
            </w:ins>
          </w:p>
        </w:tc>
      </w:tr>
      <w:tr w:rsidR="00677DE9" w14:paraId="1F69A8DB" w14:textId="77777777" w:rsidTr="00C43973">
        <w:trPr>
          <w:ins w:id="11973"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4752E537" w14:textId="77777777" w:rsidR="00677DE9" w:rsidRDefault="00677DE9" w:rsidP="00677DE9">
            <w:pPr>
              <w:spacing w:after="0"/>
              <w:rPr>
                <w:ins w:id="11974" w:author="Arjan Kloosterboer" w:date="2017-09-20T10:59:00Z"/>
                <w:rFonts w:ascii="Calibri" w:eastAsia="Times New Roman" w:hAnsi="Calibri" w:cs="Calibri"/>
                <w:color w:val="000000"/>
              </w:rPr>
            </w:pPr>
            <w:ins w:id="11975" w:author="Arjan Kloosterboer" w:date="2017-09-20T10:59:00Z">
              <w:r>
                <w:rPr>
                  <w:rFonts w:ascii="Calibri" w:eastAsia="Times New Roman" w:hAnsi="Calibri" w:cs="Calibri"/>
                  <w:b/>
                  <w:bCs/>
                  <w:color w:val="000000"/>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52303B8E" w14:textId="77777777" w:rsidR="00677DE9" w:rsidRDefault="00677DE9" w:rsidP="00677DE9">
            <w:pPr>
              <w:spacing w:after="0"/>
              <w:rPr>
                <w:ins w:id="11976" w:author="Arjan Kloosterboer" w:date="2017-09-20T10:59:00Z"/>
                <w:rFonts w:ascii="Calibri" w:eastAsia="Times New Roman" w:hAnsi="Calibri" w:cs="Calibri"/>
                <w:color w:val="000000"/>
              </w:rPr>
            </w:pPr>
            <w:ins w:id="11977" w:author="Arjan Kloosterboer" w:date="2017-09-20T10:59:00Z">
              <w:r>
                <w:rPr>
                  <w:rFonts w:ascii="Calibri" w:eastAsia="Times New Roman" w:hAnsi="Calibri" w:cs="Calibri"/>
                  <w:color w:val="000000"/>
                </w:rPr>
                <w:t>KING</w:t>
              </w:r>
            </w:ins>
          </w:p>
        </w:tc>
      </w:tr>
      <w:tr w:rsidR="00677DE9" w14:paraId="451757D5" w14:textId="77777777" w:rsidTr="00C43973">
        <w:trPr>
          <w:ins w:id="11978"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337F8D1C" w14:textId="77777777" w:rsidR="00677DE9" w:rsidRDefault="00677DE9" w:rsidP="00677DE9">
            <w:pPr>
              <w:spacing w:after="0"/>
              <w:rPr>
                <w:ins w:id="11979" w:author="Arjan Kloosterboer" w:date="2017-09-20T10:59:00Z"/>
                <w:rFonts w:ascii="Calibri" w:eastAsia="Times New Roman" w:hAnsi="Calibri" w:cs="Calibri"/>
                <w:color w:val="000000"/>
              </w:rPr>
            </w:pPr>
            <w:ins w:id="11980" w:author="Arjan Kloosterboer" w:date="2017-09-20T10:59:00Z">
              <w:r>
                <w:rPr>
                  <w:rFonts w:ascii="Calibri" w:eastAsia="Times New Roman" w:hAnsi="Calibri" w:cs="Calibri"/>
                  <w:b/>
                  <w:bCs/>
                  <w:color w:val="000000"/>
                </w:rPr>
                <w:t xml:space="preserve">Datum opname </w:t>
              </w:r>
            </w:ins>
          </w:p>
        </w:tc>
        <w:tc>
          <w:tcPr>
            <w:tcW w:w="5670" w:type="dxa"/>
            <w:tcBorders>
              <w:top w:val="nil"/>
              <w:left w:val="nil"/>
              <w:bottom w:val="nil"/>
              <w:right w:val="nil"/>
            </w:tcBorders>
            <w:tcMar>
              <w:top w:w="0" w:type="dxa"/>
              <w:left w:w="60" w:type="dxa"/>
              <w:bottom w:w="0" w:type="dxa"/>
              <w:right w:w="60" w:type="dxa"/>
            </w:tcMar>
          </w:tcPr>
          <w:p w14:paraId="3F5543D0" w14:textId="77777777" w:rsidR="00677DE9" w:rsidRDefault="00677DE9" w:rsidP="00677DE9">
            <w:pPr>
              <w:spacing w:after="0"/>
              <w:rPr>
                <w:ins w:id="11981" w:author="Arjan Kloosterboer" w:date="2017-09-20T10:59:00Z"/>
                <w:rFonts w:ascii="Calibri" w:eastAsia="Times New Roman" w:hAnsi="Calibri" w:cs="Calibri"/>
                <w:color w:val="000000"/>
              </w:rPr>
            </w:pPr>
            <w:ins w:id="11982" w:author="Arjan Kloosterboer" w:date="2017-09-20T10:59:00Z">
              <w:r>
                <w:rPr>
                  <w:rFonts w:ascii="Calibri" w:eastAsia="Times New Roman" w:hAnsi="Calibri" w:cs="Calibri"/>
                  <w:color w:val="000000"/>
                </w:rPr>
                <w:t>1-9-2017</w:t>
              </w:r>
            </w:ins>
          </w:p>
        </w:tc>
      </w:tr>
      <w:tr w:rsidR="00677DE9" w14:paraId="2388653F" w14:textId="77777777" w:rsidTr="00C43973">
        <w:trPr>
          <w:ins w:id="11983"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2B9154FB" w14:textId="77777777" w:rsidR="00677DE9" w:rsidRDefault="00677DE9" w:rsidP="00677DE9">
            <w:pPr>
              <w:spacing w:after="0"/>
              <w:rPr>
                <w:ins w:id="11984" w:author="Arjan Kloosterboer" w:date="2017-09-20T10:59:00Z"/>
                <w:rFonts w:ascii="Calibri" w:eastAsia="Times New Roman" w:hAnsi="Calibri" w:cs="Calibri"/>
                <w:color w:val="000000"/>
              </w:rPr>
            </w:pPr>
            <w:ins w:id="11985" w:author="Arjan Kloosterboer" w:date="2017-09-20T10:59:00Z">
              <w:r>
                <w:rPr>
                  <w:rFonts w:ascii="Calibri" w:eastAsia="Times New Roman" w:hAnsi="Calibri" w:cs="Calibri"/>
                  <w:b/>
                  <w:bCs/>
                  <w:color w:val="000000"/>
                </w:rPr>
                <w:t xml:space="preserve">Formaat </w:t>
              </w:r>
            </w:ins>
          </w:p>
        </w:tc>
        <w:tc>
          <w:tcPr>
            <w:tcW w:w="5670" w:type="dxa"/>
            <w:tcBorders>
              <w:top w:val="nil"/>
              <w:left w:val="nil"/>
              <w:bottom w:val="nil"/>
              <w:right w:val="nil"/>
            </w:tcBorders>
            <w:tcMar>
              <w:top w:w="0" w:type="dxa"/>
              <w:left w:w="60" w:type="dxa"/>
              <w:bottom w:w="0" w:type="dxa"/>
              <w:right w:w="60" w:type="dxa"/>
            </w:tcMar>
          </w:tcPr>
          <w:p w14:paraId="0175E96B" w14:textId="77777777" w:rsidR="00677DE9" w:rsidRDefault="00677DE9" w:rsidP="00677DE9">
            <w:pPr>
              <w:spacing w:after="0"/>
              <w:rPr>
                <w:ins w:id="11986" w:author="Arjan Kloosterboer" w:date="2017-09-20T10:59:00Z"/>
                <w:rFonts w:ascii="Calibri" w:eastAsia="Times New Roman" w:hAnsi="Calibri" w:cs="Calibri"/>
                <w:color w:val="000000"/>
              </w:rPr>
            </w:pPr>
            <w:ins w:id="11987" w:author="Arjan Kloosterboer" w:date="2017-09-20T10:59:00Z">
              <w:r>
                <w:rPr>
                  <w:rFonts w:ascii="Calibri" w:eastAsia="Times New Roman" w:hAnsi="Calibri" w:cs="Calibri"/>
                  <w:color w:val="000000"/>
                </w:rPr>
                <w:t>AN80</w:t>
              </w:r>
            </w:ins>
          </w:p>
        </w:tc>
      </w:tr>
      <w:tr w:rsidR="00677DE9" w14:paraId="29793112" w14:textId="77777777" w:rsidTr="00C43973">
        <w:trPr>
          <w:ins w:id="11988"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42A0DE48" w14:textId="77777777" w:rsidR="00677DE9" w:rsidRDefault="00677DE9" w:rsidP="00677DE9">
            <w:pPr>
              <w:spacing w:after="0"/>
              <w:rPr>
                <w:ins w:id="11989" w:author="Arjan Kloosterboer" w:date="2017-09-20T10:59:00Z"/>
                <w:rFonts w:ascii="Calibri" w:eastAsia="Times New Roman" w:hAnsi="Calibri" w:cs="Calibri"/>
                <w:color w:val="000000"/>
              </w:rPr>
            </w:pPr>
            <w:ins w:id="11990" w:author="Arjan Kloosterboer" w:date="2017-09-20T10:59:00Z">
              <w:r>
                <w:rPr>
                  <w:rFonts w:ascii="Calibri" w:eastAsia="Times New Roman" w:hAnsi="Calibri" w:cs="Calibri"/>
                  <w:b/>
                  <w:bCs/>
                  <w:color w:val="000000"/>
                </w:rPr>
                <w:t>Waardenverzameling</w:t>
              </w:r>
            </w:ins>
          </w:p>
        </w:tc>
        <w:tc>
          <w:tcPr>
            <w:tcW w:w="5670" w:type="dxa"/>
            <w:tcBorders>
              <w:top w:val="nil"/>
              <w:left w:val="nil"/>
              <w:bottom w:val="nil"/>
              <w:right w:val="nil"/>
            </w:tcBorders>
            <w:tcMar>
              <w:top w:w="0" w:type="dxa"/>
              <w:left w:w="60" w:type="dxa"/>
              <w:bottom w:w="0" w:type="dxa"/>
              <w:right w:w="60" w:type="dxa"/>
            </w:tcMar>
          </w:tcPr>
          <w:p w14:paraId="307C3E92" w14:textId="77777777" w:rsidR="00677DE9" w:rsidRDefault="00677DE9" w:rsidP="00677DE9">
            <w:pPr>
              <w:spacing w:after="0"/>
              <w:rPr>
                <w:ins w:id="11991" w:author="Arjan Kloosterboer" w:date="2017-09-20T10:59:00Z"/>
                <w:rFonts w:ascii="Calibri" w:eastAsia="Times New Roman" w:hAnsi="Calibri" w:cs="Calibri"/>
                <w:color w:val="000000"/>
              </w:rPr>
            </w:pPr>
          </w:p>
        </w:tc>
      </w:tr>
      <w:tr w:rsidR="00677DE9" w14:paraId="2DC82D36" w14:textId="77777777" w:rsidTr="00C43973">
        <w:trPr>
          <w:ins w:id="11992"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295C44B3" w14:textId="77777777" w:rsidR="00677DE9" w:rsidRDefault="00677DE9" w:rsidP="00677DE9">
            <w:pPr>
              <w:spacing w:after="0"/>
              <w:rPr>
                <w:ins w:id="11993" w:author="Arjan Kloosterboer" w:date="2017-09-20T10:59:00Z"/>
                <w:rFonts w:ascii="Calibri" w:eastAsia="Times New Roman" w:hAnsi="Calibri" w:cs="Calibri"/>
                <w:b/>
                <w:bCs/>
                <w:color w:val="000000"/>
              </w:rPr>
            </w:pPr>
            <w:ins w:id="11994" w:author="Arjan Kloosterboer" w:date="2017-09-20T10:59:00Z">
              <w:r>
                <w:rPr>
                  <w:rFonts w:ascii="Calibri" w:eastAsia="Times New Roman" w:hAnsi="Calibri" w:cs="Calibri"/>
                  <w:b/>
                  <w:bCs/>
                  <w:color w:val="000000"/>
                </w:rPr>
                <w:t xml:space="preserve">Indicatie </w:t>
              </w:r>
              <w:r>
                <w:rPr>
                  <w:rFonts w:ascii="Calibri" w:eastAsia="Times New Roman" w:hAnsi="Calibri" w:cs="Calibri"/>
                  <w:b/>
                  <w:bCs/>
                  <w:color w:val="000000"/>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53C4539A" w14:textId="77777777" w:rsidR="00677DE9" w:rsidRDefault="00677DE9" w:rsidP="00677DE9">
            <w:pPr>
              <w:spacing w:after="0"/>
              <w:rPr>
                <w:ins w:id="11995" w:author="Arjan Kloosterboer" w:date="2017-09-20T10:59:00Z"/>
                <w:rFonts w:ascii="Calibri" w:eastAsia="Times New Roman" w:hAnsi="Calibri" w:cs="Calibri"/>
                <w:color w:val="000000"/>
              </w:rPr>
            </w:pPr>
            <w:ins w:id="11996" w:author="Arjan Kloosterboer" w:date="2017-09-20T10:59:00Z">
              <w:r>
                <w:rPr>
                  <w:rFonts w:ascii="Calibri" w:eastAsia="Times New Roman" w:hAnsi="Calibri" w:cs="Calibri"/>
                  <w:color w:val="000000"/>
                </w:rPr>
                <w:t>Zie groep</w:t>
              </w:r>
            </w:ins>
          </w:p>
        </w:tc>
      </w:tr>
      <w:tr w:rsidR="00677DE9" w14:paraId="4C2BCDB4" w14:textId="77777777" w:rsidTr="00C43973">
        <w:trPr>
          <w:ins w:id="11997"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737B4A87" w14:textId="77777777" w:rsidR="00677DE9" w:rsidRDefault="00677DE9" w:rsidP="00677DE9">
            <w:pPr>
              <w:spacing w:after="0"/>
              <w:rPr>
                <w:ins w:id="11998" w:author="Arjan Kloosterboer" w:date="2017-09-20T10:59:00Z"/>
                <w:rFonts w:ascii="Calibri" w:eastAsia="Times New Roman" w:hAnsi="Calibri" w:cs="Calibri"/>
                <w:b/>
                <w:bCs/>
                <w:color w:val="000000"/>
              </w:rPr>
            </w:pPr>
            <w:ins w:id="11999" w:author="Arjan Kloosterboer" w:date="2017-09-20T10:59:00Z">
              <w:r>
                <w:rPr>
                  <w:rFonts w:ascii="Calibri" w:eastAsia="Times New Roman" w:hAnsi="Calibri" w:cs="Calibri"/>
                  <w:b/>
                  <w:bCs/>
                  <w:color w:val="000000"/>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5BE71C0C" w14:textId="77777777" w:rsidR="00677DE9" w:rsidRDefault="00677DE9" w:rsidP="00677DE9">
            <w:pPr>
              <w:spacing w:after="0"/>
              <w:rPr>
                <w:ins w:id="12000" w:author="Arjan Kloosterboer" w:date="2017-09-20T10:59:00Z"/>
                <w:rFonts w:ascii="Calibri" w:eastAsia="Times New Roman" w:hAnsi="Calibri" w:cs="Calibri"/>
                <w:color w:val="000000"/>
              </w:rPr>
            </w:pPr>
            <w:ins w:id="12001" w:author="Arjan Kloosterboer" w:date="2017-09-20T10:59:00Z">
              <w:r>
                <w:rPr>
                  <w:rFonts w:ascii="Calibri" w:eastAsia="Times New Roman" w:hAnsi="Calibri" w:cs="Calibri"/>
                  <w:color w:val="000000"/>
                </w:rPr>
                <w:t>Zie groep</w:t>
              </w:r>
            </w:ins>
          </w:p>
        </w:tc>
      </w:tr>
      <w:tr w:rsidR="00677DE9" w14:paraId="6D66626E" w14:textId="77777777" w:rsidTr="00C43973">
        <w:trPr>
          <w:ins w:id="12002"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477F47F5" w14:textId="77777777" w:rsidR="00677DE9" w:rsidRDefault="00677DE9" w:rsidP="00677DE9">
            <w:pPr>
              <w:spacing w:after="0"/>
              <w:rPr>
                <w:ins w:id="12003" w:author="Arjan Kloosterboer" w:date="2017-09-20T10:59:00Z"/>
                <w:rFonts w:ascii="Calibri" w:eastAsia="Times New Roman" w:hAnsi="Calibri" w:cs="Calibri"/>
                <w:b/>
                <w:bCs/>
                <w:color w:val="000000"/>
              </w:rPr>
            </w:pPr>
            <w:ins w:id="12004" w:author="Arjan Kloosterboer" w:date="2017-09-20T10:59:00Z">
              <w:r>
                <w:rPr>
                  <w:rFonts w:ascii="Calibri" w:eastAsia="Times New Roman" w:hAnsi="Calibri" w:cs="Calibri"/>
                  <w:b/>
                  <w:bCs/>
                  <w:color w:val="000000"/>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78F86C79" w14:textId="77777777" w:rsidR="00677DE9" w:rsidRDefault="00677DE9" w:rsidP="00677DE9">
            <w:pPr>
              <w:spacing w:after="0"/>
              <w:rPr>
                <w:ins w:id="12005" w:author="Arjan Kloosterboer" w:date="2017-09-20T10:59:00Z"/>
                <w:rFonts w:ascii="Calibri" w:eastAsia="Times New Roman" w:hAnsi="Calibri" w:cs="Calibri"/>
                <w:color w:val="000000"/>
              </w:rPr>
            </w:pPr>
            <w:ins w:id="12006" w:author="Arjan Kloosterboer" w:date="2017-09-20T10:59:00Z">
              <w:r>
                <w:rPr>
                  <w:rFonts w:ascii="Calibri" w:eastAsia="Times New Roman" w:hAnsi="Calibri" w:cs="Calibri"/>
                  <w:color w:val="000000"/>
                </w:rPr>
                <w:t>Nee</w:t>
              </w:r>
            </w:ins>
          </w:p>
        </w:tc>
      </w:tr>
      <w:tr w:rsidR="00677DE9" w14:paraId="3688D5D5" w14:textId="77777777" w:rsidTr="00C43973">
        <w:trPr>
          <w:ins w:id="12007"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0BDAF533" w14:textId="77777777" w:rsidR="00677DE9" w:rsidRDefault="00677DE9" w:rsidP="00677DE9">
            <w:pPr>
              <w:spacing w:after="0"/>
              <w:rPr>
                <w:ins w:id="12008" w:author="Arjan Kloosterboer" w:date="2017-09-20T10:59:00Z"/>
                <w:rFonts w:ascii="Calibri" w:eastAsia="Times New Roman" w:hAnsi="Calibri" w:cs="Calibri"/>
                <w:b/>
                <w:bCs/>
                <w:color w:val="000000"/>
              </w:rPr>
            </w:pPr>
            <w:ins w:id="12009" w:author="Arjan Kloosterboer" w:date="2017-09-20T10:59:00Z">
              <w:r>
                <w:rPr>
                  <w:rFonts w:ascii="Calibri" w:eastAsia="Times New Roman" w:hAnsi="Calibri" w:cs="Calibri"/>
                  <w:b/>
                  <w:bCs/>
                  <w:color w:val="000000"/>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69FD53E8" w14:textId="77777777" w:rsidR="00677DE9" w:rsidRDefault="00677DE9" w:rsidP="00677DE9">
            <w:pPr>
              <w:spacing w:after="0"/>
              <w:rPr>
                <w:ins w:id="12010" w:author="Arjan Kloosterboer" w:date="2017-09-20T10:59:00Z"/>
                <w:rFonts w:ascii="Calibri" w:eastAsia="Times New Roman" w:hAnsi="Calibri" w:cs="Calibri"/>
                <w:color w:val="000000"/>
              </w:rPr>
            </w:pPr>
            <w:ins w:id="12011" w:author="Arjan Kloosterboer" w:date="2017-09-20T10:59:00Z">
              <w:r>
                <w:rPr>
                  <w:rFonts w:ascii="Calibri" w:eastAsia="Times New Roman" w:hAnsi="Calibri" w:cs="Calibri"/>
                  <w:color w:val="000000"/>
                </w:rPr>
                <w:t>Nee</w:t>
              </w:r>
            </w:ins>
          </w:p>
        </w:tc>
      </w:tr>
      <w:tr w:rsidR="00677DE9" w14:paraId="0CE02A6D" w14:textId="77777777" w:rsidTr="00C43973">
        <w:trPr>
          <w:ins w:id="12012"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3A800B18" w14:textId="77777777" w:rsidR="00677DE9" w:rsidRDefault="00677DE9" w:rsidP="00677DE9">
            <w:pPr>
              <w:spacing w:after="0"/>
              <w:rPr>
                <w:ins w:id="12013" w:author="Arjan Kloosterboer" w:date="2017-09-20T10:59:00Z"/>
                <w:rFonts w:ascii="Calibri" w:eastAsia="Times New Roman" w:hAnsi="Calibri" w:cs="Calibri"/>
                <w:color w:val="000000"/>
              </w:rPr>
            </w:pPr>
            <w:ins w:id="12014" w:author="Arjan Kloosterboer" w:date="2017-09-20T10:59:00Z">
              <w:r>
                <w:rPr>
                  <w:rFonts w:ascii="Calibri" w:eastAsia="Times New Roman" w:hAnsi="Calibri" w:cs="Calibri"/>
                  <w:b/>
                  <w:bCs/>
                  <w:color w:val="000000"/>
                </w:rPr>
                <w:t>Indicatie kardinaliteit</w:t>
              </w:r>
            </w:ins>
          </w:p>
        </w:tc>
        <w:tc>
          <w:tcPr>
            <w:tcW w:w="5670" w:type="dxa"/>
            <w:tcBorders>
              <w:top w:val="nil"/>
              <w:left w:val="nil"/>
              <w:bottom w:val="nil"/>
              <w:right w:val="nil"/>
            </w:tcBorders>
            <w:tcMar>
              <w:top w:w="0" w:type="dxa"/>
              <w:left w:w="60" w:type="dxa"/>
              <w:bottom w:w="0" w:type="dxa"/>
              <w:right w:w="60" w:type="dxa"/>
            </w:tcMar>
          </w:tcPr>
          <w:p w14:paraId="5D3672D5" w14:textId="77777777" w:rsidR="00677DE9" w:rsidRDefault="00677DE9" w:rsidP="00677DE9">
            <w:pPr>
              <w:spacing w:after="0"/>
              <w:rPr>
                <w:ins w:id="12015" w:author="Arjan Kloosterboer" w:date="2017-09-20T10:59:00Z"/>
                <w:rFonts w:ascii="Calibri" w:eastAsia="Times New Roman" w:hAnsi="Calibri" w:cs="Calibri"/>
                <w:color w:val="000000"/>
              </w:rPr>
            </w:pPr>
            <w:ins w:id="12016" w:author="Arjan Kloosterboer" w:date="2017-09-20T10:59:00Z">
              <w:r>
                <w:rPr>
                  <w:rFonts w:ascii="Calibri" w:eastAsia="Times New Roman" w:hAnsi="Calibri" w:cs="Calibri"/>
                  <w:color w:val="000000"/>
                </w:rPr>
                <w:t>1 - 1</w:t>
              </w:r>
            </w:ins>
          </w:p>
        </w:tc>
      </w:tr>
      <w:tr w:rsidR="00677DE9" w14:paraId="7385DAB7" w14:textId="77777777" w:rsidTr="00C43973">
        <w:trPr>
          <w:ins w:id="12017"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0EC8514C" w14:textId="77777777" w:rsidR="00677DE9" w:rsidRDefault="00677DE9" w:rsidP="00677DE9">
            <w:pPr>
              <w:spacing w:after="0"/>
              <w:rPr>
                <w:ins w:id="12018" w:author="Arjan Kloosterboer" w:date="2017-09-20T10:59:00Z"/>
                <w:rFonts w:ascii="Calibri" w:eastAsia="Times New Roman" w:hAnsi="Calibri" w:cs="Calibri"/>
                <w:color w:val="000000"/>
              </w:rPr>
            </w:pPr>
            <w:ins w:id="12019" w:author="Arjan Kloosterboer" w:date="2017-09-20T10:59:00Z">
              <w:r>
                <w:rPr>
                  <w:rFonts w:ascii="Calibri" w:eastAsia="Times New Roman" w:hAnsi="Calibri" w:cs="Calibri"/>
                  <w:b/>
                  <w:bCs/>
                  <w:color w:val="000000"/>
                </w:rPr>
                <w:t>Indicatie authentiek</w:t>
              </w:r>
            </w:ins>
          </w:p>
        </w:tc>
        <w:tc>
          <w:tcPr>
            <w:tcW w:w="5670" w:type="dxa"/>
            <w:tcBorders>
              <w:top w:val="nil"/>
              <w:left w:val="nil"/>
              <w:bottom w:val="nil"/>
              <w:right w:val="nil"/>
            </w:tcBorders>
            <w:tcMar>
              <w:top w:w="0" w:type="dxa"/>
              <w:left w:w="60" w:type="dxa"/>
              <w:bottom w:w="0" w:type="dxa"/>
              <w:right w:w="60" w:type="dxa"/>
            </w:tcMar>
          </w:tcPr>
          <w:p w14:paraId="35E37ED7" w14:textId="77777777" w:rsidR="00677DE9" w:rsidRDefault="00677DE9" w:rsidP="00677DE9">
            <w:pPr>
              <w:spacing w:after="0"/>
              <w:rPr>
                <w:ins w:id="12020" w:author="Arjan Kloosterboer" w:date="2017-09-20T10:59:00Z"/>
                <w:rFonts w:ascii="Calibri" w:eastAsia="Times New Roman" w:hAnsi="Calibri" w:cs="Calibri"/>
                <w:color w:val="000000"/>
              </w:rPr>
            </w:pPr>
            <w:ins w:id="12021" w:author="Arjan Kloosterboer" w:date="2017-09-20T10:59:00Z">
              <w:r>
                <w:rPr>
                  <w:rFonts w:ascii="Calibri" w:eastAsia="Times New Roman" w:hAnsi="Calibri" w:cs="Calibri"/>
                  <w:color w:val="000000"/>
                </w:rPr>
                <w:t>Gemeentelijk kerngegeven</w:t>
              </w:r>
            </w:ins>
          </w:p>
        </w:tc>
      </w:tr>
      <w:tr w:rsidR="00677DE9" w14:paraId="76FFFAC6" w14:textId="77777777" w:rsidTr="00C43973">
        <w:trPr>
          <w:ins w:id="12022"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71248BCC" w14:textId="77777777" w:rsidR="00677DE9" w:rsidRDefault="00677DE9" w:rsidP="00677DE9">
            <w:pPr>
              <w:spacing w:after="0"/>
              <w:rPr>
                <w:ins w:id="12023" w:author="Arjan Kloosterboer" w:date="2017-09-20T10:59:00Z"/>
                <w:rFonts w:ascii="Calibri" w:eastAsia="Times New Roman" w:hAnsi="Calibri" w:cs="Calibri"/>
                <w:color w:val="000000"/>
              </w:rPr>
            </w:pPr>
            <w:ins w:id="12024" w:author="Arjan Kloosterboer" w:date="2017-09-20T10:59:00Z">
              <w:r>
                <w:rPr>
                  <w:rFonts w:ascii="Calibri" w:eastAsia="Times New Roman" w:hAnsi="Calibri" w:cs="Calibri"/>
                  <w:b/>
                  <w:bCs/>
                  <w:color w:val="000000"/>
                </w:rPr>
                <w:t xml:space="preserve">Regels </w:t>
              </w:r>
            </w:ins>
          </w:p>
        </w:tc>
        <w:tc>
          <w:tcPr>
            <w:tcW w:w="5670" w:type="dxa"/>
            <w:tcBorders>
              <w:top w:val="nil"/>
              <w:left w:val="nil"/>
              <w:bottom w:val="nil"/>
              <w:right w:val="nil"/>
            </w:tcBorders>
            <w:tcMar>
              <w:top w:w="0" w:type="dxa"/>
              <w:left w:w="60" w:type="dxa"/>
              <w:bottom w:w="0" w:type="dxa"/>
              <w:right w:w="60" w:type="dxa"/>
            </w:tcMar>
          </w:tcPr>
          <w:p w14:paraId="221411EA" w14:textId="77777777" w:rsidR="00677DE9" w:rsidRDefault="00677DE9" w:rsidP="00677DE9">
            <w:pPr>
              <w:spacing w:after="0"/>
              <w:rPr>
                <w:ins w:id="12025" w:author="Arjan Kloosterboer" w:date="2017-09-20T10:59:00Z"/>
                <w:rFonts w:ascii="Calibri" w:eastAsia="Times New Roman" w:hAnsi="Calibri" w:cs="Calibri"/>
                <w:color w:val="000000"/>
              </w:rPr>
            </w:pPr>
            <w:ins w:id="12026" w:author="Arjan Kloosterboer" w:date="2017-09-20T10:59:00Z">
              <w:r>
                <w:rPr>
                  <w:rFonts w:ascii="Calibri" w:eastAsia="Times New Roman" w:hAnsi="Calibri" w:cs="Calibri"/>
                  <w:color w:val="000000"/>
                </w:rPr>
                <w:t>-</w:t>
              </w:r>
            </w:ins>
          </w:p>
        </w:tc>
      </w:tr>
      <w:tr w:rsidR="00677DE9" w14:paraId="3BB0FDD3" w14:textId="77777777" w:rsidTr="00C43973">
        <w:trPr>
          <w:ins w:id="12027" w:author="Arjan Kloosterboer" w:date="2017-09-20T10:59:00Z"/>
        </w:trPr>
        <w:tc>
          <w:tcPr>
            <w:tcW w:w="9360" w:type="dxa"/>
            <w:gridSpan w:val="3"/>
            <w:tcBorders>
              <w:top w:val="nil"/>
              <w:left w:val="nil"/>
              <w:bottom w:val="nil"/>
              <w:right w:val="nil"/>
            </w:tcBorders>
            <w:tcMar>
              <w:top w:w="0" w:type="dxa"/>
              <w:left w:w="60" w:type="dxa"/>
              <w:bottom w:w="0" w:type="dxa"/>
              <w:right w:w="60" w:type="dxa"/>
            </w:tcMar>
          </w:tcPr>
          <w:p w14:paraId="554463AE" w14:textId="77777777" w:rsidR="00677DE9" w:rsidRDefault="00677DE9" w:rsidP="00677DE9">
            <w:pPr>
              <w:spacing w:after="0"/>
              <w:rPr>
                <w:ins w:id="12028" w:author="Arjan Kloosterboer" w:date="2017-09-20T10:59:00Z"/>
                <w:rFonts w:ascii="Calibri" w:eastAsia="Times New Roman" w:hAnsi="Calibri" w:cs="Calibri"/>
                <w:color w:val="0F0F0F"/>
              </w:rPr>
            </w:pPr>
            <w:ins w:id="12029" w:author="Arjan Kloosterboer" w:date="2017-09-20T10:59:00Z">
              <w:r>
                <w:rPr>
                  <w:rFonts w:ascii="Calibri" w:eastAsia="Times New Roman" w:hAnsi="Calibri" w:cs="Calibri"/>
                  <w:b/>
                  <w:bCs/>
                  <w:color w:val="0F0F0F"/>
                </w:rPr>
                <w:t>Toelichting</w:t>
              </w:r>
            </w:ins>
          </w:p>
        </w:tc>
      </w:tr>
      <w:tr w:rsidR="00677DE9" w:rsidRPr="005C14BE" w14:paraId="340E9D9B" w14:textId="77777777" w:rsidTr="00C43973">
        <w:trPr>
          <w:ins w:id="12030" w:author="Arjan Kloosterboer" w:date="2017-09-20T10:59:00Z"/>
        </w:trPr>
        <w:tc>
          <w:tcPr>
            <w:tcW w:w="450" w:type="dxa"/>
            <w:tcBorders>
              <w:top w:val="nil"/>
              <w:left w:val="nil"/>
              <w:bottom w:val="nil"/>
              <w:right w:val="nil"/>
            </w:tcBorders>
            <w:tcMar>
              <w:top w:w="0" w:type="dxa"/>
              <w:left w:w="60" w:type="dxa"/>
              <w:bottom w:w="0" w:type="dxa"/>
              <w:right w:w="60" w:type="dxa"/>
            </w:tcMar>
          </w:tcPr>
          <w:p w14:paraId="10066BE9" w14:textId="77777777" w:rsidR="00677DE9" w:rsidRDefault="00677DE9" w:rsidP="00677DE9">
            <w:pPr>
              <w:spacing w:after="0"/>
              <w:rPr>
                <w:ins w:id="12031" w:author="Arjan Kloosterboer" w:date="2017-09-20T10:59:00Z"/>
                <w:rFonts w:ascii="Calibri" w:eastAsia="Times New Roman" w:hAnsi="Calibri" w:cs="Calibri"/>
                <w:b/>
                <w:bCs/>
                <w:color w:val="0F0F0F"/>
              </w:rPr>
            </w:pPr>
          </w:p>
        </w:tc>
        <w:tc>
          <w:tcPr>
            <w:tcW w:w="8910" w:type="dxa"/>
            <w:gridSpan w:val="2"/>
            <w:tcBorders>
              <w:top w:val="nil"/>
              <w:left w:val="nil"/>
              <w:bottom w:val="nil"/>
              <w:right w:val="nil"/>
            </w:tcBorders>
            <w:tcMar>
              <w:top w:w="0" w:type="dxa"/>
              <w:left w:w="60" w:type="dxa"/>
              <w:bottom w:w="0" w:type="dxa"/>
              <w:right w:w="60" w:type="dxa"/>
            </w:tcMar>
          </w:tcPr>
          <w:p w14:paraId="61667E78" w14:textId="77777777" w:rsidR="00677DE9" w:rsidRPr="00677DE9" w:rsidRDefault="00677DE9" w:rsidP="00677DE9">
            <w:pPr>
              <w:spacing w:after="0"/>
              <w:rPr>
                <w:ins w:id="12032" w:author="Arjan Kloosterboer" w:date="2017-09-20T10:59:00Z"/>
                <w:rFonts w:ascii="Calibri" w:eastAsia="Times New Roman" w:hAnsi="Calibri" w:cs="Calibri"/>
                <w:color w:val="0F0F0F"/>
                <w:lang w:val="nl-NL"/>
              </w:rPr>
            </w:pPr>
            <w:ins w:id="12033" w:author="Arjan Kloosterboer" w:date="2017-09-20T10:59:00Z">
              <w:r w:rsidRPr="00677DE9">
                <w:rPr>
                  <w:rFonts w:ascii="Calibri" w:eastAsia="Times New Roman" w:hAnsi="Calibri" w:cs="Calibri"/>
                  <w:color w:val="0F0F0F"/>
                  <w:lang w:val="nl-NL"/>
                </w:rPr>
                <w:t>Een voorbeeld hiervan is “Selectielijst gemeenten en intergemeentelijke organen 2017 dd. 6 juli 2017”.</w:t>
              </w:r>
            </w:ins>
          </w:p>
        </w:tc>
        <w:bookmarkEnd w:id="11951"/>
      </w:tr>
    </w:tbl>
    <w:p w14:paraId="2FC11F3F" w14:textId="77777777" w:rsidR="00677DE9" w:rsidRPr="00677DE9" w:rsidRDefault="00677DE9" w:rsidP="00677DE9">
      <w:pPr>
        <w:widowControl w:val="0"/>
        <w:autoSpaceDE w:val="0"/>
        <w:autoSpaceDN w:val="0"/>
        <w:adjustRightInd w:val="0"/>
        <w:spacing w:before="240" w:after="60" w:line="240" w:lineRule="auto"/>
        <w:outlineLvl w:val="3"/>
        <w:rPr>
          <w:ins w:id="12034" w:author="Arjan Kloosterboer" w:date="2017-09-20T10:59:00Z"/>
          <w:rFonts w:ascii="Arial" w:hAnsi="Arial" w:cs="Arial"/>
          <w:b/>
          <w:color w:val="000000"/>
          <w:sz w:val="24"/>
          <w:szCs w:val="24"/>
          <w:lang w:val="nl-NL"/>
        </w:rPr>
      </w:pPr>
      <w:ins w:id="12035" w:author="Arjan Kloosterboer" w:date="2017-09-20T10:59:00Z">
        <w:r w:rsidRPr="00677DE9">
          <w:rPr>
            <w:rFonts w:ascii="Arial" w:hAnsi="Arial" w:cs="Arial"/>
            <w:b/>
            <w:color w:val="000000"/>
            <w:sz w:val="24"/>
            <w:szCs w:val="24"/>
            <w:lang w:val="nl-NL"/>
          </w:rPr>
          <w:t>«Attribuutsoort» 'Nummer klasse' van gegevensgroeptype 'Selectielijstklasse'</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677DE9" w14:paraId="4E634305" w14:textId="77777777" w:rsidTr="00C43973">
        <w:trPr>
          <w:ins w:id="12036"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1ED888DC" w14:textId="77777777" w:rsidR="00677DE9" w:rsidRDefault="00677DE9" w:rsidP="00677DE9">
            <w:pPr>
              <w:spacing w:after="0"/>
              <w:rPr>
                <w:ins w:id="12037" w:author="Arjan Kloosterboer" w:date="2017-09-20T10:59:00Z"/>
                <w:rFonts w:ascii="Calibri" w:hAnsi="Calibri" w:cs="Calibri"/>
                <w:color w:val="000000"/>
              </w:rPr>
            </w:pPr>
            <w:ins w:id="12038" w:author="Arjan Kloosterboer" w:date="2017-09-20T10:59:00Z">
              <w:r>
                <w:rPr>
                  <w:rFonts w:ascii="Calibri" w:hAnsi="Calibri" w:cs="Calibri"/>
                  <w:b/>
                  <w:bCs/>
                  <w:color w:val="000000"/>
                </w:rPr>
                <w:t xml:space="preserve">Naam </w:t>
              </w:r>
            </w:ins>
          </w:p>
        </w:tc>
        <w:tc>
          <w:tcPr>
            <w:tcW w:w="5670" w:type="dxa"/>
            <w:tcBorders>
              <w:top w:val="nil"/>
              <w:left w:val="nil"/>
              <w:bottom w:val="nil"/>
              <w:right w:val="nil"/>
            </w:tcBorders>
            <w:tcMar>
              <w:top w:w="0" w:type="dxa"/>
              <w:left w:w="60" w:type="dxa"/>
              <w:bottom w:w="0" w:type="dxa"/>
              <w:right w:w="60" w:type="dxa"/>
            </w:tcMar>
          </w:tcPr>
          <w:p w14:paraId="740712A5" w14:textId="77777777" w:rsidR="00677DE9" w:rsidRDefault="00677DE9" w:rsidP="00677DE9">
            <w:pPr>
              <w:spacing w:after="0"/>
              <w:rPr>
                <w:ins w:id="12039" w:author="Arjan Kloosterboer" w:date="2017-09-20T10:59:00Z"/>
                <w:rFonts w:ascii="Calibri" w:hAnsi="Calibri" w:cs="Calibri"/>
                <w:color w:val="000000"/>
              </w:rPr>
            </w:pPr>
            <w:ins w:id="12040" w:author="Arjan Kloosterboer" w:date="2017-09-20T10:59:00Z">
              <w:r>
                <w:rPr>
                  <w:rFonts w:ascii="Calibri" w:hAnsi="Calibri" w:cs="Calibri"/>
                  <w:color w:val="000000"/>
                </w:rPr>
                <w:t>Nummer klasse</w:t>
              </w:r>
            </w:ins>
          </w:p>
        </w:tc>
      </w:tr>
      <w:tr w:rsidR="00677DE9" w14:paraId="2060C549" w14:textId="77777777" w:rsidTr="00C43973">
        <w:trPr>
          <w:ins w:id="12041"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510EF30D" w14:textId="77777777" w:rsidR="00677DE9" w:rsidRDefault="00677DE9" w:rsidP="00677DE9">
            <w:pPr>
              <w:spacing w:after="0"/>
              <w:rPr>
                <w:ins w:id="12042" w:author="Arjan Kloosterboer" w:date="2017-09-20T10:59:00Z"/>
                <w:rFonts w:ascii="Calibri" w:hAnsi="Calibri" w:cs="Calibri"/>
                <w:color w:val="000000"/>
              </w:rPr>
            </w:pPr>
            <w:ins w:id="12043" w:author="Arjan Kloosterboer" w:date="2017-09-20T10:59:00Z">
              <w:r>
                <w:rPr>
                  <w:rFonts w:ascii="Calibri" w:hAnsi="Calibri" w:cs="Calibri"/>
                  <w:b/>
                  <w:bCs/>
                  <w:color w:val="000000"/>
                </w:rPr>
                <w:t xml:space="preserve">Herkomst </w:t>
              </w:r>
            </w:ins>
          </w:p>
        </w:tc>
        <w:tc>
          <w:tcPr>
            <w:tcW w:w="5670" w:type="dxa"/>
            <w:tcBorders>
              <w:top w:val="nil"/>
              <w:left w:val="nil"/>
              <w:bottom w:val="nil"/>
              <w:right w:val="nil"/>
            </w:tcBorders>
            <w:tcMar>
              <w:top w:w="0" w:type="dxa"/>
              <w:left w:w="60" w:type="dxa"/>
              <w:bottom w:w="0" w:type="dxa"/>
              <w:right w:w="60" w:type="dxa"/>
            </w:tcMar>
          </w:tcPr>
          <w:p w14:paraId="458F2A91" w14:textId="77777777" w:rsidR="00677DE9" w:rsidRDefault="00677DE9" w:rsidP="00677DE9">
            <w:pPr>
              <w:spacing w:after="0"/>
              <w:rPr>
                <w:ins w:id="12044" w:author="Arjan Kloosterboer" w:date="2017-09-20T10:59:00Z"/>
                <w:rFonts w:ascii="Calibri" w:hAnsi="Calibri" w:cs="Calibri"/>
                <w:color w:val="000000"/>
              </w:rPr>
            </w:pPr>
            <w:ins w:id="12045" w:author="Arjan Kloosterboer" w:date="2017-09-20T10:59:00Z">
              <w:r>
                <w:rPr>
                  <w:rFonts w:ascii="Calibri" w:hAnsi="Calibri" w:cs="Calibri"/>
                  <w:color w:val="000000"/>
                </w:rPr>
                <w:t>KING</w:t>
              </w:r>
            </w:ins>
          </w:p>
        </w:tc>
      </w:tr>
      <w:tr w:rsidR="00677DE9" w14:paraId="27E47D8B" w14:textId="77777777" w:rsidTr="00C43973">
        <w:trPr>
          <w:trHeight w:val="268"/>
          <w:ins w:id="12046"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3B7D355F" w14:textId="77777777" w:rsidR="00677DE9" w:rsidRDefault="00677DE9" w:rsidP="00677DE9">
            <w:pPr>
              <w:spacing w:after="0"/>
              <w:rPr>
                <w:ins w:id="12047" w:author="Arjan Kloosterboer" w:date="2017-09-20T10:59:00Z"/>
                <w:rFonts w:ascii="Calibri" w:hAnsi="Calibri" w:cs="Calibri"/>
                <w:color w:val="000000"/>
              </w:rPr>
            </w:pPr>
            <w:ins w:id="12048" w:author="Arjan Kloosterboer" w:date="2017-09-20T10:59:00Z">
              <w:r>
                <w:rPr>
                  <w:rFonts w:ascii="Calibri" w:hAnsi="Calibri" w:cs="Calibri"/>
                  <w:b/>
                  <w:bCs/>
                  <w:color w:val="000000"/>
                </w:rPr>
                <w:t xml:space="preserve">Code </w:t>
              </w:r>
            </w:ins>
          </w:p>
        </w:tc>
        <w:tc>
          <w:tcPr>
            <w:tcW w:w="5670" w:type="dxa"/>
            <w:tcBorders>
              <w:top w:val="nil"/>
              <w:left w:val="nil"/>
              <w:bottom w:val="nil"/>
              <w:right w:val="nil"/>
            </w:tcBorders>
            <w:tcMar>
              <w:top w:w="0" w:type="dxa"/>
              <w:left w:w="60" w:type="dxa"/>
              <w:bottom w:w="0" w:type="dxa"/>
              <w:right w:w="60" w:type="dxa"/>
            </w:tcMar>
          </w:tcPr>
          <w:p w14:paraId="4D754BA9" w14:textId="77777777" w:rsidR="00677DE9" w:rsidRDefault="00677DE9" w:rsidP="00677DE9">
            <w:pPr>
              <w:spacing w:after="0"/>
              <w:rPr>
                <w:ins w:id="12049" w:author="Arjan Kloosterboer" w:date="2017-09-20T10:59:00Z"/>
                <w:rFonts w:ascii="Calibri" w:hAnsi="Calibri" w:cs="Calibri"/>
                <w:color w:val="000000"/>
              </w:rPr>
            </w:pPr>
          </w:p>
        </w:tc>
      </w:tr>
      <w:tr w:rsidR="00677DE9" w:rsidRPr="005C14BE" w14:paraId="1182979D" w14:textId="77777777" w:rsidTr="00C43973">
        <w:trPr>
          <w:ins w:id="12050"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03B10D99" w14:textId="77777777" w:rsidR="00677DE9" w:rsidRDefault="00677DE9" w:rsidP="00677DE9">
            <w:pPr>
              <w:spacing w:after="0"/>
              <w:rPr>
                <w:ins w:id="12051" w:author="Arjan Kloosterboer" w:date="2017-09-20T10:59:00Z"/>
                <w:rFonts w:ascii="Calibri" w:hAnsi="Calibri" w:cs="Calibri"/>
                <w:color w:val="000000"/>
              </w:rPr>
            </w:pPr>
            <w:ins w:id="12052" w:author="Arjan Kloosterboer" w:date="2017-09-20T10:59:00Z">
              <w:r>
                <w:rPr>
                  <w:rFonts w:ascii="Calibri" w:hAnsi="Calibri" w:cs="Calibri"/>
                  <w:b/>
                  <w:bCs/>
                  <w:color w:val="000000"/>
                </w:rPr>
                <w:t xml:space="preserve">Definitie </w:t>
              </w:r>
            </w:ins>
          </w:p>
        </w:tc>
        <w:tc>
          <w:tcPr>
            <w:tcW w:w="5670" w:type="dxa"/>
            <w:tcBorders>
              <w:top w:val="nil"/>
              <w:left w:val="nil"/>
              <w:bottom w:val="nil"/>
              <w:right w:val="nil"/>
            </w:tcBorders>
            <w:tcMar>
              <w:top w:w="0" w:type="dxa"/>
              <w:left w:w="60" w:type="dxa"/>
              <w:bottom w:w="0" w:type="dxa"/>
              <w:right w:w="60" w:type="dxa"/>
            </w:tcMar>
          </w:tcPr>
          <w:p w14:paraId="3A6360BA" w14:textId="77777777" w:rsidR="00677DE9" w:rsidRPr="00677DE9" w:rsidRDefault="00677DE9" w:rsidP="00677DE9">
            <w:pPr>
              <w:spacing w:after="0"/>
              <w:rPr>
                <w:ins w:id="12053" w:author="Arjan Kloosterboer" w:date="2017-09-20T10:59:00Z"/>
                <w:rFonts w:ascii="Calibri" w:hAnsi="Calibri" w:cs="Calibri"/>
                <w:color w:val="000000"/>
                <w:lang w:val="nl-NL"/>
              </w:rPr>
            </w:pPr>
            <w:ins w:id="12054" w:author="Arjan Kloosterboer" w:date="2017-09-20T10:59:00Z">
              <w:r w:rsidRPr="00677DE9">
                <w:rPr>
                  <w:rFonts w:ascii="Calibri" w:hAnsi="Calibri" w:cs="Calibri"/>
                  <w:color w:val="000000"/>
                  <w:lang w:val="nl-NL"/>
                </w:rPr>
                <w:t>De aanduiding van een unieke vermelding van waarderingskenmerken in de Selectielijst Archiefbescheiden.</w:t>
              </w:r>
            </w:ins>
          </w:p>
        </w:tc>
      </w:tr>
      <w:tr w:rsidR="00677DE9" w14:paraId="43F7BDC9" w14:textId="77777777" w:rsidTr="00C43973">
        <w:trPr>
          <w:ins w:id="12055"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59FF25EB" w14:textId="77777777" w:rsidR="00677DE9" w:rsidRDefault="00677DE9" w:rsidP="00677DE9">
            <w:pPr>
              <w:spacing w:after="0"/>
              <w:rPr>
                <w:ins w:id="12056" w:author="Arjan Kloosterboer" w:date="2017-09-20T10:59:00Z"/>
                <w:rFonts w:ascii="Calibri" w:hAnsi="Calibri" w:cs="Calibri"/>
                <w:color w:val="000000"/>
              </w:rPr>
            </w:pPr>
            <w:ins w:id="12057" w:author="Arjan Kloosterboer" w:date="2017-09-20T10:59:00Z">
              <w:r>
                <w:rPr>
                  <w:rFonts w:ascii="Calibri" w:hAnsi="Calibri" w:cs="Calibri"/>
                  <w:b/>
                  <w:bCs/>
                  <w:color w:val="000000"/>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2C5E97F1" w14:textId="77777777" w:rsidR="00677DE9" w:rsidRDefault="00677DE9" w:rsidP="00677DE9">
            <w:pPr>
              <w:spacing w:after="0"/>
              <w:rPr>
                <w:ins w:id="12058" w:author="Arjan Kloosterboer" w:date="2017-09-20T10:59:00Z"/>
                <w:rFonts w:ascii="Calibri" w:hAnsi="Calibri" w:cs="Calibri"/>
                <w:color w:val="000000"/>
              </w:rPr>
            </w:pPr>
            <w:ins w:id="12059" w:author="Arjan Kloosterboer" w:date="2017-09-20T10:59:00Z">
              <w:r>
                <w:rPr>
                  <w:rFonts w:ascii="Calibri" w:hAnsi="Calibri" w:cs="Calibri"/>
                  <w:color w:val="000000"/>
                </w:rPr>
                <w:t>KING</w:t>
              </w:r>
            </w:ins>
          </w:p>
        </w:tc>
      </w:tr>
      <w:tr w:rsidR="00677DE9" w14:paraId="53D44FCB" w14:textId="77777777" w:rsidTr="00C43973">
        <w:trPr>
          <w:ins w:id="12060"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12389B91" w14:textId="77777777" w:rsidR="00677DE9" w:rsidRDefault="00677DE9" w:rsidP="00677DE9">
            <w:pPr>
              <w:spacing w:after="0"/>
              <w:rPr>
                <w:ins w:id="12061" w:author="Arjan Kloosterboer" w:date="2017-09-20T10:59:00Z"/>
                <w:rFonts w:ascii="Calibri" w:hAnsi="Calibri" w:cs="Calibri"/>
                <w:color w:val="000000"/>
              </w:rPr>
            </w:pPr>
            <w:ins w:id="12062" w:author="Arjan Kloosterboer" w:date="2017-09-20T10:59:00Z">
              <w:r>
                <w:rPr>
                  <w:rFonts w:ascii="Calibri" w:hAnsi="Calibri" w:cs="Calibri"/>
                  <w:b/>
                  <w:bCs/>
                  <w:color w:val="000000"/>
                </w:rPr>
                <w:t xml:space="preserve">Datum opname </w:t>
              </w:r>
            </w:ins>
          </w:p>
        </w:tc>
        <w:tc>
          <w:tcPr>
            <w:tcW w:w="5670" w:type="dxa"/>
            <w:tcBorders>
              <w:top w:val="nil"/>
              <w:left w:val="nil"/>
              <w:bottom w:val="nil"/>
              <w:right w:val="nil"/>
            </w:tcBorders>
            <w:tcMar>
              <w:top w:w="0" w:type="dxa"/>
              <w:left w:w="60" w:type="dxa"/>
              <w:bottom w:w="0" w:type="dxa"/>
              <w:right w:w="60" w:type="dxa"/>
            </w:tcMar>
          </w:tcPr>
          <w:p w14:paraId="20B4D176" w14:textId="77777777" w:rsidR="00677DE9" w:rsidRDefault="00677DE9" w:rsidP="00677DE9">
            <w:pPr>
              <w:spacing w:after="0"/>
              <w:rPr>
                <w:ins w:id="12063" w:author="Arjan Kloosterboer" w:date="2017-09-20T10:59:00Z"/>
                <w:rFonts w:ascii="Calibri" w:hAnsi="Calibri" w:cs="Calibri"/>
                <w:color w:val="000000"/>
              </w:rPr>
            </w:pPr>
            <w:ins w:id="12064" w:author="Arjan Kloosterboer" w:date="2017-09-20T10:59:00Z">
              <w:r>
                <w:rPr>
                  <w:rFonts w:ascii="Calibri" w:hAnsi="Calibri" w:cs="Calibri"/>
                  <w:color w:val="000000"/>
                </w:rPr>
                <w:t>1-2-2017</w:t>
              </w:r>
            </w:ins>
          </w:p>
        </w:tc>
      </w:tr>
      <w:tr w:rsidR="00677DE9" w14:paraId="70A16988" w14:textId="77777777" w:rsidTr="00C43973">
        <w:trPr>
          <w:ins w:id="12065"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1305F3DE" w14:textId="77777777" w:rsidR="00677DE9" w:rsidRDefault="00677DE9" w:rsidP="00677DE9">
            <w:pPr>
              <w:spacing w:after="0"/>
              <w:rPr>
                <w:ins w:id="12066" w:author="Arjan Kloosterboer" w:date="2017-09-20T10:59:00Z"/>
                <w:rFonts w:ascii="Calibri" w:hAnsi="Calibri" w:cs="Calibri"/>
                <w:color w:val="000000"/>
              </w:rPr>
            </w:pPr>
            <w:ins w:id="12067" w:author="Arjan Kloosterboer" w:date="2017-09-20T10:59:00Z">
              <w:r>
                <w:rPr>
                  <w:rFonts w:ascii="Calibri" w:hAnsi="Calibri" w:cs="Calibri"/>
                  <w:b/>
                  <w:bCs/>
                  <w:color w:val="000000"/>
                </w:rPr>
                <w:t xml:space="preserve">Formaat </w:t>
              </w:r>
            </w:ins>
          </w:p>
        </w:tc>
        <w:tc>
          <w:tcPr>
            <w:tcW w:w="5670" w:type="dxa"/>
            <w:tcBorders>
              <w:top w:val="nil"/>
              <w:left w:val="nil"/>
              <w:bottom w:val="nil"/>
              <w:right w:val="nil"/>
            </w:tcBorders>
            <w:tcMar>
              <w:top w:w="0" w:type="dxa"/>
              <w:left w:w="60" w:type="dxa"/>
              <w:bottom w:w="0" w:type="dxa"/>
              <w:right w:w="60" w:type="dxa"/>
            </w:tcMar>
          </w:tcPr>
          <w:p w14:paraId="66694C4F" w14:textId="77777777" w:rsidR="00677DE9" w:rsidRDefault="00677DE9" w:rsidP="00677DE9">
            <w:pPr>
              <w:spacing w:after="0"/>
              <w:rPr>
                <w:ins w:id="12068" w:author="Arjan Kloosterboer" w:date="2017-09-20T10:59:00Z"/>
                <w:rFonts w:ascii="Calibri" w:hAnsi="Calibri" w:cs="Calibri"/>
                <w:color w:val="000000"/>
              </w:rPr>
            </w:pPr>
            <w:ins w:id="12069" w:author="Arjan Kloosterboer" w:date="2017-09-20T10:59:00Z">
              <w:r>
                <w:rPr>
                  <w:rFonts w:ascii="Calibri" w:hAnsi="Calibri" w:cs="Calibri"/>
                  <w:color w:val="000000"/>
                </w:rPr>
                <w:t>AN20</w:t>
              </w:r>
            </w:ins>
          </w:p>
        </w:tc>
      </w:tr>
      <w:tr w:rsidR="00677DE9" w14:paraId="173DA8B7" w14:textId="77777777" w:rsidTr="00C43973">
        <w:trPr>
          <w:ins w:id="12070"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7B5A89C1" w14:textId="77777777" w:rsidR="00677DE9" w:rsidRDefault="00677DE9" w:rsidP="00677DE9">
            <w:pPr>
              <w:spacing w:after="0"/>
              <w:rPr>
                <w:ins w:id="12071" w:author="Arjan Kloosterboer" w:date="2017-09-20T10:59:00Z"/>
                <w:rFonts w:ascii="Calibri" w:hAnsi="Calibri" w:cs="Calibri"/>
                <w:color w:val="000000"/>
              </w:rPr>
            </w:pPr>
            <w:ins w:id="12072" w:author="Arjan Kloosterboer" w:date="2017-09-20T10:59:00Z">
              <w:r>
                <w:rPr>
                  <w:rFonts w:ascii="Calibri" w:hAnsi="Calibri" w:cs="Calibri"/>
                  <w:b/>
                  <w:bCs/>
                  <w:color w:val="000000"/>
                </w:rPr>
                <w:t>Waardenverzameling</w:t>
              </w:r>
            </w:ins>
          </w:p>
        </w:tc>
        <w:tc>
          <w:tcPr>
            <w:tcW w:w="5670" w:type="dxa"/>
            <w:tcBorders>
              <w:top w:val="nil"/>
              <w:left w:val="nil"/>
              <w:bottom w:val="nil"/>
              <w:right w:val="nil"/>
            </w:tcBorders>
            <w:tcMar>
              <w:top w:w="0" w:type="dxa"/>
              <w:left w:w="60" w:type="dxa"/>
              <w:bottom w:w="0" w:type="dxa"/>
              <w:right w:w="60" w:type="dxa"/>
            </w:tcMar>
          </w:tcPr>
          <w:p w14:paraId="5B639AFC" w14:textId="77777777" w:rsidR="00677DE9" w:rsidRDefault="00677DE9" w:rsidP="00677DE9">
            <w:pPr>
              <w:spacing w:after="0"/>
              <w:rPr>
                <w:ins w:id="12073" w:author="Arjan Kloosterboer" w:date="2017-09-20T10:59:00Z"/>
                <w:rFonts w:ascii="Calibri" w:hAnsi="Calibri" w:cs="Calibri"/>
                <w:color w:val="000000"/>
              </w:rPr>
            </w:pPr>
          </w:p>
        </w:tc>
      </w:tr>
      <w:tr w:rsidR="00677DE9" w14:paraId="0FC14512" w14:textId="77777777" w:rsidTr="00C43973">
        <w:trPr>
          <w:ins w:id="12074"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337E2EED" w14:textId="77777777" w:rsidR="00677DE9" w:rsidRDefault="00677DE9" w:rsidP="00677DE9">
            <w:pPr>
              <w:spacing w:after="0"/>
              <w:rPr>
                <w:ins w:id="12075" w:author="Arjan Kloosterboer" w:date="2017-09-20T10:59:00Z"/>
                <w:rFonts w:ascii="Calibri" w:hAnsi="Calibri" w:cs="Calibri"/>
                <w:b/>
                <w:bCs/>
                <w:color w:val="000000"/>
              </w:rPr>
            </w:pPr>
            <w:ins w:id="12076" w:author="Arjan Kloosterboer" w:date="2017-09-20T10:59:00Z">
              <w:r>
                <w:rPr>
                  <w:rFonts w:ascii="Calibri" w:hAnsi="Calibri" w:cs="Calibri"/>
                  <w:b/>
                  <w:bCs/>
                  <w:color w:val="000000"/>
                </w:rPr>
                <w:t xml:space="preserve">Indicatie </w:t>
              </w:r>
              <w:r>
                <w:rPr>
                  <w:rFonts w:ascii="Calibri" w:hAnsi="Calibri" w:cs="Calibri"/>
                  <w:b/>
                  <w:bCs/>
                  <w:color w:val="000000"/>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0ADB07A7" w14:textId="77777777" w:rsidR="00677DE9" w:rsidRDefault="00677DE9" w:rsidP="00677DE9">
            <w:pPr>
              <w:spacing w:after="0"/>
              <w:rPr>
                <w:ins w:id="12077" w:author="Arjan Kloosterboer" w:date="2017-09-20T10:59:00Z"/>
                <w:rFonts w:ascii="Calibri" w:hAnsi="Calibri" w:cs="Calibri"/>
                <w:color w:val="000000"/>
              </w:rPr>
            </w:pPr>
            <w:ins w:id="12078" w:author="Arjan Kloosterboer" w:date="2017-09-20T10:59:00Z">
              <w:r>
                <w:rPr>
                  <w:rFonts w:ascii="Calibri" w:hAnsi="Calibri" w:cs="Calibri"/>
                  <w:color w:val="000000"/>
                </w:rPr>
                <w:t>Zie groep</w:t>
              </w:r>
            </w:ins>
          </w:p>
        </w:tc>
      </w:tr>
      <w:tr w:rsidR="00677DE9" w14:paraId="592B2D1E" w14:textId="77777777" w:rsidTr="00C43973">
        <w:trPr>
          <w:ins w:id="12079"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04838E3F" w14:textId="77777777" w:rsidR="00677DE9" w:rsidRDefault="00677DE9" w:rsidP="00677DE9">
            <w:pPr>
              <w:spacing w:after="0"/>
              <w:rPr>
                <w:ins w:id="12080" w:author="Arjan Kloosterboer" w:date="2017-09-20T10:59:00Z"/>
                <w:rFonts w:ascii="Calibri" w:hAnsi="Calibri" w:cs="Calibri"/>
                <w:b/>
                <w:bCs/>
                <w:color w:val="000000"/>
              </w:rPr>
            </w:pPr>
            <w:ins w:id="12081" w:author="Arjan Kloosterboer" w:date="2017-09-20T10:59:00Z">
              <w:r>
                <w:rPr>
                  <w:rFonts w:ascii="Calibri" w:hAnsi="Calibri" w:cs="Calibri"/>
                  <w:b/>
                  <w:bCs/>
                  <w:color w:val="000000"/>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45F4BE09" w14:textId="77777777" w:rsidR="00677DE9" w:rsidRDefault="00677DE9" w:rsidP="00677DE9">
            <w:pPr>
              <w:spacing w:after="0"/>
              <w:rPr>
                <w:ins w:id="12082" w:author="Arjan Kloosterboer" w:date="2017-09-20T10:59:00Z"/>
                <w:rFonts w:ascii="Calibri" w:hAnsi="Calibri" w:cs="Calibri"/>
                <w:color w:val="000000"/>
              </w:rPr>
            </w:pPr>
            <w:ins w:id="12083" w:author="Arjan Kloosterboer" w:date="2017-09-20T10:59:00Z">
              <w:r>
                <w:rPr>
                  <w:rFonts w:ascii="Calibri" w:hAnsi="Calibri" w:cs="Calibri"/>
                  <w:color w:val="000000"/>
                </w:rPr>
                <w:t>Zie groep</w:t>
              </w:r>
            </w:ins>
          </w:p>
        </w:tc>
      </w:tr>
      <w:tr w:rsidR="00677DE9" w14:paraId="2B0518B5" w14:textId="77777777" w:rsidTr="00C43973">
        <w:trPr>
          <w:ins w:id="12084"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686ECD89" w14:textId="77777777" w:rsidR="00677DE9" w:rsidRDefault="00677DE9" w:rsidP="00677DE9">
            <w:pPr>
              <w:spacing w:after="0"/>
              <w:rPr>
                <w:ins w:id="12085" w:author="Arjan Kloosterboer" w:date="2017-09-20T10:59:00Z"/>
                <w:rFonts w:ascii="Calibri" w:hAnsi="Calibri" w:cs="Calibri"/>
                <w:b/>
                <w:bCs/>
                <w:color w:val="000000"/>
              </w:rPr>
            </w:pPr>
            <w:ins w:id="12086" w:author="Arjan Kloosterboer" w:date="2017-09-20T10:59:00Z">
              <w:r>
                <w:rPr>
                  <w:rFonts w:ascii="Calibri" w:hAnsi="Calibri" w:cs="Calibri"/>
                  <w:b/>
                  <w:bCs/>
                  <w:color w:val="000000"/>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7DCFE159" w14:textId="77777777" w:rsidR="00677DE9" w:rsidRDefault="00677DE9" w:rsidP="00677DE9">
            <w:pPr>
              <w:spacing w:after="0"/>
              <w:rPr>
                <w:ins w:id="12087" w:author="Arjan Kloosterboer" w:date="2017-09-20T10:59:00Z"/>
                <w:rFonts w:ascii="Calibri" w:hAnsi="Calibri" w:cs="Calibri"/>
                <w:color w:val="000000"/>
              </w:rPr>
            </w:pPr>
            <w:ins w:id="12088" w:author="Arjan Kloosterboer" w:date="2017-09-20T10:59:00Z">
              <w:r>
                <w:rPr>
                  <w:rFonts w:ascii="Calibri" w:hAnsi="Calibri" w:cs="Calibri"/>
                  <w:color w:val="000000"/>
                </w:rPr>
                <w:t>Nee</w:t>
              </w:r>
            </w:ins>
          </w:p>
        </w:tc>
      </w:tr>
      <w:tr w:rsidR="00677DE9" w14:paraId="0E06436C" w14:textId="77777777" w:rsidTr="00C43973">
        <w:trPr>
          <w:ins w:id="12089"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7D919784" w14:textId="77777777" w:rsidR="00677DE9" w:rsidRDefault="00677DE9" w:rsidP="00677DE9">
            <w:pPr>
              <w:spacing w:after="0"/>
              <w:rPr>
                <w:ins w:id="12090" w:author="Arjan Kloosterboer" w:date="2017-09-20T10:59:00Z"/>
                <w:rFonts w:ascii="Calibri" w:hAnsi="Calibri" w:cs="Calibri"/>
                <w:b/>
                <w:bCs/>
                <w:color w:val="000000"/>
              </w:rPr>
            </w:pPr>
            <w:ins w:id="12091" w:author="Arjan Kloosterboer" w:date="2017-09-20T10:59:00Z">
              <w:r>
                <w:rPr>
                  <w:rFonts w:ascii="Calibri" w:hAnsi="Calibri" w:cs="Calibri"/>
                  <w:b/>
                  <w:bCs/>
                  <w:color w:val="000000"/>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556E92E5" w14:textId="77777777" w:rsidR="00677DE9" w:rsidRDefault="00677DE9" w:rsidP="00677DE9">
            <w:pPr>
              <w:spacing w:after="0"/>
              <w:rPr>
                <w:ins w:id="12092" w:author="Arjan Kloosterboer" w:date="2017-09-20T10:59:00Z"/>
                <w:rFonts w:ascii="Calibri" w:hAnsi="Calibri" w:cs="Calibri"/>
                <w:color w:val="000000"/>
              </w:rPr>
            </w:pPr>
            <w:ins w:id="12093" w:author="Arjan Kloosterboer" w:date="2017-09-20T10:59:00Z">
              <w:r>
                <w:rPr>
                  <w:rFonts w:ascii="Calibri" w:hAnsi="Calibri" w:cs="Calibri"/>
                  <w:color w:val="000000"/>
                </w:rPr>
                <w:t>Nee</w:t>
              </w:r>
            </w:ins>
          </w:p>
        </w:tc>
      </w:tr>
      <w:tr w:rsidR="00677DE9" w14:paraId="048EABB1" w14:textId="77777777" w:rsidTr="00C43973">
        <w:trPr>
          <w:ins w:id="12094"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21552CC0" w14:textId="77777777" w:rsidR="00677DE9" w:rsidRDefault="00677DE9" w:rsidP="00677DE9">
            <w:pPr>
              <w:spacing w:after="0"/>
              <w:rPr>
                <w:ins w:id="12095" w:author="Arjan Kloosterboer" w:date="2017-09-20T10:59:00Z"/>
                <w:rFonts w:ascii="Calibri" w:hAnsi="Calibri" w:cs="Calibri"/>
                <w:color w:val="000000"/>
              </w:rPr>
            </w:pPr>
            <w:ins w:id="12096" w:author="Arjan Kloosterboer" w:date="2017-09-20T10:59:00Z">
              <w:r>
                <w:rPr>
                  <w:rFonts w:ascii="Calibri" w:hAnsi="Calibri" w:cs="Calibri"/>
                  <w:b/>
                  <w:bCs/>
                  <w:color w:val="000000"/>
                </w:rPr>
                <w:t>Indicatie kardinaliteit</w:t>
              </w:r>
            </w:ins>
          </w:p>
        </w:tc>
        <w:tc>
          <w:tcPr>
            <w:tcW w:w="5670" w:type="dxa"/>
            <w:tcBorders>
              <w:top w:val="nil"/>
              <w:left w:val="nil"/>
              <w:bottom w:val="nil"/>
              <w:right w:val="nil"/>
            </w:tcBorders>
            <w:tcMar>
              <w:top w:w="0" w:type="dxa"/>
              <w:left w:w="60" w:type="dxa"/>
              <w:bottom w:w="0" w:type="dxa"/>
              <w:right w:w="60" w:type="dxa"/>
            </w:tcMar>
          </w:tcPr>
          <w:p w14:paraId="5BA28329" w14:textId="77777777" w:rsidR="00677DE9" w:rsidRDefault="00677DE9" w:rsidP="00677DE9">
            <w:pPr>
              <w:spacing w:after="0"/>
              <w:rPr>
                <w:ins w:id="12097" w:author="Arjan Kloosterboer" w:date="2017-09-20T10:59:00Z"/>
                <w:rFonts w:ascii="Calibri" w:hAnsi="Calibri" w:cs="Calibri"/>
                <w:color w:val="000000"/>
              </w:rPr>
            </w:pPr>
            <w:ins w:id="12098" w:author="Arjan Kloosterboer" w:date="2017-09-20T10:59:00Z">
              <w:r>
                <w:rPr>
                  <w:rFonts w:ascii="Calibri" w:hAnsi="Calibri" w:cs="Calibri"/>
                  <w:color w:val="000000"/>
                </w:rPr>
                <w:t>1 - 1</w:t>
              </w:r>
            </w:ins>
          </w:p>
        </w:tc>
      </w:tr>
      <w:tr w:rsidR="00677DE9" w14:paraId="523CD3D5" w14:textId="77777777" w:rsidTr="00C43973">
        <w:trPr>
          <w:ins w:id="12099"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705D5913" w14:textId="77777777" w:rsidR="00677DE9" w:rsidRDefault="00677DE9" w:rsidP="00677DE9">
            <w:pPr>
              <w:spacing w:after="0"/>
              <w:rPr>
                <w:ins w:id="12100" w:author="Arjan Kloosterboer" w:date="2017-09-20T10:59:00Z"/>
                <w:rFonts w:ascii="Calibri" w:hAnsi="Calibri" w:cs="Calibri"/>
                <w:color w:val="000000"/>
              </w:rPr>
            </w:pPr>
            <w:ins w:id="12101" w:author="Arjan Kloosterboer" w:date="2017-09-20T10:59:00Z">
              <w:r>
                <w:rPr>
                  <w:rFonts w:ascii="Calibri" w:hAnsi="Calibri" w:cs="Calibri"/>
                  <w:b/>
                  <w:bCs/>
                  <w:color w:val="000000"/>
                </w:rPr>
                <w:t>Indicatie authentiek</w:t>
              </w:r>
            </w:ins>
          </w:p>
        </w:tc>
        <w:tc>
          <w:tcPr>
            <w:tcW w:w="5670" w:type="dxa"/>
            <w:tcBorders>
              <w:top w:val="nil"/>
              <w:left w:val="nil"/>
              <w:bottom w:val="nil"/>
              <w:right w:val="nil"/>
            </w:tcBorders>
            <w:tcMar>
              <w:top w:w="0" w:type="dxa"/>
              <w:left w:w="60" w:type="dxa"/>
              <w:bottom w:w="0" w:type="dxa"/>
              <w:right w:w="60" w:type="dxa"/>
            </w:tcMar>
          </w:tcPr>
          <w:p w14:paraId="482F1B73" w14:textId="77777777" w:rsidR="00677DE9" w:rsidRDefault="00677DE9" w:rsidP="00677DE9">
            <w:pPr>
              <w:spacing w:after="0"/>
              <w:rPr>
                <w:ins w:id="12102" w:author="Arjan Kloosterboer" w:date="2017-09-20T10:59:00Z"/>
                <w:rFonts w:ascii="Calibri" w:hAnsi="Calibri" w:cs="Calibri"/>
                <w:color w:val="000000"/>
              </w:rPr>
            </w:pPr>
            <w:ins w:id="12103" w:author="Arjan Kloosterboer" w:date="2017-09-20T10:59:00Z">
              <w:r>
                <w:rPr>
                  <w:rFonts w:ascii="Calibri" w:hAnsi="Calibri" w:cs="Calibri"/>
                  <w:color w:val="000000"/>
                </w:rPr>
                <w:t>Gemeentelijk kerngegeven</w:t>
              </w:r>
            </w:ins>
          </w:p>
        </w:tc>
      </w:tr>
      <w:tr w:rsidR="00677DE9" w14:paraId="776CF544" w14:textId="77777777" w:rsidTr="00C43973">
        <w:trPr>
          <w:ins w:id="12104" w:author="Arjan Kloosterboer" w:date="2017-09-20T10:59:00Z"/>
        </w:trPr>
        <w:tc>
          <w:tcPr>
            <w:tcW w:w="3690" w:type="dxa"/>
            <w:gridSpan w:val="2"/>
            <w:tcBorders>
              <w:top w:val="nil"/>
              <w:left w:val="nil"/>
              <w:bottom w:val="nil"/>
              <w:right w:val="nil"/>
            </w:tcBorders>
            <w:tcMar>
              <w:top w:w="0" w:type="dxa"/>
              <w:left w:w="60" w:type="dxa"/>
              <w:bottom w:w="0" w:type="dxa"/>
              <w:right w:w="60" w:type="dxa"/>
            </w:tcMar>
          </w:tcPr>
          <w:p w14:paraId="0297700B" w14:textId="77777777" w:rsidR="00677DE9" w:rsidRDefault="00677DE9" w:rsidP="00677DE9">
            <w:pPr>
              <w:spacing w:after="0"/>
              <w:rPr>
                <w:ins w:id="12105" w:author="Arjan Kloosterboer" w:date="2017-09-20T10:59:00Z"/>
                <w:rFonts w:ascii="Calibri" w:hAnsi="Calibri" w:cs="Calibri"/>
                <w:color w:val="000000"/>
              </w:rPr>
            </w:pPr>
            <w:ins w:id="12106" w:author="Arjan Kloosterboer" w:date="2017-09-20T10:59:00Z">
              <w:r>
                <w:rPr>
                  <w:rFonts w:ascii="Calibri" w:hAnsi="Calibri" w:cs="Calibri"/>
                  <w:b/>
                  <w:bCs/>
                  <w:color w:val="000000"/>
                </w:rPr>
                <w:t xml:space="preserve">Regels </w:t>
              </w:r>
            </w:ins>
          </w:p>
        </w:tc>
        <w:tc>
          <w:tcPr>
            <w:tcW w:w="5670" w:type="dxa"/>
            <w:tcBorders>
              <w:top w:val="nil"/>
              <w:left w:val="nil"/>
              <w:bottom w:val="nil"/>
              <w:right w:val="nil"/>
            </w:tcBorders>
            <w:tcMar>
              <w:top w:w="0" w:type="dxa"/>
              <w:left w:w="60" w:type="dxa"/>
              <w:bottom w:w="0" w:type="dxa"/>
              <w:right w:w="60" w:type="dxa"/>
            </w:tcMar>
          </w:tcPr>
          <w:p w14:paraId="06B20B6C" w14:textId="77777777" w:rsidR="00677DE9" w:rsidRDefault="00677DE9" w:rsidP="00677DE9">
            <w:pPr>
              <w:spacing w:after="0"/>
              <w:rPr>
                <w:ins w:id="12107" w:author="Arjan Kloosterboer" w:date="2017-09-20T10:59:00Z"/>
                <w:rFonts w:ascii="Calibri" w:hAnsi="Calibri" w:cs="Calibri"/>
                <w:color w:val="000000"/>
              </w:rPr>
            </w:pPr>
            <w:ins w:id="12108" w:author="Arjan Kloosterboer" w:date="2017-09-20T10:59:00Z">
              <w:r>
                <w:rPr>
                  <w:rFonts w:ascii="Calibri" w:hAnsi="Calibri" w:cs="Calibri"/>
                  <w:color w:val="000000"/>
                </w:rPr>
                <w:t>-</w:t>
              </w:r>
            </w:ins>
          </w:p>
        </w:tc>
      </w:tr>
      <w:tr w:rsidR="00677DE9" w14:paraId="62FB34AB" w14:textId="77777777" w:rsidTr="00C43973">
        <w:trPr>
          <w:ins w:id="12109" w:author="Arjan Kloosterboer" w:date="2017-09-20T10:59:00Z"/>
        </w:trPr>
        <w:tc>
          <w:tcPr>
            <w:tcW w:w="9360" w:type="dxa"/>
            <w:gridSpan w:val="3"/>
            <w:tcBorders>
              <w:top w:val="nil"/>
              <w:left w:val="nil"/>
              <w:bottom w:val="nil"/>
              <w:right w:val="nil"/>
            </w:tcBorders>
            <w:tcMar>
              <w:top w:w="0" w:type="dxa"/>
              <w:left w:w="60" w:type="dxa"/>
              <w:bottom w:w="0" w:type="dxa"/>
              <w:right w:w="60" w:type="dxa"/>
            </w:tcMar>
          </w:tcPr>
          <w:p w14:paraId="2A0A2A08" w14:textId="77777777" w:rsidR="00677DE9" w:rsidRDefault="00677DE9" w:rsidP="00677DE9">
            <w:pPr>
              <w:spacing w:after="0"/>
              <w:rPr>
                <w:ins w:id="12110" w:author="Arjan Kloosterboer" w:date="2017-09-20T10:59:00Z"/>
                <w:rFonts w:ascii="Calibri" w:hAnsi="Calibri" w:cs="Calibri"/>
                <w:color w:val="0F0F0F"/>
              </w:rPr>
            </w:pPr>
            <w:ins w:id="12111" w:author="Arjan Kloosterboer" w:date="2017-09-20T10:59:00Z">
              <w:r>
                <w:rPr>
                  <w:rFonts w:ascii="Calibri" w:hAnsi="Calibri" w:cs="Calibri"/>
                  <w:b/>
                  <w:bCs/>
                  <w:color w:val="0F0F0F"/>
                </w:rPr>
                <w:t>Toelichting</w:t>
              </w:r>
            </w:ins>
          </w:p>
        </w:tc>
      </w:tr>
      <w:tr w:rsidR="00677DE9" w:rsidRPr="005C14BE" w14:paraId="28E9AD39" w14:textId="77777777" w:rsidTr="00C43973">
        <w:trPr>
          <w:ins w:id="12112" w:author="Arjan Kloosterboer" w:date="2017-09-20T10:59:00Z"/>
        </w:trPr>
        <w:tc>
          <w:tcPr>
            <w:tcW w:w="450" w:type="dxa"/>
            <w:tcBorders>
              <w:top w:val="nil"/>
              <w:left w:val="nil"/>
              <w:bottom w:val="nil"/>
              <w:right w:val="nil"/>
            </w:tcBorders>
            <w:tcMar>
              <w:top w:w="0" w:type="dxa"/>
              <w:left w:w="60" w:type="dxa"/>
              <w:bottom w:w="0" w:type="dxa"/>
              <w:right w:w="60" w:type="dxa"/>
            </w:tcMar>
          </w:tcPr>
          <w:p w14:paraId="5A207410" w14:textId="77777777" w:rsidR="00677DE9" w:rsidRDefault="00677DE9" w:rsidP="00677DE9">
            <w:pPr>
              <w:spacing w:after="0"/>
              <w:rPr>
                <w:ins w:id="12113" w:author="Arjan Kloosterboer" w:date="2017-09-20T10:59:00Z"/>
                <w:rFonts w:ascii="Calibri" w:hAnsi="Calibri" w:cs="Calibri"/>
                <w:b/>
                <w:bCs/>
                <w:color w:val="0F0F0F"/>
              </w:rPr>
            </w:pPr>
          </w:p>
        </w:tc>
        <w:tc>
          <w:tcPr>
            <w:tcW w:w="8910" w:type="dxa"/>
            <w:gridSpan w:val="2"/>
            <w:tcBorders>
              <w:top w:val="nil"/>
              <w:left w:val="nil"/>
              <w:bottom w:val="nil"/>
              <w:right w:val="nil"/>
            </w:tcBorders>
            <w:tcMar>
              <w:top w:w="0" w:type="dxa"/>
              <w:left w:w="60" w:type="dxa"/>
              <w:bottom w:w="0" w:type="dxa"/>
              <w:right w:w="60" w:type="dxa"/>
            </w:tcMar>
          </w:tcPr>
          <w:p w14:paraId="2A1171E4" w14:textId="77777777" w:rsidR="00677DE9" w:rsidRPr="00677DE9" w:rsidRDefault="00677DE9" w:rsidP="00677DE9">
            <w:pPr>
              <w:spacing w:after="0"/>
              <w:rPr>
                <w:ins w:id="12114" w:author="Arjan Kloosterboer" w:date="2017-09-20T10:59:00Z"/>
                <w:rFonts w:ascii="Calibri" w:hAnsi="Calibri" w:cs="Calibri"/>
                <w:color w:val="0F0F0F"/>
                <w:lang w:val="nl-NL"/>
              </w:rPr>
            </w:pPr>
            <w:ins w:id="12115" w:author="Arjan Kloosterboer" w:date="2017-09-20T10:59:00Z">
              <w:r w:rsidRPr="00677DE9">
                <w:rPr>
                  <w:rFonts w:ascii="Calibri" w:hAnsi="Calibri" w:cs="Calibri"/>
                  <w:color w:val="0F0F0F"/>
                  <w:lang w:val="nl-NL"/>
                </w:rPr>
                <w:t xml:space="preserve">In bijvoorbeeld de gemeentelijke selectielijst 2017 gaat het om de aanduiding van de unieke combinatie van selectielijstproces, resultaat en procesobjectomschrijving, zoals vermeld in de kolom 'Nr.', bijvoorbeeld "5.1.4" voor Procestype 5: 'Producten en diensten leveren', Resultaat 1 ('Geleverd') en procesobjectomschrijving 4: 'Reisdocument, identiteitsbewijs'.  </w:t>
              </w:r>
            </w:ins>
          </w:p>
          <w:p w14:paraId="7A4AF6C4" w14:textId="77777777" w:rsidR="00677DE9" w:rsidRPr="00677DE9" w:rsidRDefault="00677DE9" w:rsidP="00677DE9">
            <w:pPr>
              <w:spacing w:after="0"/>
              <w:rPr>
                <w:ins w:id="12116" w:author="Arjan Kloosterboer" w:date="2017-09-20T10:59:00Z"/>
                <w:rFonts w:ascii="Calibri" w:hAnsi="Calibri" w:cs="Calibri"/>
                <w:color w:val="0F0F0F"/>
                <w:lang w:val="nl-NL"/>
              </w:rPr>
            </w:pPr>
            <w:ins w:id="12117" w:author="Arjan Kloosterboer" w:date="2017-09-20T10:59:00Z">
              <w:r w:rsidRPr="00677DE9">
                <w:rPr>
                  <w:rFonts w:ascii="Calibri" w:hAnsi="Calibri" w:cs="Calibri"/>
                  <w:color w:val="0F0F0F"/>
                  <w:lang w:val="nl-NL"/>
                </w:rPr>
                <w:t>De waarde kan ontleend worden aan het van toepassing zijnde Resultaattype, attribuutsoort Selectielijstklasse, bij het desbetreffende Zaatype in de toegepaste Zaaktypecatalogus.</w:t>
              </w:r>
            </w:ins>
          </w:p>
        </w:tc>
        <w:bookmarkEnd w:id="11952"/>
      </w:tr>
      <w:bookmarkEnd w:id="11878"/>
    </w:tbl>
    <w:p w14:paraId="4C114B8B" w14:textId="77777777" w:rsidR="00FE63AC" w:rsidRPr="00DD0F4F" w:rsidRDefault="00FE63AC" w:rsidP="0099098F">
      <w:pPr>
        <w:rPr>
          <w:noProof/>
          <w:lang w:val="nl-NL"/>
        </w:rPr>
      </w:pPr>
    </w:p>
    <w:p w14:paraId="4E8BFB02" w14:textId="77777777" w:rsidR="006C4E2B" w:rsidRDefault="006C4E2B" w:rsidP="006C4E2B">
      <w:pPr>
        <w:pStyle w:val="Kop3"/>
        <w:rPr>
          <w:noProof/>
        </w:rPr>
      </w:pPr>
      <w:bookmarkStart w:id="12118" w:name="_Ref361133885"/>
      <w:bookmarkStart w:id="12119" w:name="_Toc493812452"/>
      <w:r>
        <w:rPr>
          <w:noProof/>
        </w:rPr>
        <w:t>Zaakgeometrie</w:t>
      </w:r>
      <w:bookmarkEnd w:id="12118"/>
      <w:bookmarkEnd w:id="12119"/>
    </w:p>
    <w:p w14:paraId="6B296646" w14:textId="77777777" w:rsidR="006C4E2B" w:rsidRDefault="006C4E2B" w:rsidP="006C4E2B">
      <w:pPr>
        <w:spacing w:after="0"/>
        <w:rPr>
          <w:noProof/>
        </w:rPr>
      </w:pPr>
      <w:r w:rsidRPr="00DD0F4F">
        <w:rPr>
          <w:noProof/>
          <w:lang w:val="nl-NL"/>
        </w:rPr>
        <w:t xml:space="preserve">Ter discussie is geweest hoe de lokatie vastgelegd wordt (cq. hoe de lokatie gemodeleerd wordt) van de plek op aarde waarop de zaak betrekking heeft. </w:t>
      </w:r>
      <w:r>
        <w:rPr>
          <w:noProof/>
        </w:rPr>
        <w:t>In de huidige modellering zijn daarvoor twee mogelijkheden:</w:t>
      </w:r>
    </w:p>
    <w:p w14:paraId="2E457082" w14:textId="77777777" w:rsidR="00594431" w:rsidRDefault="006C4E2B">
      <w:pPr>
        <w:pStyle w:val="Lijstalinea"/>
        <w:numPr>
          <w:ilvl w:val="0"/>
          <w:numId w:val="3"/>
        </w:numPr>
        <w:spacing w:after="0"/>
        <w:ind w:left="714" w:hanging="357"/>
        <w:rPr>
          <w:noProof/>
          <w:lang w:val="nl-NL"/>
        </w:rPr>
      </w:pPr>
      <w:r w:rsidRPr="00DD0F4F">
        <w:rPr>
          <w:noProof/>
          <w:lang w:val="nl-NL"/>
        </w:rPr>
        <w:lastRenderedPageBreak/>
        <w:t>Via de ZAAKOBJECT-relatie één of meer ruimtelijke OBJECTen relateren aan  de ZAAK. Het gaat dan om ruimtelijke objecten in enige basisregistratie (Pand, Verblijfsobject, Kadastraal object, Wegdeel, etcetera)</w:t>
      </w:r>
    </w:p>
    <w:p w14:paraId="38FA066A" w14:textId="77777777" w:rsidR="00594431" w:rsidRDefault="006C4E2B">
      <w:pPr>
        <w:pStyle w:val="Lijstalinea"/>
        <w:numPr>
          <w:ilvl w:val="0"/>
          <w:numId w:val="3"/>
        </w:numPr>
        <w:spacing w:after="0"/>
        <w:ind w:left="714" w:hanging="357"/>
        <w:rPr>
          <w:noProof/>
          <w:lang w:val="nl-NL"/>
        </w:rPr>
      </w:pPr>
      <w:r w:rsidRPr="00DD0F4F">
        <w:rPr>
          <w:noProof/>
          <w:lang w:val="nl-NL"/>
        </w:rPr>
        <w:t>Door middel van het groepsattribuut ANDER ZAAKOBJECT (van ZAAK) één of meer ruimtelijke objecten (zijnde geen basisregistratieobjecten) bij de zaak vastleggen inclusief de geometrie daarvan.</w:t>
      </w:r>
    </w:p>
    <w:p w14:paraId="6AD4EC84" w14:textId="77777777" w:rsidR="006C4E2B" w:rsidRPr="00DD0F4F" w:rsidRDefault="006C4E2B" w:rsidP="006C4E2B">
      <w:pPr>
        <w:rPr>
          <w:noProof/>
          <w:lang w:val="nl-NL"/>
        </w:rPr>
      </w:pPr>
      <w:r w:rsidRPr="00DD0F4F">
        <w:rPr>
          <w:noProof/>
          <w:lang w:val="nl-NL"/>
        </w:rPr>
        <w:t>De veronderstelling daarachter is dat een zaak ruimtelijk gezien altijd betrekking heeft op een ruimtelijk object. Beoordeeld is dat dat niet altijd opgaat. Bijvoorbeeld, er wordt een aanvraag ingediend voor een Evenementenvergunning t.b.v. een straatbarbeque. Deze vindt plaats in een gedeelte van een straat. Er is dan geen sprake van een ruimtelijk object maar enkel van een plek op aarde</w:t>
      </w:r>
      <w:r w:rsidR="004620FF" w:rsidRPr="00DD0F4F">
        <w:rPr>
          <w:noProof/>
          <w:lang w:val="nl-NL"/>
        </w:rPr>
        <w:t xml:space="preserve">. Er zijn meer situaties waarin </w:t>
      </w:r>
      <w:r w:rsidRPr="00DD0F4F">
        <w:rPr>
          <w:noProof/>
          <w:lang w:val="nl-NL"/>
        </w:rPr>
        <w:t xml:space="preserve">de zaak betrekking </w:t>
      </w:r>
      <w:r w:rsidR="004620FF" w:rsidRPr="00DD0F4F">
        <w:rPr>
          <w:noProof/>
          <w:lang w:val="nl-NL"/>
        </w:rPr>
        <w:t xml:space="preserve">heeft </w:t>
      </w:r>
      <w:r w:rsidRPr="00DD0F4F">
        <w:rPr>
          <w:noProof/>
          <w:lang w:val="nl-NL"/>
        </w:rPr>
        <w:t>op een niet als specifiek ruimtelijk object benoemd gedeelte van het aardoppervlak</w:t>
      </w:r>
      <w:r w:rsidR="004620FF" w:rsidRPr="00DD0F4F">
        <w:rPr>
          <w:noProof/>
          <w:lang w:val="nl-NL"/>
        </w:rPr>
        <w:t xml:space="preserve">, zoals </w:t>
      </w:r>
      <w:r w:rsidRPr="00DD0F4F">
        <w:rPr>
          <w:noProof/>
          <w:lang w:val="nl-NL"/>
        </w:rPr>
        <w:t>de melding van op straat liggend afval</w:t>
      </w:r>
      <w:r w:rsidR="009C2896" w:rsidRPr="00DD0F4F">
        <w:rPr>
          <w:noProof/>
          <w:lang w:val="nl-NL"/>
        </w:rPr>
        <w:t xml:space="preserve"> of een losliggende stoeptegel</w:t>
      </w:r>
      <w:r w:rsidRPr="00DD0F4F">
        <w:rPr>
          <w:noProof/>
          <w:lang w:val="nl-NL"/>
        </w:rPr>
        <w:t>.</w:t>
      </w:r>
      <w:r w:rsidR="004620FF" w:rsidRPr="00DD0F4F">
        <w:rPr>
          <w:noProof/>
          <w:lang w:val="nl-NL"/>
        </w:rPr>
        <w:t xml:space="preserve"> Het voert in dergelijke situaties te ver om een ANDER ZAAKOBJECT te creëren</w:t>
      </w:r>
      <w:r w:rsidRPr="00DD0F4F">
        <w:rPr>
          <w:noProof/>
          <w:lang w:val="nl-NL"/>
        </w:rPr>
        <w:t xml:space="preserve">. </w:t>
      </w:r>
      <w:r w:rsidR="004620FF" w:rsidRPr="00DD0F4F">
        <w:rPr>
          <w:noProof/>
          <w:lang w:val="nl-NL"/>
        </w:rPr>
        <w:t>Er is geen</w:t>
      </w:r>
      <w:r w:rsidRPr="00DD0F4F">
        <w:rPr>
          <w:noProof/>
          <w:lang w:val="nl-NL"/>
        </w:rPr>
        <w:t xml:space="preserve"> toegevoegde waarde van de Ander_zaakobject-attributen </w:t>
      </w:r>
      <w:r w:rsidR="004620FF" w:rsidRPr="00DD0F4F">
        <w:rPr>
          <w:noProof/>
          <w:lang w:val="nl-NL"/>
        </w:rPr>
        <w:t>‘</w:t>
      </w:r>
      <w:r w:rsidRPr="00DD0F4F">
        <w:rPr>
          <w:noProof/>
          <w:lang w:val="nl-NL"/>
        </w:rPr>
        <w:t>Ander zaakobject omschrijving</w:t>
      </w:r>
      <w:r w:rsidR="004620FF" w:rsidRPr="00DD0F4F">
        <w:rPr>
          <w:noProof/>
          <w:lang w:val="nl-NL"/>
        </w:rPr>
        <w:t>’</w:t>
      </w:r>
      <w:r w:rsidRPr="00DD0F4F">
        <w:rPr>
          <w:noProof/>
          <w:lang w:val="nl-NL"/>
        </w:rPr>
        <w:t xml:space="preserve">, </w:t>
      </w:r>
      <w:r w:rsidR="004620FF" w:rsidRPr="00DD0F4F">
        <w:rPr>
          <w:noProof/>
          <w:lang w:val="nl-NL"/>
        </w:rPr>
        <w:t>‘</w:t>
      </w:r>
      <w:r w:rsidRPr="00DD0F4F">
        <w:rPr>
          <w:noProof/>
          <w:lang w:val="nl-NL"/>
        </w:rPr>
        <w:t>Ander zaakobject aanduiding</w:t>
      </w:r>
      <w:r w:rsidR="004620FF" w:rsidRPr="00DD0F4F">
        <w:rPr>
          <w:noProof/>
          <w:lang w:val="nl-NL"/>
        </w:rPr>
        <w:t>’</w:t>
      </w:r>
      <w:r w:rsidRPr="00DD0F4F">
        <w:rPr>
          <w:noProof/>
          <w:lang w:val="nl-NL"/>
        </w:rPr>
        <w:t xml:space="preserve"> en </w:t>
      </w:r>
      <w:r w:rsidR="004620FF" w:rsidRPr="00DD0F4F">
        <w:rPr>
          <w:noProof/>
          <w:lang w:val="nl-NL"/>
        </w:rPr>
        <w:t>‘</w:t>
      </w:r>
      <w:r w:rsidRPr="00DD0F4F">
        <w:rPr>
          <w:noProof/>
          <w:lang w:val="nl-NL"/>
        </w:rPr>
        <w:t>Ander zaakobject registratie</w:t>
      </w:r>
      <w:r w:rsidR="004620FF" w:rsidRPr="00DD0F4F">
        <w:rPr>
          <w:noProof/>
          <w:lang w:val="nl-NL"/>
        </w:rPr>
        <w:t>’cq. deze attributen kunnen niet van een waarde voorzien worden</w:t>
      </w:r>
      <w:r w:rsidRPr="00DD0F4F">
        <w:rPr>
          <w:noProof/>
          <w:lang w:val="nl-NL"/>
        </w:rPr>
        <w:t>. De omschrijving volgt uit het Zaaktype en/of de Zaakomschrijving (“Behandelen aanvraag Evenementen­vergunning inzake straatbarbeque Beukenlaan op 5-12-2011’ resp. ‘Behandelen melding afval-op-straat, Rozenweg, 1-1-2012’). Een aanduiding is er niet want er is geen object. En aangezien er geen object is, is er ook geen registratie waarin die beheerd wordt.</w:t>
      </w:r>
      <w:r w:rsidR="004620FF" w:rsidRPr="00DD0F4F">
        <w:rPr>
          <w:noProof/>
          <w:lang w:val="nl-NL"/>
        </w:rPr>
        <w:t xml:space="preserve"> </w:t>
      </w:r>
      <w:r w:rsidR="009C2896" w:rsidRPr="00DD0F4F">
        <w:rPr>
          <w:noProof/>
          <w:lang w:val="nl-NL"/>
        </w:rPr>
        <w:t xml:space="preserve">Het in genoemde voorbeelden relateren van de zaak aan een OPENBARE RUIMTE of een WEGDEEL geeft de lokatie van de zaak onvoldoende afgebakend aan. </w:t>
      </w:r>
      <w:r w:rsidR="004620FF" w:rsidRPr="00DD0F4F">
        <w:rPr>
          <w:noProof/>
          <w:lang w:val="nl-NL"/>
        </w:rPr>
        <w:t xml:space="preserve">In dergelijke situaties </w:t>
      </w:r>
      <w:r w:rsidR="009C2896" w:rsidRPr="00DD0F4F">
        <w:rPr>
          <w:noProof/>
          <w:lang w:val="nl-NL"/>
        </w:rPr>
        <w:t>is er behoefte aan</w:t>
      </w:r>
      <w:r w:rsidR="004620FF" w:rsidRPr="00DD0F4F">
        <w:rPr>
          <w:noProof/>
          <w:lang w:val="nl-NL"/>
        </w:rPr>
        <w:t xml:space="preserve"> een attribuut Zaakgeometrie waarmee de ‘plek op aarde’ aangeduid wordt waarop de zaak betrekking heeft. </w:t>
      </w:r>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4013F1" w:rsidRPr="004013F1" w14:paraId="766E4D16" w14:textId="77777777" w:rsidTr="004013F1">
        <w:trPr>
          <w:trHeight w:val="230"/>
        </w:trPr>
        <w:tc>
          <w:tcPr>
            <w:tcW w:w="3780" w:type="dxa"/>
            <w:tcBorders>
              <w:top w:val="single" w:sz="4" w:space="0" w:color="auto"/>
              <w:left w:val="nil"/>
              <w:bottom w:val="nil"/>
              <w:right w:val="nil"/>
            </w:tcBorders>
          </w:tcPr>
          <w:p w14:paraId="05828642"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120" w:author="Arjan" w:date="2012-11-18T23:18:00Z">
              <w:r>
                <w:rPr>
                  <w:rFonts w:eastAsia="Times New Roman"/>
                  <w:b/>
                  <w:bCs/>
                </w:rPr>
                <w:t>Naam attribuutsoort</w:t>
              </w:r>
            </w:ins>
          </w:p>
        </w:tc>
        <w:tc>
          <w:tcPr>
            <w:tcW w:w="5580" w:type="dxa"/>
            <w:tcBorders>
              <w:top w:val="single" w:sz="4" w:space="0" w:color="auto"/>
              <w:left w:val="nil"/>
              <w:bottom w:val="nil"/>
              <w:right w:val="nil"/>
            </w:tcBorders>
          </w:tcPr>
          <w:p w14:paraId="7B6540A7" w14:textId="77777777" w:rsidR="004013F1" w:rsidRPr="004013F1" w:rsidRDefault="00DA5D93" w:rsidP="004013F1">
            <w:pPr>
              <w:autoSpaceDE w:val="0"/>
              <w:autoSpaceDN w:val="0"/>
              <w:adjustRightInd w:val="0"/>
              <w:spacing w:after="0" w:line="240" w:lineRule="auto"/>
              <w:rPr>
                <w:rFonts w:ascii="Arial" w:eastAsia="Times New Roman" w:hAnsi="Arial" w:cs="Arial"/>
                <w:color w:val="000000"/>
                <w:sz w:val="20"/>
                <w:szCs w:val="20"/>
              </w:rPr>
            </w:pPr>
            <w:ins w:id="12121" w:author="Arjan" w:date="2012-11-18T23:18:00Z">
              <w:r>
                <w:fldChar w:fldCharType="begin" w:fldLock="1"/>
              </w:r>
              <w:r w:rsidR="004013F1">
                <w:instrText xml:space="preserve">MERGEFIELD </w:instrText>
              </w:r>
              <w:r w:rsidR="004013F1">
                <w:rPr>
                  <w:rFonts w:eastAsia="Times New Roman"/>
                </w:rPr>
                <w:instrText>Att.Name</w:instrText>
              </w:r>
              <w:r>
                <w:fldChar w:fldCharType="separate"/>
              </w:r>
              <w:r w:rsidR="004013F1">
                <w:rPr>
                  <w:rFonts w:eastAsia="Times New Roman"/>
                </w:rPr>
                <w:t>Zaakgeometrie</w:t>
              </w:r>
              <w:r>
                <w:fldChar w:fldCharType="end"/>
              </w:r>
            </w:ins>
          </w:p>
        </w:tc>
      </w:tr>
      <w:tr w:rsidR="004013F1" w:rsidRPr="004013F1" w14:paraId="19CD8A71" w14:textId="77777777" w:rsidTr="004013F1">
        <w:tc>
          <w:tcPr>
            <w:tcW w:w="3780" w:type="dxa"/>
            <w:tcBorders>
              <w:top w:val="nil"/>
              <w:left w:val="nil"/>
              <w:bottom w:val="nil"/>
              <w:right w:val="nil"/>
            </w:tcBorders>
          </w:tcPr>
          <w:p w14:paraId="0090401B"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8F7E9B5"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4345175F" w14:textId="77777777" w:rsidTr="004013F1">
        <w:tc>
          <w:tcPr>
            <w:tcW w:w="3780" w:type="dxa"/>
            <w:tcBorders>
              <w:top w:val="nil"/>
              <w:left w:val="nil"/>
              <w:bottom w:val="nil"/>
              <w:right w:val="nil"/>
            </w:tcBorders>
          </w:tcPr>
          <w:p w14:paraId="7D44CD24"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122" w:author="Arjan" w:date="2012-11-18T23:18:00Z">
              <w:r>
                <w:rPr>
                  <w:rFonts w:eastAsia="Times New Roman"/>
                  <w:b/>
                  <w:bCs/>
                </w:rPr>
                <w:t>Herkomst attribuutsoort</w:t>
              </w:r>
            </w:ins>
          </w:p>
        </w:tc>
        <w:tc>
          <w:tcPr>
            <w:tcW w:w="5580" w:type="dxa"/>
            <w:tcBorders>
              <w:top w:val="nil"/>
              <w:left w:val="nil"/>
              <w:bottom w:val="nil"/>
              <w:right w:val="nil"/>
            </w:tcBorders>
          </w:tcPr>
          <w:p w14:paraId="537ED1D7"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123" w:author="Arjan" w:date="2012-11-18T23:18:00Z">
              <w:r>
                <w:rPr>
                  <w:rFonts w:eastAsia="Times New Roman"/>
                </w:rPr>
                <w:t>KING</w:t>
              </w:r>
            </w:ins>
          </w:p>
        </w:tc>
      </w:tr>
      <w:tr w:rsidR="004013F1" w:rsidRPr="004013F1" w14:paraId="3A57686E" w14:textId="77777777" w:rsidTr="004013F1">
        <w:tc>
          <w:tcPr>
            <w:tcW w:w="3780" w:type="dxa"/>
            <w:tcBorders>
              <w:top w:val="nil"/>
              <w:left w:val="nil"/>
              <w:bottom w:val="nil"/>
              <w:right w:val="nil"/>
            </w:tcBorders>
          </w:tcPr>
          <w:p w14:paraId="4C9E716D"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5723B3C"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31681404" w14:textId="77777777" w:rsidTr="004013F1">
        <w:tc>
          <w:tcPr>
            <w:tcW w:w="3780" w:type="dxa"/>
            <w:tcBorders>
              <w:top w:val="nil"/>
              <w:left w:val="nil"/>
              <w:bottom w:val="nil"/>
              <w:right w:val="nil"/>
            </w:tcBorders>
          </w:tcPr>
          <w:p w14:paraId="464E12B6"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124" w:author="Arjan" w:date="2012-11-18T23:18:00Z">
              <w:r>
                <w:rPr>
                  <w:rFonts w:eastAsia="Times New Roman"/>
                  <w:b/>
                  <w:bCs/>
                </w:rPr>
                <w:t>Code attribuutsoort</w:t>
              </w:r>
            </w:ins>
          </w:p>
        </w:tc>
        <w:tc>
          <w:tcPr>
            <w:tcW w:w="5580" w:type="dxa"/>
            <w:tcBorders>
              <w:top w:val="nil"/>
              <w:left w:val="nil"/>
              <w:bottom w:val="nil"/>
              <w:right w:val="nil"/>
            </w:tcBorders>
          </w:tcPr>
          <w:p w14:paraId="3C30A649"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44C769A3" w14:textId="77777777" w:rsidTr="004013F1">
        <w:tc>
          <w:tcPr>
            <w:tcW w:w="3780" w:type="dxa"/>
            <w:tcBorders>
              <w:top w:val="nil"/>
              <w:left w:val="nil"/>
              <w:bottom w:val="nil"/>
              <w:right w:val="nil"/>
            </w:tcBorders>
          </w:tcPr>
          <w:p w14:paraId="00D49A99"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73B9B72"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7E3C536E" w14:textId="77777777" w:rsidTr="004013F1">
        <w:tc>
          <w:tcPr>
            <w:tcW w:w="3780" w:type="dxa"/>
            <w:tcBorders>
              <w:top w:val="nil"/>
              <w:left w:val="nil"/>
              <w:bottom w:val="nil"/>
              <w:right w:val="nil"/>
            </w:tcBorders>
          </w:tcPr>
          <w:p w14:paraId="312C75F2"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125" w:author="Arjan" w:date="2012-11-18T23:18:00Z">
              <w:r>
                <w:rPr>
                  <w:rFonts w:eastAsia="Times New Roman"/>
                  <w:b/>
                  <w:bCs/>
                </w:rPr>
                <w:t>XML-tag attribuutsoort</w:t>
              </w:r>
            </w:ins>
          </w:p>
        </w:tc>
        <w:tc>
          <w:tcPr>
            <w:tcW w:w="5580" w:type="dxa"/>
            <w:tcBorders>
              <w:top w:val="nil"/>
              <w:left w:val="nil"/>
              <w:bottom w:val="nil"/>
              <w:right w:val="nil"/>
            </w:tcBorders>
          </w:tcPr>
          <w:p w14:paraId="11B595B1" w14:textId="77777777" w:rsidR="004013F1" w:rsidRPr="004013F1" w:rsidRDefault="00DA5D93" w:rsidP="004013F1">
            <w:pPr>
              <w:autoSpaceDE w:val="0"/>
              <w:autoSpaceDN w:val="0"/>
              <w:adjustRightInd w:val="0"/>
              <w:spacing w:after="0" w:line="240" w:lineRule="auto"/>
              <w:rPr>
                <w:rFonts w:ascii="Arial" w:eastAsia="Times New Roman" w:hAnsi="Arial" w:cs="Arial"/>
                <w:color w:val="000000"/>
                <w:sz w:val="20"/>
                <w:szCs w:val="20"/>
              </w:rPr>
            </w:pPr>
            <w:ins w:id="12126" w:author="Arjan" w:date="2012-11-18T23:18:00Z">
              <w:r>
                <w:fldChar w:fldCharType="begin" w:fldLock="1"/>
              </w:r>
              <w:r w:rsidR="004013F1">
                <w:instrText xml:space="preserve">MERGEFIELD </w:instrText>
              </w:r>
              <w:r w:rsidR="004013F1">
                <w:rPr>
                  <w:rFonts w:eastAsia="Times New Roman"/>
                </w:rPr>
                <w:instrText>Att.Alias</w:instrText>
              </w:r>
              <w:r>
                <w:fldChar w:fldCharType="separate"/>
              </w:r>
              <w:r w:rsidR="004013F1">
                <w:rPr>
                  <w:rFonts w:eastAsia="Times New Roman"/>
                </w:rPr>
                <w:t>geometrie</w:t>
              </w:r>
              <w:r>
                <w:fldChar w:fldCharType="end"/>
              </w:r>
            </w:ins>
          </w:p>
        </w:tc>
      </w:tr>
      <w:tr w:rsidR="004013F1" w:rsidRPr="004013F1" w14:paraId="5714C5B1" w14:textId="77777777" w:rsidTr="004013F1">
        <w:tc>
          <w:tcPr>
            <w:tcW w:w="3780" w:type="dxa"/>
            <w:tcBorders>
              <w:top w:val="nil"/>
              <w:left w:val="nil"/>
              <w:bottom w:val="nil"/>
              <w:right w:val="nil"/>
            </w:tcBorders>
          </w:tcPr>
          <w:p w14:paraId="6B59A2A3"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8C134D5"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5C14BE" w14:paraId="2C3756BF" w14:textId="77777777" w:rsidTr="004013F1">
        <w:tc>
          <w:tcPr>
            <w:tcW w:w="3780" w:type="dxa"/>
            <w:tcBorders>
              <w:top w:val="nil"/>
              <w:left w:val="nil"/>
              <w:bottom w:val="nil"/>
              <w:right w:val="nil"/>
            </w:tcBorders>
          </w:tcPr>
          <w:p w14:paraId="52F0E9DF"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127" w:author="Arjan" w:date="2012-11-18T23:18:00Z">
              <w:r>
                <w:rPr>
                  <w:rFonts w:eastAsia="Times New Roman"/>
                  <w:b/>
                  <w:bCs/>
                </w:rPr>
                <w:t>Definitie attribuutsoort</w:t>
              </w:r>
            </w:ins>
          </w:p>
        </w:tc>
        <w:tc>
          <w:tcPr>
            <w:tcW w:w="5580" w:type="dxa"/>
            <w:tcBorders>
              <w:top w:val="nil"/>
              <w:left w:val="nil"/>
              <w:bottom w:val="nil"/>
              <w:right w:val="nil"/>
            </w:tcBorders>
          </w:tcPr>
          <w:p w14:paraId="7F48F04B" w14:textId="77777777" w:rsidR="004013F1" w:rsidRPr="00DD0F4F" w:rsidRDefault="00DA5D93" w:rsidP="004013F1">
            <w:pPr>
              <w:autoSpaceDE w:val="0"/>
              <w:autoSpaceDN w:val="0"/>
              <w:adjustRightInd w:val="0"/>
              <w:spacing w:after="0" w:line="240" w:lineRule="auto"/>
              <w:rPr>
                <w:rFonts w:ascii="Arial" w:eastAsia="Times New Roman" w:hAnsi="Arial" w:cs="Arial"/>
                <w:color w:val="000000"/>
                <w:sz w:val="20"/>
                <w:szCs w:val="20"/>
                <w:lang w:val="nl-NL"/>
              </w:rPr>
            </w:pPr>
            <w:ins w:id="12128" w:author="Arjan" w:date="2012-11-18T23:18:00Z">
              <w:r>
                <w:fldChar w:fldCharType="begin" w:fldLock="1"/>
              </w:r>
              <w:r w:rsidR="004013F1" w:rsidRPr="00DD0F4F">
                <w:rPr>
                  <w:lang w:val="nl-NL"/>
                </w:rPr>
                <w:instrText xml:space="preserve">MERGEFIELD </w:instrText>
              </w:r>
              <w:r w:rsidR="004013F1" w:rsidRPr="00DD0F4F">
                <w:rPr>
                  <w:rFonts w:eastAsia="Times New Roman"/>
                  <w:lang w:val="nl-NL"/>
                </w:rPr>
                <w:instrText>Att.Notes</w:instrText>
              </w:r>
              <w:r>
                <w:fldChar w:fldCharType="end"/>
              </w:r>
              <w:r w:rsidR="004013F1" w:rsidRPr="00DD0F4F">
                <w:rPr>
                  <w:rFonts w:eastAsia="Times New Roman"/>
                  <w:color w:val="0F0F0F"/>
                  <w:lang w:val="nl-NL"/>
                </w:rPr>
                <w:t>De minimaal tweedimensionale geometrische representatie van de lokatie, relatief ten opzichte van de aarde, waarop de zaak betrekking heeft.</w:t>
              </w:r>
            </w:ins>
          </w:p>
        </w:tc>
      </w:tr>
      <w:tr w:rsidR="004013F1" w:rsidRPr="005C14BE" w14:paraId="333A4969" w14:textId="77777777" w:rsidTr="004013F1">
        <w:trPr>
          <w:trHeight w:val="230"/>
        </w:trPr>
        <w:tc>
          <w:tcPr>
            <w:tcW w:w="3780" w:type="dxa"/>
            <w:tcBorders>
              <w:top w:val="nil"/>
              <w:left w:val="nil"/>
              <w:bottom w:val="nil"/>
              <w:right w:val="nil"/>
            </w:tcBorders>
          </w:tcPr>
          <w:p w14:paraId="6207ADA2" w14:textId="77777777" w:rsidR="004013F1" w:rsidRPr="00DD0F4F" w:rsidRDefault="004013F1" w:rsidP="004013F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5B9D0E4B" w14:textId="77777777" w:rsidR="004013F1" w:rsidRPr="00DD0F4F" w:rsidRDefault="004013F1" w:rsidP="004013F1">
            <w:pPr>
              <w:autoSpaceDE w:val="0"/>
              <w:autoSpaceDN w:val="0"/>
              <w:adjustRightInd w:val="0"/>
              <w:spacing w:after="0" w:line="240" w:lineRule="auto"/>
              <w:rPr>
                <w:rFonts w:ascii="Arial" w:eastAsia="Times New Roman" w:hAnsi="Arial" w:cs="Arial"/>
                <w:color w:val="000000"/>
                <w:sz w:val="20"/>
                <w:szCs w:val="20"/>
                <w:lang w:val="nl-NL"/>
              </w:rPr>
            </w:pPr>
          </w:p>
        </w:tc>
      </w:tr>
      <w:tr w:rsidR="004013F1" w:rsidRPr="004013F1" w14:paraId="5959B9AD" w14:textId="77777777" w:rsidTr="004013F1">
        <w:trPr>
          <w:trHeight w:val="230"/>
        </w:trPr>
        <w:tc>
          <w:tcPr>
            <w:tcW w:w="3780" w:type="dxa"/>
            <w:tcBorders>
              <w:top w:val="nil"/>
              <w:left w:val="nil"/>
              <w:bottom w:val="nil"/>
              <w:right w:val="nil"/>
            </w:tcBorders>
          </w:tcPr>
          <w:p w14:paraId="5E1F05C7"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129" w:author="Arjan" w:date="2012-11-18T23:18:00Z">
              <w:r>
                <w:rPr>
                  <w:rFonts w:eastAsia="Times New Roman"/>
                  <w:b/>
                  <w:bCs/>
                </w:rPr>
                <w:t>Herkomst definitie attribuutsoort</w:t>
              </w:r>
            </w:ins>
          </w:p>
        </w:tc>
        <w:tc>
          <w:tcPr>
            <w:tcW w:w="5580" w:type="dxa"/>
            <w:tcBorders>
              <w:top w:val="nil"/>
              <w:left w:val="nil"/>
              <w:bottom w:val="nil"/>
              <w:right w:val="nil"/>
            </w:tcBorders>
          </w:tcPr>
          <w:p w14:paraId="672D8BD1"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130" w:author="Arjan" w:date="2012-11-18T23:18:00Z">
              <w:r>
                <w:rPr>
                  <w:rFonts w:eastAsia="Times New Roman"/>
                </w:rPr>
                <w:t xml:space="preserve">KING </w:t>
              </w:r>
            </w:ins>
          </w:p>
        </w:tc>
      </w:tr>
      <w:tr w:rsidR="004013F1" w:rsidRPr="004013F1" w14:paraId="223509C8" w14:textId="77777777" w:rsidTr="004013F1">
        <w:tc>
          <w:tcPr>
            <w:tcW w:w="3780" w:type="dxa"/>
            <w:tcBorders>
              <w:top w:val="nil"/>
              <w:left w:val="nil"/>
              <w:bottom w:val="nil"/>
              <w:right w:val="nil"/>
            </w:tcBorders>
          </w:tcPr>
          <w:p w14:paraId="6234F923"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546A502"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5549541F" w14:textId="77777777" w:rsidTr="004013F1">
        <w:tc>
          <w:tcPr>
            <w:tcW w:w="3780" w:type="dxa"/>
            <w:tcBorders>
              <w:top w:val="nil"/>
              <w:left w:val="nil"/>
              <w:bottom w:val="nil"/>
              <w:right w:val="nil"/>
            </w:tcBorders>
          </w:tcPr>
          <w:p w14:paraId="67C4FF24"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131" w:author="Arjan" w:date="2012-11-18T23:18:00Z">
              <w:r>
                <w:rPr>
                  <w:rFonts w:eastAsia="Times New Roman"/>
                  <w:b/>
                  <w:bCs/>
                </w:rPr>
                <w:t>Datum opname attribuutsoort</w:t>
              </w:r>
            </w:ins>
          </w:p>
        </w:tc>
        <w:tc>
          <w:tcPr>
            <w:tcW w:w="5580" w:type="dxa"/>
            <w:tcBorders>
              <w:top w:val="nil"/>
              <w:left w:val="nil"/>
              <w:bottom w:val="nil"/>
              <w:right w:val="nil"/>
            </w:tcBorders>
          </w:tcPr>
          <w:p w14:paraId="0B7CFED8"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132" w:author="Arjan" w:date="2012-11-18T23:18:00Z">
              <w:r>
                <w:rPr>
                  <w:rFonts w:eastAsia="Times New Roman"/>
                </w:rPr>
                <w:t>1 januari 2013</w:t>
              </w:r>
            </w:ins>
          </w:p>
        </w:tc>
      </w:tr>
      <w:tr w:rsidR="004013F1" w:rsidRPr="004013F1" w14:paraId="79930922" w14:textId="77777777" w:rsidTr="004013F1">
        <w:tc>
          <w:tcPr>
            <w:tcW w:w="3780" w:type="dxa"/>
            <w:tcBorders>
              <w:top w:val="nil"/>
              <w:left w:val="nil"/>
              <w:bottom w:val="nil"/>
              <w:right w:val="nil"/>
            </w:tcBorders>
          </w:tcPr>
          <w:p w14:paraId="792D172E"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1DF2B75"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5C14BE" w14:paraId="1164A227" w14:textId="77777777" w:rsidTr="004013F1">
        <w:tc>
          <w:tcPr>
            <w:tcW w:w="3780" w:type="dxa"/>
            <w:tcBorders>
              <w:top w:val="nil"/>
              <w:left w:val="nil"/>
              <w:bottom w:val="nil"/>
              <w:right w:val="nil"/>
            </w:tcBorders>
          </w:tcPr>
          <w:p w14:paraId="18D25132"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133" w:author="Arjan" w:date="2012-11-18T23:18:00Z">
              <w:r>
                <w:rPr>
                  <w:rFonts w:eastAsia="Times New Roman"/>
                  <w:b/>
                  <w:bCs/>
                </w:rPr>
                <w:t>Toelichting attribuutsoort</w:t>
              </w:r>
            </w:ins>
          </w:p>
        </w:tc>
        <w:tc>
          <w:tcPr>
            <w:tcW w:w="5580" w:type="dxa"/>
            <w:tcBorders>
              <w:top w:val="nil"/>
              <w:left w:val="nil"/>
              <w:bottom w:val="nil"/>
              <w:right w:val="nil"/>
            </w:tcBorders>
          </w:tcPr>
          <w:p w14:paraId="578197BF" w14:textId="77777777" w:rsidR="004013F1" w:rsidRPr="00DD0F4F" w:rsidRDefault="004013F1" w:rsidP="004013F1">
            <w:pPr>
              <w:spacing w:after="0"/>
              <w:rPr>
                <w:ins w:id="12134" w:author="Arjan" w:date="2012-11-18T23:18:00Z"/>
                <w:rFonts w:eastAsia="Times New Roman"/>
                <w:lang w:val="nl-NL"/>
              </w:rPr>
            </w:pPr>
            <w:ins w:id="12135" w:author="Arjan" w:date="2012-11-18T23:18:00Z">
              <w:r w:rsidRPr="00DD0F4F">
                <w:rPr>
                  <w:rFonts w:eastAsia="Times New Roman"/>
                  <w:lang w:val="nl-NL"/>
                </w:rPr>
                <w:t>Deze attribuutsoort verschaft de mogelijkheid om de ‘plek op aarde’ (of daarboven of daarin) vast te leggen waarop de zaak betrekking heeft als dit niet precies één of meer ANDERe ZAAKOBJECTen of OBJECTen (via de ZAAKOBJECT-relatie) betreft. Het gaat dan om situaties waarin de zaak niet expliciet betrekking op een als zodanig afgebakend ruimtelijk object. Voorbeelden hiervan zijn:</w:t>
              </w:r>
            </w:ins>
          </w:p>
          <w:p w14:paraId="21A75726" w14:textId="77777777" w:rsidR="004013F1" w:rsidRPr="00DD0F4F" w:rsidRDefault="004013F1" w:rsidP="004013F1">
            <w:pPr>
              <w:spacing w:after="0"/>
              <w:rPr>
                <w:ins w:id="12136" w:author="Arjan" w:date="2012-11-18T23:18:00Z"/>
                <w:rFonts w:eastAsia="Times New Roman"/>
                <w:lang w:val="nl-NL"/>
              </w:rPr>
            </w:pPr>
            <w:ins w:id="12137" w:author="Arjan" w:date="2012-11-18T23:18:00Z">
              <w:r w:rsidRPr="00DD0F4F">
                <w:rPr>
                  <w:rFonts w:eastAsia="Times New Roman"/>
                  <w:lang w:val="nl-NL"/>
                </w:rPr>
                <w:t xml:space="preserve">- een aanvraag voor een Evenementenvergunning t.b.v. een </w:t>
              </w:r>
              <w:r w:rsidRPr="00DD0F4F">
                <w:rPr>
                  <w:rFonts w:eastAsia="Times New Roman"/>
                  <w:lang w:val="nl-NL"/>
                </w:rPr>
                <w:lastRenderedPageBreak/>
                <w:t xml:space="preserve">straatbarbeque. Deze vindt plaats in een gedeelte van een straat. Er is dan geen sprake van een ruimtelijk object maar enkel van een plek op aarde zijnde het gedeelte van de openbare ruimte. </w:t>
              </w:r>
            </w:ins>
          </w:p>
          <w:p w14:paraId="2BC721B3" w14:textId="77777777" w:rsidR="004013F1" w:rsidRPr="00DD0F4F" w:rsidRDefault="004013F1" w:rsidP="004013F1">
            <w:pPr>
              <w:autoSpaceDE w:val="0"/>
              <w:autoSpaceDN w:val="0"/>
              <w:adjustRightInd w:val="0"/>
              <w:spacing w:after="0" w:line="240" w:lineRule="auto"/>
              <w:rPr>
                <w:rFonts w:ascii="Arial" w:eastAsia="Times New Roman" w:hAnsi="Arial" w:cs="Arial"/>
                <w:color w:val="000000"/>
                <w:sz w:val="20"/>
                <w:szCs w:val="20"/>
                <w:lang w:val="nl-NL"/>
              </w:rPr>
            </w:pPr>
            <w:ins w:id="12138" w:author="Arjan" w:date="2012-11-18T23:18:00Z">
              <w:r w:rsidRPr="00DD0F4F">
                <w:rPr>
                  <w:rFonts w:eastAsia="Times New Roman"/>
                  <w:lang w:val="nl-NL"/>
                </w:rPr>
                <w:t>- de melding van op straat liggend afval of een losliggende stoeptegel.</w:t>
              </w:r>
            </w:ins>
          </w:p>
        </w:tc>
      </w:tr>
      <w:tr w:rsidR="004013F1" w:rsidRPr="005C14BE" w14:paraId="681FB80D" w14:textId="77777777" w:rsidTr="004013F1">
        <w:tc>
          <w:tcPr>
            <w:tcW w:w="3780" w:type="dxa"/>
            <w:tcBorders>
              <w:top w:val="nil"/>
              <w:left w:val="nil"/>
              <w:bottom w:val="nil"/>
              <w:right w:val="nil"/>
            </w:tcBorders>
          </w:tcPr>
          <w:p w14:paraId="5CAD68A4" w14:textId="77777777" w:rsidR="004013F1" w:rsidRPr="00DD0F4F" w:rsidRDefault="004013F1" w:rsidP="004013F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03943772" w14:textId="77777777" w:rsidR="004013F1" w:rsidRPr="00DD0F4F" w:rsidRDefault="004013F1" w:rsidP="004013F1">
            <w:pPr>
              <w:autoSpaceDE w:val="0"/>
              <w:autoSpaceDN w:val="0"/>
              <w:adjustRightInd w:val="0"/>
              <w:spacing w:after="0" w:line="240" w:lineRule="auto"/>
              <w:rPr>
                <w:rFonts w:ascii="Arial" w:eastAsia="Times New Roman" w:hAnsi="Arial" w:cs="Arial"/>
                <w:color w:val="000000"/>
                <w:sz w:val="20"/>
                <w:szCs w:val="20"/>
                <w:lang w:val="nl-NL"/>
              </w:rPr>
            </w:pPr>
          </w:p>
        </w:tc>
      </w:tr>
      <w:tr w:rsidR="004013F1" w:rsidRPr="004013F1" w14:paraId="4BA8AF04" w14:textId="77777777" w:rsidTr="004013F1">
        <w:tc>
          <w:tcPr>
            <w:tcW w:w="3780" w:type="dxa"/>
            <w:tcBorders>
              <w:top w:val="nil"/>
              <w:left w:val="nil"/>
              <w:bottom w:val="nil"/>
              <w:right w:val="nil"/>
            </w:tcBorders>
          </w:tcPr>
          <w:p w14:paraId="23E4A7EF"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139" w:author="Arjan" w:date="2012-11-18T23:18:00Z">
              <w:r>
                <w:rPr>
                  <w:rFonts w:eastAsia="Times New Roman"/>
                  <w:b/>
                  <w:bCs/>
                </w:rPr>
                <w:t>Formaat attribuutsoort</w:t>
              </w:r>
            </w:ins>
          </w:p>
        </w:tc>
        <w:tc>
          <w:tcPr>
            <w:tcW w:w="5580" w:type="dxa"/>
            <w:tcBorders>
              <w:top w:val="nil"/>
              <w:left w:val="nil"/>
              <w:bottom w:val="nil"/>
              <w:right w:val="nil"/>
            </w:tcBorders>
          </w:tcPr>
          <w:p w14:paraId="160B542B" w14:textId="77777777" w:rsidR="004013F1" w:rsidRPr="004013F1" w:rsidRDefault="00DA5D93" w:rsidP="004013F1">
            <w:pPr>
              <w:autoSpaceDE w:val="0"/>
              <w:autoSpaceDN w:val="0"/>
              <w:adjustRightInd w:val="0"/>
              <w:spacing w:after="0" w:line="240" w:lineRule="auto"/>
              <w:rPr>
                <w:rFonts w:ascii="Arial" w:eastAsia="Times New Roman" w:hAnsi="Arial" w:cs="Arial"/>
                <w:color w:val="000000"/>
                <w:sz w:val="20"/>
                <w:szCs w:val="20"/>
              </w:rPr>
            </w:pPr>
            <w:ins w:id="12140" w:author="Arjan" w:date="2012-11-18T23:18:00Z">
              <w:r>
                <w:fldChar w:fldCharType="begin" w:fldLock="1"/>
              </w:r>
              <w:r w:rsidR="004013F1">
                <w:instrText xml:space="preserve">MERGEFIELD </w:instrText>
              </w:r>
              <w:r w:rsidR="004013F1">
                <w:rPr>
                  <w:rFonts w:eastAsia="Times New Roman"/>
                </w:rPr>
                <w:instrText>Att.Type</w:instrText>
              </w:r>
              <w:r>
                <w:fldChar w:fldCharType="separate"/>
              </w:r>
              <w:r w:rsidR="004013F1">
                <w:rPr>
                  <w:rFonts w:eastAsia="Times New Roman"/>
                </w:rPr>
                <w:t>GML: PuntLijnVlakMultivlak</w:t>
              </w:r>
              <w:r>
                <w:fldChar w:fldCharType="end"/>
              </w:r>
            </w:ins>
          </w:p>
        </w:tc>
      </w:tr>
      <w:tr w:rsidR="004013F1" w:rsidRPr="004013F1" w14:paraId="24BBD11C" w14:textId="77777777" w:rsidTr="004013F1">
        <w:trPr>
          <w:trHeight w:val="230"/>
        </w:trPr>
        <w:tc>
          <w:tcPr>
            <w:tcW w:w="3780" w:type="dxa"/>
            <w:tcBorders>
              <w:top w:val="nil"/>
              <w:left w:val="nil"/>
              <w:bottom w:val="nil"/>
              <w:right w:val="nil"/>
            </w:tcBorders>
          </w:tcPr>
          <w:p w14:paraId="214F0B8A"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07A73DD"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5C14BE" w14:paraId="485A91C8" w14:textId="77777777" w:rsidTr="004013F1">
        <w:trPr>
          <w:trHeight w:val="230"/>
        </w:trPr>
        <w:tc>
          <w:tcPr>
            <w:tcW w:w="3780" w:type="dxa"/>
            <w:tcBorders>
              <w:top w:val="nil"/>
              <w:left w:val="nil"/>
              <w:bottom w:val="nil"/>
              <w:right w:val="nil"/>
            </w:tcBorders>
          </w:tcPr>
          <w:p w14:paraId="5451E155"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141" w:author="Arjan" w:date="2012-11-18T23:18:00Z">
              <w:r>
                <w:rPr>
                  <w:rFonts w:eastAsia="Times New Roman"/>
                  <w:b/>
                  <w:bCs/>
                </w:rPr>
                <w:t>Waardenverzameling</w:t>
              </w:r>
            </w:ins>
          </w:p>
        </w:tc>
        <w:tc>
          <w:tcPr>
            <w:tcW w:w="5580" w:type="dxa"/>
            <w:tcBorders>
              <w:top w:val="nil"/>
              <w:left w:val="nil"/>
              <w:bottom w:val="nil"/>
              <w:right w:val="nil"/>
            </w:tcBorders>
          </w:tcPr>
          <w:p w14:paraId="643E62A0" w14:textId="77777777" w:rsidR="004013F1" w:rsidRPr="00DD0F4F" w:rsidRDefault="004013F1" w:rsidP="004013F1">
            <w:pPr>
              <w:autoSpaceDE w:val="0"/>
              <w:autoSpaceDN w:val="0"/>
              <w:adjustRightInd w:val="0"/>
              <w:spacing w:after="0" w:line="240" w:lineRule="auto"/>
              <w:rPr>
                <w:rFonts w:ascii="Arial" w:eastAsia="Times New Roman" w:hAnsi="Arial" w:cs="Arial"/>
                <w:color w:val="000000"/>
                <w:sz w:val="20"/>
                <w:szCs w:val="20"/>
                <w:lang w:val="nl-NL"/>
              </w:rPr>
            </w:pPr>
            <w:ins w:id="12142" w:author="Arjan" w:date="2012-11-18T23:18:00Z">
              <w:r w:rsidRPr="00DD0F4F">
                <w:rPr>
                  <w:rFonts w:eastAsia="Times New Roman"/>
                  <w:lang w:val="nl-NL"/>
                </w:rPr>
                <w:t>GML-specificatie van het type geometrie (Punt, Lijn, Vlak, MultiVlak), gevolgd door coördinatenparen binnen de in Nederland gelegen waarden van het RD-stelsel</w:t>
              </w:r>
            </w:ins>
          </w:p>
        </w:tc>
      </w:tr>
      <w:tr w:rsidR="004013F1" w:rsidRPr="005C14BE" w14:paraId="44ED1A59" w14:textId="77777777" w:rsidTr="004013F1">
        <w:trPr>
          <w:trHeight w:val="215"/>
        </w:trPr>
        <w:tc>
          <w:tcPr>
            <w:tcW w:w="3780" w:type="dxa"/>
            <w:tcBorders>
              <w:top w:val="nil"/>
              <w:left w:val="nil"/>
              <w:bottom w:val="nil"/>
              <w:right w:val="nil"/>
            </w:tcBorders>
          </w:tcPr>
          <w:p w14:paraId="55977095" w14:textId="77777777" w:rsidR="004013F1" w:rsidRPr="00DD0F4F" w:rsidRDefault="004013F1" w:rsidP="004013F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2DC6F68C" w14:textId="77777777" w:rsidR="004013F1" w:rsidRPr="00DD0F4F" w:rsidRDefault="004013F1" w:rsidP="004013F1">
            <w:pPr>
              <w:autoSpaceDE w:val="0"/>
              <w:autoSpaceDN w:val="0"/>
              <w:adjustRightInd w:val="0"/>
              <w:spacing w:after="0" w:line="240" w:lineRule="auto"/>
              <w:rPr>
                <w:rFonts w:ascii="Arial" w:eastAsia="Times New Roman" w:hAnsi="Arial" w:cs="Arial"/>
                <w:color w:val="000000"/>
                <w:sz w:val="20"/>
                <w:szCs w:val="20"/>
                <w:lang w:val="nl-NL"/>
              </w:rPr>
            </w:pPr>
          </w:p>
        </w:tc>
      </w:tr>
      <w:tr w:rsidR="004013F1" w:rsidRPr="004013F1" w14:paraId="7C123F32" w14:textId="77777777" w:rsidTr="004013F1">
        <w:trPr>
          <w:trHeight w:val="215"/>
        </w:trPr>
        <w:tc>
          <w:tcPr>
            <w:tcW w:w="3780" w:type="dxa"/>
            <w:tcBorders>
              <w:top w:val="nil"/>
              <w:left w:val="nil"/>
              <w:bottom w:val="nil"/>
              <w:right w:val="nil"/>
            </w:tcBorders>
          </w:tcPr>
          <w:p w14:paraId="571898BB"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143" w:author="Arjan" w:date="2012-11-18T23:18:00Z">
              <w:r>
                <w:rPr>
                  <w:rFonts w:eastAsia="Times New Roman"/>
                  <w:b/>
                  <w:bCs/>
                </w:rPr>
                <w:t>Indicatie materiële historie</w:t>
              </w:r>
            </w:ins>
          </w:p>
        </w:tc>
        <w:tc>
          <w:tcPr>
            <w:tcW w:w="5580" w:type="dxa"/>
            <w:tcBorders>
              <w:top w:val="nil"/>
              <w:left w:val="nil"/>
              <w:bottom w:val="nil"/>
              <w:right w:val="nil"/>
            </w:tcBorders>
          </w:tcPr>
          <w:p w14:paraId="65A813F3" w14:textId="77777777" w:rsidR="004013F1" w:rsidRPr="004013F1" w:rsidRDefault="00A651AF" w:rsidP="004013F1">
            <w:pPr>
              <w:autoSpaceDE w:val="0"/>
              <w:autoSpaceDN w:val="0"/>
              <w:adjustRightInd w:val="0"/>
              <w:spacing w:after="0" w:line="240" w:lineRule="auto"/>
              <w:rPr>
                <w:rFonts w:ascii="Arial" w:eastAsia="Times New Roman" w:hAnsi="Arial" w:cs="Arial"/>
                <w:color w:val="000000"/>
                <w:sz w:val="20"/>
                <w:szCs w:val="20"/>
              </w:rPr>
            </w:pPr>
            <w:ins w:id="12144" w:author="Arjan" w:date="2012-11-18T23:30:00Z">
              <w:r>
                <w:rPr>
                  <w:rFonts w:eastAsia="Times New Roman"/>
                </w:rPr>
                <w:t>Nee</w:t>
              </w:r>
            </w:ins>
          </w:p>
        </w:tc>
      </w:tr>
      <w:tr w:rsidR="004013F1" w:rsidRPr="004013F1" w14:paraId="59DB3944" w14:textId="77777777" w:rsidTr="004013F1">
        <w:trPr>
          <w:trHeight w:val="230"/>
        </w:trPr>
        <w:tc>
          <w:tcPr>
            <w:tcW w:w="3780" w:type="dxa"/>
            <w:tcBorders>
              <w:top w:val="nil"/>
              <w:left w:val="nil"/>
              <w:bottom w:val="nil"/>
              <w:right w:val="nil"/>
            </w:tcBorders>
          </w:tcPr>
          <w:p w14:paraId="630F4CE9"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D066846"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4232764F" w14:textId="77777777" w:rsidTr="004013F1">
        <w:trPr>
          <w:trHeight w:val="230"/>
        </w:trPr>
        <w:tc>
          <w:tcPr>
            <w:tcW w:w="3780" w:type="dxa"/>
            <w:tcBorders>
              <w:top w:val="nil"/>
              <w:left w:val="nil"/>
              <w:bottom w:val="nil"/>
              <w:right w:val="nil"/>
            </w:tcBorders>
          </w:tcPr>
          <w:p w14:paraId="4A30DEDD"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145" w:author="Arjan" w:date="2012-11-18T23:18:00Z">
              <w:r>
                <w:rPr>
                  <w:rFonts w:eastAsia="Times New Roman"/>
                  <w:b/>
                  <w:bCs/>
                </w:rPr>
                <w:t>Indicatie formele historie</w:t>
              </w:r>
            </w:ins>
          </w:p>
        </w:tc>
        <w:tc>
          <w:tcPr>
            <w:tcW w:w="5580" w:type="dxa"/>
            <w:tcBorders>
              <w:top w:val="nil"/>
              <w:left w:val="nil"/>
              <w:bottom w:val="nil"/>
              <w:right w:val="nil"/>
            </w:tcBorders>
          </w:tcPr>
          <w:p w14:paraId="4FE2931C" w14:textId="77777777" w:rsidR="004013F1" w:rsidRPr="004013F1" w:rsidRDefault="00A651AF" w:rsidP="004013F1">
            <w:pPr>
              <w:autoSpaceDE w:val="0"/>
              <w:autoSpaceDN w:val="0"/>
              <w:adjustRightInd w:val="0"/>
              <w:spacing w:after="0" w:line="240" w:lineRule="auto"/>
              <w:rPr>
                <w:rFonts w:ascii="Arial" w:eastAsia="Times New Roman" w:hAnsi="Arial" w:cs="Arial"/>
                <w:color w:val="000000"/>
                <w:sz w:val="20"/>
                <w:szCs w:val="20"/>
              </w:rPr>
            </w:pPr>
            <w:ins w:id="12146" w:author="Arjan" w:date="2012-11-18T23:30:00Z">
              <w:r>
                <w:rPr>
                  <w:rFonts w:eastAsia="Times New Roman"/>
                </w:rPr>
                <w:t>Ja</w:t>
              </w:r>
            </w:ins>
          </w:p>
        </w:tc>
      </w:tr>
      <w:tr w:rsidR="004013F1" w:rsidRPr="004013F1" w14:paraId="0B9A9B95" w14:textId="77777777" w:rsidTr="004013F1">
        <w:trPr>
          <w:trHeight w:val="230"/>
        </w:trPr>
        <w:tc>
          <w:tcPr>
            <w:tcW w:w="3780" w:type="dxa"/>
            <w:tcBorders>
              <w:top w:val="nil"/>
              <w:left w:val="nil"/>
              <w:bottom w:val="nil"/>
              <w:right w:val="nil"/>
            </w:tcBorders>
          </w:tcPr>
          <w:p w14:paraId="24F18613"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0B1446B"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6C52BA55" w14:textId="77777777" w:rsidTr="004013F1">
        <w:trPr>
          <w:trHeight w:val="230"/>
        </w:trPr>
        <w:tc>
          <w:tcPr>
            <w:tcW w:w="3780" w:type="dxa"/>
            <w:tcBorders>
              <w:top w:val="nil"/>
              <w:left w:val="nil"/>
              <w:bottom w:val="nil"/>
              <w:right w:val="nil"/>
            </w:tcBorders>
          </w:tcPr>
          <w:p w14:paraId="454F6D62"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147" w:author="Arjan" w:date="2012-11-18T23:18:00Z">
              <w:r>
                <w:rPr>
                  <w:rFonts w:eastAsia="Times New Roman"/>
                  <w:b/>
                  <w:bCs/>
                </w:rPr>
                <w:t>Aanduiding brondocument</w:t>
              </w:r>
            </w:ins>
          </w:p>
        </w:tc>
        <w:tc>
          <w:tcPr>
            <w:tcW w:w="5580" w:type="dxa"/>
            <w:tcBorders>
              <w:top w:val="nil"/>
              <w:left w:val="nil"/>
              <w:bottom w:val="nil"/>
              <w:right w:val="nil"/>
            </w:tcBorders>
          </w:tcPr>
          <w:p w14:paraId="132422AB"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7D326A0E" w14:textId="77777777" w:rsidTr="004013F1">
        <w:trPr>
          <w:trHeight w:val="230"/>
        </w:trPr>
        <w:tc>
          <w:tcPr>
            <w:tcW w:w="3780" w:type="dxa"/>
            <w:tcBorders>
              <w:top w:val="nil"/>
              <w:left w:val="nil"/>
              <w:bottom w:val="nil"/>
              <w:right w:val="nil"/>
            </w:tcBorders>
          </w:tcPr>
          <w:p w14:paraId="3CC34245"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9D2206B"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4539C651" w14:textId="77777777" w:rsidTr="004013F1">
        <w:trPr>
          <w:trHeight w:val="230"/>
        </w:trPr>
        <w:tc>
          <w:tcPr>
            <w:tcW w:w="3780" w:type="dxa"/>
            <w:tcBorders>
              <w:top w:val="nil"/>
              <w:left w:val="nil"/>
              <w:bottom w:val="nil"/>
              <w:right w:val="nil"/>
            </w:tcBorders>
          </w:tcPr>
          <w:p w14:paraId="121B9C57"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148" w:author="Arjan" w:date="2012-11-18T23:18:00Z">
              <w:r>
                <w:rPr>
                  <w:rFonts w:eastAsia="Times New Roman"/>
                  <w:b/>
                  <w:bCs/>
                </w:rPr>
                <w:t>Indicatie in onderzoek</w:t>
              </w:r>
            </w:ins>
          </w:p>
        </w:tc>
        <w:tc>
          <w:tcPr>
            <w:tcW w:w="5580" w:type="dxa"/>
            <w:tcBorders>
              <w:top w:val="nil"/>
              <w:left w:val="nil"/>
              <w:bottom w:val="nil"/>
              <w:right w:val="nil"/>
            </w:tcBorders>
          </w:tcPr>
          <w:p w14:paraId="484975D2"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149" w:author="Arjan" w:date="2012-11-18T23:18:00Z">
              <w:r>
                <w:rPr>
                  <w:rFonts w:eastAsia="Times New Roman"/>
                </w:rPr>
                <w:t>Nee</w:t>
              </w:r>
            </w:ins>
          </w:p>
        </w:tc>
      </w:tr>
      <w:tr w:rsidR="004013F1" w:rsidRPr="004013F1" w14:paraId="39799093" w14:textId="77777777" w:rsidTr="004013F1">
        <w:trPr>
          <w:trHeight w:val="230"/>
        </w:trPr>
        <w:tc>
          <w:tcPr>
            <w:tcW w:w="3780" w:type="dxa"/>
            <w:tcBorders>
              <w:top w:val="nil"/>
              <w:left w:val="nil"/>
              <w:bottom w:val="nil"/>
              <w:right w:val="nil"/>
            </w:tcBorders>
          </w:tcPr>
          <w:p w14:paraId="5479E0C6"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2B0F37B"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2F4C1C0F" w14:textId="77777777" w:rsidTr="004013F1">
        <w:trPr>
          <w:trHeight w:val="411"/>
        </w:trPr>
        <w:tc>
          <w:tcPr>
            <w:tcW w:w="3780" w:type="dxa"/>
            <w:tcBorders>
              <w:top w:val="nil"/>
              <w:left w:val="nil"/>
              <w:bottom w:val="nil"/>
              <w:right w:val="nil"/>
            </w:tcBorders>
          </w:tcPr>
          <w:p w14:paraId="07AC178B"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150" w:author="Arjan" w:date="2012-11-18T23:18:00Z">
              <w:r>
                <w:rPr>
                  <w:rFonts w:eastAsia="Times New Roman"/>
                  <w:b/>
                  <w:bCs/>
                </w:rPr>
                <w:t>Aanduiding strijdigheid/nietigheid</w:t>
              </w:r>
            </w:ins>
          </w:p>
        </w:tc>
        <w:tc>
          <w:tcPr>
            <w:tcW w:w="5580" w:type="dxa"/>
            <w:tcBorders>
              <w:top w:val="nil"/>
              <w:left w:val="nil"/>
              <w:bottom w:val="nil"/>
              <w:right w:val="nil"/>
            </w:tcBorders>
          </w:tcPr>
          <w:p w14:paraId="700FF58D"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151" w:author="Arjan" w:date="2012-11-18T23:18:00Z">
              <w:r>
                <w:rPr>
                  <w:rFonts w:eastAsia="Times New Roman"/>
                </w:rPr>
                <w:t>Nee</w:t>
              </w:r>
            </w:ins>
          </w:p>
        </w:tc>
      </w:tr>
      <w:tr w:rsidR="004013F1" w:rsidRPr="004013F1" w14:paraId="7D9C4246" w14:textId="77777777" w:rsidTr="004013F1">
        <w:trPr>
          <w:trHeight w:val="245"/>
        </w:trPr>
        <w:tc>
          <w:tcPr>
            <w:tcW w:w="3780" w:type="dxa"/>
            <w:tcBorders>
              <w:top w:val="nil"/>
              <w:left w:val="nil"/>
              <w:bottom w:val="nil"/>
              <w:right w:val="nil"/>
            </w:tcBorders>
          </w:tcPr>
          <w:p w14:paraId="15DD2C6A"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0FDA47D"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17C4ADA7" w14:textId="77777777" w:rsidTr="004013F1">
        <w:trPr>
          <w:trHeight w:val="230"/>
        </w:trPr>
        <w:tc>
          <w:tcPr>
            <w:tcW w:w="3780" w:type="dxa"/>
            <w:tcBorders>
              <w:top w:val="nil"/>
              <w:left w:val="nil"/>
              <w:bottom w:val="nil"/>
              <w:right w:val="nil"/>
            </w:tcBorders>
          </w:tcPr>
          <w:p w14:paraId="6EA762B9"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152" w:author="Arjan" w:date="2012-11-18T23:18:00Z">
              <w:r>
                <w:rPr>
                  <w:rFonts w:eastAsia="Times New Roman"/>
                  <w:b/>
                  <w:bCs/>
                </w:rPr>
                <w:t>Indicatie kardinaliteit</w:t>
              </w:r>
            </w:ins>
          </w:p>
        </w:tc>
        <w:tc>
          <w:tcPr>
            <w:tcW w:w="5580" w:type="dxa"/>
            <w:tcBorders>
              <w:top w:val="nil"/>
              <w:left w:val="nil"/>
              <w:bottom w:val="nil"/>
              <w:right w:val="nil"/>
            </w:tcBorders>
          </w:tcPr>
          <w:p w14:paraId="2683579B" w14:textId="77777777" w:rsidR="004013F1" w:rsidRPr="004013F1" w:rsidRDefault="00DA5D93" w:rsidP="004013F1">
            <w:pPr>
              <w:autoSpaceDE w:val="0"/>
              <w:autoSpaceDN w:val="0"/>
              <w:adjustRightInd w:val="0"/>
              <w:spacing w:after="0" w:line="240" w:lineRule="auto"/>
              <w:rPr>
                <w:rFonts w:ascii="Arial" w:eastAsia="Times New Roman" w:hAnsi="Arial" w:cs="Arial"/>
                <w:color w:val="000000"/>
                <w:sz w:val="20"/>
                <w:szCs w:val="20"/>
              </w:rPr>
            </w:pPr>
            <w:ins w:id="12153" w:author="Arjan" w:date="2012-11-18T23:18:00Z">
              <w:r>
                <w:fldChar w:fldCharType="begin" w:fldLock="1"/>
              </w:r>
              <w:r w:rsidR="004013F1">
                <w:instrText xml:space="preserve">MERGEFIELD </w:instrText>
              </w:r>
              <w:r w:rsidR="004013F1">
                <w:rPr>
                  <w:rFonts w:eastAsia="Times New Roman"/>
                </w:rPr>
                <w:instrText>Att.LowerBound</w:instrText>
              </w:r>
              <w:r>
                <w:fldChar w:fldCharType="separate"/>
              </w:r>
              <w:r w:rsidR="004013F1">
                <w:rPr>
                  <w:rFonts w:eastAsia="Times New Roman"/>
                </w:rPr>
                <w:t>0</w:t>
              </w:r>
              <w:r>
                <w:fldChar w:fldCharType="end"/>
              </w:r>
              <w:r w:rsidR="004013F1">
                <w:rPr>
                  <w:rFonts w:eastAsia="Times New Roman"/>
                </w:rPr>
                <w:t xml:space="preserve"> - </w:t>
              </w:r>
              <w:r>
                <w:rPr>
                  <w:rFonts w:eastAsia="Times New Roman"/>
                </w:rPr>
                <w:fldChar w:fldCharType="begin" w:fldLock="1"/>
              </w:r>
              <w:r w:rsidR="004013F1">
                <w:rPr>
                  <w:rFonts w:eastAsia="Times New Roman"/>
                </w:rPr>
                <w:instrText>MERGEFIELD Att.UpperBound</w:instrText>
              </w:r>
              <w:r>
                <w:rPr>
                  <w:rFonts w:eastAsia="Times New Roman"/>
                </w:rPr>
                <w:fldChar w:fldCharType="separate"/>
              </w:r>
              <w:r w:rsidR="004013F1">
                <w:rPr>
                  <w:rFonts w:eastAsia="Times New Roman"/>
                </w:rPr>
                <w:t>1</w:t>
              </w:r>
              <w:r>
                <w:rPr>
                  <w:rFonts w:eastAsia="Times New Roman"/>
                </w:rPr>
                <w:fldChar w:fldCharType="end"/>
              </w:r>
            </w:ins>
          </w:p>
        </w:tc>
      </w:tr>
      <w:tr w:rsidR="004013F1" w:rsidRPr="004013F1" w14:paraId="5836135C" w14:textId="77777777" w:rsidTr="004013F1">
        <w:trPr>
          <w:trHeight w:val="230"/>
        </w:trPr>
        <w:tc>
          <w:tcPr>
            <w:tcW w:w="3780" w:type="dxa"/>
            <w:tcBorders>
              <w:top w:val="nil"/>
              <w:left w:val="nil"/>
              <w:bottom w:val="nil"/>
              <w:right w:val="nil"/>
            </w:tcBorders>
          </w:tcPr>
          <w:p w14:paraId="6F46990F"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26AD9E7"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14:paraId="7C34C85D" w14:textId="77777777" w:rsidTr="004013F1">
        <w:trPr>
          <w:trHeight w:val="230"/>
        </w:trPr>
        <w:tc>
          <w:tcPr>
            <w:tcW w:w="3780" w:type="dxa"/>
            <w:tcBorders>
              <w:top w:val="nil"/>
              <w:left w:val="nil"/>
              <w:bottom w:val="nil"/>
              <w:right w:val="nil"/>
            </w:tcBorders>
          </w:tcPr>
          <w:p w14:paraId="2D91A337"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154" w:author="Arjan" w:date="2012-11-18T23:18:00Z">
              <w:r>
                <w:rPr>
                  <w:rFonts w:eastAsia="Times New Roman"/>
                  <w:b/>
                  <w:bCs/>
                </w:rPr>
                <w:t>Indicatie authentiek</w:t>
              </w:r>
            </w:ins>
          </w:p>
        </w:tc>
        <w:tc>
          <w:tcPr>
            <w:tcW w:w="5580" w:type="dxa"/>
            <w:tcBorders>
              <w:top w:val="nil"/>
              <w:left w:val="nil"/>
              <w:bottom w:val="nil"/>
              <w:right w:val="nil"/>
            </w:tcBorders>
          </w:tcPr>
          <w:p w14:paraId="472F49F3"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12155" w:author="Arjan" w:date="2012-11-18T23:18:00Z">
              <w:r>
                <w:rPr>
                  <w:rFonts w:eastAsia="Times New Roman"/>
                </w:rPr>
                <w:t>Gemeentelijk basisgegeven</w:t>
              </w:r>
            </w:ins>
          </w:p>
        </w:tc>
      </w:tr>
      <w:tr w:rsidR="004013F1" w:rsidRPr="004013F1" w14:paraId="0B137729" w14:textId="77777777" w:rsidTr="004013F1">
        <w:trPr>
          <w:trHeight w:val="230"/>
        </w:trPr>
        <w:tc>
          <w:tcPr>
            <w:tcW w:w="3780" w:type="dxa"/>
            <w:tcBorders>
              <w:top w:val="nil"/>
              <w:left w:val="nil"/>
              <w:right w:val="nil"/>
            </w:tcBorders>
          </w:tcPr>
          <w:p w14:paraId="0FF796DE"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28637886" w14:textId="77777777"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5C14BE" w14:paraId="46298AA1" w14:textId="77777777" w:rsidTr="004013F1">
        <w:trPr>
          <w:trHeight w:val="230"/>
        </w:trPr>
        <w:tc>
          <w:tcPr>
            <w:tcW w:w="3780" w:type="dxa"/>
            <w:tcBorders>
              <w:top w:val="nil"/>
              <w:left w:val="nil"/>
              <w:bottom w:val="single" w:sz="4" w:space="0" w:color="auto"/>
              <w:right w:val="nil"/>
            </w:tcBorders>
          </w:tcPr>
          <w:p w14:paraId="04CF2881" w14:textId="77777777"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ins w:id="12156" w:author="Arjan" w:date="2012-11-18T23:18:00Z">
              <w:r>
                <w:rPr>
                  <w:rFonts w:eastAsia="Times New Roman"/>
                  <w:b/>
                  <w:bCs/>
                </w:rPr>
                <w:t>Regels attribuutsoort</w:t>
              </w:r>
            </w:ins>
          </w:p>
        </w:tc>
        <w:tc>
          <w:tcPr>
            <w:tcW w:w="5580" w:type="dxa"/>
            <w:tcBorders>
              <w:top w:val="nil"/>
              <w:left w:val="nil"/>
              <w:bottom w:val="single" w:sz="4" w:space="0" w:color="auto"/>
              <w:right w:val="nil"/>
            </w:tcBorders>
          </w:tcPr>
          <w:p w14:paraId="1A5190B7" w14:textId="77777777" w:rsidR="004013F1" w:rsidRPr="00DD0F4F" w:rsidRDefault="004013F1" w:rsidP="0022328D">
            <w:pPr>
              <w:autoSpaceDE w:val="0"/>
              <w:autoSpaceDN w:val="0"/>
              <w:adjustRightInd w:val="0"/>
              <w:spacing w:after="0" w:line="240" w:lineRule="auto"/>
              <w:rPr>
                <w:rFonts w:ascii="Arial" w:eastAsia="Times New Roman" w:hAnsi="Arial" w:cs="Arial"/>
                <w:color w:val="000000"/>
                <w:sz w:val="20"/>
                <w:szCs w:val="20"/>
                <w:lang w:val="nl-NL"/>
              </w:rPr>
            </w:pPr>
            <w:ins w:id="12157" w:author="Arjan" w:date="2012-11-18T23:18:00Z">
              <w:r w:rsidRPr="00DD0F4F">
                <w:rPr>
                  <w:rFonts w:eastAsia="Times New Roman"/>
                  <w:lang w:val="nl-NL"/>
                </w:rPr>
                <w:t>Indien deze attribuutsoort niet van een waarde is voorzien, dan moet er minimaal sprake zijn van een van waarden voorzien groepattribuutsoort ANDER ZAAKOBJECT, één relatie ‘ZAAK heeft betrekking op OBJECTen’, één relatie ‘ZAAK heeft betrekking op andere ZAAKen’ of één relatie ‘ZAAK is deelzaak van ZAAK’.</w:t>
              </w:r>
            </w:ins>
          </w:p>
        </w:tc>
      </w:tr>
    </w:tbl>
    <w:p w14:paraId="42B82DA3" w14:textId="77777777" w:rsidR="004013F1" w:rsidRPr="00DD0F4F" w:rsidRDefault="004013F1" w:rsidP="006C4E2B">
      <w:pPr>
        <w:rPr>
          <w:noProof/>
          <w:lang w:val="nl-NL"/>
        </w:rPr>
      </w:pPr>
    </w:p>
    <w:p w14:paraId="2EBB9651" w14:textId="77777777" w:rsidR="00F64D19" w:rsidRPr="00DD0F4F" w:rsidRDefault="003E4F27" w:rsidP="00F64D19">
      <w:pPr>
        <w:rPr>
          <w:noProof/>
          <w:lang w:val="nl-NL"/>
        </w:rPr>
      </w:pPr>
      <w:r w:rsidRPr="00DD0F4F">
        <w:rPr>
          <w:noProof/>
          <w:lang w:val="nl-NL"/>
        </w:rPr>
        <w:t xml:space="preserve">De regels bij de relatiesoorten ‘ZAAK heeft betrekking op OBJECT’,  ‘ZAAK heeft </w:t>
      </w:r>
      <w:r w:rsidR="006E12B3">
        <w:rPr>
          <w:noProof/>
          <w:lang w:val="nl-NL"/>
        </w:rPr>
        <w:t>gerelateerde</w:t>
      </w:r>
      <w:r w:rsidRPr="00DD0F4F">
        <w:rPr>
          <w:noProof/>
          <w:lang w:val="nl-NL"/>
        </w:rPr>
        <w:t xml:space="preserve"> ZAAK’ en ‘ZAAK is deelzaak van ZAAK’</w:t>
      </w:r>
      <w:r w:rsidR="004013F1" w:rsidRPr="00DD0F4F">
        <w:rPr>
          <w:noProof/>
          <w:lang w:val="nl-NL"/>
        </w:rPr>
        <w:t xml:space="preserve"> </w:t>
      </w:r>
      <w:r w:rsidRPr="00DD0F4F">
        <w:rPr>
          <w:noProof/>
          <w:lang w:val="nl-NL"/>
        </w:rPr>
        <w:t>zijn overeenkomstig aangepast.</w:t>
      </w:r>
      <w:r w:rsidR="004C5CE4" w:rsidRPr="00DD0F4F">
        <w:rPr>
          <w:noProof/>
          <w:lang w:val="nl-NL"/>
        </w:rPr>
        <w:t xml:space="preserve"> Naast de regels is ook de toelichting van het groepattribuutsoort ‘Ander zaakobject’ aangepast, als volgt.</w:t>
      </w:r>
      <w:r w:rsidRPr="00DD0F4F">
        <w:rPr>
          <w:noProof/>
          <w:lang w:val="nl-NL"/>
        </w:rPr>
        <w:t xml:space="preserve"> </w:t>
      </w:r>
    </w:p>
    <w:tbl>
      <w:tblPr>
        <w:tblW w:w="0" w:type="auto"/>
        <w:tblInd w:w="60" w:type="dxa"/>
        <w:tblLayout w:type="fixed"/>
        <w:tblCellMar>
          <w:left w:w="60" w:type="dxa"/>
          <w:right w:w="60" w:type="dxa"/>
        </w:tblCellMar>
        <w:tblLook w:val="0000" w:firstRow="0" w:lastRow="0" w:firstColumn="0" w:lastColumn="0" w:noHBand="0" w:noVBand="0"/>
      </w:tblPr>
      <w:tblGrid>
        <w:gridCol w:w="3690"/>
        <w:gridCol w:w="5670"/>
      </w:tblGrid>
      <w:tr w:rsidR="004C5CE4" w:rsidRPr="004C5CE4" w14:paraId="3BAB9197" w14:textId="77777777" w:rsidTr="004C5CE4">
        <w:trPr>
          <w:trHeight w:val="230"/>
        </w:trPr>
        <w:tc>
          <w:tcPr>
            <w:tcW w:w="3690" w:type="dxa"/>
            <w:tcBorders>
              <w:top w:val="single" w:sz="4" w:space="0" w:color="auto"/>
              <w:left w:val="nil"/>
              <w:bottom w:val="nil"/>
              <w:right w:val="nil"/>
            </w:tcBorders>
          </w:tcPr>
          <w:p w14:paraId="6D825B91"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Naam groepattribuutsoort</w:t>
            </w:r>
          </w:p>
        </w:tc>
        <w:tc>
          <w:tcPr>
            <w:tcW w:w="5670" w:type="dxa"/>
            <w:tcBorders>
              <w:top w:val="single" w:sz="4" w:space="0" w:color="auto"/>
              <w:left w:val="nil"/>
              <w:bottom w:val="nil"/>
              <w:right w:val="nil"/>
            </w:tcBorders>
          </w:tcPr>
          <w:p w14:paraId="3CFFC815" w14:textId="77777777" w:rsidR="004C5CE4" w:rsidRPr="004C5CE4" w:rsidRDefault="00DA5D93"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hAnsi="Arial" w:cs="Arial"/>
                <w:sz w:val="20"/>
                <w:szCs w:val="20"/>
                <w:lang w:val="en-AU"/>
              </w:rPr>
              <w:fldChar w:fldCharType="begin" w:fldLock="1"/>
            </w:r>
            <w:r w:rsidR="004C5CE4" w:rsidRPr="004C5CE4">
              <w:rPr>
                <w:rFonts w:ascii="Arial" w:hAnsi="Arial" w:cs="Arial"/>
                <w:sz w:val="20"/>
                <w:szCs w:val="20"/>
                <w:lang w:val="en-AU"/>
              </w:rPr>
              <w:instrText xml:space="preserve">MERGEFIELD </w:instrText>
            </w:r>
            <w:r w:rsidR="004C5CE4" w:rsidRPr="004C5CE4">
              <w:rPr>
                <w:rFonts w:ascii="Arial" w:eastAsia="Times New Roman" w:hAnsi="Arial" w:cs="Arial"/>
                <w:color w:val="000000"/>
                <w:sz w:val="20"/>
                <w:szCs w:val="20"/>
              </w:rPr>
              <w:instrText>Element.Name</w:instrText>
            </w:r>
            <w:r w:rsidRPr="004C5CE4">
              <w:rPr>
                <w:rFonts w:ascii="Arial" w:hAnsi="Arial" w:cs="Arial"/>
                <w:sz w:val="20"/>
                <w:szCs w:val="20"/>
                <w:lang w:val="en-AU"/>
              </w:rPr>
              <w:fldChar w:fldCharType="separate"/>
            </w:r>
            <w:r w:rsidR="004C5CE4" w:rsidRPr="004C5CE4">
              <w:rPr>
                <w:rFonts w:ascii="Arial" w:eastAsia="Times New Roman" w:hAnsi="Arial" w:cs="Arial"/>
                <w:color w:val="000000"/>
                <w:sz w:val="20"/>
                <w:szCs w:val="20"/>
              </w:rPr>
              <w:t>Ander zaakobject ZAAK</w:t>
            </w:r>
            <w:r w:rsidRPr="004C5CE4">
              <w:rPr>
                <w:rFonts w:ascii="Arial" w:hAnsi="Arial" w:cs="Arial"/>
                <w:sz w:val="20"/>
                <w:szCs w:val="20"/>
                <w:lang w:val="en-AU"/>
              </w:rPr>
              <w:fldChar w:fldCharType="end"/>
            </w:r>
          </w:p>
        </w:tc>
      </w:tr>
      <w:tr w:rsidR="004C5CE4" w:rsidRPr="004C5CE4" w14:paraId="0039C5BE" w14:textId="77777777">
        <w:tc>
          <w:tcPr>
            <w:tcW w:w="3690" w:type="dxa"/>
            <w:tcBorders>
              <w:top w:val="nil"/>
              <w:left w:val="nil"/>
              <w:bottom w:val="nil"/>
              <w:right w:val="nil"/>
            </w:tcBorders>
          </w:tcPr>
          <w:p w14:paraId="3FFD1E07"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C75DA04"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14:paraId="3554C440" w14:textId="77777777">
        <w:tc>
          <w:tcPr>
            <w:tcW w:w="3690" w:type="dxa"/>
            <w:tcBorders>
              <w:top w:val="nil"/>
              <w:left w:val="nil"/>
              <w:bottom w:val="nil"/>
              <w:right w:val="nil"/>
            </w:tcBorders>
          </w:tcPr>
          <w:p w14:paraId="4363A7EC"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Herkomst groepattribuutsoort</w:t>
            </w:r>
          </w:p>
        </w:tc>
        <w:tc>
          <w:tcPr>
            <w:tcW w:w="5670" w:type="dxa"/>
            <w:tcBorders>
              <w:top w:val="nil"/>
              <w:left w:val="nil"/>
              <w:bottom w:val="nil"/>
              <w:right w:val="nil"/>
            </w:tcBorders>
          </w:tcPr>
          <w:p w14:paraId="612DCE6B"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KING</w:t>
            </w:r>
          </w:p>
        </w:tc>
      </w:tr>
      <w:tr w:rsidR="004C5CE4" w:rsidRPr="004C5CE4" w14:paraId="530D4661" w14:textId="77777777">
        <w:trPr>
          <w:trHeight w:val="230"/>
        </w:trPr>
        <w:tc>
          <w:tcPr>
            <w:tcW w:w="3690" w:type="dxa"/>
            <w:tcBorders>
              <w:top w:val="nil"/>
              <w:left w:val="nil"/>
              <w:bottom w:val="nil"/>
              <w:right w:val="nil"/>
            </w:tcBorders>
          </w:tcPr>
          <w:p w14:paraId="0FF99BE0"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5DDA4EE"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14:paraId="1CC35D97" w14:textId="77777777">
        <w:trPr>
          <w:trHeight w:val="230"/>
        </w:trPr>
        <w:tc>
          <w:tcPr>
            <w:tcW w:w="3690" w:type="dxa"/>
            <w:tcBorders>
              <w:top w:val="nil"/>
              <w:left w:val="nil"/>
              <w:bottom w:val="nil"/>
              <w:right w:val="nil"/>
            </w:tcBorders>
          </w:tcPr>
          <w:p w14:paraId="3F51E442"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Code groepattribuutsoort</w:t>
            </w:r>
          </w:p>
        </w:tc>
        <w:tc>
          <w:tcPr>
            <w:tcW w:w="5670" w:type="dxa"/>
            <w:tcBorders>
              <w:top w:val="nil"/>
              <w:left w:val="nil"/>
              <w:bottom w:val="nil"/>
              <w:right w:val="nil"/>
            </w:tcBorders>
          </w:tcPr>
          <w:p w14:paraId="43AE9CD5"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p>
        </w:tc>
      </w:tr>
      <w:tr w:rsidR="004C5CE4" w:rsidRPr="004C5CE4" w14:paraId="27801C92" w14:textId="77777777">
        <w:tc>
          <w:tcPr>
            <w:tcW w:w="3690" w:type="dxa"/>
            <w:tcBorders>
              <w:top w:val="nil"/>
              <w:left w:val="nil"/>
              <w:bottom w:val="nil"/>
              <w:right w:val="nil"/>
            </w:tcBorders>
          </w:tcPr>
          <w:p w14:paraId="0DEA24E7"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A966A7D"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5C14BE" w14:paraId="41C1EE3F" w14:textId="77777777">
        <w:tc>
          <w:tcPr>
            <w:tcW w:w="3690" w:type="dxa"/>
            <w:tcBorders>
              <w:top w:val="nil"/>
              <w:left w:val="nil"/>
              <w:bottom w:val="nil"/>
              <w:right w:val="nil"/>
            </w:tcBorders>
          </w:tcPr>
          <w:p w14:paraId="78D4DABD"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Definitie groepattribuutsoort</w:t>
            </w:r>
          </w:p>
        </w:tc>
        <w:tc>
          <w:tcPr>
            <w:tcW w:w="5670" w:type="dxa"/>
            <w:tcBorders>
              <w:top w:val="nil"/>
              <w:left w:val="nil"/>
              <w:bottom w:val="nil"/>
              <w:right w:val="nil"/>
            </w:tcBorders>
          </w:tcPr>
          <w:p w14:paraId="18D86C5D" w14:textId="77777777" w:rsidR="004C5CE4" w:rsidRPr="00DD0F4F" w:rsidRDefault="00DA5D93" w:rsidP="00E37EE3">
            <w:pPr>
              <w:autoSpaceDE w:val="0"/>
              <w:autoSpaceDN w:val="0"/>
              <w:adjustRightInd w:val="0"/>
              <w:spacing w:after="0" w:line="240" w:lineRule="auto"/>
              <w:rPr>
                <w:rFonts w:ascii="Arial" w:eastAsia="Times New Roman" w:hAnsi="Arial" w:cs="Arial"/>
                <w:color w:val="000000"/>
                <w:sz w:val="20"/>
                <w:szCs w:val="20"/>
                <w:lang w:val="nl-NL"/>
              </w:rPr>
            </w:pPr>
            <w:r w:rsidRPr="004C5CE4">
              <w:rPr>
                <w:rFonts w:ascii="Arial" w:hAnsi="Arial" w:cs="Arial"/>
                <w:sz w:val="20"/>
                <w:szCs w:val="20"/>
                <w:lang w:val="en-AU"/>
              </w:rPr>
              <w:fldChar w:fldCharType="begin" w:fldLock="1"/>
            </w:r>
            <w:r w:rsidR="004C5CE4" w:rsidRPr="00DD0F4F">
              <w:rPr>
                <w:rFonts w:ascii="Arial" w:hAnsi="Arial" w:cs="Arial"/>
                <w:sz w:val="20"/>
                <w:szCs w:val="20"/>
                <w:lang w:val="nl-NL"/>
              </w:rPr>
              <w:instrText xml:space="preserve">MERGEFIELD </w:instrText>
            </w:r>
            <w:r w:rsidR="004C5CE4" w:rsidRPr="00DD0F4F">
              <w:rPr>
                <w:rFonts w:ascii="Arial" w:eastAsia="Times New Roman" w:hAnsi="Arial" w:cs="Arial"/>
                <w:color w:val="000000"/>
                <w:sz w:val="20"/>
                <w:szCs w:val="20"/>
                <w:lang w:val="nl-NL"/>
              </w:rPr>
              <w:instrText>Element.Notes</w:instrText>
            </w:r>
            <w:r w:rsidRPr="004C5CE4">
              <w:rPr>
                <w:rFonts w:ascii="Arial" w:hAnsi="Arial" w:cs="Arial"/>
                <w:sz w:val="20"/>
                <w:szCs w:val="20"/>
                <w:lang w:val="en-AU"/>
              </w:rPr>
              <w:fldChar w:fldCharType="end"/>
            </w:r>
            <w:r w:rsidR="004C5CE4" w:rsidRPr="00DD0F4F">
              <w:rPr>
                <w:rFonts w:ascii="Arial" w:eastAsia="Times New Roman" w:hAnsi="Arial" w:cs="Arial"/>
                <w:color w:val="610E6A"/>
                <w:sz w:val="20"/>
                <w:szCs w:val="20"/>
                <w:lang w:val="nl-NL"/>
              </w:rPr>
              <w:t>Aanduiding van het object (of de objecten) waarop de ZAAK betrekking heeft indien dat object (of die objecten) niet aangeduid kan worden met de relatie ‘</w:t>
            </w:r>
            <w:ins w:id="12158" w:author="Arjan" w:date="2012-12-10T17:20:00Z">
              <w:r w:rsidR="00E37EE3" w:rsidRPr="00DD0F4F">
                <w:rPr>
                  <w:rFonts w:ascii="Arial" w:eastAsia="Times New Roman" w:hAnsi="Arial" w:cs="Arial"/>
                  <w:color w:val="610E6A"/>
                  <w:sz w:val="20"/>
                  <w:szCs w:val="20"/>
                  <w:lang w:val="nl-NL"/>
                </w:rPr>
                <w:t xml:space="preserve">ZAAK </w:t>
              </w:r>
            </w:ins>
            <w:r w:rsidR="004C5CE4" w:rsidRPr="00DD0F4F">
              <w:rPr>
                <w:rFonts w:ascii="Arial" w:eastAsia="Times New Roman" w:hAnsi="Arial" w:cs="Arial"/>
                <w:color w:val="610E6A"/>
                <w:sz w:val="20"/>
                <w:szCs w:val="20"/>
                <w:lang w:val="nl-NL"/>
              </w:rPr>
              <w:t xml:space="preserve">heeft betrekking op </w:t>
            </w:r>
            <w:del w:id="12159" w:author="Arjan" w:date="2012-12-10T17:20:00Z">
              <w:r w:rsidR="004C5CE4" w:rsidRPr="00DD0F4F" w:rsidDel="00E37EE3">
                <w:rPr>
                  <w:rFonts w:ascii="Arial" w:eastAsia="Times New Roman" w:hAnsi="Arial" w:cs="Arial"/>
                  <w:color w:val="610E6A"/>
                  <w:sz w:val="20"/>
                  <w:szCs w:val="20"/>
                  <w:lang w:val="nl-NL"/>
                </w:rPr>
                <w:delText>ZAAK</w:delText>
              </w:r>
            </w:del>
            <w:r w:rsidR="004C5CE4" w:rsidRPr="00DD0F4F">
              <w:rPr>
                <w:rFonts w:ascii="Arial" w:eastAsia="Times New Roman" w:hAnsi="Arial" w:cs="Arial"/>
                <w:color w:val="610E6A"/>
                <w:sz w:val="20"/>
                <w:szCs w:val="20"/>
                <w:lang w:val="nl-NL"/>
              </w:rPr>
              <w:t>OBJECT’.</w:t>
            </w:r>
          </w:p>
        </w:tc>
      </w:tr>
      <w:tr w:rsidR="004C5CE4" w:rsidRPr="005C14BE" w14:paraId="513A9876" w14:textId="77777777">
        <w:tc>
          <w:tcPr>
            <w:tcW w:w="3690" w:type="dxa"/>
            <w:tcBorders>
              <w:top w:val="nil"/>
              <w:left w:val="nil"/>
              <w:bottom w:val="nil"/>
              <w:right w:val="nil"/>
            </w:tcBorders>
          </w:tcPr>
          <w:p w14:paraId="47DDC525" w14:textId="77777777" w:rsidR="004C5CE4" w:rsidRPr="00DD0F4F" w:rsidRDefault="004C5CE4" w:rsidP="004C5CE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21E1099D" w14:textId="77777777" w:rsidR="004C5CE4" w:rsidRPr="00DD0F4F" w:rsidRDefault="004C5CE4" w:rsidP="004C5CE4">
            <w:pPr>
              <w:autoSpaceDE w:val="0"/>
              <w:autoSpaceDN w:val="0"/>
              <w:adjustRightInd w:val="0"/>
              <w:spacing w:after="0" w:line="240" w:lineRule="auto"/>
              <w:rPr>
                <w:rFonts w:ascii="Arial" w:eastAsia="Times New Roman" w:hAnsi="Arial" w:cs="Arial"/>
                <w:b/>
                <w:bCs/>
                <w:color w:val="000000"/>
                <w:sz w:val="20"/>
                <w:szCs w:val="20"/>
                <w:lang w:val="nl-NL"/>
              </w:rPr>
            </w:pPr>
          </w:p>
        </w:tc>
      </w:tr>
      <w:tr w:rsidR="004C5CE4" w:rsidRPr="004C5CE4" w14:paraId="272D64AF" w14:textId="77777777">
        <w:tc>
          <w:tcPr>
            <w:tcW w:w="3690" w:type="dxa"/>
            <w:tcBorders>
              <w:top w:val="nil"/>
              <w:left w:val="nil"/>
              <w:bottom w:val="nil"/>
              <w:right w:val="nil"/>
            </w:tcBorders>
          </w:tcPr>
          <w:p w14:paraId="4FF7CB32"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Datum opname groepattribuutsoort</w:t>
            </w:r>
          </w:p>
        </w:tc>
        <w:tc>
          <w:tcPr>
            <w:tcW w:w="5670" w:type="dxa"/>
            <w:tcBorders>
              <w:top w:val="nil"/>
              <w:left w:val="nil"/>
              <w:bottom w:val="nil"/>
              <w:right w:val="nil"/>
            </w:tcBorders>
          </w:tcPr>
          <w:p w14:paraId="703B1F51"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1 juni 2008</w:t>
            </w:r>
          </w:p>
        </w:tc>
      </w:tr>
      <w:tr w:rsidR="004C5CE4" w:rsidRPr="004C5CE4" w14:paraId="4D77495D" w14:textId="77777777">
        <w:trPr>
          <w:trHeight w:val="215"/>
        </w:trPr>
        <w:tc>
          <w:tcPr>
            <w:tcW w:w="3690" w:type="dxa"/>
            <w:tcBorders>
              <w:top w:val="nil"/>
              <w:left w:val="nil"/>
              <w:bottom w:val="nil"/>
              <w:right w:val="nil"/>
            </w:tcBorders>
          </w:tcPr>
          <w:p w14:paraId="137C439A"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13A1D00"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5C14BE" w14:paraId="3449655C" w14:textId="77777777">
        <w:trPr>
          <w:trHeight w:val="215"/>
        </w:trPr>
        <w:tc>
          <w:tcPr>
            <w:tcW w:w="3690" w:type="dxa"/>
            <w:tcBorders>
              <w:top w:val="nil"/>
              <w:left w:val="nil"/>
              <w:bottom w:val="nil"/>
              <w:right w:val="nil"/>
            </w:tcBorders>
          </w:tcPr>
          <w:p w14:paraId="74464FBF"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Toelichting groepattribuutsoort</w:t>
            </w:r>
          </w:p>
        </w:tc>
        <w:tc>
          <w:tcPr>
            <w:tcW w:w="5670" w:type="dxa"/>
            <w:tcBorders>
              <w:top w:val="nil"/>
              <w:left w:val="nil"/>
              <w:bottom w:val="nil"/>
              <w:right w:val="nil"/>
            </w:tcBorders>
          </w:tcPr>
          <w:p w14:paraId="486E3FDB" w14:textId="77777777"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gaat hier om objecten </w:t>
            </w:r>
            <w:ins w:id="12160" w:author="Arjan" w:date="2012-12-10T17:20:00Z">
              <w:r w:rsidR="00E37EE3" w:rsidRPr="00DD0F4F">
                <w:rPr>
                  <w:rFonts w:ascii="Arial" w:eastAsia="Times New Roman" w:hAnsi="Arial" w:cs="Arial"/>
                  <w:color w:val="000000"/>
                  <w:sz w:val="20"/>
                  <w:szCs w:val="20"/>
                  <w:lang w:val="nl-NL"/>
                </w:rPr>
                <w:t>waa</w:t>
              </w:r>
            </w:ins>
            <w:ins w:id="12161" w:author="Arjan" w:date="2012-12-10T17:23:00Z">
              <w:r w:rsidR="00E37EE3" w:rsidRPr="00DD0F4F">
                <w:rPr>
                  <w:rFonts w:ascii="Arial" w:eastAsia="Times New Roman" w:hAnsi="Arial" w:cs="Arial"/>
                  <w:color w:val="000000"/>
                  <w:sz w:val="20"/>
                  <w:szCs w:val="20"/>
                  <w:lang w:val="nl-NL"/>
                </w:rPr>
                <w:t>r</w:t>
              </w:r>
            </w:ins>
            <w:ins w:id="12162" w:author="Arjan" w:date="2012-12-10T17:20:00Z">
              <w:r w:rsidR="00E37EE3" w:rsidRPr="00DD0F4F">
                <w:rPr>
                  <w:rFonts w:ascii="Arial" w:eastAsia="Times New Roman" w:hAnsi="Arial" w:cs="Arial"/>
                  <w:color w:val="000000"/>
                  <w:sz w:val="20"/>
                  <w:szCs w:val="20"/>
                  <w:lang w:val="nl-NL"/>
                </w:rPr>
                <w:t xml:space="preserve">op de zaak betrekking </w:t>
              </w:r>
            </w:ins>
            <w:ins w:id="12163" w:author="Arjan" w:date="2012-12-10T17:21:00Z">
              <w:r w:rsidR="00E37EE3" w:rsidRPr="00DD0F4F">
                <w:rPr>
                  <w:rFonts w:ascii="Arial" w:eastAsia="Times New Roman" w:hAnsi="Arial" w:cs="Arial"/>
                  <w:color w:val="000000"/>
                  <w:sz w:val="20"/>
                  <w:szCs w:val="20"/>
                  <w:lang w:val="nl-NL"/>
                </w:rPr>
                <w:t xml:space="preserve">heeft </w:t>
              </w:r>
            </w:ins>
            <w:r w:rsidRPr="00DD0F4F">
              <w:rPr>
                <w:rFonts w:ascii="Arial" w:eastAsia="Times New Roman" w:hAnsi="Arial" w:cs="Arial"/>
                <w:color w:val="000000"/>
                <w:sz w:val="20"/>
                <w:szCs w:val="20"/>
                <w:lang w:val="nl-NL"/>
              </w:rPr>
              <w:t xml:space="preserve">die niet benoemd zijn als </w:t>
            </w:r>
            <w:del w:id="12164" w:author="Arjan" w:date="2012-12-10T17:21:00Z">
              <w:r w:rsidRPr="00DD0F4F" w:rsidDel="00E37EE3">
                <w:rPr>
                  <w:rFonts w:ascii="Arial" w:eastAsia="Times New Roman" w:hAnsi="Arial" w:cs="Arial"/>
                  <w:color w:val="000000"/>
                  <w:sz w:val="20"/>
                  <w:szCs w:val="20"/>
                  <w:lang w:val="nl-NL"/>
                </w:rPr>
                <w:delText>ZAAK</w:delText>
              </w:r>
            </w:del>
            <w:r w:rsidRPr="00DD0F4F">
              <w:rPr>
                <w:rFonts w:ascii="Arial" w:eastAsia="Times New Roman" w:hAnsi="Arial" w:cs="Arial"/>
                <w:color w:val="000000"/>
                <w:sz w:val="20"/>
                <w:szCs w:val="20"/>
                <w:lang w:val="nl-NL"/>
              </w:rPr>
              <w:t>OBJECT</w:t>
            </w:r>
            <w:ins w:id="12165" w:author="Arjan" w:date="2012-12-10T17:21:00Z">
              <w:r w:rsidR="00E37EE3" w:rsidRPr="00DD0F4F">
                <w:rPr>
                  <w:rFonts w:ascii="Arial" w:eastAsia="Times New Roman" w:hAnsi="Arial" w:cs="Arial"/>
                  <w:color w:val="000000"/>
                  <w:sz w:val="20"/>
                  <w:szCs w:val="20"/>
                  <w:lang w:val="nl-NL"/>
                </w:rPr>
                <w:t xml:space="preserve"> en dus niet d.m.v. de </w:t>
              </w:r>
              <w:r w:rsidR="00E37EE3" w:rsidRPr="00DD0F4F">
                <w:rPr>
                  <w:rFonts w:ascii="Arial" w:eastAsia="Times New Roman" w:hAnsi="Arial" w:cs="Arial"/>
                  <w:color w:val="000000"/>
                  <w:sz w:val="20"/>
                  <w:szCs w:val="20"/>
                  <w:lang w:val="nl-NL"/>
                </w:rPr>
                <w:lastRenderedPageBreak/>
                <w:t>ZAAKOBJECT-relatie aan de zaak gekoppeld ku</w:t>
              </w:r>
            </w:ins>
            <w:ins w:id="12166" w:author="Arjan" w:date="2012-12-10T17:22:00Z">
              <w:r w:rsidR="00E37EE3" w:rsidRPr="00DD0F4F">
                <w:rPr>
                  <w:rFonts w:ascii="Arial" w:eastAsia="Times New Roman" w:hAnsi="Arial" w:cs="Arial"/>
                  <w:color w:val="000000"/>
                  <w:sz w:val="20"/>
                  <w:szCs w:val="20"/>
                  <w:lang w:val="nl-NL"/>
                </w:rPr>
                <w:t>nnen worden</w:t>
              </w:r>
            </w:ins>
            <w:r w:rsidRPr="00DD0F4F">
              <w:rPr>
                <w:rFonts w:ascii="Arial" w:eastAsia="Times New Roman" w:hAnsi="Arial" w:cs="Arial"/>
                <w:color w:val="000000"/>
                <w:sz w:val="20"/>
                <w:szCs w:val="20"/>
                <w:lang w:val="nl-NL"/>
              </w:rPr>
              <w:t>.</w:t>
            </w:r>
            <w:ins w:id="12167" w:author="Arjan" w:date="2012-12-10T17:23:00Z">
              <w:r w:rsidR="00E37EE3" w:rsidRPr="00DD0F4F">
                <w:rPr>
                  <w:rFonts w:ascii="Arial" w:eastAsia="Times New Roman" w:hAnsi="Arial" w:cs="Arial"/>
                  <w:color w:val="000000"/>
                  <w:sz w:val="20"/>
                  <w:szCs w:val="20"/>
                  <w:lang w:val="nl-NL"/>
                </w:rPr>
                <w:t xml:space="preserve"> </w:t>
              </w:r>
            </w:ins>
            <w:ins w:id="12168" w:author="Arjan" w:date="2012-12-19T15:25:00Z">
              <w:r w:rsidR="00D0706E" w:rsidRPr="00DD0F4F">
                <w:rPr>
                  <w:rFonts w:ascii="Arial" w:eastAsia="Times New Roman" w:hAnsi="Arial" w:cs="Arial"/>
                  <w:color w:val="000000"/>
                  <w:sz w:val="20"/>
                  <w:szCs w:val="20"/>
                  <w:lang w:val="nl-NL"/>
                </w:rPr>
                <w:t>Dergelijke objecten zijn</w:t>
              </w:r>
            </w:ins>
            <w:ins w:id="12169" w:author="Arjan" w:date="2012-12-10T17:23:00Z">
              <w:r w:rsidR="00E37EE3" w:rsidRPr="00DD0F4F">
                <w:rPr>
                  <w:rFonts w:ascii="Arial" w:eastAsia="Times New Roman" w:hAnsi="Arial" w:cs="Arial"/>
                  <w:color w:val="000000"/>
                  <w:sz w:val="20"/>
                  <w:szCs w:val="20"/>
                  <w:lang w:val="nl-NL"/>
                </w:rPr>
                <w:t xml:space="preserve"> niet onderscheiden in enige basisregist</w:t>
              </w:r>
            </w:ins>
            <w:ins w:id="12170" w:author="Arjan" w:date="2012-12-10T17:24:00Z">
              <w:r w:rsidR="00E37EE3" w:rsidRPr="00DD0F4F">
                <w:rPr>
                  <w:rFonts w:ascii="Arial" w:eastAsia="Times New Roman" w:hAnsi="Arial" w:cs="Arial"/>
                  <w:color w:val="000000"/>
                  <w:sz w:val="20"/>
                  <w:szCs w:val="20"/>
                  <w:lang w:val="nl-NL"/>
                </w:rPr>
                <w:t>ratie</w:t>
              </w:r>
            </w:ins>
            <w:ins w:id="12171" w:author="Arjan" w:date="2012-12-19T15:25:00Z">
              <w:r w:rsidR="00D0706E" w:rsidRPr="00DD0F4F">
                <w:rPr>
                  <w:rFonts w:ascii="Arial" w:eastAsia="Times New Roman" w:hAnsi="Arial" w:cs="Arial"/>
                  <w:color w:val="000000"/>
                  <w:sz w:val="20"/>
                  <w:szCs w:val="20"/>
                  <w:lang w:val="nl-NL"/>
                </w:rPr>
                <w:t>. Zij</w:t>
              </w:r>
            </w:ins>
            <w:ins w:id="12172" w:author="Arjan" w:date="2012-12-10T17:24:00Z">
              <w:r w:rsidR="00E37EE3" w:rsidRPr="00DD0F4F">
                <w:rPr>
                  <w:rFonts w:ascii="Arial" w:eastAsia="Times New Roman" w:hAnsi="Arial" w:cs="Arial"/>
                  <w:color w:val="000000"/>
                  <w:sz w:val="20"/>
                  <w:szCs w:val="20"/>
                  <w:lang w:val="nl-NL"/>
                </w:rPr>
                <w:t xml:space="preserve"> </w:t>
              </w:r>
            </w:ins>
            <w:ins w:id="12173" w:author="Arjan" w:date="2012-12-19T15:25:00Z">
              <w:r w:rsidR="00D0706E" w:rsidRPr="00DD0F4F">
                <w:rPr>
                  <w:rFonts w:ascii="Arial" w:eastAsia="Times New Roman" w:hAnsi="Arial" w:cs="Arial"/>
                  <w:color w:val="000000"/>
                  <w:sz w:val="20"/>
                  <w:szCs w:val="20"/>
                  <w:lang w:val="nl-NL"/>
                </w:rPr>
                <w:t>zijn</w:t>
              </w:r>
            </w:ins>
            <w:ins w:id="12174" w:author="Arjan" w:date="2012-12-10T17:24:00Z">
              <w:r w:rsidR="00E37EE3" w:rsidRPr="00DD0F4F">
                <w:rPr>
                  <w:rFonts w:ascii="Arial" w:eastAsia="Times New Roman" w:hAnsi="Arial" w:cs="Arial"/>
                  <w:color w:val="000000"/>
                  <w:sz w:val="20"/>
                  <w:szCs w:val="20"/>
                  <w:lang w:val="nl-NL"/>
                </w:rPr>
                <w:t xml:space="preserve"> wel als object benoemd en afgebakend en de gege</w:t>
              </w:r>
            </w:ins>
            <w:ins w:id="12175" w:author="Arjan" w:date="2012-12-10T17:25:00Z">
              <w:r w:rsidR="00E37EE3" w:rsidRPr="00DD0F4F">
                <w:rPr>
                  <w:rFonts w:ascii="Arial" w:eastAsia="Times New Roman" w:hAnsi="Arial" w:cs="Arial"/>
                  <w:color w:val="000000"/>
                  <w:sz w:val="20"/>
                  <w:szCs w:val="20"/>
                  <w:lang w:val="nl-NL"/>
                </w:rPr>
                <w:t xml:space="preserve">vens </w:t>
              </w:r>
            </w:ins>
            <w:ins w:id="12176" w:author="Arjan" w:date="2012-12-19T15:26:00Z">
              <w:r w:rsidR="00D0706E" w:rsidRPr="00DD0F4F">
                <w:rPr>
                  <w:rFonts w:ascii="Arial" w:eastAsia="Times New Roman" w:hAnsi="Arial" w:cs="Arial"/>
                  <w:color w:val="000000"/>
                  <w:sz w:val="20"/>
                  <w:szCs w:val="20"/>
                  <w:lang w:val="nl-NL"/>
                </w:rPr>
                <w:t xml:space="preserve">daarvan worden </w:t>
              </w:r>
            </w:ins>
            <w:ins w:id="12177" w:author="Arjan" w:date="2012-12-10T17:24:00Z">
              <w:r w:rsidR="00E37EE3" w:rsidRPr="00DD0F4F">
                <w:rPr>
                  <w:rFonts w:ascii="Arial" w:eastAsia="Times New Roman" w:hAnsi="Arial" w:cs="Arial"/>
                  <w:color w:val="000000"/>
                  <w:sz w:val="20"/>
                  <w:szCs w:val="20"/>
                  <w:lang w:val="nl-NL"/>
                </w:rPr>
                <w:t>in enige registratie</w:t>
              </w:r>
            </w:ins>
            <w:ins w:id="12178" w:author="Arjan" w:date="2012-12-10T17:25:00Z">
              <w:r w:rsidR="00E37EE3" w:rsidRPr="00DD0F4F">
                <w:rPr>
                  <w:rFonts w:ascii="Arial" w:eastAsia="Times New Roman" w:hAnsi="Arial" w:cs="Arial"/>
                  <w:color w:val="000000"/>
                  <w:sz w:val="20"/>
                  <w:szCs w:val="20"/>
                  <w:lang w:val="nl-NL"/>
                </w:rPr>
                <w:t xml:space="preserve"> onderhouden. </w:t>
              </w:r>
            </w:ins>
            <w:r w:rsidRPr="00DD0F4F">
              <w:rPr>
                <w:rFonts w:ascii="Arial" w:eastAsia="Times New Roman" w:hAnsi="Arial" w:cs="Arial"/>
                <w:color w:val="000000"/>
                <w:sz w:val="20"/>
                <w:szCs w:val="20"/>
                <w:lang w:val="nl-NL"/>
              </w:rPr>
              <w:t>Bijvoorbeeld de invalidenparkeerplaats waarvoor een parkeervergunning verleend is</w:t>
            </w:r>
            <w:ins w:id="12179" w:author="Arjan" w:date="2012-12-10T17:26:00Z">
              <w:r w:rsidR="00E37EE3" w:rsidRPr="00DD0F4F">
                <w:rPr>
                  <w:rFonts w:ascii="Arial" w:eastAsia="Times New Roman" w:hAnsi="Arial" w:cs="Arial"/>
                  <w:color w:val="000000"/>
                  <w:sz w:val="20"/>
                  <w:szCs w:val="20"/>
                  <w:lang w:val="nl-NL"/>
                </w:rPr>
                <w:t xml:space="preserve">, het bestemmingsplan of -vlak waartegen een bezwaar ingediend is of </w:t>
              </w:r>
            </w:ins>
            <w:ins w:id="12180" w:author="Arjan" w:date="2012-12-10T17:27:00Z">
              <w:r w:rsidR="00E37EE3" w:rsidRPr="00DD0F4F">
                <w:rPr>
                  <w:rFonts w:ascii="Arial" w:eastAsia="Times New Roman" w:hAnsi="Arial" w:cs="Arial"/>
                  <w:color w:val="000000"/>
                  <w:sz w:val="20"/>
                  <w:szCs w:val="20"/>
                  <w:lang w:val="nl-NL"/>
                </w:rPr>
                <w:t>het handhavingsobject waarop een inspectie uitgevoerd wordt</w:t>
              </w:r>
            </w:ins>
            <w:r w:rsidRPr="00DD0F4F">
              <w:rPr>
                <w:rFonts w:ascii="Arial" w:eastAsia="Times New Roman" w:hAnsi="Arial" w:cs="Arial"/>
                <w:color w:val="000000"/>
                <w:sz w:val="20"/>
                <w:szCs w:val="20"/>
                <w:lang w:val="nl-NL"/>
              </w:rPr>
              <w:t>. Het kan om zowel ruimtelijke als andere objecten gaan. In het eerste geval verschaft het attribuuttype Zaakobjectlokatie inzicht in de ligging.</w:t>
            </w:r>
          </w:p>
          <w:p w14:paraId="48949CEF" w14:textId="77777777"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betreft een groepattribuutsoort dat bestaat uit de volgende attribuutsoorten:</w:t>
            </w:r>
          </w:p>
          <w:p w14:paraId="085557A4" w14:textId="77777777"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Ander zaakobject omschrijving</w:t>
            </w:r>
          </w:p>
          <w:p w14:paraId="4D0FE7BF" w14:textId="77777777"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Ander zaakobject aanduiding</w:t>
            </w:r>
          </w:p>
          <w:p w14:paraId="763A7AED" w14:textId="77777777"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Ander zaakobject lokatie</w:t>
            </w:r>
          </w:p>
          <w:p w14:paraId="3C8ACF8F" w14:textId="77777777"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Ander zaakobject registratie</w:t>
            </w:r>
          </w:p>
        </w:tc>
      </w:tr>
      <w:tr w:rsidR="004C5CE4" w:rsidRPr="005C14BE" w14:paraId="40C6D7A1" w14:textId="77777777">
        <w:tc>
          <w:tcPr>
            <w:tcW w:w="3690" w:type="dxa"/>
            <w:tcBorders>
              <w:top w:val="nil"/>
              <w:left w:val="nil"/>
              <w:bottom w:val="nil"/>
              <w:right w:val="nil"/>
            </w:tcBorders>
          </w:tcPr>
          <w:p w14:paraId="7EC24E0A" w14:textId="77777777" w:rsidR="004C5CE4" w:rsidRPr="00DD0F4F" w:rsidRDefault="004C5CE4" w:rsidP="004C5CE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7F38CABE" w14:textId="77777777" w:rsidR="004C5CE4" w:rsidRPr="00DD0F4F" w:rsidRDefault="004C5CE4" w:rsidP="004C5CE4">
            <w:pPr>
              <w:autoSpaceDE w:val="0"/>
              <w:autoSpaceDN w:val="0"/>
              <w:adjustRightInd w:val="0"/>
              <w:spacing w:after="0" w:line="240" w:lineRule="auto"/>
              <w:rPr>
                <w:rFonts w:ascii="Arial" w:eastAsia="Times New Roman" w:hAnsi="Arial" w:cs="Arial"/>
                <w:b/>
                <w:bCs/>
                <w:color w:val="000000"/>
                <w:sz w:val="20"/>
                <w:szCs w:val="20"/>
                <w:lang w:val="nl-NL"/>
              </w:rPr>
            </w:pPr>
          </w:p>
        </w:tc>
      </w:tr>
      <w:tr w:rsidR="004C5CE4" w:rsidRPr="004C5CE4" w14:paraId="2E1A33E4" w14:textId="77777777">
        <w:tc>
          <w:tcPr>
            <w:tcW w:w="3690" w:type="dxa"/>
            <w:tcBorders>
              <w:top w:val="nil"/>
              <w:left w:val="nil"/>
              <w:bottom w:val="nil"/>
              <w:right w:val="nil"/>
            </w:tcBorders>
          </w:tcPr>
          <w:p w14:paraId="274B1807"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06E58489"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Ja</w:t>
            </w:r>
          </w:p>
        </w:tc>
      </w:tr>
      <w:tr w:rsidR="004C5CE4" w:rsidRPr="004C5CE4" w14:paraId="6301CC66" w14:textId="77777777">
        <w:tc>
          <w:tcPr>
            <w:tcW w:w="3690" w:type="dxa"/>
            <w:tcBorders>
              <w:top w:val="nil"/>
              <w:left w:val="nil"/>
              <w:bottom w:val="nil"/>
              <w:right w:val="nil"/>
            </w:tcBorders>
          </w:tcPr>
          <w:p w14:paraId="3E458D8A"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D53CD90"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14:paraId="01865EFA" w14:textId="77777777">
        <w:tc>
          <w:tcPr>
            <w:tcW w:w="3690" w:type="dxa"/>
            <w:tcBorders>
              <w:top w:val="nil"/>
              <w:left w:val="nil"/>
              <w:bottom w:val="nil"/>
              <w:right w:val="nil"/>
            </w:tcBorders>
          </w:tcPr>
          <w:p w14:paraId="570B6302"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6AE22A87"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Ja</w:t>
            </w:r>
          </w:p>
        </w:tc>
      </w:tr>
      <w:tr w:rsidR="004C5CE4" w:rsidRPr="004C5CE4" w14:paraId="586BC94E" w14:textId="77777777">
        <w:trPr>
          <w:trHeight w:val="230"/>
        </w:trPr>
        <w:tc>
          <w:tcPr>
            <w:tcW w:w="3690" w:type="dxa"/>
            <w:tcBorders>
              <w:top w:val="nil"/>
              <w:left w:val="nil"/>
              <w:bottom w:val="nil"/>
              <w:right w:val="nil"/>
            </w:tcBorders>
          </w:tcPr>
          <w:p w14:paraId="1AF65FE2"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8C92A61"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14:paraId="48C62DDD" w14:textId="77777777">
        <w:tc>
          <w:tcPr>
            <w:tcW w:w="3690" w:type="dxa"/>
            <w:tcBorders>
              <w:top w:val="nil"/>
              <w:left w:val="nil"/>
              <w:bottom w:val="nil"/>
              <w:right w:val="nil"/>
            </w:tcBorders>
          </w:tcPr>
          <w:p w14:paraId="3A169386"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0F263B86" w14:textId="77777777" w:rsidR="004C5CE4" w:rsidRPr="004C5CE4" w:rsidRDefault="00E37EE3" w:rsidP="004C5CE4">
            <w:pPr>
              <w:autoSpaceDE w:val="0"/>
              <w:autoSpaceDN w:val="0"/>
              <w:adjustRightInd w:val="0"/>
              <w:spacing w:after="0" w:line="240" w:lineRule="auto"/>
              <w:rPr>
                <w:rFonts w:ascii="Arial" w:eastAsia="Times New Roman" w:hAnsi="Arial" w:cs="Arial"/>
                <w:color w:val="000000"/>
                <w:sz w:val="20"/>
                <w:szCs w:val="20"/>
              </w:rPr>
            </w:pPr>
            <w:ins w:id="12181" w:author="Arjan" w:date="2012-12-10T17:28:00Z">
              <w:r>
                <w:rPr>
                  <w:rFonts w:ascii="Arial" w:eastAsia="Times New Roman" w:hAnsi="Arial" w:cs="Arial"/>
                  <w:color w:val="000000"/>
                  <w:sz w:val="20"/>
                  <w:szCs w:val="20"/>
                </w:rPr>
                <w:t>N</w:t>
              </w:r>
            </w:ins>
            <w:ins w:id="12182" w:author="Arjan" w:date="2012-12-10T17:29:00Z">
              <w:r>
                <w:rPr>
                  <w:rFonts w:ascii="Arial" w:eastAsia="Times New Roman" w:hAnsi="Arial" w:cs="Arial"/>
                  <w:color w:val="000000"/>
                  <w:sz w:val="20"/>
                  <w:szCs w:val="20"/>
                </w:rPr>
                <w:t>ee</w:t>
              </w:r>
            </w:ins>
          </w:p>
        </w:tc>
      </w:tr>
      <w:tr w:rsidR="004C5CE4" w:rsidRPr="004C5CE4" w14:paraId="5A24B650" w14:textId="77777777">
        <w:tc>
          <w:tcPr>
            <w:tcW w:w="3690" w:type="dxa"/>
            <w:tcBorders>
              <w:top w:val="nil"/>
              <w:left w:val="nil"/>
              <w:bottom w:val="nil"/>
              <w:right w:val="nil"/>
            </w:tcBorders>
          </w:tcPr>
          <w:p w14:paraId="75DA5B3D"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4EB18D6"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14:paraId="41062834" w14:textId="77777777">
        <w:tc>
          <w:tcPr>
            <w:tcW w:w="3690" w:type="dxa"/>
            <w:tcBorders>
              <w:top w:val="nil"/>
              <w:left w:val="nil"/>
              <w:bottom w:val="nil"/>
              <w:right w:val="nil"/>
            </w:tcBorders>
          </w:tcPr>
          <w:p w14:paraId="4D72FC78"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4F4C6687"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Nee</w:t>
            </w:r>
          </w:p>
        </w:tc>
      </w:tr>
      <w:tr w:rsidR="004C5CE4" w:rsidRPr="004C5CE4" w14:paraId="28FCB86A" w14:textId="77777777">
        <w:trPr>
          <w:trHeight w:val="250"/>
        </w:trPr>
        <w:tc>
          <w:tcPr>
            <w:tcW w:w="3690" w:type="dxa"/>
            <w:tcBorders>
              <w:top w:val="nil"/>
              <w:left w:val="nil"/>
              <w:bottom w:val="nil"/>
              <w:right w:val="nil"/>
            </w:tcBorders>
          </w:tcPr>
          <w:p w14:paraId="24412098"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18C288E"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14:paraId="4A35C52D" w14:textId="77777777">
        <w:trPr>
          <w:trHeight w:val="371"/>
        </w:trPr>
        <w:tc>
          <w:tcPr>
            <w:tcW w:w="3690" w:type="dxa"/>
            <w:tcBorders>
              <w:top w:val="nil"/>
              <w:left w:val="nil"/>
              <w:bottom w:val="nil"/>
              <w:right w:val="nil"/>
            </w:tcBorders>
          </w:tcPr>
          <w:p w14:paraId="023B727C"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14:paraId="3DA3A676"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Nee</w:t>
            </w:r>
          </w:p>
        </w:tc>
      </w:tr>
      <w:tr w:rsidR="004C5CE4" w:rsidRPr="004C5CE4" w14:paraId="06D68220" w14:textId="77777777">
        <w:trPr>
          <w:trHeight w:val="185"/>
        </w:trPr>
        <w:tc>
          <w:tcPr>
            <w:tcW w:w="3690" w:type="dxa"/>
            <w:tcBorders>
              <w:top w:val="nil"/>
              <w:left w:val="nil"/>
              <w:bottom w:val="nil"/>
              <w:right w:val="nil"/>
            </w:tcBorders>
          </w:tcPr>
          <w:p w14:paraId="0BDA24B2"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ABE6FDE"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14:paraId="433BA821" w14:textId="77777777">
        <w:trPr>
          <w:trHeight w:val="185"/>
        </w:trPr>
        <w:tc>
          <w:tcPr>
            <w:tcW w:w="3690" w:type="dxa"/>
            <w:tcBorders>
              <w:top w:val="nil"/>
              <w:left w:val="nil"/>
              <w:bottom w:val="nil"/>
              <w:right w:val="nil"/>
            </w:tcBorders>
          </w:tcPr>
          <w:p w14:paraId="6E4ABD5F"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444FC4BF" w14:textId="77777777" w:rsidR="004C5CE4" w:rsidRPr="004C5CE4" w:rsidRDefault="00DA5D93"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hAnsi="Arial" w:cs="Arial"/>
                <w:sz w:val="20"/>
                <w:szCs w:val="20"/>
                <w:lang w:val="en-AU"/>
              </w:rPr>
              <w:fldChar w:fldCharType="begin" w:fldLock="1"/>
            </w:r>
            <w:r w:rsidR="004C5CE4" w:rsidRPr="004C5CE4">
              <w:rPr>
                <w:rFonts w:ascii="Arial" w:hAnsi="Arial" w:cs="Arial"/>
                <w:sz w:val="20"/>
                <w:szCs w:val="20"/>
                <w:lang w:val="en-AU"/>
              </w:rPr>
              <w:instrText xml:space="preserve">MERGEFIELD </w:instrText>
            </w:r>
            <w:r w:rsidR="004C5CE4" w:rsidRPr="004C5CE4">
              <w:rPr>
                <w:rFonts w:ascii="Arial" w:eastAsia="Times New Roman" w:hAnsi="Arial" w:cs="Arial"/>
                <w:color w:val="000000"/>
                <w:sz w:val="20"/>
                <w:szCs w:val="20"/>
              </w:rPr>
              <w:instrText>Element.Multiplicity</w:instrText>
            </w:r>
            <w:r w:rsidRPr="004C5CE4">
              <w:rPr>
                <w:rFonts w:ascii="Arial" w:hAnsi="Arial" w:cs="Arial"/>
                <w:sz w:val="20"/>
                <w:szCs w:val="20"/>
                <w:lang w:val="en-AU"/>
              </w:rPr>
              <w:fldChar w:fldCharType="separate"/>
            </w:r>
            <w:r w:rsidR="004C5CE4" w:rsidRPr="004C5CE4">
              <w:rPr>
                <w:rFonts w:ascii="Arial" w:eastAsia="Times New Roman" w:hAnsi="Arial" w:cs="Arial"/>
                <w:color w:val="000000"/>
                <w:sz w:val="20"/>
                <w:szCs w:val="20"/>
              </w:rPr>
              <w:t>0,*</w:t>
            </w:r>
            <w:r w:rsidRPr="004C5CE4">
              <w:rPr>
                <w:rFonts w:ascii="Arial" w:hAnsi="Arial" w:cs="Arial"/>
                <w:sz w:val="20"/>
                <w:szCs w:val="20"/>
                <w:lang w:val="en-AU"/>
              </w:rPr>
              <w:fldChar w:fldCharType="end"/>
            </w:r>
          </w:p>
        </w:tc>
      </w:tr>
      <w:tr w:rsidR="004C5CE4" w:rsidRPr="004C5CE4" w14:paraId="64359FF1" w14:textId="77777777">
        <w:trPr>
          <w:trHeight w:val="230"/>
        </w:trPr>
        <w:tc>
          <w:tcPr>
            <w:tcW w:w="3690" w:type="dxa"/>
            <w:tcBorders>
              <w:top w:val="nil"/>
              <w:left w:val="nil"/>
              <w:bottom w:val="nil"/>
              <w:right w:val="nil"/>
            </w:tcBorders>
          </w:tcPr>
          <w:p w14:paraId="62ADE489"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42540D9"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14:paraId="3F05088F" w14:textId="77777777">
        <w:trPr>
          <w:trHeight w:val="230"/>
        </w:trPr>
        <w:tc>
          <w:tcPr>
            <w:tcW w:w="3690" w:type="dxa"/>
            <w:tcBorders>
              <w:top w:val="nil"/>
              <w:left w:val="nil"/>
              <w:bottom w:val="nil"/>
              <w:right w:val="nil"/>
            </w:tcBorders>
          </w:tcPr>
          <w:p w14:paraId="7845DBF4"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2B142610"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Gemeentelijk basisgegeven</w:t>
            </w:r>
          </w:p>
        </w:tc>
      </w:tr>
      <w:tr w:rsidR="004C5CE4" w:rsidRPr="004C5CE4" w14:paraId="3850AA13" w14:textId="77777777">
        <w:trPr>
          <w:trHeight w:val="230"/>
        </w:trPr>
        <w:tc>
          <w:tcPr>
            <w:tcW w:w="3690" w:type="dxa"/>
            <w:tcBorders>
              <w:top w:val="nil"/>
              <w:left w:val="nil"/>
              <w:bottom w:val="nil"/>
              <w:right w:val="nil"/>
            </w:tcBorders>
          </w:tcPr>
          <w:p w14:paraId="3F261A22"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3C56F6E" w14:textId="77777777"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5C14BE" w14:paraId="68A9030D" w14:textId="77777777">
        <w:trPr>
          <w:trHeight w:val="230"/>
        </w:trPr>
        <w:tc>
          <w:tcPr>
            <w:tcW w:w="3690" w:type="dxa"/>
            <w:tcBorders>
              <w:top w:val="nil"/>
              <w:left w:val="nil"/>
              <w:bottom w:val="nil"/>
              <w:right w:val="nil"/>
            </w:tcBorders>
          </w:tcPr>
          <w:p w14:paraId="09996FF3" w14:textId="77777777"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14:paraId="5E6876F8" w14:textId="77777777"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Indien dit groepattribuutsoort niet van een waarde is voorzien, dan moet er minimaal sprake zijn van </w:t>
            </w:r>
            <w:ins w:id="12183" w:author="Arjan" w:date="2012-12-10T17:01:00Z">
              <w:r w:rsidRPr="00DD0F4F">
                <w:rPr>
                  <w:rFonts w:ascii="Arial" w:eastAsia="Times New Roman" w:hAnsi="Arial" w:cs="Arial"/>
                  <w:color w:val="000000"/>
                  <w:sz w:val="20"/>
                  <w:szCs w:val="20"/>
                  <w:lang w:val="nl-NL"/>
                </w:rPr>
                <w:t xml:space="preserve">een waarde voor de attribuutsoort </w:t>
              </w:r>
            </w:ins>
            <w:r w:rsidR="00F34B18" w:rsidRPr="00DD0F4F">
              <w:rPr>
                <w:rFonts w:ascii="Arial" w:eastAsia="Times New Roman" w:hAnsi="Arial" w:cs="Arial"/>
                <w:color w:val="000000"/>
                <w:sz w:val="20"/>
                <w:szCs w:val="20"/>
                <w:lang w:val="nl-NL"/>
              </w:rPr>
              <w:t>‘</w:t>
            </w:r>
            <w:ins w:id="12184" w:author="Arjan" w:date="2012-12-10T17:01:00Z">
              <w:r w:rsidRPr="00DD0F4F">
                <w:rPr>
                  <w:rFonts w:ascii="Arial" w:eastAsia="Times New Roman" w:hAnsi="Arial" w:cs="Arial"/>
                  <w:color w:val="000000"/>
                  <w:sz w:val="20"/>
                  <w:szCs w:val="20"/>
                  <w:lang w:val="nl-NL"/>
                </w:rPr>
                <w:t>Zaakgeometrie</w:t>
              </w:r>
            </w:ins>
            <w:r w:rsidR="00F34B18" w:rsidRPr="00DD0F4F">
              <w:rPr>
                <w:rFonts w:ascii="Arial" w:eastAsia="Times New Roman" w:hAnsi="Arial" w:cs="Arial"/>
                <w:color w:val="000000"/>
                <w:sz w:val="20"/>
                <w:szCs w:val="20"/>
                <w:lang w:val="nl-NL"/>
              </w:rPr>
              <w:t>’</w:t>
            </w:r>
            <w:ins w:id="12185" w:author="Arjan" w:date="2012-12-10T17:01:00Z">
              <w:r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één relatie ‘ZAAK heeft betrekking op OBJECTen’, één relatie ‘ZAAK heeft betrekking op andere ZAAKen’ of één relatie ‘ZAAK is deelzaak van ZAAK’.</w:t>
            </w:r>
          </w:p>
        </w:tc>
      </w:tr>
    </w:tbl>
    <w:p w14:paraId="36E6E656" w14:textId="77777777" w:rsidR="00E37EE3" w:rsidRPr="00DD0F4F" w:rsidRDefault="00E37EE3" w:rsidP="00F64D19">
      <w:pPr>
        <w:rPr>
          <w:rFonts w:ascii="Arial" w:eastAsia="Times New Roman" w:hAnsi="Arial" w:cs="Arial"/>
          <w:color w:val="000000"/>
          <w:sz w:val="20"/>
          <w:szCs w:val="20"/>
          <w:lang w:val="nl-NL"/>
        </w:rPr>
      </w:pPr>
      <w:r w:rsidRPr="00DD0F4F">
        <w:rPr>
          <w:noProof/>
          <w:lang w:val="nl-NL"/>
        </w:rPr>
        <w:br/>
        <w:t>Van  de subattribuutsoorten die deel uit maken van dit groepattribuutsoort zijn de regels niet meer van toepassing en derhalve verwijderd. Tevens is de kardinali</w:t>
      </w:r>
      <w:r w:rsidR="00AE5159" w:rsidRPr="00DD0F4F">
        <w:rPr>
          <w:noProof/>
          <w:lang w:val="nl-NL"/>
        </w:rPr>
        <w:t>t</w:t>
      </w:r>
      <w:r w:rsidRPr="00DD0F4F">
        <w:rPr>
          <w:noProof/>
          <w:lang w:val="nl-NL"/>
        </w:rPr>
        <w:t>eit van de subattribuutsoort ‘</w:t>
      </w:r>
      <w:r w:rsidRPr="00DD0F4F">
        <w:rPr>
          <w:rFonts w:ascii="Arial" w:eastAsia="Times New Roman" w:hAnsi="Arial" w:cs="Arial"/>
          <w:color w:val="000000"/>
          <w:sz w:val="20"/>
          <w:szCs w:val="20"/>
          <w:lang w:val="nl-NL"/>
        </w:rPr>
        <w:t xml:space="preserve">Ander zaakobject aanduiding’ gewijzigd in 1 – 1. Eén en ander is het gevolg van de introductie van de attribuutsoort ‘Zaakgeometrie’. </w:t>
      </w:r>
    </w:p>
    <w:p w14:paraId="531F3833" w14:textId="77777777" w:rsidR="006757BE" w:rsidRDefault="006757BE" w:rsidP="006757BE">
      <w:pPr>
        <w:pStyle w:val="Kop3"/>
        <w:rPr>
          <w:noProof/>
        </w:rPr>
      </w:pPr>
      <w:bookmarkStart w:id="12186" w:name="_Toc493812453"/>
      <w:r>
        <w:rPr>
          <w:noProof/>
        </w:rPr>
        <w:t>Verantwoordelijke</w:t>
      </w:r>
      <w:r w:rsidR="00671FE4">
        <w:rPr>
          <w:noProof/>
        </w:rPr>
        <w:t xml:space="preserve"> </w:t>
      </w:r>
      <w:r>
        <w:rPr>
          <w:noProof/>
        </w:rPr>
        <w:t>organisatie</w:t>
      </w:r>
      <w:bookmarkEnd w:id="12186"/>
    </w:p>
    <w:p w14:paraId="6FBBD6E3" w14:textId="77777777" w:rsidR="006757BE" w:rsidRPr="00DD0F4F" w:rsidRDefault="008B745D" w:rsidP="006757BE">
      <w:pPr>
        <w:rPr>
          <w:lang w:val="nl-NL"/>
        </w:rPr>
      </w:pPr>
      <w:r w:rsidRPr="00DD0F4F">
        <w:rPr>
          <w:lang w:val="nl-NL"/>
        </w:rPr>
        <w:t>In ketensamenwerking, als meer partijen samenwerken aan een zaak, is er nu geen kenmerk voorhanden waaruit direct en snel duidelijk wordt welke organisatie de eindverantwoordelijke is voor de zaak. Dit zou afgeleid kunnen worden uit de MEDEWERKER of ORGANISATORISCHE EENHEID in de rol van ‘zaakcoordinator’ of ‘beslisser’ bij de ZAAK. De VESTIGING waar deze deel van uitmaakt bepaalt de NIET-NATUURLIJKe persoon die eindverantwoordelijk is voor de ZAAK.  Bij de uitwisseling van zaakgegevens is deze informatie evenwel lang niet altijd direct beschikbaar. Om de eindverantwoordelijke efficiënt uit te kunnen wisselen, introduceren we het attribuutsoort ‘Verantwoordelijke organisatie’ bij ZAAK.</w:t>
      </w:r>
    </w:p>
    <w:p w14:paraId="142FC4EB" w14:textId="77777777" w:rsidR="00B92D60" w:rsidRPr="00B92D60" w:rsidRDefault="00B92D60" w:rsidP="00B92D60">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ins w:id="12187" w:author="Arjan" w:date="2014-01-20T09:16: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12188" w:author="Arjan" w:date="2014-01-20T09:17:00Z">
        <w:r w:rsidRPr="00B92D60">
          <w:rPr>
            <w:rFonts w:ascii="Arial" w:eastAsia="Times New Roman" w:hAnsi="Arial" w:cs="Arial"/>
            <w:b/>
            <w:color w:val="004080"/>
            <w:sz w:val="24"/>
            <w:szCs w:val="24"/>
            <w:lang w:eastAsia="nl-NL"/>
          </w:rPr>
          <w:t>Verantwoordelijke organisatie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8B745D" w:rsidRPr="00717312" w14:paraId="535A70EA" w14:textId="77777777" w:rsidTr="008B745D">
        <w:trPr>
          <w:trHeight w:val="230"/>
        </w:trPr>
        <w:tc>
          <w:tcPr>
            <w:tcW w:w="3780" w:type="dxa"/>
            <w:tcBorders>
              <w:top w:val="single" w:sz="4" w:space="0" w:color="auto"/>
              <w:left w:val="nil"/>
              <w:bottom w:val="nil"/>
              <w:right w:val="nil"/>
            </w:tcBorders>
          </w:tcPr>
          <w:p w14:paraId="07A227FE"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189" w:author="Arjan" w:date="2013-02-04T14:25:00Z">
              <w:r w:rsidRPr="00717312">
                <w:rPr>
                  <w:rFonts w:ascii="Arial" w:eastAsia="Times New Roman" w:hAnsi="Arial" w:cs="Arial"/>
                  <w:b/>
                  <w:bCs/>
                  <w:color w:val="000000"/>
                  <w:sz w:val="20"/>
                  <w:szCs w:val="20"/>
                </w:rPr>
                <w:lastRenderedPageBreak/>
                <w:t>Naam attribuutsoort</w:t>
              </w:r>
            </w:ins>
          </w:p>
        </w:tc>
        <w:tc>
          <w:tcPr>
            <w:tcW w:w="5580" w:type="dxa"/>
            <w:tcBorders>
              <w:top w:val="single" w:sz="4" w:space="0" w:color="auto"/>
              <w:left w:val="nil"/>
              <w:bottom w:val="nil"/>
              <w:right w:val="nil"/>
            </w:tcBorders>
          </w:tcPr>
          <w:p w14:paraId="72E4ECB9" w14:textId="77777777" w:rsidR="008B745D" w:rsidRPr="00717312" w:rsidRDefault="00DA5D93" w:rsidP="00717312">
            <w:pPr>
              <w:autoSpaceDE w:val="0"/>
              <w:autoSpaceDN w:val="0"/>
              <w:adjustRightInd w:val="0"/>
              <w:spacing w:after="0" w:line="240" w:lineRule="auto"/>
              <w:rPr>
                <w:ins w:id="12190" w:author="Arjan" w:date="2014-09-02T18:05:00Z"/>
                <w:rFonts w:ascii="Arial" w:hAnsi="Arial" w:cs="Arial"/>
                <w:sz w:val="20"/>
                <w:szCs w:val="20"/>
                <w:lang w:val="en-AU"/>
              </w:rPr>
            </w:pPr>
            <w:ins w:id="12191" w:author="Arjan" w:date="2014-09-02T18:05:00Z">
              <w:r w:rsidRPr="00717312">
                <w:rPr>
                  <w:rFonts w:ascii="Arial" w:hAnsi="Arial" w:cs="Arial"/>
                  <w:sz w:val="20"/>
                  <w:szCs w:val="20"/>
                  <w:lang w:val="en-AU"/>
                </w:rPr>
                <w:fldChar w:fldCharType="begin" w:fldLock="1"/>
              </w:r>
              <w:r w:rsidR="008B745D" w:rsidRPr="00717312">
                <w:rPr>
                  <w:rFonts w:ascii="Arial" w:hAnsi="Arial" w:cs="Arial"/>
                  <w:sz w:val="20"/>
                  <w:szCs w:val="20"/>
                  <w:lang w:val="en-AU"/>
                </w:rPr>
                <w:instrText xml:space="preserve">MERGEFIELD </w:instrText>
              </w:r>
              <w:r w:rsidR="008B745D" w:rsidRPr="00717312">
                <w:rPr>
                  <w:rFonts w:ascii="Arial" w:eastAsia="Times New Roman" w:hAnsi="Arial" w:cs="Arial"/>
                  <w:color w:val="000000"/>
                  <w:sz w:val="20"/>
                  <w:szCs w:val="20"/>
                </w:rPr>
                <w:instrText>Att.Name</w:instrText>
              </w:r>
              <w:r w:rsidRPr="00717312">
                <w:rPr>
                  <w:rFonts w:ascii="Arial" w:hAnsi="Arial" w:cs="Arial"/>
                  <w:sz w:val="20"/>
                  <w:szCs w:val="20"/>
                  <w:lang w:val="en-AU"/>
                </w:rPr>
                <w:fldChar w:fldCharType="separate"/>
              </w:r>
              <w:r w:rsidR="008B745D" w:rsidRPr="00717312">
                <w:rPr>
                  <w:rFonts w:ascii="Arial" w:eastAsia="Times New Roman" w:hAnsi="Arial" w:cs="Arial"/>
                  <w:color w:val="000000"/>
                  <w:sz w:val="20"/>
                  <w:szCs w:val="20"/>
                </w:rPr>
                <w:t>Verantwoordelijke organisatie</w:t>
              </w:r>
              <w:r w:rsidRPr="00717312">
                <w:rPr>
                  <w:rFonts w:ascii="Arial" w:hAnsi="Arial" w:cs="Arial"/>
                  <w:sz w:val="20"/>
                  <w:szCs w:val="20"/>
                  <w:lang w:val="en-AU"/>
                </w:rPr>
                <w:fldChar w:fldCharType="end"/>
              </w:r>
            </w:ins>
          </w:p>
        </w:tc>
      </w:tr>
      <w:tr w:rsidR="008B745D" w:rsidRPr="00717312" w14:paraId="7C9A2C5F" w14:textId="77777777" w:rsidTr="008B745D">
        <w:tc>
          <w:tcPr>
            <w:tcW w:w="3780" w:type="dxa"/>
            <w:tcBorders>
              <w:top w:val="nil"/>
              <w:left w:val="nil"/>
              <w:bottom w:val="nil"/>
              <w:right w:val="nil"/>
            </w:tcBorders>
          </w:tcPr>
          <w:p w14:paraId="4FAA96A6"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E624FBF" w14:textId="77777777" w:rsidR="008B745D" w:rsidRPr="00717312" w:rsidRDefault="008B745D" w:rsidP="00717312">
            <w:pPr>
              <w:autoSpaceDE w:val="0"/>
              <w:autoSpaceDN w:val="0"/>
              <w:adjustRightInd w:val="0"/>
              <w:spacing w:after="0" w:line="240" w:lineRule="auto"/>
              <w:rPr>
                <w:ins w:id="12192" w:author="Arjan" w:date="2014-09-02T18:05:00Z"/>
                <w:rFonts w:ascii="Arial" w:eastAsia="Times New Roman" w:hAnsi="Arial" w:cs="Arial"/>
                <w:color w:val="000000"/>
                <w:sz w:val="20"/>
                <w:szCs w:val="20"/>
              </w:rPr>
            </w:pPr>
          </w:p>
        </w:tc>
      </w:tr>
      <w:tr w:rsidR="008B745D" w:rsidRPr="00717312" w14:paraId="6A240923" w14:textId="77777777" w:rsidTr="008B745D">
        <w:tc>
          <w:tcPr>
            <w:tcW w:w="3780" w:type="dxa"/>
            <w:tcBorders>
              <w:top w:val="nil"/>
              <w:left w:val="nil"/>
              <w:bottom w:val="nil"/>
              <w:right w:val="nil"/>
            </w:tcBorders>
          </w:tcPr>
          <w:p w14:paraId="41A53E7C"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193" w:author="Arjan" w:date="2013-02-04T14:25:00Z">
              <w:r w:rsidRPr="0071731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7B5AEC31" w14:textId="77777777" w:rsidR="008B745D" w:rsidRPr="00717312" w:rsidRDefault="008B745D" w:rsidP="00717312">
            <w:pPr>
              <w:autoSpaceDE w:val="0"/>
              <w:autoSpaceDN w:val="0"/>
              <w:adjustRightInd w:val="0"/>
              <w:spacing w:after="0" w:line="240" w:lineRule="auto"/>
              <w:rPr>
                <w:ins w:id="12194" w:author="Arjan" w:date="2014-09-02T18:05:00Z"/>
                <w:rFonts w:ascii="Arial" w:eastAsia="Times New Roman" w:hAnsi="Arial" w:cs="Arial"/>
                <w:color w:val="000000"/>
                <w:sz w:val="20"/>
                <w:szCs w:val="20"/>
              </w:rPr>
            </w:pPr>
            <w:ins w:id="12195" w:author="Arjan" w:date="2014-09-02T18:05:00Z">
              <w:r w:rsidRPr="00717312">
                <w:rPr>
                  <w:rFonts w:ascii="Arial" w:eastAsia="Times New Roman" w:hAnsi="Arial" w:cs="Arial"/>
                  <w:color w:val="000000"/>
                  <w:sz w:val="20"/>
                  <w:szCs w:val="20"/>
                </w:rPr>
                <w:t>KING</w:t>
              </w:r>
            </w:ins>
          </w:p>
        </w:tc>
      </w:tr>
      <w:tr w:rsidR="008B745D" w:rsidRPr="00717312" w14:paraId="1FA8CE01" w14:textId="77777777" w:rsidTr="008B745D">
        <w:tc>
          <w:tcPr>
            <w:tcW w:w="3780" w:type="dxa"/>
            <w:tcBorders>
              <w:top w:val="nil"/>
              <w:left w:val="nil"/>
              <w:bottom w:val="nil"/>
              <w:right w:val="nil"/>
            </w:tcBorders>
          </w:tcPr>
          <w:p w14:paraId="037F6EF1"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ACFC441" w14:textId="77777777" w:rsidR="008B745D" w:rsidRPr="00717312" w:rsidRDefault="008B745D" w:rsidP="00717312">
            <w:pPr>
              <w:autoSpaceDE w:val="0"/>
              <w:autoSpaceDN w:val="0"/>
              <w:adjustRightInd w:val="0"/>
              <w:spacing w:after="0" w:line="240" w:lineRule="auto"/>
              <w:rPr>
                <w:ins w:id="12196" w:author="Arjan" w:date="2014-09-02T18:05:00Z"/>
                <w:rFonts w:ascii="Arial" w:eastAsia="Times New Roman" w:hAnsi="Arial" w:cs="Arial"/>
                <w:color w:val="000000"/>
                <w:sz w:val="20"/>
                <w:szCs w:val="20"/>
              </w:rPr>
            </w:pPr>
          </w:p>
        </w:tc>
      </w:tr>
      <w:tr w:rsidR="008B745D" w:rsidRPr="00717312" w14:paraId="642A7BC2" w14:textId="77777777" w:rsidTr="008B745D">
        <w:tc>
          <w:tcPr>
            <w:tcW w:w="3780" w:type="dxa"/>
            <w:tcBorders>
              <w:top w:val="nil"/>
              <w:left w:val="nil"/>
              <w:bottom w:val="nil"/>
              <w:right w:val="nil"/>
            </w:tcBorders>
          </w:tcPr>
          <w:p w14:paraId="29F3AE6B"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197" w:author="Arjan" w:date="2013-02-04T14:25:00Z">
              <w:r w:rsidRPr="0071731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0476FF3D" w14:textId="77777777" w:rsidR="008B745D" w:rsidRPr="00717312" w:rsidRDefault="008B745D" w:rsidP="00717312">
            <w:pPr>
              <w:autoSpaceDE w:val="0"/>
              <w:autoSpaceDN w:val="0"/>
              <w:adjustRightInd w:val="0"/>
              <w:spacing w:after="0" w:line="240" w:lineRule="auto"/>
              <w:rPr>
                <w:ins w:id="12198" w:author="Arjan" w:date="2014-09-02T18:05:00Z"/>
                <w:rFonts w:ascii="Arial" w:eastAsia="Times New Roman" w:hAnsi="Arial" w:cs="Arial"/>
                <w:color w:val="000000"/>
                <w:sz w:val="20"/>
                <w:szCs w:val="20"/>
              </w:rPr>
            </w:pPr>
          </w:p>
        </w:tc>
      </w:tr>
      <w:tr w:rsidR="008B745D" w:rsidRPr="00717312" w14:paraId="64A2ABD3" w14:textId="77777777" w:rsidTr="008B745D">
        <w:tc>
          <w:tcPr>
            <w:tcW w:w="3780" w:type="dxa"/>
            <w:tcBorders>
              <w:top w:val="nil"/>
              <w:left w:val="nil"/>
              <w:bottom w:val="nil"/>
              <w:right w:val="nil"/>
            </w:tcBorders>
          </w:tcPr>
          <w:p w14:paraId="4CDAAEF2"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C766236" w14:textId="77777777" w:rsidR="008B745D" w:rsidRPr="00717312" w:rsidRDefault="008B745D" w:rsidP="00717312">
            <w:pPr>
              <w:autoSpaceDE w:val="0"/>
              <w:autoSpaceDN w:val="0"/>
              <w:adjustRightInd w:val="0"/>
              <w:spacing w:after="0" w:line="240" w:lineRule="auto"/>
              <w:rPr>
                <w:ins w:id="12199" w:author="Arjan" w:date="2014-09-02T18:05:00Z"/>
                <w:rFonts w:ascii="Arial" w:eastAsia="Times New Roman" w:hAnsi="Arial" w:cs="Arial"/>
                <w:color w:val="000000"/>
                <w:sz w:val="20"/>
                <w:szCs w:val="20"/>
              </w:rPr>
            </w:pPr>
          </w:p>
        </w:tc>
      </w:tr>
      <w:tr w:rsidR="008B745D" w:rsidRPr="00717312" w14:paraId="36CA1E5F" w14:textId="77777777" w:rsidTr="008B745D">
        <w:tc>
          <w:tcPr>
            <w:tcW w:w="3780" w:type="dxa"/>
            <w:tcBorders>
              <w:top w:val="nil"/>
              <w:left w:val="nil"/>
              <w:bottom w:val="nil"/>
              <w:right w:val="nil"/>
            </w:tcBorders>
          </w:tcPr>
          <w:p w14:paraId="4FA6A162"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200" w:author="Arjan" w:date="2013-02-04T14:25:00Z">
              <w:r w:rsidRPr="0071731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4689FD60" w14:textId="77777777" w:rsidR="008B745D" w:rsidRPr="00717312" w:rsidRDefault="00DA5D93" w:rsidP="00717312">
            <w:pPr>
              <w:autoSpaceDE w:val="0"/>
              <w:autoSpaceDN w:val="0"/>
              <w:adjustRightInd w:val="0"/>
              <w:spacing w:after="0" w:line="240" w:lineRule="auto"/>
              <w:rPr>
                <w:ins w:id="12201" w:author="Arjan" w:date="2014-09-02T18:05:00Z"/>
                <w:rFonts w:ascii="Arial" w:hAnsi="Arial" w:cs="Arial"/>
                <w:sz w:val="20"/>
                <w:szCs w:val="20"/>
                <w:lang w:val="en-AU"/>
              </w:rPr>
            </w:pPr>
            <w:ins w:id="12202" w:author="Arjan" w:date="2014-09-02T18:05:00Z">
              <w:r w:rsidRPr="00717312">
                <w:rPr>
                  <w:rFonts w:ascii="Arial" w:hAnsi="Arial" w:cs="Arial"/>
                  <w:sz w:val="20"/>
                  <w:szCs w:val="20"/>
                  <w:lang w:val="en-AU"/>
                </w:rPr>
                <w:fldChar w:fldCharType="begin" w:fldLock="1"/>
              </w:r>
              <w:r w:rsidR="008B745D" w:rsidRPr="00717312">
                <w:rPr>
                  <w:rFonts w:ascii="Arial" w:hAnsi="Arial" w:cs="Arial"/>
                  <w:sz w:val="20"/>
                  <w:szCs w:val="20"/>
                  <w:lang w:val="en-AU"/>
                </w:rPr>
                <w:instrText xml:space="preserve">MERGEFIELD </w:instrText>
              </w:r>
              <w:r w:rsidR="008B745D" w:rsidRPr="00717312">
                <w:rPr>
                  <w:rFonts w:ascii="Arial" w:eastAsia="Times New Roman" w:hAnsi="Arial" w:cs="Arial"/>
                  <w:color w:val="000000"/>
                  <w:sz w:val="20"/>
                  <w:szCs w:val="20"/>
                </w:rPr>
                <w:instrText>Att.Alias</w:instrText>
              </w:r>
              <w:r w:rsidRPr="00717312">
                <w:rPr>
                  <w:rFonts w:ascii="Arial" w:hAnsi="Arial" w:cs="Arial"/>
                  <w:sz w:val="20"/>
                  <w:szCs w:val="20"/>
                  <w:lang w:val="en-AU"/>
                </w:rPr>
                <w:fldChar w:fldCharType="separate"/>
              </w:r>
              <w:r w:rsidR="008B745D" w:rsidRPr="00717312">
                <w:rPr>
                  <w:rFonts w:ascii="Arial" w:eastAsia="Times New Roman" w:hAnsi="Arial" w:cs="Arial"/>
                  <w:color w:val="000000"/>
                  <w:sz w:val="20"/>
                  <w:szCs w:val="20"/>
                </w:rPr>
                <w:t>verantwoordelijkeOrganisatie</w:t>
              </w:r>
              <w:r w:rsidRPr="00717312">
                <w:rPr>
                  <w:rFonts w:ascii="Arial" w:hAnsi="Arial" w:cs="Arial"/>
                  <w:sz w:val="20"/>
                  <w:szCs w:val="20"/>
                  <w:lang w:val="en-AU"/>
                </w:rPr>
                <w:fldChar w:fldCharType="end"/>
              </w:r>
            </w:ins>
          </w:p>
        </w:tc>
      </w:tr>
      <w:tr w:rsidR="008B745D" w:rsidRPr="00717312" w14:paraId="3C353C4E" w14:textId="77777777" w:rsidTr="008B745D">
        <w:tc>
          <w:tcPr>
            <w:tcW w:w="3780" w:type="dxa"/>
            <w:tcBorders>
              <w:top w:val="nil"/>
              <w:left w:val="nil"/>
              <w:bottom w:val="nil"/>
              <w:right w:val="nil"/>
            </w:tcBorders>
          </w:tcPr>
          <w:p w14:paraId="02FBFBD5"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7F8BB46" w14:textId="77777777" w:rsidR="008B745D" w:rsidRPr="00717312" w:rsidRDefault="008B745D" w:rsidP="00717312">
            <w:pPr>
              <w:autoSpaceDE w:val="0"/>
              <w:autoSpaceDN w:val="0"/>
              <w:adjustRightInd w:val="0"/>
              <w:spacing w:after="0" w:line="240" w:lineRule="auto"/>
              <w:rPr>
                <w:ins w:id="12203" w:author="Arjan" w:date="2014-09-02T18:05:00Z"/>
                <w:rFonts w:ascii="Arial" w:eastAsia="Times New Roman" w:hAnsi="Arial" w:cs="Arial"/>
                <w:color w:val="000000"/>
                <w:sz w:val="20"/>
                <w:szCs w:val="20"/>
              </w:rPr>
            </w:pPr>
          </w:p>
        </w:tc>
      </w:tr>
      <w:tr w:rsidR="008B745D" w:rsidRPr="005C14BE" w14:paraId="50C7D46A" w14:textId="77777777" w:rsidTr="008B745D">
        <w:tc>
          <w:tcPr>
            <w:tcW w:w="3780" w:type="dxa"/>
            <w:tcBorders>
              <w:top w:val="nil"/>
              <w:left w:val="nil"/>
              <w:bottom w:val="nil"/>
              <w:right w:val="nil"/>
            </w:tcBorders>
          </w:tcPr>
          <w:p w14:paraId="61575EF1"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204" w:author="Arjan" w:date="2013-02-04T14:25:00Z">
              <w:r w:rsidRPr="0071731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6FE21EE3" w14:textId="77777777" w:rsidR="008B745D" w:rsidRPr="00DD0F4F" w:rsidRDefault="00DA5D93" w:rsidP="00717312">
            <w:pPr>
              <w:autoSpaceDE w:val="0"/>
              <w:autoSpaceDN w:val="0"/>
              <w:adjustRightInd w:val="0"/>
              <w:spacing w:after="0" w:line="240" w:lineRule="auto"/>
              <w:rPr>
                <w:ins w:id="12205" w:author="Arjan" w:date="2014-09-02T18:05:00Z"/>
                <w:rFonts w:ascii="Arial" w:hAnsi="Arial" w:cs="Arial"/>
                <w:sz w:val="20"/>
                <w:szCs w:val="20"/>
                <w:lang w:val="nl-NL"/>
              </w:rPr>
            </w:pPr>
            <w:ins w:id="12206" w:author="Arjan" w:date="2014-09-02T18:05:00Z">
              <w:r w:rsidRPr="00717312">
                <w:rPr>
                  <w:rFonts w:ascii="Arial" w:hAnsi="Arial" w:cs="Arial"/>
                  <w:sz w:val="20"/>
                  <w:szCs w:val="20"/>
                  <w:lang w:val="en-AU"/>
                </w:rPr>
                <w:fldChar w:fldCharType="begin" w:fldLock="1"/>
              </w:r>
              <w:r w:rsidR="008B745D" w:rsidRPr="00DD0F4F">
                <w:rPr>
                  <w:rFonts w:ascii="Arial" w:hAnsi="Arial" w:cs="Arial"/>
                  <w:sz w:val="20"/>
                  <w:szCs w:val="20"/>
                  <w:lang w:val="nl-NL"/>
                </w:rPr>
                <w:instrText xml:space="preserve">MERGEFIELD </w:instrText>
              </w:r>
              <w:r w:rsidR="008B745D" w:rsidRPr="00DD0F4F">
                <w:rPr>
                  <w:rFonts w:ascii="Arial" w:eastAsia="Times New Roman" w:hAnsi="Arial" w:cs="Arial"/>
                  <w:color w:val="000000"/>
                  <w:sz w:val="20"/>
                  <w:szCs w:val="20"/>
                  <w:lang w:val="nl-NL"/>
                </w:rPr>
                <w:instrText>Att.Notes</w:instrText>
              </w:r>
              <w:r w:rsidRPr="00717312">
                <w:rPr>
                  <w:rFonts w:ascii="Arial" w:hAnsi="Arial" w:cs="Arial"/>
                  <w:sz w:val="20"/>
                  <w:szCs w:val="20"/>
                  <w:lang w:val="en-AU"/>
                </w:rPr>
                <w:fldChar w:fldCharType="separate"/>
              </w:r>
              <w:r w:rsidR="008B745D" w:rsidRPr="00DD0F4F">
                <w:rPr>
                  <w:rFonts w:ascii="Arial" w:eastAsia="Times New Roman" w:hAnsi="Arial" w:cs="Arial"/>
                  <w:color w:val="000000"/>
                  <w:sz w:val="20"/>
                  <w:szCs w:val="20"/>
                  <w:lang w:val="nl-NL"/>
                </w:rPr>
                <w:t xml:space="preserve">Het RSIN van de </w:t>
              </w:r>
            </w:ins>
            <w:ins w:id="12207" w:author="Arjan" w:date="2014-09-07T17:40:00Z">
              <w:r w:rsidR="00A87CAE" w:rsidRPr="00DD0F4F">
                <w:rPr>
                  <w:rFonts w:ascii="Arial" w:eastAsia="Times New Roman" w:hAnsi="Arial" w:cs="Arial"/>
                  <w:color w:val="000000"/>
                  <w:sz w:val="20"/>
                  <w:szCs w:val="20"/>
                  <w:lang w:val="nl-NL"/>
                </w:rPr>
                <w:t xml:space="preserve">Niet-natuurlijk persoon zijnde de </w:t>
              </w:r>
            </w:ins>
            <w:ins w:id="12208" w:author="Arjan" w:date="2014-09-02T18:05:00Z">
              <w:r w:rsidR="008B745D" w:rsidRPr="00DD0F4F">
                <w:rPr>
                  <w:rFonts w:ascii="Arial" w:eastAsia="Times New Roman" w:hAnsi="Arial" w:cs="Arial"/>
                  <w:color w:val="000000"/>
                  <w:sz w:val="20"/>
                  <w:szCs w:val="20"/>
                  <w:lang w:val="nl-NL"/>
                </w:rPr>
                <w:t>organisatie die eindverantwoordelijk is voor de behandeling van de zaak.</w:t>
              </w:r>
              <w:r w:rsidRPr="00717312">
                <w:rPr>
                  <w:rFonts w:ascii="Arial" w:hAnsi="Arial" w:cs="Arial"/>
                  <w:sz w:val="20"/>
                  <w:szCs w:val="20"/>
                  <w:lang w:val="en-AU"/>
                </w:rPr>
                <w:fldChar w:fldCharType="end"/>
              </w:r>
            </w:ins>
          </w:p>
        </w:tc>
      </w:tr>
      <w:tr w:rsidR="008B745D" w:rsidRPr="005C14BE" w14:paraId="115F3081" w14:textId="77777777" w:rsidTr="008B745D">
        <w:trPr>
          <w:trHeight w:val="230"/>
        </w:trPr>
        <w:tc>
          <w:tcPr>
            <w:tcW w:w="3780" w:type="dxa"/>
            <w:tcBorders>
              <w:top w:val="nil"/>
              <w:left w:val="nil"/>
              <w:bottom w:val="nil"/>
              <w:right w:val="nil"/>
            </w:tcBorders>
          </w:tcPr>
          <w:p w14:paraId="1D2CBA5B" w14:textId="77777777" w:rsidR="008B745D" w:rsidRPr="00DD0F4F" w:rsidRDefault="008B745D" w:rsidP="007173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57F5F259" w14:textId="77777777" w:rsidR="008B745D" w:rsidRPr="00DD0F4F" w:rsidRDefault="008B745D" w:rsidP="00717312">
            <w:pPr>
              <w:autoSpaceDE w:val="0"/>
              <w:autoSpaceDN w:val="0"/>
              <w:adjustRightInd w:val="0"/>
              <w:spacing w:after="0" w:line="240" w:lineRule="auto"/>
              <w:rPr>
                <w:ins w:id="12209" w:author="Arjan" w:date="2014-09-02T18:05:00Z"/>
                <w:rFonts w:ascii="Arial" w:eastAsia="Times New Roman" w:hAnsi="Arial" w:cs="Arial"/>
                <w:color w:val="000000"/>
                <w:sz w:val="20"/>
                <w:szCs w:val="20"/>
                <w:lang w:val="nl-NL"/>
              </w:rPr>
            </w:pPr>
          </w:p>
        </w:tc>
      </w:tr>
      <w:tr w:rsidR="008B745D" w:rsidRPr="00717312" w14:paraId="72947AE2" w14:textId="77777777" w:rsidTr="008B745D">
        <w:trPr>
          <w:trHeight w:val="230"/>
        </w:trPr>
        <w:tc>
          <w:tcPr>
            <w:tcW w:w="3780" w:type="dxa"/>
            <w:tcBorders>
              <w:top w:val="nil"/>
              <w:left w:val="nil"/>
              <w:bottom w:val="nil"/>
              <w:right w:val="nil"/>
            </w:tcBorders>
          </w:tcPr>
          <w:p w14:paraId="0BD4751F"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210" w:author="Arjan" w:date="2013-02-04T14:25:00Z">
              <w:r w:rsidRPr="0071731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709DD8D6" w14:textId="77777777" w:rsidR="008B745D" w:rsidRPr="00717312" w:rsidRDefault="008B745D" w:rsidP="00717312">
            <w:pPr>
              <w:autoSpaceDE w:val="0"/>
              <w:autoSpaceDN w:val="0"/>
              <w:adjustRightInd w:val="0"/>
              <w:spacing w:after="0" w:line="240" w:lineRule="auto"/>
              <w:rPr>
                <w:ins w:id="12211" w:author="Arjan" w:date="2014-09-02T18:05:00Z"/>
                <w:rFonts w:ascii="Arial" w:eastAsia="Times New Roman" w:hAnsi="Arial" w:cs="Arial"/>
                <w:color w:val="000000"/>
                <w:sz w:val="20"/>
                <w:szCs w:val="20"/>
              </w:rPr>
            </w:pPr>
            <w:ins w:id="12212" w:author="Arjan" w:date="2014-09-02T18:05:00Z">
              <w:r w:rsidRPr="00717312">
                <w:rPr>
                  <w:rFonts w:ascii="Arial" w:eastAsia="Times New Roman" w:hAnsi="Arial" w:cs="Arial"/>
                  <w:color w:val="000000"/>
                  <w:sz w:val="20"/>
                  <w:szCs w:val="20"/>
                </w:rPr>
                <w:t xml:space="preserve">KING </w:t>
              </w:r>
            </w:ins>
          </w:p>
        </w:tc>
      </w:tr>
      <w:tr w:rsidR="008B745D" w:rsidRPr="00717312" w14:paraId="6EF3B838" w14:textId="77777777" w:rsidTr="008B745D">
        <w:tc>
          <w:tcPr>
            <w:tcW w:w="3780" w:type="dxa"/>
            <w:tcBorders>
              <w:top w:val="nil"/>
              <w:left w:val="nil"/>
              <w:bottom w:val="nil"/>
              <w:right w:val="nil"/>
            </w:tcBorders>
          </w:tcPr>
          <w:p w14:paraId="453B14BB"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69721AE" w14:textId="77777777" w:rsidR="008B745D" w:rsidRPr="00717312" w:rsidRDefault="008B745D" w:rsidP="00717312">
            <w:pPr>
              <w:autoSpaceDE w:val="0"/>
              <w:autoSpaceDN w:val="0"/>
              <w:adjustRightInd w:val="0"/>
              <w:spacing w:after="0" w:line="240" w:lineRule="auto"/>
              <w:rPr>
                <w:ins w:id="12213" w:author="Arjan" w:date="2014-09-02T18:05:00Z"/>
                <w:rFonts w:ascii="Arial" w:eastAsia="Times New Roman" w:hAnsi="Arial" w:cs="Arial"/>
                <w:color w:val="000000"/>
                <w:sz w:val="20"/>
                <w:szCs w:val="20"/>
              </w:rPr>
            </w:pPr>
          </w:p>
        </w:tc>
      </w:tr>
      <w:tr w:rsidR="008B745D" w:rsidRPr="00717312" w14:paraId="03487EE4" w14:textId="77777777" w:rsidTr="008B745D">
        <w:tc>
          <w:tcPr>
            <w:tcW w:w="3780" w:type="dxa"/>
            <w:tcBorders>
              <w:top w:val="nil"/>
              <w:left w:val="nil"/>
              <w:bottom w:val="nil"/>
              <w:right w:val="nil"/>
            </w:tcBorders>
          </w:tcPr>
          <w:p w14:paraId="16EF3C66"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214" w:author="Arjan" w:date="2013-02-04T14:25:00Z">
              <w:r w:rsidRPr="0071731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72ECD8DD" w14:textId="77777777" w:rsidR="008B745D" w:rsidRPr="00717312" w:rsidRDefault="008B745D" w:rsidP="0083120B">
            <w:pPr>
              <w:autoSpaceDE w:val="0"/>
              <w:autoSpaceDN w:val="0"/>
              <w:adjustRightInd w:val="0"/>
              <w:spacing w:after="0" w:line="240" w:lineRule="auto"/>
              <w:rPr>
                <w:ins w:id="12215" w:author="Arjan" w:date="2014-09-02T18:05:00Z"/>
                <w:rFonts w:ascii="Arial" w:eastAsia="Times New Roman" w:hAnsi="Arial" w:cs="Arial"/>
                <w:color w:val="000000"/>
                <w:sz w:val="20"/>
                <w:szCs w:val="20"/>
              </w:rPr>
            </w:pPr>
            <w:ins w:id="12216" w:author="Arjan" w:date="2014-09-02T18:05:00Z">
              <w:r w:rsidRPr="00717312">
                <w:rPr>
                  <w:rFonts w:ascii="Arial" w:eastAsia="Times New Roman" w:hAnsi="Arial" w:cs="Arial"/>
                  <w:color w:val="000000"/>
                  <w:sz w:val="20"/>
                  <w:szCs w:val="20"/>
                </w:rPr>
                <w:t>1-</w:t>
              </w:r>
              <w:r>
                <w:rPr>
                  <w:rFonts w:ascii="Arial" w:eastAsia="Times New Roman" w:hAnsi="Arial" w:cs="Arial"/>
                  <w:color w:val="000000"/>
                  <w:sz w:val="20"/>
                  <w:szCs w:val="20"/>
                </w:rPr>
                <w:t>9</w:t>
              </w:r>
              <w:r w:rsidRPr="00717312">
                <w:rPr>
                  <w:rFonts w:ascii="Arial" w:eastAsia="Times New Roman" w:hAnsi="Arial" w:cs="Arial"/>
                  <w:color w:val="000000"/>
                  <w:sz w:val="20"/>
                  <w:szCs w:val="20"/>
                </w:rPr>
                <w:t>-2013</w:t>
              </w:r>
            </w:ins>
          </w:p>
        </w:tc>
      </w:tr>
      <w:tr w:rsidR="008B745D" w:rsidRPr="00717312" w14:paraId="724A3B2C" w14:textId="77777777" w:rsidTr="008B745D">
        <w:tc>
          <w:tcPr>
            <w:tcW w:w="3780" w:type="dxa"/>
            <w:tcBorders>
              <w:top w:val="nil"/>
              <w:left w:val="nil"/>
              <w:bottom w:val="nil"/>
              <w:right w:val="nil"/>
            </w:tcBorders>
          </w:tcPr>
          <w:p w14:paraId="0F3893D3"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88BB277" w14:textId="77777777" w:rsidR="008B745D" w:rsidRPr="00717312" w:rsidRDefault="008B745D" w:rsidP="00717312">
            <w:pPr>
              <w:autoSpaceDE w:val="0"/>
              <w:autoSpaceDN w:val="0"/>
              <w:adjustRightInd w:val="0"/>
              <w:spacing w:after="0" w:line="240" w:lineRule="auto"/>
              <w:rPr>
                <w:ins w:id="12217" w:author="Arjan" w:date="2014-09-02T18:05:00Z"/>
                <w:rFonts w:ascii="Arial" w:eastAsia="Times New Roman" w:hAnsi="Arial" w:cs="Arial"/>
                <w:color w:val="000000"/>
                <w:sz w:val="20"/>
                <w:szCs w:val="20"/>
              </w:rPr>
            </w:pPr>
          </w:p>
        </w:tc>
      </w:tr>
      <w:tr w:rsidR="008B745D" w:rsidRPr="005C14BE" w14:paraId="4DB4020E" w14:textId="77777777" w:rsidTr="008B745D">
        <w:tc>
          <w:tcPr>
            <w:tcW w:w="3780" w:type="dxa"/>
            <w:tcBorders>
              <w:top w:val="nil"/>
              <w:left w:val="nil"/>
              <w:bottom w:val="nil"/>
              <w:right w:val="nil"/>
            </w:tcBorders>
          </w:tcPr>
          <w:p w14:paraId="24CCECD0"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218" w:author="Arjan" w:date="2013-02-04T14:25:00Z">
              <w:r w:rsidRPr="0071731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64A5BBB4" w14:textId="77777777" w:rsidR="0074523B" w:rsidRPr="00DD0F4F" w:rsidRDefault="008B745D" w:rsidP="0074523B">
            <w:pPr>
              <w:autoSpaceDE w:val="0"/>
              <w:autoSpaceDN w:val="0"/>
              <w:adjustRightInd w:val="0"/>
              <w:spacing w:after="0" w:line="240" w:lineRule="auto"/>
              <w:rPr>
                <w:ins w:id="12219" w:author="Arjan" w:date="2014-09-02T18:31:00Z"/>
                <w:rFonts w:ascii="Arial" w:eastAsia="Times New Roman" w:hAnsi="Arial" w:cs="Arial"/>
                <w:color w:val="000000"/>
                <w:sz w:val="20"/>
                <w:szCs w:val="20"/>
                <w:lang w:val="nl-NL"/>
              </w:rPr>
            </w:pPr>
            <w:ins w:id="12220" w:author="Arjan" w:date="2014-09-02T18:05:00Z">
              <w:r w:rsidRPr="00DD0F4F">
                <w:rPr>
                  <w:rFonts w:ascii="Arial" w:eastAsia="Times New Roman" w:hAnsi="Arial" w:cs="Arial"/>
                  <w:color w:val="000000"/>
                  <w:sz w:val="20"/>
                  <w:szCs w:val="20"/>
                  <w:lang w:val="nl-NL"/>
                </w:rPr>
                <w:t>Het betreft het RSIN (Rechtspersonen en Samenwerkingsverbanden InformatieNummer) zoals dat door de KvK in het NHR aan elk rechtspersoon en samenwerkingsverband is toegekend. Dit identificeert uniek de organisatie, zijnde een rechtspersoon of samenwerkingsverband, die eindverantwoordelijk is voor de afhandeling van</w:t>
              </w:r>
            </w:ins>
            <w:ins w:id="12221" w:author="Arjan" w:date="2014-09-02T18:30:00Z">
              <w:r w:rsidR="0074523B" w:rsidRPr="00DD0F4F">
                <w:rPr>
                  <w:rFonts w:ascii="Arial" w:eastAsia="Times New Roman" w:hAnsi="Arial" w:cs="Arial"/>
                  <w:color w:val="000000"/>
                  <w:sz w:val="20"/>
                  <w:szCs w:val="20"/>
                  <w:lang w:val="nl-NL"/>
                </w:rPr>
                <w:t xml:space="preserve"> de zaak</w:t>
              </w:r>
            </w:ins>
            <w:ins w:id="12222" w:author="Arjan" w:date="2014-09-02T18:05:00Z">
              <w:r w:rsidRPr="00DD0F4F">
                <w:rPr>
                  <w:rFonts w:ascii="Arial" w:eastAsia="Times New Roman" w:hAnsi="Arial" w:cs="Arial"/>
                  <w:color w:val="000000"/>
                  <w:sz w:val="20"/>
                  <w:szCs w:val="20"/>
                  <w:lang w:val="nl-NL"/>
                </w:rPr>
                <w:t>.</w:t>
              </w:r>
            </w:ins>
            <w:ins w:id="12223" w:author="Arjan" w:date="2014-09-02T18:31:00Z">
              <w:r w:rsidR="0074523B" w:rsidRPr="00DD0F4F">
                <w:rPr>
                  <w:rFonts w:ascii="Arial" w:eastAsia="Times New Roman" w:hAnsi="Arial" w:cs="Arial"/>
                  <w:color w:val="000000"/>
                  <w:sz w:val="20"/>
                  <w:szCs w:val="20"/>
                  <w:lang w:val="nl-NL"/>
                </w:rPr>
                <w:t xml:space="preserve"> Dit kan dezelfde organisatie zijn als de </w:t>
              </w:r>
            </w:ins>
            <w:ins w:id="12224" w:author="Arjan" w:date="2014-09-02T18:32:00Z">
              <w:r w:rsidR="0074523B" w:rsidRPr="00DD0F4F">
                <w:rPr>
                  <w:rFonts w:ascii="Arial" w:eastAsia="Times New Roman" w:hAnsi="Arial" w:cs="Arial"/>
                  <w:color w:val="000000"/>
                  <w:sz w:val="20"/>
                  <w:szCs w:val="20"/>
                  <w:lang w:val="nl-NL"/>
                </w:rPr>
                <w:t>Bronorganisatie; denkbaar is evenwel</w:t>
              </w:r>
            </w:ins>
            <w:ins w:id="12225" w:author="Arjan" w:date="2014-09-02T18:33:00Z">
              <w:r w:rsidR="0074523B" w:rsidRPr="00DD0F4F">
                <w:rPr>
                  <w:rFonts w:ascii="Arial" w:eastAsia="Times New Roman" w:hAnsi="Arial" w:cs="Arial"/>
                  <w:color w:val="000000"/>
                  <w:sz w:val="20"/>
                  <w:szCs w:val="20"/>
                  <w:lang w:val="nl-NL"/>
                </w:rPr>
                <w:t>, bijvoorbeeld in ketensamenwerking,</w:t>
              </w:r>
            </w:ins>
            <w:ins w:id="12226" w:author="Arjan" w:date="2014-09-02T18:32:00Z">
              <w:r w:rsidR="0074523B" w:rsidRPr="00DD0F4F">
                <w:rPr>
                  <w:rFonts w:ascii="Arial" w:eastAsia="Times New Roman" w:hAnsi="Arial" w:cs="Arial"/>
                  <w:color w:val="000000"/>
                  <w:sz w:val="20"/>
                  <w:szCs w:val="20"/>
                  <w:lang w:val="nl-NL"/>
                </w:rPr>
                <w:t xml:space="preserve"> dat de verantwoordelijkheid voor een zaak overgaat naar een andere organisatie gedurende de behandeling daarvan.</w:t>
              </w:r>
            </w:ins>
            <w:ins w:id="12227" w:author="Arjan" w:date="2014-09-02T18:05:00Z">
              <w:r w:rsidRPr="00DD0F4F">
                <w:rPr>
                  <w:rFonts w:ascii="Arial" w:eastAsia="Times New Roman" w:hAnsi="Arial" w:cs="Arial"/>
                  <w:color w:val="000000"/>
                  <w:sz w:val="20"/>
                  <w:szCs w:val="20"/>
                  <w:lang w:val="nl-NL"/>
                </w:rPr>
                <w:t xml:space="preserve"> </w:t>
              </w:r>
            </w:ins>
          </w:p>
          <w:p w14:paraId="451EE7EB" w14:textId="77777777" w:rsidR="008B745D" w:rsidRPr="00DD0F4F" w:rsidRDefault="008B745D" w:rsidP="0074523B">
            <w:pPr>
              <w:autoSpaceDE w:val="0"/>
              <w:autoSpaceDN w:val="0"/>
              <w:adjustRightInd w:val="0"/>
              <w:spacing w:after="0" w:line="240" w:lineRule="auto"/>
              <w:rPr>
                <w:ins w:id="12228" w:author="Arjan" w:date="2014-09-02T18:05:00Z"/>
                <w:rFonts w:ascii="Arial" w:eastAsia="Times New Roman" w:hAnsi="Arial" w:cs="Arial"/>
                <w:color w:val="000000"/>
                <w:sz w:val="20"/>
                <w:szCs w:val="20"/>
                <w:lang w:val="nl-NL"/>
              </w:rPr>
            </w:pPr>
            <w:ins w:id="12229" w:author="Arjan" w:date="2014-09-02T18:05:00Z">
              <w:r w:rsidRPr="00DD0F4F">
                <w:rPr>
                  <w:rFonts w:ascii="Arial" w:eastAsia="Times New Roman" w:hAnsi="Arial" w:cs="Arial"/>
                  <w:color w:val="000000"/>
                  <w:sz w:val="20"/>
                  <w:szCs w:val="20"/>
                  <w:lang w:val="nl-NL"/>
                </w:rPr>
                <w:t>Het RSIN staat in het Handelsregister (NHR) en op het daaraan te ontlenen uittreksel.</w:t>
              </w:r>
            </w:ins>
          </w:p>
        </w:tc>
      </w:tr>
      <w:tr w:rsidR="008B745D" w:rsidRPr="005C14BE" w14:paraId="617DC878" w14:textId="77777777" w:rsidTr="008B745D">
        <w:tc>
          <w:tcPr>
            <w:tcW w:w="3780" w:type="dxa"/>
            <w:tcBorders>
              <w:top w:val="nil"/>
              <w:left w:val="nil"/>
              <w:bottom w:val="nil"/>
              <w:right w:val="nil"/>
            </w:tcBorders>
          </w:tcPr>
          <w:p w14:paraId="0DBFAB34" w14:textId="77777777" w:rsidR="008B745D" w:rsidRPr="00DD0F4F" w:rsidRDefault="008B745D" w:rsidP="007173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0D17B4BF" w14:textId="77777777" w:rsidR="008B745D" w:rsidRPr="00DD0F4F" w:rsidRDefault="008B745D" w:rsidP="00717312">
            <w:pPr>
              <w:autoSpaceDE w:val="0"/>
              <w:autoSpaceDN w:val="0"/>
              <w:adjustRightInd w:val="0"/>
              <w:spacing w:after="0" w:line="240" w:lineRule="auto"/>
              <w:rPr>
                <w:ins w:id="12230" w:author="Arjan" w:date="2014-09-02T18:05:00Z"/>
                <w:rFonts w:ascii="Arial" w:eastAsia="Times New Roman" w:hAnsi="Arial" w:cs="Arial"/>
                <w:color w:val="000000"/>
                <w:sz w:val="20"/>
                <w:szCs w:val="20"/>
                <w:lang w:val="nl-NL"/>
              </w:rPr>
            </w:pPr>
          </w:p>
        </w:tc>
      </w:tr>
      <w:tr w:rsidR="008B745D" w:rsidRPr="00717312" w14:paraId="0FB31592" w14:textId="77777777" w:rsidTr="008B745D">
        <w:tc>
          <w:tcPr>
            <w:tcW w:w="3780" w:type="dxa"/>
            <w:tcBorders>
              <w:top w:val="nil"/>
              <w:left w:val="nil"/>
              <w:bottom w:val="nil"/>
              <w:right w:val="nil"/>
            </w:tcBorders>
          </w:tcPr>
          <w:p w14:paraId="31808F91"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231" w:author="Arjan" w:date="2013-02-04T14:25:00Z">
              <w:r w:rsidRPr="0071731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2C107DB3" w14:textId="77777777" w:rsidR="008B745D" w:rsidRPr="00717312" w:rsidRDefault="00DA5D93" w:rsidP="00717312">
            <w:pPr>
              <w:autoSpaceDE w:val="0"/>
              <w:autoSpaceDN w:val="0"/>
              <w:adjustRightInd w:val="0"/>
              <w:spacing w:after="0" w:line="240" w:lineRule="auto"/>
              <w:rPr>
                <w:ins w:id="12232" w:author="Arjan" w:date="2014-09-02T18:05:00Z"/>
                <w:rFonts w:ascii="Arial" w:hAnsi="Arial" w:cs="Arial"/>
                <w:sz w:val="20"/>
                <w:szCs w:val="20"/>
                <w:lang w:val="en-AU"/>
              </w:rPr>
            </w:pPr>
            <w:ins w:id="12233" w:author="Arjan" w:date="2014-09-02T18:05:00Z">
              <w:r w:rsidRPr="00717312">
                <w:rPr>
                  <w:rFonts w:ascii="Arial" w:hAnsi="Arial" w:cs="Arial"/>
                  <w:sz w:val="20"/>
                  <w:szCs w:val="20"/>
                  <w:lang w:val="en-AU"/>
                </w:rPr>
                <w:fldChar w:fldCharType="begin" w:fldLock="1"/>
              </w:r>
              <w:r w:rsidR="008B745D" w:rsidRPr="00717312">
                <w:rPr>
                  <w:rFonts w:ascii="Arial" w:hAnsi="Arial" w:cs="Arial"/>
                  <w:sz w:val="20"/>
                  <w:szCs w:val="20"/>
                  <w:lang w:val="en-AU"/>
                </w:rPr>
                <w:instrText xml:space="preserve">MERGEFIELD </w:instrText>
              </w:r>
              <w:r w:rsidR="008B745D" w:rsidRPr="00717312">
                <w:rPr>
                  <w:rFonts w:ascii="Arial" w:eastAsia="Times New Roman" w:hAnsi="Arial" w:cs="Arial"/>
                  <w:color w:val="000000"/>
                  <w:sz w:val="20"/>
                  <w:szCs w:val="20"/>
                </w:rPr>
                <w:instrText>Att.Type</w:instrText>
              </w:r>
              <w:r w:rsidRPr="00717312">
                <w:rPr>
                  <w:rFonts w:ascii="Arial" w:hAnsi="Arial" w:cs="Arial"/>
                  <w:sz w:val="20"/>
                  <w:szCs w:val="20"/>
                  <w:lang w:val="en-AU"/>
                </w:rPr>
                <w:fldChar w:fldCharType="separate"/>
              </w:r>
              <w:r w:rsidR="008B745D" w:rsidRPr="00717312">
                <w:rPr>
                  <w:rFonts w:ascii="Arial" w:eastAsia="Times New Roman" w:hAnsi="Arial" w:cs="Arial"/>
                  <w:color w:val="000000"/>
                  <w:sz w:val="20"/>
                  <w:szCs w:val="20"/>
                </w:rPr>
                <w:t>N9</w:t>
              </w:r>
              <w:r w:rsidRPr="00717312">
                <w:rPr>
                  <w:rFonts w:ascii="Arial" w:hAnsi="Arial" w:cs="Arial"/>
                  <w:sz w:val="20"/>
                  <w:szCs w:val="20"/>
                  <w:lang w:val="en-AU"/>
                </w:rPr>
                <w:fldChar w:fldCharType="end"/>
              </w:r>
            </w:ins>
          </w:p>
        </w:tc>
      </w:tr>
      <w:tr w:rsidR="008B745D" w:rsidRPr="00717312" w14:paraId="6E8AD81F" w14:textId="77777777" w:rsidTr="008B745D">
        <w:trPr>
          <w:trHeight w:val="230"/>
        </w:trPr>
        <w:tc>
          <w:tcPr>
            <w:tcW w:w="3780" w:type="dxa"/>
            <w:tcBorders>
              <w:top w:val="nil"/>
              <w:left w:val="nil"/>
              <w:bottom w:val="nil"/>
              <w:right w:val="nil"/>
            </w:tcBorders>
          </w:tcPr>
          <w:p w14:paraId="644F37D6"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E1DF69E" w14:textId="77777777" w:rsidR="008B745D" w:rsidRPr="00717312" w:rsidRDefault="008B745D" w:rsidP="00717312">
            <w:pPr>
              <w:autoSpaceDE w:val="0"/>
              <w:autoSpaceDN w:val="0"/>
              <w:adjustRightInd w:val="0"/>
              <w:spacing w:after="0" w:line="240" w:lineRule="auto"/>
              <w:rPr>
                <w:ins w:id="12234" w:author="Arjan" w:date="2014-09-02T18:05:00Z"/>
                <w:rFonts w:ascii="Arial" w:eastAsia="Times New Roman" w:hAnsi="Arial" w:cs="Arial"/>
                <w:color w:val="000000"/>
                <w:sz w:val="20"/>
                <w:szCs w:val="20"/>
              </w:rPr>
            </w:pPr>
          </w:p>
        </w:tc>
      </w:tr>
      <w:tr w:rsidR="008B745D" w:rsidRPr="005C14BE" w14:paraId="0E1A6A2E" w14:textId="77777777" w:rsidTr="008B745D">
        <w:trPr>
          <w:trHeight w:val="230"/>
        </w:trPr>
        <w:tc>
          <w:tcPr>
            <w:tcW w:w="3780" w:type="dxa"/>
            <w:tcBorders>
              <w:top w:val="nil"/>
              <w:left w:val="nil"/>
              <w:bottom w:val="nil"/>
              <w:right w:val="nil"/>
            </w:tcBorders>
          </w:tcPr>
          <w:p w14:paraId="5F921D76"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235" w:author="Arjan" w:date="2013-02-04T14:25:00Z">
              <w:r w:rsidRPr="0071731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03812FFB" w14:textId="77777777" w:rsidR="008B745D" w:rsidRPr="00DD0F4F" w:rsidRDefault="008B745D" w:rsidP="00717312">
            <w:pPr>
              <w:autoSpaceDE w:val="0"/>
              <w:autoSpaceDN w:val="0"/>
              <w:adjustRightInd w:val="0"/>
              <w:spacing w:after="0" w:line="240" w:lineRule="auto"/>
              <w:rPr>
                <w:ins w:id="12236" w:author="Arjan" w:date="2014-09-02T18:05:00Z"/>
                <w:rFonts w:ascii="Arial" w:eastAsia="Times New Roman" w:hAnsi="Arial" w:cs="Arial"/>
                <w:color w:val="000000"/>
                <w:sz w:val="20"/>
                <w:szCs w:val="20"/>
                <w:lang w:val="nl-NL"/>
              </w:rPr>
            </w:pPr>
            <w:ins w:id="12237" w:author="Arjan" w:date="2014-09-02T18:05:00Z">
              <w:r w:rsidRPr="00DD0F4F">
                <w:rPr>
                  <w:rFonts w:ascii="Arial" w:eastAsia="Times New Roman" w:hAnsi="Arial" w:cs="Arial"/>
                  <w:color w:val="000000"/>
                  <w:sz w:val="20"/>
                  <w:szCs w:val="20"/>
                  <w:lang w:val="nl-NL"/>
                </w:rPr>
                <w:t>De in het NHR voorkomende unieke identificaties van rechtspersonen en samenwerkingsverbanden.</w:t>
              </w:r>
            </w:ins>
          </w:p>
        </w:tc>
      </w:tr>
      <w:tr w:rsidR="008B745D" w:rsidRPr="005C14BE" w14:paraId="69C7778A" w14:textId="77777777" w:rsidTr="008B745D">
        <w:trPr>
          <w:trHeight w:val="215"/>
        </w:trPr>
        <w:tc>
          <w:tcPr>
            <w:tcW w:w="3780" w:type="dxa"/>
            <w:tcBorders>
              <w:top w:val="nil"/>
              <w:left w:val="nil"/>
              <w:bottom w:val="nil"/>
              <w:right w:val="nil"/>
            </w:tcBorders>
          </w:tcPr>
          <w:p w14:paraId="266830D1" w14:textId="77777777" w:rsidR="008B745D" w:rsidRPr="00DD0F4F" w:rsidRDefault="008B745D" w:rsidP="007173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06258E0F" w14:textId="77777777" w:rsidR="008B745D" w:rsidRPr="00DD0F4F" w:rsidRDefault="008B745D" w:rsidP="00717312">
            <w:pPr>
              <w:autoSpaceDE w:val="0"/>
              <w:autoSpaceDN w:val="0"/>
              <w:adjustRightInd w:val="0"/>
              <w:spacing w:after="0" w:line="240" w:lineRule="auto"/>
              <w:rPr>
                <w:ins w:id="12238" w:author="Arjan" w:date="2014-09-02T18:05:00Z"/>
                <w:rFonts w:ascii="Arial" w:eastAsia="Times New Roman" w:hAnsi="Arial" w:cs="Arial"/>
                <w:color w:val="000000"/>
                <w:sz w:val="20"/>
                <w:szCs w:val="20"/>
                <w:lang w:val="nl-NL"/>
              </w:rPr>
            </w:pPr>
          </w:p>
        </w:tc>
      </w:tr>
      <w:tr w:rsidR="008B745D" w:rsidRPr="00717312" w14:paraId="443A6130" w14:textId="77777777" w:rsidTr="008B745D">
        <w:trPr>
          <w:trHeight w:val="215"/>
        </w:trPr>
        <w:tc>
          <w:tcPr>
            <w:tcW w:w="3780" w:type="dxa"/>
            <w:tcBorders>
              <w:top w:val="nil"/>
              <w:left w:val="nil"/>
              <w:bottom w:val="nil"/>
              <w:right w:val="nil"/>
            </w:tcBorders>
          </w:tcPr>
          <w:p w14:paraId="2441DBC6"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239" w:author="Arjan" w:date="2013-02-04T14:25:00Z">
              <w:r w:rsidRPr="0071731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0D991153" w14:textId="77777777" w:rsidR="008B745D" w:rsidRPr="00717312" w:rsidRDefault="008B745D" w:rsidP="00717312">
            <w:pPr>
              <w:autoSpaceDE w:val="0"/>
              <w:autoSpaceDN w:val="0"/>
              <w:adjustRightInd w:val="0"/>
              <w:spacing w:after="0" w:line="240" w:lineRule="auto"/>
              <w:rPr>
                <w:ins w:id="12240" w:author="Arjan" w:date="2014-09-02T18:05:00Z"/>
                <w:rFonts w:ascii="Arial" w:eastAsia="Times New Roman" w:hAnsi="Arial" w:cs="Arial"/>
                <w:color w:val="000000"/>
                <w:sz w:val="20"/>
                <w:szCs w:val="20"/>
              </w:rPr>
            </w:pPr>
            <w:ins w:id="12241" w:author="Arjan" w:date="2014-09-02T18:05:00Z">
              <w:r w:rsidRPr="00717312">
                <w:rPr>
                  <w:rFonts w:ascii="Arial" w:eastAsia="Times New Roman" w:hAnsi="Arial" w:cs="Arial"/>
                  <w:color w:val="000000"/>
                  <w:sz w:val="20"/>
                  <w:szCs w:val="20"/>
                </w:rPr>
                <w:t>Nee</w:t>
              </w:r>
            </w:ins>
          </w:p>
        </w:tc>
      </w:tr>
      <w:tr w:rsidR="008B745D" w:rsidRPr="00717312" w14:paraId="13E2D38F" w14:textId="77777777" w:rsidTr="008B745D">
        <w:trPr>
          <w:trHeight w:val="230"/>
        </w:trPr>
        <w:tc>
          <w:tcPr>
            <w:tcW w:w="3780" w:type="dxa"/>
            <w:tcBorders>
              <w:top w:val="nil"/>
              <w:left w:val="nil"/>
              <w:bottom w:val="nil"/>
              <w:right w:val="nil"/>
            </w:tcBorders>
          </w:tcPr>
          <w:p w14:paraId="0EAF4595"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750D221E" w14:textId="77777777" w:rsidR="008B745D" w:rsidRPr="00717312" w:rsidRDefault="008B745D" w:rsidP="00717312">
            <w:pPr>
              <w:autoSpaceDE w:val="0"/>
              <w:autoSpaceDN w:val="0"/>
              <w:adjustRightInd w:val="0"/>
              <w:spacing w:after="0" w:line="240" w:lineRule="auto"/>
              <w:rPr>
                <w:ins w:id="12242" w:author="Arjan" w:date="2014-09-02T18:05:00Z"/>
                <w:rFonts w:ascii="Arial" w:eastAsia="Times New Roman" w:hAnsi="Arial" w:cs="Arial"/>
                <w:color w:val="000000"/>
                <w:sz w:val="20"/>
                <w:szCs w:val="20"/>
              </w:rPr>
            </w:pPr>
          </w:p>
        </w:tc>
      </w:tr>
      <w:tr w:rsidR="008B745D" w:rsidRPr="00717312" w14:paraId="15DD03FF" w14:textId="77777777" w:rsidTr="008B745D">
        <w:trPr>
          <w:trHeight w:val="230"/>
        </w:trPr>
        <w:tc>
          <w:tcPr>
            <w:tcW w:w="3780" w:type="dxa"/>
            <w:tcBorders>
              <w:top w:val="nil"/>
              <w:left w:val="nil"/>
              <w:bottom w:val="nil"/>
              <w:right w:val="nil"/>
            </w:tcBorders>
          </w:tcPr>
          <w:p w14:paraId="7FDAD5C2"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243" w:author="Arjan" w:date="2013-02-04T14:25:00Z">
              <w:r w:rsidRPr="0071731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09477841" w14:textId="77777777" w:rsidR="008B745D" w:rsidRPr="00717312" w:rsidRDefault="008B745D" w:rsidP="00717312">
            <w:pPr>
              <w:autoSpaceDE w:val="0"/>
              <w:autoSpaceDN w:val="0"/>
              <w:adjustRightInd w:val="0"/>
              <w:spacing w:after="0" w:line="240" w:lineRule="auto"/>
              <w:rPr>
                <w:ins w:id="12244" w:author="Arjan" w:date="2014-09-02T18:05:00Z"/>
                <w:rFonts w:ascii="Arial" w:eastAsia="Times New Roman" w:hAnsi="Arial" w:cs="Arial"/>
                <w:color w:val="000000"/>
                <w:sz w:val="20"/>
                <w:szCs w:val="20"/>
              </w:rPr>
            </w:pPr>
            <w:ins w:id="12245" w:author="Arjan" w:date="2014-09-02T18:05:00Z">
              <w:r>
                <w:rPr>
                  <w:rFonts w:ascii="Arial" w:eastAsia="Times New Roman" w:hAnsi="Arial" w:cs="Arial"/>
                  <w:color w:val="000000"/>
                  <w:sz w:val="20"/>
                  <w:szCs w:val="20"/>
                </w:rPr>
                <w:t>Ja</w:t>
              </w:r>
            </w:ins>
          </w:p>
        </w:tc>
      </w:tr>
      <w:tr w:rsidR="008B745D" w:rsidRPr="00717312" w14:paraId="24481343" w14:textId="77777777" w:rsidTr="008B745D">
        <w:trPr>
          <w:trHeight w:val="230"/>
        </w:trPr>
        <w:tc>
          <w:tcPr>
            <w:tcW w:w="3780" w:type="dxa"/>
            <w:tcBorders>
              <w:top w:val="nil"/>
              <w:left w:val="nil"/>
              <w:bottom w:val="nil"/>
              <w:right w:val="nil"/>
            </w:tcBorders>
          </w:tcPr>
          <w:p w14:paraId="5AEF11D2"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08B8A5F" w14:textId="77777777" w:rsidR="008B745D" w:rsidRPr="00717312" w:rsidRDefault="008B745D" w:rsidP="00717312">
            <w:pPr>
              <w:autoSpaceDE w:val="0"/>
              <w:autoSpaceDN w:val="0"/>
              <w:adjustRightInd w:val="0"/>
              <w:spacing w:after="0" w:line="240" w:lineRule="auto"/>
              <w:rPr>
                <w:ins w:id="12246" w:author="Arjan" w:date="2014-09-02T18:05:00Z"/>
                <w:rFonts w:ascii="Arial" w:eastAsia="Times New Roman" w:hAnsi="Arial" w:cs="Arial"/>
                <w:color w:val="000000"/>
                <w:sz w:val="20"/>
                <w:szCs w:val="20"/>
              </w:rPr>
            </w:pPr>
          </w:p>
        </w:tc>
      </w:tr>
      <w:tr w:rsidR="008B745D" w:rsidRPr="00717312" w14:paraId="413B9124" w14:textId="77777777" w:rsidTr="008B745D">
        <w:trPr>
          <w:trHeight w:val="230"/>
        </w:trPr>
        <w:tc>
          <w:tcPr>
            <w:tcW w:w="3780" w:type="dxa"/>
            <w:tcBorders>
              <w:top w:val="nil"/>
              <w:left w:val="nil"/>
              <w:bottom w:val="nil"/>
              <w:right w:val="nil"/>
            </w:tcBorders>
          </w:tcPr>
          <w:p w14:paraId="7C17C661"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247" w:author="Arjan" w:date="2013-02-04T14:25:00Z">
              <w:r w:rsidRPr="0071731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37227DA9" w14:textId="77777777" w:rsidR="008B745D" w:rsidRPr="00717312" w:rsidRDefault="008B745D" w:rsidP="00717312">
            <w:pPr>
              <w:autoSpaceDE w:val="0"/>
              <w:autoSpaceDN w:val="0"/>
              <w:adjustRightInd w:val="0"/>
              <w:spacing w:after="0" w:line="240" w:lineRule="auto"/>
              <w:rPr>
                <w:ins w:id="12248" w:author="Arjan" w:date="2014-09-02T18:05:00Z"/>
                <w:rFonts w:ascii="Arial" w:eastAsia="Times New Roman" w:hAnsi="Arial" w:cs="Arial"/>
                <w:color w:val="000000"/>
                <w:sz w:val="20"/>
                <w:szCs w:val="20"/>
              </w:rPr>
            </w:pPr>
          </w:p>
        </w:tc>
      </w:tr>
      <w:tr w:rsidR="008B745D" w:rsidRPr="00717312" w14:paraId="6CE4BCFB" w14:textId="77777777" w:rsidTr="008B745D">
        <w:trPr>
          <w:trHeight w:val="230"/>
        </w:trPr>
        <w:tc>
          <w:tcPr>
            <w:tcW w:w="3780" w:type="dxa"/>
            <w:tcBorders>
              <w:top w:val="nil"/>
              <w:left w:val="nil"/>
              <w:bottom w:val="nil"/>
              <w:right w:val="nil"/>
            </w:tcBorders>
          </w:tcPr>
          <w:p w14:paraId="253BD644"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397AD6C" w14:textId="77777777" w:rsidR="008B745D" w:rsidRPr="00717312" w:rsidRDefault="008B745D" w:rsidP="00717312">
            <w:pPr>
              <w:autoSpaceDE w:val="0"/>
              <w:autoSpaceDN w:val="0"/>
              <w:adjustRightInd w:val="0"/>
              <w:spacing w:after="0" w:line="240" w:lineRule="auto"/>
              <w:rPr>
                <w:ins w:id="12249" w:author="Arjan" w:date="2014-09-02T18:05:00Z"/>
                <w:rFonts w:ascii="Arial" w:eastAsia="Times New Roman" w:hAnsi="Arial" w:cs="Arial"/>
                <w:color w:val="000000"/>
                <w:sz w:val="20"/>
                <w:szCs w:val="20"/>
              </w:rPr>
            </w:pPr>
          </w:p>
        </w:tc>
      </w:tr>
      <w:tr w:rsidR="008B745D" w:rsidRPr="00717312" w14:paraId="2061497A" w14:textId="77777777" w:rsidTr="008B745D">
        <w:trPr>
          <w:trHeight w:val="230"/>
        </w:trPr>
        <w:tc>
          <w:tcPr>
            <w:tcW w:w="3780" w:type="dxa"/>
            <w:tcBorders>
              <w:top w:val="nil"/>
              <w:left w:val="nil"/>
              <w:bottom w:val="nil"/>
              <w:right w:val="nil"/>
            </w:tcBorders>
          </w:tcPr>
          <w:p w14:paraId="1E32E498"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250" w:author="Arjan" w:date="2013-02-04T14:25:00Z">
              <w:r w:rsidRPr="0071731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217854FE" w14:textId="77777777" w:rsidR="008B745D" w:rsidRPr="00717312" w:rsidRDefault="008B745D" w:rsidP="00717312">
            <w:pPr>
              <w:autoSpaceDE w:val="0"/>
              <w:autoSpaceDN w:val="0"/>
              <w:adjustRightInd w:val="0"/>
              <w:spacing w:after="0" w:line="240" w:lineRule="auto"/>
              <w:rPr>
                <w:ins w:id="12251" w:author="Arjan" w:date="2014-09-02T18:05:00Z"/>
                <w:rFonts w:ascii="Arial" w:eastAsia="Times New Roman" w:hAnsi="Arial" w:cs="Arial"/>
                <w:color w:val="000000"/>
                <w:sz w:val="20"/>
                <w:szCs w:val="20"/>
              </w:rPr>
            </w:pPr>
            <w:ins w:id="12252" w:author="Arjan" w:date="2014-09-02T18:05:00Z">
              <w:r w:rsidRPr="00717312">
                <w:rPr>
                  <w:rFonts w:ascii="Arial" w:eastAsia="Times New Roman" w:hAnsi="Arial" w:cs="Arial"/>
                  <w:color w:val="000000"/>
                  <w:sz w:val="20"/>
                  <w:szCs w:val="20"/>
                </w:rPr>
                <w:t>Nee</w:t>
              </w:r>
            </w:ins>
          </w:p>
        </w:tc>
      </w:tr>
      <w:tr w:rsidR="008B745D" w:rsidRPr="00717312" w14:paraId="673CD703" w14:textId="77777777" w:rsidTr="008B745D">
        <w:trPr>
          <w:trHeight w:val="230"/>
        </w:trPr>
        <w:tc>
          <w:tcPr>
            <w:tcW w:w="3780" w:type="dxa"/>
            <w:tcBorders>
              <w:top w:val="nil"/>
              <w:left w:val="nil"/>
              <w:bottom w:val="nil"/>
              <w:right w:val="nil"/>
            </w:tcBorders>
          </w:tcPr>
          <w:p w14:paraId="4F4C7F72"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4C2261C" w14:textId="77777777" w:rsidR="008B745D" w:rsidRPr="00717312" w:rsidRDefault="008B745D" w:rsidP="00717312">
            <w:pPr>
              <w:autoSpaceDE w:val="0"/>
              <w:autoSpaceDN w:val="0"/>
              <w:adjustRightInd w:val="0"/>
              <w:spacing w:after="0" w:line="240" w:lineRule="auto"/>
              <w:rPr>
                <w:ins w:id="12253" w:author="Arjan" w:date="2014-09-02T18:05:00Z"/>
                <w:rFonts w:ascii="Arial" w:eastAsia="Times New Roman" w:hAnsi="Arial" w:cs="Arial"/>
                <w:color w:val="000000"/>
                <w:sz w:val="20"/>
                <w:szCs w:val="20"/>
              </w:rPr>
            </w:pPr>
          </w:p>
        </w:tc>
      </w:tr>
      <w:tr w:rsidR="008B745D" w:rsidRPr="00717312" w14:paraId="353C4D8D" w14:textId="77777777" w:rsidTr="008B745D">
        <w:trPr>
          <w:trHeight w:val="411"/>
        </w:trPr>
        <w:tc>
          <w:tcPr>
            <w:tcW w:w="3780" w:type="dxa"/>
            <w:tcBorders>
              <w:top w:val="nil"/>
              <w:left w:val="nil"/>
              <w:bottom w:val="nil"/>
              <w:right w:val="nil"/>
            </w:tcBorders>
          </w:tcPr>
          <w:p w14:paraId="24117BF0"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254" w:author="Arjan" w:date="2013-02-04T14:25:00Z">
              <w:r w:rsidRPr="0071731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4DCC649A" w14:textId="77777777" w:rsidR="008B745D" w:rsidRPr="00717312" w:rsidRDefault="008B745D" w:rsidP="00717312">
            <w:pPr>
              <w:autoSpaceDE w:val="0"/>
              <w:autoSpaceDN w:val="0"/>
              <w:adjustRightInd w:val="0"/>
              <w:spacing w:after="0" w:line="240" w:lineRule="auto"/>
              <w:rPr>
                <w:ins w:id="12255" w:author="Arjan" w:date="2014-09-02T18:05:00Z"/>
                <w:rFonts w:ascii="Arial" w:eastAsia="Times New Roman" w:hAnsi="Arial" w:cs="Arial"/>
                <w:color w:val="000000"/>
                <w:sz w:val="20"/>
                <w:szCs w:val="20"/>
              </w:rPr>
            </w:pPr>
            <w:ins w:id="12256" w:author="Arjan" w:date="2014-09-02T18:05:00Z">
              <w:r w:rsidRPr="00717312">
                <w:rPr>
                  <w:rFonts w:ascii="Arial" w:eastAsia="Times New Roman" w:hAnsi="Arial" w:cs="Arial"/>
                  <w:color w:val="000000"/>
                  <w:sz w:val="20"/>
                  <w:szCs w:val="20"/>
                </w:rPr>
                <w:t>Nee</w:t>
              </w:r>
            </w:ins>
          </w:p>
        </w:tc>
      </w:tr>
      <w:tr w:rsidR="008B745D" w:rsidRPr="00717312" w14:paraId="1E37BC5D" w14:textId="77777777" w:rsidTr="008B745D">
        <w:trPr>
          <w:trHeight w:val="245"/>
        </w:trPr>
        <w:tc>
          <w:tcPr>
            <w:tcW w:w="3780" w:type="dxa"/>
            <w:tcBorders>
              <w:top w:val="nil"/>
              <w:left w:val="nil"/>
              <w:bottom w:val="nil"/>
              <w:right w:val="nil"/>
            </w:tcBorders>
          </w:tcPr>
          <w:p w14:paraId="6577D963"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1DB8986" w14:textId="77777777" w:rsidR="008B745D" w:rsidRPr="00717312" w:rsidRDefault="008B745D" w:rsidP="00717312">
            <w:pPr>
              <w:autoSpaceDE w:val="0"/>
              <w:autoSpaceDN w:val="0"/>
              <w:adjustRightInd w:val="0"/>
              <w:spacing w:after="0" w:line="240" w:lineRule="auto"/>
              <w:rPr>
                <w:ins w:id="12257" w:author="Arjan" w:date="2014-09-02T18:05:00Z"/>
                <w:rFonts w:ascii="Arial" w:eastAsia="Times New Roman" w:hAnsi="Arial" w:cs="Arial"/>
                <w:color w:val="000000"/>
                <w:sz w:val="20"/>
                <w:szCs w:val="20"/>
              </w:rPr>
            </w:pPr>
          </w:p>
        </w:tc>
      </w:tr>
      <w:tr w:rsidR="008B745D" w:rsidRPr="00717312" w14:paraId="294F9D20" w14:textId="77777777" w:rsidTr="008B745D">
        <w:trPr>
          <w:trHeight w:val="230"/>
        </w:trPr>
        <w:tc>
          <w:tcPr>
            <w:tcW w:w="3780" w:type="dxa"/>
            <w:tcBorders>
              <w:top w:val="nil"/>
              <w:left w:val="nil"/>
              <w:bottom w:val="nil"/>
              <w:right w:val="nil"/>
            </w:tcBorders>
          </w:tcPr>
          <w:p w14:paraId="5B41F7BA"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258" w:author="Arjan" w:date="2013-02-04T14:25:00Z">
              <w:r w:rsidRPr="0071731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0CC98067" w14:textId="77777777" w:rsidR="008B745D" w:rsidRPr="00717312" w:rsidRDefault="00DA5D93" w:rsidP="00717312">
            <w:pPr>
              <w:autoSpaceDE w:val="0"/>
              <w:autoSpaceDN w:val="0"/>
              <w:adjustRightInd w:val="0"/>
              <w:spacing w:after="0" w:line="240" w:lineRule="auto"/>
              <w:rPr>
                <w:ins w:id="12259" w:author="Arjan" w:date="2014-09-02T18:05:00Z"/>
                <w:rFonts w:ascii="Arial" w:hAnsi="Arial" w:cs="Arial"/>
                <w:sz w:val="20"/>
                <w:szCs w:val="20"/>
                <w:lang w:val="en-AU"/>
              </w:rPr>
            </w:pPr>
            <w:ins w:id="12260" w:author="Arjan" w:date="2014-09-02T18:05:00Z">
              <w:r w:rsidRPr="00717312">
                <w:rPr>
                  <w:rFonts w:ascii="Arial" w:hAnsi="Arial" w:cs="Arial"/>
                  <w:sz w:val="20"/>
                  <w:szCs w:val="20"/>
                  <w:lang w:val="en-AU"/>
                </w:rPr>
                <w:fldChar w:fldCharType="begin" w:fldLock="1"/>
              </w:r>
              <w:r w:rsidR="008B745D" w:rsidRPr="00717312">
                <w:rPr>
                  <w:rFonts w:ascii="Arial" w:hAnsi="Arial" w:cs="Arial"/>
                  <w:sz w:val="20"/>
                  <w:szCs w:val="20"/>
                  <w:lang w:val="en-AU"/>
                </w:rPr>
                <w:instrText xml:space="preserve">MERGEFIELD </w:instrText>
              </w:r>
              <w:r w:rsidR="008B745D" w:rsidRPr="00717312">
                <w:rPr>
                  <w:rFonts w:ascii="Arial" w:eastAsia="Times New Roman" w:hAnsi="Arial" w:cs="Arial"/>
                  <w:color w:val="000000"/>
                  <w:sz w:val="20"/>
                  <w:szCs w:val="20"/>
                </w:rPr>
                <w:instrText>Att.LowerBound</w:instrText>
              </w:r>
              <w:r w:rsidRPr="00717312">
                <w:rPr>
                  <w:rFonts w:ascii="Arial" w:hAnsi="Arial" w:cs="Arial"/>
                  <w:sz w:val="20"/>
                  <w:szCs w:val="20"/>
                  <w:lang w:val="en-AU"/>
                </w:rPr>
                <w:fldChar w:fldCharType="separate"/>
              </w:r>
              <w:r w:rsidR="008B745D" w:rsidRPr="00717312">
                <w:rPr>
                  <w:rFonts w:ascii="Arial" w:eastAsia="Times New Roman" w:hAnsi="Arial" w:cs="Arial"/>
                  <w:color w:val="000000"/>
                  <w:sz w:val="20"/>
                  <w:szCs w:val="20"/>
                </w:rPr>
                <w:t>1</w:t>
              </w:r>
              <w:r w:rsidRPr="00717312">
                <w:rPr>
                  <w:rFonts w:ascii="Arial" w:hAnsi="Arial" w:cs="Arial"/>
                  <w:sz w:val="20"/>
                  <w:szCs w:val="20"/>
                  <w:lang w:val="en-AU"/>
                </w:rPr>
                <w:fldChar w:fldCharType="end"/>
              </w:r>
              <w:r w:rsidR="008B745D" w:rsidRPr="00717312">
                <w:rPr>
                  <w:rFonts w:ascii="Arial" w:eastAsia="Times New Roman" w:hAnsi="Arial" w:cs="Arial"/>
                  <w:color w:val="000000"/>
                  <w:sz w:val="20"/>
                  <w:szCs w:val="20"/>
                </w:rPr>
                <w:t xml:space="preserve"> - </w:t>
              </w:r>
              <w:r w:rsidRPr="00717312">
                <w:rPr>
                  <w:rFonts w:ascii="Arial" w:eastAsia="Times New Roman" w:hAnsi="Arial" w:cs="Arial"/>
                  <w:color w:val="000000"/>
                  <w:sz w:val="20"/>
                  <w:szCs w:val="20"/>
                </w:rPr>
                <w:fldChar w:fldCharType="begin" w:fldLock="1"/>
              </w:r>
              <w:r w:rsidR="008B745D" w:rsidRPr="00717312">
                <w:rPr>
                  <w:rFonts w:ascii="Arial" w:eastAsia="Times New Roman" w:hAnsi="Arial" w:cs="Arial"/>
                  <w:color w:val="000000"/>
                  <w:sz w:val="20"/>
                  <w:szCs w:val="20"/>
                </w:rPr>
                <w:instrText>MERGEFIELD Att.UpperBound</w:instrText>
              </w:r>
              <w:r w:rsidRPr="00717312">
                <w:rPr>
                  <w:rFonts w:ascii="Arial" w:eastAsia="Times New Roman" w:hAnsi="Arial" w:cs="Arial"/>
                  <w:color w:val="000000"/>
                  <w:sz w:val="20"/>
                  <w:szCs w:val="20"/>
                </w:rPr>
                <w:fldChar w:fldCharType="separate"/>
              </w:r>
              <w:r w:rsidR="008B745D" w:rsidRPr="00717312">
                <w:rPr>
                  <w:rFonts w:ascii="Arial" w:eastAsia="Times New Roman" w:hAnsi="Arial" w:cs="Arial"/>
                  <w:color w:val="000000"/>
                  <w:sz w:val="20"/>
                  <w:szCs w:val="20"/>
                </w:rPr>
                <w:t>1</w:t>
              </w:r>
              <w:r w:rsidRPr="00717312">
                <w:rPr>
                  <w:rFonts w:ascii="Arial" w:eastAsia="Times New Roman" w:hAnsi="Arial" w:cs="Arial"/>
                  <w:color w:val="000000"/>
                  <w:sz w:val="20"/>
                  <w:szCs w:val="20"/>
                </w:rPr>
                <w:fldChar w:fldCharType="end"/>
              </w:r>
            </w:ins>
          </w:p>
        </w:tc>
      </w:tr>
      <w:tr w:rsidR="008B745D" w:rsidRPr="00717312" w14:paraId="5CC93275" w14:textId="77777777" w:rsidTr="008B745D">
        <w:trPr>
          <w:trHeight w:val="230"/>
        </w:trPr>
        <w:tc>
          <w:tcPr>
            <w:tcW w:w="3780" w:type="dxa"/>
            <w:tcBorders>
              <w:top w:val="nil"/>
              <w:left w:val="nil"/>
              <w:bottom w:val="nil"/>
              <w:right w:val="nil"/>
            </w:tcBorders>
          </w:tcPr>
          <w:p w14:paraId="6E4BA6D2"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74BAA17" w14:textId="77777777" w:rsidR="008B745D" w:rsidRPr="00717312" w:rsidRDefault="008B745D" w:rsidP="00717312">
            <w:pPr>
              <w:autoSpaceDE w:val="0"/>
              <w:autoSpaceDN w:val="0"/>
              <w:adjustRightInd w:val="0"/>
              <w:spacing w:after="0" w:line="240" w:lineRule="auto"/>
              <w:rPr>
                <w:ins w:id="12261" w:author="Arjan" w:date="2014-09-02T18:05:00Z"/>
                <w:rFonts w:ascii="Arial" w:eastAsia="Times New Roman" w:hAnsi="Arial" w:cs="Arial"/>
                <w:color w:val="000000"/>
                <w:sz w:val="20"/>
                <w:szCs w:val="20"/>
              </w:rPr>
            </w:pPr>
          </w:p>
        </w:tc>
      </w:tr>
      <w:tr w:rsidR="008B745D" w:rsidRPr="00717312" w14:paraId="00AF34B8" w14:textId="77777777" w:rsidTr="008B745D">
        <w:trPr>
          <w:trHeight w:val="230"/>
        </w:trPr>
        <w:tc>
          <w:tcPr>
            <w:tcW w:w="3780" w:type="dxa"/>
            <w:tcBorders>
              <w:top w:val="nil"/>
              <w:left w:val="nil"/>
              <w:bottom w:val="nil"/>
              <w:right w:val="nil"/>
            </w:tcBorders>
          </w:tcPr>
          <w:p w14:paraId="2DA1A73E" w14:textId="77777777"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ins w:id="12262" w:author="Arjan" w:date="2013-02-04T14:25:00Z">
              <w:r w:rsidRPr="0071731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2D99CF37" w14:textId="77777777" w:rsidR="008B745D" w:rsidRPr="00717312" w:rsidRDefault="008B745D" w:rsidP="00717312">
            <w:pPr>
              <w:autoSpaceDE w:val="0"/>
              <w:autoSpaceDN w:val="0"/>
              <w:adjustRightInd w:val="0"/>
              <w:spacing w:after="0" w:line="240" w:lineRule="auto"/>
              <w:rPr>
                <w:ins w:id="12263" w:author="Arjan" w:date="2014-09-02T18:05:00Z"/>
                <w:rFonts w:ascii="Arial" w:eastAsia="Times New Roman" w:hAnsi="Arial" w:cs="Arial"/>
                <w:color w:val="000000"/>
                <w:sz w:val="20"/>
                <w:szCs w:val="20"/>
              </w:rPr>
            </w:pPr>
            <w:ins w:id="12264" w:author="Arjan" w:date="2014-09-02T18:05:00Z">
              <w:r w:rsidRPr="00717312">
                <w:rPr>
                  <w:rFonts w:ascii="Arial" w:eastAsia="Times New Roman" w:hAnsi="Arial" w:cs="Arial"/>
                  <w:color w:val="000000"/>
                  <w:sz w:val="20"/>
                  <w:szCs w:val="20"/>
                </w:rPr>
                <w:t>Landelijk basisgegeven</w:t>
              </w:r>
            </w:ins>
          </w:p>
        </w:tc>
      </w:tr>
      <w:tr w:rsidR="008B745D" w:rsidRPr="00717312" w14:paraId="0233615B" w14:textId="77777777" w:rsidTr="008B745D">
        <w:trPr>
          <w:trHeight w:val="230"/>
        </w:trPr>
        <w:tc>
          <w:tcPr>
            <w:tcW w:w="3780" w:type="dxa"/>
            <w:tcBorders>
              <w:top w:val="nil"/>
              <w:left w:val="nil"/>
              <w:right w:val="nil"/>
            </w:tcBorders>
          </w:tcPr>
          <w:p w14:paraId="5C86321C"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233D5004" w14:textId="77777777" w:rsidR="008B745D" w:rsidRPr="00717312" w:rsidRDefault="008B745D" w:rsidP="00717312">
            <w:pPr>
              <w:autoSpaceDE w:val="0"/>
              <w:autoSpaceDN w:val="0"/>
              <w:adjustRightInd w:val="0"/>
              <w:spacing w:after="0" w:line="240" w:lineRule="auto"/>
              <w:rPr>
                <w:ins w:id="12265" w:author="Arjan" w:date="2014-09-02T18:05:00Z"/>
                <w:rFonts w:ascii="Arial" w:eastAsia="Times New Roman" w:hAnsi="Arial" w:cs="Arial"/>
                <w:color w:val="000000"/>
                <w:sz w:val="20"/>
                <w:szCs w:val="20"/>
              </w:rPr>
            </w:pPr>
          </w:p>
        </w:tc>
      </w:tr>
      <w:tr w:rsidR="008B745D" w:rsidRPr="00717312" w14:paraId="04888F36" w14:textId="77777777" w:rsidTr="008B745D">
        <w:trPr>
          <w:trHeight w:val="230"/>
        </w:trPr>
        <w:tc>
          <w:tcPr>
            <w:tcW w:w="3780" w:type="dxa"/>
            <w:tcBorders>
              <w:top w:val="nil"/>
              <w:left w:val="nil"/>
              <w:bottom w:val="single" w:sz="4" w:space="0" w:color="auto"/>
              <w:right w:val="nil"/>
            </w:tcBorders>
          </w:tcPr>
          <w:p w14:paraId="082A8082" w14:textId="77777777"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ins w:id="12266" w:author="Arjan" w:date="2013-02-04T14:25:00Z">
              <w:r w:rsidRPr="00717312">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6190A14A" w14:textId="77777777" w:rsidR="008B745D" w:rsidRDefault="0074523B" w:rsidP="00A650F2">
            <w:pPr>
              <w:autoSpaceDE w:val="0"/>
              <w:autoSpaceDN w:val="0"/>
              <w:adjustRightInd w:val="0"/>
              <w:spacing w:after="0" w:line="240" w:lineRule="auto"/>
              <w:rPr>
                <w:ins w:id="12267" w:author="Arjan" w:date="2014-09-02T18:05:00Z"/>
                <w:rFonts w:ascii="Arial" w:eastAsia="Times New Roman" w:hAnsi="Arial" w:cs="Arial"/>
                <w:color w:val="000000"/>
                <w:sz w:val="20"/>
                <w:szCs w:val="20"/>
              </w:rPr>
            </w:pPr>
            <w:ins w:id="12268" w:author="Arjan" w:date="2014-09-02T18:31:00Z">
              <w:r>
                <w:rPr>
                  <w:rFonts w:ascii="Arial" w:eastAsia="Times New Roman" w:hAnsi="Arial" w:cs="Arial"/>
                  <w:color w:val="000000"/>
                  <w:sz w:val="20"/>
                  <w:szCs w:val="20"/>
                </w:rPr>
                <w:t>-</w:t>
              </w:r>
            </w:ins>
          </w:p>
        </w:tc>
      </w:tr>
    </w:tbl>
    <w:p w14:paraId="05EAAE10" w14:textId="77777777" w:rsidR="0083693D" w:rsidRDefault="0083693D" w:rsidP="006757BE"/>
    <w:p w14:paraId="17244C12" w14:textId="77777777" w:rsidR="00D307C6" w:rsidRDefault="00D307C6" w:rsidP="00D307C6">
      <w:pPr>
        <w:pStyle w:val="Kop3"/>
      </w:pPr>
      <w:bookmarkStart w:id="12269" w:name="_Toc493812454"/>
      <w:r>
        <w:t>Unieke aanduiding zaak</w:t>
      </w:r>
      <w:bookmarkEnd w:id="12269"/>
    </w:p>
    <w:p w14:paraId="6687011D" w14:textId="77777777" w:rsidR="00154FED" w:rsidRPr="00DD0F4F" w:rsidRDefault="00D307C6" w:rsidP="006757BE">
      <w:pPr>
        <w:rPr>
          <w:lang w:val="nl-NL"/>
        </w:rPr>
      </w:pPr>
      <w:r w:rsidRPr="00DD0F4F">
        <w:rPr>
          <w:lang w:val="nl-NL"/>
        </w:rPr>
        <w:t xml:space="preserve">De unieke aanduiding van de zaak wordt </w:t>
      </w:r>
      <w:r w:rsidR="00E34033" w:rsidRPr="00DD0F4F">
        <w:rPr>
          <w:lang w:val="nl-NL"/>
        </w:rPr>
        <w:t>(</w:t>
      </w:r>
      <w:r w:rsidRPr="00DD0F4F">
        <w:rPr>
          <w:lang w:val="nl-NL"/>
        </w:rPr>
        <w:t>nu</w:t>
      </w:r>
      <w:r w:rsidR="00E34033" w:rsidRPr="00DD0F4F">
        <w:rPr>
          <w:lang w:val="nl-NL"/>
        </w:rPr>
        <w:t>)</w:t>
      </w:r>
      <w:r w:rsidRPr="00DD0F4F">
        <w:rPr>
          <w:lang w:val="nl-NL"/>
        </w:rPr>
        <w:t xml:space="preserve"> gevormd door het attribuut Zaak</w:t>
      </w:r>
      <w:r w:rsidR="00982815" w:rsidRPr="00DD0F4F">
        <w:rPr>
          <w:lang w:val="nl-NL"/>
        </w:rPr>
        <w:t>id</w:t>
      </w:r>
      <w:r w:rsidRPr="00DD0F4F">
        <w:rPr>
          <w:lang w:val="nl-NL"/>
        </w:rPr>
        <w:t xml:space="preserve">entificatie. Dit is opgebouwd uit de CBS-gemeentecode van de gemeente die verantwoordelijk is </w:t>
      </w:r>
      <w:r w:rsidR="0075140A" w:rsidRPr="00DD0F4F">
        <w:rPr>
          <w:lang w:val="nl-NL"/>
        </w:rPr>
        <w:t xml:space="preserve">(of was) </w:t>
      </w:r>
      <w:r w:rsidRPr="00DD0F4F">
        <w:rPr>
          <w:lang w:val="nl-NL"/>
        </w:rPr>
        <w:t xml:space="preserve">voor de </w:t>
      </w:r>
      <w:r w:rsidR="0075140A" w:rsidRPr="00DD0F4F">
        <w:rPr>
          <w:lang w:val="nl-NL"/>
        </w:rPr>
        <w:t xml:space="preserve">eerste registratie </w:t>
      </w:r>
      <w:r w:rsidRPr="00DD0F4F">
        <w:rPr>
          <w:lang w:val="nl-NL"/>
        </w:rPr>
        <w:t xml:space="preserve">van de zaak, gevolgd door het zaaknummer dat door die gemeente aan de zaak gegeven is. </w:t>
      </w:r>
      <w:r w:rsidR="004A1865" w:rsidRPr="00DD0F4F">
        <w:rPr>
          <w:lang w:val="nl-NL"/>
        </w:rPr>
        <w:t xml:space="preserve">Nu het RGBZ en StUF-Zkn meer en meer ook door andere overheden dan gemeenten gebruikt wordt, moet een oplossing gevonden worden voor het eerste gedeelte van de </w:t>
      </w:r>
      <w:r w:rsidR="004A1865" w:rsidRPr="00DD0F4F">
        <w:rPr>
          <w:lang w:val="nl-NL"/>
        </w:rPr>
        <w:lastRenderedPageBreak/>
        <w:t xml:space="preserve">Zaakidentificatie. Als oplossing was voorzien het bepalen van ‘gemeentecodes’ in de range 8000 – 9999 voor niet-gemeentelijke organisaties. Consequentie daarvan is dat het proces van toedelen </w:t>
      </w:r>
      <w:r w:rsidR="00E34033" w:rsidRPr="00DD0F4F">
        <w:rPr>
          <w:lang w:val="nl-NL"/>
        </w:rPr>
        <w:t xml:space="preserve">(van codes groter dan 7999) </w:t>
      </w:r>
      <w:r w:rsidR="004A1865" w:rsidRPr="00DD0F4F">
        <w:rPr>
          <w:lang w:val="nl-NL"/>
        </w:rPr>
        <w:t xml:space="preserve">en de toegedeelde codes beheerd moeten worden. Zoveel als mogelijk willen we beheerconsequenties evenwel voorkomen. Dit is mogelijk door van het gebruik van de gemeentecode af te zien en de unieke aanduiding van de zaak te laten bestaan uit de combinatie van </w:t>
      </w:r>
      <w:r w:rsidR="00E34033" w:rsidRPr="00DD0F4F">
        <w:rPr>
          <w:lang w:val="nl-NL"/>
        </w:rPr>
        <w:t xml:space="preserve">het RSIN van de </w:t>
      </w:r>
      <w:r w:rsidR="00154FED" w:rsidRPr="00DD0F4F">
        <w:rPr>
          <w:lang w:val="nl-NL"/>
        </w:rPr>
        <w:t xml:space="preserve">organisatie’ </w:t>
      </w:r>
      <w:r w:rsidR="00E34033" w:rsidRPr="00DD0F4F">
        <w:rPr>
          <w:lang w:val="nl-NL"/>
        </w:rPr>
        <w:t>die de zaak aangemaakt heeft</w:t>
      </w:r>
      <w:r w:rsidR="00E34033" w:rsidRPr="00DD0F4F" w:rsidDel="00E34033">
        <w:rPr>
          <w:lang w:val="nl-NL"/>
        </w:rPr>
        <w:t xml:space="preserve"> </w:t>
      </w:r>
      <w:r w:rsidR="00154FED" w:rsidRPr="00DD0F4F">
        <w:rPr>
          <w:lang w:val="nl-NL"/>
        </w:rPr>
        <w:t xml:space="preserve">en </w:t>
      </w:r>
      <w:r w:rsidR="00E34033" w:rsidRPr="00DD0F4F">
        <w:rPr>
          <w:lang w:val="nl-NL"/>
        </w:rPr>
        <w:t xml:space="preserve">de (interne) </w:t>
      </w:r>
      <w:r w:rsidR="00154FED" w:rsidRPr="00DD0F4F">
        <w:rPr>
          <w:lang w:val="nl-NL"/>
        </w:rPr>
        <w:t xml:space="preserve">Zaakidentificatie. De </w:t>
      </w:r>
      <w:r w:rsidR="0083120B" w:rsidRPr="00DD0F4F">
        <w:rPr>
          <w:lang w:val="nl-NL"/>
        </w:rPr>
        <w:t>zojuist</w:t>
      </w:r>
      <w:r w:rsidR="00E34033" w:rsidRPr="00DD0F4F">
        <w:rPr>
          <w:lang w:val="nl-NL"/>
        </w:rPr>
        <w:t xml:space="preserve"> </w:t>
      </w:r>
      <w:r w:rsidR="00154FED" w:rsidRPr="00DD0F4F">
        <w:rPr>
          <w:lang w:val="nl-NL"/>
        </w:rPr>
        <w:t>genoemde eisen aan de opbouw van de Zaakidentificatie vervallen hiermee.</w:t>
      </w:r>
      <w:r w:rsidR="00E34033" w:rsidRPr="00DD0F4F">
        <w:rPr>
          <w:lang w:val="nl-NL"/>
        </w:rPr>
        <w:t xml:space="preserve"> Met deze wijziging ontstaat een landelijk unieke maar lange unieke aanduiding. In de mondelinge en schriftelijke communicatie volstaat veelal de interne Zaakidentificatie.</w:t>
      </w:r>
    </w:p>
    <w:p w14:paraId="6442A6AD" w14:textId="77777777" w:rsidR="001C7151" w:rsidRPr="00DD0F4F" w:rsidRDefault="00154FED" w:rsidP="006757BE">
      <w:pPr>
        <w:rPr>
          <w:lang w:val="nl-NL"/>
        </w:rPr>
      </w:pPr>
      <w:r w:rsidRPr="00DD0F4F">
        <w:rPr>
          <w:lang w:val="nl-NL"/>
        </w:rPr>
        <w:t>Hieronder specificeren we de wijzigingen voor de attribuutsoort Zaakidentificatie</w:t>
      </w:r>
      <w:r w:rsidR="00E34033" w:rsidRPr="00DD0F4F">
        <w:rPr>
          <w:lang w:val="nl-NL"/>
        </w:rPr>
        <w:t xml:space="preserve"> en de nieuwe attribuutsoort Bronorganisatie</w:t>
      </w:r>
      <w:r w:rsidRPr="00DD0F4F">
        <w:rPr>
          <w:lang w:val="nl-NL"/>
        </w:rPr>
        <w:t>.</w:t>
      </w:r>
      <w:r w:rsidR="004A1865" w:rsidRPr="00DD0F4F">
        <w:rPr>
          <w:lang w:val="nl-NL"/>
        </w:rPr>
        <w:t xml:space="preserve"> </w:t>
      </w:r>
    </w:p>
    <w:p w14:paraId="6C011F53" w14:textId="77777777" w:rsidR="0083120B" w:rsidRPr="0083120B" w:rsidRDefault="0083120B" w:rsidP="0083120B">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ins w:id="12270" w:author="Arjan" w:date="2014-01-20T10:53: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83120B">
          <w:rPr>
            <w:rFonts w:ascii="Arial" w:eastAsia="Times New Roman" w:hAnsi="Arial" w:cs="Arial"/>
            <w:b/>
            <w:color w:val="004080"/>
            <w:sz w:val="24"/>
            <w:szCs w:val="24"/>
            <w:lang w:eastAsia="nl-NL"/>
          </w:rPr>
          <w:t>Zaakidentificatie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CD63CD" w:rsidRPr="00CD63CD" w14:paraId="6BC09FD5" w14:textId="77777777" w:rsidTr="001C7151">
        <w:trPr>
          <w:trHeight w:val="230"/>
        </w:trPr>
        <w:tc>
          <w:tcPr>
            <w:tcW w:w="3780" w:type="dxa"/>
            <w:tcBorders>
              <w:top w:val="single" w:sz="4" w:space="0" w:color="auto"/>
              <w:left w:val="nil"/>
              <w:bottom w:val="nil"/>
              <w:right w:val="nil"/>
            </w:tcBorders>
          </w:tcPr>
          <w:p w14:paraId="021BA340"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14:paraId="79527788" w14:textId="77777777" w:rsidR="00CD63CD" w:rsidRPr="00CD63CD" w:rsidRDefault="00DA5D93"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CD63CD" w:rsidRPr="00CD63CD">
              <w:rPr>
                <w:rFonts w:ascii="Arial" w:eastAsia="Times New Roman" w:hAnsi="Arial" w:cs="Arial"/>
                <w:color w:val="000000"/>
                <w:sz w:val="20"/>
                <w:szCs w:val="20"/>
              </w:rPr>
              <w:t>Zaakidentificatie</w:t>
            </w:r>
            <w:r w:rsidRPr="00CD63CD">
              <w:rPr>
                <w:rFonts w:ascii="Arial" w:hAnsi="Arial" w:cs="Arial"/>
                <w:sz w:val="20"/>
                <w:szCs w:val="20"/>
                <w:lang w:val="en-AU"/>
              </w:rPr>
              <w:fldChar w:fldCharType="end"/>
            </w:r>
          </w:p>
        </w:tc>
      </w:tr>
      <w:tr w:rsidR="00CD63CD" w:rsidRPr="00CD63CD" w14:paraId="0A69E991" w14:textId="77777777" w:rsidTr="001C7151">
        <w:tc>
          <w:tcPr>
            <w:tcW w:w="3780" w:type="dxa"/>
            <w:tcBorders>
              <w:top w:val="nil"/>
              <w:left w:val="nil"/>
              <w:bottom w:val="nil"/>
              <w:right w:val="nil"/>
            </w:tcBorders>
          </w:tcPr>
          <w:p w14:paraId="57C08FDC"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15BD0E7"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2C12B0AD" w14:textId="77777777" w:rsidTr="001C7151">
        <w:tc>
          <w:tcPr>
            <w:tcW w:w="3780" w:type="dxa"/>
            <w:tcBorders>
              <w:top w:val="nil"/>
              <w:left w:val="nil"/>
              <w:bottom w:val="nil"/>
              <w:right w:val="nil"/>
            </w:tcBorders>
          </w:tcPr>
          <w:p w14:paraId="1C320345"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14:paraId="45B42C42"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CD63CD" w:rsidRPr="00CD63CD" w14:paraId="349AEBF2" w14:textId="77777777" w:rsidTr="001C7151">
        <w:tc>
          <w:tcPr>
            <w:tcW w:w="3780" w:type="dxa"/>
            <w:tcBorders>
              <w:top w:val="nil"/>
              <w:left w:val="nil"/>
              <w:bottom w:val="nil"/>
              <w:right w:val="nil"/>
            </w:tcBorders>
          </w:tcPr>
          <w:p w14:paraId="6410A860"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E18484F"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7ADF3E97" w14:textId="77777777" w:rsidTr="001C7151">
        <w:tc>
          <w:tcPr>
            <w:tcW w:w="3780" w:type="dxa"/>
            <w:tcBorders>
              <w:top w:val="nil"/>
              <w:left w:val="nil"/>
              <w:bottom w:val="nil"/>
              <w:right w:val="nil"/>
            </w:tcBorders>
          </w:tcPr>
          <w:p w14:paraId="365A7676"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14:paraId="477F54A6"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0001</w:t>
            </w:r>
          </w:p>
        </w:tc>
      </w:tr>
      <w:tr w:rsidR="00CD63CD" w:rsidRPr="00CD63CD" w14:paraId="2D5F3B8A" w14:textId="77777777" w:rsidTr="001C7151">
        <w:tc>
          <w:tcPr>
            <w:tcW w:w="3780" w:type="dxa"/>
            <w:tcBorders>
              <w:top w:val="nil"/>
              <w:left w:val="nil"/>
              <w:bottom w:val="nil"/>
              <w:right w:val="nil"/>
            </w:tcBorders>
          </w:tcPr>
          <w:p w14:paraId="61712256"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4C3F2445"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35D3AAC9" w14:textId="77777777" w:rsidTr="001C7151">
        <w:tc>
          <w:tcPr>
            <w:tcW w:w="3780" w:type="dxa"/>
            <w:tcBorders>
              <w:top w:val="nil"/>
              <w:left w:val="nil"/>
              <w:bottom w:val="nil"/>
              <w:right w:val="nil"/>
            </w:tcBorders>
          </w:tcPr>
          <w:p w14:paraId="397BFA1F"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14:paraId="64373AB2" w14:textId="77777777" w:rsidR="00CD63CD" w:rsidRPr="00CD63CD" w:rsidRDefault="00DA5D93"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Att.Alias</w:instrText>
            </w:r>
            <w:r w:rsidRPr="00CD63CD">
              <w:rPr>
                <w:rFonts w:ascii="Arial" w:hAnsi="Arial" w:cs="Arial"/>
                <w:sz w:val="20"/>
                <w:szCs w:val="20"/>
                <w:lang w:val="en-AU"/>
              </w:rPr>
              <w:fldChar w:fldCharType="separate"/>
            </w:r>
            <w:r w:rsidR="00CD63CD" w:rsidRPr="00CD63CD">
              <w:rPr>
                <w:rFonts w:ascii="Arial" w:eastAsia="Times New Roman" w:hAnsi="Arial" w:cs="Arial"/>
                <w:color w:val="000000"/>
                <w:sz w:val="20"/>
                <w:szCs w:val="20"/>
              </w:rPr>
              <w:t>identificatie</w:t>
            </w:r>
            <w:r w:rsidRPr="00CD63CD">
              <w:rPr>
                <w:rFonts w:ascii="Arial" w:hAnsi="Arial" w:cs="Arial"/>
                <w:sz w:val="20"/>
                <w:szCs w:val="20"/>
                <w:lang w:val="en-AU"/>
              </w:rPr>
              <w:fldChar w:fldCharType="end"/>
            </w:r>
          </w:p>
        </w:tc>
      </w:tr>
      <w:tr w:rsidR="00CD63CD" w:rsidRPr="00CD63CD" w14:paraId="15836F99" w14:textId="77777777" w:rsidTr="001C7151">
        <w:tc>
          <w:tcPr>
            <w:tcW w:w="3780" w:type="dxa"/>
            <w:tcBorders>
              <w:top w:val="nil"/>
              <w:left w:val="nil"/>
              <w:bottom w:val="nil"/>
              <w:right w:val="nil"/>
            </w:tcBorders>
          </w:tcPr>
          <w:p w14:paraId="144BBEFC"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8EA747B"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5C14BE" w14:paraId="3031E2AF" w14:textId="77777777" w:rsidTr="001C7151">
        <w:tc>
          <w:tcPr>
            <w:tcW w:w="3780" w:type="dxa"/>
            <w:tcBorders>
              <w:top w:val="nil"/>
              <w:left w:val="nil"/>
              <w:bottom w:val="nil"/>
              <w:right w:val="nil"/>
            </w:tcBorders>
          </w:tcPr>
          <w:p w14:paraId="6E5CFD0C"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14:paraId="0064A59B" w14:textId="77777777" w:rsidR="00CD63CD" w:rsidRPr="00DD0F4F" w:rsidRDefault="00DA5D93" w:rsidP="00CD63CD">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CD63CD" w:rsidRPr="00DD0F4F">
              <w:rPr>
                <w:rFonts w:ascii="Arial" w:hAnsi="Arial" w:cs="Arial"/>
                <w:sz w:val="20"/>
                <w:szCs w:val="20"/>
                <w:lang w:val="nl-NL"/>
              </w:rPr>
              <w:instrText xml:space="preserve">MERGEFIELD </w:instrText>
            </w:r>
            <w:r w:rsidR="00CD63CD" w:rsidRPr="00DD0F4F">
              <w:rPr>
                <w:rFonts w:ascii="Arial" w:eastAsia="Times New Roman" w:hAnsi="Arial" w:cs="Arial"/>
                <w:color w:val="000000"/>
                <w:sz w:val="20"/>
                <w:szCs w:val="20"/>
                <w:lang w:val="nl-NL"/>
              </w:rPr>
              <w:instrText>Att.Notes</w:instrText>
            </w:r>
            <w:r w:rsidRPr="00CD63CD">
              <w:rPr>
                <w:rFonts w:ascii="Arial" w:hAnsi="Arial" w:cs="Arial"/>
                <w:sz w:val="20"/>
                <w:szCs w:val="20"/>
                <w:lang w:val="en-AU"/>
              </w:rPr>
              <w:fldChar w:fldCharType="end"/>
            </w:r>
            <w:r w:rsidR="00CD63CD" w:rsidRPr="00DD0F4F">
              <w:rPr>
                <w:rFonts w:ascii="Arial" w:eastAsia="Times New Roman" w:hAnsi="Arial" w:cs="Arial"/>
                <w:color w:val="610E6A"/>
                <w:sz w:val="20"/>
                <w:szCs w:val="20"/>
                <w:lang w:val="nl-NL"/>
              </w:rPr>
              <w:t>De unieke identificatie van de zaak</w:t>
            </w:r>
            <w:ins w:id="12271" w:author="Arjan" w:date="2014-01-20T10:57:00Z">
              <w:r w:rsidR="0083120B" w:rsidRPr="00DD0F4F">
                <w:rPr>
                  <w:rFonts w:ascii="Arial" w:eastAsia="Times New Roman" w:hAnsi="Arial" w:cs="Arial"/>
                  <w:color w:val="610E6A"/>
                  <w:sz w:val="20"/>
                  <w:szCs w:val="20"/>
                  <w:lang w:val="nl-NL"/>
                </w:rPr>
                <w:t xml:space="preserve"> binnen de organisatie die verantwoordelijk is voor de behandeling van de zaak</w:t>
              </w:r>
            </w:ins>
            <w:r w:rsidR="00CD63CD" w:rsidRPr="00DD0F4F">
              <w:rPr>
                <w:rFonts w:ascii="Arial" w:eastAsia="Times New Roman" w:hAnsi="Arial" w:cs="Arial"/>
                <w:color w:val="610E6A"/>
                <w:sz w:val="20"/>
                <w:szCs w:val="20"/>
                <w:lang w:val="nl-NL"/>
              </w:rPr>
              <w:t>.</w:t>
            </w:r>
          </w:p>
        </w:tc>
      </w:tr>
      <w:tr w:rsidR="00CD63CD" w:rsidRPr="005C14BE" w14:paraId="7686CF3C" w14:textId="77777777" w:rsidTr="001C7151">
        <w:trPr>
          <w:trHeight w:val="230"/>
        </w:trPr>
        <w:tc>
          <w:tcPr>
            <w:tcW w:w="3780" w:type="dxa"/>
            <w:tcBorders>
              <w:top w:val="nil"/>
              <w:left w:val="nil"/>
              <w:bottom w:val="nil"/>
              <w:right w:val="nil"/>
            </w:tcBorders>
          </w:tcPr>
          <w:p w14:paraId="04D20FF9" w14:textId="77777777" w:rsidR="00CD63CD" w:rsidRPr="00DD0F4F" w:rsidRDefault="00CD63CD" w:rsidP="00CD63CD">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09BB6E65" w14:textId="77777777" w:rsidR="00CD63CD" w:rsidRPr="00DD0F4F" w:rsidRDefault="00CD63CD" w:rsidP="00CD63CD">
            <w:pPr>
              <w:autoSpaceDE w:val="0"/>
              <w:autoSpaceDN w:val="0"/>
              <w:adjustRightInd w:val="0"/>
              <w:spacing w:after="0" w:line="240" w:lineRule="auto"/>
              <w:rPr>
                <w:rFonts w:ascii="Arial" w:eastAsia="Times New Roman" w:hAnsi="Arial" w:cs="Arial"/>
                <w:color w:val="000000"/>
                <w:sz w:val="20"/>
                <w:szCs w:val="20"/>
                <w:lang w:val="nl-NL"/>
              </w:rPr>
            </w:pPr>
          </w:p>
        </w:tc>
      </w:tr>
      <w:tr w:rsidR="00CD63CD" w:rsidRPr="00CD63CD" w14:paraId="48FD88A0" w14:textId="77777777" w:rsidTr="001C7151">
        <w:trPr>
          <w:trHeight w:val="230"/>
        </w:trPr>
        <w:tc>
          <w:tcPr>
            <w:tcW w:w="3780" w:type="dxa"/>
            <w:tcBorders>
              <w:top w:val="nil"/>
              <w:left w:val="nil"/>
              <w:bottom w:val="nil"/>
              <w:right w:val="nil"/>
            </w:tcBorders>
          </w:tcPr>
          <w:p w14:paraId="2CC939FE"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14:paraId="3EC28F3A"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 xml:space="preserve">GFO Zaken 2004 </w:t>
            </w:r>
          </w:p>
        </w:tc>
      </w:tr>
      <w:tr w:rsidR="00CD63CD" w:rsidRPr="00CD63CD" w14:paraId="582A8625" w14:textId="77777777" w:rsidTr="001C7151">
        <w:tc>
          <w:tcPr>
            <w:tcW w:w="3780" w:type="dxa"/>
            <w:tcBorders>
              <w:top w:val="nil"/>
              <w:left w:val="nil"/>
              <w:bottom w:val="nil"/>
              <w:right w:val="nil"/>
            </w:tcBorders>
          </w:tcPr>
          <w:p w14:paraId="416F32D3"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1FD942E"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1985FA2A" w14:textId="77777777" w:rsidTr="001C7151">
        <w:tc>
          <w:tcPr>
            <w:tcW w:w="3780" w:type="dxa"/>
            <w:tcBorders>
              <w:top w:val="nil"/>
              <w:left w:val="nil"/>
              <w:bottom w:val="nil"/>
              <w:right w:val="nil"/>
            </w:tcBorders>
          </w:tcPr>
          <w:p w14:paraId="726926AF"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14:paraId="46FE0155"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1 juni 2008</w:t>
            </w:r>
          </w:p>
        </w:tc>
      </w:tr>
      <w:tr w:rsidR="00CD63CD" w:rsidRPr="00CD63CD" w14:paraId="187DAFA2" w14:textId="77777777" w:rsidTr="001C7151">
        <w:tc>
          <w:tcPr>
            <w:tcW w:w="3780" w:type="dxa"/>
            <w:tcBorders>
              <w:top w:val="nil"/>
              <w:left w:val="nil"/>
              <w:bottom w:val="nil"/>
              <w:right w:val="nil"/>
            </w:tcBorders>
          </w:tcPr>
          <w:p w14:paraId="43DAE065"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3EDF52F1"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5C14BE" w14:paraId="53670AE3" w14:textId="77777777" w:rsidTr="001C7151">
        <w:tc>
          <w:tcPr>
            <w:tcW w:w="3780" w:type="dxa"/>
            <w:tcBorders>
              <w:top w:val="nil"/>
              <w:left w:val="nil"/>
              <w:bottom w:val="nil"/>
              <w:right w:val="nil"/>
            </w:tcBorders>
          </w:tcPr>
          <w:p w14:paraId="28C7A9A7"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14:paraId="0EC4304E" w14:textId="77777777" w:rsidR="0083120B" w:rsidRPr="00DD0F4F" w:rsidRDefault="0083120B" w:rsidP="0083120B">
            <w:pPr>
              <w:autoSpaceDE w:val="0"/>
              <w:autoSpaceDN w:val="0"/>
              <w:adjustRightInd w:val="0"/>
              <w:spacing w:after="0" w:line="240" w:lineRule="auto"/>
              <w:rPr>
                <w:ins w:id="12272" w:author="Arjan" w:date="2014-01-20T10:58:00Z"/>
                <w:rFonts w:ascii="Arial" w:eastAsia="Times New Roman" w:hAnsi="Arial" w:cs="Arial"/>
                <w:color w:val="000000"/>
                <w:sz w:val="20"/>
                <w:szCs w:val="20"/>
                <w:lang w:val="nl-NL"/>
              </w:rPr>
            </w:pPr>
            <w:ins w:id="12273" w:author="Arjan" w:date="2014-01-20T10:58:00Z">
              <w:r w:rsidRPr="00DD0F4F">
                <w:rPr>
                  <w:rFonts w:ascii="Arial" w:eastAsia="Times New Roman" w:hAnsi="Arial" w:cs="Arial"/>
                  <w:color w:val="000000"/>
                  <w:sz w:val="20"/>
                  <w:szCs w:val="20"/>
                  <w:lang w:val="nl-NL"/>
                </w:rPr>
                <w:t xml:space="preserve">Het betreft de identificatie van een zaak zoals </w:t>
              </w:r>
            </w:ins>
          </w:p>
          <w:p w14:paraId="177DE280" w14:textId="77777777" w:rsidR="0083120B" w:rsidRPr="00DD0F4F" w:rsidRDefault="0083120B" w:rsidP="008571D5">
            <w:pPr>
              <w:autoSpaceDE w:val="0"/>
              <w:autoSpaceDN w:val="0"/>
              <w:adjustRightInd w:val="0"/>
              <w:spacing w:after="0" w:line="240" w:lineRule="auto"/>
              <w:rPr>
                <w:rFonts w:ascii="Arial" w:eastAsia="Times New Roman" w:hAnsi="Arial" w:cs="Arial"/>
                <w:color w:val="000000"/>
                <w:sz w:val="20"/>
                <w:szCs w:val="20"/>
                <w:lang w:val="nl-NL"/>
              </w:rPr>
            </w:pPr>
            <w:ins w:id="12274" w:author="Arjan" w:date="2014-01-20T10:58:00Z">
              <w:r w:rsidRPr="00DD0F4F">
                <w:rPr>
                  <w:rFonts w:ascii="Arial" w:eastAsia="Times New Roman" w:hAnsi="Arial" w:cs="Arial"/>
                  <w:color w:val="000000"/>
                  <w:sz w:val="20"/>
                  <w:szCs w:val="20"/>
                  <w:lang w:val="nl-NL"/>
                </w:rPr>
                <w:t xml:space="preserve">toegekend door de organisatie die de zaak </w:t>
              </w:r>
            </w:ins>
            <w:ins w:id="12275" w:author="Arjan" w:date="2014-09-02T17:44:00Z">
              <w:r w:rsidR="008571D5" w:rsidRPr="00DD0F4F">
                <w:rPr>
                  <w:rFonts w:ascii="Arial" w:eastAsia="Times New Roman" w:hAnsi="Arial" w:cs="Arial"/>
                  <w:color w:val="000000"/>
                  <w:sz w:val="20"/>
                  <w:szCs w:val="20"/>
                  <w:lang w:val="nl-NL"/>
                </w:rPr>
                <w:t xml:space="preserve">als eerste </w:t>
              </w:r>
            </w:ins>
            <w:ins w:id="12276" w:author="Arjan" w:date="2014-09-02T17:40:00Z">
              <w:r w:rsidR="008571D5" w:rsidRPr="00DD0F4F">
                <w:rPr>
                  <w:rFonts w:ascii="Arial" w:eastAsia="Times New Roman" w:hAnsi="Arial" w:cs="Arial"/>
                  <w:color w:val="000000"/>
                  <w:sz w:val="20"/>
                  <w:szCs w:val="20"/>
                  <w:lang w:val="nl-NL"/>
                </w:rPr>
                <w:t xml:space="preserve">in </w:t>
              </w:r>
            </w:ins>
            <w:ins w:id="12277" w:author="Arjan" w:date="2014-01-20T10:58:00Z">
              <w:r w:rsidRPr="00DD0F4F">
                <w:rPr>
                  <w:rFonts w:ascii="Arial" w:eastAsia="Times New Roman" w:hAnsi="Arial" w:cs="Arial"/>
                  <w:color w:val="000000"/>
                  <w:sz w:val="20"/>
                  <w:szCs w:val="20"/>
                  <w:lang w:val="nl-NL"/>
                </w:rPr>
                <w:t>behandel</w:t>
              </w:r>
            </w:ins>
            <w:ins w:id="12278" w:author="Arjan" w:date="2014-09-02T17:40:00Z">
              <w:r w:rsidR="008571D5" w:rsidRPr="00DD0F4F">
                <w:rPr>
                  <w:rFonts w:ascii="Arial" w:eastAsia="Times New Roman" w:hAnsi="Arial" w:cs="Arial"/>
                  <w:color w:val="000000"/>
                  <w:sz w:val="20"/>
                  <w:szCs w:val="20"/>
                  <w:lang w:val="nl-NL"/>
                </w:rPr>
                <w:t>ing hee</w:t>
              </w:r>
            </w:ins>
            <w:ins w:id="12279" w:author="Arjan" w:date="2014-09-02T17:41:00Z">
              <w:r w:rsidR="008571D5" w:rsidRPr="00DD0F4F">
                <w:rPr>
                  <w:rFonts w:ascii="Arial" w:eastAsia="Times New Roman" w:hAnsi="Arial" w:cs="Arial"/>
                  <w:color w:val="000000"/>
                  <w:sz w:val="20"/>
                  <w:szCs w:val="20"/>
                  <w:lang w:val="nl-NL"/>
                </w:rPr>
                <w:t>ft genomen</w:t>
              </w:r>
            </w:ins>
            <w:ins w:id="12280" w:author="Arjan" w:date="2014-01-20T10:58:00Z">
              <w:r w:rsidRPr="00DD0F4F">
                <w:rPr>
                  <w:rFonts w:ascii="Arial" w:eastAsia="Times New Roman" w:hAnsi="Arial" w:cs="Arial"/>
                  <w:color w:val="000000"/>
                  <w:sz w:val="20"/>
                  <w:szCs w:val="20"/>
                  <w:lang w:val="nl-NL"/>
                </w:rPr>
                <w:t>. Dit identificeert een zaak uniek binnen de desbetreffende organisatie</w:t>
              </w:r>
            </w:ins>
            <w:ins w:id="12281" w:author="Arjan" w:date="2014-01-20T10:59:00Z">
              <w:r w:rsidR="00A650F2" w:rsidRPr="00DD0F4F">
                <w:rPr>
                  <w:rFonts w:ascii="Arial" w:eastAsia="Times New Roman" w:hAnsi="Arial" w:cs="Arial"/>
                  <w:color w:val="000000"/>
                  <w:sz w:val="20"/>
                  <w:szCs w:val="20"/>
                  <w:lang w:val="nl-NL"/>
                </w:rPr>
                <w:t xml:space="preserve"> en </w:t>
              </w:r>
            </w:ins>
            <w:del w:id="12282" w:author="Arjan" w:date="2014-01-20T10:59:00Z">
              <w:r w:rsidR="00CD63CD" w:rsidRPr="00DD0F4F" w:rsidDel="00A650F2">
                <w:rPr>
                  <w:rFonts w:ascii="Arial" w:eastAsia="Times New Roman" w:hAnsi="Arial" w:cs="Arial"/>
                  <w:color w:val="000000"/>
                  <w:sz w:val="20"/>
                  <w:szCs w:val="20"/>
                  <w:lang w:val="nl-NL"/>
                </w:rPr>
                <w:delText xml:space="preserve">Deze identificatie </w:delText>
              </w:r>
            </w:del>
            <w:r w:rsidR="00CD63CD" w:rsidRPr="00DD0F4F">
              <w:rPr>
                <w:rFonts w:ascii="Arial" w:eastAsia="Times New Roman" w:hAnsi="Arial" w:cs="Arial"/>
                <w:color w:val="000000"/>
                <w:sz w:val="20"/>
                <w:szCs w:val="20"/>
                <w:lang w:val="nl-NL"/>
              </w:rPr>
              <w:t xml:space="preserve">kan </w:t>
            </w:r>
            <w:del w:id="12283" w:author="Arjan" w:date="2014-01-20T10:59:00Z">
              <w:r w:rsidR="00CD63CD" w:rsidRPr="00DD0F4F" w:rsidDel="00A650F2">
                <w:rPr>
                  <w:rFonts w:ascii="Arial" w:eastAsia="Times New Roman" w:hAnsi="Arial" w:cs="Arial"/>
                  <w:color w:val="000000"/>
                  <w:sz w:val="20"/>
                  <w:szCs w:val="20"/>
                  <w:lang w:val="nl-NL"/>
                </w:rPr>
                <w:delText xml:space="preserve">zowel </w:delText>
              </w:r>
            </w:del>
            <w:del w:id="12284" w:author="Arjan" w:date="2014-09-02T17:42:00Z">
              <w:r w:rsidR="00CD63CD" w:rsidRPr="00DD0F4F" w:rsidDel="008571D5">
                <w:rPr>
                  <w:rFonts w:ascii="Arial" w:eastAsia="Times New Roman" w:hAnsi="Arial" w:cs="Arial"/>
                  <w:color w:val="000000"/>
                  <w:sz w:val="20"/>
                  <w:szCs w:val="20"/>
                  <w:lang w:val="nl-NL"/>
                </w:rPr>
                <w:delText xml:space="preserve">intern </w:delText>
              </w:r>
            </w:del>
            <w:del w:id="12285" w:author="Arjan" w:date="2014-01-20T10:59:00Z">
              <w:r w:rsidR="00CD63CD" w:rsidRPr="00DD0F4F" w:rsidDel="00A650F2">
                <w:rPr>
                  <w:rFonts w:ascii="Arial" w:eastAsia="Times New Roman" w:hAnsi="Arial" w:cs="Arial"/>
                  <w:color w:val="000000"/>
                  <w:sz w:val="20"/>
                  <w:szCs w:val="20"/>
                  <w:lang w:val="nl-NL"/>
                </w:rPr>
                <w:delText xml:space="preserve">als extern </w:delText>
              </w:r>
            </w:del>
            <w:r w:rsidR="00CD63CD" w:rsidRPr="00DD0F4F">
              <w:rPr>
                <w:rFonts w:ascii="Arial" w:eastAsia="Times New Roman" w:hAnsi="Arial" w:cs="Arial"/>
                <w:color w:val="000000"/>
                <w:sz w:val="20"/>
                <w:szCs w:val="20"/>
                <w:lang w:val="nl-NL"/>
              </w:rPr>
              <w:t>worden gebruikt om snel te kunnen refereren aan een bepaalde zaak</w:t>
            </w:r>
            <w:ins w:id="12286" w:author="Arjan" w:date="2014-09-02T17:41:00Z">
              <w:r w:rsidR="008571D5" w:rsidRPr="00DD0F4F">
                <w:rPr>
                  <w:rFonts w:ascii="Arial" w:eastAsia="Times New Roman" w:hAnsi="Arial" w:cs="Arial"/>
                  <w:color w:val="000000"/>
                  <w:sz w:val="20"/>
                  <w:szCs w:val="20"/>
                  <w:lang w:val="nl-NL"/>
                </w:rPr>
                <w:t xml:space="preserve"> </w:t>
              </w:r>
            </w:ins>
            <w:ins w:id="12287" w:author="Arjan" w:date="2014-09-02T17:42:00Z">
              <w:r w:rsidR="008571D5" w:rsidRPr="00DD0F4F">
                <w:rPr>
                  <w:rFonts w:ascii="Arial" w:eastAsia="Times New Roman" w:hAnsi="Arial" w:cs="Arial"/>
                  <w:color w:val="000000"/>
                  <w:sz w:val="20"/>
                  <w:szCs w:val="20"/>
                  <w:lang w:val="nl-NL"/>
                </w:rPr>
                <w:t>in mondelinge en schriftelijke communicatie</w:t>
              </w:r>
            </w:ins>
            <w:ins w:id="12288" w:author="Arjan" w:date="2014-01-20T10:59:00Z">
              <w:r w:rsidR="00A650F2" w:rsidRPr="00DD0F4F">
                <w:rPr>
                  <w:rFonts w:ascii="Arial" w:eastAsia="Times New Roman" w:hAnsi="Arial" w:cs="Arial"/>
                  <w:color w:val="000000"/>
                  <w:sz w:val="20"/>
                  <w:szCs w:val="20"/>
                  <w:lang w:val="nl-NL"/>
                </w:rPr>
                <w:t>.</w:t>
              </w:r>
            </w:ins>
            <w:ins w:id="12289" w:author="Arjan" w:date="2013-02-04T14:30:00Z">
              <w:r w:rsidR="00671FE4" w:rsidRPr="00DD0F4F">
                <w:rPr>
                  <w:rFonts w:ascii="Arial" w:eastAsia="Times New Roman" w:hAnsi="Arial" w:cs="Arial"/>
                  <w:color w:val="000000"/>
                  <w:sz w:val="20"/>
                  <w:szCs w:val="20"/>
                  <w:lang w:val="nl-NL"/>
                </w:rPr>
                <w:t xml:space="preserve"> </w:t>
              </w:r>
            </w:ins>
            <w:ins w:id="12290" w:author="Arjan" w:date="2014-01-20T11:00:00Z">
              <w:r w:rsidR="00A650F2" w:rsidRPr="00DD0F4F">
                <w:rPr>
                  <w:rFonts w:ascii="Arial" w:eastAsia="Times New Roman" w:hAnsi="Arial" w:cs="Arial"/>
                  <w:color w:val="000000"/>
                  <w:sz w:val="20"/>
                  <w:szCs w:val="20"/>
                  <w:lang w:val="nl-NL"/>
                </w:rPr>
                <w:t>Door combinatie met het RSIN van die organisatie, als waarde van de attribuutsoort ‘</w:t>
              </w:r>
            </w:ins>
            <w:ins w:id="12291" w:author="Arjan" w:date="2014-09-02T17:42:00Z">
              <w:r w:rsidR="008571D5" w:rsidRPr="00DD0F4F">
                <w:rPr>
                  <w:rFonts w:ascii="Arial" w:eastAsia="Times New Roman" w:hAnsi="Arial" w:cs="Arial"/>
                  <w:color w:val="000000"/>
                  <w:sz w:val="20"/>
                  <w:szCs w:val="20"/>
                  <w:lang w:val="nl-NL"/>
                </w:rPr>
                <w:t>Bron</w:t>
              </w:r>
            </w:ins>
            <w:ins w:id="12292" w:author="Arjan" w:date="2014-01-20T11:00:00Z">
              <w:r w:rsidR="00A650F2" w:rsidRPr="00DD0F4F">
                <w:rPr>
                  <w:rFonts w:ascii="Arial" w:eastAsia="Times New Roman" w:hAnsi="Arial" w:cs="Arial"/>
                  <w:color w:val="000000"/>
                  <w:sz w:val="20"/>
                  <w:szCs w:val="20"/>
                  <w:lang w:val="nl-NL"/>
                </w:rPr>
                <w:t>organisatie’, wordt een unieke aanduiding van een zaak voor geheel Nederland verkregen</w:t>
              </w:r>
            </w:ins>
            <w:r w:rsidR="00CD63CD" w:rsidRPr="00DD0F4F">
              <w:rPr>
                <w:rFonts w:ascii="Arial" w:eastAsia="Times New Roman" w:hAnsi="Arial" w:cs="Arial"/>
                <w:color w:val="000000"/>
                <w:sz w:val="20"/>
                <w:szCs w:val="20"/>
                <w:lang w:val="nl-NL"/>
              </w:rPr>
              <w:t>.</w:t>
            </w:r>
            <w:ins w:id="12293" w:author="Arjan" w:date="2014-09-02T17:44:00Z">
              <w:r w:rsidR="008571D5" w:rsidRPr="00DD0F4F">
                <w:rPr>
                  <w:rFonts w:ascii="Arial" w:eastAsia="Times New Roman" w:hAnsi="Arial" w:cs="Arial"/>
                  <w:color w:val="000000"/>
                  <w:sz w:val="20"/>
                  <w:szCs w:val="20"/>
                  <w:lang w:val="nl-NL"/>
                </w:rPr>
                <w:t xml:space="preserve"> Deze unieke aanduiding wijzigt niet, ook niet indien de (behandeling van de) zaak over zou gaan naar een andere organisatie. Er is immers maar één organisatie die de zaak gecreëerd heeft.</w:t>
              </w:r>
            </w:ins>
          </w:p>
        </w:tc>
      </w:tr>
      <w:tr w:rsidR="00CD63CD" w:rsidRPr="005C14BE" w14:paraId="636BCFD5" w14:textId="77777777" w:rsidTr="001C7151">
        <w:tc>
          <w:tcPr>
            <w:tcW w:w="3780" w:type="dxa"/>
            <w:tcBorders>
              <w:top w:val="nil"/>
              <w:left w:val="nil"/>
              <w:bottom w:val="nil"/>
              <w:right w:val="nil"/>
            </w:tcBorders>
          </w:tcPr>
          <w:p w14:paraId="33197DC2" w14:textId="77777777" w:rsidR="00CD63CD" w:rsidRPr="00DD0F4F" w:rsidRDefault="00CD63CD" w:rsidP="00CD63CD">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73FA4667" w14:textId="77777777" w:rsidR="00CD63CD" w:rsidRPr="00DD0F4F" w:rsidRDefault="00CD63CD" w:rsidP="00CD63CD">
            <w:pPr>
              <w:autoSpaceDE w:val="0"/>
              <w:autoSpaceDN w:val="0"/>
              <w:adjustRightInd w:val="0"/>
              <w:spacing w:after="0" w:line="240" w:lineRule="auto"/>
              <w:rPr>
                <w:rFonts w:ascii="Arial" w:eastAsia="Times New Roman" w:hAnsi="Arial" w:cs="Arial"/>
                <w:color w:val="000000"/>
                <w:sz w:val="20"/>
                <w:szCs w:val="20"/>
                <w:lang w:val="nl-NL"/>
              </w:rPr>
            </w:pPr>
          </w:p>
        </w:tc>
      </w:tr>
      <w:tr w:rsidR="00CD63CD" w:rsidRPr="00CD63CD" w14:paraId="39E68C4A" w14:textId="77777777" w:rsidTr="001C7151">
        <w:tc>
          <w:tcPr>
            <w:tcW w:w="3780" w:type="dxa"/>
            <w:tcBorders>
              <w:top w:val="nil"/>
              <w:left w:val="nil"/>
              <w:bottom w:val="nil"/>
              <w:right w:val="nil"/>
            </w:tcBorders>
          </w:tcPr>
          <w:p w14:paraId="3A11064E"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14:paraId="3A2BB5B4" w14:textId="77777777" w:rsidR="00CD63CD" w:rsidRPr="00CD63CD" w:rsidRDefault="00DA5D93"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Att.Type</w:instrText>
            </w:r>
            <w:r w:rsidRPr="00CD63CD">
              <w:rPr>
                <w:rFonts w:ascii="Arial" w:hAnsi="Arial" w:cs="Arial"/>
                <w:sz w:val="20"/>
                <w:szCs w:val="20"/>
                <w:lang w:val="en-AU"/>
              </w:rPr>
              <w:fldChar w:fldCharType="separate"/>
            </w:r>
            <w:r w:rsidR="00CD63CD" w:rsidRPr="00CD63CD">
              <w:rPr>
                <w:rFonts w:ascii="Arial" w:eastAsia="Times New Roman" w:hAnsi="Arial" w:cs="Arial"/>
                <w:color w:val="000000"/>
                <w:sz w:val="20"/>
                <w:szCs w:val="20"/>
              </w:rPr>
              <w:t>AN40</w:t>
            </w:r>
            <w:r w:rsidRPr="00CD63CD">
              <w:rPr>
                <w:rFonts w:ascii="Arial" w:hAnsi="Arial" w:cs="Arial"/>
                <w:sz w:val="20"/>
                <w:szCs w:val="20"/>
                <w:lang w:val="en-AU"/>
              </w:rPr>
              <w:fldChar w:fldCharType="end"/>
            </w:r>
          </w:p>
        </w:tc>
      </w:tr>
      <w:tr w:rsidR="00CD63CD" w:rsidRPr="00CD63CD" w14:paraId="2E840343" w14:textId="77777777" w:rsidTr="001C7151">
        <w:trPr>
          <w:trHeight w:val="230"/>
        </w:trPr>
        <w:tc>
          <w:tcPr>
            <w:tcW w:w="3780" w:type="dxa"/>
            <w:tcBorders>
              <w:top w:val="nil"/>
              <w:left w:val="nil"/>
              <w:bottom w:val="nil"/>
              <w:right w:val="nil"/>
            </w:tcBorders>
          </w:tcPr>
          <w:p w14:paraId="5CA0BAD0"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1D2BA5CA"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5C14BE" w14:paraId="3D9AF166" w14:textId="77777777" w:rsidTr="001C7151">
        <w:trPr>
          <w:trHeight w:val="230"/>
        </w:trPr>
        <w:tc>
          <w:tcPr>
            <w:tcW w:w="3780" w:type="dxa"/>
            <w:tcBorders>
              <w:top w:val="nil"/>
              <w:left w:val="nil"/>
              <w:bottom w:val="nil"/>
              <w:right w:val="nil"/>
            </w:tcBorders>
          </w:tcPr>
          <w:p w14:paraId="197DE2C1"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14:paraId="0D70CF8C" w14:textId="77777777" w:rsidR="00CD63CD" w:rsidRPr="00CD63CD" w:rsidDel="00CD63CD" w:rsidRDefault="00CD63CD" w:rsidP="00CD63CD">
            <w:pPr>
              <w:autoSpaceDE w:val="0"/>
              <w:autoSpaceDN w:val="0"/>
              <w:adjustRightInd w:val="0"/>
              <w:spacing w:after="0" w:line="240" w:lineRule="auto"/>
              <w:rPr>
                <w:del w:id="12294" w:author="Arjan" w:date="2013-02-04T14:16:00Z"/>
                <w:rFonts w:ascii="Arial" w:eastAsia="Times New Roman" w:hAnsi="Arial" w:cs="Arial"/>
                <w:color w:val="000000"/>
                <w:sz w:val="20"/>
                <w:szCs w:val="20"/>
              </w:rPr>
            </w:pPr>
            <w:del w:id="12295" w:author="Arjan" w:date="2013-02-04T14:16:00Z">
              <w:r w:rsidRPr="00CD63CD" w:rsidDel="00CD63CD">
                <w:rPr>
                  <w:rFonts w:ascii="Arial" w:eastAsia="Times New Roman" w:hAnsi="Arial" w:cs="Arial"/>
                  <w:color w:val="000000"/>
                  <w:sz w:val="20"/>
                  <w:szCs w:val="20"/>
                </w:rPr>
                <w:delText>1e 4 posities: gemeentecode van de gemeente die verantwoordelijk is voor de behandeling van de zaak;</w:delText>
              </w:r>
            </w:del>
          </w:p>
          <w:p w14:paraId="3BD6E1A3" w14:textId="77777777" w:rsidR="00CD63CD" w:rsidRPr="00DD0F4F" w:rsidRDefault="00CD63CD" w:rsidP="00CD63CD">
            <w:pPr>
              <w:autoSpaceDE w:val="0"/>
              <w:autoSpaceDN w:val="0"/>
              <w:adjustRightInd w:val="0"/>
              <w:spacing w:after="0" w:line="240" w:lineRule="auto"/>
              <w:rPr>
                <w:rFonts w:ascii="Arial" w:eastAsia="Times New Roman" w:hAnsi="Arial" w:cs="Arial"/>
                <w:color w:val="000000"/>
                <w:sz w:val="20"/>
                <w:szCs w:val="20"/>
                <w:lang w:val="nl-NL"/>
              </w:rPr>
            </w:pPr>
            <w:del w:id="12296" w:author="Arjan" w:date="2013-02-04T14:16:00Z">
              <w:r w:rsidRPr="00DD0F4F" w:rsidDel="00CD63CD">
                <w:rPr>
                  <w:rFonts w:ascii="Arial" w:eastAsia="Times New Roman" w:hAnsi="Arial" w:cs="Arial"/>
                  <w:color w:val="000000"/>
                  <w:sz w:val="20"/>
                  <w:szCs w:val="20"/>
                  <w:lang w:val="nl-NL"/>
                </w:rPr>
                <w:delText>pos. 5 – 40: a</w:delText>
              </w:r>
            </w:del>
            <w:ins w:id="12297" w:author="Arjan" w:date="2013-02-04T14:16:00Z">
              <w:r w:rsidRPr="00DD0F4F">
                <w:rPr>
                  <w:rFonts w:ascii="Arial" w:eastAsia="Times New Roman" w:hAnsi="Arial" w:cs="Arial"/>
                  <w:color w:val="000000"/>
                  <w:sz w:val="20"/>
                  <w:szCs w:val="20"/>
                  <w:lang w:val="nl-NL"/>
                </w:rPr>
                <w:t>A</w:t>
              </w:r>
            </w:ins>
            <w:r w:rsidRPr="00DD0F4F">
              <w:rPr>
                <w:rFonts w:ascii="Arial" w:eastAsia="Times New Roman" w:hAnsi="Arial" w:cs="Arial"/>
                <w:color w:val="000000"/>
                <w:sz w:val="20"/>
                <w:szCs w:val="20"/>
                <w:lang w:val="nl-NL"/>
              </w:rPr>
              <w:t>lle alfanumerieke tekens m.u.v. diacrieten</w:t>
            </w:r>
          </w:p>
        </w:tc>
      </w:tr>
      <w:tr w:rsidR="00CD63CD" w:rsidRPr="005C14BE" w14:paraId="6FAF3D62" w14:textId="77777777" w:rsidTr="001C7151">
        <w:trPr>
          <w:trHeight w:val="215"/>
        </w:trPr>
        <w:tc>
          <w:tcPr>
            <w:tcW w:w="3780" w:type="dxa"/>
            <w:tcBorders>
              <w:top w:val="nil"/>
              <w:left w:val="nil"/>
              <w:bottom w:val="nil"/>
              <w:right w:val="nil"/>
            </w:tcBorders>
          </w:tcPr>
          <w:p w14:paraId="7C2B9EF5" w14:textId="77777777" w:rsidR="00CD63CD" w:rsidRPr="00DD0F4F" w:rsidRDefault="00CD63CD" w:rsidP="00CD63CD">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14:paraId="307E1318" w14:textId="77777777" w:rsidR="00CD63CD" w:rsidRPr="00DD0F4F" w:rsidRDefault="00CD63CD" w:rsidP="00CD63CD">
            <w:pPr>
              <w:autoSpaceDE w:val="0"/>
              <w:autoSpaceDN w:val="0"/>
              <w:adjustRightInd w:val="0"/>
              <w:spacing w:after="0" w:line="240" w:lineRule="auto"/>
              <w:rPr>
                <w:rFonts w:ascii="Arial" w:eastAsia="Times New Roman" w:hAnsi="Arial" w:cs="Arial"/>
                <w:color w:val="000000"/>
                <w:sz w:val="20"/>
                <w:szCs w:val="20"/>
                <w:lang w:val="nl-NL"/>
              </w:rPr>
            </w:pPr>
          </w:p>
        </w:tc>
      </w:tr>
      <w:tr w:rsidR="00CD63CD" w:rsidRPr="00CD63CD" w14:paraId="2F5EA6E5" w14:textId="77777777" w:rsidTr="001C7151">
        <w:trPr>
          <w:trHeight w:val="215"/>
        </w:trPr>
        <w:tc>
          <w:tcPr>
            <w:tcW w:w="3780" w:type="dxa"/>
            <w:tcBorders>
              <w:top w:val="nil"/>
              <w:left w:val="nil"/>
              <w:bottom w:val="nil"/>
              <w:right w:val="nil"/>
            </w:tcBorders>
          </w:tcPr>
          <w:p w14:paraId="30D2C540"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14:paraId="20E5EA6A"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CD63CD" w:rsidRPr="00CD63CD" w14:paraId="4EC96BDF" w14:textId="77777777" w:rsidTr="001C7151">
        <w:trPr>
          <w:trHeight w:val="230"/>
        </w:trPr>
        <w:tc>
          <w:tcPr>
            <w:tcW w:w="3780" w:type="dxa"/>
            <w:tcBorders>
              <w:top w:val="nil"/>
              <w:left w:val="nil"/>
              <w:bottom w:val="nil"/>
              <w:right w:val="nil"/>
            </w:tcBorders>
          </w:tcPr>
          <w:p w14:paraId="5D35767B"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670F3DF9"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1A99FE98" w14:textId="77777777" w:rsidTr="001C7151">
        <w:trPr>
          <w:trHeight w:val="230"/>
        </w:trPr>
        <w:tc>
          <w:tcPr>
            <w:tcW w:w="3780" w:type="dxa"/>
            <w:tcBorders>
              <w:top w:val="nil"/>
              <w:left w:val="nil"/>
              <w:bottom w:val="nil"/>
              <w:right w:val="nil"/>
            </w:tcBorders>
          </w:tcPr>
          <w:p w14:paraId="203C31DD"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14:paraId="4051BBAF"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CD63CD" w:rsidRPr="00CD63CD" w14:paraId="7A3C1D53" w14:textId="77777777" w:rsidTr="001C7151">
        <w:trPr>
          <w:trHeight w:val="230"/>
        </w:trPr>
        <w:tc>
          <w:tcPr>
            <w:tcW w:w="3780" w:type="dxa"/>
            <w:tcBorders>
              <w:top w:val="nil"/>
              <w:left w:val="nil"/>
              <w:bottom w:val="nil"/>
              <w:right w:val="nil"/>
            </w:tcBorders>
          </w:tcPr>
          <w:p w14:paraId="20C8D4C7"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3979BAD"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1AC31CCC" w14:textId="77777777" w:rsidTr="001C7151">
        <w:trPr>
          <w:trHeight w:val="230"/>
        </w:trPr>
        <w:tc>
          <w:tcPr>
            <w:tcW w:w="3780" w:type="dxa"/>
            <w:tcBorders>
              <w:top w:val="nil"/>
              <w:left w:val="nil"/>
              <w:bottom w:val="nil"/>
              <w:right w:val="nil"/>
            </w:tcBorders>
          </w:tcPr>
          <w:p w14:paraId="6F3E056A"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14:paraId="3962B4E9"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7F510663" w14:textId="77777777" w:rsidTr="001C7151">
        <w:trPr>
          <w:trHeight w:val="230"/>
        </w:trPr>
        <w:tc>
          <w:tcPr>
            <w:tcW w:w="3780" w:type="dxa"/>
            <w:tcBorders>
              <w:top w:val="nil"/>
              <w:left w:val="nil"/>
              <w:bottom w:val="nil"/>
              <w:right w:val="nil"/>
            </w:tcBorders>
          </w:tcPr>
          <w:p w14:paraId="4A3482E5"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5B8E5B4A"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31908422" w14:textId="77777777" w:rsidTr="001C7151">
        <w:trPr>
          <w:trHeight w:val="230"/>
        </w:trPr>
        <w:tc>
          <w:tcPr>
            <w:tcW w:w="3780" w:type="dxa"/>
            <w:tcBorders>
              <w:top w:val="nil"/>
              <w:left w:val="nil"/>
              <w:bottom w:val="nil"/>
              <w:right w:val="nil"/>
            </w:tcBorders>
          </w:tcPr>
          <w:p w14:paraId="626F025E"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14:paraId="57BABA78"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CD63CD" w:rsidRPr="00CD63CD" w14:paraId="0276F66F" w14:textId="77777777" w:rsidTr="001C7151">
        <w:trPr>
          <w:trHeight w:val="230"/>
        </w:trPr>
        <w:tc>
          <w:tcPr>
            <w:tcW w:w="3780" w:type="dxa"/>
            <w:tcBorders>
              <w:top w:val="nil"/>
              <w:left w:val="nil"/>
              <w:bottom w:val="nil"/>
              <w:right w:val="nil"/>
            </w:tcBorders>
          </w:tcPr>
          <w:p w14:paraId="1029CD78"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EBC2227"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2BADE43F" w14:textId="77777777" w:rsidTr="001C7151">
        <w:trPr>
          <w:trHeight w:val="411"/>
        </w:trPr>
        <w:tc>
          <w:tcPr>
            <w:tcW w:w="3780" w:type="dxa"/>
            <w:tcBorders>
              <w:top w:val="nil"/>
              <w:left w:val="nil"/>
              <w:bottom w:val="nil"/>
              <w:right w:val="nil"/>
            </w:tcBorders>
          </w:tcPr>
          <w:p w14:paraId="28D89FA5"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14:paraId="197153F0"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CD63CD" w:rsidRPr="00CD63CD" w14:paraId="756AD634" w14:textId="77777777" w:rsidTr="001C7151">
        <w:trPr>
          <w:trHeight w:val="245"/>
        </w:trPr>
        <w:tc>
          <w:tcPr>
            <w:tcW w:w="3780" w:type="dxa"/>
            <w:tcBorders>
              <w:top w:val="nil"/>
              <w:left w:val="nil"/>
              <w:bottom w:val="nil"/>
              <w:right w:val="nil"/>
            </w:tcBorders>
          </w:tcPr>
          <w:p w14:paraId="491A185B"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0925423D"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4B95A806" w14:textId="77777777" w:rsidTr="001C7151">
        <w:trPr>
          <w:trHeight w:val="230"/>
        </w:trPr>
        <w:tc>
          <w:tcPr>
            <w:tcW w:w="3780" w:type="dxa"/>
            <w:tcBorders>
              <w:top w:val="nil"/>
              <w:left w:val="nil"/>
              <w:bottom w:val="nil"/>
              <w:right w:val="nil"/>
            </w:tcBorders>
          </w:tcPr>
          <w:p w14:paraId="1EA88400"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14:paraId="41DCB843" w14:textId="77777777" w:rsidR="00CD63CD" w:rsidRPr="00CD63CD" w:rsidRDefault="00DA5D93"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CD63CD"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CD63CD"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CD63CD"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CD63CD"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p>
        </w:tc>
      </w:tr>
      <w:tr w:rsidR="00CD63CD" w:rsidRPr="00CD63CD" w14:paraId="15D791F5" w14:textId="77777777" w:rsidTr="001C7151">
        <w:trPr>
          <w:trHeight w:val="230"/>
        </w:trPr>
        <w:tc>
          <w:tcPr>
            <w:tcW w:w="3780" w:type="dxa"/>
            <w:tcBorders>
              <w:top w:val="nil"/>
              <w:left w:val="nil"/>
              <w:bottom w:val="nil"/>
              <w:right w:val="nil"/>
            </w:tcBorders>
          </w:tcPr>
          <w:p w14:paraId="475BC52C"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14:paraId="26A7FE68"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14:paraId="4D6FDF30" w14:textId="77777777" w:rsidTr="001C7151">
        <w:trPr>
          <w:trHeight w:val="230"/>
        </w:trPr>
        <w:tc>
          <w:tcPr>
            <w:tcW w:w="3780" w:type="dxa"/>
            <w:tcBorders>
              <w:top w:val="nil"/>
              <w:left w:val="nil"/>
              <w:bottom w:val="nil"/>
              <w:right w:val="nil"/>
            </w:tcBorders>
          </w:tcPr>
          <w:p w14:paraId="0A0723FF"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14:paraId="4EFCA5C2"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Gemeentelijk basisgegeven</w:t>
            </w:r>
          </w:p>
        </w:tc>
      </w:tr>
      <w:tr w:rsidR="00CD63CD" w:rsidRPr="00CD63CD" w14:paraId="467AAB40" w14:textId="77777777" w:rsidTr="001C7151">
        <w:trPr>
          <w:trHeight w:val="230"/>
        </w:trPr>
        <w:tc>
          <w:tcPr>
            <w:tcW w:w="3780" w:type="dxa"/>
            <w:tcBorders>
              <w:top w:val="nil"/>
              <w:left w:val="nil"/>
              <w:right w:val="nil"/>
            </w:tcBorders>
          </w:tcPr>
          <w:p w14:paraId="57D21ADD"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14:paraId="325D75BD" w14:textId="77777777"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5C14BE" w14:paraId="2BAD3918" w14:textId="77777777" w:rsidTr="001C7151">
        <w:trPr>
          <w:trHeight w:val="230"/>
        </w:trPr>
        <w:tc>
          <w:tcPr>
            <w:tcW w:w="3780" w:type="dxa"/>
            <w:tcBorders>
              <w:top w:val="nil"/>
              <w:left w:val="nil"/>
              <w:bottom w:val="single" w:sz="4" w:space="0" w:color="auto"/>
              <w:right w:val="nil"/>
            </w:tcBorders>
          </w:tcPr>
          <w:p w14:paraId="6B089D0D" w14:textId="77777777"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14:paraId="447DDDA7" w14:textId="77777777" w:rsidR="00CD63CD" w:rsidRPr="00DD0F4F" w:rsidRDefault="00CD63CD" w:rsidP="00CD63CD">
            <w:pPr>
              <w:autoSpaceDE w:val="0"/>
              <w:autoSpaceDN w:val="0"/>
              <w:adjustRightInd w:val="0"/>
              <w:spacing w:after="0" w:line="240" w:lineRule="auto"/>
              <w:rPr>
                <w:rFonts w:ascii="Arial" w:eastAsia="Times New Roman" w:hAnsi="Arial" w:cs="Arial"/>
                <w:color w:val="000000"/>
                <w:sz w:val="20"/>
                <w:szCs w:val="20"/>
                <w:lang w:val="nl-NL"/>
              </w:rPr>
            </w:pPr>
            <w:del w:id="12298" w:author="Arjan" w:date="2014-09-02T17:40:00Z">
              <w:r w:rsidRPr="00DD0F4F" w:rsidDel="008571D5">
                <w:rPr>
                  <w:rFonts w:ascii="Arial" w:eastAsia="Times New Roman" w:hAnsi="Arial" w:cs="Arial"/>
                  <w:color w:val="000000"/>
                  <w:sz w:val="20"/>
                  <w:szCs w:val="20"/>
                  <w:lang w:val="nl-NL"/>
                </w:rPr>
                <w:delText>-</w:delText>
              </w:r>
            </w:del>
            <w:ins w:id="12299" w:author="Arjan" w:date="2014-09-02T17:40:00Z">
              <w:r w:rsidR="008571D5" w:rsidRPr="00DD0F4F">
                <w:rPr>
                  <w:rFonts w:ascii="Arial" w:eastAsia="Times New Roman" w:hAnsi="Arial" w:cs="Arial"/>
                  <w:color w:val="000000"/>
                  <w:sz w:val="20"/>
                  <w:szCs w:val="20"/>
                  <w:lang w:val="nl-NL"/>
                </w:rPr>
                <w:t xml:space="preserve"> De waarde van dit attribuutsoort wordt vastgesteld bij creatie van de zaak en wijzigt daarna niet meer.</w:t>
              </w:r>
            </w:ins>
          </w:p>
        </w:tc>
      </w:tr>
    </w:tbl>
    <w:p w14:paraId="2F741700" w14:textId="77777777" w:rsidR="00FC7BDD" w:rsidRPr="00DD0F4F" w:rsidRDefault="00FC7BDD" w:rsidP="00FC7BDD">
      <w:pPr>
        <w:rPr>
          <w:ins w:id="12300" w:author="Arjan" w:date="2014-09-02T17:45:00Z"/>
          <w:lang w:val="nl-NL"/>
        </w:rPr>
      </w:pPr>
    </w:p>
    <w:p w14:paraId="13A32735" w14:textId="77777777" w:rsidR="008571D5" w:rsidRPr="0083120B" w:rsidRDefault="008571D5" w:rsidP="008571D5">
      <w:pPr>
        <w:widowControl w:val="0"/>
        <w:autoSpaceDE w:val="0"/>
        <w:autoSpaceDN w:val="0"/>
        <w:adjustRightInd w:val="0"/>
        <w:spacing w:before="240" w:after="60" w:line="240" w:lineRule="auto"/>
        <w:outlineLvl w:val="3"/>
        <w:rPr>
          <w:ins w:id="12301" w:author="Arjan" w:date="2014-09-02T17:45:00Z"/>
          <w:rFonts w:ascii="Arial" w:eastAsia="Times New Roman" w:hAnsi="Arial" w:cs="Arial"/>
          <w:b/>
          <w:color w:val="004080"/>
          <w:sz w:val="24"/>
          <w:szCs w:val="24"/>
          <w:lang w:eastAsia="nl-NL"/>
        </w:rPr>
      </w:pPr>
      <w:ins w:id="12302" w:author="Arjan" w:date="2014-09-02T17:45: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12303" w:author="Arjan" w:date="2014-09-02T17:49:00Z">
        <w:r>
          <w:rPr>
            <w:rFonts w:ascii="Arial" w:eastAsia="Times New Roman" w:hAnsi="Arial" w:cs="Arial"/>
            <w:b/>
            <w:color w:val="004080"/>
            <w:sz w:val="24"/>
            <w:szCs w:val="24"/>
            <w:lang w:eastAsia="nl-NL"/>
          </w:rPr>
          <w:t>Bronorganisatie</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8571D5" w:rsidRPr="00CD63CD" w14:paraId="029936FA" w14:textId="77777777" w:rsidTr="008571D5">
        <w:trPr>
          <w:trHeight w:val="232"/>
          <w:ins w:id="12304" w:author="Arjan" w:date="2014-09-02T17:45:00Z"/>
        </w:trPr>
        <w:tc>
          <w:tcPr>
            <w:tcW w:w="3780" w:type="dxa"/>
            <w:tcBorders>
              <w:top w:val="single" w:sz="4" w:space="0" w:color="auto"/>
              <w:left w:val="nil"/>
              <w:bottom w:val="nil"/>
              <w:right w:val="nil"/>
            </w:tcBorders>
          </w:tcPr>
          <w:p w14:paraId="7523C550" w14:textId="77777777" w:rsidR="008571D5" w:rsidRPr="00CD63CD" w:rsidRDefault="008571D5" w:rsidP="008571D5">
            <w:pPr>
              <w:autoSpaceDE w:val="0"/>
              <w:autoSpaceDN w:val="0"/>
              <w:adjustRightInd w:val="0"/>
              <w:spacing w:after="0" w:line="240" w:lineRule="auto"/>
              <w:rPr>
                <w:ins w:id="12305" w:author="Arjan" w:date="2014-09-02T17:45:00Z"/>
                <w:rFonts w:ascii="Arial" w:eastAsia="Times New Roman" w:hAnsi="Arial" w:cs="Arial"/>
                <w:color w:val="000000"/>
                <w:sz w:val="20"/>
                <w:szCs w:val="20"/>
              </w:rPr>
            </w:pPr>
            <w:ins w:id="12306" w:author="Arjan" w:date="2014-09-02T17:45:00Z">
              <w:r w:rsidRPr="00CD63C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78557C94" w14:textId="77777777" w:rsidR="008571D5" w:rsidRPr="00CD63CD" w:rsidRDefault="008571D5" w:rsidP="008571D5">
            <w:pPr>
              <w:autoSpaceDE w:val="0"/>
              <w:autoSpaceDN w:val="0"/>
              <w:adjustRightInd w:val="0"/>
              <w:spacing w:after="0" w:line="240" w:lineRule="auto"/>
              <w:rPr>
                <w:ins w:id="12307" w:author="Arjan" w:date="2014-09-02T17:45:00Z"/>
                <w:rFonts w:ascii="Arial" w:eastAsia="Times New Roman" w:hAnsi="Arial" w:cs="Arial"/>
                <w:color w:val="000000"/>
                <w:sz w:val="20"/>
                <w:szCs w:val="20"/>
              </w:rPr>
            </w:pPr>
            <w:ins w:id="12308" w:author="Arjan" w:date="2014-09-02T17:49:00Z">
              <w:r>
                <w:rPr>
                  <w:rFonts w:ascii="Arial" w:hAnsi="Arial" w:cs="Arial"/>
                  <w:sz w:val="20"/>
                  <w:szCs w:val="20"/>
                  <w:lang w:val="en-AU"/>
                </w:rPr>
                <w:t>Bronorganisatie</w:t>
              </w:r>
            </w:ins>
          </w:p>
        </w:tc>
      </w:tr>
      <w:tr w:rsidR="008571D5" w:rsidRPr="00CD63CD" w14:paraId="6A37163A" w14:textId="77777777" w:rsidTr="008571D5">
        <w:trPr>
          <w:trHeight w:val="232"/>
          <w:ins w:id="12309" w:author="Arjan" w:date="2014-09-02T17:45:00Z"/>
        </w:trPr>
        <w:tc>
          <w:tcPr>
            <w:tcW w:w="3780" w:type="dxa"/>
            <w:tcBorders>
              <w:top w:val="nil"/>
              <w:left w:val="nil"/>
              <w:bottom w:val="nil"/>
              <w:right w:val="nil"/>
            </w:tcBorders>
          </w:tcPr>
          <w:p w14:paraId="4ADEB603" w14:textId="77777777" w:rsidR="008571D5" w:rsidRPr="00CD63CD" w:rsidRDefault="008571D5" w:rsidP="008571D5">
            <w:pPr>
              <w:autoSpaceDE w:val="0"/>
              <w:autoSpaceDN w:val="0"/>
              <w:adjustRightInd w:val="0"/>
              <w:spacing w:after="0" w:line="240" w:lineRule="auto"/>
              <w:rPr>
                <w:ins w:id="12310"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14:paraId="5CF97CD6" w14:textId="77777777" w:rsidR="008571D5" w:rsidRPr="00CD63CD" w:rsidRDefault="008571D5" w:rsidP="008571D5">
            <w:pPr>
              <w:autoSpaceDE w:val="0"/>
              <w:autoSpaceDN w:val="0"/>
              <w:adjustRightInd w:val="0"/>
              <w:spacing w:after="0" w:line="240" w:lineRule="auto"/>
              <w:rPr>
                <w:ins w:id="12311" w:author="Arjan" w:date="2014-09-02T17:45:00Z"/>
                <w:rFonts w:ascii="Arial" w:eastAsia="Times New Roman" w:hAnsi="Arial" w:cs="Arial"/>
                <w:color w:val="000000"/>
                <w:sz w:val="20"/>
                <w:szCs w:val="20"/>
              </w:rPr>
            </w:pPr>
          </w:p>
        </w:tc>
      </w:tr>
      <w:tr w:rsidR="008571D5" w:rsidRPr="00CD63CD" w14:paraId="2B679C71" w14:textId="77777777" w:rsidTr="008571D5">
        <w:trPr>
          <w:trHeight w:val="232"/>
          <w:ins w:id="12312" w:author="Arjan" w:date="2014-09-02T17:45:00Z"/>
        </w:trPr>
        <w:tc>
          <w:tcPr>
            <w:tcW w:w="3780" w:type="dxa"/>
            <w:tcBorders>
              <w:top w:val="nil"/>
              <w:left w:val="nil"/>
              <w:bottom w:val="nil"/>
              <w:right w:val="nil"/>
            </w:tcBorders>
          </w:tcPr>
          <w:p w14:paraId="5E5C8BE8" w14:textId="77777777" w:rsidR="008571D5" w:rsidRPr="00CD63CD" w:rsidRDefault="008571D5" w:rsidP="008571D5">
            <w:pPr>
              <w:autoSpaceDE w:val="0"/>
              <w:autoSpaceDN w:val="0"/>
              <w:adjustRightInd w:val="0"/>
              <w:spacing w:after="0" w:line="240" w:lineRule="auto"/>
              <w:rPr>
                <w:ins w:id="12313" w:author="Arjan" w:date="2014-09-02T17:45:00Z"/>
                <w:rFonts w:ascii="Arial" w:eastAsia="Times New Roman" w:hAnsi="Arial" w:cs="Arial"/>
                <w:color w:val="000000"/>
                <w:sz w:val="20"/>
                <w:szCs w:val="20"/>
              </w:rPr>
            </w:pPr>
            <w:ins w:id="12314" w:author="Arjan" w:date="2014-09-02T17:45:00Z">
              <w:r w:rsidRPr="00CD63C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1F701F25" w14:textId="77777777" w:rsidR="008571D5" w:rsidRPr="00CD63CD" w:rsidRDefault="008571D5" w:rsidP="008571D5">
            <w:pPr>
              <w:autoSpaceDE w:val="0"/>
              <w:autoSpaceDN w:val="0"/>
              <w:adjustRightInd w:val="0"/>
              <w:spacing w:after="0" w:line="240" w:lineRule="auto"/>
              <w:rPr>
                <w:ins w:id="12315" w:author="Arjan" w:date="2014-09-02T17:45:00Z"/>
                <w:rFonts w:ascii="Arial" w:eastAsia="Times New Roman" w:hAnsi="Arial" w:cs="Arial"/>
                <w:color w:val="000000"/>
                <w:sz w:val="20"/>
                <w:szCs w:val="20"/>
              </w:rPr>
            </w:pPr>
            <w:ins w:id="12316" w:author="Arjan" w:date="2014-09-02T17:45:00Z">
              <w:r>
                <w:rPr>
                  <w:rFonts w:ascii="Arial" w:eastAsia="Times New Roman" w:hAnsi="Arial" w:cs="Arial"/>
                  <w:color w:val="000000"/>
                  <w:sz w:val="20"/>
                  <w:szCs w:val="20"/>
                </w:rPr>
                <w:t>KING</w:t>
              </w:r>
            </w:ins>
          </w:p>
        </w:tc>
      </w:tr>
      <w:tr w:rsidR="008571D5" w:rsidRPr="00CD63CD" w14:paraId="34EA44F8" w14:textId="77777777" w:rsidTr="008571D5">
        <w:trPr>
          <w:trHeight w:val="232"/>
          <w:ins w:id="12317" w:author="Arjan" w:date="2014-09-02T17:45:00Z"/>
        </w:trPr>
        <w:tc>
          <w:tcPr>
            <w:tcW w:w="3780" w:type="dxa"/>
            <w:tcBorders>
              <w:top w:val="nil"/>
              <w:left w:val="nil"/>
              <w:bottom w:val="nil"/>
              <w:right w:val="nil"/>
            </w:tcBorders>
          </w:tcPr>
          <w:p w14:paraId="40E97843" w14:textId="77777777" w:rsidR="008571D5" w:rsidRPr="00CD63CD" w:rsidRDefault="008571D5" w:rsidP="008571D5">
            <w:pPr>
              <w:autoSpaceDE w:val="0"/>
              <w:autoSpaceDN w:val="0"/>
              <w:adjustRightInd w:val="0"/>
              <w:spacing w:after="0" w:line="240" w:lineRule="auto"/>
              <w:rPr>
                <w:ins w:id="12318"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14:paraId="57B77AAE" w14:textId="77777777" w:rsidR="008571D5" w:rsidRPr="00CD63CD" w:rsidRDefault="008571D5" w:rsidP="008571D5">
            <w:pPr>
              <w:autoSpaceDE w:val="0"/>
              <w:autoSpaceDN w:val="0"/>
              <w:adjustRightInd w:val="0"/>
              <w:spacing w:after="0" w:line="240" w:lineRule="auto"/>
              <w:rPr>
                <w:ins w:id="12319" w:author="Arjan" w:date="2014-09-02T17:45:00Z"/>
                <w:rFonts w:ascii="Arial" w:eastAsia="Times New Roman" w:hAnsi="Arial" w:cs="Arial"/>
                <w:color w:val="000000"/>
                <w:sz w:val="20"/>
                <w:szCs w:val="20"/>
              </w:rPr>
            </w:pPr>
          </w:p>
        </w:tc>
      </w:tr>
      <w:tr w:rsidR="008571D5" w:rsidRPr="00CD63CD" w14:paraId="78465EDF" w14:textId="77777777" w:rsidTr="008571D5">
        <w:trPr>
          <w:trHeight w:val="232"/>
          <w:ins w:id="12320" w:author="Arjan" w:date="2014-09-02T17:45:00Z"/>
        </w:trPr>
        <w:tc>
          <w:tcPr>
            <w:tcW w:w="3780" w:type="dxa"/>
            <w:tcBorders>
              <w:top w:val="nil"/>
              <w:left w:val="nil"/>
              <w:bottom w:val="nil"/>
              <w:right w:val="nil"/>
            </w:tcBorders>
          </w:tcPr>
          <w:p w14:paraId="1A64BD2E" w14:textId="77777777" w:rsidR="008571D5" w:rsidRPr="00CD63CD" w:rsidRDefault="008571D5" w:rsidP="008571D5">
            <w:pPr>
              <w:autoSpaceDE w:val="0"/>
              <w:autoSpaceDN w:val="0"/>
              <w:adjustRightInd w:val="0"/>
              <w:spacing w:after="0" w:line="240" w:lineRule="auto"/>
              <w:rPr>
                <w:ins w:id="12321" w:author="Arjan" w:date="2014-09-02T17:45:00Z"/>
                <w:rFonts w:ascii="Arial" w:eastAsia="Times New Roman" w:hAnsi="Arial" w:cs="Arial"/>
                <w:color w:val="000000"/>
                <w:sz w:val="20"/>
                <w:szCs w:val="20"/>
              </w:rPr>
            </w:pPr>
            <w:ins w:id="12322" w:author="Arjan" w:date="2014-09-02T17:45:00Z">
              <w:r w:rsidRPr="00CD63C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25BA5472" w14:textId="77777777" w:rsidR="008571D5" w:rsidRPr="00CD63CD" w:rsidRDefault="008571D5" w:rsidP="008571D5">
            <w:pPr>
              <w:autoSpaceDE w:val="0"/>
              <w:autoSpaceDN w:val="0"/>
              <w:adjustRightInd w:val="0"/>
              <w:spacing w:after="0" w:line="240" w:lineRule="auto"/>
              <w:rPr>
                <w:ins w:id="12323" w:author="Arjan" w:date="2014-09-02T17:45:00Z"/>
                <w:rFonts w:ascii="Arial" w:eastAsia="Times New Roman" w:hAnsi="Arial" w:cs="Arial"/>
                <w:color w:val="000000"/>
                <w:sz w:val="20"/>
                <w:szCs w:val="20"/>
              </w:rPr>
            </w:pPr>
          </w:p>
        </w:tc>
      </w:tr>
      <w:tr w:rsidR="008571D5" w:rsidRPr="00CD63CD" w14:paraId="431BCC75" w14:textId="77777777" w:rsidTr="008571D5">
        <w:trPr>
          <w:trHeight w:val="232"/>
          <w:ins w:id="12324" w:author="Arjan" w:date="2014-09-02T17:45:00Z"/>
        </w:trPr>
        <w:tc>
          <w:tcPr>
            <w:tcW w:w="3780" w:type="dxa"/>
            <w:tcBorders>
              <w:top w:val="nil"/>
              <w:left w:val="nil"/>
              <w:bottom w:val="nil"/>
              <w:right w:val="nil"/>
            </w:tcBorders>
          </w:tcPr>
          <w:p w14:paraId="3EB27976" w14:textId="77777777" w:rsidR="008571D5" w:rsidRPr="00CD63CD" w:rsidRDefault="008571D5" w:rsidP="008571D5">
            <w:pPr>
              <w:autoSpaceDE w:val="0"/>
              <w:autoSpaceDN w:val="0"/>
              <w:adjustRightInd w:val="0"/>
              <w:spacing w:after="0" w:line="240" w:lineRule="auto"/>
              <w:rPr>
                <w:ins w:id="12325"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14:paraId="5FEA85CC" w14:textId="77777777" w:rsidR="008571D5" w:rsidRPr="00CD63CD" w:rsidRDefault="008571D5" w:rsidP="008571D5">
            <w:pPr>
              <w:autoSpaceDE w:val="0"/>
              <w:autoSpaceDN w:val="0"/>
              <w:adjustRightInd w:val="0"/>
              <w:spacing w:after="0" w:line="240" w:lineRule="auto"/>
              <w:rPr>
                <w:ins w:id="12326" w:author="Arjan" w:date="2014-09-02T17:45:00Z"/>
                <w:rFonts w:ascii="Arial" w:eastAsia="Times New Roman" w:hAnsi="Arial" w:cs="Arial"/>
                <w:color w:val="000000"/>
                <w:sz w:val="20"/>
                <w:szCs w:val="20"/>
              </w:rPr>
            </w:pPr>
          </w:p>
        </w:tc>
      </w:tr>
      <w:tr w:rsidR="008571D5" w:rsidRPr="00CD63CD" w14:paraId="1C539E52" w14:textId="77777777" w:rsidTr="008571D5">
        <w:trPr>
          <w:trHeight w:val="232"/>
          <w:ins w:id="12327" w:author="Arjan" w:date="2014-09-02T17:45:00Z"/>
        </w:trPr>
        <w:tc>
          <w:tcPr>
            <w:tcW w:w="3780" w:type="dxa"/>
            <w:tcBorders>
              <w:top w:val="nil"/>
              <w:left w:val="nil"/>
              <w:bottom w:val="nil"/>
              <w:right w:val="nil"/>
            </w:tcBorders>
          </w:tcPr>
          <w:p w14:paraId="1C7F8D2E" w14:textId="77777777" w:rsidR="008571D5" w:rsidRPr="00CD63CD" w:rsidRDefault="008571D5" w:rsidP="008571D5">
            <w:pPr>
              <w:autoSpaceDE w:val="0"/>
              <w:autoSpaceDN w:val="0"/>
              <w:adjustRightInd w:val="0"/>
              <w:spacing w:after="0" w:line="240" w:lineRule="auto"/>
              <w:rPr>
                <w:ins w:id="12328" w:author="Arjan" w:date="2014-09-02T17:45:00Z"/>
                <w:rFonts w:ascii="Arial" w:eastAsia="Times New Roman" w:hAnsi="Arial" w:cs="Arial"/>
                <w:color w:val="000000"/>
                <w:sz w:val="20"/>
                <w:szCs w:val="20"/>
              </w:rPr>
            </w:pPr>
            <w:ins w:id="12329" w:author="Arjan" w:date="2014-09-02T17:45:00Z">
              <w:r w:rsidRPr="00CD63C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6457EE08" w14:textId="77777777" w:rsidR="008571D5" w:rsidRPr="00CD63CD" w:rsidRDefault="00E15C54" w:rsidP="00E15C54">
            <w:pPr>
              <w:autoSpaceDE w:val="0"/>
              <w:autoSpaceDN w:val="0"/>
              <w:adjustRightInd w:val="0"/>
              <w:spacing w:after="0" w:line="240" w:lineRule="auto"/>
              <w:rPr>
                <w:ins w:id="12330" w:author="Arjan" w:date="2014-09-02T17:45:00Z"/>
                <w:rFonts w:ascii="Arial" w:eastAsia="Times New Roman" w:hAnsi="Arial" w:cs="Arial"/>
                <w:color w:val="000000"/>
                <w:sz w:val="20"/>
                <w:szCs w:val="20"/>
              </w:rPr>
            </w:pPr>
            <w:ins w:id="12331" w:author="Arjan" w:date="2014-09-07T17:36:00Z">
              <w:r>
                <w:rPr>
                  <w:rFonts w:ascii="Arial" w:hAnsi="Arial" w:cs="Arial"/>
                  <w:sz w:val="20"/>
                  <w:szCs w:val="20"/>
                  <w:lang w:val="en-AU"/>
                </w:rPr>
                <w:t>b</w:t>
              </w:r>
            </w:ins>
            <w:ins w:id="12332" w:author="Arjan" w:date="2014-09-02T17:49:00Z">
              <w:r w:rsidR="008571D5">
                <w:rPr>
                  <w:rFonts w:ascii="Arial" w:hAnsi="Arial" w:cs="Arial"/>
                  <w:sz w:val="20"/>
                  <w:szCs w:val="20"/>
                  <w:lang w:val="en-AU"/>
                </w:rPr>
                <w:t>ronorganisatie</w:t>
              </w:r>
            </w:ins>
          </w:p>
        </w:tc>
      </w:tr>
      <w:tr w:rsidR="008571D5" w:rsidRPr="00CD63CD" w14:paraId="17144BF4" w14:textId="77777777" w:rsidTr="008571D5">
        <w:trPr>
          <w:trHeight w:val="232"/>
          <w:ins w:id="12333" w:author="Arjan" w:date="2014-09-02T17:45:00Z"/>
        </w:trPr>
        <w:tc>
          <w:tcPr>
            <w:tcW w:w="3780" w:type="dxa"/>
            <w:tcBorders>
              <w:top w:val="nil"/>
              <w:left w:val="nil"/>
              <w:bottom w:val="nil"/>
              <w:right w:val="nil"/>
            </w:tcBorders>
          </w:tcPr>
          <w:p w14:paraId="4EED7B77" w14:textId="77777777" w:rsidR="008571D5" w:rsidRPr="00CD63CD" w:rsidRDefault="008571D5" w:rsidP="008571D5">
            <w:pPr>
              <w:autoSpaceDE w:val="0"/>
              <w:autoSpaceDN w:val="0"/>
              <w:adjustRightInd w:val="0"/>
              <w:spacing w:after="0" w:line="240" w:lineRule="auto"/>
              <w:rPr>
                <w:ins w:id="12334"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14:paraId="07A66F9B" w14:textId="77777777" w:rsidR="008571D5" w:rsidRPr="00CD63CD" w:rsidRDefault="008571D5" w:rsidP="008571D5">
            <w:pPr>
              <w:autoSpaceDE w:val="0"/>
              <w:autoSpaceDN w:val="0"/>
              <w:adjustRightInd w:val="0"/>
              <w:spacing w:after="0" w:line="240" w:lineRule="auto"/>
              <w:rPr>
                <w:ins w:id="12335" w:author="Arjan" w:date="2014-09-02T17:45:00Z"/>
                <w:rFonts w:ascii="Arial" w:eastAsia="Times New Roman" w:hAnsi="Arial" w:cs="Arial"/>
                <w:color w:val="000000"/>
                <w:sz w:val="20"/>
                <w:szCs w:val="20"/>
              </w:rPr>
            </w:pPr>
          </w:p>
        </w:tc>
      </w:tr>
      <w:tr w:rsidR="00F168FB" w:rsidRPr="005C14BE" w14:paraId="594535BD" w14:textId="77777777" w:rsidTr="008571D5">
        <w:trPr>
          <w:trHeight w:val="232"/>
          <w:ins w:id="12336" w:author="Arjan" w:date="2014-09-02T17:45:00Z"/>
        </w:trPr>
        <w:tc>
          <w:tcPr>
            <w:tcW w:w="3780" w:type="dxa"/>
            <w:tcBorders>
              <w:top w:val="nil"/>
              <w:left w:val="nil"/>
              <w:bottom w:val="nil"/>
              <w:right w:val="nil"/>
            </w:tcBorders>
          </w:tcPr>
          <w:p w14:paraId="00B27D6D" w14:textId="77777777" w:rsidR="00F168FB" w:rsidRPr="00CD63CD" w:rsidRDefault="00F168FB" w:rsidP="008571D5">
            <w:pPr>
              <w:autoSpaceDE w:val="0"/>
              <w:autoSpaceDN w:val="0"/>
              <w:adjustRightInd w:val="0"/>
              <w:spacing w:after="0" w:line="240" w:lineRule="auto"/>
              <w:rPr>
                <w:ins w:id="12337" w:author="Arjan" w:date="2014-09-02T17:45:00Z"/>
                <w:rFonts w:ascii="Arial" w:eastAsia="Times New Roman" w:hAnsi="Arial" w:cs="Arial"/>
                <w:color w:val="000000"/>
                <w:sz w:val="20"/>
                <w:szCs w:val="20"/>
              </w:rPr>
            </w:pPr>
            <w:ins w:id="12338" w:author="Arjan" w:date="2014-09-02T17:45:00Z">
              <w:r w:rsidRPr="00CD63C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5A827166" w14:textId="77777777" w:rsidR="00F168FB" w:rsidRPr="00DD0F4F" w:rsidRDefault="00DA5D93" w:rsidP="00F168FB">
            <w:pPr>
              <w:autoSpaceDE w:val="0"/>
              <w:autoSpaceDN w:val="0"/>
              <w:adjustRightInd w:val="0"/>
              <w:spacing w:after="0" w:line="240" w:lineRule="auto"/>
              <w:rPr>
                <w:ins w:id="12339" w:author="Arjan" w:date="2014-09-02T17:45:00Z"/>
                <w:rFonts w:ascii="Arial" w:eastAsia="Times New Roman" w:hAnsi="Arial" w:cs="Arial"/>
                <w:color w:val="000000"/>
                <w:sz w:val="20"/>
                <w:szCs w:val="20"/>
                <w:lang w:val="nl-NL"/>
              </w:rPr>
            </w:pPr>
            <w:ins w:id="12340" w:author="Arjan" w:date="2014-09-02T17:51:00Z">
              <w:r w:rsidRPr="00717312">
                <w:rPr>
                  <w:rFonts w:ascii="Arial" w:hAnsi="Arial" w:cs="Arial"/>
                  <w:sz w:val="20"/>
                  <w:szCs w:val="20"/>
                  <w:lang w:val="en-AU"/>
                </w:rPr>
                <w:fldChar w:fldCharType="begin" w:fldLock="1"/>
              </w:r>
              <w:r w:rsidR="00F168FB" w:rsidRPr="00DD0F4F">
                <w:rPr>
                  <w:rFonts w:ascii="Arial" w:hAnsi="Arial" w:cs="Arial"/>
                  <w:sz w:val="20"/>
                  <w:szCs w:val="20"/>
                  <w:lang w:val="nl-NL"/>
                </w:rPr>
                <w:instrText xml:space="preserve">MERGEFIELD </w:instrText>
              </w:r>
              <w:r w:rsidR="00F168FB" w:rsidRPr="00DD0F4F">
                <w:rPr>
                  <w:rFonts w:ascii="Arial" w:eastAsia="Times New Roman" w:hAnsi="Arial" w:cs="Arial"/>
                  <w:color w:val="000000"/>
                  <w:sz w:val="20"/>
                  <w:szCs w:val="20"/>
                  <w:lang w:val="nl-NL"/>
                </w:rPr>
                <w:instrText>Att.Notes</w:instrText>
              </w:r>
              <w:r w:rsidRPr="00717312">
                <w:rPr>
                  <w:rFonts w:ascii="Arial" w:hAnsi="Arial" w:cs="Arial"/>
                  <w:sz w:val="20"/>
                  <w:szCs w:val="20"/>
                  <w:lang w:val="en-AU"/>
                </w:rPr>
                <w:fldChar w:fldCharType="separate"/>
              </w:r>
              <w:r w:rsidR="00F168FB" w:rsidRPr="00DD0F4F">
                <w:rPr>
                  <w:rFonts w:ascii="Arial" w:eastAsia="Times New Roman" w:hAnsi="Arial" w:cs="Arial"/>
                  <w:color w:val="000000"/>
                  <w:sz w:val="20"/>
                  <w:szCs w:val="20"/>
                  <w:lang w:val="nl-NL"/>
                </w:rPr>
                <w:t xml:space="preserve">Het RSIN van de </w:t>
              </w:r>
            </w:ins>
            <w:ins w:id="12341" w:author="Arjan" w:date="2014-09-07T17:40:00Z">
              <w:r w:rsidR="00A87CAE" w:rsidRPr="00DD0F4F">
                <w:rPr>
                  <w:rFonts w:ascii="Arial" w:eastAsia="Times New Roman" w:hAnsi="Arial" w:cs="Arial"/>
                  <w:color w:val="000000"/>
                  <w:sz w:val="20"/>
                  <w:szCs w:val="20"/>
                  <w:lang w:val="nl-NL"/>
                </w:rPr>
                <w:t xml:space="preserve">Niet-natuurlijk persoon zijnde de </w:t>
              </w:r>
            </w:ins>
            <w:ins w:id="12342" w:author="Arjan" w:date="2014-09-02T17:51:00Z">
              <w:r w:rsidR="00F168FB" w:rsidRPr="00DD0F4F">
                <w:rPr>
                  <w:rFonts w:ascii="Arial" w:eastAsia="Times New Roman" w:hAnsi="Arial" w:cs="Arial"/>
                  <w:color w:val="000000"/>
                  <w:sz w:val="20"/>
                  <w:szCs w:val="20"/>
                  <w:lang w:val="nl-NL"/>
                </w:rPr>
                <w:t>organisatie die de zaak heeft gecreeer</w:t>
              </w:r>
            </w:ins>
            <w:ins w:id="12343" w:author="Arjan" w:date="2014-09-02T17:52:00Z">
              <w:r w:rsidR="00F168FB" w:rsidRPr="00DD0F4F">
                <w:rPr>
                  <w:rFonts w:ascii="Arial" w:eastAsia="Times New Roman" w:hAnsi="Arial" w:cs="Arial"/>
                  <w:color w:val="000000"/>
                  <w:sz w:val="20"/>
                  <w:szCs w:val="20"/>
                  <w:lang w:val="nl-NL"/>
                </w:rPr>
                <w:t>d</w:t>
              </w:r>
            </w:ins>
            <w:ins w:id="12344" w:author="Arjan" w:date="2014-09-02T17:51:00Z">
              <w:r w:rsidR="00F168FB" w:rsidRPr="00DD0F4F">
                <w:rPr>
                  <w:rFonts w:ascii="Arial" w:eastAsia="Times New Roman" w:hAnsi="Arial" w:cs="Arial"/>
                  <w:color w:val="000000"/>
                  <w:sz w:val="20"/>
                  <w:szCs w:val="20"/>
                  <w:lang w:val="nl-NL"/>
                </w:rPr>
                <w:t>.</w:t>
              </w:r>
              <w:r w:rsidRPr="00717312">
                <w:rPr>
                  <w:rFonts w:ascii="Arial" w:hAnsi="Arial" w:cs="Arial"/>
                  <w:sz w:val="20"/>
                  <w:szCs w:val="20"/>
                  <w:lang w:val="en-AU"/>
                </w:rPr>
                <w:fldChar w:fldCharType="end"/>
              </w:r>
            </w:ins>
          </w:p>
        </w:tc>
      </w:tr>
      <w:tr w:rsidR="00F168FB" w:rsidRPr="005C14BE" w14:paraId="4106CC29" w14:textId="77777777" w:rsidTr="008571D5">
        <w:trPr>
          <w:trHeight w:val="232"/>
          <w:ins w:id="12345" w:author="Arjan" w:date="2014-09-02T17:45:00Z"/>
        </w:trPr>
        <w:tc>
          <w:tcPr>
            <w:tcW w:w="3780" w:type="dxa"/>
            <w:tcBorders>
              <w:top w:val="nil"/>
              <w:left w:val="nil"/>
              <w:bottom w:val="nil"/>
              <w:right w:val="nil"/>
            </w:tcBorders>
          </w:tcPr>
          <w:p w14:paraId="4F2B773D" w14:textId="77777777" w:rsidR="00F168FB" w:rsidRPr="00DD0F4F" w:rsidRDefault="00F168FB" w:rsidP="008571D5">
            <w:pPr>
              <w:autoSpaceDE w:val="0"/>
              <w:autoSpaceDN w:val="0"/>
              <w:adjustRightInd w:val="0"/>
              <w:spacing w:after="0" w:line="240" w:lineRule="auto"/>
              <w:rPr>
                <w:ins w:id="12346" w:author="Arjan" w:date="2014-09-02T17:4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18A485C" w14:textId="77777777" w:rsidR="00F168FB" w:rsidRPr="00DD0F4F" w:rsidRDefault="00F168FB" w:rsidP="008571D5">
            <w:pPr>
              <w:autoSpaceDE w:val="0"/>
              <w:autoSpaceDN w:val="0"/>
              <w:adjustRightInd w:val="0"/>
              <w:spacing w:after="0" w:line="240" w:lineRule="auto"/>
              <w:rPr>
                <w:ins w:id="12347" w:author="Arjan" w:date="2014-09-02T17:45:00Z"/>
                <w:rFonts w:ascii="Arial" w:eastAsia="Times New Roman" w:hAnsi="Arial" w:cs="Arial"/>
                <w:color w:val="000000"/>
                <w:sz w:val="20"/>
                <w:szCs w:val="20"/>
                <w:lang w:val="nl-NL"/>
              </w:rPr>
            </w:pPr>
          </w:p>
        </w:tc>
      </w:tr>
      <w:tr w:rsidR="00F168FB" w:rsidRPr="00CD63CD" w14:paraId="3DE84E58" w14:textId="77777777" w:rsidTr="008571D5">
        <w:trPr>
          <w:trHeight w:val="232"/>
          <w:ins w:id="12348" w:author="Arjan" w:date="2014-09-02T17:45:00Z"/>
        </w:trPr>
        <w:tc>
          <w:tcPr>
            <w:tcW w:w="3780" w:type="dxa"/>
            <w:tcBorders>
              <w:top w:val="nil"/>
              <w:left w:val="nil"/>
              <w:bottom w:val="nil"/>
              <w:right w:val="nil"/>
            </w:tcBorders>
          </w:tcPr>
          <w:p w14:paraId="3CD31976" w14:textId="77777777" w:rsidR="00F168FB" w:rsidRPr="00CD63CD" w:rsidRDefault="00F168FB" w:rsidP="008571D5">
            <w:pPr>
              <w:autoSpaceDE w:val="0"/>
              <w:autoSpaceDN w:val="0"/>
              <w:adjustRightInd w:val="0"/>
              <w:spacing w:after="0" w:line="240" w:lineRule="auto"/>
              <w:rPr>
                <w:ins w:id="12349" w:author="Arjan" w:date="2014-09-02T17:45:00Z"/>
                <w:rFonts w:ascii="Arial" w:eastAsia="Times New Roman" w:hAnsi="Arial" w:cs="Arial"/>
                <w:color w:val="000000"/>
                <w:sz w:val="20"/>
                <w:szCs w:val="20"/>
              </w:rPr>
            </w:pPr>
            <w:ins w:id="12350" w:author="Arjan" w:date="2014-09-02T17:45:00Z">
              <w:r w:rsidRPr="00CD63C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0984922C" w14:textId="77777777" w:rsidR="00F168FB" w:rsidRPr="00CD63CD" w:rsidRDefault="00F168FB" w:rsidP="008571D5">
            <w:pPr>
              <w:autoSpaceDE w:val="0"/>
              <w:autoSpaceDN w:val="0"/>
              <w:adjustRightInd w:val="0"/>
              <w:spacing w:after="0" w:line="240" w:lineRule="auto"/>
              <w:rPr>
                <w:ins w:id="12351" w:author="Arjan" w:date="2014-09-02T17:45:00Z"/>
                <w:rFonts w:ascii="Arial" w:eastAsia="Times New Roman" w:hAnsi="Arial" w:cs="Arial"/>
                <w:color w:val="000000"/>
                <w:sz w:val="20"/>
                <w:szCs w:val="20"/>
              </w:rPr>
            </w:pPr>
            <w:ins w:id="12352" w:author="Arjan" w:date="2014-09-02T17:51:00Z">
              <w:r w:rsidRPr="00717312">
                <w:rPr>
                  <w:rFonts w:ascii="Arial" w:eastAsia="Times New Roman" w:hAnsi="Arial" w:cs="Arial"/>
                  <w:color w:val="000000"/>
                  <w:sz w:val="20"/>
                  <w:szCs w:val="20"/>
                </w:rPr>
                <w:t xml:space="preserve">KING </w:t>
              </w:r>
            </w:ins>
          </w:p>
        </w:tc>
      </w:tr>
      <w:tr w:rsidR="00F168FB" w:rsidRPr="00CD63CD" w14:paraId="4D6B53A4" w14:textId="77777777" w:rsidTr="008571D5">
        <w:trPr>
          <w:trHeight w:val="232"/>
          <w:ins w:id="12353" w:author="Arjan" w:date="2014-09-02T17:45:00Z"/>
        </w:trPr>
        <w:tc>
          <w:tcPr>
            <w:tcW w:w="3780" w:type="dxa"/>
            <w:tcBorders>
              <w:top w:val="nil"/>
              <w:left w:val="nil"/>
              <w:bottom w:val="nil"/>
              <w:right w:val="nil"/>
            </w:tcBorders>
          </w:tcPr>
          <w:p w14:paraId="14124DD4" w14:textId="77777777" w:rsidR="00F168FB" w:rsidRPr="00CD63CD" w:rsidRDefault="00F168FB" w:rsidP="008571D5">
            <w:pPr>
              <w:autoSpaceDE w:val="0"/>
              <w:autoSpaceDN w:val="0"/>
              <w:adjustRightInd w:val="0"/>
              <w:spacing w:after="0" w:line="240" w:lineRule="auto"/>
              <w:rPr>
                <w:ins w:id="12354"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14:paraId="1D4078E9" w14:textId="77777777" w:rsidR="00F168FB" w:rsidRPr="00CD63CD" w:rsidRDefault="00F168FB" w:rsidP="008571D5">
            <w:pPr>
              <w:autoSpaceDE w:val="0"/>
              <w:autoSpaceDN w:val="0"/>
              <w:adjustRightInd w:val="0"/>
              <w:spacing w:after="0" w:line="240" w:lineRule="auto"/>
              <w:rPr>
                <w:ins w:id="12355" w:author="Arjan" w:date="2014-09-02T17:45:00Z"/>
                <w:rFonts w:ascii="Arial" w:eastAsia="Times New Roman" w:hAnsi="Arial" w:cs="Arial"/>
                <w:color w:val="000000"/>
                <w:sz w:val="20"/>
                <w:szCs w:val="20"/>
              </w:rPr>
            </w:pPr>
          </w:p>
        </w:tc>
      </w:tr>
      <w:tr w:rsidR="00F168FB" w:rsidRPr="00CD63CD" w14:paraId="3E8DF219" w14:textId="77777777" w:rsidTr="008571D5">
        <w:trPr>
          <w:trHeight w:val="232"/>
          <w:ins w:id="12356" w:author="Arjan" w:date="2014-09-02T17:45:00Z"/>
        </w:trPr>
        <w:tc>
          <w:tcPr>
            <w:tcW w:w="3780" w:type="dxa"/>
            <w:tcBorders>
              <w:top w:val="nil"/>
              <w:left w:val="nil"/>
              <w:bottom w:val="nil"/>
              <w:right w:val="nil"/>
            </w:tcBorders>
          </w:tcPr>
          <w:p w14:paraId="2974A1FB" w14:textId="77777777" w:rsidR="00F168FB" w:rsidRPr="00CD63CD" w:rsidRDefault="00F168FB" w:rsidP="008571D5">
            <w:pPr>
              <w:autoSpaceDE w:val="0"/>
              <w:autoSpaceDN w:val="0"/>
              <w:adjustRightInd w:val="0"/>
              <w:spacing w:after="0" w:line="240" w:lineRule="auto"/>
              <w:rPr>
                <w:ins w:id="12357" w:author="Arjan" w:date="2014-09-02T17:45:00Z"/>
                <w:rFonts w:ascii="Arial" w:eastAsia="Times New Roman" w:hAnsi="Arial" w:cs="Arial"/>
                <w:color w:val="000000"/>
                <w:sz w:val="20"/>
                <w:szCs w:val="20"/>
              </w:rPr>
            </w:pPr>
            <w:ins w:id="12358" w:author="Arjan" w:date="2014-09-02T17:45:00Z">
              <w:r w:rsidRPr="00CD63C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7A76E722" w14:textId="77777777" w:rsidR="00F168FB" w:rsidRPr="00CD63CD" w:rsidRDefault="00F168FB" w:rsidP="008571D5">
            <w:pPr>
              <w:autoSpaceDE w:val="0"/>
              <w:autoSpaceDN w:val="0"/>
              <w:adjustRightInd w:val="0"/>
              <w:spacing w:after="0" w:line="240" w:lineRule="auto"/>
              <w:rPr>
                <w:ins w:id="12359" w:author="Arjan" w:date="2014-09-02T17:45:00Z"/>
                <w:rFonts w:ascii="Arial" w:eastAsia="Times New Roman" w:hAnsi="Arial" w:cs="Arial"/>
                <w:color w:val="000000"/>
                <w:sz w:val="20"/>
                <w:szCs w:val="20"/>
              </w:rPr>
            </w:pPr>
            <w:ins w:id="12360" w:author="Arjan" w:date="2014-09-02T17:51:00Z">
              <w:r w:rsidRPr="00717312">
                <w:rPr>
                  <w:rFonts w:ascii="Arial" w:eastAsia="Times New Roman" w:hAnsi="Arial" w:cs="Arial"/>
                  <w:color w:val="000000"/>
                  <w:sz w:val="20"/>
                  <w:szCs w:val="20"/>
                </w:rPr>
                <w:t>1-</w:t>
              </w:r>
              <w:r>
                <w:rPr>
                  <w:rFonts w:ascii="Arial" w:eastAsia="Times New Roman" w:hAnsi="Arial" w:cs="Arial"/>
                  <w:color w:val="000000"/>
                  <w:sz w:val="20"/>
                  <w:szCs w:val="20"/>
                </w:rPr>
                <w:t>9</w:t>
              </w:r>
              <w:r w:rsidRPr="00717312">
                <w:rPr>
                  <w:rFonts w:ascii="Arial" w:eastAsia="Times New Roman" w:hAnsi="Arial" w:cs="Arial"/>
                  <w:color w:val="000000"/>
                  <w:sz w:val="20"/>
                  <w:szCs w:val="20"/>
                </w:rPr>
                <w:t>-201</w:t>
              </w:r>
            </w:ins>
            <w:ins w:id="12361" w:author="Arjan" w:date="2014-09-02T17:52:00Z">
              <w:r>
                <w:rPr>
                  <w:rFonts w:ascii="Arial" w:eastAsia="Times New Roman" w:hAnsi="Arial" w:cs="Arial"/>
                  <w:color w:val="000000"/>
                  <w:sz w:val="20"/>
                  <w:szCs w:val="20"/>
                </w:rPr>
                <w:t>4</w:t>
              </w:r>
            </w:ins>
          </w:p>
        </w:tc>
      </w:tr>
      <w:tr w:rsidR="00F168FB" w:rsidRPr="00CD63CD" w14:paraId="73DC11E8" w14:textId="77777777" w:rsidTr="008571D5">
        <w:trPr>
          <w:trHeight w:val="232"/>
          <w:ins w:id="12362" w:author="Arjan" w:date="2014-09-02T17:45:00Z"/>
        </w:trPr>
        <w:tc>
          <w:tcPr>
            <w:tcW w:w="3780" w:type="dxa"/>
            <w:tcBorders>
              <w:top w:val="nil"/>
              <w:left w:val="nil"/>
              <w:bottom w:val="nil"/>
              <w:right w:val="nil"/>
            </w:tcBorders>
          </w:tcPr>
          <w:p w14:paraId="668D6E8A" w14:textId="77777777" w:rsidR="00F168FB" w:rsidRPr="00CD63CD" w:rsidRDefault="00F168FB" w:rsidP="008571D5">
            <w:pPr>
              <w:autoSpaceDE w:val="0"/>
              <w:autoSpaceDN w:val="0"/>
              <w:adjustRightInd w:val="0"/>
              <w:spacing w:after="0" w:line="240" w:lineRule="auto"/>
              <w:rPr>
                <w:ins w:id="12363"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14:paraId="5AD68C95" w14:textId="77777777" w:rsidR="00F168FB" w:rsidRPr="00CD63CD" w:rsidRDefault="00F168FB" w:rsidP="008571D5">
            <w:pPr>
              <w:autoSpaceDE w:val="0"/>
              <w:autoSpaceDN w:val="0"/>
              <w:adjustRightInd w:val="0"/>
              <w:spacing w:after="0" w:line="240" w:lineRule="auto"/>
              <w:rPr>
                <w:ins w:id="12364" w:author="Arjan" w:date="2014-09-02T17:45:00Z"/>
                <w:rFonts w:ascii="Arial" w:eastAsia="Times New Roman" w:hAnsi="Arial" w:cs="Arial"/>
                <w:color w:val="000000"/>
                <w:sz w:val="20"/>
                <w:szCs w:val="20"/>
              </w:rPr>
            </w:pPr>
          </w:p>
        </w:tc>
      </w:tr>
      <w:tr w:rsidR="00F168FB" w:rsidRPr="005C14BE" w14:paraId="704B03AE" w14:textId="77777777" w:rsidTr="008571D5">
        <w:trPr>
          <w:trHeight w:val="232"/>
          <w:ins w:id="12365" w:author="Arjan" w:date="2014-09-02T17:45:00Z"/>
        </w:trPr>
        <w:tc>
          <w:tcPr>
            <w:tcW w:w="3780" w:type="dxa"/>
            <w:tcBorders>
              <w:top w:val="nil"/>
              <w:left w:val="nil"/>
              <w:bottom w:val="nil"/>
              <w:right w:val="nil"/>
            </w:tcBorders>
          </w:tcPr>
          <w:p w14:paraId="5CA7F30E" w14:textId="77777777" w:rsidR="00F168FB" w:rsidRPr="00CD63CD" w:rsidRDefault="00F168FB" w:rsidP="008571D5">
            <w:pPr>
              <w:autoSpaceDE w:val="0"/>
              <w:autoSpaceDN w:val="0"/>
              <w:adjustRightInd w:val="0"/>
              <w:spacing w:after="0" w:line="240" w:lineRule="auto"/>
              <w:rPr>
                <w:ins w:id="12366" w:author="Arjan" w:date="2014-09-02T17:45:00Z"/>
                <w:rFonts w:ascii="Arial" w:eastAsia="Times New Roman" w:hAnsi="Arial" w:cs="Arial"/>
                <w:color w:val="000000"/>
                <w:sz w:val="20"/>
                <w:szCs w:val="20"/>
              </w:rPr>
            </w:pPr>
            <w:ins w:id="12367" w:author="Arjan" w:date="2014-09-02T17:45:00Z">
              <w:r w:rsidRPr="00CD63C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32245101" w14:textId="77777777" w:rsidR="00F168FB" w:rsidRPr="00DD0F4F" w:rsidRDefault="00F168FB" w:rsidP="00F168FB">
            <w:pPr>
              <w:autoSpaceDE w:val="0"/>
              <w:autoSpaceDN w:val="0"/>
              <w:adjustRightInd w:val="0"/>
              <w:spacing w:after="0" w:line="240" w:lineRule="auto"/>
              <w:rPr>
                <w:ins w:id="12368" w:author="Arjan" w:date="2014-09-02T17:56:00Z"/>
                <w:rFonts w:ascii="Arial" w:eastAsia="Times New Roman" w:hAnsi="Arial" w:cs="Arial"/>
                <w:color w:val="000000"/>
                <w:sz w:val="20"/>
                <w:szCs w:val="20"/>
                <w:lang w:val="nl-NL"/>
              </w:rPr>
            </w:pPr>
            <w:ins w:id="12369" w:author="Arjan" w:date="2014-09-02T17:51:00Z">
              <w:r w:rsidRPr="00DD0F4F">
                <w:rPr>
                  <w:rFonts w:ascii="Arial" w:eastAsia="Times New Roman" w:hAnsi="Arial" w:cs="Arial"/>
                  <w:color w:val="000000"/>
                  <w:sz w:val="20"/>
                  <w:szCs w:val="20"/>
                  <w:lang w:val="nl-NL"/>
                </w:rPr>
                <w:t xml:space="preserve">Het betreft het RSIN (Rechtspersonen en Samenwerkingsverbanden InformatieNummer) zoals dat door de KvK in het NHR aan elk rechtspersoon en samenwerkingsverband is toegekend. Dit identificeert uniek de organisatie, zijnde een rechtspersoon of samenwerkingsverband, die </w:t>
              </w:r>
            </w:ins>
            <w:ins w:id="12370" w:author="Arjan" w:date="2014-09-02T17:53:00Z">
              <w:r w:rsidRPr="00DD0F4F">
                <w:rPr>
                  <w:rFonts w:ascii="Arial" w:eastAsia="Times New Roman" w:hAnsi="Arial" w:cs="Arial"/>
                  <w:color w:val="000000"/>
                  <w:sz w:val="20"/>
                  <w:szCs w:val="20"/>
                  <w:lang w:val="nl-NL"/>
                </w:rPr>
                <w:t>de zaak als eerste in behandeling heeft genomen</w:t>
              </w:r>
            </w:ins>
            <w:ins w:id="12371" w:author="Arjan" w:date="2014-09-02T17:51:00Z">
              <w:r w:rsidRPr="00DD0F4F">
                <w:rPr>
                  <w:rFonts w:ascii="Arial" w:eastAsia="Times New Roman" w:hAnsi="Arial" w:cs="Arial"/>
                  <w:color w:val="000000"/>
                  <w:sz w:val="20"/>
                  <w:szCs w:val="20"/>
                  <w:lang w:val="nl-NL"/>
                </w:rPr>
                <w:t>. Het RSIN staat in het Handelsregister (NHR) en op het daaraan te ontlenen uittreksel.</w:t>
              </w:r>
            </w:ins>
          </w:p>
          <w:p w14:paraId="364462F0" w14:textId="77777777" w:rsidR="00F168FB" w:rsidRPr="00DD0F4F" w:rsidRDefault="00F168FB" w:rsidP="00F168FB">
            <w:pPr>
              <w:autoSpaceDE w:val="0"/>
              <w:autoSpaceDN w:val="0"/>
              <w:adjustRightInd w:val="0"/>
              <w:spacing w:after="0" w:line="240" w:lineRule="auto"/>
              <w:rPr>
                <w:ins w:id="12372" w:author="Arjan" w:date="2014-09-02T17:54:00Z"/>
                <w:rFonts w:ascii="Arial" w:eastAsia="Times New Roman" w:hAnsi="Arial" w:cs="Arial"/>
                <w:color w:val="000000"/>
                <w:sz w:val="20"/>
                <w:szCs w:val="20"/>
                <w:lang w:val="nl-NL"/>
              </w:rPr>
            </w:pPr>
            <w:ins w:id="12373" w:author="Arjan" w:date="2014-09-02T17:56:00Z">
              <w:r w:rsidRPr="00DD0F4F">
                <w:rPr>
                  <w:rFonts w:ascii="Arial" w:eastAsia="Times New Roman" w:hAnsi="Arial" w:cs="Arial"/>
                  <w:color w:val="000000"/>
                  <w:sz w:val="20"/>
                  <w:szCs w:val="20"/>
                  <w:lang w:val="nl-NL"/>
                </w:rPr>
                <w:t>Deze attribuutsoort vormt tezamen met de Zaakidentificatie de unieke aanduiding van een zaak voor geheel Nederland</w:t>
              </w:r>
            </w:ins>
            <w:ins w:id="12374" w:author="Arjan" w:date="2014-09-02T17:57:00Z">
              <w:r w:rsidRPr="00DD0F4F">
                <w:rPr>
                  <w:rFonts w:ascii="Arial" w:eastAsia="Times New Roman" w:hAnsi="Arial" w:cs="Arial"/>
                  <w:color w:val="000000"/>
                  <w:sz w:val="20"/>
                  <w:szCs w:val="20"/>
                  <w:lang w:val="nl-NL"/>
                </w:rPr>
                <w:t>.</w:t>
              </w:r>
            </w:ins>
          </w:p>
          <w:p w14:paraId="78946747" w14:textId="77777777" w:rsidR="00F168FB" w:rsidRPr="00DD0F4F" w:rsidRDefault="00F168FB" w:rsidP="00F168FB">
            <w:pPr>
              <w:autoSpaceDE w:val="0"/>
              <w:autoSpaceDN w:val="0"/>
              <w:adjustRightInd w:val="0"/>
              <w:spacing w:after="0" w:line="240" w:lineRule="auto"/>
              <w:rPr>
                <w:ins w:id="12375" w:author="Arjan" w:date="2014-09-02T17:45:00Z"/>
                <w:rFonts w:ascii="Arial" w:eastAsia="Times New Roman" w:hAnsi="Arial" w:cs="Arial"/>
                <w:color w:val="000000"/>
                <w:sz w:val="20"/>
                <w:szCs w:val="20"/>
                <w:lang w:val="nl-NL"/>
              </w:rPr>
            </w:pPr>
            <w:ins w:id="12376" w:author="Arjan" w:date="2014-09-02T17:54:00Z">
              <w:r w:rsidRPr="00DD0F4F">
                <w:rPr>
                  <w:rFonts w:ascii="Arial" w:eastAsia="Times New Roman" w:hAnsi="Arial" w:cs="Arial"/>
                  <w:color w:val="000000"/>
                  <w:sz w:val="20"/>
                  <w:szCs w:val="20"/>
                  <w:lang w:val="nl-NL"/>
                </w:rPr>
                <w:t xml:space="preserve">De </w:t>
              </w:r>
            </w:ins>
            <w:ins w:id="12377" w:author="Arjan" w:date="2014-09-02T17:55:00Z">
              <w:r w:rsidRPr="00DD0F4F">
                <w:rPr>
                  <w:rFonts w:ascii="Arial" w:eastAsia="Times New Roman" w:hAnsi="Arial" w:cs="Arial"/>
                  <w:color w:val="000000"/>
                  <w:sz w:val="20"/>
                  <w:szCs w:val="20"/>
                  <w:lang w:val="nl-NL"/>
                </w:rPr>
                <w:t>waarde van dit attribuutsoort</w:t>
              </w:r>
            </w:ins>
            <w:ins w:id="12378" w:author="Arjan" w:date="2014-09-02T17:54:00Z">
              <w:r w:rsidRPr="00DD0F4F">
                <w:rPr>
                  <w:rFonts w:ascii="Arial" w:eastAsia="Times New Roman" w:hAnsi="Arial" w:cs="Arial"/>
                  <w:color w:val="000000"/>
                  <w:sz w:val="20"/>
                  <w:szCs w:val="20"/>
                  <w:lang w:val="nl-NL"/>
                </w:rPr>
                <w:t xml:space="preserve"> wijzigt niet, ook niet indien de (behandeling van de) zaak over zou gaan naar een andere organisatie. Er is immers maar één organisatie die de zaak gecreëerd heeft.</w:t>
              </w:r>
            </w:ins>
          </w:p>
        </w:tc>
      </w:tr>
      <w:tr w:rsidR="00F168FB" w:rsidRPr="005C14BE" w14:paraId="09884FD6" w14:textId="77777777" w:rsidTr="008571D5">
        <w:trPr>
          <w:trHeight w:val="232"/>
          <w:ins w:id="12379" w:author="Arjan" w:date="2014-09-02T17:45:00Z"/>
        </w:trPr>
        <w:tc>
          <w:tcPr>
            <w:tcW w:w="3780" w:type="dxa"/>
            <w:tcBorders>
              <w:top w:val="nil"/>
              <w:left w:val="nil"/>
              <w:bottom w:val="nil"/>
              <w:right w:val="nil"/>
            </w:tcBorders>
          </w:tcPr>
          <w:p w14:paraId="08D911D7" w14:textId="77777777" w:rsidR="00F168FB" w:rsidRPr="00DD0F4F" w:rsidRDefault="00F168FB" w:rsidP="008571D5">
            <w:pPr>
              <w:autoSpaceDE w:val="0"/>
              <w:autoSpaceDN w:val="0"/>
              <w:adjustRightInd w:val="0"/>
              <w:spacing w:after="0" w:line="240" w:lineRule="auto"/>
              <w:rPr>
                <w:ins w:id="12380" w:author="Arjan" w:date="2014-09-02T17:4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0A8E20AD" w14:textId="77777777" w:rsidR="00F168FB" w:rsidRPr="00DD0F4F" w:rsidRDefault="00F168FB" w:rsidP="008571D5">
            <w:pPr>
              <w:autoSpaceDE w:val="0"/>
              <w:autoSpaceDN w:val="0"/>
              <w:adjustRightInd w:val="0"/>
              <w:spacing w:after="0" w:line="240" w:lineRule="auto"/>
              <w:rPr>
                <w:ins w:id="12381" w:author="Arjan" w:date="2014-09-02T17:45:00Z"/>
                <w:rFonts w:ascii="Arial" w:eastAsia="Times New Roman" w:hAnsi="Arial" w:cs="Arial"/>
                <w:color w:val="000000"/>
                <w:sz w:val="20"/>
                <w:szCs w:val="20"/>
                <w:lang w:val="nl-NL"/>
              </w:rPr>
            </w:pPr>
          </w:p>
        </w:tc>
      </w:tr>
      <w:tr w:rsidR="00F168FB" w:rsidRPr="00CD63CD" w14:paraId="0B352F33" w14:textId="77777777" w:rsidTr="008571D5">
        <w:trPr>
          <w:trHeight w:val="232"/>
          <w:ins w:id="12382" w:author="Arjan" w:date="2014-09-02T17:45:00Z"/>
        </w:trPr>
        <w:tc>
          <w:tcPr>
            <w:tcW w:w="3780" w:type="dxa"/>
            <w:tcBorders>
              <w:top w:val="nil"/>
              <w:left w:val="nil"/>
              <w:bottom w:val="nil"/>
              <w:right w:val="nil"/>
            </w:tcBorders>
          </w:tcPr>
          <w:p w14:paraId="4D6B870E" w14:textId="77777777" w:rsidR="00F168FB" w:rsidRPr="00CD63CD" w:rsidRDefault="00F168FB" w:rsidP="008571D5">
            <w:pPr>
              <w:autoSpaceDE w:val="0"/>
              <w:autoSpaceDN w:val="0"/>
              <w:adjustRightInd w:val="0"/>
              <w:spacing w:after="0" w:line="240" w:lineRule="auto"/>
              <w:rPr>
                <w:ins w:id="12383" w:author="Arjan" w:date="2014-09-02T17:45:00Z"/>
                <w:rFonts w:ascii="Arial" w:eastAsia="Times New Roman" w:hAnsi="Arial" w:cs="Arial"/>
                <w:color w:val="000000"/>
                <w:sz w:val="20"/>
                <w:szCs w:val="20"/>
              </w:rPr>
            </w:pPr>
            <w:ins w:id="12384" w:author="Arjan" w:date="2014-09-02T17:45:00Z">
              <w:r w:rsidRPr="00CD63C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3128F469" w14:textId="77777777" w:rsidR="00F168FB" w:rsidRPr="00CD63CD" w:rsidRDefault="00F168FB" w:rsidP="008571D5">
            <w:pPr>
              <w:autoSpaceDE w:val="0"/>
              <w:autoSpaceDN w:val="0"/>
              <w:adjustRightInd w:val="0"/>
              <w:spacing w:after="0" w:line="240" w:lineRule="auto"/>
              <w:rPr>
                <w:ins w:id="12385" w:author="Arjan" w:date="2014-09-02T17:45:00Z"/>
                <w:rFonts w:ascii="Arial" w:eastAsia="Times New Roman" w:hAnsi="Arial" w:cs="Arial"/>
                <w:color w:val="000000"/>
                <w:sz w:val="20"/>
                <w:szCs w:val="20"/>
              </w:rPr>
            </w:pPr>
            <w:ins w:id="12386" w:author="Arjan" w:date="2014-09-02T17:57:00Z">
              <w:r>
                <w:rPr>
                  <w:rFonts w:ascii="Arial" w:hAnsi="Arial" w:cs="Arial"/>
                  <w:sz w:val="20"/>
                  <w:szCs w:val="20"/>
                  <w:lang w:val="en-AU"/>
                </w:rPr>
                <w:t>N9</w:t>
              </w:r>
            </w:ins>
          </w:p>
        </w:tc>
      </w:tr>
      <w:tr w:rsidR="00F168FB" w:rsidRPr="00CD63CD" w14:paraId="634B2052" w14:textId="77777777" w:rsidTr="008571D5">
        <w:trPr>
          <w:trHeight w:val="232"/>
          <w:ins w:id="12387" w:author="Arjan" w:date="2014-09-02T17:45:00Z"/>
        </w:trPr>
        <w:tc>
          <w:tcPr>
            <w:tcW w:w="3780" w:type="dxa"/>
            <w:tcBorders>
              <w:top w:val="nil"/>
              <w:left w:val="nil"/>
              <w:bottom w:val="nil"/>
              <w:right w:val="nil"/>
            </w:tcBorders>
          </w:tcPr>
          <w:p w14:paraId="12605CD8" w14:textId="77777777" w:rsidR="00F168FB" w:rsidRPr="00CD63CD" w:rsidRDefault="00F168FB" w:rsidP="008571D5">
            <w:pPr>
              <w:autoSpaceDE w:val="0"/>
              <w:autoSpaceDN w:val="0"/>
              <w:adjustRightInd w:val="0"/>
              <w:spacing w:after="0" w:line="240" w:lineRule="auto"/>
              <w:rPr>
                <w:ins w:id="12388"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14:paraId="15D68F7B" w14:textId="77777777" w:rsidR="00F168FB" w:rsidRPr="00CD63CD" w:rsidRDefault="00F168FB" w:rsidP="008571D5">
            <w:pPr>
              <w:autoSpaceDE w:val="0"/>
              <w:autoSpaceDN w:val="0"/>
              <w:adjustRightInd w:val="0"/>
              <w:spacing w:after="0" w:line="240" w:lineRule="auto"/>
              <w:rPr>
                <w:ins w:id="12389" w:author="Arjan" w:date="2014-09-02T17:45:00Z"/>
                <w:rFonts w:ascii="Arial" w:eastAsia="Times New Roman" w:hAnsi="Arial" w:cs="Arial"/>
                <w:color w:val="000000"/>
                <w:sz w:val="20"/>
                <w:szCs w:val="20"/>
              </w:rPr>
            </w:pPr>
          </w:p>
        </w:tc>
      </w:tr>
      <w:tr w:rsidR="00F168FB" w:rsidRPr="005C14BE" w14:paraId="37625B9D" w14:textId="77777777" w:rsidTr="008571D5">
        <w:trPr>
          <w:trHeight w:val="232"/>
          <w:ins w:id="12390" w:author="Arjan" w:date="2014-09-02T17:45:00Z"/>
        </w:trPr>
        <w:tc>
          <w:tcPr>
            <w:tcW w:w="3780" w:type="dxa"/>
            <w:tcBorders>
              <w:top w:val="nil"/>
              <w:left w:val="nil"/>
              <w:bottom w:val="nil"/>
              <w:right w:val="nil"/>
            </w:tcBorders>
          </w:tcPr>
          <w:p w14:paraId="5423E44C" w14:textId="77777777" w:rsidR="00F168FB" w:rsidRPr="00CD63CD" w:rsidRDefault="00F168FB" w:rsidP="008571D5">
            <w:pPr>
              <w:autoSpaceDE w:val="0"/>
              <w:autoSpaceDN w:val="0"/>
              <w:adjustRightInd w:val="0"/>
              <w:spacing w:after="0" w:line="240" w:lineRule="auto"/>
              <w:rPr>
                <w:ins w:id="12391" w:author="Arjan" w:date="2014-09-02T17:45:00Z"/>
                <w:rFonts w:ascii="Arial" w:eastAsia="Times New Roman" w:hAnsi="Arial" w:cs="Arial"/>
                <w:color w:val="000000"/>
                <w:sz w:val="20"/>
                <w:szCs w:val="20"/>
              </w:rPr>
            </w:pPr>
            <w:ins w:id="12392" w:author="Arjan" w:date="2014-09-02T17:45:00Z">
              <w:r w:rsidRPr="00CD63C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7FFA10C5" w14:textId="77777777" w:rsidR="00F168FB" w:rsidRPr="00DD0F4F" w:rsidRDefault="00F168FB" w:rsidP="008571D5">
            <w:pPr>
              <w:autoSpaceDE w:val="0"/>
              <w:autoSpaceDN w:val="0"/>
              <w:adjustRightInd w:val="0"/>
              <w:spacing w:after="0" w:line="240" w:lineRule="auto"/>
              <w:rPr>
                <w:ins w:id="12393" w:author="Arjan" w:date="2014-09-02T17:45:00Z"/>
                <w:rFonts w:ascii="Arial" w:eastAsia="Times New Roman" w:hAnsi="Arial" w:cs="Arial"/>
                <w:color w:val="000000"/>
                <w:sz w:val="20"/>
                <w:szCs w:val="20"/>
                <w:lang w:val="nl-NL"/>
              </w:rPr>
            </w:pPr>
            <w:ins w:id="12394" w:author="Arjan" w:date="2014-09-02T17:59:00Z">
              <w:r w:rsidRPr="00DD0F4F">
                <w:rPr>
                  <w:rFonts w:ascii="Arial" w:eastAsia="Times New Roman" w:hAnsi="Arial" w:cs="Arial"/>
                  <w:color w:val="000000"/>
                  <w:sz w:val="20"/>
                  <w:szCs w:val="20"/>
                  <w:lang w:val="nl-NL"/>
                </w:rPr>
                <w:t>De in het NHR voorkomende unieke identificaties van rechtspersonen en samenwerkingsverbanden</w:t>
              </w:r>
            </w:ins>
            <w:ins w:id="12395" w:author="Arjan" w:date="2014-09-02T17:45:00Z">
              <w:r w:rsidRPr="00DD0F4F">
                <w:rPr>
                  <w:rFonts w:ascii="Arial" w:eastAsia="Times New Roman" w:hAnsi="Arial" w:cs="Arial"/>
                  <w:color w:val="000000"/>
                  <w:sz w:val="20"/>
                  <w:szCs w:val="20"/>
                  <w:lang w:val="nl-NL"/>
                </w:rPr>
                <w:t>.</w:t>
              </w:r>
            </w:ins>
          </w:p>
        </w:tc>
      </w:tr>
      <w:tr w:rsidR="00F168FB" w:rsidRPr="005C14BE" w14:paraId="1B00AA28" w14:textId="77777777" w:rsidTr="008571D5">
        <w:trPr>
          <w:trHeight w:val="232"/>
          <w:ins w:id="12396" w:author="Arjan" w:date="2014-09-02T17:45:00Z"/>
        </w:trPr>
        <w:tc>
          <w:tcPr>
            <w:tcW w:w="3780" w:type="dxa"/>
            <w:tcBorders>
              <w:top w:val="nil"/>
              <w:left w:val="nil"/>
              <w:bottom w:val="nil"/>
              <w:right w:val="nil"/>
            </w:tcBorders>
          </w:tcPr>
          <w:p w14:paraId="53616E3A" w14:textId="77777777" w:rsidR="00F168FB" w:rsidRPr="00DD0F4F" w:rsidRDefault="00F168FB" w:rsidP="008571D5">
            <w:pPr>
              <w:autoSpaceDE w:val="0"/>
              <w:autoSpaceDN w:val="0"/>
              <w:adjustRightInd w:val="0"/>
              <w:spacing w:after="0" w:line="240" w:lineRule="auto"/>
              <w:rPr>
                <w:ins w:id="12397" w:author="Arjan" w:date="2014-09-02T17:4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5BCE78E4" w14:textId="77777777" w:rsidR="00F168FB" w:rsidRPr="00DD0F4F" w:rsidRDefault="00F168FB" w:rsidP="008571D5">
            <w:pPr>
              <w:autoSpaceDE w:val="0"/>
              <w:autoSpaceDN w:val="0"/>
              <w:adjustRightInd w:val="0"/>
              <w:spacing w:after="0" w:line="240" w:lineRule="auto"/>
              <w:rPr>
                <w:ins w:id="12398" w:author="Arjan" w:date="2014-09-02T17:45:00Z"/>
                <w:rFonts w:ascii="Arial" w:eastAsia="Times New Roman" w:hAnsi="Arial" w:cs="Arial"/>
                <w:color w:val="000000"/>
                <w:sz w:val="20"/>
                <w:szCs w:val="20"/>
                <w:lang w:val="nl-NL"/>
              </w:rPr>
            </w:pPr>
          </w:p>
        </w:tc>
      </w:tr>
      <w:tr w:rsidR="00F168FB" w:rsidRPr="00CD63CD" w14:paraId="4E2F4770" w14:textId="77777777" w:rsidTr="008571D5">
        <w:trPr>
          <w:trHeight w:val="232"/>
          <w:ins w:id="12399" w:author="Arjan" w:date="2014-09-02T17:45:00Z"/>
        </w:trPr>
        <w:tc>
          <w:tcPr>
            <w:tcW w:w="3780" w:type="dxa"/>
            <w:tcBorders>
              <w:top w:val="nil"/>
              <w:left w:val="nil"/>
              <w:bottom w:val="nil"/>
              <w:right w:val="nil"/>
            </w:tcBorders>
          </w:tcPr>
          <w:p w14:paraId="038C8685" w14:textId="77777777" w:rsidR="00F168FB" w:rsidRPr="00CD63CD" w:rsidRDefault="00F168FB" w:rsidP="008571D5">
            <w:pPr>
              <w:autoSpaceDE w:val="0"/>
              <w:autoSpaceDN w:val="0"/>
              <w:adjustRightInd w:val="0"/>
              <w:spacing w:after="0" w:line="240" w:lineRule="auto"/>
              <w:rPr>
                <w:ins w:id="12400" w:author="Arjan" w:date="2014-09-02T17:45:00Z"/>
                <w:rFonts w:ascii="Arial" w:eastAsia="Times New Roman" w:hAnsi="Arial" w:cs="Arial"/>
                <w:color w:val="000000"/>
                <w:sz w:val="20"/>
                <w:szCs w:val="20"/>
              </w:rPr>
            </w:pPr>
            <w:ins w:id="12401" w:author="Arjan" w:date="2014-09-02T17:45:00Z">
              <w:r w:rsidRPr="00CD63C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41114275" w14:textId="77777777" w:rsidR="00F168FB" w:rsidRPr="00CD63CD" w:rsidRDefault="00F168FB" w:rsidP="008571D5">
            <w:pPr>
              <w:autoSpaceDE w:val="0"/>
              <w:autoSpaceDN w:val="0"/>
              <w:adjustRightInd w:val="0"/>
              <w:spacing w:after="0" w:line="240" w:lineRule="auto"/>
              <w:rPr>
                <w:ins w:id="12402" w:author="Arjan" w:date="2014-09-02T17:45:00Z"/>
                <w:rFonts w:ascii="Arial" w:eastAsia="Times New Roman" w:hAnsi="Arial" w:cs="Arial"/>
                <w:color w:val="000000"/>
                <w:sz w:val="20"/>
                <w:szCs w:val="20"/>
              </w:rPr>
            </w:pPr>
            <w:ins w:id="12403" w:author="Arjan" w:date="2014-09-02T17:45:00Z">
              <w:r w:rsidRPr="00CD63CD">
                <w:rPr>
                  <w:rFonts w:ascii="Arial" w:eastAsia="Times New Roman" w:hAnsi="Arial" w:cs="Arial"/>
                  <w:color w:val="000000"/>
                  <w:sz w:val="20"/>
                  <w:szCs w:val="20"/>
                </w:rPr>
                <w:t>Nee</w:t>
              </w:r>
            </w:ins>
          </w:p>
        </w:tc>
      </w:tr>
      <w:tr w:rsidR="00F168FB" w:rsidRPr="00CD63CD" w14:paraId="019B60C0" w14:textId="77777777" w:rsidTr="008571D5">
        <w:trPr>
          <w:trHeight w:val="232"/>
          <w:ins w:id="12404" w:author="Arjan" w:date="2014-09-02T17:45:00Z"/>
        </w:trPr>
        <w:tc>
          <w:tcPr>
            <w:tcW w:w="3780" w:type="dxa"/>
            <w:tcBorders>
              <w:top w:val="nil"/>
              <w:left w:val="nil"/>
              <w:bottom w:val="nil"/>
              <w:right w:val="nil"/>
            </w:tcBorders>
          </w:tcPr>
          <w:p w14:paraId="06D471BA" w14:textId="77777777" w:rsidR="00F168FB" w:rsidRPr="00CD63CD" w:rsidRDefault="00F168FB" w:rsidP="008571D5">
            <w:pPr>
              <w:autoSpaceDE w:val="0"/>
              <w:autoSpaceDN w:val="0"/>
              <w:adjustRightInd w:val="0"/>
              <w:spacing w:after="0" w:line="240" w:lineRule="auto"/>
              <w:rPr>
                <w:ins w:id="12405"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14:paraId="1F1B9E7A" w14:textId="77777777" w:rsidR="00F168FB" w:rsidRPr="00CD63CD" w:rsidRDefault="00F168FB" w:rsidP="008571D5">
            <w:pPr>
              <w:autoSpaceDE w:val="0"/>
              <w:autoSpaceDN w:val="0"/>
              <w:adjustRightInd w:val="0"/>
              <w:spacing w:after="0" w:line="240" w:lineRule="auto"/>
              <w:rPr>
                <w:ins w:id="12406" w:author="Arjan" w:date="2014-09-02T17:45:00Z"/>
                <w:rFonts w:ascii="Arial" w:eastAsia="Times New Roman" w:hAnsi="Arial" w:cs="Arial"/>
                <w:color w:val="000000"/>
                <w:sz w:val="20"/>
                <w:szCs w:val="20"/>
              </w:rPr>
            </w:pPr>
          </w:p>
        </w:tc>
      </w:tr>
      <w:tr w:rsidR="00F168FB" w:rsidRPr="00CD63CD" w14:paraId="3F952D36" w14:textId="77777777" w:rsidTr="008571D5">
        <w:trPr>
          <w:trHeight w:val="232"/>
          <w:ins w:id="12407" w:author="Arjan" w:date="2014-09-02T17:45:00Z"/>
        </w:trPr>
        <w:tc>
          <w:tcPr>
            <w:tcW w:w="3780" w:type="dxa"/>
            <w:tcBorders>
              <w:top w:val="nil"/>
              <w:left w:val="nil"/>
              <w:bottom w:val="nil"/>
              <w:right w:val="nil"/>
            </w:tcBorders>
          </w:tcPr>
          <w:p w14:paraId="40DB6298" w14:textId="77777777" w:rsidR="00F168FB" w:rsidRPr="00CD63CD" w:rsidRDefault="00F168FB" w:rsidP="008571D5">
            <w:pPr>
              <w:autoSpaceDE w:val="0"/>
              <w:autoSpaceDN w:val="0"/>
              <w:adjustRightInd w:val="0"/>
              <w:spacing w:after="0" w:line="240" w:lineRule="auto"/>
              <w:rPr>
                <w:ins w:id="12408" w:author="Arjan" w:date="2014-09-02T17:45:00Z"/>
                <w:rFonts w:ascii="Arial" w:eastAsia="Times New Roman" w:hAnsi="Arial" w:cs="Arial"/>
                <w:color w:val="000000"/>
                <w:sz w:val="20"/>
                <w:szCs w:val="20"/>
              </w:rPr>
            </w:pPr>
            <w:ins w:id="12409" w:author="Arjan" w:date="2014-09-02T17:45:00Z">
              <w:r w:rsidRPr="00CD63C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3B622794" w14:textId="77777777" w:rsidR="00F168FB" w:rsidRPr="00CD63CD" w:rsidRDefault="00F168FB" w:rsidP="008571D5">
            <w:pPr>
              <w:autoSpaceDE w:val="0"/>
              <w:autoSpaceDN w:val="0"/>
              <w:adjustRightInd w:val="0"/>
              <w:spacing w:after="0" w:line="240" w:lineRule="auto"/>
              <w:rPr>
                <w:ins w:id="12410" w:author="Arjan" w:date="2014-09-02T17:45:00Z"/>
                <w:rFonts w:ascii="Arial" w:eastAsia="Times New Roman" w:hAnsi="Arial" w:cs="Arial"/>
                <w:color w:val="000000"/>
                <w:sz w:val="20"/>
                <w:szCs w:val="20"/>
              </w:rPr>
            </w:pPr>
            <w:ins w:id="12411" w:author="Arjan" w:date="2014-09-02T17:45:00Z">
              <w:r w:rsidRPr="00CD63CD">
                <w:rPr>
                  <w:rFonts w:ascii="Arial" w:eastAsia="Times New Roman" w:hAnsi="Arial" w:cs="Arial"/>
                  <w:color w:val="000000"/>
                  <w:sz w:val="20"/>
                  <w:szCs w:val="20"/>
                </w:rPr>
                <w:t>Nee</w:t>
              </w:r>
            </w:ins>
          </w:p>
        </w:tc>
      </w:tr>
      <w:tr w:rsidR="00F168FB" w:rsidRPr="00CD63CD" w14:paraId="2FEAC208" w14:textId="77777777" w:rsidTr="008571D5">
        <w:trPr>
          <w:trHeight w:val="232"/>
          <w:ins w:id="12412" w:author="Arjan" w:date="2014-09-02T17:45:00Z"/>
        </w:trPr>
        <w:tc>
          <w:tcPr>
            <w:tcW w:w="3780" w:type="dxa"/>
            <w:tcBorders>
              <w:top w:val="nil"/>
              <w:left w:val="nil"/>
              <w:bottom w:val="nil"/>
              <w:right w:val="nil"/>
            </w:tcBorders>
          </w:tcPr>
          <w:p w14:paraId="58F43F4A" w14:textId="77777777" w:rsidR="00F168FB" w:rsidRPr="00CD63CD" w:rsidRDefault="00F168FB" w:rsidP="008571D5">
            <w:pPr>
              <w:autoSpaceDE w:val="0"/>
              <w:autoSpaceDN w:val="0"/>
              <w:adjustRightInd w:val="0"/>
              <w:spacing w:after="0" w:line="240" w:lineRule="auto"/>
              <w:rPr>
                <w:ins w:id="12413"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14:paraId="2D2CEF72" w14:textId="77777777" w:rsidR="00F168FB" w:rsidRPr="00CD63CD" w:rsidRDefault="00F168FB" w:rsidP="008571D5">
            <w:pPr>
              <w:autoSpaceDE w:val="0"/>
              <w:autoSpaceDN w:val="0"/>
              <w:adjustRightInd w:val="0"/>
              <w:spacing w:after="0" w:line="240" w:lineRule="auto"/>
              <w:rPr>
                <w:ins w:id="12414" w:author="Arjan" w:date="2014-09-02T17:45:00Z"/>
                <w:rFonts w:ascii="Arial" w:eastAsia="Times New Roman" w:hAnsi="Arial" w:cs="Arial"/>
                <w:color w:val="000000"/>
                <w:sz w:val="20"/>
                <w:szCs w:val="20"/>
              </w:rPr>
            </w:pPr>
          </w:p>
        </w:tc>
      </w:tr>
      <w:tr w:rsidR="00F168FB" w:rsidRPr="00CD63CD" w14:paraId="4B33DE43" w14:textId="77777777" w:rsidTr="008571D5">
        <w:trPr>
          <w:trHeight w:val="232"/>
          <w:ins w:id="12415" w:author="Arjan" w:date="2014-09-02T17:45:00Z"/>
        </w:trPr>
        <w:tc>
          <w:tcPr>
            <w:tcW w:w="3780" w:type="dxa"/>
            <w:tcBorders>
              <w:top w:val="nil"/>
              <w:left w:val="nil"/>
              <w:bottom w:val="nil"/>
              <w:right w:val="nil"/>
            </w:tcBorders>
          </w:tcPr>
          <w:p w14:paraId="5C2269AC" w14:textId="77777777" w:rsidR="00F168FB" w:rsidRPr="00CD63CD" w:rsidRDefault="00F168FB" w:rsidP="008571D5">
            <w:pPr>
              <w:autoSpaceDE w:val="0"/>
              <w:autoSpaceDN w:val="0"/>
              <w:adjustRightInd w:val="0"/>
              <w:spacing w:after="0" w:line="240" w:lineRule="auto"/>
              <w:rPr>
                <w:ins w:id="12416" w:author="Arjan" w:date="2014-09-02T17:45:00Z"/>
                <w:rFonts w:ascii="Arial" w:eastAsia="Times New Roman" w:hAnsi="Arial" w:cs="Arial"/>
                <w:color w:val="000000"/>
                <w:sz w:val="20"/>
                <w:szCs w:val="20"/>
              </w:rPr>
            </w:pPr>
            <w:ins w:id="12417" w:author="Arjan" w:date="2014-09-02T17:45:00Z">
              <w:r w:rsidRPr="00CD63C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2F3CD13D" w14:textId="77777777" w:rsidR="00F168FB" w:rsidRPr="00CD63CD" w:rsidRDefault="00F168FB" w:rsidP="008571D5">
            <w:pPr>
              <w:autoSpaceDE w:val="0"/>
              <w:autoSpaceDN w:val="0"/>
              <w:adjustRightInd w:val="0"/>
              <w:spacing w:after="0" w:line="240" w:lineRule="auto"/>
              <w:rPr>
                <w:ins w:id="12418" w:author="Arjan" w:date="2014-09-02T17:45:00Z"/>
                <w:rFonts w:ascii="Arial" w:eastAsia="Times New Roman" w:hAnsi="Arial" w:cs="Arial"/>
                <w:color w:val="000000"/>
                <w:sz w:val="20"/>
                <w:szCs w:val="20"/>
              </w:rPr>
            </w:pPr>
          </w:p>
        </w:tc>
      </w:tr>
      <w:tr w:rsidR="00F168FB" w:rsidRPr="00CD63CD" w14:paraId="5E1B9021" w14:textId="77777777" w:rsidTr="008571D5">
        <w:trPr>
          <w:trHeight w:val="232"/>
          <w:ins w:id="12419" w:author="Arjan" w:date="2014-09-02T17:45:00Z"/>
        </w:trPr>
        <w:tc>
          <w:tcPr>
            <w:tcW w:w="3780" w:type="dxa"/>
            <w:tcBorders>
              <w:top w:val="nil"/>
              <w:left w:val="nil"/>
              <w:bottom w:val="nil"/>
              <w:right w:val="nil"/>
            </w:tcBorders>
          </w:tcPr>
          <w:p w14:paraId="1FE286A9" w14:textId="77777777" w:rsidR="00F168FB" w:rsidRPr="00CD63CD" w:rsidRDefault="00F168FB" w:rsidP="008571D5">
            <w:pPr>
              <w:autoSpaceDE w:val="0"/>
              <w:autoSpaceDN w:val="0"/>
              <w:adjustRightInd w:val="0"/>
              <w:spacing w:after="0" w:line="240" w:lineRule="auto"/>
              <w:rPr>
                <w:ins w:id="12420"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14:paraId="5054BE76" w14:textId="77777777" w:rsidR="00F168FB" w:rsidRPr="00CD63CD" w:rsidRDefault="00F168FB" w:rsidP="008571D5">
            <w:pPr>
              <w:autoSpaceDE w:val="0"/>
              <w:autoSpaceDN w:val="0"/>
              <w:adjustRightInd w:val="0"/>
              <w:spacing w:after="0" w:line="240" w:lineRule="auto"/>
              <w:rPr>
                <w:ins w:id="12421" w:author="Arjan" w:date="2014-09-02T17:45:00Z"/>
                <w:rFonts w:ascii="Arial" w:eastAsia="Times New Roman" w:hAnsi="Arial" w:cs="Arial"/>
                <w:color w:val="000000"/>
                <w:sz w:val="20"/>
                <w:szCs w:val="20"/>
              </w:rPr>
            </w:pPr>
          </w:p>
        </w:tc>
      </w:tr>
      <w:tr w:rsidR="00F168FB" w:rsidRPr="00CD63CD" w14:paraId="0E0D60FE" w14:textId="77777777" w:rsidTr="008571D5">
        <w:trPr>
          <w:trHeight w:val="232"/>
          <w:ins w:id="12422" w:author="Arjan" w:date="2014-09-02T17:45:00Z"/>
        </w:trPr>
        <w:tc>
          <w:tcPr>
            <w:tcW w:w="3780" w:type="dxa"/>
            <w:tcBorders>
              <w:top w:val="nil"/>
              <w:left w:val="nil"/>
              <w:bottom w:val="nil"/>
              <w:right w:val="nil"/>
            </w:tcBorders>
          </w:tcPr>
          <w:p w14:paraId="627524F7" w14:textId="77777777" w:rsidR="00F168FB" w:rsidRPr="00CD63CD" w:rsidRDefault="00F168FB" w:rsidP="008571D5">
            <w:pPr>
              <w:autoSpaceDE w:val="0"/>
              <w:autoSpaceDN w:val="0"/>
              <w:adjustRightInd w:val="0"/>
              <w:spacing w:after="0" w:line="240" w:lineRule="auto"/>
              <w:rPr>
                <w:ins w:id="12423" w:author="Arjan" w:date="2014-09-02T17:45:00Z"/>
                <w:rFonts w:ascii="Arial" w:eastAsia="Times New Roman" w:hAnsi="Arial" w:cs="Arial"/>
                <w:color w:val="000000"/>
                <w:sz w:val="20"/>
                <w:szCs w:val="20"/>
              </w:rPr>
            </w:pPr>
            <w:ins w:id="12424" w:author="Arjan" w:date="2014-09-02T17:45:00Z">
              <w:r w:rsidRPr="00CD63C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431815E9" w14:textId="77777777" w:rsidR="00F168FB" w:rsidRPr="00CD63CD" w:rsidRDefault="00F168FB" w:rsidP="008571D5">
            <w:pPr>
              <w:autoSpaceDE w:val="0"/>
              <w:autoSpaceDN w:val="0"/>
              <w:adjustRightInd w:val="0"/>
              <w:spacing w:after="0" w:line="240" w:lineRule="auto"/>
              <w:rPr>
                <w:ins w:id="12425" w:author="Arjan" w:date="2014-09-02T17:45:00Z"/>
                <w:rFonts w:ascii="Arial" w:eastAsia="Times New Roman" w:hAnsi="Arial" w:cs="Arial"/>
                <w:color w:val="000000"/>
                <w:sz w:val="20"/>
                <w:szCs w:val="20"/>
              </w:rPr>
            </w:pPr>
            <w:ins w:id="12426" w:author="Arjan" w:date="2014-09-02T17:45:00Z">
              <w:r w:rsidRPr="00CD63CD">
                <w:rPr>
                  <w:rFonts w:ascii="Arial" w:eastAsia="Times New Roman" w:hAnsi="Arial" w:cs="Arial"/>
                  <w:color w:val="000000"/>
                  <w:sz w:val="20"/>
                  <w:szCs w:val="20"/>
                </w:rPr>
                <w:t>Nee</w:t>
              </w:r>
            </w:ins>
          </w:p>
        </w:tc>
      </w:tr>
      <w:tr w:rsidR="00F168FB" w:rsidRPr="00CD63CD" w14:paraId="430A4ADB" w14:textId="77777777" w:rsidTr="008571D5">
        <w:trPr>
          <w:trHeight w:val="232"/>
          <w:ins w:id="12427" w:author="Arjan" w:date="2014-09-02T17:45:00Z"/>
        </w:trPr>
        <w:tc>
          <w:tcPr>
            <w:tcW w:w="3780" w:type="dxa"/>
            <w:tcBorders>
              <w:top w:val="nil"/>
              <w:left w:val="nil"/>
              <w:bottom w:val="nil"/>
              <w:right w:val="nil"/>
            </w:tcBorders>
          </w:tcPr>
          <w:p w14:paraId="324E9F7B" w14:textId="77777777" w:rsidR="00F168FB" w:rsidRPr="00CD63CD" w:rsidRDefault="00F168FB" w:rsidP="008571D5">
            <w:pPr>
              <w:autoSpaceDE w:val="0"/>
              <w:autoSpaceDN w:val="0"/>
              <w:adjustRightInd w:val="0"/>
              <w:spacing w:after="0" w:line="240" w:lineRule="auto"/>
              <w:rPr>
                <w:ins w:id="12428"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14:paraId="0D48F5CC" w14:textId="77777777" w:rsidR="00F168FB" w:rsidRPr="00CD63CD" w:rsidRDefault="00F168FB" w:rsidP="008571D5">
            <w:pPr>
              <w:autoSpaceDE w:val="0"/>
              <w:autoSpaceDN w:val="0"/>
              <w:adjustRightInd w:val="0"/>
              <w:spacing w:after="0" w:line="240" w:lineRule="auto"/>
              <w:rPr>
                <w:ins w:id="12429" w:author="Arjan" w:date="2014-09-02T17:45:00Z"/>
                <w:rFonts w:ascii="Arial" w:eastAsia="Times New Roman" w:hAnsi="Arial" w:cs="Arial"/>
                <w:color w:val="000000"/>
                <w:sz w:val="20"/>
                <w:szCs w:val="20"/>
              </w:rPr>
            </w:pPr>
          </w:p>
        </w:tc>
      </w:tr>
      <w:tr w:rsidR="00F168FB" w:rsidRPr="00CD63CD" w14:paraId="1E25A83D" w14:textId="77777777" w:rsidTr="008571D5">
        <w:trPr>
          <w:trHeight w:val="232"/>
          <w:ins w:id="12430" w:author="Arjan" w:date="2014-09-02T17:45:00Z"/>
        </w:trPr>
        <w:tc>
          <w:tcPr>
            <w:tcW w:w="3780" w:type="dxa"/>
            <w:tcBorders>
              <w:top w:val="nil"/>
              <w:left w:val="nil"/>
              <w:bottom w:val="nil"/>
              <w:right w:val="nil"/>
            </w:tcBorders>
          </w:tcPr>
          <w:p w14:paraId="7CE692CA" w14:textId="77777777" w:rsidR="00F168FB" w:rsidRPr="00CD63CD" w:rsidRDefault="00F168FB" w:rsidP="008571D5">
            <w:pPr>
              <w:autoSpaceDE w:val="0"/>
              <w:autoSpaceDN w:val="0"/>
              <w:adjustRightInd w:val="0"/>
              <w:spacing w:after="0" w:line="240" w:lineRule="auto"/>
              <w:rPr>
                <w:ins w:id="12431" w:author="Arjan" w:date="2014-09-02T17:45:00Z"/>
                <w:rFonts w:ascii="Arial" w:eastAsia="Times New Roman" w:hAnsi="Arial" w:cs="Arial"/>
                <w:color w:val="000000"/>
                <w:sz w:val="20"/>
                <w:szCs w:val="20"/>
              </w:rPr>
            </w:pPr>
            <w:ins w:id="12432" w:author="Arjan" w:date="2014-09-02T17:45:00Z">
              <w:r w:rsidRPr="00CD63C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349A4A6B" w14:textId="77777777" w:rsidR="00F168FB" w:rsidRPr="00CD63CD" w:rsidRDefault="00F168FB" w:rsidP="008571D5">
            <w:pPr>
              <w:autoSpaceDE w:val="0"/>
              <w:autoSpaceDN w:val="0"/>
              <w:adjustRightInd w:val="0"/>
              <w:spacing w:after="0" w:line="240" w:lineRule="auto"/>
              <w:rPr>
                <w:ins w:id="12433" w:author="Arjan" w:date="2014-09-02T17:45:00Z"/>
                <w:rFonts w:ascii="Arial" w:eastAsia="Times New Roman" w:hAnsi="Arial" w:cs="Arial"/>
                <w:color w:val="000000"/>
                <w:sz w:val="20"/>
                <w:szCs w:val="20"/>
              </w:rPr>
            </w:pPr>
            <w:ins w:id="12434" w:author="Arjan" w:date="2014-09-02T17:45:00Z">
              <w:r w:rsidRPr="00CD63CD">
                <w:rPr>
                  <w:rFonts w:ascii="Arial" w:eastAsia="Times New Roman" w:hAnsi="Arial" w:cs="Arial"/>
                  <w:color w:val="000000"/>
                  <w:sz w:val="20"/>
                  <w:szCs w:val="20"/>
                </w:rPr>
                <w:t>Nee</w:t>
              </w:r>
            </w:ins>
          </w:p>
        </w:tc>
      </w:tr>
      <w:tr w:rsidR="00F168FB" w:rsidRPr="00CD63CD" w14:paraId="3353361B" w14:textId="77777777" w:rsidTr="008571D5">
        <w:trPr>
          <w:trHeight w:val="232"/>
          <w:ins w:id="12435" w:author="Arjan" w:date="2014-09-02T17:45:00Z"/>
        </w:trPr>
        <w:tc>
          <w:tcPr>
            <w:tcW w:w="3780" w:type="dxa"/>
            <w:tcBorders>
              <w:top w:val="nil"/>
              <w:left w:val="nil"/>
              <w:bottom w:val="nil"/>
              <w:right w:val="nil"/>
            </w:tcBorders>
          </w:tcPr>
          <w:p w14:paraId="25B3FCEF" w14:textId="77777777" w:rsidR="00F168FB" w:rsidRPr="00CD63CD" w:rsidRDefault="00F168FB" w:rsidP="008571D5">
            <w:pPr>
              <w:autoSpaceDE w:val="0"/>
              <w:autoSpaceDN w:val="0"/>
              <w:adjustRightInd w:val="0"/>
              <w:spacing w:after="0" w:line="240" w:lineRule="auto"/>
              <w:rPr>
                <w:ins w:id="12436"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14:paraId="04FB2F53" w14:textId="77777777" w:rsidR="00F168FB" w:rsidRPr="00CD63CD" w:rsidRDefault="00F168FB" w:rsidP="008571D5">
            <w:pPr>
              <w:autoSpaceDE w:val="0"/>
              <w:autoSpaceDN w:val="0"/>
              <w:adjustRightInd w:val="0"/>
              <w:spacing w:after="0" w:line="240" w:lineRule="auto"/>
              <w:rPr>
                <w:ins w:id="12437" w:author="Arjan" w:date="2014-09-02T17:45:00Z"/>
                <w:rFonts w:ascii="Arial" w:eastAsia="Times New Roman" w:hAnsi="Arial" w:cs="Arial"/>
                <w:color w:val="000000"/>
                <w:sz w:val="20"/>
                <w:szCs w:val="20"/>
              </w:rPr>
            </w:pPr>
          </w:p>
        </w:tc>
      </w:tr>
      <w:tr w:rsidR="00F168FB" w:rsidRPr="00CD63CD" w14:paraId="5517E353" w14:textId="77777777" w:rsidTr="008571D5">
        <w:trPr>
          <w:trHeight w:val="232"/>
          <w:ins w:id="12438" w:author="Arjan" w:date="2014-09-02T17:45:00Z"/>
        </w:trPr>
        <w:tc>
          <w:tcPr>
            <w:tcW w:w="3780" w:type="dxa"/>
            <w:tcBorders>
              <w:top w:val="nil"/>
              <w:left w:val="nil"/>
              <w:bottom w:val="nil"/>
              <w:right w:val="nil"/>
            </w:tcBorders>
          </w:tcPr>
          <w:p w14:paraId="1A4F7111" w14:textId="77777777" w:rsidR="00F168FB" w:rsidRPr="00CD63CD" w:rsidRDefault="00F168FB" w:rsidP="008571D5">
            <w:pPr>
              <w:autoSpaceDE w:val="0"/>
              <w:autoSpaceDN w:val="0"/>
              <w:adjustRightInd w:val="0"/>
              <w:spacing w:after="0" w:line="240" w:lineRule="auto"/>
              <w:rPr>
                <w:ins w:id="12439" w:author="Arjan" w:date="2014-09-02T17:45:00Z"/>
                <w:rFonts w:ascii="Arial" w:eastAsia="Times New Roman" w:hAnsi="Arial" w:cs="Arial"/>
                <w:color w:val="000000"/>
                <w:sz w:val="20"/>
                <w:szCs w:val="20"/>
              </w:rPr>
            </w:pPr>
            <w:ins w:id="12440" w:author="Arjan" w:date="2014-09-02T17:45:00Z">
              <w:r w:rsidRPr="00CD63CD">
                <w:rPr>
                  <w:rFonts w:ascii="Arial" w:eastAsia="Times New Roman" w:hAnsi="Arial" w:cs="Arial"/>
                  <w:b/>
                  <w:bCs/>
                  <w:color w:val="000000"/>
                  <w:sz w:val="20"/>
                  <w:szCs w:val="20"/>
                </w:rPr>
                <w:lastRenderedPageBreak/>
                <w:t>Indicatie kardinaliteit</w:t>
              </w:r>
            </w:ins>
          </w:p>
        </w:tc>
        <w:tc>
          <w:tcPr>
            <w:tcW w:w="5580" w:type="dxa"/>
            <w:tcBorders>
              <w:top w:val="nil"/>
              <w:left w:val="nil"/>
              <w:bottom w:val="nil"/>
              <w:right w:val="nil"/>
            </w:tcBorders>
          </w:tcPr>
          <w:p w14:paraId="74B1690C" w14:textId="77777777" w:rsidR="00F168FB" w:rsidRPr="00CD63CD" w:rsidRDefault="00DA5D93" w:rsidP="008571D5">
            <w:pPr>
              <w:autoSpaceDE w:val="0"/>
              <w:autoSpaceDN w:val="0"/>
              <w:adjustRightInd w:val="0"/>
              <w:spacing w:after="0" w:line="240" w:lineRule="auto"/>
              <w:rPr>
                <w:ins w:id="12441" w:author="Arjan" w:date="2014-09-02T17:45:00Z"/>
                <w:rFonts w:ascii="Arial" w:eastAsia="Times New Roman" w:hAnsi="Arial" w:cs="Arial"/>
                <w:color w:val="000000"/>
                <w:sz w:val="20"/>
                <w:szCs w:val="20"/>
              </w:rPr>
            </w:pPr>
            <w:ins w:id="12442" w:author="Arjan" w:date="2014-09-02T17:45:00Z">
              <w:r w:rsidRPr="00CD63CD">
                <w:rPr>
                  <w:rFonts w:ascii="Arial" w:hAnsi="Arial" w:cs="Arial"/>
                  <w:sz w:val="20"/>
                  <w:szCs w:val="20"/>
                  <w:lang w:val="en-AU"/>
                </w:rPr>
                <w:fldChar w:fldCharType="begin" w:fldLock="1"/>
              </w:r>
              <w:r w:rsidR="00F168FB" w:rsidRPr="00CD63CD">
                <w:rPr>
                  <w:rFonts w:ascii="Arial" w:hAnsi="Arial" w:cs="Arial"/>
                  <w:sz w:val="20"/>
                  <w:szCs w:val="20"/>
                  <w:lang w:val="en-AU"/>
                </w:rPr>
                <w:instrText xml:space="preserve">MERGEFIELD </w:instrText>
              </w:r>
              <w:r w:rsidR="00F168FB"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F168FB"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F168FB"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F168FB"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F168FB"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ins>
          </w:p>
        </w:tc>
      </w:tr>
      <w:tr w:rsidR="00F168FB" w:rsidRPr="00CD63CD" w14:paraId="09B056C8" w14:textId="77777777" w:rsidTr="008571D5">
        <w:trPr>
          <w:trHeight w:val="232"/>
          <w:ins w:id="12443" w:author="Arjan" w:date="2014-09-02T17:45:00Z"/>
        </w:trPr>
        <w:tc>
          <w:tcPr>
            <w:tcW w:w="3780" w:type="dxa"/>
            <w:tcBorders>
              <w:top w:val="nil"/>
              <w:left w:val="nil"/>
              <w:bottom w:val="nil"/>
              <w:right w:val="nil"/>
            </w:tcBorders>
          </w:tcPr>
          <w:p w14:paraId="1078CBA2" w14:textId="77777777" w:rsidR="00F168FB" w:rsidRPr="00CD63CD" w:rsidRDefault="00F168FB" w:rsidP="008571D5">
            <w:pPr>
              <w:autoSpaceDE w:val="0"/>
              <w:autoSpaceDN w:val="0"/>
              <w:adjustRightInd w:val="0"/>
              <w:spacing w:after="0" w:line="240" w:lineRule="auto"/>
              <w:rPr>
                <w:ins w:id="12444" w:author="Arjan" w:date="2014-09-02T17:45:00Z"/>
                <w:rFonts w:ascii="Arial" w:eastAsia="Times New Roman" w:hAnsi="Arial" w:cs="Arial"/>
                <w:b/>
                <w:bCs/>
                <w:color w:val="000000"/>
                <w:sz w:val="20"/>
                <w:szCs w:val="20"/>
              </w:rPr>
            </w:pPr>
          </w:p>
        </w:tc>
        <w:tc>
          <w:tcPr>
            <w:tcW w:w="5580" w:type="dxa"/>
            <w:tcBorders>
              <w:top w:val="nil"/>
              <w:left w:val="nil"/>
              <w:bottom w:val="nil"/>
              <w:right w:val="nil"/>
            </w:tcBorders>
          </w:tcPr>
          <w:p w14:paraId="0528CF96" w14:textId="77777777" w:rsidR="00F168FB" w:rsidRPr="00CD63CD" w:rsidRDefault="00F168FB" w:rsidP="008571D5">
            <w:pPr>
              <w:autoSpaceDE w:val="0"/>
              <w:autoSpaceDN w:val="0"/>
              <w:adjustRightInd w:val="0"/>
              <w:spacing w:after="0" w:line="240" w:lineRule="auto"/>
              <w:rPr>
                <w:ins w:id="12445" w:author="Arjan" w:date="2014-09-02T17:45:00Z"/>
                <w:rFonts w:ascii="Arial" w:eastAsia="Times New Roman" w:hAnsi="Arial" w:cs="Arial"/>
                <w:color w:val="000000"/>
                <w:sz w:val="20"/>
                <w:szCs w:val="20"/>
              </w:rPr>
            </w:pPr>
          </w:p>
        </w:tc>
      </w:tr>
      <w:tr w:rsidR="00F168FB" w:rsidRPr="00CD63CD" w14:paraId="1E3E44DF" w14:textId="77777777" w:rsidTr="008571D5">
        <w:trPr>
          <w:trHeight w:val="232"/>
          <w:ins w:id="12446" w:author="Arjan" w:date="2014-09-02T17:45:00Z"/>
        </w:trPr>
        <w:tc>
          <w:tcPr>
            <w:tcW w:w="3780" w:type="dxa"/>
            <w:tcBorders>
              <w:top w:val="nil"/>
              <w:left w:val="nil"/>
              <w:bottom w:val="nil"/>
              <w:right w:val="nil"/>
            </w:tcBorders>
          </w:tcPr>
          <w:p w14:paraId="4CFDED5A" w14:textId="77777777" w:rsidR="00F168FB" w:rsidRPr="00CD63CD" w:rsidRDefault="00F168FB" w:rsidP="008571D5">
            <w:pPr>
              <w:autoSpaceDE w:val="0"/>
              <w:autoSpaceDN w:val="0"/>
              <w:adjustRightInd w:val="0"/>
              <w:spacing w:after="0" w:line="240" w:lineRule="auto"/>
              <w:rPr>
                <w:ins w:id="12447" w:author="Arjan" w:date="2014-09-02T17:45:00Z"/>
                <w:rFonts w:ascii="Arial" w:eastAsia="Times New Roman" w:hAnsi="Arial" w:cs="Arial"/>
                <w:color w:val="000000"/>
                <w:sz w:val="20"/>
                <w:szCs w:val="20"/>
              </w:rPr>
            </w:pPr>
            <w:ins w:id="12448" w:author="Arjan" w:date="2014-09-02T17:45:00Z">
              <w:r w:rsidRPr="00CD63C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44878676" w14:textId="77777777" w:rsidR="00F168FB" w:rsidRPr="00CD63CD" w:rsidRDefault="00F168FB" w:rsidP="008571D5">
            <w:pPr>
              <w:autoSpaceDE w:val="0"/>
              <w:autoSpaceDN w:val="0"/>
              <w:adjustRightInd w:val="0"/>
              <w:spacing w:after="0" w:line="240" w:lineRule="auto"/>
              <w:rPr>
                <w:ins w:id="12449" w:author="Arjan" w:date="2014-09-02T17:45:00Z"/>
                <w:rFonts w:ascii="Arial" w:eastAsia="Times New Roman" w:hAnsi="Arial" w:cs="Arial"/>
                <w:color w:val="000000"/>
                <w:sz w:val="20"/>
                <w:szCs w:val="20"/>
              </w:rPr>
            </w:pPr>
            <w:ins w:id="12450" w:author="Arjan" w:date="2014-09-02T17:45:00Z">
              <w:r w:rsidRPr="00CD63CD">
                <w:rPr>
                  <w:rFonts w:ascii="Arial" w:eastAsia="Times New Roman" w:hAnsi="Arial" w:cs="Arial"/>
                  <w:color w:val="000000"/>
                  <w:sz w:val="20"/>
                  <w:szCs w:val="20"/>
                </w:rPr>
                <w:t>Gemeentelijk basisgegeven</w:t>
              </w:r>
            </w:ins>
          </w:p>
        </w:tc>
      </w:tr>
      <w:tr w:rsidR="00F168FB" w:rsidRPr="00CD63CD" w14:paraId="0AA7EB76" w14:textId="77777777" w:rsidTr="008571D5">
        <w:trPr>
          <w:trHeight w:val="232"/>
          <w:ins w:id="12451" w:author="Arjan" w:date="2014-09-02T17:45:00Z"/>
        </w:trPr>
        <w:tc>
          <w:tcPr>
            <w:tcW w:w="3780" w:type="dxa"/>
            <w:tcBorders>
              <w:top w:val="nil"/>
              <w:left w:val="nil"/>
              <w:right w:val="nil"/>
            </w:tcBorders>
          </w:tcPr>
          <w:p w14:paraId="55E4D6FB" w14:textId="77777777" w:rsidR="00F168FB" w:rsidRPr="00CD63CD" w:rsidRDefault="00F168FB" w:rsidP="008571D5">
            <w:pPr>
              <w:autoSpaceDE w:val="0"/>
              <w:autoSpaceDN w:val="0"/>
              <w:adjustRightInd w:val="0"/>
              <w:spacing w:after="0" w:line="240" w:lineRule="auto"/>
              <w:rPr>
                <w:ins w:id="12452" w:author="Arjan" w:date="2014-09-02T17:45:00Z"/>
                <w:rFonts w:ascii="Arial" w:eastAsia="Times New Roman" w:hAnsi="Arial" w:cs="Arial"/>
                <w:b/>
                <w:bCs/>
                <w:color w:val="000000"/>
                <w:sz w:val="20"/>
                <w:szCs w:val="20"/>
              </w:rPr>
            </w:pPr>
          </w:p>
        </w:tc>
        <w:tc>
          <w:tcPr>
            <w:tcW w:w="5580" w:type="dxa"/>
            <w:tcBorders>
              <w:top w:val="nil"/>
              <w:left w:val="nil"/>
              <w:right w:val="nil"/>
            </w:tcBorders>
          </w:tcPr>
          <w:p w14:paraId="47184F53" w14:textId="77777777" w:rsidR="00F168FB" w:rsidRPr="00CD63CD" w:rsidRDefault="00F168FB" w:rsidP="008571D5">
            <w:pPr>
              <w:autoSpaceDE w:val="0"/>
              <w:autoSpaceDN w:val="0"/>
              <w:adjustRightInd w:val="0"/>
              <w:spacing w:after="0" w:line="240" w:lineRule="auto"/>
              <w:rPr>
                <w:ins w:id="12453" w:author="Arjan" w:date="2014-09-02T17:45:00Z"/>
                <w:rFonts w:ascii="Arial" w:eastAsia="Times New Roman" w:hAnsi="Arial" w:cs="Arial"/>
                <w:color w:val="000000"/>
                <w:sz w:val="20"/>
                <w:szCs w:val="20"/>
              </w:rPr>
            </w:pPr>
          </w:p>
        </w:tc>
      </w:tr>
      <w:tr w:rsidR="00F168FB" w:rsidRPr="005C14BE" w14:paraId="32B44D1D" w14:textId="77777777" w:rsidTr="008571D5">
        <w:trPr>
          <w:trHeight w:val="232"/>
          <w:ins w:id="12454" w:author="Arjan" w:date="2014-09-02T17:45:00Z"/>
        </w:trPr>
        <w:tc>
          <w:tcPr>
            <w:tcW w:w="3780" w:type="dxa"/>
            <w:tcBorders>
              <w:top w:val="nil"/>
              <w:left w:val="nil"/>
              <w:bottom w:val="single" w:sz="4" w:space="0" w:color="auto"/>
              <w:right w:val="nil"/>
            </w:tcBorders>
          </w:tcPr>
          <w:p w14:paraId="6700CC35" w14:textId="77777777" w:rsidR="00F168FB" w:rsidRPr="00CD63CD" w:rsidRDefault="00F168FB" w:rsidP="008571D5">
            <w:pPr>
              <w:autoSpaceDE w:val="0"/>
              <w:autoSpaceDN w:val="0"/>
              <w:adjustRightInd w:val="0"/>
              <w:spacing w:after="0" w:line="240" w:lineRule="auto"/>
              <w:rPr>
                <w:ins w:id="12455" w:author="Arjan" w:date="2014-09-02T17:45:00Z"/>
                <w:rFonts w:ascii="Arial" w:eastAsia="Times New Roman" w:hAnsi="Arial" w:cs="Arial"/>
                <w:b/>
                <w:bCs/>
                <w:color w:val="000000"/>
                <w:sz w:val="20"/>
                <w:szCs w:val="20"/>
              </w:rPr>
            </w:pPr>
            <w:ins w:id="12456" w:author="Arjan" w:date="2014-09-02T17:45:00Z">
              <w:r w:rsidRPr="00CD63C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24A6EBE4" w14:textId="77777777" w:rsidR="00F168FB" w:rsidRPr="00DD0F4F" w:rsidRDefault="00F168FB" w:rsidP="008571D5">
            <w:pPr>
              <w:autoSpaceDE w:val="0"/>
              <w:autoSpaceDN w:val="0"/>
              <w:adjustRightInd w:val="0"/>
              <w:spacing w:after="0" w:line="240" w:lineRule="auto"/>
              <w:rPr>
                <w:ins w:id="12457" w:author="Arjan" w:date="2014-09-02T17:45:00Z"/>
                <w:rFonts w:ascii="Arial" w:eastAsia="Times New Roman" w:hAnsi="Arial" w:cs="Arial"/>
                <w:color w:val="000000"/>
                <w:sz w:val="20"/>
                <w:szCs w:val="20"/>
                <w:lang w:val="nl-NL"/>
              </w:rPr>
            </w:pPr>
            <w:ins w:id="12458" w:author="Arjan" w:date="2014-09-02T17:59:00Z">
              <w:r w:rsidRPr="00DD0F4F">
                <w:rPr>
                  <w:rFonts w:ascii="Arial" w:eastAsia="Times New Roman" w:hAnsi="Arial" w:cs="Arial"/>
                  <w:color w:val="000000"/>
                  <w:sz w:val="20"/>
                  <w:szCs w:val="20"/>
                  <w:lang w:val="nl-NL"/>
                </w:rPr>
                <w:t>De waarde van dit attribuutsoort wordt vastgesteld bij creatie van de zaak en wijzigt daarna niet meer.</w:t>
              </w:r>
            </w:ins>
          </w:p>
        </w:tc>
      </w:tr>
    </w:tbl>
    <w:p w14:paraId="49FF2FB8" w14:textId="7D1B948C" w:rsidR="008571D5" w:rsidRDefault="008571D5" w:rsidP="00FC7BDD">
      <w:pPr>
        <w:rPr>
          <w:lang w:val="nl-NL"/>
        </w:rPr>
      </w:pPr>
    </w:p>
    <w:p w14:paraId="261EBAB8" w14:textId="56FBD267" w:rsidR="0099344B" w:rsidRDefault="0099344B" w:rsidP="0099344B">
      <w:pPr>
        <w:pStyle w:val="Kop3"/>
        <w:rPr>
          <w:lang w:val="nl-NL"/>
        </w:rPr>
      </w:pPr>
      <w:bookmarkStart w:id="12459" w:name="_Toc493812455"/>
      <w:r>
        <w:rPr>
          <w:lang w:val="nl-NL"/>
        </w:rPr>
        <w:t>Vertrouwelijkheid</w:t>
      </w:r>
      <w:bookmarkEnd w:id="12459"/>
    </w:p>
    <w:p w14:paraId="15C3A0C0" w14:textId="28E2C7D0" w:rsidR="0099344B" w:rsidRDefault="0057242E" w:rsidP="00FC7BDD">
      <w:pPr>
        <w:rPr>
          <w:lang w:val="nl-NL"/>
        </w:rPr>
      </w:pPr>
      <w:r>
        <w:rPr>
          <w:lang w:val="nl-NL"/>
        </w:rPr>
        <w:t xml:space="preserve">Zowel van een ZAAKTYPE in het ImZTC (ZTC2) als van een INFORMATIEOBJECT kan het niveau van vertrouwelijkheid gespecificeerd worden. De vertrouwelijkheid van een individuele zaak kan evenwel afwijken van die van het betreffende zaaktype. Om dit te kunnen specificeren voegen we de volgende attribuutsoort toe aan ZAAK. </w:t>
      </w:r>
    </w:p>
    <w:p w14:paraId="57F2CDBF" w14:textId="77777777" w:rsidR="0057242E" w:rsidRPr="0057242E" w:rsidRDefault="0057242E" w:rsidP="0057242E">
      <w:pPr>
        <w:widowControl w:val="0"/>
        <w:autoSpaceDE w:val="0"/>
        <w:autoSpaceDN w:val="0"/>
        <w:adjustRightInd w:val="0"/>
        <w:spacing w:before="240" w:after="60" w:line="240" w:lineRule="auto"/>
        <w:outlineLvl w:val="3"/>
        <w:rPr>
          <w:ins w:id="12460" w:author="Arjan Kloosterboer" w:date="2017-08-14T16:50:00Z"/>
          <w:rFonts w:ascii="Arial" w:hAnsi="Arial" w:cs="Arial"/>
          <w:b/>
          <w:color w:val="000000"/>
          <w:sz w:val="24"/>
          <w:szCs w:val="24"/>
          <w:lang w:val="nl-NL"/>
        </w:rPr>
      </w:pPr>
      <w:ins w:id="12461" w:author="Arjan Kloosterboer" w:date="2017-08-14T16:50:00Z">
        <w:r w:rsidRPr="0057242E">
          <w:rPr>
            <w:rFonts w:ascii="Arial" w:hAnsi="Arial" w:cs="Arial"/>
            <w:b/>
            <w:color w:val="000000"/>
            <w:sz w:val="24"/>
            <w:szCs w:val="24"/>
            <w:lang w:val="nl-NL"/>
          </w:rPr>
          <w:t>«Attribuutsoort» Vertrouwelijkheidaanduiding</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57242E" w:rsidRPr="0057242E" w14:paraId="1C4A7828" w14:textId="77777777" w:rsidTr="0028070E">
        <w:trPr>
          <w:trHeight w:val="230"/>
          <w:ins w:id="12462"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18CBF2C1" w14:textId="77777777" w:rsidR="0057242E" w:rsidRPr="0057242E" w:rsidRDefault="0057242E" w:rsidP="0057242E">
            <w:pPr>
              <w:spacing w:after="0"/>
              <w:rPr>
                <w:ins w:id="12463" w:author="Arjan Kloosterboer" w:date="2017-08-14T16:50:00Z"/>
                <w:rFonts w:ascii="Calibri" w:hAnsi="Calibri" w:cs="Calibri"/>
                <w:color w:val="000000"/>
                <w:lang w:val="nl-NL"/>
              </w:rPr>
            </w:pPr>
            <w:ins w:id="12464" w:author="Arjan Kloosterboer" w:date="2017-08-14T16:50:00Z">
              <w:r w:rsidRPr="0057242E">
                <w:rPr>
                  <w:rFonts w:ascii="Calibri" w:hAnsi="Calibri" w:cs="Calibri"/>
                  <w:b/>
                  <w:bCs/>
                  <w:color w:val="000000"/>
                  <w:lang w:val="nl-NL"/>
                </w:rPr>
                <w:t xml:space="preserve">Naam </w:t>
              </w:r>
            </w:ins>
          </w:p>
        </w:tc>
        <w:tc>
          <w:tcPr>
            <w:tcW w:w="4320" w:type="dxa"/>
            <w:tcBorders>
              <w:top w:val="nil"/>
              <w:left w:val="nil"/>
              <w:bottom w:val="nil"/>
              <w:right w:val="nil"/>
            </w:tcBorders>
            <w:tcMar>
              <w:top w:w="0" w:type="dxa"/>
              <w:left w:w="60" w:type="dxa"/>
              <w:bottom w:w="0" w:type="dxa"/>
              <w:right w:w="60" w:type="dxa"/>
            </w:tcMar>
          </w:tcPr>
          <w:p w14:paraId="632C8BD6" w14:textId="77777777" w:rsidR="0057242E" w:rsidRPr="0057242E" w:rsidRDefault="0057242E" w:rsidP="0057242E">
            <w:pPr>
              <w:spacing w:after="0"/>
              <w:rPr>
                <w:ins w:id="12465" w:author="Arjan Kloosterboer" w:date="2017-08-14T16:50:00Z"/>
                <w:rFonts w:ascii="Calibri" w:hAnsi="Calibri" w:cs="Calibri"/>
                <w:color w:val="0F0F0F"/>
                <w:lang w:val="nl-NL"/>
              </w:rPr>
            </w:pPr>
            <w:ins w:id="12466" w:author="Arjan Kloosterboer" w:date="2017-08-14T16:50:00Z">
              <w:r w:rsidRPr="0057242E">
                <w:rPr>
                  <w:rFonts w:ascii="Calibri" w:hAnsi="Calibri" w:cs="Calibri"/>
                  <w:color w:val="0F0F0F"/>
                  <w:lang w:val="nl-NL"/>
                </w:rPr>
                <w:t>Vertrouwelijkheidaanduiding</w:t>
              </w:r>
            </w:ins>
          </w:p>
        </w:tc>
        <w:tc>
          <w:tcPr>
            <w:tcW w:w="1710" w:type="dxa"/>
            <w:tcBorders>
              <w:top w:val="nil"/>
              <w:left w:val="nil"/>
              <w:bottom w:val="nil"/>
              <w:right w:val="nil"/>
            </w:tcBorders>
            <w:tcMar>
              <w:top w:w="0" w:type="dxa"/>
              <w:left w:w="60" w:type="dxa"/>
              <w:bottom w:w="0" w:type="dxa"/>
              <w:right w:w="60" w:type="dxa"/>
            </w:tcMar>
          </w:tcPr>
          <w:p w14:paraId="3EFD73A6" w14:textId="77777777" w:rsidR="0057242E" w:rsidRPr="0057242E" w:rsidRDefault="0057242E" w:rsidP="0057242E">
            <w:pPr>
              <w:spacing w:after="0"/>
              <w:jc w:val="right"/>
              <w:rPr>
                <w:ins w:id="12467" w:author="Arjan Kloosterboer" w:date="2017-08-14T16:50:00Z"/>
                <w:rFonts w:ascii="Calibri" w:hAnsi="Calibri" w:cs="Calibri"/>
                <w:color w:val="0F0F0F"/>
                <w:lang w:val="nl-NL"/>
              </w:rPr>
            </w:pPr>
          </w:p>
        </w:tc>
      </w:tr>
      <w:tr w:rsidR="0057242E" w:rsidRPr="0057242E" w14:paraId="3A401111" w14:textId="77777777" w:rsidTr="0028070E">
        <w:trPr>
          <w:ins w:id="12468"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6FF049A1" w14:textId="77777777" w:rsidR="0057242E" w:rsidRPr="0057242E" w:rsidRDefault="0057242E" w:rsidP="0057242E">
            <w:pPr>
              <w:spacing w:after="0"/>
              <w:rPr>
                <w:ins w:id="12469" w:author="Arjan Kloosterboer" w:date="2017-08-14T16:50:00Z"/>
                <w:rFonts w:ascii="Calibri" w:hAnsi="Calibri" w:cs="Calibri"/>
                <w:color w:val="000000"/>
                <w:lang w:val="nl-NL"/>
              </w:rPr>
            </w:pPr>
            <w:ins w:id="12470" w:author="Arjan Kloosterboer" w:date="2017-08-14T16:50:00Z">
              <w:r w:rsidRPr="0057242E">
                <w:rPr>
                  <w:rFonts w:ascii="Calibri" w:hAnsi="Calibri" w:cs="Calibri"/>
                  <w:b/>
                  <w:bCs/>
                  <w:color w:val="000000"/>
                  <w:lang w:val="nl-NL"/>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7045A10B" w14:textId="77777777" w:rsidR="0057242E" w:rsidRPr="0057242E" w:rsidRDefault="0057242E" w:rsidP="0057242E">
            <w:pPr>
              <w:spacing w:after="0"/>
              <w:rPr>
                <w:ins w:id="12471" w:author="Arjan Kloosterboer" w:date="2017-08-14T16:50:00Z"/>
                <w:rFonts w:ascii="Calibri" w:hAnsi="Calibri" w:cs="Calibri"/>
                <w:color w:val="0F0F0F"/>
                <w:lang w:val="nl-NL"/>
              </w:rPr>
            </w:pPr>
            <w:ins w:id="12472" w:author="Arjan Kloosterboer" w:date="2017-08-14T16:50:00Z">
              <w:r w:rsidRPr="0057242E">
                <w:rPr>
                  <w:rFonts w:ascii="Calibri" w:hAnsi="Calibri" w:cs="Calibri"/>
                  <w:color w:val="0F0F0F"/>
                  <w:lang w:val="nl-NL"/>
                </w:rPr>
                <w:t>KING</w:t>
              </w:r>
            </w:ins>
          </w:p>
        </w:tc>
      </w:tr>
      <w:tr w:rsidR="0057242E" w:rsidRPr="0057242E" w14:paraId="4C195C6B" w14:textId="77777777" w:rsidTr="0028070E">
        <w:trPr>
          <w:ins w:id="12473"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46DB8C92" w14:textId="77777777" w:rsidR="0057242E" w:rsidRPr="0057242E" w:rsidRDefault="0057242E" w:rsidP="0057242E">
            <w:pPr>
              <w:spacing w:after="0"/>
              <w:rPr>
                <w:ins w:id="12474" w:author="Arjan Kloosterboer" w:date="2017-08-14T16:50:00Z"/>
                <w:rFonts w:ascii="Calibri" w:hAnsi="Calibri" w:cs="Calibri"/>
                <w:color w:val="000000"/>
                <w:lang w:val="nl-NL"/>
              </w:rPr>
            </w:pPr>
            <w:ins w:id="12475" w:author="Arjan Kloosterboer" w:date="2017-08-14T16:50:00Z">
              <w:r w:rsidRPr="0057242E">
                <w:rPr>
                  <w:rFonts w:ascii="Calibri" w:hAnsi="Calibri" w:cs="Calibri"/>
                  <w:b/>
                  <w:bCs/>
                  <w:color w:val="000000"/>
                  <w:lang w:val="nl-NL"/>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6FAC9D3F" w14:textId="77777777" w:rsidR="0057242E" w:rsidRPr="0057242E" w:rsidRDefault="0057242E" w:rsidP="0057242E">
            <w:pPr>
              <w:spacing w:after="0"/>
              <w:rPr>
                <w:ins w:id="12476" w:author="Arjan Kloosterboer" w:date="2017-08-14T16:50:00Z"/>
                <w:rFonts w:ascii="Calibri" w:hAnsi="Calibri" w:cs="Calibri"/>
                <w:color w:val="0F0F0F"/>
                <w:lang w:val="nl-NL"/>
              </w:rPr>
            </w:pPr>
          </w:p>
        </w:tc>
      </w:tr>
      <w:tr w:rsidR="0057242E" w:rsidRPr="0057242E" w14:paraId="433DEFA5" w14:textId="77777777" w:rsidTr="0028070E">
        <w:trPr>
          <w:ins w:id="12477"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03FB4952" w14:textId="77777777" w:rsidR="0057242E" w:rsidRPr="0057242E" w:rsidRDefault="0057242E" w:rsidP="0057242E">
            <w:pPr>
              <w:spacing w:after="0"/>
              <w:rPr>
                <w:ins w:id="12478" w:author="Arjan Kloosterboer" w:date="2017-08-14T16:50:00Z"/>
                <w:rFonts w:ascii="Calibri" w:hAnsi="Calibri" w:cs="Calibri"/>
                <w:color w:val="000000"/>
                <w:lang w:val="nl-NL"/>
              </w:rPr>
            </w:pPr>
            <w:ins w:id="12479" w:author="Arjan Kloosterboer" w:date="2017-08-14T16:50:00Z">
              <w:r w:rsidRPr="0057242E">
                <w:rPr>
                  <w:rFonts w:ascii="Calibri" w:hAnsi="Calibri" w:cs="Calibri"/>
                  <w:b/>
                  <w:bCs/>
                  <w:color w:val="000000"/>
                  <w:lang w:val="nl-NL"/>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5A387719" w14:textId="77777777" w:rsidR="0057242E" w:rsidRPr="0057242E" w:rsidRDefault="0057242E" w:rsidP="0057242E">
            <w:pPr>
              <w:spacing w:after="0"/>
              <w:rPr>
                <w:ins w:id="12480" w:author="Arjan Kloosterboer" w:date="2017-08-14T16:50:00Z"/>
                <w:rFonts w:ascii="Calibri" w:hAnsi="Calibri" w:cs="Calibri"/>
                <w:color w:val="0F0F0F"/>
                <w:lang w:val="nl-NL"/>
              </w:rPr>
            </w:pPr>
            <w:ins w:id="12481" w:author="Arjan Kloosterboer" w:date="2017-08-14T16:50:00Z">
              <w:r w:rsidRPr="0057242E">
                <w:rPr>
                  <w:rFonts w:ascii="Calibri" w:hAnsi="Calibri" w:cs="Calibri"/>
                  <w:color w:val="000000"/>
                  <w:lang w:val="nl-NL"/>
                </w:rPr>
                <w:t xml:space="preserve">Aanduiding van de mate waarin het zaakdossier van de ZAAK voor de openbaarheid bestemd is. </w:t>
              </w:r>
            </w:ins>
          </w:p>
        </w:tc>
      </w:tr>
      <w:tr w:rsidR="0057242E" w14:paraId="73C2AA3B" w14:textId="77777777" w:rsidTr="0028070E">
        <w:trPr>
          <w:trHeight w:val="230"/>
          <w:ins w:id="12482"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3A1F668E" w14:textId="77777777" w:rsidR="0057242E" w:rsidRDefault="0057242E" w:rsidP="0057242E">
            <w:pPr>
              <w:spacing w:after="0"/>
              <w:rPr>
                <w:ins w:id="12483" w:author="Arjan Kloosterboer" w:date="2017-08-14T16:50:00Z"/>
                <w:rFonts w:ascii="Calibri" w:hAnsi="Calibri" w:cs="Calibri"/>
                <w:color w:val="000000"/>
              </w:rPr>
            </w:pPr>
            <w:ins w:id="12484" w:author="Arjan Kloosterboer" w:date="2017-08-14T16:50:00Z">
              <w:r>
                <w:rPr>
                  <w:rFonts w:ascii="Calibri" w:hAnsi="Calibri" w:cs="Calibri"/>
                  <w:b/>
                  <w:bCs/>
                  <w:color w:val="000000"/>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61AE38B7" w14:textId="77777777" w:rsidR="0057242E" w:rsidRDefault="0057242E" w:rsidP="0057242E">
            <w:pPr>
              <w:spacing w:after="0"/>
              <w:rPr>
                <w:ins w:id="12485" w:author="Arjan Kloosterboer" w:date="2017-08-14T16:50:00Z"/>
                <w:rFonts w:ascii="Calibri" w:hAnsi="Calibri" w:cs="Calibri"/>
                <w:color w:val="0F0F0F"/>
              </w:rPr>
            </w:pPr>
            <w:ins w:id="12486" w:author="Arjan Kloosterboer" w:date="2017-08-14T16:50:00Z">
              <w:r>
                <w:rPr>
                  <w:rFonts w:ascii="Calibri" w:hAnsi="Calibri" w:cs="Calibri"/>
                  <w:color w:val="0F0F0F"/>
                </w:rPr>
                <w:t>KING</w:t>
              </w:r>
            </w:ins>
          </w:p>
        </w:tc>
      </w:tr>
      <w:tr w:rsidR="0057242E" w14:paraId="06A91351" w14:textId="77777777" w:rsidTr="0028070E">
        <w:trPr>
          <w:ins w:id="12487"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0E098CE7" w14:textId="77777777" w:rsidR="0057242E" w:rsidRDefault="0057242E" w:rsidP="0057242E">
            <w:pPr>
              <w:spacing w:after="0"/>
              <w:rPr>
                <w:ins w:id="12488" w:author="Arjan Kloosterboer" w:date="2017-08-14T16:50:00Z"/>
                <w:rFonts w:ascii="Calibri" w:hAnsi="Calibri" w:cs="Calibri"/>
                <w:color w:val="000000"/>
              </w:rPr>
            </w:pPr>
            <w:ins w:id="12489" w:author="Arjan Kloosterboer" w:date="2017-08-14T16:50:00Z">
              <w:r>
                <w:rPr>
                  <w:rFonts w:ascii="Calibri" w:hAnsi="Calibri" w:cs="Calibri"/>
                  <w:b/>
                  <w:bCs/>
                  <w:color w:val="000000"/>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1F6F29F3" w14:textId="77777777" w:rsidR="0057242E" w:rsidRDefault="0057242E" w:rsidP="0057242E">
            <w:pPr>
              <w:spacing w:after="0"/>
              <w:rPr>
                <w:ins w:id="12490" w:author="Arjan Kloosterboer" w:date="2017-08-14T16:50:00Z"/>
                <w:rFonts w:ascii="Calibri" w:hAnsi="Calibri" w:cs="Calibri"/>
                <w:color w:val="0F0F0F"/>
              </w:rPr>
            </w:pPr>
            <w:ins w:id="12491" w:author="Arjan Kloosterboer" w:date="2017-08-14T16:50:00Z">
              <w:r>
                <w:rPr>
                  <w:rFonts w:ascii="Calibri" w:hAnsi="Calibri" w:cs="Calibri"/>
                  <w:color w:val="0F0F0F"/>
                </w:rPr>
                <w:t>20-12-2016</w:t>
              </w:r>
            </w:ins>
          </w:p>
        </w:tc>
      </w:tr>
      <w:tr w:rsidR="0057242E" w14:paraId="2B954E2F" w14:textId="77777777" w:rsidTr="0028070E">
        <w:trPr>
          <w:ins w:id="12492"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1F56BB35" w14:textId="77777777" w:rsidR="0057242E" w:rsidRDefault="0057242E" w:rsidP="0057242E">
            <w:pPr>
              <w:spacing w:after="0"/>
              <w:rPr>
                <w:ins w:id="12493" w:author="Arjan Kloosterboer" w:date="2017-08-14T16:50:00Z"/>
                <w:rFonts w:ascii="Calibri" w:hAnsi="Calibri" w:cs="Calibri"/>
                <w:color w:val="000000"/>
              </w:rPr>
            </w:pPr>
            <w:ins w:id="12494" w:author="Arjan Kloosterboer" w:date="2017-08-14T16:50:00Z">
              <w:r>
                <w:rPr>
                  <w:rFonts w:ascii="Calibri" w:hAnsi="Calibri" w:cs="Calibri"/>
                  <w:b/>
                  <w:bCs/>
                  <w:color w:val="000000"/>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5D589D3E" w14:textId="77777777" w:rsidR="0057242E" w:rsidRDefault="0057242E" w:rsidP="0057242E">
            <w:pPr>
              <w:spacing w:after="0"/>
              <w:rPr>
                <w:ins w:id="12495" w:author="Arjan Kloosterboer" w:date="2017-08-14T16:50:00Z"/>
                <w:rFonts w:ascii="Calibri" w:hAnsi="Calibri" w:cs="Calibri"/>
                <w:color w:val="0F0F0F"/>
              </w:rPr>
            </w:pPr>
            <w:ins w:id="12496" w:author="Arjan Kloosterboer" w:date="2017-08-14T16:50:00Z">
              <w:r>
                <w:rPr>
                  <w:rFonts w:ascii="Calibri" w:hAnsi="Calibri" w:cs="Calibri"/>
                  <w:color w:val="0F0F0F"/>
                </w:rPr>
                <w:t>vertrouwelijkheidaanduiding</w:t>
              </w:r>
            </w:ins>
          </w:p>
        </w:tc>
      </w:tr>
      <w:tr w:rsidR="0057242E" w14:paraId="1FBFFF3B" w14:textId="77777777" w:rsidTr="0028070E">
        <w:trPr>
          <w:trHeight w:val="230"/>
          <w:ins w:id="12497"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19E521D1" w14:textId="77777777" w:rsidR="0057242E" w:rsidRDefault="0057242E" w:rsidP="0057242E">
            <w:pPr>
              <w:spacing w:after="0"/>
              <w:rPr>
                <w:ins w:id="12498" w:author="Arjan Kloosterboer" w:date="2017-08-14T16:50:00Z"/>
                <w:rFonts w:ascii="Calibri" w:hAnsi="Calibri" w:cs="Calibri"/>
                <w:color w:val="000000"/>
              </w:rPr>
            </w:pPr>
            <w:ins w:id="12499" w:author="Arjan Kloosterboer" w:date="2017-08-14T16:50:00Z">
              <w:r>
                <w:rPr>
                  <w:rFonts w:ascii="Calibri" w:hAnsi="Calibri" w:cs="Calibri"/>
                  <w:b/>
                  <w:bCs/>
                  <w:color w:val="000000"/>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064F0002" w14:textId="77777777" w:rsidR="0057242E" w:rsidRDefault="0057242E" w:rsidP="0057242E">
            <w:pPr>
              <w:spacing w:after="0"/>
              <w:rPr>
                <w:ins w:id="12500" w:author="Arjan Kloosterboer" w:date="2017-08-14T16:50:00Z"/>
                <w:rFonts w:ascii="Calibri" w:hAnsi="Calibri" w:cs="Calibri"/>
                <w:color w:val="0F0F0F"/>
              </w:rPr>
            </w:pPr>
          </w:p>
        </w:tc>
      </w:tr>
      <w:tr w:rsidR="0057242E" w14:paraId="6511C9FA" w14:textId="77777777" w:rsidTr="0028070E">
        <w:trPr>
          <w:trHeight w:val="215"/>
          <w:ins w:id="12501"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23AF3E3F" w14:textId="77777777" w:rsidR="0057242E" w:rsidRDefault="0057242E" w:rsidP="0057242E">
            <w:pPr>
              <w:spacing w:after="0"/>
              <w:rPr>
                <w:ins w:id="12502" w:author="Arjan Kloosterboer" w:date="2017-08-14T16:50:00Z"/>
                <w:rFonts w:ascii="Calibri" w:hAnsi="Calibri" w:cs="Calibri"/>
                <w:color w:val="000000"/>
              </w:rPr>
            </w:pPr>
            <w:ins w:id="12503" w:author="Arjan Kloosterboer" w:date="2017-08-14T16:50:00Z">
              <w:r>
                <w:rPr>
                  <w:rFonts w:ascii="Calibri" w:hAnsi="Calibri" w:cs="Calibri"/>
                  <w:b/>
                  <w:bCs/>
                  <w:color w:val="000000"/>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14F3B920" w14:textId="77777777" w:rsidR="0057242E" w:rsidRDefault="0057242E" w:rsidP="0057242E">
            <w:pPr>
              <w:spacing w:after="0"/>
              <w:rPr>
                <w:ins w:id="12504" w:author="Arjan Kloosterboer" w:date="2017-08-14T16:50:00Z"/>
                <w:rFonts w:ascii="Calibri" w:hAnsi="Calibri" w:cs="Calibri"/>
                <w:color w:val="0F0F0F"/>
              </w:rPr>
            </w:pPr>
            <w:ins w:id="12505" w:author="Arjan Kloosterboer" w:date="2017-08-14T16:50:00Z">
              <w:r>
                <w:rPr>
                  <w:rFonts w:ascii="Calibri" w:hAnsi="Calibri" w:cs="Calibri"/>
                  <w:color w:val="0F0F0F"/>
                </w:rPr>
                <w:t>Ja</w:t>
              </w:r>
            </w:ins>
          </w:p>
        </w:tc>
      </w:tr>
      <w:tr w:rsidR="0057242E" w14:paraId="10B38B65" w14:textId="77777777" w:rsidTr="0028070E">
        <w:trPr>
          <w:trHeight w:val="230"/>
          <w:ins w:id="12506"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767E755A" w14:textId="77777777" w:rsidR="0057242E" w:rsidRDefault="0057242E" w:rsidP="0057242E">
            <w:pPr>
              <w:spacing w:after="0"/>
              <w:rPr>
                <w:ins w:id="12507" w:author="Arjan Kloosterboer" w:date="2017-08-14T16:50:00Z"/>
                <w:rFonts w:ascii="Calibri" w:hAnsi="Calibri" w:cs="Calibri"/>
                <w:color w:val="000000"/>
              </w:rPr>
            </w:pPr>
            <w:ins w:id="12508" w:author="Arjan Kloosterboer" w:date="2017-08-14T16:50:00Z">
              <w:r>
                <w:rPr>
                  <w:rFonts w:ascii="Calibri" w:hAnsi="Calibri" w:cs="Calibri"/>
                  <w:b/>
                  <w:bCs/>
                  <w:color w:val="000000"/>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6C68EF5C" w14:textId="77777777" w:rsidR="0057242E" w:rsidRDefault="0057242E" w:rsidP="0057242E">
            <w:pPr>
              <w:spacing w:after="0"/>
              <w:rPr>
                <w:ins w:id="12509" w:author="Arjan Kloosterboer" w:date="2017-08-14T16:50:00Z"/>
                <w:rFonts w:ascii="Calibri" w:hAnsi="Calibri" w:cs="Calibri"/>
                <w:color w:val="0F0F0F"/>
              </w:rPr>
            </w:pPr>
            <w:ins w:id="12510" w:author="Arjan Kloosterboer" w:date="2017-08-14T16:50:00Z">
              <w:r>
                <w:rPr>
                  <w:rFonts w:ascii="Calibri" w:hAnsi="Calibri" w:cs="Calibri"/>
                  <w:color w:val="0F0F0F"/>
                </w:rPr>
                <w:t>Nee</w:t>
              </w:r>
            </w:ins>
          </w:p>
        </w:tc>
      </w:tr>
      <w:tr w:rsidR="0057242E" w14:paraId="0BA2A5FC" w14:textId="77777777" w:rsidTr="0028070E">
        <w:trPr>
          <w:trHeight w:val="230"/>
          <w:ins w:id="12511"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52F7559E" w14:textId="77777777" w:rsidR="0057242E" w:rsidRDefault="0057242E" w:rsidP="0057242E">
            <w:pPr>
              <w:spacing w:after="0"/>
              <w:rPr>
                <w:ins w:id="12512" w:author="Arjan Kloosterboer" w:date="2017-08-14T16:50:00Z"/>
                <w:rFonts w:ascii="Calibri" w:hAnsi="Calibri" w:cs="Calibri"/>
                <w:color w:val="000000"/>
              </w:rPr>
            </w:pPr>
            <w:ins w:id="12513" w:author="Arjan Kloosterboer" w:date="2017-08-14T16:50:00Z">
              <w:r>
                <w:rPr>
                  <w:rFonts w:ascii="Calibri" w:hAnsi="Calibri" w:cs="Calibri"/>
                  <w:b/>
                  <w:bCs/>
                  <w:color w:val="000000"/>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759C6384" w14:textId="77777777" w:rsidR="0057242E" w:rsidRDefault="0057242E" w:rsidP="0057242E">
            <w:pPr>
              <w:spacing w:after="0"/>
              <w:rPr>
                <w:ins w:id="12514" w:author="Arjan Kloosterboer" w:date="2017-08-14T16:50:00Z"/>
                <w:rFonts w:ascii="Calibri" w:hAnsi="Calibri" w:cs="Calibri"/>
                <w:color w:val="0F0F0F"/>
              </w:rPr>
            </w:pPr>
            <w:ins w:id="12515" w:author="Arjan Kloosterboer" w:date="2017-08-14T16:50:00Z">
              <w:r>
                <w:rPr>
                  <w:rFonts w:ascii="Calibri" w:hAnsi="Calibri" w:cs="Calibri"/>
                  <w:color w:val="0F0F0F"/>
                </w:rPr>
                <w:t>Nee</w:t>
              </w:r>
            </w:ins>
          </w:p>
        </w:tc>
      </w:tr>
      <w:tr w:rsidR="0057242E" w14:paraId="3DC75D4B" w14:textId="77777777" w:rsidTr="0028070E">
        <w:trPr>
          <w:ins w:id="12516"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79C65EBA" w14:textId="77777777" w:rsidR="0057242E" w:rsidRDefault="0057242E" w:rsidP="0057242E">
            <w:pPr>
              <w:spacing w:after="0"/>
              <w:rPr>
                <w:ins w:id="12517" w:author="Arjan Kloosterboer" w:date="2017-08-14T16:50:00Z"/>
                <w:rFonts w:ascii="Calibri" w:hAnsi="Calibri" w:cs="Calibri"/>
                <w:color w:val="000000"/>
              </w:rPr>
            </w:pPr>
            <w:ins w:id="12518" w:author="Arjan Kloosterboer" w:date="2017-08-14T16:50:00Z">
              <w:r>
                <w:rPr>
                  <w:rFonts w:ascii="Calibri" w:hAnsi="Calibri" w:cs="Calibri"/>
                  <w:b/>
                  <w:bCs/>
                  <w:color w:val="000000"/>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4A2D0FE3" w14:textId="77777777" w:rsidR="0057242E" w:rsidRDefault="0057242E" w:rsidP="0057242E">
            <w:pPr>
              <w:spacing w:after="0"/>
              <w:rPr>
                <w:ins w:id="12519" w:author="Arjan Kloosterboer" w:date="2017-08-14T16:50:00Z"/>
                <w:rFonts w:ascii="Calibri" w:hAnsi="Calibri" w:cs="Calibri"/>
                <w:color w:val="0F0F0F"/>
              </w:rPr>
            </w:pPr>
            <w:ins w:id="12520" w:author="Arjan Kloosterboer" w:date="2017-08-14T16:50:00Z">
              <w:r>
                <w:rPr>
                  <w:rFonts w:ascii="Calibri" w:hAnsi="Calibri" w:cs="Calibri"/>
                  <w:color w:val="0F0F0F"/>
                </w:rPr>
                <w:t>Nee</w:t>
              </w:r>
            </w:ins>
          </w:p>
        </w:tc>
      </w:tr>
      <w:tr w:rsidR="0057242E" w14:paraId="7D92E290" w14:textId="77777777" w:rsidTr="0028070E">
        <w:trPr>
          <w:trHeight w:val="230"/>
          <w:ins w:id="12521"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2452DA51" w14:textId="77777777" w:rsidR="0057242E" w:rsidRDefault="0057242E" w:rsidP="0057242E">
            <w:pPr>
              <w:spacing w:after="0"/>
              <w:rPr>
                <w:ins w:id="12522" w:author="Arjan Kloosterboer" w:date="2017-08-14T16:50:00Z"/>
                <w:rFonts w:ascii="Calibri" w:hAnsi="Calibri" w:cs="Calibri"/>
                <w:color w:val="000000"/>
              </w:rPr>
            </w:pPr>
            <w:ins w:id="12523" w:author="Arjan Kloosterboer" w:date="2017-08-14T16:50:00Z">
              <w:r>
                <w:rPr>
                  <w:rFonts w:ascii="Calibri" w:hAnsi="Calibri" w:cs="Calibri"/>
                  <w:b/>
                  <w:bCs/>
                  <w:color w:val="000000"/>
                </w:rPr>
                <w:t>Kardinaliteit</w:t>
              </w:r>
            </w:ins>
          </w:p>
        </w:tc>
        <w:tc>
          <w:tcPr>
            <w:tcW w:w="6030" w:type="dxa"/>
            <w:gridSpan w:val="2"/>
            <w:tcBorders>
              <w:top w:val="nil"/>
              <w:left w:val="nil"/>
              <w:bottom w:val="nil"/>
              <w:right w:val="nil"/>
            </w:tcBorders>
            <w:tcMar>
              <w:top w:w="0" w:type="dxa"/>
              <w:left w:w="60" w:type="dxa"/>
              <w:bottom w:w="0" w:type="dxa"/>
              <w:right w:w="60" w:type="dxa"/>
            </w:tcMar>
          </w:tcPr>
          <w:p w14:paraId="198E27A0" w14:textId="77777777" w:rsidR="0057242E" w:rsidRDefault="0057242E" w:rsidP="0057242E">
            <w:pPr>
              <w:spacing w:after="0"/>
              <w:rPr>
                <w:ins w:id="12524" w:author="Arjan Kloosterboer" w:date="2017-08-14T16:50:00Z"/>
                <w:rFonts w:ascii="Calibri" w:hAnsi="Calibri" w:cs="Calibri"/>
                <w:color w:val="0F0F0F"/>
              </w:rPr>
            </w:pPr>
            <w:ins w:id="12525" w:author="Arjan Kloosterboer" w:date="2017-08-14T16:50:00Z">
              <w:r>
                <w:rPr>
                  <w:rFonts w:ascii="Calibri" w:hAnsi="Calibri" w:cs="Calibri"/>
                  <w:color w:val="0F0F0F"/>
                </w:rPr>
                <w:t>0 - 1</w:t>
              </w:r>
            </w:ins>
          </w:p>
        </w:tc>
      </w:tr>
      <w:tr w:rsidR="0057242E" w14:paraId="78DA5172" w14:textId="77777777" w:rsidTr="0028070E">
        <w:trPr>
          <w:trHeight w:val="230"/>
          <w:ins w:id="12526"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070AAC6C" w14:textId="77777777" w:rsidR="0057242E" w:rsidRDefault="0057242E" w:rsidP="0057242E">
            <w:pPr>
              <w:spacing w:after="0"/>
              <w:rPr>
                <w:ins w:id="12527" w:author="Arjan Kloosterboer" w:date="2017-08-14T16:50:00Z"/>
                <w:rFonts w:ascii="Calibri" w:hAnsi="Calibri" w:cs="Calibri"/>
                <w:color w:val="000000"/>
              </w:rPr>
            </w:pPr>
            <w:ins w:id="12528" w:author="Arjan Kloosterboer" w:date="2017-08-14T16:50:00Z">
              <w:r>
                <w:rPr>
                  <w:rFonts w:ascii="Calibri" w:hAnsi="Calibri" w:cs="Calibri"/>
                  <w:b/>
                  <w:bCs/>
                  <w:color w:val="000000"/>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3F855352" w14:textId="77777777" w:rsidR="0057242E" w:rsidRDefault="0057242E" w:rsidP="0057242E">
            <w:pPr>
              <w:spacing w:after="0"/>
              <w:rPr>
                <w:ins w:id="12529" w:author="Arjan Kloosterboer" w:date="2017-08-14T16:50:00Z"/>
                <w:rFonts w:ascii="Calibri" w:hAnsi="Calibri" w:cs="Calibri"/>
                <w:color w:val="0F0F0F"/>
              </w:rPr>
            </w:pPr>
            <w:ins w:id="12530" w:author="Arjan Kloosterboer" w:date="2017-08-14T16:50:00Z">
              <w:r>
                <w:rPr>
                  <w:rFonts w:ascii="Calibri" w:hAnsi="Calibri" w:cs="Calibri"/>
                  <w:color w:val="0F0F0F"/>
                </w:rPr>
                <w:t>Gemeentelijk kerngegeven</w:t>
              </w:r>
            </w:ins>
          </w:p>
        </w:tc>
      </w:tr>
      <w:tr w:rsidR="0057242E" w:rsidRPr="0057242E" w14:paraId="7794DB10" w14:textId="77777777" w:rsidTr="0028070E">
        <w:trPr>
          <w:trHeight w:val="230"/>
          <w:ins w:id="12531" w:author="Arjan Kloosterboer" w:date="2017-08-14T16:50:00Z"/>
        </w:trPr>
        <w:tc>
          <w:tcPr>
            <w:tcW w:w="3330" w:type="dxa"/>
            <w:gridSpan w:val="2"/>
            <w:tcBorders>
              <w:top w:val="nil"/>
              <w:left w:val="nil"/>
              <w:bottom w:val="nil"/>
              <w:right w:val="nil"/>
            </w:tcBorders>
            <w:tcMar>
              <w:top w:w="0" w:type="dxa"/>
              <w:left w:w="60" w:type="dxa"/>
              <w:bottom w:w="0" w:type="dxa"/>
              <w:right w:w="60" w:type="dxa"/>
            </w:tcMar>
          </w:tcPr>
          <w:p w14:paraId="6A736864" w14:textId="77777777" w:rsidR="0057242E" w:rsidRDefault="0057242E" w:rsidP="0057242E">
            <w:pPr>
              <w:spacing w:after="0"/>
              <w:rPr>
                <w:ins w:id="12532" w:author="Arjan Kloosterboer" w:date="2017-08-14T16:50:00Z"/>
                <w:rFonts w:ascii="Calibri" w:hAnsi="Calibri" w:cs="Calibri"/>
                <w:b/>
                <w:bCs/>
                <w:color w:val="000000"/>
              </w:rPr>
            </w:pPr>
            <w:ins w:id="12533" w:author="Arjan Kloosterboer" w:date="2017-08-14T16:50:00Z">
              <w:r>
                <w:rPr>
                  <w:rFonts w:ascii="Calibri" w:hAnsi="Calibri" w:cs="Calibri"/>
                  <w:b/>
                  <w:bCs/>
                  <w:color w:val="000000"/>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6878A668" w14:textId="77777777" w:rsidR="0057242E" w:rsidRPr="0057242E" w:rsidRDefault="0057242E" w:rsidP="0057242E">
            <w:pPr>
              <w:spacing w:after="0"/>
              <w:rPr>
                <w:ins w:id="12534" w:author="Arjan Kloosterboer" w:date="2017-08-14T16:50:00Z"/>
                <w:rFonts w:ascii="Calibri" w:hAnsi="Calibri" w:cs="Calibri"/>
                <w:color w:val="0F0F0F"/>
                <w:lang w:val="nl-NL"/>
              </w:rPr>
            </w:pPr>
            <w:ins w:id="12535" w:author="Arjan Kloosterboer" w:date="2017-08-14T16:50:00Z">
              <w:r w:rsidRPr="0057242E">
                <w:rPr>
                  <w:rFonts w:ascii="Calibri" w:hAnsi="Calibri" w:cs="Calibri"/>
                  <w:color w:val="0F0F0F"/>
                  <w:lang w:val="nl-NL"/>
                </w:rPr>
                <w:t>1) De attribuutsoort wordt alleen van een waarde voorzien indien de aard van de vertrouwelijk afwijkt van de vertrouwelijkheid van het gerelateerde zaaktype.</w:t>
              </w:r>
            </w:ins>
          </w:p>
        </w:tc>
      </w:tr>
      <w:tr w:rsidR="0057242E" w14:paraId="685560D1" w14:textId="77777777" w:rsidTr="0028070E">
        <w:trPr>
          <w:ins w:id="12536" w:author="Arjan Kloosterboer" w:date="2017-08-14T16:50:00Z"/>
        </w:trPr>
        <w:tc>
          <w:tcPr>
            <w:tcW w:w="9360" w:type="dxa"/>
            <w:gridSpan w:val="4"/>
            <w:tcBorders>
              <w:top w:val="nil"/>
              <w:left w:val="nil"/>
              <w:bottom w:val="nil"/>
              <w:right w:val="nil"/>
            </w:tcBorders>
            <w:tcMar>
              <w:top w:w="0" w:type="dxa"/>
              <w:left w:w="60" w:type="dxa"/>
              <w:bottom w:w="0" w:type="dxa"/>
              <w:right w:w="60" w:type="dxa"/>
            </w:tcMar>
          </w:tcPr>
          <w:p w14:paraId="24A4FB9C" w14:textId="77777777" w:rsidR="0057242E" w:rsidRDefault="0057242E" w:rsidP="0057242E">
            <w:pPr>
              <w:spacing w:after="0"/>
              <w:rPr>
                <w:ins w:id="12537" w:author="Arjan Kloosterboer" w:date="2017-08-14T16:50:00Z"/>
                <w:rFonts w:ascii="Calibri" w:hAnsi="Calibri" w:cs="Calibri"/>
                <w:color w:val="0F0F0F"/>
              </w:rPr>
            </w:pPr>
            <w:ins w:id="12538" w:author="Arjan Kloosterboer" w:date="2017-08-14T16:50:00Z">
              <w:r>
                <w:rPr>
                  <w:rFonts w:ascii="Calibri" w:hAnsi="Calibri" w:cs="Calibri"/>
                  <w:b/>
                  <w:bCs/>
                  <w:color w:val="0F0F0F"/>
                </w:rPr>
                <w:t>Toelichting</w:t>
              </w:r>
            </w:ins>
          </w:p>
        </w:tc>
      </w:tr>
      <w:tr w:rsidR="0057242E" w:rsidRPr="0057242E" w14:paraId="648190D7" w14:textId="77777777" w:rsidTr="0028070E">
        <w:trPr>
          <w:ins w:id="12539" w:author="Arjan Kloosterboer" w:date="2017-08-14T16:50:00Z"/>
        </w:trPr>
        <w:tc>
          <w:tcPr>
            <w:tcW w:w="450" w:type="dxa"/>
            <w:tcBorders>
              <w:top w:val="nil"/>
              <w:left w:val="nil"/>
              <w:bottom w:val="nil"/>
              <w:right w:val="nil"/>
            </w:tcBorders>
            <w:tcMar>
              <w:top w:w="0" w:type="dxa"/>
              <w:left w:w="60" w:type="dxa"/>
              <w:bottom w:w="0" w:type="dxa"/>
              <w:right w:w="60" w:type="dxa"/>
            </w:tcMar>
          </w:tcPr>
          <w:p w14:paraId="2E702744" w14:textId="77777777" w:rsidR="0057242E" w:rsidRDefault="0057242E" w:rsidP="0057242E">
            <w:pPr>
              <w:spacing w:after="0"/>
              <w:rPr>
                <w:ins w:id="12540" w:author="Arjan Kloosterboer" w:date="2017-08-14T16:50:00Z"/>
                <w:rFonts w:ascii="Calibri" w:hAnsi="Calibri" w:cs="Calibri"/>
                <w:b/>
                <w:bCs/>
                <w:color w:val="0F0F0F"/>
              </w:rPr>
            </w:pPr>
          </w:p>
        </w:tc>
        <w:tc>
          <w:tcPr>
            <w:tcW w:w="8910" w:type="dxa"/>
            <w:gridSpan w:val="3"/>
            <w:tcBorders>
              <w:top w:val="nil"/>
              <w:left w:val="nil"/>
              <w:bottom w:val="nil"/>
              <w:right w:val="nil"/>
            </w:tcBorders>
            <w:tcMar>
              <w:top w:w="0" w:type="dxa"/>
              <w:left w:w="60" w:type="dxa"/>
              <w:bottom w:w="0" w:type="dxa"/>
              <w:right w:w="60" w:type="dxa"/>
            </w:tcMar>
          </w:tcPr>
          <w:p w14:paraId="1F9F206A" w14:textId="77777777" w:rsidR="0057242E" w:rsidRPr="0057242E" w:rsidRDefault="0057242E" w:rsidP="0057242E">
            <w:pPr>
              <w:spacing w:after="0"/>
              <w:rPr>
                <w:ins w:id="12541" w:author="Arjan Kloosterboer" w:date="2017-08-14T16:50:00Z"/>
                <w:rFonts w:ascii="Calibri" w:hAnsi="Calibri" w:cs="Calibri"/>
                <w:color w:val="0F0F0F"/>
                <w:lang w:val="nl-NL"/>
              </w:rPr>
            </w:pPr>
            <w:ins w:id="12542" w:author="Arjan Kloosterboer" w:date="2017-08-14T16:50:00Z">
              <w:r w:rsidRPr="0057242E">
                <w:rPr>
                  <w:rFonts w:ascii="Calibri" w:hAnsi="Calibri" w:cs="Calibri"/>
                  <w:color w:val="0F0F0F"/>
                  <w:lang w:val="nl-NL"/>
                </w:rPr>
                <w:t xml:space="preserve">Een zaakdossier betreft alle informatie over een zaak inclusief alle daarbij geregistreerde documenten. De vertroiwelijkheid daarvan is gedefinieerd bij het zaaktype die van toepassing is op de zaak. Alleen als de vertrouwelijkheid van een zaak afwijkt van die van het zaaktype, dan wordt de vertrouwelijkheid ook van de zaak vastgelegd en 'overschrijft' dit de vertroiuwelijkheid van het zaaktype voor de zaak. </w:t>
              </w:r>
            </w:ins>
          </w:p>
          <w:p w14:paraId="36AB4BA4" w14:textId="77777777" w:rsidR="0057242E" w:rsidRPr="0057242E" w:rsidRDefault="0057242E" w:rsidP="0057242E">
            <w:pPr>
              <w:spacing w:after="0"/>
              <w:rPr>
                <w:ins w:id="12543" w:author="Arjan Kloosterboer" w:date="2017-08-14T16:50:00Z"/>
                <w:rFonts w:ascii="Calibri" w:hAnsi="Calibri" w:cs="Calibri"/>
                <w:color w:val="0F0F0F"/>
                <w:lang w:val="nl-NL"/>
              </w:rPr>
            </w:pPr>
            <w:ins w:id="12544" w:author="Arjan Kloosterboer" w:date="2017-08-14T16:50:00Z">
              <w:r w:rsidRPr="0057242E">
                <w:rPr>
                  <w:rFonts w:ascii="Calibri" w:hAnsi="Calibri" w:cs="Calibri"/>
                  <w:color w:val="0F0F0F"/>
                  <w:lang w:val="nl-NL"/>
                </w:rPr>
                <w:t>De domeinwaarden zijn afgeleid van het Besluit voorschrift informatiebeveiliging rijksdienst bijzondere informatie (VIRBI).</w:t>
              </w:r>
            </w:ins>
          </w:p>
        </w:tc>
      </w:tr>
    </w:tbl>
    <w:p w14:paraId="67926297" w14:textId="77777777" w:rsidR="0099344B" w:rsidRDefault="0099344B" w:rsidP="00FC7BDD">
      <w:pPr>
        <w:rPr>
          <w:ins w:id="12545" w:author="Arjan Kloosterboer" w:date="2017-09-22T01:17:00Z"/>
          <w:lang w:val="nl-NL"/>
        </w:rPr>
      </w:pPr>
    </w:p>
    <w:p w14:paraId="3D1EAC1B" w14:textId="355F5F28" w:rsidR="0099344B" w:rsidRDefault="0099344B" w:rsidP="0099344B">
      <w:pPr>
        <w:pStyle w:val="Kop3"/>
        <w:rPr>
          <w:lang w:val="nl-NL"/>
        </w:rPr>
      </w:pPr>
      <w:bookmarkStart w:id="12546" w:name="_Toc493812456"/>
      <w:r>
        <w:rPr>
          <w:lang w:val="nl-NL"/>
        </w:rPr>
        <w:t>Producten en diensten</w:t>
      </w:r>
      <w:bookmarkEnd w:id="12546"/>
    </w:p>
    <w:p w14:paraId="26D23EAD" w14:textId="075E61A1" w:rsidR="0099344B" w:rsidRDefault="0099344B" w:rsidP="00FC7BDD">
      <w:pPr>
        <w:rPr>
          <w:lang w:val="nl-NL"/>
        </w:rPr>
      </w:pPr>
      <w:r>
        <w:rPr>
          <w:lang w:val="nl-NL"/>
        </w:rPr>
        <w:t xml:space="preserve">Bij een zaakype in de ZTC2 (ImZTC) wordt gespecificeerd welke producten en/of diensten met zaken van dat zaaktype geleverd kunnen worden. Bij ZAAK ontbrak het kunnen specificeren van het product of dienst dat met een individuele zaak geleverd wordt. Dit is des te meer van belang bij </w:t>
      </w:r>
      <w:r w:rsidR="00F21024">
        <w:rPr>
          <w:lang w:val="nl-NL"/>
        </w:rPr>
        <w:t xml:space="preserve">de bestelling </w:t>
      </w:r>
      <w:r w:rsidR="00F21024">
        <w:rPr>
          <w:lang w:val="nl-NL"/>
        </w:rPr>
        <w:lastRenderedPageBreak/>
        <w:t>door de ene organisatie van een product of dienst bij een andere organisatie waarbij communicati tussen beide organisaties zaakgericht plaatsvindt. Hiertoe is de volgende attribuutsoort toegevoegd aan ZAAK.</w:t>
      </w:r>
    </w:p>
    <w:p w14:paraId="34C32E0B" w14:textId="77777777" w:rsidR="0099344B" w:rsidRPr="0099344B" w:rsidRDefault="0099344B" w:rsidP="0099344B">
      <w:pPr>
        <w:widowControl w:val="0"/>
        <w:autoSpaceDE w:val="0"/>
        <w:autoSpaceDN w:val="0"/>
        <w:adjustRightInd w:val="0"/>
        <w:spacing w:before="240" w:after="60" w:line="240" w:lineRule="auto"/>
        <w:outlineLvl w:val="3"/>
        <w:rPr>
          <w:ins w:id="12547" w:author="Arjan Kloosterboer" w:date="2017-09-22T01:17:00Z"/>
          <w:rFonts w:ascii="Arial" w:eastAsia="Times New Roman" w:hAnsi="Arial" w:cs="Arial"/>
          <w:b/>
          <w:color w:val="000000"/>
          <w:sz w:val="24"/>
          <w:szCs w:val="24"/>
          <w:lang w:val="nl-NL"/>
        </w:rPr>
      </w:pPr>
      <w:bookmarkStart w:id="12548" w:name="BKM_1827C0B5_D1EF_4D04_850B_E817F963BA17"/>
      <w:ins w:id="12549" w:author="Arjan Kloosterboer" w:date="2017-09-22T01:17:00Z">
        <w:r w:rsidRPr="0099344B">
          <w:rPr>
            <w:rFonts w:ascii="Arial" w:eastAsia="Times New Roman" w:hAnsi="Arial" w:cs="Arial"/>
            <w:b/>
            <w:color w:val="000000"/>
            <w:sz w:val="24"/>
            <w:szCs w:val="24"/>
            <w:lang w:val="nl-NL"/>
          </w:rPr>
          <w:t>«Attribuutsoort» Product of dienst</w:t>
        </w:r>
      </w:ins>
    </w:p>
    <w:tbl>
      <w:tblPr>
        <w:tblW w:w="0" w:type="auto"/>
        <w:tblInd w:w="60" w:type="dxa"/>
        <w:tblLayout w:type="fixed"/>
        <w:tblCellMar>
          <w:left w:w="60" w:type="dxa"/>
          <w:right w:w="60" w:type="dxa"/>
        </w:tblCellMar>
        <w:tblLook w:val="0000" w:firstRow="0" w:lastRow="0" w:firstColumn="0" w:lastColumn="0" w:noHBand="0" w:noVBand="0"/>
      </w:tblPr>
      <w:tblGrid>
        <w:gridCol w:w="450"/>
        <w:gridCol w:w="2880"/>
        <w:gridCol w:w="4320"/>
        <w:gridCol w:w="1710"/>
      </w:tblGrid>
      <w:tr w:rsidR="0099344B" w:rsidRPr="0099344B" w14:paraId="386AEE2E" w14:textId="77777777" w:rsidTr="0028070E">
        <w:trPr>
          <w:trHeight w:val="230"/>
          <w:ins w:id="12550" w:author="Arjan Kloosterboer" w:date="2017-09-22T01:17:00Z"/>
        </w:trPr>
        <w:tc>
          <w:tcPr>
            <w:tcW w:w="3330" w:type="dxa"/>
            <w:gridSpan w:val="2"/>
            <w:tcBorders>
              <w:top w:val="nil"/>
              <w:left w:val="nil"/>
              <w:bottom w:val="nil"/>
              <w:right w:val="nil"/>
            </w:tcBorders>
            <w:tcMar>
              <w:top w:w="0" w:type="dxa"/>
              <w:left w:w="60" w:type="dxa"/>
              <w:bottom w:w="0" w:type="dxa"/>
              <w:right w:w="60" w:type="dxa"/>
            </w:tcMar>
          </w:tcPr>
          <w:p w14:paraId="3ECA202E" w14:textId="77777777" w:rsidR="0099344B" w:rsidRPr="0099344B" w:rsidRDefault="0099344B" w:rsidP="0099344B">
            <w:pPr>
              <w:spacing w:after="0"/>
              <w:rPr>
                <w:ins w:id="12551" w:author="Arjan Kloosterboer" w:date="2017-09-22T01:17:00Z"/>
                <w:rFonts w:ascii="Calibri" w:eastAsia="Times New Roman" w:hAnsi="Calibri" w:cs="Calibri"/>
                <w:color w:val="000000"/>
                <w:lang w:val="nl-NL"/>
              </w:rPr>
            </w:pPr>
            <w:ins w:id="12552" w:author="Arjan Kloosterboer" w:date="2017-09-22T01:17:00Z">
              <w:r w:rsidRPr="0099344B">
                <w:rPr>
                  <w:rFonts w:ascii="Calibri" w:eastAsia="Times New Roman" w:hAnsi="Calibri" w:cs="Calibri"/>
                  <w:b/>
                  <w:bCs/>
                  <w:color w:val="000000"/>
                  <w:lang w:val="nl-NL"/>
                </w:rPr>
                <w:t xml:space="preserve">Naam </w:t>
              </w:r>
            </w:ins>
          </w:p>
        </w:tc>
        <w:tc>
          <w:tcPr>
            <w:tcW w:w="4320" w:type="dxa"/>
            <w:tcBorders>
              <w:top w:val="nil"/>
              <w:left w:val="nil"/>
              <w:bottom w:val="nil"/>
              <w:right w:val="nil"/>
            </w:tcBorders>
            <w:tcMar>
              <w:top w:w="0" w:type="dxa"/>
              <w:left w:w="60" w:type="dxa"/>
              <w:bottom w:w="0" w:type="dxa"/>
              <w:right w:w="60" w:type="dxa"/>
            </w:tcMar>
          </w:tcPr>
          <w:p w14:paraId="6B4169C9" w14:textId="77777777" w:rsidR="0099344B" w:rsidRPr="0099344B" w:rsidRDefault="0099344B" w:rsidP="0099344B">
            <w:pPr>
              <w:spacing w:after="0"/>
              <w:rPr>
                <w:ins w:id="12553" w:author="Arjan Kloosterboer" w:date="2017-09-22T01:17:00Z"/>
                <w:rFonts w:ascii="Calibri" w:eastAsia="Times New Roman" w:hAnsi="Calibri" w:cs="Calibri"/>
                <w:color w:val="0F0F0F"/>
                <w:lang w:val="nl-NL"/>
              </w:rPr>
            </w:pPr>
            <w:ins w:id="12554" w:author="Arjan Kloosterboer" w:date="2017-09-22T01:17:00Z">
              <w:r w:rsidRPr="0099344B">
                <w:rPr>
                  <w:rFonts w:ascii="Calibri" w:eastAsia="Times New Roman" w:hAnsi="Calibri" w:cs="Calibri"/>
                  <w:color w:val="0F0F0F"/>
                  <w:lang w:val="nl-NL"/>
                </w:rPr>
                <w:t>Product of dienst</w:t>
              </w:r>
            </w:ins>
          </w:p>
        </w:tc>
        <w:tc>
          <w:tcPr>
            <w:tcW w:w="1710" w:type="dxa"/>
            <w:tcBorders>
              <w:top w:val="nil"/>
              <w:left w:val="nil"/>
              <w:bottom w:val="nil"/>
              <w:right w:val="nil"/>
            </w:tcBorders>
            <w:tcMar>
              <w:top w:w="0" w:type="dxa"/>
              <w:left w:w="60" w:type="dxa"/>
              <w:bottom w:w="0" w:type="dxa"/>
              <w:right w:w="60" w:type="dxa"/>
            </w:tcMar>
          </w:tcPr>
          <w:p w14:paraId="4784457F" w14:textId="77777777" w:rsidR="0099344B" w:rsidRPr="0099344B" w:rsidRDefault="0099344B" w:rsidP="0099344B">
            <w:pPr>
              <w:spacing w:after="0"/>
              <w:jc w:val="right"/>
              <w:rPr>
                <w:ins w:id="12555" w:author="Arjan Kloosterboer" w:date="2017-09-22T01:17:00Z"/>
                <w:rFonts w:ascii="Calibri" w:eastAsia="Times New Roman" w:hAnsi="Calibri" w:cs="Calibri"/>
                <w:color w:val="0F0F0F"/>
                <w:lang w:val="nl-NL"/>
              </w:rPr>
            </w:pPr>
          </w:p>
        </w:tc>
      </w:tr>
      <w:tr w:rsidR="0099344B" w:rsidRPr="0099344B" w14:paraId="27113D95" w14:textId="77777777" w:rsidTr="0028070E">
        <w:trPr>
          <w:ins w:id="12556" w:author="Arjan Kloosterboer" w:date="2017-09-22T01:17:00Z"/>
        </w:trPr>
        <w:tc>
          <w:tcPr>
            <w:tcW w:w="3330" w:type="dxa"/>
            <w:gridSpan w:val="2"/>
            <w:tcBorders>
              <w:top w:val="nil"/>
              <w:left w:val="nil"/>
              <w:bottom w:val="nil"/>
              <w:right w:val="nil"/>
            </w:tcBorders>
            <w:tcMar>
              <w:top w:w="0" w:type="dxa"/>
              <w:left w:w="60" w:type="dxa"/>
              <w:bottom w:w="0" w:type="dxa"/>
              <w:right w:w="60" w:type="dxa"/>
            </w:tcMar>
          </w:tcPr>
          <w:p w14:paraId="79403AC4" w14:textId="77777777" w:rsidR="0099344B" w:rsidRPr="0099344B" w:rsidRDefault="0099344B" w:rsidP="0099344B">
            <w:pPr>
              <w:spacing w:after="0"/>
              <w:rPr>
                <w:ins w:id="12557" w:author="Arjan Kloosterboer" w:date="2017-09-22T01:17:00Z"/>
                <w:rFonts w:ascii="Calibri" w:eastAsia="Times New Roman" w:hAnsi="Calibri" w:cs="Calibri"/>
                <w:color w:val="000000"/>
                <w:lang w:val="nl-NL"/>
              </w:rPr>
            </w:pPr>
            <w:ins w:id="12558" w:author="Arjan Kloosterboer" w:date="2017-09-22T01:17:00Z">
              <w:r w:rsidRPr="0099344B">
                <w:rPr>
                  <w:rFonts w:ascii="Calibri" w:eastAsia="Times New Roman" w:hAnsi="Calibri" w:cs="Calibri"/>
                  <w:b/>
                  <w:bCs/>
                  <w:color w:val="000000"/>
                  <w:lang w:val="nl-NL"/>
                </w:rPr>
                <w:t xml:space="preserve">Herkomst </w:t>
              </w:r>
            </w:ins>
          </w:p>
        </w:tc>
        <w:tc>
          <w:tcPr>
            <w:tcW w:w="6030" w:type="dxa"/>
            <w:gridSpan w:val="2"/>
            <w:tcBorders>
              <w:top w:val="nil"/>
              <w:left w:val="nil"/>
              <w:bottom w:val="nil"/>
              <w:right w:val="nil"/>
            </w:tcBorders>
            <w:tcMar>
              <w:top w:w="0" w:type="dxa"/>
              <w:left w:w="60" w:type="dxa"/>
              <w:bottom w:w="0" w:type="dxa"/>
              <w:right w:w="60" w:type="dxa"/>
            </w:tcMar>
          </w:tcPr>
          <w:p w14:paraId="301B6C29" w14:textId="77777777" w:rsidR="0099344B" w:rsidRPr="0099344B" w:rsidRDefault="0099344B" w:rsidP="0099344B">
            <w:pPr>
              <w:spacing w:after="0"/>
              <w:rPr>
                <w:ins w:id="12559" w:author="Arjan Kloosterboer" w:date="2017-09-22T01:17:00Z"/>
                <w:rFonts w:ascii="Calibri" w:eastAsia="Times New Roman" w:hAnsi="Calibri" w:cs="Calibri"/>
                <w:color w:val="0F0F0F"/>
                <w:lang w:val="nl-NL"/>
              </w:rPr>
            </w:pPr>
            <w:ins w:id="12560" w:author="Arjan Kloosterboer" w:date="2017-09-22T01:17:00Z">
              <w:r w:rsidRPr="0099344B">
                <w:rPr>
                  <w:rFonts w:ascii="Calibri" w:eastAsia="Times New Roman" w:hAnsi="Calibri" w:cs="Calibri"/>
                  <w:color w:val="0F0F0F"/>
                  <w:lang w:val="nl-NL"/>
                </w:rPr>
                <w:t>KING o.b.v. ImZTC</w:t>
              </w:r>
            </w:ins>
          </w:p>
        </w:tc>
      </w:tr>
      <w:tr w:rsidR="0099344B" w:rsidRPr="0099344B" w14:paraId="45AE28FA" w14:textId="77777777" w:rsidTr="0028070E">
        <w:trPr>
          <w:ins w:id="12561" w:author="Arjan Kloosterboer" w:date="2017-09-22T01:17:00Z"/>
        </w:trPr>
        <w:tc>
          <w:tcPr>
            <w:tcW w:w="3330" w:type="dxa"/>
            <w:gridSpan w:val="2"/>
            <w:tcBorders>
              <w:top w:val="nil"/>
              <w:left w:val="nil"/>
              <w:bottom w:val="nil"/>
              <w:right w:val="nil"/>
            </w:tcBorders>
            <w:tcMar>
              <w:top w:w="0" w:type="dxa"/>
              <w:left w:w="60" w:type="dxa"/>
              <w:bottom w:w="0" w:type="dxa"/>
              <w:right w:w="60" w:type="dxa"/>
            </w:tcMar>
          </w:tcPr>
          <w:p w14:paraId="5B744B0E" w14:textId="77777777" w:rsidR="0099344B" w:rsidRPr="0099344B" w:rsidRDefault="0099344B" w:rsidP="0099344B">
            <w:pPr>
              <w:spacing w:after="0"/>
              <w:rPr>
                <w:ins w:id="12562" w:author="Arjan Kloosterboer" w:date="2017-09-22T01:17:00Z"/>
                <w:rFonts w:ascii="Calibri" w:eastAsia="Times New Roman" w:hAnsi="Calibri" w:cs="Calibri"/>
                <w:color w:val="000000"/>
                <w:lang w:val="nl-NL"/>
              </w:rPr>
            </w:pPr>
            <w:ins w:id="12563" w:author="Arjan Kloosterboer" w:date="2017-09-22T01:17:00Z">
              <w:r w:rsidRPr="0099344B">
                <w:rPr>
                  <w:rFonts w:ascii="Calibri" w:eastAsia="Times New Roman" w:hAnsi="Calibri" w:cs="Calibri"/>
                  <w:b/>
                  <w:bCs/>
                  <w:color w:val="000000"/>
                  <w:lang w:val="nl-NL"/>
                </w:rPr>
                <w:t xml:space="preserve">Code </w:t>
              </w:r>
            </w:ins>
          </w:p>
        </w:tc>
        <w:tc>
          <w:tcPr>
            <w:tcW w:w="6030" w:type="dxa"/>
            <w:gridSpan w:val="2"/>
            <w:tcBorders>
              <w:top w:val="nil"/>
              <w:left w:val="nil"/>
              <w:bottom w:val="nil"/>
              <w:right w:val="nil"/>
            </w:tcBorders>
            <w:tcMar>
              <w:top w:w="0" w:type="dxa"/>
              <w:left w:w="60" w:type="dxa"/>
              <w:bottom w:w="0" w:type="dxa"/>
              <w:right w:w="60" w:type="dxa"/>
            </w:tcMar>
          </w:tcPr>
          <w:p w14:paraId="17702E55" w14:textId="77777777" w:rsidR="0099344B" w:rsidRPr="0099344B" w:rsidRDefault="0099344B" w:rsidP="0099344B">
            <w:pPr>
              <w:spacing w:after="0"/>
              <w:rPr>
                <w:ins w:id="12564" w:author="Arjan Kloosterboer" w:date="2017-09-22T01:17:00Z"/>
                <w:rFonts w:ascii="Calibri" w:eastAsia="Times New Roman" w:hAnsi="Calibri" w:cs="Calibri"/>
                <w:color w:val="0F0F0F"/>
                <w:lang w:val="nl-NL"/>
              </w:rPr>
            </w:pPr>
          </w:p>
        </w:tc>
      </w:tr>
      <w:tr w:rsidR="0099344B" w:rsidRPr="0099344B" w14:paraId="14FB0A7A" w14:textId="77777777" w:rsidTr="0028070E">
        <w:trPr>
          <w:ins w:id="12565" w:author="Arjan Kloosterboer" w:date="2017-09-22T01:17:00Z"/>
        </w:trPr>
        <w:tc>
          <w:tcPr>
            <w:tcW w:w="3330" w:type="dxa"/>
            <w:gridSpan w:val="2"/>
            <w:tcBorders>
              <w:top w:val="nil"/>
              <w:left w:val="nil"/>
              <w:bottom w:val="nil"/>
              <w:right w:val="nil"/>
            </w:tcBorders>
            <w:tcMar>
              <w:top w:w="0" w:type="dxa"/>
              <w:left w:w="60" w:type="dxa"/>
              <w:bottom w:w="0" w:type="dxa"/>
              <w:right w:w="60" w:type="dxa"/>
            </w:tcMar>
          </w:tcPr>
          <w:p w14:paraId="4566DE34" w14:textId="77777777" w:rsidR="0099344B" w:rsidRPr="0099344B" w:rsidRDefault="0099344B" w:rsidP="0099344B">
            <w:pPr>
              <w:spacing w:after="0"/>
              <w:rPr>
                <w:ins w:id="12566" w:author="Arjan Kloosterboer" w:date="2017-09-22T01:17:00Z"/>
                <w:rFonts w:ascii="Calibri" w:eastAsia="Times New Roman" w:hAnsi="Calibri" w:cs="Calibri"/>
                <w:color w:val="000000"/>
                <w:lang w:val="nl-NL"/>
              </w:rPr>
            </w:pPr>
            <w:ins w:id="12567" w:author="Arjan Kloosterboer" w:date="2017-09-22T01:17:00Z">
              <w:r w:rsidRPr="0099344B">
                <w:rPr>
                  <w:rFonts w:ascii="Calibri" w:eastAsia="Times New Roman" w:hAnsi="Calibri" w:cs="Calibri"/>
                  <w:b/>
                  <w:bCs/>
                  <w:color w:val="000000"/>
                  <w:lang w:val="nl-NL"/>
                </w:rPr>
                <w:t xml:space="preserve">Definitie </w:t>
              </w:r>
            </w:ins>
          </w:p>
        </w:tc>
        <w:tc>
          <w:tcPr>
            <w:tcW w:w="6030" w:type="dxa"/>
            <w:gridSpan w:val="2"/>
            <w:tcBorders>
              <w:top w:val="nil"/>
              <w:left w:val="nil"/>
              <w:bottom w:val="nil"/>
              <w:right w:val="nil"/>
            </w:tcBorders>
            <w:tcMar>
              <w:top w:w="0" w:type="dxa"/>
              <w:left w:w="60" w:type="dxa"/>
              <w:bottom w:w="0" w:type="dxa"/>
              <w:right w:w="60" w:type="dxa"/>
            </w:tcMar>
          </w:tcPr>
          <w:p w14:paraId="16675380" w14:textId="77777777" w:rsidR="0099344B" w:rsidRPr="0099344B" w:rsidRDefault="0099344B" w:rsidP="0099344B">
            <w:pPr>
              <w:spacing w:after="0"/>
              <w:rPr>
                <w:ins w:id="12568" w:author="Arjan Kloosterboer" w:date="2017-09-22T01:17:00Z"/>
                <w:rFonts w:ascii="Calibri" w:eastAsia="Times New Roman" w:hAnsi="Calibri" w:cs="Calibri"/>
                <w:color w:val="0F0F0F"/>
                <w:lang w:val="nl-NL"/>
              </w:rPr>
            </w:pPr>
            <w:ins w:id="12569" w:author="Arjan Kloosterboer" w:date="2017-09-22T01:17:00Z">
              <w:r w:rsidRPr="0099344B">
                <w:rPr>
                  <w:rFonts w:ascii="Calibri" w:eastAsia="Times New Roman" w:hAnsi="Calibri" w:cs="Calibri"/>
                  <w:color w:val="000000"/>
                  <w:lang w:val="nl-NL"/>
                </w:rPr>
                <w:t xml:space="preserve">Het product of de dienst die door de zaak wordt voortgebracht. </w:t>
              </w:r>
            </w:ins>
          </w:p>
        </w:tc>
      </w:tr>
      <w:tr w:rsidR="0099344B" w14:paraId="3E1BFC9D" w14:textId="77777777" w:rsidTr="0028070E">
        <w:trPr>
          <w:trHeight w:val="230"/>
          <w:ins w:id="12570" w:author="Arjan Kloosterboer" w:date="2017-09-22T01:17:00Z"/>
        </w:trPr>
        <w:tc>
          <w:tcPr>
            <w:tcW w:w="3330" w:type="dxa"/>
            <w:gridSpan w:val="2"/>
            <w:tcBorders>
              <w:top w:val="nil"/>
              <w:left w:val="nil"/>
              <w:bottom w:val="nil"/>
              <w:right w:val="nil"/>
            </w:tcBorders>
            <w:tcMar>
              <w:top w:w="0" w:type="dxa"/>
              <w:left w:w="60" w:type="dxa"/>
              <w:bottom w:w="0" w:type="dxa"/>
              <w:right w:w="60" w:type="dxa"/>
            </w:tcMar>
          </w:tcPr>
          <w:p w14:paraId="7DCDADE7" w14:textId="77777777" w:rsidR="0099344B" w:rsidRDefault="0099344B" w:rsidP="0099344B">
            <w:pPr>
              <w:spacing w:after="0"/>
              <w:rPr>
                <w:ins w:id="12571" w:author="Arjan Kloosterboer" w:date="2017-09-22T01:17:00Z"/>
                <w:rFonts w:ascii="Calibri" w:eastAsia="Times New Roman" w:hAnsi="Calibri" w:cs="Calibri"/>
                <w:color w:val="000000"/>
              </w:rPr>
            </w:pPr>
            <w:ins w:id="12572" w:author="Arjan Kloosterboer" w:date="2017-09-22T01:17:00Z">
              <w:r>
                <w:rPr>
                  <w:rFonts w:ascii="Calibri" w:eastAsia="Times New Roman" w:hAnsi="Calibri" w:cs="Calibri"/>
                  <w:b/>
                  <w:bCs/>
                  <w:color w:val="000000"/>
                </w:rPr>
                <w:t xml:space="preserve">Herkomst definitie </w:t>
              </w:r>
            </w:ins>
          </w:p>
        </w:tc>
        <w:tc>
          <w:tcPr>
            <w:tcW w:w="6030" w:type="dxa"/>
            <w:gridSpan w:val="2"/>
            <w:tcBorders>
              <w:top w:val="nil"/>
              <w:left w:val="nil"/>
              <w:bottom w:val="nil"/>
              <w:right w:val="nil"/>
            </w:tcBorders>
            <w:tcMar>
              <w:top w:w="0" w:type="dxa"/>
              <w:left w:w="60" w:type="dxa"/>
              <w:bottom w:w="0" w:type="dxa"/>
              <w:right w:w="60" w:type="dxa"/>
            </w:tcMar>
          </w:tcPr>
          <w:p w14:paraId="569570FA" w14:textId="77777777" w:rsidR="0099344B" w:rsidRDefault="0099344B" w:rsidP="0099344B">
            <w:pPr>
              <w:spacing w:after="0"/>
              <w:rPr>
                <w:ins w:id="12573" w:author="Arjan Kloosterboer" w:date="2017-09-22T01:17:00Z"/>
                <w:rFonts w:ascii="Calibri" w:eastAsia="Times New Roman" w:hAnsi="Calibri" w:cs="Calibri"/>
                <w:color w:val="0F0F0F"/>
              </w:rPr>
            </w:pPr>
            <w:ins w:id="12574" w:author="Arjan Kloosterboer" w:date="2017-09-22T01:17:00Z">
              <w:r>
                <w:rPr>
                  <w:rFonts w:ascii="Calibri" w:eastAsia="Times New Roman" w:hAnsi="Calibri" w:cs="Calibri"/>
                  <w:color w:val="0F0F0F"/>
                </w:rPr>
                <w:t>KING o.b.v. ImZTC</w:t>
              </w:r>
            </w:ins>
          </w:p>
        </w:tc>
      </w:tr>
      <w:tr w:rsidR="0099344B" w14:paraId="326F5BF4" w14:textId="77777777" w:rsidTr="0028070E">
        <w:trPr>
          <w:ins w:id="12575" w:author="Arjan Kloosterboer" w:date="2017-09-22T01:17:00Z"/>
        </w:trPr>
        <w:tc>
          <w:tcPr>
            <w:tcW w:w="3330" w:type="dxa"/>
            <w:gridSpan w:val="2"/>
            <w:tcBorders>
              <w:top w:val="nil"/>
              <w:left w:val="nil"/>
              <w:bottom w:val="nil"/>
              <w:right w:val="nil"/>
            </w:tcBorders>
            <w:tcMar>
              <w:top w:w="0" w:type="dxa"/>
              <w:left w:w="60" w:type="dxa"/>
              <w:bottom w:w="0" w:type="dxa"/>
              <w:right w:w="60" w:type="dxa"/>
            </w:tcMar>
          </w:tcPr>
          <w:p w14:paraId="52B6EC0D" w14:textId="77777777" w:rsidR="0099344B" w:rsidRDefault="0099344B" w:rsidP="0099344B">
            <w:pPr>
              <w:spacing w:after="0"/>
              <w:rPr>
                <w:ins w:id="12576" w:author="Arjan Kloosterboer" w:date="2017-09-22T01:17:00Z"/>
                <w:rFonts w:ascii="Calibri" w:eastAsia="Times New Roman" w:hAnsi="Calibri" w:cs="Calibri"/>
                <w:color w:val="000000"/>
              </w:rPr>
            </w:pPr>
            <w:ins w:id="12577" w:author="Arjan Kloosterboer" w:date="2017-09-22T01:17:00Z">
              <w:r>
                <w:rPr>
                  <w:rFonts w:ascii="Calibri" w:eastAsia="Times New Roman" w:hAnsi="Calibri" w:cs="Calibri"/>
                  <w:b/>
                  <w:bCs/>
                  <w:color w:val="000000"/>
                </w:rPr>
                <w:t xml:space="preserve">Datum opname </w:t>
              </w:r>
            </w:ins>
          </w:p>
        </w:tc>
        <w:tc>
          <w:tcPr>
            <w:tcW w:w="6030" w:type="dxa"/>
            <w:gridSpan w:val="2"/>
            <w:tcBorders>
              <w:top w:val="nil"/>
              <w:left w:val="nil"/>
              <w:bottom w:val="nil"/>
              <w:right w:val="nil"/>
            </w:tcBorders>
            <w:tcMar>
              <w:top w:w="0" w:type="dxa"/>
              <w:left w:w="60" w:type="dxa"/>
              <w:bottom w:w="0" w:type="dxa"/>
              <w:right w:w="60" w:type="dxa"/>
            </w:tcMar>
          </w:tcPr>
          <w:p w14:paraId="4E8A8078" w14:textId="77777777" w:rsidR="0099344B" w:rsidRDefault="0099344B" w:rsidP="0099344B">
            <w:pPr>
              <w:spacing w:after="0"/>
              <w:rPr>
                <w:ins w:id="12578" w:author="Arjan Kloosterboer" w:date="2017-09-22T01:17:00Z"/>
                <w:rFonts w:ascii="Calibri" w:eastAsia="Times New Roman" w:hAnsi="Calibri" w:cs="Calibri"/>
                <w:color w:val="0F0F0F"/>
              </w:rPr>
            </w:pPr>
            <w:ins w:id="12579" w:author="Arjan Kloosterboer" w:date="2017-09-22T01:17:00Z">
              <w:r>
                <w:rPr>
                  <w:rFonts w:ascii="Calibri" w:eastAsia="Times New Roman" w:hAnsi="Calibri" w:cs="Calibri"/>
                  <w:color w:val="0F0F0F"/>
                </w:rPr>
                <w:t>1-9-2017</w:t>
              </w:r>
            </w:ins>
          </w:p>
        </w:tc>
      </w:tr>
      <w:tr w:rsidR="0099344B" w14:paraId="0A84E06A" w14:textId="77777777" w:rsidTr="0028070E">
        <w:trPr>
          <w:ins w:id="12580" w:author="Arjan Kloosterboer" w:date="2017-09-22T01:17:00Z"/>
        </w:trPr>
        <w:tc>
          <w:tcPr>
            <w:tcW w:w="3330" w:type="dxa"/>
            <w:gridSpan w:val="2"/>
            <w:tcBorders>
              <w:top w:val="nil"/>
              <w:left w:val="nil"/>
              <w:bottom w:val="nil"/>
              <w:right w:val="nil"/>
            </w:tcBorders>
            <w:tcMar>
              <w:top w:w="0" w:type="dxa"/>
              <w:left w:w="60" w:type="dxa"/>
              <w:bottom w:w="0" w:type="dxa"/>
              <w:right w:w="60" w:type="dxa"/>
            </w:tcMar>
          </w:tcPr>
          <w:p w14:paraId="752769BE" w14:textId="77777777" w:rsidR="0099344B" w:rsidRDefault="0099344B" w:rsidP="0099344B">
            <w:pPr>
              <w:spacing w:after="0"/>
              <w:rPr>
                <w:ins w:id="12581" w:author="Arjan Kloosterboer" w:date="2017-09-22T01:17:00Z"/>
                <w:rFonts w:ascii="Calibri" w:eastAsia="Times New Roman" w:hAnsi="Calibri" w:cs="Calibri"/>
                <w:color w:val="000000"/>
              </w:rPr>
            </w:pPr>
            <w:ins w:id="12582" w:author="Arjan Kloosterboer" w:date="2017-09-22T01:17:00Z">
              <w:r>
                <w:rPr>
                  <w:rFonts w:ascii="Calibri" w:eastAsia="Times New Roman" w:hAnsi="Calibri" w:cs="Calibri"/>
                  <w:b/>
                  <w:bCs/>
                  <w:color w:val="000000"/>
                </w:rPr>
                <w:t xml:space="preserve">Formaat </w:t>
              </w:r>
            </w:ins>
          </w:p>
        </w:tc>
        <w:tc>
          <w:tcPr>
            <w:tcW w:w="6030" w:type="dxa"/>
            <w:gridSpan w:val="2"/>
            <w:tcBorders>
              <w:top w:val="nil"/>
              <w:left w:val="nil"/>
              <w:bottom w:val="nil"/>
              <w:right w:val="nil"/>
            </w:tcBorders>
            <w:tcMar>
              <w:top w:w="0" w:type="dxa"/>
              <w:left w:w="60" w:type="dxa"/>
              <w:bottom w:w="0" w:type="dxa"/>
              <w:right w:w="60" w:type="dxa"/>
            </w:tcMar>
          </w:tcPr>
          <w:p w14:paraId="04109085" w14:textId="77777777" w:rsidR="0099344B" w:rsidRDefault="0099344B" w:rsidP="0099344B">
            <w:pPr>
              <w:spacing w:after="0"/>
              <w:rPr>
                <w:ins w:id="12583" w:author="Arjan Kloosterboer" w:date="2017-09-22T01:17:00Z"/>
                <w:rFonts w:ascii="Calibri" w:eastAsia="Times New Roman" w:hAnsi="Calibri" w:cs="Calibri"/>
                <w:color w:val="0F0F0F"/>
              </w:rPr>
            </w:pPr>
            <w:ins w:id="12584" w:author="Arjan Kloosterboer" w:date="2017-09-22T01:17:00Z">
              <w:r>
                <w:rPr>
                  <w:rFonts w:ascii="Calibri" w:eastAsia="Times New Roman" w:hAnsi="Calibri" w:cs="Calibri"/>
                  <w:color w:val="0F0F0F"/>
                </w:rPr>
                <w:t>AN80</w:t>
              </w:r>
            </w:ins>
          </w:p>
        </w:tc>
      </w:tr>
      <w:tr w:rsidR="0099344B" w:rsidRPr="0099344B" w14:paraId="38D4DD86" w14:textId="77777777" w:rsidTr="0028070E">
        <w:trPr>
          <w:trHeight w:val="230"/>
          <w:ins w:id="12585" w:author="Arjan Kloosterboer" w:date="2017-09-22T01:17:00Z"/>
        </w:trPr>
        <w:tc>
          <w:tcPr>
            <w:tcW w:w="3330" w:type="dxa"/>
            <w:gridSpan w:val="2"/>
            <w:tcBorders>
              <w:top w:val="nil"/>
              <w:left w:val="nil"/>
              <w:bottom w:val="nil"/>
              <w:right w:val="nil"/>
            </w:tcBorders>
            <w:tcMar>
              <w:top w:w="0" w:type="dxa"/>
              <w:left w:w="60" w:type="dxa"/>
              <w:bottom w:w="0" w:type="dxa"/>
              <w:right w:w="60" w:type="dxa"/>
            </w:tcMar>
          </w:tcPr>
          <w:p w14:paraId="26A1E86C" w14:textId="77777777" w:rsidR="0099344B" w:rsidRDefault="0099344B" w:rsidP="0099344B">
            <w:pPr>
              <w:spacing w:after="0"/>
              <w:rPr>
                <w:ins w:id="12586" w:author="Arjan Kloosterboer" w:date="2017-09-22T01:17:00Z"/>
                <w:rFonts w:ascii="Calibri" w:eastAsia="Times New Roman" w:hAnsi="Calibri" w:cs="Calibri"/>
                <w:color w:val="000000"/>
              </w:rPr>
            </w:pPr>
            <w:ins w:id="12587" w:author="Arjan Kloosterboer" w:date="2017-09-22T01:17:00Z">
              <w:r>
                <w:rPr>
                  <w:rFonts w:ascii="Calibri" w:eastAsia="Times New Roman" w:hAnsi="Calibri" w:cs="Calibri"/>
                  <w:b/>
                  <w:bCs/>
                  <w:color w:val="000000"/>
                </w:rPr>
                <w:t>Waardenverzameling</w:t>
              </w:r>
            </w:ins>
          </w:p>
        </w:tc>
        <w:tc>
          <w:tcPr>
            <w:tcW w:w="6030" w:type="dxa"/>
            <w:gridSpan w:val="2"/>
            <w:tcBorders>
              <w:top w:val="nil"/>
              <w:left w:val="nil"/>
              <w:bottom w:val="nil"/>
              <w:right w:val="nil"/>
            </w:tcBorders>
            <w:tcMar>
              <w:top w:w="0" w:type="dxa"/>
              <w:left w:w="60" w:type="dxa"/>
              <w:bottom w:w="0" w:type="dxa"/>
              <w:right w:w="60" w:type="dxa"/>
            </w:tcMar>
          </w:tcPr>
          <w:p w14:paraId="2C5E4DA1" w14:textId="77777777" w:rsidR="0099344B" w:rsidRPr="0099344B" w:rsidRDefault="0099344B" w:rsidP="0099344B">
            <w:pPr>
              <w:spacing w:after="0"/>
              <w:rPr>
                <w:ins w:id="12588" w:author="Arjan Kloosterboer" w:date="2017-09-22T01:17:00Z"/>
                <w:rFonts w:ascii="Calibri" w:eastAsia="Times New Roman" w:hAnsi="Calibri" w:cs="Calibri"/>
                <w:color w:val="0F0F0F"/>
                <w:lang w:val="nl-NL"/>
              </w:rPr>
            </w:pPr>
            <w:ins w:id="12589" w:author="Arjan Kloosterboer" w:date="2017-09-22T01:17:00Z">
              <w:r w:rsidRPr="0099344B">
                <w:rPr>
                  <w:rFonts w:ascii="Calibri" w:eastAsia="Times New Roman" w:hAnsi="Calibri" w:cs="Calibri"/>
                  <w:color w:val="0F0F0F"/>
                  <w:lang w:val="nl-NL"/>
                </w:rPr>
                <w:t>Een bij het van toepassing zijnde zaaktype vermeld product of dienst</w:t>
              </w:r>
            </w:ins>
          </w:p>
        </w:tc>
      </w:tr>
      <w:tr w:rsidR="0099344B" w14:paraId="0EEC713D" w14:textId="77777777" w:rsidTr="0028070E">
        <w:trPr>
          <w:trHeight w:val="215"/>
          <w:ins w:id="12590" w:author="Arjan Kloosterboer" w:date="2017-09-22T01:17:00Z"/>
        </w:trPr>
        <w:tc>
          <w:tcPr>
            <w:tcW w:w="3330" w:type="dxa"/>
            <w:gridSpan w:val="2"/>
            <w:tcBorders>
              <w:top w:val="nil"/>
              <w:left w:val="nil"/>
              <w:bottom w:val="nil"/>
              <w:right w:val="nil"/>
            </w:tcBorders>
            <w:tcMar>
              <w:top w:w="0" w:type="dxa"/>
              <w:left w:w="60" w:type="dxa"/>
              <w:bottom w:w="0" w:type="dxa"/>
              <w:right w:w="60" w:type="dxa"/>
            </w:tcMar>
          </w:tcPr>
          <w:p w14:paraId="594334D2" w14:textId="77777777" w:rsidR="0099344B" w:rsidRDefault="0099344B" w:rsidP="0099344B">
            <w:pPr>
              <w:spacing w:after="0"/>
              <w:rPr>
                <w:ins w:id="12591" w:author="Arjan Kloosterboer" w:date="2017-09-22T01:17:00Z"/>
                <w:rFonts w:ascii="Calibri" w:eastAsia="Times New Roman" w:hAnsi="Calibri" w:cs="Calibri"/>
                <w:color w:val="000000"/>
              </w:rPr>
            </w:pPr>
            <w:ins w:id="12592" w:author="Arjan Kloosterboer" w:date="2017-09-22T01:17:00Z">
              <w:r>
                <w:rPr>
                  <w:rFonts w:ascii="Calibri" w:eastAsia="Times New Roman" w:hAnsi="Calibri" w:cs="Calibri"/>
                  <w:b/>
                  <w:bCs/>
                  <w:color w:val="000000"/>
                </w:rPr>
                <w:t>Indicatie materiële historie</w:t>
              </w:r>
            </w:ins>
          </w:p>
        </w:tc>
        <w:tc>
          <w:tcPr>
            <w:tcW w:w="6030" w:type="dxa"/>
            <w:gridSpan w:val="2"/>
            <w:tcBorders>
              <w:top w:val="nil"/>
              <w:left w:val="nil"/>
              <w:bottom w:val="nil"/>
              <w:right w:val="nil"/>
            </w:tcBorders>
            <w:tcMar>
              <w:top w:w="0" w:type="dxa"/>
              <w:left w:w="60" w:type="dxa"/>
              <w:bottom w:w="0" w:type="dxa"/>
              <w:right w:w="60" w:type="dxa"/>
            </w:tcMar>
          </w:tcPr>
          <w:p w14:paraId="024E3FA6" w14:textId="77777777" w:rsidR="0099344B" w:rsidRDefault="0099344B" w:rsidP="0099344B">
            <w:pPr>
              <w:spacing w:after="0"/>
              <w:rPr>
                <w:ins w:id="12593" w:author="Arjan Kloosterboer" w:date="2017-09-22T01:17:00Z"/>
                <w:rFonts w:ascii="Calibri" w:eastAsia="Times New Roman" w:hAnsi="Calibri" w:cs="Calibri"/>
                <w:color w:val="0F0F0F"/>
              </w:rPr>
            </w:pPr>
            <w:ins w:id="12594" w:author="Arjan Kloosterboer" w:date="2017-09-22T01:17:00Z">
              <w:r>
                <w:rPr>
                  <w:rFonts w:ascii="Calibri" w:eastAsia="Times New Roman" w:hAnsi="Calibri" w:cs="Calibri"/>
                  <w:color w:val="0F0F0F"/>
                </w:rPr>
                <w:t>Ja</w:t>
              </w:r>
            </w:ins>
          </w:p>
        </w:tc>
      </w:tr>
      <w:tr w:rsidR="0099344B" w14:paraId="33D316CD" w14:textId="77777777" w:rsidTr="0028070E">
        <w:trPr>
          <w:trHeight w:val="230"/>
          <w:ins w:id="12595" w:author="Arjan Kloosterboer" w:date="2017-09-22T01:17:00Z"/>
        </w:trPr>
        <w:tc>
          <w:tcPr>
            <w:tcW w:w="3330" w:type="dxa"/>
            <w:gridSpan w:val="2"/>
            <w:tcBorders>
              <w:top w:val="nil"/>
              <w:left w:val="nil"/>
              <w:bottom w:val="nil"/>
              <w:right w:val="nil"/>
            </w:tcBorders>
            <w:tcMar>
              <w:top w:w="0" w:type="dxa"/>
              <w:left w:w="60" w:type="dxa"/>
              <w:bottom w:w="0" w:type="dxa"/>
              <w:right w:w="60" w:type="dxa"/>
            </w:tcMar>
          </w:tcPr>
          <w:p w14:paraId="1FC0F1E7" w14:textId="77777777" w:rsidR="0099344B" w:rsidRDefault="0099344B" w:rsidP="0099344B">
            <w:pPr>
              <w:spacing w:after="0"/>
              <w:rPr>
                <w:ins w:id="12596" w:author="Arjan Kloosterboer" w:date="2017-09-22T01:17:00Z"/>
                <w:rFonts w:ascii="Calibri" w:eastAsia="Times New Roman" w:hAnsi="Calibri" w:cs="Calibri"/>
                <w:color w:val="000000"/>
              </w:rPr>
            </w:pPr>
            <w:ins w:id="12597" w:author="Arjan Kloosterboer" w:date="2017-09-22T01:17:00Z">
              <w:r>
                <w:rPr>
                  <w:rFonts w:ascii="Calibri" w:eastAsia="Times New Roman" w:hAnsi="Calibri" w:cs="Calibri"/>
                  <w:b/>
                  <w:bCs/>
                  <w:color w:val="000000"/>
                </w:rPr>
                <w:t>Indicatie formele historie</w:t>
              </w:r>
            </w:ins>
          </w:p>
        </w:tc>
        <w:tc>
          <w:tcPr>
            <w:tcW w:w="6030" w:type="dxa"/>
            <w:gridSpan w:val="2"/>
            <w:tcBorders>
              <w:top w:val="nil"/>
              <w:left w:val="nil"/>
              <w:bottom w:val="nil"/>
              <w:right w:val="nil"/>
            </w:tcBorders>
            <w:tcMar>
              <w:top w:w="0" w:type="dxa"/>
              <w:left w:w="60" w:type="dxa"/>
              <w:bottom w:w="0" w:type="dxa"/>
              <w:right w:w="60" w:type="dxa"/>
            </w:tcMar>
          </w:tcPr>
          <w:p w14:paraId="480CF300" w14:textId="77777777" w:rsidR="0099344B" w:rsidRDefault="0099344B" w:rsidP="0099344B">
            <w:pPr>
              <w:spacing w:after="0"/>
              <w:rPr>
                <w:ins w:id="12598" w:author="Arjan Kloosterboer" w:date="2017-09-22T01:17:00Z"/>
                <w:rFonts w:ascii="Calibri" w:eastAsia="Times New Roman" w:hAnsi="Calibri" w:cs="Calibri"/>
                <w:color w:val="0F0F0F"/>
              </w:rPr>
            </w:pPr>
            <w:ins w:id="12599" w:author="Arjan Kloosterboer" w:date="2017-09-22T01:17:00Z">
              <w:r>
                <w:rPr>
                  <w:rFonts w:ascii="Calibri" w:eastAsia="Times New Roman" w:hAnsi="Calibri" w:cs="Calibri"/>
                  <w:color w:val="0F0F0F"/>
                </w:rPr>
                <w:t>Nee</w:t>
              </w:r>
            </w:ins>
          </w:p>
        </w:tc>
      </w:tr>
      <w:tr w:rsidR="0099344B" w14:paraId="3637DCA1" w14:textId="77777777" w:rsidTr="0028070E">
        <w:trPr>
          <w:trHeight w:val="230"/>
          <w:ins w:id="12600" w:author="Arjan Kloosterboer" w:date="2017-09-22T01:17:00Z"/>
        </w:trPr>
        <w:tc>
          <w:tcPr>
            <w:tcW w:w="3330" w:type="dxa"/>
            <w:gridSpan w:val="2"/>
            <w:tcBorders>
              <w:top w:val="nil"/>
              <w:left w:val="nil"/>
              <w:bottom w:val="nil"/>
              <w:right w:val="nil"/>
            </w:tcBorders>
            <w:tcMar>
              <w:top w:w="0" w:type="dxa"/>
              <w:left w:w="60" w:type="dxa"/>
              <w:bottom w:w="0" w:type="dxa"/>
              <w:right w:w="60" w:type="dxa"/>
            </w:tcMar>
          </w:tcPr>
          <w:p w14:paraId="441E7B1B" w14:textId="77777777" w:rsidR="0099344B" w:rsidRDefault="0099344B" w:rsidP="0099344B">
            <w:pPr>
              <w:spacing w:after="0"/>
              <w:rPr>
                <w:ins w:id="12601" w:author="Arjan Kloosterboer" w:date="2017-09-22T01:17:00Z"/>
                <w:rFonts w:ascii="Calibri" w:eastAsia="Times New Roman" w:hAnsi="Calibri" w:cs="Calibri"/>
                <w:color w:val="000000"/>
              </w:rPr>
            </w:pPr>
            <w:ins w:id="12602" w:author="Arjan Kloosterboer" w:date="2017-09-22T01:17:00Z">
              <w:r>
                <w:rPr>
                  <w:rFonts w:ascii="Calibri" w:eastAsia="Times New Roman" w:hAnsi="Calibri" w:cs="Calibri"/>
                  <w:b/>
                  <w:bCs/>
                  <w:color w:val="000000"/>
                </w:rPr>
                <w:t>Indicatie in onderzoek</w:t>
              </w:r>
            </w:ins>
          </w:p>
        </w:tc>
        <w:tc>
          <w:tcPr>
            <w:tcW w:w="6030" w:type="dxa"/>
            <w:gridSpan w:val="2"/>
            <w:tcBorders>
              <w:top w:val="nil"/>
              <w:left w:val="nil"/>
              <w:bottom w:val="nil"/>
              <w:right w:val="nil"/>
            </w:tcBorders>
            <w:tcMar>
              <w:top w:w="0" w:type="dxa"/>
              <w:left w:w="60" w:type="dxa"/>
              <w:bottom w:w="0" w:type="dxa"/>
              <w:right w:w="60" w:type="dxa"/>
            </w:tcMar>
          </w:tcPr>
          <w:p w14:paraId="6065A355" w14:textId="77777777" w:rsidR="0099344B" w:rsidRDefault="0099344B" w:rsidP="0099344B">
            <w:pPr>
              <w:spacing w:after="0"/>
              <w:rPr>
                <w:ins w:id="12603" w:author="Arjan Kloosterboer" w:date="2017-09-22T01:17:00Z"/>
                <w:rFonts w:ascii="Calibri" w:eastAsia="Times New Roman" w:hAnsi="Calibri" w:cs="Calibri"/>
                <w:color w:val="0F0F0F"/>
              </w:rPr>
            </w:pPr>
            <w:ins w:id="12604" w:author="Arjan Kloosterboer" w:date="2017-09-22T01:17:00Z">
              <w:r>
                <w:rPr>
                  <w:rFonts w:ascii="Calibri" w:eastAsia="Times New Roman" w:hAnsi="Calibri" w:cs="Calibri"/>
                  <w:color w:val="0F0F0F"/>
                </w:rPr>
                <w:t>Nee</w:t>
              </w:r>
            </w:ins>
          </w:p>
        </w:tc>
      </w:tr>
      <w:tr w:rsidR="0099344B" w14:paraId="3CF6588B" w14:textId="77777777" w:rsidTr="0028070E">
        <w:trPr>
          <w:ins w:id="12605" w:author="Arjan Kloosterboer" w:date="2017-09-22T01:17:00Z"/>
        </w:trPr>
        <w:tc>
          <w:tcPr>
            <w:tcW w:w="3330" w:type="dxa"/>
            <w:gridSpan w:val="2"/>
            <w:tcBorders>
              <w:top w:val="nil"/>
              <w:left w:val="nil"/>
              <w:bottom w:val="nil"/>
              <w:right w:val="nil"/>
            </w:tcBorders>
            <w:tcMar>
              <w:top w:w="0" w:type="dxa"/>
              <w:left w:w="60" w:type="dxa"/>
              <w:bottom w:w="0" w:type="dxa"/>
              <w:right w:w="60" w:type="dxa"/>
            </w:tcMar>
          </w:tcPr>
          <w:p w14:paraId="1817E3C8" w14:textId="77777777" w:rsidR="0099344B" w:rsidRDefault="0099344B" w:rsidP="0099344B">
            <w:pPr>
              <w:spacing w:after="0"/>
              <w:rPr>
                <w:ins w:id="12606" w:author="Arjan Kloosterboer" w:date="2017-09-22T01:17:00Z"/>
                <w:rFonts w:ascii="Calibri" w:eastAsia="Times New Roman" w:hAnsi="Calibri" w:cs="Calibri"/>
                <w:color w:val="000000"/>
              </w:rPr>
            </w:pPr>
            <w:ins w:id="12607" w:author="Arjan Kloosterboer" w:date="2017-09-22T01:17:00Z">
              <w:r>
                <w:rPr>
                  <w:rFonts w:ascii="Calibri" w:eastAsia="Times New Roman" w:hAnsi="Calibri" w:cs="Calibri"/>
                  <w:b/>
                  <w:bCs/>
                  <w:color w:val="000000"/>
                </w:rPr>
                <w:t>Aanduiding strijdigheid/nietigheid</w:t>
              </w:r>
            </w:ins>
          </w:p>
        </w:tc>
        <w:tc>
          <w:tcPr>
            <w:tcW w:w="6030" w:type="dxa"/>
            <w:gridSpan w:val="2"/>
            <w:tcBorders>
              <w:top w:val="nil"/>
              <w:left w:val="nil"/>
              <w:bottom w:val="nil"/>
              <w:right w:val="nil"/>
            </w:tcBorders>
            <w:tcMar>
              <w:top w:w="0" w:type="dxa"/>
              <w:left w:w="60" w:type="dxa"/>
              <w:bottom w:w="0" w:type="dxa"/>
              <w:right w:w="60" w:type="dxa"/>
            </w:tcMar>
          </w:tcPr>
          <w:p w14:paraId="678A3A95" w14:textId="77777777" w:rsidR="0099344B" w:rsidRDefault="0099344B" w:rsidP="0099344B">
            <w:pPr>
              <w:spacing w:after="0"/>
              <w:rPr>
                <w:ins w:id="12608" w:author="Arjan Kloosterboer" w:date="2017-09-22T01:17:00Z"/>
                <w:rFonts w:ascii="Calibri" w:eastAsia="Times New Roman" w:hAnsi="Calibri" w:cs="Calibri"/>
                <w:color w:val="0F0F0F"/>
              </w:rPr>
            </w:pPr>
            <w:ins w:id="12609" w:author="Arjan Kloosterboer" w:date="2017-09-22T01:17:00Z">
              <w:r>
                <w:rPr>
                  <w:rFonts w:ascii="Calibri" w:eastAsia="Times New Roman" w:hAnsi="Calibri" w:cs="Calibri"/>
                  <w:color w:val="0F0F0F"/>
                </w:rPr>
                <w:t>Nee</w:t>
              </w:r>
            </w:ins>
          </w:p>
        </w:tc>
      </w:tr>
      <w:tr w:rsidR="0099344B" w14:paraId="7C24FDF3" w14:textId="77777777" w:rsidTr="0028070E">
        <w:trPr>
          <w:trHeight w:val="230"/>
          <w:ins w:id="12610" w:author="Arjan Kloosterboer" w:date="2017-09-22T01:17:00Z"/>
        </w:trPr>
        <w:tc>
          <w:tcPr>
            <w:tcW w:w="3330" w:type="dxa"/>
            <w:gridSpan w:val="2"/>
            <w:tcBorders>
              <w:top w:val="nil"/>
              <w:left w:val="nil"/>
              <w:bottom w:val="nil"/>
              <w:right w:val="nil"/>
            </w:tcBorders>
            <w:tcMar>
              <w:top w:w="0" w:type="dxa"/>
              <w:left w:w="60" w:type="dxa"/>
              <w:bottom w:w="0" w:type="dxa"/>
              <w:right w:w="60" w:type="dxa"/>
            </w:tcMar>
          </w:tcPr>
          <w:p w14:paraId="51AFB459" w14:textId="77777777" w:rsidR="0099344B" w:rsidRDefault="0099344B" w:rsidP="0099344B">
            <w:pPr>
              <w:spacing w:after="0"/>
              <w:rPr>
                <w:ins w:id="12611" w:author="Arjan Kloosterboer" w:date="2017-09-22T01:17:00Z"/>
                <w:rFonts w:ascii="Calibri" w:eastAsia="Times New Roman" w:hAnsi="Calibri" w:cs="Calibri"/>
                <w:color w:val="000000"/>
              </w:rPr>
            </w:pPr>
            <w:ins w:id="12612" w:author="Arjan Kloosterboer" w:date="2017-09-22T01:17:00Z">
              <w:r>
                <w:rPr>
                  <w:rFonts w:ascii="Calibri" w:eastAsia="Times New Roman" w:hAnsi="Calibri" w:cs="Calibri"/>
                  <w:b/>
                  <w:bCs/>
                  <w:color w:val="000000"/>
                </w:rPr>
                <w:t>Kardinaliteit</w:t>
              </w:r>
            </w:ins>
          </w:p>
        </w:tc>
        <w:tc>
          <w:tcPr>
            <w:tcW w:w="6030" w:type="dxa"/>
            <w:gridSpan w:val="2"/>
            <w:tcBorders>
              <w:top w:val="nil"/>
              <w:left w:val="nil"/>
              <w:bottom w:val="nil"/>
              <w:right w:val="nil"/>
            </w:tcBorders>
            <w:tcMar>
              <w:top w:w="0" w:type="dxa"/>
              <w:left w:w="60" w:type="dxa"/>
              <w:bottom w:w="0" w:type="dxa"/>
              <w:right w:w="60" w:type="dxa"/>
            </w:tcMar>
          </w:tcPr>
          <w:p w14:paraId="5CA68ABB" w14:textId="77777777" w:rsidR="0099344B" w:rsidRDefault="0099344B" w:rsidP="0099344B">
            <w:pPr>
              <w:spacing w:after="0"/>
              <w:rPr>
                <w:ins w:id="12613" w:author="Arjan Kloosterboer" w:date="2017-09-22T01:17:00Z"/>
                <w:rFonts w:ascii="Calibri" w:eastAsia="Times New Roman" w:hAnsi="Calibri" w:cs="Calibri"/>
                <w:color w:val="0F0F0F"/>
              </w:rPr>
            </w:pPr>
            <w:ins w:id="12614" w:author="Arjan Kloosterboer" w:date="2017-09-22T01:17:00Z">
              <w:r>
                <w:rPr>
                  <w:rFonts w:ascii="Calibri" w:eastAsia="Times New Roman" w:hAnsi="Calibri" w:cs="Calibri"/>
                  <w:color w:val="0F0F0F"/>
                </w:rPr>
                <w:t>0 - N</w:t>
              </w:r>
            </w:ins>
          </w:p>
        </w:tc>
      </w:tr>
      <w:tr w:rsidR="0099344B" w14:paraId="4249D9FF" w14:textId="77777777" w:rsidTr="0028070E">
        <w:trPr>
          <w:trHeight w:val="230"/>
          <w:ins w:id="12615" w:author="Arjan Kloosterboer" w:date="2017-09-22T01:17:00Z"/>
        </w:trPr>
        <w:tc>
          <w:tcPr>
            <w:tcW w:w="3330" w:type="dxa"/>
            <w:gridSpan w:val="2"/>
            <w:tcBorders>
              <w:top w:val="nil"/>
              <w:left w:val="nil"/>
              <w:bottom w:val="nil"/>
              <w:right w:val="nil"/>
            </w:tcBorders>
            <w:tcMar>
              <w:top w:w="0" w:type="dxa"/>
              <w:left w:w="60" w:type="dxa"/>
              <w:bottom w:w="0" w:type="dxa"/>
              <w:right w:w="60" w:type="dxa"/>
            </w:tcMar>
          </w:tcPr>
          <w:p w14:paraId="322F4133" w14:textId="77777777" w:rsidR="0099344B" w:rsidRDefault="0099344B" w:rsidP="0099344B">
            <w:pPr>
              <w:spacing w:after="0"/>
              <w:rPr>
                <w:ins w:id="12616" w:author="Arjan Kloosterboer" w:date="2017-09-22T01:17:00Z"/>
                <w:rFonts w:ascii="Calibri" w:eastAsia="Times New Roman" w:hAnsi="Calibri" w:cs="Calibri"/>
                <w:color w:val="000000"/>
              </w:rPr>
            </w:pPr>
            <w:ins w:id="12617" w:author="Arjan Kloosterboer" w:date="2017-09-22T01:17:00Z">
              <w:r>
                <w:rPr>
                  <w:rFonts w:ascii="Calibri" w:eastAsia="Times New Roman" w:hAnsi="Calibri" w:cs="Calibri"/>
                  <w:b/>
                  <w:bCs/>
                  <w:color w:val="000000"/>
                </w:rPr>
                <w:t>Indicatie authentiek</w:t>
              </w:r>
            </w:ins>
          </w:p>
        </w:tc>
        <w:tc>
          <w:tcPr>
            <w:tcW w:w="6030" w:type="dxa"/>
            <w:gridSpan w:val="2"/>
            <w:tcBorders>
              <w:top w:val="nil"/>
              <w:left w:val="nil"/>
              <w:bottom w:val="nil"/>
              <w:right w:val="nil"/>
            </w:tcBorders>
            <w:tcMar>
              <w:top w:w="0" w:type="dxa"/>
              <w:left w:w="60" w:type="dxa"/>
              <w:bottom w:w="0" w:type="dxa"/>
              <w:right w:w="60" w:type="dxa"/>
            </w:tcMar>
          </w:tcPr>
          <w:p w14:paraId="59E506FC" w14:textId="77777777" w:rsidR="0099344B" w:rsidRDefault="0099344B" w:rsidP="0099344B">
            <w:pPr>
              <w:spacing w:after="0"/>
              <w:rPr>
                <w:ins w:id="12618" w:author="Arjan Kloosterboer" w:date="2017-09-22T01:17:00Z"/>
                <w:rFonts w:ascii="Calibri" w:eastAsia="Times New Roman" w:hAnsi="Calibri" w:cs="Calibri"/>
                <w:color w:val="0F0F0F"/>
              </w:rPr>
            </w:pPr>
            <w:ins w:id="12619" w:author="Arjan Kloosterboer" w:date="2017-09-22T01:17:00Z">
              <w:r>
                <w:rPr>
                  <w:rFonts w:ascii="Calibri" w:eastAsia="Times New Roman" w:hAnsi="Calibri" w:cs="Calibri"/>
                  <w:color w:val="0F0F0F"/>
                </w:rPr>
                <w:t>Gemeentelijk kerngegeven</w:t>
              </w:r>
            </w:ins>
          </w:p>
        </w:tc>
      </w:tr>
      <w:tr w:rsidR="0099344B" w14:paraId="123DA414" w14:textId="77777777" w:rsidTr="0028070E">
        <w:trPr>
          <w:trHeight w:val="230"/>
          <w:ins w:id="12620" w:author="Arjan Kloosterboer" w:date="2017-09-22T01:17:00Z"/>
        </w:trPr>
        <w:tc>
          <w:tcPr>
            <w:tcW w:w="3330" w:type="dxa"/>
            <w:gridSpan w:val="2"/>
            <w:tcBorders>
              <w:top w:val="nil"/>
              <w:left w:val="nil"/>
              <w:bottom w:val="nil"/>
              <w:right w:val="nil"/>
            </w:tcBorders>
            <w:tcMar>
              <w:top w:w="0" w:type="dxa"/>
              <w:left w:w="60" w:type="dxa"/>
              <w:bottom w:w="0" w:type="dxa"/>
              <w:right w:w="60" w:type="dxa"/>
            </w:tcMar>
          </w:tcPr>
          <w:p w14:paraId="263CED6C" w14:textId="77777777" w:rsidR="0099344B" w:rsidRDefault="0099344B" w:rsidP="0099344B">
            <w:pPr>
              <w:spacing w:after="0"/>
              <w:rPr>
                <w:ins w:id="12621" w:author="Arjan Kloosterboer" w:date="2017-09-22T01:17:00Z"/>
                <w:rFonts w:ascii="Calibri" w:eastAsia="Times New Roman" w:hAnsi="Calibri" w:cs="Calibri"/>
                <w:b/>
                <w:bCs/>
                <w:color w:val="000000"/>
              </w:rPr>
            </w:pPr>
            <w:ins w:id="12622" w:author="Arjan Kloosterboer" w:date="2017-09-22T01:17:00Z">
              <w:r>
                <w:rPr>
                  <w:rFonts w:ascii="Calibri" w:eastAsia="Times New Roman" w:hAnsi="Calibri" w:cs="Calibri"/>
                  <w:b/>
                  <w:bCs/>
                  <w:color w:val="000000"/>
                </w:rPr>
                <w:t xml:space="preserve">Regels </w:t>
              </w:r>
            </w:ins>
          </w:p>
        </w:tc>
        <w:tc>
          <w:tcPr>
            <w:tcW w:w="6030" w:type="dxa"/>
            <w:gridSpan w:val="2"/>
            <w:tcBorders>
              <w:top w:val="nil"/>
              <w:left w:val="nil"/>
              <w:bottom w:val="nil"/>
              <w:right w:val="nil"/>
            </w:tcBorders>
            <w:tcMar>
              <w:top w:w="0" w:type="dxa"/>
              <w:left w:w="60" w:type="dxa"/>
              <w:bottom w:w="0" w:type="dxa"/>
              <w:right w:w="60" w:type="dxa"/>
            </w:tcMar>
          </w:tcPr>
          <w:p w14:paraId="0A6CFD4A" w14:textId="77777777" w:rsidR="0099344B" w:rsidRDefault="0099344B" w:rsidP="0099344B">
            <w:pPr>
              <w:spacing w:after="0"/>
              <w:rPr>
                <w:ins w:id="12623" w:author="Arjan Kloosterboer" w:date="2017-09-22T01:17:00Z"/>
                <w:rFonts w:ascii="Calibri" w:eastAsia="Times New Roman" w:hAnsi="Calibri" w:cs="Calibri"/>
                <w:color w:val="0F0F0F"/>
              </w:rPr>
            </w:pPr>
            <w:ins w:id="12624" w:author="Arjan Kloosterboer" w:date="2017-09-22T01:17:00Z">
              <w:r>
                <w:rPr>
                  <w:rFonts w:ascii="Calibri" w:eastAsia="Times New Roman" w:hAnsi="Calibri" w:cs="Calibri"/>
                  <w:color w:val="0F0F0F"/>
                </w:rPr>
                <w:t>-</w:t>
              </w:r>
            </w:ins>
          </w:p>
        </w:tc>
      </w:tr>
      <w:tr w:rsidR="0099344B" w14:paraId="7338EA69" w14:textId="77777777" w:rsidTr="0028070E">
        <w:trPr>
          <w:ins w:id="12625" w:author="Arjan Kloosterboer" w:date="2017-09-22T01:17:00Z"/>
        </w:trPr>
        <w:tc>
          <w:tcPr>
            <w:tcW w:w="9360" w:type="dxa"/>
            <w:gridSpan w:val="4"/>
            <w:tcBorders>
              <w:top w:val="nil"/>
              <w:left w:val="nil"/>
              <w:bottom w:val="nil"/>
              <w:right w:val="nil"/>
            </w:tcBorders>
            <w:tcMar>
              <w:top w:w="0" w:type="dxa"/>
              <w:left w:w="60" w:type="dxa"/>
              <w:bottom w:w="0" w:type="dxa"/>
              <w:right w:w="60" w:type="dxa"/>
            </w:tcMar>
          </w:tcPr>
          <w:p w14:paraId="61CC3C79" w14:textId="77777777" w:rsidR="0099344B" w:rsidRDefault="0099344B" w:rsidP="0099344B">
            <w:pPr>
              <w:spacing w:after="0"/>
              <w:rPr>
                <w:ins w:id="12626" w:author="Arjan Kloosterboer" w:date="2017-09-22T01:17:00Z"/>
                <w:rFonts w:ascii="Calibri" w:eastAsia="Times New Roman" w:hAnsi="Calibri" w:cs="Calibri"/>
                <w:color w:val="0F0F0F"/>
              </w:rPr>
            </w:pPr>
            <w:ins w:id="12627" w:author="Arjan Kloosterboer" w:date="2017-09-22T01:17:00Z">
              <w:r>
                <w:rPr>
                  <w:rFonts w:ascii="Calibri" w:eastAsia="Times New Roman" w:hAnsi="Calibri" w:cs="Calibri"/>
                  <w:b/>
                  <w:bCs/>
                  <w:color w:val="0F0F0F"/>
                </w:rPr>
                <w:t>Toelichting</w:t>
              </w:r>
            </w:ins>
          </w:p>
        </w:tc>
      </w:tr>
      <w:tr w:rsidR="0099344B" w:rsidRPr="0099344B" w14:paraId="233D4044" w14:textId="77777777" w:rsidTr="0028070E">
        <w:trPr>
          <w:ins w:id="12628" w:author="Arjan Kloosterboer" w:date="2017-09-22T01:17:00Z"/>
        </w:trPr>
        <w:tc>
          <w:tcPr>
            <w:tcW w:w="450" w:type="dxa"/>
            <w:tcBorders>
              <w:top w:val="nil"/>
              <w:left w:val="nil"/>
              <w:bottom w:val="nil"/>
              <w:right w:val="nil"/>
            </w:tcBorders>
            <w:tcMar>
              <w:top w:w="0" w:type="dxa"/>
              <w:left w:w="60" w:type="dxa"/>
              <w:bottom w:w="0" w:type="dxa"/>
              <w:right w:w="60" w:type="dxa"/>
            </w:tcMar>
          </w:tcPr>
          <w:p w14:paraId="6985B308" w14:textId="77777777" w:rsidR="0099344B" w:rsidRDefault="0099344B" w:rsidP="0099344B">
            <w:pPr>
              <w:spacing w:after="0"/>
              <w:rPr>
                <w:ins w:id="12629" w:author="Arjan Kloosterboer" w:date="2017-09-22T01:17:00Z"/>
                <w:rFonts w:ascii="Calibri" w:eastAsia="Times New Roman" w:hAnsi="Calibri" w:cs="Calibri"/>
                <w:b/>
                <w:bCs/>
                <w:color w:val="0F0F0F"/>
              </w:rPr>
            </w:pPr>
          </w:p>
        </w:tc>
        <w:tc>
          <w:tcPr>
            <w:tcW w:w="8910" w:type="dxa"/>
            <w:gridSpan w:val="3"/>
            <w:tcBorders>
              <w:top w:val="nil"/>
              <w:left w:val="nil"/>
              <w:bottom w:val="nil"/>
              <w:right w:val="nil"/>
            </w:tcBorders>
            <w:tcMar>
              <w:top w:w="0" w:type="dxa"/>
              <w:left w:w="60" w:type="dxa"/>
              <w:bottom w:w="0" w:type="dxa"/>
              <w:right w:w="60" w:type="dxa"/>
            </w:tcMar>
          </w:tcPr>
          <w:p w14:paraId="49322188" w14:textId="77777777" w:rsidR="0099344B" w:rsidRPr="0099344B" w:rsidRDefault="0099344B" w:rsidP="0099344B">
            <w:pPr>
              <w:spacing w:after="0"/>
              <w:rPr>
                <w:ins w:id="12630" w:author="Arjan Kloosterboer" w:date="2017-09-22T01:17:00Z"/>
                <w:rFonts w:ascii="Calibri" w:eastAsia="Times New Roman" w:hAnsi="Calibri" w:cs="Calibri"/>
                <w:color w:val="0F0F0F"/>
                <w:lang w:val="nl-NL"/>
              </w:rPr>
            </w:pPr>
            <w:ins w:id="12631" w:author="Arjan Kloosterboer" w:date="2017-09-22T01:17:00Z">
              <w:r w:rsidRPr="0099344B">
                <w:rPr>
                  <w:rFonts w:ascii="Calibri" w:eastAsia="Times New Roman" w:hAnsi="Calibri" w:cs="Calibri"/>
                  <w:color w:val="0F0F0F"/>
                  <w:lang w:val="nl-NL"/>
                </w:rPr>
                <w:t>Met deze attribuutsoort worden de (één of meer) producten en/of diensten benoemd die met de zaak worden geleverd. Dat betreft één of meer van de producten zoals gespecificeerd bij het betreffende zaaktype. Het maakt het onder meer mogeljk een zaak te initieren vanuit de bestelling van een product of dienst.</w:t>
              </w:r>
            </w:ins>
          </w:p>
        </w:tc>
        <w:bookmarkEnd w:id="12548"/>
      </w:tr>
    </w:tbl>
    <w:p w14:paraId="7EFB3BB5" w14:textId="77777777" w:rsidR="0099344B" w:rsidRPr="00DD0F4F" w:rsidRDefault="0099344B" w:rsidP="00FC7BDD">
      <w:pPr>
        <w:rPr>
          <w:lang w:val="nl-NL"/>
        </w:rPr>
      </w:pPr>
    </w:p>
    <w:p w14:paraId="5DD68C0B" w14:textId="19F9D45E" w:rsidR="00435184" w:rsidRDefault="00435184" w:rsidP="00435184">
      <w:pPr>
        <w:pStyle w:val="Kop3"/>
      </w:pPr>
      <w:bookmarkStart w:id="12632" w:name="_Toc493812457"/>
      <w:r>
        <w:t>Zaaktypespecifieke eigenschappe</w:t>
      </w:r>
      <w:r w:rsidR="007E4A82">
        <w:t>n</w:t>
      </w:r>
      <w:bookmarkEnd w:id="12632"/>
    </w:p>
    <w:p w14:paraId="0AC778E9" w14:textId="77777777" w:rsidR="007A6C44" w:rsidRDefault="007A6C44" w:rsidP="007A6C44">
      <w:r w:rsidRPr="00DD0F4F">
        <w:rPr>
          <w:lang w:val="nl-NL"/>
        </w:rPr>
        <w:t xml:space="preserve">De ZTC 2 biedt de mogelijkheid om zgn. zaaktypespecifieke eigenschappen te specificeren bij een zaaktype. Waarden van deze eigenschappen zijn relevant voor zaken van het desbetreffende type. We hebben er voor gekozen deze eigenschappen niet te modelleren in het RGBZ. Ze zijn immers specifiek voor een zaaktype. Opname in het RGBZ zou tot het frequent uitbrengen van nieuwe versies leiden, hetgeen ongewenst is. En het zou tot inperking van de flexibiliteit leiden waarvoor de zaaktypespecifieke eigenschappen bedoeld zijn. Het RGBZ blijft daarmee generiek. Wel wordt in de van het RGBZ af te leiden berichtenstandaard StUF-ZKN de mogelijkheid ingebouwd om waarden van zaaktypespecifieke eigenschappen uit te kunnen wisselen. Omdat StUF-ZKN een uitwerking is van het RGBZ naar berichten en beide standaarden nauw op elkaar aansluiten, is het noodzakelijk om de zaaktypespecifieke eigenschappen op hoofdlijnen te modelleren in het RGBZ. </w:t>
      </w:r>
      <w:r>
        <w:t xml:space="preserve">Hiertoe dient onderstaande groepattribuutsoort.   </w:t>
      </w:r>
    </w:p>
    <w:p w14:paraId="2176403D" w14:textId="77777777" w:rsidR="007A6C44" w:rsidRPr="00BC30EF" w:rsidRDefault="00DA5D93" w:rsidP="007A6C44">
      <w:pPr>
        <w:autoSpaceDE w:val="0"/>
        <w:autoSpaceDN w:val="0"/>
        <w:adjustRightInd w:val="0"/>
        <w:spacing w:before="240" w:after="60" w:line="240" w:lineRule="auto"/>
        <w:outlineLvl w:val="3"/>
        <w:rPr>
          <w:ins w:id="12633" w:author="Arjan" w:date="2014-01-22T17:18:00Z"/>
          <w:rFonts w:ascii="Arial" w:eastAsia="Times New Roman" w:hAnsi="Arial" w:cs="Arial"/>
          <w:b/>
          <w:bCs/>
          <w:color w:val="0000B0"/>
          <w:sz w:val="24"/>
          <w:szCs w:val="24"/>
        </w:rPr>
      </w:pPr>
      <w:ins w:id="12634" w:author="Arjan" w:date="2014-01-22T17:18:00Z">
        <w:r w:rsidRPr="00BC30EF">
          <w:rPr>
            <w:rFonts w:ascii="Arial" w:hAnsi="Arial" w:cs="Arial"/>
            <w:sz w:val="24"/>
            <w:szCs w:val="24"/>
            <w:lang w:val="en-AU"/>
          </w:rPr>
          <w:fldChar w:fldCharType="begin" w:fldLock="1"/>
        </w:r>
        <w:r w:rsidR="007A6C44" w:rsidRPr="00BC30EF">
          <w:rPr>
            <w:rFonts w:ascii="Arial" w:hAnsi="Arial" w:cs="Arial"/>
            <w:sz w:val="24"/>
            <w:szCs w:val="24"/>
            <w:lang w:val="en-AU"/>
          </w:rPr>
          <w:instrText xml:space="preserve">MERGEFIELD </w:instrText>
        </w:r>
        <w:r w:rsidR="007A6C44" w:rsidRPr="00BC30EF">
          <w:rPr>
            <w:rFonts w:ascii="Arial" w:eastAsia="Times New Roman" w:hAnsi="Arial" w:cs="Arial"/>
            <w:b/>
            <w:bCs/>
            <w:color w:val="0000B0"/>
            <w:sz w:val="24"/>
            <w:szCs w:val="24"/>
          </w:rPr>
          <w:instrText>Element.Stereotype</w:instrText>
        </w:r>
        <w:r w:rsidRPr="00BC30EF">
          <w:rPr>
            <w:rFonts w:ascii="Arial" w:hAnsi="Arial" w:cs="Arial"/>
            <w:sz w:val="24"/>
            <w:szCs w:val="24"/>
            <w:lang w:val="en-AU"/>
          </w:rPr>
          <w:fldChar w:fldCharType="separate"/>
        </w:r>
        <w:r w:rsidR="007A6C44" w:rsidRPr="00BC30EF">
          <w:rPr>
            <w:rFonts w:ascii="Arial" w:eastAsia="Times New Roman" w:hAnsi="Arial" w:cs="Arial"/>
            <w:b/>
            <w:bCs/>
            <w:color w:val="0000B0"/>
            <w:sz w:val="24"/>
            <w:szCs w:val="24"/>
          </w:rPr>
          <w:t>«Groepattribuutsoort»</w:t>
        </w:r>
        <w:r w:rsidRPr="00BC30EF">
          <w:rPr>
            <w:rFonts w:ascii="Arial" w:hAnsi="Arial" w:cs="Arial"/>
            <w:sz w:val="24"/>
            <w:szCs w:val="24"/>
            <w:lang w:val="en-AU"/>
          </w:rPr>
          <w:fldChar w:fldCharType="end"/>
        </w:r>
        <w:r w:rsidR="007A6C44" w:rsidRPr="00BC30EF">
          <w:rPr>
            <w:rFonts w:ascii="Arial" w:eastAsia="Times New Roman" w:hAnsi="Arial" w:cs="Arial"/>
            <w:b/>
            <w:bCs/>
            <w:color w:val="0000B0"/>
            <w:sz w:val="24"/>
            <w:szCs w:val="24"/>
          </w:rPr>
          <w:t xml:space="preserve"> </w:t>
        </w:r>
      </w:ins>
      <w:ins w:id="12635" w:author="Arjan" w:date="2014-01-22T17:19:00Z">
        <w:r w:rsidR="00AC042C">
          <w:rPr>
            <w:rFonts w:ascii="Arial" w:eastAsia="Times New Roman" w:hAnsi="Arial" w:cs="Arial"/>
            <w:b/>
            <w:bCs/>
            <w:color w:val="0000B0"/>
            <w:sz w:val="24"/>
            <w:szCs w:val="24"/>
          </w:rPr>
          <w:t>Eigenschap</w:t>
        </w:r>
      </w:ins>
    </w:p>
    <w:tbl>
      <w:tblPr>
        <w:tblW w:w="9360" w:type="dxa"/>
        <w:tblInd w:w="60" w:type="dxa"/>
        <w:tblLayout w:type="fixed"/>
        <w:tblCellMar>
          <w:left w:w="60" w:type="dxa"/>
          <w:right w:w="60" w:type="dxa"/>
        </w:tblCellMar>
        <w:tblLook w:val="0000" w:firstRow="0" w:lastRow="0" w:firstColumn="0" w:lastColumn="0" w:noHBand="0" w:noVBand="0"/>
      </w:tblPr>
      <w:tblGrid>
        <w:gridCol w:w="3690"/>
        <w:gridCol w:w="988"/>
        <w:gridCol w:w="3544"/>
        <w:gridCol w:w="1138"/>
      </w:tblGrid>
      <w:tr w:rsidR="007A6C44" w:rsidRPr="00F2006F" w14:paraId="248FCD95" w14:textId="77777777" w:rsidTr="007A6C44">
        <w:trPr>
          <w:trHeight w:val="230"/>
          <w:ins w:id="12636" w:author="Arjan" w:date="2014-01-22T17:18:00Z"/>
        </w:trPr>
        <w:tc>
          <w:tcPr>
            <w:tcW w:w="3690" w:type="dxa"/>
            <w:tcBorders>
              <w:top w:val="nil"/>
              <w:left w:val="nil"/>
              <w:bottom w:val="nil"/>
              <w:right w:val="nil"/>
            </w:tcBorders>
          </w:tcPr>
          <w:p w14:paraId="508B2379" w14:textId="77777777" w:rsidR="007A6C44" w:rsidRPr="00F2006F" w:rsidRDefault="007A6C44" w:rsidP="007A6C44">
            <w:pPr>
              <w:autoSpaceDE w:val="0"/>
              <w:autoSpaceDN w:val="0"/>
              <w:adjustRightInd w:val="0"/>
              <w:spacing w:after="0" w:line="240" w:lineRule="auto"/>
              <w:rPr>
                <w:ins w:id="12637" w:author="Arjan" w:date="2014-01-22T17:18:00Z"/>
                <w:rFonts w:ascii="Arial" w:eastAsia="Times New Roman" w:hAnsi="Arial" w:cs="Arial"/>
                <w:color w:val="000000"/>
                <w:sz w:val="20"/>
                <w:szCs w:val="20"/>
              </w:rPr>
            </w:pPr>
            <w:ins w:id="12638" w:author="Arjan" w:date="2014-01-22T17:18:00Z">
              <w:r w:rsidRPr="00F2006F">
                <w:rPr>
                  <w:rFonts w:ascii="Arial" w:eastAsia="Times New Roman" w:hAnsi="Arial" w:cs="Arial"/>
                  <w:b/>
                  <w:bCs/>
                  <w:color w:val="000000"/>
                  <w:sz w:val="20"/>
                  <w:szCs w:val="20"/>
                </w:rPr>
                <w:t>Naam groepattribuutsoort</w:t>
              </w:r>
            </w:ins>
          </w:p>
        </w:tc>
        <w:tc>
          <w:tcPr>
            <w:tcW w:w="5670" w:type="dxa"/>
            <w:gridSpan w:val="3"/>
            <w:tcBorders>
              <w:top w:val="nil"/>
              <w:left w:val="nil"/>
              <w:bottom w:val="nil"/>
              <w:right w:val="nil"/>
            </w:tcBorders>
          </w:tcPr>
          <w:p w14:paraId="04DCC575" w14:textId="77777777" w:rsidR="007A6C44" w:rsidRPr="00F2006F" w:rsidRDefault="00AC042C" w:rsidP="007A6C44">
            <w:pPr>
              <w:autoSpaceDE w:val="0"/>
              <w:autoSpaceDN w:val="0"/>
              <w:adjustRightInd w:val="0"/>
              <w:spacing w:after="0" w:line="240" w:lineRule="auto"/>
              <w:rPr>
                <w:ins w:id="12639" w:author="Arjan" w:date="2014-01-22T17:18:00Z"/>
                <w:rFonts w:ascii="Arial" w:eastAsia="Times New Roman" w:hAnsi="Arial" w:cs="Arial"/>
                <w:color w:val="000000"/>
                <w:sz w:val="20"/>
                <w:szCs w:val="20"/>
              </w:rPr>
            </w:pPr>
            <w:ins w:id="12640" w:author="Arjan" w:date="2014-01-22T17:19:00Z">
              <w:r>
                <w:rPr>
                  <w:rFonts w:ascii="Arial" w:hAnsi="Arial" w:cs="Arial"/>
                  <w:sz w:val="20"/>
                  <w:szCs w:val="20"/>
                  <w:lang w:val="en-AU"/>
                </w:rPr>
                <w:t>Eigenschap</w:t>
              </w:r>
            </w:ins>
          </w:p>
        </w:tc>
      </w:tr>
      <w:tr w:rsidR="007A6C44" w:rsidRPr="00F2006F" w14:paraId="3663D620" w14:textId="77777777" w:rsidTr="007A6C44">
        <w:trPr>
          <w:ins w:id="12641" w:author="Arjan" w:date="2014-01-22T17:18:00Z"/>
        </w:trPr>
        <w:tc>
          <w:tcPr>
            <w:tcW w:w="3690" w:type="dxa"/>
            <w:tcBorders>
              <w:top w:val="nil"/>
              <w:left w:val="nil"/>
              <w:bottom w:val="nil"/>
              <w:right w:val="nil"/>
            </w:tcBorders>
          </w:tcPr>
          <w:p w14:paraId="3BCE89D2" w14:textId="77777777" w:rsidR="007A6C44" w:rsidRPr="00F2006F" w:rsidRDefault="007A6C44" w:rsidP="007A6C44">
            <w:pPr>
              <w:autoSpaceDE w:val="0"/>
              <w:autoSpaceDN w:val="0"/>
              <w:adjustRightInd w:val="0"/>
              <w:spacing w:after="0" w:line="240" w:lineRule="auto"/>
              <w:rPr>
                <w:ins w:id="12642"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7D8A1C12" w14:textId="77777777" w:rsidR="007A6C44" w:rsidRPr="00F2006F" w:rsidRDefault="007A6C44" w:rsidP="007A6C44">
            <w:pPr>
              <w:autoSpaceDE w:val="0"/>
              <w:autoSpaceDN w:val="0"/>
              <w:adjustRightInd w:val="0"/>
              <w:spacing w:after="0" w:line="240" w:lineRule="auto"/>
              <w:rPr>
                <w:ins w:id="12643" w:author="Arjan" w:date="2014-01-22T17:18:00Z"/>
                <w:rFonts w:ascii="Arial" w:eastAsia="Times New Roman" w:hAnsi="Arial" w:cs="Arial"/>
                <w:b/>
                <w:bCs/>
                <w:color w:val="000000"/>
                <w:sz w:val="20"/>
                <w:szCs w:val="20"/>
              </w:rPr>
            </w:pPr>
          </w:p>
        </w:tc>
      </w:tr>
      <w:tr w:rsidR="007A6C44" w:rsidRPr="00F2006F" w14:paraId="6F76FDFE" w14:textId="77777777" w:rsidTr="007A6C44">
        <w:trPr>
          <w:ins w:id="12644" w:author="Arjan" w:date="2014-01-22T17:18:00Z"/>
        </w:trPr>
        <w:tc>
          <w:tcPr>
            <w:tcW w:w="3690" w:type="dxa"/>
            <w:tcBorders>
              <w:top w:val="nil"/>
              <w:left w:val="nil"/>
              <w:bottom w:val="nil"/>
              <w:right w:val="nil"/>
            </w:tcBorders>
          </w:tcPr>
          <w:p w14:paraId="2F1A5F92" w14:textId="77777777" w:rsidR="007A6C44" w:rsidRPr="00F2006F" w:rsidRDefault="007A6C44" w:rsidP="007A6C44">
            <w:pPr>
              <w:autoSpaceDE w:val="0"/>
              <w:autoSpaceDN w:val="0"/>
              <w:adjustRightInd w:val="0"/>
              <w:spacing w:after="0" w:line="240" w:lineRule="auto"/>
              <w:rPr>
                <w:ins w:id="12645" w:author="Arjan" w:date="2014-01-22T17:18:00Z"/>
                <w:rFonts w:ascii="Arial" w:eastAsia="Times New Roman" w:hAnsi="Arial" w:cs="Arial"/>
                <w:color w:val="000000"/>
                <w:sz w:val="20"/>
                <w:szCs w:val="20"/>
              </w:rPr>
            </w:pPr>
            <w:ins w:id="12646" w:author="Arjan" w:date="2014-01-22T17:18:00Z">
              <w:r w:rsidRPr="00F2006F">
                <w:rPr>
                  <w:rFonts w:ascii="Arial" w:eastAsia="Times New Roman" w:hAnsi="Arial" w:cs="Arial"/>
                  <w:b/>
                  <w:bCs/>
                  <w:color w:val="000000"/>
                  <w:sz w:val="20"/>
                  <w:szCs w:val="20"/>
                </w:rPr>
                <w:t>Herkomst groepattribuutsoort</w:t>
              </w:r>
            </w:ins>
          </w:p>
        </w:tc>
        <w:tc>
          <w:tcPr>
            <w:tcW w:w="5670" w:type="dxa"/>
            <w:gridSpan w:val="3"/>
            <w:tcBorders>
              <w:top w:val="nil"/>
              <w:left w:val="nil"/>
              <w:bottom w:val="nil"/>
              <w:right w:val="nil"/>
            </w:tcBorders>
          </w:tcPr>
          <w:p w14:paraId="21D124A1" w14:textId="77777777" w:rsidR="007A6C44" w:rsidRPr="00F2006F" w:rsidRDefault="007A6C44" w:rsidP="007A6C44">
            <w:pPr>
              <w:autoSpaceDE w:val="0"/>
              <w:autoSpaceDN w:val="0"/>
              <w:adjustRightInd w:val="0"/>
              <w:spacing w:after="0" w:line="240" w:lineRule="auto"/>
              <w:rPr>
                <w:ins w:id="12647" w:author="Arjan" w:date="2014-01-22T17:18:00Z"/>
                <w:rFonts w:ascii="Arial" w:eastAsia="Times New Roman" w:hAnsi="Arial" w:cs="Arial"/>
                <w:color w:val="000000"/>
                <w:sz w:val="20"/>
                <w:szCs w:val="20"/>
              </w:rPr>
            </w:pPr>
            <w:ins w:id="12648" w:author="Arjan" w:date="2014-01-22T17:18:00Z">
              <w:r w:rsidRPr="00F2006F">
                <w:rPr>
                  <w:rFonts w:ascii="Arial" w:eastAsia="Times New Roman" w:hAnsi="Arial" w:cs="Arial"/>
                  <w:color w:val="000000"/>
                  <w:sz w:val="20"/>
                  <w:szCs w:val="20"/>
                </w:rPr>
                <w:t>KING</w:t>
              </w:r>
            </w:ins>
          </w:p>
        </w:tc>
      </w:tr>
      <w:tr w:rsidR="007A6C44" w:rsidRPr="00F2006F" w14:paraId="76F1D709" w14:textId="77777777" w:rsidTr="007A6C44">
        <w:trPr>
          <w:trHeight w:val="230"/>
          <w:ins w:id="12649" w:author="Arjan" w:date="2014-01-22T17:18:00Z"/>
        </w:trPr>
        <w:tc>
          <w:tcPr>
            <w:tcW w:w="3690" w:type="dxa"/>
            <w:tcBorders>
              <w:top w:val="nil"/>
              <w:left w:val="nil"/>
              <w:bottom w:val="nil"/>
              <w:right w:val="nil"/>
            </w:tcBorders>
          </w:tcPr>
          <w:p w14:paraId="42FADA61" w14:textId="77777777" w:rsidR="007A6C44" w:rsidRPr="00F2006F" w:rsidRDefault="007A6C44" w:rsidP="007A6C44">
            <w:pPr>
              <w:autoSpaceDE w:val="0"/>
              <w:autoSpaceDN w:val="0"/>
              <w:adjustRightInd w:val="0"/>
              <w:spacing w:after="0" w:line="240" w:lineRule="auto"/>
              <w:rPr>
                <w:ins w:id="12650"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2C98A4AA" w14:textId="77777777" w:rsidR="007A6C44" w:rsidRPr="00F2006F" w:rsidRDefault="007A6C44" w:rsidP="007A6C44">
            <w:pPr>
              <w:autoSpaceDE w:val="0"/>
              <w:autoSpaceDN w:val="0"/>
              <w:adjustRightInd w:val="0"/>
              <w:spacing w:after="0" w:line="240" w:lineRule="auto"/>
              <w:rPr>
                <w:ins w:id="12651" w:author="Arjan" w:date="2014-01-22T17:18:00Z"/>
                <w:rFonts w:ascii="Arial" w:eastAsia="Times New Roman" w:hAnsi="Arial" w:cs="Arial"/>
                <w:b/>
                <w:bCs/>
                <w:color w:val="000000"/>
                <w:sz w:val="20"/>
                <w:szCs w:val="20"/>
              </w:rPr>
            </w:pPr>
          </w:p>
        </w:tc>
      </w:tr>
      <w:tr w:rsidR="007A6C44" w:rsidRPr="00F2006F" w14:paraId="5C12ECA5" w14:textId="77777777" w:rsidTr="007A6C44">
        <w:trPr>
          <w:trHeight w:val="230"/>
          <w:ins w:id="12652" w:author="Arjan" w:date="2014-01-22T17:18:00Z"/>
        </w:trPr>
        <w:tc>
          <w:tcPr>
            <w:tcW w:w="3690" w:type="dxa"/>
            <w:tcBorders>
              <w:top w:val="nil"/>
              <w:left w:val="nil"/>
              <w:bottom w:val="nil"/>
              <w:right w:val="nil"/>
            </w:tcBorders>
          </w:tcPr>
          <w:p w14:paraId="36D366D6" w14:textId="77777777" w:rsidR="007A6C44" w:rsidRPr="00F2006F" w:rsidRDefault="007A6C44" w:rsidP="007A6C44">
            <w:pPr>
              <w:autoSpaceDE w:val="0"/>
              <w:autoSpaceDN w:val="0"/>
              <w:adjustRightInd w:val="0"/>
              <w:spacing w:after="0" w:line="240" w:lineRule="auto"/>
              <w:rPr>
                <w:ins w:id="12653" w:author="Arjan" w:date="2014-01-22T17:18:00Z"/>
                <w:rFonts w:ascii="Arial" w:eastAsia="Times New Roman" w:hAnsi="Arial" w:cs="Arial"/>
                <w:color w:val="000000"/>
                <w:sz w:val="20"/>
                <w:szCs w:val="20"/>
              </w:rPr>
            </w:pPr>
            <w:ins w:id="12654" w:author="Arjan" w:date="2014-01-22T17:18:00Z">
              <w:r w:rsidRPr="00F2006F">
                <w:rPr>
                  <w:rFonts w:ascii="Arial" w:eastAsia="Times New Roman" w:hAnsi="Arial" w:cs="Arial"/>
                  <w:b/>
                  <w:bCs/>
                  <w:color w:val="000000"/>
                  <w:sz w:val="20"/>
                  <w:szCs w:val="20"/>
                </w:rPr>
                <w:t>Code groepattribuutsoort</w:t>
              </w:r>
            </w:ins>
          </w:p>
        </w:tc>
        <w:tc>
          <w:tcPr>
            <w:tcW w:w="5670" w:type="dxa"/>
            <w:gridSpan w:val="3"/>
            <w:tcBorders>
              <w:top w:val="nil"/>
              <w:left w:val="nil"/>
              <w:bottom w:val="nil"/>
              <w:right w:val="nil"/>
            </w:tcBorders>
          </w:tcPr>
          <w:p w14:paraId="671CEF3D" w14:textId="77777777" w:rsidR="007A6C44" w:rsidRPr="00F2006F" w:rsidRDefault="007A6C44" w:rsidP="007A6C44">
            <w:pPr>
              <w:autoSpaceDE w:val="0"/>
              <w:autoSpaceDN w:val="0"/>
              <w:adjustRightInd w:val="0"/>
              <w:spacing w:after="0" w:line="240" w:lineRule="auto"/>
              <w:rPr>
                <w:ins w:id="12655" w:author="Arjan" w:date="2014-01-22T17:18:00Z"/>
                <w:rFonts w:ascii="Arial" w:eastAsia="Times New Roman" w:hAnsi="Arial" w:cs="Arial"/>
                <w:color w:val="000000"/>
                <w:sz w:val="20"/>
                <w:szCs w:val="20"/>
              </w:rPr>
            </w:pPr>
          </w:p>
        </w:tc>
      </w:tr>
      <w:tr w:rsidR="007A6C44" w:rsidRPr="00F2006F" w14:paraId="59D2EB6B" w14:textId="77777777" w:rsidTr="007A6C44">
        <w:trPr>
          <w:ins w:id="12656" w:author="Arjan" w:date="2014-01-22T17:18:00Z"/>
        </w:trPr>
        <w:tc>
          <w:tcPr>
            <w:tcW w:w="3690" w:type="dxa"/>
            <w:tcBorders>
              <w:top w:val="nil"/>
              <w:left w:val="nil"/>
              <w:bottom w:val="nil"/>
              <w:right w:val="nil"/>
            </w:tcBorders>
          </w:tcPr>
          <w:p w14:paraId="5D0D6EF3" w14:textId="77777777" w:rsidR="007A6C44" w:rsidRPr="00F2006F" w:rsidRDefault="007A6C44" w:rsidP="007A6C44">
            <w:pPr>
              <w:autoSpaceDE w:val="0"/>
              <w:autoSpaceDN w:val="0"/>
              <w:adjustRightInd w:val="0"/>
              <w:spacing w:after="0" w:line="240" w:lineRule="auto"/>
              <w:rPr>
                <w:ins w:id="12657"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67664787" w14:textId="77777777" w:rsidR="007A6C44" w:rsidRPr="00F2006F" w:rsidRDefault="007A6C44" w:rsidP="007A6C44">
            <w:pPr>
              <w:autoSpaceDE w:val="0"/>
              <w:autoSpaceDN w:val="0"/>
              <w:adjustRightInd w:val="0"/>
              <w:spacing w:after="0" w:line="240" w:lineRule="auto"/>
              <w:rPr>
                <w:ins w:id="12658" w:author="Arjan" w:date="2014-01-22T17:18:00Z"/>
                <w:rFonts w:ascii="Arial" w:eastAsia="Times New Roman" w:hAnsi="Arial" w:cs="Arial"/>
                <w:b/>
                <w:bCs/>
                <w:color w:val="000000"/>
                <w:sz w:val="20"/>
                <w:szCs w:val="20"/>
              </w:rPr>
            </w:pPr>
          </w:p>
        </w:tc>
      </w:tr>
      <w:tr w:rsidR="007A6C44" w:rsidRPr="00F2006F" w14:paraId="71626A3D" w14:textId="77777777" w:rsidTr="007A6C44">
        <w:trPr>
          <w:ins w:id="12659" w:author="Arjan" w:date="2014-01-22T17:18:00Z"/>
        </w:trPr>
        <w:tc>
          <w:tcPr>
            <w:tcW w:w="3690" w:type="dxa"/>
            <w:tcBorders>
              <w:top w:val="nil"/>
              <w:left w:val="nil"/>
              <w:bottom w:val="nil"/>
              <w:right w:val="nil"/>
            </w:tcBorders>
          </w:tcPr>
          <w:p w14:paraId="0B9E5EDC" w14:textId="77777777" w:rsidR="007A6C44" w:rsidRPr="00F2006F" w:rsidRDefault="007A6C44" w:rsidP="007A6C44">
            <w:pPr>
              <w:autoSpaceDE w:val="0"/>
              <w:autoSpaceDN w:val="0"/>
              <w:adjustRightInd w:val="0"/>
              <w:spacing w:after="0" w:line="240" w:lineRule="auto"/>
              <w:rPr>
                <w:ins w:id="12660" w:author="Arjan" w:date="2014-01-22T17:18:00Z"/>
                <w:rFonts w:ascii="Arial" w:eastAsia="Times New Roman" w:hAnsi="Arial" w:cs="Arial"/>
                <w:b/>
                <w:bCs/>
                <w:color w:val="000000"/>
                <w:sz w:val="20"/>
                <w:szCs w:val="20"/>
              </w:rPr>
            </w:pPr>
            <w:ins w:id="12661" w:author="Arjan" w:date="2014-01-22T17:18:00Z">
              <w:r w:rsidRPr="00F2006F">
                <w:rPr>
                  <w:rFonts w:ascii="Arial" w:eastAsia="Times New Roman" w:hAnsi="Arial" w:cs="Arial"/>
                  <w:b/>
                  <w:bCs/>
                  <w:color w:val="000000"/>
                  <w:sz w:val="20"/>
                  <w:szCs w:val="20"/>
                </w:rPr>
                <w:t xml:space="preserve">XML-tag </w:t>
              </w:r>
              <w:r>
                <w:rPr>
                  <w:rFonts w:ascii="Arial" w:eastAsia="Times New Roman" w:hAnsi="Arial" w:cs="Arial"/>
                  <w:b/>
                  <w:bCs/>
                  <w:color w:val="000000"/>
                  <w:sz w:val="20"/>
                  <w:szCs w:val="20"/>
                </w:rPr>
                <w:t>groep</w:t>
              </w:r>
              <w:r w:rsidRPr="00F2006F">
                <w:rPr>
                  <w:rFonts w:ascii="Arial" w:eastAsia="Times New Roman" w:hAnsi="Arial" w:cs="Arial"/>
                  <w:b/>
                  <w:bCs/>
                  <w:color w:val="000000"/>
                  <w:sz w:val="20"/>
                  <w:szCs w:val="20"/>
                </w:rPr>
                <w:t>attribuutsoort</w:t>
              </w:r>
            </w:ins>
          </w:p>
        </w:tc>
        <w:tc>
          <w:tcPr>
            <w:tcW w:w="5670" w:type="dxa"/>
            <w:gridSpan w:val="3"/>
            <w:tcBorders>
              <w:top w:val="nil"/>
              <w:left w:val="nil"/>
              <w:bottom w:val="nil"/>
              <w:right w:val="nil"/>
            </w:tcBorders>
          </w:tcPr>
          <w:p w14:paraId="55A9E27B" w14:textId="77777777" w:rsidR="007A6C44" w:rsidRPr="00F2006F" w:rsidRDefault="00AC042C" w:rsidP="007A6C44">
            <w:pPr>
              <w:autoSpaceDE w:val="0"/>
              <w:autoSpaceDN w:val="0"/>
              <w:adjustRightInd w:val="0"/>
              <w:spacing w:after="0" w:line="240" w:lineRule="auto"/>
              <w:rPr>
                <w:ins w:id="12662" w:author="Arjan" w:date="2014-01-22T17:18:00Z"/>
                <w:rFonts w:ascii="Arial" w:eastAsia="Times New Roman" w:hAnsi="Arial" w:cs="Arial"/>
                <w:bCs/>
                <w:color w:val="000000"/>
                <w:sz w:val="20"/>
                <w:szCs w:val="20"/>
              </w:rPr>
            </w:pPr>
            <w:ins w:id="12663" w:author="Arjan" w:date="2014-01-22T17:19:00Z">
              <w:r>
                <w:rPr>
                  <w:rFonts w:ascii="Arial" w:eastAsia="Times New Roman" w:hAnsi="Arial" w:cs="Arial"/>
                  <w:bCs/>
                  <w:color w:val="000000"/>
                  <w:sz w:val="20"/>
                  <w:szCs w:val="20"/>
                </w:rPr>
                <w:t>eigenschap</w:t>
              </w:r>
            </w:ins>
          </w:p>
        </w:tc>
      </w:tr>
      <w:tr w:rsidR="007A6C44" w:rsidRPr="00F2006F" w14:paraId="3A3AFCF9" w14:textId="77777777" w:rsidTr="007A6C44">
        <w:trPr>
          <w:ins w:id="12664" w:author="Arjan" w:date="2014-01-22T17:18:00Z"/>
        </w:trPr>
        <w:tc>
          <w:tcPr>
            <w:tcW w:w="3690" w:type="dxa"/>
            <w:tcBorders>
              <w:top w:val="nil"/>
              <w:left w:val="nil"/>
              <w:bottom w:val="nil"/>
              <w:right w:val="nil"/>
            </w:tcBorders>
          </w:tcPr>
          <w:p w14:paraId="67929307" w14:textId="77777777" w:rsidR="007A6C44" w:rsidRPr="00F2006F" w:rsidRDefault="007A6C44" w:rsidP="007A6C44">
            <w:pPr>
              <w:autoSpaceDE w:val="0"/>
              <w:autoSpaceDN w:val="0"/>
              <w:adjustRightInd w:val="0"/>
              <w:spacing w:after="0" w:line="240" w:lineRule="auto"/>
              <w:rPr>
                <w:ins w:id="12665"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7D1F70E5" w14:textId="77777777" w:rsidR="007A6C44" w:rsidRPr="00F2006F" w:rsidRDefault="007A6C44" w:rsidP="007A6C44">
            <w:pPr>
              <w:autoSpaceDE w:val="0"/>
              <w:autoSpaceDN w:val="0"/>
              <w:adjustRightInd w:val="0"/>
              <w:spacing w:after="0" w:line="240" w:lineRule="auto"/>
              <w:rPr>
                <w:ins w:id="12666" w:author="Arjan" w:date="2014-01-22T17:18:00Z"/>
                <w:rFonts w:ascii="Arial" w:eastAsia="Times New Roman" w:hAnsi="Arial" w:cs="Arial"/>
                <w:b/>
                <w:bCs/>
                <w:color w:val="000000"/>
                <w:sz w:val="20"/>
                <w:szCs w:val="20"/>
              </w:rPr>
            </w:pPr>
          </w:p>
        </w:tc>
      </w:tr>
      <w:tr w:rsidR="007A6C44" w:rsidRPr="005C14BE" w14:paraId="3213AE9C" w14:textId="77777777" w:rsidTr="007A6C44">
        <w:trPr>
          <w:ins w:id="12667" w:author="Arjan" w:date="2014-01-22T17:18:00Z"/>
        </w:trPr>
        <w:tc>
          <w:tcPr>
            <w:tcW w:w="3690" w:type="dxa"/>
            <w:tcBorders>
              <w:top w:val="nil"/>
              <w:left w:val="nil"/>
              <w:bottom w:val="nil"/>
              <w:right w:val="nil"/>
            </w:tcBorders>
          </w:tcPr>
          <w:p w14:paraId="0407B8FF" w14:textId="77777777" w:rsidR="007A6C44" w:rsidRPr="00F2006F" w:rsidRDefault="007A6C44" w:rsidP="007A6C44">
            <w:pPr>
              <w:autoSpaceDE w:val="0"/>
              <w:autoSpaceDN w:val="0"/>
              <w:adjustRightInd w:val="0"/>
              <w:spacing w:after="0" w:line="240" w:lineRule="auto"/>
              <w:rPr>
                <w:ins w:id="12668" w:author="Arjan" w:date="2014-01-22T17:18:00Z"/>
                <w:rFonts w:ascii="Arial" w:eastAsia="Times New Roman" w:hAnsi="Arial" w:cs="Arial"/>
                <w:color w:val="000000"/>
                <w:sz w:val="20"/>
                <w:szCs w:val="20"/>
              </w:rPr>
            </w:pPr>
            <w:ins w:id="12669" w:author="Arjan" w:date="2014-01-22T17:18:00Z">
              <w:r w:rsidRPr="00F2006F">
                <w:rPr>
                  <w:rFonts w:ascii="Arial" w:eastAsia="Times New Roman" w:hAnsi="Arial" w:cs="Arial"/>
                  <w:b/>
                  <w:bCs/>
                  <w:color w:val="000000"/>
                  <w:sz w:val="20"/>
                  <w:szCs w:val="20"/>
                </w:rPr>
                <w:t>Definitie groepattribuutsoort</w:t>
              </w:r>
            </w:ins>
          </w:p>
        </w:tc>
        <w:tc>
          <w:tcPr>
            <w:tcW w:w="5670" w:type="dxa"/>
            <w:gridSpan w:val="3"/>
            <w:tcBorders>
              <w:top w:val="nil"/>
              <w:left w:val="nil"/>
              <w:bottom w:val="nil"/>
              <w:right w:val="nil"/>
            </w:tcBorders>
          </w:tcPr>
          <w:p w14:paraId="3750CEA0" w14:textId="77777777" w:rsidR="007A6C44" w:rsidRPr="00DD0F4F" w:rsidRDefault="00A91463" w:rsidP="00A91463">
            <w:pPr>
              <w:autoSpaceDE w:val="0"/>
              <w:autoSpaceDN w:val="0"/>
              <w:adjustRightInd w:val="0"/>
              <w:spacing w:after="0" w:line="240" w:lineRule="auto"/>
              <w:rPr>
                <w:ins w:id="12670" w:author="Arjan" w:date="2014-01-22T17:18:00Z"/>
                <w:rFonts w:ascii="Arial" w:eastAsia="Times New Roman" w:hAnsi="Arial" w:cs="Arial"/>
                <w:color w:val="000000"/>
                <w:sz w:val="20"/>
                <w:szCs w:val="20"/>
                <w:lang w:val="nl-NL"/>
              </w:rPr>
            </w:pPr>
            <w:ins w:id="12671" w:author="Arjan" w:date="2014-01-22T17:23:00Z">
              <w:r w:rsidRPr="00DD0F4F">
                <w:rPr>
                  <w:rFonts w:ascii="Arial" w:eastAsia="Times New Roman" w:hAnsi="Arial" w:cs="Arial"/>
                  <w:color w:val="000000"/>
                  <w:sz w:val="20"/>
                  <w:szCs w:val="20"/>
                  <w:lang w:val="nl-NL"/>
                </w:rPr>
                <w:t xml:space="preserve">Een relevant inhoudelijk gegeven </w:t>
              </w:r>
            </w:ins>
            <w:ins w:id="12672" w:author="Arjan" w:date="2014-01-22T17:24:00Z">
              <w:r w:rsidRPr="00DD0F4F">
                <w:rPr>
                  <w:rFonts w:ascii="Arial" w:eastAsia="Times New Roman" w:hAnsi="Arial" w:cs="Arial"/>
                  <w:color w:val="000000"/>
                  <w:sz w:val="20"/>
                  <w:szCs w:val="20"/>
                  <w:lang w:val="nl-NL"/>
                </w:rPr>
                <w:t>waarvan waarden</w:t>
              </w:r>
            </w:ins>
            <w:ins w:id="12673" w:author="Arjan" w:date="2014-01-22T17:23:00Z">
              <w:r w:rsidRPr="00DD0F4F">
                <w:rPr>
                  <w:rFonts w:ascii="Arial" w:eastAsia="Times New Roman" w:hAnsi="Arial" w:cs="Arial"/>
                  <w:color w:val="000000"/>
                  <w:sz w:val="20"/>
                  <w:szCs w:val="20"/>
                  <w:lang w:val="nl-NL"/>
                </w:rPr>
                <w:t xml:space="preserve"> bij ZAAKen van eenzelfde ZAAKTYPE geregistreerd moet</w:t>
              </w:r>
            </w:ins>
            <w:ins w:id="12674" w:author="Arjan" w:date="2014-01-22T17:24:00Z">
              <w:r w:rsidRPr="00DD0F4F">
                <w:rPr>
                  <w:rFonts w:ascii="Arial" w:eastAsia="Times New Roman" w:hAnsi="Arial" w:cs="Arial"/>
                  <w:color w:val="000000"/>
                  <w:sz w:val="20"/>
                  <w:szCs w:val="20"/>
                  <w:lang w:val="nl-NL"/>
                </w:rPr>
                <w:t>en</w:t>
              </w:r>
            </w:ins>
            <w:ins w:id="12675" w:author="Arjan" w:date="2014-01-22T17:23:00Z">
              <w:r w:rsidRPr="00DD0F4F">
                <w:rPr>
                  <w:rFonts w:ascii="Arial" w:eastAsia="Times New Roman" w:hAnsi="Arial" w:cs="Arial"/>
                  <w:color w:val="000000"/>
                  <w:sz w:val="20"/>
                  <w:szCs w:val="20"/>
                  <w:lang w:val="nl-NL"/>
                </w:rPr>
                <w:t xml:space="preserve"> kunnen worden en </w:t>
              </w:r>
            </w:ins>
            <w:ins w:id="12676" w:author="Arjan" w:date="2014-01-22T17:24:00Z">
              <w:r w:rsidRPr="00DD0F4F">
                <w:rPr>
                  <w:rFonts w:ascii="Arial" w:eastAsia="Times New Roman" w:hAnsi="Arial" w:cs="Arial"/>
                  <w:color w:val="000000"/>
                  <w:sz w:val="20"/>
                  <w:szCs w:val="20"/>
                  <w:lang w:val="nl-NL"/>
                </w:rPr>
                <w:t xml:space="preserve">dat </w:t>
              </w:r>
            </w:ins>
            <w:ins w:id="12677" w:author="Arjan" w:date="2014-01-22T17:23:00Z">
              <w:r w:rsidRPr="00DD0F4F">
                <w:rPr>
                  <w:rFonts w:ascii="Arial" w:eastAsia="Times New Roman" w:hAnsi="Arial" w:cs="Arial"/>
                  <w:color w:val="000000"/>
                  <w:sz w:val="20"/>
                  <w:szCs w:val="20"/>
                  <w:lang w:val="nl-NL"/>
                </w:rPr>
                <w:t xml:space="preserve">geen standaard kenmerk is van een </w:t>
              </w:r>
            </w:ins>
            <w:ins w:id="12678" w:author="Arjan" w:date="2014-01-22T17:24:00Z">
              <w:r w:rsidRPr="00DD0F4F">
                <w:rPr>
                  <w:rFonts w:ascii="Arial" w:eastAsia="Times New Roman" w:hAnsi="Arial" w:cs="Arial"/>
                  <w:color w:val="000000"/>
                  <w:sz w:val="20"/>
                  <w:szCs w:val="20"/>
                  <w:lang w:val="nl-NL"/>
                </w:rPr>
                <w:t>ZAAK</w:t>
              </w:r>
            </w:ins>
            <w:ins w:id="12679" w:author="Arjan" w:date="2014-01-22T17:23:00Z">
              <w:r w:rsidRPr="00DD0F4F">
                <w:rPr>
                  <w:rFonts w:ascii="Arial" w:eastAsia="Times New Roman" w:hAnsi="Arial" w:cs="Arial"/>
                  <w:color w:val="000000"/>
                  <w:sz w:val="20"/>
                  <w:szCs w:val="20"/>
                  <w:lang w:val="nl-NL"/>
                </w:rPr>
                <w:t>.</w:t>
              </w:r>
            </w:ins>
          </w:p>
        </w:tc>
      </w:tr>
      <w:tr w:rsidR="007A6C44" w:rsidRPr="005C14BE" w14:paraId="2468F1FF" w14:textId="77777777" w:rsidTr="007A6C44">
        <w:trPr>
          <w:ins w:id="12680" w:author="Arjan" w:date="2014-01-22T17:18:00Z"/>
        </w:trPr>
        <w:tc>
          <w:tcPr>
            <w:tcW w:w="3690" w:type="dxa"/>
            <w:tcBorders>
              <w:top w:val="nil"/>
              <w:left w:val="nil"/>
              <w:bottom w:val="nil"/>
              <w:right w:val="nil"/>
            </w:tcBorders>
          </w:tcPr>
          <w:p w14:paraId="381E7263" w14:textId="77777777" w:rsidR="007A6C44" w:rsidRPr="00DD0F4F" w:rsidRDefault="007A6C44" w:rsidP="007A6C44">
            <w:pPr>
              <w:autoSpaceDE w:val="0"/>
              <w:autoSpaceDN w:val="0"/>
              <w:adjustRightInd w:val="0"/>
              <w:spacing w:after="0" w:line="240" w:lineRule="auto"/>
              <w:rPr>
                <w:ins w:id="12681" w:author="Arjan" w:date="2014-01-22T17:18:00Z"/>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14:paraId="03170008" w14:textId="77777777" w:rsidR="007A6C44" w:rsidRPr="00DD0F4F" w:rsidRDefault="007A6C44" w:rsidP="007A6C44">
            <w:pPr>
              <w:autoSpaceDE w:val="0"/>
              <w:autoSpaceDN w:val="0"/>
              <w:adjustRightInd w:val="0"/>
              <w:spacing w:after="0" w:line="240" w:lineRule="auto"/>
              <w:rPr>
                <w:ins w:id="12682" w:author="Arjan" w:date="2014-01-22T17:18:00Z"/>
                <w:rFonts w:ascii="Arial" w:eastAsia="Times New Roman" w:hAnsi="Arial" w:cs="Arial"/>
                <w:b/>
                <w:bCs/>
                <w:color w:val="000000"/>
                <w:sz w:val="20"/>
                <w:szCs w:val="20"/>
                <w:lang w:val="nl-NL"/>
              </w:rPr>
            </w:pPr>
          </w:p>
        </w:tc>
      </w:tr>
      <w:tr w:rsidR="007A6C44" w:rsidRPr="00F2006F" w14:paraId="7DA3533D" w14:textId="77777777" w:rsidTr="007A6C44">
        <w:trPr>
          <w:ins w:id="12683" w:author="Arjan" w:date="2014-01-22T17:18:00Z"/>
        </w:trPr>
        <w:tc>
          <w:tcPr>
            <w:tcW w:w="3690" w:type="dxa"/>
            <w:tcBorders>
              <w:top w:val="nil"/>
              <w:left w:val="nil"/>
              <w:bottom w:val="nil"/>
              <w:right w:val="nil"/>
            </w:tcBorders>
          </w:tcPr>
          <w:p w14:paraId="69189B3A" w14:textId="77777777" w:rsidR="007A6C44" w:rsidRPr="00F2006F" w:rsidRDefault="007A6C44" w:rsidP="007A6C44">
            <w:pPr>
              <w:autoSpaceDE w:val="0"/>
              <w:autoSpaceDN w:val="0"/>
              <w:adjustRightInd w:val="0"/>
              <w:spacing w:after="0" w:line="240" w:lineRule="auto"/>
              <w:rPr>
                <w:ins w:id="12684" w:author="Arjan" w:date="2014-01-22T17:18:00Z"/>
                <w:rFonts w:ascii="Arial" w:eastAsia="Times New Roman" w:hAnsi="Arial" w:cs="Arial"/>
                <w:b/>
                <w:bCs/>
                <w:color w:val="000000"/>
                <w:sz w:val="20"/>
                <w:szCs w:val="20"/>
              </w:rPr>
            </w:pPr>
            <w:ins w:id="12685" w:author="Arjan" w:date="2014-01-22T17:18:00Z">
              <w:r w:rsidRPr="00F2006F">
                <w:rPr>
                  <w:rFonts w:ascii="Arial" w:eastAsia="Times New Roman" w:hAnsi="Arial" w:cs="Arial"/>
                  <w:b/>
                  <w:bCs/>
                  <w:color w:val="000000"/>
                  <w:sz w:val="20"/>
                  <w:szCs w:val="20"/>
                </w:rPr>
                <w:t xml:space="preserve">Herkomst definitie </w:t>
              </w:r>
              <w:r>
                <w:rPr>
                  <w:rFonts w:ascii="Arial" w:eastAsia="Times New Roman" w:hAnsi="Arial" w:cs="Arial"/>
                  <w:b/>
                  <w:bCs/>
                  <w:color w:val="000000"/>
                  <w:sz w:val="20"/>
                  <w:szCs w:val="20"/>
                </w:rPr>
                <w:t>groep</w:t>
              </w:r>
              <w:r w:rsidRPr="00F2006F">
                <w:rPr>
                  <w:rFonts w:ascii="Arial" w:eastAsia="Times New Roman" w:hAnsi="Arial" w:cs="Arial"/>
                  <w:b/>
                  <w:bCs/>
                  <w:color w:val="000000"/>
                  <w:sz w:val="20"/>
                  <w:szCs w:val="20"/>
                </w:rPr>
                <w:t>attribuutsoort</w:t>
              </w:r>
            </w:ins>
          </w:p>
        </w:tc>
        <w:tc>
          <w:tcPr>
            <w:tcW w:w="5670" w:type="dxa"/>
            <w:gridSpan w:val="3"/>
            <w:tcBorders>
              <w:top w:val="nil"/>
              <w:left w:val="nil"/>
              <w:bottom w:val="nil"/>
              <w:right w:val="nil"/>
            </w:tcBorders>
          </w:tcPr>
          <w:p w14:paraId="7007FDDF" w14:textId="77777777" w:rsidR="007A6C44" w:rsidRPr="00F2006F" w:rsidRDefault="007A6C44" w:rsidP="007A6C44">
            <w:pPr>
              <w:autoSpaceDE w:val="0"/>
              <w:autoSpaceDN w:val="0"/>
              <w:adjustRightInd w:val="0"/>
              <w:spacing w:after="0" w:line="240" w:lineRule="auto"/>
              <w:rPr>
                <w:ins w:id="12686" w:author="Arjan" w:date="2014-01-22T17:18:00Z"/>
                <w:rFonts w:ascii="Arial" w:eastAsia="Times New Roman" w:hAnsi="Arial" w:cs="Arial"/>
                <w:bCs/>
                <w:color w:val="000000"/>
                <w:sz w:val="20"/>
                <w:szCs w:val="20"/>
              </w:rPr>
            </w:pPr>
            <w:ins w:id="12687" w:author="Arjan" w:date="2014-01-22T17:18:00Z">
              <w:r w:rsidRPr="00F2006F">
                <w:rPr>
                  <w:rFonts w:ascii="Arial" w:eastAsia="Times New Roman" w:hAnsi="Arial" w:cs="Arial"/>
                  <w:bCs/>
                  <w:color w:val="000000"/>
                  <w:sz w:val="20"/>
                  <w:szCs w:val="20"/>
                </w:rPr>
                <w:t>KING</w:t>
              </w:r>
            </w:ins>
          </w:p>
        </w:tc>
      </w:tr>
      <w:tr w:rsidR="007A6C44" w:rsidRPr="00F2006F" w14:paraId="132D79C5" w14:textId="77777777" w:rsidTr="007A6C44">
        <w:trPr>
          <w:ins w:id="12688" w:author="Arjan" w:date="2014-01-22T17:18:00Z"/>
        </w:trPr>
        <w:tc>
          <w:tcPr>
            <w:tcW w:w="3690" w:type="dxa"/>
            <w:tcBorders>
              <w:top w:val="nil"/>
              <w:left w:val="nil"/>
              <w:bottom w:val="nil"/>
              <w:right w:val="nil"/>
            </w:tcBorders>
          </w:tcPr>
          <w:p w14:paraId="7DBD357B" w14:textId="77777777" w:rsidR="007A6C44" w:rsidRPr="00F2006F" w:rsidRDefault="007A6C44" w:rsidP="007A6C44">
            <w:pPr>
              <w:autoSpaceDE w:val="0"/>
              <w:autoSpaceDN w:val="0"/>
              <w:adjustRightInd w:val="0"/>
              <w:spacing w:after="0" w:line="240" w:lineRule="auto"/>
              <w:rPr>
                <w:ins w:id="12689"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5EB9A64B" w14:textId="77777777" w:rsidR="007A6C44" w:rsidRPr="00F2006F" w:rsidRDefault="007A6C44" w:rsidP="007A6C44">
            <w:pPr>
              <w:autoSpaceDE w:val="0"/>
              <w:autoSpaceDN w:val="0"/>
              <w:adjustRightInd w:val="0"/>
              <w:spacing w:after="0" w:line="240" w:lineRule="auto"/>
              <w:rPr>
                <w:ins w:id="12690" w:author="Arjan" w:date="2014-01-22T17:18:00Z"/>
                <w:rFonts w:ascii="Arial" w:eastAsia="Times New Roman" w:hAnsi="Arial" w:cs="Arial"/>
                <w:b/>
                <w:bCs/>
                <w:color w:val="000000"/>
                <w:sz w:val="20"/>
                <w:szCs w:val="20"/>
              </w:rPr>
            </w:pPr>
          </w:p>
        </w:tc>
      </w:tr>
      <w:tr w:rsidR="007A6C44" w:rsidRPr="00F2006F" w14:paraId="1471DCFF" w14:textId="77777777" w:rsidTr="007A6C44">
        <w:trPr>
          <w:ins w:id="12691" w:author="Arjan" w:date="2014-01-22T17:18:00Z"/>
        </w:trPr>
        <w:tc>
          <w:tcPr>
            <w:tcW w:w="3690" w:type="dxa"/>
            <w:tcBorders>
              <w:top w:val="nil"/>
              <w:left w:val="nil"/>
              <w:bottom w:val="nil"/>
              <w:right w:val="nil"/>
            </w:tcBorders>
          </w:tcPr>
          <w:p w14:paraId="52A52AF8" w14:textId="77777777" w:rsidR="007A6C44" w:rsidRPr="00F2006F" w:rsidRDefault="007A6C44" w:rsidP="007A6C44">
            <w:pPr>
              <w:autoSpaceDE w:val="0"/>
              <w:autoSpaceDN w:val="0"/>
              <w:adjustRightInd w:val="0"/>
              <w:spacing w:after="0" w:line="240" w:lineRule="auto"/>
              <w:rPr>
                <w:ins w:id="12692" w:author="Arjan" w:date="2014-01-22T17:18:00Z"/>
                <w:rFonts w:ascii="Arial" w:eastAsia="Times New Roman" w:hAnsi="Arial" w:cs="Arial"/>
                <w:color w:val="000000"/>
                <w:sz w:val="20"/>
                <w:szCs w:val="20"/>
              </w:rPr>
            </w:pPr>
            <w:ins w:id="12693" w:author="Arjan" w:date="2014-01-22T17:18:00Z">
              <w:r w:rsidRPr="00F2006F">
                <w:rPr>
                  <w:rFonts w:ascii="Arial" w:eastAsia="Times New Roman" w:hAnsi="Arial" w:cs="Arial"/>
                  <w:b/>
                  <w:bCs/>
                  <w:color w:val="000000"/>
                  <w:sz w:val="20"/>
                  <w:szCs w:val="20"/>
                </w:rPr>
                <w:t>Datum opname groepattribuutsoort</w:t>
              </w:r>
            </w:ins>
          </w:p>
        </w:tc>
        <w:tc>
          <w:tcPr>
            <w:tcW w:w="5670" w:type="dxa"/>
            <w:gridSpan w:val="3"/>
            <w:tcBorders>
              <w:top w:val="nil"/>
              <w:left w:val="nil"/>
              <w:bottom w:val="nil"/>
              <w:right w:val="nil"/>
            </w:tcBorders>
          </w:tcPr>
          <w:p w14:paraId="256E52F9" w14:textId="77777777" w:rsidR="007A6C44" w:rsidRPr="00F2006F" w:rsidRDefault="007A6C44" w:rsidP="007A6C44">
            <w:pPr>
              <w:autoSpaceDE w:val="0"/>
              <w:autoSpaceDN w:val="0"/>
              <w:adjustRightInd w:val="0"/>
              <w:spacing w:after="0" w:line="240" w:lineRule="auto"/>
              <w:rPr>
                <w:ins w:id="12694" w:author="Arjan" w:date="2014-01-22T17:18:00Z"/>
                <w:rFonts w:ascii="Arial" w:eastAsia="Times New Roman" w:hAnsi="Arial" w:cs="Arial"/>
                <w:color w:val="000000"/>
                <w:sz w:val="20"/>
                <w:szCs w:val="20"/>
              </w:rPr>
            </w:pPr>
            <w:ins w:id="12695" w:author="Arjan" w:date="2014-01-22T17:18:00Z">
              <w:r w:rsidRPr="00F2006F">
                <w:rPr>
                  <w:rFonts w:ascii="Arial" w:eastAsia="Times New Roman" w:hAnsi="Arial" w:cs="Arial"/>
                  <w:color w:val="000000"/>
                  <w:sz w:val="20"/>
                  <w:szCs w:val="20"/>
                </w:rPr>
                <w:t>1</w:t>
              </w:r>
            </w:ins>
            <w:ins w:id="12696" w:author="Arjan" w:date="2014-01-22T17:19:00Z">
              <w:r w:rsidR="00AC042C">
                <w:rPr>
                  <w:rFonts w:ascii="Arial" w:eastAsia="Times New Roman" w:hAnsi="Arial" w:cs="Arial"/>
                  <w:color w:val="000000"/>
                  <w:sz w:val="20"/>
                  <w:szCs w:val="20"/>
                </w:rPr>
                <w:t>5</w:t>
              </w:r>
            </w:ins>
            <w:ins w:id="12697" w:author="Arjan" w:date="2014-01-22T17:18:00Z">
              <w:r w:rsidRPr="00F2006F">
                <w:rPr>
                  <w:rFonts w:ascii="Arial" w:eastAsia="Times New Roman" w:hAnsi="Arial" w:cs="Arial"/>
                  <w:color w:val="000000"/>
                  <w:sz w:val="20"/>
                  <w:szCs w:val="20"/>
                </w:rPr>
                <w:t>-1</w:t>
              </w:r>
            </w:ins>
            <w:ins w:id="12698" w:author="Arjan" w:date="2014-01-22T17:19:00Z">
              <w:r w:rsidR="00AC042C">
                <w:rPr>
                  <w:rFonts w:ascii="Arial" w:eastAsia="Times New Roman" w:hAnsi="Arial" w:cs="Arial"/>
                  <w:color w:val="000000"/>
                  <w:sz w:val="20"/>
                  <w:szCs w:val="20"/>
                </w:rPr>
                <w:t>2</w:t>
              </w:r>
            </w:ins>
            <w:ins w:id="12699" w:author="Arjan" w:date="2014-01-22T17:18:00Z">
              <w:r w:rsidRPr="00F2006F">
                <w:rPr>
                  <w:rFonts w:ascii="Arial" w:eastAsia="Times New Roman" w:hAnsi="Arial" w:cs="Arial"/>
                  <w:color w:val="000000"/>
                  <w:sz w:val="20"/>
                  <w:szCs w:val="20"/>
                </w:rPr>
                <w:t>-2013</w:t>
              </w:r>
            </w:ins>
          </w:p>
        </w:tc>
      </w:tr>
      <w:tr w:rsidR="007A6C44" w:rsidRPr="00F2006F" w14:paraId="2C30F22D" w14:textId="77777777" w:rsidTr="007A6C44">
        <w:trPr>
          <w:trHeight w:val="215"/>
          <w:ins w:id="12700" w:author="Arjan" w:date="2014-01-22T17:18:00Z"/>
        </w:trPr>
        <w:tc>
          <w:tcPr>
            <w:tcW w:w="3690" w:type="dxa"/>
            <w:tcBorders>
              <w:top w:val="nil"/>
              <w:left w:val="nil"/>
              <w:bottom w:val="nil"/>
              <w:right w:val="nil"/>
            </w:tcBorders>
          </w:tcPr>
          <w:p w14:paraId="6F37E180" w14:textId="77777777" w:rsidR="007A6C44" w:rsidRPr="00F2006F" w:rsidRDefault="007A6C44" w:rsidP="007A6C44">
            <w:pPr>
              <w:autoSpaceDE w:val="0"/>
              <w:autoSpaceDN w:val="0"/>
              <w:adjustRightInd w:val="0"/>
              <w:spacing w:after="0" w:line="240" w:lineRule="auto"/>
              <w:rPr>
                <w:ins w:id="12701"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4DD2D48D" w14:textId="77777777" w:rsidR="007A6C44" w:rsidRPr="00F2006F" w:rsidRDefault="007A6C44" w:rsidP="007A6C44">
            <w:pPr>
              <w:autoSpaceDE w:val="0"/>
              <w:autoSpaceDN w:val="0"/>
              <w:adjustRightInd w:val="0"/>
              <w:spacing w:after="0" w:line="240" w:lineRule="auto"/>
              <w:rPr>
                <w:ins w:id="12702" w:author="Arjan" w:date="2014-01-22T17:18:00Z"/>
                <w:rFonts w:ascii="Arial" w:eastAsia="Times New Roman" w:hAnsi="Arial" w:cs="Arial"/>
                <w:b/>
                <w:bCs/>
                <w:color w:val="000000"/>
                <w:sz w:val="20"/>
                <w:szCs w:val="20"/>
              </w:rPr>
            </w:pPr>
          </w:p>
        </w:tc>
      </w:tr>
      <w:tr w:rsidR="007A6C44" w:rsidRPr="005C14BE" w14:paraId="3D50D41D" w14:textId="77777777" w:rsidTr="007A6C44">
        <w:trPr>
          <w:trHeight w:val="215"/>
          <w:ins w:id="12703" w:author="Arjan" w:date="2014-01-22T17:18:00Z"/>
        </w:trPr>
        <w:tc>
          <w:tcPr>
            <w:tcW w:w="3690" w:type="dxa"/>
            <w:tcBorders>
              <w:top w:val="nil"/>
              <w:left w:val="nil"/>
              <w:bottom w:val="nil"/>
              <w:right w:val="nil"/>
            </w:tcBorders>
          </w:tcPr>
          <w:p w14:paraId="6CC770BA" w14:textId="77777777" w:rsidR="007A6C44" w:rsidRPr="00F2006F" w:rsidRDefault="007A6C44" w:rsidP="007A6C44">
            <w:pPr>
              <w:autoSpaceDE w:val="0"/>
              <w:autoSpaceDN w:val="0"/>
              <w:adjustRightInd w:val="0"/>
              <w:spacing w:after="0" w:line="240" w:lineRule="auto"/>
              <w:rPr>
                <w:ins w:id="12704" w:author="Arjan" w:date="2014-01-22T17:18:00Z"/>
                <w:rFonts w:ascii="Arial" w:eastAsia="Times New Roman" w:hAnsi="Arial" w:cs="Arial"/>
                <w:color w:val="000000"/>
                <w:sz w:val="20"/>
                <w:szCs w:val="20"/>
              </w:rPr>
            </w:pPr>
            <w:ins w:id="12705" w:author="Arjan" w:date="2014-01-22T17:18:00Z">
              <w:r w:rsidRPr="00F2006F">
                <w:rPr>
                  <w:rFonts w:ascii="Arial" w:eastAsia="Times New Roman" w:hAnsi="Arial" w:cs="Arial"/>
                  <w:b/>
                  <w:bCs/>
                  <w:color w:val="000000"/>
                  <w:sz w:val="20"/>
                  <w:szCs w:val="20"/>
                </w:rPr>
                <w:t>Toelichting groepattribuutsoort</w:t>
              </w:r>
            </w:ins>
          </w:p>
        </w:tc>
        <w:tc>
          <w:tcPr>
            <w:tcW w:w="5670" w:type="dxa"/>
            <w:gridSpan w:val="3"/>
            <w:tcBorders>
              <w:top w:val="nil"/>
              <w:left w:val="nil"/>
              <w:bottom w:val="nil"/>
              <w:right w:val="nil"/>
            </w:tcBorders>
          </w:tcPr>
          <w:p w14:paraId="3A3C7B3E" w14:textId="77777777" w:rsidR="007A6C44" w:rsidRPr="00DD0F4F" w:rsidRDefault="00A91463" w:rsidP="000D0872">
            <w:pPr>
              <w:autoSpaceDE w:val="0"/>
              <w:autoSpaceDN w:val="0"/>
              <w:adjustRightInd w:val="0"/>
              <w:spacing w:after="0" w:line="240" w:lineRule="auto"/>
              <w:rPr>
                <w:ins w:id="12706" w:author="Arjan" w:date="2014-01-22T17:18:00Z"/>
                <w:rFonts w:ascii="Arial" w:eastAsia="Times New Roman" w:hAnsi="Arial" w:cs="Arial"/>
                <w:color w:val="000000"/>
                <w:sz w:val="20"/>
                <w:szCs w:val="20"/>
                <w:lang w:val="nl-NL"/>
              </w:rPr>
            </w:pPr>
            <w:ins w:id="12707" w:author="Arjan" w:date="2014-01-22T17:25:00Z">
              <w:r w:rsidRPr="00DD0F4F">
                <w:rPr>
                  <w:rFonts w:ascii="Arial" w:eastAsia="Times New Roman" w:hAnsi="Arial" w:cs="Arial"/>
                  <w:color w:val="000000"/>
                  <w:sz w:val="20"/>
                  <w:szCs w:val="20"/>
                  <w:lang w:val="nl-NL"/>
                </w:rPr>
                <w:t>Het RGBZ biedt generieke kenmerken van zaken</w:t>
              </w:r>
            </w:ins>
            <w:ins w:id="12708" w:author="Arjan" w:date="2014-01-22T17:26:00Z">
              <w:r w:rsidRPr="00DD0F4F">
                <w:rPr>
                  <w:rFonts w:ascii="Arial" w:eastAsia="Times New Roman" w:hAnsi="Arial" w:cs="Arial"/>
                  <w:color w:val="000000"/>
                  <w:sz w:val="20"/>
                  <w:szCs w:val="20"/>
                  <w:lang w:val="nl-NL"/>
                </w:rPr>
                <w:t xml:space="preserve">. Bij zaken van een bepaald zaaktype kan de behoefte bestaan om </w:t>
              </w:r>
            </w:ins>
            <w:ins w:id="12709" w:author="Arjan" w:date="2014-01-22T17:27:00Z">
              <w:r w:rsidRPr="00DD0F4F">
                <w:rPr>
                  <w:rFonts w:ascii="Arial" w:eastAsia="Times New Roman" w:hAnsi="Arial" w:cs="Arial"/>
                  <w:color w:val="000000"/>
                  <w:sz w:val="20"/>
                  <w:szCs w:val="20"/>
                  <w:lang w:val="nl-NL"/>
                </w:rPr>
                <w:t>waarden</w:t>
              </w:r>
            </w:ins>
            <w:ins w:id="12710" w:author="Arjan" w:date="2014-01-22T17:26:00Z">
              <w:r w:rsidRPr="00DD0F4F">
                <w:rPr>
                  <w:rFonts w:ascii="Arial" w:eastAsia="Times New Roman" w:hAnsi="Arial" w:cs="Arial"/>
                  <w:color w:val="000000"/>
                  <w:sz w:val="20"/>
                  <w:szCs w:val="20"/>
                  <w:lang w:val="nl-NL"/>
                </w:rPr>
                <w:t xml:space="preserve"> uit te wisselen </w:t>
              </w:r>
            </w:ins>
            <w:ins w:id="12711" w:author="Arjan" w:date="2014-01-22T17:27:00Z">
              <w:r w:rsidRPr="00DD0F4F">
                <w:rPr>
                  <w:rFonts w:ascii="Arial" w:eastAsia="Times New Roman" w:hAnsi="Arial" w:cs="Arial"/>
                  <w:color w:val="000000"/>
                  <w:sz w:val="20"/>
                  <w:szCs w:val="20"/>
                  <w:lang w:val="nl-NL"/>
                </w:rPr>
                <w:t xml:space="preserve">van gegevens </w:t>
              </w:r>
            </w:ins>
            <w:ins w:id="12712" w:author="Arjan" w:date="2014-01-22T17:26:00Z">
              <w:r w:rsidRPr="00DD0F4F">
                <w:rPr>
                  <w:rFonts w:ascii="Arial" w:eastAsia="Times New Roman" w:hAnsi="Arial" w:cs="Arial"/>
                  <w:color w:val="000000"/>
                  <w:sz w:val="20"/>
                  <w:szCs w:val="20"/>
                  <w:lang w:val="nl-NL"/>
                </w:rPr>
                <w:t>die specifiek zijn voor die za</w:t>
              </w:r>
            </w:ins>
            <w:ins w:id="12713" w:author="Arjan" w:date="2014-01-22T17:27:00Z">
              <w:r w:rsidRPr="00DD0F4F">
                <w:rPr>
                  <w:rFonts w:ascii="Arial" w:eastAsia="Times New Roman" w:hAnsi="Arial" w:cs="Arial"/>
                  <w:color w:val="000000"/>
                  <w:sz w:val="20"/>
                  <w:szCs w:val="20"/>
                  <w:lang w:val="nl-NL"/>
                </w:rPr>
                <w:t>ken. Met dit groepattribuutsoort simuleren we de aanwezigheid van dergelijke eigenschappen.</w:t>
              </w:r>
            </w:ins>
            <w:ins w:id="12714" w:author="Arjan" w:date="2014-01-22T17:28:00Z">
              <w:r w:rsidRPr="00DD0F4F">
                <w:rPr>
                  <w:rFonts w:ascii="Arial" w:eastAsia="Times New Roman" w:hAnsi="Arial" w:cs="Arial"/>
                  <w:color w:val="000000"/>
                  <w:sz w:val="20"/>
                  <w:szCs w:val="20"/>
                  <w:lang w:val="nl-NL"/>
                </w:rPr>
                <w:t xml:space="preserve"> Aangezien deze eigenschappen specifiek zijn per zaaktype, modelleren we deze eigenschappen hier niet specifiek. De eigenscha</w:t>
              </w:r>
            </w:ins>
            <w:ins w:id="12715" w:author="Arjan" w:date="2014-01-22T17:29:00Z">
              <w:r w:rsidRPr="00DD0F4F">
                <w:rPr>
                  <w:rFonts w:ascii="Arial" w:eastAsia="Times New Roman" w:hAnsi="Arial" w:cs="Arial"/>
                  <w:color w:val="000000"/>
                  <w:sz w:val="20"/>
                  <w:szCs w:val="20"/>
                  <w:lang w:val="nl-NL"/>
                </w:rPr>
                <w:t xml:space="preserve">ppen worden per zaaktype in een desbetreffende zaaktypecatalogus gespecificeerd. </w:t>
              </w:r>
            </w:ins>
            <w:ins w:id="12716" w:author="Arjan" w:date="2014-01-22T17:31:00Z">
              <w:r w:rsidR="000D0872" w:rsidRPr="00DD0F4F">
                <w:rPr>
                  <w:rFonts w:ascii="Arial" w:eastAsia="Times New Roman" w:hAnsi="Arial" w:cs="Arial"/>
                  <w:color w:val="000000"/>
                  <w:sz w:val="20"/>
                  <w:szCs w:val="20"/>
                  <w:lang w:val="nl-NL"/>
                </w:rPr>
                <w:t xml:space="preserve">De van het RGBZ af te leiden berichtenstandaard </w:t>
              </w:r>
            </w:ins>
            <w:ins w:id="12717" w:author="Arjan" w:date="2014-01-22T17:29:00Z">
              <w:r w:rsidRPr="00DD0F4F">
                <w:rPr>
                  <w:rFonts w:ascii="Arial" w:eastAsia="Times New Roman" w:hAnsi="Arial" w:cs="Arial"/>
                  <w:color w:val="000000"/>
                  <w:sz w:val="20"/>
                  <w:szCs w:val="20"/>
                  <w:lang w:val="nl-NL"/>
                </w:rPr>
                <w:t>StUF-ZKN biedt generieke functionaliteiten om waarden van deze eigenschappen uit te</w:t>
              </w:r>
            </w:ins>
            <w:ins w:id="12718" w:author="Arjan" w:date="2014-01-22T17:30:00Z">
              <w:r w:rsidRPr="00DD0F4F">
                <w:rPr>
                  <w:rFonts w:ascii="Arial" w:eastAsia="Times New Roman" w:hAnsi="Arial" w:cs="Arial"/>
                  <w:color w:val="000000"/>
                  <w:sz w:val="20"/>
                  <w:szCs w:val="20"/>
                  <w:lang w:val="nl-NL"/>
                </w:rPr>
                <w:t xml:space="preserve"> wisselen.</w:t>
              </w:r>
            </w:ins>
            <w:ins w:id="12719" w:author="Arjan" w:date="2014-01-22T17:27:00Z">
              <w:r w:rsidRPr="00DD0F4F">
                <w:rPr>
                  <w:rFonts w:ascii="Arial" w:eastAsia="Times New Roman" w:hAnsi="Arial" w:cs="Arial"/>
                  <w:color w:val="000000"/>
                  <w:sz w:val="20"/>
                  <w:szCs w:val="20"/>
                  <w:lang w:val="nl-NL"/>
                </w:rPr>
                <w:t xml:space="preserve"> </w:t>
              </w:r>
            </w:ins>
          </w:p>
        </w:tc>
      </w:tr>
      <w:tr w:rsidR="007A6C44" w:rsidRPr="005C14BE" w14:paraId="60842671" w14:textId="77777777" w:rsidTr="007A6C44">
        <w:trPr>
          <w:ins w:id="12720" w:author="Arjan" w:date="2014-01-22T17:18:00Z"/>
        </w:trPr>
        <w:tc>
          <w:tcPr>
            <w:tcW w:w="3690" w:type="dxa"/>
            <w:tcBorders>
              <w:top w:val="nil"/>
              <w:left w:val="nil"/>
              <w:bottom w:val="nil"/>
              <w:right w:val="nil"/>
            </w:tcBorders>
          </w:tcPr>
          <w:p w14:paraId="60E62729" w14:textId="77777777" w:rsidR="007A6C44" w:rsidRPr="00DD0F4F" w:rsidRDefault="007A6C44" w:rsidP="007A6C44">
            <w:pPr>
              <w:autoSpaceDE w:val="0"/>
              <w:autoSpaceDN w:val="0"/>
              <w:adjustRightInd w:val="0"/>
              <w:spacing w:after="0" w:line="240" w:lineRule="auto"/>
              <w:rPr>
                <w:ins w:id="12721" w:author="Arjan" w:date="2014-01-22T17:18:00Z"/>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14:paraId="78794CCC" w14:textId="77777777" w:rsidR="007A6C44" w:rsidRPr="00DD0F4F" w:rsidRDefault="007A6C44" w:rsidP="007A6C44">
            <w:pPr>
              <w:autoSpaceDE w:val="0"/>
              <w:autoSpaceDN w:val="0"/>
              <w:adjustRightInd w:val="0"/>
              <w:spacing w:after="0" w:line="240" w:lineRule="auto"/>
              <w:rPr>
                <w:ins w:id="12722" w:author="Arjan" w:date="2014-01-22T17:18:00Z"/>
                <w:rFonts w:ascii="Arial" w:eastAsia="Times New Roman" w:hAnsi="Arial" w:cs="Arial"/>
                <w:b/>
                <w:bCs/>
                <w:color w:val="000000"/>
                <w:sz w:val="20"/>
                <w:szCs w:val="20"/>
                <w:lang w:val="nl-NL"/>
              </w:rPr>
            </w:pPr>
          </w:p>
        </w:tc>
      </w:tr>
      <w:tr w:rsidR="007A6C44" w:rsidRPr="00F2006F" w14:paraId="6F6DD2A0" w14:textId="77777777" w:rsidTr="007A6C44">
        <w:trPr>
          <w:ins w:id="12723" w:author="Arjan" w:date="2014-01-22T17:18:00Z"/>
        </w:trPr>
        <w:tc>
          <w:tcPr>
            <w:tcW w:w="3690" w:type="dxa"/>
            <w:tcBorders>
              <w:top w:val="nil"/>
              <w:left w:val="nil"/>
              <w:bottom w:val="nil"/>
              <w:right w:val="nil"/>
            </w:tcBorders>
          </w:tcPr>
          <w:p w14:paraId="48C3B277" w14:textId="77777777" w:rsidR="007A6C44" w:rsidRPr="00F2006F" w:rsidRDefault="007A6C44" w:rsidP="007A6C44">
            <w:pPr>
              <w:autoSpaceDE w:val="0"/>
              <w:autoSpaceDN w:val="0"/>
              <w:adjustRightInd w:val="0"/>
              <w:spacing w:after="0" w:line="240" w:lineRule="auto"/>
              <w:rPr>
                <w:ins w:id="12724" w:author="Arjan" w:date="2014-01-22T17:18:00Z"/>
                <w:rFonts w:ascii="Arial" w:eastAsia="Times New Roman" w:hAnsi="Arial" w:cs="Arial"/>
                <w:b/>
                <w:bCs/>
                <w:color w:val="000000"/>
                <w:sz w:val="20"/>
                <w:szCs w:val="20"/>
              </w:rPr>
            </w:pPr>
            <w:ins w:id="12725" w:author="Arjan" w:date="2014-01-22T17:18:00Z">
              <w:r>
                <w:rPr>
                  <w:rFonts w:ascii="Arial" w:eastAsia="Times New Roman" w:hAnsi="Arial" w:cs="Arial"/>
                  <w:b/>
                  <w:bCs/>
                  <w:color w:val="000000"/>
                  <w:sz w:val="20"/>
                  <w:szCs w:val="20"/>
                </w:rPr>
                <w:t>Overzicht attributen</w:t>
              </w:r>
            </w:ins>
          </w:p>
        </w:tc>
        <w:tc>
          <w:tcPr>
            <w:tcW w:w="988" w:type="dxa"/>
            <w:tcBorders>
              <w:top w:val="nil"/>
              <w:left w:val="nil"/>
              <w:bottom w:val="nil"/>
              <w:right w:val="nil"/>
            </w:tcBorders>
          </w:tcPr>
          <w:p w14:paraId="16A24AE9" w14:textId="77777777" w:rsidR="007A6C44" w:rsidRPr="00F2006F" w:rsidRDefault="007A6C44" w:rsidP="007A6C44">
            <w:pPr>
              <w:autoSpaceDE w:val="0"/>
              <w:autoSpaceDN w:val="0"/>
              <w:adjustRightInd w:val="0"/>
              <w:spacing w:after="0" w:line="240" w:lineRule="auto"/>
              <w:rPr>
                <w:ins w:id="12726" w:author="Arjan" w:date="2014-01-22T17:18:00Z"/>
                <w:rFonts w:ascii="Arial" w:eastAsia="Times New Roman" w:hAnsi="Arial" w:cs="Arial"/>
                <w:color w:val="000000"/>
                <w:sz w:val="20"/>
                <w:szCs w:val="20"/>
              </w:rPr>
            </w:pPr>
            <w:ins w:id="12727" w:author="Arjan" w:date="2014-01-22T17:18:00Z">
              <w:r w:rsidRPr="00F2006F">
                <w:rPr>
                  <w:rFonts w:ascii="Arial" w:eastAsia="Times New Roman" w:hAnsi="Arial" w:cs="Arial"/>
                  <w:i/>
                  <w:iCs/>
                  <w:color w:val="000000"/>
                  <w:sz w:val="20"/>
                  <w:szCs w:val="20"/>
                </w:rPr>
                <w:t>Code</w:t>
              </w:r>
            </w:ins>
          </w:p>
        </w:tc>
        <w:tc>
          <w:tcPr>
            <w:tcW w:w="3544" w:type="dxa"/>
            <w:tcBorders>
              <w:top w:val="nil"/>
              <w:left w:val="nil"/>
              <w:bottom w:val="nil"/>
              <w:right w:val="nil"/>
            </w:tcBorders>
          </w:tcPr>
          <w:p w14:paraId="6B2091A7" w14:textId="77777777" w:rsidR="007A6C44" w:rsidRPr="00F2006F" w:rsidRDefault="007A6C44" w:rsidP="007A6C44">
            <w:pPr>
              <w:autoSpaceDE w:val="0"/>
              <w:autoSpaceDN w:val="0"/>
              <w:adjustRightInd w:val="0"/>
              <w:spacing w:after="0" w:line="240" w:lineRule="auto"/>
              <w:rPr>
                <w:ins w:id="12728" w:author="Arjan" w:date="2014-01-22T17:18:00Z"/>
                <w:rFonts w:ascii="Arial" w:eastAsia="Times New Roman" w:hAnsi="Arial" w:cs="Arial"/>
                <w:color w:val="000000"/>
                <w:sz w:val="20"/>
                <w:szCs w:val="20"/>
              </w:rPr>
            </w:pPr>
            <w:ins w:id="12729" w:author="Arjan" w:date="2014-01-22T17:18:00Z">
              <w:r w:rsidRPr="00F2006F">
                <w:rPr>
                  <w:rFonts w:ascii="Arial" w:eastAsia="Times New Roman" w:hAnsi="Arial" w:cs="Arial"/>
                  <w:i/>
                  <w:iCs/>
                  <w:color w:val="000000"/>
                  <w:sz w:val="20"/>
                  <w:szCs w:val="20"/>
                </w:rPr>
                <w:t>Gegevensnaam</w:t>
              </w:r>
            </w:ins>
          </w:p>
        </w:tc>
        <w:tc>
          <w:tcPr>
            <w:tcW w:w="1138" w:type="dxa"/>
            <w:tcBorders>
              <w:top w:val="nil"/>
              <w:left w:val="nil"/>
              <w:bottom w:val="nil"/>
              <w:right w:val="nil"/>
            </w:tcBorders>
          </w:tcPr>
          <w:p w14:paraId="5B8098AC" w14:textId="77777777" w:rsidR="007A6C44" w:rsidRPr="00F2006F" w:rsidRDefault="007A6C44" w:rsidP="007A6C44">
            <w:pPr>
              <w:autoSpaceDE w:val="0"/>
              <w:autoSpaceDN w:val="0"/>
              <w:adjustRightInd w:val="0"/>
              <w:spacing w:after="0" w:line="240" w:lineRule="auto"/>
              <w:rPr>
                <w:ins w:id="12730" w:author="Arjan" w:date="2014-01-22T17:18:00Z"/>
                <w:rFonts w:ascii="Arial" w:eastAsia="Times New Roman" w:hAnsi="Arial" w:cs="Arial"/>
                <w:color w:val="000000"/>
                <w:sz w:val="20"/>
                <w:szCs w:val="20"/>
              </w:rPr>
            </w:pPr>
            <w:ins w:id="12731" w:author="Arjan" w:date="2014-01-22T17:18:00Z">
              <w:r w:rsidRPr="00F2006F">
                <w:rPr>
                  <w:rFonts w:ascii="Arial" w:eastAsia="Times New Roman" w:hAnsi="Arial" w:cs="Arial"/>
                  <w:i/>
                  <w:iCs/>
                  <w:color w:val="000000"/>
                  <w:sz w:val="20"/>
                  <w:szCs w:val="20"/>
                </w:rPr>
                <w:t>Herkomst</w:t>
              </w:r>
            </w:ins>
          </w:p>
        </w:tc>
      </w:tr>
      <w:tr w:rsidR="007A6C44" w:rsidRPr="00F2006F" w14:paraId="5490F15C" w14:textId="77777777" w:rsidTr="007A6C44">
        <w:trPr>
          <w:ins w:id="12732" w:author="Arjan" w:date="2014-01-22T17:18:00Z"/>
        </w:trPr>
        <w:tc>
          <w:tcPr>
            <w:tcW w:w="3690" w:type="dxa"/>
            <w:tcBorders>
              <w:top w:val="nil"/>
              <w:left w:val="nil"/>
              <w:bottom w:val="nil"/>
              <w:right w:val="nil"/>
            </w:tcBorders>
          </w:tcPr>
          <w:p w14:paraId="633643A7" w14:textId="77777777" w:rsidR="007A6C44" w:rsidRDefault="007A6C44" w:rsidP="007A6C44">
            <w:pPr>
              <w:autoSpaceDE w:val="0"/>
              <w:autoSpaceDN w:val="0"/>
              <w:adjustRightInd w:val="0"/>
              <w:spacing w:after="0" w:line="240" w:lineRule="auto"/>
              <w:rPr>
                <w:ins w:id="12733" w:author="Arjan" w:date="2014-01-22T17:18:00Z"/>
                <w:rFonts w:ascii="Arial" w:eastAsia="Times New Roman" w:hAnsi="Arial" w:cs="Arial"/>
                <w:b/>
                <w:bCs/>
                <w:color w:val="000000"/>
                <w:sz w:val="20"/>
                <w:szCs w:val="20"/>
              </w:rPr>
            </w:pPr>
          </w:p>
        </w:tc>
        <w:tc>
          <w:tcPr>
            <w:tcW w:w="988" w:type="dxa"/>
            <w:tcBorders>
              <w:top w:val="nil"/>
              <w:left w:val="nil"/>
              <w:bottom w:val="nil"/>
              <w:right w:val="nil"/>
            </w:tcBorders>
          </w:tcPr>
          <w:p w14:paraId="33CE3D81" w14:textId="77777777" w:rsidR="007A6C44" w:rsidRPr="00BC30EF" w:rsidRDefault="007A6C44" w:rsidP="007A6C44">
            <w:pPr>
              <w:autoSpaceDE w:val="0"/>
              <w:autoSpaceDN w:val="0"/>
              <w:adjustRightInd w:val="0"/>
              <w:spacing w:after="0" w:line="240" w:lineRule="auto"/>
              <w:rPr>
                <w:ins w:id="12734" w:author="Arjan" w:date="2014-01-22T17:18:00Z"/>
                <w:rFonts w:ascii="Arial" w:eastAsia="Times New Roman" w:hAnsi="Arial" w:cs="Arial"/>
                <w:iCs/>
                <w:color w:val="000000"/>
                <w:sz w:val="20"/>
                <w:szCs w:val="20"/>
              </w:rPr>
            </w:pPr>
          </w:p>
        </w:tc>
        <w:tc>
          <w:tcPr>
            <w:tcW w:w="3544" w:type="dxa"/>
            <w:tcBorders>
              <w:top w:val="nil"/>
              <w:left w:val="nil"/>
              <w:bottom w:val="nil"/>
              <w:right w:val="nil"/>
            </w:tcBorders>
          </w:tcPr>
          <w:p w14:paraId="0A1A3D8E" w14:textId="77777777" w:rsidR="007A6C44" w:rsidRPr="00F2006F" w:rsidRDefault="007A6C44" w:rsidP="007A6C44">
            <w:pPr>
              <w:autoSpaceDE w:val="0"/>
              <w:autoSpaceDN w:val="0"/>
              <w:adjustRightInd w:val="0"/>
              <w:spacing w:after="0" w:line="240" w:lineRule="auto"/>
              <w:rPr>
                <w:ins w:id="12735" w:author="Arjan" w:date="2014-01-22T17:18:00Z"/>
                <w:rFonts w:ascii="Arial" w:eastAsia="Times New Roman" w:hAnsi="Arial" w:cs="Arial"/>
                <w:color w:val="000000"/>
                <w:sz w:val="20"/>
                <w:szCs w:val="20"/>
              </w:rPr>
            </w:pPr>
          </w:p>
        </w:tc>
        <w:tc>
          <w:tcPr>
            <w:tcW w:w="1138" w:type="dxa"/>
            <w:tcBorders>
              <w:top w:val="nil"/>
              <w:left w:val="nil"/>
              <w:bottom w:val="nil"/>
              <w:right w:val="nil"/>
            </w:tcBorders>
          </w:tcPr>
          <w:p w14:paraId="2BB83333" w14:textId="77777777" w:rsidR="007A6C44" w:rsidRPr="00F2006F" w:rsidRDefault="007A6C44" w:rsidP="007A6C44">
            <w:pPr>
              <w:autoSpaceDE w:val="0"/>
              <w:autoSpaceDN w:val="0"/>
              <w:adjustRightInd w:val="0"/>
              <w:spacing w:after="0" w:line="240" w:lineRule="auto"/>
              <w:rPr>
                <w:ins w:id="12736" w:author="Arjan" w:date="2014-01-22T17:18:00Z"/>
                <w:rFonts w:ascii="Arial" w:eastAsia="Times New Roman" w:hAnsi="Arial" w:cs="Arial"/>
                <w:color w:val="000000"/>
                <w:sz w:val="20"/>
                <w:szCs w:val="20"/>
              </w:rPr>
            </w:pPr>
          </w:p>
        </w:tc>
      </w:tr>
      <w:tr w:rsidR="007A6C44" w:rsidRPr="00F2006F" w14:paraId="2D16204D" w14:textId="77777777" w:rsidTr="007A6C44">
        <w:trPr>
          <w:ins w:id="12737" w:author="Arjan" w:date="2014-01-22T17:18:00Z"/>
        </w:trPr>
        <w:tc>
          <w:tcPr>
            <w:tcW w:w="3690" w:type="dxa"/>
            <w:tcBorders>
              <w:top w:val="nil"/>
              <w:left w:val="nil"/>
              <w:bottom w:val="nil"/>
              <w:right w:val="nil"/>
            </w:tcBorders>
          </w:tcPr>
          <w:p w14:paraId="57883B59" w14:textId="77777777" w:rsidR="007A6C44" w:rsidRPr="00F2006F" w:rsidRDefault="007A6C44" w:rsidP="007A6C44">
            <w:pPr>
              <w:autoSpaceDE w:val="0"/>
              <w:autoSpaceDN w:val="0"/>
              <w:adjustRightInd w:val="0"/>
              <w:spacing w:after="0" w:line="240" w:lineRule="auto"/>
              <w:rPr>
                <w:ins w:id="12738"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2059B8E0" w14:textId="77777777" w:rsidR="007A6C44" w:rsidRPr="00F2006F" w:rsidRDefault="007A6C44" w:rsidP="007A6C44">
            <w:pPr>
              <w:autoSpaceDE w:val="0"/>
              <w:autoSpaceDN w:val="0"/>
              <w:adjustRightInd w:val="0"/>
              <w:spacing w:after="0" w:line="240" w:lineRule="auto"/>
              <w:rPr>
                <w:ins w:id="12739" w:author="Arjan" w:date="2014-01-22T17:18:00Z"/>
                <w:rFonts w:ascii="Arial" w:eastAsia="Times New Roman" w:hAnsi="Arial" w:cs="Arial"/>
                <w:b/>
                <w:bCs/>
                <w:color w:val="000000"/>
                <w:sz w:val="20"/>
                <w:szCs w:val="20"/>
              </w:rPr>
            </w:pPr>
          </w:p>
        </w:tc>
      </w:tr>
      <w:tr w:rsidR="007A6C44" w:rsidRPr="00F2006F" w14:paraId="158A8530" w14:textId="77777777" w:rsidTr="007A6C44">
        <w:trPr>
          <w:ins w:id="12740" w:author="Arjan" w:date="2014-01-22T17:18:00Z"/>
        </w:trPr>
        <w:tc>
          <w:tcPr>
            <w:tcW w:w="3690" w:type="dxa"/>
            <w:tcBorders>
              <w:top w:val="nil"/>
              <w:left w:val="nil"/>
              <w:bottom w:val="nil"/>
              <w:right w:val="nil"/>
            </w:tcBorders>
          </w:tcPr>
          <w:p w14:paraId="44E1E2EB" w14:textId="77777777" w:rsidR="007A6C44" w:rsidRPr="00F2006F" w:rsidRDefault="007A6C44" w:rsidP="007A6C44">
            <w:pPr>
              <w:autoSpaceDE w:val="0"/>
              <w:autoSpaceDN w:val="0"/>
              <w:adjustRightInd w:val="0"/>
              <w:spacing w:after="0" w:line="240" w:lineRule="auto"/>
              <w:rPr>
                <w:ins w:id="12741" w:author="Arjan" w:date="2014-01-22T17:18:00Z"/>
                <w:rFonts w:ascii="Arial" w:eastAsia="Times New Roman" w:hAnsi="Arial" w:cs="Arial"/>
                <w:color w:val="000000"/>
                <w:sz w:val="20"/>
                <w:szCs w:val="20"/>
              </w:rPr>
            </w:pPr>
            <w:ins w:id="12742" w:author="Arjan" w:date="2014-01-22T17:18:00Z">
              <w:r w:rsidRPr="00F2006F">
                <w:rPr>
                  <w:rFonts w:ascii="Arial" w:eastAsia="Times New Roman" w:hAnsi="Arial" w:cs="Arial"/>
                  <w:b/>
                  <w:bCs/>
                  <w:color w:val="000000"/>
                  <w:sz w:val="20"/>
                  <w:szCs w:val="20"/>
                </w:rPr>
                <w:t>Indicatie materiële historie</w:t>
              </w:r>
            </w:ins>
          </w:p>
        </w:tc>
        <w:tc>
          <w:tcPr>
            <w:tcW w:w="5670" w:type="dxa"/>
            <w:gridSpan w:val="3"/>
            <w:tcBorders>
              <w:top w:val="nil"/>
              <w:left w:val="nil"/>
              <w:bottom w:val="nil"/>
              <w:right w:val="nil"/>
            </w:tcBorders>
          </w:tcPr>
          <w:p w14:paraId="28CB2D03" w14:textId="77777777" w:rsidR="007A6C44" w:rsidRPr="00F2006F" w:rsidRDefault="007A6C44" w:rsidP="007A6C44">
            <w:pPr>
              <w:autoSpaceDE w:val="0"/>
              <w:autoSpaceDN w:val="0"/>
              <w:adjustRightInd w:val="0"/>
              <w:spacing w:after="0" w:line="240" w:lineRule="auto"/>
              <w:rPr>
                <w:ins w:id="12743" w:author="Arjan" w:date="2014-01-22T17:18:00Z"/>
                <w:rFonts w:ascii="Arial" w:eastAsia="Times New Roman" w:hAnsi="Arial" w:cs="Arial"/>
                <w:color w:val="000000"/>
                <w:sz w:val="20"/>
                <w:szCs w:val="20"/>
              </w:rPr>
            </w:pPr>
            <w:ins w:id="12744" w:author="Arjan" w:date="2014-01-22T17:18:00Z">
              <w:r w:rsidRPr="00F2006F">
                <w:rPr>
                  <w:rFonts w:ascii="Arial" w:eastAsia="Times New Roman" w:hAnsi="Arial" w:cs="Arial"/>
                  <w:color w:val="000000"/>
                  <w:sz w:val="20"/>
                  <w:szCs w:val="20"/>
                </w:rPr>
                <w:t>Nee</w:t>
              </w:r>
            </w:ins>
          </w:p>
        </w:tc>
      </w:tr>
      <w:tr w:rsidR="007A6C44" w:rsidRPr="00F2006F" w14:paraId="5D6980A3" w14:textId="77777777" w:rsidTr="007A6C44">
        <w:trPr>
          <w:ins w:id="12745" w:author="Arjan" w:date="2014-01-22T17:18:00Z"/>
        </w:trPr>
        <w:tc>
          <w:tcPr>
            <w:tcW w:w="3690" w:type="dxa"/>
            <w:tcBorders>
              <w:top w:val="nil"/>
              <w:left w:val="nil"/>
              <w:bottom w:val="nil"/>
              <w:right w:val="nil"/>
            </w:tcBorders>
          </w:tcPr>
          <w:p w14:paraId="7E2445A5" w14:textId="77777777" w:rsidR="007A6C44" w:rsidRPr="00F2006F" w:rsidRDefault="007A6C44" w:rsidP="007A6C44">
            <w:pPr>
              <w:autoSpaceDE w:val="0"/>
              <w:autoSpaceDN w:val="0"/>
              <w:adjustRightInd w:val="0"/>
              <w:spacing w:after="0" w:line="240" w:lineRule="auto"/>
              <w:rPr>
                <w:ins w:id="12746"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5090C885" w14:textId="77777777" w:rsidR="007A6C44" w:rsidRPr="00F2006F" w:rsidRDefault="007A6C44" w:rsidP="007A6C44">
            <w:pPr>
              <w:autoSpaceDE w:val="0"/>
              <w:autoSpaceDN w:val="0"/>
              <w:adjustRightInd w:val="0"/>
              <w:spacing w:after="0" w:line="240" w:lineRule="auto"/>
              <w:rPr>
                <w:ins w:id="12747" w:author="Arjan" w:date="2014-01-22T17:18:00Z"/>
                <w:rFonts w:ascii="Arial" w:eastAsia="Times New Roman" w:hAnsi="Arial" w:cs="Arial"/>
                <w:b/>
                <w:bCs/>
                <w:color w:val="000000"/>
                <w:sz w:val="20"/>
                <w:szCs w:val="20"/>
              </w:rPr>
            </w:pPr>
          </w:p>
        </w:tc>
      </w:tr>
      <w:tr w:rsidR="007A6C44" w:rsidRPr="00F2006F" w14:paraId="2F6898FE" w14:textId="77777777" w:rsidTr="007A6C44">
        <w:trPr>
          <w:ins w:id="12748" w:author="Arjan" w:date="2014-01-22T17:18:00Z"/>
        </w:trPr>
        <w:tc>
          <w:tcPr>
            <w:tcW w:w="3690" w:type="dxa"/>
            <w:tcBorders>
              <w:top w:val="nil"/>
              <w:left w:val="nil"/>
              <w:bottom w:val="nil"/>
              <w:right w:val="nil"/>
            </w:tcBorders>
          </w:tcPr>
          <w:p w14:paraId="3378E3C1" w14:textId="77777777" w:rsidR="007A6C44" w:rsidRPr="00F2006F" w:rsidRDefault="007A6C44" w:rsidP="007A6C44">
            <w:pPr>
              <w:autoSpaceDE w:val="0"/>
              <w:autoSpaceDN w:val="0"/>
              <w:adjustRightInd w:val="0"/>
              <w:spacing w:after="0" w:line="240" w:lineRule="auto"/>
              <w:rPr>
                <w:ins w:id="12749" w:author="Arjan" w:date="2014-01-22T17:18:00Z"/>
                <w:rFonts w:ascii="Arial" w:eastAsia="Times New Roman" w:hAnsi="Arial" w:cs="Arial"/>
                <w:color w:val="000000"/>
                <w:sz w:val="20"/>
                <w:szCs w:val="20"/>
              </w:rPr>
            </w:pPr>
            <w:ins w:id="12750" w:author="Arjan" w:date="2014-01-22T17:18:00Z">
              <w:r w:rsidRPr="00F2006F">
                <w:rPr>
                  <w:rFonts w:ascii="Arial" w:eastAsia="Times New Roman" w:hAnsi="Arial" w:cs="Arial"/>
                  <w:b/>
                  <w:bCs/>
                  <w:color w:val="000000"/>
                  <w:sz w:val="20"/>
                  <w:szCs w:val="20"/>
                </w:rPr>
                <w:t>Indicatie formele historie</w:t>
              </w:r>
            </w:ins>
          </w:p>
        </w:tc>
        <w:tc>
          <w:tcPr>
            <w:tcW w:w="5670" w:type="dxa"/>
            <w:gridSpan w:val="3"/>
            <w:tcBorders>
              <w:top w:val="nil"/>
              <w:left w:val="nil"/>
              <w:bottom w:val="nil"/>
              <w:right w:val="nil"/>
            </w:tcBorders>
          </w:tcPr>
          <w:p w14:paraId="3FC6243A" w14:textId="77777777" w:rsidR="007A6C44" w:rsidRPr="00F2006F" w:rsidRDefault="007A6C44" w:rsidP="007A6C44">
            <w:pPr>
              <w:autoSpaceDE w:val="0"/>
              <w:autoSpaceDN w:val="0"/>
              <w:adjustRightInd w:val="0"/>
              <w:spacing w:after="0" w:line="240" w:lineRule="auto"/>
              <w:rPr>
                <w:ins w:id="12751" w:author="Arjan" w:date="2014-01-22T17:18:00Z"/>
                <w:rFonts w:ascii="Arial" w:eastAsia="Times New Roman" w:hAnsi="Arial" w:cs="Arial"/>
                <w:color w:val="000000"/>
                <w:sz w:val="20"/>
                <w:szCs w:val="20"/>
              </w:rPr>
            </w:pPr>
            <w:ins w:id="12752" w:author="Arjan" w:date="2014-01-22T17:18:00Z">
              <w:r w:rsidRPr="00F2006F">
                <w:rPr>
                  <w:rFonts w:ascii="Arial" w:eastAsia="Times New Roman" w:hAnsi="Arial" w:cs="Arial"/>
                  <w:color w:val="000000"/>
                  <w:sz w:val="20"/>
                  <w:szCs w:val="20"/>
                </w:rPr>
                <w:t>Nee</w:t>
              </w:r>
            </w:ins>
          </w:p>
        </w:tc>
      </w:tr>
      <w:tr w:rsidR="007A6C44" w:rsidRPr="00F2006F" w14:paraId="60DC9E21" w14:textId="77777777" w:rsidTr="007A6C44">
        <w:trPr>
          <w:trHeight w:val="230"/>
          <w:ins w:id="12753" w:author="Arjan" w:date="2014-01-22T17:18:00Z"/>
        </w:trPr>
        <w:tc>
          <w:tcPr>
            <w:tcW w:w="3690" w:type="dxa"/>
            <w:tcBorders>
              <w:top w:val="nil"/>
              <w:left w:val="nil"/>
              <w:bottom w:val="nil"/>
              <w:right w:val="nil"/>
            </w:tcBorders>
          </w:tcPr>
          <w:p w14:paraId="5AC20C88" w14:textId="77777777" w:rsidR="007A6C44" w:rsidRPr="00F2006F" w:rsidRDefault="007A6C44" w:rsidP="007A6C44">
            <w:pPr>
              <w:autoSpaceDE w:val="0"/>
              <w:autoSpaceDN w:val="0"/>
              <w:adjustRightInd w:val="0"/>
              <w:spacing w:after="0" w:line="240" w:lineRule="auto"/>
              <w:rPr>
                <w:ins w:id="12754"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6167A973" w14:textId="77777777" w:rsidR="007A6C44" w:rsidRPr="00F2006F" w:rsidRDefault="007A6C44" w:rsidP="007A6C44">
            <w:pPr>
              <w:autoSpaceDE w:val="0"/>
              <w:autoSpaceDN w:val="0"/>
              <w:adjustRightInd w:val="0"/>
              <w:spacing w:after="0" w:line="240" w:lineRule="auto"/>
              <w:rPr>
                <w:ins w:id="12755" w:author="Arjan" w:date="2014-01-22T17:18:00Z"/>
                <w:rFonts w:ascii="Arial" w:eastAsia="Times New Roman" w:hAnsi="Arial" w:cs="Arial"/>
                <w:b/>
                <w:bCs/>
                <w:color w:val="000000"/>
                <w:sz w:val="20"/>
                <w:szCs w:val="20"/>
              </w:rPr>
            </w:pPr>
          </w:p>
        </w:tc>
      </w:tr>
      <w:tr w:rsidR="007A6C44" w:rsidRPr="00F2006F" w14:paraId="0DCD90CD" w14:textId="77777777" w:rsidTr="007A6C44">
        <w:trPr>
          <w:ins w:id="12756" w:author="Arjan" w:date="2014-01-22T17:18:00Z"/>
        </w:trPr>
        <w:tc>
          <w:tcPr>
            <w:tcW w:w="3690" w:type="dxa"/>
            <w:tcBorders>
              <w:top w:val="nil"/>
              <w:left w:val="nil"/>
              <w:bottom w:val="nil"/>
              <w:right w:val="nil"/>
            </w:tcBorders>
          </w:tcPr>
          <w:p w14:paraId="0AAB53C6" w14:textId="77777777" w:rsidR="007A6C44" w:rsidRPr="00F2006F" w:rsidRDefault="007A6C44" w:rsidP="007A6C44">
            <w:pPr>
              <w:autoSpaceDE w:val="0"/>
              <w:autoSpaceDN w:val="0"/>
              <w:adjustRightInd w:val="0"/>
              <w:spacing w:after="0" w:line="240" w:lineRule="auto"/>
              <w:rPr>
                <w:ins w:id="12757" w:author="Arjan" w:date="2014-01-22T17:18:00Z"/>
                <w:rFonts w:ascii="Arial" w:eastAsia="Times New Roman" w:hAnsi="Arial" w:cs="Arial"/>
                <w:color w:val="000000"/>
                <w:sz w:val="20"/>
                <w:szCs w:val="20"/>
              </w:rPr>
            </w:pPr>
            <w:ins w:id="12758" w:author="Arjan" w:date="2014-01-22T17:18:00Z">
              <w:r w:rsidRPr="00F2006F">
                <w:rPr>
                  <w:rFonts w:ascii="Arial" w:eastAsia="Times New Roman" w:hAnsi="Arial" w:cs="Arial"/>
                  <w:b/>
                  <w:bCs/>
                  <w:color w:val="000000"/>
                  <w:sz w:val="20"/>
                  <w:szCs w:val="20"/>
                </w:rPr>
                <w:t>Aanduiding brondocument</w:t>
              </w:r>
            </w:ins>
          </w:p>
        </w:tc>
        <w:tc>
          <w:tcPr>
            <w:tcW w:w="5670" w:type="dxa"/>
            <w:gridSpan w:val="3"/>
            <w:tcBorders>
              <w:top w:val="nil"/>
              <w:left w:val="nil"/>
              <w:bottom w:val="nil"/>
              <w:right w:val="nil"/>
            </w:tcBorders>
          </w:tcPr>
          <w:p w14:paraId="69B9891A" w14:textId="77777777" w:rsidR="007A6C44" w:rsidRPr="00F2006F" w:rsidRDefault="007A6C44" w:rsidP="007A6C44">
            <w:pPr>
              <w:autoSpaceDE w:val="0"/>
              <w:autoSpaceDN w:val="0"/>
              <w:adjustRightInd w:val="0"/>
              <w:spacing w:after="0" w:line="240" w:lineRule="auto"/>
              <w:rPr>
                <w:ins w:id="12759" w:author="Arjan" w:date="2014-01-22T17:18:00Z"/>
                <w:rFonts w:ascii="Arial" w:eastAsia="Times New Roman" w:hAnsi="Arial" w:cs="Arial"/>
                <w:color w:val="000000"/>
                <w:sz w:val="20"/>
                <w:szCs w:val="20"/>
              </w:rPr>
            </w:pPr>
          </w:p>
        </w:tc>
      </w:tr>
      <w:tr w:rsidR="007A6C44" w:rsidRPr="00F2006F" w14:paraId="457D2AE3" w14:textId="77777777" w:rsidTr="007A6C44">
        <w:trPr>
          <w:ins w:id="12760" w:author="Arjan" w:date="2014-01-22T17:18:00Z"/>
        </w:trPr>
        <w:tc>
          <w:tcPr>
            <w:tcW w:w="3690" w:type="dxa"/>
            <w:tcBorders>
              <w:top w:val="nil"/>
              <w:left w:val="nil"/>
              <w:bottom w:val="nil"/>
              <w:right w:val="nil"/>
            </w:tcBorders>
          </w:tcPr>
          <w:p w14:paraId="2238C099" w14:textId="77777777" w:rsidR="007A6C44" w:rsidRPr="00F2006F" w:rsidRDefault="007A6C44" w:rsidP="007A6C44">
            <w:pPr>
              <w:autoSpaceDE w:val="0"/>
              <w:autoSpaceDN w:val="0"/>
              <w:adjustRightInd w:val="0"/>
              <w:spacing w:after="0" w:line="240" w:lineRule="auto"/>
              <w:rPr>
                <w:ins w:id="12761"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764162EE" w14:textId="77777777" w:rsidR="007A6C44" w:rsidRPr="00F2006F" w:rsidRDefault="007A6C44" w:rsidP="007A6C44">
            <w:pPr>
              <w:autoSpaceDE w:val="0"/>
              <w:autoSpaceDN w:val="0"/>
              <w:adjustRightInd w:val="0"/>
              <w:spacing w:after="0" w:line="240" w:lineRule="auto"/>
              <w:rPr>
                <w:ins w:id="12762" w:author="Arjan" w:date="2014-01-22T17:18:00Z"/>
                <w:rFonts w:ascii="Arial" w:eastAsia="Times New Roman" w:hAnsi="Arial" w:cs="Arial"/>
                <w:b/>
                <w:bCs/>
                <w:color w:val="000000"/>
                <w:sz w:val="20"/>
                <w:szCs w:val="20"/>
              </w:rPr>
            </w:pPr>
          </w:p>
        </w:tc>
      </w:tr>
      <w:tr w:rsidR="007A6C44" w:rsidRPr="00F2006F" w14:paraId="1F1D0736" w14:textId="77777777" w:rsidTr="007A6C44">
        <w:trPr>
          <w:ins w:id="12763" w:author="Arjan" w:date="2014-01-22T17:18:00Z"/>
        </w:trPr>
        <w:tc>
          <w:tcPr>
            <w:tcW w:w="3690" w:type="dxa"/>
            <w:tcBorders>
              <w:top w:val="nil"/>
              <w:left w:val="nil"/>
              <w:bottom w:val="nil"/>
              <w:right w:val="nil"/>
            </w:tcBorders>
          </w:tcPr>
          <w:p w14:paraId="6DE32BFD" w14:textId="77777777" w:rsidR="007A6C44" w:rsidRPr="00F2006F" w:rsidRDefault="007A6C44" w:rsidP="007A6C44">
            <w:pPr>
              <w:autoSpaceDE w:val="0"/>
              <w:autoSpaceDN w:val="0"/>
              <w:adjustRightInd w:val="0"/>
              <w:spacing w:after="0" w:line="240" w:lineRule="auto"/>
              <w:rPr>
                <w:ins w:id="12764" w:author="Arjan" w:date="2014-01-22T17:18:00Z"/>
                <w:rFonts w:ascii="Arial" w:eastAsia="Times New Roman" w:hAnsi="Arial" w:cs="Arial"/>
                <w:color w:val="000000"/>
                <w:sz w:val="20"/>
                <w:szCs w:val="20"/>
              </w:rPr>
            </w:pPr>
            <w:ins w:id="12765" w:author="Arjan" w:date="2014-01-22T17:18:00Z">
              <w:r w:rsidRPr="00F2006F">
                <w:rPr>
                  <w:rFonts w:ascii="Arial" w:eastAsia="Times New Roman" w:hAnsi="Arial" w:cs="Arial"/>
                  <w:b/>
                  <w:bCs/>
                  <w:color w:val="000000"/>
                  <w:sz w:val="20"/>
                  <w:szCs w:val="20"/>
                </w:rPr>
                <w:t>Indicatie in onderzoek</w:t>
              </w:r>
            </w:ins>
          </w:p>
        </w:tc>
        <w:tc>
          <w:tcPr>
            <w:tcW w:w="5670" w:type="dxa"/>
            <w:gridSpan w:val="3"/>
            <w:tcBorders>
              <w:top w:val="nil"/>
              <w:left w:val="nil"/>
              <w:bottom w:val="nil"/>
              <w:right w:val="nil"/>
            </w:tcBorders>
          </w:tcPr>
          <w:p w14:paraId="3F1B8DD5" w14:textId="77777777" w:rsidR="007A6C44" w:rsidRPr="00F2006F" w:rsidRDefault="007A6C44" w:rsidP="007A6C44">
            <w:pPr>
              <w:autoSpaceDE w:val="0"/>
              <w:autoSpaceDN w:val="0"/>
              <w:adjustRightInd w:val="0"/>
              <w:spacing w:after="0" w:line="240" w:lineRule="auto"/>
              <w:rPr>
                <w:ins w:id="12766" w:author="Arjan" w:date="2014-01-22T17:18:00Z"/>
                <w:rFonts w:ascii="Arial" w:eastAsia="Times New Roman" w:hAnsi="Arial" w:cs="Arial"/>
                <w:color w:val="000000"/>
                <w:sz w:val="20"/>
                <w:szCs w:val="20"/>
              </w:rPr>
            </w:pPr>
            <w:ins w:id="12767" w:author="Arjan" w:date="2014-01-22T17:18:00Z">
              <w:r w:rsidRPr="00F2006F">
                <w:rPr>
                  <w:rFonts w:ascii="Arial" w:eastAsia="Times New Roman" w:hAnsi="Arial" w:cs="Arial"/>
                  <w:color w:val="000000"/>
                  <w:sz w:val="20"/>
                  <w:szCs w:val="20"/>
                </w:rPr>
                <w:t>Nee</w:t>
              </w:r>
            </w:ins>
          </w:p>
        </w:tc>
      </w:tr>
      <w:tr w:rsidR="007A6C44" w:rsidRPr="00F2006F" w14:paraId="4C478B07" w14:textId="77777777" w:rsidTr="007A6C44">
        <w:trPr>
          <w:trHeight w:val="250"/>
          <w:ins w:id="12768" w:author="Arjan" w:date="2014-01-22T17:18:00Z"/>
        </w:trPr>
        <w:tc>
          <w:tcPr>
            <w:tcW w:w="3690" w:type="dxa"/>
            <w:tcBorders>
              <w:top w:val="nil"/>
              <w:left w:val="nil"/>
              <w:bottom w:val="nil"/>
              <w:right w:val="nil"/>
            </w:tcBorders>
          </w:tcPr>
          <w:p w14:paraId="37AA6C7F" w14:textId="77777777" w:rsidR="007A6C44" w:rsidRPr="00F2006F" w:rsidRDefault="007A6C44" w:rsidP="007A6C44">
            <w:pPr>
              <w:autoSpaceDE w:val="0"/>
              <w:autoSpaceDN w:val="0"/>
              <w:adjustRightInd w:val="0"/>
              <w:spacing w:after="0" w:line="240" w:lineRule="auto"/>
              <w:rPr>
                <w:ins w:id="12769"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201121B9" w14:textId="77777777" w:rsidR="007A6C44" w:rsidRPr="00F2006F" w:rsidRDefault="007A6C44" w:rsidP="007A6C44">
            <w:pPr>
              <w:autoSpaceDE w:val="0"/>
              <w:autoSpaceDN w:val="0"/>
              <w:adjustRightInd w:val="0"/>
              <w:spacing w:after="0" w:line="240" w:lineRule="auto"/>
              <w:rPr>
                <w:ins w:id="12770" w:author="Arjan" w:date="2014-01-22T17:18:00Z"/>
                <w:rFonts w:ascii="Arial" w:eastAsia="Times New Roman" w:hAnsi="Arial" w:cs="Arial"/>
                <w:b/>
                <w:bCs/>
                <w:color w:val="000000"/>
                <w:sz w:val="20"/>
                <w:szCs w:val="20"/>
              </w:rPr>
            </w:pPr>
          </w:p>
        </w:tc>
      </w:tr>
      <w:tr w:rsidR="007A6C44" w:rsidRPr="00F2006F" w14:paraId="29076E67" w14:textId="77777777" w:rsidTr="007A6C44">
        <w:trPr>
          <w:trHeight w:val="371"/>
          <w:ins w:id="12771" w:author="Arjan" w:date="2014-01-22T17:18:00Z"/>
        </w:trPr>
        <w:tc>
          <w:tcPr>
            <w:tcW w:w="3690" w:type="dxa"/>
            <w:tcBorders>
              <w:top w:val="nil"/>
              <w:left w:val="nil"/>
              <w:bottom w:val="nil"/>
              <w:right w:val="nil"/>
            </w:tcBorders>
          </w:tcPr>
          <w:p w14:paraId="6FAD56B2" w14:textId="77777777" w:rsidR="007A6C44" w:rsidRPr="00F2006F" w:rsidRDefault="007A6C44" w:rsidP="007A6C44">
            <w:pPr>
              <w:autoSpaceDE w:val="0"/>
              <w:autoSpaceDN w:val="0"/>
              <w:adjustRightInd w:val="0"/>
              <w:spacing w:after="0" w:line="240" w:lineRule="auto"/>
              <w:rPr>
                <w:ins w:id="12772" w:author="Arjan" w:date="2014-01-22T17:18:00Z"/>
                <w:rFonts w:ascii="Arial" w:eastAsia="Times New Roman" w:hAnsi="Arial" w:cs="Arial"/>
                <w:color w:val="000000"/>
                <w:sz w:val="20"/>
                <w:szCs w:val="20"/>
              </w:rPr>
            </w:pPr>
            <w:ins w:id="12773" w:author="Arjan" w:date="2014-01-22T17:18:00Z">
              <w:r w:rsidRPr="00F2006F">
                <w:rPr>
                  <w:rFonts w:ascii="Arial" w:eastAsia="Times New Roman" w:hAnsi="Arial" w:cs="Arial"/>
                  <w:b/>
                  <w:bCs/>
                  <w:color w:val="000000"/>
                  <w:sz w:val="20"/>
                  <w:szCs w:val="20"/>
                </w:rPr>
                <w:t>Aanduiding strijdigheid/nietigheid</w:t>
              </w:r>
            </w:ins>
          </w:p>
        </w:tc>
        <w:tc>
          <w:tcPr>
            <w:tcW w:w="5670" w:type="dxa"/>
            <w:gridSpan w:val="3"/>
            <w:tcBorders>
              <w:top w:val="nil"/>
              <w:left w:val="nil"/>
              <w:bottom w:val="nil"/>
              <w:right w:val="nil"/>
            </w:tcBorders>
          </w:tcPr>
          <w:p w14:paraId="67E3CB9F" w14:textId="77777777" w:rsidR="007A6C44" w:rsidRPr="00F2006F" w:rsidRDefault="007A6C44" w:rsidP="007A6C44">
            <w:pPr>
              <w:autoSpaceDE w:val="0"/>
              <w:autoSpaceDN w:val="0"/>
              <w:adjustRightInd w:val="0"/>
              <w:spacing w:after="0" w:line="240" w:lineRule="auto"/>
              <w:rPr>
                <w:ins w:id="12774" w:author="Arjan" w:date="2014-01-22T17:18:00Z"/>
                <w:rFonts w:ascii="Arial" w:eastAsia="Times New Roman" w:hAnsi="Arial" w:cs="Arial"/>
                <w:color w:val="000000"/>
                <w:sz w:val="20"/>
                <w:szCs w:val="20"/>
              </w:rPr>
            </w:pPr>
            <w:ins w:id="12775" w:author="Arjan" w:date="2014-01-22T17:18:00Z">
              <w:r w:rsidRPr="00F2006F">
                <w:rPr>
                  <w:rFonts w:ascii="Arial" w:eastAsia="Times New Roman" w:hAnsi="Arial" w:cs="Arial"/>
                  <w:color w:val="000000"/>
                  <w:sz w:val="20"/>
                  <w:szCs w:val="20"/>
                </w:rPr>
                <w:t>Nee</w:t>
              </w:r>
            </w:ins>
          </w:p>
        </w:tc>
      </w:tr>
      <w:tr w:rsidR="007A6C44" w:rsidRPr="00F2006F" w14:paraId="7A402F79" w14:textId="77777777" w:rsidTr="007A6C44">
        <w:trPr>
          <w:trHeight w:val="185"/>
          <w:ins w:id="12776" w:author="Arjan" w:date="2014-01-22T17:18:00Z"/>
        </w:trPr>
        <w:tc>
          <w:tcPr>
            <w:tcW w:w="3690" w:type="dxa"/>
            <w:tcBorders>
              <w:top w:val="nil"/>
              <w:left w:val="nil"/>
              <w:bottom w:val="nil"/>
              <w:right w:val="nil"/>
            </w:tcBorders>
          </w:tcPr>
          <w:p w14:paraId="1D231E84" w14:textId="77777777" w:rsidR="007A6C44" w:rsidRPr="00F2006F" w:rsidRDefault="007A6C44" w:rsidP="007A6C44">
            <w:pPr>
              <w:autoSpaceDE w:val="0"/>
              <w:autoSpaceDN w:val="0"/>
              <w:adjustRightInd w:val="0"/>
              <w:spacing w:after="0" w:line="240" w:lineRule="auto"/>
              <w:rPr>
                <w:ins w:id="12777"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67567129" w14:textId="77777777" w:rsidR="007A6C44" w:rsidRPr="00F2006F" w:rsidRDefault="007A6C44" w:rsidP="007A6C44">
            <w:pPr>
              <w:autoSpaceDE w:val="0"/>
              <w:autoSpaceDN w:val="0"/>
              <w:adjustRightInd w:val="0"/>
              <w:spacing w:after="0" w:line="240" w:lineRule="auto"/>
              <w:rPr>
                <w:ins w:id="12778" w:author="Arjan" w:date="2014-01-22T17:18:00Z"/>
                <w:rFonts w:ascii="Arial" w:eastAsia="Times New Roman" w:hAnsi="Arial" w:cs="Arial"/>
                <w:b/>
                <w:bCs/>
                <w:color w:val="000000"/>
                <w:sz w:val="20"/>
                <w:szCs w:val="20"/>
              </w:rPr>
            </w:pPr>
          </w:p>
        </w:tc>
      </w:tr>
      <w:tr w:rsidR="007A6C44" w:rsidRPr="00F2006F" w14:paraId="63C0A6DC" w14:textId="77777777" w:rsidTr="007A6C44">
        <w:trPr>
          <w:trHeight w:val="185"/>
          <w:ins w:id="12779" w:author="Arjan" w:date="2014-01-22T17:18:00Z"/>
        </w:trPr>
        <w:tc>
          <w:tcPr>
            <w:tcW w:w="3690" w:type="dxa"/>
            <w:tcBorders>
              <w:top w:val="nil"/>
              <w:left w:val="nil"/>
              <w:bottom w:val="nil"/>
              <w:right w:val="nil"/>
            </w:tcBorders>
          </w:tcPr>
          <w:p w14:paraId="0B6A1F49" w14:textId="77777777" w:rsidR="007A6C44" w:rsidRPr="00F2006F" w:rsidRDefault="007A6C44" w:rsidP="007A6C44">
            <w:pPr>
              <w:autoSpaceDE w:val="0"/>
              <w:autoSpaceDN w:val="0"/>
              <w:adjustRightInd w:val="0"/>
              <w:spacing w:after="0" w:line="240" w:lineRule="auto"/>
              <w:rPr>
                <w:ins w:id="12780" w:author="Arjan" w:date="2014-01-22T17:18:00Z"/>
                <w:rFonts w:ascii="Arial" w:eastAsia="Times New Roman" w:hAnsi="Arial" w:cs="Arial"/>
                <w:color w:val="000000"/>
                <w:sz w:val="20"/>
                <w:szCs w:val="20"/>
              </w:rPr>
            </w:pPr>
            <w:ins w:id="12781" w:author="Arjan" w:date="2014-01-22T17:18:00Z">
              <w:r w:rsidRPr="00F2006F">
                <w:rPr>
                  <w:rFonts w:ascii="Arial" w:eastAsia="Times New Roman" w:hAnsi="Arial" w:cs="Arial"/>
                  <w:b/>
                  <w:bCs/>
                  <w:color w:val="000000"/>
                  <w:sz w:val="20"/>
                  <w:szCs w:val="20"/>
                </w:rPr>
                <w:t>Indicatie kardinaliteit</w:t>
              </w:r>
            </w:ins>
          </w:p>
        </w:tc>
        <w:tc>
          <w:tcPr>
            <w:tcW w:w="5670" w:type="dxa"/>
            <w:gridSpan w:val="3"/>
            <w:tcBorders>
              <w:top w:val="nil"/>
              <w:left w:val="nil"/>
              <w:bottom w:val="nil"/>
              <w:right w:val="nil"/>
            </w:tcBorders>
          </w:tcPr>
          <w:p w14:paraId="013EDD69" w14:textId="77777777" w:rsidR="007A6C44" w:rsidRPr="00F2006F" w:rsidRDefault="00AC042C" w:rsidP="00AC042C">
            <w:pPr>
              <w:autoSpaceDE w:val="0"/>
              <w:autoSpaceDN w:val="0"/>
              <w:adjustRightInd w:val="0"/>
              <w:spacing w:after="0" w:line="240" w:lineRule="auto"/>
              <w:rPr>
                <w:ins w:id="12782" w:author="Arjan" w:date="2014-01-22T17:18:00Z"/>
                <w:rFonts w:ascii="Arial" w:eastAsia="Times New Roman" w:hAnsi="Arial" w:cs="Arial"/>
                <w:color w:val="000000"/>
                <w:sz w:val="20"/>
                <w:szCs w:val="20"/>
              </w:rPr>
            </w:pPr>
            <w:ins w:id="12783" w:author="Arjan" w:date="2014-01-22T17:21:00Z">
              <w:r>
                <w:rPr>
                  <w:rFonts w:ascii="Arial" w:hAnsi="Arial" w:cs="Arial"/>
                  <w:sz w:val="20"/>
                  <w:szCs w:val="20"/>
                  <w:lang w:val="en-AU"/>
                </w:rPr>
                <w:t>0 - N</w:t>
              </w:r>
            </w:ins>
            <w:ins w:id="12784" w:author="Arjan" w:date="2014-01-22T17:18:00Z">
              <w:r w:rsidR="00DA5D93" w:rsidRPr="00F2006F">
                <w:rPr>
                  <w:rFonts w:ascii="Arial" w:hAnsi="Arial" w:cs="Arial"/>
                  <w:sz w:val="20"/>
                  <w:szCs w:val="20"/>
                  <w:lang w:val="en-AU"/>
                </w:rPr>
                <w:fldChar w:fldCharType="begin" w:fldLock="1"/>
              </w:r>
              <w:r w:rsidR="007A6C44" w:rsidRPr="00F2006F">
                <w:rPr>
                  <w:rFonts w:ascii="Arial" w:hAnsi="Arial" w:cs="Arial"/>
                  <w:sz w:val="20"/>
                  <w:szCs w:val="20"/>
                  <w:lang w:val="en-AU"/>
                </w:rPr>
                <w:instrText xml:space="preserve">MERGEFIELD </w:instrText>
              </w:r>
              <w:r w:rsidR="007A6C44" w:rsidRPr="00F2006F">
                <w:rPr>
                  <w:rFonts w:ascii="Arial" w:eastAsia="Times New Roman" w:hAnsi="Arial" w:cs="Arial"/>
                  <w:color w:val="000000"/>
                  <w:sz w:val="20"/>
                  <w:szCs w:val="20"/>
                </w:rPr>
                <w:instrText>Element.Multiplicity</w:instrText>
              </w:r>
              <w:r w:rsidR="00DA5D93" w:rsidRPr="00F2006F">
                <w:rPr>
                  <w:rFonts w:ascii="Arial" w:hAnsi="Arial" w:cs="Arial"/>
                  <w:sz w:val="20"/>
                  <w:szCs w:val="20"/>
                  <w:lang w:val="en-AU"/>
                </w:rPr>
                <w:fldChar w:fldCharType="end"/>
              </w:r>
            </w:ins>
          </w:p>
        </w:tc>
      </w:tr>
      <w:tr w:rsidR="007A6C44" w:rsidRPr="00F2006F" w14:paraId="6C4B9AF0" w14:textId="77777777" w:rsidTr="007A6C44">
        <w:trPr>
          <w:trHeight w:val="230"/>
          <w:ins w:id="12785" w:author="Arjan" w:date="2014-01-22T17:18:00Z"/>
        </w:trPr>
        <w:tc>
          <w:tcPr>
            <w:tcW w:w="3690" w:type="dxa"/>
            <w:tcBorders>
              <w:top w:val="nil"/>
              <w:left w:val="nil"/>
              <w:bottom w:val="nil"/>
              <w:right w:val="nil"/>
            </w:tcBorders>
          </w:tcPr>
          <w:p w14:paraId="70CE3C15" w14:textId="77777777" w:rsidR="007A6C44" w:rsidRPr="00F2006F" w:rsidRDefault="007A6C44" w:rsidP="007A6C44">
            <w:pPr>
              <w:autoSpaceDE w:val="0"/>
              <w:autoSpaceDN w:val="0"/>
              <w:adjustRightInd w:val="0"/>
              <w:spacing w:after="0" w:line="240" w:lineRule="auto"/>
              <w:rPr>
                <w:ins w:id="12786"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32E3E817" w14:textId="77777777" w:rsidR="007A6C44" w:rsidRPr="00F2006F" w:rsidRDefault="007A6C44" w:rsidP="007A6C44">
            <w:pPr>
              <w:autoSpaceDE w:val="0"/>
              <w:autoSpaceDN w:val="0"/>
              <w:adjustRightInd w:val="0"/>
              <w:spacing w:after="0" w:line="240" w:lineRule="auto"/>
              <w:rPr>
                <w:ins w:id="12787" w:author="Arjan" w:date="2014-01-22T17:18:00Z"/>
                <w:rFonts w:ascii="Arial" w:eastAsia="Times New Roman" w:hAnsi="Arial" w:cs="Arial"/>
                <w:b/>
                <w:bCs/>
                <w:color w:val="000000"/>
                <w:sz w:val="20"/>
                <w:szCs w:val="20"/>
              </w:rPr>
            </w:pPr>
          </w:p>
        </w:tc>
      </w:tr>
      <w:tr w:rsidR="007A6C44" w:rsidRPr="00F2006F" w14:paraId="257862D4" w14:textId="77777777" w:rsidTr="007A6C44">
        <w:trPr>
          <w:trHeight w:val="230"/>
          <w:ins w:id="12788" w:author="Arjan" w:date="2014-01-22T17:18:00Z"/>
        </w:trPr>
        <w:tc>
          <w:tcPr>
            <w:tcW w:w="3690" w:type="dxa"/>
            <w:tcBorders>
              <w:top w:val="nil"/>
              <w:left w:val="nil"/>
              <w:bottom w:val="nil"/>
              <w:right w:val="nil"/>
            </w:tcBorders>
          </w:tcPr>
          <w:p w14:paraId="2B83C833" w14:textId="77777777" w:rsidR="007A6C44" w:rsidRPr="00F2006F" w:rsidRDefault="007A6C44" w:rsidP="007A6C44">
            <w:pPr>
              <w:autoSpaceDE w:val="0"/>
              <w:autoSpaceDN w:val="0"/>
              <w:adjustRightInd w:val="0"/>
              <w:spacing w:after="0" w:line="240" w:lineRule="auto"/>
              <w:rPr>
                <w:ins w:id="12789" w:author="Arjan" w:date="2014-01-22T17:18:00Z"/>
                <w:rFonts w:ascii="Arial" w:eastAsia="Times New Roman" w:hAnsi="Arial" w:cs="Arial"/>
                <w:color w:val="000000"/>
                <w:sz w:val="20"/>
                <w:szCs w:val="20"/>
              </w:rPr>
            </w:pPr>
            <w:ins w:id="12790" w:author="Arjan" w:date="2014-01-22T17:18:00Z">
              <w:r w:rsidRPr="00F2006F">
                <w:rPr>
                  <w:rFonts w:ascii="Arial" w:eastAsia="Times New Roman" w:hAnsi="Arial" w:cs="Arial"/>
                  <w:b/>
                  <w:bCs/>
                  <w:color w:val="000000"/>
                  <w:sz w:val="20"/>
                  <w:szCs w:val="20"/>
                </w:rPr>
                <w:t>Indicatie authentiek</w:t>
              </w:r>
            </w:ins>
          </w:p>
        </w:tc>
        <w:tc>
          <w:tcPr>
            <w:tcW w:w="5670" w:type="dxa"/>
            <w:gridSpan w:val="3"/>
            <w:tcBorders>
              <w:top w:val="nil"/>
              <w:left w:val="nil"/>
              <w:bottom w:val="nil"/>
              <w:right w:val="nil"/>
            </w:tcBorders>
          </w:tcPr>
          <w:p w14:paraId="79A40C4A" w14:textId="77777777" w:rsidR="007A6C44" w:rsidRPr="00F2006F" w:rsidRDefault="00A91463" w:rsidP="007A6C44">
            <w:pPr>
              <w:autoSpaceDE w:val="0"/>
              <w:autoSpaceDN w:val="0"/>
              <w:adjustRightInd w:val="0"/>
              <w:spacing w:after="0" w:line="240" w:lineRule="auto"/>
              <w:rPr>
                <w:ins w:id="12791" w:author="Arjan" w:date="2014-01-22T17:18:00Z"/>
                <w:rFonts w:ascii="Arial" w:eastAsia="Times New Roman" w:hAnsi="Arial" w:cs="Arial"/>
                <w:color w:val="000000"/>
                <w:sz w:val="20"/>
                <w:szCs w:val="20"/>
              </w:rPr>
            </w:pPr>
            <w:ins w:id="12792" w:author="Arjan" w:date="2014-01-22T17:24:00Z">
              <w:r>
                <w:rPr>
                  <w:rFonts w:ascii="Arial" w:eastAsia="Times New Roman" w:hAnsi="Arial" w:cs="Arial"/>
                  <w:color w:val="000000"/>
                  <w:sz w:val="20"/>
                  <w:szCs w:val="20"/>
                </w:rPr>
                <w:t>Zaaktype</w:t>
              </w:r>
            </w:ins>
            <w:ins w:id="12793" w:author="Arjan" w:date="2014-01-22T17:25:00Z">
              <w:r>
                <w:rPr>
                  <w:rFonts w:ascii="Arial" w:eastAsia="Times New Roman" w:hAnsi="Arial" w:cs="Arial"/>
                  <w:color w:val="000000"/>
                  <w:sz w:val="20"/>
                  <w:szCs w:val="20"/>
                </w:rPr>
                <w:t>specifiek gegeven</w:t>
              </w:r>
            </w:ins>
          </w:p>
        </w:tc>
      </w:tr>
      <w:tr w:rsidR="007A6C44" w:rsidRPr="00F2006F" w14:paraId="1F6F82D0" w14:textId="77777777" w:rsidTr="007A6C44">
        <w:trPr>
          <w:trHeight w:val="230"/>
          <w:ins w:id="12794" w:author="Arjan" w:date="2014-01-22T17:18:00Z"/>
        </w:trPr>
        <w:tc>
          <w:tcPr>
            <w:tcW w:w="3690" w:type="dxa"/>
            <w:tcBorders>
              <w:top w:val="nil"/>
              <w:left w:val="nil"/>
              <w:bottom w:val="nil"/>
              <w:right w:val="nil"/>
            </w:tcBorders>
          </w:tcPr>
          <w:p w14:paraId="167420E1" w14:textId="77777777" w:rsidR="007A6C44" w:rsidRPr="00F2006F" w:rsidRDefault="007A6C44" w:rsidP="007A6C44">
            <w:pPr>
              <w:autoSpaceDE w:val="0"/>
              <w:autoSpaceDN w:val="0"/>
              <w:adjustRightInd w:val="0"/>
              <w:spacing w:after="0" w:line="240" w:lineRule="auto"/>
              <w:rPr>
                <w:ins w:id="12795"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14:paraId="001E249E" w14:textId="77777777" w:rsidR="007A6C44" w:rsidRPr="00F2006F" w:rsidRDefault="007A6C44" w:rsidP="007A6C44">
            <w:pPr>
              <w:autoSpaceDE w:val="0"/>
              <w:autoSpaceDN w:val="0"/>
              <w:adjustRightInd w:val="0"/>
              <w:spacing w:after="0" w:line="240" w:lineRule="auto"/>
              <w:rPr>
                <w:ins w:id="12796" w:author="Arjan" w:date="2014-01-22T17:18:00Z"/>
                <w:rFonts w:ascii="Arial" w:eastAsia="Times New Roman" w:hAnsi="Arial" w:cs="Arial"/>
                <w:b/>
                <w:bCs/>
                <w:color w:val="000000"/>
                <w:sz w:val="20"/>
                <w:szCs w:val="20"/>
              </w:rPr>
            </w:pPr>
          </w:p>
        </w:tc>
      </w:tr>
      <w:tr w:rsidR="007A6C44" w:rsidRPr="00F2006F" w14:paraId="42E3B0DC" w14:textId="77777777" w:rsidTr="007A6C44">
        <w:trPr>
          <w:trHeight w:val="230"/>
          <w:ins w:id="12797" w:author="Arjan" w:date="2014-01-22T17:18:00Z"/>
        </w:trPr>
        <w:tc>
          <w:tcPr>
            <w:tcW w:w="3690" w:type="dxa"/>
            <w:tcBorders>
              <w:top w:val="nil"/>
              <w:left w:val="nil"/>
              <w:bottom w:val="nil"/>
              <w:right w:val="nil"/>
            </w:tcBorders>
          </w:tcPr>
          <w:p w14:paraId="13FA2EFF" w14:textId="77777777" w:rsidR="007A6C44" w:rsidRPr="00F2006F" w:rsidRDefault="007A6C44" w:rsidP="007A6C44">
            <w:pPr>
              <w:autoSpaceDE w:val="0"/>
              <w:autoSpaceDN w:val="0"/>
              <w:adjustRightInd w:val="0"/>
              <w:spacing w:after="0" w:line="240" w:lineRule="auto"/>
              <w:rPr>
                <w:ins w:id="12798" w:author="Arjan" w:date="2014-01-22T17:18:00Z"/>
                <w:rFonts w:ascii="Arial" w:eastAsia="Times New Roman" w:hAnsi="Arial" w:cs="Arial"/>
                <w:color w:val="000000"/>
                <w:sz w:val="20"/>
                <w:szCs w:val="20"/>
              </w:rPr>
            </w:pPr>
            <w:ins w:id="12799" w:author="Arjan" w:date="2014-01-22T17:18:00Z">
              <w:r w:rsidRPr="00F2006F">
                <w:rPr>
                  <w:rFonts w:ascii="Arial" w:eastAsia="Times New Roman" w:hAnsi="Arial" w:cs="Arial"/>
                  <w:b/>
                  <w:bCs/>
                  <w:color w:val="000000"/>
                  <w:sz w:val="20"/>
                  <w:szCs w:val="20"/>
                </w:rPr>
                <w:t>Regels attribuutsoort</w:t>
              </w:r>
            </w:ins>
          </w:p>
        </w:tc>
        <w:tc>
          <w:tcPr>
            <w:tcW w:w="5670" w:type="dxa"/>
            <w:gridSpan w:val="3"/>
            <w:tcBorders>
              <w:top w:val="nil"/>
              <w:left w:val="nil"/>
              <w:bottom w:val="nil"/>
              <w:right w:val="nil"/>
            </w:tcBorders>
          </w:tcPr>
          <w:p w14:paraId="7FE9AECB" w14:textId="77777777" w:rsidR="007A6C44" w:rsidRPr="00F2006F" w:rsidRDefault="00AC042C" w:rsidP="007A6C44">
            <w:pPr>
              <w:autoSpaceDE w:val="0"/>
              <w:autoSpaceDN w:val="0"/>
              <w:adjustRightInd w:val="0"/>
              <w:spacing w:after="0" w:line="240" w:lineRule="auto"/>
              <w:rPr>
                <w:ins w:id="12800" w:author="Arjan" w:date="2014-01-22T17:18:00Z"/>
                <w:rFonts w:ascii="Arial" w:eastAsia="Times New Roman" w:hAnsi="Arial" w:cs="Arial"/>
                <w:color w:val="000000"/>
                <w:sz w:val="20"/>
                <w:szCs w:val="20"/>
              </w:rPr>
            </w:pPr>
            <w:ins w:id="12801" w:author="Arjan" w:date="2014-01-22T17:21:00Z">
              <w:r>
                <w:rPr>
                  <w:rFonts w:ascii="Arial" w:eastAsia="Times New Roman" w:hAnsi="Arial" w:cs="Arial"/>
                  <w:color w:val="000000"/>
                  <w:sz w:val="20"/>
                  <w:szCs w:val="20"/>
                </w:rPr>
                <w:t>-</w:t>
              </w:r>
            </w:ins>
          </w:p>
        </w:tc>
      </w:tr>
    </w:tbl>
    <w:p w14:paraId="3404BF5D" w14:textId="77777777" w:rsidR="00435184" w:rsidRPr="006757BE" w:rsidRDefault="00435184" w:rsidP="00FC7BDD"/>
    <w:p w14:paraId="352E2BA7" w14:textId="77777777" w:rsidR="00FC7BDD" w:rsidRDefault="00FC7BDD" w:rsidP="00FC7BDD">
      <w:pPr>
        <w:pStyle w:val="Kop2"/>
        <w:rPr>
          <w:noProof/>
        </w:rPr>
      </w:pPr>
      <w:bookmarkStart w:id="12802" w:name="_Toc493812458"/>
      <w:r>
        <w:rPr>
          <w:noProof/>
        </w:rPr>
        <w:t>ZAAKTYPE</w:t>
      </w:r>
      <w:bookmarkEnd w:id="12802"/>
    </w:p>
    <w:p w14:paraId="474D697A" w14:textId="31824059" w:rsidR="00862276" w:rsidRPr="00DD0F4F" w:rsidRDefault="00862276" w:rsidP="00862276">
      <w:pPr>
        <w:rPr>
          <w:lang w:val="nl-NL"/>
        </w:rPr>
      </w:pPr>
      <w:r w:rsidRPr="00DD0F4F">
        <w:rPr>
          <w:lang w:val="nl-NL"/>
        </w:rPr>
        <w:t>In deze paragraaf benoemen we de wijzigingen op het objecttype ZAAK</w:t>
      </w:r>
      <w:r>
        <w:rPr>
          <w:lang w:val="nl-NL"/>
        </w:rPr>
        <w:t>TYPE</w:t>
      </w:r>
      <w:r w:rsidRPr="00DD0F4F">
        <w:rPr>
          <w:lang w:val="nl-NL"/>
        </w:rPr>
        <w:t xml:space="preserve">. De consequenties hiervan op het niveau van het objecttype specificeren we hieronder. De consequenties voor </w:t>
      </w:r>
      <w:r w:rsidR="00C83188">
        <w:rPr>
          <w:lang w:val="nl-NL"/>
        </w:rPr>
        <w:t xml:space="preserve">enkele </w:t>
      </w:r>
      <w:r w:rsidRPr="00DD0F4F">
        <w:rPr>
          <w:lang w:val="nl-NL"/>
        </w:rPr>
        <w:t xml:space="preserve"> attribuut- en relatiesoorten specificeren we in de volgende paragrafen, bij de beschrijvingen van de wijzigingen. </w:t>
      </w:r>
      <w:r w:rsidR="00802ED0">
        <w:rPr>
          <w:lang w:val="nl-NL"/>
        </w:rPr>
        <w:t xml:space="preserve">Voor de overige toegevoegde attribuutsoorten en gegevensgroeptypen verwijzen we naar het IMZTC. De attribuutsoorten zijn daaruit overgenomen, de gegevensgroeptypen </w:t>
      </w:r>
      <w:r w:rsidR="00590C5F">
        <w:rPr>
          <w:lang w:val="nl-NL"/>
        </w:rPr>
        <w:t xml:space="preserve">Zaaktypenrelatie en Deelzaaktypenrelatie </w:t>
      </w:r>
      <w:r w:rsidR="00802ED0">
        <w:rPr>
          <w:lang w:val="nl-NL"/>
        </w:rPr>
        <w:t xml:space="preserve">zijn daarvan afgeleid. </w:t>
      </w:r>
      <w:r w:rsidRPr="00DD0F4F">
        <w:rPr>
          <w:lang w:val="nl-NL"/>
        </w:rPr>
        <w:t xml:space="preserve"> </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9E65CB" w:rsidRPr="009E65CB" w14:paraId="2CD02D9A" w14:textId="77777777" w:rsidTr="006B01A0">
        <w:tc>
          <w:tcPr>
            <w:tcW w:w="3600" w:type="dxa"/>
            <w:tcBorders>
              <w:top w:val="single" w:sz="4" w:space="0" w:color="auto"/>
              <w:left w:val="nil"/>
              <w:bottom w:val="nil"/>
              <w:right w:val="nil"/>
            </w:tcBorders>
          </w:tcPr>
          <w:p w14:paraId="7FD455EB"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12803" w:name="BKM_7210A379_17EE_4143_A106_ECD9414B2A0D"/>
            <w:bookmarkEnd w:id="12803"/>
            <w:r w:rsidRPr="009E65CB">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14:paraId="0FF10818" w14:textId="77777777" w:rsidR="009E65CB" w:rsidRPr="009E65CB" w:rsidRDefault="00DA5D93"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Element.Name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ZAAKTYPE</w:t>
            </w:r>
            <w:r w:rsidRPr="009E65CB">
              <w:rPr>
                <w:rFonts w:ascii="Arial" w:hAnsi="Arial" w:cs="Arial"/>
                <w:sz w:val="20"/>
                <w:szCs w:val="20"/>
                <w:lang w:val="en-AU"/>
              </w:rPr>
              <w:fldChar w:fldCharType="end"/>
            </w:r>
          </w:p>
        </w:tc>
      </w:tr>
      <w:tr w:rsidR="009E65CB" w:rsidRPr="009E65CB" w14:paraId="19FFBEBC" w14:textId="77777777" w:rsidTr="002B0381">
        <w:trPr>
          <w:trHeight w:val="260"/>
        </w:trPr>
        <w:tc>
          <w:tcPr>
            <w:tcW w:w="3600" w:type="dxa"/>
            <w:tcBorders>
              <w:top w:val="nil"/>
              <w:left w:val="nil"/>
              <w:bottom w:val="nil"/>
              <w:right w:val="nil"/>
            </w:tcBorders>
          </w:tcPr>
          <w:p w14:paraId="49723F37" w14:textId="77777777"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3EF00BC1"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r>
      <w:tr w:rsidR="009E65CB" w:rsidRPr="005C14BE" w14:paraId="5D68B389" w14:textId="77777777" w:rsidTr="002B0381">
        <w:tc>
          <w:tcPr>
            <w:tcW w:w="3600" w:type="dxa"/>
            <w:tcBorders>
              <w:top w:val="nil"/>
              <w:left w:val="nil"/>
              <w:bottom w:val="nil"/>
              <w:right w:val="nil"/>
            </w:tcBorders>
          </w:tcPr>
          <w:p w14:paraId="0345010D" w14:textId="77777777"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r w:rsidRPr="009E65CB">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14:paraId="0945FF88" w14:textId="77777777" w:rsidR="009E65CB" w:rsidRPr="00DD0F4F" w:rsidRDefault="009E65CB" w:rsidP="00650FA0">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betreft de indeling of groepering van zaken naar hun aard, </w:t>
            </w:r>
            <w:r w:rsidRPr="00DD0F4F">
              <w:rPr>
                <w:rFonts w:ascii="Arial" w:eastAsia="Times New Roman" w:hAnsi="Arial" w:cs="Arial"/>
                <w:color w:val="000000"/>
                <w:sz w:val="20"/>
                <w:szCs w:val="20"/>
                <w:lang w:val="nl-NL"/>
              </w:rPr>
              <w:lastRenderedPageBreak/>
              <w:t xml:space="preserve">zoals “Behandelen aanvraag bouwvergunning” en “Behandelen aanvraag ontheffing parkeren”. </w:t>
            </w:r>
            <w:del w:id="12804" w:author="Arjan" w:date="2014-01-22T19:37:00Z">
              <w:r w:rsidRPr="00DD0F4F" w:rsidDel="00650FA0">
                <w:rPr>
                  <w:rFonts w:ascii="Arial" w:eastAsia="Times New Roman" w:hAnsi="Arial" w:cs="Arial"/>
                  <w:color w:val="000000"/>
                  <w:sz w:val="20"/>
                  <w:szCs w:val="20"/>
                  <w:lang w:val="nl-NL"/>
                </w:rPr>
                <w:delText xml:space="preserve">Elk zaaktype komt overeen met of valt binnen de generieke typering van zaken zoals landelijk gehanteerd in de Zaaktypecatalogus, de Zaaktype-omschrijving generiek . </w:delText>
              </w:r>
            </w:del>
            <w:ins w:id="12805" w:author="Arjan" w:date="2014-01-22T19:37:00Z">
              <w:r w:rsidR="00650FA0" w:rsidRPr="00DD0F4F">
                <w:rPr>
                  <w:rFonts w:ascii="Arial" w:eastAsia="Times New Roman" w:hAnsi="Arial" w:cs="Arial"/>
                  <w:noProof/>
                  <w:color w:val="000000"/>
                  <w:sz w:val="20"/>
                  <w:szCs w:val="20"/>
                  <w:lang w:val="nl-NL"/>
                </w:rPr>
                <w:t xml:space="preserve">De afbakening van een zaaktype komt overeen met een bedrijfsproces: ‘van klant tot klant’. </w:t>
              </w:r>
            </w:ins>
            <w:del w:id="12806" w:author="Arjan" w:date="2014-01-22T19:39:00Z">
              <w:r w:rsidRPr="00DD0F4F" w:rsidDel="00650FA0">
                <w:rPr>
                  <w:rFonts w:ascii="Arial" w:eastAsia="Times New Roman" w:hAnsi="Arial" w:cs="Arial"/>
                  <w:color w:val="000000"/>
                  <w:sz w:val="20"/>
                  <w:szCs w:val="20"/>
                  <w:lang w:val="nl-NL"/>
                </w:rPr>
                <w:delText>Het zaaktype stelt organisatie in staat hun eigen typering aan te houden en, d.m.v. de zaaktype-omschrijving generiek, toch aan te kunnen sluiten op de landelijk gehanteerde typering generiek.</w:delText>
              </w:r>
            </w:del>
          </w:p>
        </w:tc>
      </w:tr>
      <w:tr w:rsidR="009E65CB" w:rsidRPr="005C14BE" w14:paraId="11845281" w14:textId="77777777" w:rsidTr="002B0381">
        <w:tc>
          <w:tcPr>
            <w:tcW w:w="3600" w:type="dxa"/>
            <w:tcBorders>
              <w:top w:val="nil"/>
              <w:left w:val="nil"/>
              <w:bottom w:val="nil"/>
              <w:right w:val="nil"/>
            </w:tcBorders>
          </w:tcPr>
          <w:p w14:paraId="14BC8945" w14:textId="77777777" w:rsidR="009E65CB" w:rsidRPr="005E066D" w:rsidRDefault="009E65CB" w:rsidP="009E65CB">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1FEAE5F3" w14:textId="77777777" w:rsidR="009E65CB" w:rsidRPr="005E066D" w:rsidRDefault="009E65CB" w:rsidP="009E65CB">
            <w:pPr>
              <w:autoSpaceDE w:val="0"/>
              <w:autoSpaceDN w:val="0"/>
              <w:adjustRightInd w:val="0"/>
              <w:spacing w:after="0" w:line="240" w:lineRule="auto"/>
              <w:rPr>
                <w:rFonts w:ascii="Arial" w:eastAsia="Times New Roman" w:hAnsi="Arial" w:cs="Arial"/>
                <w:b/>
                <w:bCs/>
                <w:color w:val="000000"/>
                <w:sz w:val="20"/>
                <w:szCs w:val="20"/>
                <w:lang w:val="nl-NL"/>
              </w:rPr>
            </w:pPr>
          </w:p>
        </w:tc>
      </w:tr>
      <w:tr w:rsidR="009E65CB" w:rsidRPr="009E65CB" w14:paraId="6AD5AB00" w14:textId="77777777" w:rsidTr="002B0381">
        <w:tc>
          <w:tcPr>
            <w:tcW w:w="3600" w:type="dxa"/>
            <w:tcBorders>
              <w:top w:val="nil"/>
              <w:left w:val="nil"/>
              <w:bottom w:val="nil"/>
              <w:right w:val="nil"/>
            </w:tcBorders>
          </w:tcPr>
          <w:p w14:paraId="1C5DCD52"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12807" w:name="BKM_6EBF23E5_F428_479b_A18C_573CA7CA10EE"/>
            <w:bookmarkEnd w:id="12807"/>
            <w:r w:rsidRPr="009E65CB">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14:paraId="559A8DF1"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Code</w:t>
            </w:r>
          </w:p>
        </w:tc>
        <w:tc>
          <w:tcPr>
            <w:tcW w:w="3330" w:type="dxa"/>
            <w:tcBorders>
              <w:top w:val="nil"/>
              <w:left w:val="nil"/>
              <w:bottom w:val="nil"/>
              <w:right w:val="nil"/>
            </w:tcBorders>
          </w:tcPr>
          <w:p w14:paraId="25443783"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Gegevensnaam</w:t>
            </w:r>
          </w:p>
        </w:tc>
        <w:tc>
          <w:tcPr>
            <w:tcW w:w="1350" w:type="dxa"/>
            <w:tcBorders>
              <w:top w:val="nil"/>
              <w:left w:val="nil"/>
              <w:bottom w:val="nil"/>
              <w:right w:val="nil"/>
            </w:tcBorders>
          </w:tcPr>
          <w:p w14:paraId="451251B7"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Herkomst</w:t>
            </w:r>
          </w:p>
        </w:tc>
      </w:tr>
      <w:tr w:rsidR="009E65CB" w:rsidRPr="009E65CB" w14:paraId="07947D83" w14:textId="77777777" w:rsidTr="002B0381">
        <w:tc>
          <w:tcPr>
            <w:tcW w:w="3600" w:type="dxa"/>
            <w:tcBorders>
              <w:top w:val="nil"/>
              <w:left w:val="nil"/>
              <w:bottom w:val="nil"/>
              <w:right w:val="nil"/>
            </w:tcBorders>
          </w:tcPr>
          <w:p w14:paraId="220E10D1"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0A7F879"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16F3E591" w14:textId="77777777" w:rsidR="009E65CB"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ins w:id="12808" w:author="Arjan" w:date="2013-07-08T14:39:00Z">
              <w:r>
                <w:rPr>
                  <w:rFonts w:ascii="Arial" w:eastAsia="Times New Roman" w:hAnsi="Arial" w:cs="Arial"/>
                  <w:color w:val="000000"/>
                  <w:sz w:val="20"/>
                  <w:szCs w:val="20"/>
                </w:rPr>
                <w:t>Zaaktype-identificatie</w:t>
              </w:r>
            </w:ins>
          </w:p>
        </w:tc>
        <w:tc>
          <w:tcPr>
            <w:tcW w:w="1350" w:type="dxa"/>
            <w:tcBorders>
              <w:top w:val="nil"/>
              <w:left w:val="nil"/>
              <w:bottom w:val="nil"/>
              <w:right w:val="nil"/>
            </w:tcBorders>
          </w:tcPr>
          <w:p w14:paraId="25BABA94" w14:textId="77777777" w:rsidR="009E65CB"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ins w:id="12809" w:author="Arjan" w:date="2013-07-08T14:41:00Z">
              <w:r>
                <w:rPr>
                  <w:rFonts w:ascii="Arial" w:eastAsia="Times New Roman" w:hAnsi="Arial" w:cs="Arial"/>
                  <w:color w:val="000000"/>
                  <w:sz w:val="20"/>
                  <w:szCs w:val="20"/>
                </w:rPr>
                <w:t>ZTC</w:t>
              </w:r>
            </w:ins>
          </w:p>
        </w:tc>
      </w:tr>
      <w:tr w:rsidR="002B0381" w:rsidRPr="009E65CB" w14:paraId="3749FB96" w14:textId="77777777" w:rsidTr="002B0381">
        <w:tc>
          <w:tcPr>
            <w:tcW w:w="3600" w:type="dxa"/>
            <w:tcBorders>
              <w:top w:val="nil"/>
              <w:left w:val="nil"/>
              <w:bottom w:val="nil"/>
              <w:right w:val="nil"/>
            </w:tcBorders>
          </w:tcPr>
          <w:p w14:paraId="669FB17A" w14:textId="77777777"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7687994" w14:textId="77777777"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1E0CD798" w14:textId="77777777" w:rsidR="002B0381" w:rsidRPr="009E65CB" w:rsidRDefault="002B0381" w:rsidP="009E65CB">
            <w:pPr>
              <w:autoSpaceDE w:val="0"/>
              <w:autoSpaceDN w:val="0"/>
              <w:adjustRightInd w:val="0"/>
              <w:spacing w:after="0" w:line="240" w:lineRule="auto"/>
              <w:rPr>
                <w:rFonts w:ascii="Arial" w:hAnsi="Arial" w:cs="Arial"/>
                <w:sz w:val="20"/>
                <w:szCs w:val="20"/>
                <w:lang w:val="en-AU"/>
              </w:rPr>
            </w:pPr>
            <w:ins w:id="12810" w:author="Arjan" w:date="2013-07-08T14:39:00Z">
              <w:r>
                <w:rPr>
                  <w:rFonts w:ascii="Arial" w:hAnsi="Arial" w:cs="Arial"/>
                  <w:sz w:val="20"/>
                  <w:szCs w:val="20"/>
                  <w:lang w:val="en-AU"/>
                </w:rPr>
                <w:t>Domein</w:t>
              </w:r>
            </w:ins>
          </w:p>
        </w:tc>
        <w:tc>
          <w:tcPr>
            <w:tcW w:w="1350" w:type="dxa"/>
            <w:tcBorders>
              <w:top w:val="nil"/>
              <w:left w:val="nil"/>
              <w:bottom w:val="nil"/>
              <w:right w:val="nil"/>
            </w:tcBorders>
          </w:tcPr>
          <w:p w14:paraId="6DB797DD" w14:textId="77777777"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ins w:id="12811" w:author="Arjan" w:date="2013-07-08T14:41:00Z">
              <w:r>
                <w:rPr>
                  <w:rFonts w:ascii="Arial" w:eastAsia="Times New Roman" w:hAnsi="Arial" w:cs="Arial"/>
                  <w:color w:val="000000"/>
                  <w:sz w:val="20"/>
                  <w:szCs w:val="20"/>
                </w:rPr>
                <w:t>ZTC</w:t>
              </w:r>
            </w:ins>
          </w:p>
        </w:tc>
      </w:tr>
      <w:tr w:rsidR="002B0381" w:rsidRPr="009E65CB" w14:paraId="21D5EE05" w14:textId="77777777" w:rsidTr="002B0381">
        <w:tc>
          <w:tcPr>
            <w:tcW w:w="3600" w:type="dxa"/>
            <w:tcBorders>
              <w:top w:val="nil"/>
              <w:left w:val="nil"/>
              <w:bottom w:val="nil"/>
              <w:right w:val="nil"/>
            </w:tcBorders>
          </w:tcPr>
          <w:p w14:paraId="2C457E8A" w14:textId="77777777"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01142DD5" w14:textId="77777777"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E2EF29B" w14:textId="77777777" w:rsidR="002B0381" w:rsidRPr="009E65CB" w:rsidRDefault="002B0381" w:rsidP="009E65CB">
            <w:pPr>
              <w:autoSpaceDE w:val="0"/>
              <w:autoSpaceDN w:val="0"/>
              <w:adjustRightInd w:val="0"/>
              <w:spacing w:after="0" w:line="240" w:lineRule="auto"/>
              <w:rPr>
                <w:rFonts w:ascii="Arial" w:hAnsi="Arial" w:cs="Arial"/>
                <w:sz w:val="20"/>
                <w:szCs w:val="20"/>
                <w:lang w:val="en-AU"/>
              </w:rPr>
            </w:pPr>
            <w:ins w:id="12812" w:author="Arjan" w:date="2013-07-08T14:39:00Z">
              <w:r>
                <w:rPr>
                  <w:rFonts w:ascii="Arial" w:hAnsi="Arial" w:cs="Arial"/>
                  <w:sz w:val="20"/>
                  <w:szCs w:val="20"/>
                  <w:lang w:val="en-AU"/>
                </w:rPr>
                <w:t>RSIN</w:t>
              </w:r>
            </w:ins>
          </w:p>
        </w:tc>
        <w:tc>
          <w:tcPr>
            <w:tcW w:w="1350" w:type="dxa"/>
            <w:tcBorders>
              <w:top w:val="nil"/>
              <w:left w:val="nil"/>
              <w:bottom w:val="nil"/>
              <w:right w:val="nil"/>
            </w:tcBorders>
          </w:tcPr>
          <w:p w14:paraId="6A1E2748" w14:textId="77777777"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ins w:id="12813" w:author="Arjan" w:date="2013-07-08T14:41:00Z">
              <w:r>
                <w:rPr>
                  <w:rFonts w:ascii="Arial" w:eastAsia="Times New Roman" w:hAnsi="Arial" w:cs="Arial"/>
                  <w:color w:val="000000"/>
                  <w:sz w:val="20"/>
                  <w:szCs w:val="20"/>
                </w:rPr>
                <w:t>ZTC</w:t>
              </w:r>
            </w:ins>
          </w:p>
        </w:tc>
      </w:tr>
      <w:tr w:rsidR="009E65CB" w:rsidRPr="009E65CB" w14:paraId="3A0219F6" w14:textId="77777777" w:rsidTr="002B0381">
        <w:tc>
          <w:tcPr>
            <w:tcW w:w="3600" w:type="dxa"/>
            <w:tcBorders>
              <w:top w:val="nil"/>
              <w:left w:val="nil"/>
              <w:bottom w:val="nil"/>
              <w:right w:val="nil"/>
            </w:tcBorders>
          </w:tcPr>
          <w:p w14:paraId="2718E8C5"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12814" w:name="BKM_189BD3BF_9167_4891_B937_73EBAAB53BD1"/>
            <w:bookmarkEnd w:id="12814"/>
          </w:p>
        </w:tc>
        <w:tc>
          <w:tcPr>
            <w:tcW w:w="1080" w:type="dxa"/>
            <w:tcBorders>
              <w:top w:val="nil"/>
              <w:left w:val="nil"/>
              <w:bottom w:val="nil"/>
              <w:right w:val="nil"/>
            </w:tcBorders>
          </w:tcPr>
          <w:p w14:paraId="01A694D4"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color w:val="000000"/>
                <w:sz w:val="20"/>
                <w:szCs w:val="20"/>
              </w:rPr>
              <w:t>0005</w:t>
            </w:r>
          </w:p>
        </w:tc>
        <w:tc>
          <w:tcPr>
            <w:tcW w:w="3330" w:type="dxa"/>
            <w:tcBorders>
              <w:top w:val="nil"/>
              <w:left w:val="nil"/>
              <w:bottom w:val="nil"/>
              <w:right w:val="nil"/>
            </w:tcBorders>
          </w:tcPr>
          <w:p w14:paraId="6EA83286" w14:textId="77777777" w:rsidR="009E65CB" w:rsidRPr="009E65CB" w:rsidRDefault="00DA5D93"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Zaaktype-omschrijving</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45A730A6"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12815" w:author="Arjan" w:date="2013-07-08T15:52:00Z">
              <w:r w:rsidRPr="009E65CB" w:rsidDel="00A75642">
                <w:rPr>
                  <w:rFonts w:ascii="Arial" w:eastAsia="Times New Roman" w:hAnsi="Arial" w:cs="Arial"/>
                  <w:color w:val="000000"/>
                  <w:sz w:val="20"/>
                  <w:szCs w:val="20"/>
                </w:rPr>
                <w:delText>GFO Zaken 2004</w:delText>
              </w:r>
            </w:del>
            <w:ins w:id="12816" w:author="Arjan" w:date="2013-07-08T15:52:00Z">
              <w:r w:rsidR="00A75642">
                <w:rPr>
                  <w:rFonts w:ascii="Arial" w:eastAsia="Times New Roman" w:hAnsi="Arial" w:cs="Arial"/>
                  <w:color w:val="000000"/>
                  <w:sz w:val="20"/>
                  <w:szCs w:val="20"/>
                </w:rPr>
                <w:t>ZTC</w:t>
              </w:r>
            </w:ins>
          </w:p>
        </w:tc>
      </w:tr>
      <w:tr w:rsidR="009E65CB" w:rsidRPr="009E65CB" w14:paraId="0A741B5D" w14:textId="77777777" w:rsidTr="002B0381">
        <w:tc>
          <w:tcPr>
            <w:tcW w:w="3600" w:type="dxa"/>
            <w:tcBorders>
              <w:top w:val="nil"/>
              <w:left w:val="nil"/>
              <w:bottom w:val="nil"/>
              <w:right w:val="nil"/>
            </w:tcBorders>
          </w:tcPr>
          <w:p w14:paraId="7DAABB0B"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12817" w:name="BKM_8AC6178D_D605_4238_A0FE_5C5E40A12B60"/>
            <w:bookmarkEnd w:id="12817"/>
          </w:p>
        </w:tc>
        <w:tc>
          <w:tcPr>
            <w:tcW w:w="1080" w:type="dxa"/>
            <w:tcBorders>
              <w:top w:val="nil"/>
              <w:left w:val="nil"/>
              <w:bottom w:val="nil"/>
              <w:right w:val="nil"/>
            </w:tcBorders>
          </w:tcPr>
          <w:p w14:paraId="19D69C8B"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59404A99" w14:textId="77777777" w:rsidR="009E65CB" w:rsidRPr="009E65CB" w:rsidRDefault="00DA5D93"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Zaaktype-omschrijving generiek</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127AC213"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12818" w:author="Arjan" w:date="2013-07-08T15:52:00Z">
              <w:r w:rsidRPr="009E65CB" w:rsidDel="00A75642">
                <w:rPr>
                  <w:rFonts w:ascii="Arial" w:eastAsia="Times New Roman" w:hAnsi="Arial" w:cs="Arial"/>
                  <w:color w:val="000000"/>
                  <w:sz w:val="20"/>
                  <w:szCs w:val="20"/>
                </w:rPr>
                <w:delText>KING</w:delText>
              </w:r>
            </w:del>
            <w:ins w:id="12819" w:author="Arjan" w:date="2013-07-08T15:52:00Z">
              <w:r w:rsidR="00A75642">
                <w:rPr>
                  <w:rFonts w:ascii="Arial" w:eastAsia="Times New Roman" w:hAnsi="Arial" w:cs="Arial"/>
                  <w:color w:val="000000"/>
                  <w:sz w:val="20"/>
                  <w:szCs w:val="20"/>
                </w:rPr>
                <w:t>ZTC</w:t>
              </w:r>
            </w:ins>
          </w:p>
        </w:tc>
      </w:tr>
      <w:tr w:rsidR="009E65CB" w:rsidRPr="009E65CB" w14:paraId="663C469B" w14:textId="77777777" w:rsidTr="002B0381">
        <w:tc>
          <w:tcPr>
            <w:tcW w:w="3600" w:type="dxa"/>
            <w:tcBorders>
              <w:top w:val="nil"/>
              <w:left w:val="nil"/>
              <w:bottom w:val="nil"/>
              <w:right w:val="nil"/>
            </w:tcBorders>
          </w:tcPr>
          <w:p w14:paraId="234A64B3"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12820" w:name="BKM_A0C90878_FDB3_4f79_99E8_F99309D1D4E6"/>
            <w:bookmarkEnd w:id="12820"/>
          </w:p>
        </w:tc>
        <w:tc>
          <w:tcPr>
            <w:tcW w:w="1080" w:type="dxa"/>
            <w:tcBorders>
              <w:top w:val="nil"/>
              <w:left w:val="nil"/>
              <w:bottom w:val="nil"/>
              <w:right w:val="nil"/>
            </w:tcBorders>
          </w:tcPr>
          <w:p w14:paraId="7805FD6B"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color w:val="000000"/>
                <w:sz w:val="20"/>
                <w:szCs w:val="20"/>
              </w:rPr>
              <w:t>0006</w:t>
            </w:r>
          </w:p>
        </w:tc>
        <w:tc>
          <w:tcPr>
            <w:tcW w:w="3330" w:type="dxa"/>
            <w:tcBorders>
              <w:top w:val="nil"/>
              <w:left w:val="nil"/>
              <w:bottom w:val="nil"/>
              <w:right w:val="nil"/>
            </w:tcBorders>
          </w:tcPr>
          <w:p w14:paraId="18D7DC46" w14:textId="77777777" w:rsidR="009E65CB" w:rsidRPr="009E65CB" w:rsidRDefault="00DA5D93"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Trefwoord</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2C2A1A36"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12821" w:author="Arjan" w:date="2013-07-08T15:52:00Z">
              <w:r w:rsidRPr="009E65CB" w:rsidDel="00A75642">
                <w:rPr>
                  <w:rFonts w:ascii="Arial" w:eastAsia="Times New Roman" w:hAnsi="Arial" w:cs="Arial"/>
                  <w:color w:val="000000"/>
                  <w:sz w:val="20"/>
                  <w:szCs w:val="20"/>
                </w:rPr>
                <w:delText>GFO Zaken 2004</w:delText>
              </w:r>
            </w:del>
            <w:ins w:id="12822" w:author="Arjan" w:date="2013-07-08T15:52:00Z">
              <w:r w:rsidR="00A75642">
                <w:rPr>
                  <w:rFonts w:ascii="Arial" w:eastAsia="Times New Roman" w:hAnsi="Arial" w:cs="Arial"/>
                  <w:color w:val="000000"/>
                  <w:sz w:val="20"/>
                  <w:szCs w:val="20"/>
                </w:rPr>
                <w:t>ZTC</w:t>
              </w:r>
            </w:ins>
          </w:p>
        </w:tc>
      </w:tr>
      <w:tr w:rsidR="009E65CB" w:rsidRPr="009E65CB" w14:paraId="49095558" w14:textId="77777777" w:rsidTr="002B0381">
        <w:tc>
          <w:tcPr>
            <w:tcW w:w="3600" w:type="dxa"/>
            <w:tcBorders>
              <w:top w:val="nil"/>
              <w:left w:val="nil"/>
              <w:bottom w:val="nil"/>
              <w:right w:val="nil"/>
            </w:tcBorders>
          </w:tcPr>
          <w:p w14:paraId="316DA2F8"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12823" w:name="BKM_7FC0FD86_BD22_4080_814C_E17637DC8605"/>
            <w:bookmarkEnd w:id="12823"/>
          </w:p>
        </w:tc>
        <w:tc>
          <w:tcPr>
            <w:tcW w:w="1080" w:type="dxa"/>
            <w:tcBorders>
              <w:top w:val="nil"/>
              <w:left w:val="nil"/>
              <w:bottom w:val="nil"/>
              <w:right w:val="nil"/>
            </w:tcBorders>
          </w:tcPr>
          <w:p w14:paraId="5611C4D5"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2B8F6D3" w14:textId="77777777" w:rsidR="009E65CB" w:rsidRPr="009E65CB" w:rsidRDefault="00DA5D93"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Doorlooptijd behandeling</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0CE1AF28"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12824" w:author="Arjan" w:date="2013-07-08T15:53:00Z">
              <w:r w:rsidRPr="009E65CB" w:rsidDel="00A75642">
                <w:rPr>
                  <w:rFonts w:ascii="Arial" w:eastAsia="Times New Roman" w:hAnsi="Arial" w:cs="Arial"/>
                  <w:color w:val="000000"/>
                  <w:sz w:val="20"/>
                  <w:szCs w:val="20"/>
                </w:rPr>
                <w:delText>KING</w:delText>
              </w:r>
            </w:del>
            <w:ins w:id="12825" w:author="Arjan" w:date="2013-07-08T15:53:00Z">
              <w:r w:rsidR="00A75642">
                <w:rPr>
                  <w:rFonts w:ascii="Arial" w:eastAsia="Times New Roman" w:hAnsi="Arial" w:cs="Arial"/>
                  <w:color w:val="000000"/>
                  <w:sz w:val="20"/>
                  <w:szCs w:val="20"/>
                </w:rPr>
                <w:t>ZTC</w:t>
              </w:r>
            </w:ins>
          </w:p>
        </w:tc>
      </w:tr>
      <w:tr w:rsidR="005C5A75" w:rsidRPr="009E65CB" w14:paraId="7AE3B6B0" w14:textId="77777777" w:rsidTr="002B0381">
        <w:tc>
          <w:tcPr>
            <w:tcW w:w="3600" w:type="dxa"/>
            <w:tcBorders>
              <w:top w:val="nil"/>
              <w:left w:val="nil"/>
              <w:bottom w:val="nil"/>
              <w:right w:val="nil"/>
            </w:tcBorders>
          </w:tcPr>
          <w:p w14:paraId="061BEA34" w14:textId="77777777"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77F47DE4" w14:textId="77777777"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98E8C16" w14:textId="77777777" w:rsidR="005C5A75" w:rsidRPr="009E65CB" w:rsidRDefault="005C5A75" w:rsidP="009E65CB">
            <w:pPr>
              <w:autoSpaceDE w:val="0"/>
              <w:autoSpaceDN w:val="0"/>
              <w:adjustRightInd w:val="0"/>
              <w:spacing w:after="0" w:line="240" w:lineRule="auto"/>
              <w:rPr>
                <w:rFonts w:ascii="Arial" w:hAnsi="Arial" w:cs="Arial"/>
                <w:sz w:val="20"/>
                <w:szCs w:val="20"/>
                <w:lang w:val="en-AU"/>
              </w:rPr>
            </w:pPr>
            <w:ins w:id="12826" w:author="Arjan" w:date="2014-11-11T21:41:00Z">
              <w:r>
                <w:rPr>
                  <w:rFonts w:ascii="Arial" w:hAnsi="Arial" w:cs="Arial"/>
                  <w:sz w:val="20"/>
                  <w:szCs w:val="20"/>
                  <w:lang w:val="en-AU"/>
                </w:rPr>
                <w:t>- Periodeduur</w:t>
              </w:r>
            </w:ins>
          </w:p>
        </w:tc>
        <w:tc>
          <w:tcPr>
            <w:tcW w:w="1350" w:type="dxa"/>
            <w:tcBorders>
              <w:top w:val="nil"/>
              <w:left w:val="nil"/>
              <w:bottom w:val="nil"/>
              <w:right w:val="nil"/>
            </w:tcBorders>
          </w:tcPr>
          <w:p w14:paraId="6CA1165C" w14:textId="77777777" w:rsidR="005C5A75" w:rsidRPr="009E65CB" w:rsidDel="00A75642" w:rsidRDefault="005C5A75" w:rsidP="009E65CB">
            <w:pPr>
              <w:autoSpaceDE w:val="0"/>
              <w:autoSpaceDN w:val="0"/>
              <w:adjustRightInd w:val="0"/>
              <w:spacing w:after="0" w:line="240" w:lineRule="auto"/>
              <w:rPr>
                <w:rFonts w:ascii="Arial" w:eastAsia="Times New Roman" w:hAnsi="Arial" w:cs="Arial"/>
                <w:color w:val="000000"/>
                <w:sz w:val="20"/>
                <w:szCs w:val="20"/>
              </w:rPr>
            </w:pPr>
            <w:ins w:id="12827" w:author="Arjan" w:date="2014-11-11T21:41:00Z">
              <w:r>
                <w:rPr>
                  <w:rFonts w:ascii="Arial" w:eastAsia="Times New Roman" w:hAnsi="Arial" w:cs="Arial"/>
                  <w:color w:val="000000"/>
                  <w:sz w:val="20"/>
                  <w:szCs w:val="20"/>
                </w:rPr>
                <w:t>ZTC</w:t>
              </w:r>
            </w:ins>
          </w:p>
        </w:tc>
      </w:tr>
      <w:tr w:rsidR="00910F00" w:rsidRPr="009E65CB" w14:paraId="573B5AD8" w14:textId="77777777" w:rsidTr="002B0381">
        <w:tc>
          <w:tcPr>
            <w:tcW w:w="3600" w:type="dxa"/>
            <w:tcBorders>
              <w:top w:val="nil"/>
              <w:left w:val="nil"/>
              <w:bottom w:val="nil"/>
              <w:right w:val="nil"/>
            </w:tcBorders>
          </w:tcPr>
          <w:p w14:paraId="0CE4741A" w14:textId="77777777" w:rsidR="00910F00" w:rsidRPr="009E65CB" w:rsidRDefault="00910F00"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3346CE28" w14:textId="77777777" w:rsidR="00910F00" w:rsidRPr="009E65CB" w:rsidRDefault="00910F00"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E5F9DA9" w14:textId="77777777" w:rsidR="00910F00" w:rsidRPr="009E65CB" w:rsidRDefault="005C5A75" w:rsidP="005C5A75">
            <w:pPr>
              <w:autoSpaceDE w:val="0"/>
              <w:autoSpaceDN w:val="0"/>
              <w:adjustRightInd w:val="0"/>
              <w:spacing w:after="0" w:line="240" w:lineRule="auto"/>
              <w:rPr>
                <w:rFonts w:ascii="Arial" w:hAnsi="Arial" w:cs="Arial"/>
                <w:sz w:val="20"/>
                <w:szCs w:val="20"/>
                <w:lang w:val="en-AU"/>
              </w:rPr>
            </w:pPr>
            <w:ins w:id="12828" w:author="Arjan" w:date="2014-11-11T21:41:00Z">
              <w:r>
                <w:rPr>
                  <w:rFonts w:ascii="Arial" w:hAnsi="Arial" w:cs="Arial"/>
                  <w:sz w:val="20"/>
                  <w:szCs w:val="20"/>
                  <w:lang w:val="en-AU"/>
                </w:rPr>
                <w:t xml:space="preserve">- </w:t>
              </w:r>
            </w:ins>
            <w:ins w:id="12829" w:author="Arjan" w:date="2014-11-11T15:33:00Z">
              <w:r w:rsidR="00DA5D93" w:rsidRPr="009E65CB">
                <w:rPr>
                  <w:rFonts w:ascii="Arial" w:hAnsi="Arial" w:cs="Arial"/>
                  <w:sz w:val="20"/>
                  <w:szCs w:val="20"/>
                  <w:lang w:val="en-AU"/>
                </w:rPr>
                <w:fldChar w:fldCharType="begin" w:fldLock="1"/>
              </w:r>
              <w:r w:rsidR="00910F00" w:rsidRPr="009E65CB">
                <w:rPr>
                  <w:rFonts w:ascii="Arial" w:hAnsi="Arial" w:cs="Arial"/>
                  <w:sz w:val="20"/>
                  <w:szCs w:val="20"/>
                  <w:lang w:val="en-AU"/>
                </w:rPr>
                <w:instrText xml:space="preserve">MERGEFIELD </w:instrText>
              </w:r>
              <w:r w:rsidR="00910F00" w:rsidRPr="009E65CB">
                <w:rPr>
                  <w:rFonts w:ascii="Arial" w:eastAsia="Times New Roman" w:hAnsi="Arial" w:cs="Arial"/>
                  <w:color w:val="000000"/>
                  <w:sz w:val="20"/>
                  <w:szCs w:val="20"/>
                </w:rPr>
                <w:instrText>Att.Name</w:instrText>
              </w:r>
              <w:r w:rsidR="00DA5D93" w:rsidRPr="009E65CB">
                <w:rPr>
                  <w:rFonts w:ascii="Arial" w:hAnsi="Arial" w:cs="Arial"/>
                  <w:sz w:val="20"/>
                  <w:szCs w:val="20"/>
                  <w:lang w:val="en-AU"/>
                </w:rPr>
                <w:fldChar w:fldCharType="separate"/>
              </w:r>
            </w:ins>
            <w:ins w:id="12830" w:author="Arjan" w:date="2014-11-11T21:42:00Z">
              <w:r>
                <w:rPr>
                  <w:rFonts w:ascii="Arial" w:eastAsia="Times New Roman" w:hAnsi="Arial" w:cs="Arial"/>
                  <w:color w:val="000000"/>
                  <w:sz w:val="20"/>
                  <w:szCs w:val="20"/>
                </w:rPr>
                <w:t>Periode-</w:t>
              </w:r>
            </w:ins>
            <w:ins w:id="12831" w:author="Arjan" w:date="2014-11-11T15:33:00Z">
              <w:r w:rsidR="00910F00">
                <w:rPr>
                  <w:rFonts w:ascii="Arial" w:eastAsia="Times New Roman" w:hAnsi="Arial" w:cs="Arial"/>
                  <w:color w:val="000000"/>
                  <w:sz w:val="20"/>
                  <w:szCs w:val="20"/>
                </w:rPr>
                <w:t>eenheid</w:t>
              </w:r>
              <w:r w:rsidR="00DA5D93" w:rsidRPr="009E65CB">
                <w:rPr>
                  <w:rFonts w:ascii="Arial" w:hAnsi="Arial" w:cs="Arial"/>
                  <w:sz w:val="20"/>
                  <w:szCs w:val="20"/>
                  <w:lang w:val="en-AU"/>
                </w:rPr>
                <w:fldChar w:fldCharType="end"/>
              </w:r>
            </w:ins>
          </w:p>
        </w:tc>
        <w:tc>
          <w:tcPr>
            <w:tcW w:w="1350" w:type="dxa"/>
            <w:tcBorders>
              <w:top w:val="nil"/>
              <w:left w:val="nil"/>
              <w:bottom w:val="nil"/>
              <w:right w:val="nil"/>
            </w:tcBorders>
          </w:tcPr>
          <w:p w14:paraId="75304105" w14:textId="77777777" w:rsidR="00910F00" w:rsidRPr="009E65CB" w:rsidDel="00A75642" w:rsidRDefault="00910F00" w:rsidP="009E65CB">
            <w:pPr>
              <w:autoSpaceDE w:val="0"/>
              <w:autoSpaceDN w:val="0"/>
              <w:adjustRightInd w:val="0"/>
              <w:spacing w:after="0" w:line="240" w:lineRule="auto"/>
              <w:rPr>
                <w:rFonts w:ascii="Arial" w:eastAsia="Times New Roman" w:hAnsi="Arial" w:cs="Arial"/>
                <w:color w:val="000000"/>
                <w:sz w:val="20"/>
                <w:szCs w:val="20"/>
              </w:rPr>
            </w:pPr>
            <w:ins w:id="12832" w:author="Arjan" w:date="2014-11-11T15:34:00Z">
              <w:r>
                <w:rPr>
                  <w:rFonts w:ascii="Arial" w:eastAsia="Times New Roman" w:hAnsi="Arial" w:cs="Arial"/>
                  <w:color w:val="000000"/>
                  <w:sz w:val="20"/>
                  <w:szCs w:val="20"/>
                </w:rPr>
                <w:t>ZTC</w:t>
              </w:r>
            </w:ins>
          </w:p>
        </w:tc>
      </w:tr>
      <w:tr w:rsidR="009E65CB" w:rsidRPr="009E65CB" w14:paraId="0FB2D917" w14:textId="77777777" w:rsidTr="002B0381">
        <w:tc>
          <w:tcPr>
            <w:tcW w:w="3600" w:type="dxa"/>
            <w:tcBorders>
              <w:top w:val="nil"/>
              <w:left w:val="nil"/>
              <w:bottom w:val="nil"/>
              <w:right w:val="nil"/>
            </w:tcBorders>
          </w:tcPr>
          <w:p w14:paraId="1B18FE64"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12833" w:name="BKM_43E2E9F2_6A2C_44e0_A5B1_CEC8325D9C1F"/>
            <w:bookmarkEnd w:id="12833"/>
          </w:p>
        </w:tc>
        <w:tc>
          <w:tcPr>
            <w:tcW w:w="1080" w:type="dxa"/>
            <w:tcBorders>
              <w:top w:val="nil"/>
              <w:left w:val="nil"/>
              <w:bottom w:val="nil"/>
              <w:right w:val="nil"/>
            </w:tcBorders>
          </w:tcPr>
          <w:p w14:paraId="28E407B7"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F08B299" w14:textId="77777777" w:rsidR="009E65CB" w:rsidRPr="009E65CB" w:rsidRDefault="00DA5D93"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Servicenorm behandeling</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1BB87D7D" w14:textId="77777777"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12834" w:author="Arjan" w:date="2013-07-08T15:53:00Z">
              <w:r w:rsidRPr="009E65CB" w:rsidDel="00A75642">
                <w:rPr>
                  <w:rFonts w:ascii="Arial" w:eastAsia="Times New Roman" w:hAnsi="Arial" w:cs="Arial"/>
                  <w:color w:val="000000"/>
                  <w:sz w:val="20"/>
                  <w:szCs w:val="20"/>
                </w:rPr>
                <w:delText>KING</w:delText>
              </w:r>
            </w:del>
            <w:ins w:id="12835" w:author="Arjan" w:date="2013-07-08T15:53:00Z">
              <w:r w:rsidR="00A75642">
                <w:rPr>
                  <w:rFonts w:ascii="Arial" w:eastAsia="Times New Roman" w:hAnsi="Arial" w:cs="Arial"/>
                  <w:color w:val="000000"/>
                  <w:sz w:val="20"/>
                  <w:szCs w:val="20"/>
                </w:rPr>
                <w:t>ZTC</w:t>
              </w:r>
            </w:ins>
          </w:p>
        </w:tc>
      </w:tr>
      <w:tr w:rsidR="005C5A75" w:rsidRPr="009E65CB" w14:paraId="2226B4AA" w14:textId="77777777" w:rsidTr="002B0381">
        <w:tc>
          <w:tcPr>
            <w:tcW w:w="3600" w:type="dxa"/>
            <w:tcBorders>
              <w:top w:val="nil"/>
              <w:left w:val="nil"/>
              <w:bottom w:val="nil"/>
              <w:right w:val="nil"/>
            </w:tcBorders>
          </w:tcPr>
          <w:p w14:paraId="5B3EEF11" w14:textId="77777777"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866435C" w14:textId="77777777"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2632CE48" w14:textId="77777777" w:rsidR="005C5A75" w:rsidRPr="009E65CB" w:rsidRDefault="005C5A75" w:rsidP="009E65CB">
            <w:pPr>
              <w:autoSpaceDE w:val="0"/>
              <w:autoSpaceDN w:val="0"/>
              <w:adjustRightInd w:val="0"/>
              <w:spacing w:after="0" w:line="240" w:lineRule="auto"/>
              <w:rPr>
                <w:rFonts w:ascii="Arial" w:hAnsi="Arial" w:cs="Arial"/>
                <w:sz w:val="20"/>
                <w:szCs w:val="20"/>
                <w:lang w:val="en-AU"/>
              </w:rPr>
            </w:pPr>
            <w:ins w:id="12836" w:author="Arjan" w:date="2014-11-11T21:42:00Z">
              <w:r>
                <w:rPr>
                  <w:rFonts w:ascii="Arial" w:hAnsi="Arial" w:cs="Arial"/>
                  <w:sz w:val="20"/>
                  <w:szCs w:val="20"/>
                  <w:lang w:val="en-AU"/>
                </w:rPr>
                <w:t>- Periodeduur</w:t>
              </w:r>
            </w:ins>
          </w:p>
        </w:tc>
        <w:tc>
          <w:tcPr>
            <w:tcW w:w="1350" w:type="dxa"/>
            <w:tcBorders>
              <w:top w:val="nil"/>
              <w:left w:val="nil"/>
              <w:bottom w:val="nil"/>
              <w:right w:val="nil"/>
            </w:tcBorders>
          </w:tcPr>
          <w:p w14:paraId="062059EE" w14:textId="77777777" w:rsidR="005C5A75" w:rsidRPr="009E65CB" w:rsidDel="00A75642" w:rsidRDefault="005C5A75" w:rsidP="009E65CB">
            <w:pPr>
              <w:autoSpaceDE w:val="0"/>
              <w:autoSpaceDN w:val="0"/>
              <w:adjustRightInd w:val="0"/>
              <w:spacing w:after="0" w:line="240" w:lineRule="auto"/>
              <w:rPr>
                <w:rFonts w:ascii="Arial" w:eastAsia="Times New Roman" w:hAnsi="Arial" w:cs="Arial"/>
                <w:color w:val="000000"/>
                <w:sz w:val="20"/>
                <w:szCs w:val="20"/>
              </w:rPr>
            </w:pPr>
            <w:ins w:id="12837" w:author="Arjan" w:date="2014-11-11T21:42:00Z">
              <w:r>
                <w:rPr>
                  <w:rFonts w:ascii="Arial" w:eastAsia="Times New Roman" w:hAnsi="Arial" w:cs="Arial"/>
                  <w:color w:val="000000"/>
                  <w:sz w:val="20"/>
                  <w:szCs w:val="20"/>
                </w:rPr>
                <w:t>ZTC</w:t>
              </w:r>
            </w:ins>
          </w:p>
        </w:tc>
      </w:tr>
      <w:tr w:rsidR="005C5A75" w:rsidRPr="009E65CB" w14:paraId="76E7E00A" w14:textId="77777777" w:rsidTr="002B0381">
        <w:tc>
          <w:tcPr>
            <w:tcW w:w="3600" w:type="dxa"/>
            <w:tcBorders>
              <w:top w:val="nil"/>
              <w:left w:val="nil"/>
              <w:bottom w:val="nil"/>
              <w:right w:val="nil"/>
            </w:tcBorders>
          </w:tcPr>
          <w:p w14:paraId="41ED8FE3" w14:textId="77777777"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1B5BECC" w14:textId="77777777"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4656EF4" w14:textId="77777777" w:rsidR="005C5A75" w:rsidRPr="009E65CB" w:rsidRDefault="005C5A75" w:rsidP="009E65CB">
            <w:pPr>
              <w:autoSpaceDE w:val="0"/>
              <w:autoSpaceDN w:val="0"/>
              <w:adjustRightInd w:val="0"/>
              <w:spacing w:after="0" w:line="240" w:lineRule="auto"/>
              <w:rPr>
                <w:rFonts w:ascii="Arial" w:hAnsi="Arial" w:cs="Arial"/>
                <w:sz w:val="20"/>
                <w:szCs w:val="20"/>
                <w:lang w:val="en-AU"/>
              </w:rPr>
            </w:pPr>
            <w:ins w:id="12838" w:author="Arjan" w:date="2014-11-11T21:42:00Z">
              <w:r>
                <w:rPr>
                  <w:rFonts w:ascii="Arial" w:hAnsi="Arial" w:cs="Arial"/>
                  <w:sz w:val="20"/>
                  <w:szCs w:val="20"/>
                  <w:lang w:val="en-AU"/>
                </w:rPr>
                <w:t xml:space="preserve">- </w:t>
              </w:r>
              <w:r w:rsidR="00DA5D93" w:rsidRPr="009E65CB">
                <w:rPr>
                  <w:rFonts w:ascii="Arial" w:hAnsi="Arial" w:cs="Arial"/>
                  <w:sz w:val="20"/>
                  <w:szCs w:val="20"/>
                  <w:lang w:val="en-AU"/>
                </w:rPr>
                <w:fldChar w:fldCharType="begin" w:fldLock="1"/>
              </w:r>
              <w:r w:rsidRPr="009E65CB">
                <w:rPr>
                  <w:rFonts w:ascii="Arial" w:hAnsi="Arial" w:cs="Arial"/>
                  <w:sz w:val="20"/>
                  <w:szCs w:val="20"/>
                  <w:lang w:val="en-AU"/>
                </w:rPr>
                <w:instrText xml:space="preserve">MERGEFIELD </w:instrText>
              </w:r>
              <w:r w:rsidRPr="009E65CB">
                <w:rPr>
                  <w:rFonts w:ascii="Arial" w:eastAsia="Times New Roman" w:hAnsi="Arial" w:cs="Arial"/>
                  <w:color w:val="000000"/>
                  <w:sz w:val="20"/>
                  <w:szCs w:val="20"/>
                </w:rPr>
                <w:instrText>Att.Name</w:instrText>
              </w:r>
              <w:r w:rsidR="00DA5D93" w:rsidRPr="009E65CB">
                <w:rPr>
                  <w:rFonts w:ascii="Arial" w:hAnsi="Arial" w:cs="Arial"/>
                  <w:sz w:val="20"/>
                  <w:szCs w:val="20"/>
                  <w:lang w:val="en-AU"/>
                </w:rPr>
                <w:fldChar w:fldCharType="separate"/>
              </w:r>
              <w:r>
                <w:rPr>
                  <w:rFonts w:ascii="Arial" w:eastAsia="Times New Roman" w:hAnsi="Arial" w:cs="Arial"/>
                  <w:color w:val="000000"/>
                  <w:sz w:val="20"/>
                  <w:szCs w:val="20"/>
                </w:rPr>
                <w:t>Periode-eenheid</w:t>
              </w:r>
              <w:r w:rsidR="00DA5D93" w:rsidRPr="009E65CB">
                <w:rPr>
                  <w:rFonts w:ascii="Arial" w:hAnsi="Arial" w:cs="Arial"/>
                  <w:sz w:val="20"/>
                  <w:szCs w:val="20"/>
                  <w:lang w:val="en-AU"/>
                </w:rPr>
                <w:fldChar w:fldCharType="end"/>
              </w:r>
            </w:ins>
          </w:p>
        </w:tc>
        <w:tc>
          <w:tcPr>
            <w:tcW w:w="1350" w:type="dxa"/>
            <w:tcBorders>
              <w:top w:val="nil"/>
              <w:left w:val="nil"/>
              <w:bottom w:val="nil"/>
              <w:right w:val="nil"/>
            </w:tcBorders>
          </w:tcPr>
          <w:p w14:paraId="025E4E20" w14:textId="77777777" w:rsidR="005C5A75" w:rsidRPr="009E65CB" w:rsidDel="00A75642" w:rsidRDefault="005C5A75" w:rsidP="009E65CB">
            <w:pPr>
              <w:autoSpaceDE w:val="0"/>
              <w:autoSpaceDN w:val="0"/>
              <w:adjustRightInd w:val="0"/>
              <w:spacing w:after="0" w:line="240" w:lineRule="auto"/>
              <w:rPr>
                <w:rFonts w:ascii="Arial" w:eastAsia="Times New Roman" w:hAnsi="Arial" w:cs="Arial"/>
                <w:color w:val="000000"/>
                <w:sz w:val="20"/>
                <w:szCs w:val="20"/>
              </w:rPr>
            </w:pPr>
            <w:ins w:id="12839" w:author="Arjan" w:date="2014-11-11T21:42:00Z">
              <w:r>
                <w:rPr>
                  <w:rFonts w:ascii="Arial" w:eastAsia="Times New Roman" w:hAnsi="Arial" w:cs="Arial"/>
                  <w:color w:val="000000"/>
                  <w:sz w:val="20"/>
                  <w:szCs w:val="20"/>
                </w:rPr>
                <w:t>ZTC</w:t>
              </w:r>
            </w:ins>
          </w:p>
        </w:tc>
      </w:tr>
      <w:tr w:rsidR="005C5A75" w:rsidRPr="009E65CB" w14:paraId="6649FCDE" w14:textId="77777777" w:rsidTr="002B0381">
        <w:tc>
          <w:tcPr>
            <w:tcW w:w="3600" w:type="dxa"/>
            <w:tcBorders>
              <w:top w:val="nil"/>
              <w:left w:val="nil"/>
              <w:bottom w:val="nil"/>
              <w:right w:val="nil"/>
            </w:tcBorders>
          </w:tcPr>
          <w:p w14:paraId="388AC53D" w14:textId="77777777"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bookmarkStart w:id="12840" w:name="BKM_EA3C4D9F_1F0E_42bb_AF6C_468862470DEA"/>
            <w:bookmarkEnd w:id="12840"/>
          </w:p>
        </w:tc>
        <w:tc>
          <w:tcPr>
            <w:tcW w:w="1080" w:type="dxa"/>
            <w:tcBorders>
              <w:top w:val="nil"/>
              <w:left w:val="nil"/>
              <w:bottom w:val="nil"/>
              <w:right w:val="nil"/>
            </w:tcBorders>
          </w:tcPr>
          <w:p w14:paraId="3EBD8B67" w14:textId="77777777"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899CAE2" w14:textId="77777777" w:rsidR="005C5A75" w:rsidRPr="009E65CB" w:rsidRDefault="00DA5D93"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5C5A75" w:rsidRPr="009E65CB">
              <w:rPr>
                <w:rFonts w:ascii="Arial" w:hAnsi="Arial" w:cs="Arial"/>
                <w:sz w:val="20"/>
                <w:szCs w:val="20"/>
                <w:lang w:val="en-AU"/>
              </w:rPr>
              <w:instrText xml:space="preserve">MERGEFIELD </w:instrText>
            </w:r>
            <w:r w:rsidR="005C5A75"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5C5A75" w:rsidRPr="009E65CB">
              <w:rPr>
                <w:rFonts w:ascii="Arial" w:eastAsia="Times New Roman" w:hAnsi="Arial" w:cs="Arial"/>
                <w:color w:val="000000"/>
                <w:sz w:val="20"/>
                <w:szCs w:val="20"/>
              </w:rPr>
              <w:t>Archief</w:t>
            </w:r>
            <w:ins w:id="12841" w:author="Arjan" w:date="2013-07-08T15:55:00Z">
              <w:r w:rsidR="005C5A75">
                <w:rPr>
                  <w:rFonts w:ascii="Arial" w:eastAsia="Times New Roman" w:hAnsi="Arial" w:cs="Arial"/>
                  <w:color w:val="000000"/>
                  <w:sz w:val="20"/>
                  <w:szCs w:val="20"/>
                </w:rPr>
                <w:t>classificatie</w:t>
              </w:r>
            </w:ins>
            <w:r w:rsidR="005C5A75" w:rsidRPr="009E65CB">
              <w:rPr>
                <w:rFonts w:ascii="Arial" w:eastAsia="Times New Roman" w:hAnsi="Arial" w:cs="Arial"/>
                <w:color w:val="000000"/>
                <w:sz w:val="20"/>
                <w:szCs w:val="20"/>
              </w:rPr>
              <w:t>code</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0F08F920" w14:textId="77777777" w:rsidR="005C5A75" w:rsidRPr="009E65CB" w:rsidRDefault="005C5A75" w:rsidP="00A75642">
            <w:pPr>
              <w:autoSpaceDE w:val="0"/>
              <w:autoSpaceDN w:val="0"/>
              <w:adjustRightInd w:val="0"/>
              <w:spacing w:after="0" w:line="240" w:lineRule="auto"/>
              <w:ind w:left="708" w:hanging="708"/>
              <w:rPr>
                <w:rFonts w:ascii="Arial" w:eastAsia="Times New Roman" w:hAnsi="Arial" w:cs="Arial"/>
                <w:color w:val="000000"/>
                <w:sz w:val="20"/>
                <w:szCs w:val="20"/>
              </w:rPr>
            </w:pPr>
            <w:del w:id="12842" w:author="Arjan" w:date="2013-07-08T15:55:00Z">
              <w:r w:rsidRPr="009E65CB" w:rsidDel="00A75642">
                <w:rPr>
                  <w:rFonts w:ascii="Arial" w:eastAsia="Times New Roman" w:hAnsi="Arial" w:cs="Arial"/>
                  <w:color w:val="000000"/>
                  <w:sz w:val="20"/>
                  <w:szCs w:val="20"/>
                </w:rPr>
                <w:delText>KING</w:delText>
              </w:r>
            </w:del>
            <w:ins w:id="12843" w:author="Arjan" w:date="2013-07-08T15:55:00Z">
              <w:r>
                <w:rPr>
                  <w:rFonts w:ascii="Arial" w:eastAsia="Times New Roman" w:hAnsi="Arial" w:cs="Arial"/>
                  <w:color w:val="000000"/>
                  <w:sz w:val="20"/>
                  <w:szCs w:val="20"/>
                </w:rPr>
                <w:t>ZT</w:t>
              </w:r>
            </w:ins>
            <w:ins w:id="12844" w:author="Arjan" w:date="2013-07-08T15:56:00Z">
              <w:r>
                <w:rPr>
                  <w:rFonts w:ascii="Arial" w:eastAsia="Times New Roman" w:hAnsi="Arial" w:cs="Arial"/>
                  <w:color w:val="000000"/>
                  <w:sz w:val="20"/>
                  <w:szCs w:val="20"/>
                </w:rPr>
                <w:t>C</w:t>
              </w:r>
            </w:ins>
          </w:p>
        </w:tc>
      </w:tr>
      <w:tr w:rsidR="005C5A75" w:rsidRPr="009E65CB" w14:paraId="797E9D20" w14:textId="77777777" w:rsidTr="002B0381">
        <w:tc>
          <w:tcPr>
            <w:tcW w:w="3600" w:type="dxa"/>
            <w:tcBorders>
              <w:top w:val="nil"/>
              <w:left w:val="nil"/>
              <w:bottom w:val="nil"/>
              <w:right w:val="nil"/>
            </w:tcBorders>
          </w:tcPr>
          <w:p w14:paraId="3F76ABFD" w14:textId="77777777"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bookmarkStart w:id="12845" w:name="BKM_7AA3DD6A_2FBC_4873_9B86_C80E9F87CDF8"/>
            <w:bookmarkEnd w:id="12845"/>
          </w:p>
        </w:tc>
        <w:tc>
          <w:tcPr>
            <w:tcW w:w="1080" w:type="dxa"/>
            <w:tcBorders>
              <w:top w:val="nil"/>
              <w:left w:val="nil"/>
              <w:bottom w:val="nil"/>
              <w:right w:val="nil"/>
            </w:tcBorders>
          </w:tcPr>
          <w:p w14:paraId="46B0CC7F" w14:textId="77777777"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7A1F7D6" w14:textId="77777777" w:rsidR="005C5A75" w:rsidRPr="009E65CB" w:rsidRDefault="00DA5D93"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5C5A75" w:rsidRPr="009E65CB">
              <w:rPr>
                <w:rFonts w:ascii="Arial" w:hAnsi="Arial" w:cs="Arial"/>
                <w:sz w:val="20"/>
                <w:szCs w:val="20"/>
                <w:lang w:val="en-AU"/>
              </w:rPr>
              <w:instrText xml:space="preserve">MERGEFIELD </w:instrText>
            </w:r>
            <w:r w:rsidR="005C5A75"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5C5A75" w:rsidRPr="009E65CB">
              <w:rPr>
                <w:rFonts w:ascii="Arial" w:eastAsia="Times New Roman" w:hAnsi="Arial" w:cs="Arial"/>
                <w:color w:val="000000"/>
                <w:sz w:val="20"/>
                <w:szCs w:val="20"/>
              </w:rPr>
              <w:t>Vertrouwelijk</w:t>
            </w:r>
            <w:ins w:id="12846" w:author="Arjan" w:date="2013-07-08T15:54:00Z">
              <w:r w:rsidR="005C5A75">
                <w:rPr>
                  <w:rFonts w:ascii="Arial" w:eastAsia="Times New Roman" w:hAnsi="Arial" w:cs="Arial"/>
                  <w:color w:val="000000"/>
                  <w:sz w:val="20"/>
                  <w:szCs w:val="20"/>
                </w:rPr>
                <w:t>heid</w:t>
              </w:r>
            </w:ins>
            <w:del w:id="12847" w:author="Arjan" w:date="2013-07-08T15:54:00Z">
              <w:r w:rsidR="005C5A75" w:rsidRPr="009E65CB" w:rsidDel="00A75642">
                <w:rPr>
                  <w:rFonts w:ascii="Arial" w:eastAsia="Times New Roman" w:hAnsi="Arial" w:cs="Arial"/>
                  <w:color w:val="000000"/>
                  <w:sz w:val="20"/>
                  <w:szCs w:val="20"/>
                </w:rPr>
                <w:delText xml:space="preserve"> </w:delText>
              </w:r>
            </w:del>
            <w:r w:rsidR="005C5A75" w:rsidRPr="009E65CB">
              <w:rPr>
                <w:rFonts w:ascii="Arial" w:eastAsia="Times New Roman" w:hAnsi="Arial" w:cs="Arial"/>
                <w:color w:val="000000"/>
                <w:sz w:val="20"/>
                <w:szCs w:val="20"/>
              </w:rPr>
              <w:t>aanduiding</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6BAD7C18" w14:textId="77777777"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del w:id="12848" w:author="Arjan" w:date="2013-07-08T15:54:00Z">
              <w:r w:rsidRPr="009E65CB" w:rsidDel="00A75642">
                <w:rPr>
                  <w:rFonts w:ascii="Arial" w:eastAsia="Times New Roman" w:hAnsi="Arial" w:cs="Arial"/>
                  <w:color w:val="000000"/>
                  <w:sz w:val="20"/>
                  <w:szCs w:val="20"/>
                </w:rPr>
                <w:delText>KING</w:delText>
              </w:r>
            </w:del>
            <w:ins w:id="12849" w:author="Arjan" w:date="2013-07-08T15:54:00Z">
              <w:r>
                <w:rPr>
                  <w:rFonts w:ascii="Arial" w:eastAsia="Times New Roman" w:hAnsi="Arial" w:cs="Arial"/>
                  <w:color w:val="000000"/>
                  <w:sz w:val="20"/>
                  <w:szCs w:val="20"/>
                </w:rPr>
                <w:t>ZTC</w:t>
              </w:r>
            </w:ins>
          </w:p>
        </w:tc>
      </w:tr>
      <w:tr w:rsidR="00802ED0" w:rsidRPr="009E65CB" w14:paraId="42C68365" w14:textId="77777777" w:rsidTr="002B0381">
        <w:tc>
          <w:tcPr>
            <w:tcW w:w="3600" w:type="dxa"/>
            <w:tcBorders>
              <w:top w:val="nil"/>
              <w:left w:val="nil"/>
              <w:bottom w:val="nil"/>
              <w:right w:val="nil"/>
            </w:tcBorders>
          </w:tcPr>
          <w:p w14:paraId="54C60D0F"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CEFD0F0"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272F74E2" w14:textId="508F1BC3" w:rsidR="00802ED0" w:rsidRPr="009E65CB" w:rsidRDefault="00802ED0" w:rsidP="00802ED0">
            <w:pPr>
              <w:autoSpaceDE w:val="0"/>
              <w:autoSpaceDN w:val="0"/>
              <w:adjustRightInd w:val="0"/>
              <w:spacing w:after="0" w:line="240" w:lineRule="auto"/>
              <w:rPr>
                <w:rFonts w:ascii="Arial" w:hAnsi="Arial" w:cs="Arial"/>
                <w:sz w:val="20"/>
                <w:szCs w:val="20"/>
                <w:lang w:val="en-AU"/>
              </w:rPr>
            </w:pPr>
            <w:ins w:id="12850" w:author="Arjan Kloosterboer" w:date="2017-03-07T15:43:00Z">
              <w:r>
                <w:rPr>
                  <w:rFonts w:ascii="Arial" w:hAnsi="Arial" w:cs="Arial"/>
                  <w:sz w:val="20"/>
                  <w:szCs w:val="20"/>
                  <w:lang w:val="en-AU"/>
                </w:rPr>
                <w:t>Opschorting/aanhouding mogelijk</w:t>
              </w:r>
            </w:ins>
          </w:p>
        </w:tc>
        <w:tc>
          <w:tcPr>
            <w:tcW w:w="1350" w:type="dxa"/>
            <w:tcBorders>
              <w:top w:val="nil"/>
              <w:left w:val="nil"/>
              <w:bottom w:val="nil"/>
              <w:right w:val="nil"/>
            </w:tcBorders>
          </w:tcPr>
          <w:p w14:paraId="62A3D8F1" w14:textId="01BF0944" w:rsidR="00802ED0" w:rsidRPr="009E65CB" w:rsidDel="00A75642" w:rsidRDefault="00802ED0" w:rsidP="00802ED0">
            <w:pPr>
              <w:autoSpaceDE w:val="0"/>
              <w:autoSpaceDN w:val="0"/>
              <w:adjustRightInd w:val="0"/>
              <w:spacing w:after="0" w:line="240" w:lineRule="auto"/>
              <w:rPr>
                <w:rFonts w:ascii="Arial" w:eastAsia="Times New Roman" w:hAnsi="Arial" w:cs="Arial"/>
                <w:color w:val="000000"/>
                <w:sz w:val="20"/>
                <w:szCs w:val="20"/>
              </w:rPr>
            </w:pPr>
            <w:ins w:id="12851" w:author="Arjan Kloosterboer" w:date="2017-03-07T15:43:00Z">
              <w:r>
                <w:rPr>
                  <w:rFonts w:ascii="Arial" w:eastAsia="Times New Roman" w:hAnsi="Arial" w:cs="Arial"/>
                  <w:color w:val="000000"/>
                  <w:sz w:val="20"/>
                  <w:szCs w:val="20"/>
                </w:rPr>
                <w:t>ZTC</w:t>
              </w:r>
            </w:ins>
          </w:p>
        </w:tc>
      </w:tr>
      <w:tr w:rsidR="00802ED0" w:rsidRPr="009E65CB" w14:paraId="4BD42646" w14:textId="77777777" w:rsidTr="002B0381">
        <w:tc>
          <w:tcPr>
            <w:tcW w:w="3600" w:type="dxa"/>
            <w:tcBorders>
              <w:top w:val="nil"/>
              <w:left w:val="nil"/>
              <w:bottom w:val="nil"/>
              <w:right w:val="nil"/>
            </w:tcBorders>
          </w:tcPr>
          <w:p w14:paraId="328936EC"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50CBA86"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45C88C2" w14:textId="0F687F67" w:rsidR="00802ED0" w:rsidRPr="009E65CB" w:rsidRDefault="00802ED0" w:rsidP="00802ED0">
            <w:pPr>
              <w:autoSpaceDE w:val="0"/>
              <w:autoSpaceDN w:val="0"/>
              <w:adjustRightInd w:val="0"/>
              <w:spacing w:after="0" w:line="240" w:lineRule="auto"/>
              <w:rPr>
                <w:rFonts w:ascii="Arial" w:hAnsi="Arial" w:cs="Arial"/>
                <w:sz w:val="20"/>
                <w:szCs w:val="20"/>
                <w:lang w:val="en-AU"/>
              </w:rPr>
            </w:pPr>
            <w:ins w:id="12852" w:author="Arjan Kloosterboer" w:date="2017-03-07T15:43:00Z">
              <w:r>
                <w:rPr>
                  <w:rFonts w:ascii="Arial" w:hAnsi="Arial" w:cs="Arial"/>
                  <w:sz w:val="20"/>
                  <w:szCs w:val="20"/>
                  <w:lang w:val="en-AU"/>
                </w:rPr>
                <w:t>Verlenging mogelijk</w:t>
              </w:r>
            </w:ins>
          </w:p>
        </w:tc>
        <w:tc>
          <w:tcPr>
            <w:tcW w:w="1350" w:type="dxa"/>
            <w:tcBorders>
              <w:top w:val="nil"/>
              <w:left w:val="nil"/>
              <w:bottom w:val="nil"/>
              <w:right w:val="nil"/>
            </w:tcBorders>
          </w:tcPr>
          <w:p w14:paraId="4CF771C3" w14:textId="0472C008" w:rsidR="00802ED0" w:rsidRPr="009E65CB" w:rsidDel="00A75642" w:rsidRDefault="00802ED0" w:rsidP="00802ED0">
            <w:pPr>
              <w:autoSpaceDE w:val="0"/>
              <w:autoSpaceDN w:val="0"/>
              <w:adjustRightInd w:val="0"/>
              <w:spacing w:after="0" w:line="240" w:lineRule="auto"/>
              <w:rPr>
                <w:rFonts w:ascii="Arial" w:eastAsia="Times New Roman" w:hAnsi="Arial" w:cs="Arial"/>
                <w:color w:val="000000"/>
                <w:sz w:val="20"/>
                <w:szCs w:val="20"/>
              </w:rPr>
            </w:pPr>
            <w:ins w:id="12853" w:author="Arjan Kloosterboer" w:date="2017-03-07T15:43:00Z">
              <w:r>
                <w:rPr>
                  <w:rFonts w:ascii="Arial" w:eastAsia="Times New Roman" w:hAnsi="Arial" w:cs="Arial"/>
                  <w:color w:val="000000"/>
                  <w:sz w:val="20"/>
                  <w:szCs w:val="20"/>
                </w:rPr>
                <w:t>ZTC</w:t>
              </w:r>
            </w:ins>
          </w:p>
        </w:tc>
      </w:tr>
      <w:tr w:rsidR="00802ED0" w:rsidRPr="009E65CB" w14:paraId="3A162541" w14:textId="77777777" w:rsidTr="002B0381">
        <w:tc>
          <w:tcPr>
            <w:tcW w:w="3600" w:type="dxa"/>
            <w:tcBorders>
              <w:top w:val="nil"/>
              <w:left w:val="nil"/>
              <w:bottom w:val="nil"/>
              <w:right w:val="nil"/>
            </w:tcBorders>
          </w:tcPr>
          <w:p w14:paraId="789C7513"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25445037"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8C620A0" w14:textId="09830525" w:rsidR="00802ED0" w:rsidRPr="009E65CB" w:rsidRDefault="00802ED0" w:rsidP="00802ED0">
            <w:pPr>
              <w:autoSpaceDE w:val="0"/>
              <w:autoSpaceDN w:val="0"/>
              <w:adjustRightInd w:val="0"/>
              <w:spacing w:after="0" w:line="240" w:lineRule="auto"/>
              <w:rPr>
                <w:rFonts w:ascii="Arial" w:hAnsi="Arial" w:cs="Arial"/>
                <w:sz w:val="20"/>
                <w:szCs w:val="20"/>
                <w:lang w:val="en-AU"/>
              </w:rPr>
            </w:pPr>
            <w:ins w:id="12854" w:author="Arjan Kloosterboer" w:date="2017-03-07T15:43:00Z">
              <w:r>
                <w:rPr>
                  <w:rFonts w:ascii="Arial" w:hAnsi="Arial" w:cs="Arial"/>
                  <w:sz w:val="20"/>
                  <w:szCs w:val="20"/>
                  <w:lang w:val="en-AU"/>
                </w:rPr>
                <w:t>Verlengingstermijn</w:t>
              </w:r>
            </w:ins>
          </w:p>
        </w:tc>
        <w:tc>
          <w:tcPr>
            <w:tcW w:w="1350" w:type="dxa"/>
            <w:tcBorders>
              <w:top w:val="nil"/>
              <w:left w:val="nil"/>
              <w:bottom w:val="nil"/>
              <w:right w:val="nil"/>
            </w:tcBorders>
          </w:tcPr>
          <w:p w14:paraId="73DE8160" w14:textId="5985648C" w:rsidR="00802ED0" w:rsidRPr="009E65CB" w:rsidDel="00A75642" w:rsidRDefault="00802ED0" w:rsidP="00802ED0">
            <w:pPr>
              <w:autoSpaceDE w:val="0"/>
              <w:autoSpaceDN w:val="0"/>
              <w:adjustRightInd w:val="0"/>
              <w:spacing w:after="0" w:line="240" w:lineRule="auto"/>
              <w:rPr>
                <w:rFonts w:ascii="Arial" w:eastAsia="Times New Roman" w:hAnsi="Arial" w:cs="Arial"/>
                <w:color w:val="000000"/>
                <w:sz w:val="20"/>
                <w:szCs w:val="20"/>
              </w:rPr>
            </w:pPr>
            <w:ins w:id="12855" w:author="Arjan Kloosterboer" w:date="2017-03-07T15:43:00Z">
              <w:r>
                <w:rPr>
                  <w:rFonts w:ascii="Arial" w:eastAsia="Times New Roman" w:hAnsi="Arial" w:cs="Arial"/>
                  <w:color w:val="000000"/>
                  <w:sz w:val="20"/>
                  <w:szCs w:val="20"/>
                </w:rPr>
                <w:t>ZTC</w:t>
              </w:r>
            </w:ins>
          </w:p>
        </w:tc>
      </w:tr>
      <w:tr w:rsidR="00802ED0" w:rsidRPr="009E65CB" w14:paraId="0A4CB300" w14:textId="77777777" w:rsidTr="002B0381">
        <w:tc>
          <w:tcPr>
            <w:tcW w:w="3600" w:type="dxa"/>
            <w:tcBorders>
              <w:top w:val="nil"/>
              <w:left w:val="nil"/>
              <w:bottom w:val="nil"/>
              <w:right w:val="nil"/>
            </w:tcBorders>
          </w:tcPr>
          <w:p w14:paraId="24F0C565"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3D16B70"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541386EC" w14:textId="3191369C" w:rsidR="00802ED0" w:rsidRPr="009E65CB" w:rsidRDefault="00802ED0" w:rsidP="00802ED0">
            <w:pPr>
              <w:autoSpaceDE w:val="0"/>
              <w:autoSpaceDN w:val="0"/>
              <w:adjustRightInd w:val="0"/>
              <w:spacing w:after="0" w:line="240" w:lineRule="auto"/>
              <w:rPr>
                <w:rFonts w:ascii="Arial" w:hAnsi="Arial" w:cs="Arial"/>
                <w:sz w:val="20"/>
                <w:szCs w:val="20"/>
                <w:lang w:val="en-AU"/>
              </w:rPr>
            </w:pPr>
            <w:r w:rsidRPr="009E65CB">
              <w:rPr>
                <w:rFonts w:ascii="Arial" w:hAnsi="Arial" w:cs="Arial"/>
                <w:sz w:val="20"/>
                <w:szCs w:val="20"/>
                <w:lang w:val="en-AU"/>
              </w:rPr>
              <w:fldChar w:fldCharType="begin" w:fldLock="1"/>
            </w:r>
            <w:r w:rsidRPr="009E65CB">
              <w:rPr>
                <w:rFonts w:ascii="Arial" w:hAnsi="Arial" w:cs="Arial"/>
                <w:sz w:val="20"/>
                <w:szCs w:val="20"/>
                <w:lang w:val="en-AU"/>
              </w:rPr>
              <w:instrText xml:space="preserve">MERGEFIELD </w:instrText>
            </w:r>
            <w:r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Pr="009E65CB">
              <w:rPr>
                <w:rFonts w:ascii="Arial" w:eastAsia="Times New Roman" w:hAnsi="Arial" w:cs="Arial"/>
                <w:color w:val="000000"/>
                <w:sz w:val="20"/>
                <w:szCs w:val="20"/>
              </w:rPr>
              <w:t>Zaakcategorie</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0C2BE068" w14:textId="2AE8DAC3" w:rsidR="00802ED0" w:rsidRPr="009E65CB" w:rsidDel="00A75642" w:rsidRDefault="00802ED0" w:rsidP="00802ED0">
            <w:pPr>
              <w:autoSpaceDE w:val="0"/>
              <w:autoSpaceDN w:val="0"/>
              <w:adjustRightInd w:val="0"/>
              <w:spacing w:after="0" w:line="240" w:lineRule="auto"/>
              <w:rPr>
                <w:rFonts w:ascii="Arial" w:eastAsia="Times New Roman" w:hAnsi="Arial" w:cs="Arial"/>
                <w:color w:val="000000"/>
                <w:sz w:val="20"/>
                <w:szCs w:val="20"/>
              </w:rPr>
            </w:pPr>
            <w:del w:id="12856" w:author="Arjan" w:date="2013-07-08T15:56:00Z">
              <w:r w:rsidRPr="009E65CB" w:rsidDel="00A75642">
                <w:rPr>
                  <w:rFonts w:ascii="Arial" w:eastAsia="Times New Roman" w:hAnsi="Arial" w:cs="Arial"/>
                  <w:color w:val="000000"/>
                  <w:sz w:val="20"/>
                  <w:szCs w:val="20"/>
                </w:rPr>
                <w:delText>KING</w:delText>
              </w:r>
            </w:del>
            <w:ins w:id="12857" w:author="Arjan" w:date="2013-07-08T15:56:00Z">
              <w:r>
                <w:rPr>
                  <w:rFonts w:ascii="Arial" w:eastAsia="Times New Roman" w:hAnsi="Arial" w:cs="Arial"/>
                  <w:color w:val="000000"/>
                  <w:sz w:val="20"/>
                  <w:szCs w:val="20"/>
                </w:rPr>
                <w:t>ZTC</w:t>
              </w:r>
            </w:ins>
          </w:p>
        </w:tc>
      </w:tr>
      <w:tr w:rsidR="00802ED0" w:rsidRPr="009E65CB" w14:paraId="7D81ECCA" w14:textId="77777777" w:rsidTr="002B0381">
        <w:tc>
          <w:tcPr>
            <w:tcW w:w="3600" w:type="dxa"/>
            <w:tcBorders>
              <w:top w:val="nil"/>
              <w:left w:val="nil"/>
              <w:bottom w:val="nil"/>
              <w:right w:val="nil"/>
            </w:tcBorders>
          </w:tcPr>
          <w:p w14:paraId="095ED0EF"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bookmarkStart w:id="12858" w:name="BKM_0F36D8CC_8F45_4e89_9A49_795AAF96EA04"/>
            <w:bookmarkEnd w:id="12858"/>
          </w:p>
        </w:tc>
        <w:tc>
          <w:tcPr>
            <w:tcW w:w="1080" w:type="dxa"/>
            <w:tcBorders>
              <w:top w:val="nil"/>
              <w:left w:val="nil"/>
              <w:bottom w:val="nil"/>
              <w:right w:val="nil"/>
            </w:tcBorders>
          </w:tcPr>
          <w:p w14:paraId="1582217E"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C4B88E2"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Pr="009E65CB">
              <w:rPr>
                <w:rFonts w:ascii="Arial" w:hAnsi="Arial" w:cs="Arial"/>
                <w:sz w:val="20"/>
                <w:szCs w:val="20"/>
                <w:lang w:val="en-AU"/>
              </w:rPr>
              <w:instrText xml:space="preserve">MERGEFIELD </w:instrText>
            </w:r>
            <w:r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Pr="009E65CB">
              <w:rPr>
                <w:rFonts w:ascii="Arial" w:eastAsia="Times New Roman" w:hAnsi="Arial" w:cs="Arial"/>
                <w:color w:val="000000"/>
                <w:sz w:val="20"/>
                <w:szCs w:val="20"/>
              </w:rPr>
              <w:t>Publicatie-indicatie</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38CF2317"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del w:id="12859" w:author="Arjan" w:date="2013-07-08T15:56:00Z">
              <w:r w:rsidRPr="009E65CB" w:rsidDel="00A75642">
                <w:rPr>
                  <w:rFonts w:ascii="Arial" w:eastAsia="Times New Roman" w:hAnsi="Arial" w:cs="Arial"/>
                  <w:color w:val="000000"/>
                  <w:sz w:val="20"/>
                  <w:szCs w:val="20"/>
                </w:rPr>
                <w:delText>KING</w:delText>
              </w:r>
            </w:del>
            <w:ins w:id="12860" w:author="Arjan" w:date="2013-07-08T15:56:00Z">
              <w:r>
                <w:rPr>
                  <w:rFonts w:ascii="Arial" w:eastAsia="Times New Roman" w:hAnsi="Arial" w:cs="Arial"/>
                  <w:color w:val="000000"/>
                  <w:sz w:val="20"/>
                  <w:szCs w:val="20"/>
                </w:rPr>
                <w:t>ZTC</w:t>
              </w:r>
            </w:ins>
          </w:p>
        </w:tc>
      </w:tr>
      <w:tr w:rsidR="00802ED0" w:rsidRPr="009E65CB" w14:paraId="419DB14A" w14:textId="77777777" w:rsidTr="002B0381">
        <w:tc>
          <w:tcPr>
            <w:tcW w:w="3600" w:type="dxa"/>
            <w:tcBorders>
              <w:top w:val="nil"/>
              <w:left w:val="nil"/>
              <w:bottom w:val="nil"/>
              <w:right w:val="nil"/>
            </w:tcBorders>
          </w:tcPr>
          <w:p w14:paraId="4811FB47"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bookmarkStart w:id="12861" w:name="BKM_1706776B_9325_44fb_84CB_F0637097EAC3"/>
            <w:bookmarkStart w:id="12862" w:name="BKM_E7C21283_8D81_4da2_A284_3E0F6E76788C"/>
            <w:bookmarkEnd w:id="12861"/>
            <w:bookmarkEnd w:id="12862"/>
          </w:p>
        </w:tc>
        <w:tc>
          <w:tcPr>
            <w:tcW w:w="1080" w:type="dxa"/>
            <w:tcBorders>
              <w:top w:val="nil"/>
              <w:left w:val="nil"/>
              <w:bottom w:val="nil"/>
              <w:right w:val="nil"/>
            </w:tcBorders>
          </w:tcPr>
          <w:p w14:paraId="74E1BADE"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12CABBF4"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Pr="009E65CB">
              <w:rPr>
                <w:rFonts w:ascii="Arial" w:hAnsi="Arial" w:cs="Arial"/>
                <w:sz w:val="20"/>
                <w:szCs w:val="20"/>
                <w:lang w:val="en-AU"/>
              </w:rPr>
              <w:instrText xml:space="preserve">MERGEFIELD </w:instrText>
            </w:r>
            <w:r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Pr="009E65CB">
              <w:rPr>
                <w:rFonts w:ascii="Arial" w:eastAsia="Times New Roman" w:hAnsi="Arial" w:cs="Arial"/>
                <w:color w:val="000000"/>
                <w:sz w:val="20"/>
                <w:szCs w:val="20"/>
              </w:rPr>
              <w:t>Publicatietekst</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0699494D"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del w:id="12863" w:author="Arjan" w:date="2013-07-08T15:56:00Z">
              <w:r w:rsidRPr="009E65CB" w:rsidDel="00A75642">
                <w:rPr>
                  <w:rFonts w:ascii="Arial" w:eastAsia="Times New Roman" w:hAnsi="Arial" w:cs="Arial"/>
                  <w:color w:val="000000"/>
                  <w:sz w:val="20"/>
                  <w:szCs w:val="20"/>
                </w:rPr>
                <w:delText>KING</w:delText>
              </w:r>
            </w:del>
            <w:ins w:id="12864" w:author="Arjan" w:date="2013-07-08T15:56:00Z">
              <w:r>
                <w:rPr>
                  <w:rFonts w:ascii="Arial" w:eastAsia="Times New Roman" w:hAnsi="Arial" w:cs="Arial"/>
                  <w:color w:val="000000"/>
                  <w:sz w:val="20"/>
                  <w:szCs w:val="20"/>
                </w:rPr>
                <w:t>ZTC</w:t>
              </w:r>
            </w:ins>
          </w:p>
        </w:tc>
      </w:tr>
      <w:tr w:rsidR="00802ED0" w:rsidRPr="009E65CB" w14:paraId="424F7034" w14:textId="77777777" w:rsidTr="002B0381">
        <w:tc>
          <w:tcPr>
            <w:tcW w:w="3600" w:type="dxa"/>
            <w:tcBorders>
              <w:top w:val="nil"/>
              <w:left w:val="nil"/>
              <w:bottom w:val="nil"/>
              <w:right w:val="nil"/>
            </w:tcBorders>
          </w:tcPr>
          <w:p w14:paraId="4822AA33"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74E8532C"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FCBA75D" w14:textId="5BC93815" w:rsidR="00802ED0" w:rsidRPr="009E65CB" w:rsidRDefault="00802ED0" w:rsidP="00802ED0">
            <w:pPr>
              <w:autoSpaceDE w:val="0"/>
              <w:autoSpaceDN w:val="0"/>
              <w:adjustRightInd w:val="0"/>
              <w:spacing w:after="0" w:line="240" w:lineRule="auto"/>
              <w:rPr>
                <w:rFonts w:ascii="Arial" w:hAnsi="Arial" w:cs="Arial"/>
                <w:sz w:val="20"/>
                <w:szCs w:val="20"/>
                <w:lang w:val="en-AU"/>
              </w:rPr>
            </w:pPr>
            <w:ins w:id="12865" w:author="Arjan Kloosterboer" w:date="2017-03-07T15:44:00Z">
              <w:r>
                <w:rPr>
                  <w:rFonts w:ascii="Arial" w:hAnsi="Arial" w:cs="Arial"/>
                  <w:sz w:val="20"/>
                  <w:szCs w:val="20"/>
                  <w:lang w:val="en-AU"/>
                </w:rPr>
                <w:t>Zaaktypen</w:t>
              </w:r>
            </w:ins>
            <w:ins w:id="12866" w:author="Arjan Kloosterboer" w:date="2017-03-07T15:45:00Z">
              <w:r>
                <w:rPr>
                  <w:rFonts w:ascii="Arial" w:hAnsi="Arial" w:cs="Arial"/>
                  <w:sz w:val="20"/>
                  <w:szCs w:val="20"/>
                  <w:lang w:val="en-AU"/>
                </w:rPr>
                <w:t>relatie</w:t>
              </w:r>
            </w:ins>
          </w:p>
        </w:tc>
        <w:tc>
          <w:tcPr>
            <w:tcW w:w="1350" w:type="dxa"/>
            <w:tcBorders>
              <w:top w:val="nil"/>
              <w:left w:val="nil"/>
              <w:bottom w:val="nil"/>
              <w:right w:val="nil"/>
            </w:tcBorders>
          </w:tcPr>
          <w:p w14:paraId="12E04F50" w14:textId="5B108622" w:rsidR="00802ED0" w:rsidRPr="009E65CB" w:rsidDel="00A75642" w:rsidRDefault="00802ED0" w:rsidP="00802ED0">
            <w:pPr>
              <w:autoSpaceDE w:val="0"/>
              <w:autoSpaceDN w:val="0"/>
              <w:adjustRightInd w:val="0"/>
              <w:spacing w:after="0" w:line="240" w:lineRule="auto"/>
              <w:rPr>
                <w:rFonts w:ascii="Arial" w:eastAsia="Times New Roman" w:hAnsi="Arial" w:cs="Arial"/>
                <w:color w:val="000000"/>
                <w:sz w:val="20"/>
                <w:szCs w:val="20"/>
              </w:rPr>
            </w:pPr>
            <w:ins w:id="12867" w:author="Arjan Kloosterboer" w:date="2017-03-07T15:45:00Z">
              <w:r>
                <w:rPr>
                  <w:rFonts w:ascii="Arial" w:eastAsia="Times New Roman" w:hAnsi="Arial" w:cs="Arial"/>
                  <w:color w:val="000000"/>
                  <w:sz w:val="20"/>
                  <w:szCs w:val="20"/>
                </w:rPr>
                <w:t>ZTC</w:t>
              </w:r>
            </w:ins>
          </w:p>
        </w:tc>
      </w:tr>
      <w:tr w:rsidR="00802ED0" w:rsidRPr="009E65CB" w14:paraId="55F8BC34" w14:textId="77777777" w:rsidTr="002B0381">
        <w:tc>
          <w:tcPr>
            <w:tcW w:w="3600" w:type="dxa"/>
            <w:tcBorders>
              <w:top w:val="nil"/>
              <w:left w:val="nil"/>
              <w:bottom w:val="nil"/>
              <w:right w:val="nil"/>
            </w:tcBorders>
          </w:tcPr>
          <w:p w14:paraId="4005B27F"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359D87C8"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76ECEBB" w14:textId="60AAE0D4" w:rsidR="00802ED0" w:rsidRPr="009E65CB" w:rsidRDefault="00802ED0" w:rsidP="00802ED0">
            <w:pPr>
              <w:autoSpaceDE w:val="0"/>
              <w:autoSpaceDN w:val="0"/>
              <w:adjustRightInd w:val="0"/>
              <w:spacing w:after="0" w:line="240" w:lineRule="auto"/>
              <w:rPr>
                <w:rFonts w:ascii="Arial" w:hAnsi="Arial" w:cs="Arial"/>
                <w:sz w:val="20"/>
                <w:szCs w:val="20"/>
                <w:lang w:val="en-AU"/>
              </w:rPr>
            </w:pPr>
            <w:ins w:id="12868" w:author="Arjan Kloosterboer" w:date="2017-03-07T15:45:00Z">
              <w:r>
                <w:rPr>
                  <w:rFonts w:ascii="Arial" w:hAnsi="Arial" w:cs="Arial"/>
                  <w:sz w:val="20"/>
                  <w:szCs w:val="20"/>
                  <w:lang w:val="en-AU"/>
                </w:rPr>
                <w:t>- Zaaktype-identificatie</w:t>
              </w:r>
            </w:ins>
          </w:p>
        </w:tc>
        <w:tc>
          <w:tcPr>
            <w:tcW w:w="1350" w:type="dxa"/>
            <w:tcBorders>
              <w:top w:val="nil"/>
              <w:left w:val="nil"/>
              <w:bottom w:val="nil"/>
              <w:right w:val="nil"/>
            </w:tcBorders>
          </w:tcPr>
          <w:p w14:paraId="70FDDC48" w14:textId="214A4008" w:rsidR="00802ED0" w:rsidRPr="009E65CB" w:rsidDel="00A75642" w:rsidRDefault="00802ED0" w:rsidP="00802ED0">
            <w:pPr>
              <w:autoSpaceDE w:val="0"/>
              <w:autoSpaceDN w:val="0"/>
              <w:adjustRightInd w:val="0"/>
              <w:spacing w:after="0" w:line="240" w:lineRule="auto"/>
              <w:rPr>
                <w:rFonts w:ascii="Arial" w:eastAsia="Times New Roman" w:hAnsi="Arial" w:cs="Arial"/>
                <w:color w:val="000000"/>
                <w:sz w:val="20"/>
                <w:szCs w:val="20"/>
              </w:rPr>
            </w:pPr>
            <w:ins w:id="12869" w:author="Arjan Kloosterboer" w:date="2017-03-07T15:46:00Z">
              <w:r>
                <w:rPr>
                  <w:rFonts w:ascii="Arial" w:eastAsia="Times New Roman" w:hAnsi="Arial" w:cs="Arial"/>
                  <w:color w:val="000000"/>
                  <w:sz w:val="20"/>
                  <w:szCs w:val="20"/>
                </w:rPr>
                <w:t>ZTC</w:t>
              </w:r>
            </w:ins>
          </w:p>
        </w:tc>
      </w:tr>
      <w:tr w:rsidR="00802ED0" w:rsidRPr="009E65CB" w14:paraId="0CEF01F9" w14:textId="77777777" w:rsidTr="002B0381">
        <w:tc>
          <w:tcPr>
            <w:tcW w:w="3600" w:type="dxa"/>
            <w:tcBorders>
              <w:top w:val="nil"/>
              <w:left w:val="nil"/>
              <w:bottom w:val="nil"/>
              <w:right w:val="nil"/>
            </w:tcBorders>
          </w:tcPr>
          <w:p w14:paraId="15E37488"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1FA4279"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8D4F739" w14:textId="11838281" w:rsidR="00802ED0" w:rsidRPr="009E65CB" w:rsidRDefault="00802ED0" w:rsidP="00802ED0">
            <w:pPr>
              <w:autoSpaceDE w:val="0"/>
              <w:autoSpaceDN w:val="0"/>
              <w:adjustRightInd w:val="0"/>
              <w:spacing w:after="0" w:line="240" w:lineRule="auto"/>
              <w:rPr>
                <w:rFonts w:ascii="Arial" w:hAnsi="Arial" w:cs="Arial"/>
                <w:sz w:val="20"/>
                <w:szCs w:val="20"/>
                <w:lang w:val="en-AU"/>
              </w:rPr>
            </w:pPr>
            <w:ins w:id="12870" w:author="Arjan Kloosterboer" w:date="2017-03-07T15:45:00Z">
              <w:r>
                <w:rPr>
                  <w:rFonts w:ascii="Arial" w:hAnsi="Arial" w:cs="Arial"/>
                  <w:sz w:val="20"/>
                  <w:szCs w:val="20"/>
                  <w:lang w:val="en-AU"/>
                </w:rPr>
                <w:t>- Domein</w:t>
              </w:r>
            </w:ins>
          </w:p>
        </w:tc>
        <w:tc>
          <w:tcPr>
            <w:tcW w:w="1350" w:type="dxa"/>
            <w:tcBorders>
              <w:top w:val="nil"/>
              <w:left w:val="nil"/>
              <w:bottom w:val="nil"/>
              <w:right w:val="nil"/>
            </w:tcBorders>
          </w:tcPr>
          <w:p w14:paraId="6D1D0252" w14:textId="6D7609EE" w:rsidR="00802ED0" w:rsidRPr="009E65CB" w:rsidDel="00A75642" w:rsidRDefault="00802ED0" w:rsidP="00802ED0">
            <w:pPr>
              <w:autoSpaceDE w:val="0"/>
              <w:autoSpaceDN w:val="0"/>
              <w:adjustRightInd w:val="0"/>
              <w:spacing w:after="0" w:line="240" w:lineRule="auto"/>
              <w:rPr>
                <w:rFonts w:ascii="Arial" w:eastAsia="Times New Roman" w:hAnsi="Arial" w:cs="Arial"/>
                <w:color w:val="000000"/>
                <w:sz w:val="20"/>
                <w:szCs w:val="20"/>
              </w:rPr>
            </w:pPr>
            <w:ins w:id="12871" w:author="Arjan Kloosterboer" w:date="2017-03-07T15:46:00Z">
              <w:r>
                <w:rPr>
                  <w:rFonts w:ascii="Arial" w:eastAsia="Times New Roman" w:hAnsi="Arial" w:cs="Arial"/>
                  <w:color w:val="000000"/>
                  <w:sz w:val="20"/>
                  <w:szCs w:val="20"/>
                </w:rPr>
                <w:t>ZTC</w:t>
              </w:r>
            </w:ins>
          </w:p>
        </w:tc>
      </w:tr>
      <w:tr w:rsidR="00802ED0" w:rsidRPr="009E65CB" w14:paraId="38C05CDC" w14:textId="77777777" w:rsidTr="002B0381">
        <w:tc>
          <w:tcPr>
            <w:tcW w:w="3600" w:type="dxa"/>
            <w:tcBorders>
              <w:top w:val="nil"/>
              <w:left w:val="nil"/>
              <w:bottom w:val="nil"/>
              <w:right w:val="nil"/>
            </w:tcBorders>
          </w:tcPr>
          <w:p w14:paraId="1CA387EA"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48A1CAFD"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01F5217B" w14:textId="2D7351C9" w:rsidR="00802ED0" w:rsidRPr="009E65CB" w:rsidRDefault="00802ED0" w:rsidP="00802ED0">
            <w:pPr>
              <w:autoSpaceDE w:val="0"/>
              <w:autoSpaceDN w:val="0"/>
              <w:adjustRightInd w:val="0"/>
              <w:spacing w:after="0" w:line="240" w:lineRule="auto"/>
              <w:rPr>
                <w:rFonts w:ascii="Arial" w:hAnsi="Arial" w:cs="Arial"/>
                <w:sz w:val="20"/>
                <w:szCs w:val="20"/>
                <w:lang w:val="en-AU"/>
              </w:rPr>
            </w:pPr>
            <w:ins w:id="12872" w:author="Arjan Kloosterboer" w:date="2017-03-07T15:45:00Z">
              <w:r>
                <w:rPr>
                  <w:rFonts w:ascii="Arial" w:hAnsi="Arial" w:cs="Arial"/>
                  <w:sz w:val="20"/>
                  <w:szCs w:val="20"/>
                  <w:lang w:val="en-AU"/>
                </w:rPr>
                <w:t>- RSIN</w:t>
              </w:r>
            </w:ins>
          </w:p>
        </w:tc>
        <w:tc>
          <w:tcPr>
            <w:tcW w:w="1350" w:type="dxa"/>
            <w:tcBorders>
              <w:top w:val="nil"/>
              <w:left w:val="nil"/>
              <w:bottom w:val="nil"/>
              <w:right w:val="nil"/>
            </w:tcBorders>
          </w:tcPr>
          <w:p w14:paraId="34122FCB" w14:textId="6CDF41C7" w:rsidR="00802ED0" w:rsidRPr="009E65CB" w:rsidDel="00A75642" w:rsidRDefault="00802ED0" w:rsidP="00802ED0">
            <w:pPr>
              <w:autoSpaceDE w:val="0"/>
              <w:autoSpaceDN w:val="0"/>
              <w:adjustRightInd w:val="0"/>
              <w:spacing w:after="0" w:line="240" w:lineRule="auto"/>
              <w:rPr>
                <w:rFonts w:ascii="Arial" w:eastAsia="Times New Roman" w:hAnsi="Arial" w:cs="Arial"/>
                <w:color w:val="000000"/>
                <w:sz w:val="20"/>
                <w:szCs w:val="20"/>
              </w:rPr>
            </w:pPr>
            <w:ins w:id="12873" w:author="Arjan Kloosterboer" w:date="2017-03-07T15:46:00Z">
              <w:r>
                <w:rPr>
                  <w:rFonts w:ascii="Arial" w:eastAsia="Times New Roman" w:hAnsi="Arial" w:cs="Arial"/>
                  <w:color w:val="000000"/>
                  <w:sz w:val="20"/>
                  <w:szCs w:val="20"/>
                </w:rPr>
                <w:t>ZTC</w:t>
              </w:r>
            </w:ins>
          </w:p>
        </w:tc>
      </w:tr>
      <w:tr w:rsidR="00802ED0" w:rsidRPr="009E65CB" w14:paraId="6DF12661" w14:textId="77777777" w:rsidTr="002B0381">
        <w:tc>
          <w:tcPr>
            <w:tcW w:w="3600" w:type="dxa"/>
            <w:tcBorders>
              <w:top w:val="nil"/>
              <w:left w:val="nil"/>
              <w:bottom w:val="nil"/>
              <w:right w:val="nil"/>
            </w:tcBorders>
          </w:tcPr>
          <w:p w14:paraId="6016EA6A"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6A2BDFFD"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03CD3F0" w14:textId="765A2FAF" w:rsidR="00802ED0" w:rsidRPr="009E65CB" w:rsidRDefault="00802ED0" w:rsidP="00802ED0">
            <w:pPr>
              <w:autoSpaceDE w:val="0"/>
              <w:autoSpaceDN w:val="0"/>
              <w:adjustRightInd w:val="0"/>
              <w:spacing w:after="0" w:line="240" w:lineRule="auto"/>
              <w:rPr>
                <w:rFonts w:ascii="Arial" w:hAnsi="Arial" w:cs="Arial"/>
                <w:sz w:val="20"/>
                <w:szCs w:val="20"/>
                <w:lang w:val="en-AU"/>
              </w:rPr>
            </w:pPr>
            <w:ins w:id="12874" w:author="Arjan Kloosterboer" w:date="2017-03-07T15:46:00Z">
              <w:r>
                <w:rPr>
                  <w:rFonts w:ascii="Arial" w:hAnsi="Arial" w:cs="Arial"/>
                  <w:sz w:val="20"/>
                  <w:szCs w:val="20"/>
                  <w:lang w:val="en-AU"/>
                </w:rPr>
                <w:t>- Aard relatie</w:t>
              </w:r>
            </w:ins>
          </w:p>
        </w:tc>
        <w:tc>
          <w:tcPr>
            <w:tcW w:w="1350" w:type="dxa"/>
            <w:tcBorders>
              <w:top w:val="nil"/>
              <w:left w:val="nil"/>
              <w:bottom w:val="nil"/>
              <w:right w:val="nil"/>
            </w:tcBorders>
          </w:tcPr>
          <w:p w14:paraId="289B6EAA" w14:textId="0F4226D8" w:rsidR="00802ED0" w:rsidRPr="009E65CB" w:rsidDel="00A75642" w:rsidRDefault="00802ED0" w:rsidP="00802ED0">
            <w:pPr>
              <w:autoSpaceDE w:val="0"/>
              <w:autoSpaceDN w:val="0"/>
              <w:adjustRightInd w:val="0"/>
              <w:spacing w:after="0" w:line="240" w:lineRule="auto"/>
              <w:rPr>
                <w:rFonts w:ascii="Arial" w:eastAsia="Times New Roman" w:hAnsi="Arial" w:cs="Arial"/>
                <w:color w:val="000000"/>
                <w:sz w:val="20"/>
                <w:szCs w:val="20"/>
              </w:rPr>
            </w:pPr>
            <w:ins w:id="12875" w:author="Arjan Kloosterboer" w:date="2017-03-07T15:46:00Z">
              <w:r>
                <w:rPr>
                  <w:rFonts w:ascii="Arial" w:eastAsia="Times New Roman" w:hAnsi="Arial" w:cs="Arial"/>
                  <w:color w:val="000000"/>
                  <w:sz w:val="20"/>
                  <w:szCs w:val="20"/>
                </w:rPr>
                <w:t>ZTC</w:t>
              </w:r>
            </w:ins>
          </w:p>
        </w:tc>
      </w:tr>
      <w:tr w:rsidR="00802ED0" w:rsidRPr="009E65CB" w14:paraId="64C24A27" w14:textId="77777777" w:rsidTr="002B0381">
        <w:tc>
          <w:tcPr>
            <w:tcW w:w="3600" w:type="dxa"/>
            <w:tcBorders>
              <w:top w:val="nil"/>
              <w:left w:val="nil"/>
              <w:bottom w:val="nil"/>
              <w:right w:val="nil"/>
            </w:tcBorders>
          </w:tcPr>
          <w:p w14:paraId="43F39FDB"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744870DE"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1A1EEC76" w14:textId="1FF52310" w:rsidR="00802ED0" w:rsidRPr="009E65CB" w:rsidRDefault="00802ED0" w:rsidP="00802ED0">
            <w:pPr>
              <w:autoSpaceDE w:val="0"/>
              <w:autoSpaceDN w:val="0"/>
              <w:adjustRightInd w:val="0"/>
              <w:spacing w:after="0" w:line="240" w:lineRule="auto"/>
              <w:rPr>
                <w:rFonts w:ascii="Arial" w:hAnsi="Arial" w:cs="Arial"/>
                <w:sz w:val="20"/>
                <w:szCs w:val="20"/>
                <w:lang w:val="en-AU"/>
              </w:rPr>
            </w:pPr>
            <w:ins w:id="12876" w:author="Arjan Kloosterboer" w:date="2017-03-07T15:46:00Z">
              <w:r>
                <w:rPr>
                  <w:rFonts w:ascii="Arial" w:hAnsi="Arial" w:cs="Arial"/>
                  <w:sz w:val="20"/>
                  <w:szCs w:val="20"/>
                  <w:lang w:val="en-AU"/>
                </w:rPr>
                <w:t>Deelzaaktypenrelatie</w:t>
              </w:r>
            </w:ins>
          </w:p>
        </w:tc>
        <w:tc>
          <w:tcPr>
            <w:tcW w:w="1350" w:type="dxa"/>
            <w:tcBorders>
              <w:top w:val="nil"/>
              <w:left w:val="nil"/>
              <w:bottom w:val="nil"/>
              <w:right w:val="nil"/>
            </w:tcBorders>
          </w:tcPr>
          <w:p w14:paraId="2F622F6E" w14:textId="67323A35" w:rsidR="00802ED0" w:rsidRPr="009E65CB" w:rsidDel="00A75642" w:rsidRDefault="00802ED0" w:rsidP="00802ED0">
            <w:pPr>
              <w:autoSpaceDE w:val="0"/>
              <w:autoSpaceDN w:val="0"/>
              <w:adjustRightInd w:val="0"/>
              <w:spacing w:after="0" w:line="240" w:lineRule="auto"/>
              <w:rPr>
                <w:rFonts w:ascii="Arial" w:eastAsia="Times New Roman" w:hAnsi="Arial" w:cs="Arial"/>
                <w:color w:val="000000"/>
                <w:sz w:val="20"/>
                <w:szCs w:val="20"/>
              </w:rPr>
            </w:pPr>
            <w:ins w:id="12877" w:author="Arjan Kloosterboer" w:date="2017-03-07T15:46:00Z">
              <w:r>
                <w:rPr>
                  <w:rFonts w:ascii="Arial" w:eastAsia="Times New Roman" w:hAnsi="Arial" w:cs="Arial"/>
                  <w:color w:val="000000"/>
                  <w:sz w:val="20"/>
                  <w:szCs w:val="20"/>
                </w:rPr>
                <w:t>ZTC</w:t>
              </w:r>
            </w:ins>
          </w:p>
        </w:tc>
      </w:tr>
      <w:tr w:rsidR="00802ED0" w:rsidRPr="009E65CB" w14:paraId="0480FC6C" w14:textId="77777777" w:rsidTr="002B0381">
        <w:tc>
          <w:tcPr>
            <w:tcW w:w="3600" w:type="dxa"/>
            <w:tcBorders>
              <w:top w:val="nil"/>
              <w:left w:val="nil"/>
              <w:bottom w:val="nil"/>
              <w:right w:val="nil"/>
            </w:tcBorders>
          </w:tcPr>
          <w:p w14:paraId="0A0E5D64"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64218C49"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760FA6E1" w14:textId="0CEFF72C" w:rsidR="00802ED0" w:rsidRPr="009E65CB" w:rsidRDefault="00802ED0" w:rsidP="00802ED0">
            <w:pPr>
              <w:autoSpaceDE w:val="0"/>
              <w:autoSpaceDN w:val="0"/>
              <w:adjustRightInd w:val="0"/>
              <w:spacing w:after="0" w:line="240" w:lineRule="auto"/>
              <w:rPr>
                <w:rFonts w:ascii="Arial" w:hAnsi="Arial" w:cs="Arial"/>
                <w:sz w:val="20"/>
                <w:szCs w:val="20"/>
                <w:lang w:val="en-AU"/>
              </w:rPr>
            </w:pPr>
            <w:ins w:id="12878" w:author="Arjan Kloosterboer" w:date="2017-03-07T15:46:00Z">
              <w:r>
                <w:rPr>
                  <w:rFonts w:ascii="Arial" w:hAnsi="Arial" w:cs="Arial"/>
                  <w:sz w:val="20"/>
                  <w:szCs w:val="20"/>
                  <w:lang w:val="en-AU"/>
                </w:rPr>
                <w:t>- Zaaktype-identificatie</w:t>
              </w:r>
            </w:ins>
          </w:p>
        </w:tc>
        <w:tc>
          <w:tcPr>
            <w:tcW w:w="1350" w:type="dxa"/>
            <w:tcBorders>
              <w:top w:val="nil"/>
              <w:left w:val="nil"/>
              <w:bottom w:val="nil"/>
              <w:right w:val="nil"/>
            </w:tcBorders>
          </w:tcPr>
          <w:p w14:paraId="51820830" w14:textId="6CEA0662" w:rsidR="00802ED0" w:rsidRPr="009E65CB" w:rsidDel="00A75642" w:rsidRDefault="00802ED0" w:rsidP="00802ED0">
            <w:pPr>
              <w:autoSpaceDE w:val="0"/>
              <w:autoSpaceDN w:val="0"/>
              <w:adjustRightInd w:val="0"/>
              <w:spacing w:after="0" w:line="240" w:lineRule="auto"/>
              <w:rPr>
                <w:rFonts w:ascii="Arial" w:eastAsia="Times New Roman" w:hAnsi="Arial" w:cs="Arial"/>
                <w:color w:val="000000"/>
                <w:sz w:val="20"/>
                <w:szCs w:val="20"/>
              </w:rPr>
            </w:pPr>
            <w:ins w:id="12879" w:author="Arjan Kloosterboer" w:date="2017-03-07T15:46:00Z">
              <w:r>
                <w:rPr>
                  <w:rFonts w:ascii="Arial" w:eastAsia="Times New Roman" w:hAnsi="Arial" w:cs="Arial"/>
                  <w:color w:val="000000"/>
                  <w:sz w:val="20"/>
                  <w:szCs w:val="20"/>
                </w:rPr>
                <w:t>ZTC</w:t>
              </w:r>
            </w:ins>
          </w:p>
        </w:tc>
      </w:tr>
      <w:tr w:rsidR="00802ED0" w:rsidRPr="009E65CB" w14:paraId="3BEA7F36" w14:textId="77777777" w:rsidTr="002B0381">
        <w:tc>
          <w:tcPr>
            <w:tcW w:w="3600" w:type="dxa"/>
            <w:tcBorders>
              <w:top w:val="nil"/>
              <w:left w:val="nil"/>
              <w:bottom w:val="nil"/>
              <w:right w:val="nil"/>
            </w:tcBorders>
          </w:tcPr>
          <w:p w14:paraId="66AEE732"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EE84D91"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10F49CCE" w14:textId="6903CEAB" w:rsidR="00802ED0" w:rsidRPr="009E65CB" w:rsidRDefault="00802ED0" w:rsidP="00802ED0">
            <w:pPr>
              <w:autoSpaceDE w:val="0"/>
              <w:autoSpaceDN w:val="0"/>
              <w:adjustRightInd w:val="0"/>
              <w:spacing w:after="0" w:line="240" w:lineRule="auto"/>
              <w:rPr>
                <w:rFonts w:ascii="Arial" w:hAnsi="Arial" w:cs="Arial"/>
                <w:sz w:val="20"/>
                <w:szCs w:val="20"/>
                <w:lang w:val="en-AU"/>
              </w:rPr>
            </w:pPr>
            <w:ins w:id="12880" w:author="Arjan Kloosterboer" w:date="2017-03-07T15:46:00Z">
              <w:r>
                <w:rPr>
                  <w:rFonts w:ascii="Arial" w:hAnsi="Arial" w:cs="Arial"/>
                  <w:sz w:val="20"/>
                  <w:szCs w:val="20"/>
                  <w:lang w:val="en-AU"/>
                </w:rPr>
                <w:t>- Domein</w:t>
              </w:r>
            </w:ins>
          </w:p>
        </w:tc>
        <w:tc>
          <w:tcPr>
            <w:tcW w:w="1350" w:type="dxa"/>
            <w:tcBorders>
              <w:top w:val="nil"/>
              <w:left w:val="nil"/>
              <w:bottom w:val="nil"/>
              <w:right w:val="nil"/>
            </w:tcBorders>
          </w:tcPr>
          <w:p w14:paraId="1330383F" w14:textId="521C53B5" w:rsidR="00802ED0" w:rsidRPr="009E65CB" w:rsidDel="00A75642" w:rsidRDefault="00802ED0" w:rsidP="00802ED0">
            <w:pPr>
              <w:autoSpaceDE w:val="0"/>
              <w:autoSpaceDN w:val="0"/>
              <w:adjustRightInd w:val="0"/>
              <w:spacing w:after="0" w:line="240" w:lineRule="auto"/>
              <w:rPr>
                <w:rFonts w:ascii="Arial" w:eastAsia="Times New Roman" w:hAnsi="Arial" w:cs="Arial"/>
                <w:color w:val="000000"/>
                <w:sz w:val="20"/>
                <w:szCs w:val="20"/>
              </w:rPr>
            </w:pPr>
            <w:ins w:id="12881" w:author="Arjan Kloosterboer" w:date="2017-03-07T15:46:00Z">
              <w:r>
                <w:rPr>
                  <w:rFonts w:ascii="Arial" w:eastAsia="Times New Roman" w:hAnsi="Arial" w:cs="Arial"/>
                  <w:color w:val="000000"/>
                  <w:sz w:val="20"/>
                  <w:szCs w:val="20"/>
                </w:rPr>
                <w:t>ZTC</w:t>
              </w:r>
            </w:ins>
          </w:p>
        </w:tc>
      </w:tr>
      <w:tr w:rsidR="00802ED0" w:rsidRPr="009E65CB" w14:paraId="733ABCCB" w14:textId="77777777" w:rsidTr="002B0381">
        <w:tc>
          <w:tcPr>
            <w:tcW w:w="3600" w:type="dxa"/>
            <w:tcBorders>
              <w:top w:val="nil"/>
              <w:left w:val="nil"/>
              <w:bottom w:val="nil"/>
              <w:right w:val="nil"/>
            </w:tcBorders>
          </w:tcPr>
          <w:p w14:paraId="4465CDEB"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10998F62"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6E1E625D" w14:textId="23C41B93" w:rsidR="00802ED0" w:rsidRPr="009E65CB" w:rsidRDefault="00802ED0" w:rsidP="00802ED0">
            <w:pPr>
              <w:autoSpaceDE w:val="0"/>
              <w:autoSpaceDN w:val="0"/>
              <w:adjustRightInd w:val="0"/>
              <w:spacing w:after="0" w:line="240" w:lineRule="auto"/>
              <w:rPr>
                <w:rFonts w:ascii="Arial" w:hAnsi="Arial" w:cs="Arial"/>
                <w:sz w:val="20"/>
                <w:szCs w:val="20"/>
                <w:lang w:val="en-AU"/>
              </w:rPr>
            </w:pPr>
            <w:ins w:id="12882" w:author="Arjan Kloosterboer" w:date="2017-03-07T15:46:00Z">
              <w:r>
                <w:rPr>
                  <w:rFonts w:ascii="Arial" w:hAnsi="Arial" w:cs="Arial"/>
                  <w:sz w:val="20"/>
                  <w:szCs w:val="20"/>
                  <w:lang w:val="en-AU"/>
                </w:rPr>
                <w:t>- RSIN</w:t>
              </w:r>
            </w:ins>
          </w:p>
        </w:tc>
        <w:tc>
          <w:tcPr>
            <w:tcW w:w="1350" w:type="dxa"/>
            <w:tcBorders>
              <w:top w:val="nil"/>
              <w:left w:val="nil"/>
              <w:bottom w:val="nil"/>
              <w:right w:val="nil"/>
            </w:tcBorders>
          </w:tcPr>
          <w:p w14:paraId="1EB079BB" w14:textId="3562A18E" w:rsidR="00802ED0" w:rsidRPr="009E65CB" w:rsidDel="00A75642" w:rsidRDefault="00802ED0" w:rsidP="00802ED0">
            <w:pPr>
              <w:autoSpaceDE w:val="0"/>
              <w:autoSpaceDN w:val="0"/>
              <w:adjustRightInd w:val="0"/>
              <w:spacing w:after="0" w:line="240" w:lineRule="auto"/>
              <w:rPr>
                <w:rFonts w:ascii="Arial" w:eastAsia="Times New Roman" w:hAnsi="Arial" w:cs="Arial"/>
                <w:color w:val="000000"/>
                <w:sz w:val="20"/>
                <w:szCs w:val="20"/>
              </w:rPr>
            </w:pPr>
            <w:ins w:id="12883" w:author="Arjan Kloosterboer" w:date="2017-03-07T15:46:00Z">
              <w:r>
                <w:rPr>
                  <w:rFonts w:ascii="Arial" w:eastAsia="Times New Roman" w:hAnsi="Arial" w:cs="Arial"/>
                  <w:color w:val="000000"/>
                  <w:sz w:val="20"/>
                  <w:szCs w:val="20"/>
                </w:rPr>
                <w:t>ZTC</w:t>
              </w:r>
            </w:ins>
          </w:p>
        </w:tc>
      </w:tr>
      <w:tr w:rsidR="00802ED0" w:rsidRPr="009E65CB" w14:paraId="10E59F66" w14:textId="77777777" w:rsidTr="002B0381">
        <w:tc>
          <w:tcPr>
            <w:tcW w:w="3600" w:type="dxa"/>
            <w:tcBorders>
              <w:top w:val="nil"/>
              <w:left w:val="nil"/>
              <w:bottom w:val="nil"/>
              <w:right w:val="nil"/>
            </w:tcBorders>
          </w:tcPr>
          <w:p w14:paraId="59A74510"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bookmarkStart w:id="12884" w:name="BKM_18396FA2_8AF3_4690_9F6D_30A688A9859B"/>
            <w:bookmarkEnd w:id="12884"/>
          </w:p>
        </w:tc>
        <w:tc>
          <w:tcPr>
            <w:tcW w:w="1080" w:type="dxa"/>
            <w:tcBorders>
              <w:top w:val="nil"/>
              <w:left w:val="nil"/>
              <w:bottom w:val="nil"/>
              <w:right w:val="nil"/>
            </w:tcBorders>
          </w:tcPr>
          <w:p w14:paraId="01116736"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13B1216A"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Pr="009E65CB">
              <w:rPr>
                <w:rFonts w:ascii="Arial" w:hAnsi="Arial" w:cs="Arial"/>
                <w:sz w:val="20"/>
                <w:szCs w:val="20"/>
                <w:lang w:val="en-AU"/>
              </w:rPr>
              <w:instrText xml:space="preserve">MERGEFIELD </w:instrText>
            </w:r>
            <w:r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Pr="009E65CB">
              <w:rPr>
                <w:rFonts w:ascii="Arial" w:eastAsia="Times New Roman" w:hAnsi="Arial" w:cs="Arial"/>
                <w:color w:val="000000"/>
                <w:sz w:val="20"/>
                <w:szCs w:val="20"/>
              </w:rPr>
              <w:t>Datum begin geldigheid zaaktype</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0D5BAC17"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del w:id="12885" w:author="Arjan" w:date="2013-07-08T15:56:00Z">
              <w:r w:rsidRPr="009E65CB" w:rsidDel="00A75642">
                <w:rPr>
                  <w:rFonts w:ascii="Arial" w:eastAsia="Times New Roman" w:hAnsi="Arial" w:cs="Arial"/>
                  <w:color w:val="000000"/>
                  <w:sz w:val="20"/>
                  <w:szCs w:val="20"/>
                </w:rPr>
                <w:delText>KING</w:delText>
              </w:r>
            </w:del>
            <w:ins w:id="12886" w:author="Arjan" w:date="2013-07-08T15:56:00Z">
              <w:r>
                <w:rPr>
                  <w:rFonts w:ascii="Arial" w:eastAsia="Times New Roman" w:hAnsi="Arial" w:cs="Arial"/>
                  <w:color w:val="000000"/>
                  <w:sz w:val="20"/>
                  <w:szCs w:val="20"/>
                </w:rPr>
                <w:t>ZTC</w:t>
              </w:r>
            </w:ins>
          </w:p>
        </w:tc>
      </w:tr>
      <w:tr w:rsidR="00802ED0" w:rsidRPr="009E65CB" w14:paraId="75A0CE08" w14:textId="77777777" w:rsidTr="002B0381">
        <w:tc>
          <w:tcPr>
            <w:tcW w:w="3600" w:type="dxa"/>
            <w:tcBorders>
              <w:top w:val="nil"/>
              <w:left w:val="nil"/>
              <w:bottom w:val="nil"/>
              <w:right w:val="nil"/>
            </w:tcBorders>
          </w:tcPr>
          <w:p w14:paraId="55C73113"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5B298C4"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3F9B8280" w14:textId="7BA823AA" w:rsidR="00802ED0" w:rsidRPr="009E65CB" w:rsidRDefault="00802ED0" w:rsidP="00802ED0">
            <w:pPr>
              <w:autoSpaceDE w:val="0"/>
              <w:autoSpaceDN w:val="0"/>
              <w:adjustRightInd w:val="0"/>
              <w:spacing w:after="0" w:line="240" w:lineRule="auto"/>
              <w:rPr>
                <w:rFonts w:ascii="Arial" w:hAnsi="Arial" w:cs="Arial"/>
                <w:sz w:val="20"/>
                <w:szCs w:val="20"/>
                <w:lang w:val="en-AU"/>
              </w:rPr>
            </w:pPr>
            <w:ins w:id="12887" w:author="Arjan Kloosterboer" w:date="2017-03-07T15:43:00Z">
              <w:r>
                <w:rPr>
                  <w:rFonts w:ascii="Arial" w:hAnsi="Arial" w:cs="Arial"/>
                  <w:sz w:val="20"/>
                  <w:szCs w:val="20"/>
                  <w:lang w:val="en-AU"/>
                </w:rPr>
                <w:t>Versiedatum</w:t>
              </w:r>
            </w:ins>
          </w:p>
        </w:tc>
        <w:tc>
          <w:tcPr>
            <w:tcW w:w="1350" w:type="dxa"/>
            <w:tcBorders>
              <w:top w:val="nil"/>
              <w:left w:val="nil"/>
              <w:bottom w:val="nil"/>
              <w:right w:val="nil"/>
            </w:tcBorders>
          </w:tcPr>
          <w:p w14:paraId="4BEA4689" w14:textId="04EBB2E7" w:rsidR="00802ED0" w:rsidRPr="009E65CB" w:rsidDel="00A75642" w:rsidRDefault="00802ED0" w:rsidP="00802ED0">
            <w:pPr>
              <w:autoSpaceDE w:val="0"/>
              <w:autoSpaceDN w:val="0"/>
              <w:adjustRightInd w:val="0"/>
              <w:spacing w:after="0" w:line="240" w:lineRule="auto"/>
              <w:rPr>
                <w:rFonts w:ascii="Arial" w:eastAsia="Times New Roman" w:hAnsi="Arial" w:cs="Arial"/>
                <w:color w:val="000000"/>
                <w:sz w:val="20"/>
                <w:szCs w:val="20"/>
              </w:rPr>
            </w:pPr>
            <w:ins w:id="12888" w:author="Arjan Kloosterboer" w:date="2017-03-07T15:43:00Z">
              <w:r>
                <w:rPr>
                  <w:rFonts w:ascii="Arial" w:eastAsia="Times New Roman" w:hAnsi="Arial" w:cs="Arial"/>
                  <w:color w:val="000000"/>
                  <w:sz w:val="20"/>
                  <w:szCs w:val="20"/>
                </w:rPr>
                <w:t>ZTC</w:t>
              </w:r>
            </w:ins>
          </w:p>
        </w:tc>
      </w:tr>
      <w:tr w:rsidR="00802ED0" w:rsidRPr="009E65CB" w14:paraId="3EB8E9AF" w14:textId="77777777" w:rsidTr="002B0381">
        <w:tc>
          <w:tcPr>
            <w:tcW w:w="3600" w:type="dxa"/>
            <w:tcBorders>
              <w:top w:val="nil"/>
              <w:left w:val="nil"/>
              <w:bottom w:val="nil"/>
              <w:right w:val="nil"/>
            </w:tcBorders>
          </w:tcPr>
          <w:p w14:paraId="5420CE41"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bookmarkStart w:id="12889" w:name="BKM_CD96679E_7E9B_4ae4_B47B_AFEDB831F847"/>
            <w:bookmarkEnd w:id="12889"/>
          </w:p>
        </w:tc>
        <w:tc>
          <w:tcPr>
            <w:tcW w:w="1080" w:type="dxa"/>
            <w:tcBorders>
              <w:top w:val="nil"/>
              <w:left w:val="nil"/>
              <w:bottom w:val="nil"/>
              <w:right w:val="nil"/>
            </w:tcBorders>
          </w:tcPr>
          <w:p w14:paraId="09956CAB"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44769E35"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Pr="009E65CB">
              <w:rPr>
                <w:rFonts w:ascii="Arial" w:hAnsi="Arial" w:cs="Arial"/>
                <w:sz w:val="20"/>
                <w:szCs w:val="20"/>
                <w:lang w:val="en-AU"/>
              </w:rPr>
              <w:instrText xml:space="preserve">MERGEFIELD </w:instrText>
            </w:r>
            <w:r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Pr="009E65CB">
              <w:rPr>
                <w:rFonts w:ascii="Arial" w:eastAsia="Times New Roman" w:hAnsi="Arial" w:cs="Arial"/>
                <w:color w:val="000000"/>
                <w:sz w:val="20"/>
                <w:szCs w:val="20"/>
              </w:rPr>
              <w:t>Datum einde geldigheid zaaktype</w:t>
            </w:r>
            <w:r w:rsidRPr="009E65CB">
              <w:rPr>
                <w:rFonts w:ascii="Arial" w:hAnsi="Arial" w:cs="Arial"/>
                <w:sz w:val="20"/>
                <w:szCs w:val="20"/>
                <w:lang w:val="en-AU"/>
              </w:rPr>
              <w:fldChar w:fldCharType="end"/>
            </w:r>
          </w:p>
        </w:tc>
        <w:tc>
          <w:tcPr>
            <w:tcW w:w="1350" w:type="dxa"/>
            <w:tcBorders>
              <w:top w:val="nil"/>
              <w:left w:val="nil"/>
              <w:bottom w:val="nil"/>
              <w:right w:val="nil"/>
            </w:tcBorders>
          </w:tcPr>
          <w:p w14:paraId="15A0390A"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del w:id="12890" w:author="Arjan" w:date="2013-07-08T15:56:00Z">
              <w:r w:rsidRPr="009E65CB" w:rsidDel="00A75642">
                <w:rPr>
                  <w:rFonts w:ascii="Arial" w:eastAsia="Times New Roman" w:hAnsi="Arial" w:cs="Arial"/>
                  <w:color w:val="000000"/>
                  <w:sz w:val="20"/>
                  <w:szCs w:val="20"/>
                </w:rPr>
                <w:delText>KING</w:delText>
              </w:r>
            </w:del>
            <w:ins w:id="12891" w:author="Arjan" w:date="2013-07-08T15:56:00Z">
              <w:r>
                <w:rPr>
                  <w:rFonts w:ascii="Arial" w:eastAsia="Times New Roman" w:hAnsi="Arial" w:cs="Arial"/>
                  <w:color w:val="000000"/>
                  <w:sz w:val="20"/>
                  <w:szCs w:val="20"/>
                </w:rPr>
                <w:t>ZTC</w:t>
              </w:r>
            </w:ins>
          </w:p>
        </w:tc>
      </w:tr>
      <w:tr w:rsidR="00802ED0" w:rsidRPr="009E65CB" w14:paraId="775EBC4E" w14:textId="77777777" w:rsidTr="006B01A0">
        <w:tc>
          <w:tcPr>
            <w:tcW w:w="3600" w:type="dxa"/>
            <w:tcBorders>
              <w:top w:val="nil"/>
              <w:left w:val="nil"/>
              <w:right w:val="nil"/>
            </w:tcBorders>
          </w:tcPr>
          <w:p w14:paraId="56E9A920"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14:paraId="5D0A2690"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14:paraId="69763867"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Herkomst</w:t>
            </w:r>
          </w:p>
        </w:tc>
      </w:tr>
      <w:tr w:rsidR="00802ED0" w:rsidRPr="009E65CB" w14:paraId="67CDA1AD" w14:textId="77777777" w:rsidTr="006B01A0">
        <w:tc>
          <w:tcPr>
            <w:tcW w:w="3600" w:type="dxa"/>
            <w:tcBorders>
              <w:top w:val="nil"/>
              <w:left w:val="nil"/>
              <w:bottom w:val="single" w:sz="4" w:space="0" w:color="auto"/>
              <w:right w:val="nil"/>
            </w:tcBorders>
          </w:tcPr>
          <w:p w14:paraId="086AE3F7"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14:paraId="07B8364D"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Pr="009E65CB">
              <w:rPr>
                <w:rFonts w:ascii="Arial" w:hAnsi="Arial" w:cs="Arial"/>
                <w:sz w:val="20"/>
                <w:szCs w:val="20"/>
                <w:lang w:val="en-AU"/>
              </w:rPr>
              <w:instrText xml:space="preserve">MERGEFIELD </w:instrText>
            </w:r>
            <w:r w:rsidRPr="009E65CB">
              <w:rPr>
                <w:rFonts w:ascii="Arial" w:eastAsia="Times New Roman" w:hAnsi="Arial" w:cs="Arial"/>
                <w:color w:val="000000"/>
                <w:sz w:val="20"/>
                <w:szCs w:val="20"/>
              </w:rPr>
              <w:instrText>Connector.Name</w:instrText>
            </w:r>
            <w:r w:rsidRPr="009E65CB">
              <w:rPr>
                <w:rFonts w:ascii="Arial" w:hAnsi="Arial" w:cs="Arial"/>
                <w:sz w:val="20"/>
                <w:szCs w:val="20"/>
                <w:lang w:val="en-AU"/>
              </w:rPr>
              <w:fldChar w:fldCharType="separate"/>
            </w:r>
            <w:r w:rsidRPr="009E65CB">
              <w:rPr>
                <w:rFonts w:ascii="Arial" w:eastAsia="Times New Roman" w:hAnsi="Arial" w:cs="Arial"/>
                <w:color w:val="000000"/>
                <w:sz w:val="20"/>
                <w:szCs w:val="20"/>
              </w:rPr>
              <w:t>heeft</w:t>
            </w:r>
            <w:r w:rsidRPr="009E65CB">
              <w:rPr>
                <w:rFonts w:ascii="Arial" w:hAnsi="Arial" w:cs="Arial"/>
                <w:sz w:val="20"/>
                <w:szCs w:val="20"/>
                <w:lang w:val="en-AU"/>
              </w:rPr>
              <w:fldChar w:fldCharType="end"/>
            </w:r>
            <w:r w:rsidRPr="009E65CB">
              <w:rPr>
                <w:rFonts w:ascii="Arial" w:eastAsia="Times New Roman" w:hAnsi="Arial" w:cs="Arial"/>
                <w:color w:val="000000"/>
                <w:sz w:val="20"/>
                <w:szCs w:val="20"/>
              </w:rPr>
              <w:t xml:space="preserve">   </w:t>
            </w:r>
            <w:r w:rsidRPr="009E65CB">
              <w:rPr>
                <w:rFonts w:ascii="Arial" w:eastAsia="Times New Roman" w:hAnsi="Arial" w:cs="Arial"/>
                <w:color w:val="000000"/>
                <w:sz w:val="20"/>
                <w:szCs w:val="20"/>
              </w:rPr>
              <w:fldChar w:fldCharType="begin" w:fldLock="1"/>
            </w:r>
            <w:r w:rsidRPr="009E65CB">
              <w:rPr>
                <w:rFonts w:ascii="Arial" w:eastAsia="Times New Roman" w:hAnsi="Arial" w:cs="Arial"/>
                <w:color w:val="000000"/>
                <w:sz w:val="20"/>
                <w:szCs w:val="20"/>
              </w:rPr>
              <w:instrText>MERGEFIELD Element.Name</w:instrText>
            </w:r>
            <w:r w:rsidRPr="009E65CB">
              <w:rPr>
                <w:rFonts w:ascii="Arial" w:eastAsia="Times New Roman" w:hAnsi="Arial" w:cs="Arial"/>
                <w:color w:val="000000"/>
                <w:sz w:val="20"/>
                <w:szCs w:val="20"/>
              </w:rPr>
              <w:fldChar w:fldCharType="separate"/>
            </w:r>
            <w:r w:rsidRPr="009E65CB">
              <w:rPr>
                <w:rFonts w:ascii="Arial" w:eastAsia="Times New Roman" w:hAnsi="Arial" w:cs="Arial"/>
                <w:color w:val="000000"/>
                <w:sz w:val="20"/>
                <w:szCs w:val="20"/>
              </w:rPr>
              <w:t>STATUSTYPE</w:t>
            </w:r>
            <w:r w:rsidRPr="009E65CB">
              <w:rPr>
                <w:rFonts w:ascii="Arial" w:eastAsia="Times New Roman" w:hAnsi="Arial" w:cs="Arial"/>
                <w:color w:val="000000"/>
                <w:sz w:val="20"/>
                <w:szCs w:val="20"/>
              </w:rPr>
              <w:fldChar w:fldCharType="end"/>
            </w:r>
            <w:r w:rsidRPr="009E65CB">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14:paraId="4107EAF5" w14:textId="77777777" w:rsidR="00802ED0" w:rsidRPr="009E65CB" w:rsidRDefault="00802ED0" w:rsidP="00802ED0">
            <w:pPr>
              <w:autoSpaceDE w:val="0"/>
              <w:autoSpaceDN w:val="0"/>
              <w:adjustRightInd w:val="0"/>
              <w:spacing w:after="0" w:line="240" w:lineRule="auto"/>
              <w:rPr>
                <w:rFonts w:ascii="Arial" w:eastAsia="Times New Roman" w:hAnsi="Arial" w:cs="Arial"/>
                <w:color w:val="000000"/>
                <w:sz w:val="20"/>
                <w:szCs w:val="20"/>
              </w:rPr>
            </w:pPr>
            <w:del w:id="12892" w:author="Arjan" w:date="2013-07-08T15:57:00Z">
              <w:r w:rsidRPr="009E65CB" w:rsidDel="00A75642">
                <w:rPr>
                  <w:rFonts w:ascii="Arial" w:eastAsia="Times New Roman" w:hAnsi="Arial" w:cs="Arial"/>
                  <w:color w:val="000000"/>
                  <w:sz w:val="20"/>
                  <w:szCs w:val="20"/>
                </w:rPr>
                <w:delText>KING</w:delText>
              </w:r>
            </w:del>
            <w:ins w:id="12893" w:author="Arjan" w:date="2013-07-08T15:57:00Z">
              <w:r>
                <w:rPr>
                  <w:rFonts w:ascii="Arial" w:eastAsia="Times New Roman" w:hAnsi="Arial" w:cs="Arial"/>
                  <w:color w:val="000000"/>
                  <w:sz w:val="20"/>
                  <w:szCs w:val="20"/>
                </w:rPr>
                <w:t>ZTC</w:t>
              </w:r>
            </w:ins>
          </w:p>
        </w:tc>
      </w:tr>
    </w:tbl>
    <w:p w14:paraId="56C06088" w14:textId="77777777" w:rsidR="009E65CB" w:rsidRPr="009E65CB" w:rsidRDefault="009E65CB" w:rsidP="009E65CB">
      <w:pPr>
        <w:autoSpaceDE w:val="0"/>
        <w:autoSpaceDN w:val="0"/>
        <w:adjustRightInd w:val="0"/>
        <w:spacing w:after="0" w:line="240" w:lineRule="auto"/>
        <w:rPr>
          <w:rFonts w:ascii="Arial" w:hAnsi="Arial" w:cs="Arial"/>
          <w:sz w:val="20"/>
          <w:szCs w:val="20"/>
          <w:lang w:val="en-AU"/>
        </w:rPr>
      </w:pPr>
    </w:p>
    <w:p w14:paraId="2D4436D2" w14:textId="77777777" w:rsidR="002B0381" w:rsidRDefault="00171943" w:rsidP="006757BE">
      <w:pPr>
        <w:rPr>
          <w:lang w:val="nl-NL"/>
        </w:rPr>
      </w:pPr>
      <w:r w:rsidRPr="00171943">
        <w:rPr>
          <w:lang w:val="nl-NL"/>
        </w:rPr>
        <w:t xml:space="preserve">Zie </w:t>
      </w:r>
      <w:r w:rsidR="00862276">
        <w:rPr>
          <w:lang w:val="nl-NL"/>
        </w:rPr>
        <w:t>het</w:t>
      </w:r>
      <w:r w:rsidRPr="00171943">
        <w:rPr>
          <w:lang w:val="nl-NL"/>
        </w:rPr>
        <w:t xml:space="preserve"> </w:t>
      </w:r>
      <w:r w:rsidR="00862276">
        <w:rPr>
          <w:lang w:val="nl-NL"/>
        </w:rPr>
        <w:t>Im</w:t>
      </w:r>
      <w:r w:rsidRPr="00171943">
        <w:rPr>
          <w:lang w:val="nl-NL"/>
        </w:rPr>
        <w:t>ZTC voor beschrijving van het object</w:t>
      </w:r>
      <w:r w:rsidR="00862276">
        <w:rPr>
          <w:lang w:val="nl-NL"/>
        </w:rPr>
        <w:t>type</w:t>
      </w:r>
      <w:r w:rsidRPr="00171943">
        <w:rPr>
          <w:lang w:val="nl-NL"/>
        </w:rPr>
        <w:t>.</w:t>
      </w:r>
    </w:p>
    <w:p w14:paraId="2CF7E1F8" w14:textId="77777777" w:rsidR="00171943" w:rsidRPr="00862276" w:rsidRDefault="00862276" w:rsidP="00862276">
      <w:pPr>
        <w:pStyle w:val="Kop3"/>
        <w:rPr>
          <w:noProof/>
        </w:rPr>
      </w:pPr>
      <w:bookmarkStart w:id="12894" w:name="_Toc493812459"/>
      <w:r w:rsidRPr="00862276">
        <w:rPr>
          <w:noProof/>
        </w:rPr>
        <w:t>Unieke aanduiding</w:t>
      </w:r>
      <w:bookmarkEnd w:id="12894"/>
    </w:p>
    <w:p w14:paraId="3CA4AC1A" w14:textId="77777777" w:rsidR="00862276" w:rsidRPr="00DD0F4F" w:rsidRDefault="00862276" w:rsidP="00862276">
      <w:pPr>
        <w:rPr>
          <w:lang w:val="nl-NL"/>
        </w:rPr>
      </w:pPr>
      <w:r w:rsidRPr="00DD0F4F">
        <w:rPr>
          <w:lang w:val="nl-NL"/>
        </w:rPr>
        <w:t xml:space="preserve">De unieke aanduiding van een ZAAKTYPE wordt nu gevormd door de Zaaktype-omschrijving. Dit geeft  een unieke aanduiding binnen één organisatie (of eigenlijk binnen een registratie van zaken met bijbehorende gegevens). Als door organisaties samengewerkt wordt in een keten, is deze aanduiding pas uniek als daarover goede afspraken gemaakt worden en er conform die afspraken gewerkt wordt. Dit levert geen garantie op unieke aanduidingen van zaaktypen. </w:t>
      </w:r>
    </w:p>
    <w:p w14:paraId="146B4674" w14:textId="77777777" w:rsidR="00862276" w:rsidRPr="00DD0F4F" w:rsidRDefault="00862276" w:rsidP="00862276">
      <w:pPr>
        <w:rPr>
          <w:lang w:val="nl-NL"/>
        </w:rPr>
      </w:pPr>
      <w:r w:rsidRPr="00DD0F4F">
        <w:rPr>
          <w:lang w:val="nl-NL"/>
        </w:rPr>
        <w:lastRenderedPageBreak/>
        <w:t>In de ZTC 2.0 wordt de unieke aanduiding van een ZAAKTYPE gevormd door de unieke aanduiding van de CATALOGUS waartoe het ZAAKTYPE behoort in combinatie met de Zaaktype-identificatie (dus niet langer de Zaaktype-omschrijving). De unieke aanduiding van CATALOGUS is opgebouwd uit Domein (een afkorting waarmee wordt aangegeven voor welk domein in de CATALOGUS ZAAKTYPEn zijn uitgewerkt) en RSIN (het door een kamer toegekend uniek nummer voor de INGESCHREVEN NIET-NATUURLIJK PERSOON die de eigenaar is van de CATALOGUS).</w:t>
      </w:r>
    </w:p>
    <w:p w14:paraId="727A7DEB" w14:textId="77777777" w:rsidR="00862276" w:rsidRDefault="00862276" w:rsidP="00862276">
      <w:pPr>
        <w:rPr>
          <w:lang w:val="nl-NL"/>
        </w:rPr>
      </w:pPr>
      <w:r w:rsidRPr="00DD0F4F">
        <w:rPr>
          <w:lang w:val="nl-NL"/>
        </w:rPr>
        <w:t>Aangezien het RGBZ de ZTC volgt modelleren we de unieke aanduiding van ZAAKTYPE conform de ZTC 2.0. Daarmee voorzien we tevens in landelijk unieke aanduidingen van zaaktypen.</w:t>
      </w:r>
    </w:p>
    <w:p w14:paraId="603D9FE6" w14:textId="77777777" w:rsidR="00862276" w:rsidRDefault="00862276" w:rsidP="00862276">
      <w:pPr>
        <w:rPr>
          <w:lang w:val="nl-NL"/>
        </w:rPr>
      </w:pPr>
      <w:r w:rsidRPr="00171943">
        <w:rPr>
          <w:lang w:val="nl-NL"/>
        </w:rPr>
        <w:t xml:space="preserve">Zie </w:t>
      </w:r>
      <w:r>
        <w:rPr>
          <w:lang w:val="nl-NL"/>
        </w:rPr>
        <w:t>het Im</w:t>
      </w:r>
      <w:r w:rsidRPr="00171943">
        <w:rPr>
          <w:lang w:val="nl-NL"/>
        </w:rPr>
        <w:t xml:space="preserve">ZTC voor beschrijving van de </w:t>
      </w:r>
      <w:r>
        <w:rPr>
          <w:lang w:val="nl-NL"/>
        </w:rPr>
        <w:t xml:space="preserve">toegevoegde </w:t>
      </w:r>
      <w:r w:rsidRPr="00171943">
        <w:rPr>
          <w:lang w:val="nl-NL"/>
        </w:rPr>
        <w:t>attributen.</w:t>
      </w:r>
    </w:p>
    <w:p w14:paraId="372C1A64" w14:textId="77777777" w:rsidR="00862276" w:rsidRPr="00862276" w:rsidRDefault="00862276" w:rsidP="00862276">
      <w:pPr>
        <w:pStyle w:val="Kop3"/>
        <w:rPr>
          <w:noProof/>
        </w:rPr>
      </w:pPr>
      <w:bookmarkStart w:id="12895" w:name="_Toc493812460"/>
      <w:r w:rsidRPr="00862276">
        <w:rPr>
          <w:noProof/>
        </w:rPr>
        <w:t>Termijnen</w:t>
      </w:r>
      <w:bookmarkEnd w:id="12895"/>
    </w:p>
    <w:p w14:paraId="31FD2E05" w14:textId="77777777" w:rsidR="00862276" w:rsidRDefault="00862276" w:rsidP="007E5384">
      <w:pPr>
        <w:rPr>
          <w:lang w:val="nl-NL"/>
        </w:rPr>
      </w:pPr>
      <w:r w:rsidRPr="00862276">
        <w:rPr>
          <w:lang w:val="nl-NL"/>
        </w:rPr>
        <w:t xml:space="preserve">Zowel in het RGBZ als in het ImZTC komen attributen voor waarmee de tijdsduur van een behandeltermijn aangegeven kan worden: 'Doorlooptijd behandeling' en 'Servicenorm behandeling' bij het Zaaktype </w:t>
      </w:r>
      <w:r>
        <w:rPr>
          <w:lang w:val="nl-NL"/>
        </w:rPr>
        <w:t>(</w:t>
      </w:r>
      <w:r w:rsidRPr="00862276">
        <w:rPr>
          <w:lang w:val="nl-NL"/>
        </w:rPr>
        <w:t>en 'Doorlooptijd status' bij Statustype</w:t>
      </w:r>
      <w:r>
        <w:rPr>
          <w:lang w:val="nl-NL"/>
        </w:rPr>
        <w:t>)</w:t>
      </w:r>
      <w:r w:rsidRPr="00862276">
        <w:rPr>
          <w:lang w:val="nl-NL"/>
        </w:rPr>
        <w:t xml:space="preserve">. In RGBZ 1.0 (anno 2010) zijn deze termijnen gesteld in werkbare dagen. In het ImZTC (anno 2013) zijn deze gesteld in kalenderdagen. De reden </w:t>
      </w:r>
      <w:r w:rsidR="007E5384">
        <w:rPr>
          <w:lang w:val="nl-NL"/>
        </w:rPr>
        <w:t>voor het doorvoeren van</w:t>
      </w:r>
      <w:r w:rsidRPr="00862276">
        <w:rPr>
          <w:lang w:val="nl-NL"/>
        </w:rPr>
        <w:t xml:space="preserve"> deze wijziging (t.o.v. het RGBZ 1.0) </w:t>
      </w:r>
      <w:r w:rsidR="007E5384">
        <w:rPr>
          <w:lang w:val="nl-NL"/>
        </w:rPr>
        <w:t>wa</w:t>
      </w:r>
      <w:r w:rsidRPr="00862276">
        <w:rPr>
          <w:lang w:val="nl-NL"/>
        </w:rPr>
        <w:t xml:space="preserve">s </w:t>
      </w:r>
      <w:r w:rsidR="007E5384">
        <w:rPr>
          <w:lang w:val="nl-NL"/>
        </w:rPr>
        <w:t xml:space="preserve">gelegen in </w:t>
      </w:r>
      <w:r w:rsidRPr="00862276">
        <w:rPr>
          <w:lang w:val="nl-NL"/>
        </w:rPr>
        <w:t xml:space="preserve">de AWB </w:t>
      </w:r>
      <w:r>
        <w:rPr>
          <w:lang w:val="nl-NL"/>
        </w:rPr>
        <w:t xml:space="preserve">(Algemene Wet Bestuursrecht) </w:t>
      </w:r>
      <w:r w:rsidRPr="00862276">
        <w:rPr>
          <w:lang w:val="nl-NL"/>
        </w:rPr>
        <w:t xml:space="preserve">waar men het bijvoorbeeld heeft over een termijn van 6 weken (of 42 dagen). </w:t>
      </w:r>
      <w:r w:rsidR="007E5384">
        <w:rPr>
          <w:lang w:val="nl-NL"/>
        </w:rPr>
        <w:t>In de praktijk blijkt evenwel een</w:t>
      </w:r>
      <w:r w:rsidRPr="00862276">
        <w:rPr>
          <w:lang w:val="nl-NL"/>
        </w:rPr>
        <w:t xml:space="preserve"> behoefte om een doorlooptijd (ook) in werkbare dagen te kunnen specificeren. </w:t>
      </w:r>
      <w:r w:rsidR="007E5384">
        <w:rPr>
          <w:lang w:val="nl-NL"/>
        </w:rPr>
        <w:t>Hiervan is sprake in bepaalde specifieke wetgeving, zoals de Wet op de lijkbezorging. Om beide varianten te kunnen ondersteunen is het noodzakelijk om van een termijn</w:t>
      </w:r>
      <w:r w:rsidRPr="00862276">
        <w:rPr>
          <w:lang w:val="nl-NL"/>
        </w:rPr>
        <w:t xml:space="preserve"> aan te kunnen geven wat de eenheid </w:t>
      </w:r>
      <w:r w:rsidR="007E5384">
        <w:rPr>
          <w:lang w:val="nl-NL"/>
        </w:rPr>
        <w:t xml:space="preserve">daarvan </w:t>
      </w:r>
      <w:r w:rsidRPr="00862276">
        <w:rPr>
          <w:lang w:val="nl-NL"/>
        </w:rPr>
        <w:t xml:space="preserve">is: werkdagen, kalenderdagen, maanden of jaren. </w:t>
      </w:r>
      <w:r w:rsidR="007E5384">
        <w:rPr>
          <w:lang w:val="nl-NL"/>
        </w:rPr>
        <w:t>Een termijn in weken is te specificeren in kalenderdagen. Dit betekent de toevoeging van een eenheid-attribuut bij elk termijn-attribuut</w:t>
      </w:r>
      <w:r w:rsidR="002A3D94">
        <w:rPr>
          <w:lang w:val="nl-NL"/>
        </w:rPr>
        <w:t xml:space="preserve"> en het onderbrengen van beide attributen in een groepattribuut</w:t>
      </w:r>
      <w:r w:rsidRPr="00862276">
        <w:rPr>
          <w:lang w:val="nl-NL"/>
        </w:rPr>
        <w:t>.</w:t>
      </w:r>
    </w:p>
    <w:p w14:paraId="58DB386D" w14:textId="77777777" w:rsidR="00DB1D7F" w:rsidRPr="00BE10FF" w:rsidRDefault="00DB1D7F" w:rsidP="00DB1D7F">
      <w:pPr>
        <w:widowControl w:val="0"/>
        <w:autoSpaceDE w:val="0"/>
        <w:autoSpaceDN w:val="0"/>
        <w:adjustRightInd w:val="0"/>
        <w:spacing w:before="240" w:after="60" w:line="240" w:lineRule="auto"/>
        <w:outlineLvl w:val="3"/>
        <w:rPr>
          <w:rFonts w:ascii="Arial" w:hAnsi="Arial" w:cs="Arial"/>
          <w:b/>
          <w:color w:val="004080"/>
          <w:sz w:val="24"/>
          <w:szCs w:val="24"/>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del w:id="12896" w:author="Arjan" w:date="2014-11-11T21:24:00Z">
        <w:r w:rsidDel="002A3D94">
          <w:rPr>
            <w:rFonts w:ascii="Arial" w:eastAsia="Times New Roman" w:hAnsi="Arial" w:cs="Arial"/>
            <w:b/>
            <w:color w:val="004080"/>
            <w:sz w:val="24"/>
            <w:szCs w:val="24"/>
            <w:lang w:eastAsia="nl-NL"/>
          </w:rPr>
          <w:delText>A</w:delText>
        </w:r>
      </w:del>
      <w:ins w:id="12897" w:author="Arjan" w:date="2014-11-11T21:24:00Z">
        <w:r w:rsidR="002A3D94">
          <w:rPr>
            <w:rFonts w:ascii="Arial" w:eastAsia="Times New Roman" w:hAnsi="Arial" w:cs="Arial"/>
            <w:b/>
            <w:color w:val="004080"/>
            <w:sz w:val="24"/>
            <w:szCs w:val="24"/>
            <w:lang w:eastAsia="nl-NL"/>
          </w:rPr>
          <w:t>Groepa</w:t>
        </w:r>
      </w:ins>
      <w:r>
        <w:rPr>
          <w:rFonts w:ascii="Arial" w:eastAsia="Times New Roman" w:hAnsi="Arial" w:cs="Arial"/>
          <w:b/>
          <w:color w:val="004080"/>
          <w:sz w:val="24"/>
          <w:szCs w:val="24"/>
          <w:lang w:eastAsia="nl-NL"/>
        </w:rPr>
        <w:t>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00DA5D93" w:rsidRPr="00BE10FF">
        <w:rPr>
          <w:rFonts w:ascii="Arial" w:hAnsi="Arial" w:cs="Arial"/>
          <w:b/>
          <w:color w:val="004080"/>
          <w:sz w:val="24"/>
          <w:szCs w:val="24"/>
        </w:rPr>
        <w:fldChar w:fldCharType="begin" w:fldLock="1"/>
      </w:r>
      <w:r w:rsidRPr="00BE10FF">
        <w:rPr>
          <w:rFonts w:ascii="Arial" w:hAnsi="Arial" w:cs="Arial"/>
          <w:b/>
          <w:color w:val="004080"/>
          <w:sz w:val="24"/>
          <w:szCs w:val="24"/>
        </w:rPr>
        <w:instrText>MERGEFIELD Att.Name</w:instrText>
      </w:r>
      <w:r w:rsidR="00DA5D93" w:rsidRPr="00BE10FF">
        <w:rPr>
          <w:rFonts w:ascii="Arial" w:hAnsi="Arial" w:cs="Arial"/>
          <w:b/>
          <w:color w:val="004080"/>
          <w:sz w:val="24"/>
          <w:szCs w:val="24"/>
        </w:rPr>
        <w:fldChar w:fldCharType="separate"/>
      </w:r>
      <w:r w:rsidRPr="00BE10FF">
        <w:rPr>
          <w:rFonts w:ascii="Arial" w:hAnsi="Arial" w:cs="Arial"/>
          <w:b/>
          <w:color w:val="004080"/>
          <w:sz w:val="24"/>
          <w:szCs w:val="24"/>
        </w:rPr>
        <w:t>Doorlooptijd behandeling</w:t>
      </w:r>
      <w:r w:rsidR="00DA5D93" w:rsidRPr="00BE10FF">
        <w:rPr>
          <w:rFonts w:ascii="Arial" w:hAnsi="Arial" w:cs="Arial"/>
          <w:b/>
          <w:color w:val="004080"/>
          <w:sz w:val="24"/>
          <w:szCs w:val="24"/>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3330"/>
        <w:gridCol w:w="6030"/>
      </w:tblGrid>
      <w:tr w:rsidR="00DB1D7F" w:rsidRPr="00BE10FF" w14:paraId="71BFEB19" w14:textId="77777777" w:rsidTr="00DB1D7F">
        <w:trPr>
          <w:trHeight w:val="230"/>
        </w:trPr>
        <w:tc>
          <w:tcPr>
            <w:tcW w:w="3330" w:type="dxa"/>
            <w:tcBorders>
              <w:top w:val="nil"/>
              <w:left w:val="nil"/>
              <w:bottom w:val="nil"/>
              <w:right w:val="nil"/>
            </w:tcBorders>
          </w:tcPr>
          <w:p w14:paraId="6D1099CB"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Naam </w:t>
            </w:r>
          </w:p>
        </w:tc>
        <w:tc>
          <w:tcPr>
            <w:tcW w:w="6030" w:type="dxa"/>
            <w:tcBorders>
              <w:top w:val="nil"/>
              <w:left w:val="nil"/>
              <w:bottom w:val="nil"/>
              <w:right w:val="nil"/>
            </w:tcBorders>
          </w:tcPr>
          <w:p w14:paraId="30E8E5AD" w14:textId="77777777" w:rsidR="00DB1D7F" w:rsidRPr="00BE10FF" w:rsidRDefault="00DA5D93" w:rsidP="004A3B10">
            <w:pPr>
              <w:widowControl w:val="0"/>
              <w:autoSpaceDE w:val="0"/>
              <w:autoSpaceDN w:val="0"/>
              <w:adjustRightInd w:val="0"/>
              <w:spacing w:line="240" w:lineRule="auto"/>
              <w:rPr>
                <w:rFonts w:ascii="Calibri" w:hAnsi="Calibri" w:cs="Arial"/>
                <w:color w:val="0F0F0F"/>
                <w:szCs w:val="24"/>
              </w:rPr>
            </w:pPr>
            <w:r w:rsidRPr="00BE10FF">
              <w:rPr>
                <w:rFonts w:ascii="Arial" w:hAnsi="Arial" w:cs="Arial"/>
                <w:szCs w:val="24"/>
                <w:lang w:val="en-AU"/>
              </w:rPr>
              <w:fldChar w:fldCharType="begin" w:fldLock="1"/>
            </w:r>
            <w:r w:rsidR="00DB1D7F" w:rsidRPr="00BE10FF">
              <w:rPr>
                <w:rFonts w:ascii="Arial" w:hAnsi="Arial" w:cs="Arial"/>
                <w:szCs w:val="24"/>
                <w:lang w:val="en-AU"/>
              </w:rPr>
              <w:instrText xml:space="preserve">MERGEFIELD </w:instrText>
            </w:r>
            <w:r w:rsidR="00DB1D7F" w:rsidRPr="00BE10FF">
              <w:rPr>
                <w:rFonts w:ascii="Calibri" w:hAnsi="Calibri" w:cs="Arial"/>
                <w:color w:val="0F0F0F"/>
                <w:szCs w:val="24"/>
              </w:rPr>
              <w:instrText>Att.Name</w:instrText>
            </w:r>
            <w:r w:rsidRPr="00BE10FF">
              <w:rPr>
                <w:rFonts w:ascii="Arial" w:hAnsi="Arial" w:cs="Arial"/>
                <w:szCs w:val="24"/>
                <w:lang w:val="en-AU"/>
              </w:rPr>
              <w:fldChar w:fldCharType="separate"/>
            </w:r>
            <w:r w:rsidR="00DB1D7F" w:rsidRPr="00BE10FF">
              <w:rPr>
                <w:rFonts w:ascii="Calibri" w:hAnsi="Calibri" w:cs="Arial"/>
                <w:color w:val="0F0F0F"/>
                <w:szCs w:val="24"/>
              </w:rPr>
              <w:t>Doorlooptijd behandeling</w:t>
            </w:r>
            <w:r w:rsidRPr="00BE10FF">
              <w:rPr>
                <w:rFonts w:ascii="Arial" w:hAnsi="Arial" w:cs="Arial"/>
                <w:szCs w:val="24"/>
                <w:lang w:val="en-AU"/>
              </w:rPr>
              <w:fldChar w:fldCharType="end"/>
            </w:r>
          </w:p>
        </w:tc>
      </w:tr>
      <w:tr w:rsidR="00DB1D7F" w:rsidRPr="00BE10FF" w14:paraId="446FAFB7" w14:textId="77777777" w:rsidTr="00DB1D7F">
        <w:tc>
          <w:tcPr>
            <w:tcW w:w="3330" w:type="dxa"/>
            <w:tcBorders>
              <w:top w:val="nil"/>
              <w:left w:val="nil"/>
              <w:bottom w:val="nil"/>
              <w:right w:val="nil"/>
            </w:tcBorders>
          </w:tcPr>
          <w:p w14:paraId="6AAB0255"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Herkomst </w:t>
            </w:r>
          </w:p>
        </w:tc>
        <w:tc>
          <w:tcPr>
            <w:tcW w:w="6030" w:type="dxa"/>
            <w:tcBorders>
              <w:top w:val="nil"/>
              <w:left w:val="nil"/>
              <w:bottom w:val="nil"/>
              <w:right w:val="nil"/>
            </w:tcBorders>
          </w:tcPr>
          <w:p w14:paraId="3D857895"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KING</w:t>
            </w:r>
          </w:p>
        </w:tc>
      </w:tr>
      <w:tr w:rsidR="00DB1D7F" w:rsidRPr="00BE10FF" w14:paraId="76E4CD38" w14:textId="77777777" w:rsidTr="00DB1D7F">
        <w:tc>
          <w:tcPr>
            <w:tcW w:w="3330" w:type="dxa"/>
            <w:tcBorders>
              <w:top w:val="nil"/>
              <w:left w:val="nil"/>
              <w:bottom w:val="nil"/>
              <w:right w:val="nil"/>
            </w:tcBorders>
          </w:tcPr>
          <w:p w14:paraId="0BB4D32E"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Code </w:t>
            </w:r>
          </w:p>
        </w:tc>
        <w:tc>
          <w:tcPr>
            <w:tcW w:w="6030" w:type="dxa"/>
            <w:tcBorders>
              <w:top w:val="nil"/>
              <w:left w:val="nil"/>
              <w:bottom w:val="nil"/>
              <w:right w:val="nil"/>
            </w:tcBorders>
          </w:tcPr>
          <w:p w14:paraId="33163B11"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p>
        </w:tc>
      </w:tr>
      <w:tr w:rsidR="00DB1D7F" w:rsidRPr="00BE10FF" w14:paraId="5A61AF55" w14:textId="77777777" w:rsidTr="00DB1D7F">
        <w:tc>
          <w:tcPr>
            <w:tcW w:w="3330" w:type="dxa"/>
            <w:tcBorders>
              <w:top w:val="nil"/>
              <w:left w:val="nil"/>
              <w:bottom w:val="nil"/>
              <w:right w:val="nil"/>
            </w:tcBorders>
          </w:tcPr>
          <w:p w14:paraId="42A1D993"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XML-tag </w:t>
            </w:r>
          </w:p>
        </w:tc>
        <w:tc>
          <w:tcPr>
            <w:tcW w:w="6030" w:type="dxa"/>
            <w:tcBorders>
              <w:top w:val="nil"/>
              <w:left w:val="nil"/>
              <w:bottom w:val="nil"/>
              <w:right w:val="nil"/>
            </w:tcBorders>
          </w:tcPr>
          <w:p w14:paraId="5624BC89" w14:textId="77777777" w:rsidR="00DB1D7F" w:rsidRPr="00BE10FF" w:rsidRDefault="00DA5D93" w:rsidP="004A3B10">
            <w:pPr>
              <w:widowControl w:val="0"/>
              <w:autoSpaceDE w:val="0"/>
              <w:autoSpaceDN w:val="0"/>
              <w:adjustRightInd w:val="0"/>
              <w:spacing w:line="240" w:lineRule="auto"/>
              <w:rPr>
                <w:rFonts w:ascii="Calibri" w:hAnsi="Calibri" w:cs="Arial"/>
                <w:color w:val="0F0F0F"/>
                <w:szCs w:val="24"/>
              </w:rPr>
            </w:pPr>
            <w:r w:rsidRPr="00BE10FF">
              <w:rPr>
                <w:rFonts w:ascii="Arial" w:hAnsi="Arial" w:cs="Arial"/>
                <w:szCs w:val="24"/>
                <w:lang w:val="en-AU"/>
              </w:rPr>
              <w:fldChar w:fldCharType="begin" w:fldLock="1"/>
            </w:r>
            <w:r w:rsidR="00DB1D7F" w:rsidRPr="00BE10FF">
              <w:rPr>
                <w:rFonts w:ascii="Arial" w:hAnsi="Arial" w:cs="Arial"/>
                <w:szCs w:val="24"/>
                <w:lang w:val="en-AU"/>
              </w:rPr>
              <w:instrText xml:space="preserve">MERGEFIELD </w:instrText>
            </w:r>
            <w:r w:rsidR="00DB1D7F" w:rsidRPr="00BE10FF">
              <w:rPr>
                <w:rFonts w:ascii="Calibri" w:hAnsi="Calibri" w:cs="Arial"/>
                <w:color w:val="0F0F0F"/>
                <w:szCs w:val="24"/>
              </w:rPr>
              <w:instrText>Att.Alias</w:instrText>
            </w:r>
            <w:r w:rsidRPr="00BE10FF">
              <w:rPr>
                <w:rFonts w:ascii="Arial" w:hAnsi="Arial" w:cs="Arial"/>
                <w:szCs w:val="24"/>
                <w:lang w:val="en-AU"/>
              </w:rPr>
              <w:fldChar w:fldCharType="separate"/>
            </w:r>
            <w:r w:rsidR="00DB1D7F" w:rsidRPr="00BE10FF">
              <w:rPr>
                <w:rFonts w:ascii="Calibri" w:hAnsi="Calibri" w:cs="Arial"/>
                <w:color w:val="0F0F0F"/>
                <w:szCs w:val="24"/>
              </w:rPr>
              <w:t>doorlooptijd</w:t>
            </w:r>
            <w:r w:rsidRPr="00BE10FF">
              <w:rPr>
                <w:rFonts w:ascii="Arial" w:hAnsi="Arial" w:cs="Arial"/>
                <w:szCs w:val="24"/>
                <w:lang w:val="en-AU"/>
              </w:rPr>
              <w:fldChar w:fldCharType="end"/>
            </w:r>
          </w:p>
        </w:tc>
      </w:tr>
      <w:tr w:rsidR="00DB1D7F" w:rsidRPr="005C14BE" w14:paraId="1D26B450" w14:textId="77777777" w:rsidTr="00DB1D7F">
        <w:tc>
          <w:tcPr>
            <w:tcW w:w="3330" w:type="dxa"/>
            <w:tcBorders>
              <w:top w:val="nil"/>
              <w:left w:val="nil"/>
              <w:bottom w:val="nil"/>
              <w:right w:val="nil"/>
            </w:tcBorders>
          </w:tcPr>
          <w:p w14:paraId="7090285E"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Definitie </w:t>
            </w:r>
          </w:p>
        </w:tc>
        <w:tc>
          <w:tcPr>
            <w:tcW w:w="6030" w:type="dxa"/>
            <w:tcBorders>
              <w:top w:val="nil"/>
              <w:left w:val="nil"/>
              <w:bottom w:val="nil"/>
              <w:right w:val="nil"/>
            </w:tcBorders>
          </w:tcPr>
          <w:p w14:paraId="65698BD7" w14:textId="77777777" w:rsidR="00DB1D7F" w:rsidRPr="005561F3" w:rsidRDefault="00DA5D93" w:rsidP="004A3B10">
            <w:pPr>
              <w:widowControl w:val="0"/>
              <w:autoSpaceDE w:val="0"/>
              <w:autoSpaceDN w:val="0"/>
              <w:adjustRightInd w:val="0"/>
              <w:spacing w:line="240" w:lineRule="auto"/>
              <w:rPr>
                <w:rFonts w:ascii="Calibri" w:hAnsi="Calibri" w:cs="Arial"/>
                <w:color w:val="0F0F0F"/>
                <w:szCs w:val="24"/>
                <w:lang w:val="nl-NL"/>
              </w:rPr>
            </w:pPr>
            <w:r w:rsidRPr="00BE10FF">
              <w:rPr>
                <w:rFonts w:ascii="Arial" w:hAnsi="Arial" w:cs="Arial"/>
                <w:szCs w:val="24"/>
                <w:lang w:val="en-AU"/>
              </w:rPr>
              <w:fldChar w:fldCharType="begin" w:fldLock="1"/>
            </w:r>
            <w:r w:rsidR="00DB1D7F" w:rsidRPr="005561F3">
              <w:rPr>
                <w:rFonts w:ascii="Arial" w:hAnsi="Arial" w:cs="Arial"/>
                <w:szCs w:val="24"/>
                <w:lang w:val="nl-NL"/>
              </w:rPr>
              <w:instrText xml:space="preserve">MERGEFIELD </w:instrText>
            </w:r>
            <w:r w:rsidR="00DB1D7F" w:rsidRPr="005561F3">
              <w:rPr>
                <w:rFonts w:ascii="Calibri" w:hAnsi="Calibri" w:cs="Arial"/>
                <w:color w:val="0F0F0F"/>
                <w:szCs w:val="24"/>
                <w:lang w:val="nl-NL"/>
              </w:rPr>
              <w:instrText>Att.Notes</w:instrText>
            </w:r>
            <w:r w:rsidRPr="00BE10FF">
              <w:rPr>
                <w:rFonts w:ascii="Arial" w:hAnsi="Arial" w:cs="Arial"/>
                <w:szCs w:val="24"/>
                <w:lang w:val="en-AU"/>
              </w:rPr>
              <w:fldChar w:fldCharType="separate"/>
            </w:r>
            <w:r w:rsidR="00DB1D7F" w:rsidRPr="005561F3">
              <w:rPr>
                <w:rFonts w:ascii="Calibri" w:hAnsi="Calibri" w:cs="Arial"/>
                <w:color w:val="0F0F0F"/>
                <w:szCs w:val="24"/>
                <w:lang w:val="nl-NL"/>
              </w:rPr>
              <w:t>De periode waarbinnen volgens wet- en regelgeving een ZAAK van het ZAAKTYPE afgerond dient te zijn.</w:t>
            </w:r>
            <w:r w:rsidRPr="00BE10FF">
              <w:rPr>
                <w:rFonts w:ascii="Arial" w:hAnsi="Arial" w:cs="Arial"/>
                <w:szCs w:val="24"/>
                <w:lang w:val="en-AU"/>
              </w:rPr>
              <w:fldChar w:fldCharType="end"/>
            </w:r>
          </w:p>
        </w:tc>
      </w:tr>
      <w:tr w:rsidR="00DB1D7F" w:rsidRPr="00BE10FF" w14:paraId="6D55001B" w14:textId="77777777" w:rsidTr="00DB1D7F">
        <w:trPr>
          <w:trHeight w:val="230"/>
        </w:trPr>
        <w:tc>
          <w:tcPr>
            <w:tcW w:w="3330" w:type="dxa"/>
            <w:tcBorders>
              <w:top w:val="nil"/>
              <w:left w:val="nil"/>
              <w:bottom w:val="nil"/>
              <w:right w:val="nil"/>
            </w:tcBorders>
          </w:tcPr>
          <w:p w14:paraId="70E0288B"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Herkomst definitie </w:t>
            </w:r>
          </w:p>
        </w:tc>
        <w:tc>
          <w:tcPr>
            <w:tcW w:w="6030" w:type="dxa"/>
            <w:tcBorders>
              <w:top w:val="nil"/>
              <w:left w:val="nil"/>
              <w:bottom w:val="nil"/>
              <w:right w:val="nil"/>
            </w:tcBorders>
          </w:tcPr>
          <w:p w14:paraId="62804146"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KING</w:t>
            </w:r>
          </w:p>
        </w:tc>
      </w:tr>
      <w:tr w:rsidR="00DB1D7F" w:rsidRPr="00BE10FF" w14:paraId="71A4690F" w14:textId="77777777" w:rsidTr="00DB1D7F">
        <w:tc>
          <w:tcPr>
            <w:tcW w:w="3330" w:type="dxa"/>
            <w:tcBorders>
              <w:top w:val="nil"/>
              <w:left w:val="nil"/>
              <w:bottom w:val="nil"/>
              <w:right w:val="nil"/>
            </w:tcBorders>
          </w:tcPr>
          <w:p w14:paraId="70F1F84D"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Datum opname </w:t>
            </w:r>
          </w:p>
        </w:tc>
        <w:tc>
          <w:tcPr>
            <w:tcW w:w="6030" w:type="dxa"/>
            <w:tcBorders>
              <w:top w:val="nil"/>
              <w:left w:val="nil"/>
              <w:bottom w:val="nil"/>
              <w:right w:val="nil"/>
            </w:tcBorders>
          </w:tcPr>
          <w:p w14:paraId="0DCFA2C7"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1 juni 2008</w:t>
            </w:r>
          </w:p>
        </w:tc>
      </w:tr>
      <w:tr w:rsidR="003D5F9A" w:rsidRPr="005C14BE" w14:paraId="3D909B55" w14:textId="77777777" w:rsidTr="00DB1D7F">
        <w:tc>
          <w:tcPr>
            <w:tcW w:w="3330" w:type="dxa"/>
            <w:tcBorders>
              <w:top w:val="nil"/>
              <w:left w:val="nil"/>
              <w:bottom w:val="nil"/>
              <w:right w:val="nil"/>
            </w:tcBorders>
          </w:tcPr>
          <w:p w14:paraId="4B5F4A34" w14:textId="77777777" w:rsidR="003D5F9A" w:rsidRPr="00BE10FF" w:rsidRDefault="003D5F9A" w:rsidP="004A3B10">
            <w:pPr>
              <w:widowControl w:val="0"/>
              <w:autoSpaceDE w:val="0"/>
              <w:autoSpaceDN w:val="0"/>
              <w:adjustRightInd w:val="0"/>
              <w:spacing w:line="240" w:lineRule="auto"/>
              <w:rPr>
                <w:rFonts w:ascii="Calibri" w:hAnsi="Calibri" w:cs="Arial"/>
                <w:b/>
                <w:color w:val="000000"/>
                <w:szCs w:val="24"/>
              </w:rPr>
            </w:pPr>
            <w:r>
              <w:rPr>
                <w:rFonts w:ascii="Calibri" w:hAnsi="Calibri" w:cs="Arial"/>
                <w:b/>
                <w:color w:val="000000"/>
                <w:szCs w:val="24"/>
              </w:rPr>
              <w:t>Toelichting</w:t>
            </w:r>
          </w:p>
        </w:tc>
        <w:tc>
          <w:tcPr>
            <w:tcW w:w="6030" w:type="dxa"/>
            <w:tcBorders>
              <w:top w:val="nil"/>
              <w:left w:val="nil"/>
              <w:bottom w:val="nil"/>
              <w:right w:val="nil"/>
            </w:tcBorders>
          </w:tcPr>
          <w:p w14:paraId="21AE7A25" w14:textId="77777777" w:rsidR="003D5F9A" w:rsidRPr="005561F3" w:rsidRDefault="003D5F9A" w:rsidP="002A3D94">
            <w:pPr>
              <w:widowControl w:val="0"/>
              <w:autoSpaceDE w:val="0"/>
              <w:autoSpaceDN w:val="0"/>
              <w:adjustRightInd w:val="0"/>
              <w:spacing w:line="240" w:lineRule="auto"/>
              <w:rPr>
                <w:rFonts w:ascii="Calibri" w:hAnsi="Calibri" w:cs="Arial"/>
                <w:color w:val="0F0F0F"/>
                <w:szCs w:val="24"/>
                <w:lang w:val="nl-NL"/>
              </w:rPr>
            </w:pPr>
            <w:r w:rsidRPr="005561F3">
              <w:rPr>
                <w:rFonts w:ascii="Calibri" w:hAnsi="Calibri" w:cs="Arial"/>
                <w:color w:val="0F0F0F"/>
                <w:szCs w:val="24"/>
                <w:lang w:val="nl-NL"/>
              </w:rPr>
              <w:t>De periode</w:t>
            </w:r>
            <w:del w:id="12898" w:author="Arjan" w:date="2014-11-11T21:25:00Z">
              <w:r w:rsidRPr="005561F3" w:rsidDel="002A3D94">
                <w:rPr>
                  <w:rFonts w:ascii="Calibri" w:hAnsi="Calibri" w:cs="Arial"/>
                  <w:color w:val="0F0F0F"/>
                  <w:szCs w:val="24"/>
                  <w:lang w:val="nl-NL"/>
                </w:rPr>
                <w:delText xml:space="preserve"> is in kalenderdagen; zie voor een definitie van dit begrip de AWB</w:delText>
              </w:r>
            </w:del>
            <w:ins w:id="12899" w:author="Arjan" w:date="2014-11-11T21:25:00Z">
              <w:r w:rsidR="002A3D94" w:rsidRPr="005561F3">
                <w:rPr>
                  <w:rFonts w:ascii="Calibri" w:hAnsi="Calibri" w:cs="Arial"/>
                  <w:color w:val="0F0F0F"/>
                  <w:szCs w:val="24"/>
                  <w:lang w:val="nl-NL"/>
                </w:rPr>
                <w:t xml:space="preserve"> wordt gespecificeerd met twee attr</w:t>
              </w:r>
            </w:ins>
            <w:ins w:id="12900" w:author="Arjan" w:date="2014-11-11T21:26:00Z">
              <w:r w:rsidR="002A3D94" w:rsidRPr="005561F3">
                <w:rPr>
                  <w:rFonts w:ascii="Calibri" w:hAnsi="Calibri" w:cs="Arial"/>
                  <w:color w:val="0F0F0F"/>
                  <w:szCs w:val="24"/>
                  <w:lang w:val="nl-NL"/>
                </w:rPr>
                <w:t>ibuutsoorten: voor de duur van de periode (bijvoorbeeld 3) en voor de eenheid waarin de duur gesteld is (bijvoorbeeld werkdagen)</w:t>
              </w:r>
            </w:ins>
            <w:r w:rsidRPr="005561F3">
              <w:rPr>
                <w:rFonts w:ascii="Calibri" w:hAnsi="Calibri" w:cs="Arial"/>
                <w:color w:val="0F0F0F"/>
                <w:szCs w:val="24"/>
                <w:lang w:val="nl-NL"/>
              </w:rPr>
              <w:t xml:space="preserve">. </w:t>
            </w:r>
            <w:ins w:id="12901" w:author="Arjan" w:date="2014-11-11T16:06:00Z">
              <w:r w:rsidRPr="005561F3">
                <w:rPr>
                  <w:rFonts w:ascii="Calibri" w:hAnsi="Calibri" w:cs="Arial"/>
                  <w:color w:val="0F0F0F"/>
                  <w:szCs w:val="24"/>
                  <w:lang w:val="nl-NL"/>
                </w:rPr>
                <w:br/>
              </w:r>
            </w:ins>
            <w:r w:rsidRPr="005561F3">
              <w:rPr>
                <w:rFonts w:ascii="Calibri" w:hAnsi="Calibri" w:cs="Arial"/>
                <w:color w:val="0F0F0F"/>
                <w:szCs w:val="24"/>
                <w:lang w:val="nl-NL"/>
              </w:rPr>
              <w:t>De startdatum van de zaak markeert de eerste dag. De uiterlijke einddatum van de zaak markeert de laatste dag.</w:t>
            </w:r>
          </w:p>
        </w:tc>
      </w:tr>
      <w:tr w:rsidR="00DB1D7F" w:rsidRPr="005C14BE" w:rsidDel="002A3D94" w14:paraId="3B583460" w14:textId="77777777" w:rsidTr="00DB1D7F">
        <w:trPr>
          <w:del w:id="12902" w:author="Arjan" w:date="2014-11-11T21:27:00Z"/>
        </w:trPr>
        <w:tc>
          <w:tcPr>
            <w:tcW w:w="3330" w:type="dxa"/>
            <w:tcBorders>
              <w:top w:val="nil"/>
              <w:left w:val="nil"/>
              <w:bottom w:val="nil"/>
              <w:right w:val="nil"/>
            </w:tcBorders>
          </w:tcPr>
          <w:p w14:paraId="6FA3E710" w14:textId="77777777" w:rsidR="00DB1D7F" w:rsidRPr="005561F3" w:rsidDel="002A3D94" w:rsidRDefault="00DB1D7F" w:rsidP="004A3B10">
            <w:pPr>
              <w:widowControl w:val="0"/>
              <w:autoSpaceDE w:val="0"/>
              <w:autoSpaceDN w:val="0"/>
              <w:adjustRightInd w:val="0"/>
              <w:spacing w:line="240" w:lineRule="auto"/>
              <w:rPr>
                <w:del w:id="12903" w:author="Arjan" w:date="2014-11-11T21:27:00Z"/>
                <w:rFonts w:ascii="Calibri" w:hAnsi="Calibri" w:cs="Arial"/>
                <w:color w:val="000000"/>
                <w:szCs w:val="24"/>
                <w:lang w:val="nl-NL"/>
              </w:rPr>
            </w:pPr>
            <w:del w:id="12904" w:author="Arjan" w:date="2014-11-11T21:27:00Z">
              <w:r w:rsidRPr="005561F3" w:rsidDel="002A3D94">
                <w:rPr>
                  <w:rFonts w:ascii="Calibri" w:hAnsi="Calibri" w:cs="Arial"/>
                  <w:b/>
                  <w:color w:val="000000"/>
                  <w:szCs w:val="24"/>
                  <w:lang w:val="nl-NL"/>
                </w:rPr>
                <w:delText xml:space="preserve">Formaat </w:delText>
              </w:r>
            </w:del>
          </w:p>
        </w:tc>
        <w:tc>
          <w:tcPr>
            <w:tcW w:w="6030" w:type="dxa"/>
            <w:tcBorders>
              <w:top w:val="nil"/>
              <w:left w:val="nil"/>
              <w:bottom w:val="nil"/>
              <w:right w:val="nil"/>
            </w:tcBorders>
          </w:tcPr>
          <w:p w14:paraId="7DE4532F" w14:textId="77777777" w:rsidR="00DB1D7F" w:rsidRPr="005561F3" w:rsidDel="002A3D94" w:rsidRDefault="00DA5D93" w:rsidP="004A3B10">
            <w:pPr>
              <w:widowControl w:val="0"/>
              <w:autoSpaceDE w:val="0"/>
              <w:autoSpaceDN w:val="0"/>
              <w:adjustRightInd w:val="0"/>
              <w:spacing w:line="240" w:lineRule="auto"/>
              <w:rPr>
                <w:del w:id="12905" w:author="Arjan" w:date="2014-11-11T21:27:00Z"/>
                <w:rFonts w:ascii="Calibri" w:hAnsi="Calibri" w:cs="Arial"/>
                <w:color w:val="0F0F0F"/>
                <w:szCs w:val="24"/>
                <w:lang w:val="nl-NL"/>
              </w:rPr>
            </w:pPr>
            <w:del w:id="12906" w:author="Arjan" w:date="2014-11-11T21:27:00Z">
              <w:r w:rsidRPr="00BE10FF" w:rsidDel="002A3D94">
                <w:rPr>
                  <w:rFonts w:ascii="Arial" w:hAnsi="Arial" w:cs="Arial"/>
                  <w:szCs w:val="24"/>
                  <w:lang w:val="en-AU"/>
                </w:rPr>
                <w:fldChar w:fldCharType="begin" w:fldLock="1"/>
              </w:r>
              <w:r w:rsidR="00DB1D7F" w:rsidRPr="005561F3" w:rsidDel="002A3D94">
                <w:rPr>
                  <w:rFonts w:ascii="Arial" w:hAnsi="Arial" w:cs="Arial"/>
                  <w:szCs w:val="24"/>
                  <w:lang w:val="nl-NL"/>
                </w:rPr>
                <w:delInstrText xml:space="preserve">MERGEFIELD </w:delInstrText>
              </w:r>
              <w:r w:rsidR="00DB1D7F" w:rsidRPr="005561F3" w:rsidDel="002A3D94">
                <w:rPr>
                  <w:rFonts w:ascii="Calibri" w:hAnsi="Calibri" w:cs="Arial"/>
                  <w:color w:val="0F0F0F"/>
                  <w:szCs w:val="24"/>
                  <w:lang w:val="nl-NL"/>
                </w:rPr>
                <w:delInstrText>Att.Type</w:delInstrText>
              </w:r>
              <w:r w:rsidRPr="00BE10FF" w:rsidDel="002A3D94">
                <w:rPr>
                  <w:rFonts w:ascii="Arial" w:hAnsi="Arial" w:cs="Arial"/>
                  <w:szCs w:val="24"/>
                  <w:lang w:val="en-AU"/>
                </w:rPr>
                <w:fldChar w:fldCharType="separate"/>
              </w:r>
              <w:r w:rsidR="00DB1D7F" w:rsidRPr="005561F3" w:rsidDel="002A3D94">
                <w:rPr>
                  <w:rFonts w:ascii="Calibri" w:hAnsi="Calibri" w:cs="Arial"/>
                  <w:color w:val="0F0F0F"/>
                  <w:szCs w:val="24"/>
                  <w:lang w:val="nl-NL"/>
                </w:rPr>
                <w:delText>N3</w:delText>
              </w:r>
              <w:r w:rsidRPr="00BE10FF" w:rsidDel="002A3D94">
                <w:rPr>
                  <w:rFonts w:ascii="Arial" w:hAnsi="Arial" w:cs="Arial"/>
                  <w:szCs w:val="24"/>
                  <w:lang w:val="en-AU"/>
                </w:rPr>
                <w:fldChar w:fldCharType="end"/>
              </w:r>
            </w:del>
          </w:p>
        </w:tc>
      </w:tr>
      <w:tr w:rsidR="00DB1D7F" w:rsidRPr="005C14BE" w:rsidDel="002A3D94" w14:paraId="7551DE8D" w14:textId="77777777" w:rsidTr="00DB1D7F">
        <w:trPr>
          <w:trHeight w:val="230"/>
          <w:del w:id="12907" w:author="Arjan" w:date="2014-11-11T21:27:00Z"/>
        </w:trPr>
        <w:tc>
          <w:tcPr>
            <w:tcW w:w="3330" w:type="dxa"/>
            <w:tcBorders>
              <w:top w:val="nil"/>
              <w:left w:val="nil"/>
              <w:bottom w:val="nil"/>
              <w:right w:val="nil"/>
            </w:tcBorders>
          </w:tcPr>
          <w:p w14:paraId="41DE1BEB" w14:textId="77777777" w:rsidR="00DB1D7F" w:rsidRPr="005561F3" w:rsidDel="002A3D94" w:rsidRDefault="00DB1D7F" w:rsidP="004A3B10">
            <w:pPr>
              <w:widowControl w:val="0"/>
              <w:autoSpaceDE w:val="0"/>
              <w:autoSpaceDN w:val="0"/>
              <w:adjustRightInd w:val="0"/>
              <w:spacing w:line="240" w:lineRule="auto"/>
              <w:rPr>
                <w:del w:id="12908" w:author="Arjan" w:date="2014-11-11T21:27:00Z"/>
                <w:rFonts w:ascii="Calibri" w:hAnsi="Calibri" w:cs="Arial"/>
                <w:color w:val="000000"/>
                <w:szCs w:val="24"/>
                <w:lang w:val="nl-NL"/>
              </w:rPr>
            </w:pPr>
            <w:del w:id="12909" w:author="Arjan" w:date="2014-11-11T21:27:00Z">
              <w:r w:rsidRPr="005561F3" w:rsidDel="002A3D94">
                <w:rPr>
                  <w:rFonts w:ascii="Calibri" w:hAnsi="Calibri" w:cs="Arial"/>
                  <w:b/>
                  <w:color w:val="000000"/>
                  <w:szCs w:val="24"/>
                  <w:lang w:val="nl-NL"/>
                </w:rPr>
                <w:lastRenderedPageBreak/>
                <w:delText>Waardenverzameling</w:delText>
              </w:r>
            </w:del>
          </w:p>
        </w:tc>
        <w:tc>
          <w:tcPr>
            <w:tcW w:w="6030" w:type="dxa"/>
            <w:tcBorders>
              <w:top w:val="nil"/>
              <w:left w:val="nil"/>
              <w:bottom w:val="nil"/>
              <w:right w:val="nil"/>
            </w:tcBorders>
          </w:tcPr>
          <w:p w14:paraId="00E1E66F" w14:textId="77777777" w:rsidR="00DB1D7F" w:rsidRPr="005561F3" w:rsidDel="002A3D94" w:rsidRDefault="00DB1D7F" w:rsidP="00207F2A">
            <w:pPr>
              <w:widowControl w:val="0"/>
              <w:autoSpaceDE w:val="0"/>
              <w:autoSpaceDN w:val="0"/>
              <w:adjustRightInd w:val="0"/>
              <w:spacing w:line="240" w:lineRule="auto"/>
              <w:rPr>
                <w:del w:id="12910" w:author="Arjan" w:date="2014-11-11T21:27:00Z"/>
                <w:rFonts w:ascii="Calibri" w:hAnsi="Calibri" w:cs="Arial"/>
                <w:color w:val="0F0F0F"/>
                <w:szCs w:val="24"/>
                <w:lang w:val="nl-NL"/>
              </w:rPr>
            </w:pPr>
            <w:del w:id="12911" w:author="Arjan" w:date="2014-11-11T21:27:00Z">
              <w:r w:rsidRPr="005561F3" w:rsidDel="002A3D94">
                <w:rPr>
                  <w:rFonts w:ascii="Calibri" w:hAnsi="Calibri" w:cs="Arial"/>
                  <w:color w:val="0F0F0F"/>
                  <w:szCs w:val="24"/>
                  <w:lang w:val="nl-NL"/>
                </w:rPr>
                <w:delText xml:space="preserve">1-999 </w:delText>
              </w:r>
            </w:del>
            <w:del w:id="12912" w:author="Arjan" w:date="2014-11-11T16:06:00Z">
              <w:r w:rsidRPr="005561F3" w:rsidDel="00207F2A">
                <w:rPr>
                  <w:rFonts w:ascii="Calibri" w:hAnsi="Calibri" w:cs="Arial"/>
                  <w:color w:val="0F0F0F"/>
                  <w:szCs w:val="24"/>
                  <w:lang w:val="nl-NL"/>
                </w:rPr>
                <w:delText>kalenderdagen</w:delText>
              </w:r>
            </w:del>
          </w:p>
        </w:tc>
      </w:tr>
      <w:tr w:rsidR="00DB1D7F" w:rsidRPr="00BE10FF" w14:paraId="1392947F" w14:textId="77777777" w:rsidTr="00DB1D7F">
        <w:trPr>
          <w:trHeight w:val="215"/>
        </w:trPr>
        <w:tc>
          <w:tcPr>
            <w:tcW w:w="3330" w:type="dxa"/>
            <w:tcBorders>
              <w:top w:val="nil"/>
              <w:left w:val="nil"/>
              <w:bottom w:val="nil"/>
              <w:right w:val="nil"/>
            </w:tcBorders>
          </w:tcPr>
          <w:p w14:paraId="60D3CA32"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materiële historie</w:t>
            </w:r>
          </w:p>
        </w:tc>
        <w:tc>
          <w:tcPr>
            <w:tcW w:w="6030" w:type="dxa"/>
            <w:tcBorders>
              <w:top w:val="nil"/>
              <w:left w:val="nil"/>
              <w:bottom w:val="nil"/>
              <w:right w:val="nil"/>
            </w:tcBorders>
          </w:tcPr>
          <w:p w14:paraId="3800D906"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Ja</w:t>
            </w:r>
          </w:p>
        </w:tc>
      </w:tr>
      <w:tr w:rsidR="00DB1D7F" w:rsidRPr="00BE10FF" w14:paraId="347EDB6E" w14:textId="77777777" w:rsidTr="00DB1D7F">
        <w:trPr>
          <w:trHeight w:val="230"/>
        </w:trPr>
        <w:tc>
          <w:tcPr>
            <w:tcW w:w="3330" w:type="dxa"/>
            <w:tcBorders>
              <w:top w:val="nil"/>
              <w:left w:val="nil"/>
              <w:bottom w:val="nil"/>
              <w:right w:val="nil"/>
            </w:tcBorders>
          </w:tcPr>
          <w:p w14:paraId="79579364"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formele historie</w:t>
            </w:r>
          </w:p>
        </w:tc>
        <w:tc>
          <w:tcPr>
            <w:tcW w:w="6030" w:type="dxa"/>
            <w:tcBorders>
              <w:top w:val="nil"/>
              <w:left w:val="nil"/>
              <w:bottom w:val="nil"/>
              <w:right w:val="nil"/>
            </w:tcBorders>
          </w:tcPr>
          <w:p w14:paraId="2FBE5991"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Nee</w:t>
            </w:r>
          </w:p>
        </w:tc>
      </w:tr>
      <w:tr w:rsidR="00DB1D7F" w:rsidRPr="00BE10FF" w14:paraId="3ED80510" w14:textId="77777777" w:rsidTr="00DB1D7F">
        <w:trPr>
          <w:trHeight w:val="230"/>
        </w:trPr>
        <w:tc>
          <w:tcPr>
            <w:tcW w:w="3330" w:type="dxa"/>
            <w:tcBorders>
              <w:top w:val="nil"/>
              <w:left w:val="nil"/>
              <w:bottom w:val="nil"/>
              <w:right w:val="nil"/>
            </w:tcBorders>
          </w:tcPr>
          <w:p w14:paraId="01B4D6F1" w14:textId="77777777" w:rsidR="00DB1D7F" w:rsidRPr="00BE10FF" w:rsidRDefault="00DB1D7F" w:rsidP="004A3B10">
            <w:pPr>
              <w:widowControl w:val="0"/>
              <w:autoSpaceDE w:val="0"/>
              <w:autoSpaceDN w:val="0"/>
              <w:adjustRightInd w:val="0"/>
              <w:spacing w:line="240" w:lineRule="auto"/>
              <w:rPr>
                <w:rFonts w:ascii="Calibri" w:hAnsi="Calibri" w:cs="Arial"/>
                <w:b/>
                <w:color w:val="000000"/>
                <w:szCs w:val="24"/>
              </w:rPr>
            </w:pPr>
            <w:r w:rsidRPr="00BE10FF">
              <w:rPr>
                <w:rFonts w:ascii="Calibri" w:hAnsi="Calibri" w:cs="Arial"/>
                <w:b/>
                <w:color w:val="000000"/>
                <w:szCs w:val="24"/>
              </w:rPr>
              <w:t>Aanduiding gebeurtenis</w:t>
            </w:r>
          </w:p>
        </w:tc>
        <w:tc>
          <w:tcPr>
            <w:tcW w:w="6030" w:type="dxa"/>
            <w:tcBorders>
              <w:top w:val="nil"/>
              <w:left w:val="nil"/>
              <w:bottom w:val="nil"/>
              <w:right w:val="nil"/>
            </w:tcBorders>
          </w:tcPr>
          <w:p w14:paraId="11A69613"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Nee</w:t>
            </w:r>
          </w:p>
        </w:tc>
      </w:tr>
      <w:tr w:rsidR="00DB1D7F" w:rsidRPr="00BE10FF" w14:paraId="46BAF589" w14:textId="77777777" w:rsidTr="00DB1D7F">
        <w:trPr>
          <w:trHeight w:val="230"/>
        </w:trPr>
        <w:tc>
          <w:tcPr>
            <w:tcW w:w="3330" w:type="dxa"/>
            <w:tcBorders>
              <w:top w:val="nil"/>
              <w:left w:val="nil"/>
              <w:bottom w:val="nil"/>
              <w:right w:val="nil"/>
            </w:tcBorders>
          </w:tcPr>
          <w:p w14:paraId="0046FD19"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Aanduiding brondocument</w:t>
            </w:r>
          </w:p>
        </w:tc>
        <w:tc>
          <w:tcPr>
            <w:tcW w:w="6030" w:type="dxa"/>
            <w:tcBorders>
              <w:top w:val="nil"/>
              <w:left w:val="nil"/>
              <w:bottom w:val="nil"/>
              <w:right w:val="nil"/>
            </w:tcBorders>
          </w:tcPr>
          <w:p w14:paraId="3E686A18"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p>
        </w:tc>
      </w:tr>
      <w:tr w:rsidR="00DB1D7F" w:rsidRPr="00BE10FF" w14:paraId="6C703809" w14:textId="77777777" w:rsidTr="00DB1D7F">
        <w:trPr>
          <w:trHeight w:val="230"/>
        </w:trPr>
        <w:tc>
          <w:tcPr>
            <w:tcW w:w="3330" w:type="dxa"/>
            <w:tcBorders>
              <w:top w:val="nil"/>
              <w:left w:val="nil"/>
              <w:bottom w:val="nil"/>
              <w:right w:val="nil"/>
            </w:tcBorders>
          </w:tcPr>
          <w:p w14:paraId="0D6A5054"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in onderzoek</w:t>
            </w:r>
          </w:p>
        </w:tc>
        <w:tc>
          <w:tcPr>
            <w:tcW w:w="6030" w:type="dxa"/>
            <w:tcBorders>
              <w:top w:val="nil"/>
              <w:left w:val="nil"/>
              <w:bottom w:val="nil"/>
              <w:right w:val="nil"/>
            </w:tcBorders>
          </w:tcPr>
          <w:p w14:paraId="42986BE6"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Nee</w:t>
            </w:r>
          </w:p>
        </w:tc>
      </w:tr>
      <w:tr w:rsidR="00DB1D7F" w:rsidRPr="00BE10FF" w14:paraId="09D40A42" w14:textId="77777777" w:rsidTr="00DB1D7F">
        <w:tc>
          <w:tcPr>
            <w:tcW w:w="3330" w:type="dxa"/>
            <w:tcBorders>
              <w:top w:val="nil"/>
              <w:left w:val="nil"/>
              <w:bottom w:val="nil"/>
              <w:right w:val="nil"/>
            </w:tcBorders>
          </w:tcPr>
          <w:p w14:paraId="2822972C"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Aanduiding strijdigheid/nietigheid</w:t>
            </w:r>
          </w:p>
        </w:tc>
        <w:tc>
          <w:tcPr>
            <w:tcW w:w="6030" w:type="dxa"/>
            <w:tcBorders>
              <w:top w:val="nil"/>
              <w:left w:val="nil"/>
              <w:bottom w:val="nil"/>
              <w:right w:val="nil"/>
            </w:tcBorders>
          </w:tcPr>
          <w:p w14:paraId="520E4E05"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Nee</w:t>
            </w:r>
          </w:p>
        </w:tc>
      </w:tr>
      <w:tr w:rsidR="00DB1D7F" w:rsidRPr="00BE10FF" w14:paraId="14D761DE" w14:textId="77777777" w:rsidTr="00DB1D7F">
        <w:trPr>
          <w:trHeight w:val="230"/>
        </w:trPr>
        <w:tc>
          <w:tcPr>
            <w:tcW w:w="3330" w:type="dxa"/>
            <w:tcBorders>
              <w:top w:val="nil"/>
              <w:left w:val="nil"/>
              <w:bottom w:val="nil"/>
              <w:right w:val="nil"/>
            </w:tcBorders>
          </w:tcPr>
          <w:p w14:paraId="269A43CB"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kardinaliteit</w:t>
            </w:r>
          </w:p>
        </w:tc>
        <w:tc>
          <w:tcPr>
            <w:tcW w:w="6030" w:type="dxa"/>
            <w:tcBorders>
              <w:top w:val="nil"/>
              <w:left w:val="nil"/>
              <w:bottom w:val="nil"/>
              <w:right w:val="nil"/>
            </w:tcBorders>
          </w:tcPr>
          <w:p w14:paraId="072796F8" w14:textId="77777777" w:rsidR="00DB1D7F" w:rsidRPr="00BE10FF" w:rsidRDefault="00DA5D93" w:rsidP="004A3B10">
            <w:pPr>
              <w:widowControl w:val="0"/>
              <w:autoSpaceDE w:val="0"/>
              <w:autoSpaceDN w:val="0"/>
              <w:adjustRightInd w:val="0"/>
              <w:spacing w:line="240" w:lineRule="auto"/>
              <w:rPr>
                <w:rFonts w:ascii="Calibri" w:hAnsi="Calibri" w:cs="Arial"/>
                <w:color w:val="0F0F0F"/>
                <w:szCs w:val="24"/>
              </w:rPr>
            </w:pPr>
            <w:r w:rsidRPr="00BE10FF">
              <w:rPr>
                <w:rFonts w:ascii="Arial" w:hAnsi="Arial" w:cs="Arial"/>
                <w:szCs w:val="24"/>
                <w:lang w:val="en-AU"/>
              </w:rPr>
              <w:fldChar w:fldCharType="begin" w:fldLock="1"/>
            </w:r>
            <w:r w:rsidR="00DB1D7F" w:rsidRPr="00BE10FF">
              <w:rPr>
                <w:rFonts w:ascii="Arial" w:hAnsi="Arial" w:cs="Arial"/>
                <w:szCs w:val="24"/>
                <w:lang w:val="en-AU"/>
              </w:rPr>
              <w:instrText xml:space="preserve">MERGEFIELD </w:instrText>
            </w:r>
            <w:r w:rsidR="00DB1D7F" w:rsidRPr="00BE10FF">
              <w:rPr>
                <w:rFonts w:ascii="Calibri" w:hAnsi="Calibri" w:cs="Arial"/>
                <w:color w:val="0F0F0F"/>
                <w:szCs w:val="24"/>
              </w:rPr>
              <w:instrText>Att.LowerBound</w:instrText>
            </w:r>
            <w:r w:rsidRPr="00BE10FF">
              <w:rPr>
                <w:rFonts w:ascii="Arial" w:hAnsi="Arial" w:cs="Arial"/>
                <w:szCs w:val="24"/>
                <w:lang w:val="en-AU"/>
              </w:rPr>
              <w:fldChar w:fldCharType="separate"/>
            </w:r>
            <w:r w:rsidR="00DB1D7F" w:rsidRPr="00BE10FF">
              <w:rPr>
                <w:rFonts w:ascii="Calibri" w:hAnsi="Calibri" w:cs="Arial"/>
                <w:color w:val="0F0F0F"/>
                <w:szCs w:val="24"/>
              </w:rPr>
              <w:t>1</w:t>
            </w:r>
            <w:r w:rsidRPr="00BE10FF">
              <w:rPr>
                <w:rFonts w:ascii="Arial" w:hAnsi="Arial" w:cs="Arial"/>
                <w:szCs w:val="24"/>
                <w:lang w:val="en-AU"/>
              </w:rPr>
              <w:fldChar w:fldCharType="end"/>
            </w:r>
            <w:r w:rsidR="00DB1D7F" w:rsidRPr="00BE10FF">
              <w:rPr>
                <w:rFonts w:ascii="Calibri" w:hAnsi="Calibri" w:cs="Arial"/>
                <w:color w:val="0F0F0F"/>
                <w:szCs w:val="24"/>
              </w:rPr>
              <w:t xml:space="preserve"> - </w:t>
            </w:r>
            <w:r w:rsidRPr="00BE10FF">
              <w:rPr>
                <w:rFonts w:ascii="Calibri" w:hAnsi="Calibri" w:cs="Arial"/>
                <w:color w:val="0F0F0F"/>
                <w:szCs w:val="24"/>
              </w:rPr>
              <w:fldChar w:fldCharType="begin" w:fldLock="1"/>
            </w:r>
            <w:r w:rsidR="00DB1D7F" w:rsidRPr="00BE10FF">
              <w:rPr>
                <w:rFonts w:ascii="Calibri" w:hAnsi="Calibri" w:cs="Arial"/>
                <w:color w:val="0F0F0F"/>
                <w:szCs w:val="24"/>
              </w:rPr>
              <w:instrText>MERGEFIELD Att.UpperBound</w:instrText>
            </w:r>
            <w:r w:rsidRPr="00BE10FF">
              <w:rPr>
                <w:rFonts w:ascii="Calibri" w:hAnsi="Calibri" w:cs="Arial"/>
                <w:color w:val="0F0F0F"/>
                <w:szCs w:val="24"/>
              </w:rPr>
              <w:fldChar w:fldCharType="separate"/>
            </w:r>
            <w:r w:rsidR="00DB1D7F" w:rsidRPr="00BE10FF">
              <w:rPr>
                <w:rFonts w:ascii="Calibri" w:hAnsi="Calibri" w:cs="Arial"/>
                <w:color w:val="0F0F0F"/>
                <w:szCs w:val="24"/>
              </w:rPr>
              <w:t>1</w:t>
            </w:r>
            <w:r w:rsidRPr="00BE10FF">
              <w:rPr>
                <w:rFonts w:ascii="Calibri" w:hAnsi="Calibri" w:cs="Arial"/>
                <w:color w:val="0F0F0F"/>
                <w:szCs w:val="24"/>
              </w:rPr>
              <w:fldChar w:fldCharType="end"/>
            </w:r>
          </w:p>
        </w:tc>
      </w:tr>
      <w:tr w:rsidR="00DB1D7F" w:rsidRPr="00BE10FF" w14:paraId="644C667B" w14:textId="77777777" w:rsidTr="003D5F9A">
        <w:trPr>
          <w:trHeight w:val="230"/>
        </w:trPr>
        <w:tc>
          <w:tcPr>
            <w:tcW w:w="3330" w:type="dxa"/>
            <w:tcBorders>
              <w:top w:val="nil"/>
              <w:left w:val="nil"/>
              <w:right w:val="nil"/>
            </w:tcBorders>
          </w:tcPr>
          <w:p w14:paraId="25D236D9" w14:textId="77777777"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authentiek</w:t>
            </w:r>
          </w:p>
        </w:tc>
        <w:tc>
          <w:tcPr>
            <w:tcW w:w="6030" w:type="dxa"/>
            <w:tcBorders>
              <w:top w:val="nil"/>
              <w:left w:val="nil"/>
              <w:right w:val="nil"/>
            </w:tcBorders>
          </w:tcPr>
          <w:p w14:paraId="0C8EFB53" w14:textId="77777777"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Gemeentelijk kerngegeven</w:t>
            </w:r>
          </w:p>
        </w:tc>
      </w:tr>
      <w:tr w:rsidR="00DB1D7F" w:rsidRPr="005C14BE" w14:paraId="7CEAA679" w14:textId="77777777" w:rsidTr="003D5F9A">
        <w:trPr>
          <w:trHeight w:val="230"/>
        </w:trPr>
        <w:tc>
          <w:tcPr>
            <w:tcW w:w="3330" w:type="dxa"/>
            <w:tcBorders>
              <w:top w:val="nil"/>
              <w:left w:val="nil"/>
              <w:bottom w:val="single" w:sz="4" w:space="0" w:color="auto"/>
              <w:right w:val="nil"/>
            </w:tcBorders>
          </w:tcPr>
          <w:p w14:paraId="620479E3" w14:textId="77777777" w:rsidR="00DB1D7F" w:rsidRPr="00BE10FF" w:rsidRDefault="00DB1D7F" w:rsidP="004A3B10">
            <w:pPr>
              <w:widowControl w:val="0"/>
              <w:autoSpaceDE w:val="0"/>
              <w:autoSpaceDN w:val="0"/>
              <w:adjustRightInd w:val="0"/>
              <w:spacing w:line="240" w:lineRule="auto"/>
              <w:rPr>
                <w:rFonts w:ascii="Calibri" w:hAnsi="Calibri" w:cs="Arial"/>
                <w:b/>
                <w:color w:val="000000"/>
                <w:szCs w:val="24"/>
              </w:rPr>
            </w:pPr>
            <w:r w:rsidRPr="00BE10FF">
              <w:rPr>
                <w:rFonts w:ascii="Calibri" w:hAnsi="Calibri" w:cs="Arial"/>
                <w:b/>
                <w:color w:val="000000"/>
                <w:szCs w:val="24"/>
              </w:rPr>
              <w:t xml:space="preserve">Regels </w:t>
            </w:r>
          </w:p>
        </w:tc>
        <w:tc>
          <w:tcPr>
            <w:tcW w:w="6030" w:type="dxa"/>
            <w:tcBorders>
              <w:top w:val="nil"/>
              <w:left w:val="nil"/>
              <w:bottom w:val="single" w:sz="4" w:space="0" w:color="auto"/>
              <w:right w:val="nil"/>
            </w:tcBorders>
          </w:tcPr>
          <w:p w14:paraId="60C4E74F" w14:textId="77777777" w:rsidR="00DB1D7F" w:rsidRPr="005561F3" w:rsidRDefault="00DB1D7F" w:rsidP="004A3B10">
            <w:pPr>
              <w:widowControl w:val="0"/>
              <w:autoSpaceDE w:val="0"/>
              <w:autoSpaceDN w:val="0"/>
              <w:adjustRightInd w:val="0"/>
              <w:spacing w:line="240" w:lineRule="auto"/>
              <w:rPr>
                <w:rFonts w:ascii="Calibri" w:hAnsi="Calibri" w:cs="Arial"/>
                <w:color w:val="0F0F0F"/>
                <w:szCs w:val="24"/>
                <w:lang w:val="nl-NL"/>
              </w:rPr>
            </w:pPr>
            <w:r w:rsidRPr="005561F3">
              <w:rPr>
                <w:rFonts w:ascii="Calibri" w:hAnsi="Calibri" w:cs="Arial"/>
                <w:color w:val="0F0F0F"/>
                <w:szCs w:val="24"/>
                <w:lang w:val="nl-NL"/>
              </w:rPr>
              <w:t>De attribuutsoort verandert alleen van waarde (materiële historie) op een datum die gelijk is aan een Versiedatum van het zaaktype.</w:t>
            </w:r>
          </w:p>
        </w:tc>
      </w:tr>
    </w:tbl>
    <w:p w14:paraId="51017BEC" w14:textId="77777777" w:rsidR="002A3D94" w:rsidRPr="0083120B" w:rsidRDefault="002A3D94" w:rsidP="002A3D94">
      <w:pPr>
        <w:widowControl w:val="0"/>
        <w:autoSpaceDE w:val="0"/>
        <w:autoSpaceDN w:val="0"/>
        <w:adjustRightInd w:val="0"/>
        <w:spacing w:before="240" w:after="60" w:line="240" w:lineRule="auto"/>
        <w:outlineLvl w:val="3"/>
        <w:rPr>
          <w:ins w:id="12913" w:author="Arjan" w:date="2014-11-11T21:27:00Z"/>
          <w:rFonts w:ascii="Arial" w:eastAsia="Times New Roman" w:hAnsi="Arial" w:cs="Arial"/>
          <w:b/>
          <w:color w:val="004080"/>
          <w:sz w:val="24"/>
          <w:szCs w:val="24"/>
          <w:lang w:eastAsia="nl-NL"/>
        </w:rPr>
      </w:pPr>
      <w:bookmarkStart w:id="12914" w:name="BKM_FEDE78EF_456A_4fb9_921F_3635440F8F64"/>
      <w:bookmarkEnd w:id="12914"/>
      <w:ins w:id="12915" w:author="Arjan" w:date="2014-11-11T21:27: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ins>
      <w:ins w:id="12916" w:author="Arjan" w:date="2014-11-11T21:28:00Z">
        <w:r>
          <w:rPr>
            <w:rFonts w:ascii="Arial" w:eastAsia="Times New Roman" w:hAnsi="Arial" w:cs="Arial"/>
            <w:b/>
            <w:color w:val="004080"/>
            <w:sz w:val="24"/>
            <w:szCs w:val="24"/>
            <w:lang w:eastAsia="nl-NL"/>
          </w:rPr>
          <w:t>Suba</w:t>
        </w:r>
      </w:ins>
      <w:ins w:id="12917" w:author="Arjan" w:date="2014-11-11T21:27:00Z">
        <w:r>
          <w:rPr>
            <w:rFonts w:ascii="Arial" w:eastAsia="Times New Roman" w:hAnsi="Arial" w:cs="Arial"/>
            <w:b/>
            <w:color w:val="004080"/>
            <w:sz w:val="24"/>
            <w:szCs w:val="24"/>
            <w:lang w:eastAsia="nl-NL"/>
          </w:rPr>
          <w:t>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12918" w:author="Arjan" w:date="2014-11-11T21:28:00Z">
        <w:r>
          <w:rPr>
            <w:rFonts w:ascii="Arial" w:eastAsia="Times New Roman" w:hAnsi="Arial" w:cs="Arial"/>
            <w:b/>
            <w:color w:val="004080"/>
            <w:sz w:val="24"/>
            <w:szCs w:val="24"/>
            <w:lang w:eastAsia="nl-NL"/>
          </w:rPr>
          <w:t>Periodeduur</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2A3D94" w:rsidRPr="00CD63CD" w14:paraId="6E6CA43C" w14:textId="77777777" w:rsidTr="00A044C0">
        <w:trPr>
          <w:trHeight w:val="232"/>
          <w:ins w:id="12919" w:author="Arjan" w:date="2014-11-11T21:27:00Z"/>
        </w:trPr>
        <w:tc>
          <w:tcPr>
            <w:tcW w:w="3780" w:type="dxa"/>
            <w:tcBorders>
              <w:top w:val="single" w:sz="4" w:space="0" w:color="auto"/>
              <w:left w:val="nil"/>
              <w:bottom w:val="nil"/>
              <w:right w:val="nil"/>
            </w:tcBorders>
          </w:tcPr>
          <w:p w14:paraId="40FBF243" w14:textId="77777777" w:rsidR="002A3D94" w:rsidRPr="00CD63CD" w:rsidRDefault="002A3D94" w:rsidP="00A044C0">
            <w:pPr>
              <w:autoSpaceDE w:val="0"/>
              <w:autoSpaceDN w:val="0"/>
              <w:adjustRightInd w:val="0"/>
              <w:spacing w:after="0" w:line="240" w:lineRule="auto"/>
              <w:rPr>
                <w:ins w:id="12920" w:author="Arjan" w:date="2014-11-11T21:27:00Z"/>
                <w:rFonts w:ascii="Arial" w:eastAsia="Times New Roman" w:hAnsi="Arial" w:cs="Arial"/>
                <w:color w:val="000000"/>
                <w:sz w:val="20"/>
                <w:szCs w:val="20"/>
              </w:rPr>
            </w:pPr>
            <w:ins w:id="12921" w:author="Arjan" w:date="2014-11-11T21:27:00Z">
              <w:r w:rsidRPr="00CD63C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1C89D2E7" w14:textId="77777777" w:rsidR="002A3D94" w:rsidRPr="00CD63CD" w:rsidRDefault="002A3D94" w:rsidP="00A044C0">
            <w:pPr>
              <w:autoSpaceDE w:val="0"/>
              <w:autoSpaceDN w:val="0"/>
              <w:adjustRightInd w:val="0"/>
              <w:spacing w:after="0" w:line="240" w:lineRule="auto"/>
              <w:rPr>
                <w:ins w:id="12922" w:author="Arjan" w:date="2014-11-11T21:27:00Z"/>
                <w:rFonts w:ascii="Arial" w:eastAsia="Times New Roman" w:hAnsi="Arial" w:cs="Arial"/>
                <w:color w:val="000000"/>
                <w:sz w:val="20"/>
                <w:szCs w:val="20"/>
              </w:rPr>
            </w:pPr>
            <w:ins w:id="12923" w:author="Arjan" w:date="2014-11-11T21:28:00Z">
              <w:r>
                <w:rPr>
                  <w:rFonts w:ascii="Arial" w:hAnsi="Arial" w:cs="Arial"/>
                  <w:sz w:val="20"/>
                  <w:szCs w:val="20"/>
                  <w:lang w:val="en-AU"/>
                </w:rPr>
                <w:t>Periodeduur</w:t>
              </w:r>
            </w:ins>
          </w:p>
        </w:tc>
      </w:tr>
      <w:tr w:rsidR="002A3D94" w:rsidRPr="00CD63CD" w14:paraId="2D1F2480" w14:textId="77777777" w:rsidTr="00A044C0">
        <w:trPr>
          <w:trHeight w:val="232"/>
          <w:ins w:id="12924" w:author="Arjan" w:date="2014-11-11T21:27:00Z"/>
        </w:trPr>
        <w:tc>
          <w:tcPr>
            <w:tcW w:w="3780" w:type="dxa"/>
            <w:tcBorders>
              <w:top w:val="nil"/>
              <w:left w:val="nil"/>
              <w:bottom w:val="nil"/>
              <w:right w:val="nil"/>
            </w:tcBorders>
          </w:tcPr>
          <w:p w14:paraId="58E5741A" w14:textId="77777777" w:rsidR="002A3D94" w:rsidRPr="00CD63CD" w:rsidRDefault="002A3D94" w:rsidP="00A044C0">
            <w:pPr>
              <w:autoSpaceDE w:val="0"/>
              <w:autoSpaceDN w:val="0"/>
              <w:adjustRightInd w:val="0"/>
              <w:spacing w:after="0" w:line="240" w:lineRule="auto"/>
              <w:rPr>
                <w:ins w:id="12925" w:author="Arjan" w:date="2014-11-11T21:27:00Z"/>
                <w:rFonts w:ascii="Arial" w:eastAsia="Times New Roman" w:hAnsi="Arial" w:cs="Arial"/>
                <w:b/>
                <w:bCs/>
                <w:color w:val="000000"/>
                <w:sz w:val="20"/>
                <w:szCs w:val="20"/>
              </w:rPr>
            </w:pPr>
          </w:p>
        </w:tc>
        <w:tc>
          <w:tcPr>
            <w:tcW w:w="5580" w:type="dxa"/>
            <w:tcBorders>
              <w:top w:val="nil"/>
              <w:left w:val="nil"/>
              <w:bottom w:val="nil"/>
              <w:right w:val="nil"/>
            </w:tcBorders>
          </w:tcPr>
          <w:p w14:paraId="75A3EF45" w14:textId="77777777" w:rsidR="002A3D94" w:rsidRPr="00CD63CD" w:rsidRDefault="002A3D94" w:rsidP="00A044C0">
            <w:pPr>
              <w:autoSpaceDE w:val="0"/>
              <w:autoSpaceDN w:val="0"/>
              <w:adjustRightInd w:val="0"/>
              <w:spacing w:after="0" w:line="240" w:lineRule="auto"/>
              <w:rPr>
                <w:ins w:id="12926" w:author="Arjan" w:date="2014-11-11T21:27:00Z"/>
                <w:rFonts w:ascii="Arial" w:eastAsia="Times New Roman" w:hAnsi="Arial" w:cs="Arial"/>
                <w:color w:val="000000"/>
                <w:sz w:val="20"/>
                <w:szCs w:val="20"/>
              </w:rPr>
            </w:pPr>
          </w:p>
        </w:tc>
      </w:tr>
      <w:tr w:rsidR="002A3D94" w:rsidRPr="00CD63CD" w14:paraId="0246AB1F" w14:textId="77777777" w:rsidTr="00A044C0">
        <w:trPr>
          <w:trHeight w:val="232"/>
          <w:ins w:id="12927" w:author="Arjan" w:date="2014-11-11T21:27:00Z"/>
        </w:trPr>
        <w:tc>
          <w:tcPr>
            <w:tcW w:w="3780" w:type="dxa"/>
            <w:tcBorders>
              <w:top w:val="nil"/>
              <w:left w:val="nil"/>
              <w:bottom w:val="nil"/>
              <w:right w:val="nil"/>
            </w:tcBorders>
          </w:tcPr>
          <w:p w14:paraId="1EC814D9" w14:textId="77777777" w:rsidR="002A3D94" w:rsidRPr="00CD63CD" w:rsidRDefault="002A3D94" w:rsidP="00A044C0">
            <w:pPr>
              <w:autoSpaceDE w:val="0"/>
              <w:autoSpaceDN w:val="0"/>
              <w:adjustRightInd w:val="0"/>
              <w:spacing w:after="0" w:line="240" w:lineRule="auto"/>
              <w:rPr>
                <w:ins w:id="12928" w:author="Arjan" w:date="2014-11-11T21:27:00Z"/>
                <w:rFonts w:ascii="Arial" w:eastAsia="Times New Roman" w:hAnsi="Arial" w:cs="Arial"/>
                <w:color w:val="000000"/>
                <w:sz w:val="20"/>
                <w:szCs w:val="20"/>
              </w:rPr>
            </w:pPr>
            <w:ins w:id="12929" w:author="Arjan" w:date="2014-11-11T21:27:00Z">
              <w:r w:rsidRPr="00CD63C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7CD49435" w14:textId="77777777" w:rsidR="002A3D94" w:rsidRPr="00CD63CD" w:rsidRDefault="002A3D94" w:rsidP="00A044C0">
            <w:pPr>
              <w:autoSpaceDE w:val="0"/>
              <w:autoSpaceDN w:val="0"/>
              <w:adjustRightInd w:val="0"/>
              <w:spacing w:after="0" w:line="240" w:lineRule="auto"/>
              <w:rPr>
                <w:ins w:id="12930" w:author="Arjan" w:date="2014-11-11T21:27:00Z"/>
                <w:rFonts w:ascii="Arial" w:eastAsia="Times New Roman" w:hAnsi="Arial" w:cs="Arial"/>
                <w:color w:val="000000"/>
                <w:sz w:val="20"/>
                <w:szCs w:val="20"/>
              </w:rPr>
            </w:pPr>
            <w:ins w:id="12931" w:author="Arjan" w:date="2014-11-11T21:27:00Z">
              <w:r>
                <w:rPr>
                  <w:rFonts w:ascii="Arial" w:eastAsia="Times New Roman" w:hAnsi="Arial" w:cs="Arial"/>
                  <w:color w:val="000000"/>
                  <w:sz w:val="20"/>
                  <w:szCs w:val="20"/>
                </w:rPr>
                <w:t>ZTC</w:t>
              </w:r>
            </w:ins>
          </w:p>
        </w:tc>
      </w:tr>
      <w:tr w:rsidR="002A3D94" w:rsidRPr="00CD63CD" w14:paraId="51E473DF" w14:textId="77777777" w:rsidTr="00A044C0">
        <w:trPr>
          <w:trHeight w:val="232"/>
          <w:ins w:id="12932" w:author="Arjan" w:date="2014-11-11T21:27:00Z"/>
        </w:trPr>
        <w:tc>
          <w:tcPr>
            <w:tcW w:w="3780" w:type="dxa"/>
            <w:tcBorders>
              <w:top w:val="nil"/>
              <w:left w:val="nil"/>
              <w:bottom w:val="nil"/>
              <w:right w:val="nil"/>
            </w:tcBorders>
          </w:tcPr>
          <w:p w14:paraId="6C1F6D18" w14:textId="77777777" w:rsidR="002A3D94" w:rsidRPr="00CD63CD" w:rsidRDefault="002A3D94" w:rsidP="00A044C0">
            <w:pPr>
              <w:autoSpaceDE w:val="0"/>
              <w:autoSpaceDN w:val="0"/>
              <w:adjustRightInd w:val="0"/>
              <w:spacing w:after="0" w:line="240" w:lineRule="auto"/>
              <w:rPr>
                <w:ins w:id="12933" w:author="Arjan" w:date="2014-11-11T21:27:00Z"/>
                <w:rFonts w:ascii="Arial" w:eastAsia="Times New Roman" w:hAnsi="Arial" w:cs="Arial"/>
                <w:b/>
                <w:bCs/>
                <w:color w:val="000000"/>
                <w:sz w:val="20"/>
                <w:szCs w:val="20"/>
              </w:rPr>
            </w:pPr>
          </w:p>
        </w:tc>
        <w:tc>
          <w:tcPr>
            <w:tcW w:w="5580" w:type="dxa"/>
            <w:tcBorders>
              <w:top w:val="nil"/>
              <w:left w:val="nil"/>
              <w:bottom w:val="nil"/>
              <w:right w:val="nil"/>
            </w:tcBorders>
          </w:tcPr>
          <w:p w14:paraId="0CA931B4" w14:textId="77777777" w:rsidR="002A3D94" w:rsidRPr="00CD63CD" w:rsidRDefault="002A3D94" w:rsidP="00A044C0">
            <w:pPr>
              <w:autoSpaceDE w:val="0"/>
              <w:autoSpaceDN w:val="0"/>
              <w:adjustRightInd w:val="0"/>
              <w:spacing w:after="0" w:line="240" w:lineRule="auto"/>
              <w:rPr>
                <w:ins w:id="12934" w:author="Arjan" w:date="2014-11-11T21:27:00Z"/>
                <w:rFonts w:ascii="Arial" w:eastAsia="Times New Roman" w:hAnsi="Arial" w:cs="Arial"/>
                <w:color w:val="000000"/>
                <w:sz w:val="20"/>
                <w:szCs w:val="20"/>
              </w:rPr>
            </w:pPr>
          </w:p>
        </w:tc>
      </w:tr>
      <w:tr w:rsidR="002A3D94" w:rsidRPr="00CD63CD" w14:paraId="40F9FCB7" w14:textId="77777777" w:rsidTr="00A044C0">
        <w:trPr>
          <w:trHeight w:val="232"/>
          <w:ins w:id="12935" w:author="Arjan" w:date="2014-11-11T21:27:00Z"/>
        </w:trPr>
        <w:tc>
          <w:tcPr>
            <w:tcW w:w="3780" w:type="dxa"/>
            <w:tcBorders>
              <w:top w:val="nil"/>
              <w:left w:val="nil"/>
              <w:bottom w:val="nil"/>
              <w:right w:val="nil"/>
            </w:tcBorders>
          </w:tcPr>
          <w:p w14:paraId="443E15AB" w14:textId="77777777" w:rsidR="002A3D94" w:rsidRPr="00CD63CD" w:rsidRDefault="002A3D94" w:rsidP="00A044C0">
            <w:pPr>
              <w:autoSpaceDE w:val="0"/>
              <w:autoSpaceDN w:val="0"/>
              <w:adjustRightInd w:val="0"/>
              <w:spacing w:after="0" w:line="240" w:lineRule="auto"/>
              <w:rPr>
                <w:ins w:id="12936" w:author="Arjan" w:date="2014-11-11T21:27:00Z"/>
                <w:rFonts w:ascii="Arial" w:eastAsia="Times New Roman" w:hAnsi="Arial" w:cs="Arial"/>
                <w:color w:val="000000"/>
                <w:sz w:val="20"/>
                <w:szCs w:val="20"/>
              </w:rPr>
            </w:pPr>
            <w:ins w:id="12937" w:author="Arjan" w:date="2014-11-11T21:27:00Z">
              <w:r w:rsidRPr="00CD63C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1CD20AEE" w14:textId="77777777" w:rsidR="002A3D94" w:rsidRPr="00CD63CD" w:rsidRDefault="002A3D94" w:rsidP="00A044C0">
            <w:pPr>
              <w:autoSpaceDE w:val="0"/>
              <w:autoSpaceDN w:val="0"/>
              <w:adjustRightInd w:val="0"/>
              <w:spacing w:after="0" w:line="240" w:lineRule="auto"/>
              <w:rPr>
                <w:ins w:id="12938" w:author="Arjan" w:date="2014-11-11T21:27:00Z"/>
                <w:rFonts w:ascii="Arial" w:eastAsia="Times New Roman" w:hAnsi="Arial" w:cs="Arial"/>
                <w:color w:val="000000"/>
                <w:sz w:val="20"/>
                <w:szCs w:val="20"/>
              </w:rPr>
            </w:pPr>
          </w:p>
        </w:tc>
      </w:tr>
      <w:tr w:rsidR="002A3D94" w:rsidRPr="00CD63CD" w14:paraId="10014292" w14:textId="77777777" w:rsidTr="00A044C0">
        <w:trPr>
          <w:trHeight w:val="232"/>
          <w:ins w:id="12939" w:author="Arjan" w:date="2014-11-11T21:27:00Z"/>
        </w:trPr>
        <w:tc>
          <w:tcPr>
            <w:tcW w:w="3780" w:type="dxa"/>
            <w:tcBorders>
              <w:top w:val="nil"/>
              <w:left w:val="nil"/>
              <w:bottom w:val="nil"/>
              <w:right w:val="nil"/>
            </w:tcBorders>
          </w:tcPr>
          <w:p w14:paraId="5160D16B" w14:textId="77777777" w:rsidR="002A3D94" w:rsidRPr="00CD63CD" w:rsidRDefault="002A3D94" w:rsidP="00A044C0">
            <w:pPr>
              <w:autoSpaceDE w:val="0"/>
              <w:autoSpaceDN w:val="0"/>
              <w:adjustRightInd w:val="0"/>
              <w:spacing w:after="0" w:line="240" w:lineRule="auto"/>
              <w:rPr>
                <w:ins w:id="12940" w:author="Arjan" w:date="2014-11-11T21:27:00Z"/>
                <w:rFonts w:ascii="Arial" w:eastAsia="Times New Roman" w:hAnsi="Arial" w:cs="Arial"/>
                <w:b/>
                <w:bCs/>
                <w:color w:val="000000"/>
                <w:sz w:val="20"/>
                <w:szCs w:val="20"/>
              </w:rPr>
            </w:pPr>
          </w:p>
        </w:tc>
        <w:tc>
          <w:tcPr>
            <w:tcW w:w="5580" w:type="dxa"/>
            <w:tcBorders>
              <w:top w:val="nil"/>
              <w:left w:val="nil"/>
              <w:bottom w:val="nil"/>
              <w:right w:val="nil"/>
            </w:tcBorders>
          </w:tcPr>
          <w:p w14:paraId="0A4EE704" w14:textId="77777777" w:rsidR="002A3D94" w:rsidRPr="00CD63CD" w:rsidRDefault="002A3D94" w:rsidP="00A044C0">
            <w:pPr>
              <w:autoSpaceDE w:val="0"/>
              <w:autoSpaceDN w:val="0"/>
              <w:adjustRightInd w:val="0"/>
              <w:spacing w:after="0" w:line="240" w:lineRule="auto"/>
              <w:rPr>
                <w:ins w:id="12941" w:author="Arjan" w:date="2014-11-11T21:27:00Z"/>
                <w:rFonts w:ascii="Arial" w:eastAsia="Times New Roman" w:hAnsi="Arial" w:cs="Arial"/>
                <w:color w:val="000000"/>
                <w:sz w:val="20"/>
                <w:szCs w:val="20"/>
              </w:rPr>
            </w:pPr>
          </w:p>
        </w:tc>
      </w:tr>
      <w:tr w:rsidR="002A3D94" w:rsidRPr="00CD63CD" w14:paraId="2F63C00B" w14:textId="77777777" w:rsidTr="00A044C0">
        <w:trPr>
          <w:trHeight w:val="232"/>
          <w:ins w:id="12942" w:author="Arjan" w:date="2014-11-11T21:27:00Z"/>
        </w:trPr>
        <w:tc>
          <w:tcPr>
            <w:tcW w:w="3780" w:type="dxa"/>
            <w:tcBorders>
              <w:top w:val="nil"/>
              <w:left w:val="nil"/>
              <w:bottom w:val="nil"/>
              <w:right w:val="nil"/>
            </w:tcBorders>
          </w:tcPr>
          <w:p w14:paraId="1B63A4C5" w14:textId="77777777" w:rsidR="002A3D94" w:rsidRPr="00CD63CD" w:rsidRDefault="002A3D94" w:rsidP="00A044C0">
            <w:pPr>
              <w:autoSpaceDE w:val="0"/>
              <w:autoSpaceDN w:val="0"/>
              <w:adjustRightInd w:val="0"/>
              <w:spacing w:after="0" w:line="240" w:lineRule="auto"/>
              <w:rPr>
                <w:ins w:id="12943" w:author="Arjan" w:date="2014-11-11T21:27:00Z"/>
                <w:rFonts w:ascii="Arial" w:eastAsia="Times New Roman" w:hAnsi="Arial" w:cs="Arial"/>
                <w:color w:val="000000"/>
                <w:sz w:val="20"/>
                <w:szCs w:val="20"/>
              </w:rPr>
            </w:pPr>
            <w:ins w:id="12944" w:author="Arjan" w:date="2014-11-11T21:27:00Z">
              <w:r w:rsidRPr="00CD63C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58B4E937" w14:textId="77777777" w:rsidR="002A3D94" w:rsidRPr="00CD63CD" w:rsidRDefault="002A3D94" w:rsidP="00A044C0">
            <w:pPr>
              <w:autoSpaceDE w:val="0"/>
              <w:autoSpaceDN w:val="0"/>
              <w:adjustRightInd w:val="0"/>
              <w:spacing w:after="0" w:line="240" w:lineRule="auto"/>
              <w:rPr>
                <w:ins w:id="12945" w:author="Arjan" w:date="2014-11-11T21:27:00Z"/>
                <w:rFonts w:ascii="Arial" w:eastAsia="Times New Roman" w:hAnsi="Arial" w:cs="Arial"/>
                <w:color w:val="000000"/>
                <w:sz w:val="20"/>
                <w:szCs w:val="20"/>
              </w:rPr>
            </w:pPr>
            <w:ins w:id="12946" w:author="Arjan" w:date="2014-11-11T21:28:00Z">
              <w:r>
                <w:rPr>
                  <w:rFonts w:ascii="Arial" w:hAnsi="Arial" w:cs="Arial"/>
                  <w:sz w:val="20"/>
                  <w:szCs w:val="20"/>
                  <w:lang w:val="en-AU"/>
                </w:rPr>
                <w:t>duur</w:t>
              </w:r>
            </w:ins>
          </w:p>
        </w:tc>
      </w:tr>
      <w:tr w:rsidR="002A3D94" w:rsidRPr="00CD63CD" w14:paraId="358B746C" w14:textId="77777777" w:rsidTr="00A044C0">
        <w:trPr>
          <w:trHeight w:val="232"/>
          <w:ins w:id="12947" w:author="Arjan" w:date="2014-11-11T21:27:00Z"/>
        </w:trPr>
        <w:tc>
          <w:tcPr>
            <w:tcW w:w="3780" w:type="dxa"/>
            <w:tcBorders>
              <w:top w:val="nil"/>
              <w:left w:val="nil"/>
              <w:bottom w:val="nil"/>
              <w:right w:val="nil"/>
            </w:tcBorders>
          </w:tcPr>
          <w:p w14:paraId="20CB3067" w14:textId="77777777" w:rsidR="002A3D94" w:rsidRPr="00CD63CD" w:rsidRDefault="002A3D94" w:rsidP="00A044C0">
            <w:pPr>
              <w:autoSpaceDE w:val="0"/>
              <w:autoSpaceDN w:val="0"/>
              <w:adjustRightInd w:val="0"/>
              <w:spacing w:after="0" w:line="240" w:lineRule="auto"/>
              <w:rPr>
                <w:ins w:id="12948" w:author="Arjan" w:date="2014-11-11T21:27:00Z"/>
                <w:rFonts w:ascii="Arial" w:eastAsia="Times New Roman" w:hAnsi="Arial" w:cs="Arial"/>
                <w:b/>
                <w:bCs/>
                <w:color w:val="000000"/>
                <w:sz w:val="20"/>
                <w:szCs w:val="20"/>
              </w:rPr>
            </w:pPr>
          </w:p>
        </w:tc>
        <w:tc>
          <w:tcPr>
            <w:tcW w:w="5580" w:type="dxa"/>
            <w:tcBorders>
              <w:top w:val="nil"/>
              <w:left w:val="nil"/>
              <w:bottom w:val="nil"/>
              <w:right w:val="nil"/>
            </w:tcBorders>
          </w:tcPr>
          <w:p w14:paraId="2E0CA10E" w14:textId="77777777" w:rsidR="002A3D94" w:rsidRPr="00CD63CD" w:rsidRDefault="002A3D94" w:rsidP="00A044C0">
            <w:pPr>
              <w:autoSpaceDE w:val="0"/>
              <w:autoSpaceDN w:val="0"/>
              <w:adjustRightInd w:val="0"/>
              <w:spacing w:after="0" w:line="240" w:lineRule="auto"/>
              <w:rPr>
                <w:ins w:id="12949" w:author="Arjan" w:date="2014-11-11T21:27:00Z"/>
                <w:rFonts w:ascii="Arial" w:eastAsia="Times New Roman" w:hAnsi="Arial" w:cs="Arial"/>
                <w:color w:val="000000"/>
                <w:sz w:val="20"/>
                <w:szCs w:val="20"/>
              </w:rPr>
            </w:pPr>
          </w:p>
        </w:tc>
      </w:tr>
      <w:tr w:rsidR="002A3D94" w:rsidRPr="005C14BE" w14:paraId="73915F64" w14:textId="77777777" w:rsidTr="00A044C0">
        <w:trPr>
          <w:trHeight w:val="232"/>
          <w:ins w:id="12950" w:author="Arjan" w:date="2014-11-11T21:27:00Z"/>
        </w:trPr>
        <w:tc>
          <w:tcPr>
            <w:tcW w:w="3780" w:type="dxa"/>
            <w:tcBorders>
              <w:top w:val="nil"/>
              <w:left w:val="nil"/>
              <w:bottom w:val="nil"/>
              <w:right w:val="nil"/>
            </w:tcBorders>
          </w:tcPr>
          <w:p w14:paraId="41FE2103" w14:textId="77777777" w:rsidR="002A3D94" w:rsidRPr="00CD63CD" w:rsidRDefault="002A3D94" w:rsidP="00A044C0">
            <w:pPr>
              <w:autoSpaceDE w:val="0"/>
              <w:autoSpaceDN w:val="0"/>
              <w:adjustRightInd w:val="0"/>
              <w:spacing w:after="0" w:line="240" w:lineRule="auto"/>
              <w:rPr>
                <w:ins w:id="12951" w:author="Arjan" w:date="2014-11-11T21:27:00Z"/>
                <w:rFonts w:ascii="Arial" w:eastAsia="Times New Roman" w:hAnsi="Arial" w:cs="Arial"/>
                <w:color w:val="000000"/>
                <w:sz w:val="20"/>
                <w:szCs w:val="20"/>
              </w:rPr>
            </w:pPr>
            <w:ins w:id="12952" w:author="Arjan" w:date="2014-11-11T21:27:00Z">
              <w:r w:rsidRPr="00CD63C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4D453865" w14:textId="77777777" w:rsidR="002A3D94" w:rsidRPr="00DD0F4F" w:rsidRDefault="002A3D94" w:rsidP="00A044C0">
            <w:pPr>
              <w:autoSpaceDE w:val="0"/>
              <w:autoSpaceDN w:val="0"/>
              <w:adjustRightInd w:val="0"/>
              <w:spacing w:after="0" w:line="240" w:lineRule="auto"/>
              <w:rPr>
                <w:ins w:id="12953" w:author="Arjan" w:date="2014-11-11T21:27:00Z"/>
                <w:rFonts w:ascii="Arial" w:eastAsia="Times New Roman" w:hAnsi="Arial" w:cs="Arial"/>
                <w:color w:val="000000"/>
                <w:sz w:val="20"/>
                <w:szCs w:val="20"/>
                <w:lang w:val="nl-NL"/>
              </w:rPr>
            </w:pPr>
            <w:ins w:id="12954" w:author="Arjan" w:date="2014-11-11T21:29:00Z">
              <w:r>
                <w:rPr>
                  <w:rFonts w:ascii="Arial" w:eastAsia="Times New Roman" w:hAnsi="Arial" w:cs="Arial"/>
                  <w:color w:val="000000"/>
                  <w:sz w:val="20"/>
                  <w:szCs w:val="20"/>
                  <w:lang w:val="nl-NL"/>
                </w:rPr>
                <w:t>Het aantal tijdseenheden van de doorlooptijd van de behandeling</w:t>
              </w:r>
            </w:ins>
            <w:ins w:id="12955" w:author="Arjan" w:date="2014-11-11T21:30:00Z">
              <w:r>
                <w:rPr>
                  <w:rFonts w:ascii="Arial" w:eastAsia="Times New Roman" w:hAnsi="Arial" w:cs="Arial"/>
                  <w:color w:val="000000"/>
                  <w:sz w:val="20"/>
                  <w:szCs w:val="20"/>
                  <w:lang w:val="nl-NL"/>
                </w:rPr>
                <w:t>.</w:t>
              </w:r>
            </w:ins>
          </w:p>
        </w:tc>
      </w:tr>
      <w:tr w:rsidR="002A3D94" w:rsidRPr="005C14BE" w14:paraId="0C626F88" w14:textId="77777777" w:rsidTr="00A044C0">
        <w:trPr>
          <w:trHeight w:val="232"/>
          <w:ins w:id="12956" w:author="Arjan" w:date="2014-11-11T21:27:00Z"/>
        </w:trPr>
        <w:tc>
          <w:tcPr>
            <w:tcW w:w="3780" w:type="dxa"/>
            <w:tcBorders>
              <w:top w:val="nil"/>
              <w:left w:val="nil"/>
              <w:bottom w:val="nil"/>
              <w:right w:val="nil"/>
            </w:tcBorders>
          </w:tcPr>
          <w:p w14:paraId="2B058454" w14:textId="77777777" w:rsidR="002A3D94" w:rsidRPr="00DD0F4F" w:rsidRDefault="002A3D94" w:rsidP="00A044C0">
            <w:pPr>
              <w:autoSpaceDE w:val="0"/>
              <w:autoSpaceDN w:val="0"/>
              <w:adjustRightInd w:val="0"/>
              <w:spacing w:after="0" w:line="240" w:lineRule="auto"/>
              <w:rPr>
                <w:ins w:id="12957" w:author="Arjan" w:date="2014-11-11T21:27: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0DB24DE1" w14:textId="77777777" w:rsidR="002A3D94" w:rsidRPr="00DD0F4F" w:rsidRDefault="002A3D94" w:rsidP="00A044C0">
            <w:pPr>
              <w:autoSpaceDE w:val="0"/>
              <w:autoSpaceDN w:val="0"/>
              <w:adjustRightInd w:val="0"/>
              <w:spacing w:after="0" w:line="240" w:lineRule="auto"/>
              <w:rPr>
                <w:ins w:id="12958" w:author="Arjan" w:date="2014-11-11T21:27:00Z"/>
                <w:rFonts w:ascii="Arial" w:eastAsia="Times New Roman" w:hAnsi="Arial" w:cs="Arial"/>
                <w:color w:val="000000"/>
                <w:sz w:val="20"/>
                <w:szCs w:val="20"/>
                <w:lang w:val="nl-NL"/>
              </w:rPr>
            </w:pPr>
          </w:p>
        </w:tc>
      </w:tr>
      <w:tr w:rsidR="002A3D94" w:rsidRPr="00CD63CD" w14:paraId="11BC774C" w14:textId="77777777" w:rsidTr="00A044C0">
        <w:trPr>
          <w:trHeight w:val="232"/>
          <w:ins w:id="12959" w:author="Arjan" w:date="2014-11-11T21:27:00Z"/>
        </w:trPr>
        <w:tc>
          <w:tcPr>
            <w:tcW w:w="3780" w:type="dxa"/>
            <w:tcBorders>
              <w:top w:val="nil"/>
              <w:left w:val="nil"/>
              <w:bottom w:val="nil"/>
              <w:right w:val="nil"/>
            </w:tcBorders>
          </w:tcPr>
          <w:p w14:paraId="375D7020" w14:textId="77777777" w:rsidR="002A3D94" w:rsidRPr="00CD63CD" w:rsidRDefault="002A3D94" w:rsidP="00A044C0">
            <w:pPr>
              <w:autoSpaceDE w:val="0"/>
              <w:autoSpaceDN w:val="0"/>
              <w:adjustRightInd w:val="0"/>
              <w:spacing w:after="0" w:line="240" w:lineRule="auto"/>
              <w:rPr>
                <w:ins w:id="12960" w:author="Arjan" w:date="2014-11-11T21:27:00Z"/>
                <w:rFonts w:ascii="Arial" w:eastAsia="Times New Roman" w:hAnsi="Arial" w:cs="Arial"/>
                <w:color w:val="000000"/>
                <w:sz w:val="20"/>
                <w:szCs w:val="20"/>
              </w:rPr>
            </w:pPr>
            <w:ins w:id="12961" w:author="Arjan" w:date="2014-11-11T21:27:00Z">
              <w:r w:rsidRPr="00CD63C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16A34C8D" w14:textId="77777777" w:rsidR="002A3D94" w:rsidRPr="00CD63CD" w:rsidRDefault="002A3D94" w:rsidP="00A044C0">
            <w:pPr>
              <w:autoSpaceDE w:val="0"/>
              <w:autoSpaceDN w:val="0"/>
              <w:adjustRightInd w:val="0"/>
              <w:spacing w:after="0" w:line="240" w:lineRule="auto"/>
              <w:rPr>
                <w:ins w:id="12962" w:author="Arjan" w:date="2014-11-11T21:27:00Z"/>
                <w:rFonts w:ascii="Arial" w:eastAsia="Times New Roman" w:hAnsi="Arial" w:cs="Arial"/>
                <w:color w:val="000000"/>
                <w:sz w:val="20"/>
                <w:szCs w:val="20"/>
              </w:rPr>
            </w:pPr>
            <w:ins w:id="12963" w:author="Arjan" w:date="2014-11-11T21:27:00Z">
              <w:r>
                <w:rPr>
                  <w:rFonts w:ascii="Arial" w:eastAsia="Times New Roman" w:hAnsi="Arial" w:cs="Arial"/>
                  <w:color w:val="000000"/>
                  <w:sz w:val="20"/>
                  <w:szCs w:val="20"/>
                </w:rPr>
                <w:t>ZTC</w:t>
              </w:r>
              <w:r w:rsidRPr="00717312">
                <w:rPr>
                  <w:rFonts w:ascii="Arial" w:eastAsia="Times New Roman" w:hAnsi="Arial" w:cs="Arial"/>
                  <w:color w:val="000000"/>
                  <w:sz w:val="20"/>
                  <w:szCs w:val="20"/>
                </w:rPr>
                <w:t xml:space="preserve"> </w:t>
              </w:r>
            </w:ins>
          </w:p>
        </w:tc>
      </w:tr>
      <w:tr w:rsidR="002A3D94" w:rsidRPr="00CD63CD" w14:paraId="50ABD8F0" w14:textId="77777777" w:rsidTr="00A044C0">
        <w:trPr>
          <w:trHeight w:val="232"/>
          <w:ins w:id="12964" w:author="Arjan" w:date="2014-11-11T21:27:00Z"/>
        </w:trPr>
        <w:tc>
          <w:tcPr>
            <w:tcW w:w="3780" w:type="dxa"/>
            <w:tcBorders>
              <w:top w:val="nil"/>
              <w:left w:val="nil"/>
              <w:bottom w:val="nil"/>
              <w:right w:val="nil"/>
            </w:tcBorders>
          </w:tcPr>
          <w:p w14:paraId="06394953" w14:textId="77777777" w:rsidR="002A3D94" w:rsidRPr="00CD63CD" w:rsidRDefault="002A3D94" w:rsidP="00A044C0">
            <w:pPr>
              <w:autoSpaceDE w:val="0"/>
              <w:autoSpaceDN w:val="0"/>
              <w:adjustRightInd w:val="0"/>
              <w:spacing w:after="0" w:line="240" w:lineRule="auto"/>
              <w:rPr>
                <w:ins w:id="12965" w:author="Arjan" w:date="2014-11-11T21:27:00Z"/>
                <w:rFonts w:ascii="Arial" w:eastAsia="Times New Roman" w:hAnsi="Arial" w:cs="Arial"/>
                <w:b/>
                <w:bCs/>
                <w:color w:val="000000"/>
                <w:sz w:val="20"/>
                <w:szCs w:val="20"/>
              </w:rPr>
            </w:pPr>
          </w:p>
        </w:tc>
        <w:tc>
          <w:tcPr>
            <w:tcW w:w="5580" w:type="dxa"/>
            <w:tcBorders>
              <w:top w:val="nil"/>
              <w:left w:val="nil"/>
              <w:bottom w:val="nil"/>
              <w:right w:val="nil"/>
            </w:tcBorders>
          </w:tcPr>
          <w:p w14:paraId="5EBE96CB" w14:textId="77777777" w:rsidR="002A3D94" w:rsidRPr="00CD63CD" w:rsidRDefault="002A3D94" w:rsidP="00A044C0">
            <w:pPr>
              <w:autoSpaceDE w:val="0"/>
              <w:autoSpaceDN w:val="0"/>
              <w:adjustRightInd w:val="0"/>
              <w:spacing w:after="0" w:line="240" w:lineRule="auto"/>
              <w:rPr>
                <w:ins w:id="12966" w:author="Arjan" w:date="2014-11-11T21:27:00Z"/>
                <w:rFonts w:ascii="Arial" w:eastAsia="Times New Roman" w:hAnsi="Arial" w:cs="Arial"/>
                <w:color w:val="000000"/>
                <w:sz w:val="20"/>
                <w:szCs w:val="20"/>
              </w:rPr>
            </w:pPr>
          </w:p>
        </w:tc>
      </w:tr>
      <w:tr w:rsidR="002A3D94" w:rsidRPr="00CD63CD" w14:paraId="02EC8779" w14:textId="77777777" w:rsidTr="00A044C0">
        <w:trPr>
          <w:trHeight w:val="232"/>
          <w:ins w:id="12967" w:author="Arjan" w:date="2014-11-11T21:27:00Z"/>
        </w:trPr>
        <w:tc>
          <w:tcPr>
            <w:tcW w:w="3780" w:type="dxa"/>
            <w:tcBorders>
              <w:top w:val="nil"/>
              <w:left w:val="nil"/>
              <w:bottom w:val="nil"/>
              <w:right w:val="nil"/>
            </w:tcBorders>
          </w:tcPr>
          <w:p w14:paraId="6BAE5E4E" w14:textId="77777777" w:rsidR="002A3D94" w:rsidRPr="00CD63CD" w:rsidRDefault="002A3D94" w:rsidP="00A044C0">
            <w:pPr>
              <w:autoSpaceDE w:val="0"/>
              <w:autoSpaceDN w:val="0"/>
              <w:adjustRightInd w:val="0"/>
              <w:spacing w:after="0" w:line="240" w:lineRule="auto"/>
              <w:rPr>
                <w:ins w:id="12968" w:author="Arjan" w:date="2014-11-11T21:27:00Z"/>
                <w:rFonts w:ascii="Arial" w:eastAsia="Times New Roman" w:hAnsi="Arial" w:cs="Arial"/>
                <w:color w:val="000000"/>
                <w:sz w:val="20"/>
                <w:szCs w:val="20"/>
              </w:rPr>
            </w:pPr>
            <w:ins w:id="12969" w:author="Arjan" w:date="2014-11-11T21:27:00Z">
              <w:r w:rsidRPr="00CD63C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1B64BE7D" w14:textId="77777777" w:rsidR="002A3D94" w:rsidRPr="00CD63CD" w:rsidRDefault="002A3D94" w:rsidP="00A044C0">
            <w:pPr>
              <w:autoSpaceDE w:val="0"/>
              <w:autoSpaceDN w:val="0"/>
              <w:adjustRightInd w:val="0"/>
              <w:spacing w:after="0" w:line="240" w:lineRule="auto"/>
              <w:rPr>
                <w:ins w:id="12970" w:author="Arjan" w:date="2014-11-11T21:27:00Z"/>
                <w:rFonts w:ascii="Arial" w:eastAsia="Times New Roman" w:hAnsi="Arial" w:cs="Arial"/>
                <w:color w:val="000000"/>
                <w:sz w:val="20"/>
                <w:szCs w:val="20"/>
              </w:rPr>
            </w:pPr>
            <w:ins w:id="12971" w:author="Arjan" w:date="2014-11-11T21:27:00Z">
              <w:r w:rsidRPr="00717312">
                <w:rPr>
                  <w:rFonts w:ascii="Arial" w:eastAsia="Times New Roman" w:hAnsi="Arial" w:cs="Arial"/>
                  <w:color w:val="000000"/>
                  <w:sz w:val="20"/>
                  <w:szCs w:val="20"/>
                </w:rPr>
                <w:t>1-</w:t>
              </w:r>
              <w:r>
                <w:rPr>
                  <w:rFonts w:ascii="Arial" w:eastAsia="Times New Roman" w:hAnsi="Arial" w:cs="Arial"/>
                  <w:color w:val="000000"/>
                  <w:sz w:val="20"/>
                  <w:szCs w:val="20"/>
                </w:rPr>
                <w:t>11</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ins>
          </w:p>
        </w:tc>
      </w:tr>
      <w:tr w:rsidR="002A3D94" w:rsidRPr="00CD63CD" w14:paraId="4D23A553" w14:textId="77777777" w:rsidTr="00A044C0">
        <w:trPr>
          <w:trHeight w:val="232"/>
          <w:ins w:id="12972" w:author="Arjan" w:date="2014-11-11T21:27:00Z"/>
        </w:trPr>
        <w:tc>
          <w:tcPr>
            <w:tcW w:w="3780" w:type="dxa"/>
            <w:tcBorders>
              <w:top w:val="nil"/>
              <w:left w:val="nil"/>
              <w:bottom w:val="nil"/>
              <w:right w:val="nil"/>
            </w:tcBorders>
          </w:tcPr>
          <w:p w14:paraId="4715DA10" w14:textId="77777777" w:rsidR="002A3D94" w:rsidRPr="00CD63CD" w:rsidRDefault="002A3D94" w:rsidP="00A044C0">
            <w:pPr>
              <w:autoSpaceDE w:val="0"/>
              <w:autoSpaceDN w:val="0"/>
              <w:adjustRightInd w:val="0"/>
              <w:spacing w:after="0" w:line="240" w:lineRule="auto"/>
              <w:rPr>
                <w:ins w:id="12973" w:author="Arjan" w:date="2014-11-11T21:27:00Z"/>
                <w:rFonts w:ascii="Arial" w:eastAsia="Times New Roman" w:hAnsi="Arial" w:cs="Arial"/>
                <w:b/>
                <w:bCs/>
                <w:color w:val="000000"/>
                <w:sz w:val="20"/>
                <w:szCs w:val="20"/>
              </w:rPr>
            </w:pPr>
          </w:p>
        </w:tc>
        <w:tc>
          <w:tcPr>
            <w:tcW w:w="5580" w:type="dxa"/>
            <w:tcBorders>
              <w:top w:val="nil"/>
              <w:left w:val="nil"/>
              <w:bottom w:val="nil"/>
              <w:right w:val="nil"/>
            </w:tcBorders>
          </w:tcPr>
          <w:p w14:paraId="2C5B7EFE" w14:textId="77777777" w:rsidR="002A3D94" w:rsidRPr="00CD63CD" w:rsidRDefault="002A3D94" w:rsidP="00A044C0">
            <w:pPr>
              <w:autoSpaceDE w:val="0"/>
              <w:autoSpaceDN w:val="0"/>
              <w:adjustRightInd w:val="0"/>
              <w:spacing w:after="0" w:line="240" w:lineRule="auto"/>
              <w:rPr>
                <w:ins w:id="12974" w:author="Arjan" w:date="2014-11-11T21:27:00Z"/>
                <w:rFonts w:ascii="Arial" w:eastAsia="Times New Roman" w:hAnsi="Arial" w:cs="Arial"/>
                <w:color w:val="000000"/>
                <w:sz w:val="20"/>
                <w:szCs w:val="20"/>
              </w:rPr>
            </w:pPr>
          </w:p>
        </w:tc>
      </w:tr>
      <w:tr w:rsidR="002A3D94" w:rsidRPr="005E066D" w14:paraId="6270370B" w14:textId="77777777" w:rsidTr="00A044C0">
        <w:trPr>
          <w:trHeight w:val="232"/>
          <w:ins w:id="12975" w:author="Arjan" w:date="2014-11-11T21:27:00Z"/>
        </w:trPr>
        <w:tc>
          <w:tcPr>
            <w:tcW w:w="3780" w:type="dxa"/>
            <w:tcBorders>
              <w:top w:val="nil"/>
              <w:left w:val="nil"/>
              <w:bottom w:val="nil"/>
              <w:right w:val="nil"/>
            </w:tcBorders>
          </w:tcPr>
          <w:p w14:paraId="6B8A2CD4" w14:textId="77777777" w:rsidR="002A3D94" w:rsidRPr="00CD63CD" w:rsidRDefault="002A3D94" w:rsidP="00A044C0">
            <w:pPr>
              <w:autoSpaceDE w:val="0"/>
              <w:autoSpaceDN w:val="0"/>
              <w:adjustRightInd w:val="0"/>
              <w:spacing w:after="0" w:line="240" w:lineRule="auto"/>
              <w:rPr>
                <w:ins w:id="12976" w:author="Arjan" w:date="2014-11-11T21:27:00Z"/>
                <w:rFonts w:ascii="Arial" w:eastAsia="Times New Roman" w:hAnsi="Arial" w:cs="Arial"/>
                <w:color w:val="000000"/>
                <w:sz w:val="20"/>
                <w:szCs w:val="20"/>
              </w:rPr>
            </w:pPr>
            <w:ins w:id="12977" w:author="Arjan" w:date="2014-11-11T21:27:00Z">
              <w:r w:rsidRPr="00CD63C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2EE6AC64" w14:textId="77777777" w:rsidR="002A3D94" w:rsidRPr="00DD0F4F" w:rsidRDefault="00BC2154" w:rsidP="00A044C0">
            <w:pPr>
              <w:autoSpaceDE w:val="0"/>
              <w:autoSpaceDN w:val="0"/>
              <w:adjustRightInd w:val="0"/>
              <w:spacing w:after="0" w:line="240" w:lineRule="auto"/>
              <w:rPr>
                <w:ins w:id="12978" w:author="Arjan" w:date="2014-11-11T21:27:00Z"/>
                <w:rFonts w:ascii="Arial" w:eastAsia="Times New Roman" w:hAnsi="Arial" w:cs="Arial"/>
                <w:color w:val="000000"/>
                <w:sz w:val="20"/>
                <w:szCs w:val="20"/>
                <w:lang w:val="nl-NL"/>
              </w:rPr>
            </w:pPr>
            <w:ins w:id="12979" w:author="Arjan" w:date="2014-12-01T13:11:00Z">
              <w:r>
                <w:rPr>
                  <w:rFonts w:ascii="Arial" w:eastAsia="Times New Roman" w:hAnsi="Arial" w:cs="Arial"/>
                  <w:color w:val="000000"/>
                  <w:sz w:val="20"/>
                  <w:szCs w:val="20"/>
                  <w:lang w:val="nl-NL"/>
                </w:rPr>
                <w:t xml:space="preserve">Afhankelijk van de waarde van ‘Periode-eenheid’ betreft dit het aantal </w:t>
              </w:r>
              <w:r w:rsidRPr="00BC2154">
                <w:rPr>
                  <w:rFonts w:ascii="Arial" w:eastAsia="Times New Roman" w:hAnsi="Arial" w:cs="Arial"/>
                  <w:color w:val="000000"/>
                  <w:sz w:val="20"/>
                  <w:szCs w:val="20"/>
                  <w:lang w:val="nl-NL"/>
                </w:rPr>
                <w:t>werkdag</w:t>
              </w:r>
              <w:r>
                <w:rPr>
                  <w:rFonts w:ascii="Arial" w:eastAsia="Times New Roman" w:hAnsi="Arial" w:cs="Arial"/>
                  <w:color w:val="000000"/>
                  <w:sz w:val="20"/>
                  <w:szCs w:val="20"/>
                  <w:lang w:val="nl-NL"/>
                </w:rPr>
                <w:t xml:space="preserve">en, </w:t>
              </w:r>
              <w:r w:rsidRPr="00BC2154">
                <w:rPr>
                  <w:rFonts w:ascii="Arial" w:eastAsia="Times New Roman" w:hAnsi="Arial" w:cs="Arial"/>
                  <w:color w:val="000000"/>
                  <w:sz w:val="20"/>
                  <w:szCs w:val="20"/>
                  <w:lang w:val="nl-NL"/>
                </w:rPr>
                <w:t>kalenderdag</w:t>
              </w:r>
              <w:r>
                <w:rPr>
                  <w:rFonts w:ascii="Arial" w:eastAsia="Times New Roman" w:hAnsi="Arial" w:cs="Arial"/>
                  <w:color w:val="000000"/>
                  <w:sz w:val="20"/>
                  <w:szCs w:val="20"/>
                  <w:lang w:val="nl-NL"/>
                </w:rPr>
                <w:t xml:space="preserve">en , weken, </w:t>
              </w:r>
              <w:r w:rsidRPr="00BC2154">
                <w:rPr>
                  <w:rFonts w:ascii="Arial" w:eastAsia="Times New Roman" w:hAnsi="Arial" w:cs="Arial"/>
                  <w:color w:val="000000"/>
                  <w:sz w:val="20"/>
                  <w:szCs w:val="20"/>
                  <w:lang w:val="nl-NL"/>
                </w:rPr>
                <w:t>maand</w:t>
              </w:r>
              <w:r>
                <w:rPr>
                  <w:rFonts w:ascii="Arial" w:eastAsia="Times New Roman" w:hAnsi="Arial" w:cs="Arial"/>
                  <w:color w:val="000000"/>
                  <w:sz w:val="20"/>
                  <w:szCs w:val="20"/>
                  <w:lang w:val="nl-NL"/>
                </w:rPr>
                <w:t xml:space="preserve">en of </w:t>
              </w:r>
              <w:r w:rsidRPr="00BC2154">
                <w:rPr>
                  <w:rFonts w:ascii="Arial" w:eastAsia="Times New Roman" w:hAnsi="Arial" w:cs="Arial"/>
                  <w:color w:val="000000"/>
                  <w:sz w:val="20"/>
                  <w:szCs w:val="20"/>
                  <w:lang w:val="nl-NL"/>
                </w:rPr>
                <w:t>jar</w:t>
              </w:r>
              <w:r>
                <w:rPr>
                  <w:rFonts w:ascii="Arial" w:eastAsia="Times New Roman" w:hAnsi="Arial" w:cs="Arial"/>
                  <w:color w:val="000000"/>
                  <w:sz w:val="20"/>
                  <w:szCs w:val="20"/>
                  <w:lang w:val="nl-NL"/>
                </w:rPr>
                <w:t>en</w:t>
              </w:r>
              <w:r w:rsidRPr="00BC2154">
                <w:rPr>
                  <w:rFonts w:ascii="Arial" w:eastAsia="Times New Roman" w:hAnsi="Arial" w:cs="Arial"/>
                  <w:color w:val="000000"/>
                  <w:sz w:val="20"/>
                  <w:szCs w:val="20"/>
                  <w:lang w:val="nl-NL"/>
                </w:rPr>
                <w:t xml:space="preserve"> </w:t>
              </w:r>
              <w:r>
                <w:rPr>
                  <w:rFonts w:ascii="Arial" w:eastAsia="Times New Roman" w:hAnsi="Arial" w:cs="Arial"/>
                  <w:color w:val="000000"/>
                  <w:sz w:val="20"/>
                  <w:szCs w:val="20"/>
                  <w:lang w:val="nl-NL"/>
                </w:rPr>
                <w:t xml:space="preserve">van de termijn. </w:t>
              </w:r>
              <w:r>
                <w:rPr>
                  <w:rFonts w:ascii="Arial" w:eastAsia="Times New Roman" w:hAnsi="Arial" w:cs="Arial"/>
                  <w:color w:val="000000"/>
                  <w:sz w:val="20"/>
                  <w:szCs w:val="20"/>
                  <w:lang w:val="nl-NL"/>
                </w:rPr>
                <w:br/>
              </w:r>
            </w:ins>
            <w:ins w:id="12980" w:author="Arjan" w:date="2014-11-11T21:34:00Z">
              <w:r w:rsidR="00A044C0">
                <w:rPr>
                  <w:rFonts w:ascii="Arial" w:eastAsia="Times New Roman" w:hAnsi="Arial" w:cs="Arial"/>
                  <w:color w:val="000000"/>
                  <w:sz w:val="20"/>
                  <w:szCs w:val="20"/>
                  <w:lang w:val="nl-NL"/>
                </w:rPr>
                <w:t>Het betreft een subattribuutsoort van de groepattribuutsoort ‘</w:t>
              </w:r>
              <w:r w:rsidR="00DA5D93" w:rsidRPr="00BE10FF">
                <w:rPr>
                  <w:rFonts w:ascii="Arial" w:hAnsi="Arial" w:cs="Arial"/>
                  <w:szCs w:val="24"/>
                  <w:lang w:val="en-AU"/>
                </w:rPr>
                <w:fldChar w:fldCharType="begin" w:fldLock="1"/>
              </w:r>
              <w:r w:rsidR="00A044C0" w:rsidRPr="00BE10FF">
                <w:rPr>
                  <w:rFonts w:ascii="Arial" w:hAnsi="Arial" w:cs="Arial"/>
                  <w:szCs w:val="24"/>
                  <w:lang w:val="en-AU"/>
                </w:rPr>
                <w:instrText xml:space="preserve">MERGEFIELD </w:instrText>
              </w:r>
              <w:r w:rsidR="00A044C0" w:rsidRPr="00BE10FF">
                <w:rPr>
                  <w:rFonts w:ascii="Calibri" w:hAnsi="Calibri" w:cs="Arial"/>
                  <w:color w:val="0F0F0F"/>
                  <w:szCs w:val="24"/>
                </w:rPr>
                <w:instrText>Att.Name</w:instrText>
              </w:r>
              <w:r w:rsidR="00DA5D93" w:rsidRPr="00BE10FF">
                <w:rPr>
                  <w:rFonts w:ascii="Arial" w:hAnsi="Arial" w:cs="Arial"/>
                  <w:szCs w:val="24"/>
                  <w:lang w:val="en-AU"/>
                </w:rPr>
                <w:fldChar w:fldCharType="separate"/>
              </w:r>
              <w:r w:rsidR="00A044C0" w:rsidRPr="00BE10FF">
                <w:rPr>
                  <w:rFonts w:ascii="Calibri" w:hAnsi="Calibri" w:cs="Arial"/>
                  <w:color w:val="0F0F0F"/>
                  <w:szCs w:val="24"/>
                </w:rPr>
                <w:t>Doorlooptijd behandeling</w:t>
              </w:r>
              <w:r w:rsidR="00DA5D93" w:rsidRPr="00BE10FF">
                <w:rPr>
                  <w:rFonts w:ascii="Arial" w:hAnsi="Arial" w:cs="Arial"/>
                  <w:szCs w:val="24"/>
                  <w:lang w:val="en-AU"/>
                </w:rPr>
                <w:fldChar w:fldCharType="end"/>
              </w:r>
              <w:r w:rsidR="00A044C0">
                <w:rPr>
                  <w:rFonts w:ascii="Arial" w:hAnsi="Arial" w:cs="Arial"/>
                  <w:szCs w:val="24"/>
                  <w:lang w:val="en-AU"/>
                </w:rPr>
                <w:t>’</w:t>
              </w:r>
            </w:ins>
          </w:p>
        </w:tc>
      </w:tr>
      <w:tr w:rsidR="002A3D94" w:rsidRPr="005E066D" w14:paraId="1618050B" w14:textId="77777777" w:rsidTr="00A044C0">
        <w:trPr>
          <w:trHeight w:val="232"/>
          <w:ins w:id="12981" w:author="Arjan" w:date="2014-11-11T21:27:00Z"/>
        </w:trPr>
        <w:tc>
          <w:tcPr>
            <w:tcW w:w="3780" w:type="dxa"/>
            <w:tcBorders>
              <w:top w:val="nil"/>
              <w:left w:val="nil"/>
              <w:bottom w:val="nil"/>
              <w:right w:val="nil"/>
            </w:tcBorders>
          </w:tcPr>
          <w:p w14:paraId="05FC7C1D" w14:textId="77777777" w:rsidR="002A3D94" w:rsidRPr="00DD0F4F" w:rsidRDefault="002A3D94" w:rsidP="00A044C0">
            <w:pPr>
              <w:autoSpaceDE w:val="0"/>
              <w:autoSpaceDN w:val="0"/>
              <w:adjustRightInd w:val="0"/>
              <w:spacing w:after="0" w:line="240" w:lineRule="auto"/>
              <w:rPr>
                <w:ins w:id="12982" w:author="Arjan" w:date="2014-11-11T21:27: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42321337" w14:textId="77777777" w:rsidR="002A3D94" w:rsidRPr="00DD0F4F" w:rsidRDefault="002A3D94" w:rsidP="00A044C0">
            <w:pPr>
              <w:autoSpaceDE w:val="0"/>
              <w:autoSpaceDN w:val="0"/>
              <w:adjustRightInd w:val="0"/>
              <w:spacing w:after="0" w:line="240" w:lineRule="auto"/>
              <w:rPr>
                <w:ins w:id="12983" w:author="Arjan" w:date="2014-11-11T21:27:00Z"/>
                <w:rFonts w:ascii="Arial" w:eastAsia="Times New Roman" w:hAnsi="Arial" w:cs="Arial"/>
                <w:color w:val="000000"/>
                <w:sz w:val="20"/>
                <w:szCs w:val="20"/>
                <w:lang w:val="nl-NL"/>
              </w:rPr>
            </w:pPr>
          </w:p>
        </w:tc>
      </w:tr>
      <w:tr w:rsidR="002A3D94" w:rsidRPr="00CD63CD" w14:paraId="748D4687" w14:textId="77777777" w:rsidTr="00A044C0">
        <w:trPr>
          <w:trHeight w:val="232"/>
          <w:ins w:id="12984" w:author="Arjan" w:date="2014-11-11T21:27:00Z"/>
        </w:trPr>
        <w:tc>
          <w:tcPr>
            <w:tcW w:w="3780" w:type="dxa"/>
            <w:tcBorders>
              <w:top w:val="nil"/>
              <w:left w:val="nil"/>
              <w:bottom w:val="nil"/>
              <w:right w:val="nil"/>
            </w:tcBorders>
          </w:tcPr>
          <w:p w14:paraId="3286253A" w14:textId="77777777" w:rsidR="002A3D94" w:rsidRPr="00CD63CD" w:rsidRDefault="002A3D94" w:rsidP="00A044C0">
            <w:pPr>
              <w:autoSpaceDE w:val="0"/>
              <w:autoSpaceDN w:val="0"/>
              <w:adjustRightInd w:val="0"/>
              <w:spacing w:after="0" w:line="240" w:lineRule="auto"/>
              <w:rPr>
                <w:ins w:id="12985" w:author="Arjan" w:date="2014-11-11T21:27:00Z"/>
                <w:rFonts w:ascii="Arial" w:eastAsia="Times New Roman" w:hAnsi="Arial" w:cs="Arial"/>
                <w:color w:val="000000"/>
                <w:sz w:val="20"/>
                <w:szCs w:val="20"/>
              </w:rPr>
            </w:pPr>
            <w:ins w:id="12986" w:author="Arjan" w:date="2014-11-11T21:27:00Z">
              <w:r w:rsidRPr="00CD63C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5F4EFEAE" w14:textId="77777777" w:rsidR="002A3D94" w:rsidRPr="00CD63CD" w:rsidRDefault="002A3D94" w:rsidP="00A044C0">
            <w:pPr>
              <w:autoSpaceDE w:val="0"/>
              <w:autoSpaceDN w:val="0"/>
              <w:adjustRightInd w:val="0"/>
              <w:spacing w:after="0" w:line="240" w:lineRule="auto"/>
              <w:rPr>
                <w:ins w:id="12987" w:author="Arjan" w:date="2014-11-11T21:27:00Z"/>
                <w:rFonts w:ascii="Arial" w:eastAsia="Times New Roman" w:hAnsi="Arial" w:cs="Arial"/>
                <w:color w:val="000000"/>
                <w:sz w:val="20"/>
                <w:szCs w:val="20"/>
              </w:rPr>
            </w:pPr>
            <w:ins w:id="12988" w:author="Arjan" w:date="2014-11-11T21:30:00Z">
              <w:r>
                <w:rPr>
                  <w:rFonts w:ascii="Arial" w:hAnsi="Arial" w:cs="Arial"/>
                  <w:sz w:val="20"/>
                  <w:szCs w:val="20"/>
                  <w:lang w:val="en-AU"/>
                </w:rPr>
                <w:t>N3</w:t>
              </w:r>
            </w:ins>
          </w:p>
        </w:tc>
      </w:tr>
      <w:tr w:rsidR="002A3D94" w:rsidRPr="00CD63CD" w14:paraId="760F9763" w14:textId="77777777" w:rsidTr="00A044C0">
        <w:trPr>
          <w:trHeight w:val="232"/>
          <w:ins w:id="12989" w:author="Arjan" w:date="2014-11-11T21:27:00Z"/>
        </w:trPr>
        <w:tc>
          <w:tcPr>
            <w:tcW w:w="3780" w:type="dxa"/>
            <w:tcBorders>
              <w:top w:val="nil"/>
              <w:left w:val="nil"/>
              <w:bottom w:val="nil"/>
              <w:right w:val="nil"/>
            </w:tcBorders>
          </w:tcPr>
          <w:p w14:paraId="6AD7A9C4" w14:textId="77777777" w:rsidR="002A3D94" w:rsidRPr="00CD63CD" w:rsidRDefault="002A3D94" w:rsidP="00A044C0">
            <w:pPr>
              <w:autoSpaceDE w:val="0"/>
              <w:autoSpaceDN w:val="0"/>
              <w:adjustRightInd w:val="0"/>
              <w:spacing w:after="0" w:line="240" w:lineRule="auto"/>
              <w:rPr>
                <w:ins w:id="12990" w:author="Arjan" w:date="2014-11-11T21:27:00Z"/>
                <w:rFonts w:ascii="Arial" w:eastAsia="Times New Roman" w:hAnsi="Arial" w:cs="Arial"/>
                <w:b/>
                <w:bCs/>
                <w:color w:val="000000"/>
                <w:sz w:val="20"/>
                <w:szCs w:val="20"/>
              </w:rPr>
            </w:pPr>
          </w:p>
        </w:tc>
        <w:tc>
          <w:tcPr>
            <w:tcW w:w="5580" w:type="dxa"/>
            <w:tcBorders>
              <w:top w:val="nil"/>
              <w:left w:val="nil"/>
              <w:bottom w:val="nil"/>
              <w:right w:val="nil"/>
            </w:tcBorders>
          </w:tcPr>
          <w:p w14:paraId="6E98C6CD" w14:textId="77777777" w:rsidR="002A3D94" w:rsidRPr="00CD63CD" w:rsidRDefault="002A3D94" w:rsidP="00A044C0">
            <w:pPr>
              <w:autoSpaceDE w:val="0"/>
              <w:autoSpaceDN w:val="0"/>
              <w:adjustRightInd w:val="0"/>
              <w:spacing w:after="0" w:line="240" w:lineRule="auto"/>
              <w:rPr>
                <w:ins w:id="12991" w:author="Arjan" w:date="2014-11-11T21:27:00Z"/>
                <w:rFonts w:ascii="Arial" w:eastAsia="Times New Roman" w:hAnsi="Arial" w:cs="Arial"/>
                <w:color w:val="000000"/>
                <w:sz w:val="20"/>
                <w:szCs w:val="20"/>
              </w:rPr>
            </w:pPr>
          </w:p>
        </w:tc>
      </w:tr>
      <w:tr w:rsidR="002A3D94" w:rsidRPr="005E066D" w14:paraId="28C30561" w14:textId="77777777" w:rsidTr="00A044C0">
        <w:trPr>
          <w:trHeight w:val="232"/>
          <w:ins w:id="12992" w:author="Arjan" w:date="2014-11-11T21:27:00Z"/>
        </w:trPr>
        <w:tc>
          <w:tcPr>
            <w:tcW w:w="3780" w:type="dxa"/>
            <w:tcBorders>
              <w:top w:val="nil"/>
              <w:left w:val="nil"/>
              <w:bottom w:val="nil"/>
              <w:right w:val="nil"/>
            </w:tcBorders>
          </w:tcPr>
          <w:p w14:paraId="4F2FA6FA" w14:textId="77777777" w:rsidR="002A3D94" w:rsidRPr="00CD63CD" w:rsidRDefault="002A3D94" w:rsidP="00A044C0">
            <w:pPr>
              <w:autoSpaceDE w:val="0"/>
              <w:autoSpaceDN w:val="0"/>
              <w:adjustRightInd w:val="0"/>
              <w:spacing w:after="0" w:line="240" w:lineRule="auto"/>
              <w:rPr>
                <w:ins w:id="12993" w:author="Arjan" w:date="2014-11-11T21:27:00Z"/>
                <w:rFonts w:ascii="Arial" w:eastAsia="Times New Roman" w:hAnsi="Arial" w:cs="Arial"/>
                <w:color w:val="000000"/>
                <w:sz w:val="20"/>
                <w:szCs w:val="20"/>
              </w:rPr>
            </w:pPr>
            <w:ins w:id="12994" w:author="Arjan" w:date="2014-11-11T21:27:00Z">
              <w:r w:rsidRPr="00CD63C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7225A1F4" w14:textId="77777777" w:rsidR="002A3D94" w:rsidRPr="00DD0F4F" w:rsidRDefault="002A3D94" w:rsidP="00A044C0">
            <w:pPr>
              <w:autoSpaceDE w:val="0"/>
              <w:autoSpaceDN w:val="0"/>
              <w:adjustRightInd w:val="0"/>
              <w:spacing w:after="0" w:line="240" w:lineRule="auto"/>
              <w:rPr>
                <w:ins w:id="12995" w:author="Arjan" w:date="2014-11-11T21:27:00Z"/>
                <w:rFonts w:ascii="Arial" w:eastAsia="Times New Roman" w:hAnsi="Arial" w:cs="Arial"/>
                <w:color w:val="000000"/>
                <w:sz w:val="20"/>
                <w:szCs w:val="20"/>
                <w:lang w:val="nl-NL"/>
              </w:rPr>
            </w:pPr>
            <w:ins w:id="12996" w:author="Arjan" w:date="2014-11-11T21:30:00Z">
              <w:r>
                <w:rPr>
                  <w:rFonts w:ascii="Arial" w:eastAsia="Times New Roman" w:hAnsi="Arial" w:cs="Arial"/>
                  <w:color w:val="000000"/>
                  <w:sz w:val="20"/>
                  <w:szCs w:val="20"/>
                  <w:lang w:val="nl-NL"/>
                </w:rPr>
                <w:t>1 - 999</w:t>
              </w:r>
            </w:ins>
          </w:p>
        </w:tc>
      </w:tr>
      <w:tr w:rsidR="002A3D94" w:rsidRPr="005E066D" w14:paraId="75B2ADAF" w14:textId="77777777" w:rsidTr="00A044C0">
        <w:trPr>
          <w:trHeight w:val="232"/>
          <w:ins w:id="12997" w:author="Arjan" w:date="2014-11-11T21:27:00Z"/>
        </w:trPr>
        <w:tc>
          <w:tcPr>
            <w:tcW w:w="3780" w:type="dxa"/>
            <w:tcBorders>
              <w:top w:val="nil"/>
              <w:left w:val="nil"/>
              <w:bottom w:val="nil"/>
              <w:right w:val="nil"/>
            </w:tcBorders>
          </w:tcPr>
          <w:p w14:paraId="5CB217E7" w14:textId="77777777" w:rsidR="002A3D94" w:rsidRPr="00DD0F4F" w:rsidRDefault="002A3D94" w:rsidP="00A044C0">
            <w:pPr>
              <w:autoSpaceDE w:val="0"/>
              <w:autoSpaceDN w:val="0"/>
              <w:adjustRightInd w:val="0"/>
              <w:spacing w:after="0" w:line="240" w:lineRule="auto"/>
              <w:rPr>
                <w:ins w:id="12998" w:author="Arjan" w:date="2014-11-11T21:27: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374BE591" w14:textId="77777777" w:rsidR="002A3D94" w:rsidRPr="00DD0F4F" w:rsidRDefault="002A3D94" w:rsidP="00A044C0">
            <w:pPr>
              <w:autoSpaceDE w:val="0"/>
              <w:autoSpaceDN w:val="0"/>
              <w:adjustRightInd w:val="0"/>
              <w:spacing w:after="0" w:line="240" w:lineRule="auto"/>
              <w:rPr>
                <w:ins w:id="12999" w:author="Arjan" w:date="2014-11-11T21:27:00Z"/>
                <w:rFonts w:ascii="Arial" w:eastAsia="Times New Roman" w:hAnsi="Arial" w:cs="Arial"/>
                <w:color w:val="000000"/>
                <w:sz w:val="20"/>
                <w:szCs w:val="20"/>
                <w:lang w:val="nl-NL"/>
              </w:rPr>
            </w:pPr>
          </w:p>
        </w:tc>
      </w:tr>
      <w:tr w:rsidR="002A3D94" w:rsidRPr="00CD63CD" w14:paraId="2FFA96B3" w14:textId="77777777" w:rsidTr="00A044C0">
        <w:trPr>
          <w:trHeight w:val="232"/>
          <w:ins w:id="13000" w:author="Arjan" w:date="2014-11-11T21:27:00Z"/>
        </w:trPr>
        <w:tc>
          <w:tcPr>
            <w:tcW w:w="3780" w:type="dxa"/>
            <w:tcBorders>
              <w:top w:val="nil"/>
              <w:left w:val="nil"/>
              <w:bottom w:val="nil"/>
              <w:right w:val="nil"/>
            </w:tcBorders>
          </w:tcPr>
          <w:p w14:paraId="62BE13C0" w14:textId="77777777" w:rsidR="002A3D94" w:rsidRPr="00CD63CD" w:rsidRDefault="002A3D94" w:rsidP="00A044C0">
            <w:pPr>
              <w:autoSpaceDE w:val="0"/>
              <w:autoSpaceDN w:val="0"/>
              <w:adjustRightInd w:val="0"/>
              <w:spacing w:after="0" w:line="240" w:lineRule="auto"/>
              <w:rPr>
                <w:ins w:id="13001" w:author="Arjan" w:date="2014-11-11T21:27:00Z"/>
                <w:rFonts w:ascii="Arial" w:eastAsia="Times New Roman" w:hAnsi="Arial" w:cs="Arial"/>
                <w:color w:val="000000"/>
                <w:sz w:val="20"/>
                <w:szCs w:val="20"/>
              </w:rPr>
            </w:pPr>
            <w:ins w:id="13002" w:author="Arjan" w:date="2014-11-11T21:27:00Z">
              <w:r w:rsidRPr="00CD63C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31088C49" w14:textId="77777777" w:rsidR="002A3D94" w:rsidRPr="00CD63CD" w:rsidRDefault="002A3D94" w:rsidP="00A044C0">
            <w:pPr>
              <w:autoSpaceDE w:val="0"/>
              <w:autoSpaceDN w:val="0"/>
              <w:adjustRightInd w:val="0"/>
              <w:spacing w:after="0" w:line="240" w:lineRule="auto"/>
              <w:rPr>
                <w:ins w:id="13003" w:author="Arjan" w:date="2014-11-11T21:27:00Z"/>
                <w:rFonts w:ascii="Arial" w:eastAsia="Times New Roman" w:hAnsi="Arial" w:cs="Arial"/>
                <w:color w:val="000000"/>
                <w:sz w:val="20"/>
                <w:szCs w:val="20"/>
              </w:rPr>
            </w:pPr>
            <w:ins w:id="13004" w:author="Arjan" w:date="2014-11-11T21:30:00Z">
              <w:r>
                <w:rPr>
                  <w:rFonts w:ascii="Arial" w:eastAsia="Times New Roman" w:hAnsi="Arial" w:cs="Arial"/>
                  <w:color w:val="000000"/>
                  <w:sz w:val="20"/>
                  <w:szCs w:val="20"/>
                </w:rPr>
                <w:t>Zie groep</w:t>
              </w:r>
            </w:ins>
          </w:p>
        </w:tc>
      </w:tr>
      <w:tr w:rsidR="002A3D94" w:rsidRPr="00CD63CD" w14:paraId="5490E105" w14:textId="77777777" w:rsidTr="00A044C0">
        <w:trPr>
          <w:trHeight w:val="232"/>
          <w:ins w:id="13005" w:author="Arjan" w:date="2014-11-11T21:27:00Z"/>
        </w:trPr>
        <w:tc>
          <w:tcPr>
            <w:tcW w:w="3780" w:type="dxa"/>
            <w:tcBorders>
              <w:top w:val="nil"/>
              <w:left w:val="nil"/>
              <w:bottom w:val="nil"/>
              <w:right w:val="nil"/>
            </w:tcBorders>
          </w:tcPr>
          <w:p w14:paraId="3B742420" w14:textId="77777777" w:rsidR="002A3D94" w:rsidRPr="00CD63CD" w:rsidRDefault="002A3D94" w:rsidP="00A044C0">
            <w:pPr>
              <w:autoSpaceDE w:val="0"/>
              <w:autoSpaceDN w:val="0"/>
              <w:adjustRightInd w:val="0"/>
              <w:spacing w:after="0" w:line="240" w:lineRule="auto"/>
              <w:rPr>
                <w:ins w:id="13006" w:author="Arjan" w:date="2014-11-11T21:27:00Z"/>
                <w:rFonts w:ascii="Arial" w:eastAsia="Times New Roman" w:hAnsi="Arial" w:cs="Arial"/>
                <w:b/>
                <w:bCs/>
                <w:color w:val="000000"/>
                <w:sz w:val="20"/>
                <w:szCs w:val="20"/>
              </w:rPr>
            </w:pPr>
          </w:p>
        </w:tc>
        <w:tc>
          <w:tcPr>
            <w:tcW w:w="5580" w:type="dxa"/>
            <w:tcBorders>
              <w:top w:val="nil"/>
              <w:left w:val="nil"/>
              <w:bottom w:val="nil"/>
              <w:right w:val="nil"/>
            </w:tcBorders>
          </w:tcPr>
          <w:p w14:paraId="719AA3F5" w14:textId="77777777" w:rsidR="002A3D94" w:rsidRPr="00CD63CD" w:rsidRDefault="002A3D94" w:rsidP="00A044C0">
            <w:pPr>
              <w:autoSpaceDE w:val="0"/>
              <w:autoSpaceDN w:val="0"/>
              <w:adjustRightInd w:val="0"/>
              <w:spacing w:after="0" w:line="240" w:lineRule="auto"/>
              <w:rPr>
                <w:ins w:id="13007" w:author="Arjan" w:date="2014-11-11T21:27:00Z"/>
                <w:rFonts w:ascii="Arial" w:eastAsia="Times New Roman" w:hAnsi="Arial" w:cs="Arial"/>
                <w:color w:val="000000"/>
                <w:sz w:val="20"/>
                <w:szCs w:val="20"/>
              </w:rPr>
            </w:pPr>
          </w:p>
        </w:tc>
      </w:tr>
      <w:tr w:rsidR="002A3D94" w:rsidRPr="00CD63CD" w14:paraId="329990D7" w14:textId="77777777" w:rsidTr="00A044C0">
        <w:trPr>
          <w:trHeight w:val="232"/>
          <w:ins w:id="13008" w:author="Arjan" w:date="2014-11-11T21:27:00Z"/>
        </w:trPr>
        <w:tc>
          <w:tcPr>
            <w:tcW w:w="3780" w:type="dxa"/>
            <w:tcBorders>
              <w:top w:val="nil"/>
              <w:left w:val="nil"/>
              <w:bottom w:val="nil"/>
              <w:right w:val="nil"/>
            </w:tcBorders>
          </w:tcPr>
          <w:p w14:paraId="55154FC3" w14:textId="77777777" w:rsidR="002A3D94" w:rsidRPr="00CD63CD" w:rsidRDefault="002A3D94" w:rsidP="00A044C0">
            <w:pPr>
              <w:autoSpaceDE w:val="0"/>
              <w:autoSpaceDN w:val="0"/>
              <w:adjustRightInd w:val="0"/>
              <w:spacing w:after="0" w:line="240" w:lineRule="auto"/>
              <w:rPr>
                <w:ins w:id="13009" w:author="Arjan" w:date="2014-11-11T21:27:00Z"/>
                <w:rFonts w:ascii="Arial" w:eastAsia="Times New Roman" w:hAnsi="Arial" w:cs="Arial"/>
                <w:color w:val="000000"/>
                <w:sz w:val="20"/>
                <w:szCs w:val="20"/>
              </w:rPr>
            </w:pPr>
            <w:ins w:id="13010" w:author="Arjan" w:date="2014-11-11T21:27:00Z">
              <w:r w:rsidRPr="00CD63C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2DA1C89A" w14:textId="77777777" w:rsidR="002A3D94" w:rsidRPr="00CD63CD" w:rsidRDefault="002A3D94" w:rsidP="00A044C0">
            <w:pPr>
              <w:autoSpaceDE w:val="0"/>
              <w:autoSpaceDN w:val="0"/>
              <w:adjustRightInd w:val="0"/>
              <w:spacing w:after="0" w:line="240" w:lineRule="auto"/>
              <w:rPr>
                <w:ins w:id="13011" w:author="Arjan" w:date="2014-11-11T21:27:00Z"/>
                <w:rFonts w:ascii="Arial" w:eastAsia="Times New Roman" w:hAnsi="Arial" w:cs="Arial"/>
                <w:color w:val="000000"/>
                <w:sz w:val="20"/>
                <w:szCs w:val="20"/>
              </w:rPr>
            </w:pPr>
            <w:ins w:id="13012" w:author="Arjan" w:date="2014-11-11T21:30:00Z">
              <w:r>
                <w:rPr>
                  <w:rFonts w:ascii="Arial" w:eastAsia="Times New Roman" w:hAnsi="Arial" w:cs="Arial"/>
                  <w:color w:val="000000"/>
                  <w:sz w:val="20"/>
                  <w:szCs w:val="20"/>
                </w:rPr>
                <w:t>Zie groep</w:t>
              </w:r>
            </w:ins>
          </w:p>
        </w:tc>
      </w:tr>
      <w:tr w:rsidR="002A3D94" w:rsidRPr="00CD63CD" w14:paraId="57308324" w14:textId="77777777" w:rsidTr="00A044C0">
        <w:trPr>
          <w:trHeight w:val="232"/>
          <w:ins w:id="13013" w:author="Arjan" w:date="2014-11-11T21:27:00Z"/>
        </w:trPr>
        <w:tc>
          <w:tcPr>
            <w:tcW w:w="3780" w:type="dxa"/>
            <w:tcBorders>
              <w:top w:val="nil"/>
              <w:left w:val="nil"/>
              <w:bottom w:val="nil"/>
              <w:right w:val="nil"/>
            </w:tcBorders>
          </w:tcPr>
          <w:p w14:paraId="48565A3A" w14:textId="77777777" w:rsidR="002A3D94" w:rsidRPr="00CD63CD" w:rsidRDefault="002A3D94" w:rsidP="00A044C0">
            <w:pPr>
              <w:autoSpaceDE w:val="0"/>
              <w:autoSpaceDN w:val="0"/>
              <w:adjustRightInd w:val="0"/>
              <w:spacing w:after="0" w:line="240" w:lineRule="auto"/>
              <w:rPr>
                <w:ins w:id="13014" w:author="Arjan" w:date="2014-11-11T21:27:00Z"/>
                <w:rFonts w:ascii="Arial" w:eastAsia="Times New Roman" w:hAnsi="Arial" w:cs="Arial"/>
                <w:b/>
                <w:bCs/>
                <w:color w:val="000000"/>
                <w:sz w:val="20"/>
                <w:szCs w:val="20"/>
              </w:rPr>
            </w:pPr>
          </w:p>
        </w:tc>
        <w:tc>
          <w:tcPr>
            <w:tcW w:w="5580" w:type="dxa"/>
            <w:tcBorders>
              <w:top w:val="nil"/>
              <w:left w:val="nil"/>
              <w:bottom w:val="nil"/>
              <w:right w:val="nil"/>
            </w:tcBorders>
          </w:tcPr>
          <w:p w14:paraId="33D03FE8" w14:textId="77777777" w:rsidR="002A3D94" w:rsidRPr="00CD63CD" w:rsidRDefault="002A3D94" w:rsidP="00A044C0">
            <w:pPr>
              <w:autoSpaceDE w:val="0"/>
              <w:autoSpaceDN w:val="0"/>
              <w:adjustRightInd w:val="0"/>
              <w:spacing w:after="0" w:line="240" w:lineRule="auto"/>
              <w:rPr>
                <w:ins w:id="13015" w:author="Arjan" w:date="2014-11-11T21:27:00Z"/>
                <w:rFonts w:ascii="Arial" w:eastAsia="Times New Roman" w:hAnsi="Arial" w:cs="Arial"/>
                <w:color w:val="000000"/>
                <w:sz w:val="20"/>
                <w:szCs w:val="20"/>
              </w:rPr>
            </w:pPr>
          </w:p>
        </w:tc>
      </w:tr>
      <w:tr w:rsidR="002A3D94" w:rsidRPr="00CD63CD" w14:paraId="28996EAF" w14:textId="77777777" w:rsidTr="00A044C0">
        <w:trPr>
          <w:trHeight w:val="232"/>
          <w:ins w:id="13016" w:author="Arjan" w:date="2014-11-11T21:27:00Z"/>
        </w:trPr>
        <w:tc>
          <w:tcPr>
            <w:tcW w:w="3780" w:type="dxa"/>
            <w:tcBorders>
              <w:top w:val="nil"/>
              <w:left w:val="nil"/>
              <w:bottom w:val="nil"/>
              <w:right w:val="nil"/>
            </w:tcBorders>
          </w:tcPr>
          <w:p w14:paraId="7B23F070" w14:textId="77777777" w:rsidR="002A3D94" w:rsidRPr="00CD63CD" w:rsidRDefault="002A3D94" w:rsidP="00A044C0">
            <w:pPr>
              <w:autoSpaceDE w:val="0"/>
              <w:autoSpaceDN w:val="0"/>
              <w:adjustRightInd w:val="0"/>
              <w:spacing w:after="0" w:line="240" w:lineRule="auto"/>
              <w:rPr>
                <w:ins w:id="13017" w:author="Arjan" w:date="2014-11-11T21:27:00Z"/>
                <w:rFonts w:ascii="Arial" w:eastAsia="Times New Roman" w:hAnsi="Arial" w:cs="Arial"/>
                <w:color w:val="000000"/>
                <w:sz w:val="20"/>
                <w:szCs w:val="20"/>
              </w:rPr>
            </w:pPr>
            <w:ins w:id="13018" w:author="Arjan" w:date="2014-11-11T21:27:00Z">
              <w:r w:rsidRPr="00CD63C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2CCBFC43" w14:textId="77777777" w:rsidR="002A3D94" w:rsidRPr="00CD63CD" w:rsidRDefault="002A3D94" w:rsidP="00A044C0">
            <w:pPr>
              <w:autoSpaceDE w:val="0"/>
              <w:autoSpaceDN w:val="0"/>
              <w:adjustRightInd w:val="0"/>
              <w:spacing w:after="0" w:line="240" w:lineRule="auto"/>
              <w:rPr>
                <w:ins w:id="13019" w:author="Arjan" w:date="2014-11-11T21:27:00Z"/>
                <w:rFonts w:ascii="Arial" w:eastAsia="Times New Roman" w:hAnsi="Arial" w:cs="Arial"/>
                <w:color w:val="000000"/>
                <w:sz w:val="20"/>
                <w:szCs w:val="20"/>
              </w:rPr>
            </w:pPr>
          </w:p>
        </w:tc>
      </w:tr>
      <w:tr w:rsidR="002A3D94" w:rsidRPr="00CD63CD" w14:paraId="5CC41871" w14:textId="77777777" w:rsidTr="00A044C0">
        <w:trPr>
          <w:trHeight w:val="232"/>
          <w:ins w:id="13020" w:author="Arjan" w:date="2014-11-11T21:27:00Z"/>
        </w:trPr>
        <w:tc>
          <w:tcPr>
            <w:tcW w:w="3780" w:type="dxa"/>
            <w:tcBorders>
              <w:top w:val="nil"/>
              <w:left w:val="nil"/>
              <w:bottom w:val="nil"/>
              <w:right w:val="nil"/>
            </w:tcBorders>
          </w:tcPr>
          <w:p w14:paraId="2137E8F9" w14:textId="77777777" w:rsidR="002A3D94" w:rsidRPr="00CD63CD" w:rsidRDefault="002A3D94" w:rsidP="00A044C0">
            <w:pPr>
              <w:autoSpaceDE w:val="0"/>
              <w:autoSpaceDN w:val="0"/>
              <w:adjustRightInd w:val="0"/>
              <w:spacing w:after="0" w:line="240" w:lineRule="auto"/>
              <w:rPr>
                <w:ins w:id="13021" w:author="Arjan" w:date="2014-11-11T21:27:00Z"/>
                <w:rFonts w:ascii="Arial" w:eastAsia="Times New Roman" w:hAnsi="Arial" w:cs="Arial"/>
                <w:b/>
                <w:bCs/>
                <w:color w:val="000000"/>
                <w:sz w:val="20"/>
                <w:szCs w:val="20"/>
              </w:rPr>
            </w:pPr>
          </w:p>
        </w:tc>
        <w:tc>
          <w:tcPr>
            <w:tcW w:w="5580" w:type="dxa"/>
            <w:tcBorders>
              <w:top w:val="nil"/>
              <w:left w:val="nil"/>
              <w:bottom w:val="nil"/>
              <w:right w:val="nil"/>
            </w:tcBorders>
          </w:tcPr>
          <w:p w14:paraId="78F1512D" w14:textId="77777777" w:rsidR="002A3D94" w:rsidRPr="00CD63CD" w:rsidRDefault="002A3D94" w:rsidP="00A044C0">
            <w:pPr>
              <w:autoSpaceDE w:val="0"/>
              <w:autoSpaceDN w:val="0"/>
              <w:adjustRightInd w:val="0"/>
              <w:spacing w:after="0" w:line="240" w:lineRule="auto"/>
              <w:rPr>
                <w:ins w:id="13022" w:author="Arjan" w:date="2014-11-11T21:27:00Z"/>
                <w:rFonts w:ascii="Arial" w:eastAsia="Times New Roman" w:hAnsi="Arial" w:cs="Arial"/>
                <w:color w:val="000000"/>
                <w:sz w:val="20"/>
                <w:szCs w:val="20"/>
              </w:rPr>
            </w:pPr>
          </w:p>
        </w:tc>
      </w:tr>
      <w:tr w:rsidR="002A3D94" w:rsidRPr="00CD63CD" w14:paraId="203B59A7" w14:textId="77777777" w:rsidTr="00A044C0">
        <w:trPr>
          <w:trHeight w:val="232"/>
          <w:ins w:id="13023" w:author="Arjan" w:date="2014-11-11T21:27:00Z"/>
        </w:trPr>
        <w:tc>
          <w:tcPr>
            <w:tcW w:w="3780" w:type="dxa"/>
            <w:tcBorders>
              <w:top w:val="nil"/>
              <w:left w:val="nil"/>
              <w:bottom w:val="nil"/>
              <w:right w:val="nil"/>
            </w:tcBorders>
          </w:tcPr>
          <w:p w14:paraId="69EA92DF" w14:textId="77777777" w:rsidR="002A3D94" w:rsidRPr="00CD63CD" w:rsidRDefault="002A3D94" w:rsidP="00A044C0">
            <w:pPr>
              <w:autoSpaceDE w:val="0"/>
              <w:autoSpaceDN w:val="0"/>
              <w:adjustRightInd w:val="0"/>
              <w:spacing w:after="0" w:line="240" w:lineRule="auto"/>
              <w:rPr>
                <w:ins w:id="13024" w:author="Arjan" w:date="2014-11-11T21:27:00Z"/>
                <w:rFonts w:ascii="Arial" w:eastAsia="Times New Roman" w:hAnsi="Arial" w:cs="Arial"/>
                <w:color w:val="000000"/>
                <w:sz w:val="20"/>
                <w:szCs w:val="20"/>
              </w:rPr>
            </w:pPr>
            <w:ins w:id="13025" w:author="Arjan" w:date="2014-11-11T21:27:00Z">
              <w:r w:rsidRPr="00CD63C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67115D76" w14:textId="77777777" w:rsidR="002A3D94" w:rsidRPr="00CD63CD" w:rsidRDefault="002A3D94" w:rsidP="00A044C0">
            <w:pPr>
              <w:autoSpaceDE w:val="0"/>
              <w:autoSpaceDN w:val="0"/>
              <w:adjustRightInd w:val="0"/>
              <w:spacing w:after="0" w:line="240" w:lineRule="auto"/>
              <w:rPr>
                <w:ins w:id="13026" w:author="Arjan" w:date="2014-11-11T21:27:00Z"/>
                <w:rFonts w:ascii="Arial" w:eastAsia="Times New Roman" w:hAnsi="Arial" w:cs="Arial"/>
                <w:color w:val="000000"/>
                <w:sz w:val="20"/>
                <w:szCs w:val="20"/>
              </w:rPr>
            </w:pPr>
            <w:ins w:id="13027" w:author="Arjan" w:date="2014-11-11T21:30:00Z">
              <w:r>
                <w:rPr>
                  <w:rFonts w:ascii="Arial" w:eastAsia="Times New Roman" w:hAnsi="Arial" w:cs="Arial"/>
                  <w:color w:val="000000"/>
                  <w:sz w:val="20"/>
                  <w:szCs w:val="20"/>
                </w:rPr>
                <w:t>Zie groep</w:t>
              </w:r>
            </w:ins>
          </w:p>
        </w:tc>
      </w:tr>
      <w:tr w:rsidR="002A3D94" w:rsidRPr="00CD63CD" w14:paraId="00F371A2" w14:textId="77777777" w:rsidTr="00A044C0">
        <w:trPr>
          <w:trHeight w:val="232"/>
          <w:ins w:id="13028" w:author="Arjan" w:date="2014-11-11T21:27:00Z"/>
        </w:trPr>
        <w:tc>
          <w:tcPr>
            <w:tcW w:w="3780" w:type="dxa"/>
            <w:tcBorders>
              <w:top w:val="nil"/>
              <w:left w:val="nil"/>
              <w:bottom w:val="nil"/>
              <w:right w:val="nil"/>
            </w:tcBorders>
          </w:tcPr>
          <w:p w14:paraId="1FEB10B8" w14:textId="77777777" w:rsidR="002A3D94" w:rsidRPr="00CD63CD" w:rsidRDefault="002A3D94" w:rsidP="00A044C0">
            <w:pPr>
              <w:autoSpaceDE w:val="0"/>
              <w:autoSpaceDN w:val="0"/>
              <w:adjustRightInd w:val="0"/>
              <w:spacing w:after="0" w:line="240" w:lineRule="auto"/>
              <w:rPr>
                <w:ins w:id="13029" w:author="Arjan" w:date="2014-11-11T21:27:00Z"/>
                <w:rFonts w:ascii="Arial" w:eastAsia="Times New Roman" w:hAnsi="Arial" w:cs="Arial"/>
                <w:b/>
                <w:bCs/>
                <w:color w:val="000000"/>
                <w:sz w:val="20"/>
                <w:szCs w:val="20"/>
              </w:rPr>
            </w:pPr>
          </w:p>
        </w:tc>
        <w:tc>
          <w:tcPr>
            <w:tcW w:w="5580" w:type="dxa"/>
            <w:tcBorders>
              <w:top w:val="nil"/>
              <w:left w:val="nil"/>
              <w:bottom w:val="nil"/>
              <w:right w:val="nil"/>
            </w:tcBorders>
          </w:tcPr>
          <w:p w14:paraId="17ED2D66" w14:textId="77777777" w:rsidR="002A3D94" w:rsidRPr="00CD63CD" w:rsidRDefault="002A3D94" w:rsidP="00A044C0">
            <w:pPr>
              <w:autoSpaceDE w:val="0"/>
              <w:autoSpaceDN w:val="0"/>
              <w:adjustRightInd w:val="0"/>
              <w:spacing w:after="0" w:line="240" w:lineRule="auto"/>
              <w:rPr>
                <w:ins w:id="13030" w:author="Arjan" w:date="2014-11-11T21:27:00Z"/>
                <w:rFonts w:ascii="Arial" w:eastAsia="Times New Roman" w:hAnsi="Arial" w:cs="Arial"/>
                <w:color w:val="000000"/>
                <w:sz w:val="20"/>
                <w:szCs w:val="20"/>
              </w:rPr>
            </w:pPr>
          </w:p>
        </w:tc>
      </w:tr>
      <w:tr w:rsidR="002A3D94" w:rsidRPr="00CD63CD" w14:paraId="29A1AECC" w14:textId="77777777" w:rsidTr="00A044C0">
        <w:trPr>
          <w:trHeight w:val="232"/>
          <w:ins w:id="13031" w:author="Arjan" w:date="2014-11-11T21:27:00Z"/>
        </w:trPr>
        <w:tc>
          <w:tcPr>
            <w:tcW w:w="3780" w:type="dxa"/>
            <w:tcBorders>
              <w:top w:val="nil"/>
              <w:left w:val="nil"/>
              <w:bottom w:val="nil"/>
              <w:right w:val="nil"/>
            </w:tcBorders>
          </w:tcPr>
          <w:p w14:paraId="165B0395" w14:textId="77777777" w:rsidR="002A3D94" w:rsidRPr="00CD63CD" w:rsidRDefault="002A3D94" w:rsidP="00A044C0">
            <w:pPr>
              <w:autoSpaceDE w:val="0"/>
              <w:autoSpaceDN w:val="0"/>
              <w:adjustRightInd w:val="0"/>
              <w:spacing w:after="0" w:line="240" w:lineRule="auto"/>
              <w:rPr>
                <w:ins w:id="13032" w:author="Arjan" w:date="2014-11-11T21:27:00Z"/>
                <w:rFonts w:ascii="Arial" w:eastAsia="Times New Roman" w:hAnsi="Arial" w:cs="Arial"/>
                <w:color w:val="000000"/>
                <w:sz w:val="20"/>
                <w:szCs w:val="20"/>
              </w:rPr>
            </w:pPr>
            <w:ins w:id="13033" w:author="Arjan" w:date="2014-11-11T21:27:00Z">
              <w:r w:rsidRPr="00CD63C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3CA539A8" w14:textId="77777777" w:rsidR="002A3D94" w:rsidRPr="00CD63CD" w:rsidRDefault="002A3D94" w:rsidP="00A044C0">
            <w:pPr>
              <w:autoSpaceDE w:val="0"/>
              <w:autoSpaceDN w:val="0"/>
              <w:adjustRightInd w:val="0"/>
              <w:spacing w:after="0" w:line="240" w:lineRule="auto"/>
              <w:rPr>
                <w:ins w:id="13034" w:author="Arjan" w:date="2014-11-11T21:27:00Z"/>
                <w:rFonts w:ascii="Arial" w:eastAsia="Times New Roman" w:hAnsi="Arial" w:cs="Arial"/>
                <w:color w:val="000000"/>
                <w:sz w:val="20"/>
                <w:szCs w:val="20"/>
              </w:rPr>
            </w:pPr>
            <w:ins w:id="13035" w:author="Arjan" w:date="2014-11-11T21:30:00Z">
              <w:r>
                <w:rPr>
                  <w:rFonts w:ascii="Arial" w:eastAsia="Times New Roman" w:hAnsi="Arial" w:cs="Arial"/>
                  <w:color w:val="000000"/>
                  <w:sz w:val="20"/>
                  <w:szCs w:val="20"/>
                </w:rPr>
                <w:t>Zie groep</w:t>
              </w:r>
            </w:ins>
          </w:p>
        </w:tc>
      </w:tr>
      <w:tr w:rsidR="002A3D94" w:rsidRPr="00CD63CD" w14:paraId="0587A886" w14:textId="77777777" w:rsidTr="00A044C0">
        <w:trPr>
          <w:trHeight w:val="232"/>
          <w:ins w:id="13036" w:author="Arjan" w:date="2014-11-11T21:27:00Z"/>
        </w:trPr>
        <w:tc>
          <w:tcPr>
            <w:tcW w:w="3780" w:type="dxa"/>
            <w:tcBorders>
              <w:top w:val="nil"/>
              <w:left w:val="nil"/>
              <w:bottom w:val="nil"/>
              <w:right w:val="nil"/>
            </w:tcBorders>
          </w:tcPr>
          <w:p w14:paraId="3ABB924A" w14:textId="77777777" w:rsidR="002A3D94" w:rsidRPr="00CD63CD" w:rsidRDefault="002A3D94" w:rsidP="00A044C0">
            <w:pPr>
              <w:autoSpaceDE w:val="0"/>
              <w:autoSpaceDN w:val="0"/>
              <w:adjustRightInd w:val="0"/>
              <w:spacing w:after="0" w:line="240" w:lineRule="auto"/>
              <w:rPr>
                <w:ins w:id="13037" w:author="Arjan" w:date="2014-11-11T21:27:00Z"/>
                <w:rFonts w:ascii="Arial" w:eastAsia="Times New Roman" w:hAnsi="Arial" w:cs="Arial"/>
                <w:b/>
                <w:bCs/>
                <w:color w:val="000000"/>
                <w:sz w:val="20"/>
                <w:szCs w:val="20"/>
              </w:rPr>
            </w:pPr>
          </w:p>
        </w:tc>
        <w:tc>
          <w:tcPr>
            <w:tcW w:w="5580" w:type="dxa"/>
            <w:tcBorders>
              <w:top w:val="nil"/>
              <w:left w:val="nil"/>
              <w:bottom w:val="nil"/>
              <w:right w:val="nil"/>
            </w:tcBorders>
          </w:tcPr>
          <w:p w14:paraId="48E7F3FA" w14:textId="77777777" w:rsidR="002A3D94" w:rsidRPr="00CD63CD" w:rsidRDefault="002A3D94" w:rsidP="00A044C0">
            <w:pPr>
              <w:autoSpaceDE w:val="0"/>
              <w:autoSpaceDN w:val="0"/>
              <w:adjustRightInd w:val="0"/>
              <w:spacing w:after="0" w:line="240" w:lineRule="auto"/>
              <w:rPr>
                <w:ins w:id="13038" w:author="Arjan" w:date="2014-11-11T21:27:00Z"/>
                <w:rFonts w:ascii="Arial" w:eastAsia="Times New Roman" w:hAnsi="Arial" w:cs="Arial"/>
                <w:color w:val="000000"/>
                <w:sz w:val="20"/>
                <w:szCs w:val="20"/>
              </w:rPr>
            </w:pPr>
          </w:p>
        </w:tc>
      </w:tr>
      <w:tr w:rsidR="002A3D94" w:rsidRPr="00CD63CD" w14:paraId="32ACB786" w14:textId="77777777" w:rsidTr="00A044C0">
        <w:trPr>
          <w:trHeight w:val="232"/>
          <w:ins w:id="13039" w:author="Arjan" w:date="2014-11-11T21:27:00Z"/>
        </w:trPr>
        <w:tc>
          <w:tcPr>
            <w:tcW w:w="3780" w:type="dxa"/>
            <w:tcBorders>
              <w:top w:val="nil"/>
              <w:left w:val="nil"/>
              <w:bottom w:val="nil"/>
              <w:right w:val="nil"/>
            </w:tcBorders>
          </w:tcPr>
          <w:p w14:paraId="4058C2F8" w14:textId="77777777" w:rsidR="002A3D94" w:rsidRPr="00CD63CD" w:rsidRDefault="002A3D94" w:rsidP="00A044C0">
            <w:pPr>
              <w:autoSpaceDE w:val="0"/>
              <w:autoSpaceDN w:val="0"/>
              <w:adjustRightInd w:val="0"/>
              <w:spacing w:after="0" w:line="240" w:lineRule="auto"/>
              <w:rPr>
                <w:ins w:id="13040" w:author="Arjan" w:date="2014-11-11T21:27:00Z"/>
                <w:rFonts w:ascii="Arial" w:eastAsia="Times New Roman" w:hAnsi="Arial" w:cs="Arial"/>
                <w:color w:val="000000"/>
                <w:sz w:val="20"/>
                <w:szCs w:val="20"/>
              </w:rPr>
            </w:pPr>
            <w:ins w:id="13041" w:author="Arjan" w:date="2014-11-11T21:27:00Z">
              <w:r w:rsidRPr="00CD63CD">
                <w:rPr>
                  <w:rFonts w:ascii="Arial" w:eastAsia="Times New Roman" w:hAnsi="Arial" w:cs="Arial"/>
                  <w:b/>
                  <w:bCs/>
                  <w:color w:val="000000"/>
                  <w:sz w:val="20"/>
                  <w:szCs w:val="20"/>
                </w:rPr>
                <w:lastRenderedPageBreak/>
                <w:t>Indicatie kardinaliteit</w:t>
              </w:r>
            </w:ins>
          </w:p>
        </w:tc>
        <w:tc>
          <w:tcPr>
            <w:tcW w:w="5580" w:type="dxa"/>
            <w:tcBorders>
              <w:top w:val="nil"/>
              <w:left w:val="nil"/>
              <w:bottom w:val="nil"/>
              <w:right w:val="nil"/>
            </w:tcBorders>
          </w:tcPr>
          <w:p w14:paraId="283C76F7" w14:textId="77777777" w:rsidR="002A3D94" w:rsidRPr="00CD63CD" w:rsidRDefault="00DA5D93" w:rsidP="00A044C0">
            <w:pPr>
              <w:autoSpaceDE w:val="0"/>
              <w:autoSpaceDN w:val="0"/>
              <w:adjustRightInd w:val="0"/>
              <w:spacing w:after="0" w:line="240" w:lineRule="auto"/>
              <w:rPr>
                <w:ins w:id="13042" w:author="Arjan" w:date="2014-11-11T21:27:00Z"/>
                <w:rFonts w:ascii="Arial" w:eastAsia="Times New Roman" w:hAnsi="Arial" w:cs="Arial"/>
                <w:color w:val="000000"/>
                <w:sz w:val="20"/>
                <w:szCs w:val="20"/>
              </w:rPr>
            </w:pPr>
            <w:ins w:id="13043" w:author="Arjan" w:date="2014-11-11T21:27:00Z">
              <w:r w:rsidRPr="00CD63CD">
                <w:rPr>
                  <w:rFonts w:ascii="Arial" w:hAnsi="Arial" w:cs="Arial"/>
                  <w:sz w:val="20"/>
                  <w:szCs w:val="20"/>
                  <w:lang w:val="en-AU"/>
                </w:rPr>
                <w:fldChar w:fldCharType="begin" w:fldLock="1"/>
              </w:r>
              <w:r w:rsidR="002A3D94" w:rsidRPr="00CD63CD">
                <w:rPr>
                  <w:rFonts w:ascii="Arial" w:hAnsi="Arial" w:cs="Arial"/>
                  <w:sz w:val="20"/>
                  <w:szCs w:val="20"/>
                  <w:lang w:val="en-AU"/>
                </w:rPr>
                <w:instrText xml:space="preserve">MERGEFIELD </w:instrText>
              </w:r>
              <w:r w:rsidR="002A3D94"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2A3D94"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2A3D94"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2A3D94"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2A3D94"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ins>
          </w:p>
        </w:tc>
      </w:tr>
      <w:tr w:rsidR="002A3D94" w:rsidRPr="00CD63CD" w14:paraId="05540A82" w14:textId="77777777" w:rsidTr="00A044C0">
        <w:trPr>
          <w:trHeight w:val="232"/>
          <w:ins w:id="13044" w:author="Arjan" w:date="2014-11-11T21:27:00Z"/>
        </w:trPr>
        <w:tc>
          <w:tcPr>
            <w:tcW w:w="3780" w:type="dxa"/>
            <w:tcBorders>
              <w:top w:val="nil"/>
              <w:left w:val="nil"/>
              <w:bottom w:val="nil"/>
              <w:right w:val="nil"/>
            </w:tcBorders>
          </w:tcPr>
          <w:p w14:paraId="270968B2" w14:textId="77777777" w:rsidR="002A3D94" w:rsidRPr="00CD63CD" w:rsidRDefault="002A3D94" w:rsidP="00A044C0">
            <w:pPr>
              <w:autoSpaceDE w:val="0"/>
              <w:autoSpaceDN w:val="0"/>
              <w:adjustRightInd w:val="0"/>
              <w:spacing w:after="0" w:line="240" w:lineRule="auto"/>
              <w:rPr>
                <w:ins w:id="13045" w:author="Arjan" w:date="2014-11-11T21:27:00Z"/>
                <w:rFonts w:ascii="Arial" w:eastAsia="Times New Roman" w:hAnsi="Arial" w:cs="Arial"/>
                <w:b/>
                <w:bCs/>
                <w:color w:val="000000"/>
                <w:sz w:val="20"/>
                <w:szCs w:val="20"/>
              </w:rPr>
            </w:pPr>
          </w:p>
        </w:tc>
        <w:tc>
          <w:tcPr>
            <w:tcW w:w="5580" w:type="dxa"/>
            <w:tcBorders>
              <w:top w:val="nil"/>
              <w:left w:val="nil"/>
              <w:bottom w:val="nil"/>
              <w:right w:val="nil"/>
            </w:tcBorders>
          </w:tcPr>
          <w:p w14:paraId="2F02466A" w14:textId="77777777" w:rsidR="002A3D94" w:rsidRPr="00CD63CD" w:rsidRDefault="002A3D94" w:rsidP="00A044C0">
            <w:pPr>
              <w:autoSpaceDE w:val="0"/>
              <w:autoSpaceDN w:val="0"/>
              <w:adjustRightInd w:val="0"/>
              <w:spacing w:after="0" w:line="240" w:lineRule="auto"/>
              <w:rPr>
                <w:ins w:id="13046" w:author="Arjan" w:date="2014-11-11T21:27:00Z"/>
                <w:rFonts w:ascii="Arial" w:eastAsia="Times New Roman" w:hAnsi="Arial" w:cs="Arial"/>
                <w:color w:val="000000"/>
                <w:sz w:val="20"/>
                <w:szCs w:val="20"/>
              </w:rPr>
            </w:pPr>
          </w:p>
        </w:tc>
      </w:tr>
      <w:tr w:rsidR="002A3D94" w:rsidRPr="00CD63CD" w14:paraId="4B91712A" w14:textId="77777777" w:rsidTr="00A044C0">
        <w:trPr>
          <w:trHeight w:val="232"/>
          <w:ins w:id="13047" w:author="Arjan" w:date="2014-11-11T21:27:00Z"/>
        </w:trPr>
        <w:tc>
          <w:tcPr>
            <w:tcW w:w="3780" w:type="dxa"/>
            <w:tcBorders>
              <w:top w:val="nil"/>
              <w:left w:val="nil"/>
              <w:bottom w:val="nil"/>
              <w:right w:val="nil"/>
            </w:tcBorders>
          </w:tcPr>
          <w:p w14:paraId="0423C0F9" w14:textId="77777777" w:rsidR="002A3D94" w:rsidRPr="00CD63CD" w:rsidRDefault="002A3D94" w:rsidP="00A044C0">
            <w:pPr>
              <w:autoSpaceDE w:val="0"/>
              <w:autoSpaceDN w:val="0"/>
              <w:adjustRightInd w:val="0"/>
              <w:spacing w:after="0" w:line="240" w:lineRule="auto"/>
              <w:rPr>
                <w:ins w:id="13048" w:author="Arjan" w:date="2014-11-11T21:27:00Z"/>
                <w:rFonts w:ascii="Arial" w:eastAsia="Times New Roman" w:hAnsi="Arial" w:cs="Arial"/>
                <w:color w:val="000000"/>
                <w:sz w:val="20"/>
                <w:szCs w:val="20"/>
              </w:rPr>
            </w:pPr>
            <w:ins w:id="13049" w:author="Arjan" w:date="2014-11-11T21:27:00Z">
              <w:r w:rsidRPr="00CD63C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6AAEB638" w14:textId="77777777" w:rsidR="002A3D94" w:rsidRPr="00CD63CD" w:rsidRDefault="002A3D94" w:rsidP="00A044C0">
            <w:pPr>
              <w:autoSpaceDE w:val="0"/>
              <w:autoSpaceDN w:val="0"/>
              <w:adjustRightInd w:val="0"/>
              <w:spacing w:after="0" w:line="240" w:lineRule="auto"/>
              <w:rPr>
                <w:ins w:id="13050" w:author="Arjan" w:date="2014-11-11T21:27:00Z"/>
                <w:rFonts w:ascii="Arial" w:eastAsia="Times New Roman" w:hAnsi="Arial" w:cs="Arial"/>
                <w:color w:val="000000"/>
                <w:sz w:val="20"/>
                <w:szCs w:val="20"/>
              </w:rPr>
            </w:pPr>
            <w:ins w:id="13051" w:author="Arjan" w:date="2014-11-11T21:27:00Z">
              <w:r w:rsidRPr="00CD63CD">
                <w:rPr>
                  <w:rFonts w:ascii="Arial" w:eastAsia="Times New Roman" w:hAnsi="Arial" w:cs="Arial"/>
                  <w:color w:val="000000"/>
                  <w:sz w:val="20"/>
                  <w:szCs w:val="20"/>
                </w:rPr>
                <w:t xml:space="preserve">Gemeentelijk </w:t>
              </w:r>
              <w:r>
                <w:rPr>
                  <w:rFonts w:ascii="Arial" w:eastAsia="Times New Roman" w:hAnsi="Arial" w:cs="Arial"/>
                  <w:color w:val="000000"/>
                  <w:sz w:val="20"/>
                  <w:szCs w:val="20"/>
                </w:rPr>
                <w:t>kern</w:t>
              </w:r>
              <w:r w:rsidRPr="00CD63CD">
                <w:rPr>
                  <w:rFonts w:ascii="Arial" w:eastAsia="Times New Roman" w:hAnsi="Arial" w:cs="Arial"/>
                  <w:color w:val="000000"/>
                  <w:sz w:val="20"/>
                  <w:szCs w:val="20"/>
                </w:rPr>
                <w:t>gegeven</w:t>
              </w:r>
            </w:ins>
          </w:p>
        </w:tc>
      </w:tr>
      <w:tr w:rsidR="002A3D94" w:rsidRPr="00CD63CD" w14:paraId="2A3D794B" w14:textId="77777777" w:rsidTr="00A044C0">
        <w:trPr>
          <w:trHeight w:val="232"/>
          <w:ins w:id="13052" w:author="Arjan" w:date="2014-11-11T21:27:00Z"/>
        </w:trPr>
        <w:tc>
          <w:tcPr>
            <w:tcW w:w="3780" w:type="dxa"/>
            <w:tcBorders>
              <w:top w:val="nil"/>
              <w:left w:val="nil"/>
              <w:right w:val="nil"/>
            </w:tcBorders>
          </w:tcPr>
          <w:p w14:paraId="25AF2489" w14:textId="77777777" w:rsidR="002A3D94" w:rsidRPr="00CD63CD" w:rsidRDefault="002A3D94" w:rsidP="00A044C0">
            <w:pPr>
              <w:autoSpaceDE w:val="0"/>
              <w:autoSpaceDN w:val="0"/>
              <w:adjustRightInd w:val="0"/>
              <w:spacing w:after="0" w:line="240" w:lineRule="auto"/>
              <w:rPr>
                <w:ins w:id="13053" w:author="Arjan" w:date="2014-11-11T21:27:00Z"/>
                <w:rFonts w:ascii="Arial" w:eastAsia="Times New Roman" w:hAnsi="Arial" w:cs="Arial"/>
                <w:b/>
                <w:bCs/>
                <w:color w:val="000000"/>
                <w:sz w:val="20"/>
                <w:szCs w:val="20"/>
              </w:rPr>
            </w:pPr>
          </w:p>
        </w:tc>
        <w:tc>
          <w:tcPr>
            <w:tcW w:w="5580" w:type="dxa"/>
            <w:tcBorders>
              <w:top w:val="nil"/>
              <w:left w:val="nil"/>
              <w:right w:val="nil"/>
            </w:tcBorders>
          </w:tcPr>
          <w:p w14:paraId="4B197229" w14:textId="77777777" w:rsidR="002A3D94" w:rsidRPr="00CD63CD" w:rsidRDefault="002A3D94" w:rsidP="00A044C0">
            <w:pPr>
              <w:autoSpaceDE w:val="0"/>
              <w:autoSpaceDN w:val="0"/>
              <w:adjustRightInd w:val="0"/>
              <w:spacing w:after="0" w:line="240" w:lineRule="auto"/>
              <w:rPr>
                <w:ins w:id="13054" w:author="Arjan" w:date="2014-11-11T21:27:00Z"/>
                <w:rFonts w:ascii="Arial" w:eastAsia="Times New Roman" w:hAnsi="Arial" w:cs="Arial"/>
                <w:color w:val="000000"/>
                <w:sz w:val="20"/>
                <w:szCs w:val="20"/>
              </w:rPr>
            </w:pPr>
          </w:p>
        </w:tc>
      </w:tr>
      <w:tr w:rsidR="002A3D94" w:rsidRPr="005E066D" w14:paraId="1F086416" w14:textId="77777777" w:rsidTr="00A044C0">
        <w:trPr>
          <w:trHeight w:val="232"/>
          <w:ins w:id="13055" w:author="Arjan" w:date="2014-11-11T21:27:00Z"/>
        </w:trPr>
        <w:tc>
          <w:tcPr>
            <w:tcW w:w="3780" w:type="dxa"/>
            <w:tcBorders>
              <w:top w:val="nil"/>
              <w:left w:val="nil"/>
              <w:bottom w:val="single" w:sz="4" w:space="0" w:color="auto"/>
              <w:right w:val="nil"/>
            </w:tcBorders>
          </w:tcPr>
          <w:p w14:paraId="13630964" w14:textId="77777777" w:rsidR="002A3D94" w:rsidRPr="00CD63CD" w:rsidRDefault="002A3D94" w:rsidP="00A044C0">
            <w:pPr>
              <w:autoSpaceDE w:val="0"/>
              <w:autoSpaceDN w:val="0"/>
              <w:adjustRightInd w:val="0"/>
              <w:spacing w:after="0" w:line="240" w:lineRule="auto"/>
              <w:rPr>
                <w:ins w:id="13056" w:author="Arjan" w:date="2014-11-11T21:27:00Z"/>
                <w:rFonts w:ascii="Arial" w:eastAsia="Times New Roman" w:hAnsi="Arial" w:cs="Arial"/>
                <w:b/>
                <w:bCs/>
                <w:color w:val="000000"/>
                <w:sz w:val="20"/>
                <w:szCs w:val="20"/>
              </w:rPr>
            </w:pPr>
            <w:ins w:id="13057" w:author="Arjan" w:date="2014-11-11T21:27:00Z">
              <w:r w:rsidRPr="00CD63C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596BFE52" w14:textId="77777777" w:rsidR="002A3D94" w:rsidRPr="00DD0F4F" w:rsidRDefault="00A044C0" w:rsidP="00A044C0">
            <w:pPr>
              <w:autoSpaceDE w:val="0"/>
              <w:autoSpaceDN w:val="0"/>
              <w:adjustRightInd w:val="0"/>
              <w:spacing w:after="0" w:line="240" w:lineRule="auto"/>
              <w:rPr>
                <w:ins w:id="13058" w:author="Arjan" w:date="2014-11-11T21:27:00Z"/>
                <w:rFonts w:ascii="Arial" w:eastAsia="Times New Roman" w:hAnsi="Arial" w:cs="Arial"/>
                <w:color w:val="000000"/>
                <w:sz w:val="20"/>
                <w:szCs w:val="20"/>
                <w:lang w:val="nl-NL"/>
              </w:rPr>
            </w:pPr>
            <w:ins w:id="13059" w:author="Arjan" w:date="2014-11-11T21:31:00Z">
              <w:r>
                <w:rPr>
                  <w:rFonts w:ascii="Arial" w:eastAsia="Times New Roman" w:hAnsi="Arial" w:cs="Arial"/>
                  <w:color w:val="000000"/>
                  <w:sz w:val="20"/>
                  <w:szCs w:val="20"/>
                  <w:lang w:val="nl-NL"/>
                </w:rPr>
                <w:t>-</w:t>
              </w:r>
            </w:ins>
          </w:p>
        </w:tc>
      </w:tr>
    </w:tbl>
    <w:p w14:paraId="1FF460BC" w14:textId="77777777" w:rsidR="00910F00" w:rsidRPr="0083120B" w:rsidRDefault="00910F00" w:rsidP="00910F00">
      <w:pPr>
        <w:widowControl w:val="0"/>
        <w:autoSpaceDE w:val="0"/>
        <w:autoSpaceDN w:val="0"/>
        <w:adjustRightInd w:val="0"/>
        <w:spacing w:before="240" w:after="60" w:line="240" w:lineRule="auto"/>
        <w:outlineLvl w:val="3"/>
        <w:rPr>
          <w:ins w:id="13060" w:author="Arjan" w:date="2014-11-11T15:35:00Z"/>
          <w:rFonts w:ascii="Arial" w:eastAsia="Times New Roman" w:hAnsi="Arial" w:cs="Arial"/>
          <w:b/>
          <w:color w:val="004080"/>
          <w:sz w:val="24"/>
          <w:szCs w:val="24"/>
          <w:lang w:eastAsia="nl-NL"/>
        </w:rPr>
      </w:pPr>
      <w:ins w:id="13061" w:author="Arjan" w:date="2014-11-11T15:35: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ins>
      <w:ins w:id="13062" w:author="Arjan" w:date="2014-11-11T21:34:00Z">
        <w:r w:rsidR="00A044C0">
          <w:rPr>
            <w:rFonts w:ascii="Arial" w:eastAsia="Times New Roman" w:hAnsi="Arial" w:cs="Arial"/>
            <w:b/>
            <w:color w:val="004080"/>
            <w:sz w:val="24"/>
            <w:szCs w:val="24"/>
            <w:lang w:eastAsia="nl-NL"/>
          </w:rPr>
          <w:t>Suba</w:t>
        </w:r>
      </w:ins>
      <w:ins w:id="13063" w:author="Arjan" w:date="2014-11-11T15:35:00Z">
        <w:r>
          <w:rPr>
            <w:rFonts w:ascii="Arial" w:eastAsia="Times New Roman" w:hAnsi="Arial" w:cs="Arial"/>
            <w:b/>
            <w:color w:val="004080"/>
            <w:sz w:val="24"/>
            <w:szCs w:val="24"/>
            <w:lang w:eastAsia="nl-NL"/>
          </w:rPr>
          <w:t>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13064" w:author="Arjan" w:date="2014-11-11T21:31:00Z">
        <w:r w:rsidR="00A044C0">
          <w:rPr>
            <w:rFonts w:ascii="Arial" w:eastAsia="Times New Roman" w:hAnsi="Arial" w:cs="Arial"/>
            <w:b/>
            <w:color w:val="004080"/>
            <w:sz w:val="24"/>
            <w:szCs w:val="24"/>
            <w:lang w:eastAsia="nl-NL"/>
          </w:rPr>
          <w:t>Periode-</w:t>
        </w:r>
      </w:ins>
      <w:ins w:id="13065" w:author="Arjan" w:date="2014-11-11T15:35:00Z">
        <w:r w:rsidRPr="00910F00">
          <w:rPr>
            <w:rFonts w:ascii="Arial" w:eastAsia="Times New Roman" w:hAnsi="Arial" w:cs="Arial"/>
            <w:b/>
            <w:color w:val="004080"/>
            <w:sz w:val="24"/>
            <w:szCs w:val="24"/>
            <w:lang w:eastAsia="nl-NL"/>
          </w:rPr>
          <w:t>eenheid</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910F00" w:rsidRPr="00CD63CD" w14:paraId="0AD410FD" w14:textId="77777777" w:rsidTr="004A3B10">
        <w:trPr>
          <w:trHeight w:val="232"/>
          <w:ins w:id="13066" w:author="Arjan" w:date="2014-11-11T15:35:00Z"/>
        </w:trPr>
        <w:tc>
          <w:tcPr>
            <w:tcW w:w="3780" w:type="dxa"/>
            <w:tcBorders>
              <w:top w:val="single" w:sz="4" w:space="0" w:color="auto"/>
              <w:left w:val="nil"/>
              <w:bottom w:val="nil"/>
              <w:right w:val="nil"/>
            </w:tcBorders>
          </w:tcPr>
          <w:p w14:paraId="7D2FBD5F" w14:textId="77777777" w:rsidR="00910F00" w:rsidRPr="00CD63CD" w:rsidRDefault="00910F00" w:rsidP="004A3B10">
            <w:pPr>
              <w:autoSpaceDE w:val="0"/>
              <w:autoSpaceDN w:val="0"/>
              <w:adjustRightInd w:val="0"/>
              <w:spacing w:after="0" w:line="240" w:lineRule="auto"/>
              <w:rPr>
                <w:ins w:id="13067" w:author="Arjan" w:date="2014-11-11T15:35:00Z"/>
                <w:rFonts w:ascii="Arial" w:eastAsia="Times New Roman" w:hAnsi="Arial" w:cs="Arial"/>
                <w:color w:val="000000"/>
                <w:sz w:val="20"/>
                <w:szCs w:val="20"/>
              </w:rPr>
            </w:pPr>
            <w:ins w:id="13068" w:author="Arjan" w:date="2014-11-11T15:35:00Z">
              <w:r w:rsidRPr="00CD63C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2B80E4BE" w14:textId="77777777" w:rsidR="00910F00" w:rsidRPr="00CD63CD" w:rsidRDefault="00A044C0" w:rsidP="004A3B10">
            <w:pPr>
              <w:autoSpaceDE w:val="0"/>
              <w:autoSpaceDN w:val="0"/>
              <w:adjustRightInd w:val="0"/>
              <w:spacing w:after="0" w:line="240" w:lineRule="auto"/>
              <w:rPr>
                <w:ins w:id="13069" w:author="Arjan" w:date="2014-11-11T15:35:00Z"/>
                <w:rFonts w:ascii="Arial" w:eastAsia="Times New Roman" w:hAnsi="Arial" w:cs="Arial"/>
                <w:color w:val="000000"/>
                <w:sz w:val="20"/>
                <w:szCs w:val="20"/>
              </w:rPr>
            </w:pPr>
            <w:ins w:id="13070" w:author="Arjan" w:date="2014-11-11T21:31:00Z">
              <w:r>
                <w:rPr>
                  <w:rFonts w:ascii="Arial" w:hAnsi="Arial" w:cs="Arial"/>
                  <w:sz w:val="20"/>
                  <w:szCs w:val="20"/>
                  <w:lang w:val="en-AU"/>
                </w:rPr>
                <w:t>Periode-</w:t>
              </w:r>
            </w:ins>
            <w:ins w:id="13071" w:author="Arjan" w:date="2014-11-11T15:35:00Z">
              <w:r w:rsidR="00910F00" w:rsidRPr="00910F00">
                <w:rPr>
                  <w:rFonts w:ascii="Arial" w:hAnsi="Arial" w:cs="Arial"/>
                  <w:sz w:val="20"/>
                  <w:szCs w:val="20"/>
                  <w:lang w:val="en-AU"/>
                </w:rPr>
                <w:t>eenheid</w:t>
              </w:r>
            </w:ins>
          </w:p>
        </w:tc>
      </w:tr>
      <w:tr w:rsidR="00910F00" w:rsidRPr="00CD63CD" w14:paraId="6BCA2AB5" w14:textId="77777777" w:rsidTr="004A3B10">
        <w:trPr>
          <w:trHeight w:val="232"/>
          <w:ins w:id="13072" w:author="Arjan" w:date="2014-11-11T15:35:00Z"/>
        </w:trPr>
        <w:tc>
          <w:tcPr>
            <w:tcW w:w="3780" w:type="dxa"/>
            <w:tcBorders>
              <w:top w:val="nil"/>
              <w:left w:val="nil"/>
              <w:bottom w:val="nil"/>
              <w:right w:val="nil"/>
            </w:tcBorders>
          </w:tcPr>
          <w:p w14:paraId="049C63B9" w14:textId="77777777" w:rsidR="00910F00" w:rsidRPr="00CD63CD" w:rsidRDefault="00910F00" w:rsidP="004A3B10">
            <w:pPr>
              <w:autoSpaceDE w:val="0"/>
              <w:autoSpaceDN w:val="0"/>
              <w:adjustRightInd w:val="0"/>
              <w:spacing w:after="0" w:line="240" w:lineRule="auto"/>
              <w:rPr>
                <w:ins w:id="13073" w:author="Arjan" w:date="2014-11-11T15:35:00Z"/>
                <w:rFonts w:ascii="Arial" w:eastAsia="Times New Roman" w:hAnsi="Arial" w:cs="Arial"/>
                <w:b/>
                <w:bCs/>
                <w:color w:val="000000"/>
                <w:sz w:val="20"/>
                <w:szCs w:val="20"/>
              </w:rPr>
            </w:pPr>
          </w:p>
        </w:tc>
        <w:tc>
          <w:tcPr>
            <w:tcW w:w="5580" w:type="dxa"/>
            <w:tcBorders>
              <w:top w:val="nil"/>
              <w:left w:val="nil"/>
              <w:bottom w:val="nil"/>
              <w:right w:val="nil"/>
            </w:tcBorders>
          </w:tcPr>
          <w:p w14:paraId="7EAA7151" w14:textId="77777777" w:rsidR="00910F00" w:rsidRPr="00CD63CD" w:rsidRDefault="00910F00" w:rsidP="004A3B10">
            <w:pPr>
              <w:autoSpaceDE w:val="0"/>
              <w:autoSpaceDN w:val="0"/>
              <w:adjustRightInd w:val="0"/>
              <w:spacing w:after="0" w:line="240" w:lineRule="auto"/>
              <w:rPr>
                <w:ins w:id="13074" w:author="Arjan" w:date="2014-11-11T15:35:00Z"/>
                <w:rFonts w:ascii="Arial" w:eastAsia="Times New Roman" w:hAnsi="Arial" w:cs="Arial"/>
                <w:color w:val="000000"/>
                <w:sz w:val="20"/>
                <w:szCs w:val="20"/>
              </w:rPr>
            </w:pPr>
          </w:p>
        </w:tc>
      </w:tr>
      <w:tr w:rsidR="00910F00" w:rsidRPr="00CD63CD" w14:paraId="0347169A" w14:textId="77777777" w:rsidTr="004A3B10">
        <w:trPr>
          <w:trHeight w:val="232"/>
          <w:ins w:id="13075" w:author="Arjan" w:date="2014-11-11T15:35:00Z"/>
        </w:trPr>
        <w:tc>
          <w:tcPr>
            <w:tcW w:w="3780" w:type="dxa"/>
            <w:tcBorders>
              <w:top w:val="nil"/>
              <w:left w:val="nil"/>
              <w:bottom w:val="nil"/>
              <w:right w:val="nil"/>
            </w:tcBorders>
          </w:tcPr>
          <w:p w14:paraId="45D54C60" w14:textId="77777777" w:rsidR="00910F00" w:rsidRPr="00CD63CD" w:rsidRDefault="00910F00" w:rsidP="004A3B10">
            <w:pPr>
              <w:autoSpaceDE w:val="0"/>
              <w:autoSpaceDN w:val="0"/>
              <w:adjustRightInd w:val="0"/>
              <w:spacing w:after="0" w:line="240" w:lineRule="auto"/>
              <w:rPr>
                <w:ins w:id="13076" w:author="Arjan" w:date="2014-11-11T15:35:00Z"/>
                <w:rFonts w:ascii="Arial" w:eastAsia="Times New Roman" w:hAnsi="Arial" w:cs="Arial"/>
                <w:color w:val="000000"/>
                <w:sz w:val="20"/>
                <w:szCs w:val="20"/>
              </w:rPr>
            </w:pPr>
            <w:ins w:id="13077" w:author="Arjan" w:date="2014-11-11T15:35:00Z">
              <w:r w:rsidRPr="00CD63C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22DFEB00" w14:textId="77777777" w:rsidR="00910F00" w:rsidRPr="00CD63CD" w:rsidRDefault="00910F00" w:rsidP="004A3B10">
            <w:pPr>
              <w:autoSpaceDE w:val="0"/>
              <w:autoSpaceDN w:val="0"/>
              <w:adjustRightInd w:val="0"/>
              <w:spacing w:after="0" w:line="240" w:lineRule="auto"/>
              <w:rPr>
                <w:ins w:id="13078" w:author="Arjan" w:date="2014-11-11T15:35:00Z"/>
                <w:rFonts w:ascii="Arial" w:eastAsia="Times New Roman" w:hAnsi="Arial" w:cs="Arial"/>
                <w:color w:val="000000"/>
                <w:sz w:val="20"/>
                <w:szCs w:val="20"/>
              </w:rPr>
            </w:pPr>
            <w:ins w:id="13079" w:author="Arjan" w:date="2014-11-11T15:36:00Z">
              <w:r>
                <w:rPr>
                  <w:rFonts w:ascii="Arial" w:eastAsia="Times New Roman" w:hAnsi="Arial" w:cs="Arial"/>
                  <w:color w:val="000000"/>
                  <w:sz w:val="20"/>
                  <w:szCs w:val="20"/>
                </w:rPr>
                <w:t>ZTC</w:t>
              </w:r>
            </w:ins>
          </w:p>
        </w:tc>
      </w:tr>
      <w:tr w:rsidR="00910F00" w:rsidRPr="00CD63CD" w14:paraId="14F33A24" w14:textId="77777777" w:rsidTr="004A3B10">
        <w:trPr>
          <w:trHeight w:val="232"/>
          <w:ins w:id="13080" w:author="Arjan" w:date="2014-11-11T15:35:00Z"/>
        </w:trPr>
        <w:tc>
          <w:tcPr>
            <w:tcW w:w="3780" w:type="dxa"/>
            <w:tcBorders>
              <w:top w:val="nil"/>
              <w:left w:val="nil"/>
              <w:bottom w:val="nil"/>
              <w:right w:val="nil"/>
            </w:tcBorders>
          </w:tcPr>
          <w:p w14:paraId="593ABCE1" w14:textId="77777777" w:rsidR="00910F00" w:rsidRPr="00CD63CD" w:rsidRDefault="00910F00" w:rsidP="004A3B10">
            <w:pPr>
              <w:autoSpaceDE w:val="0"/>
              <w:autoSpaceDN w:val="0"/>
              <w:adjustRightInd w:val="0"/>
              <w:spacing w:after="0" w:line="240" w:lineRule="auto"/>
              <w:rPr>
                <w:ins w:id="13081" w:author="Arjan" w:date="2014-11-11T15:35:00Z"/>
                <w:rFonts w:ascii="Arial" w:eastAsia="Times New Roman" w:hAnsi="Arial" w:cs="Arial"/>
                <w:b/>
                <w:bCs/>
                <w:color w:val="000000"/>
                <w:sz w:val="20"/>
                <w:szCs w:val="20"/>
              </w:rPr>
            </w:pPr>
          </w:p>
        </w:tc>
        <w:tc>
          <w:tcPr>
            <w:tcW w:w="5580" w:type="dxa"/>
            <w:tcBorders>
              <w:top w:val="nil"/>
              <w:left w:val="nil"/>
              <w:bottom w:val="nil"/>
              <w:right w:val="nil"/>
            </w:tcBorders>
          </w:tcPr>
          <w:p w14:paraId="3D6CE0A7" w14:textId="77777777" w:rsidR="00910F00" w:rsidRPr="00CD63CD" w:rsidRDefault="00910F00" w:rsidP="004A3B10">
            <w:pPr>
              <w:autoSpaceDE w:val="0"/>
              <w:autoSpaceDN w:val="0"/>
              <w:adjustRightInd w:val="0"/>
              <w:spacing w:after="0" w:line="240" w:lineRule="auto"/>
              <w:rPr>
                <w:ins w:id="13082" w:author="Arjan" w:date="2014-11-11T15:35:00Z"/>
                <w:rFonts w:ascii="Arial" w:eastAsia="Times New Roman" w:hAnsi="Arial" w:cs="Arial"/>
                <w:color w:val="000000"/>
                <w:sz w:val="20"/>
                <w:szCs w:val="20"/>
              </w:rPr>
            </w:pPr>
          </w:p>
        </w:tc>
      </w:tr>
      <w:tr w:rsidR="00910F00" w:rsidRPr="00CD63CD" w14:paraId="74226CE7" w14:textId="77777777" w:rsidTr="004A3B10">
        <w:trPr>
          <w:trHeight w:val="232"/>
          <w:ins w:id="13083" w:author="Arjan" w:date="2014-11-11T15:35:00Z"/>
        </w:trPr>
        <w:tc>
          <w:tcPr>
            <w:tcW w:w="3780" w:type="dxa"/>
            <w:tcBorders>
              <w:top w:val="nil"/>
              <w:left w:val="nil"/>
              <w:bottom w:val="nil"/>
              <w:right w:val="nil"/>
            </w:tcBorders>
          </w:tcPr>
          <w:p w14:paraId="520A37E4" w14:textId="77777777" w:rsidR="00910F00" w:rsidRPr="00CD63CD" w:rsidRDefault="00910F00" w:rsidP="004A3B10">
            <w:pPr>
              <w:autoSpaceDE w:val="0"/>
              <w:autoSpaceDN w:val="0"/>
              <w:adjustRightInd w:val="0"/>
              <w:spacing w:after="0" w:line="240" w:lineRule="auto"/>
              <w:rPr>
                <w:ins w:id="13084" w:author="Arjan" w:date="2014-11-11T15:35:00Z"/>
                <w:rFonts w:ascii="Arial" w:eastAsia="Times New Roman" w:hAnsi="Arial" w:cs="Arial"/>
                <w:color w:val="000000"/>
                <w:sz w:val="20"/>
                <w:szCs w:val="20"/>
              </w:rPr>
            </w:pPr>
            <w:ins w:id="13085" w:author="Arjan" w:date="2014-11-11T15:35:00Z">
              <w:r w:rsidRPr="00CD63C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6D0F043C" w14:textId="77777777" w:rsidR="00910F00" w:rsidRPr="00CD63CD" w:rsidRDefault="00910F00" w:rsidP="004A3B10">
            <w:pPr>
              <w:autoSpaceDE w:val="0"/>
              <w:autoSpaceDN w:val="0"/>
              <w:adjustRightInd w:val="0"/>
              <w:spacing w:after="0" w:line="240" w:lineRule="auto"/>
              <w:rPr>
                <w:ins w:id="13086" w:author="Arjan" w:date="2014-11-11T15:35:00Z"/>
                <w:rFonts w:ascii="Arial" w:eastAsia="Times New Roman" w:hAnsi="Arial" w:cs="Arial"/>
                <w:color w:val="000000"/>
                <w:sz w:val="20"/>
                <w:szCs w:val="20"/>
              </w:rPr>
            </w:pPr>
          </w:p>
        </w:tc>
      </w:tr>
      <w:tr w:rsidR="00910F00" w:rsidRPr="00CD63CD" w14:paraId="07ED7194" w14:textId="77777777" w:rsidTr="004A3B10">
        <w:trPr>
          <w:trHeight w:val="232"/>
          <w:ins w:id="13087" w:author="Arjan" w:date="2014-11-11T15:35:00Z"/>
        </w:trPr>
        <w:tc>
          <w:tcPr>
            <w:tcW w:w="3780" w:type="dxa"/>
            <w:tcBorders>
              <w:top w:val="nil"/>
              <w:left w:val="nil"/>
              <w:bottom w:val="nil"/>
              <w:right w:val="nil"/>
            </w:tcBorders>
          </w:tcPr>
          <w:p w14:paraId="67B8C48A" w14:textId="77777777" w:rsidR="00910F00" w:rsidRPr="00CD63CD" w:rsidRDefault="00910F00" w:rsidP="004A3B10">
            <w:pPr>
              <w:autoSpaceDE w:val="0"/>
              <w:autoSpaceDN w:val="0"/>
              <w:adjustRightInd w:val="0"/>
              <w:spacing w:after="0" w:line="240" w:lineRule="auto"/>
              <w:rPr>
                <w:ins w:id="13088" w:author="Arjan" w:date="2014-11-11T15:35:00Z"/>
                <w:rFonts w:ascii="Arial" w:eastAsia="Times New Roman" w:hAnsi="Arial" w:cs="Arial"/>
                <w:b/>
                <w:bCs/>
                <w:color w:val="000000"/>
                <w:sz w:val="20"/>
                <w:szCs w:val="20"/>
              </w:rPr>
            </w:pPr>
          </w:p>
        </w:tc>
        <w:tc>
          <w:tcPr>
            <w:tcW w:w="5580" w:type="dxa"/>
            <w:tcBorders>
              <w:top w:val="nil"/>
              <w:left w:val="nil"/>
              <w:bottom w:val="nil"/>
              <w:right w:val="nil"/>
            </w:tcBorders>
          </w:tcPr>
          <w:p w14:paraId="3658CE41" w14:textId="77777777" w:rsidR="00910F00" w:rsidRPr="00CD63CD" w:rsidRDefault="00910F00" w:rsidP="004A3B10">
            <w:pPr>
              <w:autoSpaceDE w:val="0"/>
              <w:autoSpaceDN w:val="0"/>
              <w:adjustRightInd w:val="0"/>
              <w:spacing w:after="0" w:line="240" w:lineRule="auto"/>
              <w:rPr>
                <w:ins w:id="13089" w:author="Arjan" w:date="2014-11-11T15:35:00Z"/>
                <w:rFonts w:ascii="Arial" w:eastAsia="Times New Roman" w:hAnsi="Arial" w:cs="Arial"/>
                <w:color w:val="000000"/>
                <w:sz w:val="20"/>
                <w:szCs w:val="20"/>
              </w:rPr>
            </w:pPr>
          </w:p>
        </w:tc>
      </w:tr>
      <w:tr w:rsidR="00910F00" w:rsidRPr="00CD63CD" w14:paraId="57543A04" w14:textId="77777777" w:rsidTr="004A3B10">
        <w:trPr>
          <w:trHeight w:val="232"/>
          <w:ins w:id="13090" w:author="Arjan" w:date="2014-11-11T15:35:00Z"/>
        </w:trPr>
        <w:tc>
          <w:tcPr>
            <w:tcW w:w="3780" w:type="dxa"/>
            <w:tcBorders>
              <w:top w:val="nil"/>
              <w:left w:val="nil"/>
              <w:bottom w:val="nil"/>
              <w:right w:val="nil"/>
            </w:tcBorders>
          </w:tcPr>
          <w:p w14:paraId="3B2AE5B3" w14:textId="77777777" w:rsidR="00910F00" w:rsidRPr="00CD63CD" w:rsidRDefault="00910F00" w:rsidP="004A3B10">
            <w:pPr>
              <w:autoSpaceDE w:val="0"/>
              <w:autoSpaceDN w:val="0"/>
              <w:adjustRightInd w:val="0"/>
              <w:spacing w:after="0" w:line="240" w:lineRule="auto"/>
              <w:rPr>
                <w:ins w:id="13091" w:author="Arjan" w:date="2014-11-11T15:35:00Z"/>
                <w:rFonts w:ascii="Arial" w:eastAsia="Times New Roman" w:hAnsi="Arial" w:cs="Arial"/>
                <w:color w:val="000000"/>
                <w:sz w:val="20"/>
                <w:szCs w:val="20"/>
              </w:rPr>
            </w:pPr>
            <w:ins w:id="13092" w:author="Arjan" w:date="2014-11-11T15:35:00Z">
              <w:r w:rsidRPr="00CD63C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77BAE0EF" w14:textId="77777777" w:rsidR="00910F00" w:rsidRPr="00CD63CD" w:rsidRDefault="00A044C0" w:rsidP="00910F00">
            <w:pPr>
              <w:autoSpaceDE w:val="0"/>
              <w:autoSpaceDN w:val="0"/>
              <w:adjustRightInd w:val="0"/>
              <w:spacing w:after="0" w:line="240" w:lineRule="auto"/>
              <w:rPr>
                <w:ins w:id="13093" w:author="Arjan" w:date="2014-11-11T15:35:00Z"/>
                <w:rFonts w:ascii="Arial" w:eastAsia="Times New Roman" w:hAnsi="Arial" w:cs="Arial"/>
                <w:color w:val="000000"/>
                <w:sz w:val="20"/>
                <w:szCs w:val="20"/>
              </w:rPr>
            </w:pPr>
            <w:ins w:id="13094" w:author="Arjan" w:date="2014-11-11T21:31:00Z">
              <w:r>
                <w:rPr>
                  <w:rFonts w:ascii="Arial" w:hAnsi="Arial" w:cs="Arial"/>
                  <w:sz w:val="20"/>
                  <w:szCs w:val="20"/>
                  <w:lang w:val="en-AU"/>
                </w:rPr>
                <w:t>e</w:t>
              </w:r>
            </w:ins>
            <w:ins w:id="13095" w:author="Arjan" w:date="2014-11-11T15:36:00Z">
              <w:r w:rsidR="00910F00" w:rsidRPr="00910F00">
                <w:rPr>
                  <w:rFonts w:ascii="Arial" w:hAnsi="Arial" w:cs="Arial"/>
                  <w:sz w:val="20"/>
                  <w:szCs w:val="20"/>
                  <w:lang w:val="en-AU"/>
                </w:rPr>
                <w:t>enheid</w:t>
              </w:r>
            </w:ins>
          </w:p>
        </w:tc>
      </w:tr>
      <w:tr w:rsidR="00910F00" w:rsidRPr="00CD63CD" w14:paraId="07F0AAF7" w14:textId="77777777" w:rsidTr="004A3B10">
        <w:trPr>
          <w:trHeight w:val="232"/>
          <w:ins w:id="13096" w:author="Arjan" w:date="2014-11-11T15:35:00Z"/>
        </w:trPr>
        <w:tc>
          <w:tcPr>
            <w:tcW w:w="3780" w:type="dxa"/>
            <w:tcBorders>
              <w:top w:val="nil"/>
              <w:left w:val="nil"/>
              <w:bottom w:val="nil"/>
              <w:right w:val="nil"/>
            </w:tcBorders>
          </w:tcPr>
          <w:p w14:paraId="55429BC5" w14:textId="77777777" w:rsidR="00910F00" w:rsidRPr="00CD63CD" w:rsidRDefault="00910F00" w:rsidP="004A3B10">
            <w:pPr>
              <w:autoSpaceDE w:val="0"/>
              <w:autoSpaceDN w:val="0"/>
              <w:adjustRightInd w:val="0"/>
              <w:spacing w:after="0" w:line="240" w:lineRule="auto"/>
              <w:rPr>
                <w:ins w:id="13097" w:author="Arjan" w:date="2014-11-11T15:35:00Z"/>
                <w:rFonts w:ascii="Arial" w:eastAsia="Times New Roman" w:hAnsi="Arial" w:cs="Arial"/>
                <w:b/>
                <w:bCs/>
                <w:color w:val="000000"/>
                <w:sz w:val="20"/>
                <w:szCs w:val="20"/>
              </w:rPr>
            </w:pPr>
          </w:p>
        </w:tc>
        <w:tc>
          <w:tcPr>
            <w:tcW w:w="5580" w:type="dxa"/>
            <w:tcBorders>
              <w:top w:val="nil"/>
              <w:left w:val="nil"/>
              <w:bottom w:val="nil"/>
              <w:right w:val="nil"/>
            </w:tcBorders>
          </w:tcPr>
          <w:p w14:paraId="775EB91E" w14:textId="77777777" w:rsidR="00910F00" w:rsidRPr="00CD63CD" w:rsidRDefault="00910F00" w:rsidP="004A3B10">
            <w:pPr>
              <w:autoSpaceDE w:val="0"/>
              <w:autoSpaceDN w:val="0"/>
              <w:adjustRightInd w:val="0"/>
              <w:spacing w:after="0" w:line="240" w:lineRule="auto"/>
              <w:rPr>
                <w:ins w:id="13098" w:author="Arjan" w:date="2014-11-11T15:35:00Z"/>
                <w:rFonts w:ascii="Arial" w:eastAsia="Times New Roman" w:hAnsi="Arial" w:cs="Arial"/>
                <w:color w:val="000000"/>
                <w:sz w:val="20"/>
                <w:szCs w:val="20"/>
              </w:rPr>
            </w:pPr>
          </w:p>
        </w:tc>
      </w:tr>
      <w:tr w:rsidR="00910F00" w:rsidRPr="005C14BE" w14:paraId="0FEB4144" w14:textId="77777777" w:rsidTr="004A3B10">
        <w:trPr>
          <w:trHeight w:val="232"/>
          <w:ins w:id="13099" w:author="Arjan" w:date="2014-11-11T15:35:00Z"/>
        </w:trPr>
        <w:tc>
          <w:tcPr>
            <w:tcW w:w="3780" w:type="dxa"/>
            <w:tcBorders>
              <w:top w:val="nil"/>
              <w:left w:val="nil"/>
              <w:bottom w:val="nil"/>
              <w:right w:val="nil"/>
            </w:tcBorders>
          </w:tcPr>
          <w:p w14:paraId="36DB6AF9" w14:textId="77777777" w:rsidR="00910F00" w:rsidRPr="00CD63CD" w:rsidRDefault="00910F00" w:rsidP="004A3B10">
            <w:pPr>
              <w:autoSpaceDE w:val="0"/>
              <w:autoSpaceDN w:val="0"/>
              <w:adjustRightInd w:val="0"/>
              <w:spacing w:after="0" w:line="240" w:lineRule="auto"/>
              <w:rPr>
                <w:ins w:id="13100" w:author="Arjan" w:date="2014-11-11T15:35:00Z"/>
                <w:rFonts w:ascii="Arial" w:eastAsia="Times New Roman" w:hAnsi="Arial" w:cs="Arial"/>
                <w:color w:val="000000"/>
                <w:sz w:val="20"/>
                <w:szCs w:val="20"/>
              </w:rPr>
            </w:pPr>
            <w:ins w:id="13101" w:author="Arjan" w:date="2014-11-11T15:35:00Z">
              <w:r w:rsidRPr="00CD63C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1AA39080" w14:textId="77777777" w:rsidR="00910F00" w:rsidRPr="00DD0F4F" w:rsidRDefault="00987F6E" w:rsidP="004A3B10">
            <w:pPr>
              <w:autoSpaceDE w:val="0"/>
              <w:autoSpaceDN w:val="0"/>
              <w:adjustRightInd w:val="0"/>
              <w:spacing w:after="0" w:line="240" w:lineRule="auto"/>
              <w:rPr>
                <w:ins w:id="13102" w:author="Arjan" w:date="2014-11-11T15:35:00Z"/>
                <w:rFonts w:ascii="Arial" w:eastAsia="Times New Roman" w:hAnsi="Arial" w:cs="Arial"/>
                <w:color w:val="000000"/>
                <w:sz w:val="20"/>
                <w:szCs w:val="20"/>
                <w:lang w:val="nl-NL"/>
              </w:rPr>
            </w:pPr>
            <w:ins w:id="13103" w:author="Arjan" w:date="2014-11-11T16:11:00Z">
              <w:r>
                <w:rPr>
                  <w:rFonts w:ascii="Arial" w:eastAsia="Times New Roman" w:hAnsi="Arial" w:cs="Arial"/>
                  <w:color w:val="000000"/>
                  <w:sz w:val="20"/>
                  <w:szCs w:val="20"/>
                  <w:lang w:val="nl-NL"/>
                </w:rPr>
                <w:t>De tijdseenheid waarin de doorlooptijd van de behandeli</w:t>
              </w:r>
            </w:ins>
            <w:ins w:id="13104" w:author="Arjan" w:date="2014-11-11T16:12:00Z">
              <w:r>
                <w:rPr>
                  <w:rFonts w:ascii="Arial" w:eastAsia="Times New Roman" w:hAnsi="Arial" w:cs="Arial"/>
                  <w:color w:val="000000"/>
                  <w:sz w:val="20"/>
                  <w:szCs w:val="20"/>
                  <w:lang w:val="nl-NL"/>
                </w:rPr>
                <w:t>ng is uitgedrukt.</w:t>
              </w:r>
            </w:ins>
          </w:p>
        </w:tc>
      </w:tr>
      <w:tr w:rsidR="00910F00" w:rsidRPr="005C14BE" w14:paraId="6EAE6ED8" w14:textId="77777777" w:rsidTr="004A3B10">
        <w:trPr>
          <w:trHeight w:val="232"/>
          <w:ins w:id="13105" w:author="Arjan" w:date="2014-11-11T15:35:00Z"/>
        </w:trPr>
        <w:tc>
          <w:tcPr>
            <w:tcW w:w="3780" w:type="dxa"/>
            <w:tcBorders>
              <w:top w:val="nil"/>
              <w:left w:val="nil"/>
              <w:bottom w:val="nil"/>
              <w:right w:val="nil"/>
            </w:tcBorders>
          </w:tcPr>
          <w:p w14:paraId="4F337B1C" w14:textId="77777777" w:rsidR="00910F00" w:rsidRPr="00DD0F4F" w:rsidRDefault="00910F00" w:rsidP="004A3B10">
            <w:pPr>
              <w:autoSpaceDE w:val="0"/>
              <w:autoSpaceDN w:val="0"/>
              <w:adjustRightInd w:val="0"/>
              <w:spacing w:after="0" w:line="240" w:lineRule="auto"/>
              <w:rPr>
                <w:ins w:id="13106" w:author="Arjan" w:date="2014-11-11T15:3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0506BDDD" w14:textId="77777777" w:rsidR="00910F00" w:rsidRPr="00DD0F4F" w:rsidRDefault="00910F00" w:rsidP="004A3B10">
            <w:pPr>
              <w:autoSpaceDE w:val="0"/>
              <w:autoSpaceDN w:val="0"/>
              <w:adjustRightInd w:val="0"/>
              <w:spacing w:after="0" w:line="240" w:lineRule="auto"/>
              <w:rPr>
                <w:ins w:id="13107" w:author="Arjan" w:date="2014-11-11T15:35:00Z"/>
                <w:rFonts w:ascii="Arial" w:eastAsia="Times New Roman" w:hAnsi="Arial" w:cs="Arial"/>
                <w:color w:val="000000"/>
                <w:sz w:val="20"/>
                <w:szCs w:val="20"/>
                <w:lang w:val="nl-NL"/>
              </w:rPr>
            </w:pPr>
          </w:p>
        </w:tc>
      </w:tr>
      <w:tr w:rsidR="00910F00" w:rsidRPr="00CD63CD" w14:paraId="15D4090B" w14:textId="77777777" w:rsidTr="004A3B10">
        <w:trPr>
          <w:trHeight w:val="232"/>
          <w:ins w:id="13108" w:author="Arjan" w:date="2014-11-11T15:35:00Z"/>
        </w:trPr>
        <w:tc>
          <w:tcPr>
            <w:tcW w:w="3780" w:type="dxa"/>
            <w:tcBorders>
              <w:top w:val="nil"/>
              <w:left w:val="nil"/>
              <w:bottom w:val="nil"/>
              <w:right w:val="nil"/>
            </w:tcBorders>
          </w:tcPr>
          <w:p w14:paraId="34DF5113" w14:textId="77777777" w:rsidR="00910F00" w:rsidRPr="00CD63CD" w:rsidRDefault="00910F00" w:rsidP="004A3B10">
            <w:pPr>
              <w:autoSpaceDE w:val="0"/>
              <w:autoSpaceDN w:val="0"/>
              <w:adjustRightInd w:val="0"/>
              <w:spacing w:after="0" w:line="240" w:lineRule="auto"/>
              <w:rPr>
                <w:ins w:id="13109" w:author="Arjan" w:date="2014-11-11T15:35:00Z"/>
                <w:rFonts w:ascii="Arial" w:eastAsia="Times New Roman" w:hAnsi="Arial" w:cs="Arial"/>
                <w:color w:val="000000"/>
                <w:sz w:val="20"/>
                <w:szCs w:val="20"/>
              </w:rPr>
            </w:pPr>
            <w:ins w:id="13110" w:author="Arjan" w:date="2014-11-11T15:35:00Z">
              <w:r w:rsidRPr="00CD63C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76362270" w14:textId="77777777" w:rsidR="00910F00" w:rsidRPr="00CD63CD" w:rsidRDefault="00961238" w:rsidP="004A3B10">
            <w:pPr>
              <w:autoSpaceDE w:val="0"/>
              <w:autoSpaceDN w:val="0"/>
              <w:adjustRightInd w:val="0"/>
              <w:spacing w:after="0" w:line="240" w:lineRule="auto"/>
              <w:rPr>
                <w:ins w:id="13111" w:author="Arjan" w:date="2014-11-11T15:35:00Z"/>
                <w:rFonts w:ascii="Arial" w:eastAsia="Times New Roman" w:hAnsi="Arial" w:cs="Arial"/>
                <w:color w:val="000000"/>
                <w:sz w:val="20"/>
                <w:szCs w:val="20"/>
              </w:rPr>
            </w:pPr>
            <w:ins w:id="13112" w:author="Arjan" w:date="2014-11-11T15:37:00Z">
              <w:r>
                <w:rPr>
                  <w:rFonts w:ascii="Arial" w:eastAsia="Times New Roman" w:hAnsi="Arial" w:cs="Arial"/>
                  <w:color w:val="000000"/>
                  <w:sz w:val="20"/>
                  <w:szCs w:val="20"/>
                </w:rPr>
                <w:t>ZTC</w:t>
              </w:r>
            </w:ins>
            <w:ins w:id="13113" w:author="Arjan" w:date="2014-11-11T15:35:00Z">
              <w:r w:rsidR="00910F00" w:rsidRPr="00717312">
                <w:rPr>
                  <w:rFonts w:ascii="Arial" w:eastAsia="Times New Roman" w:hAnsi="Arial" w:cs="Arial"/>
                  <w:color w:val="000000"/>
                  <w:sz w:val="20"/>
                  <w:szCs w:val="20"/>
                </w:rPr>
                <w:t xml:space="preserve"> </w:t>
              </w:r>
            </w:ins>
          </w:p>
        </w:tc>
      </w:tr>
      <w:tr w:rsidR="00910F00" w:rsidRPr="00CD63CD" w14:paraId="5B34C7E2" w14:textId="77777777" w:rsidTr="004A3B10">
        <w:trPr>
          <w:trHeight w:val="232"/>
          <w:ins w:id="13114" w:author="Arjan" w:date="2014-11-11T15:35:00Z"/>
        </w:trPr>
        <w:tc>
          <w:tcPr>
            <w:tcW w:w="3780" w:type="dxa"/>
            <w:tcBorders>
              <w:top w:val="nil"/>
              <w:left w:val="nil"/>
              <w:bottom w:val="nil"/>
              <w:right w:val="nil"/>
            </w:tcBorders>
          </w:tcPr>
          <w:p w14:paraId="026BA345" w14:textId="77777777" w:rsidR="00910F00" w:rsidRPr="00CD63CD" w:rsidRDefault="00910F00" w:rsidP="004A3B10">
            <w:pPr>
              <w:autoSpaceDE w:val="0"/>
              <w:autoSpaceDN w:val="0"/>
              <w:adjustRightInd w:val="0"/>
              <w:spacing w:after="0" w:line="240" w:lineRule="auto"/>
              <w:rPr>
                <w:ins w:id="13115" w:author="Arjan" w:date="2014-11-11T15:35:00Z"/>
                <w:rFonts w:ascii="Arial" w:eastAsia="Times New Roman" w:hAnsi="Arial" w:cs="Arial"/>
                <w:b/>
                <w:bCs/>
                <w:color w:val="000000"/>
                <w:sz w:val="20"/>
                <w:szCs w:val="20"/>
              </w:rPr>
            </w:pPr>
          </w:p>
        </w:tc>
        <w:tc>
          <w:tcPr>
            <w:tcW w:w="5580" w:type="dxa"/>
            <w:tcBorders>
              <w:top w:val="nil"/>
              <w:left w:val="nil"/>
              <w:bottom w:val="nil"/>
              <w:right w:val="nil"/>
            </w:tcBorders>
          </w:tcPr>
          <w:p w14:paraId="76635159" w14:textId="77777777" w:rsidR="00910F00" w:rsidRPr="00CD63CD" w:rsidRDefault="00910F00" w:rsidP="004A3B10">
            <w:pPr>
              <w:autoSpaceDE w:val="0"/>
              <w:autoSpaceDN w:val="0"/>
              <w:adjustRightInd w:val="0"/>
              <w:spacing w:after="0" w:line="240" w:lineRule="auto"/>
              <w:rPr>
                <w:ins w:id="13116" w:author="Arjan" w:date="2014-11-11T15:35:00Z"/>
                <w:rFonts w:ascii="Arial" w:eastAsia="Times New Roman" w:hAnsi="Arial" w:cs="Arial"/>
                <w:color w:val="000000"/>
                <w:sz w:val="20"/>
                <w:szCs w:val="20"/>
              </w:rPr>
            </w:pPr>
          </w:p>
        </w:tc>
      </w:tr>
      <w:tr w:rsidR="00910F00" w:rsidRPr="00CD63CD" w14:paraId="6A9E3D78" w14:textId="77777777" w:rsidTr="004A3B10">
        <w:trPr>
          <w:trHeight w:val="232"/>
          <w:ins w:id="13117" w:author="Arjan" w:date="2014-11-11T15:35:00Z"/>
        </w:trPr>
        <w:tc>
          <w:tcPr>
            <w:tcW w:w="3780" w:type="dxa"/>
            <w:tcBorders>
              <w:top w:val="nil"/>
              <w:left w:val="nil"/>
              <w:bottom w:val="nil"/>
              <w:right w:val="nil"/>
            </w:tcBorders>
          </w:tcPr>
          <w:p w14:paraId="12E4FFF2" w14:textId="77777777" w:rsidR="00910F00" w:rsidRPr="00CD63CD" w:rsidRDefault="00910F00" w:rsidP="004A3B10">
            <w:pPr>
              <w:autoSpaceDE w:val="0"/>
              <w:autoSpaceDN w:val="0"/>
              <w:adjustRightInd w:val="0"/>
              <w:spacing w:after="0" w:line="240" w:lineRule="auto"/>
              <w:rPr>
                <w:ins w:id="13118" w:author="Arjan" w:date="2014-11-11T15:35:00Z"/>
                <w:rFonts w:ascii="Arial" w:eastAsia="Times New Roman" w:hAnsi="Arial" w:cs="Arial"/>
                <w:color w:val="000000"/>
                <w:sz w:val="20"/>
                <w:szCs w:val="20"/>
              </w:rPr>
            </w:pPr>
            <w:ins w:id="13119" w:author="Arjan" w:date="2014-11-11T15:35:00Z">
              <w:r w:rsidRPr="00CD63C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763BAE65" w14:textId="77777777" w:rsidR="00910F00" w:rsidRPr="00CD63CD" w:rsidRDefault="00910F00" w:rsidP="00961238">
            <w:pPr>
              <w:autoSpaceDE w:val="0"/>
              <w:autoSpaceDN w:val="0"/>
              <w:adjustRightInd w:val="0"/>
              <w:spacing w:after="0" w:line="240" w:lineRule="auto"/>
              <w:rPr>
                <w:ins w:id="13120" w:author="Arjan" w:date="2014-11-11T15:35:00Z"/>
                <w:rFonts w:ascii="Arial" w:eastAsia="Times New Roman" w:hAnsi="Arial" w:cs="Arial"/>
                <w:color w:val="000000"/>
                <w:sz w:val="20"/>
                <w:szCs w:val="20"/>
              </w:rPr>
            </w:pPr>
            <w:ins w:id="13121" w:author="Arjan" w:date="2014-11-11T15:35:00Z">
              <w:r w:rsidRPr="00717312">
                <w:rPr>
                  <w:rFonts w:ascii="Arial" w:eastAsia="Times New Roman" w:hAnsi="Arial" w:cs="Arial"/>
                  <w:color w:val="000000"/>
                  <w:sz w:val="20"/>
                  <w:szCs w:val="20"/>
                </w:rPr>
                <w:t>1-</w:t>
              </w:r>
            </w:ins>
            <w:ins w:id="13122" w:author="Arjan" w:date="2014-11-11T15:37:00Z">
              <w:r w:rsidR="00961238">
                <w:rPr>
                  <w:rFonts w:ascii="Arial" w:eastAsia="Times New Roman" w:hAnsi="Arial" w:cs="Arial"/>
                  <w:color w:val="000000"/>
                  <w:sz w:val="20"/>
                  <w:szCs w:val="20"/>
                </w:rPr>
                <w:t>11</w:t>
              </w:r>
            </w:ins>
            <w:ins w:id="13123" w:author="Arjan" w:date="2014-11-11T15:35:00Z">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ins>
          </w:p>
        </w:tc>
      </w:tr>
      <w:tr w:rsidR="00910F00" w:rsidRPr="00CD63CD" w14:paraId="58A29FC0" w14:textId="77777777" w:rsidTr="004A3B10">
        <w:trPr>
          <w:trHeight w:val="232"/>
          <w:ins w:id="13124" w:author="Arjan" w:date="2014-11-11T15:35:00Z"/>
        </w:trPr>
        <w:tc>
          <w:tcPr>
            <w:tcW w:w="3780" w:type="dxa"/>
            <w:tcBorders>
              <w:top w:val="nil"/>
              <w:left w:val="nil"/>
              <w:bottom w:val="nil"/>
              <w:right w:val="nil"/>
            </w:tcBorders>
          </w:tcPr>
          <w:p w14:paraId="53A90A45" w14:textId="77777777" w:rsidR="00910F00" w:rsidRPr="00CD63CD" w:rsidRDefault="00910F00" w:rsidP="004A3B10">
            <w:pPr>
              <w:autoSpaceDE w:val="0"/>
              <w:autoSpaceDN w:val="0"/>
              <w:adjustRightInd w:val="0"/>
              <w:spacing w:after="0" w:line="240" w:lineRule="auto"/>
              <w:rPr>
                <w:ins w:id="13125" w:author="Arjan" w:date="2014-11-11T15:35:00Z"/>
                <w:rFonts w:ascii="Arial" w:eastAsia="Times New Roman" w:hAnsi="Arial" w:cs="Arial"/>
                <w:b/>
                <w:bCs/>
                <w:color w:val="000000"/>
                <w:sz w:val="20"/>
                <w:szCs w:val="20"/>
              </w:rPr>
            </w:pPr>
          </w:p>
        </w:tc>
        <w:tc>
          <w:tcPr>
            <w:tcW w:w="5580" w:type="dxa"/>
            <w:tcBorders>
              <w:top w:val="nil"/>
              <w:left w:val="nil"/>
              <w:bottom w:val="nil"/>
              <w:right w:val="nil"/>
            </w:tcBorders>
          </w:tcPr>
          <w:p w14:paraId="16FBE591" w14:textId="77777777" w:rsidR="00910F00" w:rsidRPr="00CD63CD" w:rsidRDefault="00910F00" w:rsidP="004A3B10">
            <w:pPr>
              <w:autoSpaceDE w:val="0"/>
              <w:autoSpaceDN w:val="0"/>
              <w:adjustRightInd w:val="0"/>
              <w:spacing w:after="0" w:line="240" w:lineRule="auto"/>
              <w:rPr>
                <w:ins w:id="13126" w:author="Arjan" w:date="2014-11-11T15:35:00Z"/>
                <w:rFonts w:ascii="Arial" w:eastAsia="Times New Roman" w:hAnsi="Arial" w:cs="Arial"/>
                <w:color w:val="000000"/>
                <w:sz w:val="20"/>
                <w:szCs w:val="20"/>
              </w:rPr>
            </w:pPr>
          </w:p>
        </w:tc>
      </w:tr>
      <w:tr w:rsidR="00910F00" w:rsidRPr="005C14BE" w14:paraId="3938510F" w14:textId="77777777" w:rsidTr="004A3B10">
        <w:trPr>
          <w:trHeight w:val="232"/>
          <w:ins w:id="13127" w:author="Arjan" w:date="2014-11-11T15:35:00Z"/>
        </w:trPr>
        <w:tc>
          <w:tcPr>
            <w:tcW w:w="3780" w:type="dxa"/>
            <w:tcBorders>
              <w:top w:val="nil"/>
              <w:left w:val="nil"/>
              <w:bottom w:val="nil"/>
              <w:right w:val="nil"/>
            </w:tcBorders>
          </w:tcPr>
          <w:p w14:paraId="71D76BCD" w14:textId="77777777" w:rsidR="00910F00" w:rsidRPr="00CD63CD" w:rsidRDefault="00910F00" w:rsidP="004A3B10">
            <w:pPr>
              <w:autoSpaceDE w:val="0"/>
              <w:autoSpaceDN w:val="0"/>
              <w:adjustRightInd w:val="0"/>
              <w:spacing w:after="0" w:line="240" w:lineRule="auto"/>
              <w:rPr>
                <w:ins w:id="13128" w:author="Arjan" w:date="2014-11-11T15:35:00Z"/>
                <w:rFonts w:ascii="Arial" w:eastAsia="Times New Roman" w:hAnsi="Arial" w:cs="Arial"/>
                <w:color w:val="000000"/>
                <w:sz w:val="20"/>
                <w:szCs w:val="20"/>
              </w:rPr>
            </w:pPr>
            <w:ins w:id="13129" w:author="Arjan" w:date="2014-11-11T15:35:00Z">
              <w:r w:rsidRPr="00CD63C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704F9C9E" w14:textId="77777777" w:rsidR="00910F00" w:rsidRPr="00DD0F4F" w:rsidRDefault="00A044C0" w:rsidP="00987F6E">
            <w:pPr>
              <w:autoSpaceDE w:val="0"/>
              <w:autoSpaceDN w:val="0"/>
              <w:adjustRightInd w:val="0"/>
              <w:spacing w:after="0" w:line="240" w:lineRule="auto"/>
              <w:rPr>
                <w:ins w:id="13130" w:author="Arjan" w:date="2014-11-11T15:35:00Z"/>
                <w:rFonts w:ascii="Arial" w:eastAsia="Times New Roman" w:hAnsi="Arial" w:cs="Arial"/>
                <w:color w:val="000000"/>
                <w:sz w:val="20"/>
                <w:szCs w:val="20"/>
                <w:lang w:val="nl-NL"/>
              </w:rPr>
            </w:pPr>
            <w:ins w:id="13131" w:author="Arjan" w:date="2014-11-11T21:32:00Z">
              <w:r>
                <w:rPr>
                  <w:rFonts w:ascii="Arial" w:eastAsia="Times New Roman" w:hAnsi="Arial" w:cs="Arial"/>
                  <w:color w:val="000000"/>
                  <w:sz w:val="20"/>
                  <w:szCs w:val="20"/>
                  <w:lang w:val="nl-NL"/>
                </w:rPr>
                <w:t>Het betreft een subattri</w:t>
              </w:r>
            </w:ins>
            <w:ins w:id="13132" w:author="Arjan" w:date="2014-11-11T21:33:00Z">
              <w:r>
                <w:rPr>
                  <w:rFonts w:ascii="Arial" w:eastAsia="Times New Roman" w:hAnsi="Arial" w:cs="Arial"/>
                  <w:color w:val="000000"/>
                  <w:sz w:val="20"/>
                  <w:szCs w:val="20"/>
                  <w:lang w:val="nl-NL"/>
                </w:rPr>
                <w:t>buutsoort van de groepattribuutsoort ‘</w:t>
              </w:r>
              <w:r w:rsidR="00DA5D93" w:rsidRPr="00BE10FF">
                <w:rPr>
                  <w:rFonts w:ascii="Arial" w:hAnsi="Arial" w:cs="Arial"/>
                  <w:szCs w:val="24"/>
                  <w:lang w:val="en-AU"/>
                </w:rPr>
                <w:fldChar w:fldCharType="begin" w:fldLock="1"/>
              </w:r>
              <w:r w:rsidRPr="005561F3">
                <w:rPr>
                  <w:rFonts w:ascii="Arial" w:hAnsi="Arial" w:cs="Arial"/>
                  <w:szCs w:val="24"/>
                  <w:lang w:val="nl-NL"/>
                </w:rPr>
                <w:instrText xml:space="preserve">MERGEFIELD </w:instrText>
              </w:r>
              <w:r w:rsidRPr="005561F3">
                <w:rPr>
                  <w:rFonts w:ascii="Calibri" w:hAnsi="Calibri" w:cs="Arial"/>
                  <w:color w:val="0F0F0F"/>
                  <w:szCs w:val="24"/>
                  <w:lang w:val="nl-NL"/>
                </w:rPr>
                <w:instrText>Att.Name</w:instrText>
              </w:r>
              <w:r w:rsidR="00DA5D93" w:rsidRPr="00BE10FF">
                <w:rPr>
                  <w:rFonts w:ascii="Arial" w:hAnsi="Arial" w:cs="Arial"/>
                  <w:szCs w:val="24"/>
                  <w:lang w:val="en-AU"/>
                </w:rPr>
                <w:fldChar w:fldCharType="separate"/>
              </w:r>
              <w:r w:rsidRPr="005561F3">
                <w:rPr>
                  <w:rFonts w:ascii="Calibri" w:hAnsi="Calibri" w:cs="Arial"/>
                  <w:color w:val="0F0F0F"/>
                  <w:szCs w:val="24"/>
                  <w:lang w:val="nl-NL"/>
                </w:rPr>
                <w:t>Doorlooptijd behandeling</w:t>
              </w:r>
              <w:r w:rsidR="00DA5D93" w:rsidRPr="00BE10FF">
                <w:rPr>
                  <w:rFonts w:ascii="Arial" w:hAnsi="Arial" w:cs="Arial"/>
                  <w:szCs w:val="24"/>
                  <w:lang w:val="en-AU"/>
                </w:rPr>
                <w:fldChar w:fldCharType="end"/>
              </w:r>
              <w:r w:rsidRPr="005561F3">
                <w:rPr>
                  <w:rFonts w:ascii="Arial" w:hAnsi="Arial" w:cs="Arial"/>
                  <w:szCs w:val="24"/>
                  <w:lang w:val="nl-NL"/>
                </w:rPr>
                <w:t>’</w:t>
              </w:r>
            </w:ins>
          </w:p>
        </w:tc>
      </w:tr>
      <w:tr w:rsidR="00910F00" w:rsidRPr="005C14BE" w14:paraId="027FFE63" w14:textId="77777777" w:rsidTr="004A3B10">
        <w:trPr>
          <w:trHeight w:val="232"/>
          <w:ins w:id="13133" w:author="Arjan" w:date="2014-11-11T15:35:00Z"/>
        </w:trPr>
        <w:tc>
          <w:tcPr>
            <w:tcW w:w="3780" w:type="dxa"/>
            <w:tcBorders>
              <w:top w:val="nil"/>
              <w:left w:val="nil"/>
              <w:bottom w:val="nil"/>
              <w:right w:val="nil"/>
            </w:tcBorders>
          </w:tcPr>
          <w:p w14:paraId="408A896F" w14:textId="77777777" w:rsidR="00910F00" w:rsidRPr="00DD0F4F" w:rsidRDefault="00910F00" w:rsidP="004A3B10">
            <w:pPr>
              <w:autoSpaceDE w:val="0"/>
              <w:autoSpaceDN w:val="0"/>
              <w:adjustRightInd w:val="0"/>
              <w:spacing w:after="0" w:line="240" w:lineRule="auto"/>
              <w:rPr>
                <w:ins w:id="13134" w:author="Arjan" w:date="2014-11-11T15:3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1DC75120" w14:textId="77777777" w:rsidR="00910F00" w:rsidRPr="00DD0F4F" w:rsidRDefault="00910F00" w:rsidP="004A3B10">
            <w:pPr>
              <w:autoSpaceDE w:val="0"/>
              <w:autoSpaceDN w:val="0"/>
              <w:adjustRightInd w:val="0"/>
              <w:spacing w:after="0" w:line="240" w:lineRule="auto"/>
              <w:rPr>
                <w:ins w:id="13135" w:author="Arjan" w:date="2014-11-11T15:35:00Z"/>
                <w:rFonts w:ascii="Arial" w:eastAsia="Times New Roman" w:hAnsi="Arial" w:cs="Arial"/>
                <w:color w:val="000000"/>
                <w:sz w:val="20"/>
                <w:szCs w:val="20"/>
                <w:lang w:val="nl-NL"/>
              </w:rPr>
            </w:pPr>
          </w:p>
        </w:tc>
      </w:tr>
      <w:tr w:rsidR="00910F00" w:rsidRPr="00CD63CD" w14:paraId="494BB095" w14:textId="77777777" w:rsidTr="004A3B10">
        <w:trPr>
          <w:trHeight w:val="232"/>
          <w:ins w:id="13136" w:author="Arjan" w:date="2014-11-11T15:35:00Z"/>
        </w:trPr>
        <w:tc>
          <w:tcPr>
            <w:tcW w:w="3780" w:type="dxa"/>
            <w:tcBorders>
              <w:top w:val="nil"/>
              <w:left w:val="nil"/>
              <w:bottom w:val="nil"/>
              <w:right w:val="nil"/>
            </w:tcBorders>
          </w:tcPr>
          <w:p w14:paraId="034ED391" w14:textId="77777777" w:rsidR="00910F00" w:rsidRPr="00CD63CD" w:rsidRDefault="00910F00" w:rsidP="004A3B10">
            <w:pPr>
              <w:autoSpaceDE w:val="0"/>
              <w:autoSpaceDN w:val="0"/>
              <w:adjustRightInd w:val="0"/>
              <w:spacing w:after="0" w:line="240" w:lineRule="auto"/>
              <w:rPr>
                <w:ins w:id="13137" w:author="Arjan" w:date="2014-11-11T15:35:00Z"/>
                <w:rFonts w:ascii="Arial" w:eastAsia="Times New Roman" w:hAnsi="Arial" w:cs="Arial"/>
                <w:color w:val="000000"/>
                <w:sz w:val="20"/>
                <w:szCs w:val="20"/>
              </w:rPr>
            </w:pPr>
            <w:ins w:id="13138" w:author="Arjan" w:date="2014-11-11T15:35:00Z">
              <w:r w:rsidRPr="00CD63C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02170C9E" w14:textId="77777777" w:rsidR="00910F00" w:rsidRPr="00CD63CD" w:rsidRDefault="00961238" w:rsidP="006B01A0">
            <w:pPr>
              <w:autoSpaceDE w:val="0"/>
              <w:autoSpaceDN w:val="0"/>
              <w:adjustRightInd w:val="0"/>
              <w:spacing w:after="0" w:line="240" w:lineRule="auto"/>
              <w:rPr>
                <w:ins w:id="13139" w:author="Arjan" w:date="2014-11-11T15:35:00Z"/>
                <w:rFonts w:ascii="Arial" w:eastAsia="Times New Roman" w:hAnsi="Arial" w:cs="Arial"/>
                <w:color w:val="000000"/>
                <w:sz w:val="20"/>
                <w:szCs w:val="20"/>
              </w:rPr>
            </w:pPr>
            <w:ins w:id="13140" w:author="Arjan" w:date="2014-11-11T15:37:00Z">
              <w:r>
                <w:rPr>
                  <w:rFonts w:ascii="Arial" w:hAnsi="Arial" w:cs="Arial"/>
                  <w:sz w:val="20"/>
                  <w:szCs w:val="20"/>
                  <w:lang w:val="en-AU"/>
                </w:rPr>
                <w:t>A</w:t>
              </w:r>
            </w:ins>
            <w:ins w:id="13141" w:author="Arjan" w:date="2014-11-11T16:29:00Z">
              <w:r w:rsidR="006B01A0">
                <w:rPr>
                  <w:rFonts w:ascii="Arial" w:hAnsi="Arial" w:cs="Arial"/>
                  <w:sz w:val="20"/>
                  <w:szCs w:val="20"/>
                  <w:lang w:val="en-AU"/>
                </w:rPr>
                <w:t>11</w:t>
              </w:r>
            </w:ins>
          </w:p>
        </w:tc>
      </w:tr>
      <w:tr w:rsidR="00910F00" w:rsidRPr="00CD63CD" w14:paraId="1B2FFC24" w14:textId="77777777" w:rsidTr="004A3B10">
        <w:trPr>
          <w:trHeight w:val="232"/>
          <w:ins w:id="13142" w:author="Arjan" w:date="2014-11-11T15:35:00Z"/>
        </w:trPr>
        <w:tc>
          <w:tcPr>
            <w:tcW w:w="3780" w:type="dxa"/>
            <w:tcBorders>
              <w:top w:val="nil"/>
              <w:left w:val="nil"/>
              <w:bottom w:val="nil"/>
              <w:right w:val="nil"/>
            </w:tcBorders>
          </w:tcPr>
          <w:p w14:paraId="77C21643" w14:textId="77777777" w:rsidR="00910F00" w:rsidRPr="00CD63CD" w:rsidRDefault="00910F00" w:rsidP="004A3B10">
            <w:pPr>
              <w:autoSpaceDE w:val="0"/>
              <w:autoSpaceDN w:val="0"/>
              <w:adjustRightInd w:val="0"/>
              <w:spacing w:after="0" w:line="240" w:lineRule="auto"/>
              <w:rPr>
                <w:ins w:id="13143" w:author="Arjan" w:date="2014-11-11T15:35:00Z"/>
                <w:rFonts w:ascii="Arial" w:eastAsia="Times New Roman" w:hAnsi="Arial" w:cs="Arial"/>
                <w:b/>
                <w:bCs/>
                <w:color w:val="000000"/>
                <w:sz w:val="20"/>
                <w:szCs w:val="20"/>
              </w:rPr>
            </w:pPr>
          </w:p>
        </w:tc>
        <w:tc>
          <w:tcPr>
            <w:tcW w:w="5580" w:type="dxa"/>
            <w:tcBorders>
              <w:top w:val="nil"/>
              <w:left w:val="nil"/>
              <w:bottom w:val="nil"/>
              <w:right w:val="nil"/>
            </w:tcBorders>
          </w:tcPr>
          <w:p w14:paraId="6BDD1308" w14:textId="77777777" w:rsidR="00910F00" w:rsidRPr="00CD63CD" w:rsidRDefault="00910F00" w:rsidP="004A3B10">
            <w:pPr>
              <w:autoSpaceDE w:val="0"/>
              <w:autoSpaceDN w:val="0"/>
              <w:adjustRightInd w:val="0"/>
              <w:spacing w:after="0" w:line="240" w:lineRule="auto"/>
              <w:rPr>
                <w:ins w:id="13144" w:author="Arjan" w:date="2014-11-11T15:35:00Z"/>
                <w:rFonts w:ascii="Arial" w:eastAsia="Times New Roman" w:hAnsi="Arial" w:cs="Arial"/>
                <w:color w:val="000000"/>
                <w:sz w:val="20"/>
                <w:szCs w:val="20"/>
              </w:rPr>
            </w:pPr>
          </w:p>
        </w:tc>
      </w:tr>
      <w:tr w:rsidR="00910F00" w:rsidRPr="005E066D" w14:paraId="2987849E" w14:textId="77777777" w:rsidTr="004A3B10">
        <w:trPr>
          <w:trHeight w:val="232"/>
          <w:ins w:id="13145" w:author="Arjan" w:date="2014-11-11T15:35:00Z"/>
        </w:trPr>
        <w:tc>
          <w:tcPr>
            <w:tcW w:w="3780" w:type="dxa"/>
            <w:tcBorders>
              <w:top w:val="nil"/>
              <w:left w:val="nil"/>
              <w:bottom w:val="nil"/>
              <w:right w:val="nil"/>
            </w:tcBorders>
          </w:tcPr>
          <w:p w14:paraId="1AE8A9A7" w14:textId="77777777" w:rsidR="00910F00" w:rsidRPr="00CD63CD" w:rsidRDefault="00910F00" w:rsidP="004A3B10">
            <w:pPr>
              <w:autoSpaceDE w:val="0"/>
              <w:autoSpaceDN w:val="0"/>
              <w:adjustRightInd w:val="0"/>
              <w:spacing w:after="0" w:line="240" w:lineRule="auto"/>
              <w:rPr>
                <w:ins w:id="13146" w:author="Arjan" w:date="2014-11-11T15:35:00Z"/>
                <w:rFonts w:ascii="Arial" w:eastAsia="Times New Roman" w:hAnsi="Arial" w:cs="Arial"/>
                <w:color w:val="000000"/>
                <w:sz w:val="20"/>
                <w:szCs w:val="20"/>
              </w:rPr>
            </w:pPr>
            <w:ins w:id="13147" w:author="Arjan" w:date="2014-11-11T15:35:00Z">
              <w:r w:rsidRPr="00CD63C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6AC12476" w14:textId="77777777" w:rsidR="00072690" w:rsidRDefault="00072690" w:rsidP="00072690">
            <w:pPr>
              <w:autoSpaceDE w:val="0"/>
              <w:autoSpaceDN w:val="0"/>
              <w:adjustRightInd w:val="0"/>
              <w:spacing w:after="0" w:line="240" w:lineRule="auto"/>
              <w:rPr>
                <w:ins w:id="13148" w:author="Arjan" w:date="2014-12-01T13:20:00Z"/>
                <w:rFonts w:ascii="Arial" w:eastAsia="Times New Roman" w:hAnsi="Arial" w:cs="Arial"/>
                <w:color w:val="000000"/>
                <w:sz w:val="20"/>
                <w:szCs w:val="20"/>
                <w:lang w:val="nl-NL"/>
              </w:rPr>
            </w:pPr>
            <w:ins w:id="13149" w:author="Arjan" w:date="2014-12-01T13:20:00Z">
              <w:r>
                <w:rPr>
                  <w:rFonts w:ascii="Arial" w:eastAsia="Times New Roman" w:hAnsi="Arial" w:cs="Arial"/>
                  <w:color w:val="000000"/>
                  <w:sz w:val="20"/>
                  <w:szCs w:val="20"/>
                  <w:lang w:val="nl-NL"/>
                </w:rPr>
                <w:t>- “werkdag” (werkbare dagen d.w.z. alle dagen m.u.v. zaterdagen, zondagen en erkende feestdagen)</w:t>
              </w:r>
            </w:ins>
          </w:p>
          <w:p w14:paraId="0EA0B6EF" w14:textId="77777777" w:rsidR="00072690" w:rsidRDefault="00072690" w:rsidP="00072690">
            <w:pPr>
              <w:autoSpaceDE w:val="0"/>
              <w:autoSpaceDN w:val="0"/>
              <w:adjustRightInd w:val="0"/>
              <w:spacing w:after="0" w:line="240" w:lineRule="auto"/>
              <w:rPr>
                <w:ins w:id="13150" w:author="Arjan" w:date="2014-12-01T13:20:00Z"/>
                <w:rFonts w:ascii="Arial" w:eastAsia="Times New Roman" w:hAnsi="Arial" w:cs="Arial"/>
                <w:color w:val="000000"/>
                <w:sz w:val="20"/>
                <w:szCs w:val="20"/>
                <w:lang w:val="nl-NL"/>
              </w:rPr>
            </w:pPr>
            <w:ins w:id="13151" w:author="Arjan" w:date="2014-12-01T13:20:00Z">
              <w:r>
                <w:rPr>
                  <w:rFonts w:ascii="Arial" w:eastAsia="Times New Roman" w:hAnsi="Arial" w:cs="Arial"/>
                  <w:color w:val="000000"/>
                  <w:sz w:val="20"/>
                  <w:szCs w:val="20"/>
                  <w:lang w:val="nl-NL"/>
                </w:rPr>
                <w:t>- “kalenderdag” (</w:t>
              </w:r>
              <w:r w:rsidRPr="003D5F9A">
                <w:rPr>
                  <w:rFonts w:ascii="Arial" w:eastAsia="Times New Roman" w:hAnsi="Arial" w:cs="Arial"/>
                  <w:color w:val="000000"/>
                  <w:sz w:val="20"/>
                  <w:szCs w:val="20"/>
                  <w:lang w:val="nl-NL"/>
                </w:rPr>
                <w:t>zie voor een definitie van dit begrip de AWB</w:t>
              </w:r>
              <w:r>
                <w:rPr>
                  <w:rFonts w:ascii="Arial" w:eastAsia="Times New Roman" w:hAnsi="Arial" w:cs="Arial"/>
                  <w:color w:val="000000"/>
                  <w:sz w:val="20"/>
                  <w:szCs w:val="20"/>
                  <w:lang w:val="nl-NL"/>
                </w:rPr>
                <w:t>)</w:t>
              </w:r>
            </w:ins>
          </w:p>
          <w:p w14:paraId="4696B029" w14:textId="77777777" w:rsidR="00072690" w:rsidRDefault="00072690" w:rsidP="00072690">
            <w:pPr>
              <w:autoSpaceDE w:val="0"/>
              <w:autoSpaceDN w:val="0"/>
              <w:adjustRightInd w:val="0"/>
              <w:spacing w:after="0" w:line="240" w:lineRule="auto"/>
              <w:rPr>
                <w:ins w:id="13152" w:author="Arjan" w:date="2014-12-01T13:20:00Z"/>
                <w:rFonts w:ascii="Arial" w:eastAsia="Times New Roman" w:hAnsi="Arial" w:cs="Arial"/>
                <w:color w:val="000000"/>
                <w:sz w:val="20"/>
                <w:szCs w:val="20"/>
                <w:lang w:val="nl-NL"/>
              </w:rPr>
            </w:pPr>
            <w:ins w:id="13153" w:author="Arjan" w:date="2014-12-01T13:20:00Z">
              <w:r>
                <w:rPr>
                  <w:rFonts w:ascii="Arial" w:eastAsia="Times New Roman" w:hAnsi="Arial" w:cs="Arial"/>
                  <w:color w:val="000000"/>
                  <w:sz w:val="20"/>
                  <w:szCs w:val="20"/>
                  <w:lang w:val="nl-NL"/>
                </w:rPr>
                <w:t xml:space="preserve">- “week” (7 kalenderdagen) </w:t>
              </w:r>
            </w:ins>
          </w:p>
          <w:p w14:paraId="1DF0FDB9" w14:textId="77777777" w:rsidR="00072690" w:rsidRDefault="00072690" w:rsidP="00072690">
            <w:pPr>
              <w:autoSpaceDE w:val="0"/>
              <w:autoSpaceDN w:val="0"/>
              <w:adjustRightInd w:val="0"/>
              <w:spacing w:after="0" w:line="240" w:lineRule="auto"/>
              <w:rPr>
                <w:ins w:id="13154" w:author="Arjan" w:date="2014-12-01T13:20:00Z"/>
                <w:rFonts w:ascii="Arial" w:eastAsia="Times New Roman" w:hAnsi="Arial" w:cs="Arial"/>
                <w:color w:val="000000"/>
                <w:sz w:val="20"/>
                <w:szCs w:val="20"/>
                <w:lang w:val="nl-NL"/>
              </w:rPr>
            </w:pPr>
            <w:ins w:id="13155" w:author="Arjan" w:date="2014-12-01T13:20:00Z">
              <w:r>
                <w:rPr>
                  <w:rFonts w:ascii="Arial" w:eastAsia="Times New Roman" w:hAnsi="Arial" w:cs="Arial"/>
                  <w:color w:val="000000"/>
                  <w:sz w:val="20"/>
                  <w:szCs w:val="20"/>
                  <w:lang w:val="nl-NL"/>
                </w:rPr>
                <w:t>- “maand” (28, 30 of 31 kalenderdagen)</w:t>
              </w:r>
            </w:ins>
          </w:p>
          <w:p w14:paraId="41425A1B" w14:textId="77777777" w:rsidR="00987F6E" w:rsidRPr="00DD0F4F" w:rsidRDefault="00072690" w:rsidP="00072690">
            <w:pPr>
              <w:autoSpaceDE w:val="0"/>
              <w:autoSpaceDN w:val="0"/>
              <w:adjustRightInd w:val="0"/>
              <w:spacing w:after="0" w:line="240" w:lineRule="auto"/>
              <w:rPr>
                <w:ins w:id="13156" w:author="Arjan" w:date="2014-11-11T15:35:00Z"/>
                <w:rFonts w:ascii="Arial" w:eastAsia="Times New Roman" w:hAnsi="Arial" w:cs="Arial"/>
                <w:color w:val="000000"/>
                <w:sz w:val="20"/>
                <w:szCs w:val="20"/>
                <w:lang w:val="nl-NL"/>
              </w:rPr>
            </w:pPr>
            <w:ins w:id="13157" w:author="Arjan" w:date="2014-12-01T13:20:00Z">
              <w:r>
                <w:rPr>
                  <w:rFonts w:ascii="Arial" w:eastAsia="Times New Roman" w:hAnsi="Arial" w:cs="Arial"/>
                  <w:color w:val="000000"/>
                  <w:sz w:val="20"/>
                  <w:szCs w:val="20"/>
                  <w:lang w:val="nl-NL"/>
                </w:rPr>
                <w:t>- “jaar” (365 of 366 kalenderdagen)</w:t>
              </w:r>
            </w:ins>
          </w:p>
        </w:tc>
      </w:tr>
      <w:tr w:rsidR="00910F00" w:rsidRPr="005E066D" w14:paraId="14674E58" w14:textId="77777777" w:rsidTr="004A3B10">
        <w:trPr>
          <w:trHeight w:val="232"/>
          <w:ins w:id="13158" w:author="Arjan" w:date="2014-11-11T15:35:00Z"/>
        </w:trPr>
        <w:tc>
          <w:tcPr>
            <w:tcW w:w="3780" w:type="dxa"/>
            <w:tcBorders>
              <w:top w:val="nil"/>
              <w:left w:val="nil"/>
              <w:bottom w:val="nil"/>
              <w:right w:val="nil"/>
            </w:tcBorders>
          </w:tcPr>
          <w:p w14:paraId="4EF76DD3" w14:textId="77777777" w:rsidR="00910F00" w:rsidRPr="00DD0F4F" w:rsidRDefault="00910F00" w:rsidP="004A3B10">
            <w:pPr>
              <w:autoSpaceDE w:val="0"/>
              <w:autoSpaceDN w:val="0"/>
              <w:adjustRightInd w:val="0"/>
              <w:spacing w:after="0" w:line="240" w:lineRule="auto"/>
              <w:rPr>
                <w:ins w:id="13159" w:author="Arjan" w:date="2014-11-11T15:35: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053D1BFC" w14:textId="77777777" w:rsidR="00910F00" w:rsidRPr="00DD0F4F" w:rsidRDefault="00910F00" w:rsidP="004A3B10">
            <w:pPr>
              <w:autoSpaceDE w:val="0"/>
              <w:autoSpaceDN w:val="0"/>
              <w:adjustRightInd w:val="0"/>
              <w:spacing w:after="0" w:line="240" w:lineRule="auto"/>
              <w:rPr>
                <w:ins w:id="13160" w:author="Arjan" w:date="2014-11-11T15:35:00Z"/>
                <w:rFonts w:ascii="Arial" w:eastAsia="Times New Roman" w:hAnsi="Arial" w:cs="Arial"/>
                <w:color w:val="000000"/>
                <w:sz w:val="20"/>
                <w:szCs w:val="20"/>
                <w:lang w:val="nl-NL"/>
              </w:rPr>
            </w:pPr>
          </w:p>
        </w:tc>
      </w:tr>
      <w:tr w:rsidR="00910F00" w:rsidRPr="00CD63CD" w14:paraId="57EF1039" w14:textId="77777777" w:rsidTr="004A3B10">
        <w:trPr>
          <w:trHeight w:val="232"/>
          <w:ins w:id="13161" w:author="Arjan" w:date="2014-11-11T15:35:00Z"/>
        </w:trPr>
        <w:tc>
          <w:tcPr>
            <w:tcW w:w="3780" w:type="dxa"/>
            <w:tcBorders>
              <w:top w:val="nil"/>
              <w:left w:val="nil"/>
              <w:bottom w:val="nil"/>
              <w:right w:val="nil"/>
            </w:tcBorders>
          </w:tcPr>
          <w:p w14:paraId="5A35377F" w14:textId="77777777" w:rsidR="00910F00" w:rsidRPr="00CD63CD" w:rsidRDefault="00910F00" w:rsidP="004A3B10">
            <w:pPr>
              <w:autoSpaceDE w:val="0"/>
              <w:autoSpaceDN w:val="0"/>
              <w:adjustRightInd w:val="0"/>
              <w:spacing w:after="0" w:line="240" w:lineRule="auto"/>
              <w:rPr>
                <w:ins w:id="13162" w:author="Arjan" w:date="2014-11-11T15:35:00Z"/>
                <w:rFonts w:ascii="Arial" w:eastAsia="Times New Roman" w:hAnsi="Arial" w:cs="Arial"/>
                <w:color w:val="000000"/>
                <w:sz w:val="20"/>
                <w:szCs w:val="20"/>
              </w:rPr>
            </w:pPr>
            <w:ins w:id="13163" w:author="Arjan" w:date="2014-11-11T15:35:00Z">
              <w:r w:rsidRPr="00CD63C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469EDF73" w14:textId="77777777" w:rsidR="00910F00" w:rsidRPr="00CD63CD" w:rsidRDefault="00A044C0" w:rsidP="004A3B10">
            <w:pPr>
              <w:autoSpaceDE w:val="0"/>
              <w:autoSpaceDN w:val="0"/>
              <w:adjustRightInd w:val="0"/>
              <w:spacing w:after="0" w:line="240" w:lineRule="auto"/>
              <w:rPr>
                <w:ins w:id="13164" w:author="Arjan" w:date="2014-11-11T15:35:00Z"/>
                <w:rFonts w:ascii="Arial" w:eastAsia="Times New Roman" w:hAnsi="Arial" w:cs="Arial"/>
                <w:color w:val="000000"/>
                <w:sz w:val="20"/>
                <w:szCs w:val="20"/>
              </w:rPr>
            </w:pPr>
            <w:ins w:id="13165" w:author="Arjan" w:date="2014-11-11T21:32:00Z">
              <w:r>
                <w:rPr>
                  <w:rFonts w:ascii="Arial" w:eastAsia="Times New Roman" w:hAnsi="Arial" w:cs="Arial"/>
                  <w:color w:val="000000"/>
                  <w:sz w:val="20"/>
                  <w:szCs w:val="20"/>
                </w:rPr>
                <w:t>Zie groep</w:t>
              </w:r>
            </w:ins>
          </w:p>
        </w:tc>
      </w:tr>
      <w:tr w:rsidR="00910F00" w:rsidRPr="00CD63CD" w14:paraId="19EB0FFB" w14:textId="77777777" w:rsidTr="004A3B10">
        <w:trPr>
          <w:trHeight w:val="232"/>
          <w:ins w:id="13166" w:author="Arjan" w:date="2014-11-11T15:35:00Z"/>
        </w:trPr>
        <w:tc>
          <w:tcPr>
            <w:tcW w:w="3780" w:type="dxa"/>
            <w:tcBorders>
              <w:top w:val="nil"/>
              <w:left w:val="nil"/>
              <w:bottom w:val="nil"/>
              <w:right w:val="nil"/>
            </w:tcBorders>
          </w:tcPr>
          <w:p w14:paraId="094E458F" w14:textId="77777777" w:rsidR="00910F00" w:rsidRPr="00CD63CD" w:rsidRDefault="00910F00" w:rsidP="004A3B10">
            <w:pPr>
              <w:autoSpaceDE w:val="0"/>
              <w:autoSpaceDN w:val="0"/>
              <w:adjustRightInd w:val="0"/>
              <w:spacing w:after="0" w:line="240" w:lineRule="auto"/>
              <w:rPr>
                <w:ins w:id="13167" w:author="Arjan" w:date="2014-11-11T15:35:00Z"/>
                <w:rFonts w:ascii="Arial" w:eastAsia="Times New Roman" w:hAnsi="Arial" w:cs="Arial"/>
                <w:b/>
                <w:bCs/>
                <w:color w:val="000000"/>
                <w:sz w:val="20"/>
                <w:szCs w:val="20"/>
              </w:rPr>
            </w:pPr>
          </w:p>
        </w:tc>
        <w:tc>
          <w:tcPr>
            <w:tcW w:w="5580" w:type="dxa"/>
            <w:tcBorders>
              <w:top w:val="nil"/>
              <w:left w:val="nil"/>
              <w:bottom w:val="nil"/>
              <w:right w:val="nil"/>
            </w:tcBorders>
          </w:tcPr>
          <w:p w14:paraId="1ACF332D" w14:textId="77777777" w:rsidR="00910F00" w:rsidRPr="00CD63CD" w:rsidRDefault="00910F00" w:rsidP="004A3B10">
            <w:pPr>
              <w:autoSpaceDE w:val="0"/>
              <w:autoSpaceDN w:val="0"/>
              <w:adjustRightInd w:val="0"/>
              <w:spacing w:after="0" w:line="240" w:lineRule="auto"/>
              <w:rPr>
                <w:ins w:id="13168" w:author="Arjan" w:date="2014-11-11T15:35:00Z"/>
                <w:rFonts w:ascii="Arial" w:eastAsia="Times New Roman" w:hAnsi="Arial" w:cs="Arial"/>
                <w:color w:val="000000"/>
                <w:sz w:val="20"/>
                <w:szCs w:val="20"/>
              </w:rPr>
            </w:pPr>
          </w:p>
        </w:tc>
      </w:tr>
      <w:tr w:rsidR="00910F00" w:rsidRPr="00CD63CD" w14:paraId="5F2EBE60" w14:textId="77777777" w:rsidTr="004A3B10">
        <w:trPr>
          <w:trHeight w:val="232"/>
          <w:ins w:id="13169" w:author="Arjan" w:date="2014-11-11T15:35:00Z"/>
        </w:trPr>
        <w:tc>
          <w:tcPr>
            <w:tcW w:w="3780" w:type="dxa"/>
            <w:tcBorders>
              <w:top w:val="nil"/>
              <w:left w:val="nil"/>
              <w:bottom w:val="nil"/>
              <w:right w:val="nil"/>
            </w:tcBorders>
          </w:tcPr>
          <w:p w14:paraId="69D0C05C" w14:textId="77777777" w:rsidR="00910F00" w:rsidRPr="00CD63CD" w:rsidRDefault="00910F00" w:rsidP="004A3B10">
            <w:pPr>
              <w:autoSpaceDE w:val="0"/>
              <w:autoSpaceDN w:val="0"/>
              <w:adjustRightInd w:val="0"/>
              <w:spacing w:after="0" w:line="240" w:lineRule="auto"/>
              <w:rPr>
                <w:ins w:id="13170" w:author="Arjan" w:date="2014-11-11T15:35:00Z"/>
                <w:rFonts w:ascii="Arial" w:eastAsia="Times New Roman" w:hAnsi="Arial" w:cs="Arial"/>
                <w:color w:val="000000"/>
                <w:sz w:val="20"/>
                <w:szCs w:val="20"/>
              </w:rPr>
            </w:pPr>
            <w:ins w:id="13171" w:author="Arjan" w:date="2014-11-11T15:35:00Z">
              <w:r w:rsidRPr="00CD63C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087081C3" w14:textId="77777777" w:rsidR="00910F00" w:rsidRPr="00CD63CD" w:rsidRDefault="00A044C0" w:rsidP="004A3B10">
            <w:pPr>
              <w:autoSpaceDE w:val="0"/>
              <w:autoSpaceDN w:val="0"/>
              <w:adjustRightInd w:val="0"/>
              <w:spacing w:after="0" w:line="240" w:lineRule="auto"/>
              <w:rPr>
                <w:ins w:id="13172" w:author="Arjan" w:date="2014-11-11T15:35:00Z"/>
                <w:rFonts w:ascii="Arial" w:eastAsia="Times New Roman" w:hAnsi="Arial" w:cs="Arial"/>
                <w:color w:val="000000"/>
                <w:sz w:val="20"/>
                <w:szCs w:val="20"/>
              </w:rPr>
            </w:pPr>
            <w:ins w:id="13173" w:author="Arjan" w:date="2014-11-11T21:32:00Z">
              <w:r>
                <w:rPr>
                  <w:rFonts w:ascii="Arial" w:eastAsia="Times New Roman" w:hAnsi="Arial" w:cs="Arial"/>
                  <w:color w:val="000000"/>
                  <w:sz w:val="20"/>
                  <w:szCs w:val="20"/>
                </w:rPr>
                <w:t>Zie groep</w:t>
              </w:r>
            </w:ins>
          </w:p>
        </w:tc>
      </w:tr>
      <w:tr w:rsidR="00910F00" w:rsidRPr="00CD63CD" w14:paraId="179BB495" w14:textId="77777777" w:rsidTr="004A3B10">
        <w:trPr>
          <w:trHeight w:val="232"/>
          <w:ins w:id="13174" w:author="Arjan" w:date="2014-11-11T15:35:00Z"/>
        </w:trPr>
        <w:tc>
          <w:tcPr>
            <w:tcW w:w="3780" w:type="dxa"/>
            <w:tcBorders>
              <w:top w:val="nil"/>
              <w:left w:val="nil"/>
              <w:bottom w:val="nil"/>
              <w:right w:val="nil"/>
            </w:tcBorders>
          </w:tcPr>
          <w:p w14:paraId="1F4A4CFB" w14:textId="77777777" w:rsidR="00910F00" w:rsidRPr="00CD63CD" w:rsidRDefault="00910F00" w:rsidP="004A3B10">
            <w:pPr>
              <w:autoSpaceDE w:val="0"/>
              <w:autoSpaceDN w:val="0"/>
              <w:adjustRightInd w:val="0"/>
              <w:spacing w:after="0" w:line="240" w:lineRule="auto"/>
              <w:rPr>
                <w:ins w:id="13175" w:author="Arjan" w:date="2014-11-11T15:35:00Z"/>
                <w:rFonts w:ascii="Arial" w:eastAsia="Times New Roman" w:hAnsi="Arial" w:cs="Arial"/>
                <w:b/>
                <w:bCs/>
                <w:color w:val="000000"/>
                <w:sz w:val="20"/>
                <w:szCs w:val="20"/>
              </w:rPr>
            </w:pPr>
          </w:p>
        </w:tc>
        <w:tc>
          <w:tcPr>
            <w:tcW w:w="5580" w:type="dxa"/>
            <w:tcBorders>
              <w:top w:val="nil"/>
              <w:left w:val="nil"/>
              <w:bottom w:val="nil"/>
              <w:right w:val="nil"/>
            </w:tcBorders>
          </w:tcPr>
          <w:p w14:paraId="00780670" w14:textId="77777777" w:rsidR="00910F00" w:rsidRPr="00CD63CD" w:rsidRDefault="00910F00" w:rsidP="004A3B10">
            <w:pPr>
              <w:autoSpaceDE w:val="0"/>
              <w:autoSpaceDN w:val="0"/>
              <w:adjustRightInd w:val="0"/>
              <w:spacing w:after="0" w:line="240" w:lineRule="auto"/>
              <w:rPr>
                <w:ins w:id="13176" w:author="Arjan" w:date="2014-11-11T15:35:00Z"/>
                <w:rFonts w:ascii="Arial" w:eastAsia="Times New Roman" w:hAnsi="Arial" w:cs="Arial"/>
                <w:color w:val="000000"/>
                <w:sz w:val="20"/>
                <w:szCs w:val="20"/>
              </w:rPr>
            </w:pPr>
          </w:p>
        </w:tc>
      </w:tr>
      <w:tr w:rsidR="00910F00" w:rsidRPr="00CD63CD" w14:paraId="6DEF26B7" w14:textId="77777777" w:rsidTr="004A3B10">
        <w:trPr>
          <w:trHeight w:val="232"/>
          <w:ins w:id="13177" w:author="Arjan" w:date="2014-11-11T15:35:00Z"/>
        </w:trPr>
        <w:tc>
          <w:tcPr>
            <w:tcW w:w="3780" w:type="dxa"/>
            <w:tcBorders>
              <w:top w:val="nil"/>
              <w:left w:val="nil"/>
              <w:bottom w:val="nil"/>
              <w:right w:val="nil"/>
            </w:tcBorders>
          </w:tcPr>
          <w:p w14:paraId="4B6B6CF4" w14:textId="77777777" w:rsidR="00910F00" w:rsidRPr="00CD63CD" w:rsidRDefault="00910F00" w:rsidP="004A3B10">
            <w:pPr>
              <w:autoSpaceDE w:val="0"/>
              <w:autoSpaceDN w:val="0"/>
              <w:adjustRightInd w:val="0"/>
              <w:spacing w:after="0" w:line="240" w:lineRule="auto"/>
              <w:rPr>
                <w:ins w:id="13178" w:author="Arjan" w:date="2014-11-11T15:35:00Z"/>
                <w:rFonts w:ascii="Arial" w:eastAsia="Times New Roman" w:hAnsi="Arial" w:cs="Arial"/>
                <w:color w:val="000000"/>
                <w:sz w:val="20"/>
                <w:szCs w:val="20"/>
              </w:rPr>
            </w:pPr>
            <w:ins w:id="13179" w:author="Arjan" w:date="2014-11-11T15:35:00Z">
              <w:r w:rsidRPr="00CD63C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733FB427" w14:textId="77777777" w:rsidR="00910F00" w:rsidRPr="00CD63CD" w:rsidRDefault="00910F00" w:rsidP="004A3B10">
            <w:pPr>
              <w:autoSpaceDE w:val="0"/>
              <w:autoSpaceDN w:val="0"/>
              <w:adjustRightInd w:val="0"/>
              <w:spacing w:after="0" w:line="240" w:lineRule="auto"/>
              <w:rPr>
                <w:ins w:id="13180" w:author="Arjan" w:date="2014-11-11T15:35:00Z"/>
                <w:rFonts w:ascii="Arial" w:eastAsia="Times New Roman" w:hAnsi="Arial" w:cs="Arial"/>
                <w:color w:val="000000"/>
                <w:sz w:val="20"/>
                <w:szCs w:val="20"/>
              </w:rPr>
            </w:pPr>
          </w:p>
        </w:tc>
      </w:tr>
      <w:tr w:rsidR="00910F00" w:rsidRPr="00CD63CD" w14:paraId="3CB9CA82" w14:textId="77777777" w:rsidTr="004A3B10">
        <w:trPr>
          <w:trHeight w:val="232"/>
          <w:ins w:id="13181" w:author="Arjan" w:date="2014-11-11T15:35:00Z"/>
        </w:trPr>
        <w:tc>
          <w:tcPr>
            <w:tcW w:w="3780" w:type="dxa"/>
            <w:tcBorders>
              <w:top w:val="nil"/>
              <w:left w:val="nil"/>
              <w:bottom w:val="nil"/>
              <w:right w:val="nil"/>
            </w:tcBorders>
          </w:tcPr>
          <w:p w14:paraId="0AAD1FB6" w14:textId="77777777" w:rsidR="00910F00" w:rsidRPr="00CD63CD" w:rsidRDefault="00910F00" w:rsidP="004A3B10">
            <w:pPr>
              <w:autoSpaceDE w:val="0"/>
              <w:autoSpaceDN w:val="0"/>
              <w:adjustRightInd w:val="0"/>
              <w:spacing w:after="0" w:line="240" w:lineRule="auto"/>
              <w:rPr>
                <w:ins w:id="13182" w:author="Arjan" w:date="2014-11-11T15:35:00Z"/>
                <w:rFonts w:ascii="Arial" w:eastAsia="Times New Roman" w:hAnsi="Arial" w:cs="Arial"/>
                <w:b/>
                <w:bCs/>
                <w:color w:val="000000"/>
                <w:sz w:val="20"/>
                <w:szCs w:val="20"/>
              </w:rPr>
            </w:pPr>
          </w:p>
        </w:tc>
        <w:tc>
          <w:tcPr>
            <w:tcW w:w="5580" w:type="dxa"/>
            <w:tcBorders>
              <w:top w:val="nil"/>
              <w:left w:val="nil"/>
              <w:bottom w:val="nil"/>
              <w:right w:val="nil"/>
            </w:tcBorders>
          </w:tcPr>
          <w:p w14:paraId="2EA64BE1" w14:textId="77777777" w:rsidR="00910F00" w:rsidRPr="00CD63CD" w:rsidRDefault="00910F00" w:rsidP="004A3B10">
            <w:pPr>
              <w:autoSpaceDE w:val="0"/>
              <w:autoSpaceDN w:val="0"/>
              <w:adjustRightInd w:val="0"/>
              <w:spacing w:after="0" w:line="240" w:lineRule="auto"/>
              <w:rPr>
                <w:ins w:id="13183" w:author="Arjan" w:date="2014-11-11T15:35:00Z"/>
                <w:rFonts w:ascii="Arial" w:eastAsia="Times New Roman" w:hAnsi="Arial" w:cs="Arial"/>
                <w:color w:val="000000"/>
                <w:sz w:val="20"/>
                <w:szCs w:val="20"/>
              </w:rPr>
            </w:pPr>
          </w:p>
        </w:tc>
      </w:tr>
      <w:tr w:rsidR="00910F00" w:rsidRPr="00CD63CD" w14:paraId="7F988E10" w14:textId="77777777" w:rsidTr="004A3B10">
        <w:trPr>
          <w:trHeight w:val="232"/>
          <w:ins w:id="13184" w:author="Arjan" w:date="2014-11-11T15:35:00Z"/>
        </w:trPr>
        <w:tc>
          <w:tcPr>
            <w:tcW w:w="3780" w:type="dxa"/>
            <w:tcBorders>
              <w:top w:val="nil"/>
              <w:left w:val="nil"/>
              <w:bottom w:val="nil"/>
              <w:right w:val="nil"/>
            </w:tcBorders>
          </w:tcPr>
          <w:p w14:paraId="3E9AB9EA" w14:textId="77777777" w:rsidR="00910F00" w:rsidRPr="00CD63CD" w:rsidRDefault="00910F00" w:rsidP="004A3B10">
            <w:pPr>
              <w:autoSpaceDE w:val="0"/>
              <w:autoSpaceDN w:val="0"/>
              <w:adjustRightInd w:val="0"/>
              <w:spacing w:after="0" w:line="240" w:lineRule="auto"/>
              <w:rPr>
                <w:ins w:id="13185" w:author="Arjan" w:date="2014-11-11T15:35:00Z"/>
                <w:rFonts w:ascii="Arial" w:eastAsia="Times New Roman" w:hAnsi="Arial" w:cs="Arial"/>
                <w:color w:val="000000"/>
                <w:sz w:val="20"/>
                <w:szCs w:val="20"/>
              </w:rPr>
            </w:pPr>
            <w:ins w:id="13186" w:author="Arjan" w:date="2014-11-11T15:35:00Z">
              <w:r w:rsidRPr="00CD63C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50DB13EF" w14:textId="77777777" w:rsidR="00910F00" w:rsidRPr="00CD63CD" w:rsidRDefault="00A044C0" w:rsidP="004A3B10">
            <w:pPr>
              <w:autoSpaceDE w:val="0"/>
              <w:autoSpaceDN w:val="0"/>
              <w:adjustRightInd w:val="0"/>
              <w:spacing w:after="0" w:line="240" w:lineRule="auto"/>
              <w:rPr>
                <w:ins w:id="13187" w:author="Arjan" w:date="2014-11-11T15:35:00Z"/>
                <w:rFonts w:ascii="Arial" w:eastAsia="Times New Roman" w:hAnsi="Arial" w:cs="Arial"/>
                <w:color w:val="000000"/>
                <w:sz w:val="20"/>
                <w:szCs w:val="20"/>
              </w:rPr>
            </w:pPr>
            <w:ins w:id="13188" w:author="Arjan" w:date="2014-11-11T21:32:00Z">
              <w:r>
                <w:rPr>
                  <w:rFonts w:ascii="Arial" w:eastAsia="Times New Roman" w:hAnsi="Arial" w:cs="Arial"/>
                  <w:color w:val="000000"/>
                  <w:sz w:val="20"/>
                  <w:szCs w:val="20"/>
                </w:rPr>
                <w:t>Zie groep</w:t>
              </w:r>
            </w:ins>
          </w:p>
        </w:tc>
      </w:tr>
      <w:tr w:rsidR="00910F00" w:rsidRPr="00CD63CD" w14:paraId="6EC999ED" w14:textId="77777777" w:rsidTr="004A3B10">
        <w:trPr>
          <w:trHeight w:val="232"/>
          <w:ins w:id="13189" w:author="Arjan" w:date="2014-11-11T15:35:00Z"/>
        </w:trPr>
        <w:tc>
          <w:tcPr>
            <w:tcW w:w="3780" w:type="dxa"/>
            <w:tcBorders>
              <w:top w:val="nil"/>
              <w:left w:val="nil"/>
              <w:bottom w:val="nil"/>
              <w:right w:val="nil"/>
            </w:tcBorders>
          </w:tcPr>
          <w:p w14:paraId="1A8EFEA4" w14:textId="77777777" w:rsidR="00910F00" w:rsidRPr="00CD63CD" w:rsidRDefault="00910F00" w:rsidP="004A3B10">
            <w:pPr>
              <w:autoSpaceDE w:val="0"/>
              <w:autoSpaceDN w:val="0"/>
              <w:adjustRightInd w:val="0"/>
              <w:spacing w:after="0" w:line="240" w:lineRule="auto"/>
              <w:rPr>
                <w:ins w:id="13190" w:author="Arjan" w:date="2014-11-11T15:35:00Z"/>
                <w:rFonts w:ascii="Arial" w:eastAsia="Times New Roman" w:hAnsi="Arial" w:cs="Arial"/>
                <w:b/>
                <w:bCs/>
                <w:color w:val="000000"/>
                <w:sz w:val="20"/>
                <w:szCs w:val="20"/>
              </w:rPr>
            </w:pPr>
          </w:p>
        </w:tc>
        <w:tc>
          <w:tcPr>
            <w:tcW w:w="5580" w:type="dxa"/>
            <w:tcBorders>
              <w:top w:val="nil"/>
              <w:left w:val="nil"/>
              <w:bottom w:val="nil"/>
              <w:right w:val="nil"/>
            </w:tcBorders>
          </w:tcPr>
          <w:p w14:paraId="7ACB92BF" w14:textId="77777777" w:rsidR="00910F00" w:rsidRPr="00CD63CD" w:rsidRDefault="00910F00" w:rsidP="004A3B10">
            <w:pPr>
              <w:autoSpaceDE w:val="0"/>
              <w:autoSpaceDN w:val="0"/>
              <w:adjustRightInd w:val="0"/>
              <w:spacing w:after="0" w:line="240" w:lineRule="auto"/>
              <w:rPr>
                <w:ins w:id="13191" w:author="Arjan" w:date="2014-11-11T15:35:00Z"/>
                <w:rFonts w:ascii="Arial" w:eastAsia="Times New Roman" w:hAnsi="Arial" w:cs="Arial"/>
                <w:color w:val="000000"/>
                <w:sz w:val="20"/>
                <w:szCs w:val="20"/>
              </w:rPr>
            </w:pPr>
          </w:p>
        </w:tc>
      </w:tr>
      <w:tr w:rsidR="00910F00" w:rsidRPr="00CD63CD" w14:paraId="1352BCD4" w14:textId="77777777" w:rsidTr="004A3B10">
        <w:trPr>
          <w:trHeight w:val="232"/>
          <w:ins w:id="13192" w:author="Arjan" w:date="2014-11-11T15:35:00Z"/>
        </w:trPr>
        <w:tc>
          <w:tcPr>
            <w:tcW w:w="3780" w:type="dxa"/>
            <w:tcBorders>
              <w:top w:val="nil"/>
              <w:left w:val="nil"/>
              <w:bottom w:val="nil"/>
              <w:right w:val="nil"/>
            </w:tcBorders>
          </w:tcPr>
          <w:p w14:paraId="472312B5" w14:textId="77777777" w:rsidR="00910F00" w:rsidRPr="00CD63CD" w:rsidRDefault="00910F00" w:rsidP="004A3B10">
            <w:pPr>
              <w:autoSpaceDE w:val="0"/>
              <w:autoSpaceDN w:val="0"/>
              <w:adjustRightInd w:val="0"/>
              <w:spacing w:after="0" w:line="240" w:lineRule="auto"/>
              <w:rPr>
                <w:ins w:id="13193" w:author="Arjan" w:date="2014-11-11T15:35:00Z"/>
                <w:rFonts w:ascii="Arial" w:eastAsia="Times New Roman" w:hAnsi="Arial" w:cs="Arial"/>
                <w:color w:val="000000"/>
                <w:sz w:val="20"/>
                <w:szCs w:val="20"/>
              </w:rPr>
            </w:pPr>
            <w:ins w:id="13194" w:author="Arjan" w:date="2014-11-11T15:35:00Z">
              <w:r w:rsidRPr="00CD63C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27917C1A" w14:textId="77777777" w:rsidR="00910F00" w:rsidRPr="00CD63CD" w:rsidRDefault="00A044C0" w:rsidP="004A3B10">
            <w:pPr>
              <w:autoSpaceDE w:val="0"/>
              <w:autoSpaceDN w:val="0"/>
              <w:adjustRightInd w:val="0"/>
              <w:spacing w:after="0" w:line="240" w:lineRule="auto"/>
              <w:rPr>
                <w:ins w:id="13195" w:author="Arjan" w:date="2014-11-11T15:35:00Z"/>
                <w:rFonts w:ascii="Arial" w:eastAsia="Times New Roman" w:hAnsi="Arial" w:cs="Arial"/>
                <w:color w:val="000000"/>
                <w:sz w:val="20"/>
                <w:szCs w:val="20"/>
              </w:rPr>
            </w:pPr>
            <w:ins w:id="13196" w:author="Arjan" w:date="2014-11-11T21:32:00Z">
              <w:r>
                <w:rPr>
                  <w:rFonts w:ascii="Arial" w:eastAsia="Times New Roman" w:hAnsi="Arial" w:cs="Arial"/>
                  <w:color w:val="000000"/>
                  <w:sz w:val="20"/>
                  <w:szCs w:val="20"/>
                </w:rPr>
                <w:t>Zie groep</w:t>
              </w:r>
            </w:ins>
          </w:p>
        </w:tc>
      </w:tr>
      <w:tr w:rsidR="00910F00" w:rsidRPr="00CD63CD" w14:paraId="623EC4E4" w14:textId="77777777" w:rsidTr="004A3B10">
        <w:trPr>
          <w:trHeight w:val="232"/>
          <w:ins w:id="13197" w:author="Arjan" w:date="2014-11-11T15:35:00Z"/>
        </w:trPr>
        <w:tc>
          <w:tcPr>
            <w:tcW w:w="3780" w:type="dxa"/>
            <w:tcBorders>
              <w:top w:val="nil"/>
              <w:left w:val="nil"/>
              <w:bottom w:val="nil"/>
              <w:right w:val="nil"/>
            </w:tcBorders>
          </w:tcPr>
          <w:p w14:paraId="6822BA26" w14:textId="77777777" w:rsidR="00910F00" w:rsidRPr="00CD63CD" w:rsidRDefault="00910F00" w:rsidP="004A3B10">
            <w:pPr>
              <w:autoSpaceDE w:val="0"/>
              <w:autoSpaceDN w:val="0"/>
              <w:adjustRightInd w:val="0"/>
              <w:spacing w:after="0" w:line="240" w:lineRule="auto"/>
              <w:rPr>
                <w:ins w:id="13198" w:author="Arjan" w:date="2014-11-11T15:35:00Z"/>
                <w:rFonts w:ascii="Arial" w:eastAsia="Times New Roman" w:hAnsi="Arial" w:cs="Arial"/>
                <w:b/>
                <w:bCs/>
                <w:color w:val="000000"/>
                <w:sz w:val="20"/>
                <w:szCs w:val="20"/>
              </w:rPr>
            </w:pPr>
          </w:p>
        </w:tc>
        <w:tc>
          <w:tcPr>
            <w:tcW w:w="5580" w:type="dxa"/>
            <w:tcBorders>
              <w:top w:val="nil"/>
              <w:left w:val="nil"/>
              <w:bottom w:val="nil"/>
              <w:right w:val="nil"/>
            </w:tcBorders>
          </w:tcPr>
          <w:p w14:paraId="174C394C" w14:textId="77777777" w:rsidR="00910F00" w:rsidRPr="00CD63CD" w:rsidRDefault="00910F00" w:rsidP="004A3B10">
            <w:pPr>
              <w:autoSpaceDE w:val="0"/>
              <w:autoSpaceDN w:val="0"/>
              <w:adjustRightInd w:val="0"/>
              <w:spacing w:after="0" w:line="240" w:lineRule="auto"/>
              <w:rPr>
                <w:ins w:id="13199" w:author="Arjan" w:date="2014-11-11T15:35:00Z"/>
                <w:rFonts w:ascii="Arial" w:eastAsia="Times New Roman" w:hAnsi="Arial" w:cs="Arial"/>
                <w:color w:val="000000"/>
                <w:sz w:val="20"/>
                <w:szCs w:val="20"/>
              </w:rPr>
            </w:pPr>
          </w:p>
        </w:tc>
      </w:tr>
      <w:tr w:rsidR="00910F00" w:rsidRPr="00CD63CD" w14:paraId="525C5490" w14:textId="77777777" w:rsidTr="004A3B10">
        <w:trPr>
          <w:trHeight w:val="232"/>
          <w:ins w:id="13200" w:author="Arjan" w:date="2014-11-11T15:35:00Z"/>
        </w:trPr>
        <w:tc>
          <w:tcPr>
            <w:tcW w:w="3780" w:type="dxa"/>
            <w:tcBorders>
              <w:top w:val="nil"/>
              <w:left w:val="nil"/>
              <w:bottom w:val="nil"/>
              <w:right w:val="nil"/>
            </w:tcBorders>
          </w:tcPr>
          <w:p w14:paraId="1D144615" w14:textId="77777777" w:rsidR="00910F00" w:rsidRPr="00CD63CD" w:rsidRDefault="00910F00" w:rsidP="004A3B10">
            <w:pPr>
              <w:autoSpaceDE w:val="0"/>
              <w:autoSpaceDN w:val="0"/>
              <w:adjustRightInd w:val="0"/>
              <w:spacing w:after="0" w:line="240" w:lineRule="auto"/>
              <w:rPr>
                <w:ins w:id="13201" w:author="Arjan" w:date="2014-11-11T15:35:00Z"/>
                <w:rFonts w:ascii="Arial" w:eastAsia="Times New Roman" w:hAnsi="Arial" w:cs="Arial"/>
                <w:color w:val="000000"/>
                <w:sz w:val="20"/>
                <w:szCs w:val="20"/>
              </w:rPr>
            </w:pPr>
            <w:ins w:id="13202" w:author="Arjan" w:date="2014-11-11T15:35:00Z">
              <w:r w:rsidRPr="00CD63C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2DD152A5" w14:textId="77777777" w:rsidR="00910F00" w:rsidRPr="00CD63CD" w:rsidRDefault="00DA5D93" w:rsidP="004A3B10">
            <w:pPr>
              <w:autoSpaceDE w:val="0"/>
              <w:autoSpaceDN w:val="0"/>
              <w:adjustRightInd w:val="0"/>
              <w:spacing w:after="0" w:line="240" w:lineRule="auto"/>
              <w:rPr>
                <w:ins w:id="13203" w:author="Arjan" w:date="2014-11-11T15:35:00Z"/>
                <w:rFonts w:ascii="Arial" w:eastAsia="Times New Roman" w:hAnsi="Arial" w:cs="Arial"/>
                <w:color w:val="000000"/>
                <w:sz w:val="20"/>
                <w:szCs w:val="20"/>
              </w:rPr>
            </w:pPr>
            <w:ins w:id="13204" w:author="Arjan" w:date="2014-11-11T15:35:00Z">
              <w:r w:rsidRPr="00CD63CD">
                <w:rPr>
                  <w:rFonts w:ascii="Arial" w:hAnsi="Arial" w:cs="Arial"/>
                  <w:sz w:val="20"/>
                  <w:szCs w:val="20"/>
                  <w:lang w:val="en-AU"/>
                </w:rPr>
                <w:fldChar w:fldCharType="begin" w:fldLock="1"/>
              </w:r>
              <w:r w:rsidR="00910F00" w:rsidRPr="00CD63CD">
                <w:rPr>
                  <w:rFonts w:ascii="Arial" w:hAnsi="Arial" w:cs="Arial"/>
                  <w:sz w:val="20"/>
                  <w:szCs w:val="20"/>
                  <w:lang w:val="en-AU"/>
                </w:rPr>
                <w:instrText xml:space="preserve">MERGEFIELD </w:instrText>
              </w:r>
              <w:r w:rsidR="00910F00"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910F00"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910F00"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910F00"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910F00"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ins>
          </w:p>
        </w:tc>
      </w:tr>
      <w:tr w:rsidR="00910F00" w:rsidRPr="00CD63CD" w14:paraId="316CC791" w14:textId="77777777" w:rsidTr="004A3B10">
        <w:trPr>
          <w:trHeight w:val="232"/>
          <w:ins w:id="13205" w:author="Arjan" w:date="2014-11-11T15:35:00Z"/>
        </w:trPr>
        <w:tc>
          <w:tcPr>
            <w:tcW w:w="3780" w:type="dxa"/>
            <w:tcBorders>
              <w:top w:val="nil"/>
              <w:left w:val="nil"/>
              <w:bottom w:val="nil"/>
              <w:right w:val="nil"/>
            </w:tcBorders>
          </w:tcPr>
          <w:p w14:paraId="3B25033C" w14:textId="77777777" w:rsidR="00910F00" w:rsidRPr="00CD63CD" w:rsidRDefault="00910F00" w:rsidP="004A3B10">
            <w:pPr>
              <w:autoSpaceDE w:val="0"/>
              <w:autoSpaceDN w:val="0"/>
              <w:adjustRightInd w:val="0"/>
              <w:spacing w:after="0" w:line="240" w:lineRule="auto"/>
              <w:rPr>
                <w:ins w:id="13206" w:author="Arjan" w:date="2014-11-11T15:35:00Z"/>
                <w:rFonts w:ascii="Arial" w:eastAsia="Times New Roman" w:hAnsi="Arial" w:cs="Arial"/>
                <w:b/>
                <w:bCs/>
                <w:color w:val="000000"/>
                <w:sz w:val="20"/>
                <w:szCs w:val="20"/>
              </w:rPr>
            </w:pPr>
          </w:p>
        </w:tc>
        <w:tc>
          <w:tcPr>
            <w:tcW w:w="5580" w:type="dxa"/>
            <w:tcBorders>
              <w:top w:val="nil"/>
              <w:left w:val="nil"/>
              <w:bottom w:val="nil"/>
              <w:right w:val="nil"/>
            </w:tcBorders>
          </w:tcPr>
          <w:p w14:paraId="15F9F65B" w14:textId="77777777" w:rsidR="00910F00" w:rsidRPr="00CD63CD" w:rsidRDefault="00910F00" w:rsidP="004A3B10">
            <w:pPr>
              <w:autoSpaceDE w:val="0"/>
              <w:autoSpaceDN w:val="0"/>
              <w:adjustRightInd w:val="0"/>
              <w:spacing w:after="0" w:line="240" w:lineRule="auto"/>
              <w:rPr>
                <w:ins w:id="13207" w:author="Arjan" w:date="2014-11-11T15:35:00Z"/>
                <w:rFonts w:ascii="Arial" w:eastAsia="Times New Roman" w:hAnsi="Arial" w:cs="Arial"/>
                <w:color w:val="000000"/>
                <w:sz w:val="20"/>
                <w:szCs w:val="20"/>
              </w:rPr>
            </w:pPr>
          </w:p>
        </w:tc>
      </w:tr>
      <w:tr w:rsidR="00910F00" w:rsidRPr="00CD63CD" w14:paraId="38FA5DC8" w14:textId="77777777" w:rsidTr="004A3B10">
        <w:trPr>
          <w:trHeight w:val="232"/>
          <w:ins w:id="13208" w:author="Arjan" w:date="2014-11-11T15:35:00Z"/>
        </w:trPr>
        <w:tc>
          <w:tcPr>
            <w:tcW w:w="3780" w:type="dxa"/>
            <w:tcBorders>
              <w:top w:val="nil"/>
              <w:left w:val="nil"/>
              <w:bottom w:val="nil"/>
              <w:right w:val="nil"/>
            </w:tcBorders>
          </w:tcPr>
          <w:p w14:paraId="3530DC98" w14:textId="77777777" w:rsidR="00910F00" w:rsidRPr="00CD63CD" w:rsidRDefault="00910F00" w:rsidP="004A3B10">
            <w:pPr>
              <w:autoSpaceDE w:val="0"/>
              <w:autoSpaceDN w:val="0"/>
              <w:adjustRightInd w:val="0"/>
              <w:spacing w:after="0" w:line="240" w:lineRule="auto"/>
              <w:rPr>
                <w:ins w:id="13209" w:author="Arjan" w:date="2014-11-11T15:35:00Z"/>
                <w:rFonts w:ascii="Arial" w:eastAsia="Times New Roman" w:hAnsi="Arial" w:cs="Arial"/>
                <w:color w:val="000000"/>
                <w:sz w:val="20"/>
                <w:szCs w:val="20"/>
              </w:rPr>
            </w:pPr>
            <w:ins w:id="13210" w:author="Arjan" w:date="2014-11-11T15:35:00Z">
              <w:r w:rsidRPr="00CD63C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2E8B81AC" w14:textId="77777777" w:rsidR="00910F00" w:rsidRPr="00CD63CD" w:rsidRDefault="00910F00" w:rsidP="00207F2A">
            <w:pPr>
              <w:autoSpaceDE w:val="0"/>
              <w:autoSpaceDN w:val="0"/>
              <w:adjustRightInd w:val="0"/>
              <w:spacing w:after="0" w:line="240" w:lineRule="auto"/>
              <w:rPr>
                <w:ins w:id="13211" w:author="Arjan" w:date="2014-11-11T15:35:00Z"/>
                <w:rFonts w:ascii="Arial" w:eastAsia="Times New Roman" w:hAnsi="Arial" w:cs="Arial"/>
                <w:color w:val="000000"/>
                <w:sz w:val="20"/>
                <w:szCs w:val="20"/>
              </w:rPr>
            </w:pPr>
            <w:ins w:id="13212" w:author="Arjan" w:date="2014-11-11T15:35:00Z">
              <w:r w:rsidRPr="00CD63CD">
                <w:rPr>
                  <w:rFonts w:ascii="Arial" w:eastAsia="Times New Roman" w:hAnsi="Arial" w:cs="Arial"/>
                  <w:color w:val="000000"/>
                  <w:sz w:val="20"/>
                  <w:szCs w:val="20"/>
                </w:rPr>
                <w:t xml:space="preserve">Gemeentelijk </w:t>
              </w:r>
            </w:ins>
            <w:ins w:id="13213" w:author="Arjan" w:date="2014-11-11T16:08:00Z">
              <w:r w:rsidR="00207F2A">
                <w:rPr>
                  <w:rFonts w:ascii="Arial" w:eastAsia="Times New Roman" w:hAnsi="Arial" w:cs="Arial"/>
                  <w:color w:val="000000"/>
                  <w:sz w:val="20"/>
                  <w:szCs w:val="20"/>
                </w:rPr>
                <w:t>kern</w:t>
              </w:r>
            </w:ins>
            <w:ins w:id="13214" w:author="Arjan" w:date="2014-11-11T15:35:00Z">
              <w:r w:rsidRPr="00CD63CD">
                <w:rPr>
                  <w:rFonts w:ascii="Arial" w:eastAsia="Times New Roman" w:hAnsi="Arial" w:cs="Arial"/>
                  <w:color w:val="000000"/>
                  <w:sz w:val="20"/>
                  <w:szCs w:val="20"/>
                </w:rPr>
                <w:t>gegeven</w:t>
              </w:r>
            </w:ins>
          </w:p>
        </w:tc>
      </w:tr>
      <w:tr w:rsidR="00910F00" w:rsidRPr="00CD63CD" w14:paraId="67E3A0DB" w14:textId="77777777" w:rsidTr="004A3B10">
        <w:trPr>
          <w:trHeight w:val="232"/>
          <w:ins w:id="13215" w:author="Arjan" w:date="2014-11-11T15:35:00Z"/>
        </w:trPr>
        <w:tc>
          <w:tcPr>
            <w:tcW w:w="3780" w:type="dxa"/>
            <w:tcBorders>
              <w:top w:val="nil"/>
              <w:left w:val="nil"/>
              <w:right w:val="nil"/>
            </w:tcBorders>
          </w:tcPr>
          <w:p w14:paraId="77EC8144" w14:textId="77777777" w:rsidR="00910F00" w:rsidRPr="00CD63CD" w:rsidRDefault="00910F00" w:rsidP="004A3B10">
            <w:pPr>
              <w:autoSpaceDE w:val="0"/>
              <w:autoSpaceDN w:val="0"/>
              <w:adjustRightInd w:val="0"/>
              <w:spacing w:after="0" w:line="240" w:lineRule="auto"/>
              <w:rPr>
                <w:ins w:id="13216" w:author="Arjan" w:date="2014-11-11T15:35:00Z"/>
                <w:rFonts w:ascii="Arial" w:eastAsia="Times New Roman" w:hAnsi="Arial" w:cs="Arial"/>
                <w:b/>
                <w:bCs/>
                <w:color w:val="000000"/>
                <w:sz w:val="20"/>
                <w:szCs w:val="20"/>
              </w:rPr>
            </w:pPr>
          </w:p>
        </w:tc>
        <w:tc>
          <w:tcPr>
            <w:tcW w:w="5580" w:type="dxa"/>
            <w:tcBorders>
              <w:top w:val="nil"/>
              <w:left w:val="nil"/>
              <w:right w:val="nil"/>
            </w:tcBorders>
          </w:tcPr>
          <w:p w14:paraId="47281613" w14:textId="77777777" w:rsidR="00910F00" w:rsidRPr="00CD63CD" w:rsidRDefault="00910F00" w:rsidP="004A3B10">
            <w:pPr>
              <w:autoSpaceDE w:val="0"/>
              <w:autoSpaceDN w:val="0"/>
              <w:adjustRightInd w:val="0"/>
              <w:spacing w:after="0" w:line="240" w:lineRule="auto"/>
              <w:rPr>
                <w:ins w:id="13217" w:author="Arjan" w:date="2014-11-11T15:35:00Z"/>
                <w:rFonts w:ascii="Arial" w:eastAsia="Times New Roman" w:hAnsi="Arial" w:cs="Arial"/>
                <w:color w:val="000000"/>
                <w:sz w:val="20"/>
                <w:szCs w:val="20"/>
              </w:rPr>
            </w:pPr>
          </w:p>
        </w:tc>
      </w:tr>
      <w:tr w:rsidR="00910F00" w:rsidRPr="005E066D" w14:paraId="191BB454" w14:textId="77777777" w:rsidTr="004A3B10">
        <w:trPr>
          <w:trHeight w:val="232"/>
          <w:ins w:id="13218" w:author="Arjan" w:date="2014-11-11T15:35:00Z"/>
        </w:trPr>
        <w:tc>
          <w:tcPr>
            <w:tcW w:w="3780" w:type="dxa"/>
            <w:tcBorders>
              <w:top w:val="nil"/>
              <w:left w:val="nil"/>
              <w:bottom w:val="single" w:sz="4" w:space="0" w:color="auto"/>
              <w:right w:val="nil"/>
            </w:tcBorders>
          </w:tcPr>
          <w:p w14:paraId="229ED61D" w14:textId="77777777" w:rsidR="00910F00" w:rsidRPr="00CD63CD" w:rsidRDefault="00910F00" w:rsidP="004A3B10">
            <w:pPr>
              <w:autoSpaceDE w:val="0"/>
              <w:autoSpaceDN w:val="0"/>
              <w:adjustRightInd w:val="0"/>
              <w:spacing w:after="0" w:line="240" w:lineRule="auto"/>
              <w:rPr>
                <w:ins w:id="13219" w:author="Arjan" w:date="2014-11-11T15:35:00Z"/>
                <w:rFonts w:ascii="Arial" w:eastAsia="Times New Roman" w:hAnsi="Arial" w:cs="Arial"/>
                <w:b/>
                <w:bCs/>
                <w:color w:val="000000"/>
                <w:sz w:val="20"/>
                <w:szCs w:val="20"/>
              </w:rPr>
            </w:pPr>
            <w:ins w:id="13220" w:author="Arjan" w:date="2014-11-11T15:35:00Z">
              <w:r w:rsidRPr="00CD63C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4288E73C" w14:textId="77777777" w:rsidR="00910F00" w:rsidRPr="00DD0F4F" w:rsidRDefault="00A044C0" w:rsidP="004A3B10">
            <w:pPr>
              <w:autoSpaceDE w:val="0"/>
              <w:autoSpaceDN w:val="0"/>
              <w:adjustRightInd w:val="0"/>
              <w:spacing w:after="0" w:line="240" w:lineRule="auto"/>
              <w:rPr>
                <w:ins w:id="13221" w:author="Arjan" w:date="2014-11-11T15:35:00Z"/>
                <w:rFonts w:ascii="Arial" w:eastAsia="Times New Roman" w:hAnsi="Arial" w:cs="Arial"/>
                <w:color w:val="000000"/>
                <w:sz w:val="20"/>
                <w:szCs w:val="20"/>
                <w:lang w:val="nl-NL"/>
              </w:rPr>
            </w:pPr>
            <w:ins w:id="13222" w:author="Arjan" w:date="2014-11-11T21:32:00Z">
              <w:r>
                <w:rPr>
                  <w:rFonts w:ascii="Calibri" w:hAnsi="Calibri" w:cs="Arial"/>
                  <w:color w:val="0F0F0F"/>
                  <w:szCs w:val="24"/>
                </w:rPr>
                <w:t>-</w:t>
              </w:r>
            </w:ins>
          </w:p>
        </w:tc>
      </w:tr>
    </w:tbl>
    <w:p w14:paraId="56E1B196" w14:textId="77777777" w:rsidR="00862276" w:rsidRDefault="00862276" w:rsidP="006757BE">
      <w:pPr>
        <w:rPr>
          <w:lang w:val="nl-NL"/>
        </w:rPr>
      </w:pPr>
    </w:p>
    <w:p w14:paraId="2B66B4BD" w14:textId="77777777" w:rsidR="003D5F9A" w:rsidRPr="00BE10FF" w:rsidRDefault="003D5F9A" w:rsidP="003D5F9A">
      <w:pPr>
        <w:widowControl w:val="0"/>
        <w:autoSpaceDE w:val="0"/>
        <w:autoSpaceDN w:val="0"/>
        <w:adjustRightInd w:val="0"/>
        <w:spacing w:before="240" w:after="60" w:line="240" w:lineRule="auto"/>
        <w:outlineLvl w:val="3"/>
        <w:rPr>
          <w:rFonts w:ascii="Arial" w:hAnsi="Arial" w:cs="Arial"/>
          <w:b/>
          <w:color w:val="004080"/>
          <w:sz w:val="24"/>
          <w:szCs w:val="24"/>
        </w:rPr>
      </w:pPr>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del w:id="13223" w:author="Arjan" w:date="2014-11-11T21:34:00Z">
        <w:r w:rsidDel="00A044C0">
          <w:rPr>
            <w:rFonts w:ascii="Arial" w:eastAsia="Times New Roman" w:hAnsi="Arial" w:cs="Arial"/>
            <w:b/>
            <w:color w:val="004080"/>
            <w:sz w:val="24"/>
            <w:szCs w:val="24"/>
            <w:lang w:eastAsia="nl-NL"/>
          </w:rPr>
          <w:delText>A</w:delText>
        </w:r>
      </w:del>
      <w:ins w:id="13224" w:author="Arjan" w:date="2014-11-11T21:34:00Z">
        <w:r w:rsidR="00A044C0">
          <w:rPr>
            <w:rFonts w:ascii="Arial" w:eastAsia="Times New Roman" w:hAnsi="Arial" w:cs="Arial"/>
            <w:b/>
            <w:color w:val="004080"/>
            <w:sz w:val="24"/>
            <w:szCs w:val="24"/>
            <w:lang w:eastAsia="nl-NL"/>
          </w:rPr>
          <w:t>Groepa</w:t>
        </w:r>
      </w:ins>
      <w:r>
        <w:rPr>
          <w:rFonts w:ascii="Arial" w:eastAsia="Times New Roman" w:hAnsi="Arial" w:cs="Arial"/>
          <w:b/>
          <w:color w:val="004080"/>
          <w:sz w:val="24"/>
          <w:szCs w:val="24"/>
          <w:lang w:eastAsia="nl-NL"/>
        </w:rPr>
        <w:t>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00DA5D93" w:rsidRPr="00BE10FF">
        <w:rPr>
          <w:rFonts w:ascii="Arial" w:hAnsi="Arial" w:cs="Arial"/>
          <w:b/>
          <w:color w:val="004080"/>
          <w:sz w:val="24"/>
          <w:szCs w:val="24"/>
        </w:rPr>
        <w:fldChar w:fldCharType="begin" w:fldLock="1"/>
      </w:r>
      <w:r w:rsidRPr="00BE10FF">
        <w:rPr>
          <w:rFonts w:ascii="Arial" w:hAnsi="Arial" w:cs="Arial"/>
          <w:b/>
          <w:color w:val="004080"/>
          <w:sz w:val="24"/>
          <w:szCs w:val="24"/>
        </w:rPr>
        <w:instrText>MERGEFIELD Att.Name</w:instrText>
      </w:r>
      <w:r w:rsidR="00DA5D93" w:rsidRPr="00BE10FF">
        <w:rPr>
          <w:rFonts w:ascii="Arial" w:hAnsi="Arial" w:cs="Arial"/>
          <w:b/>
          <w:color w:val="004080"/>
          <w:sz w:val="24"/>
          <w:szCs w:val="24"/>
        </w:rPr>
        <w:fldChar w:fldCharType="separate"/>
      </w:r>
      <w:r w:rsidRPr="00BE10FF">
        <w:rPr>
          <w:rFonts w:ascii="Arial" w:hAnsi="Arial" w:cs="Arial"/>
          <w:b/>
          <w:color w:val="004080"/>
          <w:sz w:val="24"/>
          <w:szCs w:val="24"/>
        </w:rPr>
        <w:t>Servicenorm behandeling</w:t>
      </w:r>
      <w:r w:rsidR="00DA5D93" w:rsidRPr="00BE10FF">
        <w:rPr>
          <w:rFonts w:ascii="Arial" w:hAnsi="Arial" w:cs="Arial"/>
          <w:b/>
          <w:color w:val="004080"/>
          <w:sz w:val="24"/>
          <w:szCs w:val="24"/>
        </w:rPr>
        <w:fldChar w:fldCharType="end"/>
      </w:r>
    </w:p>
    <w:tbl>
      <w:tblPr>
        <w:tblW w:w="9360" w:type="dxa"/>
        <w:tblInd w:w="60" w:type="dxa"/>
        <w:tblLayout w:type="fixed"/>
        <w:tblCellMar>
          <w:left w:w="60" w:type="dxa"/>
          <w:right w:w="60" w:type="dxa"/>
        </w:tblCellMar>
        <w:tblLook w:val="0000" w:firstRow="0" w:lastRow="0" w:firstColumn="0" w:lastColumn="0" w:noHBand="0" w:noVBand="0"/>
      </w:tblPr>
      <w:tblGrid>
        <w:gridCol w:w="3330"/>
        <w:gridCol w:w="6030"/>
      </w:tblGrid>
      <w:tr w:rsidR="003D5F9A" w:rsidRPr="00BE10FF" w14:paraId="287CEEC7" w14:textId="77777777" w:rsidTr="004A3B10">
        <w:trPr>
          <w:trHeight w:val="230"/>
        </w:trPr>
        <w:tc>
          <w:tcPr>
            <w:tcW w:w="3330" w:type="dxa"/>
            <w:tcBorders>
              <w:top w:val="nil"/>
              <w:left w:val="nil"/>
              <w:bottom w:val="nil"/>
              <w:right w:val="nil"/>
            </w:tcBorders>
          </w:tcPr>
          <w:p w14:paraId="1E308A0F"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Naam </w:t>
            </w:r>
          </w:p>
        </w:tc>
        <w:tc>
          <w:tcPr>
            <w:tcW w:w="6030" w:type="dxa"/>
            <w:tcBorders>
              <w:top w:val="nil"/>
              <w:left w:val="nil"/>
              <w:bottom w:val="nil"/>
              <w:right w:val="nil"/>
            </w:tcBorders>
          </w:tcPr>
          <w:p w14:paraId="472D1B4B" w14:textId="77777777" w:rsidR="003D5F9A" w:rsidRPr="00BE10FF" w:rsidRDefault="00DA5D93" w:rsidP="004A3B10">
            <w:pPr>
              <w:widowControl w:val="0"/>
              <w:autoSpaceDE w:val="0"/>
              <w:autoSpaceDN w:val="0"/>
              <w:adjustRightInd w:val="0"/>
              <w:spacing w:line="240" w:lineRule="auto"/>
              <w:rPr>
                <w:rFonts w:ascii="Calibri" w:hAnsi="Calibri" w:cs="Arial"/>
                <w:color w:val="0F0F0F"/>
                <w:szCs w:val="24"/>
              </w:rPr>
            </w:pPr>
            <w:r w:rsidRPr="00BE10FF">
              <w:rPr>
                <w:rFonts w:ascii="Arial" w:hAnsi="Arial" w:cs="Arial"/>
                <w:szCs w:val="24"/>
                <w:lang w:val="en-AU"/>
              </w:rPr>
              <w:fldChar w:fldCharType="begin" w:fldLock="1"/>
            </w:r>
            <w:r w:rsidR="003D5F9A" w:rsidRPr="00BE10FF">
              <w:rPr>
                <w:rFonts w:ascii="Arial" w:hAnsi="Arial" w:cs="Arial"/>
                <w:szCs w:val="24"/>
                <w:lang w:val="en-AU"/>
              </w:rPr>
              <w:instrText xml:space="preserve">MERGEFIELD </w:instrText>
            </w:r>
            <w:r w:rsidR="003D5F9A" w:rsidRPr="00BE10FF">
              <w:rPr>
                <w:rFonts w:ascii="Calibri" w:hAnsi="Calibri" w:cs="Arial"/>
                <w:color w:val="0F0F0F"/>
                <w:szCs w:val="24"/>
              </w:rPr>
              <w:instrText>Att.Name</w:instrText>
            </w:r>
            <w:r w:rsidRPr="00BE10FF">
              <w:rPr>
                <w:rFonts w:ascii="Arial" w:hAnsi="Arial" w:cs="Arial"/>
                <w:szCs w:val="24"/>
                <w:lang w:val="en-AU"/>
              </w:rPr>
              <w:fldChar w:fldCharType="separate"/>
            </w:r>
            <w:r w:rsidR="003D5F9A" w:rsidRPr="00BE10FF">
              <w:rPr>
                <w:rFonts w:ascii="Calibri" w:hAnsi="Calibri" w:cs="Arial"/>
                <w:color w:val="0F0F0F"/>
                <w:szCs w:val="24"/>
              </w:rPr>
              <w:t>Servicenorm behandeling</w:t>
            </w:r>
            <w:r w:rsidRPr="00BE10FF">
              <w:rPr>
                <w:rFonts w:ascii="Arial" w:hAnsi="Arial" w:cs="Arial"/>
                <w:szCs w:val="24"/>
                <w:lang w:val="en-AU"/>
              </w:rPr>
              <w:fldChar w:fldCharType="end"/>
            </w:r>
          </w:p>
        </w:tc>
      </w:tr>
      <w:tr w:rsidR="003D5F9A" w:rsidRPr="00BE10FF" w14:paraId="5F15418D" w14:textId="77777777" w:rsidTr="004A3B10">
        <w:tc>
          <w:tcPr>
            <w:tcW w:w="3330" w:type="dxa"/>
            <w:tcBorders>
              <w:top w:val="nil"/>
              <w:left w:val="nil"/>
              <w:bottom w:val="nil"/>
              <w:right w:val="nil"/>
            </w:tcBorders>
          </w:tcPr>
          <w:p w14:paraId="5BE11CA9"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Herkomst </w:t>
            </w:r>
          </w:p>
        </w:tc>
        <w:tc>
          <w:tcPr>
            <w:tcW w:w="6030" w:type="dxa"/>
            <w:tcBorders>
              <w:top w:val="nil"/>
              <w:left w:val="nil"/>
              <w:bottom w:val="nil"/>
              <w:right w:val="nil"/>
            </w:tcBorders>
          </w:tcPr>
          <w:p w14:paraId="66156D76"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KING</w:t>
            </w:r>
          </w:p>
        </w:tc>
      </w:tr>
      <w:tr w:rsidR="003D5F9A" w:rsidRPr="00BE10FF" w14:paraId="71CC724F" w14:textId="77777777" w:rsidTr="004A3B10">
        <w:tc>
          <w:tcPr>
            <w:tcW w:w="3330" w:type="dxa"/>
            <w:tcBorders>
              <w:top w:val="nil"/>
              <w:left w:val="nil"/>
              <w:bottom w:val="nil"/>
              <w:right w:val="nil"/>
            </w:tcBorders>
          </w:tcPr>
          <w:p w14:paraId="4D809776"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Code </w:t>
            </w:r>
          </w:p>
        </w:tc>
        <w:tc>
          <w:tcPr>
            <w:tcW w:w="6030" w:type="dxa"/>
            <w:tcBorders>
              <w:top w:val="nil"/>
              <w:left w:val="nil"/>
              <w:bottom w:val="nil"/>
              <w:right w:val="nil"/>
            </w:tcBorders>
          </w:tcPr>
          <w:p w14:paraId="593F7085"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p>
        </w:tc>
      </w:tr>
      <w:tr w:rsidR="003D5F9A" w:rsidRPr="00BE10FF" w14:paraId="34C26491" w14:textId="77777777" w:rsidTr="004A3B10">
        <w:tc>
          <w:tcPr>
            <w:tcW w:w="3330" w:type="dxa"/>
            <w:tcBorders>
              <w:top w:val="nil"/>
              <w:left w:val="nil"/>
              <w:bottom w:val="nil"/>
              <w:right w:val="nil"/>
            </w:tcBorders>
          </w:tcPr>
          <w:p w14:paraId="4B4A324A"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lastRenderedPageBreak/>
              <w:t xml:space="preserve">XML-tag </w:t>
            </w:r>
          </w:p>
        </w:tc>
        <w:tc>
          <w:tcPr>
            <w:tcW w:w="6030" w:type="dxa"/>
            <w:tcBorders>
              <w:top w:val="nil"/>
              <w:left w:val="nil"/>
              <w:bottom w:val="nil"/>
              <w:right w:val="nil"/>
            </w:tcBorders>
          </w:tcPr>
          <w:p w14:paraId="787828CE" w14:textId="77777777" w:rsidR="003D5F9A" w:rsidRPr="00BE10FF" w:rsidRDefault="00DA5D93" w:rsidP="004A3B10">
            <w:pPr>
              <w:widowControl w:val="0"/>
              <w:autoSpaceDE w:val="0"/>
              <w:autoSpaceDN w:val="0"/>
              <w:adjustRightInd w:val="0"/>
              <w:spacing w:line="240" w:lineRule="auto"/>
              <w:rPr>
                <w:rFonts w:ascii="Calibri" w:hAnsi="Calibri" w:cs="Arial"/>
                <w:color w:val="0F0F0F"/>
                <w:szCs w:val="24"/>
              </w:rPr>
            </w:pPr>
            <w:r w:rsidRPr="00BE10FF">
              <w:rPr>
                <w:rFonts w:ascii="Arial" w:hAnsi="Arial" w:cs="Arial"/>
                <w:szCs w:val="24"/>
                <w:lang w:val="en-AU"/>
              </w:rPr>
              <w:fldChar w:fldCharType="begin" w:fldLock="1"/>
            </w:r>
            <w:r w:rsidR="003D5F9A" w:rsidRPr="00BE10FF">
              <w:rPr>
                <w:rFonts w:ascii="Arial" w:hAnsi="Arial" w:cs="Arial"/>
                <w:szCs w:val="24"/>
                <w:lang w:val="en-AU"/>
              </w:rPr>
              <w:instrText xml:space="preserve">MERGEFIELD </w:instrText>
            </w:r>
            <w:r w:rsidR="003D5F9A" w:rsidRPr="00BE10FF">
              <w:rPr>
                <w:rFonts w:ascii="Calibri" w:hAnsi="Calibri" w:cs="Arial"/>
                <w:color w:val="0F0F0F"/>
                <w:szCs w:val="24"/>
              </w:rPr>
              <w:instrText>Att.Alias</w:instrText>
            </w:r>
            <w:r w:rsidRPr="00BE10FF">
              <w:rPr>
                <w:rFonts w:ascii="Arial" w:hAnsi="Arial" w:cs="Arial"/>
                <w:szCs w:val="24"/>
                <w:lang w:val="en-AU"/>
              </w:rPr>
              <w:fldChar w:fldCharType="separate"/>
            </w:r>
            <w:r w:rsidR="003D5F9A" w:rsidRPr="00BE10FF">
              <w:rPr>
                <w:rFonts w:ascii="Calibri" w:hAnsi="Calibri" w:cs="Arial"/>
                <w:color w:val="0F0F0F"/>
                <w:szCs w:val="24"/>
              </w:rPr>
              <w:t>servicenorm</w:t>
            </w:r>
            <w:r w:rsidRPr="00BE10FF">
              <w:rPr>
                <w:rFonts w:ascii="Arial" w:hAnsi="Arial" w:cs="Arial"/>
                <w:szCs w:val="24"/>
                <w:lang w:val="en-AU"/>
              </w:rPr>
              <w:fldChar w:fldCharType="end"/>
            </w:r>
          </w:p>
        </w:tc>
      </w:tr>
      <w:tr w:rsidR="003D5F9A" w:rsidRPr="005C14BE" w14:paraId="136D8BE3" w14:textId="77777777" w:rsidTr="004A3B10">
        <w:tc>
          <w:tcPr>
            <w:tcW w:w="3330" w:type="dxa"/>
            <w:tcBorders>
              <w:top w:val="nil"/>
              <w:left w:val="nil"/>
              <w:bottom w:val="nil"/>
              <w:right w:val="nil"/>
            </w:tcBorders>
          </w:tcPr>
          <w:p w14:paraId="2098E0B9"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Definitie </w:t>
            </w:r>
          </w:p>
        </w:tc>
        <w:tc>
          <w:tcPr>
            <w:tcW w:w="6030" w:type="dxa"/>
            <w:tcBorders>
              <w:top w:val="nil"/>
              <w:left w:val="nil"/>
              <w:bottom w:val="nil"/>
              <w:right w:val="nil"/>
            </w:tcBorders>
          </w:tcPr>
          <w:p w14:paraId="23F1EF14" w14:textId="77777777" w:rsidR="003D5F9A" w:rsidRPr="005561F3" w:rsidRDefault="00DA5D93" w:rsidP="004A3B10">
            <w:pPr>
              <w:widowControl w:val="0"/>
              <w:autoSpaceDE w:val="0"/>
              <w:autoSpaceDN w:val="0"/>
              <w:adjustRightInd w:val="0"/>
              <w:spacing w:line="240" w:lineRule="auto"/>
              <w:rPr>
                <w:rFonts w:ascii="Calibri" w:hAnsi="Calibri" w:cs="Arial"/>
                <w:color w:val="0F0F0F"/>
                <w:szCs w:val="24"/>
                <w:lang w:val="nl-NL"/>
              </w:rPr>
            </w:pPr>
            <w:r w:rsidRPr="00BE10FF">
              <w:rPr>
                <w:rFonts w:ascii="Arial" w:hAnsi="Arial" w:cs="Arial"/>
                <w:szCs w:val="24"/>
                <w:lang w:val="en-AU"/>
              </w:rPr>
              <w:fldChar w:fldCharType="begin" w:fldLock="1"/>
            </w:r>
            <w:r w:rsidR="003D5F9A" w:rsidRPr="005561F3">
              <w:rPr>
                <w:rFonts w:ascii="Arial" w:hAnsi="Arial" w:cs="Arial"/>
                <w:szCs w:val="24"/>
                <w:lang w:val="nl-NL"/>
              </w:rPr>
              <w:instrText xml:space="preserve">MERGEFIELD </w:instrText>
            </w:r>
            <w:r w:rsidR="003D5F9A" w:rsidRPr="005561F3">
              <w:rPr>
                <w:rFonts w:ascii="Calibri" w:hAnsi="Calibri" w:cs="Arial"/>
                <w:color w:val="0F0F0F"/>
                <w:szCs w:val="24"/>
                <w:lang w:val="nl-NL"/>
              </w:rPr>
              <w:instrText>Att.Notes</w:instrText>
            </w:r>
            <w:r w:rsidRPr="00BE10FF">
              <w:rPr>
                <w:rFonts w:ascii="Arial" w:hAnsi="Arial" w:cs="Arial"/>
                <w:szCs w:val="24"/>
                <w:lang w:val="en-AU"/>
              </w:rPr>
              <w:fldChar w:fldCharType="separate"/>
            </w:r>
            <w:r w:rsidR="003D5F9A" w:rsidRPr="005561F3">
              <w:rPr>
                <w:rFonts w:ascii="Calibri" w:hAnsi="Calibri" w:cs="Arial"/>
                <w:color w:val="0F0F0F"/>
                <w:szCs w:val="24"/>
                <w:lang w:val="nl-NL"/>
              </w:rPr>
              <w:t>De periode waarbinnen verwacht wordt dat een ZAAK van het ZAAKTYPE afgerond wordt conform de geldende servicenormen van de zaakbehandelende organisatie(s).</w:t>
            </w:r>
            <w:r w:rsidRPr="00BE10FF">
              <w:rPr>
                <w:rFonts w:ascii="Arial" w:hAnsi="Arial" w:cs="Arial"/>
                <w:szCs w:val="24"/>
                <w:lang w:val="en-AU"/>
              </w:rPr>
              <w:fldChar w:fldCharType="end"/>
            </w:r>
          </w:p>
        </w:tc>
      </w:tr>
      <w:tr w:rsidR="003D5F9A" w:rsidRPr="00BE10FF" w14:paraId="79D8F902" w14:textId="77777777" w:rsidTr="004A3B10">
        <w:trPr>
          <w:trHeight w:val="230"/>
        </w:trPr>
        <w:tc>
          <w:tcPr>
            <w:tcW w:w="3330" w:type="dxa"/>
            <w:tcBorders>
              <w:top w:val="nil"/>
              <w:left w:val="nil"/>
              <w:bottom w:val="nil"/>
              <w:right w:val="nil"/>
            </w:tcBorders>
          </w:tcPr>
          <w:p w14:paraId="6C9C5117"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Herkomst definitie </w:t>
            </w:r>
          </w:p>
        </w:tc>
        <w:tc>
          <w:tcPr>
            <w:tcW w:w="6030" w:type="dxa"/>
            <w:tcBorders>
              <w:top w:val="nil"/>
              <w:left w:val="nil"/>
              <w:bottom w:val="nil"/>
              <w:right w:val="nil"/>
            </w:tcBorders>
          </w:tcPr>
          <w:p w14:paraId="43DFC017"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KING</w:t>
            </w:r>
          </w:p>
        </w:tc>
      </w:tr>
      <w:tr w:rsidR="003D5F9A" w:rsidRPr="00BE10FF" w14:paraId="61DD1468" w14:textId="77777777" w:rsidTr="004A3B10">
        <w:tc>
          <w:tcPr>
            <w:tcW w:w="3330" w:type="dxa"/>
            <w:tcBorders>
              <w:top w:val="nil"/>
              <w:left w:val="nil"/>
              <w:bottom w:val="nil"/>
              <w:right w:val="nil"/>
            </w:tcBorders>
          </w:tcPr>
          <w:p w14:paraId="13D5CCF2"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Datum opname </w:t>
            </w:r>
          </w:p>
        </w:tc>
        <w:tc>
          <w:tcPr>
            <w:tcW w:w="6030" w:type="dxa"/>
            <w:tcBorders>
              <w:top w:val="nil"/>
              <w:left w:val="nil"/>
              <w:bottom w:val="nil"/>
              <w:right w:val="nil"/>
            </w:tcBorders>
          </w:tcPr>
          <w:p w14:paraId="0C242646"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1 juni 2008</w:t>
            </w:r>
          </w:p>
        </w:tc>
      </w:tr>
      <w:tr w:rsidR="003D5F9A" w:rsidRPr="005C14BE" w14:paraId="6FA13501" w14:textId="77777777" w:rsidTr="004A3B10">
        <w:tc>
          <w:tcPr>
            <w:tcW w:w="3330" w:type="dxa"/>
            <w:tcBorders>
              <w:top w:val="nil"/>
              <w:left w:val="nil"/>
              <w:bottom w:val="nil"/>
              <w:right w:val="nil"/>
            </w:tcBorders>
          </w:tcPr>
          <w:p w14:paraId="7964D6D5" w14:textId="77777777" w:rsidR="003D5F9A" w:rsidRPr="00BE10FF" w:rsidRDefault="003D5F9A" w:rsidP="004A3B10">
            <w:pPr>
              <w:widowControl w:val="0"/>
              <w:autoSpaceDE w:val="0"/>
              <w:autoSpaceDN w:val="0"/>
              <w:adjustRightInd w:val="0"/>
              <w:spacing w:line="240" w:lineRule="auto"/>
              <w:rPr>
                <w:rFonts w:ascii="Calibri" w:hAnsi="Calibri" w:cs="Arial"/>
                <w:b/>
                <w:color w:val="000000"/>
                <w:szCs w:val="24"/>
              </w:rPr>
            </w:pPr>
            <w:r>
              <w:rPr>
                <w:rFonts w:ascii="Calibri" w:hAnsi="Calibri" w:cs="Arial"/>
                <w:b/>
                <w:color w:val="000000"/>
                <w:szCs w:val="24"/>
              </w:rPr>
              <w:t>Toelichting</w:t>
            </w:r>
          </w:p>
        </w:tc>
        <w:tc>
          <w:tcPr>
            <w:tcW w:w="6030" w:type="dxa"/>
            <w:tcBorders>
              <w:top w:val="nil"/>
              <w:left w:val="nil"/>
              <w:bottom w:val="nil"/>
              <w:right w:val="nil"/>
            </w:tcBorders>
          </w:tcPr>
          <w:p w14:paraId="2C92AFA7" w14:textId="77777777" w:rsidR="00A044C0" w:rsidRPr="005561F3" w:rsidRDefault="003D5F9A" w:rsidP="00A044C0">
            <w:pPr>
              <w:widowControl w:val="0"/>
              <w:autoSpaceDE w:val="0"/>
              <w:autoSpaceDN w:val="0"/>
              <w:adjustRightInd w:val="0"/>
              <w:spacing w:line="240" w:lineRule="auto"/>
              <w:rPr>
                <w:ins w:id="13225" w:author="Arjan" w:date="2014-11-11T21:35:00Z"/>
                <w:rFonts w:ascii="Calibri" w:hAnsi="Calibri" w:cs="Arial"/>
                <w:color w:val="0F0F0F"/>
                <w:szCs w:val="24"/>
                <w:lang w:val="nl-NL"/>
              </w:rPr>
            </w:pPr>
            <w:r w:rsidRPr="005561F3">
              <w:rPr>
                <w:rFonts w:ascii="Calibri" w:hAnsi="Calibri" w:cs="Arial"/>
                <w:color w:val="0F0F0F"/>
                <w:szCs w:val="24"/>
                <w:lang w:val="nl-NL"/>
              </w:rPr>
              <w:t>De periode</w:t>
            </w:r>
            <w:del w:id="13226" w:author="Arjan" w:date="2014-11-11T21:35:00Z">
              <w:r w:rsidRPr="005561F3" w:rsidDel="00A044C0">
                <w:rPr>
                  <w:rFonts w:ascii="Calibri" w:hAnsi="Calibri" w:cs="Arial"/>
                  <w:color w:val="0F0F0F"/>
                  <w:szCs w:val="24"/>
                  <w:lang w:val="nl-NL"/>
                </w:rPr>
                <w:delText xml:space="preserve"> is in kalenderdagen; zie voor een definitie van dit begrip de AWB</w:delText>
              </w:r>
            </w:del>
            <w:ins w:id="13227" w:author="Arjan" w:date="2014-11-11T21:35:00Z">
              <w:r w:rsidR="00A044C0" w:rsidRPr="005561F3">
                <w:rPr>
                  <w:rFonts w:ascii="Calibri" w:hAnsi="Calibri" w:cs="Arial"/>
                  <w:color w:val="0F0F0F"/>
                  <w:szCs w:val="24"/>
                  <w:lang w:val="nl-NL"/>
                </w:rPr>
                <w:t xml:space="preserve"> wordt gespecificeerd met twee attribuutsoorten: voor de duur van de periode (bijvoorbeeld 3) en voor de eenheid waarin de duur gesteld is (bijvoorbeeld werkdagen)</w:t>
              </w:r>
            </w:ins>
            <w:r w:rsidRPr="005561F3">
              <w:rPr>
                <w:rFonts w:ascii="Calibri" w:hAnsi="Calibri" w:cs="Arial"/>
                <w:color w:val="0F0F0F"/>
                <w:szCs w:val="24"/>
                <w:lang w:val="nl-NL"/>
              </w:rPr>
              <w:t xml:space="preserve">. </w:t>
            </w:r>
          </w:p>
          <w:p w14:paraId="12696054" w14:textId="77777777" w:rsidR="003D5F9A" w:rsidRPr="005561F3" w:rsidRDefault="003D5F9A" w:rsidP="00A044C0">
            <w:pPr>
              <w:widowControl w:val="0"/>
              <w:autoSpaceDE w:val="0"/>
              <w:autoSpaceDN w:val="0"/>
              <w:adjustRightInd w:val="0"/>
              <w:spacing w:line="240" w:lineRule="auto"/>
              <w:rPr>
                <w:rFonts w:ascii="Calibri" w:hAnsi="Calibri" w:cs="Arial"/>
                <w:color w:val="0F0F0F"/>
                <w:szCs w:val="24"/>
                <w:lang w:val="nl-NL"/>
              </w:rPr>
            </w:pPr>
            <w:r w:rsidRPr="005561F3">
              <w:rPr>
                <w:rFonts w:ascii="Calibri" w:hAnsi="Calibri" w:cs="Arial"/>
                <w:color w:val="0F0F0F"/>
                <w:szCs w:val="24"/>
                <w:lang w:val="nl-NL"/>
              </w:rPr>
              <w:t>De startdatum van de zaak markeert de eerste dag. De geplande einddatum van de zaak markeert de laatste dag.</w:t>
            </w:r>
          </w:p>
        </w:tc>
      </w:tr>
      <w:tr w:rsidR="003D5F9A" w:rsidRPr="005C14BE" w:rsidDel="00A044C0" w14:paraId="56506B3D" w14:textId="77777777" w:rsidTr="004A3B10">
        <w:trPr>
          <w:del w:id="13228" w:author="Arjan" w:date="2014-11-11T21:35:00Z"/>
        </w:trPr>
        <w:tc>
          <w:tcPr>
            <w:tcW w:w="3330" w:type="dxa"/>
            <w:tcBorders>
              <w:top w:val="nil"/>
              <w:left w:val="nil"/>
              <w:bottom w:val="nil"/>
              <w:right w:val="nil"/>
            </w:tcBorders>
          </w:tcPr>
          <w:p w14:paraId="167B53F0" w14:textId="77777777" w:rsidR="003D5F9A" w:rsidRPr="005561F3" w:rsidDel="00A044C0" w:rsidRDefault="003D5F9A" w:rsidP="004A3B10">
            <w:pPr>
              <w:widowControl w:val="0"/>
              <w:autoSpaceDE w:val="0"/>
              <w:autoSpaceDN w:val="0"/>
              <w:adjustRightInd w:val="0"/>
              <w:spacing w:line="240" w:lineRule="auto"/>
              <w:rPr>
                <w:del w:id="13229" w:author="Arjan" w:date="2014-11-11T21:35:00Z"/>
                <w:rFonts w:ascii="Calibri" w:hAnsi="Calibri" w:cs="Arial"/>
                <w:color w:val="000000"/>
                <w:szCs w:val="24"/>
                <w:lang w:val="nl-NL"/>
              </w:rPr>
            </w:pPr>
            <w:del w:id="13230" w:author="Arjan" w:date="2014-11-11T21:35:00Z">
              <w:r w:rsidRPr="005561F3" w:rsidDel="00A044C0">
                <w:rPr>
                  <w:rFonts w:ascii="Calibri" w:hAnsi="Calibri" w:cs="Arial"/>
                  <w:b/>
                  <w:color w:val="000000"/>
                  <w:szCs w:val="24"/>
                  <w:lang w:val="nl-NL"/>
                </w:rPr>
                <w:delText xml:space="preserve">Formaat </w:delText>
              </w:r>
            </w:del>
          </w:p>
        </w:tc>
        <w:tc>
          <w:tcPr>
            <w:tcW w:w="6030" w:type="dxa"/>
            <w:tcBorders>
              <w:top w:val="nil"/>
              <w:left w:val="nil"/>
              <w:bottom w:val="nil"/>
              <w:right w:val="nil"/>
            </w:tcBorders>
          </w:tcPr>
          <w:p w14:paraId="144FD94F" w14:textId="77777777" w:rsidR="003D5F9A" w:rsidRPr="005561F3" w:rsidDel="00A044C0" w:rsidRDefault="00DA5D93" w:rsidP="004A3B10">
            <w:pPr>
              <w:widowControl w:val="0"/>
              <w:autoSpaceDE w:val="0"/>
              <w:autoSpaceDN w:val="0"/>
              <w:adjustRightInd w:val="0"/>
              <w:spacing w:line="240" w:lineRule="auto"/>
              <w:rPr>
                <w:del w:id="13231" w:author="Arjan" w:date="2014-11-11T21:35:00Z"/>
                <w:rFonts w:ascii="Calibri" w:hAnsi="Calibri" w:cs="Arial"/>
                <w:color w:val="0F0F0F"/>
                <w:szCs w:val="24"/>
                <w:lang w:val="nl-NL"/>
              </w:rPr>
            </w:pPr>
            <w:del w:id="13232" w:author="Arjan" w:date="2014-11-11T21:35:00Z">
              <w:r w:rsidRPr="00BE10FF" w:rsidDel="00A044C0">
                <w:rPr>
                  <w:rFonts w:ascii="Arial" w:hAnsi="Arial" w:cs="Arial"/>
                  <w:szCs w:val="24"/>
                  <w:lang w:val="en-AU"/>
                </w:rPr>
                <w:fldChar w:fldCharType="begin" w:fldLock="1"/>
              </w:r>
              <w:r w:rsidR="003D5F9A" w:rsidRPr="005561F3" w:rsidDel="00A044C0">
                <w:rPr>
                  <w:rFonts w:ascii="Arial" w:hAnsi="Arial" w:cs="Arial"/>
                  <w:szCs w:val="24"/>
                  <w:lang w:val="nl-NL"/>
                </w:rPr>
                <w:delInstrText xml:space="preserve">MERGEFIELD </w:delInstrText>
              </w:r>
              <w:r w:rsidR="003D5F9A" w:rsidRPr="005561F3" w:rsidDel="00A044C0">
                <w:rPr>
                  <w:rFonts w:ascii="Calibri" w:hAnsi="Calibri" w:cs="Arial"/>
                  <w:color w:val="0F0F0F"/>
                  <w:szCs w:val="24"/>
                  <w:lang w:val="nl-NL"/>
                </w:rPr>
                <w:delInstrText>Att.Type</w:delInstrText>
              </w:r>
              <w:r w:rsidRPr="00BE10FF" w:rsidDel="00A044C0">
                <w:rPr>
                  <w:rFonts w:ascii="Arial" w:hAnsi="Arial" w:cs="Arial"/>
                  <w:szCs w:val="24"/>
                  <w:lang w:val="en-AU"/>
                </w:rPr>
                <w:fldChar w:fldCharType="separate"/>
              </w:r>
              <w:r w:rsidR="003D5F9A" w:rsidRPr="005561F3" w:rsidDel="00A044C0">
                <w:rPr>
                  <w:rFonts w:ascii="Calibri" w:hAnsi="Calibri" w:cs="Arial"/>
                  <w:color w:val="0F0F0F"/>
                  <w:szCs w:val="24"/>
                  <w:lang w:val="nl-NL"/>
                </w:rPr>
                <w:delText>N3</w:delText>
              </w:r>
              <w:r w:rsidRPr="00BE10FF" w:rsidDel="00A044C0">
                <w:rPr>
                  <w:rFonts w:ascii="Arial" w:hAnsi="Arial" w:cs="Arial"/>
                  <w:szCs w:val="24"/>
                  <w:lang w:val="en-AU"/>
                </w:rPr>
                <w:fldChar w:fldCharType="end"/>
              </w:r>
            </w:del>
          </w:p>
        </w:tc>
      </w:tr>
      <w:tr w:rsidR="003D5F9A" w:rsidRPr="005C14BE" w:rsidDel="00A044C0" w14:paraId="712FB01F" w14:textId="77777777" w:rsidTr="004A3B10">
        <w:trPr>
          <w:trHeight w:val="230"/>
          <w:del w:id="13233" w:author="Arjan" w:date="2014-11-11T21:35:00Z"/>
        </w:trPr>
        <w:tc>
          <w:tcPr>
            <w:tcW w:w="3330" w:type="dxa"/>
            <w:tcBorders>
              <w:top w:val="nil"/>
              <w:left w:val="nil"/>
              <w:bottom w:val="nil"/>
              <w:right w:val="nil"/>
            </w:tcBorders>
          </w:tcPr>
          <w:p w14:paraId="662EDE32" w14:textId="77777777" w:rsidR="003D5F9A" w:rsidRPr="005561F3" w:rsidDel="00A044C0" w:rsidRDefault="003D5F9A" w:rsidP="004A3B10">
            <w:pPr>
              <w:widowControl w:val="0"/>
              <w:autoSpaceDE w:val="0"/>
              <w:autoSpaceDN w:val="0"/>
              <w:adjustRightInd w:val="0"/>
              <w:spacing w:line="240" w:lineRule="auto"/>
              <w:rPr>
                <w:del w:id="13234" w:author="Arjan" w:date="2014-11-11T21:35:00Z"/>
                <w:rFonts w:ascii="Calibri" w:hAnsi="Calibri" w:cs="Arial"/>
                <w:color w:val="000000"/>
                <w:szCs w:val="24"/>
                <w:lang w:val="nl-NL"/>
              </w:rPr>
            </w:pPr>
            <w:del w:id="13235" w:author="Arjan" w:date="2014-11-11T21:35:00Z">
              <w:r w:rsidRPr="005561F3" w:rsidDel="00A044C0">
                <w:rPr>
                  <w:rFonts w:ascii="Calibri" w:hAnsi="Calibri" w:cs="Arial"/>
                  <w:b/>
                  <w:color w:val="000000"/>
                  <w:szCs w:val="24"/>
                  <w:lang w:val="nl-NL"/>
                </w:rPr>
                <w:delText>Waardenverzameling</w:delText>
              </w:r>
            </w:del>
          </w:p>
        </w:tc>
        <w:tc>
          <w:tcPr>
            <w:tcW w:w="6030" w:type="dxa"/>
            <w:tcBorders>
              <w:top w:val="nil"/>
              <w:left w:val="nil"/>
              <w:bottom w:val="nil"/>
              <w:right w:val="nil"/>
            </w:tcBorders>
          </w:tcPr>
          <w:p w14:paraId="2F0F189B" w14:textId="77777777" w:rsidR="003D5F9A" w:rsidRPr="005561F3" w:rsidDel="00A044C0" w:rsidRDefault="003D5F9A" w:rsidP="00207F2A">
            <w:pPr>
              <w:widowControl w:val="0"/>
              <w:autoSpaceDE w:val="0"/>
              <w:autoSpaceDN w:val="0"/>
              <w:adjustRightInd w:val="0"/>
              <w:spacing w:line="240" w:lineRule="auto"/>
              <w:rPr>
                <w:del w:id="13236" w:author="Arjan" w:date="2014-11-11T21:35:00Z"/>
                <w:rFonts w:ascii="Calibri" w:hAnsi="Calibri" w:cs="Arial"/>
                <w:color w:val="0F0F0F"/>
                <w:szCs w:val="24"/>
                <w:lang w:val="nl-NL"/>
              </w:rPr>
            </w:pPr>
            <w:del w:id="13237" w:author="Arjan" w:date="2014-11-11T21:35:00Z">
              <w:r w:rsidRPr="005561F3" w:rsidDel="00A044C0">
                <w:rPr>
                  <w:rFonts w:ascii="Calibri" w:hAnsi="Calibri" w:cs="Arial"/>
                  <w:color w:val="0F0F0F"/>
                  <w:szCs w:val="24"/>
                  <w:lang w:val="nl-NL"/>
                </w:rPr>
                <w:delText xml:space="preserve">1-999 </w:delText>
              </w:r>
            </w:del>
            <w:del w:id="13238" w:author="Arjan" w:date="2014-11-11T16:07:00Z">
              <w:r w:rsidRPr="005561F3" w:rsidDel="00207F2A">
                <w:rPr>
                  <w:rFonts w:ascii="Calibri" w:hAnsi="Calibri" w:cs="Arial"/>
                  <w:color w:val="0F0F0F"/>
                  <w:szCs w:val="24"/>
                  <w:lang w:val="nl-NL"/>
                </w:rPr>
                <w:delText>kalenderdagen</w:delText>
              </w:r>
            </w:del>
          </w:p>
        </w:tc>
      </w:tr>
      <w:tr w:rsidR="003D5F9A" w:rsidRPr="00BE10FF" w14:paraId="1D6EBC83" w14:textId="77777777" w:rsidTr="004A3B10">
        <w:trPr>
          <w:trHeight w:val="215"/>
        </w:trPr>
        <w:tc>
          <w:tcPr>
            <w:tcW w:w="3330" w:type="dxa"/>
            <w:tcBorders>
              <w:top w:val="nil"/>
              <w:left w:val="nil"/>
              <w:bottom w:val="nil"/>
              <w:right w:val="nil"/>
            </w:tcBorders>
          </w:tcPr>
          <w:p w14:paraId="4D848FD8"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materiële historie</w:t>
            </w:r>
          </w:p>
        </w:tc>
        <w:tc>
          <w:tcPr>
            <w:tcW w:w="6030" w:type="dxa"/>
            <w:tcBorders>
              <w:top w:val="nil"/>
              <w:left w:val="nil"/>
              <w:bottom w:val="nil"/>
              <w:right w:val="nil"/>
            </w:tcBorders>
          </w:tcPr>
          <w:p w14:paraId="718F3199"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Ja</w:t>
            </w:r>
          </w:p>
        </w:tc>
      </w:tr>
      <w:tr w:rsidR="003D5F9A" w:rsidRPr="00BE10FF" w14:paraId="7356F1F8" w14:textId="77777777" w:rsidTr="004A3B10">
        <w:trPr>
          <w:trHeight w:val="230"/>
        </w:trPr>
        <w:tc>
          <w:tcPr>
            <w:tcW w:w="3330" w:type="dxa"/>
            <w:tcBorders>
              <w:top w:val="nil"/>
              <w:left w:val="nil"/>
              <w:bottom w:val="nil"/>
              <w:right w:val="nil"/>
            </w:tcBorders>
          </w:tcPr>
          <w:p w14:paraId="3C429FDE"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formele historie</w:t>
            </w:r>
          </w:p>
        </w:tc>
        <w:tc>
          <w:tcPr>
            <w:tcW w:w="6030" w:type="dxa"/>
            <w:tcBorders>
              <w:top w:val="nil"/>
              <w:left w:val="nil"/>
              <w:bottom w:val="nil"/>
              <w:right w:val="nil"/>
            </w:tcBorders>
          </w:tcPr>
          <w:p w14:paraId="62FBDCEA"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Nee</w:t>
            </w:r>
          </w:p>
        </w:tc>
      </w:tr>
      <w:tr w:rsidR="003D5F9A" w:rsidRPr="00BE10FF" w14:paraId="597D5F3D" w14:textId="77777777" w:rsidTr="004A3B10">
        <w:trPr>
          <w:trHeight w:val="230"/>
        </w:trPr>
        <w:tc>
          <w:tcPr>
            <w:tcW w:w="3330" w:type="dxa"/>
            <w:tcBorders>
              <w:top w:val="nil"/>
              <w:left w:val="nil"/>
              <w:bottom w:val="nil"/>
              <w:right w:val="nil"/>
            </w:tcBorders>
          </w:tcPr>
          <w:p w14:paraId="698DA5B0" w14:textId="77777777" w:rsidR="003D5F9A" w:rsidRPr="00BE10FF" w:rsidRDefault="003D5F9A" w:rsidP="004A3B10">
            <w:pPr>
              <w:widowControl w:val="0"/>
              <w:autoSpaceDE w:val="0"/>
              <w:autoSpaceDN w:val="0"/>
              <w:adjustRightInd w:val="0"/>
              <w:spacing w:line="240" w:lineRule="auto"/>
              <w:rPr>
                <w:rFonts w:ascii="Calibri" w:hAnsi="Calibri" w:cs="Arial"/>
                <w:b/>
                <w:color w:val="000000"/>
                <w:szCs w:val="24"/>
              </w:rPr>
            </w:pPr>
            <w:r w:rsidRPr="00BE10FF">
              <w:rPr>
                <w:rFonts w:ascii="Calibri" w:hAnsi="Calibri" w:cs="Arial"/>
                <w:b/>
                <w:color w:val="000000"/>
                <w:szCs w:val="24"/>
              </w:rPr>
              <w:t>Aanduiding gebeurtenis</w:t>
            </w:r>
          </w:p>
        </w:tc>
        <w:tc>
          <w:tcPr>
            <w:tcW w:w="6030" w:type="dxa"/>
            <w:tcBorders>
              <w:top w:val="nil"/>
              <w:left w:val="nil"/>
              <w:bottom w:val="nil"/>
              <w:right w:val="nil"/>
            </w:tcBorders>
          </w:tcPr>
          <w:p w14:paraId="7A1A2EAB"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Nee</w:t>
            </w:r>
          </w:p>
        </w:tc>
      </w:tr>
      <w:tr w:rsidR="003D5F9A" w:rsidRPr="00BE10FF" w14:paraId="707FDF21" w14:textId="77777777" w:rsidTr="004A3B10">
        <w:trPr>
          <w:trHeight w:val="230"/>
        </w:trPr>
        <w:tc>
          <w:tcPr>
            <w:tcW w:w="3330" w:type="dxa"/>
            <w:tcBorders>
              <w:top w:val="nil"/>
              <w:left w:val="nil"/>
              <w:bottom w:val="nil"/>
              <w:right w:val="nil"/>
            </w:tcBorders>
          </w:tcPr>
          <w:p w14:paraId="39BB9096"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Aanduiding brondocument</w:t>
            </w:r>
          </w:p>
        </w:tc>
        <w:tc>
          <w:tcPr>
            <w:tcW w:w="6030" w:type="dxa"/>
            <w:tcBorders>
              <w:top w:val="nil"/>
              <w:left w:val="nil"/>
              <w:bottom w:val="nil"/>
              <w:right w:val="nil"/>
            </w:tcBorders>
          </w:tcPr>
          <w:p w14:paraId="6BA693C5"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p>
        </w:tc>
      </w:tr>
      <w:tr w:rsidR="003D5F9A" w:rsidRPr="00BE10FF" w14:paraId="720E0861" w14:textId="77777777" w:rsidTr="004A3B10">
        <w:trPr>
          <w:trHeight w:val="230"/>
        </w:trPr>
        <w:tc>
          <w:tcPr>
            <w:tcW w:w="3330" w:type="dxa"/>
            <w:tcBorders>
              <w:top w:val="nil"/>
              <w:left w:val="nil"/>
              <w:bottom w:val="nil"/>
              <w:right w:val="nil"/>
            </w:tcBorders>
          </w:tcPr>
          <w:p w14:paraId="749FEAD9"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in onderzoek</w:t>
            </w:r>
          </w:p>
        </w:tc>
        <w:tc>
          <w:tcPr>
            <w:tcW w:w="6030" w:type="dxa"/>
            <w:tcBorders>
              <w:top w:val="nil"/>
              <w:left w:val="nil"/>
              <w:bottom w:val="nil"/>
              <w:right w:val="nil"/>
            </w:tcBorders>
          </w:tcPr>
          <w:p w14:paraId="36017C65"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Nee</w:t>
            </w:r>
          </w:p>
        </w:tc>
      </w:tr>
      <w:tr w:rsidR="003D5F9A" w:rsidRPr="00BE10FF" w14:paraId="689D05D9" w14:textId="77777777" w:rsidTr="004A3B10">
        <w:tc>
          <w:tcPr>
            <w:tcW w:w="3330" w:type="dxa"/>
            <w:tcBorders>
              <w:top w:val="nil"/>
              <w:left w:val="nil"/>
              <w:bottom w:val="nil"/>
              <w:right w:val="nil"/>
            </w:tcBorders>
          </w:tcPr>
          <w:p w14:paraId="1F645B57"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Aanduiding strijdigheid/nietigheid</w:t>
            </w:r>
          </w:p>
        </w:tc>
        <w:tc>
          <w:tcPr>
            <w:tcW w:w="6030" w:type="dxa"/>
            <w:tcBorders>
              <w:top w:val="nil"/>
              <w:left w:val="nil"/>
              <w:bottom w:val="nil"/>
              <w:right w:val="nil"/>
            </w:tcBorders>
          </w:tcPr>
          <w:p w14:paraId="6810D3DF"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Nee</w:t>
            </w:r>
          </w:p>
        </w:tc>
      </w:tr>
      <w:tr w:rsidR="003D5F9A" w:rsidRPr="00BE10FF" w14:paraId="0E9EDD39" w14:textId="77777777" w:rsidTr="004A3B10">
        <w:trPr>
          <w:trHeight w:val="230"/>
        </w:trPr>
        <w:tc>
          <w:tcPr>
            <w:tcW w:w="3330" w:type="dxa"/>
            <w:tcBorders>
              <w:top w:val="nil"/>
              <w:left w:val="nil"/>
              <w:bottom w:val="nil"/>
              <w:right w:val="nil"/>
            </w:tcBorders>
          </w:tcPr>
          <w:p w14:paraId="6AF64EFD"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kardinaliteit</w:t>
            </w:r>
          </w:p>
        </w:tc>
        <w:tc>
          <w:tcPr>
            <w:tcW w:w="6030" w:type="dxa"/>
            <w:tcBorders>
              <w:top w:val="nil"/>
              <w:left w:val="nil"/>
              <w:bottom w:val="nil"/>
              <w:right w:val="nil"/>
            </w:tcBorders>
          </w:tcPr>
          <w:p w14:paraId="0641351A" w14:textId="77777777" w:rsidR="003D5F9A" w:rsidRPr="00BE10FF" w:rsidRDefault="00DA5D93" w:rsidP="004A3B10">
            <w:pPr>
              <w:widowControl w:val="0"/>
              <w:autoSpaceDE w:val="0"/>
              <w:autoSpaceDN w:val="0"/>
              <w:adjustRightInd w:val="0"/>
              <w:spacing w:line="240" w:lineRule="auto"/>
              <w:rPr>
                <w:rFonts w:ascii="Calibri" w:hAnsi="Calibri" w:cs="Arial"/>
                <w:color w:val="0F0F0F"/>
                <w:szCs w:val="24"/>
              </w:rPr>
            </w:pPr>
            <w:r w:rsidRPr="00BE10FF">
              <w:rPr>
                <w:rFonts w:ascii="Arial" w:hAnsi="Arial" w:cs="Arial"/>
                <w:szCs w:val="24"/>
                <w:lang w:val="en-AU"/>
              </w:rPr>
              <w:fldChar w:fldCharType="begin" w:fldLock="1"/>
            </w:r>
            <w:r w:rsidR="003D5F9A" w:rsidRPr="00BE10FF">
              <w:rPr>
                <w:rFonts w:ascii="Arial" w:hAnsi="Arial" w:cs="Arial"/>
                <w:szCs w:val="24"/>
                <w:lang w:val="en-AU"/>
              </w:rPr>
              <w:instrText xml:space="preserve">MERGEFIELD </w:instrText>
            </w:r>
            <w:r w:rsidR="003D5F9A" w:rsidRPr="00BE10FF">
              <w:rPr>
                <w:rFonts w:ascii="Calibri" w:hAnsi="Calibri" w:cs="Arial"/>
                <w:color w:val="0F0F0F"/>
                <w:szCs w:val="24"/>
              </w:rPr>
              <w:instrText>Att.LowerBound</w:instrText>
            </w:r>
            <w:r w:rsidRPr="00BE10FF">
              <w:rPr>
                <w:rFonts w:ascii="Arial" w:hAnsi="Arial" w:cs="Arial"/>
                <w:szCs w:val="24"/>
                <w:lang w:val="en-AU"/>
              </w:rPr>
              <w:fldChar w:fldCharType="separate"/>
            </w:r>
            <w:r w:rsidR="003D5F9A" w:rsidRPr="00BE10FF">
              <w:rPr>
                <w:rFonts w:ascii="Calibri" w:hAnsi="Calibri" w:cs="Arial"/>
                <w:color w:val="0F0F0F"/>
                <w:szCs w:val="24"/>
              </w:rPr>
              <w:t>0</w:t>
            </w:r>
            <w:r w:rsidRPr="00BE10FF">
              <w:rPr>
                <w:rFonts w:ascii="Arial" w:hAnsi="Arial" w:cs="Arial"/>
                <w:szCs w:val="24"/>
                <w:lang w:val="en-AU"/>
              </w:rPr>
              <w:fldChar w:fldCharType="end"/>
            </w:r>
            <w:r w:rsidR="003D5F9A" w:rsidRPr="00BE10FF">
              <w:rPr>
                <w:rFonts w:ascii="Calibri" w:hAnsi="Calibri" w:cs="Arial"/>
                <w:color w:val="0F0F0F"/>
                <w:szCs w:val="24"/>
              </w:rPr>
              <w:t xml:space="preserve"> - </w:t>
            </w:r>
            <w:r w:rsidRPr="00BE10FF">
              <w:rPr>
                <w:rFonts w:ascii="Calibri" w:hAnsi="Calibri" w:cs="Arial"/>
                <w:color w:val="0F0F0F"/>
                <w:szCs w:val="24"/>
              </w:rPr>
              <w:fldChar w:fldCharType="begin" w:fldLock="1"/>
            </w:r>
            <w:r w:rsidR="003D5F9A" w:rsidRPr="00BE10FF">
              <w:rPr>
                <w:rFonts w:ascii="Calibri" w:hAnsi="Calibri" w:cs="Arial"/>
                <w:color w:val="0F0F0F"/>
                <w:szCs w:val="24"/>
              </w:rPr>
              <w:instrText>MERGEFIELD Att.UpperBound</w:instrText>
            </w:r>
            <w:r w:rsidRPr="00BE10FF">
              <w:rPr>
                <w:rFonts w:ascii="Calibri" w:hAnsi="Calibri" w:cs="Arial"/>
                <w:color w:val="0F0F0F"/>
                <w:szCs w:val="24"/>
              </w:rPr>
              <w:fldChar w:fldCharType="separate"/>
            </w:r>
            <w:r w:rsidR="003D5F9A" w:rsidRPr="00BE10FF">
              <w:rPr>
                <w:rFonts w:ascii="Calibri" w:hAnsi="Calibri" w:cs="Arial"/>
                <w:color w:val="0F0F0F"/>
                <w:szCs w:val="24"/>
              </w:rPr>
              <w:t>1</w:t>
            </w:r>
            <w:r w:rsidRPr="00BE10FF">
              <w:rPr>
                <w:rFonts w:ascii="Calibri" w:hAnsi="Calibri" w:cs="Arial"/>
                <w:color w:val="0F0F0F"/>
                <w:szCs w:val="24"/>
              </w:rPr>
              <w:fldChar w:fldCharType="end"/>
            </w:r>
          </w:p>
        </w:tc>
      </w:tr>
      <w:tr w:rsidR="003D5F9A" w:rsidRPr="00BE10FF" w14:paraId="7829A634" w14:textId="77777777" w:rsidTr="003D5F9A">
        <w:trPr>
          <w:trHeight w:val="230"/>
        </w:trPr>
        <w:tc>
          <w:tcPr>
            <w:tcW w:w="3330" w:type="dxa"/>
            <w:tcBorders>
              <w:top w:val="nil"/>
              <w:left w:val="nil"/>
              <w:right w:val="nil"/>
            </w:tcBorders>
          </w:tcPr>
          <w:p w14:paraId="7F997EB6" w14:textId="77777777"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authentiek</w:t>
            </w:r>
          </w:p>
        </w:tc>
        <w:tc>
          <w:tcPr>
            <w:tcW w:w="6030" w:type="dxa"/>
            <w:tcBorders>
              <w:top w:val="nil"/>
              <w:left w:val="nil"/>
              <w:right w:val="nil"/>
            </w:tcBorders>
          </w:tcPr>
          <w:p w14:paraId="3E9F165C" w14:textId="77777777"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Gemeentelijk kerngegeven</w:t>
            </w:r>
          </w:p>
        </w:tc>
      </w:tr>
      <w:tr w:rsidR="003D5F9A" w:rsidRPr="005C14BE" w14:paraId="418D51B2" w14:textId="77777777" w:rsidTr="003D5F9A">
        <w:trPr>
          <w:trHeight w:val="230"/>
        </w:trPr>
        <w:tc>
          <w:tcPr>
            <w:tcW w:w="3330" w:type="dxa"/>
            <w:tcBorders>
              <w:top w:val="nil"/>
              <w:left w:val="nil"/>
              <w:bottom w:val="single" w:sz="4" w:space="0" w:color="auto"/>
              <w:right w:val="nil"/>
            </w:tcBorders>
          </w:tcPr>
          <w:p w14:paraId="70DA1079" w14:textId="77777777" w:rsidR="003D5F9A" w:rsidRPr="00BE10FF" w:rsidRDefault="003D5F9A" w:rsidP="004A3B10">
            <w:pPr>
              <w:widowControl w:val="0"/>
              <w:autoSpaceDE w:val="0"/>
              <w:autoSpaceDN w:val="0"/>
              <w:adjustRightInd w:val="0"/>
              <w:spacing w:line="240" w:lineRule="auto"/>
              <w:rPr>
                <w:rFonts w:ascii="Calibri" w:hAnsi="Calibri" w:cs="Arial"/>
                <w:b/>
                <w:color w:val="000000"/>
                <w:szCs w:val="24"/>
              </w:rPr>
            </w:pPr>
            <w:r w:rsidRPr="00BE10FF">
              <w:rPr>
                <w:rFonts w:ascii="Calibri" w:hAnsi="Calibri" w:cs="Arial"/>
                <w:b/>
                <w:color w:val="000000"/>
                <w:szCs w:val="24"/>
              </w:rPr>
              <w:t xml:space="preserve">Regels </w:t>
            </w:r>
          </w:p>
        </w:tc>
        <w:tc>
          <w:tcPr>
            <w:tcW w:w="6030" w:type="dxa"/>
            <w:tcBorders>
              <w:top w:val="nil"/>
              <w:left w:val="nil"/>
              <w:bottom w:val="single" w:sz="4" w:space="0" w:color="auto"/>
              <w:right w:val="nil"/>
            </w:tcBorders>
          </w:tcPr>
          <w:p w14:paraId="78B6EE43" w14:textId="77777777" w:rsidR="003D5F9A" w:rsidRPr="005561F3" w:rsidRDefault="003D5F9A" w:rsidP="004A3B10">
            <w:pPr>
              <w:widowControl w:val="0"/>
              <w:autoSpaceDE w:val="0"/>
              <w:autoSpaceDN w:val="0"/>
              <w:adjustRightInd w:val="0"/>
              <w:spacing w:line="240" w:lineRule="auto"/>
              <w:rPr>
                <w:rFonts w:ascii="Calibri" w:hAnsi="Calibri" w:cs="Arial"/>
                <w:color w:val="0F0F0F"/>
                <w:szCs w:val="24"/>
                <w:lang w:val="nl-NL"/>
              </w:rPr>
            </w:pPr>
            <w:r w:rsidRPr="005561F3">
              <w:rPr>
                <w:rFonts w:ascii="Calibri" w:hAnsi="Calibri" w:cs="Arial"/>
                <w:color w:val="0F0F0F"/>
                <w:szCs w:val="24"/>
                <w:lang w:val="nl-NL"/>
              </w:rPr>
              <w:t xml:space="preserve">Deze periode mag niet langer zijn dan de periode van Doorlooptijd behandeling. </w:t>
            </w:r>
          </w:p>
          <w:p w14:paraId="1CDF675E" w14:textId="77777777" w:rsidR="003D5F9A" w:rsidRPr="005561F3" w:rsidRDefault="003D5F9A" w:rsidP="004A3B10">
            <w:pPr>
              <w:widowControl w:val="0"/>
              <w:autoSpaceDE w:val="0"/>
              <w:autoSpaceDN w:val="0"/>
              <w:adjustRightInd w:val="0"/>
              <w:spacing w:line="240" w:lineRule="auto"/>
              <w:rPr>
                <w:rFonts w:ascii="Calibri" w:hAnsi="Calibri" w:cs="Arial"/>
                <w:color w:val="0F0F0F"/>
                <w:szCs w:val="24"/>
                <w:lang w:val="nl-NL"/>
              </w:rPr>
            </w:pPr>
            <w:r w:rsidRPr="005561F3">
              <w:rPr>
                <w:rFonts w:ascii="Calibri" w:hAnsi="Calibri" w:cs="Arial"/>
                <w:color w:val="0F0F0F"/>
                <w:szCs w:val="24"/>
                <w:lang w:val="nl-NL"/>
              </w:rPr>
              <w:t>De attribuutsoort verandert alleen van waarde (materiële historie) op een datum die gelijk is aan een Versiedatum van het zaaktype.</w:t>
            </w:r>
          </w:p>
        </w:tc>
      </w:tr>
    </w:tbl>
    <w:p w14:paraId="6583FD9E" w14:textId="77777777" w:rsidR="00A044C0" w:rsidRPr="0083120B" w:rsidRDefault="00A044C0" w:rsidP="00A044C0">
      <w:pPr>
        <w:widowControl w:val="0"/>
        <w:autoSpaceDE w:val="0"/>
        <w:autoSpaceDN w:val="0"/>
        <w:adjustRightInd w:val="0"/>
        <w:spacing w:before="240" w:after="60" w:line="240" w:lineRule="auto"/>
        <w:outlineLvl w:val="3"/>
        <w:rPr>
          <w:ins w:id="13239" w:author="Arjan" w:date="2014-11-11T21:37:00Z"/>
          <w:rFonts w:ascii="Arial" w:eastAsia="Times New Roman" w:hAnsi="Arial" w:cs="Arial"/>
          <w:b/>
          <w:color w:val="004080"/>
          <w:sz w:val="24"/>
          <w:szCs w:val="24"/>
          <w:lang w:eastAsia="nl-NL"/>
        </w:rPr>
      </w:pPr>
      <w:ins w:id="13240" w:author="Arjan" w:date="2014-11-11T21:37: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Subattribuutsoort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Periodeduur</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A044C0" w:rsidRPr="00CD63CD" w14:paraId="648F107E" w14:textId="77777777" w:rsidTr="00A044C0">
        <w:trPr>
          <w:trHeight w:val="232"/>
          <w:ins w:id="13241" w:author="Arjan" w:date="2014-11-11T21:37:00Z"/>
        </w:trPr>
        <w:tc>
          <w:tcPr>
            <w:tcW w:w="3780" w:type="dxa"/>
            <w:tcBorders>
              <w:top w:val="single" w:sz="4" w:space="0" w:color="auto"/>
              <w:left w:val="nil"/>
              <w:bottom w:val="nil"/>
              <w:right w:val="nil"/>
            </w:tcBorders>
          </w:tcPr>
          <w:p w14:paraId="13A57C14" w14:textId="77777777" w:rsidR="00A044C0" w:rsidRPr="00CD63CD" w:rsidRDefault="00A044C0" w:rsidP="00A044C0">
            <w:pPr>
              <w:autoSpaceDE w:val="0"/>
              <w:autoSpaceDN w:val="0"/>
              <w:adjustRightInd w:val="0"/>
              <w:spacing w:after="0" w:line="240" w:lineRule="auto"/>
              <w:rPr>
                <w:ins w:id="13242" w:author="Arjan" w:date="2014-11-11T21:37:00Z"/>
                <w:rFonts w:ascii="Arial" w:eastAsia="Times New Roman" w:hAnsi="Arial" w:cs="Arial"/>
                <w:color w:val="000000"/>
                <w:sz w:val="20"/>
                <w:szCs w:val="20"/>
              </w:rPr>
            </w:pPr>
            <w:ins w:id="13243" w:author="Arjan" w:date="2014-11-11T21:37:00Z">
              <w:r w:rsidRPr="00CD63C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4E95D166" w14:textId="77777777" w:rsidR="00A044C0" w:rsidRPr="00CD63CD" w:rsidRDefault="00A044C0" w:rsidP="00A044C0">
            <w:pPr>
              <w:autoSpaceDE w:val="0"/>
              <w:autoSpaceDN w:val="0"/>
              <w:adjustRightInd w:val="0"/>
              <w:spacing w:after="0" w:line="240" w:lineRule="auto"/>
              <w:rPr>
                <w:ins w:id="13244" w:author="Arjan" w:date="2014-11-11T21:37:00Z"/>
                <w:rFonts w:ascii="Arial" w:eastAsia="Times New Roman" w:hAnsi="Arial" w:cs="Arial"/>
                <w:color w:val="000000"/>
                <w:sz w:val="20"/>
                <w:szCs w:val="20"/>
              </w:rPr>
            </w:pPr>
            <w:ins w:id="13245" w:author="Arjan" w:date="2014-11-11T21:37:00Z">
              <w:r>
                <w:rPr>
                  <w:rFonts w:ascii="Arial" w:hAnsi="Arial" w:cs="Arial"/>
                  <w:sz w:val="20"/>
                  <w:szCs w:val="20"/>
                  <w:lang w:val="en-AU"/>
                </w:rPr>
                <w:t>Periodeduur</w:t>
              </w:r>
            </w:ins>
          </w:p>
        </w:tc>
      </w:tr>
      <w:tr w:rsidR="00A044C0" w:rsidRPr="00CD63CD" w14:paraId="0184F4B3" w14:textId="77777777" w:rsidTr="00A044C0">
        <w:trPr>
          <w:trHeight w:val="232"/>
          <w:ins w:id="13246" w:author="Arjan" w:date="2014-11-11T21:37:00Z"/>
        </w:trPr>
        <w:tc>
          <w:tcPr>
            <w:tcW w:w="3780" w:type="dxa"/>
            <w:tcBorders>
              <w:top w:val="nil"/>
              <w:left w:val="nil"/>
              <w:bottom w:val="nil"/>
              <w:right w:val="nil"/>
            </w:tcBorders>
          </w:tcPr>
          <w:p w14:paraId="5F7894D4" w14:textId="77777777" w:rsidR="00A044C0" w:rsidRPr="00CD63CD" w:rsidRDefault="00A044C0" w:rsidP="00A044C0">
            <w:pPr>
              <w:autoSpaceDE w:val="0"/>
              <w:autoSpaceDN w:val="0"/>
              <w:adjustRightInd w:val="0"/>
              <w:spacing w:after="0" w:line="240" w:lineRule="auto"/>
              <w:rPr>
                <w:ins w:id="13247"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2FF267CD" w14:textId="77777777" w:rsidR="00A044C0" w:rsidRPr="00CD63CD" w:rsidRDefault="00A044C0" w:rsidP="00A044C0">
            <w:pPr>
              <w:autoSpaceDE w:val="0"/>
              <w:autoSpaceDN w:val="0"/>
              <w:adjustRightInd w:val="0"/>
              <w:spacing w:after="0" w:line="240" w:lineRule="auto"/>
              <w:rPr>
                <w:ins w:id="13248" w:author="Arjan" w:date="2014-11-11T21:37:00Z"/>
                <w:rFonts w:ascii="Arial" w:eastAsia="Times New Roman" w:hAnsi="Arial" w:cs="Arial"/>
                <w:color w:val="000000"/>
                <w:sz w:val="20"/>
                <w:szCs w:val="20"/>
              </w:rPr>
            </w:pPr>
          </w:p>
        </w:tc>
      </w:tr>
      <w:tr w:rsidR="00A044C0" w:rsidRPr="00CD63CD" w14:paraId="5154B24F" w14:textId="77777777" w:rsidTr="00A044C0">
        <w:trPr>
          <w:trHeight w:val="232"/>
          <w:ins w:id="13249" w:author="Arjan" w:date="2014-11-11T21:37:00Z"/>
        </w:trPr>
        <w:tc>
          <w:tcPr>
            <w:tcW w:w="3780" w:type="dxa"/>
            <w:tcBorders>
              <w:top w:val="nil"/>
              <w:left w:val="nil"/>
              <w:bottom w:val="nil"/>
              <w:right w:val="nil"/>
            </w:tcBorders>
          </w:tcPr>
          <w:p w14:paraId="64AC269B" w14:textId="77777777" w:rsidR="00A044C0" w:rsidRPr="00CD63CD" w:rsidRDefault="00A044C0" w:rsidP="00A044C0">
            <w:pPr>
              <w:autoSpaceDE w:val="0"/>
              <w:autoSpaceDN w:val="0"/>
              <w:adjustRightInd w:val="0"/>
              <w:spacing w:after="0" w:line="240" w:lineRule="auto"/>
              <w:rPr>
                <w:ins w:id="13250" w:author="Arjan" w:date="2014-11-11T21:37:00Z"/>
                <w:rFonts w:ascii="Arial" w:eastAsia="Times New Roman" w:hAnsi="Arial" w:cs="Arial"/>
                <w:color w:val="000000"/>
                <w:sz w:val="20"/>
                <w:szCs w:val="20"/>
              </w:rPr>
            </w:pPr>
            <w:ins w:id="13251" w:author="Arjan" w:date="2014-11-11T21:37:00Z">
              <w:r w:rsidRPr="00CD63C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3B51EF43" w14:textId="77777777" w:rsidR="00A044C0" w:rsidRPr="00CD63CD" w:rsidRDefault="00A044C0" w:rsidP="00A044C0">
            <w:pPr>
              <w:autoSpaceDE w:val="0"/>
              <w:autoSpaceDN w:val="0"/>
              <w:adjustRightInd w:val="0"/>
              <w:spacing w:after="0" w:line="240" w:lineRule="auto"/>
              <w:rPr>
                <w:ins w:id="13252" w:author="Arjan" w:date="2014-11-11T21:37:00Z"/>
                <w:rFonts w:ascii="Arial" w:eastAsia="Times New Roman" w:hAnsi="Arial" w:cs="Arial"/>
                <w:color w:val="000000"/>
                <w:sz w:val="20"/>
                <w:szCs w:val="20"/>
              </w:rPr>
            </w:pPr>
            <w:ins w:id="13253" w:author="Arjan" w:date="2014-11-11T21:37:00Z">
              <w:r>
                <w:rPr>
                  <w:rFonts w:ascii="Arial" w:eastAsia="Times New Roman" w:hAnsi="Arial" w:cs="Arial"/>
                  <w:color w:val="000000"/>
                  <w:sz w:val="20"/>
                  <w:szCs w:val="20"/>
                </w:rPr>
                <w:t>ZTC</w:t>
              </w:r>
            </w:ins>
          </w:p>
        </w:tc>
      </w:tr>
      <w:tr w:rsidR="00A044C0" w:rsidRPr="00CD63CD" w14:paraId="687A6251" w14:textId="77777777" w:rsidTr="00A044C0">
        <w:trPr>
          <w:trHeight w:val="232"/>
          <w:ins w:id="13254" w:author="Arjan" w:date="2014-11-11T21:37:00Z"/>
        </w:trPr>
        <w:tc>
          <w:tcPr>
            <w:tcW w:w="3780" w:type="dxa"/>
            <w:tcBorders>
              <w:top w:val="nil"/>
              <w:left w:val="nil"/>
              <w:bottom w:val="nil"/>
              <w:right w:val="nil"/>
            </w:tcBorders>
          </w:tcPr>
          <w:p w14:paraId="394959CA" w14:textId="77777777" w:rsidR="00A044C0" w:rsidRPr="00CD63CD" w:rsidRDefault="00A044C0" w:rsidP="00A044C0">
            <w:pPr>
              <w:autoSpaceDE w:val="0"/>
              <w:autoSpaceDN w:val="0"/>
              <w:adjustRightInd w:val="0"/>
              <w:spacing w:after="0" w:line="240" w:lineRule="auto"/>
              <w:rPr>
                <w:ins w:id="13255"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4E067319" w14:textId="77777777" w:rsidR="00A044C0" w:rsidRPr="00CD63CD" w:rsidRDefault="00A044C0" w:rsidP="00A044C0">
            <w:pPr>
              <w:autoSpaceDE w:val="0"/>
              <w:autoSpaceDN w:val="0"/>
              <w:adjustRightInd w:val="0"/>
              <w:spacing w:after="0" w:line="240" w:lineRule="auto"/>
              <w:rPr>
                <w:ins w:id="13256" w:author="Arjan" w:date="2014-11-11T21:37:00Z"/>
                <w:rFonts w:ascii="Arial" w:eastAsia="Times New Roman" w:hAnsi="Arial" w:cs="Arial"/>
                <w:color w:val="000000"/>
                <w:sz w:val="20"/>
                <w:szCs w:val="20"/>
              </w:rPr>
            </w:pPr>
          </w:p>
        </w:tc>
      </w:tr>
      <w:tr w:rsidR="00A044C0" w:rsidRPr="00CD63CD" w14:paraId="048F81B4" w14:textId="77777777" w:rsidTr="00A044C0">
        <w:trPr>
          <w:trHeight w:val="232"/>
          <w:ins w:id="13257" w:author="Arjan" w:date="2014-11-11T21:37:00Z"/>
        </w:trPr>
        <w:tc>
          <w:tcPr>
            <w:tcW w:w="3780" w:type="dxa"/>
            <w:tcBorders>
              <w:top w:val="nil"/>
              <w:left w:val="nil"/>
              <w:bottom w:val="nil"/>
              <w:right w:val="nil"/>
            </w:tcBorders>
          </w:tcPr>
          <w:p w14:paraId="3A1AAE45" w14:textId="77777777" w:rsidR="00A044C0" w:rsidRPr="00CD63CD" w:rsidRDefault="00A044C0" w:rsidP="00A044C0">
            <w:pPr>
              <w:autoSpaceDE w:val="0"/>
              <w:autoSpaceDN w:val="0"/>
              <w:adjustRightInd w:val="0"/>
              <w:spacing w:after="0" w:line="240" w:lineRule="auto"/>
              <w:rPr>
                <w:ins w:id="13258" w:author="Arjan" w:date="2014-11-11T21:37:00Z"/>
                <w:rFonts w:ascii="Arial" w:eastAsia="Times New Roman" w:hAnsi="Arial" w:cs="Arial"/>
                <w:color w:val="000000"/>
                <w:sz w:val="20"/>
                <w:szCs w:val="20"/>
              </w:rPr>
            </w:pPr>
            <w:ins w:id="13259" w:author="Arjan" w:date="2014-11-11T21:37:00Z">
              <w:r w:rsidRPr="00CD63C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2C9C55AC" w14:textId="77777777" w:rsidR="00A044C0" w:rsidRPr="00CD63CD" w:rsidRDefault="00A044C0" w:rsidP="00A044C0">
            <w:pPr>
              <w:autoSpaceDE w:val="0"/>
              <w:autoSpaceDN w:val="0"/>
              <w:adjustRightInd w:val="0"/>
              <w:spacing w:after="0" w:line="240" w:lineRule="auto"/>
              <w:rPr>
                <w:ins w:id="13260" w:author="Arjan" w:date="2014-11-11T21:37:00Z"/>
                <w:rFonts w:ascii="Arial" w:eastAsia="Times New Roman" w:hAnsi="Arial" w:cs="Arial"/>
                <w:color w:val="000000"/>
                <w:sz w:val="20"/>
                <w:szCs w:val="20"/>
              </w:rPr>
            </w:pPr>
          </w:p>
        </w:tc>
      </w:tr>
      <w:tr w:rsidR="00A044C0" w:rsidRPr="00CD63CD" w14:paraId="15EA2B3D" w14:textId="77777777" w:rsidTr="00A044C0">
        <w:trPr>
          <w:trHeight w:val="232"/>
          <w:ins w:id="13261" w:author="Arjan" w:date="2014-11-11T21:37:00Z"/>
        </w:trPr>
        <w:tc>
          <w:tcPr>
            <w:tcW w:w="3780" w:type="dxa"/>
            <w:tcBorders>
              <w:top w:val="nil"/>
              <w:left w:val="nil"/>
              <w:bottom w:val="nil"/>
              <w:right w:val="nil"/>
            </w:tcBorders>
          </w:tcPr>
          <w:p w14:paraId="106F7E2E" w14:textId="77777777" w:rsidR="00A044C0" w:rsidRPr="00CD63CD" w:rsidRDefault="00A044C0" w:rsidP="00A044C0">
            <w:pPr>
              <w:autoSpaceDE w:val="0"/>
              <w:autoSpaceDN w:val="0"/>
              <w:adjustRightInd w:val="0"/>
              <w:spacing w:after="0" w:line="240" w:lineRule="auto"/>
              <w:rPr>
                <w:ins w:id="13262"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20486F7F" w14:textId="77777777" w:rsidR="00A044C0" w:rsidRPr="00CD63CD" w:rsidRDefault="00A044C0" w:rsidP="00A044C0">
            <w:pPr>
              <w:autoSpaceDE w:val="0"/>
              <w:autoSpaceDN w:val="0"/>
              <w:adjustRightInd w:val="0"/>
              <w:spacing w:after="0" w:line="240" w:lineRule="auto"/>
              <w:rPr>
                <w:ins w:id="13263" w:author="Arjan" w:date="2014-11-11T21:37:00Z"/>
                <w:rFonts w:ascii="Arial" w:eastAsia="Times New Roman" w:hAnsi="Arial" w:cs="Arial"/>
                <w:color w:val="000000"/>
                <w:sz w:val="20"/>
                <w:szCs w:val="20"/>
              </w:rPr>
            </w:pPr>
          </w:p>
        </w:tc>
      </w:tr>
      <w:tr w:rsidR="00A044C0" w:rsidRPr="00CD63CD" w14:paraId="7270DA1F" w14:textId="77777777" w:rsidTr="00A044C0">
        <w:trPr>
          <w:trHeight w:val="232"/>
          <w:ins w:id="13264" w:author="Arjan" w:date="2014-11-11T21:37:00Z"/>
        </w:trPr>
        <w:tc>
          <w:tcPr>
            <w:tcW w:w="3780" w:type="dxa"/>
            <w:tcBorders>
              <w:top w:val="nil"/>
              <w:left w:val="nil"/>
              <w:bottom w:val="nil"/>
              <w:right w:val="nil"/>
            </w:tcBorders>
          </w:tcPr>
          <w:p w14:paraId="53897D4E" w14:textId="77777777" w:rsidR="00A044C0" w:rsidRPr="00CD63CD" w:rsidRDefault="00A044C0" w:rsidP="00A044C0">
            <w:pPr>
              <w:autoSpaceDE w:val="0"/>
              <w:autoSpaceDN w:val="0"/>
              <w:adjustRightInd w:val="0"/>
              <w:spacing w:after="0" w:line="240" w:lineRule="auto"/>
              <w:rPr>
                <w:ins w:id="13265" w:author="Arjan" w:date="2014-11-11T21:37:00Z"/>
                <w:rFonts w:ascii="Arial" w:eastAsia="Times New Roman" w:hAnsi="Arial" w:cs="Arial"/>
                <w:color w:val="000000"/>
                <w:sz w:val="20"/>
                <w:szCs w:val="20"/>
              </w:rPr>
            </w:pPr>
            <w:ins w:id="13266" w:author="Arjan" w:date="2014-11-11T21:37:00Z">
              <w:r w:rsidRPr="00CD63C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5C98F160" w14:textId="77777777" w:rsidR="00A044C0" w:rsidRPr="00CD63CD" w:rsidRDefault="00A044C0" w:rsidP="00A044C0">
            <w:pPr>
              <w:autoSpaceDE w:val="0"/>
              <w:autoSpaceDN w:val="0"/>
              <w:adjustRightInd w:val="0"/>
              <w:spacing w:after="0" w:line="240" w:lineRule="auto"/>
              <w:rPr>
                <w:ins w:id="13267" w:author="Arjan" w:date="2014-11-11T21:37:00Z"/>
                <w:rFonts w:ascii="Arial" w:eastAsia="Times New Roman" w:hAnsi="Arial" w:cs="Arial"/>
                <w:color w:val="000000"/>
                <w:sz w:val="20"/>
                <w:szCs w:val="20"/>
              </w:rPr>
            </w:pPr>
            <w:ins w:id="13268" w:author="Arjan" w:date="2014-11-11T21:37:00Z">
              <w:r>
                <w:rPr>
                  <w:rFonts w:ascii="Arial" w:hAnsi="Arial" w:cs="Arial"/>
                  <w:sz w:val="20"/>
                  <w:szCs w:val="20"/>
                  <w:lang w:val="en-AU"/>
                </w:rPr>
                <w:t>duur</w:t>
              </w:r>
            </w:ins>
          </w:p>
        </w:tc>
      </w:tr>
      <w:tr w:rsidR="00A044C0" w:rsidRPr="00CD63CD" w14:paraId="5818A086" w14:textId="77777777" w:rsidTr="00A044C0">
        <w:trPr>
          <w:trHeight w:val="232"/>
          <w:ins w:id="13269" w:author="Arjan" w:date="2014-11-11T21:37:00Z"/>
        </w:trPr>
        <w:tc>
          <w:tcPr>
            <w:tcW w:w="3780" w:type="dxa"/>
            <w:tcBorders>
              <w:top w:val="nil"/>
              <w:left w:val="nil"/>
              <w:bottom w:val="nil"/>
              <w:right w:val="nil"/>
            </w:tcBorders>
          </w:tcPr>
          <w:p w14:paraId="6E6CC6D4" w14:textId="77777777" w:rsidR="00A044C0" w:rsidRPr="00CD63CD" w:rsidRDefault="00A044C0" w:rsidP="00A044C0">
            <w:pPr>
              <w:autoSpaceDE w:val="0"/>
              <w:autoSpaceDN w:val="0"/>
              <w:adjustRightInd w:val="0"/>
              <w:spacing w:after="0" w:line="240" w:lineRule="auto"/>
              <w:rPr>
                <w:ins w:id="13270"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5E149EB0" w14:textId="77777777" w:rsidR="00A044C0" w:rsidRPr="00CD63CD" w:rsidRDefault="00A044C0" w:rsidP="00A044C0">
            <w:pPr>
              <w:autoSpaceDE w:val="0"/>
              <w:autoSpaceDN w:val="0"/>
              <w:adjustRightInd w:val="0"/>
              <w:spacing w:after="0" w:line="240" w:lineRule="auto"/>
              <w:rPr>
                <w:ins w:id="13271" w:author="Arjan" w:date="2014-11-11T21:37:00Z"/>
                <w:rFonts w:ascii="Arial" w:eastAsia="Times New Roman" w:hAnsi="Arial" w:cs="Arial"/>
                <w:color w:val="000000"/>
                <w:sz w:val="20"/>
                <w:szCs w:val="20"/>
              </w:rPr>
            </w:pPr>
          </w:p>
        </w:tc>
      </w:tr>
      <w:tr w:rsidR="00A044C0" w:rsidRPr="005C14BE" w14:paraId="717BF483" w14:textId="77777777" w:rsidTr="00A044C0">
        <w:trPr>
          <w:trHeight w:val="232"/>
          <w:ins w:id="13272" w:author="Arjan" w:date="2014-11-11T21:37:00Z"/>
        </w:trPr>
        <w:tc>
          <w:tcPr>
            <w:tcW w:w="3780" w:type="dxa"/>
            <w:tcBorders>
              <w:top w:val="nil"/>
              <w:left w:val="nil"/>
              <w:bottom w:val="nil"/>
              <w:right w:val="nil"/>
            </w:tcBorders>
          </w:tcPr>
          <w:p w14:paraId="43D325AC" w14:textId="77777777" w:rsidR="00A044C0" w:rsidRPr="00CD63CD" w:rsidRDefault="00A044C0" w:rsidP="00A044C0">
            <w:pPr>
              <w:autoSpaceDE w:val="0"/>
              <w:autoSpaceDN w:val="0"/>
              <w:adjustRightInd w:val="0"/>
              <w:spacing w:after="0" w:line="240" w:lineRule="auto"/>
              <w:rPr>
                <w:ins w:id="13273" w:author="Arjan" w:date="2014-11-11T21:37:00Z"/>
                <w:rFonts w:ascii="Arial" w:eastAsia="Times New Roman" w:hAnsi="Arial" w:cs="Arial"/>
                <w:color w:val="000000"/>
                <w:sz w:val="20"/>
                <w:szCs w:val="20"/>
              </w:rPr>
            </w:pPr>
            <w:ins w:id="13274" w:author="Arjan" w:date="2014-11-11T21:37:00Z">
              <w:r w:rsidRPr="00CD63C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16590E08" w14:textId="77777777" w:rsidR="00A044C0" w:rsidRPr="00DD0F4F" w:rsidRDefault="00A044C0" w:rsidP="00A044C0">
            <w:pPr>
              <w:autoSpaceDE w:val="0"/>
              <w:autoSpaceDN w:val="0"/>
              <w:adjustRightInd w:val="0"/>
              <w:spacing w:after="0" w:line="240" w:lineRule="auto"/>
              <w:rPr>
                <w:ins w:id="13275" w:author="Arjan" w:date="2014-11-11T21:37:00Z"/>
                <w:rFonts w:ascii="Arial" w:eastAsia="Times New Roman" w:hAnsi="Arial" w:cs="Arial"/>
                <w:color w:val="000000"/>
                <w:sz w:val="20"/>
                <w:szCs w:val="20"/>
                <w:lang w:val="nl-NL"/>
              </w:rPr>
            </w:pPr>
            <w:ins w:id="13276" w:author="Arjan" w:date="2014-11-11T21:37:00Z">
              <w:r>
                <w:rPr>
                  <w:rFonts w:ascii="Arial" w:eastAsia="Times New Roman" w:hAnsi="Arial" w:cs="Arial"/>
                  <w:color w:val="000000"/>
                  <w:sz w:val="20"/>
                  <w:szCs w:val="20"/>
                  <w:lang w:val="nl-NL"/>
                </w:rPr>
                <w:t>Het aantal tijdseenheden van de termijn van de servicenorm.</w:t>
              </w:r>
            </w:ins>
          </w:p>
        </w:tc>
      </w:tr>
      <w:tr w:rsidR="00A044C0" w:rsidRPr="005C14BE" w14:paraId="2D41B419" w14:textId="77777777" w:rsidTr="00A044C0">
        <w:trPr>
          <w:trHeight w:val="232"/>
          <w:ins w:id="13277" w:author="Arjan" w:date="2014-11-11T21:37:00Z"/>
        </w:trPr>
        <w:tc>
          <w:tcPr>
            <w:tcW w:w="3780" w:type="dxa"/>
            <w:tcBorders>
              <w:top w:val="nil"/>
              <w:left w:val="nil"/>
              <w:bottom w:val="nil"/>
              <w:right w:val="nil"/>
            </w:tcBorders>
          </w:tcPr>
          <w:p w14:paraId="3B603ADA" w14:textId="77777777" w:rsidR="00A044C0" w:rsidRPr="00DD0F4F" w:rsidRDefault="00A044C0" w:rsidP="00A044C0">
            <w:pPr>
              <w:autoSpaceDE w:val="0"/>
              <w:autoSpaceDN w:val="0"/>
              <w:adjustRightInd w:val="0"/>
              <w:spacing w:after="0" w:line="240" w:lineRule="auto"/>
              <w:rPr>
                <w:ins w:id="13278" w:author="Arjan" w:date="2014-11-11T21:37: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5BEA15F" w14:textId="77777777" w:rsidR="00A044C0" w:rsidRPr="00DD0F4F" w:rsidRDefault="00A044C0" w:rsidP="00A044C0">
            <w:pPr>
              <w:autoSpaceDE w:val="0"/>
              <w:autoSpaceDN w:val="0"/>
              <w:adjustRightInd w:val="0"/>
              <w:spacing w:after="0" w:line="240" w:lineRule="auto"/>
              <w:rPr>
                <w:ins w:id="13279" w:author="Arjan" w:date="2014-11-11T21:37:00Z"/>
                <w:rFonts w:ascii="Arial" w:eastAsia="Times New Roman" w:hAnsi="Arial" w:cs="Arial"/>
                <w:color w:val="000000"/>
                <w:sz w:val="20"/>
                <w:szCs w:val="20"/>
                <w:lang w:val="nl-NL"/>
              </w:rPr>
            </w:pPr>
          </w:p>
        </w:tc>
      </w:tr>
      <w:tr w:rsidR="00A044C0" w:rsidRPr="00CD63CD" w14:paraId="400654F8" w14:textId="77777777" w:rsidTr="00A044C0">
        <w:trPr>
          <w:trHeight w:val="232"/>
          <w:ins w:id="13280" w:author="Arjan" w:date="2014-11-11T21:37:00Z"/>
        </w:trPr>
        <w:tc>
          <w:tcPr>
            <w:tcW w:w="3780" w:type="dxa"/>
            <w:tcBorders>
              <w:top w:val="nil"/>
              <w:left w:val="nil"/>
              <w:bottom w:val="nil"/>
              <w:right w:val="nil"/>
            </w:tcBorders>
          </w:tcPr>
          <w:p w14:paraId="4CA6DCDA" w14:textId="77777777" w:rsidR="00A044C0" w:rsidRPr="00CD63CD" w:rsidRDefault="00A044C0" w:rsidP="00A044C0">
            <w:pPr>
              <w:autoSpaceDE w:val="0"/>
              <w:autoSpaceDN w:val="0"/>
              <w:adjustRightInd w:val="0"/>
              <w:spacing w:after="0" w:line="240" w:lineRule="auto"/>
              <w:rPr>
                <w:ins w:id="13281" w:author="Arjan" w:date="2014-11-11T21:37:00Z"/>
                <w:rFonts w:ascii="Arial" w:eastAsia="Times New Roman" w:hAnsi="Arial" w:cs="Arial"/>
                <w:color w:val="000000"/>
                <w:sz w:val="20"/>
                <w:szCs w:val="20"/>
              </w:rPr>
            </w:pPr>
            <w:ins w:id="13282" w:author="Arjan" w:date="2014-11-11T21:37:00Z">
              <w:r w:rsidRPr="00CD63C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387372C2" w14:textId="77777777" w:rsidR="00A044C0" w:rsidRPr="00CD63CD" w:rsidRDefault="00A044C0" w:rsidP="00A044C0">
            <w:pPr>
              <w:autoSpaceDE w:val="0"/>
              <w:autoSpaceDN w:val="0"/>
              <w:adjustRightInd w:val="0"/>
              <w:spacing w:after="0" w:line="240" w:lineRule="auto"/>
              <w:rPr>
                <w:ins w:id="13283" w:author="Arjan" w:date="2014-11-11T21:37:00Z"/>
                <w:rFonts w:ascii="Arial" w:eastAsia="Times New Roman" w:hAnsi="Arial" w:cs="Arial"/>
                <w:color w:val="000000"/>
                <w:sz w:val="20"/>
                <w:szCs w:val="20"/>
              </w:rPr>
            </w:pPr>
            <w:ins w:id="13284" w:author="Arjan" w:date="2014-11-11T21:37:00Z">
              <w:r>
                <w:rPr>
                  <w:rFonts w:ascii="Arial" w:eastAsia="Times New Roman" w:hAnsi="Arial" w:cs="Arial"/>
                  <w:color w:val="000000"/>
                  <w:sz w:val="20"/>
                  <w:szCs w:val="20"/>
                </w:rPr>
                <w:t>ZTC</w:t>
              </w:r>
              <w:r w:rsidRPr="00717312">
                <w:rPr>
                  <w:rFonts w:ascii="Arial" w:eastAsia="Times New Roman" w:hAnsi="Arial" w:cs="Arial"/>
                  <w:color w:val="000000"/>
                  <w:sz w:val="20"/>
                  <w:szCs w:val="20"/>
                </w:rPr>
                <w:t xml:space="preserve"> </w:t>
              </w:r>
            </w:ins>
          </w:p>
        </w:tc>
      </w:tr>
      <w:tr w:rsidR="00A044C0" w:rsidRPr="00CD63CD" w14:paraId="3F218F88" w14:textId="77777777" w:rsidTr="00A044C0">
        <w:trPr>
          <w:trHeight w:val="232"/>
          <w:ins w:id="13285" w:author="Arjan" w:date="2014-11-11T21:37:00Z"/>
        </w:trPr>
        <w:tc>
          <w:tcPr>
            <w:tcW w:w="3780" w:type="dxa"/>
            <w:tcBorders>
              <w:top w:val="nil"/>
              <w:left w:val="nil"/>
              <w:bottom w:val="nil"/>
              <w:right w:val="nil"/>
            </w:tcBorders>
          </w:tcPr>
          <w:p w14:paraId="4DF6756D" w14:textId="77777777" w:rsidR="00A044C0" w:rsidRPr="00CD63CD" w:rsidRDefault="00A044C0" w:rsidP="00A044C0">
            <w:pPr>
              <w:autoSpaceDE w:val="0"/>
              <w:autoSpaceDN w:val="0"/>
              <w:adjustRightInd w:val="0"/>
              <w:spacing w:after="0" w:line="240" w:lineRule="auto"/>
              <w:rPr>
                <w:ins w:id="13286"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0303AD72" w14:textId="77777777" w:rsidR="00A044C0" w:rsidRPr="00CD63CD" w:rsidRDefault="00A044C0" w:rsidP="00A044C0">
            <w:pPr>
              <w:autoSpaceDE w:val="0"/>
              <w:autoSpaceDN w:val="0"/>
              <w:adjustRightInd w:val="0"/>
              <w:spacing w:after="0" w:line="240" w:lineRule="auto"/>
              <w:rPr>
                <w:ins w:id="13287" w:author="Arjan" w:date="2014-11-11T21:37:00Z"/>
                <w:rFonts w:ascii="Arial" w:eastAsia="Times New Roman" w:hAnsi="Arial" w:cs="Arial"/>
                <w:color w:val="000000"/>
                <w:sz w:val="20"/>
                <w:szCs w:val="20"/>
              </w:rPr>
            </w:pPr>
          </w:p>
        </w:tc>
      </w:tr>
      <w:tr w:rsidR="00A044C0" w:rsidRPr="00CD63CD" w14:paraId="52A53BAC" w14:textId="77777777" w:rsidTr="00A044C0">
        <w:trPr>
          <w:trHeight w:val="232"/>
          <w:ins w:id="13288" w:author="Arjan" w:date="2014-11-11T21:37:00Z"/>
        </w:trPr>
        <w:tc>
          <w:tcPr>
            <w:tcW w:w="3780" w:type="dxa"/>
            <w:tcBorders>
              <w:top w:val="nil"/>
              <w:left w:val="nil"/>
              <w:bottom w:val="nil"/>
              <w:right w:val="nil"/>
            </w:tcBorders>
          </w:tcPr>
          <w:p w14:paraId="058C3931" w14:textId="77777777" w:rsidR="00A044C0" w:rsidRPr="00CD63CD" w:rsidRDefault="00A044C0" w:rsidP="00A044C0">
            <w:pPr>
              <w:autoSpaceDE w:val="0"/>
              <w:autoSpaceDN w:val="0"/>
              <w:adjustRightInd w:val="0"/>
              <w:spacing w:after="0" w:line="240" w:lineRule="auto"/>
              <w:rPr>
                <w:ins w:id="13289" w:author="Arjan" w:date="2014-11-11T21:37:00Z"/>
                <w:rFonts w:ascii="Arial" w:eastAsia="Times New Roman" w:hAnsi="Arial" w:cs="Arial"/>
                <w:color w:val="000000"/>
                <w:sz w:val="20"/>
                <w:szCs w:val="20"/>
              </w:rPr>
            </w:pPr>
            <w:ins w:id="13290" w:author="Arjan" w:date="2014-11-11T21:37:00Z">
              <w:r w:rsidRPr="00CD63C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6F7ABCAD" w14:textId="77777777" w:rsidR="00A044C0" w:rsidRPr="00CD63CD" w:rsidRDefault="00A044C0" w:rsidP="00A044C0">
            <w:pPr>
              <w:autoSpaceDE w:val="0"/>
              <w:autoSpaceDN w:val="0"/>
              <w:adjustRightInd w:val="0"/>
              <w:spacing w:after="0" w:line="240" w:lineRule="auto"/>
              <w:rPr>
                <w:ins w:id="13291" w:author="Arjan" w:date="2014-11-11T21:37:00Z"/>
                <w:rFonts w:ascii="Arial" w:eastAsia="Times New Roman" w:hAnsi="Arial" w:cs="Arial"/>
                <w:color w:val="000000"/>
                <w:sz w:val="20"/>
                <w:szCs w:val="20"/>
              </w:rPr>
            </w:pPr>
            <w:ins w:id="13292" w:author="Arjan" w:date="2014-11-11T21:37:00Z">
              <w:r w:rsidRPr="00717312">
                <w:rPr>
                  <w:rFonts w:ascii="Arial" w:eastAsia="Times New Roman" w:hAnsi="Arial" w:cs="Arial"/>
                  <w:color w:val="000000"/>
                  <w:sz w:val="20"/>
                  <w:szCs w:val="20"/>
                </w:rPr>
                <w:t>1-</w:t>
              </w:r>
              <w:r>
                <w:rPr>
                  <w:rFonts w:ascii="Arial" w:eastAsia="Times New Roman" w:hAnsi="Arial" w:cs="Arial"/>
                  <w:color w:val="000000"/>
                  <w:sz w:val="20"/>
                  <w:szCs w:val="20"/>
                </w:rPr>
                <w:t>11</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ins>
          </w:p>
        </w:tc>
      </w:tr>
      <w:tr w:rsidR="00A044C0" w:rsidRPr="00CD63CD" w14:paraId="79AC4BBB" w14:textId="77777777" w:rsidTr="00A044C0">
        <w:trPr>
          <w:trHeight w:val="232"/>
          <w:ins w:id="13293" w:author="Arjan" w:date="2014-11-11T21:37:00Z"/>
        </w:trPr>
        <w:tc>
          <w:tcPr>
            <w:tcW w:w="3780" w:type="dxa"/>
            <w:tcBorders>
              <w:top w:val="nil"/>
              <w:left w:val="nil"/>
              <w:bottom w:val="nil"/>
              <w:right w:val="nil"/>
            </w:tcBorders>
          </w:tcPr>
          <w:p w14:paraId="27EF1505" w14:textId="77777777" w:rsidR="00A044C0" w:rsidRPr="00CD63CD" w:rsidRDefault="00A044C0" w:rsidP="00A044C0">
            <w:pPr>
              <w:autoSpaceDE w:val="0"/>
              <w:autoSpaceDN w:val="0"/>
              <w:adjustRightInd w:val="0"/>
              <w:spacing w:after="0" w:line="240" w:lineRule="auto"/>
              <w:rPr>
                <w:ins w:id="13294"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1A062B00" w14:textId="77777777" w:rsidR="00A044C0" w:rsidRPr="00CD63CD" w:rsidRDefault="00A044C0" w:rsidP="00A044C0">
            <w:pPr>
              <w:autoSpaceDE w:val="0"/>
              <w:autoSpaceDN w:val="0"/>
              <w:adjustRightInd w:val="0"/>
              <w:spacing w:after="0" w:line="240" w:lineRule="auto"/>
              <w:rPr>
                <w:ins w:id="13295" w:author="Arjan" w:date="2014-11-11T21:37:00Z"/>
                <w:rFonts w:ascii="Arial" w:eastAsia="Times New Roman" w:hAnsi="Arial" w:cs="Arial"/>
                <w:color w:val="000000"/>
                <w:sz w:val="20"/>
                <w:szCs w:val="20"/>
              </w:rPr>
            </w:pPr>
          </w:p>
        </w:tc>
      </w:tr>
      <w:tr w:rsidR="00A044C0" w:rsidRPr="005E066D" w14:paraId="60B3F5BB" w14:textId="77777777" w:rsidTr="00A044C0">
        <w:trPr>
          <w:trHeight w:val="232"/>
          <w:ins w:id="13296" w:author="Arjan" w:date="2014-11-11T21:37:00Z"/>
        </w:trPr>
        <w:tc>
          <w:tcPr>
            <w:tcW w:w="3780" w:type="dxa"/>
            <w:tcBorders>
              <w:top w:val="nil"/>
              <w:left w:val="nil"/>
              <w:bottom w:val="nil"/>
              <w:right w:val="nil"/>
            </w:tcBorders>
          </w:tcPr>
          <w:p w14:paraId="61E22FA1" w14:textId="77777777" w:rsidR="00A044C0" w:rsidRPr="00CD63CD" w:rsidRDefault="00A044C0" w:rsidP="00A044C0">
            <w:pPr>
              <w:autoSpaceDE w:val="0"/>
              <w:autoSpaceDN w:val="0"/>
              <w:adjustRightInd w:val="0"/>
              <w:spacing w:after="0" w:line="240" w:lineRule="auto"/>
              <w:rPr>
                <w:ins w:id="13297" w:author="Arjan" w:date="2014-11-11T21:37:00Z"/>
                <w:rFonts w:ascii="Arial" w:eastAsia="Times New Roman" w:hAnsi="Arial" w:cs="Arial"/>
                <w:color w:val="000000"/>
                <w:sz w:val="20"/>
                <w:szCs w:val="20"/>
              </w:rPr>
            </w:pPr>
            <w:ins w:id="13298" w:author="Arjan" w:date="2014-11-11T21:37:00Z">
              <w:r w:rsidRPr="00CD63C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3D4A2681" w14:textId="77777777" w:rsidR="00A044C0" w:rsidRPr="00DD0F4F" w:rsidRDefault="00BC2154" w:rsidP="00A044C0">
            <w:pPr>
              <w:autoSpaceDE w:val="0"/>
              <w:autoSpaceDN w:val="0"/>
              <w:adjustRightInd w:val="0"/>
              <w:spacing w:after="0" w:line="240" w:lineRule="auto"/>
              <w:rPr>
                <w:ins w:id="13299" w:author="Arjan" w:date="2014-11-11T21:37:00Z"/>
                <w:rFonts w:ascii="Arial" w:eastAsia="Times New Roman" w:hAnsi="Arial" w:cs="Arial"/>
                <w:color w:val="000000"/>
                <w:sz w:val="20"/>
                <w:szCs w:val="20"/>
                <w:lang w:val="nl-NL"/>
              </w:rPr>
            </w:pPr>
            <w:ins w:id="13300" w:author="Arjan" w:date="2014-12-01T13:11:00Z">
              <w:r>
                <w:rPr>
                  <w:rFonts w:ascii="Arial" w:eastAsia="Times New Roman" w:hAnsi="Arial" w:cs="Arial"/>
                  <w:color w:val="000000"/>
                  <w:sz w:val="20"/>
                  <w:szCs w:val="20"/>
                  <w:lang w:val="nl-NL"/>
                </w:rPr>
                <w:t xml:space="preserve">Afhankelijk van de waarde van ‘Periode-eenheid’ betreft dit het aantal </w:t>
              </w:r>
              <w:r w:rsidRPr="00BC2154">
                <w:rPr>
                  <w:rFonts w:ascii="Arial" w:eastAsia="Times New Roman" w:hAnsi="Arial" w:cs="Arial"/>
                  <w:color w:val="000000"/>
                  <w:sz w:val="20"/>
                  <w:szCs w:val="20"/>
                  <w:lang w:val="nl-NL"/>
                </w:rPr>
                <w:t>werkdag</w:t>
              </w:r>
              <w:r>
                <w:rPr>
                  <w:rFonts w:ascii="Arial" w:eastAsia="Times New Roman" w:hAnsi="Arial" w:cs="Arial"/>
                  <w:color w:val="000000"/>
                  <w:sz w:val="20"/>
                  <w:szCs w:val="20"/>
                  <w:lang w:val="nl-NL"/>
                </w:rPr>
                <w:t xml:space="preserve">en, </w:t>
              </w:r>
              <w:r w:rsidRPr="00BC2154">
                <w:rPr>
                  <w:rFonts w:ascii="Arial" w:eastAsia="Times New Roman" w:hAnsi="Arial" w:cs="Arial"/>
                  <w:color w:val="000000"/>
                  <w:sz w:val="20"/>
                  <w:szCs w:val="20"/>
                  <w:lang w:val="nl-NL"/>
                </w:rPr>
                <w:t>kalenderdag</w:t>
              </w:r>
              <w:r>
                <w:rPr>
                  <w:rFonts w:ascii="Arial" w:eastAsia="Times New Roman" w:hAnsi="Arial" w:cs="Arial"/>
                  <w:color w:val="000000"/>
                  <w:sz w:val="20"/>
                  <w:szCs w:val="20"/>
                  <w:lang w:val="nl-NL"/>
                </w:rPr>
                <w:t xml:space="preserve">en , weken, </w:t>
              </w:r>
              <w:r w:rsidRPr="00BC2154">
                <w:rPr>
                  <w:rFonts w:ascii="Arial" w:eastAsia="Times New Roman" w:hAnsi="Arial" w:cs="Arial"/>
                  <w:color w:val="000000"/>
                  <w:sz w:val="20"/>
                  <w:szCs w:val="20"/>
                  <w:lang w:val="nl-NL"/>
                </w:rPr>
                <w:t>maand</w:t>
              </w:r>
              <w:r>
                <w:rPr>
                  <w:rFonts w:ascii="Arial" w:eastAsia="Times New Roman" w:hAnsi="Arial" w:cs="Arial"/>
                  <w:color w:val="000000"/>
                  <w:sz w:val="20"/>
                  <w:szCs w:val="20"/>
                  <w:lang w:val="nl-NL"/>
                </w:rPr>
                <w:t xml:space="preserve">en of </w:t>
              </w:r>
              <w:r w:rsidRPr="00BC2154">
                <w:rPr>
                  <w:rFonts w:ascii="Arial" w:eastAsia="Times New Roman" w:hAnsi="Arial" w:cs="Arial"/>
                  <w:color w:val="000000"/>
                  <w:sz w:val="20"/>
                  <w:szCs w:val="20"/>
                  <w:lang w:val="nl-NL"/>
                </w:rPr>
                <w:t>jar</w:t>
              </w:r>
              <w:r>
                <w:rPr>
                  <w:rFonts w:ascii="Arial" w:eastAsia="Times New Roman" w:hAnsi="Arial" w:cs="Arial"/>
                  <w:color w:val="000000"/>
                  <w:sz w:val="20"/>
                  <w:szCs w:val="20"/>
                  <w:lang w:val="nl-NL"/>
                </w:rPr>
                <w:t>en</w:t>
              </w:r>
              <w:r w:rsidRPr="00BC2154">
                <w:rPr>
                  <w:rFonts w:ascii="Arial" w:eastAsia="Times New Roman" w:hAnsi="Arial" w:cs="Arial"/>
                  <w:color w:val="000000"/>
                  <w:sz w:val="20"/>
                  <w:szCs w:val="20"/>
                  <w:lang w:val="nl-NL"/>
                </w:rPr>
                <w:t xml:space="preserve"> </w:t>
              </w:r>
              <w:r>
                <w:rPr>
                  <w:rFonts w:ascii="Arial" w:eastAsia="Times New Roman" w:hAnsi="Arial" w:cs="Arial"/>
                  <w:color w:val="000000"/>
                  <w:sz w:val="20"/>
                  <w:szCs w:val="20"/>
                  <w:lang w:val="nl-NL"/>
                </w:rPr>
                <w:t xml:space="preserve">van de termijn. </w:t>
              </w:r>
              <w:r>
                <w:rPr>
                  <w:rFonts w:ascii="Arial" w:eastAsia="Times New Roman" w:hAnsi="Arial" w:cs="Arial"/>
                  <w:color w:val="000000"/>
                  <w:sz w:val="20"/>
                  <w:szCs w:val="20"/>
                  <w:lang w:val="nl-NL"/>
                </w:rPr>
                <w:br/>
              </w:r>
            </w:ins>
            <w:ins w:id="13301" w:author="Arjan" w:date="2014-11-11T21:37:00Z">
              <w:r w:rsidR="00A044C0">
                <w:rPr>
                  <w:rFonts w:ascii="Arial" w:eastAsia="Times New Roman" w:hAnsi="Arial" w:cs="Arial"/>
                  <w:color w:val="000000"/>
                  <w:sz w:val="20"/>
                  <w:szCs w:val="20"/>
                  <w:lang w:val="nl-NL"/>
                </w:rPr>
                <w:t>Het betreft een subattribuutsoort van de groepattribuutsoort ‘</w:t>
              </w:r>
              <w:r w:rsidR="00DA5D93" w:rsidRPr="00BE10FF">
                <w:rPr>
                  <w:rFonts w:ascii="Arial" w:hAnsi="Arial" w:cs="Arial"/>
                  <w:szCs w:val="24"/>
                  <w:lang w:val="en-AU"/>
                </w:rPr>
                <w:fldChar w:fldCharType="begin" w:fldLock="1"/>
              </w:r>
              <w:r w:rsidR="00A044C0" w:rsidRPr="00BE10FF">
                <w:rPr>
                  <w:rFonts w:ascii="Arial" w:hAnsi="Arial" w:cs="Arial"/>
                  <w:szCs w:val="24"/>
                  <w:lang w:val="en-AU"/>
                </w:rPr>
                <w:instrText xml:space="preserve">MERGEFIELD </w:instrText>
              </w:r>
              <w:r w:rsidR="00A044C0" w:rsidRPr="00BE10FF">
                <w:rPr>
                  <w:rFonts w:ascii="Calibri" w:hAnsi="Calibri" w:cs="Arial"/>
                  <w:color w:val="0F0F0F"/>
                  <w:szCs w:val="24"/>
                </w:rPr>
                <w:instrText>Att.Name</w:instrText>
              </w:r>
              <w:r w:rsidR="00DA5D93" w:rsidRPr="00BE10FF">
                <w:rPr>
                  <w:rFonts w:ascii="Arial" w:hAnsi="Arial" w:cs="Arial"/>
                  <w:szCs w:val="24"/>
                  <w:lang w:val="en-AU"/>
                </w:rPr>
                <w:fldChar w:fldCharType="separate"/>
              </w:r>
            </w:ins>
            <w:ins w:id="13302" w:author="Arjan" w:date="2014-11-11T21:38:00Z">
              <w:r w:rsidR="00A044C0">
                <w:rPr>
                  <w:rFonts w:ascii="Calibri" w:hAnsi="Calibri" w:cs="Arial"/>
                  <w:color w:val="0F0F0F"/>
                  <w:szCs w:val="24"/>
                </w:rPr>
                <w:t>Servicenorm</w:t>
              </w:r>
            </w:ins>
            <w:ins w:id="13303" w:author="Arjan" w:date="2014-11-11T21:37:00Z">
              <w:r w:rsidR="00A044C0" w:rsidRPr="00BE10FF">
                <w:rPr>
                  <w:rFonts w:ascii="Calibri" w:hAnsi="Calibri" w:cs="Arial"/>
                  <w:color w:val="0F0F0F"/>
                  <w:szCs w:val="24"/>
                </w:rPr>
                <w:t xml:space="preserve"> behandeling</w:t>
              </w:r>
              <w:r w:rsidR="00DA5D93" w:rsidRPr="00BE10FF">
                <w:rPr>
                  <w:rFonts w:ascii="Arial" w:hAnsi="Arial" w:cs="Arial"/>
                  <w:szCs w:val="24"/>
                  <w:lang w:val="en-AU"/>
                </w:rPr>
                <w:fldChar w:fldCharType="end"/>
              </w:r>
              <w:r w:rsidR="00A044C0">
                <w:rPr>
                  <w:rFonts w:ascii="Arial" w:hAnsi="Arial" w:cs="Arial"/>
                  <w:szCs w:val="24"/>
                  <w:lang w:val="en-AU"/>
                </w:rPr>
                <w:t>’</w:t>
              </w:r>
            </w:ins>
            <w:ins w:id="13304" w:author="Arjan" w:date="2014-12-01T13:15:00Z">
              <w:r>
                <w:rPr>
                  <w:rFonts w:ascii="Arial" w:hAnsi="Arial" w:cs="Arial"/>
                  <w:szCs w:val="24"/>
                  <w:lang w:val="en-AU"/>
                </w:rPr>
                <w:t>.</w:t>
              </w:r>
            </w:ins>
          </w:p>
        </w:tc>
      </w:tr>
      <w:tr w:rsidR="00A044C0" w:rsidRPr="005E066D" w14:paraId="5CC0A842" w14:textId="77777777" w:rsidTr="00A044C0">
        <w:trPr>
          <w:trHeight w:val="232"/>
          <w:ins w:id="13305" w:author="Arjan" w:date="2014-11-11T21:37:00Z"/>
        </w:trPr>
        <w:tc>
          <w:tcPr>
            <w:tcW w:w="3780" w:type="dxa"/>
            <w:tcBorders>
              <w:top w:val="nil"/>
              <w:left w:val="nil"/>
              <w:bottom w:val="nil"/>
              <w:right w:val="nil"/>
            </w:tcBorders>
          </w:tcPr>
          <w:p w14:paraId="72E70316" w14:textId="77777777" w:rsidR="00A044C0" w:rsidRPr="00DD0F4F" w:rsidRDefault="00A044C0" w:rsidP="00A044C0">
            <w:pPr>
              <w:autoSpaceDE w:val="0"/>
              <w:autoSpaceDN w:val="0"/>
              <w:adjustRightInd w:val="0"/>
              <w:spacing w:after="0" w:line="240" w:lineRule="auto"/>
              <w:rPr>
                <w:ins w:id="13306" w:author="Arjan" w:date="2014-11-11T21:37: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236E625F" w14:textId="77777777" w:rsidR="00A044C0" w:rsidRPr="00DD0F4F" w:rsidRDefault="00A044C0" w:rsidP="00A044C0">
            <w:pPr>
              <w:autoSpaceDE w:val="0"/>
              <w:autoSpaceDN w:val="0"/>
              <w:adjustRightInd w:val="0"/>
              <w:spacing w:after="0" w:line="240" w:lineRule="auto"/>
              <w:rPr>
                <w:ins w:id="13307" w:author="Arjan" w:date="2014-11-11T21:37:00Z"/>
                <w:rFonts w:ascii="Arial" w:eastAsia="Times New Roman" w:hAnsi="Arial" w:cs="Arial"/>
                <w:color w:val="000000"/>
                <w:sz w:val="20"/>
                <w:szCs w:val="20"/>
                <w:lang w:val="nl-NL"/>
              </w:rPr>
            </w:pPr>
          </w:p>
        </w:tc>
      </w:tr>
      <w:tr w:rsidR="00A044C0" w:rsidRPr="00CD63CD" w14:paraId="5DB32775" w14:textId="77777777" w:rsidTr="00A044C0">
        <w:trPr>
          <w:trHeight w:val="232"/>
          <w:ins w:id="13308" w:author="Arjan" w:date="2014-11-11T21:37:00Z"/>
        </w:trPr>
        <w:tc>
          <w:tcPr>
            <w:tcW w:w="3780" w:type="dxa"/>
            <w:tcBorders>
              <w:top w:val="nil"/>
              <w:left w:val="nil"/>
              <w:bottom w:val="nil"/>
              <w:right w:val="nil"/>
            </w:tcBorders>
          </w:tcPr>
          <w:p w14:paraId="6603CC55" w14:textId="77777777" w:rsidR="00A044C0" w:rsidRPr="00CD63CD" w:rsidRDefault="00A044C0" w:rsidP="00A044C0">
            <w:pPr>
              <w:autoSpaceDE w:val="0"/>
              <w:autoSpaceDN w:val="0"/>
              <w:adjustRightInd w:val="0"/>
              <w:spacing w:after="0" w:line="240" w:lineRule="auto"/>
              <w:rPr>
                <w:ins w:id="13309" w:author="Arjan" w:date="2014-11-11T21:37:00Z"/>
                <w:rFonts w:ascii="Arial" w:eastAsia="Times New Roman" w:hAnsi="Arial" w:cs="Arial"/>
                <w:color w:val="000000"/>
                <w:sz w:val="20"/>
                <w:szCs w:val="20"/>
              </w:rPr>
            </w:pPr>
            <w:ins w:id="13310" w:author="Arjan" w:date="2014-11-11T21:37:00Z">
              <w:r w:rsidRPr="00CD63C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3AC2C959" w14:textId="77777777" w:rsidR="00A044C0" w:rsidRPr="00CD63CD" w:rsidRDefault="00A044C0" w:rsidP="00A044C0">
            <w:pPr>
              <w:autoSpaceDE w:val="0"/>
              <w:autoSpaceDN w:val="0"/>
              <w:adjustRightInd w:val="0"/>
              <w:spacing w:after="0" w:line="240" w:lineRule="auto"/>
              <w:rPr>
                <w:ins w:id="13311" w:author="Arjan" w:date="2014-11-11T21:37:00Z"/>
                <w:rFonts w:ascii="Arial" w:eastAsia="Times New Roman" w:hAnsi="Arial" w:cs="Arial"/>
                <w:color w:val="000000"/>
                <w:sz w:val="20"/>
                <w:szCs w:val="20"/>
              </w:rPr>
            </w:pPr>
            <w:ins w:id="13312" w:author="Arjan" w:date="2014-11-11T21:37:00Z">
              <w:r>
                <w:rPr>
                  <w:rFonts w:ascii="Arial" w:hAnsi="Arial" w:cs="Arial"/>
                  <w:sz w:val="20"/>
                  <w:szCs w:val="20"/>
                  <w:lang w:val="en-AU"/>
                </w:rPr>
                <w:t>N3</w:t>
              </w:r>
            </w:ins>
          </w:p>
        </w:tc>
      </w:tr>
      <w:tr w:rsidR="00A044C0" w:rsidRPr="00CD63CD" w14:paraId="33EE505B" w14:textId="77777777" w:rsidTr="00A044C0">
        <w:trPr>
          <w:trHeight w:val="232"/>
          <w:ins w:id="13313" w:author="Arjan" w:date="2014-11-11T21:37:00Z"/>
        </w:trPr>
        <w:tc>
          <w:tcPr>
            <w:tcW w:w="3780" w:type="dxa"/>
            <w:tcBorders>
              <w:top w:val="nil"/>
              <w:left w:val="nil"/>
              <w:bottom w:val="nil"/>
              <w:right w:val="nil"/>
            </w:tcBorders>
          </w:tcPr>
          <w:p w14:paraId="3CFDA253" w14:textId="77777777" w:rsidR="00A044C0" w:rsidRPr="00CD63CD" w:rsidRDefault="00A044C0" w:rsidP="00A044C0">
            <w:pPr>
              <w:autoSpaceDE w:val="0"/>
              <w:autoSpaceDN w:val="0"/>
              <w:adjustRightInd w:val="0"/>
              <w:spacing w:after="0" w:line="240" w:lineRule="auto"/>
              <w:rPr>
                <w:ins w:id="13314"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6949166D" w14:textId="77777777" w:rsidR="00A044C0" w:rsidRPr="00CD63CD" w:rsidRDefault="00A044C0" w:rsidP="00A044C0">
            <w:pPr>
              <w:autoSpaceDE w:val="0"/>
              <w:autoSpaceDN w:val="0"/>
              <w:adjustRightInd w:val="0"/>
              <w:spacing w:after="0" w:line="240" w:lineRule="auto"/>
              <w:rPr>
                <w:ins w:id="13315" w:author="Arjan" w:date="2014-11-11T21:37:00Z"/>
                <w:rFonts w:ascii="Arial" w:eastAsia="Times New Roman" w:hAnsi="Arial" w:cs="Arial"/>
                <w:color w:val="000000"/>
                <w:sz w:val="20"/>
                <w:szCs w:val="20"/>
              </w:rPr>
            </w:pPr>
          </w:p>
        </w:tc>
      </w:tr>
      <w:tr w:rsidR="00A044C0" w:rsidRPr="005E066D" w14:paraId="218D9D47" w14:textId="77777777" w:rsidTr="00A044C0">
        <w:trPr>
          <w:trHeight w:val="232"/>
          <w:ins w:id="13316" w:author="Arjan" w:date="2014-11-11T21:37:00Z"/>
        </w:trPr>
        <w:tc>
          <w:tcPr>
            <w:tcW w:w="3780" w:type="dxa"/>
            <w:tcBorders>
              <w:top w:val="nil"/>
              <w:left w:val="nil"/>
              <w:bottom w:val="nil"/>
              <w:right w:val="nil"/>
            </w:tcBorders>
          </w:tcPr>
          <w:p w14:paraId="588D7718" w14:textId="77777777" w:rsidR="00A044C0" w:rsidRPr="00CD63CD" w:rsidRDefault="00A044C0" w:rsidP="00A044C0">
            <w:pPr>
              <w:autoSpaceDE w:val="0"/>
              <w:autoSpaceDN w:val="0"/>
              <w:adjustRightInd w:val="0"/>
              <w:spacing w:after="0" w:line="240" w:lineRule="auto"/>
              <w:rPr>
                <w:ins w:id="13317" w:author="Arjan" w:date="2014-11-11T21:37:00Z"/>
                <w:rFonts w:ascii="Arial" w:eastAsia="Times New Roman" w:hAnsi="Arial" w:cs="Arial"/>
                <w:color w:val="000000"/>
                <w:sz w:val="20"/>
                <w:szCs w:val="20"/>
              </w:rPr>
            </w:pPr>
            <w:ins w:id="13318" w:author="Arjan" w:date="2014-11-11T21:37:00Z">
              <w:r w:rsidRPr="00CD63C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461EAADC" w14:textId="77777777" w:rsidR="00A044C0" w:rsidRPr="00DD0F4F" w:rsidRDefault="00A044C0" w:rsidP="00A044C0">
            <w:pPr>
              <w:autoSpaceDE w:val="0"/>
              <w:autoSpaceDN w:val="0"/>
              <w:adjustRightInd w:val="0"/>
              <w:spacing w:after="0" w:line="240" w:lineRule="auto"/>
              <w:rPr>
                <w:ins w:id="13319" w:author="Arjan" w:date="2014-11-11T21:37:00Z"/>
                <w:rFonts w:ascii="Arial" w:eastAsia="Times New Roman" w:hAnsi="Arial" w:cs="Arial"/>
                <w:color w:val="000000"/>
                <w:sz w:val="20"/>
                <w:szCs w:val="20"/>
                <w:lang w:val="nl-NL"/>
              </w:rPr>
            </w:pPr>
            <w:ins w:id="13320" w:author="Arjan" w:date="2014-11-11T21:37:00Z">
              <w:r>
                <w:rPr>
                  <w:rFonts w:ascii="Arial" w:eastAsia="Times New Roman" w:hAnsi="Arial" w:cs="Arial"/>
                  <w:color w:val="000000"/>
                  <w:sz w:val="20"/>
                  <w:szCs w:val="20"/>
                  <w:lang w:val="nl-NL"/>
                </w:rPr>
                <w:t>1 - 999</w:t>
              </w:r>
            </w:ins>
          </w:p>
        </w:tc>
      </w:tr>
      <w:tr w:rsidR="00A044C0" w:rsidRPr="005E066D" w14:paraId="29F64029" w14:textId="77777777" w:rsidTr="00A044C0">
        <w:trPr>
          <w:trHeight w:val="232"/>
          <w:ins w:id="13321" w:author="Arjan" w:date="2014-11-11T21:37:00Z"/>
        </w:trPr>
        <w:tc>
          <w:tcPr>
            <w:tcW w:w="3780" w:type="dxa"/>
            <w:tcBorders>
              <w:top w:val="nil"/>
              <w:left w:val="nil"/>
              <w:bottom w:val="nil"/>
              <w:right w:val="nil"/>
            </w:tcBorders>
          </w:tcPr>
          <w:p w14:paraId="50D78116" w14:textId="77777777" w:rsidR="00A044C0" w:rsidRPr="00DD0F4F" w:rsidRDefault="00A044C0" w:rsidP="00A044C0">
            <w:pPr>
              <w:autoSpaceDE w:val="0"/>
              <w:autoSpaceDN w:val="0"/>
              <w:adjustRightInd w:val="0"/>
              <w:spacing w:after="0" w:line="240" w:lineRule="auto"/>
              <w:rPr>
                <w:ins w:id="13322" w:author="Arjan" w:date="2014-11-11T21:37: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6801017" w14:textId="77777777" w:rsidR="00A044C0" w:rsidRPr="00DD0F4F" w:rsidRDefault="00A044C0" w:rsidP="00A044C0">
            <w:pPr>
              <w:autoSpaceDE w:val="0"/>
              <w:autoSpaceDN w:val="0"/>
              <w:adjustRightInd w:val="0"/>
              <w:spacing w:after="0" w:line="240" w:lineRule="auto"/>
              <w:rPr>
                <w:ins w:id="13323" w:author="Arjan" w:date="2014-11-11T21:37:00Z"/>
                <w:rFonts w:ascii="Arial" w:eastAsia="Times New Roman" w:hAnsi="Arial" w:cs="Arial"/>
                <w:color w:val="000000"/>
                <w:sz w:val="20"/>
                <w:szCs w:val="20"/>
                <w:lang w:val="nl-NL"/>
              </w:rPr>
            </w:pPr>
          </w:p>
        </w:tc>
      </w:tr>
      <w:tr w:rsidR="00A044C0" w:rsidRPr="00CD63CD" w14:paraId="2095A3CC" w14:textId="77777777" w:rsidTr="00A044C0">
        <w:trPr>
          <w:trHeight w:val="232"/>
          <w:ins w:id="13324" w:author="Arjan" w:date="2014-11-11T21:37:00Z"/>
        </w:trPr>
        <w:tc>
          <w:tcPr>
            <w:tcW w:w="3780" w:type="dxa"/>
            <w:tcBorders>
              <w:top w:val="nil"/>
              <w:left w:val="nil"/>
              <w:bottom w:val="nil"/>
              <w:right w:val="nil"/>
            </w:tcBorders>
          </w:tcPr>
          <w:p w14:paraId="67083DD5" w14:textId="77777777" w:rsidR="00A044C0" w:rsidRPr="00CD63CD" w:rsidRDefault="00A044C0" w:rsidP="00A044C0">
            <w:pPr>
              <w:autoSpaceDE w:val="0"/>
              <w:autoSpaceDN w:val="0"/>
              <w:adjustRightInd w:val="0"/>
              <w:spacing w:after="0" w:line="240" w:lineRule="auto"/>
              <w:rPr>
                <w:ins w:id="13325" w:author="Arjan" w:date="2014-11-11T21:37:00Z"/>
                <w:rFonts w:ascii="Arial" w:eastAsia="Times New Roman" w:hAnsi="Arial" w:cs="Arial"/>
                <w:color w:val="000000"/>
                <w:sz w:val="20"/>
                <w:szCs w:val="20"/>
              </w:rPr>
            </w:pPr>
            <w:ins w:id="13326" w:author="Arjan" w:date="2014-11-11T21:37:00Z">
              <w:r w:rsidRPr="00CD63C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42390585" w14:textId="77777777" w:rsidR="00A044C0" w:rsidRPr="00CD63CD" w:rsidRDefault="00A044C0" w:rsidP="00A044C0">
            <w:pPr>
              <w:autoSpaceDE w:val="0"/>
              <w:autoSpaceDN w:val="0"/>
              <w:adjustRightInd w:val="0"/>
              <w:spacing w:after="0" w:line="240" w:lineRule="auto"/>
              <w:rPr>
                <w:ins w:id="13327" w:author="Arjan" w:date="2014-11-11T21:37:00Z"/>
                <w:rFonts w:ascii="Arial" w:eastAsia="Times New Roman" w:hAnsi="Arial" w:cs="Arial"/>
                <w:color w:val="000000"/>
                <w:sz w:val="20"/>
                <w:szCs w:val="20"/>
              </w:rPr>
            </w:pPr>
            <w:ins w:id="13328" w:author="Arjan" w:date="2014-11-11T21:37:00Z">
              <w:r>
                <w:rPr>
                  <w:rFonts w:ascii="Arial" w:eastAsia="Times New Roman" w:hAnsi="Arial" w:cs="Arial"/>
                  <w:color w:val="000000"/>
                  <w:sz w:val="20"/>
                  <w:szCs w:val="20"/>
                </w:rPr>
                <w:t>Zie groep</w:t>
              </w:r>
            </w:ins>
          </w:p>
        </w:tc>
      </w:tr>
      <w:tr w:rsidR="00A044C0" w:rsidRPr="00CD63CD" w14:paraId="490CF62D" w14:textId="77777777" w:rsidTr="00A044C0">
        <w:trPr>
          <w:trHeight w:val="232"/>
          <w:ins w:id="13329" w:author="Arjan" w:date="2014-11-11T21:37:00Z"/>
        </w:trPr>
        <w:tc>
          <w:tcPr>
            <w:tcW w:w="3780" w:type="dxa"/>
            <w:tcBorders>
              <w:top w:val="nil"/>
              <w:left w:val="nil"/>
              <w:bottom w:val="nil"/>
              <w:right w:val="nil"/>
            </w:tcBorders>
          </w:tcPr>
          <w:p w14:paraId="27B992D7" w14:textId="77777777" w:rsidR="00A044C0" w:rsidRPr="00CD63CD" w:rsidRDefault="00A044C0" w:rsidP="00A044C0">
            <w:pPr>
              <w:autoSpaceDE w:val="0"/>
              <w:autoSpaceDN w:val="0"/>
              <w:adjustRightInd w:val="0"/>
              <w:spacing w:after="0" w:line="240" w:lineRule="auto"/>
              <w:rPr>
                <w:ins w:id="13330"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154311C2" w14:textId="77777777" w:rsidR="00A044C0" w:rsidRPr="00CD63CD" w:rsidRDefault="00A044C0" w:rsidP="00A044C0">
            <w:pPr>
              <w:autoSpaceDE w:val="0"/>
              <w:autoSpaceDN w:val="0"/>
              <w:adjustRightInd w:val="0"/>
              <w:spacing w:after="0" w:line="240" w:lineRule="auto"/>
              <w:rPr>
                <w:ins w:id="13331" w:author="Arjan" w:date="2014-11-11T21:37:00Z"/>
                <w:rFonts w:ascii="Arial" w:eastAsia="Times New Roman" w:hAnsi="Arial" w:cs="Arial"/>
                <w:color w:val="000000"/>
                <w:sz w:val="20"/>
                <w:szCs w:val="20"/>
              </w:rPr>
            </w:pPr>
          </w:p>
        </w:tc>
      </w:tr>
      <w:tr w:rsidR="00A044C0" w:rsidRPr="00CD63CD" w14:paraId="1E2A1316" w14:textId="77777777" w:rsidTr="00A044C0">
        <w:trPr>
          <w:trHeight w:val="232"/>
          <w:ins w:id="13332" w:author="Arjan" w:date="2014-11-11T21:37:00Z"/>
        </w:trPr>
        <w:tc>
          <w:tcPr>
            <w:tcW w:w="3780" w:type="dxa"/>
            <w:tcBorders>
              <w:top w:val="nil"/>
              <w:left w:val="nil"/>
              <w:bottom w:val="nil"/>
              <w:right w:val="nil"/>
            </w:tcBorders>
          </w:tcPr>
          <w:p w14:paraId="114CE6C1" w14:textId="77777777" w:rsidR="00A044C0" w:rsidRPr="00CD63CD" w:rsidRDefault="00A044C0" w:rsidP="00A044C0">
            <w:pPr>
              <w:autoSpaceDE w:val="0"/>
              <w:autoSpaceDN w:val="0"/>
              <w:adjustRightInd w:val="0"/>
              <w:spacing w:after="0" w:line="240" w:lineRule="auto"/>
              <w:rPr>
                <w:ins w:id="13333" w:author="Arjan" w:date="2014-11-11T21:37:00Z"/>
                <w:rFonts w:ascii="Arial" w:eastAsia="Times New Roman" w:hAnsi="Arial" w:cs="Arial"/>
                <w:color w:val="000000"/>
                <w:sz w:val="20"/>
                <w:szCs w:val="20"/>
              </w:rPr>
            </w:pPr>
            <w:ins w:id="13334" w:author="Arjan" w:date="2014-11-11T21:37:00Z">
              <w:r w:rsidRPr="00CD63C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14:paraId="4E3D3BC0" w14:textId="77777777" w:rsidR="00A044C0" w:rsidRPr="00CD63CD" w:rsidRDefault="00A044C0" w:rsidP="00A044C0">
            <w:pPr>
              <w:autoSpaceDE w:val="0"/>
              <w:autoSpaceDN w:val="0"/>
              <w:adjustRightInd w:val="0"/>
              <w:spacing w:after="0" w:line="240" w:lineRule="auto"/>
              <w:rPr>
                <w:ins w:id="13335" w:author="Arjan" w:date="2014-11-11T21:37:00Z"/>
                <w:rFonts w:ascii="Arial" w:eastAsia="Times New Roman" w:hAnsi="Arial" w:cs="Arial"/>
                <w:color w:val="000000"/>
                <w:sz w:val="20"/>
                <w:szCs w:val="20"/>
              </w:rPr>
            </w:pPr>
            <w:ins w:id="13336" w:author="Arjan" w:date="2014-11-11T21:37:00Z">
              <w:r>
                <w:rPr>
                  <w:rFonts w:ascii="Arial" w:eastAsia="Times New Roman" w:hAnsi="Arial" w:cs="Arial"/>
                  <w:color w:val="000000"/>
                  <w:sz w:val="20"/>
                  <w:szCs w:val="20"/>
                </w:rPr>
                <w:t>Zie groep</w:t>
              </w:r>
            </w:ins>
          </w:p>
        </w:tc>
      </w:tr>
      <w:tr w:rsidR="00A044C0" w:rsidRPr="00CD63CD" w14:paraId="28BD48B8" w14:textId="77777777" w:rsidTr="00A044C0">
        <w:trPr>
          <w:trHeight w:val="232"/>
          <w:ins w:id="13337" w:author="Arjan" w:date="2014-11-11T21:37:00Z"/>
        </w:trPr>
        <w:tc>
          <w:tcPr>
            <w:tcW w:w="3780" w:type="dxa"/>
            <w:tcBorders>
              <w:top w:val="nil"/>
              <w:left w:val="nil"/>
              <w:bottom w:val="nil"/>
              <w:right w:val="nil"/>
            </w:tcBorders>
          </w:tcPr>
          <w:p w14:paraId="4F2B00C4" w14:textId="77777777" w:rsidR="00A044C0" w:rsidRPr="00CD63CD" w:rsidRDefault="00A044C0" w:rsidP="00A044C0">
            <w:pPr>
              <w:autoSpaceDE w:val="0"/>
              <w:autoSpaceDN w:val="0"/>
              <w:adjustRightInd w:val="0"/>
              <w:spacing w:after="0" w:line="240" w:lineRule="auto"/>
              <w:rPr>
                <w:ins w:id="13338"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3FC94DDF" w14:textId="77777777" w:rsidR="00A044C0" w:rsidRPr="00CD63CD" w:rsidRDefault="00A044C0" w:rsidP="00A044C0">
            <w:pPr>
              <w:autoSpaceDE w:val="0"/>
              <w:autoSpaceDN w:val="0"/>
              <w:adjustRightInd w:val="0"/>
              <w:spacing w:after="0" w:line="240" w:lineRule="auto"/>
              <w:rPr>
                <w:ins w:id="13339" w:author="Arjan" w:date="2014-11-11T21:37:00Z"/>
                <w:rFonts w:ascii="Arial" w:eastAsia="Times New Roman" w:hAnsi="Arial" w:cs="Arial"/>
                <w:color w:val="000000"/>
                <w:sz w:val="20"/>
                <w:szCs w:val="20"/>
              </w:rPr>
            </w:pPr>
          </w:p>
        </w:tc>
      </w:tr>
      <w:tr w:rsidR="00A044C0" w:rsidRPr="00CD63CD" w14:paraId="0B192E44" w14:textId="77777777" w:rsidTr="00A044C0">
        <w:trPr>
          <w:trHeight w:val="232"/>
          <w:ins w:id="13340" w:author="Arjan" w:date="2014-11-11T21:37:00Z"/>
        </w:trPr>
        <w:tc>
          <w:tcPr>
            <w:tcW w:w="3780" w:type="dxa"/>
            <w:tcBorders>
              <w:top w:val="nil"/>
              <w:left w:val="nil"/>
              <w:bottom w:val="nil"/>
              <w:right w:val="nil"/>
            </w:tcBorders>
          </w:tcPr>
          <w:p w14:paraId="009B731E" w14:textId="77777777" w:rsidR="00A044C0" w:rsidRPr="00CD63CD" w:rsidRDefault="00A044C0" w:rsidP="00A044C0">
            <w:pPr>
              <w:autoSpaceDE w:val="0"/>
              <w:autoSpaceDN w:val="0"/>
              <w:adjustRightInd w:val="0"/>
              <w:spacing w:after="0" w:line="240" w:lineRule="auto"/>
              <w:rPr>
                <w:ins w:id="13341" w:author="Arjan" w:date="2014-11-11T21:37:00Z"/>
                <w:rFonts w:ascii="Arial" w:eastAsia="Times New Roman" w:hAnsi="Arial" w:cs="Arial"/>
                <w:color w:val="000000"/>
                <w:sz w:val="20"/>
                <w:szCs w:val="20"/>
              </w:rPr>
            </w:pPr>
            <w:ins w:id="13342" w:author="Arjan" w:date="2014-11-11T21:37:00Z">
              <w:r w:rsidRPr="00CD63C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669C092F" w14:textId="77777777" w:rsidR="00A044C0" w:rsidRPr="00CD63CD" w:rsidRDefault="00A044C0" w:rsidP="00A044C0">
            <w:pPr>
              <w:autoSpaceDE w:val="0"/>
              <w:autoSpaceDN w:val="0"/>
              <w:adjustRightInd w:val="0"/>
              <w:spacing w:after="0" w:line="240" w:lineRule="auto"/>
              <w:rPr>
                <w:ins w:id="13343" w:author="Arjan" w:date="2014-11-11T21:37:00Z"/>
                <w:rFonts w:ascii="Arial" w:eastAsia="Times New Roman" w:hAnsi="Arial" w:cs="Arial"/>
                <w:color w:val="000000"/>
                <w:sz w:val="20"/>
                <w:szCs w:val="20"/>
              </w:rPr>
            </w:pPr>
          </w:p>
        </w:tc>
      </w:tr>
      <w:tr w:rsidR="00A044C0" w:rsidRPr="00CD63CD" w14:paraId="61A75233" w14:textId="77777777" w:rsidTr="00A044C0">
        <w:trPr>
          <w:trHeight w:val="232"/>
          <w:ins w:id="13344" w:author="Arjan" w:date="2014-11-11T21:37:00Z"/>
        </w:trPr>
        <w:tc>
          <w:tcPr>
            <w:tcW w:w="3780" w:type="dxa"/>
            <w:tcBorders>
              <w:top w:val="nil"/>
              <w:left w:val="nil"/>
              <w:bottom w:val="nil"/>
              <w:right w:val="nil"/>
            </w:tcBorders>
          </w:tcPr>
          <w:p w14:paraId="60108BA4" w14:textId="77777777" w:rsidR="00A044C0" w:rsidRPr="00CD63CD" w:rsidRDefault="00A044C0" w:rsidP="00A044C0">
            <w:pPr>
              <w:autoSpaceDE w:val="0"/>
              <w:autoSpaceDN w:val="0"/>
              <w:adjustRightInd w:val="0"/>
              <w:spacing w:after="0" w:line="240" w:lineRule="auto"/>
              <w:rPr>
                <w:ins w:id="13345"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75CA0178" w14:textId="77777777" w:rsidR="00A044C0" w:rsidRPr="00CD63CD" w:rsidRDefault="00A044C0" w:rsidP="00A044C0">
            <w:pPr>
              <w:autoSpaceDE w:val="0"/>
              <w:autoSpaceDN w:val="0"/>
              <w:adjustRightInd w:val="0"/>
              <w:spacing w:after="0" w:line="240" w:lineRule="auto"/>
              <w:rPr>
                <w:ins w:id="13346" w:author="Arjan" w:date="2014-11-11T21:37:00Z"/>
                <w:rFonts w:ascii="Arial" w:eastAsia="Times New Roman" w:hAnsi="Arial" w:cs="Arial"/>
                <w:color w:val="000000"/>
                <w:sz w:val="20"/>
                <w:szCs w:val="20"/>
              </w:rPr>
            </w:pPr>
          </w:p>
        </w:tc>
      </w:tr>
      <w:tr w:rsidR="00A044C0" w:rsidRPr="00CD63CD" w14:paraId="08002FC9" w14:textId="77777777" w:rsidTr="00A044C0">
        <w:trPr>
          <w:trHeight w:val="232"/>
          <w:ins w:id="13347" w:author="Arjan" w:date="2014-11-11T21:37:00Z"/>
        </w:trPr>
        <w:tc>
          <w:tcPr>
            <w:tcW w:w="3780" w:type="dxa"/>
            <w:tcBorders>
              <w:top w:val="nil"/>
              <w:left w:val="nil"/>
              <w:bottom w:val="nil"/>
              <w:right w:val="nil"/>
            </w:tcBorders>
          </w:tcPr>
          <w:p w14:paraId="6B09673C" w14:textId="77777777" w:rsidR="00A044C0" w:rsidRPr="00CD63CD" w:rsidRDefault="00A044C0" w:rsidP="00A044C0">
            <w:pPr>
              <w:autoSpaceDE w:val="0"/>
              <w:autoSpaceDN w:val="0"/>
              <w:adjustRightInd w:val="0"/>
              <w:spacing w:after="0" w:line="240" w:lineRule="auto"/>
              <w:rPr>
                <w:ins w:id="13348" w:author="Arjan" w:date="2014-11-11T21:37:00Z"/>
                <w:rFonts w:ascii="Arial" w:eastAsia="Times New Roman" w:hAnsi="Arial" w:cs="Arial"/>
                <w:color w:val="000000"/>
                <w:sz w:val="20"/>
                <w:szCs w:val="20"/>
              </w:rPr>
            </w:pPr>
            <w:ins w:id="13349" w:author="Arjan" w:date="2014-11-11T21:37:00Z">
              <w:r w:rsidRPr="00CD63C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62CA5A89" w14:textId="77777777" w:rsidR="00A044C0" w:rsidRPr="00CD63CD" w:rsidRDefault="00A044C0" w:rsidP="00A044C0">
            <w:pPr>
              <w:autoSpaceDE w:val="0"/>
              <w:autoSpaceDN w:val="0"/>
              <w:adjustRightInd w:val="0"/>
              <w:spacing w:after="0" w:line="240" w:lineRule="auto"/>
              <w:rPr>
                <w:ins w:id="13350" w:author="Arjan" w:date="2014-11-11T21:37:00Z"/>
                <w:rFonts w:ascii="Arial" w:eastAsia="Times New Roman" w:hAnsi="Arial" w:cs="Arial"/>
                <w:color w:val="000000"/>
                <w:sz w:val="20"/>
                <w:szCs w:val="20"/>
              </w:rPr>
            </w:pPr>
            <w:ins w:id="13351" w:author="Arjan" w:date="2014-11-11T21:37:00Z">
              <w:r>
                <w:rPr>
                  <w:rFonts w:ascii="Arial" w:eastAsia="Times New Roman" w:hAnsi="Arial" w:cs="Arial"/>
                  <w:color w:val="000000"/>
                  <w:sz w:val="20"/>
                  <w:szCs w:val="20"/>
                </w:rPr>
                <w:t>Zie groep</w:t>
              </w:r>
            </w:ins>
          </w:p>
        </w:tc>
      </w:tr>
      <w:tr w:rsidR="00A044C0" w:rsidRPr="00CD63CD" w14:paraId="5F2949E3" w14:textId="77777777" w:rsidTr="00A044C0">
        <w:trPr>
          <w:trHeight w:val="232"/>
          <w:ins w:id="13352" w:author="Arjan" w:date="2014-11-11T21:37:00Z"/>
        </w:trPr>
        <w:tc>
          <w:tcPr>
            <w:tcW w:w="3780" w:type="dxa"/>
            <w:tcBorders>
              <w:top w:val="nil"/>
              <w:left w:val="nil"/>
              <w:bottom w:val="nil"/>
              <w:right w:val="nil"/>
            </w:tcBorders>
          </w:tcPr>
          <w:p w14:paraId="0A35E8B9" w14:textId="77777777" w:rsidR="00A044C0" w:rsidRPr="00CD63CD" w:rsidRDefault="00A044C0" w:rsidP="00A044C0">
            <w:pPr>
              <w:autoSpaceDE w:val="0"/>
              <w:autoSpaceDN w:val="0"/>
              <w:adjustRightInd w:val="0"/>
              <w:spacing w:after="0" w:line="240" w:lineRule="auto"/>
              <w:rPr>
                <w:ins w:id="13353"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512DA53F" w14:textId="77777777" w:rsidR="00A044C0" w:rsidRPr="00CD63CD" w:rsidRDefault="00A044C0" w:rsidP="00A044C0">
            <w:pPr>
              <w:autoSpaceDE w:val="0"/>
              <w:autoSpaceDN w:val="0"/>
              <w:adjustRightInd w:val="0"/>
              <w:spacing w:after="0" w:line="240" w:lineRule="auto"/>
              <w:rPr>
                <w:ins w:id="13354" w:author="Arjan" w:date="2014-11-11T21:37:00Z"/>
                <w:rFonts w:ascii="Arial" w:eastAsia="Times New Roman" w:hAnsi="Arial" w:cs="Arial"/>
                <w:color w:val="000000"/>
                <w:sz w:val="20"/>
                <w:szCs w:val="20"/>
              </w:rPr>
            </w:pPr>
          </w:p>
        </w:tc>
      </w:tr>
      <w:tr w:rsidR="00A044C0" w:rsidRPr="00CD63CD" w14:paraId="4A49EC8E" w14:textId="77777777" w:rsidTr="00A044C0">
        <w:trPr>
          <w:trHeight w:val="232"/>
          <w:ins w:id="13355" w:author="Arjan" w:date="2014-11-11T21:37:00Z"/>
        </w:trPr>
        <w:tc>
          <w:tcPr>
            <w:tcW w:w="3780" w:type="dxa"/>
            <w:tcBorders>
              <w:top w:val="nil"/>
              <w:left w:val="nil"/>
              <w:bottom w:val="nil"/>
              <w:right w:val="nil"/>
            </w:tcBorders>
          </w:tcPr>
          <w:p w14:paraId="4E0467CD" w14:textId="77777777" w:rsidR="00A044C0" w:rsidRPr="00CD63CD" w:rsidRDefault="00A044C0" w:rsidP="00A044C0">
            <w:pPr>
              <w:autoSpaceDE w:val="0"/>
              <w:autoSpaceDN w:val="0"/>
              <w:adjustRightInd w:val="0"/>
              <w:spacing w:after="0" w:line="240" w:lineRule="auto"/>
              <w:rPr>
                <w:ins w:id="13356" w:author="Arjan" w:date="2014-11-11T21:37:00Z"/>
                <w:rFonts w:ascii="Arial" w:eastAsia="Times New Roman" w:hAnsi="Arial" w:cs="Arial"/>
                <w:color w:val="000000"/>
                <w:sz w:val="20"/>
                <w:szCs w:val="20"/>
              </w:rPr>
            </w:pPr>
            <w:ins w:id="13357" w:author="Arjan" w:date="2014-11-11T21:37:00Z">
              <w:r w:rsidRPr="00CD63C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1A0EF140" w14:textId="77777777" w:rsidR="00A044C0" w:rsidRPr="00CD63CD" w:rsidRDefault="00A044C0" w:rsidP="00A044C0">
            <w:pPr>
              <w:autoSpaceDE w:val="0"/>
              <w:autoSpaceDN w:val="0"/>
              <w:adjustRightInd w:val="0"/>
              <w:spacing w:after="0" w:line="240" w:lineRule="auto"/>
              <w:rPr>
                <w:ins w:id="13358" w:author="Arjan" w:date="2014-11-11T21:37:00Z"/>
                <w:rFonts w:ascii="Arial" w:eastAsia="Times New Roman" w:hAnsi="Arial" w:cs="Arial"/>
                <w:color w:val="000000"/>
                <w:sz w:val="20"/>
                <w:szCs w:val="20"/>
              </w:rPr>
            </w:pPr>
            <w:ins w:id="13359" w:author="Arjan" w:date="2014-11-11T21:37:00Z">
              <w:r>
                <w:rPr>
                  <w:rFonts w:ascii="Arial" w:eastAsia="Times New Roman" w:hAnsi="Arial" w:cs="Arial"/>
                  <w:color w:val="000000"/>
                  <w:sz w:val="20"/>
                  <w:szCs w:val="20"/>
                </w:rPr>
                <w:t>Zie groep</w:t>
              </w:r>
            </w:ins>
          </w:p>
        </w:tc>
      </w:tr>
      <w:tr w:rsidR="00A044C0" w:rsidRPr="00CD63CD" w14:paraId="1554DA9B" w14:textId="77777777" w:rsidTr="00A044C0">
        <w:trPr>
          <w:trHeight w:val="232"/>
          <w:ins w:id="13360" w:author="Arjan" w:date="2014-11-11T21:37:00Z"/>
        </w:trPr>
        <w:tc>
          <w:tcPr>
            <w:tcW w:w="3780" w:type="dxa"/>
            <w:tcBorders>
              <w:top w:val="nil"/>
              <w:left w:val="nil"/>
              <w:bottom w:val="nil"/>
              <w:right w:val="nil"/>
            </w:tcBorders>
          </w:tcPr>
          <w:p w14:paraId="1104E84B" w14:textId="77777777" w:rsidR="00A044C0" w:rsidRPr="00CD63CD" w:rsidRDefault="00A044C0" w:rsidP="00A044C0">
            <w:pPr>
              <w:autoSpaceDE w:val="0"/>
              <w:autoSpaceDN w:val="0"/>
              <w:adjustRightInd w:val="0"/>
              <w:spacing w:after="0" w:line="240" w:lineRule="auto"/>
              <w:rPr>
                <w:ins w:id="13361"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04503D85" w14:textId="77777777" w:rsidR="00A044C0" w:rsidRPr="00CD63CD" w:rsidRDefault="00A044C0" w:rsidP="00A044C0">
            <w:pPr>
              <w:autoSpaceDE w:val="0"/>
              <w:autoSpaceDN w:val="0"/>
              <w:adjustRightInd w:val="0"/>
              <w:spacing w:after="0" w:line="240" w:lineRule="auto"/>
              <w:rPr>
                <w:ins w:id="13362" w:author="Arjan" w:date="2014-11-11T21:37:00Z"/>
                <w:rFonts w:ascii="Arial" w:eastAsia="Times New Roman" w:hAnsi="Arial" w:cs="Arial"/>
                <w:color w:val="000000"/>
                <w:sz w:val="20"/>
                <w:szCs w:val="20"/>
              </w:rPr>
            </w:pPr>
          </w:p>
        </w:tc>
      </w:tr>
      <w:tr w:rsidR="00A044C0" w:rsidRPr="00CD63CD" w14:paraId="607AE459" w14:textId="77777777" w:rsidTr="00A044C0">
        <w:trPr>
          <w:trHeight w:val="232"/>
          <w:ins w:id="13363" w:author="Arjan" w:date="2014-11-11T21:37:00Z"/>
        </w:trPr>
        <w:tc>
          <w:tcPr>
            <w:tcW w:w="3780" w:type="dxa"/>
            <w:tcBorders>
              <w:top w:val="nil"/>
              <w:left w:val="nil"/>
              <w:bottom w:val="nil"/>
              <w:right w:val="nil"/>
            </w:tcBorders>
          </w:tcPr>
          <w:p w14:paraId="73532421" w14:textId="77777777" w:rsidR="00A044C0" w:rsidRPr="00CD63CD" w:rsidRDefault="00A044C0" w:rsidP="00A044C0">
            <w:pPr>
              <w:autoSpaceDE w:val="0"/>
              <w:autoSpaceDN w:val="0"/>
              <w:adjustRightInd w:val="0"/>
              <w:spacing w:after="0" w:line="240" w:lineRule="auto"/>
              <w:rPr>
                <w:ins w:id="13364" w:author="Arjan" w:date="2014-11-11T21:37:00Z"/>
                <w:rFonts w:ascii="Arial" w:eastAsia="Times New Roman" w:hAnsi="Arial" w:cs="Arial"/>
                <w:color w:val="000000"/>
                <w:sz w:val="20"/>
                <w:szCs w:val="20"/>
              </w:rPr>
            </w:pPr>
            <w:ins w:id="13365" w:author="Arjan" w:date="2014-11-11T21:37:00Z">
              <w:r w:rsidRPr="00CD63C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579DEC30" w14:textId="77777777" w:rsidR="00A044C0" w:rsidRPr="00CD63CD" w:rsidRDefault="00DA5D93" w:rsidP="00A044C0">
            <w:pPr>
              <w:autoSpaceDE w:val="0"/>
              <w:autoSpaceDN w:val="0"/>
              <w:adjustRightInd w:val="0"/>
              <w:spacing w:after="0" w:line="240" w:lineRule="auto"/>
              <w:rPr>
                <w:ins w:id="13366" w:author="Arjan" w:date="2014-11-11T21:37:00Z"/>
                <w:rFonts w:ascii="Arial" w:eastAsia="Times New Roman" w:hAnsi="Arial" w:cs="Arial"/>
                <w:color w:val="000000"/>
                <w:sz w:val="20"/>
                <w:szCs w:val="20"/>
              </w:rPr>
            </w:pPr>
            <w:ins w:id="13367" w:author="Arjan" w:date="2014-11-11T21:37:00Z">
              <w:r w:rsidRPr="00CD63CD">
                <w:rPr>
                  <w:rFonts w:ascii="Arial" w:hAnsi="Arial" w:cs="Arial"/>
                  <w:sz w:val="20"/>
                  <w:szCs w:val="20"/>
                  <w:lang w:val="en-AU"/>
                </w:rPr>
                <w:fldChar w:fldCharType="begin" w:fldLock="1"/>
              </w:r>
              <w:r w:rsidR="00A044C0" w:rsidRPr="00CD63CD">
                <w:rPr>
                  <w:rFonts w:ascii="Arial" w:hAnsi="Arial" w:cs="Arial"/>
                  <w:sz w:val="20"/>
                  <w:szCs w:val="20"/>
                  <w:lang w:val="en-AU"/>
                </w:rPr>
                <w:instrText xml:space="preserve">MERGEFIELD </w:instrText>
              </w:r>
              <w:r w:rsidR="00A044C0"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A044C0"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A044C0"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A044C0"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A044C0"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ins>
          </w:p>
        </w:tc>
      </w:tr>
      <w:tr w:rsidR="00A044C0" w:rsidRPr="00CD63CD" w14:paraId="377126A9" w14:textId="77777777" w:rsidTr="00A044C0">
        <w:trPr>
          <w:trHeight w:val="232"/>
          <w:ins w:id="13368" w:author="Arjan" w:date="2014-11-11T21:37:00Z"/>
        </w:trPr>
        <w:tc>
          <w:tcPr>
            <w:tcW w:w="3780" w:type="dxa"/>
            <w:tcBorders>
              <w:top w:val="nil"/>
              <w:left w:val="nil"/>
              <w:bottom w:val="nil"/>
              <w:right w:val="nil"/>
            </w:tcBorders>
          </w:tcPr>
          <w:p w14:paraId="65970E49" w14:textId="77777777" w:rsidR="00A044C0" w:rsidRPr="00CD63CD" w:rsidRDefault="00A044C0" w:rsidP="00A044C0">
            <w:pPr>
              <w:autoSpaceDE w:val="0"/>
              <w:autoSpaceDN w:val="0"/>
              <w:adjustRightInd w:val="0"/>
              <w:spacing w:after="0" w:line="240" w:lineRule="auto"/>
              <w:rPr>
                <w:ins w:id="13369"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6F0BEC32" w14:textId="77777777" w:rsidR="00A044C0" w:rsidRPr="00CD63CD" w:rsidRDefault="00A044C0" w:rsidP="00A044C0">
            <w:pPr>
              <w:autoSpaceDE w:val="0"/>
              <w:autoSpaceDN w:val="0"/>
              <w:adjustRightInd w:val="0"/>
              <w:spacing w:after="0" w:line="240" w:lineRule="auto"/>
              <w:rPr>
                <w:ins w:id="13370" w:author="Arjan" w:date="2014-11-11T21:37:00Z"/>
                <w:rFonts w:ascii="Arial" w:eastAsia="Times New Roman" w:hAnsi="Arial" w:cs="Arial"/>
                <w:color w:val="000000"/>
                <w:sz w:val="20"/>
                <w:szCs w:val="20"/>
              </w:rPr>
            </w:pPr>
          </w:p>
        </w:tc>
      </w:tr>
      <w:tr w:rsidR="00A044C0" w:rsidRPr="00CD63CD" w14:paraId="01106A1D" w14:textId="77777777" w:rsidTr="00A044C0">
        <w:trPr>
          <w:trHeight w:val="232"/>
          <w:ins w:id="13371" w:author="Arjan" w:date="2014-11-11T21:37:00Z"/>
        </w:trPr>
        <w:tc>
          <w:tcPr>
            <w:tcW w:w="3780" w:type="dxa"/>
            <w:tcBorders>
              <w:top w:val="nil"/>
              <w:left w:val="nil"/>
              <w:bottom w:val="nil"/>
              <w:right w:val="nil"/>
            </w:tcBorders>
          </w:tcPr>
          <w:p w14:paraId="0AE4FBD6" w14:textId="77777777" w:rsidR="00A044C0" w:rsidRPr="00CD63CD" w:rsidRDefault="00A044C0" w:rsidP="00A044C0">
            <w:pPr>
              <w:autoSpaceDE w:val="0"/>
              <w:autoSpaceDN w:val="0"/>
              <w:adjustRightInd w:val="0"/>
              <w:spacing w:after="0" w:line="240" w:lineRule="auto"/>
              <w:rPr>
                <w:ins w:id="13372" w:author="Arjan" w:date="2014-11-11T21:37:00Z"/>
                <w:rFonts w:ascii="Arial" w:eastAsia="Times New Roman" w:hAnsi="Arial" w:cs="Arial"/>
                <w:color w:val="000000"/>
                <w:sz w:val="20"/>
                <w:szCs w:val="20"/>
              </w:rPr>
            </w:pPr>
            <w:ins w:id="13373" w:author="Arjan" w:date="2014-11-11T21:37:00Z">
              <w:r w:rsidRPr="00CD63C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0D9DFD70" w14:textId="77777777" w:rsidR="00A044C0" w:rsidRPr="00CD63CD" w:rsidRDefault="00A044C0" w:rsidP="00A044C0">
            <w:pPr>
              <w:autoSpaceDE w:val="0"/>
              <w:autoSpaceDN w:val="0"/>
              <w:adjustRightInd w:val="0"/>
              <w:spacing w:after="0" w:line="240" w:lineRule="auto"/>
              <w:rPr>
                <w:ins w:id="13374" w:author="Arjan" w:date="2014-11-11T21:37:00Z"/>
                <w:rFonts w:ascii="Arial" w:eastAsia="Times New Roman" w:hAnsi="Arial" w:cs="Arial"/>
                <w:color w:val="000000"/>
                <w:sz w:val="20"/>
                <w:szCs w:val="20"/>
              </w:rPr>
            </w:pPr>
            <w:ins w:id="13375" w:author="Arjan" w:date="2014-11-11T21:37:00Z">
              <w:r w:rsidRPr="00CD63CD">
                <w:rPr>
                  <w:rFonts w:ascii="Arial" w:eastAsia="Times New Roman" w:hAnsi="Arial" w:cs="Arial"/>
                  <w:color w:val="000000"/>
                  <w:sz w:val="20"/>
                  <w:szCs w:val="20"/>
                </w:rPr>
                <w:t xml:space="preserve">Gemeentelijk </w:t>
              </w:r>
              <w:r>
                <w:rPr>
                  <w:rFonts w:ascii="Arial" w:eastAsia="Times New Roman" w:hAnsi="Arial" w:cs="Arial"/>
                  <w:color w:val="000000"/>
                  <w:sz w:val="20"/>
                  <w:szCs w:val="20"/>
                </w:rPr>
                <w:t>kern</w:t>
              </w:r>
              <w:r w:rsidRPr="00CD63CD">
                <w:rPr>
                  <w:rFonts w:ascii="Arial" w:eastAsia="Times New Roman" w:hAnsi="Arial" w:cs="Arial"/>
                  <w:color w:val="000000"/>
                  <w:sz w:val="20"/>
                  <w:szCs w:val="20"/>
                </w:rPr>
                <w:t>gegeven</w:t>
              </w:r>
            </w:ins>
          </w:p>
        </w:tc>
      </w:tr>
      <w:tr w:rsidR="00A044C0" w:rsidRPr="00CD63CD" w14:paraId="5DD2BE6A" w14:textId="77777777" w:rsidTr="00A044C0">
        <w:trPr>
          <w:trHeight w:val="232"/>
          <w:ins w:id="13376" w:author="Arjan" w:date="2014-11-11T21:37:00Z"/>
        </w:trPr>
        <w:tc>
          <w:tcPr>
            <w:tcW w:w="3780" w:type="dxa"/>
            <w:tcBorders>
              <w:top w:val="nil"/>
              <w:left w:val="nil"/>
              <w:right w:val="nil"/>
            </w:tcBorders>
          </w:tcPr>
          <w:p w14:paraId="6DC38564" w14:textId="77777777" w:rsidR="00A044C0" w:rsidRPr="00CD63CD" w:rsidRDefault="00A044C0" w:rsidP="00A044C0">
            <w:pPr>
              <w:autoSpaceDE w:val="0"/>
              <w:autoSpaceDN w:val="0"/>
              <w:adjustRightInd w:val="0"/>
              <w:spacing w:after="0" w:line="240" w:lineRule="auto"/>
              <w:rPr>
                <w:ins w:id="13377" w:author="Arjan" w:date="2014-11-11T21:37:00Z"/>
                <w:rFonts w:ascii="Arial" w:eastAsia="Times New Roman" w:hAnsi="Arial" w:cs="Arial"/>
                <w:b/>
                <w:bCs/>
                <w:color w:val="000000"/>
                <w:sz w:val="20"/>
                <w:szCs w:val="20"/>
              </w:rPr>
            </w:pPr>
          </w:p>
        </w:tc>
        <w:tc>
          <w:tcPr>
            <w:tcW w:w="5580" w:type="dxa"/>
            <w:tcBorders>
              <w:top w:val="nil"/>
              <w:left w:val="nil"/>
              <w:right w:val="nil"/>
            </w:tcBorders>
          </w:tcPr>
          <w:p w14:paraId="00E149A4" w14:textId="77777777" w:rsidR="00A044C0" w:rsidRPr="00CD63CD" w:rsidRDefault="00A044C0" w:rsidP="00A044C0">
            <w:pPr>
              <w:autoSpaceDE w:val="0"/>
              <w:autoSpaceDN w:val="0"/>
              <w:adjustRightInd w:val="0"/>
              <w:spacing w:after="0" w:line="240" w:lineRule="auto"/>
              <w:rPr>
                <w:ins w:id="13378" w:author="Arjan" w:date="2014-11-11T21:37:00Z"/>
                <w:rFonts w:ascii="Arial" w:eastAsia="Times New Roman" w:hAnsi="Arial" w:cs="Arial"/>
                <w:color w:val="000000"/>
                <w:sz w:val="20"/>
                <w:szCs w:val="20"/>
              </w:rPr>
            </w:pPr>
          </w:p>
        </w:tc>
      </w:tr>
      <w:tr w:rsidR="00A044C0" w:rsidRPr="005E066D" w14:paraId="5BB6EF2F" w14:textId="77777777" w:rsidTr="00A044C0">
        <w:trPr>
          <w:trHeight w:val="232"/>
          <w:ins w:id="13379" w:author="Arjan" w:date="2014-11-11T21:37:00Z"/>
        </w:trPr>
        <w:tc>
          <w:tcPr>
            <w:tcW w:w="3780" w:type="dxa"/>
            <w:tcBorders>
              <w:top w:val="nil"/>
              <w:left w:val="nil"/>
              <w:bottom w:val="single" w:sz="4" w:space="0" w:color="auto"/>
              <w:right w:val="nil"/>
            </w:tcBorders>
          </w:tcPr>
          <w:p w14:paraId="78DFDE4B" w14:textId="77777777" w:rsidR="00A044C0" w:rsidRPr="00CD63CD" w:rsidRDefault="00A044C0" w:rsidP="00A044C0">
            <w:pPr>
              <w:autoSpaceDE w:val="0"/>
              <w:autoSpaceDN w:val="0"/>
              <w:adjustRightInd w:val="0"/>
              <w:spacing w:after="0" w:line="240" w:lineRule="auto"/>
              <w:rPr>
                <w:ins w:id="13380" w:author="Arjan" w:date="2014-11-11T21:37:00Z"/>
                <w:rFonts w:ascii="Arial" w:eastAsia="Times New Roman" w:hAnsi="Arial" w:cs="Arial"/>
                <w:b/>
                <w:bCs/>
                <w:color w:val="000000"/>
                <w:sz w:val="20"/>
                <w:szCs w:val="20"/>
              </w:rPr>
            </w:pPr>
            <w:ins w:id="13381" w:author="Arjan" w:date="2014-11-11T21:37:00Z">
              <w:r w:rsidRPr="00CD63C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3F5FDD3B" w14:textId="77777777" w:rsidR="00A044C0" w:rsidRPr="00DD0F4F" w:rsidRDefault="00A044C0" w:rsidP="00A044C0">
            <w:pPr>
              <w:autoSpaceDE w:val="0"/>
              <w:autoSpaceDN w:val="0"/>
              <w:adjustRightInd w:val="0"/>
              <w:spacing w:after="0" w:line="240" w:lineRule="auto"/>
              <w:rPr>
                <w:ins w:id="13382" w:author="Arjan" w:date="2014-11-11T21:37:00Z"/>
                <w:rFonts w:ascii="Arial" w:eastAsia="Times New Roman" w:hAnsi="Arial" w:cs="Arial"/>
                <w:color w:val="000000"/>
                <w:sz w:val="20"/>
                <w:szCs w:val="20"/>
                <w:lang w:val="nl-NL"/>
              </w:rPr>
            </w:pPr>
            <w:ins w:id="13383" w:author="Arjan" w:date="2014-11-11T21:37:00Z">
              <w:r>
                <w:rPr>
                  <w:rFonts w:ascii="Arial" w:eastAsia="Times New Roman" w:hAnsi="Arial" w:cs="Arial"/>
                  <w:color w:val="000000"/>
                  <w:sz w:val="20"/>
                  <w:szCs w:val="20"/>
                  <w:lang w:val="nl-NL"/>
                </w:rPr>
                <w:t>-</w:t>
              </w:r>
            </w:ins>
          </w:p>
        </w:tc>
      </w:tr>
    </w:tbl>
    <w:p w14:paraId="1402B43F" w14:textId="77777777" w:rsidR="00A044C0" w:rsidRPr="0083120B" w:rsidRDefault="00A044C0" w:rsidP="00A044C0">
      <w:pPr>
        <w:widowControl w:val="0"/>
        <w:autoSpaceDE w:val="0"/>
        <w:autoSpaceDN w:val="0"/>
        <w:adjustRightInd w:val="0"/>
        <w:spacing w:before="240" w:after="60" w:line="240" w:lineRule="auto"/>
        <w:outlineLvl w:val="3"/>
        <w:rPr>
          <w:ins w:id="13384" w:author="Arjan" w:date="2014-11-11T21:37:00Z"/>
          <w:rFonts w:ascii="Arial" w:eastAsia="Times New Roman" w:hAnsi="Arial" w:cs="Arial"/>
          <w:b/>
          <w:color w:val="004080"/>
          <w:sz w:val="24"/>
          <w:szCs w:val="24"/>
          <w:lang w:eastAsia="nl-NL"/>
        </w:rPr>
      </w:pPr>
      <w:ins w:id="13385" w:author="Arjan" w:date="2014-11-11T21:37:00Z">
        <w:r w:rsidRPr="00CF1953">
          <w:rPr>
            <w:rFonts w:ascii="Arial" w:eastAsia="Times New Roman" w:hAnsi="Arial" w:cs="Arial"/>
            <w:b/>
            <w:bCs/>
            <w:color w:val="004080"/>
            <w:sz w:val="24"/>
            <w:szCs w:val="24"/>
          </w:rPr>
          <w:t>«</w:t>
        </w:r>
        <w:r w:rsidR="00DA5D93"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DA5D93"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Subattribuutsoort</w:t>
        </w:r>
        <w:r w:rsidR="00DA5D93"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Periode-</w:t>
        </w:r>
        <w:r w:rsidRPr="00910F00">
          <w:rPr>
            <w:rFonts w:ascii="Arial" w:eastAsia="Times New Roman" w:hAnsi="Arial" w:cs="Arial"/>
            <w:b/>
            <w:color w:val="004080"/>
            <w:sz w:val="24"/>
            <w:szCs w:val="24"/>
            <w:lang w:eastAsia="nl-NL"/>
          </w:rPr>
          <w:t>eenheid</w:t>
        </w:r>
      </w:ins>
    </w:p>
    <w:tbl>
      <w:tblPr>
        <w:tblW w:w="9360" w:type="dxa"/>
        <w:tblInd w:w="60" w:type="dxa"/>
        <w:tblLayout w:type="fixed"/>
        <w:tblCellMar>
          <w:left w:w="60" w:type="dxa"/>
          <w:right w:w="60" w:type="dxa"/>
        </w:tblCellMar>
        <w:tblLook w:val="0000" w:firstRow="0" w:lastRow="0" w:firstColumn="0" w:lastColumn="0" w:noHBand="0" w:noVBand="0"/>
      </w:tblPr>
      <w:tblGrid>
        <w:gridCol w:w="3780"/>
        <w:gridCol w:w="5580"/>
      </w:tblGrid>
      <w:tr w:rsidR="00A044C0" w:rsidRPr="00CD63CD" w14:paraId="462C493C" w14:textId="77777777" w:rsidTr="00A044C0">
        <w:trPr>
          <w:trHeight w:val="232"/>
          <w:ins w:id="13386" w:author="Arjan" w:date="2014-11-11T21:37:00Z"/>
        </w:trPr>
        <w:tc>
          <w:tcPr>
            <w:tcW w:w="3780" w:type="dxa"/>
            <w:tcBorders>
              <w:top w:val="single" w:sz="4" w:space="0" w:color="auto"/>
              <w:left w:val="nil"/>
              <w:bottom w:val="nil"/>
              <w:right w:val="nil"/>
            </w:tcBorders>
          </w:tcPr>
          <w:p w14:paraId="46C98404" w14:textId="77777777" w:rsidR="00A044C0" w:rsidRPr="00CD63CD" w:rsidRDefault="00A044C0" w:rsidP="00A044C0">
            <w:pPr>
              <w:autoSpaceDE w:val="0"/>
              <w:autoSpaceDN w:val="0"/>
              <w:adjustRightInd w:val="0"/>
              <w:spacing w:after="0" w:line="240" w:lineRule="auto"/>
              <w:rPr>
                <w:ins w:id="13387" w:author="Arjan" w:date="2014-11-11T21:37:00Z"/>
                <w:rFonts w:ascii="Arial" w:eastAsia="Times New Roman" w:hAnsi="Arial" w:cs="Arial"/>
                <w:color w:val="000000"/>
                <w:sz w:val="20"/>
                <w:szCs w:val="20"/>
              </w:rPr>
            </w:pPr>
            <w:ins w:id="13388" w:author="Arjan" w:date="2014-11-11T21:37:00Z">
              <w:r w:rsidRPr="00CD63C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14:paraId="3BDA70F5" w14:textId="77777777" w:rsidR="00A044C0" w:rsidRPr="00CD63CD" w:rsidRDefault="00A044C0" w:rsidP="00A044C0">
            <w:pPr>
              <w:autoSpaceDE w:val="0"/>
              <w:autoSpaceDN w:val="0"/>
              <w:adjustRightInd w:val="0"/>
              <w:spacing w:after="0" w:line="240" w:lineRule="auto"/>
              <w:rPr>
                <w:ins w:id="13389" w:author="Arjan" w:date="2014-11-11T21:37:00Z"/>
                <w:rFonts w:ascii="Arial" w:eastAsia="Times New Roman" w:hAnsi="Arial" w:cs="Arial"/>
                <w:color w:val="000000"/>
                <w:sz w:val="20"/>
                <w:szCs w:val="20"/>
              </w:rPr>
            </w:pPr>
            <w:ins w:id="13390" w:author="Arjan" w:date="2014-11-11T21:37:00Z">
              <w:r>
                <w:rPr>
                  <w:rFonts w:ascii="Arial" w:hAnsi="Arial" w:cs="Arial"/>
                  <w:sz w:val="20"/>
                  <w:szCs w:val="20"/>
                  <w:lang w:val="en-AU"/>
                </w:rPr>
                <w:t>Periode-</w:t>
              </w:r>
              <w:r w:rsidRPr="00910F00">
                <w:rPr>
                  <w:rFonts w:ascii="Arial" w:hAnsi="Arial" w:cs="Arial"/>
                  <w:sz w:val="20"/>
                  <w:szCs w:val="20"/>
                  <w:lang w:val="en-AU"/>
                </w:rPr>
                <w:t>eenheid</w:t>
              </w:r>
            </w:ins>
          </w:p>
        </w:tc>
      </w:tr>
      <w:tr w:rsidR="00A044C0" w:rsidRPr="00CD63CD" w14:paraId="4B1E5687" w14:textId="77777777" w:rsidTr="00A044C0">
        <w:trPr>
          <w:trHeight w:val="232"/>
          <w:ins w:id="13391" w:author="Arjan" w:date="2014-11-11T21:37:00Z"/>
        </w:trPr>
        <w:tc>
          <w:tcPr>
            <w:tcW w:w="3780" w:type="dxa"/>
            <w:tcBorders>
              <w:top w:val="nil"/>
              <w:left w:val="nil"/>
              <w:bottom w:val="nil"/>
              <w:right w:val="nil"/>
            </w:tcBorders>
          </w:tcPr>
          <w:p w14:paraId="2C0261A8" w14:textId="77777777" w:rsidR="00A044C0" w:rsidRPr="00CD63CD" w:rsidRDefault="00A044C0" w:rsidP="00A044C0">
            <w:pPr>
              <w:autoSpaceDE w:val="0"/>
              <w:autoSpaceDN w:val="0"/>
              <w:adjustRightInd w:val="0"/>
              <w:spacing w:after="0" w:line="240" w:lineRule="auto"/>
              <w:rPr>
                <w:ins w:id="13392"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72694238" w14:textId="77777777" w:rsidR="00A044C0" w:rsidRPr="00CD63CD" w:rsidRDefault="00A044C0" w:rsidP="00A044C0">
            <w:pPr>
              <w:autoSpaceDE w:val="0"/>
              <w:autoSpaceDN w:val="0"/>
              <w:adjustRightInd w:val="0"/>
              <w:spacing w:after="0" w:line="240" w:lineRule="auto"/>
              <w:rPr>
                <w:ins w:id="13393" w:author="Arjan" w:date="2014-11-11T21:37:00Z"/>
                <w:rFonts w:ascii="Arial" w:eastAsia="Times New Roman" w:hAnsi="Arial" w:cs="Arial"/>
                <w:color w:val="000000"/>
                <w:sz w:val="20"/>
                <w:szCs w:val="20"/>
              </w:rPr>
            </w:pPr>
          </w:p>
        </w:tc>
      </w:tr>
      <w:tr w:rsidR="00A044C0" w:rsidRPr="00CD63CD" w14:paraId="2420EEA4" w14:textId="77777777" w:rsidTr="00A044C0">
        <w:trPr>
          <w:trHeight w:val="232"/>
          <w:ins w:id="13394" w:author="Arjan" w:date="2014-11-11T21:37:00Z"/>
        </w:trPr>
        <w:tc>
          <w:tcPr>
            <w:tcW w:w="3780" w:type="dxa"/>
            <w:tcBorders>
              <w:top w:val="nil"/>
              <w:left w:val="nil"/>
              <w:bottom w:val="nil"/>
              <w:right w:val="nil"/>
            </w:tcBorders>
          </w:tcPr>
          <w:p w14:paraId="65EA605E" w14:textId="77777777" w:rsidR="00A044C0" w:rsidRPr="00CD63CD" w:rsidRDefault="00A044C0" w:rsidP="00A044C0">
            <w:pPr>
              <w:autoSpaceDE w:val="0"/>
              <w:autoSpaceDN w:val="0"/>
              <w:adjustRightInd w:val="0"/>
              <w:spacing w:after="0" w:line="240" w:lineRule="auto"/>
              <w:rPr>
                <w:ins w:id="13395" w:author="Arjan" w:date="2014-11-11T21:37:00Z"/>
                <w:rFonts w:ascii="Arial" w:eastAsia="Times New Roman" w:hAnsi="Arial" w:cs="Arial"/>
                <w:color w:val="000000"/>
                <w:sz w:val="20"/>
                <w:szCs w:val="20"/>
              </w:rPr>
            </w:pPr>
            <w:ins w:id="13396" w:author="Arjan" w:date="2014-11-11T21:37:00Z">
              <w:r w:rsidRPr="00CD63C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14:paraId="6B7FE27E" w14:textId="77777777" w:rsidR="00A044C0" w:rsidRPr="00CD63CD" w:rsidRDefault="00A044C0" w:rsidP="00A044C0">
            <w:pPr>
              <w:autoSpaceDE w:val="0"/>
              <w:autoSpaceDN w:val="0"/>
              <w:adjustRightInd w:val="0"/>
              <w:spacing w:after="0" w:line="240" w:lineRule="auto"/>
              <w:rPr>
                <w:ins w:id="13397" w:author="Arjan" w:date="2014-11-11T21:37:00Z"/>
                <w:rFonts w:ascii="Arial" w:eastAsia="Times New Roman" w:hAnsi="Arial" w:cs="Arial"/>
                <w:color w:val="000000"/>
                <w:sz w:val="20"/>
                <w:szCs w:val="20"/>
              </w:rPr>
            </w:pPr>
            <w:ins w:id="13398" w:author="Arjan" w:date="2014-11-11T21:37:00Z">
              <w:r>
                <w:rPr>
                  <w:rFonts w:ascii="Arial" w:eastAsia="Times New Roman" w:hAnsi="Arial" w:cs="Arial"/>
                  <w:color w:val="000000"/>
                  <w:sz w:val="20"/>
                  <w:szCs w:val="20"/>
                </w:rPr>
                <w:t>ZTC</w:t>
              </w:r>
            </w:ins>
          </w:p>
        </w:tc>
      </w:tr>
      <w:tr w:rsidR="00A044C0" w:rsidRPr="00CD63CD" w14:paraId="59F21D48" w14:textId="77777777" w:rsidTr="00A044C0">
        <w:trPr>
          <w:trHeight w:val="232"/>
          <w:ins w:id="13399" w:author="Arjan" w:date="2014-11-11T21:37:00Z"/>
        </w:trPr>
        <w:tc>
          <w:tcPr>
            <w:tcW w:w="3780" w:type="dxa"/>
            <w:tcBorders>
              <w:top w:val="nil"/>
              <w:left w:val="nil"/>
              <w:bottom w:val="nil"/>
              <w:right w:val="nil"/>
            </w:tcBorders>
          </w:tcPr>
          <w:p w14:paraId="1E6FCE97" w14:textId="77777777" w:rsidR="00A044C0" w:rsidRPr="00CD63CD" w:rsidRDefault="00A044C0" w:rsidP="00A044C0">
            <w:pPr>
              <w:autoSpaceDE w:val="0"/>
              <w:autoSpaceDN w:val="0"/>
              <w:adjustRightInd w:val="0"/>
              <w:spacing w:after="0" w:line="240" w:lineRule="auto"/>
              <w:rPr>
                <w:ins w:id="13400"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4255357F" w14:textId="77777777" w:rsidR="00A044C0" w:rsidRPr="00CD63CD" w:rsidRDefault="00A044C0" w:rsidP="00A044C0">
            <w:pPr>
              <w:autoSpaceDE w:val="0"/>
              <w:autoSpaceDN w:val="0"/>
              <w:adjustRightInd w:val="0"/>
              <w:spacing w:after="0" w:line="240" w:lineRule="auto"/>
              <w:rPr>
                <w:ins w:id="13401" w:author="Arjan" w:date="2014-11-11T21:37:00Z"/>
                <w:rFonts w:ascii="Arial" w:eastAsia="Times New Roman" w:hAnsi="Arial" w:cs="Arial"/>
                <w:color w:val="000000"/>
                <w:sz w:val="20"/>
                <w:szCs w:val="20"/>
              </w:rPr>
            </w:pPr>
          </w:p>
        </w:tc>
      </w:tr>
      <w:tr w:rsidR="00A044C0" w:rsidRPr="00CD63CD" w14:paraId="54A16B12" w14:textId="77777777" w:rsidTr="00A044C0">
        <w:trPr>
          <w:trHeight w:val="232"/>
          <w:ins w:id="13402" w:author="Arjan" w:date="2014-11-11T21:37:00Z"/>
        </w:trPr>
        <w:tc>
          <w:tcPr>
            <w:tcW w:w="3780" w:type="dxa"/>
            <w:tcBorders>
              <w:top w:val="nil"/>
              <w:left w:val="nil"/>
              <w:bottom w:val="nil"/>
              <w:right w:val="nil"/>
            </w:tcBorders>
          </w:tcPr>
          <w:p w14:paraId="385A2C52" w14:textId="77777777" w:rsidR="00A044C0" w:rsidRPr="00CD63CD" w:rsidRDefault="00A044C0" w:rsidP="00A044C0">
            <w:pPr>
              <w:autoSpaceDE w:val="0"/>
              <w:autoSpaceDN w:val="0"/>
              <w:adjustRightInd w:val="0"/>
              <w:spacing w:after="0" w:line="240" w:lineRule="auto"/>
              <w:rPr>
                <w:ins w:id="13403" w:author="Arjan" w:date="2014-11-11T21:37:00Z"/>
                <w:rFonts w:ascii="Arial" w:eastAsia="Times New Roman" w:hAnsi="Arial" w:cs="Arial"/>
                <w:color w:val="000000"/>
                <w:sz w:val="20"/>
                <w:szCs w:val="20"/>
              </w:rPr>
            </w:pPr>
            <w:ins w:id="13404" w:author="Arjan" w:date="2014-11-11T21:37:00Z">
              <w:r w:rsidRPr="00CD63C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14:paraId="76632578" w14:textId="77777777" w:rsidR="00A044C0" w:rsidRPr="00CD63CD" w:rsidRDefault="00A044C0" w:rsidP="00A044C0">
            <w:pPr>
              <w:autoSpaceDE w:val="0"/>
              <w:autoSpaceDN w:val="0"/>
              <w:adjustRightInd w:val="0"/>
              <w:spacing w:after="0" w:line="240" w:lineRule="auto"/>
              <w:rPr>
                <w:ins w:id="13405" w:author="Arjan" w:date="2014-11-11T21:37:00Z"/>
                <w:rFonts w:ascii="Arial" w:eastAsia="Times New Roman" w:hAnsi="Arial" w:cs="Arial"/>
                <w:color w:val="000000"/>
                <w:sz w:val="20"/>
                <w:szCs w:val="20"/>
              </w:rPr>
            </w:pPr>
          </w:p>
        </w:tc>
      </w:tr>
      <w:tr w:rsidR="00A044C0" w:rsidRPr="00CD63CD" w14:paraId="0A9C86ED" w14:textId="77777777" w:rsidTr="00A044C0">
        <w:trPr>
          <w:trHeight w:val="232"/>
          <w:ins w:id="13406" w:author="Arjan" w:date="2014-11-11T21:37:00Z"/>
        </w:trPr>
        <w:tc>
          <w:tcPr>
            <w:tcW w:w="3780" w:type="dxa"/>
            <w:tcBorders>
              <w:top w:val="nil"/>
              <w:left w:val="nil"/>
              <w:bottom w:val="nil"/>
              <w:right w:val="nil"/>
            </w:tcBorders>
          </w:tcPr>
          <w:p w14:paraId="4F9582C1" w14:textId="77777777" w:rsidR="00A044C0" w:rsidRPr="00CD63CD" w:rsidRDefault="00A044C0" w:rsidP="00A044C0">
            <w:pPr>
              <w:autoSpaceDE w:val="0"/>
              <w:autoSpaceDN w:val="0"/>
              <w:adjustRightInd w:val="0"/>
              <w:spacing w:after="0" w:line="240" w:lineRule="auto"/>
              <w:rPr>
                <w:ins w:id="13407"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35C61190" w14:textId="77777777" w:rsidR="00A044C0" w:rsidRPr="00CD63CD" w:rsidRDefault="00A044C0" w:rsidP="00A044C0">
            <w:pPr>
              <w:autoSpaceDE w:val="0"/>
              <w:autoSpaceDN w:val="0"/>
              <w:adjustRightInd w:val="0"/>
              <w:spacing w:after="0" w:line="240" w:lineRule="auto"/>
              <w:rPr>
                <w:ins w:id="13408" w:author="Arjan" w:date="2014-11-11T21:37:00Z"/>
                <w:rFonts w:ascii="Arial" w:eastAsia="Times New Roman" w:hAnsi="Arial" w:cs="Arial"/>
                <w:color w:val="000000"/>
                <w:sz w:val="20"/>
                <w:szCs w:val="20"/>
              </w:rPr>
            </w:pPr>
          </w:p>
        </w:tc>
      </w:tr>
      <w:tr w:rsidR="00A044C0" w:rsidRPr="00CD63CD" w14:paraId="1F1B249E" w14:textId="77777777" w:rsidTr="00A044C0">
        <w:trPr>
          <w:trHeight w:val="232"/>
          <w:ins w:id="13409" w:author="Arjan" w:date="2014-11-11T21:37:00Z"/>
        </w:trPr>
        <w:tc>
          <w:tcPr>
            <w:tcW w:w="3780" w:type="dxa"/>
            <w:tcBorders>
              <w:top w:val="nil"/>
              <w:left w:val="nil"/>
              <w:bottom w:val="nil"/>
              <w:right w:val="nil"/>
            </w:tcBorders>
          </w:tcPr>
          <w:p w14:paraId="31F0DBC2" w14:textId="77777777" w:rsidR="00A044C0" w:rsidRPr="00CD63CD" w:rsidRDefault="00A044C0" w:rsidP="00A044C0">
            <w:pPr>
              <w:autoSpaceDE w:val="0"/>
              <w:autoSpaceDN w:val="0"/>
              <w:adjustRightInd w:val="0"/>
              <w:spacing w:after="0" w:line="240" w:lineRule="auto"/>
              <w:rPr>
                <w:ins w:id="13410" w:author="Arjan" w:date="2014-11-11T21:37:00Z"/>
                <w:rFonts w:ascii="Arial" w:eastAsia="Times New Roman" w:hAnsi="Arial" w:cs="Arial"/>
                <w:color w:val="000000"/>
                <w:sz w:val="20"/>
                <w:szCs w:val="20"/>
              </w:rPr>
            </w:pPr>
            <w:ins w:id="13411" w:author="Arjan" w:date="2014-11-11T21:37:00Z">
              <w:r w:rsidRPr="00CD63C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14:paraId="002B7B05" w14:textId="77777777" w:rsidR="00A044C0" w:rsidRPr="00CD63CD" w:rsidRDefault="00A044C0" w:rsidP="00A044C0">
            <w:pPr>
              <w:autoSpaceDE w:val="0"/>
              <w:autoSpaceDN w:val="0"/>
              <w:adjustRightInd w:val="0"/>
              <w:spacing w:after="0" w:line="240" w:lineRule="auto"/>
              <w:rPr>
                <w:ins w:id="13412" w:author="Arjan" w:date="2014-11-11T21:37:00Z"/>
                <w:rFonts w:ascii="Arial" w:eastAsia="Times New Roman" w:hAnsi="Arial" w:cs="Arial"/>
                <w:color w:val="000000"/>
                <w:sz w:val="20"/>
                <w:szCs w:val="20"/>
              </w:rPr>
            </w:pPr>
            <w:ins w:id="13413" w:author="Arjan" w:date="2014-11-11T21:37:00Z">
              <w:r>
                <w:rPr>
                  <w:rFonts w:ascii="Arial" w:hAnsi="Arial" w:cs="Arial"/>
                  <w:sz w:val="20"/>
                  <w:szCs w:val="20"/>
                  <w:lang w:val="en-AU"/>
                </w:rPr>
                <w:t>e</w:t>
              </w:r>
              <w:r w:rsidRPr="00910F00">
                <w:rPr>
                  <w:rFonts w:ascii="Arial" w:hAnsi="Arial" w:cs="Arial"/>
                  <w:sz w:val="20"/>
                  <w:szCs w:val="20"/>
                  <w:lang w:val="en-AU"/>
                </w:rPr>
                <w:t>enheid</w:t>
              </w:r>
            </w:ins>
          </w:p>
        </w:tc>
      </w:tr>
      <w:tr w:rsidR="00A044C0" w:rsidRPr="00CD63CD" w14:paraId="54B61C85" w14:textId="77777777" w:rsidTr="00A044C0">
        <w:trPr>
          <w:trHeight w:val="232"/>
          <w:ins w:id="13414" w:author="Arjan" w:date="2014-11-11T21:37:00Z"/>
        </w:trPr>
        <w:tc>
          <w:tcPr>
            <w:tcW w:w="3780" w:type="dxa"/>
            <w:tcBorders>
              <w:top w:val="nil"/>
              <w:left w:val="nil"/>
              <w:bottom w:val="nil"/>
              <w:right w:val="nil"/>
            </w:tcBorders>
          </w:tcPr>
          <w:p w14:paraId="6F5884E8" w14:textId="77777777" w:rsidR="00A044C0" w:rsidRPr="00CD63CD" w:rsidRDefault="00A044C0" w:rsidP="00A044C0">
            <w:pPr>
              <w:autoSpaceDE w:val="0"/>
              <w:autoSpaceDN w:val="0"/>
              <w:adjustRightInd w:val="0"/>
              <w:spacing w:after="0" w:line="240" w:lineRule="auto"/>
              <w:rPr>
                <w:ins w:id="13415"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31EFB9C2" w14:textId="77777777" w:rsidR="00A044C0" w:rsidRPr="00CD63CD" w:rsidRDefault="00A044C0" w:rsidP="00A044C0">
            <w:pPr>
              <w:autoSpaceDE w:val="0"/>
              <w:autoSpaceDN w:val="0"/>
              <w:adjustRightInd w:val="0"/>
              <w:spacing w:after="0" w:line="240" w:lineRule="auto"/>
              <w:rPr>
                <w:ins w:id="13416" w:author="Arjan" w:date="2014-11-11T21:37:00Z"/>
                <w:rFonts w:ascii="Arial" w:eastAsia="Times New Roman" w:hAnsi="Arial" w:cs="Arial"/>
                <w:color w:val="000000"/>
                <w:sz w:val="20"/>
                <w:szCs w:val="20"/>
              </w:rPr>
            </w:pPr>
          </w:p>
        </w:tc>
      </w:tr>
      <w:tr w:rsidR="00A044C0" w:rsidRPr="005C14BE" w14:paraId="36721D35" w14:textId="77777777" w:rsidTr="00A044C0">
        <w:trPr>
          <w:trHeight w:val="232"/>
          <w:ins w:id="13417" w:author="Arjan" w:date="2014-11-11T21:37:00Z"/>
        </w:trPr>
        <w:tc>
          <w:tcPr>
            <w:tcW w:w="3780" w:type="dxa"/>
            <w:tcBorders>
              <w:top w:val="nil"/>
              <w:left w:val="nil"/>
              <w:bottom w:val="nil"/>
              <w:right w:val="nil"/>
            </w:tcBorders>
          </w:tcPr>
          <w:p w14:paraId="6970FA5F" w14:textId="77777777" w:rsidR="00A044C0" w:rsidRPr="00CD63CD" w:rsidRDefault="00A044C0" w:rsidP="00A044C0">
            <w:pPr>
              <w:autoSpaceDE w:val="0"/>
              <w:autoSpaceDN w:val="0"/>
              <w:adjustRightInd w:val="0"/>
              <w:spacing w:after="0" w:line="240" w:lineRule="auto"/>
              <w:rPr>
                <w:ins w:id="13418" w:author="Arjan" w:date="2014-11-11T21:37:00Z"/>
                <w:rFonts w:ascii="Arial" w:eastAsia="Times New Roman" w:hAnsi="Arial" w:cs="Arial"/>
                <w:color w:val="000000"/>
                <w:sz w:val="20"/>
                <w:szCs w:val="20"/>
              </w:rPr>
            </w:pPr>
            <w:ins w:id="13419" w:author="Arjan" w:date="2014-11-11T21:37:00Z">
              <w:r w:rsidRPr="00CD63C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14:paraId="2E420978" w14:textId="77777777" w:rsidR="00A044C0" w:rsidRPr="00DD0F4F" w:rsidRDefault="00A044C0" w:rsidP="00A044C0">
            <w:pPr>
              <w:autoSpaceDE w:val="0"/>
              <w:autoSpaceDN w:val="0"/>
              <w:adjustRightInd w:val="0"/>
              <w:spacing w:after="0" w:line="240" w:lineRule="auto"/>
              <w:rPr>
                <w:ins w:id="13420" w:author="Arjan" w:date="2014-11-11T21:37:00Z"/>
                <w:rFonts w:ascii="Arial" w:eastAsia="Times New Roman" w:hAnsi="Arial" w:cs="Arial"/>
                <w:color w:val="000000"/>
                <w:sz w:val="20"/>
                <w:szCs w:val="20"/>
                <w:lang w:val="nl-NL"/>
              </w:rPr>
            </w:pPr>
            <w:ins w:id="13421" w:author="Arjan" w:date="2014-11-11T21:37:00Z">
              <w:r>
                <w:rPr>
                  <w:rFonts w:ascii="Arial" w:eastAsia="Times New Roman" w:hAnsi="Arial" w:cs="Arial"/>
                  <w:color w:val="000000"/>
                  <w:sz w:val="20"/>
                  <w:szCs w:val="20"/>
                  <w:lang w:val="nl-NL"/>
                </w:rPr>
                <w:t xml:space="preserve">De tijdseenheid waarin de </w:t>
              </w:r>
            </w:ins>
            <w:ins w:id="13422" w:author="Arjan" w:date="2014-11-11T21:38:00Z">
              <w:r>
                <w:rPr>
                  <w:rFonts w:ascii="Arial" w:eastAsia="Times New Roman" w:hAnsi="Arial" w:cs="Arial"/>
                  <w:color w:val="000000"/>
                  <w:sz w:val="20"/>
                  <w:szCs w:val="20"/>
                  <w:lang w:val="nl-NL"/>
                </w:rPr>
                <w:t>termijn</w:t>
              </w:r>
            </w:ins>
            <w:ins w:id="13423" w:author="Arjan" w:date="2014-11-11T21:37:00Z">
              <w:r>
                <w:rPr>
                  <w:rFonts w:ascii="Arial" w:eastAsia="Times New Roman" w:hAnsi="Arial" w:cs="Arial"/>
                  <w:color w:val="000000"/>
                  <w:sz w:val="20"/>
                  <w:szCs w:val="20"/>
                  <w:lang w:val="nl-NL"/>
                </w:rPr>
                <w:t xml:space="preserve"> van de </w:t>
              </w:r>
            </w:ins>
            <w:ins w:id="13424" w:author="Arjan" w:date="2014-11-11T21:38:00Z">
              <w:r>
                <w:rPr>
                  <w:rFonts w:ascii="Arial" w:eastAsia="Times New Roman" w:hAnsi="Arial" w:cs="Arial"/>
                  <w:color w:val="000000"/>
                  <w:sz w:val="20"/>
                  <w:szCs w:val="20"/>
                  <w:lang w:val="nl-NL"/>
                </w:rPr>
                <w:t>servicenorm</w:t>
              </w:r>
            </w:ins>
            <w:ins w:id="13425" w:author="Arjan" w:date="2014-11-11T21:37:00Z">
              <w:r>
                <w:rPr>
                  <w:rFonts w:ascii="Arial" w:eastAsia="Times New Roman" w:hAnsi="Arial" w:cs="Arial"/>
                  <w:color w:val="000000"/>
                  <w:sz w:val="20"/>
                  <w:szCs w:val="20"/>
                  <w:lang w:val="nl-NL"/>
                </w:rPr>
                <w:t xml:space="preserve"> is uitgedrukt.</w:t>
              </w:r>
            </w:ins>
          </w:p>
        </w:tc>
      </w:tr>
      <w:tr w:rsidR="00A044C0" w:rsidRPr="005C14BE" w14:paraId="02930F46" w14:textId="77777777" w:rsidTr="00A044C0">
        <w:trPr>
          <w:trHeight w:val="232"/>
          <w:ins w:id="13426" w:author="Arjan" w:date="2014-11-11T21:37:00Z"/>
        </w:trPr>
        <w:tc>
          <w:tcPr>
            <w:tcW w:w="3780" w:type="dxa"/>
            <w:tcBorders>
              <w:top w:val="nil"/>
              <w:left w:val="nil"/>
              <w:bottom w:val="nil"/>
              <w:right w:val="nil"/>
            </w:tcBorders>
          </w:tcPr>
          <w:p w14:paraId="52D74136" w14:textId="77777777" w:rsidR="00A044C0" w:rsidRPr="00DD0F4F" w:rsidRDefault="00A044C0" w:rsidP="00A044C0">
            <w:pPr>
              <w:autoSpaceDE w:val="0"/>
              <w:autoSpaceDN w:val="0"/>
              <w:adjustRightInd w:val="0"/>
              <w:spacing w:after="0" w:line="240" w:lineRule="auto"/>
              <w:rPr>
                <w:ins w:id="13427" w:author="Arjan" w:date="2014-11-11T21:37: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26ED8EFC" w14:textId="77777777" w:rsidR="00A044C0" w:rsidRPr="00DD0F4F" w:rsidRDefault="00A044C0" w:rsidP="00A044C0">
            <w:pPr>
              <w:autoSpaceDE w:val="0"/>
              <w:autoSpaceDN w:val="0"/>
              <w:adjustRightInd w:val="0"/>
              <w:spacing w:after="0" w:line="240" w:lineRule="auto"/>
              <w:rPr>
                <w:ins w:id="13428" w:author="Arjan" w:date="2014-11-11T21:37:00Z"/>
                <w:rFonts w:ascii="Arial" w:eastAsia="Times New Roman" w:hAnsi="Arial" w:cs="Arial"/>
                <w:color w:val="000000"/>
                <w:sz w:val="20"/>
                <w:szCs w:val="20"/>
                <w:lang w:val="nl-NL"/>
              </w:rPr>
            </w:pPr>
          </w:p>
        </w:tc>
      </w:tr>
      <w:tr w:rsidR="00A044C0" w:rsidRPr="00CD63CD" w14:paraId="2C1CA9CE" w14:textId="77777777" w:rsidTr="00A044C0">
        <w:trPr>
          <w:trHeight w:val="232"/>
          <w:ins w:id="13429" w:author="Arjan" w:date="2014-11-11T21:37:00Z"/>
        </w:trPr>
        <w:tc>
          <w:tcPr>
            <w:tcW w:w="3780" w:type="dxa"/>
            <w:tcBorders>
              <w:top w:val="nil"/>
              <w:left w:val="nil"/>
              <w:bottom w:val="nil"/>
              <w:right w:val="nil"/>
            </w:tcBorders>
          </w:tcPr>
          <w:p w14:paraId="5EBDACF8" w14:textId="77777777" w:rsidR="00A044C0" w:rsidRPr="00CD63CD" w:rsidRDefault="00A044C0" w:rsidP="00A044C0">
            <w:pPr>
              <w:autoSpaceDE w:val="0"/>
              <w:autoSpaceDN w:val="0"/>
              <w:adjustRightInd w:val="0"/>
              <w:spacing w:after="0" w:line="240" w:lineRule="auto"/>
              <w:rPr>
                <w:ins w:id="13430" w:author="Arjan" w:date="2014-11-11T21:37:00Z"/>
                <w:rFonts w:ascii="Arial" w:eastAsia="Times New Roman" w:hAnsi="Arial" w:cs="Arial"/>
                <w:color w:val="000000"/>
                <w:sz w:val="20"/>
                <w:szCs w:val="20"/>
              </w:rPr>
            </w:pPr>
            <w:ins w:id="13431" w:author="Arjan" w:date="2014-11-11T21:37:00Z">
              <w:r w:rsidRPr="00CD63C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14:paraId="2DA19D4F" w14:textId="77777777" w:rsidR="00A044C0" w:rsidRPr="00CD63CD" w:rsidRDefault="00A044C0" w:rsidP="00A044C0">
            <w:pPr>
              <w:autoSpaceDE w:val="0"/>
              <w:autoSpaceDN w:val="0"/>
              <w:adjustRightInd w:val="0"/>
              <w:spacing w:after="0" w:line="240" w:lineRule="auto"/>
              <w:rPr>
                <w:ins w:id="13432" w:author="Arjan" w:date="2014-11-11T21:37:00Z"/>
                <w:rFonts w:ascii="Arial" w:eastAsia="Times New Roman" w:hAnsi="Arial" w:cs="Arial"/>
                <w:color w:val="000000"/>
                <w:sz w:val="20"/>
                <w:szCs w:val="20"/>
              </w:rPr>
            </w:pPr>
            <w:ins w:id="13433" w:author="Arjan" w:date="2014-11-11T21:37:00Z">
              <w:r>
                <w:rPr>
                  <w:rFonts w:ascii="Arial" w:eastAsia="Times New Roman" w:hAnsi="Arial" w:cs="Arial"/>
                  <w:color w:val="000000"/>
                  <w:sz w:val="20"/>
                  <w:szCs w:val="20"/>
                </w:rPr>
                <w:t>ZTC</w:t>
              </w:r>
              <w:r w:rsidRPr="00717312">
                <w:rPr>
                  <w:rFonts w:ascii="Arial" w:eastAsia="Times New Roman" w:hAnsi="Arial" w:cs="Arial"/>
                  <w:color w:val="000000"/>
                  <w:sz w:val="20"/>
                  <w:szCs w:val="20"/>
                </w:rPr>
                <w:t xml:space="preserve"> </w:t>
              </w:r>
            </w:ins>
          </w:p>
        </w:tc>
      </w:tr>
      <w:tr w:rsidR="00A044C0" w:rsidRPr="00CD63CD" w14:paraId="53D4E0B7" w14:textId="77777777" w:rsidTr="00A044C0">
        <w:trPr>
          <w:trHeight w:val="232"/>
          <w:ins w:id="13434" w:author="Arjan" w:date="2014-11-11T21:37:00Z"/>
        </w:trPr>
        <w:tc>
          <w:tcPr>
            <w:tcW w:w="3780" w:type="dxa"/>
            <w:tcBorders>
              <w:top w:val="nil"/>
              <w:left w:val="nil"/>
              <w:bottom w:val="nil"/>
              <w:right w:val="nil"/>
            </w:tcBorders>
          </w:tcPr>
          <w:p w14:paraId="62AB0FF6" w14:textId="77777777" w:rsidR="00A044C0" w:rsidRPr="00CD63CD" w:rsidRDefault="00A044C0" w:rsidP="00A044C0">
            <w:pPr>
              <w:autoSpaceDE w:val="0"/>
              <w:autoSpaceDN w:val="0"/>
              <w:adjustRightInd w:val="0"/>
              <w:spacing w:after="0" w:line="240" w:lineRule="auto"/>
              <w:rPr>
                <w:ins w:id="13435"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57903F2F" w14:textId="77777777" w:rsidR="00A044C0" w:rsidRPr="00CD63CD" w:rsidRDefault="00A044C0" w:rsidP="00A044C0">
            <w:pPr>
              <w:autoSpaceDE w:val="0"/>
              <w:autoSpaceDN w:val="0"/>
              <w:adjustRightInd w:val="0"/>
              <w:spacing w:after="0" w:line="240" w:lineRule="auto"/>
              <w:rPr>
                <w:ins w:id="13436" w:author="Arjan" w:date="2014-11-11T21:37:00Z"/>
                <w:rFonts w:ascii="Arial" w:eastAsia="Times New Roman" w:hAnsi="Arial" w:cs="Arial"/>
                <w:color w:val="000000"/>
                <w:sz w:val="20"/>
                <w:szCs w:val="20"/>
              </w:rPr>
            </w:pPr>
          </w:p>
        </w:tc>
      </w:tr>
      <w:tr w:rsidR="00A044C0" w:rsidRPr="00CD63CD" w14:paraId="370DA649" w14:textId="77777777" w:rsidTr="00A044C0">
        <w:trPr>
          <w:trHeight w:val="232"/>
          <w:ins w:id="13437" w:author="Arjan" w:date="2014-11-11T21:37:00Z"/>
        </w:trPr>
        <w:tc>
          <w:tcPr>
            <w:tcW w:w="3780" w:type="dxa"/>
            <w:tcBorders>
              <w:top w:val="nil"/>
              <w:left w:val="nil"/>
              <w:bottom w:val="nil"/>
              <w:right w:val="nil"/>
            </w:tcBorders>
          </w:tcPr>
          <w:p w14:paraId="28BDA2E0" w14:textId="77777777" w:rsidR="00A044C0" w:rsidRPr="00CD63CD" w:rsidRDefault="00A044C0" w:rsidP="00A044C0">
            <w:pPr>
              <w:autoSpaceDE w:val="0"/>
              <w:autoSpaceDN w:val="0"/>
              <w:adjustRightInd w:val="0"/>
              <w:spacing w:after="0" w:line="240" w:lineRule="auto"/>
              <w:rPr>
                <w:ins w:id="13438" w:author="Arjan" w:date="2014-11-11T21:37:00Z"/>
                <w:rFonts w:ascii="Arial" w:eastAsia="Times New Roman" w:hAnsi="Arial" w:cs="Arial"/>
                <w:color w:val="000000"/>
                <w:sz w:val="20"/>
                <w:szCs w:val="20"/>
              </w:rPr>
            </w:pPr>
            <w:ins w:id="13439" w:author="Arjan" w:date="2014-11-11T21:37:00Z">
              <w:r w:rsidRPr="00CD63C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14:paraId="0E1E2F6A" w14:textId="77777777" w:rsidR="00A044C0" w:rsidRPr="00CD63CD" w:rsidRDefault="00A044C0" w:rsidP="00A044C0">
            <w:pPr>
              <w:autoSpaceDE w:val="0"/>
              <w:autoSpaceDN w:val="0"/>
              <w:adjustRightInd w:val="0"/>
              <w:spacing w:after="0" w:line="240" w:lineRule="auto"/>
              <w:rPr>
                <w:ins w:id="13440" w:author="Arjan" w:date="2014-11-11T21:37:00Z"/>
                <w:rFonts w:ascii="Arial" w:eastAsia="Times New Roman" w:hAnsi="Arial" w:cs="Arial"/>
                <w:color w:val="000000"/>
                <w:sz w:val="20"/>
                <w:szCs w:val="20"/>
              </w:rPr>
            </w:pPr>
            <w:ins w:id="13441" w:author="Arjan" w:date="2014-11-11T21:37:00Z">
              <w:r w:rsidRPr="00717312">
                <w:rPr>
                  <w:rFonts w:ascii="Arial" w:eastAsia="Times New Roman" w:hAnsi="Arial" w:cs="Arial"/>
                  <w:color w:val="000000"/>
                  <w:sz w:val="20"/>
                  <w:szCs w:val="20"/>
                </w:rPr>
                <w:t>1-</w:t>
              </w:r>
              <w:r>
                <w:rPr>
                  <w:rFonts w:ascii="Arial" w:eastAsia="Times New Roman" w:hAnsi="Arial" w:cs="Arial"/>
                  <w:color w:val="000000"/>
                  <w:sz w:val="20"/>
                  <w:szCs w:val="20"/>
                </w:rPr>
                <w:t>11</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ins>
          </w:p>
        </w:tc>
      </w:tr>
      <w:tr w:rsidR="00A044C0" w:rsidRPr="00CD63CD" w14:paraId="366F2139" w14:textId="77777777" w:rsidTr="00A044C0">
        <w:trPr>
          <w:trHeight w:val="232"/>
          <w:ins w:id="13442" w:author="Arjan" w:date="2014-11-11T21:37:00Z"/>
        </w:trPr>
        <w:tc>
          <w:tcPr>
            <w:tcW w:w="3780" w:type="dxa"/>
            <w:tcBorders>
              <w:top w:val="nil"/>
              <w:left w:val="nil"/>
              <w:bottom w:val="nil"/>
              <w:right w:val="nil"/>
            </w:tcBorders>
          </w:tcPr>
          <w:p w14:paraId="21B121E0" w14:textId="77777777" w:rsidR="00A044C0" w:rsidRPr="00CD63CD" w:rsidRDefault="00A044C0" w:rsidP="00A044C0">
            <w:pPr>
              <w:autoSpaceDE w:val="0"/>
              <w:autoSpaceDN w:val="0"/>
              <w:adjustRightInd w:val="0"/>
              <w:spacing w:after="0" w:line="240" w:lineRule="auto"/>
              <w:rPr>
                <w:ins w:id="13443"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236D62AC" w14:textId="77777777" w:rsidR="00A044C0" w:rsidRPr="00CD63CD" w:rsidRDefault="00A044C0" w:rsidP="00A044C0">
            <w:pPr>
              <w:autoSpaceDE w:val="0"/>
              <w:autoSpaceDN w:val="0"/>
              <w:adjustRightInd w:val="0"/>
              <w:spacing w:after="0" w:line="240" w:lineRule="auto"/>
              <w:rPr>
                <w:ins w:id="13444" w:author="Arjan" w:date="2014-11-11T21:37:00Z"/>
                <w:rFonts w:ascii="Arial" w:eastAsia="Times New Roman" w:hAnsi="Arial" w:cs="Arial"/>
                <w:color w:val="000000"/>
                <w:sz w:val="20"/>
                <w:szCs w:val="20"/>
              </w:rPr>
            </w:pPr>
          </w:p>
        </w:tc>
      </w:tr>
      <w:tr w:rsidR="00A044C0" w:rsidRPr="005C14BE" w14:paraId="7176434B" w14:textId="77777777" w:rsidTr="00A044C0">
        <w:trPr>
          <w:trHeight w:val="232"/>
          <w:ins w:id="13445" w:author="Arjan" w:date="2014-11-11T21:37:00Z"/>
        </w:trPr>
        <w:tc>
          <w:tcPr>
            <w:tcW w:w="3780" w:type="dxa"/>
            <w:tcBorders>
              <w:top w:val="nil"/>
              <w:left w:val="nil"/>
              <w:bottom w:val="nil"/>
              <w:right w:val="nil"/>
            </w:tcBorders>
          </w:tcPr>
          <w:p w14:paraId="605A5F26" w14:textId="77777777" w:rsidR="00A044C0" w:rsidRPr="00CD63CD" w:rsidRDefault="00A044C0" w:rsidP="00A044C0">
            <w:pPr>
              <w:autoSpaceDE w:val="0"/>
              <w:autoSpaceDN w:val="0"/>
              <w:adjustRightInd w:val="0"/>
              <w:spacing w:after="0" w:line="240" w:lineRule="auto"/>
              <w:rPr>
                <w:ins w:id="13446" w:author="Arjan" w:date="2014-11-11T21:37:00Z"/>
                <w:rFonts w:ascii="Arial" w:eastAsia="Times New Roman" w:hAnsi="Arial" w:cs="Arial"/>
                <w:color w:val="000000"/>
                <w:sz w:val="20"/>
                <w:szCs w:val="20"/>
              </w:rPr>
            </w:pPr>
            <w:ins w:id="13447" w:author="Arjan" w:date="2014-11-11T21:37:00Z">
              <w:r w:rsidRPr="00CD63C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14:paraId="06010DAC" w14:textId="77777777" w:rsidR="00A044C0" w:rsidRPr="00DD0F4F" w:rsidRDefault="00A044C0" w:rsidP="00A044C0">
            <w:pPr>
              <w:autoSpaceDE w:val="0"/>
              <w:autoSpaceDN w:val="0"/>
              <w:adjustRightInd w:val="0"/>
              <w:spacing w:after="0" w:line="240" w:lineRule="auto"/>
              <w:rPr>
                <w:ins w:id="13448" w:author="Arjan" w:date="2014-11-11T21:37:00Z"/>
                <w:rFonts w:ascii="Arial" w:eastAsia="Times New Roman" w:hAnsi="Arial" w:cs="Arial"/>
                <w:color w:val="000000"/>
                <w:sz w:val="20"/>
                <w:szCs w:val="20"/>
                <w:lang w:val="nl-NL"/>
              </w:rPr>
            </w:pPr>
            <w:ins w:id="13449" w:author="Arjan" w:date="2014-11-11T21:37:00Z">
              <w:r>
                <w:rPr>
                  <w:rFonts w:ascii="Arial" w:eastAsia="Times New Roman" w:hAnsi="Arial" w:cs="Arial"/>
                  <w:color w:val="000000"/>
                  <w:sz w:val="20"/>
                  <w:szCs w:val="20"/>
                  <w:lang w:val="nl-NL"/>
                </w:rPr>
                <w:t>Het betreft een subattribuutsoort van de groepattribuutsoort ‘</w:t>
              </w:r>
              <w:r w:rsidR="00DA5D93" w:rsidRPr="00BE10FF">
                <w:rPr>
                  <w:rFonts w:ascii="Arial" w:hAnsi="Arial" w:cs="Arial"/>
                  <w:szCs w:val="24"/>
                  <w:lang w:val="en-AU"/>
                </w:rPr>
                <w:fldChar w:fldCharType="begin" w:fldLock="1"/>
              </w:r>
              <w:r w:rsidRPr="005561F3">
                <w:rPr>
                  <w:rFonts w:ascii="Arial" w:hAnsi="Arial" w:cs="Arial"/>
                  <w:szCs w:val="24"/>
                  <w:lang w:val="nl-NL"/>
                </w:rPr>
                <w:instrText xml:space="preserve">MERGEFIELD </w:instrText>
              </w:r>
              <w:r w:rsidRPr="005561F3">
                <w:rPr>
                  <w:rFonts w:ascii="Calibri" w:hAnsi="Calibri" w:cs="Arial"/>
                  <w:color w:val="0F0F0F"/>
                  <w:szCs w:val="24"/>
                  <w:lang w:val="nl-NL"/>
                </w:rPr>
                <w:instrText>Att.Name</w:instrText>
              </w:r>
              <w:r w:rsidR="00DA5D93" w:rsidRPr="00BE10FF">
                <w:rPr>
                  <w:rFonts w:ascii="Arial" w:hAnsi="Arial" w:cs="Arial"/>
                  <w:szCs w:val="24"/>
                  <w:lang w:val="en-AU"/>
                </w:rPr>
                <w:fldChar w:fldCharType="separate"/>
              </w:r>
            </w:ins>
            <w:ins w:id="13450" w:author="Arjan" w:date="2014-11-11T21:38:00Z">
              <w:r w:rsidRPr="005561F3">
                <w:rPr>
                  <w:rFonts w:ascii="Calibri" w:hAnsi="Calibri" w:cs="Arial"/>
                  <w:color w:val="0F0F0F"/>
                  <w:szCs w:val="24"/>
                  <w:lang w:val="nl-NL"/>
                </w:rPr>
                <w:t>Service</w:t>
              </w:r>
            </w:ins>
            <w:ins w:id="13451" w:author="Arjan" w:date="2014-11-11T21:39:00Z">
              <w:r w:rsidRPr="005561F3">
                <w:rPr>
                  <w:rFonts w:ascii="Calibri" w:hAnsi="Calibri" w:cs="Arial"/>
                  <w:color w:val="0F0F0F"/>
                  <w:szCs w:val="24"/>
                  <w:lang w:val="nl-NL"/>
                </w:rPr>
                <w:t>n</w:t>
              </w:r>
            </w:ins>
            <w:ins w:id="13452" w:author="Arjan" w:date="2014-11-11T21:38:00Z">
              <w:r w:rsidRPr="005561F3">
                <w:rPr>
                  <w:rFonts w:ascii="Calibri" w:hAnsi="Calibri" w:cs="Arial"/>
                  <w:color w:val="0F0F0F"/>
                  <w:szCs w:val="24"/>
                  <w:lang w:val="nl-NL"/>
                </w:rPr>
                <w:t>orm</w:t>
              </w:r>
            </w:ins>
            <w:ins w:id="13453" w:author="Arjan" w:date="2014-11-11T21:37:00Z">
              <w:r w:rsidRPr="005561F3">
                <w:rPr>
                  <w:rFonts w:ascii="Calibri" w:hAnsi="Calibri" w:cs="Arial"/>
                  <w:color w:val="0F0F0F"/>
                  <w:szCs w:val="24"/>
                  <w:lang w:val="nl-NL"/>
                </w:rPr>
                <w:t xml:space="preserve"> behandeling</w:t>
              </w:r>
              <w:r w:rsidR="00DA5D93" w:rsidRPr="00BE10FF">
                <w:rPr>
                  <w:rFonts w:ascii="Arial" w:hAnsi="Arial" w:cs="Arial"/>
                  <w:szCs w:val="24"/>
                  <w:lang w:val="en-AU"/>
                </w:rPr>
                <w:fldChar w:fldCharType="end"/>
              </w:r>
              <w:r w:rsidRPr="005561F3">
                <w:rPr>
                  <w:rFonts w:ascii="Arial" w:hAnsi="Arial" w:cs="Arial"/>
                  <w:szCs w:val="24"/>
                  <w:lang w:val="nl-NL"/>
                </w:rPr>
                <w:t>’</w:t>
              </w:r>
            </w:ins>
          </w:p>
        </w:tc>
      </w:tr>
      <w:tr w:rsidR="00A044C0" w:rsidRPr="005C14BE" w14:paraId="3D0AB69C" w14:textId="77777777" w:rsidTr="00A044C0">
        <w:trPr>
          <w:trHeight w:val="232"/>
          <w:ins w:id="13454" w:author="Arjan" w:date="2014-11-11T21:37:00Z"/>
        </w:trPr>
        <w:tc>
          <w:tcPr>
            <w:tcW w:w="3780" w:type="dxa"/>
            <w:tcBorders>
              <w:top w:val="nil"/>
              <w:left w:val="nil"/>
              <w:bottom w:val="nil"/>
              <w:right w:val="nil"/>
            </w:tcBorders>
          </w:tcPr>
          <w:p w14:paraId="61007CD8" w14:textId="77777777" w:rsidR="00A044C0" w:rsidRPr="00DD0F4F" w:rsidRDefault="00A044C0" w:rsidP="00A044C0">
            <w:pPr>
              <w:autoSpaceDE w:val="0"/>
              <w:autoSpaceDN w:val="0"/>
              <w:adjustRightInd w:val="0"/>
              <w:spacing w:after="0" w:line="240" w:lineRule="auto"/>
              <w:rPr>
                <w:ins w:id="13455" w:author="Arjan" w:date="2014-11-11T21:37: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6AC25A2F" w14:textId="77777777" w:rsidR="00A044C0" w:rsidRPr="00DD0F4F" w:rsidRDefault="00A044C0" w:rsidP="00A044C0">
            <w:pPr>
              <w:autoSpaceDE w:val="0"/>
              <w:autoSpaceDN w:val="0"/>
              <w:adjustRightInd w:val="0"/>
              <w:spacing w:after="0" w:line="240" w:lineRule="auto"/>
              <w:rPr>
                <w:ins w:id="13456" w:author="Arjan" w:date="2014-11-11T21:37:00Z"/>
                <w:rFonts w:ascii="Arial" w:eastAsia="Times New Roman" w:hAnsi="Arial" w:cs="Arial"/>
                <w:color w:val="000000"/>
                <w:sz w:val="20"/>
                <w:szCs w:val="20"/>
                <w:lang w:val="nl-NL"/>
              </w:rPr>
            </w:pPr>
          </w:p>
        </w:tc>
      </w:tr>
      <w:tr w:rsidR="00A044C0" w:rsidRPr="00CD63CD" w14:paraId="1B3F83F1" w14:textId="77777777" w:rsidTr="00A044C0">
        <w:trPr>
          <w:trHeight w:val="232"/>
          <w:ins w:id="13457" w:author="Arjan" w:date="2014-11-11T21:37:00Z"/>
        </w:trPr>
        <w:tc>
          <w:tcPr>
            <w:tcW w:w="3780" w:type="dxa"/>
            <w:tcBorders>
              <w:top w:val="nil"/>
              <w:left w:val="nil"/>
              <w:bottom w:val="nil"/>
              <w:right w:val="nil"/>
            </w:tcBorders>
          </w:tcPr>
          <w:p w14:paraId="5F0C49F9" w14:textId="77777777" w:rsidR="00A044C0" w:rsidRPr="00CD63CD" w:rsidRDefault="00A044C0" w:rsidP="00A044C0">
            <w:pPr>
              <w:autoSpaceDE w:val="0"/>
              <w:autoSpaceDN w:val="0"/>
              <w:adjustRightInd w:val="0"/>
              <w:spacing w:after="0" w:line="240" w:lineRule="auto"/>
              <w:rPr>
                <w:ins w:id="13458" w:author="Arjan" w:date="2014-11-11T21:37:00Z"/>
                <w:rFonts w:ascii="Arial" w:eastAsia="Times New Roman" w:hAnsi="Arial" w:cs="Arial"/>
                <w:color w:val="000000"/>
                <w:sz w:val="20"/>
                <w:szCs w:val="20"/>
              </w:rPr>
            </w:pPr>
            <w:ins w:id="13459" w:author="Arjan" w:date="2014-11-11T21:37:00Z">
              <w:r w:rsidRPr="00CD63C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14:paraId="757EC459" w14:textId="77777777" w:rsidR="00A044C0" w:rsidRPr="00CD63CD" w:rsidRDefault="00A044C0" w:rsidP="00A044C0">
            <w:pPr>
              <w:autoSpaceDE w:val="0"/>
              <w:autoSpaceDN w:val="0"/>
              <w:adjustRightInd w:val="0"/>
              <w:spacing w:after="0" w:line="240" w:lineRule="auto"/>
              <w:rPr>
                <w:ins w:id="13460" w:author="Arjan" w:date="2014-11-11T21:37:00Z"/>
                <w:rFonts w:ascii="Arial" w:eastAsia="Times New Roman" w:hAnsi="Arial" w:cs="Arial"/>
                <w:color w:val="000000"/>
                <w:sz w:val="20"/>
                <w:szCs w:val="20"/>
              </w:rPr>
            </w:pPr>
            <w:ins w:id="13461" w:author="Arjan" w:date="2014-11-11T21:37:00Z">
              <w:r>
                <w:rPr>
                  <w:rFonts w:ascii="Arial" w:hAnsi="Arial" w:cs="Arial"/>
                  <w:sz w:val="20"/>
                  <w:szCs w:val="20"/>
                  <w:lang w:val="en-AU"/>
                </w:rPr>
                <w:t>A11</w:t>
              </w:r>
            </w:ins>
          </w:p>
        </w:tc>
      </w:tr>
      <w:tr w:rsidR="00A044C0" w:rsidRPr="00CD63CD" w14:paraId="699BD079" w14:textId="77777777" w:rsidTr="00A044C0">
        <w:trPr>
          <w:trHeight w:val="232"/>
          <w:ins w:id="13462" w:author="Arjan" w:date="2014-11-11T21:37:00Z"/>
        </w:trPr>
        <w:tc>
          <w:tcPr>
            <w:tcW w:w="3780" w:type="dxa"/>
            <w:tcBorders>
              <w:top w:val="nil"/>
              <w:left w:val="nil"/>
              <w:bottom w:val="nil"/>
              <w:right w:val="nil"/>
            </w:tcBorders>
          </w:tcPr>
          <w:p w14:paraId="6EB586E5" w14:textId="77777777" w:rsidR="00A044C0" w:rsidRPr="00CD63CD" w:rsidRDefault="00A044C0" w:rsidP="00A044C0">
            <w:pPr>
              <w:autoSpaceDE w:val="0"/>
              <w:autoSpaceDN w:val="0"/>
              <w:adjustRightInd w:val="0"/>
              <w:spacing w:after="0" w:line="240" w:lineRule="auto"/>
              <w:rPr>
                <w:ins w:id="13463"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4504F0EF" w14:textId="77777777" w:rsidR="00A044C0" w:rsidRPr="00CD63CD" w:rsidRDefault="00A044C0" w:rsidP="00A044C0">
            <w:pPr>
              <w:autoSpaceDE w:val="0"/>
              <w:autoSpaceDN w:val="0"/>
              <w:adjustRightInd w:val="0"/>
              <w:spacing w:after="0" w:line="240" w:lineRule="auto"/>
              <w:rPr>
                <w:ins w:id="13464" w:author="Arjan" w:date="2014-11-11T21:37:00Z"/>
                <w:rFonts w:ascii="Arial" w:eastAsia="Times New Roman" w:hAnsi="Arial" w:cs="Arial"/>
                <w:color w:val="000000"/>
                <w:sz w:val="20"/>
                <w:szCs w:val="20"/>
              </w:rPr>
            </w:pPr>
          </w:p>
        </w:tc>
      </w:tr>
      <w:tr w:rsidR="00A044C0" w:rsidRPr="005E066D" w14:paraId="4ADFB5CF" w14:textId="77777777" w:rsidTr="00A044C0">
        <w:trPr>
          <w:trHeight w:val="232"/>
          <w:ins w:id="13465" w:author="Arjan" w:date="2014-11-11T21:37:00Z"/>
        </w:trPr>
        <w:tc>
          <w:tcPr>
            <w:tcW w:w="3780" w:type="dxa"/>
            <w:tcBorders>
              <w:top w:val="nil"/>
              <w:left w:val="nil"/>
              <w:bottom w:val="nil"/>
              <w:right w:val="nil"/>
            </w:tcBorders>
          </w:tcPr>
          <w:p w14:paraId="19998F05" w14:textId="77777777" w:rsidR="00A044C0" w:rsidRPr="00CD63CD" w:rsidRDefault="00A044C0" w:rsidP="00A044C0">
            <w:pPr>
              <w:autoSpaceDE w:val="0"/>
              <w:autoSpaceDN w:val="0"/>
              <w:adjustRightInd w:val="0"/>
              <w:spacing w:after="0" w:line="240" w:lineRule="auto"/>
              <w:rPr>
                <w:ins w:id="13466" w:author="Arjan" w:date="2014-11-11T21:37:00Z"/>
                <w:rFonts w:ascii="Arial" w:eastAsia="Times New Roman" w:hAnsi="Arial" w:cs="Arial"/>
                <w:color w:val="000000"/>
                <w:sz w:val="20"/>
                <w:szCs w:val="20"/>
              </w:rPr>
            </w:pPr>
            <w:ins w:id="13467" w:author="Arjan" w:date="2014-11-11T21:37:00Z">
              <w:r w:rsidRPr="00CD63C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14:paraId="33107D39" w14:textId="77777777" w:rsidR="00072690" w:rsidRDefault="00072690" w:rsidP="00072690">
            <w:pPr>
              <w:autoSpaceDE w:val="0"/>
              <w:autoSpaceDN w:val="0"/>
              <w:adjustRightInd w:val="0"/>
              <w:spacing w:after="0" w:line="240" w:lineRule="auto"/>
              <w:rPr>
                <w:ins w:id="13468" w:author="Arjan" w:date="2014-12-01T13:20:00Z"/>
                <w:rFonts w:ascii="Arial" w:eastAsia="Times New Roman" w:hAnsi="Arial" w:cs="Arial"/>
                <w:color w:val="000000"/>
                <w:sz w:val="20"/>
                <w:szCs w:val="20"/>
                <w:lang w:val="nl-NL"/>
              </w:rPr>
            </w:pPr>
            <w:ins w:id="13469" w:author="Arjan" w:date="2014-12-01T13:20:00Z">
              <w:r>
                <w:rPr>
                  <w:rFonts w:ascii="Arial" w:eastAsia="Times New Roman" w:hAnsi="Arial" w:cs="Arial"/>
                  <w:color w:val="000000"/>
                  <w:sz w:val="20"/>
                  <w:szCs w:val="20"/>
                  <w:lang w:val="nl-NL"/>
                </w:rPr>
                <w:t>- “werkdag” (werkbare dagen d.w.z. alle dagen m.u.v. zaterdagen, zondagen en erkende feestdagen)</w:t>
              </w:r>
            </w:ins>
          </w:p>
          <w:p w14:paraId="1AA0B559" w14:textId="77777777" w:rsidR="00072690" w:rsidRDefault="00072690" w:rsidP="00072690">
            <w:pPr>
              <w:autoSpaceDE w:val="0"/>
              <w:autoSpaceDN w:val="0"/>
              <w:adjustRightInd w:val="0"/>
              <w:spacing w:after="0" w:line="240" w:lineRule="auto"/>
              <w:rPr>
                <w:ins w:id="13470" w:author="Arjan" w:date="2014-12-01T13:20:00Z"/>
                <w:rFonts w:ascii="Arial" w:eastAsia="Times New Roman" w:hAnsi="Arial" w:cs="Arial"/>
                <w:color w:val="000000"/>
                <w:sz w:val="20"/>
                <w:szCs w:val="20"/>
                <w:lang w:val="nl-NL"/>
              </w:rPr>
            </w:pPr>
            <w:ins w:id="13471" w:author="Arjan" w:date="2014-12-01T13:20:00Z">
              <w:r>
                <w:rPr>
                  <w:rFonts w:ascii="Arial" w:eastAsia="Times New Roman" w:hAnsi="Arial" w:cs="Arial"/>
                  <w:color w:val="000000"/>
                  <w:sz w:val="20"/>
                  <w:szCs w:val="20"/>
                  <w:lang w:val="nl-NL"/>
                </w:rPr>
                <w:t>- “kalenderdag” (</w:t>
              </w:r>
              <w:r w:rsidRPr="003D5F9A">
                <w:rPr>
                  <w:rFonts w:ascii="Arial" w:eastAsia="Times New Roman" w:hAnsi="Arial" w:cs="Arial"/>
                  <w:color w:val="000000"/>
                  <w:sz w:val="20"/>
                  <w:szCs w:val="20"/>
                  <w:lang w:val="nl-NL"/>
                </w:rPr>
                <w:t>zie voor een definitie van dit begrip de AWB</w:t>
              </w:r>
              <w:r>
                <w:rPr>
                  <w:rFonts w:ascii="Arial" w:eastAsia="Times New Roman" w:hAnsi="Arial" w:cs="Arial"/>
                  <w:color w:val="000000"/>
                  <w:sz w:val="20"/>
                  <w:szCs w:val="20"/>
                  <w:lang w:val="nl-NL"/>
                </w:rPr>
                <w:t>)</w:t>
              </w:r>
            </w:ins>
          </w:p>
          <w:p w14:paraId="2259CF4E" w14:textId="77777777" w:rsidR="00072690" w:rsidRDefault="00072690" w:rsidP="00072690">
            <w:pPr>
              <w:autoSpaceDE w:val="0"/>
              <w:autoSpaceDN w:val="0"/>
              <w:adjustRightInd w:val="0"/>
              <w:spacing w:after="0" w:line="240" w:lineRule="auto"/>
              <w:rPr>
                <w:ins w:id="13472" w:author="Arjan" w:date="2014-12-01T13:20:00Z"/>
                <w:rFonts w:ascii="Arial" w:eastAsia="Times New Roman" w:hAnsi="Arial" w:cs="Arial"/>
                <w:color w:val="000000"/>
                <w:sz w:val="20"/>
                <w:szCs w:val="20"/>
                <w:lang w:val="nl-NL"/>
              </w:rPr>
            </w:pPr>
            <w:ins w:id="13473" w:author="Arjan" w:date="2014-12-01T13:20:00Z">
              <w:r>
                <w:rPr>
                  <w:rFonts w:ascii="Arial" w:eastAsia="Times New Roman" w:hAnsi="Arial" w:cs="Arial"/>
                  <w:color w:val="000000"/>
                  <w:sz w:val="20"/>
                  <w:szCs w:val="20"/>
                  <w:lang w:val="nl-NL"/>
                </w:rPr>
                <w:t xml:space="preserve">- “week” (7 kalenderdagen) </w:t>
              </w:r>
            </w:ins>
          </w:p>
          <w:p w14:paraId="6A72B11C" w14:textId="77777777" w:rsidR="00072690" w:rsidRDefault="00072690" w:rsidP="00072690">
            <w:pPr>
              <w:autoSpaceDE w:val="0"/>
              <w:autoSpaceDN w:val="0"/>
              <w:adjustRightInd w:val="0"/>
              <w:spacing w:after="0" w:line="240" w:lineRule="auto"/>
              <w:rPr>
                <w:ins w:id="13474" w:author="Arjan" w:date="2014-12-01T13:20:00Z"/>
                <w:rFonts w:ascii="Arial" w:eastAsia="Times New Roman" w:hAnsi="Arial" w:cs="Arial"/>
                <w:color w:val="000000"/>
                <w:sz w:val="20"/>
                <w:szCs w:val="20"/>
                <w:lang w:val="nl-NL"/>
              </w:rPr>
            </w:pPr>
            <w:ins w:id="13475" w:author="Arjan" w:date="2014-12-01T13:20:00Z">
              <w:r>
                <w:rPr>
                  <w:rFonts w:ascii="Arial" w:eastAsia="Times New Roman" w:hAnsi="Arial" w:cs="Arial"/>
                  <w:color w:val="000000"/>
                  <w:sz w:val="20"/>
                  <w:szCs w:val="20"/>
                  <w:lang w:val="nl-NL"/>
                </w:rPr>
                <w:t>- “maand” (28, 30 of 31 kalenderdagen)</w:t>
              </w:r>
            </w:ins>
          </w:p>
          <w:p w14:paraId="4D016DD7" w14:textId="77777777" w:rsidR="00A044C0" w:rsidRPr="00DD0F4F" w:rsidRDefault="00072690" w:rsidP="00072690">
            <w:pPr>
              <w:autoSpaceDE w:val="0"/>
              <w:autoSpaceDN w:val="0"/>
              <w:adjustRightInd w:val="0"/>
              <w:spacing w:after="0" w:line="240" w:lineRule="auto"/>
              <w:rPr>
                <w:ins w:id="13476" w:author="Arjan" w:date="2014-11-11T21:37:00Z"/>
                <w:rFonts w:ascii="Arial" w:eastAsia="Times New Roman" w:hAnsi="Arial" w:cs="Arial"/>
                <w:color w:val="000000"/>
                <w:sz w:val="20"/>
                <w:szCs w:val="20"/>
                <w:lang w:val="nl-NL"/>
              </w:rPr>
            </w:pPr>
            <w:ins w:id="13477" w:author="Arjan" w:date="2014-12-01T13:20:00Z">
              <w:r>
                <w:rPr>
                  <w:rFonts w:ascii="Arial" w:eastAsia="Times New Roman" w:hAnsi="Arial" w:cs="Arial"/>
                  <w:color w:val="000000"/>
                  <w:sz w:val="20"/>
                  <w:szCs w:val="20"/>
                  <w:lang w:val="nl-NL"/>
                </w:rPr>
                <w:t>- “jaar” (365 of 366 kalenderdagen)</w:t>
              </w:r>
            </w:ins>
          </w:p>
        </w:tc>
      </w:tr>
      <w:tr w:rsidR="00A044C0" w:rsidRPr="005E066D" w14:paraId="25C80FBB" w14:textId="77777777" w:rsidTr="00A044C0">
        <w:trPr>
          <w:trHeight w:val="232"/>
          <w:ins w:id="13478" w:author="Arjan" w:date="2014-11-11T21:37:00Z"/>
        </w:trPr>
        <w:tc>
          <w:tcPr>
            <w:tcW w:w="3780" w:type="dxa"/>
            <w:tcBorders>
              <w:top w:val="nil"/>
              <w:left w:val="nil"/>
              <w:bottom w:val="nil"/>
              <w:right w:val="nil"/>
            </w:tcBorders>
          </w:tcPr>
          <w:p w14:paraId="034EA4D6" w14:textId="77777777" w:rsidR="00A044C0" w:rsidRPr="00DD0F4F" w:rsidRDefault="00A044C0" w:rsidP="00A044C0">
            <w:pPr>
              <w:autoSpaceDE w:val="0"/>
              <w:autoSpaceDN w:val="0"/>
              <w:adjustRightInd w:val="0"/>
              <w:spacing w:after="0" w:line="240" w:lineRule="auto"/>
              <w:rPr>
                <w:ins w:id="13479" w:author="Arjan" w:date="2014-11-11T21:37:00Z"/>
                <w:rFonts w:ascii="Arial" w:eastAsia="Times New Roman" w:hAnsi="Arial" w:cs="Arial"/>
                <w:b/>
                <w:bCs/>
                <w:color w:val="000000"/>
                <w:sz w:val="20"/>
                <w:szCs w:val="20"/>
                <w:lang w:val="nl-NL"/>
              </w:rPr>
            </w:pPr>
          </w:p>
        </w:tc>
        <w:tc>
          <w:tcPr>
            <w:tcW w:w="5580" w:type="dxa"/>
            <w:tcBorders>
              <w:top w:val="nil"/>
              <w:left w:val="nil"/>
              <w:bottom w:val="nil"/>
              <w:right w:val="nil"/>
            </w:tcBorders>
          </w:tcPr>
          <w:p w14:paraId="7B166906" w14:textId="77777777" w:rsidR="00A044C0" w:rsidRPr="00DD0F4F" w:rsidRDefault="00A044C0" w:rsidP="00A044C0">
            <w:pPr>
              <w:autoSpaceDE w:val="0"/>
              <w:autoSpaceDN w:val="0"/>
              <w:adjustRightInd w:val="0"/>
              <w:spacing w:after="0" w:line="240" w:lineRule="auto"/>
              <w:rPr>
                <w:ins w:id="13480" w:author="Arjan" w:date="2014-11-11T21:37:00Z"/>
                <w:rFonts w:ascii="Arial" w:eastAsia="Times New Roman" w:hAnsi="Arial" w:cs="Arial"/>
                <w:color w:val="000000"/>
                <w:sz w:val="20"/>
                <w:szCs w:val="20"/>
                <w:lang w:val="nl-NL"/>
              </w:rPr>
            </w:pPr>
          </w:p>
        </w:tc>
      </w:tr>
      <w:tr w:rsidR="00A044C0" w:rsidRPr="00CD63CD" w14:paraId="537B2CB5" w14:textId="77777777" w:rsidTr="00A044C0">
        <w:trPr>
          <w:trHeight w:val="232"/>
          <w:ins w:id="13481" w:author="Arjan" w:date="2014-11-11T21:37:00Z"/>
        </w:trPr>
        <w:tc>
          <w:tcPr>
            <w:tcW w:w="3780" w:type="dxa"/>
            <w:tcBorders>
              <w:top w:val="nil"/>
              <w:left w:val="nil"/>
              <w:bottom w:val="nil"/>
              <w:right w:val="nil"/>
            </w:tcBorders>
          </w:tcPr>
          <w:p w14:paraId="07104FC7" w14:textId="77777777" w:rsidR="00A044C0" w:rsidRPr="00CD63CD" w:rsidRDefault="00A044C0" w:rsidP="00A044C0">
            <w:pPr>
              <w:autoSpaceDE w:val="0"/>
              <w:autoSpaceDN w:val="0"/>
              <w:adjustRightInd w:val="0"/>
              <w:spacing w:after="0" w:line="240" w:lineRule="auto"/>
              <w:rPr>
                <w:ins w:id="13482" w:author="Arjan" w:date="2014-11-11T21:37:00Z"/>
                <w:rFonts w:ascii="Arial" w:eastAsia="Times New Roman" w:hAnsi="Arial" w:cs="Arial"/>
                <w:color w:val="000000"/>
                <w:sz w:val="20"/>
                <w:szCs w:val="20"/>
              </w:rPr>
            </w:pPr>
            <w:ins w:id="13483" w:author="Arjan" w:date="2014-11-11T21:37:00Z">
              <w:r w:rsidRPr="00CD63C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14:paraId="17D14CC7" w14:textId="77777777" w:rsidR="00A044C0" w:rsidRPr="00CD63CD" w:rsidRDefault="00A044C0" w:rsidP="00A044C0">
            <w:pPr>
              <w:autoSpaceDE w:val="0"/>
              <w:autoSpaceDN w:val="0"/>
              <w:adjustRightInd w:val="0"/>
              <w:spacing w:after="0" w:line="240" w:lineRule="auto"/>
              <w:rPr>
                <w:ins w:id="13484" w:author="Arjan" w:date="2014-11-11T21:37:00Z"/>
                <w:rFonts w:ascii="Arial" w:eastAsia="Times New Roman" w:hAnsi="Arial" w:cs="Arial"/>
                <w:color w:val="000000"/>
                <w:sz w:val="20"/>
                <w:szCs w:val="20"/>
              </w:rPr>
            </w:pPr>
            <w:ins w:id="13485" w:author="Arjan" w:date="2014-11-11T21:37:00Z">
              <w:r>
                <w:rPr>
                  <w:rFonts w:ascii="Arial" w:eastAsia="Times New Roman" w:hAnsi="Arial" w:cs="Arial"/>
                  <w:color w:val="000000"/>
                  <w:sz w:val="20"/>
                  <w:szCs w:val="20"/>
                </w:rPr>
                <w:t>Zie groep</w:t>
              </w:r>
            </w:ins>
          </w:p>
        </w:tc>
      </w:tr>
      <w:tr w:rsidR="00A044C0" w:rsidRPr="00CD63CD" w14:paraId="1CDB8A0E" w14:textId="77777777" w:rsidTr="00A044C0">
        <w:trPr>
          <w:trHeight w:val="232"/>
          <w:ins w:id="13486" w:author="Arjan" w:date="2014-11-11T21:37:00Z"/>
        </w:trPr>
        <w:tc>
          <w:tcPr>
            <w:tcW w:w="3780" w:type="dxa"/>
            <w:tcBorders>
              <w:top w:val="nil"/>
              <w:left w:val="nil"/>
              <w:bottom w:val="nil"/>
              <w:right w:val="nil"/>
            </w:tcBorders>
          </w:tcPr>
          <w:p w14:paraId="376F015C" w14:textId="77777777" w:rsidR="00A044C0" w:rsidRPr="00CD63CD" w:rsidRDefault="00A044C0" w:rsidP="00A044C0">
            <w:pPr>
              <w:autoSpaceDE w:val="0"/>
              <w:autoSpaceDN w:val="0"/>
              <w:adjustRightInd w:val="0"/>
              <w:spacing w:after="0" w:line="240" w:lineRule="auto"/>
              <w:rPr>
                <w:ins w:id="13487"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3893E596" w14:textId="77777777" w:rsidR="00A044C0" w:rsidRPr="00CD63CD" w:rsidRDefault="00A044C0" w:rsidP="00A044C0">
            <w:pPr>
              <w:autoSpaceDE w:val="0"/>
              <w:autoSpaceDN w:val="0"/>
              <w:adjustRightInd w:val="0"/>
              <w:spacing w:after="0" w:line="240" w:lineRule="auto"/>
              <w:rPr>
                <w:ins w:id="13488" w:author="Arjan" w:date="2014-11-11T21:37:00Z"/>
                <w:rFonts w:ascii="Arial" w:eastAsia="Times New Roman" w:hAnsi="Arial" w:cs="Arial"/>
                <w:color w:val="000000"/>
                <w:sz w:val="20"/>
                <w:szCs w:val="20"/>
              </w:rPr>
            </w:pPr>
          </w:p>
        </w:tc>
      </w:tr>
      <w:tr w:rsidR="00A044C0" w:rsidRPr="00CD63CD" w14:paraId="1777FB0A" w14:textId="77777777" w:rsidTr="00A044C0">
        <w:trPr>
          <w:trHeight w:val="232"/>
          <w:ins w:id="13489" w:author="Arjan" w:date="2014-11-11T21:37:00Z"/>
        </w:trPr>
        <w:tc>
          <w:tcPr>
            <w:tcW w:w="3780" w:type="dxa"/>
            <w:tcBorders>
              <w:top w:val="nil"/>
              <w:left w:val="nil"/>
              <w:bottom w:val="nil"/>
              <w:right w:val="nil"/>
            </w:tcBorders>
          </w:tcPr>
          <w:p w14:paraId="2D4BF768" w14:textId="77777777" w:rsidR="00A044C0" w:rsidRPr="00CD63CD" w:rsidRDefault="00A044C0" w:rsidP="00A044C0">
            <w:pPr>
              <w:autoSpaceDE w:val="0"/>
              <w:autoSpaceDN w:val="0"/>
              <w:adjustRightInd w:val="0"/>
              <w:spacing w:after="0" w:line="240" w:lineRule="auto"/>
              <w:rPr>
                <w:ins w:id="13490" w:author="Arjan" w:date="2014-11-11T21:37:00Z"/>
                <w:rFonts w:ascii="Arial" w:eastAsia="Times New Roman" w:hAnsi="Arial" w:cs="Arial"/>
                <w:color w:val="000000"/>
                <w:sz w:val="20"/>
                <w:szCs w:val="20"/>
              </w:rPr>
            </w:pPr>
            <w:ins w:id="13491" w:author="Arjan" w:date="2014-11-11T21:37:00Z">
              <w:r w:rsidRPr="00CD63CD">
                <w:rPr>
                  <w:rFonts w:ascii="Arial" w:eastAsia="Times New Roman" w:hAnsi="Arial" w:cs="Arial"/>
                  <w:b/>
                  <w:bCs/>
                  <w:color w:val="000000"/>
                  <w:sz w:val="20"/>
                  <w:szCs w:val="20"/>
                </w:rPr>
                <w:lastRenderedPageBreak/>
                <w:t>Indicatie formele historie</w:t>
              </w:r>
            </w:ins>
          </w:p>
        </w:tc>
        <w:tc>
          <w:tcPr>
            <w:tcW w:w="5580" w:type="dxa"/>
            <w:tcBorders>
              <w:top w:val="nil"/>
              <w:left w:val="nil"/>
              <w:bottom w:val="nil"/>
              <w:right w:val="nil"/>
            </w:tcBorders>
          </w:tcPr>
          <w:p w14:paraId="565F0CB9" w14:textId="77777777" w:rsidR="00A044C0" w:rsidRPr="00CD63CD" w:rsidRDefault="00A044C0" w:rsidP="00A044C0">
            <w:pPr>
              <w:autoSpaceDE w:val="0"/>
              <w:autoSpaceDN w:val="0"/>
              <w:adjustRightInd w:val="0"/>
              <w:spacing w:after="0" w:line="240" w:lineRule="auto"/>
              <w:rPr>
                <w:ins w:id="13492" w:author="Arjan" w:date="2014-11-11T21:37:00Z"/>
                <w:rFonts w:ascii="Arial" w:eastAsia="Times New Roman" w:hAnsi="Arial" w:cs="Arial"/>
                <w:color w:val="000000"/>
                <w:sz w:val="20"/>
                <w:szCs w:val="20"/>
              </w:rPr>
            </w:pPr>
            <w:ins w:id="13493" w:author="Arjan" w:date="2014-11-11T21:37:00Z">
              <w:r>
                <w:rPr>
                  <w:rFonts w:ascii="Arial" w:eastAsia="Times New Roman" w:hAnsi="Arial" w:cs="Arial"/>
                  <w:color w:val="000000"/>
                  <w:sz w:val="20"/>
                  <w:szCs w:val="20"/>
                </w:rPr>
                <w:t>Zie groep</w:t>
              </w:r>
            </w:ins>
          </w:p>
        </w:tc>
      </w:tr>
      <w:tr w:rsidR="00A044C0" w:rsidRPr="00CD63CD" w14:paraId="24DC675B" w14:textId="77777777" w:rsidTr="00A044C0">
        <w:trPr>
          <w:trHeight w:val="232"/>
          <w:ins w:id="13494" w:author="Arjan" w:date="2014-11-11T21:37:00Z"/>
        </w:trPr>
        <w:tc>
          <w:tcPr>
            <w:tcW w:w="3780" w:type="dxa"/>
            <w:tcBorders>
              <w:top w:val="nil"/>
              <w:left w:val="nil"/>
              <w:bottom w:val="nil"/>
              <w:right w:val="nil"/>
            </w:tcBorders>
          </w:tcPr>
          <w:p w14:paraId="70E65C56" w14:textId="77777777" w:rsidR="00A044C0" w:rsidRPr="00CD63CD" w:rsidRDefault="00A044C0" w:rsidP="00A044C0">
            <w:pPr>
              <w:autoSpaceDE w:val="0"/>
              <w:autoSpaceDN w:val="0"/>
              <w:adjustRightInd w:val="0"/>
              <w:spacing w:after="0" w:line="240" w:lineRule="auto"/>
              <w:rPr>
                <w:ins w:id="13495"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507147CD" w14:textId="77777777" w:rsidR="00A044C0" w:rsidRPr="00CD63CD" w:rsidRDefault="00A044C0" w:rsidP="00A044C0">
            <w:pPr>
              <w:autoSpaceDE w:val="0"/>
              <w:autoSpaceDN w:val="0"/>
              <w:adjustRightInd w:val="0"/>
              <w:spacing w:after="0" w:line="240" w:lineRule="auto"/>
              <w:rPr>
                <w:ins w:id="13496" w:author="Arjan" w:date="2014-11-11T21:37:00Z"/>
                <w:rFonts w:ascii="Arial" w:eastAsia="Times New Roman" w:hAnsi="Arial" w:cs="Arial"/>
                <w:color w:val="000000"/>
                <w:sz w:val="20"/>
                <w:szCs w:val="20"/>
              </w:rPr>
            </w:pPr>
          </w:p>
        </w:tc>
      </w:tr>
      <w:tr w:rsidR="00A044C0" w:rsidRPr="00CD63CD" w14:paraId="1A438956" w14:textId="77777777" w:rsidTr="00A044C0">
        <w:trPr>
          <w:trHeight w:val="232"/>
          <w:ins w:id="13497" w:author="Arjan" w:date="2014-11-11T21:37:00Z"/>
        </w:trPr>
        <w:tc>
          <w:tcPr>
            <w:tcW w:w="3780" w:type="dxa"/>
            <w:tcBorders>
              <w:top w:val="nil"/>
              <w:left w:val="nil"/>
              <w:bottom w:val="nil"/>
              <w:right w:val="nil"/>
            </w:tcBorders>
          </w:tcPr>
          <w:p w14:paraId="3675C668" w14:textId="77777777" w:rsidR="00A044C0" w:rsidRPr="00CD63CD" w:rsidRDefault="00A044C0" w:rsidP="00A044C0">
            <w:pPr>
              <w:autoSpaceDE w:val="0"/>
              <w:autoSpaceDN w:val="0"/>
              <w:adjustRightInd w:val="0"/>
              <w:spacing w:after="0" w:line="240" w:lineRule="auto"/>
              <w:rPr>
                <w:ins w:id="13498" w:author="Arjan" w:date="2014-11-11T21:37:00Z"/>
                <w:rFonts w:ascii="Arial" w:eastAsia="Times New Roman" w:hAnsi="Arial" w:cs="Arial"/>
                <w:color w:val="000000"/>
                <w:sz w:val="20"/>
                <w:szCs w:val="20"/>
              </w:rPr>
            </w:pPr>
            <w:ins w:id="13499" w:author="Arjan" w:date="2014-11-11T21:37:00Z">
              <w:r w:rsidRPr="00CD63C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14:paraId="5F494E09" w14:textId="77777777" w:rsidR="00A044C0" w:rsidRPr="00CD63CD" w:rsidRDefault="00A044C0" w:rsidP="00A044C0">
            <w:pPr>
              <w:autoSpaceDE w:val="0"/>
              <w:autoSpaceDN w:val="0"/>
              <w:adjustRightInd w:val="0"/>
              <w:spacing w:after="0" w:line="240" w:lineRule="auto"/>
              <w:rPr>
                <w:ins w:id="13500" w:author="Arjan" w:date="2014-11-11T21:37:00Z"/>
                <w:rFonts w:ascii="Arial" w:eastAsia="Times New Roman" w:hAnsi="Arial" w:cs="Arial"/>
                <w:color w:val="000000"/>
                <w:sz w:val="20"/>
                <w:szCs w:val="20"/>
              </w:rPr>
            </w:pPr>
          </w:p>
        </w:tc>
      </w:tr>
      <w:tr w:rsidR="00A044C0" w:rsidRPr="00CD63CD" w14:paraId="7895B9C1" w14:textId="77777777" w:rsidTr="00A044C0">
        <w:trPr>
          <w:trHeight w:val="232"/>
          <w:ins w:id="13501" w:author="Arjan" w:date="2014-11-11T21:37:00Z"/>
        </w:trPr>
        <w:tc>
          <w:tcPr>
            <w:tcW w:w="3780" w:type="dxa"/>
            <w:tcBorders>
              <w:top w:val="nil"/>
              <w:left w:val="nil"/>
              <w:bottom w:val="nil"/>
              <w:right w:val="nil"/>
            </w:tcBorders>
          </w:tcPr>
          <w:p w14:paraId="2BF86875" w14:textId="77777777" w:rsidR="00A044C0" w:rsidRPr="00CD63CD" w:rsidRDefault="00A044C0" w:rsidP="00A044C0">
            <w:pPr>
              <w:autoSpaceDE w:val="0"/>
              <w:autoSpaceDN w:val="0"/>
              <w:adjustRightInd w:val="0"/>
              <w:spacing w:after="0" w:line="240" w:lineRule="auto"/>
              <w:rPr>
                <w:ins w:id="13502"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73CC1D87" w14:textId="77777777" w:rsidR="00A044C0" w:rsidRPr="00CD63CD" w:rsidRDefault="00A044C0" w:rsidP="00A044C0">
            <w:pPr>
              <w:autoSpaceDE w:val="0"/>
              <w:autoSpaceDN w:val="0"/>
              <w:adjustRightInd w:val="0"/>
              <w:spacing w:after="0" w:line="240" w:lineRule="auto"/>
              <w:rPr>
                <w:ins w:id="13503" w:author="Arjan" w:date="2014-11-11T21:37:00Z"/>
                <w:rFonts w:ascii="Arial" w:eastAsia="Times New Roman" w:hAnsi="Arial" w:cs="Arial"/>
                <w:color w:val="000000"/>
                <w:sz w:val="20"/>
                <w:szCs w:val="20"/>
              </w:rPr>
            </w:pPr>
          </w:p>
        </w:tc>
      </w:tr>
      <w:tr w:rsidR="00A044C0" w:rsidRPr="00CD63CD" w14:paraId="06E5B635" w14:textId="77777777" w:rsidTr="00A044C0">
        <w:trPr>
          <w:trHeight w:val="232"/>
          <w:ins w:id="13504" w:author="Arjan" w:date="2014-11-11T21:37:00Z"/>
        </w:trPr>
        <w:tc>
          <w:tcPr>
            <w:tcW w:w="3780" w:type="dxa"/>
            <w:tcBorders>
              <w:top w:val="nil"/>
              <w:left w:val="nil"/>
              <w:bottom w:val="nil"/>
              <w:right w:val="nil"/>
            </w:tcBorders>
          </w:tcPr>
          <w:p w14:paraId="230408BE" w14:textId="77777777" w:rsidR="00A044C0" w:rsidRPr="00CD63CD" w:rsidRDefault="00A044C0" w:rsidP="00A044C0">
            <w:pPr>
              <w:autoSpaceDE w:val="0"/>
              <w:autoSpaceDN w:val="0"/>
              <w:adjustRightInd w:val="0"/>
              <w:spacing w:after="0" w:line="240" w:lineRule="auto"/>
              <w:rPr>
                <w:ins w:id="13505" w:author="Arjan" w:date="2014-11-11T21:37:00Z"/>
                <w:rFonts w:ascii="Arial" w:eastAsia="Times New Roman" w:hAnsi="Arial" w:cs="Arial"/>
                <w:color w:val="000000"/>
                <w:sz w:val="20"/>
                <w:szCs w:val="20"/>
              </w:rPr>
            </w:pPr>
            <w:ins w:id="13506" w:author="Arjan" w:date="2014-11-11T21:37:00Z">
              <w:r w:rsidRPr="00CD63C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14:paraId="6CD01C97" w14:textId="77777777" w:rsidR="00A044C0" w:rsidRPr="00CD63CD" w:rsidRDefault="00A044C0" w:rsidP="00A044C0">
            <w:pPr>
              <w:autoSpaceDE w:val="0"/>
              <w:autoSpaceDN w:val="0"/>
              <w:adjustRightInd w:val="0"/>
              <w:spacing w:after="0" w:line="240" w:lineRule="auto"/>
              <w:rPr>
                <w:ins w:id="13507" w:author="Arjan" w:date="2014-11-11T21:37:00Z"/>
                <w:rFonts w:ascii="Arial" w:eastAsia="Times New Roman" w:hAnsi="Arial" w:cs="Arial"/>
                <w:color w:val="000000"/>
                <w:sz w:val="20"/>
                <w:szCs w:val="20"/>
              </w:rPr>
            </w:pPr>
            <w:ins w:id="13508" w:author="Arjan" w:date="2014-11-11T21:37:00Z">
              <w:r>
                <w:rPr>
                  <w:rFonts w:ascii="Arial" w:eastAsia="Times New Roman" w:hAnsi="Arial" w:cs="Arial"/>
                  <w:color w:val="000000"/>
                  <w:sz w:val="20"/>
                  <w:szCs w:val="20"/>
                </w:rPr>
                <w:t>Zie groep</w:t>
              </w:r>
            </w:ins>
          </w:p>
        </w:tc>
      </w:tr>
      <w:tr w:rsidR="00A044C0" w:rsidRPr="00CD63CD" w14:paraId="26DC3AD5" w14:textId="77777777" w:rsidTr="00A044C0">
        <w:trPr>
          <w:trHeight w:val="232"/>
          <w:ins w:id="13509" w:author="Arjan" w:date="2014-11-11T21:37:00Z"/>
        </w:trPr>
        <w:tc>
          <w:tcPr>
            <w:tcW w:w="3780" w:type="dxa"/>
            <w:tcBorders>
              <w:top w:val="nil"/>
              <w:left w:val="nil"/>
              <w:bottom w:val="nil"/>
              <w:right w:val="nil"/>
            </w:tcBorders>
          </w:tcPr>
          <w:p w14:paraId="358BD1B7" w14:textId="77777777" w:rsidR="00A044C0" w:rsidRPr="00CD63CD" w:rsidRDefault="00A044C0" w:rsidP="00A044C0">
            <w:pPr>
              <w:autoSpaceDE w:val="0"/>
              <w:autoSpaceDN w:val="0"/>
              <w:adjustRightInd w:val="0"/>
              <w:spacing w:after="0" w:line="240" w:lineRule="auto"/>
              <w:rPr>
                <w:ins w:id="13510"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4FF937BD" w14:textId="77777777" w:rsidR="00A044C0" w:rsidRPr="00CD63CD" w:rsidRDefault="00A044C0" w:rsidP="00A044C0">
            <w:pPr>
              <w:autoSpaceDE w:val="0"/>
              <w:autoSpaceDN w:val="0"/>
              <w:adjustRightInd w:val="0"/>
              <w:spacing w:after="0" w:line="240" w:lineRule="auto"/>
              <w:rPr>
                <w:ins w:id="13511" w:author="Arjan" w:date="2014-11-11T21:37:00Z"/>
                <w:rFonts w:ascii="Arial" w:eastAsia="Times New Roman" w:hAnsi="Arial" w:cs="Arial"/>
                <w:color w:val="000000"/>
                <w:sz w:val="20"/>
                <w:szCs w:val="20"/>
              </w:rPr>
            </w:pPr>
          </w:p>
        </w:tc>
      </w:tr>
      <w:tr w:rsidR="00A044C0" w:rsidRPr="00CD63CD" w14:paraId="78BED569" w14:textId="77777777" w:rsidTr="00A044C0">
        <w:trPr>
          <w:trHeight w:val="232"/>
          <w:ins w:id="13512" w:author="Arjan" w:date="2014-11-11T21:37:00Z"/>
        </w:trPr>
        <w:tc>
          <w:tcPr>
            <w:tcW w:w="3780" w:type="dxa"/>
            <w:tcBorders>
              <w:top w:val="nil"/>
              <w:left w:val="nil"/>
              <w:bottom w:val="nil"/>
              <w:right w:val="nil"/>
            </w:tcBorders>
          </w:tcPr>
          <w:p w14:paraId="69C9C9CE" w14:textId="77777777" w:rsidR="00A044C0" w:rsidRPr="00CD63CD" w:rsidRDefault="00A044C0" w:rsidP="00A044C0">
            <w:pPr>
              <w:autoSpaceDE w:val="0"/>
              <w:autoSpaceDN w:val="0"/>
              <w:adjustRightInd w:val="0"/>
              <w:spacing w:after="0" w:line="240" w:lineRule="auto"/>
              <w:rPr>
                <w:ins w:id="13513" w:author="Arjan" w:date="2014-11-11T21:37:00Z"/>
                <w:rFonts w:ascii="Arial" w:eastAsia="Times New Roman" w:hAnsi="Arial" w:cs="Arial"/>
                <w:color w:val="000000"/>
                <w:sz w:val="20"/>
                <w:szCs w:val="20"/>
              </w:rPr>
            </w:pPr>
            <w:ins w:id="13514" w:author="Arjan" w:date="2014-11-11T21:37:00Z">
              <w:r w:rsidRPr="00CD63C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14:paraId="7D4FC829" w14:textId="77777777" w:rsidR="00A044C0" w:rsidRPr="00CD63CD" w:rsidRDefault="00A044C0" w:rsidP="00A044C0">
            <w:pPr>
              <w:autoSpaceDE w:val="0"/>
              <w:autoSpaceDN w:val="0"/>
              <w:adjustRightInd w:val="0"/>
              <w:spacing w:after="0" w:line="240" w:lineRule="auto"/>
              <w:rPr>
                <w:ins w:id="13515" w:author="Arjan" w:date="2014-11-11T21:37:00Z"/>
                <w:rFonts w:ascii="Arial" w:eastAsia="Times New Roman" w:hAnsi="Arial" w:cs="Arial"/>
                <w:color w:val="000000"/>
                <w:sz w:val="20"/>
                <w:szCs w:val="20"/>
              </w:rPr>
            </w:pPr>
            <w:ins w:id="13516" w:author="Arjan" w:date="2014-11-11T21:37:00Z">
              <w:r>
                <w:rPr>
                  <w:rFonts w:ascii="Arial" w:eastAsia="Times New Roman" w:hAnsi="Arial" w:cs="Arial"/>
                  <w:color w:val="000000"/>
                  <w:sz w:val="20"/>
                  <w:szCs w:val="20"/>
                </w:rPr>
                <w:t>Zie groep</w:t>
              </w:r>
            </w:ins>
          </w:p>
        </w:tc>
      </w:tr>
      <w:tr w:rsidR="00A044C0" w:rsidRPr="00CD63CD" w14:paraId="44643F3F" w14:textId="77777777" w:rsidTr="00A044C0">
        <w:trPr>
          <w:trHeight w:val="232"/>
          <w:ins w:id="13517" w:author="Arjan" w:date="2014-11-11T21:37:00Z"/>
        </w:trPr>
        <w:tc>
          <w:tcPr>
            <w:tcW w:w="3780" w:type="dxa"/>
            <w:tcBorders>
              <w:top w:val="nil"/>
              <w:left w:val="nil"/>
              <w:bottom w:val="nil"/>
              <w:right w:val="nil"/>
            </w:tcBorders>
          </w:tcPr>
          <w:p w14:paraId="4C0E1B8C" w14:textId="77777777" w:rsidR="00A044C0" w:rsidRPr="00CD63CD" w:rsidRDefault="00A044C0" w:rsidP="00A044C0">
            <w:pPr>
              <w:autoSpaceDE w:val="0"/>
              <w:autoSpaceDN w:val="0"/>
              <w:adjustRightInd w:val="0"/>
              <w:spacing w:after="0" w:line="240" w:lineRule="auto"/>
              <w:rPr>
                <w:ins w:id="13518"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5443B42F" w14:textId="77777777" w:rsidR="00A044C0" w:rsidRPr="00CD63CD" w:rsidRDefault="00A044C0" w:rsidP="00A044C0">
            <w:pPr>
              <w:autoSpaceDE w:val="0"/>
              <w:autoSpaceDN w:val="0"/>
              <w:adjustRightInd w:val="0"/>
              <w:spacing w:after="0" w:line="240" w:lineRule="auto"/>
              <w:rPr>
                <w:ins w:id="13519" w:author="Arjan" w:date="2014-11-11T21:37:00Z"/>
                <w:rFonts w:ascii="Arial" w:eastAsia="Times New Roman" w:hAnsi="Arial" w:cs="Arial"/>
                <w:color w:val="000000"/>
                <w:sz w:val="20"/>
                <w:szCs w:val="20"/>
              </w:rPr>
            </w:pPr>
          </w:p>
        </w:tc>
      </w:tr>
      <w:tr w:rsidR="00A044C0" w:rsidRPr="00CD63CD" w14:paraId="6C830E03" w14:textId="77777777" w:rsidTr="00A044C0">
        <w:trPr>
          <w:trHeight w:val="232"/>
          <w:ins w:id="13520" w:author="Arjan" w:date="2014-11-11T21:37:00Z"/>
        </w:trPr>
        <w:tc>
          <w:tcPr>
            <w:tcW w:w="3780" w:type="dxa"/>
            <w:tcBorders>
              <w:top w:val="nil"/>
              <w:left w:val="nil"/>
              <w:bottom w:val="nil"/>
              <w:right w:val="nil"/>
            </w:tcBorders>
          </w:tcPr>
          <w:p w14:paraId="54DB3B5D" w14:textId="77777777" w:rsidR="00A044C0" w:rsidRPr="00CD63CD" w:rsidRDefault="00A044C0" w:rsidP="00A044C0">
            <w:pPr>
              <w:autoSpaceDE w:val="0"/>
              <w:autoSpaceDN w:val="0"/>
              <w:adjustRightInd w:val="0"/>
              <w:spacing w:after="0" w:line="240" w:lineRule="auto"/>
              <w:rPr>
                <w:ins w:id="13521" w:author="Arjan" w:date="2014-11-11T21:37:00Z"/>
                <w:rFonts w:ascii="Arial" w:eastAsia="Times New Roman" w:hAnsi="Arial" w:cs="Arial"/>
                <w:color w:val="000000"/>
                <w:sz w:val="20"/>
                <w:szCs w:val="20"/>
              </w:rPr>
            </w:pPr>
            <w:ins w:id="13522" w:author="Arjan" w:date="2014-11-11T21:37:00Z">
              <w:r w:rsidRPr="00CD63C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14:paraId="798132B4" w14:textId="77777777" w:rsidR="00A044C0" w:rsidRPr="00CD63CD" w:rsidRDefault="00DA5D93" w:rsidP="00A044C0">
            <w:pPr>
              <w:autoSpaceDE w:val="0"/>
              <w:autoSpaceDN w:val="0"/>
              <w:adjustRightInd w:val="0"/>
              <w:spacing w:after="0" w:line="240" w:lineRule="auto"/>
              <w:rPr>
                <w:ins w:id="13523" w:author="Arjan" w:date="2014-11-11T21:37:00Z"/>
                <w:rFonts w:ascii="Arial" w:eastAsia="Times New Roman" w:hAnsi="Arial" w:cs="Arial"/>
                <w:color w:val="000000"/>
                <w:sz w:val="20"/>
                <w:szCs w:val="20"/>
              </w:rPr>
            </w:pPr>
            <w:ins w:id="13524" w:author="Arjan" w:date="2014-11-11T21:37:00Z">
              <w:r w:rsidRPr="00CD63CD">
                <w:rPr>
                  <w:rFonts w:ascii="Arial" w:hAnsi="Arial" w:cs="Arial"/>
                  <w:sz w:val="20"/>
                  <w:szCs w:val="20"/>
                  <w:lang w:val="en-AU"/>
                </w:rPr>
                <w:fldChar w:fldCharType="begin" w:fldLock="1"/>
              </w:r>
              <w:r w:rsidR="00A044C0" w:rsidRPr="00CD63CD">
                <w:rPr>
                  <w:rFonts w:ascii="Arial" w:hAnsi="Arial" w:cs="Arial"/>
                  <w:sz w:val="20"/>
                  <w:szCs w:val="20"/>
                  <w:lang w:val="en-AU"/>
                </w:rPr>
                <w:instrText xml:space="preserve">MERGEFIELD </w:instrText>
              </w:r>
              <w:r w:rsidR="00A044C0"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A044C0"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A044C0"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A044C0"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A044C0"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ins>
          </w:p>
        </w:tc>
      </w:tr>
      <w:tr w:rsidR="00A044C0" w:rsidRPr="00CD63CD" w14:paraId="1742BD03" w14:textId="77777777" w:rsidTr="00A044C0">
        <w:trPr>
          <w:trHeight w:val="232"/>
          <w:ins w:id="13525" w:author="Arjan" w:date="2014-11-11T21:37:00Z"/>
        </w:trPr>
        <w:tc>
          <w:tcPr>
            <w:tcW w:w="3780" w:type="dxa"/>
            <w:tcBorders>
              <w:top w:val="nil"/>
              <w:left w:val="nil"/>
              <w:bottom w:val="nil"/>
              <w:right w:val="nil"/>
            </w:tcBorders>
          </w:tcPr>
          <w:p w14:paraId="7ABD7535" w14:textId="77777777" w:rsidR="00A044C0" w:rsidRPr="00CD63CD" w:rsidRDefault="00A044C0" w:rsidP="00A044C0">
            <w:pPr>
              <w:autoSpaceDE w:val="0"/>
              <w:autoSpaceDN w:val="0"/>
              <w:adjustRightInd w:val="0"/>
              <w:spacing w:after="0" w:line="240" w:lineRule="auto"/>
              <w:rPr>
                <w:ins w:id="13526" w:author="Arjan" w:date="2014-11-11T21:37:00Z"/>
                <w:rFonts w:ascii="Arial" w:eastAsia="Times New Roman" w:hAnsi="Arial" w:cs="Arial"/>
                <w:b/>
                <w:bCs/>
                <w:color w:val="000000"/>
                <w:sz w:val="20"/>
                <w:szCs w:val="20"/>
              </w:rPr>
            </w:pPr>
          </w:p>
        </w:tc>
        <w:tc>
          <w:tcPr>
            <w:tcW w:w="5580" w:type="dxa"/>
            <w:tcBorders>
              <w:top w:val="nil"/>
              <w:left w:val="nil"/>
              <w:bottom w:val="nil"/>
              <w:right w:val="nil"/>
            </w:tcBorders>
          </w:tcPr>
          <w:p w14:paraId="514676A7" w14:textId="77777777" w:rsidR="00A044C0" w:rsidRPr="00CD63CD" w:rsidRDefault="00A044C0" w:rsidP="00A044C0">
            <w:pPr>
              <w:autoSpaceDE w:val="0"/>
              <w:autoSpaceDN w:val="0"/>
              <w:adjustRightInd w:val="0"/>
              <w:spacing w:after="0" w:line="240" w:lineRule="auto"/>
              <w:rPr>
                <w:ins w:id="13527" w:author="Arjan" w:date="2014-11-11T21:37:00Z"/>
                <w:rFonts w:ascii="Arial" w:eastAsia="Times New Roman" w:hAnsi="Arial" w:cs="Arial"/>
                <w:color w:val="000000"/>
                <w:sz w:val="20"/>
                <w:szCs w:val="20"/>
              </w:rPr>
            </w:pPr>
          </w:p>
        </w:tc>
      </w:tr>
      <w:tr w:rsidR="00A044C0" w:rsidRPr="00CD63CD" w14:paraId="4A804029" w14:textId="77777777" w:rsidTr="00A044C0">
        <w:trPr>
          <w:trHeight w:val="232"/>
          <w:ins w:id="13528" w:author="Arjan" w:date="2014-11-11T21:37:00Z"/>
        </w:trPr>
        <w:tc>
          <w:tcPr>
            <w:tcW w:w="3780" w:type="dxa"/>
            <w:tcBorders>
              <w:top w:val="nil"/>
              <w:left w:val="nil"/>
              <w:bottom w:val="nil"/>
              <w:right w:val="nil"/>
            </w:tcBorders>
          </w:tcPr>
          <w:p w14:paraId="7659D57B" w14:textId="77777777" w:rsidR="00A044C0" w:rsidRPr="00CD63CD" w:rsidRDefault="00A044C0" w:rsidP="00A044C0">
            <w:pPr>
              <w:autoSpaceDE w:val="0"/>
              <w:autoSpaceDN w:val="0"/>
              <w:adjustRightInd w:val="0"/>
              <w:spacing w:after="0" w:line="240" w:lineRule="auto"/>
              <w:rPr>
                <w:ins w:id="13529" w:author="Arjan" w:date="2014-11-11T21:37:00Z"/>
                <w:rFonts w:ascii="Arial" w:eastAsia="Times New Roman" w:hAnsi="Arial" w:cs="Arial"/>
                <w:color w:val="000000"/>
                <w:sz w:val="20"/>
                <w:szCs w:val="20"/>
              </w:rPr>
            </w:pPr>
            <w:ins w:id="13530" w:author="Arjan" w:date="2014-11-11T21:37:00Z">
              <w:r w:rsidRPr="00CD63C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14:paraId="6F5FD521" w14:textId="77777777" w:rsidR="00A044C0" w:rsidRPr="00CD63CD" w:rsidRDefault="00A044C0" w:rsidP="00A044C0">
            <w:pPr>
              <w:autoSpaceDE w:val="0"/>
              <w:autoSpaceDN w:val="0"/>
              <w:adjustRightInd w:val="0"/>
              <w:spacing w:after="0" w:line="240" w:lineRule="auto"/>
              <w:rPr>
                <w:ins w:id="13531" w:author="Arjan" w:date="2014-11-11T21:37:00Z"/>
                <w:rFonts w:ascii="Arial" w:eastAsia="Times New Roman" w:hAnsi="Arial" w:cs="Arial"/>
                <w:color w:val="000000"/>
                <w:sz w:val="20"/>
                <w:szCs w:val="20"/>
              </w:rPr>
            </w:pPr>
            <w:ins w:id="13532" w:author="Arjan" w:date="2014-11-11T21:37:00Z">
              <w:r w:rsidRPr="00CD63CD">
                <w:rPr>
                  <w:rFonts w:ascii="Arial" w:eastAsia="Times New Roman" w:hAnsi="Arial" w:cs="Arial"/>
                  <w:color w:val="000000"/>
                  <w:sz w:val="20"/>
                  <w:szCs w:val="20"/>
                </w:rPr>
                <w:t xml:space="preserve">Gemeentelijk </w:t>
              </w:r>
              <w:r>
                <w:rPr>
                  <w:rFonts w:ascii="Arial" w:eastAsia="Times New Roman" w:hAnsi="Arial" w:cs="Arial"/>
                  <w:color w:val="000000"/>
                  <w:sz w:val="20"/>
                  <w:szCs w:val="20"/>
                </w:rPr>
                <w:t>kern</w:t>
              </w:r>
              <w:r w:rsidRPr="00CD63CD">
                <w:rPr>
                  <w:rFonts w:ascii="Arial" w:eastAsia="Times New Roman" w:hAnsi="Arial" w:cs="Arial"/>
                  <w:color w:val="000000"/>
                  <w:sz w:val="20"/>
                  <w:szCs w:val="20"/>
                </w:rPr>
                <w:t>gegeven</w:t>
              </w:r>
            </w:ins>
          </w:p>
        </w:tc>
      </w:tr>
      <w:tr w:rsidR="00A044C0" w:rsidRPr="00CD63CD" w14:paraId="119EF9F3" w14:textId="77777777" w:rsidTr="00A044C0">
        <w:trPr>
          <w:trHeight w:val="232"/>
          <w:ins w:id="13533" w:author="Arjan" w:date="2014-11-11T21:37:00Z"/>
        </w:trPr>
        <w:tc>
          <w:tcPr>
            <w:tcW w:w="3780" w:type="dxa"/>
            <w:tcBorders>
              <w:top w:val="nil"/>
              <w:left w:val="nil"/>
              <w:right w:val="nil"/>
            </w:tcBorders>
          </w:tcPr>
          <w:p w14:paraId="352A3166" w14:textId="77777777" w:rsidR="00A044C0" w:rsidRPr="00CD63CD" w:rsidRDefault="00A044C0" w:rsidP="00A044C0">
            <w:pPr>
              <w:autoSpaceDE w:val="0"/>
              <w:autoSpaceDN w:val="0"/>
              <w:adjustRightInd w:val="0"/>
              <w:spacing w:after="0" w:line="240" w:lineRule="auto"/>
              <w:rPr>
                <w:ins w:id="13534" w:author="Arjan" w:date="2014-11-11T21:37:00Z"/>
                <w:rFonts w:ascii="Arial" w:eastAsia="Times New Roman" w:hAnsi="Arial" w:cs="Arial"/>
                <w:b/>
                <w:bCs/>
                <w:color w:val="000000"/>
                <w:sz w:val="20"/>
                <w:szCs w:val="20"/>
              </w:rPr>
            </w:pPr>
          </w:p>
        </w:tc>
        <w:tc>
          <w:tcPr>
            <w:tcW w:w="5580" w:type="dxa"/>
            <w:tcBorders>
              <w:top w:val="nil"/>
              <w:left w:val="nil"/>
              <w:right w:val="nil"/>
            </w:tcBorders>
          </w:tcPr>
          <w:p w14:paraId="2EB5DAFD" w14:textId="77777777" w:rsidR="00A044C0" w:rsidRPr="00CD63CD" w:rsidRDefault="00A044C0" w:rsidP="00A044C0">
            <w:pPr>
              <w:autoSpaceDE w:val="0"/>
              <w:autoSpaceDN w:val="0"/>
              <w:adjustRightInd w:val="0"/>
              <w:spacing w:after="0" w:line="240" w:lineRule="auto"/>
              <w:rPr>
                <w:ins w:id="13535" w:author="Arjan" w:date="2014-11-11T21:37:00Z"/>
                <w:rFonts w:ascii="Arial" w:eastAsia="Times New Roman" w:hAnsi="Arial" w:cs="Arial"/>
                <w:color w:val="000000"/>
                <w:sz w:val="20"/>
                <w:szCs w:val="20"/>
              </w:rPr>
            </w:pPr>
          </w:p>
        </w:tc>
      </w:tr>
      <w:tr w:rsidR="00A044C0" w:rsidRPr="005E066D" w14:paraId="243793B5" w14:textId="77777777" w:rsidTr="00A044C0">
        <w:trPr>
          <w:trHeight w:val="232"/>
          <w:ins w:id="13536" w:author="Arjan" w:date="2014-11-11T21:37:00Z"/>
        </w:trPr>
        <w:tc>
          <w:tcPr>
            <w:tcW w:w="3780" w:type="dxa"/>
            <w:tcBorders>
              <w:top w:val="nil"/>
              <w:left w:val="nil"/>
              <w:bottom w:val="single" w:sz="4" w:space="0" w:color="auto"/>
              <w:right w:val="nil"/>
            </w:tcBorders>
          </w:tcPr>
          <w:p w14:paraId="1AE7912F" w14:textId="77777777" w:rsidR="00A044C0" w:rsidRPr="00CD63CD" w:rsidRDefault="00A044C0" w:rsidP="00A044C0">
            <w:pPr>
              <w:autoSpaceDE w:val="0"/>
              <w:autoSpaceDN w:val="0"/>
              <w:adjustRightInd w:val="0"/>
              <w:spacing w:after="0" w:line="240" w:lineRule="auto"/>
              <w:rPr>
                <w:ins w:id="13537" w:author="Arjan" w:date="2014-11-11T21:37:00Z"/>
                <w:rFonts w:ascii="Arial" w:eastAsia="Times New Roman" w:hAnsi="Arial" w:cs="Arial"/>
                <w:b/>
                <w:bCs/>
                <w:color w:val="000000"/>
                <w:sz w:val="20"/>
                <w:szCs w:val="20"/>
              </w:rPr>
            </w:pPr>
            <w:ins w:id="13538" w:author="Arjan" w:date="2014-11-11T21:37:00Z">
              <w:r w:rsidRPr="00CD63C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14:paraId="40B96A80" w14:textId="77777777" w:rsidR="00A044C0" w:rsidRPr="00DD0F4F" w:rsidRDefault="00A044C0" w:rsidP="00A044C0">
            <w:pPr>
              <w:autoSpaceDE w:val="0"/>
              <w:autoSpaceDN w:val="0"/>
              <w:adjustRightInd w:val="0"/>
              <w:spacing w:after="0" w:line="240" w:lineRule="auto"/>
              <w:rPr>
                <w:ins w:id="13539" w:author="Arjan" w:date="2014-11-11T21:37:00Z"/>
                <w:rFonts w:ascii="Arial" w:eastAsia="Times New Roman" w:hAnsi="Arial" w:cs="Arial"/>
                <w:color w:val="000000"/>
                <w:sz w:val="20"/>
                <w:szCs w:val="20"/>
                <w:lang w:val="nl-NL"/>
              </w:rPr>
            </w:pPr>
            <w:ins w:id="13540" w:author="Arjan" w:date="2014-11-11T21:37:00Z">
              <w:r>
                <w:rPr>
                  <w:rFonts w:ascii="Calibri" w:hAnsi="Calibri" w:cs="Arial"/>
                  <w:color w:val="0F0F0F"/>
                  <w:szCs w:val="24"/>
                </w:rPr>
                <w:t>-</w:t>
              </w:r>
            </w:ins>
          </w:p>
        </w:tc>
      </w:tr>
    </w:tbl>
    <w:p w14:paraId="032A4D1E" w14:textId="77777777" w:rsidR="003D5F9A" w:rsidRPr="00DD0F4F" w:rsidRDefault="003D5F9A" w:rsidP="006757BE">
      <w:pPr>
        <w:rPr>
          <w:lang w:val="nl-NL"/>
        </w:rPr>
      </w:pPr>
    </w:p>
    <w:p w14:paraId="08DD1A85" w14:textId="77777777" w:rsidR="00D2012E" w:rsidRDefault="00D2012E" w:rsidP="00D2012E">
      <w:pPr>
        <w:pStyle w:val="Kop2"/>
        <w:rPr>
          <w:noProof/>
        </w:rPr>
      </w:pPr>
      <w:bookmarkStart w:id="13541" w:name="_Toc493812461"/>
      <w:r>
        <w:rPr>
          <w:noProof/>
        </w:rPr>
        <w:t>ZAAK</w:t>
      </w:r>
      <w:r w:rsidR="005D1B2A">
        <w:rPr>
          <w:noProof/>
        </w:rPr>
        <w:t>-INFORMATIE</w:t>
      </w:r>
      <w:r>
        <w:rPr>
          <w:noProof/>
        </w:rPr>
        <w:t>OBJECT</w:t>
      </w:r>
      <w:bookmarkEnd w:id="13541"/>
    </w:p>
    <w:p w14:paraId="254F10A6" w14:textId="2B8026C9" w:rsidR="00D2012E" w:rsidRDefault="00D2012E" w:rsidP="00F64D19">
      <w:pPr>
        <w:rPr>
          <w:noProof/>
          <w:lang w:val="nl-NL"/>
        </w:rPr>
      </w:pPr>
      <w:r w:rsidRPr="00DD0F4F">
        <w:rPr>
          <w:noProof/>
          <w:lang w:val="nl-NL"/>
        </w:rPr>
        <w:t xml:space="preserve">Teneinde in lijn te blijven met de Baseline Informatiehuishoiding en aan te sluiten bij </w:t>
      </w:r>
      <w:r w:rsidR="00EE16DA" w:rsidRPr="00DD0F4F">
        <w:rPr>
          <w:noProof/>
          <w:lang w:val="nl-NL"/>
        </w:rPr>
        <w:t xml:space="preserve">de </w:t>
      </w:r>
      <w:r w:rsidRPr="00DD0F4F">
        <w:rPr>
          <w:noProof/>
          <w:lang w:val="nl-NL"/>
        </w:rPr>
        <w:t>steeds gangbaardere terminogie in de documentaire informatiehuishouding en de ‘archiefwereld’, hebben we de term ‘document’ conseq</w:t>
      </w:r>
      <w:r w:rsidR="005D1B2A" w:rsidRPr="00DD0F4F">
        <w:rPr>
          <w:noProof/>
          <w:lang w:val="nl-NL"/>
        </w:rPr>
        <w:t>uent vervangen door ‘informatie</w:t>
      </w:r>
      <w:r w:rsidRPr="00DD0F4F">
        <w:rPr>
          <w:noProof/>
          <w:lang w:val="nl-NL"/>
        </w:rPr>
        <w:t xml:space="preserve">object’. </w:t>
      </w:r>
    </w:p>
    <w:p w14:paraId="6E5CB420" w14:textId="4A6281BD" w:rsidR="00BE528D" w:rsidRPr="00BE528D" w:rsidRDefault="00BE528D" w:rsidP="00F64D19">
      <w:pPr>
        <w:rPr>
          <w:noProof/>
          <w:lang w:val="nl-NL"/>
        </w:rPr>
      </w:pPr>
      <w:r>
        <w:rPr>
          <w:lang w:val="nl-NL"/>
        </w:rPr>
        <w:t>Het archiefregime van de zaak met al haar informatie, waarnder de bijbehorende informatieobjecten, wordt bepaald op zaak-niveau d.w.z. geldt voor het gehele ‘zaakdossier’. O</w:t>
      </w:r>
      <w:r w:rsidRPr="00BE528D">
        <w:rPr>
          <w:lang w:val="nl-NL"/>
        </w:rPr>
        <w:t xml:space="preserve">m redenen van privacy of anderszins </w:t>
      </w:r>
      <w:r>
        <w:rPr>
          <w:lang w:val="nl-NL"/>
        </w:rPr>
        <w:t xml:space="preserve">kan het evenwel </w:t>
      </w:r>
      <w:r w:rsidRPr="00BE528D">
        <w:rPr>
          <w:lang w:val="nl-NL"/>
        </w:rPr>
        <w:t xml:space="preserve">van belang zijn bepaalde informatieobjecten te vernietigen binnen de archiefactietermijn d.w.z. voor de vernietigings- of overbrengingsdatum van het zaakdossier. </w:t>
      </w:r>
      <w:r w:rsidR="00B372EF">
        <w:rPr>
          <w:lang w:val="nl-NL"/>
        </w:rPr>
        <w:t>Hietoe is</w:t>
      </w:r>
      <w:r w:rsidRPr="00BE528D">
        <w:rPr>
          <w:lang w:val="nl-NL"/>
        </w:rPr>
        <w:t xml:space="preserve"> de attribuutsoort’Vernietigingsdatum’ toe</w:t>
      </w:r>
      <w:r w:rsidR="00B372EF">
        <w:rPr>
          <w:lang w:val="nl-NL"/>
        </w:rPr>
        <w:t>ge</w:t>
      </w:r>
      <w:r w:rsidRPr="00BE528D">
        <w:rPr>
          <w:lang w:val="nl-NL"/>
        </w:rPr>
        <w:t>voeg</w:t>
      </w:r>
      <w:r w:rsidR="00B372EF">
        <w:rPr>
          <w:lang w:val="nl-NL"/>
        </w:rPr>
        <w:t>d</w:t>
      </w:r>
      <w:r w:rsidRPr="00BE528D">
        <w:rPr>
          <w:lang w:val="nl-NL"/>
        </w:rPr>
        <w:t xml:space="preserve"> aan de relatieklasse ZAAK-INFORMATIEOBJECT-TYPE. </w:t>
      </w:r>
    </w:p>
    <w:tbl>
      <w:tblPr>
        <w:tblW w:w="9360" w:type="dxa"/>
        <w:tblInd w:w="60" w:type="dxa"/>
        <w:tblLayout w:type="fixed"/>
        <w:tblCellMar>
          <w:left w:w="60" w:type="dxa"/>
          <w:right w:w="60" w:type="dxa"/>
        </w:tblCellMar>
        <w:tblLook w:val="0000" w:firstRow="0" w:lastRow="0" w:firstColumn="0" w:lastColumn="0" w:noHBand="0" w:noVBand="0"/>
      </w:tblPr>
      <w:tblGrid>
        <w:gridCol w:w="3600"/>
        <w:gridCol w:w="1080"/>
        <w:gridCol w:w="3330"/>
        <w:gridCol w:w="1350"/>
      </w:tblGrid>
      <w:tr w:rsidR="00D2012E" w:rsidRPr="00D2012E" w14:paraId="52A39944" w14:textId="77777777" w:rsidTr="0034071F">
        <w:tc>
          <w:tcPr>
            <w:tcW w:w="3600" w:type="dxa"/>
            <w:tcBorders>
              <w:top w:val="single" w:sz="4" w:space="0" w:color="auto"/>
              <w:left w:val="nil"/>
              <w:bottom w:val="nil"/>
              <w:right w:val="nil"/>
            </w:tcBorders>
          </w:tcPr>
          <w:p w14:paraId="653E80D7"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14:paraId="29E1B32D" w14:textId="77777777" w:rsidR="00D2012E" w:rsidRPr="00D2012E" w:rsidRDefault="00DA5D93"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Element.Name</w:instrText>
            </w:r>
            <w:r w:rsidRPr="00D2012E">
              <w:rPr>
                <w:rFonts w:ascii="Arial" w:hAnsi="Arial" w:cs="Arial"/>
                <w:sz w:val="20"/>
                <w:szCs w:val="20"/>
                <w:lang w:val="en-AU"/>
              </w:rPr>
              <w:fldChar w:fldCharType="separate"/>
            </w:r>
            <w:r w:rsidR="00D2012E" w:rsidRPr="00D2012E">
              <w:rPr>
                <w:rFonts w:ascii="Arial" w:eastAsia="Times New Roman" w:hAnsi="Arial" w:cs="Arial"/>
                <w:color w:val="000000"/>
                <w:sz w:val="20"/>
                <w:szCs w:val="20"/>
              </w:rPr>
              <w:t>ZAAK</w:t>
            </w:r>
            <w:del w:id="13542" w:author="Arjan" w:date="2012-11-16T10:04:00Z">
              <w:r w:rsidR="00D2012E" w:rsidRPr="00D2012E" w:rsidDel="00D2012E">
                <w:rPr>
                  <w:rFonts w:ascii="Arial" w:eastAsia="Times New Roman" w:hAnsi="Arial" w:cs="Arial"/>
                  <w:color w:val="000000"/>
                  <w:sz w:val="20"/>
                  <w:szCs w:val="20"/>
                </w:rPr>
                <w:delText>DOCUMENT</w:delText>
              </w:r>
            </w:del>
            <w:r w:rsidRPr="00D2012E">
              <w:rPr>
                <w:rFonts w:ascii="Arial" w:hAnsi="Arial" w:cs="Arial"/>
                <w:sz w:val="20"/>
                <w:szCs w:val="20"/>
                <w:lang w:val="en-AU"/>
              </w:rPr>
              <w:fldChar w:fldCharType="end"/>
            </w:r>
            <w:ins w:id="13543" w:author="Arjan" w:date="2012-12-11T14:21:00Z">
              <w:r w:rsidR="005D1B2A">
                <w:rPr>
                  <w:rFonts w:ascii="Arial" w:hAnsi="Arial" w:cs="Arial"/>
                  <w:sz w:val="20"/>
                  <w:szCs w:val="20"/>
                  <w:lang w:val="en-AU"/>
                </w:rPr>
                <w:t>-</w:t>
              </w:r>
            </w:ins>
            <w:ins w:id="13544" w:author="Arjan" w:date="2012-11-16T10:04:00Z">
              <w:r w:rsidR="005D1B2A">
                <w:rPr>
                  <w:rFonts w:ascii="Arial" w:hAnsi="Arial" w:cs="Arial"/>
                  <w:sz w:val="20"/>
                  <w:szCs w:val="20"/>
                  <w:lang w:val="en-AU"/>
                </w:rPr>
                <w:t>INFORMATIE</w:t>
              </w:r>
              <w:r w:rsidR="00D2012E">
                <w:rPr>
                  <w:rFonts w:ascii="Arial" w:hAnsi="Arial" w:cs="Arial"/>
                  <w:sz w:val="20"/>
                  <w:szCs w:val="20"/>
                  <w:lang w:val="en-AU"/>
                </w:rPr>
                <w:t>OBJECT</w:t>
              </w:r>
            </w:ins>
          </w:p>
        </w:tc>
      </w:tr>
      <w:tr w:rsidR="00D2012E" w:rsidRPr="00D2012E" w14:paraId="37C01785" w14:textId="77777777" w:rsidTr="0034071F">
        <w:tc>
          <w:tcPr>
            <w:tcW w:w="3600" w:type="dxa"/>
            <w:tcBorders>
              <w:top w:val="nil"/>
              <w:left w:val="nil"/>
              <w:bottom w:val="nil"/>
              <w:right w:val="nil"/>
            </w:tcBorders>
          </w:tcPr>
          <w:p w14:paraId="693BB053"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31E84C33"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14:paraId="27AD47BC" w14:textId="77777777" w:rsidTr="0034071F">
        <w:tc>
          <w:tcPr>
            <w:tcW w:w="3600" w:type="dxa"/>
            <w:tcBorders>
              <w:top w:val="nil"/>
              <w:left w:val="nil"/>
              <w:bottom w:val="nil"/>
              <w:right w:val="nil"/>
            </w:tcBorders>
          </w:tcPr>
          <w:p w14:paraId="5F531EBC"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14:paraId="12CEEED6" w14:textId="77777777" w:rsidR="00D2012E" w:rsidRPr="00D2012E" w:rsidRDefault="00DA5D93"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Element.Alias</w:instrText>
            </w:r>
            <w:r w:rsidRPr="00D2012E">
              <w:rPr>
                <w:rFonts w:ascii="Arial" w:hAnsi="Arial" w:cs="Arial"/>
                <w:sz w:val="20"/>
                <w:szCs w:val="20"/>
                <w:lang w:val="en-AU"/>
              </w:rPr>
              <w:fldChar w:fldCharType="separate"/>
            </w:r>
            <w:r w:rsidR="00D2012E" w:rsidRPr="00D2012E">
              <w:rPr>
                <w:rFonts w:ascii="Arial" w:eastAsia="Times New Roman" w:hAnsi="Arial" w:cs="Arial"/>
                <w:color w:val="000000"/>
                <w:sz w:val="20"/>
                <w:szCs w:val="20"/>
              </w:rPr>
              <w:t>ZDC</w:t>
            </w:r>
            <w:r w:rsidRPr="00D2012E">
              <w:rPr>
                <w:rFonts w:ascii="Arial" w:hAnsi="Arial" w:cs="Arial"/>
                <w:sz w:val="20"/>
                <w:szCs w:val="20"/>
                <w:lang w:val="en-AU"/>
              </w:rPr>
              <w:fldChar w:fldCharType="end"/>
            </w:r>
          </w:p>
        </w:tc>
      </w:tr>
      <w:tr w:rsidR="00D2012E" w:rsidRPr="00D2012E" w14:paraId="08C3758F" w14:textId="77777777" w:rsidTr="0034071F">
        <w:tc>
          <w:tcPr>
            <w:tcW w:w="3600" w:type="dxa"/>
            <w:tcBorders>
              <w:top w:val="nil"/>
              <w:left w:val="nil"/>
              <w:bottom w:val="nil"/>
              <w:right w:val="nil"/>
            </w:tcBorders>
          </w:tcPr>
          <w:p w14:paraId="3DA5AF6B"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18477796"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14:paraId="7A7CAA81" w14:textId="77777777" w:rsidTr="0034071F">
        <w:tc>
          <w:tcPr>
            <w:tcW w:w="3600" w:type="dxa"/>
            <w:tcBorders>
              <w:top w:val="nil"/>
              <w:left w:val="nil"/>
              <w:bottom w:val="nil"/>
              <w:right w:val="nil"/>
            </w:tcBorders>
          </w:tcPr>
          <w:p w14:paraId="4D81AE0A"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14:paraId="02FE8D3A"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14:paraId="3E1A5AB6" w14:textId="77777777" w:rsidTr="0034071F">
        <w:trPr>
          <w:trHeight w:val="230"/>
        </w:trPr>
        <w:tc>
          <w:tcPr>
            <w:tcW w:w="3600" w:type="dxa"/>
            <w:tcBorders>
              <w:top w:val="nil"/>
              <w:left w:val="nil"/>
              <w:bottom w:val="nil"/>
              <w:right w:val="nil"/>
            </w:tcBorders>
          </w:tcPr>
          <w:p w14:paraId="1BA61F2A"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F0641E2"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14:paraId="6BA44BEB" w14:textId="77777777" w:rsidTr="0034071F">
        <w:trPr>
          <w:trHeight w:val="230"/>
        </w:trPr>
        <w:tc>
          <w:tcPr>
            <w:tcW w:w="3600" w:type="dxa"/>
            <w:tcBorders>
              <w:top w:val="nil"/>
              <w:left w:val="nil"/>
              <w:bottom w:val="nil"/>
              <w:right w:val="nil"/>
            </w:tcBorders>
          </w:tcPr>
          <w:p w14:paraId="1416C944"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14:paraId="493404AD"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14:paraId="53DBEFAC" w14:textId="77777777" w:rsidTr="0034071F">
        <w:trPr>
          <w:trHeight w:val="230"/>
        </w:trPr>
        <w:tc>
          <w:tcPr>
            <w:tcW w:w="3600" w:type="dxa"/>
            <w:tcBorders>
              <w:top w:val="nil"/>
              <w:left w:val="nil"/>
              <w:bottom w:val="nil"/>
              <w:right w:val="nil"/>
            </w:tcBorders>
          </w:tcPr>
          <w:p w14:paraId="190165DE"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65ADB3E9"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5C14BE" w14:paraId="70A066F5" w14:textId="77777777" w:rsidTr="0034071F">
        <w:trPr>
          <w:trHeight w:val="230"/>
        </w:trPr>
        <w:tc>
          <w:tcPr>
            <w:tcW w:w="3600" w:type="dxa"/>
            <w:tcBorders>
              <w:top w:val="nil"/>
              <w:left w:val="nil"/>
              <w:bottom w:val="nil"/>
              <w:right w:val="nil"/>
            </w:tcBorders>
          </w:tcPr>
          <w:p w14:paraId="37868741"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14:paraId="3EFFA66D" w14:textId="77777777" w:rsidR="00D2012E" w:rsidRPr="00DD0F4F" w:rsidRDefault="00650FA0" w:rsidP="00650FA0">
            <w:pPr>
              <w:autoSpaceDE w:val="0"/>
              <w:autoSpaceDN w:val="0"/>
              <w:adjustRightInd w:val="0"/>
              <w:spacing w:after="0" w:line="240" w:lineRule="auto"/>
              <w:rPr>
                <w:rFonts w:ascii="Arial" w:eastAsia="Times New Roman" w:hAnsi="Arial" w:cs="Arial"/>
                <w:color w:val="000000"/>
                <w:sz w:val="20"/>
                <w:szCs w:val="20"/>
                <w:lang w:val="nl-NL"/>
              </w:rPr>
            </w:pPr>
            <w:ins w:id="13545" w:author="Arjan" w:date="2014-01-22T19:42:00Z">
              <w:r w:rsidRPr="00DD0F4F">
                <w:rPr>
                  <w:rFonts w:ascii="Arial" w:hAnsi="Arial" w:cs="Arial"/>
                  <w:sz w:val="20"/>
                  <w:szCs w:val="20"/>
                  <w:lang w:val="nl-NL"/>
                </w:rPr>
                <w:t xml:space="preserve">De relatie tussen </w:t>
              </w:r>
            </w:ins>
            <w:del w:id="13546" w:author="Arjan" w:date="2014-01-22T19:42:00Z">
              <w:r w:rsidR="00DA5D93" w:rsidRPr="00D2012E" w:rsidDel="00650FA0">
                <w:rPr>
                  <w:rFonts w:ascii="Arial" w:hAnsi="Arial" w:cs="Arial"/>
                  <w:sz w:val="20"/>
                  <w:szCs w:val="20"/>
                  <w:lang w:val="en-AU"/>
                </w:rPr>
                <w:fldChar w:fldCharType="begin" w:fldLock="1"/>
              </w:r>
              <w:r w:rsidR="00D2012E" w:rsidRPr="00DD0F4F" w:rsidDel="00650FA0">
                <w:rPr>
                  <w:rFonts w:ascii="Arial" w:hAnsi="Arial" w:cs="Arial"/>
                  <w:sz w:val="20"/>
                  <w:szCs w:val="20"/>
                  <w:lang w:val="nl-NL"/>
                </w:rPr>
                <w:delInstrText xml:space="preserve">MERGEFIELD </w:delInstrText>
              </w:r>
              <w:r w:rsidR="00D2012E" w:rsidRPr="00DD0F4F" w:rsidDel="00650FA0">
                <w:rPr>
                  <w:rFonts w:ascii="Arial" w:eastAsia="Times New Roman" w:hAnsi="Arial" w:cs="Arial"/>
                  <w:color w:val="000000"/>
                  <w:sz w:val="20"/>
                  <w:szCs w:val="20"/>
                  <w:lang w:val="nl-NL"/>
                </w:rPr>
                <w:delInstrText>Element.Notes</w:delInstrText>
              </w:r>
              <w:r w:rsidR="00DA5D93" w:rsidRPr="00D2012E" w:rsidDel="00650FA0">
                <w:rPr>
                  <w:rFonts w:ascii="Arial" w:hAnsi="Arial" w:cs="Arial"/>
                  <w:sz w:val="20"/>
                  <w:szCs w:val="20"/>
                  <w:lang w:val="en-AU"/>
                </w:rPr>
                <w:fldChar w:fldCharType="end"/>
              </w:r>
              <w:r w:rsidR="00D2012E" w:rsidRPr="00DD0F4F" w:rsidDel="00650FA0">
                <w:rPr>
                  <w:rFonts w:ascii="Arial" w:eastAsia="Times New Roman" w:hAnsi="Arial" w:cs="Arial"/>
                  <w:color w:val="610E6A"/>
                  <w:sz w:val="20"/>
                  <w:szCs w:val="20"/>
                  <w:lang w:val="nl-NL"/>
                </w:rPr>
                <w:delText xml:space="preserve">Een </w:delText>
              </w:r>
            </w:del>
            <w:ins w:id="13547" w:author="Arjan" w:date="2014-01-22T19:42:00Z">
              <w:r w:rsidR="00DA5D93" w:rsidRPr="00D2012E">
                <w:rPr>
                  <w:rFonts w:ascii="Arial" w:hAnsi="Arial" w:cs="Arial"/>
                  <w:sz w:val="20"/>
                  <w:szCs w:val="20"/>
                  <w:lang w:val="en-AU"/>
                </w:rPr>
                <w:fldChar w:fldCharType="begin" w:fldLock="1"/>
              </w:r>
              <w:r w:rsidRPr="00DD0F4F">
                <w:rPr>
                  <w:rFonts w:ascii="Arial" w:hAnsi="Arial" w:cs="Arial"/>
                  <w:sz w:val="20"/>
                  <w:szCs w:val="20"/>
                  <w:lang w:val="nl-NL"/>
                </w:rPr>
                <w:instrText xml:space="preserve">MERGEFIELD </w:instrText>
              </w:r>
              <w:r w:rsidRPr="00DD0F4F">
                <w:rPr>
                  <w:rFonts w:ascii="Arial" w:eastAsia="Times New Roman" w:hAnsi="Arial" w:cs="Arial"/>
                  <w:color w:val="000000"/>
                  <w:sz w:val="20"/>
                  <w:szCs w:val="20"/>
                  <w:lang w:val="nl-NL"/>
                </w:rPr>
                <w:instrText>Element.Notes</w:instrText>
              </w:r>
              <w:r w:rsidR="00DA5D93" w:rsidRPr="00D2012E">
                <w:rPr>
                  <w:rFonts w:ascii="Arial" w:hAnsi="Arial" w:cs="Arial"/>
                  <w:sz w:val="20"/>
                  <w:szCs w:val="20"/>
                  <w:lang w:val="en-AU"/>
                </w:rPr>
                <w:fldChar w:fldCharType="end"/>
              </w:r>
              <w:r w:rsidRPr="00DD0F4F">
                <w:rPr>
                  <w:rFonts w:ascii="Arial" w:eastAsia="Times New Roman" w:hAnsi="Arial" w:cs="Arial"/>
                  <w:color w:val="610E6A"/>
                  <w:sz w:val="20"/>
                  <w:szCs w:val="20"/>
                  <w:lang w:val="nl-NL"/>
                </w:rPr>
                <w:t xml:space="preserve">een ZAAK en een </w:t>
              </w:r>
            </w:ins>
            <w:del w:id="13548" w:author="Arjan" w:date="2012-11-16T10:05:00Z">
              <w:r w:rsidR="00D2012E" w:rsidRPr="00DD0F4F" w:rsidDel="00D2012E">
                <w:rPr>
                  <w:rFonts w:ascii="Arial" w:eastAsia="Times New Roman" w:hAnsi="Arial" w:cs="Arial"/>
                  <w:color w:val="610E6A"/>
                  <w:sz w:val="20"/>
                  <w:szCs w:val="20"/>
                  <w:lang w:val="nl-NL"/>
                </w:rPr>
                <w:delText>DOCUMENT</w:delText>
              </w:r>
            </w:del>
            <w:ins w:id="13549" w:author="Arjan" w:date="2012-11-16T10:05:00Z">
              <w:r w:rsidR="005D1B2A" w:rsidRPr="00DD0F4F">
                <w:rPr>
                  <w:rFonts w:ascii="Arial" w:eastAsia="Times New Roman" w:hAnsi="Arial" w:cs="Arial"/>
                  <w:color w:val="610E6A"/>
                  <w:sz w:val="20"/>
                  <w:szCs w:val="20"/>
                  <w:lang w:val="nl-NL"/>
                </w:rPr>
                <w:t>INFORMATIE</w:t>
              </w:r>
              <w:r w:rsidR="00D2012E" w:rsidRPr="00DD0F4F">
                <w:rPr>
                  <w:rFonts w:ascii="Arial" w:eastAsia="Times New Roman" w:hAnsi="Arial" w:cs="Arial"/>
                  <w:color w:val="610E6A"/>
                  <w:sz w:val="20"/>
                  <w:szCs w:val="20"/>
                  <w:lang w:val="nl-NL"/>
                </w:rPr>
                <w:t>OBJECT</w:t>
              </w:r>
            </w:ins>
            <w:r w:rsidR="00D2012E" w:rsidRPr="00DD0F4F">
              <w:rPr>
                <w:rFonts w:ascii="Arial" w:eastAsia="Times New Roman" w:hAnsi="Arial" w:cs="Arial"/>
                <w:color w:val="610E6A"/>
                <w:sz w:val="20"/>
                <w:szCs w:val="20"/>
                <w:lang w:val="nl-NL"/>
              </w:rPr>
              <w:t xml:space="preserve"> dat relevant is voor de behandeling van d</w:t>
            </w:r>
            <w:ins w:id="13550" w:author="Arjan" w:date="2014-01-22T19:42:00Z">
              <w:r w:rsidRPr="00DD0F4F">
                <w:rPr>
                  <w:rFonts w:ascii="Arial" w:eastAsia="Times New Roman" w:hAnsi="Arial" w:cs="Arial"/>
                  <w:color w:val="610E6A"/>
                  <w:sz w:val="20"/>
                  <w:szCs w:val="20"/>
                  <w:lang w:val="nl-NL"/>
                </w:rPr>
                <w:t>i</w:t>
              </w:r>
            </w:ins>
            <w:r w:rsidR="00D2012E" w:rsidRPr="00DD0F4F">
              <w:rPr>
                <w:rFonts w:ascii="Arial" w:eastAsia="Times New Roman" w:hAnsi="Arial" w:cs="Arial"/>
                <w:color w:val="610E6A"/>
                <w:sz w:val="20"/>
                <w:szCs w:val="20"/>
                <w:lang w:val="nl-NL"/>
              </w:rPr>
              <w:t>e ZAAK en/of gecreëerd is in het kader van de behandeling van d</w:t>
            </w:r>
            <w:ins w:id="13551" w:author="Arjan" w:date="2014-01-22T19:42:00Z">
              <w:r w:rsidRPr="00DD0F4F">
                <w:rPr>
                  <w:rFonts w:ascii="Arial" w:eastAsia="Times New Roman" w:hAnsi="Arial" w:cs="Arial"/>
                  <w:color w:val="610E6A"/>
                  <w:sz w:val="20"/>
                  <w:szCs w:val="20"/>
                  <w:lang w:val="nl-NL"/>
                </w:rPr>
                <w:t>i</w:t>
              </w:r>
            </w:ins>
            <w:r w:rsidR="00D2012E" w:rsidRPr="00DD0F4F">
              <w:rPr>
                <w:rFonts w:ascii="Arial" w:eastAsia="Times New Roman" w:hAnsi="Arial" w:cs="Arial"/>
                <w:color w:val="610E6A"/>
                <w:sz w:val="20"/>
                <w:szCs w:val="20"/>
                <w:lang w:val="nl-NL"/>
              </w:rPr>
              <w:t>e ZAAK</w:t>
            </w:r>
          </w:p>
        </w:tc>
      </w:tr>
      <w:tr w:rsidR="00D2012E" w:rsidRPr="005C14BE" w14:paraId="3136F1B3" w14:textId="77777777" w:rsidTr="0034071F">
        <w:tc>
          <w:tcPr>
            <w:tcW w:w="3600" w:type="dxa"/>
            <w:tcBorders>
              <w:top w:val="nil"/>
              <w:left w:val="nil"/>
              <w:bottom w:val="nil"/>
              <w:right w:val="nil"/>
            </w:tcBorders>
          </w:tcPr>
          <w:p w14:paraId="549AAA28" w14:textId="77777777" w:rsidR="00D2012E" w:rsidRPr="00DD0F4F" w:rsidRDefault="00D2012E" w:rsidP="00D2012E">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4C7EA2C3" w14:textId="77777777"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p>
        </w:tc>
      </w:tr>
      <w:tr w:rsidR="00D2012E" w:rsidRPr="00D2012E" w14:paraId="4D8AC895" w14:textId="77777777" w:rsidTr="0034071F">
        <w:tc>
          <w:tcPr>
            <w:tcW w:w="3600" w:type="dxa"/>
            <w:tcBorders>
              <w:top w:val="nil"/>
              <w:left w:val="nil"/>
              <w:bottom w:val="nil"/>
              <w:right w:val="nil"/>
            </w:tcBorders>
          </w:tcPr>
          <w:p w14:paraId="23E33838"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14:paraId="5EF08E2A"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14:paraId="6F51CF95" w14:textId="77777777" w:rsidTr="0034071F">
        <w:trPr>
          <w:trHeight w:val="230"/>
        </w:trPr>
        <w:tc>
          <w:tcPr>
            <w:tcW w:w="3600" w:type="dxa"/>
            <w:tcBorders>
              <w:top w:val="nil"/>
              <w:left w:val="nil"/>
              <w:bottom w:val="nil"/>
              <w:right w:val="nil"/>
            </w:tcBorders>
          </w:tcPr>
          <w:p w14:paraId="603DE879"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420C5CD3"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14:paraId="20FA995D" w14:textId="77777777" w:rsidTr="0034071F">
        <w:tc>
          <w:tcPr>
            <w:tcW w:w="3600" w:type="dxa"/>
            <w:tcBorders>
              <w:top w:val="nil"/>
              <w:left w:val="nil"/>
              <w:bottom w:val="nil"/>
              <w:right w:val="nil"/>
            </w:tcBorders>
          </w:tcPr>
          <w:p w14:paraId="30958B87"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14:paraId="74169261"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14:paraId="717EF89B" w14:textId="77777777" w:rsidTr="0034071F">
        <w:trPr>
          <w:trHeight w:val="260"/>
        </w:trPr>
        <w:tc>
          <w:tcPr>
            <w:tcW w:w="3600" w:type="dxa"/>
            <w:tcBorders>
              <w:top w:val="nil"/>
              <w:left w:val="nil"/>
              <w:bottom w:val="nil"/>
              <w:right w:val="nil"/>
            </w:tcBorders>
          </w:tcPr>
          <w:p w14:paraId="48DA3DA8"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777C2AB2"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5C14BE" w14:paraId="4510BC01" w14:textId="77777777" w:rsidTr="0034071F">
        <w:tc>
          <w:tcPr>
            <w:tcW w:w="3600" w:type="dxa"/>
            <w:tcBorders>
              <w:top w:val="nil"/>
              <w:left w:val="nil"/>
              <w:bottom w:val="nil"/>
              <w:right w:val="nil"/>
            </w:tcBorders>
          </w:tcPr>
          <w:p w14:paraId="2F143B96"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14:paraId="363EA4E9" w14:textId="77777777" w:rsidR="00D2012E" w:rsidRPr="00DD0F4F" w:rsidRDefault="00D2012E" w:rsidP="00D2012E">
            <w:pPr>
              <w:autoSpaceDE w:val="0"/>
              <w:autoSpaceDN w:val="0"/>
              <w:adjustRightInd w:val="0"/>
              <w:spacing w:after="0" w:line="240" w:lineRule="auto"/>
              <w:rPr>
                <w:ins w:id="13552" w:author="Arjan" w:date="2012-11-16T10:09:00Z"/>
                <w:rFonts w:ascii="Arial" w:eastAsia="Times New Roman" w:hAnsi="Arial" w:cs="Arial"/>
                <w:color w:val="000000"/>
                <w:sz w:val="20"/>
                <w:szCs w:val="20"/>
                <w:lang w:val="nl-NL"/>
              </w:rPr>
            </w:pPr>
            <w:ins w:id="13553" w:author="Arjan" w:date="2012-11-16T10:08:00Z">
              <w:r w:rsidRPr="00DD0F4F">
                <w:rPr>
                  <w:rFonts w:ascii="Arial" w:eastAsia="Times New Roman" w:hAnsi="Arial" w:cs="Arial"/>
                  <w:color w:val="000000"/>
                  <w:sz w:val="20"/>
                  <w:szCs w:val="20"/>
                  <w:lang w:val="nl-NL"/>
                </w:rPr>
                <w:t>Dit is de relatieklasse behorende bij de relatiesoort ‘ZAAK kent INFORMATIEOBJECT</w:t>
              </w:r>
            </w:ins>
            <w:ins w:id="13554" w:author="Arjan" w:date="2012-11-16T10:09:00Z">
              <w:r w:rsidRPr="00DD0F4F">
                <w:rPr>
                  <w:rFonts w:ascii="Arial" w:eastAsia="Times New Roman" w:hAnsi="Arial" w:cs="Arial"/>
                  <w:color w:val="000000"/>
                  <w:sz w:val="20"/>
                  <w:szCs w:val="20"/>
                  <w:lang w:val="nl-NL"/>
                </w:rPr>
                <w:t>’.</w:t>
              </w:r>
            </w:ins>
            <w:ins w:id="13555" w:author="Arjan" w:date="2012-11-16T10:13:00Z">
              <w:r w:rsidRPr="00DD0F4F">
                <w:rPr>
                  <w:rFonts w:ascii="Arial" w:eastAsia="Times New Roman" w:hAnsi="Arial" w:cs="Arial"/>
                  <w:color w:val="000000"/>
                  <w:sz w:val="20"/>
                  <w:szCs w:val="20"/>
                  <w:lang w:val="nl-NL"/>
                </w:rPr>
                <w:t xml:space="preserve"> </w:t>
              </w:r>
            </w:ins>
            <w:ins w:id="13556" w:author="Arjan" w:date="2012-11-16T10:09:00Z">
              <w:r w:rsidRPr="00DD0F4F">
                <w:rPr>
                  <w:rFonts w:ascii="Arial" w:eastAsia="Times New Roman" w:hAnsi="Arial" w:cs="Arial"/>
                  <w:color w:val="000000"/>
                  <w:sz w:val="20"/>
                  <w:szCs w:val="20"/>
                  <w:lang w:val="nl-NL"/>
                </w:rPr>
                <w:t xml:space="preserve">Met de relatiesoort geven we aan welke </w:t>
              </w:r>
            </w:ins>
            <w:ins w:id="13557" w:author="Arjan" w:date="2012-11-16T10:10:00Z">
              <w:r w:rsidRPr="00DD0F4F">
                <w:rPr>
                  <w:rFonts w:ascii="Arial" w:eastAsia="Times New Roman" w:hAnsi="Arial" w:cs="Arial"/>
                  <w:color w:val="000000"/>
                  <w:sz w:val="20"/>
                  <w:szCs w:val="20"/>
                  <w:lang w:val="nl-NL"/>
                </w:rPr>
                <w:t xml:space="preserve">INFORMATIEOBJECTen </w:t>
              </w:r>
            </w:ins>
            <w:ins w:id="13558" w:author="Arjan" w:date="2012-11-16T10:12:00Z">
              <w:r w:rsidRPr="00DD0F4F">
                <w:rPr>
                  <w:rFonts w:ascii="Arial" w:eastAsia="Times New Roman" w:hAnsi="Arial" w:cs="Arial"/>
                  <w:color w:val="000000"/>
                  <w:sz w:val="20"/>
                  <w:szCs w:val="20"/>
                  <w:lang w:val="nl-NL"/>
                </w:rPr>
                <w:t>voor</w:t>
              </w:r>
            </w:ins>
            <w:ins w:id="13559" w:author="Arjan" w:date="2012-11-16T10:10:00Z">
              <w:r w:rsidRPr="00DD0F4F">
                <w:rPr>
                  <w:rFonts w:ascii="Arial" w:eastAsia="Times New Roman" w:hAnsi="Arial" w:cs="Arial"/>
                  <w:color w:val="000000"/>
                  <w:sz w:val="20"/>
                  <w:szCs w:val="20"/>
                  <w:lang w:val="nl-NL"/>
                </w:rPr>
                <w:t xml:space="preserve"> een </w:t>
              </w:r>
            </w:ins>
            <w:ins w:id="13560" w:author="Arjan" w:date="2012-11-16T10:11:00Z">
              <w:r w:rsidRPr="00DD0F4F">
                <w:rPr>
                  <w:rFonts w:ascii="Arial" w:eastAsia="Times New Roman" w:hAnsi="Arial" w:cs="Arial"/>
                  <w:color w:val="000000"/>
                  <w:sz w:val="20"/>
                  <w:szCs w:val="20"/>
                  <w:lang w:val="nl-NL"/>
                </w:rPr>
                <w:t xml:space="preserve">bepaalde </w:t>
              </w:r>
            </w:ins>
            <w:ins w:id="13561" w:author="Arjan" w:date="2012-11-16T10:10:00Z">
              <w:r w:rsidRPr="00DD0F4F">
                <w:rPr>
                  <w:rFonts w:ascii="Arial" w:eastAsia="Times New Roman" w:hAnsi="Arial" w:cs="Arial"/>
                  <w:color w:val="000000"/>
                  <w:sz w:val="20"/>
                  <w:szCs w:val="20"/>
                  <w:lang w:val="nl-NL"/>
                </w:rPr>
                <w:t xml:space="preserve">ZAAK </w:t>
              </w:r>
            </w:ins>
            <w:ins w:id="13562" w:author="Arjan" w:date="2012-11-16T10:12:00Z">
              <w:r w:rsidRPr="00DD0F4F">
                <w:rPr>
                  <w:rFonts w:ascii="Arial" w:eastAsia="Times New Roman" w:hAnsi="Arial" w:cs="Arial"/>
                  <w:color w:val="000000"/>
                  <w:sz w:val="20"/>
                  <w:szCs w:val="20"/>
                  <w:lang w:val="nl-NL"/>
                </w:rPr>
                <w:t>relevant zijn</w:t>
              </w:r>
            </w:ins>
            <w:ins w:id="13563" w:author="Arjan" w:date="2012-11-16T10:11:00Z">
              <w:r w:rsidRPr="00DD0F4F">
                <w:rPr>
                  <w:rFonts w:ascii="Arial" w:eastAsia="Times New Roman" w:hAnsi="Arial" w:cs="Arial"/>
                  <w:color w:val="000000"/>
                  <w:sz w:val="20"/>
                  <w:szCs w:val="20"/>
                  <w:lang w:val="nl-NL"/>
                </w:rPr>
                <w:t xml:space="preserve"> en omgekeerd </w:t>
              </w:r>
            </w:ins>
            <w:ins w:id="13564" w:author="Arjan" w:date="2012-11-16T10:12:00Z">
              <w:r w:rsidRPr="00DD0F4F">
                <w:rPr>
                  <w:rFonts w:ascii="Arial" w:eastAsia="Times New Roman" w:hAnsi="Arial" w:cs="Arial"/>
                  <w:color w:val="000000"/>
                  <w:sz w:val="20"/>
                  <w:szCs w:val="20"/>
                  <w:lang w:val="nl-NL"/>
                </w:rPr>
                <w:t>voor</w:t>
              </w:r>
            </w:ins>
            <w:ins w:id="13565" w:author="Arjan" w:date="2012-11-16T10:11:00Z">
              <w:r w:rsidRPr="00DD0F4F">
                <w:rPr>
                  <w:rFonts w:ascii="Arial" w:eastAsia="Times New Roman" w:hAnsi="Arial" w:cs="Arial"/>
                  <w:color w:val="000000"/>
                  <w:sz w:val="20"/>
                  <w:szCs w:val="20"/>
                  <w:lang w:val="nl-NL"/>
                </w:rPr>
                <w:t xml:space="preserve"> welke ZAAKen een </w:t>
              </w:r>
            </w:ins>
            <w:ins w:id="13566" w:author="Arjan" w:date="2012-11-16T10:12:00Z">
              <w:r w:rsidRPr="00DD0F4F">
                <w:rPr>
                  <w:rFonts w:ascii="Arial" w:eastAsia="Times New Roman" w:hAnsi="Arial" w:cs="Arial"/>
                  <w:color w:val="000000"/>
                  <w:sz w:val="20"/>
                  <w:szCs w:val="20"/>
                  <w:lang w:val="nl-NL"/>
                </w:rPr>
                <w:t xml:space="preserve">bepaald </w:t>
              </w:r>
            </w:ins>
            <w:ins w:id="13567" w:author="Arjan" w:date="2012-11-16T10:11:00Z">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OBJECT relevan</w:t>
              </w:r>
            </w:ins>
            <w:ins w:id="13568" w:author="Arjan" w:date="2012-11-16T10:12:00Z">
              <w:r w:rsidRPr="00DD0F4F">
                <w:rPr>
                  <w:rFonts w:ascii="Arial" w:eastAsia="Times New Roman" w:hAnsi="Arial" w:cs="Arial"/>
                  <w:color w:val="000000"/>
                  <w:sz w:val="20"/>
                  <w:szCs w:val="20"/>
                  <w:lang w:val="nl-NL"/>
                </w:rPr>
                <w:t>t is.</w:t>
              </w:r>
            </w:ins>
            <w:ins w:id="13569" w:author="Arjan" w:date="2012-11-16T10:13:00Z">
              <w:r w:rsidRPr="00DD0F4F">
                <w:rPr>
                  <w:rFonts w:ascii="Arial" w:eastAsia="Times New Roman" w:hAnsi="Arial" w:cs="Arial"/>
                  <w:color w:val="000000"/>
                  <w:sz w:val="20"/>
                  <w:szCs w:val="20"/>
                  <w:lang w:val="nl-NL"/>
                </w:rPr>
                <w:t xml:space="preserve"> De relatieklasse maakt het mogelijk om eigenschappen van deze relatiesoort te modelleren.</w:t>
              </w:r>
            </w:ins>
          </w:p>
          <w:p w14:paraId="1C495A0F" w14:textId="77777777"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ins w:id="13570" w:author="Arjan" w:date="2012-11-16T10:09:00Z">
              <w:r w:rsidRPr="00DD0F4F">
                <w:rPr>
                  <w:rFonts w:ascii="Arial" w:eastAsia="Times New Roman" w:hAnsi="Arial" w:cs="Arial"/>
                  <w:color w:val="000000"/>
                  <w:sz w:val="20"/>
                  <w:szCs w:val="20"/>
                  <w:lang w:val="nl-NL"/>
                </w:rPr>
                <w:t xml:space="preserve">Meerdere </w:t>
              </w:r>
            </w:ins>
            <w:ins w:id="13571" w:author="Arjan" w:date="2012-11-16T10:13:00Z">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object</w:t>
              </w:r>
            </w:ins>
            <w:ins w:id="13572" w:author="Arjan" w:date="2012-11-16T10:09:00Z">
              <w:r w:rsidRPr="00DD0F4F">
                <w:rPr>
                  <w:rFonts w:ascii="Arial" w:eastAsia="Times New Roman" w:hAnsi="Arial" w:cs="Arial"/>
                  <w:color w:val="000000"/>
                  <w:sz w:val="20"/>
                  <w:szCs w:val="20"/>
                  <w:lang w:val="nl-NL"/>
                </w:rPr>
                <w:t xml:space="preserve">en kunnen relevant zijn voor een zaak en/of gedurende de behandeling daarvan gecreëerd zijn. Omgekeerd kan een </w:t>
              </w:r>
            </w:ins>
            <w:ins w:id="13573" w:author="Arjan" w:date="2012-11-16T10:14:00Z">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object</w:t>
              </w:r>
            </w:ins>
            <w:ins w:id="13574" w:author="Arjan" w:date="2012-11-16T10:09:00Z">
              <w:r w:rsidRPr="00DD0F4F">
                <w:rPr>
                  <w:rFonts w:ascii="Arial" w:eastAsia="Times New Roman" w:hAnsi="Arial" w:cs="Arial"/>
                  <w:color w:val="000000"/>
                  <w:sz w:val="20"/>
                  <w:szCs w:val="20"/>
                  <w:lang w:val="nl-NL"/>
                </w:rPr>
                <w:t xml:space="preserve"> relevant zijn voor meerdere zaken. Zo ontstaan n:m-relaties tussen zaken en </w:t>
              </w:r>
            </w:ins>
            <w:ins w:id="13575" w:author="Arjan" w:date="2012-11-16T10:14:00Z">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object</w:t>
              </w:r>
            </w:ins>
            <w:ins w:id="13576" w:author="Arjan" w:date="2012-11-16T10:09:00Z">
              <w:r w:rsidRPr="00DD0F4F">
                <w:rPr>
                  <w:rFonts w:ascii="Arial" w:eastAsia="Times New Roman" w:hAnsi="Arial" w:cs="Arial"/>
                  <w:color w:val="000000"/>
                  <w:sz w:val="20"/>
                  <w:szCs w:val="20"/>
                  <w:lang w:val="nl-NL"/>
                </w:rPr>
                <w:t xml:space="preserve">en. Aangezien er eigenschappen zijn die niet </w:t>
              </w:r>
              <w:r w:rsidRPr="00DD0F4F">
                <w:rPr>
                  <w:rFonts w:ascii="Arial" w:eastAsia="Times New Roman" w:hAnsi="Arial" w:cs="Arial"/>
                  <w:color w:val="000000"/>
                  <w:sz w:val="20"/>
                  <w:szCs w:val="20"/>
                  <w:lang w:val="nl-NL"/>
                </w:rPr>
                <w:lastRenderedPageBreak/>
                <w:t xml:space="preserve">bij alleen ZAAK of alleen </w:t>
              </w:r>
            </w:ins>
            <w:ins w:id="13577" w:author="Arjan" w:date="2012-11-16T10:14:00Z">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OBJECT</w:t>
              </w:r>
            </w:ins>
            <w:ins w:id="13578" w:author="Arjan" w:date="2012-11-16T10:09:00Z">
              <w:r w:rsidRPr="00DD0F4F">
                <w:rPr>
                  <w:rFonts w:ascii="Arial" w:eastAsia="Times New Roman" w:hAnsi="Arial" w:cs="Arial"/>
                  <w:color w:val="000000"/>
                  <w:sz w:val="20"/>
                  <w:szCs w:val="20"/>
                  <w:lang w:val="nl-NL"/>
                </w:rPr>
                <w:t xml:space="preserve"> behoren (zoals bijvoorbeeld de Registratiedatum) maar behoren bij de unieke combinatie van een zaak met een </w:t>
              </w:r>
            </w:ins>
            <w:ins w:id="13579" w:author="Arjan" w:date="2012-11-16T10:14:00Z">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object</w:t>
              </w:r>
            </w:ins>
            <w:ins w:id="13580" w:author="Arjan" w:date="2012-11-16T10:09:00Z">
              <w:r w:rsidRPr="00DD0F4F">
                <w:rPr>
                  <w:rFonts w:ascii="Arial" w:eastAsia="Times New Roman" w:hAnsi="Arial" w:cs="Arial"/>
                  <w:color w:val="000000"/>
                  <w:sz w:val="20"/>
                  <w:szCs w:val="20"/>
                  <w:lang w:val="nl-NL"/>
                </w:rPr>
                <w:t>, modelleren we deze relatie met ZAAK</w:t>
              </w:r>
            </w:ins>
            <w:ins w:id="13581" w:author="Arjan" w:date="2012-12-11T14:22:00Z">
              <w:r w:rsidR="005D1B2A" w:rsidRPr="00DD0F4F">
                <w:rPr>
                  <w:rFonts w:ascii="Arial" w:eastAsia="Times New Roman" w:hAnsi="Arial" w:cs="Arial"/>
                  <w:color w:val="000000"/>
                  <w:sz w:val="20"/>
                  <w:szCs w:val="20"/>
                  <w:lang w:val="nl-NL"/>
                </w:rPr>
                <w:t>-</w:t>
              </w:r>
            </w:ins>
            <w:ins w:id="13582" w:author="Arjan" w:date="2012-11-16T10:14:00Z">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w:t>
              </w:r>
            </w:ins>
            <w:ins w:id="13583" w:author="Arjan" w:date="2012-11-16T10:15:00Z">
              <w:r w:rsidRPr="00DD0F4F">
                <w:rPr>
                  <w:rFonts w:ascii="Arial" w:eastAsia="Times New Roman" w:hAnsi="Arial" w:cs="Arial"/>
                  <w:color w:val="000000"/>
                  <w:sz w:val="20"/>
                  <w:szCs w:val="20"/>
                  <w:lang w:val="nl-NL"/>
                </w:rPr>
                <w:t>BJECT</w:t>
              </w:r>
            </w:ins>
            <w:ins w:id="13584" w:author="Arjan" w:date="2012-11-16T10:09:00Z">
              <w:r w:rsidRPr="00DD0F4F">
                <w:rPr>
                  <w:rFonts w:ascii="Arial" w:eastAsia="Times New Roman" w:hAnsi="Arial" w:cs="Arial"/>
                  <w:color w:val="000000"/>
                  <w:sz w:val="20"/>
                  <w:szCs w:val="20"/>
                  <w:lang w:val="nl-NL"/>
                </w:rPr>
                <w:t xml:space="preserve">: de verwijzing naar de </w:t>
              </w:r>
            </w:ins>
            <w:ins w:id="13585" w:author="Arjan" w:date="2012-11-16T10:15:00Z">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object</w:t>
              </w:r>
            </w:ins>
            <w:ins w:id="13586" w:author="Arjan" w:date="2012-11-16T10:09:00Z">
              <w:r w:rsidRPr="00DD0F4F">
                <w:rPr>
                  <w:rFonts w:ascii="Arial" w:eastAsia="Times New Roman" w:hAnsi="Arial" w:cs="Arial"/>
                  <w:color w:val="000000"/>
                  <w:sz w:val="20"/>
                  <w:szCs w:val="20"/>
                  <w:lang w:val="nl-NL"/>
                </w:rPr>
                <w:t xml:space="preserve">en die bij een zaak behoren en de verwijzing naar de zaken waarvoor een </w:t>
              </w:r>
            </w:ins>
            <w:ins w:id="13587" w:author="Arjan" w:date="2012-11-16T10:15:00Z">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object</w:t>
              </w:r>
            </w:ins>
            <w:ins w:id="13588" w:author="Arjan" w:date="2012-11-16T10:09:00Z">
              <w:r w:rsidRPr="00DD0F4F">
                <w:rPr>
                  <w:rFonts w:ascii="Arial" w:eastAsia="Times New Roman" w:hAnsi="Arial" w:cs="Arial"/>
                  <w:color w:val="000000"/>
                  <w:sz w:val="20"/>
                  <w:szCs w:val="20"/>
                  <w:lang w:val="nl-NL"/>
                </w:rPr>
                <w:t xml:space="preserve"> relevant is</w:t>
              </w:r>
            </w:ins>
          </w:p>
        </w:tc>
      </w:tr>
      <w:tr w:rsidR="00D2012E" w:rsidRPr="005C14BE" w14:paraId="33811AAF" w14:textId="77777777" w:rsidTr="0034071F">
        <w:tc>
          <w:tcPr>
            <w:tcW w:w="3600" w:type="dxa"/>
            <w:tcBorders>
              <w:top w:val="nil"/>
              <w:left w:val="nil"/>
              <w:bottom w:val="nil"/>
              <w:right w:val="nil"/>
            </w:tcBorders>
          </w:tcPr>
          <w:p w14:paraId="2E0941F0" w14:textId="77777777" w:rsidR="00D2012E" w:rsidRPr="00DD0F4F" w:rsidRDefault="00D2012E" w:rsidP="00D2012E">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14:paraId="34336A48" w14:textId="77777777"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p>
        </w:tc>
      </w:tr>
      <w:tr w:rsidR="00D2012E" w:rsidRPr="00D2012E" w14:paraId="108BE31E" w14:textId="77777777" w:rsidTr="0034071F">
        <w:tc>
          <w:tcPr>
            <w:tcW w:w="3600" w:type="dxa"/>
            <w:tcBorders>
              <w:top w:val="nil"/>
              <w:left w:val="nil"/>
              <w:bottom w:val="nil"/>
              <w:right w:val="nil"/>
            </w:tcBorders>
          </w:tcPr>
          <w:p w14:paraId="7AE96CD5"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14:paraId="68012F99"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14:paraId="0125373C" w14:textId="77777777" w:rsidTr="0034071F">
        <w:tc>
          <w:tcPr>
            <w:tcW w:w="3600" w:type="dxa"/>
            <w:tcBorders>
              <w:top w:val="nil"/>
              <w:left w:val="nil"/>
              <w:bottom w:val="nil"/>
              <w:right w:val="nil"/>
            </w:tcBorders>
          </w:tcPr>
          <w:p w14:paraId="6194A3E7"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14:paraId="1E60C2FD" w14:textId="77777777"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r>
      <w:tr w:rsidR="00D2012E" w:rsidRPr="00D2012E" w14:paraId="0326E114" w14:textId="77777777" w:rsidTr="0034071F">
        <w:tc>
          <w:tcPr>
            <w:tcW w:w="3600" w:type="dxa"/>
            <w:tcBorders>
              <w:top w:val="nil"/>
              <w:left w:val="nil"/>
              <w:bottom w:val="nil"/>
              <w:right w:val="nil"/>
            </w:tcBorders>
          </w:tcPr>
          <w:p w14:paraId="0BC4ABAD"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bookmarkStart w:id="13589" w:name="BKM_415A17E8_19FE_4d07_A35E_BAA137939F6E"/>
            <w:bookmarkEnd w:id="13589"/>
            <w:r w:rsidRPr="00D2012E">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14:paraId="12FACC24"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Code</w:t>
            </w:r>
          </w:p>
        </w:tc>
        <w:tc>
          <w:tcPr>
            <w:tcW w:w="3330" w:type="dxa"/>
            <w:tcBorders>
              <w:top w:val="nil"/>
              <w:left w:val="nil"/>
              <w:bottom w:val="nil"/>
              <w:right w:val="nil"/>
            </w:tcBorders>
          </w:tcPr>
          <w:p w14:paraId="3A763A36"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Gegevensnaam</w:t>
            </w:r>
          </w:p>
        </w:tc>
        <w:tc>
          <w:tcPr>
            <w:tcW w:w="1350" w:type="dxa"/>
            <w:tcBorders>
              <w:top w:val="nil"/>
              <w:left w:val="nil"/>
              <w:bottom w:val="nil"/>
              <w:right w:val="nil"/>
            </w:tcBorders>
          </w:tcPr>
          <w:p w14:paraId="64A4037E"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Herkomst</w:t>
            </w:r>
          </w:p>
        </w:tc>
      </w:tr>
      <w:tr w:rsidR="00D2012E" w:rsidRPr="005C14BE" w14:paraId="146DC88B" w14:textId="77777777" w:rsidTr="0034071F">
        <w:tc>
          <w:tcPr>
            <w:tcW w:w="3600" w:type="dxa"/>
            <w:tcBorders>
              <w:top w:val="nil"/>
              <w:left w:val="nil"/>
              <w:bottom w:val="nil"/>
              <w:right w:val="nil"/>
            </w:tcBorders>
          </w:tcPr>
          <w:p w14:paraId="059569C0"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14:paraId="5006A80B"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14:paraId="2A698ECC" w14:textId="77777777" w:rsidR="00D2012E" w:rsidRPr="00D2012E" w:rsidRDefault="00DA5D93" w:rsidP="003F455D">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Att.Name</w:instrText>
            </w:r>
            <w:r w:rsidRPr="00D2012E">
              <w:rPr>
                <w:rFonts w:ascii="Arial" w:hAnsi="Arial" w:cs="Arial"/>
                <w:sz w:val="20"/>
                <w:szCs w:val="20"/>
                <w:lang w:val="en-AU"/>
              </w:rPr>
              <w:fldChar w:fldCharType="separate"/>
            </w:r>
            <w:del w:id="13590" w:author="Arjan" w:date="2012-11-16T10:24:00Z">
              <w:r w:rsidR="00D2012E" w:rsidRPr="00D2012E" w:rsidDel="00A02BEA">
                <w:rPr>
                  <w:rFonts w:ascii="Arial" w:eastAsia="Times New Roman" w:hAnsi="Arial" w:cs="Arial"/>
                  <w:color w:val="000000"/>
                  <w:sz w:val="20"/>
                  <w:szCs w:val="20"/>
                </w:rPr>
                <w:delText>Zaak</w:delText>
              </w:r>
            </w:del>
            <w:del w:id="13591" w:author="Arjan" w:date="2012-11-16T10:05:00Z">
              <w:r w:rsidR="00D2012E" w:rsidRPr="00D2012E" w:rsidDel="00D2012E">
                <w:rPr>
                  <w:rFonts w:ascii="Arial" w:eastAsia="Times New Roman" w:hAnsi="Arial" w:cs="Arial"/>
                  <w:color w:val="000000"/>
                  <w:sz w:val="20"/>
                  <w:szCs w:val="20"/>
                </w:rPr>
                <w:delText>document</w:delText>
              </w:r>
            </w:del>
            <w:del w:id="13592" w:author="Arjan" w:date="2012-11-16T10:24:00Z">
              <w:r w:rsidR="00D2012E" w:rsidRPr="00D2012E" w:rsidDel="00A02BEA">
                <w:rPr>
                  <w:rFonts w:ascii="Arial" w:eastAsia="Times New Roman" w:hAnsi="Arial" w:cs="Arial"/>
                  <w:color w:val="000000"/>
                  <w:sz w:val="20"/>
                  <w:szCs w:val="20"/>
                </w:rPr>
                <w:delText>t</w:delText>
              </w:r>
            </w:del>
            <w:ins w:id="13593" w:author="Arjan" w:date="2012-11-16T10:24:00Z">
              <w:r w:rsidR="00A02BEA">
                <w:rPr>
                  <w:rFonts w:ascii="Arial" w:eastAsia="Times New Roman" w:hAnsi="Arial" w:cs="Arial"/>
                  <w:color w:val="000000"/>
                  <w:sz w:val="20"/>
                  <w:szCs w:val="20"/>
                </w:rPr>
                <w:t>T</w:t>
              </w:r>
            </w:ins>
            <w:r w:rsidR="00D2012E" w:rsidRPr="00D2012E">
              <w:rPr>
                <w:rFonts w:ascii="Arial" w:eastAsia="Times New Roman" w:hAnsi="Arial" w:cs="Arial"/>
                <w:color w:val="000000"/>
                <w:sz w:val="20"/>
                <w:szCs w:val="20"/>
              </w:rPr>
              <w:t>itel</w:t>
            </w:r>
            <w:r w:rsidRPr="00D2012E">
              <w:rPr>
                <w:rFonts w:ascii="Arial" w:hAnsi="Arial" w:cs="Arial"/>
                <w:sz w:val="20"/>
                <w:szCs w:val="20"/>
                <w:lang w:val="en-AU"/>
              </w:rPr>
              <w:fldChar w:fldCharType="end"/>
            </w:r>
          </w:p>
        </w:tc>
        <w:tc>
          <w:tcPr>
            <w:tcW w:w="1350" w:type="dxa"/>
            <w:tcBorders>
              <w:top w:val="nil"/>
              <w:left w:val="nil"/>
              <w:bottom w:val="nil"/>
              <w:right w:val="nil"/>
            </w:tcBorders>
          </w:tcPr>
          <w:p w14:paraId="2E97E660" w14:textId="77777777"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D2012E" w:rsidRPr="005C14BE" w14:paraId="73AB7022" w14:textId="77777777" w:rsidTr="0034071F">
        <w:tc>
          <w:tcPr>
            <w:tcW w:w="3600" w:type="dxa"/>
            <w:tcBorders>
              <w:top w:val="nil"/>
              <w:left w:val="nil"/>
              <w:bottom w:val="nil"/>
              <w:right w:val="nil"/>
            </w:tcBorders>
          </w:tcPr>
          <w:p w14:paraId="52B343E7" w14:textId="77777777"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bookmarkStart w:id="13594" w:name="BKM_F0798A2E_D492_4e27_B638_8484CA18D4D7"/>
            <w:bookmarkEnd w:id="13594"/>
          </w:p>
        </w:tc>
        <w:tc>
          <w:tcPr>
            <w:tcW w:w="1080" w:type="dxa"/>
            <w:tcBorders>
              <w:top w:val="nil"/>
              <w:left w:val="nil"/>
              <w:bottom w:val="nil"/>
              <w:right w:val="nil"/>
            </w:tcBorders>
          </w:tcPr>
          <w:p w14:paraId="4240D2BA" w14:textId="77777777"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4BE1134B" w14:textId="77777777" w:rsidR="00D2012E" w:rsidRPr="00D2012E" w:rsidRDefault="00DA5D93" w:rsidP="003F455D">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Att.Name</w:instrText>
            </w:r>
            <w:r w:rsidRPr="00D2012E">
              <w:rPr>
                <w:rFonts w:ascii="Arial" w:hAnsi="Arial" w:cs="Arial"/>
                <w:sz w:val="20"/>
                <w:szCs w:val="20"/>
                <w:lang w:val="en-AU"/>
              </w:rPr>
              <w:fldChar w:fldCharType="separate"/>
            </w:r>
            <w:del w:id="13595" w:author="Arjan" w:date="2012-11-16T10:24:00Z">
              <w:r w:rsidR="00D2012E" w:rsidRPr="00D2012E" w:rsidDel="00A02BEA">
                <w:rPr>
                  <w:rFonts w:ascii="Arial" w:eastAsia="Times New Roman" w:hAnsi="Arial" w:cs="Arial"/>
                  <w:color w:val="000000"/>
                  <w:sz w:val="20"/>
                  <w:szCs w:val="20"/>
                </w:rPr>
                <w:delText>Zaak</w:delText>
              </w:r>
            </w:del>
            <w:del w:id="13596" w:author="Arjan" w:date="2012-11-16T10:05:00Z">
              <w:r w:rsidR="00D2012E" w:rsidRPr="00D2012E" w:rsidDel="00D2012E">
                <w:rPr>
                  <w:rFonts w:ascii="Arial" w:eastAsia="Times New Roman" w:hAnsi="Arial" w:cs="Arial"/>
                  <w:color w:val="000000"/>
                  <w:sz w:val="20"/>
                  <w:szCs w:val="20"/>
                </w:rPr>
                <w:delText>document</w:delText>
              </w:r>
            </w:del>
            <w:del w:id="13597" w:author="Arjan" w:date="2012-11-16T10:24:00Z">
              <w:r w:rsidR="00D2012E" w:rsidRPr="00D2012E" w:rsidDel="00A02BEA">
                <w:rPr>
                  <w:rFonts w:ascii="Arial" w:eastAsia="Times New Roman" w:hAnsi="Arial" w:cs="Arial"/>
                  <w:color w:val="000000"/>
                  <w:sz w:val="20"/>
                  <w:szCs w:val="20"/>
                </w:rPr>
                <w:delText>b</w:delText>
              </w:r>
            </w:del>
            <w:ins w:id="13598" w:author="Arjan" w:date="2012-11-16T10:24:00Z">
              <w:r w:rsidR="00A02BEA">
                <w:rPr>
                  <w:rFonts w:ascii="Arial" w:eastAsia="Times New Roman" w:hAnsi="Arial" w:cs="Arial"/>
                  <w:color w:val="000000"/>
                  <w:sz w:val="20"/>
                  <w:szCs w:val="20"/>
                </w:rPr>
                <w:t>B</w:t>
              </w:r>
            </w:ins>
            <w:r w:rsidR="00D2012E" w:rsidRPr="00D2012E">
              <w:rPr>
                <w:rFonts w:ascii="Arial" w:eastAsia="Times New Roman" w:hAnsi="Arial" w:cs="Arial"/>
                <w:color w:val="000000"/>
                <w:sz w:val="20"/>
                <w:szCs w:val="20"/>
              </w:rPr>
              <w:t>eschrijving</w:t>
            </w:r>
            <w:r w:rsidRPr="00D2012E">
              <w:rPr>
                <w:rFonts w:ascii="Arial" w:hAnsi="Arial" w:cs="Arial"/>
                <w:sz w:val="20"/>
                <w:szCs w:val="20"/>
                <w:lang w:val="en-AU"/>
              </w:rPr>
              <w:fldChar w:fldCharType="end"/>
            </w:r>
          </w:p>
        </w:tc>
        <w:tc>
          <w:tcPr>
            <w:tcW w:w="1350" w:type="dxa"/>
            <w:tcBorders>
              <w:top w:val="nil"/>
              <w:left w:val="nil"/>
              <w:bottom w:val="nil"/>
              <w:right w:val="nil"/>
            </w:tcBorders>
          </w:tcPr>
          <w:p w14:paraId="14AE0967" w14:textId="77777777"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D2012E" w:rsidRPr="00D2012E" w14:paraId="31EE0FB8" w14:textId="77777777" w:rsidTr="0034071F">
        <w:tc>
          <w:tcPr>
            <w:tcW w:w="3600" w:type="dxa"/>
            <w:tcBorders>
              <w:top w:val="nil"/>
              <w:left w:val="nil"/>
              <w:bottom w:val="nil"/>
              <w:right w:val="nil"/>
            </w:tcBorders>
          </w:tcPr>
          <w:p w14:paraId="12F9BFA4" w14:textId="77777777"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bookmarkStart w:id="13599" w:name="BKM_475B40D7_121E_4f33_B22A_86609FFC33E5"/>
            <w:bookmarkEnd w:id="13599"/>
          </w:p>
        </w:tc>
        <w:tc>
          <w:tcPr>
            <w:tcW w:w="1080" w:type="dxa"/>
            <w:tcBorders>
              <w:top w:val="nil"/>
              <w:left w:val="nil"/>
              <w:bottom w:val="nil"/>
              <w:right w:val="nil"/>
            </w:tcBorders>
          </w:tcPr>
          <w:p w14:paraId="1239B0A7" w14:textId="77777777"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4A3AA160" w14:textId="77777777" w:rsidR="00D2012E" w:rsidRPr="00D2012E" w:rsidRDefault="00DA5D93" w:rsidP="00A02BEA">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Att.Name</w:instrText>
            </w:r>
            <w:r w:rsidRPr="00D2012E">
              <w:rPr>
                <w:rFonts w:ascii="Arial" w:hAnsi="Arial" w:cs="Arial"/>
                <w:sz w:val="20"/>
                <w:szCs w:val="20"/>
                <w:lang w:val="en-AU"/>
              </w:rPr>
              <w:fldChar w:fldCharType="separate"/>
            </w:r>
            <w:del w:id="13600" w:author="Arjan" w:date="2012-11-16T10:06:00Z">
              <w:r w:rsidR="00D2012E" w:rsidRPr="00D2012E" w:rsidDel="00D2012E">
                <w:rPr>
                  <w:rFonts w:ascii="Arial" w:eastAsia="Times New Roman" w:hAnsi="Arial" w:cs="Arial"/>
                  <w:color w:val="000000"/>
                  <w:sz w:val="20"/>
                  <w:szCs w:val="20"/>
                </w:rPr>
                <w:delText>Document</w:delText>
              </w:r>
            </w:del>
            <w:del w:id="13601" w:author="Arjan" w:date="2012-11-16T10:25:00Z">
              <w:r w:rsidR="00D2012E" w:rsidRPr="00D2012E" w:rsidDel="00A02BEA">
                <w:rPr>
                  <w:rFonts w:ascii="Arial" w:eastAsia="Times New Roman" w:hAnsi="Arial" w:cs="Arial"/>
                  <w:color w:val="000000"/>
                  <w:sz w:val="20"/>
                  <w:szCs w:val="20"/>
                </w:rPr>
                <w:delText xml:space="preserve"> r</w:delText>
              </w:r>
            </w:del>
            <w:ins w:id="13602" w:author="Arjan" w:date="2012-11-16T10:25:00Z">
              <w:r w:rsidR="00A02BEA">
                <w:rPr>
                  <w:rFonts w:ascii="Arial" w:eastAsia="Times New Roman" w:hAnsi="Arial" w:cs="Arial"/>
                  <w:color w:val="000000"/>
                  <w:sz w:val="20"/>
                  <w:szCs w:val="20"/>
                </w:rPr>
                <w:t>R</w:t>
              </w:r>
            </w:ins>
            <w:r w:rsidR="00D2012E" w:rsidRPr="00D2012E">
              <w:rPr>
                <w:rFonts w:ascii="Arial" w:eastAsia="Times New Roman" w:hAnsi="Arial" w:cs="Arial"/>
                <w:color w:val="000000"/>
                <w:sz w:val="20"/>
                <w:szCs w:val="20"/>
              </w:rPr>
              <w:t>egistratiedatum</w:t>
            </w:r>
            <w:r w:rsidRPr="00D2012E">
              <w:rPr>
                <w:rFonts w:ascii="Arial" w:hAnsi="Arial" w:cs="Arial"/>
                <w:sz w:val="20"/>
                <w:szCs w:val="20"/>
                <w:lang w:val="en-AU"/>
              </w:rPr>
              <w:fldChar w:fldCharType="end"/>
            </w:r>
          </w:p>
        </w:tc>
        <w:tc>
          <w:tcPr>
            <w:tcW w:w="1350" w:type="dxa"/>
            <w:tcBorders>
              <w:top w:val="nil"/>
              <w:left w:val="nil"/>
              <w:bottom w:val="nil"/>
              <w:right w:val="nil"/>
            </w:tcBorders>
          </w:tcPr>
          <w:p w14:paraId="464DCE3F"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color w:val="000000"/>
                <w:sz w:val="20"/>
                <w:szCs w:val="20"/>
              </w:rPr>
              <w:t>KING</w:t>
            </w:r>
          </w:p>
        </w:tc>
      </w:tr>
      <w:tr w:rsidR="00BE528D" w:rsidRPr="00D2012E" w14:paraId="43D868AB" w14:textId="77777777" w:rsidTr="0034071F">
        <w:tc>
          <w:tcPr>
            <w:tcW w:w="3600" w:type="dxa"/>
            <w:tcBorders>
              <w:top w:val="nil"/>
              <w:left w:val="nil"/>
              <w:bottom w:val="nil"/>
              <w:right w:val="nil"/>
            </w:tcBorders>
          </w:tcPr>
          <w:p w14:paraId="263D0574" w14:textId="77777777" w:rsidR="00BE528D" w:rsidRPr="00DD0F4F" w:rsidRDefault="00BE528D" w:rsidP="00D2012E">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14:paraId="0E06F0F6" w14:textId="77777777" w:rsidR="00BE528D" w:rsidRPr="00DD0F4F" w:rsidRDefault="00BE528D" w:rsidP="00D2012E">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14:paraId="3B56BB39" w14:textId="401805E3" w:rsidR="00BE528D" w:rsidRPr="00D2012E" w:rsidRDefault="00BE528D" w:rsidP="00A02BEA">
            <w:pPr>
              <w:autoSpaceDE w:val="0"/>
              <w:autoSpaceDN w:val="0"/>
              <w:adjustRightInd w:val="0"/>
              <w:spacing w:after="0" w:line="240" w:lineRule="auto"/>
              <w:rPr>
                <w:rFonts w:ascii="Arial" w:hAnsi="Arial" w:cs="Arial"/>
                <w:sz w:val="20"/>
                <w:szCs w:val="20"/>
                <w:lang w:val="en-AU"/>
              </w:rPr>
            </w:pPr>
            <w:ins w:id="13603" w:author="Arjan Kloosterboer" w:date="2017-09-20T09:49:00Z">
              <w:r>
                <w:rPr>
                  <w:rFonts w:ascii="Arial" w:hAnsi="Arial" w:cs="Arial"/>
                  <w:sz w:val="20"/>
                  <w:szCs w:val="20"/>
                  <w:lang w:val="en-AU"/>
                </w:rPr>
                <w:t>Vernietigingsdatum</w:t>
              </w:r>
            </w:ins>
          </w:p>
        </w:tc>
        <w:tc>
          <w:tcPr>
            <w:tcW w:w="1350" w:type="dxa"/>
            <w:tcBorders>
              <w:top w:val="nil"/>
              <w:left w:val="nil"/>
              <w:bottom w:val="nil"/>
              <w:right w:val="nil"/>
            </w:tcBorders>
          </w:tcPr>
          <w:p w14:paraId="095959D8" w14:textId="32C100CF" w:rsidR="00BE528D" w:rsidRPr="00D2012E" w:rsidRDefault="00BE528D" w:rsidP="00D2012E">
            <w:pPr>
              <w:autoSpaceDE w:val="0"/>
              <w:autoSpaceDN w:val="0"/>
              <w:adjustRightInd w:val="0"/>
              <w:spacing w:after="0" w:line="240" w:lineRule="auto"/>
              <w:rPr>
                <w:rFonts w:ascii="Arial" w:eastAsia="Times New Roman" w:hAnsi="Arial" w:cs="Arial"/>
                <w:color w:val="000000"/>
                <w:sz w:val="20"/>
                <w:szCs w:val="20"/>
              </w:rPr>
            </w:pPr>
            <w:ins w:id="13604" w:author="Arjan Kloosterboer" w:date="2017-09-20T09:49:00Z">
              <w:r>
                <w:rPr>
                  <w:rFonts w:ascii="Arial" w:eastAsia="Times New Roman" w:hAnsi="Arial" w:cs="Arial"/>
                  <w:color w:val="000000"/>
                  <w:sz w:val="20"/>
                  <w:szCs w:val="20"/>
                </w:rPr>
                <w:t>KING</w:t>
              </w:r>
            </w:ins>
          </w:p>
        </w:tc>
      </w:tr>
      <w:tr w:rsidR="00D2012E" w:rsidRPr="00D2012E" w14:paraId="3688E3CA" w14:textId="77777777" w:rsidTr="0034071F">
        <w:tc>
          <w:tcPr>
            <w:tcW w:w="3600" w:type="dxa"/>
            <w:tcBorders>
              <w:top w:val="nil"/>
              <w:left w:val="nil"/>
              <w:right w:val="nil"/>
            </w:tcBorders>
          </w:tcPr>
          <w:p w14:paraId="14DDCE9A"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14:paraId="1C4BABBC"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14:paraId="1E081135"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Herkomst</w:t>
            </w:r>
          </w:p>
        </w:tc>
      </w:tr>
      <w:tr w:rsidR="00D2012E" w:rsidRPr="00D2012E" w14:paraId="0CB4854C" w14:textId="77777777" w:rsidTr="0034071F">
        <w:tc>
          <w:tcPr>
            <w:tcW w:w="3600" w:type="dxa"/>
            <w:tcBorders>
              <w:top w:val="nil"/>
              <w:left w:val="nil"/>
              <w:bottom w:val="single" w:sz="4" w:space="0" w:color="auto"/>
              <w:right w:val="nil"/>
            </w:tcBorders>
          </w:tcPr>
          <w:p w14:paraId="3C978570"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14:paraId="1BE6F75A" w14:textId="77777777" w:rsidR="00D2012E" w:rsidRPr="00D2012E" w:rsidRDefault="00DA5D93"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Connector.Name</w:instrText>
            </w:r>
            <w:r w:rsidRPr="00D2012E">
              <w:rPr>
                <w:rFonts w:ascii="Arial" w:hAnsi="Arial" w:cs="Arial"/>
                <w:sz w:val="20"/>
                <w:szCs w:val="20"/>
                <w:lang w:val="en-AU"/>
              </w:rPr>
              <w:fldChar w:fldCharType="separate"/>
            </w:r>
            <w:r w:rsidR="00D2012E" w:rsidRPr="00D2012E">
              <w:rPr>
                <w:rFonts w:ascii="Arial" w:eastAsia="Times New Roman" w:hAnsi="Arial" w:cs="Arial"/>
                <w:color w:val="000000"/>
                <w:sz w:val="20"/>
                <w:szCs w:val="20"/>
              </w:rPr>
              <w:t>is relevant voor</w:t>
            </w:r>
            <w:r w:rsidRPr="00D2012E">
              <w:rPr>
                <w:rFonts w:ascii="Arial" w:hAnsi="Arial" w:cs="Arial"/>
                <w:sz w:val="20"/>
                <w:szCs w:val="20"/>
                <w:lang w:val="en-AU"/>
              </w:rPr>
              <w:fldChar w:fldCharType="end"/>
            </w:r>
            <w:r w:rsidR="00D2012E" w:rsidRPr="00D2012E">
              <w:rPr>
                <w:rFonts w:ascii="Arial" w:eastAsia="Times New Roman" w:hAnsi="Arial" w:cs="Arial"/>
                <w:color w:val="000000"/>
                <w:sz w:val="20"/>
                <w:szCs w:val="20"/>
              </w:rPr>
              <w:t xml:space="preserve">   </w:t>
            </w:r>
            <w:r w:rsidRPr="00D2012E">
              <w:rPr>
                <w:rFonts w:ascii="Arial" w:eastAsia="Times New Roman" w:hAnsi="Arial" w:cs="Arial"/>
                <w:color w:val="000000"/>
                <w:sz w:val="20"/>
                <w:szCs w:val="20"/>
              </w:rPr>
              <w:fldChar w:fldCharType="begin" w:fldLock="1"/>
            </w:r>
            <w:r w:rsidR="00D2012E" w:rsidRPr="00D2012E">
              <w:rPr>
                <w:rFonts w:ascii="Arial" w:eastAsia="Times New Roman" w:hAnsi="Arial" w:cs="Arial"/>
                <w:color w:val="000000"/>
                <w:sz w:val="20"/>
                <w:szCs w:val="20"/>
              </w:rPr>
              <w:instrText>MERGEFIELD Element.Name</w:instrText>
            </w:r>
            <w:r w:rsidRPr="00D2012E">
              <w:rPr>
                <w:rFonts w:ascii="Arial" w:eastAsia="Times New Roman" w:hAnsi="Arial" w:cs="Arial"/>
                <w:color w:val="000000"/>
                <w:sz w:val="20"/>
                <w:szCs w:val="20"/>
              </w:rPr>
              <w:fldChar w:fldCharType="separate"/>
            </w:r>
            <w:r w:rsidR="00D2012E" w:rsidRPr="00D2012E">
              <w:rPr>
                <w:rFonts w:ascii="Arial" w:eastAsia="Times New Roman" w:hAnsi="Arial" w:cs="Arial"/>
                <w:color w:val="000000"/>
                <w:sz w:val="20"/>
                <w:szCs w:val="20"/>
              </w:rPr>
              <w:t>STATUS</w:t>
            </w:r>
            <w:r w:rsidRPr="00D2012E">
              <w:rPr>
                <w:rFonts w:ascii="Arial" w:eastAsia="Times New Roman" w:hAnsi="Arial" w:cs="Arial"/>
                <w:color w:val="000000"/>
                <w:sz w:val="20"/>
                <w:szCs w:val="20"/>
              </w:rPr>
              <w:fldChar w:fldCharType="end"/>
            </w:r>
            <w:r w:rsidR="00D2012E" w:rsidRPr="00D2012E">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14:paraId="06ABED1F" w14:textId="77777777"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color w:val="000000"/>
                <w:sz w:val="20"/>
                <w:szCs w:val="20"/>
              </w:rPr>
              <w:t>KING</w:t>
            </w:r>
          </w:p>
        </w:tc>
      </w:tr>
    </w:tbl>
    <w:p w14:paraId="046A6F95" w14:textId="2374AC0F" w:rsidR="00D2012E" w:rsidRDefault="00D2012E" w:rsidP="00F64D19">
      <w:pPr>
        <w:rPr>
          <w:noProof/>
        </w:rPr>
      </w:pPr>
    </w:p>
    <w:p w14:paraId="024758BC" w14:textId="2C45BAF4" w:rsidR="00A02BEA" w:rsidRPr="00047A77" w:rsidRDefault="00047A77" w:rsidP="00047A77">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BE528D">
        <w:rPr>
          <w:rFonts w:ascii="Arial" w:eastAsia="Times New Roman" w:hAnsi="Arial" w:cs="Arial"/>
          <w:b/>
          <w:color w:val="004080"/>
          <w:sz w:val="24"/>
          <w:szCs w:val="24"/>
          <w:lang w:eastAsia="nl-NL"/>
        </w:rPr>
        <w:t>«</w:t>
      </w:r>
      <w:r w:rsidRPr="00BE528D">
        <w:rPr>
          <w:rFonts w:ascii="Arial" w:eastAsia="Times New Roman" w:hAnsi="Arial" w:cs="Arial"/>
          <w:b/>
          <w:color w:val="004080"/>
          <w:sz w:val="24"/>
          <w:szCs w:val="24"/>
          <w:lang w:eastAsia="nl-NL"/>
        </w:rPr>
        <w:fldChar w:fldCharType="begin" w:fldLock="1"/>
      </w:r>
      <w:r w:rsidRPr="00BE528D">
        <w:rPr>
          <w:rFonts w:ascii="Arial" w:eastAsia="Times New Roman" w:hAnsi="Arial" w:cs="Arial"/>
          <w:b/>
          <w:color w:val="004080"/>
          <w:sz w:val="24"/>
          <w:szCs w:val="24"/>
          <w:lang w:eastAsia="nl-NL"/>
        </w:rPr>
        <w:instrText xml:space="preserve">MERGEFIELD </w:instrText>
      </w:r>
      <w:r w:rsidRPr="00C13AFC">
        <w:rPr>
          <w:rFonts w:ascii="Arial" w:eastAsia="Times New Roman" w:hAnsi="Arial" w:cs="Arial"/>
          <w:b/>
          <w:color w:val="004080"/>
          <w:sz w:val="24"/>
          <w:szCs w:val="24"/>
          <w:lang w:eastAsia="nl-NL"/>
        </w:rPr>
        <w:instrText>Att.Stereotype</w:instrText>
      </w:r>
      <w:r w:rsidRPr="00BE528D">
        <w:rPr>
          <w:rFonts w:ascii="Arial" w:eastAsia="Times New Roman" w:hAnsi="Arial" w:cs="Arial"/>
          <w:b/>
          <w:color w:val="004080"/>
          <w:sz w:val="24"/>
          <w:szCs w:val="24"/>
          <w:lang w:eastAsia="nl-NL"/>
        </w:rPr>
        <w:fldChar w:fldCharType="separate"/>
      </w:r>
      <w:r>
        <w:rPr>
          <w:rFonts w:ascii="Arial" w:eastAsia="Times New Roman" w:hAnsi="Arial" w:cs="Arial"/>
          <w:b/>
          <w:color w:val="004080"/>
          <w:sz w:val="24"/>
          <w:szCs w:val="24"/>
          <w:lang w:eastAsia="nl-NL"/>
        </w:rPr>
        <w:t>Attribuutsoort</w:t>
      </w:r>
      <w:r w:rsidRPr="00BE528D">
        <w:rPr>
          <w:rFonts w:ascii="Arial" w:eastAsia="Times New Roman" w:hAnsi="Arial" w:cs="Arial"/>
          <w:b/>
          <w:color w:val="004080"/>
          <w:sz w:val="24"/>
          <w:szCs w:val="24"/>
          <w:lang w:eastAsia="nl-NL"/>
        </w:rPr>
        <w:fldChar w:fldCharType="end"/>
      </w:r>
      <w:r w:rsidRPr="00BE528D">
        <w:rPr>
          <w:rFonts w:ascii="Arial" w:eastAsia="Times New Roman" w:hAnsi="Arial" w:cs="Arial"/>
          <w:b/>
          <w:color w:val="004080"/>
          <w:sz w:val="24"/>
          <w:szCs w:val="24"/>
          <w:lang w:eastAsia="nl-NL"/>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Titel</w:t>
      </w:r>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2517B3" w:rsidRPr="002517B3" w14:paraId="3FA85A8D" w14:textId="77777777" w:rsidTr="00AB019F">
        <w:trPr>
          <w:trHeight w:val="215"/>
        </w:trPr>
        <w:tc>
          <w:tcPr>
            <w:tcW w:w="3690" w:type="dxa"/>
            <w:tcBorders>
              <w:top w:val="single" w:sz="4" w:space="0" w:color="auto"/>
              <w:left w:val="nil"/>
              <w:bottom w:val="nil"/>
              <w:right w:val="nil"/>
            </w:tcBorders>
          </w:tcPr>
          <w:p w14:paraId="0623E138"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Naam attribuutsoort</w:t>
            </w:r>
          </w:p>
        </w:tc>
        <w:tc>
          <w:tcPr>
            <w:tcW w:w="5670" w:type="dxa"/>
            <w:tcBorders>
              <w:top w:val="single" w:sz="4" w:space="0" w:color="auto"/>
              <w:left w:val="nil"/>
              <w:bottom w:val="nil"/>
              <w:right w:val="nil"/>
            </w:tcBorders>
          </w:tcPr>
          <w:p w14:paraId="2983C84F" w14:textId="77777777" w:rsidR="002517B3" w:rsidRPr="002517B3" w:rsidRDefault="00DA5D93" w:rsidP="003F455D">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Att.Name</w:instrText>
            </w:r>
            <w:r w:rsidRPr="002517B3">
              <w:rPr>
                <w:rFonts w:ascii="Arial" w:hAnsi="Arial" w:cs="Arial"/>
                <w:sz w:val="20"/>
                <w:szCs w:val="20"/>
                <w:lang w:val="en-AU"/>
              </w:rPr>
              <w:fldChar w:fldCharType="separate"/>
            </w:r>
            <w:del w:id="13605" w:author="Arjan" w:date="2012-11-16T15:45:00Z">
              <w:r w:rsidR="002517B3" w:rsidRPr="002517B3" w:rsidDel="003F455D">
                <w:rPr>
                  <w:rFonts w:ascii="Arial" w:eastAsia="Times New Roman" w:hAnsi="Arial" w:cs="Arial"/>
                  <w:color w:val="000000"/>
                  <w:sz w:val="20"/>
                  <w:szCs w:val="20"/>
                </w:rPr>
                <w:delText>Zaakdocumentt</w:delText>
              </w:r>
            </w:del>
            <w:ins w:id="13606" w:author="Arjan" w:date="2012-11-16T15:45:00Z">
              <w:r w:rsidR="003F455D">
                <w:rPr>
                  <w:rFonts w:ascii="Arial" w:eastAsia="Times New Roman" w:hAnsi="Arial" w:cs="Arial"/>
                  <w:color w:val="000000"/>
                  <w:sz w:val="20"/>
                  <w:szCs w:val="20"/>
                </w:rPr>
                <w:t>t</w:t>
              </w:r>
            </w:ins>
            <w:r w:rsidR="002517B3" w:rsidRPr="002517B3">
              <w:rPr>
                <w:rFonts w:ascii="Arial" w:eastAsia="Times New Roman" w:hAnsi="Arial" w:cs="Arial"/>
                <w:color w:val="000000"/>
                <w:sz w:val="20"/>
                <w:szCs w:val="20"/>
              </w:rPr>
              <w:t>itel</w:t>
            </w:r>
            <w:r w:rsidRPr="002517B3">
              <w:rPr>
                <w:rFonts w:ascii="Arial" w:hAnsi="Arial" w:cs="Arial"/>
                <w:sz w:val="20"/>
                <w:szCs w:val="20"/>
                <w:lang w:val="en-AU"/>
              </w:rPr>
              <w:fldChar w:fldCharType="end"/>
            </w:r>
          </w:p>
        </w:tc>
      </w:tr>
      <w:tr w:rsidR="002517B3" w:rsidRPr="002517B3" w14:paraId="21CB0F0C" w14:textId="77777777" w:rsidTr="00AB019F">
        <w:tc>
          <w:tcPr>
            <w:tcW w:w="3690" w:type="dxa"/>
            <w:tcBorders>
              <w:top w:val="nil"/>
              <w:left w:val="nil"/>
              <w:bottom w:val="nil"/>
              <w:right w:val="nil"/>
            </w:tcBorders>
          </w:tcPr>
          <w:p w14:paraId="38A6B857"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EFAACFB"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5C14BE" w14:paraId="62B64071" w14:textId="77777777" w:rsidTr="00AB019F">
        <w:tc>
          <w:tcPr>
            <w:tcW w:w="3690" w:type="dxa"/>
            <w:tcBorders>
              <w:top w:val="nil"/>
              <w:left w:val="nil"/>
              <w:bottom w:val="nil"/>
              <w:right w:val="nil"/>
            </w:tcBorders>
          </w:tcPr>
          <w:p w14:paraId="060D0E90"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14:paraId="3DF45D90" w14:textId="77777777" w:rsidR="002517B3" w:rsidRPr="00DD0F4F" w:rsidRDefault="002517B3" w:rsidP="002517B3">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2517B3" w:rsidRPr="005C14BE" w14:paraId="00EEA082" w14:textId="77777777" w:rsidTr="00AB019F">
        <w:tc>
          <w:tcPr>
            <w:tcW w:w="3690" w:type="dxa"/>
            <w:tcBorders>
              <w:top w:val="nil"/>
              <w:left w:val="nil"/>
              <w:bottom w:val="nil"/>
              <w:right w:val="nil"/>
            </w:tcBorders>
          </w:tcPr>
          <w:p w14:paraId="04D314CF" w14:textId="77777777"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30D1EFF0" w14:textId="77777777"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35BE39AC" w14:textId="77777777" w:rsidTr="00AB019F">
        <w:tc>
          <w:tcPr>
            <w:tcW w:w="3690" w:type="dxa"/>
            <w:tcBorders>
              <w:top w:val="nil"/>
              <w:left w:val="nil"/>
              <w:bottom w:val="nil"/>
              <w:right w:val="nil"/>
            </w:tcBorders>
          </w:tcPr>
          <w:p w14:paraId="5D90584B"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14:paraId="05981084"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p>
        </w:tc>
      </w:tr>
      <w:tr w:rsidR="002517B3" w:rsidRPr="002517B3" w14:paraId="53D664B1" w14:textId="77777777" w:rsidTr="00AB019F">
        <w:tc>
          <w:tcPr>
            <w:tcW w:w="3690" w:type="dxa"/>
            <w:tcBorders>
              <w:top w:val="nil"/>
              <w:left w:val="nil"/>
              <w:bottom w:val="nil"/>
              <w:right w:val="nil"/>
            </w:tcBorders>
          </w:tcPr>
          <w:p w14:paraId="5DB74B48"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BCFF427"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6EA1E161" w14:textId="77777777" w:rsidTr="00AB019F">
        <w:tc>
          <w:tcPr>
            <w:tcW w:w="3690" w:type="dxa"/>
            <w:tcBorders>
              <w:top w:val="nil"/>
              <w:left w:val="nil"/>
              <w:bottom w:val="nil"/>
              <w:right w:val="nil"/>
            </w:tcBorders>
          </w:tcPr>
          <w:p w14:paraId="62E1C30C"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14:paraId="0A04A105" w14:textId="77777777" w:rsidR="002517B3" w:rsidRPr="002517B3" w:rsidRDefault="00DA5D9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Att.Alias</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titel</w:t>
            </w:r>
            <w:r w:rsidRPr="002517B3">
              <w:rPr>
                <w:rFonts w:ascii="Arial" w:hAnsi="Arial" w:cs="Arial"/>
                <w:sz w:val="20"/>
                <w:szCs w:val="20"/>
                <w:lang w:val="en-AU"/>
              </w:rPr>
              <w:fldChar w:fldCharType="end"/>
            </w:r>
          </w:p>
        </w:tc>
      </w:tr>
      <w:tr w:rsidR="002517B3" w:rsidRPr="002517B3" w14:paraId="04930C97" w14:textId="77777777" w:rsidTr="00AB019F">
        <w:trPr>
          <w:trHeight w:val="260"/>
        </w:trPr>
        <w:tc>
          <w:tcPr>
            <w:tcW w:w="3690" w:type="dxa"/>
            <w:tcBorders>
              <w:top w:val="nil"/>
              <w:left w:val="nil"/>
              <w:bottom w:val="nil"/>
              <w:right w:val="nil"/>
            </w:tcBorders>
          </w:tcPr>
          <w:p w14:paraId="535038A7"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79A4698"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5C14BE" w14:paraId="0156E835" w14:textId="77777777" w:rsidTr="00AB019F">
        <w:tc>
          <w:tcPr>
            <w:tcW w:w="3690" w:type="dxa"/>
            <w:tcBorders>
              <w:top w:val="nil"/>
              <w:left w:val="nil"/>
              <w:bottom w:val="nil"/>
              <w:right w:val="nil"/>
            </w:tcBorders>
          </w:tcPr>
          <w:p w14:paraId="1856A864"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14:paraId="4F86CC42" w14:textId="77777777" w:rsidR="002517B3" w:rsidRPr="00DD0F4F" w:rsidRDefault="00DA5D93" w:rsidP="003F455D">
            <w:pPr>
              <w:autoSpaceDE w:val="0"/>
              <w:autoSpaceDN w:val="0"/>
              <w:adjustRightInd w:val="0"/>
              <w:spacing w:after="0" w:line="240" w:lineRule="auto"/>
              <w:rPr>
                <w:rFonts w:ascii="Arial" w:eastAsia="Times New Roman" w:hAnsi="Arial" w:cs="Arial"/>
                <w:color w:val="000000"/>
                <w:sz w:val="20"/>
                <w:szCs w:val="20"/>
                <w:lang w:val="nl-NL"/>
              </w:rPr>
            </w:pPr>
            <w:r w:rsidRPr="002517B3">
              <w:rPr>
                <w:rFonts w:ascii="Arial" w:hAnsi="Arial" w:cs="Arial"/>
                <w:sz w:val="20"/>
                <w:szCs w:val="20"/>
                <w:lang w:val="en-AU"/>
              </w:rPr>
              <w:fldChar w:fldCharType="begin" w:fldLock="1"/>
            </w:r>
            <w:r w:rsidR="002517B3" w:rsidRPr="00DD0F4F">
              <w:rPr>
                <w:rFonts w:ascii="Arial" w:hAnsi="Arial" w:cs="Arial"/>
                <w:sz w:val="20"/>
                <w:szCs w:val="20"/>
                <w:lang w:val="nl-NL"/>
              </w:rPr>
              <w:instrText xml:space="preserve">MERGEFIELD </w:instrText>
            </w:r>
            <w:r w:rsidR="002517B3" w:rsidRPr="00DD0F4F">
              <w:rPr>
                <w:rFonts w:ascii="Arial" w:eastAsia="Times New Roman" w:hAnsi="Arial" w:cs="Arial"/>
                <w:color w:val="000000"/>
                <w:sz w:val="20"/>
                <w:szCs w:val="20"/>
                <w:lang w:val="nl-NL"/>
              </w:rPr>
              <w:instrText>Att.Notes</w:instrText>
            </w:r>
            <w:r w:rsidRPr="002517B3">
              <w:rPr>
                <w:rFonts w:ascii="Arial" w:hAnsi="Arial" w:cs="Arial"/>
                <w:sz w:val="20"/>
                <w:szCs w:val="20"/>
                <w:lang w:val="en-AU"/>
              </w:rPr>
              <w:fldChar w:fldCharType="end"/>
            </w:r>
            <w:r w:rsidR="002517B3" w:rsidRPr="00DD0F4F">
              <w:rPr>
                <w:rFonts w:ascii="Arial" w:eastAsia="Times New Roman" w:hAnsi="Arial" w:cs="Arial"/>
                <w:color w:val="610E6A"/>
                <w:sz w:val="20"/>
                <w:szCs w:val="20"/>
                <w:lang w:val="nl-NL"/>
              </w:rPr>
              <w:t xml:space="preserve">De naam waaronder het </w:t>
            </w:r>
            <w:del w:id="13607" w:author="Arjan" w:date="2012-11-16T15:45:00Z">
              <w:r w:rsidR="002517B3" w:rsidRPr="00DD0F4F" w:rsidDel="003F455D">
                <w:rPr>
                  <w:rFonts w:ascii="Arial" w:eastAsia="Times New Roman" w:hAnsi="Arial" w:cs="Arial"/>
                  <w:color w:val="610E6A"/>
                  <w:sz w:val="20"/>
                  <w:szCs w:val="20"/>
                  <w:lang w:val="nl-NL"/>
                </w:rPr>
                <w:delText xml:space="preserve">document </w:delText>
              </w:r>
            </w:del>
            <w:ins w:id="13608" w:author="Arjan" w:date="2012-11-16T15:45:00Z">
              <w:r w:rsidR="005D1B2A" w:rsidRPr="00DD0F4F">
                <w:rPr>
                  <w:rFonts w:ascii="Arial" w:eastAsia="Times New Roman" w:hAnsi="Arial" w:cs="Arial"/>
                  <w:color w:val="610E6A"/>
                  <w:sz w:val="20"/>
                  <w:szCs w:val="20"/>
                  <w:lang w:val="nl-NL"/>
                </w:rPr>
                <w:t>informatie</w:t>
              </w:r>
              <w:r w:rsidR="003F455D" w:rsidRPr="00DD0F4F">
                <w:rPr>
                  <w:rFonts w:ascii="Arial" w:eastAsia="Times New Roman" w:hAnsi="Arial" w:cs="Arial"/>
                  <w:color w:val="610E6A"/>
                  <w:sz w:val="20"/>
                  <w:szCs w:val="20"/>
                  <w:lang w:val="nl-NL"/>
                </w:rPr>
                <w:t xml:space="preserve">object </w:t>
              </w:r>
            </w:ins>
            <w:r w:rsidR="002517B3" w:rsidRPr="00DD0F4F">
              <w:rPr>
                <w:rFonts w:ascii="Arial" w:eastAsia="Times New Roman" w:hAnsi="Arial" w:cs="Arial"/>
                <w:color w:val="610E6A"/>
                <w:sz w:val="20"/>
                <w:szCs w:val="20"/>
                <w:lang w:val="nl-NL"/>
              </w:rPr>
              <w:t>binnen de zaak bekend is.</w:t>
            </w:r>
          </w:p>
        </w:tc>
      </w:tr>
      <w:tr w:rsidR="002517B3" w:rsidRPr="005C14BE" w14:paraId="0389F73B" w14:textId="77777777" w:rsidTr="00AB019F">
        <w:trPr>
          <w:trHeight w:val="230"/>
        </w:trPr>
        <w:tc>
          <w:tcPr>
            <w:tcW w:w="3690" w:type="dxa"/>
            <w:tcBorders>
              <w:top w:val="nil"/>
              <w:left w:val="nil"/>
              <w:bottom w:val="nil"/>
              <w:right w:val="nil"/>
            </w:tcBorders>
          </w:tcPr>
          <w:p w14:paraId="7E16DFC3" w14:textId="77777777"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4E9349FB" w14:textId="77777777"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5C14BE" w14:paraId="62A1CABD" w14:textId="77777777" w:rsidTr="00AB019F">
        <w:trPr>
          <w:trHeight w:val="230"/>
        </w:trPr>
        <w:tc>
          <w:tcPr>
            <w:tcW w:w="3690" w:type="dxa"/>
            <w:tcBorders>
              <w:top w:val="nil"/>
              <w:left w:val="nil"/>
              <w:bottom w:val="nil"/>
              <w:right w:val="nil"/>
            </w:tcBorders>
          </w:tcPr>
          <w:p w14:paraId="5EDE4C20"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14:paraId="111B6296" w14:textId="77777777" w:rsidR="002517B3" w:rsidRPr="00DD0F4F" w:rsidRDefault="002517B3" w:rsidP="002517B3">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2517B3" w:rsidRPr="005C14BE" w14:paraId="12FF7B19" w14:textId="77777777" w:rsidTr="00AB019F">
        <w:tc>
          <w:tcPr>
            <w:tcW w:w="3690" w:type="dxa"/>
            <w:tcBorders>
              <w:top w:val="nil"/>
              <w:left w:val="nil"/>
              <w:bottom w:val="nil"/>
              <w:right w:val="nil"/>
            </w:tcBorders>
          </w:tcPr>
          <w:p w14:paraId="73EBA1FA" w14:textId="77777777"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31B1F48C" w14:textId="77777777"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148975AA" w14:textId="77777777" w:rsidTr="00AB019F">
        <w:tc>
          <w:tcPr>
            <w:tcW w:w="3690" w:type="dxa"/>
            <w:tcBorders>
              <w:top w:val="nil"/>
              <w:left w:val="nil"/>
              <w:bottom w:val="nil"/>
              <w:right w:val="nil"/>
            </w:tcBorders>
          </w:tcPr>
          <w:p w14:paraId="6E22388F"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14:paraId="31E0B4EB"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1 juni 2008</w:t>
            </w:r>
          </w:p>
        </w:tc>
      </w:tr>
      <w:tr w:rsidR="002517B3" w:rsidRPr="002517B3" w14:paraId="57BA96F2" w14:textId="77777777" w:rsidTr="00AB019F">
        <w:tc>
          <w:tcPr>
            <w:tcW w:w="3690" w:type="dxa"/>
            <w:tcBorders>
              <w:top w:val="nil"/>
              <w:left w:val="nil"/>
              <w:bottom w:val="nil"/>
              <w:right w:val="nil"/>
            </w:tcBorders>
          </w:tcPr>
          <w:p w14:paraId="7873A983"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83AED9F"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5C14BE" w14:paraId="2F522BA6" w14:textId="77777777" w:rsidTr="00AB019F">
        <w:tc>
          <w:tcPr>
            <w:tcW w:w="3690" w:type="dxa"/>
            <w:tcBorders>
              <w:top w:val="nil"/>
              <w:left w:val="nil"/>
              <w:bottom w:val="nil"/>
              <w:right w:val="nil"/>
            </w:tcBorders>
          </w:tcPr>
          <w:p w14:paraId="2C3DA5DF"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14:paraId="54111B53" w14:textId="77777777" w:rsidR="002517B3" w:rsidRPr="00DD0F4F" w:rsidRDefault="003C0548" w:rsidP="00EF2016">
            <w:pPr>
              <w:autoSpaceDE w:val="0"/>
              <w:autoSpaceDN w:val="0"/>
              <w:adjustRightInd w:val="0"/>
              <w:spacing w:after="0" w:line="240" w:lineRule="auto"/>
              <w:rPr>
                <w:rFonts w:ascii="Arial" w:eastAsia="Times New Roman" w:hAnsi="Arial" w:cs="Arial"/>
                <w:color w:val="000000"/>
                <w:sz w:val="20"/>
                <w:szCs w:val="20"/>
                <w:lang w:val="nl-NL"/>
              </w:rPr>
            </w:pPr>
            <w:ins w:id="13609" w:author="Arjan" w:date="2013-07-02T14:03:00Z">
              <w:r w:rsidRPr="00DD0F4F">
                <w:rPr>
                  <w:rFonts w:ascii="Arial" w:eastAsia="Times New Roman" w:hAnsi="Arial" w:cs="Arial"/>
                  <w:color w:val="000000"/>
                  <w:sz w:val="20"/>
                  <w:szCs w:val="20"/>
                  <w:lang w:val="nl-NL"/>
                </w:rPr>
                <w:t xml:space="preserve">De naam waaronder een informatieobject bekend is, </w:t>
              </w:r>
            </w:ins>
            <w:ins w:id="13610" w:author="Arjan" w:date="2013-07-02T14:04:00Z">
              <w:r w:rsidRPr="00DD0F4F">
                <w:rPr>
                  <w:rFonts w:ascii="Arial" w:eastAsia="Times New Roman" w:hAnsi="Arial" w:cs="Arial"/>
                  <w:color w:val="000000"/>
                  <w:sz w:val="20"/>
                  <w:szCs w:val="20"/>
                  <w:lang w:val="nl-NL"/>
                </w:rPr>
                <w:t xml:space="preserve">wordt vastgelegd bij het informatieobject. Als een informatieobject </w:t>
              </w:r>
            </w:ins>
            <w:ins w:id="13611" w:author="Arjan" w:date="2013-07-02T14:05:00Z">
              <w:r w:rsidRPr="00DD0F4F">
                <w:rPr>
                  <w:rFonts w:ascii="Arial" w:eastAsia="Times New Roman" w:hAnsi="Arial" w:cs="Arial"/>
                  <w:color w:val="000000"/>
                  <w:sz w:val="20"/>
                  <w:szCs w:val="20"/>
                  <w:lang w:val="nl-NL"/>
                </w:rPr>
                <w:t>voor meerdere zaken relevant is, kan het voor komen dat het niet in elke gerelateerde zaak dezelfde n</w:t>
              </w:r>
            </w:ins>
            <w:ins w:id="13612" w:author="Arjan" w:date="2013-07-02T14:06:00Z">
              <w:r w:rsidRPr="00DD0F4F">
                <w:rPr>
                  <w:rFonts w:ascii="Arial" w:eastAsia="Times New Roman" w:hAnsi="Arial" w:cs="Arial"/>
                  <w:color w:val="000000"/>
                  <w:sz w:val="20"/>
                  <w:szCs w:val="20"/>
                  <w:lang w:val="nl-NL"/>
                </w:rPr>
                <w:t>aam heeft. Dit attribuutsoort geeft de mogelijkheid om de naam van het informatieobject te variëren naar gelang de gerelateerde zaak.</w:t>
              </w:r>
            </w:ins>
            <w:ins w:id="13613" w:author="Arjan" w:date="2013-07-02T14:07:00Z">
              <w:r w:rsidRPr="00DD0F4F">
                <w:rPr>
                  <w:rFonts w:ascii="Arial" w:eastAsia="Times New Roman" w:hAnsi="Arial" w:cs="Arial"/>
                  <w:color w:val="000000"/>
                  <w:sz w:val="20"/>
                  <w:szCs w:val="20"/>
                  <w:lang w:val="nl-NL"/>
                </w:rPr>
                <w:t xml:space="preserve"> </w:t>
              </w:r>
            </w:ins>
            <w:del w:id="13614" w:author="Arjan" w:date="2013-07-02T14:07:00Z">
              <w:r w:rsidR="002517B3" w:rsidRPr="00DD0F4F" w:rsidDel="003C0548">
                <w:rPr>
                  <w:rFonts w:ascii="Arial" w:eastAsia="Times New Roman" w:hAnsi="Arial" w:cs="Arial"/>
                  <w:color w:val="000000"/>
                  <w:sz w:val="20"/>
                  <w:szCs w:val="20"/>
                  <w:lang w:val="nl-NL"/>
                </w:rPr>
                <w:delText xml:space="preserve">Het betreft het Dublin Core metadata-element ‘Title’ met als toelichting: Typically, Title will be a name by which the resource is formally known. </w:delText>
              </w:r>
            </w:del>
            <w:r w:rsidR="002517B3" w:rsidRPr="00DD0F4F">
              <w:rPr>
                <w:rFonts w:ascii="Arial" w:eastAsia="Times New Roman" w:hAnsi="Arial" w:cs="Arial"/>
                <w:color w:val="000000"/>
                <w:sz w:val="20"/>
                <w:szCs w:val="20"/>
                <w:lang w:val="nl-NL"/>
              </w:rPr>
              <w:t xml:space="preserve">De naam zal veelal gelijk zijn aan of afgeleid zijn van de </w:t>
            </w:r>
            <w:del w:id="13615" w:author="Arjan" w:date="2014-11-18T00:21:00Z">
              <w:r w:rsidR="002517B3" w:rsidRPr="00DD0F4F" w:rsidDel="00EF2016">
                <w:rPr>
                  <w:rFonts w:ascii="Arial" w:eastAsia="Times New Roman" w:hAnsi="Arial" w:cs="Arial"/>
                  <w:color w:val="000000"/>
                  <w:sz w:val="20"/>
                  <w:szCs w:val="20"/>
                  <w:lang w:val="nl-NL"/>
                </w:rPr>
                <w:delText xml:space="preserve">generieke </w:delText>
              </w:r>
            </w:del>
            <w:r w:rsidR="002517B3" w:rsidRPr="00DD0F4F">
              <w:rPr>
                <w:rFonts w:ascii="Arial" w:eastAsia="Times New Roman" w:hAnsi="Arial" w:cs="Arial"/>
                <w:color w:val="000000"/>
                <w:sz w:val="20"/>
                <w:szCs w:val="20"/>
                <w:lang w:val="nl-NL"/>
              </w:rPr>
              <w:t xml:space="preserve">naam </w:t>
            </w:r>
            <w:ins w:id="13616" w:author="Arjan" w:date="2014-11-18T00:21:00Z">
              <w:r w:rsidR="00EF2016">
                <w:rPr>
                  <w:rFonts w:ascii="Arial" w:eastAsia="Times New Roman" w:hAnsi="Arial" w:cs="Arial"/>
                  <w:color w:val="000000"/>
                  <w:sz w:val="20"/>
                  <w:szCs w:val="20"/>
                  <w:lang w:val="nl-NL"/>
                </w:rPr>
                <w:t>(titel)</w:t>
              </w:r>
            </w:ins>
            <w:ins w:id="13617" w:author="Arjan" w:date="2014-11-18T00:22:00Z">
              <w:r w:rsidR="00EF2016">
                <w:rPr>
                  <w:rFonts w:ascii="Arial" w:eastAsia="Times New Roman" w:hAnsi="Arial" w:cs="Arial"/>
                  <w:color w:val="000000"/>
                  <w:sz w:val="20"/>
                  <w:szCs w:val="20"/>
                  <w:lang w:val="nl-NL"/>
                </w:rPr>
                <w:t xml:space="preserve"> </w:t>
              </w:r>
            </w:ins>
            <w:r w:rsidR="002517B3" w:rsidRPr="00DD0F4F">
              <w:rPr>
                <w:rFonts w:ascii="Arial" w:eastAsia="Times New Roman" w:hAnsi="Arial" w:cs="Arial"/>
                <w:color w:val="000000"/>
                <w:sz w:val="20"/>
                <w:szCs w:val="20"/>
                <w:lang w:val="nl-NL"/>
              </w:rPr>
              <w:t xml:space="preserve">van het </w:t>
            </w:r>
            <w:del w:id="13618" w:author="Arjan" w:date="2012-11-16T15:46:00Z">
              <w:r w:rsidR="002517B3" w:rsidRPr="00DD0F4F" w:rsidDel="003F455D">
                <w:rPr>
                  <w:rFonts w:ascii="Arial" w:eastAsia="Times New Roman" w:hAnsi="Arial" w:cs="Arial"/>
                  <w:color w:val="000000"/>
                  <w:sz w:val="20"/>
                  <w:szCs w:val="20"/>
                  <w:lang w:val="nl-NL"/>
                </w:rPr>
                <w:delText xml:space="preserve">document </w:delText>
              </w:r>
            </w:del>
            <w:ins w:id="13619" w:author="Arjan" w:date="2014-11-18T00:22:00Z">
              <w:r w:rsidR="00EF2016">
                <w:rPr>
                  <w:rFonts w:ascii="Arial" w:eastAsia="Times New Roman" w:hAnsi="Arial" w:cs="Arial"/>
                  <w:color w:val="000000"/>
                  <w:sz w:val="20"/>
                  <w:szCs w:val="20"/>
                  <w:lang w:val="nl-NL"/>
                </w:rPr>
                <w:t xml:space="preserve">desbetreffende </w:t>
              </w:r>
            </w:ins>
            <w:ins w:id="13620" w:author="Arjan" w:date="2012-11-16T15:46:00Z">
              <w:r w:rsidR="005D1B2A" w:rsidRPr="00DD0F4F">
                <w:rPr>
                  <w:rFonts w:ascii="Arial" w:eastAsia="Times New Roman" w:hAnsi="Arial" w:cs="Arial"/>
                  <w:color w:val="610E6A"/>
                  <w:sz w:val="20"/>
                  <w:szCs w:val="20"/>
                  <w:lang w:val="nl-NL"/>
                </w:rPr>
                <w:t>informatie</w:t>
              </w:r>
              <w:r w:rsidR="003F455D" w:rsidRPr="00DD0F4F">
                <w:rPr>
                  <w:rFonts w:ascii="Arial" w:eastAsia="Times New Roman" w:hAnsi="Arial" w:cs="Arial"/>
                  <w:color w:val="610E6A"/>
                  <w:sz w:val="20"/>
                  <w:szCs w:val="20"/>
                  <w:lang w:val="nl-NL"/>
                </w:rPr>
                <w:t>object</w:t>
              </w:r>
              <w:r w:rsidR="003F455D" w:rsidRPr="00DD0F4F">
                <w:rPr>
                  <w:rFonts w:ascii="Arial" w:eastAsia="Times New Roman" w:hAnsi="Arial" w:cs="Arial"/>
                  <w:color w:val="000000"/>
                  <w:sz w:val="20"/>
                  <w:szCs w:val="20"/>
                  <w:lang w:val="nl-NL"/>
                </w:rPr>
                <w:t xml:space="preserve"> </w:t>
              </w:r>
            </w:ins>
            <w:r w:rsidR="002517B3" w:rsidRPr="00DD0F4F">
              <w:rPr>
                <w:rFonts w:ascii="Arial" w:eastAsia="Times New Roman" w:hAnsi="Arial" w:cs="Arial"/>
                <w:color w:val="000000"/>
                <w:sz w:val="20"/>
                <w:szCs w:val="20"/>
                <w:lang w:val="nl-NL"/>
              </w:rPr>
              <w:t>(bij</w:t>
            </w:r>
            <w:del w:id="13621" w:author="Arjan" w:date="2012-11-16T15:46:00Z">
              <w:r w:rsidR="002517B3" w:rsidRPr="00DD0F4F" w:rsidDel="003F455D">
                <w:rPr>
                  <w:rFonts w:ascii="Arial" w:eastAsia="Times New Roman" w:hAnsi="Arial" w:cs="Arial"/>
                  <w:color w:val="000000"/>
                  <w:sz w:val="20"/>
                  <w:szCs w:val="20"/>
                  <w:lang w:val="nl-NL"/>
                </w:rPr>
                <w:delText xml:space="preserve"> DOCUMENT</w:delText>
              </w:r>
            </w:del>
            <w:ins w:id="13622" w:author="Arjan" w:date="2012-11-16T15:46:00Z">
              <w:r w:rsidR="005D1B2A" w:rsidRPr="00DD0F4F">
                <w:rPr>
                  <w:rFonts w:ascii="Arial" w:eastAsia="Times New Roman" w:hAnsi="Arial" w:cs="Arial"/>
                  <w:color w:val="000000"/>
                  <w:sz w:val="20"/>
                  <w:szCs w:val="20"/>
                  <w:lang w:val="nl-NL"/>
                </w:rPr>
                <w:t>INFORMATIE</w:t>
              </w:r>
              <w:r w:rsidR="003F455D" w:rsidRPr="00DD0F4F">
                <w:rPr>
                  <w:rFonts w:ascii="Arial" w:eastAsia="Times New Roman" w:hAnsi="Arial" w:cs="Arial"/>
                  <w:color w:val="000000"/>
                  <w:sz w:val="20"/>
                  <w:szCs w:val="20"/>
                  <w:lang w:val="nl-NL"/>
                </w:rPr>
                <w:t>OBJECT</w:t>
              </w:r>
            </w:ins>
            <w:r w:rsidR="002517B3" w:rsidRPr="00DD0F4F">
              <w:rPr>
                <w:rFonts w:ascii="Arial" w:eastAsia="Times New Roman" w:hAnsi="Arial" w:cs="Arial"/>
                <w:color w:val="000000"/>
                <w:sz w:val="20"/>
                <w:szCs w:val="20"/>
                <w:lang w:val="nl-NL"/>
              </w:rPr>
              <w:t>).</w:t>
            </w:r>
          </w:p>
        </w:tc>
      </w:tr>
      <w:tr w:rsidR="002517B3" w:rsidRPr="005C14BE" w14:paraId="1CE22B34" w14:textId="77777777" w:rsidTr="00AB019F">
        <w:tc>
          <w:tcPr>
            <w:tcW w:w="3690" w:type="dxa"/>
            <w:tcBorders>
              <w:top w:val="nil"/>
              <w:left w:val="nil"/>
              <w:bottom w:val="nil"/>
              <w:right w:val="nil"/>
            </w:tcBorders>
          </w:tcPr>
          <w:p w14:paraId="7E6159BD" w14:textId="77777777"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77BCB113" w14:textId="77777777"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0F29C9CF" w14:textId="77777777" w:rsidTr="00AB019F">
        <w:tc>
          <w:tcPr>
            <w:tcW w:w="3690" w:type="dxa"/>
            <w:tcBorders>
              <w:top w:val="nil"/>
              <w:left w:val="nil"/>
              <w:bottom w:val="nil"/>
              <w:right w:val="nil"/>
            </w:tcBorders>
          </w:tcPr>
          <w:p w14:paraId="2BA022C3"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14:paraId="39626782" w14:textId="77777777" w:rsidR="002517B3" w:rsidRPr="002517B3" w:rsidRDefault="00DA5D9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Att.Type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AN200</w:t>
            </w:r>
            <w:r w:rsidRPr="002517B3">
              <w:rPr>
                <w:rFonts w:ascii="Arial" w:hAnsi="Arial" w:cs="Arial"/>
                <w:sz w:val="20"/>
                <w:szCs w:val="20"/>
                <w:lang w:val="en-AU"/>
              </w:rPr>
              <w:fldChar w:fldCharType="end"/>
            </w:r>
          </w:p>
        </w:tc>
      </w:tr>
      <w:tr w:rsidR="002517B3" w:rsidRPr="002517B3" w14:paraId="06CEFE4C" w14:textId="77777777" w:rsidTr="00AB019F">
        <w:trPr>
          <w:trHeight w:val="230"/>
        </w:trPr>
        <w:tc>
          <w:tcPr>
            <w:tcW w:w="3690" w:type="dxa"/>
            <w:tcBorders>
              <w:top w:val="nil"/>
              <w:left w:val="nil"/>
              <w:bottom w:val="nil"/>
              <w:right w:val="nil"/>
            </w:tcBorders>
          </w:tcPr>
          <w:p w14:paraId="512FCD09"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1D9AD02"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68532DFC" w14:textId="77777777" w:rsidTr="00AB019F">
        <w:trPr>
          <w:trHeight w:val="230"/>
        </w:trPr>
        <w:tc>
          <w:tcPr>
            <w:tcW w:w="3690" w:type="dxa"/>
            <w:tcBorders>
              <w:top w:val="nil"/>
              <w:left w:val="nil"/>
              <w:bottom w:val="nil"/>
              <w:right w:val="nil"/>
            </w:tcBorders>
          </w:tcPr>
          <w:p w14:paraId="4DFE518C"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14:paraId="308B3A95"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alle alfanumerieke tekens</w:t>
            </w:r>
          </w:p>
        </w:tc>
      </w:tr>
      <w:tr w:rsidR="002517B3" w:rsidRPr="002517B3" w14:paraId="2BA40AC8" w14:textId="77777777" w:rsidTr="00AB019F">
        <w:trPr>
          <w:trHeight w:val="215"/>
        </w:trPr>
        <w:tc>
          <w:tcPr>
            <w:tcW w:w="3690" w:type="dxa"/>
            <w:tcBorders>
              <w:top w:val="nil"/>
              <w:left w:val="nil"/>
              <w:bottom w:val="nil"/>
              <w:right w:val="nil"/>
            </w:tcBorders>
          </w:tcPr>
          <w:p w14:paraId="5A17FDCD"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57098D5"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7851A264" w14:textId="77777777" w:rsidTr="00AB019F">
        <w:trPr>
          <w:trHeight w:val="215"/>
        </w:trPr>
        <w:tc>
          <w:tcPr>
            <w:tcW w:w="3690" w:type="dxa"/>
            <w:tcBorders>
              <w:top w:val="nil"/>
              <w:left w:val="nil"/>
              <w:bottom w:val="nil"/>
              <w:right w:val="nil"/>
            </w:tcBorders>
          </w:tcPr>
          <w:p w14:paraId="4F3E679B"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2819940E"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Ja</w:t>
            </w:r>
          </w:p>
        </w:tc>
      </w:tr>
      <w:tr w:rsidR="002517B3" w:rsidRPr="002517B3" w14:paraId="60581EBF" w14:textId="77777777" w:rsidTr="00AB019F">
        <w:trPr>
          <w:trHeight w:val="230"/>
        </w:trPr>
        <w:tc>
          <w:tcPr>
            <w:tcW w:w="3690" w:type="dxa"/>
            <w:tcBorders>
              <w:top w:val="nil"/>
              <w:left w:val="nil"/>
              <w:bottom w:val="nil"/>
              <w:right w:val="nil"/>
            </w:tcBorders>
          </w:tcPr>
          <w:p w14:paraId="6ECFD734"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67FCFEA"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7CA61B45" w14:textId="77777777" w:rsidTr="00AB019F">
        <w:trPr>
          <w:trHeight w:val="230"/>
        </w:trPr>
        <w:tc>
          <w:tcPr>
            <w:tcW w:w="3690" w:type="dxa"/>
            <w:tcBorders>
              <w:top w:val="nil"/>
              <w:left w:val="nil"/>
              <w:bottom w:val="nil"/>
              <w:right w:val="nil"/>
            </w:tcBorders>
          </w:tcPr>
          <w:p w14:paraId="2FA05DF4"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364127F1"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Ja</w:t>
            </w:r>
          </w:p>
        </w:tc>
      </w:tr>
      <w:tr w:rsidR="002517B3" w:rsidRPr="002517B3" w14:paraId="5F672429" w14:textId="77777777" w:rsidTr="00AB019F">
        <w:trPr>
          <w:trHeight w:val="230"/>
        </w:trPr>
        <w:tc>
          <w:tcPr>
            <w:tcW w:w="3690" w:type="dxa"/>
            <w:tcBorders>
              <w:top w:val="nil"/>
              <w:left w:val="nil"/>
              <w:bottom w:val="nil"/>
              <w:right w:val="nil"/>
            </w:tcBorders>
          </w:tcPr>
          <w:p w14:paraId="0B71144A"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C2415DB"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3BDF2CB5" w14:textId="77777777" w:rsidTr="00AB019F">
        <w:trPr>
          <w:trHeight w:val="230"/>
        </w:trPr>
        <w:tc>
          <w:tcPr>
            <w:tcW w:w="3690" w:type="dxa"/>
            <w:tcBorders>
              <w:top w:val="nil"/>
              <w:left w:val="nil"/>
              <w:bottom w:val="nil"/>
              <w:right w:val="nil"/>
            </w:tcBorders>
          </w:tcPr>
          <w:p w14:paraId="12E31C2D"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2DBCB7AD"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p>
        </w:tc>
      </w:tr>
      <w:tr w:rsidR="002517B3" w:rsidRPr="002517B3" w14:paraId="35734B57" w14:textId="77777777" w:rsidTr="00AB019F">
        <w:trPr>
          <w:trHeight w:val="230"/>
        </w:trPr>
        <w:tc>
          <w:tcPr>
            <w:tcW w:w="3690" w:type="dxa"/>
            <w:tcBorders>
              <w:top w:val="nil"/>
              <w:left w:val="nil"/>
              <w:bottom w:val="nil"/>
              <w:right w:val="nil"/>
            </w:tcBorders>
          </w:tcPr>
          <w:p w14:paraId="7BC2F2D1"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0EA3EAE"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30C1639A" w14:textId="77777777" w:rsidTr="00AB019F">
        <w:trPr>
          <w:trHeight w:val="230"/>
        </w:trPr>
        <w:tc>
          <w:tcPr>
            <w:tcW w:w="3690" w:type="dxa"/>
            <w:tcBorders>
              <w:top w:val="nil"/>
              <w:left w:val="nil"/>
              <w:bottom w:val="nil"/>
              <w:right w:val="nil"/>
            </w:tcBorders>
          </w:tcPr>
          <w:p w14:paraId="231E0FF1"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53564C7E"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787FBA1B" w14:textId="77777777" w:rsidTr="00AB019F">
        <w:trPr>
          <w:trHeight w:val="230"/>
        </w:trPr>
        <w:tc>
          <w:tcPr>
            <w:tcW w:w="3690" w:type="dxa"/>
            <w:tcBorders>
              <w:top w:val="nil"/>
              <w:left w:val="nil"/>
              <w:bottom w:val="nil"/>
              <w:right w:val="nil"/>
            </w:tcBorders>
          </w:tcPr>
          <w:p w14:paraId="0616DF05"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6766EA6"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13701F2A" w14:textId="77777777" w:rsidTr="00AB019F">
        <w:trPr>
          <w:trHeight w:val="230"/>
        </w:trPr>
        <w:tc>
          <w:tcPr>
            <w:tcW w:w="3690" w:type="dxa"/>
            <w:tcBorders>
              <w:top w:val="nil"/>
              <w:left w:val="nil"/>
              <w:bottom w:val="nil"/>
              <w:right w:val="nil"/>
            </w:tcBorders>
          </w:tcPr>
          <w:p w14:paraId="57139BE9"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14:paraId="26512E76"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270AF7C6" w14:textId="77777777" w:rsidTr="00AB019F">
        <w:trPr>
          <w:trHeight w:val="230"/>
        </w:trPr>
        <w:tc>
          <w:tcPr>
            <w:tcW w:w="3690" w:type="dxa"/>
            <w:tcBorders>
              <w:top w:val="nil"/>
              <w:left w:val="nil"/>
              <w:bottom w:val="nil"/>
              <w:right w:val="nil"/>
            </w:tcBorders>
          </w:tcPr>
          <w:p w14:paraId="4F684DDF"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F804604"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19EBA0F0" w14:textId="77777777" w:rsidTr="00AB019F">
        <w:trPr>
          <w:trHeight w:val="230"/>
        </w:trPr>
        <w:tc>
          <w:tcPr>
            <w:tcW w:w="3690" w:type="dxa"/>
            <w:tcBorders>
              <w:top w:val="nil"/>
              <w:left w:val="nil"/>
              <w:bottom w:val="nil"/>
              <w:right w:val="nil"/>
            </w:tcBorders>
          </w:tcPr>
          <w:p w14:paraId="6AD02531"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4E2FC6D4" w14:textId="77777777" w:rsidR="002517B3" w:rsidRPr="002517B3" w:rsidRDefault="00DA5D9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Att.LowerBound</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1</w:t>
            </w:r>
            <w:r w:rsidRPr="002517B3">
              <w:rPr>
                <w:rFonts w:ascii="Arial" w:hAnsi="Arial" w:cs="Arial"/>
                <w:sz w:val="20"/>
                <w:szCs w:val="20"/>
                <w:lang w:val="en-AU"/>
              </w:rPr>
              <w:fldChar w:fldCharType="end"/>
            </w:r>
            <w:r w:rsidR="002517B3" w:rsidRPr="002517B3">
              <w:rPr>
                <w:rFonts w:ascii="Arial" w:eastAsia="Times New Roman" w:hAnsi="Arial" w:cs="Arial"/>
                <w:color w:val="000000"/>
                <w:sz w:val="20"/>
                <w:szCs w:val="20"/>
              </w:rPr>
              <w:t xml:space="preserve"> - </w:t>
            </w:r>
            <w:r w:rsidRPr="002517B3">
              <w:rPr>
                <w:rFonts w:ascii="Arial" w:eastAsia="Times New Roman" w:hAnsi="Arial" w:cs="Arial"/>
                <w:color w:val="000000"/>
                <w:sz w:val="20"/>
                <w:szCs w:val="20"/>
              </w:rPr>
              <w:fldChar w:fldCharType="begin" w:fldLock="1"/>
            </w:r>
            <w:r w:rsidR="002517B3" w:rsidRPr="002517B3">
              <w:rPr>
                <w:rFonts w:ascii="Arial" w:eastAsia="Times New Roman" w:hAnsi="Arial" w:cs="Arial"/>
                <w:color w:val="000000"/>
                <w:sz w:val="20"/>
                <w:szCs w:val="20"/>
              </w:rPr>
              <w:instrText>MERGEFIELD Att.UpperBound</w:instrText>
            </w:r>
            <w:r w:rsidRPr="002517B3">
              <w:rPr>
                <w:rFonts w:ascii="Arial" w:eastAsia="Times New Roman" w:hAnsi="Arial" w:cs="Arial"/>
                <w:color w:val="000000"/>
                <w:sz w:val="20"/>
                <w:szCs w:val="20"/>
              </w:rPr>
              <w:fldChar w:fldCharType="separate"/>
            </w:r>
            <w:r w:rsidR="002517B3" w:rsidRPr="002517B3">
              <w:rPr>
                <w:rFonts w:ascii="Arial" w:eastAsia="Times New Roman" w:hAnsi="Arial" w:cs="Arial"/>
                <w:color w:val="000000"/>
                <w:sz w:val="20"/>
                <w:szCs w:val="20"/>
              </w:rPr>
              <w:t>1</w:t>
            </w:r>
            <w:r w:rsidRPr="002517B3">
              <w:rPr>
                <w:rFonts w:ascii="Arial" w:eastAsia="Times New Roman" w:hAnsi="Arial" w:cs="Arial"/>
                <w:color w:val="000000"/>
                <w:sz w:val="20"/>
                <w:szCs w:val="20"/>
              </w:rPr>
              <w:fldChar w:fldCharType="end"/>
            </w:r>
          </w:p>
        </w:tc>
      </w:tr>
      <w:tr w:rsidR="002517B3" w:rsidRPr="002517B3" w14:paraId="2E370A4C" w14:textId="77777777" w:rsidTr="00AB019F">
        <w:trPr>
          <w:trHeight w:val="230"/>
        </w:trPr>
        <w:tc>
          <w:tcPr>
            <w:tcW w:w="3690" w:type="dxa"/>
            <w:tcBorders>
              <w:top w:val="nil"/>
              <w:left w:val="nil"/>
              <w:bottom w:val="nil"/>
              <w:right w:val="nil"/>
            </w:tcBorders>
          </w:tcPr>
          <w:p w14:paraId="7F89DC91"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6DFAE85"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2512333B" w14:textId="77777777" w:rsidTr="00AB019F">
        <w:trPr>
          <w:trHeight w:val="230"/>
        </w:trPr>
        <w:tc>
          <w:tcPr>
            <w:tcW w:w="3690" w:type="dxa"/>
            <w:tcBorders>
              <w:top w:val="nil"/>
              <w:left w:val="nil"/>
              <w:bottom w:val="nil"/>
              <w:right w:val="nil"/>
            </w:tcBorders>
          </w:tcPr>
          <w:p w14:paraId="1092C141"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690CA491" w14:textId="77777777"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Gemeentelijk basisgegeven</w:t>
            </w:r>
          </w:p>
        </w:tc>
      </w:tr>
      <w:tr w:rsidR="002517B3" w:rsidRPr="002517B3" w14:paraId="2B9BF32D" w14:textId="77777777" w:rsidTr="00AB019F">
        <w:trPr>
          <w:trHeight w:val="230"/>
        </w:trPr>
        <w:tc>
          <w:tcPr>
            <w:tcW w:w="3690" w:type="dxa"/>
            <w:tcBorders>
              <w:top w:val="nil"/>
              <w:left w:val="nil"/>
              <w:right w:val="nil"/>
            </w:tcBorders>
          </w:tcPr>
          <w:p w14:paraId="46442F22"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14:paraId="40D0F6E1"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08AF933A" w14:textId="77777777" w:rsidTr="00AB019F">
        <w:trPr>
          <w:trHeight w:val="230"/>
        </w:trPr>
        <w:tc>
          <w:tcPr>
            <w:tcW w:w="3690" w:type="dxa"/>
            <w:tcBorders>
              <w:top w:val="nil"/>
              <w:left w:val="nil"/>
              <w:bottom w:val="single" w:sz="4" w:space="0" w:color="auto"/>
              <w:right w:val="nil"/>
            </w:tcBorders>
          </w:tcPr>
          <w:p w14:paraId="18CCCC3C"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Regels attribuutsoort</w:t>
            </w:r>
          </w:p>
        </w:tc>
        <w:tc>
          <w:tcPr>
            <w:tcW w:w="5670" w:type="dxa"/>
            <w:tcBorders>
              <w:top w:val="nil"/>
              <w:left w:val="nil"/>
              <w:bottom w:val="single" w:sz="4" w:space="0" w:color="auto"/>
              <w:right w:val="nil"/>
            </w:tcBorders>
          </w:tcPr>
          <w:p w14:paraId="03C3C6D5" w14:textId="77777777"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w:t>
            </w:r>
          </w:p>
        </w:tc>
      </w:tr>
    </w:tbl>
    <w:p w14:paraId="52AFD43D" w14:textId="5D4A47A1" w:rsidR="00A02BEA" w:rsidRDefault="00A02BEA" w:rsidP="00A02BEA">
      <w:pPr>
        <w:rPr>
          <w:noProof/>
        </w:rPr>
      </w:pPr>
    </w:p>
    <w:p w14:paraId="3E6DFC88" w14:textId="7E9F86F6" w:rsidR="00A02BEA" w:rsidRPr="00BE528D" w:rsidRDefault="00BE528D" w:rsidP="00BE528D">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Beschrijving</w:t>
      </w:r>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2517B3" w:rsidRPr="002517B3" w14:paraId="352066CD" w14:textId="77777777" w:rsidTr="00AB019F">
        <w:trPr>
          <w:trHeight w:val="215"/>
        </w:trPr>
        <w:tc>
          <w:tcPr>
            <w:tcW w:w="3690" w:type="dxa"/>
            <w:tcBorders>
              <w:top w:val="single" w:sz="4" w:space="0" w:color="auto"/>
              <w:left w:val="nil"/>
              <w:bottom w:val="nil"/>
              <w:right w:val="nil"/>
            </w:tcBorders>
          </w:tcPr>
          <w:p w14:paraId="1C7DB51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Naam attribuutsoort</w:t>
            </w:r>
          </w:p>
        </w:tc>
        <w:tc>
          <w:tcPr>
            <w:tcW w:w="5670" w:type="dxa"/>
            <w:tcBorders>
              <w:top w:val="single" w:sz="4" w:space="0" w:color="auto"/>
              <w:left w:val="nil"/>
              <w:bottom w:val="nil"/>
              <w:right w:val="nil"/>
            </w:tcBorders>
          </w:tcPr>
          <w:p w14:paraId="1D99ECDC" w14:textId="77777777" w:rsidR="002517B3" w:rsidRPr="002517B3" w:rsidRDefault="00DA5D9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Att.Name</w:instrText>
            </w:r>
            <w:r w:rsidRPr="002517B3">
              <w:rPr>
                <w:rFonts w:ascii="Arial" w:hAnsi="Arial" w:cs="Arial"/>
                <w:sz w:val="20"/>
                <w:szCs w:val="20"/>
                <w:lang w:val="en-AU"/>
              </w:rPr>
              <w:fldChar w:fldCharType="separate"/>
            </w:r>
            <w:del w:id="13623" w:author="Arjan" w:date="2012-11-16T12:49:00Z">
              <w:r w:rsidR="002517B3" w:rsidRPr="002517B3" w:rsidDel="002517B3">
                <w:rPr>
                  <w:rFonts w:ascii="Arial" w:eastAsia="Times New Roman" w:hAnsi="Arial" w:cs="Arial"/>
                  <w:color w:val="000000"/>
                  <w:sz w:val="20"/>
                  <w:szCs w:val="20"/>
                </w:rPr>
                <w:delText>Zaakdocumentb</w:delText>
              </w:r>
            </w:del>
            <w:ins w:id="13624" w:author="Arjan" w:date="2012-11-16T12:49:00Z">
              <w:r w:rsidR="002517B3">
                <w:rPr>
                  <w:rFonts w:ascii="Arial" w:eastAsia="Times New Roman" w:hAnsi="Arial" w:cs="Arial"/>
                  <w:color w:val="000000"/>
                  <w:sz w:val="20"/>
                  <w:szCs w:val="20"/>
                </w:rPr>
                <w:t>B</w:t>
              </w:r>
            </w:ins>
            <w:r w:rsidR="002517B3" w:rsidRPr="002517B3">
              <w:rPr>
                <w:rFonts w:ascii="Arial" w:eastAsia="Times New Roman" w:hAnsi="Arial" w:cs="Arial"/>
                <w:color w:val="000000"/>
                <w:sz w:val="20"/>
                <w:szCs w:val="20"/>
              </w:rPr>
              <w:t>eschrijving</w:t>
            </w:r>
            <w:r w:rsidRPr="002517B3">
              <w:rPr>
                <w:rFonts w:ascii="Arial" w:hAnsi="Arial" w:cs="Arial"/>
                <w:sz w:val="20"/>
                <w:szCs w:val="20"/>
                <w:lang w:val="en-AU"/>
              </w:rPr>
              <w:fldChar w:fldCharType="end"/>
            </w:r>
          </w:p>
        </w:tc>
      </w:tr>
      <w:tr w:rsidR="002517B3" w:rsidRPr="002517B3" w14:paraId="17466EF9" w14:textId="77777777" w:rsidTr="00AB019F">
        <w:tc>
          <w:tcPr>
            <w:tcW w:w="3690" w:type="dxa"/>
            <w:tcBorders>
              <w:top w:val="nil"/>
              <w:left w:val="nil"/>
              <w:bottom w:val="nil"/>
              <w:right w:val="nil"/>
            </w:tcBorders>
          </w:tcPr>
          <w:p w14:paraId="371486C3"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982BAD6"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5C14BE" w14:paraId="5757FFF8" w14:textId="77777777" w:rsidTr="00AB019F">
        <w:tc>
          <w:tcPr>
            <w:tcW w:w="3690" w:type="dxa"/>
            <w:tcBorders>
              <w:top w:val="nil"/>
              <w:left w:val="nil"/>
              <w:bottom w:val="nil"/>
              <w:right w:val="nil"/>
            </w:tcBorders>
          </w:tcPr>
          <w:p w14:paraId="041C0806"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14:paraId="426C7F2F" w14:textId="77777777" w:rsidR="002517B3" w:rsidRPr="00DD0F4F" w:rsidRDefault="002517B3"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2517B3" w:rsidRPr="005C14BE" w14:paraId="7158FDAD" w14:textId="77777777" w:rsidTr="00AB019F">
        <w:tc>
          <w:tcPr>
            <w:tcW w:w="3690" w:type="dxa"/>
            <w:tcBorders>
              <w:top w:val="nil"/>
              <w:left w:val="nil"/>
              <w:bottom w:val="nil"/>
              <w:right w:val="nil"/>
            </w:tcBorders>
          </w:tcPr>
          <w:p w14:paraId="6603BB63"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3838AD31"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57D73DAB" w14:textId="77777777" w:rsidTr="00AB019F">
        <w:tc>
          <w:tcPr>
            <w:tcW w:w="3690" w:type="dxa"/>
            <w:tcBorders>
              <w:top w:val="nil"/>
              <w:left w:val="nil"/>
              <w:bottom w:val="nil"/>
              <w:right w:val="nil"/>
            </w:tcBorders>
          </w:tcPr>
          <w:p w14:paraId="7E08BD9F"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14:paraId="305F6CA2"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14:paraId="2A459F30" w14:textId="77777777" w:rsidTr="00AB019F">
        <w:tc>
          <w:tcPr>
            <w:tcW w:w="3690" w:type="dxa"/>
            <w:tcBorders>
              <w:top w:val="nil"/>
              <w:left w:val="nil"/>
              <w:bottom w:val="nil"/>
              <w:right w:val="nil"/>
            </w:tcBorders>
          </w:tcPr>
          <w:p w14:paraId="7765B983"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48AC21D"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66DD75C9" w14:textId="77777777" w:rsidTr="00AB019F">
        <w:tc>
          <w:tcPr>
            <w:tcW w:w="3690" w:type="dxa"/>
            <w:tcBorders>
              <w:top w:val="nil"/>
              <w:left w:val="nil"/>
              <w:bottom w:val="nil"/>
              <w:right w:val="nil"/>
            </w:tcBorders>
          </w:tcPr>
          <w:p w14:paraId="4BF8C74F"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14:paraId="2202F77F" w14:textId="77777777" w:rsidR="002517B3" w:rsidRPr="002517B3" w:rsidRDefault="00DA5D9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Att.Alias</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beschrijving</w:t>
            </w:r>
            <w:r w:rsidRPr="002517B3">
              <w:rPr>
                <w:rFonts w:ascii="Arial" w:hAnsi="Arial" w:cs="Arial"/>
                <w:sz w:val="20"/>
                <w:szCs w:val="20"/>
                <w:lang w:val="en-AU"/>
              </w:rPr>
              <w:fldChar w:fldCharType="end"/>
            </w:r>
          </w:p>
        </w:tc>
      </w:tr>
      <w:tr w:rsidR="002517B3" w:rsidRPr="002517B3" w14:paraId="584AC26F" w14:textId="77777777" w:rsidTr="00AB019F">
        <w:trPr>
          <w:trHeight w:val="260"/>
        </w:trPr>
        <w:tc>
          <w:tcPr>
            <w:tcW w:w="3690" w:type="dxa"/>
            <w:tcBorders>
              <w:top w:val="nil"/>
              <w:left w:val="nil"/>
              <w:bottom w:val="nil"/>
              <w:right w:val="nil"/>
            </w:tcBorders>
          </w:tcPr>
          <w:p w14:paraId="58FC9821"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D650A58"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5C14BE" w14:paraId="07C655C6" w14:textId="77777777" w:rsidTr="00AB019F">
        <w:tc>
          <w:tcPr>
            <w:tcW w:w="3690" w:type="dxa"/>
            <w:tcBorders>
              <w:top w:val="nil"/>
              <w:left w:val="nil"/>
              <w:bottom w:val="nil"/>
              <w:right w:val="nil"/>
            </w:tcBorders>
          </w:tcPr>
          <w:p w14:paraId="47120EE4"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14:paraId="1AD21041" w14:textId="77777777" w:rsidR="002517B3" w:rsidRPr="00DD0F4F" w:rsidRDefault="00DA5D93" w:rsidP="002517B3">
            <w:pPr>
              <w:autoSpaceDE w:val="0"/>
              <w:autoSpaceDN w:val="0"/>
              <w:adjustRightInd w:val="0"/>
              <w:spacing w:after="0" w:line="240" w:lineRule="auto"/>
              <w:rPr>
                <w:rFonts w:ascii="Arial" w:eastAsia="Times New Roman" w:hAnsi="Arial" w:cs="Arial"/>
                <w:color w:val="000000"/>
                <w:sz w:val="20"/>
                <w:szCs w:val="20"/>
                <w:lang w:val="nl-NL"/>
              </w:rPr>
            </w:pPr>
            <w:r w:rsidRPr="002517B3">
              <w:rPr>
                <w:rFonts w:ascii="Arial" w:hAnsi="Arial" w:cs="Arial"/>
                <w:sz w:val="20"/>
                <w:szCs w:val="20"/>
                <w:lang w:val="en-AU"/>
              </w:rPr>
              <w:fldChar w:fldCharType="begin" w:fldLock="1"/>
            </w:r>
            <w:r w:rsidR="002517B3" w:rsidRPr="00DD0F4F">
              <w:rPr>
                <w:rFonts w:ascii="Arial" w:hAnsi="Arial" w:cs="Arial"/>
                <w:sz w:val="20"/>
                <w:szCs w:val="20"/>
                <w:lang w:val="nl-NL"/>
              </w:rPr>
              <w:instrText xml:space="preserve">MERGEFIELD </w:instrText>
            </w:r>
            <w:r w:rsidR="002517B3" w:rsidRPr="00DD0F4F">
              <w:rPr>
                <w:rFonts w:ascii="Arial" w:eastAsia="Times New Roman" w:hAnsi="Arial" w:cs="Arial"/>
                <w:color w:val="000000"/>
                <w:sz w:val="20"/>
                <w:szCs w:val="20"/>
                <w:lang w:val="nl-NL"/>
              </w:rPr>
              <w:instrText>Att.Notes</w:instrText>
            </w:r>
            <w:r w:rsidRPr="002517B3">
              <w:rPr>
                <w:rFonts w:ascii="Arial" w:hAnsi="Arial" w:cs="Arial"/>
                <w:sz w:val="20"/>
                <w:szCs w:val="20"/>
                <w:lang w:val="en-AU"/>
              </w:rPr>
              <w:fldChar w:fldCharType="end"/>
            </w:r>
            <w:r w:rsidR="002517B3" w:rsidRPr="00DD0F4F">
              <w:rPr>
                <w:rFonts w:ascii="Arial" w:eastAsia="Times New Roman" w:hAnsi="Arial" w:cs="Arial"/>
                <w:color w:val="610E6A"/>
                <w:sz w:val="20"/>
                <w:szCs w:val="20"/>
                <w:lang w:val="nl-NL"/>
              </w:rPr>
              <w:t>Een op de zaak gerichte beschrijving van de inhoud van het</w:t>
            </w:r>
            <w:del w:id="13625" w:author="Arjan" w:date="2012-11-16T12:49:00Z">
              <w:r w:rsidR="002517B3" w:rsidRPr="00DD0F4F" w:rsidDel="002517B3">
                <w:rPr>
                  <w:rFonts w:ascii="Arial" w:eastAsia="Times New Roman" w:hAnsi="Arial" w:cs="Arial"/>
                  <w:color w:val="610E6A"/>
                  <w:sz w:val="20"/>
                  <w:szCs w:val="20"/>
                  <w:lang w:val="nl-NL"/>
                </w:rPr>
                <w:delText xml:space="preserve"> document</w:delText>
              </w:r>
            </w:del>
            <w:ins w:id="13626" w:author="Arjan" w:date="2012-11-16T12:49:00Z">
              <w:r w:rsidR="005D1B2A" w:rsidRPr="00DD0F4F">
                <w:rPr>
                  <w:rFonts w:ascii="Arial" w:eastAsia="Times New Roman" w:hAnsi="Arial" w:cs="Arial"/>
                  <w:color w:val="610E6A"/>
                  <w:sz w:val="20"/>
                  <w:szCs w:val="20"/>
                  <w:lang w:val="nl-NL"/>
                </w:rPr>
                <w:t>informatie</w:t>
              </w:r>
              <w:r w:rsidR="002517B3" w:rsidRPr="00DD0F4F">
                <w:rPr>
                  <w:rFonts w:ascii="Arial" w:eastAsia="Times New Roman" w:hAnsi="Arial" w:cs="Arial"/>
                  <w:color w:val="610E6A"/>
                  <w:sz w:val="20"/>
                  <w:szCs w:val="20"/>
                  <w:lang w:val="nl-NL"/>
                </w:rPr>
                <w:t>object</w:t>
              </w:r>
            </w:ins>
            <w:r w:rsidR="002517B3" w:rsidRPr="00DD0F4F">
              <w:rPr>
                <w:rFonts w:ascii="Arial" w:eastAsia="Times New Roman" w:hAnsi="Arial" w:cs="Arial"/>
                <w:color w:val="610E6A"/>
                <w:sz w:val="20"/>
                <w:szCs w:val="20"/>
                <w:lang w:val="nl-NL"/>
              </w:rPr>
              <w:t>.</w:t>
            </w:r>
          </w:p>
        </w:tc>
      </w:tr>
      <w:tr w:rsidR="002517B3" w:rsidRPr="005C14BE" w14:paraId="2821F104" w14:textId="77777777" w:rsidTr="00AB019F">
        <w:trPr>
          <w:trHeight w:val="230"/>
        </w:trPr>
        <w:tc>
          <w:tcPr>
            <w:tcW w:w="3690" w:type="dxa"/>
            <w:tcBorders>
              <w:top w:val="nil"/>
              <w:left w:val="nil"/>
              <w:bottom w:val="nil"/>
              <w:right w:val="nil"/>
            </w:tcBorders>
          </w:tcPr>
          <w:p w14:paraId="5ED53D55"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359ECCC2"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5C14BE" w14:paraId="5A643E1F" w14:textId="77777777" w:rsidTr="00AB019F">
        <w:trPr>
          <w:trHeight w:val="230"/>
        </w:trPr>
        <w:tc>
          <w:tcPr>
            <w:tcW w:w="3690" w:type="dxa"/>
            <w:tcBorders>
              <w:top w:val="nil"/>
              <w:left w:val="nil"/>
              <w:bottom w:val="nil"/>
              <w:right w:val="nil"/>
            </w:tcBorders>
          </w:tcPr>
          <w:p w14:paraId="3927E552"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14:paraId="4A953D7A" w14:textId="77777777" w:rsidR="002517B3" w:rsidRPr="00DD0F4F" w:rsidRDefault="002517B3"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2517B3" w:rsidRPr="005C14BE" w14:paraId="15C7381F" w14:textId="77777777" w:rsidTr="00AB019F">
        <w:tc>
          <w:tcPr>
            <w:tcW w:w="3690" w:type="dxa"/>
            <w:tcBorders>
              <w:top w:val="nil"/>
              <w:left w:val="nil"/>
              <w:bottom w:val="nil"/>
              <w:right w:val="nil"/>
            </w:tcBorders>
          </w:tcPr>
          <w:p w14:paraId="52B00C11"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46CBDC17"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0CE21461" w14:textId="77777777" w:rsidTr="00AB019F">
        <w:tc>
          <w:tcPr>
            <w:tcW w:w="3690" w:type="dxa"/>
            <w:tcBorders>
              <w:top w:val="nil"/>
              <w:left w:val="nil"/>
              <w:bottom w:val="nil"/>
              <w:right w:val="nil"/>
            </w:tcBorders>
          </w:tcPr>
          <w:p w14:paraId="16C0C7F8"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14:paraId="7CC42C3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1 juni 2008</w:t>
            </w:r>
          </w:p>
        </w:tc>
      </w:tr>
      <w:tr w:rsidR="002517B3" w:rsidRPr="002517B3" w14:paraId="271BCEDE" w14:textId="77777777" w:rsidTr="00AB019F">
        <w:tc>
          <w:tcPr>
            <w:tcW w:w="3690" w:type="dxa"/>
            <w:tcBorders>
              <w:top w:val="nil"/>
              <w:left w:val="nil"/>
              <w:bottom w:val="nil"/>
              <w:right w:val="nil"/>
            </w:tcBorders>
          </w:tcPr>
          <w:p w14:paraId="58347639"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FA85041"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5C14BE" w14:paraId="588E84B2" w14:textId="77777777" w:rsidTr="00AB019F">
        <w:tc>
          <w:tcPr>
            <w:tcW w:w="3690" w:type="dxa"/>
            <w:tcBorders>
              <w:top w:val="nil"/>
              <w:left w:val="nil"/>
              <w:bottom w:val="nil"/>
              <w:right w:val="nil"/>
            </w:tcBorders>
          </w:tcPr>
          <w:p w14:paraId="70DBDADC"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14:paraId="3D681D50" w14:textId="77777777" w:rsidR="002517B3" w:rsidRPr="00DD0F4F" w:rsidDel="00D44BF1" w:rsidRDefault="00D44BF1" w:rsidP="00D44BF1">
            <w:pPr>
              <w:autoSpaceDE w:val="0"/>
              <w:autoSpaceDN w:val="0"/>
              <w:adjustRightInd w:val="0"/>
              <w:spacing w:after="0" w:line="240" w:lineRule="auto"/>
              <w:rPr>
                <w:del w:id="13627" w:author="Arjan" w:date="2013-07-02T14:09:00Z"/>
                <w:rFonts w:ascii="Arial" w:eastAsia="Times New Roman" w:hAnsi="Arial" w:cs="Arial"/>
                <w:color w:val="000000"/>
                <w:sz w:val="20"/>
                <w:szCs w:val="20"/>
                <w:lang w:val="nl-NL"/>
              </w:rPr>
            </w:pPr>
            <w:ins w:id="13628" w:author="Arjan" w:date="2013-07-02T14:08:00Z">
              <w:r w:rsidRPr="00DD0F4F">
                <w:rPr>
                  <w:rFonts w:ascii="Arial" w:eastAsia="Times New Roman" w:hAnsi="Arial" w:cs="Arial"/>
                  <w:color w:val="000000"/>
                  <w:sz w:val="20"/>
                  <w:szCs w:val="20"/>
                  <w:lang w:val="nl-NL"/>
                </w:rPr>
                <w:t xml:space="preserve">De beschrijving van de inhoud van een informatieobject wordt vastgelegd bij het informatieobject. Als een informatieobject voor meerdere zaken relevant is, kan het voor komen dat </w:t>
              </w:r>
            </w:ins>
            <w:ins w:id="13629" w:author="Arjan" w:date="2013-07-02T14:09:00Z">
              <w:r w:rsidRPr="00DD0F4F">
                <w:rPr>
                  <w:rFonts w:ascii="Arial" w:eastAsia="Times New Roman" w:hAnsi="Arial" w:cs="Arial"/>
                  <w:color w:val="000000"/>
                  <w:sz w:val="20"/>
                  <w:szCs w:val="20"/>
                  <w:lang w:val="nl-NL"/>
                </w:rPr>
                <w:t>de beschrijving specifiek gericht wordt op de</w:t>
              </w:r>
            </w:ins>
            <w:ins w:id="13630" w:author="Arjan" w:date="2013-07-02T14:08:00Z">
              <w:r w:rsidRPr="00DD0F4F">
                <w:rPr>
                  <w:rFonts w:ascii="Arial" w:eastAsia="Times New Roman" w:hAnsi="Arial" w:cs="Arial"/>
                  <w:color w:val="000000"/>
                  <w:sz w:val="20"/>
                  <w:szCs w:val="20"/>
                  <w:lang w:val="nl-NL"/>
                </w:rPr>
                <w:t xml:space="preserve"> gerelateerde zaak. Dit attribuutsoort geeft de mogelijkheid om de </w:t>
              </w:r>
            </w:ins>
            <w:ins w:id="13631" w:author="Arjan" w:date="2013-07-02T14:09:00Z">
              <w:r w:rsidRPr="00DD0F4F">
                <w:rPr>
                  <w:rFonts w:ascii="Arial" w:eastAsia="Times New Roman" w:hAnsi="Arial" w:cs="Arial"/>
                  <w:color w:val="000000"/>
                  <w:sz w:val="20"/>
                  <w:szCs w:val="20"/>
                  <w:lang w:val="nl-NL"/>
                </w:rPr>
                <w:t>beschrijving van de inhoud</w:t>
              </w:r>
            </w:ins>
            <w:ins w:id="13632" w:author="Arjan" w:date="2013-07-02T14:08:00Z">
              <w:r w:rsidRPr="00DD0F4F">
                <w:rPr>
                  <w:rFonts w:ascii="Arial" w:eastAsia="Times New Roman" w:hAnsi="Arial" w:cs="Arial"/>
                  <w:color w:val="000000"/>
                  <w:sz w:val="20"/>
                  <w:szCs w:val="20"/>
                  <w:lang w:val="nl-NL"/>
                </w:rPr>
                <w:t xml:space="preserve"> van het informatieobject te variëren naar gelang de gerelateerde zaak.</w:t>
              </w:r>
            </w:ins>
            <w:ins w:id="13633" w:author="Arjan" w:date="2013-07-02T14:09:00Z">
              <w:r w:rsidRPr="00DD0F4F">
                <w:rPr>
                  <w:rFonts w:ascii="Arial" w:eastAsia="Times New Roman" w:hAnsi="Arial" w:cs="Arial"/>
                  <w:color w:val="000000"/>
                  <w:sz w:val="20"/>
                  <w:szCs w:val="20"/>
                  <w:lang w:val="nl-NL"/>
                </w:rPr>
                <w:t xml:space="preserve"> </w:t>
              </w:r>
            </w:ins>
            <w:del w:id="13634" w:author="Arjan" w:date="2013-07-02T14:09:00Z">
              <w:r w:rsidR="002517B3" w:rsidRPr="00DD0F4F" w:rsidDel="00D44BF1">
                <w:rPr>
                  <w:rFonts w:ascii="Arial" w:eastAsia="Times New Roman" w:hAnsi="Arial" w:cs="Arial"/>
                  <w:color w:val="000000"/>
                  <w:sz w:val="20"/>
                  <w:szCs w:val="20"/>
                  <w:lang w:val="nl-NL"/>
                </w:rPr>
                <w:delText>Het betreft het Dublin Core metadata-element ‘Description’ met als toelichting: Examples of Description include, but are not limited to, an abstract, table of contents, reference to a graphical representation of content, or free-text account of the content.</w:delText>
              </w:r>
            </w:del>
          </w:p>
          <w:p w14:paraId="5E395569" w14:textId="77777777" w:rsidR="002517B3" w:rsidRPr="00DD0F4F" w:rsidRDefault="002517B3" w:rsidP="005D1B2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 beschrijving zal veelal gelijk zijn aan of afgeleid zijn van de generieke beschrijving van de inhoud van het </w:t>
            </w:r>
            <w:ins w:id="13635" w:author="Arjan" w:date="2012-11-16T12:50:00Z">
              <w:r w:rsidR="005D1B2A" w:rsidRPr="00DD0F4F">
                <w:rPr>
                  <w:rFonts w:ascii="Arial" w:eastAsia="Times New Roman" w:hAnsi="Arial" w:cs="Arial"/>
                  <w:color w:val="610E6A"/>
                  <w:sz w:val="20"/>
                  <w:szCs w:val="20"/>
                  <w:lang w:val="nl-NL"/>
                </w:rPr>
                <w:t>informati</w:t>
              </w:r>
            </w:ins>
            <w:ins w:id="13636" w:author="Arjan" w:date="2012-12-11T14:23:00Z">
              <w:r w:rsidR="005D1B2A" w:rsidRPr="00DD0F4F">
                <w:rPr>
                  <w:rFonts w:ascii="Arial" w:eastAsia="Times New Roman" w:hAnsi="Arial" w:cs="Arial"/>
                  <w:color w:val="610E6A"/>
                  <w:sz w:val="20"/>
                  <w:szCs w:val="20"/>
                  <w:lang w:val="nl-NL"/>
                </w:rPr>
                <w:t>e</w:t>
              </w:r>
            </w:ins>
            <w:ins w:id="13637" w:author="Arjan" w:date="2012-11-16T12:50:00Z">
              <w:r w:rsidRPr="00DD0F4F">
                <w:rPr>
                  <w:rFonts w:ascii="Arial" w:eastAsia="Times New Roman" w:hAnsi="Arial" w:cs="Arial"/>
                  <w:color w:val="610E6A"/>
                  <w:sz w:val="20"/>
                  <w:szCs w:val="20"/>
                  <w:lang w:val="nl-NL"/>
                </w:rPr>
                <w:t>object</w:t>
              </w:r>
            </w:ins>
            <w:del w:id="13638" w:author="Arjan" w:date="2012-11-16T12:50:00Z">
              <w:r w:rsidRPr="00DD0F4F" w:rsidDel="002517B3">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 (bij</w:t>
            </w:r>
            <w:del w:id="13639" w:author="Arjan" w:date="2012-11-16T12:50:00Z">
              <w:r w:rsidRPr="00DD0F4F" w:rsidDel="002517B3">
                <w:rPr>
                  <w:rFonts w:ascii="Arial" w:eastAsia="Times New Roman" w:hAnsi="Arial" w:cs="Arial"/>
                  <w:color w:val="000000"/>
                  <w:sz w:val="20"/>
                  <w:szCs w:val="20"/>
                  <w:lang w:val="nl-NL"/>
                </w:rPr>
                <w:delText xml:space="preserve"> DOCUMENT</w:delText>
              </w:r>
            </w:del>
            <w:ins w:id="13640" w:author="Arjan" w:date="2012-11-16T12:50:00Z">
              <w:r w:rsidRPr="00DD0F4F">
                <w:rPr>
                  <w:rFonts w:ascii="Arial" w:eastAsia="Times New Roman" w:hAnsi="Arial" w:cs="Arial"/>
                  <w:color w:val="000000"/>
                  <w:sz w:val="20"/>
                  <w:szCs w:val="20"/>
                  <w:lang w:val="nl-NL"/>
                </w:rPr>
                <w:t>INFORMATIEOBJECT</w:t>
              </w:r>
            </w:ins>
            <w:r w:rsidRPr="00DD0F4F">
              <w:rPr>
                <w:rFonts w:ascii="Arial" w:eastAsia="Times New Roman" w:hAnsi="Arial" w:cs="Arial"/>
                <w:color w:val="000000"/>
                <w:sz w:val="20"/>
                <w:szCs w:val="20"/>
                <w:lang w:val="nl-NL"/>
              </w:rPr>
              <w:t>).</w:t>
            </w:r>
          </w:p>
        </w:tc>
      </w:tr>
      <w:tr w:rsidR="002517B3" w:rsidRPr="005C14BE" w14:paraId="1B2BC3A1" w14:textId="77777777" w:rsidTr="00AB019F">
        <w:tc>
          <w:tcPr>
            <w:tcW w:w="3690" w:type="dxa"/>
            <w:tcBorders>
              <w:top w:val="nil"/>
              <w:left w:val="nil"/>
              <w:bottom w:val="nil"/>
              <w:right w:val="nil"/>
            </w:tcBorders>
          </w:tcPr>
          <w:p w14:paraId="6E857B8D"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11E1B6BA"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2F2AC332" w14:textId="77777777" w:rsidTr="00AB019F">
        <w:tc>
          <w:tcPr>
            <w:tcW w:w="3690" w:type="dxa"/>
            <w:tcBorders>
              <w:top w:val="nil"/>
              <w:left w:val="nil"/>
              <w:bottom w:val="nil"/>
              <w:right w:val="nil"/>
            </w:tcBorders>
          </w:tcPr>
          <w:p w14:paraId="78FCCAF5"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14:paraId="1503002F" w14:textId="77777777" w:rsidR="002517B3" w:rsidRPr="002517B3" w:rsidRDefault="00DA5D9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Att.Type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AN1000</w:t>
            </w:r>
            <w:r w:rsidRPr="002517B3">
              <w:rPr>
                <w:rFonts w:ascii="Arial" w:hAnsi="Arial" w:cs="Arial"/>
                <w:sz w:val="20"/>
                <w:szCs w:val="20"/>
                <w:lang w:val="en-AU"/>
              </w:rPr>
              <w:fldChar w:fldCharType="end"/>
            </w:r>
          </w:p>
        </w:tc>
      </w:tr>
      <w:tr w:rsidR="002517B3" w:rsidRPr="002517B3" w14:paraId="1D9388EE" w14:textId="77777777" w:rsidTr="00AB019F">
        <w:trPr>
          <w:trHeight w:val="230"/>
        </w:trPr>
        <w:tc>
          <w:tcPr>
            <w:tcW w:w="3690" w:type="dxa"/>
            <w:tcBorders>
              <w:top w:val="nil"/>
              <w:left w:val="nil"/>
              <w:bottom w:val="nil"/>
              <w:right w:val="nil"/>
            </w:tcBorders>
          </w:tcPr>
          <w:p w14:paraId="168F30E1"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E52E7CE"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2C19BD98" w14:textId="77777777" w:rsidTr="00AB019F">
        <w:trPr>
          <w:trHeight w:val="230"/>
        </w:trPr>
        <w:tc>
          <w:tcPr>
            <w:tcW w:w="3690" w:type="dxa"/>
            <w:tcBorders>
              <w:top w:val="nil"/>
              <w:left w:val="nil"/>
              <w:bottom w:val="nil"/>
              <w:right w:val="nil"/>
            </w:tcBorders>
          </w:tcPr>
          <w:p w14:paraId="3FF8C3B0"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14:paraId="45781DB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alle alfanumerieke tekens</w:t>
            </w:r>
          </w:p>
        </w:tc>
      </w:tr>
      <w:tr w:rsidR="002517B3" w:rsidRPr="002517B3" w14:paraId="452B9D13" w14:textId="77777777" w:rsidTr="00AB019F">
        <w:trPr>
          <w:trHeight w:val="215"/>
        </w:trPr>
        <w:tc>
          <w:tcPr>
            <w:tcW w:w="3690" w:type="dxa"/>
            <w:tcBorders>
              <w:top w:val="nil"/>
              <w:left w:val="nil"/>
              <w:bottom w:val="nil"/>
              <w:right w:val="nil"/>
            </w:tcBorders>
          </w:tcPr>
          <w:p w14:paraId="728B3334"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1383A90"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195B22A2" w14:textId="77777777" w:rsidTr="00AB019F">
        <w:trPr>
          <w:trHeight w:val="215"/>
        </w:trPr>
        <w:tc>
          <w:tcPr>
            <w:tcW w:w="3690" w:type="dxa"/>
            <w:tcBorders>
              <w:top w:val="nil"/>
              <w:left w:val="nil"/>
              <w:bottom w:val="nil"/>
              <w:right w:val="nil"/>
            </w:tcBorders>
          </w:tcPr>
          <w:p w14:paraId="3535B7EC"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68DDA04A"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Ja</w:t>
            </w:r>
          </w:p>
        </w:tc>
      </w:tr>
      <w:tr w:rsidR="002517B3" w:rsidRPr="002517B3" w14:paraId="02BEF7AE" w14:textId="77777777" w:rsidTr="00AB019F">
        <w:trPr>
          <w:trHeight w:val="230"/>
        </w:trPr>
        <w:tc>
          <w:tcPr>
            <w:tcW w:w="3690" w:type="dxa"/>
            <w:tcBorders>
              <w:top w:val="nil"/>
              <w:left w:val="nil"/>
              <w:bottom w:val="nil"/>
              <w:right w:val="nil"/>
            </w:tcBorders>
          </w:tcPr>
          <w:p w14:paraId="584C5BF8"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4711F00"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27CA763B" w14:textId="77777777" w:rsidTr="00AB019F">
        <w:trPr>
          <w:trHeight w:val="230"/>
        </w:trPr>
        <w:tc>
          <w:tcPr>
            <w:tcW w:w="3690" w:type="dxa"/>
            <w:tcBorders>
              <w:top w:val="nil"/>
              <w:left w:val="nil"/>
              <w:bottom w:val="nil"/>
              <w:right w:val="nil"/>
            </w:tcBorders>
          </w:tcPr>
          <w:p w14:paraId="733075EC"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2528C2EB"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Ja</w:t>
            </w:r>
          </w:p>
        </w:tc>
      </w:tr>
      <w:tr w:rsidR="002517B3" w:rsidRPr="002517B3" w14:paraId="03EE6AE2" w14:textId="77777777" w:rsidTr="00AB019F">
        <w:trPr>
          <w:trHeight w:val="230"/>
        </w:trPr>
        <w:tc>
          <w:tcPr>
            <w:tcW w:w="3690" w:type="dxa"/>
            <w:tcBorders>
              <w:top w:val="nil"/>
              <w:left w:val="nil"/>
              <w:bottom w:val="nil"/>
              <w:right w:val="nil"/>
            </w:tcBorders>
          </w:tcPr>
          <w:p w14:paraId="1D268C81"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AE8E6E2"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5C12556B" w14:textId="77777777" w:rsidTr="00AB019F">
        <w:trPr>
          <w:trHeight w:val="230"/>
        </w:trPr>
        <w:tc>
          <w:tcPr>
            <w:tcW w:w="3690" w:type="dxa"/>
            <w:tcBorders>
              <w:top w:val="nil"/>
              <w:left w:val="nil"/>
              <w:bottom w:val="nil"/>
              <w:right w:val="nil"/>
            </w:tcBorders>
          </w:tcPr>
          <w:p w14:paraId="6C872076"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16F55032"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14:paraId="16AF5956" w14:textId="77777777" w:rsidTr="00AB019F">
        <w:trPr>
          <w:trHeight w:val="230"/>
        </w:trPr>
        <w:tc>
          <w:tcPr>
            <w:tcW w:w="3690" w:type="dxa"/>
            <w:tcBorders>
              <w:top w:val="nil"/>
              <w:left w:val="nil"/>
              <w:bottom w:val="nil"/>
              <w:right w:val="nil"/>
            </w:tcBorders>
          </w:tcPr>
          <w:p w14:paraId="4663E01C"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0995DC7"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38441626" w14:textId="77777777" w:rsidTr="00AB019F">
        <w:trPr>
          <w:trHeight w:val="230"/>
        </w:trPr>
        <w:tc>
          <w:tcPr>
            <w:tcW w:w="3690" w:type="dxa"/>
            <w:tcBorders>
              <w:top w:val="nil"/>
              <w:left w:val="nil"/>
              <w:bottom w:val="nil"/>
              <w:right w:val="nil"/>
            </w:tcBorders>
          </w:tcPr>
          <w:p w14:paraId="6002FB01"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6D6434A2"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3D839A4D" w14:textId="77777777" w:rsidTr="00AB019F">
        <w:trPr>
          <w:trHeight w:val="230"/>
        </w:trPr>
        <w:tc>
          <w:tcPr>
            <w:tcW w:w="3690" w:type="dxa"/>
            <w:tcBorders>
              <w:top w:val="nil"/>
              <w:left w:val="nil"/>
              <w:bottom w:val="nil"/>
              <w:right w:val="nil"/>
            </w:tcBorders>
          </w:tcPr>
          <w:p w14:paraId="27128DD7"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DD84960"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701F3197" w14:textId="77777777" w:rsidTr="00AB019F">
        <w:trPr>
          <w:trHeight w:val="230"/>
        </w:trPr>
        <w:tc>
          <w:tcPr>
            <w:tcW w:w="3690" w:type="dxa"/>
            <w:tcBorders>
              <w:top w:val="nil"/>
              <w:left w:val="nil"/>
              <w:bottom w:val="nil"/>
              <w:right w:val="nil"/>
            </w:tcBorders>
          </w:tcPr>
          <w:p w14:paraId="7CC35F2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14:paraId="6E272E11"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401B6BE9" w14:textId="77777777" w:rsidTr="00AB019F">
        <w:trPr>
          <w:trHeight w:val="230"/>
        </w:trPr>
        <w:tc>
          <w:tcPr>
            <w:tcW w:w="3690" w:type="dxa"/>
            <w:tcBorders>
              <w:top w:val="nil"/>
              <w:left w:val="nil"/>
              <w:bottom w:val="nil"/>
              <w:right w:val="nil"/>
            </w:tcBorders>
          </w:tcPr>
          <w:p w14:paraId="77BE71F3"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0268078"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6D5F9BAC" w14:textId="77777777" w:rsidTr="00AB019F">
        <w:trPr>
          <w:trHeight w:val="230"/>
        </w:trPr>
        <w:tc>
          <w:tcPr>
            <w:tcW w:w="3690" w:type="dxa"/>
            <w:tcBorders>
              <w:top w:val="nil"/>
              <w:left w:val="nil"/>
              <w:bottom w:val="nil"/>
              <w:right w:val="nil"/>
            </w:tcBorders>
          </w:tcPr>
          <w:p w14:paraId="7707AE32"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7CB2AB39" w14:textId="77777777" w:rsidR="002517B3" w:rsidRPr="002517B3" w:rsidRDefault="00DA5D9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Att.LowerBound</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0</w:t>
            </w:r>
            <w:r w:rsidRPr="002517B3">
              <w:rPr>
                <w:rFonts w:ascii="Arial" w:hAnsi="Arial" w:cs="Arial"/>
                <w:sz w:val="20"/>
                <w:szCs w:val="20"/>
                <w:lang w:val="en-AU"/>
              </w:rPr>
              <w:fldChar w:fldCharType="end"/>
            </w:r>
            <w:r w:rsidR="002517B3" w:rsidRPr="002517B3">
              <w:rPr>
                <w:rFonts w:ascii="Arial" w:eastAsia="Times New Roman" w:hAnsi="Arial" w:cs="Arial"/>
                <w:color w:val="000000"/>
                <w:sz w:val="20"/>
                <w:szCs w:val="20"/>
              </w:rPr>
              <w:t xml:space="preserve"> - </w:t>
            </w:r>
            <w:r w:rsidRPr="002517B3">
              <w:rPr>
                <w:rFonts w:ascii="Arial" w:eastAsia="Times New Roman" w:hAnsi="Arial" w:cs="Arial"/>
                <w:color w:val="000000"/>
                <w:sz w:val="20"/>
                <w:szCs w:val="20"/>
              </w:rPr>
              <w:fldChar w:fldCharType="begin" w:fldLock="1"/>
            </w:r>
            <w:r w:rsidR="002517B3" w:rsidRPr="002517B3">
              <w:rPr>
                <w:rFonts w:ascii="Arial" w:eastAsia="Times New Roman" w:hAnsi="Arial" w:cs="Arial"/>
                <w:color w:val="000000"/>
                <w:sz w:val="20"/>
                <w:szCs w:val="20"/>
              </w:rPr>
              <w:instrText>MERGEFIELD Att.UpperBound</w:instrText>
            </w:r>
            <w:r w:rsidRPr="002517B3">
              <w:rPr>
                <w:rFonts w:ascii="Arial" w:eastAsia="Times New Roman" w:hAnsi="Arial" w:cs="Arial"/>
                <w:color w:val="000000"/>
                <w:sz w:val="20"/>
                <w:szCs w:val="20"/>
              </w:rPr>
              <w:fldChar w:fldCharType="separate"/>
            </w:r>
            <w:r w:rsidR="002517B3" w:rsidRPr="002517B3">
              <w:rPr>
                <w:rFonts w:ascii="Arial" w:eastAsia="Times New Roman" w:hAnsi="Arial" w:cs="Arial"/>
                <w:color w:val="000000"/>
                <w:sz w:val="20"/>
                <w:szCs w:val="20"/>
              </w:rPr>
              <w:t>1</w:t>
            </w:r>
            <w:r w:rsidRPr="002517B3">
              <w:rPr>
                <w:rFonts w:ascii="Arial" w:eastAsia="Times New Roman" w:hAnsi="Arial" w:cs="Arial"/>
                <w:color w:val="000000"/>
                <w:sz w:val="20"/>
                <w:szCs w:val="20"/>
              </w:rPr>
              <w:fldChar w:fldCharType="end"/>
            </w:r>
          </w:p>
        </w:tc>
      </w:tr>
      <w:tr w:rsidR="002517B3" w:rsidRPr="002517B3" w14:paraId="287A5863" w14:textId="77777777" w:rsidTr="00AB019F">
        <w:trPr>
          <w:trHeight w:val="230"/>
        </w:trPr>
        <w:tc>
          <w:tcPr>
            <w:tcW w:w="3690" w:type="dxa"/>
            <w:tcBorders>
              <w:top w:val="nil"/>
              <w:left w:val="nil"/>
              <w:bottom w:val="nil"/>
              <w:right w:val="nil"/>
            </w:tcBorders>
          </w:tcPr>
          <w:p w14:paraId="07E3F9F8"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FF94289"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7BE56D13" w14:textId="77777777" w:rsidTr="00AB019F">
        <w:trPr>
          <w:trHeight w:val="230"/>
        </w:trPr>
        <w:tc>
          <w:tcPr>
            <w:tcW w:w="3690" w:type="dxa"/>
            <w:tcBorders>
              <w:top w:val="nil"/>
              <w:left w:val="nil"/>
              <w:bottom w:val="nil"/>
              <w:right w:val="nil"/>
            </w:tcBorders>
          </w:tcPr>
          <w:p w14:paraId="789DA6E7"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5318DD0F"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Gemeentelijk basisgegeven</w:t>
            </w:r>
          </w:p>
        </w:tc>
      </w:tr>
      <w:tr w:rsidR="002517B3" w:rsidRPr="002517B3" w14:paraId="4C62D3FC" w14:textId="77777777" w:rsidTr="00AB019F">
        <w:trPr>
          <w:trHeight w:val="230"/>
        </w:trPr>
        <w:tc>
          <w:tcPr>
            <w:tcW w:w="3690" w:type="dxa"/>
            <w:tcBorders>
              <w:top w:val="nil"/>
              <w:left w:val="nil"/>
              <w:right w:val="nil"/>
            </w:tcBorders>
          </w:tcPr>
          <w:p w14:paraId="2B966FEF"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14:paraId="4550EB61"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76758673" w14:textId="77777777" w:rsidTr="00AB019F">
        <w:trPr>
          <w:trHeight w:val="230"/>
        </w:trPr>
        <w:tc>
          <w:tcPr>
            <w:tcW w:w="3690" w:type="dxa"/>
            <w:tcBorders>
              <w:top w:val="nil"/>
              <w:left w:val="nil"/>
              <w:bottom w:val="single" w:sz="4" w:space="0" w:color="auto"/>
              <w:right w:val="nil"/>
            </w:tcBorders>
          </w:tcPr>
          <w:p w14:paraId="066B4C08"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Regels attribuutsoort</w:t>
            </w:r>
          </w:p>
        </w:tc>
        <w:tc>
          <w:tcPr>
            <w:tcW w:w="5670" w:type="dxa"/>
            <w:tcBorders>
              <w:top w:val="nil"/>
              <w:left w:val="nil"/>
              <w:bottom w:val="single" w:sz="4" w:space="0" w:color="auto"/>
              <w:right w:val="nil"/>
            </w:tcBorders>
          </w:tcPr>
          <w:p w14:paraId="5D508E72"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w:t>
            </w:r>
          </w:p>
        </w:tc>
      </w:tr>
    </w:tbl>
    <w:p w14:paraId="15B3DE38" w14:textId="7FAEE6E4" w:rsidR="00A02BEA" w:rsidRDefault="00A02BEA" w:rsidP="00A02BEA">
      <w:pPr>
        <w:rPr>
          <w:noProof/>
        </w:rPr>
      </w:pPr>
    </w:p>
    <w:p w14:paraId="3060C850" w14:textId="0CBE23C8" w:rsidR="00A02BEA" w:rsidRPr="00BE528D" w:rsidRDefault="00BE528D" w:rsidP="00BE528D">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Registratiedatum</w:t>
      </w:r>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2517B3" w:rsidRPr="002517B3" w14:paraId="762EDD16" w14:textId="77777777" w:rsidTr="00AB019F">
        <w:trPr>
          <w:trHeight w:val="215"/>
        </w:trPr>
        <w:tc>
          <w:tcPr>
            <w:tcW w:w="3690" w:type="dxa"/>
            <w:tcBorders>
              <w:top w:val="single" w:sz="4" w:space="0" w:color="auto"/>
              <w:left w:val="nil"/>
              <w:bottom w:val="nil"/>
              <w:right w:val="nil"/>
            </w:tcBorders>
          </w:tcPr>
          <w:p w14:paraId="0BF160DC"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Naam attribuutsoort</w:t>
            </w:r>
          </w:p>
        </w:tc>
        <w:tc>
          <w:tcPr>
            <w:tcW w:w="5670" w:type="dxa"/>
            <w:tcBorders>
              <w:top w:val="single" w:sz="4" w:space="0" w:color="auto"/>
              <w:left w:val="nil"/>
              <w:bottom w:val="nil"/>
              <w:right w:val="nil"/>
            </w:tcBorders>
          </w:tcPr>
          <w:p w14:paraId="461D8973" w14:textId="77777777" w:rsidR="002517B3" w:rsidRPr="002517B3" w:rsidRDefault="00DA5D9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Att.Name</w:instrText>
            </w:r>
            <w:r w:rsidRPr="002517B3">
              <w:rPr>
                <w:rFonts w:ascii="Arial" w:hAnsi="Arial" w:cs="Arial"/>
                <w:sz w:val="20"/>
                <w:szCs w:val="20"/>
                <w:lang w:val="en-AU"/>
              </w:rPr>
              <w:fldChar w:fldCharType="separate"/>
            </w:r>
            <w:del w:id="13641" w:author="Arjan" w:date="2012-11-16T12:50:00Z">
              <w:r w:rsidR="002517B3" w:rsidRPr="002517B3" w:rsidDel="002517B3">
                <w:rPr>
                  <w:rFonts w:ascii="Arial" w:eastAsia="Times New Roman" w:hAnsi="Arial" w:cs="Arial"/>
                  <w:color w:val="000000"/>
                  <w:sz w:val="20"/>
                  <w:szCs w:val="20"/>
                </w:rPr>
                <w:delText>Document r</w:delText>
              </w:r>
            </w:del>
            <w:ins w:id="13642" w:author="Arjan" w:date="2012-11-16T12:50:00Z">
              <w:r w:rsidR="002517B3">
                <w:rPr>
                  <w:rFonts w:ascii="Arial" w:eastAsia="Times New Roman" w:hAnsi="Arial" w:cs="Arial"/>
                  <w:color w:val="000000"/>
                  <w:sz w:val="20"/>
                  <w:szCs w:val="20"/>
                </w:rPr>
                <w:t>R</w:t>
              </w:r>
            </w:ins>
            <w:r w:rsidR="002517B3" w:rsidRPr="002517B3">
              <w:rPr>
                <w:rFonts w:ascii="Arial" w:eastAsia="Times New Roman" w:hAnsi="Arial" w:cs="Arial"/>
                <w:color w:val="000000"/>
                <w:sz w:val="20"/>
                <w:szCs w:val="20"/>
              </w:rPr>
              <w:t>egistratiedatum</w:t>
            </w:r>
            <w:r w:rsidRPr="002517B3">
              <w:rPr>
                <w:rFonts w:ascii="Arial" w:hAnsi="Arial" w:cs="Arial"/>
                <w:sz w:val="20"/>
                <w:szCs w:val="20"/>
                <w:lang w:val="en-AU"/>
              </w:rPr>
              <w:fldChar w:fldCharType="end"/>
            </w:r>
          </w:p>
        </w:tc>
      </w:tr>
      <w:tr w:rsidR="002517B3" w:rsidRPr="002517B3" w14:paraId="44F62753" w14:textId="77777777" w:rsidTr="00AB019F">
        <w:tc>
          <w:tcPr>
            <w:tcW w:w="3690" w:type="dxa"/>
            <w:tcBorders>
              <w:top w:val="nil"/>
              <w:left w:val="nil"/>
              <w:bottom w:val="nil"/>
              <w:right w:val="nil"/>
            </w:tcBorders>
          </w:tcPr>
          <w:p w14:paraId="7EE48CCD"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0FA7F66"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2BB6AE58" w14:textId="77777777" w:rsidTr="00AB019F">
        <w:tc>
          <w:tcPr>
            <w:tcW w:w="3690" w:type="dxa"/>
            <w:tcBorders>
              <w:top w:val="nil"/>
              <w:left w:val="nil"/>
              <w:bottom w:val="nil"/>
              <w:right w:val="nil"/>
            </w:tcBorders>
          </w:tcPr>
          <w:p w14:paraId="324F68A1"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14:paraId="2B6DBB49"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w:t>
            </w:r>
          </w:p>
        </w:tc>
      </w:tr>
      <w:tr w:rsidR="002517B3" w:rsidRPr="002517B3" w14:paraId="2390AC98" w14:textId="77777777" w:rsidTr="00AB019F">
        <w:tc>
          <w:tcPr>
            <w:tcW w:w="3690" w:type="dxa"/>
            <w:tcBorders>
              <w:top w:val="nil"/>
              <w:left w:val="nil"/>
              <w:bottom w:val="nil"/>
              <w:right w:val="nil"/>
            </w:tcBorders>
          </w:tcPr>
          <w:p w14:paraId="1A4B431B"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45A342E"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57278B86" w14:textId="77777777" w:rsidTr="00AB019F">
        <w:tc>
          <w:tcPr>
            <w:tcW w:w="3690" w:type="dxa"/>
            <w:tcBorders>
              <w:top w:val="nil"/>
              <w:left w:val="nil"/>
              <w:bottom w:val="nil"/>
              <w:right w:val="nil"/>
            </w:tcBorders>
          </w:tcPr>
          <w:p w14:paraId="0039FB92"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14:paraId="4B74B3EE"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14:paraId="19F277B9" w14:textId="77777777" w:rsidTr="00AB019F">
        <w:tc>
          <w:tcPr>
            <w:tcW w:w="3690" w:type="dxa"/>
            <w:tcBorders>
              <w:top w:val="nil"/>
              <w:left w:val="nil"/>
              <w:bottom w:val="nil"/>
              <w:right w:val="nil"/>
            </w:tcBorders>
          </w:tcPr>
          <w:p w14:paraId="232088A5"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226EA2C"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48CFA144" w14:textId="77777777" w:rsidTr="00AB019F">
        <w:tc>
          <w:tcPr>
            <w:tcW w:w="3690" w:type="dxa"/>
            <w:tcBorders>
              <w:top w:val="nil"/>
              <w:left w:val="nil"/>
              <w:bottom w:val="nil"/>
              <w:right w:val="nil"/>
            </w:tcBorders>
          </w:tcPr>
          <w:p w14:paraId="05E7B09A"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14:paraId="246EC6DC" w14:textId="77777777" w:rsidR="002517B3" w:rsidRPr="002517B3" w:rsidRDefault="00DA5D9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Att.Alias</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registratiedatum</w:t>
            </w:r>
            <w:r w:rsidRPr="002517B3">
              <w:rPr>
                <w:rFonts w:ascii="Arial" w:hAnsi="Arial" w:cs="Arial"/>
                <w:sz w:val="20"/>
                <w:szCs w:val="20"/>
                <w:lang w:val="en-AU"/>
              </w:rPr>
              <w:fldChar w:fldCharType="end"/>
            </w:r>
          </w:p>
        </w:tc>
      </w:tr>
      <w:tr w:rsidR="002517B3" w:rsidRPr="002517B3" w14:paraId="0371CFE3" w14:textId="77777777" w:rsidTr="00AB019F">
        <w:trPr>
          <w:trHeight w:val="260"/>
        </w:trPr>
        <w:tc>
          <w:tcPr>
            <w:tcW w:w="3690" w:type="dxa"/>
            <w:tcBorders>
              <w:top w:val="nil"/>
              <w:left w:val="nil"/>
              <w:bottom w:val="nil"/>
              <w:right w:val="nil"/>
            </w:tcBorders>
          </w:tcPr>
          <w:p w14:paraId="606A8225"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10FBA7A"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5C14BE" w14:paraId="58831D50" w14:textId="77777777" w:rsidTr="00AB019F">
        <w:tc>
          <w:tcPr>
            <w:tcW w:w="3690" w:type="dxa"/>
            <w:tcBorders>
              <w:top w:val="nil"/>
              <w:left w:val="nil"/>
              <w:bottom w:val="nil"/>
              <w:right w:val="nil"/>
            </w:tcBorders>
          </w:tcPr>
          <w:p w14:paraId="4040EACB"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14:paraId="157C317C" w14:textId="77777777" w:rsidR="002517B3" w:rsidRPr="00DD0F4F" w:rsidRDefault="00DA5D93" w:rsidP="002517B3">
            <w:pPr>
              <w:autoSpaceDE w:val="0"/>
              <w:autoSpaceDN w:val="0"/>
              <w:adjustRightInd w:val="0"/>
              <w:spacing w:after="0" w:line="240" w:lineRule="auto"/>
              <w:rPr>
                <w:rFonts w:ascii="Arial" w:eastAsia="Times New Roman" w:hAnsi="Arial" w:cs="Arial"/>
                <w:color w:val="000000"/>
                <w:sz w:val="20"/>
                <w:szCs w:val="20"/>
                <w:lang w:val="nl-NL"/>
              </w:rPr>
            </w:pPr>
            <w:r w:rsidRPr="002517B3">
              <w:rPr>
                <w:rFonts w:ascii="Arial" w:hAnsi="Arial" w:cs="Arial"/>
                <w:sz w:val="20"/>
                <w:szCs w:val="20"/>
                <w:lang w:val="en-AU"/>
              </w:rPr>
              <w:fldChar w:fldCharType="begin" w:fldLock="1"/>
            </w:r>
            <w:r w:rsidR="002517B3" w:rsidRPr="00DD0F4F">
              <w:rPr>
                <w:rFonts w:ascii="Arial" w:hAnsi="Arial" w:cs="Arial"/>
                <w:sz w:val="20"/>
                <w:szCs w:val="20"/>
                <w:lang w:val="nl-NL"/>
              </w:rPr>
              <w:instrText xml:space="preserve">MERGEFIELD </w:instrText>
            </w:r>
            <w:r w:rsidR="002517B3" w:rsidRPr="00DD0F4F">
              <w:rPr>
                <w:rFonts w:ascii="Arial" w:eastAsia="Times New Roman" w:hAnsi="Arial" w:cs="Arial"/>
                <w:color w:val="000000"/>
                <w:sz w:val="20"/>
                <w:szCs w:val="20"/>
                <w:lang w:val="nl-NL"/>
              </w:rPr>
              <w:instrText>Att.Notes</w:instrText>
            </w:r>
            <w:r w:rsidRPr="002517B3">
              <w:rPr>
                <w:rFonts w:ascii="Arial" w:hAnsi="Arial" w:cs="Arial"/>
                <w:sz w:val="20"/>
                <w:szCs w:val="20"/>
                <w:lang w:val="en-AU"/>
              </w:rPr>
              <w:fldChar w:fldCharType="end"/>
            </w:r>
            <w:r w:rsidR="002517B3" w:rsidRPr="00DD0F4F">
              <w:rPr>
                <w:rFonts w:ascii="Arial" w:eastAsia="Times New Roman" w:hAnsi="Arial" w:cs="Arial"/>
                <w:color w:val="610E6A"/>
                <w:sz w:val="20"/>
                <w:szCs w:val="20"/>
                <w:lang w:val="nl-NL"/>
              </w:rPr>
              <w:t xml:space="preserve">De datum waarop de zaakbehandelende organisatie het </w:t>
            </w:r>
            <w:del w:id="13643" w:author="Arjan" w:date="2012-11-16T12:50:00Z">
              <w:r w:rsidR="002517B3" w:rsidRPr="00DD0F4F" w:rsidDel="002517B3">
                <w:rPr>
                  <w:rFonts w:ascii="Arial" w:eastAsia="Times New Roman" w:hAnsi="Arial" w:cs="Arial"/>
                  <w:color w:val="610E6A"/>
                  <w:sz w:val="20"/>
                  <w:szCs w:val="20"/>
                  <w:lang w:val="nl-NL"/>
                </w:rPr>
                <w:delText xml:space="preserve">DOCUMENT </w:delText>
              </w:r>
            </w:del>
            <w:ins w:id="13644" w:author="Arjan" w:date="2012-11-16T12:50:00Z">
              <w:r w:rsidR="005D1B2A" w:rsidRPr="00DD0F4F">
                <w:rPr>
                  <w:rFonts w:ascii="Arial" w:eastAsia="Times New Roman" w:hAnsi="Arial" w:cs="Arial"/>
                  <w:color w:val="610E6A"/>
                  <w:sz w:val="20"/>
                  <w:szCs w:val="20"/>
                  <w:lang w:val="nl-NL"/>
                </w:rPr>
                <w:t>INFORMATIE</w:t>
              </w:r>
              <w:r w:rsidR="002517B3" w:rsidRPr="00DD0F4F">
                <w:rPr>
                  <w:rFonts w:ascii="Arial" w:eastAsia="Times New Roman" w:hAnsi="Arial" w:cs="Arial"/>
                  <w:color w:val="610E6A"/>
                  <w:sz w:val="20"/>
                  <w:szCs w:val="20"/>
                  <w:lang w:val="nl-NL"/>
                </w:rPr>
                <w:t xml:space="preserve">OBJECT </w:t>
              </w:r>
            </w:ins>
            <w:r w:rsidR="002517B3" w:rsidRPr="00DD0F4F">
              <w:rPr>
                <w:rFonts w:ascii="Arial" w:eastAsia="Times New Roman" w:hAnsi="Arial" w:cs="Arial"/>
                <w:color w:val="610E6A"/>
                <w:sz w:val="20"/>
                <w:szCs w:val="20"/>
                <w:lang w:val="nl-NL"/>
              </w:rPr>
              <w:t>heeft geregistreerd bij de ZAAK.</w:t>
            </w:r>
          </w:p>
        </w:tc>
      </w:tr>
      <w:tr w:rsidR="002517B3" w:rsidRPr="005C14BE" w14:paraId="55FFEC4E" w14:textId="77777777" w:rsidTr="00AB019F">
        <w:trPr>
          <w:trHeight w:val="230"/>
        </w:trPr>
        <w:tc>
          <w:tcPr>
            <w:tcW w:w="3690" w:type="dxa"/>
            <w:tcBorders>
              <w:top w:val="nil"/>
              <w:left w:val="nil"/>
              <w:bottom w:val="nil"/>
              <w:right w:val="nil"/>
            </w:tcBorders>
          </w:tcPr>
          <w:p w14:paraId="390879E7"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153965B7"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49291265" w14:textId="77777777" w:rsidTr="00AB019F">
        <w:trPr>
          <w:trHeight w:val="230"/>
        </w:trPr>
        <w:tc>
          <w:tcPr>
            <w:tcW w:w="3690" w:type="dxa"/>
            <w:tcBorders>
              <w:top w:val="nil"/>
              <w:left w:val="nil"/>
              <w:bottom w:val="nil"/>
              <w:right w:val="nil"/>
            </w:tcBorders>
          </w:tcPr>
          <w:p w14:paraId="56194979"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14:paraId="23247855"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w:t>
            </w:r>
          </w:p>
        </w:tc>
      </w:tr>
      <w:tr w:rsidR="002517B3" w:rsidRPr="002517B3" w14:paraId="3374788D" w14:textId="77777777" w:rsidTr="00AB019F">
        <w:tc>
          <w:tcPr>
            <w:tcW w:w="3690" w:type="dxa"/>
            <w:tcBorders>
              <w:top w:val="nil"/>
              <w:left w:val="nil"/>
              <w:bottom w:val="nil"/>
              <w:right w:val="nil"/>
            </w:tcBorders>
          </w:tcPr>
          <w:p w14:paraId="47B38B67"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DF7B8AC"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6FC25DD4" w14:textId="77777777" w:rsidTr="00AB019F">
        <w:tc>
          <w:tcPr>
            <w:tcW w:w="3690" w:type="dxa"/>
            <w:tcBorders>
              <w:top w:val="nil"/>
              <w:left w:val="nil"/>
              <w:bottom w:val="nil"/>
              <w:right w:val="nil"/>
            </w:tcBorders>
          </w:tcPr>
          <w:p w14:paraId="16417970"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14:paraId="68DC8AB6"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1 juni 2008</w:t>
            </w:r>
          </w:p>
        </w:tc>
      </w:tr>
      <w:tr w:rsidR="002517B3" w:rsidRPr="002517B3" w14:paraId="6C59388E" w14:textId="77777777" w:rsidTr="00AB019F">
        <w:tc>
          <w:tcPr>
            <w:tcW w:w="3690" w:type="dxa"/>
            <w:tcBorders>
              <w:top w:val="nil"/>
              <w:left w:val="nil"/>
              <w:bottom w:val="nil"/>
              <w:right w:val="nil"/>
            </w:tcBorders>
          </w:tcPr>
          <w:p w14:paraId="0E967592"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D2916B7"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5317513D" w14:textId="77777777" w:rsidTr="00AB019F">
        <w:tc>
          <w:tcPr>
            <w:tcW w:w="3690" w:type="dxa"/>
            <w:tcBorders>
              <w:top w:val="nil"/>
              <w:left w:val="nil"/>
              <w:bottom w:val="nil"/>
              <w:right w:val="nil"/>
            </w:tcBorders>
          </w:tcPr>
          <w:p w14:paraId="35DB83C4"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14:paraId="415ACA7F"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14:paraId="298E5360" w14:textId="77777777" w:rsidTr="00AB019F">
        <w:tc>
          <w:tcPr>
            <w:tcW w:w="3690" w:type="dxa"/>
            <w:tcBorders>
              <w:top w:val="nil"/>
              <w:left w:val="nil"/>
              <w:bottom w:val="nil"/>
              <w:right w:val="nil"/>
            </w:tcBorders>
          </w:tcPr>
          <w:p w14:paraId="4094689A"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87DB4D0"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528EA6FF" w14:textId="77777777" w:rsidTr="00AB019F">
        <w:tc>
          <w:tcPr>
            <w:tcW w:w="3690" w:type="dxa"/>
            <w:tcBorders>
              <w:top w:val="nil"/>
              <w:left w:val="nil"/>
              <w:bottom w:val="nil"/>
              <w:right w:val="nil"/>
            </w:tcBorders>
          </w:tcPr>
          <w:p w14:paraId="54214C1C"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14:paraId="1C71BDE4" w14:textId="77777777" w:rsidR="002517B3" w:rsidRPr="002517B3" w:rsidRDefault="00DA5D9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Att.Type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datum (JJJJMMDD)</w:t>
            </w:r>
            <w:r w:rsidRPr="002517B3">
              <w:rPr>
                <w:rFonts w:ascii="Arial" w:hAnsi="Arial" w:cs="Arial"/>
                <w:sz w:val="20"/>
                <w:szCs w:val="20"/>
                <w:lang w:val="en-AU"/>
              </w:rPr>
              <w:fldChar w:fldCharType="end"/>
            </w:r>
          </w:p>
        </w:tc>
      </w:tr>
      <w:tr w:rsidR="002517B3" w:rsidRPr="002517B3" w14:paraId="6D0D55E4" w14:textId="77777777" w:rsidTr="00AB019F">
        <w:trPr>
          <w:trHeight w:val="230"/>
        </w:trPr>
        <w:tc>
          <w:tcPr>
            <w:tcW w:w="3690" w:type="dxa"/>
            <w:tcBorders>
              <w:top w:val="nil"/>
              <w:left w:val="nil"/>
              <w:bottom w:val="nil"/>
              <w:right w:val="nil"/>
            </w:tcBorders>
          </w:tcPr>
          <w:p w14:paraId="45A9764E"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12C56DF"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5C14BE" w14:paraId="5C82DFF0" w14:textId="77777777" w:rsidTr="00AB019F">
        <w:trPr>
          <w:trHeight w:val="230"/>
        </w:trPr>
        <w:tc>
          <w:tcPr>
            <w:tcW w:w="3690" w:type="dxa"/>
            <w:tcBorders>
              <w:top w:val="nil"/>
              <w:left w:val="nil"/>
              <w:bottom w:val="nil"/>
              <w:right w:val="nil"/>
            </w:tcBorders>
          </w:tcPr>
          <w:p w14:paraId="33A50477"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14:paraId="5CA90DCA" w14:textId="77777777" w:rsidR="002517B3" w:rsidRPr="00DD0F4F" w:rsidRDefault="002517B3"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geldige datums gelegen op of voor de huidige datum en tijd</w:t>
            </w:r>
          </w:p>
        </w:tc>
      </w:tr>
      <w:tr w:rsidR="002517B3" w:rsidRPr="005C14BE" w14:paraId="1457419A" w14:textId="77777777" w:rsidTr="00AB019F">
        <w:trPr>
          <w:trHeight w:val="215"/>
        </w:trPr>
        <w:tc>
          <w:tcPr>
            <w:tcW w:w="3690" w:type="dxa"/>
            <w:tcBorders>
              <w:top w:val="nil"/>
              <w:left w:val="nil"/>
              <w:bottom w:val="nil"/>
              <w:right w:val="nil"/>
            </w:tcBorders>
          </w:tcPr>
          <w:p w14:paraId="23D5E70F"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600E015D"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4B3EC5CC" w14:textId="77777777" w:rsidTr="00AB019F">
        <w:trPr>
          <w:trHeight w:val="215"/>
        </w:trPr>
        <w:tc>
          <w:tcPr>
            <w:tcW w:w="3690" w:type="dxa"/>
            <w:tcBorders>
              <w:top w:val="nil"/>
              <w:left w:val="nil"/>
              <w:bottom w:val="nil"/>
              <w:right w:val="nil"/>
            </w:tcBorders>
          </w:tcPr>
          <w:p w14:paraId="727C6B3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2A2AE924"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215255AE" w14:textId="77777777" w:rsidTr="00AB019F">
        <w:trPr>
          <w:trHeight w:val="230"/>
        </w:trPr>
        <w:tc>
          <w:tcPr>
            <w:tcW w:w="3690" w:type="dxa"/>
            <w:tcBorders>
              <w:top w:val="nil"/>
              <w:left w:val="nil"/>
              <w:bottom w:val="nil"/>
              <w:right w:val="nil"/>
            </w:tcBorders>
          </w:tcPr>
          <w:p w14:paraId="4236F408"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513CB757"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04A77C1B" w14:textId="77777777" w:rsidTr="00AB019F">
        <w:trPr>
          <w:trHeight w:val="230"/>
        </w:trPr>
        <w:tc>
          <w:tcPr>
            <w:tcW w:w="3690" w:type="dxa"/>
            <w:tcBorders>
              <w:top w:val="nil"/>
              <w:left w:val="nil"/>
              <w:bottom w:val="nil"/>
              <w:right w:val="nil"/>
            </w:tcBorders>
          </w:tcPr>
          <w:p w14:paraId="6EADBC37"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1A1A792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02590F50" w14:textId="77777777" w:rsidTr="00AB019F">
        <w:trPr>
          <w:trHeight w:val="230"/>
        </w:trPr>
        <w:tc>
          <w:tcPr>
            <w:tcW w:w="3690" w:type="dxa"/>
            <w:tcBorders>
              <w:top w:val="nil"/>
              <w:left w:val="nil"/>
              <w:bottom w:val="nil"/>
              <w:right w:val="nil"/>
            </w:tcBorders>
          </w:tcPr>
          <w:p w14:paraId="2850D999"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0B8887E"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3E5BC5B8" w14:textId="77777777" w:rsidTr="00AB019F">
        <w:trPr>
          <w:trHeight w:val="230"/>
        </w:trPr>
        <w:tc>
          <w:tcPr>
            <w:tcW w:w="3690" w:type="dxa"/>
            <w:tcBorders>
              <w:top w:val="nil"/>
              <w:left w:val="nil"/>
              <w:bottom w:val="nil"/>
              <w:right w:val="nil"/>
            </w:tcBorders>
          </w:tcPr>
          <w:p w14:paraId="2DAD12C1"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63B553C6"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14:paraId="1994D6F9" w14:textId="77777777" w:rsidTr="00AB019F">
        <w:trPr>
          <w:trHeight w:val="230"/>
        </w:trPr>
        <w:tc>
          <w:tcPr>
            <w:tcW w:w="3690" w:type="dxa"/>
            <w:tcBorders>
              <w:top w:val="nil"/>
              <w:left w:val="nil"/>
              <w:bottom w:val="nil"/>
              <w:right w:val="nil"/>
            </w:tcBorders>
          </w:tcPr>
          <w:p w14:paraId="61BD082C"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BEF6224"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177DEAFF" w14:textId="77777777" w:rsidTr="00AB019F">
        <w:trPr>
          <w:trHeight w:val="230"/>
        </w:trPr>
        <w:tc>
          <w:tcPr>
            <w:tcW w:w="3690" w:type="dxa"/>
            <w:tcBorders>
              <w:top w:val="nil"/>
              <w:left w:val="nil"/>
              <w:bottom w:val="nil"/>
              <w:right w:val="nil"/>
            </w:tcBorders>
          </w:tcPr>
          <w:p w14:paraId="7E07C467"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0B069B3B"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14E2F362" w14:textId="77777777" w:rsidTr="00AB019F">
        <w:trPr>
          <w:trHeight w:val="230"/>
        </w:trPr>
        <w:tc>
          <w:tcPr>
            <w:tcW w:w="3690" w:type="dxa"/>
            <w:tcBorders>
              <w:top w:val="nil"/>
              <w:left w:val="nil"/>
              <w:bottom w:val="nil"/>
              <w:right w:val="nil"/>
            </w:tcBorders>
          </w:tcPr>
          <w:p w14:paraId="54ACF3D4"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A12F8E4"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38B2C337" w14:textId="77777777" w:rsidTr="00AB019F">
        <w:trPr>
          <w:trHeight w:val="230"/>
        </w:trPr>
        <w:tc>
          <w:tcPr>
            <w:tcW w:w="3690" w:type="dxa"/>
            <w:tcBorders>
              <w:top w:val="nil"/>
              <w:left w:val="nil"/>
              <w:bottom w:val="nil"/>
              <w:right w:val="nil"/>
            </w:tcBorders>
          </w:tcPr>
          <w:p w14:paraId="619FC50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14:paraId="49576461"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7C792FD6" w14:textId="77777777" w:rsidTr="00AB019F">
        <w:trPr>
          <w:trHeight w:val="230"/>
        </w:trPr>
        <w:tc>
          <w:tcPr>
            <w:tcW w:w="3690" w:type="dxa"/>
            <w:tcBorders>
              <w:top w:val="nil"/>
              <w:left w:val="nil"/>
              <w:bottom w:val="nil"/>
              <w:right w:val="nil"/>
            </w:tcBorders>
          </w:tcPr>
          <w:p w14:paraId="3CF7F6FD"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FCB11DE"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5A8FA217" w14:textId="77777777" w:rsidTr="00AB019F">
        <w:trPr>
          <w:trHeight w:val="230"/>
        </w:trPr>
        <w:tc>
          <w:tcPr>
            <w:tcW w:w="3690" w:type="dxa"/>
            <w:tcBorders>
              <w:top w:val="nil"/>
              <w:left w:val="nil"/>
              <w:bottom w:val="nil"/>
              <w:right w:val="nil"/>
            </w:tcBorders>
          </w:tcPr>
          <w:p w14:paraId="502D1BC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6D907970" w14:textId="77777777" w:rsidR="002517B3" w:rsidRPr="002517B3" w:rsidRDefault="00DA5D9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Att.LowerBound</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1</w:t>
            </w:r>
            <w:r w:rsidRPr="002517B3">
              <w:rPr>
                <w:rFonts w:ascii="Arial" w:hAnsi="Arial" w:cs="Arial"/>
                <w:sz w:val="20"/>
                <w:szCs w:val="20"/>
                <w:lang w:val="en-AU"/>
              </w:rPr>
              <w:fldChar w:fldCharType="end"/>
            </w:r>
            <w:r w:rsidR="002517B3" w:rsidRPr="002517B3">
              <w:rPr>
                <w:rFonts w:ascii="Arial" w:eastAsia="Times New Roman" w:hAnsi="Arial" w:cs="Arial"/>
                <w:color w:val="000000"/>
                <w:sz w:val="20"/>
                <w:szCs w:val="20"/>
              </w:rPr>
              <w:t xml:space="preserve"> - </w:t>
            </w:r>
            <w:r w:rsidRPr="002517B3">
              <w:rPr>
                <w:rFonts w:ascii="Arial" w:eastAsia="Times New Roman" w:hAnsi="Arial" w:cs="Arial"/>
                <w:color w:val="000000"/>
                <w:sz w:val="20"/>
                <w:szCs w:val="20"/>
              </w:rPr>
              <w:fldChar w:fldCharType="begin" w:fldLock="1"/>
            </w:r>
            <w:r w:rsidR="002517B3" w:rsidRPr="002517B3">
              <w:rPr>
                <w:rFonts w:ascii="Arial" w:eastAsia="Times New Roman" w:hAnsi="Arial" w:cs="Arial"/>
                <w:color w:val="000000"/>
                <w:sz w:val="20"/>
                <w:szCs w:val="20"/>
              </w:rPr>
              <w:instrText>MERGEFIELD Att.UpperBound</w:instrText>
            </w:r>
            <w:r w:rsidRPr="002517B3">
              <w:rPr>
                <w:rFonts w:ascii="Arial" w:eastAsia="Times New Roman" w:hAnsi="Arial" w:cs="Arial"/>
                <w:color w:val="000000"/>
                <w:sz w:val="20"/>
                <w:szCs w:val="20"/>
              </w:rPr>
              <w:fldChar w:fldCharType="separate"/>
            </w:r>
            <w:r w:rsidR="002517B3" w:rsidRPr="002517B3">
              <w:rPr>
                <w:rFonts w:ascii="Arial" w:eastAsia="Times New Roman" w:hAnsi="Arial" w:cs="Arial"/>
                <w:color w:val="000000"/>
                <w:sz w:val="20"/>
                <w:szCs w:val="20"/>
              </w:rPr>
              <w:t>1</w:t>
            </w:r>
            <w:r w:rsidRPr="002517B3">
              <w:rPr>
                <w:rFonts w:ascii="Arial" w:eastAsia="Times New Roman" w:hAnsi="Arial" w:cs="Arial"/>
                <w:color w:val="000000"/>
                <w:sz w:val="20"/>
                <w:szCs w:val="20"/>
              </w:rPr>
              <w:fldChar w:fldCharType="end"/>
            </w:r>
          </w:p>
        </w:tc>
      </w:tr>
      <w:tr w:rsidR="002517B3" w:rsidRPr="002517B3" w14:paraId="52A9D5D3" w14:textId="77777777" w:rsidTr="00AB019F">
        <w:trPr>
          <w:trHeight w:val="230"/>
        </w:trPr>
        <w:tc>
          <w:tcPr>
            <w:tcW w:w="3690" w:type="dxa"/>
            <w:tcBorders>
              <w:top w:val="nil"/>
              <w:left w:val="nil"/>
              <w:bottom w:val="nil"/>
              <w:right w:val="nil"/>
            </w:tcBorders>
          </w:tcPr>
          <w:p w14:paraId="534A357B"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0F28374"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46875A35" w14:textId="77777777" w:rsidTr="00AB019F">
        <w:trPr>
          <w:trHeight w:val="230"/>
        </w:trPr>
        <w:tc>
          <w:tcPr>
            <w:tcW w:w="3690" w:type="dxa"/>
            <w:tcBorders>
              <w:top w:val="nil"/>
              <w:left w:val="nil"/>
              <w:bottom w:val="nil"/>
              <w:right w:val="nil"/>
            </w:tcBorders>
          </w:tcPr>
          <w:p w14:paraId="587CF3F1"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4CA73ACB"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Gemeentelijk basisgegeven</w:t>
            </w:r>
          </w:p>
        </w:tc>
      </w:tr>
      <w:tr w:rsidR="002517B3" w:rsidRPr="002517B3" w14:paraId="1F5018A1" w14:textId="77777777" w:rsidTr="00AB019F">
        <w:trPr>
          <w:trHeight w:val="230"/>
        </w:trPr>
        <w:tc>
          <w:tcPr>
            <w:tcW w:w="3690" w:type="dxa"/>
            <w:tcBorders>
              <w:top w:val="nil"/>
              <w:left w:val="nil"/>
              <w:right w:val="nil"/>
            </w:tcBorders>
          </w:tcPr>
          <w:p w14:paraId="519C82A3"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14:paraId="7C4C89D1"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513F2531" w14:textId="77777777" w:rsidTr="00AB019F">
        <w:trPr>
          <w:trHeight w:val="230"/>
        </w:trPr>
        <w:tc>
          <w:tcPr>
            <w:tcW w:w="3690" w:type="dxa"/>
            <w:tcBorders>
              <w:top w:val="nil"/>
              <w:left w:val="nil"/>
              <w:bottom w:val="single" w:sz="4" w:space="0" w:color="auto"/>
              <w:right w:val="nil"/>
            </w:tcBorders>
          </w:tcPr>
          <w:p w14:paraId="5ECD9C26"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Regels attribuutsoort</w:t>
            </w:r>
          </w:p>
        </w:tc>
        <w:tc>
          <w:tcPr>
            <w:tcW w:w="5670" w:type="dxa"/>
            <w:tcBorders>
              <w:top w:val="nil"/>
              <w:left w:val="nil"/>
              <w:bottom w:val="single" w:sz="4" w:space="0" w:color="auto"/>
              <w:right w:val="nil"/>
            </w:tcBorders>
          </w:tcPr>
          <w:p w14:paraId="10EC3879"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w:t>
            </w:r>
          </w:p>
        </w:tc>
      </w:tr>
    </w:tbl>
    <w:p w14:paraId="6A772558" w14:textId="171CD5A3" w:rsidR="00BE528D" w:rsidRPr="00BE528D" w:rsidDel="00BE528D" w:rsidRDefault="00BE528D" w:rsidP="00BE528D">
      <w:pPr>
        <w:widowControl w:val="0"/>
        <w:autoSpaceDE w:val="0"/>
        <w:autoSpaceDN w:val="0"/>
        <w:adjustRightInd w:val="0"/>
        <w:spacing w:before="240" w:after="60" w:line="240" w:lineRule="auto"/>
        <w:outlineLvl w:val="3"/>
        <w:rPr>
          <w:del w:id="13645" w:author="Arjan Kloosterboer" w:date="2017-09-20T09:52:00Z"/>
          <w:rFonts w:ascii="Arial" w:eastAsia="Times New Roman" w:hAnsi="Arial" w:cs="Arial"/>
          <w:b/>
          <w:color w:val="004080"/>
          <w:sz w:val="24"/>
          <w:szCs w:val="24"/>
          <w:lang w:eastAsia="nl-NL"/>
        </w:rPr>
      </w:pPr>
      <w:ins w:id="13646" w:author="Arjan Kloosterboer" w:date="2017-09-20T09:52:00Z">
        <w:r w:rsidRPr="00CF1953">
          <w:rPr>
            <w:rFonts w:ascii="Arial" w:eastAsia="Times New Roman" w:hAnsi="Arial" w:cs="Arial"/>
            <w:b/>
            <w:bCs/>
            <w:color w:val="004080"/>
            <w:sz w:val="24"/>
            <w:szCs w:val="24"/>
          </w:rPr>
          <w:t>«</w:t>
        </w:r>
        <w:r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Vernietigingsdatum</w:t>
        </w:r>
      </w:ins>
    </w:p>
    <w:tbl>
      <w:tblPr>
        <w:tblW w:w="9360" w:type="dxa"/>
        <w:tblInd w:w="60" w:type="dxa"/>
        <w:tblLayout w:type="fixed"/>
        <w:tblCellMar>
          <w:left w:w="60" w:type="dxa"/>
          <w:right w:w="60" w:type="dxa"/>
        </w:tblCellMar>
        <w:tblLook w:val="0000" w:firstRow="0" w:lastRow="0" w:firstColumn="0" w:lastColumn="0" w:noHBand="0" w:noVBand="0"/>
      </w:tblPr>
      <w:tblGrid>
        <w:gridCol w:w="450"/>
        <w:gridCol w:w="3240"/>
        <w:gridCol w:w="5670"/>
      </w:tblGrid>
      <w:tr w:rsidR="00BE528D" w14:paraId="45E06380" w14:textId="77777777" w:rsidTr="00BE528D">
        <w:trPr>
          <w:ins w:id="13647"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06A55522" w14:textId="77777777" w:rsidR="00BE528D" w:rsidRDefault="00BE528D" w:rsidP="00BE528D">
            <w:pPr>
              <w:spacing w:after="0"/>
              <w:rPr>
                <w:ins w:id="13648" w:author="Arjan Kloosterboer" w:date="2017-09-20T01:04:00Z"/>
                <w:rFonts w:ascii="Calibri" w:eastAsia="Times New Roman" w:hAnsi="Calibri" w:cs="Calibri"/>
                <w:color w:val="000000"/>
              </w:rPr>
            </w:pPr>
            <w:ins w:id="13649" w:author="Arjan Kloosterboer" w:date="2017-09-20T01:04:00Z">
              <w:r>
                <w:rPr>
                  <w:rFonts w:ascii="Calibri" w:eastAsia="Times New Roman" w:hAnsi="Calibri" w:cs="Calibri"/>
                  <w:b/>
                  <w:bCs/>
                  <w:color w:val="000000"/>
                </w:rPr>
                <w:t xml:space="preserve">Naam </w:t>
              </w:r>
            </w:ins>
          </w:p>
        </w:tc>
        <w:tc>
          <w:tcPr>
            <w:tcW w:w="5670" w:type="dxa"/>
            <w:tcBorders>
              <w:top w:val="nil"/>
              <w:left w:val="nil"/>
              <w:bottom w:val="nil"/>
              <w:right w:val="nil"/>
            </w:tcBorders>
            <w:tcMar>
              <w:top w:w="0" w:type="dxa"/>
              <w:left w:w="60" w:type="dxa"/>
              <w:bottom w:w="0" w:type="dxa"/>
              <w:right w:w="60" w:type="dxa"/>
            </w:tcMar>
          </w:tcPr>
          <w:p w14:paraId="0FBFA317" w14:textId="77777777" w:rsidR="00BE528D" w:rsidRDefault="00BE528D" w:rsidP="00BE528D">
            <w:pPr>
              <w:spacing w:after="0"/>
              <w:rPr>
                <w:ins w:id="13650" w:author="Arjan Kloosterboer" w:date="2017-09-20T01:04:00Z"/>
                <w:rFonts w:ascii="Calibri" w:eastAsia="Times New Roman" w:hAnsi="Calibri" w:cs="Calibri"/>
                <w:color w:val="000000"/>
              </w:rPr>
            </w:pPr>
            <w:ins w:id="13651" w:author="Arjan Kloosterboer" w:date="2017-09-20T01:04:00Z">
              <w:r>
                <w:rPr>
                  <w:rFonts w:ascii="Calibri" w:eastAsia="Times New Roman" w:hAnsi="Calibri" w:cs="Calibri"/>
                  <w:color w:val="000000"/>
                </w:rPr>
                <w:t>Vernietigingsdatum</w:t>
              </w:r>
            </w:ins>
          </w:p>
        </w:tc>
      </w:tr>
      <w:tr w:rsidR="00BE528D" w14:paraId="212C55CF" w14:textId="77777777" w:rsidTr="00BE528D">
        <w:trPr>
          <w:ins w:id="13652"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4C55FD8A" w14:textId="77777777" w:rsidR="00BE528D" w:rsidRDefault="00BE528D" w:rsidP="00BE528D">
            <w:pPr>
              <w:spacing w:after="0"/>
              <w:rPr>
                <w:ins w:id="13653" w:author="Arjan Kloosterboer" w:date="2017-09-20T01:04:00Z"/>
                <w:rFonts w:ascii="Calibri" w:eastAsia="Times New Roman" w:hAnsi="Calibri" w:cs="Calibri"/>
                <w:color w:val="000000"/>
              </w:rPr>
            </w:pPr>
            <w:ins w:id="13654" w:author="Arjan Kloosterboer" w:date="2017-09-20T01:04:00Z">
              <w:r>
                <w:rPr>
                  <w:rFonts w:ascii="Calibri" w:eastAsia="Times New Roman" w:hAnsi="Calibri" w:cs="Calibri"/>
                  <w:b/>
                  <w:bCs/>
                  <w:color w:val="000000"/>
                </w:rPr>
                <w:t xml:space="preserve">Herkomst </w:t>
              </w:r>
            </w:ins>
          </w:p>
        </w:tc>
        <w:tc>
          <w:tcPr>
            <w:tcW w:w="5670" w:type="dxa"/>
            <w:tcBorders>
              <w:top w:val="nil"/>
              <w:left w:val="nil"/>
              <w:bottom w:val="nil"/>
              <w:right w:val="nil"/>
            </w:tcBorders>
            <w:tcMar>
              <w:top w:w="0" w:type="dxa"/>
              <w:left w:w="60" w:type="dxa"/>
              <w:bottom w:w="0" w:type="dxa"/>
              <w:right w:w="60" w:type="dxa"/>
            </w:tcMar>
          </w:tcPr>
          <w:p w14:paraId="19EC8162" w14:textId="77777777" w:rsidR="00BE528D" w:rsidRDefault="00BE528D" w:rsidP="00BE528D">
            <w:pPr>
              <w:spacing w:after="0"/>
              <w:rPr>
                <w:ins w:id="13655" w:author="Arjan Kloosterboer" w:date="2017-09-20T01:04:00Z"/>
                <w:rFonts w:ascii="Calibri" w:eastAsia="Times New Roman" w:hAnsi="Calibri" w:cs="Calibri"/>
                <w:color w:val="000000"/>
              </w:rPr>
            </w:pPr>
            <w:ins w:id="13656" w:author="Arjan Kloosterboer" w:date="2017-09-20T01:04:00Z">
              <w:r>
                <w:rPr>
                  <w:rFonts w:ascii="Calibri" w:eastAsia="Times New Roman" w:hAnsi="Calibri" w:cs="Calibri"/>
                  <w:color w:val="000000"/>
                </w:rPr>
                <w:t>KING</w:t>
              </w:r>
            </w:ins>
          </w:p>
        </w:tc>
      </w:tr>
      <w:tr w:rsidR="00BE528D" w14:paraId="0B08F6CC" w14:textId="77777777" w:rsidTr="00BE528D">
        <w:trPr>
          <w:trHeight w:val="268"/>
          <w:ins w:id="13657"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3CE4AB6F" w14:textId="77777777" w:rsidR="00BE528D" w:rsidRDefault="00BE528D" w:rsidP="00BE528D">
            <w:pPr>
              <w:spacing w:after="0"/>
              <w:rPr>
                <w:ins w:id="13658" w:author="Arjan Kloosterboer" w:date="2017-09-20T01:04:00Z"/>
                <w:rFonts w:ascii="Calibri" w:eastAsia="Times New Roman" w:hAnsi="Calibri" w:cs="Calibri"/>
                <w:color w:val="000000"/>
              </w:rPr>
            </w:pPr>
            <w:ins w:id="13659" w:author="Arjan Kloosterboer" w:date="2017-09-20T01:04:00Z">
              <w:r>
                <w:rPr>
                  <w:rFonts w:ascii="Calibri" w:eastAsia="Times New Roman" w:hAnsi="Calibri" w:cs="Calibri"/>
                  <w:b/>
                  <w:bCs/>
                  <w:color w:val="000000"/>
                </w:rPr>
                <w:t xml:space="preserve">Code </w:t>
              </w:r>
            </w:ins>
          </w:p>
        </w:tc>
        <w:tc>
          <w:tcPr>
            <w:tcW w:w="5670" w:type="dxa"/>
            <w:tcBorders>
              <w:top w:val="nil"/>
              <w:left w:val="nil"/>
              <w:bottom w:val="nil"/>
              <w:right w:val="nil"/>
            </w:tcBorders>
            <w:tcMar>
              <w:top w:w="0" w:type="dxa"/>
              <w:left w:w="60" w:type="dxa"/>
              <w:bottom w:w="0" w:type="dxa"/>
              <w:right w:w="60" w:type="dxa"/>
            </w:tcMar>
          </w:tcPr>
          <w:p w14:paraId="2B9194DF" w14:textId="77777777" w:rsidR="00BE528D" w:rsidRDefault="00BE528D" w:rsidP="00BE528D">
            <w:pPr>
              <w:spacing w:after="0"/>
              <w:rPr>
                <w:ins w:id="13660" w:author="Arjan Kloosterboer" w:date="2017-09-20T01:04:00Z"/>
                <w:rFonts w:ascii="Calibri" w:eastAsia="Times New Roman" w:hAnsi="Calibri" w:cs="Calibri"/>
                <w:color w:val="000000"/>
              </w:rPr>
            </w:pPr>
          </w:p>
        </w:tc>
      </w:tr>
      <w:tr w:rsidR="00BE528D" w:rsidRPr="005C14BE" w14:paraId="051B36FF" w14:textId="77777777" w:rsidTr="00BE528D">
        <w:trPr>
          <w:ins w:id="13661"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71F0A408" w14:textId="77777777" w:rsidR="00BE528D" w:rsidRDefault="00BE528D" w:rsidP="00BE528D">
            <w:pPr>
              <w:spacing w:after="0"/>
              <w:rPr>
                <w:ins w:id="13662" w:author="Arjan Kloosterboer" w:date="2017-09-20T01:04:00Z"/>
                <w:rFonts w:ascii="Calibri" w:eastAsia="Times New Roman" w:hAnsi="Calibri" w:cs="Calibri"/>
                <w:color w:val="000000"/>
              </w:rPr>
            </w:pPr>
            <w:ins w:id="13663" w:author="Arjan Kloosterboer" w:date="2017-09-20T01:04:00Z">
              <w:r>
                <w:rPr>
                  <w:rFonts w:ascii="Calibri" w:eastAsia="Times New Roman" w:hAnsi="Calibri" w:cs="Calibri"/>
                  <w:b/>
                  <w:bCs/>
                  <w:color w:val="000000"/>
                </w:rPr>
                <w:t xml:space="preserve">Definitie </w:t>
              </w:r>
            </w:ins>
          </w:p>
        </w:tc>
        <w:tc>
          <w:tcPr>
            <w:tcW w:w="5670" w:type="dxa"/>
            <w:tcBorders>
              <w:top w:val="nil"/>
              <w:left w:val="nil"/>
              <w:bottom w:val="nil"/>
              <w:right w:val="nil"/>
            </w:tcBorders>
            <w:tcMar>
              <w:top w:w="0" w:type="dxa"/>
              <w:left w:w="60" w:type="dxa"/>
              <w:bottom w:w="0" w:type="dxa"/>
              <w:right w:w="60" w:type="dxa"/>
            </w:tcMar>
          </w:tcPr>
          <w:p w14:paraId="37D1C264" w14:textId="77777777" w:rsidR="00BE528D" w:rsidRPr="00BE528D" w:rsidRDefault="00BE528D" w:rsidP="00BE528D">
            <w:pPr>
              <w:spacing w:after="0"/>
              <w:rPr>
                <w:ins w:id="13664" w:author="Arjan Kloosterboer" w:date="2017-09-20T01:04:00Z"/>
                <w:rFonts w:ascii="Calibri" w:eastAsia="Times New Roman" w:hAnsi="Calibri" w:cs="Calibri"/>
                <w:color w:val="000000"/>
                <w:lang w:val="nl-NL"/>
              </w:rPr>
            </w:pPr>
            <w:ins w:id="13665" w:author="Arjan Kloosterboer" w:date="2017-09-20T01:04:00Z">
              <w:r w:rsidRPr="00BE528D">
                <w:rPr>
                  <w:rFonts w:ascii="Calibri" w:eastAsia="Times New Roman" w:hAnsi="Calibri" w:cs="Calibri"/>
                  <w:color w:val="000000"/>
                  <w:lang w:val="nl-NL"/>
                </w:rPr>
                <w:t>De datum waarop het informatieobject uit het zaakdossier  verwijderd moet worden.</w:t>
              </w:r>
            </w:ins>
          </w:p>
        </w:tc>
      </w:tr>
      <w:tr w:rsidR="00BE528D" w14:paraId="099F2051" w14:textId="77777777" w:rsidTr="00BE528D">
        <w:trPr>
          <w:ins w:id="13666"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00197EC0" w14:textId="77777777" w:rsidR="00BE528D" w:rsidRDefault="00BE528D" w:rsidP="00BE528D">
            <w:pPr>
              <w:spacing w:after="0"/>
              <w:rPr>
                <w:ins w:id="13667" w:author="Arjan Kloosterboer" w:date="2017-09-20T01:04:00Z"/>
                <w:rFonts w:ascii="Calibri" w:eastAsia="Times New Roman" w:hAnsi="Calibri" w:cs="Calibri"/>
                <w:color w:val="000000"/>
              </w:rPr>
            </w:pPr>
            <w:ins w:id="13668" w:author="Arjan Kloosterboer" w:date="2017-09-20T01:04:00Z">
              <w:r>
                <w:rPr>
                  <w:rFonts w:ascii="Calibri" w:eastAsia="Times New Roman" w:hAnsi="Calibri" w:cs="Calibri"/>
                  <w:b/>
                  <w:bCs/>
                  <w:color w:val="000000"/>
                </w:rPr>
                <w:t xml:space="preserve">Herkomst definitie </w:t>
              </w:r>
            </w:ins>
          </w:p>
        </w:tc>
        <w:tc>
          <w:tcPr>
            <w:tcW w:w="5670" w:type="dxa"/>
            <w:tcBorders>
              <w:top w:val="nil"/>
              <w:left w:val="nil"/>
              <w:bottom w:val="nil"/>
              <w:right w:val="nil"/>
            </w:tcBorders>
            <w:tcMar>
              <w:top w:w="0" w:type="dxa"/>
              <w:left w:w="60" w:type="dxa"/>
              <w:bottom w:w="0" w:type="dxa"/>
              <w:right w:w="60" w:type="dxa"/>
            </w:tcMar>
          </w:tcPr>
          <w:p w14:paraId="6D20425F" w14:textId="77777777" w:rsidR="00BE528D" w:rsidRDefault="00BE528D" w:rsidP="00BE528D">
            <w:pPr>
              <w:spacing w:after="0"/>
              <w:rPr>
                <w:ins w:id="13669" w:author="Arjan Kloosterboer" w:date="2017-09-20T01:04:00Z"/>
                <w:rFonts w:ascii="Calibri" w:eastAsia="Times New Roman" w:hAnsi="Calibri" w:cs="Calibri"/>
                <w:color w:val="000000"/>
              </w:rPr>
            </w:pPr>
            <w:ins w:id="13670" w:author="Arjan Kloosterboer" w:date="2017-09-20T01:04:00Z">
              <w:r>
                <w:rPr>
                  <w:rFonts w:ascii="Calibri" w:eastAsia="Times New Roman" w:hAnsi="Calibri" w:cs="Calibri"/>
                  <w:color w:val="000000"/>
                </w:rPr>
                <w:t>KING</w:t>
              </w:r>
            </w:ins>
          </w:p>
        </w:tc>
      </w:tr>
      <w:tr w:rsidR="00BE528D" w14:paraId="7E57B46D" w14:textId="77777777" w:rsidTr="00BE528D">
        <w:trPr>
          <w:ins w:id="13671"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38A7709C" w14:textId="77777777" w:rsidR="00BE528D" w:rsidRDefault="00BE528D" w:rsidP="00BE528D">
            <w:pPr>
              <w:spacing w:after="0"/>
              <w:rPr>
                <w:ins w:id="13672" w:author="Arjan Kloosterboer" w:date="2017-09-20T01:04:00Z"/>
                <w:rFonts w:ascii="Calibri" w:eastAsia="Times New Roman" w:hAnsi="Calibri" w:cs="Calibri"/>
                <w:color w:val="000000"/>
              </w:rPr>
            </w:pPr>
            <w:ins w:id="13673" w:author="Arjan Kloosterboer" w:date="2017-09-20T01:04:00Z">
              <w:r>
                <w:rPr>
                  <w:rFonts w:ascii="Calibri" w:eastAsia="Times New Roman" w:hAnsi="Calibri" w:cs="Calibri"/>
                  <w:b/>
                  <w:bCs/>
                  <w:color w:val="000000"/>
                </w:rPr>
                <w:t xml:space="preserve">Datum opname </w:t>
              </w:r>
            </w:ins>
          </w:p>
        </w:tc>
        <w:tc>
          <w:tcPr>
            <w:tcW w:w="5670" w:type="dxa"/>
            <w:tcBorders>
              <w:top w:val="nil"/>
              <w:left w:val="nil"/>
              <w:bottom w:val="nil"/>
              <w:right w:val="nil"/>
            </w:tcBorders>
            <w:tcMar>
              <w:top w:w="0" w:type="dxa"/>
              <w:left w:w="60" w:type="dxa"/>
              <w:bottom w:w="0" w:type="dxa"/>
              <w:right w:w="60" w:type="dxa"/>
            </w:tcMar>
          </w:tcPr>
          <w:p w14:paraId="0A97D875" w14:textId="77777777" w:rsidR="00BE528D" w:rsidRDefault="00BE528D" w:rsidP="00BE528D">
            <w:pPr>
              <w:spacing w:after="0"/>
              <w:rPr>
                <w:ins w:id="13674" w:author="Arjan Kloosterboer" w:date="2017-09-20T01:04:00Z"/>
                <w:rFonts w:ascii="Calibri" w:eastAsia="Times New Roman" w:hAnsi="Calibri" w:cs="Calibri"/>
                <w:color w:val="000000"/>
              </w:rPr>
            </w:pPr>
            <w:ins w:id="13675" w:author="Arjan Kloosterboer" w:date="2017-09-20T01:04:00Z">
              <w:r>
                <w:rPr>
                  <w:rFonts w:ascii="Calibri" w:eastAsia="Times New Roman" w:hAnsi="Calibri" w:cs="Calibri"/>
                  <w:color w:val="000000"/>
                </w:rPr>
                <w:t>1 september 2017</w:t>
              </w:r>
            </w:ins>
          </w:p>
        </w:tc>
      </w:tr>
      <w:tr w:rsidR="00BE528D" w14:paraId="022AB8B9" w14:textId="77777777" w:rsidTr="00BE528D">
        <w:trPr>
          <w:ins w:id="13676"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05B1B515" w14:textId="77777777" w:rsidR="00BE528D" w:rsidRDefault="00BE528D" w:rsidP="00BE528D">
            <w:pPr>
              <w:spacing w:after="0"/>
              <w:rPr>
                <w:ins w:id="13677" w:author="Arjan Kloosterboer" w:date="2017-09-20T01:04:00Z"/>
                <w:rFonts w:ascii="Calibri" w:eastAsia="Times New Roman" w:hAnsi="Calibri" w:cs="Calibri"/>
                <w:color w:val="000000"/>
              </w:rPr>
            </w:pPr>
            <w:ins w:id="13678" w:author="Arjan Kloosterboer" w:date="2017-09-20T01:04:00Z">
              <w:r>
                <w:rPr>
                  <w:rFonts w:ascii="Calibri" w:eastAsia="Times New Roman" w:hAnsi="Calibri" w:cs="Calibri"/>
                  <w:b/>
                  <w:bCs/>
                  <w:color w:val="000000"/>
                </w:rPr>
                <w:lastRenderedPageBreak/>
                <w:t xml:space="preserve">Formaat </w:t>
              </w:r>
            </w:ins>
          </w:p>
        </w:tc>
        <w:tc>
          <w:tcPr>
            <w:tcW w:w="5670" w:type="dxa"/>
            <w:tcBorders>
              <w:top w:val="nil"/>
              <w:left w:val="nil"/>
              <w:bottom w:val="nil"/>
              <w:right w:val="nil"/>
            </w:tcBorders>
            <w:tcMar>
              <w:top w:w="0" w:type="dxa"/>
              <w:left w:w="60" w:type="dxa"/>
              <w:bottom w:w="0" w:type="dxa"/>
              <w:right w:w="60" w:type="dxa"/>
            </w:tcMar>
          </w:tcPr>
          <w:p w14:paraId="0D7CA74C" w14:textId="77777777" w:rsidR="00BE528D" w:rsidRDefault="00BE528D" w:rsidP="00BE528D">
            <w:pPr>
              <w:spacing w:after="0"/>
              <w:rPr>
                <w:ins w:id="13679" w:author="Arjan Kloosterboer" w:date="2017-09-20T01:04:00Z"/>
                <w:rFonts w:ascii="Calibri" w:eastAsia="Times New Roman" w:hAnsi="Calibri" w:cs="Calibri"/>
                <w:color w:val="000000"/>
              </w:rPr>
            </w:pPr>
            <w:ins w:id="13680" w:author="Arjan Kloosterboer" w:date="2017-09-20T01:04:00Z">
              <w:r>
                <w:rPr>
                  <w:rFonts w:ascii="Calibri" w:eastAsia="Times New Roman" w:hAnsi="Calibri" w:cs="Calibri"/>
                  <w:color w:val="000000"/>
                </w:rPr>
                <w:t>DATUM</w:t>
              </w:r>
            </w:ins>
          </w:p>
        </w:tc>
      </w:tr>
      <w:tr w:rsidR="00BE528D" w14:paraId="2C8323B0" w14:textId="77777777" w:rsidTr="00BE528D">
        <w:trPr>
          <w:ins w:id="13681"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3BFD47D5" w14:textId="77777777" w:rsidR="00BE528D" w:rsidRDefault="00BE528D" w:rsidP="00BE528D">
            <w:pPr>
              <w:spacing w:after="0"/>
              <w:rPr>
                <w:ins w:id="13682" w:author="Arjan Kloosterboer" w:date="2017-09-20T01:04:00Z"/>
                <w:rFonts w:ascii="Calibri" w:eastAsia="Times New Roman" w:hAnsi="Calibri" w:cs="Calibri"/>
                <w:color w:val="000000"/>
              </w:rPr>
            </w:pPr>
            <w:ins w:id="13683" w:author="Arjan Kloosterboer" w:date="2017-09-20T01:04:00Z">
              <w:r>
                <w:rPr>
                  <w:rFonts w:ascii="Calibri" w:eastAsia="Times New Roman" w:hAnsi="Calibri" w:cs="Calibri"/>
                  <w:b/>
                  <w:bCs/>
                  <w:color w:val="000000"/>
                </w:rPr>
                <w:t>Waardenverzameling</w:t>
              </w:r>
            </w:ins>
          </w:p>
        </w:tc>
        <w:tc>
          <w:tcPr>
            <w:tcW w:w="5670" w:type="dxa"/>
            <w:tcBorders>
              <w:top w:val="nil"/>
              <w:left w:val="nil"/>
              <w:bottom w:val="nil"/>
              <w:right w:val="nil"/>
            </w:tcBorders>
            <w:tcMar>
              <w:top w:w="0" w:type="dxa"/>
              <w:left w:w="60" w:type="dxa"/>
              <w:bottom w:w="0" w:type="dxa"/>
              <w:right w:w="60" w:type="dxa"/>
            </w:tcMar>
          </w:tcPr>
          <w:p w14:paraId="7EB979D0" w14:textId="77777777" w:rsidR="00BE528D" w:rsidRDefault="00BE528D" w:rsidP="00BE528D">
            <w:pPr>
              <w:spacing w:after="0"/>
              <w:rPr>
                <w:ins w:id="13684" w:author="Arjan Kloosterboer" w:date="2017-09-20T01:04:00Z"/>
                <w:rFonts w:ascii="Calibri" w:eastAsia="Times New Roman" w:hAnsi="Calibri" w:cs="Calibri"/>
                <w:color w:val="000000"/>
              </w:rPr>
            </w:pPr>
          </w:p>
        </w:tc>
      </w:tr>
      <w:tr w:rsidR="00BE528D" w14:paraId="350F0B1E" w14:textId="77777777" w:rsidTr="00BE528D">
        <w:trPr>
          <w:ins w:id="13685"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3DFCEBFB" w14:textId="77777777" w:rsidR="00BE528D" w:rsidRDefault="00BE528D" w:rsidP="00BE528D">
            <w:pPr>
              <w:spacing w:after="0"/>
              <w:rPr>
                <w:ins w:id="13686" w:author="Arjan Kloosterboer" w:date="2017-09-20T01:04:00Z"/>
                <w:rFonts w:ascii="Calibri" w:eastAsia="Times New Roman" w:hAnsi="Calibri" w:cs="Calibri"/>
                <w:b/>
                <w:bCs/>
                <w:color w:val="000000"/>
              </w:rPr>
            </w:pPr>
            <w:ins w:id="13687" w:author="Arjan Kloosterboer" w:date="2017-09-20T01:04:00Z">
              <w:r>
                <w:rPr>
                  <w:rFonts w:ascii="Calibri" w:eastAsia="Times New Roman" w:hAnsi="Calibri" w:cs="Calibri"/>
                  <w:b/>
                  <w:bCs/>
                  <w:color w:val="000000"/>
                </w:rPr>
                <w:t xml:space="preserve">Indicatie </w:t>
              </w:r>
              <w:r>
                <w:rPr>
                  <w:rFonts w:ascii="Calibri" w:eastAsia="Times New Roman" w:hAnsi="Calibri" w:cs="Calibri"/>
                  <w:b/>
                  <w:bCs/>
                  <w:color w:val="000000"/>
                  <w:lang w:val="en-AU"/>
                </w:rPr>
                <w:t>materiële historie</w:t>
              </w:r>
            </w:ins>
          </w:p>
        </w:tc>
        <w:tc>
          <w:tcPr>
            <w:tcW w:w="5670" w:type="dxa"/>
            <w:tcBorders>
              <w:top w:val="nil"/>
              <w:left w:val="nil"/>
              <w:bottom w:val="nil"/>
              <w:right w:val="nil"/>
            </w:tcBorders>
            <w:tcMar>
              <w:top w:w="0" w:type="dxa"/>
              <w:left w:w="60" w:type="dxa"/>
              <w:bottom w:w="0" w:type="dxa"/>
              <w:right w:w="60" w:type="dxa"/>
            </w:tcMar>
          </w:tcPr>
          <w:p w14:paraId="2AF5DC3E" w14:textId="77777777" w:rsidR="00BE528D" w:rsidRDefault="00BE528D" w:rsidP="00BE528D">
            <w:pPr>
              <w:spacing w:after="0"/>
              <w:rPr>
                <w:ins w:id="13688" w:author="Arjan Kloosterboer" w:date="2017-09-20T01:04:00Z"/>
                <w:rFonts w:ascii="Calibri" w:eastAsia="Times New Roman" w:hAnsi="Calibri" w:cs="Calibri"/>
                <w:color w:val="000000"/>
              </w:rPr>
            </w:pPr>
            <w:ins w:id="13689" w:author="Arjan Kloosterboer" w:date="2017-09-20T01:04:00Z">
              <w:r>
                <w:rPr>
                  <w:rFonts w:ascii="Calibri" w:eastAsia="Times New Roman" w:hAnsi="Calibri" w:cs="Calibri"/>
                  <w:color w:val="000000"/>
                </w:rPr>
                <w:t>Nee</w:t>
              </w:r>
            </w:ins>
          </w:p>
        </w:tc>
      </w:tr>
      <w:tr w:rsidR="00BE528D" w14:paraId="160A473A" w14:textId="77777777" w:rsidTr="00BE528D">
        <w:trPr>
          <w:ins w:id="13690"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1D2A5A83" w14:textId="77777777" w:rsidR="00BE528D" w:rsidRDefault="00BE528D" w:rsidP="00BE528D">
            <w:pPr>
              <w:spacing w:after="0"/>
              <w:rPr>
                <w:ins w:id="13691" w:author="Arjan Kloosterboer" w:date="2017-09-20T01:04:00Z"/>
                <w:rFonts w:ascii="Calibri" w:eastAsia="Times New Roman" w:hAnsi="Calibri" w:cs="Calibri"/>
                <w:b/>
                <w:bCs/>
                <w:color w:val="000000"/>
              </w:rPr>
            </w:pPr>
            <w:ins w:id="13692" w:author="Arjan Kloosterboer" w:date="2017-09-20T01:04:00Z">
              <w:r>
                <w:rPr>
                  <w:rFonts w:ascii="Calibri" w:eastAsia="Times New Roman" w:hAnsi="Calibri" w:cs="Calibri"/>
                  <w:b/>
                  <w:bCs/>
                  <w:color w:val="000000"/>
                  <w:lang w:val="en-AU"/>
                </w:rPr>
                <w:t>Indicatie formele historie</w:t>
              </w:r>
            </w:ins>
          </w:p>
        </w:tc>
        <w:tc>
          <w:tcPr>
            <w:tcW w:w="5670" w:type="dxa"/>
            <w:tcBorders>
              <w:top w:val="nil"/>
              <w:left w:val="nil"/>
              <w:bottom w:val="nil"/>
              <w:right w:val="nil"/>
            </w:tcBorders>
            <w:tcMar>
              <w:top w:w="0" w:type="dxa"/>
              <w:left w:w="60" w:type="dxa"/>
              <w:bottom w:w="0" w:type="dxa"/>
              <w:right w:w="60" w:type="dxa"/>
            </w:tcMar>
          </w:tcPr>
          <w:p w14:paraId="7CDF1A8B" w14:textId="77777777" w:rsidR="00BE528D" w:rsidRDefault="00BE528D" w:rsidP="00BE528D">
            <w:pPr>
              <w:spacing w:after="0"/>
              <w:rPr>
                <w:ins w:id="13693" w:author="Arjan Kloosterboer" w:date="2017-09-20T01:04:00Z"/>
                <w:rFonts w:ascii="Calibri" w:eastAsia="Times New Roman" w:hAnsi="Calibri" w:cs="Calibri"/>
                <w:color w:val="000000"/>
              </w:rPr>
            </w:pPr>
            <w:ins w:id="13694" w:author="Arjan Kloosterboer" w:date="2017-09-20T01:04:00Z">
              <w:r>
                <w:rPr>
                  <w:rFonts w:ascii="Calibri" w:eastAsia="Times New Roman" w:hAnsi="Calibri" w:cs="Calibri"/>
                  <w:color w:val="000000"/>
                </w:rPr>
                <w:t>Ja</w:t>
              </w:r>
            </w:ins>
          </w:p>
        </w:tc>
      </w:tr>
      <w:tr w:rsidR="00BE528D" w14:paraId="68C87A4B" w14:textId="77777777" w:rsidTr="00BE528D">
        <w:trPr>
          <w:ins w:id="13695"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235B31F2" w14:textId="77777777" w:rsidR="00BE528D" w:rsidRDefault="00BE528D" w:rsidP="00BE528D">
            <w:pPr>
              <w:spacing w:after="0"/>
              <w:rPr>
                <w:ins w:id="13696" w:author="Arjan Kloosterboer" w:date="2017-09-20T01:04:00Z"/>
                <w:rFonts w:ascii="Calibri" w:eastAsia="Times New Roman" w:hAnsi="Calibri" w:cs="Calibri"/>
                <w:b/>
                <w:bCs/>
                <w:color w:val="000000"/>
              </w:rPr>
            </w:pPr>
            <w:ins w:id="13697" w:author="Arjan Kloosterboer" w:date="2017-09-20T01:04:00Z">
              <w:r>
                <w:rPr>
                  <w:rFonts w:ascii="Calibri" w:eastAsia="Times New Roman" w:hAnsi="Calibri" w:cs="Calibri"/>
                  <w:b/>
                  <w:bCs/>
                  <w:color w:val="000000"/>
                  <w:lang w:val="en-AU"/>
                </w:rPr>
                <w:t>Indicatie in onderzoek</w:t>
              </w:r>
            </w:ins>
          </w:p>
        </w:tc>
        <w:tc>
          <w:tcPr>
            <w:tcW w:w="5670" w:type="dxa"/>
            <w:tcBorders>
              <w:top w:val="nil"/>
              <w:left w:val="nil"/>
              <w:bottom w:val="nil"/>
              <w:right w:val="nil"/>
            </w:tcBorders>
            <w:tcMar>
              <w:top w:w="0" w:type="dxa"/>
              <w:left w:w="60" w:type="dxa"/>
              <w:bottom w:w="0" w:type="dxa"/>
              <w:right w:w="60" w:type="dxa"/>
            </w:tcMar>
          </w:tcPr>
          <w:p w14:paraId="7C97DB64" w14:textId="77777777" w:rsidR="00BE528D" w:rsidRDefault="00BE528D" w:rsidP="00BE528D">
            <w:pPr>
              <w:spacing w:after="0"/>
              <w:rPr>
                <w:ins w:id="13698" w:author="Arjan Kloosterboer" w:date="2017-09-20T01:04:00Z"/>
                <w:rFonts w:ascii="Calibri" w:eastAsia="Times New Roman" w:hAnsi="Calibri" w:cs="Calibri"/>
                <w:color w:val="000000"/>
              </w:rPr>
            </w:pPr>
            <w:ins w:id="13699" w:author="Arjan Kloosterboer" w:date="2017-09-20T01:04:00Z">
              <w:r>
                <w:rPr>
                  <w:rFonts w:ascii="Calibri" w:eastAsia="Times New Roman" w:hAnsi="Calibri" w:cs="Calibri"/>
                  <w:color w:val="000000"/>
                </w:rPr>
                <w:t>Nee</w:t>
              </w:r>
            </w:ins>
          </w:p>
        </w:tc>
      </w:tr>
      <w:tr w:rsidR="00BE528D" w14:paraId="67E89082" w14:textId="77777777" w:rsidTr="00BE528D">
        <w:trPr>
          <w:ins w:id="13700"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6E088FE5" w14:textId="77777777" w:rsidR="00BE528D" w:rsidRDefault="00BE528D" w:rsidP="00BE528D">
            <w:pPr>
              <w:spacing w:after="0"/>
              <w:rPr>
                <w:ins w:id="13701" w:author="Arjan Kloosterboer" w:date="2017-09-20T01:04:00Z"/>
                <w:rFonts w:ascii="Calibri" w:eastAsia="Times New Roman" w:hAnsi="Calibri" w:cs="Calibri"/>
                <w:b/>
                <w:bCs/>
                <w:color w:val="000000"/>
              </w:rPr>
            </w:pPr>
            <w:ins w:id="13702" w:author="Arjan Kloosterboer" w:date="2017-09-20T01:04:00Z">
              <w:r>
                <w:rPr>
                  <w:rFonts w:ascii="Calibri" w:eastAsia="Times New Roman" w:hAnsi="Calibri" w:cs="Calibri"/>
                  <w:b/>
                  <w:bCs/>
                  <w:color w:val="000000"/>
                  <w:lang w:val="en-AU"/>
                </w:rPr>
                <w:t>Aanduiding strijdigheid/nietigheid</w:t>
              </w:r>
            </w:ins>
          </w:p>
        </w:tc>
        <w:tc>
          <w:tcPr>
            <w:tcW w:w="5670" w:type="dxa"/>
            <w:tcBorders>
              <w:top w:val="nil"/>
              <w:left w:val="nil"/>
              <w:bottom w:val="nil"/>
              <w:right w:val="nil"/>
            </w:tcBorders>
            <w:tcMar>
              <w:top w:w="0" w:type="dxa"/>
              <w:left w:w="60" w:type="dxa"/>
              <w:bottom w:w="0" w:type="dxa"/>
              <w:right w:w="60" w:type="dxa"/>
            </w:tcMar>
          </w:tcPr>
          <w:p w14:paraId="59853FAC" w14:textId="77777777" w:rsidR="00BE528D" w:rsidRDefault="00BE528D" w:rsidP="00BE528D">
            <w:pPr>
              <w:spacing w:after="0"/>
              <w:rPr>
                <w:ins w:id="13703" w:author="Arjan Kloosterboer" w:date="2017-09-20T01:04:00Z"/>
                <w:rFonts w:ascii="Calibri" w:eastAsia="Times New Roman" w:hAnsi="Calibri" w:cs="Calibri"/>
                <w:color w:val="000000"/>
              </w:rPr>
            </w:pPr>
            <w:ins w:id="13704" w:author="Arjan Kloosterboer" w:date="2017-09-20T01:04:00Z">
              <w:r>
                <w:rPr>
                  <w:rFonts w:ascii="Calibri" w:eastAsia="Times New Roman" w:hAnsi="Calibri" w:cs="Calibri"/>
                  <w:color w:val="000000"/>
                </w:rPr>
                <w:t>Nee</w:t>
              </w:r>
            </w:ins>
          </w:p>
        </w:tc>
      </w:tr>
      <w:tr w:rsidR="00BE528D" w14:paraId="6A30C7E8" w14:textId="77777777" w:rsidTr="00BE528D">
        <w:trPr>
          <w:ins w:id="13705"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5FFCC210" w14:textId="77777777" w:rsidR="00BE528D" w:rsidRDefault="00BE528D" w:rsidP="00BE528D">
            <w:pPr>
              <w:spacing w:after="0"/>
              <w:rPr>
                <w:ins w:id="13706" w:author="Arjan Kloosterboer" w:date="2017-09-20T01:04:00Z"/>
                <w:rFonts w:ascii="Calibri" w:eastAsia="Times New Roman" w:hAnsi="Calibri" w:cs="Calibri"/>
                <w:color w:val="000000"/>
              </w:rPr>
            </w:pPr>
            <w:ins w:id="13707" w:author="Arjan Kloosterboer" w:date="2017-09-20T01:04:00Z">
              <w:r>
                <w:rPr>
                  <w:rFonts w:ascii="Calibri" w:eastAsia="Times New Roman" w:hAnsi="Calibri" w:cs="Calibri"/>
                  <w:b/>
                  <w:bCs/>
                  <w:color w:val="000000"/>
                </w:rPr>
                <w:t>Indicatie kardinaliteit</w:t>
              </w:r>
            </w:ins>
          </w:p>
        </w:tc>
        <w:tc>
          <w:tcPr>
            <w:tcW w:w="5670" w:type="dxa"/>
            <w:tcBorders>
              <w:top w:val="nil"/>
              <w:left w:val="nil"/>
              <w:bottom w:val="nil"/>
              <w:right w:val="nil"/>
            </w:tcBorders>
            <w:tcMar>
              <w:top w:w="0" w:type="dxa"/>
              <w:left w:w="60" w:type="dxa"/>
              <w:bottom w:w="0" w:type="dxa"/>
              <w:right w:w="60" w:type="dxa"/>
            </w:tcMar>
          </w:tcPr>
          <w:p w14:paraId="7EADBCCC" w14:textId="77777777" w:rsidR="00BE528D" w:rsidRDefault="00BE528D" w:rsidP="00BE528D">
            <w:pPr>
              <w:spacing w:after="0"/>
              <w:rPr>
                <w:ins w:id="13708" w:author="Arjan Kloosterboer" w:date="2017-09-20T01:04:00Z"/>
                <w:rFonts w:ascii="Calibri" w:eastAsia="Times New Roman" w:hAnsi="Calibri" w:cs="Calibri"/>
                <w:color w:val="000000"/>
              </w:rPr>
            </w:pPr>
            <w:ins w:id="13709" w:author="Arjan Kloosterboer" w:date="2017-09-20T01:04:00Z">
              <w:r>
                <w:rPr>
                  <w:rFonts w:ascii="Calibri" w:eastAsia="Times New Roman" w:hAnsi="Calibri" w:cs="Calibri"/>
                  <w:color w:val="000000"/>
                </w:rPr>
                <w:t>0 - 1</w:t>
              </w:r>
            </w:ins>
          </w:p>
        </w:tc>
      </w:tr>
      <w:tr w:rsidR="00BE528D" w14:paraId="389E66B0" w14:textId="77777777" w:rsidTr="00BE528D">
        <w:trPr>
          <w:ins w:id="13710"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6C71FB66" w14:textId="77777777" w:rsidR="00BE528D" w:rsidRDefault="00BE528D" w:rsidP="00BE528D">
            <w:pPr>
              <w:spacing w:after="0"/>
              <w:rPr>
                <w:ins w:id="13711" w:author="Arjan Kloosterboer" w:date="2017-09-20T01:04:00Z"/>
                <w:rFonts w:ascii="Calibri" w:eastAsia="Times New Roman" w:hAnsi="Calibri" w:cs="Calibri"/>
                <w:color w:val="000000"/>
              </w:rPr>
            </w:pPr>
            <w:ins w:id="13712" w:author="Arjan Kloosterboer" w:date="2017-09-20T01:04:00Z">
              <w:r>
                <w:rPr>
                  <w:rFonts w:ascii="Calibri" w:eastAsia="Times New Roman" w:hAnsi="Calibri" w:cs="Calibri"/>
                  <w:b/>
                  <w:bCs/>
                  <w:color w:val="000000"/>
                </w:rPr>
                <w:t>Indicatie authentiek</w:t>
              </w:r>
            </w:ins>
          </w:p>
        </w:tc>
        <w:tc>
          <w:tcPr>
            <w:tcW w:w="5670" w:type="dxa"/>
            <w:tcBorders>
              <w:top w:val="nil"/>
              <w:left w:val="nil"/>
              <w:bottom w:val="nil"/>
              <w:right w:val="nil"/>
            </w:tcBorders>
            <w:tcMar>
              <w:top w:w="0" w:type="dxa"/>
              <w:left w:w="60" w:type="dxa"/>
              <w:bottom w:w="0" w:type="dxa"/>
              <w:right w:w="60" w:type="dxa"/>
            </w:tcMar>
          </w:tcPr>
          <w:p w14:paraId="6BC67C60" w14:textId="77777777" w:rsidR="00BE528D" w:rsidRDefault="00BE528D" w:rsidP="00BE528D">
            <w:pPr>
              <w:spacing w:after="0"/>
              <w:rPr>
                <w:ins w:id="13713" w:author="Arjan Kloosterboer" w:date="2017-09-20T01:04:00Z"/>
                <w:rFonts w:ascii="Calibri" w:eastAsia="Times New Roman" w:hAnsi="Calibri" w:cs="Calibri"/>
                <w:color w:val="000000"/>
              </w:rPr>
            </w:pPr>
            <w:ins w:id="13714" w:author="Arjan Kloosterboer" w:date="2017-09-20T01:04:00Z">
              <w:r>
                <w:rPr>
                  <w:rFonts w:ascii="Calibri" w:eastAsia="Times New Roman" w:hAnsi="Calibri" w:cs="Calibri"/>
                  <w:color w:val="000000"/>
                </w:rPr>
                <w:t>Gemeentelijk kerngegeven</w:t>
              </w:r>
            </w:ins>
          </w:p>
        </w:tc>
      </w:tr>
      <w:tr w:rsidR="00BE528D" w:rsidRPr="005C14BE" w14:paraId="326C5A2C" w14:textId="77777777" w:rsidTr="00BE528D">
        <w:trPr>
          <w:ins w:id="13715" w:author="Arjan Kloosterboer" w:date="2017-09-20T01:04:00Z"/>
        </w:trPr>
        <w:tc>
          <w:tcPr>
            <w:tcW w:w="3690" w:type="dxa"/>
            <w:gridSpan w:val="2"/>
            <w:tcBorders>
              <w:top w:val="nil"/>
              <w:left w:val="nil"/>
              <w:bottom w:val="nil"/>
              <w:right w:val="nil"/>
            </w:tcBorders>
            <w:tcMar>
              <w:top w:w="0" w:type="dxa"/>
              <w:left w:w="60" w:type="dxa"/>
              <w:bottom w:w="0" w:type="dxa"/>
              <w:right w:w="60" w:type="dxa"/>
            </w:tcMar>
          </w:tcPr>
          <w:p w14:paraId="2FD63280" w14:textId="77777777" w:rsidR="00BE528D" w:rsidRDefault="00BE528D" w:rsidP="00BE528D">
            <w:pPr>
              <w:spacing w:after="0"/>
              <w:rPr>
                <w:ins w:id="13716" w:author="Arjan Kloosterboer" w:date="2017-09-20T01:04:00Z"/>
                <w:rFonts w:ascii="Calibri" w:eastAsia="Times New Roman" w:hAnsi="Calibri" w:cs="Calibri"/>
                <w:color w:val="000000"/>
              </w:rPr>
            </w:pPr>
            <w:ins w:id="13717" w:author="Arjan Kloosterboer" w:date="2017-09-20T01:04:00Z">
              <w:r>
                <w:rPr>
                  <w:rFonts w:ascii="Calibri" w:eastAsia="Times New Roman" w:hAnsi="Calibri" w:cs="Calibri"/>
                  <w:b/>
                  <w:bCs/>
                  <w:color w:val="000000"/>
                </w:rPr>
                <w:t xml:space="preserve">Regels </w:t>
              </w:r>
            </w:ins>
          </w:p>
        </w:tc>
        <w:tc>
          <w:tcPr>
            <w:tcW w:w="5670" w:type="dxa"/>
            <w:tcBorders>
              <w:top w:val="nil"/>
              <w:left w:val="nil"/>
              <w:bottom w:val="nil"/>
              <w:right w:val="nil"/>
            </w:tcBorders>
            <w:tcMar>
              <w:top w:w="0" w:type="dxa"/>
              <w:left w:w="60" w:type="dxa"/>
              <w:bottom w:w="0" w:type="dxa"/>
              <w:right w:w="60" w:type="dxa"/>
            </w:tcMar>
          </w:tcPr>
          <w:p w14:paraId="475C13B1" w14:textId="77777777" w:rsidR="00BE528D" w:rsidRPr="00BE528D" w:rsidRDefault="00BE528D" w:rsidP="00BE528D">
            <w:pPr>
              <w:spacing w:after="0"/>
              <w:rPr>
                <w:ins w:id="13718" w:author="Arjan Kloosterboer" w:date="2017-09-20T01:04:00Z"/>
                <w:rFonts w:ascii="Calibri" w:eastAsia="Times New Roman" w:hAnsi="Calibri" w:cs="Calibri"/>
                <w:color w:val="000000"/>
                <w:lang w:val="nl-NL"/>
              </w:rPr>
            </w:pPr>
            <w:ins w:id="13719" w:author="Arjan Kloosterboer" w:date="2017-09-20T01:04:00Z">
              <w:r w:rsidRPr="00BE528D">
                <w:rPr>
                  <w:rFonts w:ascii="Calibri" w:eastAsia="Times New Roman" w:hAnsi="Calibri" w:cs="Calibri"/>
                  <w:color w:val="000000"/>
                  <w:lang w:val="nl-NL"/>
                </w:rPr>
                <w:t>1) Indien van een waarde voorzien, dient die datum te liggen voor de datum van de attribuutsoort Archiefactiedatum van de gerelateerde ZAAK.</w:t>
              </w:r>
            </w:ins>
          </w:p>
        </w:tc>
      </w:tr>
      <w:tr w:rsidR="00BE528D" w14:paraId="0F170C5F" w14:textId="77777777" w:rsidTr="00BE528D">
        <w:trPr>
          <w:ins w:id="13720" w:author="Arjan Kloosterboer" w:date="2017-09-20T01:04:00Z"/>
        </w:trPr>
        <w:tc>
          <w:tcPr>
            <w:tcW w:w="9360" w:type="dxa"/>
            <w:gridSpan w:val="3"/>
            <w:tcBorders>
              <w:top w:val="nil"/>
              <w:left w:val="nil"/>
              <w:bottom w:val="nil"/>
              <w:right w:val="nil"/>
            </w:tcBorders>
            <w:tcMar>
              <w:top w:w="0" w:type="dxa"/>
              <w:left w:w="60" w:type="dxa"/>
              <w:bottom w:w="0" w:type="dxa"/>
              <w:right w:w="60" w:type="dxa"/>
            </w:tcMar>
          </w:tcPr>
          <w:p w14:paraId="01CC20E8" w14:textId="77777777" w:rsidR="00BE528D" w:rsidRDefault="00BE528D" w:rsidP="00BE528D">
            <w:pPr>
              <w:spacing w:after="0"/>
              <w:rPr>
                <w:ins w:id="13721" w:author="Arjan Kloosterboer" w:date="2017-09-20T01:04:00Z"/>
                <w:rFonts w:ascii="Calibri" w:eastAsia="Times New Roman" w:hAnsi="Calibri" w:cs="Calibri"/>
                <w:color w:val="0F0F0F"/>
              </w:rPr>
            </w:pPr>
            <w:ins w:id="13722" w:author="Arjan Kloosterboer" w:date="2017-09-20T01:04:00Z">
              <w:r>
                <w:rPr>
                  <w:rFonts w:ascii="Calibri" w:eastAsia="Times New Roman" w:hAnsi="Calibri" w:cs="Calibri"/>
                  <w:b/>
                  <w:bCs/>
                  <w:color w:val="0F0F0F"/>
                </w:rPr>
                <w:t>Toelichting</w:t>
              </w:r>
            </w:ins>
          </w:p>
        </w:tc>
      </w:tr>
      <w:tr w:rsidR="00BE528D" w:rsidRPr="005C14BE" w14:paraId="67391BDE" w14:textId="77777777" w:rsidTr="00BE528D">
        <w:trPr>
          <w:ins w:id="13723" w:author="Arjan Kloosterboer" w:date="2017-09-20T01:04:00Z"/>
        </w:trPr>
        <w:tc>
          <w:tcPr>
            <w:tcW w:w="450" w:type="dxa"/>
            <w:tcBorders>
              <w:top w:val="nil"/>
              <w:left w:val="nil"/>
              <w:bottom w:val="nil"/>
              <w:right w:val="nil"/>
            </w:tcBorders>
            <w:tcMar>
              <w:top w:w="0" w:type="dxa"/>
              <w:left w:w="60" w:type="dxa"/>
              <w:bottom w:w="0" w:type="dxa"/>
              <w:right w:w="60" w:type="dxa"/>
            </w:tcMar>
          </w:tcPr>
          <w:p w14:paraId="024252D0" w14:textId="77777777" w:rsidR="00BE528D" w:rsidRDefault="00BE528D" w:rsidP="00BE528D">
            <w:pPr>
              <w:spacing w:after="0"/>
              <w:rPr>
                <w:ins w:id="13724" w:author="Arjan Kloosterboer" w:date="2017-09-20T01:04:00Z"/>
                <w:rFonts w:ascii="Calibri" w:eastAsia="Times New Roman" w:hAnsi="Calibri" w:cs="Calibri"/>
                <w:b/>
                <w:bCs/>
                <w:color w:val="0F0F0F"/>
              </w:rPr>
            </w:pPr>
          </w:p>
        </w:tc>
        <w:tc>
          <w:tcPr>
            <w:tcW w:w="8910" w:type="dxa"/>
            <w:gridSpan w:val="2"/>
            <w:tcBorders>
              <w:top w:val="nil"/>
              <w:left w:val="nil"/>
              <w:bottom w:val="nil"/>
              <w:right w:val="nil"/>
            </w:tcBorders>
            <w:tcMar>
              <w:top w:w="0" w:type="dxa"/>
              <w:left w:w="60" w:type="dxa"/>
              <w:bottom w:w="0" w:type="dxa"/>
              <w:right w:w="60" w:type="dxa"/>
            </w:tcMar>
          </w:tcPr>
          <w:p w14:paraId="456FA5D1" w14:textId="77777777" w:rsidR="00BE528D" w:rsidRPr="00BE528D" w:rsidRDefault="00BE528D" w:rsidP="00BE528D">
            <w:pPr>
              <w:spacing w:after="0"/>
              <w:rPr>
                <w:ins w:id="13725" w:author="Arjan Kloosterboer" w:date="2017-09-20T01:04:00Z"/>
                <w:rFonts w:ascii="Calibri" w:eastAsia="Times New Roman" w:hAnsi="Calibri" w:cs="Calibri"/>
                <w:color w:val="0F0F0F"/>
                <w:lang w:val="nl-NL"/>
              </w:rPr>
            </w:pPr>
            <w:ins w:id="13726" w:author="Arjan Kloosterboer" w:date="2017-09-20T01:04:00Z">
              <w:r w:rsidRPr="00BE528D">
                <w:rPr>
                  <w:rFonts w:ascii="Calibri" w:eastAsia="Times New Roman" w:hAnsi="Calibri" w:cs="Calibri"/>
                  <w:color w:val="0F0F0F"/>
                  <w:lang w:val="nl-NL"/>
                </w:rPr>
                <w:t>De vernietiging of overbrenging van de zaak met al haar gegevens en informatieobjecten vindt plaats op de datumwaarde van de attribuutsoort Archiefactiedatum van de gerelateerde zaak. Om redenen van privacy of anderszins kan het van belang zijn om bepaald informatieobjecten eerder uit het zaakdossier te verwijderen (en te vernietigen indien het informatieobject daarna van geen enkele zaakdossier meer deel uit maakt). Voor informatieobjecten waarvoor dit geldt, wordt met deze attribuutsoort de vernietigingsdatum vastgelegd. Dit wordt ontleend aan de relatiesoort 'RESULTAATTYPE bepaalt afwijkende vernietigingstermijn van ZAAK-INFORMATIEOBJECT-TYPE' in een ImZTC-conforme zaaktypecatalogus.</w:t>
              </w:r>
            </w:ins>
          </w:p>
        </w:tc>
      </w:tr>
    </w:tbl>
    <w:p w14:paraId="29B86704" w14:textId="77777777" w:rsidR="00BE528D" w:rsidRDefault="00BE528D" w:rsidP="00BE528D">
      <w:pPr>
        <w:rPr>
          <w:rFonts w:eastAsia="Times New Roman"/>
          <w:lang w:val="nl-NL"/>
        </w:rPr>
      </w:pPr>
    </w:p>
    <w:p w14:paraId="7389AC0D" w14:textId="352F164C" w:rsidR="002517B3" w:rsidRPr="00BE528D" w:rsidRDefault="00BE528D" w:rsidP="00BE528D">
      <w:pPr>
        <w:widowControl w:val="0"/>
        <w:autoSpaceDE w:val="0"/>
        <w:autoSpaceDN w:val="0"/>
        <w:adjustRightInd w:val="0"/>
        <w:spacing w:before="240" w:after="60" w:line="240" w:lineRule="auto"/>
        <w:outlineLvl w:val="3"/>
        <w:rPr>
          <w:rFonts w:ascii="Arial" w:eastAsia="Times New Roman" w:hAnsi="Arial" w:cs="Arial"/>
          <w:b/>
          <w:color w:val="004080"/>
          <w:sz w:val="24"/>
          <w:szCs w:val="24"/>
          <w:lang w:val="nl-NL" w:eastAsia="nl-NL"/>
        </w:rPr>
      </w:pPr>
      <w:r w:rsidRPr="00BE528D">
        <w:rPr>
          <w:rFonts w:ascii="Arial" w:eastAsia="Times New Roman" w:hAnsi="Arial" w:cs="Arial"/>
          <w:b/>
          <w:bCs/>
          <w:color w:val="004080"/>
          <w:sz w:val="24"/>
          <w:szCs w:val="24"/>
          <w:lang w:val="nl-NL"/>
        </w:rPr>
        <w:t>«</w:t>
      </w:r>
      <w:r w:rsidRPr="00C13AFC">
        <w:rPr>
          <w:rFonts w:ascii="Arial" w:hAnsi="Arial" w:cs="Arial"/>
          <w:sz w:val="20"/>
          <w:szCs w:val="24"/>
          <w:lang w:val="en-AU" w:eastAsia="nl-NL"/>
        </w:rPr>
        <w:fldChar w:fldCharType="begin" w:fldLock="1"/>
      </w:r>
      <w:r w:rsidRPr="00BE528D">
        <w:rPr>
          <w:rFonts w:ascii="Arial" w:hAnsi="Arial" w:cs="Arial"/>
          <w:sz w:val="20"/>
          <w:szCs w:val="24"/>
          <w:lang w:val="nl-NL" w:eastAsia="nl-NL"/>
        </w:rPr>
        <w:instrText xml:space="preserve">MERGEFIELD </w:instrText>
      </w:r>
      <w:r w:rsidRPr="00BE528D">
        <w:rPr>
          <w:rFonts w:ascii="Arial" w:eastAsia="Times New Roman" w:hAnsi="Arial" w:cs="Arial"/>
          <w:b/>
          <w:color w:val="004080"/>
          <w:sz w:val="24"/>
          <w:szCs w:val="24"/>
          <w:lang w:val="nl-NL" w:eastAsia="nl-NL"/>
        </w:rPr>
        <w:instrText>Att.Stereotype</w:instrText>
      </w:r>
      <w:r w:rsidRPr="00C13AFC">
        <w:rPr>
          <w:rFonts w:ascii="Arial" w:hAnsi="Arial" w:cs="Arial"/>
          <w:sz w:val="20"/>
          <w:szCs w:val="24"/>
          <w:lang w:val="en-AU" w:eastAsia="nl-NL"/>
        </w:rPr>
        <w:fldChar w:fldCharType="separate"/>
      </w:r>
      <w:r w:rsidRPr="00BE528D">
        <w:rPr>
          <w:rFonts w:ascii="Arial" w:eastAsia="Times New Roman" w:hAnsi="Arial" w:cs="Arial"/>
          <w:b/>
          <w:color w:val="004080"/>
          <w:sz w:val="24"/>
          <w:szCs w:val="24"/>
          <w:lang w:val="nl-NL" w:eastAsia="nl-NL"/>
        </w:rPr>
        <w:t>Relatiesoort</w:t>
      </w:r>
      <w:r w:rsidRPr="00C13AFC">
        <w:rPr>
          <w:rFonts w:ascii="Arial" w:hAnsi="Arial" w:cs="Arial"/>
          <w:sz w:val="20"/>
          <w:szCs w:val="24"/>
          <w:lang w:val="en-AU" w:eastAsia="nl-NL"/>
        </w:rPr>
        <w:fldChar w:fldCharType="end"/>
      </w:r>
      <w:r w:rsidRPr="00BE528D">
        <w:rPr>
          <w:rFonts w:ascii="Arial" w:eastAsia="Times New Roman" w:hAnsi="Arial" w:cs="Arial"/>
          <w:b/>
          <w:bCs/>
          <w:color w:val="004080"/>
          <w:sz w:val="24"/>
          <w:szCs w:val="24"/>
          <w:lang w:val="nl-NL"/>
        </w:rPr>
        <w:t>»</w:t>
      </w:r>
      <w:r w:rsidRPr="00BE528D">
        <w:rPr>
          <w:rFonts w:ascii="Arial" w:eastAsia="Times New Roman" w:hAnsi="Arial" w:cs="Arial"/>
          <w:b/>
          <w:color w:val="004080"/>
          <w:sz w:val="24"/>
          <w:szCs w:val="24"/>
          <w:lang w:val="nl-NL" w:eastAsia="nl-NL"/>
        </w:rPr>
        <w:t xml:space="preserve"> ZAAK-INFORMATIEOBJECT is relevant voor STATUS</w:t>
      </w:r>
    </w:p>
    <w:tbl>
      <w:tblPr>
        <w:tblW w:w="9360" w:type="dxa"/>
        <w:tblInd w:w="60" w:type="dxa"/>
        <w:tblLayout w:type="fixed"/>
        <w:tblCellMar>
          <w:left w:w="60" w:type="dxa"/>
          <w:right w:w="60" w:type="dxa"/>
        </w:tblCellMar>
        <w:tblLook w:val="0000" w:firstRow="0" w:lastRow="0" w:firstColumn="0" w:lastColumn="0" w:noHBand="0" w:noVBand="0"/>
      </w:tblPr>
      <w:tblGrid>
        <w:gridCol w:w="3690"/>
        <w:gridCol w:w="5670"/>
      </w:tblGrid>
      <w:tr w:rsidR="002517B3" w:rsidRPr="005C14BE" w14:paraId="5D0112D1" w14:textId="77777777" w:rsidTr="00AB019F">
        <w:trPr>
          <w:trHeight w:val="230"/>
        </w:trPr>
        <w:tc>
          <w:tcPr>
            <w:tcW w:w="3690" w:type="dxa"/>
            <w:tcBorders>
              <w:top w:val="single" w:sz="4" w:space="0" w:color="auto"/>
              <w:left w:val="nil"/>
              <w:bottom w:val="nil"/>
              <w:right w:val="nil"/>
            </w:tcBorders>
          </w:tcPr>
          <w:p w14:paraId="039A608B"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Naam relatiesoort</w:t>
            </w:r>
          </w:p>
        </w:tc>
        <w:tc>
          <w:tcPr>
            <w:tcW w:w="5670" w:type="dxa"/>
            <w:tcBorders>
              <w:top w:val="single" w:sz="4" w:space="0" w:color="auto"/>
              <w:left w:val="nil"/>
              <w:bottom w:val="nil"/>
              <w:right w:val="nil"/>
            </w:tcBorders>
          </w:tcPr>
          <w:p w14:paraId="547664AD" w14:textId="77777777" w:rsidR="002517B3" w:rsidRPr="00DD0F4F" w:rsidRDefault="00BB768B" w:rsidP="00B7296C">
            <w:pPr>
              <w:autoSpaceDE w:val="0"/>
              <w:autoSpaceDN w:val="0"/>
              <w:adjustRightInd w:val="0"/>
              <w:spacing w:after="0" w:line="240" w:lineRule="auto"/>
              <w:rPr>
                <w:rFonts w:ascii="Arial" w:eastAsia="Times New Roman" w:hAnsi="Arial" w:cs="Arial"/>
                <w:color w:val="000000"/>
                <w:sz w:val="20"/>
                <w:szCs w:val="20"/>
                <w:lang w:val="nl-NL"/>
              </w:rPr>
            </w:pPr>
            <w:ins w:id="13727" w:author="Arjan" w:date="2013-07-02T14:13:00Z">
              <w:r w:rsidRPr="00DD0F4F">
                <w:rPr>
                  <w:rFonts w:ascii="Arial" w:hAnsi="Arial" w:cs="Arial"/>
                  <w:sz w:val="20"/>
                  <w:szCs w:val="20"/>
                  <w:lang w:val="nl-NL"/>
                </w:rPr>
                <w:t xml:space="preserve">ZAAK-INFORMATIEOBJECT </w:t>
              </w:r>
            </w:ins>
            <w:r w:rsidR="00DA5D93" w:rsidRPr="002517B3">
              <w:rPr>
                <w:rFonts w:ascii="Arial" w:hAnsi="Arial" w:cs="Arial"/>
                <w:sz w:val="20"/>
                <w:szCs w:val="20"/>
                <w:lang w:val="en-AU"/>
              </w:rPr>
              <w:fldChar w:fldCharType="begin" w:fldLock="1"/>
            </w:r>
            <w:r w:rsidR="002517B3" w:rsidRPr="00DD0F4F">
              <w:rPr>
                <w:rFonts w:ascii="Arial" w:hAnsi="Arial" w:cs="Arial"/>
                <w:sz w:val="20"/>
                <w:szCs w:val="20"/>
                <w:lang w:val="nl-NL"/>
              </w:rPr>
              <w:instrText xml:space="preserve">MERGEFIELD </w:instrText>
            </w:r>
            <w:r w:rsidR="002517B3" w:rsidRPr="00DD0F4F">
              <w:rPr>
                <w:rFonts w:ascii="Arial" w:eastAsia="Times New Roman" w:hAnsi="Arial" w:cs="Arial"/>
                <w:color w:val="000000"/>
                <w:sz w:val="20"/>
                <w:szCs w:val="20"/>
                <w:lang w:val="nl-NL"/>
              </w:rPr>
              <w:instrText>Connector.Name</w:instrText>
            </w:r>
            <w:r w:rsidR="00DA5D93" w:rsidRPr="002517B3">
              <w:rPr>
                <w:rFonts w:ascii="Arial" w:hAnsi="Arial" w:cs="Arial"/>
                <w:sz w:val="20"/>
                <w:szCs w:val="20"/>
                <w:lang w:val="en-AU"/>
              </w:rPr>
              <w:fldChar w:fldCharType="separate"/>
            </w:r>
            <w:r w:rsidR="002517B3" w:rsidRPr="00DD0F4F">
              <w:rPr>
                <w:rFonts w:ascii="Arial" w:eastAsia="Times New Roman" w:hAnsi="Arial" w:cs="Arial"/>
                <w:color w:val="000000"/>
                <w:sz w:val="20"/>
                <w:szCs w:val="20"/>
                <w:lang w:val="nl-NL"/>
              </w:rPr>
              <w:t>is relevant voor</w:t>
            </w:r>
            <w:r w:rsidR="00DA5D93" w:rsidRPr="002517B3">
              <w:rPr>
                <w:rFonts w:ascii="Arial" w:hAnsi="Arial" w:cs="Arial"/>
                <w:sz w:val="20"/>
                <w:szCs w:val="20"/>
                <w:lang w:val="en-AU"/>
              </w:rPr>
              <w:fldChar w:fldCharType="end"/>
            </w:r>
          </w:p>
        </w:tc>
      </w:tr>
      <w:tr w:rsidR="002517B3" w:rsidRPr="005C14BE" w14:paraId="68CF5BBF" w14:textId="77777777" w:rsidTr="002517B3">
        <w:tc>
          <w:tcPr>
            <w:tcW w:w="3690" w:type="dxa"/>
            <w:tcBorders>
              <w:top w:val="nil"/>
              <w:left w:val="nil"/>
              <w:bottom w:val="nil"/>
              <w:right w:val="nil"/>
            </w:tcBorders>
          </w:tcPr>
          <w:p w14:paraId="0D3BD131"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4AD5028B"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619D363B" w14:textId="77777777" w:rsidTr="002517B3">
        <w:tc>
          <w:tcPr>
            <w:tcW w:w="3690" w:type="dxa"/>
            <w:tcBorders>
              <w:top w:val="nil"/>
              <w:left w:val="nil"/>
              <w:bottom w:val="nil"/>
              <w:right w:val="nil"/>
            </w:tcBorders>
          </w:tcPr>
          <w:p w14:paraId="75FF92A3"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Gerelateerd objecttype</w:t>
            </w:r>
          </w:p>
          <w:p w14:paraId="68A978C4"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14:paraId="488AD34A" w14:textId="77777777" w:rsidR="002517B3" w:rsidRPr="002517B3" w:rsidRDefault="00DA5D9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Element.Name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STATUS</w:t>
            </w:r>
            <w:r w:rsidRPr="002517B3">
              <w:rPr>
                <w:rFonts w:ascii="Arial" w:hAnsi="Arial" w:cs="Arial"/>
                <w:sz w:val="20"/>
                <w:szCs w:val="20"/>
                <w:lang w:val="en-AU"/>
              </w:rPr>
              <w:fldChar w:fldCharType="end"/>
            </w:r>
          </w:p>
          <w:p w14:paraId="10D8A0CB" w14:textId="77777777" w:rsidR="002517B3" w:rsidRPr="002517B3" w:rsidRDefault="00DA5D9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fldChar w:fldCharType="begin" w:fldLock="1"/>
            </w:r>
            <w:r w:rsidR="002517B3" w:rsidRPr="002517B3">
              <w:rPr>
                <w:rFonts w:ascii="Arial" w:eastAsia="Times New Roman" w:hAnsi="Arial" w:cs="Arial"/>
                <w:color w:val="000000"/>
                <w:sz w:val="20"/>
                <w:szCs w:val="20"/>
              </w:rPr>
              <w:instrText>MERGEFIELD ConnTarget.Cardinality</w:instrText>
            </w:r>
            <w:r w:rsidRPr="002517B3">
              <w:rPr>
                <w:rFonts w:ascii="Arial" w:eastAsia="Times New Roman" w:hAnsi="Arial" w:cs="Arial"/>
                <w:color w:val="000000"/>
                <w:sz w:val="20"/>
                <w:szCs w:val="20"/>
              </w:rPr>
              <w:fldChar w:fldCharType="separate"/>
            </w:r>
            <w:r w:rsidR="002517B3" w:rsidRPr="002517B3">
              <w:rPr>
                <w:rFonts w:ascii="Arial" w:eastAsia="Times New Roman" w:hAnsi="Arial" w:cs="Arial"/>
                <w:color w:val="000000"/>
                <w:sz w:val="20"/>
                <w:szCs w:val="20"/>
              </w:rPr>
              <w:t>0..1</w:t>
            </w:r>
            <w:r w:rsidRPr="002517B3">
              <w:rPr>
                <w:rFonts w:ascii="Arial" w:eastAsia="Times New Roman" w:hAnsi="Arial" w:cs="Arial"/>
                <w:color w:val="000000"/>
                <w:sz w:val="20"/>
                <w:szCs w:val="20"/>
              </w:rPr>
              <w:fldChar w:fldCharType="end"/>
            </w:r>
            <w:r w:rsidR="002517B3" w:rsidRPr="002517B3">
              <w:rPr>
                <w:rFonts w:ascii="Arial" w:eastAsia="Times New Roman" w:hAnsi="Arial" w:cs="Arial"/>
                <w:color w:val="000000"/>
                <w:sz w:val="20"/>
                <w:szCs w:val="20"/>
              </w:rPr>
              <w:t xml:space="preserve"> </w:t>
            </w:r>
          </w:p>
        </w:tc>
      </w:tr>
      <w:tr w:rsidR="002517B3" w:rsidRPr="002517B3" w14:paraId="53D96761" w14:textId="77777777" w:rsidTr="002517B3">
        <w:tc>
          <w:tcPr>
            <w:tcW w:w="3690" w:type="dxa"/>
            <w:tcBorders>
              <w:top w:val="nil"/>
              <w:left w:val="nil"/>
              <w:bottom w:val="nil"/>
              <w:right w:val="nil"/>
            </w:tcBorders>
          </w:tcPr>
          <w:p w14:paraId="67364EE5"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297DA2C0"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0A6F7248" w14:textId="77777777" w:rsidTr="002517B3">
        <w:tc>
          <w:tcPr>
            <w:tcW w:w="3690" w:type="dxa"/>
            <w:tcBorders>
              <w:top w:val="nil"/>
              <w:left w:val="nil"/>
              <w:bottom w:val="nil"/>
              <w:right w:val="nil"/>
            </w:tcBorders>
          </w:tcPr>
          <w:p w14:paraId="565FE6F4"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14:paraId="382BFC01"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w:t>
            </w:r>
          </w:p>
        </w:tc>
      </w:tr>
      <w:tr w:rsidR="002517B3" w:rsidRPr="002517B3" w14:paraId="399B3289" w14:textId="77777777" w:rsidTr="002517B3">
        <w:trPr>
          <w:trHeight w:val="230"/>
        </w:trPr>
        <w:tc>
          <w:tcPr>
            <w:tcW w:w="3690" w:type="dxa"/>
            <w:tcBorders>
              <w:top w:val="nil"/>
              <w:left w:val="nil"/>
              <w:bottom w:val="nil"/>
              <w:right w:val="nil"/>
            </w:tcBorders>
          </w:tcPr>
          <w:p w14:paraId="707FE54E"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58CE788"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312CFDFA" w14:textId="77777777" w:rsidTr="002517B3">
        <w:trPr>
          <w:trHeight w:val="230"/>
        </w:trPr>
        <w:tc>
          <w:tcPr>
            <w:tcW w:w="3690" w:type="dxa"/>
            <w:tcBorders>
              <w:top w:val="nil"/>
              <w:left w:val="nil"/>
              <w:bottom w:val="nil"/>
              <w:right w:val="nil"/>
            </w:tcBorders>
          </w:tcPr>
          <w:p w14:paraId="11EE7B6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14:paraId="0501CD48"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14:paraId="0F7950A3" w14:textId="77777777" w:rsidTr="002517B3">
        <w:tc>
          <w:tcPr>
            <w:tcW w:w="3690" w:type="dxa"/>
            <w:tcBorders>
              <w:top w:val="nil"/>
              <w:left w:val="nil"/>
              <w:bottom w:val="nil"/>
              <w:right w:val="nil"/>
            </w:tcBorders>
          </w:tcPr>
          <w:p w14:paraId="261829DA"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080A555C"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BB768B" w:rsidRPr="005C14BE" w14:paraId="59B64D34" w14:textId="77777777" w:rsidTr="002517B3">
        <w:tc>
          <w:tcPr>
            <w:tcW w:w="3690" w:type="dxa"/>
            <w:tcBorders>
              <w:top w:val="nil"/>
              <w:left w:val="nil"/>
              <w:bottom w:val="nil"/>
              <w:right w:val="nil"/>
            </w:tcBorders>
          </w:tcPr>
          <w:p w14:paraId="3C17491E" w14:textId="77777777" w:rsidR="00BB768B" w:rsidRPr="002517B3" w:rsidRDefault="00BB768B" w:rsidP="00B7296C">
            <w:pPr>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14:paraId="645CDDCF" w14:textId="77777777" w:rsidR="00BB768B" w:rsidRPr="00DD0F4F" w:rsidRDefault="00BB768B" w:rsidP="00BB768B">
            <w:pPr>
              <w:autoSpaceDE w:val="0"/>
              <w:autoSpaceDN w:val="0"/>
              <w:adjustRightInd w:val="0"/>
              <w:spacing w:after="0" w:line="240" w:lineRule="auto"/>
              <w:rPr>
                <w:rFonts w:ascii="Arial" w:eastAsia="Times New Roman" w:hAnsi="Arial" w:cs="Arial"/>
                <w:bCs/>
                <w:color w:val="000000"/>
                <w:sz w:val="20"/>
                <w:szCs w:val="20"/>
                <w:lang w:val="nl-NL"/>
              </w:rPr>
            </w:pPr>
            <w:r w:rsidRPr="00DD0F4F">
              <w:rPr>
                <w:rFonts w:ascii="Arial" w:eastAsia="Times New Roman" w:hAnsi="Arial" w:cs="Arial"/>
                <w:bCs/>
                <w:color w:val="000000"/>
                <w:sz w:val="20"/>
                <w:szCs w:val="20"/>
                <w:lang w:val="nl-NL"/>
              </w:rPr>
              <w:t>De bij de desbetreffende ZAAK behorende STATUS waarvoor het ZAAK</w:t>
            </w:r>
            <w:del w:id="13728" w:author="Arjan" w:date="2013-07-02T14:14:00Z">
              <w:r w:rsidRPr="00DD0F4F" w:rsidDel="00BB768B">
                <w:rPr>
                  <w:rFonts w:ascii="Arial" w:eastAsia="Times New Roman" w:hAnsi="Arial" w:cs="Arial"/>
                  <w:bCs/>
                  <w:color w:val="000000"/>
                  <w:sz w:val="20"/>
                  <w:szCs w:val="20"/>
                  <w:lang w:val="nl-NL"/>
                </w:rPr>
                <w:delText>DOCUMENT</w:delText>
              </w:r>
            </w:del>
            <w:ins w:id="13729" w:author="Arjan" w:date="2013-07-02T14:14:00Z">
              <w:r w:rsidRPr="00DD0F4F">
                <w:rPr>
                  <w:rFonts w:ascii="Arial" w:eastAsia="Times New Roman" w:hAnsi="Arial" w:cs="Arial"/>
                  <w:bCs/>
                  <w:color w:val="000000"/>
                  <w:sz w:val="20"/>
                  <w:szCs w:val="20"/>
                  <w:lang w:val="nl-NL"/>
                </w:rPr>
                <w:t>INFORMATIEOBJECT</w:t>
              </w:r>
            </w:ins>
            <w:r w:rsidRPr="00DD0F4F">
              <w:rPr>
                <w:rFonts w:ascii="Arial" w:eastAsia="Times New Roman" w:hAnsi="Arial" w:cs="Arial"/>
                <w:bCs/>
                <w:color w:val="000000"/>
                <w:sz w:val="20"/>
                <w:szCs w:val="20"/>
                <w:lang w:val="nl-NL"/>
              </w:rPr>
              <w:t xml:space="preserve"> relevant is (geweest) met het oog op het bereiken van die STATUS en/of de communicatie daarover.</w:t>
            </w:r>
          </w:p>
        </w:tc>
      </w:tr>
      <w:tr w:rsidR="00BB768B" w:rsidRPr="005C14BE" w14:paraId="421D385E" w14:textId="77777777" w:rsidTr="002517B3">
        <w:tc>
          <w:tcPr>
            <w:tcW w:w="3690" w:type="dxa"/>
            <w:tcBorders>
              <w:top w:val="nil"/>
              <w:left w:val="nil"/>
              <w:bottom w:val="nil"/>
              <w:right w:val="nil"/>
            </w:tcBorders>
          </w:tcPr>
          <w:p w14:paraId="41BC9929" w14:textId="77777777" w:rsidR="00BB768B" w:rsidRPr="00DD0F4F" w:rsidRDefault="00BB768B"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7B4C887E" w14:textId="77777777" w:rsidR="00BB768B" w:rsidRPr="00DD0F4F" w:rsidRDefault="00BB768B"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2C8B5DFC" w14:textId="77777777" w:rsidTr="002517B3">
        <w:tc>
          <w:tcPr>
            <w:tcW w:w="3690" w:type="dxa"/>
            <w:tcBorders>
              <w:top w:val="nil"/>
              <w:left w:val="nil"/>
              <w:bottom w:val="nil"/>
              <w:right w:val="nil"/>
            </w:tcBorders>
          </w:tcPr>
          <w:p w14:paraId="76084BE1"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14:paraId="3753FFDC"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w:t>
            </w:r>
          </w:p>
        </w:tc>
      </w:tr>
      <w:tr w:rsidR="002517B3" w:rsidRPr="002517B3" w14:paraId="1E389DD8" w14:textId="77777777" w:rsidTr="002517B3">
        <w:tc>
          <w:tcPr>
            <w:tcW w:w="3690" w:type="dxa"/>
            <w:tcBorders>
              <w:top w:val="nil"/>
              <w:left w:val="nil"/>
              <w:bottom w:val="nil"/>
              <w:right w:val="nil"/>
            </w:tcBorders>
          </w:tcPr>
          <w:p w14:paraId="79A155D3"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3D667238"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3C47009D" w14:textId="77777777" w:rsidTr="002517B3">
        <w:tc>
          <w:tcPr>
            <w:tcW w:w="3690" w:type="dxa"/>
            <w:tcBorders>
              <w:top w:val="nil"/>
              <w:left w:val="nil"/>
              <w:bottom w:val="nil"/>
              <w:right w:val="nil"/>
            </w:tcBorders>
          </w:tcPr>
          <w:p w14:paraId="7D0C3697"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14:paraId="589737D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22-05-09</w:t>
            </w:r>
          </w:p>
        </w:tc>
      </w:tr>
      <w:tr w:rsidR="002517B3" w:rsidRPr="002517B3" w14:paraId="26895FBA" w14:textId="77777777" w:rsidTr="002517B3">
        <w:tc>
          <w:tcPr>
            <w:tcW w:w="3690" w:type="dxa"/>
            <w:tcBorders>
              <w:top w:val="nil"/>
              <w:left w:val="nil"/>
              <w:bottom w:val="nil"/>
              <w:right w:val="nil"/>
            </w:tcBorders>
          </w:tcPr>
          <w:p w14:paraId="0AEF4D06"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96A8552"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5C14BE" w14:paraId="0E81E253" w14:textId="77777777" w:rsidTr="002517B3">
        <w:tc>
          <w:tcPr>
            <w:tcW w:w="3690" w:type="dxa"/>
            <w:tcBorders>
              <w:top w:val="nil"/>
              <w:left w:val="nil"/>
              <w:bottom w:val="nil"/>
              <w:right w:val="nil"/>
            </w:tcBorders>
          </w:tcPr>
          <w:p w14:paraId="7F2A1A3D"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14:paraId="0D3D94CB" w14:textId="77777777" w:rsidR="002517B3" w:rsidRPr="00DD0F4F" w:rsidRDefault="002517B3" w:rsidP="005D1B2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Op zich zou uit de </w:t>
            </w:r>
            <w:ins w:id="13730" w:author="Arjan" w:date="2012-11-16T12:52:00Z">
              <w:r w:rsidR="005D1B2A" w:rsidRPr="00DD0F4F">
                <w:rPr>
                  <w:rFonts w:ascii="Arial" w:eastAsia="Times New Roman" w:hAnsi="Arial" w:cs="Arial"/>
                  <w:color w:val="610E6A"/>
                  <w:sz w:val="20"/>
                  <w:szCs w:val="20"/>
                  <w:lang w:val="nl-NL"/>
                </w:rPr>
                <w:t>informatie</w:t>
              </w:r>
              <w:r w:rsidRPr="00DD0F4F">
                <w:rPr>
                  <w:rFonts w:ascii="Arial" w:eastAsia="Times New Roman" w:hAnsi="Arial" w:cs="Arial"/>
                  <w:color w:val="610E6A"/>
                  <w:sz w:val="20"/>
                  <w:szCs w:val="20"/>
                  <w:lang w:val="nl-NL"/>
                </w:rPr>
                <w:t>object</w:t>
              </w:r>
            </w:ins>
            <w:del w:id="13731" w:author="Arjan" w:date="2012-11-16T12:52:00Z">
              <w:r w:rsidRPr="00DD0F4F" w:rsidDel="002517B3">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datum (van de </w:t>
            </w:r>
            <w:ins w:id="13732" w:author="Arjan" w:date="2012-11-16T12:52:00Z">
              <w:r w:rsidR="005D1B2A" w:rsidRPr="00DD0F4F">
                <w:rPr>
                  <w:rFonts w:ascii="Arial" w:eastAsia="Times New Roman" w:hAnsi="Arial" w:cs="Arial"/>
                  <w:color w:val="610E6A"/>
                  <w:sz w:val="20"/>
                  <w:szCs w:val="20"/>
                  <w:lang w:val="nl-NL"/>
                </w:rPr>
                <w:t>informatie</w:t>
              </w:r>
              <w:r w:rsidRPr="00DD0F4F">
                <w:rPr>
                  <w:rFonts w:ascii="Arial" w:eastAsia="Times New Roman" w:hAnsi="Arial" w:cs="Arial"/>
                  <w:color w:val="610E6A"/>
                  <w:sz w:val="20"/>
                  <w:szCs w:val="20"/>
                  <w:lang w:val="nl-NL"/>
                </w:rPr>
                <w:t>object</w:t>
              </w:r>
            </w:ins>
            <w:del w:id="13733" w:author="Arjan" w:date="2012-11-16T12:52:00Z">
              <w:r w:rsidRPr="00DD0F4F" w:rsidDel="002517B3">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en bij de zaak) en de statusdatum afgeleid kunnen worden welke zaak</w:t>
            </w:r>
            <w:ins w:id="13734" w:author="Arjan" w:date="2012-11-16T12:52:00Z">
              <w:r w:rsidRPr="00DD0F4F">
                <w:rPr>
                  <w:rFonts w:ascii="Arial" w:eastAsia="Times New Roman" w:hAnsi="Arial" w:cs="Arial"/>
                  <w:color w:val="610E6A"/>
                  <w:sz w:val="20"/>
                  <w:szCs w:val="20"/>
                  <w:lang w:val="nl-NL"/>
                </w:rPr>
                <w:t>informatieobject</w:t>
              </w:r>
            </w:ins>
            <w:del w:id="13735" w:author="Arjan" w:date="2012-11-16T12:52:00Z">
              <w:r w:rsidRPr="00DD0F4F" w:rsidDel="002517B3">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en een rol gespeeld hebben ten aanzien van een status. Evenwel, njet in alle gevallen gaat dit op. Zo kunnen er </w:t>
            </w:r>
            <w:ins w:id="13736" w:author="Arjan" w:date="2012-11-16T12:53:00Z">
              <w:r w:rsidR="005D1B2A" w:rsidRPr="00DD0F4F">
                <w:rPr>
                  <w:rFonts w:ascii="Arial" w:eastAsia="Times New Roman" w:hAnsi="Arial" w:cs="Arial"/>
                  <w:color w:val="610E6A"/>
                  <w:sz w:val="20"/>
                  <w:szCs w:val="20"/>
                  <w:lang w:val="nl-NL"/>
                </w:rPr>
                <w:t>informatie</w:t>
              </w:r>
              <w:r w:rsidRPr="00DD0F4F">
                <w:rPr>
                  <w:rFonts w:ascii="Arial" w:eastAsia="Times New Roman" w:hAnsi="Arial" w:cs="Arial"/>
                  <w:color w:val="610E6A"/>
                  <w:sz w:val="20"/>
                  <w:szCs w:val="20"/>
                  <w:lang w:val="nl-NL"/>
                </w:rPr>
                <w:t>object</w:t>
              </w:r>
            </w:ins>
            <w:del w:id="13737" w:author="Arjan" w:date="2012-11-16T12:53:00Z">
              <w:r w:rsidRPr="00DD0F4F" w:rsidDel="002517B3">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en zijn die weliswaar voor de statusdatum gecreeerd zijn maar geen rol hebben gespeeld bij het bereiken van die status. En over het bereikt hebben van de status kan gecommuniceerd zijn waarbij de desbetreffende </w:t>
            </w:r>
            <w:ins w:id="13738" w:author="Arjan" w:date="2012-11-16T12:53:00Z">
              <w:r w:rsidR="005D1B2A" w:rsidRPr="00DD0F4F">
                <w:rPr>
                  <w:rFonts w:ascii="Arial" w:eastAsia="Times New Roman" w:hAnsi="Arial" w:cs="Arial"/>
                  <w:color w:val="610E6A"/>
                  <w:sz w:val="20"/>
                  <w:szCs w:val="20"/>
                  <w:lang w:val="nl-NL"/>
                </w:rPr>
                <w:t>informatie</w:t>
              </w:r>
              <w:r w:rsidRPr="00DD0F4F">
                <w:rPr>
                  <w:rFonts w:ascii="Arial" w:eastAsia="Times New Roman" w:hAnsi="Arial" w:cs="Arial"/>
                  <w:color w:val="610E6A"/>
                  <w:sz w:val="20"/>
                  <w:szCs w:val="20"/>
                  <w:lang w:val="nl-NL"/>
                </w:rPr>
                <w:t>object</w:t>
              </w:r>
            </w:ins>
            <w:del w:id="13739" w:author="Arjan" w:date="2012-11-16T12:53:00Z">
              <w:r w:rsidRPr="00DD0F4F" w:rsidDel="002517B3">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 xml:space="preserve">en een creatiedatum hebben na de statusdatum. Deze relatiesoort biedt zaakbehandelende organisaties de mogelijkheid </w:t>
            </w:r>
            <w:r w:rsidRPr="00DD0F4F">
              <w:rPr>
                <w:rFonts w:ascii="Arial" w:eastAsia="Times New Roman" w:hAnsi="Arial" w:cs="Arial"/>
                <w:color w:val="000000"/>
                <w:sz w:val="20"/>
                <w:szCs w:val="20"/>
                <w:lang w:val="nl-NL"/>
              </w:rPr>
              <w:lastRenderedPageBreak/>
              <w:t>desgewenst dergelijke zaak</w:t>
            </w:r>
            <w:ins w:id="13740" w:author="Arjan" w:date="2012-11-16T12:53:00Z">
              <w:r w:rsidR="005D1B2A" w:rsidRPr="00DD0F4F">
                <w:rPr>
                  <w:rFonts w:ascii="Arial" w:eastAsia="Times New Roman" w:hAnsi="Arial" w:cs="Arial"/>
                  <w:color w:val="610E6A"/>
                  <w:sz w:val="20"/>
                  <w:szCs w:val="20"/>
                  <w:lang w:val="nl-NL"/>
                </w:rPr>
                <w:t>informatie</w:t>
              </w:r>
              <w:r w:rsidRPr="00DD0F4F">
                <w:rPr>
                  <w:rFonts w:ascii="Arial" w:eastAsia="Times New Roman" w:hAnsi="Arial" w:cs="Arial"/>
                  <w:color w:val="610E6A"/>
                  <w:sz w:val="20"/>
                  <w:szCs w:val="20"/>
                  <w:lang w:val="nl-NL"/>
                </w:rPr>
                <w:t>object</w:t>
              </w:r>
            </w:ins>
            <w:del w:id="13741" w:author="Arjan" w:date="2012-11-16T12:53:00Z">
              <w:r w:rsidRPr="00DD0F4F" w:rsidDel="002517B3">
                <w:rPr>
                  <w:rFonts w:ascii="Arial" w:eastAsia="Times New Roman" w:hAnsi="Arial" w:cs="Arial"/>
                  <w:color w:val="000000"/>
                  <w:sz w:val="20"/>
                  <w:szCs w:val="20"/>
                  <w:lang w:val="nl-NL"/>
                </w:rPr>
                <w:delText>document</w:delText>
              </w:r>
            </w:del>
            <w:r w:rsidRPr="00DD0F4F">
              <w:rPr>
                <w:rFonts w:ascii="Arial" w:eastAsia="Times New Roman" w:hAnsi="Arial" w:cs="Arial"/>
                <w:color w:val="000000"/>
                <w:sz w:val="20"/>
                <w:szCs w:val="20"/>
                <w:lang w:val="nl-NL"/>
              </w:rPr>
              <w:t>en te relateren aan een bereikte status.</w:t>
            </w:r>
          </w:p>
        </w:tc>
      </w:tr>
      <w:tr w:rsidR="002517B3" w:rsidRPr="005C14BE" w14:paraId="64A27147" w14:textId="77777777" w:rsidTr="002517B3">
        <w:tc>
          <w:tcPr>
            <w:tcW w:w="3690" w:type="dxa"/>
            <w:tcBorders>
              <w:top w:val="nil"/>
              <w:left w:val="nil"/>
              <w:bottom w:val="nil"/>
              <w:right w:val="nil"/>
            </w:tcBorders>
          </w:tcPr>
          <w:p w14:paraId="27D454EF"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14:paraId="17CB12F1" w14:textId="77777777"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14:paraId="52C486F5" w14:textId="77777777" w:rsidTr="002517B3">
        <w:tc>
          <w:tcPr>
            <w:tcW w:w="3690" w:type="dxa"/>
            <w:tcBorders>
              <w:top w:val="nil"/>
              <w:left w:val="nil"/>
              <w:bottom w:val="nil"/>
              <w:right w:val="nil"/>
            </w:tcBorders>
          </w:tcPr>
          <w:p w14:paraId="46E0A6CE"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14:paraId="336C09E6"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135989CE" w14:textId="77777777" w:rsidTr="002517B3">
        <w:tc>
          <w:tcPr>
            <w:tcW w:w="3690" w:type="dxa"/>
            <w:tcBorders>
              <w:top w:val="nil"/>
              <w:left w:val="nil"/>
              <w:bottom w:val="nil"/>
              <w:right w:val="nil"/>
            </w:tcBorders>
          </w:tcPr>
          <w:p w14:paraId="587A4D01"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6E8FDB2"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0EFE284B" w14:textId="77777777" w:rsidTr="002517B3">
        <w:tc>
          <w:tcPr>
            <w:tcW w:w="3690" w:type="dxa"/>
            <w:tcBorders>
              <w:top w:val="nil"/>
              <w:left w:val="nil"/>
              <w:bottom w:val="nil"/>
              <w:right w:val="nil"/>
            </w:tcBorders>
          </w:tcPr>
          <w:p w14:paraId="6D086C24"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14:paraId="772985C7"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23E69BF3" w14:textId="77777777" w:rsidTr="002517B3">
        <w:tc>
          <w:tcPr>
            <w:tcW w:w="3690" w:type="dxa"/>
            <w:tcBorders>
              <w:top w:val="nil"/>
              <w:left w:val="nil"/>
              <w:bottom w:val="nil"/>
              <w:right w:val="nil"/>
            </w:tcBorders>
          </w:tcPr>
          <w:p w14:paraId="475C889B"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43F18776"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520CFC70" w14:textId="77777777" w:rsidTr="002517B3">
        <w:tc>
          <w:tcPr>
            <w:tcW w:w="3690" w:type="dxa"/>
            <w:tcBorders>
              <w:top w:val="nil"/>
              <w:left w:val="nil"/>
              <w:bottom w:val="nil"/>
              <w:right w:val="nil"/>
            </w:tcBorders>
          </w:tcPr>
          <w:p w14:paraId="60F98A33"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gebeurtenis</w:t>
            </w:r>
          </w:p>
        </w:tc>
        <w:tc>
          <w:tcPr>
            <w:tcW w:w="5670" w:type="dxa"/>
            <w:tcBorders>
              <w:top w:val="nil"/>
              <w:left w:val="nil"/>
              <w:bottom w:val="nil"/>
              <w:right w:val="nil"/>
            </w:tcBorders>
          </w:tcPr>
          <w:p w14:paraId="6037A6F5"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614E15E9" w14:textId="77777777" w:rsidTr="002517B3">
        <w:tc>
          <w:tcPr>
            <w:tcW w:w="3690" w:type="dxa"/>
            <w:tcBorders>
              <w:top w:val="nil"/>
              <w:left w:val="nil"/>
              <w:bottom w:val="nil"/>
              <w:right w:val="nil"/>
            </w:tcBorders>
          </w:tcPr>
          <w:p w14:paraId="573D430E"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64425F47"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7360C859" w14:textId="77777777" w:rsidTr="002517B3">
        <w:tc>
          <w:tcPr>
            <w:tcW w:w="3690" w:type="dxa"/>
            <w:tcBorders>
              <w:top w:val="nil"/>
              <w:left w:val="nil"/>
              <w:bottom w:val="nil"/>
              <w:right w:val="nil"/>
            </w:tcBorders>
          </w:tcPr>
          <w:p w14:paraId="0BAB73CC"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14:paraId="4B861F04"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14:paraId="0426C3CE" w14:textId="77777777" w:rsidTr="002517B3">
        <w:tc>
          <w:tcPr>
            <w:tcW w:w="3690" w:type="dxa"/>
            <w:tcBorders>
              <w:top w:val="nil"/>
              <w:left w:val="nil"/>
              <w:bottom w:val="nil"/>
              <w:right w:val="nil"/>
            </w:tcBorders>
          </w:tcPr>
          <w:p w14:paraId="62F2EDC0"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C97BC7D"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62828229" w14:textId="77777777" w:rsidTr="002517B3">
        <w:tc>
          <w:tcPr>
            <w:tcW w:w="3690" w:type="dxa"/>
            <w:tcBorders>
              <w:top w:val="nil"/>
              <w:left w:val="nil"/>
              <w:bottom w:val="nil"/>
              <w:right w:val="nil"/>
            </w:tcBorders>
          </w:tcPr>
          <w:p w14:paraId="5E3278BF"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14:paraId="514F1918"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3E080ACB" w14:textId="77777777" w:rsidTr="002517B3">
        <w:tc>
          <w:tcPr>
            <w:tcW w:w="3690" w:type="dxa"/>
            <w:tcBorders>
              <w:top w:val="nil"/>
              <w:left w:val="nil"/>
              <w:bottom w:val="nil"/>
              <w:right w:val="nil"/>
            </w:tcBorders>
          </w:tcPr>
          <w:p w14:paraId="43C853EF"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7748C705"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1C2B6A18" w14:textId="77777777" w:rsidTr="002517B3">
        <w:tc>
          <w:tcPr>
            <w:tcW w:w="3690" w:type="dxa"/>
            <w:tcBorders>
              <w:top w:val="nil"/>
              <w:left w:val="nil"/>
              <w:bottom w:val="nil"/>
              <w:right w:val="nil"/>
            </w:tcBorders>
          </w:tcPr>
          <w:p w14:paraId="5592F0E0"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14:paraId="012FA722"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14:paraId="09A42776" w14:textId="77777777" w:rsidTr="002517B3">
        <w:tc>
          <w:tcPr>
            <w:tcW w:w="3690" w:type="dxa"/>
            <w:tcBorders>
              <w:top w:val="nil"/>
              <w:left w:val="nil"/>
              <w:bottom w:val="nil"/>
              <w:right w:val="nil"/>
            </w:tcBorders>
          </w:tcPr>
          <w:p w14:paraId="4891CAAD"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14:paraId="1C19176B"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14:paraId="681193EE" w14:textId="77777777" w:rsidTr="002517B3">
        <w:tc>
          <w:tcPr>
            <w:tcW w:w="3690" w:type="dxa"/>
            <w:tcBorders>
              <w:top w:val="nil"/>
              <w:left w:val="nil"/>
              <w:bottom w:val="nil"/>
              <w:right w:val="nil"/>
            </w:tcBorders>
          </w:tcPr>
          <w:p w14:paraId="798A8732"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14:paraId="5271853F" w14:textId="77777777"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Gemeentelijk basisgegeven</w:t>
            </w:r>
          </w:p>
        </w:tc>
      </w:tr>
      <w:tr w:rsidR="002517B3" w:rsidRPr="002517B3" w14:paraId="5B7C0125" w14:textId="77777777" w:rsidTr="00AB019F">
        <w:tc>
          <w:tcPr>
            <w:tcW w:w="3690" w:type="dxa"/>
            <w:tcBorders>
              <w:top w:val="nil"/>
              <w:left w:val="nil"/>
              <w:right w:val="nil"/>
            </w:tcBorders>
          </w:tcPr>
          <w:p w14:paraId="05650DB2"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14:paraId="10CB1F4A"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5C14BE" w14:paraId="43464D59" w14:textId="77777777" w:rsidTr="00AB019F">
        <w:tc>
          <w:tcPr>
            <w:tcW w:w="3690" w:type="dxa"/>
            <w:tcBorders>
              <w:top w:val="nil"/>
              <w:left w:val="nil"/>
              <w:bottom w:val="single" w:sz="4" w:space="0" w:color="auto"/>
              <w:right w:val="nil"/>
            </w:tcBorders>
          </w:tcPr>
          <w:p w14:paraId="3F44C92D" w14:textId="77777777"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Regels relatiesoort</w:t>
            </w:r>
          </w:p>
        </w:tc>
        <w:tc>
          <w:tcPr>
            <w:tcW w:w="5670" w:type="dxa"/>
            <w:tcBorders>
              <w:top w:val="nil"/>
              <w:left w:val="nil"/>
              <w:bottom w:val="single" w:sz="4" w:space="0" w:color="auto"/>
              <w:right w:val="nil"/>
            </w:tcBorders>
          </w:tcPr>
          <w:p w14:paraId="4CE689EE" w14:textId="77777777" w:rsidR="002517B3" w:rsidRPr="00DD0F4F" w:rsidRDefault="002517B3" w:rsidP="00B7296C">
            <w:pPr>
              <w:autoSpaceDE w:val="0"/>
              <w:autoSpaceDN w:val="0"/>
              <w:adjustRightInd w:val="0"/>
              <w:spacing w:after="0" w:line="240" w:lineRule="auto"/>
              <w:rPr>
                <w:rFonts w:ascii="Arial" w:eastAsia="Times New Roman" w:hAnsi="Arial" w:cs="Arial"/>
                <w:bCs/>
                <w:color w:val="000000"/>
                <w:sz w:val="20"/>
                <w:szCs w:val="20"/>
                <w:lang w:val="nl-NL"/>
              </w:rPr>
            </w:pPr>
            <w:r w:rsidRPr="00DD0F4F">
              <w:rPr>
                <w:rFonts w:ascii="Arial" w:eastAsia="Times New Roman" w:hAnsi="Arial" w:cs="Arial"/>
                <w:bCs/>
                <w:color w:val="000000"/>
                <w:sz w:val="20"/>
                <w:szCs w:val="20"/>
                <w:lang w:val="nl-NL"/>
              </w:rPr>
              <w:t>Alleen die status kan gerelateerd zijn die gerelateerd is aan de desbetreffende zaak.</w:t>
            </w:r>
          </w:p>
        </w:tc>
      </w:tr>
    </w:tbl>
    <w:p w14:paraId="7B1219A8" w14:textId="77777777" w:rsidR="002517B3" w:rsidRPr="00DD0F4F" w:rsidRDefault="002517B3" w:rsidP="00A02BEA">
      <w:pPr>
        <w:rPr>
          <w:lang w:val="nl-NL"/>
        </w:rPr>
      </w:pPr>
    </w:p>
    <w:p w14:paraId="006F496E" w14:textId="77777777" w:rsidR="00E555FF" w:rsidRDefault="00F1179F" w:rsidP="006038B0">
      <w:pPr>
        <w:pStyle w:val="Kop1"/>
        <w:pageBreakBefore/>
        <w:ind w:left="431" w:hanging="431"/>
      </w:pPr>
      <w:bookmarkStart w:id="13742" w:name="_Toc493812462"/>
      <w:r>
        <w:lastRenderedPageBreak/>
        <w:t xml:space="preserve">Niet gehonoreerde </w:t>
      </w:r>
      <w:r w:rsidR="00785ED1">
        <w:t>verzoek</w:t>
      </w:r>
      <w:r>
        <w:t>en</w:t>
      </w:r>
      <w:bookmarkEnd w:id="13742"/>
    </w:p>
    <w:p w14:paraId="4860BD21" w14:textId="77777777" w:rsidR="00F1179F" w:rsidRPr="00DD0F4F" w:rsidRDefault="00F1179F" w:rsidP="00F1179F">
      <w:pPr>
        <w:rPr>
          <w:lang w:val="nl-NL"/>
        </w:rPr>
      </w:pPr>
      <w:r w:rsidRPr="00DD0F4F">
        <w:rPr>
          <w:lang w:val="nl-NL"/>
        </w:rPr>
        <w:t>In dit hoofdstuk vermelden we de v</w:t>
      </w:r>
      <w:r w:rsidR="00785ED1" w:rsidRPr="00DD0F4F">
        <w:rPr>
          <w:lang w:val="nl-NL"/>
        </w:rPr>
        <w:t>erzoek</w:t>
      </w:r>
      <w:r w:rsidRPr="00DD0F4F">
        <w:rPr>
          <w:lang w:val="nl-NL"/>
        </w:rPr>
        <w:t xml:space="preserve">en </w:t>
      </w:r>
      <w:r w:rsidR="00785ED1" w:rsidRPr="00DD0F4F">
        <w:rPr>
          <w:lang w:val="nl-NL"/>
        </w:rPr>
        <w:t>tot</w:t>
      </w:r>
      <w:r w:rsidRPr="00DD0F4F">
        <w:rPr>
          <w:lang w:val="nl-NL"/>
        </w:rPr>
        <w:t xml:space="preserve"> aanpassing van het RGBZ die bediscussieerd zijn maar niet hebben geleid tot wijziging van het RGBZ.</w:t>
      </w:r>
    </w:p>
    <w:p w14:paraId="42446F5C" w14:textId="77777777" w:rsidR="00372AFB" w:rsidRPr="00DD0F4F" w:rsidRDefault="00372AFB" w:rsidP="00F1179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Omzetting van</w:t>
      </w:r>
      <w:r w:rsidR="00C34301" w:rsidRPr="00DD0F4F">
        <w:rPr>
          <w:rFonts w:asciiTheme="majorHAnsi" w:hAnsiTheme="majorHAnsi"/>
          <w:b/>
          <w:color w:val="E36C0A" w:themeColor="accent6" w:themeShade="BF"/>
          <w:lang w:val="nl-NL"/>
        </w:rPr>
        <w:t xml:space="preserve"> gegevensobject naar informatie</w:t>
      </w:r>
      <w:r w:rsidRPr="00DD0F4F">
        <w:rPr>
          <w:rFonts w:asciiTheme="majorHAnsi" w:hAnsiTheme="majorHAnsi"/>
          <w:b/>
          <w:color w:val="E36C0A" w:themeColor="accent6" w:themeShade="BF"/>
          <w:lang w:val="nl-NL"/>
        </w:rPr>
        <w:t>object</w:t>
      </w:r>
    </w:p>
    <w:p w14:paraId="5670EF97" w14:textId="77777777" w:rsidR="00372AFB" w:rsidRPr="00DD0F4F" w:rsidRDefault="00575941" w:rsidP="00F1179F">
      <w:pPr>
        <w:rPr>
          <w:lang w:val="nl-NL"/>
        </w:rPr>
      </w:pPr>
      <w:r w:rsidRPr="00DD0F4F">
        <w:rPr>
          <w:lang w:val="nl-NL"/>
        </w:rPr>
        <w:t xml:space="preserve">Een onderdeel van het archiveringsproces is het transformeren van gegevensobjecten naar </w:t>
      </w:r>
      <w:r w:rsidR="00D73EFE" w:rsidRPr="00DD0F4F">
        <w:rPr>
          <w:lang w:val="nl-NL"/>
        </w:rPr>
        <w:t>informatieobject</w:t>
      </w:r>
      <w:r w:rsidRPr="00DD0F4F">
        <w:rPr>
          <w:lang w:val="nl-NL"/>
        </w:rPr>
        <w:t>en teneinde die om te kunnen zetten naar duurzaam te bewaren informatie-elementen (zie de Baseline Informatiehuishouding voor een uitleg van deze terminologie). Bijvoorbeeld dat bij afsluiting van een zaak ter archivering van die zaak alle zaakgegevens, zoals betrokkenen, zaakobjecten en successievelijke statussen, opgemaakt (t.b.v. leesbaarheid) en vastgelegd worden in een pdf/A-document. Afgevraagd is of die transformatie aanpassing of uitbreiding van het RGBZ noodzakelijk maakt.</w:t>
      </w:r>
    </w:p>
    <w:p w14:paraId="45A46586" w14:textId="77777777" w:rsidR="00575941" w:rsidRPr="00DD0F4F" w:rsidRDefault="00575941" w:rsidP="00F1179F">
      <w:pPr>
        <w:rPr>
          <w:lang w:val="nl-NL"/>
        </w:rPr>
      </w:pPr>
      <w:r w:rsidRPr="00DD0F4F">
        <w:rPr>
          <w:lang w:val="nl-NL"/>
        </w:rPr>
        <w:t xml:space="preserve">Geoordeeld is dat bedoelde transformatie niet relevant is voor het RGBZ. Het gemaakte informatieobject wordt gerelateerd aan de betreffende zaak. In de </w:t>
      </w:r>
      <w:r w:rsidR="000A21C0" w:rsidRPr="00DD0F4F">
        <w:rPr>
          <w:lang w:val="nl-NL"/>
        </w:rPr>
        <w:t>Omschrijving</w:t>
      </w:r>
      <w:r w:rsidRPr="00DD0F4F">
        <w:rPr>
          <w:lang w:val="nl-NL"/>
        </w:rPr>
        <w:t xml:space="preserve"> en Titel van het </w:t>
      </w:r>
      <w:r w:rsidR="00D73EFE" w:rsidRPr="00DD0F4F">
        <w:rPr>
          <w:lang w:val="nl-NL"/>
        </w:rPr>
        <w:t>informatieobject</w:t>
      </w:r>
      <w:r w:rsidRPr="00DD0F4F">
        <w:rPr>
          <w:lang w:val="nl-NL"/>
        </w:rPr>
        <w:t xml:space="preserve"> kan voldoende aang</w:t>
      </w:r>
      <w:r w:rsidR="000A21C0" w:rsidRPr="00DD0F4F">
        <w:rPr>
          <w:lang w:val="nl-NL"/>
        </w:rPr>
        <w:t>e</w:t>
      </w:r>
      <w:r w:rsidRPr="00DD0F4F">
        <w:rPr>
          <w:lang w:val="nl-NL"/>
        </w:rPr>
        <w:t>duid worden dat het om een getransformeerd gegevensobject gaat</w:t>
      </w:r>
      <w:r w:rsidR="000A21C0" w:rsidRPr="00DD0F4F">
        <w:rPr>
          <w:lang w:val="nl-NL"/>
        </w:rPr>
        <w:t xml:space="preserve"> (bijvoorbeeld 'Verslag zaakkenmerken (d.m.v. transformatie)' of 'Getransformeerd gegevensobject' respectievelijk 'Kenmerken behandeling zaak 123456789 betreffende het ....’).</w:t>
      </w:r>
    </w:p>
    <w:p w14:paraId="4ED78E36" w14:textId="77777777" w:rsidR="00F1179F" w:rsidRPr="00DD0F4F" w:rsidRDefault="00F1179F" w:rsidP="00F1179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Meer typen OBJECT (via de ZAAKOBJECT-relatie)</w:t>
      </w:r>
    </w:p>
    <w:p w14:paraId="3E7780DD" w14:textId="77777777" w:rsidR="00A651AF" w:rsidRPr="00DD0F4F" w:rsidRDefault="00A651AF" w:rsidP="00A651AF">
      <w:pPr>
        <w:rPr>
          <w:lang w:val="nl-NL"/>
        </w:rPr>
      </w:pPr>
      <w:r w:rsidRPr="00DD0F4F">
        <w:rPr>
          <w:lang w:val="nl-NL"/>
        </w:rPr>
        <w:t xml:space="preserve">Als subtypen van OBJECT (de objecten waarop de zaak betrekking heeft) zijn nu gespecificeerd alle objecttypen uit het RSGB en RGBZ. Dus bijvoorbeeld NATUURLIJK PERSOON (bij de zaak betreffende bijvoorbeeld het aangaan van een huwelijk), PAND (bij de zaak betreffende bijvoorbeeld het behandelen van een aanvraag voor een omgevingsvergunning) en BESLUIT (bij een zaak betreffende bijvoorbeeld het behandelen van een bezwaar tegen een eerder genomen besluit).  Vanuit de praktijk kwam de vraag of er meer subtypen expliciet onderscheiden kunnen worden. Bijvoorbeeld het HANDHAVINGSOBJECT (milieu-inrichting e.d.). De vraag in het algemeen is hoe het RGBZ dienstbaar is aan verticale sectormodellen, zodanig dat zaken ook aan andere dan basisregistratieobjecten gerelateerd kunnen worden. </w:t>
      </w:r>
    </w:p>
    <w:p w14:paraId="0997708F" w14:textId="77777777" w:rsidR="00A651AF" w:rsidRPr="00DD0F4F" w:rsidRDefault="00A651AF" w:rsidP="00A651AF">
      <w:pPr>
        <w:rPr>
          <w:lang w:val="nl-NL"/>
        </w:rPr>
      </w:pPr>
      <w:r w:rsidRPr="00DD0F4F">
        <w:rPr>
          <w:lang w:val="nl-NL"/>
        </w:rPr>
        <w:t xml:space="preserve">Andere dan de nu onderkende soorten zaakobjecten zijn nu gemodelleerd met het groepattribuut 'Ander zaakobject' bij ZAAK.  De zaak heeft dan betrekking op een ruimtelijk object dat in enige registratie beheerd wordt maar geen basisregistratieobject is (het Handhavingsobject waar een inspectie wordt uitgevoerd als Toezichtzaak; een bezwaar tegen een bestemmingsplan). Het alternatief zou zijn dit object te modelleren als subtype van OBJECT dat via de ZAAKOBJECT-relatie gerelateerd is aan ZAAK. Er zijn een aantal  redenen dat er voor gekozen is om dit met Ander_zaakobject te (blijven) modelleren. </w:t>
      </w:r>
      <w:r w:rsidRPr="00DD0F4F">
        <w:rPr>
          <w:lang w:val="nl-NL"/>
        </w:rPr>
        <w:br/>
        <w:t xml:space="preserve">De eerste reden is dat het alternatief veronderstelt dat er een goed beheerde registratie is van dat andere zaakobject. Stabiliteit van dat object is vereist. Daaraan worden immers diverse zaken gekoppeld. Dan moet wel gegarandeerd zijn dat het object bestaat en dat het telkens om hetzelfde object gaat. </w:t>
      </w:r>
      <w:r w:rsidRPr="00DD0F4F">
        <w:rPr>
          <w:lang w:val="nl-NL"/>
        </w:rPr>
        <w:br/>
        <w:t xml:space="preserve">De tweede reden is dat het alternatief veronderstelt dat het andere zaakobject binnen de zaakinformatievoorziening bestaat en gekoppeld kan worden. Vergelijk dit met een basisregistratieobject. Dat is of binnen de zaakinformatievoorziening aanwezig dan wel kan dit m.b.v. </w:t>
      </w:r>
      <w:r w:rsidRPr="00DD0F4F">
        <w:rPr>
          <w:lang w:val="nl-NL"/>
        </w:rPr>
        <w:lastRenderedPageBreak/>
        <w:t xml:space="preserve">een service gekoppeld worden. Zo’n service moet er dan zijn d.w.z. er moet een sectormodel zijn waarin die service voorkomt (i.c. StUF-BG). </w:t>
      </w:r>
      <w:r w:rsidRPr="00DD0F4F">
        <w:rPr>
          <w:lang w:val="nl-NL"/>
        </w:rPr>
        <w:br/>
        <w:t>De derde reden is dat het alternatief vereist dat het andere zaakobject onderhouden moet kunnen worden. Gegevens kunnen wijzigen, zoals de geometrie, en het object kan vervallen. Dat betekent dat er mutatieservices moeten zijn in één of ander sectormodel.</w:t>
      </w:r>
    </w:p>
    <w:p w14:paraId="11C5E25D" w14:textId="77777777" w:rsidR="00A41767" w:rsidRPr="00DD0F4F" w:rsidRDefault="00A41767" w:rsidP="00A651A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Resultaattypen per zaaktype</w:t>
      </w:r>
    </w:p>
    <w:p w14:paraId="6F89B70A" w14:textId="77777777" w:rsidR="00AC53DD" w:rsidRPr="00DD0F4F" w:rsidRDefault="00AC53DD" w:rsidP="00AC53DD">
      <w:pPr>
        <w:rPr>
          <w:lang w:val="nl-NL"/>
        </w:rPr>
      </w:pPr>
      <w:r w:rsidRPr="00DD0F4F">
        <w:rPr>
          <w:lang w:val="nl-NL"/>
        </w:rPr>
        <w:t>Een onderdeel van de ZTC 2.0 zijn de zogenaamde 'resultaattypen': de mogelijke uitkomsten van een zaak van een bepaald type (bijvoorbeeld Verleend, Toegekend, Afgewezen, Verwerkt, Ten uitvoer gelegd, Gegrond, Ongegrond, Geweigerd, Ingetrokken) met per resultaat (van een zaak van dat zaaktype) gegevens voor het bepalen van de datum waarop het zaakdossier vernietigd kan worden (bewaartermijn, startdatum bewaartermijn e.d.). In het RGBZ is bij ZAAK wel opgenomen het attribuut 'Datum vernietiging dossier' maar niet de resultaattype-gegevens (bij ZAAKTYPE) die telkens voor een individuele zaak leiden tot die vernietigingsdatum.</w:t>
      </w:r>
      <w:r w:rsidRPr="00DD0F4F">
        <w:rPr>
          <w:lang w:val="nl-NL"/>
        </w:rPr>
        <w:br/>
        <w:t>De argumentatie om resultaattypen niet op te nemen was destijds: "In de diverse zakensystemen worden bij de ‘type-objecttypen’ (zaaktype, resultaattype, etc.) diverse attributen opgenomen. We hebben besloten bij deze objecttypen alleen die  attributen te modelleren die van belang zijn om betrokkenen bij een zaak juist en volledig te kunnen informeren. Attributen die benodigd zijn voor het sturen van de behandeling van een zaak modelleren we niet omdat we alleen geïnteresseerd zijn in de uitkomsten van die sturing. Dit heeft er toe geleid dat de objecttypen RESULTAATTYPE ... vervallen zijn."</w:t>
      </w:r>
    </w:p>
    <w:p w14:paraId="113FEFC0" w14:textId="77777777" w:rsidR="00AC53DD" w:rsidRPr="00DD0F4F" w:rsidRDefault="00AC53DD" w:rsidP="00AC53DD">
      <w:pPr>
        <w:rPr>
          <w:lang w:val="nl-NL"/>
        </w:rPr>
      </w:pPr>
      <w:r w:rsidRPr="00DD0F4F">
        <w:rPr>
          <w:lang w:val="nl-NL"/>
        </w:rPr>
        <w:t xml:space="preserve"> De keuze om alleen datgene te modelleren dat van belang is om betrokkenen bij een zaak juist te kunnen informeren (en dus alleen gegevens die we willen uitwisselen) staat wat mij betreft niet ter discussie. Wel wordt  de vraag gesteld of het inderdaad zo is dat resultaattypegevens niet uitgewisseld worden en (dus) alleen maar gebruikt worden door de applicatie ter sturing van de behandelaar.</w:t>
      </w:r>
    </w:p>
    <w:p w14:paraId="5CDD48A1" w14:textId="77777777" w:rsidR="00AC53DD" w:rsidRPr="00DD0F4F" w:rsidRDefault="00AC53DD" w:rsidP="00AC53DD">
      <w:pPr>
        <w:rPr>
          <w:lang w:val="nl-NL"/>
        </w:rPr>
      </w:pPr>
      <w:r w:rsidRPr="00DD0F4F">
        <w:rPr>
          <w:lang w:val="nl-NL"/>
        </w:rPr>
        <w:t>In de hierover gevoerde discussie zijn geen nieuwe inzichten ontstaan dat er een behoefte zou zijn om ook resultaattype-gegevens operationeel uit te wisselen. Aanpassing van het RGBZ op dit punt is niet aan de orde. Resultaattype-gegevens blijven onderdeel van de ZTC (2.0). Uitwisseling van die gegevens om configuratie-instellingen te synchroniseren tussen bijvoorbeeld een zaaksysteem en een DMS is mogelijk m.b.v. ´StUF-ZTC´.</w:t>
      </w:r>
    </w:p>
    <w:p w14:paraId="303824F3" w14:textId="77777777" w:rsidR="005056D5" w:rsidRPr="00DD0F4F" w:rsidRDefault="005056D5" w:rsidP="00A651A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Meer waardenlijsten voor type-aanduidingen</w:t>
      </w:r>
    </w:p>
    <w:p w14:paraId="74EE5DA8" w14:textId="77777777" w:rsidR="005056D5" w:rsidRPr="00DD0F4F" w:rsidRDefault="005056D5" w:rsidP="005056D5">
      <w:pPr>
        <w:spacing w:after="0"/>
        <w:rPr>
          <w:lang w:val="nl-NL"/>
        </w:rPr>
      </w:pPr>
      <w:r w:rsidRPr="00DD0F4F">
        <w:rPr>
          <w:lang w:val="nl-NL"/>
        </w:rPr>
        <w:t>De behoefte is geuit om, vergelijkbaar met de generieke omschrijvingen van zaaktypen en documenttypen, ook voor statustypen, besluittypen en resultaattypen domeinwaarden te definiëren voor de generieke omschrijvingen. Als richtlijnen voor het omgaan met generieke omschrijvingen zijn genoemd:</w:t>
      </w:r>
    </w:p>
    <w:p w14:paraId="778BFEFF" w14:textId="77777777" w:rsidR="003D77B4" w:rsidRDefault="005056D5">
      <w:pPr>
        <w:pStyle w:val="Lijstalinea"/>
        <w:numPr>
          <w:ilvl w:val="0"/>
          <w:numId w:val="4"/>
        </w:numPr>
        <w:spacing w:after="0"/>
        <w:ind w:left="425" w:hanging="357"/>
        <w:rPr>
          <w:lang w:val="nl-NL"/>
        </w:rPr>
      </w:pPr>
      <w:r w:rsidRPr="00DD0F4F">
        <w:rPr>
          <w:lang w:val="nl-NL"/>
        </w:rPr>
        <w:t>Het doel van een generieke omschrijving is om in de uitwisseling van informatie tussen verschillende applicaties of leveranciers een zelfde taal te kunnen spreken.</w:t>
      </w:r>
    </w:p>
    <w:p w14:paraId="50C27E56" w14:textId="77777777" w:rsidR="003D77B4" w:rsidRDefault="005056D5">
      <w:pPr>
        <w:pStyle w:val="Lijstalinea"/>
        <w:numPr>
          <w:ilvl w:val="0"/>
          <w:numId w:val="4"/>
        </w:numPr>
        <w:spacing w:after="0"/>
        <w:ind w:left="425" w:hanging="357"/>
        <w:rPr>
          <w:lang w:val="nl-NL"/>
        </w:rPr>
      </w:pPr>
      <w:r w:rsidRPr="00DD0F4F">
        <w:rPr>
          <w:lang w:val="nl-NL"/>
        </w:rPr>
        <w:t>Een gemeente kan voor iedere generieke omschrijving een gemeente specifieke omschrijving hanteren. Dit wordt ondersteund met het element 'omschrijving' (voorbeeld: statustype omschrijving).</w:t>
      </w:r>
    </w:p>
    <w:p w14:paraId="50759344" w14:textId="77777777" w:rsidR="005056D5" w:rsidRPr="00DD0F4F" w:rsidRDefault="005056D5" w:rsidP="00A651AF">
      <w:pPr>
        <w:rPr>
          <w:lang w:val="nl-NL"/>
        </w:rPr>
      </w:pPr>
      <w:r w:rsidRPr="00DD0F4F">
        <w:rPr>
          <w:lang w:val="nl-NL"/>
        </w:rPr>
        <w:lastRenderedPageBreak/>
        <w:t>In de hierover gevoerde discussie blijkt de behoefte aan waardenlijsten onvoldoende aangetoond te kunnen worden en blijkt het niet doenlijk om (nu) waardenlijsten vast te stellen. Hiervan  zien we dan ook af. Wel is er een behoefte aan overzichten van ‘voorbeeld-waarden’ Dit valt evenwel buiten de scope van het RGBZ. Wellicht dat de zaaktypen die op basis van de ZTC 2.0 gespecificeerd gaan worden, hierin gaan voorzien.</w:t>
      </w:r>
    </w:p>
    <w:p w14:paraId="499F725E" w14:textId="77777777" w:rsidR="00042D72" w:rsidRPr="00DD0F4F" w:rsidRDefault="00042D72" w:rsidP="00A651A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Bewaartermijn zaakdossier en document</w:t>
      </w:r>
    </w:p>
    <w:p w14:paraId="04F351C0" w14:textId="77777777" w:rsidR="00042D72" w:rsidRPr="00DD0F4F" w:rsidRDefault="00042D72" w:rsidP="00042D72">
      <w:pPr>
        <w:rPr>
          <w:lang w:val="nl-NL"/>
        </w:rPr>
      </w:pPr>
      <w:r w:rsidRPr="00DD0F4F">
        <w:rPr>
          <w:lang w:val="nl-NL"/>
        </w:rPr>
        <w:t xml:space="preserve">Eén van de gegevens die bij een Zaak zijn onderkend, is de bewaartermijn van het bijbehorende dossier (de verzameling documenten). Deze bewaartermijn lijkt een afgeleide te zijn van de bewaartermijn van het langst te bewaren document bij die zaak. Het zou dan in eerste instantie een kenmerk zijn van het Document en niet van de Zaak. </w:t>
      </w:r>
    </w:p>
    <w:p w14:paraId="0593DED0" w14:textId="77777777" w:rsidR="00042D72" w:rsidRPr="00DD0F4F" w:rsidRDefault="00042D72" w:rsidP="00232D48">
      <w:pPr>
        <w:rPr>
          <w:lang w:val="nl-NL"/>
        </w:rPr>
      </w:pPr>
      <w:r w:rsidRPr="00DD0F4F">
        <w:rPr>
          <w:lang w:val="nl-NL"/>
        </w:rPr>
        <w:t xml:space="preserve">Geoordeeld is dat het toch een zaakkenmerk blijft. In regelgeving is inderdaad bepaald welk  type document hoe lang bewaard moet blijven. Dat is evenwel niet alleen afhankelijk van het documentype zelf maar ook van de context waarin het document behandeld is. Zo hoeft een aanvraagformulier bij een afgewezen vergunningaanvraag minder lang bewaard te worden dan hetzelfde aanvraagformulier bij een verleende vergunning. Dat leidt dus tot een uitgebreide afleiding van de bewaartermijn. Daarbij speelt het resultaat van de behandeling een belangrijke rol. </w:t>
      </w:r>
      <w:r w:rsidRPr="00DD0F4F">
        <w:rPr>
          <w:lang w:val="nl-NL"/>
        </w:rPr>
        <w:br/>
      </w:r>
      <w:r w:rsidR="00650FA0" w:rsidRPr="00DD0F4F">
        <w:rPr>
          <w:lang w:val="nl-NL"/>
        </w:rPr>
        <w:t>Overigens hebben we wel in de mogelijkheid voorzien dat een individueel document in een zaakdossier een bewaartermijn kan hebben die afwijkt van de bewaartermijn van het zaakdossier als geheel</w:t>
      </w:r>
      <w:r w:rsidR="00232D48" w:rsidRPr="00DD0F4F">
        <w:rPr>
          <w:lang w:val="nl-NL"/>
        </w:rPr>
        <w:t xml:space="preserve"> (zie par. 2.</w:t>
      </w:r>
      <w:r w:rsidR="002D46B6" w:rsidRPr="00DD0F4F">
        <w:rPr>
          <w:lang w:val="nl-NL"/>
        </w:rPr>
        <w:t>5.</w:t>
      </w:r>
      <w:r w:rsidR="00232D48" w:rsidRPr="00DD0F4F">
        <w:rPr>
          <w:lang w:val="nl-NL"/>
        </w:rPr>
        <w:t>4).</w:t>
      </w:r>
      <w:r w:rsidRPr="00DD0F4F">
        <w:rPr>
          <w:lang w:val="nl-NL"/>
        </w:rPr>
        <w:t xml:space="preserve"> </w:t>
      </w:r>
    </w:p>
    <w:p w14:paraId="14D77D8C" w14:textId="77777777" w:rsidR="00A651AF" w:rsidRPr="00DD0F4F" w:rsidRDefault="0020184D" w:rsidP="00A651A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Opnemen zaaktype-specifieke kenmerken</w:t>
      </w:r>
    </w:p>
    <w:p w14:paraId="29F82F3D" w14:textId="77777777" w:rsidR="0020184D" w:rsidRPr="00DD0F4F" w:rsidRDefault="0020184D" w:rsidP="0020184D">
      <w:pPr>
        <w:rPr>
          <w:lang w:val="nl-NL"/>
        </w:rPr>
      </w:pPr>
      <w:r w:rsidRPr="00DD0F4F">
        <w:rPr>
          <w:lang w:val="nl-NL"/>
        </w:rPr>
        <w:t>Vanuit diverse kanten komt de roep om het mogelijk te maken om per zaaktype d.w.z. voor alle zaken van een zaaktype, inhoudelijk specifieke eigenschappen te kunnen uitwisselen en dus op te nemen in het RGBZ. Voorbeelden daarvan zijn het soort boom ('Eik') en de dikte van de boom ('30 cm') bij zaken van het type 'Behandelen aanvraag kapvergunning' en het soort evenement ('straatfeest') en datum van het evenement ('30 mei 2012') bij zaken van het type 'Behandelen aanvraag evenementenvergunning').</w:t>
      </w:r>
    </w:p>
    <w:p w14:paraId="313906A9" w14:textId="77777777" w:rsidR="0020184D" w:rsidRPr="00DD0F4F" w:rsidRDefault="0020184D" w:rsidP="0020184D">
      <w:pPr>
        <w:rPr>
          <w:lang w:val="nl-NL"/>
        </w:rPr>
      </w:pPr>
      <w:r w:rsidRPr="00DD0F4F">
        <w:rPr>
          <w:lang w:val="nl-NL"/>
        </w:rPr>
        <w:t xml:space="preserve"> Een dergelijke eigenschap kan omschreven worden als 'een relevant  inhoudelijk gegeven dat bij zaken van een zaaktype geregistreerd moet kunnen worden en geen standaard kenmerk is van een zaak'. Eigenschappen zijn dus specifiek voor zaken van een bepaald type. De ZTC 2.0 gaat mogelijkheden bieden om per zaaktype deze behoefte te kunnen specificeren.</w:t>
      </w:r>
    </w:p>
    <w:p w14:paraId="73C15084" w14:textId="77777777" w:rsidR="0020184D" w:rsidRPr="00DD0F4F" w:rsidRDefault="0020184D" w:rsidP="0020184D">
      <w:pPr>
        <w:rPr>
          <w:lang w:val="nl-NL"/>
        </w:rPr>
      </w:pPr>
      <w:r w:rsidRPr="00DD0F4F">
        <w:rPr>
          <w:lang w:val="nl-NL"/>
        </w:rPr>
        <w:t>Geoordeeld is dat dergelijke zaaktype-specifieke gegevens niet in het RGBZ opgenomen moeten worden. Het RGBZ is generiek, d.w.z. zaak- en zaaktype-onafhankelijk, en moet dat blijven aangezien dat de ‘scope’ van het RGBZ is. Bovendien, elk zaaktype-specifiek gegeven moet gespecificeerd worden. Het generiek modelleren van dergelijke gegevens in het RGBZ biedt hiervoor onvoldoende mogelijkheden. Voor het specifiek modelleren van dergelijke gegevens is het RGBZ niet bedoeld. Dat dient plaats te vinden in een desbetreffend sector-informatiemodel.</w:t>
      </w:r>
    </w:p>
    <w:p w14:paraId="5A3AD0F6" w14:textId="77777777" w:rsidR="0020184D" w:rsidRPr="00DD0F4F" w:rsidRDefault="0020184D" w:rsidP="0020184D">
      <w:pPr>
        <w:rPr>
          <w:lang w:val="nl-NL"/>
        </w:rPr>
      </w:pPr>
      <w:r w:rsidRPr="00DD0F4F">
        <w:rPr>
          <w:lang w:val="nl-NL"/>
        </w:rPr>
        <w:t xml:space="preserve">Wel onderkend wordt de behoefte aan uitwisseling van dergelijke gegevens in combinatie met generieke zaakgegevens. </w:t>
      </w:r>
      <w:r w:rsidR="00232D48" w:rsidRPr="00DD0F4F">
        <w:rPr>
          <w:lang w:val="nl-NL"/>
        </w:rPr>
        <w:t>D</w:t>
      </w:r>
      <w:r w:rsidRPr="00DD0F4F">
        <w:rPr>
          <w:lang w:val="nl-NL"/>
        </w:rPr>
        <w:t xml:space="preserve">e oplossing daarvoor </w:t>
      </w:r>
      <w:r w:rsidR="00232D48" w:rsidRPr="00DD0F4F">
        <w:rPr>
          <w:lang w:val="nl-NL"/>
        </w:rPr>
        <w:t>wordt geboden</w:t>
      </w:r>
      <w:r w:rsidRPr="00DD0F4F">
        <w:rPr>
          <w:lang w:val="nl-NL"/>
        </w:rPr>
        <w:t xml:space="preserve"> in StUF</w:t>
      </w:r>
      <w:r w:rsidR="00232D48" w:rsidRPr="00DD0F4F">
        <w:rPr>
          <w:lang w:val="nl-NL"/>
        </w:rPr>
        <w:t>-ZKN</w:t>
      </w:r>
      <w:r w:rsidRPr="00DD0F4F">
        <w:rPr>
          <w:lang w:val="nl-NL"/>
        </w:rPr>
        <w:t xml:space="preserve">, gebruik makend van </w:t>
      </w:r>
      <w:r w:rsidR="00232D48" w:rsidRPr="00DD0F4F">
        <w:rPr>
          <w:lang w:val="nl-NL"/>
        </w:rPr>
        <w:t>nieuwe functionaliteiten van de</w:t>
      </w:r>
      <w:r w:rsidRPr="00DD0F4F">
        <w:rPr>
          <w:lang w:val="nl-NL"/>
        </w:rPr>
        <w:t xml:space="preserve"> StUF-</w:t>
      </w:r>
      <w:r w:rsidR="00232D48" w:rsidRPr="00DD0F4F">
        <w:rPr>
          <w:lang w:val="nl-NL"/>
        </w:rPr>
        <w:t>onderlaag</w:t>
      </w:r>
      <w:r w:rsidRPr="00DD0F4F">
        <w:rPr>
          <w:lang w:val="nl-NL"/>
        </w:rPr>
        <w:t>.</w:t>
      </w:r>
      <w:r w:rsidR="00232D48" w:rsidRPr="00DD0F4F">
        <w:rPr>
          <w:lang w:val="nl-NL"/>
        </w:rPr>
        <w:t xml:space="preserve"> Om StUF-ZKN ook op dit punt aan te laten sluiten op </w:t>
      </w:r>
      <w:r w:rsidR="00232D48" w:rsidRPr="00DD0F4F">
        <w:rPr>
          <w:lang w:val="nl-NL"/>
        </w:rPr>
        <w:lastRenderedPageBreak/>
        <w:t>het RGBZ hebben we de zaaktypespecifieke eigenschappen als ‘container’ gemodelleerd in het RGBZ (zie par. 2.</w:t>
      </w:r>
      <w:r w:rsidR="002D46B6" w:rsidRPr="00DD0F4F">
        <w:rPr>
          <w:lang w:val="nl-NL"/>
        </w:rPr>
        <w:t>1</w:t>
      </w:r>
      <w:r w:rsidR="00003779" w:rsidRPr="00DD0F4F">
        <w:rPr>
          <w:lang w:val="nl-NL"/>
        </w:rPr>
        <w:t>4</w:t>
      </w:r>
      <w:r w:rsidR="00232D48" w:rsidRPr="00DD0F4F">
        <w:rPr>
          <w:lang w:val="nl-NL"/>
        </w:rPr>
        <w:t>.6).</w:t>
      </w:r>
      <w:r w:rsidRPr="00DD0F4F">
        <w:rPr>
          <w:lang w:val="nl-NL"/>
        </w:rPr>
        <w:t xml:space="preserve"> </w:t>
      </w:r>
    </w:p>
    <w:p w14:paraId="1D6F54B2" w14:textId="77777777" w:rsidR="00054557" w:rsidRPr="00DD0F4F" w:rsidRDefault="00054557" w:rsidP="0020184D">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Checklisten en activiteiten</w:t>
      </w:r>
      <w:r w:rsidR="00F73CAD" w:rsidRPr="00DD0F4F">
        <w:rPr>
          <w:rFonts w:asciiTheme="majorHAnsi" w:hAnsiTheme="majorHAnsi"/>
          <w:b/>
          <w:color w:val="E36C0A" w:themeColor="accent6" w:themeShade="BF"/>
          <w:lang w:val="nl-NL"/>
        </w:rPr>
        <w:t xml:space="preserve"> opnemen</w:t>
      </w:r>
    </w:p>
    <w:p w14:paraId="5310F6A5" w14:textId="77777777" w:rsidR="00054557" w:rsidRPr="00DD0F4F" w:rsidRDefault="00401C6B" w:rsidP="0020184D">
      <w:pPr>
        <w:rPr>
          <w:lang w:val="nl-NL"/>
        </w:rPr>
      </w:pPr>
      <w:r w:rsidRPr="00DD0F4F">
        <w:rPr>
          <w:lang w:val="nl-NL"/>
        </w:rPr>
        <w:t>Veel zaaksystemen hebben de mogelijkheid stappen, activiteiten en/of taken uit te zetten onder een bepaald zaaktype, anderen werken met checklisten. Overwogen is om activiteiten en checklisten bij een zaak op te nemen in het RGBZ. Besloten is om hiervan af te zien. Het RGBZ richt zich op het uitwisselen van informatie waarmee vanuit het perspectief van de klant en van de organisatie als geheel de voortgang van de zaak gestuurd en gevolgd kan worden. Statussen zijn daarbij de mijlpalen om partijen te informeren. Het RGBZ is niet bedoeld  om  ‘het back-office’ te ondersteun</w:t>
      </w:r>
      <w:r w:rsidR="003C6417" w:rsidRPr="00DD0F4F">
        <w:rPr>
          <w:lang w:val="nl-NL"/>
        </w:rPr>
        <w:t>en</w:t>
      </w:r>
      <w:r w:rsidRPr="00DD0F4F">
        <w:rPr>
          <w:lang w:val="nl-NL"/>
        </w:rPr>
        <w:t xml:space="preserve"> om van een status naar een volgende status te komen (“het is geen workflow-systematiek”). Dergelijke ondersteuning kan in zaaksystemen geboden worden, informatie daarover wordt niet uitgewisseld want is vanuit de scope van het RGBZ niet relevant.   </w:t>
      </w:r>
    </w:p>
    <w:p w14:paraId="4CD30ACE" w14:textId="77777777" w:rsidR="00F1179F" w:rsidRPr="00DD0F4F" w:rsidRDefault="00107D49" w:rsidP="00F1179F">
      <w:pPr>
        <w:rPr>
          <w:lang w:val="nl-NL"/>
        </w:rPr>
      </w:pPr>
      <w:r w:rsidRPr="00DD0F4F">
        <w:rPr>
          <w:lang w:val="nl-NL"/>
        </w:rPr>
        <w:t>Overigens gaat de ZTC wel ondersteuning bieden voor checklisten. Dit vindt plaats vanuit de optiek van besturing van zaakuitoefening. Juist op dit punt zit het verschil in scope tussen RGBZ en ZTC.</w:t>
      </w:r>
    </w:p>
    <w:p w14:paraId="57526C22" w14:textId="77777777" w:rsidR="00F73CAD" w:rsidRPr="00DD0F4F" w:rsidRDefault="00F73CAD" w:rsidP="00F1179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Startdatum zaak optioneel</w:t>
      </w:r>
    </w:p>
    <w:p w14:paraId="100B3264" w14:textId="77777777" w:rsidR="00F73CAD" w:rsidRPr="00DD0F4F" w:rsidRDefault="009946C9" w:rsidP="00F73CAD">
      <w:pPr>
        <w:rPr>
          <w:lang w:val="nl-NL"/>
        </w:rPr>
      </w:pPr>
      <w:r w:rsidRPr="00DD0F4F">
        <w:rPr>
          <w:lang w:val="nl-NL"/>
        </w:rPr>
        <w:t xml:space="preserve">Het zaak-gegeven Startdatum moet voorzien zijn van een waarde. De </w:t>
      </w:r>
      <w:r w:rsidR="00F73CAD" w:rsidRPr="00DD0F4F">
        <w:rPr>
          <w:lang w:val="nl-NL"/>
        </w:rPr>
        <w:t xml:space="preserve">definitie </w:t>
      </w:r>
      <w:r w:rsidRPr="00DD0F4F">
        <w:rPr>
          <w:lang w:val="nl-NL"/>
        </w:rPr>
        <w:t>van de attribuutsoort is</w:t>
      </w:r>
      <w:r w:rsidR="00F73CAD" w:rsidRPr="00DD0F4F">
        <w:rPr>
          <w:lang w:val="nl-NL"/>
        </w:rPr>
        <w:t xml:space="preserve"> 'De datum waarop met de uitvoering van de zaak is gestart'.</w:t>
      </w:r>
      <w:r w:rsidRPr="00DD0F4F">
        <w:rPr>
          <w:lang w:val="nl-NL"/>
        </w:rPr>
        <w:t xml:space="preserve"> Als interpretatie van deze definitie wordt geponeerd dat “een </w:t>
      </w:r>
      <w:r w:rsidR="00F73CAD" w:rsidRPr="00DD0F4F">
        <w:rPr>
          <w:lang w:val="nl-NL"/>
        </w:rPr>
        <w:t>zaak ook kan bestaan zonder startdatum. De zaak kan al aanwezig zijn in het zakenmagazijn, zonder dat de uitvoering van de zaak al gestart is.</w:t>
      </w:r>
      <w:r w:rsidRPr="00DD0F4F">
        <w:rPr>
          <w:lang w:val="nl-NL"/>
        </w:rPr>
        <w:t xml:space="preserve">” Voorgesteld is </w:t>
      </w:r>
      <w:r w:rsidR="00F73CAD" w:rsidRPr="00DD0F4F">
        <w:rPr>
          <w:lang w:val="nl-NL"/>
        </w:rPr>
        <w:t xml:space="preserve">om </w:t>
      </w:r>
      <w:r w:rsidRPr="00DD0F4F">
        <w:rPr>
          <w:lang w:val="nl-NL"/>
        </w:rPr>
        <w:t>dit attribuutsoort</w:t>
      </w:r>
      <w:r w:rsidR="00F73CAD" w:rsidRPr="00DD0F4F">
        <w:rPr>
          <w:lang w:val="nl-NL"/>
        </w:rPr>
        <w:t xml:space="preserve"> als optioneel te definiëren. </w:t>
      </w:r>
      <w:r w:rsidRPr="00DD0F4F">
        <w:rPr>
          <w:lang w:val="nl-NL"/>
        </w:rPr>
        <w:t>Het zaak-gegeven R</w:t>
      </w:r>
      <w:r w:rsidR="00F73CAD" w:rsidRPr="00DD0F4F">
        <w:rPr>
          <w:lang w:val="nl-NL"/>
        </w:rPr>
        <w:t>egistratiedatum van de zaak blijft daarentegen wel verplicht.</w:t>
      </w:r>
    </w:p>
    <w:p w14:paraId="1898D83C" w14:textId="77777777" w:rsidR="009946C9" w:rsidRPr="00DD0F4F" w:rsidRDefault="009946C9" w:rsidP="00F73CAD">
      <w:pPr>
        <w:rPr>
          <w:lang w:val="nl-NL"/>
        </w:rPr>
      </w:pPr>
      <w:r w:rsidRPr="00DD0F4F">
        <w:rPr>
          <w:lang w:val="nl-NL"/>
        </w:rPr>
        <w:t xml:space="preserve">Van dit voorstel is afgezien. Het RGBZ is gericht op het uitwisselen van gegevens van onderhanden zaken. Onder meer om te kunnen sturen op de voortgang van de behandeling van zaken en die voortgang te bewaken. Een onderhanden zaak moet gestart zijn en kent dus een startdatum. </w:t>
      </w:r>
      <w:r w:rsidR="00394E66" w:rsidRPr="00DD0F4F">
        <w:rPr>
          <w:lang w:val="nl-NL"/>
        </w:rPr>
        <w:t xml:space="preserve">Van </w:t>
      </w:r>
      <w:r w:rsidRPr="00DD0F4F">
        <w:rPr>
          <w:lang w:val="nl-NL"/>
        </w:rPr>
        <w:t xml:space="preserve"> zaken zonder startdatum valt de voortgang niet te bewaken. </w:t>
      </w:r>
    </w:p>
    <w:p w14:paraId="3AAC2839" w14:textId="77777777" w:rsidR="00394E66" w:rsidRPr="00DD0F4F" w:rsidRDefault="00394E66" w:rsidP="00F73CAD">
      <w:pPr>
        <w:rPr>
          <w:lang w:val="nl-NL"/>
        </w:rPr>
      </w:pPr>
      <w:r w:rsidRPr="00DD0F4F">
        <w:rPr>
          <w:lang w:val="nl-NL"/>
        </w:rPr>
        <w:t xml:space="preserve">Het staat partijen vrij om in hun zaaksysteem of andere registraties zaken zonder startdatum te registreren mits informatie hierover niet op basis van het RGBZ cq. met StUF-Zkn uitgewisseld wordt. </w:t>
      </w:r>
    </w:p>
    <w:p w14:paraId="798FF5E9" w14:textId="77777777" w:rsidR="00F1179F" w:rsidRPr="00DD0F4F" w:rsidRDefault="00F1179F" w:rsidP="00F1179F">
      <w:pPr>
        <w:rPr>
          <w:lang w:val="nl-NL"/>
        </w:rPr>
      </w:pPr>
    </w:p>
    <w:p w14:paraId="22D9D85E" w14:textId="77777777" w:rsidR="00964A60" w:rsidRPr="00DD0F4F" w:rsidRDefault="00964A60">
      <w:pPr>
        <w:rPr>
          <w:lang w:val="nl-NL"/>
        </w:rPr>
      </w:pPr>
      <w:r w:rsidRPr="00DD0F4F">
        <w:rPr>
          <w:lang w:val="nl-NL"/>
        </w:rPr>
        <w:br w:type="page"/>
      </w:r>
    </w:p>
    <w:p w14:paraId="1A4E5735" w14:textId="77777777" w:rsidR="00964A60" w:rsidRPr="005561F3" w:rsidRDefault="00964A60" w:rsidP="00964A60">
      <w:pPr>
        <w:pStyle w:val="Kop1"/>
        <w:numPr>
          <w:ilvl w:val="0"/>
          <w:numId w:val="0"/>
        </w:numPr>
        <w:rPr>
          <w:lang w:val="nl-NL"/>
        </w:rPr>
      </w:pPr>
      <w:bookmarkStart w:id="13743" w:name="_Toc493812463"/>
      <w:r w:rsidRPr="005561F3">
        <w:rPr>
          <w:lang w:val="nl-NL"/>
        </w:rPr>
        <w:lastRenderedPageBreak/>
        <w:t>Bijlage 1: Leden werkgroep doorontwikkeling RGBZ</w:t>
      </w:r>
      <w:bookmarkEnd w:id="13743"/>
    </w:p>
    <w:p w14:paraId="4A74438D" w14:textId="77777777" w:rsidR="00A27770" w:rsidRPr="005561F3" w:rsidRDefault="00793FD0" w:rsidP="00793FD0">
      <w:pPr>
        <w:spacing w:before="120" w:after="0"/>
        <w:rPr>
          <w:lang w:val="nl-NL"/>
        </w:rPr>
      </w:pPr>
      <w:r w:rsidRPr="005561F3">
        <w:rPr>
          <w:lang w:val="nl-NL"/>
        </w:rPr>
        <w:t>Het wijzigingsvoorstel is voor het merendeel opgesteld onder begeleiding van de Werkgroep doorontwikkeling RGBZ met de volgende leden:</w:t>
      </w:r>
    </w:p>
    <w:p w14:paraId="69505402" w14:textId="77777777" w:rsidR="003D77B4" w:rsidRDefault="00A27770">
      <w:pPr>
        <w:pStyle w:val="Lijstalinea"/>
        <w:numPr>
          <w:ilvl w:val="0"/>
          <w:numId w:val="10"/>
        </w:numPr>
      </w:pPr>
      <w:r>
        <w:t>Rindert Dijkstra</w:t>
      </w:r>
      <w:r>
        <w:tab/>
        <w:t>(Gemeente Apeldoorn)</w:t>
      </w:r>
    </w:p>
    <w:p w14:paraId="49B3BE1F" w14:textId="77777777" w:rsidR="003D77B4" w:rsidRDefault="00A27770">
      <w:pPr>
        <w:pStyle w:val="Lijstalinea"/>
        <w:numPr>
          <w:ilvl w:val="0"/>
          <w:numId w:val="10"/>
        </w:numPr>
        <w:rPr>
          <w:lang w:val="nl-NL"/>
        </w:rPr>
      </w:pPr>
      <w:r w:rsidRPr="00DD0F4F">
        <w:rPr>
          <w:lang w:val="nl-NL"/>
        </w:rPr>
        <w:t>Brenda de Graaf (Gemeente Den Haag)</w:t>
      </w:r>
    </w:p>
    <w:p w14:paraId="0F918C99" w14:textId="77777777" w:rsidR="003D77B4" w:rsidRDefault="00A27770">
      <w:pPr>
        <w:pStyle w:val="Lijstalinea"/>
        <w:numPr>
          <w:ilvl w:val="0"/>
          <w:numId w:val="10"/>
        </w:numPr>
        <w:rPr>
          <w:lang w:val="nl-NL"/>
        </w:rPr>
      </w:pPr>
      <w:r w:rsidRPr="00DD0F4F">
        <w:rPr>
          <w:lang w:val="nl-NL"/>
        </w:rPr>
        <w:t>Alexander van Holstein (Gemeente Tilburg)</w:t>
      </w:r>
    </w:p>
    <w:p w14:paraId="5DCB7B2F" w14:textId="77777777" w:rsidR="003D77B4" w:rsidRDefault="00A27770">
      <w:pPr>
        <w:pStyle w:val="Lijstalinea"/>
        <w:numPr>
          <w:ilvl w:val="0"/>
          <w:numId w:val="10"/>
        </w:numPr>
      </w:pPr>
      <w:r>
        <w:t>Adri Paap (Gemeente Woerden)</w:t>
      </w:r>
    </w:p>
    <w:p w14:paraId="62419D5A" w14:textId="77777777" w:rsidR="003D77B4" w:rsidRDefault="00A27770">
      <w:pPr>
        <w:pStyle w:val="Lijstalinea"/>
        <w:numPr>
          <w:ilvl w:val="0"/>
          <w:numId w:val="10"/>
        </w:numPr>
      </w:pPr>
      <w:r>
        <w:t>Annemiek Droogh (Waarderingskamer)</w:t>
      </w:r>
    </w:p>
    <w:p w14:paraId="0A3E7963" w14:textId="77777777" w:rsidR="003D77B4" w:rsidRDefault="00A27770">
      <w:pPr>
        <w:pStyle w:val="Lijstalinea"/>
        <w:numPr>
          <w:ilvl w:val="0"/>
          <w:numId w:val="10"/>
        </w:numPr>
      </w:pPr>
      <w:r>
        <w:t>Roel de Bruin (Centric)</w:t>
      </w:r>
    </w:p>
    <w:p w14:paraId="19C38FD4" w14:textId="77777777" w:rsidR="003D77B4" w:rsidRDefault="00A27770">
      <w:pPr>
        <w:pStyle w:val="Lijstalinea"/>
        <w:numPr>
          <w:ilvl w:val="0"/>
          <w:numId w:val="10"/>
        </w:numPr>
      </w:pPr>
      <w:r>
        <w:t>Theo Raets (Circle)</w:t>
      </w:r>
    </w:p>
    <w:p w14:paraId="7E7168B7" w14:textId="77777777" w:rsidR="003D77B4" w:rsidRDefault="00A27770">
      <w:pPr>
        <w:pStyle w:val="Lijstalinea"/>
        <w:numPr>
          <w:ilvl w:val="0"/>
          <w:numId w:val="10"/>
        </w:numPr>
      </w:pPr>
      <w:r>
        <w:t>Jurgen Aarden (Gouw IT)</w:t>
      </w:r>
    </w:p>
    <w:p w14:paraId="5FCB373B" w14:textId="77777777" w:rsidR="003D77B4" w:rsidRDefault="00A27770">
      <w:pPr>
        <w:pStyle w:val="Lijstalinea"/>
        <w:numPr>
          <w:ilvl w:val="0"/>
          <w:numId w:val="10"/>
        </w:numPr>
      </w:pPr>
      <w:r>
        <w:t>Robert Parhonyi (InterAccess)</w:t>
      </w:r>
    </w:p>
    <w:p w14:paraId="1212AAED" w14:textId="77777777" w:rsidR="003D77B4" w:rsidRDefault="00A27770">
      <w:pPr>
        <w:pStyle w:val="Lijstalinea"/>
        <w:numPr>
          <w:ilvl w:val="0"/>
          <w:numId w:val="10"/>
        </w:numPr>
      </w:pPr>
      <w:r>
        <w:t>Dennis de Wit (PinkRoccade)</w:t>
      </w:r>
    </w:p>
    <w:p w14:paraId="71340D6D" w14:textId="77777777" w:rsidR="003D77B4" w:rsidRDefault="00A27770">
      <w:pPr>
        <w:pStyle w:val="Lijstalinea"/>
        <w:numPr>
          <w:ilvl w:val="0"/>
          <w:numId w:val="10"/>
        </w:numPr>
      </w:pPr>
      <w:r>
        <w:t>Bastiaan Ligt (RoXit)</w:t>
      </w:r>
    </w:p>
    <w:p w14:paraId="74F40BCD" w14:textId="77777777" w:rsidR="003D77B4" w:rsidRDefault="00A27770">
      <w:pPr>
        <w:pStyle w:val="Lijstalinea"/>
        <w:numPr>
          <w:ilvl w:val="0"/>
          <w:numId w:val="10"/>
        </w:numPr>
      </w:pPr>
      <w:r>
        <w:t>Ellen Debats (KING)</w:t>
      </w:r>
    </w:p>
    <w:p w14:paraId="5175A564" w14:textId="77777777" w:rsidR="003D77B4" w:rsidRDefault="00A27770">
      <w:pPr>
        <w:pStyle w:val="Lijstalinea"/>
        <w:numPr>
          <w:ilvl w:val="0"/>
          <w:numId w:val="10"/>
        </w:numPr>
      </w:pPr>
      <w:r>
        <w:t>Arjan Kloosterboer (KING; redacteur)</w:t>
      </w:r>
      <w:r w:rsidR="001E1BAB">
        <w:t>.</w:t>
      </w:r>
      <w:r>
        <w:t xml:space="preserve"> </w:t>
      </w:r>
    </w:p>
    <w:p w14:paraId="2956D927" w14:textId="77777777" w:rsidR="00E555FF" w:rsidRDefault="00793FD0" w:rsidP="001E1BAB">
      <w:pPr>
        <w:spacing w:before="120" w:after="0"/>
        <w:rPr>
          <w:lang w:val="nl-NL"/>
        </w:rPr>
      </w:pPr>
      <w:r>
        <w:rPr>
          <w:lang w:val="nl-NL"/>
        </w:rPr>
        <w:t>Vervolgens is het wijzigingsvoorstel afgerond onder begeleiding van de Expertgroep Informatiemodellen met de volgende leden:</w:t>
      </w:r>
    </w:p>
    <w:p w14:paraId="03D56F42" w14:textId="77777777" w:rsidR="00F0124F" w:rsidRPr="00F0124F" w:rsidRDefault="00F0124F" w:rsidP="00F0124F">
      <w:pPr>
        <w:pStyle w:val="Lijstalinea"/>
        <w:numPr>
          <w:ilvl w:val="0"/>
          <w:numId w:val="10"/>
        </w:numPr>
      </w:pPr>
      <w:r w:rsidRPr="00F0124F">
        <w:t>Barend Sneller (Esri Nederland)</w:t>
      </w:r>
    </w:p>
    <w:p w14:paraId="2E19F265" w14:textId="77777777" w:rsidR="00F0124F" w:rsidRPr="00F0124F" w:rsidRDefault="00F0124F" w:rsidP="00F0124F">
      <w:pPr>
        <w:pStyle w:val="Lijstalinea"/>
        <w:numPr>
          <w:ilvl w:val="0"/>
          <w:numId w:val="10"/>
        </w:numPr>
      </w:pPr>
      <w:r w:rsidRPr="00F0124F">
        <w:t>Annemiek Droogh (Waarderingskamer)</w:t>
      </w:r>
    </w:p>
    <w:p w14:paraId="3474E81B" w14:textId="77777777" w:rsidR="00F0124F" w:rsidRPr="00F0124F" w:rsidRDefault="00F0124F" w:rsidP="00F0124F">
      <w:pPr>
        <w:pStyle w:val="Lijstalinea"/>
        <w:numPr>
          <w:ilvl w:val="0"/>
          <w:numId w:val="10"/>
        </w:numPr>
      </w:pPr>
      <w:r w:rsidRPr="00F0124F">
        <w:t>Dennis de Wit (Pink Roccade Local Government)</w:t>
      </w:r>
    </w:p>
    <w:p w14:paraId="03F91E5E" w14:textId="77777777" w:rsidR="00F0124F" w:rsidRPr="00F0124F" w:rsidRDefault="00F0124F" w:rsidP="00F0124F">
      <w:pPr>
        <w:pStyle w:val="Lijstalinea"/>
        <w:numPr>
          <w:ilvl w:val="0"/>
          <w:numId w:val="10"/>
        </w:numPr>
      </w:pPr>
      <w:r w:rsidRPr="00F0124F">
        <w:t>Jurgen Aarden (GouwIT)</w:t>
      </w:r>
    </w:p>
    <w:p w14:paraId="070EA55D" w14:textId="77777777" w:rsidR="00F0124F" w:rsidRPr="00F0124F" w:rsidRDefault="00F0124F" w:rsidP="00F0124F">
      <w:pPr>
        <w:pStyle w:val="Lijstalinea"/>
        <w:numPr>
          <w:ilvl w:val="0"/>
          <w:numId w:val="10"/>
        </w:numPr>
      </w:pPr>
      <w:r w:rsidRPr="00F0124F">
        <w:t>Sid Brouwer (Centric)</w:t>
      </w:r>
    </w:p>
    <w:p w14:paraId="57EA9083" w14:textId="77777777" w:rsidR="00F0124F" w:rsidRPr="00F0124F" w:rsidRDefault="00F0124F" w:rsidP="00F0124F">
      <w:pPr>
        <w:pStyle w:val="Lijstalinea"/>
        <w:numPr>
          <w:ilvl w:val="0"/>
          <w:numId w:val="10"/>
        </w:numPr>
      </w:pPr>
      <w:r w:rsidRPr="00F0124F">
        <w:t>Rik Duursma (</w:t>
      </w:r>
      <w:r>
        <w:t xml:space="preserve">Gemeente </w:t>
      </w:r>
      <w:r w:rsidRPr="00F0124F">
        <w:t>Haarlemmermeer)</w:t>
      </w:r>
    </w:p>
    <w:p w14:paraId="5CB6E67A" w14:textId="77777777" w:rsidR="00F0124F" w:rsidRPr="00F0124F" w:rsidRDefault="00F0124F" w:rsidP="00F0124F">
      <w:pPr>
        <w:pStyle w:val="Lijstalinea"/>
        <w:numPr>
          <w:ilvl w:val="0"/>
          <w:numId w:val="10"/>
        </w:numPr>
      </w:pPr>
      <w:r w:rsidRPr="00F0124F">
        <w:t>Roel de Bruin (Centric)</w:t>
      </w:r>
    </w:p>
    <w:p w14:paraId="6FB4BDF2" w14:textId="77777777" w:rsidR="00F0124F" w:rsidRPr="00F0124F" w:rsidRDefault="00F0124F" w:rsidP="00F0124F">
      <w:pPr>
        <w:pStyle w:val="Lijstalinea"/>
        <w:numPr>
          <w:ilvl w:val="0"/>
          <w:numId w:val="10"/>
        </w:numPr>
      </w:pPr>
      <w:r w:rsidRPr="00F0124F">
        <w:t>Rindert Dijkstra (</w:t>
      </w:r>
      <w:r>
        <w:t xml:space="preserve">Gemeente </w:t>
      </w:r>
      <w:r w:rsidRPr="00F0124F">
        <w:t>Apeldoorn)</w:t>
      </w:r>
    </w:p>
    <w:p w14:paraId="03E7CEC6" w14:textId="77777777" w:rsidR="00F0124F" w:rsidRPr="00F0124F" w:rsidRDefault="00F0124F" w:rsidP="00F0124F">
      <w:pPr>
        <w:pStyle w:val="Lijstalinea"/>
        <w:numPr>
          <w:ilvl w:val="0"/>
          <w:numId w:val="10"/>
        </w:numPr>
      </w:pPr>
      <w:r w:rsidRPr="00F0124F">
        <w:t>Bert Drenth (</w:t>
      </w:r>
      <w:r>
        <w:t xml:space="preserve">Gemeente </w:t>
      </w:r>
      <w:r w:rsidRPr="00F0124F">
        <w:t>Leiden)</w:t>
      </w:r>
    </w:p>
    <w:p w14:paraId="6EF43E18" w14:textId="77777777" w:rsidR="00F0124F" w:rsidRPr="005561F3" w:rsidRDefault="00F0124F" w:rsidP="00F0124F">
      <w:pPr>
        <w:pStyle w:val="Lijstalinea"/>
        <w:numPr>
          <w:ilvl w:val="0"/>
          <w:numId w:val="10"/>
        </w:numPr>
        <w:rPr>
          <w:lang w:val="nl-NL"/>
        </w:rPr>
      </w:pPr>
      <w:r w:rsidRPr="005561F3">
        <w:rPr>
          <w:lang w:val="nl-NL"/>
        </w:rPr>
        <w:t>Alexander van Holstein (Gemeente Tilburg)</w:t>
      </w:r>
    </w:p>
    <w:p w14:paraId="2AFF1974" w14:textId="77777777" w:rsidR="00F0124F" w:rsidRPr="00F0124F" w:rsidRDefault="00F0124F" w:rsidP="00F0124F">
      <w:pPr>
        <w:pStyle w:val="Lijstalinea"/>
        <w:numPr>
          <w:ilvl w:val="0"/>
          <w:numId w:val="10"/>
        </w:numPr>
      </w:pPr>
      <w:r w:rsidRPr="00F0124F">
        <w:t>Henk Luth (</w:t>
      </w:r>
      <w:r>
        <w:t xml:space="preserve">Gemeente </w:t>
      </w:r>
      <w:r w:rsidRPr="00F0124F">
        <w:t>Almere)</w:t>
      </w:r>
    </w:p>
    <w:p w14:paraId="17803F00" w14:textId="77777777" w:rsidR="00F0124F" w:rsidRPr="005561F3" w:rsidRDefault="00F0124F" w:rsidP="00F0124F">
      <w:pPr>
        <w:pStyle w:val="Lijstalinea"/>
        <w:numPr>
          <w:ilvl w:val="0"/>
          <w:numId w:val="10"/>
        </w:numPr>
        <w:rPr>
          <w:lang w:val="nl-NL"/>
        </w:rPr>
      </w:pPr>
      <w:r w:rsidRPr="005561F3">
        <w:rPr>
          <w:lang w:val="nl-NL"/>
        </w:rPr>
        <w:t>Arno den Ridder (Gemeente Breda)</w:t>
      </w:r>
    </w:p>
    <w:p w14:paraId="2DFD9DE5" w14:textId="77777777" w:rsidR="00F0124F" w:rsidRPr="00F0124F" w:rsidRDefault="00F0124F" w:rsidP="00F0124F">
      <w:pPr>
        <w:pStyle w:val="Lijstalinea"/>
        <w:numPr>
          <w:ilvl w:val="0"/>
          <w:numId w:val="10"/>
        </w:numPr>
      </w:pPr>
      <w:r w:rsidRPr="00F0124F">
        <w:t>Michael Bakker (</w:t>
      </w:r>
      <w:r>
        <w:t xml:space="preserve">Gemeente </w:t>
      </w:r>
      <w:r w:rsidRPr="00F0124F">
        <w:t>Hoorn)</w:t>
      </w:r>
    </w:p>
    <w:p w14:paraId="759F2B30" w14:textId="77777777" w:rsidR="00F0124F" w:rsidRPr="005561F3" w:rsidRDefault="00F0124F" w:rsidP="00F0124F">
      <w:pPr>
        <w:pStyle w:val="Lijstalinea"/>
        <w:numPr>
          <w:ilvl w:val="0"/>
          <w:numId w:val="10"/>
        </w:numPr>
        <w:rPr>
          <w:lang w:val="nl-NL"/>
        </w:rPr>
      </w:pPr>
      <w:r w:rsidRPr="005561F3">
        <w:rPr>
          <w:lang w:val="nl-NL"/>
        </w:rPr>
        <w:t>Peter de Wit (Gemeente Eindhoven)</w:t>
      </w:r>
    </w:p>
    <w:p w14:paraId="7648B7D6" w14:textId="77777777" w:rsidR="00F0124F" w:rsidRPr="00F0124F" w:rsidRDefault="00F0124F" w:rsidP="00F0124F">
      <w:pPr>
        <w:pStyle w:val="Lijstalinea"/>
        <w:numPr>
          <w:ilvl w:val="0"/>
          <w:numId w:val="10"/>
        </w:numPr>
      </w:pPr>
      <w:r w:rsidRPr="00F0124F">
        <w:t>Rinko Huisman (KING)</w:t>
      </w:r>
    </w:p>
    <w:p w14:paraId="5EC1800E" w14:textId="77777777" w:rsidR="00F0124F" w:rsidRPr="00F0124F" w:rsidRDefault="00F0124F" w:rsidP="00F0124F">
      <w:pPr>
        <w:pStyle w:val="Lijstalinea"/>
        <w:numPr>
          <w:ilvl w:val="0"/>
          <w:numId w:val="10"/>
        </w:numPr>
      </w:pPr>
      <w:r w:rsidRPr="00F0124F">
        <w:t>Ellen Debats (KING)</w:t>
      </w:r>
    </w:p>
    <w:p w14:paraId="405A87E8" w14:textId="77777777" w:rsidR="00F0124F" w:rsidRPr="00F0124F" w:rsidRDefault="00F0124F" w:rsidP="00F0124F">
      <w:pPr>
        <w:pStyle w:val="Lijstalinea"/>
        <w:numPr>
          <w:ilvl w:val="0"/>
          <w:numId w:val="10"/>
        </w:numPr>
      </w:pPr>
      <w:r w:rsidRPr="00F0124F">
        <w:t>Remko de Haas (KING)</w:t>
      </w:r>
    </w:p>
    <w:p w14:paraId="6C1C9B8E" w14:textId="77777777" w:rsidR="00F0124F" w:rsidRPr="00F0124F" w:rsidRDefault="00F0124F" w:rsidP="00F0124F">
      <w:pPr>
        <w:pStyle w:val="Lijstalinea"/>
        <w:numPr>
          <w:ilvl w:val="0"/>
          <w:numId w:val="10"/>
        </w:numPr>
      </w:pPr>
      <w:r w:rsidRPr="00F0124F">
        <w:t>Jan Campschroer (KING)</w:t>
      </w:r>
    </w:p>
    <w:p w14:paraId="20889358" w14:textId="77777777" w:rsidR="00F0124F" w:rsidRPr="00F0124F" w:rsidRDefault="00F0124F" w:rsidP="00F0124F">
      <w:pPr>
        <w:pStyle w:val="Lijstalinea"/>
        <w:numPr>
          <w:ilvl w:val="0"/>
          <w:numId w:val="10"/>
        </w:numPr>
      </w:pPr>
      <w:r w:rsidRPr="00F0124F">
        <w:t>Arjan Kloosterboer (KING</w:t>
      </w:r>
      <w:r>
        <w:t>; redacteur</w:t>
      </w:r>
      <w:r w:rsidRPr="00F0124F">
        <w:t>)</w:t>
      </w:r>
      <w:r w:rsidR="001E1BAB">
        <w:t>.</w:t>
      </w:r>
    </w:p>
    <w:p w14:paraId="32895B14" w14:textId="77777777" w:rsidR="00037B08" w:rsidRDefault="00037B08" w:rsidP="00037B08">
      <w:pPr>
        <w:ind w:left="360"/>
      </w:pPr>
    </w:p>
    <w:p w14:paraId="5A77EC60" w14:textId="77777777" w:rsidR="00037B08" w:rsidRDefault="00037B08" w:rsidP="00037B08">
      <w:pPr>
        <w:pStyle w:val="Kop1"/>
        <w:pageBreakBefore/>
        <w:numPr>
          <w:ilvl w:val="0"/>
          <w:numId w:val="0"/>
        </w:numPr>
      </w:pPr>
      <w:bookmarkStart w:id="13744" w:name="_Toc493812464"/>
      <w:r>
        <w:lastRenderedPageBreak/>
        <w:t>Bijlage 2: Opsomming voorgestelde wijzigingen</w:t>
      </w:r>
      <w:bookmarkEnd w:id="13744"/>
    </w:p>
    <w:p w14:paraId="45B3FE1C" w14:textId="77777777" w:rsidR="007F3E5A" w:rsidRPr="005561F3" w:rsidRDefault="007F3E5A" w:rsidP="007F3E5A">
      <w:pPr>
        <w:rPr>
          <w:lang w:val="nl-NL"/>
        </w:rPr>
      </w:pPr>
      <w:r w:rsidRPr="005561F3">
        <w:rPr>
          <w:lang w:val="nl-NL"/>
        </w:rPr>
        <w:t>In deze bijlage sommen we de structurele wijzigingen op die voorgesteld zijn om door te voeren in RGBZ 2.0 ten opzichte van RGBZ 1.0. We doen dit per objecttype, in alfabetische volgorde. Zie voor de wijzigingen in detail de gemarkeerde wijzigingen in de voorafgaande hoofdstukken.</w:t>
      </w:r>
    </w:p>
    <w:p w14:paraId="25284CD8" w14:textId="77777777" w:rsidR="00C7706A" w:rsidRPr="0029127D" w:rsidRDefault="00C7706A" w:rsidP="00C7706A">
      <w:pPr>
        <w:spacing w:after="0"/>
        <w:rPr>
          <w:b/>
        </w:rPr>
      </w:pPr>
      <w:r w:rsidRPr="0029127D">
        <w:rPr>
          <w:b/>
        </w:rPr>
        <w:t>Algemeen</w:t>
      </w:r>
    </w:p>
    <w:tbl>
      <w:tblPr>
        <w:tblStyle w:val="Tabelraster"/>
        <w:tblW w:w="0" w:type="auto"/>
        <w:tblLook w:val="04A0" w:firstRow="1" w:lastRow="0" w:firstColumn="1" w:lastColumn="0" w:noHBand="0" w:noVBand="1"/>
      </w:tblPr>
      <w:tblGrid>
        <w:gridCol w:w="3652"/>
        <w:gridCol w:w="5560"/>
      </w:tblGrid>
      <w:tr w:rsidR="00C7706A" w14:paraId="68F08FAA" w14:textId="77777777" w:rsidTr="005561F3">
        <w:tc>
          <w:tcPr>
            <w:tcW w:w="3652" w:type="dxa"/>
          </w:tcPr>
          <w:p w14:paraId="1618B7B0" w14:textId="77777777" w:rsidR="00C7706A" w:rsidRPr="006B7EBC" w:rsidRDefault="00C7706A" w:rsidP="005561F3">
            <w:pPr>
              <w:rPr>
                <w:b/>
              </w:rPr>
            </w:pPr>
            <w:r>
              <w:rPr>
                <w:b/>
              </w:rPr>
              <w:t>Betreft</w:t>
            </w:r>
          </w:p>
        </w:tc>
        <w:tc>
          <w:tcPr>
            <w:tcW w:w="5560" w:type="dxa"/>
          </w:tcPr>
          <w:p w14:paraId="4D4B9DC6" w14:textId="77777777" w:rsidR="00C7706A" w:rsidRPr="006B7EBC" w:rsidRDefault="00C7706A" w:rsidP="005561F3">
            <w:pPr>
              <w:rPr>
                <w:b/>
              </w:rPr>
            </w:pPr>
            <w:r w:rsidRPr="006B7EBC">
              <w:rPr>
                <w:b/>
              </w:rPr>
              <w:t>Wijziging</w:t>
            </w:r>
          </w:p>
        </w:tc>
      </w:tr>
      <w:tr w:rsidR="00C7706A" w:rsidRPr="005C14BE" w14:paraId="625CAFF4" w14:textId="77777777" w:rsidTr="005561F3">
        <w:tc>
          <w:tcPr>
            <w:tcW w:w="3652" w:type="dxa"/>
          </w:tcPr>
          <w:p w14:paraId="6FC46BAF" w14:textId="77777777" w:rsidR="00C7706A" w:rsidRDefault="00C7706A" w:rsidP="005561F3">
            <w:r>
              <w:t>ZTC2</w:t>
            </w:r>
          </w:p>
        </w:tc>
        <w:tc>
          <w:tcPr>
            <w:tcW w:w="5560" w:type="dxa"/>
          </w:tcPr>
          <w:p w14:paraId="5D640D3C" w14:textId="77777777" w:rsidR="00C7706A" w:rsidRDefault="00C7706A" w:rsidP="005561F3">
            <w:pPr>
              <w:pStyle w:val="Lijstalinea"/>
              <w:numPr>
                <w:ilvl w:val="0"/>
                <w:numId w:val="28"/>
              </w:numPr>
              <w:spacing w:before="60"/>
              <w:ind w:left="317" w:hanging="240"/>
            </w:pPr>
            <w:r>
              <w:t>RGBZ aangepast op het ImZTC versie 2.1 waarbij het RGBZ elementen ontleend aan het ImZTC (waar van toepassing) en niet omgekeerd (zoals in RGBZ 1.0 het geval was).</w:t>
            </w:r>
          </w:p>
        </w:tc>
      </w:tr>
      <w:tr w:rsidR="00C7706A" w:rsidRPr="005C14BE" w14:paraId="4FEF5B8A" w14:textId="77777777" w:rsidTr="005561F3">
        <w:tc>
          <w:tcPr>
            <w:tcW w:w="3652" w:type="dxa"/>
          </w:tcPr>
          <w:p w14:paraId="18D718D5" w14:textId="77777777" w:rsidR="00C7706A" w:rsidRDefault="00C7706A" w:rsidP="005561F3">
            <w:r>
              <w:t>Informatieobject</w:t>
            </w:r>
          </w:p>
        </w:tc>
        <w:tc>
          <w:tcPr>
            <w:tcW w:w="5560" w:type="dxa"/>
          </w:tcPr>
          <w:p w14:paraId="0EE05A28" w14:textId="77777777" w:rsidR="00C7706A" w:rsidRDefault="00C7706A" w:rsidP="005561F3">
            <w:pPr>
              <w:pStyle w:val="Lijstalinea"/>
              <w:numPr>
                <w:ilvl w:val="0"/>
                <w:numId w:val="28"/>
              </w:numPr>
              <w:spacing w:before="60"/>
              <w:ind w:left="317" w:hanging="240"/>
            </w:pPr>
            <w:r>
              <w:t>D</w:t>
            </w:r>
            <w:r w:rsidRPr="006B7EBC">
              <w:t>e term ‘document’ consequent vervangen door ‘informatieobject’</w:t>
            </w:r>
            <w:r>
              <w:t>.</w:t>
            </w:r>
          </w:p>
        </w:tc>
      </w:tr>
      <w:tr w:rsidR="00C7706A" w:rsidRPr="005C14BE" w14:paraId="7CF258B9" w14:textId="77777777" w:rsidTr="005561F3">
        <w:tc>
          <w:tcPr>
            <w:tcW w:w="3652" w:type="dxa"/>
          </w:tcPr>
          <w:p w14:paraId="2C97A104" w14:textId="77777777" w:rsidR="00C7706A" w:rsidRPr="006B7EBC" w:rsidRDefault="00C7706A" w:rsidP="005561F3">
            <w:r>
              <w:t>Indicatie authentiek</w:t>
            </w:r>
          </w:p>
        </w:tc>
        <w:tc>
          <w:tcPr>
            <w:tcW w:w="5560" w:type="dxa"/>
          </w:tcPr>
          <w:p w14:paraId="5008CECC" w14:textId="77777777" w:rsidR="00C7706A" w:rsidRDefault="00C7706A" w:rsidP="005561F3">
            <w:pPr>
              <w:pStyle w:val="Lijstalinea"/>
              <w:numPr>
                <w:ilvl w:val="0"/>
                <w:numId w:val="28"/>
              </w:numPr>
              <w:spacing w:before="60"/>
              <w:ind w:left="317" w:hanging="240"/>
            </w:pPr>
            <w:r>
              <w:t xml:space="preserve">Eenduidigheid aangebracht. Er zijn nu vier mogelijkheden: Basisgegeven, Landelijk kerngegeven, Gemeentelijk kerngegeven en Overig. </w:t>
            </w:r>
          </w:p>
        </w:tc>
      </w:tr>
    </w:tbl>
    <w:p w14:paraId="7842B1A2" w14:textId="77777777" w:rsidR="00C7706A" w:rsidRPr="005561F3" w:rsidRDefault="00C7706A" w:rsidP="00C7706A">
      <w:pPr>
        <w:rPr>
          <w:lang w:val="nl-NL"/>
        </w:rPr>
      </w:pPr>
    </w:p>
    <w:p w14:paraId="31A57A94" w14:textId="77777777" w:rsidR="00C7706A" w:rsidRPr="006B7EBC" w:rsidRDefault="00C7706A" w:rsidP="00C7706A">
      <w:pPr>
        <w:spacing w:after="0"/>
        <w:rPr>
          <w:b/>
        </w:rPr>
      </w:pPr>
      <w:r>
        <w:rPr>
          <w:b/>
        </w:rPr>
        <w:t>ADRESSEERBAAR OBJECT AANDUIDING</w:t>
      </w:r>
    </w:p>
    <w:tbl>
      <w:tblPr>
        <w:tblStyle w:val="Tabelraster"/>
        <w:tblW w:w="0" w:type="auto"/>
        <w:tblLook w:val="04A0" w:firstRow="1" w:lastRow="0" w:firstColumn="1" w:lastColumn="0" w:noHBand="0" w:noVBand="1"/>
      </w:tblPr>
      <w:tblGrid>
        <w:gridCol w:w="3652"/>
        <w:gridCol w:w="5560"/>
      </w:tblGrid>
      <w:tr w:rsidR="00C7706A" w14:paraId="6689F4D2" w14:textId="77777777" w:rsidTr="005561F3">
        <w:tc>
          <w:tcPr>
            <w:tcW w:w="3652" w:type="dxa"/>
          </w:tcPr>
          <w:p w14:paraId="345C5ACE" w14:textId="77777777" w:rsidR="00C7706A" w:rsidRPr="006B7EBC" w:rsidRDefault="00C7706A" w:rsidP="005561F3">
            <w:pPr>
              <w:rPr>
                <w:b/>
              </w:rPr>
            </w:pPr>
            <w:r w:rsidRPr="006B7EBC">
              <w:rPr>
                <w:b/>
              </w:rPr>
              <w:t>Attribuut- of relatiesoort</w:t>
            </w:r>
          </w:p>
        </w:tc>
        <w:tc>
          <w:tcPr>
            <w:tcW w:w="5560" w:type="dxa"/>
          </w:tcPr>
          <w:p w14:paraId="56145EE9" w14:textId="77777777" w:rsidR="00C7706A" w:rsidRPr="006B7EBC" w:rsidRDefault="00C7706A" w:rsidP="005561F3">
            <w:pPr>
              <w:rPr>
                <w:b/>
              </w:rPr>
            </w:pPr>
            <w:r w:rsidRPr="006B7EBC">
              <w:rPr>
                <w:b/>
              </w:rPr>
              <w:t>Wijziging</w:t>
            </w:r>
          </w:p>
        </w:tc>
      </w:tr>
      <w:tr w:rsidR="00C7706A" w:rsidRPr="005C14BE" w14:paraId="7166EC00" w14:textId="77777777" w:rsidTr="005561F3">
        <w:tc>
          <w:tcPr>
            <w:tcW w:w="3652" w:type="dxa"/>
          </w:tcPr>
          <w:p w14:paraId="558216DF" w14:textId="77777777" w:rsidR="00C7706A" w:rsidRPr="006B7EBC" w:rsidRDefault="00C7706A" w:rsidP="005561F3">
            <w:r>
              <w:t>-</w:t>
            </w:r>
          </w:p>
        </w:tc>
        <w:tc>
          <w:tcPr>
            <w:tcW w:w="5560" w:type="dxa"/>
          </w:tcPr>
          <w:p w14:paraId="7AB44924" w14:textId="77777777" w:rsidR="00C7706A" w:rsidRDefault="00C7706A" w:rsidP="005561F3">
            <w:pPr>
              <w:pStyle w:val="Lijstalinea"/>
              <w:numPr>
                <w:ilvl w:val="0"/>
                <w:numId w:val="28"/>
              </w:numPr>
              <w:spacing w:before="60"/>
              <w:ind w:left="317" w:hanging="240"/>
            </w:pPr>
            <w:r>
              <w:t>Objecttype vervallen (zie bij ROL).</w:t>
            </w:r>
          </w:p>
        </w:tc>
      </w:tr>
    </w:tbl>
    <w:p w14:paraId="1478BB02" w14:textId="77777777" w:rsidR="00C7706A" w:rsidRPr="005561F3" w:rsidRDefault="00C7706A" w:rsidP="00C7706A">
      <w:pPr>
        <w:rPr>
          <w:lang w:val="nl-NL"/>
        </w:rPr>
      </w:pPr>
    </w:p>
    <w:p w14:paraId="76AAEAB4" w14:textId="77777777" w:rsidR="00C7706A" w:rsidRPr="006B7EBC" w:rsidRDefault="00C7706A" w:rsidP="00C7706A">
      <w:pPr>
        <w:spacing w:after="0"/>
        <w:rPr>
          <w:b/>
        </w:rPr>
      </w:pPr>
      <w:r w:rsidRPr="006B7EBC">
        <w:rPr>
          <w:b/>
        </w:rPr>
        <w:t>BESLUIT</w:t>
      </w:r>
    </w:p>
    <w:tbl>
      <w:tblPr>
        <w:tblStyle w:val="Tabelraster"/>
        <w:tblW w:w="0" w:type="auto"/>
        <w:tblLook w:val="04A0" w:firstRow="1" w:lastRow="0" w:firstColumn="1" w:lastColumn="0" w:noHBand="0" w:noVBand="1"/>
      </w:tblPr>
      <w:tblGrid>
        <w:gridCol w:w="3652"/>
        <w:gridCol w:w="5560"/>
      </w:tblGrid>
      <w:tr w:rsidR="00C7706A" w14:paraId="04637B32" w14:textId="77777777" w:rsidTr="005561F3">
        <w:tc>
          <w:tcPr>
            <w:tcW w:w="3652" w:type="dxa"/>
          </w:tcPr>
          <w:p w14:paraId="15FAF753" w14:textId="77777777" w:rsidR="00C7706A" w:rsidRPr="006B7EBC" w:rsidRDefault="00C7706A" w:rsidP="005561F3">
            <w:pPr>
              <w:rPr>
                <w:b/>
              </w:rPr>
            </w:pPr>
            <w:r w:rsidRPr="006B7EBC">
              <w:rPr>
                <w:b/>
              </w:rPr>
              <w:t>Attribuut- of relatiesoort</w:t>
            </w:r>
          </w:p>
        </w:tc>
        <w:tc>
          <w:tcPr>
            <w:tcW w:w="5560" w:type="dxa"/>
          </w:tcPr>
          <w:p w14:paraId="57EEEF69" w14:textId="77777777" w:rsidR="00C7706A" w:rsidRPr="006B7EBC" w:rsidRDefault="00C7706A" w:rsidP="005561F3">
            <w:pPr>
              <w:rPr>
                <w:b/>
              </w:rPr>
            </w:pPr>
            <w:r w:rsidRPr="006B7EBC">
              <w:rPr>
                <w:b/>
              </w:rPr>
              <w:t>Wijziging</w:t>
            </w:r>
          </w:p>
        </w:tc>
      </w:tr>
      <w:tr w:rsidR="00C7706A" w14:paraId="0F4749CC" w14:textId="77777777" w:rsidTr="005561F3">
        <w:tc>
          <w:tcPr>
            <w:tcW w:w="3652" w:type="dxa"/>
          </w:tcPr>
          <w:p w14:paraId="7779DDCA" w14:textId="77777777" w:rsidR="00C7706A" w:rsidRPr="006B7EBC" w:rsidRDefault="00C7706A" w:rsidP="005561F3">
            <w:r>
              <w:t>Bestuursorgaan</w:t>
            </w:r>
          </w:p>
        </w:tc>
        <w:tc>
          <w:tcPr>
            <w:tcW w:w="5560" w:type="dxa"/>
          </w:tcPr>
          <w:p w14:paraId="193E8A2B" w14:textId="77777777" w:rsidR="00C7706A" w:rsidRDefault="00C7706A" w:rsidP="005561F3">
            <w:pPr>
              <w:pStyle w:val="Lijstalinea"/>
              <w:numPr>
                <w:ilvl w:val="0"/>
                <w:numId w:val="28"/>
              </w:numPr>
              <w:spacing w:before="60"/>
              <w:ind w:left="317" w:hanging="240"/>
            </w:pPr>
            <w:r>
              <w:t>Attribuutsoort toegevoegd.</w:t>
            </w:r>
          </w:p>
        </w:tc>
      </w:tr>
    </w:tbl>
    <w:p w14:paraId="3CE6D719" w14:textId="77777777" w:rsidR="00C7706A" w:rsidRDefault="00C7706A" w:rsidP="00C7706A"/>
    <w:p w14:paraId="7ED6B890" w14:textId="77777777" w:rsidR="00C7706A" w:rsidRPr="006B7EBC" w:rsidRDefault="00C7706A" w:rsidP="00C7706A">
      <w:pPr>
        <w:keepNext/>
        <w:spacing w:after="0"/>
        <w:rPr>
          <w:b/>
        </w:rPr>
      </w:pPr>
      <w:r w:rsidRPr="006B7EBC">
        <w:rPr>
          <w:b/>
        </w:rPr>
        <w:t>BESLUIT</w:t>
      </w:r>
      <w:r>
        <w:rPr>
          <w:b/>
        </w:rPr>
        <w:t>TYPE</w:t>
      </w:r>
    </w:p>
    <w:tbl>
      <w:tblPr>
        <w:tblStyle w:val="Tabelraster"/>
        <w:tblW w:w="0" w:type="auto"/>
        <w:tblLook w:val="04A0" w:firstRow="1" w:lastRow="0" w:firstColumn="1" w:lastColumn="0" w:noHBand="0" w:noVBand="1"/>
      </w:tblPr>
      <w:tblGrid>
        <w:gridCol w:w="3652"/>
        <w:gridCol w:w="5560"/>
      </w:tblGrid>
      <w:tr w:rsidR="00C7706A" w14:paraId="34EE8BC8" w14:textId="77777777" w:rsidTr="005561F3">
        <w:tc>
          <w:tcPr>
            <w:tcW w:w="3652" w:type="dxa"/>
          </w:tcPr>
          <w:p w14:paraId="0E736E64" w14:textId="77777777" w:rsidR="00C7706A" w:rsidRPr="006B7EBC" w:rsidRDefault="00C7706A" w:rsidP="005561F3">
            <w:pPr>
              <w:rPr>
                <w:b/>
              </w:rPr>
            </w:pPr>
            <w:r w:rsidRPr="006B7EBC">
              <w:rPr>
                <w:b/>
              </w:rPr>
              <w:t>Attribuut- of relatiesoort</w:t>
            </w:r>
          </w:p>
        </w:tc>
        <w:tc>
          <w:tcPr>
            <w:tcW w:w="5560" w:type="dxa"/>
          </w:tcPr>
          <w:p w14:paraId="7D5EB263" w14:textId="77777777" w:rsidR="00C7706A" w:rsidRPr="006B7EBC" w:rsidRDefault="00C7706A" w:rsidP="005561F3">
            <w:pPr>
              <w:rPr>
                <w:b/>
              </w:rPr>
            </w:pPr>
            <w:r w:rsidRPr="006B7EBC">
              <w:rPr>
                <w:b/>
              </w:rPr>
              <w:t>Wijziging</w:t>
            </w:r>
          </w:p>
        </w:tc>
      </w:tr>
      <w:tr w:rsidR="00C7706A" w14:paraId="79774566" w14:textId="77777777" w:rsidTr="005561F3">
        <w:tc>
          <w:tcPr>
            <w:tcW w:w="3652" w:type="dxa"/>
          </w:tcPr>
          <w:p w14:paraId="3E754F66" w14:textId="77777777" w:rsidR="00C7706A" w:rsidRPr="006B7EBC" w:rsidRDefault="00C7706A" w:rsidP="005561F3">
            <w:r>
              <w:t>-</w:t>
            </w:r>
          </w:p>
        </w:tc>
        <w:tc>
          <w:tcPr>
            <w:tcW w:w="5560" w:type="dxa"/>
          </w:tcPr>
          <w:p w14:paraId="3573CA6E" w14:textId="77777777" w:rsidR="00C7706A" w:rsidRDefault="00C7706A" w:rsidP="005561F3">
            <w:pPr>
              <w:pStyle w:val="Lijstalinea"/>
              <w:numPr>
                <w:ilvl w:val="0"/>
                <w:numId w:val="28"/>
              </w:numPr>
              <w:spacing w:before="60"/>
              <w:ind w:left="317" w:hanging="240"/>
            </w:pPr>
            <w:r>
              <w:t>O</w:t>
            </w:r>
            <w:r w:rsidRPr="002B6DF3">
              <w:t xml:space="preserve">bjecttype </w:t>
            </w:r>
            <w:r>
              <w:t>ontleend aan</w:t>
            </w:r>
            <w:r w:rsidRPr="002B6DF3">
              <w:t xml:space="preserve"> </w:t>
            </w:r>
            <w:r>
              <w:t>Im</w:t>
            </w:r>
            <w:r w:rsidRPr="002B6DF3">
              <w:t>ZTC</w:t>
            </w:r>
            <w:r>
              <w:t xml:space="preserve"> 2.1. </w:t>
            </w:r>
          </w:p>
          <w:p w14:paraId="3629B7A7" w14:textId="77777777" w:rsidR="00C7706A" w:rsidRDefault="00C7706A" w:rsidP="005561F3">
            <w:pPr>
              <w:pStyle w:val="Lijstalinea"/>
              <w:numPr>
                <w:ilvl w:val="0"/>
                <w:numId w:val="28"/>
              </w:numPr>
              <w:spacing w:before="60"/>
              <w:ind w:left="317" w:hanging="240"/>
            </w:pPr>
            <w:r>
              <w:t>Unieke aanduiding objecttype gewijzigd.</w:t>
            </w:r>
          </w:p>
        </w:tc>
      </w:tr>
      <w:tr w:rsidR="00C7706A" w14:paraId="2C380945" w14:textId="77777777" w:rsidTr="005561F3">
        <w:tc>
          <w:tcPr>
            <w:tcW w:w="3652" w:type="dxa"/>
          </w:tcPr>
          <w:p w14:paraId="6FAE620C" w14:textId="77777777" w:rsidR="00C7706A" w:rsidRDefault="00C7706A" w:rsidP="005561F3">
            <w:r w:rsidRPr="008B5C67">
              <w:t>Besluittype-omschrijving</w:t>
            </w:r>
          </w:p>
        </w:tc>
        <w:tc>
          <w:tcPr>
            <w:tcW w:w="5560" w:type="dxa"/>
          </w:tcPr>
          <w:p w14:paraId="0FF45A47" w14:textId="77777777" w:rsidR="00C7706A" w:rsidRDefault="00C7706A" w:rsidP="005561F3">
            <w:pPr>
              <w:pStyle w:val="Lijstalinea"/>
              <w:numPr>
                <w:ilvl w:val="0"/>
                <w:numId w:val="28"/>
              </w:numPr>
              <w:spacing w:before="60"/>
              <w:ind w:left="317" w:hanging="240"/>
            </w:pPr>
            <w:r>
              <w:t>Kardinaliteit gewijzigd.</w:t>
            </w:r>
          </w:p>
        </w:tc>
      </w:tr>
      <w:tr w:rsidR="00C7706A" w:rsidRPr="005C14BE" w14:paraId="5A625205" w14:textId="77777777" w:rsidTr="005561F3">
        <w:tc>
          <w:tcPr>
            <w:tcW w:w="3652" w:type="dxa"/>
          </w:tcPr>
          <w:p w14:paraId="7CC86DBC" w14:textId="77777777" w:rsidR="00C7706A" w:rsidRPr="008B5C67" w:rsidRDefault="00C7706A" w:rsidP="005561F3">
            <w:r>
              <w:t>Domein</w:t>
            </w:r>
          </w:p>
        </w:tc>
        <w:tc>
          <w:tcPr>
            <w:tcW w:w="5560" w:type="dxa"/>
          </w:tcPr>
          <w:p w14:paraId="3026C50D" w14:textId="77777777" w:rsidR="00C7706A" w:rsidRDefault="00C7706A" w:rsidP="005561F3">
            <w:pPr>
              <w:pStyle w:val="Lijstalinea"/>
              <w:numPr>
                <w:ilvl w:val="0"/>
                <w:numId w:val="28"/>
              </w:numPr>
              <w:spacing w:before="60"/>
              <w:ind w:left="317" w:hanging="240"/>
            </w:pPr>
            <w:r>
              <w:t>Attribuutsoort toegevoegd (onderdeel unieke aanduiding).</w:t>
            </w:r>
          </w:p>
        </w:tc>
      </w:tr>
      <w:tr w:rsidR="00C7706A" w:rsidRPr="005C14BE" w14:paraId="54F95030" w14:textId="77777777" w:rsidTr="005561F3">
        <w:tc>
          <w:tcPr>
            <w:tcW w:w="3652" w:type="dxa"/>
          </w:tcPr>
          <w:p w14:paraId="08F182E7" w14:textId="77777777" w:rsidR="00C7706A" w:rsidRDefault="00C7706A" w:rsidP="005561F3">
            <w:r>
              <w:t>RSIN</w:t>
            </w:r>
          </w:p>
        </w:tc>
        <w:tc>
          <w:tcPr>
            <w:tcW w:w="5560" w:type="dxa"/>
          </w:tcPr>
          <w:p w14:paraId="34379FC6" w14:textId="77777777" w:rsidR="00C7706A" w:rsidRDefault="00C7706A" w:rsidP="005561F3">
            <w:pPr>
              <w:pStyle w:val="Lijstalinea"/>
              <w:numPr>
                <w:ilvl w:val="0"/>
                <w:numId w:val="28"/>
              </w:numPr>
              <w:spacing w:before="60"/>
              <w:ind w:left="317" w:hanging="240"/>
            </w:pPr>
            <w:r>
              <w:t>Attribuutsoort toegevoegd (onderdeel unieke aanduiding).</w:t>
            </w:r>
          </w:p>
        </w:tc>
      </w:tr>
    </w:tbl>
    <w:p w14:paraId="7B86126F" w14:textId="77777777" w:rsidR="00C7706A" w:rsidRPr="005561F3" w:rsidRDefault="00C7706A" w:rsidP="00C7706A">
      <w:pPr>
        <w:spacing w:after="0"/>
        <w:rPr>
          <w:b/>
          <w:lang w:val="nl-NL"/>
        </w:rPr>
      </w:pPr>
    </w:p>
    <w:p w14:paraId="617E13B9" w14:textId="77777777" w:rsidR="00C7706A" w:rsidRPr="006B7EBC" w:rsidRDefault="00C7706A" w:rsidP="00C7706A">
      <w:pPr>
        <w:spacing w:after="0"/>
        <w:rPr>
          <w:b/>
        </w:rPr>
      </w:pPr>
      <w:r w:rsidRPr="006B7EBC">
        <w:rPr>
          <w:b/>
        </w:rPr>
        <w:t>BET</w:t>
      </w:r>
      <w:r>
        <w:rPr>
          <w:b/>
        </w:rPr>
        <w:t>ROKKENE</w:t>
      </w:r>
    </w:p>
    <w:tbl>
      <w:tblPr>
        <w:tblStyle w:val="Tabelraster"/>
        <w:tblW w:w="0" w:type="auto"/>
        <w:tblLook w:val="04A0" w:firstRow="1" w:lastRow="0" w:firstColumn="1" w:lastColumn="0" w:noHBand="0" w:noVBand="1"/>
      </w:tblPr>
      <w:tblGrid>
        <w:gridCol w:w="3652"/>
        <w:gridCol w:w="5560"/>
      </w:tblGrid>
      <w:tr w:rsidR="00C7706A" w14:paraId="1406DF20" w14:textId="77777777" w:rsidTr="005561F3">
        <w:tc>
          <w:tcPr>
            <w:tcW w:w="3652" w:type="dxa"/>
          </w:tcPr>
          <w:p w14:paraId="3CC79386" w14:textId="77777777" w:rsidR="00C7706A" w:rsidRPr="006B7EBC" w:rsidRDefault="00C7706A" w:rsidP="005561F3">
            <w:pPr>
              <w:rPr>
                <w:b/>
              </w:rPr>
            </w:pPr>
            <w:r w:rsidRPr="006B7EBC">
              <w:rPr>
                <w:b/>
              </w:rPr>
              <w:t>Attribuut- of relatiesoort</w:t>
            </w:r>
          </w:p>
        </w:tc>
        <w:tc>
          <w:tcPr>
            <w:tcW w:w="5560" w:type="dxa"/>
          </w:tcPr>
          <w:p w14:paraId="4F73440F" w14:textId="77777777" w:rsidR="00C7706A" w:rsidRPr="006B7EBC" w:rsidRDefault="00C7706A" w:rsidP="005561F3">
            <w:pPr>
              <w:rPr>
                <w:b/>
              </w:rPr>
            </w:pPr>
            <w:r w:rsidRPr="006B7EBC">
              <w:rPr>
                <w:b/>
              </w:rPr>
              <w:t>Wijziging</w:t>
            </w:r>
          </w:p>
        </w:tc>
      </w:tr>
      <w:tr w:rsidR="00C7706A" w:rsidRPr="005C14BE" w14:paraId="47A19E4E" w14:textId="77777777" w:rsidTr="005561F3">
        <w:tc>
          <w:tcPr>
            <w:tcW w:w="3652" w:type="dxa"/>
          </w:tcPr>
          <w:p w14:paraId="66AA82C6" w14:textId="77777777" w:rsidR="00C7706A" w:rsidRPr="00150819" w:rsidRDefault="00C7706A" w:rsidP="005561F3">
            <w:r>
              <w:t>heeft rol in ZAAK</w:t>
            </w:r>
          </w:p>
        </w:tc>
        <w:tc>
          <w:tcPr>
            <w:tcW w:w="5560" w:type="dxa"/>
          </w:tcPr>
          <w:p w14:paraId="3667CFF4" w14:textId="77777777" w:rsidR="00C7706A" w:rsidRDefault="00C7706A" w:rsidP="005561F3">
            <w:pPr>
              <w:pStyle w:val="Lijstalinea"/>
              <w:numPr>
                <w:ilvl w:val="0"/>
                <w:numId w:val="28"/>
              </w:numPr>
              <w:spacing w:before="60"/>
              <w:ind w:left="308" w:hanging="180"/>
            </w:pPr>
            <w:r>
              <w:t>Relatiesoort toegevoegd, ter vervanging van de relatiesoorten ‘ROL betreft ZAAK’ en ‘ROL wordt uitgeoefend door BETROKKENE’ vanwege de omzetting van ROL van objecttype naar relatieklasse.</w:t>
            </w:r>
          </w:p>
        </w:tc>
      </w:tr>
    </w:tbl>
    <w:p w14:paraId="1E42E7EF" w14:textId="77777777" w:rsidR="00C7706A" w:rsidRPr="005561F3" w:rsidRDefault="00C7706A" w:rsidP="00C7706A">
      <w:pPr>
        <w:rPr>
          <w:lang w:val="nl-NL"/>
        </w:rPr>
      </w:pPr>
    </w:p>
    <w:p w14:paraId="07C88E40" w14:textId="77777777" w:rsidR="00C7706A" w:rsidRPr="007B0D15" w:rsidRDefault="00C7706A" w:rsidP="00C7706A">
      <w:pPr>
        <w:keepNext/>
        <w:spacing w:after="0"/>
        <w:rPr>
          <w:b/>
        </w:rPr>
      </w:pPr>
      <w:r>
        <w:rPr>
          <w:b/>
        </w:rPr>
        <w:lastRenderedPageBreak/>
        <w:t>BETROKKENE &gt; NATUURLIJK PERSOON</w:t>
      </w:r>
    </w:p>
    <w:tbl>
      <w:tblPr>
        <w:tblStyle w:val="Tabelraster"/>
        <w:tblW w:w="0" w:type="auto"/>
        <w:tblLook w:val="04A0" w:firstRow="1" w:lastRow="0" w:firstColumn="1" w:lastColumn="0" w:noHBand="0" w:noVBand="1"/>
      </w:tblPr>
      <w:tblGrid>
        <w:gridCol w:w="3652"/>
        <w:gridCol w:w="5560"/>
      </w:tblGrid>
      <w:tr w:rsidR="00C7706A" w14:paraId="3E9FF3D9" w14:textId="77777777" w:rsidTr="005561F3">
        <w:tc>
          <w:tcPr>
            <w:tcW w:w="3652" w:type="dxa"/>
          </w:tcPr>
          <w:p w14:paraId="3405D93C" w14:textId="77777777" w:rsidR="00C7706A" w:rsidRPr="006B7EBC" w:rsidRDefault="00C7706A" w:rsidP="005561F3">
            <w:pPr>
              <w:rPr>
                <w:b/>
              </w:rPr>
            </w:pPr>
            <w:r w:rsidRPr="006B7EBC">
              <w:rPr>
                <w:b/>
              </w:rPr>
              <w:t>Attribuut- of relatiesoort</w:t>
            </w:r>
          </w:p>
        </w:tc>
        <w:tc>
          <w:tcPr>
            <w:tcW w:w="5560" w:type="dxa"/>
          </w:tcPr>
          <w:p w14:paraId="5F6B9E2C" w14:textId="77777777" w:rsidR="00C7706A" w:rsidRPr="006B7EBC" w:rsidRDefault="00C7706A" w:rsidP="005561F3">
            <w:pPr>
              <w:rPr>
                <w:b/>
              </w:rPr>
            </w:pPr>
            <w:r w:rsidRPr="006B7EBC">
              <w:rPr>
                <w:b/>
              </w:rPr>
              <w:t>Wijziging</w:t>
            </w:r>
          </w:p>
        </w:tc>
      </w:tr>
      <w:tr w:rsidR="00C7706A" w:rsidRPr="005C14BE" w14:paraId="084F768F" w14:textId="77777777" w:rsidTr="005561F3">
        <w:tc>
          <w:tcPr>
            <w:tcW w:w="3652" w:type="dxa"/>
          </w:tcPr>
          <w:p w14:paraId="195A9AF6" w14:textId="77777777" w:rsidR="00C7706A" w:rsidRDefault="00C7706A" w:rsidP="005561F3">
            <w:r>
              <w:t>Rekeningnummer</w:t>
            </w:r>
          </w:p>
        </w:tc>
        <w:tc>
          <w:tcPr>
            <w:tcW w:w="5560" w:type="dxa"/>
          </w:tcPr>
          <w:p w14:paraId="43F77BA6" w14:textId="77777777" w:rsidR="00C7706A" w:rsidRDefault="00C7706A" w:rsidP="005561F3">
            <w:pPr>
              <w:pStyle w:val="Lijstalinea"/>
              <w:numPr>
                <w:ilvl w:val="0"/>
                <w:numId w:val="28"/>
              </w:numPr>
              <w:spacing w:before="60"/>
              <w:ind w:left="308" w:hanging="180"/>
            </w:pPr>
            <w:r>
              <w:t>Groepattrbuutsoort toegevoegd ter vervanging van attribuutsoort ‘Bank/girorekeningnummer’, met de aubattribuutsoorten ‘IBAN’ en ‘BIC’.</w:t>
            </w:r>
          </w:p>
        </w:tc>
      </w:tr>
      <w:tr w:rsidR="00C7706A" w14:paraId="3DBA459E" w14:textId="77777777" w:rsidTr="005561F3">
        <w:tc>
          <w:tcPr>
            <w:tcW w:w="3652" w:type="dxa"/>
          </w:tcPr>
          <w:p w14:paraId="6B840AF6" w14:textId="77777777" w:rsidR="00C7706A" w:rsidRDefault="00C7706A" w:rsidP="005561F3">
            <w:r>
              <w:t>Subjecttypering</w:t>
            </w:r>
          </w:p>
        </w:tc>
        <w:tc>
          <w:tcPr>
            <w:tcW w:w="5560" w:type="dxa"/>
          </w:tcPr>
          <w:p w14:paraId="43A5765A" w14:textId="77777777" w:rsidR="00C7706A" w:rsidRDefault="00C7706A" w:rsidP="005561F3">
            <w:pPr>
              <w:pStyle w:val="Lijstalinea"/>
              <w:numPr>
                <w:ilvl w:val="0"/>
                <w:numId w:val="28"/>
              </w:numPr>
              <w:spacing w:before="60"/>
              <w:ind w:left="308" w:hanging="180"/>
            </w:pPr>
            <w:r>
              <w:t>Attribuutsoort vervallen.</w:t>
            </w:r>
          </w:p>
        </w:tc>
      </w:tr>
    </w:tbl>
    <w:p w14:paraId="2E0D9FF5" w14:textId="77777777" w:rsidR="00C7706A" w:rsidRDefault="00C7706A" w:rsidP="00C7706A">
      <w:r>
        <w:t xml:space="preserve"> </w:t>
      </w:r>
    </w:p>
    <w:p w14:paraId="5BBE4083" w14:textId="77777777" w:rsidR="00C7706A" w:rsidRPr="007B0D15" w:rsidRDefault="00C7706A" w:rsidP="00C7706A">
      <w:pPr>
        <w:keepNext/>
        <w:spacing w:after="0"/>
        <w:rPr>
          <w:b/>
        </w:rPr>
      </w:pPr>
      <w:r>
        <w:rPr>
          <w:b/>
        </w:rPr>
        <w:t>BETROKKENE &gt; NIET-NATUURLIJK PERSOON</w:t>
      </w:r>
    </w:p>
    <w:tbl>
      <w:tblPr>
        <w:tblStyle w:val="Tabelraster"/>
        <w:tblW w:w="0" w:type="auto"/>
        <w:tblLook w:val="04A0" w:firstRow="1" w:lastRow="0" w:firstColumn="1" w:lastColumn="0" w:noHBand="0" w:noVBand="1"/>
      </w:tblPr>
      <w:tblGrid>
        <w:gridCol w:w="3652"/>
        <w:gridCol w:w="5560"/>
      </w:tblGrid>
      <w:tr w:rsidR="00C7706A" w14:paraId="3A84CA81" w14:textId="77777777" w:rsidTr="005561F3">
        <w:tc>
          <w:tcPr>
            <w:tcW w:w="3652" w:type="dxa"/>
          </w:tcPr>
          <w:p w14:paraId="2CBDB882" w14:textId="77777777" w:rsidR="00C7706A" w:rsidRPr="006B7EBC" w:rsidRDefault="00C7706A" w:rsidP="005561F3">
            <w:pPr>
              <w:rPr>
                <w:b/>
              </w:rPr>
            </w:pPr>
            <w:r w:rsidRPr="006B7EBC">
              <w:rPr>
                <w:b/>
              </w:rPr>
              <w:t>Attribuut- of relatiesoort</w:t>
            </w:r>
          </w:p>
        </w:tc>
        <w:tc>
          <w:tcPr>
            <w:tcW w:w="5560" w:type="dxa"/>
          </w:tcPr>
          <w:p w14:paraId="055C21AE" w14:textId="77777777" w:rsidR="00C7706A" w:rsidRPr="006B7EBC" w:rsidRDefault="00C7706A" w:rsidP="005561F3">
            <w:pPr>
              <w:rPr>
                <w:b/>
              </w:rPr>
            </w:pPr>
            <w:r w:rsidRPr="006B7EBC">
              <w:rPr>
                <w:b/>
              </w:rPr>
              <w:t>Wijziging</w:t>
            </w:r>
          </w:p>
        </w:tc>
      </w:tr>
      <w:tr w:rsidR="00C7706A" w:rsidRPr="005C14BE" w14:paraId="69D7107D" w14:textId="77777777" w:rsidTr="005561F3">
        <w:tc>
          <w:tcPr>
            <w:tcW w:w="3652" w:type="dxa"/>
          </w:tcPr>
          <w:p w14:paraId="13599CD8" w14:textId="77777777" w:rsidR="00C7706A" w:rsidRDefault="00C7706A" w:rsidP="005561F3">
            <w:r>
              <w:t>Rekeningnummer</w:t>
            </w:r>
          </w:p>
        </w:tc>
        <w:tc>
          <w:tcPr>
            <w:tcW w:w="5560" w:type="dxa"/>
          </w:tcPr>
          <w:p w14:paraId="6FE2C61C" w14:textId="77777777" w:rsidR="00C7706A" w:rsidRDefault="00C7706A" w:rsidP="005561F3">
            <w:pPr>
              <w:pStyle w:val="Lijstalinea"/>
              <w:numPr>
                <w:ilvl w:val="0"/>
                <w:numId w:val="28"/>
              </w:numPr>
              <w:spacing w:before="60"/>
              <w:ind w:left="308" w:hanging="180"/>
            </w:pPr>
            <w:r>
              <w:t>Groepattrbuutsoort toegevoegd ter vervanging van attribuutsoort ‘Bank/girorekeningnummer’, met de aubattribuutsoorten ‘IBAN’ en ‘BIC’.</w:t>
            </w:r>
          </w:p>
        </w:tc>
      </w:tr>
      <w:tr w:rsidR="00C7706A" w14:paraId="5ADFDC87" w14:textId="77777777" w:rsidTr="005561F3">
        <w:tc>
          <w:tcPr>
            <w:tcW w:w="3652" w:type="dxa"/>
          </w:tcPr>
          <w:p w14:paraId="7AA07009" w14:textId="77777777" w:rsidR="00C7706A" w:rsidRDefault="00C7706A" w:rsidP="005561F3">
            <w:r>
              <w:t>Subjecttypering</w:t>
            </w:r>
          </w:p>
        </w:tc>
        <w:tc>
          <w:tcPr>
            <w:tcW w:w="5560" w:type="dxa"/>
          </w:tcPr>
          <w:p w14:paraId="77F7074C" w14:textId="77777777" w:rsidR="00C7706A" w:rsidRDefault="00C7706A" w:rsidP="005561F3">
            <w:pPr>
              <w:pStyle w:val="Lijstalinea"/>
              <w:numPr>
                <w:ilvl w:val="0"/>
                <w:numId w:val="28"/>
              </w:numPr>
              <w:spacing w:before="60"/>
              <w:ind w:left="308" w:hanging="180"/>
            </w:pPr>
            <w:r>
              <w:t>Attribuutsoort vervallen.</w:t>
            </w:r>
          </w:p>
        </w:tc>
      </w:tr>
    </w:tbl>
    <w:p w14:paraId="591C12DD" w14:textId="77777777" w:rsidR="00C7706A" w:rsidRDefault="00C7706A" w:rsidP="00C7706A">
      <w:r>
        <w:t xml:space="preserve"> </w:t>
      </w:r>
    </w:p>
    <w:p w14:paraId="250C90BD" w14:textId="77777777" w:rsidR="00C7706A" w:rsidRPr="007B0D15" w:rsidRDefault="00C7706A" w:rsidP="00C7706A">
      <w:pPr>
        <w:keepNext/>
        <w:spacing w:after="0"/>
        <w:rPr>
          <w:b/>
        </w:rPr>
      </w:pPr>
      <w:r>
        <w:rPr>
          <w:b/>
        </w:rPr>
        <w:t>BETROKKENE &gt; VESTIGING</w:t>
      </w:r>
    </w:p>
    <w:tbl>
      <w:tblPr>
        <w:tblStyle w:val="Tabelraster"/>
        <w:tblW w:w="0" w:type="auto"/>
        <w:tblLook w:val="04A0" w:firstRow="1" w:lastRow="0" w:firstColumn="1" w:lastColumn="0" w:noHBand="0" w:noVBand="1"/>
      </w:tblPr>
      <w:tblGrid>
        <w:gridCol w:w="3652"/>
        <w:gridCol w:w="5560"/>
      </w:tblGrid>
      <w:tr w:rsidR="00C7706A" w14:paraId="1895DDC4" w14:textId="77777777" w:rsidTr="005561F3">
        <w:tc>
          <w:tcPr>
            <w:tcW w:w="3652" w:type="dxa"/>
          </w:tcPr>
          <w:p w14:paraId="6E195E13" w14:textId="77777777" w:rsidR="00C7706A" w:rsidRPr="006B7EBC" w:rsidRDefault="00C7706A" w:rsidP="005561F3">
            <w:pPr>
              <w:rPr>
                <w:b/>
              </w:rPr>
            </w:pPr>
            <w:r w:rsidRPr="006B7EBC">
              <w:rPr>
                <w:b/>
              </w:rPr>
              <w:t>Attribuut- of relatiesoort</w:t>
            </w:r>
          </w:p>
        </w:tc>
        <w:tc>
          <w:tcPr>
            <w:tcW w:w="5560" w:type="dxa"/>
          </w:tcPr>
          <w:p w14:paraId="5E3B00AD" w14:textId="77777777" w:rsidR="00C7706A" w:rsidRPr="006B7EBC" w:rsidRDefault="00C7706A" w:rsidP="005561F3">
            <w:pPr>
              <w:rPr>
                <w:b/>
              </w:rPr>
            </w:pPr>
            <w:r w:rsidRPr="006B7EBC">
              <w:rPr>
                <w:b/>
              </w:rPr>
              <w:t>Wijziging</w:t>
            </w:r>
          </w:p>
        </w:tc>
      </w:tr>
      <w:tr w:rsidR="00C7706A" w:rsidRPr="005C14BE" w14:paraId="4F341B7D" w14:textId="77777777" w:rsidTr="005561F3">
        <w:tc>
          <w:tcPr>
            <w:tcW w:w="3652" w:type="dxa"/>
          </w:tcPr>
          <w:p w14:paraId="486977C7" w14:textId="77777777" w:rsidR="00C7706A" w:rsidRDefault="00C7706A" w:rsidP="005561F3">
            <w:r>
              <w:t>(Handels)naam</w:t>
            </w:r>
          </w:p>
        </w:tc>
        <w:tc>
          <w:tcPr>
            <w:tcW w:w="5560" w:type="dxa"/>
          </w:tcPr>
          <w:p w14:paraId="1124E364" w14:textId="77777777" w:rsidR="00C7706A" w:rsidRDefault="00C7706A" w:rsidP="005561F3">
            <w:pPr>
              <w:pStyle w:val="Lijstalinea"/>
              <w:numPr>
                <w:ilvl w:val="0"/>
                <w:numId w:val="28"/>
              </w:numPr>
              <w:spacing w:before="60"/>
              <w:ind w:left="308" w:hanging="180"/>
            </w:pPr>
            <w:r>
              <w:t>Naam attribuutsoort gewijzigd (was: Handelsnaam).</w:t>
            </w:r>
          </w:p>
        </w:tc>
      </w:tr>
      <w:tr w:rsidR="00C7706A" w14:paraId="52499F01" w14:textId="77777777" w:rsidTr="005561F3">
        <w:tc>
          <w:tcPr>
            <w:tcW w:w="3652" w:type="dxa"/>
          </w:tcPr>
          <w:p w14:paraId="1D0F720A" w14:textId="77777777" w:rsidR="00C7706A" w:rsidRPr="004B2391" w:rsidRDefault="00C7706A" w:rsidP="005561F3">
            <w:r>
              <w:t>KvK-nummer</w:t>
            </w:r>
          </w:p>
        </w:tc>
        <w:tc>
          <w:tcPr>
            <w:tcW w:w="5560" w:type="dxa"/>
          </w:tcPr>
          <w:p w14:paraId="7496A51F" w14:textId="77777777" w:rsidR="00C7706A" w:rsidRPr="00A336EE" w:rsidRDefault="00C7706A" w:rsidP="005561F3">
            <w:pPr>
              <w:pStyle w:val="Lijstalinea"/>
              <w:numPr>
                <w:ilvl w:val="0"/>
                <w:numId w:val="28"/>
              </w:numPr>
              <w:spacing w:before="60"/>
              <w:ind w:left="308" w:hanging="180"/>
            </w:pPr>
            <w:r>
              <w:t>Attribuutsoort toegevoegd.</w:t>
            </w:r>
          </w:p>
        </w:tc>
      </w:tr>
      <w:tr w:rsidR="00C7706A" w:rsidRPr="005C14BE" w14:paraId="6D8144EE" w14:textId="77777777" w:rsidTr="005561F3">
        <w:tc>
          <w:tcPr>
            <w:tcW w:w="3652" w:type="dxa"/>
          </w:tcPr>
          <w:p w14:paraId="6D65D63B" w14:textId="77777777" w:rsidR="00C7706A" w:rsidRDefault="00C7706A" w:rsidP="005561F3">
            <w:r>
              <w:t>Rekeningnummer</w:t>
            </w:r>
          </w:p>
        </w:tc>
        <w:tc>
          <w:tcPr>
            <w:tcW w:w="5560" w:type="dxa"/>
          </w:tcPr>
          <w:p w14:paraId="76D892B6" w14:textId="77777777" w:rsidR="00C7706A" w:rsidRDefault="00C7706A" w:rsidP="005561F3">
            <w:pPr>
              <w:pStyle w:val="Lijstalinea"/>
              <w:numPr>
                <w:ilvl w:val="0"/>
                <w:numId w:val="28"/>
              </w:numPr>
              <w:spacing w:before="60"/>
              <w:ind w:left="308" w:hanging="180"/>
            </w:pPr>
            <w:r>
              <w:t>Groepattrbuutsoort toegevoegd ter vervanging van attribuutsoort ‘Bank/girorekeningnummer’, met de aubattribuutsoorten ‘IBAN’ en ‘BIC’.</w:t>
            </w:r>
          </w:p>
        </w:tc>
      </w:tr>
      <w:tr w:rsidR="00C7706A" w14:paraId="05038825" w14:textId="77777777" w:rsidTr="005561F3">
        <w:tc>
          <w:tcPr>
            <w:tcW w:w="3652" w:type="dxa"/>
          </w:tcPr>
          <w:p w14:paraId="133E3F32" w14:textId="77777777" w:rsidR="00C7706A" w:rsidRDefault="00C7706A" w:rsidP="005561F3">
            <w:r>
              <w:t>Subjecttypering</w:t>
            </w:r>
          </w:p>
        </w:tc>
        <w:tc>
          <w:tcPr>
            <w:tcW w:w="5560" w:type="dxa"/>
          </w:tcPr>
          <w:p w14:paraId="560B27D2" w14:textId="77777777" w:rsidR="00C7706A" w:rsidRDefault="00C7706A" w:rsidP="005561F3">
            <w:pPr>
              <w:pStyle w:val="Lijstalinea"/>
              <w:numPr>
                <w:ilvl w:val="0"/>
                <w:numId w:val="28"/>
              </w:numPr>
              <w:spacing w:before="60"/>
              <w:ind w:left="308" w:hanging="180"/>
            </w:pPr>
            <w:r>
              <w:t>Attribuutsoort vervallen.</w:t>
            </w:r>
          </w:p>
        </w:tc>
      </w:tr>
    </w:tbl>
    <w:p w14:paraId="738AB9A5" w14:textId="77777777" w:rsidR="00C7706A" w:rsidRDefault="00C7706A" w:rsidP="00C7706A">
      <w:r>
        <w:t xml:space="preserve"> </w:t>
      </w:r>
    </w:p>
    <w:p w14:paraId="2C00F6B7" w14:textId="77777777" w:rsidR="00C7706A" w:rsidRPr="00692A11" w:rsidRDefault="00C7706A" w:rsidP="00C7706A">
      <w:pPr>
        <w:keepNext/>
        <w:spacing w:after="0"/>
      </w:pPr>
      <w:r>
        <w:rPr>
          <w:b/>
        </w:rPr>
        <w:t xml:space="preserve">ENKELVOUDIG INFORMATIEOBJECT </w:t>
      </w:r>
    </w:p>
    <w:tbl>
      <w:tblPr>
        <w:tblStyle w:val="Tabelraster"/>
        <w:tblW w:w="0" w:type="auto"/>
        <w:tblLook w:val="04A0" w:firstRow="1" w:lastRow="0" w:firstColumn="1" w:lastColumn="0" w:noHBand="0" w:noVBand="1"/>
      </w:tblPr>
      <w:tblGrid>
        <w:gridCol w:w="3652"/>
        <w:gridCol w:w="5560"/>
      </w:tblGrid>
      <w:tr w:rsidR="00C7706A" w14:paraId="11A173CE" w14:textId="77777777" w:rsidTr="005561F3">
        <w:tc>
          <w:tcPr>
            <w:tcW w:w="3652" w:type="dxa"/>
          </w:tcPr>
          <w:p w14:paraId="3C05830D" w14:textId="77777777" w:rsidR="00C7706A" w:rsidRPr="006B7EBC" w:rsidRDefault="00C7706A" w:rsidP="005561F3">
            <w:pPr>
              <w:rPr>
                <w:b/>
              </w:rPr>
            </w:pPr>
            <w:r w:rsidRPr="006B7EBC">
              <w:rPr>
                <w:b/>
              </w:rPr>
              <w:t>Attribuut- of relatiesoort</w:t>
            </w:r>
          </w:p>
        </w:tc>
        <w:tc>
          <w:tcPr>
            <w:tcW w:w="5560" w:type="dxa"/>
          </w:tcPr>
          <w:p w14:paraId="3A8168E2" w14:textId="77777777" w:rsidR="00C7706A" w:rsidRPr="006B7EBC" w:rsidRDefault="00C7706A" w:rsidP="005561F3">
            <w:pPr>
              <w:rPr>
                <w:b/>
              </w:rPr>
            </w:pPr>
            <w:r w:rsidRPr="006B7EBC">
              <w:rPr>
                <w:b/>
              </w:rPr>
              <w:t>Wijziging</w:t>
            </w:r>
          </w:p>
        </w:tc>
      </w:tr>
      <w:tr w:rsidR="00C7706A" w14:paraId="5C824F8B" w14:textId="77777777" w:rsidTr="005561F3">
        <w:tc>
          <w:tcPr>
            <w:tcW w:w="3652" w:type="dxa"/>
          </w:tcPr>
          <w:p w14:paraId="79E4672C" w14:textId="77777777" w:rsidR="00C7706A" w:rsidRPr="004B2391" w:rsidRDefault="00C7706A" w:rsidP="005561F3">
            <w:r>
              <w:t>-</w:t>
            </w:r>
          </w:p>
        </w:tc>
        <w:tc>
          <w:tcPr>
            <w:tcW w:w="5560" w:type="dxa"/>
          </w:tcPr>
          <w:p w14:paraId="4A56EBCF" w14:textId="77777777" w:rsidR="00C7706A" w:rsidRDefault="00C7706A" w:rsidP="005561F3">
            <w:pPr>
              <w:pStyle w:val="Lijstalinea"/>
              <w:numPr>
                <w:ilvl w:val="0"/>
                <w:numId w:val="28"/>
              </w:numPr>
              <w:spacing w:before="60"/>
              <w:ind w:left="317" w:hanging="240"/>
            </w:pPr>
            <w:r>
              <w:t>Naam objecttype gewijzigd (was: ENKELVOUDIG DOCUMENT).</w:t>
            </w:r>
          </w:p>
          <w:p w14:paraId="03A1428A" w14:textId="77777777" w:rsidR="00C7706A" w:rsidRPr="00A336EE" w:rsidRDefault="00C7706A" w:rsidP="005561F3">
            <w:pPr>
              <w:pStyle w:val="Lijstalinea"/>
              <w:numPr>
                <w:ilvl w:val="0"/>
                <w:numId w:val="28"/>
              </w:numPr>
              <w:spacing w:before="60"/>
              <w:ind w:left="317" w:hanging="240"/>
            </w:pPr>
            <w:r>
              <w:t>Unieke aanduiding objecttype gewijzigd</w:t>
            </w:r>
          </w:p>
        </w:tc>
      </w:tr>
      <w:tr w:rsidR="00C7706A" w14:paraId="04217C16" w14:textId="77777777" w:rsidTr="005561F3">
        <w:tc>
          <w:tcPr>
            <w:tcW w:w="3652" w:type="dxa"/>
          </w:tcPr>
          <w:p w14:paraId="0E32762B" w14:textId="77777777" w:rsidR="00C7706A" w:rsidRPr="00E87E42" w:rsidRDefault="00C7706A" w:rsidP="005561F3">
            <w:r>
              <w:t>Formaat</w:t>
            </w:r>
          </w:p>
        </w:tc>
        <w:tc>
          <w:tcPr>
            <w:tcW w:w="5560" w:type="dxa"/>
          </w:tcPr>
          <w:p w14:paraId="40EC0DF6" w14:textId="77777777" w:rsidR="00C7706A" w:rsidRDefault="00C7706A" w:rsidP="005561F3">
            <w:pPr>
              <w:pStyle w:val="Lijstalinea"/>
              <w:numPr>
                <w:ilvl w:val="0"/>
                <w:numId w:val="28"/>
              </w:numPr>
              <w:spacing w:before="60"/>
              <w:ind w:left="317" w:hanging="240"/>
            </w:pPr>
            <w:r>
              <w:t>Naam attribuutsoort gewijzigd (was: Documentformaat).</w:t>
            </w:r>
          </w:p>
          <w:p w14:paraId="3AE07501" w14:textId="77777777" w:rsidR="00C7706A" w:rsidRDefault="00C7706A" w:rsidP="005561F3">
            <w:pPr>
              <w:pStyle w:val="Lijstalinea"/>
              <w:numPr>
                <w:ilvl w:val="0"/>
                <w:numId w:val="28"/>
              </w:numPr>
              <w:spacing w:before="60"/>
              <w:ind w:left="317" w:hanging="240"/>
            </w:pPr>
            <w:r w:rsidRPr="00921BF7">
              <w:t>Definitie gewijzigd</w:t>
            </w:r>
            <w:r>
              <w:t>.</w:t>
            </w:r>
          </w:p>
          <w:p w14:paraId="4FF56AA6" w14:textId="77777777" w:rsidR="00C7706A" w:rsidRDefault="00C7706A" w:rsidP="005561F3">
            <w:pPr>
              <w:pStyle w:val="Lijstalinea"/>
              <w:numPr>
                <w:ilvl w:val="0"/>
                <w:numId w:val="28"/>
              </w:numPr>
              <w:spacing w:before="60"/>
              <w:ind w:left="317" w:hanging="240"/>
            </w:pPr>
            <w:r>
              <w:t>Formaat gewijzigd.</w:t>
            </w:r>
          </w:p>
          <w:p w14:paraId="1509407E" w14:textId="77777777" w:rsidR="00C7706A" w:rsidRPr="005E7310" w:rsidRDefault="00C7706A" w:rsidP="005561F3">
            <w:pPr>
              <w:pStyle w:val="Lijstalinea"/>
              <w:numPr>
                <w:ilvl w:val="0"/>
                <w:numId w:val="28"/>
              </w:numPr>
              <w:spacing w:before="60"/>
              <w:ind w:left="317" w:hanging="240"/>
            </w:pPr>
            <w:r>
              <w:t>Waardenverzameling gewijzigd.</w:t>
            </w:r>
          </w:p>
          <w:p w14:paraId="1EFBE19D" w14:textId="77777777" w:rsidR="00C7706A" w:rsidRDefault="00C7706A" w:rsidP="005561F3">
            <w:pPr>
              <w:pStyle w:val="Lijstalinea"/>
              <w:numPr>
                <w:ilvl w:val="0"/>
                <w:numId w:val="28"/>
              </w:numPr>
              <w:spacing w:before="60"/>
              <w:ind w:left="317" w:hanging="240"/>
            </w:pPr>
            <w:r w:rsidRPr="00E87E42">
              <w:t xml:space="preserve">Indicatie materiële historie </w:t>
            </w:r>
            <w:r>
              <w:t>gewijzigd.</w:t>
            </w:r>
          </w:p>
          <w:p w14:paraId="400B1495" w14:textId="77777777" w:rsidR="00C7706A" w:rsidRDefault="00C7706A" w:rsidP="005561F3">
            <w:pPr>
              <w:pStyle w:val="Lijstalinea"/>
              <w:numPr>
                <w:ilvl w:val="0"/>
                <w:numId w:val="28"/>
              </w:numPr>
              <w:spacing w:before="60"/>
              <w:ind w:left="317" w:hanging="240"/>
            </w:pPr>
            <w:r w:rsidRPr="00921BF7">
              <w:t>Regels gewijzigd</w:t>
            </w:r>
            <w:r>
              <w:t>.</w:t>
            </w:r>
          </w:p>
        </w:tc>
      </w:tr>
      <w:tr w:rsidR="00C7706A" w14:paraId="6E4EB4FA" w14:textId="77777777" w:rsidTr="005561F3">
        <w:tc>
          <w:tcPr>
            <w:tcW w:w="3652" w:type="dxa"/>
          </w:tcPr>
          <w:p w14:paraId="13A2174F" w14:textId="77777777" w:rsidR="00C7706A" w:rsidRPr="004B2391" w:rsidRDefault="00C7706A" w:rsidP="005561F3">
            <w:r>
              <w:t>Taal</w:t>
            </w:r>
          </w:p>
        </w:tc>
        <w:tc>
          <w:tcPr>
            <w:tcW w:w="5560" w:type="dxa"/>
          </w:tcPr>
          <w:p w14:paraId="4C64F7D5" w14:textId="77777777" w:rsidR="00C7706A" w:rsidRDefault="00C7706A" w:rsidP="005561F3">
            <w:pPr>
              <w:pStyle w:val="Lijstalinea"/>
              <w:numPr>
                <w:ilvl w:val="0"/>
                <w:numId w:val="28"/>
              </w:numPr>
              <w:spacing w:before="60"/>
              <w:ind w:left="317" w:hanging="240"/>
            </w:pPr>
            <w:r>
              <w:t>Naam attribuutsoort gewijzigd (was: Documenttaal).</w:t>
            </w:r>
          </w:p>
          <w:p w14:paraId="588480D1" w14:textId="77777777" w:rsidR="00C7706A" w:rsidRPr="00A336EE" w:rsidRDefault="00C7706A" w:rsidP="005561F3">
            <w:pPr>
              <w:pStyle w:val="Lijstalinea"/>
              <w:numPr>
                <w:ilvl w:val="0"/>
                <w:numId w:val="28"/>
              </w:numPr>
              <w:spacing w:before="60"/>
              <w:ind w:left="317" w:hanging="240"/>
            </w:pPr>
            <w:r>
              <w:t>Waardenverzameling gewijzigd.</w:t>
            </w:r>
          </w:p>
        </w:tc>
      </w:tr>
      <w:tr w:rsidR="00C7706A" w:rsidRPr="005C14BE" w14:paraId="4C211F3D" w14:textId="77777777" w:rsidTr="005561F3">
        <w:tc>
          <w:tcPr>
            <w:tcW w:w="3652" w:type="dxa"/>
          </w:tcPr>
          <w:p w14:paraId="5C81DFF7" w14:textId="77777777" w:rsidR="00C7706A" w:rsidRPr="00692A11" w:rsidRDefault="00C7706A" w:rsidP="005561F3">
            <w:r>
              <w:t>Documentversie</w:t>
            </w:r>
            <w:r w:rsidRPr="004B2391">
              <w:t xml:space="preserve"> </w:t>
            </w:r>
          </w:p>
        </w:tc>
        <w:tc>
          <w:tcPr>
            <w:tcW w:w="5560" w:type="dxa"/>
          </w:tcPr>
          <w:p w14:paraId="7D79FE63" w14:textId="77777777" w:rsidR="00C7706A" w:rsidRDefault="00C7706A" w:rsidP="005561F3">
            <w:pPr>
              <w:pStyle w:val="Lijstalinea"/>
              <w:numPr>
                <w:ilvl w:val="0"/>
                <w:numId w:val="28"/>
              </w:numPr>
              <w:spacing w:before="60"/>
              <w:ind w:left="317" w:hanging="240"/>
            </w:pPr>
            <w:r>
              <w:t>Attribuutsoort</w:t>
            </w:r>
            <w:r w:rsidRPr="00A336EE">
              <w:t xml:space="preserve"> </w:t>
            </w:r>
            <w:r>
              <w:t>v</w:t>
            </w:r>
            <w:r w:rsidRPr="00A336EE">
              <w:t>erplaats</w:t>
            </w:r>
            <w:r>
              <w:t xml:space="preserve">t </w:t>
            </w:r>
            <w:r w:rsidRPr="00A336EE">
              <w:t>naar INFORMATIEOBJECT</w:t>
            </w:r>
            <w:r>
              <w:t xml:space="preserve"> en hernoemd naar ‘Versie’.</w:t>
            </w:r>
          </w:p>
        </w:tc>
      </w:tr>
      <w:tr w:rsidR="00C7706A" w:rsidRPr="005C14BE" w14:paraId="737E38C0" w14:textId="77777777" w:rsidTr="005561F3">
        <w:tc>
          <w:tcPr>
            <w:tcW w:w="3652" w:type="dxa"/>
          </w:tcPr>
          <w:p w14:paraId="2DB849FE" w14:textId="77777777" w:rsidR="00C7706A" w:rsidRPr="00E87E42" w:rsidRDefault="00C7706A" w:rsidP="005561F3">
            <w:r>
              <w:t>Documents</w:t>
            </w:r>
            <w:r w:rsidRPr="004B2391">
              <w:t>tatus</w:t>
            </w:r>
          </w:p>
        </w:tc>
        <w:tc>
          <w:tcPr>
            <w:tcW w:w="5560" w:type="dxa"/>
          </w:tcPr>
          <w:p w14:paraId="11FB5F28" w14:textId="77777777" w:rsidR="00C7706A" w:rsidRDefault="00C7706A" w:rsidP="005561F3">
            <w:pPr>
              <w:pStyle w:val="Lijstalinea"/>
              <w:numPr>
                <w:ilvl w:val="0"/>
                <w:numId w:val="28"/>
              </w:numPr>
              <w:spacing w:before="60"/>
              <w:ind w:left="317" w:hanging="240"/>
            </w:pPr>
            <w:r>
              <w:t>Attribuutsoort</w:t>
            </w:r>
            <w:r w:rsidRPr="00A336EE">
              <w:t xml:space="preserve"> </w:t>
            </w:r>
            <w:r>
              <w:t>v</w:t>
            </w:r>
            <w:r w:rsidRPr="00A336EE">
              <w:t>erplaats</w:t>
            </w:r>
            <w:r>
              <w:t xml:space="preserve">t </w:t>
            </w:r>
            <w:r w:rsidRPr="00A336EE">
              <w:t>naar INFORMATIEOBJECT</w:t>
            </w:r>
            <w:r>
              <w:t xml:space="preserve"> en hernoemd naar ‘Status’.</w:t>
            </w:r>
          </w:p>
        </w:tc>
      </w:tr>
      <w:tr w:rsidR="00C7706A" w:rsidRPr="005C14BE" w14:paraId="1E9B7EC8" w14:textId="77777777" w:rsidTr="005561F3">
        <w:tc>
          <w:tcPr>
            <w:tcW w:w="3652" w:type="dxa"/>
          </w:tcPr>
          <w:p w14:paraId="4C5418EF" w14:textId="77777777" w:rsidR="00C7706A" w:rsidRDefault="00C7706A" w:rsidP="005561F3">
            <w:r>
              <w:t>Inhoud</w:t>
            </w:r>
          </w:p>
        </w:tc>
        <w:tc>
          <w:tcPr>
            <w:tcW w:w="5560" w:type="dxa"/>
          </w:tcPr>
          <w:p w14:paraId="514D53FA" w14:textId="77777777" w:rsidR="00C7706A" w:rsidRDefault="00C7706A" w:rsidP="005561F3">
            <w:pPr>
              <w:pStyle w:val="Lijstalinea"/>
              <w:numPr>
                <w:ilvl w:val="0"/>
                <w:numId w:val="28"/>
              </w:numPr>
              <w:spacing w:before="60"/>
              <w:ind w:left="317" w:hanging="240"/>
            </w:pPr>
            <w:r>
              <w:t>Naam attribuutsoort gewijzigd (was: Documentinhoud).</w:t>
            </w:r>
          </w:p>
        </w:tc>
      </w:tr>
      <w:tr w:rsidR="00C7706A" w14:paraId="7AFAAC92" w14:textId="77777777" w:rsidTr="005561F3">
        <w:tc>
          <w:tcPr>
            <w:tcW w:w="3652" w:type="dxa"/>
          </w:tcPr>
          <w:p w14:paraId="4E5B73C8" w14:textId="77777777" w:rsidR="00C7706A" w:rsidRDefault="00C7706A" w:rsidP="005561F3">
            <w:r>
              <w:t>Link</w:t>
            </w:r>
          </w:p>
        </w:tc>
        <w:tc>
          <w:tcPr>
            <w:tcW w:w="5560" w:type="dxa"/>
          </w:tcPr>
          <w:p w14:paraId="2575912E" w14:textId="77777777" w:rsidR="00C7706A" w:rsidRDefault="00C7706A" w:rsidP="005561F3">
            <w:pPr>
              <w:pStyle w:val="Lijstalinea"/>
              <w:numPr>
                <w:ilvl w:val="0"/>
                <w:numId w:val="28"/>
              </w:numPr>
              <w:spacing w:before="60"/>
              <w:ind w:left="317" w:hanging="240"/>
            </w:pPr>
            <w:r>
              <w:t>Naam attribuutsoort gewijzigd (was: Documentlink).</w:t>
            </w:r>
          </w:p>
          <w:p w14:paraId="2A4F5D2A" w14:textId="77777777" w:rsidR="00C7706A" w:rsidRDefault="00C7706A" w:rsidP="005561F3">
            <w:pPr>
              <w:pStyle w:val="Lijstalinea"/>
              <w:numPr>
                <w:ilvl w:val="0"/>
                <w:numId w:val="28"/>
              </w:numPr>
              <w:spacing w:before="60"/>
              <w:ind w:left="317" w:hanging="240"/>
            </w:pPr>
            <w:r>
              <w:t>Formaat gewijzigd.</w:t>
            </w:r>
          </w:p>
          <w:p w14:paraId="41B5EABA" w14:textId="77777777" w:rsidR="00C7706A" w:rsidRDefault="00C7706A" w:rsidP="005561F3">
            <w:pPr>
              <w:pStyle w:val="Lijstalinea"/>
              <w:numPr>
                <w:ilvl w:val="0"/>
                <w:numId w:val="28"/>
              </w:numPr>
              <w:spacing w:before="60"/>
              <w:ind w:left="317" w:hanging="240"/>
            </w:pPr>
            <w:r>
              <w:lastRenderedPageBreak/>
              <w:t>Waardenverzameling gewijzigd.</w:t>
            </w:r>
          </w:p>
        </w:tc>
      </w:tr>
      <w:tr w:rsidR="00C7706A" w:rsidRPr="005C14BE" w14:paraId="52A93BC7" w14:textId="77777777" w:rsidTr="005561F3">
        <w:tc>
          <w:tcPr>
            <w:tcW w:w="3652" w:type="dxa"/>
          </w:tcPr>
          <w:p w14:paraId="7DBB566B" w14:textId="77777777" w:rsidR="00C7706A" w:rsidRPr="000D64BB" w:rsidRDefault="00C7706A" w:rsidP="005561F3">
            <w:r>
              <w:t>Bestandsnaam</w:t>
            </w:r>
          </w:p>
        </w:tc>
        <w:tc>
          <w:tcPr>
            <w:tcW w:w="5560" w:type="dxa"/>
          </w:tcPr>
          <w:p w14:paraId="16EF50F7" w14:textId="77777777" w:rsidR="00C7706A" w:rsidRDefault="00C7706A" w:rsidP="005561F3">
            <w:pPr>
              <w:pStyle w:val="Lijstalinea"/>
              <w:numPr>
                <w:ilvl w:val="0"/>
                <w:numId w:val="28"/>
              </w:numPr>
              <w:spacing w:before="60"/>
              <w:ind w:left="317" w:hanging="240"/>
            </w:pPr>
            <w:r>
              <w:t>Aangepast naar groepattribuutsoort.</w:t>
            </w:r>
          </w:p>
          <w:p w14:paraId="7601E493" w14:textId="77777777" w:rsidR="00C7706A" w:rsidRDefault="00C7706A" w:rsidP="005561F3">
            <w:pPr>
              <w:pStyle w:val="Lijstalinea"/>
              <w:numPr>
                <w:ilvl w:val="0"/>
                <w:numId w:val="28"/>
              </w:numPr>
              <w:spacing w:before="60"/>
              <w:ind w:left="317" w:hanging="240"/>
            </w:pPr>
            <w:r>
              <w:t>Indicatie materiële historie gewijzigd.</w:t>
            </w:r>
          </w:p>
          <w:p w14:paraId="41AADB3B" w14:textId="77777777" w:rsidR="00C7706A" w:rsidRDefault="00C7706A" w:rsidP="005561F3">
            <w:pPr>
              <w:pStyle w:val="Lijstalinea"/>
              <w:numPr>
                <w:ilvl w:val="0"/>
                <w:numId w:val="28"/>
              </w:numPr>
              <w:spacing w:before="60"/>
              <w:ind w:left="317" w:hanging="240"/>
            </w:pPr>
            <w:r>
              <w:t>‘Subattribuutsoorten’ Naam en Extensie toegevoegd.</w:t>
            </w:r>
          </w:p>
        </w:tc>
      </w:tr>
      <w:tr w:rsidR="00C7706A" w14:paraId="298160CE" w14:textId="77777777" w:rsidTr="005561F3">
        <w:tc>
          <w:tcPr>
            <w:tcW w:w="3652" w:type="dxa"/>
          </w:tcPr>
          <w:p w14:paraId="416716DC" w14:textId="77777777" w:rsidR="00C7706A" w:rsidRPr="006B7EBC" w:rsidRDefault="00C7706A" w:rsidP="005561F3">
            <w:r>
              <w:t>Bestandsomvang</w:t>
            </w:r>
          </w:p>
        </w:tc>
        <w:tc>
          <w:tcPr>
            <w:tcW w:w="5560" w:type="dxa"/>
          </w:tcPr>
          <w:p w14:paraId="2AE4E066" w14:textId="77777777" w:rsidR="00C7706A" w:rsidRDefault="00C7706A" w:rsidP="005561F3">
            <w:pPr>
              <w:pStyle w:val="Lijstalinea"/>
              <w:numPr>
                <w:ilvl w:val="0"/>
                <w:numId w:val="28"/>
              </w:numPr>
              <w:spacing w:before="60"/>
              <w:ind w:left="317" w:hanging="240"/>
            </w:pPr>
            <w:r>
              <w:t>Attribuutsoort toegevoegd.</w:t>
            </w:r>
          </w:p>
        </w:tc>
      </w:tr>
      <w:tr w:rsidR="00C7706A" w:rsidRPr="005C14BE" w14:paraId="1DFB85C4" w14:textId="77777777" w:rsidTr="005561F3">
        <w:tc>
          <w:tcPr>
            <w:tcW w:w="3652" w:type="dxa"/>
          </w:tcPr>
          <w:p w14:paraId="636B77B4" w14:textId="77777777" w:rsidR="00C7706A" w:rsidRDefault="00C7706A" w:rsidP="005561F3">
            <w:r>
              <w:t>Integriteit</w:t>
            </w:r>
          </w:p>
        </w:tc>
        <w:tc>
          <w:tcPr>
            <w:tcW w:w="5560" w:type="dxa"/>
          </w:tcPr>
          <w:p w14:paraId="2CDC2F6D" w14:textId="77777777" w:rsidR="00C7706A" w:rsidRDefault="00C7706A" w:rsidP="005561F3">
            <w:pPr>
              <w:pStyle w:val="Lijstalinea"/>
              <w:numPr>
                <w:ilvl w:val="0"/>
                <w:numId w:val="28"/>
              </w:numPr>
              <w:spacing w:before="60"/>
              <w:ind w:left="317" w:hanging="240"/>
            </w:pPr>
            <w:r>
              <w:t>Attribuutsoort toegevoegd.</w:t>
            </w:r>
          </w:p>
          <w:p w14:paraId="161425D1" w14:textId="77777777" w:rsidR="00C7706A" w:rsidRDefault="00C7706A" w:rsidP="005561F3">
            <w:pPr>
              <w:pStyle w:val="Lijstalinea"/>
              <w:numPr>
                <w:ilvl w:val="0"/>
                <w:numId w:val="28"/>
              </w:numPr>
              <w:spacing w:before="60"/>
              <w:ind w:left="317" w:hanging="240"/>
            </w:pPr>
            <w:r>
              <w:t>‘Subattribuutsoorten’ Algoritme, Waarde en Datum toegevoegd.</w:t>
            </w:r>
          </w:p>
        </w:tc>
      </w:tr>
    </w:tbl>
    <w:p w14:paraId="55476494" w14:textId="77777777" w:rsidR="00C7706A" w:rsidRPr="005561F3" w:rsidRDefault="00C7706A" w:rsidP="00C7706A">
      <w:pPr>
        <w:rPr>
          <w:b/>
          <w:lang w:val="nl-NL"/>
        </w:rPr>
      </w:pPr>
    </w:p>
    <w:p w14:paraId="2EEA5A55" w14:textId="77777777" w:rsidR="00C7706A" w:rsidRPr="00692A11" w:rsidRDefault="00C7706A" w:rsidP="00C7706A">
      <w:pPr>
        <w:keepNext/>
        <w:spacing w:after="0"/>
      </w:pPr>
      <w:r>
        <w:rPr>
          <w:b/>
        </w:rPr>
        <w:t>INFORMATIEOBJECT</w:t>
      </w:r>
    </w:p>
    <w:tbl>
      <w:tblPr>
        <w:tblStyle w:val="Tabelraster"/>
        <w:tblW w:w="0" w:type="auto"/>
        <w:tblLook w:val="04A0" w:firstRow="1" w:lastRow="0" w:firstColumn="1" w:lastColumn="0" w:noHBand="0" w:noVBand="1"/>
      </w:tblPr>
      <w:tblGrid>
        <w:gridCol w:w="3652"/>
        <w:gridCol w:w="5560"/>
      </w:tblGrid>
      <w:tr w:rsidR="00C7706A" w14:paraId="6501CA2E" w14:textId="77777777" w:rsidTr="005561F3">
        <w:tc>
          <w:tcPr>
            <w:tcW w:w="3652" w:type="dxa"/>
          </w:tcPr>
          <w:p w14:paraId="6F983D2D" w14:textId="77777777" w:rsidR="00C7706A" w:rsidRPr="006B7EBC" w:rsidRDefault="00C7706A" w:rsidP="005561F3">
            <w:pPr>
              <w:rPr>
                <w:b/>
              </w:rPr>
            </w:pPr>
            <w:r w:rsidRPr="006B7EBC">
              <w:rPr>
                <w:b/>
              </w:rPr>
              <w:t>Attribuut- of relatiesoort</w:t>
            </w:r>
          </w:p>
        </w:tc>
        <w:tc>
          <w:tcPr>
            <w:tcW w:w="5560" w:type="dxa"/>
          </w:tcPr>
          <w:p w14:paraId="3E6FE06F" w14:textId="77777777" w:rsidR="00C7706A" w:rsidRPr="006B7EBC" w:rsidRDefault="00C7706A" w:rsidP="005561F3">
            <w:pPr>
              <w:rPr>
                <w:b/>
              </w:rPr>
            </w:pPr>
            <w:r w:rsidRPr="006B7EBC">
              <w:rPr>
                <w:b/>
              </w:rPr>
              <w:t>Wijziging</w:t>
            </w:r>
          </w:p>
        </w:tc>
      </w:tr>
      <w:tr w:rsidR="00C7706A" w14:paraId="29E40A6E" w14:textId="77777777" w:rsidTr="005561F3">
        <w:tc>
          <w:tcPr>
            <w:tcW w:w="3652" w:type="dxa"/>
          </w:tcPr>
          <w:p w14:paraId="10B627F9" w14:textId="77777777" w:rsidR="00C7706A" w:rsidRPr="004B2391" w:rsidRDefault="00C7706A" w:rsidP="005561F3">
            <w:r>
              <w:t>-</w:t>
            </w:r>
          </w:p>
        </w:tc>
        <w:tc>
          <w:tcPr>
            <w:tcW w:w="5560" w:type="dxa"/>
          </w:tcPr>
          <w:p w14:paraId="37282618" w14:textId="77777777" w:rsidR="00C7706A" w:rsidRDefault="00C7706A" w:rsidP="005561F3">
            <w:pPr>
              <w:pStyle w:val="Lijstalinea"/>
              <w:numPr>
                <w:ilvl w:val="0"/>
                <w:numId w:val="28"/>
              </w:numPr>
              <w:spacing w:before="60"/>
              <w:ind w:left="317" w:hanging="240"/>
            </w:pPr>
            <w:r>
              <w:t>Naam objecttype gewijzigd (was: DOCUMENT).</w:t>
            </w:r>
          </w:p>
          <w:p w14:paraId="1A4A27C2" w14:textId="77777777" w:rsidR="00C7706A" w:rsidRPr="00A336EE" w:rsidRDefault="00C7706A" w:rsidP="005561F3">
            <w:pPr>
              <w:pStyle w:val="Lijstalinea"/>
              <w:numPr>
                <w:ilvl w:val="0"/>
                <w:numId w:val="28"/>
              </w:numPr>
              <w:spacing w:before="60"/>
              <w:ind w:left="317" w:hanging="240"/>
            </w:pPr>
            <w:r>
              <w:t>Unieke aanduiding gewijzigd.</w:t>
            </w:r>
          </w:p>
        </w:tc>
      </w:tr>
      <w:tr w:rsidR="00C7706A" w14:paraId="4F7C3B5C" w14:textId="77777777" w:rsidTr="005561F3">
        <w:tc>
          <w:tcPr>
            <w:tcW w:w="3652" w:type="dxa"/>
          </w:tcPr>
          <w:p w14:paraId="2C70E658" w14:textId="77777777" w:rsidR="00C7706A" w:rsidRDefault="00C7706A" w:rsidP="005561F3">
            <w:pPr>
              <w:rPr>
                <w:rFonts w:ascii="Helvetica" w:hAnsi="Helvetica" w:cs="Helvetica"/>
                <w:sz w:val="18"/>
                <w:szCs w:val="18"/>
              </w:rPr>
            </w:pPr>
            <w:r w:rsidRPr="004B2391">
              <w:t xml:space="preserve">Informatieobjectidentificatie </w:t>
            </w:r>
          </w:p>
        </w:tc>
        <w:tc>
          <w:tcPr>
            <w:tcW w:w="5560" w:type="dxa"/>
          </w:tcPr>
          <w:p w14:paraId="02418348" w14:textId="77777777" w:rsidR="00C7706A" w:rsidRDefault="00C7706A" w:rsidP="005561F3">
            <w:pPr>
              <w:pStyle w:val="Lijstalinea"/>
              <w:numPr>
                <w:ilvl w:val="0"/>
                <w:numId w:val="28"/>
              </w:numPr>
              <w:spacing w:before="60"/>
              <w:ind w:left="317" w:hanging="240"/>
            </w:pPr>
            <w:r w:rsidRPr="004B2391">
              <w:t>Waardenverzameling</w:t>
            </w:r>
            <w:r>
              <w:t xml:space="preserve"> gewijzigd.</w:t>
            </w:r>
          </w:p>
          <w:p w14:paraId="2656154F" w14:textId="77777777" w:rsidR="00C7706A" w:rsidRPr="004B2391" w:rsidRDefault="00C7706A" w:rsidP="005561F3">
            <w:pPr>
              <w:pStyle w:val="Lijstalinea"/>
              <w:numPr>
                <w:ilvl w:val="0"/>
                <w:numId w:val="28"/>
              </w:numPr>
              <w:spacing w:before="60"/>
              <w:ind w:left="317" w:hanging="240"/>
            </w:pPr>
            <w:r w:rsidRPr="004B2391">
              <w:t xml:space="preserve">Regels </w:t>
            </w:r>
            <w:r>
              <w:t>gewijzigd.</w:t>
            </w:r>
          </w:p>
        </w:tc>
      </w:tr>
      <w:tr w:rsidR="00C7706A" w:rsidRPr="005C14BE" w14:paraId="1E40E3B6" w14:textId="77777777" w:rsidTr="005561F3">
        <w:tc>
          <w:tcPr>
            <w:tcW w:w="3652" w:type="dxa"/>
          </w:tcPr>
          <w:p w14:paraId="6BFE2A16" w14:textId="77777777" w:rsidR="00C7706A" w:rsidRDefault="00C7706A" w:rsidP="005561F3">
            <w:r>
              <w:t>Bronorganisatie</w:t>
            </w:r>
          </w:p>
        </w:tc>
        <w:tc>
          <w:tcPr>
            <w:tcW w:w="5560" w:type="dxa"/>
          </w:tcPr>
          <w:p w14:paraId="10A17CE4" w14:textId="77777777" w:rsidR="00C7706A" w:rsidRPr="002A33F9" w:rsidRDefault="00C7706A" w:rsidP="005561F3">
            <w:pPr>
              <w:pStyle w:val="Lijstalinea"/>
              <w:numPr>
                <w:ilvl w:val="0"/>
                <w:numId w:val="28"/>
              </w:numPr>
              <w:spacing w:before="60"/>
              <w:ind w:left="317" w:hanging="240"/>
            </w:pPr>
            <w:r>
              <w:t>Attribuutsoort toegevoegd (onderdeel unieke aanduiding).</w:t>
            </w:r>
          </w:p>
        </w:tc>
      </w:tr>
      <w:tr w:rsidR="00C7706A" w:rsidRPr="005C14BE" w14:paraId="488D2D48" w14:textId="77777777" w:rsidTr="005561F3">
        <w:tc>
          <w:tcPr>
            <w:tcW w:w="3652" w:type="dxa"/>
          </w:tcPr>
          <w:p w14:paraId="3A6C8F64" w14:textId="77777777" w:rsidR="00C7706A" w:rsidRDefault="00C7706A" w:rsidP="005561F3">
            <w:r>
              <w:t>Creatiedatum</w:t>
            </w:r>
          </w:p>
        </w:tc>
        <w:tc>
          <w:tcPr>
            <w:tcW w:w="5560" w:type="dxa"/>
          </w:tcPr>
          <w:p w14:paraId="71C5B3BC" w14:textId="77777777" w:rsidR="00C7706A" w:rsidRPr="0089353A" w:rsidRDefault="00C7706A" w:rsidP="005561F3">
            <w:pPr>
              <w:pStyle w:val="Lijstalinea"/>
              <w:numPr>
                <w:ilvl w:val="0"/>
                <w:numId w:val="28"/>
              </w:numPr>
              <w:spacing w:before="60"/>
              <w:ind w:left="317" w:hanging="240"/>
            </w:pPr>
            <w:r>
              <w:t>Naam attribuutsoort gewijzigd (was: Documentcreatiedatum).</w:t>
            </w:r>
          </w:p>
        </w:tc>
      </w:tr>
      <w:tr w:rsidR="00C7706A" w:rsidRPr="005C14BE" w14:paraId="71ED3C6B" w14:textId="77777777" w:rsidTr="005561F3">
        <w:tc>
          <w:tcPr>
            <w:tcW w:w="3652" w:type="dxa"/>
          </w:tcPr>
          <w:p w14:paraId="6B0EF1E7" w14:textId="77777777" w:rsidR="00C7706A" w:rsidRDefault="00C7706A" w:rsidP="005561F3">
            <w:r>
              <w:t>Ontvangstdatum</w:t>
            </w:r>
          </w:p>
        </w:tc>
        <w:tc>
          <w:tcPr>
            <w:tcW w:w="5560" w:type="dxa"/>
          </w:tcPr>
          <w:p w14:paraId="37632773" w14:textId="77777777" w:rsidR="00C7706A" w:rsidRPr="0089353A" w:rsidRDefault="00C7706A" w:rsidP="005561F3">
            <w:pPr>
              <w:pStyle w:val="Lijstalinea"/>
              <w:numPr>
                <w:ilvl w:val="0"/>
                <w:numId w:val="28"/>
              </w:numPr>
              <w:spacing w:before="60"/>
              <w:ind w:left="317" w:hanging="240"/>
            </w:pPr>
            <w:r>
              <w:t>Naam attribuutsoort gewijzigd (was: Documentontvangstdatum).</w:t>
            </w:r>
          </w:p>
        </w:tc>
      </w:tr>
      <w:tr w:rsidR="00C7706A" w14:paraId="5BD92312" w14:textId="77777777" w:rsidTr="005561F3">
        <w:tc>
          <w:tcPr>
            <w:tcW w:w="3652" w:type="dxa"/>
          </w:tcPr>
          <w:p w14:paraId="3533C650" w14:textId="77777777" w:rsidR="00C7706A" w:rsidRDefault="00C7706A" w:rsidP="005561F3">
            <w:r>
              <w:t>Afzender</w:t>
            </w:r>
          </w:p>
        </w:tc>
        <w:tc>
          <w:tcPr>
            <w:tcW w:w="5560" w:type="dxa"/>
          </w:tcPr>
          <w:p w14:paraId="1E4BC534" w14:textId="77777777" w:rsidR="00C7706A" w:rsidRPr="0089353A" w:rsidRDefault="00C7706A" w:rsidP="005561F3">
            <w:pPr>
              <w:pStyle w:val="Lijstalinea"/>
              <w:numPr>
                <w:ilvl w:val="0"/>
                <w:numId w:val="28"/>
              </w:numPr>
              <w:spacing w:before="60"/>
              <w:ind w:left="317" w:hanging="240"/>
            </w:pPr>
            <w:r>
              <w:t>Attribuutsoort toegevoegd.</w:t>
            </w:r>
          </w:p>
        </w:tc>
      </w:tr>
      <w:tr w:rsidR="00C7706A" w:rsidRPr="005C14BE" w14:paraId="2B4C5DC4" w14:textId="77777777" w:rsidTr="005561F3">
        <w:tc>
          <w:tcPr>
            <w:tcW w:w="3652" w:type="dxa"/>
          </w:tcPr>
          <w:p w14:paraId="342358CF" w14:textId="77777777" w:rsidR="00C7706A" w:rsidRDefault="00C7706A" w:rsidP="005561F3">
            <w:r>
              <w:t>Titel</w:t>
            </w:r>
          </w:p>
        </w:tc>
        <w:tc>
          <w:tcPr>
            <w:tcW w:w="5560" w:type="dxa"/>
          </w:tcPr>
          <w:p w14:paraId="4B12CCEC" w14:textId="77777777" w:rsidR="00C7706A" w:rsidRPr="0089353A" w:rsidRDefault="00C7706A" w:rsidP="005561F3">
            <w:pPr>
              <w:pStyle w:val="Lijstalinea"/>
              <w:numPr>
                <w:ilvl w:val="0"/>
                <w:numId w:val="28"/>
              </w:numPr>
              <w:spacing w:before="60"/>
              <w:ind w:left="317" w:hanging="240"/>
            </w:pPr>
            <w:r>
              <w:t>Naam attribuutsoort gewijzigd (was: Documenttitel).</w:t>
            </w:r>
          </w:p>
        </w:tc>
      </w:tr>
      <w:tr w:rsidR="00C7706A" w:rsidRPr="005C14BE" w14:paraId="56A9510C" w14:textId="77777777" w:rsidTr="005561F3">
        <w:tc>
          <w:tcPr>
            <w:tcW w:w="3652" w:type="dxa"/>
          </w:tcPr>
          <w:p w14:paraId="2BB5EE7D" w14:textId="77777777" w:rsidR="00C7706A" w:rsidRPr="00EB3FD2" w:rsidRDefault="00C7706A" w:rsidP="005561F3">
            <w:r>
              <w:t>Beschrijving</w:t>
            </w:r>
          </w:p>
        </w:tc>
        <w:tc>
          <w:tcPr>
            <w:tcW w:w="5560" w:type="dxa"/>
          </w:tcPr>
          <w:p w14:paraId="7D8AF36B" w14:textId="77777777" w:rsidR="00C7706A" w:rsidRDefault="00C7706A" w:rsidP="005561F3">
            <w:pPr>
              <w:pStyle w:val="Lijstalinea"/>
              <w:numPr>
                <w:ilvl w:val="0"/>
                <w:numId w:val="28"/>
              </w:numPr>
              <w:spacing w:before="60"/>
              <w:ind w:left="317" w:hanging="240"/>
            </w:pPr>
            <w:r>
              <w:t>Naam attribuutsoort gewijzigd (was: Documentbeschrijving).</w:t>
            </w:r>
          </w:p>
        </w:tc>
      </w:tr>
      <w:tr w:rsidR="00C7706A" w:rsidRPr="005C14BE" w14:paraId="5C93B69B" w14:textId="77777777" w:rsidTr="005561F3">
        <w:tc>
          <w:tcPr>
            <w:tcW w:w="3652" w:type="dxa"/>
          </w:tcPr>
          <w:p w14:paraId="389718E5" w14:textId="77777777" w:rsidR="00C7706A" w:rsidRPr="00692A11" w:rsidRDefault="00C7706A" w:rsidP="005561F3">
            <w:r w:rsidRPr="004B2391">
              <w:t>Versie</w:t>
            </w:r>
            <w:r>
              <w:t xml:space="preserve"> </w:t>
            </w:r>
          </w:p>
        </w:tc>
        <w:tc>
          <w:tcPr>
            <w:tcW w:w="5560" w:type="dxa"/>
          </w:tcPr>
          <w:p w14:paraId="17A2D360" w14:textId="77777777" w:rsidR="00C7706A" w:rsidRDefault="00C7706A" w:rsidP="005561F3">
            <w:pPr>
              <w:pStyle w:val="Lijstalinea"/>
              <w:numPr>
                <w:ilvl w:val="0"/>
                <w:numId w:val="28"/>
              </w:numPr>
              <w:spacing w:before="60"/>
              <w:ind w:left="317" w:hanging="240"/>
            </w:pPr>
            <w:r>
              <w:t>Attribuutsoort toegevoegd</w:t>
            </w:r>
            <w:r w:rsidRPr="00A336EE">
              <w:t xml:space="preserve"> </w:t>
            </w:r>
            <w:r>
              <w:t>d.m.v. v</w:t>
            </w:r>
            <w:r w:rsidRPr="00A336EE">
              <w:t>erplaats</w:t>
            </w:r>
            <w:r>
              <w:t>ing vanuit ENKELVOUDIG INFORMATIEOBJECT (aldaar: Documentversie).</w:t>
            </w:r>
          </w:p>
        </w:tc>
      </w:tr>
      <w:tr w:rsidR="00C7706A" w14:paraId="2A68D3BF" w14:textId="77777777" w:rsidTr="005561F3">
        <w:tc>
          <w:tcPr>
            <w:tcW w:w="3652" w:type="dxa"/>
          </w:tcPr>
          <w:p w14:paraId="29D14302" w14:textId="77777777" w:rsidR="00C7706A" w:rsidRPr="004B2391" w:rsidRDefault="00C7706A" w:rsidP="005561F3">
            <w:r w:rsidRPr="004B2391">
              <w:t>Status</w:t>
            </w:r>
          </w:p>
        </w:tc>
        <w:tc>
          <w:tcPr>
            <w:tcW w:w="5560" w:type="dxa"/>
          </w:tcPr>
          <w:p w14:paraId="5C047060" w14:textId="77777777" w:rsidR="00C7706A" w:rsidRDefault="00C7706A" w:rsidP="005561F3">
            <w:pPr>
              <w:pStyle w:val="Lijstalinea"/>
              <w:numPr>
                <w:ilvl w:val="0"/>
                <w:numId w:val="28"/>
              </w:numPr>
              <w:spacing w:before="60"/>
              <w:ind w:left="317" w:hanging="240"/>
            </w:pPr>
            <w:r>
              <w:t>Attribuutsoort toegevoegd</w:t>
            </w:r>
            <w:r w:rsidRPr="00A336EE">
              <w:t xml:space="preserve"> </w:t>
            </w:r>
            <w:r>
              <w:t>d.m.v. v</w:t>
            </w:r>
            <w:r w:rsidRPr="00A336EE">
              <w:t>erplaats</w:t>
            </w:r>
            <w:r>
              <w:t>ing vanuit ENKELVOUDIG INFORMATIEOBJECT (Documentstatus).</w:t>
            </w:r>
          </w:p>
          <w:p w14:paraId="31580C1C" w14:textId="77777777" w:rsidR="00C7706A" w:rsidRDefault="00C7706A" w:rsidP="005561F3">
            <w:pPr>
              <w:pStyle w:val="Lijstalinea"/>
              <w:numPr>
                <w:ilvl w:val="0"/>
                <w:numId w:val="28"/>
              </w:numPr>
              <w:spacing w:before="60"/>
              <w:ind w:left="317" w:hanging="240"/>
            </w:pPr>
            <w:r>
              <w:t>Waardenverzameling gewijzigd.</w:t>
            </w:r>
          </w:p>
          <w:p w14:paraId="19D563F8" w14:textId="77777777" w:rsidR="00C7706A" w:rsidRPr="00A336EE" w:rsidRDefault="00C7706A" w:rsidP="005561F3">
            <w:pPr>
              <w:pStyle w:val="Lijstalinea"/>
              <w:numPr>
                <w:ilvl w:val="0"/>
                <w:numId w:val="28"/>
              </w:numPr>
              <w:spacing w:before="60"/>
              <w:ind w:left="317" w:hanging="240"/>
            </w:pPr>
            <w:r>
              <w:t>Regels gewijzigd.</w:t>
            </w:r>
          </w:p>
        </w:tc>
      </w:tr>
      <w:tr w:rsidR="00C7706A" w:rsidRPr="005C14BE" w14:paraId="785A0038" w14:textId="77777777" w:rsidTr="005561F3">
        <w:tc>
          <w:tcPr>
            <w:tcW w:w="3652" w:type="dxa"/>
          </w:tcPr>
          <w:p w14:paraId="12901823" w14:textId="77777777" w:rsidR="00C7706A" w:rsidRDefault="00C7706A" w:rsidP="005561F3">
            <w:r>
              <w:t>Verzenddatum</w:t>
            </w:r>
          </w:p>
        </w:tc>
        <w:tc>
          <w:tcPr>
            <w:tcW w:w="5560" w:type="dxa"/>
          </w:tcPr>
          <w:p w14:paraId="3CFAB0B6" w14:textId="77777777" w:rsidR="00C7706A" w:rsidRPr="0089353A" w:rsidRDefault="00C7706A" w:rsidP="005561F3">
            <w:pPr>
              <w:pStyle w:val="Lijstalinea"/>
              <w:numPr>
                <w:ilvl w:val="0"/>
                <w:numId w:val="28"/>
              </w:numPr>
              <w:spacing w:before="60"/>
              <w:ind w:left="317" w:hanging="240"/>
            </w:pPr>
            <w:r>
              <w:t>Naam attribuutsoort gewijzigd (was: Documentverzenddatum)</w:t>
            </w:r>
          </w:p>
        </w:tc>
      </w:tr>
      <w:tr w:rsidR="00C7706A" w14:paraId="7ABC28CD" w14:textId="77777777" w:rsidTr="005561F3">
        <w:tc>
          <w:tcPr>
            <w:tcW w:w="3652" w:type="dxa"/>
          </w:tcPr>
          <w:p w14:paraId="2FC756D6" w14:textId="77777777" w:rsidR="00C7706A" w:rsidRDefault="00C7706A" w:rsidP="005561F3">
            <w:r>
              <w:t>Geadresseerde</w:t>
            </w:r>
          </w:p>
        </w:tc>
        <w:tc>
          <w:tcPr>
            <w:tcW w:w="5560" w:type="dxa"/>
          </w:tcPr>
          <w:p w14:paraId="0D5B1834" w14:textId="77777777" w:rsidR="00C7706A" w:rsidRPr="0089353A" w:rsidRDefault="00C7706A" w:rsidP="005561F3">
            <w:pPr>
              <w:pStyle w:val="Lijstalinea"/>
              <w:numPr>
                <w:ilvl w:val="0"/>
                <w:numId w:val="28"/>
              </w:numPr>
              <w:spacing w:before="60"/>
              <w:ind w:left="317" w:hanging="240"/>
            </w:pPr>
            <w:r>
              <w:t>Attribuutsoort toegevoegd.</w:t>
            </w:r>
          </w:p>
        </w:tc>
      </w:tr>
      <w:tr w:rsidR="00C7706A" w:rsidRPr="005C14BE" w14:paraId="172AA78C" w14:textId="77777777" w:rsidTr="005561F3">
        <w:tc>
          <w:tcPr>
            <w:tcW w:w="3652" w:type="dxa"/>
          </w:tcPr>
          <w:p w14:paraId="1F763D3B" w14:textId="77777777" w:rsidR="00C7706A" w:rsidRPr="00770EBC" w:rsidRDefault="00C7706A" w:rsidP="005561F3">
            <w:r w:rsidRPr="00770EBC">
              <w:t>Gebruiksrechten</w:t>
            </w:r>
          </w:p>
        </w:tc>
        <w:tc>
          <w:tcPr>
            <w:tcW w:w="5560" w:type="dxa"/>
          </w:tcPr>
          <w:p w14:paraId="1617C48C" w14:textId="77777777" w:rsidR="00C7706A" w:rsidRDefault="00C7706A" w:rsidP="005561F3">
            <w:pPr>
              <w:pStyle w:val="Lijstalinea"/>
              <w:numPr>
                <w:ilvl w:val="0"/>
                <w:numId w:val="28"/>
              </w:numPr>
              <w:spacing w:before="60"/>
              <w:ind w:left="317" w:hanging="240"/>
            </w:pPr>
            <w:r>
              <w:t>Groepattribuutsoort toegevoegd.</w:t>
            </w:r>
          </w:p>
          <w:p w14:paraId="28DBE69C" w14:textId="77777777" w:rsidR="00C7706A" w:rsidRDefault="00C7706A" w:rsidP="005561F3">
            <w:pPr>
              <w:pStyle w:val="Lijstalinea"/>
              <w:numPr>
                <w:ilvl w:val="0"/>
                <w:numId w:val="28"/>
              </w:numPr>
              <w:spacing w:before="60"/>
              <w:ind w:left="317" w:hanging="240"/>
            </w:pPr>
            <w:r>
              <w:t>‘Subattribuutsoorten’ ‘Omschrijving voorwaarden’, ‘Startdatum gebruiksrechten’ en ‘Einddatum gebruiksrechten’ toegevoegd.</w:t>
            </w:r>
          </w:p>
        </w:tc>
      </w:tr>
      <w:tr w:rsidR="00C7706A" w14:paraId="7378A4F0" w14:textId="77777777" w:rsidTr="005561F3">
        <w:tc>
          <w:tcPr>
            <w:tcW w:w="3652" w:type="dxa"/>
          </w:tcPr>
          <w:p w14:paraId="5A6A542A" w14:textId="77777777" w:rsidR="00C7706A" w:rsidRPr="004B2391" w:rsidRDefault="00C7706A" w:rsidP="005561F3">
            <w:r w:rsidRPr="00300103">
              <w:t>Archiefnominatie</w:t>
            </w:r>
          </w:p>
        </w:tc>
        <w:tc>
          <w:tcPr>
            <w:tcW w:w="5560" w:type="dxa"/>
          </w:tcPr>
          <w:p w14:paraId="3C2BB2D7" w14:textId="77777777" w:rsidR="00C7706A" w:rsidRPr="00A336EE" w:rsidRDefault="00C7706A" w:rsidP="005561F3">
            <w:pPr>
              <w:pStyle w:val="Lijstalinea"/>
              <w:numPr>
                <w:ilvl w:val="0"/>
                <w:numId w:val="28"/>
              </w:numPr>
              <w:spacing w:before="60"/>
              <w:ind w:left="317" w:hanging="240"/>
            </w:pPr>
            <w:r>
              <w:t>Attribuutsoort toegevoegd.</w:t>
            </w:r>
          </w:p>
        </w:tc>
      </w:tr>
      <w:tr w:rsidR="00C7706A" w14:paraId="3652A906" w14:textId="77777777" w:rsidTr="005561F3">
        <w:tc>
          <w:tcPr>
            <w:tcW w:w="3652" w:type="dxa"/>
          </w:tcPr>
          <w:p w14:paraId="765C8C49" w14:textId="77777777" w:rsidR="00C7706A" w:rsidRPr="004B2391" w:rsidRDefault="00C7706A" w:rsidP="005561F3">
            <w:r w:rsidRPr="00C116A3">
              <w:t>Archiefactiedatum</w:t>
            </w:r>
          </w:p>
        </w:tc>
        <w:tc>
          <w:tcPr>
            <w:tcW w:w="5560" w:type="dxa"/>
          </w:tcPr>
          <w:p w14:paraId="577ECB86" w14:textId="77777777" w:rsidR="00C7706A" w:rsidRPr="00A336EE" w:rsidRDefault="00C7706A" w:rsidP="005561F3">
            <w:pPr>
              <w:pStyle w:val="Lijstalinea"/>
              <w:numPr>
                <w:ilvl w:val="0"/>
                <w:numId w:val="28"/>
              </w:numPr>
              <w:spacing w:before="60"/>
              <w:ind w:left="317" w:hanging="240"/>
            </w:pPr>
            <w:r>
              <w:t>Attribuutsoort toegevoegd.</w:t>
            </w:r>
          </w:p>
        </w:tc>
      </w:tr>
      <w:tr w:rsidR="00C7706A" w14:paraId="1B120125" w14:textId="77777777" w:rsidTr="005561F3">
        <w:tc>
          <w:tcPr>
            <w:tcW w:w="3652" w:type="dxa"/>
          </w:tcPr>
          <w:p w14:paraId="1C2B20C0" w14:textId="77777777" w:rsidR="00C7706A" w:rsidRPr="004B2391" w:rsidRDefault="00C7706A" w:rsidP="005561F3">
            <w:r>
              <w:t>A</w:t>
            </w:r>
            <w:r w:rsidRPr="004B2391">
              <w:t>uteur</w:t>
            </w:r>
          </w:p>
        </w:tc>
        <w:tc>
          <w:tcPr>
            <w:tcW w:w="5560" w:type="dxa"/>
          </w:tcPr>
          <w:p w14:paraId="3D9429DC" w14:textId="77777777" w:rsidR="00C7706A" w:rsidRDefault="00C7706A" w:rsidP="005561F3">
            <w:pPr>
              <w:pStyle w:val="Lijstalinea"/>
              <w:numPr>
                <w:ilvl w:val="0"/>
                <w:numId w:val="28"/>
              </w:numPr>
              <w:spacing w:before="60"/>
              <w:ind w:left="317" w:hanging="240"/>
            </w:pPr>
            <w:r>
              <w:t>Naam attribuutsoort gewijzigd (was: Documentauteur).</w:t>
            </w:r>
          </w:p>
          <w:p w14:paraId="7816BB07" w14:textId="77777777" w:rsidR="00C7706A" w:rsidRPr="00A336EE" w:rsidRDefault="00C7706A" w:rsidP="005561F3">
            <w:pPr>
              <w:pStyle w:val="Lijstalinea"/>
              <w:numPr>
                <w:ilvl w:val="0"/>
                <w:numId w:val="28"/>
              </w:numPr>
              <w:spacing w:before="60"/>
              <w:ind w:left="317" w:hanging="240"/>
            </w:pPr>
            <w:r>
              <w:t>Waardenverzameling gewijzigd.</w:t>
            </w:r>
          </w:p>
        </w:tc>
      </w:tr>
      <w:tr w:rsidR="00C7706A" w14:paraId="385E56D2" w14:textId="77777777" w:rsidTr="005561F3">
        <w:tc>
          <w:tcPr>
            <w:tcW w:w="3652" w:type="dxa"/>
          </w:tcPr>
          <w:p w14:paraId="1CC296D3" w14:textId="77777777" w:rsidR="00C7706A" w:rsidRDefault="00C7706A" w:rsidP="005561F3">
            <w:pPr>
              <w:autoSpaceDE w:val="0"/>
              <w:autoSpaceDN w:val="0"/>
              <w:adjustRightInd w:val="0"/>
              <w:rPr>
                <w:rFonts w:ascii="Arial" w:hAnsi="Arial" w:cs="Arial"/>
                <w:sz w:val="20"/>
                <w:szCs w:val="20"/>
                <w:lang w:val="en-AU"/>
              </w:rPr>
            </w:pPr>
            <w:r>
              <w:rPr>
                <w:rFonts w:ascii="Arial" w:hAnsi="Arial" w:cs="Arial"/>
                <w:sz w:val="20"/>
                <w:szCs w:val="20"/>
                <w:lang w:val="en-AU"/>
              </w:rPr>
              <w:t>Ondertekening</w:t>
            </w:r>
          </w:p>
        </w:tc>
        <w:tc>
          <w:tcPr>
            <w:tcW w:w="5560" w:type="dxa"/>
          </w:tcPr>
          <w:p w14:paraId="7020E0D6" w14:textId="77777777" w:rsidR="00C7706A" w:rsidRDefault="00C7706A" w:rsidP="00C7706A">
            <w:pPr>
              <w:pStyle w:val="Lijstalinea"/>
              <w:numPr>
                <w:ilvl w:val="0"/>
                <w:numId w:val="28"/>
              </w:numPr>
              <w:spacing w:before="60"/>
              <w:ind w:left="317" w:hanging="240"/>
            </w:pPr>
            <w:r>
              <w:t>Groepattribuutsoort toegevoegd</w:t>
            </w:r>
          </w:p>
        </w:tc>
      </w:tr>
      <w:tr w:rsidR="00C7706A" w14:paraId="3FDD85D1" w14:textId="77777777" w:rsidTr="005561F3">
        <w:tc>
          <w:tcPr>
            <w:tcW w:w="3652" w:type="dxa"/>
          </w:tcPr>
          <w:p w14:paraId="1635917B" w14:textId="77777777" w:rsidR="00C7706A" w:rsidRPr="00B7296C" w:rsidRDefault="00C7706A" w:rsidP="005561F3">
            <w:pPr>
              <w:autoSpaceDE w:val="0"/>
              <w:autoSpaceDN w:val="0"/>
              <w:adjustRightInd w:val="0"/>
              <w:rPr>
                <w:rFonts w:ascii="Arial" w:hAnsi="Arial" w:cs="Arial"/>
                <w:sz w:val="20"/>
                <w:szCs w:val="20"/>
                <w:lang w:val="en-AU"/>
              </w:rPr>
            </w:pPr>
            <w:r>
              <w:rPr>
                <w:rFonts w:ascii="Arial" w:hAnsi="Arial" w:cs="Arial"/>
                <w:sz w:val="20"/>
                <w:szCs w:val="20"/>
                <w:lang w:val="en-AU"/>
              </w:rPr>
              <w:t>- Ondertekeningsoort</w:t>
            </w:r>
          </w:p>
        </w:tc>
        <w:tc>
          <w:tcPr>
            <w:tcW w:w="5560" w:type="dxa"/>
          </w:tcPr>
          <w:p w14:paraId="201AD156" w14:textId="77777777" w:rsidR="00C7706A" w:rsidRPr="0089353A" w:rsidRDefault="00C7706A" w:rsidP="00C7706A">
            <w:pPr>
              <w:pStyle w:val="Lijstalinea"/>
              <w:numPr>
                <w:ilvl w:val="0"/>
                <w:numId w:val="28"/>
              </w:numPr>
              <w:spacing w:before="60"/>
              <w:ind w:left="317" w:hanging="240"/>
            </w:pPr>
            <w:r>
              <w:t>Subattribuutsoort toegevoegd.</w:t>
            </w:r>
          </w:p>
        </w:tc>
      </w:tr>
      <w:tr w:rsidR="00C7706A" w:rsidRPr="009D6349" w14:paraId="316953DF" w14:textId="77777777" w:rsidTr="005561F3">
        <w:tc>
          <w:tcPr>
            <w:tcW w:w="3652" w:type="dxa"/>
          </w:tcPr>
          <w:p w14:paraId="306377E5" w14:textId="77777777" w:rsidR="00C7706A" w:rsidRPr="00B7296C" w:rsidRDefault="00C7706A" w:rsidP="005561F3">
            <w:pPr>
              <w:autoSpaceDE w:val="0"/>
              <w:autoSpaceDN w:val="0"/>
              <w:adjustRightInd w:val="0"/>
              <w:rPr>
                <w:rFonts w:ascii="Arial" w:hAnsi="Arial" w:cs="Arial"/>
                <w:sz w:val="20"/>
                <w:szCs w:val="20"/>
                <w:lang w:val="en-AU"/>
              </w:rPr>
            </w:pPr>
            <w:r>
              <w:rPr>
                <w:rFonts w:ascii="Arial" w:hAnsi="Arial" w:cs="Arial"/>
                <w:sz w:val="20"/>
                <w:szCs w:val="20"/>
                <w:lang w:val="en-AU"/>
              </w:rPr>
              <w:lastRenderedPageBreak/>
              <w:t>- Ondertekeningdatum</w:t>
            </w:r>
          </w:p>
        </w:tc>
        <w:tc>
          <w:tcPr>
            <w:tcW w:w="5560" w:type="dxa"/>
          </w:tcPr>
          <w:p w14:paraId="72FB6547" w14:textId="77777777" w:rsidR="00C7706A" w:rsidRPr="004B2391" w:rsidRDefault="00C7706A" w:rsidP="00C7706A">
            <w:pPr>
              <w:pStyle w:val="Lijstalinea"/>
              <w:numPr>
                <w:ilvl w:val="0"/>
                <w:numId w:val="28"/>
              </w:numPr>
              <w:spacing w:before="60"/>
              <w:ind w:left="317" w:hanging="240"/>
            </w:pPr>
            <w:r>
              <w:t>Subattribuutsoort toegevoegd.</w:t>
            </w:r>
          </w:p>
        </w:tc>
      </w:tr>
      <w:tr w:rsidR="00C7706A" w14:paraId="68576989" w14:textId="77777777" w:rsidTr="005561F3">
        <w:tc>
          <w:tcPr>
            <w:tcW w:w="3652" w:type="dxa"/>
          </w:tcPr>
          <w:p w14:paraId="30C36E40" w14:textId="77777777" w:rsidR="00C7706A" w:rsidRDefault="00C7706A" w:rsidP="005561F3">
            <w:pPr>
              <w:autoSpaceDE w:val="0"/>
              <w:autoSpaceDN w:val="0"/>
              <w:adjustRightInd w:val="0"/>
              <w:rPr>
                <w:rFonts w:ascii="Arial" w:hAnsi="Arial" w:cs="Arial"/>
                <w:sz w:val="20"/>
                <w:szCs w:val="20"/>
                <w:lang w:val="en-AU"/>
              </w:rPr>
            </w:pPr>
            <w:r>
              <w:rPr>
                <w:rFonts w:ascii="Arial" w:hAnsi="Arial" w:cs="Arial"/>
                <w:sz w:val="20"/>
                <w:szCs w:val="20"/>
                <w:lang w:val="en-AU"/>
              </w:rPr>
              <w:t>Verschijningsvorm</w:t>
            </w:r>
          </w:p>
        </w:tc>
        <w:tc>
          <w:tcPr>
            <w:tcW w:w="5560" w:type="dxa"/>
          </w:tcPr>
          <w:p w14:paraId="546957BA" w14:textId="77777777" w:rsidR="00C7706A" w:rsidRDefault="00C7706A" w:rsidP="005561F3">
            <w:pPr>
              <w:pStyle w:val="Lijstalinea"/>
              <w:numPr>
                <w:ilvl w:val="0"/>
                <w:numId w:val="28"/>
              </w:numPr>
              <w:spacing w:before="60"/>
              <w:ind w:left="317" w:hanging="240"/>
            </w:pPr>
            <w:r>
              <w:t>Attribuutsoort toegevoegd.</w:t>
            </w:r>
          </w:p>
        </w:tc>
      </w:tr>
      <w:tr w:rsidR="00C7706A" w:rsidRPr="005C14BE" w14:paraId="3A6F42E8" w14:textId="77777777" w:rsidTr="005561F3">
        <w:tc>
          <w:tcPr>
            <w:tcW w:w="3652" w:type="dxa"/>
          </w:tcPr>
          <w:p w14:paraId="7C78AD58" w14:textId="77777777" w:rsidR="00C7706A" w:rsidRPr="005561F3" w:rsidRDefault="00C7706A" w:rsidP="005561F3">
            <w:pPr>
              <w:autoSpaceDE w:val="0"/>
              <w:autoSpaceDN w:val="0"/>
              <w:adjustRightInd w:val="0"/>
              <w:rPr>
                <w:rFonts w:ascii="Arial" w:hAnsi="Arial" w:cs="Arial"/>
                <w:sz w:val="20"/>
                <w:szCs w:val="20"/>
              </w:rPr>
            </w:pPr>
            <w:r w:rsidRPr="005561F3">
              <w:rPr>
                <w:rFonts w:ascii="Arial" w:hAnsi="Arial" w:cs="Arial"/>
                <w:sz w:val="20"/>
                <w:szCs w:val="20"/>
              </w:rPr>
              <w:t>is ontvangen van of verzonden aan BETROKKENE</w:t>
            </w:r>
          </w:p>
        </w:tc>
        <w:tc>
          <w:tcPr>
            <w:tcW w:w="5560" w:type="dxa"/>
          </w:tcPr>
          <w:p w14:paraId="3C9EFD7C" w14:textId="77777777" w:rsidR="00C7706A" w:rsidRDefault="00C7706A" w:rsidP="005561F3">
            <w:pPr>
              <w:pStyle w:val="Lijstalinea"/>
              <w:numPr>
                <w:ilvl w:val="0"/>
                <w:numId w:val="28"/>
              </w:numPr>
              <w:spacing w:before="60"/>
              <w:ind w:left="317" w:hanging="240"/>
            </w:pPr>
            <w:r>
              <w:t>Relatiesoort toegevoegd, met relatieklasse VERZENDING.</w:t>
            </w:r>
          </w:p>
        </w:tc>
      </w:tr>
    </w:tbl>
    <w:p w14:paraId="59669559" w14:textId="77777777" w:rsidR="00C7706A" w:rsidRPr="005561F3" w:rsidRDefault="00C7706A" w:rsidP="00C7706A">
      <w:pPr>
        <w:rPr>
          <w:lang w:val="nl-NL"/>
        </w:rPr>
      </w:pPr>
    </w:p>
    <w:p w14:paraId="4F7C53B8" w14:textId="77777777" w:rsidR="00C7706A" w:rsidRPr="00692A11" w:rsidRDefault="00C7706A" w:rsidP="00C7706A">
      <w:pPr>
        <w:keepNext/>
        <w:spacing w:after="0"/>
      </w:pPr>
      <w:r>
        <w:rPr>
          <w:b/>
        </w:rPr>
        <w:t>INFORMATIEOBJECTTYPE</w:t>
      </w:r>
    </w:p>
    <w:tbl>
      <w:tblPr>
        <w:tblStyle w:val="Tabelraster"/>
        <w:tblW w:w="0" w:type="auto"/>
        <w:tblLook w:val="04A0" w:firstRow="1" w:lastRow="0" w:firstColumn="1" w:lastColumn="0" w:noHBand="0" w:noVBand="1"/>
      </w:tblPr>
      <w:tblGrid>
        <w:gridCol w:w="3652"/>
        <w:gridCol w:w="5560"/>
      </w:tblGrid>
      <w:tr w:rsidR="00C7706A" w14:paraId="6A6BD86D" w14:textId="77777777" w:rsidTr="005561F3">
        <w:tc>
          <w:tcPr>
            <w:tcW w:w="3652" w:type="dxa"/>
          </w:tcPr>
          <w:p w14:paraId="6FA49242" w14:textId="77777777" w:rsidR="00C7706A" w:rsidRPr="006B7EBC" w:rsidRDefault="00C7706A" w:rsidP="005561F3">
            <w:pPr>
              <w:rPr>
                <w:b/>
              </w:rPr>
            </w:pPr>
            <w:r w:rsidRPr="006B7EBC">
              <w:rPr>
                <w:b/>
              </w:rPr>
              <w:t>Attribuut- of relatiesoort</w:t>
            </w:r>
          </w:p>
        </w:tc>
        <w:tc>
          <w:tcPr>
            <w:tcW w:w="5560" w:type="dxa"/>
          </w:tcPr>
          <w:p w14:paraId="178BD4B5" w14:textId="77777777" w:rsidR="00C7706A" w:rsidRPr="006B7EBC" w:rsidRDefault="00C7706A" w:rsidP="005561F3">
            <w:pPr>
              <w:rPr>
                <w:b/>
              </w:rPr>
            </w:pPr>
            <w:r w:rsidRPr="006B7EBC">
              <w:rPr>
                <w:b/>
              </w:rPr>
              <w:t>Wijziging</w:t>
            </w:r>
          </w:p>
        </w:tc>
      </w:tr>
      <w:tr w:rsidR="00C7706A" w14:paraId="60BFB921" w14:textId="77777777" w:rsidTr="005561F3">
        <w:tc>
          <w:tcPr>
            <w:tcW w:w="3652" w:type="dxa"/>
          </w:tcPr>
          <w:p w14:paraId="465AC209" w14:textId="77777777" w:rsidR="00C7706A" w:rsidRPr="004B2391" w:rsidRDefault="00C7706A" w:rsidP="005561F3">
            <w:r>
              <w:t>-</w:t>
            </w:r>
          </w:p>
        </w:tc>
        <w:tc>
          <w:tcPr>
            <w:tcW w:w="5560" w:type="dxa"/>
          </w:tcPr>
          <w:p w14:paraId="22D2B773" w14:textId="77777777" w:rsidR="00C7706A" w:rsidRDefault="00C7706A" w:rsidP="005561F3">
            <w:pPr>
              <w:pStyle w:val="Lijstalinea"/>
              <w:numPr>
                <w:ilvl w:val="0"/>
                <w:numId w:val="28"/>
              </w:numPr>
              <w:spacing w:before="60"/>
              <w:ind w:left="308" w:hanging="180"/>
            </w:pPr>
            <w:r>
              <w:t>Naam objecttype gewijzigd (was: DOCUMENTTYPE).</w:t>
            </w:r>
          </w:p>
          <w:p w14:paraId="08D48B00" w14:textId="77777777" w:rsidR="00C7706A" w:rsidRDefault="00C7706A" w:rsidP="005561F3">
            <w:pPr>
              <w:pStyle w:val="Lijstalinea"/>
              <w:numPr>
                <w:ilvl w:val="0"/>
                <w:numId w:val="28"/>
              </w:numPr>
              <w:spacing w:before="60"/>
              <w:ind w:left="308" w:hanging="180"/>
            </w:pPr>
            <w:r>
              <w:t>O</w:t>
            </w:r>
            <w:r w:rsidRPr="002B6DF3">
              <w:t xml:space="preserve">bjecttype </w:t>
            </w:r>
            <w:r>
              <w:t>ontleend aan</w:t>
            </w:r>
            <w:r w:rsidRPr="002B6DF3">
              <w:t xml:space="preserve"> </w:t>
            </w:r>
            <w:r>
              <w:t>Im</w:t>
            </w:r>
            <w:r w:rsidRPr="002B6DF3">
              <w:t>ZTC</w:t>
            </w:r>
            <w:r>
              <w:t xml:space="preserve"> 2.1.</w:t>
            </w:r>
          </w:p>
          <w:p w14:paraId="5CE538C5" w14:textId="77777777" w:rsidR="00C7706A" w:rsidRPr="00A336EE" w:rsidRDefault="00C7706A" w:rsidP="005561F3">
            <w:pPr>
              <w:pStyle w:val="Lijstalinea"/>
              <w:numPr>
                <w:ilvl w:val="0"/>
                <w:numId w:val="28"/>
              </w:numPr>
              <w:spacing w:before="60"/>
              <w:ind w:left="308" w:hanging="180"/>
            </w:pPr>
            <w:r>
              <w:t>Unieke aanduiding gewijzigd.</w:t>
            </w:r>
          </w:p>
        </w:tc>
      </w:tr>
      <w:tr w:rsidR="00C7706A" w:rsidRPr="005C14BE" w14:paraId="57C8454B" w14:textId="77777777" w:rsidTr="005561F3">
        <w:tc>
          <w:tcPr>
            <w:tcW w:w="3652" w:type="dxa"/>
          </w:tcPr>
          <w:p w14:paraId="362DFF7B" w14:textId="77777777" w:rsidR="00C7706A" w:rsidRPr="008B5C67" w:rsidRDefault="00C7706A" w:rsidP="005561F3">
            <w:r>
              <w:t>Domein</w:t>
            </w:r>
          </w:p>
        </w:tc>
        <w:tc>
          <w:tcPr>
            <w:tcW w:w="5560" w:type="dxa"/>
          </w:tcPr>
          <w:p w14:paraId="1DAED905" w14:textId="77777777" w:rsidR="00C7706A" w:rsidRDefault="00C7706A" w:rsidP="005561F3">
            <w:pPr>
              <w:pStyle w:val="Lijstalinea"/>
              <w:numPr>
                <w:ilvl w:val="0"/>
                <w:numId w:val="28"/>
              </w:numPr>
              <w:spacing w:before="60"/>
              <w:ind w:left="317" w:hanging="240"/>
            </w:pPr>
            <w:r>
              <w:t>Attribuutsoort toegevoegd (onderdeel unieke aanduiding).</w:t>
            </w:r>
          </w:p>
        </w:tc>
      </w:tr>
      <w:tr w:rsidR="00C7706A" w:rsidRPr="005C14BE" w14:paraId="1B75B4F5" w14:textId="77777777" w:rsidTr="005561F3">
        <w:tc>
          <w:tcPr>
            <w:tcW w:w="3652" w:type="dxa"/>
          </w:tcPr>
          <w:p w14:paraId="39173C17" w14:textId="77777777" w:rsidR="00C7706A" w:rsidRDefault="00C7706A" w:rsidP="005561F3">
            <w:r>
              <w:t>RSIN</w:t>
            </w:r>
          </w:p>
        </w:tc>
        <w:tc>
          <w:tcPr>
            <w:tcW w:w="5560" w:type="dxa"/>
          </w:tcPr>
          <w:p w14:paraId="4B692322" w14:textId="77777777" w:rsidR="00C7706A" w:rsidRDefault="00C7706A" w:rsidP="005561F3">
            <w:pPr>
              <w:pStyle w:val="Lijstalinea"/>
              <w:numPr>
                <w:ilvl w:val="0"/>
                <w:numId w:val="28"/>
              </w:numPr>
              <w:spacing w:before="60"/>
              <w:ind w:left="317" w:hanging="240"/>
            </w:pPr>
            <w:r>
              <w:t>Attribuutsoort toegevoegd (onderdeel unieke aanduiding).</w:t>
            </w:r>
          </w:p>
        </w:tc>
      </w:tr>
      <w:tr w:rsidR="00C7706A" w14:paraId="10D80165" w14:textId="77777777" w:rsidTr="005561F3">
        <w:tc>
          <w:tcPr>
            <w:tcW w:w="3652" w:type="dxa"/>
          </w:tcPr>
          <w:p w14:paraId="0DABDA2C" w14:textId="77777777" w:rsidR="00C7706A" w:rsidRDefault="00C7706A" w:rsidP="005561F3">
            <w:r w:rsidRPr="00150819">
              <w:t>Informatieobjecttype-omschrijving generiek</w:t>
            </w:r>
          </w:p>
        </w:tc>
        <w:tc>
          <w:tcPr>
            <w:tcW w:w="5560" w:type="dxa"/>
          </w:tcPr>
          <w:p w14:paraId="14DD822F" w14:textId="77777777" w:rsidR="00C7706A" w:rsidRDefault="00C7706A" w:rsidP="005561F3">
            <w:pPr>
              <w:pStyle w:val="Lijstalinea"/>
              <w:numPr>
                <w:ilvl w:val="0"/>
                <w:numId w:val="28"/>
              </w:numPr>
              <w:spacing w:before="60"/>
              <w:ind w:left="308" w:hanging="180"/>
            </w:pPr>
            <w:r>
              <w:t>Waardenverzameling gewijzigd.</w:t>
            </w:r>
          </w:p>
        </w:tc>
      </w:tr>
    </w:tbl>
    <w:p w14:paraId="49BA3BA2" w14:textId="77777777" w:rsidR="00C7706A" w:rsidRDefault="00C7706A" w:rsidP="00C7706A"/>
    <w:p w14:paraId="088E9BAF" w14:textId="77777777" w:rsidR="00C7706A" w:rsidRPr="007B0D15" w:rsidRDefault="00C7706A" w:rsidP="00C7706A">
      <w:pPr>
        <w:keepNext/>
        <w:spacing w:after="0"/>
        <w:rPr>
          <w:b/>
        </w:rPr>
      </w:pPr>
      <w:r w:rsidRPr="00756BCC">
        <w:rPr>
          <w:b/>
        </w:rPr>
        <w:t>KLANTCONTACT</w:t>
      </w:r>
    </w:p>
    <w:tbl>
      <w:tblPr>
        <w:tblStyle w:val="Tabelraster"/>
        <w:tblW w:w="0" w:type="auto"/>
        <w:tblLook w:val="04A0" w:firstRow="1" w:lastRow="0" w:firstColumn="1" w:lastColumn="0" w:noHBand="0" w:noVBand="1"/>
      </w:tblPr>
      <w:tblGrid>
        <w:gridCol w:w="3652"/>
        <w:gridCol w:w="5560"/>
      </w:tblGrid>
      <w:tr w:rsidR="00C7706A" w14:paraId="2BCD7280" w14:textId="77777777" w:rsidTr="005561F3">
        <w:tc>
          <w:tcPr>
            <w:tcW w:w="3652" w:type="dxa"/>
          </w:tcPr>
          <w:p w14:paraId="61F73647" w14:textId="77777777" w:rsidR="00C7706A" w:rsidRPr="006B7EBC" w:rsidRDefault="00C7706A" w:rsidP="005561F3">
            <w:pPr>
              <w:rPr>
                <w:b/>
              </w:rPr>
            </w:pPr>
            <w:r w:rsidRPr="006B7EBC">
              <w:rPr>
                <w:b/>
              </w:rPr>
              <w:t>Attribuut- of relatiesoort</w:t>
            </w:r>
          </w:p>
        </w:tc>
        <w:tc>
          <w:tcPr>
            <w:tcW w:w="5560" w:type="dxa"/>
          </w:tcPr>
          <w:p w14:paraId="63EA3A5A" w14:textId="77777777" w:rsidR="00C7706A" w:rsidRPr="006B7EBC" w:rsidRDefault="00C7706A" w:rsidP="005561F3">
            <w:pPr>
              <w:rPr>
                <w:b/>
              </w:rPr>
            </w:pPr>
            <w:r w:rsidRPr="006B7EBC">
              <w:rPr>
                <w:b/>
              </w:rPr>
              <w:t>Wijziging</w:t>
            </w:r>
          </w:p>
        </w:tc>
      </w:tr>
      <w:tr w:rsidR="00C7706A" w:rsidRPr="005C14BE" w14:paraId="766BF93E" w14:textId="77777777" w:rsidTr="005561F3">
        <w:tc>
          <w:tcPr>
            <w:tcW w:w="3652" w:type="dxa"/>
          </w:tcPr>
          <w:p w14:paraId="03AE703F" w14:textId="77777777" w:rsidR="00C7706A" w:rsidRPr="004B2391" w:rsidRDefault="00C7706A" w:rsidP="005561F3">
            <w:r>
              <w:t>-</w:t>
            </w:r>
          </w:p>
        </w:tc>
        <w:tc>
          <w:tcPr>
            <w:tcW w:w="5560" w:type="dxa"/>
          </w:tcPr>
          <w:p w14:paraId="5614C8E6" w14:textId="77777777" w:rsidR="00C7706A" w:rsidRPr="00A336EE" w:rsidRDefault="00C7706A" w:rsidP="005561F3">
            <w:pPr>
              <w:pStyle w:val="Lijstalinea"/>
              <w:numPr>
                <w:ilvl w:val="0"/>
                <w:numId w:val="28"/>
              </w:numPr>
              <w:spacing w:before="60"/>
              <w:ind w:left="308" w:hanging="180"/>
            </w:pPr>
            <w:r>
              <w:t>Objecttype toegevoegd, met attribuut- en relatiesoorten.</w:t>
            </w:r>
          </w:p>
        </w:tc>
      </w:tr>
    </w:tbl>
    <w:p w14:paraId="2745A9A0" w14:textId="77777777" w:rsidR="00C7706A" w:rsidRPr="005561F3" w:rsidRDefault="00C7706A" w:rsidP="00C7706A">
      <w:pPr>
        <w:rPr>
          <w:b/>
          <w:lang w:val="nl-NL"/>
        </w:rPr>
      </w:pPr>
    </w:p>
    <w:p w14:paraId="36891A65" w14:textId="77777777" w:rsidR="00C7706A" w:rsidRPr="007B0D15" w:rsidRDefault="00C7706A" w:rsidP="00C7706A">
      <w:pPr>
        <w:keepNext/>
        <w:spacing w:after="0"/>
        <w:rPr>
          <w:b/>
        </w:rPr>
      </w:pPr>
      <w:r w:rsidRPr="00756BCC">
        <w:rPr>
          <w:b/>
        </w:rPr>
        <w:t>KLANT</w:t>
      </w:r>
      <w:r>
        <w:rPr>
          <w:b/>
        </w:rPr>
        <w:t>-</w:t>
      </w:r>
      <w:r w:rsidRPr="00756BCC">
        <w:rPr>
          <w:b/>
        </w:rPr>
        <w:t>CONTACT</w:t>
      </w:r>
      <w:r>
        <w:rPr>
          <w:b/>
        </w:rPr>
        <w:t>PERSOON</w:t>
      </w:r>
    </w:p>
    <w:tbl>
      <w:tblPr>
        <w:tblStyle w:val="Tabelraster"/>
        <w:tblW w:w="0" w:type="auto"/>
        <w:tblLook w:val="04A0" w:firstRow="1" w:lastRow="0" w:firstColumn="1" w:lastColumn="0" w:noHBand="0" w:noVBand="1"/>
      </w:tblPr>
      <w:tblGrid>
        <w:gridCol w:w="3652"/>
        <w:gridCol w:w="5560"/>
      </w:tblGrid>
      <w:tr w:rsidR="00C7706A" w14:paraId="61517DB2" w14:textId="77777777" w:rsidTr="005561F3">
        <w:tc>
          <w:tcPr>
            <w:tcW w:w="3652" w:type="dxa"/>
          </w:tcPr>
          <w:p w14:paraId="44C6622B" w14:textId="77777777" w:rsidR="00C7706A" w:rsidRPr="006B7EBC" w:rsidRDefault="00C7706A" w:rsidP="005561F3">
            <w:pPr>
              <w:rPr>
                <w:b/>
              </w:rPr>
            </w:pPr>
            <w:r w:rsidRPr="006B7EBC">
              <w:rPr>
                <w:b/>
              </w:rPr>
              <w:t>Attribuut- of relatiesoort</w:t>
            </w:r>
          </w:p>
        </w:tc>
        <w:tc>
          <w:tcPr>
            <w:tcW w:w="5560" w:type="dxa"/>
          </w:tcPr>
          <w:p w14:paraId="09B0DE6C" w14:textId="77777777" w:rsidR="00C7706A" w:rsidRPr="006B7EBC" w:rsidRDefault="00C7706A" w:rsidP="005561F3">
            <w:pPr>
              <w:rPr>
                <w:b/>
              </w:rPr>
            </w:pPr>
            <w:r w:rsidRPr="006B7EBC">
              <w:rPr>
                <w:b/>
              </w:rPr>
              <w:t>Wijziging</w:t>
            </w:r>
          </w:p>
        </w:tc>
      </w:tr>
      <w:tr w:rsidR="00C7706A" w:rsidRPr="005C14BE" w14:paraId="40C30959" w14:textId="77777777" w:rsidTr="005561F3">
        <w:tc>
          <w:tcPr>
            <w:tcW w:w="3652" w:type="dxa"/>
          </w:tcPr>
          <w:p w14:paraId="0E4FF2CE" w14:textId="77777777" w:rsidR="00C7706A" w:rsidRPr="004B2391" w:rsidRDefault="00C7706A" w:rsidP="005561F3">
            <w:r>
              <w:t>-</w:t>
            </w:r>
          </w:p>
        </w:tc>
        <w:tc>
          <w:tcPr>
            <w:tcW w:w="5560" w:type="dxa"/>
          </w:tcPr>
          <w:p w14:paraId="2C2273D9" w14:textId="77777777" w:rsidR="00C7706A" w:rsidRPr="00A336EE" w:rsidRDefault="00C7706A" w:rsidP="005561F3">
            <w:pPr>
              <w:pStyle w:val="Lijstalinea"/>
              <w:numPr>
                <w:ilvl w:val="0"/>
                <w:numId w:val="28"/>
              </w:numPr>
              <w:spacing w:before="60"/>
              <w:ind w:left="308" w:hanging="180"/>
            </w:pPr>
            <w:r>
              <w:t>Relatieklasse toegevoegd (op relatiesoort ‘KLANTCONTACT heeft plaatsgevonden met VESTIGING’), met attribuutsoorten.</w:t>
            </w:r>
          </w:p>
        </w:tc>
      </w:tr>
    </w:tbl>
    <w:p w14:paraId="154A7A0B" w14:textId="77777777" w:rsidR="00C7706A" w:rsidRPr="005561F3" w:rsidRDefault="00C7706A" w:rsidP="00C7706A">
      <w:pPr>
        <w:rPr>
          <w:lang w:val="nl-NL"/>
        </w:rPr>
      </w:pPr>
    </w:p>
    <w:p w14:paraId="6538C240" w14:textId="77777777" w:rsidR="00C7706A" w:rsidRPr="006B7EBC" w:rsidRDefault="00C7706A" w:rsidP="00C7706A">
      <w:pPr>
        <w:spacing w:after="0"/>
        <w:rPr>
          <w:b/>
        </w:rPr>
      </w:pPr>
      <w:r>
        <w:rPr>
          <w:b/>
        </w:rPr>
        <w:t>LAND</w:t>
      </w:r>
    </w:p>
    <w:tbl>
      <w:tblPr>
        <w:tblStyle w:val="Tabelraster"/>
        <w:tblW w:w="0" w:type="auto"/>
        <w:tblLook w:val="04A0" w:firstRow="1" w:lastRow="0" w:firstColumn="1" w:lastColumn="0" w:noHBand="0" w:noVBand="1"/>
      </w:tblPr>
      <w:tblGrid>
        <w:gridCol w:w="3652"/>
        <w:gridCol w:w="5560"/>
      </w:tblGrid>
      <w:tr w:rsidR="00C7706A" w14:paraId="01995A9C" w14:textId="77777777" w:rsidTr="005561F3">
        <w:tc>
          <w:tcPr>
            <w:tcW w:w="3652" w:type="dxa"/>
          </w:tcPr>
          <w:p w14:paraId="4D80EB50" w14:textId="77777777" w:rsidR="00C7706A" w:rsidRPr="006B7EBC" w:rsidRDefault="00C7706A" w:rsidP="005561F3">
            <w:pPr>
              <w:rPr>
                <w:b/>
              </w:rPr>
            </w:pPr>
            <w:r w:rsidRPr="006B7EBC">
              <w:rPr>
                <w:b/>
              </w:rPr>
              <w:t>Attribuut- of relatiesoort</w:t>
            </w:r>
          </w:p>
        </w:tc>
        <w:tc>
          <w:tcPr>
            <w:tcW w:w="5560" w:type="dxa"/>
          </w:tcPr>
          <w:p w14:paraId="65D042A3" w14:textId="77777777" w:rsidR="00C7706A" w:rsidRPr="006B7EBC" w:rsidRDefault="00C7706A" w:rsidP="005561F3">
            <w:pPr>
              <w:rPr>
                <w:b/>
              </w:rPr>
            </w:pPr>
            <w:r w:rsidRPr="006B7EBC">
              <w:rPr>
                <w:b/>
              </w:rPr>
              <w:t>Wijziging</w:t>
            </w:r>
          </w:p>
        </w:tc>
      </w:tr>
      <w:tr w:rsidR="00C7706A" w:rsidRPr="005C14BE" w14:paraId="442F518E" w14:textId="77777777" w:rsidTr="005561F3">
        <w:tc>
          <w:tcPr>
            <w:tcW w:w="3652" w:type="dxa"/>
          </w:tcPr>
          <w:p w14:paraId="7335BBA8" w14:textId="77777777" w:rsidR="00C7706A" w:rsidRPr="006B7EBC" w:rsidRDefault="00C7706A" w:rsidP="005561F3">
            <w:r>
              <w:t>-</w:t>
            </w:r>
          </w:p>
        </w:tc>
        <w:tc>
          <w:tcPr>
            <w:tcW w:w="5560" w:type="dxa"/>
          </w:tcPr>
          <w:p w14:paraId="6F6D0395" w14:textId="77777777" w:rsidR="00C7706A" w:rsidRDefault="00C7706A" w:rsidP="005561F3">
            <w:pPr>
              <w:pStyle w:val="Lijstalinea"/>
              <w:numPr>
                <w:ilvl w:val="0"/>
                <w:numId w:val="28"/>
              </w:numPr>
              <w:spacing w:before="60"/>
              <w:ind w:left="317" w:hanging="240"/>
            </w:pPr>
            <w:r>
              <w:t>Objecttype vervallen (zie bij ROL).</w:t>
            </w:r>
          </w:p>
        </w:tc>
      </w:tr>
    </w:tbl>
    <w:p w14:paraId="66589A1D" w14:textId="77777777" w:rsidR="00C7706A" w:rsidRPr="005561F3" w:rsidRDefault="00C7706A" w:rsidP="00C7706A">
      <w:pPr>
        <w:rPr>
          <w:lang w:val="nl-NL"/>
        </w:rPr>
      </w:pPr>
    </w:p>
    <w:p w14:paraId="701D2918" w14:textId="77777777" w:rsidR="00C7706A" w:rsidRPr="007B0D15" w:rsidRDefault="00C7706A" w:rsidP="00C7706A">
      <w:pPr>
        <w:keepNext/>
        <w:spacing w:after="0"/>
        <w:rPr>
          <w:b/>
        </w:rPr>
      </w:pPr>
      <w:r>
        <w:rPr>
          <w:b/>
        </w:rPr>
        <w:t>MEDEWERKER</w:t>
      </w:r>
    </w:p>
    <w:tbl>
      <w:tblPr>
        <w:tblStyle w:val="Tabelraster"/>
        <w:tblW w:w="0" w:type="auto"/>
        <w:tblLook w:val="04A0" w:firstRow="1" w:lastRow="0" w:firstColumn="1" w:lastColumn="0" w:noHBand="0" w:noVBand="1"/>
      </w:tblPr>
      <w:tblGrid>
        <w:gridCol w:w="3652"/>
        <w:gridCol w:w="5560"/>
      </w:tblGrid>
      <w:tr w:rsidR="00C7706A" w14:paraId="16148E1F" w14:textId="77777777" w:rsidTr="005561F3">
        <w:tc>
          <w:tcPr>
            <w:tcW w:w="3652" w:type="dxa"/>
          </w:tcPr>
          <w:p w14:paraId="29BE6067" w14:textId="77777777" w:rsidR="00C7706A" w:rsidRPr="006B7EBC" w:rsidRDefault="00C7706A" w:rsidP="005561F3">
            <w:pPr>
              <w:rPr>
                <w:b/>
              </w:rPr>
            </w:pPr>
            <w:r w:rsidRPr="006B7EBC">
              <w:rPr>
                <w:b/>
              </w:rPr>
              <w:t>Attribuut- of relatiesoort</w:t>
            </w:r>
          </w:p>
        </w:tc>
        <w:tc>
          <w:tcPr>
            <w:tcW w:w="5560" w:type="dxa"/>
          </w:tcPr>
          <w:p w14:paraId="07850B70" w14:textId="77777777" w:rsidR="00C7706A" w:rsidRPr="006B7EBC" w:rsidRDefault="00C7706A" w:rsidP="005561F3">
            <w:pPr>
              <w:rPr>
                <w:b/>
              </w:rPr>
            </w:pPr>
            <w:r w:rsidRPr="006B7EBC">
              <w:rPr>
                <w:b/>
              </w:rPr>
              <w:t>Wijziging</w:t>
            </w:r>
          </w:p>
        </w:tc>
      </w:tr>
      <w:tr w:rsidR="00C7706A" w14:paraId="02D5B6B9" w14:textId="77777777" w:rsidTr="005561F3">
        <w:tc>
          <w:tcPr>
            <w:tcW w:w="3652" w:type="dxa"/>
          </w:tcPr>
          <w:p w14:paraId="2D9D0B36" w14:textId="77777777" w:rsidR="00C7706A" w:rsidRPr="004B2391" w:rsidRDefault="00C7706A" w:rsidP="005561F3">
            <w:r>
              <w:t>-</w:t>
            </w:r>
          </w:p>
        </w:tc>
        <w:tc>
          <w:tcPr>
            <w:tcW w:w="5560" w:type="dxa"/>
          </w:tcPr>
          <w:p w14:paraId="7CC3E92F" w14:textId="77777777" w:rsidR="00C7706A" w:rsidRPr="00A336EE" w:rsidRDefault="00C7706A" w:rsidP="005561F3">
            <w:pPr>
              <w:pStyle w:val="Lijstalinea"/>
              <w:numPr>
                <w:ilvl w:val="0"/>
                <w:numId w:val="28"/>
              </w:numPr>
              <w:spacing w:before="60"/>
              <w:ind w:left="308" w:hanging="180"/>
            </w:pPr>
            <w:r>
              <w:t>Unieke aanduiding objecttype gewijzigd.</w:t>
            </w:r>
          </w:p>
        </w:tc>
      </w:tr>
      <w:tr w:rsidR="00C7706A" w14:paraId="7E7F9751" w14:textId="77777777" w:rsidTr="005561F3">
        <w:tc>
          <w:tcPr>
            <w:tcW w:w="3652" w:type="dxa"/>
          </w:tcPr>
          <w:p w14:paraId="5BCF9A6B" w14:textId="77777777" w:rsidR="00C7706A" w:rsidRDefault="00C7706A" w:rsidP="005561F3">
            <w:r>
              <w:t>Medewerkeridentificatie</w:t>
            </w:r>
          </w:p>
        </w:tc>
        <w:tc>
          <w:tcPr>
            <w:tcW w:w="5560" w:type="dxa"/>
          </w:tcPr>
          <w:p w14:paraId="4663D217" w14:textId="77777777" w:rsidR="00C7706A" w:rsidRDefault="00C7706A" w:rsidP="005561F3">
            <w:pPr>
              <w:pStyle w:val="Lijstalinea"/>
              <w:numPr>
                <w:ilvl w:val="0"/>
                <w:numId w:val="28"/>
              </w:numPr>
              <w:spacing w:before="60"/>
              <w:ind w:left="308" w:hanging="180"/>
            </w:pPr>
            <w:r>
              <w:t>Waardenverzameling gewijzigd.</w:t>
            </w:r>
          </w:p>
        </w:tc>
      </w:tr>
    </w:tbl>
    <w:p w14:paraId="7FDCEBE4" w14:textId="77777777" w:rsidR="00C7706A" w:rsidRDefault="00C7706A" w:rsidP="00C7706A">
      <w:pPr>
        <w:rPr>
          <w:b/>
        </w:rPr>
      </w:pPr>
    </w:p>
    <w:p w14:paraId="59529891" w14:textId="77777777" w:rsidR="00C7706A" w:rsidRPr="007B0D15" w:rsidRDefault="00C7706A" w:rsidP="00C7706A">
      <w:pPr>
        <w:rPr>
          <w:b/>
        </w:rPr>
      </w:pPr>
      <w:r>
        <w:rPr>
          <w:b/>
        </w:rPr>
        <w:t>ORGANISATORISCHE EENHEID</w:t>
      </w:r>
    </w:p>
    <w:tbl>
      <w:tblPr>
        <w:tblStyle w:val="Tabelraster"/>
        <w:tblW w:w="0" w:type="auto"/>
        <w:tblLook w:val="04A0" w:firstRow="1" w:lastRow="0" w:firstColumn="1" w:lastColumn="0" w:noHBand="0" w:noVBand="1"/>
      </w:tblPr>
      <w:tblGrid>
        <w:gridCol w:w="3652"/>
        <w:gridCol w:w="5560"/>
      </w:tblGrid>
      <w:tr w:rsidR="00C7706A" w14:paraId="23535EFC" w14:textId="77777777" w:rsidTr="005561F3">
        <w:tc>
          <w:tcPr>
            <w:tcW w:w="3652" w:type="dxa"/>
          </w:tcPr>
          <w:p w14:paraId="50B3CD90" w14:textId="77777777" w:rsidR="00C7706A" w:rsidRPr="006B7EBC" w:rsidRDefault="00C7706A" w:rsidP="005561F3">
            <w:pPr>
              <w:rPr>
                <w:b/>
              </w:rPr>
            </w:pPr>
            <w:r w:rsidRPr="006B7EBC">
              <w:rPr>
                <w:b/>
              </w:rPr>
              <w:t>Attribuut- of relatiesoort</w:t>
            </w:r>
          </w:p>
        </w:tc>
        <w:tc>
          <w:tcPr>
            <w:tcW w:w="5560" w:type="dxa"/>
          </w:tcPr>
          <w:p w14:paraId="1CE1F3D1" w14:textId="77777777" w:rsidR="00C7706A" w:rsidRPr="006B7EBC" w:rsidRDefault="00C7706A" w:rsidP="005561F3">
            <w:pPr>
              <w:rPr>
                <w:b/>
              </w:rPr>
            </w:pPr>
            <w:r w:rsidRPr="006B7EBC">
              <w:rPr>
                <w:b/>
              </w:rPr>
              <w:t>Wijziging</w:t>
            </w:r>
          </w:p>
        </w:tc>
      </w:tr>
      <w:tr w:rsidR="00C7706A" w14:paraId="1950E3E7" w14:textId="77777777" w:rsidTr="005561F3">
        <w:tc>
          <w:tcPr>
            <w:tcW w:w="3652" w:type="dxa"/>
          </w:tcPr>
          <w:p w14:paraId="506FBD04" w14:textId="77777777" w:rsidR="00C7706A" w:rsidRPr="004B2391" w:rsidRDefault="00C7706A" w:rsidP="005561F3">
            <w:r>
              <w:t>-</w:t>
            </w:r>
          </w:p>
        </w:tc>
        <w:tc>
          <w:tcPr>
            <w:tcW w:w="5560" w:type="dxa"/>
          </w:tcPr>
          <w:p w14:paraId="69B329A1" w14:textId="77777777" w:rsidR="00C7706A" w:rsidRPr="00A336EE" w:rsidRDefault="00C7706A" w:rsidP="005561F3">
            <w:pPr>
              <w:pStyle w:val="Lijstalinea"/>
              <w:numPr>
                <w:ilvl w:val="0"/>
                <w:numId w:val="28"/>
              </w:numPr>
              <w:spacing w:before="60"/>
              <w:ind w:left="308" w:hanging="180"/>
            </w:pPr>
            <w:r>
              <w:t>Unieke aanduiding objecttype gewijzigd.</w:t>
            </w:r>
          </w:p>
        </w:tc>
      </w:tr>
      <w:tr w:rsidR="00C7706A" w14:paraId="5E08BFDC" w14:textId="77777777" w:rsidTr="005561F3">
        <w:tc>
          <w:tcPr>
            <w:tcW w:w="3652" w:type="dxa"/>
          </w:tcPr>
          <w:p w14:paraId="4F43C34C" w14:textId="77777777" w:rsidR="00C7706A" w:rsidRDefault="00C7706A" w:rsidP="005561F3">
            <w:r w:rsidRPr="0019709D">
              <w:t>Organisatie</w:t>
            </w:r>
            <w:r>
              <w:t>-eenheid-</w:t>
            </w:r>
            <w:r w:rsidRPr="0019709D">
              <w:t xml:space="preserve">identificatie  </w:t>
            </w:r>
          </w:p>
        </w:tc>
        <w:tc>
          <w:tcPr>
            <w:tcW w:w="5560" w:type="dxa"/>
          </w:tcPr>
          <w:p w14:paraId="75A82528" w14:textId="77777777" w:rsidR="00C7706A" w:rsidRDefault="00C7706A" w:rsidP="005561F3">
            <w:pPr>
              <w:pStyle w:val="Lijstalinea"/>
              <w:numPr>
                <w:ilvl w:val="0"/>
                <w:numId w:val="28"/>
              </w:numPr>
              <w:spacing w:before="60"/>
              <w:ind w:left="308" w:hanging="180"/>
            </w:pPr>
            <w:r>
              <w:t xml:space="preserve">Naam attibuutsoort gewijzigd; was: ‘Organisatie- </w:t>
            </w:r>
            <w:r>
              <w:lastRenderedPageBreak/>
              <w:t>identificatie’.</w:t>
            </w:r>
          </w:p>
          <w:p w14:paraId="4EA6549C" w14:textId="77777777" w:rsidR="00C7706A" w:rsidRDefault="00C7706A" w:rsidP="005561F3">
            <w:pPr>
              <w:pStyle w:val="Lijstalinea"/>
              <w:numPr>
                <w:ilvl w:val="0"/>
                <w:numId w:val="28"/>
              </w:numPr>
              <w:spacing w:before="60"/>
              <w:ind w:left="308" w:hanging="180"/>
            </w:pPr>
            <w:r>
              <w:t>Waardenverzameling aangepast.</w:t>
            </w:r>
          </w:p>
        </w:tc>
      </w:tr>
      <w:tr w:rsidR="00C7706A" w:rsidRPr="005C14BE" w14:paraId="6685EFCE" w14:textId="77777777" w:rsidTr="005561F3">
        <w:tc>
          <w:tcPr>
            <w:tcW w:w="3652" w:type="dxa"/>
          </w:tcPr>
          <w:p w14:paraId="10B536F0" w14:textId="77777777" w:rsidR="00C7706A" w:rsidRPr="0019709D" w:rsidRDefault="00C7706A" w:rsidP="005561F3">
            <w:r w:rsidRPr="0019709D">
              <w:t>Organisatie</w:t>
            </w:r>
            <w:r>
              <w:t>-</w:t>
            </w:r>
            <w:r w:rsidRPr="0019709D">
              <w:t>identificatie</w:t>
            </w:r>
          </w:p>
        </w:tc>
        <w:tc>
          <w:tcPr>
            <w:tcW w:w="5560" w:type="dxa"/>
          </w:tcPr>
          <w:p w14:paraId="13094AC4" w14:textId="77777777" w:rsidR="00C7706A" w:rsidRDefault="00C7706A" w:rsidP="005561F3">
            <w:pPr>
              <w:pStyle w:val="Lijstalinea"/>
              <w:numPr>
                <w:ilvl w:val="0"/>
                <w:numId w:val="28"/>
              </w:numPr>
              <w:spacing w:before="60"/>
              <w:ind w:left="308" w:hanging="180"/>
            </w:pPr>
            <w:r>
              <w:t>Attribuutsoort toegevoegd (onderdeel unieke aanduiding).</w:t>
            </w:r>
          </w:p>
        </w:tc>
      </w:tr>
    </w:tbl>
    <w:p w14:paraId="3B4DB14A" w14:textId="77777777" w:rsidR="00C7706A" w:rsidRPr="005561F3" w:rsidRDefault="00C7706A" w:rsidP="00C7706A">
      <w:pPr>
        <w:rPr>
          <w:lang w:val="nl-NL"/>
        </w:rPr>
      </w:pPr>
    </w:p>
    <w:p w14:paraId="2E973C99" w14:textId="77777777" w:rsidR="00C7706A" w:rsidRPr="007B0D15" w:rsidRDefault="00C7706A" w:rsidP="00C7706A">
      <w:pPr>
        <w:keepNext/>
        <w:spacing w:after="0"/>
        <w:rPr>
          <w:b/>
        </w:rPr>
      </w:pPr>
      <w:r>
        <w:rPr>
          <w:b/>
        </w:rPr>
        <w:t>ROL</w:t>
      </w:r>
    </w:p>
    <w:tbl>
      <w:tblPr>
        <w:tblStyle w:val="Tabelraster"/>
        <w:tblW w:w="0" w:type="auto"/>
        <w:tblLook w:val="04A0" w:firstRow="1" w:lastRow="0" w:firstColumn="1" w:lastColumn="0" w:noHBand="0" w:noVBand="1"/>
      </w:tblPr>
      <w:tblGrid>
        <w:gridCol w:w="3652"/>
        <w:gridCol w:w="5560"/>
      </w:tblGrid>
      <w:tr w:rsidR="00C7706A" w14:paraId="415C4552" w14:textId="77777777" w:rsidTr="005561F3">
        <w:tc>
          <w:tcPr>
            <w:tcW w:w="3652" w:type="dxa"/>
          </w:tcPr>
          <w:p w14:paraId="7AFC95D1" w14:textId="77777777" w:rsidR="00C7706A" w:rsidRPr="006B7EBC" w:rsidRDefault="00C7706A" w:rsidP="005561F3">
            <w:pPr>
              <w:rPr>
                <w:b/>
              </w:rPr>
            </w:pPr>
            <w:r w:rsidRPr="006B7EBC">
              <w:rPr>
                <w:b/>
              </w:rPr>
              <w:t>Attribuut- of relatiesoort</w:t>
            </w:r>
          </w:p>
        </w:tc>
        <w:tc>
          <w:tcPr>
            <w:tcW w:w="5560" w:type="dxa"/>
          </w:tcPr>
          <w:p w14:paraId="470C63C5" w14:textId="77777777" w:rsidR="00C7706A" w:rsidRPr="006B7EBC" w:rsidRDefault="00C7706A" w:rsidP="005561F3">
            <w:pPr>
              <w:rPr>
                <w:b/>
              </w:rPr>
            </w:pPr>
            <w:r w:rsidRPr="006B7EBC">
              <w:rPr>
                <w:b/>
              </w:rPr>
              <w:t>Wijziging</w:t>
            </w:r>
          </w:p>
        </w:tc>
      </w:tr>
      <w:tr w:rsidR="00C7706A" w:rsidRPr="005C14BE" w14:paraId="683CBD66" w14:textId="77777777" w:rsidTr="005561F3">
        <w:tc>
          <w:tcPr>
            <w:tcW w:w="3652" w:type="dxa"/>
          </w:tcPr>
          <w:p w14:paraId="0BDC42F1" w14:textId="77777777" w:rsidR="00C7706A" w:rsidRPr="004B2391" w:rsidRDefault="00C7706A" w:rsidP="005561F3">
            <w:r>
              <w:t>-</w:t>
            </w:r>
          </w:p>
        </w:tc>
        <w:tc>
          <w:tcPr>
            <w:tcW w:w="5560" w:type="dxa"/>
          </w:tcPr>
          <w:p w14:paraId="1C00DD76" w14:textId="77777777" w:rsidR="00C7706A" w:rsidRPr="00A336EE" w:rsidRDefault="00C7706A" w:rsidP="005561F3">
            <w:pPr>
              <w:pStyle w:val="Lijstalinea"/>
              <w:numPr>
                <w:ilvl w:val="0"/>
                <w:numId w:val="28"/>
              </w:numPr>
              <w:spacing w:before="60"/>
              <w:ind w:left="308" w:hanging="180"/>
            </w:pPr>
            <w:r w:rsidRPr="00294D0F">
              <w:t xml:space="preserve">ROL was een objecttype maar is nu een relatieklasse </w:t>
            </w:r>
            <w:r>
              <w:t>van de relatiesoort ‘ZAAK heeft BETROKKENE’.</w:t>
            </w:r>
          </w:p>
        </w:tc>
      </w:tr>
      <w:tr w:rsidR="00C7706A" w14:paraId="373D1936" w14:textId="77777777" w:rsidTr="005561F3">
        <w:tc>
          <w:tcPr>
            <w:tcW w:w="3652" w:type="dxa"/>
          </w:tcPr>
          <w:p w14:paraId="7D3AE178" w14:textId="77777777" w:rsidR="00C7706A" w:rsidRDefault="00C7706A" w:rsidP="005561F3">
            <w:r>
              <w:rPr>
                <w:szCs w:val="24"/>
              </w:rPr>
              <w:t>Rolomschrijving generiek</w:t>
            </w:r>
          </w:p>
        </w:tc>
        <w:tc>
          <w:tcPr>
            <w:tcW w:w="5560" w:type="dxa"/>
          </w:tcPr>
          <w:p w14:paraId="56E8BC9E" w14:textId="77777777" w:rsidR="00C7706A" w:rsidRPr="009235D5" w:rsidRDefault="00C7706A" w:rsidP="005561F3">
            <w:pPr>
              <w:pStyle w:val="Lijstalinea"/>
              <w:numPr>
                <w:ilvl w:val="0"/>
                <w:numId w:val="28"/>
              </w:numPr>
              <w:spacing w:before="60"/>
              <w:ind w:left="308" w:hanging="180"/>
            </w:pPr>
            <w:r>
              <w:rPr>
                <w:szCs w:val="24"/>
              </w:rPr>
              <w:t>W</w:t>
            </w:r>
            <w:r w:rsidRPr="00202CD0">
              <w:rPr>
                <w:szCs w:val="24"/>
              </w:rPr>
              <w:t xml:space="preserve">aardenverzameling </w:t>
            </w:r>
            <w:r>
              <w:rPr>
                <w:szCs w:val="24"/>
              </w:rPr>
              <w:t>gewijzigd.</w:t>
            </w:r>
          </w:p>
          <w:p w14:paraId="3998D556" w14:textId="77777777" w:rsidR="00C7706A" w:rsidRPr="00294D0F" w:rsidRDefault="00C7706A" w:rsidP="005561F3">
            <w:pPr>
              <w:pStyle w:val="Lijstalinea"/>
              <w:numPr>
                <w:ilvl w:val="0"/>
                <w:numId w:val="28"/>
              </w:numPr>
              <w:spacing w:before="60"/>
              <w:ind w:left="308" w:hanging="180"/>
            </w:pPr>
            <w:r>
              <w:rPr>
                <w:szCs w:val="24"/>
              </w:rPr>
              <w:t>R</w:t>
            </w:r>
            <w:r w:rsidRPr="00202CD0">
              <w:rPr>
                <w:szCs w:val="24"/>
              </w:rPr>
              <w:t xml:space="preserve">egels </w:t>
            </w:r>
            <w:r>
              <w:rPr>
                <w:szCs w:val="24"/>
              </w:rPr>
              <w:t>gewijzigd.</w:t>
            </w:r>
          </w:p>
        </w:tc>
      </w:tr>
      <w:tr w:rsidR="00C7706A" w14:paraId="1ACDDCD5" w14:textId="77777777" w:rsidTr="005561F3">
        <w:tc>
          <w:tcPr>
            <w:tcW w:w="3652" w:type="dxa"/>
          </w:tcPr>
          <w:p w14:paraId="3DFD05B5" w14:textId="77777777" w:rsidR="00C7706A" w:rsidRDefault="00C7706A" w:rsidP="005561F3">
            <w:r>
              <w:rPr>
                <w:szCs w:val="24"/>
              </w:rPr>
              <w:t>Indicatie machtiging</w:t>
            </w:r>
          </w:p>
        </w:tc>
        <w:tc>
          <w:tcPr>
            <w:tcW w:w="5560" w:type="dxa"/>
          </w:tcPr>
          <w:p w14:paraId="2ED0C978" w14:textId="77777777" w:rsidR="00C7706A" w:rsidRDefault="00C7706A" w:rsidP="005561F3">
            <w:pPr>
              <w:pStyle w:val="Lijstalinea"/>
              <w:numPr>
                <w:ilvl w:val="0"/>
                <w:numId w:val="28"/>
              </w:numPr>
              <w:spacing w:before="60"/>
              <w:ind w:left="308" w:hanging="180"/>
            </w:pPr>
            <w:r>
              <w:t>Attribuutsoort toegevoegd.</w:t>
            </w:r>
          </w:p>
        </w:tc>
      </w:tr>
      <w:tr w:rsidR="00C7706A" w14:paraId="55E03E41" w14:textId="77777777" w:rsidTr="005561F3">
        <w:tc>
          <w:tcPr>
            <w:tcW w:w="3652" w:type="dxa"/>
          </w:tcPr>
          <w:p w14:paraId="669DA1DB" w14:textId="77777777" w:rsidR="00C7706A" w:rsidRDefault="00C7706A" w:rsidP="005561F3">
            <w:pPr>
              <w:rPr>
                <w:szCs w:val="24"/>
              </w:rPr>
            </w:pPr>
            <w:r w:rsidRPr="00512B78">
              <w:rPr>
                <w:szCs w:val="24"/>
              </w:rPr>
              <w:t>Afwijkend binnenlands correspondentieadres</w:t>
            </w:r>
          </w:p>
        </w:tc>
        <w:tc>
          <w:tcPr>
            <w:tcW w:w="5560" w:type="dxa"/>
          </w:tcPr>
          <w:p w14:paraId="48573D87" w14:textId="77777777" w:rsidR="00C7706A" w:rsidRDefault="00C7706A" w:rsidP="005561F3">
            <w:pPr>
              <w:pStyle w:val="Lijstalinea"/>
              <w:numPr>
                <w:ilvl w:val="0"/>
                <w:numId w:val="28"/>
              </w:numPr>
              <w:spacing w:before="60"/>
              <w:ind w:left="308" w:hanging="180"/>
            </w:pPr>
            <w:r>
              <w:t xml:space="preserve">Groepattribuutsoort toegevoegd, met subattributen. </w:t>
            </w:r>
          </w:p>
        </w:tc>
      </w:tr>
      <w:tr w:rsidR="00C7706A" w:rsidRPr="005C14BE" w14:paraId="5DAA9207" w14:textId="77777777" w:rsidTr="005561F3">
        <w:tc>
          <w:tcPr>
            <w:tcW w:w="3652" w:type="dxa"/>
          </w:tcPr>
          <w:p w14:paraId="16C13821" w14:textId="77777777" w:rsidR="00C7706A" w:rsidRPr="00512B78" w:rsidRDefault="00C7706A" w:rsidP="005561F3">
            <w:pPr>
              <w:rPr>
                <w:szCs w:val="24"/>
              </w:rPr>
            </w:pPr>
            <w:r w:rsidRPr="00512B78">
              <w:rPr>
                <w:szCs w:val="24"/>
              </w:rPr>
              <w:t>van BETROKKENE met als afwijkend binnenlands correspondentieadres    ADRESSEERBAAR OBJECT AANDUIDING</w:t>
            </w:r>
          </w:p>
        </w:tc>
        <w:tc>
          <w:tcPr>
            <w:tcW w:w="5560" w:type="dxa"/>
          </w:tcPr>
          <w:p w14:paraId="0D930EC7" w14:textId="77777777" w:rsidR="00C7706A" w:rsidRDefault="00C7706A" w:rsidP="005561F3">
            <w:pPr>
              <w:pStyle w:val="Lijstalinea"/>
              <w:numPr>
                <w:ilvl w:val="0"/>
                <w:numId w:val="28"/>
              </w:numPr>
              <w:spacing w:before="60"/>
              <w:ind w:left="308" w:hanging="180"/>
            </w:pPr>
            <w:r>
              <w:t>Relatiesoort vervallen; vervangen door groepattribuutsoort ‘</w:t>
            </w:r>
            <w:r w:rsidRPr="00512B78">
              <w:rPr>
                <w:szCs w:val="24"/>
              </w:rPr>
              <w:t>Afwijkend binnenlands correspondentieadres</w:t>
            </w:r>
            <w:r>
              <w:rPr>
                <w:szCs w:val="24"/>
              </w:rPr>
              <w:t>’.</w:t>
            </w:r>
          </w:p>
        </w:tc>
      </w:tr>
      <w:tr w:rsidR="00C7706A" w:rsidRPr="005C14BE" w14:paraId="66D27429" w14:textId="77777777" w:rsidTr="005561F3">
        <w:tc>
          <w:tcPr>
            <w:tcW w:w="3652" w:type="dxa"/>
          </w:tcPr>
          <w:p w14:paraId="73B0F70C" w14:textId="77777777" w:rsidR="00C7706A" w:rsidRPr="00512B78" w:rsidRDefault="00C7706A" w:rsidP="005561F3">
            <w:pPr>
              <w:rPr>
                <w:szCs w:val="24"/>
              </w:rPr>
            </w:pPr>
            <w:r>
              <w:rPr>
                <w:szCs w:val="24"/>
              </w:rPr>
              <w:t>Woonplaatsnaam</w:t>
            </w:r>
          </w:p>
        </w:tc>
        <w:tc>
          <w:tcPr>
            <w:tcW w:w="5560" w:type="dxa"/>
          </w:tcPr>
          <w:p w14:paraId="670285C3" w14:textId="77777777" w:rsidR="00C7706A" w:rsidRDefault="00C7706A" w:rsidP="005561F3">
            <w:pPr>
              <w:pStyle w:val="Lijstalinea"/>
              <w:numPr>
                <w:ilvl w:val="0"/>
                <w:numId w:val="28"/>
              </w:numPr>
              <w:spacing w:before="60"/>
              <w:ind w:left="308" w:hanging="180"/>
            </w:pPr>
            <w:r>
              <w:t>Subattribuut van groepattribuut ‘</w:t>
            </w:r>
            <w:r w:rsidRPr="00512B78">
              <w:t>Afwijkend correspondentie postadres</w:t>
            </w:r>
            <w:r>
              <w:t>’ toegevoegd.</w:t>
            </w:r>
          </w:p>
        </w:tc>
      </w:tr>
      <w:tr w:rsidR="00C7706A" w:rsidRPr="005C14BE" w14:paraId="072BC6EF" w14:textId="77777777" w:rsidTr="005561F3">
        <w:tc>
          <w:tcPr>
            <w:tcW w:w="3652" w:type="dxa"/>
          </w:tcPr>
          <w:p w14:paraId="32BF3F6F" w14:textId="77777777" w:rsidR="00C7706A" w:rsidRDefault="00C7706A" w:rsidP="005561F3">
            <w:r>
              <w:t xml:space="preserve">van BETROKKENE met afwijkend correspondentie postadres dat </w:t>
            </w:r>
          </w:p>
          <w:p w14:paraId="6DF1466F" w14:textId="77777777" w:rsidR="00C7706A" w:rsidRPr="00512B78" w:rsidRDefault="00C7706A" w:rsidP="005561F3">
            <w:pPr>
              <w:rPr>
                <w:szCs w:val="24"/>
              </w:rPr>
            </w:pPr>
            <w:r>
              <w:t>zich bevindt in WOONPLAATS</w:t>
            </w:r>
          </w:p>
        </w:tc>
        <w:tc>
          <w:tcPr>
            <w:tcW w:w="5560" w:type="dxa"/>
          </w:tcPr>
          <w:p w14:paraId="5C280A9B" w14:textId="77777777" w:rsidR="00C7706A" w:rsidRDefault="00C7706A" w:rsidP="005561F3">
            <w:pPr>
              <w:pStyle w:val="Lijstalinea"/>
              <w:numPr>
                <w:ilvl w:val="0"/>
                <w:numId w:val="28"/>
              </w:numPr>
              <w:spacing w:before="60"/>
              <w:ind w:left="308" w:hanging="180"/>
            </w:pPr>
            <w:r>
              <w:t>Relatiesoort vervallen; vervangen door subattribuut</w:t>
            </w:r>
            <w:r>
              <w:softHyphen/>
              <w:t>soort Woonplaatsnaam van groepattribuutsoort ‘Afwijkend correspondentie postadres’.</w:t>
            </w:r>
          </w:p>
        </w:tc>
      </w:tr>
      <w:tr w:rsidR="00C7706A" w:rsidRPr="005C14BE" w14:paraId="6C6DA7C2" w14:textId="77777777" w:rsidTr="005561F3">
        <w:tc>
          <w:tcPr>
            <w:tcW w:w="3652" w:type="dxa"/>
          </w:tcPr>
          <w:p w14:paraId="357B8482" w14:textId="77777777" w:rsidR="00C7706A" w:rsidRPr="00512B78" w:rsidRDefault="00C7706A" w:rsidP="005561F3">
            <w:pPr>
              <w:rPr>
                <w:szCs w:val="24"/>
              </w:rPr>
            </w:pPr>
            <w:r>
              <w:rPr>
                <w:szCs w:val="24"/>
              </w:rPr>
              <w:t>Land postadres</w:t>
            </w:r>
          </w:p>
        </w:tc>
        <w:tc>
          <w:tcPr>
            <w:tcW w:w="5560" w:type="dxa"/>
          </w:tcPr>
          <w:p w14:paraId="5E974637" w14:textId="77777777" w:rsidR="00C7706A" w:rsidRDefault="00C7706A" w:rsidP="005561F3">
            <w:pPr>
              <w:pStyle w:val="Lijstalinea"/>
              <w:numPr>
                <w:ilvl w:val="0"/>
                <w:numId w:val="28"/>
              </w:numPr>
              <w:spacing w:before="60"/>
              <w:ind w:left="308" w:hanging="180"/>
            </w:pPr>
            <w:r>
              <w:t>Subattribuut van groepattribuut ‘</w:t>
            </w:r>
            <w:r w:rsidRPr="00512B78">
              <w:t>Afwijkend buitenlands correspondentieadres</w:t>
            </w:r>
            <w:r>
              <w:t>’ toegevoegd.</w:t>
            </w:r>
          </w:p>
        </w:tc>
      </w:tr>
      <w:tr w:rsidR="00C7706A" w:rsidRPr="005C14BE" w14:paraId="7EFFB46C" w14:textId="77777777" w:rsidTr="005561F3">
        <w:tc>
          <w:tcPr>
            <w:tcW w:w="3652" w:type="dxa"/>
          </w:tcPr>
          <w:p w14:paraId="45C9C060" w14:textId="77777777" w:rsidR="00C7706A" w:rsidRPr="00512B78" w:rsidRDefault="00C7706A" w:rsidP="005561F3">
            <w:pPr>
              <w:rPr>
                <w:szCs w:val="24"/>
              </w:rPr>
            </w:pPr>
            <w:r>
              <w:t>van BETROKKENE met afwijkend buitenlands correspondentieadres dat zich bevindt in LAND</w:t>
            </w:r>
          </w:p>
        </w:tc>
        <w:tc>
          <w:tcPr>
            <w:tcW w:w="5560" w:type="dxa"/>
          </w:tcPr>
          <w:p w14:paraId="67E6094D" w14:textId="77777777" w:rsidR="00C7706A" w:rsidRDefault="00C7706A" w:rsidP="005561F3">
            <w:pPr>
              <w:pStyle w:val="Lijstalinea"/>
              <w:numPr>
                <w:ilvl w:val="0"/>
                <w:numId w:val="28"/>
              </w:numPr>
              <w:spacing w:before="60"/>
              <w:ind w:left="308" w:hanging="180"/>
            </w:pPr>
            <w:r>
              <w:t>Relatiesoort vervallen; vervangen door subattribuut</w:t>
            </w:r>
            <w:r>
              <w:softHyphen/>
              <w:t>soort ‘Land postadres’ van groepattribuutsoort ‘Afwijkend buitenlands correspondentieadres’.</w:t>
            </w:r>
          </w:p>
        </w:tc>
      </w:tr>
      <w:tr w:rsidR="00C7706A" w:rsidRPr="005C14BE" w14:paraId="6FB576F6" w14:textId="77777777" w:rsidTr="005561F3">
        <w:tc>
          <w:tcPr>
            <w:tcW w:w="3652" w:type="dxa"/>
          </w:tcPr>
          <w:p w14:paraId="32B99131" w14:textId="77777777" w:rsidR="00C7706A" w:rsidRDefault="00C7706A" w:rsidP="005561F3">
            <w:pPr>
              <w:rPr>
                <w:szCs w:val="24"/>
              </w:rPr>
            </w:pPr>
            <w:r>
              <w:rPr>
                <w:szCs w:val="24"/>
              </w:rPr>
              <w:t>betreft ZAAK</w:t>
            </w:r>
          </w:p>
        </w:tc>
        <w:tc>
          <w:tcPr>
            <w:tcW w:w="5560" w:type="dxa"/>
          </w:tcPr>
          <w:p w14:paraId="1403C551" w14:textId="77777777" w:rsidR="00C7706A" w:rsidRDefault="00C7706A" w:rsidP="005561F3">
            <w:pPr>
              <w:pStyle w:val="Lijstalinea"/>
              <w:numPr>
                <w:ilvl w:val="0"/>
                <w:numId w:val="28"/>
              </w:numPr>
              <w:spacing w:before="60"/>
              <w:ind w:left="308" w:hanging="180"/>
            </w:pPr>
            <w:r>
              <w:t xml:space="preserve">Tezamen met de volgende relatiesoort vervangen door relatiesoort ‘ZAAK heeft BETROKKENE’. </w:t>
            </w:r>
          </w:p>
        </w:tc>
      </w:tr>
      <w:tr w:rsidR="00C7706A" w:rsidRPr="005C14BE" w14:paraId="4C3793BD" w14:textId="77777777" w:rsidTr="005561F3">
        <w:tc>
          <w:tcPr>
            <w:tcW w:w="3652" w:type="dxa"/>
          </w:tcPr>
          <w:p w14:paraId="1FA1A099" w14:textId="77777777" w:rsidR="00C7706A" w:rsidRDefault="00C7706A" w:rsidP="005561F3">
            <w:pPr>
              <w:rPr>
                <w:szCs w:val="24"/>
              </w:rPr>
            </w:pPr>
            <w:r w:rsidRPr="009235D5">
              <w:rPr>
                <w:szCs w:val="24"/>
              </w:rPr>
              <w:t>wordt uitgeoefend door BETROKKENE</w:t>
            </w:r>
          </w:p>
        </w:tc>
        <w:tc>
          <w:tcPr>
            <w:tcW w:w="5560" w:type="dxa"/>
          </w:tcPr>
          <w:p w14:paraId="169AD059" w14:textId="77777777" w:rsidR="00C7706A" w:rsidRDefault="00C7706A" w:rsidP="005561F3">
            <w:pPr>
              <w:pStyle w:val="Lijstalinea"/>
              <w:numPr>
                <w:ilvl w:val="0"/>
                <w:numId w:val="28"/>
              </w:numPr>
              <w:spacing w:before="60"/>
              <w:ind w:left="308" w:hanging="180"/>
            </w:pPr>
            <w:r>
              <w:t>Tezamen met de voorgaande relatiesoort vervangen door relatiesoort ‘ZAAK heeft BETROKKENE’.</w:t>
            </w:r>
          </w:p>
        </w:tc>
      </w:tr>
    </w:tbl>
    <w:p w14:paraId="0B2B965A" w14:textId="77777777" w:rsidR="00C7706A" w:rsidRPr="005561F3" w:rsidRDefault="00C7706A" w:rsidP="00C7706A">
      <w:pPr>
        <w:rPr>
          <w:lang w:val="nl-NL"/>
        </w:rPr>
      </w:pPr>
    </w:p>
    <w:p w14:paraId="2233A242" w14:textId="77777777" w:rsidR="00C7706A" w:rsidRPr="00692A11" w:rsidRDefault="00C7706A" w:rsidP="00C7706A">
      <w:pPr>
        <w:keepNext/>
        <w:spacing w:after="0"/>
      </w:pPr>
      <w:r>
        <w:rPr>
          <w:b/>
        </w:rPr>
        <w:t xml:space="preserve">SAMENGESTELD INFORMATIEOBJECT </w:t>
      </w:r>
    </w:p>
    <w:tbl>
      <w:tblPr>
        <w:tblStyle w:val="Tabelraster"/>
        <w:tblW w:w="0" w:type="auto"/>
        <w:tblLook w:val="04A0" w:firstRow="1" w:lastRow="0" w:firstColumn="1" w:lastColumn="0" w:noHBand="0" w:noVBand="1"/>
      </w:tblPr>
      <w:tblGrid>
        <w:gridCol w:w="3652"/>
        <w:gridCol w:w="5560"/>
      </w:tblGrid>
      <w:tr w:rsidR="00C7706A" w14:paraId="73203238" w14:textId="77777777" w:rsidTr="005561F3">
        <w:tc>
          <w:tcPr>
            <w:tcW w:w="3652" w:type="dxa"/>
          </w:tcPr>
          <w:p w14:paraId="31E49438" w14:textId="77777777" w:rsidR="00C7706A" w:rsidRPr="006B7EBC" w:rsidRDefault="00C7706A" w:rsidP="005561F3">
            <w:pPr>
              <w:rPr>
                <w:b/>
              </w:rPr>
            </w:pPr>
            <w:r w:rsidRPr="006B7EBC">
              <w:rPr>
                <w:b/>
              </w:rPr>
              <w:t>Attribuut- of relatiesoort</w:t>
            </w:r>
          </w:p>
        </w:tc>
        <w:tc>
          <w:tcPr>
            <w:tcW w:w="5560" w:type="dxa"/>
          </w:tcPr>
          <w:p w14:paraId="291704CF" w14:textId="77777777" w:rsidR="00C7706A" w:rsidRPr="006B7EBC" w:rsidRDefault="00C7706A" w:rsidP="005561F3">
            <w:pPr>
              <w:rPr>
                <w:b/>
              </w:rPr>
            </w:pPr>
            <w:r w:rsidRPr="006B7EBC">
              <w:rPr>
                <w:b/>
              </w:rPr>
              <w:t>Wijziging</w:t>
            </w:r>
          </w:p>
        </w:tc>
      </w:tr>
      <w:tr w:rsidR="00C7706A" w14:paraId="1E30A43F" w14:textId="77777777" w:rsidTr="005561F3">
        <w:tc>
          <w:tcPr>
            <w:tcW w:w="3652" w:type="dxa"/>
          </w:tcPr>
          <w:p w14:paraId="353370F3" w14:textId="77777777" w:rsidR="00C7706A" w:rsidRPr="004B2391" w:rsidRDefault="00C7706A" w:rsidP="005561F3">
            <w:r>
              <w:t>-</w:t>
            </w:r>
          </w:p>
        </w:tc>
        <w:tc>
          <w:tcPr>
            <w:tcW w:w="5560" w:type="dxa"/>
          </w:tcPr>
          <w:p w14:paraId="1180F59E" w14:textId="77777777" w:rsidR="00C7706A" w:rsidRDefault="00C7706A" w:rsidP="005561F3">
            <w:pPr>
              <w:pStyle w:val="Lijstalinea"/>
              <w:numPr>
                <w:ilvl w:val="0"/>
                <w:numId w:val="28"/>
              </w:numPr>
              <w:spacing w:before="60"/>
              <w:ind w:left="317" w:hanging="240"/>
            </w:pPr>
            <w:r>
              <w:t xml:space="preserve">Naam objecttype gewijzigd (was: SAMENGESTELD DOCUMENT). </w:t>
            </w:r>
          </w:p>
          <w:p w14:paraId="1B5B71FC" w14:textId="77777777" w:rsidR="00C7706A" w:rsidRPr="00A336EE" w:rsidRDefault="00C7706A" w:rsidP="005561F3">
            <w:pPr>
              <w:pStyle w:val="Lijstalinea"/>
              <w:numPr>
                <w:ilvl w:val="0"/>
                <w:numId w:val="28"/>
              </w:numPr>
              <w:spacing w:before="60"/>
              <w:ind w:left="308" w:hanging="180"/>
            </w:pPr>
            <w:r>
              <w:t>Unieke aanduiding objecttype gewijzigd.</w:t>
            </w:r>
          </w:p>
        </w:tc>
      </w:tr>
    </w:tbl>
    <w:p w14:paraId="4B19B43E" w14:textId="77777777" w:rsidR="00C7706A" w:rsidRDefault="00C7706A" w:rsidP="00C7706A">
      <w:r>
        <w:t xml:space="preserve"> </w:t>
      </w:r>
    </w:p>
    <w:p w14:paraId="34248092" w14:textId="77777777" w:rsidR="00C7706A" w:rsidRPr="007B0D15" w:rsidRDefault="00C7706A" w:rsidP="00C7706A">
      <w:pPr>
        <w:keepNext/>
        <w:spacing w:after="0"/>
        <w:rPr>
          <w:b/>
        </w:rPr>
      </w:pPr>
      <w:r>
        <w:rPr>
          <w:b/>
        </w:rPr>
        <w:t>STATUSTYPE</w:t>
      </w:r>
    </w:p>
    <w:tbl>
      <w:tblPr>
        <w:tblStyle w:val="Tabelraster"/>
        <w:tblW w:w="0" w:type="auto"/>
        <w:tblLook w:val="04A0" w:firstRow="1" w:lastRow="0" w:firstColumn="1" w:lastColumn="0" w:noHBand="0" w:noVBand="1"/>
      </w:tblPr>
      <w:tblGrid>
        <w:gridCol w:w="3652"/>
        <w:gridCol w:w="5560"/>
      </w:tblGrid>
      <w:tr w:rsidR="00C7706A" w14:paraId="4F12F867" w14:textId="77777777" w:rsidTr="005561F3">
        <w:tc>
          <w:tcPr>
            <w:tcW w:w="3652" w:type="dxa"/>
          </w:tcPr>
          <w:p w14:paraId="776536E7" w14:textId="77777777" w:rsidR="00C7706A" w:rsidRPr="006B7EBC" w:rsidRDefault="00C7706A" w:rsidP="005561F3">
            <w:pPr>
              <w:keepNext/>
              <w:rPr>
                <w:b/>
              </w:rPr>
            </w:pPr>
            <w:r w:rsidRPr="006B7EBC">
              <w:rPr>
                <w:b/>
              </w:rPr>
              <w:t>Attribuut- of relatiesoort</w:t>
            </w:r>
          </w:p>
        </w:tc>
        <w:tc>
          <w:tcPr>
            <w:tcW w:w="5560" w:type="dxa"/>
          </w:tcPr>
          <w:p w14:paraId="00F84245" w14:textId="77777777" w:rsidR="00C7706A" w:rsidRPr="006B7EBC" w:rsidRDefault="00C7706A" w:rsidP="005561F3">
            <w:pPr>
              <w:keepNext/>
              <w:rPr>
                <w:b/>
              </w:rPr>
            </w:pPr>
            <w:r w:rsidRPr="006B7EBC">
              <w:rPr>
                <w:b/>
              </w:rPr>
              <w:t>Wijziging</w:t>
            </w:r>
          </w:p>
        </w:tc>
      </w:tr>
      <w:tr w:rsidR="00C7706A" w14:paraId="6ADBF0AC" w14:textId="77777777" w:rsidTr="005561F3">
        <w:tc>
          <w:tcPr>
            <w:tcW w:w="3652" w:type="dxa"/>
          </w:tcPr>
          <w:p w14:paraId="25D06F1F" w14:textId="77777777" w:rsidR="00C7706A" w:rsidRPr="004B2391" w:rsidRDefault="00C7706A" w:rsidP="005561F3">
            <w:r>
              <w:t>-</w:t>
            </w:r>
          </w:p>
        </w:tc>
        <w:tc>
          <w:tcPr>
            <w:tcW w:w="5560" w:type="dxa"/>
          </w:tcPr>
          <w:p w14:paraId="4843C630" w14:textId="77777777" w:rsidR="00C7706A" w:rsidRDefault="00C7706A" w:rsidP="005561F3">
            <w:pPr>
              <w:pStyle w:val="Lijstalinea"/>
              <w:numPr>
                <w:ilvl w:val="0"/>
                <w:numId w:val="28"/>
              </w:numPr>
              <w:spacing w:before="60"/>
              <w:ind w:left="308" w:hanging="180"/>
            </w:pPr>
            <w:r>
              <w:t>O</w:t>
            </w:r>
            <w:r w:rsidRPr="002B6DF3">
              <w:t xml:space="preserve">bjecttype </w:t>
            </w:r>
            <w:r>
              <w:t>ontleend aan</w:t>
            </w:r>
            <w:r w:rsidRPr="002B6DF3">
              <w:t xml:space="preserve"> </w:t>
            </w:r>
            <w:r>
              <w:t>Im</w:t>
            </w:r>
            <w:r w:rsidRPr="002B6DF3">
              <w:t>ZTC</w:t>
            </w:r>
            <w:r>
              <w:t xml:space="preserve"> 2.1.</w:t>
            </w:r>
          </w:p>
          <w:p w14:paraId="6B16F5AD" w14:textId="77777777" w:rsidR="00C7706A" w:rsidRPr="00A336EE" w:rsidRDefault="00C7706A" w:rsidP="005561F3">
            <w:pPr>
              <w:pStyle w:val="Lijstalinea"/>
              <w:numPr>
                <w:ilvl w:val="0"/>
                <w:numId w:val="28"/>
              </w:numPr>
              <w:spacing w:before="60"/>
              <w:ind w:left="308" w:hanging="180"/>
            </w:pPr>
            <w:r>
              <w:t>Unieke aanduiding gewijzigd.</w:t>
            </w:r>
          </w:p>
        </w:tc>
      </w:tr>
      <w:tr w:rsidR="00C7706A" w:rsidRPr="005C14BE" w14:paraId="37A55E86" w14:textId="77777777" w:rsidTr="005561F3">
        <w:tc>
          <w:tcPr>
            <w:tcW w:w="3652" w:type="dxa"/>
          </w:tcPr>
          <w:p w14:paraId="12ACD605" w14:textId="77777777" w:rsidR="00C7706A" w:rsidRDefault="00C7706A" w:rsidP="005561F3">
            <w:r>
              <w:t>Doorlooptijd status</w:t>
            </w:r>
          </w:p>
        </w:tc>
        <w:tc>
          <w:tcPr>
            <w:tcW w:w="5560" w:type="dxa"/>
          </w:tcPr>
          <w:p w14:paraId="0B9B4813" w14:textId="77777777" w:rsidR="00C7706A" w:rsidRDefault="00C7706A" w:rsidP="005561F3">
            <w:pPr>
              <w:pStyle w:val="Lijstalinea"/>
              <w:numPr>
                <w:ilvl w:val="0"/>
                <w:numId w:val="28"/>
              </w:numPr>
              <w:spacing w:before="60"/>
              <w:ind w:left="317" w:hanging="240"/>
            </w:pPr>
            <w:r>
              <w:t>Aangepast naar groepattribuutsoort.</w:t>
            </w:r>
          </w:p>
          <w:p w14:paraId="5F28B49A" w14:textId="77777777" w:rsidR="00C7706A" w:rsidRDefault="00C7706A" w:rsidP="005561F3">
            <w:pPr>
              <w:pStyle w:val="Lijstalinea"/>
              <w:numPr>
                <w:ilvl w:val="0"/>
                <w:numId w:val="28"/>
              </w:numPr>
              <w:spacing w:before="60"/>
              <w:ind w:left="308" w:hanging="180"/>
            </w:pPr>
            <w:r>
              <w:t xml:space="preserve"> ‘Subattribuutsoorten’ Periodeduur en Periode-eenheid </w:t>
            </w:r>
            <w:r>
              <w:lastRenderedPageBreak/>
              <w:t>toegevoegd.</w:t>
            </w:r>
          </w:p>
        </w:tc>
      </w:tr>
    </w:tbl>
    <w:p w14:paraId="5E2807B4" w14:textId="77777777" w:rsidR="00C7706A" w:rsidRPr="005561F3" w:rsidRDefault="00C7706A" w:rsidP="00C7706A">
      <w:pPr>
        <w:rPr>
          <w:lang w:val="nl-NL"/>
        </w:rPr>
      </w:pPr>
      <w:r w:rsidRPr="005561F3">
        <w:rPr>
          <w:lang w:val="nl-NL"/>
        </w:rPr>
        <w:t xml:space="preserve"> </w:t>
      </w:r>
    </w:p>
    <w:p w14:paraId="40BC7A1A" w14:textId="77777777" w:rsidR="00C7706A" w:rsidRPr="007B0D15" w:rsidRDefault="00C7706A" w:rsidP="00C7706A">
      <w:pPr>
        <w:keepNext/>
        <w:spacing w:after="0"/>
        <w:rPr>
          <w:b/>
        </w:rPr>
      </w:pPr>
      <w:r>
        <w:rPr>
          <w:b/>
        </w:rPr>
        <w:t>VERZENDING</w:t>
      </w:r>
    </w:p>
    <w:tbl>
      <w:tblPr>
        <w:tblStyle w:val="Tabelraster"/>
        <w:tblW w:w="0" w:type="auto"/>
        <w:tblLook w:val="04A0" w:firstRow="1" w:lastRow="0" w:firstColumn="1" w:lastColumn="0" w:noHBand="0" w:noVBand="1"/>
      </w:tblPr>
      <w:tblGrid>
        <w:gridCol w:w="3652"/>
        <w:gridCol w:w="5560"/>
      </w:tblGrid>
      <w:tr w:rsidR="00C7706A" w14:paraId="7CFEB62E" w14:textId="77777777" w:rsidTr="005561F3">
        <w:tc>
          <w:tcPr>
            <w:tcW w:w="3652" w:type="dxa"/>
          </w:tcPr>
          <w:p w14:paraId="19A51F00" w14:textId="77777777" w:rsidR="00C7706A" w:rsidRPr="006B7EBC" w:rsidRDefault="00C7706A" w:rsidP="005561F3">
            <w:pPr>
              <w:rPr>
                <w:b/>
              </w:rPr>
            </w:pPr>
            <w:r w:rsidRPr="006B7EBC">
              <w:rPr>
                <w:b/>
              </w:rPr>
              <w:t>Attribuut- of relatiesoort</w:t>
            </w:r>
          </w:p>
        </w:tc>
        <w:tc>
          <w:tcPr>
            <w:tcW w:w="5560" w:type="dxa"/>
          </w:tcPr>
          <w:p w14:paraId="6EA2F786" w14:textId="77777777" w:rsidR="00C7706A" w:rsidRPr="006B7EBC" w:rsidRDefault="00C7706A" w:rsidP="005561F3">
            <w:pPr>
              <w:rPr>
                <w:b/>
              </w:rPr>
            </w:pPr>
            <w:r w:rsidRPr="006B7EBC">
              <w:rPr>
                <w:b/>
              </w:rPr>
              <w:t>Wijziging</w:t>
            </w:r>
          </w:p>
        </w:tc>
      </w:tr>
      <w:tr w:rsidR="00C7706A" w:rsidRPr="005C14BE" w14:paraId="5D994556" w14:textId="77777777" w:rsidTr="005561F3">
        <w:tc>
          <w:tcPr>
            <w:tcW w:w="3652" w:type="dxa"/>
          </w:tcPr>
          <w:p w14:paraId="529FEF22" w14:textId="77777777" w:rsidR="00C7706A" w:rsidRPr="004B2391" w:rsidRDefault="00C7706A" w:rsidP="005561F3">
            <w:r>
              <w:t>-</w:t>
            </w:r>
          </w:p>
        </w:tc>
        <w:tc>
          <w:tcPr>
            <w:tcW w:w="5560" w:type="dxa"/>
          </w:tcPr>
          <w:p w14:paraId="5CA5BEE5" w14:textId="77777777" w:rsidR="00C7706A" w:rsidRPr="00A336EE" w:rsidRDefault="00C7706A" w:rsidP="005561F3">
            <w:pPr>
              <w:pStyle w:val="Lijstalinea"/>
              <w:numPr>
                <w:ilvl w:val="0"/>
                <w:numId w:val="28"/>
              </w:numPr>
              <w:spacing w:before="60"/>
              <w:ind w:left="308" w:hanging="180"/>
            </w:pPr>
            <w:r>
              <w:t xml:space="preserve">Relatieklasse toegevoegd (op relatiesoort ‘INFORMATIEOBJECT </w:t>
            </w:r>
            <w:r w:rsidRPr="005A4067">
              <w:t>is ontvangen van of verzonden aan</w:t>
            </w:r>
            <w:r>
              <w:t xml:space="preserve"> BETROKKENE’), met attribuut- en relatiesoorten</w:t>
            </w:r>
            <w:r w:rsidRPr="009C4584">
              <w:t>.</w:t>
            </w:r>
          </w:p>
        </w:tc>
      </w:tr>
    </w:tbl>
    <w:p w14:paraId="5C05CE88" w14:textId="77777777" w:rsidR="00C7706A" w:rsidRPr="005561F3" w:rsidRDefault="00C7706A" w:rsidP="00C7706A">
      <w:pPr>
        <w:rPr>
          <w:lang w:val="nl-NL"/>
        </w:rPr>
      </w:pPr>
      <w:r w:rsidRPr="005561F3">
        <w:rPr>
          <w:lang w:val="nl-NL"/>
        </w:rPr>
        <w:t xml:space="preserve"> </w:t>
      </w:r>
    </w:p>
    <w:p w14:paraId="65D10C86" w14:textId="77777777" w:rsidR="00C7706A" w:rsidRPr="007B0D15" w:rsidRDefault="00C7706A" w:rsidP="00C7706A">
      <w:pPr>
        <w:keepNext/>
        <w:spacing w:after="0"/>
        <w:rPr>
          <w:b/>
        </w:rPr>
      </w:pPr>
      <w:r>
        <w:rPr>
          <w:b/>
        </w:rPr>
        <w:t>ZAAK</w:t>
      </w:r>
    </w:p>
    <w:tbl>
      <w:tblPr>
        <w:tblStyle w:val="Tabelraster"/>
        <w:tblW w:w="0" w:type="auto"/>
        <w:tblLook w:val="04A0" w:firstRow="1" w:lastRow="0" w:firstColumn="1" w:lastColumn="0" w:noHBand="0" w:noVBand="1"/>
      </w:tblPr>
      <w:tblGrid>
        <w:gridCol w:w="3652"/>
        <w:gridCol w:w="5560"/>
      </w:tblGrid>
      <w:tr w:rsidR="00C7706A" w14:paraId="03E10D0F" w14:textId="77777777" w:rsidTr="005561F3">
        <w:tc>
          <w:tcPr>
            <w:tcW w:w="3652" w:type="dxa"/>
          </w:tcPr>
          <w:p w14:paraId="1FDA57B5" w14:textId="77777777" w:rsidR="00C7706A" w:rsidRPr="006B7EBC" w:rsidRDefault="00C7706A" w:rsidP="005561F3">
            <w:pPr>
              <w:rPr>
                <w:b/>
              </w:rPr>
            </w:pPr>
            <w:r w:rsidRPr="006B7EBC">
              <w:rPr>
                <w:b/>
              </w:rPr>
              <w:t>Attribuut- of relatiesoort</w:t>
            </w:r>
          </w:p>
        </w:tc>
        <w:tc>
          <w:tcPr>
            <w:tcW w:w="5560" w:type="dxa"/>
          </w:tcPr>
          <w:p w14:paraId="16638B3B" w14:textId="77777777" w:rsidR="00C7706A" w:rsidRPr="006B7EBC" w:rsidRDefault="00C7706A" w:rsidP="005561F3">
            <w:pPr>
              <w:rPr>
                <w:b/>
              </w:rPr>
            </w:pPr>
            <w:r w:rsidRPr="006B7EBC">
              <w:rPr>
                <w:b/>
              </w:rPr>
              <w:t>Wijziging</w:t>
            </w:r>
          </w:p>
        </w:tc>
      </w:tr>
      <w:tr w:rsidR="00C7706A" w14:paraId="5AE09DBE" w14:textId="77777777" w:rsidTr="005561F3">
        <w:tc>
          <w:tcPr>
            <w:tcW w:w="3652" w:type="dxa"/>
          </w:tcPr>
          <w:p w14:paraId="6BBEBBE2" w14:textId="77777777" w:rsidR="00C7706A" w:rsidRPr="004B2391" w:rsidRDefault="00C7706A" w:rsidP="005561F3">
            <w:r>
              <w:t>-</w:t>
            </w:r>
          </w:p>
        </w:tc>
        <w:tc>
          <w:tcPr>
            <w:tcW w:w="5560" w:type="dxa"/>
          </w:tcPr>
          <w:p w14:paraId="0F3AB93A" w14:textId="77777777" w:rsidR="00C7706A" w:rsidRPr="00A336EE" w:rsidRDefault="00C7706A" w:rsidP="005561F3">
            <w:pPr>
              <w:pStyle w:val="Lijstalinea"/>
              <w:numPr>
                <w:ilvl w:val="0"/>
                <w:numId w:val="28"/>
              </w:numPr>
              <w:spacing w:before="60"/>
              <w:ind w:left="308" w:hanging="180"/>
            </w:pPr>
            <w:r>
              <w:rPr>
                <w:szCs w:val="24"/>
              </w:rPr>
              <w:t>Unieke aanduiding objecttype gewijzigd.</w:t>
            </w:r>
          </w:p>
        </w:tc>
      </w:tr>
      <w:tr w:rsidR="00C7706A" w14:paraId="1DDCD837" w14:textId="77777777" w:rsidTr="005561F3">
        <w:tc>
          <w:tcPr>
            <w:tcW w:w="3652" w:type="dxa"/>
          </w:tcPr>
          <w:p w14:paraId="76105A49" w14:textId="77777777" w:rsidR="00C7706A" w:rsidRDefault="00C7706A" w:rsidP="005561F3">
            <w:pPr>
              <w:rPr>
                <w:szCs w:val="24"/>
              </w:rPr>
            </w:pPr>
            <w:r>
              <w:rPr>
                <w:szCs w:val="24"/>
              </w:rPr>
              <w:t>Zaakidentificatie</w:t>
            </w:r>
          </w:p>
        </w:tc>
        <w:tc>
          <w:tcPr>
            <w:tcW w:w="5560" w:type="dxa"/>
          </w:tcPr>
          <w:p w14:paraId="6C64A1AC" w14:textId="77777777" w:rsidR="00C7706A" w:rsidRPr="00F739F4" w:rsidRDefault="00C7706A" w:rsidP="005561F3">
            <w:pPr>
              <w:pStyle w:val="Lijstalinea"/>
              <w:numPr>
                <w:ilvl w:val="0"/>
                <w:numId w:val="28"/>
              </w:numPr>
              <w:spacing w:before="60"/>
              <w:ind w:left="308" w:hanging="180"/>
              <w:rPr>
                <w:szCs w:val="24"/>
              </w:rPr>
            </w:pPr>
            <w:r w:rsidRPr="00F739F4">
              <w:rPr>
                <w:szCs w:val="24"/>
              </w:rPr>
              <w:t xml:space="preserve">Definitie </w:t>
            </w:r>
            <w:r>
              <w:rPr>
                <w:szCs w:val="24"/>
              </w:rPr>
              <w:t>gewijzigd.</w:t>
            </w:r>
          </w:p>
          <w:p w14:paraId="6B9B26C3" w14:textId="77777777" w:rsidR="00C7706A" w:rsidRPr="00F739F4" w:rsidRDefault="00C7706A" w:rsidP="005561F3">
            <w:pPr>
              <w:pStyle w:val="Lijstalinea"/>
              <w:numPr>
                <w:ilvl w:val="0"/>
                <w:numId w:val="28"/>
              </w:numPr>
              <w:spacing w:before="60"/>
              <w:ind w:left="308" w:hanging="180"/>
              <w:rPr>
                <w:rFonts w:ascii="Segoe UI" w:hAnsi="Segoe UI" w:cs="Segoe UI"/>
                <w:sz w:val="18"/>
                <w:szCs w:val="24"/>
              </w:rPr>
            </w:pPr>
            <w:r w:rsidRPr="00F739F4">
              <w:rPr>
                <w:szCs w:val="24"/>
              </w:rPr>
              <w:t>Waardenverzameling</w:t>
            </w:r>
            <w:r>
              <w:rPr>
                <w:szCs w:val="24"/>
              </w:rPr>
              <w:t xml:space="preserve"> gewijzigd.</w:t>
            </w:r>
          </w:p>
          <w:p w14:paraId="3A2AFA9B" w14:textId="77777777" w:rsidR="00C7706A" w:rsidRPr="00805AAE" w:rsidRDefault="00C7706A" w:rsidP="005561F3">
            <w:pPr>
              <w:pStyle w:val="Lijstalinea"/>
              <w:numPr>
                <w:ilvl w:val="0"/>
                <w:numId w:val="28"/>
              </w:numPr>
              <w:spacing w:before="60"/>
              <w:ind w:left="308" w:hanging="180"/>
              <w:rPr>
                <w:rFonts w:ascii="Segoe UI" w:hAnsi="Segoe UI" w:cs="Segoe UI"/>
                <w:sz w:val="18"/>
                <w:szCs w:val="24"/>
              </w:rPr>
            </w:pPr>
            <w:r w:rsidRPr="00F739F4">
              <w:rPr>
                <w:szCs w:val="24"/>
              </w:rPr>
              <w:t xml:space="preserve">Regels </w:t>
            </w:r>
            <w:r>
              <w:rPr>
                <w:szCs w:val="24"/>
              </w:rPr>
              <w:t xml:space="preserve">gewijzigd. </w:t>
            </w:r>
          </w:p>
        </w:tc>
      </w:tr>
      <w:tr w:rsidR="00C7706A" w:rsidRPr="005C14BE" w14:paraId="132B24A1" w14:textId="77777777" w:rsidTr="005561F3">
        <w:tc>
          <w:tcPr>
            <w:tcW w:w="3652" w:type="dxa"/>
          </w:tcPr>
          <w:p w14:paraId="3C5F6988" w14:textId="77777777" w:rsidR="00C7706A" w:rsidRDefault="00C7706A" w:rsidP="005561F3">
            <w:r>
              <w:t>Bronorganisatie</w:t>
            </w:r>
          </w:p>
        </w:tc>
        <w:tc>
          <w:tcPr>
            <w:tcW w:w="5560" w:type="dxa"/>
          </w:tcPr>
          <w:p w14:paraId="33605F0C" w14:textId="77777777" w:rsidR="00C7706A" w:rsidRDefault="00C7706A" w:rsidP="005561F3">
            <w:pPr>
              <w:numPr>
                <w:ilvl w:val="0"/>
                <w:numId w:val="28"/>
              </w:numPr>
              <w:autoSpaceDE w:val="0"/>
              <w:autoSpaceDN w:val="0"/>
              <w:adjustRightInd w:val="0"/>
              <w:spacing w:after="1"/>
              <w:ind w:left="308" w:hanging="180"/>
            </w:pPr>
            <w:r>
              <w:t>Attribuutsoort toegevoegd (onderdeel unieke aanduiding).</w:t>
            </w:r>
          </w:p>
        </w:tc>
      </w:tr>
      <w:tr w:rsidR="00C7706A" w14:paraId="7E0EC539" w14:textId="77777777" w:rsidTr="005561F3">
        <w:tc>
          <w:tcPr>
            <w:tcW w:w="3652" w:type="dxa"/>
          </w:tcPr>
          <w:p w14:paraId="79290316" w14:textId="77777777" w:rsidR="00C7706A" w:rsidRDefault="00C7706A" w:rsidP="005561F3">
            <w:r>
              <w:t>Verantwoordelijke organisatie</w:t>
            </w:r>
          </w:p>
        </w:tc>
        <w:tc>
          <w:tcPr>
            <w:tcW w:w="5560" w:type="dxa"/>
          </w:tcPr>
          <w:p w14:paraId="35685196" w14:textId="77777777" w:rsidR="00C7706A" w:rsidRDefault="00C7706A" w:rsidP="005561F3">
            <w:pPr>
              <w:numPr>
                <w:ilvl w:val="0"/>
                <w:numId w:val="28"/>
              </w:numPr>
              <w:autoSpaceDE w:val="0"/>
              <w:autoSpaceDN w:val="0"/>
              <w:adjustRightInd w:val="0"/>
              <w:spacing w:after="1"/>
              <w:ind w:left="308" w:hanging="180"/>
            </w:pPr>
            <w:r>
              <w:t>Attribuutsoort toegevoegd.</w:t>
            </w:r>
          </w:p>
        </w:tc>
      </w:tr>
      <w:tr w:rsidR="00C7706A" w14:paraId="5416748B" w14:textId="77777777" w:rsidTr="005561F3">
        <w:tc>
          <w:tcPr>
            <w:tcW w:w="3652" w:type="dxa"/>
          </w:tcPr>
          <w:p w14:paraId="17B124D4" w14:textId="77777777" w:rsidR="00C7706A" w:rsidRDefault="00C7706A" w:rsidP="005561F3">
            <w:pPr>
              <w:rPr>
                <w:szCs w:val="24"/>
              </w:rPr>
            </w:pPr>
            <w:r w:rsidRPr="00EE284A">
              <w:rPr>
                <w:szCs w:val="24"/>
              </w:rPr>
              <w:t>Zaakniveau</w:t>
            </w:r>
          </w:p>
        </w:tc>
        <w:tc>
          <w:tcPr>
            <w:tcW w:w="5560" w:type="dxa"/>
          </w:tcPr>
          <w:p w14:paraId="01DE9C15" w14:textId="77777777" w:rsidR="00C7706A" w:rsidRDefault="00C7706A" w:rsidP="005561F3">
            <w:pPr>
              <w:numPr>
                <w:ilvl w:val="0"/>
                <w:numId w:val="28"/>
              </w:numPr>
              <w:autoSpaceDE w:val="0"/>
              <w:autoSpaceDN w:val="0"/>
              <w:adjustRightInd w:val="0"/>
              <w:spacing w:after="1"/>
              <w:ind w:left="308" w:hanging="180"/>
              <w:rPr>
                <w:szCs w:val="24"/>
              </w:rPr>
            </w:pPr>
            <w:r>
              <w:rPr>
                <w:szCs w:val="24"/>
              </w:rPr>
              <w:t>A</w:t>
            </w:r>
            <w:r w:rsidRPr="00EE284A">
              <w:rPr>
                <w:szCs w:val="24"/>
              </w:rPr>
              <w:t>ttribuutsoort vervallen</w:t>
            </w:r>
            <w:r>
              <w:rPr>
                <w:szCs w:val="24"/>
              </w:rPr>
              <w:t>.</w:t>
            </w:r>
          </w:p>
        </w:tc>
      </w:tr>
      <w:tr w:rsidR="00C7706A" w14:paraId="366D28B0" w14:textId="77777777" w:rsidTr="005561F3">
        <w:tc>
          <w:tcPr>
            <w:tcW w:w="3652" w:type="dxa"/>
          </w:tcPr>
          <w:p w14:paraId="7C81EB0F" w14:textId="77777777" w:rsidR="00C7706A" w:rsidRDefault="00C7706A" w:rsidP="005561F3">
            <w:pPr>
              <w:rPr>
                <w:szCs w:val="24"/>
              </w:rPr>
            </w:pPr>
            <w:r w:rsidRPr="00EE284A">
              <w:rPr>
                <w:szCs w:val="24"/>
              </w:rPr>
              <w:t>Deelzakenindicatie</w:t>
            </w:r>
          </w:p>
        </w:tc>
        <w:tc>
          <w:tcPr>
            <w:tcW w:w="5560" w:type="dxa"/>
          </w:tcPr>
          <w:p w14:paraId="1F23AB3E" w14:textId="77777777" w:rsidR="00C7706A" w:rsidRDefault="00C7706A" w:rsidP="005561F3">
            <w:pPr>
              <w:numPr>
                <w:ilvl w:val="0"/>
                <w:numId w:val="28"/>
              </w:numPr>
              <w:autoSpaceDE w:val="0"/>
              <w:autoSpaceDN w:val="0"/>
              <w:adjustRightInd w:val="0"/>
              <w:spacing w:after="1"/>
              <w:ind w:left="308" w:hanging="180"/>
              <w:rPr>
                <w:szCs w:val="24"/>
              </w:rPr>
            </w:pPr>
            <w:r>
              <w:rPr>
                <w:szCs w:val="24"/>
              </w:rPr>
              <w:t>A</w:t>
            </w:r>
            <w:r w:rsidRPr="00EE284A">
              <w:rPr>
                <w:szCs w:val="24"/>
              </w:rPr>
              <w:t>ttribuutsoort vervallen</w:t>
            </w:r>
            <w:r>
              <w:rPr>
                <w:szCs w:val="24"/>
              </w:rPr>
              <w:t>.</w:t>
            </w:r>
          </w:p>
        </w:tc>
      </w:tr>
      <w:tr w:rsidR="00C7706A" w14:paraId="0E77AC3C" w14:textId="77777777" w:rsidTr="005561F3">
        <w:tc>
          <w:tcPr>
            <w:tcW w:w="3652" w:type="dxa"/>
          </w:tcPr>
          <w:p w14:paraId="14BEC680" w14:textId="77777777" w:rsidR="00C7706A" w:rsidRDefault="00C7706A" w:rsidP="005561F3">
            <w:pPr>
              <w:rPr>
                <w:szCs w:val="24"/>
              </w:rPr>
            </w:pPr>
            <w:r>
              <w:t>Archiefstatus</w:t>
            </w:r>
          </w:p>
        </w:tc>
        <w:tc>
          <w:tcPr>
            <w:tcW w:w="5560" w:type="dxa"/>
          </w:tcPr>
          <w:p w14:paraId="75D1D8D0" w14:textId="77777777" w:rsidR="00C7706A" w:rsidRDefault="00C7706A" w:rsidP="005561F3">
            <w:pPr>
              <w:numPr>
                <w:ilvl w:val="0"/>
                <w:numId w:val="28"/>
              </w:numPr>
              <w:autoSpaceDE w:val="0"/>
              <w:autoSpaceDN w:val="0"/>
              <w:adjustRightInd w:val="0"/>
              <w:spacing w:after="1"/>
              <w:ind w:left="308" w:hanging="180"/>
              <w:rPr>
                <w:szCs w:val="24"/>
              </w:rPr>
            </w:pPr>
            <w:r>
              <w:t>Attribuutsoort toegevoegd.</w:t>
            </w:r>
          </w:p>
        </w:tc>
      </w:tr>
      <w:tr w:rsidR="00C7706A" w14:paraId="5D356CCB" w14:textId="77777777" w:rsidTr="005561F3">
        <w:tc>
          <w:tcPr>
            <w:tcW w:w="3652" w:type="dxa"/>
          </w:tcPr>
          <w:p w14:paraId="20173943" w14:textId="77777777" w:rsidR="00C7706A" w:rsidRPr="008B5390" w:rsidRDefault="00C7706A" w:rsidP="005561F3">
            <w:pPr>
              <w:rPr>
                <w:szCs w:val="24"/>
              </w:rPr>
            </w:pPr>
            <w:r w:rsidRPr="008B5390">
              <w:rPr>
                <w:szCs w:val="24"/>
              </w:rPr>
              <w:t>Archiefnominatie</w:t>
            </w:r>
          </w:p>
        </w:tc>
        <w:tc>
          <w:tcPr>
            <w:tcW w:w="5560" w:type="dxa"/>
          </w:tcPr>
          <w:p w14:paraId="35FC9369" w14:textId="77777777" w:rsidR="00C7706A" w:rsidRPr="004D28FE" w:rsidRDefault="00C7706A" w:rsidP="005561F3">
            <w:pPr>
              <w:numPr>
                <w:ilvl w:val="0"/>
                <w:numId w:val="28"/>
              </w:numPr>
              <w:autoSpaceDE w:val="0"/>
              <w:autoSpaceDN w:val="0"/>
              <w:adjustRightInd w:val="0"/>
              <w:spacing w:after="1"/>
              <w:ind w:left="308" w:hanging="180"/>
              <w:rPr>
                <w:rFonts w:ascii="Segoe UI" w:hAnsi="Segoe UI" w:cs="Segoe UI"/>
                <w:sz w:val="18"/>
                <w:szCs w:val="24"/>
              </w:rPr>
            </w:pPr>
            <w:r>
              <w:rPr>
                <w:szCs w:val="24"/>
              </w:rPr>
              <w:t>D</w:t>
            </w:r>
            <w:r w:rsidRPr="008B5390">
              <w:rPr>
                <w:szCs w:val="24"/>
              </w:rPr>
              <w:t>efinitie</w:t>
            </w:r>
            <w:r>
              <w:rPr>
                <w:szCs w:val="24"/>
              </w:rPr>
              <w:t xml:space="preserve"> gewijzigd.</w:t>
            </w:r>
          </w:p>
          <w:p w14:paraId="35AFF558" w14:textId="77777777" w:rsidR="00C7706A" w:rsidRPr="004D28FE" w:rsidRDefault="00C7706A" w:rsidP="005561F3">
            <w:pPr>
              <w:numPr>
                <w:ilvl w:val="0"/>
                <w:numId w:val="28"/>
              </w:numPr>
              <w:autoSpaceDE w:val="0"/>
              <w:autoSpaceDN w:val="0"/>
              <w:adjustRightInd w:val="0"/>
              <w:spacing w:after="1"/>
              <w:ind w:left="308" w:hanging="180"/>
              <w:rPr>
                <w:rFonts w:ascii="Segoe UI" w:hAnsi="Segoe UI" w:cs="Segoe UI"/>
                <w:sz w:val="18"/>
                <w:szCs w:val="24"/>
              </w:rPr>
            </w:pPr>
            <w:r>
              <w:rPr>
                <w:szCs w:val="24"/>
              </w:rPr>
              <w:t>Formaat gewijzigd.</w:t>
            </w:r>
          </w:p>
          <w:p w14:paraId="3A63EE69" w14:textId="77777777" w:rsidR="00C7706A" w:rsidRPr="004D28FE" w:rsidRDefault="00C7706A" w:rsidP="005561F3">
            <w:pPr>
              <w:numPr>
                <w:ilvl w:val="0"/>
                <w:numId w:val="28"/>
              </w:numPr>
              <w:autoSpaceDE w:val="0"/>
              <w:autoSpaceDN w:val="0"/>
              <w:adjustRightInd w:val="0"/>
              <w:spacing w:after="1"/>
              <w:ind w:left="308" w:hanging="180"/>
              <w:rPr>
                <w:rFonts w:ascii="Segoe UI" w:hAnsi="Segoe UI" w:cs="Segoe UI"/>
                <w:sz w:val="18"/>
                <w:szCs w:val="24"/>
              </w:rPr>
            </w:pPr>
            <w:r>
              <w:rPr>
                <w:szCs w:val="24"/>
              </w:rPr>
              <w:t>K</w:t>
            </w:r>
            <w:r w:rsidRPr="008B5390">
              <w:rPr>
                <w:szCs w:val="24"/>
              </w:rPr>
              <w:t>ardinaliteit</w:t>
            </w:r>
            <w:r>
              <w:rPr>
                <w:szCs w:val="24"/>
              </w:rPr>
              <w:t xml:space="preserve"> gewijzigd.</w:t>
            </w:r>
          </w:p>
          <w:p w14:paraId="26BE09E3" w14:textId="77777777" w:rsidR="00C7706A" w:rsidRPr="004D28FE" w:rsidRDefault="00C7706A" w:rsidP="005561F3">
            <w:pPr>
              <w:numPr>
                <w:ilvl w:val="0"/>
                <w:numId w:val="28"/>
              </w:numPr>
              <w:autoSpaceDE w:val="0"/>
              <w:autoSpaceDN w:val="0"/>
              <w:adjustRightInd w:val="0"/>
              <w:spacing w:after="1"/>
              <w:ind w:left="308" w:hanging="180"/>
              <w:rPr>
                <w:rFonts w:ascii="Segoe UI" w:hAnsi="Segoe UI" w:cs="Segoe UI"/>
                <w:sz w:val="18"/>
                <w:szCs w:val="24"/>
              </w:rPr>
            </w:pPr>
            <w:r>
              <w:rPr>
                <w:szCs w:val="24"/>
              </w:rPr>
              <w:t>W</w:t>
            </w:r>
            <w:r w:rsidRPr="008B5390">
              <w:rPr>
                <w:szCs w:val="24"/>
              </w:rPr>
              <w:t>aardenverzameling</w:t>
            </w:r>
            <w:r>
              <w:rPr>
                <w:szCs w:val="24"/>
              </w:rPr>
              <w:t xml:space="preserve"> gewijzigd.</w:t>
            </w:r>
          </w:p>
          <w:p w14:paraId="638E17D7" w14:textId="77777777" w:rsidR="00C7706A" w:rsidRPr="008B5390" w:rsidRDefault="00C7706A" w:rsidP="005561F3">
            <w:pPr>
              <w:numPr>
                <w:ilvl w:val="0"/>
                <w:numId w:val="28"/>
              </w:numPr>
              <w:autoSpaceDE w:val="0"/>
              <w:autoSpaceDN w:val="0"/>
              <w:adjustRightInd w:val="0"/>
              <w:spacing w:after="1"/>
              <w:ind w:left="308" w:hanging="180"/>
              <w:rPr>
                <w:rFonts w:ascii="Segoe UI" w:hAnsi="Segoe UI" w:cs="Segoe UI"/>
                <w:sz w:val="18"/>
                <w:szCs w:val="24"/>
              </w:rPr>
            </w:pPr>
            <w:r>
              <w:rPr>
                <w:szCs w:val="24"/>
              </w:rPr>
              <w:t>R</w:t>
            </w:r>
            <w:r w:rsidRPr="008B5390">
              <w:rPr>
                <w:szCs w:val="24"/>
              </w:rPr>
              <w:t xml:space="preserve">egels </w:t>
            </w:r>
            <w:r>
              <w:rPr>
                <w:szCs w:val="24"/>
              </w:rPr>
              <w:t>gewijzigd.</w:t>
            </w:r>
          </w:p>
        </w:tc>
      </w:tr>
      <w:tr w:rsidR="00C7706A" w14:paraId="2A1FE2A6" w14:textId="77777777" w:rsidTr="005561F3">
        <w:tc>
          <w:tcPr>
            <w:tcW w:w="3652" w:type="dxa"/>
          </w:tcPr>
          <w:p w14:paraId="659B91D8" w14:textId="77777777" w:rsidR="00C7706A" w:rsidRDefault="00C7706A" w:rsidP="005561F3">
            <w:pPr>
              <w:rPr>
                <w:szCs w:val="24"/>
              </w:rPr>
            </w:pPr>
            <w:r>
              <w:t>Archiefactiedatum</w:t>
            </w:r>
          </w:p>
        </w:tc>
        <w:tc>
          <w:tcPr>
            <w:tcW w:w="5560" w:type="dxa"/>
          </w:tcPr>
          <w:p w14:paraId="1C36ED1A" w14:textId="77777777" w:rsidR="00C7706A" w:rsidRPr="001E34D2" w:rsidRDefault="00C7706A" w:rsidP="005561F3">
            <w:pPr>
              <w:numPr>
                <w:ilvl w:val="0"/>
                <w:numId w:val="28"/>
              </w:numPr>
              <w:autoSpaceDE w:val="0"/>
              <w:autoSpaceDN w:val="0"/>
              <w:adjustRightInd w:val="0"/>
              <w:spacing w:after="1"/>
              <w:ind w:left="308" w:hanging="180"/>
              <w:rPr>
                <w:rFonts w:ascii="Segoe UI" w:hAnsi="Segoe UI" w:cs="Segoe UI"/>
                <w:sz w:val="18"/>
                <w:szCs w:val="24"/>
              </w:rPr>
            </w:pPr>
            <w:r>
              <w:t>Naam attribuutsoort  gewijzigd, was: ‘Datum vernietiging dossier’.</w:t>
            </w:r>
          </w:p>
          <w:p w14:paraId="0232CBED" w14:textId="77777777" w:rsidR="00C7706A" w:rsidRPr="004D28FE" w:rsidRDefault="00C7706A" w:rsidP="005561F3">
            <w:pPr>
              <w:numPr>
                <w:ilvl w:val="0"/>
                <w:numId w:val="28"/>
              </w:numPr>
              <w:autoSpaceDE w:val="0"/>
              <w:autoSpaceDN w:val="0"/>
              <w:adjustRightInd w:val="0"/>
              <w:spacing w:after="1"/>
              <w:ind w:left="308" w:hanging="180"/>
              <w:rPr>
                <w:rFonts w:ascii="Segoe UI" w:hAnsi="Segoe UI" w:cs="Segoe UI"/>
                <w:sz w:val="18"/>
                <w:szCs w:val="24"/>
              </w:rPr>
            </w:pPr>
            <w:r>
              <w:rPr>
                <w:rFonts w:ascii="Segoe UI" w:hAnsi="Segoe UI" w:cs="Segoe UI"/>
                <w:sz w:val="18"/>
                <w:szCs w:val="24"/>
              </w:rPr>
              <w:t xml:space="preserve">Definitie </w:t>
            </w:r>
            <w:r>
              <w:rPr>
                <w:szCs w:val="24"/>
              </w:rPr>
              <w:t>gewijzigd.</w:t>
            </w:r>
          </w:p>
          <w:p w14:paraId="71C5EF87" w14:textId="77777777" w:rsidR="00C7706A" w:rsidRPr="004D28FE" w:rsidRDefault="00C7706A" w:rsidP="005561F3">
            <w:pPr>
              <w:numPr>
                <w:ilvl w:val="0"/>
                <w:numId w:val="28"/>
              </w:numPr>
              <w:autoSpaceDE w:val="0"/>
              <w:autoSpaceDN w:val="0"/>
              <w:adjustRightInd w:val="0"/>
              <w:spacing w:after="1"/>
              <w:ind w:left="308" w:hanging="180"/>
              <w:rPr>
                <w:rFonts w:ascii="Segoe UI" w:hAnsi="Segoe UI" w:cs="Segoe UI"/>
                <w:sz w:val="18"/>
                <w:szCs w:val="24"/>
              </w:rPr>
            </w:pPr>
            <w:r>
              <w:t>XML-tag</w:t>
            </w:r>
            <w:r w:rsidRPr="008B5390">
              <w:rPr>
                <w:szCs w:val="24"/>
              </w:rPr>
              <w:t xml:space="preserve"> </w:t>
            </w:r>
            <w:r>
              <w:rPr>
                <w:szCs w:val="24"/>
              </w:rPr>
              <w:t>gewijzigd.</w:t>
            </w:r>
          </w:p>
          <w:p w14:paraId="5183033B" w14:textId="77777777" w:rsidR="00C7706A" w:rsidRPr="00805AAE" w:rsidRDefault="00C7706A" w:rsidP="005561F3">
            <w:pPr>
              <w:numPr>
                <w:ilvl w:val="0"/>
                <w:numId w:val="28"/>
              </w:numPr>
              <w:autoSpaceDE w:val="0"/>
              <w:autoSpaceDN w:val="0"/>
              <w:adjustRightInd w:val="0"/>
              <w:spacing w:after="1"/>
              <w:ind w:left="308" w:hanging="180"/>
              <w:rPr>
                <w:rFonts w:ascii="Segoe UI" w:hAnsi="Segoe UI" w:cs="Segoe UI"/>
                <w:sz w:val="18"/>
                <w:szCs w:val="24"/>
              </w:rPr>
            </w:pPr>
            <w:r>
              <w:t>Regels</w:t>
            </w:r>
            <w:r w:rsidRPr="008B5390">
              <w:rPr>
                <w:szCs w:val="24"/>
              </w:rPr>
              <w:t xml:space="preserve"> </w:t>
            </w:r>
            <w:r>
              <w:rPr>
                <w:szCs w:val="24"/>
              </w:rPr>
              <w:t>gewijzigd.</w:t>
            </w:r>
          </w:p>
        </w:tc>
      </w:tr>
      <w:tr w:rsidR="00C7706A" w14:paraId="5FE31C57" w14:textId="77777777" w:rsidTr="005561F3">
        <w:tc>
          <w:tcPr>
            <w:tcW w:w="3652" w:type="dxa"/>
          </w:tcPr>
          <w:p w14:paraId="2446C995" w14:textId="77777777" w:rsidR="00C7706A" w:rsidRDefault="00C7706A" w:rsidP="005561F3">
            <w:r>
              <w:t>Zaakgeometrie</w:t>
            </w:r>
          </w:p>
        </w:tc>
        <w:tc>
          <w:tcPr>
            <w:tcW w:w="5560" w:type="dxa"/>
          </w:tcPr>
          <w:p w14:paraId="4AB01359" w14:textId="77777777" w:rsidR="00C7706A" w:rsidRDefault="00C7706A" w:rsidP="005561F3">
            <w:pPr>
              <w:numPr>
                <w:ilvl w:val="0"/>
                <w:numId w:val="28"/>
              </w:numPr>
              <w:autoSpaceDE w:val="0"/>
              <w:autoSpaceDN w:val="0"/>
              <w:adjustRightInd w:val="0"/>
              <w:spacing w:after="1"/>
              <w:ind w:left="308" w:hanging="180"/>
            </w:pPr>
            <w:r>
              <w:t>Attribuutsoort toegevoegd.</w:t>
            </w:r>
          </w:p>
        </w:tc>
      </w:tr>
      <w:tr w:rsidR="00C7706A" w14:paraId="2C8CAD74" w14:textId="77777777" w:rsidTr="005561F3">
        <w:tc>
          <w:tcPr>
            <w:tcW w:w="3652" w:type="dxa"/>
          </w:tcPr>
          <w:p w14:paraId="26C31BBC" w14:textId="77777777" w:rsidR="00C7706A" w:rsidRPr="00805AAE" w:rsidRDefault="00C7706A" w:rsidP="005561F3">
            <w:pPr>
              <w:rPr>
                <w:szCs w:val="24"/>
              </w:rPr>
            </w:pPr>
            <w:r>
              <w:rPr>
                <w:szCs w:val="24"/>
              </w:rPr>
              <w:t>Eigenschap</w:t>
            </w:r>
          </w:p>
        </w:tc>
        <w:tc>
          <w:tcPr>
            <w:tcW w:w="5560" w:type="dxa"/>
          </w:tcPr>
          <w:p w14:paraId="260BC4E1" w14:textId="77777777" w:rsidR="00C7706A" w:rsidRDefault="00C7706A" w:rsidP="005561F3">
            <w:pPr>
              <w:numPr>
                <w:ilvl w:val="0"/>
                <w:numId w:val="28"/>
              </w:numPr>
              <w:autoSpaceDE w:val="0"/>
              <w:autoSpaceDN w:val="0"/>
              <w:adjustRightInd w:val="0"/>
              <w:spacing w:after="1"/>
              <w:ind w:left="308" w:hanging="180"/>
              <w:rPr>
                <w:szCs w:val="24"/>
              </w:rPr>
            </w:pPr>
            <w:r>
              <w:rPr>
                <w:szCs w:val="24"/>
              </w:rPr>
              <w:t>Groep</w:t>
            </w:r>
            <w:r w:rsidRPr="00805AAE">
              <w:rPr>
                <w:szCs w:val="24"/>
              </w:rPr>
              <w:t>attribuut toegevoegd</w:t>
            </w:r>
            <w:r>
              <w:rPr>
                <w:szCs w:val="24"/>
              </w:rPr>
              <w:t>.</w:t>
            </w:r>
          </w:p>
        </w:tc>
      </w:tr>
      <w:tr w:rsidR="00C7706A" w14:paraId="5247D633" w14:textId="77777777" w:rsidTr="005561F3">
        <w:tc>
          <w:tcPr>
            <w:tcW w:w="3652" w:type="dxa"/>
          </w:tcPr>
          <w:p w14:paraId="2BE6FA15" w14:textId="77777777" w:rsidR="00C7706A" w:rsidRDefault="00C7706A" w:rsidP="005561F3">
            <w:pPr>
              <w:rPr>
                <w:szCs w:val="24"/>
              </w:rPr>
            </w:pPr>
            <w:r w:rsidRPr="00805AAE">
              <w:rPr>
                <w:szCs w:val="24"/>
              </w:rPr>
              <w:t>Gerelateerde externe ZAAK</w:t>
            </w:r>
          </w:p>
        </w:tc>
        <w:tc>
          <w:tcPr>
            <w:tcW w:w="5560" w:type="dxa"/>
          </w:tcPr>
          <w:p w14:paraId="5714C148" w14:textId="77777777" w:rsidR="00C7706A" w:rsidRDefault="00C7706A" w:rsidP="005561F3">
            <w:pPr>
              <w:numPr>
                <w:ilvl w:val="0"/>
                <w:numId w:val="28"/>
              </w:numPr>
              <w:autoSpaceDE w:val="0"/>
              <w:autoSpaceDN w:val="0"/>
              <w:adjustRightInd w:val="0"/>
              <w:spacing w:after="1"/>
              <w:ind w:left="308" w:hanging="180"/>
              <w:rPr>
                <w:szCs w:val="24"/>
              </w:rPr>
            </w:pPr>
            <w:r>
              <w:rPr>
                <w:szCs w:val="24"/>
              </w:rPr>
              <w:t>G</w:t>
            </w:r>
            <w:r w:rsidRPr="00805AAE">
              <w:rPr>
                <w:szCs w:val="24"/>
              </w:rPr>
              <w:t>roepattribuut toegevoegd</w:t>
            </w:r>
            <w:r>
              <w:rPr>
                <w:szCs w:val="24"/>
              </w:rPr>
              <w:t xml:space="preserve">, met ‘subattribuutsoorten’. </w:t>
            </w:r>
          </w:p>
        </w:tc>
      </w:tr>
      <w:tr w:rsidR="00C7706A" w14:paraId="2BE4E1F7" w14:textId="77777777" w:rsidTr="005561F3">
        <w:tc>
          <w:tcPr>
            <w:tcW w:w="3652" w:type="dxa"/>
          </w:tcPr>
          <w:p w14:paraId="28F143B6" w14:textId="77777777" w:rsidR="00C7706A" w:rsidRDefault="00C7706A" w:rsidP="005561F3">
            <w:pPr>
              <w:rPr>
                <w:szCs w:val="24"/>
              </w:rPr>
            </w:pPr>
            <w:r>
              <w:rPr>
                <w:szCs w:val="24"/>
              </w:rPr>
              <w:t>Ander zaakobject</w:t>
            </w:r>
          </w:p>
        </w:tc>
        <w:tc>
          <w:tcPr>
            <w:tcW w:w="5560" w:type="dxa"/>
          </w:tcPr>
          <w:p w14:paraId="4ABF6725" w14:textId="77777777" w:rsidR="00C7706A" w:rsidRPr="00805AAE" w:rsidRDefault="00C7706A" w:rsidP="005561F3">
            <w:pPr>
              <w:numPr>
                <w:ilvl w:val="0"/>
                <w:numId w:val="28"/>
              </w:numPr>
              <w:autoSpaceDE w:val="0"/>
              <w:autoSpaceDN w:val="0"/>
              <w:adjustRightInd w:val="0"/>
              <w:spacing w:after="1"/>
              <w:ind w:left="308" w:hanging="180"/>
              <w:rPr>
                <w:rFonts w:ascii="Segoe UI" w:hAnsi="Segoe UI" w:cs="Segoe UI"/>
                <w:sz w:val="18"/>
                <w:szCs w:val="24"/>
              </w:rPr>
            </w:pPr>
            <w:r>
              <w:rPr>
                <w:szCs w:val="24"/>
              </w:rPr>
              <w:t>Regels gewijzigd.</w:t>
            </w:r>
          </w:p>
        </w:tc>
      </w:tr>
      <w:tr w:rsidR="00C7706A" w14:paraId="6AEF03BA" w14:textId="77777777" w:rsidTr="005561F3">
        <w:tc>
          <w:tcPr>
            <w:tcW w:w="3652" w:type="dxa"/>
          </w:tcPr>
          <w:p w14:paraId="06BD8D50" w14:textId="77777777" w:rsidR="00C7706A" w:rsidRDefault="00C7706A" w:rsidP="005561F3">
            <w:pPr>
              <w:rPr>
                <w:szCs w:val="24"/>
              </w:rPr>
            </w:pPr>
            <w:r>
              <w:rPr>
                <w:szCs w:val="24"/>
              </w:rPr>
              <w:t>heeft gerelateerde ZAAK</w:t>
            </w:r>
          </w:p>
        </w:tc>
        <w:tc>
          <w:tcPr>
            <w:tcW w:w="5560" w:type="dxa"/>
          </w:tcPr>
          <w:p w14:paraId="30E2DB9A" w14:textId="77777777" w:rsidR="00C7706A" w:rsidRDefault="00C7706A" w:rsidP="005561F3">
            <w:pPr>
              <w:pStyle w:val="Lijstalinea"/>
              <w:numPr>
                <w:ilvl w:val="0"/>
                <w:numId w:val="28"/>
              </w:numPr>
              <w:spacing w:before="60"/>
              <w:ind w:left="308" w:hanging="180"/>
              <w:rPr>
                <w:szCs w:val="24"/>
              </w:rPr>
            </w:pPr>
            <w:r>
              <w:rPr>
                <w:szCs w:val="24"/>
              </w:rPr>
              <w:t>Naam relatiesoort gewijzigd, was: ‘</w:t>
            </w:r>
            <w:r>
              <w:rPr>
                <w:rFonts w:eastAsia="Times New Roman"/>
                <w:color w:val="000000"/>
                <w:szCs w:val="24"/>
              </w:rPr>
              <w:t xml:space="preserve">heeft betrekking op andere ZAAK’. </w:t>
            </w:r>
            <w:r>
              <w:rPr>
                <w:szCs w:val="24"/>
              </w:rPr>
              <w:t xml:space="preserve"> </w:t>
            </w:r>
          </w:p>
          <w:p w14:paraId="0A0F7CDD" w14:textId="77777777" w:rsidR="00C7706A" w:rsidRDefault="00C7706A" w:rsidP="005561F3">
            <w:pPr>
              <w:pStyle w:val="Lijstalinea"/>
              <w:numPr>
                <w:ilvl w:val="0"/>
                <w:numId w:val="28"/>
              </w:numPr>
              <w:spacing w:before="60"/>
              <w:ind w:left="308" w:hanging="180"/>
              <w:rPr>
                <w:szCs w:val="24"/>
              </w:rPr>
            </w:pPr>
            <w:r>
              <w:rPr>
                <w:szCs w:val="24"/>
              </w:rPr>
              <w:t>Definitie gewijzigd.</w:t>
            </w:r>
          </w:p>
          <w:p w14:paraId="0F35DC91" w14:textId="77777777" w:rsidR="00C7706A" w:rsidRDefault="00C7706A" w:rsidP="005561F3">
            <w:pPr>
              <w:pStyle w:val="Lijstalinea"/>
              <w:numPr>
                <w:ilvl w:val="0"/>
                <w:numId w:val="28"/>
              </w:numPr>
              <w:spacing w:before="60"/>
              <w:ind w:left="308" w:hanging="180"/>
              <w:rPr>
                <w:szCs w:val="24"/>
              </w:rPr>
            </w:pPr>
            <w:r>
              <w:rPr>
                <w:szCs w:val="24"/>
              </w:rPr>
              <w:t>Regels gewijzigd.</w:t>
            </w:r>
          </w:p>
          <w:p w14:paraId="205B5595" w14:textId="77777777" w:rsidR="00C7706A" w:rsidRDefault="00C7706A" w:rsidP="005561F3">
            <w:pPr>
              <w:pStyle w:val="Lijstalinea"/>
              <w:numPr>
                <w:ilvl w:val="0"/>
                <w:numId w:val="28"/>
              </w:numPr>
              <w:spacing w:before="60"/>
              <w:ind w:left="308" w:hanging="180"/>
              <w:rPr>
                <w:szCs w:val="24"/>
              </w:rPr>
            </w:pPr>
            <w:r>
              <w:rPr>
                <w:szCs w:val="24"/>
              </w:rPr>
              <w:t>Relatieklasse ZAKENRELATIE hieraan gekoppeld</w:t>
            </w:r>
          </w:p>
        </w:tc>
      </w:tr>
      <w:tr w:rsidR="00C7706A" w14:paraId="5549FDB0" w14:textId="77777777" w:rsidTr="005561F3">
        <w:tc>
          <w:tcPr>
            <w:tcW w:w="3652" w:type="dxa"/>
          </w:tcPr>
          <w:p w14:paraId="6E6EE529" w14:textId="77777777" w:rsidR="00C7706A" w:rsidRDefault="00C7706A" w:rsidP="005561F3">
            <w:r>
              <w:rPr>
                <w:szCs w:val="24"/>
              </w:rPr>
              <w:t>is deelzaak van ZAAK</w:t>
            </w:r>
          </w:p>
        </w:tc>
        <w:tc>
          <w:tcPr>
            <w:tcW w:w="5560" w:type="dxa"/>
          </w:tcPr>
          <w:p w14:paraId="2F5A59FF" w14:textId="77777777" w:rsidR="00C7706A" w:rsidRDefault="00C7706A" w:rsidP="005561F3">
            <w:pPr>
              <w:pStyle w:val="Lijstalinea"/>
              <w:numPr>
                <w:ilvl w:val="0"/>
                <w:numId w:val="28"/>
              </w:numPr>
              <w:spacing w:before="60"/>
              <w:ind w:left="308" w:hanging="180"/>
              <w:rPr>
                <w:szCs w:val="24"/>
              </w:rPr>
            </w:pPr>
            <w:r>
              <w:rPr>
                <w:szCs w:val="24"/>
              </w:rPr>
              <w:t>Definitie gewijzigd.</w:t>
            </w:r>
          </w:p>
          <w:p w14:paraId="383B481B" w14:textId="77777777" w:rsidR="00C7706A" w:rsidRDefault="00C7706A" w:rsidP="005561F3">
            <w:pPr>
              <w:pStyle w:val="Lijstalinea"/>
              <w:numPr>
                <w:ilvl w:val="0"/>
                <w:numId w:val="28"/>
              </w:numPr>
              <w:spacing w:before="60"/>
              <w:ind w:left="308" w:hanging="180"/>
              <w:rPr>
                <w:szCs w:val="24"/>
              </w:rPr>
            </w:pPr>
            <w:r>
              <w:rPr>
                <w:szCs w:val="24"/>
              </w:rPr>
              <w:t>Regels gewijzigd.</w:t>
            </w:r>
          </w:p>
        </w:tc>
      </w:tr>
      <w:tr w:rsidR="00C7706A" w14:paraId="249C74A8" w14:textId="77777777" w:rsidTr="005561F3">
        <w:tc>
          <w:tcPr>
            <w:tcW w:w="3652" w:type="dxa"/>
          </w:tcPr>
          <w:p w14:paraId="12962687" w14:textId="77777777" w:rsidR="00C7706A" w:rsidRPr="00EE284A" w:rsidRDefault="00C7706A" w:rsidP="005561F3">
            <w:pPr>
              <w:rPr>
                <w:szCs w:val="24"/>
              </w:rPr>
            </w:pPr>
            <w:r w:rsidRPr="00DD0F4F">
              <w:rPr>
                <w:noProof/>
              </w:rPr>
              <w:t>heeft betrekking op OBJECT</w:t>
            </w:r>
          </w:p>
        </w:tc>
        <w:tc>
          <w:tcPr>
            <w:tcW w:w="5560" w:type="dxa"/>
          </w:tcPr>
          <w:p w14:paraId="2550B780" w14:textId="77777777" w:rsidR="00C7706A" w:rsidRDefault="00C7706A" w:rsidP="005561F3">
            <w:pPr>
              <w:numPr>
                <w:ilvl w:val="0"/>
                <w:numId w:val="28"/>
              </w:numPr>
              <w:autoSpaceDE w:val="0"/>
              <w:autoSpaceDN w:val="0"/>
              <w:adjustRightInd w:val="0"/>
              <w:spacing w:after="1"/>
              <w:ind w:left="308" w:hanging="180"/>
              <w:rPr>
                <w:szCs w:val="24"/>
              </w:rPr>
            </w:pPr>
            <w:r>
              <w:rPr>
                <w:szCs w:val="24"/>
              </w:rPr>
              <w:t>Regels gewijzigd.</w:t>
            </w:r>
          </w:p>
        </w:tc>
      </w:tr>
      <w:tr w:rsidR="00C7706A" w:rsidRPr="005C14BE" w14:paraId="221F5C8F" w14:textId="77777777" w:rsidTr="005561F3">
        <w:tc>
          <w:tcPr>
            <w:tcW w:w="3652" w:type="dxa"/>
          </w:tcPr>
          <w:p w14:paraId="21340BA1" w14:textId="77777777" w:rsidR="00C7706A" w:rsidRPr="00150819" w:rsidRDefault="00C7706A" w:rsidP="005561F3">
            <w:r>
              <w:t>kent INFORMATIEOBJECT</w:t>
            </w:r>
          </w:p>
        </w:tc>
        <w:tc>
          <w:tcPr>
            <w:tcW w:w="5560" w:type="dxa"/>
          </w:tcPr>
          <w:p w14:paraId="64AED49C" w14:textId="77777777" w:rsidR="00C7706A" w:rsidRDefault="00C7706A" w:rsidP="005561F3">
            <w:pPr>
              <w:pStyle w:val="Lijstalinea"/>
              <w:numPr>
                <w:ilvl w:val="0"/>
                <w:numId w:val="28"/>
              </w:numPr>
              <w:spacing w:before="60"/>
              <w:ind w:left="308" w:hanging="180"/>
            </w:pPr>
            <w:r>
              <w:t>Relatiesoort toegevoegd, ter vervanging van de relatiesoorten ‘ZAAKDOCUMENT betreft ZAAK’ en ‘ZAAKDOCUMENT betreft DOCUMENT’ vanwege de omzetting van ZAAKDOCUMENT van objecttype naar relatieklasse.</w:t>
            </w:r>
          </w:p>
        </w:tc>
      </w:tr>
    </w:tbl>
    <w:p w14:paraId="282EA567" w14:textId="77777777" w:rsidR="00C7706A" w:rsidRPr="005561F3" w:rsidRDefault="00C7706A" w:rsidP="00C7706A">
      <w:pPr>
        <w:rPr>
          <w:lang w:val="nl-NL"/>
        </w:rPr>
      </w:pPr>
    </w:p>
    <w:p w14:paraId="208C36E3" w14:textId="77777777" w:rsidR="00C7706A" w:rsidRPr="00692A11" w:rsidRDefault="00C7706A" w:rsidP="00C7706A">
      <w:pPr>
        <w:keepNext/>
        <w:spacing w:after="0"/>
      </w:pPr>
      <w:r w:rsidRPr="007B2560">
        <w:rPr>
          <w:b/>
        </w:rPr>
        <w:t>ZAAK-INFORMATIEOBJECT</w:t>
      </w:r>
      <w:r>
        <w:rPr>
          <w:b/>
        </w:rPr>
        <w:t xml:space="preserve"> </w:t>
      </w:r>
    </w:p>
    <w:tbl>
      <w:tblPr>
        <w:tblStyle w:val="Tabelraster"/>
        <w:tblW w:w="0" w:type="auto"/>
        <w:tblLook w:val="04A0" w:firstRow="1" w:lastRow="0" w:firstColumn="1" w:lastColumn="0" w:noHBand="0" w:noVBand="1"/>
      </w:tblPr>
      <w:tblGrid>
        <w:gridCol w:w="3652"/>
        <w:gridCol w:w="5560"/>
      </w:tblGrid>
      <w:tr w:rsidR="00C7706A" w14:paraId="0E69D5C5" w14:textId="77777777" w:rsidTr="005561F3">
        <w:tc>
          <w:tcPr>
            <w:tcW w:w="3652" w:type="dxa"/>
          </w:tcPr>
          <w:p w14:paraId="3E226D78" w14:textId="77777777" w:rsidR="00C7706A" w:rsidRPr="006B7EBC" w:rsidRDefault="00C7706A" w:rsidP="005561F3">
            <w:pPr>
              <w:rPr>
                <w:b/>
              </w:rPr>
            </w:pPr>
            <w:r w:rsidRPr="006B7EBC">
              <w:rPr>
                <w:b/>
              </w:rPr>
              <w:t>Attribuut- of relatiesoort</w:t>
            </w:r>
          </w:p>
        </w:tc>
        <w:tc>
          <w:tcPr>
            <w:tcW w:w="5560" w:type="dxa"/>
          </w:tcPr>
          <w:p w14:paraId="49CE679D" w14:textId="77777777" w:rsidR="00C7706A" w:rsidRPr="006B7EBC" w:rsidRDefault="00C7706A" w:rsidP="005561F3">
            <w:pPr>
              <w:rPr>
                <w:b/>
              </w:rPr>
            </w:pPr>
            <w:r w:rsidRPr="006B7EBC">
              <w:rPr>
                <w:b/>
              </w:rPr>
              <w:t>Wijziging</w:t>
            </w:r>
          </w:p>
        </w:tc>
      </w:tr>
      <w:tr w:rsidR="00C7706A" w14:paraId="2E00B309" w14:textId="77777777" w:rsidTr="005561F3">
        <w:tc>
          <w:tcPr>
            <w:tcW w:w="3652" w:type="dxa"/>
          </w:tcPr>
          <w:p w14:paraId="0D3A90FB" w14:textId="77777777" w:rsidR="00C7706A" w:rsidRPr="004B2391" w:rsidRDefault="00C7706A" w:rsidP="005561F3">
            <w:r>
              <w:t>-</w:t>
            </w:r>
          </w:p>
        </w:tc>
        <w:tc>
          <w:tcPr>
            <w:tcW w:w="5560" w:type="dxa"/>
          </w:tcPr>
          <w:p w14:paraId="1AD89952" w14:textId="77777777" w:rsidR="00C7706A" w:rsidRDefault="00C7706A" w:rsidP="005561F3">
            <w:pPr>
              <w:pStyle w:val="Lijstalinea"/>
              <w:numPr>
                <w:ilvl w:val="0"/>
                <w:numId w:val="28"/>
              </w:numPr>
              <w:spacing w:before="60"/>
              <w:ind w:left="308" w:hanging="180"/>
            </w:pPr>
            <w:r>
              <w:t>W</w:t>
            </w:r>
            <w:r w:rsidRPr="00294D0F">
              <w:t>as een objecttype maar is nu een relatieklasse</w:t>
            </w:r>
            <w:r>
              <w:t>,</w:t>
            </w:r>
            <w:r w:rsidRPr="00294D0F">
              <w:t xml:space="preserve"> </w:t>
            </w:r>
            <w:r>
              <w:t>van de relatiesoort ‘ZAAK kent INFORMATIEOBJECT’.</w:t>
            </w:r>
          </w:p>
          <w:p w14:paraId="027E91BF" w14:textId="77777777" w:rsidR="00C7706A" w:rsidRDefault="00C7706A" w:rsidP="005561F3">
            <w:pPr>
              <w:pStyle w:val="Lijstalinea"/>
              <w:numPr>
                <w:ilvl w:val="0"/>
                <w:numId w:val="28"/>
              </w:numPr>
              <w:spacing w:before="60"/>
              <w:ind w:left="308" w:hanging="180"/>
            </w:pPr>
            <w:r>
              <w:t xml:space="preserve">Naam relatieklasse gewijzigd (was:  </w:t>
            </w:r>
            <w:r w:rsidRPr="007B2560">
              <w:t>ZAAKDOCUMENT</w:t>
            </w:r>
            <w:r>
              <w:t>).</w:t>
            </w:r>
          </w:p>
          <w:p w14:paraId="4CA9ED48" w14:textId="77777777" w:rsidR="00C7706A" w:rsidRPr="00A336EE" w:rsidRDefault="00C7706A" w:rsidP="005561F3">
            <w:pPr>
              <w:pStyle w:val="Lijstalinea"/>
              <w:numPr>
                <w:ilvl w:val="0"/>
                <w:numId w:val="28"/>
              </w:numPr>
              <w:spacing w:before="60"/>
              <w:ind w:left="308" w:hanging="180"/>
            </w:pPr>
            <w:r>
              <w:t>Definitie gewijzigd.</w:t>
            </w:r>
          </w:p>
        </w:tc>
      </w:tr>
      <w:tr w:rsidR="00C7706A" w:rsidRPr="005C14BE" w14:paraId="11D07620" w14:textId="77777777" w:rsidTr="005561F3">
        <w:tc>
          <w:tcPr>
            <w:tcW w:w="3652" w:type="dxa"/>
          </w:tcPr>
          <w:p w14:paraId="6BE11C82" w14:textId="77777777" w:rsidR="00C7706A" w:rsidRDefault="00DA5D93" w:rsidP="005561F3">
            <w:r w:rsidRPr="00D2012E">
              <w:rPr>
                <w:rFonts w:ascii="Arial" w:hAnsi="Arial" w:cs="Arial"/>
                <w:sz w:val="20"/>
                <w:szCs w:val="20"/>
                <w:lang w:val="en-AU"/>
              </w:rPr>
              <w:fldChar w:fldCharType="begin" w:fldLock="1"/>
            </w:r>
            <w:r w:rsidR="00C7706A" w:rsidRPr="00D2012E">
              <w:rPr>
                <w:rFonts w:ascii="Arial" w:hAnsi="Arial" w:cs="Arial"/>
                <w:sz w:val="20"/>
                <w:szCs w:val="20"/>
                <w:lang w:val="en-AU"/>
              </w:rPr>
              <w:instrText xml:space="preserve">MERGEFIELD </w:instrText>
            </w:r>
            <w:r w:rsidR="00C7706A" w:rsidRPr="00D2012E">
              <w:rPr>
                <w:rFonts w:ascii="Arial" w:eastAsia="Times New Roman" w:hAnsi="Arial" w:cs="Arial"/>
                <w:color w:val="000000"/>
                <w:sz w:val="20"/>
                <w:szCs w:val="20"/>
              </w:rPr>
              <w:instrText>Att.Name</w:instrText>
            </w:r>
            <w:r w:rsidRPr="00D2012E">
              <w:rPr>
                <w:rFonts w:ascii="Arial" w:hAnsi="Arial" w:cs="Arial"/>
                <w:sz w:val="20"/>
                <w:szCs w:val="20"/>
                <w:lang w:val="en-AU"/>
              </w:rPr>
              <w:fldChar w:fldCharType="separate"/>
            </w:r>
            <w:r w:rsidR="00C7706A">
              <w:rPr>
                <w:rFonts w:ascii="Arial" w:eastAsia="Times New Roman" w:hAnsi="Arial" w:cs="Arial"/>
                <w:color w:val="000000"/>
                <w:sz w:val="20"/>
                <w:szCs w:val="20"/>
              </w:rPr>
              <w:t>T</w:t>
            </w:r>
            <w:r w:rsidR="00C7706A" w:rsidRPr="00D2012E">
              <w:rPr>
                <w:rFonts w:ascii="Arial" w:eastAsia="Times New Roman" w:hAnsi="Arial" w:cs="Arial"/>
                <w:color w:val="000000"/>
                <w:sz w:val="20"/>
                <w:szCs w:val="20"/>
              </w:rPr>
              <w:t>itel</w:t>
            </w:r>
            <w:r w:rsidRPr="00D2012E">
              <w:rPr>
                <w:rFonts w:ascii="Arial" w:hAnsi="Arial" w:cs="Arial"/>
                <w:sz w:val="20"/>
                <w:szCs w:val="20"/>
                <w:lang w:val="en-AU"/>
              </w:rPr>
              <w:fldChar w:fldCharType="end"/>
            </w:r>
            <w:r w:rsidR="00C7706A">
              <w:rPr>
                <w:rFonts w:ascii="Arial" w:hAnsi="Arial" w:cs="Arial"/>
                <w:sz w:val="20"/>
                <w:szCs w:val="20"/>
                <w:lang w:val="en-AU"/>
              </w:rPr>
              <w:t xml:space="preserve"> </w:t>
            </w:r>
          </w:p>
        </w:tc>
        <w:tc>
          <w:tcPr>
            <w:tcW w:w="5560" w:type="dxa"/>
          </w:tcPr>
          <w:p w14:paraId="360FA8EE" w14:textId="77777777" w:rsidR="00C7706A" w:rsidRDefault="00C7706A" w:rsidP="005561F3">
            <w:pPr>
              <w:pStyle w:val="Lijstalinea"/>
              <w:numPr>
                <w:ilvl w:val="0"/>
                <w:numId w:val="28"/>
              </w:numPr>
              <w:spacing w:before="60"/>
              <w:ind w:left="308" w:hanging="180"/>
            </w:pPr>
            <w:r>
              <w:t xml:space="preserve">Naam attribuutsoort aangepast (was: </w:t>
            </w:r>
            <w:r w:rsidRPr="006F5E00">
              <w:t>Zaakdocumenttitel</w:t>
            </w:r>
            <w:r>
              <w:t>).</w:t>
            </w:r>
          </w:p>
        </w:tc>
      </w:tr>
      <w:tr w:rsidR="00C7706A" w:rsidRPr="005C14BE" w14:paraId="0C166517" w14:textId="77777777" w:rsidTr="005561F3">
        <w:tc>
          <w:tcPr>
            <w:tcW w:w="3652" w:type="dxa"/>
          </w:tcPr>
          <w:p w14:paraId="05505DEE" w14:textId="77777777" w:rsidR="00C7706A" w:rsidRPr="00D2012E" w:rsidRDefault="00DA5D93" w:rsidP="005561F3">
            <w:pPr>
              <w:rPr>
                <w:rFonts w:ascii="Arial" w:hAnsi="Arial" w:cs="Arial"/>
                <w:sz w:val="20"/>
                <w:szCs w:val="20"/>
                <w:lang w:val="en-AU"/>
              </w:rPr>
            </w:pPr>
            <w:r w:rsidRPr="00D2012E">
              <w:rPr>
                <w:rFonts w:ascii="Arial" w:hAnsi="Arial" w:cs="Arial"/>
                <w:sz w:val="20"/>
                <w:szCs w:val="20"/>
                <w:lang w:val="en-AU"/>
              </w:rPr>
              <w:fldChar w:fldCharType="begin" w:fldLock="1"/>
            </w:r>
            <w:r w:rsidR="00C7706A" w:rsidRPr="00D2012E">
              <w:rPr>
                <w:rFonts w:ascii="Arial" w:hAnsi="Arial" w:cs="Arial"/>
                <w:sz w:val="20"/>
                <w:szCs w:val="20"/>
                <w:lang w:val="en-AU"/>
              </w:rPr>
              <w:instrText xml:space="preserve">MERGEFIELD </w:instrText>
            </w:r>
            <w:r w:rsidR="00C7706A" w:rsidRPr="00D2012E">
              <w:rPr>
                <w:rFonts w:ascii="Arial" w:eastAsia="Times New Roman" w:hAnsi="Arial" w:cs="Arial"/>
                <w:color w:val="000000"/>
                <w:sz w:val="20"/>
                <w:szCs w:val="20"/>
              </w:rPr>
              <w:instrText>Att.Name</w:instrText>
            </w:r>
            <w:r w:rsidRPr="00D2012E">
              <w:rPr>
                <w:rFonts w:ascii="Arial" w:hAnsi="Arial" w:cs="Arial"/>
                <w:sz w:val="20"/>
                <w:szCs w:val="20"/>
                <w:lang w:val="en-AU"/>
              </w:rPr>
              <w:fldChar w:fldCharType="separate"/>
            </w:r>
            <w:r w:rsidR="00C7706A">
              <w:rPr>
                <w:rFonts w:ascii="Arial" w:eastAsia="Times New Roman" w:hAnsi="Arial" w:cs="Arial"/>
                <w:color w:val="000000"/>
                <w:sz w:val="20"/>
                <w:szCs w:val="20"/>
              </w:rPr>
              <w:t>B</w:t>
            </w:r>
            <w:r w:rsidR="00C7706A" w:rsidRPr="00D2012E">
              <w:rPr>
                <w:rFonts w:ascii="Arial" w:eastAsia="Times New Roman" w:hAnsi="Arial" w:cs="Arial"/>
                <w:color w:val="000000"/>
                <w:sz w:val="20"/>
                <w:szCs w:val="20"/>
              </w:rPr>
              <w:t>eschrijving</w:t>
            </w:r>
            <w:r w:rsidRPr="00D2012E">
              <w:rPr>
                <w:rFonts w:ascii="Arial" w:hAnsi="Arial" w:cs="Arial"/>
                <w:sz w:val="20"/>
                <w:szCs w:val="20"/>
                <w:lang w:val="en-AU"/>
              </w:rPr>
              <w:fldChar w:fldCharType="end"/>
            </w:r>
            <w:r w:rsidR="00C7706A">
              <w:rPr>
                <w:rFonts w:ascii="Arial" w:hAnsi="Arial" w:cs="Arial"/>
                <w:sz w:val="20"/>
                <w:szCs w:val="20"/>
                <w:lang w:val="en-AU"/>
              </w:rPr>
              <w:t xml:space="preserve"> </w:t>
            </w:r>
          </w:p>
        </w:tc>
        <w:tc>
          <w:tcPr>
            <w:tcW w:w="5560" w:type="dxa"/>
          </w:tcPr>
          <w:p w14:paraId="77301EB1" w14:textId="77777777" w:rsidR="00C7706A" w:rsidRDefault="00C7706A" w:rsidP="005561F3">
            <w:pPr>
              <w:pStyle w:val="Lijstalinea"/>
              <w:numPr>
                <w:ilvl w:val="0"/>
                <w:numId w:val="28"/>
              </w:numPr>
              <w:spacing w:before="60"/>
              <w:ind w:left="308" w:hanging="180"/>
            </w:pPr>
            <w:r>
              <w:t xml:space="preserve">Naam attribuutsoort aangepast (was:  </w:t>
            </w:r>
            <w:r w:rsidRPr="006F5E00">
              <w:t>Zaakdocumentbeschrijving</w:t>
            </w:r>
            <w:r>
              <w:t>).</w:t>
            </w:r>
          </w:p>
        </w:tc>
      </w:tr>
      <w:tr w:rsidR="00C7706A" w:rsidRPr="005C14BE" w14:paraId="4B321E0C" w14:textId="77777777" w:rsidTr="005561F3">
        <w:tc>
          <w:tcPr>
            <w:tcW w:w="3652" w:type="dxa"/>
          </w:tcPr>
          <w:p w14:paraId="5230CF56" w14:textId="77777777" w:rsidR="00C7706A" w:rsidRPr="00D2012E" w:rsidRDefault="00C7706A" w:rsidP="005561F3">
            <w:pPr>
              <w:rPr>
                <w:rFonts w:ascii="Arial" w:hAnsi="Arial" w:cs="Arial"/>
                <w:sz w:val="20"/>
                <w:szCs w:val="20"/>
                <w:lang w:val="en-AU"/>
              </w:rPr>
            </w:pPr>
            <w:r>
              <w:rPr>
                <w:rFonts w:ascii="Arial" w:hAnsi="Arial" w:cs="Arial"/>
                <w:sz w:val="20"/>
                <w:szCs w:val="20"/>
                <w:lang w:val="en-AU"/>
              </w:rPr>
              <w:t xml:space="preserve">Registratiedatum </w:t>
            </w:r>
          </w:p>
        </w:tc>
        <w:tc>
          <w:tcPr>
            <w:tcW w:w="5560" w:type="dxa"/>
          </w:tcPr>
          <w:p w14:paraId="358F07FC" w14:textId="77777777" w:rsidR="00C7706A" w:rsidRDefault="00C7706A" w:rsidP="005561F3">
            <w:pPr>
              <w:pStyle w:val="Lijstalinea"/>
              <w:numPr>
                <w:ilvl w:val="0"/>
                <w:numId w:val="28"/>
              </w:numPr>
              <w:spacing w:before="60"/>
              <w:ind w:left="308" w:hanging="180"/>
            </w:pPr>
            <w:r>
              <w:t>Naam attribuutsoort aangepast (was: Document r</w:t>
            </w:r>
            <w:r w:rsidRPr="00E61F0E">
              <w:rPr>
                <w:rFonts w:ascii="Arial" w:hAnsi="Arial" w:cs="Arial"/>
                <w:sz w:val="20"/>
                <w:szCs w:val="20"/>
              </w:rPr>
              <w:t>egistratiedatum</w:t>
            </w:r>
            <w:r>
              <w:t>).</w:t>
            </w:r>
          </w:p>
        </w:tc>
      </w:tr>
      <w:tr w:rsidR="00C7706A" w:rsidRPr="005C14BE" w14:paraId="242B218E" w14:textId="77777777" w:rsidTr="005561F3">
        <w:tc>
          <w:tcPr>
            <w:tcW w:w="3652" w:type="dxa"/>
          </w:tcPr>
          <w:p w14:paraId="5CB7817B" w14:textId="77777777" w:rsidR="00C7706A" w:rsidRPr="00613F9E" w:rsidRDefault="00C7706A" w:rsidP="005561F3">
            <w:pPr>
              <w:rPr>
                <w:rFonts w:ascii="Arial" w:hAnsi="Arial" w:cs="Arial"/>
                <w:sz w:val="20"/>
                <w:szCs w:val="20"/>
              </w:rPr>
            </w:pPr>
            <w:r>
              <w:rPr>
                <w:rFonts w:ascii="Arial" w:hAnsi="Arial" w:cs="Arial"/>
                <w:sz w:val="20"/>
                <w:szCs w:val="20"/>
              </w:rPr>
              <w:t>betreft ZAAK</w:t>
            </w:r>
          </w:p>
        </w:tc>
        <w:tc>
          <w:tcPr>
            <w:tcW w:w="5560" w:type="dxa"/>
          </w:tcPr>
          <w:p w14:paraId="06EF44B2" w14:textId="77777777" w:rsidR="00C7706A" w:rsidRDefault="00C7706A" w:rsidP="005561F3">
            <w:pPr>
              <w:pStyle w:val="Lijstalinea"/>
              <w:numPr>
                <w:ilvl w:val="0"/>
                <w:numId w:val="28"/>
              </w:numPr>
              <w:spacing w:before="60"/>
              <w:ind w:left="308" w:hanging="180"/>
            </w:pPr>
            <w:r>
              <w:t>Tezamen met de volgende relatiesoort vervangen door relatiesoort ‘ZAAK kent INFORMATIEOBJECT’.</w:t>
            </w:r>
          </w:p>
        </w:tc>
      </w:tr>
      <w:tr w:rsidR="00C7706A" w:rsidRPr="005C14BE" w14:paraId="4AC8D499" w14:textId="77777777" w:rsidTr="005561F3">
        <w:tc>
          <w:tcPr>
            <w:tcW w:w="3652" w:type="dxa"/>
          </w:tcPr>
          <w:p w14:paraId="25B3039A" w14:textId="77777777" w:rsidR="00C7706A" w:rsidRPr="00613F9E" w:rsidRDefault="00C7706A" w:rsidP="005561F3">
            <w:pPr>
              <w:rPr>
                <w:rFonts w:ascii="Arial" w:hAnsi="Arial" w:cs="Arial"/>
                <w:sz w:val="20"/>
                <w:szCs w:val="20"/>
              </w:rPr>
            </w:pPr>
            <w:r>
              <w:rPr>
                <w:rFonts w:ascii="Arial" w:hAnsi="Arial" w:cs="Arial"/>
                <w:sz w:val="20"/>
                <w:szCs w:val="20"/>
              </w:rPr>
              <w:t>betreft DOCUMENT</w:t>
            </w:r>
          </w:p>
        </w:tc>
        <w:tc>
          <w:tcPr>
            <w:tcW w:w="5560" w:type="dxa"/>
          </w:tcPr>
          <w:p w14:paraId="5F9DFB91" w14:textId="77777777" w:rsidR="00C7706A" w:rsidRDefault="00C7706A" w:rsidP="005561F3">
            <w:pPr>
              <w:pStyle w:val="Lijstalinea"/>
              <w:numPr>
                <w:ilvl w:val="0"/>
                <w:numId w:val="28"/>
              </w:numPr>
              <w:spacing w:before="60"/>
              <w:ind w:left="308" w:hanging="180"/>
            </w:pPr>
            <w:r>
              <w:t>Tezamen met de voorgaande relatiesoort vervangen door relatiesoort ‘ZAAK kent INFORMATIEOBJECT’.</w:t>
            </w:r>
          </w:p>
        </w:tc>
      </w:tr>
    </w:tbl>
    <w:p w14:paraId="1590D324" w14:textId="77777777" w:rsidR="00C7706A" w:rsidRPr="005561F3" w:rsidRDefault="00C7706A" w:rsidP="00C7706A">
      <w:pPr>
        <w:rPr>
          <w:lang w:val="nl-NL"/>
        </w:rPr>
      </w:pPr>
    </w:p>
    <w:p w14:paraId="7000D295" w14:textId="77777777" w:rsidR="00C7706A" w:rsidRPr="007B0D15" w:rsidRDefault="00C7706A" w:rsidP="00C7706A">
      <w:pPr>
        <w:keepNext/>
        <w:spacing w:after="0"/>
        <w:rPr>
          <w:b/>
        </w:rPr>
      </w:pPr>
      <w:r>
        <w:rPr>
          <w:b/>
        </w:rPr>
        <w:t>ZAAKOBJECT</w:t>
      </w:r>
    </w:p>
    <w:tbl>
      <w:tblPr>
        <w:tblStyle w:val="Tabelraster"/>
        <w:tblW w:w="0" w:type="auto"/>
        <w:tblLook w:val="04A0" w:firstRow="1" w:lastRow="0" w:firstColumn="1" w:lastColumn="0" w:noHBand="0" w:noVBand="1"/>
      </w:tblPr>
      <w:tblGrid>
        <w:gridCol w:w="3652"/>
        <w:gridCol w:w="5560"/>
      </w:tblGrid>
      <w:tr w:rsidR="00C7706A" w14:paraId="6B997CE0" w14:textId="77777777" w:rsidTr="005561F3">
        <w:tc>
          <w:tcPr>
            <w:tcW w:w="3652" w:type="dxa"/>
          </w:tcPr>
          <w:p w14:paraId="6A9B9B68" w14:textId="77777777" w:rsidR="00C7706A" w:rsidRPr="006B7EBC" w:rsidRDefault="00C7706A" w:rsidP="005561F3">
            <w:pPr>
              <w:rPr>
                <w:b/>
              </w:rPr>
            </w:pPr>
            <w:r w:rsidRPr="006B7EBC">
              <w:rPr>
                <w:b/>
              </w:rPr>
              <w:t>Attribuut- of relatiesoort</w:t>
            </w:r>
          </w:p>
        </w:tc>
        <w:tc>
          <w:tcPr>
            <w:tcW w:w="5560" w:type="dxa"/>
          </w:tcPr>
          <w:p w14:paraId="6EA5D998" w14:textId="77777777" w:rsidR="00C7706A" w:rsidRPr="006B7EBC" w:rsidRDefault="00C7706A" w:rsidP="005561F3">
            <w:pPr>
              <w:rPr>
                <w:b/>
              </w:rPr>
            </w:pPr>
            <w:r w:rsidRPr="006B7EBC">
              <w:rPr>
                <w:b/>
              </w:rPr>
              <w:t>Wijziging</w:t>
            </w:r>
          </w:p>
        </w:tc>
      </w:tr>
      <w:tr w:rsidR="00C7706A" w:rsidRPr="005C14BE" w14:paraId="5F757812" w14:textId="77777777" w:rsidTr="005561F3">
        <w:tc>
          <w:tcPr>
            <w:tcW w:w="3652" w:type="dxa"/>
          </w:tcPr>
          <w:p w14:paraId="7A588380" w14:textId="77777777" w:rsidR="00C7706A" w:rsidRPr="004B2391" w:rsidRDefault="00C7706A" w:rsidP="005561F3">
            <w:r>
              <w:t>-</w:t>
            </w:r>
          </w:p>
        </w:tc>
        <w:tc>
          <w:tcPr>
            <w:tcW w:w="5560" w:type="dxa"/>
          </w:tcPr>
          <w:p w14:paraId="30B9B585" w14:textId="77777777" w:rsidR="00C7706A" w:rsidRPr="00A336EE" w:rsidRDefault="00C7706A" w:rsidP="005561F3">
            <w:pPr>
              <w:pStyle w:val="Lijstalinea"/>
              <w:numPr>
                <w:ilvl w:val="0"/>
                <w:numId w:val="28"/>
              </w:numPr>
              <w:spacing w:before="60"/>
              <w:ind w:left="308" w:hanging="180"/>
            </w:pPr>
            <w:r>
              <w:t>ZAAKOBJECT</w:t>
            </w:r>
            <w:r w:rsidRPr="00294D0F">
              <w:t xml:space="preserve"> was een objecttype maar is nu een relatieklasse </w:t>
            </w:r>
            <w:r>
              <w:t>van de relatiesoort ‘ZAAK heeft betrekking op OBJECT’.</w:t>
            </w:r>
          </w:p>
        </w:tc>
      </w:tr>
      <w:tr w:rsidR="00C7706A" w:rsidRPr="005C14BE" w14:paraId="02A0BB28" w14:textId="77777777" w:rsidTr="005561F3">
        <w:tc>
          <w:tcPr>
            <w:tcW w:w="3652" w:type="dxa"/>
          </w:tcPr>
          <w:p w14:paraId="388C32B1" w14:textId="77777777" w:rsidR="00C7706A" w:rsidRDefault="00C7706A" w:rsidP="005561F3">
            <w:pPr>
              <w:rPr>
                <w:szCs w:val="24"/>
              </w:rPr>
            </w:pPr>
            <w:r>
              <w:rPr>
                <w:szCs w:val="24"/>
              </w:rPr>
              <w:t>Is onderwerp van ZAAK</w:t>
            </w:r>
          </w:p>
        </w:tc>
        <w:tc>
          <w:tcPr>
            <w:tcW w:w="5560" w:type="dxa"/>
          </w:tcPr>
          <w:p w14:paraId="75817635" w14:textId="77777777" w:rsidR="00C7706A" w:rsidRDefault="00C7706A" w:rsidP="005561F3">
            <w:pPr>
              <w:pStyle w:val="Lijstalinea"/>
              <w:numPr>
                <w:ilvl w:val="0"/>
                <w:numId w:val="28"/>
              </w:numPr>
              <w:spacing w:before="60"/>
              <w:ind w:left="308" w:hanging="180"/>
            </w:pPr>
            <w:r>
              <w:t xml:space="preserve">Tezamen met de volgende relatiesoort vervangen door relatiesoort ‘ZAAK heeft betrekking op OBJECT’. </w:t>
            </w:r>
          </w:p>
        </w:tc>
      </w:tr>
      <w:tr w:rsidR="00C7706A" w:rsidRPr="005C14BE" w14:paraId="010AE105" w14:textId="77777777" w:rsidTr="005561F3">
        <w:tc>
          <w:tcPr>
            <w:tcW w:w="3652" w:type="dxa"/>
          </w:tcPr>
          <w:p w14:paraId="6B389039" w14:textId="77777777" w:rsidR="00C7706A" w:rsidRDefault="00C7706A" w:rsidP="005561F3">
            <w:pPr>
              <w:rPr>
                <w:szCs w:val="24"/>
              </w:rPr>
            </w:pPr>
            <w:r>
              <w:rPr>
                <w:szCs w:val="24"/>
              </w:rPr>
              <w:t>Betreft OBJECT</w:t>
            </w:r>
          </w:p>
        </w:tc>
        <w:tc>
          <w:tcPr>
            <w:tcW w:w="5560" w:type="dxa"/>
          </w:tcPr>
          <w:p w14:paraId="7401B85E" w14:textId="77777777" w:rsidR="00C7706A" w:rsidRDefault="00C7706A" w:rsidP="005561F3">
            <w:pPr>
              <w:pStyle w:val="Lijstalinea"/>
              <w:numPr>
                <w:ilvl w:val="0"/>
                <w:numId w:val="28"/>
              </w:numPr>
              <w:spacing w:before="60"/>
              <w:ind w:left="308" w:hanging="180"/>
            </w:pPr>
            <w:r>
              <w:t>Tezamen met de voorgaande relatiesoort vervangen door relatiesoort ‘ZAAK heeft betrekking op OBJECT’.</w:t>
            </w:r>
          </w:p>
        </w:tc>
      </w:tr>
    </w:tbl>
    <w:p w14:paraId="19671B77" w14:textId="77777777" w:rsidR="00C7706A" w:rsidRPr="005561F3" w:rsidRDefault="00C7706A" w:rsidP="00C7706A">
      <w:pPr>
        <w:keepNext/>
        <w:spacing w:after="0"/>
        <w:rPr>
          <w:b/>
          <w:lang w:val="nl-NL"/>
        </w:rPr>
      </w:pPr>
    </w:p>
    <w:p w14:paraId="239562E0" w14:textId="77777777" w:rsidR="00C7706A" w:rsidRPr="007B0D15" w:rsidRDefault="00C7706A" w:rsidP="00C7706A">
      <w:pPr>
        <w:keepNext/>
        <w:spacing w:after="0"/>
        <w:rPr>
          <w:b/>
        </w:rPr>
      </w:pPr>
      <w:r>
        <w:rPr>
          <w:b/>
        </w:rPr>
        <w:t>ZAAKTYPE</w:t>
      </w:r>
    </w:p>
    <w:tbl>
      <w:tblPr>
        <w:tblStyle w:val="Tabelraster"/>
        <w:tblW w:w="0" w:type="auto"/>
        <w:tblLook w:val="04A0" w:firstRow="1" w:lastRow="0" w:firstColumn="1" w:lastColumn="0" w:noHBand="0" w:noVBand="1"/>
      </w:tblPr>
      <w:tblGrid>
        <w:gridCol w:w="3652"/>
        <w:gridCol w:w="5560"/>
      </w:tblGrid>
      <w:tr w:rsidR="00C7706A" w14:paraId="056F8691" w14:textId="77777777" w:rsidTr="005561F3">
        <w:tc>
          <w:tcPr>
            <w:tcW w:w="3652" w:type="dxa"/>
          </w:tcPr>
          <w:p w14:paraId="34FEE4A9" w14:textId="77777777" w:rsidR="00C7706A" w:rsidRPr="006B7EBC" w:rsidRDefault="00C7706A" w:rsidP="005561F3">
            <w:pPr>
              <w:rPr>
                <w:b/>
              </w:rPr>
            </w:pPr>
            <w:r w:rsidRPr="006B7EBC">
              <w:rPr>
                <w:b/>
              </w:rPr>
              <w:t>Attribuut- of relatiesoort</w:t>
            </w:r>
          </w:p>
        </w:tc>
        <w:tc>
          <w:tcPr>
            <w:tcW w:w="5560" w:type="dxa"/>
          </w:tcPr>
          <w:p w14:paraId="3196E8D8" w14:textId="77777777" w:rsidR="00C7706A" w:rsidRPr="006B7EBC" w:rsidRDefault="00C7706A" w:rsidP="005561F3">
            <w:pPr>
              <w:rPr>
                <w:b/>
              </w:rPr>
            </w:pPr>
            <w:r w:rsidRPr="006B7EBC">
              <w:rPr>
                <w:b/>
              </w:rPr>
              <w:t>Wijziging</w:t>
            </w:r>
          </w:p>
        </w:tc>
      </w:tr>
      <w:tr w:rsidR="00C7706A" w14:paraId="2FD21782" w14:textId="77777777" w:rsidTr="005561F3">
        <w:tc>
          <w:tcPr>
            <w:tcW w:w="3652" w:type="dxa"/>
          </w:tcPr>
          <w:p w14:paraId="228A2D93" w14:textId="77777777" w:rsidR="00C7706A" w:rsidRPr="004B2391" w:rsidRDefault="00C7706A" w:rsidP="005561F3">
            <w:r>
              <w:t>-</w:t>
            </w:r>
          </w:p>
        </w:tc>
        <w:tc>
          <w:tcPr>
            <w:tcW w:w="5560" w:type="dxa"/>
          </w:tcPr>
          <w:p w14:paraId="2A0327C6" w14:textId="77777777" w:rsidR="00C7706A" w:rsidRDefault="00C7706A" w:rsidP="005561F3">
            <w:pPr>
              <w:pStyle w:val="Lijstalinea"/>
              <w:numPr>
                <w:ilvl w:val="0"/>
                <w:numId w:val="28"/>
              </w:numPr>
              <w:spacing w:before="60"/>
              <w:ind w:left="308" w:hanging="180"/>
            </w:pPr>
            <w:r>
              <w:t>O</w:t>
            </w:r>
            <w:r w:rsidRPr="002B6DF3">
              <w:t xml:space="preserve">bjecttype </w:t>
            </w:r>
            <w:r>
              <w:t>ontleend aan</w:t>
            </w:r>
            <w:r w:rsidRPr="002B6DF3">
              <w:t xml:space="preserve"> </w:t>
            </w:r>
            <w:r>
              <w:t>Im</w:t>
            </w:r>
            <w:r w:rsidRPr="002B6DF3">
              <w:t>ZTC</w:t>
            </w:r>
            <w:r>
              <w:t xml:space="preserve"> 2.1.</w:t>
            </w:r>
          </w:p>
          <w:p w14:paraId="56199E13" w14:textId="77777777" w:rsidR="00C7706A" w:rsidRPr="00A336EE" w:rsidRDefault="00C7706A" w:rsidP="005561F3">
            <w:pPr>
              <w:pStyle w:val="Lijstalinea"/>
              <w:numPr>
                <w:ilvl w:val="0"/>
                <w:numId w:val="28"/>
              </w:numPr>
              <w:spacing w:before="60"/>
              <w:ind w:left="308" w:hanging="180"/>
            </w:pPr>
            <w:r>
              <w:t>Unieke aanduiding gewijzigd.</w:t>
            </w:r>
          </w:p>
        </w:tc>
      </w:tr>
      <w:tr w:rsidR="00C7706A" w:rsidRPr="005C14BE" w14:paraId="75EE30E8" w14:textId="77777777" w:rsidTr="005561F3">
        <w:tc>
          <w:tcPr>
            <w:tcW w:w="3652" w:type="dxa"/>
          </w:tcPr>
          <w:p w14:paraId="29DC94DE" w14:textId="77777777" w:rsidR="00C7706A" w:rsidRPr="009E65CB" w:rsidRDefault="00C7706A" w:rsidP="005561F3">
            <w:pPr>
              <w:autoSpaceDE w:val="0"/>
              <w:autoSpaceDN w:val="0"/>
              <w:adjustRightInd w:val="0"/>
              <w:rPr>
                <w:rFonts w:ascii="Arial" w:eastAsia="Times New Roman" w:hAnsi="Arial" w:cs="Arial"/>
                <w:color w:val="000000"/>
                <w:sz w:val="20"/>
                <w:szCs w:val="20"/>
              </w:rPr>
            </w:pPr>
            <w:r>
              <w:rPr>
                <w:rFonts w:ascii="Arial" w:eastAsia="Times New Roman" w:hAnsi="Arial" w:cs="Arial"/>
                <w:color w:val="000000"/>
                <w:sz w:val="20"/>
                <w:szCs w:val="20"/>
              </w:rPr>
              <w:t>Zaaktype-identificatie</w:t>
            </w:r>
          </w:p>
        </w:tc>
        <w:tc>
          <w:tcPr>
            <w:tcW w:w="5560" w:type="dxa"/>
          </w:tcPr>
          <w:p w14:paraId="0E47DCCC" w14:textId="77777777" w:rsidR="00C7706A" w:rsidRDefault="00C7706A" w:rsidP="005561F3">
            <w:pPr>
              <w:pStyle w:val="Lijstalinea"/>
              <w:numPr>
                <w:ilvl w:val="0"/>
                <w:numId w:val="28"/>
              </w:numPr>
              <w:spacing w:before="60"/>
              <w:ind w:left="308" w:hanging="180"/>
            </w:pPr>
            <w:r>
              <w:t>Attribuutsoort toegevoegd (onderdeel unieke aanduiding).</w:t>
            </w:r>
          </w:p>
        </w:tc>
      </w:tr>
      <w:tr w:rsidR="00C7706A" w:rsidRPr="005C14BE" w14:paraId="03877194" w14:textId="77777777" w:rsidTr="005561F3">
        <w:tc>
          <w:tcPr>
            <w:tcW w:w="3652" w:type="dxa"/>
          </w:tcPr>
          <w:p w14:paraId="4DD73A54" w14:textId="77777777" w:rsidR="00C7706A" w:rsidRPr="009E65CB" w:rsidRDefault="00C7706A" w:rsidP="005561F3">
            <w:pPr>
              <w:autoSpaceDE w:val="0"/>
              <w:autoSpaceDN w:val="0"/>
              <w:adjustRightInd w:val="0"/>
              <w:rPr>
                <w:rFonts w:ascii="Arial" w:hAnsi="Arial" w:cs="Arial"/>
                <w:sz w:val="20"/>
                <w:szCs w:val="20"/>
                <w:lang w:val="en-AU"/>
              </w:rPr>
            </w:pPr>
            <w:r>
              <w:rPr>
                <w:rFonts w:ascii="Arial" w:hAnsi="Arial" w:cs="Arial"/>
                <w:sz w:val="20"/>
                <w:szCs w:val="20"/>
                <w:lang w:val="en-AU"/>
              </w:rPr>
              <w:t>Domein</w:t>
            </w:r>
          </w:p>
        </w:tc>
        <w:tc>
          <w:tcPr>
            <w:tcW w:w="5560" w:type="dxa"/>
          </w:tcPr>
          <w:p w14:paraId="54E580B5" w14:textId="77777777" w:rsidR="00C7706A" w:rsidRDefault="00C7706A" w:rsidP="005561F3">
            <w:pPr>
              <w:pStyle w:val="Lijstalinea"/>
              <w:numPr>
                <w:ilvl w:val="0"/>
                <w:numId w:val="28"/>
              </w:numPr>
              <w:spacing w:before="60"/>
              <w:ind w:left="308" w:hanging="180"/>
            </w:pPr>
            <w:r>
              <w:t>Attribuutsoort toegevoegd (onderdeel unieke aanduiding).</w:t>
            </w:r>
          </w:p>
        </w:tc>
      </w:tr>
      <w:tr w:rsidR="00C7706A" w:rsidRPr="005C14BE" w14:paraId="3633D606" w14:textId="77777777" w:rsidTr="005561F3">
        <w:tc>
          <w:tcPr>
            <w:tcW w:w="3652" w:type="dxa"/>
          </w:tcPr>
          <w:p w14:paraId="7E1CFBBA" w14:textId="77777777" w:rsidR="00C7706A" w:rsidRPr="009E65CB" w:rsidRDefault="00C7706A" w:rsidP="005561F3">
            <w:pPr>
              <w:autoSpaceDE w:val="0"/>
              <w:autoSpaceDN w:val="0"/>
              <w:adjustRightInd w:val="0"/>
              <w:rPr>
                <w:rFonts w:ascii="Arial" w:hAnsi="Arial" w:cs="Arial"/>
                <w:sz w:val="20"/>
                <w:szCs w:val="20"/>
                <w:lang w:val="en-AU"/>
              </w:rPr>
            </w:pPr>
            <w:r>
              <w:rPr>
                <w:rFonts w:ascii="Arial" w:hAnsi="Arial" w:cs="Arial"/>
                <w:sz w:val="20"/>
                <w:szCs w:val="20"/>
                <w:lang w:val="en-AU"/>
              </w:rPr>
              <w:t>RSIN</w:t>
            </w:r>
          </w:p>
        </w:tc>
        <w:tc>
          <w:tcPr>
            <w:tcW w:w="5560" w:type="dxa"/>
          </w:tcPr>
          <w:p w14:paraId="38F1FAEB" w14:textId="77777777" w:rsidR="00C7706A" w:rsidRDefault="00C7706A" w:rsidP="005561F3">
            <w:pPr>
              <w:pStyle w:val="Lijstalinea"/>
              <w:numPr>
                <w:ilvl w:val="0"/>
                <w:numId w:val="28"/>
              </w:numPr>
              <w:spacing w:before="60"/>
              <w:ind w:left="308" w:hanging="180"/>
            </w:pPr>
            <w:r>
              <w:t>Attribuutsoort toegevoegd (onderdeel unieke aanduiding).</w:t>
            </w:r>
          </w:p>
        </w:tc>
      </w:tr>
      <w:tr w:rsidR="00C7706A" w14:paraId="77BDB80A" w14:textId="77777777" w:rsidTr="005561F3">
        <w:tc>
          <w:tcPr>
            <w:tcW w:w="3652" w:type="dxa"/>
          </w:tcPr>
          <w:p w14:paraId="7DA6770C" w14:textId="77777777" w:rsidR="00C7706A" w:rsidRDefault="00C7706A" w:rsidP="005561F3">
            <w:pPr>
              <w:autoSpaceDE w:val="0"/>
              <w:autoSpaceDN w:val="0"/>
              <w:adjustRightInd w:val="0"/>
              <w:rPr>
                <w:rFonts w:ascii="Arial" w:hAnsi="Arial" w:cs="Arial"/>
                <w:sz w:val="20"/>
                <w:szCs w:val="20"/>
                <w:lang w:val="en-AU"/>
              </w:rPr>
            </w:pPr>
            <w:r>
              <w:rPr>
                <w:rFonts w:ascii="Arial" w:hAnsi="Arial" w:cs="Arial"/>
                <w:sz w:val="20"/>
                <w:szCs w:val="20"/>
                <w:lang w:val="en-AU"/>
              </w:rPr>
              <w:t>Zaaktype-omschrijving</w:t>
            </w:r>
          </w:p>
        </w:tc>
        <w:tc>
          <w:tcPr>
            <w:tcW w:w="5560" w:type="dxa"/>
          </w:tcPr>
          <w:p w14:paraId="76320383" w14:textId="77777777" w:rsidR="00C7706A" w:rsidRDefault="00C7706A" w:rsidP="005561F3">
            <w:pPr>
              <w:pStyle w:val="Lijstalinea"/>
              <w:numPr>
                <w:ilvl w:val="0"/>
                <w:numId w:val="28"/>
              </w:numPr>
              <w:spacing w:before="60"/>
              <w:ind w:left="308" w:hanging="180"/>
            </w:pPr>
            <w:r>
              <w:t>Geen unieke aanduiding meer.</w:t>
            </w:r>
          </w:p>
        </w:tc>
      </w:tr>
      <w:tr w:rsidR="00C7706A" w:rsidRPr="005C14BE" w14:paraId="6DBC29D4" w14:textId="77777777" w:rsidTr="005561F3">
        <w:tc>
          <w:tcPr>
            <w:tcW w:w="3652" w:type="dxa"/>
          </w:tcPr>
          <w:p w14:paraId="444A56C9" w14:textId="77777777" w:rsidR="00C7706A" w:rsidRDefault="00C7706A" w:rsidP="005561F3">
            <w:pPr>
              <w:autoSpaceDE w:val="0"/>
              <w:autoSpaceDN w:val="0"/>
              <w:adjustRightInd w:val="0"/>
              <w:rPr>
                <w:rFonts w:ascii="Arial" w:hAnsi="Arial" w:cs="Arial"/>
                <w:sz w:val="20"/>
                <w:szCs w:val="20"/>
                <w:lang w:val="en-AU"/>
              </w:rPr>
            </w:pPr>
            <w:r>
              <w:rPr>
                <w:rFonts w:ascii="Arial" w:hAnsi="Arial" w:cs="Arial"/>
                <w:sz w:val="20"/>
                <w:szCs w:val="20"/>
                <w:lang w:val="en-AU"/>
              </w:rPr>
              <w:t>Doorlooptijd behandeling</w:t>
            </w:r>
          </w:p>
        </w:tc>
        <w:tc>
          <w:tcPr>
            <w:tcW w:w="5560" w:type="dxa"/>
          </w:tcPr>
          <w:p w14:paraId="72F0404C" w14:textId="77777777" w:rsidR="00C7706A" w:rsidRDefault="00C7706A" w:rsidP="005561F3">
            <w:pPr>
              <w:pStyle w:val="Lijstalinea"/>
              <w:numPr>
                <w:ilvl w:val="0"/>
                <w:numId w:val="28"/>
              </w:numPr>
              <w:spacing w:before="60"/>
              <w:ind w:left="317" w:hanging="240"/>
            </w:pPr>
            <w:r>
              <w:t>Aangepast naar groepattribuutsoort.</w:t>
            </w:r>
          </w:p>
          <w:p w14:paraId="05DF974D" w14:textId="77777777" w:rsidR="00C7706A" w:rsidRDefault="00C7706A" w:rsidP="005561F3">
            <w:pPr>
              <w:pStyle w:val="Lijstalinea"/>
              <w:numPr>
                <w:ilvl w:val="0"/>
                <w:numId w:val="28"/>
              </w:numPr>
              <w:spacing w:before="60"/>
              <w:ind w:left="308" w:hanging="180"/>
            </w:pPr>
            <w:r>
              <w:t xml:space="preserve"> ‘Subattribuutsoorten’ Periodeduur en Periode-eenheid toegevoegd.</w:t>
            </w:r>
          </w:p>
        </w:tc>
      </w:tr>
      <w:tr w:rsidR="00C7706A" w:rsidRPr="005C14BE" w14:paraId="52EA8AF9" w14:textId="77777777" w:rsidTr="005561F3">
        <w:tc>
          <w:tcPr>
            <w:tcW w:w="3652" w:type="dxa"/>
          </w:tcPr>
          <w:p w14:paraId="669DA772" w14:textId="77777777" w:rsidR="00C7706A" w:rsidRDefault="00C7706A" w:rsidP="005561F3">
            <w:pPr>
              <w:autoSpaceDE w:val="0"/>
              <w:autoSpaceDN w:val="0"/>
              <w:adjustRightInd w:val="0"/>
              <w:rPr>
                <w:rFonts w:ascii="Arial" w:hAnsi="Arial" w:cs="Arial"/>
                <w:sz w:val="20"/>
                <w:szCs w:val="20"/>
                <w:lang w:val="en-AU"/>
              </w:rPr>
            </w:pPr>
            <w:r>
              <w:rPr>
                <w:rFonts w:ascii="Arial" w:hAnsi="Arial" w:cs="Arial"/>
                <w:sz w:val="20"/>
                <w:szCs w:val="20"/>
                <w:lang w:val="en-AU"/>
              </w:rPr>
              <w:t>Servicenorm behandeling</w:t>
            </w:r>
          </w:p>
        </w:tc>
        <w:tc>
          <w:tcPr>
            <w:tcW w:w="5560" w:type="dxa"/>
          </w:tcPr>
          <w:p w14:paraId="492D9CF3" w14:textId="77777777" w:rsidR="00C7706A" w:rsidRDefault="00C7706A" w:rsidP="005561F3">
            <w:pPr>
              <w:pStyle w:val="Lijstalinea"/>
              <w:numPr>
                <w:ilvl w:val="0"/>
                <w:numId w:val="28"/>
              </w:numPr>
              <w:spacing w:before="60"/>
              <w:ind w:left="317" w:hanging="240"/>
            </w:pPr>
            <w:r>
              <w:t>Aangepast naar groepattribuutsoort.</w:t>
            </w:r>
          </w:p>
          <w:p w14:paraId="75EAFCA0" w14:textId="77777777" w:rsidR="00C7706A" w:rsidRDefault="00C7706A" w:rsidP="005561F3">
            <w:pPr>
              <w:pStyle w:val="Lijstalinea"/>
              <w:numPr>
                <w:ilvl w:val="0"/>
                <w:numId w:val="28"/>
              </w:numPr>
              <w:spacing w:before="60"/>
              <w:ind w:left="308" w:hanging="180"/>
            </w:pPr>
            <w:r>
              <w:t xml:space="preserve"> ‘Subattribuutsoorten’ Periodeduur en Periode-eenheid toegevoegd.</w:t>
            </w:r>
          </w:p>
        </w:tc>
      </w:tr>
      <w:tr w:rsidR="00C7706A" w:rsidRPr="005C14BE" w14:paraId="0FB151B5" w14:textId="77777777" w:rsidTr="005561F3">
        <w:tc>
          <w:tcPr>
            <w:tcW w:w="3652" w:type="dxa"/>
          </w:tcPr>
          <w:p w14:paraId="0AE24E3F" w14:textId="77777777" w:rsidR="00C7706A" w:rsidRDefault="00C7706A" w:rsidP="005561F3">
            <w:pPr>
              <w:autoSpaceDE w:val="0"/>
              <w:autoSpaceDN w:val="0"/>
              <w:adjustRightInd w:val="0"/>
              <w:rPr>
                <w:rFonts w:ascii="Arial" w:hAnsi="Arial" w:cs="Arial"/>
                <w:sz w:val="20"/>
                <w:szCs w:val="20"/>
                <w:lang w:val="en-AU"/>
              </w:rPr>
            </w:pPr>
            <w:r>
              <w:rPr>
                <w:rFonts w:ascii="Arial" w:hAnsi="Arial" w:cs="Arial"/>
                <w:sz w:val="20"/>
                <w:szCs w:val="20"/>
                <w:lang w:val="en-AU"/>
              </w:rPr>
              <w:lastRenderedPageBreak/>
              <w:t>Archiefclassificatiecode</w:t>
            </w:r>
          </w:p>
        </w:tc>
        <w:tc>
          <w:tcPr>
            <w:tcW w:w="5560" w:type="dxa"/>
          </w:tcPr>
          <w:p w14:paraId="26E08DEC" w14:textId="77777777" w:rsidR="00C7706A" w:rsidRDefault="00C7706A" w:rsidP="005561F3">
            <w:pPr>
              <w:pStyle w:val="Lijstalinea"/>
              <w:numPr>
                <w:ilvl w:val="0"/>
                <w:numId w:val="28"/>
              </w:numPr>
              <w:spacing w:before="60"/>
              <w:ind w:left="317" w:hanging="240"/>
            </w:pPr>
            <w:r>
              <w:t>Naam attribuutsoort aangepast (was: Archiefcode).</w:t>
            </w:r>
          </w:p>
        </w:tc>
      </w:tr>
      <w:tr w:rsidR="00C7706A" w:rsidRPr="005C14BE" w14:paraId="22EF32EF" w14:textId="77777777" w:rsidTr="005561F3">
        <w:tc>
          <w:tcPr>
            <w:tcW w:w="3652" w:type="dxa"/>
          </w:tcPr>
          <w:p w14:paraId="20983E5C" w14:textId="77777777" w:rsidR="00C7706A" w:rsidRDefault="00C7706A" w:rsidP="005561F3">
            <w:pPr>
              <w:autoSpaceDE w:val="0"/>
              <w:autoSpaceDN w:val="0"/>
              <w:adjustRightInd w:val="0"/>
              <w:rPr>
                <w:rFonts w:ascii="Arial" w:hAnsi="Arial" w:cs="Arial"/>
                <w:sz w:val="20"/>
                <w:szCs w:val="20"/>
                <w:lang w:val="en-AU"/>
              </w:rPr>
            </w:pPr>
            <w:r>
              <w:rPr>
                <w:rFonts w:ascii="Arial" w:hAnsi="Arial" w:cs="Arial"/>
                <w:sz w:val="20"/>
                <w:szCs w:val="20"/>
                <w:lang w:val="en-AU"/>
              </w:rPr>
              <w:t>Vertrouwelijkheidaanduiding</w:t>
            </w:r>
          </w:p>
        </w:tc>
        <w:tc>
          <w:tcPr>
            <w:tcW w:w="5560" w:type="dxa"/>
          </w:tcPr>
          <w:p w14:paraId="0B9D0C58" w14:textId="77777777" w:rsidR="00C7706A" w:rsidRDefault="00C7706A" w:rsidP="005561F3">
            <w:pPr>
              <w:pStyle w:val="Lijstalinea"/>
              <w:numPr>
                <w:ilvl w:val="0"/>
                <w:numId w:val="28"/>
              </w:numPr>
              <w:spacing w:before="60"/>
              <w:ind w:left="317" w:hanging="240"/>
            </w:pPr>
            <w:r>
              <w:t xml:space="preserve">Naam attribuutsoort aangepast (was: </w:t>
            </w:r>
            <w:r w:rsidRPr="005561F3">
              <w:rPr>
                <w:rFonts w:ascii="Arial" w:hAnsi="Arial" w:cs="Arial"/>
                <w:sz w:val="20"/>
                <w:szCs w:val="20"/>
              </w:rPr>
              <w:t>Vertrouwelijk-aanduiding).</w:t>
            </w:r>
          </w:p>
        </w:tc>
      </w:tr>
    </w:tbl>
    <w:p w14:paraId="4D81BFAF" w14:textId="77777777" w:rsidR="00C7706A" w:rsidRPr="005561F3" w:rsidRDefault="00C7706A" w:rsidP="00C7706A">
      <w:pPr>
        <w:rPr>
          <w:lang w:val="nl-NL"/>
        </w:rPr>
      </w:pPr>
    </w:p>
    <w:p w14:paraId="05A373A5" w14:textId="77777777" w:rsidR="00C7706A" w:rsidRPr="007B0D15" w:rsidRDefault="00C7706A" w:rsidP="00C7706A">
      <w:pPr>
        <w:keepNext/>
        <w:spacing w:after="0"/>
        <w:rPr>
          <w:b/>
        </w:rPr>
      </w:pPr>
      <w:r>
        <w:rPr>
          <w:b/>
        </w:rPr>
        <w:t>ZAKENRELATIE</w:t>
      </w:r>
    </w:p>
    <w:tbl>
      <w:tblPr>
        <w:tblStyle w:val="Tabelraster"/>
        <w:tblW w:w="0" w:type="auto"/>
        <w:tblLook w:val="04A0" w:firstRow="1" w:lastRow="0" w:firstColumn="1" w:lastColumn="0" w:noHBand="0" w:noVBand="1"/>
      </w:tblPr>
      <w:tblGrid>
        <w:gridCol w:w="3652"/>
        <w:gridCol w:w="5560"/>
      </w:tblGrid>
      <w:tr w:rsidR="00C7706A" w14:paraId="3E37C42B" w14:textId="77777777" w:rsidTr="005561F3">
        <w:tc>
          <w:tcPr>
            <w:tcW w:w="3652" w:type="dxa"/>
          </w:tcPr>
          <w:p w14:paraId="6A9836F6" w14:textId="77777777" w:rsidR="00C7706A" w:rsidRPr="006B7EBC" w:rsidRDefault="00C7706A" w:rsidP="005561F3">
            <w:pPr>
              <w:rPr>
                <w:b/>
              </w:rPr>
            </w:pPr>
            <w:r w:rsidRPr="006B7EBC">
              <w:rPr>
                <w:b/>
              </w:rPr>
              <w:t>Attribuut- of relatiesoort</w:t>
            </w:r>
          </w:p>
        </w:tc>
        <w:tc>
          <w:tcPr>
            <w:tcW w:w="5560" w:type="dxa"/>
          </w:tcPr>
          <w:p w14:paraId="6C817A25" w14:textId="77777777" w:rsidR="00C7706A" w:rsidRPr="006B7EBC" w:rsidRDefault="00C7706A" w:rsidP="005561F3">
            <w:pPr>
              <w:rPr>
                <w:b/>
              </w:rPr>
            </w:pPr>
            <w:r w:rsidRPr="006B7EBC">
              <w:rPr>
                <w:b/>
              </w:rPr>
              <w:t>Wijziging</w:t>
            </w:r>
          </w:p>
        </w:tc>
      </w:tr>
      <w:tr w:rsidR="00C7706A" w:rsidRPr="005C14BE" w14:paraId="2A585CED" w14:textId="77777777" w:rsidTr="005561F3">
        <w:tc>
          <w:tcPr>
            <w:tcW w:w="3652" w:type="dxa"/>
          </w:tcPr>
          <w:p w14:paraId="7C6D80A8" w14:textId="77777777" w:rsidR="00C7706A" w:rsidRPr="004B2391" w:rsidRDefault="00C7706A" w:rsidP="005561F3">
            <w:r>
              <w:t>-</w:t>
            </w:r>
          </w:p>
        </w:tc>
        <w:tc>
          <w:tcPr>
            <w:tcW w:w="5560" w:type="dxa"/>
          </w:tcPr>
          <w:p w14:paraId="0FEDA179" w14:textId="77777777" w:rsidR="00C7706A" w:rsidRPr="00A336EE" w:rsidRDefault="00C7706A" w:rsidP="005561F3">
            <w:pPr>
              <w:pStyle w:val="Lijstalinea"/>
              <w:numPr>
                <w:ilvl w:val="0"/>
                <w:numId w:val="28"/>
              </w:numPr>
              <w:spacing w:before="60"/>
              <w:ind w:left="308" w:hanging="180"/>
            </w:pPr>
            <w:r>
              <w:t xml:space="preserve">Relatieklasse toegevoegd (op relatiesoort ‘ZAAK </w:t>
            </w:r>
            <w:r>
              <w:rPr>
                <w:szCs w:val="24"/>
              </w:rPr>
              <w:t>heeft gerelateerde ZAAK</w:t>
            </w:r>
            <w:r>
              <w:t>’), met attribuutsoort.</w:t>
            </w:r>
          </w:p>
        </w:tc>
      </w:tr>
    </w:tbl>
    <w:p w14:paraId="1AF1ABE5" w14:textId="77777777" w:rsidR="00CE055A" w:rsidRPr="005561F3" w:rsidRDefault="00CE055A" w:rsidP="00CE055A">
      <w:pPr>
        <w:spacing w:after="0" w:line="240" w:lineRule="auto"/>
        <w:rPr>
          <w:lang w:val="nl-NL"/>
        </w:rPr>
      </w:pPr>
    </w:p>
    <w:p w14:paraId="445C21B8" w14:textId="77777777" w:rsidR="00CE055A" w:rsidRPr="005561F3" w:rsidRDefault="00CE055A" w:rsidP="00CE055A">
      <w:pPr>
        <w:spacing w:after="0" w:line="240" w:lineRule="auto"/>
        <w:rPr>
          <w:lang w:val="nl-NL"/>
        </w:rPr>
      </w:pPr>
    </w:p>
    <w:p w14:paraId="1D866C28" w14:textId="77777777" w:rsidR="00E555FF" w:rsidRPr="005561F3" w:rsidRDefault="00E555FF" w:rsidP="00A02BEA">
      <w:pPr>
        <w:rPr>
          <w:lang w:val="nl-NL"/>
        </w:rPr>
        <w:sectPr w:rsidR="00E555FF" w:rsidRPr="005561F3" w:rsidSect="00DA7BA9">
          <w:pgSz w:w="11906" w:h="16838"/>
          <w:pgMar w:top="1417" w:right="1417" w:bottom="1417" w:left="1417" w:header="708" w:footer="708" w:gutter="0"/>
          <w:cols w:space="708"/>
          <w:titlePg/>
          <w:docGrid w:linePitch="360"/>
        </w:sectPr>
      </w:pPr>
    </w:p>
    <w:p w14:paraId="48F00BFA" w14:textId="77777777" w:rsidR="0038425A" w:rsidRPr="005561F3" w:rsidRDefault="0038425A">
      <w:pPr>
        <w:rPr>
          <w:noProof/>
          <w:lang w:val="nl-NL"/>
        </w:rPr>
      </w:pPr>
    </w:p>
    <w:p w14:paraId="3C0860AB" w14:textId="77777777" w:rsidR="0038425A" w:rsidRPr="00BC0BAD" w:rsidRDefault="0081002A" w:rsidP="0038425A">
      <w:pPr>
        <w:rPr>
          <w:noProof/>
        </w:rPr>
      </w:pPr>
      <w:r>
        <w:rPr>
          <w:noProof/>
        </w:rPr>
        <w:pict w14:anchorId="707069C1">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7" type="#_x0000_t185" style="position:absolute;margin-left:64.9pt;margin-top:439.15pt;width:347.25pt;height:165.6pt;z-index:251660800;visibility:visible;mso-position-horizontal-relative:margin;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" o:allowincell="f" adj="1739" fillcolor="#943634" strokecolor="#cc0068" strokeweight="3pt">
            <v:shadow color="#7a003e" offset="1pt,1pt"/>
            <v:textbox style="mso-fit-shape-to-text:t" inset="3.6pt,,3.6pt">
              <w:txbxContent>
                <w:p w14:paraId="769ECD10" w14:textId="77777777" w:rsidR="00F233CF" w:rsidRDefault="00F233CF" w:rsidP="0038425A">
                  <w:pPr>
                    <w:pBdr>
                      <w:top w:val="single" w:sz="8" w:space="10" w:color="FFFFFF"/>
                      <w:bottom w:val="single" w:sz="8" w:space="10" w:color="FFFFFF"/>
                    </w:pBdr>
                    <w:jc w:val="center"/>
                    <w:rPr>
                      <w:i/>
                      <w:iCs/>
                      <w:sz w:val="24"/>
                    </w:rPr>
                  </w:pPr>
                </w:p>
                <w:tbl>
                  <w:tblPr>
                    <w:tblW w:w="0" w:type="auto"/>
                    <w:tblCellMar>
                      <w:top w:w="15" w:type="dxa"/>
                      <w:left w:w="15" w:type="dxa"/>
                      <w:bottom w:w="15" w:type="dxa"/>
                      <w:right w:w="15" w:type="dxa"/>
                    </w:tblCellMar>
                    <w:tblLook w:val="04A0" w:firstRow="1" w:lastRow="0" w:firstColumn="1" w:lastColumn="0" w:noHBand="0" w:noVBand="1"/>
                  </w:tblPr>
                  <w:tblGrid>
                    <w:gridCol w:w="1800"/>
                    <w:gridCol w:w="2250"/>
                    <w:gridCol w:w="2250"/>
                  </w:tblGrid>
                  <w:tr w:rsidR="00F233CF" w:rsidRPr="00D80B5A" w14:paraId="29A98E89" w14:textId="77777777" w:rsidTr="004221F2">
                    <w:tc>
                      <w:tcPr>
                        <w:tcW w:w="1800" w:type="dxa"/>
                        <w:hideMark/>
                      </w:tcPr>
                      <w:p w14:paraId="452DE66F" w14:textId="77777777" w:rsidR="00F233CF" w:rsidRPr="00DD0F4F" w:rsidRDefault="00F233CF" w:rsidP="004221F2">
                        <w:pPr>
                          <w:spacing w:line="270" w:lineRule="atLeast"/>
                          <w:rPr>
                            <w:color w:val="000000"/>
                            <w:sz w:val="20"/>
                            <w:szCs w:val="20"/>
                            <w:lang w:val="nl-NL"/>
                          </w:rPr>
                        </w:pPr>
                        <w:r w:rsidRPr="00DD0F4F">
                          <w:rPr>
                            <w:color w:val="000000"/>
                            <w:sz w:val="20"/>
                            <w:szCs w:val="20"/>
                            <w:lang w:val="nl-NL"/>
                          </w:rPr>
                          <w:t>Bezoekadres:</w:t>
                        </w:r>
                        <w:r w:rsidRPr="00DD0F4F">
                          <w:rPr>
                            <w:color w:val="000000"/>
                            <w:sz w:val="20"/>
                            <w:szCs w:val="20"/>
                            <w:lang w:val="nl-NL"/>
                          </w:rPr>
                          <w:br/>
                          <w:t>Nassaulaan 12</w:t>
                        </w:r>
                        <w:r w:rsidRPr="00DD0F4F">
                          <w:rPr>
                            <w:color w:val="000000"/>
                            <w:sz w:val="20"/>
                            <w:szCs w:val="20"/>
                            <w:lang w:val="nl-NL"/>
                          </w:rPr>
                          <w:br/>
                          <w:t>2514 JS Den Haag</w:t>
                        </w:r>
                      </w:p>
                    </w:tc>
                    <w:tc>
                      <w:tcPr>
                        <w:tcW w:w="2250" w:type="dxa"/>
                        <w:hideMark/>
                      </w:tcPr>
                      <w:p w14:paraId="0CEE017A" w14:textId="77777777" w:rsidR="00F233CF" w:rsidRPr="00DD0F4F" w:rsidRDefault="00F233CF" w:rsidP="004221F2">
                        <w:pPr>
                          <w:spacing w:line="270" w:lineRule="atLeast"/>
                          <w:rPr>
                            <w:color w:val="000000"/>
                            <w:sz w:val="20"/>
                            <w:szCs w:val="20"/>
                            <w:lang w:val="nl-NL"/>
                          </w:rPr>
                        </w:pPr>
                        <w:r w:rsidRPr="00DD0F4F">
                          <w:rPr>
                            <w:color w:val="000000"/>
                            <w:sz w:val="20"/>
                            <w:szCs w:val="20"/>
                            <w:lang w:val="nl-NL"/>
                          </w:rPr>
                          <w:t>Postadres:</w:t>
                        </w:r>
                        <w:r w:rsidRPr="00DD0F4F">
                          <w:rPr>
                            <w:color w:val="000000"/>
                            <w:sz w:val="20"/>
                            <w:szCs w:val="20"/>
                            <w:lang w:val="nl-NL"/>
                          </w:rPr>
                          <w:br/>
                          <w:t>Postbus 30435</w:t>
                        </w:r>
                        <w:r w:rsidRPr="00DD0F4F">
                          <w:rPr>
                            <w:color w:val="000000"/>
                            <w:sz w:val="20"/>
                            <w:szCs w:val="20"/>
                            <w:lang w:val="nl-NL"/>
                          </w:rPr>
                          <w:br/>
                          <w:t>2500 GK Den Haag</w:t>
                        </w:r>
                      </w:p>
                    </w:tc>
                    <w:tc>
                      <w:tcPr>
                        <w:tcW w:w="2250" w:type="dxa"/>
                        <w:hideMark/>
                      </w:tcPr>
                      <w:p w14:paraId="21BB4DEF" w14:textId="77777777" w:rsidR="00F233CF" w:rsidRPr="00564D1E" w:rsidRDefault="00F233CF" w:rsidP="004221F2">
                        <w:pPr>
                          <w:spacing w:line="270" w:lineRule="atLeast"/>
                          <w:rPr>
                            <w:color w:val="000000"/>
                            <w:sz w:val="20"/>
                            <w:szCs w:val="20"/>
                          </w:rPr>
                        </w:pPr>
                        <w:hyperlink r:id="rId19" w:tgtFrame="_blank" w:history="1">
                          <w:r w:rsidRPr="00564D1E">
                            <w:rPr>
                              <w:color w:val="6C5A45"/>
                              <w:sz w:val="20"/>
                              <w:szCs w:val="20"/>
                            </w:rPr>
                            <w:t>info@kinggemeenten.nl</w:t>
                          </w:r>
                        </w:hyperlink>
                        <w:r w:rsidRPr="00564D1E">
                          <w:rPr>
                            <w:color w:val="000000"/>
                            <w:sz w:val="20"/>
                            <w:szCs w:val="20"/>
                          </w:rPr>
                          <w:br/>
                          <w:t>T: 070 373 8017</w:t>
                        </w:r>
                        <w:r w:rsidRPr="00564D1E">
                          <w:rPr>
                            <w:color w:val="000000"/>
                            <w:sz w:val="20"/>
                            <w:szCs w:val="20"/>
                          </w:rPr>
                          <w:br/>
                          <w:t>F: 070 363 5682</w:t>
                        </w:r>
                      </w:p>
                    </w:tc>
                  </w:tr>
                </w:tbl>
                <w:p w14:paraId="68CDE6E6" w14:textId="77777777" w:rsidR="00F233CF" w:rsidRPr="00B21709" w:rsidRDefault="00F233CF" w:rsidP="0038425A">
                  <w:pPr>
                    <w:pBdr>
                      <w:top w:val="single" w:sz="8" w:space="10" w:color="FFFFFF"/>
                      <w:bottom w:val="single" w:sz="8" w:space="10" w:color="FFFFFF"/>
                    </w:pBdr>
                    <w:jc w:val="center"/>
                    <w:rPr>
                      <w:i/>
                      <w:iCs/>
                      <w:color w:val="808080"/>
                      <w:sz w:val="24"/>
                    </w:rPr>
                  </w:pPr>
                </w:p>
              </w:txbxContent>
            </v:textbox>
            <w10:wrap type="square" anchorx="margin" anchory="margin"/>
          </v:shape>
        </w:pict>
      </w:r>
      <w:r w:rsidR="0038425A" w:rsidRPr="00BC0BAD">
        <w:rPr>
          <w:noProof/>
          <w:lang w:val="nl-NL" w:eastAsia="nl-NL"/>
        </w:rPr>
        <w:drawing>
          <wp:anchor distT="0" distB="0" distL="114300" distR="114300" simplePos="0" relativeHeight="251657728" behindDoc="0" locked="0" layoutInCell="1" allowOverlap="1" wp14:anchorId="23960840" wp14:editId="23DAC6D8">
            <wp:simplePos x="0" y="0"/>
            <wp:positionH relativeFrom="margin">
              <wp:align>center</wp:align>
            </wp:positionH>
            <wp:positionV relativeFrom="margin">
              <wp:align>center</wp:align>
            </wp:positionV>
            <wp:extent cx="3957527" cy="1977656"/>
            <wp:effectExtent l="19050" t="0" r="0" b="0"/>
            <wp:wrapSquare wrapText="bothSides"/>
            <wp:docPr id="5" name="Afbeelding 4" descr="KING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ING_logo_300dpi"/>
                    <pic:cNvPicPr>
                      <a:picLocks noChangeAspect="1" noChangeArrowheads="1"/>
                    </pic:cNvPicPr>
                  </pic:nvPicPr>
                  <pic:blipFill>
                    <a:blip r:embed="rId20" cstate="print"/>
                    <a:srcRect/>
                    <a:stretch>
                      <a:fillRect/>
                    </a:stretch>
                  </pic:blipFill>
                  <pic:spPr bwMode="auto">
                    <a:xfrm>
                      <a:off x="0" y="0"/>
                      <a:ext cx="3962400" cy="1981200"/>
                    </a:xfrm>
                    <a:prstGeom prst="rect">
                      <a:avLst/>
                    </a:prstGeom>
                    <a:noFill/>
                    <a:ln w="9525">
                      <a:noFill/>
                      <a:miter lim="800000"/>
                      <a:headEnd/>
                      <a:tailEnd/>
                    </a:ln>
                  </pic:spPr>
                </pic:pic>
              </a:graphicData>
            </a:graphic>
          </wp:anchor>
        </w:drawing>
      </w:r>
    </w:p>
    <w:sectPr w:rsidR="0038425A" w:rsidRPr="00BC0BAD" w:rsidSect="00E555FF">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57E6A" w14:textId="77777777" w:rsidR="000661D4" w:rsidRDefault="000661D4" w:rsidP="0038425A">
      <w:pPr>
        <w:spacing w:after="0" w:line="240" w:lineRule="auto"/>
      </w:pPr>
      <w:r>
        <w:separator/>
      </w:r>
    </w:p>
  </w:endnote>
  <w:endnote w:type="continuationSeparator" w:id="0">
    <w:p w14:paraId="512394DE" w14:textId="77777777" w:rsidR="000661D4" w:rsidRDefault="000661D4" w:rsidP="00384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MT">
    <w:altName w:val="Arial"/>
    <w:charset w:val="00"/>
    <w:family w:val="swiss"/>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ucida Sans">
    <w:panose1 w:val="020B0602030504020204"/>
    <w:charset w:val="00"/>
    <w:family w:val="swiss"/>
    <w:pitch w:val="variable"/>
    <w:sig w:usb0="01002A87" w:usb1="00000000" w:usb2="00000000" w:usb3="00000000" w:csb0="000100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D5074" w14:textId="77777777" w:rsidR="00F233CF" w:rsidRDefault="00F233C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317972"/>
      <w:docPartObj>
        <w:docPartGallery w:val="Page Numbers (Bottom of Page)"/>
        <w:docPartUnique/>
      </w:docPartObj>
    </w:sdtPr>
    <w:sdtContent>
      <w:p w14:paraId="67C1953B" w14:textId="06A81575" w:rsidR="00F233CF" w:rsidRDefault="00F233CF">
        <w:pPr>
          <w:pStyle w:val="Voettekst"/>
          <w:jc w:val="right"/>
        </w:pPr>
        <w:r>
          <w:rPr>
            <w:noProof/>
            <w:lang w:val="nl-NL" w:eastAsia="nl-NL"/>
          </w:rPr>
          <w:drawing>
            <wp:anchor distT="0" distB="0" distL="114300" distR="114300" simplePos="0" relativeHeight="251656192" behindDoc="0" locked="0" layoutInCell="1" allowOverlap="1" wp14:anchorId="4CFB50B8" wp14:editId="60547783">
              <wp:simplePos x="0" y="0"/>
              <wp:positionH relativeFrom="margin">
                <wp:posOffset>-901700</wp:posOffset>
              </wp:positionH>
              <wp:positionV relativeFrom="margin">
                <wp:posOffset>9158605</wp:posOffset>
              </wp:positionV>
              <wp:extent cx="7550785" cy="605790"/>
              <wp:effectExtent l="19050" t="0" r="0" b="0"/>
              <wp:wrapSquare wrapText="bothSides"/>
              <wp:docPr id="2" name="Afbeelding 8" descr="onder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derbanner.JPG"/>
                      <pic:cNvPicPr/>
                    </pic:nvPicPr>
                    <pic:blipFill>
                      <a:blip r:embed="rId1"/>
                      <a:stretch>
                        <a:fillRect/>
                      </a:stretch>
                    </pic:blipFill>
                    <pic:spPr>
                      <a:xfrm>
                        <a:off x="0" y="0"/>
                        <a:ext cx="7550785" cy="605790"/>
                      </a:xfrm>
                      <a:prstGeom prst="rect">
                        <a:avLst/>
                      </a:prstGeom>
                    </pic:spPr>
                  </pic:pic>
                </a:graphicData>
              </a:graphic>
            </wp:anchor>
          </w:drawing>
        </w:r>
        <w:r>
          <w:fldChar w:fldCharType="begin"/>
        </w:r>
        <w:r>
          <w:instrText xml:space="preserve"> PAGE   \* MERGEFORMAT </w:instrText>
        </w:r>
        <w:r>
          <w:fldChar w:fldCharType="separate"/>
        </w:r>
        <w:r w:rsidR="00B25B2A">
          <w:rPr>
            <w:noProof/>
          </w:rPr>
          <w:t>4</w:t>
        </w:r>
        <w:r>
          <w:rPr>
            <w:noProof/>
          </w:rPr>
          <w:fldChar w:fldCharType="end"/>
        </w:r>
      </w:p>
    </w:sdtContent>
  </w:sdt>
  <w:p w14:paraId="0886D9B2" w14:textId="77777777" w:rsidR="00F233CF" w:rsidRDefault="00F233CF">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36D73" w14:textId="77777777" w:rsidR="00F233CF" w:rsidRDefault="00F233C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267EB5" w14:textId="77777777" w:rsidR="000661D4" w:rsidRDefault="000661D4" w:rsidP="0038425A">
      <w:pPr>
        <w:spacing w:after="0" w:line="240" w:lineRule="auto"/>
      </w:pPr>
      <w:r>
        <w:separator/>
      </w:r>
    </w:p>
  </w:footnote>
  <w:footnote w:type="continuationSeparator" w:id="0">
    <w:p w14:paraId="673FE300" w14:textId="77777777" w:rsidR="000661D4" w:rsidRDefault="000661D4" w:rsidP="0038425A">
      <w:pPr>
        <w:spacing w:after="0" w:line="240" w:lineRule="auto"/>
      </w:pPr>
      <w:r>
        <w:continuationSeparator/>
      </w:r>
    </w:p>
  </w:footnote>
  <w:footnote w:id="1">
    <w:p w14:paraId="2379C02C" w14:textId="77777777" w:rsidR="00F233CF" w:rsidRPr="00DD0F4F" w:rsidRDefault="00F233CF" w:rsidP="00AF5C29">
      <w:pPr>
        <w:pStyle w:val="Voetnoottekst"/>
        <w:rPr>
          <w:lang w:val="nl-NL"/>
        </w:rPr>
      </w:pPr>
      <w:r>
        <w:rPr>
          <w:rStyle w:val="Voetnootmarkering"/>
        </w:rPr>
        <w:footnoteRef/>
      </w:r>
      <w:r w:rsidRPr="00DD0F4F">
        <w:rPr>
          <w:lang w:val="nl-NL"/>
        </w:rPr>
        <w:t xml:space="preserve"> GEMMA Procesarchitectuur; KING, 9 mei 2011, versie 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914F9" w14:textId="77777777" w:rsidR="00F233CF" w:rsidRDefault="00F233C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2513" w14:textId="77777777" w:rsidR="00F233CF" w:rsidRDefault="00F233CF" w:rsidP="0038425A">
    <w:pPr>
      <w:pStyle w:val="Koptekst"/>
      <w:tabs>
        <w:tab w:val="clear" w:pos="9072"/>
      </w:tabs>
    </w:pPr>
    <w:r>
      <w:tab/>
    </w:r>
    <w:r w:rsidRPr="0038425A">
      <w:rPr>
        <w:noProof/>
        <w:lang w:val="nl-NL" w:eastAsia="nl-NL"/>
      </w:rPr>
      <w:drawing>
        <wp:anchor distT="0" distB="0" distL="114300" distR="114300" simplePos="0" relativeHeight="251662336" behindDoc="0" locked="0" layoutInCell="1" allowOverlap="1" wp14:anchorId="0B3F36D1" wp14:editId="1326A7AD">
          <wp:simplePos x="0" y="0"/>
          <wp:positionH relativeFrom="margin">
            <wp:posOffset>5286139</wp:posOffset>
          </wp:positionH>
          <wp:positionV relativeFrom="margin">
            <wp:posOffset>-697776</wp:posOffset>
          </wp:positionV>
          <wp:extent cx="1161164" cy="595423"/>
          <wp:effectExtent l="19050" t="0" r="0" b="0"/>
          <wp:wrapSquare wrapText="bothSides"/>
          <wp:docPr id="4" name="Afbeelding 3" descr="king_logo.gif">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ng_logo.gif"/>
                  <pic:cNvPicPr/>
                </pic:nvPicPr>
                <pic:blipFill>
                  <a:blip r:embed="rId2"/>
                  <a:stretch>
                    <a:fillRect/>
                  </a:stretch>
                </pic:blipFill>
                <pic:spPr>
                  <a:xfrm>
                    <a:off x="0" y="0"/>
                    <a:ext cx="1163320" cy="598805"/>
                  </a:xfrm>
                  <a:prstGeom prst="rect">
                    <a:avLst/>
                  </a:prstGeom>
                </pic:spPr>
              </pic:pic>
            </a:graphicData>
          </a:graphic>
        </wp:anchor>
      </w:drawing>
    </w:r>
  </w:p>
  <w:p w14:paraId="7D871D4B" w14:textId="77777777" w:rsidR="00F233CF" w:rsidRDefault="00F233CF">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24702" w14:textId="77777777" w:rsidR="00F233CF" w:rsidRDefault="00F233C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80D49"/>
    <w:multiLevelType w:val="hybridMultilevel"/>
    <w:tmpl w:val="D830249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520525A"/>
    <w:multiLevelType w:val="hybridMultilevel"/>
    <w:tmpl w:val="43020C08"/>
    <w:lvl w:ilvl="0" w:tplc="04130019">
      <w:start w:val="1"/>
      <w:numFmt w:val="lowerLetter"/>
      <w:lvlText w:val="%1."/>
      <w:lvlJc w:val="left"/>
      <w:pPr>
        <w:ind w:left="720" w:hanging="360"/>
      </w:pPr>
      <w:rPr>
        <w:rFonts w:hint="default"/>
      </w:rPr>
    </w:lvl>
    <w:lvl w:ilvl="1" w:tplc="04130005">
      <w:start w:val="1"/>
      <w:numFmt w:val="bullet"/>
      <w:lvlText w:val=""/>
      <w:lvlJc w:val="left"/>
      <w:pPr>
        <w:ind w:left="1440" w:hanging="360"/>
      </w:pPr>
      <w:rPr>
        <w:rFonts w:ascii="Wingdings" w:hAnsi="Wingdings"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59B312C"/>
    <w:multiLevelType w:val="hybridMultilevel"/>
    <w:tmpl w:val="549C7374"/>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61A3E20"/>
    <w:multiLevelType w:val="hybridMultilevel"/>
    <w:tmpl w:val="2B269584"/>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6AD5B07"/>
    <w:multiLevelType w:val="hybridMultilevel"/>
    <w:tmpl w:val="33140A46"/>
    <w:lvl w:ilvl="0" w:tplc="A7C81238">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BCC40CA"/>
    <w:multiLevelType w:val="hybridMultilevel"/>
    <w:tmpl w:val="30DAA99A"/>
    <w:lvl w:ilvl="0" w:tplc="5E16C7A8">
      <w:start w:val="21"/>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3585569"/>
    <w:multiLevelType w:val="hybridMultilevel"/>
    <w:tmpl w:val="D4648F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EBA011D"/>
    <w:multiLevelType w:val="hybridMultilevel"/>
    <w:tmpl w:val="ABD48B38"/>
    <w:lvl w:ilvl="0" w:tplc="33163026">
      <w:start w:val="5"/>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414429B"/>
    <w:multiLevelType w:val="hybridMultilevel"/>
    <w:tmpl w:val="C6C4DABE"/>
    <w:lvl w:ilvl="0" w:tplc="647657AC">
      <w:start w:val="15"/>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DA01B72"/>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10" w15:restartNumberingAfterBreak="0">
    <w:nsid w:val="32274878"/>
    <w:multiLevelType w:val="hybridMultilevel"/>
    <w:tmpl w:val="B1A473E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B950AA6"/>
    <w:multiLevelType w:val="hybridMultilevel"/>
    <w:tmpl w:val="72F8EFE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DCFA4AF"/>
    <w:multiLevelType w:val="multilevel"/>
    <w:tmpl w:val="00000016"/>
    <w:name w:val="List3679796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3DCFA4B0"/>
    <w:multiLevelType w:val="multilevel"/>
    <w:tmpl w:val="00000017"/>
    <w:name w:val="List3385953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15:restartNumberingAfterBreak="0">
    <w:nsid w:val="3DCFA4B1"/>
    <w:multiLevelType w:val="multilevel"/>
    <w:tmpl w:val="00000018"/>
    <w:name w:val="List3526234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5E0413F5"/>
    <w:multiLevelType w:val="hybridMultilevel"/>
    <w:tmpl w:val="9150212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6970E6F"/>
    <w:multiLevelType w:val="hybridMultilevel"/>
    <w:tmpl w:val="CB7CFA6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69817F5"/>
    <w:multiLevelType w:val="multilevel"/>
    <w:tmpl w:val="7A4AC7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9135766"/>
    <w:multiLevelType w:val="hybridMultilevel"/>
    <w:tmpl w:val="91D4EFC0"/>
    <w:lvl w:ilvl="0" w:tplc="8EC23264">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3"/>
  </w:num>
  <w:num w:numId="4">
    <w:abstractNumId w:val="16"/>
  </w:num>
  <w:num w:numId="5">
    <w:abstractNumId w:val="11"/>
  </w:num>
  <w:num w:numId="6">
    <w:abstractNumId w:val="4"/>
  </w:num>
  <w:num w:numId="7">
    <w:abstractNumId w:val="1"/>
  </w:num>
  <w:num w:numId="8">
    <w:abstractNumId w:val="5"/>
  </w:num>
  <w:num w:numId="9">
    <w:abstractNumId w:val="10"/>
  </w:num>
  <w:num w:numId="10">
    <w:abstractNumId w:val="2"/>
  </w:num>
  <w:num w:numId="11">
    <w:abstractNumId w:val="15"/>
  </w:num>
  <w:num w:numId="12">
    <w:abstractNumId w:val="8"/>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2"/>
  </w:num>
  <w:num w:numId="25">
    <w:abstractNumId w:val="7"/>
  </w:num>
  <w:num w:numId="26">
    <w:abstractNumId w:val="9"/>
  </w:num>
  <w:num w:numId="27">
    <w:abstractNumId w:val="9"/>
  </w:num>
  <w:num w:numId="28">
    <w:abstractNumId w:val="0"/>
  </w:num>
  <w:num w:numId="29">
    <w:abstractNumId w:val="9"/>
  </w:num>
  <w:num w:numId="30">
    <w:abstractNumId w:val="9"/>
  </w:num>
  <w:num w:numId="31">
    <w:abstractNumId w:val="9"/>
  </w:num>
  <w:num w:numId="32">
    <w:abstractNumId w:val="9"/>
  </w:num>
  <w:num w:numId="33">
    <w:abstractNumId w:val="18"/>
  </w:num>
  <w:num w:numId="34">
    <w:abstractNumId w:val="9"/>
  </w:num>
  <w:num w:numId="35">
    <w:abstractNumId w:val="14"/>
  </w:num>
  <w:num w:numId="36">
    <w:abstractNumId w:val="9"/>
  </w:num>
  <w:num w:numId="37">
    <w:abstractNumId w:val="9"/>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jan Kloosterboer">
    <w15:presenceInfo w15:providerId="None" w15:userId="Arjan Kloosterbo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attachedTemplate r:id="rId1"/>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103274"/>
    <w:rsid w:val="00001526"/>
    <w:rsid w:val="00003779"/>
    <w:rsid w:val="000058DE"/>
    <w:rsid w:val="000073A9"/>
    <w:rsid w:val="00010599"/>
    <w:rsid w:val="00010D01"/>
    <w:rsid w:val="00015BD8"/>
    <w:rsid w:val="000238E7"/>
    <w:rsid w:val="00024418"/>
    <w:rsid w:val="00025679"/>
    <w:rsid w:val="00031AF3"/>
    <w:rsid w:val="0003275C"/>
    <w:rsid w:val="00034211"/>
    <w:rsid w:val="00035A5D"/>
    <w:rsid w:val="00037B08"/>
    <w:rsid w:val="00041946"/>
    <w:rsid w:val="00042D72"/>
    <w:rsid w:val="000437B2"/>
    <w:rsid w:val="00047A77"/>
    <w:rsid w:val="00051C7C"/>
    <w:rsid w:val="00053644"/>
    <w:rsid w:val="00054557"/>
    <w:rsid w:val="0005491B"/>
    <w:rsid w:val="00057627"/>
    <w:rsid w:val="00060495"/>
    <w:rsid w:val="000661D4"/>
    <w:rsid w:val="000703E2"/>
    <w:rsid w:val="00072690"/>
    <w:rsid w:val="00073CA5"/>
    <w:rsid w:val="0007662B"/>
    <w:rsid w:val="00080BC1"/>
    <w:rsid w:val="0008157F"/>
    <w:rsid w:val="00081CB0"/>
    <w:rsid w:val="00084D76"/>
    <w:rsid w:val="00087982"/>
    <w:rsid w:val="0009458E"/>
    <w:rsid w:val="000A0F81"/>
    <w:rsid w:val="000A1102"/>
    <w:rsid w:val="000A21C0"/>
    <w:rsid w:val="000A27DD"/>
    <w:rsid w:val="000A3FC7"/>
    <w:rsid w:val="000B4456"/>
    <w:rsid w:val="000B457B"/>
    <w:rsid w:val="000C2932"/>
    <w:rsid w:val="000D0872"/>
    <w:rsid w:val="000D08C4"/>
    <w:rsid w:val="000D16DD"/>
    <w:rsid w:val="000D1EE5"/>
    <w:rsid w:val="000D6975"/>
    <w:rsid w:val="000E11FB"/>
    <w:rsid w:val="000E1D99"/>
    <w:rsid w:val="000E349E"/>
    <w:rsid w:val="000E4AA0"/>
    <w:rsid w:val="000E4C1C"/>
    <w:rsid w:val="000E4D37"/>
    <w:rsid w:val="000E5937"/>
    <w:rsid w:val="000F25D8"/>
    <w:rsid w:val="000F4468"/>
    <w:rsid w:val="000F4CD3"/>
    <w:rsid w:val="00101899"/>
    <w:rsid w:val="00103274"/>
    <w:rsid w:val="00107D49"/>
    <w:rsid w:val="00107DE5"/>
    <w:rsid w:val="0012731A"/>
    <w:rsid w:val="00130C96"/>
    <w:rsid w:val="0013487B"/>
    <w:rsid w:val="00135276"/>
    <w:rsid w:val="00135A35"/>
    <w:rsid w:val="0014094D"/>
    <w:rsid w:val="00141550"/>
    <w:rsid w:val="001438B2"/>
    <w:rsid w:val="001438BC"/>
    <w:rsid w:val="0014643D"/>
    <w:rsid w:val="00146DC0"/>
    <w:rsid w:val="00150256"/>
    <w:rsid w:val="0015040A"/>
    <w:rsid w:val="00152AF9"/>
    <w:rsid w:val="00152D78"/>
    <w:rsid w:val="00154FED"/>
    <w:rsid w:val="00161033"/>
    <w:rsid w:val="001647B0"/>
    <w:rsid w:val="001715C8"/>
    <w:rsid w:val="00171943"/>
    <w:rsid w:val="00173847"/>
    <w:rsid w:val="001771D8"/>
    <w:rsid w:val="00185126"/>
    <w:rsid w:val="00186A95"/>
    <w:rsid w:val="00186C86"/>
    <w:rsid w:val="001921FD"/>
    <w:rsid w:val="001938EB"/>
    <w:rsid w:val="001964F1"/>
    <w:rsid w:val="001A6885"/>
    <w:rsid w:val="001B0154"/>
    <w:rsid w:val="001B35BF"/>
    <w:rsid w:val="001B3A74"/>
    <w:rsid w:val="001B6B7E"/>
    <w:rsid w:val="001B73B7"/>
    <w:rsid w:val="001B7FEC"/>
    <w:rsid w:val="001C4BBF"/>
    <w:rsid w:val="001C6FC8"/>
    <w:rsid w:val="001C7151"/>
    <w:rsid w:val="001D22D8"/>
    <w:rsid w:val="001D4541"/>
    <w:rsid w:val="001D6BD0"/>
    <w:rsid w:val="001D6BEB"/>
    <w:rsid w:val="001E1BAB"/>
    <w:rsid w:val="001E58EB"/>
    <w:rsid w:val="001F11C7"/>
    <w:rsid w:val="001F37FD"/>
    <w:rsid w:val="001F3A62"/>
    <w:rsid w:val="001F670B"/>
    <w:rsid w:val="002015D0"/>
    <w:rsid w:val="0020184D"/>
    <w:rsid w:val="0020199B"/>
    <w:rsid w:val="00206CC3"/>
    <w:rsid w:val="00207F2A"/>
    <w:rsid w:val="00211C3F"/>
    <w:rsid w:val="0021484C"/>
    <w:rsid w:val="00217075"/>
    <w:rsid w:val="00221344"/>
    <w:rsid w:val="0022264C"/>
    <w:rsid w:val="0022328D"/>
    <w:rsid w:val="002261BB"/>
    <w:rsid w:val="00230280"/>
    <w:rsid w:val="00232D48"/>
    <w:rsid w:val="00232F6E"/>
    <w:rsid w:val="00235FE4"/>
    <w:rsid w:val="002408B5"/>
    <w:rsid w:val="00240A84"/>
    <w:rsid w:val="00240E9E"/>
    <w:rsid w:val="00247F69"/>
    <w:rsid w:val="002517B3"/>
    <w:rsid w:val="00252513"/>
    <w:rsid w:val="002526B0"/>
    <w:rsid w:val="002547F8"/>
    <w:rsid w:val="00256CC6"/>
    <w:rsid w:val="00256DF2"/>
    <w:rsid w:val="002627FD"/>
    <w:rsid w:val="00265920"/>
    <w:rsid w:val="00271023"/>
    <w:rsid w:val="00273F7D"/>
    <w:rsid w:val="0027430E"/>
    <w:rsid w:val="00274F51"/>
    <w:rsid w:val="00275DB1"/>
    <w:rsid w:val="00276285"/>
    <w:rsid w:val="002766DF"/>
    <w:rsid w:val="002776D3"/>
    <w:rsid w:val="00277AEE"/>
    <w:rsid w:val="0028070E"/>
    <w:rsid w:val="0028159F"/>
    <w:rsid w:val="00282AF2"/>
    <w:rsid w:val="00283300"/>
    <w:rsid w:val="00290BCA"/>
    <w:rsid w:val="00296F64"/>
    <w:rsid w:val="002A0D87"/>
    <w:rsid w:val="002A2D8C"/>
    <w:rsid w:val="002A3D94"/>
    <w:rsid w:val="002B0381"/>
    <w:rsid w:val="002B055C"/>
    <w:rsid w:val="002B0B06"/>
    <w:rsid w:val="002B255B"/>
    <w:rsid w:val="002B60BA"/>
    <w:rsid w:val="002C3030"/>
    <w:rsid w:val="002C7394"/>
    <w:rsid w:val="002D2ACE"/>
    <w:rsid w:val="002D46B6"/>
    <w:rsid w:val="002D7669"/>
    <w:rsid w:val="002E1670"/>
    <w:rsid w:val="002E34EF"/>
    <w:rsid w:val="002E42B6"/>
    <w:rsid w:val="002E7926"/>
    <w:rsid w:val="002F0B39"/>
    <w:rsid w:val="002F298A"/>
    <w:rsid w:val="002F75B5"/>
    <w:rsid w:val="00300758"/>
    <w:rsid w:val="00306ECD"/>
    <w:rsid w:val="00310A16"/>
    <w:rsid w:val="003111A4"/>
    <w:rsid w:val="00313DE4"/>
    <w:rsid w:val="00313E69"/>
    <w:rsid w:val="0031569A"/>
    <w:rsid w:val="00315DB2"/>
    <w:rsid w:val="00322053"/>
    <w:rsid w:val="0032419B"/>
    <w:rsid w:val="0032562A"/>
    <w:rsid w:val="003306F8"/>
    <w:rsid w:val="003313C0"/>
    <w:rsid w:val="00331ABA"/>
    <w:rsid w:val="003328C2"/>
    <w:rsid w:val="00334791"/>
    <w:rsid w:val="00334B0B"/>
    <w:rsid w:val="00334E6A"/>
    <w:rsid w:val="0033587D"/>
    <w:rsid w:val="0034071F"/>
    <w:rsid w:val="003419B3"/>
    <w:rsid w:val="003424C0"/>
    <w:rsid w:val="003465E8"/>
    <w:rsid w:val="003465FF"/>
    <w:rsid w:val="00351DAC"/>
    <w:rsid w:val="0035334B"/>
    <w:rsid w:val="00355852"/>
    <w:rsid w:val="00355B15"/>
    <w:rsid w:val="00356AD5"/>
    <w:rsid w:val="003605B8"/>
    <w:rsid w:val="00360B08"/>
    <w:rsid w:val="003616C8"/>
    <w:rsid w:val="00361FBC"/>
    <w:rsid w:val="00362A29"/>
    <w:rsid w:val="003635AC"/>
    <w:rsid w:val="003641CC"/>
    <w:rsid w:val="0036460B"/>
    <w:rsid w:val="00365246"/>
    <w:rsid w:val="00365809"/>
    <w:rsid w:val="00367362"/>
    <w:rsid w:val="003673F7"/>
    <w:rsid w:val="00367786"/>
    <w:rsid w:val="0036790D"/>
    <w:rsid w:val="00367B3C"/>
    <w:rsid w:val="003711AD"/>
    <w:rsid w:val="00371F37"/>
    <w:rsid w:val="00372AFB"/>
    <w:rsid w:val="00374506"/>
    <w:rsid w:val="0037515C"/>
    <w:rsid w:val="003770A8"/>
    <w:rsid w:val="003814DB"/>
    <w:rsid w:val="0038425A"/>
    <w:rsid w:val="00385289"/>
    <w:rsid w:val="00386F1A"/>
    <w:rsid w:val="00387D78"/>
    <w:rsid w:val="00391858"/>
    <w:rsid w:val="00394E66"/>
    <w:rsid w:val="00394EF5"/>
    <w:rsid w:val="003A012F"/>
    <w:rsid w:val="003B0B42"/>
    <w:rsid w:val="003B61BF"/>
    <w:rsid w:val="003B75DD"/>
    <w:rsid w:val="003B7D41"/>
    <w:rsid w:val="003C0274"/>
    <w:rsid w:val="003C0548"/>
    <w:rsid w:val="003C376A"/>
    <w:rsid w:val="003C47EC"/>
    <w:rsid w:val="003C6417"/>
    <w:rsid w:val="003D1807"/>
    <w:rsid w:val="003D57B3"/>
    <w:rsid w:val="003D5F9A"/>
    <w:rsid w:val="003D77B4"/>
    <w:rsid w:val="003E2911"/>
    <w:rsid w:val="003E2DE6"/>
    <w:rsid w:val="003E3BBD"/>
    <w:rsid w:val="003E3CBD"/>
    <w:rsid w:val="003E4F27"/>
    <w:rsid w:val="003E7E75"/>
    <w:rsid w:val="003F0979"/>
    <w:rsid w:val="003F0A6A"/>
    <w:rsid w:val="003F455D"/>
    <w:rsid w:val="003F748A"/>
    <w:rsid w:val="003F78E0"/>
    <w:rsid w:val="00400F69"/>
    <w:rsid w:val="004013F1"/>
    <w:rsid w:val="00401C6B"/>
    <w:rsid w:val="004025C7"/>
    <w:rsid w:val="004140A0"/>
    <w:rsid w:val="00415031"/>
    <w:rsid w:val="004165D9"/>
    <w:rsid w:val="00420D09"/>
    <w:rsid w:val="004217DD"/>
    <w:rsid w:val="004221F2"/>
    <w:rsid w:val="00426665"/>
    <w:rsid w:val="00426B73"/>
    <w:rsid w:val="00426C98"/>
    <w:rsid w:val="00426DB2"/>
    <w:rsid w:val="00433554"/>
    <w:rsid w:val="00434476"/>
    <w:rsid w:val="00435184"/>
    <w:rsid w:val="00445B37"/>
    <w:rsid w:val="0044638F"/>
    <w:rsid w:val="004514AB"/>
    <w:rsid w:val="0045482E"/>
    <w:rsid w:val="004561FB"/>
    <w:rsid w:val="00456B6B"/>
    <w:rsid w:val="004620FF"/>
    <w:rsid w:val="00462396"/>
    <w:rsid w:val="00465C73"/>
    <w:rsid w:val="00465ED6"/>
    <w:rsid w:val="0047180B"/>
    <w:rsid w:val="0047220E"/>
    <w:rsid w:val="00474A91"/>
    <w:rsid w:val="00475B8B"/>
    <w:rsid w:val="0047625A"/>
    <w:rsid w:val="00480EB1"/>
    <w:rsid w:val="00481082"/>
    <w:rsid w:val="0048223F"/>
    <w:rsid w:val="00482FEA"/>
    <w:rsid w:val="00483FEF"/>
    <w:rsid w:val="00484C0C"/>
    <w:rsid w:val="004903B8"/>
    <w:rsid w:val="00490410"/>
    <w:rsid w:val="004924C1"/>
    <w:rsid w:val="00497649"/>
    <w:rsid w:val="00497884"/>
    <w:rsid w:val="004A11CD"/>
    <w:rsid w:val="004A1865"/>
    <w:rsid w:val="004A3B10"/>
    <w:rsid w:val="004A412E"/>
    <w:rsid w:val="004A4356"/>
    <w:rsid w:val="004A56CC"/>
    <w:rsid w:val="004B006B"/>
    <w:rsid w:val="004B1DC0"/>
    <w:rsid w:val="004B216A"/>
    <w:rsid w:val="004B37F9"/>
    <w:rsid w:val="004B55FF"/>
    <w:rsid w:val="004B6915"/>
    <w:rsid w:val="004C2A4D"/>
    <w:rsid w:val="004C3F11"/>
    <w:rsid w:val="004C5CE4"/>
    <w:rsid w:val="004D2B01"/>
    <w:rsid w:val="004E2082"/>
    <w:rsid w:val="004F32A3"/>
    <w:rsid w:val="004F3E5A"/>
    <w:rsid w:val="004F3F32"/>
    <w:rsid w:val="004F5D06"/>
    <w:rsid w:val="004F64CE"/>
    <w:rsid w:val="004F6790"/>
    <w:rsid w:val="005008FC"/>
    <w:rsid w:val="00502AFC"/>
    <w:rsid w:val="005056D5"/>
    <w:rsid w:val="00505753"/>
    <w:rsid w:val="00515E1F"/>
    <w:rsid w:val="00516E76"/>
    <w:rsid w:val="00524073"/>
    <w:rsid w:val="00524AB8"/>
    <w:rsid w:val="00533859"/>
    <w:rsid w:val="00533E6B"/>
    <w:rsid w:val="005360D6"/>
    <w:rsid w:val="00540B4C"/>
    <w:rsid w:val="00542973"/>
    <w:rsid w:val="00542B5B"/>
    <w:rsid w:val="0054347C"/>
    <w:rsid w:val="0054461D"/>
    <w:rsid w:val="005455A4"/>
    <w:rsid w:val="00547E22"/>
    <w:rsid w:val="00551C68"/>
    <w:rsid w:val="00553174"/>
    <w:rsid w:val="00555197"/>
    <w:rsid w:val="005561F3"/>
    <w:rsid w:val="00564D1E"/>
    <w:rsid w:val="005662C3"/>
    <w:rsid w:val="0057020E"/>
    <w:rsid w:val="00570B8A"/>
    <w:rsid w:val="005719B1"/>
    <w:rsid w:val="00571D75"/>
    <w:rsid w:val="005721AB"/>
    <w:rsid w:val="0057242E"/>
    <w:rsid w:val="00574446"/>
    <w:rsid w:val="00575941"/>
    <w:rsid w:val="0057620D"/>
    <w:rsid w:val="005830B1"/>
    <w:rsid w:val="0058622B"/>
    <w:rsid w:val="00586727"/>
    <w:rsid w:val="00590C5F"/>
    <w:rsid w:val="00592174"/>
    <w:rsid w:val="00594431"/>
    <w:rsid w:val="005A4DAE"/>
    <w:rsid w:val="005A51A1"/>
    <w:rsid w:val="005A5EDD"/>
    <w:rsid w:val="005B0D73"/>
    <w:rsid w:val="005B0E4B"/>
    <w:rsid w:val="005B3891"/>
    <w:rsid w:val="005B3EFA"/>
    <w:rsid w:val="005B4451"/>
    <w:rsid w:val="005C14BE"/>
    <w:rsid w:val="005C1E11"/>
    <w:rsid w:val="005C3DE1"/>
    <w:rsid w:val="005C4949"/>
    <w:rsid w:val="005C5A75"/>
    <w:rsid w:val="005D07DB"/>
    <w:rsid w:val="005D189E"/>
    <w:rsid w:val="005D1A35"/>
    <w:rsid w:val="005D1B2A"/>
    <w:rsid w:val="005D2E25"/>
    <w:rsid w:val="005D4C64"/>
    <w:rsid w:val="005D699E"/>
    <w:rsid w:val="005D7177"/>
    <w:rsid w:val="005E066D"/>
    <w:rsid w:val="005E1944"/>
    <w:rsid w:val="005E1BFC"/>
    <w:rsid w:val="005E6EA9"/>
    <w:rsid w:val="005F0259"/>
    <w:rsid w:val="005F138C"/>
    <w:rsid w:val="005F3452"/>
    <w:rsid w:val="005F3BCC"/>
    <w:rsid w:val="005F4985"/>
    <w:rsid w:val="005F7F07"/>
    <w:rsid w:val="006038B0"/>
    <w:rsid w:val="00603CD8"/>
    <w:rsid w:val="00604808"/>
    <w:rsid w:val="00614588"/>
    <w:rsid w:val="006203E1"/>
    <w:rsid w:val="006208AE"/>
    <w:rsid w:val="00622906"/>
    <w:rsid w:val="00623234"/>
    <w:rsid w:val="00623249"/>
    <w:rsid w:val="00623B7C"/>
    <w:rsid w:val="00624D61"/>
    <w:rsid w:val="0062522E"/>
    <w:rsid w:val="00637628"/>
    <w:rsid w:val="00637B05"/>
    <w:rsid w:val="006401AC"/>
    <w:rsid w:val="00640CA1"/>
    <w:rsid w:val="00646469"/>
    <w:rsid w:val="00650FA0"/>
    <w:rsid w:val="00660E22"/>
    <w:rsid w:val="00661525"/>
    <w:rsid w:val="0066210F"/>
    <w:rsid w:val="00664CC5"/>
    <w:rsid w:val="0067025A"/>
    <w:rsid w:val="00671FE4"/>
    <w:rsid w:val="00674405"/>
    <w:rsid w:val="00674F75"/>
    <w:rsid w:val="006757BE"/>
    <w:rsid w:val="00677DE9"/>
    <w:rsid w:val="006832B3"/>
    <w:rsid w:val="00690B71"/>
    <w:rsid w:val="006919A7"/>
    <w:rsid w:val="00691D4C"/>
    <w:rsid w:val="006940C5"/>
    <w:rsid w:val="00696938"/>
    <w:rsid w:val="006A0F24"/>
    <w:rsid w:val="006A14EC"/>
    <w:rsid w:val="006A2CB5"/>
    <w:rsid w:val="006A5A58"/>
    <w:rsid w:val="006A5F03"/>
    <w:rsid w:val="006A6C7F"/>
    <w:rsid w:val="006B01A0"/>
    <w:rsid w:val="006B042C"/>
    <w:rsid w:val="006B0975"/>
    <w:rsid w:val="006B0CA1"/>
    <w:rsid w:val="006B29E5"/>
    <w:rsid w:val="006B550F"/>
    <w:rsid w:val="006B5AB9"/>
    <w:rsid w:val="006B6695"/>
    <w:rsid w:val="006B6D1B"/>
    <w:rsid w:val="006C1C58"/>
    <w:rsid w:val="006C2517"/>
    <w:rsid w:val="006C4E2B"/>
    <w:rsid w:val="006C6C52"/>
    <w:rsid w:val="006D72E6"/>
    <w:rsid w:val="006E0D98"/>
    <w:rsid w:val="006E12B3"/>
    <w:rsid w:val="006E58FE"/>
    <w:rsid w:val="006F5256"/>
    <w:rsid w:val="007008F2"/>
    <w:rsid w:val="00704B4C"/>
    <w:rsid w:val="00717312"/>
    <w:rsid w:val="00721EEC"/>
    <w:rsid w:val="0073024E"/>
    <w:rsid w:val="00730432"/>
    <w:rsid w:val="00731A65"/>
    <w:rsid w:val="00732714"/>
    <w:rsid w:val="00740BC9"/>
    <w:rsid w:val="007412FA"/>
    <w:rsid w:val="00743406"/>
    <w:rsid w:val="0074523B"/>
    <w:rsid w:val="00745B23"/>
    <w:rsid w:val="00745C41"/>
    <w:rsid w:val="00747F0B"/>
    <w:rsid w:val="007502BC"/>
    <w:rsid w:val="0075140A"/>
    <w:rsid w:val="007518F9"/>
    <w:rsid w:val="00757745"/>
    <w:rsid w:val="0076453B"/>
    <w:rsid w:val="00764FD7"/>
    <w:rsid w:val="00765D6B"/>
    <w:rsid w:val="00770E30"/>
    <w:rsid w:val="00772000"/>
    <w:rsid w:val="007760E0"/>
    <w:rsid w:val="007805D0"/>
    <w:rsid w:val="007838F4"/>
    <w:rsid w:val="00785ED1"/>
    <w:rsid w:val="0078748D"/>
    <w:rsid w:val="00787E26"/>
    <w:rsid w:val="007917F2"/>
    <w:rsid w:val="00793FD0"/>
    <w:rsid w:val="007953C3"/>
    <w:rsid w:val="00796C3B"/>
    <w:rsid w:val="007A2DD1"/>
    <w:rsid w:val="007A2DE2"/>
    <w:rsid w:val="007A36BD"/>
    <w:rsid w:val="007A3BCF"/>
    <w:rsid w:val="007A58AD"/>
    <w:rsid w:val="007A6C44"/>
    <w:rsid w:val="007B0175"/>
    <w:rsid w:val="007B1B1C"/>
    <w:rsid w:val="007C57AE"/>
    <w:rsid w:val="007C694D"/>
    <w:rsid w:val="007D0030"/>
    <w:rsid w:val="007D0679"/>
    <w:rsid w:val="007D699F"/>
    <w:rsid w:val="007E0C7C"/>
    <w:rsid w:val="007E2145"/>
    <w:rsid w:val="007E3367"/>
    <w:rsid w:val="007E4A82"/>
    <w:rsid w:val="007E4D2B"/>
    <w:rsid w:val="007E5384"/>
    <w:rsid w:val="007E556C"/>
    <w:rsid w:val="007F03EA"/>
    <w:rsid w:val="007F2175"/>
    <w:rsid w:val="007F3E5A"/>
    <w:rsid w:val="007F6122"/>
    <w:rsid w:val="00802ED0"/>
    <w:rsid w:val="00804727"/>
    <w:rsid w:val="00806380"/>
    <w:rsid w:val="0081002A"/>
    <w:rsid w:val="008161A6"/>
    <w:rsid w:val="008210AD"/>
    <w:rsid w:val="0082540F"/>
    <w:rsid w:val="00825B0B"/>
    <w:rsid w:val="00826264"/>
    <w:rsid w:val="0083120B"/>
    <w:rsid w:val="00831A2A"/>
    <w:rsid w:val="00831B18"/>
    <w:rsid w:val="008351DB"/>
    <w:rsid w:val="00835E27"/>
    <w:rsid w:val="0083693D"/>
    <w:rsid w:val="0084781F"/>
    <w:rsid w:val="00851DEE"/>
    <w:rsid w:val="00851EC7"/>
    <w:rsid w:val="00853DF5"/>
    <w:rsid w:val="00855330"/>
    <w:rsid w:val="008571D5"/>
    <w:rsid w:val="00860585"/>
    <w:rsid w:val="00862276"/>
    <w:rsid w:val="0086278E"/>
    <w:rsid w:val="00877837"/>
    <w:rsid w:val="008800FC"/>
    <w:rsid w:val="0088252B"/>
    <w:rsid w:val="00883655"/>
    <w:rsid w:val="00884FED"/>
    <w:rsid w:val="008936D6"/>
    <w:rsid w:val="00896A28"/>
    <w:rsid w:val="008A497B"/>
    <w:rsid w:val="008A4D68"/>
    <w:rsid w:val="008A5805"/>
    <w:rsid w:val="008A7C2E"/>
    <w:rsid w:val="008B6937"/>
    <w:rsid w:val="008B722B"/>
    <w:rsid w:val="008B745D"/>
    <w:rsid w:val="008B785B"/>
    <w:rsid w:val="008C2BEE"/>
    <w:rsid w:val="008C517A"/>
    <w:rsid w:val="008C6A87"/>
    <w:rsid w:val="008D346A"/>
    <w:rsid w:val="008D7C33"/>
    <w:rsid w:val="008F2569"/>
    <w:rsid w:val="008F2B4B"/>
    <w:rsid w:val="008F3364"/>
    <w:rsid w:val="008F53F2"/>
    <w:rsid w:val="008F7B24"/>
    <w:rsid w:val="009052E5"/>
    <w:rsid w:val="009057E3"/>
    <w:rsid w:val="009060D1"/>
    <w:rsid w:val="00910CBE"/>
    <w:rsid w:val="00910F00"/>
    <w:rsid w:val="009113E7"/>
    <w:rsid w:val="00911A14"/>
    <w:rsid w:val="00920EA2"/>
    <w:rsid w:val="009223DA"/>
    <w:rsid w:val="00922EA9"/>
    <w:rsid w:val="00923C8C"/>
    <w:rsid w:val="00924A0D"/>
    <w:rsid w:val="00924E01"/>
    <w:rsid w:val="0093106D"/>
    <w:rsid w:val="00932461"/>
    <w:rsid w:val="00932A2F"/>
    <w:rsid w:val="00934EE7"/>
    <w:rsid w:val="00942283"/>
    <w:rsid w:val="00942E09"/>
    <w:rsid w:val="00943C53"/>
    <w:rsid w:val="00946F5C"/>
    <w:rsid w:val="009505E2"/>
    <w:rsid w:val="00951BDD"/>
    <w:rsid w:val="00952560"/>
    <w:rsid w:val="00954A12"/>
    <w:rsid w:val="00956A00"/>
    <w:rsid w:val="00961238"/>
    <w:rsid w:val="00963185"/>
    <w:rsid w:val="00963B28"/>
    <w:rsid w:val="00964A60"/>
    <w:rsid w:val="00974E8B"/>
    <w:rsid w:val="00980535"/>
    <w:rsid w:val="00981657"/>
    <w:rsid w:val="00982815"/>
    <w:rsid w:val="00982A2A"/>
    <w:rsid w:val="00987F6E"/>
    <w:rsid w:val="0099098F"/>
    <w:rsid w:val="0099344B"/>
    <w:rsid w:val="0099376F"/>
    <w:rsid w:val="00993EF1"/>
    <w:rsid w:val="009946C9"/>
    <w:rsid w:val="00994C11"/>
    <w:rsid w:val="00996E37"/>
    <w:rsid w:val="009A74DC"/>
    <w:rsid w:val="009B3D39"/>
    <w:rsid w:val="009B4FD3"/>
    <w:rsid w:val="009B7235"/>
    <w:rsid w:val="009C2896"/>
    <w:rsid w:val="009C5412"/>
    <w:rsid w:val="009C5A49"/>
    <w:rsid w:val="009C5C81"/>
    <w:rsid w:val="009C615C"/>
    <w:rsid w:val="009C64BD"/>
    <w:rsid w:val="009C7A31"/>
    <w:rsid w:val="009D0890"/>
    <w:rsid w:val="009D18D8"/>
    <w:rsid w:val="009D35B9"/>
    <w:rsid w:val="009D71D7"/>
    <w:rsid w:val="009E18B6"/>
    <w:rsid w:val="009E1C60"/>
    <w:rsid w:val="009E279C"/>
    <w:rsid w:val="009E38C6"/>
    <w:rsid w:val="009E65CB"/>
    <w:rsid w:val="009E690B"/>
    <w:rsid w:val="009F3B00"/>
    <w:rsid w:val="009F44E5"/>
    <w:rsid w:val="009F766B"/>
    <w:rsid w:val="00A007F0"/>
    <w:rsid w:val="00A01DCE"/>
    <w:rsid w:val="00A02015"/>
    <w:rsid w:val="00A02BEA"/>
    <w:rsid w:val="00A0345F"/>
    <w:rsid w:val="00A044C0"/>
    <w:rsid w:val="00A12D20"/>
    <w:rsid w:val="00A13B54"/>
    <w:rsid w:val="00A27770"/>
    <w:rsid w:val="00A34B9C"/>
    <w:rsid w:val="00A352D8"/>
    <w:rsid w:val="00A41767"/>
    <w:rsid w:val="00A41FFB"/>
    <w:rsid w:val="00A441EF"/>
    <w:rsid w:val="00A4794E"/>
    <w:rsid w:val="00A506FA"/>
    <w:rsid w:val="00A50DDF"/>
    <w:rsid w:val="00A552F0"/>
    <w:rsid w:val="00A55A5F"/>
    <w:rsid w:val="00A650F2"/>
    <w:rsid w:val="00A651AF"/>
    <w:rsid w:val="00A66F17"/>
    <w:rsid w:val="00A70705"/>
    <w:rsid w:val="00A71B89"/>
    <w:rsid w:val="00A73709"/>
    <w:rsid w:val="00A74A4A"/>
    <w:rsid w:val="00A75642"/>
    <w:rsid w:val="00A76CD7"/>
    <w:rsid w:val="00A8006A"/>
    <w:rsid w:val="00A82131"/>
    <w:rsid w:val="00A83954"/>
    <w:rsid w:val="00A8560B"/>
    <w:rsid w:val="00A87CAE"/>
    <w:rsid w:val="00A91463"/>
    <w:rsid w:val="00A96A00"/>
    <w:rsid w:val="00AB019F"/>
    <w:rsid w:val="00AB0C37"/>
    <w:rsid w:val="00AB215D"/>
    <w:rsid w:val="00AB3520"/>
    <w:rsid w:val="00AB4F0A"/>
    <w:rsid w:val="00AB6562"/>
    <w:rsid w:val="00AB765A"/>
    <w:rsid w:val="00AB7DA2"/>
    <w:rsid w:val="00AC042C"/>
    <w:rsid w:val="00AC53DD"/>
    <w:rsid w:val="00AC6547"/>
    <w:rsid w:val="00AC735E"/>
    <w:rsid w:val="00AC73C1"/>
    <w:rsid w:val="00AD169D"/>
    <w:rsid w:val="00AD41B5"/>
    <w:rsid w:val="00AD5216"/>
    <w:rsid w:val="00AD6474"/>
    <w:rsid w:val="00AE1A11"/>
    <w:rsid w:val="00AE26FB"/>
    <w:rsid w:val="00AE5159"/>
    <w:rsid w:val="00AE6C4A"/>
    <w:rsid w:val="00AF4589"/>
    <w:rsid w:val="00AF5C29"/>
    <w:rsid w:val="00AF6228"/>
    <w:rsid w:val="00AF659B"/>
    <w:rsid w:val="00AF72FB"/>
    <w:rsid w:val="00AF7478"/>
    <w:rsid w:val="00B01029"/>
    <w:rsid w:val="00B0601B"/>
    <w:rsid w:val="00B06E38"/>
    <w:rsid w:val="00B116C1"/>
    <w:rsid w:val="00B16C6E"/>
    <w:rsid w:val="00B22E11"/>
    <w:rsid w:val="00B2515C"/>
    <w:rsid w:val="00B25B2A"/>
    <w:rsid w:val="00B307E4"/>
    <w:rsid w:val="00B31902"/>
    <w:rsid w:val="00B34554"/>
    <w:rsid w:val="00B372EF"/>
    <w:rsid w:val="00B5226F"/>
    <w:rsid w:val="00B523D4"/>
    <w:rsid w:val="00B55951"/>
    <w:rsid w:val="00B6181D"/>
    <w:rsid w:val="00B644DB"/>
    <w:rsid w:val="00B645A3"/>
    <w:rsid w:val="00B65857"/>
    <w:rsid w:val="00B66147"/>
    <w:rsid w:val="00B718AE"/>
    <w:rsid w:val="00B7296C"/>
    <w:rsid w:val="00B73E2A"/>
    <w:rsid w:val="00B75161"/>
    <w:rsid w:val="00B87561"/>
    <w:rsid w:val="00B914EC"/>
    <w:rsid w:val="00B92D60"/>
    <w:rsid w:val="00B94495"/>
    <w:rsid w:val="00BA0C0A"/>
    <w:rsid w:val="00BA3079"/>
    <w:rsid w:val="00BA6A7F"/>
    <w:rsid w:val="00BA7994"/>
    <w:rsid w:val="00BB0052"/>
    <w:rsid w:val="00BB276A"/>
    <w:rsid w:val="00BB768B"/>
    <w:rsid w:val="00BB7F2F"/>
    <w:rsid w:val="00BC0B09"/>
    <w:rsid w:val="00BC0BAD"/>
    <w:rsid w:val="00BC2154"/>
    <w:rsid w:val="00BC2DCF"/>
    <w:rsid w:val="00BC30EF"/>
    <w:rsid w:val="00BC5981"/>
    <w:rsid w:val="00BC5C97"/>
    <w:rsid w:val="00BC7CF5"/>
    <w:rsid w:val="00BD550F"/>
    <w:rsid w:val="00BD6866"/>
    <w:rsid w:val="00BD7674"/>
    <w:rsid w:val="00BE20CE"/>
    <w:rsid w:val="00BE3409"/>
    <w:rsid w:val="00BE528D"/>
    <w:rsid w:val="00BE6950"/>
    <w:rsid w:val="00BE705A"/>
    <w:rsid w:val="00BF167C"/>
    <w:rsid w:val="00BF3799"/>
    <w:rsid w:val="00BF50FF"/>
    <w:rsid w:val="00BF76B4"/>
    <w:rsid w:val="00C05BD1"/>
    <w:rsid w:val="00C05E06"/>
    <w:rsid w:val="00C11EEB"/>
    <w:rsid w:val="00C1420D"/>
    <w:rsid w:val="00C14CE3"/>
    <w:rsid w:val="00C3145C"/>
    <w:rsid w:val="00C31FA4"/>
    <w:rsid w:val="00C34301"/>
    <w:rsid w:val="00C43973"/>
    <w:rsid w:val="00C43D6D"/>
    <w:rsid w:val="00C5049E"/>
    <w:rsid w:val="00C51C88"/>
    <w:rsid w:val="00C607CC"/>
    <w:rsid w:val="00C643AA"/>
    <w:rsid w:val="00C7201B"/>
    <w:rsid w:val="00C74E50"/>
    <w:rsid w:val="00C7706A"/>
    <w:rsid w:val="00C776BA"/>
    <w:rsid w:val="00C83188"/>
    <w:rsid w:val="00C85815"/>
    <w:rsid w:val="00C910AD"/>
    <w:rsid w:val="00C93471"/>
    <w:rsid w:val="00C93AB2"/>
    <w:rsid w:val="00C94B83"/>
    <w:rsid w:val="00CA2025"/>
    <w:rsid w:val="00CA7751"/>
    <w:rsid w:val="00CB0D10"/>
    <w:rsid w:val="00CB2183"/>
    <w:rsid w:val="00CB2609"/>
    <w:rsid w:val="00CB375A"/>
    <w:rsid w:val="00CB6254"/>
    <w:rsid w:val="00CB6684"/>
    <w:rsid w:val="00CB705C"/>
    <w:rsid w:val="00CC4555"/>
    <w:rsid w:val="00CC750B"/>
    <w:rsid w:val="00CD23CE"/>
    <w:rsid w:val="00CD45A4"/>
    <w:rsid w:val="00CD50A0"/>
    <w:rsid w:val="00CD63CD"/>
    <w:rsid w:val="00CE055A"/>
    <w:rsid w:val="00CE4547"/>
    <w:rsid w:val="00CE4566"/>
    <w:rsid w:val="00CF0704"/>
    <w:rsid w:val="00CF1261"/>
    <w:rsid w:val="00CF1953"/>
    <w:rsid w:val="00CF1DA2"/>
    <w:rsid w:val="00CF5C11"/>
    <w:rsid w:val="00D0381E"/>
    <w:rsid w:val="00D0706E"/>
    <w:rsid w:val="00D10122"/>
    <w:rsid w:val="00D110C7"/>
    <w:rsid w:val="00D16ECE"/>
    <w:rsid w:val="00D17212"/>
    <w:rsid w:val="00D2012E"/>
    <w:rsid w:val="00D23062"/>
    <w:rsid w:val="00D25E14"/>
    <w:rsid w:val="00D307C6"/>
    <w:rsid w:val="00D30F71"/>
    <w:rsid w:val="00D35168"/>
    <w:rsid w:val="00D416B2"/>
    <w:rsid w:val="00D41AC7"/>
    <w:rsid w:val="00D447C8"/>
    <w:rsid w:val="00D44BF1"/>
    <w:rsid w:val="00D44D5A"/>
    <w:rsid w:val="00D50951"/>
    <w:rsid w:val="00D54BC0"/>
    <w:rsid w:val="00D56602"/>
    <w:rsid w:val="00D5730C"/>
    <w:rsid w:val="00D657D8"/>
    <w:rsid w:val="00D6591C"/>
    <w:rsid w:val="00D73EFE"/>
    <w:rsid w:val="00D768A4"/>
    <w:rsid w:val="00D87359"/>
    <w:rsid w:val="00D9252C"/>
    <w:rsid w:val="00D94088"/>
    <w:rsid w:val="00D97C35"/>
    <w:rsid w:val="00DA5D93"/>
    <w:rsid w:val="00DA7BA9"/>
    <w:rsid w:val="00DB1D7F"/>
    <w:rsid w:val="00DB259B"/>
    <w:rsid w:val="00DB2DB2"/>
    <w:rsid w:val="00DB3BB7"/>
    <w:rsid w:val="00DB70C5"/>
    <w:rsid w:val="00DB7208"/>
    <w:rsid w:val="00DB7C93"/>
    <w:rsid w:val="00DC6AC7"/>
    <w:rsid w:val="00DD0F4F"/>
    <w:rsid w:val="00DD1804"/>
    <w:rsid w:val="00DD18A8"/>
    <w:rsid w:val="00DD3E66"/>
    <w:rsid w:val="00DE2BF8"/>
    <w:rsid w:val="00DE71CF"/>
    <w:rsid w:val="00DF25C0"/>
    <w:rsid w:val="00DF5AA6"/>
    <w:rsid w:val="00DF74C5"/>
    <w:rsid w:val="00E0087F"/>
    <w:rsid w:val="00E02A36"/>
    <w:rsid w:val="00E0517B"/>
    <w:rsid w:val="00E0750F"/>
    <w:rsid w:val="00E10437"/>
    <w:rsid w:val="00E13F9A"/>
    <w:rsid w:val="00E15C54"/>
    <w:rsid w:val="00E2054E"/>
    <w:rsid w:val="00E21260"/>
    <w:rsid w:val="00E230EC"/>
    <w:rsid w:val="00E245B8"/>
    <w:rsid w:val="00E25C61"/>
    <w:rsid w:val="00E26818"/>
    <w:rsid w:val="00E276C6"/>
    <w:rsid w:val="00E300A7"/>
    <w:rsid w:val="00E34033"/>
    <w:rsid w:val="00E3507E"/>
    <w:rsid w:val="00E37EE3"/>
    <w:rsid w:val="00E4465F"/>
    <w:rsid w:val="00E4478D"/>
    <w:rsid w:val="00E45C16"/>
    <w:rsid w:val="00E53B32"/>
    <w:rsid w:val="00E53CB7"/>
    <w:rsid w:val="00E555FF"/>
    <w:rsid w:val="00E61F2B"/>
    <w:rsid w:val="00E6368C"/>
    <w:rsid w:val="00E63978"/>
    <w:rsid w:val="00E64A39"/>
    <w:rsid w:val="00E6576F"/>
    <w:rsid w:val="00E74FCE"/>
    <w:rsid w:val="00E772C9"/>
    <w:rsid w:val="00E91562"/>
    <w:rsid w:val="00E91CCF"/>
    <w:rsid w:val="00E958E4"/>
    <w:rsid w:val="00E96E2B"/>
    <w:rsid w:val="00E96FB6"/>
    <w:rsid w:val="00EA0DDA"/>
    <w:rsid w:val="00EA1407"/>
    <w:rsid w:val="00EA30BD"/>
    <w:rsid w:val="00EA52D8"/>
    <w:rsid w:val="00EB43A8"/>
    <w:rsid w:val="00EB4B1D"/>
    <w:rsid w:val="00EB4B31"/>
    <w:rsid w:val="00EC11C1"/>
    <w:rsid w:val="00EC611E"/>
    <w:rsid w:val="00EC7A97"/>
    <w:rsid w:val="00ED3119"/>
    <w:rsid w:val="00ED4564"/>
    <w:rsid w:val="00EE16DA"/>
    <w:rsid w:val="00EE4D07"/>
    <w:rsid w:val="00EE67FF"/>
    <w:rsid w:val="00EE7ECE"/>
    <w:rsid w:val="00EF2016"/>
    <w:rsid w:val="00EF59AB"/>
    <w:rsid w:val="00F0124F"/>
    <w:rsid w:val="00F04EBE"/>
    <w:rsid w:val="00F051E7"/>
    <w:rsid w:val="00F1119A"/>
    <w:rsid w:val="00F1179F"/>
    <w:rsid w:val="00F11DD2"/>
    <w:rsid w:val="00F12A27"/>
    <w:rsid w:val="00F15295"/>
    <w:rsid w:val="00F168FB"/>
    <w:rsid w:val="00F17F2B"/>
    <w:rsid w:val="00F2006F"/>
    <w:rsid w:val="00F21024"/>
    <w:rsid w:val="00F233CF"/>
    <w:rsid w:val="00F31C58"/>
    <w:rsid w:val="00F34B18"/>
    <w:rsid w:val="00F43AA2"/>
    <w:rsid w:val="00F45FE4"/>
    <w:rsid w:val="00F50BEB"/>
    <w:rsid w:val="00F523A8"/>
    <w:rsid w:val="00F53355"/>
    <w:rsid w:val="00F533C2"/>
    <w:rsid w:val="00F53FB3"/>
    <w:rsid w:val="00F57C94"/>
    <w:rsid w:val="00F648D6"/>
    <w:rsid w:val="00F64D19"/>
    <w:rsid w:val="00F710B2"/>
    <w:rsid w:val="00F72C89"/>
    <w:rsid w:val="00F73CAD"/>
    <w:rsid w:val="00F74E7F"/>
    <w:rsid w:val="00F7500C"/>
    <w:rsid w:val="00F810CD"/>
    <w:rsid w:val="00F8155F"/>
    <w:rsid w:val="00F860D7"/>
    <w:rsid w:val="00F866E7"/>
    <w:rsid w:val="00F95ED0"/>
    <w:rsid w:val="00FA0819"/>
    <w:rsid w:val="00FA2642"/>
    <w:rsid w:val="00FB45AD"/>
    <w:rsid w:val="00FB5D4D"/>
    <w:rsid w:val="00FB720A"/>
    <w:rsid w:val="00FC7538"/>
    <w:rsid w:val="00FC7BDD"/>
    <w:rsid w:val="00FD1EB5"/>
    <w:rsid w:val="00FD22CE"/>
    <w:rsid w:val="00FD22EB"/>
    <w:rsid w:val="00FD50DA"/>
    <w:rsid w:val="00FE0E32"/>
    <w:rsid w:val="00FE351F"/>
    <w:rsid w:val="00FE63AC"/>
    <w:rsid w:val="00FE6A60"/>
    <w:rsid w:val="00FF0D22"/>
    <w:rsid w:val="00FF12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7F9DC6"/>
  <w15:docId w15:val="{1D7143B6-121D-4C94-93D0-F20036888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FB720A"/>
  </w:style>
  <w:style w:type="paragraph" w:styleId="Kop1">
    <w:name w:val="heading 1"/>
    <w:basedOn w:val="Standaard"/>
    <w:next w:val="Standaard"/>
    <w:link w:val="Kop1Char"/>
    <w:uiPriority w:val="9"/>
    <w:qFormat/>
    <w:rsid w:val="0038425A"/>
    <w:pPr>
      <w:keepNext/>
      <w:keepLines/>
      <w:numPr>
        <w:numId w:val="1"/>
      </w:numPr>
      <w:spacing w:before="480" w:after="0"/>
      <w:outlineLvl w:val="0"/>
    </w:pPr>
    <w:rPr>
      <w:rFonts w:asciiTheme="majorHAnsi" w:eastAsiaTheme="majorEastAsia" w:hAnsiTheme="majorHAnsi" w:cstheme="majorBidi"/>
      <w:b/>
      <w:bCs/>
      <w:color w:val="CC0068"/>
      <w:sz w:val="32"/>
      <w:szCs w:val="28"/>
    </w:rPr>
  </w:style>
  <w:style w:type="paragraph" w:styleId="Kop2">
    <w:name w:val="heading 2"/>
    <w:basedOn w:val="Standaard"/>
    <w:next w:val="Standaard"/>
    <w:link w:val="Kop2Char"/>
    <w:uiPriority w:val="9"/>
    <w:unhideWhenUsed/>
    <w:qFormat/>
    <w:rsid w:val="0038425A"/>
    <w:pPr>
      <w:keepNext/>
      <w:keepLines/>
      <w:numPr>
        <w:ilvl w:val="1"/>
        <w:numId w:val="1"/>
      </w:numPr>
      <w:spacing w:before="200" w:after="0"/>
      <w:outlineLvl w:val="1"/>
    </w:pPr>
    <w:rPr>
      <w:rFonts w:asciiTheme="majorHAnsi" w:eastAsiaTheme="majorEastAsia" w:hAnsiTheme="majorHAnsi" w:cstheme="majorBidi"/>
      <w:b/>
      <w:bCs/>
      <w:color w:val="DA5C21"/>
      <w:sz w:val="26"/>
      <w:szCs w:val="26"/>
    </w:rPr>
  </w:style>
  <w:style w:type="paragraph" w:styleId="Kop3">
    <w:name w:val="heading 3"/>
    <w:basedOn w:val="Standaard"/>
    <w:next w:val="Standaard"/>
    <w:link w:val="Kop3Char"/>
    <w:uiPriority w:val="9"/>
    <w:unhideWhenUsed/>
    <w:qFormat/>
    <w:rsid w:val="0038425A"/>
    <w:pPr>
      <w:keepNext/>
      <w:keepLines/>
      <w:numPr>
        <w:ilvl w:val="2"/>
        <w:numId w:val="1"/>
      </w:numPr>
      <w:spacing w:before="200" w:after="0"/>
      <w:outlineLvl w:val="2"/>
    </w:pPr>
    <w:rPr>
      <w:rFonts w:asciiTheme="majorHAnsi" w:eastAsiaTheme="majorEastAsia" w:hAnsiTheme="majorHAnsi" w:cstheme="majorBidi"/>
      <w:b/>
      <w:bCs/>
      <w:color w:val="DA5C21"/>
    </w:rPr>
  </w:style>
  <w:style w:type="paragraph" w:styleId="Kop4">
    <w:name w:val="heading 4"/>
    <w:basedOn w:val="Standaard"/>
    <w:next w:val="Standaard"/>
    <w:link w:val="Kop4Char"/>
    <w:uiPriority w:val="9"/>
    <w:semiHidden/>
    <w:unhideWhenUsed/>
    <w:qFormat/>
    <w:rsid w:val="0038425A"/>
    <w:pPr>
      <w:keepNext/>
      <w:keepLines/>
      <w:numPr>
        <w:ilvl w:val="3"/>
        <w:numId w:val="1"/>
      </w:numPr>
      <w:spacing w:before="200" w:after="0"/>
      <w:outlineLvl w:val="3"/>
    </w:pPr>
    <w:rPr>
      <w:rFonts w:asciiTheme="majorHAnsi" w:eastAsiaTheme="majorEastAsia" w:hAnsiTheme="majorHAnsi" w:cstheme="majorBidi"/>
      <w:b/>
      <w:bCs/>
      <w:i/>
      <w:iCs/>
      <w:color w:val="DA5C21"/>
    </w:rPr>
  </w:style>
  <w:style w:type="paragraph" w:styleId="Kop5">
    <w:name w:val="heading 5"/>
    <w:basedOn w:val="Standaard"/>
    <w:next w:val="Standaard"/>
    <w:link w:val="Kop5Char"/>
    <w:uiPriority w:val="9"/>
    <w:semiHidden/>
    <w:unhideWhenUsed/>
    <w:qFormat/>
    <w:rsid w:val="0038425A"/>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38425A"/>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38425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38425A"/>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uiPriority w:val="9"/>
    <w:semiHidden/>
    <w:unhideWhenUsed/>
    <w:qFormat/>
    <w:rsid w:val="0038425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8425A"/>
    <w:rPr>
      <w:rFonts w:asciiTheme="majorHAnsi" w:eastAsiaTheme="majorEastAsia" w:hAnsiTheme="majorHAnsi" w:cstheme="majorBidi"/>
      <w:b/>
      <w:bCs/>
      <w:color w:val="CC0068"/>
      <w:sz w:val="32"/>
      <w:szCs w:val="28"/>
    </w:rPr>
  </w:style>
  <w:style w:type="character" w:customStyle="1" w:styleId="Kop2Char">
    <w:name w:val="Kop 2 Char"/>
    <w:basedOn w:val="Standaardalinea-lettertype"/>
    <w:link w:val="Kop2"/>
    <w:uiPriority w:val="9"/>
    <w:rsid w:val="0038425A"/>
    <w:rPr>
      <w:rFonts w:asciiTheme="majorHAnsi" w:eastAsiaTheme="majorEastAsia" w:hAnsiTheme="majorHAnsi" w:cstheme="majorBidi"/>
      <w:b/>
      <w:bCs/>
      <w:color w:val="DA5C21"/>
      <w:sz w:val="26"/>
      <w:szCs w:val="26"/>
    </w:rPr>
  </w:style>
  <w:style w:type="character" w:customStyle="1" w:styleId="Kop3Char">
    <w:name w:val="Kop 3 Char"/>
    <w:basedOn w:val="Standaardalinea-lettertype"/>
    <w:link w:val="Kop3"/>
    <w:uiPriority w:val="9"/>
    <w:rsid w:val="0038425A"/>
    <w:rPr>
      <w:rFonts w:asciiTheme="majorHAnsi" w:eastAsiaTheme="majorEastAsia" w:hAnsiTheme="majorHAnsi" w:cstheme="majorBidi"/>
      <w:b/>
      <w:bCs/>
      <w:color w:val="DA5C21"/>
    </w:rPr>
  </w:style>
  <w:style w:type="character" w:customStyle="1" w:styleId="Kop4Char">
    <w:name w:val="Kop 4 Char"/>
    <w:basedOn w:val="Standaardalinea-lettertype"/>
    <w:link w:val="Kop4"/>
    <w:uiPriority w:val="9"/>
    <w:semiHidden/>
    <w:rsid w:val="0038425A"/>
    <w:rPr>
      <w:rFonts w:asciiTheme="majorHAnsi" w:eastAsiaTheme="majorEastAsia" w:hAnsiTheme="majorHAnsi" w:cstheme="majorBidi"/>
      <w:b/>
      <w:bCs/>
      <w:i/>
      <w:iCs/>
      <w:color w:val="DA5C21"/>
    </w:rPr>
  </w:style>
  <w:style w:type="character" w:customStyle="1" w:styleId="Kop5Char">
    <w:name w:val="Kop 5 Char"/>
    <w:basedOn w:val="Standaardalinea-lettertype"/>
    <w:link w:val="Kop5"/>
    <w:uiPriority w:val="9"/>
    <w:semiHidden/>
    <w:rsid w:val="0038425A"/>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38425A"/>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38425A"/>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38425A"/>
    <w:rPr>
      <w:rFonts w:asciiTheme="majorHAnsi" w:eastAsiaTheme="majorEastAsia" w:hAnsiTheme="majorHAnsi" w:cstheme="majorBidi"/>
      <w:color w:val="404040" w:themeColor="text1" w:themeTint="BF"/>
      <w:sz w:val="20"/>
      <w:szCs w:val="20"/>
    </w:rPr>
  </w:style>
  <w:style w:type="character" w:customStyle="1" w:styleId="Kop9Char">
    <w:name w:val="Kop 9 Char"/>
    <w:basedOn w:val="Standaardalinea-lettertype"/>
    <w:link w:val="Kop9"/>
    <w:uiPriority w:val="9"/>
    <w:semiHidden/>
    <w:rsid w:val="0038425A"/>
    <w:rPr>
      <w:rFonts w:asciiTheme="majorHAnsi" w:eastAsiaTheme="majorEastAsia" w:hAnsiTheme="majorHAnsi" w:cstheme="majorBidi"/>
      <w:i/>
      <w:iCs/>
      <w:color w:val="404040" w:themeColor="text1" w:themeTint="BF"/>
      <w:sz w:val="20"/>
      <w:szCs w:val="20"/>
    </w:rPr>
  </w:style>
  <w:style w:type="paragraph" w:styleId="Titel">
    <w:name w:val="Title"/>
    <w:basedOn w:val="Standaard"/>
    <w:next w:val="Standaard"/>
    <w:link w:val="TitelChar"/>
    <w:uiPriority w:val="99"/>
    <w:qFormat/>
    <w:rsid w:val="0038425A"/>
    <w:pPr>
      <w:spacing w:after="300" w:line="240" w:lineRule="auto"/>
      <w:ind w:left="113" w:right="113"/>
      <w:contextualSpacing/>
      <w:jc w:val="center"/>
    </w:pPr>
    <w:rPr>
      <w:rFonts w:ascii="Verdana" w:eastAsiaTheme="majorEastAsia" w:hAnsi="Verdana" w:cstheme="majorBidi"/>
      <w:b/>
      <w:color w:val="DA5C21"/>
      <w:spacing w:val="5"/>
      <w:kern w:val="28"/>
      <w:sz w:val="36"/>
      <w:szCs w:val="52"/>
    </w:rPr>
  </w:style>
  <w:style w:type="character" w:customStyle="1" w:styleId="TitelChar">
    <w:name w:val="Titel Char"/>
    <w:basedOn w:val="Standaardalinea-lettertype"/>
    <w:link w:val="Titel"/>
    <w:uiPriority w:val="99"/>
    <w:rsid w:val="0038425A"/>
    <w:rPr>
      <w:rFonts w:ascii="Verdana" w:eastAsiaTheme="majorEastAsia" w:hAnsi="Verdana" w:cstheme="majorBidi"/>
      <w:b/>
      <w:color w:val="DA5C21"/>
      <w:spacing w:val="5"/>
      <w:kern w:val="28"/>
      <w:sz w:val="36"/>
      <w:szCs w:val="52"/>
    </w:rPr>
  </w:style>
  <w:style w:type="character" w:styleId="Nadruk">
    <w:name w:val="Emphasis"/>
    <w:basedOn w:val="Standaardalinea-lettertype"/>
    <w:uiPriority w:val="99"/>
    <w:qFormat/>
    <w:rsid w:val="0038425A"/>
    <w:rPr>
      <w:rFonts w:ascii="Verdana" w:hAnsi="Verdana"/>
      <w:i/>
      <w:iCs/>
      <w:color w:val="DA5C21"/>
      <w:sz w:val="32"/>
    </w:rPr>
  </w:style>
  <w:style w:type="paragraph" w:styleId="Koptekst">
    <w:name w:val="header"/>
    <w:basedOn w:val="Standaard"/>
    <w:link w:val="KoptekstChar"/>
    <w:uiPriority w:val="99"/>
    <w:unhideWhenUsed/>
    <w:rsid w:val="0038425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8425A"/>
  </w:style>
  <w:style w:type="paragraph" w:styleId="Voettekst">
    <w:name w:val="footer"/>
    <w:basedOn w:val="Standaard"/>
    <w:link w:val="VoettekstChar"/>
    <w:uiPriority w:val="99"/>
    <w:unhideWhenUsed/>
    <w:rsid w:val="0038425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8425A"/>
  </w:style>
  <w:style w:type="paragraph" w:styleId="Ballontekst">
    <w:name w:val="Balloon Text"/>
    <w:basedOn w:val="Standaard"/>
    <w:link w:val="BallontekstChar"/>
    <w:uiPriority w:val="99"/>
    <w:semiHidden/>
    <w:unhideWhenUsed/>
    <w:rsid w:val="0038425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8425A"/>
    <w:rPr>
      <w:rFonts w:ascii="Tahoma" w:hAnsi="Tahoma" w:cs="Tahoma"/>
      <w:sz w:val="16"/>
      <w:szCs w:val="16"/>
    </w:rPr>
  </w:style>
  <w:style w:type="paragraph" w:styleId="Kopvaninhoudsopgave">
    <w:name w:val="TOC Heading"/>
    <w:basedOn w:val="Kop1"/>
    <w:next w:val="Standaard"/>
    <w:uiPriority w:val="39"/>
    <w:semiHidden/>
    <w:unhideWhenUsed/>
    <w:qFormat/>
    <w:rsid w:val="0038425A"/>
    <w:pPr>
      <w:numPr>
        <w:numId w:val="0"/>
      </w:numPr>
      <w:outlineLvl w:val="9"/>
    </w:pPr>
    <w:rPr>
      <w:color w:val="365F91" w:themeColor="accent1" w:themeShade="BF"/>
      <w:sz w:val="28"/>
    </w:rPr>
  </w:style>
  <w:style w:type="paragraph" w:styleId="Inhopg1">
    <w:name w:val="toc 1"/>
    <w:basedOn w:val="Standaard"/>
    <w:next w:val="Standaard"/>
    <w:autoRedefine/>
    <w:uiPriority w:val="39"/>
    <w:unhideWhenUsed/>
    <w:rsid w:val="0038425A"/>
    <w:pPr>
      <w:spacing w:after="100"/>
    </w:pPr>
  </w:style>
  <w:style w:type="paragraph" w:styleId="Inhopg2">
    <w:name w:val="toc 2"/>
    <w:basedOn w:val="Standaard"/>
    <w:next w:val="Standaard"/>
    <w:autoRedefine/>
    <w:uiPriority w:val="39"/>
    <w:unhideWhenUsed/>
    <w:rsid w:val="0038425A"/>
    <w:pPr>
      <w:spacing w:after="100"/>
      <w:ind w:left="220"/>
    </w:pPr>
  </w:style>
  <w:style w:type="paragraph" w:styleId="Inhopg3">
    <w:name w:val="toc 3"/>
    <w:basedOn w:val="Standaard"/>
    <w:next w:val="Standaard"/>
    <w:autoRedefine/>
    <w:uiPriority w:val="39"/>
    <w:unhideWhenUsed/>
    <w:rsid w:val="0038425A"/>
    <w:pPr>
      <w:spacing w:after="100"/>
      <w:ind w:left="440"/>
    </w:pPr>
  </w:style>
  <w:style w:type="character" w:styleId="Hyperlink">
    <w:name w:val="Hyperlink"/>
    <w:basedOn w:val="Standaardalinea-lettertype"/>
    <w:uiPriority w:val="99"/>
    <w:unhideWhenUsed/>
    <w:rsid w:val="0038425A"/>
    <w:rPr>
      <w:color w:val="0000FF" w:themeColor="hyperlink"/>
      <w:u w:val="single"/>
    </w:rPr>
  </w:style>
  <w:style w:type="paragraph" w:styleId="Documentstructuur">
    <w:name w:val="Document Map"/>
    <w:basedOn w:val="Standaard"/>
    <w:link w:val="DocumentstructuurChar"/>
    <w:uiPriority w:val="99"/>
    <w:semiHidden/>
    <w:unhideWhenUsed/>
    <w:rsid w:val="00E6368C"/>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E6368C"/>
    <w:rPr>
      <w:rFonts w:ascii="Tahoma" w:hAnsi="Tahoma" w:cs="Tahoma"/>
      <w:sz w:val="16"/>
      <w:szCs w:val="16"/>
    </w:rPr>
  </w:style>
  <w:style w:type="paragraph" w:styleId="Lijstalinea">
    <w:name w:val="List Paragraph"/>
    <w:basedOn w:val="Standaard"/>
    <w:uiPriority w:val="34"/>
    <w:qFormat/>
    <w:rsid w:val="00D56602"/>
    <w:pPr>
      <w:ind w:left="720"/>
      <w:contextualSpacing/>
    </w:pPr>
  </w:style>
  <w:style w:type="paragraph" w:customStyle="1" w:styleId="Kop41">
    <w:name w:val="Kop 41"/>
    <w:next w:val="Standaard"/>
    <w:uiPriority w:val="99"/>
    <w:rsid w:val="002517B3"/>
    <w:pPr>
      <w:autoSpaceDE w:val="0"/>
      <w:autoSpaceDN w:val="0"/>
      <w:adjustRightInd w:val="0"/>
      <w:spacing w:before="240" w:after="60" w:line="240" w:lineRule="auto"/>
      <w:outlineLvl w:val="3"/>
    </w:pPr>
    <w:rPr>
      <w:rFonts w:ascii="Arial" w:hAnsi="Arial" w:cs="Arial"/>
      <w:b/>
      <w:bCs/>
      <w:color w:val="004080"/>
      <w:sz w:val="24"/>
      <w:szCs w:val="24"/>
      <w:shd w:val="clear" w:color="auto" w:fill="FFFFFF"/>
      <w:lang w:val="en-AU"/>
    </w:rPr>
  </w:style>
  <w:style w:type="character" w:styleId="GevolgdeHyperlink">
    <w:name w:val="FollowedHyperlink"/>
    <w:basedOn w:val="Standaardalinea-lettertype"/>
    <w:uiPriority w:val="99"/>
    <w:semiHidden/>
    <w:unhideWhenUsed/>
    <w:rsid w:val="00E555FF"/>
    <w:rPr>
      <w:color w:val="800080"/>
      <w:u w:val="single"/>
    </w:rPr>
  </w:style>
  <w:style w:type="paragraph" w:customStyle="1" w:styleId="font0">
    <w:name w:val="font0"/>
    <w:basedOn w:val="Standaard"/>
    <w:rsid w:val="00E555FF"/>
    <w:pPr>
      <w:spacing w:before="100" w:beforeAutospacing="1" w:after="100" w:afterAutospacing="1" w:line="240" w:lineRule="auto"/>
    </w:pPr>
    <w:rPr>
      <w:rFonts w:ascii="Calibri" w:eastAsia="Times New Roman" w:hAnsi="Calibri" w:cs="Times New Roman"/>
      <w:color w:val="000000"/>
      <w:lang w:eastAsia="nl-NL"/>
    </w:rPr>
  </w:style>
  <w:style w:type="paragraph" w:customStyle="1" w:styleId="font5">
    <w:name w:val="font5"/>
    <w:basedOn w:val="Standaard"/>
    <w:rsid w:val="00E555FF"/>
    <w:pPr>
      <w:spacing w:before="100" w:beforeAutospacing="1" w:after="100" w:afterAutospacing="1" w:line="240" w:lineRule="auto"/>
    </w:pPr>
    <w:rPr>
      <w:rFonts w:ascii="Calibri" w:eastAsia="Times New Roman" w:hAnsi="Calibri" w:cs="Times New Roman"/>
      <w:i/>
      <w:iCs/>
      <w:color w:val="000000"/>
      <w:lang w:eastAsia="nl-NL"/>
    </w:rPr>
  </w:style>
  <w:style w:type="paragraph" w:customStyle="1" w:styleId="xl63">
    <w:name w:val="xl63"/>
    <w:basedOn w:val="Standaard"/>
    <w:rsid w:val="00E555FF"/>
    <w:pPr>
      <w:spacing w:before="100" w:beforeAutospacing="1" w:after="100" w:afterAutospacing="1" w:line="240" w:lineRule="auto"/>
      <w:textAlignment w:val="top"/>
    </w:pPr>
    <w:rPr>
      <w:rFonts w:ascii="Times New Roman" w:eastAsia="Times New Roman" w:hAnsi="Times New Roman" w:cs="Times New Roman"/>
      <w:b/>
      <w:bCs/>
      <w:sz w:val="24"/>
      <w:szCs w:val="24"/>
      <w:lang w:eastAsia="nl-NL"/>
    </w:rPr>
  </w:style>
  <w:style w:type="paragraph" w:customStyle="1" w:styleId="xl64">
    <w:name w:val="xl64"/>
    <w:basedOn w:val="Standaard"/>
    <w:rsid w:val="00E555FF"/>
    <w:pPr>
      <w:spacing w:before="100" w:beforeAutospacing="1" w:after="100" w:afterAutospacing="1" w:line="240" w:lineRule="auto"/>
      <w:textAlignment w:val="top"/>
    </w:pPr>
    <w:rPr>
      <w:rFonts w:ascii="Times New Roman" w:eastAsia="Times New Roman" w:hAnsi="Times New Roman" w:cs="Times New Roman"/>
      <w:b/>
      <w:bCs/>
      <w:sz w:val="24"/>
      <w:szCs w:val="24"/>
      <w:lang w:eastAsia="nl-NL"/>
    </w:rPr>
  </w:style>
  <w:style w:type="paragraph" w:customStyle="1" w:styleId="xl65">
    <w:name w:val="xl65"/>
    <w:basedOn w:val="Standaard"/>
    <w:rsid w:val="00E555FF"/>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xl66">
    <w:name w:val="xl66"/>
    <w:basedOn w:val="Standaard"/>
    <w:rsid w:val="00E555FF"/>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Inhopg11">
    <w:name w:val="Inhopg 11"/>
    <w:next w:val="Standaard"/>
    <w:uiPriority w:val="99"/>
    <w:rsid w:val="00CF1DA2"/>
    <w:pPr>
      <w:autoSpaceDE w:val="0"/>
      <w:autoSpaceDN w:val="0"/>
      <w:adjustRightInd w:val="0"/>
      <w:spacing w:after="0" w:line="240" w:lineRule="auto"/>
    </w:pPr>
    <w:rPr>
      <w:rFonts w:ascii="Times New Roman" w:hAnsi="Times New Roman" w:cs="Times New Roman"/>
      <w:b/>
      <w:bCs/>
      <w:color w:val="000000"/>
      <w:sz w:val="28"/>
      <w:szCs w:val="28"/>
      <w:shd w:val="clear" w:color="auto" w:fill="FFFFFF"/>
      <w:lang w:val="en-AU"/>
    </w:rPr>
  </w:style>
  <w:style w:type="paragraph" w:customStyle="1" w:styleId="Inhopg21">
    <w:name w:val="Inhopg 21"/>
    <w:next w:val="Standaard"/>
    <w:uiPriority w:val="99"/>
    <w:rsid w:val="00CF1DA2"/>
    <w:pPr>
      <w:autoSpaceDE w:val="0"/>
      <w:autoSpaceDN w:val="0"/>
      <w:adjustRightInd w:val="0"/>
      <w:spacing w:after="0" w:line="240" w:lineRule="auto"/>
      <w:ind w:left="180"/>
    </w:pPr>
    <w:rPr>
      <w:rFonts w:ascii="Times New Roman" w:hAnsi="Times New Roman" w:cs="Times New Roman"/>
      <w:b/>
      <w:bCs/>
      <w:color w:val="000000"/>
      <w:sz w:val="24"/>
      <w:szCs w:val="24"/>
      <w:shd w:val="clear" w:color="auto" w:fill="FFFFFF"/>
      <w:lang w:val="en-AU"/>
    </w:rPr>
  </w:style>
  <w:style w:type="paragraph" w:customStyle="1" w:styleId="Inhopg31">
    <w:name w:val="Inhopg 31"/>
    <w:next w:val="Standaard"/>
    <w:uiPriority w:val="99"/>
    <w:rsid w:val="00CF1DA2"/>
    <w:pPr>
      <w:autoSpaceDE w:val="0"/>
      <w:autoSpaceDN w:val="0"/>
      <w:adjustRightInd w:val="0"/>
      <w:spacing w:after="0" w:line="240" w:lineRule="auto"/>
      <w:ind w:left="360"/>
    </w:pPr>
    <w:rPr>
      <w:rFonts w:ascii="Times New Roman" w:hAnsi="Times New Roman" w:cs="Times New Roman"/>
      <w:color w:val="000000"/>
      <w:sz w:val="24"/>
      <w:szCs w:val="24"/>
      <w:shd w:val="clear" w:color="auto" w:fill="FFFFFF"/>
      <w:lang w:val="en-AU"/>
    </w:rPr>
  </w:style>
  <w:style w:type="paragraph" w:customStyle="1" w:styleId="Inhopg41">
    <w:name w:val="Inhopg 41"/>
    <w:next w:val="Standaard"/>
    <w:uiPriority w:val="99"/>
    <w:rsid w:val="00CF1DA2"/>
    <w:pPr>
      <w:autoSpaceDE w:val="0"/>
      <w:autoSpaceDN w:val="0"/>
      <w:adjustRightInd w:val="0"/>
      <w:spacing w:after="0" w:line="240" w:lineRule="auto"/>
      <w:ind w:left="540"/>
    </w:pPr>
    <w:rPr>
      <w:rFonts w:ascii="Times New Roman" w:hAnsi="Times New Roman" w:cs="Times New Roman"/>
      <w:color w:val="000000"/>
      <w:sz w:val="24"/>
      <w:szCs w:val="24"/>
      <w:shd w:val="clear" w:color="auto" w:fill="FFFFFF"/>
      <w:lang w:val="en-AU"/>
    </w:rPr>
  </w:style>
  <w:style w:type="paragraph" w:customStyle="1" w:styleId="Inhopg51">
    <w:name w:val="Inhopg 51"/>
    <w:next w:val="Standaard"/>
    <w:uiPriority w:val="99"/>
    <w:rsid w:val="00CF1DA2"/>
    <w:pPr>
      <w:autoSpaceDE w:val="0"/>
      <w:autoSpaceDN w:val="0"/>
      <w:adjustRightInd w:val="0"/>
      <w:spacing w:after="0" w:line="240" w:lineRule="auto"/>
      <w:ind w:left="720"/>
    </w:pPr>
    <w:rPr>
      <w:rFonts w:ascii="Times New Roman" w:hAnsi="Times New Roman" w:cs="Times New Roman"/>
      <w:color w:val="000000"/>
      <w:sz w:val="24"/>
      <w:szCs w:val="24"/>
      <w:shd w:val="clear" w:color="auto" w:fill="FFFFFF"/>
      <w:lang w:val="en-AU"/>
    </w:rPr>
  </w:style>
  <w:style w:type="paragraph" w:customStyle="1" w:styleId="Inhopg61">
    <w:name w:val="Inhopg 61"/>
    <w:next w:val="Standaard"/>
    <w:uiPriority w:val="99"/>
    <w:rsid w:val="00CF1DA2"/>
    <w:pPr>
      <w:autoSpaceDE w:val="0"/>
      <w:autoSpaceDN w:val="0"/>
      <w:adjustRightInd w:val="0"/>
      <w:spacing w:after="0" w:line="240" w:lineRule="auto"/>
      <w:ind w:left="900"/>
    </w:pPr>
    <w:rPr>
      <w:rFonts w:ascii="Times New Roman" w:hAnsi="Times New Roman" w:cs="Times New Roman"/>
      <w:color w:val="000000"/>
      <w:sz w:val="24"/>
      <w:szCs w:val="24"/>
      <w:shd w:val="clear" w:color="auto" w:fill="FFFFFF"/>
      <w:lang w:val="en-AU"/>
    </w:rPr>
  </w:style>
  <w:style w:type="paragraph" w:customStyle="1" w:styleId="Inhopg71">
    <w:name w:val="Inhopg 71"/>
    <w:next w:val="Standaard"/>
    <w:uiPriority w:val="99"/>
    <w:rsid w:val="00CF1DA2"/>
    <w:pPr>
      <w:autoSpaceDE w:val="0"/>
      <w:autoSpaceDN w:val="0"/>
      <w:adjustRightInd w:val="0"/>
      <w:spacing w:after="0" w:line="240" w:lineRule="auto"/>
      <w:ind w:left="1080"/>
    </w:pPr>
    <w:rPr>
      <w:rFonts w:ascii="Times New Roman" w:hAnsi="Times New Roman" w:cs="Times New Roman"/>
      <w:color w:val="000000"/>
      <w:sz w:val="24"/>
      <w:szCs w:val="24"/>
      <w:shd w:val="clear" w:color="auto" w:fill="FFFFFF"/>
      <w:lang w:val="en-AU"/>
    </w:rPr>
  </w:style>
  <w:style w:type="paragraph" w:customStyle="1" w:styleId="Inhopg81">
    <w:name w:val="Inhopg 81"/>
    <w:next w:val="Standaard"/>
    <w:uiPriority w:val="99"/>
    <w:rsid w:val="00CF1DA2"/>
    <w:pPr>
      <w:autoSpaceDE w:val="0"/>
      <w:autoSpaceDN w:val="0"/>
      <w:adjustRightInd w:val="0"/>
      <w:spacing w:after="0" w:line="240" w:lineRule="auto"/>
      <w:ind w:left="1260"/>
    </w:pPr>
    <w:rPr>
      <w:rFonts w:ascii="Times New Roman" w:hAnsi="Times New Roman" w:cs="Times New Roman"/>
      <w:color w:val="000000"/>
      <w:sz w:val="24"/>
      <w:szCs w:val="24"/>
      <w:shd w:val="clear" w:color="auto" w:fill="FFFFFF"/>
      <w:lang w:val="en-AU"/>
    </w:rPr>
  </w:style>
  <w:style w:type="paragraph" w:customStyle="1" w:styleId="Inhopg91">
    <w:name w:val="Inhopg 91"/>
    <w:next w:val="Standaard"/>
    <w:uiPriority w:val="99"/>
    <w:rsid w:val="00CF1DA2"/>
    <w:pPr>
      <w:autoSpaceDE w:val="0"/>
      <w:autoSpaceDN w:val="0"/>
      <w:adjustRightInd w:val="0"/>
      <w:spacing w:after="0" w:line="240" w:lineRule="auto"/>
      <w:ind w:left="1440"/>
    </w:pPr>
    <w:rPr>
      <w:rFonts w:ascii="Times New Roman" w:hAnsi="Times New Roman" w:cs="Times New Roman"/>
      <w:color w:val="000000"/>
      <w:sz w:val="24"/>
      <w:szCs w:val="24"/>
      <w:shd w:val="clear" w:color="auto" w:fill="FFFFFF"/>
      <w:lang w:val="en-AU"/>
    </w:rPr>
  </w:style>
  <w:style w:type="paragraph" w:customStyle="1" w:styleId="Kop11">
    <w:name w:val="Kop 11"/>
    <w:next w:val="Standaard"/>
    <w:uiPriority w:val="99"/>
    <w:rsid w:val="00CF1DA2"/>
    <w:pPr>
      <w:autoSpaceDE w:val="0"/>
      <w:autoSpaceDN w:val="0"/>
      <w:adjustRightInd w:val="0"/>
      <w:spacing w:before="240" w:after="60" w:line="240" w:lineRule="auto"/>
      <w:outlineLvl w:val="0"/>
    </w:pPr>
    <w:rPr>
      <w:rFonts w:ascii="Arial" w:hAnsi="Arial" w:cs="Arial"/>
      <w:b/>
      <w:bCs/>
      <w:color w:val="004080"/>
      <w:sz w:val="32"/>
      <w:szCs w:val="32"/>
      <w:shd w:val="clear" w:color="auto" w:fill="FFFFFF"/>
      <w:lang w:val="en-AU"/>
    </w:rPr>
  </w:style>
  <w:style w:type="paragraph" w:customStyle="1" w:styleId="Kop21">
    <w:name w:val="Kop 21"/>
    <w:next w:val="Standaard"/>
    <w:uiPriority w:val="99"/>
    <w:rsid w:val="00CF1DA2"/>
    <w:pPr>
      <w:autoSpaceDE w:val="0"/>
      <w:autoSpaceDN w:val="0"/>
      <w:adjustRightInd w:val="0"/>
      <w:spacing w:before="240" w:after="60" w:line="240" w:lineRule="auto"/>
      <w:outlineLvl w:val="1"/>
    </w:pPr>
    <w:rPr>
      <w:rFonts w:ascii="Arial" w:hAnsi="Arial" w:cs="Arial"/>
      <w:b/>
      <w:bCs/>
      <w:color w:val="0000B0"/>
      <w:sz w:val="30"/>
      <w:szCs w:val="30"/>
      <w:shd w:val="clear" w:color="auto" w:fill="FFFFFF"/>
      <w:lang w:val="en-AU"/>
    </w:rPr>
  </w:style>
  <w:style w:type="paragraph" w:customStyle="1" w:styleId="Kop31">
    <w:name w:val="Kop 31"/>
    <w:next w:val="Standaard"/>
    <w:uiPriority w:val="99"/>
    <w:rsid w:val="00CF1DA2"/>
    <w:pPr>
      <w:autoSpaceDE w:val="0"/>
      <w:autoSpaceDN w:val="0"/>
      <w:adjustRightInd w:val="0"/>
      <w:spacing w:before="240" w:after="60" w:line="240" w:lineRule="auto"/>
      <w:outlineLvl w:val="2"/>
    </w:pPr>
    <w:rPr>
      <w:rFonts w:ascii="Arial" w:hAnsi="Arial" w:cs="Arial"/>
      <w:b/>
      <w:bCs/>
      <w:color w:val="0000D2"/>
      <w:sz w:val="28"/>
      <w:szCs w:val="28"/>
      <w:shd w:val="clear" w:color="auto" w:fill="FFFFFF"/>
      <w:lang w:val="en-AU"/>
    </w:rPr>
  </w:style>
  <w:style w:type="paragraph" w:customStyle="1" w:styleId="Kop51">
    <w:name w:val="Kop 51"/>
    <w:next w:val="Standaard"/>
    <w:uiPriority w:val="99"/>
    <w:rsid w:val="00CF1DA2"/>
    <w:pPr>
      <w:autoSpaceDE w:val="0"/>
      <w:autoSpaceDN w:val="0"/>
      <w:adjustRightInd w:val="0"/>
      <w:spacing w:before="240" w:after="60" w:line="240" w:lineRule="auto"/>
      <w:outlineLvl w:val="4"/>
    </w:pPr>
    <w:rPr>
      <w:rFonts w:ascii="Arial" w:hAnsi="Arial" w:cs="Arial"/>
      <w:b/>
      <w:bCs/>
      <w:i/>
      <w:iCs/>
      <w:color w:val="004080"/>
      <w:sz w:val="24"/>
      <w:szCs w:val="24"/>
      <w:shd w:val="clear" w:color="auto" w:fill="FFFFFF"/>
      <w:lang w:val="en-AU"/>
    </w:rPr>
  </w:style>
  <w:style w:type="paragraph" w:customStyle="1" w:styleId="Kop61">
    <w:name w:val="Kop 61"/>
    <w:next w:val="Standaard"/>
    <w:uiPriority w:val="99"/>
    <w:rsid w:val="00CF1DA2"/>
    <w:pPr>
      <w:autoSpaceDE w:val="0"/>
      <w:autoSpaceDN w:val="0"/>
      <w:adjustRightInd w:val="0"/>
      <w:spacing w:before="240" w:after="60" w:line="240" w:lineRule="auto"/>
      <w:outlineLvl w:val="5"/>
    </w:pPr>
    <w:rPr>
      <w:rFonts w:ascii="Arial" w:hAnsi="Arial" w:cs="Arial"/>
      <w:b/>
      <w:bCs/>
      <w:color w:val="004080"/>
      <w:shd w:val="clear" w:color="auto" w:fill="FFFFFF"/>
      <w:lang w:val="en-AU"/>
    </w:rPr>
  </w:style>
  <w:style w:type="paragraph" w:customStyle="1" w:styleId="Kop71">
    <w:name w:val="Kop 71"/>
    <w:next w:val="Standaard"/>
    <w:uiPriority w:val="99"/>
    <w:rsid w:val="00CF1DA2"/>
    <w:pPr>
      <w:autoSpaceDE w:val="0"/>
      <w:autoSpaceDN w:val="0"/>
      <w:adjustRightInd w:val="0"/>
      <w:spacing w:before="240" w:after="60" w:line="240" w:lineRule="auto"/>
      <w:outlineLvl w:val="6"/>
    </w:pPr>
    <w:rPr>
      <w:rFonts w:ascii="Arial" w:hAnsi="Arial" w:cs="Arial"/>
      <w:color w:val="004080"/>
      <w:u w:val="single"/>
      <w:shd w:val="clear" w:color="auto" w:fill="FFFFFF"/>
      <w:lang w:val="en-AU"/>
    </w:rPr>
  </w:style>
  <w:style w:type="paragraph" w:customStyle="1" w:styleId="Kop81">
    <w:name w:val="Kop 81"/>
    <w:next w:val="Standaard"/>
    <w:uiPriority w:val="99"/>
    <w:rsid w:val="00CF1DA2"/>
    <w:pPr>
      <w:autoSpaceDE w:val="0"/>
      <w:autoSpaceDN w:val="0"/>
      <w:adjustRightInd w:val="0"/>
      <w:spacing w:before="240" w:after="60" w:line="240" w:lineRule="auto"/>
      <w:outlineLvl w:val="7"/>
    </w:pPr>
    <w:rPr>
      <w:rFonts w:ascii="Arial" w:hAnsi="Arial" w:cs="Arial"/>
      <w:i/>
      <w:iCs/>
      <w:color w:val="000000"/>
      <w:sz w:val="20"/>
      <w:szCs w:val="20"/>
      <w:u w:val="single"/>
      <w:shd w:val="clear" w:color="auto" w:fill="FFFFFF"/>
      <w:lang w:val="en-AU"/>
    </w:rPr>
  </w:style>
  <w:style w:type="paragraph" w:customStyle="1" w:styleId="Kop91">
    <w:name w:val="Kop 91"/>
    <w:next w:val="Standaard"/>
    <w:uiPriority w:val="99"/>
    <w:rsid w:val="00CF1DA2"/>
    <w:pPr>
      <w:autoSpaceDE w:val="0"/>
      <w:autoSpaceDN w:val="0"/>
      <w:adjustRightInd w:val="0"/>
      <w:spacing w:before="240" w:after="60" w:line="240" w:lineRule="auto"/>
      <w:outlineLvl w:val="8"/>
    </w:pPr>
    <w:rPr>
      <w:rFonts w:ascii="Arial" w:hAnsi="Arial" w:cs="Arial"/>
      <w:color w:val="004080"/>
      <w:shd w:val="clear" w:color="auto" w:fill="FFFFFF"/>
      <w:lang w:val="en-AU"/>
    </w:rPr>
  </w:style>
  <w:style w:type="paragraph" w:customStyle="1" w:styleId="NumberedList">
    <w:name w:val="Numbered List"/>
    <w:next w:val="Standaard"/>
    <w:uiPriority w:val="99"/>
    <w:rsid w:val="00CF1DA2"/>
    <w:pPr>
      <w:autoSpaceDE w:val="0"/>
      <w:autoSpaceDN w:val="0"/>
      <w:adjustRightInd w:val="0"/>
      <w:spacing w:after="0" w:line="240" w:lineRule="auto"/>
      <w:ind w:left="360" w:hanging="360"/>
    </w:pPr>
    <w:rPr>
      <w:rFonts w:ascii="Times New Roman" w:hAnsi="Times New Roman" w:cs="Times New Roman"/>
      <w:color w:val="000000"/>
      <w:sz w:val="20"/>
      <w:szCs w:val="20"/>
      <w:shd w:val="clear" w:color="auto" w:fill="FFFFFF"/>
      <w:lang w:val="en-AU"/>
    </w:rPr>
  </w:style>
  <w:style w:type="paragraph" w:customStyle="1" w:styleId="BulletedList">
    <w:name w:val="Bulleted List"/>
    <w:next w:val="Standaard"/>
    <w:uiPriority w:val="99"/>
    <w:rsid w:val="00CF1DA2"/>
    <w:pPr>
      <w:autoSpaceDE w:val="0"/>
      <w:autoSpaceDN w:val="0"/>
      <w:adjustRightInd w:val="0"/>
      <w:spacing w:after="0" w:line="240" w:lineRule="auto"/>
      <w:ind w:left="360" w:hanging="360"/>
    </w:pPr>
    <w:rPr>
      <w:rFonts w:ascii="Times New Roman" w:hAnsi="Times New Roman" w:cs="Times New Roman"/>
      <w:color w:val="000000"/>
      <w:sz w:val="20"/>
      <w:szCs w:val="20"/>
      <w:shd w:val="clear" w:color="auto" w:fill="FFFFFF"/>
      <w:lang w:val="en-AU"/>
    </w:rPr>
  </w:style>
  <w:style w:type="paragraph" w:styleId="Plattetekst">
    <w:name w:val="Body Text"/>
    <w:basedOn w:val="Standaard"/>
    <w:next w:val="Standaard"/>
    <w:link w:val="PlattetekstChar"/>
    <w:uiPriority w:val="99"/>
    <w:rsid w:val="00CF1DA2"/>
    <w:pPr>
      <w:autoSpaceDE w:val="0"/>
      <w:autoSpaceDN w:val="0"/>
      <w:adjustRightInd w:val="0"/>
      <w:spacing w:after="120" w:line="240" w:lineRule="auto"/>
    </w:pPr>
    <w:rPr>
      <w:rFonts w:ascii="Times New Roman" w:hAnsi="Times New Roman" w:cs="Times New Roman"/>
      <w:color w:val="000000"/>
      <w:sz w:val="20"/>
      <w:szCs w:val="20"/>
      <w:shd w:val="clear" w:color="auto" w:fill="FFFFFF"/>
      <w:lang w:val="en-AU"/>
    </w:rPr>
  </w:style>
  <w:style w:type="character" w:customStyle="1" w:styleId="PlattetekstChar">
    <w:name w:val="Platte tekst Char"/>
    <w:basedOn w:val="Standaardalinea-lettertype"/>
    <w:link w:val="Plattetekst"/>
    <w:uiPriority w:val="99"/>
    <w:rsid w:val="00CF1DA2"/>
    <w:rPr>
      <w:rFonts w:ascii="Times New Roman" w:hAnsi="Times New Roman" w:cs="Times New Roman"/>
      <w:color w:val="000000"/>
      <w:sz w:val="20"/>
      <w:szCs w:val="20"/>
      <w:lang w:val="en-AU"/>
    </w:rPr>
  </w:style>
  <w:style w:type="paragraph" w:styleId="Plattetekst2">
    <w:name w:val="Body Text 2"/>
    <w:basedOn w:val="Standaard"/>
    <w:next w:val="Standaard"/>
    <w:link w:val="Plattetekst2Char"/>
    <w:uiPriority w:val="99"/>
    <w:rsid w:val="00CF1DA2"/>
    <w:pPr>
      <w:autoSpaceDE w:val="0"/>
      <w:autoSpaceDN w:val="0"/>
      <w:adjustRightInd w:val="0"/>
      <w:spacing w:after="120" w:line="480" w:lineRule="auto"/>
    </w:pPr>
    <w:rPr>
      <w:rFonts w:ascii="Times New Roman" w:hAnsi="Times New Roman" w:cs="Times New Roman"/>
      <w:color w:val="000000"/>
      <w:sz w:val="18"/>
      <w:szCs w:val="18"/>
      <w:shd w:val="clear" w:color="auto" w:fill="FFFFFF"/>
      <w:lang w:val="en-AU"/>
    </w:rPr>
  </w:style>
  <w:style w:type="character" w:customStyle="1" w:styleId="Plattetekst2Char">
    <w:name w:val="Platte tekst 2 Char"/>
    <w:basedOn w:val="Standaardalinea-lettertype"/>
    <w:link w:val="Plattetekst2"/>
    <w:uiPriority w:val="99"/>
    <w:rsid w:val="00CF1DA2"/>
    <w:rPr>
      <w:rFonts w:ascii="Times New Roman" w:hAnsi="Times New Roman" w:cs="Times New Roman"/>
      <w:color w:val="000000"/>
      <w:sz w:val="18"/>
      <w:szCs w:val="18"/>
      <w:lang w:val="en-AU"/>
    </w:rPr>
  </w:style>
  <w:style w:type="paragraph" w:styleId="Plattetekst3">
    <w:name w:val="Body Text 3"/>
    <w:basedOn w:val="Standaard"/>
    <w:next w:val="Standaard"/>
    <w:link w:val="Plattetekst3Char"/>
    <w:uiPriority w:val="99"/>
    <w:rsid w:val="00CF1DA2"/>
    <w:pPr>
      <w:autoSpaceDE w:val="0"/>
      <w:autoSpaceDN w:val="0"/>
      <w:adjustRightInd w:val="0"/>
      <w:spacing w:after="120" w:line="240" w:lineRule="auto"/>
    </w:pPr>
    <w:rPr>
      <w:rFonts w:ascii="Times New Roman" w:hAnsi="Times New Roman" w:cs="Times New Roman"/>
      <w:color w:val="000000"/>
      <w:sz w:val="16"/>
      <w:szCs w:val="16"/>
      <w:shd w:val="clear" w:color="auto" w:fill="FFFFFF"/>
      <w:lang w:val="en-AU"/>
    </w:rPr>
  </w:style>
  <w:style w:type="character" w:customStyle="1" w:styleId="Plattetekst3Char">
    <w:name w:val="Platte tekst 3 Char"/>
    <w:basedOn w:val="Standaardalinea-lettertype"/>
    <w:link w:val="Plattetekst3"/>
    <w:uiPriority w:val="99"/>
    <w:rsid w:val="00CF1DA2"/>
    <w:rPr>
      <w:rFonts w:ascii="Times New Roman" w:hAnsi="Times New Roman" w:cs="Times New Roman"/>
      <w:color w:val="000000"/>
      <w:sz w:val="16"/>
      <w:szCs w:val="16"/>
      <w:lang w:val="en-AU"/>
    </w:rPr>
  </w:style>
  <w:style w:type="paragraph" w:styleId="Notitiekop">
    <w:name w:val="Note Heading"/>
    <w:basedOn w:val="Standaard"/>
    <w:next w:val="Standaard"/>
    <w:link w:val="NotitiekopChar"/>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character" w:customStyle="1" w:styleId="NotitiekopChar">
    <w:name w:val="Notitiekop Char"/>
    <w:basedOn w:val="Standaardalinea-lettertype"/>
    <w:link w:val="Notitiekop"/>
    <w:uiPriority w:val="99"/>
    <w:rsid w:val="00CF1DA2"/>
    <w:rPr>
      <w:rFonts w:ascii="Times New Roman" w:hAnsi="Times New Roman" w:cs="Times New Roman"/>
      <w:color w:val="000000"/>
      <w:sz w:val="20"/>
      <w:szCs w:val="20"/>
      <w:lang w:val="en-AU"/>
    </w:rPr>
  </w:style>
  <w:style w:type="paragraph" w:styleId="Tekstzonderopmaak">
    <w:name w:val="Plain Text"/>
    <w:basedOn w:val="Standaard"/>
    <w:next w:val="Standaard"/>
    <w:link w:val="TekstzonderopmaakChar"/>
    <w:uiPriority w:val="99"/>
    <w:rsid w:val="00CF1DA2"/>
    <w:pPr>
      <w:autoSpaceDE w:val="0"/>
      <w:autoSpaceDN w:val="0"/>
      <w:adjustRightInd w:val="0"/>
      <w:spacing w:after="0" w:line="240" w:lineRule="auto"/>
    </w:pPr>
    <w:rPr>
      <w:rFonts w:ascii="Courier New" w:hAnsi="Courier New" w:cs="Courier New"/>
      <w:color w:val="000000"/>
      <w:sz w:val="20"/>
      <w:szCs w:val="20"/>
      <w:shd w:val="clear" w:color="auto" w:fill="FFFFFF"/>
      <w:lang w:val="en-AU"/>
    </w:rPr>
  </w:style>
  <w:style w:type="character" w:customStyle="1" w:styleId="TekstzonderopmaakChar">
    <w:name w:val="Tekst zonder opmaak Char"/>
    <w:basedOn w:val="Standaardalinea-lettertype"/>
    <w:link w:val="Tekstzonderopmaak"/>
    <w:uiPriority w:val="99"/>
    <w:rsid w:val="00CF1DA2"/>
    <w:rPr>
      <w:rFonts w:ascii="Courier New" w:hAnsi="Courier New" w:cs="Courier New"/>
      <w:color w:val="000000"/>
      <w:sz w:val="20"/>
      <w:szCs w:val="20"/>
      <w:lang w:val="en-AU"/>
    </w:rPr>
  </w:style>
  <w:style w:type="character" w:styleId="Zwaar">
    <w:name w:val="Strong"/>
    <w:basedOn w:val="Standaardalinea-lettertype"/>
    <w:uiPriority w:val="99"/>
    <w:qFormat/>
    <w:rsid w:val="00CF1DA2"/>
    <w:rPr>
      <w:rFonts w:ascii="Times New Roman" w:hAnsi="Times New Roman" w:cs="Times New Roman"/>
      <w:b/>
      <w:bCs/>
      <w:color w:val="000000"/>
      <w:sz w:val="20"/>
      <w:szCs w:val="20"/>
      <w:shd w:val="clear" w:color="auto" w:fill="FFFFFF"/>
    </w:rPr>
  </w:style>
  <w:style w:type="paragraph" w:customStyle="1" w:styleId="Voettekst1">
    <w:name w:val="Voettekst1"/>
    <w:next w:val="Standaard"/>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paragraph" w:customStyle="1" w:styleId="Koptekst1">
    <w:name w:val="Koptekst1"/>
    <w:next w:val="Standaard"/>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paragraph" w:customStyle="1" w:styleId="Code">
    <w:name w:val="Code"/>
    <w:next w:val="Standaard"/>
    <w:uiPriority w:val="99"/>
    <w:rsid w:val="00CF1DA2"/>
    <w:pPr>
      <w:autoSpaceDE w:val="0"/>
      <w:autoSpaceDN w:val="0"/>
      <w:adjustRightInd w:val="0"/>
      <w:spacing w:after="0" w:line="240" w:lineRule="auto"/>
    </w:pPr>
    <w:rPr>
      <w:rFonts w:ascii="Courier New" w:hAnsi="Courier New" w:cs="Courier New"/>
      <w:color w:val="000000"/>
      <w:sz w:val="18"/>
      <w:szCs w:val="18"/>
      <w:shd w:val="clear" w:color="auto" w:fill="FFFFFF"/>
      <w:lang w:val="en-AU"/>
    </w:rPr>
  </w:style>
  <w:style w:type="character" w:customStyle="1" w:styleId="FieldLabel">
    <w:name w:val="Field Label"/>
    <w:uiPriority w:val="99"/>
    <w:rsid w:val="00CF1DA2"/>
    <w:rPr>
      <w:rFonts w:ascii="Times New Roman" w:hAnsi="Times New Roman" w:cs="Times New Roman"/>
      <w:i/>
      <w:iCs/>
      <w:color w:val="004080"/>
      <w:sz w:val="20"/>
      <w:szCs w:val="20"/>
      <w:shd w:val="clear" w:color="auto" w:fill="FFFFFF"/>
    </w:rPr>
  </w:style>
  <w:style w:type="character" w:customStyle="1" w:styleId="TableHeading">
    <w:name w:val="Table Heading"/>
    <w:uiPriority w:val="99"/>
    <w:rsid w:val="00CF1DA2"/>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CF1DA2"/>
    <w:rPr>
      <w:b/>
      <w:bCs/>
      <w:color w:val="000000"/>
      <w:sz w:val="16"/>
      <w:szCs w:val="16"/>
      <w:shd w:val="clear" w:color="auto" w:fill="FFFF80"/>
    </w:rPr>
  </w:style>
  <w:style w:type="character" w:customStyle="1" w:styleId="Objecttype">
    <w:name w:val="Object type"/>
    <w:uiPriority w:val="99"/>
    <w:rsid w:val="00CF1DA2"/>
    <w:rPr>
      <w:rFonts w:ascii="Times New Roman" w:hAnsi="Times New Roman" w:cs="Times New Roman"/>
      <w:b/>
      <w:bCs/>
      <w:color w:val="000000"/>
      <w:sz w:val="20"/>
      <w:szCs w:val="20"/>
      <w:u w:val="single"/>
      <w:shd w:val="clear" w:color="auto" w:fill="FFFFFF"/>
    </w:rPr>
  </w:style>
  <w:style w:type="paragraph" w:customStyle="1" w:styleId="ListHeader">
    <w:name w:val="List Header"/>
    <w:next w:val="Standaard"/>
    <w:uiPriority w:val="99"/>
    <w:rsid w:val="00CF1DA2"/>
    <w:pPr>
      <w:autoSpaceDE w:val="0"/>
      <w:autoSpaceDN w:val="0"/>
      <w:adjustRightInd w:val="0"/>
      <w:spacing w:after="0" w:line="240" w:lineRule="auto"/>
    </w:pPr>
    <w:rPr>
      <w:rFonts w:ascii="Times New Roman" w:hAnsi="Times New Roman" w:cs="Times New Roman"/>
      <w:b/>
      <w:bCs/>
      <w:i/>
      <w:iCs/>
      <w:color w:val="0000A0"/>
      <w:sz w:val="20"/>
      <w:szCs w:val="20"/>
      <w:shd w:val="clear" w:color="auto" w:fill="FFFFFF"/>
      <w:lang w:val="en-AU"/>
    </w:rPr>
  </w:style>
  <w:style w:type="paragraph" w:styleId="Voetnoottekst">
    <w:name w:val="footnote text"/>
    <w:basedOn w:val="Standaard"/>
    <w:link w:val="VoetnoottekstChar"/>
    <w:uiPriority w:val="99"/>
    <w:semiHidden/>
    <w:unhideWhenUsed/>
    <w:rsid w:val="00AF5C29"/>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AF5C29"/>
    <w:rPr>
      <w:sz w:val="20"/>
      <w:szCs w:val="20"/>
    </w:rPr>
  </w:style>
  <w:style w:type="character" w:styleId="Voetnootmarkering">
    <w:name w:val="footnote reference"/>
    <w:basedOn w:val="Standaardalinea-lettertype"/>
    <w:uiPriority w:val="99"/>
    <w:semiHidden/>
    <w:unhideWhenUsed/>
    <w:rsid w:val="00AF5C29"/>
    <w:rPr>
      <w:vertAlign w:val="superscript"/>
    </w:rPr>
  </w:style>
  <w:style w:type="character" w:styleId="Verwijzingopmerking">
    <w:name w:val="annotation reference"/>
    <w:basedOn w:val="Standaardalinea-lettertype"/>
    <w:uiPriority w:val="99"/>
    <w:semiHidden/>
    <w:unhideWhenUsed/>
    <w:rsid w:val="00B645A3"/>
    <w:rPr>
      <w:sz w:val="16"/>
      <w:szCs w:val="16"/>
    </w:rPr>
  </w:style>
  <w:style w:type="paragraph" w:styleId="Tekstopmerking">
    <w:name w:val="annotation text"/>
    <w:basedOn w:val="Standaard"/>
    <w:link w:val="TekstopmerkingChar"/>
    <w:uiPriority w:val="99"/>
    <w:semiHidden/>
    <w:unhideWhenUsed/>
    <w:rsid w:val="00B645A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645A3"/>
    <w:rPr>
      <w:sz w:val="20"/>
      <w:szCs w:val="20"/>
    </w:rPr>
  </w:style>
  <w:style w:type="paragraph" w:styleId="Onderwerpvanopmerking">
    <w:name w:val="annotation subject"/>
    <w:basedOn w:val="Tekstopmerking"/>
    <w:next w:val="Tekstopmerking"/>
    <w:link w:val="OnderwerpvanopmerkingChar"/>
    <w:uiPriority w:val="99"/>
    <w:semiHidden/>
    <w:unhideWhenUsed/>
    <w:rsid w:val="00B645A3"/>
    <w:rPr>
      <w:b/>
      <w:bCs/>
    </w:rPr>
  </w:style>
  <w:style w:type="character" w:customStyle="1" w:styleId="OnderwerpvanopmerkingChar">
    <w:name w:val="Onderwerp van opmerking Char"/>
    <w:basedOn w:val="TekstopmerkingChar"/>
    <w:link w:val="Onderwerpvanopmerking"/>
    <w:uiPriority w:val="99"/>
    <w:semiHidden/>
    <w:rsid w:val="00B645A3"/>
    <w:rPr>
      <w:b/>
      <w:bCs/>
      <w:sz w:val="20"/>
      <w:szCs w:val="20"/>
    </w:rPr>
  </w:style>
  <w:style w:type="paragraph" w:styleId="Revisie">
    <w:name w:val="Revision"/>
    <w:hidden/>
    <w:uiPriority w:val="99"/>
    <w:semiHidden/>
    <w:rsid w:val="002627FD"/>
    <w:pPr>
      <w:spacing w:after="0" w:line="240" w:lineRule="auto"/>
    </w:pPr>
  </w:style>
  <w:style w:type="paragraph" w:customStyle="1" w:styleId="Kop22">
    <w:name w:val="Kop 22"/>
    <w:next w:val="Standaard"/>
    <w:uiPriority w:val="99"/>
    <w:rsid w:val="001647B0"/>
    <w:pPr>
      <w:widowControl w:val="0"/>
      <w:autoSpaceDE w:val="0"/>
      <w:autoSpaceDN w:val="0"/>
      <w:adjustRightInd w:val="0"/>
      <w:spacing w:before="240" w:after="60" w:line="240" w:lineRule="auto"/>
      <w:outlineLvl w:val="1"/>
    </w:pPr>
    <w:rPr>
      <w:rFonts w:ascii="Arial" w:hAnsi="Arial" w:cs="Arial"/>
      <w:b/>
      <w:bCs/>
      <w:color w:val="0000B0"/>
      <w:sz w:val="30"/>
      <w:szCs w:val="30"/>
      <w:shd w:val="clear" w:color="auto" w:fill="FFFFFF"/>
      <w:lang w:val="en-AU" w:eastAsia="nl-NL"/>
    </w:rPr>
  </w:style>
  <w:style w:type="table" w:styleId="Tabelraster">
    <w:name w:val="Table Grid"/>
    <w:basedOn w:val="Standaardtabel"/>
    <w:uiPriority w:val="39"/>
    <w:rsid w:val="007F3E5A"/>
    <w:pPr>
      <w:spacing w:after="0" w:line="240" w:lineRule="auto"/>
    </w:pPr>
    <w:rPr>
      <w:rFonts w:eastAsiaTheme="minorHAnsi"/>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tabel">
    <w:name w:val="K-tabel"/>
    <w:basedOn w:val="Standaardtabel"/>
    <w:uiPriority w:val="99"/>
    <w:rsid w:val="0028070E"/>
    <w:pPr>
      <w:spacing w:after="0" w:line="280" w:lineRule="atLeast"/>
    </w:pPr>
    <w:rPr>
      <w:rFonts w:ascii="Verdana" w:eastAsia="Calibri" w:hAnsi="Verdana" w:cs="Times New Roman"/>
      <w:sz w:val="16"/>
      <w:szCs w:val="18"/>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4F81BD" w:themeFill="accent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662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vng.nl/onderwerpenindex/cultuur-en-sport/archieven-en-musea/brieven/definitieve-ontwerpselectielijs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ailto:info@kinggemeenten.n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hyperlink" Target="http://www.kinggemeenten.n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an\Documents\Opdrachten\KING\King%20Word%20template%20v2.dotx"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42546-7B18-401C-9138-EBD5C9AE0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King Word template v2</Template>
  <TotalTime>463</TotalTime>
  <Pages>164</Pages>
  <Words>52356</Words>
  <Characters>287964</Characters>
  <Application>Microsoft Office Word</Application>
  <DocSecurity>0</DocSecurity>
  <Lines>2399</Lines>
  <Paragraphs>679</Paragraphs>
  <ScaleCrop>false</ScaleCrop>
  <HeadingPairs>
    <vt:vector size="2" baseType="variant">
      <vt:variant>
        <vt:lpstr>Titel</vt:lpstr>
      </vt:variant>
      <vt:variant>
        <vt:i4>1</vt:i4>
      </vt:variant>
    </vt:vector>
  </HeadingPairs>
  <TitlesOfParts>
    <vt:vector size="1" baseType="lpstr">
      <vt:lpstr>Wijzigingsvoorstel op RGBZ 1.0</vt:lpstr>
    </vt:vector>
  </TitlesOfParts>
  <Company>VNG</Company>
  <LinksUpToDate>false</LinksUpToDate>
  <CharactersWithSpaces>339641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Wijzigingsvoorstel op RGBZ 1.0</dc:title>
  <dc:subject>RGBZ</dc:subject>
  <dc:creator>Arjan Kloosterboer (KING)</dc:creator>
  <cp:lastModifiedBy>Arjan Kloosterboer</cp:lastModifiedBy>
  <cp:revision>24</cp:revision>
  <cp:lastPrinted>2017-09-22T00:55:00Z</cp:lastPrinted>
  <dcterms:created xsi:type="dcterms:W3CDTF">2017-09-18T11:34:00Z</dcterms:created>
  <dcterms:modified xsi:type="dcterms:W3CDTF">2017-09-22T00:58:00Z</dcterms:modified>
  <cp:category>Informatiemodel</cp:category>
  <cp:contentStatus>concept 0.8 ter review</cp:contentStatus>
</cp:coreProperties>
</file>